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D48C6" w14:textId="77777777" w:rsidR="004837C8" w:rsidRPr="00565448" w:rsidRDefault="006305D7" w:rsidP="00C627A0">
      <w:pPr>
        <w:pStyle w:val="NormalWeb"/>
        <w:spacing w:before="0" w:beforeAutospacing="0" w:after="0" w:afterAutospacing="0"/>
        <w:jc w:val="left"/>
        <w:rPr>
          <w:rFonts w:cs="Arial"/>
          <w:color w:val="auto"/>
          <w:lang w:eastAsia="ja-JP"/>
        </w:rPr>
      </w:pPr>
      <w:r w:rsidRPr="00565448">
        <w:rPr>
          <w:rFonts w:cs="Arial"/>
          <w:b/>
          <w:bCs/>
          <w:color w:val="auto"/>
        </w:rPr>
        <w:t>TITLE:</w:t>
      </w:r>
      <w:r w:rsidR="004837C8" w:rsidRPr="00565448">
        <w:rPr>
          <w:rFonts w:cs="Arial"/>
          <w:color w:val="auto"/>
        </w:rPr>
        <w:t xml:space="preserve"> </w:t>
      </w:r>
    </w:p>
    <w:p w14:paraId="49ADB290" w14:textId="07152DA0" w:rsidR="006305D7" w:rsidRPr="00565448" w:rsidRDefault="0006437F" w:rsidP="00C627A0">
      <w:pPr>
        <w:pStyle w:val="NormalWeb"/>
        <w:spacing w:before="0" w:beforeAutospacing="0" w:after="0" w:afterAutospacing="0"/>
        <w:jc w:val="left"/>
        <w:rPr>
          <w:rFonts w:cs="Arial"/>
          <w:color w:val="auto"/>
          <w:lang w:eastAsia="ja-JP"/>
        </w:rPr>
      </w:pPr>
      <w:r w:rsidRPr="00565448">
        <w:rPr>
          <w:rFonts w:cs="Arial"/>
          <w:b/>
          <w:color w:val="auto"/>
          <w:lang w:eastAsia="ja-JP"/>
        </w:rPr>
        <w:t xml:space="preserve">Dissection of </w:t>
      </w:r>
      <w:r w:rsidR="006E70A2" w:rsidRPr="00565448">
        <w:rPr>
          <w:rFonts w:cs="Arial"/>
          <w:b/>
          <w:color w:val="auto"/>
          <w:lang w:eastAsia="ja-JP"/>
        </w:rPr>
        <w:t xml:space="preserve">the </w:t>
      </w:r>
      <w:r w:rsidR="008B07E9" w:rsidRPr="00565448">
        <w:rPr>
          <w:rFonts w:cs="Arial"/>
          <w:b/>
          <w:color w:val="auto"/>
          <w:lang w:eastAsia="ja-JP"/>
        </w:rPr>
        <w:t>Auditory</w:t>
      </w:r>
      <w:r w:rsidR="00907BD1" w:rsidRPr="00565448">
        <w:rPr>
          <w:rFonts w:cs="Arial"/>
          <w:b/>
          <w:color w:val="auto"/>
          <w:lang w:eastAsia="ja-JP"/>
        </w:rPr>
        <w:t xml:space="preserve"> </w:t>
      </w:r>
      <w:r w:rsidR="00A578CF" w:rsidRPr="00565448">
        <w:rPr>
          <w:rFonts w:cs="Arial"/>
          <w:b/>
          <w:color w:val="auto"/>
          <w:lang w:eastAsia="ja-JP"/>
        </w:rPr>
        <w:t>Bulla</w:t>
      </w:r>
      <w:r w:rsidRPr="00565448">
        <w:rPr>
          <w:rFonts w:cs="Arial"/>
          <w:b/>
          <w:color w:val="auto"/>
          <w:lang w:eastAsia="ja-JP"/>
        </w:rPr>
        <w:t xml:space="preserve"> </w:t>
      </w:r>
      <w:r w:rsidR="00837A83" w:rsidRPr="00565448">
        <w:rPr>
          <w:rFonts w:cs="Arial"/>
          <w:b/>
          <w:color w:val="auto"/>
          <w:lang w:eastAsia="ja-JP"/>
        </w:rPr>
        <w:t>in</w:t>
      </w:r>
      <w:r w:rsidRPr="00565448">
        <w:rPr>
          <w:rFonts w:cs="Arial"/>
          <w:b/>
          <w:color w:val="auto"/>
          <w:lang w:eastAsia="ja-JP"/>
        </w:rPr>
        <w:t xml:space="preserve"> Postnatal Mice</w:t>
      </w:r>
      <w:r w:rsidR="006E70A2" w:rsidRPr="00565448">
        <w:rPr>
          <w:rFonts w:cs="Arial"/>
          <w:b/>
          <w:color w:val="auto"/>
          <w:lang w:eastAsia="ja-JP"/>
        </w:rPr>
        <w:t xml:space="preserve">: Isolation of </w:t>
      </w:r>
      <w:r w:rsidR="00855B03" w:rsidRPr="00565448">
        <w:rPr>
          <w:rFonts w:cs="Arial"/>
          <w:b/>
          <w:color w:val="auto"/>
          <w:lang w:eastAsia="ja-JP"/>
        </w:rPr>
        <w:t xml:space="preserve">the </w:t>
      </w:r>
      <w:r w:rsidR="006E70A2" w:rsidRPr="00565448">
        <w:rPr>
          <w:rFonts w:cs="Arial"/>
          <w:b/>
          <w:color w:val="auto"/>
          <w:lang w:eastAsia="ja-JP"/>
        </w:rPr>
        <w:t>Middle Ear Bones</w:t>
      </w:r>
      <w:r w:rsidR="00161254" w:rsidRPr="00565448">
        <w:rPr>
          <w:rFonts w:cs="Arial"/>
          <w:b/>
          <w:color w:val="auto"/>
          <w:lang w:eastAsia="ja-JP"/>
        </w:rPr>
        <w:t xml:space="preserve"> and Histological Analysis</w:t>
      </w:r>
    </w:p>
    <w:p w14:paraId="27A827F7" w14:textId="77777777" w:rsidR="006305D7" w:rsidRPr="00565448" w:rsidRDefault="006305D7" w:rsidP="00C627A0">
      <w:pPr>
        <w:jc w:val="left"/>
        <w:rPr>
          <w:rFonts w:cs="Arial"/>
          <w:b/>
          <w:bCs/>
          <w:color w:val="auto"/>
        </w:rPr>
      </w:pPr>
    </w:p>
    <w:p w14:paraId="7911E68D" w14:textId="77777777" w:rsidR="00926E01" w:rsidRPr="00565448" w:rsidRDefault="006305D7" w:rsidP="00C627A0">
      <w:pPr>
        <w:jc w:val="left"/>
        <w:rPr>
          <w:rFonts w:cs="Arial"/>
          <w:b/>
          <w:bCs/>
          <w:color w:val="auto"/>
        </w:rPr>
      </w:pPr>
      <w:r w:rsidRPr="00565448">
        <w:rPr>
          <w:rFonts w:cs="Arial"/>
          <w:b/>
          <w:bCs/>
          <w:color w:val="auto"/>
        </w:rPr>
        <w:t xml:space="preserve">AUTHORS: </w:t>
      </w:r>
    </w:p>
    <w:p w14:paraId="3EC6956D" w14:textId="77777777" w:rsidR="00A578CF" w:rsidRPr="00565448" w:rsidRDefault="00A578CF" w:rsidP="00C627A0">
      <w:pPr>
        <w:jc w:val="left"/>
        <w:rPr>
          <w:rFonts w:cs="Arial"/>
          <w:bCs/>
          <w:color w:val="auto"/>
          <w:lang w:eastAsia="ja-JP"/>
        </w:rPr>
      </w:pPr>
      <w:r w:rsidRPr="00565448">
        <w:rPr>
          <w:rFonts w:cs="Arial" w:hint="eastAsia"/>
          <w:bCs/>
          <w:color w:val="auto"/>
          <w:lang w:eastAsia="ja-JP"/>
        </w:rPr>
        <w:t>Sakamoto, Ayako</w:t>
      </w:r>
    </w:p>
    <w:p w14:paraId="635F4725" w14:textId="77777777" w:rsidR="00A578CF" w:rsidRPr="00565448" w:rsidRDefault="00A578CF" w:rsidP="00C627A0">
      <w:pPr>
        <w:jc w:val="left"/>
        <w:rPr>
          <w:rFonts w:cs="Arial"/>
          <w:bCs/>
          <w:color w:val="auto"/>
          <w:lang w:eastAsia="ja-JP"/>
        </w:rPr>
      </w:pPr>
      <w:r w:rsidRPr="00565448">
        <w:rPr>
          <w:rFonts w:cs="Arial" w:hint="eastAsia"/>
          <w:bCs/>
          <w:color w:val="auto"/>
          <w:lang w:eastAsia="ja-JP"/>
        </w:rPr>
        <w:t>Laboratory of Cell and Tissue Biology</w:t>
      </w:r>
    </w:p>
    <w:p w14:paraId="59393A65" w14:textId="77777777" w:rsidR="00A578CF" w:rsidRPr="00565448" w:rsidRDefault="00A578CF" w:rsidP="00C627A0">
      <w:pPr>
        <w:jc w:val="left"/>
        <w:rPr>
          <w:rFonts w:cs="Arial"/>
          <w:bCs/>
          <w:color w:val="auto"/>
          <w:lang w:eastAsia="ja-JP"/>
        </w:rPr>
      </w:pPr>
      <w:r w:rsidRPr="00565448">
        <w:rPr>
          <w:rFonts w:cs="Arial" w:hint="eastAsia"/>
          <w:bCs/>
          <w:color w:val="auto"/>
          <w:lang w:eastAsia="ja-JP"/>
        </w:rPr>
        <w:t>Keio University School of Medicine</w:t>
      </w:r>
    </w:p>
    <w:p w14:paraId="03821A60" w14:textId="77777777" w:rsidR="007A1A90" w:rsidRPr="00565448" w:rsidRDefault="007A1A90" w:rsidP="00C627A0">
      <w:pPr>
        <w:jc w:val="left"/>
        <w:rPr>
          <w:rFonts w:cs="Arial"/>
          <w:bCs/>
          <w:color w:val="auto"/>
          <w:lang w:eastAsia="ja-JP"/>
        </w:rPr>
      </w:pPr>
      <w:r w:rsidRPr="00565448">
        <w:rPr>
          <w:rFonts w:cs="Arial" w:hint="eastAsia"/>
          <w:bCs/>
          <w:color w:val="auto"/>
          <w:lang w:eastAsia="ja-JP"/>
        </w:rPr>
        <w:t>Tokyo, Japan</w:t>
      </w:r>
    </w:p>
    <w:p w14:paraId="313A74A5" w14:textId="77777777" w:rsidR="00A578CF" w:rsidRPr="00565448" w:rsidRDefault="00D310E2" w:rsidP="00C627A0">
      <w:pPr>
        <w:jc w:val="left"/>
        <w:rPr>
          <w:rFonts w:cs="Arial"/>
          <w:bCs/>
          <w:color w:val="auto"/>
          <w:lang w:eastAsia="ja-JP"/>
        </w:rPr>
      </w:pPr>
      <w:r w:rsidRPr="00565448">
        <w:rPr>
          <w:rFonts w:cs="Arial"/>
          <w:bCs/>
          <w:color w:val="auto"/>
          <w:lang w:eastAsia="ja-JP"/>
        </w:rPr>
        <w:t>ayasaka@keio.jp</w:t>
      </w:r>
    </w:p>
    <w:p w14:paraId="2A99B862" w14:textId="77777777" w:rsidR="00A578CF" w:rsidRPr="00565448" w:rsidRDefault="00A578CF" w:rsidP="00C627A0">
      <w:pPr>
        <w:jc w:val="left"/>
        <w:rPr>
          <w:rFonts w:cs="Arial"/>
          <w:bCs/>
          <w:color w:val="auto"/>
          <w:lang w:eastAsia="ja-JP"/>
        </w:rPr>
      </w:pPr>
    </w:p>
    <w:p w14:paraId="6643444B" w14:textId="77777777" w:rsidR="006305D7" w:rsidRPr="00565448" w:rsidRDefault="00907BD1" w:rsidP="00C627A0">
      <w:pPr>
        <w:jc w:val="left"/>
        <w:rPr>
          <w:rFonts w:cs="Arial"/>
          <w:bCs/>
          <w:color w:val="auto"/>
          <w:lang w:eastAsia="ja-JP"/>
        </w:rPr>
      </w:pPr>
      <w:r w:rsidRPr="00565448">
        <w:rPr>
          <w:rFonts w:cs="Arial" w:hint="eastAsia"/>
          <w:bCs/>
          <w:color w:val="auto"/>
          <w:lang w:eastAsia="ja-JP"/>
        </w:rPr>
        <w:t>Kuroda, Yukiko</w:t>
      </w:r>
    </w:p>
    <w:p w14:paraId="3D9FD008" w14:textId="77777777" w:rsidR="006305D7" w:rsidRPr="00565448" w:rsidRDefault="00907BD1" w:rsidP="00C627A0">
      <w:pPr>
        <w:jc w:val="left"/>
        <w:rPr>
          <w:rFonts w:cs="Arial"/>
          <w:bCs/>
          <w:color w:val="auto"/>
          <w:lang w:eastAsia="ja-JP"/>
        </w:rPr>
      </w:pPr>
      <w:r w:rsidRPr="00565448">
        <w:rPr>
          <w:rFonts w:cs="Arial" w:hint="eastAsia"/>
          <w:bCs/>
          <w:color w:val="auto"/>
          <w:lang w:eastAsia="ja-JP"/>
        </w:rPr>
        <w:t>Laboratory of Cell and Tissue Biology</w:t>
      </w:r>
    </w:p>
    <w:p w14:paraId="36FC9421" w14:textId="77777777" w:rsidR="006305D7" w:rsidRPr="00565448" w:rsidRDefault="00907BD1" w:rsidP="00C627A0">
      <w:pPr>
        <w:jc w:val="left"/>
        <w:rPr>
          <w:rFonts w:cs="Arial"/>
          <w:bCs/>
          <w:color w:val="auto"/>
          <w:lang w:eastAsia="ja-JP"/>
        </w:rPr>
      </w:pPr>
      <w:r w:rsidRPr="00565448">
        <w:rPr>
          <w:rFonts w:cs="Arial" w:hint="eastAsia"/>
          <w:bCs/>
          <w:color w:val="auto"/>
          <w:lang w:eastAsia="ja-JP"/>
        </w:rPr>
        <w:t>Keio University School of Medicine</w:t>
      </w:r>
    </w:p>
    <w:p w14:paraId="12CB8BEF" w14:textId="77777777" w:rsidR="006305D7" w:rsidRPr="00565448" w:rsidRDefault="00907BD1" w:rsidP="00C627A0">
      <w:pPr>
        <w:jc w:val="left"/>
        <w:rPr>
          <w:rFonts w:cs="Arial"/>
          <w:bCs/>
          <w:color w:val="auto"/>
          <w:lang w:eastAsia="ja-JP"/>
        </w:rPr>
      </w:pPr>
      <w:r w:rsidRPr="00565448">
        <w:rPr>
          <w:rFonts w:cs="Arial" w:hint="eastAsia"/>
          <w:bCs/>
          <w:color w:val="auto"/>
          <w:lang w:eastAsia="ja-JP"/>
        </w:rPr>
        <w:t>Tokyo, Japan</w:t>
      </w:r>
    </w:p>
    <w:p w14:paraId="25C4106A" w14:textId="77777777" w:rsidR="00956894" w:rsidRPr="00565448" w:rsidRDefault="001F3FE9" w:rsidP="00C627A0">
      <w:pPr>
        <w:jc w:val="left"/>
        <w:rPr>
          <w:rFonts w:cs="Arial"/>
          <w:bCs/>
          <w:color w:val="auto"/>
          <w:lang w:eastAsia="ja-JP"/>
        </w:rPr>
      </w:pPr>
      <w:r w:rsidRPr="00565448">
        <w:rPr>
          <w:rFonts w:cs="Arial" w:hint="eastAsia"/>
          <w:bCs/>
          <w:color w:val="auto"/>
          <w:lang w:eastAsia="ja-JP"/>
        </w:rPr>
        <w:t>kuro.z6@keio.jp</w:t>
      </w:r>
    </w:p>
    <w:p w14:paraId="6DB67C03" w14:textId="77777777" w:rsidR="00AB3E84" w:rsidRPr="00565448" w:rsidRDefault="00AB3E84" w:rsidP="00C627A0">
      <w:pPr>
        <w:jc w:val="left"/>
        <w:rPr>
          <w:rFonts w:cs="Arial"/>
          <w:bCs/>
          <w:color w:val="auto"/>
          <w:lang w:eastAsia="ja-JP"/>
        </w:rPr>
      </w:pPr>
    </w:p>
    <w:p w14:paraId="0CC06033" w14:textId="77777777" w:rsidR="00AB3E84" w:rsidRPr="00565448" w:rsidRDefault="00AB3E84" w:rsidP="00C627A0">
      <w:pPr>
        <w:jc w:val="left"/>
        <w:rPr>
          <w:rFonts w:cs="Arial"/>
          <w:bCs/>
          <w:color w:val="auto"/>
          <w:lang w:eastAsia="ja-JP"/>
        </w:rPr>
      </w:pPr>
      <w:r w:rsidRPr="00565448">
        <w:rPr>
          <w:rFonts w:cs="Arial"/>
          <w:bCs/>
          <w:color w:val="auto"/>
          <w:lang w:eastAsia="ja-JP"/>
        </w:rPr>
        <w:t>Kanzaki, Sho</w:t>
      </w:r>
    </w:p>
    <w:p w14:paraId="4B374796" w14:textId="77777777" w:rsidR="00F47295" w:rsidRPr="00565448" w:rsidRDefault="00F47295" w:rsidP="00C627A0">
      <w:pPr>
        <w:jc w:val="left"/>
        <w:rPr>
          <w:rFonts w:cs="Arial"/>
          <w:bCs/>
          <w:color w:val="auto"/>
          <w:lang w:eastAsia="ja-JP"/>
        </w:rPr>
      </w:pPr>
      <w:r w:rsidRPr="00565448">
        <w:rPr>
          <w:rFonts w:cs="Arial"/>
          <w:bCs/>
          <w:color w:val="auto"/>
          <w:lang w:eastAsia="ja-JP"/>
        </w:rPr>
        <w:t>Department of Otolaryngology Head and Neck Surgery</w:t>
      </w:r>
    </w:p>
    <w:p w14:paraId="22C23523" w14:textId="77777777" w:rsidR="00F47295" w:rsidRPr="00565448" w:rsidRDefault="00F47295" w:rsidP="00C627A0">
      <w:pPr>
        <w:jc w:val="left"/>
        <w:rPr>
          <w:rFonts w:cs="Arial"/>
          <w:bCs/>
          <w:color w:val="auto"/>
          <w:lang w:eastAsia="ja-JP"/>
        </w:rPr>
      </w:pPr>
      <w:r w:rsidRPr="00565448">
        <w:rPr>
          <w:rFonts w:cs="Arial" w:hint="eastAsia"/>
          <w:bCs/>
          <w:color w:val="auto"/>
          <w:lang w:eastAsia="ja-JP"/>
        </w:rPr>
        <w:t>Keio University School of Medicine</w:t>
      </w:r>
    </w:p>
    <w:p w14:paraId="0F7D4BEC" w14:textId="77777777" w:rsidR="00F47295" w:rsidRPr="00565448" w:rsidRDefault="00F47295" w:rsidP="00C627A0">
      <w:pPr>
        <w:jc w:val="left"/>
        <w:rPr>
          <w:rFonts w:cs="Arial"/>
          <w:bCs/>
          <w:color w:val="auto"/>
          <w:lang w:eastAsia="ja-JP"/>
        </w:rPr>
      </w:pPr>
      <w:r w:rsidRPr="00565448">
        <w:rPr>
          <w:rFonts w:cs="Arial" w:hint="eastAsia"/>
          <w:bCs/>
          <w:color w:val="auto"/>
          <w:lang w:eastAsia="ja-JP"/>
        </w:rPr>
        <w:t>Tokyo, Japan</w:t>
      </w:r>
    </w:p>
    <w:p w14:paraId="54D645CB" w14:textId="77777777" w:rsidR="00F47295" w:rsidRPr="00565448" w:rsidRDefault="00F47295" w:rsidP="00C627A0">
      <w:pPr>
        <w:jc w:val="left"/>
        <w:rPr>
          <w:rFonts w:cs="Arial"/>
          <w:bCs/>
          <w:color w:val="auto"/>
          <w:lang w:eastAsia="ja-JP"/>
        </w:rPr>
      </w:pPr>
      <w:r w:rsidRPr="00565448">
        <w:rPr>
          <w:rFonts w:cs="Arial" w:hint="eastAsia"/>
          <w:bCs/>
          <w:color w:val="auto"/>
          <w:lang w:eastAsia="ja-JP"/>
        </w:rPr>
        <w:t>skan</w:t>
      </w:r>
      <w:r w:rsidRPr="00565448">
        <w:rPr>
          <w:rFonts w:cs="Arial"/>
          <w:bCs/>
          <w:color w:val="auto"/>
          <w:lang w:eastAsia="ja-JP"/>
        </w:rPr>
        <w:t>@keio.jp</w:t>
      </w:r>
    </w:p>
    <w:p w14:paraId="3B406B44" w14:textId="77777777" w:rsidR="00AB3E84" w:rsidRPr="00565448" w:rsidRDefault="00AB3E84" w:rsidP="00C627A0">
      <w:pPr>
        <w:jc w:val="left"/>
        <w:rPr>
          <w:rFonts w:cs="Arial"/>
          <w:bCs/>
          <w:color w:val="auto"/>
          <w:lang w:eastAsia="ja-JP"/>
        </w:rPr>
      </w:pPr>
    </w:p>
    <w:p w14:paraId="315FE679" w14:textId="77777777" w:rsidR="00907BD1" w:rsidRPr="00565448" w:rsidRDefault="00907BD1" w:rsidP="00C627A0">
      <w:pPr>
        <w:jc w:val="left"/>
        <w:rPr>
          <w:rFonts w:cs="Arial"/>
          <w:bCs/>
          <w:color w:val="auto"/>
          <w:lang w:eastAsia="ja-JP"/>
        </w:rPr>
      </w:pPr>
      <w:r w:rsidRPr="00565448">
        <w:rPr>
          <w:rFonts w:cs="Arial" w:hint="eastAsia"/>
          <w:bCs/>
          <w:color w:val="auto"/>
          <w:lang w:eastAsia="ja-JP"/>
        </w:rPr>
        <w:t>Matsuo, Koichi</w:t>
      </w:r>
    </w:p>
    <w:p w14:paraId="47197078" w14:textId="77777777" w:rsidR="00907BD1" w:rsidRPr="00565448" w:rsidRDefault="00907BD1" w:rsidP="00C627A0">
      <w:pPr>
        <w:jc w:val="left"/>
        <w:rPr>
          <w:rFonts w:cs="Arial"/>
          <w:bCs/>
          <w:color w:val="auto"/>
          <w:lang w:eastAsia="ja-JP"/>
        </w:rPr>
      </w:pPr>
      <w:r w:rsidRPr="00565448">
        <w:rPr>
          <w:rFonts w:cs="Arial" w:hint="eastAsia"/>
          <w:bCs/>
          <w:color w:val="auto"/>
          <w:lang w:eastAsia="ja-JP"/>
        </w:rPr>
        <w:t>Laboratory of Cell and Tissue Biology</w:t>
      </w:r>
    </w:p>
    <w:p w14:paraId="35FC947F" w14:textId="77777777" w:rsidR="00907BD1" w:rsidRPr="00565448" w:rsidRDefault="00907BD1" w:rsidP="00C627A0">
      <w:pPr>
        <w:jc w:val="left"/>
        <w:rPr>
          <w:rFonts w:cs="Arial"/>
          <w:bCs/>
          <w:color w:val="auto"/>
          <w:lang w:eastAsia="ja-JP"/>
        </w:rPr>
      </w:pPr>
      <w:r w:rsidRPr="00565448">
        <w:rPr>
          <w:rFonts w:cs="Arial" w:hint="eastAsia"/>
          <w:bCs/>
          <w:color w:val="auto"/>
          <w:lang w:eastAsia="ja-JP"/>
        </w:rPr>
        <w:t>Keio University School of Medicine</w:t>
      </w:r>
    </w:p>
    <w:p w14:paraId="35D98B01" w14:textId="77777777" w:rsidR="007A1A90" w:rsidRPr="00565448" w:rsidRDefault="007A1A90" w:rsidP="00C627A0">
      <w:pPr>
        <w:jc w:val="left"/>
        <w:rPr>
          <w:rFonts w:cs="Arial"/>
          <w:bCs/>
          <w:color w:val="auto"/>
          <w:lang w:eastAsia="ja-JP"/>
        </w:rPr>
      </w:pPr>
      <w:r w:rsidRPr="00565448">
        <w:rPr>
          <w:rFonts w:cs="Arial" w:hint="eastAsia"/>
          <w:bCs/>
          <w:color w:val="auto"/>
          <w:lang w:eastAsia="ja-JP"/>
        </w:rPr>
        <w:t>Tokyo, Japan</w:t>
      </w:r>
    </w:p>
    <w:p w14:paraId="75B6680C" w14:textId="77777777" w:rsidR="00907BD1" w:rsidRPr="00565448" w:rsidRDefault="00907BD1" w:rsidP="00C627A0">
      <w:pPr>
        <w:jc w:val="left"/>
        <w:rPr>
          <w:rFonts w:cs="Arial"/>
          <w:bCs/>
          <w:color w:val="auto"/>
          <w:lang w:eastAsia="ja-JP"/>
        </w:rPr>
      </w:pPr>
      <w:r w:rsidRPr="00565448">
        <w:rPr>
          <w:rFonts w:cs="Arial" w:hint="eastAsia"/>
          <w:bCs/>
          <w:color w:val="auto"/>
          <w:lang w:eastAsia="ja-JP"/>
        </w:rPr>
        <w:t>kmatsuo@keio.jp</w:t>
      </w:r>
    </w:p>
    <w:p w14:paraId="71C28785" w14:textId="77777777" w:rsidR="006305D7" w:rsidRPr="00565448" w:rsidRDefault="006305D7" w:rsidP="00C627A0">
      <w:pPr>
        <w:pStyle w:val="NormalWeb"/>
        <w:spacing w:before="0" w:beforeAutospacing="0" w:after="0" w:afterAutospacing="0"/>
        <w:jc w:val="left"/>
        <w:rPr>
          <w:rFonts w:cs="Arial"/>
          <w:b/>
          <w:bCs/>
          <w:color w:val="auto"/>
        </w:rPr>
      </w:pPr>
    </w:p>
    <w:p w14:paraId="4ED60090" w14:textId="77777777" w:rsidR="004837C8" w:rsidRPr="00565448" w:rsidRDefault="006305D7" w:rsidP="00C627A0">
      <w:pPr>
        <w:pStyle w:val="NormalWeb"/>
        <w:spacing w:before="0" w:beforeAutospacing="0" w:after="0" w:afterAutospacing="0"/>
        <w:jc w:val="left"/>
        <w:rPr>
          <w:rFonts w:cs="Arial"/>
          <w:color w:val="auto"/>
        </w:rPr>
      </w:pPr>
      <w:r w:rsidRPr="00565448">
        <w:rPr>
          <w:rFonts w:cs="Arial"/>
          <w:b/>
          <w:bCs/>
          <w:color w:val="auto"/>
        </w:rPr>
        <w:t>CORRESPONDING AUTHOR:</w:t>
      </w:r>
      <w:r w:rsidRPr="00565448">
        <w:rPr>
          <w:rFonts w:cs="Arial"/>
          <w:color w:val="auto"/>
        </w:rPr>
        <w:t xml:space="preserve"> </w:t>
      </w:r>
    </w:p>
    <w:p w14:paraId="02E068E9" w14:textId="77777777" w:rsidR="006305D7" w:rsidRPr="00565448" w:rsidRDefault="00956894" w:rsidP="00C627A0">
      <w:pPr>
        <w:pStyle w:val="NormalWeb"/>
        <w:spacing w:before="0" w:beforeAutospacing="0" w:after="0" w:afterAutospacing="0"/>
        <w:jc w:val="left"/>
        <w:rPr>
          <w:rFonts w:cs="Arial"/>
          <w:color w:val="auto"/>
          <w:lang w:eastAsia="ja-JP"/>
        </w:rPr>
      </w:pPr>
      <w:r w:rsidRPr="00565448">
        <w:rPr>
          <w:rFonts w:cs="Arial" w:hint="eastAsia"/>
          <w:color w:val="auto"/>
          <w:lang w:eastAsia="ja-JP"/>
        </w:rPr>
        <w:t>Matsuo, Koichi</w:t>
      </w:r>
      <w:r w:rsidR="00C71E6A" w:rsidRPr="00565448">
        <w:rPr>
          <w:rFonts w:cs="Arial" w:hint="eastAsia"/>
          <w:color w:val="auto"/>
          <w:lang w:eastAsia="ja-JP"/>
        </w:rPr>
        <w:t>, M.D., Ph.D.</w:t>
      </w:r>
    </w:p>
    <w:p w14:paraId="762568E4" w14:textId="77777777" w:rsidR="002B32C3" w:rsidRPr="00565448" w:rsidRDefault="002B32C3" w:rsidP="00C627A0">
      <w:pPr>
        <w:pStyle w:val="NormalWeb"/>
        <w:spacing w:before="0" w:beforeAutospacing="0" w:after="0" w:afterAutospacing="0"/>
        <w:jc w:val="left"/>
        <w:rPr>
          <w:rFonts w:cs="Arial"/>
          <w:color w:val="auto"/>
          <w:lang w:eastAsia="ja-JP"/>
        </w:rPr>
      </w:pPr>
      <w:r w:rsidRPr="00565448">
        <w:rPr>
          <w:rFonts w:cs="Arial"/>
          <w:color w:val="auto"/>
          <w:lang w:eastAsia="ja-JP"/>
        </w:rPr>
        <w:t>+81-3-5843-6203</w:t>
      </w:r>
    </w:p>
    <w:p w14:paraId="1435E027" w14:textId="77777777" w:rsidR="006305D7" w:rsidRPr="00565448" w:rsidRDefault="006305D7" w:rsidP="00C627A0">
      <w:pPr>
        <w:pStyle w:val="NormalWeb"/>
        <w:spacing w:before="0" w:beforeAutospacing="0" w:after="0" w:afterAutospacing="0"/>
        <w:jc w:val="left"/>
        <w:rPr>
          <w:rFonts w:cs="Arial"/>
          <w:b/>
          <w:bCs/>
          <w:color w:val="auto"/>
        </w:rPr>
      </w:pPr>
    </w:p>
    <w:p w14:paraId="71E5032B" w14:textId="77777777" w:rsidR="006305D7" w:rsidRPr="00565448" w:rsidRDefault="006305D7" w:rsidP="00C627A0">
      <w:pPr>
        <w:pStyle w:val="NormalWeb"/>
        <w:spacing w:before="0" w:beforeAutospacing="0" w:after="0" w:afterAutospacing="0"/>
        <w:jc w:val="left"/>
        <w:rPr>
          <w:rFonts w:cs="Arial"/>
          <w:color w:val="auto"/>
        </w:rPr>
      </w:pPr>
      <w:r w:rsidRPr="00565448">
        <w:rPr>
          <w:rFonts w:cs="Arial"/>
          <w:b/>
          <w:bCs/>
          <w:color w:val="auto"/>
        </w:rPr>
        <w:t>KEYWORDS:</w:t>
      </w:r>
    </w:p>
    <w:p w14:paraId="79B78200" w14:textId="1C4F2F0F" w:rsidR="006305D7" w:rsidRPr="00565448" w:rsidRDefault="00956894" w:rsidP="00C627A0">
      <w:pPr>
        <w:pStyle w:val="NormalWeb"/>
        <w:spacing w:before="0" w:beforeAutospacing="0" w:after="0" w:afterAutospacing="0"/>
        <w:jc w:val="left"/>
        <w:rPr>
          <w:rFonts w:cs="Arial"/>
          <w:color w:val="auto"/>
          <w:lang w:eastAsia="ja-JP"/>
        </w:rPr>
      </w:pPr>
      <w:r w:rsidRPr="00565448">
        <w:rPr>
          <w:rFonts w:cs="Arial" w:hint="eastAsia"/>
          <w:color w:val="auto"/>
          <w:lang w:eastAsia="ja-JP"/>
        </w:rPr>
        <w:t xml:space="preserve">auditory ossicles, middle ear, </w:t>
      </w:r>
      <w:r w:rsidR="00A578CF" w:rsidRPr="00565448">
        <w:rPr>
          <w:rFonts w:cs="Arial"/>
          <w:color w:val="auto"/>
          <w:lang w:eastAsia="ja-JP"/>
        </w:rPr>
        <w:t xml:space="preserve">inner ear, </w:t>
      </w:r>
      <w:r w:rsidRPr="00565448">
        <w:rPr>
          <w:rFonts w:cs="Arial" w:hint="eastAsia"/>
          <w:color w:val="auto"/>
          <w:lang w:eastAsia="ja-JP"/>
        </w:rPr>
        <w:t xml:space="preserve">malleus, incus, stapes, </w:t>
      </w:r>
      <w:r w:rsidR="008B07E9" w:rsidRPr="00565448">
        <w:rPr>
          <w:rFonts w:cs="Arial"/>
          <w:color w:val="auto"/>
          <w:lang w:eastAsia="ja-JP"/>
        </w:rPr>
        <w:t>tympanic</w:t>
      </w:r>
      <w:r w:rsidRPr="00565448">
        <w:rPr>
          <w:rFonts w:cs="Arial" w:hint="eastAsia"/>
          <w:color w:val="auto"/>
          <w:lang w:eastAsia="ja-JP"/>
        </w:rPr>
        <w:t xml:space="preserve"> bulla, tympanic membrane</w:t>
      </w:r>
      <w:r w:rsidR="00A578CF" w:rsidRPr="00565448">
        <w:rPr>
          <w:rFonts w:cs="Arial"/>
          <w:color w:val="auto"/>
          <w:lang w:eastAsia="ja-JP"/>
        </w:rPr>
        <w:t xml:space="preserve">, </w:t>
      </w:r>
      <w:r w:rsidR="006C381D" w:rsidRPr="00565448">
        <w:rPr>
          <w:rFonts w:cs="Arial"/>
          <w:color w:val="auto"/>
          <w:lang w:eastAsia="ja-JP"/>
        </w:rPr>
        <w:t xml:space="preserve">tensor tympani, </w:t>
      </w:r>
      <w:r w:rsidR="0085647B" w:rsidRPr="00565448">
        <w:rPr>
          <w:rFonts w:cs="Arial"/>
          <w:color w:val="auto"/>
          <w:lang w:eastAsia="ja-JP"/>
        </w:rPr>
        <w:t xml:space="preserve">otic capsule, </w:t>
      </w:r>
      <w:r w:rsidR="00A578CF" w:rsidRPr="00565448">
        <w:rPr>
          <w:rFonts w:cs="Arial"/>
          <w:color w:val="auto"/>
          <w:lang w:eastAsia="ja-JP"/>
        </w:rPr>
        <w:t>cochlea</w:t>
      </w:r>
      <w:r w:rsidR="0073709F" w:rsidRPr="00565448">
        <w:rPr>
          <w:rFonts w:cs="Arial"/>
          <w:color w:val="auto"/>
          <w:lang w:eastAsia="ja-JP"/>
        </w:rPr>
        <w:t>,</w:t>
      </w:r>
      <w:r w:rsidR="00A578CF" w:rsidRPr="00565448">
        <w:rPr>
          <w:rFonts w:cs="Arial"/>
          <w:color w:val="auto"/>
          <w:lang w:eastAsia="ja-JP"/>
        </w:rPr>
        <w:t xml:space="preserve"> </w:t>
      </w:r>
      <w:r w:rsidR="006C381D" w:rsidRPr="00565448">
        <w:rPr>
          <w:rFonts w:cs="Arial"/>
          <w:color w:val="auto"/>
          <w:lang w:eastAsia="ja-JP"/>
        </w:rPr>
        <w:t>stapedial artery</w:t>
      </w:r>
    </w:p>
    <w:p w14:paraId="10034419" w14:textId="77777777" w:rsidR="006305D7" w:rsidRPr="00565448" w:rsidRDefault="006305D7" w:rsidP="00C627A0">
      <w:pPr>
        <w:pStyle w:val="NormalWeb"/>
        <w:spacing w:before="0" w:beforeAutospacing="0" w:after="0" w:afterAutospacing="0"/>
        <w:jc w:val="left"/>
        <w:rPr>
          <w:rFonts w:cs="Arial"/>
          <w:color w:val="auto"/>
        </w:rPr>
      </w:pPr>
    </w:p>
    <w:p w14:paraId="68581D90" w14:textId="77777777" w:rsidR="006305D7" w:rsidRPr="00565448" w:rsidRDefault="006305D7" w:rsidP="00C627A0">
      <w:pPr>
        <w:jc w:val="left"/>
        <w:rPr>
          <w:rFonts w:cs="Arial"/>
          <w:color w:val="auto"/>
          <w:lang w:eastAsia="ja-JP"/>
        </w:rPr>
      </w:pPr>
      <w:r w:rsidRPr="00565448">
        <w:rPr>
          <w:rFonts w:cs="Arial"/>
          <w:b/>
          <w:bCs/>
          <w:color w:val="auto"/>
        </w:rPr>
        <w:t>SHORT ABSTRACT:</w:t>
      </w:r>
    </w:p>
    <w:p w14:paraId="17731D25" w14:textId="77777777" w:rsidR="00956894" w:rsidRPr="00565448" w:rsidRDefault="007240F6" w:rsidP="00C627A0">
      <w:pPr>
        <w:jc w:val="left"/>
        <w:rPr>
          <w:rFonts w:cs="Arial"/>
          <w:color w:val="auto"/>
          <w:lang w:eastAsia="ja-JP"/>
        </w:rPr>
      </w:pPr>
      <w:r w:rsidRPr="00565448">
        <w:rPr>
          <w:rFonts w:cs="Arial" w:hint="eastAsia"/>
          <w:color w:val="auto"/>
          <w:lang w:eastAsia="ja-JP"/>
        </w:rPr>
        <w:t>W</w:t>
      </w:r>
      <w:r w:rsidRPr="00565448">
        <w:rPr>
          <w:rFonts w:cs="Arial"/>
          <w:color w:val="auto"/>
          <w:lang w:eastAsia="ja-JP"/>
        </w:rPr>
        <w:t xml:space="preserve">e present a protocol to isolate </w:t>
      </w:r>
      <w:r w:rsidR="00BC47C4" w:rsidRPr="00565448">
        <w:rPr>
          <w:rFonts w:cs="Arial"/>
          <w:color w:val="auto"/>
          <w:lang w:eastAsia="ja-JP"/>
        </w:rPr>
        <w:t xml:space="preserve">the </w:t>
      </w:r>
      <w:r w:rsidR="008B07E9" w:rsidRPr="00565448">
        <w:rPr>
          <w:rFonts w:cs="Arial"/>
          <w:color w:val="auto"/>
          <w:lang w:eastAsia="ja-JP"/>
        </w:rPr>
        <w:t>auditory</w:t>
      </w:r>
      <w:r w:rsidRPr="00565448">
        <w:rPr>
          <w:rFonts w:cs="Arial"/>
          <w:color w:val="auto"/>
          <w:lang w:eastAsia="ja-JP"/>
        </w:rPr>
        <w:t xml:space="preserve"> bulla</w:t>
      </w:r>
      <w:r w:rsidR="008B07E9" w:rsidRPr="00565448">
        <w:rPr>
          <w:rFonts w:cs="Arial"/>
          <w:color w:val="auto"/>
          <w:lang w:eastAsia="ja-JP"/>
        </w:rPr>
        <w:t>, capsule,</w:t>
      </w:r>
      <w:r w:rsidRPr="00565448">
        <w:rPr>
          <w:rFonts w:cs="Arial"/>
          <w:color w:val="auto"/>
          <w:lang w:eastAsia="ja-JP"/>
        </w:rPr>
        <w:t xml:space="preserve"> and ossicles from postnatal mice for whole mount and histological analysis. </w:t>
      </w:r>
    </w:p>
    <w:p w14:paraId="3631C346" w14:textId="77777777" w:rsidR="006305D7" w:rsidRPr="00565448" w:rsidRDefault="006305D7" w:rsidP="00C627A0">
      <w:pPr>
        <w:jc w:val="left"/>
        <w:rPr>
          <w:rFonts w:cs="Arial"/>
          <w:color w:val="auto"/>
        </w:rPr>
      </w:pPr>
    </w:p>
    <w:p w14:paraId="2E1D1C10" w14:textId="77777777" w:rsidR="006305D7" w:rsidRPr="00565448" w:rsidRDefault="006305D7" w:rsidP="00C627A0">
      <w:pPr>
        <w:jc w:val="left"/>
        <w:rPr>
          <w:rFonts w:cs="Arial"/>
          <w:i/>
          <w:color w:val="auto"/>
        </w:rPr>
      </w:pPr>
      <w:r w:rsidRPr="00565448">
        <w:rPr>
          <w:rFonts w:cs="Arial"/>
          <w:b/>
          <w:bCs/>
          <w:color w:val="auto"/>
        </w:rPr>
        <w:t>LONG ABSTRACT:</w:t>
      </w:r>
    </w:p>
    <w:p w14:paraId="2DCA5E2A" w14:textId="161304AD" w:rsidR="008F1CBF" w:rsidRPr="00565448" w:rsidRDefault="00D3523B" w:rsidP="00C627A0">
      <w:pPr>
        <w:jc w:val="left"/>
        <w:rPr>
          <w:rFonts w:cs="Arial"/>
          <w:color w:val="auto"/>
          <w:lang w:eastAsia="ja-JP"/>
        </w:rPr>
      </w:pPr>
      <w:r w:rsidRPr="00565448">
        <w:rPr>
          <w:rFonts w:cs="Arial"/>
          <w:color w:val="auto"/>
          <w:lang w:eastAsia="ja-JP"/>
        </w:rPr>
        <w:t>In most mammals, a</w:t>
      </w:r>
      <w:r w:rsidR="003C5792" w:rsidRPr="00565448">
        <w:rPr>
          <w:rFonts w:cs="Arial" w:hint="eastAsia"/>
          <w:color w:val="auto"/>
          <w:lang w:eastAsia="ja-JP"/>
        </w:rPr>
        <w:t>udit</w:t>
      </w:r>
      <w:r w:rsidR="003C5792" w:rsidRPr="00565448">
        <w:rPr>
          <w:rFonts w:cs="Arial"/>
          <w:color w:val="auto"/>
          <w:lang w:eastAsia="ja-JP"/>
        </w:rPr>
        <w:t>ory ossicles</w:t>
      </w:r>
      <w:r w:rsidR="008501BA" w:rsidRPr="00565448">
        <w:rPr>
          <w:rFonts w:cs="Arial"/>
          <w:color w:val="auto"/>
          <w:lang w:eastAsia="ja-JP"/>
        </w:rPr>
        <w:t xml:space="preserve"> in the middle ear</w:t>
      </w:r>
      <w:r w:rsidR="00302876" w:rsidRPr="00565448">
        <w:rPr>
          <w:rFonts w:cs="Arial"/>
          <w:color w:val="auto"/>
          <w:lang w:eastAsia="ja-JP"/>
        </w:rPr>
        <w:t xml:space="preserve">, </w:t>
      </w:r>
      <w:r w:rsidR="008501BA" w:rsidRPr="00565448">
        <w:rPr>
          <w:rFonts w:cs="Arial"/>
          <w:color w:val="auto"/>
          <w:lang w:eastAsia="ja-JP"/>
        </w:rPr>
        <w:t xml:space="preserve">including the </w:t>
      </w:r>
      <w:r w:rsidR="00302876" w:rsidRPr="00565448">
        <w:rPr>
          <w:rFonts w:cs="Arial"/>
          <w:color w:val="auto"/>
          <w:lang w:eastAsia="ja-JP"/>
        </w:rPr>
        <w:t xml:space="preserve">malleus, incus and stapes, are the smallest </w:t>
      </w:r>
      <w:r w:rsidR="00553AEB" w:rsidRPr="00565448">
        <w:rPr>
          <w:rFonts w:cs="Arial"/>
          <w:color w:val="auto"/>
          <w:lang w:eastAsia="ja-JP"/>
        </w:rPr>
        <w:t>bon</w:t>
      </w:r>
      <w:r w:rsidRPr="00565448">
        <w:rPr>
          <w:rFonts w:cs="Arial"/>
          <w:color w:val="auto"/>
          <w:lang w:eastAsia="ja-JP"/>
        </w:rPr>
        <w:t>es</w:t>
      </w:r>
      <w:r w:rsidR="00302876" w:rsidRPr="00565448">
        <w:rPr>
          <w:rFonts w:cs="Arial"/>
          <w:color w:val="auto"/>
          <w:lang w:eastAsia="ja-JP"/>
        </w:rPr>
        <w:t xml:space="preserve">. </w:t>
      </w:r>
      <w:r w:rsidR="00DC402C" w:rsidRPr="00565448">
        <w:rPr>
          <w:rFonts w:cs="Arial"/>
          <w:color w:val="auto"/>
          <w:lang w:eastAsia="ja-JP"/>
        </w:rPr>
        <w:t>In mice, a</w:t>
      </w:r>
      <w:r w:rsidR="00B32101" w:rsidRPr="00565448">
        <w:rPr>
          <w:rFonts w:cs="Arial"/>
          <w:color w:val="auto"/>
          <w:lang w:eastAsia="ja-JP"/>
        </w:rPr>
        <w:t xml:space="preserve"> bony structure</w:t>
      </w:r>
      <w:r w:rsidR="0085647B" w:rsidRPr="00565448">
        <w:rPr>
          <w:rFonts w:cs="Arial"/>
          <w:color w:val="auto"/>
          <w:lang w:eastAsia="ja-JP"/>
        </w:rPr>
        <w:t xml:space="preserve"> called the auditory </w:t>
      </w:r>
      <w:r w:rsidR="00B32101" w:rsidRPr="00565448">
        <w:rPr>
          <w:rFonts w:cs="Arial"/>
          <w:color w:val="auto"/>
          <w:lang w:eastAsia="ja-JP"/>
        </w:rPr>
        <w:t xml:space="preserve">bulla houses </w:t>
      </w:r>
      <w:r w:rsidR="00952F4C" w:rsidRPr="00565448">
        <w:rPr>
          <w:rFonts w:cs="Arial"/>
          <w:color w:val="auto"/>
          <w:lang w:eastAsia="ja-JP"/>
        </w:rPr>
        <w:t xml:space="preserve">the </w:t>
      </w:r>
      <w:r w:rsidR="00B32101" w:rsidRPr="00565448">
        <w:rPr>
          <w:rFonts w:cs="Arial"/>
          <w:color w:val="auto"/>
          <w:lang w:eastAsia="ja-JP"/>
        </w:rPr>
        <w:t>ossicles, whereas the</w:t>
      </w:r>
      <w:r w:rsidR="0085647B" w:rsidRPr="00565448">
        <w:rPr>
          <w:rFonts w:cs="Arial"/>
          <w:color w:val="auto"/>
          <w:lang w:eastAsia="ja-JP"/>
        </w:rPr>
        <w:t xml:space="preserve"> auditory</w:t>
      </w:r>
      <w:r w:rsidR="00952F4C" w:rsidRPr="00565448">
        <w:rPr>
          <w:rFonts w:cs="Arial"/>
          <w:color w:val="auto"/>
          <w:lang w:eastAsia="ja-JP"/>
        </w:rPr>
        <w:t xml:space="preserve"> </w:t>
      </w:r>
      <w:r w:rsidR="00B32101" w:rsidRPr="00565448">
        <w:rPr>
          <w:rFonts w:cs="Arial"/>
          <w:color w:val="auto"/>
          <w:lang w:eastAsia="ja-JP"/>
        </w:rPr>
        <w:t xml:space="preserve">capsule encloses the inner ear, namely the cochlea and semicircular canals. </w:t>
      </w:r>
      <w:r w:rsidR="00907EC2" w:rsidRPr="00565448">
        <w:rPr>
          <w:rFonts w:cs="Arial"/>
          <w:color w:val="auto"/>
          <w:lang w:eastAsia="ja-JP"/>
        </w:rPr>
        <w:t xml:space="preserve">Murine ossicles are essential for hearing and thus of great interest to </w:t>
      </w:r>
      <w:r w:rsidR="00EE16BD" w:rsidRPr="00565448">
        <w:rPr>
          <w:rFonts w:cs="Arial"/>
          <w:color w:val="auto"/>
          <w:lang w:eastAsia="ja-JP"/>
        </w:rPr>
        <w:t>researchers in the</w:t>
      </w:r>
      <w:r w:rsidR="00907EC2" w:rsidRPr="00565448">
        <w:rPr>
          <w:rFonts w:cs="Arial"/>
          <w:color w:val="auto"/>
          <w:lang w:eastAsia="ja-JP"/>
        </w:rPr>
        <w:t xml:space="preserve"> field of otolaryngology</w:t>
      </w:r>
      <w:r w:rsidR="00EE16BD" w:rsidRPr="00565448">
        <w:rPr>
          <w:rFonts w:cs="Arial"/>
          <w:color w:val="auto"/>
          <w:lang w:eastAsia="ja-JP"/>
        </w:rPr>
        <w:t>,</w:t>
      </w:r>
      <w:r w:rsidR="00907EC2" w:rsidRPr="00565448">
        <w:rPr>
          <w:rFonts w:cs="Arial"/>
          <w:color w:val="auto"/>
          <w:lang w:eastAsia="ja-JP"/>
        </w:rPr>
        <w:t xml:space="preserve"> but </w:t>
      </w:r>
      <w:r w:rsidR="00EE16BD" w:rsidRPr="00565448">
        <w:rPr>
          <w:rFonts w:cs="Arial"/>
          <w:color w:val="auto"/>
          <w:lang w:eastAsia="ja-JP"/>
        </w:rPr>
        <w:t xml:space="preserve">their </w:t>
      </w:r>
      <w:r w:rsidR="00907EC2" w:rsidRPr="00565448">
        <w:rPr>
          <w:rFonts w:cs="Arial"/>
          <w:color w:val="auto"/>
          <w:lang w:eastAsia="ja-JP"/>
        </w:rPr>
        <w:t xml:space="preserve">metabolism, development, and </w:t>
      </w:r>
      <w:r w:rsidR="00907EC2" w:rsidRPr="00565448">
        <w:rPr>
          <w:rFonts w:cs="Arial"/>
          <w:color w:val="auto"/>
          <w:lang w:eastAsia="ja-JP"/>
        </w:rPr>
        <w:lastRenderedPageBreak/>
        <w:t>evolution</w:t>
      </w:r>
      <w:r w:rsidR="00EE16BD" w:rsidRPr="00565448">
        <w:rPr>
          <w:rFonts w:cs="Arial"/>
          <w:color w:val="auto"/>
          <w:lang w:eastAsia="ja-JP"/>
        </w:rPr>
        <w:t xml:space="preserve"> are</w:t>
      </w:r>
      <w:r w:rsidR="00B77CCE" w:rsidRPr="00565448">
        <w:rPr>
          <w:rFonts w:cs="Arial"/>
          <w:color w:val="auto"/>
          <w:lang w:eastAsia="ja-JP"/>
        </w:rPr>
        <w:t xml:space="preserve"> </w:t>
      </w:r>
      <w:r w:rsidR="00E2454E" w:rsidRPr="00565448">
        <w:rPr>
          <w:rFonts w:cs="Arial"/>
          <w:color w:val="auto"/>
          <w:lang w:eastAsia="ja-JP"/>
        </w:rPr>
        <w:t xml:space="preserve">highly </w:t>
      </w:r>
      <w:r w:rsidR="00B77CCE" w:rsidRPr="00565448">
        <w:rPr>
          <w:rFonts w:cs="Arial"/>
          <w:color w:val="auto"/>
          <w:lang w:eastAsia="ja-JP"/>
        </w:rPr>
        <w:t>relevant to other fields.</w:t>
      </w:r>
      <w:r w:rsidR="00B32101" w:rsidRPr="00565448">
        <w:rPr>
          <w:rFonts w:cs="Arial"/>
          <w:color w:val="auto"/>
          <w:lang w:eastAsia="ja-JP"/>
        </w:rPr>
        <w:t xml:space="preserve"> </w:t>
      </w:r>
      <w:r w:rsidR="00675F54" w:rsidRPr="00565448">
        <w:rPr>
          <w:rFonts w:cs="Arial"/>
          <w:color w:val="auto"/>
          <w:lang w:eastAsia="ja-JP"/>
        </w:rPr>
        <w:t>Altered</w:t>
      </w:r>
      <w:r w:rsidR="00B32101" w:rsidRPr="00565448">
        <w:rPr>
          <w:rFonts w:cs="Arial"/>
          <w:color w:val="auto"/>
          <w:lang w:eastAsia="ja-JP"/>
        </w:rPr>
        <w:t xml:space="preserve"> bone metabolism </w:t>
      </w:r>
      <w:r w:rsidR="001653E3" w:rsidRPr="00565448">
        <w:rPr>
          <w:rFonts w:cs="Arial"/>
          <w:color w:val="auto"/>
          <w:lang w:eastAsia="ja-JP"/>
        </w:rPr>
        <w:t>can affect</w:t>
      </w:r>
      <w:r w:rsidR="00B32101" w:rsidRPr="00565448">
        <w:rPr>
          <w:rFonts w:cs="Arial"/>
          <w:color w:val="auto"/>
          <w:lang w:eastAsia="ja-JP"/>
        </w:rPr>
        <w:t xml:space="preserve"> hearing function</w:t>
      </w:r>
      <w:r w:rsidR="001653E3" w:rsidRPr="00565448">
        <w:rPr>
          <w:rFonts w:cs="Arial"/>
          <w:color w:val="auto"/>
          <w:lang w:eastAsia="ja-JP"/>
        </w:rPr>
        <w:t xml:space="preserve"> in adult mice</w:t>
      </w:r>
      <w:r w:rsidR="00952F4C" w:rsidRPr="00565448">
        <w:rPr>
          <w:rFonts w:cs="Arial"/>
          <w:color w:val="auto"/>
          <w:lang w:eastAsia="ja-JP"/>
        </w:rPr>
        <w:t xml:space="preserve">, </w:t>
      </w:r>
      <w:r w:rsidR="00955989" w:rsidRPr="00565448">
        <w:rPr>
          <w:rFonts w:cs="Arial"/>
          <w:color w:val="auto"/>
          <w:lang w:eastAsia="ja-JP"/>
        </w:rPr>
        <w:t>and various gene-</w:t>
      </w:r>
      <w:r w:rsidR="001653E3" w:rsidRPr="00565448">
        <w:rPr>
          <w:rFonts w:cs="Arial"/>
          <w:color w:val="auto"/>
          <w:lang w:eastAsia="ja-JP"/>
        </w:rPr>
        <w:t xml:space="preserve">deficient </w:t>
      </w:r>
      <w:r w:rsidR="00952F4C" w:rsidRPr="00565448">
        <w:rPr>
          <w:rFonts w:cs="Arial"/>
          <w:color w:val="auto"/>
          <w:lang w:eastAsia="ja-JP"/>
        </w:rPr>
        <w:t xml:space="preserve">mice </w:t>
      </w:r>
      <w:r w:rsidR="001653E3" w:rsidRPr="00565448">
        <w:rPr>
          <w:rFonts w:cs="Arial"/>
          <w:color w:val="auto"/>
          <w:lang w:eastAsia="ja-JP"/>
        </w:rPr>
        <w:t xml:space="preserve">show </w:t>
      </w:r>
      <w:r w:rsidR="00B77CCE" w:rsidRPr="00565448">
        <w:rPr>
          <w:rFonts w:cs="Arial"/>
          <w:color w:val="auto"/>
          <w:lang w:eastAsia="ja-JP"/>
        </w:rPr>
        <w:t xml:space="preserve">changes in </w:t>
      </w:r>
      <w:r w:rsidR="001653E3" w:rsidRPr="00565448">
        <w:rPr>
          <w:rFonts w:cs="Arial"/>
          <w:color w:val="auto"/>
          <w:lang w:eastAsia="ja-JP"/>
        </w:rPr>
        <w:t xml:space="preserve">morphogenesis of auditory ossicles </w:t>
      </w:r>
      <w:r w:rsidR="001653E3" w:rsidRPr="00565448">
        <w:rPr>
          <w:rFonts w:cs="Arial"/>
          <w:i/>
          <w:color w:val="auto"/>
          <w:lang w:eastAsia="ja-JP"/>
        </w:rPr>
        <w:t>in utero</w:t>
      </w:r>
      <w:r w:rsidR="001653E3" w:rsidRPr="00565448">
        <w:rPr>
          <w:rFonts w:cs="Arial"/>
          <w:color w:val="auto"/>
          <w:lang w:eastAsia="ja-JP"/>
        </w:rPr>
        <w:t>.</w:t>
      </w:r>
      <w:r w:rsidR="00952F4C" w:rsidRPr="00565448">
        <w:rPr>
          <w:rFonts w:cs="Arial"/>
          <w:color w:val="auto"/>
          <w:lang w:eastAsia="ja-JP"/>
        </w:rPr>
        <w:t xml:space="preserve"> </w:t>
      </w:r>
      <w:r w:rsidR="00EE16BD" w:rsidRPr="00565448">
        <w:rPr>
          <w:rFonts w:cs="Arial"/>
          <w:color w:val="auto"/>
          <w:lang w:eastAsia="ja-JP"/>
        </w:rPr>
        <w:t>Although m</w:t>
      </w:r>
      <w:r w:rsidR="00FA6B58" w:rsidRPr="00565448">
        <w:rPr>
          <w:rFonts w:cs="Arial"/>
          <w:color w:val="auto"/>
          <w:lang w:eastAsia="ja-JP"/>
        </w:rPr>
        <w:t>urine auditory ossicles</w:t>
      </w:r>
      <w:r w:rsidR="00907EC2" w:rsidRPr="00565448">
        <w:rPr>
          <w:rFonts w:cs="Arial"/>
          <w:color w:val="auto"/>
          <w:lang w:eastAsia="ja-JP"/>
        </w:rPr>
        <w:t xml:space="preserve"> are tiny</w:t>
      </w:r>
      <w:r w:rsidR="00EE16BD" w:rsidRPr="00565448">
        <w:rPr>
          <w:rFonts w:cs="Arial"/>
          <w:color w:val="auto"/>
          <w:lang w:eastAsia="ja-JP"/>
        </w:rPr>
        <w:t>,</w:t>
      </w:r>
      <w:r w:rsidR="00907EC2" w:rsidRPr="00565448">
        <w:rPr>
          <w:rFonts w:cs="Arial"/>
          <w:color w:val="auto"/>
          <w:lang w:eastAsia="ja-JP"/>
        </w:rPr>
        <w:t xml:space="preserve"> their manipulation</w:t>
      </w:r>
      <w:r w:rsidR="00FA6B58" w:rsidRPr="00565448">
        <w:rPr>
          <w:rFonts w:cs="Arial"/>
          <w:color w:val="auto"/>
          <w:lang w:eastAsia="ja-JP"/>
        </w:rPr>
        <w:t xml:space="preserve"> is</w:t>
      </w:r>
      <w:r w:rsidR="00BB2EE9" w:rsidRPr="00565448">
        <w:rPr>
          <w:rFonts w:cs="Arial"/>
          <w:color w:val="auto"/>
          <w:lang w:eastAsia="ja-JP"/>
        </w:rPr>
        <w:t xml:space="preserve"> </w:t>
      </w:r>
      <w:r w:rsidR="00E81E80" w:rsidRPr="00565448">
        <w:rPr>
          <w:rFonts w:cs="Arial"/>
          <w:color w:val="auto"/>
          <w:lang w:eastAsia="ja-JP"/>
        </w:rPr>
        <w:t>feasible</w:t>
      </w:r>
      <w:r w:rsidR="00BB2EE9" w:rsidRPr="00565448">
        <w:rPr>
          <w:rFonts w:cs="Arial"/>
          <w:color w:val="auto"/>
          <w:lang w:eastAsia="ja-JP"/>
        </w:rPr>
        <w:t xml:space="preserve"> if one understands </w:t>
      </w:r>
      <w:r w:rsidR="00BB2EE9" w:rsidRPr="00565448">
        <w:rPr>
          <w:rFonts w:cs="Arial"/>
          <w:bCs/>
          <w:color w:val="auto"/>
          <w:lang w:eastAsia="ja-JP"/>
        </w:rPr>
        <w:t>their anatomical orientation and three-dimensional structure</w:t>
      </w:r>
      <w:r w:rsidR="00645F83" w:rsidRPr="00565448">
        <w:rPr>
          <w:rFonts w:cs="Arial"/>
          <w:color w:val="auto"/>
          <w:lang w:eastAsia="ja-JP"/>
        </w:rPr>
        <w:t>.</w:t>
      </w:r>
      <w:r w:rsidR="008F1CBF" w:rsidRPr="00565448">
        <w:rPr>
          <w:rFonts w:cs="Arial"/>
          <w:color w:val="auto"/>
          <w:lang w:eastAsia="ja-JP"/>
        </w:rPr>
        <w:t xml:space="preserve"> </w:t>
      </w:r>
      <w:r w:rsidR="00FC5268" w:rsidRPr="00565448">
        <w:rPr>
          <w:rFonts w:cs="Arial"/>
          <w:color w:val="auto"/>
          <w:lang w:eastAsia="ja-JP"/>
        </w:rPr>
        <w:t>Here, we</w:t>
      </w:r>
      <w:r w:rsidR="008F1CBF" w:rsidRPr="00565448">
        <w:rPr>
          <w:rFonts w:cs="Arial"/>
          <w:color w:val="auto"/>
          <w:lang w:eastAsia="ja-JP"/>
        </w:rPr>
        <w:t xml:space="preserve"> describe how</w:t>
      </w:r>
      <w:r w:rsidR="00F76257" w:rsidRPr="00565448">
        <w:rPr>
          <w:rFonts w:cs="Arial"/>
          <w:color w:val="auto"/>
          <w:lang w:eastAsia="ja-JP"/>
        </w:rPr>
        <w:t xml:space="preserve"> to dissect </w:t>
      </w:r>
      <w:r w:rsidR="00FC5268" w:rsidRPr="00565448">
        <w:rPr>
          <w:rFonts w:cs="Arial"/>
          <w:color w:val="auto"/>
          <w:lang w:eastAsia="ja-JP"/>
        </w:rPr>
        <w:t>the</w:t>
      </w:r>
      <w:r w:rsidR="00F76257" w:rsidRPr="00565448">
        <w:rPr>
          <w:rFonts w:cs="Arial"/>
          <w:color w:val="auto"/>
          <w:lang w:eastAsia="ja-JP"/>
        </w:rPr>
        <w:t xml:space="preserve"> </w:t>
      </w:r>
      <w:r w:rsidR="00DE54CF" w:rsidRPr="00565448">
        <w:rPr>
          <w:rFonts w:cs="Arial"/>
          <w:color w:val="auto"/>
          <w:lang w:eastAsia="ja-JP"/>
        </w:rPr>
        <w:t xml:space="preserve">auditory </w:t>
      </w:r>
      <w:r w:rsidR="00F76257" w:rsidRPr="00565448">
        <w:rPr>
          <w:rFonts w:cs="Arial"/>
          <w:color w:val="auto"/>
          <w:lang w:eastAsia="ja-JP"/>
        </w:rPr>
        <w:t>bulla</w:t>
      </w:r>
      <w:r w:rsidR="007827A1" w:rsidRPr="00565448">
        <w:rPr>
          <w:rFonts w:cs="Arial"/>
          <w:color w:val="auto"/>
          <w:lang w:eastAsia="ja-JP"/>
        </w:rPr>
        <w:t xml:space="preserve"> and capsule </w:t>
      </w:r>
      <w:r w:rsidR="00662578" w:rsidRPr="00565448">
        <w:rPr>
          <w:rFonts w:cs="Arial"/>
          <w:color w:val="auto"/>
          <w:lang w:eastAsia="ja-JP"/>
        </w:rPr>
        <w:t xml:space="preserve">of postnatal mice </w:t>
      </w:r>
      <w:r w:rsidR="007F1008" w:rsidRPr="00565448">
        <w:rPr>
          <w:rFonts w:cs="Arial"/>
          <w:color w:val="auto"/>
          <w:lang w:eastAsia="ja-JP"/>
        </w:rPr>
        <w:t xml:space="preserve">and </w:t>
      </w:r>
      <w:r w:rsidR="00DE54CF" w:rsidRPr="00565448">
        <w:rPr>
          <w:rFonts w:cs="Arial"/>
          <w:color w:val="auto"/>
          <w:lang w:eastAsia="ja-JP"/>
        </w:rPr>
        <w:t>then</w:t>
      </w:r>
      <w:r w:rsidR="008F1CBF" w:rsidRPr="00565448">
        <w:rPr>
          <w:rFonts w:cs="Arial"/>
          <w:color w:val="auto"/>
          <w:lang w:eastAsia="ja-JP"/>
        </w:rPr>
        <w:t xml:space="preserve"> isolate </w:t>
      </w:r>
      <w:r w:rsidR="00F76257" w:rsidRPr="00565448">
        <w:rPr>
          <w:rFonts w:cs="Arial"/>
          <w:color w:val="auto"/>
          <w:lang w:eastAsia="ja-JP"/>
        </w:rPr>
        <w:t>individual ossicles</w:t>
      </w:r>
      <w:r w:rsidR="008F1CBF" w:rsidRPr="00565448">
        <w:rPr>
          <w:rFonts w:cs="Arial"/>
          <w:color w:val="auto"/>
          <w:lang w:eastAsia="ja-JP"/>
        </w:rPr>
        <w:t xml:space="preserve"> by removing part of </w:t>
      </w:r>
      <w:r w:rsidR="007827A1" w:rsidRPr="00565448">
        <w:rPr>
          <w:rFonts w:cs="Arial"/>
          <w:color w:val="auto"/>
          <w:lang w:eastAsia="ja-JP"/>
        </w:rPr>
        <w:t xml:space="preserve">the </w:t>
      </w:r>
      <w:r w:rsidR="008F1CBF" w:rsidRPr="00565448">
        <w:rPr>
          <w:rFonts w:cs="Arial"/>
          <w:color w:val="auto"/>
          <w:lang w:eastAsia="ja-JP"/>
        </w:rPr>
        <w:t>bulla.</w:t>
      </w:r>
      <w:r w:rsidR="00C25A6E" w:rsidRPr="00565448">
        <w:rPr>
          <w:rFonts w:cs="Arial"/>
          <w:color w:val="auto"/>
          <w:lang w:eastAsia="ja-JP"/>
        </w:rPr>
        <w:t xml:space="preserve"> </w:t>
      </w:r>
      <w:r w:rsidR="00502080" w:rsidRPr="00565448">
        <w:rPr>
          <w:rFonts w:cs="Arial"/>
          <w:color w:val="auto"/>
          <w:lang w:eastAsia="ja-JP"/>
        </w:rPr>
        <w:t>W</w:t>
      </w:r>
      <w:r w:rsidR="00C25A6E" w:rsidRPr="00565448">
        <w:rPr>
          <w:rFonts w:cs="Arial"/>
          <w:color w:val="auto"/>
          <w:lang w:eastAsia="ja-JP"/>
        </w:rPr>
        <w:t xml:space="preserve">e </w:t>
      </w:r>
      <w:r w:rsidR="00502080" w:rsidRPr="00565448">
        <w:rPr>
          <w:rFonts w:cs="Arial"/>
          <w:color w:val="auto"/>
          <w:lang w:eastAsia="ja-JP"/>
        </w:rPr>
        <w:t xml:space="preserve">also </w:t>
      </w:r>
      <w:r w:rsidR="00C25A6E" w:rsidRPr="00565448">
        <w:rPr>
          <w:rFonts w:cs="Arial"/>
          <w:color w:val="auto"/>
          <w:lang w:eastAsia="ja-JP"/>
        </w:rPr>
        <w:t xml:space="preserve">discuss </w:t>
      </w:r>
      <w:r w:rsidR="009F01FE" w:rsidRPr="00565448">
        <w:rPr>
          <w:rFonts w:cs="Arial"/>
          <w:color w:val="auto"/>
          <w:lang w:eastAsia="ja-JP"/>
        </w:rPr>
        <w:t>how to</w:t>
      </w:r>
      <w:r w:rsidR="008F1CBF" w:rsidRPr="00565448">
        <w:rPr>
          <w:rFonts w:cs="Arial"/>
          <w:color w:val="auto"/>
          <w:lang w:eastAsia="ja-JP"/>
        </w:rPr>
        <w:t xml:space="preserve"> embed the bulla and capsule in different orientations to generate </w:t>
      </w:r>
      <w:r w:rsidR="00C33E4B" w:rsidRPr="00565448">
        <w:rPr>
          <w:rFonts w:cs="Arial"/>
          <w:color w:val="auto"/>
          <w:lang w:eastAsia="ja-JP"/>
        </w:rPr>
        <w:t>paraffin or frozen</w:t>
      </w:r>
      <w:r w:rsidR="00EA7D3D" w:rsidRPr="00565448">
        <w:rPr>
          <w:rFonts w:cs="Arial"/>
          <w:color w:val="auto"/>
          <w:lang w:eastAsia="ja-JP"/>
        </w:rPr>
        <w:t xml:space="preserve"> sections</w:t>
      </w:r>
      <w:r w:rsidR="007F1008" w:rsidRPr="00565448">
        <w:rPr>
          <w:rFonts w:cs="Arial"/>
          <w:color w:val="auto"/>
          <w:lang w:eastAsia="ja-JP"/>
        </w:rPr>
        <w:t xml:space="preserve"> </w:t>
      </w:r>
      <w:r w:rsidR="00DE54CF" w:rsidRPr="00565448">
        <w:rPr>
          <w:rFonts w:cs="Arial"/>
          <w:color w:val="auto"/>
          <w:lang w:eastAsia="ja-JP"/>
        </w:rPr>
        <w:t xml:space="preserve">suitable </w:t>
      </w:r>
      <w:r w:rsidR="009F01FE" w:rsidRPr="00565448">
        <w:rPr>
          <w:rFonts w:cs="Arial"/>
          <w:color w:val="auto"/>
          <w:lang w:eastAsia="ja-JP"/>
        </w:rPr>
        <w:t>to prepare</w:t>
      </w:r>
      <w:r w:rsidR="008F1CBF" w:rsidRPr="00565448">
        <w:rPr>
          <w:rFonts w:cs="Arial"/>
          <w:color w:val="auto"/>
          <w:lang w:eastAsia="ja-JP"/>
        </w:rPr>
        <w:t xml:space="preserve"> </w:t>
      </w:r>
      <w:r w:rsidR="00F76257" w:rsidRPr="00565448">
        <w:rPr>
          <w:rFonts w:cs="Arial"/>
          <w:color w:val="auto"/>
          <w:lang w:eastAsia="ja-JP"/>
        </w:rPr>
        <w:t>longitudinal</w:t>
      </w:r>
      <w:r w:rsidR="008F1CBF" w:rsidRPr="00565448">
        <w:rPr>
          <w:rFonts w:cs="Arial"/>
          <w:color w:val="auto"/>
          <w:lang w:eastAsia="ja-JP"/>
        </w:rPr>
        <w:t xml:space="preserve">, </w:t>
      </w:r>
      <w:r w:rsidR="00FB2BE0" w:rsidRPr="00565448">
        <w:rPr>
          <w:rFonts w:cs="Arial"/>
          <w:color w:val="auto"/>
          <w:lang w:eastAsia="ja-JP"/>
        </w:rPr>
        <w:t>horizontal</w:t>
      </w:r>
      <w:r w:rsidR="008F1CBF" w:rsidRPr="00565448">
        <w:rPr>
          <w:rFonts w:cs="Arial"/>
          <w:color w:val="auto"/>
          <w:lang w:eastAsia="ja-JP"/>
        </w:rPr>
        <w:t xml:space="preserve">, </w:t>
      </w:r>
      <w:r w:rsidR="007F1008" w:rsidRPr="00565448">
        <w:rPr>
          <w:rFonts w:cs="Arial"/>
          <w:color w:val="auto"/>
          <w:lang w:eastAsia="ja-JP"/>
        </w:rPr>
        <w:t xml:space="preserve">or </w:t>
      </w:r>
      <w:r w:rsidR="008F1CBF" w:rsidRPr="00565448">
        <w:rPr>
          <w:rFonts w:cs="Arial"/>
          <w:color w:val="auto"/>
          <w:lang w:eastAsia="ja-JP"/>
        </w:rPr>
        <w:t>frontal section</w:t>
      </w:r>
      <w:r w:rsidR="00F76257" w:rsidRPr="00565448">
        <w:rPr>
          <w:rFonts w:cs="Arial"/>
          <w:color w:val="auto"/>
          <w:lang w:eastAsia="ja-JP"/>
        </w:rPr>
        <w:t>s</w:t>
      </w:r>
      <w:r w:rsidR="00A36BEA" w:rsidRPr="00565448">
        <w:rPr>
          <w:rFonts w:cs="Arial"/>
          <w:color w:val="auto"/>
          <w:lang w:eastAsia="ja-JP"/>
        </w:rPr>
        <w:t xml:space="preserve"> of the malleus</w:t>
      </w:r>
      <w:r w:rsidR="008F1CBF" w:rsidRPr="00565448">
        <w:rPr>
          <w:rFonts w:cs="Arial"/>
          <w:color w:val="auto"/>
          <w:lang w:eastAsia="ja-JP"/>
        </w:rPr>
        <w:t xml:space="preserve">. </w:t>
      </w:r>
      <w:r w:rsidR="00502080" w:rsidRPr="00565448">
        <w:rPr>
          <w:rFonts w:cs="Arial"/>
          <w:color w:val="auto"/>
          <w:lang w:eastAsia="ja-JP"/>
        </w:rPr>
        <w:t xml:space="preserve">Finally, we enumerate anatomical differences between mouse and human auditory ossicles. </w:t>
      </w:r>
      <w:r w:rsidR="006557D9" w:rsidRPr="00565448">
        <w:rPr>
          <w:rFonts w:cs="Arial"/>
          <w:color w:val="auto"/>
          <w:lang w:eastAsia="ja-JP"/>
        </w:rPr>
        <w:t xml:space="preserve">These methods </w:t>
      </w:r>
      <w:r w:rsidR="00B77CCE" w:rsidRPr="00565448">
        <w:rPr>
          <w:rFonts w:cs="Arial"/>
          <w:color w:val="auto"/>
          <w:lang w:eastAsia="ja-JP"/>
        </w:rPr>
        <w:t xml:space="preserve">would be </w:t>
      </w:r>
      <w:r w:rsidR="006557D9" w:rsidRPr="00565448">
        <w:rPr>
          <w:rFonts w:cs="Arial"/>
          <w:color w:val="auto"/>
          <w:lang w:eastAsia="ja-JP"/>
        </w:rPr>
        <w:t xml:space="preserve">useful in analyzing </w:t>
      </w:r>
      <w:r w:rsidR="00EE20DF" w:rsidRPr="00565448">
        <w:rPr>
          <w:rFonts w:cs="Arial"/>
          <w:color w:val="auto"/>
          <w:lang w:eastAsia="ja-JP"/>
        </w:rPr>
        <w:t>pathological, developmental and evolutiona</w:t>
      </w:r>
      <w:r w:rsidR="000122F2" w:rsidRPr="00565448">
        <w:rPr>
          <w:rFonts w:cs="Arial"/>
          <w:color w:val="auto"/>
          <w:lang w:eastAsia="ja-JP"/>
        </w:rPr>
        <w:t>ry</w:t>
      </w:r>
      <w:r w:rsidR="00EE20DF" w:rsidRPr="00565448">
        <w:rPr>
          <w:rFonts w:cs="Arial"/>
          <w:color w:val="auto"/>
          <w:lang w:eastAsia="ja-JP"/>
        </w:rPr>
        <w:t xml:space="preserve"> </w:t>
      </w:r>
      <w:r w:rsidR="006557D9" w:rsidRPr="00565448">
        <w:rPr>
          <w:rFonts w:cs="Arial"/>
          <w:color w:val="auto"/>
          <w:lang w:eastAsia="ja-JP"/>
        </w:rPr>
        <w:t>aspects of auditory ossicles</w:t>
      </w:r>
      <w:r w:rsidR="005B7510" w:rsidRPr="00565448">
        <w:rPr>
          <w:rFonts w:cs="Arial"/>
          <w:color w:val="auto"/>
          <w:lang w:eastAsia="ja-JP"/>
        </w:rPr>
        <w:t xml:space="preserve"> and the middle ear</w:t>
      </w:r>
      <w:r w:rsidR="006557D9" w:rsidRPr="00565448">
        <w:rPr>
          <w:rFonts w:cs="Arial"/>
          <w:color w:val="auto"/>
          <w:lang w:eastAsia="ja-JP"/>
        </w:rPr>
        <w:t xml:space="preserve"> in mice.</w:t>
      </w:r>
    </w:p>
    <w:p w14:paraId="478B4E9E" w14:textId="77777777" w:rsidR="001653E3" w:rsidRPr="00565448" w:rsidRDefault="001653E3" w:rsidP="00C627A0">
      <w:pPr>
        <w:jc w:val="left"/>
        <w:rPr>
          <w:rFonts w:cs="Arial"/>
          <w:color w:val="auto"/>
          <w:lang w:eastAsia="ja-JP"/>
        </w:rPr>
      </w:pPr>
    </w:p>
    <w:p w14:paraId="4653E9AD" w14:textId="77777777" w:rsidR="005D764B" w:rsidRPr="00565448" w:rsidRDefault="006305D7" w:rsidP="00C627A0">
      <w:pPr>
        <w:jc w:val="left"/>
        <w:rPr>
          <w:rFonts w:cs="Arial"/>
          <w:i/>
          <w:color w:val="auto"/>
        </w:rPr>
      </w:pPr>
      <w:r w:rsidRPr="00565448">
        <w:rPr>
          <w:rFonts w:cs="Arial"/>
          <w:b/>
          <w:color w:val="auto"/>
        </w:rPr>
        <w:t>INTRODUCTION</w:t>
      </w:r>
      <w:r w:rsidRPr="00565448">
        <w:rPr>
          <w:rFonts w:cs="Arial"/>
          <w:b/>
          <w:bCs/>
          <w:color w:val="auto"/>
        </w:rPr>
        <w:t>:</w:t>
      </w:r>
    </w:p>
    <w:p w14:paraId="1C38695E" w14:textId="77777777" w:rsidR="0079191E" w:rsidRPr="00565448" w:rsidRDefault="00DB2CF8" w:rsidP="00C627A0">
      <w:pPr>
        <w:jc w:val="left"/>
        <w:rPr>
          <w:rFonts w:cs="Arial"/>
          <w:color w:val="auto"/>
          <w:lang w:eastAsia="ja-JP"/>
        </w:rPr>
      </w:pPr>
      <w:r w:rsidRPr="00565448">
        <w:rPr>
          <w:rFonts w:cs="Arial"/>
          <w:color w:val="auto"/>
        </w:rPr>
        <w:t>The t</w:t>
      </w:r>
      <w:r w:rsidR="00B45FFC" w:rsidRPr="00565448">
        <w:rPr>
          <w:rFonts w:cs="Arial"/>
          <w:color w:val="auto"/>
        </w:rPr>
        <w:t>h</w:t>
      </w:r>
      <w:r w:rsidRPr="00565448">
        <w:rPr>
          <w:rFonts w:cs="Arial"/>
          <w:color w:val="auto"/>
        </w:rPr>
        <w:t>ree auditory ossicles</w:t>
      </w:r>
      <w:r w:rsidR="008B0B33" w:rsidRPr="00565448">
        <w:rPr>
          <w:rFonts w:cs="Arial"/>
          <w:color w:val="auto"/>
        </w:rPr>
        <w:t xml:space="preserve"> </w:t>
      </w:r>
      <w:r w:rsidR="007F1008" w:rsidRPr="00565448">
        <w:rPr>
          <w:rFonts w:cs="Arial"/>
          <w:color w:val="auto"/>
        </w:rPr>
        <w:t xml:space="preserve">of </w:t>
      </w:r>
      <w:r w:rsidR="008B0B33" w:rsidRPr="00565448">
        <w:rPr>
          <w:rFonts w:cs="Arial"/>
          <w:color w:val="auto"/>
        </w:rPr>
        <w:t>the middle ear</w:t>
      </w:r>
      <w:r w:rsidRPr="00565448">
        <w:rPr>
          <w:rFonts w:cs="Arial"/>
          <w:color w:val="auto"/>
        </w:rPr>
        <w:t xml:space="preserve">, </w:t>
      </w:r>
      <w:r w:rsidR="00B77CCE" w:rsidRPr="00565448">
        <w:rPr>
          <w:rFonts w:cs="Arial"/>
          <w:color w:val="auto"/>
        </w:rPr>
        <w:t xml:space="preserve">namely </w:t>
      </w:r>
      <w:r w:rsidR="007F1008" w:rsidRPr="00565448">
        <w:rPr>
          <w:rFonts w:cs="Arial"/>
          <w:color w:val="auto"/>
        </w:rPr>
        <w:t xml:space="preserve">the </w:t>
      </w:r>
      <w:r w:rsidRPr="00565448">
        <w:rPr>
          <w:rFonts w:cs="Arial"/>
          <w:color w:val="auto"/>
        </w:rPr>
        <w:t xml:space="preserve">malleus, incus, </w:t>
      </w:r>
      <w:r w:rsidR="00982D46" w:rsidRPr="00565448">
        <w:rPr>
          <w:rFonts w:cs="Arial"/>
          <w:color w:val="auto"/>
        </w:rPr>
        <w:t>a</w:t>
      </w:r>
      <w:r w:rsidR="00982D46" w:rsidRPr="00565448">
        <w:rPr>
          <w:rFonts w:cs="Arial"/>
          <w:color w:val="auto"/>
          <w:lang w:eastAsia="ja-JP"/>
        </w:rPr>
        <w:t>nd</w:t>
      </w:r>
      <w:r w:rsidRPr="00565448">
        <w:rPr>
          <w:rFonts w:cs="Arial"/>
          <w:color w:val="auto"/>
        </w:rPr>
        <w:t xml:space="preserve"> stapes,</w:t>
      </w:r>
      <w:r w:rsidR="008B0B33" w:rsidRPr="00565448">
        <w:rPr>
          <w:rFonts w:cs="Arial"/>
          <w:color w:val="auto"/>
        </w:rPr>
        <w:t xml:space="preserve"> form</w:t>
      </w:r>
      <w:r w:rsidRPr="00565448">
        <w:rPr>
          <w:rFonts w:cs="Arial"/>
          <w:color w:val="auto"/>
        </w:rPr>
        <w:t xml:space="preserve"> </w:t>
      </w:r>
      <w:r w:rsidR="007548A4" w:rsidRPr="00565448">
        <w:rPr>
          <w:rFonts w:cs="Arial"/>
          <w:color w:val="auto"/>
        </w:rPr>
        <w:t>a</w:t>
      </w:r>
      <w:r w:rsidR="008B0B33" w:rsidRPr="00565448">
        <w:rPr>
          <w:rFonts w:cs="Arial"/>
          <w:color w:val="auto"/>
        </w:rPr>
        <w:t xml:space="preserve"> </w:t>
      </w:r>
      <w:r w:rsidR="00B7130D" w:rsidRPr="00565448">
        <w:rPr>
          <w:rFonts w:cs="Arial"/>
          <w:color w:val="auto"/>
        </w:rPr>
        <w:t>mammalian</w:t>
      </w:r>
      <w:r w:rsidR="00B7130D" w:rsidRPr="00565448">
        <w:rPr>
          <w:rFonts w:cs="Arial" w:hint="eastAsia"/>
          <w:color w:val="auto"/>
          <w:lang w:eastAsia="ja-JP"/>
        </w:rPr>
        <w:t>-</w:t>
      </w:r>
      <w:r w:rsidRPr="00565448">
        <w:rPr>
          <w:rFonts w:cs="Arial"/>
          <w:color w:val="auto"/>
        </w:rPr>
        <w:t>specific</w:t>
      </w:r>
      <w:r w:rsidR="008B0B33" w:rsidRPr="00565448">
        <w:rPr>
          <w:rFonts w:cs="Arial"/>
          <w:color w:val="auto"/>
        </w:rPr>
        <w:t xml:space="preserve"> auditory chain</w:t>
      </w:r>
      <w:r w:rsidR="007F1008" w:rsidRPr="00565448">
        <w:rPr>
          <w:rFonts w:cs="Arial"/>
          <w:color w:val="auto"/>
        </w:rPr>
        <w:t xml:space="preserve"> that</w:t>
      </w:r>
      <w:r w:rsidR="008B0B33" w:rsidRPr="00565448">
        <w:rPr>
          <w:rFonts w:cs="Arial"/>
          <w:color w:val="auto"/>
        </w:rPr>
        <w:t xml:space="preserve"> </w:t>
      </w:r>
      <w:r w:rsidRPr="00565448">
        <w:rPr>
          <w:rFonts w:cs="Arial"/>
          <w:color w:val="auto"/>
        </w:rPr>
        <w:t>transmit</w:t>
      </w:r>
      <w:r w:rsidR="008B0B33" w:rsidRPr="00565448">
        <w:rPr>
          <w:rFonts w:cs="Arial"/>
          <w:color w:val="auto"/>
        </w:rPr>
        <w:t>s</w:t>
      </w:r>
      <w:r w:rsidRPr="00565448">
        <w:rPr>
          <w:rFonts w:cs="Arial"/>
          <w:color w:val="auto"/>
        </w:rPr>
        <w:t xml:space="preserve"> sound from the tympanic membrane to the </w:t>
      </w:r>
      <w:r w:rsidR="008B0B33" w:rsidRPr="00565448">
        <w:rPr>
          <w:rFonts w:cs="Arial"/>
          <w:color w:val="auto"/>
        </w:rPr>
        <w:t xml:space="preserve">inner ear, or </w:t>
      </w:r>
      <w:r w:rsidRPr="00565448">
        <w:rPr>
          <w:rFonts w:cs="Arial"/>
          <w:color w:val="auto"/>
        </w:rPr>
        <w:t>cochlea</w:t>
      </w:r>
      <w:r w:rsidR="003766DC" w:rsidRPr="00565448">
        <w:rPr>
          <w:rFonts w:cs="Arial"/>
          <w:color w:val="auto"/>
        </w:rPr>
        <w:t xml:space="preserve"> </w:t>
      </w:r>
      <w:r w:rsidR="001060A1" w:rsidRPr="00565448">
        <w:rPr>
          <w:rFonts w:cs="Arial"/>
          <w:color w:val="auto"/>
        </w:rPr>
        <w:fldChar w:fldCharType="begin">
          <w:fldData xml:space="preserve">PEVuZE5vdGU+PENpdGU+PEF1dGhvcj5NYWxsbzwvQXV0aG9yPjxZZWFyPjIwMDE8L1llYXI+PFJl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</w:fldData>
        </w:fldChar>
      </w:r>
      <w:r w:rsidR="00D818A8" w:rsidRPr="00565448">
        <w:rPr>
          <w:rFonts w:cs="Arial"/>
          <w:color w:val="auto"/>
        </w:rPr>
        <w:instrText xml:space="preserve"> ADDIN EN.CITE </w:instrText>
      </w:r>
      <w:r w:rsidR="001060A1" w:rsidRPr="00565448">
        <w:rPr>
          <w:rFonts w:cs="Arial"/>
          <w:color w:val="auto"/>
        </w:rPr>
        <w:fldChar w:fldCharType="begin">
          <w:fldData xml:space="preserve">PEVuZE5vdGU+PENpdGU+PEF1dGhvcj5NYWxsbzwvQXV0aG9yPjxZZWFyPjIwMDE8L1llYXI+PFJl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</w:fldData>
        </w:fldChar>
      </w:r>
      <w:r w:rsidR="00D818A8" w:rsidRPr="00565448">
        <w:rPr>
          <w:rFonts w:cs="Arial"/>
          <w:color w:val="auto"/>
        </w:rPr>
        <w:instrText xml:space="preserve"> ADDIN EN.CITE.DATA </w:instrText>
      </w:r>
      <w:r w:rsidR="001060A1" w:rsidRPr="00565448">
        <w:rPr>
          <w:rFonts w:cs="Arial"/>
          <w:color w:val="auto"/>
        </w:rPr>
      </w:r>
      <w:r w:rsidR="001060A1" w:rsidRPr="00565448">
        <w:rPr>
          <w:rFonts w:cs="Arial"/>
          <w:color w:val="auto"/>
        </w:rPr>
        <w:fldChar w:fldCharType="end"/>
      </w:r>
      <w:r w:rsidR="001060A1" w:rsidRPr="00565448">
        <w:rPr>
          <w:rFonts w:cs="Arial"/>
          <w:color w:val="auto"/>
        </w:rPr>
      </w:r>
      <w:r w:rsidR="001060A1" w:rsidRPr="00565448">
        <w:rPr>
          <w:rFonts w:cs="Arial"/>
          <w:color w:val="auto"/>
        </w:rPr>
        <w:fldChar w:fldCharType="separate"/>
      </w:r>
      <w:r w:rsidR="00D818A8" w:rsidRPr="00565448">
        <w:rPr>
          <w:rFonts w:cs="Arial"/>
          <w:noProof/>
          <w:color w:val="auto"/>
          <w:vertAlign w:val="superscript"/>
        </w:rPr>
        <w:t>1,2</w:t>
      </w:r>
      <w:r w:rsidR="001060A1" w:rsidRPr="00565448">
        <w:rPr>
          <w:rFonts w:cs="Arial"/>
          <w:color w:val="auto"/>
        </w:rPr>
        <w:fldChar w:fldCharType="end"/>
      </w:r>
      <w:r w:rsidR="00982D46" w:rsidRPr="00565448">
        <w:rPr>
          <w:rFonts w:cs="Arial"/>
          <w:color w:val="auto"/>
        </w:rPr>
        <w:t>.</w:t>
      </w:r>
      <w:r w:rsidRPr="00565448">
        <w:rPr>
          <w:rFonts w:cs="Arial"/>
          <w:color w:val="auto"/>
        </w:rPr>
        <w:t xml:space="preserve"> </w:t>
      </w:r>
      <w:r w:rsidR="00645AE1" w:rsidRPr="00565448">
        <w:rPr>
          <w:rFonts w:cs="Arial" w:hint="eastAsia"/>
          <w:color w:val="auto"/>
          <w:lang w:eastAsia="ja-JP"/>
        </w:rPr>
        <w:t>Hea</w:t>
      </w:r>
      <w:r w:rsidR="00645AE1" w:rsidRPr="00565448">
        <w:rPr>
          <w:rFonts w:cs="Arial"/>
          <w:color w:val="auto"/>
          <w:lang w:eastAsia="ja-JP"/>
        </w:rPr>
        <w:t xml:space="preserve">ring function can be </w:t>
      </w:r>
      <w:r w:rsidR="00B77CCE" w:rsidRPr="00565448">
        <w:rPr>
          <w:rFonts w:cs="Arial"/>
          <w:color w:val="auto"/>
          <w:lang w:eastAsia="ja-JP"/>
        </w:rPr>
        <w:t xml:space="preserve">evaluated </w:t>
      </w:r>
      <w:r w:rsidR="005A2D44" w:rsidRPr="00565448">
        <w:rPr>
          <w:rFonts w:cs="Arial"/>
          <w:color w:val="auto"/>
          <w:lang w:eastAsia="ja-JP"/>
        </w:rPr>
        <w:t>in mice by measuring</w:t>
      </w:r>
      <w:r w:rsidR="00387D28" w:rsidRPr="00565448">
        <w:rPr>
          <w:rFonts w:cs="Arial"/>
          <w:color w:val="auto"/>
          <w:lang w:eastAsia="ja-JP"/>
        </w:rPr>
        <w:t xml:space="preserve"> </w:t>
      </w:r>
      <w:r w:rsidR="00645AE1" w:rsidRPr="00565448">
        <w:rPr>
          <w:rFonts w:cs="Arial"/>
          <w:color w:val="auto"/>
          <w:lang w:eastAsia="ja-JP"/>
        </w:rPr>
        <w:t>auditory brain stem response (ABR)</w:t>
      </w:r>
      <w:r w:rsidR="00387D28" w:rsidRPr="00565448">
        <w:rPr>
          <w:rFonts w:cs="Arial"/>
          <w:color w:val="auto"/>
          <w:lang w:eastAsia="ja-JP"/>
        </w:rPr>
        <w:t xml:space="preserve"> thresholds</w:t>
      </w:r>
      <w:r w:rsidR="00387D28" w:rsidRPr="00565448">
        <w:rPr>
          <w:color w:val="auto"/>
        </w:rPr>
        <w:t xml:space="preserve"> </w:t>
      </w:r>
      <w:r w:rsidR="001060A1" w:rsidRPr="00565448">
        <w:rPr>
          <w:rFonts w:cs="Arial"/>
          <w:color w:val="auto"/>
          <w:lang w:eastAsia="ja-JP"/>
        </w:rPr>
        <w:fldChar w:fldCharType="begin">
          <w:fldData xml:space="preserve">PEVuZE5vdGU+PENpdGU+PEF1dGhvcj5LYW56YWtpPC9BdXRob3I+PFllYXI+MjAwNjwvWWVhcj48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</w:fldData>
        </w:fldChar>
      </w:r>
      <w:r w:rsidR="00D818A8" w:rsidRPr="00565448">
        <w:rPr>
          <w:rFonts w:cs="Arial"/>
          <w:color w:val="auto"/>
          <w:lang w:eastAsia="ja-JP"/>
        </w:rPr>
        <w:instrText xml:space="preserve"> ADDIN EN.CITE </w:instrText>
      </w:r>
      <w:r w:rsidR="001060A1" w:rsidRPr="00565448">
        <w:rPr>
          <w:rFonts w:cs="Arial"/>
          <w:color w:val="auto"/>
          <w:lang w:eastAsia="ja-JP"/>
        </w:rPr>
        <w:fldChar w:fldCharType="begin">
          <w:fldData xml:space="preserve">PEVuZE5vdGU+PENpdGU+PEF1dGhvcj5LYW56YWtpPC9BdXRob3I+PFllYXI+MjAwNjwvWWVhcj48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</w:fldData>
        </w:fldChar>
      </w:r>
      <w:r w:rsidR="00D818A8" w:rsidRPr="00565448">
        <w:rPr>
          <w:rFonts w:cs="Arial"/>
          <w:color w:val="auto"/>
          <w:lang w:eastAsia="ja-JP"/>
        </w:rPr>
        <w:instrText xml:space="preserve"> ADDIN EN.CITE.DATA </w:instrText>
      </w:r>
      <w:r w:rsidR="001060A1" w:rsidRPr="00565448">
        <w:rPr>
          <w:rFonts w:cs="Arial"/>
          <w:color w:val="auto"/>
          <w:lang w:eastAsia="ja-JP"/>
        </w:rPr>
      </w:r>
      <w:r w:rsidR="001060A1" w:rsidRPr="00565448">
        <w:rPr>
          <w:rFonts w:cs="Arial"/>
          <w:color w:val="auto"/>
          <w:lang w:eastAsia="ja-JP"/>
        </w:rPr>
        <w:fldChar w:fldCharType="end"/>
      </w:r>
      <w:r w:rsidR="001060A1" w:rsidRPr="00565448">
        <w:rPr>
          <w:rFonts w:cs="Arial"/>
          <w:color w:val="auto"/>
          <w:lang w:eastAsia="ja-JP"/>
        </w:rPr>
      </w:r>
      <w:r w:rsidR="001060A1" w:rsidRPr="00565448">
        <w:rPr>
          <w:rFonts w:cs="Arial"/>
          <w:color w:val="auto"/>
          <w:lang w:eastAsia="ja-JP"/>
        </w:rPr>
        <w:fldChar w:fldCharType="separate"/>
      </w:r>
      <w:r w:rsidR="00D818A8" w:rsidRPr="00565448">
        <w:rPr>
          <w:rFonts w:cs="Arial"/>
          <w:noProof/>
          <w:color w:val="auto"/>
          <w:vertAlign w:val="superscript"/>
          <w:lang w:eastAsia="ja-JP"/>
        </w:rPr>
        <w:t>3-6</w:t>
      </w:r>
      <w:r w:rsidR="001060A1" w:rsidRPr="00565448">
        <w:rPr>
          <w:rFonts w:cs="Arial"/>
          <w:color w:val="auto"/>
          <w:lang w:eastAsia="ja-JP"/>
        </w:rPr>
        <w:fldChar w:fldCharType="end"/>
      </w:r>
      <w:r w:rsidR="00B77CCE" w:rsidRPr="00565448">
        <w:rPr>
          <w:rFonts w:cs="Arial"/>
          <w:color w:val="auto"/>
          <w:lang w:eastAsia="ja-JP"/>
        </w:rPr>
        <w:t>, and v</w:t>
      </w:r>
      <w:r w:rsidR="00DE1D16" w:rsidRPr="00565448">
        <w:rPr>
          <w:rFonts w:cs="Arial"/>
          <w:color w:val="auto"/>
          <w:lang w:eastAsia="ja-JP"/>
        </w:rPr>
        <w:t>ibration of the malleus behind the tympanic membrane can be monitored using laser Doppler vibrometry</w:t>
      </w:r>
      <w:r w:rsidR="001A1781" w:rsidRPr="00565448">
        <w:rPr>
          <w:rFonts w:cs="Arial"/>
          <w:color w:val="auto"/>
          <w:lang w:eastAsia="ja-JP"/>
        </w:rPr>
        <w:t xml:space="preserve"> (LDV)</w:t>
      </w:r>
      <w:r w:rsidR="00DE1D16" w:rsidRPr="00565448">
        <w:rPr>
          <w:color w:val="auto"/>
        </w:rPr>
        <w:t xml:space="preserve"> </w:t>
      </w:r>
      <w:r w:rsidR="001060A1" w:rsidRPr="00565448">
        <w:rPr>
          <w:rFonts w:cs="Arial"/>
          <w:color w:val="auto"/>
          <w:lang w:eastAsia="ja-JP"/>
        </w:rPr>
        <w:fldChar w:fldCharType="begin">
          <w:fldData xml:space="preserve">PEVuZE5vdGU+PENpdGU+PEF1dGhvcj5LYW56YWtpPC9BdXRob3I+PFllYXI+MjAxMTwvWWVhcj48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</w:fldData>
        </w:fldChar>
      </w:r>
      <w:r w:rsidR="00D818A8" w:rsidRPr="00565448">
        <w:rPr>
          <w:rFonts w:cs="Arial"/>
          <w:color w:val="auto"/>
          <w:lang w:eastAsia="ja-JP"/>
        </w:rPr>
        <w:instrText xml:space="preserve"> ADDIN EN.CITE </w:instrText>
      </w:r>
      <w:r w:rsidR="001060A1" w:rsidRPr="00565448">
        <w:rPr>
          <w:rFonts w:cs="Arial"/>
          <w:color w:val="auto"/>
          <w:lang w:eastAsia="ja-JP"/>
        </w:rPr>
        <w:fldChar w:fldCharType="begin">
          <w:fldData xml:space="preserve">PEVuZE5vdGU+PENpdGU+PEF1dGhvcj5LYW56YWtpPC9BdXRob3I+PFllYXI+MjAxMTwvWWVhcj48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</w:fldData>
        </w:fldChar>
      </w:r>
      <w:r w:rsidR="00D818A8" w:rsidRPr="00565448">
        <w:rPr>
          <w:rFonts w:cs="Arial"/>
          <w:color w:val="auto"/>
          <w:lang w:eastAsia="ja-JP"/>
        </w:rPr>
        <w:instrText xml:space="preserve"> ADDIN EN.CITE.DATA </w:instrText>
      </w:r>
      <w:r w:rsidR="001060A1" w:rsidRPr="00565448">
        <w:rPr>
          <w:rFonts w:cs="Arial"/>
          <w:color w:val="auto"/>
          <w:lang w:eastAsia="ja-JP"/>
        </w:rPr>
      </w:r>
      <w:r w:rsidR="001060A1" w:rsidRPr="00565448">
        <w:rPr>
          <w:rFonts w:cs="Arial"/>
          <w:color w:val="auto"/>
          <w:lang w:eastAsia="ja-JP"/>
        </w:rPr>
        <w:fldChar w:fldCharType="end"/>
      </w:r>
      <w:r w:rsidR="001060A1" w:rsidRPr="00565448">
        <w:rPr>
          <w:rFonts w:cs="Arial"/>
          <w:color w:val="auto"/>
          <w:lang w:eastAsia="ja-JP"/>
        </w:rPr>
      </w:r>
      <w:r w:rsidR="001060A1" w:rsidRPr="00565448">
        <w:rPr>
          <w:rFonts w:cs="Arial"/>
          <w:color w:val="auto"/>
          <w:lang w:eastAsia="ja-JP"/>
        </w:rPr>
        <w:fldChar w:fldCharType="separate"/>
      </w:r>
      <w:r w:rsidR="00D818A8" w:rsidRPr="00565448">
        <w:rPr>
          <w:rFonts w:cs="Arial"/>
          <w:noProof/>
          <w:color w:val="auto"/>
          <w:vertAlign w:val="superscript"/>
          <w:lang w:eastAsia="ja-JP"/>
        </w:rPr>
        <w:t>7</w:t>
      </w:r>
      <w:r w:rsidR="001060A1" w:rsidRPr="00565448">
        <w:rPr>
          <w:rFonts w:cs="Arial"/>
          <w:color w:val="auto"/>
          <w:lang w:eastAsia="ja-JP"/>
        </w:rPr>
        <w:fldChar w:fldCharType="end"/>
      </w:r>
      <w:r w:rsidR="00DE1D16" w:rsidRPr="00565448">
        <w:rPr>
          <w:rFonts w:cs="Arial" w:hint="eastAsia"/>
          <w:color w:val="auto"/>
          <w:lang w:eastAsia="ja-JP"/>
        </w:rPr>
        <w:t>.</w:t>
      </w:r>
      <w:r w:rsidR="001A1781" w:rsidRPr="00565448">
        <w:rPr>
          <w:rFonts w:cs="Arial"/>
          <w:color w:val="auto"/>
          <w:lang w:eastAsia="ja-JP"/>
        </w:rPr>
        <w:t xml:space="preserve"> By combining ABR, LDV, and distortion product </w:t>
      </w:r>
      <w:r w:rsidR="006249BA" w:rsidRPr="00565448">
        <w:rPr>
          <w:rFonts w:cs="Arial"/>
          <w:color w:val="auto"/>
          <w:lang w:eastAsia="ja-JP"/>
        </w:rPr>
        <w:t xml:space="preserve">otoacoustic emission (DPOAE) </w:t>
      </w:r>
      <w:r w:rsidR="001A1781" w:rsidRPr="00565448">
        <w:rPr>
          <w:rFonts w:cs="Arial"/>
          <w:color w:val="auto"/>
          <w:lang w:eastAsia="ja-JP"/>
        </w:rPr>
        <w:t xml:space="preserve">measurements, conductive hearing loss can be discriminated from sensorineural impairment </w:t>
      </w:r>
      <w:r w:rsidR="001060A1" w:rsidRPr="00565448">
        <w:rPr>
          <w:rFonts w:cs="Arial"/>
          <w:color w:val="auto"/>
          <w:lang w:eastAsia="ja-JP"/>
        </w:rPr>
        <w:fldChar w:fldCharType="begin"/>
      </w:r>
      <w:r w:rsidR="00D818A8" w:rsidRPr="00565448">
        <w:rPr>
          <w:rFonts w:cs="Arial"/>
          <w:color w:val="auto"/>
          <w:lang w:eastAsia="ja-JP"/>
        </w:rPr>
        <w:instrText xml:space="preserve"> ADDIN EN.CITE &lt;EndNote&gt;&lt;Cite&gt;&lt;Author&gt;Qin&lt;/Author&gt;&lt;Year&gt;2009&lt;/Year&gt;&lt;RecNum&gt;1281&lt;/RecNum&gt;&lt;DisplayText&gt;&lt;style face="superscript"&gt;8&lt;/style&gt;&lt;/DisplayText&gt;&lt;record&gt;&lt;rec-number&gt;1281&lt;/rec-number&gt;&lt;foreign-keys&gt;&lt;key app="EN" db-id="x2zswesswxtftvervr1vp0tmxxwvexs2stt2" timestamp="0"&gt;1281&lt;/key&gt;&lt;/foreign-keys&gt;&lt;ref-type name="Journal Article"&gt;17&lt;/ref-type&gt;&lt;contributors&gt;&lt;authors&gt;&lt;author&gt;Qin, Z.&lt;/author&gt;&lt;author&gt;Wood, M.&lt;/author&gt;&lt;author&gt;Rosowski, J. J.&lt;/author&gt;&lt;/authors&gt;&lt;/contributors&gt;&lt;auth-address&gt;Eaton-Peabody Laboratory, Massachusetts Eye and Ear Infirmary, Boston, MA 02114, USA; The First Teaching Hospital of Zhengzhou University, Zhengzhou, Henan 450052, China.&lt;/auth-address&gt;&lt;titles&gt;&lt;title&gt;Measurement of conductive hearing loss in mice&lt;/title&gt;&lt;secondary-title&gt;Hear Res&lt;/secondary-title&gt;&lt;/titles&gt;&lt;periodical&gt;&lt;full-title&gt;Hear Res&lt;/full-title&gt;&lt;/periodical&gt;&lt;edition&gt;2009/10/20&lt;/edition&gt;&lt;dates&gt;&lt;year&gt;2009&lt;/year&gt;&lt;pub-dates&gt;&lt;date&gt;Oct 14&lt;/date&gt;&lt;/pub-dates&gt;&lt;/dates&gt;&lt;isbn&gt;1878-5891 (Electronic)&amp;#xD;0378-5955 (Linking)&lt;/isbn&gt;&lt;accession-num&gt;19835942&lt;/accession-num&gt;&lt;urls&gt;&lt;related-urls&gt;&lt;url&gt;http://www.ncbi.nlm.nih.gov/entrez/query.fcgi?cmd=Retrieve&amp;amp;db=PubMed&amp;amp;dopt=Citation&amp;amp;list_uids=19835942&lt;/url&gt;&lt;/related-urls&gt;&lt;/urls&gt;&lt;electronic-resource-num&gt;10.1016/j.heares.2009.10.002&lt;/electronic-resource-num&gt;&lt;language&gt;Eng&lt;/language&gt;&lt;/record&gt;&lt;/Cite&gt;&lt;/EndNote&gt;</w:instrText>
      </w:r>
      <w:r w:rsidR="001060A1" w:rsidRPr="00565448">
        <w:rPr>
          <w:rFonts w:cs="Arial"/>
          <w:color w:val="auto"/>
          <w:lang w:eastAsia="ja-JP"/>
        </w:rPr>
        <w:fldChar w:fldCharType="separate"/>
      </w:r>
      <w:r w:rsidR="00D818A8" w:rsidRPr="00565448">
        <w:rPr>
          <w:rFonts w:cs="Arial"/>
          <w:noProof/>
          <w:color w:val="auto"/>
          <w:vertAlign w:val="superscript"/>
          <w:lang w:eastAsia="ja-JP"/>
        </w:rPr>
        <w:t>8</w:t>
      </w:r>
      <w:r w:rsidR="001060A1" w:rsidRPr="00565448">
        <w:rPr>
          <w:rFonts w:cs="Arial"/>
          <w:color w:val="auto"/>
          <w:lang w:eastAsia="ja-JP"/>
        </w:rPr>
        <w:fldChar w:fldCharType="end"/>
      </w:r>
      <w:r w:rsidR="001A1781" w:rsidRPr="00565448">
        <w:rPr>
          <w:rFonts w:cs="Arial"/>
          <w:color w:val="auto"/>
          <w:lang w:eastAsia="ja-JP"/>
        </w:rPr>
        <w:t xml:space="preserve">. </w:t>
      </w:r>
    </w:p>
    <w:p w14:paraId="3B2EF49E" w14:textId="77777777" w:rsidR="0079191E" w:rsidRPr="00565448" w:rsidRDefault="0079191E" w:rsidP="00C627A0">
      <w:pPr>
        <w:jc w:val="left"/>
        <w:rPr>
          <w:rFonts w:cs="Arial"/>
          <w:color w:val="auto"/>
          <w:lang w:eastAsia="ja-JP"/>
        </w:rPr>
      </w:pPr>
    </w:p>
    <w:p w14:paraId="136B3774" w14:textId="07B9A6CB" w:rsidR="00810D70" w:rsidRPr="00565448" w:rsidRDefault="0016547D" w:rsidP="00C627A0">
      <w:pPr>
        <w:numPr>
          <w:ins w:id="0" w:author="Author" w:date="2016-08-03T12:24:00Z"/>
        </w:numPr>
        <w:jc w:val="left"/>
        <w:rPr>
          <w:rFonts w:cs="Arial"/>
          <w:color w:val="auto"/>
        </w:rPr>
      </w:pPr>
      <w:r w:rsidRPr="00565448">
        <w:rPr>
          <w:rFonts w:cs="Arial"/>
          <w:color w:val="auto"/>
          <w:lang w:eastAsia="ja-JP"/>
        </w:rPr>
        <w:t>Animal models of ear conditions are needed, given the importance of hearing and ear health to the well-being of patients of all ages. For example, o</w:t>
      </w:r>
      <w:r w:rsidR="002A1401" w:rsidRPr="00565448">
        <w:rPr>
          <w:rFonts w:cs="Arial"/>
          <w:color w:val="auto"/>
          <w:lang w:eastAsia="ja-JP"/>
        </w:rPr>
        <w:t>titis media</w:t>
      </w:r>
      <w:r w:rsidR="001C5E8E" w:rsidRPr="00565448">
        <w:rPr>
          <w:rFonts w:cs="Arial"/>
          <w:color w:val="auto"/>
          <w:lang w:eastAsia="ja-JP"/>
        </w:rPr>
        <w:t xml:space="preserve"> is</w:t>
      </w:r>
      <w:r w:rsidR="006249BA" w:rsidRPr="00565448">
        <w:rPr>
          <w:rFonts w:cs="Arial"/>
          <w:color w:val="auto"/>
          <w:lang w:eastAsia="ja-JP"/>
        </w:rPr>
        <w:t xml:space="preserve"> </w:t>
      </w:r>
      <w:r w:rsidR="00D87EA2" w:rsidRPr="00565448">
        <w:rPr>
          <w:rFonts w:cs="Arial"/>
          <w:color w:val="auto"/>
          <w:lang w:eastAsia="ja-JP"/>
        </w:rPr>
        <w:t>a</w:t>
      </w:r>
      <w:r w:rsidR="00B6529E" w:rsidRPr="00565448">
        <w:rPr>
          <w:rFonts w:cs="Arial"/>
          <w:color w:val="auto"/>
          <w:lang w:eastAsia="ja-JP"/>
        </w:rPr>
        <w:t>n</w:t>
      </w:r>
      <w:r w:rsidR="00D87EA2" w:rsidRPr="00565448">
        <w:rPr>
          <w:rFonts w:cs="Arial"/>
          <w:color w:val="auto"/>
          <w:lang w:eastAsia="ja-JP"/>
        </w:rPr>
        <w:t xml:space="preserve"> </w:t>
      </w:r>
      <w:r w:rsidR="001C5E8E" w:rsidRPr="00565448">
        <w:rPr>
          <w:rFonts w:cs="Arial"/>
          <w:color w:val="auto"/>
          <w:lang w:eastAsia="ja-JP"/>
        </w:rPr>
        <w:t xml:space="preserve">extremely </w:t>
      </w:r>
      <w:r w:rsidR="00D87EA2" w:rsidRPr="00565448">
        <w:rPr>
          <w:rFonts w:cs="Arial"/>
          <w:color w:val="auto"/>
          <w:lang w:eastAsia="ja-JP"/>
        </w:rPr>
        <w:t>common</w:t>
      </w:r>
      <w:r w:rsidRPr="00565448">
        <w:rPr>
          <w:rFonts w:cs="Arial"/>
          <w:color w:val="auto"/>
          <w:lang w:eastAsia="ja-JP"/>
        </w:rPr>
        <w:t xml:space="preserve"> ear</w:t>
      </w:r>
      <w:r w:rsidR="004E362E" w:rsidRPr="00565448">
        <w:rPr>
          <w:rFonts w:cs="Arial"/>
          <w:color w:val="auto"/>
          <w:lang w:eastAsia="ja-JP"/>
        </w:rPr>
        <w:t xml:space="preserve"> infection</w:t>
      </w:r>
      <w:r w:rsidR="0079191E" w:rsidRPr="00565448">
        <w:rPr>
          <w:rFonts w:cs="Arial"/>
          <w:color w:val="auto"/>
          <w:lang w:eastAsia="ja-JP"/>
        </w:rPr>
        <w:t xml:space="preserve"> seen</w:t>
      </w:r>
      <w:r w:rsidR="00D87EA2" w:rsidRPr="00565448">
        <w:rPr>
          <w:rFonts w:cs="Arial"/>
          <w:color w:val="auto"/>
          <w:lang w:eastAsia="ja-JP"/>
        </w:rPr>
        <w:t xml:space="preserve"> in</w:t>
      </w:r>
      <w:r w:rsidR="0079191E" w:rsidRPr="00565448">
        <w:rPr>
          <w:rFonts w:cs="Arial"/>
          <w:color w:val="auto"/>
          <w:lang w:eastAsia="ja-JP"/>
        </w:rPr>
        <w:t xml:space="preserve"> human</w:t>
      </w:r>
      <w:r w:rsidR="00D87EA2" w:rsidRPr="00565448">
        <w:rPr>
          <w:rFonts w:cs="Arial"/>
          <w:color w:val="auto"/>
          <w:lang w:eastAsia="ja-JP"/>
        </w:rPr>
        <w:t xml:space="preserve"> </w:t>
      </w:r>
      <w:r w:rsidR="001C5E8E" w:rsidRPr="00565448">
        <w:rPr>
          <w:rFonts w:cs="Arial"/>
          <w:color w:val="auto"/>
          <w:lang w:eastAsia="ja-JP"/>
        </w:rPr>
        <w:t>infants and children</w:t>
      </w:r>
      <w:r w:rsidR="004E362E" w:rsidRPr="00565448">
        <w:rPr>
          <w:rFonts w:cs="Arial"/>
          <w:color w:val="auto"/>
          <w:lang w:eastAsia="ja-JP"/>
        </w:rPr>
        <w:t xml:space="preserve">, </w:t>
      </w:r>
      <w:r w:rsidR="001C5E8E" w:rsidRPr="00565448">
        <w:rPr>
          <w:rFonts w:cs="Arial"/>
          <w:color w:val="auto"/>
          <w:lang w:eastAsia="ja-JP"/>
        </w:rPr>
        <w:t>and sever</w:t>
      </w:r>
      <w:r w:rsidR="0079191E" w:rsidRPr="00565448">
        <w:rPr>
          <w:rFonts w:cs="Arial"/>
          <w:color w:val="auto"/>
          <w:lang w:eastAsia="ja-JP"/>
        </w:rPr>
        <w:t>e,</w:t>
      </w:r>
      <w:r w:rsidR="001C5E8E" w:rsidRPr="00565448">
        <w:rPr>
          <w:rFonts w:cs="Arial"/>
          <w:color w:val="auto"/>
          <w:lang w:eastAsia="ja-JP"/>
        </w:rPr>
        <w:t xml:space="preserve"> acute otitis media and </w:t>
      </w:r>
      <w:r w:rsidR="00B6529E" w:rsidRPr="00565448">
        <w:rPr>
          <w:rFonts w:cs="Arial"/>
          <w:color w:val="auto"/>
          <w:lang w:eastAsia="ja-JP"/>
        </w:rPr>
        <w:t>its complication</w:t>
      </w:r>
      <w:r w:rsidR="0079191E" w:rsidRPr="00565448">
        <w:rPr>
          <w:rFonts w:cs="Arial"/>
          <w:color w:val="auto"/>
          <w:lang w:eastAsia="ja-JP"/>
        </w:rPr>
        <w:t>s</w:t>
      </w:r>
      <w:r w:rsidR="00B6529E" w:rsidRPr="00565448">
        <w:rPr>
          <w:rFonts w:cs="Arial"/>
          <w:color w:val="auto"/>
          <w:lang w:eastAsia="ja-JP"/>
        </w:rPr>
        <w:t xml:space="preserve"> </w:t>
      </w:r>
      <w:r w:rsidR="004E362E" w:rsidRPr="00565448">
        <w:rPr>
          <w:rFonts w:cs="Arial"/>
          <w:color w:val="auto"/>
          <w:lang w:eastAsia="ja-JP"/>
        </w:rPr>
        <w:t xml:space="preserve">can </w:t>
      </w:r>
      <w:r w:rsidR="00B6529E" w:rsidRPr="00565448">
        <w:rPr>
          <w:rFonts w:cs="Arial"/>
          <w:color w:val="auto"/>
          <w:lang w:eastAsia="ja-JP"/>
        </w:rPr>
        <w:t xml:space="preserve">occur </w:t>
      </w:r>
      <w:r w:rsidR="004C687B" w:rsidRPr="00565448">
        <w:rPr>
          <w:rFonts w:cs="Arial"/>
          <w:color w:val="auto"/>
          <w:lang w:eastAsia="ja-JP"/>
        </w:rPr>
        <w:t xml:space="preserve">if </w:t>
      </w:r>
      <w:r w:rsidRPr="00565448">
        <w:rPr>
          <w:rFonts w:cs="Arial"/>
          <w:color w:val="auto"/>
          <w:lang w:eastAsia="ja-JP"/>
        </w:rPr>
        <w:t xml:space="preserve">the condition is not </w:t>
      </w:r>
      <w:r w:rsidR="004C687B" w:rsidRPr="00565448">
        <w:rPr>
          <w:rFonts w:cs="Arial"/>
          <w:color w:val="auto"/>
          <w:lang w:eastAsia="ja-JP"/>
        </w:rPr>
        <w:t xml:space="preserve">treated with </w:t>
      </w:r>
      <w:r w:rsidR="00B6529E" w:rsidRPr="00565448">
        <w:rPr>
          <w:rFonts w:cs="Arial"/>
          <w:color w:val="auto"/>
          <w:lang w:eastAsia="ja-JP"/>
        </w:rPr>
        <w:t>appropriate antimicrobial</w:t>
      </w:r>
      <w:r w:rsidR="00EB307A" w:rsidRPr="00565448">
        <w:rPr>
          <w:rFonts w:cs="Arial"/>
          <w:color w:val="auto"/>
          <w:lang w:eastAsia="ja-JP"/>
        </w:rPr>
        <w:t>s</w:t>
      </w:r>
      <w:r w:rsidR="00EC4873" w:rsidRPr="00565448">
        <w:rPr>
          <w:rFonts w:cs="Arial"/>
          <w:color w:val="auto"/>
          <w:lang w:eastAsia="ja-JP"/>
        </w:rPr>
        <w:t xml:space="preserve"> </w:t>
      </w:r>
      <w:r w:rsidR="001060A1" w:rsidRPr="00565448">
        <w:rPr>
          <w:rFonts w:cs="Arial"/>
          <w:color w:val="auto"/>
          <w:lang w:eastAsia="ja-JP"/>
        </w:rPr>
        <w:fldChar w:fldCharType="begin"/>
      </w:r>
      <w:r w:rsidR="00D818A8" w:rsidRPr="00565448">
        <w:rPr>
          <w:rFonts w:cs="Arial"/>
          <w:color w:val="auto"/>
          <w:lang w:eastAsia="ja-JP"/>
        </w:rPr>
        <w:instrText xml:space="preserve"> ADDIN EN.CITE &lt;EndNote&gt;&lt;Cite&gt;&lt;Author&gt;Klein&lt;/Author&gt;&lt;Year&gt;2011&lt;/Year&gt;&lt;RecNum&gt;1947&lt;/RecNum&gt;&lt;DisplayText&gt;&lt;style face="superscript"&gt;9&lt;/style&gt;&lt;/DisplayText&gt;&lt;record&gt;&lt;rec-number&gt;1947&lt;/rec-number&gt;&lt;foreign-keys&gt;&lt;key app="EN" db-id="x2zswesswxtftvervr1vp0tmxxwvexs2stt2" timestamp="1469370076"&gt;1947&lt;/key&gt;&lt;/foreign-keys&gt;&lt;ref-type name="Journal Article"&gt;17&lt;/ref-type&gt;&lt;contributors&gt;&lt;authors&gt;&lt;author&gt;Klein, J. O.&lt;/author&gt;&lt;/authors&gt;&lt;/contributors&gt;&lt;titles&gt;&lt;title&gt;Is acute otitis media a treatable disease?&lt;/title&gt;&lt;secondary-title&gt;N Engl J Med&lt;/secondary-title&gt;&lt;/titles&gt;&lt;periodical&gt;&lt;full-title&gt;N Engl J Med&lt;/full-title&gt;&lt;/periodical&gt;&lt;pages&gt;168-9&lt;/pages&gt;&lt;volume&gt;364&lt;/volume&gt;&lt;number&gt;2&lt;/number&gt;&lt;keywords&gt;&lt;keyword&gt;Acute Disease&lt;/keyword&gt;&lt;keyword&gt;Amoxicillin-Potassium Clavulanate Combination/*therapeutic use&lt;/keyword&gt;&lt;keyword&gt;Anti-Bacterial Agents/history/*therapeutic use&lt;/keyword&gt;&lt;keyword&gt;Child, Preschool&lt;/keyword&gt;&lt;keyword&gt;History, 20th Century&lt;/keyword&gt;&lt;keyword&gt;Humans&lt;/keyword&gt;&lt;keyword&gt;Infant&lt;/keyword&gt;&lt;keyword&gt;Otitis Media/*drug therapy/history&lt;/keyword&gt;&lt;keyword&gt;Treatment Outcome&lt;/keyword&gt;&lt;/keywords&gt;&lt;dates&gt;&lt;year&gt;2011&lt;/year&gt;&lt;pub-dates&gt;&lt;date&gt;Jan 13&lt;/date&gt;&lt;/pub-dates&gt;&lt;/dates&gt;&lt;isbn&gt;1533-4406 (Electronic)&amp;#xD;0028-4793 (Linking)&lt;/isbn&gt;&lt;accession-num&gt;21226583&lt;/accession-num&gt;&lt;urls&gt;&lt;related-urls&gt;&lt;url&gt;http://www.ncbi.nlm.nih.gov/pubmed/21226583&lt;/url&gt;&lt;/related-urls&gt;&lt;/urls&gt;&lt;electronic-resource-num&gt;10.1056/NEJMe1009121&lt;/electronic-resource-num&gt;&lt;/record&gt;&lt;/Cite&gt;&lt;/EndNote&gt;</w:instrText>
      </w:r>
      <w:r w:rsidR="001060A1" w:rsidRPr="00565448">
        <w:rPr>
          <w:rFonts w:cs="Arial"/>
          <w:color w:val="auto"/>
          <w:lang w:eastAsia="ja-JP"/>
        </w:rPr>
        <w:fldChar w:fldCharType="separate"/>
      </w:r>
      <w:r w:rsidR="00D818A8" w:rsidRPr="00565448">
        <w:rPr>
          <w:rFonts w:cs="Arial"/>
          <w:noProof/>
          <w:color w:val="auto"/>
          <w:vertAlign w:val="superscript"/>
          <w:lang w:eastAsia="ja-JP"/>
        </w:rPr>
        <w:t>9</w:t>
      </w:r>
      <w:r w:rsidR="001060A1" w:rsidRPr="00565448">
        <w:rPr>
          <w:rFonts w:cs="Arial"/>
          <w:color w:val="auto"/>
          <w:lang w:eastAsia="ja-JP"/>
        </w:rPr>
        <w:fldChar w:fldCharType="end"/>
      </w:r>
      <w:r w:rsidR="00B6529E" w:rsidRPr="00565448">
        <w:rPr>
          <w:rFonts w:cs="Arial"/>
          <w:color w:val="auto"/>
          <w:lang w:eastAsia="ja-JP"/>
        </w:rPr>
        <w:t xml:space="preserve">. </w:t>
      </w:r>
      <w:r w:rsidRPr="00565448">
        <w:rPr>
          <w:rFonts w:cs="Arial"/>
          <w:color w:val="auto"/>
          <w:lang w:eastAsia="ja-JP"/>
        </w:rPr>
        <w:t xml:space="preserve">Mouse models of </w:t>
      </w:r>
      <w:r w:rsidR="000A142C" w:rsidRPr="00565448">
        <w:rPr>
          <w:rFonts w:cs="Arial"/>
          <w:color w:val="auto"/>
          <w:lang w:eastAsia="ja-JP"/>
        </w:rPr>
        <w:t>otitis media</w:t>
      </w:r>
      <w:r w:rsidR="004C687B" w:rsidRPr="00565448">
        <w:rPr>
          <w:rFonts w:cs="Arial"/>
          <w:color w:val="auto"/>
          <w:lang w:eastAsia="ja-JP"/>
        </w:rPr>
        <w:t xml:space="preserve"> </w:t>
      </w:r>
      <w:r w:rsidRPr="00565448">
        <w:rPr>
          <w:rFonts w:cs="Arial"/>
          <w:color w:val="auto"/>
          <w:lang w:eastAsia="ja-JP"/>
        </w:rPr>
        <w:t xml:space="preserve">could prove useful </w:t>
      </w:r>
      <w:r w:rsidR="000A142C" w:rsidRPr="00565448">
        <w:rPr>
          <w:rFonts w:cs="Arial"/>
          <w:color w:val="auto"/>
          <w:lang w:eastAsia="ja-JP"/>
        </w:rPr>
        <w:t>in understanding the pathogenesis and in developing</w:t>
      </w:r>
      <w:r w:rsidRPr="00565448">
        <w:rPr>
          <w:rFonts w:cs="Arial"/>
          <w:color w:val="auto"/>
          <w:lang w:eastAsia="ja-JP"/>
        </w:rPr>
        <w:t xml:space="preserve"> treatments</w:t>
      </w:r>
      <w:r w:rsidR="00D87EA2" w:rsidRPr="00565448">
        <w:rPr>
          <w:rFonts w:cs="Arial"/>
          <w:color w:val="auto"/>
          <w:lang w:eastAsia="ja-JP"/>
        </w:rPr>
        <w:t xml:space="preserve"> </w:t>
      </w:r>
      <w:r w:rsidR="001060A1" w:rsidRPr="00565448">
        <w:rPr>
          <w:rFonts w:cs="Arial"/>
          <w:color w:val="auto"/>
          <w:lang w:eastAsia="ja-JP"/>
        </w:rPr>
        <w:fldChar w:fldCharType="begin">
          <w:fldData xml:space="preserve">PEVuZE5vdGU+PENpdGU+PEF1dGhvcj5Sb3NjaDwvQXV0aG9yPjxZZWFyPjIwMTQ8L1llYXI+PFJl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</w:fldData>
        </w:fldChar>
      </w:r>
      <w:r w:rsidR="00D818A8" w:rsidRPr="00565448">
        <w:rPr>
          <w:rFonts w:cs="Arial"/>
          <w:color w:val="auto"/>
          <w:lang w:eastAsia="ja-JP"/>
        </w:rPr>
        <w:instrText xml:space="preserve"> ADDIN EN.CITE </w:instrText>
      </w:r>
      <w:r w:rsidR="001060A1" w:rsidRPr="00565448">
        <w:rPr>
          <w:rFonts w:cs="Arial"/>
          <w:color w:val="auto"/>
          <w:lang w:eastAsia="ja-JP"/>
        </w:rPr>
        <w:fldChar w:fldCharType="begin">
          <w:fldData xml:space="preserve">PEVuZE5vdGU+PENpdGU+PEF1dGhvcj5Sb3NjaDwvQXV0aG9yPjxZZWFyPjIwMTQ8L1llYXI+PFJl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</w:fldData>
        </w:fldChar>
      </w:r>
      <w:r w:rsidR="00D818A8" w:rsidRPr="00565448">
        <w:rPr>
          <w:rFonts w:cs="Arial"/>
          <w:color w:val="auto"/>
          <w:lang w:eastAsia="ja-JP"/>
        </w:rPr>
        <w:instrText xml:space="preserve"> ADDIN EN.CITE.DATA </w:instrText>
      </w:r>
      <w:r w:rsidR="001060A1" w:rsidRPr="00565448">
        <w:rPr>
          <w:rFonts w:cs="Arial"/>
          <w:color w:val="auto"/>
          <w:lang w:eastAsia="ja-JP"/>
        </w:rPr>
      </w:r>
      <w:r w:rsidR="001060A1" w:rsidRPr="00565448">
        <w:rPr>
          <w:rFonts w:cs="Arial"/>
          <w:color w:val="auto"/>
          <w:lang w:eastAsia="ja-JP"/>
        </w:rPr>
        <w:fldChar w:fldCharType="end"/>
      </w:r>
      <w:r w:rsidR="001060A1" w:rsidRPr="00565448">
        <w:rPr>
          <w:rFonts w:cs="Arial"/>
          <w:color w:val="auto"/>
          <w:lang w:eastAsia="ja-JP"/>
        </w:rPr>
      </w:r>
      <w:r w:rsidR="001060A1" w:rsidRPr="00565448">
        <w:rPr>
          <w:rFonts w:cs="Arial"/>
          <w:color w:val="auto"/>
          <w:lang w:eastAsia="ja-JP"/>
        </w:rPr>
        <w:fldChar w:fldCharType="separate"/>
      </w:r>
      <w:r w:rsidR="00D818A8" w:rsidRPr="00565448">
        <w:rPr>
          <w:rFonts w:cs="Arial"/>
          <w:noProof/>
          <w:color w:val="auto"/>
          <w:vertAlign w:val="superscript"/>
          <w:lang w:eastAsia="ja-JP"/>
        </w:rPr>
        <w:t>10,11</w:t>
      </w:r>
      <w:r w:rsidR="001060A1" w:rsidRPr="00565448">
        <w:rPr>
          <w:rFonts w:cs="Arial"/>
          <w:color w:val="auto"/>
          <w:lang w:eastAsia="ja-JP"/>
        </w:rPr>
        <w:fldChar w:fldCharType="end"/>
      </w:r>
      <w:r w:rsidR="00810D70" w:rsidRPr="00565448">
        <w:rPr>
          <w:rFonts w:cs="Arial"/>
          <w:color w:val="auto"/>
        </w:rPr>
        <w:t>.</w:t>
      </w:r>
      <w:r w:rsidRPr="00565448">
        <w:rPr>
          <w:rFonts w:cs="Arial"/>
          <w:color w:val="auto"/>
        </w:rPr>
        <w:t xml:space="preserve"> </w:t>
      </w:r>
    </w:p>
    <w:p w14:paraId="133B1FC1" w14:textId="77777777" w:rsidR="005D764B" w:rsidRPr="00565448" w:rsidRDefault="005D764B" w:rsidP="00C627A0">
      <w:pPr>
        <w:jc w:val="left"/>
        <w:rPr>
          <w:rFonts w:cs="Arial"/>
          <w:color w:val="auto"/>
          <w:lang w:eastAsia="ja-JP"/>
        </w:rPr>
      </w:pPr>
    </w:p>
    <w:p w14:paraId="5E3DF4F2" w14:textId="12F20A48" w:rsidR="005D764B" w:rsidRPr="00565448" w:rsidRDefault="00CF64E6" w:rsidP="00C627A0">
      <w:pPr>
        <w:jc w:val="left"/>
        <w:rPr>
          <w:rFonts w:cs="Arial"/>
          <w:color w:val="auto"/>
          <w:lang w:eastAsia="ja-JP"/>
        </w:rPr>
      </w:pPr>
      <w:r w:rsidRPr="00565448">
        <w:rPr>
          <w:rFonts w:cs="Arial"/>
          <w:color w:val="auto"/>
        </w:rPr>
        <w:t>Murine ossicles</w:t>
      </w:r>
      <w:r w:rsidR="001E6EAA" w:rsidRPr="00565448">
        <w:rPr>
          <w:rFonts w:cs="Arial"/>
          <w:color w:val="auto"/>
        </w:rPr>
        <w:t xml:space="preserve">, which </w:t>
      </w:r>
      <w:r w:rsidR="0079191E" w:rsidRPr="00565448">
        <w:rPr>
          <w:rFonts w:cs="Arial"/>
          <w:color w:val="auto"/>
        </w:rPr>
        <w:t>(except for the goniale part of the malleus</w:t>
      </w:r>
      <w:r w:rsidR="0079191E" w:rsidRPr="00565448">
        <w:rPr>
          <w:color w:val="auto"/>
        </w:rPr>
        <w:t xml:space="preserve">) </w:t>
      </w:r>
      <w:r w:rsidR="001E6EAA" w:rsidRPr="00565448">
        <w:rPr>
          <w:rFonts w:cs="Arial"/>
          <w:color w:val="auto"/>
        </w:rPr>
        <w:t>are formed by endochondral ossification</w:t>
      </w:r>
      <w:r w:rsidR="00B24155" w:rsidRPr="00565448">
        <w:rPr>
          <w:color w:val="auto"/>
        </w:rPr>
        <w:t xml:space="preserve"> </w:t>
      </w:r>
      <w:r w:rsidR="001060A1" w:rsidRPr="00565448">
        <w:rPr>
          <w:rFonts w:cs="Arial"/>
          <w:color w:val="auto"/>
        </w:rPr>
        <w:fldChar w:fldCharType="begin">
          <w:fldData xml:space="preserve">PEVuZE5vdGU+PENpdGU+PEF1dGhvcj5Sb2RyaWd1ZXogVmF6cXVlejwvQXV0aG9yPjxZZWFyPjE5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</w:fldData>
        </w:fldChar>
      </w:r>
      <w:r w:rsidR="00D818A8" w:rsidRPr="00565448">
        <w:rPr>
          <w:rFonts w:cs="Arial"/>
          <w:color w:val="auto"/>
        </w:rPr>
        <w:instrText xml:space="preserve"> ADDIN EN.CITE </w:instrText>
      </w:r>
      <w:r w:rsidR="001060A1" w:rsidRPr="00565448">
        <w:rPr>
          <w:rFonts w:cs="Arial"/>
          <w:color w:val="auto"/>
        </w:rPr>
        <w:fldChar w:fldCharType="begin">
          <w:fldData xml:space="preserve">PEVuZE5vdGU+PENpdGU+PEF1dGhvcj5Sb2RyaWd1ZXogVmF6cXVlejwvQXV0aG9yPjxZZWFyPjE5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</w:fldData>
        </w:fldChar>
      </w:r>
      <w:r w:rsidR="00D818A8" w:rsidRPr="00565448">
        <w:rPr>
          <w:rFonts w:cs="Arial"/>
          <w:color w:val="auto"/>
        </w:rPr>
        <w:instrText xml:space="preserve"> ADDIN EN.CITE.DATA </w:instrText>
      </w:r>
      <w:r w:rsidR="001060A1" w:rsidRPr="00565448">
        <w:rPr>
          <w:rFonts w:cs="Arial"/>
          <w:color w:val="auto"/>
        </w:rPr>
      </w:r>
      <w:r w:rsidR="001060A1" w:rsidRPr="00565448">
        <w:rPr>
          <w:rFonts w:cs="Arial"/>
          <w:color w:val="auto"/>
        </w:rPr>
        <w:fldChar w:fldCharType="end"/>
      </w:r>
      <w:r w:rsidR="001060A1" w:rsidRPr="00565448">
        <w:rPr>
          <w:rFonts w:cs="Arial"/>
          <w:color w:val="auto"/>
        </w:rPr>
      </w:r>
      <w:r w:rsidR="001060A1" w:rsidRPr="00565448">
        <w:rPr>
          <w:rFonts w:cs="Arial"/>
          <w:color w:val="auto"/>
        </w:rPr>
        <w:fldChar w:fldCharType="separate"/>
      </w:r>
      <w:r w:rsidR="00D818A8" w:rsidRPr="00565448">
        <w:rPr>
          <w:rFonts w:cs="Arial"/>
          <w:noProof/>
          <w:color w:val="auto"/>
          <w:vertAlign w:val="superscript"/>
        </w:rPr>
        <w:t>12,13</w:t>
      </w:r>
      <w:r w:rsidR="001060A1" w:rsidRPr="00565448">
        <w:rPr>
          <w:rFonts w:cs="Arial"/>
          <w:color w:val="auto"/>
        </w:rPr>
        <w:fldChar w:fldCharType="end"/>
      </w:r>
      <w:r w:rsidR="001E6EAA" w:rsidRPr="00565448">
        <w:rPr>
          <w:rFonts w:cs="Arial"/>
          <w:color w:val="auto"/>
        </w:rPr>
        <w:t>,</w:t>
      </w:r>
      <w:r w:rsidRPr="00565448">
        <w:rPr>
          <w:rFonts w:cs="Arial"/>
          <w:color w:val="auto"/>
        </w:rPr>
        <w:t xml:space="preserve"> </w:t>
      </w:r>
      <w:r w:rsidR="00082C6A" w:rsidRPr="00565448">
        <w:rPr>
          <w:rFonts w:cs="Arial"/>
          <w:color w:val="auto"/>
        </w:rPr>
        <w:t>are highly relevant</w:t>
      </w:r>
      <w:r w:rsidRPr="00565448">
        <w:rPr>
          <w:rFonts w:cs="Arial"/>
          <w:color w:val="auto"/>
        </w:rPr>
        <w:t xml:space="preserve"> </w:t>
      </w:r>
      <w:r w:rsidR="00082C6A" w:rsidRPr="00565448">
        <w:rPr>
          <w:rFonts w:cs="Arial"/>
          <w:color w:val="auto"/>
        </w:rPr>
        <w:t>to</w:t>
      </w:r>
      <w:r w:rsidR="001E6EAA" w:rsidRPr="00565448">
        <w:rPr>
          <w:rFonts w:cs="Arial"/>
          <w:color w:val="auto"/>
        </w:rPr>
        <w:t xml:space="preserve"> the study of</w:t>
      </w:r>
      <w:r w:rsidR="0011597A" w:rsidRPr="00565448">
        <w:rPr>
          <w:rFonts w:cs="Arial"/>
          <w:color w:val="auto"/>
        </w:rPr>
        <w:t xml:space="preserve"> bone </w:t>
      </w:r>
      <w:r w:rsidR="005F5DDD" w:rsidRPr="00565448">
        <w:rPr>
          <w:rFonts w:cs="Arial"/>
          <w:color w:val="auto"/>
        </w:rPr>
        <w:t>metabolism</w:t>
      </w:r>
      <w:r w:rsidR="0011597A" w:rsidRPr="00565448">
        <w:rPr>
          <w:rFonts w:cs="Arial"/>
          <w:color w:val="auto"/>
        </w:rPr>
        <w:t xml:space="preserve"> and morphogenesis</w:t>
      </w:r>
      <w:r w:rsidRPr="00565448">
        <w:rPr>
          <w:rFonts w:cs="Arial"/>
          <w:color w:val="auto"/>
        </w:rPr>
        <w:t>.</w:t>
      </w:r>
      <w:r w:rsidRPr="00565448">
        <w:rPr>
          <w:rFonts w:cs="Arial" w:hint="eastAsia"/>
          <w:color w:val="auto"/>
          <w:lang w:eastAsia="ja-JP"/>
        </w:rPr>
        <w:t xml:space="preserve"> </w:t>
      </w:r>
      <w:r w:rsidR="00642992" w:rsidRPr="00565448">
        <w:rPr>
          <w:rFonts w:cs="Arial"/>
          <w:color w:val="auto"/>
          <w:lang w:eastAsia="ja-JP"/>
        </w:rPr>
        <w:t>First</w:t>
      </w:r>
      <w:r w:rsidR="00167802" w:rsidRPr="00565448">
        <w:rPr>
          <w:rFonts w:cs="Arial"/>
          <w:color w:val="auto"/>
          <w:lang w:eastAsia="ja-JP"/>
        </w:rPr>
        <w:t>, their small size</w:t>
      </w:r>
      <w:r w:rsidRPr="00565448">
        <w:rPr>
          <w:rFonts w:cs="Arial"/>
          <w:color w:val="auto"/>
          <w:lang w:eastAsia="ja-JP"/>
        </w:rPr>
        <w:t xml:space="preserve"> allows high</w:t>
      </w:r>
      <w:r w:rsidR="00C25A6E" w:rsidRPr="00565448">
        <w:rPr>
          <w:rFonts w:cs="Arial"/>
          <w:color w:val="auto"/>
          <w:lang w:eastAsia="ja-JP"/>
        </w:rPr>
        <w:t>-</w:t>
      </w:r>
      <w:r w:rsidRPr="00565448">
        <w:rPr>
          <w:rFonts w:cs="Arial"/>
          <w:color w:val="auto"/>
          <w:lang w:eastAsia="ja-JP"/>
        </w:rPr>
        <w:t>resolution analysis</w:t>
      </w:r>
      <w:r w:rsidR="00EF0BC3" w:rsidRPr="00565448">
        <w:rPr>
          <w:rFonts w:cs="Arial"/>
          <w:color w:val="auto"/>
          <w:lang w:eastAsia="ja-JP"/>
        </w:rPr>
        <w:t xml:space="preserve"> of bones with</w:t>
      </w:r>
      <w:r w:rsidR="00C25A6E" w:rsidRPr="00565448">
        <w:rPr>
          <w:rFonts w:cs="Arial"/>
          <w:color w:val="auto"/>
          <w:lang w:eastAsia="ja-JP"/>
        </w:rPr>
        <w:t xml:space="preserve"> an</w:t>
      </w:r>
      <w:r w:rsidR="00EF0BC3" w:rsidRPr="00565448">
        <w:rPr>
          <w:rFonts w:cs="Arial"/>
          <w:color w:val="auto"/>
          <w:lang w:eastAsia="ja-JP"/>
        </w:rPr>
        <w:t xml:space="preserve"> intact periosteum</w:t>
      </w:r>
      <w:r w:rsidRPr="00565448">
        <w:rPr>
          <w:rFonts w:cs="Arial"/>
          <w:color w:val="auto"/>
          <w:lang w:eastAsia="ja-JP"/>
        </w:rPr>
        <w:t xml:space="preserve"> using X-ray </w:t>
      </w:r>
      <w:r w:rsidR="00EF0BC3" w:rsidRPr="00565448">
        <w:rPr>
          <w:rFonts w:cs="Arial"/>
          <w:color w:val="auto"/>
          <w:lang w:eastAsia="ja-JP"/>
        </w:rPr>
        <w:t>or</w:t>
      </w:r>
      <w:r w:rsidRPr="00565448">
        <w:rPr>
          <w:rFonts w:cs="Arial"/>
          <w:color w:val="auto"/>
          <w:lang w:eastAsia="ja-JP"/>
        </w:rPr>
        <w:t xml:space="preserve"> fluorescence microscop</w:t>
      </w:r>
      <w:r w:rsidR="001E6EAA" w:rsidRPr="00565448">
        <w:rPr>
          <w:rFonts w:cs="Arial"/>
          <w:color w:val="auto"/>
          <w:lang w:eastAsia="ja-JP"/>
        </w:rPr>
        <w:t>y</w:t>
      </w:r>
      <w:r w:rsidR="00167802" w:rsidRPr="00565448">
        <w:rPr>
          <w:rFonts w:cs="Arial"/>
          <w:color w:val="auto"/>
          <w:lang w:eastAsia="ja-JP"/>
        </w:rPr>
        <w:t xml:space="preserve"> </w:t>
      </w:r>
      <w:r w:rsidR="001060A1" w:rsidRPr="00565448">
        <w:rPr>
          <w:rFonts w:cs="Arial"/>
          <w:color w:val="auto"/>
          <w:lang w:eastAsia="ja-JP"/>
        </w:rPr>
        <w:fldChar w:fldCharType="begin">
          <w:fldData xml:space="preserve">PEVuZE5vdGU+PENpdGU+PEF1dGhvcj5NYXRzdW88L0F1dGhvcj48WWVhcj4yMDE1PC9ZZWFyPjxS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</w:fldData>
        </w:fldChar>
      </w:r>
      <w:r w:rsidR="00D818A8" w:rsidRPr="00565448">
        <w:rPr>
          <w:rFonts w:cs="Arial"/>
          <w:color w:val="auto"/>
          <w:lang w:eastAsia="ja-JP"/>
        </w:rPr>
        <w:instrText xml:space="preserve"> ADDIN EN.CITE </w:instrText>
      </w:r>
      <w:r w:rsidR="001060A1" w:rsidRPr="00565448">
        <w:rPr>
          <w:rFonts w:cs="Arial"/>
          <w:color w:val="auto"/>
          <w:lang w:eastAsia="ja-JP"/>
        </w:rPr>
        <w:fldChar w:fldCharType="begin">
          <w:fldData xml:space="preserve">PEVuZE5vdGU+PENpdGU+PEF1dGhvcj5NYXRzdW88L0F1dGhvcj48WWVhcj4yMDE1PC9ZZWFyPjxS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</w:fldData>
        </w:fldChar>
      </w:r>
      <w:r w:rsidR="00D818A8" w:rsidRPr="00565448">
        <w:rPr>
          <w:rFonts w:cs="Arial"/>
          <w:color w:val="auto"/>
          <w:lang w:eastAsia="ja-JP"/>
        </w:rPr>
        <w:instrText xml:space="preserve"> ADDIN EN.CITE.DATA </w:instrText>
      </w:r>
      <w:r w:rsidR="001060A1" w:rsidRPr="00565448">
        <w:rPr>
          <w:rFonts w:cs="Arial"/>
          <w:color w:val="auto"/>
          <w:lang w:eastAsia="ja-JP"/>
        </w:rPr>
      </w:r>
      <w:r w:rsidR="001060A1" w:rsidRPr="00565448">
        <w:rPr>
          <w:rFonts w:cs="Arial"/>
          <w:color w:val="auto"/>
          <w:lang w:eastAsia="ja-JP"/>
        </w:rPr>
        <w:fldChar w:fldCharType="end"/>
      </w:r>
      <w:r w:rsidR="001060A1" w:rsidRPr="00565448">
        <w:rPr>
          <w:rFonts w:cs="Arial"/>
          <w:color w:val="auto"/>
          <w:lang w:eastAsia="ja-JP"/>
        </w:rPr>
      </w:r>
      <w:r w:rsidR="001060A1" w:rsidRPr="00565448">
        <w:rPr>
          <w:rFonts w:cs="Arial"/>
          <w:color w:val="auto"/>
          <w:lang w:eastAsia="ja-JP"/>
        </w:rPr>
        <w:fldChar w:fldCharType="separate"/>
      </w:r>
      <w:r w:rsidR="00D818A8" w:rsidRPr="00565448">
        <w:rPr>
          <w:rFonts w:cs="Arial"/>
          <w:noProof/>
          <w:color w:val="auto"/>
          <w:vertAlign w:val="superscript"/>
          <w:lang w:eastAsia="ja-JP"/>
        </w:rPr>
        <w:t>14</w:t>
      </w:r>
      <w:r w:rsidR="001060A1" w:rsidRPr="00565448">
        <w:rPr>
          <w:rFonts w:cs="Arial"/>
          <w:color w:val="auto"/>
          <w:lang w:eastAsia="ja-JP"/>
        </w:rPr>
        <w:fldChar w:fldCharType="end"/>
      </w:r>
      <w:r w:rsidRPr="00565448">
        <w:rPr>
          <w:rFonts w:cs="Arial"/>
          <w:color w:val="auto"/>
          <w:lang w:eastAsia="ja-JP"/>
        </w:rPr>
        <w:t>.</w:t>
      </w:r>
      <w:r w:rsidR="00642992" w:rsidRPr="00565448">
        <w:rPr>
          <w:rFonts w:cs="Arial"/>
          <w:color w:val="auto"/>
          <w:lang w:eastAsia="ja-JP"/>
        </w:rPr>
        <w:t xml:space="preserve"> Second</w:t>
      </w:r>
      <w:r w:rsidR="00167802" w:rsidRPr="00565448">
        <w:rPr>
          <w:rFonts w:cs="Arial"/>
          <w:color w:val="auto"/>
          <w:lang w:eastAsia="ja-JP"/>
        </w:rPr>
        <w:t xml:space="preserve">, </w:t>
      </w:r>
      <w:r w:rsidR="00082C6A" w:rsidRPr="00565448">
        <w:rPr>
          <w:rFonts w:cs="Arial"/>
          <w:color w:val="auto"/>
          <w:lang w:eastAsia="ja-JP"/>
        </w:rPr>
        <w:t xml:space="preserve">aberrant </w:t>
      </w:r>
      <w:r w:rsidR="00167802" w:rsidRPr="00565448">
        <w:rPr>
          <w:rFonts w:cs="Arial"/>
          <w:color w:val="auto"/>
          <w:lang w:eastAsia="ja-JP"/>
        </w:rPr>
        <w:t xml:space="preserve">bone </w:t>
      </w:r>
      <w:r w:rsidR="005F5DDD" w:rsidRPr="00565448">
        <w:rPr>
          <w:rFonts w:cs="Arial"/>
          <w:color w:val="auto"/>
          <w:lang w:eastAsia="ja-JP"/>
        </w:rPr>
        <w:t>metabolism</w:t>
      </w:r>
      <w:r w:rsidR="00167802" w:rsidRPr="00565448">
        <w:rPr>
          <w:rFonts w:cs="Arial"/>
          <w:color w:val="auto"/>
          <w:lang w:eastAsia="ja-JP"/>
        </w:rPr>
        <w:t>, such as excess</w:t>
      </w:r>
      <w:r w:rsidR="00C25A6E" w:rsidRPr="00565448">
        <w:rPr>
          <w:rFonts w:cs="Arial"/>
          <w:color w:val="auto"/>
          <w:lang w:eastAsia="ja-JP"/>
        </w:rPr>
        <w:t>ive</w:t>
      </w:r>
      <w:r w:rsidR="0079191E" w:rsidRPr="00565448">
        <w:rPr>
          <w:rFonts w:cs="Arial"/>
          <w:color w:val="auto"/>
          <w:lang w:eastAsia="ja-JP"/>
        </w:rPr>
        <w:t xml:space="preserve"> </w:t>
      </w:r>
      <w:r w:rsidR="00855B03" w:rsidRPr="00565448">
        <w:rPr>
          <w:rFonts w:cs="Arial"/>
          <w:color w:val="auto"/>
          <w:lang w:eastAsia="ja-JP"/>
        </w:rPr>
        <w:t>or</w:t>
      </w:r>
      <w:r w:rsidR="00682D48" w:rsidRPr="00565448">
        <w:rPr>
          <w:rFonts w:cs="Arial"/>
          <w:color w:val="auto"/>
          <w:lang w:eastAsia="ja-JP"/>
        </w:rPr>
        <w:t xml:space="preserve"> </w:t>
      </w:r>
      <w:r w:rsidR="00C25A6E" w:rsidRPr="00565448">
        <w:rPr>
          <w:rFonts w:cs="Arial"/>
          <w:color w:val="auto"/>
          <w:lang w:eastAsia="ja-JP"/>
        </w:rPr>
        <w:t>deficient</w:t>
      </w:r>
      <w:r w:rsidR="00167802" w:rsidRPr="00565448">
        <w:rPr>
          <w:rFonts w:cs="Arial"/>
          <w:color w:val="auto"/>
          <w:lang w:eastAsia="ja-JP"/>
        </w:rPr>
        <w:t xml:space="preserve"> bone </w:t>
      </w:r>
      <w:r w:rsidR="005F5DDD" w:rsidRPr="00565448">
        <w:rPr>
          <w:rFonts w:cs="Arial"/>
          <w:color w:val="auto"/>
          <w:lang w:eastAsia="ja-JP"/>
        </w:rPr>
        <w:t>resorption</w:t>
      </w:r>
      <w:r w:rsidR="00B01389" w:rsidRPr="00565448">
        <w:rPr>
          <w:rFonts w:cs="Arial" w:hint="eastAsia"/>
          <w:color w:val="auto"/>
          <w:lang w:eastAsia="ja-JP"/>
        </w:rPr>
        <w:t>,</w:t>
      </w:r>
      <w:r w:rsidR="00682D48" w:rsidRPr="00565448">
        <w:rPr>
          <w:rFonts w:cs="Arial"/>
          <w:color w:val="auto"/>
          <w:lang w:eastAsia="ja-JP"/>
        </w:rPr>
        <w:t xml:space="preserve"> or impaired interactions among bone cells </w:t>
      </w:r>
      <w:r w:rsidR="001060A1" w:rsidRPr="00565448">
        <w:rPr>
          <w:rFonts w:cs="Arial"/>
          <w:color w:val="auto"/>
          <w:lang w:eastAsia="ja-JP"/>
        </w:rPr>
        <w:fldChar w:fldCharType="begin"/>
      </w:r>
      <w:r w:rsidR="00D818A8" w:rsidRPr="00565448">
        <w:rPr>
          <w:rFonts w:cs="Arial"/>
          <w:color w:val="auto"/>
          <w:lang w:eastAsia="ja-JP"/>
        </w:rPr>
        <w:instrText xml:space="preserve"> ADDIN EN.CITE &lt;EndNote&gt;&lt;Cite&gt;&lt;Author&gt;Matsuo&lt;/Author&gt;&lt;Year&gt;2009&lt;/Year&gt;&lt;RecNum&gt;1248&lt;/RecNum&gt;&lt;DisplayText&gt;&lt;style face="superscript"&gt;15&lt;/style&gt;&lt;/DisplayText&gt;&lt;record&gt;&lt;rec-number&gt;1248&lt;/rec-number&gt;&lt;foreign-keys&gt;&lt;key app="EN" db-id="x2zswesswxtftvervr1vp0tmxxwvexs2stt2" timestamp="0"&gt;1248&lt;/key&gt;&lt;/foreign-keys&gt;&lt;ref-type name="Journal Article"&gt;17&lt;/ref-type&gt;&lt;contributors&gt;&lt;authors&gt;&lt;author&gt;Matsuo, Koichi.&lt;/author&gt;&lt;/authors&gt;&lt;/contributors&gt;&lt;auth-address&gt;Department of Microbiology and Immunology, School of Medicine, Keio University, Tokyo, Japan. matsuo@sc.itc.keio.ac.jp&lt;/auth-address&gt;&lt;titles&gt;&lt;title&gt;Cross-talk among bone cells&lt;/title&gt;&lt;secondary-title&gt;Curr Opin Nephrol Hypertens&lt;/secondary-title&gt;&lt;/titles&gt;&lt;pages&gt;292-7&lt;/pages&gt;&lt;volume&gt;18&lt;/volume&gt;&lt;number&gt;4&lt;/number&gt;&lt;edition&gt;2009/04/28&lt;/edition&gt;&lt;dates&gt;&lt;year&gt;2009&lt;/year&gt;&lt;pub-dates&gt;&lt;date&gt;Jul&lt;/date&gt;&lt;/pub-dates&gt;&lt;/dates&gt;&lt;isbn&gt;1535-3842 (Electronic)&lt;/isbn&gt;&lt;accession-num&gt;19395964&lt;/accession-num&gt;&lt;urls&gt;&lt;related-urls&gt;&lt;url&gt;http://www.ncbi.nlm.nih.gov/pubmed/19395964&lt;/url&gt;&lt;/related-urls&gt;&lt;/urls&gt;&lt;electronic-resource-num&gt;10.1097/MNH.0b013e32832b75f1&lt;/electronic-resource-num&gt;&lt;language&gt;eng&lt;/language&gt;&lt;/record&gt;&lt;/Cite&gt;&lt;/EndNote&gt;</w:instrText>
      </w:r>
      <w:r w:rsidR="001060A1" w:rsidRPr="00565448">
        <w:rPr>
          <w:rFonts w:cs="Arial"/>
          <w:color w:val="auto"/>
          <w:lang w:eastAsia="ja-JP"/>
        </w:rPr>
        <w:fldChar w:fldCharType="separate"/>
      </w:r>
      <w:r w:rsidR="00D818A8" w:rsidRPr="00565448">
        <w:rPr>
          <w:rFonts w:cs="Arial"/>
          <w:noProof/>
          <w:color w:val="auto"/>
          <w:vertAlign w:val="superscript"/>
          <w:lang w:eastAsia="ja-JP"/>
        </w:rPr>
        <w:t>15</w:t>
      </w:r>
      <w:r w:rsidR="001060A1" w:rsidRPr="00565448">
        <w:rPr>
          <w:rFonts w:cs="Arial"/>
          <w:color w:val="auto"/>
          <w:lang w:eastAsia="ja-JP"/>
        </w:rPr>
        <w:fldChar w:fldCharType="end"/>
      </w:r>
      <w:r w:rsidR="00082C6A" w:rsidRPr="00565448">
        <w:rPr>
          <w:rFonts w:cs="Arial"/>
          <w:color w:val="auto"/>
          <w:lang w:eastAsia="ja-JP"/>
        </w:rPr>
        <w:t>,</w:t>
      </w:r>
      <w:r w:rsidR="005F5DDD" w:rsidRPr="00565448">
        <w:rPr>
          <w:rFonts w:cs="Arial"/>
          <w:color w:val="auto"/>
          <w:lang w:eastAsia="ja-JP"/>
        </w:rPr>
        <w:t xml:space="preserve"> can be analyzed </w:t>
      </w:r>
      <w:r w:rsidR="00082C6A" w:rsidRPr="00565448">
        <w:rPr>
          <w:rFonts w:cs="Arial"/>
          <w:color w:val="auto"/>
          <w:lang w:eastAsia="ja-JP"/>
        </w:rPr>
        <w:t>as a potential contributor</w:t>
      </w:r>
      <w:r w:rsidR="00C25A6E" w:rsidRPr="00565448">
        <w:rPr>
          <w:rFonts w:cs="Arial"/>
          <w:color w:val="auto"/>
          <w:lang w:eastAsia="ja-JP"/>
        </w:rPr>
        <w:t xml:space="preserve"> to</w:t>
      </w:r>
      <w:r w:rsidR="005D764B" w:rsidRPr="00565448">
        <w:rPr>
          <w:rFonts w:cs="Arial"/>
          <w:color w:val="auto"/>
        </w:rPr>
        <w:t xml:space="preserve"> hearing loss </w:t>
      </w:r>
      <w:r w:rsidR="001060A1" w:rsidRPr="00565448">
        <w:rPr>
          <w:rFonts w:cs="Arial"/>
          <w:color w:val="auto"/>
        </w:rPr>
        <w:fldChar w:fldCharType="begin"/>
      </w:r>
      <w:r w:rsidR="00D818A8" w:rsidRPr="00565448">
        <w:rPr>
          <w:rFonts w:cs="Arial"/>
          <w:color w:val="auto"/>
        </w:rPr>
        <w:instrText xml:space="preserve"> ADDIN EN.CITE &lt;EndNote&gt;&lt;Cite&gt;&lt;Author&gt;Kanzaki&lt;/Author&gt;&lt;Year&gt;2006&lt;/Year&gt;&lt;RecNum&gt;643&lt;/RecNum&gt;&lt;DisplayText&gt;&lt;style face="superscript"&gt;3&lt;/style&gt;&lt;/DisplayText&gt;&lt;record&gt;&lt;rec-number&gt;643&lt;/rec-number&gt;&lt;foreign-keys&gt;&lt;key app="EN" db-id="x2zswesswxtftvervr1vp0tmxxwvexs2stt2" timestamp="0"&gt;643&lt;/key&gt;&lt;/foreign-keys&gt;&lt;ref-type name="Journal Article"&gt;17&lt;/ref-type&gt;&lt;contributors&gt;&lt;authors&gt;&lt;author&gt;Kanzaki, Sho.&lt;/author&gt;&lt;author&gt;Ito, Masako.&lt;/author&gt;&lt;author&gt;Takada, Yasunari.&lt;/author&gt;&lt;author&gt;Ogawa, Kaoru.&lt;/author&gt;&lt;author&gt;Matsuo, Koichi.&lt;/author&gt;&lt;/authors&gt;&lt;/contributors&gt;&lt;auth-address&gt;Department of Otolaryngology, School of Medicine, Keio University, 35 Shinanomachi, Shinjuku-ku, Tokyo 160-8582, Japan.&lt;/auth-address&gt;&lt;titles&gt;&lt;title&gt;Resorption of auditory ossicles and hearing loss in mice lacking osteoprotegerin&lt;/title&gt;&lt;secondary-title&gt;Bone&lt;/secondary-title&gt;&lt;/titles&gt;&lt;periodical&gt;&lt;full-title&gt;Bone&lt;/full-title&gt;&lt;/periodical&gt;&lt;pages&gt;414-9&lt;/pages&gt;&lt;volume&gt;39&lt;/volume&gt;&lt;number&gt;2&lt;/number&gt;&lt;dates&gt;&lt;year&gt;2006&lt;/year&gt;&lt;pub-dates&gt;&lt;date&gt;Aug&lt;/date&gt;&lt;/pub-dates&gt;&lt;/dates&gt;&lt;isbn&gt;8756-3282 (Print)&lt;/isbn&gt;&lt;accession-num&gt;16564235&lt;/accession-num&gt;&lt;urls&gt;&lt;related-urls&gt;&lt;url&gt;&lt;style face="underline" font="default" size="100%"&gt;http://www.ncbi.nlm.nih.gov/entrez/query.fcgi?cmd=Retrieve&amp;amp;db=PubMed&amp;amp;dopt=Citation&amp;amp;list_uids=16564235 &lt;/style&gt;&lt;/url&gt;&lt;/related-urls&gt;&lt;/urls&gt;&lt;/record&gt;&lt;/Cite&gt;&lt;/EndNote&gt;</w:instrText>
      </w:r>
      <w:r w:rsidR="001060A1" w:rsidRPr="00565448">
        <w:rPr>
          <w:rFonts w:cs="Arial"/>
          <w:color w:val="auto"/>
        </w:rPr>
        <w:fldChar w:fldCharType="separate"/>
      </w:r>
      <w:r w:rsidR="00D818A8" w:rsidRPr="00565448">
        <w:rPr>
          <w:rFonts w:cs="Arial"/>
          <w:noProof/>
          <w:color w:val="auto"/>
          <w:vertAlign w:val="superscript"/>
        </w:rPr>
        <w:t>3</w:t>
      </w:r>
      <w:r w:rsidR="001060A1" w:rsidRPr="00565448">
        <w:rPr>
          <w:rFonts w:cs="Arial"/>
          <w:color w:val="auto"/>
        </w:rPr>
        <w:fldChar w:fldCharType="end"/>
      </w:r>
      <w:r w:rsidR="005F5DDD" w:rsidRPr="00565448">
        <w:rPr>
          <w:rFonts w:cs="Arial"/>
          <w:noProof/>
          <w:color w:val="auto"/>
          <w:vertAlign w:val="superscript"/>
        </w:rPr>
        <w:t>,</w:t>
      </w:r>
      <w:r w:rsidR="001060A1" w:rsidRPr="00565448">
        <w:rPr>
          <w:rFonts w:cs="Arial"/>
          <w:color w:val="auto"/>
        </w:rPr>
        <w:fldChar w:fldCharType="begin"/>
      </w:r>
      <w:r w:rsidR="00D818A8" w:rsidRPr="00565448">
        <w:rPr>
          <w:rFonts w:cs="Arial"/>
          <w:color w:val="auto"/>
        </w:rPr>
        <w:instrText xml:space="preserve"> ADDIN EN.CITE &lt;EndNote&gt;&lt;Cite&gt;&lt;Author&gt;Kanzaki&lt;/Author&gt;&lt;Year&gt;2009&lt;/Year&gt;&lt;RecNum&gt;1215&lt;/RecNum&gt;&lt;DisplayText&gt;&lt;style face="superscript"&gt;4&lt;/style&gt;&lt;/DisplayText&gt;&lt;record&gt;&lt;rec-number&gt;1215&lt;/rec-number&gt;&lt;foreign-keys&gt;&lt;key app="EN" db-id="x2zswesswxtftvervr1vp0tmxxwvexs2stt2" timestamp="0"&gt;1215&lt;/key&gt;&lt;/foreign-keys&gt;&lt;ref-type name="Journal Article"&gt;17&lt;/ref-type&gt;&lt;contributors&gt;&lt;authors&gt;&lt;author&gt;Kanzaki, Sho.&lt;/author&gt;&lt;author&gt;Takada, Yasunari.&lt;/author&gt;&lt;author&gt;Ogawa, Kaoru.&lt;/author&gt;&lt;author&gt;Matsuo, Koichi.&lt;/author&gt;&lt;/authors&gt;&lt;/contributors&gt;&lt;auth-address&gt;Department of Otolaryngology, School of Medicine, Keio University, Tokyo, Japan.&lt;/auth-address&gt;&lt;titles&gt;&lt;title&gt;Bisphosphonate therapy ameliorates hearing loss in mice lacking osteoprotegerin&lt;/title&gt;&lt;secondary-title&gt;J Bone Miner Res&lt;/secondary-title&gt;&lt;/titles&gt;&lt;periodical&gt;&lt;full-title&gt;J Bone Miner Res&lt;/full-title&gt;&lt;/periodical&gt;&lt;pages&gt;43-9&lt;/pages&gt;&lt;volume&gt;24&lt;/volume&gt;&lt;number&gt;1&lt;/number&gt;&lt;edition&gt;2008/08/22&lt;/edition&gt;&lt;dates&gt;&lt;year&gt;2009&lt;/year&gt;&lt;pub-dates&gt;&lt;date&gt;Jan&lt;/date&gt;&lt;/pub-dates&gt;&lt;/dates&gt;&lt;isbn&gt;1523-4681 (Electronic)&lt;/isbn&gt;&lt;accession-num&gt;18715136&lt;/accession-num&gt;&lt;urls&gt;&lt;related-urls&gt;&lt;url&gt;http://www.ncbi.nlm.nih.gov/entrez/query.fcgi?cmd=Retrieve&amp;amp;db=PubMed&amp;amp;dopt=Citation&amp;amp;list_uids=18715136&lt;/url&gt;&lt;/related-urls&gt;&lt;/urls&gt;&lt;electronic-resource-num&gt;10.1359/jbmr.080812&lt;/electronic-resource-num&gt;&lt;language&gt;eng&lt;/language&gt;&lt;/record&gt;&lt;/Cite&gt;&lt;/EndNote&gt;</w:instrText>
      </w:r>
      <w:r w:rsidR="001060A1" w:rsidRPr="00565448">
        <w:rPr>
          <w:rFonts w:cs="Arial"/>
          <w:color w:val="auto"/>
        </w:rPr>
        <w:fldChar w:fldCharType="separate"/>
      </w:r>
      <w:r w:rsidR="00D818A8" w:rsidRPr="00565448">
        <w:rPr>
          <w:rFonts w:cs="Arial"/>
          <w:noProof/>
          <w:color w:val="auto"/>
          <w:vertAlign w:val="superscript"/>
        </w:rPr>
        <w:t>4</w:t>
      </w:r>
      <w:r w:rsidR="001060A1" w:rsidRPr="00565448">
        <w:rPr>
          <w:rFonts w:cs="Arial"/>
          <w:color w:val="auto"/>
        </w:rPr>
        <w:fldChar w:fldCharType="end"/>
      </w:r>
      <w:r w:rsidR="005F5DDD" w:rsidRPr="00565448">
        <w:rPr>
          <w:rFonts w:cs="Arial"/>
          <w:noProof/>
          <w:color w:val="auto"/>
          <w:vertAlign w:val="superscript"/>
        </w:rPr>
        <w:t>,</w:t>
      </w:r>
      <w:r w:rsidR="001060A1" w:rsidRPr="00565448">
        <w:rPr>
          <w:rFonts w:cs="Arial"/>
          <w:color w:val="auto"/>
        </w:rPr>
        <w:fldChar w:fldCharType="begin">
          <w:fldData xml:space="preserve">PEVuZE5vdGU+PENpdGU+PEF1dGhvcj5LYW56YWtpPC9BdXRob3I+PFllYXI+MjAxMTwvWWVhcj48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</w:fldData>
        </w:fldChar>
      </w:r>
      <w:r w:rsidR="00D818A8" w:rsidRPr="00565448">
        <w:rPr>
          <w:rFonts w:cs="Arial"/>
          <w:color w:val="auto"/>
        </w:rPr>
        <w:instrText xml:space="preserve"> ADDIN EN.CITE </w:instrText>
      </w:r>
      <w:r w:rsidR="001060A1" w:rsidRPr="00565448">
        <w:rPr>
          <w:rFonts w:cs="Arial"/>
          <w:color w:val="auto"/>
        </w:rPr>
        <w:fldChar w:fldCharType="begin">
          <w:fldData xml:space="preserve">PEVuZE5vdGU+PENpdGU+PEF1dGhvcj5LYW56YWtpPC9BdXRob3I+PFllYXI+MjAxMTwvWWVhcj48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</w:fldData>
        </w:fldChar>
      </w:r>
      <w:r w:rsidR="00D818A8" w:rsidRPr="00565448">
        <w:rPr>
          <w:rFonts w:cs="Arial"/>
          <w:color w:val="auto"/>
        </w:rPr>
        <w:instrText xml:space="preserve"> ADDIN EN.CITE.DATA </w:instrText>
      </w:r>
      <w:r w:rsidR="001060A1" w:rsidRPr="00565448">
        <w:rPr>
          <w:rFonts w:cs="Arial"/>
          <w:color w:val="auto"/>
        </w:rPr>
      </w:r>
      <w:r w:rsidR="001060A1" w:rsidRPr="00565448">
        <w:rPr>
          <w:rFonts w:cs="Arial"/>
          <w:color w:val="auto"/>
        </w:rPr>
        <w:fldChar w:fldCharType="end"/>
      </w:r>
      <w:r w:rsidR="001060A1" w:rsidRPr="00565448">
        <w:rPr>
          <w:rFonts w:cs="Arial"/>
          <w:color w:val="auto"/>
        </w:rPr>
      </w:r>
      <w:r w:rsidR="001060A1" w:rsidRPr="00565448">
        <w:rPr>
          <w:rFonts w:cs="Arial"/>
          <w:color w:val="auto"/>
        </w:rPr>
        <w:fldChar w:fldCharType="separate"/>
      </w:r>
      <w:r w:rsidR="00D818A8" w:rsidRPr="00565448">
        <w:rPr>
          <w:rFonts w:cs="Arial"/>
          <w:noProof/>
          <w:color w:val="auto"/>
          <w:vertAlign w:val="superscript"/>
        </w:rPr>
        <w:t>7</w:t>
      </w:r>
      <w:r w:rsidR="001060A1" w:rsidRPr="00565448">
        <w:rPr>
          <w:rFonts w:cs="Arial"/>
          <w:color w:val="auto"/>
        </w:rPr>
        <w:fldChar w:fldCharType="end"/>
      </w:r>
      <w:r w:rsidR="00F11FA6" w:rsidRPr="00565448">
        <w:rPr>
          <w:rFonts w:cs="Arial"/>
          <w:color w:val="auto"/>
        </w:rPr>
        <w:t xml:space="preserve">. </w:t>
      </w:r>
      <w:r w:rsidR="005F5DDD" w:rsidRPr="00565448">
        <w:rPr>
          <w:rFonts w:cs="Arial"/>
          <w:color w:val="auto"/>
        </w:rPr>
        <w:t>Third</w:t>
      </w:r>
      <w:r w:rsidR="0011597A" w:rsidRPr="00565448">
        <w:rPr>
          <w:rFonts w:cs="Arial"/>
          <w:color w:val="auto"/>
        </w:rPr>
        <w:t>, abnormal ossicle</w:t>
      </w:r>
      <w:r w:rsidR="0079191E" w:rsidRPr="00565448">
        <w:rPr>
          <w:rFonts w:cs="Arial"/>
          <w:color w:val="auto"/>
        </w:rPr>
        <w:t xml:space="preserve"> morphogenesis</w:t>
      </w:r>
      <w:r w:rsidR="0011597A" w:rsidRPr="00565448">
        <w:rPr>
          <w:rFonts w:cs="Arial"/>
          <w:color w:val="auto"/>
        </w:rPr>
        <w:t xml:space="preserve"> </w:t>
      </w:r>
      <w:r w:rsidR="00C25A6E" w:rsidRPr="00565448">
        <w:rPr>
          <w:rFonts w:cs="Arial"/>
          <w:color w:val="auto"/>
        </w:rPr>
        <w:t>is</w:t>
      </w:r>
      <w:r w:rsidR="00082C6A" w:rsidRPr="00565448">
        <w:rPr>
          <w:rFonts w:cs="Arial"/>
          <w:color w:val="auto"/>
        </w:rPr>
        <w:t xml:space="preserve"> reported in several</w:t>
      </w:r>
      <w:r w:rsidR="005040EA" w:rsidRPr="00565448">
        <w:rPr>
          <w:rFonts w:cs="Arial"/>
          <w:color w:val="auto"/>
        </w:rPr>
        <w:t xml:space="preserve"> gene-</w:t>
      </w:r>
      <w:r w:rsidR="004A125D" w:rsidRPr="00565448">
        <w:rPr>
          <w:rFonts w:cs="Arial"/>
          <w:color w:val="auto"/>
        </w:rPr>
        <w:t>deficient</w:t>
      </w:r>
      <w:r w:rsidR="0011597A" w:rsidRPr="00565448">
        <w:rPr>
          <w:rFonts w:cs="Arial"/>
          <w:color w:val="auto"/>
        </w:rPr>
        <w:t xml:space="preserve"> </w:t>
      </w:r>
      <w:r w:rsidR="00A57D69" w:rsidRPr="00565448">
        <w:rPr>
          <w:rFonts w:cs="Arial"/>
          <w:color w:val="auto"/>
        </w:rPr>
        <w:t xml:space="preserve">mice, such </w:t>
      </w:r>
      <w:r w:rsidR="00082C6A" w:rsidRPr="00565448">
        <w:rPr>
          <w:rFonts w:cs="Arial"/>
          <w:color w:val="auto"/>
        </w:rPr>
        <w:t>as animals</w:t>
      </w:r>
      <w:r w:rsidR="00A57D69" w:rsidRPr="00565448">
        <w:rPr>
          <w:rFonts w:cs="Arial"/>
          <w:color w:val="auto"/>
        </w:rPr>
        <w:t xml:space="preserve"> lacking </w:t>
      </w:r>
      <w:r w:rsidR="00B97BF2" w:rsidRPr="00565448">
        <w:rPr>
          <w:i/>
          <w:noProof/>
          <w:color w:val="auto"/>
        </w:rPr>
        <w:t>Hoxa2</w:t>
      </w:r>
      <w:r w:rsidR="00B97BF2" w:rsidRPr="00565448">
        <w:rPr>
          <w:color w:val="auto"/>
        </w:rPr>
        <w:t xml:space="preserve"> </w:t>
      </w:r>
      <w:r w:rsidR="001060A1" w:rsidRPr="00565448">
        <w:rPr>
          <w:color w:val="auto"/>
        </w:rPr>
        <w:fldChar w:fldCharType="begin">
          <w:fldData xml:space="preserve">PEVuZE5vdGU+PENpdGU+PEF1dGhvcj5SaWpsaTwvQXV0aG9yPjxZZWFyPjE5OTM8L1llYXI+PFJl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</w:fldData>
        </w:fldChar>
      </w:r>
      <w:r w:rsidR="00D818A8" w:rsidRPr="00565448">
        <w:rPr>
          <w:color w:val="auto"/>
        </w:rPr>
        <w:instrText xml:space="preserve"> ADDIN EN.CITE </w:instrText>
      </w:r>
      <w:r w:rsidR="001060A1" w:rsidRPr="00565448">
        <w:rPr>
          <w:color w:val="auto"/>
        </w:rPr>
        <w:fldChar w:fldCharType="begin">
          <w:fldData xml:space="preserve">PEVuZE5vdGU+PENpdGU+PEF1dGhvcj5SaWpsaTwvQXV0aG9yPjxZZWFyPjE5OTM8L1llYXI+PFJl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</w:fldData>
        </w:fldChar>
      </w:r>
      <w:r w:rsidR="00D818A8" w:rsidRPr="00565448">
        <w:rPr>
          <w:color w:val="auto"/>
        </w:rPr>
        <w:instrText xml:space="preserve"> ADDIN EN.CITE.DATA </w:instrText>
      </w:r>
      <w:r w:rsidR="001060A1" w:rsidRPr="00565448">
        <w:rPr>
          <w:color w:val="auto"/>
        </w:rPr>
      </w:r>
      <w:r w:rsidR="001060A1" w:rsidRPr="00565448">
        <w:rPr>
          <w:color w:val="auto"/>
        </w:rPr>
        <w:fldChar w:fldCharType="end"/>
      </w:r>
      <w:r w:rsidR="001060A1" w:rsidRPr="00565448">
        <w:rPr>
          <w:color w:val="auto"/>
        </w:rPr>
      </w:r>
      <w:r w:rsidR="001060A1" w:rsidRPr="00565448">
        <w:rPr>
          <w:color w:val="auto"/>
        </w:rPr>
        <w:fldChar w:fldCharType="separate"/>
      </w:r>
      <w:r w:rsidR="00D818A8" w:rsidRPr="00565448">
        <w:rPr>
          <w:noProof/>
          <w:color w:val="auto"/>
          <w:vertAlign w:val="superscript"/>
        </w:rPr>
        <w:t>16-19</w:t>
      </w:r>
      <w:r w:rsidR="001060A1" w:rsidRPr="00565448">
        <w:rPr>
          <w:color w:val="auto"/>
        </w:rPr>
        <w:fldChar w:fldCharType="end"/>
      </w:r>
      <w:r w:rsidR="00B97BF2" w:rsidRPr="00565448">
        <w:rPr>
          <w:noProof/>
          <w:color w:val="auto"/>
        </w:rPr>
        <w:t xml:space="preserve">, </w:t>
      </w:r>
      <w:r w:rsidR="00951FA7" w:rsidRPr="00565448">
        <w:rPr>
          <w:rFonts w:cs="Arial"/>
          <w:i/>
          <w:color w:val="auto"/>
        </w:rPr>
        <w:t>Msx1</w:t>
      </w:r>
      <w:r w:rsidR="00951FA7" w:rsidRPr="00565448">
        <w:rPr>
          <w:rFonts w:cs="Arial"/>
          <w:color w:val="auto"/>
        </w:rPr>
        <w:t xml:space="preserve"> </w:t>
      </w:r>
      <w:r w:rsidR="001060A1" w:rsidRPr="00565448">
        <w:rPr>
          <w:rFonts w:cs="Arial"/>
          <w:color w:val="auto"/>
        </w:rPr>
        <w:fldChar w:fldCharType="begin">
          <w:fldData xml:space="preserve">PEVuZE5vdGU+PENpdGU+PEF1dGhvcj5TYXRva2F0YTwvQXV0aG9yPjxZZWFyPjE5OTQ8L1llYXI+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</w:fldData>
        </w:fldChar>
      </w:r>
      <w:r w:rsidR="00D818A8" w:rsidRPr="00565448">
        <w:rPr>
          <w:rFonts w:cs="Arial"/>
          <w:color w:val="auto"/>
        </w:rPr>
        <w:instrText xml:space="preserve"> ADDIN EN.CITE </w:instrText>
      </w:r>
      <w:r w:rsidR="001060A1" w:rsidRPr="00565448">
        <w:rPr>
          <w:rFonts w:cs="Arial"/>
          <w:color w:val="auto"/>
        </w:rPr>
        <w:fldChar w:fldCharType="begin">
          <w:fldData xml:space="preserve">PEVuZE5vdGU+PENpdGU+PEF1dGhvcj5TYXRva2F0YTwvQXV0aG9yPjxZZWFyPjE5OTQ8L1llYXI+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</w:fldData>
        </w:fldChar>
      </w:r>
      <w:r w:rsidR="00D818A8" w:rsidRPr="00565448">
        <w:rPr>
          <w:rFonts w:cs="Arial"/>
          <w:color w:val="auto"/>
        </w:rPr>
        <w:instrText xml:space="preserve"> ADDIN EN.CITE.DATA </w:instrText>
      </w:r>
      <w:r w:rsidR="001060A1" w:rsidRPr="00565448">
        <w:rPr>
          <w:rFonts w:cs="Arial"/>
          <w:color w:val="auto"/>
        </w:rPr>
      </w:r>
      <w:r w:rsidR="001060A1" w:rsidRPr="00565448">
        <w:rPr>
          <w:rFonts w:cs="Arial"/>
          <w:color w:val="auto"/>
        </w:rPr>
        <w:fldChar w:fldCharType="end"/>
      </w:r>
      <w:r w:rsidR="001060A1" w:rsidRPr="00565448">
        <w:rPr>
          <w:rFonts w:cs="Arial"/>
          <w:color w:val="auto"/>
        </w:rPr>
      </w:r>
      <w:r w:rsidR="001060A1" w:rsidRPr="00565448">
        <w:rPr>
          <w:rFonts w:cs="Arial"/>
          <w:color w:val="auto"/>
        </w:rPr>
        <w:fldChar w:fldCharType="separate"/>
      </w:r>
      <w:r w:rsidR="00D818A8" w:rsidRPr="00565448">
        <w:rPr>
          <w:rFonts w:cs="Arial"/>
          <w:noProof/>
          <w:color w:val="auto"/>
          <w:vertAlign w:val="superscript"/>
        </w:rPr>
        <w:t>20-22</w:t>
      </w:r>
      <w:r w:rsidR="001060A1" w:rsidRPr="00565448">
        <w:rPr>
          <w:rFonts w:cs="Arial"/>
          <w:color w:val="auto"/>
        </w:rPr>
        <w:fldChar w:fldCharType="end"/>
      </w:r>
      <w:r w:rsidR="00951FA7" w:rsidRPr="00565448">
        <w:rPr>
          <w:rFonts w:cs="Arial"/>
          <w:color w:val="auto"/>
        </w:rPr>
        <w:t xml:space="preserve">, </w:t>
      </w:r>
      <w:r w:rsidR="00282747" w:rsidRPr="00565448">
        <w:rPr>
          <w:rFonts w:cs="Arial"/>
          <w:i/>
          <w:color w:val="auto"/>
        </w:rPr>
        <w:t>Prrx1</w:t>
      </w:r>
      <w:r w:rsidR="00282747" w:rsidRPr="00565448">
        <w:rPr>
          <w:color w:val="auto"/>
        </w:rPr>
        <w:t xml:space="preserve"> </w:t>
      </w:r>
      <w:r w:rsidR="001060A1" w:rsidRPr="00565448">
        <w:rPr>
          <w:rFonts w:cs="Arial"/>
          <w:color w:val="auto"/>
        </w:rPr>
        <w:fldChar w:fldCharType="begin"/>
      </w:r>
      <w:r w:rsidR="00D818A8" w:rsidRPr="00565448">
        <w:rPr>
          <w:rFonts w:cs="Arial"/>
          <w:color w:val="auto"/>
        </w:rPr>
        <w:instrText xml:space="preserve"> ADDIN EN.CITE &lt;EndNote&gt;&lt;Cite&gt;&lt;Author&gt;Martin&lt;/Author&gt;&lt;Year&gt;1995&lt;/Year&gt;&lt;RecNum&gt;1951&lt;/RecNum&gt;&lt;DisplayText&gt;&lt;style face="superscript"&gt;23&lt;/style&gt;&lt;/DisplayText&gt;&lt;record&gt;&lt;rec-number&gt;1951&lt;/rec-number&gt;&lt;foreign-keys&gt;&lt;key app="EN" db-id="x2zswesswxtftvervr1vp0tmxxwvexs2stt2" timestamp="1469852887"&gt;1951&lt;/key&gt;&lt;/foreign-keys&gt;&lt;ref-type name="Journal Article"&gt;17&lt;/ref-type&gt;&lt;contributors&gt;&lt;authors&gt;&lt;author&gt;Martin, J. F.&lt;/author&gt;&lt;author&gt;Bradley, A.&lt;/author&gt;&lt;author&gt;Olson, E. N.&lt;/author&gt;&lt;/authors&gt;&lt;/contributors&gt;&lt;auth-address&gt;Department of Biochemistry and Molecular Biology, University of Texas M.D. Anderson Cancer Center, Houston 77030, USA.&lt;/auth-address&gt;&lt;titles&gt;&lt;title&gt;The paired-like homeo box gene MHox is required for early events of skeletogenesis in multiple lineages&lt;/title&gt;&lt;secondary-title&gt;Genes Dev&lt;/secondary-title&gt;&lt;/titles&gt;&lt;periodical&gt;&lt;full-title&gt;Genes Dev&lt;/full-title&gt;&lt;/periodical&gt;&lt;pages&gt;1237-49&lt;/pages&gt;&lt;volume&gt;9&lt;/volume&gt;&lt;number&gt;10&lt;/number&gt;&lt;keywords&gt;&lt;keyword&gt;Abnormalities, Multiple/genetics&lt;/keyword&gt;&lt;keyword&gt;Age Factors&lt;/keyword&gt;&lt;keyword&gt;Animals&lt;/keyword&gt;&lt;keyword&gt;Base Sequence&lt;/keyword&gt;&lt;keyword&gt;Bone and Bones/embryology&lt;/keyword&gt;&lt;keyword&gt;DNA Primers/chemistry&lt;/keyword&gt;&lt;keyword&gt;DNA-Binding Proteins/*physiology&lt;/keyword&gt;&lt;keyword&gt;*Genes, Homeobox&lt;/keyword&gt;&lt;keyword&gt;Genes, Lethal&lt;/keyword&gt;&lt;keyword&gt;*Homeodomain Proteins&lt;/keyword&gt;&lt;keyword&gt;Limb Deformities, Congenital&lt;/keyword&gt;&lt;keyword&gt;Mice&lt;/keyword&gt;&lt;keyword&gt;Mice, Knockout&lt;/keyword&gt;&lt;keyword&gt;Molecular Sequence Data&lt;/keyword&gt;&lt;keyword&gt;Skull/abnormalities&lt;/keyword&gt;&lt;keyword&gt;Transcription Factors/*physiology&lt;/keyword&gt;&lt;/keywords&gt;&lt;dates&gt;&lt;year&gt;1995&lt;/year&gt;&lt;pub-dates&gt;&lt;date&gt;May 15&lt;/date&gt;&lt;/pub-dates&gt;&lt;/dates&gt;&lt;isbn&gt;0890-9369 (Print)&amp;#xD;0890-9369 (Linking)&lt;/isbn&gt;&lt;accession-num&gt;7758948&lt;/accession-num&gt;&lt;urls&gt;&lt;related-urls&gt;&lt;url&gt;http://www.ncbi.nlm.nih.gov/pubmed/7758948&lt;/url&gt;&lt;/related-urls&gt;&lt;/urls&gt;&lt;/record&gt;&lt;/Cite&gt;&lt;/EndNote&gt;</w:instrText>
      </w:r>
      <w:r w:rsidR="001060A1" w:rsidRPr="00565448">
        <w:rPr>
          <w:rFonts w:cs="Arial"/>
          <w:color w:val="auto"/>
        </w:rPr>
        <w:fldChar w:fldCharType="separate"/>
      </w:r>
      <w:r w:rsidR="00D818A8" w:rsidRPr="00565448">
        <w:rPr>
          <w:rFonts w:cs="Arial"/>
          <w:noProof/>
          <w:color w:val="auto"/>
          <w:vertAlign w:val="superscript"/>
        </w:rPr>
        <w:t>23</w:t>
      </w:r>
      <w:r w:rsidR="001060A1" w:rsidRPr="00565448">
        <w:rPr>
          <w:rFonts w:cs="Arial"/>
          <w:color w:val="auto"/>
        </w:rPr>
        <w:fldChar w:fldCharType="end"/>
      </w:r>
      <w:r w:rsidR="00282747" w:rsidRPr="00565448">
        <w:rPr>
          <w:rFonts w:cs="Arial"/>
          <w:color w:val="auto"/>
        </w:rPr>
        <w:t xml:space="preserve">, </w:t>
      </w:r>
      <w:r w:rsidR="001060A1" w:rsidRPr="00565448">
        <w:rPr>
          <w:rFonts w:cs="Arial"/>
          <w:i/>
          <w:color w:val="auto"/>
        </w:rPr>
        <w:t>Goosecoid</w:t>
      </w:r>
      <w:r w:rsidR="00951FA7" w:rsidRPr="00565448">
        <w:rPr>
          <w:rFonts w:cs="Arial"/>
          <w:color w:val="auto"/>
        </w:rPr>
        <w:t xml:space="preserve"> (</w:t>
      </w:r>
      <w:r w:rsidR="00951FA7" w:rsidRPr="00565448">
        <w:rPr>
          <w:rFonts w:cs="Arial"/>
          <w:i/>
          <w:color w:val="auto"/>
        </w:rPr>
        <w:t>Gsc</w:t>
      </w:r>
      <w:r w:rsidR="00951FA7" w:rsidRPr="00565448">
        <w:rPr>
          <w:rFonts w:cs="Arial"/>
          <w:color w:val="auto"/>
        </w:rPr>
        <w:t xml:space="preserve">) </w:t>
      </w:r>
      <w:r w:rsidR="001060A1" w:rsidRPr="00565448">
        <w:rPr>
          <w:rFonts w:cs="Arial"/>
          <w:color w:val="auto"/>
        </w:rPr>
        <w:fldChar w:fldCharType="begin">
          <w:fldData xml:space="preserve">PEVuZE5vdGU+PENpdGU+PEF1dGhvcj5ZYW1hZGE8L0F1dGhvcj48WWVhcj4xOTk1PC9ZZWFyPjxS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</w:fldData>
        </w:fldChar>
      </w:r>
      <w:r w:rsidR="00D818A8" w:rsidRPr="00565448">
        <w:rPr>
          <w:rFonts w:cs="Arial"/>
          <w:color w:val="auto"/>
        </w:rPr>
        <w:instrText xml:space="preserve"> ADDIN EN.CITE </w:instrText>
      </w:r>
      <w:r w:rsidR="001060A1" w:rsidRPr="00565448">
        <w:rPr>
          <w:rFonts w:cs="Arial"/>
          <w:color w:val="auto"/>
        </w:rPr>
        <w:fldChar w:fldCharType="begin">
          <w:fldData xml:space="preserve">PEVuZE5vdGU+PENpdGU+PEF1dGhvcj5ZYW1hZGE8L0F1dGhvcj48WWVhcj4xOTk1PC9ZZWFyPjxS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</w:fldData>
        </w:fldChar>
      </w:r>
      <w:r w:rsidR="00D818A8" w:rsidRPr="00565448">
        <w:rPr>
          <w:rFonts w:cs="Arial"/>
          <w:color w:val="auto"/>
        </w:rPr>
        <w:instrText xml:space="preserve"> ADDIN EN.CITE.DATA </w:instrText>
      </w:r>
      <w:r w:rsidR="001060A1" w:rsidRPr="00565448">
        <w:rPr>
          <w:rFonts w:cs="Arial"/>
          <w:color w:val="auto"/>
        </w:rPr>
      </w:r>
      <w:r w:rsidR="001060A1" w:rsidRPr="00565448">
        <w:rPr>
          <w:rFonts w:cs="Arial"/>
          <w:color w:val="auto"/>
        </w:rPr>
        <w:fldChar w:fldCharType="end"/>
      </w:r>
      <w:r w:rsidR="001060A1" w:rsidRPr="00565448">
        <w:rPr>
          <w:rFonts w:cs="Arial"/>
          <w:color w:val="auto"/>
        </w:rPr>
      </w:r>
      <w:r w:rsidR="001060A1" w:rsidRPr="00565448">
        <w:rPr>
          <w:rFonts w:cs="Arial"/>
          <w:color w:val="auto"/>
        </w:rPr>
        <w:fldChar w:fldCharType="separate"/>
      </w:r>
      <w:r w:rsidR="00D818A8" w:rsidRPr="00565448">
        <w:rPr>
          <w:rFonts w:cs="Arial"/>
          <w:noProof/>
          <w:color w:val="auto"/>
          <w:vertAlign w:val="superscript"/>
        </w:rPr>
        <w:t>24,25</w:t>
      </w:r>
      <w:r w:rsidR="001060A1" w:rsidRPr="00565448">
        <w:rPr>
          <w:rFonts w:cs="Arial"/>
          <w:color w:val="auto"/>
        </w:rPr>
        <w:fldChar w:fldCharType="end"/>
      </w:r>
      <w:r w:rsidR="00CE79A1" w:rsidRPr="00565448">
        <w:rPr>
          <w:noProof/>
          <w:color w:val="auto"/>
        </w:rPr>
        <w:t xml:space="preserve">, </w:t>
      </w:r>
      <w:r w:rsidR="00624FEB" w:rsidRPr="00565448">
        <w:rPr>
          <w:i/>
          <w:noProof/>
          <w:color w:val="auto"/>
        </w:rPr>
        <w:t>Ba</w:t>
      </w:r>
      <w:r w:rsidR="00624FEB" w:rsidRPr="00565448">
        <w:rPr>
          <w:rFonts w:cs="Arial"/>
          <w:i/>
          <w:color w:val="auto"/>
        </w:rPr>
        <w:t>px1</w:t>
      </w:r>
      <w:r w:rsidR="00624FEB" w:rsidRPr="00565448">
        <w:rPr>
          <w:color w:val="auto"/>
        </w:rPr>
        <w:t xml:space="preserve"> </w:t>
      </w:r>
      <w:r w:rsidR="001060A1" w:rsidRPr="00565448">
        <w:rPr>
          <w:rFonts w:cs="Arial"/>
          <w:color w:val="auto"/>
        </w:rPr>
        <w:fldChar w:fldCharType="begin">
          <w:fldData xml:space="preserve">PEVuZE5vdGU+PENpdGU+PEF1dGhvcj5UdWNrZXI8L0F1dGhvcj48WWVhcj4yMDA0PC9ZZWFyPjxS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</w:fldData>
        </w:fldChar>
      </w:r>
      <w:r w:rsidR="00D818A8" w:rsidRPr="00565448">
        <w:rPr>
          <w:rFonts w:cs="Arial"/>
          <w:color w:val="auto"/>
        </w:rPr>
        <w:instrText xml:space="preserve"> ADDIN EN.CITE </w:instrText>
      </w:r>
      <w:r w:rsidR="001060A1" w:rsidRPr="00565448">
        <w:rPr>
          <w:rFonts w:cs="Arial"/>
          <w:color w:val="auto"/>
        </w:rPr>
        <w:fldChar w:fldCharType="begin">
          <w:fldData xml:space="preserve">PEVuZE5vdGU+PENpdGU+PEF1dGhvcj5UdWNrZXI8L0F1dGhvcj48WWVhcj4yMDA0PC9ZZWFyPjxS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</w:fldData>
        </w:fldChar>
      </w:r>
      <w:r w:rsidR="00D818A8" w:rsidRPr="00565448">
        <w:rPr>
          <w:rFonts w:cs="Arial"/>
          <w:color w:val="auto"/>
        </w:rPr>
        <w:instrText xml:space="preserve"> ADDIN EN.CITE.DATA </w:instrText>
      </w:r>
      <w:r w:rsidR="001060A1" w:rsidRPr="00565448">
        <w:rPr>
          <w:rFonts w:cs="Arial"/>
          <w:color w:val="auto"/>
        </w:rPr>
      </w:r>
      <w:r w:rsidR="001060A1" w:rsidRPr="00565448">
        <w:rPr>
          <w:rFonts w:cs="Arial"/>
          <w:color w:val="auto"/>
        </w:rPr>
        <w:fldChar w:fldCharType="end"/>
      </w:r>
      <w:r w:rsidR="001060A1" w:rsidRPr="00565448">
        <w:rPr>
          <w:rFonts w:cs="Arial"/>
          <w:color w:val="auto"/>
        </w:rPr>
      </w:r>
      <w:r w:rsidR="001060A1" w:rsidRPr="00565448">
        <w:rPr>
          <w:rFonts w:cs="Arial"/>
          <w:color w:val="auto"/>
        </w:rPr>
        <w:fldChar w:fldCharType="separate"/>
      </w:r>
      <w:r w:rsidR="00D818A8" w:rsidRPr="00565448">
        <w:rPr>
          <w:rFonts w:cs="Arial"/>
          <w:noProof/>
          <w:color w:val="auto"/>
          <w:vertAlign w:val="superscript"/>
        </w:rPr>
        <w:t>13</w:t>
      </w:r>
      <w:r w:rsidR="001060A1" w:rsidRPr="00565448">
        <w:rPr>
          <w:rFonts w:cs="Arial"/>
          <w:color w:val="auto"/>
        </w:rPr>
        <w:fldChar w:fldCharType="end"/>
      </w:r>
      <w:r w:rsidR="00CB7119" w:rsidRPr="00565448">
        <w:rPr>
          <w:noProof/>
          <w:color w:val="auto"/>
        </w:rPr>
        <w:t xml:space="preserve">, </w:t>
      </w:r>
      <w:r w:rsidR="00CB7119" w:rsidRPr="00565448">
        <w:rPr>
          <w:i/>
          <w:noProof/>
          <w:color w:val="auto"/>
        </w:rPr>
        <w:t>Tshz1</w:t>
      </w:r>
      <w:r w:rsidR="00CB7119" w:rsidRPr="00565448">
        <w:rPr>
          <w:color w:val="auto"/>
        </w:rPr>
        <w:t xml:space="preserve"> </w:t>
      </w:r>
      <w:r w:rsidR="001060A1" w:rsidRPr="00565448">
        <w:rPr>
          <w:noProof/>
          <w:color w:val="auto"/>
        </w:rPr>
        <w:fldChar w:fldCharType="begin">
          <w:fldData xml:space="preserve">PEVuZE5vdGU+PENpdGU+PEF1dGhvcj5Db3LDqTwvQXV0aG9yPjxZZWFyPjIwMDc8L1llYXI+PFJl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</w:fldData>
        </w:fldChar>
      </w:r>
      <w:r w:rsidR="00D818A8" w:rsidRPr="00565448">
        <w:rPr>
          <w:noProof/>
          <w:color w:val="auto"/>
        </w:rPr>
        <w:instrText xml:space="preserve"> ADDIN EN.CITE </w:instrText>
      </w:r>
      <w:r w:rsidR="001060A1" w:rsidRPr="00565448">
        <w:rPr>
          <w:noProof/>
          <w:color w:val="auto"/>
        </w:rPr>
        <w:fldChar w:fldCharType="begin">
          <w:fldData xml:space="preserve">PEVuZE5vdGU+PENpdGU+PEF1dGhvcj5Db3LDqTwvQXV0aG9yPjxZZWFyPjIwMDc8L1llYXI+PFJl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</w:fldData>
        </w:fldChar>
      </w:r>
      <w:r w:rsidR="00D818A8" w:rsidRPr="00565448">
        <w:rPr>
          <w:noProof/>
          <w:color w:val="auto"/>
        </w:rPr>
        <w:instrText xml:space="preserve"> ADDIN EN.CITE.DATA </w:instrText>
      </w:r>
      <w:r w:rsidR="001060A1" w:rsidRPr="00565448">
        <w:rPr>
          <w:noProof/>
          <w:color w:val="auto"/>
        </w:rPr>
      </w:r>
      <w:r w:rsidR="001060A1" w:rsidRPr="00565448">
        <w:rPr>
          <w:noProof/>
          <w:color w:val="auto"/>
        </w:rPr>
        <w:fldChar w:fldCharType="end"/>
      </w:r>
      <w:r w:rsidR="001060A1" w:rsidRPr="00565448">
        <w:rPr>
          <w:noProof/>
          <w:color w:val="auto"/>
        </w:rPr>
      </w:r>
      <w:r w:rsidR="001060A1" w:rsidRPr="00565448">
        <w:rPr>
          <w:noProof/>
          <w:color w:val="auto"/>
        </w:rPr>
        <w:fldChar w:fldCharType="separate"/>
      </w:r>
      <w:r w:rsidR="00D818A8" w:rsidRPr="00565448">
        <w:rPr>
          <w:noProof/>
          <w:color w:val="auto"/>
          <w:vertAlign w:val="superscript"/>
        </w:rPr>
        <w:t>26</w:t>
      </w:r>
      <w:r w:rsidR="001060A1" w:rsidRPr="00565448">
        <w:rPr>
          <w:noProof/>
          <w:color w:val="auto"/>
        </w:rPr>
        <w:fldChar w:fldCharType="end"/>
      </w:r>
      <w:r w:rsidR="00CE79A1" w:rsidRPr="00565448">
        <w:rPr>
          <w:noProof/>
          <w:color w:val="auto"/>
        </w:rPr>
        <w:t xml:space="preserve">, </w:t>
      </w:r>
      <w:r w:rsidR="00CB7119" w:rsidRPr="00565448">
        <w:rPr>
          <w:i/>
          <w:noProof/>
          <w:color w:val="auto"/>
        </w:rPr>
        <w:t>Dusp6</w:t>
      </w:r>
      <w:r w:rsidR="00CB7119" w:rsidRPr="00565448">
        <w:rPr>
          <w:noProof/>
          <w:color w:val="auto"/>
        </w:rPr>
        <w:t xml:space="preserve"> (</w:t>
      </w:r>
      <w:r w:rsidR="00CB7119" w:rsidRPr="00565448">
        <w:rPr>
          <w:i/>
          <w:noProof/>
          <w:color w:val="auto"/>
        </w:rPr>
        <w:t>Mkp3</w:t>
      </w:r>
      <w:r w:rsidR="00CB7119" w:rsidRPr="00565448">
        <w:rPr>
          <w:noProof/>
          <w:color w:val="auto"/>
        </w:rPr>
        <w:t>)</w:t>
      </w:r>
      <w:r w:rsidR="00CB7119" w:rsidRPr="00565448">
        <w:rPr>
          <w:color w:val="auto"/>
        </w:rPr>
        <w:t xml:space="preserve"> </w:t>
      </w:r>
      <w:r w:rsidR="001060A1" w:rsidRPr="00565448">
        <w:rPr>
          <w:noProof/>
          <w:color w:val="auto"/>
        </w:rPr>
        <w:fldChar w:fldCharType="begin">
          <w:fldData xml:space="preserve">PEVuZE5vdGU+PENpdGU+PEF1dGhvcj5MaTwvQXV0aG9yPjxZZWFyPjIwMDc8L1llYXI+PFJlY051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</w:fldData>
        </w:fldChar>
      </w:r>
      <w:r w:rsidR="00D818A8" w:rsidRPr="00565448">
        <w:rPr>
          <w:noProof/>
          <w:color w:val="auto"/>
        </w:rPr>
        <w:instrText xml:space="preserve"> ADDIN EN.CITE </w:instrText>
      </w:r>
      <w:r w:rsidR="001060A1" w:rsidRPr="00565448">
        <w:rPr>
          <w:noProof/>
          <w:color w:val="auto"/>
        </w:rPr>
        <w:fldChar w:fldCharType="begin">
          <w:fldData xml:space="preserve">PEVuZE5vdGU+PENpdGU+PEF1dGhvcj5MaTwvQXV0aG9yPjxZZWFyPjIwMDc8L1llYXI+PFJlY051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</w:fldData>
        </w:fldChar>
      </w:r>
      <w:r w:rsidR="00D818A8" w:rsidRPr="00565448">
        <w:rPr>
          <w:noProof/>
          <w:color w:val="auto"/>
        </w:rPr>
        <w:instrText xml:space="preserve"> ADDIN EN.CITE.DATA </w:instrText>
      </w:r>
      <w:r w:rsidR="001060A1" w:rsidRPr="00565448">
        <w:rPr>
          <w:noProof/>
          <w:color w:val="auto"/>
        </w:rPr>
      </w:r>
      <w:r w:rsidR="001060A1" w:rsidRPr="00565448">
        <w:rPr>
          <w:noProof/>
          <w:color w:val="auto"/>
        </w:rPr>
        <w:fldChar w:fldCharType="end"/>
      </w:r>
      <w:r w:rsidR="001060A1" w:rsidRPr="00565448">
        <w:rPr>
          <w:noProof/>
          <w:color w:val="auto"/>
        </w:rPr>
      </w:r>
      <w:r w:rsidR="001060A1" w:rsidRPr="00565448">
        <w:rPr>
          <w:noProof/>
          <w:color w:val="auto"/>
        </w:rPr>
        <w:fldChar w:fldCharType="separate"/>
      </w:r>
      <w:r w:rsidR="00D818A8" w:rsidRPr="00565448">
        <w:rPr>
          <w:noProof/>
          <w:color w:val="auto"/>
          <w:vertAlign w:val="superscript"/>
        </w:rPr>
        <w:t>27</w:t>
      </w:r>
      <w:r w:rsidR="001060A1" w:rsidRPr="00565448">
        <w:rPr>
          <w:noProof/>
          <w:color w:val="auto"/>
        </w:rPr>
        <w:fldChar w:fldCharType="end"/>
      </w:r>
      <w:r w:rsidR="00951FA7" w:rsidRPr="00565448">
        <w:rPr>
          <w:rFonts w:hint="eastAsia"/>
          <w:noProof/>
          <w:color w:val="auto"/>
          <w:lang w:eastAsia="ja-JP"/>
        </w:rPr>
        <w:t>,</w:t>
      </w:r>
      <w:r w:rsidR="00A9758C" w:rsidRPr="00565448">
        <w:rPr>
          <w:noProof/>
          <w:color w:val="auto"/>
          <w:lang w:eastAsia="ja-JP"/>
        </w:rPr>
        <w:t xml:space="preserve"> </w:t>
      </w:r>
      <w:r w:rsidR="00A9758C" w:rsidRPr="00565448">
        <w:rPr>
          <w:i/>
          <w:noProof/>
          <w:color w:val="auto"/>
          <w:lang w:eastAsia="ja-JP"/>
        </w:rPr>
        <w:t>Noggin</w:t>
      </w:r>
      <w:r w:rsidR="00A9758C" w:rsidRPr="00565448">
        <w:rPr>
          <w:noProof/>
          <w:color w:val="auto"/>
          <w:lang w:eastAsia="ja-JP"/>
        </w:rPr>
        <w:t xml:space="preserve"> (</w:t>
      </w:r>
      <w:r w:rsidR="00A9758C" w:rsidRPr="00565448">
        <w:rPr>
          <w:i/>
          <w:noProof/>
          <w:color w:val="auto"/>
          <w:lang w:eastAsia="ja-JP"/>
        </w:rPr>
        <w:t>Nog</w:t>
      </w:r>
      <w:r w:rsidR="00A9758C" w:rsidRPr="00565448">
        <w:rPr>
          <w:noProof/>
          <w:color w:val="auto"/>
          <w:lang w:eastAsia="ja-JP"/>
        </w:rPr>
        <w:t>)</w:t>
      </w:r>
      <w:r w:rsidR="00A9758C" w:rsidRPr="00565448">
        <w:rPr>
          <w:color w:val="auto"/>
        </w:rPr>
        <w:t xml:space="preserve"> </w:t>
      </w:r>
      <w:r w:rsidR="001060A1" w:rsidRPr="00565448">
        <w:rPr>
          <w:noProof/>
          <w:color w:val="auto"/>
          <w:lang w:eastAsia="ja-JP"/>
        </w:rPr>
        <w:fldChar w:fldCharType="begin"/>
      </w:r>
      <w:r w:rsidR="00D818A8" w:rsidRPr="00565448">
        <w:rPr>
          <w:noProof/>
          <w:color w:val="auto"/>
          <w:lang w:eastAsia="ja-JP"/>
        </w:rPr>
        <w:instrText xml:space="preserve"> ADDIN EN.CITE &lt;EndNote&gt;&lt;Cite&gt;&lt;Author&gt;Hwang&lt;/Author&gt;&lt;Year&gt;2008&lt;/Year&gt;&lt;RecNum&gt;1891&lt;/RecNum&gt;&lt;DisplayText&gt;&lt;style face="superscript"&gt;28&lt;/style&gt;&lt;/DisplayText&gt;&lt;record&gt;&lt;rec-number&gt;1891&lt;/rec-number&gt;&lt;foreign-keys&gt;&lt;key app="EN" db-id="x2zswesswxtftvervr1vp0tmxxwvexs2stt2" timestamp="1459087814"&gt;1891&lt;/key&gt;&lt;/foreign-keys&gt;&lt;ref-type name="Journal Article"&gt;17&lt;/ref-type&gt;&lt;contributors&gt;&lt;authors&gt;&lt;author&gt;Hwang, C. H.&lt;/author&gt;&lt;author&gt;Wu, D. K.&lt;/author&gt;&lt;/authors&gt;&lt;/contributors&gt;&lt;auth-address&gt;Lab of Molecular Biology, National Institute on Deafness and Other Communication Disorders, 5 Research Court, Rm 2B34, Rockville, MD 20850, USA. wud@nidcd.nih.gov&lt;/auth-address&gt;&lt;titles&gt;&lt;title&gt;Noggin heterozygous mice: an animal model for congenital conductive hearing loss in humans&lt;/title&gt;&lt;secondary-title&gt;Hum Mol Genet&lt;/secondary-title&gt;&lt;/titles&gt;&lt;periodical&gt;&lt;full-title&gt;Hum Mol Genet&lt;/full-title&gt;&lt;/periodical&gt;&lt;pages&gt;844-53&lt;/pages&gt;&lt;volume&gt;17&lt;/volume&gt;&lt;number&gt;6&lt;/number&gt;&lt;keywords&gt;&lt;keyword&gt;Animals&lt;/keyword&gt;&lt;keyword&gt;Bone Morphogenetic Proteins/metabolism&lt;/keyword&gt;&lt;keyword&gt;Carrier Proteins/*genetics&lt;/keyword&gt;&lt;keyword&gt;*Disease Models, Animal&lt;/keyword&gt;&lt;keyword&gt;Hearing Loss, Conductive/*congenital/genetics/physiopathology&lt;/keyword&gt;&lt;keyword&gt;*Heterozygote&lt;/keyword&gt;&lt;keyword&gt;Humans&lt;/keyword&gt;&lt;keyword&gt;Mice&lt;/keyword&gt;&lt;keyword&gt;Mice, Inbred C57BL&lt;/keyword&gt;&lt;keyword&gt;Mice, Knockout&lt;/keyword&gt;&lt;keyword&gt;Sensory Thresholds&lt;/keyword&gt;&lt;/keywords&gt;&lt;dates&gt;&lt;year&gt;2008&lt;/year&gt;&lt;pub-dates&gt;&lt;date&gt;Mar 15&lt;/date&gt;&lt;/pub-dates&gt;&lt;/dates&gt;&lt;isbn&gt;1460-2083 (Electronic)&amp;#xD;0964-6906 (Linking)&lt;/isbn&gt;&lt;accession-num&gt;18096605&lt;/accession-num&gt;&lt;urls&gt;&lt;related-urls&gt;&lt;url&gt;http://www.ncbi.nlm.nih.gov/pubmed/18096605&lt;/url&gt;&lt;/related-urls&gt;&lt;/urls&gt;&lt;electronic-resource-num&gt;10.1093/hmg/ddm356&lt;/electronic-resource-num&gt;&lt;/record&gt;&lt;/Cite&gt;&lt;/EndNote&gt;</w:instrText>
      </w:r>
      <w:r w:rsidR="001060A1" w:rsidRPr="00565448">
        <w:rPr>
          <w:noProof/>
          <w:color w:val="auto"/>
          <w:lang w:eastAsia="ja-JP"/>
        </w:rPr>
        <w:fldChar w:fldCharType="separate"/>
      </w:r>
      <w:r w:rsidR="00D818A8" w:rsidRPr="00565448">
        <w:rPr>
          <w:noProof/>
          <w:color w:val="auto"/>
          <w:vertAlign w:val="superscript"/>
          <w:lang w:eastAsia="ja-JP"/>
        </w:rPr>
        <w:t>28</w:t>
      </w:r>
      <w:r w:rsidR="001060A1" w:rsidRPr="00565448">
        <w:rPr>
          <w:noProof/>
          <w:color w:val="auto"/>
          <w:lang w:eastAsia="ja-JP"/>
        </w:rPr>
        <w:fldChar w:fldCharType="end"/>
      </w:r>
      <w:r w:rsidR="00A9758C" w:rsidRPr="00565448">
        <w:rPr>
          <w:noProof/>
          <w:color w:val="auto"/>
          <w:lang w:eastAsia="ja-JP"/>
        </w:rPr>
        <w:t>,</w:t>
      </w:r>
      <w:r w:rsidR="00951FA7" w:rsidRPr="00565448">
        <w:rPr>
          <w:rFonts w:hint="eastAsia"/>
          <w:noProof/>
          <w:color w:val="auto"/>
          <w:lang w:eastAsia="ja-JP"/>
        </w:rPr>
        <w:t xml:space="preserve"> </w:t>
      </w:r>
      <w:r w:rsidR="00E472A0" w:rsidRPr="00565448">
        <w:rPr>
          <w:i/>
          <w:noProof/>
          <w:color w:val="auto"/>
          <w:lang w:eastAsia="ja-JP"/>
        </w:rPr>
        <w:t>Fgfr1</w:t>
      </w:r>
      <w:r w:rsidR="00E472A0" w:rsidRPr="00565448">
        <w:rPr>
          <w:noProof/>
          <w:color w:val="auto"/>
          <w:lang w:eastAsia="ja-JP"/>
        </w:rPr>
        <w:t xml:space="preserve"> </w:t>
      </w:r>
      <w:r w:rsidR="001060A1" w:rsidRPr="00565448">
        <w:rPr>
          <w:noProof/>
          <w:color w:val="auto"/>
          <w:lang w:eastAsia="ja-JP"/>
        </w:rPr>
        <w:fldChar w:fldCharType="begin"/>
      </w:r>
      <w:r w:rsidR="00D818A8" w:rsidRPr="00565448">
        <w:rPr>
          <w:noProof/>
          <w:color w:val="auto"/>
          <w:lang w:eastAsia="ja-JP"/>
        </w:rPr>
        <w:instrText xml:space="preserve"> ADDIN EN.CITE &lt;EndNote&gt;&lt;Cite&gt;&lt;Author&gt;Calvert&lt;/Author&gt;&lt;Year&gt;2011&lt;/Year&gt;&lt;RecNum&gt;1928&lt;/RecNum&gt;&lt;DisplayText&gt;&lt;style face="superscript"&gt;29&lt;/style&gt;&lt;/DisplayText&gt;&lt;record&gt;&lt;rec-number&gt;1928&lt;/rec-number&gt;&lt;foreign-keys&gt;&lt;key app="EN" db-id="x2zswesswxtftvervr1vp0tmxxwvexs2stt2" timestamp="1462107405"&gt;1928&lt;/key&gt;&lt;/foreign-keys&gt;&lt;ref-type name="Journal Article"&gt;17&lt;/ref-type&gt;&lt;contributors&gt;&lt;authors&gt;&lt;author&gt;Calvert, J. A.&lt;/author&gt;&lt;author&gt;Dedos, S. G.&lt;/author&gt;&lt;author&gt;Hawker, K.&lt;/author&gt;&lt;author&gt;Fleming, M.&lt;/author&gt;&lt;author&gt;Lewis, M. A.&lt;/author&gt;&lt;author&gt;Steel, K. P.&lt;/author&gt;&lt;/authors&gt;&lt;/contributors&gt;&lt;auth-address&gt;Wellcome Trust Sanger Institute, Wellcome Trust Genome Campus, Hinxton, Cambridge CB10 1SA, UK.&lt;/auth-address&gt;&lt;titles&gt;&lt;title&gt;A missense mutation in Fgfr1 causes ear and skull defects in hush puppy mice&lt;/title&gt;&lt;secondary-title&gt;Mamm Genome&lt;/secondary-title&gt;&lt;/titles&gt;&lt;periodical&gt;&lt;full-title&gt;Mamm Genome&lt;/full-title&gt;&lt;/periodical&gt;&lt;pages&gt;290-305&lt;/pages&gt;&lt;volume&gt;22&lt;/volume&gt;&lt;number&gt;5-6&lt;/number&gt;&lt;keywords&gt;&lt;keyword&gt;Abnormalities, Multiple/*genetics&lt;/keyword&gt;&lt;keyword&gt;Amino Acid Sequence&lt;/keyword&gt;&lt;keyword&gt;Animals&lt;/keyword&gt;&lt;keyword&gt;Base Sequence&lt;/keyword&gt;&lt;keyword&gt;Calcium/metabolism&lt;/keyword&gt;&lt;keyword&gt;Ear/*abnormalities&lt;/keyword&gt;&lt;keyword&gt;Immunohistochemistry&lt;/keyword&gt;&lt;keyword&gt;Mice&lt;/keyword&gt;&lt;keyword&gt;Mice, Mutant Strains/*genetics&lt;/keyword&gt;&lt;keyword&gt;Molecular Sequence Data&lt;/keyword&gt;&lt;keyword&gt;Mutation, Missense/*genetics&lt;/keyword&gt;&lt;keyword&gt;Receptor, Fibroblast Growth Factor, Type 1/*genetics&lt;/keyword&gt;&lt;keyword&gt;Reverse Transcriptase Polymerase Chain Reaction&lt;/keyword&gt;&lt;keyword&gt;Sequence Analysis, DNA&lt;/keyword&gt;&lt;keyword&gt;Skull/*abnormalities&lt;/keyword&gt;&lt;/keywords&gt;&lt;dates&gt;&lt;year&gt;2011&lt;/year&gt;&lt;pub-dates&gt;&lt;date&gt;Jun&lt;/date&gt;&lt;/pub-dates&gt;&lt;/dates&gt;&lt;isbn&gt;1432-1777 (Electronic)&amp;#xD;0938-8990 (Linking)&lt;/isbn&gt;&lt;accession-num&gt;21479780&lt;/accession-num&gt;&lt;urls&gt;&lt;related-urls&gt;&lt;url&gt;http://www.ncbi.nlm.nih.gov/pubmed/21479780&lt;/url&gt;&lt;/related-urls&gt;&lt;/urls&gt;&lt;custom2&gt;PMC3099004&lt;/custom2&gt;&lt;electronic-resource-num&gt;10.1007/s00335-011-9324-8&lt;/electronic-resource-num&gt;&lt;/record&gt;&lt;/Cite&gt;&lt;/EndNote&gt;</w:instrText>
      </w:r>
      <w:r w:rsidR="001060A1" w:rsidRPr="00565448">
        <w:rPr>
          <w:noProof/>
          <w:color w:val="auto"/>
          <w:lang w:eastAsia="ja-JP"/>
        </w:rPr>
        <w:fldChar w:fldCharType="separate"/>
      </w:r>
      <w:r w:rsidR="00D818A8" w:rsidRPr="00565448">
        <w:rPr>
          <w:noProof/>
          <w:color w:val="auto"/>
          <w:vertAlign w:val="superscript"/>
          <w:lang w:eastAsia="ja-JP"/>
        </w:rPr>
        <w:t>29</w:t>
      </w:r>
      <w:r w:rsidR="001060A1" w:rsidRPr="00565448">
        <w:rPr>
          <w:noProof/>
          <w:color w:val="auto"/>
          <w:lang w:eastAsia="ja-JP"/>
        </w:rPr>
        <w:fldChar w:fldCharType="end"/>
      </w:r>
      <w:r w:rsidR="0025418F" w:rsidRPr="00565448">
        <w:rPr>
          <w:noProof/>
          <w:color w:val="auto"/>
          <w:lang w:eastAsia="ja-JP"/>
        </w:rPr>
        <w:t>,</w:t>
      </w:r>
      <w:r w:rsidR="0025418F" w:rsidRPr="00565448">
        <w:rPr>
          <w:color w:val="auto"/>
        </w:rPr>
        <w:t xml:space="preserve"> </w:t>
      </w:r>
      <w:r w:rsidR="0025418F" w:rsidRPr="00565448">
        <w:rPr>
          <w:noProof/>
          <w:color w:val="auto"/>
          <w:lang w:eastAsia="ja-JP"/>
        </w:rPr>
        <w:t>thyroid hormone receptors (</w:t>
      </w:r>
      <w:r w:rsidR="0025418F" w:rsidRPr="00565448">
        <w:rPr>
          <w:i/>
          <w:noProof/>
          <w:color w:val="auto"/>
          <w:lang w:eastAsia="ja-JP"/>
        </w:rPr>
        <w:t>Thra</w:t>
      </w:r>
      <w:r w:rsidR="0025418F" w:rsidRPr="00565448">
        <w:rPr>
          <w:noProof/>
          <w:color w:val="auto"/>
          <w:lang w:eastAsia="ja-JP"/>
        </w:rPr>
        <w:t xml:space="preserve">, </w:t>
      </w:r>
      <w:r w:rsidR="0025418F" w:rsidRPr="00565448">
        <w:rPr>
          <w:i/>
          <w:noProof/>
          <w:color w:val="auto"/>
          <w:lang w:eastAsia="ja-JP"/>
        </w:rPr>
        <w:t>Thrb</w:t>
      </w:r>
      <w:r w:rsidR="0025418F" w:rsidRPr="00565448">
        <w:rPr>
          <w:noProof/>
          <w:color w:val="auto"/>
          <w:lang w:eastAsia="ja-JP"/>
        </w:rPr>
        <w:t xml:space="preserve">) </w:t>
      </w:r>
      <w:r w:rsidR="001060A1" w:rsidRPr="00565448">
        <w:rPr>
          <w:noProof/>
          <w:color w:val="auto"/>
          <w:lang w:eastAsia="ja-JP"/>
        </w:rPr>
        <w:fldChar w:fldCharType="begin">
          <w:fldData xml:space="preserve">PEVuZE5vdGU+PENpdGU+PEF1dGhvcj5Db3JkYXM8L0F1dGhvcj48WWVhcj4yMDEyPC9ZZWFyPjxS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</w:fldData>
        </w:fldChar>
      </w:r>
      <w:r w:rsidR="00D818A8" w:rsidRPr="00565448">
        <w:rPr>
          <w:noProof/>
          <w:color w:val="auto"/>
          <w:lang w:eastAsia="ja-JP"/>
        </w:rPr>
        <w:instrText xml:space="preserve"> ADDIN EN.CITE </w:instrText>
      </w:r>
      <w:r w:rsidR="001060A1" w:rsidRPr="00565448">
        <w:rPr>
          <w:noProof/>
          <w:color w:val="auto"/>
          <w:lang w:eastAsia="ja-JP"/>
        </w:rPr>
        <w:fldChar w:fldCharType="begin">
          <w:fldData xml:space="preserve">PEVuZE5vdGU+PENpdGU+PEF1dGhvcj5Db3JkYXM8L0F1dGhvcj48WWVhcj4yMDEyPC9ZZWFyPjxS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</w:fldData>
        </w:fldChar>
      </w:r>
      <w:r w:rsidR="00D818A8" w:rsidRPr="00565448">
        <w:rPr>
          <w:noProof/>
          <w:color w:val="auto"/>
          <w:lang w:eastAsia="ja-JP"/>
        </w:rPr>
        <w:instrText xml:space="preserve"> ADDIN EN.CITE.DATA </w:instrText>
      </w:r>
      <w:r w:rsidR="001060A1" w:rsidRPr="00565448">
        <w:rPr>
          <w:noProof/>
          <w:color w:val="auto"/>
          <w:lang w:eastAsia="ja-JP"/>
        </w:rPr>
      </w:r>
      <w:r w:rsidR="001060A1" w:rsidRPr="00565448">
        <w:rPr>
          <w:noProof/>
          <w:color w:val="auto"/>
          <w:lang w:eastAsia="ja-JP"/>
        </w:rPr>
        <w:fldChar w:fldCharType="end"/>
      </w:r>
      <w:r w:rsidR="001060A1" w:rsidRPr="00565448">
        <w:rPr>
          <w:noProof/>
          <w:color w:val="auto"/>
          <w:lang w:eastAsia="ja-JP"/>
        </w:rPr>
      </w:r>
      <w:r w:rsidR="001060A1" w:rsidRPr="00565448">
        <w:rPr>
          <w:noProof/>
          <w:color w:val="auto"/>
          <w:lang w:eastAsia="ja-JP"/>
        </w:rPr>
        <w:fldChar w:fldCharType="separate"/>
      </w:r>
      <w:r w:rsidR="00D818A8" w:rsidRPr="00565448">
        <w:rPr>
          <w:noProof/>
          <w:color w:val="auto"/>
          <w:vertAlign w:val="superscript"/>
          <w:lang w:eastAsia="ja-JP"/>
        </w:rPr>
        <w:t>5</w:t>
      </w:r>
      <w:r w:rsidR="001060A1" w:rsidRPr="00565448">
        <w:rPr>
          <w:noProof/>
          <w:color w:val="auto"/>
          <w:lang w:eastAsia="ja-JP"/>
        </w:rPr>
        <w:fldChar w:fldCharType="end"/>
      </w:r>
      <w:r w:rsidR="0025418F" w:rsidRPr="00565448">
        <w:rPr>
          <w:noProof/>
          <w:color w:val="auto"/>
          <w:lang w:eastAsia="ja-JP"/>
        </w:rPr>
        <w:t xml:space="preserve">, </w:t>
      </w:r>
      <w:r w:rsidR="009B4D57" w:rsidRPr="00565448">
        <w:rPr>
          <w:i/>
          <w:noProof/>
          <w:color w:val="auto"/>
          <w:lang w:eastAsia="ja-JP"/>
        </w:rPr>
        <w:t>Bcl2</w:t>
      </w:r>
      <w:r w:rsidR="009B4D57" w:rsidRPr="00565448">
        <w:rPr>
          <w:color w:val="auto"/>
        </w:rPr>
        <w:t xml:space="preserve"> </w:t>
      </w:r>
      <w:r w:rsidR="001060A1" w:rsidRPr="00565448">
        <w:rPr>
          <w:noProof/>
          <w:color w:val="auto"/>
          <w:lang w:eastAsia="ja-JP"/>
        </w:rPr>
        <w:fldChar w:fldCharType="begin">
          <w:fldData xml:space="preserve">PEVuZE5vdGU+PENpdGU+PEF1dGhvcj5DYXJwaW5lbGxpPC9BdXRob3I+PFllYXI+MjAxMjwvWWVh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</w:fldData>
        </w:fldChar>
      </w:r>
      <w:r w:rsidR="00D818A8" w:rsidRPr="00565448">
        <w:rPr>
          <w:noProof/>
          <w:color w:val="auto"/>
          <w:lang w:eastAsia="ja-JP"/>
        </w:rPr>
        <w:instrText xml:space="preserve"> ADDIN EN.CITE </w:instrText>
      </w:r>
      <w:r w:rsidR="001060A1" w:rsidRPr="00565448">
        <w:rPr>
          <w:noProof/>
          <w:color w:val="auto"/>
          <w:lang w:eastAsia="ja-JP"/>
        </w:rPr>
        <w:fldChar w:fldCharType="begin">
          <w:fldData xml:space="preserve">PEVuZE5vdGU+PENpdGU+PEF1dGhvcj5DYXJwaW5lbGxpPC9BdXRob3I+PFllYXI+MjAxMjwvWWVh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</w:fldData>
        </w:fldChar>
      </w:r>
      <w:r w:rsidR="00D818A8" w:rsidRPr="00565448">
        <w:rPr>
          <w:noProof/>
          <w:color w:val="auto"/>
          <w:lang w:eastAsia="ja-JP"/>
        </w:rPr>
        <w:instrText xml:space="preserve"> ADDIN EN.CITE.DATA </w:instrText>
      </w:r>
      <w:r w:rsidR="001060A1" w:rsidRPr="00565448">
        <w:rPr>
          <w:noProof/>
          <w:color w:val="auto"/>
          <w:lang w:eastAsia="ja-JP"/>
        </w:rPr>
      </w:r>
      <w:r w:rsidR="001060A1" w:rsidRPr="00565448">
        <w:rPr>
          <w:noProof/>
          <w:color w:val="auto"/>
          <w:lang w:eastAsia="ja-JP"/>
        </w:rPr>
        <w:fldChar w:fldCharType="end"/>
      </w:r>
      <w:r w:rsidR="001060A1" w:rsidRPr="00565448">
        <w:rPr>
          <w:noProof/>
          <w:color w:val="auto"/>
          <w:lang w:eastAsia="ja-JP"/>
        </w:rPr>
      </w:r>
      <w:r w:rsidR="001060A1" w:rsidRPr="00565448">
        <w:rPr>
          <w:noProof/>
          <w:color w:val="auto"/>
          <w:lang w:eastAsia="ja-JP"/>
        </w:rPr>
        <w:fldChar w:fldCharType="separate"/>
      </w:r>
      <w:r w:rsidR="00D818A8" w:rsidRPr="00565448">
        <w:rPr>
          <w:noProof/>
          <w:color w:val="auto"/>
          <w:vertAlign w:val="superscript"/>
          <w:lang w:eastAsia="ja-JP"/>
        </w:rPr>
        <w:t>30</w:t>
      </w:r>
      <w:r w:rsidR="001060A1" w:rsidRPr="00565448">
        <w:rPr>
          <w:noProof/>
          <w:color w:val="auto"/>
          <w:lang w:eastAsia="ja-JP"/>
        </w:rPr>
        <w:fldChar w:fldCharType="end"/>
      </w:r>
      <w:r w:rsidR="00E472A0" w:rsidRPr="00565448">
        <w:rPr>
          <w:noProof/>
          <w:color w:val="auto"/>
          <w:lang w:eastAsia="ja-JP"/>
        </w:rPr>
        <w:t xml:space="preserve"> </w:t>
      </w:r>
      <w:r w:rsidR="00914FEB" w:rsidRPr="00565448">
        <w:rPr>
          <w:rFonts w:hint="eastAsia"/>
          <w:noProof/>
          <w:color w:val="auto"/>
          <w:lang w:eastAsia="ja-JP"/>
        </w:rPr>
        <w:t>and</w:t>
      </w:r>
      <w:r w:rsidR="00951FA7" w:rsidRPr="00565448">
        <w:rPr>
          <w:rFonts w:hint="eastAsia"/>
          <w:noProof/>
          <w:color w:val="auto"/>
          <w:lang w:eastAsia="ja-JP"/>
        </w:rPr>
        <w:t xml:space="preserve"> oth</w:t>
      </w:r>
      <w:r w:rsidR="00951FA7" w:rsidRPr="00565448">
        <w:rPr>
          <w:noProof/>
          <w:color w:val="auto"/>
          <w:lang w:eastAsia="ja-JP"/>
        </w:rPr>
        <w:t>ers</w:t>
      </w:r>
      <w:r w:rsidR="00624FEB" w:rsidRPr="00565448">
        <w:rPr>
          <w:color w:val="auto"/>
        </w:rPr>
        <w:t xml:space="preserve"> </w:t>
      </w:r>
      <w:r w:rsidR="001060A1" w:rsidRPr="00565448">
        <w:rPr>
          <w:noProof/>
          <w:color w:val="auto"/>
          <w:lang w:eastAsia="ja-JP"/>
        </w:rPr>
        <w:fldChar w:fldCharType="begin">
          <w:fldData xml:space="preserve">PEVuZE5vdGU+PENpdGU+PEF1dGhvcj5NYWxsbzwvQXV0aG9yPjxZZWFyPjIwMDE8L1llYXI+PFJl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=
</w:fldData>
        </w:fldChar>
      </w:r>
      <w:r w:rsidR="00D818A8" w:rsidRPr="00565448">
        <w:rPr>
          <w:noProof/>
          <w:color w:val="auto"/>
          <w:lang w:eastAsia="ja-JP"/>
        </w:rPr>
        <w:instrText xml:space="preserve"> ADDIN EN.CITE </w:instrText>
      </w:r>
      <w:r w:rsidR="001060A1" w:rsidRPr="00565448">
        <w:rPr>
          <w:noProof/>
          <w:color w:val="auto"/>
          <w:lang w:eastAsia="ja-JP"/>
        </w:rPr>
        <w:fldChar w:fldCharType="begin">
          <w:fldData xml:space="preserve">PEVuZE5vdGU+PENpdGU+PEF1dGhvcj5NYWxsbzwvQXV0aG9yPjxZZWFyPjIwMDE8L1llYXI+PFJl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=
</w:fldData>
        </w:fldChar>
      </w:r>
      <w:r w:rsidR="00D818A8" w:rsidRPr="00565448">
        <w:rPr>
          <w:noProof/>
          <w:color w:val="auto"/>
          <w:lang w:eastAsia="ja-JP"/>
        </w:rPr>
        <w:instrText xml:space="preserve"> ADDIN EN.CITE.DATA </w:instrText>
      </w:r>
      <w:r w:rsidR="001060A1" w:rsidRPr="00565448">
        <w:rPr>
          <w:noProof/>
          <w:color w:val="auto"/>
          <w:lang w:eastAsia="ja-JP"/>
        </w:rPr>
      </w:r>
      <w:r w:rsidR="001060A1" w:rsidRPr="00565448">
        <w:rPr>
          <w:noProof/>
          <w:color w:val="auto"/>
          <w:lang w:eastAsia="ja-JP"/>
        </w:rPr>
        <w:fldChar w:fldCharType="end"/>
      </w:r>
      <w:r w:rsidR="001060A1" w:rsidRPr="00565448">
        <w:rPr>
          <w:noProof/>
          <w:color w:val="auto"/>
          <w:lang w:eastAsia="ja-JP"/>
        </w:rPr>
      </w:r>
      <w:r w:rsidR="001060A1" w:rsidRPr="00565448">
        <w:rPr>
          <w:noProof/>
          <w:color w:val="auto"/>
          <w:lang w:eastAsia="ja-JP"/>
        </w:rPr>
        <w:fldChar w:fldCharType="separate"/>
      </w:r>
      <w:r w:rsidR="00D818A8" w:rsidRPr="00565448">
        <w:rPr>
          <w:noProof/>
          <w:color w:val="auto"/>
          <w:vertAlign w:val="superscript"/>
          <w:lang w:eastAsia="ja-JP"/>
        </w:rPr>
        <w:t>1,31</w:t>
      </w:r>
      <w:r w:rsidR="001060A1" w:rsidRPr="00565448">
        <w:rPr>
          <w:noProof/>
          <w:color w:val="auto"/>
          <w:lang w:eastAsia="ja-JP"/>
        </w:rPr>
        <w:fldChar w:fldCharType="end"/>
      </w:r>
      <w:r w:rsidR="00914FEB" w:rsidRPr="00565448">
        <w:rPr>
          <w:noProof/>
          <w:color w:val="auto"/>
          <w:lang w:eastAsia="ja-JP"/>
        </w:rPr>
        <w:t xml:space="preserve">, or in mice overexpressing </w:t>
      </w:r>
      <w:r w:rsidR="00914FEB" w:rsidRPr="00565448">
        <w:rPr>
          <w:i/>
          <w:noProof/>
          <w:color w:val="auto"/>
          <w:lang w:eastAsia="ja-JP"/>
        </w:rPr>
        <w:t>Hoxa2</w:t>
      </w:r>
      <w:r w:rsidR="00914FEB" w:rsidRPr="00565448">
        <w:rPr>
          <w:color w:val="auto"/>
        </w:rPr>
        <w:t xml:space="preserve"> </w:t>
      </w:r>
      <w:r w:rsidR="001060A1" w:rsidRPr="00565448">
        <w:rPr>
          <w:noProof/>
          <w:color w:val="auto"/>
          <w:lang w:eastAsia="ja-JP"/>
        </w:rPr>
        <w:fldChar w:fldCharType="begin">
          <w:fldData xml:space="preserve">PEVuZE5vdGU+PENpdGU+PEF1dGhvcj5LaXRhemF3YTwvQXV0aG9yPjxZZWFyPjIwMTU8L1llYXI+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</w:fldData>
        </w:fldChar>
      </w:r>
      <w:r w:rsidR="00D818A8" w:rsidRPr="00565448">
        <w:rPr>
          <w:noProof/>
          <w:color w:val="auto"/>
          <w:lang w:eastAsia="ja-JP"/>
        </w:rPr>
        <w:instrText xml:space="preserve"> ADDIN EN.CITE </w:instrText>
      </w:r>
      <w:r w:rsidR="001060A1" w:rsidRPr="00565448">
        <w:rPr>
          <w:noProof/>
          <w:color w:val="auto"/>
          <w:lang w:eastAsia="ja-JP"/>
        </w:rPr>
        <w:fldChar w:fldCharType="begin">
          <w:fldData xml:space="preserve">PEVuZE5vdGU+PENpdGU+PEF1dGhvcj5LaXRhemF3YTwvQXV0aG9yPjxZZWFyPjIwMTU8L1llYXI+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</w:fldData>
        </w:fldChar>
      </w:r>
      <w:r w:rsidR="00D818A8" w:rsidRPr="00565448">
        <w:rPr>
          <w:noProof/>
          <w:color w:val="auto"/>
          <w:lang w:eastAsia="ja-JP"/>
        </w:rPr>
        <w:instrText xml:space="preserve"> ADDIN EN.CITE.DATA </w:instrText>
      </w:r>
      <w:r w:rsidR="001060A1" w:rsidRPr="00565448">
        <w:rPr>
          <w:noProof/>
          <w:color w:val="auto"/>
          <w:lang w:eastAsia="ja-JP"/>
        </w:rPr>
      </w:r>
      <w:r w:rsidR="001060A1" w:rsidRPr="00565448">
        <w:rPr>
          <w:noProof/>
          <w:color w:val="auto"/>
          <w:lang w:eastAsia="ja-JP"/>
        </w:rPr>
        <w:fldChar w:fldCharType="end"/>
      </w:r>
      <w:r w:rsidR="001060A1" w:rsidRPr="00565448">
        <w:rPr>
          <w:noProof/>
          <w:color w:val="auto"/>
          <w:lang w:eastAsia="ja-JP"/>
        </w:rPr>
      </w:r>
      <w:r w:rsidR="001060A1" w:rsidRPr="00565448">
        <w:rPr>
          <w:noProof/>
          <w:color w:val="auto"/>
          <w:lang w:eastAsia="ja-JP"/>
        </w:rPr>
        <w:fldChar w:fldCharType="separate"/>
      </w:r>
      <w:r w:rsidR="00D818A8" w:rsidRPr="00565448">
        <w:rPr>
          <w:noProof/>
          <w:color w:val="auto"/>
          <w:vertAlign w:val="superscript"/>
          <w:lang w:eastAsia="ja-JP"/>
        </w:rPr>
        <w:t>32</w:t>
      </w:r>
      <w:r w:rsidR="001060A1" w:rsidRPr="00565448">
        <w:rPr>
          <w:noProof/>
          <w:color w:val="auto"/>
          <w:lang w:eastAsia="ja-JP"/>
        </w:rPr>
        <w:fldChar w:fldCharType="end"/>
      </w:r>
      <w:r w:rsidR="00CE79A1" w:rsidRPr="00565448">
        <w:rPr>
          <w:noProof/>
          <w:color w:val="auto"/>
        </w:rPr>
        <w:t>.</w:t>
      </w:r>
      <w:r w:rsidR="005F5DDD" w:rsidRPr="00565448">
        <w:rPr>
          <w:noProof/>
          <w:color w:val="auto"/>
        </w:rPr>
        <w:t xml:space="preserve"> </w:t>
      </w:r>
      <w:r w:rsidR="00082C6A" w:rsidRPr="00565448">
        <w:rPr>
          <w:rFonts w:cs="Arial"/>
          <w:color w:val="auto"/>
        </w:rPr>
        <w:t>Finally</w:t>
      </w:r>
      <w:r w:rsidR="005F5DDD" w:rsidRPr="00565448">
        <w:rPr>
          <w:rFonts w:cs="Arial"/>
          <w:color w:val="auto"/>
        </w:rPr>
        <w:t xml:space="preserve">, </w:t>
      </w:r>
      <w:r w:rsidR="00082C6A" w:rsidRPr="00565448">
        <w:rPr>
          <w:rFonts w:cs="Arial"/>
          <w:color w:val="auto"/>
        </w:rPr>
        <w:t xml:space="preserve">despite their small size, </w:t>
      </w:r>
      <w:r w:rsidR="005F5DDD" w:rsidRPr="00565448">
        <w:rPr>
          <w:rFonts w:cs="Arial"/>
          <w:color w:val="auto"/>
        </w:rPr>
        <w:t>structures</w:t>
      </w:r>
      <w:r w:rsidR="00082C6A" w:rsidRPr="00565448">
        <w:rPr>
          <w:rFonts w:cs="Arial"/>
          <w:color w:val="auto"/>
        </w:rPr>
        <w:t xml:space="preserve"> associated with ossicles</w:t>
      </w:r>
      <w:r w:rsidR="005F5DDD" w:rsidRPr="00565448">
        <w:rPr>
          <w:rFonts w:cs="Arial"/>
          <w:color w:val="auto"/>
        </w:rPr>
        <w:t xml:space="preserve"> such as muscles</w:t>
      </w:r>
      <w:r w:rsidR="00245EBF" w:rsidRPr="00565448">
        <w:rPr>
          <w:rFonts w:cs="Arial"/>
          <w:color w:val="auto"/>
        </w:rPr>
        <w:t xml:space="preserve"> </w:t>
      </w:r>
      <w:r w:rsidR="001060A1" w:rsidRPr="00565448">
        <w:rPr>
          <w:rFonts w:cs="Arial"/>
          <w:color w:val="auto"/>
        </w:rPr>
        <w:fldChar w:fldCharType="begin">
          <w:fldData xml:space="preserve">PEVuZE5vdGU+PENpdGU+PEF1dGhvcj5XYW5nPC9BdXRob3I+PFllYXI+MjAxMTwvWWVhcj48UmVj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</w:fldData>
        </w:fldChar>
      </w:r>
      <w:r w:rsidR="00D818A8" w:rsidRPr="00565448">
        <w:rPr>
          <w:rFonts w:cs="Arial"/>
          <w:color w:val="auto"/>
        </w:rPr>
        <w:instrText xml:space="preserve"> ADDIN EN.CITE </w:instrText>
      </w:r>
      <w:r w:rsidR="001060A1" w:rsidRPr="00565448">
        <w:rPr>
          <w:rFonts w:cs="Arial"/>
          <w:color w:val="auto"/>
        </w:rPr>
        <w:fldChar w:fldCharType="begin">
          <w:fldData xml:space="preserve">PEVuZE5vdGU+PENpdGU+PEF1dGhvcj5XYW5nPC9BdXRob3I+PFllYXI+MjAxMTwvWWVhcj48UmVj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</w:fldData>
        </w:fldChar>
      </w:r>
      <w:r w:rsidR="00D818A8" w:rsidRPr="00565448">
        <w:rPr>
          <w:rFonts w:cs="Arial"/>
          <w:color w:val="auto"/>
        </w:rPr>
        <w:instrText xml:space="preserve"> ADDIN EN.CITE.DATA </w:instrText>
      </w:r>
      <w:r w:rsidR="001060A1" w:rsidRPr="00565448">
        <w:rPr>
          <w:rFonts w:cs="Arial"/>
          <w:color w:val="auto"/>
        </w:rPr>
      </w:r>
      <w:r w:rsidR="001060A1" w:rsidRPr="00565448">
        <w:rPr>
          <w:rFonts w:cs="Arial"/>
          <w:color w:val="auto"/>
        </w:rPr>
        <w:fldChar w:fldCharType="end"/>
      </w:r>
      <w:r w:rsidR="001060A1" w:rsidRPr="00565448">
        <w:rPr>
          <w:rFonts w:cs="Arial"/>
          <w:color w:val="auto"/>
        </w:rPr>
      </w:r>
      <w:r w:rsidR="001060A1" w:rsidRPr="00565448">
        <w:rPr>
          <w:rFonts w:cs="Arial"/>
          <w:color w:val="auto"/>
        </w:rPr>
        <w:fldChar w:fldCharType="separate"/>
      </w:r>
      <w:r w:rsidR="00D818A8" w:rsidRPr="00565448">
        <w:rPr>
          <w:rFonts w:cs="Arial"/>
          <w:noProof/>
          <w:color w:val="auto"/>
          <w:vertAlign w:val="superscript"/>
        </w:rPr>
        <w:t>33</w:t>
      </w:r>
      <w:r w:rsidR="001060A1" w:rsidRPr="00565448">
        <w:rPr>
          <w:rFonts w:cs="Arial"/>
          <w:color w:val="auto"/>
        </w:rPr>
        <w:fldChar w:fldCharType="end"/>
      </w:r>
      <w:r w:rsidR="005F5DDD" w:rsidRPr="00565448">
        <w:rPr>
          <w:rFonts w:cs="Arial"/>
          <w:color w:val="auto"/>
        </w:rPr>
        <w:t xml:space="preserve"> and joints</w:t>
      </w:r>
      <w:r w:rsidR="00245EBF" w:rsidRPr="00565448">
        <w:rPr>
          <w:rFonts w:cs="Arial"/>
          <w:color w:val="auto"/>
        </w:rPr>
        <w:t xml:space="preserve"> </w:t>
      </w:r>
      <w:r w:rsidR="001060A1" w:rsidRPr="00565448">
        <w:rPr>
          <w:rFonts w:cs="Arial"/>
          <w:color w:val="auto"/>
        </w:rPr>
        <w:fldChar w:fldCharType="begin">
          <w:fldData xml:space="preserve">PEVuZE5vdGU+PENpdGU+PEF1dGhvcj5BbWluPC9BdXRob3I+PFllYXI+MjAwNjwvWWVhcj48UmVj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</w:fldData>
        </w:fldChar>
      </w:r>
      <w:r w:rsidR="00D818A8" w:rsidRPr="00565448">
        <w:rPr>
          <w:rFonts w:cs="Arial"/>
          <w:color w:val="auto"/>
        </w:rPr>
        <w:instrText xml:space="preserve"> ADDIN EN.CITE </w:instrText>
      </w:r>
      <w:r w:rsidR="001060A1" w:rsidRPr="00565448">
        <w:rPr>
          <w:rFonts w:cs="Arial"/>
          <w:color w:val="auto"/>
        </w:rPr>
        <w:fldChar w:fldCharType="begin">
          <w:fldData xml:space="preserve">PEVuZE5vdGU+PENpdGU+PEF1dGhvcj5BbWluPC9BdXRob3I+PFllYXI+MjAwNjwvWWVhcj48UmVj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</w:fldData>
        </w:fldChar>
      </w:r>
      <w:r w:rsidR="00D818A8" w:rsidRPr="00565448">
        <w:rPr>
          <w:rFonts w:cs="Arial"/>
          <w:color w:val="auto"/>
        </w:rPr>
        <w:instrText xml:space="preserve"> ADDIN EN.CITE.DATA </w:instrText>
      </w:r>
      <w:r w:rsidR="001060A1" w:rsidRPr="00565448">
        <w:rPr>
          <w:rFonts w:cs="Arial"/>
          <w:color w:val="auto"/>
        </w:rPr>
      </w:r>
      <w:r w:rsidR="001060A1" w:rsidRPr="00565448">
        <w:rPr>
          <w:rFonts w:cs="Arial"/>
          <w:color w:val="auto"/>
        </w:rPr>
        <w:fldChar w:fldCharType="end"/>
      </w:r>
      <w:r w:rsidR="001060A1" w:rsidRPr="00565448">
        <w:rPr>
          <w:rFonts w:cs="Arial"/>
          <w:color w:val="auto"/>
        </w:rPr>
      </w:r>
      <w:r w:rsidR="001060A1" w:rsidRPr="00565448">
        <w:rPr>
          <w:rFonts w:cs="Arial"/>
          <w:color w:val="auto"/>
        </w:rPr>
        <w:fldChar w:fldCharType="separate"/>
      </w:r>
      <w:r w:rsidR="00D818A8" w:rsidRPr="00565448">
        <w:rPr>
          <w:rFonts w:cs="Arial"/>
          <w:noProof/>
          <w:color w:val="auto"/>
          <w:vertAlign w:val="superscript"/>
        </w:rPr>
        <w:t>34,35</w:t>
      </w:r>
      <w:r w:rsidR="001060A1" w:rsidRPr="00565448">
        <w:rPr>
          <w:rFonts w:cs="Arial"/>
          <w:color w:val="auto"/>
        </w:rPr>
        <w:fldChar w:fldCharType="end"/>
      </w:r>
      <w:r w:rsidR="00082C6A" w:rsidRPr="00565448">
        <w:rPr>
          <w:rFonts w:cs="Arial"/>
          <w:color w:val="auto"/>
        </w:rPr>
        <w:t xml:space="preserve"> </w:t>
      </w:r>
      <w:r w:rsidR="00B55953" w:rsidRPr="00565448">
        <w:rPr>
          <w:rFonts w:cs="Arial"/>
          <w:color w:val="auto"/>
        </w:rPr>
        <w:t>are accessible</w:t>
      </w:r>
      <w:r w:rsidR="005B7510" w:rsidRPr="00565448">
        <w:rPr>
          <w:rFonts w:cs="Arial"/>
          <w:color w:val="auto"/>
        </w:rPr>
        <w:t>.</w:t>
      </w:r>
    </w:p>
    <w:p w14:paraId="09EACCD9" w14:textId="77777777" w:rsidR="00F11FA6" w:rsidRPr="00565448" w:rsidRDefault="00F11FA6" w:rsidP="00C627A0">
      <w:pPr>
        <w:jc w:val="left"/>
        <w:rPr>
          <w:rFonts w:cs="Arial"/>
          <w:color w:val="auto"/>
          <w:lang w:eastAsia="ja-JP"/>
        </w:rPr>
      </w:pPr>
    </w:p>
    <w:p w14:paraId="0FC147A6" w14:textId="5D3CEEAE" w:rsidR="00960B85" w:rsidRPr="00565448" w:rsidRDefault="00932E72" w:rsidP="00C627A0">
      <w:pPr>
        <w:jc w:val="left"/>
        <w:rPr>
          <w:rFonts w:cs="Arial"/>
          <w:color w:val="auto"/>
          <w:lang w:eastAsia="ja-JP"/>
        </w:rPr>
      </w:pPr>
      <w:r w:rsidRPr="00565448">
        <w:rPr>
          <w:rFonts w:cs="Arial"/>
          <w:color w:val="auto"/>
          <w:lang w:eastAsia="ja-JP"/>
        </w:rPr>
        <w:t xml:space="preserve">Mouse ossicles are smaller than </w:t>
      </w:r>
      <w:r w:rsidR="00D1751F" w:rsidRPr="00565448">
        <w:rPr>
          <w:rFonts w:cs="Arial"/>
          <w:color w:val="auto"/>
          <w:lang w:eastAsia="ja-JP"/>
        </w:rPr>
        <w:t>human ossicles</w:t>
      </w:r>
      <w:r w:rsidRPr="00565448">
        <w:rPr>
          <w:rFonts w:cs="Arial"/>
          <w:color w:val="auto"/>
          <w:lang w:eastAsia="ja-JP"/>
        </w:rPr>
        <w:t>, but it is noteworthy</w:t>
      </w:r>
      <w:r w:rsidRPr="00565448">
        <w:rPr>
          <w:rFonts w:cs="Arial"/>
          <w:color w:val="auto"/>
        </w:rPr>
        <w:t xml:space="preserve"> that the mouse middle ear is not a miniature version of its human counterpart. </w:t>
      </w:r>
      <w:r w:rsidRPr="00565448">
        <w:rPr>
          <w:rFonts w:cs="Arial"/>
          <w:color w:val="auto"/>
          <w:lang w:eastAsia="ja-JP"/>
        </w:rPr>
        <w:t>For example, in mice, the stapedial artery</w:t>
      </w:r>
      <w:r w:rsidR="00F6027E" w:rsidRPr="00565448">
        <w:rPr>
          <w:rFonts w:cs="Arial"/>
          <w:color w:val="auto"/>
          <w:lang w:eastAsia="ja-JP"/>
        </w:rPr>
        <w:t>,</w:t>
      </w:r>
      <w:r w:rsidRPr="00565448">
        <w:rPr>
          <w:rFonts w:cs="Arial"/>
          <w:color w:val="auto"/>
          <w:lang w:eastAsia="ja-JP"/>
        </w:rPr>
        <w:t xml:space="preserve"> </w:t>
      </w:r>
      <w:r w:rsidR="00F6027E" w:rsidRPr="00565448">
        <w:rPr>
          <w:rFonts w:cs="Arial"/>
          <w:color w:val="auto"/>
          <w:lang w:eastAsia="ja-JP"/>
        </w:rPr>
        <w:t xml:space="preserve">which </w:t>
      </w:r>
      <w:r w:rsidRPr="00565448">
        <w:rPr>
          <w:rFonts w:cs="Arial"/>
          <w:color w:val="auto"/>
          <w:lang w:eastAsia="ja-JP"/>
        </w:rPr>
        <w:t>passes through the ring of the stapes</w:t>
      </w:r>
      <w:r w:rsidR="00F6027E" w:rsidRPr="00565448">
        <w:rPr>
          <w:rFonts w:cs="Arial"/>
          <w:color w:val="auto"/>
          <w:lang w:eastAsia="ja-JP"/>
        </w:rPr>
        <w:t>,</w:t>
      </w:r>
      <w:r w:rsidRPr="00565448">
        <w:rPr>
          <w:rFonts w:cs="Arial"/>
          <w:color w:val="auto"/>
          <w:lang w:eastAsia="ja-JP"/>
        </w:rPr>
        <w:t xml:space="preserve"> persists throughout life</w:t>
      </w:r>
      <w:r w:rsidRPr="00565448">
        <w:rPr>
          <w:color w:val="auto"/>
        </w:rPr>
        <w:t xml:space="preserve"> </w:t>
      </w:r>
      <w:r w:rsidR="001060A1" w:rsidRPr="00565448">
        <w:rPr>
          <w:rFonts w:cs="Arial"/>
          <w:color w:val="auto"/>
          <w:lang w:eastAsia="ja-JP"/>
        </w:rPr>
        <w:fldChar w:fldCharType="begin"/>
      </w:r>
      <w:r w:rsidR="00D818A8" w:rsidRPr="00565448">
        <w:rPr>
          <w:rFonts w:cs="Arial"/>
          <w:color w:val="auto"/>
          <w:lang w:eastAsia="ja-JP"/>
        </w:rPr>
        <w:instrText xml:space="preserve"> ADDIN EN.CITE &lt;EndNote&gt;&lt;Cite&gt;&lt;Author&gt;Hiruma&lt;/Author&gt;&lt;Year&gt;2002&lt;/Year&gt;&lt;RecNum&gt;1883&lt;/RecNum&gt;&lt;DisplayText&gt;&lt;style face="superscript"&gt;36&lt;/style&gt;&lt;/DisplayText&gt;&lt;record&gt;&lt;rec-number&gt;1883&lt;/rec-number&gt;&lt;foreign-keys&gt;&lt;key app="EN" db-id="x2zswesswxtftvervr1vp0tmxxwvexs2stt2" timestamp="1459048897"&gt;1883&lt;/key&gt;&lt;/foreign-keys&gt;&lt;ref-type name="Journal Article"&gt;17&lt;/ref-type&gt;&lt;contributors&gt;&lt;authors&gt;&lt;author&gt;Hiruma, T.&lt;/author&gt;&lt;author&gt;Nakajima, Y.&lt;/author&gt;&lt;author&gt;Nakamura, H.&lt;/author&gt;&lt;/authors&gt;&lt;/contributors&gt;&lt;auth-address&gt;Department of Anatomy, Saitama Medical School, Iruma-gun, Japan. hiruma@saitama-med.ac.jp&lt;/auth-address&gt;&lt;titles&gt;&lt;title&gt;Development of pharyngeal arch arteries in early mouse embryo&lt;/title&gt;&lt;secondary-title&gt;J Anat&lt;/secondary-title&gt;&lt;/titles&gt;&lt;periodical&gt;&lt;full-title&gt;J Anat&lt;/full-title&gt;&lt;abbr-1&gt;Journal of anatomy&lt;/abbr-1&gt;&lt;/periodical&gt;&lt;pages&gt;15-29&lt;/pages&gt;&lt;volume&gt;201&lt;/volume&gt;&lt;number&gt;1&lt;/number&gt;&lt;keywords&gt;&lt;keyword&gt;Animals&lt;/keyword&gt;&lt;keyword&gt;Branchial Region/*blood supply&lt;/keyword&gt;&lt;keyword&gt;Carotid Arteries/*embryology/ultrastructure&lt;/keyword&gt;&lt;keyword&gt;Corrosion Casting&lt;/keyword&gt;&lt;keyword&gt;Gestational Age&lt;/keyword&gt;&lt;keyword&gt;Image Processing, Computer-Assisted&lt;/keyword&gt;&lt;keyword&gt;Mice&lt;/keyword&gt;&lt;keyword&gt;Mice, Inbred ICR/*embryology&lt;/keyword&gt;&lt;keyword&gt;Microscopy, Electron, Scanning&lt;/keyword&gt;&lt;/keywords&gt;&lt;dates&gt;&lt;year&gt;2002&lt;/year&gt;&lt;pub-dates&gt;&lt;date&gt;Jul&lt;/date&gt;&lt;/pub-dates&gt;&lt;/dates&gt;&lt;isbn&gt;0021-8782 (Print)&amp;#xD;0021-8782 (Linking)&lt;/isbn&gt;&lt;accession-num&gt;12171473&lt;/accession-num&gt;&lt;urls&gt;&lt;related-urls&gt;&lt;url&gt;http://www.ncbi.nlm.nih.gov/pubmed/12171473&lt;/url&gt;&lt;/related-urls&gt;&lt;/urls&gt;&lt;custom2&gt;PMC1570898&lt;/custom2&gt;&lt;/record&gt;&lt;/Cite&gt;&lt;/EndNote&gt;</w:instrText>
      </w:r>
      <w:r w:rsidR="001060A1" w:rsidRPr="00565448">
        <w:rPr>
          <w:rFonts w:cs="Arial"/>
          <w:color w:val="auto"/>
          <w:lang w:eastAsia="ja-JP"/>
        </w:rPr>
        <w:fldChar w:fldCharType="separate"/>
      </w:r>
      <w:r w:rsidR="00D818A8" w:rsidRPr="00565448">
        <w:rPr>
          <w:rFonts w:cs="Arial"/>
          <w:noProof/>
          <w:color w:val="auto"/>
          <w:vertAlign w:val="superscript"/>
          <w:lang w:eastAsia="ja-JP"/>
        </w:rPr>
        <w:t>36</w:t>
      </w:r>
      <w:r w:rsidR="001060A1" w:rsidRPr="00565448">
        <w:rPr>
          <w:rFonts w:cs="Arial"/>
          <w:color w:val="auto"/>
          <w:lang w:eastAsia="ja-JP"/>
        </w:rPr>
        <w:fldChar w:fldCharType="end"/>
      </w:r>
      <w:r w:rsidRPr="00565448">
        <w:rPr>
          <w:rFonts w:cs="Arial"/>
          <w:color w:val="auto"/>
          <w:lang w:eastAsia="ja-JP"/>
        </w:rPr>
        <w:t>, whereas in humans,</w:t>
      </w:r>
      <w:r w:rsidRPr="00565448">
        <w:rPr>
          <w:rFonts w:cs="Arial"/>
          <w:color w:val="auto"/>
        </w:rPr>
        <w:t xml:space="preserve"> the embyronic stapedial artery </w:t>
      </w:r>
      <w:r w:rsidRPr="00565448">
        <w:rPr>
          <w:rFonts w:cs="Arial" w:hint="eastAsia"/>
          <w:color w:val="auto"/>
          <w:lang w:eastAsia="ja-JP"/>
        </w:rPr>
        <w:t>disap</w:t>
      </w:r>
      <w:r w:rsidRPr="00565448">
        <w:rPr>
          <w:rFonts w:cs="Arial"/>
          <w:color w:val="auto"/>
          <w:lang w:eastAsia="ja-JP"/>
        </w:rPr>
        <w:t>pears during gestation. In addition</w:t>
      </w:r>
      <w:r w:rsidRPr="00565448">
        <w:rPr>
          <w:rFonts w:cs="Arial"/>
          <w:color w:val="auto"/>
        </w:rPr>
        <w:t xml:space="preserve">, the morphology of the mouse malleus differs from that of the human bone (see </w:t>
      </w:r>
      <w:r w:rsidR="007B7698" w:rsidRPr="00565448">
        <w:rPr>
          <w:rFonts w:cs="Arial"/>
          <w:color w:val="auto"/>
        </w:rPr>
        <w:t xml:space="preserve">Figure </w:t>
      </w:r>
      <w:r w:rsidR="007B7698" w:rsidRPr="00565448">
        <w:rPr>
          <w:rFonts w:cs="Arial" w:hint="eastAsia"/>
          <w:color w:val="auto"/>
          <w:lang w:eastAsia="ja-JP"/>
        </w:rPr>
        <w:t>6</w:t>
      </w:r>
      <w:r w:rsidRPr="00565448">
        <w:rPr>
          <w:rFonts w:cs="Arial"/>
          <w:color w:val="auto"/>
        </w:rPr>
        <w:t>)</w:t>
      </w:r>
      <w:r w:rsidR="00043153" w:rsidRPr="00565448">
        <w:rPr>
          <w:rFonts w:cs="Arial"/>
          <w:color w:val="auto"/>
          <w:lang w:eastAsia="ja-JP"/>
        </w:rPr>
        <w:t>.</w:t>
      </w:r>
      <w:r w:rsidRPr="00565448">
        <w:rPr>
          <w:rFonts w:cs="Arial"/>
          <w:color w:val="auto"/>
          <w:lang w:eastAsia="ja-JP"/>
        </w:rPr>
        <w:t xml:space="preserve"> </w:t>
      </w:r>
      <w:r w:rsidR="00A40E16" w:rsidRPr="00565448">
        <w:rPr>
          <w:rFonts w:cs="Arial"/>
          <w:color w:val="auto"/>
          <w:lang w:eastAsia="ja-JP"/>
        </w:rPr>
        <w:t>In mice, the auditory (tympanic) bulla enclose</w:t>
      </w:r>
      <w:r w:rsidR="0016547D" w:rsidRPr="00565448">
        <w:rPr>
          <w:rFonts w:cs="Arial"/>
          <w:color w:val="auto"/>
          <w:lang w:eastAsia="ja-JP"/>
        </w:rPr>
        <w:t>s</w:t>
      </w:r>
      <w:r w:rsidR="00A40E16" w:rsidRPr="00565448">
        <w:rPr>
          <w:rFonts w:cs="Arial"/>
          <w:color w:val="auto"/>
          <w:lang w:eastAsia="ja-JP"/>
        </w:rPr>
        <w:t xml:space="preserve"> the air-filled middle ear cavity, </w:t>
      </w:r>
      <w:r w:rsidR="00675F54" w:rsidRPr="00565448">
        <w:rPr>
          <w:rFonts w:cs="Arial"/>
          <w:color w:val="auto"/>
          <w:lang w:eastAsia="ja-JP"/>
        </w:rPr>
        <w:t xml:space="preserve">whereas in humans, </w:t>
      </w:r>
      <w:r w:rsidR="00162835" w:rsidRPr="00565448">
        <w:rPr>
          <w:rFonts w:cs="Arial"/>
          <w:color w:val="auto"/>
          <w:lang w:eastAsia="ja-JP"/>
        </w:rPr>
        <w:t xml:space="preserve">mastoid air cells </w:t>
      </w:r>
      <w:r w:rsidR="00675F54" w:rsidRPr="00565448">
        <w:rPr>
          <w:rFonts w:cs="Arial"/>
          <w:color w:val="auto"/>
          <w:lang w:eastAsia="ja-JP"/>
        </w:rPr>
        <w:t xml:space="preserve">composed of trabecular bone </w:t>
      </w:r>
      <w:r w:rsidR="00A40E16" w:rsidRPr="00565448">
        <w:rPr>
          <w:rFonts w:cs="Arial"/>
          <w:color w:val="auto"/>
          <w:lang w:eastAsia="ja-JP"/>
        </w:rPr>
        <w:t>in the temporal bone</w:t>
      </w:r>
      <w:r w:rsidR="0079191E" w:rsidRPr="00565448">
        <w:rPr>
          <w:rFonts w:cs="Arial"/>
          <w:color w:val="auto"/>
          <w:lang w:eastAsia="ja-JP"/>
        </w:rPr>
        <w:t xml:space="preserve"> </w:t>
      </w:r>
      <w:r w:rsidR="00675F54" w:rsidRPr="00565448">
        <w:rPr>
          <w:rFonts w:cs="Arial"/>
          <w:color w:val="auto"/>
          <w:lang w:eastAsia="ja-JP"/>
        </w:rPr>
        <w:t xml:space="preserve">houses the </w:t>
      </w:r>
      <w:r w:rsidR="00675F54" w:rsidRPr="00565448">
        <w:rPr>
          <w:rFonts w:cs="Arial"/>
          <w:color w:val="auto"/>
          <w:lang w:eastAsia="ja-JP"/>
        </w:rPr>
        <w:lastRenderedPageBreak/>
        <w:t>ossicles</w:t>
      </w:r>
      <w:r w:rsidR="0079191E" w:rsidRPr="00565448">
        <w:rPr>
          <w:rFonts w:cs="Arial"/>
          <w:color w:val="auto"/>
          <w:lang w:eastAsia="ja-JP"/>
        </w:rPr>
        <w:t xml:space="preserve"> rather than a bulla</w:t>
      </w:r>
      <w:r w:rsidR="002A3FDB" w:rsidRPr="00565448">
        <w:rPr>
          <w:color w:val="auto"/>
        </w:rPr>
        <w:t xml:space="preserve"> </w:t>
      </w:r>
      <w:r w:rsidR="001060A1" w:rsidRPr="00565448">
        <w:rPr>
          <w:rFonts w:cs="Arial"/>
          <w:color w:val="auto"/>
          <w:lang w:eastAsia="ja-JP"/>
        </w:rPr>
        <w:fldChar w:fldCharType="begin"/>
      </w:r>
      <w:r w:rsidR="00D818A8" w:rsidRPr="00565448">
        <w:rPr>
          <w:rFonts w:cs="Arial"/>
          <w:color w:val="auto"/>
          <w:lang w:eastAsia="ja-JP"/>
        </w:rPr>
        <w:instrText xml:space="preserve"> ADDIN EN.CITE &lt;EndNote&gt;&lt;Cite&gt;&lt;Author&gt;Treuting&lt;/Author&gt;&lt;Year&gt;2012&lt;/Year&gt;&lt;RecNum&gt;1931&lt;/RecNum&gt;&lt;DisplayText&gt;&lt;style face="superscript"&gt;37&lt;/style&gt;&lt;/DisplayText&gt;&lt;record&gt;&lt;rec-number&gt;1931&lt;/rec-number&gt;&lt;foreign-keys&gt;&lt;key app="EN" db-id="x2zswesswxtftvervr1vp0tmxxwvexs2stt2" timestamp="1463811311"&gt;1931&lt;/key&gt;&lt;/foreign-keys&gt;&lt;ref-type name="Book Section"&gt;5&lt;/ref-type&gt;&lt;contributors&gt;&lt;authors&gt;&lt;author&gt;Treuting, Piper M.&lt;/author&gt;&lt;author&gt;Dintzis, Suzanne M.&lt;/author&gt;&lt;/authors&gt;&lt;secondary-authors&gt;&lt;author&gt;Treuting, Piper M.&lt;/author&gt;&lt;author&gt;Dintzis, Suzanne M.&lt;/author&gt;&lt;/secondary-authors&gt;&lt;/contributors&gt;&lt;titles&gt;&lt;title&gt;Special senses: ear&lt;/title&gt;&lt;secondary-title&gt;Comparative Anatomy and Histology: A Mouse and Human Atlas&lt;/secondary-title&gt;&lt;/titles&gt;&lt;pages&gt;419-432&lt;/pages&gt;&lt;section&gt;22&lt;/section&gt;&lt;dates&gt;&lt;year&gt;2012&lt;/year&gt;&lt;/dates&gt;&lt;publisher&gt;Academic Press&lt;/publisher&gt;&lt;urls&gt;&lt;/urls&gt;&lt;/record&gt;&lt;/Cite&gt;&lt;/EndNote&gt;</w:instrText>
      </w:r>
      <w:r w:rsidR="001060A1" w:rsidRPr="00565448">
        <w:rPr>
          <w:rFonts w:cs="Arial"/>
          <w:color w:val="auto"/>
          <w:lang w:eastAsia="ja-JP"/>
        </w:rPr>
        <w:fldChar w:fldCharType="separate"/>
      </w:r>
      <w:r w:rsidR="00D818A8" w:rsidRPr="00565448">
        <w:rPr>
          <w:rFonts w:cs="Arial"/>
          <w:noProof/>
          <w:color w:val="auto"/>
          <w:vertAlign w:val="superscript"/>
          <w:lang w:eastAsia="ja-JP"/>
        </w:rPr>
        <w:t>37</w:t>
      </w:r>
      <w:r w:rsidR="001060A1" w:rsidRPr="00565448">
        <w:rPr>
          <w:rFonts w:cs="Arial"/>
          <w:color w:val="auto"/>
          <w:lang w:eastAsia="ja-JP"/>
        </w:rPr>
        <w:fldChar w:fldCharType="end"/>
      </w:r>
      <w:r w:rsidR="00675F54" w:rsidRPr="00565448">
        <w:rPr>
          <w:rFonts w:cs="Arial"/>
          <w:color w:val="auto"/>
          <w:lang w:eastAsia="ja-JP"/>
        </w:rPr>
        <w:t>.</w:t>
      </w:r>
      <w:r w:rsidR="00F840BE" w:rsidRPr="00565448">
        <w:rPr>
          <w:rFonts w:cs="Arial"/>
          <w:color w:val="auto"/>
          <w:lang w:eastAsia="ja-JP"/>
        </w:rPr>
        <w:t xml:space="preserve"> In both species, </w:t>
      </w:r>
      <w:r w:rsidR="00675F54" w:rsidRPr="00565448">
        <w:rPr>
          <w:rFonts w:cs="Arial"/>
          <w:color w:val="auto"/>
          <w:lang w:eastAsia="ja-JP"/>
        </w:rPr>
        <w:t xml:space="preserve">the auditory capsule </w:t>
      </w:r>
      <w:r w:rsidR="00BF5695" w:rsidRPr="00565448">
        <w:rPr>
          <w:rFonts w:cs="Arial"/>
          <w:color w:val="auto"/>
          <w:lang w:eastAsia="ja-JP"/>
        </w:rPr>
        <w:t>(</w:t>
      </w:r>
      <w:r w:rsidR="00A535DE" w:rsidRPr="00565448">
        <w:rPr>
          <w:rFonts w:cs="Arial"/>
          <w:color w:val="auto"/>
          <w:lang w:eastAsia="ja-JP"/>
        </w:rPr>
        <w:t xml:space="preserve">otic capsule, </w:t>
      </w:r>
      <w:r w:rsidR="00BF5695" w:rsidRPr="00565448">
        <w:rPr>
          <w:rFonts w:cs="Arial"/>
          <w:color w:val="auto"/>
          <w:lang w:eastAsia="ja-JP"/>
        </w:rPr>
        <w:t xml:space="preserve">bony labyrinth) </w:t>
      </w:r>
      <w:r w:rsidR="00675F54" w:rsidRPr="00565448">
        <w:rPr>
          <w:rFonts w:cs="Arial"/>
          <w:color w:val="auto"/>
          <w:lang w:eastAsia="ja-JP"/>
        </w:rPr>
        <w:t>encloses the cochlea and semicircular canals</w:t>
      </w:r>
      <w:r w:rsidR="00031634" w:rsidRPr="00565448">
        <w:rPr>
          <w:rFonts w:cs="Arial"/>
          <w:color w:val="auto"/>
          <w:lang w:eastAsia="ja-JP"/>
        </w:rPr>
        <w:t xml:space="preserve"> of the inner ear</w:t>
      </w:r>
      <w:r w:rsidR="00675F54" w:rsidRPr="00565448">
        <w:rPr>
          <w:rFonts w:cs="Arial"/>
          <w:color w:val="auto"/>
          <w:lang w:eastAsia="ja-JP"/>
        </w:rPr>
        <w:t>.</w:t>
      </w:r>
      <w:r w:rsidR="00D15BCE" w:rsidRPr="00565448">
        <w:rPr>
          <w:rFonts w:cs="Arial"/>
          <w:color w:val="auto"/>
          <w:lang w:eastAsia="ja-JP"/>
        </w:rPr>
        <w:t xml:space="preserve"> Comparative and evolutiona</w:t>
      </w:r>
      <w:r w:rsidR="00031634" w:rsidRPr="00565448">
        <w:rPr>
          <w:rFonts w:cs="Arial"/>
          <w:color w:val="auto"/>
          <w:lang w:eastAsia="ja-JP"/>
        </w:rPr>
        <w:t>ry</w:t>
      </w:r>
      <w:r w:rsidR="00D15BCE" w:rsidRPr="00565448">
        <w:rPr>
          <w:rFonts w:cs="Arial"/>
          <w:color w:val="auto"/>
          <w:lang w:eastAsia="ja-JP"/>
        </w:rPr>
        <w:t xml:space="preserve"> biology of the middle ear </w:t>
      </w:r>
      <w:r w:rsidR="00031634" w:rsidRPr="00565448">
        <w:rPr>
          <w:rFonts w:cs="Arial"/>
          <w:color w:val="auto"/>
          <w:lang w:eastAsia="ja-JP"/>
        </w:rPr>
        <w:t xml:space="preserve">has been </w:t>
      </w:r>
      <w:r w:rsidR="00D15BCE" w:rsidRPr="00565448">
        <w:rPr>
          <w:rFonts w:cs="Arial"/>
          <w:color w:val="auto"/>
          <w:lang w:eastAsia="ja-JP"/>
        </w:rPr>
        <w:t xml:space="preserve">extensively reviewed </w:t>
      </w:r>
      <w:r w:rsidR="001060A1" w:rsidRPr="00565448">
        <w:rPr>
          <w:rFonts w:cs="Arial"/>
          <w:color w:val="auto"/>
          <w:lang w:eastAsia="ja-JP"/>
        </w:rPr>
        <w:fldChar w:fldCharType="begin">
          <w:fldData xml:space="preserve">PEVuZE5vdGU+PENpdGU+PEF1dGhvcj5NYWxsbzwvQXV0aG9yPjxZZWFyPjIwMDA8L1llYXI+PFJl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=
</w:fldData>
        </w:fldChar>
      </w:r>
      <w:r w:rsidR="00D818A8" w:rsidRPr="00565448">
        <w:rPr>
          <w:rFonts w:cs="Arial"/>
          <w:color w:val="auto"/>
          <w:lang w:eastAsia="ja-JP"/>
        </w:rPr>
        <w:instrText xml:space="preserve"> ADDIN EN.CITE </w:instrText>
      </w:r>
      <w:r w:rsidR="001060A1" w:rsidRPr="00565448">
        <w:rPr>
          <w:rFonts w:cs="Arial"/>
          <w:color w:val="auto"/>
          <w:lang w:eastAsia="ja-JP"/>
        </w:rPr>
        <w:fldChar w:fldCharType="begin">
          <w:fldData xml:space="preserve">PEVuZE5vdGU+PENpdGU+PEF1dGhvcj5NYWxsbzwvQXV0aG9yPjxZZWFyPjIwMDA8L1llYXI+PFJl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=
</w:fldData>
        </w:fldChar>
      </w:r>
      <w:r w:rsidR="00D818A8" w:rsidRPr="00565448">
        <w:rPr>
          <w:rFonts w:cs="Arial"/>
          <w:color w:val="auto"/>
          <w:lang w:eastAsia="ja-JP"/>
        </w:rPr>
        <w:instrText xml:space="preserve"> ADDIN EN.CITE.DATA </w:instrText>
      </w:r>
      <w:r w:rsidR="001060A1" w:rsidRPr="00565448">
        <w:rPr>
          <w:rFonts w:cs="Arial"/>
          <w:color w:val="auto"/>
          <w:lang w:eastAsia="ja-JP"/>
        </w:rPr>
      </w:r>
      <w:r w:rsidR="001060A1" w:rsidRPr="00565448">
        <w:rPr>
          <w:rFonts w:cs="Arial"/>
          <w:color w:val="auto"/>
          <w:lang w:eastAsia="ja-JP"/>
        </w:rPr>
        <w:fldChar w:fldCharType="end"/>
      </w:r>
      <w:r w:rsidR="001060A1" w:rsidRPr="00565448">
        <w:rPr>
          <w:rFonts w:cs="Arial"/>
          <w:color w:val="auto"/>
          <w:lang w:eastAsia="ja-JP"/>
        </w:rPr>
      </w:r>
      <w:r w:rsidR="001060A1" w:rsidRPr="00565448">
        <w:rPr>
          <w:rFonts w:cs="Arial"/>
          <w:color w:val="auto"/>
          <w:lang w:eastAsia="ja-JP"/>
        </w:rPr>
        <w:fldChar w:fldCharType="separate"/>
      </w:r>
      <w:r w:rsidR="00D818A8" w:rsidRPr="00565448">
        <w:rPr>
          <w:rFonts w:cs="Arial"/>
          <w:noProof/>
          <w:color w:val="auto"/>
          <w:vertAlign w:val="superscript"/>
          <w:lang w:eastAsia="ja-JP"/>
        </w:rPr>
        <w:t>38-40</w:t>
      </w:r>
      <w:r w:rsidR="001060A1" w:rsidRPr="00565448">
        <w:rPr>
          <w:rFonts w:cs="Arial"/>
          <w:color w:val="auto"/>
          <w:lang w:eastAsia="ja-JP"/>
        </w:rPr>
        <w:fldChar w:fldCharType="end"/>
      </w:r>
      <w:r w:rsidR="00D15BCE" w:rsidRPr="00565448">
        <w:rPr>
          <w:rFonts w:cs="Arial"/>
          <w:color w:val="auto"/>
          <w:lang w:eastAsia="ja-JP"/>
        </w:rPr>
        <w:t>.</w:t>
      </w:r>
    </w:p>
    <w:p w14:paraId="04E6623B" w14:textId="77777777" w:rsidR="002A1401" w:rsidRPr="00565448" w:rsidRDefault="002A1401" w:rsidP="00C627A0">
      <w:pPr>
        <w:jc w:val="left"/>
        <w:rPr>
          <w:rFonts w:cs="Arial"/>
          <w:color w:val="auto"/>
          <w:lang w:eastAsia="ja-JP"/>
        </w:rPr>
      </w:pPr>
    </w:p>
    <w:p w14:paraId="15532A62" w14:textId="738B3B23" w:rsidR="00661018" w:rsidRPr="00565448" w:rsidRDefault="00031634" w:rsidP="00C627A0">
      <w:pPr>
        <w:jc w:val="left"/>
        <w:rPr>
          <w:rFonts w:cs="Arial"/>
          <w:color w:val="auto"/>
          <w:lang w:eastAsia="ja-JP"/>
        </w:rPr>
      </w:pPr>
      <w:r w:rsidRPr="00565448">
        <w:rPr>
          <w:rFonts w:cs="Arial"/>
          <w:color w:val="auto"/>
          <w:lang w:eastAsia="ja-JP"/>
        </w:rPr>
        <w:t>The</w:t>
      </w:r>
      <w:r w:rsidR="006D4C00" w:rsidRPr="00565448">
        <w:rPr>
          <w:rFonts w:cs="Arial"/>
          <w:color w:val="auto"/>
          <w:lang w:eastAsia="ja-JP"/>
        </w:rPr>
        <w:t xml:space="preserve"> protocol</w:t>
      </w:r>
      <w:r w:rsidRPr="00565448">
        <w:rPr>
          <w:rFonts w:cs="Arial"/>
          <w:color w:val="auto"/>
          <w:lang w:eastAsia="ja-JP"/>
        </w:rPr>
        <w:t xml:space="preserve"> provided </w:t>
      </w:r>
      <w:r w:rsidR="00B55953" w:rsidRPr="00565448">
        <w:rPr>
          <w:rFonts w:cs="Arial"/>
          <w:color w:val="auto"/>
          <w:lang w:eastAsia="ja-JP"/>
        </w:rPr>
        <w:t>below</w:t>
      </w:r>
      <w:r w:rsidR="006D4C00" w:rsidRPr="00565448">
        <w:rPr>
          <w:rFonts w:cs="Arial"/>
          <w:color w:val="auto"/>
          <w:lang w:eastAsia="ja-JP"/>
        </w:rPr>
        <w:t xml:space="preserve"> first describes </w:t>
      </w:r>
      <w:r w:rsidR="00960B85" w:rsidRPr="00565448">
        <w:rPr>
          <w:rFonts w:cs="Arial"/>
          <w:color w:val="auto"/>
          <w:lang w:eastAsia="ja-JP"/>
        </w:rPr>
        <w:t>how to dissect out the auditory bulla</w:t>
      </w:r>
      <w:r w:rsidR="00960B85" w:rsidRPr="00565448">
        <w:rPr>
          <w:rFonts w:cs="Arial" w:hint="eastAsia"/>
          <w:color w:val="auto"/>
          <w:lang w:eastAsia="ja-JP"/>
        </w:rPr>
        <w:t xml:space="preserve"> and ca</w:t>
      </w:r>
      <w:r w:rsidR="00960B85" w:rsidRPr="00565448">
        <w:rPr>
          <w:rFonts w:cs="Arial"/>
          <w:color w:val="auto"/>
          <w:lang w:eastAsia="ja-JP"/>
        </w:rPr>
        <w:t xml:space="preserve">psule, which consist </w:t>
      </w:r>
      <w:r w:rsidR="0079191E" w:rsidRPr="00565448">
        <w:rPr>
          <w:rFonts w:cs="Arial"/>
          <w:color w:val="auto"/>
          <w:lang w:eastAsia="ja-JP"/>
        </w:rPr>
        <w:t xml:space="preserve">primarily </w:t>
      </w:r>
      <w:r w:rsidR="00960B85" w:rsidRPr="00565448">
        <w:rPr>
          <w:rFonts w:cs="Arial"/>
          <w:color w:val="auto"/>
          <w:lang w:eastAsia="ja-JP"/>
        </w:rPr>
        <w:t>of the middle ear and inner</w:t>
      </w:r>
      <w:r w:rsidR="006D4C00" w:rsidRPr="00565448">
        <w:rPr>
          <w:rFonts w:cs="Arial"/>
          <w:color w:val="auto"/>
          <w:lang w:eastAsia="ja-JP"/>
        </w:rPr>
        <w:t xml:space="preserve"> ear, respectively. </w:t>
      </w:r>
      <w:r w:rsidR="0079191E" w:rsidRPr="00565448">
        <w:rPr>
          <w:rFonts w:cs="Arial"/>
          <w:color w:val="auto"/>
          <w:lang w:eastAsia="ja-JP"/>
        </w:rPr>
        <w:t>This</w:t>
      </w:r>
      <w:r w:rsidR="000B2E28" w:rsidRPr="00565448">
        <w:rPr>
          <w:rFonts w:cs="Arial"/>
          <w:color w:val="auto"/>
          <w:lang w:eastAsia="ja-JP"/>
        </w:rPr>
        <w:t xml:space="preserve"> protocol </w:t>
      </w:r>
      <w:r w:rsidR="0079191E" w:rsidRPr="00565448">
        <w:rPr>
          <w:rFonts w:cs="Arial"/>
          <w:color w:val="auto"/>
          <w:lang w:eastAsia="ja-JP"/>
        </w:rPr>
        <w:t xml:space="preserve">also </w:t>
      </w:r>
      <w:r w:rsidR="006F0E6E" w:rsidRPr="00565448">
        <w:rPr>
          <w:rFonts w:cs="Arial"/>
          <w:color w:val="auto"/>
          <w:lang w:eastAsia="ja-JP"/>
        </w:rPr>
        <w:t>demonstrate</w:t>
      </w:r>
      <w:r w:rsidR="006053F2" w:rsidRPr="00565448">
        <w:rPr>
          <w:rFonts w:cs="Arial"/>
          <w:color w:val="auto"/>
          <w:lang w:eastAsia="ja-JP"/>
        </w:rPr>
        <w:t>s</w:t>
      </w:r>
      <w:r w:rsidR="006F0E6E" w:rsidRPr="00565448">
        <w:rPr>
          <w:rFonts w:cs="Arial"/>
          <w:color w:val="auto"/>
          <w:lang w:eastAsia="ja-JP"/>
        </w:rPr>
        <w:t xml:space="preserve"> </w:t>
      </w:r>
      <w:r w:rsidR="00C649D5" w:rsidRPr="00565448">
        <w:rPr>
          <w:rFonts w:cs="Arial"/>
          <w:color w:val="auto"/>
          <w:lang w:eastAsia="ja-JP"/>
        </w:rPr>
        <w:t xml:space="preserve">how to isolate the malleus, incus and stapes from the auditory bulla. </w:t>
      </w:r>
      <w:r w:rsidR="0079191E" w:rsidRPr="00565448">
        <w:rPr>
          <w:rFonts w:cs="Arial"/>
          <w:color w:val="auto"/>
          <w:lang w:eastAsia="ja-JP"/>
        </w:rPr>
        <w:t>Finally</w:t>
      </w:r>
      <w:r w:rsidR="00C649D5" w:rsidRPr="00565448">
        <w:rPr>
          <w:rFonts w:cs="Arial"/>
          <w:color w:val="auto"/>
          <w:lang w:eastAsia="ja-JP"/>
        </w:rPr>
        <w:t>,</w:t>
      </w:r>
      <w:r w:rsidR="005A2D44" w:rsidRPr="00565448">
        <w:rPr>
          <w:rFonts w:cs="Arial"/>
          <w:color w:val="auto"/>
          <w:lang w:eastAsia="ja-JP"/>
        </w:rPr>
        <w:t xml:space="preserve"> it show</w:t>
      </w:r>
      <w:r w:rsidR="006053F2" w:rsidRPr="00565448">
        <w:rPr>
          <w:rFonts w:cs="Arial"/>
          <w:color w:val="auto"/>
          <w:lang w:eastAsia="ja-JP"/>
        </w:rPr>
        <w:t>s</w:t>
      </w:r>
      <w:r w:rsidR="005A2D44" w:rsidRPr="00565448">
        <w:rPr>
          <w:rFonts w:cs="Arial"/>
          <w:color w:val="auto"/>
          <w:lang w:eastAsia="ja-JP"/>
        </w:rPr>
        <w:t xml:space="preserve"> how to orient the auditory bulla and capsule for embedding in preparation for tissue sectioning of auditory ossicles.</w:t>
      </w:r>
      <w:r w:rsidR="00FB4740" w:rsidRPr="00565448">
        <w:rPr>
          <w:rFonts w:cs="Arial"/>
          <w:color w:val="auto"/>
          <w:lang w:eastAsia="ja-JP"/>
        </w:rPr>
        <w:t xml:space="preserve"> </w:t>
      </w:r>
    </w:p>
    <w:p w14:paraId="328DA6E0" w14:textId="77777777" w:rsidR="00F44BAE" w:rsidRPr="00565448" w:rsidRDefault="00F44BAE" w:rsidP="00C627A0">
      <w:pPr>
        <w:jc w:val="left"/>
        <w:rPr>
          <w:rFonts w:cs="Arial"/>
          <w:bCs/>
          <w:color w:val="auto"/>
          <w:lang w:eastAsia="ja-JP"/>
        </w:rPr>
      </w:pPr>
    </w:p>
    <w:p w14:paraId="7F47BED5" w14:textId="77777777" w:rsidR="006305D7" w:rsidRPr="00565448" w:rsidRDefault="006305D7" w:rsidP="00C627A0">
      <w:pPr>
        <w:jc w:val="left"/>
        <w:rPr>
          <w:rFonts w:cs="Arial"/>
          <w:color w:val="auto"/>
        </w:rPr>
      </w:pPr>
      <w:r w:rsidRPr="00565448">
        <w:rPr>
          <w:rFonts w:cs="Arial"/>
          <w:b/>
          <w:color w:val="auto"/>
        </w:rPr>
        <w:t>PROTOCOL:</w:t>
      </w:r>
      <w:r w:rsidRPr="00565448">
        <w:rPr>
          <w:rFonts w:cs="Arial"/>
          <w:color w:val="auto"/>
        </w:rPr>
        <w:t xml:space="preserve"> </w:t>
      </w:r>
    </w:p>
    <w:p w14:paraId="7E70DAF3" w14:textId="77777777" w:rsidR="001B4E95" w:rsidRPr="00565448" w:rsidRDefault="001B4E95" w:rsidP="00C627A0">
      <w:pPr>
        <w:pStyle w:val="NormalWeb"/>
        <w:spacing w:before="0" w:beforeAutospacing="0" w:after="0" w:afterAutospacing="0"/>
        <w:jc w:val="left"/>
        <w:rPr>
          <w:rFonts w:cs="Arial"/>
          <w:color w:val="auto"/>
          <w:lang w:eastAsia="ja-JP"/>
        </w:rPr>
      </w:pPr>
    </w:p>
    <w:p w14:paraId="4A8C99EF" w14:textId="77777777" w:rsidR="002F3452" w:rsidRPr="00565448" w:rsidRDefault="00CC1B6B" w:rsidP="00C627A0">
      <w:pPr>
        <w:pStyle w:val="NormalWeb"/>
        <w:spacing w:before="0" w:beforeAutospacing="0" w:after="0" w:afterAutospacing="0"/>
        <w:jc w:val="left"/>
        <w:rPr>
          <w:rFonts w:cs="Arial"/>
          <w:color w:val="auto"/>
          <w:lang w:eastAsia="ja-JP"/>
        </w:rPr>
      </w:pPr>
      <w:r w:rsidRPr="00565448">
        <w:rPr>
          <w:rFonts w:cs="Arial"/>
          <w:color w:val="auto"/>
          <w:lang w:eastAsia="ja-JP"/>
        </w:rPr>
        <w:t>All animal procedures performed in this study are approved by</w:t>
      </w:r>
      <w:r w:rsidRPr="00565448">
        <w:rPr>
          <w:color w:val="auto"/>
        </w:rPr>
        <w:t xml:space="preserve"> </w:t>
      </w:r>
      <w:r w:rsidRPr="00565448">
        <w:rPr>
          <w:rFonts w:cs="Arial"/>
          <w:color w:val="auto"/>
          <w:lang w:eastAsia="ja-JP"/>
        </w:rPr>
        <w:t>the Keio University Institutional Animal Care and Use Committee (approval number: 09221) and follow the Institutional Guidelines on Animal Experimentation at Keio University for the use of animals in research.</w:t>
      </w:r>
      <w:r w:rsidR="002F3452" w:rsidRPr="00565448">
        <w:rPr>
          <w:rFonts w:cs="Arial"/>
          <w:color w:val="auto"/>
          <w:lang w:eastAsia="ja-JP"/>
        </w:rPr>
        <w:t xml:space="preserve"> Human specimens were isolated from a cadaver donated to </w:t>
      </w:r>
      <w:r w:rsidR="00031634" w:rsidRPr="00565448">
        <w:rPr>
          <w:rFonts w:cs="Arial"/>
          <w:color w:val="auto"/>
          <w:lang w:eastAsia="ja-JP"/>
        </w:rPr>
        <w:t xml:space="preserve">the </w:t>
      </w:r>
      <w:r w:rsidR="002F3452" w:rsidRPr="00565448">
        <w:rPr>
          <w:rFonts w:cs="Arial"/>
          <w:color w:val="auto"/>
          <w:lang w:eastAsia="ja-JP"/>
        </w:rPr>
        <w:t>Department of Anatomy, Keio University School of Medicine, and were used in accordance with institutional regulations.</w:t>
      </w:r>
    </w:p>
    <w:p w14:paraId="0EFA30D5" w14:textId="77777777" w:rsidR="001B4E95" w:rsidRPr="00565448" w:rsidRDefault="001B4E95" w:rsidP="00C627A0">
      <w:pPr>
        <w:pStyle w:val="NormalWeb"/>
        <w:spacing w:before="0" w:beforeAutospacing="0" w:after="0" w:afterAutospacing="0"/>
        <w:jc w:val="left"/>
        <w:rPr>
          <w:rFonts w:cs="Arial"/>
          <w:color w:val="auto"/>
          <w:lang w:eastAsia="ja-JP"/>
        </w:rPr>
      </w:pPr>
    </w:p>
    <w:p w14:paraId="60B124FF" w14:textId="03662371" w:rsidR="001B4E95" w:rsidRPr="00565448" w:rsidRDefault="002A7E09" w:rsidP="00C627A0">
      <w:pPr>
        <w:pStyle w:val="NormalWeb"/>
        <w:numPr>
          <w:ilvl w:val="0"/>
          <w:numId w:val="49"/>
        </w:numPr>
        <w:spacing w:before="0" w:beforeAutospacing="0" w:after="0" w:afterAutospacing="0"/>
        <w:ind w:left="0" w:firstLine="0"/>
        <w:jc w:val="left"/>
        <w:rPr>
          <w:rFonts w:cs="Arial"/>
          <w:b/>
          <w:bCs/>
          <w:color w:val="auto"/>
          <w:highlight w:val="yellow"/>
          <w:lang w:eastAsia="ja-JP"/>
        </w:rPr>
      </w:pPr>
      <w:r w:rsidRPr="00565448">
        <w:rPr>
          <w:rFonts w:cs="Arial"/>
          <w:b/>
          <w:bCs/>
          <w:color w:val="auto"/>
          <w:highlight w:val="yellow"/>
          <w:lang w:eastAsia="ja-JP"/>
        </w:rPr>
        <w:t xml:space="preserve">Isolation of </w:t>
      </w:r>
      <w:r w:rsidR="002A4F94" w:rsidRPr="00565448">
        <w:rPr>
          <w:rFonts w:cs="Arial"/>
          <w:b/>
          <w:bCs/>
          <w:color w:val="auto"/>
          <w:highlight w:val="yellow"/>
          <w:lang w:eastAsia="ja-JP"/>
        </w:rPr>
        <w:t>Auditory B</w:t>
      </w:r>
      <w:r w:rsidRPr="00565448">
        <w:rPr>
          <w:rFonts w:cs="Arial"/>
          <w:b/>
          <w:bCs/>
          <w:color w:val="auto"/>
          <w:highlight w:val="yellow"/>
          <w:lang w:eastAsia="ja-JP"/>
        </w:rPr>
        <w:t>ulla</w:t>
      </w:r>
      <w:r w:rsidR="00CC1B6B" w:rsidRPr="00565448">
        <w:rPr>
          <w:rFonts w:cs="Arial"/>
          <w:b/>
          <w:bCs/>
          <w:color w:val="auto"/>
          <w:highlight w:val="yellow"/>
          <w:lang w:eastAsia="ja-JP"/>
        </w:rPr>
        <w:t xml:space="preserve"> and Capsule</w:t>
      </w:r>
      <w:r w:rsidR="001F714A" w:rsidRPr="00565448">
        <w:rPr>
          <w:rFonts w:cs="Arial" w:hint="eastAsia"/>
          <w:b/>
          <w:bCs/>
          <w:color w:val="auto"/>
          <w:highlight w:val="yellow"/>
          <w:lang w:eastAsia="ja-JP"/>
        </w:rPr>
        <w:t xml:space="preserve"> </w:t>
      </w:r>
    </w:p>
    <w:p w14:paraId="06E541C7" w14:textId="1C945299" w:rsidR="00E304BA" w:rsidRPr="00565448" w:rsidRDefault="00E304BA" w:rsidP="00C627A0">
      <w:pPr>
        <w:pStyle w:val="ListParagraph"/>
        <w:numPr>
          <w:ilvl w:val="1"/>
          <w:numId w:val="49"/>
        </w:numPr>
        <w:ind w:left="0" w:firstLine="0"/>
        <w:jc w:val="left"/>
        <w:rPr>
          <w:rFonts w:asciiTheme="minorHAnsi" w:hAnsiTheme="minorHAnsi"/>
          <w:color w:val="auto"/>
        </w:rPr>
      </w:pPr>
      <w:r w:rsidRPr="00565448">
        <w:rPr>
          <w:color w:val="auto"/>
        </w:rPr>
        <w:t xml:space="preserve">Euthanize mice </w:t>
      </w:r>
      <w:r w:rsidR="002E27F5" w:rsidRPr="00565448">
        <w:rPr>
          <w:color w:val="auto"/>
        </w:rPr>
        <w:t xml:space="preserve">in a jar </w:t>
      </w:r>
      <w:r w:rsidR="004C240B" w:rsidRPr="00565448">
        <w:rPr>
          <w:color w:val="auto"/>
        </w:rPr>
        <w:t xml:space="preserve">containing </w:t>
      </w:r>
      <w:r w:rsidR="00874BC8" w:rsidRPr="00565448">
        <w:rPr>
          <w:rFonts w:asciiTheme="minorHAnsi" w:eastAsia="MS Mincho" w:hAnsiTheme="minorHAnsi" w:cs="Times New Roman"/>
          <w:color w:val="auto"/>
          <w:kern w:val="2"/>
          <w:lang w:eastAsia="ja-JP"/>
        </w:rPr>
        <w:t>a platform above paper towels</w:t>
      </w:r>
      <w:r w:rsidR="00874BC8" w:rsidRPr="00565448">
        <w:rPr>
          <w:color w:val="auto"/>
        </w:rPr>
        <w:t xml:space="preserve"> </w:t>
      </w:r>
      <w:r w:rsidRPr="00565448">
        <w:rPr>
          <w:color w:val="auto"/>
        </w:rPr>
        <w:t xml:space="preserve">soaked in isoflurane or sevoflurane until </w:t>
      </w:r>
      <w:r w:rsidR="002E27F5" w:rsidRPr="00565448">
        <w:rPr>
          <w:color w:val="auto"/>
        </w:rPr>
        <w:t>respirat</w:t>
      </w:r>
      <w:r w:rsidR="00F71AA4" w:rsidRPr="00565448">
        <w:rPr>
          <w:color w:val="auto"/>
        </w:rPr>
        <w:t>ory ventilation</w:t>
      </w:r>
      <w:r w:rsidR="002E27F5" w:rsidRPr="00565448">
        <w:rPr>
          <w:color w:val="auto"/>
        </w:rPr>
        <w:t xml:space="preserve"> cease</w:t>
      </w:r>
      <w:r w:rsidR="00546993" w:rsidRPr="00565448">
        <w:rPr>
          <w:color w:val="auto"/>
        </w:rPr>
        <w:t>s</w:t>
      </w:r>
      <w:r w:rsidR="002E27F5" w:rsidRPr="00565448">
        <w:rPr>
          <w:color w:val="auto"/>
        </w:rPr>
        <w:t xml:space="preserve"> </w:t>
      </w:r>
      <w:r w:rsidRPr="00565448">
        <w:rPr>
          <w:color w:val="auto"/>
        </w:rPr>
        <w:t xml:space="preserve">for more than </w:t>
      </w:r>
      <w:r w:rsidR="002E27F5" w:rsidRPr="00565448">
        <w:rPr>
          <w:color w:val="auto"/>
        </w:rPr>
        <w:t xml:space="preserve">a </w:t>
      </w:r>
      <w:r w:rsidRPr="00565448">
        <w:rPr>
          <w:color w:val="auto"/>
        </w:rPr>
        <w:t>minute</w:t>
      </w:r>
      <w:r w:rsidR="00546993" w:rsidRPr="00565448">
        <w:rPr>
          <w:color w:val="auto"/>
        </w:rPr>
        <w:t xml:space="preserve"> and then perform</w:t>
      </w:r>
      <w:r w:rsidRPr="00565448">
        <w:rPr>
          <w:color w:val="auto"/>
        </w:rPr>
        <w:t xml:space="preserve"> cervical dislocation.</w:t>
      </w:r>
      <w:r w:rsidR="00874BC8" w:rsidRPr="00565448">
        <w:rPr>
          <w:rFonts w:asciiTheme="minorHAnsi" w:eastAsia="MS Mincho" w:hAnsiTheme="minorHAnsi" w:cs="Times New Roman"/>
          <w:color w:val="auto"/>
          <w:kern w:val="2"/>
          <w:lang w:eastAsia="ja-JP"/>
        </w:rPr>
        <w:t xml:space="preserve"> Be careful to avoid direct contact of mice with the soaked paper towels.</w:t>
      </w:r>
    </w:p>
    <w:p w14:paraId="24191B6E" w14:textId="77777777" w:rsidR="00E304BA" w:rsidRPr="00565448" w:rsidRDefault="00E304BA" w:rsidP="00C627A0">
      <w:pPr>
        <w:jc w:val="left"/>
        <w:rPr>
          <w:color w:val="auto"/>
        </w:rPr>
      </w:pPr>
    </w:p>
    <w:p w14:paraId="723DFDE9" w14:textId="77777777" w:rsidR="00E304BA" w:rsidRPr="00565448" w:rsidRDefault="00E304BA" w:rsidP="00C627A0">
      <w:pPr>
        <w:pStyle w:val="ListParagraph"/>
        <w:numPr>
          <w:ilvl w:val="1"/>
          <w:numId w:val="49"/>
        </w:numPr>
        <w:ind w:left="0" w:firstLine="0"/>
        <w:jc w:val="left"/>
        <w:rPr>
          <w:color w:val="auto"/>
        </w:rPr>
      </w:pPr>
      <w:r w:rsidRPr="00565448">
        <w:rPr>
          <w:color w:val="auto"/>
        </w:rPr>
        <w:t>Make a small transverse incision at the dorsal</w:t>
      </w:r>
      <w:r w:rsidR="002E27F5" w:rsidRPr="00565448">
        <w:rPr>
          <w:color w:val="auto"/>
        </w:rPr>
        <w:t xml:space="preserve"> side of the</w:t>
      </w:r>
      <w:r w:rsidRPr="00565448">
        <w:rPr>
          <w:color w:val="auto"/>
        </w:rPr>
        <w:t xml:space="preserve"> neck and pull skin apart toward the head and tail using both hands to expose </w:t>
      </w:r>
      <w:r w:rsidR="002E27F5" w:rsidRPr="00565448">
        <w:rPr>
          <w:color w:val="auto"/>
        </w:rPr>
        <w:t xml:space="preserve">underlying </w:t>
      </w:r>
      <w:r w:rsidR="007B2BBC" w:rsidRPr="00565448">
        <w:rPr>
          <w:color w:val="auto"/>
        </w:rPr>
        <w:t xml:space="preserve">neck </w:t>
      </w:r>
      <w:r w:rsidR="004C240B" w:rsidRPr="00565448">
        <w:rPr>
          <w:color w:val="auto"/>
        </w:rPr>
        <w:t xml:space="preserve">muscle </w:t>
      </w:r>
      <w:r w:rsidR="002E27F5" w:rsidRPr="00565448">
        <w:rPr>
          <w:color w:val="auto"/>
        </w:rPr>
        <w:t>tissue</w:t>
      </w:r>
      <w:r w:rsidRPr="00565448">
        <w:rPr>
          <w:color w:val="auto"/>
        </w:rPr>
        <w:t>.</w:t>
      </w:r>
    </w:p>
    <w:p w14:paraId="4F42C144" w14:textId="77777777" w:rsidR="00E304BA" w:rsidRPr="00565448" w:rsidRDefault="00E304BA" w:rsidP="00C627A0">
      <w:pPr>
        <w:pStyle w:val="ListParagraph"/>
        <w:ind w:left="0"/>
        <w:jc w:val="left"/>
        <w:rPr>
          <w:color w:val="auto"/>
        </w:rPr>
      </w:pPr>
    </w:p>
    <w:p w14:paraId="4EFD1DA7" w14:textId="6186F380" w:rsidR="00E304BA" w:rsidRPr="00565448" w:rsidRDefault="00F166C1" w:rsidP="00C627A0">
      <w:pPr>
        <w:pStyle w:val="ListParagraph"/>
        <w:numPr>
          <w:ilvl w:val="1"/>
          <w:numId w:val="49"/>
        </w:numPr>
        <w:ind w:left="0" w:firstLine="0"/>
        <w:jc w:val="left"/>
        <w:rPr>
          <w:color w:val="auto"/>
        </w:rPr>
      </w:pPr>
      <w:r w:rsidRPr="00565448">
        <w:rPr>
          <w:color w:val="auto"/>
        </w:rPr>
        <w:t>Decap</w:t>
      </w:r>
      <w:r w:rsidR="007B2BBC" w:rsidRPr="00565448">
        <w:rPr>
          <w:color w:val="auto"/>
        </w:rPr>
        <w:t>i</w:t>
      </w:r>
      <w:r w:rsidRPr="00565448">
        <w:rPr>
          <w:color w:val="auto"/>
        </w:rPr>
        <w:t>tate</w:t>
      </w:r>
      <w:r w:rsidR="00546993" w:rsidRPr="00565448">
        <w:rPr>
          <w:color w:val="auto"/>
        </w:rPr>
        <w:t xml:space="preserve"> </w:t>
      </w:r>
      <w:r w:rsidR="004856EC" w:rsidRPr="00565448">
        <w:rPr>
          <w:color w:val="auto"/>
        </w:rPr>
        <w:t>mice</w:t>
      </w:r>
      <w:r w:rsidRPr="00565448">
        <w:rPr>
          <w:color w:val="auto"/>
        </w:rPr>
        <w:t xml:space="preserve"> </w:t>
      </w:r>
      <w:r w:rsidR="00E304BA" w:rsidRPr="00565448">
        <w:rPr>
          <w:color w:val="auto"/>
        </w:rPr>
        <w:t xml:space="preserve">at the cervical region using </w:t>
      </w:r>
      <w:r w:rsidR="001F6523" w:rsidRPr="00565448">
        <w:rPr>
          <w:color w:val="auto"/>
        </w:rPr>
        <w:t xml:space="preserve">14-cm </w:t>
      </w:r>
      <w:r w:rsidR="00045ECC" w:rsidRPr="00565448">
        <w:rPr>
          <w:color w:val="auto"/>
        </w:rPr>
        <w:t xml:space="preserve">sharp </w:t>
      </w:r>
      <w:r w:rsidR="00DC0AC8" w:rsidRPr="00565448">
        <w:rPr>
          <w:color w:val="auto"/>
        </w:rPr>
        <w:t xml:space="preserve">surgical </w:t>
      </w:r>
      <w:r w:rsidR="00E304BA" w:rsidRPr="00565448">
        <w:rPr>
          <w:color w:val="auto"/>
        </w:rPr>
        <w:t>scissors</w:t>
      </w:r>
      <w:r w:rsidR="00E304BA" w:rsidRPr="00565448">
        <w:rPr>
          <w:rFonts w:hint="eastAsia"/>
          <w:color w:val="auto"/>
        </w:rPr>
        <w:t>.</w:t>
      </w:r>
    </w:p>
    <w:p w14:paraId="5F67623D" w14:textId="77777777" w:rsidR="00E304BA" w:rsidRPr="00565448" w:rsidRDefault="00E304BA" w:rsidP="00C627A0">
      <w:pPr>
        <w:jc w:val="left"/>
        <w:rPr>
          <w:color w:val="auto"/>
        </w:rPr>
      </w:pPr>
    </w:p>
    <w:p w14:paraId="1C309E72" w14:textId="77777777" w:rsidR="00E304BA" w:rsidRPr="00565448" w:rsidRDefault="00762864" w:rsidP="00C627A0">
      <w:pPr>
        <w:pStyle w:val="ListParagraph"/>
        <w:numPr>
          <w:ilvl w:val="1"/>
          <w:numId w:val="49"/>
        </w:numPr>
        <w:ind w:left="0" w:firstLine="0"/>
        <w:jc w:val="left"/>
        <w:rPr>
          <w:color w:val="auto"/>
        </w:rPr>
      </w:pPr>
      <w:r w:rsidRPr="00565448">
        <w:rPr>
          <w:color w:val="auto"/>
        </w:rPr>
        <w:t>P</w:t>
      </w:r>
      <w:r w:rsidR="00E304BA" w:rsidRPr="00565448">
        <w:rPr>
          <w:color w:val="auto"/>
        </w:rPr>
        <w:t xml:space="preserve">eel </w:t>
      </w:r>
      <w:r w:rsidR="002E27F5" w:rsidRPr="00565448">
        <w:rPr>
          <w:color w:val="auto"/>
        </w:rPr>
        <w:t>skin</w:t>
      </w:r>
      <w:r w:rsidR="00E304BA" w:rsidRPr="00565448">
        <w:rPr>
          <w:color w:val="auto"/>
        </w:rPr>
        <w:t xml:space="preserve"> </w:t>
      </w:r>
      <w:r w:rsidRPr="00565448">
        <w:rPr>
          <w:color w:val="auto"/>
        </w:rPr>
        <w:t xml:space="preserve">completely </w:t>
      </w:r>
      <w:r w:rsidR="00E304BA" w:rsidRPr="00565448">
        <w:rPr>
          <w:color w:val="auto"/>
        </w:rPr>
        <w:t>towards the nose</w:t>
      </w:r>
      <w:r w:rsidR="001B4E95" w:rsidRPr="00565448">
        <w:rPr>
          <w:color w:val="auto"/>
        </w:rPr>
        <w:t>. C</w:t>
      </w:r>
      <w:r w:rsidR="00E304BA" w:rsidRPr="00565448">
        <w:rPr>
          <w:color w:val="auto"/>
        </w:rPr>
        <w:t xml:space="preserve">ut off </w:t>
      </w:r>
      <w:r w:rsidR="002E27F5" w:rsidRPr="00565448">
        <w:rPr>
          <w:color w:val="auto"/>
        </w:rPr>
        <w:t xml:space="preserve">all </w:t>
      </w:r>
      <w:r w:rsidR="00E304BA" w:rsidRPr="00565448">
        <w:rPr>
          <w:color w:val="auto"/>
        </w:rPr>
        <w:t>skin together with</w:t>
      </w:r>
      <w:r w:rsidR="002E27F5" w:rsidRPr="00565448">
        <w:rPr>
          <w:color w:val="auto"/>
        </w:rPr>
        <w:t xml:space="preserve"> the</w:t>
      </w:r>
      <w:r w:rsidR="00E304BA" w:rsidRPr="00565448">
        <w:rPr>
          <w:color w:val="auto"/>
        </w:rPr>
        <w:t xml:space="preserve"> snout and incisors.</w:t>
      </w:r>
    </w:p>
    <w:p w14:paraId="103B3E8E" w14:textId="77777777" w:rsidR="00995A56" w:rsidRPr="00565448" w:rsidRDefault="00995A56" w:rsidP="00C627A0">
      <w:pPr>
        <w:jc w:val="left"/>
        <w:rPr>
          <w:color w:val="auto"/>
        </w:rPr>
      </w:pPr>
    </w:p>
    <w:p w14:paraId="4BDB7778" w14:textId="77777777" w:rsidR="00995A56" w:rsidRPr="00565448" w:rsidRDefault="00995A56" w:rsidP="00C627A0">
      <w:pPr>
        <w:pStyle w:val="ListParagraph"/>
        <w:numPr>
          <w:ilvl w:val="1"/>
          <w:numId w:val="49"/>
        </w:numPr>
        <w:ind w:left="0" w:firstLine="0"/>
        <w:jc w:val="left"/>
        <w:rPr>
          <w:color w:val="auto"/>
        </w:rPr>
      </w:pPr>
      <w:r w:rsidRPr="00565448">
        <w:rPr>
          <w:color w:val="auto"/>
        </w:rPr>
        <w:t xml:space="preserve">Insert scissors </w:t>
      </w:r>
      <w:r w:rsidR="00BC47C4" w:rsidRPr="00565448">
        <w:rPr>
          <w:color w:val="auto"/>
        </w:rPr>
        <w:t xml:space="preserve">into </w:t>
      </w:r>
      <w:r w:rsidRPr="00565448">
        <w:rPr>
          <w:color w:val="auto"/>
        </w:rPr>
        <w:t>the mouth and cut masseter muscles on both sides.</w:t>
      </w:r>
    </w:p>
    <w:p w14:paraId="3D83250A" w14:textId="77777777" w:rsidR="00995A56" w:rsidRPr="00565448" w:rsidRDefault="00995A56" w:rsidP="00C627A0">
      <w:pPr>
        <w:jc w:val="left"/>
        <w:rPr>
          <w:color w:val="auto"/>
        </w:rPr>
      </w:pPr>
    </w:p>
    <w:p w14:paraId="6B30C06E" w14:textId="77777777" w:rsidR="00995A56" w:rsidRPr="00565448" w:rsidRDefault="00995A56" w:rsidP="00C627A0">
      <w:pPr>
        <w:pStyle w:val="ListParagraph"/>
        <w:numPr>
          <w:ilvl w:val="1"/>
          <w:numId w:val="49"/>
        </w:numPr>
        <w:ind w:left="0" w:firstLine="0"/>
        <w:jc w:val="left"/>
        <w:rPr>
          <w:color w:val="auto"/>
        </w:rPr>
      </w:pPr>
      <w:r w:rsidRPr="00565448">
        <w:rPr>
          <w:color w:val="auto"/>
        </w:rPr>
        <w:t>Open the jaw carefully and remove the tongue and lower jaw</w:t>
      </w:r>
      <w:r w:rsidRPr="00565448">
        <w:rPr>
          <w:rFonts w:hint="eastAsia"/>
          <w:color w:val="auto"/>
        </w:rPr>
        <w:t xml:space="preserve"> together</w:t>
      </w:r>
      <w:r w:rsidRPr="00565448">
        <w:rPr>
          <w:color w:val="auto"/>
        </w:rPr>
        <w:t>.</w:t>
      </w:r>
    </w:p>
    <w:p w14:paraId="485326F5" w14:textId="77777777" w:rsidR="00995A56" w:rsidRPr="00565448" w:rsidRDefault="00995A56" w:rsidP="00C627A0">
      <w:pPr>
        <w:jc w:val="left"/>
        <w:rPr>
          <w:color w:val="auto"/>
        </w:rPr>
      </w:pPr>
    </w:p>
    <w:p w14:paraId="390A6D88" w14:textId="77777777" w:rsidR="00995A56" w:rsidRPr="00565448" w:rsidRDefault="002E27F5" w:rsidP="00C627A0">
      <w:pPr>
        <w:pStyle w:val="ListParagraph"/>
        <w:numPr>
          <w:ilvl w:val="1"/>
          <w:numId w:val="49"/>
        </w:numPr>
        <w:ind w:left="0" w:firstLine="0"/>
        <w:jc w:val="left"/>
        <w:rPr>
          <w:color w:val="auto"/>
        </w:rPr>
      </w:pPr>
      <w:r w:rsidRPr="00565448">
        <w:rPr>
          <w:color w:val="auto"/>
        </w:rPr>
        <w:t>Using sharp scissors, s</w:t>
      </w:r>
      <w:r w:rsidR="00995A56" w:rsidRPr="00565448">
        <w:rPr>
          <w:color w:val="auto"/>
        </w:rPr>
        <w:t>plit</w:t>
      </w:r>
      <w:r w:rsidR="00995A56" w:rsidRPr="00565448">
        <w:rPr>
          <w:rFonts w:hint="eastAsia"/>
          <w:color w:val="auto"/>
        </w:rPr>
        <w:t xml:space="preserve"> sk</w:t>
      </w:r>
      <w:r w:rsidR="00995A56" w:rsidRPr="00565448">
        <w:rPr>
          <w:color w:val="auto"/>
        </w:rPr>
        <w:t>ull and skull base</w:t>
      </w:r>
      <w:r w:rsidRPr="00565448">
        <w:rPr>
          <w:color w:val="auto"/>
        </w:rPr>
        <w:t xml:space="preserve"> into two halves</w:t>
      </w:r>
      <w:r w:rsidR="00995A56" w:rsidRPr="00565448">
        <w:rPr>
          <w:color w:val="auto"/>
        </w:rPr>
        <w:t xml:space="preserve"> </w:t>
      </w:r>
      <w:r w:rsidR="004C240B" w:rsidRPr="00565448">
        <w:rPr>
          <w:color w:val="auto"/>
        </w:rPr>
        <w:t>along</w:t>
      </w:r>
      <w:r w:rsidR="00995A56" w:rsidRPr="00565448">
        <w:rPr>
          <w:color w:val="auto"/>
        </w:rPr>
        <w:t xml:space="preserve"> the midsagittal plane</w:t>
      </w:r>
      <w:r w:rsidR="00816E90" w:rsidRPr="00565448">
        <w:rPr>
          <w:color w:val="auto"/>
        </w:rPr>
        <w:t xml:space="preserve"> (Figure 1AB)</w:t>
      </w:r>
      <w:r w:rsidR="00995A56" w:rsidRPr="00565448">
        <w:rPr>
          <w:color w:val="auto"/>
        </w:rPr>
        <w:t>.</w:t>
      </w:r>
    </w:p>
    <w:p w14:paraId="6018BCCB" w14:textId="77777777" w:rsidR="00995A56" w:rsidRPr="00565448" w:rsidRDefault="00995A56" w:rsidP="00C627A0">
      <w:pPr>
        <w:jc w:val="left"/>
        <w:rPr>
          <w:color w:val="auto"/>
        </w:rPr>
      </w:pPr>
    </w:p>
    <w:p w14:paraId="300F8F0A" w14:textId="3E73B4A7" w:rsidR="00995A56" w:rsidRPr="00565448" w:rsidRDefault="002E27F5" w:rsidP="00C627A0">
      <w:pPr>
        <w:pStyle w:val="ListParagraph"/>
        <w:numPr>
          <w:ilvl w:val="1"/>
          <w:numId w:val="49"/>
        </w:numPr>
        <w:ind w:left="0" w:firstLine="0"/>
        <w:jc w:val="left"/>
        <w:rPr>
          <w:color w:val="auto"/>
        </w:rPr>
      </w:pPr>
      <w:r w:rsidRPr="00565448">
        <w:rPr>
          <w:color w:val="auto"/>
        </w:rPr>
        <w:t>Using forceps, r</w:t>
      </w:r>
      <w:r w:rsidR="00995A56" w:rsidRPr="00565448">
        <w:rPr>
          <w:color w:val="auto"/>
        </w:rPr>
        <w:t xml:space="preserve">emove </w:t>
      </w:r>
      <w:r w:rsidR="008D3F10" w:rsidRPr="00565448">
        <w:rPr>
          <w:color w:val="auto"/>
        </w:rPr>
        <w:t xml:space="preserve">the </w:t>
      </w:r>
      <w:r w:rsidR="00995A56" w:rsidRPr="00565448">
        <w:rPr>
          <w:color w:val="auto"/>
        </w:rPr>
        <w:t>cerebral and cerebe</w:t>
      </w:r>
      <w:r w:rsidR="001F714A" w:rsidRPr="00565448">
        <w:rPr>
          <w:color w:val="auto"/>
        </w:rPr>
        <w:t>llar hemispheres</w:t>
      </w:r>
      <w:r w:rsidR="008D3F10" w:rsidRPr="00565448">
        <w:rPr>
          <w:rFonts w:hint="eastAsia"/>
          <w:color w:val="auto"/>
          <w:lang w:eastAsia="ja-JP"/>
        </w:rPr>
        <w:t xml:space="preserve"> and </w:t>
      </w:r>
      <w:r w:rsidR="008D3F10" w:rsidRPr="00565448">
        <w:rPr>
          <w:color w:val="auto"/>
          <w:lang w:eastAsia="ja-JP"/>
        </w:rPr>
        <w:t>the brainstem</w:t>
      </w:r>
      <w:r w:rsidR="00995A56" w:rsidRPr="00565448">
        <w:rPr>
          <w:color w:val="auto"/>
        </w:rPr>
        <w:t xml:space="preserve">. The auditory </w:t>
      </w:r>
      <w:r w:rsidR="00340A87" w:rsidRPr="00565448">
        <w:rPr>
          <w:color w:val="auto"/>
        </w:rPr>
        <w:t xml:space="preserve">bulla and </w:t>
      </w:r>
      <w:r w:rsidR="00995A56" w:rsidRPr="00565448">
        <w:rPr>
          <w:color w:val="auto"/>
        </w:rPr>
        <w:t xml:space="preserve">capsule </w:t>
      </w:r>
      <w:r w:rsidR="004C240B" w:rsidRPr="00565448">
        <w:rPr>
          <w:color w:val="auto"/>
        </w:rPr>
        <w:t xml:space="preserve">are </w:t>
      </w:r>
      <w:r w:rsidR="00995A56" w:rsidRPr="00565448">
        <w:rPr>
          <w:color w:val="auto"/>
        </w:rPr>
        <w:t xml:space="preserve">located </w:t>
      </w:r>
      <w:r w:rsidR="00816E90" w:rsidRPr="00565448">
        <w:rPr>
          <w:color w:val="auto"/>
        </w:rPr>
        <w:t xml:space="preserve">lateral to </w:t>
      </w:r>
      <w:r w:rsidR="001F714A" w:rsidRPr="00565448">
        <w:rPr>
          <w:color w:val="auto"/>
        </w:rPr>
        <w:t>the cerebellum</w:t>
      </w:r>
      <w:r w:rsidR="008C3C42" w:rsidRPr="00565448">
        <w:rPr>
          <w:color w:val="auto"/>
        </w:rPr>
        <w:t xml:space="preserve"> and brainstem</w:t>
      </w:r>
      <w:r w:rsidR="00995A56" w:rsidRPr="00565448">
        <w:rPr>
          <w:color w:val="auto"/>
        </w:rPr>
        <w:t>.</w:t>
      </w:r>
      <w:r w:rsidR="00340A87" w:rsidRPr="00565448">
        <w:rPr>
          <w:color w:val="auto"/>
        </w:rPr>
        <w:t xml:space="preserve"> No</w:t>
      </w:r>
      <w:r w:rsidR="00050B71" w:rsidRPr="00565448">
        <w:rPr>
          <w:color w:val="auto"/>
        </w:rPr>
        <w:t xml:space="preserve">te that the auditory </w:t>
      </w:r>
      <w:r w:rsidR="00340A87" w:rsidRPr="00565448">
        <w:rPr>
          <w:color w:val="auto"/>
        </w:rPr>
        <w:t xml:space="preserve">bulla is </w:t>
      </w:r>
      <w:r w:rsidR="009D7481" w:rsidRPr="00565448">
        <w:rPr>
          <w:color w:val="auto"/>
        </w:rPr>
        <w:t xml:space="preserve">further </w:t>
      </w:r>
      <w:r w:rsidR="000B1D40" w:rsidRPr="00565448">
        <w:rPr>
          <w:color w:val="auto"/>
        </w:rPr>
        <w:t>lateral to</w:t>
      </w:r>
      <w:r w:rsidR="00050B71" w:rsidRPr="00565448">
        <w:rPr>
          <w:color w:val="auto"/>
        </w:rPr>
        <w:t xml:space="preserve"> the auditory </w:t>
      </w:r>
      <w:r w:rsidR="00340A87" w:rsidRPr="00565448">
        <w:rPr>
          <w:color w:val="auto"/>
        </w:rPr>
        <w:t>capsule</w:t>
      </w:r>
      <w:r w:rsidR="00816E90" w:rsidRPr="00565448">
        <w:rPr>
          <w:color w:val="auto"/>
        </w:rPr>
        <w:t xml:space="preserve"> (Figure 1CD)</w:t>
      </w:r>
      <w:r w:rsidR="009D7481" w:rsidRPr="00565448">
        <w:rPr>
          <w:color w:val="auto"/>
        </w:rPr>
        <w:t>.</w:t>
      </w:r>
    </w:p>
    <w:p w14:paraId="5FEF3D8F" w14:textId="77777777" w:rsidR="00995A56" w:rsidRPr="00565448" w:rsidRDefault="00995A56" w:rsidP="00C627A0">
      <w:pPr>
        <w:jc w:val="left"/>
        <w:rPr>
          <w:color w:val="auto"/>
          <w:highlight w:val="yellow"/>
        </w:rPr>
      </w:pPr>
    </w:p>
    <w:p w14:paraId="06B79CA4" w14:textId="006A5077" w:rsidR="00995A56" w:rsidRDefault="00995A56" w:rsidP="00657FE8">
      <w:pPr>
        <w:pStyle w:val="ListParagraph"/>
        <w:numPr>
          <w:ilvl w:val="1"/>
          <w:numId w:val="49"/>
        </w:numPr>
        <w:ind w:left="0" w:firstLine="0"/>
        <w:jc w:val="left"/>
        <w:rPr>
          <w:color w:val="auto"/>
          <w:highlight w:val="yellow"/>
        </w:rPr>
      </w:pPr>
      <w:r w:rsidRPr="00565448">
        <w:rPr>
          <w:color w:val="auto"/>
          <w:highlight w:val="yellow"/>
        </w:rPr>
        <w:t>Dissect out the bulla and capsule</w:t>
      </w:r>
      <w:r w:rsidR="00677410" w:rsidRPr="00565448">
        <w:rPr>
          <w:color w:val="auto"/>
          <w:highlight w:val="yellow"/>
        </w:rPr>
        <w:t xml:space="preserve"> with the surrounding</w:t>
      </w:r>
      <w:r w:rsidR="00A41763" w:rsidRPr="00565448">
        <w:rPr>
          <w:color w:val="auto"/>
          <w:highlight w:val="yellow"/>
        </w:rPr>
        <w:t xml:space="preserve"> skull</w:t>
      </w:r>
      <w:r w:rsidR="003017D9" w:rsidRPr="00565448">
        <w:rPr>
          <w:color w:val="auto"/>
          <w:highlight w:val="yellow"/>
        </w:rPr>
        <w:t xml:space="preserve"> bone</w:t>
      </w:r>
      <w:r w:rsidR="00D87961" w:rsidRPr="00565448">
        <w:rPr>
          <w:color w:val="auto"/>
          <w:highlight w:val="yellow"/>
        </w:rPr>
        <w:t xml:space="preserve"> </w:t>
      </w:r>
      <w:r w:rsidR="003E437D" w:rsidRPr="00565448">
        <w:rPr>
          <w:color w:val="auto"/>
          <w:highlight w:val="yellow"/>
        </w:rPr>
        <w:t>(Figure 1E</w:t>
      </w:r>
      <w:r w:rsidR="00A41763" w:rsidRPr="00565448">
        <w:rPr>
          <w:color w:val="auto"/>
          <w:highlight w:val="yellow"/>
        </w:rPr>
        <w:t xml:space="preserve">). </w:t>
      </w:r>
    </w:p>
    <w:p w14:paraId="099D915E" w14:textId="580C0E2F" w:rsidR="00565448" w:rsidRPr="00565448" w:rsidRDefault="00565448" w:rsidP="00565448">
      <w:pPr>
        <w:pStyle w:val="ListParagraph"/>
        <w:ind w:left="0"/>
        <w:jc w:val="left"/>
        <w:rPr>
          <w:color w:val="auto"/>
          <w:highlight w:val="yellow"/>
        </w:rPr>
      </w:pPr>
    </w:p>
    <w:p w14:paraId="600BA94C" w14:textId="77777777" w:rsidR="00565448" w:rsidRDefault="00995A56" w:rsidP="003017D9">
      <w:pPr>
        <w:pStyle w:val="ListParagraph"/>
        <w:numPr>
          <w:ilvl w:val="1"/>
          <w:numId w:val="49"/>
        </w:numPr>
        <w:ind w:left="0" w:firstLine="0"/>
        <w:jc w:val="left"/>
        <w:rPr>
          <w:color w:val="auto"/>
          <w:highlight w:val="yellow"/>
        </w:rPr>
      </w:pPr>
      <w:r w:rsidRPr="00565448">
        <w:rPr>
          <w:rFonts w:hint="eastAsia"/>
          <w:color w:val="auto"/>
          <w:highlight w:val="yellow"/>
        </w:rPr>
        <w:t xml:space="preserve">Transfer </w:t>
      </w:r>
      <w:r w:rsidRPr="00565448">
        <w:rPr>
          <w:color w:val="auto"/>
          <w:highlight w:val="yellow"/>
        </w:rPr>
        <w:t>the specimen</w:t>
      </w:r>
      <w:r w:rsidR="00BF462A" w:rsidRPr="00565448">
        <w:rPr>
          <w:color w:val="auto"/>
          <w:highlight w:val="yellow"/>
        </w:rPr>
        <w:t xml:space="preserve"> to a dish containing</w:t>
      </w:r>
      <w:r w:rsidRPr="00565448">
        <w:rPr>
          <w:color w:val="auto"/>
          <w:highlight w:val="yellow"/>
        </w:rPr>
        <w:t xml:space="preserve"> phosphate-buffered saline (PBS) pH</w:t>
      </w:r>
      <w:r w:rsidR="001B4E95" w:rsidRPr="00565448">
        <w:rPr>
          <w:color w:val="auto"/>
          <w:highlight w:val="yellow"/>
        </w:rPr>
        <w:t xml:space="preserve"> </w:t>
      </w:r>
      <w:r w:rsidRPr="00565448">
        <w:rPr>
          <w:color w:val="auto"/>
          <w:highlight w:val="yellow"/>
        </w:rPr>
        <w:t>7.4</w:t>
      </w:r>
      <w:r w:rsidR="008159BB" w:rsidRPr="00565448">
        <w:rPr>
          <w:color w:val="auto"/>
          <w:highlight w:val="yellow"/>
        </w:rPr>
        <w:t xml:space="preserve"> at </w:t>
      </w:r>
      <w:r w:rsidR="008159BB" w:rsidRPr="00565448">
        <w:rPr>
          <w:color w:val="auto"/>
          <w:highlight w:val="yellow"/>
        </w:rPr>
        <w:lastRenderedPageBreak/>
        <w:t xml:space="preserve">room temperature. </w:t>
      </w:r>
    </w:p>
    <w:p w14:paraId="3A6AB6FB" w14:textId="77777777" w:rsidR="00565448" w:rsidRPr="00565448" w:rsidRDefault="00565448" w:rsidP="00565448">
      <w:pPr>
        <w:pStyle w:val="ListParagraph"/>
        <w:rPr>
          <w:color w:val="auto"/>
          <w:highlight w:val="yellow"/>
        </w:rPr>
      </w:pPr>
    </w:p>
    <w:p w14:paraId="4D00E9C3" w14:textId="61890181" w:rsidR="00995A56" w:rsidRPr="00565448" w:rsidRDefault="003017D9" w:rsidP="003017D9">
      <w:pPr>
        <w:pStyle w:val="ListParagraph"/>
        <w:numPr>
          <w:ilvl w:val="1"/>
          <w:numId w:val="49"/>
        </w:numPr>
        <w:ind w:left="0" w:firstLine="0"/>
        <w:jc w:val="left"/>
        <w:rPr>
          <w:color w:val="auto"/>
          <w:highlight w:val="yellow"/>
        </w:rPr>
      </w:pPr>
      <w:r w:rsidRPr="00565448">
        <w:rPr>
          <w:color w:val="auto"/>
          <w:highlight w:val="yellow"/>
        </w:rPr>
        <w:t>U</w:t>
      </w:r>
      <w:r w:rsidR="00995A56" w:rsidRPr="00565448">
        <w:rPr>
          <w:color w:val="auto"/>
          <w:highlight w:val="yellow"/>
        </w:rPr>
        <w:t xml:space="preserve">nder a </w:t>
      </w:r>
      <w:r w:rsidR="00970B26" w:rsidRPr="00565448">
        <w:rPr>
          <w:color w:val="auto"/>
          <w:highlight w:val="yellow"/>
        </w:rPr>
        <w:t xml:space="preserve">binocular </w:t>
      </w:r>
      <w:r w:rsidR="00BF462A" w:rsidRPr="00565448">
        <w:rPr>
          <w:color w:val="auto"/>
          <w:highlight w:val="yellow"/>
        </w:rPr>
        <w:t xml:space="preserve">dissecting </w:t>
      </w:r>
      <w:r w:rsidR="00970B26" w:rsidRPr="00565448">
        <w:rPr>
          <w:color w:val="auto"/>
          <w:highlight w:val="yellow"/>
        </w:rPr>
        <w:t>microscope</w:t>
      </w:r>
      <w:r w:rsidRPr="00565448">
        <w:rPr>
          <w:rFonts w:hint="eastAsia"/>
          <w:color w:val="auto"/>
          <w:highlight w:val="yellow"/>
        </w:rPr>
        <w:t>, u</w:t>
      </w:r>
      <w:r w:rsidRPr="00565448">
        <w:rPr>
          <w:color w:val="auto"/>
          <w:highlight w:val="yellow"/>
        </w:rPr>
        <w:t xml:space="preserve">se forceps to pull </w:t>
      </w:r>
      <w:r w:rsidRPr="00565448">
        <w:rPr>
          <w:color w:val="auto"/>
          <w:highlight w:val="yellow"/>
          <w:lang w:eastAsia="ja-JP"/>
        </w:rPr>
        <w:t xml:space="preserve">apart </w:t>
      </w:r>
      <w:r w:rsidRPr="00565448">
        <w:rPr>
          <w:color w:val="auto"/>
          <w:highlight w:val="yellow"/>
        </w:rPr>
        <w:t>the surrounding bones and scissors to cut the loosened boundary around the bulla and capsule (Figure 1F</w:t>
      </w:r>
      <w:r w:rsidR="00736E73" w:rsidRPr="00565448">
        <w:rPr>
          <w:color w:val="auto"/>
          <w:highlight w:val="yellow"/>
        </w:rPr>
        <w:t>, Movie 1</w:t>
      </w:r>
      <w:r w:rsidRPr="00565448">
        <w:rPr>
          <w:color w:val="auto"/>
          <w:highlight w:val="yellow"/>
        </w:rPr>
        <w:t>). The surrounding bones removed are the basioccipital (ventral border), exoccipital (ventro-posterior border), supraoccipital (posterior border), interparietal, parietal (dorsal border), squamosal (dorso-anterior border), alisphenoid (anterior border), and basisphenoid (antero-ventral border) bones.</w:t>
      </w:r>
      <w:r w:rsidRPr="00565448">
        <w:rPr>
          <w:rFonts w:hint="eastAsia"/>
          <w:color w:val="auto"/>
          <w:highlight w:val="yellow"/>
          <w:lang w:eastAsia="ja-JP"/>
        </w:rPr>
        <w:t xml:space="preserve"> </w:t>
      </w:r>
      <w:r w:rsidR="005477C9" w:rsidRPr="00565448">
        <w:rPr>
          <w:color w:val="auto"/>
          <w:highlight w:val="yellow"/>
        </w:rPr>
        <w:t>Note that the styliform process (Sp)</w:t>
      </w:r>
      <w:r w:rsidR="002F40D1" w:rsidRPr="00565448">
        <w:rPr>
          <w:color w:val="auto"/>
          <w:highlight w:val="yellow"/>
        </w:rPr>
        <w:t xml:space="preserve">, which </w:t>
      </w:r>
      <w:r w:rsidR="004F2E5C" w:rsidRPr="00565448">
        <w:rPr>
          <w:color w:val="auto"/>
          <w:highlight w:val="yellow"/>
        </w:rPr>
        <w:t xml:space="preserve">supports the tympanic opening of the </w:t>
      </w:r>
      <w:r w:rsidR="002F40D1" w:rsidRPr="00565448">
        <w:rPr>
          <w:color w:val="auto"/>
          <w:highlight w:val="yellow"/>
        </w:rPr>
        <w:t>Eustachian tube</w:t>
      </w:r>
      <w:r w:rsidR="005B311A" w:rsidRPr="00565448">
        <w:rPr>
          <w:color w:val="auto"/>
          <w:highlight w:val="yellow"/>
        </w:rPr>
        <w:t xml:space="preserve"> </w:t>
      </w:r>
      <w:r w:rsidR="005B311A" w:rsidRPr="00565448">
        <w:rPr>
          <w:color w:val="auto"/>
          <w:highlight w:val="yellow"/>
        </w:rPr>
        <w:fldChar w:fldCharType="begin"/>
      </w:r>
      <w:r w:rsidR="005B311A" w:rsidRPr="00565448">
        <w:rPr>
          <w:color w:val="auto"/>
          <w:highlight w:val="yellow"/>
        </w:rPr>
        <w:instrText xml:space="preserve"> ADDIN EN.CITE &lt;EndNote&gt;&lt;Cite&gt;&lt;Author&gt;Henson Jr&lt;/Author&gt;&lt;Year&gt;1974&lt;/Year&gt;&lt;RecNum&gt;1893&lt;/RecNum&gt;&lt;DisplayText&gt;&lt;style face="superscript"&gt;41&lt;/style&gt;&lt;/DisplayText&gt;&lt;record&gt;&lt;rec-number&gt;1893&lt;/rec-number&gt;&lt;foreign-keys&gt;&lt;key app="EN" db-id="x2zswesswxtftvervr1vp0tmxxwvexs2stt2" timestamp="1459744382"&gt;1893&lt;/key&gt;&lt;/foreign-keys&gt;&lt;ref-type name="Book Section"&gt;5&lt;/ref-type&gt;&lt;contributors&gt;&lt;authors&gt;&lt;author&gt;Henson Jr, O. W.&lt;/author&gt;&lt;/authors&gt;&lt;secondary-authors&gt;&lt;author&gt;Keidel, W. D., Neff, W. D.&lt;/author&gt;&lt;/secondary-authors&gt;&lt;/contributors&gt;&lt;titles&gt;&lt;title&gt;Comparative Anatomy of the Middle Ear&lt;/title&gt;&lt;secondary-title&gt;Auditory System. Anatomy, Physiology (Ear)&lt;/secondary-title&gt;&lt;tertiary-title&gt;Handbook of Sensory Physiology&lt;/tertiary-title&gt;&lt;short-title&gt;Handbook of Sensory Physiology&lt;/short-title&gt;&lt;/titles&gt;&lt;pages&gt;39-110&lt;/pages&gt;&lt;volume&gt;1&lt;/volume&gt;&lt;number&gt;5&lt;/number&gt;&lt;section&gt;3&lt;/section&gt;&lt;dates&gt;&lt;year&gt;1974&lt;/year&gt;&lt;/dates&gt;&lt;publisher&gt;Springer Berlin Heidelberg&lt;/publisher&gt;&lt;urls&gt;&lt;/urls&gt;&lt;electronic-resource-num&gt;10.1007/978-3-642-65829-7_3&lt;/electronic-resource-num&gt;&lt;/record&gt;&lt;/Cite&gt;&lt;/EndNote&gt;</w:instrText>
      </w:r>
      <w:r w:rsidR="005B311A" w:rsidRPr="00565448">
        <w:rPr>
          <w:color w:val="auto"/>
          <w:highlight w:val="yellow"/>
        </w:rPr>
        <w:fldChar w:fldCharType="separate"/>
      </w:r>
      <w:r w:rsidR="005B311A" w:rsidRPr="00565448">
        <w:rPr>
          <w:noProof/>
          <w:color w:val="auto"/>
          <w:highlight w:val="yellow"/>
          <w:vertAlign w:val="superscript"/>
        </w:rPr>
        <w:t>41</w:t>
      </w:r>
      <w:r w:rsidR="005B311A" w:rsidRPr="00565448">
        <w:rPr>
          <w:color w:val="auto"/>
          <w:highlight w:val="yellow"/>
        </w:rPr>
        <w:fldChar w:fldCharType="end"/>
      </w:r>
      <w:r w:rsidR="002F40D1" w:rsidRPr="00565448">
        <w:rPr>
          <w:color w:val="auto"/>
          <w:highlight w:val="yellow"/>
        </w:rPr>
        <w:t>,</w:t>
      </w:r>
      <w:r w:rsidR="005477C9" w:rsidRPr="00565448">
        <w:rPr>
          <w:color w:val="auto"/>
          <w:highlight w:val="yellow"/>
        </w:rPr>
        <w:t xml:space="preserve"> is distinct from the styloid process</w:t>
      </w:r>
      <w:r w:rsidR="002F40D1" w:rsidRPr="00565448">
        <w:rPr>
          <w:color w:val="auto"/>
          <w:highlight w:val="yellow"/>
        </w:rPr>
        <w:t xml:space="preserve"> of the temporal bone.</w:t>
      </w:r>
    </w:p>
    <w:p w14:paraId="3714C1CC" w14:textId="77777777" w:rsidR="00995A56" w:rsidRPr="00565448" w:rsidRDefault="00995A56" w:rsidP="00C627A0">
      <w:pPr>
        <w:jc w:val="left"/>
        <w:rPr>
          <w:color w:val="auto"/>
          <w:highlight w:val="yellow"/>
        </w:rPr>
      </w:pPr>
    </w:p>
    <w:p w14:paraId="325B6E6D" w14:textId="73B30543" w:rsidR="006305D7" w:rsidRPr="00565448" w:rsidRDefault="002A7E09" w:rsidP="00C627A0">
      <w:pPr>
        <w:pStyle w:val="NormalWeb"/>
        <w:numPr>
          <w:ilvl w:val="0"/>
          <w:numId w:val="49"/>
        </w:numPr>
        <w:spacing w:before="0" w:beforeAutospacing="0" w:after="0" w:afterAutospacing="0"/>
        <w:ind w:left="0" w:firstLine="0"/>
        <w:jc w:val="left"/>
        <w:rPr>
          <w:rFonts w:cs="Arial"/>
          <w:b/>
          <w:color w:val="auto"/>
          <w:highlight w:val="yellow"/>
        </w:rPr>
      </w:pPr>
      <w:r w:rsidRPr="00565448">
        <w:rPr>
          <w:rFonts w:cs="Arial"/>
          <w:b/>
          <w:color w:val="auto"/>
          <w:highlight w:val="yellow"/>
        </w:rPr>
        <w:t>I</w:t>
      </w:r>
      <w:r w:rsidR="001A0AC3" w:rsidRPr="00565448">
        <w:rPr>
          <w:rFonts w:cs="Arial"/>
          <w:b/>
          <w:color w:val="auto"/>
          <w:highlight w:val="yellow"/>
        </w:rPr>
        <w:t>solation of Auditory Ossicles: Malleus, Incus and S</w:t>
      </w:r>
      <w:r w:rsidRPr="00565448">
        <w:rPr>
          <w:rFonts w:cs="Arial"/>
          <w:b/>
          <w:color w:val="auto"/>
          <w:highlight w:val="yellow"/>
        </w:rPr>
        <w:t>tapes</w:t>
      </w:r>
      <w:r w:rsidR="006A03F4" w:rsidRPr="00565448">
        <w:rPr>
          <w:rFonts w:cs="Arial"/>
          <w:b/>
          <w:color w:val="auto"/>
          <w:highlight w:val="yellow"/>
        </w:rPr>
        <w:t xml:space="preserve"> (Movie 2)</w:t>
      </w:r>
    </w:p>
    <w:p w14:paraId="62BD0D5F" w14:textId="4F259433" w:rsidR="001A0AC3" w:rsidRPr="00565448" w:rsidRDefault="001060A1" w:rsidP="00C627A0">
      <w:pPr>
        <w:pStyle w:val="ListParagraph"/>
        <w:numPr>
          <w:ilvl w:val="1"/>
          <w:numId w:val="49"/>
        </w:numPr>
        <w:ind w:left="0" w:firstLine="0"/>
        <w:jc w:val="left"/>
        <w:rPr>
          <w:rFonts w:cs="Arial"/>
          <w:b/>
          <w:color w:val="auto"/>
          <w:highlight w:val="yellow"/>
          <w:lang w:eastAsia="ja-JP"/>
        </w:rPr>
      </w:pPr>
      <w:r w:rsidRPr="00565448">
        <w:rPr>
          <w:rFonts w:cs="Arial"/>
          <w:b/>
          <w:color w:val="auto"/>
          <w:highlight w:val="yellow"/>
          <w:lang w:eastAsia="ja-JP"/>
        </w:rPr>
        <w:t xml:space="preserve">Malleus </w:t>
      </w:r>
    </w:p>
    <w:p w14:paraId="09B6D8A5" w14:textId="77777777" w:rsidR="001A0AC3" w:rsidRPr="00565448" w:rsidRDefault="001A0AC3" w:rsidP="00C627A0">
      <w:pPr>
        <w:pStyle w:val="NormalWeb"/>
        <w:numPr>
          <w:ilvl w:val="2"/>
          <w:numId w:val="49"/>
        </w:numPr>
        <w:spacing w:before="0" w:beforeAutospacing="0" w:after="0" w:afterAutospacing="0"/>
        <w:ind w:left="0" w:firstLine="0"/>
        <w:jc w:val="left"/>
        <w:rPr>
          <w:color w:val="auto"/>
          <w:highlight w:val="yellow"/>
        </w:rPr>
      </w:pPr>
      <w:r w:rsidRPr="00565448">
        <w:rPr>
          <w:color w:val="auto"/>
          <w:highlight w:val="yellow"/>
        </w:rPr>
        <w:t xml:space="preserve">Using </w:t>
      </w:r>
      <w:r w:rsidR="00BF462A" w:rsidRPr="00565448">
        <w:rPr>
          <w:color w:val="auto"/>
          <w:highlight w:val="yellow"/>
        </w:rPr>
        <w:t xml:space="preserve">both </w:t>
      </w:r>
      <w:r w:rsidRPr="00565448">
        <w:rPr>
          <w:color w:val="auto"/>
          <w:highlight w:val="yellow"/>
        </w:rPr>
        <w:t xml:space="preserve">small scissors and forceps, remove </w:t>
      </w:r>
      <w:r w:rsidR="004C240B" w:rsidRPr="00565448">
        <w:rPr>
          <w:color w:val="auto"/>
          <w:highlight w:val="yellow"/>
        </w:rPr>
        <w:t>the</w:t>
      </w:r>
      <w:r w:rsidRPr="00565448">
        <w:rPr>
          <w:color w:val="auto"/>
          <w:highlight w:val="yellow"/>
        </w:rPr>
        <w:t xml:space="preserve"> part of the external auditory cana</w:t>
      </w:r>
      <w:r w:rsidR="00E2085D" w:rsidRPr="00565448">
        <w:rPr>
          <w:color w:val="auto"/>
          <w:highlight w:val="yellow"/>
        </w:rPr>
        <w:t>l lateral to the sulcus ty</w:t>
      </w:r>
      <w:r w:rsidRPr="00565448">
        <w:rPr>
          <w:color w:val="auto"/>
          <w:highlight w:val="yellow"/>
        </w:rPr>
        <w:t>mpanicus so that the tympanic m</w:t>
      </w:r>
      <w:r w:rsidR="00970B26" w:rsidRPr="00565448">
        <w:rPr>
          <w:color w:val="auto"/>
          <w:highlight w:val="yellow"/>
        </w:rPr>
        <w:t>embrane</w:t>
      </w:r>
      <w:r w:rsidR="002C733A" w:rsidRPr="00565448">
        <w:rPr>
          <w:color w:val="auto"/>
          <w:highlight w:val="yellow"/>
        </w:rPr>
        <w:t xml:space="preserve"> is visible</w:t>
      </w:r>
      <w:r w:rsidR="004F0E8D" w:rsidRPr="00565448">
        <w:rPr>
          <w:color w:val="auto"/>
          <w:highlight w:val="yellow"/>
        </w:rPr>
        <w:t xml:space="preserve"> (Figure 2AB)</w:t>
      </w:r>
      <w:r w:rsidRPr="00565448">
        <w:rPr>
          <w:color w:val="auto"/>
          <w:highlight w:val="yellow"/>
        </w:rPr>
        <w:t>.</w:t>
      </w:r>
    </w:p>
    <w:p w14:paraId="46A1F155" w14:textId="77777777" w:rsidR="001A0AC3" w:rsidRPr="00565448" w:rsidRDefault="001A0AC3" w:rsidP="00C627A0">
      <w:pPr>
        <w:pStyle w:val="NormalWeb"/>
        <w:spacing w:before="0" w:beforeAutospacing="0" w:after="0" w:afterAutospacing="0"/>
        <w:jc w:val="left"/>
        <w:rPr>
          <w:color w:val="auto"/>
          <w:highlight w:val="yellow"/>
        </w:rPr>
      </w:pPr>
    </w:p>
    <w:p w14:paraId="4DB416FB" w14:textId="5986219C" w:rsidR="001A0AC3" w:rsidRPr="00565448" w:rsidRDefault="00A71219" w:rsidP="00C627A0">
      <w:pPr>
        <w:pStyle w:val="NormalWeb"/>
        <w:numPr>
          <w:ilvl w:val="2"/>
          <w:numId w:val="49"/>
        </w:numPr>
        <w:spacing w:before="0" w:beforeAutospacing="0" w:after="0" w:afterAutospacing="0"/>
        <w:ind w:left="0" w:firstLine="0"/>
        <w:jc w:val="left"/>
        <w:rPr>
          <w:color w:val="auto"/>
          <w:highlight w:val="yellow"/>
        </w:rPr>
      </w:pPr>
      <w:r w:rsidRPr="00565448">
        <w:rPr>
          <w:color w:val="auto"/>
          <w:highlight w:val="yellow"/>
        </w:rPr>
        <w:t>Remov</w:t>
      </w:r>
      <w:r w:rsidRPr="00565448">
        <w:rPr>
          <w:rFonts w:hint="eastAsia"/>
          <w:color w:val="auto"/>
          <w:highlight w:val="yellow"/>
          <w:lang w:eastAsia="ja-JP"/>
        </w:rPr>
        <w:t xml:space="preserve">e </w:t>
      </w:r>
      <w:r w:rsidR="001A0AC3" w:rsidRPr="00565448">
        <w:rPr>
          <w:color w:val="auto"/>
          <w:highlight w:val="yellow"/>
        </w:rPr>
        <w:t xml:space="preserve">part of the </w:t>
      </w:r>
      <w:r w:rsidRPr="00565448">
        <w:rPr>
          <w:color w:val="auto"/>
          <w:highlight w:val="yellow"/>
        </w:rPr>
        <w:t>tympanic membrane and tympanic bone</w:t>
      </w:r>
      <w:r w:rsidR="001A0AC3" w:rsidRPr="00565448">
        <w:rPr>
          <w:color w:val="auto"/>
          <w:highlight w:val="yellow"/>
        </w:rPr>
        <w:t xml:space="preserve"> near</w:t>
      </w:r>
      <w:r w:rsidR="001A0AC3" w:rsidRPr="00565448">
        <w:rPr>
          <w:rFonts w:hint="eastAsia"/>
          <w:color w:val="auto"/>
          <w:highlight w:val="yellow"/>
        </w:rPr>
        <w:t xml:space="preserve"> </w:t>
      </w:r>
      <w:r w:rsidR="001A0AC3" w:rsidRPr="00565448">
        <w:rPr>
          <w:color w:val="auto"/>
          <w:highlight w:val="yellow"/>
        </w:rPr>
        <w:t xml:space="preserve">the </w:t>
      </w:r>
      <w:r w:rsidR="00E2085D" w:rsidRPr="00565448">
        <w:rPr>
          <w:rFonts w:hint="eastAsia"/>
          <w:color w:val="auto"/>
          <w:highlight w:val="yellow"/>
        </w:rPr>
        <w:t>malleal processus brevis</w:t>
      </w:r>
      <w:r w:rsidR="00B11F5C" w:rsidRPr="00565448">
        <w:rPr>
          <w:color w:val="auto"/>
          <w:highlight w:val="yellow"/>
        </w:rPr>
        <w:t xml:space="preserve"> (orbicular apophysis, see </w:t>
      </w:r>
      <w:r w:rsidR="0006159F" w:rsidRPr="00565448">
        <w:rPr>
          <w:color w:val="auto"/>
          <w:highlight w:val="yellow"/>
        </w:rPr>
        <w:t>Discussion</w:t>
      </w:r>
      <w:r w:rsidR="00B11F5C" w:rsidRPr="00565448">
        <w:rPr>
          <w:color w:val="auto"/>
          <w:highlight w:val="yellow"/>
        </w:rPr>
        <w:t>)</w:t>
      </w:r>
      <w:r w:rsidR="00AE6C98" w:rsidRPr="00565448">
        <w:rPr>
          <w:color w:val="auto"/>
          <w:highlight w:val="yellow"/>
        </w:rPr>
        <w:t>, both at the ventral (dotted) and posterior (#) walls (Figure 2C). T</w:t>
      </w:r>
      <w:r w:rsidR="001A0AC3" w:rsidRPr="00565448">
        <w:rPr>
          <w:color w:val="auto"/>
          <w:highlight w:val="yellow"/>
        </w:rPr>
        <w:t>he malleus and te</w:t>
      </w:r>
      <w:r w:rsidR="00970B26" w:rsidRPr="00565448">
        <w:rPr>
          <w:color w:val="auto"/>
          <w:highlight w:val="yellow"/>
        </w:rPr>
        <w:t>nsor tympani muscle</w:t>
      </w:r>
      <w:r w:rsidR="00AE6C98" w:rsidRPr="00565448">
        <w:rPr>
          <w:color w:val="auto"/>
          <w:highlight w:val="yellow"/>
        </w:rPr>
        <w:t xml:space="preserve"> </w:t>
      </w:r>
      <w:r w:rsidR="001060A1" w:rsidRPr="00565448">
        <w:rPr>
          <w:color w:val="auto"/>
          <w:highlight w:val="yellow"/>
        </w:rPr>
        <w:t>should now be</w:t>
      </w:r>
      <w:r w:rsidR="00546993" w:rsidRPr="00565448">
        <w:rPr>
          <w:color w:val="auto"/>
          <w:highlight w:val="yellow"/>
        </w:rPr>
        <w:t xml:space="preserve"> </w:t>
      </w:r>
      <w:r w:rsidR="00AE6C98" w:rsidRPr="00565448">
        <w:rPr>
          <w:color w:val="auto"/>
          <w:highlight w:val="yellow"/>
        </w:rPr>
        <w:t>exposed</w:t>
      </w:r>
      <w:r w:rsidR="004F0E8D" w:rsidRPr="00565448">
        <w:rPr>
          <w:color w:val="auto"/>
          <w:highlight w:val="yellow"/>
        </w:rPr>
        <w:t xml:space="preserve"> (Figure 2DE)</w:t>
      </w:r>
      <w:r w:rsidR="001A0AC3" w:rsidRPr="00565448">
        <w:rPr>
          <w:rFonts w:hint="eastAsia"/>
          <w:color w:val="auto"/>
          <w:highlight w:val="yellow"/>
        </w:rPr>
        <w:t>.</w:t>
      </w:r>
    </w:p>
    <w:p w14:paraId="10E27181" w14:textId="77777777" w:rsidR="008E0E1D" w:rsidRPr="00565448" w:rsidRDefault="008E0E1D" w:rsidP="00C627A0">
      <w:pPr>
        <w:pStyle w:val="NormalWeb"/>
        <w:spacing w:before="0" w:beforeAutospacing="0" w:after="0" w:afterAutospacing="0"/>
        <w:jc w:val="left"/>
        <w:rPr>
          <w:color w:val="auto"/>
          <w:highlight w:val="yellow"/>
        </w:rPr>
      </w:pPr>
    </w:p>
    <w:p w14:paraId="5A291EEE" w14:textId="7F1B6B1D" w:rsidR="008E0E1D" w:rsidRPr="00565448" w:rsidRDefault="008E0E1D" w:rsidP="00C627A0">
      <w:pPr>
        <w:pStyle w:val="NormalWeb"/>
        <w:numPr>
          <w:ilvl w:val="2"/>
          <w:numId w:val="49"/>
        </w:numPr>
        <w:spacing w:before="0" w:beforeAutospacing="0" w:after="0" w:afterAutospacing="0"/>
        <w:ind w:left="0" w:firstLine="0"/>
        <w:jc w:val="left"/>
        <w:rPr>
          <w:color w:val="auto"/>
          <w:highlight w:val="yellow"/>
        </w:rPr>
      </w:pPr>
      <w:r w:rsidRPr="00565448">
        <w:rPr>
          <w:color w:val="auto"/>
          <w:highlight w:val="yellow"/>
        </w:rPr>
        <w:t>Lift the malle</w:t>
      </w:r>
      <w:r w:rsidR="00513A9B" w:rsidRPr="00565448">
        <w:rPr>
          <w:color w:val="auto"/>
          <w:highlight w:val="yellow"/>
        </w:rPr>
        <w:t>us</w:t>
      </w:r>
      <w:r w:rsidRPr="00565448">
        <w:rPr>
          <w:color w:val="auto"/>
          <w:highlight w:val="yellow"/>
        </w:rPr>
        <w:t xml:space="preserve"> </w:t>
      </w:r>
      <w:r w:rsidR="004F0E8D" w:rsidRPr="00565448">
        <w:rPr>
          <w:color w:val="auto"/>
          <w:highlight w:val="yellow"/>
        </w:rPr>
        <w:t xml:space="preserve">(Figure 2F) </w:t>
      </w:r>
      <w:r w:rsidRPr="00565448">
        <w:rPr>
          <w:color w:val="auto"/>
          <w:highlight w:val="yellow"/>
        </w:rPr>
        <w:t>and cut the tenso</w:t>
      </w:r>
      <w:r w:rsidR="00970B26" w:rsidRPr="00565448">
        <w:rPr>
          <w:color w:val="auto"/>
          <w:highlight w:val="yellow"/>
        </w:rPr>
        <w:t>r tympani</w:t>
      </w:r>
      <w:r w:rsidR="00E2085D" w:rsidRPr="00565448">
        <w:rPr>
          <w:color w:val="auto"/>
          <w:highlight w:val="yellow"/>
        </w:rPr>
        <w:t xml:space="preserve"> muscle with </w:t>
      </w:r>
      <w:r w:rsidR="00546993" w:rsidRPr="00565448">
        <w:rPr>
          <w:color w:val="auto"/>
          <w:highlight w:val="yellow"/>
        </w:rPr>
        <w:t>the</w:t>
      </w:r>
      <w:r w:rsidR="00E2085D" w:rsidRPr="00565448">
        <w:rPr>
          <w:color w:val="auto"/>
          <w:highlight w:val="yellow"/>
        </w:rPr>
        <w:t xml:space="preserve"> </w:t>
      </w:r>
      <w:r w:rsidR="00E666DF" w:rsidRPr="00565448">
        <w:rPr>
          <w:color w:val="auto"/>
          <w:highlight w:val="yellow"/>
        </w:rPr>
        <w:t>bevel</w:t>
      </w:r>
      <w:r w:rsidR="00546993" w:rsidRPr="00565448">
        <w:rPr>
          <w:color w:val="auto"/>
          <w:highlight w:val="yellow"/>
        </w:rPr>
        <w:t>ed</w:t>
      </w:r>
      <w:r w:rsidR="00E666DF" w:rsidRPr="00565448">
        <w:rPr>
          <w:color w:val="auto"/>
          <w:highlight w:val="yellow"/>
        </w:rPr>
        <w:t xml:space="preserve"> edge of</w:t>
      </w:r>
      <w:r w:rsidR="00546993" w:rsidRPr="00565448">
        <w:rPr>
          <w:color w:val="auto"/>
          <w:highlight w:val="yellow"/>
        </w:rPr>
        <w:t xml:space="preserve"> a</w:t>
      </w:r>
      <w:r w:rsidR="00E666DF" w:rsidRPr="00565448">
        <w:rPr>
          <w:color w:val="auto"/>
          <w:highlight w:val="yellow"/>
        </w:rPr>
        <w:t xml:space="preserve"> </w:t>
      </w:r>
      <w:r w:rsidR="003C1452" w:rsidRPr="00565448">
        <w:rPr>
          <w:color w:val="auto"/>
          <w:highlight w:val="yellow"/>
        </w:rPr>
        <w:t>2</w:t>
      </w:r>
      <w:r w:rsidR="004F0E8D" w:rsidRPr="00565448">
        <w:rPr>
          <w:color w:val="auto"/>
          <w:highlight w:val="yellow"/>
        </w:rPr>
        <w:t>7</w:t>
      </w:r>
      <w:r w:rsidR="003C1452" w:rsidRPr="00565448">
        <w:rPr>
          <w:color w:val="auto"/>
          <w:highlight w:val="yellow"/>
        </w:rPr>
        <w:t>G-</w:t>
      </w:r>
      <w:r w:rsidR="00E2085D" w:rsidRPr="00565448">
        <w:rPr>
          <w:color w:val="auto"/>
          <w:highlight w:val="yellow"/>
        </w:rPr>
        <w:t>needle</w:t>
      </w:r>
      <w:r w:rsidR="004F0E8D" w:rsidRPr="00565448">
        <w:rPr>
          <w:color w:val="auto"/>
          <w:highlight w:val="yellow"/>
        </w:rPr>
        <w:t xml:space="preserve"> (Figure 2G)</w:t>
      </w:r>
      <w:r w:rsidRPr="00565448">
        <w:rPr>
          <w:color w:val="auto"/>
          <w:highlight w:val="yellow"/>
        </w:rPr>
        <w:t>.</w:t>
      </w:r>
      <w:r w:rsidR="00DF4F05" w:rsidRPr="00565448">
        <w:rPr>
          <w:color w:val="auto"/>
          <w:highlight w:val="yellow"/>
        </w:rPr>
        <w:t xml:space="preserve"> </w:t>
      </w:r>
      <w:r w:rsidR="00DF4F05" w:rsidRPr="00565448">
        <w:rPr>
          <w:rFonts w:cs="Arial"/>
          <w:color w:val="auto"/>
          <w:highlight w:val="yellow"/>
        </w:rPr>
        <w:t xml:space="preserve">Note that the </w:t>
      </w:r>
      <w:r w:rsidR="00513A9B" w:rsidRPr="00565448">
        <w:rPr>
          <w:rFonts w:cs="Arial"/>
          <w:color w:val="auto"/>
          <w:highlight w:val="yellow"/>
        </w:rPr>
        <w:t xml:space="preserve">malleal </w:t>
      </w:r>
      <w:r w:rsidR="00DF4F05" w:rsidRPr="00565448">
        <w:rPr>
          <w:rFonts w:cs="Arial"/>
          <w:color w:val="auto"/>
          <w:highlight w:val="yellow"/>
        </w:rPr>
        <w:t>manubrium firmly attaches to the tympanic membrane, as is seen in other mammals.</w:t>
      </w:r>
    </w:p>
    <w:p w14:paraId="76946BB8" w14:textId="77777777" w:rsidR="008E0E1D" w:rsidRPr="00565448" w:rsidRDefault="008E0E1D" w:rsidP="00C627A0">
      <w:pPr>
        <w:pStyle w:val="NormalWeb"/>
        <w:spacing w:before="0" w:beforeAutospacing="0" w:after="0" w:afterAutospacing="0"/>
        <w:jc w:val="left"/>
        <w:rPr>
          <w:rFonts w:cs="Arial"/>
          <w:color w:val="auto"/>
          <w:highlight w:val="yellow"/>
          <w:lang w:eastAsia="ja-JP"/>
        </w:rPr>
      </w:pPr>
    </w:p>
    <w:p w14:paraId="36F57B30" w14:textId="55CFC3E1" w:rsidR="008E0E1D" w:rsidRPr="00565448" w:rsidRDefault="008E0E1D" w:rsidP="00C627A0">
      <w:pPr>
        <w:pStyle w:val="NormalWeb"/>
        <w:numPr>
          <w:ilvl w:val="2"/>
          <w:numId w:val="49"/>
        </w:numPr>
        <w:spacing w:before="0" w:beforeAutospacing="0" w:after="0" w:afterAutospacing="0"/>
        <w:ind w:left="0" w:firstLine="0"/>
        <w:jc w:val="left"/>
        <w:rPr>
          <w:color w:val="auto"/>
          <w:highlight w:val="yellow"/>
        </w:rPr>
      </w:pPr>
      <w:r w:rsidRPr="00565448">
        <w:rPr>
          <w:color w:val="auto"/>
          <w:highlight w:val="yellow"/>
        </w:rPr>
        <w:t xml:space="preserve">Detach the tympanic membrane </w:t>
      </w:r>
      <w:r w:rsidRPr="00565448">
        <w:rPr>
          <w:rFonts w:hint="eastAsia"/>
          <w:color w:val="auto"/>
          <w:highlight w:val="yellow"/>
        </w:rPr>
        <w:t>careful</w:t>
      </w:r>
      <w:r w:rsidRPr="00565448">
        <w:rPr>
          <w:color w:val="auto"/>
          <w:highlight w:val="yellow"/>
        </w:rPr>
        <w:t>ly from the manubrium</w:t>
      </w:r>
      <w:r w:rsidR="004C240B" w:rsidRPr="00565448">
        <w:rPr>
          <w:color w:val="auto"/>
          <w:highlight w:val="yellow"/>
        </w:rPr>
        <w:t>, which</w:t>
      </w:r>
      <w:r w:rsidRPr="00565448">
        <w:rPr>
          <w:color w:val="auto"/>
          <w:highlight w:val="yellow"/>
        </w:rPr>
        <w:t xml:space="preserve"> is fragile. Remove the tympanic bone to reveal </w:t>
      </w:r>
      <w:r w:rsidR="00970B26" w:rsidRPr="00565448">
        <w:rPr>
          <w:color w:val="auto"/>
          <w:highlight w:val="yellow"/>
        </w:rPr>
        <w:t>the three auditory ossicles</w:t>
      </w:r>
      <w:r w:rsidRPr="00565448">
        <w:rPr>
          <w:color w:val="auto"/>
          <w:highlight w:val="yellow"/>
        </w:rPr>
        <w:t>.</w:t>
      </w:r>
    </w:p>
    <w:p w14:paraId="0283B855" w14:textId="77777777" w:rsidR="008E0E1D" w:rsidRPr="00565448" w:rsidRDefault="008E0E1D" w:rsidP="00C627A0">
      <w:pPr>
        <w:jc w:val="left"/>
        <w:rPr>
          <w:color w:val="auto"/>
          <w:highlight w:val="yellow"/>
        </w:rPr>
      </w:pPr>
    </w:p>
    <w:p w14:paraId="12434AD5" w14:textId="303A55C1" w:rsidR="00982D46" w:rsidRPr="00565448" w:rsidRDefault="00BD2FCC" w:rsidP="00C627A0">
      <w:pPr>
        <w:pStyle w:val="NormalWeb"/>
        <w:numPr>
          <w:ilvl w:val="2"/>
          <w:numId w:val="49"/>
        </w:numPr>
        <w:spacing w:before="0" w:beforeAutospacing="0" w:after="0" w:afterAutospacing="0"/>
        <w:ind w:left="0" w:firstLine="0"/>
        <w:jc w:val="left"/>
        <w:rPr>
          <w:color w:val="auto"/>
          <w:highlight w:val="yellow"/>
        </w:rPr>
      </w:pPr>
      <w:r w:rsidRPr="00565448">
        <w:rPr>
          <w:color w:val="auto"/>
          <w:highlight w:val="yellow"/>
        </w:rPr>
        <w:t>Dislocate</w:t>
      </w:r>
      <w:r w:rsidR="008E0E1D" w:rsidRPr="00565448">
        <w:rPr>
          <w:color w:val="auto"/>
          <w:highlight w:val="yellow"/>
        </w:rPr>
        <w:t xml:space="preserve"> the malleus</w:t>
      </w:r>
      <w:r w:rsidR="004C240B" w:rsidRPr="00565448">
        <w:rPr>
          <w:color w:val="auto"/>
          <w:highlight w:val="yellow"/>
        </w:rPr>
        <w:t xml:space="preserve"> </w:t>
      </w:r>
      <w:r w:rsidRPr="00565448">
        <w:rPr>
          <w:color w:val="auto"/>
          <w:highlight w:val="yellow"/>
        </w:rPr>
        <w:t xml:space="preserve">from the incus </w:t>
      </w:r>
      <w:r w:rsidR="008E0E1D" w:rsidRPr="00565448">
        <w:rPr>
          <w:color w:val="auto"/>
          <w:highlight w:val="yellow"/>
        </w:rPr>
        <w:t>at the ossicular joint</w:t>
      </w:r>
      <w:r w:rsidR="00513A9B" w:rsidRPr="00565448">
        <w:rPr>
          <w:color w:val="auto"/>
          <w:highlight w:val="yellow"/>
        </w:rPr>
        <w:t xml:space="preserve"> (Figure 2H)</w:t>
      </w:r>
      <w:r w:rsidRPr="00565448">
        <w:rPr>
          <w:color w:val="auto"/>
          <w:highlight w:val="yellow"/>
        </w:rPr>
        <w:t>.</w:t>
      </w:r>
    </w:p>
    <w:p w14:paraId="3A9A7877" w14:textId="77777777" w:rsidR="00BD2FCC" w:rsidRPr="00565448" w:rsidRDefault="00BD2FCC" w:rsidP="00C627A0">
      <w:pPr>
        <w:jc w:val="left"/>
        <w:rPr>
          <w:color w:val="auto"/>
          <w:highlight w:val="yellow"/>
        </w:rPr>
      </w:pPr>
    </w:p>
    <w:p w14:paraId="530C48B8" w14:textId="77777777" w:rsidR="00BD2FCC" w:rsidRPr="00565448" w:rsidRDefault="00BD2FCC" w:rsidP="00C627A0">
      <w:pPr>
        <w:pStyle w:val="NormalWeb"/>
        <w:numPr>
          <w:ilvl w:val="2"/>
          <w:numId w:val="49"/>
        </w:numPr>
        <w:spacing w:before="0" w:beforeAutospacing="0" w:after="0" w:afterAutospacing="0"/>
        <w:ind w:left="0" w:firstLine="0"/>
        <w:jc w:val="left"/>
        <w:rPr>
          <w:color w:val="auto"/>
          <w:highlight w:val="yellow"/>
          <w:lang w:eastAsia="ja-JP"/>
        </w:rPr>
      </w:pPr>
      <w:r w:rsidRPr="00565448">
        <w:rPr>
          <w:color w:val="auto"/>
          <w:highlight w:val="yellow"/>
        </w:rPr>
        <w:t>Isolate the malleus by fracturing the anterior process at the gonial</w:t>
      </w:r>
      <w:r w:rsidR="004A5307" w:rsidRPr="00565448">
        <w:rPr>
          <w:color w:val="auto"/>
          <w:highlight w:val="yellow"/>
        </w:rPr>
        <w:t>e</w:t>
      </w:r>
      <w:r w:rsidRPr="00565448">
        <w:rPr>
          <w:color w:val="auto"/>
          <w:highlight w:val="yellow"/>
        </w:rPr>
        <w:t>.</w:t>
      </w:r>
    </w:p>
    <w:p w14:paraId="194E8C5E" w14:textId="77777777" w:rsidR="00E666DF" w:rsidRPr="00565448" w:rsidRDefault="00E666DF" w:rsidP="00C627A0">
      <w:pPr>
        <w:jc w:val="left"/>
        <w:rPr>
          <w:rFonts w:cs="Arial"/>
          <w:color w:val="auto"/>
          <w:highlight w:val="yellow"/>
          <w:lang w:eastAsia="ja-JP"/>
        </w:rPr>
      </w:pPr>
    </w:p>
    <w:p w14:paraId="4155936A" w14:textId="592E6100" w:rsidR="00CC3A5C" w:rsidRPr="00565448" w:rsidRDefault="001060A1" w:rsidP="00C627A0">
      <w:pPr>
        <w:pStyle w:val="ListParagraph"/>
        <w:numPr>
          <w:ilvl w:val="1"/>
          <w:numId w:val="49"/>
        </w:numPr>
        <w:ind w:left="0" w:firstLine="0"/>
        <w:jc w:val="left"/>
        <w:rPr>
          <w:rFonts w:cs="Arial"/>
          <w:b/>
          <w:color w:val="auto"/>
          <w:highlight w:val="yellow"/>
          <w:lang w:eastAsia="ja-JP"/>
        </w:rPr>
      </w:pPr>
      <w:r w:rsidRPr="00565448">
        <w:rPr>
          <w:rFonts w:cs="Arial"/>
          <w:b/>
          <w:color w:val="auto"/>
          <w:highlight w:val="yellow"/>
        </w:rPr>
        <w:t xml:space="preserve">Incus and </w:t>
      </w:r>
      <w:r w:rsidRPr="00565448">
        <w:rPr>
          <w:rFonts w:cs="Arial"/>
          <w:b/>
          <w:color w:val="auto"/>
          <w:highlight w:val="yellow"/>
          <w:lang w:eastAsia="ja-JP"/>
        </w:rPr>
        <w:t>Stapes</w:t>
      </w:r>
      <w:r w:rsidRPr="00565448">
        <w:rPr>
          <w:b/>
          <w:color w:val="auto"/>
          <w:highlight w:val="yellow"/>
        </w:rPr>
        <w:t xml:space="preserve"> </w:t>
      </w:r>
    </w:p>
    <w:p w14:paraId="0B0514AA" w14:textId="7E9064FF" w:rsidR="00CC3A5C" w:rsidRPr="00565448" w:rsidRDefault="00513A9B" w:rsidP="00C627A0">
      <w:pPr>
        <w:pStyle w:val="NormalWeb"/>
        <w:numPr>
          <w:ilvl w:val="2"/>
          <w:numId w:val="49"/>
        </w:numPr>
        <w:spacing w:before="0" w:beforeAutospacing="0" w:after="0" w:afterAutospacing="0"/>
        <w:ind w:left="0" w:firstLine="0"/>
        <w:jc w:val="left"/>
        <w:rPr>
          <w:color w:val="auto"/>
          <w:highlight w:val="yellow"/>
        </w:rPr>
      </w:pPr>
      <w:r w:rsidRPr="00565448">
        <w:rPr>
          <w:color w:val="auto"/>
          <w:highlight w:val="yellow"/>
        </w:rPr>
        <w:t>Isolate the incus by</w:t>
      </w:r>
      <w:r w:rsidR="00CC3A5C" w:rsidRPr="00565448">
        <w:rPr>
          <w:color w:val="auto"/>
          <w:highlight w:val="yellow"/>
        </w:rPr>
        <w:t xml:space="preserve"> cut</w:t>
      </w:r>
      <w:r w:rsidRPr="00565448">
        <w:rPr>
          <w:color w:val="auto"/>
          <w:highlight w:val="yellow"/>
        </w:rPr>
        <w:t>ting</w:t>
      </w:r>
      <w:r w:rsidR="00CC3A5C" w:rsidRPr="00565448">
        <w:rPr>
          <w:color w:val="auto"/>
          <w:highlight w:val="yellow"/>
        </w:rPr>
        <w:t xml:space="preserve"> off the posterior ligament of the incus at the s</w:t>
      </w:r>
      <w:r w:rsidR="00970B26" w:rsidRPr="00565448">
        <w:rPr>
          <w:color w:val="auto"/>
          <w:highlight w:val="yellow"/>
        </w:rPr>
        <w:t>hort crus</w:t>
      </w:r>
      <w:r w:rsidRPr="00565448">
        <w:rPr>
          <w:color w:val="auto"/>
          <w:highlight w:val="yellow"/>
        </w:rPr>
        <w:t xml:space="preserve"> </w:t>
      </w:r>
      <w:r w:rsidR="005658D6" w:rsidRPr="00565448">
        <w:rPr>
          <w:color w:val="auto"/>
          <w:highlight w:val="yellow"/>
        </w:rPr>
        <w:t>(Figure 3A)</w:t>
      </w:r>
      <w:r w:rsidR="00CC3A5C" w:rsidRPr="00565448">
        <w:rPr>
          <w:color w:val="auto"/>
          <w:highlight w:val="yellow"/>
        </w:rPr>
        <w:t>.</w:t>
      </w:r>
    </w:p>
    <w:p w14:paraId="5CF6785A" w14:textId="77777777" w:rsidR="00CC3A5C" w:rsidRPr="00565448" w:rsidRDefault="00CC3A5C" w:rsidP="00C627A0">
      <w:pPr>
        <w:pStyle w:val="NormalWeb"/>
        <w:spacing w:before="0" w:beforeAutospacing="0" w:after="0" w:afterAutospacing="0"/>
        <w:jc w:val="left"/>
        <w:rPr>
          <w:color w:val="auto"/>
          <w:highlight w:val="yellow"/>
        </w:rPr>
      </w:pPr>
    </w:p>
    <w:p w14:paraId="78EFA975" w14:textId="77777777" w:rsidR="00565448" w:rsidRDefault="00CC3A5C" w:rsidP="00C627A0">
      <w:pPr>
        <w:pStyle w:val="NormalWeb"/>
        <w:numPr>
          <w:ilvl w:val="2"/>
          <w:numId w:val="49"/>
        </w:numPr>
        <w:spacing w:before="0" w:beforeAutospacing="0" w:after="0" w:afterAutospacing="0"/>
        <w:ind w:left="0" w:firstLine="0"/>
        <w:jc w:val="left"/>
        <w:rPr>
          <w:color w:val="auto"/>
          <w:highlight w:val="yellow"/>
        </w:rPr>
      </w:pPr>
      <w:r w:rsidRPr="00565448">
        <w:rPr>
          <w:color w:val="auto"/>
          <w:highlight w:val="yellow"/>
        </w:rPr>
        <w:t xml:space="preserve">Isolate the stapes by cutting off the stapedial artery </w:t>
      </w:r>
      <w:r w:rsidR="00A86FF0" w:rsidRPr="00565448">
        <w:rPr>
          <w:color w:val="auto"/>
          <w:highlight w:val="yellow"/>
        </w:rPr>
        <w:t>near</w:t>
      </w:r>
      <w:r w:rsidRPr="00565448">
        <w:rPr>
          <w:color w:val="auto"/>
          <w:highlight w:val="yellow"/>
        </w:rPr>
        <w:t xml:space="preserve"> the stapes </w:t>
      </w:r>
      <w:r w:rsidR="00456FB3" w:rsidRPr="00565448">
        <w:rPr>
          <w:color w:val="auto"/>
          <w:highlight w:val="yellow"/>
        </w:rPr>
        <w:t xml:space="preserve">with </w:t>
      </w:r>
      <w:r w:rsidR="00546993" w:rsidRPr="00565448">
        <w:rPr>
          <w:color w:val="auto"/>
          <w:highlight w:val="yellow"/>
        </w:rPr>
        <w:t xml:space="preserve">the </w:t>
      </w:r>
      <w:r w:rsidR="00456FB3" w:rsidRPr="00565448">
        <w:rPr>
          <w:color w:val="auto"/>
          <w:highlight w:val="yellow"/>
        </w:rPr>
        <w:t>bevel</w:t>
      </w:r>
      <w:r w:rsidR="00546993" w:rsidRPr="00565448">
        <w:rPr>
          <w:color w:val="auto"/>
          <w:highlight w:val="yellow"/>
        </w:rPr>
        <w:t>ed</w:t>
      </w:r>
      <w:r w:rsidR="00456FB3" w:rsidRPr="00565448">
        <w:rPr>
          <w:color w:val="auto"/>
          <w:highlight w:val="yellow"/>
        </w:rPr>
        <w:t xml:space="preserve"> edge of </w:t>
      </w:r>
      <w:r w:rsidR="00546993" w:rsidRPr="00565448">
        <w:rPr>
          <w:color w:val="auto"/>
          <w:highlight w:val="yellow"/>
        </w:rPr>
        <w:t xml:space="preserve">a </w:t>
      </w:r>
      <w:r w:rsidR="00456FB3" w:rsidRPr="00565448">
        <w:rPr>
          <w:color w:val="auto"/>
          <w:highlight w:val="yellow"/>
        </w:rPr>
        <w:t xml:space="preserve">27G-needle </w:t>
      </w:r>
      <w:r w:rsidR="00453847" w:rsidRPr="00565448">
        <w:rPr>
          <w:color w:val="auto"/>
          <w:highlight w:val="yellow"/>
        </w:rPr>
        <w:t>(Figure 3</w:t>
      </w:r>
      <w:r w:rsidR="005658D6" w:rsidRPr="00565448">
        <w:rPr>
          <w:color w:val="auto"/>
          <w:highlight w:val="yellow"/>
        </w:rPr>
        <w:t>B</w:t>
      </w:r>
      <w:r w:rsidR="00A86FF0" w:rsidRPr="00565448">
        <w:rPr>
          <w:color w:val="auto"/>
          <w:highlight w:val="yellow"/>
        </w:rPr>
        <w:t>C</w:t>
      </w:r>
      <w:r w:rsidR="005658D6" w:rsidRPr="00565448">
        <w:rPr>
          <w:color w:val="auto"/>
          <w:highlight w:val="yellow"/>
        </w:rPr>
        <w:t xml:space="preserve">). </w:t>
      </w:r>
      <w:r w:rsidR="00546993" w:rsidRPr="00565448">
        <w:rPr>
          <w:color w:val="auto"/>
          <w:highlight w:val="yellow"/>
        </w:rPr>
        <w:t>If necessary, c</w:t>
      </w:r>
      <w:r w:rsidR="00456FB3" w:rsidRPr="00565448">
        <w:rPr>
          <w:color w:val="auto"/>
          <w:highlight w:val="yellow"/>
        </w:rPr>
        <w:t>ut t</w:t>
      </w:r>
      <w:r w:rsidRPr="00565448">
        <w:rPr>
          <w:color w:val="auto"/>
          <w:highlight w:val="yellow"/>
        </w:rPr>
        <w:t>he tendon of the stapedial muscle at the muscular pr</w:t>
      </w:r>
      <w:r w:rsidR="00970B26" w:rsidRPr="00565448">
        <w:rPr>
          <w:color w:val="auto"/>
          <w:highlight w:val="yellow"/>
        </w:rPr>
        <w:t xml:space="preserve">ocess of </w:t>
      </w:r>
      <w:r w:rsidR="004C240B" w:rsidRPr="00565448">
        <w:rPr>
          <w:color w:val="auto"/>
          <w:highlight w:val="yellow"/>
        </w:rPr>
        <w:t xml:space="preserve">the </w:t>
      </w:r>
      <w:r w:rsidR="00970B26" w:rsidRPr="00565448">
        <w:rPr>
          <w:color w:val="auto"/>
          <w:highlight w:val="yellow"/>
        </w:rPr>
        <w:t xml:space="preserve">stapes </w:t>
      </w:r>
      <w:r w:rsidR="00EB1F94" w:rsidRPr="00565448">
        <w:rPr>
          <w:color w:val="auto"/>
          <w:highlight w:val="yellow"/>
        </w:rPr>
        <w:t xml:space="preserve">with </w:t>
      </w:r>
      <w:r w:rsidR="00456FB3" w:rsidRPr="00565448">
        <w:rPr>
          <w:color w:val="auto"/>
          <w:highlight w:val="yellow"/>
        </w:rPr>
        <w:t xml:space="preserve">the </w:t>
      </w:r>
      <w:r w:rsidR="00EB1F94" w:rsidRPr="00565448">
        <w:rPr>
          <w:color w:val="auto"/>
          <w:highlight w:val="yellow"/>
        </w:rPr>
        <w:t>needle</w:t>
      </w:r>
      <w:r w:rsidRPr="00565448">
        <w:rPr>
          <w:color w:val="auto"/>
          <w:highlight w:val="yellow"/>
        </w:rPr>
        <w:t xml:space="preserve">. </w:t>
      </w:r>
    </w:p>
    <w:p w14:paraId="1D44D61B" w14:textId="77777777" w:rsidR="00565448" w:rsidRDefault="00565448" w:rsidP="00565448">
      <w:pPr>
        <w:pStyle w:val="ListParagraph"/>
        <w:rPr>
          <w:color w:val="auto"/>
          <w:highlight w:val="yellow"/>
        </w:rPr>
      </w:pPr>
    </w:p>
    <w:p w14:paraId="7673F02E" w14:textId="634C15DD" w:rsidR="00CC3A5C" w:rsidRPr="00565448" w:rsidRDefault="009831D3" w:rsidP="00C627A0">
      <w:pPr>
        <w:pStyle w:val="NormalWeb"/>
        <w:numPr>
          <w:ilvl w:val="2"/>
          <w:numId w:val="49"/>
        </w:numPr>
        <w:spacing w:before="0" w:beforeAutospacing="0" w:after="0" w:afterAutospacing="0"/>
        <w:ind w:left="0" w:firstLine="0"/>
        <w:jc w:val="left"/>
        <w:rPr>
          <w:color w:val="auto"/>
          <w:highlight w:val="yellow"/>
        </w:rPr>
      </w:pPr>
      <w:r w:rsidRPr="00565448">
        <w:rPr>
          <w:color w:val="auto"/>
          <w:highlight w:val="yellow"/>
        </w:rPr>
        <w:t xml:space="preserve">Insert a sewing needle </w:t>
      </w:r>
      <w:r w:rsidR="004A2A7C" w:rsidRPr="00565448">
        <w:rPr>
          <w:color w:val="auto"/>
          <w:highlight w:val="yellow"/>
        </w:rPr>
        <w:t xml:space="preserve">(or a marking pin) </w:t>
      </w:r>
      <w:r w:rsidRPr="00565448">
        <w:rPr>
          <w:color w:val="auto"/>
          <w:highlight w:val="yellow"/>
        </w:rPr>
        <w:t xml:space="preserve">into the obturator foramen of the stapes and </w:t>
      </w:r>
      <w:r w:rsidR="004A2A7C" w:rsidRPr="00565448">
        <w:rPr>
          <w:color w:val="auto"/>
          <w:highlight w:val="yellow"/>
        </w:rPr>
        <w:t>lift</w:t>
      </w:r>
      <w:r w:rsidRPr="00565448">
        <w:rPr>
          <w:color w:val="auto"/>
          <w:highlight w:val="yellow"/>
        </w:rPr>
        <w:t xml:space="preserve"> up the stapes. </w:t>
      </w:r>
      <w:r w:rsidR="00766CA1" w:rsidRPr="00565448">
        <w:rPr>
          <w:color w:val="auto"/>
          <w:highlight w:val="yellow"/>
        </w:rPr>
        <w:t>After removing</w:t>
      </w:r>
      <w:r w:rsidR="00CC3A5C" w:rsidRPr="00565448">
        <w:rPr>
          <w:color w:val="auto"/>
          <w:highlight w:val="yellow"/>
        </w:rPr>
        <w:t xml:space="preserve"> </w:t>
      </w:r>
      <w:r w:rsidR="00521465" w:rsidRPr="00565448">
        <w:rPr>
          <w:color w:val="auto"/>
          <w:highlight w:val="yellow"/>
        </w:rPr>
        <w:t xml:space="preserve">the </w:t>
      </w:r>
      <w:r w:rsidR="00CC3A5C" w:rsidRPr="00565448">
        <w:rPr>
          <w:color w:val="auto"/>
          <w:highlight w:val="yellow"/>
        </w:rPr>
        <w:t xml:space="preserve">stapes, </w:t>
      </w:r>
      <w:r w:rsidR="00521465" w:rsidRPr="00565448">
        <w:rPr>
          <w:color w:val="auto"/>
          <w:highlight w:val="yellow"/>
        </w:rPr>
        <w:t xml:space="preserve">the </w:t>
      </w:r>
      <w:r w:rsidR="00970B26" w:rsidRPr="00565448">
        <w:rPr>
          <w:color w:val="auto"/>
          <w:highlight w:val="yellow"/>
        </w:rPr>
        <w:t xml:space="preserve">oval window </w:t>
      </w:r>
      <w:r w:rsidR="005D0A13" w:rsidRPr="00565448">
        <w:rPr>
          <w:color w:val="auto"/>
          <w:highlight w:val="yellow"/>
        </w:rPr>
        <w:t xml:space="preserve">opening </w:t>
      </w:r>
      <w:r w:rsidR="00521465" w:rsidRPr="00565448">
        <w:rPr>
          <w:color w:val="auto"/>
          <w:highlight w:val="yellow"/>
        </w:rPr>
        <w:t xml:space="preserve">should be </w:t>
      </w:r>
      <w:r w:rsidR="00970B26" w:rsidRPr="00565448">
        <w:rPr>
          <w:color w:val="auto"/>
          <w:highlight w:val="yellow"/>
        </w:rPr>
        <w:t>clearly visible</w:t>
      </w:r>
      <w:r w:rsidR="00AC277A" w:rsidRPr="00565448">
        <w:rPr>
          <w:color w:val="auto"/>
          <w:highlight w:val="yellow"/>
        </w:rPr>
        <w:t xml:space="preserve"> (Figure 3D)</w:t>
      </w:r>
      <w:r w:rsidR="00970B26" w:rsidRPr="00565448">
        <w:rPr>
          <w:color w:val="auto"/>
          <w:highlight w:val="yellow"/>
        </w:rPr>
        <w:t>.</w:t>
      </w:r>
    </w:p>
    <w:p w14:paraId="58D20C98" w14:textId="77777777" w:rsidR="008E0E1D" w:rsidRPr="00565448" w:rsidRDefault="008E0E1D" w:rsidP="00C627A0">
      <w:pPr>
        <w:pStyle w:val="NormalWeb"/>
        <w:spacing w:before="0" w:beforeAutospacing="0" w:after="0" w:afterAutospacing="0"/>
        <w:jc w:val="left"/>
        <w:rPr>
          <w:rFonts w:cs="Arial"/>
          <w:b/>
          <w:color w:val="auto"/>
          <w:highlight w:val="yellow"/>
        </w:rPr>
      </w:pPr>
    </w:p>
    <w:p w14:paraId="0D3A150A" w14:textId="6424E352" w:rsidR="006305D7" w:rsidRPr="00565448" w:rsidRDefault="002A7E09" w:rsidP="00C627A0">
      <w:pPr>
        <w:pStyle w:val="NormalWeb"/>
        <w:numPr>
          <w:ilvl w:val="0"/>
          <w:numId w:val="49"/>
        </w:numPr>
        <w:spacing w:before="0" w:beforeAutospacing="0" w:after="0" w:afterAutospacing="0"/>
        <w:ind w:left="0" w:firstLine="0"/>
        <w:jc w:val="left"/>
        <w:rPr>
          <w:rFonts w:cs="Arial"/>
          <w:b/>
          <w:color w:val="auto"/>
        </w:rPr>
      </w:pPr>
      <w:r w:rsidRPr="00565448">
        <w:rPr>
          <w:rFonts w:cs="Arial"/>
          <w:b/>
          <w:color w:val="auto"/>
        </w:rPr>
        <w:t>Embedding of Auditory Bulla</w:t>
      </w:r>
      <w:r w:rsidR="00A57A64" w:rsidRPr="00565448">
        <w:rPr>
          <w:rFonts w:cs="Arial"/>
          <w:b/>
          <w:color w:val="auto"/>
        </w:rPr>
        <w:t xml:space="preserve"> and Capsule</w:t>
      </w:r>
    </w:p>
    <w:p w14:paraId="0845D0BE" w14:textId="7693E7BE" w:rsidR="00CE24A8" w:rsidRPr="00565448" w:rsidRDefault="001060A1" w:rsidP="00C627A0">
      <w:pPr>
        <w:pStyle w:val="ListParagraph"/>
        <w:numPr>
          <w:ilvl w:val="1"/>
          <w:numId w:val="49"/>
        </w:numPr>
        <w:ind w:left="0" w:firstLine="0"/>
        <w:jc w:val="left"/>
        <w:rPr>
          <w:b/>
          <w:color w:val="auto"/>
        </w:rPr>
      </w:pPr>
      <w:r w:rsidRPr="00565448">
        <w:rPr>
          <w:b/>
          <w:color w:val="auto"/>
        </w:rPr>
        <w:t>Preparation for embedding</w:t>
      </w:r>
      <w:r w:rsidR="00F06F2F" w:rsidRPr="00565448">
        <w:rPr>
          <w:b/>
          <w:color w:val="auto"/>
        </w:rPr>
        <w:t xml:space="preserve"> in paraffin blocks</w:t>
      </w:r>
    </w:p>
    <w:p w14:paraId="7965ADA9" w14:textId="77777777" w:rsidR="00B4181F" w:rsidRPr="00565448" w:rsidRDefault="00B4181F" w:rsidP="00C627A0">
      <w:pPr>
        <w:pStyle w:val="NormalWeb"/>
        <w:numPr>
          <w:ilvl w:val="2"/>
          <w:numId w:val="49"/>
        </w:numPr>
        <w:spacing w:before="0" w:beforeAutospacing="0" w:after="0" w:afterAutospacing="0"/>
        <w:ind w:left="0" w:firstLine="0"/>
        <w:jc w:val="left"/>
        <w:rPr>
          <w:color w:val="auto"/>
        </w:rPr>
      </w:pPr>
      <w:r w:rsidRPr="00565448">
        <w:rPr>
          <w:color w:val="auto"/>
        </w:rPr>
        <w:t xml:space="preserve">Isolate the bulla and capsule as described in </w:t>
      </w:r>
      <w:r w:rsidR="001B4E95" w:rsidRPr="00565448">
        <w:rPr>
          <w:color w:val="auto"/>
        </w:rPr>
        <w:t xml:space="preserve">Section </w:t>
      </w:r>
      <w:r w:rsidRPr="00565448">
        <w:rPr>
          <w:color w:val="auto"/>
        </w:rPr>
        <w:t>1.</w:t>
      </w:r>
    </w:p>
    <w:p w14:paraId="4CC425C7" w14:textId="77777777" w:rsidR="001B4E95" w:rsidRPr="00565448" w:rsidRDefault="001B4E95" w:rsidP="00C627A0">
      <w:pPr>
        <w:pStyle w:val="NormalWeb"/>
        <w:spacing w:before="0" w:beforeAutospacing="0" w:after="0" w:afterAutospacing="0"/>
        <w:jc w:val="left"/>
        <w:rPr>
          <w:color w:val="auto"/>
        </w:rPr>
      </w:pPr>
    </w:p>
    <w:p w14:paraId="1BEA2706" w14:textId="77777777" w:rsidR="008558FE" w:rsidRPr="00565448" w:rsidRDefault="00B4181F" w:rsidP="00C627A0">
      <w:pPr>
        <w:pStyle w:val="NormalWeb"/>
        <w:numPr>
          <w:ilvl w:val="2"/>
          <w:numId w:val="49"/>
        </w:numPr>
        <w:spacing w:before="0" w:beforeAutospacing="0" w:after="0" w:afterAutospacing="0"/>
        <w:ind w:left="0" w:firstLine="0"/>
        <w:jc w:val="left"/>
        <w:rPr>
          <w:color w:val="auto"/>
          <w:lang w:eastAsia="ja-JP"/>
        </w:rPr>
      </w:pPr>
      <w:r w:rsidRPr="00565448">
        <w:rPr>
          <w:color w:val="auto"/>
        </w:rPr>
        <w:t>Cut the anterior end of the bulla (the styliform</w:t>
      </w:r>
      <w:r w:rsidR="005477C9" w:rsidRPr="00565448">
        <w:rPr>
          <w:color w:val="auto"/>
        </w:rPr>
        <w:t xml:space="preserve"> process</w:t>
      </w:r>
      <w:r w:rsidRPr="00565448">
        <w:rPr>
          <w:color w:val="auto"/>
        </w:rPr>
        <w:t xml:space="preserve">) off with scissors, </w:t>
      </w:r>
      <w:r w:rsidRPr="00565448">
        <w:rPr>
          <w:color w:val="auto"/>
          <w:lang w:eastAsia="ja-JP"/>
        </w:rPr>
        <w:t xml:space="preserve">immerse the bulla and capsule in 4% </w:t>
      </w:r>
      <w:r w:rsidR="00F74F94" w:rsidRPr="00565448">
        <w:rPr>
          <w:color w:val="auto"/>
          <w:lang w:eastAsia="ja-JP"/>
        </w:rPr>
        <w:t>paraformaldehyde (</w:t>
      </w:r>
      <w:r w:rsidRPr="00565448">
        <w:rPr>
          <w:color w:val="auto"/>
          <w:lang w:eastAsia="ja-JP"/>
        </w:rPr>
        <w:t>PFA</w:t>
      </w:r>
      <w:r w:rsidR="00F74F94" w:rsidRPr="00565448">
        <w:rPr>
          <w:color w:val="auto"/>
          <w:lang w:eastAsia="ja-JP"/>
        </w:rPr>
        <w:t>)</w:t>
      </w:r>
      <w:r w:rsidRPr="00565448">
        <w:rPr>
          <w:color w:val="auto"/>
          <w:lang w:eastAsia="ja-JP"/>
        </w:rPr>
        <w:t xml:space="preserve"> in PBS at 4</w:t>
      </w:r>
      <w:r w:rsidR="00304E09" w:rsidRPr="00565448">
        <w:rPr>
          <w:color w:val="auto"/>
          <w:lang w:eastAsia="ja-JP"/>
        </w:rPr>
        <w:t xml:space="preserve"> </w:t>
      </w:r>
      <w:r w:rsidRPr="00565448">
        <w:rPr>
          <w:color w:val="auto"/>
          <w:lang w:eastAsia="ja-JP"/>
        </w:rPr>
        <w:t>°C, and</w:t>
      </w:r>
      <w:r w:rsidRPr="00565448">
        <w:rPr>
          <w:color w:val="auto"/>
        </w:rPr>
        <w:t xml:space="preserve"> allow fixative to enter into the bulla. </w:t>
      </w:r>
      <w:r w:rsidRPr="00565448">
        <w:rPr>
          <w:color w:val="auto"/>
          <w:lang w:eastAsia="ja-JP"/>
        </w:rPr>
        <w:t>If air becomes trapped in the bulla, remove it with a needle and syringe.</w:t>
      </w:r>
      <w:r w:rsidR="00304E09" w:rsidRPr="00565448">
        <w:rPr>
          <w:rFonts w:hint="eastAsia"/>
          <w:color w:val="auto"/>
          <w:lang w:eastAsia="ja-JP"/>
        </w:rPr>
        <w:t xml:space="preserve"> </w:t>
      </w:r>
      <w:r w:rsidR="00304E09" w:rsidRPr="00565448">
        <w:rPr>
          <w:color w:val="auto"/>
          <w:lang w:eastAsia="ja-JP"/>
        </w:rPr>
        <w:t>Leave</w:t>
      </w:r>
      <w:r w:rsidR="009D5E8F" w:rsidRPr="00565448">
        <w:rPr>
          <w:color w:val="auto"/>
        </w:rPr>
        <w:t xml:space="preserve"> the bulla and capsule in </w:t>
      </w:r>
      <w:r w:rsidR="00304E09" w:rsidRPr="00565448">
        <w:rPr>
          <w:color w:val="auto"/>
        </w:rPr>
        <w:t>the fixative</w:t>
      </w:r>
      <w:r w:rsidR="009D5E8F" w:rsidRPr="00565448">
        <w:rPr>
          <w:color w:val="auto"/>
        </w:rPr>
        <w:t xml:space="preserve"> at 4</w:t>
      </w:r>
      <w:r w:rsidR="005E628D" w:rsidRPr="00565448">
        <w:rPr>
          <w:color w:val="auto"/>
        </w:rPr>
        <w:t xml:space="preserve"> </w:t>
      </w:r>
      <w:r w:rsidR="00A64383" w:rsidRPr="00565448">
        <w:rPr>
          <w:color w:val="auto"/>
          <w:lang w:eastAsia="ja-JP"/>
        </w:rPr>
        <w:t>°</w:t>
      </w:r>
      <w:r w:rsidR="009D5E8F" w:rsidRPr="00565448">
        <w:rPr>
          <w:color w:val="auto"/>
        </w:rPr>
        <w:t>C overnight on a tube rotator.</w:t>
      </w:r>
    </w:p>
    <w:p w14:paraId="66D8856D" w14:textId="77777777" w:rsidR="00565448" w:rsidRDefault="00565448" w:rsidP="00C627A0">
      <w:pPr>
        <w:jc w:val="left"/>
        <w:rPr>
          <w:color w:val="auto"/>
        </w:rPr>
      </w:pPr>
    </w:p>
    <w:p w14:paraId="00E7E1F5" w14:textId="74D69329" w:rsidR="009D5E8F" w:rsidRPr="00565448" w:rsidRDefault="008558FE" w:rsidP="00C627A0">
      <w:pPr>
        <w:jc w:val="left"/>
        <w:rPr>
          <w:color w:val="auto"/>
        </w:rPr>
      </w:pPr>
      <w:r w:rsidRPr="00565448">
        <w:rPr>
          <w:color w:val="auto"/>
        </w:rPr>
        <w:t>Caution: PFA is toxic and should be handled carefully.</w:t>
      </w:r>
    </w:p>
    <w:p w14:paraId="5AD42023" w14:textId="77777777" w:rsidR="008558FE" w:rsidRPr="00565448" w:rsidRDefault="008558FE" w:rsidP="00C627A0">
      <w:pPr>
        <w:jc w:val="left"/>
        <w:rPr>
          <w:color w:val="auto"/>
        </w:rPr>
      </w:pPr>
    </w:p>
    <w:p w14:paraId="16E1B809" w14:textId="77777777" w:rsidR="009D5E8F" w:rsidRPr="00565448" w:rsidRDefault="009D5E8F" w:rsidP="00C627A0">
      <w:pPr>
        <w:pStyle w:val="NormalWeb"/>
        <w:numPr>
          <w:ilvl w:val="2"/>
          <w:numId w:val="49"/>
        </w:numPr>
        <w:spacing w:before="0" w:beforeAutospacing="0" w:after="0" w:afterAutospacing="0"/>
        <w:ind w:left="0" w:firstLine="0"/>
        <w:jc w:val="left"/>
        <w:rPr>
          <w:color w:val="auto"/>
        </w:rPr>
      </w:pPr>
      <w:r w:rsidRPr="00565448">
        <w:rPr>
          <w:color w:val="auto"/>
        </w:rPr>
        <w:t>Wash once with PBS.</w:t>
      </w:r>
    </w:p>
    <w:p w14:paraId="6C5DDDA0" w14:textId="77777777" w:rsidR="009D5E8F" w:rsidRPr="00565448" w:rsidRDefault="009D5E8F" w:rsidP="00C627A0">
      <w:pPr>
        <w:jc w:val="left"/>
        <w:rPr>
          <w:color w:val="auto"/>
        </w:rPr>
      </w:pPr>
    </w:p>
    <w:p w14:paraId="680C3158" w14:textId="77777777" w:rsidR="00304E09" w:rsidRPr="00565448" w:rsidRDefault="009D5E8F" w:rsidP="00C627A0">
      <w:pPr>
        <w:pStyle w:val="NormalWeb"/>
        <w:numPr>
          <w:ilvl w:val="2"/>
          <w:numId w:val="49"/>
        </w:numPr>
        <w:spacing w:before="0" w:beforeAutospacing="0" w:after="0" w:afterAutospacing="0"/>
        <w:ind w:left="0" w:firstLine="0"/>
        <w:jc w:val="left"/>
        <w:rPr>
          <w:color w:val="auto"/>
        </w:rPr>
      </w:pPr>
      <w:r w:rsidRPr="00565448">
        <w:rPr>
          <w:color w:val="auto"/>
        </w:rPr>
        <w:t>Decalcify bulla and capsule</w:t>
      </w:r>
      <w:r w:rsidR="00304E09" w:rsidRPr="00565448">
        <w:rPr>
          <w:color w:val="auto"/>
        </w:rPr>
        <w:t xml:space="preserve"> for a week at </w:t>
      </w:r>
      <w:r w:rsidR="00304E09" w:rsidRPr="00565448">
        <w:rPr>
          <w:color w:val="auto"/>
          <w:lang w:eastAsia="ja-JP"/>
        </w:rPr>
        <w:t>4 °C</w:t>
      </w:r>
      <w:r w:rsidRPr="00565448">
        <w:rPr>
          <w:color w:val="auto"/>
        </w:rPr>
        <w:t xml:space="preserve"> </w:t>
      </w:r>
      <w:r w:rsidR="008C5B36" w:rsidRPr="00565448">
        <w:rPr>
          <w:color w:val="auto"/>
        </w:rPr>
        <w:t>in</w:t>
      </w:r>
      <w:r w:rsidRPr="00565448">
        <w:rPr>
          <w:color w:val="auto"/>
        </w:rPr>
        <w:t xml:space="preserve"> 10% </w:t>
      </w:r>
      <w:r w:rsidR="00743AB2" w:rsidRPr="00565448">
        <w:rPr>
          <w:color w:val="auto"/>
        </w:rPr>
        <w:t>ethylenediaminetetraacetic acid disodium</w:t>
      </w:r>
      <w:r w:rsidR="00E23B99" w:rsidRPr="00565448">
        <w:rPr>
          <w:color w:val="auto"/>
        </w:rPr>
        <w:t xml:space="preserve"> salt dihydrate</w:t>
      </w:r>
      <w:r w:rsidR="00743AB2" w:rsidRPr="00565448">
        <w:rPr>
          <w:color w:val="auto"/>
        </w:rPr>
        <w:t xml:space="preserve"> (</w:t>
      </w:r>
      <w:r w:rsidRPr="00565448">
        <w:rPr>
          <w:color w:val="auto"/>
        </w:rPr>
        <w:t>EDTA-2Na</w:t>
      </w:r>
      <w:r w:rsidR="00743AB2" w:rsidRPr="00565448">
        <w:rPr>
          <w:color w:val="auto"/>
        </w:rPr>
        <w:t>)</w:t>
      </w:r>
      <w:r w:rsidRPr="00565448">
        <w:rPr>
          <w:color w:val="auto"/>
        </w:rPr>
        <w:t xml:space="preserve">, </w:t>
      </w:r>
      <w:r w:rsidR="003E1E90" w:rsidRPr="00565448">
        <w:rPr>
          <w:color w:val="auto"/>
        </w:rPr>
        <w:t>1</w:t>
      </w:r>
      <w:r w:rsidR="003E1E90" w:rsidRPr="00565448">
        <w:rPr>
          <w:rFonts w:hint="eastAsia"/>
          <w:color w:val="auto"/>
          <w:lang w:eastAsia="ja-JP"/>
        </w:rPr>
        <w:t>00</w:t>
      </w:r>
      <w:r w:rsidR="003E1E90" w:rsidRPr="00565448">
        <w:rPr>
          <w:color w:val="auto"/>
        </w:rPr>
        <w:t xml:space="preserve"> mM </w:t>
      </w:r>
      <w:r w:rsidR="00D43018" w:rsidRPr="00565448">
        <w:rPr>
          <w:color w:val="auto"/>
        </w:rPr>
        <w:t xml:space="preserve">Tris </w:t>
      </w:r>
      <w:r w:rsidRPr="00565448">
        <w:rPr>
          <w:color w:val="auto"/>
        </w:rPr>
        <w:t>base</w:t>
      </w:r>
      <w:r w:rsidR="003E1E90" w:rsidRPr="00565448">
        <w:rPr>
          <w:color w:val="auto"/>
        </w:rPr>
        <w:t>, pH</w:t>
      </w:r>
      <w:r w:rsidR="001B4E95" w:rsidRPr="00565448">
        <w:rPr>
          <w:color w:val="auto"/>
        </w:rPr>
        <w:t xml:space="preserve"> </w:t>
      </w:r>
      <w:r w:rsidR="003E1E90" w:rsidRPr="00565448">
        <w:rPr>
          <w:color w:val="auto"/>
        </w:rPr>
        <w:t>7</w:t>
      </w:r>
      <w:r w:rsidR="008C526A" w:rsidRPr="00565448">
        <w:rPr>
          <w:color w:val="auto"/>
        </w:rPr>
        <w:t>,</w:t>
      </w:r>
      <w:r w:rsidR="00304E09" w:rsidRPr="00565448">
        <w:rPr>
          <w:color w:val="auto"/>
        </w:rPr>
        <w:t xml:space="preserve"> in a 2 m</w:t>
      </w:r>
      <w:r w:rsidR="001B4E95" w:rsidRPr="00565448">
        <w:rPr>
          <w:color w:val="auto"/>
        </w:rPr>
        <w:t xml:space="preserve">L </w:t>
      </w:r>
      <w:r w:rsidR="00304E09" w:rsidRPr="00565448">
        <w:rPr>
          <w:color w:val="auto"/>
        </w:rPr>
        <w:t>tube</w:t>
      </w:r>
      <w:r w:rsidRPr="00565448">
        <w:rPr>
          <w:color w:val="auto"/>
        </w:rPr>
        <w:t>.</w:t>
      </w:r>
      <w:r w:rsidR="00304E09" w:rsidRPr="00565448">
        <w:rPr>
          <w:color w:val="auto"/>
        </w:rPr>
        <w:t xml:space="preserve"> Ch</w:t>
      </w:r>
      <w:r w:rsidR="009C2413" w:rsidRPr="00565448">
        <w:rPr>
          <w:color w:val="auto"/>
        </w:rPr>
        <w:t>ange the buffer every other day</w:t>
      </w:r>
      <w:r w:rsidR="00304E09" w:rsidRPr="00565448">
        <w:rPr>
          <w:color w:val="auto"/>
        </w:rPr>
        <w:t>.</w:t>
      </w:r>
    </w:p>
    <w:p w14:paraId="36CDDE4D" w14:textId="77777777" w:rsidR="00304E09" w:rsidRPr="00565448" w:rsidRDefault="00304E09" w:rsidP="00C627A0">
      <w:pPr>
        <w:jc w:val="left"/>
        <w:rPr>
          <w:color w:val="auto"/>
        </w:rPr>
      </w:pPr>
    </w:p>
    <w:p w14:paraId="70021797" w14:textId="6E0943F7" w:rsidR="0016547D" w:rsidRPr="00565448" w:rsidRDefault="00304E09" w:rsidP="00C627A0">
      <w:pPr>
        <w:pStyle w:val="NormalWeb"/>
        <w:numPr>
          <w:ilvl w:val="2"/>
          <w:numId w:val="49"/>
        </w:numPr>
        <w:spacing w:before="0" w:beforeAutospacing="0" w:after="0" w:afterAutospacing="0"/>
        <w:ind w:left="0" w:firstLine="0"/>
        <w:jc w:val="left"/>
        <w:rPr>
          <w:color w:val="auto"/>
        </w:rPr>
      </w:pPr>
      <w:r w:rsidRPr="00565448">
        <w:rPr>
          <w:color w:val="auto"/>
        </w:rPr>
        <w:t xml:space="preserve">Wash once with PBS. </w:t>
      </w:r>
      <w:r w:rsidR="00D43018" w:rsidRPr="00565448">
        <w:rPr>
          <w:color w:val="auto"/>
        </w:rPr>
        <w:t>S</w:t>
      </w:r>
      <w:r w:rsidR="005F6873" w:rsidRPr="00565448">
        <w:rPr>
          <w:color w:val="auto"/>
        </w:rPr>
        <w:t xml:space="preserve">pecimens can be stored in 70% ethanol </w:t>
      </w:r>
      <w:r w:rsidR="008C2E40" w:rsidRPr="00565448">
        <w:rPr>
          <w:color w:val="auto"/>
        </w:rPr>
        <w:t xml:space="preserve">in water </w:t>
      </w:r>
      <w:r w:rsidR="005F6873" w:rsidRPr="00565448">
        <w:rPr>
          <w:color w:val="auto"/>
        </w:rPr>
        <w:t>at 4</w:t>
      </w:r>
      <w:r w:rsidR="005E628D" w:rsidRPr="00565448">
        <w:rPr>
          <w:color w:val="auto"/>
        </w:rPr>
        <w:t xml:space="preserve"> </w:t>
      </w:r>
      <w:r w:rsidR="005F6873" w:rsidRPr="00565448">
        <w:rPr>
          <w:color w:val="auto"/>
        </w:rPr>
        <w:t>°C.</w:t>
      </w:r>
      <w:r w:rsidR="00565448">
        <w:rPr>
          <w:color w:val="auto"/>
        </w:rPr>
        <w:t xml:space="preserve"> </w:t>
      </w:r>
      <w:r w:rsidR="001F6523" w:rsidRPr="00565448">
        <w:rPr>
          <w:rFonts w:hint="eastAsia"/>
          <w:color w:val="auto"/>
          <w:lang w:eastAsia="ja-JP"/>
        </w:rPr>
        <w:t>Op</w:t>
      </w:r>
      <w:r w:rsidR="001F6523" w:rsidRPr="00565448">
        <w:rPr>
          <w:color w:val="auto"/>
          <w:lang w:eastAsia="ja-JP"/>
        </w:rPr>
        <w:t>tional</w:t>
      </w:r>
      <w:r w:rsidR="00565448" w:rsidRPr="00565448">
        <w:rPr>
          <w:color w:val="auto"/>
          <w:lang w:eastAsia="ja-JP"/>
        </w:rPr>
        <w:t>ly, t</w:t>
      </w:r>
      <w:r w:rsidR="00EE1532" w:rsidRPr="00565448">
        <w:rPr>
          <w:color w:val="auto"/>
          <w:lang w:eastAsia="ja-JP"/>
        </w:rPr>
        <w:t xml:space="preserve">ransfer to 70% ethanol through </w:t>
      </w:r>
      <w:r w:rsidR="008C526A" w:rsidRPr="00565448">
        <w:rPr>
          <w:color w:val="auto"/>
          <w:lang w:eastAsia="ja-JP"/>
        </w:rPr>
        <w:t xml:space="preserve">a </w:t>
      </w:r>
      <w:r w:rsidR="00EE1532" w:rsidRPr="00565448">
        <w:rPr>
          <w:rStyle w:val="st"/>
          <w:color w:val="auto"/>
        </w:rPr>
        <w:t>graded alcohol series (</w:t>
      </w:r>
      <w:r w:rsidR="001F6523" w:rsidRPr="00565448">
        <w:rPr>
          <w:rStyle w:val="st"/>
          <w:color w:val="auto"/>
        </w:rPr>
        <w:t>30%, 50%, 70%</w:t>
      </w:r>
      <w:r w:rsidR="00EE1532" w:rsidRPr="00565448">
        <w:rPr>
          <w:rStyle w:val="st"/>
          <w:color w:val="auto"/>
        </w:rPr>
        <w:t xml:space="preserve"> in water)</w:t>
      </w:r>
      <w:r w:rsidR="001F6523" w:rsidRPr="00565448">
        <w:rPr>
          <w:rStyle w:val="st"/>
          <w:color w:val="auto"/>
        </w:rPr>
        <w:t>.</w:t>
      </w:r>
      <w:r w:rsidR="0016547D" w:rsidRPr="00565448">
        <w:rPr>
          <w:rStyle w:val="st"/>
          <w:color w:val="auto"/>
        </w:rPr>
        <w:t xml:space="preserve"> </w:t>
      </w:r>
    </w:p>
    <w:p w14:paraId="1B4FF94A" w14:textId="77777777" w:rsidR="001F6523" w:rsidRPr="00565448" w:rsidRDefault="001F6523" w:rsidP="00C627A0">
      <w:pPr>
        <w:jc w:val="left"/>
        <w:rPr>
          <w:color w:val="auto"/>
        </w:rPr>
      </w:pPr>
    </w:p>
    <w:p w14:paraId="328B1C2C" w14:textId="61592C81" w:rsidR="00485ED6" w:rsidRDefault="005F6873" w:rsidP="00572CE9">
      <w:pPr>
        <w:pStyle w:val="NormalWeb"/>
        <w:numPr>
          <w:ilvl w:val="2"/>
          <w:numId w:val="49"/>
        </w:numPr>
        <w:spacing w:before="0" w:beforeAutospacing="0" w:after="0" w:afterAutospacing="0"/>
        <w:ind w:left="0" w:firstLine="0"/>
        <w:jc w:val="left"/>
        <w:rPr>
          <w:color w:val="auto"/>
        </w:rPr>
      </w:pPr>
      <w:r w:rsidRPr="00565448">
        <w:rPr>
          <w:color w:val="auto"/>
        </w:rPr>
        <w:t xml:space="preserve">On a tissue processor, dehydrate </w:t>
      </w:r>
      <w:r w:rsidR="00AC3713" w:rsidRPr="00565448">
        <w:rPr>
          <w:color w:val="auto"/>
        </w:rPr>
        <w:t>specimens</w:t>
      </w:r>
      <w:r w:rsidR="00D43018" w:rsidRPr="00565448">
        <w:rPr>
          <w:color w:val="auto"/>
        </w:rPr>
        <w:t xml:space="preserve"> </w:t>
      </w:r>
      <w:r w:rsidR="008C5B36" w:rsidRPr="00565448">
        <w:rPr>
          <w:color w:val="auto"/>
        </w:rPr>
        <w:t xml:space="preserve">in a </w:t>
      </w:r>
      <w:r w:rsidR="00BF552B" w:rsidRPr="00565448">
        <w:rPr>
          <w:color w:val="auto"/>
        </w:rPr>
        <w:t xml:space="preserve">graded </w:t>
      </w:r>
      <w:r w:rsidR="008C5B36" w:rsidRPr="00565448">
        <w:rPr>
          <w:color w:val="auto"/>
        </w:rPr>
        <w:t>series</w:t>
      </w:r>
      <w:r w:rsidR="00BF552B" w:rsidRPr="00565448">
        <w:rPr>
          <w:color w:val="auto"/>
        </w:rPr>
        <w:t xml:space="preserve"> </w:t>
      </w:r>
      <w:r w:rsidR="008C5B36" w:rsidRPr="00565448">
        <w:rPr>
          <w:color w:val="auto"/>
        </w:rPr>
        <w:t>of ethanol</w:t>
      </w:r>
      <w:r w:rsidR="00BF552B" w:rsidRPr="00565448">
        <w:rPr>
          <w:color w:val="auto"/>
        </w:rPr>
        <w:t xml:space="preserve"> solutions (70%, </w:t>
      </w:r>
      <w:r w:rsidR="00DA2560" w:rsidRPr="00565448">
        <w:rPr>
          <w:color w:val="auto"/>
          <w:lang w:eastAsia="ja-JP"/>
        </w:rPr>
        <w:t>two</w:t>
      </w:r>
      <w:r w:rsidR="000B745B" w:rsidRPr="00565448">
        <w:rPr>
          <w:color w:val="auto"/>
          <w:lang w:eastAsia="ja-JP"/>
        </w:rPr>
        <w:t xml:space="preserve"> changes of </w:t>
      </w:r>
      <w:r w:rsidR="000B745B" w:rsidRPr="00565448">
        <w:rPr>
          <w:color w:val="auto"/>
        </w:rPr>
        <w:t>9</w:t>
      </w:r>
      <w:r w:rsidR="000B745B" w:rsidRPr="00565448">
        <w:rPr>
          <w:rFonts w:hint="eastAsia"/>
          <w:color w:val="auto"/>
          <w:lang w:eastAsia="ja-JP"/>
        </w:rPr>
        <w:t>5</w:t>
      </w:r>
      <w:r w:rsidR="00DA2560" w:rsidRPr="00565448">
        <w:rPr>
          <w:color w:val="auto"/>
        </w:rPr>
        <w:t>%, three</w:t>
      </w:r>
      <w:r w:rsidR="000B745B" w:rsidRPr="00565448">
        <w:rPr>
          <w:color w:val="auto"/>
        </w:rPr>
        <w:t xml:space="preserve"> changes of 100%, each 1 hr</w:t>
      </w:r>
      <w:r w:rsidR="00BF552B" w:rsidRPr="00565448">
        <w:rPr>
          <w:color w:val="auto"/>
        </w:rPr>
        <w:t>)</w:t>
      </w:r>
      <w:r w:rsidR="00311528" w:rsidRPr="00565448">
        <w:rPr>
          <w:color w:val="auto"/>
        </w:rPr>
        <w:t xml:space="preserve">, </w:t>
      </w:r>
      <w:r w:rsidR="001060A1" w:rsidRPr="00565448">
        <w:rPr>
          <w:color w:val="auto"/>
          <w:lang w:eastAsia="ja-JP"/>
        </w:rPr>
        <w:t xml:space="preserve">clear </w:t>
      </w:r>
      <w:r w:rsidR="001060A1" w:rsidRPr="00565448">
        <w:rPr>
          <w:color w:val="auto"/>
        </w:rPr>
        <w:t>in xylene (</w:t>
      </w:r>
      <w:r w:rsidR="005758C1" w:rsidRPr="00565448">
        <w:rPr>
          <w:color w:val="auto"/>
        </w:rPr>
        <w:t>four changes, each 1 hr</w:t>
      </w:r>
      <w:r w:rsidR="006768F3" w:rsidRPr="00565448">
        <w:rPr>
          <w:color w:val="auto"/>
        </w:rPr>
        <w:t xml:space="preserve"> at</w:t>
      </w:r>
      <w:r w:rsidR="00BE554A" w:rsidRPr="00565448">
        <w:rPr>
          <w:color w:val="auto"/>
        </w:rPr>
        <w:t xml:space="preserve"> 40°C</w:t>
      </w:r>
      <w:r w:rsidR="001060A1" w:rsidRPr="00565448">
        <w:rPr>
          <w:color w:val="auto"/>
        </w:rPr>
        <w:t>),</w:t>
      </w:r>
      <w:r w:rsidR="00311528" w:rsidRPr="00565448">
        <w:rPr>
          <w:color w:val="auto"/>
        </w:rPr>
        <w:t xml:space="preserve"> </w:t>
      </w:r>
      <w:r w:rsidRPr="00565448">
        <w:rPr>
          <w:color w:val="auto"/>
        </w:rPr>
        <w:t xml:space="preserve">and </w:t>
      </w:r>
      <w:r w:rsidR="001B4E95" w:rsidRPr="00565448">
        <w:rPr>
          <w:color w:val="auto"/>
        </w:rPr>
        <w:t>i</w:t>
      </w:r>
      <w:r w:rsidR="00485ED6" w:rsidRPr="00565448">
        <w:rPr>
          <w:color w:val="auto"/>
        </w:rPr>
        <w:t xml:space="preserve">nfiltrate </w:t>
      </w:r>
      <w:r w:rsidR="008C526A" w:rsidRPr="00565448">
        <w:rPr>
          <w:color w:val="auto"/>
        </w:rPr>
        <w:t xml:space="preserve">specimens </w:t>
      </w:r>
      <w:r w:rsidR="00D43018" w:rsidRPr="00565448">
        <w:rPr>
          <w:color w:val="auto"/>
        </w:rPr>
        <w:t xml:space="preserve">with </w:t>
      </w:r>
      <w:r w:rsidR="00485ED6" w:rsidRPr="00565448">
        <w:rPr>
          <w:color w:val="auto"/>
        </w:rPr>
        <w:t>molten paraffin wax</w:t>
      </w:r>
      <w:r w:rsidR="001060A1" w:rsidRPr="00565448">
        <w:rPr>
          <w:color w:val="auto"/>
        </w:rPr>
        <w:fldChar w:fldCharType="begin"/>
      </w:r>
      <w:r w:rsidR="005B311A" w:rsidRPr="00565448">
        <w:rPr>
          <w:color w:val="auto"/>
        </w:rPr>
        <w:instrText xml:space="preserve"> ADDIN EN.CITE &lt;EndNote&gt;&lt;Cite ExcludeAuth="1"&gt;&lt;Year&gt;2003&lt;/Year&gt;&lt;RecNum&gt;1948&lt;/RecNum&gt;&lt;DisplayText&gt;&lt;style face="superscript"&gt;42&lt;/style&gt;&lt;/DisplayText&gt;&lt;record&gt;&lt;rec-number&gt;1948&lt;/rec-number&gt;&lt;foreign-keys&gt;&lt;key app="EN" db-id="x2zswesswxtftvervr1vp0tmxxwvexs2stt2" timestamp="1469596506"&gt;1948&lt;/key&gt;&lt;/foreign-keys&gt;&lt;ref-type name="Book"&gt;6&lt;/ref-type&gt;&lt;contributors&gt;&lt;tertiary-authors&gt;&lt;author&gt;An, Yuehuei H.&lt;/author&gt;&lt;author&gt;Martin, Kylie L. &lt;/author&gt;&lt;/tertiary-authors&gt;&lt;/contributors&gt;&lt;titles&gt;&lt;title&gt;Handbook of Histology Methods for Bone and Cartilage&lt;/title&gt;&lt;/titles&gt;&lt;dates&gt;&lt;year&gt;2003&lt;/year&gt;&lt;/dates&gt;&lt;publisher&gt;Humana Press&lt;/publisher&gt;&lt;isbn&gt;978-1-61737-277-3&lt;/isbn&gt;&lt;urls&gt;&lt;/urls&gt;&lt;/record&gt;&lt;/Cite&gt;&lt;/EndNote&gt;</w:instrText>
      </w:r>
      <w:r w:rsidR="001060A1" w:rsidRPr="00565448">
        <w:rPr>
          <w:color w:val="auto"/>
        </w:rPr>
        <w:fldChar w:fldCharType="separate"/>
      </w:r>
      <w:r w:rsidR="005B311A" w:rsidRPr="00565448">
        <w:rPr>
          <w:noProof/>
          <w:color w:val="auto"/>
          <w:vertAlign w:val="superscript"/>
        </w:rPr>
        <w:t>42</w:t>
      </w:r>
      <w:r w:rsidR="001060A1" w:rsidRPr="00565448">
        <w:rPr>
          <w:color w:val="auto"/>
        </w:rPr>
        <w:fldChar w:fldCharType="end"/>
      </w:r>
      <w:r w:rsidR="002E5669" w:rsidRPr="00565448">
        <w:rPr>
          <w:color w:val="auto"/>
        </w:rPr>
        <w:t>.</w:t>
      </w:r>
      <w:r w:rsidR="00565448" w:rsidRPr="00565448">
        <w:rPr>
          <w:color w:val="auto"/>
        </w:rPr>
        <w:t xml:space="preserve"> </w:t>
      </w:r>
      <w:r w:rsidR="006D45C5" w:rsidRPr="00565448">
        <w:rPr>
          <w:color w:val="auto"/>
        </w:rPr>
        <w:t>Optional</w:t>
      </w:r>
      <w:r w:rsidR="00565448" w:rsidRPr="00565448">
        <w:rPr>
          <w:color w:val="auto"/>
        </w:rPr>
        <w:t>ly, s</w:t>
      </w:r>
      <w:r w:rsidR="006D45C5" w:rsidRPr="00565448">
        <w:rPr>
          <w:color w:val="auto"/>
        </w:rPr>
        <w:t xml:space="preserve">ubstitute xylene with </w:t>
      </w:r>
      <w:r w:rsidR="00565448" w:rsidRPr="00565448">
        <w:rPr>
          <w:color w:val="auto"/>
        </w:rPr>
        <w:t xml:space="preserve">commercial tissue clearing solution (e.g., </w:t>
      </w:r>
      <w:r w:rsidR="006D45C5" w:rsidRPr="00565448">
        <w:rPr>
          <w:color w:val="auto"/>
        </w:rPr>
        <w:t>Histo-Clear</w:t>
      </w:r>
      <w:r w:rsidR="00565448">
        <w:rPr>
          <w:color w:val="auto"/>
        </w:rPr>
        <w:t>).</w:t>
      </w:r>
    </w:p>
    <w:p w14:paraId="350D4142" w14:textId="3EC8794B" w:rsidR="00565448" w:rsidRPr="00565448" w:rsidRDefault="00565448" w:rsidP="00565448">
      <w:pPr>
        <w:pStyle w:val="NormalWeb"/>
        <w:spacing w:before="0" w:beforeAutospacing="0" w:after="0" w:afterAutospacing="0"/>
        <w:jc w:val="left"/>
        <w:rPr>
          <w:color w:val="auto"/>
        </w:rPr>
      </w:pPr>
    </w:p>
    <w:p w14:paraId="1DC49FB3" w14:textId="77777777" w:rsidR="00240EB3" w:rsidRPr="00565448" w:rsidRDefault="00485ED6" w:rsidP="00C627A0">
      <w:pPr>
        <w:pStyle w:val="NormalWeb"/>
        <w:numPr>
          <w:ilvl w:val="2"/>
          <w:numId w:val="49"/>
        </w:numPr>
        <w:spacing w:before="0" w:beforeAutospacing="0" w:after="0" w:afterAutospacing="0"/>
        <w:ind w:left="0" w:firstLine="0"/>
        <w:jc w:val="left"/>
        <w:rPr>
          <w:color w:val="auto"/>
        </w:rPr>
      </w:pPr>
      <w:r w:rsidRPr="00565448">
        <w:rPr>
          <w:color w:val="auto"/>
        </w:rPr>
        <w:t xml:space="preserve">Unload specimens from the processor, </w:t>
      </w:r>
      <w:r w:rsidR="00240EB3" w:rsidRPr="00565448">
        <w:rPr>
          <w:color w:val="auto"/>
        </w:rPr>
        <w:t xml:space="preserve">and </w:t>
      </w:r>
      <w:r w:rsidRPr="00565448">
        <w:rPr>
          <w:color w:val="auto"/>
        </w:rPr>
        <w:t>remove</w:t>
      </w:r>
      <w:r w:rsidR="00BA5CC3" w:rsidRPr="00565448">
        <w:rPr>
          <w:color w:val="auto"/>
        </w:rPr>
        <w:t xml:space="preserve"> them</w:t>
      </w:r>
      <w:r w:rsidRPr="00565448">
        <w:rPr>
          <w:color w:val="auto"/>
        </w:rPr>
        <w:t xml:space="preserve"> from their cassettes</w:t>
      </w:r>
      <w:r w:rsidR="00240EB3" w:rsidRPr="00565448">
        <w:rPr>
          <w:color w:val="auto"/>
        </w:rPr>
        <w:t>.</w:t>
      </w:r>
    </w:p>
    <w:p w14:paraId="1B2F5618" w14:textId="77777777" w:rsidR="00240EB3" w:rsidRPr="00565448" w:rsidRDefault="00240EB3" w:rsidP="00C627A0">
      <w:pPr>
        <w:pStyle w:val="NormalWeb"/>
        <w:spacing w:before="0" w:beforeAutospacing="0" w:after="0" w:afterAutospacing="0"/>
        <w:jc w:val="left"/>
        <w:rPr>
          <w:color w:val="auto"/>
        </w:rPr>
      </w:pPr>
    </w:p>
    <w:p w14:paraId="020695D0" w14:textId="174A0A5C" w:rsidR="00485ED6" w:rsidRPr="00565448" w:rsidRDefault="00240EB3" w:rsidP="00C627A0">
      <w:pPr>
        <w:pStyle w:val="NormalWeb"/>
        <w:numPr>
          <w:ilvl w:val="2"/>
          <w:numId w:val="49"/>
        </w:numPr>
        <w:spacing w:before="0" w:beforeAutospacing="0" w:after="0" w:afterAutospacing="0"/>
        <w:ind w:left="0" w:firstLine="0"/>
        <w:jc w:val="left"/>
        <w:rPr>
          <w:color w:val="auto"/>
          <w:lang w:eastAsia="ja-JP"/>
        </w:rPr>
      </w:pPr>
      <w:r w:rsidRPr="00565448">
        <w:rPr>
          <w:color w:val="auto"/>
        </w:rPr>
        <w:t>On a tissue embedding console system</w:t>
      </w:r>
      <w:r w:rsidR="00485ED6" w:rsidRPr="00565448">
        <w:rPr>
          <w:color w:val="auto"/>
        </w:rPr>
        <w:t xml:space="preserve">, place </w:t>
      </w:r>
      <w:r w:rsidRPr="00565448">
        <w:rPr>
          <w:color w:val="auto"/>
        </w:rPr>
        <w:t xml:space="preserve">specimens </w:t>
      </w:r>
      <w:r w:rsidR="00485ED6" w:rsidRPr="00565448">
        <w:rPr>
          <w:color w:val="auto"/>
        </w:rPr>
        <w:t xml:space="preserve">into molds </w:t>
      </w:r>
      <w:r w:rsidR="008C526A" w:rsidRPr="00565448">
        <w:rPr>
          <w:color w:val="auto"/>
        </w:rPr>
        <w:t>filled with</w:t>
      </w:r>
      <w:r w:rsidR="00485ED6" w:rsidRPr="00565448">
        <w:rPr>
          <w:color w:val="auto"/>
        </w:rPr>
        <w:t xml:space="preserve"> molten paraffin</w:t>
      </w:r>
      <w:r w:rsidRPr="00565448">
        <w:rPr>
          <w:color w:val="auto"/>
        </w:rPr>
        <w:t xml:space="preserve"> wax</w:t>
      </w:r>
      <w:r w:rsidR="00485ED6" w:rsidRPr="00565448">
        <w:rPr>
          <w:color w:val="auto"/>
        </w:rPr>
        <w:t xml:space="preserve">. </w:t>
      </w:r>
      <w:r w:rsidR="00BA5CC3" w:rsidRPr="00565448">
        <w:rPr>
          <w:color w:val="auto"/>
        </w:rPr>
        <w:t>P</w:t>
      </w:r>
      <w:r w:rsidR="00485ED6" w:rsidRPr="00565448">
        <w:rPr>
          <w:color w:val="auto"/>
        </w:rPr>
        <w:t xml:space="preserve">roceed to embedding </w:t>
      </w:r>
      <w:r w:rsidR="00BA5CC3" w:rsidRPr="00565448">
        <w:rPr>
          <w:color w:val="auto"/>
        </w:rPr>
        <w:t>(</w:t>
      </w:r>
      <w:r w:rsidR="008C5B36" w:rsidRPr="00565448">
        <w:rPr>
          <w:color w:val="auto"/>
        </w:rPr>
        <w:t>S</w:t>
      </w:r>
      <w:r w:rsidR="00530F80" w:rsidRPr="00565448">
        <w:rPr>
          <w:color w:val="auto"/>
        </w:rPr>
        <w:t>ection</w:t>
      </w:r>
      <w:r w:rsidR="00485ED6" w:rsidRPr="00565448">
        <w:rPr>
          <w:color w:val="auto"/>
        </w:rPr>
        <w:t xml:space="preserve"> 4)</w:t>
      </w:r>
      <w:r w:rsidR="00BA5CC3" w:rsidRPr="00565448">
        <w:rPr>
          <w:color w:val="auto"/>
        </w:rPr>
        <w:t xml:space="preserve">. </w:t>
      </w:r>
    </w:p>
    <w:p w14:paraId="51ADFDCA" w14:textId="77777777" w:rsidR="00CE24A8" w:rsidRPr="00565448" w:rsidRDefault="00CE24A8" w:rsidP="00C627A0">
      <w:pPr>
        <w:jc w:val="left"/>
        <w:rPr>
          <w:color w:val="auto"/>
          <w:lang w:eastAsia="ja-JP"/>
        </w:rPr>
      </w:pPr>
    </w:p>
    <w:p w14:paraId="1AEE1530" w14:textId="028703BB" w:rsidR="00A651E5" w:rsidRPr="00565448" w:rsidRDefault="001060A1" w:rsidP="00C627A0">
      <w:pPr>
        <w:pStyle w:val="ListParagraph"/>
        <w:numPr>
          <w:ilvl w:val="1"/>
          <w:numId w:val="49"/>
        </w:numPr>
        <w:ind w:left="0" w:firstLine="0"/>
        <w:jc w:val="left"/>
        <w:rPr>
          <w:color w:val="auto"/>
          <w:highlight w:val="yellow"/>
        </w:rPr>
      </w:pPr>
      <w:r w:rsidRPr="00565448">
        <w:rPr>
          <w:b/>
          <w:color w:val="auto"/>
          <w:highlight w:val="yellow"/>
        </w:rPr>
        <w:t>Preparation for embedding in frozen blocks (Kawamoto’s film method)</w:t>
      </w:r>
      <w:r w:rsidR="00E438E3" w:rsidRPr="00565448">
        <w:rPr>
          <w:color w:val="auto"/>
          <w:highlight w:val="yellow"/>
        </w:rPr>
        <w:t xml:space="preserve"> </w:t>
      </w:r>
      <w:r w:rsidRPr="00565448">
        <w:rPr>
          <w:color w:val="auto"/>
          <w:highlight w:val="yellow"/>
        </w:rPr>
        <w:fldChar w:fldCharType="begin"/>
      </w:r>
      <w:r w:rsidR="005B311A" w:rsidRPr="00565448">
        <w:rPr>
          <w:color w:val="auto"/>
          <w:highlight w:val="yellow"/>
        </w:rPr>
        <w:instrText xml:space="preserve"> ADDIN EN.CITE &lt;EndNote&gt;&lt;Cite&gt;&lt;Author&gt;Kawamoto&lt;/Author&gt;&lt;Year&gt;2003&lt;/Year&gt;&lt;RecNum&gt;1847&lt;/RecNum&gt;&lt;DisplayText&gt;&lt;style face="superscript"&gt;43&lt;/style&gt;&lt;/DisplayText&gt;&lt;record&gt;&lt;rec-number&gt;1847&lt;/rec-number&gt;&lt;foreign-keys&gt;&lt;key app="EN" db-id="x2zswesswxtftvervr1vp0tmxxwvexs2stt2" timestamp="1438305870"&gt;1847&lt;/key&gt;&lt;/foreign-keys&gt;&lt;ref-type name="Journal Article"&gt;17&lt;/ref-type&gt;&lt;contributors&gt;&lt;authors&gt;&lt;author&gt;Kawamoto, T.&lt;/author&gt;&lt;/authors&gt;&lt;/contributors&gt;&lt;auth-address&gt;Radioisotope Research Institute, Tsurumi University, School of Dental Medicine, Yokohama, Japan. kawamoto-t@tsurumi-u.ac.jp&lt;/auth-address&gt;&lt;titles&gt;&lt;title&gt;Use of a new adhesive film for the preparation of multi-purpose fresh-frozen sections from hard tissues, whole-animals, insects and plants&lt;/title&gt;&lt;secondary-title&gt;Arch Histol Cytol&lt;/secondary-title&gt;&lt;/titles&gt;&lt;periodical&gt;&lt;full-title&gt;Arch Histol Cytol&lt;/full-title&gt;&lt;/periodical&gt;&lt;pages&gt;123-43&lt;/pages&gt;&lt;volume&gt;66&lt;/volume&gt;&lt;number&gt;2&lt;/number&gt;&lt;edition&gt;2003/07/09&lt;/edition&gt;&lt;keywords&gt;&lt;keyword&gt;*Adhesives&lt;/keyword&gt;&lt;keyword&gt;Animals&lt;/keyword&gt;&lt;keyword&gt;Bone and Bones/cytology&lt;/keyword&gt;&lt;keyword&gt;Frozen Sections/*methods&lt;/keyword&gt;&lt;keyword&gt;Histological Techniques&lt;/keyword&gt;&lt;keyword&gt;Humans&lt;/keyword&gt;&lt;keyword&gt;Immunohistochemistry&lt;/keyword&gt;&lt;keyword&gt;In Situ Hybridization&lt;/keyword&gt;&lt;keyword&gt;Insects/*cytology&lt;/keyword&gt;&lt;keyword&gt;Microtomy/methods&lt;/keyword&gt;&lt;keyword&gt;*Plant Cells&lt;/keyword&gt;&lt;keyword&gt;Tissue Fixation&lt;/keyword&gt;&lt;keyword&gt;Tooth/cytology&lt;/keyword&gt;&lt;/keywords&gt;&lt;dates&gt;&lt;year&gt;2003&lt;/year&gt;&lt;pub-dates&gt;&lt;date&gt;May&lt;/date&gt;&lt;/pub-dates&gt;&lt;/dates&gt;&lt;isbn&gt;0914-9465 (Print)&amp;#xD;0914-9465 (Linking)&lt;/isbn&gt;&lt;accession-num&gt;12846553&lt;/accession-num&gt;&lt;urls&gt;&lt;related-urls&gt;&lt;url&gt;http://www.ncbi.nlm.nih.gov/pubmed/12846553&lt;/url&gt;&lt;/related-urls&gt;&lt;/urls&gt;&lt;language&gt;eng&lt;/language&gt;&lt;/record&gt;&lt;/Cite&gt;&lt;/EndNote&gt;</w:instrText>
      </w:r>
      <w:r w:rsidRPr="00565448">
        <w:rPr>
          <w:color w:val="auto"/>
          <w:highlight w:val="yellow"/>
        </w:rPr>
        <w:fldChar w:fldCharType="separate"/>
      </w:r>
      <w:r w:rsidR="005B311A" w:rsidRPr="00565448">
        <w:rPr>
          <w:noProof/>
          <w:color w:val="auto"/>
          <w:highlight w:val="yellow"/>
          <w:vertAlign w:val="superscript"/>
        </w:rPr>
        <w:t>43</w:t>
      </w:r>
      <w:r w:rsidRPr="00565448">
        <w:rPr>
          <w:color w:val="auto"/>
          <w:highlight w:val="yellow"/>
        </w:rPr>
        <w:fldChar w:fldCharType="end"/>
      </w:r>
    </w:p>
    <w:p w14:paraId="3AAFA502" w14:textId="77777777" w:rsidR="00A651E5" w:rsidRPr="00565448" w:rsidRDefault="00A651E5" w:rsidP="00C627A0">
      <w:pPr>
        <w:pStyle w:val="NormalWeb"/>
        <w:numPr>
          <w:ilvl w:val="2"/>
          <w:numId w:val="49"/>
        </w:numPr>
        <w:spacing w:before="0" w:beforeAutospacing="0" w:after="0" w:afterAutospacing="0"/>
        <w:ind w:left="0" w:firstLine="0"/>
        <w:jc w:val="left"/>
        <w:rPr>
          <w:color w:val="auto"/>
          <w:highlight w:val="yellow"/>
        </w:rPr>
      </w:pPr>
      <w:r w:rsidRPr="00565448">
        <w:rPr>
          <w:color w:val="auto"/>
          <w:highlight w:val="yellow"/>
        </w:rPr>
        <w:t xml:space="preserve">Isolate the bulla and capsule as described in </w:t>
      </w:r>
      <w:r w:rsidR="001B4E95" w:rsidRPr="00565448">
        <w:rPr>
          <w:color w:val="auto"/>
          <w:highlight w:val="yellow"/>
        </w:rPr>
        <w:t xml:space="preserve">Section </w:t>
      </w:r>
      <w:r w:rsidRPr="00565448">
        <w:rPr>
          <w:color w:val="auto"/>
          <w:highlight w:val="yellow"/>
        </w:rPr>
        <w:t>1.</w:t>
      </w:r>
    </w:p>
    <w:p w14:paraId="7F5A1E02" w14:textId="77777777" w:rsidR="00A651E5" w:rsidRPr="00565448" w:rsidRDefault="00A651E5" w:rsidP="00C627A0">
      <w:pPr>
        <w:jc w:val="left"/>
        <w:rPr>
          <w:color w:val="auto"/>
          <w:highlight w:val="yellow"/>
        </w:rPr>
      </w:pPr>
    </w:p>
    <w:p w14:paraId="3F3E1C3A" w14:textId="3806D3EB" w:rsidR="00A651E5" w:rsidRPr="00565448" w:rsidRDefault="00A651E5" w:rsidP="00C627A0">
      <w:pPr>
        <w:pStyle w:val="NormalWeb"/>
        <w:numPr>
          <w:ilvl w:val="2"/>
          <w:numId w:val="49"/>
        </w:numPr>
        <w:spacing w:before="0" w:beforeAutospacing="0" w:after="0" w:afterAutospacing="0"/>
        <w:ind w:left="0" w:firstLine="0"/>
        <w:jc w:val="left"/>
        <w:rPr>
          <w:color w:val="auto"/>
          <w:highlight w:val="yellow"/>
          <w:lang w:eastAsia="ja-JP"/>
        </w:rPr>
      </w:pPr>
      <w:r w:rsidRPr="00565448">
        <w:rPr>
          <w:color w:val="auto"/>
          <w:highlight w:val="yellow"/>
        </w:rPr>
        <w:t>Cut the anterior end of the bulla (the styliform</w:t>
      </w:r>
      <w:r w:rsidR="005477C9" w:rsidRPr="00565448">
        <w:rPr>
          <w:color w:val="auto"/>
          <w:highlight w:val="yellow"/>
        </w:rPr>
        <w:t xml:space="preserve"> process</w:t>
      </w:r>
      <w:r w:rsidRPr="00565448">
        <w:rPr>
          <w:color w:val="auto"/>
          <w:highlight w:val="yellow"/>
        </w:rPr>
        <w:t>) off with scissors</w:t>
      </w:r>
      <w:r w:rsidR="00E204AC" w:rsidRPr="00565448">
        <w:rPr>
          <w:color w:val="auto"/>
          <w:highlight w:val="yellow"/>
        </w:rPr>
        <w:t xml:space="preserve"> </w:t>
      </w:r>
      <w:r w:rsidR="00E204AC" w:rsidRPr="00565448">
        <w:rPr>
          <w:rFonts w:cs="Arial"/>
          <w:color w:val="auto"/>
          <w:highlight w:val="yellow"/>
        </w:rPr>
        <w:t>(Movie 3)</w:t>
      </w:r>
      <w:r w:rsidRPr="00565448">
        <w:rPr>
          <w:color w:val="auto"/>
          <w:highlight w:val="yellow"/>
        </w:rPr>
        <w:t xml:space="preserve">, </w:t>
      </w:r>
      <w:r w:rsidRPr="00565448">
        <w:rPr>
          <w:color w:val="auto"/>
          <w:highlight w:val="yellow"/>
          <w:lang w:eastAsia="ja-JP"/>
        </w:rPr>
        <w:t xml:space="preserve">immerse the bulla and </w:t>
      </w:r>
      <w:r w:rsidRPr="00565448">
        <w:rPr>
          <w:color w:val="auto"/>
          <w:highlight w:val="yellow"/>
        </w:rPr>
        <w:t>capsule</w:t>
      </w:r>
      <w:r w:rsidRPr="00565448">
        <w:rPr>
          <w:color w:val="auto"/>
          <w:highlight w:val="yellow"/>
          <w:lang w:eastAsia="ja-JP"/>
        </w:rPr>
        <w:t xml:space="preserve"> in fixative (2% </w:t>
      </w:r>
      <w:r w:rsidR="001060A1" w:rsidRPr="00565448">
        <w:rPr>
          <w:color w:val="auto"/>
          <w:highlight w:val="yellow"/>
          <w:lang w:eastAsia="ja-JP"/>
        </w:rPr>
        <w:t xml:space="preserve">or </w:t>
      </w:r>
      <w:r w:rsidR="005362E0" w:rsidRPr="00565448">
        <w:rPr>
          <w:color w:val="auto"/>
          <w:highlight w:val="yellow"/>
          <w:lang w:eastAsia="ja-JP"/>
        </w:rPr>
        <w:t xml:space="preserve">1% </w:t>
      </w:r>
      <w:r w:rsidRPr="00565448">
        <w:rPr>
          <w:color w:val="auto"/>
          <w:highlight w:val="yellow"/>
          <w:lang w:eastAsia="ja-JP"/>
        </w:rPr>
        <w:t xml:space="preserve">PFA </w:t>
      </w:r>
      <w:r w:rsidR="00224D7D" w:rsidRPr="00565448">
        <w:rPr>
          <w:color w:val="auto"/>
          <w:highlight w:val="yellow"/>
          <w:lang w:eastAsia="ja-JP"/>
        </w:rPr>
        <w:t xml:space="preserve">rather than 4% </w:t>
      </w:r>
      <w:r w:rsidRPr="00565448">
        <w:rPr>
          <w:color w:val="auto"/>
          <w:highlight w:val="yellow"/>
          <w:lang w:eastAsia="ja-JP"/>
        </w:rPr>
        <w:t>in PBS</w:t>
      </w:r>
      <w:r w:rsidR="00224D7D" w:rsidRPr="00565448">
        <w:rPr>
          <w:color w:val="auto"/>
          <w:highlight w:val="yellow"/>
        </w:rPr>
        <w:t xml:space="preserve"> to preserve antigenicity</w:t>
      </w:r>
      <w:r w:rsidRPr="00565448">
        <w:rPr>
          <w:color w:val="auto"/>
          <w:highlight w:val="yellow"/>
          <w:lang w:eastAsia="ja-JP"/>
        </w:rPr>
        <w:t>) at 4 °C</w:t>
      </w:r>
      <w:r w:rsidR="005362E0" w:rsidRPr="00565448">
        <w:rPr>
          <w:color w:val="auto"/>
          <w:highlight w:val="yellow"/>
        </w:rPr>
        <w:t>.</w:t>
      </w:r>
      <w:r w:rsidR="008C526A" w:rsidRPr="00565448">
        <w:rPr>
          <w:color w:val="auto"/>
          <w:highlight w:val="yellow"/>
        </w:rPr>
        <w:t xml:space="preserve"> </w:t>
      </w:r>
      <w:r w:rsidRPr="00565448">
        <w:rPr>
          <w:color w:val="auto"/>
          <w:highlight w:val="yellow"/>
          <w:lang w:eastAsia="ja-JP"/>
        </w:rPr>
        <w:t>If air is trapped in bulla, remove it using a needle and syringe.</w:t>
      </w:r>
      <w:r w:rsidRPr="00565448">
        <w:rPr>
          <w:rFonts w:hint="eastAsia"/>
          <w:color w:val="auto"/>
          <w:highlight w:val="yellow"/>
          <w:lang w:eastAsia="ja-JP"/>
        </w:rPr>
        <w:t xml:space="preserve"> </w:t>
      </w:r>
      <w:r w:rsidRPr="00565448">
        <w:rPr>
          <w:color w:val="auto"/>
          <w:highlight w:val="yellow"/>
          <w:lang w:eastAsia="ja-JP"/>
        </w:rPr>
        <w:t>Leave</w:t>
      </w:r>
      <w:r w:rsidRPr="00565448">
        <w:rPr>
          <w:color w:val="auto"/>
          <w:highlight w:val="yellow"/>
        </w:rPr>
        <w:t xml:space="preserve"> the bulla and capsule in the fixative at 4</w:t>
      </w:r>
      <w:r w:rsidR="001360E0" w:rsidRPr="00565448">
        <w:rPr>
          <w:color w:val="auto"/>
          <w:highlight w:val="yellow"/>
          <w:lang w:eastAsia="ja-JP"/>
        </w:rPr>
        <w:t xml:space="preserve"> </w:t>
      </w:r>
      <w:r w:rsidRPr="00565448">
        <w:rPr>
          <w:color w:val="auto"/>
          <w:highlight w:val="yellow"/>
          <w:lang w:eastAsia="ja-JP"/>
        </w:rPr>
        <w:t>°</w:t>
      </w:r>
      <w:r w:rsidRPr="00565448">
        <w:rPr>
          <w:color w:val="auto"/>
          <w:highlight w:val="yellow"/>
        </w:rPr>
        <w:t>C overnight on a tube rotator.</w:t>
      </w:r>
    </w:p>
    <w:p w14:paraId="4CCDAD51" w14:textId="77777777" w:rsidR="006F0D2F" w:rsidRPr="00565448" w:rsidRDefault="006F0D2F" w:rsidP="00C627A0">
      <w:pPr>
        <w:jc w:val="left"/>
        <w:rPr>
          <w:color w:val="auto"/>
          <w:highlight w:val="yellow"/>
        </w:rPr>
      </w:pPr>
    </w:p>
    <w:p w14:paraId="097EEAE0" w14:textId="77777777" w:rsidR="006F0D2F" w:rsidRPr="00565448" w:rsidRDefault="006F0D2F" w:rsidP="00C627A0">
      <w:pPr>
        <w:pStyle w:val="NormalWeb"/>
        <w:numPr>
          <w:ilvl w:val="2"/>
          <w:numId w:val="49"/>
        </w:numPr>
        <w:spacing w:before="0" w:beforeAutospacing="0" w:after="0" w:afterAutospacing="0"/>
        <w:ind w:left="0" w:firstLine="0"/>
        <w:jc w:val="left"/>
        <w:rPr>
          <w:color w:val="auto"/>
          <w:highlight w:val="yellow"/>
        </w:rPr>
      </w:pPr>
      <w:r w:rsidRPr="00565448">
        <w:rPr>
          <w:color w:val="auto"/>
          <w:highlight w:val="yellow"/>
        </w:rPr>
        <w:t>Wash bulla and capsule</w:t>
      </w:r>
      <w:r w:rsidR="00BA5CC3" w:rsidRPr="00565448">
        <w:rPr>
          <w:color w:val="auto"/>
          <w:highlight w:val="yellow"/>
        </w:rPr>
        <w:t xml:space="preserve"> quickly</w:t>
      </w:r>
      <w:r w:rsidRPr="00565448">
        <w:rPr>
          <w:color w:val="auto"/>
          <w:highlight w:val="yellow"/>
        </w:rPr>
        <w:t xml:space="preserve"> in PBS and immediately </w:t>
      </w:r>
      <w:r w:rsidR="00512F4A" w:rsidRPr="00565448">
        <w:rPr>
          <w:color w:val="auto"/>
          <w:highlight w:val="yellow"/>
        </w:rPr>
        <w:t>immerse</w:t>
      </w:r>
      <w:r w:rsidRPr="00565448">
        <w:rPr>
          <w:color w:val="auto"/>
          <w:highlight w:val="yellow"/>
        </w:rPr>
        <w:t xml:space="preserve"> in </w:t>
      </w:r>
      <w:r w:rsidR="00512F4A" w:rsidRPr="00565448">
        <w:rPr>
          <w:color w:val="auto"/>
          <w:highlight w:val="yellow"/>
        </w:rPr>
        <w:t xml:space="preserve">liquid </w:t>
      </w:r>
      <w:r w:rsidR="00A651E5" w:rsidRPr="00565448">
        <w:rPr>
          <w:color w:val="auto"/>
          <w:highlight w:val="yellow"/>
        </w:rPr>
        <w:t>cryo-embedding</w:t>
      </w:r>
      <w:r w:rsidRPr="00565448">
        <w:rPr>
          <w:color w:val="auto"/>
          <w:highlight w:val="yellow"/>
        </w:rPr>
        <w:t xml:space="preserve"> compound</w:t>
      </w:r>
      <w:r w:rsidR="00512F4A" w:rsidRPr="00565448">
        <w:rPr>
          <w:color w:val="auto"/>
          <w:highlight w:val="yellow"/>
        </w:rPr>
        <w:t xml:space="preserve"> at </w:t>
      </w:r>
      <w:r w:rsidR="00512F4A" w:rsidRPr="00565448">
        <w:rPr>
          <w:color w:val="auto"/>
          <w:highlight w:val="yellow"/>
          <w:lang w:eastAsia="ja-JP"/>
        </w:rPr>
        <w:t>4 °C</w:t>
      </w:r>
      <w:r w:rsidRPr="00565448">
        <w:rPr>
          <w:color w:val="auto"/>
          <w:highlight w:val="yellow"/>
        </w:rPr>
        <w:t>.</w:t>
      </w:r>
    </w:p>
    <w:p w14:paraId="65053CCF" w14:textId="77777777" w:rsidR="006F0D2F" w:rsidRPr="00565448" w:rsidRDefault="006F0D2F" w:rsidP="00C627A0">
      <w:pPr>
        <w:jc w:val="left"/>
        <w:rPr>
          <w:color w:val="auto"/>
          <w:highlight w:val="yellow"/>
        </w:rPr>
      </w:pPr>
    </w:p>
    <w:p w14:paraId="14FABC33" w14:textId="2079D374" w:rsidR="006F0D2F" w:rsidRPr="00565448" w:rsidRDefault="001B4E95" w:rsidP="00C627A0">
      <w:pPr>
        <w:pStyle w:val="NormalWeb"/>
        <w:numPr>
          <w:ilvl w:val="2"/>
          <w:numId w:val="49"/>
        </w:numPr>
        <w:spacing w:before="0" w:beforeAutospacing="0" w:after="0" w:afterAutospacing="0"/>
        <w:ind w:left="0" w:firstLine="0"/>
        <w:jc w:val="left"/>
        <w:rPr>
          <w:color w:val="auto"/>
          <w:highlight w:val="yellow"/>
          <w:lang w:eastAsia="ja-JP"/>
        </w:rPr>
      </w:pPr>
      <w:r w:rsidRPr="00565448">
        <w:rPr>
          <w:color w:val="auto"/>
          <w:highlight w:val="yellow"/>
        </w:rPr>
        <w:t>Important:</w:t>
      </w:r>
      <w:r w:rsidR="00280971" w:rsidRPr="00565448">
        <w:rPr>
          <w:color w:val="auto"/>
          <w:highlight w:val="yellow"/>
        </w:rPr>
        <w:t xml:space="preserve"> Remove air bubbles </w:t>
      </w:r>
      <w:r w:rsidR="006F0D2F" w:rsidRPr="00565448">
        <w:rPr>
          <w:color w:val="auto"/>
          <w:highlight w:val="yellow"/>
        </w:rPr>
        <w:t xml:space="preserve">if any in the </w:t>
      </w:r>
      <w:r w:rsidR="00B800E8" w:rsidRPr="00565448">
        <w:rPr>
          <w:color w:val="auto"/>
          <w:highlight w:val="yellow"/>
        </w:rPr>
        <w:t>middle and outer ear</w:t>
      </w:r>
      <w:r w:rsidR="006F0D2F" w:rsidRPr="00565448">
        <w:rPr>
          <w:color w:val="auto"/>
          <w:highlight w:val="yellow"/>
        </w:rPr>
        <w:t xml:space="preserve"> </w:t>
      </w:r>
      <w:r w:rsidR="002A0ED7" w:rsidRPr="00565448">
        <w:rPr>
          <w:color w:val="auto"/>
          <w:highlight w:val="yellow"/>
        </w:rPr>
        <w:t>through</w:t>
      </w:r>
      <w:r w:rsidR="00B800E8" w:rsidRPr="00565448">
        <w:rPr>
          <w:color w:val="auto"/>
          <w:highlight w:val="yellow"/>
        </w:rPr>
        <w:t xml:space="preserve"> aspirat</w:t>
      </w:r>
      <w:r w:rsidR="002A0ED7" w:rsidRPr="00565448">
        <w:rPr>
          <w:color w:val="auto"/>
          <w:highlight w:val="yellow"/>
        </w:rPr>
        <w:t>ion by a needle,</w:t>
      </w:r>
      <w:r w:rsidR="00280971" w:rsidRPr="00565448">
        <w:rPr>
          <w:color w:val="auto"/>
          <w:highlight w:val="yellow"/>
        </w:rPr>
        <w:t xml:space="preserve"> and </w:t>
      </w:r>
      <w:r w:rsidR="00B800E8" w:rsidRPr="00565448">
        <w:rPr>
          <w:color w:val="auto"/>
          <w:highlight w:val="yellow"/>
        </w:rPr>
        <w:t xml:space="preserve">by adding the embedding compound with </w:t>
      </w:r>
      <w:r w:rsidR="00280971" w:rsidRPr="00565448">
        <w:rPr>
          <w:color w:val="auto"/>
          <w:highlight w:val="yellow"/>
        </w:rPr>
        <w:t>forceps</w:t>
      </w:r>
      <w:r w:rsidR="00E204AC" w:rsidRPr="00565448">
        <w:rPr>
          <w:color w:val="auto"/>
          <w:highlight w:val="yellow"/>
        </w:rPr>
        <w:t xml:space="preserve"> </w:t>
      </w:r>
      <w:r w:rsidR="00E204AC" w:rsidRPr="00565448">
        <w:rPr>
          <w:rFonts w:cs="Arial"/>
          <w:color w:val="auto"/>
          <w:highlight w:val="yellow"/>
        </w:rPr>
        <w:t>(Movie 3)</w:t>
      </w:r>
      <w:r w:rsidR="00280971" w:rsidRPr="00565448">
        <w:rPr>
          <w:color w:val="auto"/>
          <w:highlight w:val="yellow"/>
        </w:rPr>
        <w:t>.</w:t>
      </w:r>
      <w:r w:rsidR="00512F4A" w:rsidRPr="00565448">
        <w:rPr>
          <w:color w:val="auto"/>
          <w:highlight w:val="yellow"/>
        </w:rPr>
        <w:t xml:space="preserve"> Proceed to embedding (S</w:t>
      </w:r>
      <w:r w:rsidR="008558FE" w:rsidRPr="00565448">
        <w:rPr>
          <w:color w:val="auto"/>
          <w:highlight w:val="yellow"/>
        </w:rPr>
        <w:t>ection</w:t>
      </w:r>
      <w:r w:rsidR="00512F4A" w:rsidRPr="00565448">
        <w:rPr>
          <w:color w:val="auto"/>
          <w:highlight w:val="yellow"/>
        </w:rPr>
        <w:t xml:space="preserve"> 4). </w:t>
      </w:r>
    </w:p>
    <w:p w14:paraId="7212B2B0" w14:textId="77777777" w:rsidR="006F0D2F" w:rsidRPr="00565448" w:rsidRDefault="006F0D2F" w:rsidP="00C627A0">
      <w:pPr>
        <w:jc w:val="left"/>
        <w:rPr>
          <w:color w:val="auto"/>
        </w:rPr>
      </w:pPr>
    </w:p>
    <w:p w14:paraId="525DF2B0" w14:textId="77777777" w:rsidR="001B4E95" w:rsidRPr="00565448" w:rsidRDefault="008C5B36" w:rsidP="00C627A0">
      <w:pPr>
        <w:pStyle w:val="NormalWeb"/>
        <w:numPr>
          <w:ilvl w:val="0"/>
          <w:numId w:val="49"/>
        </w:numPr>
        <w:spacing w:before="0" w:beforeAutospacing="0" w:after="0" w:afterAutospacing="0"/>
        <w:ind w:left="0" w:firstLine="0"/>
        <w:jc w:val="left"/>
        <w:rPr>
          <w:b/>
          <w:color w:val="auto"/>
        </w:rPr>
      </w:pPr>
      <w:r w:rsidRPr="00565448">
        <w:rPr>
          <w:b/>
          <w:color w:val="auto"/>
        </w:rPr>
        <w:t>Sample o</w:t>
      </w:r>
      <w:r w:rsidR="006F0D2F" w:rsidRPr="00565448">
        <w:rPr>
          <w:b/>
          <w:color w:val="auto"/>
        </w:rPr>
        <w:t>rientation and embedding</w:t>
      </w:r>
      <w:r w:rsidR="001F714A" w:rsidRPr="00565448">
        <w:rPr>
          <w:color w:val="auto"/>
        </w:rPr>
        <w:t xml:space="preserve"> </w:t>
      </w:r>
    </w:p>
    <w:p w14:paraId="79342160" w14:textId="77777777" w:rsidR="006F0D2F" w:rsidRPr="00565448" w:rsidRDefault="001B4E95" w:rsidP="00C627A0">
      <w:pPr>
        <w:jc w:val="left"/>
        <w:rPr>
          <w:color w:val="auto"/>
        </w:rPr>
      </w:pPr>
      <w:r w:rsidRPr="00565448">
        <w:rPr>
          <w:color w:val="auto"/>
        </w:rPr>
        <w:t xml:space="preserve">Note: </w:t>
      </w:r>
      <w:r w:rsidR="00280971" w:rsidRPr="00565448">
        <w:rPr>
          <w:color w:val="auto"/>
        </w:rPr>
        <w:t>T</w:t>
      </w:r>
      <w:r w:rsidR="00BA5CC3" w:rsidRPr="00565448">
        <w:rPr>
          <w:color w:val="auto"/>
        </w:rPr>
        <w:t>h</w:t>
      </w:r>
      <w:r w:rsidR="006F0D2F" w:rsidRPr="00565448">
        <w:rPr>
          <w:rFonts w:hint="eastAsia"/>
          <w:color w:val="auto"/>
        </w:rPr>
        <w:t xml:space="preserve">e whole bulla and capsule </w:t>
      </w:r>
      <w:r w:rsidR="00BA5CC3" w:rsidRPr="00565448">
        <w:rPr>
          <w:color w:val="auto"/>
        </w:rPr>
        <w:t>must be</w:t>
      </w:r>
      <w:r w:rsidR="00E300C0" w:rsidRPr="00565448">
        <w:rPr>
          <w:color w:val="auto"/>
        </w:rPr>
        <w:t xml:space="preserve"> arranged in a particular orientation during embedding to </w:t>
      </w:r>
      <w:r w:rsidR="008C5B36" w:rsidRPr="00565448">
        <w:rPr>
          <w:color w:val="auto"/>
        </w:rPr>
        <w:t xml:space="preserve">cut </w:t>
      </w:r>
      <w:r w:rsidR="00E300C0" w:rsidRPr="00565448">
        <w:rPr>
          <w:color w:val="auto"/>
        </w:rPr>
        <w:t xml:space="preserve">desired </w:t>
      </w:r>
      <w:r w:rsidR="00BA5CC3" w:rsidRPr="00565448">
        <w:rPr>
          <w:color w:val="auto"/>
        </w:rPr>
        <w:t>sections</w:t>
      </w:r>
      <w:r w:rsidR="006F0D2F" w:rsidRPr="00565448">
        <w:rPr>
          <w:color w:val="auto"/>
        </w:rPr>
        <w:t xml:space="preserve">. </w:t>
      </w:r>
      <w:r w:rsidR="008C5B36" w:rsidRPr="00565448">
        <w:rPr>
          <w:color w:val="auto"/>
        </w:rPr>
        <w:t>The</w:t>
      </w:r>
      <w:r w:rsidR="00494BC0" w:rsidRPr="00565448">
        <w:rPr>
          <w:color w:val="auto"/>
        </w:rPr>
        <w:t xml:space="preserve"> </w:t>
      </w:r>
      <w:r w:rsidR="00E300C0" w:rsidRPr="00565448">
        <w:rPr>
          <w:color w:val="auto"/>
        </w:rPr>
        <w:t>procedures</w:t>
      </w:r>
      <w:r w:rsidR="008C5B36" w:rsidRPr="00565448">
        <w:rPr>
          <w:color w:val="auto"/>
        </w:rPr>
        <w:t xml:space="preserve"> outlined below are</w:t>
      </w:r>
      <w:r w:rsidR="006F0D2F" w:rsidRPr="00565448">
        <w:rPr>
          <w:color w:val="auto"/>
        </w:rPr>
        <w:t xml:space="preserve"> </w:t>
      </w:r>
      <w:r w:rsidR="00494BC0" w:rsidRPr="00565448">
        <w:rPr>
          <w:color w:val="auto"/>
        </w:rPr>
        <w:t xml:space="preserve">used </w:t>
      </w:r>
      <w:r w:rsidR="006F0D2F" w:rsidRPr="00565448">
        <w:rPr>
          <w:color w:val="auto"/>
        </w:rPr>
        <w:t xml:space="preserve">to </w:t>
      </w:r>
      <w:r w:rsidR="00E300C0" w:rsidRPr="00565448">
        <w:rPr>
          <w:color w:val="auto"/>
        </w:rPr>
        <w:t>section</w:t>
      </w:r>
      <w:r w:rsidR="006F0D2F" w:rsidRPr="00565448">
        <w:rPr>
          <w:color w:val="auto"/>
        </w:rPr>
        <w:t xml:space="preserve"> the malleus in </w:t>
      </w:r>
      <w:r w:rsidR="00494BC0" w:rsidRPr="00565448">
        <w:rPr>
          <w:color w:val="auto"/>
        </w:rPr>
        <w:t xml:space="preserve">various </w:t>
      </w:r>
      <w:r w:rsidR="00E300C0" w:rsidRPr="00565448">
        <w:rPr>
          <w:color w:val="auto"/>
        </w:rPr>
        <w:t>orientations</w:t>
      </w:r>
      <w:r w:rsidR="006F0D2F" w:rsidRPr="00565448">
        <w:rPr>
          <w:color w:val="auto"/>
        </w:rPr>
        <w:t>.</w:t>
      </w:r>
      <w:r w:rsidR="002F3452" w:rsidRPr="00565448">
        <w:rPr>
          <w:color w:val="auto"/>
        </w:rPr>
        <w:t xml:space="preserve"> </w:t>
      </w:r>
    </w:p>
    <w:p w14:paraId="5FF15F1A" w14:textId="77777777" w:rsidR="006F0D2F" w:rsidRPr="00565448" w:rsidRDefault="006F0D2F" w:rsidP="00C627A0">
      <w:pPr>
        <w:jc w:val="left"/>
        <w:rPr>
          <w:color w:val="auto"/>
        </w:rPr>
      </w:pPr>
    </w:p>
    <w:p w14:paraId="49DA52C5" w14:textId="77777777" w:rsidR="006F0D2F" w:rsidRPr="00565448" w:rsidRDefault="001060A1" w:rsidP="00C627A0">
      <w:pPr>
        <w:pStyle w:val="ListParagraph"/>
        <w:numPr>
          <w:ilvl w:val="1"/>
          <w:numId w:val="49"/>
        </w:numPr>
        <w:ind w:left="0" w:firstLine="0"/>
        <w:jc w:val="left"/>
        <w:rPr>
          <w:color w:val="auto"/>
        </w:rPr>
      </w:pPr>
      <w:r w:rsidRPr="00565448">
        <w:rPr>
          <w:b/>
          <w:color w:val="auto"/>
        </w:rPr>
        <w:t xml:space="preserve">Longitudinal (parasagittal) sectioning of the malleus </w:t>
      </w:r>
    </w:p>
    <w:p w14:paraId="57A61FBD" w14:textId="24E79AC9" w:rsidR="002E0D4E" w:rsidRPr="00565448" w:rsidRDefault="006F0D2F" w:rsidP="00C627A0">
      <w:pPr>
        <w:pStyle w:val="NormalWeb"/>
        <w:numPr>
          <w:ilvl w:val="2"/>
          <w:numId w:val="49"/>
        </w:numPr>
        <w:spacing w:before="0" w:beforeAutospacing="0" w:after="0" w:afterAutospacing="0"/>
        <w:ind w:left="0" w:firstLine="0"/>
        <w:jc w:val="left"/>
        <w:rPr>
          <w:color w:val="auto"/>
        </w:rPr>
      </w:pPr>
      <w:r w:rsidRPr="00565448">
        <w:rPr>
          <w:color w:val="auto"/>
        </w:rPr>
        <w:t xml:space="preserve">Put </w:t>
      </w:r>
      <w:r w:rsidR="00494BC0" w:rsidRPr="00565448">
        <w:rPr>
          <w:color w:val="auto"/>
        </w:rPr>
        <w:t>the</w:t>
      </w:r>
      <w:r w:rsidRPr="00565448">
        <w:rPr>
          <w:color w:val="auto"/>
        </w:rPr>
        <w:t xml:space="preserve"> lateral side of the bulla or external auditory meatus</w:t>
      </w:r>
      <w:r w:rsidR="00494BC0" w:rsidRPr="00565448">
        <w:rPr>
          <w:color w:val="auto"/>
        </w:rPr>
        <w:t xml:space="preserve"> down</w:t>
      </w:r>
      <w:r w:rsidR="00485ED6" w:rsidRPr="00565448">
        <w:rPr>
          <w:color w:val="auto"/>
        </w:rPr>
        <w:t xml:space="preserve"> in warm p</w:t>
      </w:r>
      <w:r w:rsidR="00340A87" w:rsidRPr="00565448">
        <w:rPr>
          <w:color w:val="auto"/>
        </w:rPr>
        <w:t>a</w:t>
      </w:r>
      <w:r w:rsidR="00485ED6" w:rsidRPr="00565448">
        <w:rPr>
          <w:color w:val="auto"/>
        </w:rPr>
        <w:t>raffin</w:t>
      </w:r>
      <w:r w:rsidR="002F3452" w:rsidRPr="00565448">
        <w:rPr>
          <w:color w:val="auto"/>
        </w:rPr>
        <w:t xml:space="preserve"> (or cryo-embedding compound)</w:t>
      </w:r>
      <w:r w:rsidRPr="00565448">
        <w:rPr>
          <w:color w:val="auto"/>
        </w:rPr>
        <w:t>.</w:t>
      </w:r>
      <w:r w:rsidR="004837C8" w:rsidRPr="00565448">
        <w:rPr>
          <w:color w:val="auto"/>
        </w:rPr>
        <w:t xml:space="preserve"> </w:t>
      </w:r>
      <w:r w:rsidR="00DA2560" w:rsidRPr="00565448">
        <w:rPr>
          <w:color w:val="auto"/>
        </w:rPr>
        <w:t xml:space="preserve">Adjust the orientation so that </w:t>
      </w:r>
      <w:r w:rsidRPr="00565448">
        <w:rPr>
          <w:color w:val="auto"/>
        </w:rPr>
        <w:t xml:space="preserve">the </w:t>
      </w:r>
      <w:r w:rsidR="00DA2560" w:rsidRPr="00565448">
        <w:rPr>
          <w:color w:val="auto"/>
        </w:rPr>
        <w:t xml:space="preserve">neck and </w:t>
      </w:r>
      <w:r w:rsidR="00864333" w:rsidRPr="00565448">
        <w:rPr>
          <w:color w:val="auto"/>
        </w:rPr>
        <w:t>transversal lamina of the malleus</w:t>
      </w:r>
      <w:r w:rsidRPr="00565448">
        <w:rPr>
          <w:color w:val="auto"/>
        </w:rPr>
        <w:t xml:space="preserve"> </w:t>
      </w:r>
      <w:r w:rsidR="00654566" w:rsidRPr="00565448">
        <w:rPr>
          <w:color w:val="auto"/>
          <w:lang w:eastAsia="ja-JP"/>
        </w:rPr>
        <w:t>are</w:t>
      </w:r>
      <w:r w:rsidR="001060A1" w:rsidRPr="00565448">
        <w:rPr>
          <w:color w:val="auto"/>
        </w:rPr>
        <w:t xml:space="preserve"> parallel</w:t>
      </w:r>
      <w:r w:rsidR="002F3452" w:rsidRPr="00565448">
        <w:rPr>
          <w:color w:val="auto"/>
        </w:rPr>
        <w:t xml:space="preserve"> to </w:t>
      </w:r>
      <w:r w:rsidR="002E0D4E" w:rsidRPr="00565448">
        <w:rPr>
          <w:color w:val="auto"/>
        </w:rPr>
        <w:t>the</w:t>
      </w:r>
      <w:r w:rsidR="00D123A5" w:rsidRPr="00565448">
        <w:rPr>
          <w:color w:val="auto"/>
        </w:rPr>
        <w:t xml:space="preserve"> </w:t>
      </w:r>
      <w:r w:rsidR="0043147F" w:rsidRPr="00565448">
        <w:rPr>
          <w:color w:val="auto"/>
        </w:rPr>
        <w:t xml:space="preserve">horizontal </w:t>
      </w:r>
      <w:r w:rsidR="00D123A5" w:rsidRPr="00565448">
        <w:rPr>
          <w:color w:val="auto"/>
        </w:rPr>
        <w:t>bottom of the embedding dish</w:t>
      </w:r>
      <w:r w:rsidR="00786F73" w:rsidRPr="00565448">
        <w:rPr>
          <w:color w:val="auto"/>
        </w:rPr>
        <w:t xml:space="preserve"> (Figure 4A-C)</w:t>
      </w:r>
      <w:r w:rsidRPr="00565448">
        <w:rPr>
          <w:color w:val="auto"/>
        </w:rPr>
        <w:t xml:space="preserve">. </w:t>
      </w:r>
      <w:r w:rsidR="00496961" w:rsidRPr="00565448">
        <w:rPr>
          <w:color w:val="auto"/>
        </w:rPr>
        <w:t xml:space="preserve">Note that the tympanic membrane </w:t>
      </w:r>
      <w:r w:rsidR="00864333" w:rsidRPr="00565448">
        <w:rPr>
          <w:color w:val="auto"/>
        </w:rPr>
        <w:t>is</w:t>
      </w:r>
      <w:r w:rsidR="00496961" w:rsidRPr="00565448">
        <w:rPr>
          <w:color w:val="auto"/>
        </w:rPr>
        <w:t xml:space="preserve"> inclined at an angle </w:t>
      </w:r>
      <w:r w:rsidR="00924BD2" w:rsidRPr="00565448">
        <w:rPr>
          <w:color w:val="auto"/>
        </w:rPr>
        <w:t>of</w:t>
      </w:r>
      <w:r w:rsidR="00496961" w:rsidRPr="00565448">
        <w:rPr>
          <w:color w:val="auto"/>
        </w:rPr>
        <w:t xml:space="preserve"> </w:t>
      </w:r>
      <w:r w:rsidR="00FC498D" w:rsidRPr="00565448">
        <w:rPr>
          <w:color w:val="auto"/>
        </w:rPr>
        <w:t xml:space="preserve">approximately </w:t>
      </w:r>
      <w:r w:rsidR="00496961" w:rsidRPr="00565448">
        <w:rPr>
          <w:color w:val="auto"/>
        </w:rPr>
        <w:t xml:space="preserve">30 degrees </w:t>
      </w:r>
      <w:r w:rsidR="001060A1" w:rsidRPr="00565448">
        <w:rPr>
          <w:color w:val="auto"/>
        </w:rPr>
        <w:t xml:space="preserve">to the vertical in the </w:t>
      </w:r>
      <w:r w:rsidR="00AF2667" w:rsidRPr="00565448">
        <w:rPr>
          <w:color w:val="auto"/>
        </w:rPr>
        <w:t xml:space="preserve">mouse </w:t>
      </w:r>
      <w:r w:rsidR="001060A1" w:rsidRPr="00565448">
        <w:rPr>
          <w:color w:val="auto"/>
        </w:rPr>
        <w:t>head</w:t>
      </w:r>
      <w:r w:rsidR="00496961" w:rsidRPr="00565448">
        <w:rPr>
          <w:color w:val="auto"/>
        </w:rPr>
        <w:t xml:space="preserve"> (</w:t>
      </w:r>
      <w:r w:rsidR="00FE341F" w:rsidRPr="00565448">
        <w:rPr>
          <w:color w:val="auto"/>
        </w:rPr>
        <w:t>Figure</w:t>
      </w:r>
      <w:r w:rsidR="006800A7" w:rsidRPr="00565448">
        <w:rPr>
          <w:color w:val="auto"/>
        </w:rPr>
        <w:t xml:space="preserve"> 4A; </w:t>
      </w:r>
      <w:r w:rsidR="00496961" w:rsidRPr="00565448">
        <w:rPr>
          <w:color w:val="auto"/>
        </w:rPr>
        <w:t>Fig</w:t>
      </w:r>
      <w:r w:rsidR="00565448">
        <w:rPr>
          <w:color w:val="auto"/>
        </w:rPr>
        <w:t>ure</w:t>
      </w:r>
      <w:r w:rsidR="00496961" w:rsidRPr="00565448">
        <w:rPr>
          <w:color w:val="auto"/>
        </w:rPr>
        <w:t xml:space="preserve"> 59 in Kampen</w:t>
      </w:r>
      <w:r w:rsidR="001060A1" w:rsidRPr="00565448">
        <w:rPr>
          <w:color w:val="auto"/>
        </w:rPr>
        <w:fldChar w:fldCharType="begin"/>
      </w:r>
      <w:r w:rsidR="005B311A" w:rsidRPr="00565448">
        <w:rPr>
          <w:color w:val="auto"/>
        </w:rPr>
        <w:instrText xml:space="preserve"> ADDIN EN.CITE &lt;EndNote&gt;&lt;Cite&gt;&lt;Author&gt;Kampen&lt;/Author&gt;&lt;Year&gt;1905&lt;/Year&gt;&lt;RecNum&gt;1954&lt;/RecNum&gt;&lt;DisplayText&gt;&lt;style face="superscript"&gt;44&lt;/style&gt;&lt;/DisplayText&gt;&lt;record&gt;&lt;rec-number&gt;1954&lt;/rec-number&gt;&lt;foreign-keys&gt;&lt;key app="EN" db-id="x2zswesswxtftvervr1vp0tmxxwvexs2stt2" timestamp="1469856837"&gt;1954&lt;/key&gt;&lt;/foreign-keys&gt;&lt;ref-type name="Book Section"&gt;5&lt;/ref-type&gt;&lt;contributors&gt;&lt;authors&gt;&lt;author&gt;Kampen, Pieter Nicolaas van &lt;/author&gt;&lt;/authors&gt;&lt;/contributors&gt;&lt;titles&gt;&lt;title&gt;Die Tympanalgegend des Säugetierschädels&lt;/title&gt;&lt;secondary-title&gt;Gegenbaurs Morphologiesches Jahrbuch&lt;/secondary-title&gt;&lt;/titles&gt;&lt;pages&gt;321-722&lt;/pages&gt;&lt;volume&gt;34&lt;/volume&gt;&lt;keywords&gt;&lt;keyword&gt;Middle ear&lt;/keyword&gt;&lt;keyword&gt;Mammals/*anatomy &amp;amp; histology&lt;/keyword&gt;&lt;/keywords&gt;&lt;dates&gt;&lt;year&gt;1905&lt;/year&gt;&lt;/dates&gt;&lt;pub-location&gt;Leipzig&lt;/pub-location&gt;&lt;publisher&gt;W. Engelmann&lt;/publisher&gt;&lt;call-num&gt;39088007474182&lt;/call-num&gt;&lt;urls&gt;&lt;/urls&gt;&lt;language&gt;German&lt;/language&gt;&lt;/record&gt;&lt;/Cite&gt;&lt;/EndNote&gt;</w:instrText>
      </w:r>
      <w:r w:rsidR="001060A1" w:rsidRPr="00565448">
        <w:rPr>
          <w:color w:val="auto"/>
        </w:rPr>
        <w:fldChar w:fldCharType="separate"/>
      </w:r>
      <w:r w:rsidR="005B311A" w:rsidRPr="00565448">
        <w:rPr>
          <w:noProof/>
          <w:color w:val="auto"/>
          <w:vertAlign w:val="superscript"/>
        </w:rPr>
        <w:t>44</w:t>
      </w:r>
      <w:r w:rsidR="001060A1" w:rsidRPr="00565448">
        <w:rPr>
          <w:color w:val="auto"/>
        </w:rPr>
        <w:fldChar w:fldCharType="end"/>
      </w:r>
      <w:r w:rsidR="00496961" w:rsidRPr="00565448">
        <w:rPr>
          <w:color w:val="auto"/>
        </w:rPr>
        <w:t>).</w:t>
      </w:r>
      <w:r w:rsidR="008C526A" w:rsidRPr="00565448">
        <w:rPr>
          <w:color w:val="auto"/>
        </w:rPr>
        <w:t xml:space="preserve"> </w:t>
      </w:r>
    </w:p>
    <w:p w14:paraId="1B1C7D24" w14:textId="77777777" w:rsidR="00830BD9" w:rsidRPr="00565448" w:rsidRDefault="00830BD9" w:rsidP="00C627A0">
      <w:pPr>
        <w:jc w:val="left"/>
        <w:rPr>
          <w:color w:val="auto"/>
        </w:rPr>
      </w:pPr>
    </w:p>
    <w:p w14:paraId="2EF97BA3" w14:textId="77777777" w:rsidR="00830BD9" w:rsidRPr="00565448" w:rsidRDefault="001060A1" w:rsidP="00C627A0">
      <w:pPr>
        <w:pStyle w:val="ListParagraph"/>
        <w:numPr>
          <w:ilvl w:val="1"/>
          <w:numId w:val="49"/>
        </w:numPr>
        <w:ind w:left="0" w:firstLine="0"/>
        <w:jc w:val="left"/>
        <w:rPr>
          <w:color w:val="auto"/>
        </w:rPr>
      </w:pPr>
      <w:r w:rsidRPr="00565448">
        <w:rPr>
          <w:b/>
          <w:color w:val="auto"/>
        </w:rPr>
        <w:t>Horizontal sectioning of the malleus</w:t>
      </w:r>
    </w:p>
    <w:p w14:paraId="3408E07A" w14:textId="33E431D2" w:rsidR="00830BD9" w:rsidRPr="00565448" w:rsidRDefault="00830BD9" w:rsidP="00C627A0">
      <w:pPr>
        <w:pStyle w:val="NormalWeb"/>
        <w:numPr>
          <w:ilvl w:val="2"/>
          <w:numId w:val="49"/>
        </w:numPr>
        <w:spacing w:before="0" w:beforeAutospacing="0" w:after="0" w:afterAutospacing="0"/>
        <w:ind w:left="0" w:firstLine="0"/>
        <w:jc w:val="left"/>
        <w:rPr>
          <w:color w:val="auto"/>
        </w:rPr>
      </w:pPr>
      <w:r w:rsidRPr="00565448">
        <w:rPr>
          <w:color w:val="auto"/>
        </w:rPr>
        <w:t>Place the dors</w:t>
      </w:r>
      <w:r w:rsidR="00303F51" w:rsidRPr="00565448">
        <w:rPr>
          <w:color w:val="auto"/>
        </w:rPr>
        <w:t xml:space="preserve">al crest </w:t>
      </w:r>
      <w:r w:rsidR="00970B26" w:rsidRPr="00565448">
        <w:rPr>
          <w:color w:val="auto"/>
        </w:rPr>
        <w:t>horizontally</w:t>
      </w:r>
      <w:r w:rsidR="002F3452" w:rsidRPr="00565448">
        <w:rPr>
          <w:color w:val="auto"/>
        </w:rPr>
        <w:t xml:space="preserve"> in warm paraffin (or cryo-embedding compound). </w:t>
      </w:r>
      <w:r w:rsidR="00303F51" w:rsidRPr="00565448">
        <w:rPr>
          <w:color w:val="auto"/>
        </w:rPr>
        <w:t xml:space="preserve">Adjust the orientation of the bulla and capsule </w:t>
      </w:r>
      <w:r w:rsidR="00786F73" w:rsidRPr="00565448">
        <w:rPr>
          <w:color w:val="auto"/>
        </w:rPr>
        <w:t xml:space="preserve">so that </w:t>
      </w:r>
      <w:r w:rsidR="00DA2560" w:rsidRPr="00565448">
        <w:rPr>
          <w:color w:val="auto"/>
        </w:rPr>
        <w:t xml:space="preserve">the neck and transversal lamina of the malleus </w:t>
      </w:r>
      <w:r w:rsidR="00B41E22" w:rsidRPr="00565448">
        <w:rPr>
          <w:color w:val="auto"/>
        </w:rPr>
        <w:t>are</w:t>
      </w:r>
      <w:r w:rsidR="00551917" w:rsidRPr="00565448">
        <w:rPr>
          <w:color w:val="auto"/>
        </w:rPr>
        <w:t xml:space="preserve"> </w:t>
      </w:r>
      <w:r w:rsidR="00184031" w:rsidRPr="00565448">
        <w:rPr>
          <w:color w:val="auto"/>
        </w:rPr>
        <w:t>perpendicular</w:t>
      </w:r>
      <w:r w:rsidR="00551917" w:rsidRPr="00565448">
        <w:rPr>
          <w:color w:val="auto"/>
        </w:rPr>
        <w:t xml:space="preserve"> to the bottom of the embedding dish</w:t>
      </w:r>
      <w:r w:rsidR="00303F51" w:rsidRPr="00565448">
        <w:rPr>
          <w:color w:val="auto"/>
        </w:rPr>
        <w:t xml:space="preserve"> </w:t>
      </w:r>
      <w:r w:rsidR="00551917" w:rsidRPr="00565448">
        <w:rPr>
          <w:color w:val="auto"/>
        </w:rPr>
        <w:t>(</w:t>
      </w:r>
      <w:r w:rsidR="00224D7D" w:rsidRPr="00565448">
        <w:rPr>
          <w:color w:val="auto"/>
        </w:rPr>
        <w:t>Figure 4D-F</w:t>
      </w:r>
      <w:r w:rsidR="00551917" w:rsidRPr="00565448">
        <w:rPr>
          <w:color w:val="auto"/>
        </w:rPr>
        <w:t>)</w:t>
      </w:r>
      <w:r w:rsidR="00303F51" w:rsidRPr="00565448">
        <w:rPr>
          <w:color w:val="auto"/>
        </w:rPr>
        <w:t>.</w:t>
      </w:r>
    </w:p>
    <w:p w14:paraId="53986E01" w14:textId="77777777" w:rsidR="00044E8F" w:rsidRPr="00565448" w:rsidRDefault="00044E8F" w:rsidP="00C627A0">
      <w:pPr>
        <w:jc w:val="left"/>
        <w:rPr>
          <w:color w:val="auto"/>
        </w:rPr>
      </w:pPr>
    </w:p>
    <w:p w14:paraId="19C0F35C" w14:textId="77777777" w:rsidR="00830BD9" w:rsidRPr="00565448" w:rsidRDefault="001060A1" w:rsidP="00C627A0">
      <w:pPr>
        <w:pStyle w:val="ListParagraph"/>
        <w:numPr>
          <w:ilvl w:val="1"/>
          <w:numId w:val="49"/>
        </w:numPr>
        <w:ind w:left="0" w:firstLine="0"/>
        <w:jc w:val="left"/>
        <w:rPr>
          <w:color w:val="auto"/>
        </w:rPr>
      </w:pPr>
      <w:r w:rsidRPr="00565448">
        <w:rPr>
          <w:b/>
          <w:color w:val="auto"/>
        </w:rPr>
        <w:t>Frontal sectioning (cross sections) of manubrium and tympanic membrane</w:t>
      </w:r>
      <w:r w:rsidR="00512F4A" w:rsidRPr="00565448">
        <w:rPr>
          <w:b/>
          <w:color w:val="auto"/>
        </w:rPr>
        <w:t xml:space="preserve"> </w:t>
      </w:r>
      <w:r w:rsidRPr="00565448">
        <w:rPr>
          <w:color w:val="auto"/>
        </w:rPr>
        <w:fldChar w:fldCharType="begin">
          <w:fldData xml:space="preserve">PEVuZE5vdGU+PENpdGU+PEF1dGhvcj5Db3JkYXM8L0F1dGhvcj48WWVhcj4yMDEyPC9ZZWFyPjxS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</w:fldData>
        </w:fldChar>
      </w:r>
      <w:r w:rsidR="00D818A8" w:rsidRPr="00565448">
        <w:rPr>
          <w:color w:val="auto"/>
        </w:rPr>
        <w:instrText xml:space="preserve"> ADDIN EN.CITE </w:instrText>
      </w:r>
      <w:r w:rsidRPr="00565448">
        <w:rPr>
          <w:color w:val="auto"/>
        </w:rPr>
        <w:fldChar w:fldCharType="begin">
          <w:fldData xml:space="preserve">PEVuZE5vdGU+PENpdGU+PEF1dGhvcj5Db3JkYXM8L0F1dGhvcj48WWVhcj4yMDEyPC9ZZWFyPjxS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</w:fldData>
        </w:fldChar>
      </w:r>
      <w:r w:rsidR="00D818A8" w:rsidRPr="00565448">
        <w:rPr>
          <w:color w:val="auto"/>
        </w:rPr>
        <w:instrText xml:space="preserve"> ADDIN EN.CITE.DATA </w:instrText>
      </w:r>
      <w:r w:rsidRPr="00565448">
        <w:rPr>
          <w:color w:val="auto"/>
        </w:rPr>
      </w:r>
      <w:r w:rsidRPr="00565448">
        <w:rPr>
          <w:color w:val="auto"/>
        </w:rPr>
        <w:fldChar w:fldCharType="end"/>
      </w:r>
      <w:r w:rsidRPr="00565448">
        <w:rPr>
          <w:color w:val="auto"/>
        </w:rPr>
      </w:r>
      <w:r w:rsidRPr="00565448">
        <w:rPr>
          <w:color w:val="auto"/>
        </w:rPr>
        <w:fldChar w:fldCharType="separate"/>
      </w:r>
      <w:r w:rsidR="00D818A8" w:rsidRPr="00565448">
        <w:rPr>
          <w:noProof/>
          <w:color w:val="auto"/>
          <w:vertAlign w:val="superscript"/>
        </w:rPr>
        <w:t>5</w:t>
      </w:r>
      <w:r w:rsidRPr="00565448">
        <w:rPr>
          <w:color w:val="auto"/>
        </w:rPr>
        <w:fldChar w:fldCharType="end"/>
      </w:r>
    </w:p>
    <w:p w14:paraId="1A44BF7B" w14:textId="69FB2C32" w:rsidR="00AC3713" w:rsidRPr="00565448" w:rsidRDefault="00830BD9" w:rsidP="00C627A0">
      <w:pPr>
        <w:pStyle w:val="NormalWeb"/>
        <w:numPr>
          <w:ilvl w:val="2"/>
          <w:numId w:val="49"/>
        </w:numPr>
        <w:spacing w:before="0" w:beforeAutospacing="0" w:after="0" w:afterAutospacing="0"/>
        <w:ind w:left="0" w:firstLine="0"/>
        <w:jc w:val="left"/>
        <w:rPr>
          <w:color w:val="auto"/>
        </w:rPr>
      </w:pPr>
      <w:r w:rsidRPr="00565448">
        <w:rPr>
          <w:color w:val="auto"/>
        </w:rPr>
        <w:t>Place the malleal manubrium</w:t>
      </w:r>
      <w:r w:rsidR="00512F4A" w:rsidRPr="00565448">
        <w:rPr>
          <w:color w:val="auto"/>
        </w:rPr>
        <w:t xml:space="preserve"> in warm paraffin (or cryo-embedding compound) </w:t>
      </w:r>
      <w:r w:rsidR="00D20690" w:rsidRPr="00565448">
        <w:rPr>
          <w:color w:val="auto"/>
        </w:rPr>
        <w:t>such that it is</w:t>
      </w:r>
      <w:r w:rsidR="00512F4A" w:rsidRPr="00565448">
        <w:rPr>
          <w:color w:val="auto"/>
        </w:rPr>
        <w:t xml:space="preserve"> </w:t>
      </w:r>
      <w:r w:rsidR="00E62644" w:rsidRPr="00565448">
        <w:rPr>
          <w:color w:val="auto"/>
        </w:rPr>
        <w:t xml:space="preserve">perpendicular </w:t>
      </w:r>
      <w:r w:rsidR="00512F4A" w:rsidRPr="00565448">
        <w:rPr>
          <w:color w:val="auto"/>
        </w:rPr>
        <w:t xml:space="preserve">to </w:t>
      </w:r>
      <w:r w:rsidR="00D123A5" w:rsidRPr="00565448">
        <w:rPr>
          <w:color w:val="auto"/>
        </w:rPr>
        <w:t>the bottom of the embedding dish.</w:t>
      </w:r>
    </w:p>
    <w:p w14:paraId="5A7287DB" w14:textId="77777777" w:rsidR="00512F4A" w:rsidRPr="00565448" w:rsidRDefault="00512F4A" w:rsidP="00C627A0">
      <w:pPr>
        <w:jc w:val="left"/>
        <w:rPr>
          <w:color w:val="auto"/>
        </w:rPr>
      </w:pPr>
    </w:p>
    <w:p w14:paraId="76D2C2E8" w14:textId="59793603" w:rsidR="00512F4A" w:rsidRPr="00565448" w:rsidRDefault="00512F4A" w:rsidP="00C627A0">
      <w:pPr>
        <w:pStyle w:val="ListParagraph"/>
        <w:numPr>
          <w:ilvl w:val="1"/>
          <w:numId w:val="49"/>
        </w:numPr>
        <w:ind w:left="0" w:firstLine="0"/>
        <w:jc w:val="left"/>
        <w:rPr>
          <w:color w:val="auto"/>
          <w:lang w:eastAsia="ja-JP"/>
        </w:rPr>
      </w:pPr>
      <w:r w:rsidRPr="00565448">
        <w:rPr>
          <w:color w:val="auto"/>
          <w:lang w:eastAsia="ja-JP"/>
        </w:rPr>
        <w:t>Cool down the block to temper</w:t>
      </w:r>
      <w:r w:rsidR="005B4F16" w:rsidRPr="00565448">
        <w:rPr>
          <w:color w:val="auto"/>
          <w:lang w:eastAsia="ja-JP"/>
        </w:rPr>
        <w:t>atures</w:t>
      </w:r>
      <w:r w:rsidR="00456F89" w:rsidRPr="00565448">
        <w:rPr>
          <w:color w:val="auto"/>
          <w:lang w:eastAsia="ja-JP"/>
        </w:rPr>
        <w:t xml:space="preserve"> appropriate</w:t>
      </w:r>
      <w:r w:rsidR="005B4F16" w:rsidRPr="00565448">
        <w:rPr>
          <w:color w:val="auto"/>
          <w:lang w:eastAsia="ja-JP"/>
        </w:rPr>
        <w:t xml:space="preserve"> to harden paraffin wax o</w:t>
      </w:r>
      <w:r w:rsidR="005B4F16" w:rsidRPr="00565448">
        <w:rPr>
          <w:color w:val="auto"/>
        </w:rPr>
        <w:t>n a tissue embedding console system</w:t>
      </w:r>
      <w:r w:rsidRPr="00565448">
        <w:rPr>
          <w:color w:val="auto"/>
          <w:lang w:eastAsia="ja-JP"/>
        </w:rPr>
        <w:t xml:space="preserve"> (</w:t>
      </w:r>
      <w:r w:rsidR="00456F89" w:rsidRPr="00565448">
        <w:rPr>
          <w:color w:val="auto"/>
          <w:lang w:eastAsia="ja-JP"/>
        </w:rPr>
        <w:t xml:space="preserve">alternatively, use </w:t>
      </w:r>
      <w:r w:rsidRPr="00565448">
        <w:rPr>
          <w:color w:val="auto"/>
          <w:lang w:eastAsia="ja-JP"/>
        </w:rPr>
        <w:t xml:space="preserve">cryo-embedding compound in </w:t>
      </w:r>
      <w:r w:rsidR="00456F89" w:rsidRPr="00565448">
        <w:rPr>
          <w:color w:val="auto"/>
          <w:lang w:eastAsia="ja-JP"/>
        </w:rPr>
        <w:t xml:space="preserve">a </w:t>
      </w:r>
      <w:r w:rsidRPr="00565448">
        <w:rPr>
          <w:color w:val="auto"/>
          <w:lang w:eastAsia="ja-JP"/>
        </w:rPr>
        <w:t>dry ice/hexane</w:t>
      </w:r>
      <w:r w:rsidR="00456F89" w:rsidRPr="00565448">
        <w:rPr>
          <w:color w:val="auto"/>
          <w:lang w:eastAsia="ja-JP"/>
        </w:rPr>
        <w:t xml:space="preserve"> bath</w:t>
      </w:r>
      <w:r w:rsidRPr="00565448">
        <w:rPr>
          <w:color w:val="auto"/>
          <w:lang w:eastAsia="ja-JP"/>
        </w:rPr>
        <w:t>).</w:t>
      </w:r>
    </w:p>
    <w:p w14:paraId="0E8C4322" w14:textId="77777777" w:rsidR="00512F4A" w:rsidRPr="00565448" w:rsidRDefault="00512F4A" w:rsidP="00C627A0">
      <w:pPr>
        <w:jc w:val="left"/>
        <w:rPr>
          <w:color w:val="auto"/>
        </w:rPr>
      </w:pPr>
    </w:p>
    <w:p w14:paraId="35F824C7" w14:textId="6E37D042" w:rsidR="00743AB2" w:rsidRPr="00565448" w:rsidRDefault="00512F4A" w:rsidP="00C627A0">
      <w:pPr>
        <w:pStyle w:val="ListParagraph"/>
        <w:numPr>
          <w:ilvl w:val="1"/>
          <w:numId w:val="49"/>
        </w:numPr>
        <w:ind w:left="0" w:firstLine="0"/>
        <w:jc w:val="left"/>
        <w:rPr>
          <w:color w:val="auto"/>
        </w:rPr>
      </w:pPr>
      <w:r w:rsidRPr="00565448">
        <w:rPr>
          <w:color w:val="auto"/>
        </w:rPr>
        <w:t xml:space="preserve">Process tissue </w:t>
      </w:r>
      <w:r w:rsidR="005B4F16" w:rsidRPr="00565448">
        <w:rPr>
          <w:color w:val="auto"/>
        </w:rPr>
        <w:t xml:space="preserve">block </w:t>
      </w:r>
      <w:r w:rsidRPr="00565448">
        <w:rPr>
          <w:color w:val="auto"/>
        </w:rPr>
        <w:t>and cut sections using routine procedures.</w:t>
      </w:r>
      <w:r w:rsidR="003A3ABA" w:rsidRPr="00565448">
        <w:rPr>
          <w:color w:val="auto"/>
        </w:rPr>
        <w:t xml:space="preserve"> </w:t>
      </w:r>
      <w:r w:rsidR="00456F89" w:rsidRPr="00565448">
        <w:rPr>
          <w:color w:val="auto"/>
          <w:lang w:eastAsia="ja-JP"/>
        </w:rPr>
        <w:t>For example, s</w:t>
      </w:r>
      <w:r w:rsidR="009676AF" w:rsidRPr="00565448">
        <w:rPr>
          <w:color w:val="auto"/>
          <w:lang w:eastAsia="ja-JP"/>
        </w:rPr>
        <w:t>tain p</w:t>
      </w:r>
      <w:r w:rsidR="003A3ABA" w:rsidRPr="00565448">
        <w:rPr>
          <w:color w:val="auto"/>
          <w:lang w:eastAsia="ja-JP"/>
        </w:rPr>
        <w:t>araffin section</w:t>
      </w:r>
      <w:r w:rsidR="009676AF" w:rsidRPr="00565448">
        <w:rPr>
          <w:color w:val="auto"/>
          <w:lang w:eastAsia="ja-JP"/>
        </w:rPr>
        <w:t>s</w:t>
      </w:r>
      <w:r w:rsidR="003A3ABA" w:rsidRPr="00565448">
        <w:rPr>
          <w:color w:val="auto"/>
          <w:lang w:eastAsia="ja-JP"/>
        </w:rPr>
        <w:t xml:space="preserve"> </w:t>
      </w:r>
      <w:r w:rsidR="00456F89" w:rsidRPr="00565448">
        <w:rPr>
          <w:color w:val="auto"/>
          <w:lang w:eastAsia="ja-JP"/>
        </w:rPr>
        <w:t>with</w:t>
      </w:r>
      <w:r w:rsidR="009676AF" w:rsidRPr="00565448">
        <w:rPr>
          <w:color w:val="auto"/>
          <w:lang w:eastAsia="ja-JP"/>
        </w:rPr>
        <w:t xml:space="preserve"> </w:t>
      </w:r>
      <w:r w:rsidR="00743AB2" w:rsidRPr="00565448">
        <w:rPr>
          <w:color w:val="auto"/>
          <w:lang w:eastAsia="ja-JP"/>
        </w:rPr>
        <w:t>hematoxylin</w:t>
      </w:r>
      <w:r w:rsidR="009676AF" w:rsidRPr="00565448">
        <w:rPr>
          <w:color w:val="auto"/>
          <w:lang w:eastAsia="ja-JP"/>
        </w:rPr>
        <w:t xml:space="preserve"> and </w:t>
      </w:r>
      <w:r w:rsidR="00743AB2" w:rsidRPr="00565448">
        <w:rPr>
          <w:color w:val="auto"/>
          <w:lang w:eastAsia="ja-JP"/>
        </w:rPr>
        <w:t xml:space="preserve">eosin (H&amp;E), </w:t>
      </w:r>
      <w:r w:rsidR="009676AF" w:rsidRPr="00565448">
        <w:rPr>
          <w:color w:val="auto"/>
          <w:lang w:eastAsia="ja-JP"/>
        </w:rPr>
        <w:t>s</w:t>
      </w:r>
      <w:r w:rsidR="00743AB2" w:rsidRPr="00565448">
        <w:rPr>
          <w:color w:val="auto"/>
          <w:lang w:eastAsia="ja-JP"/>
        </w:rPr>
        <w:t xml:space="preserve">afranin O </w:t>
      </w:r>
      <w:r w:rsidR="0016547D" w:rsidRPr="00565448">
        <w:rPr>
          <w:color w:val="auto"/>
          <w:lang w:eastAsia="ja-JP"/>
        </w:rPr>
        <w:t>(</w:t>
      </w:r>
      <w:r w:rsidR="00743AB2" w:rsidRPr="00565448">
        <w:rPr>
          <w:color w:val="auto"/>
          <w:lang w:eastAsia="ja-JP"/>
        </w:rPr>
        <w:t>for cartilage</w:t>
      </w:r>
      <w:r w:rsidR="0016547D" w:rsidRPr="00565448">
        <w:rPr>
          <w:color w:val="auto"/>
          <w:lang w:eastAsia="ja-JP"/>
        </w:rPr>
        <w:t>)</w:t>
      </w:r>
      <w:r w:rsidR="00743AB2" w:rsidRPr="00565448">
        <w:rPr>
          <w:color w:val="auto"/>
          <w:lang w:eastAsia="ja-JP"/>
        </w:rPr>
        <w:t xml:space="preserve">, </w:t>
      </w:r>
      <w:r w:rsidR="009B059D" w:rsidRPr="00565448">
        <w:rPr>
          <w:color w:val="auto"/>
          <w:lang w:eastAsia="ja-JP"/>
        </w:rPr>
        <w:t xml:space="preserve">or </w:t>
      </w:r>
      <w:r w:rsidR="00456F89" w:rsidRPr="00565448">
        <w:rPr>
          <w:color w:val="auto"/>
          <w:lang w:eastAsia="ja-JP"/>
        </w:rPr>
        <w:t xml:space="preserve">for </w:t>
      </w:r>
      <w:r w:rsidR="009676AF" w:rsidRPr="00565448">
        <w:rPr>
          <w:color w:val="auto"/>
          <w:lang w:eastAsia="ja-JP"/>
        </w:rPr>
        <w:t>t</w:t>
      </w:r>
      <w:r w:rsidR="00743AB2" w:rsidRPr="00565448">
        <w:rPr>
          <w:color w:val="auto"/>
          <w:lang w:eastAsia="ja-JP"/>
        </w:rPr>
        <w:t xml:space="preserve">artrate-resistant acid phosphatase </w:t>
      </w:r>
      <w:r w:rsidR="009676AF" w:rsidRPr="00565448">
        <w:rPr>
          <w:color w:val="auto"/>
          <w:lang w:eastAsia="ja-JP"/>
        </w:rPr>
        <w:t xml:space="preserve">(TRAP) </w:t>
      </w:r>
      <w:r w:rsidR="00743AB2" w:rsidRPr="00565448">
        <w:rPr>
          <w:color w:val="auto"/>
          <w:lang w:eastAsia="ja-JP"/>
        </w:rPr>
        <w:t xml:space="preserve">activity </w:t>
      </w:r>
      <w:r w:rsidR="0016547D" w:rsidRPr="00565448">
        <w:rPr>
          <w:color w:val="auto"/>
          <w:lang w:eastAsia="ja-JP"/>
        </w:rPr>
        <w:t>(</w:t>
      </w:r>
      <w:r w:rsidR="00743AB2" w:rsidRPr="00565448">
        <w:rPr>
          <w:color w:val="auto"/>
          <w:lang w:eastAsia="ja-JP"/>
        </w:rPr>
        <w:t>for osteoclasts</w:t>
      </w:r>
      <w:r w:rsidR="0016547D" w:rsidRPr="00565448">
        <w:rPr>
          <w:color w:val="auto"/>
          <w:lang w:eastAsia="ja-JP"/>
        </w:rPr>
        <w:t>)</w:t>
      </w:r>
      <w:r w:rsidR="001060A1" w:rsidRPr="00565448">
        <w:rPr>
          <w:color w:val="auto"/>
          <w:lang w:eastAsia="ja-JP"/>
        </w:rPr>
        <w:fldChar w:fldCharType="begin"/>
      </w:r>
      <w:r w:rsidR="001A2D03" w:rsidRPr="00565448">
        <w:rPr>
          <w:color w:val="auto"/>
          <w:lang w:eastAsia="ja-JP"/>
        </w:rPr>
        <w:instrText xml:space="preserve"> ADDIN EN.CITE &lt;EndNote&gt;&lt;Cite&gt;&lt;Author&gt;Kanzaki&lt;/Author&gt;&lt;Year&gt;2006&lt;/Year&gt;&lt;RecNum&gt;643&lt;/RecNum&gt;&lt;DisplayText&gt;&lt;style face="superscript"&gt;3&lt;/style&gt;&lt;/DisplayText&gt;&lt;record&gt;&lt;rec-number&gt;643&lt;/rec-number&gt;&lt;foreign-keys&gt;&lt;key app="EN" db-id="x2zswesswxtftvervr1vp0tmxxwvexs2stt2" timestamp="0"&gt;643&lt;/key&gt;&lt;/foreign-keys&gt;&lt;ref-type name="Journal Article"&gt;17&lt;/ref-type&gt;&lt;contributors&gt;&lt;authors&gt;&lt;author&gt;Kanzaki, Sho.&lt;/author&gt;&lt;author&gt;Ito, Masako.&lt;/author&gt;&lt;author&gt;Takada, Yasunari.&lt;/author&gt;&lt;author&gt;Ogawa, Kaoru.&lt;/author&gt;&lt;author&gt;Matsuo, Koichi.&lt;/author&gt;&lt;/authors&gt;&lt;/contributors&gt;&lt;auth-address&gt;Department of Otolaryngology, School of Medicine, Keio University, 35 Shinanomachi, Shinjuku-ku, Tokyo 160-8582, Japan.&lt;/auth-address&gt;&lt;titles&gt;&lt;title&gt;Resorption of auditory ossicles and hearing loss in mice lacking osteoprotegerin&lt;/title&gt;&lt;secondary-title&gt;Bone&lt;/secondary-title&gt;&lt;/titles&gt;&lt;periodical&gt;&lt;full-title&gt;Bone&lt;/full-title&gt;&lt;/periodical&gt;&lt;pages&gt;414-9&lt;/pages&gt;&lt;volume&gt;39&lt;/volume&gt;&lt;number&gt;2&lt;/number&gt;&lt;dates&gt;&lt;year&gt;2006&lt;/year&gt;&lt;pub-dates&gt;&lt;date&gt;Aug&lt;/date&gt;&lt;/pub-dates&gt;&lt;/dates&gt;&lt;isbn&gt;8756-3282 (Print)&lt;/isbn&gt;&lt;accession-num&gt;16564235&lt;/accession-num&gt;&lt;urls&gt;&lt;related-urls&gt;&lt;url&gt;&lt;style face="underline" font="default" size="100%"&gt;http://www.ncbi.nlm.nih.gov/entrez/query.fcgi?cmd=Retrieve&amp;amp;db=PubMed&amp;amp;dopt=Citation&amp;amp;list_uids=16564235 &lt;/style&gt;&lt;/url&gt;&lt;/related-urls&gt;&lt;/urls&gt;&lt;/record&gt;&lt;/Cite&gt;&lt;/EndNote&gt;</w:instrText>
      </w:r>
      <w:r w:rsidR="001060A1" w:rsidRPr="00565448">
        <w:rPr>
          <w:color w:val="auto"/>
          <w:lang w:eastAsia="ja-JP"/>
        </w:rPr>
        <w:fldChar w:fldCharType="separate"/>
      </w:r>
      <w:r w:rsidR="001A2D03" w:rsidRPr="00565448">
        <w:rPr>
          <w:noProof/>
          <w:color w:val="auto"/>
          <w:vertAlign w:val="superscript"/>
          <w:lang w:eastAsia="ja-JP"/>
        </w:rPr>
        <w:t>3</w:t>
      </w:r>
      <w:r w:rsidR="001060A1" w:rsidRPr="00565448">
        <w:rPr>
          <w:color w:val="auto"/>
          <w:lang w:eastAsia="ja-JP"/>
        </w:rPr>
        <w:fldChar w:fldCharType="end"/>
      </w:r>
      <w:r w:rsidR="00743AB2" w:rsidRPr="00565448">
        <w:rPr>
          <w:color w:val="auto"/>
          <w:lang w:eastAsia="ja-JP"/>
        </w:rPr>
        <w:t xml:space="preserve">, </w:t>
      </w:r>
      <w:r w:rsidR="009B059D" w:rsidRPr="00565448">
        <w:rPr>
          <w:color w:val="auto"/>
          <w:lang w:eastAsia="ja-JP"/>
        </w:rPr>
        <w:t>or</w:t>
      </w:r>
      <w:r w:rsidR="00743AB2" w:rsidRPr="00565448">
        <w:rPr>
          <w:color w:val="auto"/>
          <w:lang w:eastAsia="ja-JP"/>
        </w:rPr>
        <w:t xml:space="preserve"> </w:t>
      </w:r>
      <w:r w:rsidR="009676AF" w:rsidRPr="00565448">
        <w:rPr>
          <w:color w:val="auto"/>
          <w:lang w:eastAsia="ja-JP"/>
        </w:rPr>
        <w:t xml:space="preserve">by </w:t>
      </w:r>
      <w:r w:rsidR="00743AB2" w:rsidRPr="00565448">
        <w:rPr>
          <w:color w:val="auto"/>
          <w:lang w:eastAsia="ja-JP"/>
        </w:rPr>
        <w:t xml:space="preserve">immunohistochemistry. Undecalcified cryosections are suitable for </w:t>
      </w:r>
      <w:r w:rsidR="002E5669" w:rsidRPr="00565448">
        <w:rPr>
          <w:color w:val="auto"/>
          <w:lang w:eastAsia="ja-JP"/>
        </w:rPr>
        <w:t>bone labeling using fluorochromes</w:t>
      </w:r>
      <w:r w:rsidR="001A2D03" w:rsidRPr="00565448">
        <w:rPr>
          <w:color w:val="auto"/>
          <w:lang w:eastAsia="ja-JP"/>
        </w:rPr>
        <w:t xml:space="preserve"> </w:t>
      </w:r>
      <w:r w:rsidR="001060A1" w:rsidRPr="00565448">
        <w:rPr>
          <w:color w:val="auto"/>
          <w:lang w:eastAsia="ja-JP"/>
        </w:rPr>
        <w:fldChar w:fldCharType="begin">
          <w:fldData xml:space="preserve">PEVuZE5vdGU+PENpdGU+PEF1dGhvcj5NYXRzdW88L0F1dGhvcj48WWVhcj4yMDE1PC9ZZWFyPjxS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</w:fldData>
        </w:fldChar>
      </w:r>
      <w:r w:rsidR="001A2D03" w:rsidRPr="00565448">
        <w:rPr>
          <w:color w:val="auto"/>
          <w:lang w:eastAsia="ja-JP"/>
        </w:rPr>
        <w:instrText xml:space="preserve"> ADDIN EN.CITE </w:instrText>
      </w:r>
      <w:r w:rsidR="001060A1" w:rsidRPr="00565448">
        <w:rPr>
          <w:color w:val="auto"/>
          <w:lang w:eastAsia="ja-JP"/>
        </w:rPr>
        <w:fldChar w:fldCharType="begin">
          <w:fldData xml:space="preserve">PEVuZE5vdGU+PENpdGU+PEF1dGhvcj5NYXRzdW88L0F1dGhvcj48WWVhcj4yMDE1PC9ZZWFyPjxS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</w:fldData>
        </w:fldChar>
      </w:r>
      <w:r w:rsidR="001A2D03" w:rsidRPr="00565448">
        <w:rPr>
          <w:color w:val="auto"/>
          <w:lang w:eastAsia="ja-JP"/>
        </w:rPr>
        <w:instrText xml:space="preserve"> ADDIN EN.CITE.DATA </w:instrText>
      </w:r>
      <w:r w:rsidR="001060A1" w:rsidRPr="00565448">
        <w:rPr>
          <w:color w:val="auto"/>
          <w:lang w:eastAsia="ja-JP"/>
        </w:rPr>
      </w:r>
      <w:r w:rsidR="001060A1" w:rsidRPr="00565448">
        <w:rPr>
          <w:color w:val="auto"/>
          <w:lang w:eastAsia="ja-JP"/>
        </w:rPr>
        <w:fldChar w:fldCharType="end"/>
      </w:r>
      <w:r w:rsidR="001060A1" w:rsidRPr="00565448">
        <w:rPr>
          <w:color w:val="auto"/>
          <w:lang w:eastAsia="ja-JP"/>
        </w:rPr>
      </w:r>
      <w:r w:rsidR="001060A1" w:rsidRPr="00565448">
        <w:rPr>
          <w:color w:val="auto"/>
          <w:lang w:eastAsia="ja-JP"/>
        </w:rPr>
        <w:fldChar w:fldCharType="separate"/>
      </w:r>
      <w:r w:rsidR="001A2D03" w:rsidRPr="00565448">
        <w:rPr>
          <w:noProof/>
          <w:color w:val="auto"/>
          <w:vertAlign w:val="superscript"/>
          <w:lang w:eastAsia="ja-JP"/>
        </w:rPr>
        <w:t>14</w:t>
      </w:r>
      <w:r w:rsidR="001060A1" w:rsidRPr="00565448">
        <w:rPr>
          <w:color w:val="auto"/>
          <w:lang w:eastAsia="ja-JP"/>
        </w:rPr>
        <w:fldChar w:fldCharType="end"/>
      </w:r>
      <w:r w:rsidR="002E5669" w:rsidRPr="00565448">
        <w:rPr>
          <w:color w:val="auto"/>
          <w:lang w:eastAsia="ja-JP"/>
        </w:rPr>
        <w:t xml:space="preserve">, </w:t>
      </w:r>
      <w:r w:rsidR="00023422" w:rsidRPr="00565448">
        <w:rPr>
          <w:color w:val="auto"/>
          <w:lang w:eastAsia="ja-JP"/>
        </w:rPr>
        <w:t>alizarin red</w:t>
      </w:r>
      <w:r w:rsidR="00743AB2" w:rsidRPr="00565448">
        <w:rPr>
          <w:color w:val="auto"/>
          <w:lang w:eastAsia="ja-JP"/>
        </w:rPr>
        <w:t xml:space="preserve"> staining for calcium, and immunofluorescence </w:t>
      </w:r>
      <w:r w:rsidR="001060A1" w:rsidRPr="00565448">
        <w:rPr>
          <w:color w:val="auto"/>
          <w:lang w:eastAsia="ja-JP"/>
        </w:rPr>
        <w:fldChar w:fldCharType="begin"/>
      </w:r>
      <w:r w:rsidR="005B311A" w:rsidRPr="00565448">
        <w:rPr>
          <w:color w:val="auto"/>
          <w:lang w:eastAsia="ja-JP"/>
        </w:rPr>
        <w:instrText xml:space="preserve"> ADDIN EN.CITE &lt;EndNote&gt;&lt;Cite ExcludeAuth="1"&gt;&lt;Year&gt;2003&lt;/Year&gt;&lt;RecNum&gt;1948&lt;/RecNum&gt;&lt;DisplayText&gt;&lt;style face="superscript"&gt;42&lt;/style&gt;&lt;/DisplayText&gt;&lt;record&gt;&lt;rec-number&gt;1948&lt;/rec-number&gt;&lt;foreign-keys&gt;&lt;key app="EN" db-id="x2zswesswxtftvervr1vp0tmxxwvexs2stt2" timestamp="1469596506"&gt;1948&lt;/key&gt;&lt;/foreign-keys&gt;&lt;ref-type name="Book"&gt;6&lt;/ref-type&gt;&lt;contributors&gt;&lt;tertiary-authors&gt;&lt;author&gt;An, Yuehuei H.&lt;/author&gt;&lt;author&gt;Martin, Kylie L. &lt;/author&gt;&lt;/tertiary-authors&gt;&lt;/contributors&gt;&lt;titles&gt;&lt;title&gt;Handbook of Histology Methods for Bone and Cartilage&lt;/title&gt;&lt;/titles&gt;&lt;dates&gt;&lt;year&gt;2003&lt;/year&gt;&lt;/dates&gt;&lt;publisher&gt;Humana Press&lt;/publisher&gt;&lt;isbn&gt;978-1-61737-277-3&lt;/isbn&gt;&lt;urls&gt;&lt;/urls&gt;&lt;/record&gt;&lt;/Cite&gt;&lt;/EndNote&gt;</w:instrText>
      </w:r>
      <w:r w:rsidR="001060A1" w:rsidRPr="00565448">
        <w:rPr>
          <w:color w:val="auto"/>
          <w:lang w:eastAsia="ja-JP"/>
        </w:rPr>
        <w:fldChar w:fldCharType="separate"/>
      </w:r>
      <w:r w:rsidR="005B311A" w:rsidRPr="00565448">
        <w:rPr>
          <w:noProof/>
          <w:color w:val="auto"/>
          <w:vertAlign w:val="superscript"/>
          <w:lang w:eastAsia="ja-JP"/>
        </w:rPr>
        <w:t>42</w:t>
      </w:r>
      <w:r w:rsidR="001060A1" w:rsidRPr="00565448">
        <w:rPr>
          <w:color w:val="auto"/>
          <w:lang w:eastAsia="ja-JP"/>
        </w:rPr>
        <w:fldChar w:fldCharType="end"/>
      </w:r>
      <w:r w:rsidR="00743AB2" w:rsidRPr="00565448">
        <w:rPr>
          <w:color w:val="auto"/>
          <w:lang w:eastAsia="ja-JP"/>
        </w:rPr>
        <w:t>.</w:t>
      </w:r>
    </w:p>
    <w:p w14:paraId="0BA7AD54" w14:textId="77777777" w:rsidR="00512F4A" w:rsidRPr="00565448" w:rsidRDefault="00512F4A" w:rsidP="00C627A0">
      <w:pPr>
        <w:jc w:val="left"/>
        <w:rPr>
          <w:color w:val="auto"/>
        </w:rPr>
      </w:pPr>
    </w:p>
    <w:p w14:paraId="3AB12A7C" w14:textId="77777777" w:rsidR="006305D7" w:rsidRPr="00565448" w:rsidRDefault="006305D7" w:rsidP="00C627A0">
      <w:pPr>
        <w:jc w:val="left"/>
        <w:rPr>
          <w:rFonts w:cs="Arial"/>
          <w:color w:val="auto"/>
        </w:rPr>
      </w:pPr>
      <w:r w:rsidRPr="00565448">
        <w:rPr>
          <w:rFonts w:cs="Arial"/>
          <w:b/>
          <w:color w:val="auto"/>
        </w:rPr>
        <w:t>REPRESENTATIVE RESULTS</w:t>
      </w:r>
      <w:r w:rsidRPr="00565448">
        <w:rPr>
          <w:rFonts w:cs="Arial"/>
          <w:b/>
          <w:bCs/>
          <w:color w:val="auto"/>
        </w:rPr>
        <w:t xml:space="preserve">: </w:t>
      </w:r>
    </w:p>
    <w:p w14:paraId="39B7AF03" w14:textId="7035A5B0" w:rsidR="00D33D92" w:rsidRPr="00565448" w:rsidRDefault="002A7E09" w:rsidP="00C627A0">
      <w:pPr>
        <w:jc w:val="left"/>
        <w:rPr>
          <w:rFonts w:cs="Arial"/>
          <w:color w:val="auto"/>
        </w:rPr>
      </w:pPr>
      <w:r w:rsidRPr="00565448">
        <w:rPr>
          <w:rFonts w:cs="Arial"/>
          <w:color w:val="auto"/>
        </w:rPr>
        <w:t xml:space="preserve">This protocol </w:t>
      </w:r>
      <w:r w:rsidR="00D33D92" w:rsidRPr="00565448">
        <w:rPr>
          <w:rFonts w:cs="Arial"/>
          <w:color w:val="auto"/>
        </w:rPr>
        <w:t>present</w:t>
      </w:r>
      <w:r w:rsidR="00774169" w:rsidRPr="00565448">
        <w:rPr>
          <w:rFonts w:cs="Arial"/>
          <w:color w:val="auto"/>
        </w:rPr>
        <w:t>s</w:t>
      </w:r>
      <w:r w:rsidR="00D33D92" w:rsidRPr="00565448">
        <w:rPr>
          <w:rFonts w:cs="Arial"/>
          <w:color w:val="auto"/>
        </w:rPr>
        <w:t xml:space="preserve"> a method to</w:t>
      </w:r>
      <w:r w:rsidR="00B60D57" w:rsidRPr="00565448">
        <w:rPr>
          <w:rFonts w:cs="Arial"/>
          <w:color w:val="auto"/>
        </w:rPr>
        <w:t xml:space="preserve"> isolat</w:t>
      </w:r>
      <w:r w:rsidR="00D33D92" w:rsidRPr="00565448">
        <w:rPr>
          <w:rFonts w:cs="Arial"/>
          <w:color w:val="auto"/>
        </w:rPr>
        <w:t xml:space="preserve">e </w:t>
      </w:r>
      <w:r w:rsidR="00A300C1" w:rsidRPr="00565448">
        <w:rPr>
          <w:rFonts w:cs="Arial"/>
          <w:color w:val="auto"/>
        </w:rPr>
        <w:t xml:space="preserve">ossicles from the </w:t>
      </w:r>
      <w:r w:rsidR="00774169" w:rsidRPr="00565448">
        <w:rPr>
          <w:rFonts w:cs="Arial"/>
          <w:color w:val="auto"/>
        </w:rPr>
        <w:t xml:space="preserve">mouse </w:t>
      </w:r>
      <w:r w:rsidR="0025788F" w:rsidRPr="00565448">
        <w:rPr>
          <w:rFonts w:cs="Arial"/>
          <w:color w:val="auto"/>
        </w:rPr>
        <w:t>auditory</w:t>
      </w:r>
      <w:r w:rsidR="003513A3" w:rsidRPr="00565448">
        <w:rPr>
          <w:rFonts w:cs="Arial"/>
          <w:color w:val="auto"/>
        </w:rPr>
        <w:t xml:space="preserve"> bulla</w:t>
      </w:r>
      <w:r w:rsidR="00A300C1" w:rsidRPr="00565448">
        <w:rPr>
          <w:rFonts w:cs="Arial"/>
          <w:color w:val="auto"/>
        </w:rPr>
        <w:t>.</w:t>
      </w:r>
      <w:r w:rsidR="004837C8" w:rsidRPr="00565448">
        <w:rPr>
          <w:rFonts w:cs="Arial"/>
          <w:color w:val="auto"/>
        </w:rPr>
        <w:t xml:space="preserve"> </w:t>
      </w:r>
      <w:r w:rsidR="00D33D92" w:rsidRPr="00565448">
        <w:rPr>
          <w:rFonts w:cs="Arial"/>
          <w:color w:val="auto"/>
        </w:rPr>
        <w:t xml:space="preserve">First, the bulla and capsule </w:t>
      </w:r>
      <w:r w:rsidR="00652EF2">
        <w:rPr>
          <w:rFonts w:cs="Arial"/>
          <w:color w:val="auto"/>
        </w:rPr>
        <w:t>are</w:t>
      </w:r>
      <w:r w:rsidR="008C5B36" w:rsidRPr="00565448">
        <w:rPr>
          <w:rFonts w:cs="Arial"/>
          <w:color w:val="auto"/>
        </w:rPr>
        <w:t xml:space="preserve"> </w:t>
      </w:r>
      <w:r w:rsidR="00D33D92" w:rsidRPr="00565448">
        <w:rPr>
          <w:rFonts w:cs="Arial"/>
          <w:color w:val="auto"/>
        </w:rPr>
        <w:t xml:space="preserve">dissected out </w:t>
      </w:r>
      <w:r w:rsidR="008C5B36" w:rsidRPr="00565448">
        <w:rPr>
          <w:rFonts w:cs="Arial"/>
          <w:color w:val="auto"/>
        </w:rPr>
        <w:t>as a single piece</w:t>
      </w:r>
      <w:r w:rsidR="00593DB9" w:rsidRPr="00565448">
        <w:rPr>
          <w:rFonts w:cs="Arial"/>
          <w:color w:val="auto"/>
        </w:rPr>
        <w:t xml:space="preserve"> </w:t>
      </w:r>
      <w:r w:rsidR="00D33D92" w:rsidRPr="00565448">
        <w:rPr>
          <w:rFonts w:cs="Arial"/>
          <w:color w:val="auto"/>
        </w:rPr>
        <w:t xml:space="preserve">from the skull (Figure 1). </w:t>
      </w:r>
      <w:r w:rsidR="00593DB9" w:rsidRPr="00565448">
        <w:rPr>
          <w:rFonts w:cs="Arial"/>
          <w:color w:val="auto"/>
        </w:rPr>
        <w:t xml:space="preserve">The dissected bulla </w:t>
      </w:r>
      <w:r w:rsidR="00F6027E" w:rsidRPr="00565448">
        <w:rPr>
          <w:rFonts w:cs="Arial"/>
          <w:color w:val="auto"/>
        </w:rPr>
        <w:t>is then</w:t>
      </w:r>
      <w:r w:rsidR="00774169" w:rsidRPr="00565448">
        <w:rPr>
          <w:rFonts w:cs="Arial"/>
          <w:color w:val="auto"/>
        </w:rPr>
        <w:t xml:space="preserve"> used to</w:t>
      </w:r>
      <w:r w:rsidR="00593DB9" w:rsidRPr="00565448">
        <w:rPr>
          <w:rFonts w:cs="Arial"/>
          <w:color w:val="auto"/>
        </w:rPr>
        <w:t xml:space="preserve"> </w:t>
      </w:r>
      <w:r w:rsidR="00774169" w:rsidRPr="00565448">
        <w:rPr>
          <w:rFonts w:cs="Arial"/>
          <w:color w:val="auto"/>
        </w:rPr>
        <w:t>prepare the</w:t>
      </w:r>
      <w:r w:rsidR="00593DB9" w:rsidRPr="00565448">
        <w:rPr>
          <w:rFonts w:cs="Arial"/>
          <w:color w:val="auto"/>
        </w:rPr>
        <w:t xml:space="preserve"> malleus (Figure 2)</w:t>
      </w:r>
      <w:r w:rsidR="00774169" w:rsidRPr="00565448">
        <w:rPr>
          <w:rFonts w:cs="Arial"/>
          <w:color w:val="auto"/>
        </w:rPr>
        <w:t xml:space="preserve"> and </w:t>
      </w:r>
      <w:r w:rsidR="00031634" w:rsidRPr="00565448">
        <w:rPr>
          <w:rFonts w:cs="Arial"/>
          <w:color w:val="auto"/>
        </w:rPr>
        <w:t xml:space="preserve">the </w:t>
      </w:r>
      <w:r w:rsidR="00593DB9" w:rsidRPr="00565448">
        <w:rPr>
          <w:rFonts w:cs="Arial"/>
          <w:color w:val="auto"/>
        </w:rPr>
        <w:t xml:space="preserve">incus and stapes (Figure 3). </w:t>
      </w:r>
      <w:r w:rsidR="00F6027E" w:rsidRPr="00565448">
        <w:rPr>
          <w:rFonts w:cs="Arial"/>
          <w:color w:val="auto"/>
        </w:rPr>
        <w:t>L</w:t>
      </w:r>
      <w:r w:rsidR="00212636" w:rsidRPr="00565448">
        <w:rPr>
          <w:rFonts w:cs="Arial"/>
          <w:color w:val="auto"/>
        </w:rPr>
        <w:t>andmarks</w:t>
      </w:r>
      <w:r w:rsidR="003C584E" w:rsidRPr="00565448">
        <w:rPr>
          <w:rFonts w:cs="Arial"/>
          <w:color w:val="auto"/>
        </w:rPr>
        <w:t xml:space="preserve"> of</w:t>
      </w:r>
      <w:r w:rsidR="00593DB9" w:rsidRPr="00565448">
        <w:rPr>
          <w:rFonts w:cs="Arial"/>
          <w:color w:val="auto"/>
        </w:rPr>
        <w:t xml:space="preserve"> </w:t>
      </w:r>
      <w:r w:rsidR="00774169" w:rsidRPr="00565448">
        <w:rPr>
          <w:rFonts w:cs="Arial"/>
          <w:color w:val="auto"/>
        </w:rPr>
        <w:t xml:space="preserve">the </w:t>
      </w:r>
      <w:r w:rsidR="00593DB9" w:rsidRPr="00565448">
        <w:rPr>
          <w:rFonts w:cs="Arial"/>
          <w:color w:val="auto"/>
        </w:rPr>
        <w:t xml:space="preserve">auditory bulla and capsule </w:t>
      </w:r>
      <w:r w:rsidR="00774169" w:rsidRPr="00565448">
        <w:rPr>
          <w:rFonts w:cs="Arial"/>
          <w:color w:val="auto"/>
        </w:rPr>
        <w:t xml:space="preserve">are </w:t>
      </w:r>
      <w:r w:rsidR="00212636" w:rsidRPr="00565448">
        <w:rPr>
          <w:rFonts w:cs="Arial"/>
          <w:color w:val="auto"/>
        </w:rPr>
        <w:t>the</w:t>
      </w:r>
      <w:r w:rsidR="00814135" w:rsidRPr="00565448">
        <w:rPr>
          <w:rFonts w:cs="Arial"/>
          <w:color w:val="auto"/>
        </w:rPr>
        <w:t xml:space="preserve"> styliform process at the anterior end of the bulla, </w:t>
      </w:r>
      <w:r w:rsidR="003471EC" w:rsidRPr="00565448">
        <w:rPr>
          <w:rFonts w:cs="Arial"/>
          <w:color w:val="auto"/>
        </w:rPr>
        <w:t>the dorsal crest,</w:t>
      </w:r>
      <w:r w:rsidR="003513A3" w:rsidRPr="00565448">
        <w:rPr>
          <w:rFonts w:cs="Arial"/>
          <w:color w:val="auto"/>
        </w:rPr>
        <w:t xml:space="preserve"> anterior </w:t>
      </w:r>
      <w:r w:rsidR="00BE523A" w:rsidRPr="00565448">
        <w:rPr>
          <w:rFonts w:cs="Arial"/>
          <w:color w:val="auto"/>
        </w:rPr>
        <w:t>semicircular canal, and the subarcuate fossa</w:t>
      </w:r>
      <w:r w:rsidR="003513A3" w:rsidRPr="00565448">
        <w:rPr>
          <w:rFonts w:cs="Arial"/>
          <w:color w:val="auto"/>
        </w:rPr>
        <w:t xml:space="preserve"> (Figure 1</w:t>
      </w:r>
      <w:r w:rsidR="003C584E" w:rsidRPr="00565448">
        <w:rPr>
          <w:rFonts w:cs="Arial"/>
          <w:color w:val="auto"/>
        </w:rPr>
        <w:t>F</w:t>
      </w:r>
      <w:r w:rsidR="00814135" w:rsidRPr="00565448">
        <w:rPr>
          <w:rFonts w:cs="Arial"/>
          <w:color w:val="auto"/>
        </w:rPr>
        <w:t>)</w:t>
      </w:r>
      <w:r w:rsidR="00BE523A" w:rsidRPr="00565448">
        <w:rPr>
          <w:rFonts w:cs="Arial"/>
          <w:color w:val="auto"/>
        </w:rPr>
        <w:t>.</w:t>
      </w:r>
      <w:r w:rsidR="003471EC" w:rsidRPr="00565448">
        <w:rPr>
          <w:rFonts w:cs="Arial"/>
          <w:color w:val="auto"/>
        </w:rPr>
        <w:t xml:space="preserve"> </w:t>
      </w:r>
      <w:r w:rsidR="00814135" w:rsidRPr="00565448">
        <w:rPr>
          <w:rFonts w:cs="Arial"/>
          <w:color w:val="auto"/>
        </w:rPr>
        <w:t>Micro-computed tomography (CT) imaging</w:t>
      </w:r>
      <w:r w:rsidR="00593DB9" w:rsidRPr="00565448">
        <w:rPr>
          <w:rFonts w:cs="Arial"/>
          <w:color w:val="auto"/>
        </w:rPr>
        <w:t xml:space="preserve"> </w:t>
      </w:r>
      <w:r w:rsidR="00625612" w:rsidRPr="00565448">
        <w:rPr>
          <w:rFonts w:cs="Arial"/>
          <w:color w:val="auto"/>
        </w:rPr>
        <w:t xml:space="preserve">reveals </w:t>
      </w:r>
      <w:r w:rsidR="006343E6" w:rsidRPr="00565448">
        <w:rPr>
          <w:rFonts w:cs="Arial"/>
          <w:color w:val="auto"/>
        </w:rPr>
        <w:t>ossicles in the auditory bulla</w:t>
      </w:r>
      <w:r w:rsidR="00876AF4" w:rsidRPr="00565448">
        <w:rPr>
          <w:rFonts w:cs="Arial"/>
          <w:color w:val="auto"/>
        </w:rPr>
        <w:t xml:space="preserve"> </w:t>
      </w:r>
      <w:r w:rsidR="00625612" w:rsidRPr="00565448">
        <w:rPr>
          <w:rFonts w:cs="Arial"/>
          <w:color w:val="auto"/>
        </w:rPr>
        <w:t>as well as the</w:t>
      </w:r>
      <w:r w:rsidR="003C584E" w:rsidRPr="00565448">
        <w:rPr>
          <w:rFonts w:cs="Arial"/>
          <w:color w:val="auto"/>
        </w:rPr>
        <w:t xml:space="preserve"> optimal orientations for </w:t>
      </w:r>
      <w:r w:rsidR="00695A9A" w:rsidRPr="00565448">
        <w:rPr>
          <w:rFonts w:cs="Arial"/>
          <w:color w:val="auto"/>
        </w:rPr>
        <w:t xml:space="preserve">longitudinal </w:t>
      </w:r>
      <w:r w:rsidR="00FB2BE0" w:rsidRPr="00565448">
        <w:rPr>
          <w:rFonts w:cs="Arial"/>
          <w:color w:val="auto"/>
        </w:rPr>
        <w:t>and horizontal</w:t>
      </w:r>
      <w:r w:rsidR="00695A9A" w:rsidRPr="00565448">
        <w:rPr>
          <w:rFonts w:cs="Arial"/>
          <w:color w:val="auto"/>
        </w:rPr>
        <w:t xml:space="preserve"> </w:t>
      </w:r>
      <w:r w:rsidR="003C584E" w:rsidRPr="00565448">
        <w:rPr>
          <w:rFonts w:cs="Arial"/>
          <w:color w:val="auto"/>
        </w:rPr>
        <w:t xml:space="preserve">sectioning of </w:t>
      </w:r>
      <w:r w:rsidR="00625612" w:rsidRPr="00565448">
        <w:rPr>
          <w:rFonts w:cs="Arial"/>
          <w:color w:val="auto"/>
        </w:rPr>
        <w:t xml:space="preserve">those </w:t>
      </w:r>
      <w:r w:rsidR="003C584E" w:rsidRPr="00565448">
        <w:rPr>
          <w:rFonts w:cs="Arial"/>
          <w:color w:val="auto"/>
        </w:rPr>
        <w:t>os</w:t>
      </w:r>
      <w:r w:rsidR="003513A3" w:rsidRPr="00565448">
        <w:rPr>
          <w:rFonts w:cs="Arial"/>
          <w:color w:val="auto"/>
        </w:rPr>
        <w:t>sicles (Figure 4</w:t>
      </w:r>
      <w:r w:rsidR="003C584E" w:rsidRPr="00565448">
        <w:rPr>
          <w:rFonts w:cs="Arial"/>
          <w:color w:val="auto"/>
        </w:rPr>
        <w:t>).</w:t>
      </w:r>
    </w:p>
    <w:p w14:paraId="56C1E95E" w14:textId="77777777" w:rsidR="00C404B3" w:rsidRPr="00565448" w:rsidRDefault="00C404B3" w:rsidP="00C627A0">
      <w:pPr>
        <w:jc w:val="left"/>
        <w:rPr>
          <w:rFonts w:cs="Arial"/>
          <w:color w:val="auto"/>
        </w:rPr>
      </w:pPr>
    </w:p>
    <w:p w14:paraId="6822AED6" w14:textId="1D7087C8" w:rsidR="00C404B3" w:rsidRPr="00565448" w:rsidRDefault="00C404B3" w:rsidP="00C627A0">
      <w:pPr>
        <w:jc w:val="left"/>
        <w:rPr>
          <w:rFonts w:cs="Arial"/>
          <w:color w:val="auto"/>
        </w:rPr>
      </w:pPr>
      <w:r w:rsidRPr="00565448">
        <w:rPr>
          <w:rFonts w:cs="Arial"/>
          <w:color w:val="auto"/>
        </w:rPr>
        <w:t xml:space="preserve">For longitudinal sectioning of the malleus, auditory bullae were isolated from a </w:t>
      </w:r>
      <w:r w:rsidR="003E764B" w:rsidRPr="00565448">
        <w:rPr>
          <w:rFonts w:cs="Arial"/>
          <w:color w:val="auto"/>
        </w:rPr>
        <w:t xml:space="preserve">postnatal </w:t>
      </w:r>
      <w:r w:rsidR="00991EBB" w:rsidRPr="00565448">
        <w:rPr>
          <w:rFonts w:cs="Arial"/>
          <w:color w:val="auto"/>
        </w:rPr>
        <w:t xml:space="preserve">day </w:t>
      </w:r>
      <w:r w:rsidR="003E764B" w:rsidRPr="00565448">
        <w:rPr>
          <w:rFonts w:cs="Arial"/>
          <w:color w:val="auto"/>
        </w:rPr>
        <w:t>14 (</w:t>
      </w:r>
      <w:r w:rsidRPr="00565448">
        <w:rPr>
          <w:rFonts w:cs="Arial"/>
          <w:color w:val="auto"/>
        </w:rPr>
        <w:t>P14</w:t>
      </w:r>
      <w:r w:rsidR="003E764B" w:rsidRPr="00565448">
        <w:rPr>
          <w:rFonts w:cs="Arial"/>
          <w:color w:val="auto"/>
        </w:rPr>
        <w:t>)</w:t>
      </w:r>
      <w:r w:rsidRPr="00565448">
        <w:rPr>
          <w:rFonts w:cs="Arial"/>
          <w:color w:val="auto"/>
        </w:rPr>
        <w:t xml:space="preserve"> mouse. The bulla and capsule </w:t>
      </w:r>
      <w:r w:rsidR="00571322" w:rsidRPr="00565448">
        <w:rPr>
          <w:rFonts w:cs="Arial"/>
          <w:color w:val="auto"/>
        </w:rPr>
        <w:t xml:space="preserve">were </w:t>
      </w:r>
      <w:r w:rsidRPr="00565448">
        <w:rPr>
          <w:rFonts w:cs="Arial"/>
          <w:color w:val="auto"/>
        </w:rPr>
        <w:t xml:space="preserve">decalcified in EDTA at 4 </w:t>
      </w:r>
      <w:r w:rsidRPr="00565448">
        <w:rPr>
          <w:color w:val="auto"/>
          <w:lang w:eastAsia="ja-JP"/>
        </w:rPr>
        <w:t>°</w:t>
      </w:r>
      <w:r w:rsidRPr="00565448">
        <w:rPr>
          <w:rFonts w:cs="Arial"/>
          <w:color w:val="auto"/>
        </w:rPr>
        <w:t xml:space="preserve">C for one week, embedded in a </w:t>
      </w:r>
      <w:r w:rsidRPr="00565448">
        <w:rPr>
          <w:rFonts w:cs="Arial" w:hint="eastAsia"/>
          <w:color w:val="auto"/>
          <w:lang w:eastAsia="ja-JP"/>
        </w:rPr>
        <w:t>pa</w:t>
      </w:r>
      <w:r w:rsidRPr="00565448">
        <w:rPr>
          <w:rFonts w:cs="Arial"/>
          <w:color w:val="auto"/>
          <w:lang w:eastAsia="ja-JP"/>
        </w:rPr>
        <w:t xml:space="preserve">raffin block at the orientation shown in Figure 4 A-C, sectioned </w:t>
      </w:r>
      <w:r w:rsidRPr="00565448">
        <w:rPr>
          <w:rFonts w:cs="Arial"/>
          <w:color w:val="auto"/>
        </w:rPr>
        <w:t>at 4 μm</w:t>
      </w:r>
      <w:r w:rsidRPr="00565448">
        <w:rPr>
          <w:rFonts w:cs="Arial"/>
          <w:color w:val="auto"/>
          <w:lang w:eastAsia="ja-JP"/>
        </w:rPr>
        <w:t>, and then stained using H&amp;E</w:t>
      </w:r>
      <w:r w:rsidR="009C755D" w:rsidRPr="00565448">
        <w:rPr>
          <w:rFonts w:cs="Arial"/>
          <w:color w:val="auto"/>
          <w:lang w:eastAsia="ja-JP"/>
        </w:rPr>
        <w:t xml:space="preserve">. </w:t>
      </w:r>
      <w:r w:rsidR="00B33051" w:rsidRPr="00565448">
        <w:rPr>
          <w:rFonts w:cs="Arial"/>
          <w:color w:val="auto"/>
          <w:lang w:eastAsia="ja-JP"/>
        </w:rPr>
        <w:t xml:space="preserve">The malleus </w:t>
      </w:r>
      <w:r w:rsidR="00C5140A" w:rsidRPr="00565448">
        <w:rPr>
          <w:rFonts w:cs="Arial"/>
          <w:color w:val="auto"/>
          <w:lang w:eastAsia="ja-JP"/>
        </w:rPr>
        <w:t>at</w:t>
      </w:r>
      <w:r w:rsidR="00B33051" w:rsidRPr="00565448">
        <w:rPr>
          <w:rFonts w:cs="Arial"/>
          <w:color w:val="auto"/>
          <w:lang w:eastAsia="ja-JP"/>
        </w:rPr>
        <w:t xml:space="preserve">tached to the tympanic membrane in the auditory bulla </w:t>
      </w:r>
      <w:r w:rsidR="00C5140A" w:rsidRPr="00565448">
        <w:rPr>
          <w:rFonts w:cs="Arial"/>
          <w:color w:val="auto"/>
          <w:lang w:eastAsia="ja-JP"/>
        </w:rPr>
        <w:t xml:space="preserve">revealed </w:t>
      </w:r>
      <w:r w:rsidR="00B33051" w:rsidRPr="00565448">
        <w:rPr>
          <w:rFonts w:cs="Arial"/>
          <w:color w:val="auto"/>
          <w:lang w:eastAsia="ja-JP"/>
        </w:rPr>
        <w:t xml:space="preserve">ongoing </w:t>
      </w:r>
      <w:r w:rsidR="00C5140A" w:rsidRPr="00565448">
        <w:rPr>
          <w:rFonts w:cs="Arial"/>
          <w:color w:val="auto"/>
          <w:lang w:eastAsia="ja-JP"/>
        </w:rPr>
        <w:t>endochondral ossification</w:t>
      </w:r>
      <w:r w:rsidR="002552E1" w:rsidRPr="00565448">
        <w:rPr>
          <w:rFonts w:cs="Arial"/>
          <w:color w:val="auto"/>
          <w:lang w:eastAsia="ja-JP"/>
        </w:rPr>
        <w:t xml:space="preserve"> at P14</w:t>
      </w:r>
      <w:r w:rsidR="00C5140A" w:rsidRPr="00565448">
        <w:rPr>
          <w:rFonts w:cs="Arial"/>
          <w:color w:val="auto"/>
          <w:lang w:eastAsia="ja-JP"/>
        </w:rPr>
        <w:t xml:space="preserve"> (Figure 5A). For bone labeling, calcein (30 µg/g bodyweight) was peritoneally injected into </w:t>
      </w:r>
      <w:r w:rsidR="00571322" w:rsidRPr="00565448">
        <w:rPr>
          <w:rFonts w:cs="Arial"/>
          <w:color w:val="auto"/>
          <w:lang w:eastAsia="ja-JP"/>
        </w:rPr>
        <w:t xml:space="preserve">a </w:t>
      </w:r>
      <w:r w:rsidR="00C5140A" w:rsidRPr="00565448">
        <w:rPr>
          <w:rFonts w:cs="Arial"/>
          <w:color w:val="auto"/>
          <w:lang w:eastAsia="ja-JP"/>
        </w:rPr>
        <w:t xml:space="preserve">P20 mouse, and bulla and capsule were isolated 24 </w:t>
      </w:r>
      <w:r w:rsidR="00652EF2">
        <w:rPr>
          <w:rFonts w:cs="Arial"/>
          <w:color w:val="auto"/>
          <w:lang w:eastAsia="ja-JP"/>
        </w:rPr>
        <w:t>h</w:t>
      </w:r>
      <w:r w:rsidR="00C5140A" w:rsidRPr="00565448">
        <w:rPr>
          <w:rFonts w:cs="Arial"/>
          <w:color w:val="auto"/>
          <w:lang w:eastAsia="ja-JP"/>
        </w:rPr>
        <w:t xml:space="preserve"> </w:t>
      </w:r>
      <w:r w:rsidR="00571322" w:rsidRPr="00565448">
        <w:rPr>
          <w:rFonts w:cs="Arial"/>
          <w:color w:val="auto"/>
          <w:lang w:eastAsia="ja-JP"/>
        </w:rPr>
        <w:t>later</w:t>
      </w:r>
      <w:r w:rsidR="00B33051" w:rsidRPr="00565448">
        <w:rPr>
          <w:rFonts w:cs="Arial"/>
          <w:color w:val="auto"/>
          <w:lang w:eastAsia="ja-JP"/>
        </w:rPr>
        <w:t xml:space="preserve"> at P21</w:t>
      </w:r>
      <w:r w:rsidR="00C5140A" w:rsidRPr="00565448">
        <w:rPr>
          <w:rFonts w:cs="Arial"/>
          <w:color w:val="auto"/>
          <w:lang w:eastAsia="ja-JP"/>
        </w:rPr>
        <w:t xml:space="preserve">. The sample without decalcification was embedded frozen and </w:t>
      </w:r>
      <w:r w:rsidR="0016547D" w:rsidRPr="00565448">
        <w:rPr>
          <w:rFonts w:cs="Arial"/>
          <w:color w:val="auto"/>
          <w:lang w:eastAsia="ja-JP"/>
        </w:rPr>
        <w:t xml:space="preserve">then </w:t>
      </w:r>
      <w:r w:rsidR="00C5140A" w:rsidRPr="00565448">
        <w:rPr>
          <w:rFonts w:cs="Arial"/>
          <w:color w:val="auto"/>
          <w:lang w:eastAsia="ja-JP"/>
        </w:rPr>
        <w:t>cryosectioned at 6 μm using an adhesive film based on the method of Kawamoto</w:t>
      </w:r>
      <w:r w:rsidR="005B311A" w:rsidRPr="00565448">
        <w:rPr>
          <w:rFonts w:cs="Arial"/>
          <w:color w:val="auto"/>
          <w:lang w:eastAsia="ja-JP"/>
        </w:rPr>
        <w:t xml:space="preserve"> </w:t>
      </w:r>
      <w:r w:rsidR="005B311A" w:rsidRPr="00565448">
        <w:rPr>
          <w:rFonts w:cs="Arial"/>
          <w:color w:val="auto"/>
          <w:lang w:eastAsia="ja-JP"/>
        </w:rPr>
        <w:fldChar w:fldCharType="begin"/>
      </w:r>
      <w:r w:rsidR="005B311A" w:rsidRPr="00565448">
        <w:rPr>
          <w:rFonts w:cs="Arial"/>
          <w:color w:val="auto"/>
          <w:lang w:eastAsia="ja-JP"/>
        </w:rPr>
        <w:instrText xml:space="preserve"> ADDIN EN.CITE &lt;EndNote&gt;&lt;Cite&gt;&lt;Author&gt;Kawamoto&lt;/Author&gt;&lt;Year&gt;2003&lt;/Year&gt;&lt;RecNum&gt;1847&lt;/RecNum&gt;&lt;DisplayText&gt;&lt;style face="superscript"&gt;43&lt;/style&gt;&lt;/DisplayText&gt;&lt;record&gt;&lt;rec-number&gt;1847&lt;/rec-number&gt;&lt;foreign-keys&gt;&lt;key app="EN" db-id="x2zswesswxtftvervr1vp0tmxxwvexs2stt2" timestamp="1438305870"&gt;1847&lt;/key&gt;&lt;/foreign-keys&gt;&lt;ref-type name="Journal Article"&gt;17&lt;/ref-type&gt;&lt;contributors&gt;&lt;authors&gt;&lt;author&gt;Kawamoto, T.&lt;/author&gt;&lt;/authors&gt;&lt;/contributors&gt;&lt;auth-address&gt;Radioisotope Research Institute, Tsurumi University, School of Dental Medicine, Yokohama, Japan. kawamoto-t@tsurumi-u.ac.jp&lt;/auth-address&gt;&lt;titles&gt;&lt;title&gt;Use of a new adhesive film for the preparation of multi-purpose fresh-frozen sections from hard tissues, whole-animals, insects and plants&lt;/title&gt;&lt;secondary-title&gt;Arch Histol Cytol&lt;/secondary-title&gt;&lt;/titles&gt;&lt;periodical&gt;&lt;full-title&gt;Arch Histol Cytol&lt;/full-title&gt;&lt;/periodical&gt;&lt;pages&gt;123-43&lt;/pages&gt;&lt;volume&gt;66&lt;/volume&gt;&lt;number&gt;2&lt;/number&gt;&lt;edition&gt;2003/07/09&lt;/edition&gt;&lt;keywords&gt;&lt;keyword&gt;*Adhesives&lt;/keyword&gt;&lt;keyword&gt;Animals&lt;/keyword&gt;&lt;keyword&gt;Bone and Bones/cytology&lt;/keyword&gt;&lt;keyword&gt;Frozen Sections/*methods&lt;/keyword&gt;&lt;keyword&gt;Histological Techniques&lt;/keyword&gt;&lt;keyword&gt;Humans&lt;/keyword&gt;&lt;keyword&gt;Immunohistochemistry&lt;/keyword&gt;&lt;keyword&gt;In Situ Hybridization&lt;/keyword&gt;&lt;keyword&gt;Insects/*cytology&lt;/keyword&gt;&lt;keyword&gt;Microtomy/methods&lt;/keyword&gt;&lt;keyword&gt;*Plant Cells&lt;/keyword&gt;&lt;keyword&gt;Tissue Fixation&lt;/keyword&gt;&lt;keyword&gt;Tooth/cytology&lt;/keyword&gt;&lt;/keywords&gt;&lt;dates&gt;&lt;year&gt;2003&lt;/year&gt;&lt;pub-dates&gt;&lt;date&gt;May&lt;/date&gt;&lt;/pub-dates&gt;&lt;/dates&gt;&lt;isbn&gt;0914-9465 (Print)&amp;#xD;0914-9465 (Linking)&lt;/isbn&gt;&lt;accession-num&gt;12846553&lt;/accession-num&gt;&lt;urls&gt;&lt;related-urls&gt;&lt;url&gt;http://www.ncbi.nlm.nih.gov/pubmed/12846553&lt;/url&gt;&lt;/related-urls&gt;&lt;/urls&gt;&lt;language&gt;eng&lt;/language&gt;&lt;/record&gt;&lt;/Cite&gt;&lt;/EndNote&gt;</w:instrText>
      </w:r>
      <w:r w:rsidR="005B311A" w:rsidRPr="00565448">
        <w:rPr>
          <w:rFonts w:cs="Arial"/>
          <w:color w:val="auto"/>
          <w:lang w:eastAsia="ja-JP"/>
        </w:rPr>
        <w:fldChar w:fldCharType="separate"/>
      </w:r>
      <w:r w:rsidR="005B311A" w:rsidRPr="00565448">
        <w:rPr>
          <w:rFonts w:cs="Arial"/>
          <w:noProof/>
          <w:color w:val="auto"/>
          <w:vertAlign w:val="superscript"/>
          <w:lang w:eastAsia="ja-JP"/>
        </w:rPr>
        <w:t>43</w:t>
      </w:r>
      <w:r w:rsidR="005B311A" w:rsidRPr="00565448">
        <w:rPr>
          <w:rFonts w:cs="Arial"/>
          <w:color w:val="auto"/>
          <w:lang w:eastAsia="ja-JP"/>
        </w:rPr>
        <w:fldChar w:fldCharType="end"/>
      </w:r>
      <w:r w:rsidR="00C5140A" w:rsidRPr="00565448">
        <w:rPr>
          <w:rFonts w:cs="Arial"/>
          <w:color w:val="auto"/>
          <w:lang w:eastAsia="ja-JP"/>
        </w:rPr>
        <w:t>. After nuclear staining with DAPI (4’,6-diamidino-2-phenylindole), the section was observed under a fluorescence microscop</w:t>
      </w:r>
      <w:r w:rsidR="00571322" w:rsidRPr="00565448">
        <w:rPr>
          <w:rFonts w:cs="Arial"/>
          <w:color w:val="auto"/>
          <w:lang w:eastAsia="ja-JP"/>
        </w:rPr>
        <w:t>e</w:t>
      </w:r>
      <w:r w:rsidR="00C5140A" w:rsidRPr="00565448">
        <w:rPr>
          <w:rFonts w:cs="Arial"/>
          <w:color w:val="auto"/>
          <w:lang w:eastAsia="ja-JP"/>
        </w:rPr>
        <w:t xml:space="preserve">. Calcein signals (green) revealed </w:t>
      </w:r>
      <w:r w:rsidR="00C5140A" w:rsidRPr="00565448">
        <w:rPr>
          <w:rFonts w:cs="Arial"/>
          <w:color w:val="auto"/>
          <w:lang w:eastAsia="ja-JP"/>
        </w:rPr>
        <w:lastRenderedPageBreak/>
        <w:t>new bone formation in the malleus (m), bulla and capsule (Figure 5B).</w:t>
      </w:r>
      <w:r w:rsidRPr="00565448">
        <w:rPr>
          <w:rFonts w:cs="Arial"/>
          <w:color w:val="auto"/>
        </w:rPr>
        <w:t xml:space="preserve"> For horizontal sectioning of the malleus, the auditory bulla isolated from a 5-week-old mouse was embedded frozen without decalcification </w:t>
      </w:r>
      <w:r w:rsidR="004133F6" w:rsidRPr="00565448">
        <w:rPr>
          <w:rFonts w:cs="Arial"/>
          <w:color w:val="auto"/>
        </w:rPr>
        <w:t xml:space="preserve">(for </w:t>
      </w:r>
      <w:r w:rsidRPr="00565448">
        <w:rPr>
          <w:rFonts w:cs="Arial"/>
          <w:color w:val="auto"/>
        </w:rPr>
        <w:t>the orientation s</w:t>
      </w:r>
      <w:r w:rsidR="004133F6" w:rsidRPr="00565448">
        <w:rPr>
          <w:rFonts w:cs="Arial"/>
          <w:color w:val="auto"/>
        </w:rPr>
        <w:t>ee</w:t>
      </w:r>
      <w:r w:rsidRPr="00565448">
        <w:rPr>
          <w:rFonts w:cs="Arial"/>
          <w:color w:val="auto"/>
        </w:rPr>
        <w:t xml:space="preserve"> Figure 4D-</w:t>
      </w:r>
      <w:r w:rsidR="00F46EEF" w:rsidRPr="00565448">
        <w:rPr>
          <w:rFonts w:cs="Arial"/>
          <w:color w:val="auto"/>
        </w:rPr>
        <w:t>F</w:t>
      </w:r>
      <w:r w:rsidR="004133F6" w:rsidRPr="00565448">
        <w:rPr>
          <w:rFonts w:cs="Arial"/>
          <w:color w:val="auto"/>
        </w:rPr>
        <w:t>)</w:t>
      </w:r>
      <w:r w:rsidRPr="00565448">
        <w:rPr>
          <w:rFonts w:cs="Arial"/>
          <w:color w:val="auto"/>
        </w:rPr>
        <w:t xml:space="preserve">, cryosectioned at 6 μm using the Kawamoto method, and stained using H&amp;E. </w:t>
      </w:r>
      <w:r w:rsidR="00571322" w:rsidRPr="00565448">
        <w:rPr>
          <w:rFonts w:cs="Arial"/>
          <w:color w:val="auto"/>
        </w:rPr>
        <w:t>H</w:t>
      </w:r>
      <w:r w:rsidR="007540E7" w:rsidRPr="00565448">
        <w:rPr>
          <w:rFonts w:cs="Arial"/>
          <w:color w:val="auto"/>
        </w:rPr>
        <w:t>orizontal section</w:t>
      </w:r>
      <w:r w:rsidR="00571322" w:rsidRPr="00565448">
        <w:rPr>
          <w:rFonts w:cs="Arial"/>
          <w:color w:val="auto"/>
        </w:rPr>
        <w:t>ing</w:t>
      </w:r>
      <w:r w:rsidR="007540E7" w:rsidRPr="00565448">
        <w:rPr>
          <w:rFonts w:cs="Arial"/>
          <w:color w:val="auto"/>
        </w:rPr>
        <w:t xml:space="preserve"> </w:t>
      </w:r>
      <w:r w:rsidR="00C5140A" w:rsidRPr="00565448">
        <w:rPr>
          <w:rFonts w:cs="Arial"/>
          <w:color w:val="auto"/>
        </w:rPr>
        <w:t xml:space="preserve">of </w:t>
      </w:r>
      <w:r w:rsidR="007540E7" w:rsidRPr="00565448">
        <w:rPr>
          <w:rFonts w:cs="Arial"/>
          <w:color w:val="auto"/>
        </w:rPr>
        <w:t xml:space="preserve">the malleal processus brevis (mPB) </w:t>
      </w:r>
      <w:r w:rsidR="00356CFC" w:rsidRPr="00565448">
        <w:rPr>
          <w:rFonts w:cs="Arial"/>
          <w:color w:val="auto"/>
        </w:rPr>
        <w:t xml:space="preserve">also </w:t>
      </w:r>
      <w:r w:rsidR="008B766D" w:rsidRPr="00565448">
        <w:rPr>
          <w:rFonts w:cs="Arial"/>
          <w:color w:val="auto"/>
        </w:rPr>
        <w:t>shows</w:t>
      </w:r>
      <w:r w:rsidR="00571322" w:rsidRPr="00565448">
        <w:rPr>
          <w:rFonts w:cs="Arial"/>
          <w:color w:val="auto"/>
        </w:rPr>
        <w:t xml:space="preserve"> the </w:t>
      </w:r>
      <w:r w:rsidR="00B33051" w:rsidRPr="00565448">
        <w:rPr>
          <w:rFonts w:cs="Arial"/>
          <w:color w:val="auto"/>
        </w:rPr>
        <w:t>cochlea</w:t>
      </w:r>
      <w:r w:rsidR="00356CFC" w:rsidRPr="00565448">
        <w:rPr>
          <w:rFonts w:cs="Arial"/>
          <w:color w:val="auto"/>
        </w:rPr>
        <w:t xml:space="preserve"> </w:t>
      </w:r>
      <w:r w:rsidR="00C5140A" w:rsidRPr="00565448">
        <w:rPr>
          <w:rFonts w:cs="Arial"/>
          <w:color w:val="auto"/>
        </w:rPr>
        <w:t>(Figure 5C)</w:t>
      </w:r>
      <w:r w:rsidR="007540E7" w:rsidRPr="00565448">
        <w:rPr>
          <w:rFonts w:cs="Arial"/>
          <w:color w:val="auto"/>
        </w:rPr>
        <w:t>.</w:t>
      </w:r>
    </w:p>
    <w:p w14:paraId="159A32F8" w14:textId="77777777" w:rsidR="00247D7E" w:rsidRPr="00565448" w:rsidRDefault="00247D7E" w:rsidP="00C627A0">
      <w:pPr>
        <w:jc w:val="left"/>
        <w:rPr>
          <w:rFonts w:cs="Arial"/>
          <w:color w:val="auto"/>
        </w:rPr>
      </w:pPr>
    </w:p>
    <w:p w14:paraId="57A204CC" w14:textId="6FA7CCF6" w:rsidR="003B6B72" w:rsidRPr="00565448" w:rsidRDefault="0085043A" w:rsidP="00C627A0">
      <w:pPr>
        <w:jc w:val="left"/>
        <w:rPr>
          <w:color w:val="auto"/>
        </w:rPr>
      </w:pPr>
      <w:r w:rsidRPr="00565448">
        <w:rPr>
          <w:rFonts w:cs="Arial"/>
          <w:color w:val="auto"/>
        </w:rPr>
        <w:t>A m</w:t>
      </w:r>
      <w:r w:rsidR="00A300C1" w:rsidRPr="00565448">
        <w:rPr>
          <w:rFonts w:cs="Arial"/>
          <w:color w:val="auto"/>
        </w:rPr>
        <w:t xml:space="preserve">edial view of the right auditory ossicles isolated from a </w:t>
      </w:r>
      <w:r w:rsidR="00B36327" w:rsidRPr="00565448">
        <w:rPr>
          <w:rFonts w:cs="Arial"/>
          <w:color w:val="auto"/>
        </w:rPr>
        <w:t>P31</w:t>
      </w:r>
      <w:r w:rsidR="00D4484B" w:rsidRPr="00565448">
        <w:rPr>
          <w:rFonts w:cs="Arial"/>
          <w:color w:val="auto"/>
        </w:rPr>
        <w:t xml:space="preserve"> mouse </w:t>
      </w:r>
      <w:r w:rsidR="00037AB9" w:rsidRPr="00565448">
        <w:rPr>
          <w:rFonts w:cs="Arial"/>
          <w:color w:val="auto"/>
        </w:rPr>
        <w:t>show</w:t>
      </w:r>
      <w:r w:rsidR="00037AB9" w:rsidRPr="00565448">
        <w:rPr>
          <w:rFonts w:cs="Arial"/>
          <w:color w:val="auto"/>
          <w:lang w:eastAsia="ja-JP"/>
        </w:rPr>
        <w:t xml:space="preserve">s </w:t>
      </w:r>
      <w:r w:rsidR="00A300C1" w:rsidRPr="00565448">
        <w:rPr>
          <w:rFonts w:cs="Arial"/>
          <w:color w:val="auto"/>
        </w:rPr>
        <w:t xml:space="preserve">typical features of </w:t>
      </w:r>
      <w:r w:rsidR="00571322" w:rsidRPr="00565448">
        <w:rPr>
          <w:rFonts w:cs="Arial"/>
          <w:color w:val="auto"/>
        </w:rPr>
        <w:t xml:space="preserve">the </w:t>
      </w:r>
      <w:r w:rsidR="00A300C1" w:rsidRPr="00565448">
        <w:rPr>
          <w:rFonts w:cs="Arial"/>
          <w:color w:val="auto"/>
        </w:rPr>
        <w:t>mouse malleus, namely</w:t>
      </w:r>
      <w:r w:rsidR="002B44C5" w:rsidRPr="00565448">
        <w:rPr>
          <w:rFonts w:cs="Arial"/>
          <w:color w:val="auto"/>
        </w:rPr>
        <w:t>,</w:t>
      </w:r>
      <w:r w:rsidR="00422141" w:rsidRPr="00565448">
        <w:rPr>
          <w:rFonts w:cs="Arial"/>
          <w:color w:val="auto"/>
        </w:rPr>
        <w:t xml:space="preserve"> </w:t>
      </w:r>
      <w:r w:rsidR="00571322" w:rsidRPr="00565448">
        <w:rPr>
          <w:rFonts w:cs="Arial"/>
          <w:color w:val="auto"/>
        </w:rPr>
        <w:t xml:space="preserve">the </w:t>
      </w:r>
      <w:r w:rsidR="00730598" w:rsidRPr="00565448">
        <w:rPr>
          <w:rFonts w:cs="Arial"/>
          <w:color w:val="auto"/>
        </w:rPr>
        <w:t>“</w:t>
      </w:r>
      <w:r w:rsidR="00585E23" w:rsidRPr="00565448">
        <w:rPr>
          <w:rFonts w:cs="Arial"/>
          <w:color w:val="auto"/>
        </w:rPr>
        <w:t>gliding</w:t>
      </w:r>
      <w:r w:rsidR="00DB5428" w:rsidRPr="00565448">
        <w:rPr>
          <w:rFonts w:cs="Arial"/>
          <w:color w:val="auto"/>
        </w:rPr>
        <w:t>-</w:t>
      </w:r>
      <w:r w:rsidR="00585E23" w:rsidRPr="00565448">
        <w:rPr>
          <w:rFonts w:cs="Arial"/>
          <w:color w:val="auto"/>
        </w:rPr>
        <w:t>seagull</w:t>
      </w:r>
      <w:r w:rsidR="000B1D40" w:rsidRPr="00565448">
        <w:rPr>
          <w:rFonts w:cs="Arial"/>
          <w:color w:val="auto"/>
        </w:rPr>
        <w:t>-</w:t>
      </w:r>
      <w:r w:rsidR="00730598" w:rsidRPr="00565448">
        <w:rPr>
          <w:rFonts w:cs="Arial"/>
          <w:color w:val="auto"/>
        </w:rPr>
        <w:t>wing-like</w:t>
      </w:r>
      <w:r w:rsidR="000F54B6" w:rsidRPr="00565448">
        <w:rPr>
          <w:rFonts w:cs="Arial"/>
          <w:color w:val="auto"/>
        </w:rPr>
        <w:t>”</w:t>
      </w:r>
      <w:r w:rsidR="002B44C5" w:rsidRPr="00565448">
        <w:rPr>
          <w:rFonts w:cs="Arial"/>
          <w:color w:val="auto"/>
        </w:rPr>
        <w:t xml:space="preserve"> </w:t>
      </w:r>
      <w:r w:rsidR="001A5C7E" w:rsidRPr="00565448">
        <w:rPr>
          <w:rFonts w:cs="Arial"/>
          <w:color w:val="auto"/>
        </w:rPr>
        <w:t>(or Persian sword-like</w:t>
      </w:r>
      <w:r w:rsidR="001A5C7E" w:rsidRPr="00565448">
        <w:rPr>
          <w:color w:val="auto"/>
        </w:rPr>
        <w:t xml:space="preserve"> </w:t>
      </w:r>
      <w:r w:rsidR="001060A1" w:rsidRPr="00565448">
        <w:rPr>
          <w:rFonts w:cs="Arial"/>
          <w:color w:val="auto"/>
        </w:rPr>
        <w:fldChar w:fldCharType="begin"/>
      </w:r>
      <w:r w:rsidR="005B311A" w:rsidRPr="00565448">
        <w:rPr>
          <w:rFonts w:cs="Arial"/>
          <w:color w:val="auto"/>
        </w:rPr>
        <w:instrText xml:space="preserve"> ADDIN EN.CITE &lt;EndNote&gt;&lt;Cite&gt;&lt;Author&gt;Lee&lt;/Author&gt;&lt;Year&gt;2009&lt;/Year&gt;&lt;RecNum&gt;1923&lt;/RecNum&gt;&lt;DisplayText&gt;&lt;style face="superscript"&gt;45&lt;/style&gt;&lt;/DisplayText&gt;&lt;record&gt;&lt;rec-number&gt;1923&lt;/rec-number&gt;&lt;foreign-keys&gt;&lt;key app="EN" db-id="x2zswesswxtftvervr1vp0tmxxwvexs2stt2" timestamp="1462095664"&gt;1923&lt;/key&gt;&lt;/foreign-keys&gt;&lt;ref-type name="Journal Article"&gt;17&lt;/ref-type&gt;&lt;contributors&gt;&lt;authors&gt;&lt;author&gt;Lee, J. H.&lt;/author&gt;&lt;author&gt;Park, K.&lt;/author&gt;&lt;author&gt;Kang, T. C.&lt;/author&gt;&lt;author&gt;Choung, Y. H.&lt;/author&gt;&lt;/authors&gt;&lt;/contributors&gt;&lt;auth-address&gt;Department of Otorhinolaryngology-Head and Neck Surgery, Hallym University College of Medicine, Chuncheon, Kangwon, Korea. zoonox@nate.com&lt;/auth-address&gt;&lt;titles&gt;&lt;title&gt;Three-dimensional anatomy of the temporal bone in normal mice&lt;/title&gt;&lt;secondary-title&gt;Anat Histol Embryol&lt;/secondary-title&gt;&lt;/titles&gt;&lt;periodical&gt;&lt;full-title&gt;Anat Histol Embryol&lt;/full-title&gt;&lt;/periodical&gt;&lt;pages&gt;311-5&lt;/pages&gt;&lt;volume&gt;38&lt;/volume&gt;&lt;number&gt;4&lt;/number&gt;&lt;keywords&gt;&lt;keyword&gt;Animals&lt;/keyword&gt;&lt;keyword&gt;Cochlea/anatomy &amp;amp; histology&lt;/keyword&gt;&lt;keyword&gt;Ear, Inner/anatomy &amp;amp; histology&lt;/keyword&gt;&lt;keyword&gt;Imaging, Three-Dimensional&lt;/keyword&gt;&lt;keyword&gt;Incus/anatomy &amp;amp; histology&lt;/keyword&gt;&lt;keyword&gt;Malleus/anatomy &amp;amp; histology&lt;/keyword&gt;&lt;keyword&gt;Mice&lt;/keyword&gt;&lt;keyword&gt;Mice, Inbred BALB C/*anatomy &amp;amp; histology&lt;/keyword&gt;&lt;keyword&gt;Models, Animal&lt;/keyword&gt;&lt;keyword&gt;Semicircular Canals/anatomy &amp;amp; histology&lt;/keyword&gt;&lt;keyword&gt;Temporal Bone/*anatomy &amp;amp; histology&lt;/keyword&gt;&lt;/keywords&gt;&lt;dates&gt;&lt;year&gt;2009&lt;/year&gt;&lt;pub-dates&gt;&lt;date&gt;Aug&lt;/date&gt;&lt;/pub-dates&gt;&lt;/dates&gt;&lt;isbn&gt;1439-0264 (Electronic)&amp;#xD;0340-2096 (Linking)&lt;/isbn&gt;&lt;accession-num&gt;19519734&lt;/accession-num&gt;&lt;urls&gt;&lt;related-urls&gt;&lt;url&gt;http://www.ncbi.nlm.nih.gov/pubmed/19519734&lt;/url&gt;&lt;/related-urls&gt;&lt;/urls&gt;&lt;electronic-resource-num&gt;10.1111/j.1439-0264.2009.00946.x&lt;/electronic-resource-num&gt;&lt;/record&gt;&lt;/Cite&gt;&lt;/EndNote&gt;</w:instrText>
      </w:r>
      <w:r w:rsidR="001060A1" w:rsidRPr="00565448">
        <w:rPr>
          <w:rFonts w:cs="Arial"/>
          <w:color w:val="auto"/>
        </w:rPr>
        <w:fldChar w:fldCharType="separate"/>
      </w:r>
      <w:r w:rsidR="005B311A" w:rsidRPr="00565448">
        <w:rPr>
          <w:rFonts w:cs="Arial"/>
          <w:noProof/>
          <w:color w:val="auto"/>
          <w:vertAlign w:val="superscript"/>
        </w:rPr>
        <w:t>45</w:t>
      </w:r>
      <w:r w:rsidR="001060A1" w:rsidRPr="00565448">
        <w:rPr>
          <w:rFonts w:cs="Arial"/>
          <w:color w:val="auto"/>
        </w:rPr>
        <w:fldChar w:fldCharType="end"/>
      </w:r>
      <w:r w:rsidR="001A5C7E" w:rsidRPr="00565448">
        <w:rPr>
          <w:rFonts w:cs="Arial"/>
          <w:color w:val="auto"/>
        </w:rPr>
        <w:t xml:space="preserve">) </w:t>
      </w:r>
      <w:r w:rsidR="00E2085D" w:rsidRPr="00565448">
        <w:rPr>
          <w:rFonts w:cs="Arial"/>
          <w:color w:val="auto"/>
        </w:rPr>
        <w:t>manubrium</w:t>
      </w:r>
      <w:r w:rsidR="002B44C5" w:rsidRPr="00565448">
        <w:rPr>
          <w:rFonts w:cs="Arial"/>
          <w:color w:val="auto"/>
        </w:rPr>
        <w:t xml:space="preserve">, </w:t>
      </w:r>
      <w:r w:rsidR="00625612" w:rsidRPr="00565448">
        <w:rPr>
          <w:rFonts w:cs="Arial"/>
          <w:color w:val="auto"/>
        </w:rPr>
        <w:t xml:space="preserve">a </w:t>
      </w:r>
      <w:r w:rsidR="00E2085D" w:rsidRPr="00565448">
        <w:rPr>
          <w:rFonts w:cs="Arial"/>
          <w:color w:val="auto"/>
        </w:rPr>
        <w:t>prominent processus brevis</w:t>
      </w:r>
      <w:r w:rsidR="00092E12" w:rsidRPr="00565448">
        <w:rPr>
          <w:rFonts w:cs="Arial"/>
          <w:color w:val="auto"/>
        </w:rPr>
        <w:t xml:space="preserve"> (</w:t>
      </w:r>
      <w:r w:rsidR="000A1826" w:rsidRPr="00565448">
        <w:rPr>
          <w:color w:val="auto"/>
        </w:rPr>
        <w:t>orbicular apophysis, see Discussion</w:t>
      </w:r>
      <w:r w:rsidR="00092E12" w:rsidRPr="00565448">
        <w:rPr>
          <w:rFonts w:cs="Arial"/>
          <w:color w:val="auto"/>
        </w:rPr>
        <w:t>)</w:t>
      </w:r>
      <w:r w:rsidR="002B44C5" w:rsidRPr="00565448">
        <w:rPr>
          <w:rFonts w:cs="Arial"/>
          <w:color w:val="auto"/>
        </w:rPr>
        <w:t xml:space="preserve">, </w:t>
      </w:r>
      <w:r w:rsidR="0023434B" w:rsidRPr="00565448">
        <w:rPr>
          <w:rFonts w:cs="Arial"/>
          <w:color w:val="auto"/>
        </w:rPr>
        <w:t xml:space="preserve">and </w:t>
      </w:r>
      <w:r w:rsidR="00F83369" w:rsidRPr="00565448">
        <w:rPr>
          <w:rFonts w:cs="Arial"/>
          <w:color w:val="auto"/>
        </w:rPr>
        <w:t>the transversal</w:t>
      </w:r>
      <w:r w:rsidR="002B44C5" w:rsidRPr="00565448">
        <w:rPr>
          <w:rFonts w:cs="Arial"/>
          <w:color w:val="auto"/>
        </w:rPr>
        <w:t xml:space="preserve"> lamina</w:t>
      </w:r>
      <w:r w:rsidR="00661018" w:rsidRPr="00565448">
        <w:rPr>
          <w:rFonts w:cs="Arial"/>
          <w:color w:val="auto"/>
        </w:rPr>
        <w:t xml:space="preserve"> </w:t>
      </w:r>
      <w:r w:rsidR="00661018" w:rsidRPr="00565448">
        <w:rPr>
          <w:rFonts w:cs="Arial" w:hint="eastAsia"/>
          <w:color w:val="auto"/>
          <w:lang w:eastAsia="ja-JP"/>
        </w:rPr>
        <w:t>(</w:t>
      </w:r>
      <w:r w:rsidR="00C404B3" w:rsidRPr="00565448">
        <w:rPr>
          <w:rFonts w:cs="Arial"/>
          <w:color w:val="auto"/>
        </w:rPr>
        <w:t>Figure 6</w:t>
      </w:r>
      <w:r w:rsidR="00661018" w:rsidRPr="00565448">
        <w:rPr>
          <w:rFonts w:cs="Arial"/>
          <w:color w:val="auto"/>
        </w:rPr>
        <w:t>)</w:t>
      </w:r>
      <w:r w:rsidR="0023434B" w:rsidRPr="00565448">
        <w:rPr>
          <w:rFonts w:cs="Arial"/>
          <w:color w:val="auto"/>
        </w:rPr>
        <w:t>.</w:t>
      </w:r>
      <w:r w:rsidR="002B44C5" w:rsidRPr="00565448">
        <w:rPr>
          <w:rFonts w:cs="Arial"/>
          <w:color w:val="auto"/>
        </w:rPr>
        <w:t xml:space="preserve"> </w:t>
      </w:r>
      <w:r w:rsidR="00092E12" w:rsidRPr="00565448">
        <w:rPr>
          <w:rFonts w:cs="Arial"/>
          <w:color w:val="auto"/>
        </w:rPr>
        <w:t>Note that t</w:t>
      </w:r>
      <w:r w:rsidR="0023434B" w:rsidRPr="00565448">
        <w:rPr>
          <w:rFonts w:cs="Arial"/>
          <w:color w:val="auto"/>
        </w:rPr>
        <w:t xml:space="preserve">he </w:t>
      </w:r>
      <w:r w:rsidR="002B44C5" w:rsidRPr="00565448">
        <w:rPr>
          <w:rFonts w:cs="Arial"/>
          <w:color w:val="auto"/>
        </w:rPr>
        <w:t>anterior process (processus anterior)</w:t>
      </w:r>
      <w:r w:rsidR="00092E12" w:rsidRPr="00565448">
        <w:rPr>
          <w:rFonts w:cs="Arial"/>
          <w:color w:val="auto"/>
        </w:rPr>
        <w:t xml:space="preserve"> </w:t>
      </w:r>
      <w:r w:rsidR="00891C56" w:rsidRPr="00565448">
        <w:rPr>
          <w:rFonts w:cs="Arial"/>
          <w:color w:val="auto"/>
        </w:rPr>
        <w:t xml:space="preserve">was </w:t>
      </w:r>
      <w:r w:rsidR="00E9327B" w:rsidRPr="00565448">
        <w:rPr>
          <w:rFonts w:cs="Arial"/>
          <w:color w:val="auto"/>
        </w:rPr>
        <w:t>fractured</w:t>
      </w:r>
      <w:r w:rsidR="00891C56" w:rsidRPr="00565448">
        <w:rPr>
          <w:rFonts w:cs="Arial"/>
          <w:color w:val="auto"/>
        </w:rPr>
        <w:t xml:space="preserve"> </w:t>
      </w:r>
      <w:r w:rsidR="00625612" w:rsidRPr="00565448">
        <w:rPr>
          <w:rFonts w:cs="Arial"/>
          <w:color w:val="auto"/>
        </w:rPr>
        <w:t>in the dissection procedure</w:t>
      </w:r>
      <w:r w:rsidR="005B7510" w:rsidRPr="00565448">
        <w:rPr>
          <w:rFonts w:cs="Arial"/>
          <w:color w:val="auto"/>
        </w:rPr>
        <w:t xml:space="preserve"> </w:t>
      </w:r>
      <w:r w:rsidR="00D725AF" w:rsidRPr="00565448">
        <w:rPr>
          <w:rFonts w:cs="Arial"/>
          <w:color w:val="auto"/>
        </w:rPr>
        <w:t>around</w:t>
      </w:r>
      <w:r w:rsidR="00E9327B" w:rsidRPr="00565448">
        <w:rPr>
          <w:rFonts w:cs="Arial"/>
          <w:color w:val="auto"/>
        </w:rPr>
        <w:t xml:space="preserve"> the goniale and</w:t>
      </w:r>
      <w:r w:rsidR="007F7FC5" w:rsidRPr="00565448">
        <w:rPr>
          <w:rFonts w:cs="Arial"/>
          <w:color w:val="auto"/>
        </w:rPr>
        <w:t xml:space="preserve"> </w:t>
      </w:r>
      <w:r w:rsidR="00D725AF" w:rsidRPr="00565448">
        <w:rPr>
          <w:rFonts w:cs="Arial"/>
          <w:color w:val="auto"/>
        </w:rPr>
        <w:t xml:space="preserve">was separated from </w:t>
      </w:r>
      <w:r w:rsidR="007F7FC5" w:rsidRPr="00565448">
        <w:rPr>
          <w:rFonts w:cs="Arial"/>
          <w:color w:val="auto"/>
        </w:rPr>
        <w:t>the tympanic ring (ectotympanic)</w:t>
      </w:r>
      <w:r w:rsidR="002B44C5" w:rsidRPr="00565448">
        <w:rPr>
          <w:rFonts w:cs="Arial"/>
          <w:color w:val="auto"/>
        </w:rPr>
        <w:t xml:space="preserve">. </w:t>
      </w:r>
      <w:r w:rsidR="00983FE7" w:rsidRPr="00565448">
        <w:rPr>
          <w:rFonts w:cs="Arial"/>
          <w:color w:val="auto"/>
        </w:rPr>
        <w:t xml:space="preserve">This representative </w:t>
      </w:r>
      <w:r w:rsidR="00037AB9" w:rsidRPr="00565448">
        <w:rPr>
          <w:rFonts w:cs="Arial"/>
          <w:color w:val="auto"/>
        </w:rPr>
        <w:t xml:space="preserve">sample exhibits </w:t>
      </w:r>
      <w:r w:rsidR="00983FE7" w:rsidRPr="00565448">
        <w:rPr>
          <w:rFonts w:cs="Arial"/>
          <w:color w:val="auto"/>
        </w:rPr>
        <w:t>an intact incudomalleolar joint between</w:t>
      </w:r>
      <w:r w:rsidR="00774169" w:rsidRPr="00565448">
        <w:rPr>
          <w:rFonts w:cs="Arial"/>
          <w:color w:val="auto"/>
        </w:rPr>
        <w:t xml:space="preserve"> the</w:t>
      </w:r>
      <w:r w:rsidR="00983FE7" w:rsidRPr="00565448">
        <w:rPr>
          <w:rFonts w:cs="Arial"/>
          <w:color w:val="auto"/>
        </w:rPr>
        <w:t xml:space="preserve"> malleus and incus, whereas the incudostapedial joint </w:t>
      </w:r>
      <w:r w:rsidR="00212636" w:rsidRPr="00565448">
        <w:rPr>
          <w:rFonts w:cs="Arial"/>
          <w:color w:val="auto"/>
        </w:rPr>
        <w:t xml:space="preserve">is </w:t>
      </w:r>
      <w:r w:rsidR="000F54B6" w:rsidRPr="00565448">
        <w:rPr>
          <w:rFonts w:cs="Arial"/>
          <w:color w:val="auto"/>
        </w:rPr>
        <w:t xml:space="preserve">dislocated. </w:t>
      </w:r>
      <w:r w:rsidR="008863FD" w:rsidRPr="00565448">
        <w:rPr>
          <w:rFonts w:cs="Arial"/>
          <w:color w:val="auto"/>
        </w:rPr>
        <w:t>Tendinous insertions into the</w:t>
      </w:r>
      <w:r w:rsidR="008863FD" w:rsidRPr="00565448">
        <w:rPr>
          <w:rFonts w:cs="Arial"/>
          <w:color w:val="auto"/>
          <w:lang w:eastAsia="ja-JP"/>
        </w:rPr>
        <w:t xml:space="preserve"> </w:t>
      </w:r>
      <w:r w:rsidR="008863FD" w:rsidRPr="00565448">
        <w:rPr>
          <w:rFonts w:cs="Arial"/>
          <w:color w:val="auto"/>
        </w:rPr>
        <w:t xml:space="preserve">malleal and stapedial muscular processes </w:t>
      </w:r>
      <w:r w:rsidR="00212636" w:rsidRPr="00565448">
        <w:rPr>
          <w:rFonts w:cs="Arial"/>
          <w:color w:val="auto"/>
        </w:rPr>
        <w:t xml:space="preserve">are </w:t>
      </w:r>
      <w:r w:rsidR="008863FD" w:rsidRPr="00565448">
        <w:rPr>
          <w:rFonts w:cs="Arial"/>
          <w:color w:val="auto"/>
        </w:rPr>
        <w:t>detectable</w:t>
      </w:r>
      <w:r w:rsidR="00212636" w:rsidRPr="00565448">
        <w:rPr>
          <w:rFonts w:cs="Arial"/>
          <w:color w:val="auto"/>
        </w:rPr>
        <w:t xml:space="preserve"> (</w:t>
      </w:r>
      <w:r w:rsidR="00AC11DD" w:rsidRPr="00565448">
        <w:rPr>
          <w:rFonts w:cs="Arial"/>
          <w:color w:val="auto"/>
        </w:rPr>
        <w:t xml:space="preserve">Figure </w:t>
      </w:r>
      <w:r w:rsidR="00C404B3" w:rsidRPr="00565448">
        <w:rPr>
          <w:rFonts w:cs="Arial"/>
          <w:color w:val="auto"/>
        </w:rPr>
        <w:t>6</w:t>
      </w:r>
      <w:r w:rsidR="00212636" w:rsidRPr="00565448">
        <w:rPr>
          <w:rFonts w:cs="Arial"/>
          <w:color w:val="auto"/>
        </w:rPr>
        <w:t>A</w:t>
      </w:r>
      <w:r w:rsidR="00F6027E" w:rsidRPr="00565448">
        <w:rPr>
          <w:rFonts w:cs="Arial"/>
          <w:color w:val="auto"/>
        </w:rPr>
        <w:t>, asterisks</w:t>
      </w:r>
      <w:r w:rsidR="00212636" w:rsidRPr="00565448">
        <w:rPr>
          <w:rFonts w:cs="Arial"/>
          <w:color w:val="auto"/>
        </w:rPr>
        <w:t>)</w:t>
      </w:r>
      <w:r w:rsidR="008863FD" w:rsidRPr="00565448">
        <w:rPr>
          <w:rFonts w:cs="Arial"/>
          <w:color w:val="auto"/>
        </w:rPr>
        <w:t>.</w:t>
      </w:r>
      <w:r w:rsidR="008863FD" w:rsidRPr="00565448">
        <w:rPr>
          <w:color w:val="auto"/>
        </w:rPr>
        <w:t xml:space="preserve"> </w:t>
      </w:r>
    </w:p>
    <w:p w14:paraId="136EEE55" w14:textId="77777777" w:rsidR="004066D4" w:rsidRPr="00565448" w:rsidRDefault="004066D4" w:rsidP="00C627A0">
      <w:pPr>
        <w:jc w:val="left"/>
        <w:rPr>
          <w:color w:val="auto"/>
        </w:rPr>
      </w:pPr>
    </w:p>
    <w:p w14:paraId="7D9EE27E" w14:textId="216AC9CA" w:rsidR="001B4E95" w:rsidRPr="00565448" w:rsidRDefault="008B3EFA" w:rsidP="00C627A0">
      <w:pPr>
        <w:jc w:val="left"/>
        <w:rPr>
          <w:color w:val="auto"/>
        </w:rPr>
      </w:pPr>
      <w:r w:rsidRPr="00565448">
        <w:rPr>
          <w:rFonts w:cs="Arial"/>
          <w:color w:val="auto"/>
        </w:rPr>
        <w:t xml:space="preserve">Figure </w:t>
      </w:r>
      <w:r w:rsidR="00C404B3" w:rsidRPr="00565448">
        <w:rPr>
          <w:rFonts w:cs="Arial"/>
          <w:color w:val="auto"/>
        </w:rPr>
        <w:t>6</w:t>
      </w:r>
      <w:r w:rsidRPr="00565448">
        <w:rPr>
          <w:rFonts w:cs="Arial"/>
          <w:color w:val="auto"/>
        </w:rPr>
        <w:t xml:space="preserve">B </w:t>
      </w:r>
      <w:r w:rsidR="00625612" w:rsidRPr="00565448">
        <w:rPr>
          <w:rFonts w:cs="Arial"/>
          <w:color w:val="auto"/>
        </w:rPr>
        <w:t>compares</w:t>
      </w:r>
      <w:r w:rsidRPr="00565448">
        <w:rPr>
          <w:rFonts w:cs="Arial"/>
          <w:color w:val="auto"/>
        </w:rPr>
        <w:t xml:space="preserve"> mouse and human auditory ossicles</w:t>
      </w:r>
      <w:r w:rsidR="00A62A73" w:rsidRPr="00565448">
        <w:rPr>
          <w:rFonts w:cs="Arial"/>
          <w:color w:val="auto"/>
        </w:rPr>
        <w:t xml:space="preserve"> at the same magnification</w:t>
      </w:r>
      <w:r w:rsidRPr="00565448">
        <w:rPr>
          <w:rFonts w:cs="Arial"/>
          <w:color w:val="auto"/>
        </w:rPr>
        <w:t xml:space="preserve">. </w:t>
      </w:r>
      <w:r w:rsidR="0020721B" w:rsidRPr="00565448">
        <w:rPr>
          <w:rFonts w:cs="Arial"/>
          <w:color w:val="auto"/>
        </w:rPr>
        <w:t>Species</w:t>
      </w:r>
      <w:r w:rsidRPr="00565448">
        <w:rPr>
          <w:rFonts w:cs="Arial"/>
          <w:color w:val="auto"/>
        </w:rPr>
        <w:t xml:space="preserve"> di</w:t>
      </w:r>
      <w:r w:rsidR="000F54B6" w:rsidRPr="00565448">
        <w:rPr>
          <w:rFonts w:cs="Arial"/>
          <w:color w:val="auto"/>
        </w:rPr>
        <w:t>f</w:t>
      </w:r>
      <w:r w:rsidRPr="00565448">
        <w:rPr>
          <w:rFonts w:cs="Arial"/>
          <w:color w:val="auto"/>
        </w:rPr>
        <w:t>ferences</w:t>
      </w:r>
      <w:r w:rsidR="00571322" w:rsidRPr="00565448">
        <w:rPr>
          <w:rFonts w:cs="Arial"/>
          <w:color w:val="auto"/>
        </w:rPr>
        <w:t>,</w:t>
      </w:r>
      <w:r w:rsidRPr="00565448">
        <w:rPr>
          <w:rFonts w:cs="Arial"/>
          <w:color w:val="auto"/>
        </w:rPr>
        <w:t xml:space="preserve"> </w:t>
      </w:r>
      <w:r w:rsidR="0016547D" w:rsidRPr="00565448">
        <w:rPr>
          <w:rFonts w:cs="Arial"/>
          <w:color w:val="auto"/>
        </w:rPr>
        <w:t>other than</w:t>
      </w:r>
      <w:r w:rsidRPr="00565448">
        <w:rPr>
          <w:rFonts w:cs="Arial"/>
          <w:color w:val="auto"/>
        </w:rPr>
        <w:t xml:space="preserve"> size</w:t>
      </w:r>
      <w:r w:rsidR="00571322" w:rsidRPr="00565448">
        <w:rPr>
          <w:rFonts w:cs="Arial"/>
          <w:color w:val="auto"/>
        </w:rPr>
        <w:t>,</w:t>
      </w:r>
      <w:r w:rsidRPr="00565448">
        <w:rPr>
          <w:rFonts w:cs="Arial"/>
          <w:color w:val="auto"/>
        </w:rPr>
        <w:t xml:space="preserve"> </w:t>
      </w:r>
      <w:r w:rsidR="0020721B" w:rsidRPr="00565448">
        <w:rPr>
          <w:rFonts w:cs="Arial"/>
          <w:color w:val="auto"/>
        </w:rPr>
        <w:t>include the following.</w:t>
      </w:r>
      <w:r w:rsidR="000F54B6" w:rsidRPr="00565448">
        <w:rPr>
          <w:rFonts w:cs="Arial"/>
          <w:color w:val="auto"/>
        </w:rPr>
        <w:t xml:space="preserve"> </w:t>
      </w:r>
      <w:r w:rsidR="0020721B" w:rsidRPr="00565448">
        <w:rPr>
          <w:rFonts w:cs="Arial"/>
          <w:color w:val="auto"/>
        </w:rPr>
        <w:t>The</w:t>
      </w:r>
      <w:r w:rsidR="000F54B6" w:rsidRPr="00565448">
        <w:rPr>
          <w:rFonts w:cs="Arial"/>
          <w:color w:val="auto"/>
        </w:rPr>
        <w:t xml:space="preserve"> </w:t>
      </w:r>
      <w:r w:rsidR="00AE4391" w:rsidRPr="00565448">
        <w:rPr>
          <w:rFonts w:cs="Arial"/>
          <w:color w:val="auto"/>
        </w:rPr>
        <w:t xml:space="preserve">malleal </w:t>
      </w:r>
      <w:r w:rsidR="000F54B6" w:rsidRPr="00565448">
        <w:rPr>
          <w:rFonts w:cs="Arial"/>
          <w:color w:val="auto"/>
        </w:rPr>
        <w:t xml:space="preserve">manubrium is </w:t>
      </w:r>
      <w:r w:rsidR="00DF4F05" w:rsidRPr="00565448">
        <w:rPr>
          <w:rFonts w:cs="Arial"/>
          <w:color w:val="auto"/>
        </w:rPr>
        <w:t>wing</w:t>
      </w:r>
      <w:r w:rsidR="000F54B6" w:rsidRPr="00565448">
        <w:rPr>
          <w:rFonts w:cs="Arial"/>
          <w:color w:val="auto"/>
        </w:rPr>
        <w:t>-like</w:t>
      </w:r>
      <w:r w:rsidR="00DF4F05" w:rsidRPr="00565448">
        <w:rPr>
          <w:rFonts w:cs="Arial"/>
          <w:color w:val="auto"/>
        </w:rPr>
        <w:t xml:space="preserve"> </w:t>
      </w:r>
      <w:r w:rsidR="00092E12" w:rsidRPr="00565448">
        <w:rPr>
          <w:rFonts w:cs="Arial"/>
          <w:color w:val="auto"/>
        </w:rPr>
        <w:t>in</w:t>
      </w:r>
      <w:r w:rsidR="00DF4F05" w:rsidRPr="00565448">
        <w:rPr>
          <w:rFonts w:cs="Arial"/>
          <w:color w:val="auto"/>
        </w:rPr>
        <w:t xml:space="preserve"> mice</w:t>
      </w:r>
      <w:r w:rsidR="0020721B" w:rsidRPr="00565448">
        <w:rPr>
          <w:rFonts w:cs="Arial"/>
          <w:color w:val="auto"/>
        </w:rPr>
        <w:t xml:space="preserve"> but</w:t>
      </w:r>
      <w:r w:rsidR="00DF4F05" w:rsidRPr="00565448">
        <w:rPr>
          <w:rFonts w:cs="Arial"/>
          <w:color w:val="auto"/>
        </w:rPr>
        <w:t xml:space="preserve"> club-like</w:t>
      </w:r>
      <w:r w:rsidR="0020721B" w:rsidRPr="00565448">
        <w:rPr>
          <w:rFonts w:cs="Arial"/>
          <w:color w:val="auto"/>
        </w:rPr>
        <w:t xml:space="preserve"> in humans.</w:t>
      </w:r>
      <w:r w:rsidR="00DF4F05" w:rsidRPr="00565448">
        <w:rPr>
          <w:rFonts w:cs="Arial"/>
          <w:color w:val="auto"/>
        </w:rPr>
        <w:t xml:space="preserve"> </w:t>
      </w:r>
      <w:r w:rsidR="0020721B" w:rsidRPr="00565448">
        <w:rPr>
          <w:rFonts w:cs="Arial"/>
          <w:color w:val="auto"/>
        </w:rPr>
        <w:t xml:space="preserve">The </w:t>
      </w:r>
      <w:r w:rsidR="002B44C5" w:rsidRPr="00565448">
        <w:rPr>
          <w:rFonts w:cs="Arial"/>
          <w:color w:val="auto"/>
        </w:rPr>
        <w:t xml:space="preserve">angle </w:t>
      </w:r>
      <w:r w:rsidR="006725ED" w:rsidRPr="00565448">
        <w:rPr>
          <w:rFonts w:cs="Arial"/>
          <w:color w:val="auto"/>
        </w:rPr>
        <w:t>between the anatomical axis</w:t>
      </w:r>
      <w:r w:rsidRPr="00565448">
        <w:rPr>
          <w:rFonts w:cs="Arial"/>
          <w:color w:val="auto"/>
          <w:lang w:eastAsia="ja-JP"/>
        </w:rPr>
        <w:t xml:space="preserve"> (</w:t>
      </w:r>
      <w:r w:rsidR="00DF4F05" w:rsidRPr="00565448">
        <w:rPr>
          <w:rFonts w:cs="Arial"/>
          <w:color w:val="auto"/>
          <w:lang w:eastAsia="ja-JP"/>
        </w:rPr>
        <w:t xml:space="preserve">or the </w:t>
      </w:r>
      <w:r w:rsidRPr="00565448">
        <w:rPr>
          <w:rFonts w:cs="Arial"/>
          <w:color w:val="auto"/>
          <w:lang w:eastAsia="ja-JP"/>
        </w:rPr>
        <w:t>axis of rotation</w:t>
      </w:r>
      <w:r w:rsidR="00DF4F05" w:rsidRPr="00565448">
        <w:rPr>
          <w:rFonts w:cs="Arial"/>
          <w:color w:val="auto"/>
          <w:lang w:eastAsia="ja-JP"/>
        </w:rPr>
        <w:t>,</w:t>
      </w:r>
      <w:r w:rsidRPr="00565448">
        <w:rPr>
          <w:rFonts w:cs="Arial"/>
          <w:color w:val="auto"/>
          <w:lang w:eastAsia="ja-JP"/>
        </w:rPr>
        <w:t xml:space="preserve"> </w:t>
      </w:r>
      <w:r w:rsidR="000F54B6" w:rsidRPr="00565448">
        <w:rPr>
          <w:rFonts w:cs="Arial"/>
          <w:color w:val="auto"/>
          <w:lang w:eastAsia="ja-JP"/>
        </w:rPr>
        <w:t xml:space="preserve">the line </w:t>
      </w:r>
      <w:r w:rsidRPr="00565448">
        <w:rPr>
          <w:rFonts w:cs="Arial"/>
          <w:color w:val="auto"/>
          <w:lang w:eastAsia="ja-JP"/>
        </w:rPr>
        <w:t>through the anterior process of the malleus and the short process of the incus</w:t>
      </w:r>
      <w:r w:rsidR="00DF4F05" w:rsidRPr="00565448">
        <w:rPr>
          <w:rFonts w:cs="Arial"/>
          <w:color w:val="auto"/>
          <w:lang w:eastAsia="ja-JP"/>
        </w:rPr>
        <w:t>)</w:t>
      </w:r>
      <w:r w:rsidR="002B44C5" w:rsidRPr="00565448">
        <w:rPr>
          <w:rFonts w:cs="Arial"/>
          <w:color w:val="auto"/>
        </w:rPr>
        <w:t xml:space="preserve"> and the manubrium </w:t>
      </w:r>
      <w:r w:rsidR="00212636" w:rsidRPr="00565448">
        <w:rPr>
          <w:rFonts w:cs="Arial"/>
          <w:color w:val="auto"/>
        </w:rPr>
        <w:t>is</w:t>
      </w:r>
      <w:r w:rsidR="00774169" w:rsidRPr="00565448">
        <w:rPr>
          <w:rFonts w:cs="Arial"/>
          <w:color w:val="auto"/>
        </w:rPr>
        <w:t xml:space="preserve"> much </w:t>
      </w:r>
      <w:r w:rsidR="002B44C5" w:rsidRPr="00565448">
        <w:rPr>
          <w:rFonts w:cs="Arial"/>
          <w:color w:val="auto"/>
        </w:rPr>
        <w:t xml:space="preserve">smaller </w:t>
      </w:r>
      <w:r w:rsidR="0020721B" w:rsidRPr="00565448">
        <w:rPr>
          <w:rFonts w:cs="Arial"/>
          <w:color w:val="auto"/>
        </w:rPr>
        <w:t xml:space="preserve">in </w:t>
      </w:r>
      <w:r w:rsidRPr="00565448">
        <w:rPr>
          <w:rFonts w:cs="Arial"/>
          <w:color w:val="auto"/>
        </w:rPr>
        <w:t xml:space="preserve">mice </w:t>
      </w:r>
      <w:r w:rsidR="0020721B" w:rsidRPr="00565448">
        <w:rPr>
          <w:rFonts w:cs="Arial"/>
          <w:color w:val="auto"/>
        </w:rPr>
        <w:t xml:space="preserve">and </w:t>
      </w:r>
      <w:r w:rsidR="00FC5795" w:rsidRPr="00565448">
        <w:rPr>
          <w:rFonts w:cs="Arial"/>
          <w:color w:val="auto"/>
        </w:rPr>
        <w:t xml:space="preserve">the two are </w:t>
      </w:r>
      <w:r w:rsidR="0020721B" w:rsidRPr="00565448">
        <w:rPr>
          <w:rFonts w:cs="Arial"/>
          <w:color w:val="auto"/>
        </w:rPr>
        <w:t xml:space="preserve">almost </w:t>
      </w:r>
      <w:r w:rsidR="002B44C5" w:rsidRPr="00565448">
        <w:rPr>
          <w:rFonts w:cs="Arial"/>
          <w:color w:val="auto"/>
        </w:rPr>
        <w:t>parallel</w:t>
      </w:r>
      <w:r w:rsidR="0020721B" w:rsidRPr="00565448">
        <w:rPr>
          <w:rFonts w:cs="Arial"/>
          <w:color w:val="auto"/>
        </w:rPr>
        <w:t>,</w:t>
      </w:r>
      <w:r w:rsidR="002B44C5" w:rsidRPr="00565448">
        <w:rPr>
          <w:rFonts w:cs="Arial"/>
          <w:color w:val="auto"/>
        </w:rPr>
        <w:t xml:space="preserve"> as opposed to </w:t>
      </w:r>
      <w:r w:rsidR="00DF4F05" w:rsidRPr="00565448">
        <w:rPr>
          <w:rFonts w:cs="Arial"/>
          <w:color w:val="auto"/>
        </w:rPr>
        <w:t xml:space="preserve">nearly </w:t>
      </w:r>
      <w:r w:rsidR="002B44C5" w:rsidRPr="00565448">
        <w:rPr>
          <w:rFonts w:cs="Arial"/>
          <w:color w:val="auto"/>
        </w:rPr>
        <w:t>perpendicular in humans</w:t>
      </w:r>
      <w:r w:rsidR="006725ED" w:rsidRPr="00565448">
        <w:rPr>
          <w:color w:val="auto"/>
        </w:rPr>
        <w:t xml:space="preserve"> </w:t>
      </w:r>
      <w:r w:rsidR="001060A1" w:rsidRPr="00565448">
        <w:rPr>
          <w:color w:val="auto"/>
        </w:rPr>
        <w:fldChar w:fldCharType="begin">
          <w:fldData xml:space="preserve">PEVuZE5vdGU+PENpdGU+PEF1dGhvcj5GbGVpc2NoZXI8L0F1dGhvcj48WWVhcj4xOTc4PC9ZZWFy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</w:fldData>
        </w:fldChar>
      </w:r>
      <w:r w:rsidR="005B311A" w:rsidRPr="00565448">
        <w:rPr>
          <w:color w:val="auto"/>
        </w:rPr>
        <w:instrText xml:space="preserve"> ADDIN EN.CITE </w:instrText>
      </w:r>
      <w:r w:rsidR="005B311A" w:rsidRPr="00565448">
        <w:rPr>
          <w:color w:val="auto"/>
        </w:rPr>
        <w:fldChar w:fldCharType="begin">
          <w:fldData xml:space="preserve">PEVuZE5vdGU+PENpdGU+PEF1dGhvcj5GbGVpc2NoZXI8L0F1dGhvcj48WWVhcj4xOTc4PC9ZZWFy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</w:fldData>
        </w:fldChar>
      </w:r>
      <w:r w:rsidR="005B311A" w:rsidRPr="00565448">
        <w:rPr>
          <w:color w:val="auto"/>
        </w:rPr>
        <w:instrText xml:space="preserve"> ADDIN EN.CITE.DATA </w:instrText>
      </w:r>
      <w:r w:rsidR="005B311A" w:rsidRPr="00565448">
        <w:rPr>
          <w:color w:val="auto"/>
        </w:rPr>
      </w:r>
      <w:r w:rsidR="005B311A" w:rsidRPr="00565448">
        <w:rPr>
          <w:color w:val="auto"/>
        </w:rPr>
        <w:fldChar w:fldCharType="end"/>
      </w:r>
      <w:r w:rsidR="001060A1" w:rsidRPr="00565448">
        <w:rPr>
          <w:color w:val="auto"/>
        </w:rPr>
      </w:r>
      <w:r w:rsidR="001060A1" w:rsidRPr="00565448">
        <w:rPr>
          <w:color w:val="auto"/>
        </w:rPr>
        <w:fldChar w:fldCharType="separate"/>
      </w:r>
      <w:r w:rsidR="005B311A" w:rsidRPr="00565448">
        <w:rPr>
          <w:noProof/>
          <w:color w:val="auto"/>
          <w:vertAlign w:val="superscript"/>
        </w:rPr>
        <w:t>6,46-48</w:t>
      </w:r>
      <w:r w:rsidR="001060A1" w:rsidRPr="00565448">
        <w:rPr>
          <w:color w:val="auto"/>
        </w:rPr>
        <w:fldChar w:fldCharType="end"/>
      </w:r>
      <w:r w:rsidR="0020721B" w:rsidRPr="00565448">
        <w:rPr>
          <w:rFonts w:cs="Arial"/>
          <w:color w:val="auto"/>
        </w:rPr>
        <w:t>.</w:t>
      </w:r>
      <w:r w:rsidR="008129E9" w:rsidRPr="00565448">
        <w:rPr>
          <w:rFonts w:cs="Arial"/>
          <w:color w:val="auto"/>
        </w:rPr>
        <w:t xml:space="preserve"> </w:t>
      </w:r>
      <w:r w:rsidR="00D818A8" w:rsidRPr="00565448">
        <w:rPr>
          <w:rFonts w:cs="Arial"/>
          <w:color w:val="auto"/>
        </w:rPr>
        <w:t>In human ossicles, vibrometric studies reveal that the incudo-malleolar joint is mobile rather than functionally fixed</w:t>
      </w:r>
      <w:r w:rsidR="00775AF9" w:rsidRPr="00565448">
        <w:rPr>
          <w:color w:val="auto"/>
        </w:rPr>
        <w:t xml:space="preserve"> </w:t>
      </w:r>
      <w:r w:rsidR="001060A1" w:rsidRPr="00565448">
        <w:rPr>
          <w:rFonts w:cs="Arial"/>
          <w:color w:val="auto"/>
        </w:rPr>
        <w:fldChar w:fldCharType="begin"/>
      </w:r>
      <w:r w:rsidR="005B311A" w:rsidRPr="00565448">
        <w:rPr>
          <w:rFonts w:cs="Arial"/>
          <w:color w:val="auto"/>
        </w:rPr>
        <w:instrText xml:space="preserve"> ADDIN EN.CITE &lt;EndNote&gt;&lt;Cite&gt;&lt;Author&gt;Willi&lt;/Author&gt;&lt;Year&gt;2002&lt;/Year&gt;&lt;RecNum&gt;1957&lt;/RecNum&gt;&lt;DisplayText&gt;&lt;style face="superscript"&gt;49&lt;/style&gt;&lt;/DisplayText&gt;&lt;record&gt;&lt;rec-number&gt;1957&lt;/rec-number&gt;&lt;foreign-keys&gt;&lt;key app="EN" db-id="x2zswesswxtftvervr1vp0tmxxwvexs2stt2" timestamp="1469955159"&gt;1957&lt;/key&gt;&lt;/foreign-keys&gt;&lt;ref-type name="Journal Article"&gt;17&lt;/ref-type&gt;&lt;contributors&gt;&lt;authors&gt;&lt;author&gt;Willi, U. B.&lt;/author&gt;&lt;author&gt;Ferrazzini, M. A.&lt;/author&gt;&lt;author&gt;Huber, A. M.&lt;/author&gt;&lt;/authors&gt;&lt;/contributors&gt;&lt;auth-address&gt;Laboratory of Experimental Audiology, Department of Otorhinolaryngology, University Hospital of Zurich, Frauenklinikstrasse 24, 8091, Zurich, Switzerland. willi@orl.usz.ch&lt;/auth-address&gt;&lt;titles&gt;&lt;title&gt;The incudo-malleolar joint and sound transmission losses&lt;/title&gt;&lt;secondary-title&gt;Hear Res&lt;/secondary-title&gt;&lt;/titles&gt;&lt;periodical&gt;&lt;full-title&gt;Hear Res&lt;/full-title&gt;&lt;/periodical&gt;&lt;pages&gt;32-44&lt;/pages&gt;&lt;volume&gt;174&lt;/volume&gt;&lt;number&gt;1-2&lt;/number&gt;&lt;keywords&gt;&lt;keyword&gt;Aged&lt;/keyword&gt;&lt;keyword&gt;Aged, 80 and over&lt;/keyword&gt;&lt;keyword&gt;Cadaver&lt;/keyword&gt;&lt;keyword&gt;Ear Ossicles/*physiology&lt;/keyword&gt;&lt;keyword&gt;Female&lt;/keyword&gt;&lt;keyword&gt;Humans&lt;/keyword&gt;&lt;keyword&gt;Lasers&lt;/keyword&gt;&lt;keyword&gt;Male&lt;/keyword&gt;&lt;keyword&gt;Middle Aged&lt;/keyword&gt;&lt;keyword&gt;*Sound&lt;/keyword&gt;&lt;keyword&gt;Temporal Bone/ultrasonography&lt;/keyword&gt;&lt;keyword&gt;Vibration&lt;/keyword&gt;&lt;/keywords&gt;&lt;dates&gt;&lt;year&gt;2002&lt;/year&gt;&lt;pub-dates&gt;&lt;date&gt;Dec&lt;/date&gt;&lt;/pub-dates&gt;&lt;/dates&gt;&lt;isbn&gt;0378-5955 (Print)&amp;#xD;0378-5955 (Linking)&lt;/isbn&gt;&lt;accession-num&gt;12433394&lt;/accession-num&gt;&lt;urls&gt;&lt;related-urls&gt;&lt;url&gt;http://www.ncbi.nlm.nih.gov/pubmed/12433394&lt;/url&gt;&lt;/related-urls&gt;&lt;/urls&gt;&lt;/record&gt;&lt;/Cite&gt;&lt;/EndNote&gt;</w:instrText>
      </w:r>
      <w:r w:rsidR="001060A1" w:rsidRPr="00565448">
        <w:rPr>
          <w:rFonts w:cs="Arial"/>
          <w:color w:val="auto"/>
        </w:rPr>
        <w:fldChar w:fldCharType="separate"/>
      </w:r>
      <w:r w:rsidR="005B311A" w:rsidRPr="00565448">
        <w:rPr>
          <w:rFonts w:cs="Arial"/>
          <w:noProof/>
          <w:color w:val="auto"/>
          <w:vertAlign w:val="superscript"/>
        </w:rPr>
        <w:t>49</w:t>
      </w:r>
      <w:r w:rsidR="001060A1" w:rsidRPr="00565448">
        <w:rPr>
          <w:rFonts w:cs="Arial"/>
          <w:color w:val="auto"/>
        </w:rPr>
        <w:fldChar w:fldCharType="end"/>
      </w:r>
      <w:r w:rsidR="00D818A8" w:rsidRPr="00565448">
        <w:rPr>
          <w:rFonts w:cs="Arial"/>
          <w:color w:val="auto"/>
        </w:rPr>
        <w:t xml:space="preserve">. </w:t>
      </w:r>
      <w:r w:rsidR="008129E9" w:rsidRPr="00565448">
        <w:rPr>
          <w:rFonts w:cs="Arial"/>
          <w:color w:val="auto"/>
        </w:rPr>
        <w:t xml:space="preserve">The mouse malleus exhibits a wide, thin, and flat </w:t>
      </w:r>
      <w:r w:rsidR="000B1D40" w:rsidRPr="00565448">
        <w:rPr>
          <w:rFonts w:cs="Arial"/>
          <w:color w:val="auto"/>
        </w:rPr>
        <w:t xml:space="preserve">transversal </w:t>
      </w:r>
      <w:r w:rsidR="008129E9" w:rsidRPr="00565448">
        <w:rPr>
          <w:rFonts w:cs="Arial"/>
          <w:color w:val="auto"/>
        </w:rPr>
        <w:t>lamina not apparent in humans</w:t>
      </w:r>
      <w:r w:rsidR="008129E9" w:rsidRPr="00565448">
        <w:rPr>
          <w:color w:val="auto"/>
        </w:rPr>
        <w:t xml:space="preserve"> </w:t>
      </w:r>
      <w:r w:rsidR="001060A1" w:rsidRPr="00565448">
        <w:rPr>
          <w:rFonts w:cs="Arial"/>
          <w:color w:val="auto"/>
        </w:rPr>
        <w:fldChar w:fldCharType="begin"/>
      </w:r>
      <w:r w:rsidR="005B311A" w:rsidRPr="00565448">
        <w:rPr>
          <w:rFonts w:cs="Arial"/>
          <w:color w:val="auto"/>
        </w:rPr>
        <w:instrText xml:space="preserve"> ADDIN EN.CITE &lt;EndNote&gt;&lt;Cite&gt;&lt;Author&gt;Lavender&lt;/Author&gt;&lt;Year&gt;2011&lt;/Year&gt;&lt;RecNum&gt;1906&lt;/RecNum&gt;&lt;DisplayText&gt;&lt;style face="superscript"&gt;47&lt;/style&gt;&lt;/DisplayText&gt;&lt;record&gt;&lt;rec-number&gt;1906&lt;/rec-number&gt;&lt;foreign-keys&gt;&lt;key app="EN" db-id="x2zswesswxtftvervr1vp0tmxxwvexs2stt2" timestamp="1461463007"&gt;1906&lt;/key&gt;&lt;/foreign-keys&gt;&lt;ref-type name="Journal Article"&gt;17&lt;/ref-type&gt;&lt;contributors&gt;&lt;authors&gt;&lt;author&gt;Lavender, D.&lt;/author&gt;&lt;author&gt;Taraskin, S. N.&lt;/author&gt;&lt;author&gt;Mason, M. J.&lt;/author&gt;&lt;/authors&gt;&lt;/contributors&gt;&lt;auth-address&gt;University of Cambridge, Department of Physiology, Development &amp;amp; Neuroscience, Downing Street, Cambridge CB2 3EG, UK.&lt;/auth-address&gt;&lt;titles&gt;&lt;title&gt;Mass distribution and rotational inertia of &amp;quot;microtype&amp;quot; and &amp;quot;freely mobile&amp;quot; middle ear ossicles in rodents&lt;/title&gt;&lt;secondary-title&gt;Hear Res&lt;/secondary-title&gt;&lt;/titles&gt;&lt;periodical&gt;&lt;full-title&gt;Hear Res&lt;/full-title&gt;&lt;/periodical&gt;&lt;pages&gt;97-107&lt;/pages&gt;&lt;volume&gt;282&lt;/volume&gt;&lt;number&gt;1-2&lt;/number&gt;&lt;keywords&gt;&lt;keyword&gt;Animals&lt;/keyword&gt;&lt;keyword&gt;Biological Evolution&lt;/keyword&gt;&lt;keyword&gt;Biomechanical Phenomena&lt;/keyword&gt;&lt;keyword&gt;Computer Simulation&lt;/keyword&gt;&lt;keyword&gt;Cricetinae&lt;/keyword&gt;&lt;keyword&gt;Ear Ossicles/anatomy &amp;amp; histology/*physiology/radiography&lt;/keyword&gt;&lt;keyword&gt;Mesocricetus&lt;/keyword&gt;&lt;keyword&gt;Mice&lt;/keyword&gt;&lt;keyword&gt;Models, Anatomic&lt;/keyword&gt;&lt;keyword&gt;Radiographic Image Interpretation, Computer-Assisted&lt;/keyword&gt;&lt;keyword&gt;Rats&lt;/keyword&gt;&lt;keyword&gt;Rotation&lt;/keyword&gt;&lt;keyword&gt;Species Specificity&lt;/keyword&gt;&lt;keyword&gt;X-Ray Microtomography&lt;/keyword&gt;&lt;/keywords&gt;&lt;dates&gt;&lt;year&gt;2011&lt;/year&gt;&lt;pub-dates&gt;&lt;date&gt;Dec&lt;/date&gt;&lt;/pub-dates&gt;&lt;/dates&gt;&lt;isbn&gt;1878-5891 (Electronic)&amp;#xD;0378-5955 (Linking)&lt;/isbn&gt;&lt;accession-num&gt;21951489&lt;/accession-num&gt;&lt;urls&gt;&lt;related-urls&gt;&lt;url&gt;http://www.ncbi.nlm.nih.gov/pubmed/21951489&lt;/url&gt;&lt;/related-urls&gt;&lt;/urls&gt;&lt;electronic-resource-num&gt;10.1016/j.heares.2011.09.003&lt;/electronic-resource-num&gt;&lt;/record&gt;&lt;/Cite&gt;&lt;/EndNote&gt;</w:instrText>
      </w:r>
      <w:r w:rsidR="001060A1" w:rsidRPr="00565448">
        <w:rPr>
          <w:rFonts w:cs="Arial"/>
          <w:color w:val="auto"/>
        </w:rPr>
        <w:fldChar w:fldCharType="separate"/>
      </w:r>
      <w:r w:rsidR="005B311A" w:rsidRPr="00565448">
        <w:rPr>
          <w:rFonts w:cs="Arial"/>
          <w:noProof/>
          <w:color w:val="auto"/>
          <w:vertAlign w:val="superscript"/>
        </w:rPr>
        <w:t>47</w:t>
      </w:r>
      <w:r w:rsidR="001060A1" w:rsidRPr="00565448">
        <w:rPr>
          <w:rFonts w:cs="Arial"/>
          <w:color w:val="auto"/>
        </w:rPr>
        <w:fldChar w:fldCharType="end"/>
      </w:r>
      <w:r w:rsidR="008129E9" w:rsidRPr="00565448">
        <w:rPr>
          <w:rFonts w:cs="Arial"/>
          <w:color w:val="auto"/>
        </w:rPr>
        <w:t xml:space="preserve">. </w:t>
      </w:r>
      <w:r w:rsidR="006A2924" w:rsidRPr="00565448">
        <w:rPr>
          <w:rFonts w:cs="Arial"/>
          <w:color w:val="auto"/>
        </w:rPr>
        <w:t xml:space="preserve">In mice, the </w:t>
      </w:r>
      <w:r w:rsidR="008129E9" w:rsidRPr="00565448">
        <w:rPr>
          <w:rFonts w:cs="Arial"/>
          <w:color w:val="auto"/>
        </w:rPr>
        <w:t>processus anterior</w:t>
      </w:r>
      <w:r w:rsidR="00092E12" w:rsidRPr="00565448">
        <w:rPr>
          <w:rFonts w:cs="Arial"/>
          <w:color w:val="auto"/>
        </w:rPr>
        <w:t xml:space="preserve"> fuses to</w:t>
      </w:r>
      <w:r w:rsidR="008129E9" w:rsidRPr="00565448">
        <w:rPr>
          <w:rFonts w:cs="Arial"/>
          <w:color w:val="auto"/>
        </w:rPr>
        <w:t xml:space="preserve"> membranous bone</w:t>
      </w:r>
      <w:r w:rsidR="00092E12" w:rsidRPr="00565448">
        <w:rPr>
          <w:rFonts w:cs="Arial"/>
          <w:color w:val="auto"/>
        </w:rPr>
        <w:t xml:space="preserve">s, </w:t>
      </w:r>
      <w:r w:rsidR="006A2924" w:rsidRPr="00565448">
        <w:rPr>
          <w:rFonts w:cs="Arial"/>
          <w:color w:val="auto"/>
        </w:rPr>
        <w:t xml:space="preserve">namely the </w:t>
      </w:r>
      <w:r w:rsidR="00092E12" w:rsidRPr="00565448">
        <w:rPr>
          <w:rFonts w:cs="Arial"/>
          <w:color w:val="auto"/>
        </w:rPr>
        <w:t>goni</w:t>
      </w:r>
      <w:r w:rsidR="003B6B72" w:rsidRPr="00565448">
        <w:rPr>
          <w:rFonts w:cs="Arial"/>
          <w:color w:val="auto"/>
          <w:lang w:eastAsia="ja-JP"/>
        </w:rPr>
        <w:t>ale</w:t>
      </w:r>
      <w:r w:rsidR="00092E12" w:rsidRPr="00565448">
        <w:rPr>
          <w:rFonts w:cs="Arial"/>
          <w:color w:val="auto"/>
        </w:rPr>
        <w:t xml:space="preserve"> and </w:t>
      </w:r>
      <w:r w:rsidR="008129E9" w:rsidRPr="00565448">
        <w:rPr>
          <w:rFonts w:cs="Arial"/>
          <w:color w:val="auto"/>
        </w:rPr>
        <w:t xml:space="preserve">the tympanic ring, </w:t>
      </w:r>
      <w:r w:rsidR="006A2924" w:rsidRPr="00565448">
        <w:rPr>
          <w:rFonts w:cs="Arial"/>
          <w:color w:val="auto"/>
        </w:rPr>
        <w:t>while in</w:t>
      </w:r>
      <w:r w:rsidR="008129E9" w:rsidRPr="00565448">
        <w:rPr>
          <w:rFonts w:cs="Arial"/>
          <w:color w:val="auto"/>
          <w:lang w:eastAsia="ja-JP"/>
        </w:rPr>
        <w:t xml:space="preserve"> humans the processus anterior is reduced to a small spicule of bone </w:t>
      </w:r>
      <w:r w:rsidR="001060A1" w:rsidRPr="00565448">
        <w:rPr>
          <w:rFonts w:cs="Arial"/>
          <w:color w:val="auto"/>
          <w:lang w:eastAsia="ja-JP"/>
        </w:rPr>
        <w:fldChar w:fldCharType="begin"/>
      </w:r>
      <w:r w:rsidR="005B311A" w:rsidRPr="00565448">
        <w:rPr>
          <w:rFonts w:cs="Arial"/>
          <w:color w:val="auto"/>
          <w:lang w:eastAsia="ja-JP"/>
        </w:rPr>
        <w:instrText xml:space="preserve"> ADDIN EN.CITE &lt;EndNote&gt;&lt;Cite&gt;&lt;Author&gt;Henson Jr&lt;/Author&gt;&lt;Year&gt;1974&lt;/Year&gt;&lt;RecNum&gt;1893&lt;/RecNum&gt;&lt;DisplayText&gt;&lt;style face="superscript"&gt;41&lt;/style&gt;&lt;/DisplayText&gt;&lt;record&gt;&lt;rec-number&gt;1893&lt;/rec-number&gt;&lt;foreign-keys&gt;&lt;key app="EN" db-id="x2zswesswxtftvervr1vp0tmxxwvexs2stt2" timestamp="1459744382"&gt;1893&lt;/key&gt;&lt;/foreign-keys&gt;&lt;ref-type name="Book Section"&gt;5&lt;/ref-type&gt;&lt;contributors&gt;&lt;authors&gt;&lt;author&gt;Henson Jr, O. W.&lt;/author&gt;&lt;/authors&gt;&lt;secondary-authors&gt;&lt;author&gt;Keidel, W. D., Neff, W. D.&lt;/author&gt;&lt;/secondary-authors&gt;&lt;/contributors&gt;&lt;titles&gt;&lt;title&gt;Comparative Anatomy of the Middle Ear&lt;/title&gt;&lt;secondary-title&gt;Auditory System. Anatomy, Physiology (Ear)&lt;/secondary-title&gt;&lt;tertiary-title&gt;Handbook of Sensory Physiology&lt;/tertiary-title&gt;&lt;short-title&gt;Handbook of Sensory Physiology&lt;/short-title&gt;&lt;/titles&gt;&lt;pages&gt;39-110&lt;/pages&gt;&lt;volume&gt;1&lt;/volume&gt;&lt;number&gt;5&lt;/number&gt;&lt;section&gt;3&lt;/section&gt;&lt;dates&gt;&lt;year&gt;1974&lt;/year&gt;&lt;/dates&gt;&lt;publisher&gt;Springer Berlin Heidelberg&lt;/publisher&gt;&lt;urls&gt;&lt;/urls&gt;&lt;electronic-resource-num&gt;10.1007/978-3-642-65829-7_3&lt;/electronic-resource-num&gt;&lt;/record&gt;&lt;/Cite&gt;&lt;/EndNote&gt;</w:instrText>
      </w:r>
      <w:r w:rsidR="001060A1" w:rsidRPr="00565448">
        <w:rPr>
          <w:rFonts w:cs="Arial"/>
          <w:color w:val="auto"/>
          <w:lang w:eastAsia="ja-JP"/>
        </w:rPr>
        <w:fldChar w:fldCharType="separate"/>
      </w:r>
      <w:r w:rsidR="005B311A" w:rsidRPr="00565448">
        <w:rPr>
          <w:rFonts w:cs="Arial"/>
          <w:noProof/>
          <w:color w:val="auto"/>
          <w:vertAlign w:val="superscript"/>
          <w:lang w:eastAsia="ja-JP"/>
        </w:rPr>
        <w:t>41</w:t>
      </w:r>
      <w:r w:rsidR="001060A1" w:rsidRPr="00565448">
        <w:rPr>
          <w:rFonts w:cs="Arial"/>
          <w:color w:val="auto"/>
          <w:lang w:eastAsia="ja-JP"/>
        </w:rPr>
        <w:fldChar w:fldCharType="end"/>
      </w:r>
      <w:r w:rsidR="008129E9" w:rsidRPr="00565448">
        <w:rPr>
          <w:rFonts w:cs="Arial"/>
          <w:color w:val="auto"/>
          <w:lang w:eastAsia="ja-JP"/>
        </w:rPr>
        <w:t>.</w:t>
      </w:r>
      <w:r w:rsidR="00595A4A" w:rsidRPr="00565448">
        <w:rPr>
          <w:rFonts w:cs="Arial"/>
          <w:color w:val="auto"/>
          <w:lang w:eastAsia="ja-JP"/>
        </w:rPr>
        <w:t xml:space="preserve"> </w:t>
      </w:r>
      <w:r w:rsidR="006A2924" w:rsidRPr="00565448">
        <w:rPr>
          <w:rFonts w:cs="Arial"/>
          <w:color w:val="auto"/>
          <w:lang w:eastAsia="ja-JP"/>
        </w:rPr>
        <w:t>The s</w:t>
      </w:r>
      <w:r w:rsidR="00595A4A" w:rsidRPr="00565448">
        <w:rPr>
          <w:rFonts w:cs="Arial"/>
          <w:color w:val="auto"/>
          <w:lang w:eastAsia="ja-JP"/>
        </w:rPr>
        <w:t xml:space="preserve">tapes </w:t>
      </w:r>
      <w:r w:rsidR="006A2924" w:rsidRPr="00565448">
        <w:rPr>
          <w:rFonts w:cs="Arial"/>
          <w:color w:val="auto"/>
          <w:lang w:eastAsia="ja-JP"/>
        </w:rPr>
        <w:t>of mice and humans also</w:t>
      </w:r>
      <w:r w:rsidR="00595A4A" w:rsidRPr="00565448">
        <w:rPr>
          <w:rFonts w:cs="Arial"/>
          <w:color w:val="auto"/>
          <w:lang w:eastAsia="ja-JP"/>
        </w:rPr>
        <w:t xml:space="preserve"> </w:t>
      </w:r>
      <w:r w:rsidR="006A2924" w:rsidRPr="00565448">
        <w:rPr>
          <w:rFonts w:cs="Arial"/>
          <w:color w:val="auto"/>
          <w:lang w:eastAsia="ja-JP"/>
        </w:rPr>
        <w:t>differ</w:t>
      </w:r>
      <w:r w:rsidR="00CD2BC8" w:rsidRPr="00565448">
        <w:rPr>
          <w:rFonts w:cs="Arial"/>
          <w:color w:val="auto"/>
          <w:lang w:eastAsia="ja-JP"/>
        </w:rPr>
        <w:t>s</w:t>
      </w:r>
      <w:r w:rsidR="006A2924" w:rsidRPr="00565448">
        <w:rPr>
          <w:rFonts w:cs="Arial"/>
          <w:color w:val="auto"/>
          <w:lang w:eastAsia="ja-JP"/>
        </w:rPr>
        <w:t>:</w:t>
      </w:r>
      <w:r w:rsidR="00595A4A" w:rsidRPr="00565448">
        <w:rPr>
          <w:rFonts w:cs="Arial"/>
          <w:color w:val="auto"/>
          <w:lang w:eastAsia="ja-JP"/>
        </w:rPr>
        <w:t xml:space="preserve"> </w:t>
      </w:r>
      <w:r w:rsidR="006A2924" w:rsidRPr="00565448">
        <w:rPr>
          <w:rFonts w:cs="Arial"/>
          <w:color w:val="auto"/>
        </w:rPr>
        <w:t xml:space="preserve">in mice, the </w:t>
      </w:r>
      <w:r w:rsidR="00595A4A" w:rsidRPr="00565448">
        <w:rPr>
          <w:color w:val="auto"/>
        </w:rPr>
        <w:t xml:space="preserve">anterior crus is curved and the posterior crus </w:t>
      </w:r>
      <w:r w:rsidR="006A2924" w:rsidRPr="00565448">
        <w:rPr>
          <w:color w:val="auto"/>
        </w:rPr>
        <w:t xml:space="preserve">is </w:t>
      </w:r>
      <w:r w:rsidR="00487515" w:rsidRPr="00565448">
        <w:rPr>
          <w:color w:val="auto"/>
        </w:rPr>
        <w:t>more</w:t>
      </w:r>
      <w:r w:rsidR="00595A4A" w:rsidRPr="00565448">
        <w:rPr>
          <w:color w:val="auto"/>
        </w:rPr>
        <w:t xml:space="preserve"> straight </w:t>
      </w:r>
      <w:r w:rsidR="00487515" w:rsidRPr="00565448">
        <w:rPr>
          <w:color w:val="auto"/>
        </w:rPr>
        <w:t>whereas in humans, the anterior crus is more straight than the posterior crus</w:t>
      </w:r>
      <w:r w:rsidR="00595A4A" w:rsidRPr="00565448">
        <w:rPr>
          <w:color w:val="auto"/>
        </w:rPr>
        <w:t>.</w:t>
      </w:r>
      <w:r w:rsidR="00B0531D" w:rsidRPr="00565448">
        <w:rPr>
          <w:color w:val="auto"/>
        </w:rPr>
        <w:t xml:space="preserve"> It is worth </w:t>
      </w:r>
      <w:r w:rsidR="00571322" w:rsidRPr="00565448">
        <w:rPr>
          <w:color w:val="auto"/>
        </w:rPr>
        <w:t xml:space="preserve">noting </w:t>
      </w:r>
      <w:r w:rsidR="00B0531D" w:rsidRPr="00565448">
        <w:rPr>
          <w:color w:val="auto"/>
        </w:rPr>
        <w:t xml:space="preserve">that </w:t>
      </w:r>
      <w:r w:rsidR="0016547D" w:rsidRPr="00565448">
        <w:rPr>
          <w:color w:val="auto"/>
        </w:rPr>
        <w:t xml:space="preserve">the </w:t>
      </w:r>
      <w:r w:rsidR="00920A24" w:rsidRPr="00565448">
        <w:rPr>
          <w:color w:val="auto"/>
        </w:rPr>
        <w:t>malleus head</w:t>
      </w:r>
      <w:r w:rsidR="00571322" w:rsidRPr="00565448">
        <w:rPr>
          <w:color w:val="auto"/>
        </w:rPr>
        <w:t xml:space="preserve"> relative to body size</w:t>
      </w:r>
      <w:r w:rsidR="00920A24" w:rsidRPr="00565448">
        <w:rPr>
          <w:color w:val="auto"/>
        </w:rPr>
        <w:t xml:space="preserve"> </w:t>
      </w:r>
      <w:r w:rsidR="0016547D" w:rsidRPr="00565448">
        <w:rPr>
          <w:color w:val="auto"/>
        </w:rPr>
        <w:t xml:space="preserve">is </w:t>
      </w:r>
      <w:r w:rsidR="00920A24" w:rsidRPr="00565448">
        <w:rPr>
          <w:color w:val="auto"/>
        </w:rPr>
        <w:t xml:space="preserve">massively enlarged in </w:t>
      </w:r>
      <w:r w:rsidR="0016547D" w:rsidRPr="00565448">
        <w:rPr>
          <w:color w:val="auto"/>
        </w:rPr>
        <w:t xml:space="preserve">species such as the </w:t>
      </w:r>
      <w:r w:rsidR="00920A24" w:rsidRPr="00565448">
        <w:rPr>
          <w:color w:val="auto"/>
        </w:rPr>
        <w:t>golden mole</w:t>
      </w:r>
      <w:r w:rsidR="00571322" w:rsidRPr="00565448">
        <w:rPr>
          <w:color w:val="auto"/>
        </w:rPr>
        <w:t xml:space="preserve">, </w:t>
      </w:r>
      <w:r w:rsidR="00DA039D" w:rsidRPr="00565448">
        <w:rPr>
          <w:color w:val="auto"/>
        </w:rPr>
        <w:t xml:space="preserve">demonstrating significant variability in allometric relationships of </w:t>
      </w:r>
      <w:r w:rsidR="00A157AA" w:rsidRPr="00565448">
        <w:rPr>
          <w:color w:val="auto"/>
        </w:rPr>
        <w:t>“</w:t>
      </w:r>
      <w:r w:rsidR="00DA039D" w:rsidRPr="00565448">
        <w:rPr>
          <w:color w:val="auto"/>
        </w:rPr>
        <w:t xml:space="preserve">the smallest” bones </w:t>
      </w:r>
      <w:r w:rsidR="001060A1" w:rsidRPr="00565448">
        <w:rPr>
          <w:color w:val="auto"/>
        </w:rPr>
        <w:fldChar w:fldCharType="begin"/>
      </w:r>
      <w:r w:rsidR="005B311A" w:rsidRPr="00565448">
        <w:rPr>
          <w:color w:val="auto"/>
        </w:rPr>
        <w:instrText xml:space="preserve"> ADDIN EN.CITE &lt;EndNote&gt;&lt;Cite&gt;&lt;Author&gt;Mason&lt;/Author&gt;&lt;Year&gt;2013&lt;/Year&gt;&lt;RecNum&gt;1922&lt;/RecNum&gt;&lt;DisplayText&gt;&lt;style face="superscript"&gt;48&lt;/style&gt;&lt;/DisplayText&gt;&lt;record&gt;&lt;rec-number&gt;1922&lt;/rec-number&gt;&lt;foreign-keys&gt;&lt;key app="EN" db-id="x2zswesswxtftvervr1vp0tmxxwvexs2stt2" timestamp="1462094176"&gt;1922&lt;/key&gt;&lt;/foreign-keys&gt;&lt;ref-type name="Journal Article"&gt;17&lt;/ref-type&gt;&lt;contributors&gt;&lt;authors&gt;&lt;author&gt;Mason, M. J.&lt;/author&gt;&lt;/authors&gt;&lt;/contributors&gt;&lt;auth-address&gt;University of Cambridge, Department of Physiology, Development &amp;amp; Neuroscience, Downing Street, Cambridge, CB2 3EG, UK. mjm68@hermes.cam.ac.uk&lt;/auth-address&gt;&lt;titles&gt;&lt;title&gt;Of mice, moles and guinea pigs: functional morphology of the middle ear in living mammals&lt;/title&gt;&lt;secondary-title&gt;Hear Res&lt;/secondary-title&gt;&lt;/titles&gt;&lt;periodical&gt;&lt;full-title&gt;Hear Res&lt;/full-title&gt;&lt;/periodical&gt;&lt;pages&gt;4-18&lt;/pages&gt;&lt;volume&gt;301&lt;/volume&gt;&lt;keywords&gt;&lt;keyword&gt;Animals&lt;/keyword&gt;&lt;keyword&gt;Ear Ossicles/anatomy &amp;amp; histology/physiology&lt;/keyword&gt;&lt;keyword&gt;Ear, Middle/*anatomy &amp;amp; histology/*physiology&lt;/keyword&gt;&lt;keyword&gt;Guinea Pigs&lt;/keyword&gt;&lt;keyword&gt;Hearing/physiology&lt;/keyword&gt;&lt;keyword&gt;Mammals/*physiology&lt;/keyword&gt;&lt;keyword&gt;Mice&lt;/keyword&gt;&lt;keyword&gt;Models, Anatomic&lt;/keyword&gt;&lt;keyword&gt;Moles&lt;/keyword&gt;&lt;keyword&gt;Phylogeny&lt;/keyword&gt;&lt;keyword&gt;Rodentia&lt;/keyword&gt;&lt;keyword&gt;Species Specificity&lt;/keyword&gt;&lt;/keywords&gt;&lt;dates&gt;&lt;year&gt;2013&lt;/year&gt;&lt;pub-dates&gt;&lt;date&gt;Jul&lt;/date&gt;&lt;/pub-dates&gt;&lt;/dates&gt;&lt;isbn&gt;1878-5891 (Electronic)&amp;#xD;0378-5955 (Linking)&lt;/isbn&gt;&lt;accession-num&gt;23099208&lt;/accession-num&gt;&lt;urls&gt;&lt;related-urls&gt;&lt;url&gt;http://www.ncbi.nlm.nih.gov/pubmed/23099208&lt;/url&gt;&lt;/related-urls&gt;&lt;/urls&gt;&lt;electronic-resource-num&gt;10.1016/j.heares.2012.10.004&lt;/electronic-resource-num&gt;&lt;/record&gt;&lt;/Cite&gt;&lt;/EndNote&gt;</w:instrText>
      </w:r>
      <w:r w:rsidR="001060A1" w:rsidRPr="00565448">
        <w:rPr>
          <w:color w:val="auto"/>
        </w:rPr>
        <w:fldChar w:fldCharType="separate"/>
      </w:r>
      <w:r w:rsidR="005B311A" w:rsidRPr="00565448">
        <w:rPr>
          <w:noProof/>
          <w:color w:val="auto"/>
          <w:vertAlign w:val="superscript"/>
        </w:rPr>
        <w:t>48</w:t>
      </w:r>
      <w:r w:rsidR="001060A1" w:rsidRPr="00565448">
        <w:rPr>
          <w:color w:val="auto"/>
        </w:rPr>
        <w:fldChar w:fldCharType="end"/>
      </w:r>
      <w:r w:rsidR="00DA039D" w:rsidRPr="00565448">
        <w:rPr>
          <w:color w:val="auto"/>
        </w:rPr>
        <w:t>.</w:t>
      </w:r>
      <w:r w:rsidR="00920A24" w:rsidRPr="00565448">
        <w:rPr>
          <w:color w:val="auto"/>
        </w:rPr>
        <w:t xml:space="preserve"> </w:t>
      </w:r>
    </w:p>
    <w:p w14:paraId="5C4CDC3A" w14:textId="77777777" w:rsidR="00DB5428" w:rsidRPr="00565448" w:rsidRDefault="00DB5428" w:rsidP="00C627A0">
      <w:pPr>
        <w:jc w:val="left"/>
        <w:rPr>
          <w:rFonts w:cs="Arial"/>
          <w:bCs/>
          <w:i/>
          <w:color w:val="auto"/>
        </w:rPr>
      </w:pPr>
    </w:p>
    <w:p w14:paraId="0BA980BA" w14:textId="77777777" w:rsidR="00995A56" w:rsidRPr="00565448" w:rsidRDefault="00A01449" w:rsidP="00C627A0">
      <w:pPr>
        <w:jc w:val="left"/>
        <w:rPr>
          <w:rFonts w:cs="Arial"/>
          <w:b/>
          <w:color w:val="auto"/>
        </w:rPr>
      </w:pPr>
      <w:r w:rsidRPr="00565448">
        <w:rPr>
          <w:rFonts w:cs="Arial"/>
          <w:b/>
          <w:color w:val="auto"/>
        </w:rPr>
        <w:t xml:space="preserve">Figure 1. </w:t>
      </w:r>
      <w:r w:rsidR="00AE6CE1" w:rsidRPr="00565448">
        <w:rPr>
          <w:rFonts w:cs="Arial"/>
          <w:b/>
          <w:color w:val="auto"/>
        </w:rPr>
        <w:t>Dissection</w:t>
      </w:r>
      <w:r w:rsidR="00995A56" w:rsidRPr="00565448">
        <w:rPr>
          <w:rFonts w:cs="Arial"/>
          <w:b/>
          <w:color w:val="auto"/>
        </w:rPr>
        <w:t xml:space="preserve"> of the auditory bulla and capsule.</w:t>
      </w:r>
    </w:p>
    <w:p w14:paraId="00BC2961" w14:textId="0F2B2BFD" w:rsidR="006305D7" w:rsidRPr="00565448" w:rsidRDefault="00A01449" w:rsidP="00C627A0">
      <w:pPr>
        <w:jc w:val="left"/>
        <w:rPr>
          <w:rFonts w:cs="Arial"/>
          <w:color w:val="auto"/>
          <w:lang w:eastAsia="ja-JP"/>
        </w:rPr>
      </w:pPr>
      <w:r w:rsidRPr="00565448">
        <w:rPr>
          <w:rFonts w:cs="Arial"/>
          <w:b/>
          <w:color w:val="auto"/>
        </w:rPr>
        <w:t>(</w:t>
      </w:r>
      <w:r w:rsidR="00814135" w:rsidRPr="00565448">
        <w:rPr>
          <w:rFonts w:cs="Arial"/>
          <w:b/>
          <w:color w:val="auto"/>
        </w:rPr>
        <w:t>A</w:t>
      </w:r>
      <w:r w:rsidRPr="00565448">
        <w:rPr>
          <w:rFonts w:cs="Arial"/>
          <w:b/>
          <w:color w:val="auto"/>
        </w:rPr>
        <w:t>)</w:t>
      </w:r>
      <w:r w:rsidR="008B55C8" w:rsidRPr="00565448">
        <w:rPr>
          <w:rFonts w:cs="Arial"/>
          <w:color w:val="auto"/>
        </w:rPr>
        <w:t xml:space="preserve"> The skull</w:t>
      </w:r>
      <w:r w:rsidR="00B33C9B" w:rsidRPr="00565448">
        <w:rPr>
          <w:rFonts w:cs="Arial"/>
          <w:color w:val="auto"/>
        </w:rPr>
        <w:t xml:space="preserve"> of a </w:t>
      </w:r>
      <w:r w:rsidR="00B119EA" w:rsidRPr="00565448">
        <w:rPr>
          <w:rFonts w:cs="Arial"/>
          <w:color w:val="auto"/>
        </w:rPr>
        <w:t>P31</w:t>
      </w:r>
      <w:r w:rsidR="00B33C9B" w:rsidRPr="00565448">
        <w:rPr>
          <w:rFonts w:cs="Arial"/>
          <w:color w:val="auto"/>
        </w:rPr>
        <w:t xml:space="preserve"> mouse</w:t>
      </w:r>
      <w:r w:rsidR="008B55C8" w:rsidRPr="00565448">
        <w:rPr>
          <w:rFonts w:cs="Arial"/>
          <w:color w:val="auto"/>
        </w:rPr>
        <w:t xml:space="preserve"> </w:t>
      </w:r>
      <w:r w:rsidR="00F900AE" w:rsidRPr="00565448">
        <w:rPr>
          <w:rFonts w:cs="Arial"/>
          <w:color w:val="auto"/>
        </w:rPr>
        <w:t xml:space="preserve">is </w:t>
      </w:r>
      <w:r w:rsidR="00995A56" w:rsidRPr="00565448">
        <w:rPr>
          <w:rFonts w:cs="Arial"/>
          <w:color w:val="auto"/>
        </w:rPr>
        <w:t>split into right and left halves.</w:t>
      </w:r>
      <w:r w:rsidRPr="00565448">
        <w:rPr>
          <w:rFonts w:cs="Arial" w:hint="eastAsia"/>
          <w:color w:val="auto"/>
          <w:lang w:eastAsia="ja-JP"/>
        </w:rPr>
        <w:t xml:space="preserve"> </w:t>
      </w:r>
      <w:r w:rsidR="008D4C86" w:rsidRPr="00565448">
        <w:rPr>
          <w:color w:val="auto"/>
        </w:rPr>
        <w:t>A, anterior; P, posterior; L, left; R, right.</w:t>
      </w:r>
      <w:r w:rsidR="008D4C86" w:rsidRPr="00565448">
        <w:rPr>
          <w:rFonts w:cs="Arial"/>
          <w:b/>
          <w:color w:val="auto"/>
          <w:lang w:eastAsia="ja-JP"/>
        </w:rPr>
        <w:t xml:space="preserve"> </w:t>
      </w:r>
      <w:r w:rsidRPr="00565448">
        <w:rPr>
          <w:rFonts w:cs="Arial"/>
          <w:b/>
          <w:color w:val="auto"/>
          <w:lang w:eastAsia="ja-JP"/>
        </w:rPr>
        <w:t>(</w:t>
      </w:r>
      <w:r w:rsidR="00814135" w:rsidRPr="00565448">
        <w:rPr>
          <w:rFonts w:cs="Arial"/>
          <w:b/>
          <w:color w:val="auto"/>
        </w:rPr>
        <w:t>B</w:t>
      </w:r>
      <w:r w:rsidRPr="00565448">
        <w:rPr>
          <w:rFonts w:cs="Arial"/>
          <w:b/>
          <w:color w:val="auto"/>
        </w:rPr>
        <w:t>)</w:t>
      </w:r>
      <w:r w:rsidR="00995A56" w:rsidRPr="00565448">
        <w:rPr>
          <w:rFonts w:cs="Arial"/>
          <w:color w:val="auto"/>
        </w:rPr>
        <w:t xml:space="preserve"> Medial surface of the right </w:t>
      </w:r>
      <w:r w:rsidR="00DE1AF9" w:rsidRPr="00565448">
        <w:rPr>
          <w:rFonts w:cs="Arial"/>
          <w:color w:val="auto"/>
        </w:rPr>
        <w:t>half of the bisected, skinned head</w:t>
      </w:r>
      <w:r w:rsidR="00995A56" w:rsidRPr="00565448">
        <w:rPr>
          <w:rFonts w:cs="Arial"/>
          <w:color w:val="auto"/>
        </w:rPr>
        <w:t>. Cx, cerebral cortex</w:t>
      </w:r>
      <w:r w:rsidR="00212636" w:rsidRPr="00565448">
        <w:rPr>
          <w:rFonts w:cs="Arial"/>
          <w:color w:val="auto"/>
        </w:rPr>
        <w:t>;</w:t>
      </w:r>
      <w:r w:rsidR="00995A56" w:rsidRPr="00565448">
        <w:rPr>
          <w:rFonts w:cs="Arial"/>
          <w:color w:val="auto"/>
        </w:rPr>
        <w:t xml:space="preserve"> Cb, cerebellum</w:t>
      </w:r>
      <w:r w:rsidR="00212636" w:rsidRPr="00565448">
        <w:rPr>
          <w:rFonts w:cs="Arial"/>
          <w:color w:val="auto"/>
        </w:rPr>
        <w:t>;</w:t>
      </w:r>
      <w:r w:rsidR="00995A56" w:rsidRPr="00565448">
        <w:rPr>
          <w:rFonts w:cs="Arial"/>
          <w:color w:val="auto"/>
        </w:rPr>
        <w:t xml:space="preserve"> Bs, brain stem.</w:t>
      </w:r>
      <w:r w:rsidRPr="00565448">
        <w:rPr>
          <w:rFonts w:cs="Arial" w:hint="eastAsia"/>
          <w:color w:val="auto"/>
          <w:lang w:eastAsia="ja-JP"/>
        </w:rPr>
        <w:t xml:space="preserve"> </w:t>
      </w:r>
      <w:r w:rsidR="008D4C86" w:rsidRPr="00565448">
        <w:rPr>
          <w:color w:val="auto"/>
        </w:rPr>
        <w:t>D, dorsal; V, ventral.</w:t>
      </w:r>
      <w:r w:rsidR="008D4C86" w:rsidRPr="00565448">
        <w:rPr>
          <w:rFonts w:cs="Arial" w:hint="eastAsia"/>
          <w:b/>
          <w:color w:val="auto"/>
          <w:lang w:eastAsia="ja-JP"/>
        </w:rPr>
        <w:t xml:space="preserve"> </w:t>
      </w:r>
      <w:r w:rsidRPr="00565448">
        <w:rPr>
          <w:rFonts w:cs="Arial" w:hint="eastAsia"/>
          <w:b/>
          <w:color w:val="auto"/>
          <w:lang w:eastAsia="ja-JP"/>
        </w:rPr>
        <w:t>(</w:t>
      </w:r>
      <w:r w:rsidR="00814135" w:rsidRPr="00565448">
        <w:rPr>
          <w:rFonts w:cs="Arial"/>
          <w:b/>
          <w:color w:val="auto"/>
        </w:rPr>
        <w:t>C</w:t>
      </w:r>
      <w:r w:rsidRPr="00565448">
        <w:rPr>
          <w:rFonts w:cs="Arial"/>
          <w:b/>
          <w:color w:val="auto"/>
        </w:rPr>
        <w:t>)</w:t>
      </w:r>
      <w:r w:rsidR="00995A56" w:rsidRPr="00565448">
        <w:rPr>
          <w:rFonts w:cs="Arial"/>
          <w:color w:val="auto"/>
        </w:rPr>
        <w:t xml:space="preserve"> Removal of brain with forceps. </w:t>
      </w:r>
      <w:r w:rsidRPr="00565448">
        <w:rPr>
          <w:rFonts w:cs="Arial" w:hint="eastAsia"/>
          <w:b/>
          <w:color w:val="auto"/>
          <w:lang w:eastAsia="ja-JP"/>
        </w:rPr>
        <w:t>(</w:t>
      </w:r>
      <w:r w:rsidR="00814135" w:rsidRPr="00565448">
        <w:rPr>
          <w:rFonts w:cs="Arial"/>
          <w:b/>
          <w:color w:val="auto"/>
        </w:rPr>
        <w:t>D</w:t>
      </w:r>
      <w:r w:rsidRPr="00565448">
        <w:rPr>
          <w:rFonts w:cs="Arial" w:hint="eastAsia"/>
          <w:b/>
          <w:color w:val="auto"/>
        </w:rPr>
        <w:t>)</w:t>
      </w:r>
      <w:r w:rsidR="00995A56" w:rsidRPr="00565448">
        <w:rPr>
          <w:rFonts w:cs="Arial" w:hint="eastAsia"/>
          <w:color w:val="auto"/>
        </w:rPr>
        <w:t xml:space="preserve"> </w:t>
      </w:r>
      <w:r w:rsidR="00F900AE" w:rsidRPr="00565448">
        <w:rPr>
          <w:rFonts w:cs="Arial"/>
          <w:color w:val="auto"/>
        </w:rPr>
        <w:t>Medial</w:t>
      </w:r>
      <w:r w:rsidR="00A535DE" w:rsidRPr="00565448">
        <w:rPr>
          <w:rFonts w:cs="Arial" w:hint="eastAsia"/>
          <w:color w:val="auto"/>
        </w:rPr>
        <w:t xml:space="preserve"> view of the auditory capsule</w:t>
      </w:r>
      <w:r w:rsidR="00995A56" w:rsidRPr="00565448">
        <w:rPr>
          <w:rFonts w:cs="Arial" w:hint="eastAsia"/>
          <w:color w:val="auto"/>
        </w:rPr>
        <w:t xml:space="preserve"> in the right skull.</w:t>
      </w:r>
      <w:r w:rsidR="00AE6CE1" w:rsidRPr="00565448">
        <w:rPr>
          <w:rFonts w:cs="Arial" w:hint="eastAsia"/>
          <w:color w:val="auto"/>
        </w:rPr>
        <w:t xml:space="preserve"> </w:t>
      </w:r>
      <w:r w:rsidR="00995A56" w:rsidRPr="00565448">
        <w:rPr>
          <w:rFonts w:cs="Arial" w:hint="eastAsia"/>
          <w:color w:val="auto"/>
        </w:rPr>
        <w:t xml:space="preserve">The </w:t>
      </w:r>
      <w:r w:rsidR="00995A56" w:rsidRPr="00565448">
        <w:rPr>
          <w:rFonts w:cs="Arial"/>
          <w:color w:val="auto"/>
        </w:rPr>
        <w:t>dorsal crest</w:t>
      </w:r>
      <w:r w:rsidR="00995A56" w:rsidRPr="00565448">
        <w:rPr>
          <w:rFonts w:cs="Arial" w:hint="eastAsia"/>
          <w:color w:val="auto"/>
        </w:rPr>
        <w:t xml:space="preserve"> (arrowhead</w:t>
      </w:r>
      <w:r w:rsidR="0004462F" w:rsidRPr="00565448">
        <w:rPr>
          <w:rFonts w:cs="Arial"/>
          <w:color w:val="auto"/>
        </w:rPr>
        <w:t>s</w:t>
      </w:r>
      <w:r w:rsidR="00995A56" w:rsidRPr="00565448">
        <w:rPr>
          <w:rFonts w:cs="Arial" w:hint="eastAsia"/>
          <w:color w:val="auto"/>
        </w:rPr>
        <w:t>) lies between the middle cranial fossa (mcf) and posterior cranial fossa</w:t>
      </w:r>
      <w:r w:rsidR="002B33A1" w:rsidRPr="00565448">
        <w:rPr>
          <w:rFonts w:cs="Arial"/>
          <w:color w:val="auto"/>
        </w:rPr>
        <w:t xml:space="preserve"> (pcf)</w:t>
      </w:r>
      <w:r w:rsidR="00995A56" w:rsidRPr="00565448">
        <w:rPr>
          <w:rFonts w:cs="Arial" w:hint="eastAsia"/>
          <w:color w:val="auto"/>
        </w:rPr>
        <w:t xml:space="preserve"> and separates dorso-anterior and ventro-posterior surfaces of the auditory ca</w:t>
      </w:r>
      <w:r w:rsidR="00995A56" w:rsidRPr="00565448">
        <w:rPr>
          <w:rFonts w:cs="Arial"/>
          <w:color w:val="auto"/>
        </w:rPr>
        <w:t>psule.</w:t>
      </w:r>
      <w:r w:rsidRPr="00565448">
        <w:rPr>
          <w:rFonts w:cs="Arial" w:hint="eastAsia"/>
          <w:color w:val="auto"/>
          <w:lang w:eastAsia="ja-JP"/>
        </w:rPr>
        <w:t xml:space="preserve"> </w:t>
      </w:r>
      <w:r w:rsidR="00925A09" w:rsidRPr="00565448">
        <w:rPr>
          <w:rFonts w:cs="Arial"/>
          <w:color w:val="auto"/>
          <w:lang w:eastAsia="ja-JP"/>
        </w:rPr>
        <w:t xml:space="preserve">Scale bar, 2 mm. </w:t>
      </w:r>
      <w:r w:rsidRPr="00565448">
        <w:rPr>
          <w:rFonts w:cs="Arial"/>
          <w:b/>
          <w:color w:val="auto"/>
          <w:lang w:eastAsia="ja-JP"/>
        </w:rPr>
        <w:t>(</w:t>
      </w:r>
      <w:r w:rsidR="00814135" w:rsidRPr="00565448">
        <w:rPr>
          <w:rFonts w:cs="Arial"/>
          <w:b/>
          <w:color w:val="auto"/>
        </w:rPr>
        <w:t>E</w:t>
      </w:r>
      <w:r w:rsidRPr="00565448">
        <w:rPr>
          <w:rFonts w:cs="Arial" w:hint="eastAsia"/>
          <w:b/>
          <w:color w:val="auto"/>
        </w:rPr>
        <w:t>)</w:t>
      </w:r>
      <w:r w:rsidR="00995A56" w:rsidRPr="00565448">
        <w:rPr>
          <w:rFonts w:cs="Arial" w:hint="eastAsia"/>
          <w:color w:val="auto"/>
        </w:rPr>
        <w:t xml:space="preserve"> </w:t>
      </w:r>
      <w:r w:rsidR="00AE6CE1" w:rsidRPr="00565448">
        <w:rPr>
          <w:rFonts w:cs="Arial"/>
          <w:color w:val="auto"/>
        </w:rPr>
        <w:t>Higher magnification</w:t>
      </w:r>
      <w:r w:rsidR="00995A56" w:rsidRPr="00565448">
        <w:rPr>
          <w:rFonts w:cs="Arial" w:hint="eastAsia"/>
          <w:color w:val="auto"/>
        </w:rPr>
        <w:t xml:space="preserve"> of auditory </w:t>
      </w:r>
      <w:r w:rsidR="00AE6CE1" w:rsidRPr="00565448">
        <w:rPr>
          <w:rFonts w:cs="Arial"/>
          <w:color w:val="auto"/>
        </w:rPr>
        <w:t xml:space="preserve">bulla and </w:t>
      </w:r>
      <w:r w:rsidR="00AE6CE1" w:rsidRPr="00565448">
        <w:rPr>
          <w:rFonts w:cs="Arial" w:hint="eastAsia"/>
          <w:color w:val="auto"/>
        </w:rPr>
        <w:t>ca</w:t>
      </w:r>
      <w:r w:rsidR="00AE6CE1" w:rsidRPr="00565448">
        <w:rPr>
          <w:rFonts w:cs="Arial"/>
          <w:color w:val="auto"/>
        </w:rPr>
        <w:t>psule (medial view)</w:t>
      </w:r>
      <w:r w:rsidR="00995A56" w:rsidRPr="00565448">
        <w:rPr>
          <w:rFonts w:cs="Arial"/>
          <w:color w:val="auto"/>
        </w:rPr>
        <w:t>.</w:t>
      </w:r>
      <w:r w:rsidRPr="00565448">
        <w:rPr>
          <w:rFonts w:cs="Arial"/>
          <w:color w:val="auto"/>
          <w:lang w:eastAsia="ja-JP"/>
        </w:rPr>
        <w:t xml:space="preserve"> </w:t>
      </w:r>
      <w:r w:rsidR="00995A56" w:rsidRPr="00565448">
        <w:rPr>
          <w:rFonts w:cs="Arial"/>
          <w:color w:val="auto"/>
        </w:rPr>
        <w:t>C</w:t>
      </w:r>
      <w:r w:rsidR="003C1F81" w:rsidRPr="00565448">
        <w:rPr>
          <w:rFonts w:cs="Arial"/>
          <w:color w:val="auto"/>
        </w:rPr>
        <w:t>o</w:t>
      </w:r>
      <w:r w:rsidR="00995A56" w:rsidRPr="00565448">
        <w:rPr>
          <w:rFonts w:cs="Arial"/>
          <w:color w:val="auto"/>
        </w:rPr>
        <w:t xml:space="preserve">, </w:t>
      </w:r>
      <w:r w:rsidR="00212636" w:rsidRPr="00565448">
        <w:rPr>
          <w:rFonts w:cs="Arial"/>
          <w:color w:val="auto"/>
        </w:rPr>
        <w:t>c</w:t>
      </w:r>
      <w:r w:rsidR="00995A56" w:rsidRPr="00565448">
        <w:rPr>
          <w:rFonts w:cs="Arial"/>
          <w:color w:val="auto"/>
        </w:rPr>
        <w:t>ochlea</w:t>
      </w:r>
      <w:r w:rsidR="00A26553" w:rsidRPr="00565448">
        <w:rPr>
          <w:rFonts w:cs="Arial"/>
          <w:color w:val="auto"/>
        </w:rPr>
        <w:t>;</w:t>
      </w:r>
      <w:r w:rsidR="00995A56" w:rsidRPr="00565448">
        <w:rPr>
          <w:rFonts w:cs="Arial"/>
          <w:color w:val="auto"/>
        </w:rPr>
        <w:t xml:space="preserve"> VII, facial nerve</w:t>
      </w:r>
      <w:r w:rsidR="00A26553" w:rsidRPr="00565448">
        <w:rPr>
          <w:rFonts w:cs="Arial"/>
          <w:color w:val="auto"/>
        </w:rPr>
        <w:t>;</w:t>
      </w:r>
      <w:r w:rsidR="00995A56" w:rsidRPr="00565448">
        <w:rPr>
          <w:rFonts w:cs="Arial"/>
          <w:color w:val="auto"/>
        </w:rPr>
        <w:t xml:space="preserve"> VIII, vestibulocochlear nerve</w:t>
      </w:r>
      <w:r w:rsidR="00A26553" w:rsidRPr="00565448">
        <w:rPr>
          <w:rFonts w:cs="Arial"/>
          <w:color w:val="auto"/>
        </w:rPr>
        <w:t>; AC, anterior (superior) semicircular canal;</w:t>
      </w:r>
      <w:r w:rsidR="00212636" w:rsidRPr="00565448">
        <w:rPr>
          <w:rFonts w:cs="Arial"/>
          <w:color w:val="auto"/>
        </w:rPr>
        <w:t xml:space="preserve"> Sf, s</w:t>
      </w:r>
      <w:r w:rsidR="00A26553" w:rsidRPr="00565448">
        <w:rPr>
          <w:rFonts w:cs="Arial"/>
          <w:color w:val="auto"/>
        </w:rPr>
        <w:t>ubarcuate fossa, which houses the cerebellar paraflocculus</w:t>
      </w:r>
      <w:r w:rsidR="00995A56" w:rsidRPr="00565448">
        <w:rPr>
          <w:rFonts w:cs="Arial"/>
          <w:color w:val="auto"/>
        </w:rPr>
        <w:t>. Scale b</w:t>
      </w:r>
      <w:r w:rsidR="009002F9" w:rsidRPr="00565448">
        <w:rPr>
          <w:rFonts w:cs="Arial"/>
          <w:color w:val="auto"/>
        </w:rPr>
        <w:t xml:space="preserve">ar, 1 </w:t>
      </w:r>
      <w:r w:rsidR="00995A56" w:rsidRPr="00565448">
        <w:rPr>
          <w:rFonts w:cs="Arial"/>
          <w:color w:val="auto"/>
        </w:rPr>
        <w:t>mm.</w:t>
      </w:r>
      <w:r w:rsidRPr="00565448">
        <w:rPr>
          <w:rFonts w:cs="Arial" w:hint="eastAsia"/>
          <w:color w:val="auto"/>
          <w:lang w:eastAsia="ja-JP"/>
        </w:rPr>
        <w:t xml:space="preserve"> </w:t>
      </w:r>
      <w:r w:rsidRPr="00565448">
        <w:rPr>
          <w:rFonts w:cs="Arial" w:hint="eastAsia"/>
          <w:b/>
          <w:color w:val="auto"/>
          <w:lang w:eastAsia="ja-JP"/>
        </w:rPr>
        <w:t>(</w:t>
      </w:r>
      <w:r w:rsidR="00814135" w:rsidRPr="00565448">
        <w:rPr>
          <w:rFonts w:cs="Arial"/>
          <w:b/>
          <w:color w:val="auto"/>
        </w:rPr>
        <w:t>F</w:t>
      </w:r>
      <w:r w:rsidRPr="00565448">
        <w:rPr>
          <w:rFonts w:cs="Arial"/>
          <w:b/>
          <w:color w:val="auto"/>
        </w:rPr>
        <w:t>)</w:t>
      </w:r>
      <w:r w:rsidR="00995A56" w:rsidRPr="00565448">
        <w:rPr>
          <w:rFonts w:cs="Arial"/>
          <w:color w:val="auto"/>
        </w:rPr>
        <w:t xml:space="preserve"> </w:t>
      </w:r>
      <w:r w:rsidR="00AE6CE1" w:rsidRPr="00565448">
        <w:rPr>
          <w:rFonts w:cs="Arial" w:hint="eastAsia"/>
          <w:color w:val="auto"/>
        </w:rPr>
        <w:t xml:space="preserve">Micrograph of </w:t>
      </w:r>
      <w:r w:rsidR="00AE6CE1" w:rsidRPr="00565448">
        <w:rPr>
          <w:rFonts w:cs="Arial"/>
          <w:color w:val="auto"/>
        </w:rPr>
        <w:t>i</w:t>
      </w:r>
      <w:r w:rsidR="00995A56" w:rsidRPr="00565448">
        <w:rPr>
          <w:rFonts w:cs="Arial"/>
          <w:color w:val="auto"/>
        </w:rPr>
        <w:t xml:space="preserve">solated auditory </w:t>
      </w:r>
      <w:r w:rsidR="00AE6CE1" w:rsidRPr="00565448">
        <w:rPr>
          <w:rFonts w:cs="Arial"/>
          <w:color w:val="auto"/>
        </w:rPr>
        <w:t>bulla and capsule (medial view)</w:t>
      </w:r>
      <w:r w:rsidR="00995A56" w:rsidRPr="00565448">
        <w:rPr>
          <w:rFonts w:cs="Arial"/>
          <w:color w:val="auto"/>
        </w:rPr>
        <w:t xml:space="preserve">. </w:t>
      </w:r>
      <w:r w:rsidR="00587B55" w:rsidRPr="00565448">
        <w:rPr>
          <w:rFonts w:cs="Arial"/>
          <w:color w:val="auto"/>
        </w:rPr>
        <w:t>Sp</w:t>
      </w:r>
      <w:r w:rsidR="00E35B2F" w:rsidRPr="00565448">
        <w:rPr>
          <w:rFonts w:cs="Arial"/>
          <w:color w:val="auto"/>
        </w:rPr>
        <w:t xml:space="preserve">, </w:t>
      </w:r>
      <w:r w:rsidR="00E35B2F" w:rsidRPr="00565448">
        <w:rPr>
          <w:color w:val="auto"/>
        </w:rPr>
        <w:t>styliform</w:t>
      </w:r>
      <w:r w:rsidR="009002F9" w:rsidRPr="00565448">
        <w:rPr>
          <w:color w:val="auto"/>
        </w:rPr>
        <w:t xml:space="preserve"> process</w:t>
      </w:r>
      <w:r w:rsidR="00E35B2F" w:rsidRPr="00565448">
        <w:rPr>
          <w:color w:val="auto"/>
        </w:rPr>
        <w:t>.</w:t>
      </w:r>
      <w:r w:rsidR="00A26553" w:rsidRPr="00565448">
        <w:rPr>
          <w:color w:val="auto"/>
        </w:rPr>
        <w:t xml:space="preserve"> </w:t>
      </w:r>
      <w:r w:rsidR="00A26553" w:rsidRPr="00565448">
        <w:rPr>
          <w:rFonts w:cs="Arial"/>
          <w:color w:val="auto"/>
        </w:rPr>
        <w:t xml:space="preserve">Scale bar, </w:t>
      </w:r>
      <w:r w:rsidR="0004462F" w:rsidRPr="00565448">
        <w:rPr>
          <w:rFonts w:cs="Arial"/>
          <w:color w:val="auto"/>
        </w:rPr>
        <w:t>1</w:t>
      </w:r>
      <w:r w:rsidR="00A26553" w:rsidRPr="00565448">
        <w:rPr>
          <w:rFonts w:cs="Arial"/>
          <w:color w:val="auto"/>
        </w:rPr>
        <w:t xml:space="preserve"> mm.</w:t>
      </w:r>
      <w:r w:rsidR="00A26553" w:rsidRPr="00565448">
        <w:rPr>
          <w:rFonts w:cs="Arial" w:hint="eastAsia"/>
          <w:color w:val="auto"/>
          <w:lang w:eastAsia="ja-JP"/>
        </w:rPr>
        <w:t xml:space="preserve"> </w:t>
      </w:r>
      <w:r w:rsidR="00263E4E" w:rsidRPr="00565448">
        <w:rPr>
          <w:rFonts w:cs="Arial"/>
          <w:color w:val="auto"/>
          <w:lang w:eastAsia="ja-JP"/>
        </w:rPr>
        <w:t>(A-E), P31 mouse. (F), P33 mouse.</w:t>
      </w:r>
    </w:p>
    <w:p w14:paraId="4D8C1E7E" w14:textId="77777777" w:rsidR="006305D7" w:rsidRPr="00565448" w:rsidRDefault="006305D7" w:rsidP="00C627A0">
      <w:pPr>
        <w:jc w:val="left"/>
        <w:rPr>
          <w:rFonts w:cs="Arial"/>
          <w:color w:val="auto"/>
        </w:rPr>
      </w:pPr>
    </w:p>
    <w:p w14:paraId="137AA0B8" w14:textId="77777777" w:rsidR="001A0AC3" w:rsidRPr="00565448" w:rsidRDefault="001A0AC3" w:rsidP="00C627A0">
      <w:pPr>
        <w:jc w:val="left"/>
        <w:rPr>
          <w:b/>
          <w:color w:val="auto"/>
        </w:rPr>
      </w:pPr>
      <w:r w:rsidRPr="00565448">
        <w:rPr>
          <w:rFonts w:cs="Arial" w:hint="eastAsia"/>
          <w:b/>
          <w:color w:val="auto"/>
          <w:lang w:eastAsia="ja-JP"/>
        </w:rPr>
        <w:t>Figure</w:t>
      </w:r>
      <w:r w:rsidRPr="00565448">
        <w:rPr>
          <w:rFonts w:cs="Arial"/>
          <w:b/>
          <w:color w:val="auto"/>
          <w:lang w:eastAsia="ja-JP"/>
        </w:rPr>
        <w:t xml:space="preserve"> 2</w:t>
      </w:r>
      <w:r w:rsidR="00926E01" w:rsidRPr="00565448">
        <w:rPr>
          <w:rFonts w:cs="Arial"/>
          <w:b/>
          <w:color w:val="auto"/>
          <w:lang w:eastAsia="ja-JP"/>
        </w:rPr>
        <w:t>.</w:t>
      </w:r>
      <w:r w:rsidRPr="00565448">
        <w:rPr>
          <w:rFonts w:cs="Arial"/>
          <w:b/>
          <w:color w:val="auto"/>
          <w:lang w:eastAsia="ja-JP"/>
        </w:rPr>
        <w:t xml:space="preserve"> </w:t>
      </w:r>
      <w:r w:rsidR="005B7A1B" w:rsidRPr="00565448">
        <w:rPr>
          <w:b/>
          <w:color w:val="auto"/>
        </w:rPr>
        <w:t xml:space="preserve">Dissection </w:t>
      </w:r>
      <w:r w:rsidRPr="00565448">
        <w:rPr>
          <w:b/>
          <w:color w:val="auto"/>
        </w:rPr>
        <w:t xml:space="preserve">of </w:t>
      </w:r>
      <w:r w:rsidR="005B7A1B" w:rsidRPr="00565448">
        <w:rPr>
          <w:b/>
          <w:color w:val="auto"/>
        </w:rPr>
        <w:t xml:space="preserve">the </w:t>
      </w:r>
      <w:r w:rsidRPr="00565448">
        <w:rPr>
          <w:b/>
          <w:color w:val="auto"/>
        </w:rPr>
        <w:t>malleus</w:t>
      </w:r>
      <w:r w:rsidR="008E0E1D" w:rsidRPr="00565448">
        <w:rPr>
          <w:b/>
          <w:color w:val="auto"/>
        </w:rPr>
        <w:t>.</w:t>
      </w:r>
    </w:p>
    <w:p w14:paraId="627462B9" w14:textId="572078B6" w:rsidR="003C20E2" w:rsidRPr="00565448" w:rsidRDefault="00A01449" w:rsidP="00C627A0">
      <w:pPr>
        <w:jc w:val="left"/>
        <w:rPr>
          <w:rFonts w:cs="Arial"/>
          <w:color w:val="auto"/>
        </w:rPr>
      </w:pPr>
      <w:r w:rsidRPr="00565448">
        <w:rPr>
          <w:b/>
          <w:color w:val="auto"/>
        </w:rPr>
        <w:t>(</w:t>
      </w:r>
      <w:r w:rsidR="00814135" w:rsidRPr="00565448">
        <w:rPr>
          <w:b/>
          <w:color w:val="auto"/>
        </w:rPr>
        <w:t>A</w:t>
      </w:r>
      <w:r w:rsidRPr="00565448">
        <w:rPr>
          <w:b/>
          <w:color w:val="auto"/>
        </w:rPr>
        <w:t>)</w:t>
      </w:r>
      <w:r w:rsidR="001A0AC3" w:rsidRPr="00565448">
        <w:rPr>
          <w:color w:val="auto"/>
        </w:rPr>
        <w:t xml:space="preserve"> </w:t>
      </w:r>
      <w:r w:rsidR="004E76C0" w:rsidRPr="00565448">
        <w:rPr>
          <w:color w:val="auto"/>
        </w:rPr>
        <w:t>Ventrol</w:t>
      </w:r>
      <w:r w:rsidR="001A0AC3" w:rsidRPr="00565448">
        <w:rPr>
          <w:color w:val="auto"/>
        </w:rPr>
        <w:t xml:space="preserve">ateral view of </w:t>
      </w:r>
      <w:r w:rsidR="00496961" w:rsidRPr="00565448">
        <w:rPr>
          <w:color w:val="auto"/>
        </w:rPr>
        <w:t xml:space="preserve">a right </w:t>
      </w:r>
      <w:r w:rsidR="00EC15A0" w:rsidRPr="00565448">
        <w:rPr>
          <w:color w:val="auto"/>
        </w:rPr>
        <w:t xml:space="preserve">auditory bulla and capsule. </w:t>
      </w:r>
      <w:r w:rsidR="00100138" w:rsidRPr="00565448">
        <w:rPr>
          <w:color w:val="auto"/>
        </w:rPr>
        <w:t>The s</w:t>
      </w:r>
      <w:r w:rsidR="005A4964" w:rsidRPr="00565448">
        <w:rPr>
          <w:color w:val="auto"/>
        </w:rPr>
        <w:t>ulcus tympanicus (ST</w:t>
      </w:r>
      <w:r w:rsidR="009A1069" w:rsidRPr="00565448">
        <w:rPr>
          <w:color w:val="auto"/>
        </w:rPr>
        <w:t xml:space="preserve">, </w:t>
      </w:r>
      <w:r w:rsidR="00100138" w:rsidRPr="00565448">
        <w:rPr>
          <w:color w:val="auto"/>
        </w:rPr>
        <w:lastRenderedPageBreak/>
        <w:t xml:space="preserve">dashed </w:t>
      </w:r>
      <w:r w:rsidR="009A1069" w:rsidRPr="00565448">
        <w:rPr>
          <w:color w:val="auto"/>
        </w:rPr>
        <w:t>arrow</w:t>
      </w:r>
      <w:r w:rsidR="005A4964" w:rsidRPr="00565448">
        <w:rPr>
          <w:color w:val="auto"/>
        </w:rPr>
        <w:t>)</w:t>
      </w:r>
      <w:r w:rsidR="005A4964" w:rsidRPr="00565448">
        <w:rPr>
          <w:color w:val="auto"/>
          <w:lang w:eastAsia="ja-JP"/>
        </w:rPr>
        <w:t xml:space="preserve"> </w:t>
      </w:r>
      <w:r w:rsidR="0066532F" w:rsidRPr="00565448">
        <w:rPr>
          <w:color w:val="auto"/>
          <w:lang w:eastAsia="ja-JP"/>
        </w:rPr>
        <w:t>is the attachment</w:t>
      </w:r>
      <w:r w:rsidR="005A4964" w:rsidRPr="00565448">
        <w:rPr>
          <w:color w:val="auto"/>
          <w:lang w:eastAsia="ja-JP"/>
        </w:rPr>
        <w:t xml:space="preserve"> </w:t>
      </w:r>
      <w:r w:rsidR="003572BD" w:rsidRPr="00565448">
        <w:rPr>
          <w:color w:val="auto"/>
          <w:lang w:eastAsia="ja-JP"/>
        </w:rPr>
        <w:t xml:space="preserve">site </w:t>
      </w:r>
      <w:r w:rsidR="005A4964" w:rsidRPr="00565448">
        <w:rPr>
          <w:color w:val="auto"/>
          <w:lang w:eastAsia="ja-JP"/>
        </w:rPr>
        <w:t xml:space="preserve">of the tympanic membrane. </w:t>
      </w:r>
      <w:r w:rsidR="00100138" w:rsidRPr="00565448">
        <w:rPr>
          <w:color w:val="auto"/>
          <w:lang w:eastAsia="ja-JP"/>
        </w:rPr>
        <w:t>The b</w:t>
      </w:r>
      <w:r w:rsidR="005A4964" w:rsidRPr="00565448">
        <w:rPr>
          <w:color w:val="auto"/>
          <w:lang w:eastAsia="ja-JP"/>
        </w:rPr>
        <w:t xml:space="preserve">one lateral to the ST is part of the external ear, and </w:t>
      </w:r>
      <w:r w:rsidR="00100138" w:rsidRPr="00565448">
        <w:rPr>
          <w:color w:val="auto"/>
          <w:lang w:eastAsia="ja-JP"/>
        </w:rPr>
        <w:t xml:space="preserve">the </w:t>
      </w:r>
      <w:r w:rsidR="0066532F" w:rsidRPr="00565448">
        <w:rPr>
          <w:color w:val="auto"/>
          <w:lang w:eastAsia="ja-JP"/>
        </w:rPr>
        <w:t>bone</w:t>
      </w:r>
      <w:r w:rsidR="005A4964" w:rsidRPr="00565448">
        <w:rPr>
          <w:color w:val="auto"/>
          <w:lang w:eastAsia="ja-JP"/>
        </w:rPr>
        <w:t xml:space="preserve"> medial to the ST forms the </w:t>
      </w:r>
      <w:r w:rsidR="00A37AD4" w:rsidRPr="00565448">
        <w:rPr>
          <w:color w:val="auto"/>
          <w:lang w:eastAsia="ja-JP"/>
        </w:rPr>
        <w:t>floor</w:t>
      </w:r>
      <w:r w:rsidR="005A4964" w:rsidRPr="00565448">
        <w:rPr>
          <w:color w:val="auto"/>
          <w:lang w:eastAsia="ja-JP"/>
        </w:rPr>
        <w:t xml:space="preserve"> of the middle ear cavity.</w:t>
      </w:r>
      <w:r w:rsidR="009A1069" w:rsidRPr="00565448">
        <w:rPr>
          <w:color w:val="auto"/>
          <w:lang w:eastAsia="ja-JP"/>
        </w:rPr>
        <w:t xml:space="preserve"> </w:t>
      </w:r>
      <w:r w:rsidR="009A1069" w:rsidRPr="00565448">
        <w:rPr>
          <w:color w:val="auto"/>
        </w:rPr>
        <w:t>A, anterior; P, posterior; D, dorsal; V, ventral.</w:t>
      </w:r>
      <w:r w:rsidRPr="00565448">
        <w:rPr>
          <w:rFonts w:hint="eastAsia"/>
          <w:color w:val="auto"/>
          <w:lang w:eastAsia="ja-JP"/>
        </w:rPr>
        <w:t xml:space="preserve"> </w:t>
      </w:r>
      <w:r w:rsidRPr="00565448">
        <w:rPr>
          <w:b/>
          <w:color w:val="auto"/>
        </w:rPr>
        <w:t>(</w:t>
      </w:r>
      <w:r w:rsidR="00814135" w:rsidRPr="00565448">
        <w:rPr>
          <w:b/>
          <w:color w:val="auto"/>
        </w:rPr>
        <w:t>B</w:t>
      </w:r>
      <w:r w:rsidRPr="00565448">
        <w:rPr>
          <w:b/>
          <w:color w:val="auto"/>
        </w:rPr>
        <w:t>)</w:t>
      </w:r>
      <w:r w:rsidR="001A0AC3" w:rsidRPr="00565448">
        <w:rPr>
          <w:color w:val="auto"/>
        </w:rPr>
        <w:t xml:space="preserve"> </w:t>
      </w:r>
      <w:r w:rsidR="00440724" w:rsidRPr="00565448">
        <w:rPr>
          <w:color w:val="auto"/>
        </w:rPr>
        <w:t xml:space="preserve">View after </w:t>
      </w:r>
      <w:r w:rsidR="001A0AC3" w:rsidRPr="00565448">
        <w:rPr>
          <w:color w:val="auto"/>
        </w:rPr>
        <w:t xml:space="preserve">removal of </w:t>
      </w:r>
      <w:r w:rsidR="009A1069" w:rsidRPr="00565448">
        <w:rPr>
          <w:color w:val="auto"/>
        </w:rPr>
        <w:t>the external auditory canal</w:t>
      </w:r>
      <w:r w:rsidR="008B55C8" w:rsidRPr="00565448">
        <w:rPr>
          <w:color w:val="auto"/>
        </w:rPr>
        <w:t xml:space="preserve"> </w:t>
      </w:r>
      <w:r w:rsidRPr="00565448">
        <w:rPr>
          <w:color w:val="auto"/>
        </w:rPr>
        <w:t xml:space="preserve">to reveal </w:t>
      </w:r>
      <w:r w:rsidR="00440724" w:rsidRPr="00565448">
        <w:rPr>
          <w:color w:val="auto"/>
        </w:rPr>
        <w:t xml:space="preserve">the </w:t>
      </w:r>
      <w:r w:rsidRPr="00565448">
        <w:rPr>
          <w:color w:val="auto"/>
        </w:rPr>
        <w:t>tympanic membrane</w:t>
      </w:r>
      <w:r w:rsidR="00725815" w:rsidRPr="00565448">
        <w:rPr>
          <w:color w:val="auto"/>
        </w:rPr>
        <w:t xml:space="preserve"> (TM)</w:t>
      </w:r>
      <w:r w:rsidR="00D64C25" w:rsidRPr="00565448">
        <w:rPr>
          <w:color w:val="auto"/>
          <w:lang w:eastAsia="ja-JP"/>
        </w:rPr>
        <w:t xml:space="preserve"> including the pars flaccida (Pf) and pars tensa (Pt)</w:t>
      </w:r>
      <w:r w:rsidR="001A0AC3" w:rsidRPr="00565448">
        <w:rPr>
          <w:color w:val="auto"/>
        </w:rPr>
        <w:t xml:space="preserve">. </w:t>
      </w:r>
      <w:r w:rsidRPr="00565448">
        <w:rPr>
          <w:b/>
          <w:color w:val="auto"/>
        </w:rPr>
        <w:t>(</w:t>
      </w:r>
      <w:r w:rsidR="00814135" w:rsidRPr="00565448">
        <w:rPr>
          <w:b/>
          <w:color w:val="auto"/>
        </w:rPr>
        <w:t>C</w:t>
      </w:r>
      <w:r w:rsidRPr="00565448">
        <w:rPr>
          <w:b/>
          <w:color w:val="auto"/>
        </w:rPr>
        <w:t>)</w:t>
      </w:r>
      <w:r w:rsidR="001A0AC3" w:rsidRPr="00565448">
        <w:rPr>
          <w:color w:val="auto"/>
        </w:rPr>
        <w:t xml:space="preserve"> Removal of</w:t>
      </w:r>
      <w:r w:rsidR="00440724" w:rsidRPr="00565448">
        <w:rPr>
          <w:color w:val="auto"/>
        </w:rPr>
        <w:t xml:space="preserve"> </w:t>
      </w:r>
      <w:r w:rsidR="001A0AC3" w:rsidRPr="00565448">
        <w:rPr>
          <w:color w:val="auto"/>
        </w:rPr>
        <w:t>part</w:t>
      </w:r>
      <w:r w:rsidR="003F6D2F" w:rsidRPr="00565448">
        <w:rPr>
          <w:color w:val="auto"/>
        </w:rPr>
        <w:t>s</w:t>
      </w:r>
      <w:r w:rsidR="001A0AC3" w:rsidRPr="00565448">
        <w:rPr>
          <w:color w:val="auto"/>
        </w:rPr>
        <w:t xml:space="preserve"> of</w:t>
      </w:r>
      <w:r w:rsidR="00AE6CE1" w:rsidRPr="00565448">
        <w:rPr>
          <w:color w:val="auto"/>
        </w:rPr>
        <w:t xml:space="preserve"> the</w:t>
      </w:r>
      <w:r w:rsidRPr="00565448">
        <w:rPr>
          <w:color w:val="auto"/>
        </w:rPr>
        <w:t xml:space="preserve"> tympanic bone</w:t>
      </w:r>
      <w:r w:rsidR="00AE6CE1" w:rsidRPr="00565448">
        <w:rPr>
          <w:color w:val="auto"/>
        </w:rPr>
        <w:t xml:space="preserve"> (dotted lines</w:t>
      </w:r>
      <w:r w:rsidR="003F6D2F" w:rsidRPr="00565448">
        <w:rPr>
          <w:color w:val="auto"/>
        </w:rPr>
        <w:t xml:space="preserve"> and </w:t>
      </w:r>
      <w:r w:rsidR="00652EF2" w:rsidRPr="00565448">
        <w:rPr>
          <w:color w:val="auto"/>
        </w:rPr>
        <w:t>#)</w:t>
      </w:r>
      <w:r w:rsidR="003F6D2F" w:rsidRPr="00565448">
        <w:rPr>
          <w:color w:val="auto"/>
        </w:rPr>
        <w:t xml:space="preserve"> </w:t>
      </w:r>
      <w:r w:rsidR="003967CF" w:rsidRPr="00565448">
        <w:rPr>
          <w:color w:val="auto"/>
        </w:rPr>
        <w:t xml:space="preserve">near the </w:t>
      </w:r>
      <w:r w:rsidR="003D3E75" w:rsidRPr="00565448">
        <w:rPr>
          <w:color w:val="auto"/>
        </w:rPr>
        <w:t>malleal processus brevis (</w:t>
      </w:r>
      <w:r w:rsidR="003967CF" w:rsidRPr="00565448">
        <w:rPr>
          <w:color w:val="auto"/>
        </w:rPr>
        <w:t>mPB</w:t>
      </w:r>
      <w:r w:rsidR="003D3E75" w:rsidRPr="00565448">
        <w:rPr>
          <w:color w:val="auto"/>
        </w:rPr>
        <w:t>)</w:t>
      </w:r>
      <w:r w:rsidR="001A0AC3" w:rsidRPr="00565448">
        <w:rPr>
          <w:color w:val="auto"/>
        </w:rPr>
        <w:t>.</w:t>
      </w:r>
      <w:r w:rsidR="008B55C8" w:rsidRPr="00565448">
        <w:rPr>
          <w:color w:val="auto"/>
        </w:rPr>
        <w:t xml:space="preserve"> </w:t>
      </w:r>
      <w:r w:rsidR="008D4C86" w:rsidRPr="00565448">
        <w:rPr>
          <w:color w:val="auto"/>
        </w:rPr>
        <w:t>m, malleus; mM, malleal manubrium.</w:t>
      </w:r>
      <w:r w:rsidR="003F6D2F" w:rsidRPr="00565448">
        <w:rPr>
          <w:color w:val="auto"/>
        </w:rPr>
        <w:t xml:space="preserve"> </w:t>
      </w:r>
      <w:r w:rsidR="00826031" w:rsidRPr="00565448">
        <w:rPr>
          <w:color w:val="auto"/>
        </w:rPr>
        <w:t>Arrow, air</w:t>
      </w:r>
      <w:r w:rsidR="000256A9" w:rsidRPr="00565448">
        <w:rPr>
          <w:color w:val="auto"/>
        </w:rPr>
        <w:t xml:space="preserve"> </w:t>
      </w:r>
      <w:r w:rsidR="00826031" w:rsidRPr="00565448">
        <w:rPr>
          <w:color w:val="auto"/>
        </w:rPr>
        <w:t>bubble in the middle ear cavity seen through the tympanic membrane</w:t>
      </w:r>
      <w:r w:rsidR="003F6D2F" w:rsidRPr="00565448">
        <w:rPr>
          <w:color w:val="auto"/>
        </w:rPr>
        <w:t>.</w:t>
      </w:r>
      <w:r w:rsidR="008D4C86" w:rsidRPr="00565448">
        <w:rPr>
          <w:b/>
          <w:color w:val="auto"/>
        </w:rPr>
        <w:t xml:space="preserve"> </w:t>
      </w:r>
      <w:r w:rsidRPr="00565448">
        <w:rPr>
          <w:b/>
          <w:color w:val="auto"/>
        </w:rPr>
        <w:t>(</w:t>
      </w:r>
      <w:r w:rsidR="00814135" w:rsidRPr="00565448">
        <w:rPr>
          <w:b/>
          <w:color w:val="auto"/>
        </w:rPr>
        <w:t>D</w:t>
      </w:r>
      <w:r w:rsidRPr="00565448">
        <w:rPr>
          <w:b/>
          <w:color w:val="auto"/>
        </w:rPr>
        <w:t>)</w:t>
      </w:r>
      <w:r w:rsidR="001A0AC3" w:rsidRPr="00565448">
        <w:rPr>
          <w:color w:val="auto"/>
        </w:rPr>
        <w:t xml:space="preserve"> Exposed malleus.</w:t>
      </w:r>
      <w:r w:rsidRPr="00565448">
        <w:rPr>
          <w:rFonts w:hint="eastAsia"/>
          <w:color w:val="auto"/>
          <w:lang w:eastAsia="ja-JP"/>
        </w:rPr>
        <w:t xml:space="preserve"> </w:t>
      </w:r>
      <w:r w:rsidR="00A651BA" w:rsidRPr="00565448">
        <w:rPr>
          <w:color w:val="auto"/>
          <w:lang w:eastAsia="ja-JP"/>
        </w:rPr>
        <w:t>Malleus head is indicated. Dotted line indicate</w:t>
      </w:r>
      <w:r w:rsidR="00826031" w:rsidRPr="00565448">
        <w:rPr>
          <w:color w:val="auto"/>
          <w:lang w:eastAsia="ja-JP"/>
        </w:rPr>
        <w:t>s</w:t>
      </w:r>
      <w:r w:rsidR="00A651BA" w:rsidRPr="00565448">
        <w:rPr>
          <w:color w:val="auto"/>
          <w:lang w:eastAsia="ja-JP"/>
        </w:rPr>
        <w:t xml:space="preserve"> the articular surface of the incus. </w:t>
      </w:r>
      <w:r w:rsidRPr="00565448">
        <w:rPr>
          <w:b/>
          <w:color w:val="auto"/>
        </w:rPr>
        <w:t>(</w:t>
      </w:r>
      <w:r w:rsidR="00814135" w:rsidRPr="00565448">
        <w:rPr>
          <w:b/>
          <w:color w:val="auto"/>
        </w:rPr>
        <w:t>E</w:t>
      </w:r>
      <w:r w:rsidRPr="00565448">
        <w:rPr>
          <w:b/>
          <w:color w:val="auto"/>
        </w:rPr>
        <w:t>)</w:t>
      </w:r>
      <w:r w:rsidR="001A0AC3" w:rsidRPr="00565448">
        <w:rPr>
          <w:color w:val="auto"/>
        </w:rPr>
        <w:t xml:space="preserve"> </w:t>
      </w:r>
      <w:r w:rsidR="003C20E2" w:rsidRPr="00565448">
        <w:rPr>
          <w:color w:val="auto"/>
        </w:rPr>
        <w:t>T</w:t>
      </w:r>
      <w:r w:rsidR="00EF7FE7" w:rsidRPr="00565448">
        <w:rPr>
          <w:color w:val="auto"/>
        </w:rPr>
        <w:t>endon of the t</w:t>
      </w:r>
      <w:r w:rsidRPr="00565448">
        <w:rPr>
          <w:color w:val="auto"/>
        </w:rPr>
        <w:t>ensor tympani</w:t>
      </w:r>
      <w:r w:rsidR="001A0AC3" w:rsidRPr="00565448">
        <w:rPr>
          <w:color w:val="auto"/>
        </w:rPr>
        <w:t xml:space="preserve"> </w:t>
      </w:r>
      <w:r w:rsidR="00EF7FE7" w:rsidRPr="00565448">
        <w:rPr>
          <w:color w:val="auto"/>
        </w:rPr>
        <w:t>muscle</w:t>
      </w:r>
      <w:r w:rsidR="00D64C25" w:rsidRPr="00565448">
        <w:rPr>
          <w:color w:val="auto"/>
        </w:rPr>
        <w:t xml:space="preserve"> (TT)</w:t>
      </w:r>
      <w:r w:rsidR="00EF7FE7" w:rsidRPr="00565448">
        <w:rPr>
          <w:color w:val="auto"/>
        </w:rPr>
        <w:t xml:space="preserve"> attache</w:t>
      </w:r>
      <w:r w:rsidR="00440724" w:rsidRPr="00565448">
        <w:rPr>
          <w:color w:val="auto"/>
        </w:rPr>
        <w:t>d</w:t>
      </w:r>
      <w:r w:rsidR="00EF7FE7" w:rsidRPr="00565448">
        <w:rPr>
          <w:color w:val="auto"/>
        </w:rPr>
        <w:t xml:space="preserve"> to the</w:t>
      </w:r>
      <w:r w:rsidR="001A0AC3" w:rsidRPr="00565448">
        <w:rPr>
          <w:color w:val="auto"/>
        </w:rPr>
        <w:t xml:space="preserve"> malleus.</w:t>
      </w:r>
      <w:r w:rsidR="00EF7FE7" w:rsidRPr="00565448">
        <w:rPr>
          <w:color w:val="auto"/>
        </w:rPr>
        <w:t xml:space="preserve"> </w:t>
      </w:r>
      <w:r w:rsidR="00EF7FE7" w:rsidRPr="00565448">
        <w:rPr>
          <w:b/>
          <w:color w:val="auto"/>
        </w:rPr>
        <w:t>(</w:t>
      </w:r>
      <w:r w:rsidR="00814135" w:rsidRPr="00565448">
        <w:rPr>
          <w:b/>
          <w:color w:val="auto"/>
        </w:rPr>
        <w:t>F</w:t>
      </w:r>
      <w:r w:rsidR="00EF7FE7" w:rsidRPr="00565448">
        <w:rPr>
          <w:b/>
          <w:color w:val="auto"/>
        </w:rPr>
        <w:t>)</w:t>
      </w:r>
      <w:r w:rsidR="001A0AC3" w:rsidRPr="00565448">
        <w:rPr>
          <w:color w:val="auto"/>
        </w:rPr>
        <w:t xml:space="preserve"> T</w:t>
      </w:r>
      <w:r w:rsidR="00212636" w:rsidRPr="00565448">
        <w:rPr>
          <w:color w:val="auto"/>
        </w:rPr>
        <w:t>he t</w:t>
      </w:r>
      <w:r w:rsidR="008B55C8" w:rsidRPr="00565448">
        <w:rPr>
          <w:color w:val="auto"/>
        </w:rPr>
        <w:t>ensor tympani</w:t>
      </w:r>
      <w:r w:rsidR="001A0AC3" w:rsidRPr="00565448">
        <w:rPr>
          <w:color w:val="auto"/>
        </w:rPr>
        <w:t xml:space="preserve"> </w:t>
      </w:r>
      <w:r w:rsidR="00440724" w:rsidRPr="00565448">
        <w:rPr>
          <w:color w:val="auto"/>
        </w:rPr>
        <w:t xml:space="preserve">is </w:t>
      </w:r>
      <w:r w:rsidR="001A0AC3" w:rsidRPr="00565448">
        <w:rPr>
          <w:color w:val="auto"/>
        </w:rPr>
        <w:t>pulled when</w:t>
      </w:r>
      <w:r w:rsidR="00440724" w:rsidRPr="00565448">
        <w:rPr>
          <w:color w:val="auto"/>
        </w:rPr>
        <w:t xml:space="preserve"> the</w:t>
      </w:r>
      <w:r w:rsidR="001A0AC3" w:rsidRPr="00565448">
        <w:rPr>
          <w:color w:val="auto"/>
        </w:rPr>
        <w:t xml:space="preserve"> malleus is lifted. </w:t>
      </w:r>
      <w:r w:rsidR="001A0AC3" w:rsidRPr="00565448">
        <w:rPr>
          <w:rFonts w:hint="eastAsia"/>
          <w:color w:val="auto"/>
        </w:rPr>
        <w:t>*</w:t>
      </w:r>
      <w:r w:rsidR="001A0AC3" w:rsidRPr="00565448">
        <w:rPr>
          <w:color w:val="auto"/>
        </w:rPr>
        <w:t>, muscular process.</w:t>
      </w:r>
      <w:r w:rsidR="008B55C8" w:rsidRPr="00565448">
        <w:rPr>
          <w:color w:val="auto"/>
        </w:rPr>
        <w:t xml:space="preserve"> </w:t>
      </w:r>
      <w:r w:rsidR="008B55C8" w:rsidRPr="00565448">
        <w:rPr>
          <w:b/>
          <w:color w:val="auto"/>
        </w:rPr>
        <w:t>(</w:t>
      </w:r>
      <w:r w:rsidR="00814135" w:rsidRPr="00565448">
        <w:rPr>
          <w:b/>
          <w:color w:val="auto"/>
        </w:rPr>
        <w:t>G</w:t>
      </w:r>
      <w:r w:rsidR="008B55C8" w:rsidRPr="00565448">
        <w:rPr>
          <w:b/>
          <w:color w:val="auto"/>
        </w:rPr>
        <w:t>)</w:t>
      </w:r>
      <w:r w:rsidR="008B55C8" w:rsidRPr="00565448">
        <w:rPr>
          <w:color w:val="auto"/>
        </w:rPr>
        <w:t xml:space="preserve"> Tensor tympani</w:t>
      </w:r>
      <w:r w:rsidR="001A0AC3" w:rsidRPr="00565448">
        <w:rPr>
          <w:color w:val="auto"/>
        </w:rPr>
        <w:t xml:space="preserve"> </w:t>
      </w:r>
      <w:r w:rsidR="00440724" w:rsidRPr="00565448">
        <w:rPr>
          <w:color w:val="auto"/>
        </w:rPr>
        <w:t xml:space="preserve">is </w:t>
      </w:r>
      <w:r w:rsidR="001A0AC3" w:rsidRPr="00565448">
        <w:rPr>
          <w:color w:val="auto"/>
        </w:rPr>
        <w:t xml:space="preserve">cut </w:t>
      </w:r>
      <w:r w:rsidR="00440724" w:rsidRPr="00565448">
        <w:rPr>
          <w:color w:val="auto"/>
        </w:rPr>
        <w:t xml:space="preserve">using </w:t>
      </w:r>
      <w:r w:rsidR="001A0AC3" w:rsidRPr="00565448">
        <w:rPr>
          <w:color w:val="auto"/>
        </w:rPr>
        <w:t xml:space="preserve">a needle. </w:t>
      </w:r>
      <w:r w:rsidR="008B55C8" w:rsidRPr="00565448">
        <w:rPr>
          <w:b/>
          <w:color w:val="auto"/>
        </w:rPr>
        <w:t>(</w:t>
      </w:r>
      <w:r w:rsidR="00814135" w:rsidRPr="00565448">
        <w:rPr>
          <w:b/>
          <w:color w:val="auto"/>
        </w:rPr>
        <w:t>H</w:t>
      </w:r>
      <w:r w:rsidR="008B55C8" w:rsidRPr="00565448">
        <w:rPr>
          <w:b/>
          <w:color w:val="auto"/>
        </w:rPr>
        <w:t>)</w:t>
      </w:r>
      <w:r w:rsidR="001A0AC3" w:rsidRPr="00565448">
        <w:rPr>
          <w:color w:val="auto"/>
        </w:rPr>
        <w:t xml:space="preserve"> Three auditory ossicles</w:t>
      </w:r>
      <w:r w:rsidR="001A0AC3" w:rsidRPr="00565448">
        <w:rPr>
          <w:rFonts w:hint="eastAsia"/>
          <w:color w:val="auto"/>
        </w:rPr>
        <w:t xml:space="preserve"> after rem</w:t>
      </w:r>
      <w:r w:rsidR="001A0AC3" w:rsidRPr="00565448">
        <w:rPr>
          <w:color w:val="auto"/>
        </w:rPr>
        <w:t xml:space="preserve">oval of </w:t>
      </w:r>
      <w:r w:rsidR="008B55C8" w:rsidRPr="00565448">
        <w:rPr>
          <w:color w:val="auto"/>
        </w:rPr>
        <w:t>the tympanic membrane</w:t>
      </w:r>
      <w:r w:rsidR="001A0AC3" w:rsidRPr="00565448">
        <w:rPr>
          <w:color w:val="auto"/>
        </w:rPr>
        <w:t>.</w:t>
      </w:r>
      <w:r w:rsidR="009A1242" w:rsidRPr="00565448">
        <w:rPr>
          <w:color w:val="auto"/>
        </w:rPr>
        <w:t xml:space="preserve"> The incudo-malleolar joint is dislocated.</w:t>
      </w:r>
      <w:r w:rsidR="008B55C8" w:rsidRPr="00565448">
        <w:rPr>
          <w:color w:val="auto"/>
        </w:rPr>
        <w:t xml:space="preserve"> </w:t>
      </w:r>
      <w:r w:rsidR="00A37AD4" w:rsidRPr="00565448">
        <w:rPr>
          <w:color w:val="auto"/>
        </w:rPr>
        <w:t xml:space="preserve">m, malleus; </w:t>
      </w:r>
      <w:r w:rsidR="001A0AC3" w:rsidRPr="00565448">
        <w:rPr>
          <w:color w:val="auto"/>
        </w:rPr>
        <w:t>i, incus</w:t>
      </w:r>
      <w:r w:rsidR="00440724" w:rsidRPr="00565448">
        <w:rPr>
          <w:color w:val="auto"/>
        </w:rPr>
        <w:t>;</w:t>
      </w:r>
      <w:r w:rsidR="001A0AC3" w:rsidRPr="00565448">
        <w:rPr>
          <w:color w:val="auto"/>
        </w:rPr>
        <w:t xml:space="preserve"> s, stapes</w:t>
      </w:r>
      <w:r w:rsidR="00440724" w:rsidRPr="00565448">
        <w:rPr>
          <w:color w:val="auto"/>
        </w:rPr>
        <w:t>;</w:t>
      </w:r>
      <w:r w:rsidR="001A0AC3" w:rsidRPr="00565448">
        <w:rPr>
          <w:color w:val="auto"/>
        </w:rPr>
        <w:t xml:space="preserve"> </w:t>
      </w:r>
      <w:r w:rsidR="00BD2FCC" w:rsidRPr="00565448">
        <w:rPr>
          <w:color w:val="auto"/>
        </w:rPr>
        <w:t>Go, gonial</w:t>
      </w:r>
      <w:r w:rsidR="00C73165" w:rsidRPr="00565448">
        <w:rPr>
          <w:color w:val="auto"/>
        </w:rPr>
        <w:t>e</w:t>
      </w:r>
      <w:r w:rsidR="00295FC4" w:rsidRPr="00565448">
        <w:rPr>
          <w:color w:val="auto"/>
        </w:rPr>
        <w:t xml:space="preserve"> (fused to the malleus and tympanic </w:t>
      </w:r>
      <w:r w:rsidR="009029AF" w:rsidRPr="00565448">
        <w:rPr>
          <w:color w:val="auto"/>
        </w:rPr>
        <w:t>ring</w:t>
      </w:r>
      <w:r w:rsidR="00B119EA" w:rsidRPr="00565448">
        <w:rPr>
          <w:color w:val="auto"/>
        </w:rPr>
        <w:t xml:space="preserve">, </w:t>
      </w:r>
      <w:r w:rsidR="00BD2FCC" w:rsidRPr="00565448">
        <w:rPr>
          <w:color w:val="auto"/>
        </w:rPr>
        <w:t>TR</w:t>
      </w:r>
      <w:r w:rsidR="00B119EA" w:rsidRPr="00565448">
        <w:rPr>
          <w:color w:val="auto"/>
        </w:rPr>
        <w:t>)</w:t>
      </w:r>
      <w:r w:rsidR="001A0AC3" w:rsidRPr="00565448">
        <w:rPr>
          <w:color w:val="auto"/>
        </w:rPr>
        <w:t>.</w:t>
      </w:r>
      <w:r w:rsidR="003C20E2" w:rsidRPr="00565448">
        <w:rPr>
          <w:color w:val="auto"/>
        </w:rPr>
        <w:t xml:space="preserve"> </w:t>
      </w:r>
      <w:r w:rsidR="00A37AD4" w:rsidRPr="00565448">
        <w:rPr>
          <w:rFonts w:cs="Arial"/>
          <w:color w:val="auto"/>
        </w:rPr>
        <w:t>All s</w:t>
      </w:r>
      <w:r w:rsidR="003C20E2" w:rsidRPr="00565448">
        <w:rPr>
          <w:rFonts w:cs="Arial"/>
          <w:color w:val="auto"/>
        </w:rPr>
        <w:t>cale bars, 0.5 mm.</w:t>
      </w:r>
      <w:r w:rsidR="00263E4E" w:rsidRPr="00565448">
        <w:rPr>
          <w:rFonts w:cs="Arial"/>
          <w:color w:val="auto"/>
        </w:rPr>
        <w:t xml:space="preserve"> (A and H), P33 mouse. (B-G), P31 mouse.</w:t>
      </w:r>
    </w:p>
    <w:p w14:paraId="25FC2FAC" w14:textId="77777777" w:rsidR="008E0E1D" w:rsidRPr="00565448" w:rsidRDefault="008E0E1D" w:rsidP="00C627A0">
      <w:pPr>
        <w:jc w:val="left"/>
        <w:rPr>
          <w:color w:val="auto"/>
        </w:rPr>
      </w:pPr>
    </w:p>
    <w:p w14:paraId="56BD9281" w14:textId="77777777" w:rsidR="008E0E1D" w:rsidRPr="00565448" w:rsidRDefault="008E0E1D" w:rsidP="00C627A0">
      <w:pPr>
        <w:jc w:val="left"/>
        <w:rPr>
          <w:b/>
          <w:color w:val="auto"/>
        </w:rPr>
      </w:pPr>
      <w:r w:rsidRPr="00565448">
        <w:rPr>
          <w:b/>
          <w:color w:val="auto"/>
        </w:rPr>
        <w:t>Figure 3</w:t>
      </w:r>
      <w:r w:rsidR="00926E01" w:rsidRPr="00565448">
        <w:rPr>
          <w:b/>
          <w:color w:val="auto"/>
        </w:rPr>
        <w:t>.</w:t>
      </w:r>
      <w:r w:rsidRPr="00565448">
        <w:rPr>
          <w:b/>
          <w:color w:val="auto"/>
        </w:rPr>
        <w:t xml:space="preserve"> </w:t>
      </w:r>
      <w:r w:rsidR="005B7A1B" w:rsidRPr="00565448">
        <w:rPr>
          <w:b/>
          <w:color w:val="auto"/>
        </w:rPr>
        <w:t xml:space="preserve">Dissection of the </w:t>
      </w:r>
      <w:r w:rsidRPr="00565448">
        <w:rPr>
          <w:rFonts w:hint="eastAsia"/>
          <w:b/>
          <w:color w:val="auto"/>
        </w:rPr>
        <w:t>incus and stapes.</w:t>
      </w:r>
    </w:p>
    <w:p w14:paraId="41AA4178" w14:textId="4CEF6205" w:rsidR="00CC3A5C" w:rsidRPr="00565448" w:rsidRDefault="00520512" w:rsidP="00C627A0">
      <w:pPr>
        <w:jc w:val="left"/>
        <w:rPr>
          <w:color w:val="auto"/>
        </w:rPr>
      </w:pPr>
      <w:r w:rsidRPr="00565448">
        <w:rPr>
          <w:b/>
          <w:color w:val="auto"/>
        </w:rPr>
        <w:t>(</w:t>
      </w:r>
      <w:r w:rsidR="00814135" w:rsidRPr="00565448">
        <w:rPr>
          <w:b/>
          <w:color w:val="auto"/>
        </w:rPr>
        <w:t>A</w:t>
      </w:r>
      <w:r w:rsidRPr="00565448">
        <w:rPr>
          <w:rFonts w:hint="eastAsia"/>
          <w:b/>
          <w:color w:val="auto"/>
        </w:rPr>
        <w:t>)</w:t>
      </w:r>
      <w:r w:rsidR="00CC3A5C" w:rsidRPr="00565448">
        <w:rPr>
          <w:rFonts w:hint="eastAsia"/>
          <w:color w:val="auto"/>
        </w:rPr>
        <w:t xml:space="preserve"> </w:t>
      </w:r>
      <w:r w:rsidR="00BE1E5C" w:rsidRPr="00565448">
        <w:rPr>
          <w:color w:val="auto"/>
        </w:rPr>
        <w:t>Incus and stapes after removal of the malleus. The stapedial artery</w:t>
      </w:r>
      <w:r w:rsidR="00353097" w:rsidRPr="00565448">
        <w:rPr>
          <w:color w:val="auto"/>
        </w:rPr>
        <w:t xml:space="preserve"> (SA)</w:t>
      </w:r>
      <w:r w:rsidR="00BE1E5C" w:rsidRPr="00565448">
        <w:rPr>
          <w:color w:val="auto"/>
        </w:rPr>
        <w:t xml:space="preserve"> passes through the stapes</w:t>
      </w:r>
      <w:r w:rsidR="003D3E75" w:rsidRPr="00565448">
        <w:rPr>
          <w:color w:val="auto"/>
        </w:rPr>
        <w:t xml:space="preserve"> (s)</w:t>
      </w:r>
      <w:r w:rsidR="00BE1E5C" w:rsidRPr="00565448">
        <w:rPr>
          <w:color w:val="auto"/>
        </w:rPr>
        <w:t>.</w:t>
      </w:r>
      <w:r w:rsidR="000A0BDD" w:rsidRPr="00565448">
        <w:rPr>
          <w:color w:val="auto"/>
        </w:rPr>
        <w:t xml:space="preserve"> </w:t>
      </w:r>
      <w:r w:rsidR="003D3E75" w:rsidRPr="00565448">
        <w:rPr>
          <w:color w:val="auto"/>
        </w:rPr>
        <w:t>Dotted line indicate</w:t>
      </w:r>
      <w:r w:rsidR="00520CF5" w:rsidRPr="00565448">
        <w:rPr>
          <w:color w:val="auto"/>
        </w:rPr>
        <w:t>s</w:t>
      </w:r>
      <w:r w:rsidR="003D3E75" w:rsidRPr="00565448">
        <w:rPr>
          <w:color w:val="auto"/>
        </w:rPr>
        <w:t xml:space="preserve"> the articular surface of the incus. </w:t>
      </w:r>
      <w:r w:rsidR="000A0BDD" w:rsidRPr="00565448">
        <w:rPr>
          <w:color w:val="auto"/>
        </w:rPr>
        <w:t>Note that the short crus</w:t>
      </w:r>
      <w:r w:rsidR="003D3E75" w:rsidRPr="00565448">
        <w:rPr>
          <w:color w:val="auto"/>
        </w:rPr>
        <w:t xml:space="preserve"> (iCB, </w:t>
      </w:r>
      <w:r w:rsidR="00353097" w:rsidRPr="00565448">
        <w:rPr>
          <w:color w:val="auto"/>
        </w:rPr>
        <w:t>c</w:t>
      </w:r>
      <w:r w:rsidR="003D3E75" w:rsidRPr="00565448">
        <w:rPr>
          <w:color w:val="auto"/>
        </w:rPr>
        <w:t>rus breve)</w:t>
      </w:r>
      <w:r w:rsidR="000A0BDD" w:rsidRPr="00565448">
        <w:rPr>
          <w:color w:val="auto"/>
        </w:rPr>
        <w:t xml:space="preserve"> of the incus</w:t>
      </w:r>
      <w:r w:rsidR="003D3E75" w:rsidRPr="00565448">
        <w:rPr>
          <w:color w:val="auto"/>
        </w:rPr>
        <w:t xml:space="preserve"> (i)</w:t>
      </w:r>
      <w:r w:rsidR="000A0BDD" w:rsidRPr="00565448">
        <w:rPr>
          <w:color w:val="auto"/>
        </w:rPr>
        <w:t xml:space="preserve"> is fixed by the posterior ligament</w:t>
      </w:r>
      <w:r w:rsidR="00A651BA" w:rsidRPr="00565448">
        <w:rPr>
          <w:color w:val="auto"/>
        </w:rPr>
        <w:t xml:space="preserve"> (not shown).</w:t>
      </w:r>
      <w:r w:rsidR="00221D57" w:rsidRPr="00565448">
        <w:rPr>
          <w:color w:val="auto"/>
        </w:rPr>
        <w:t xml:space="preserve"> </w:t>
      </w:r>
      <w:r w:rsidR="00353097" w:rsidRPr="00565448">
        <w:rPr>
          <w:color w:val="auto"/>
        </w:rPr>
        <w:t>A</w:t>
      </w:r>
      <w:r w:rsidR="00221D57" w:rsidRPr="00565448">
        <w:rPr>
          <w:color w:val="auto"/>
        </w:rPr>
        <w:t>sterisk</w:t>
      </w:r>
      <w:r w:rsidR="00440F00" w:rsidRPr="00565448">
        <w:rPr>
          <w:color w:val="auto"/>
        </w:rPr>
        <w:t>, muscular process of the stapes</w:t>
      </w:r>
      <w:r w:rsidR="000A0BDD" w:rsidRPr="00565448">
        <w:rPr>
          <w:color w:val="auto"/>
        </w:rPr>
        <w:t xml:space="preserve">. </w:t>
      </w:r>
      <w:r w:rsidRPr="00565448">
        <w:rPr>
          <w:b/>
          <w:color w:val="auto"/>
        </w:rPr>
        <w:t>(</w:t>
      </w:r>
      <w:r w:rsidR="00814135" w:rsidRPr="00565448">
        <w:rPr>
          <w:b/>
          <w:color w:val="auto"/>
        </w:rPr>
        <w:t>B</w:t>
      </w:r>
      <w:r w:rsidRPr="00565448">
        <w:rPr>
          <w:b/>
          <w:color w:val="auto"/>
        </w:rPr>
        <w:t>)</w:t>
      </w:r>
      <w:r w:rsidR="00CC3A5C" w:rsidRPr="00565448">
        <w:rPr>
          <w:color w:val="auto"/>
        </w:rPr>
        <w:t xml:space="preserve"> </w:t>
      </w:r>
      <w:r w:rsidR="00BE1E5C" w:rsidRPr="00565448">
        <w:rPr>
          <w:color w:val="auto"/>
        </w:rPr>
        <w:t xml:space="preserve">Stapes after removal of the incus. </w:t>
      </w:r>
      <w:r w:rsidR="00520CF5" w:rsidRPr="00565448">
        <w:rPr>
          <w:color w:val="auto"/>
        </w:rPr>
        <w:t>N</w:t>
      </w:r>
      <w:r w:rsidR="003C6C7D" w:rsidRPr="00565448">
        <w:rPr>
          <w:color w:val="auto"/>
        </w:rPr>
        <w:t>eedle</w:t>
      </w:r>
      <w:r w:rsidR="00520CF5" w:rsidRPr="00565448">
        <w:rPr>
          <w:color w:val="auto"/>
        </w:rPr>
        <w:t xml:space="preserve"> tip</w:t>
      </w:r>
      <w:r w:rsidR="003C6C7D" w:rsidRPr="00565448">
        <w:rPr>
          <w:color w:val="auto"/>
        </w:rPr>
        <w:t xml:space="preserve"> </w:t>
      </w:r>
      <w:r w:rsidR="00EF5020" w:rsidRPr="00565448">
        <w:rPr>
          <w:color w:val="auto"/>
        </w:rPr>
        <w:t>is used to cut</w:t>
      </w:r>
      <w:r w:rsidR="001C0AE6" w:rsidRPr="00565448">
        <w:rPr>
          <w:color w:val="auto"/>
        </w:rPr>
        <w:t xml:space="preserve"> the</w:t>
      </w:r>
      <w:r w:rsidR="00BE1E5C" w:rsidRPr="00565448">
        <w:rPr>
          <w:color w:val="auto"/>
        </w:rPr>
        <w:t xml:space="preserve"> stapedial artery</w:t>
      </w:r>
      <w:r w:rsidR="003D3E75" w:rsidRPr="00565448">
        <w:rPr>
          <w:color w:val="auto"/>
        </w:rPr>
        <w:t xml:space="preserve"> (SA)</w:t>
      </w:r>
      <w:r w:rsidR="00BE1E5C" w:rsidRPr="00565448">
        <w:rPr>
          <w:color w:val="auto"/>
        </w:rPr>
        <w:t xml:space="preserve">. </w:t>
      </w:r>
      <w:r w:rsidR="00440F00" w:rsidRPr="00565448">
        <w:rPr>
          <w:color w:val="auto"/>
        </w:rPr>
        <w:t xml:space="preserve">Arrow, </w:t>
      </w:r>
      <w:r w:rsidR="00100138" w:rsidRPr="00565448">
        <w:rPr>
          <w:color w:val="auto"/>
        </w:rPr>
        <w:t xml:space="preserve">direction of </w:t>
      </w:r>
      <w:r w:rsidR="00440F00" w:rsidRPr="00565448">
        <w:rPr>
          <w:color w:val="auto"/>
        </w:rPr>
        <w:t xml:space="preserve">blood flow. </w:t>
      </w:r>
      <w:r w:rsidR="00221D57" w:rsidRPr="00565448">
        <w:rPr>
          <w:color w:val="auto"/>
        </w:rPr>
        <w:t>Dotted line indicate</w:t>
      </w:r>
      <w:r w:rsidR="003C6C7D" w:rsidRPr="00565448">
        <w:rPr>
          <w:color w:val="auto"/>
        </w:rPr>
        <w:t>s</w:t>
      </w:r>
      <w:r w:rsidR="00221D57" w:rsidRPr="00565448">
        <w:rPr>
          <w:color w:val="auto"/>
        </w:rPr>
        <w:t xml:space="preserve"> articular surface of the stapes.</w:t>
      </w:r>
      <w:r w:rsidR="00221D57" w:rsidRPr="00565448">
        <w:rPr>
          <w:b/>
          <w:color w:val="auto"/>
        </w:rPr>
        <w:t xml:space="preserve"> </w:t>
      </w:r>
      <w:r w:rsidRPr="00565448">
        <w:rPr>
          <w:b/>
          <w:color w:val="auto"/>
        </w:rPr>
        <w:t>(</w:t>
      </w:r>
      <w:r w:rsidR="00814135" w:rsidRPr="00565448">
        <w:rPr>
          <w:b/>
          <w:color w:val="auto"/>
        </w:rPr>
        <w:t>C</w:t>
      </w:r>
      <w:r w:rsidRPr="00565448">
        <w:rPr>
          <w:b/>
          <w:color w:val="auto"/>
        </w:rPr>
        <w:t>)</w:t>
      </w:r>
      <w:r w:rsidR="00CC3A5C" w:rsidRPr="00565448">
        <w:rPr>
          <w:color w:val="auto"/>
        </w:rPr>
        <w:t xml:space="preserve"> </w:t>
      </w:r>
      <w:r w:rsidR="00BE1E5C" w:rsidRPr="00565448">
        <w:rPr>
          <w:color w:val="auto"/>
        </w:rPr>
        <w:t>The stapedial artery</w:t>
      </w:r>
      <w:r w:rsidRPr="00565448">
        <w:rPr>
          <w:color w:val="auto"/>
        </w:rPr>
        <w:t xml:space="preserve"> </w:t>
      </w:r>
      <w:r w:rsidR="001C0AE6" w:rsidRPr="00565448">
        <w:rPr>
          <w:color w:val="auto"/>
        </w:rPr>
        <w:t xml:space="preserve">is </w:t>
      </w:r>
      <w:r w:rsidR="00BE1E5C" w:rsidRPr="00565448">
        <w:rPr>
          <w:color w:val="auto"/>
        </w:rPr>
        <w:t>removed from the stapes.</w:t>
      </w:r>
      <w:r w:rsidR="003D3E75" w:rsidRPr="00565448">
        <w:rPr>
          <w:color w:val="auto"/>
        </w:rPr>
        <w:t xml:space="preserve"> </w:t>
      </w:r>
      <w:r w:rsidR="00520CF5" w:rsidRPr="00565448">
        <w:rPr>
          <w:color w:val="auto"/>
        </w:rPr>
        <w:t>X</w:t>
      </w:r>
      <w:r w:rsidR="00100138" w:rsidRPr="00565448">
        <w:rPr>
          <w:color w:val="auto"/>
        </w:rPr>
        <w:t xml:space="preserve"> indicates the </w:t>
      </w:r>
      <w:r w:rsidR="00440F00" w:rsidRPr="00565448">
        <w:rPr>
          <w:color w:val="auto"/>
        </w:rPr>
        <w:t>cut end of the stapedial artery</w:t>
      </w:r>
      <w:r w:rsidR="00FD1398" w:rsidRPr="00565448">
        <w:rPr>
          <w:color w:val="auto"/>
        </w:rPr>
        <w:t xml:space="preserve"> (SA)</w:t>
      </w:r>
      <w:r w:rsidR="00440F00" w:rsidRPr="00565448">
        <w:rPr>
          <w:color w:val="auto"/>
        </w:rPr>
        <w:t xml:space="preserve">. </w:t>
      </w:r>
      <w:r w:rsidRPr="00565448">
        <w:rPr>
          <w:b/>
          <w:color w:val="auto"/>
        </w:rPr>
        <w:t>(</w:t>
      </w:r>
      <w:r w:rsidR="00814135" w:rsidRPr="00565448">
        <w:rPr>
          <w:b/>
          <w:color w:val="auto"/>
        </w:rPr>
        <w:t>D</w:t>
      </w:r>
      <w:r w:rsidRPr="00565448">
        <w:rPr>
          <w:b/>
          <w:color w:val="auto"/>
        </w:rPr>
        <w:t>)</w:t>
      </w:r>
      <w:r w:rsidR="00CC3A5C" w:rsidRPr="00565448">
        <w:rPr>
          <w:color w:val="auto"/>
        </w:rPr>
        <w:t xml:space="preserve"> </w:t>
      </w:r>
      <w:r w:rsidR="00BE1E5C" w:rsidRPr="00565448">
        <w:rPr>
          <w:color w:val="auto"/>
        </w:rPr>
        <w:t xml:space="preserve">The oval window </w:t>
      </w:r>
      <w:r w:rsidR="00AC277A" w:rsidRPr="00565448">
        <w:rPr>
          <w:color w:val="auto"/>
        </w:rPr>
        <w:t>(Ow</w:t>
      </w:r>
      <w:r w:rsidR="00BF7096" w:rsidRPr="00565448">
        <w:rPr>
          <w:color w:val="auto"/>
        </w:rPr>
        <w:t xml:space="preserve">, </w:t>
      </w:r>
      <w:r w:rsidR="00BF7096" w:rsidRPr="00565448">
        <w:rPr>
          <w:i/>
          <w:color w:val="auto"/>
        </w:rPr>
        <w:t>fenestra ovalis</w:t>
      </w:r>
      <w:r w:rsidR="008420DD" w:rsidRPr="00565448">
        <w:rPr>
          <w:i/>
          <w:color w:val="auto"/>
        </w:rPr>
        <w:t xml:space="preserve"> </w:t>
      </w:r>
      <w:r w:rsidR="008420DD" w:rsidRPr="00565448">
        <w:rPr>
          <w:color w:val="auto"/>
        </w:rPr>
        <w:t xml:space="preserve">or </w:t>
      </w:r>
      <w:r w:rsidR="008420DD" w:rsidRPr="00565448">
        <w:rPr>
          <w:i/>
          <w:color w:val="auto"/>
        </w:rPr>
        <w:t>fenestra vestibuli</w:t>
      </w:r>
      <w:r w:rsidR="00AC277A" w:rsidRPr="00565448">
        <w:rPr>
          <w:color w:val="auto"/>
        </w:rPr>
        <w:t xml:space="preserve">) </w:t>
      </w:r>
      <w:r w:rsidR="001C0AE6" w:rsidRPr="00565448">
        <w:rPr>
          <w:color w:val="auto"/>
        </w:rPr>
        <w:t xml:space="preserve">is </w:t>
      </w:r>
      <w:r w:rsidR="000A0BDD" w:rsidRPr="00565448">
        <w:rPr>
          <w:color w:val="auto"/>
        </w:rPr>
        <w:t>visible after removal of the stapes.</w:t>
      </w:r>
      <w:r w:rsidRPr="00565448">
        <w:rPr>
          <w:color w:val="auto"/>
        </w:rPr>
        <w:t xml:space="preserve"> </w:t>
      </w:r>
      <w:r w:rsidR="00A64F49" w:rsidRPr="00565448">
        <w:rPr>
          <w:rFonts w:hint="eastAsia"/>
          <w:color w:val="auto"/>
          <w:lang w:eastAsia="ja-JP"/>
        </w:rPr>
        <w:t>Rw, roun</w:t>
      </w:r>
      <w:r w:rsidR="00A64F49" w:rsidRPr="00565448">
        <w:rPr>
          <w:color w:val="auto"/>
          <w:lang w:eastAsia="ja-JP"/>
        </w:rPr>
        <w:t>d window</w:t>
      </w:r>
      <w:r w:rsidR="00BF7096" w:rsidRPr="00565448">
        <w:rPr>
          <w:color w:val="auto"/>
          <w:lang w:eastAsia="ja-JP"/>
        </w:rPr>
        <w:t xml:space="preserve"> (</w:t>
      </w:r>
      <w:r w:rsidR="00BF7096" w:rsidRPr="00565448">
        <w:rPr>
          <w:i/>
          <w:color w:val="auto"/>
          <w:lang w:eastAsia="ja-JP"/>
        </w:rPr>
        <w:t>fenestra rotunda</w:t>
      </w:r>
      <w:r w:rsidR="00BF7096" w:rsidRPr="00565448">
        <w:rPr>
          <w:color w:val="auto"/>
          <w:lang w:eastAsia="ja-JP"/>
        </w:rPr>
        <w:t xml:space="preserve"> or </w:t>
      </w:r>
      <w:r w:rsidR="00BF7096" w:rsidRPr="00565448">
        <w:rPr>
          <w:i/>
          <w:color w:val="auto"/>
          <w:lang w:eastAsia="ja-JP"/>
        </w:rPr>
        <w:t>fenestra cochleae</w:t>
      </w:r>
      <w:r w:rsidR="00BF7096" w:rsidRPr="00565448">
        <w:rPr>
          <w:color w:val="auto"/>
          <w:lang w:eastAsia="ja-JP"/>
        </w:rPr>
        <w:t>)</w:t>
      </w:r>
      <w:r w:rsidRPr="00565448">
        <w:rPr>
          <w:color w:val="auto"/>
        </w:rPr>
        <w:t xml:space="preserve">. </w:t>
      </w:r>
      <w:r w:rsidR="00CC3A5C" w:rsidRPr="00565448">
        <w:rPr>
          <w:rFonts w:hint="eastAsia"/>
          <w:color w:val="auto"/>
        </w:rPr>
        <w:t>S</w:t>
      </w:r>
      <w:r w:rsidR="00CC3A5C" w:rsidRPr="00565448">
        <w:rPr>
          <w:color w:val="auto"/>
        </w:rPr>
        <w:t>cale bar</w:t>
      </w:r>
      <w:r w:rsidR="008B253C" w:rsidRPr="00565448">
        <w:rPr>
          <w:color w:val="auto"/>
        </w:rPr>
        <w:t>s</w:t>
      </w:r>
      <w:r w:rsidR="00CC3A5C" w:rsidRPr="00565448">
        <w:rPr>
          <w:color w:val="auto"/>
        </w:rPr>
        <w:t>, 0.5 mm.</w:t>
      </w:r>
    </w:p>
    <w:p w14:paraId="3B9E73EF" w14:textId="77777777" w:rsidR="006F0D2F" w:rsidRPr="00565448" w:rsidRDefault="006F0D2F" w:rsidP="00C627A0">
      <w:pPr>
        <w:jc w:val="left"/>
        <w:rPr>
          <w:color w:val="auto"/>
        </w:rPr>
      </w:pPr>
    </w:p>
    <w:p w14:paraId="111F73D4" w14:textId="591F424F" w:rsidR="004B7156" w:rsidRPr="00565448" w:rsidRDefault="006F0D2F" w:rsidP="00C627A0">
      <w:pPr>
        <w:jc w:val="left"/>
        <w:rPr>
          <w:color w:val="auto"/>
        </w:rPr>
      </w:pPr>
      <w:r w:rsidRPr="00565448">
        <w:rPr>
          <w:b/>
          <w:color w:val="auto"/>
        </w:rPr>
        <w:t>Figure 4</w:t>
      </w:r>
      <w:r w:rsidR="00926E01" w:rsidRPr="00565448">
        <w:rPr>
          <w:b/>
          <w:color w:val="auto"/>
        </w:rPr>
        <w:t>.</w:t>
      </w:r>
      <w:r w:rsidR="009D3276" w:rsidRPr="00565448">
        <w:rPr>
          <w:b/>
          <w:color w:val="auto"/>
        </w:rPr>
        <w:t xml:space="preserve"> </w:t>
      </w:r>
      <w:r w:rsidR="00212636" w:rsidRPr="00565448">
        <w:rPr>
          <w:b/>
          <w:color w:val="auto"/>
        </w:rPr>
        <w:t>Orienting</w:t>
      </w:r>
      <w:r w:rsidR="009D3276" w:rsidRPr="00565448">
        <w:rPr>
          <w:b/>
          <w:color w:val="auto"/>
        </w:rPr>
        <w:t xml:space="preserve"> the auditory bulla and capsule </w:t>
      </w:r>
      <w:r w:rsidR="00CD60BC" w:rsidRPr="00565448">
        <w:rPr>
          <w:b/>
          <w:color w:val="auto"/>
        </w:rPr>
        <w:t xml:space="preserve">during </w:t>
      </w:r>
      <w:r w:rsidR="009D3276" w:rsidRPr="00565448">
        <w:rPr>
          <w:b/>
          <w:color w:val="auto"/>
        </w:rPr>
        <w:t>embedding</w:t>
      </w:r>
      <w:r w:rsidR="00CD60BC" w:rsidRPr="00565448">
        <w:rPr>
          <w:b/>
          <w:color w:val="auto"/>
          <w:lang w:eastAsia="ja-JP"/>
        </w:rPr>
        <w:t xml:space="preserve"> </w:t>
      </w:r>
      <w:r w:rsidR="00606B41" w:rsidRPr="00565448">
        <w:rPr>
          <w:b/>
          <w:color w:val="auto"/>
          <w:lang w:eastAsia="ja-JP"/>
        </w:rPr>
        <w:t>for</w:t>
      </w:r>
      <w:r w:rsidR="00CD60BC" w:rsidRPr="00565448">
        <w:rPr>
          <w:b/>
          <w:color w:val="auto"/>
          <w:lang w:eastAsia="ja-JP"/>
        </w:rPr>
        <w:t xml:space="preserve"> longitudinal (</w:t>
      </w:r>
      <w:r w:rsidR="002E1A92" w:rsidRPr="00565448">
        <w:rPr>
          <w:b/>
          <w:color w:val="auto"/>
          <w:lang w:eastAsia="ja-JP"/>
        </w:rPr>
        <w:t xml:space="preserve">parasagittal, </w:t>
      </w:r>
      <w:r w:rsidR="00CD60BC" w:rsidRPr="00565448">
        <w:rPr>
          <w:b/>
          <w:color w:val="auto"/>
          <w:lang w:eastAsia="ja-JP"/>
        </w:rPr>
        <w:t>A-C) and horizontal sectioning (D-E)</w:t>
      </w:r>
      <w:r w:rsidR="000233B6" w:rsidRPr="00565448">
        <w:rPr>
          <w:b/>
          <w:color w:val="auto"/>
          <w:lang w:eastAsia="ja-JP"/>
        </w:rPr>
        <w:t xml:space="preserve"> of the malleus</w:t>
      </w:r>
      <w:r w:rsidR="00CD60BC" w:rsidRPr="00565448">
        <w:rPr>
          <w:b/>
          <w:color w:val="auto"/>
          <w:lang w:eastAsia="ja-JP"/>
        </w:rPr>
        <w:t>.</w:t>
      </w:r>
      <w:r w:rsidR="00FC498D" w:rsidRPr="00565448">
        <w:rPr>
          <w:b/>
          <w:color w:val="auto"/>
          <w:lang w:eastAsia="ja-JP"/>
        </w:rPr>
        <w:t xml:space="preserve"> </w:t>
      </w:r>
      <w:r w:rsidR="00924BD2" w:rsidRPr="00565448">
        <w:rPr>
          <w:b/>
          <w:color w:val="auto"/>
          <w:lang w:eastAsia="ja-JP"/>
        </w:rPr>
        <w:t xml:space="preserve">(A-C) </w:t>
      </w:r>
      <w:r w:rsidR="00924BD2" w:rsidRPr="00565448">
        <w:rPr>
          <w:color w:val="auto"/>
        </w:rPr>
        <w:t>The neck and transversal lamina of the malleus</w:t>
      </w:r>
      <w:r w:rsidR="00924BD2" w:rsidRPr="00565448">
        <w:rPr>
          <w:color w:val="auto"/>
          <w:lang w:eastAsia="ja-JP"/>
        </w:rPr>
        <w:t xml:space="preserve"> are</w:t>
      </w:r>
      <w:r w:rsidR="00FC498D" w:rsidRPr="00565448">
        <w:rPr>
          <w:color w:val="auto"/>
          <w:lang w:eastAsia="ja-JP"/>
        </w:rPr>
        <w:t xml:space="preserve"> placed </w:t>
      </w:r>
      <w:r w:rsidR="00BA3E5F" w:rsidRPr="00565448">
        <w:rPr>
          <w:color w:val="auto"/>
        </w:rPr>
        <w:t xml:space="preserve">parallel to </w:t>
      </w:r>
      <w:r w:rsidR="00FC498D" w:rsidRPr="00565448">
        <w:rPr>
          <w:color w:val="auto"/>
        </w:rPr>
        <w:t>the bottom of embedding dish.</w:t>
      </w:r>
      <w:r w:rsidR="00924BD2" w:rsidRPr="00565448">
        <w:rPr>
          <w:color w:val="auto"/>
        </w:rPr>
        <w:t xml:space="preserve"> </w:t>
      </w:r>
      <w:r w:rsidR="00B61B70" w:rsidRPr="00565448">
        <w:rPr>
          <w:b/>
          <w:color w:val="auto"/>
        </w:rPr>
        <w:t>(A)</w:t>
      </w:r>
      <w:r w:rsidR="00B61B70" w:rsidRPr="00565448">
        <w:rPr>
          <w:color w:val="auto"/>
        </w:rPr>
        <w:t xml:space="preserve"> </w:t>
      </w:r>
      <w:r w:rsidR="00FC498D" w:rsidRPr="00565448">
        <w:rPr>
          <w:color w:val="auto"/>
        </w:rPr>
        <w:t xml:space="preserve">Side </w:t>
      </w:r>
      <w:r w:rsidR="006C77C6" w:rsidRPr="00565448">
        <w:rPr>
          <w:color w:val="auto"/>
        </w:rPr>
        <w:t>view</w:t>
      </w:r>
      <w:r w:rsidR="001060A1" w:rsidRPr="00565448">
        <w:rPr>
          <w:color w:val="auto"/>
          <w:lang w:eastAsia="ja-JP"/>
        </w:rPr>
        <w:t xml:space="preserve">: </w:t>
      </w:r>
      <w:r w:rsidR="00606B41" w:rsidRPr="00565448">
        <w:rPr>
          <w:color w:val="auto"/>
          <w:lang w:eastAsia="ja-JP"/>
        </w:rPr>
        <w:t>m</w:t>
      </w:r>
      <w:r w:rsidR="00606B41" w:rsidRPr="00565448">
        <w:rPr>
          <w:color w:val="auto"/>
        </w:rPr>
        <w:t xml:space="preserve">icro-CT image </w:t>
      </w:r>
      <w:r w:rsidR="00B8060F" w:rsidRPr="00565448">
        <w:rPr>
          <w:color w:val="auto"/>
        </w:rPr>
        <w:t>to show embedding of</w:t>
      </w:r>
      <w:r w:rsidR="00B61B70" w:rsidRPr="00565448">
        <w:rPr>
          <w:color w:val="auto"/>
        </w:rPr>
        <w:t xml:space="preserve"> the </w:t>
      </w:r>
      <w:r w:rsidR="001454A4" w:rsidRPr="00565448">
        <w:rPr>
          <w:color w:val="auto"/>
        </w:rPr>
        <w:t xml:space="preserve">right </w:t>
      </w:r>
      <w:r w:rsidR="00B61B70" w:rsidRPr="00565448">
        <w:rPr>
          <w:color w:val="auto"/>
        </w:rPr>
        <w:t>malleus in the bulla (ps</w:t>
      </w:r>
      <w:r w:rsidR="0022420F" w:rsidRPr="00565448">
        <w:rPr>
          <w:color w:val="auto"/>
        </w:rPr>
        <w:t>e</w:t>
      </w:r>
      <w:r w:rsidR="00B61B70" w:rsidRPr="00565448">
        <w:rPr>
          <w:color w:val="auto"/>
        </w:rPr>
        <w:t xml:space="preserve">udocolored blue). </w:t>
      </w:r>
      <w:r w:rsidR="00055A91" w:rsidRPr="00565448">
        <w:rPr>
          <w:color w:val="auto"/>
        </w:rPr>
        <w:t xml:space="preserve">The </w:t>
      </w:r>
      <w:r w:rsidR="00055A91" w:rsidRPr="00565448">
        <w:rPr>
          <w:rFonts w:cs="Arial"/>
          <w:color w:val="auto"/>
        </w:rPr>
        <w:t>malleus and incus</w:t>
      </w:r>
      <w:r w:rsidR="00055A91" w:rsidRPr="00565448">
        <w:rPr>
          <w:color w:val="auto"/>
        </w:rPr>
        <w:t xml:space="preserve"> are pseudocolored green. </w:t>
      </w:r>
      <w:r w:rsidR="00606B41" w:rsidRPr="00565448">
        <w:rPr>
          <w:color w:val="auto"/>
        </w:rPr>
        <w:t>Dashed line,</w:t>
      </w:r>
      <w:r w:rsidR="00B61B70" w:rsidRPr="00565448">
        <w:rPr>
          <w:color w:val="auto"/>
        </w:rPr>
        <w:t xml:space="preserve"> the desired cutting plane</w:t>
      </w:r>
      <w:r w:rsidR="00606B41" w:rsidRPr="00565448">
        <w:rPr>
          <w:color w:val="auto"/>
        </w:rPr>
        <w:t>.</w:t>
      </w:r>
      <w:r w:rsidR="00B61B70" w:rsidRPr="00565448">
        <w:rPr>
          <w:color w:val="auto"/>
        </w:rPr>
        <w:t xml:space="preserve"> </w:t>
      </w:r>
      <w:r w:rsidR="00606B41" w:rsidRPr="00565448">
        <w:rPr>
          <w:color w:val="auto"/>
        </w:rPr>
        <w:t>Solid line,</w:t>
      </w:r>
      <w:r w:rsidR="00100138" w:rsidRPr="00565448">
        <w:rPr>
          <w:color w:val="auto"/>
        </w:rPr>
        <w:t xml:space="preserve"> </w:t>
      </w:r>
      <w:r w:rsidR="00B61B70" w:rsidRPr="00565448">
        <w:rPr>
          <w:color w:val="auto"/>
        </w:rPr>
        <w:t>bottom of embedding dish.</w:t>
      </w:r>
      <w:r w:rsidR="009F35F0" w:rsidRPr="00565448">
        <w:rPr>
          <w:color w:val="auto"/>
        </w:rPr>
        <w:t xml:space="preserve"> </w:t>
      </w:r>
      <w:r w:rsidR="003D5C27" w:rsidRPr="00565448">
        <w:rPr>
          <w:color w:val="auto"/>
        </w:rPr>
        <w:t>m, malleus;</w:t>
      </w:r>
      <w:r w:rsidR="0022420F" w:rsidRPr="00565448">
        <w:rPr>
          <w:rFonts w:cs="Arial"/>
          <w:color w:val="auto"/>
        </w:rPr>
        <w:t xml:space="preserve"> </w:t>
      </w:r>
      <w:r w:rsidR="00C67E7B" w:rsidRPr="00565448">
        <w:rPr>
          <w:rFonts w:cs="Arial"/>
          <w:color w:val="auto"/>
        </w:rPr>
        <w:t>a</w:t>
      </w:r>
      <w:r w:rsidR="00AA5C4C" w:rsidRPr="00565448">
        <w:rPr>
          <w:rFonts w:cs="Arial"/>
          <w:color w:val="auto"/>
        </w:rPr>
        <w:t>rrowheads, dorsal crest</w:t>
      </w:r>
      <w:r w:rsidR="009F35F0" w:rsidRPr="00565448">
        <w:rPr>
          <w:color w:val="auto"/>
        </w:rPr>
        <w:t>.</w:t>
      </w:r>
      <w:r w:rsidR="00B61B70" w:rsidRPr="00565448">
        <w:rPr>
          <w:color w:val="auto"/>
        </w:rPr>
        <w:t xml:space="preserve"> </w:t>
      </w:r>
      <w:r w:rsidR="006800A7" w:rsidRPr="00565448">
        <w:rPr>
          <w:color w:val="auto"/>
        </w:rPr>
        <w:t>M, medial; L, lateral; D, dorsal; V, ventral.</w:t>
      </w:r>
      <w:r w:rsidR="006800A7" w:rsidRPr="00565448">
        <w:rPr>
          <w:rFonts w:hint="eastAsia"/>
          <w:color w:val="auto"/>
          <w:lang w:eastAsia="ja-JP"/>
        </w:rPr>
        <w:t xml:space="preserve"> </w:t>
      </w:r>
      <w:r w:rsidR="00520512" w:rsidRPr="00565448">
        <w:rPr>
          <w:b/>
          <w:color w:val="auto"/>
        </w:rPr>
        <w:t>(</w:t>
      </w:r>
      <w:r w:rsidR="00B61B70" w:rsidRPr="00565448">
        <w:rPr>
          <w:b/>
          <w:color w:val="auto"/>
        </w:rPr>
        <w:t>B</w:t>
      </w:r>
      <w:r w:rsidR="00520512" w:rsidRPr="00565448">
        <w:rPr>
          <w:b/>
          <w:color w:val="auto"/>
        </w:rPr>
        <w:t>)</w:t>
      </w:r>
      <w:r w:rsidR="00D73DDE" w:rsidRPr="00565448">
        <w:rPr>
          <w:color w:val="auto"/>
        </w:rPr>
        <w:t xml:space="preserve"> </w:t>
      </w:r>
      <w:r w:rsidR="00FC498D" w:rsidRPr="00565448">
        <w:rPr>
          <w:color w:val="auto"/>
        </w:rPr>
        <w:t>T</w:t>
      </w:r>
      <w:r w:rsidR="00C24217" w:rsidRPr="00565448">
        <w:rPr>
          <w:color w:val="auto"/>
        </w:rPr>
        <w:t>op view: Micro-CT image. Note that the anterior end of the bulla (styliform process) was removed.</w:t>
      </w:r>
      <w:r w:rsidR="00C24217" w:rsidRPr="00565448">
        <w:rPr>
          <w:b/>
          <w:color w:val="auto"/>
        </w:rPr>
        <w:t xml:space="preserve"> </w:t>
      </w:r>
      <w:r w:rsidR="00C24217" w:rsidRPr="00565448">
        <w:rPr>
          <w:color w:val="auto"/>
        </w:rPr>
        <w:t xml:space="preserve">i, incus. </w:t>
      </w:r>
      <w:r w:rsidR="00C24217" w:rsidRPr="00565448">
        <w:rPr>
          <w:b/>
          <w:color w:val="auto"/>
        </w:rPr>
        <w:t>(C)</w:t>
      </w:r>
      <w:r w:rsidR="00C24217" w:rsidRPr="00565448">
        <w:rPr>
          <w:color w:val="auto"/>
        </w:rPr>
        <w:t xml:space="preserve"> </w:t>
      </w:r>
      <w:r w:rsidR="00FC498D" w:rsidRPr="00565448">
        <w:rPr>
          <w:color w:val="auto"/>
        </w:rPr>
        <w:t>T</w:t>
      </w:r>
      <w:r w:rsidR="00B61B70" w:rsidRPr="00565448">
        <w:rPr>
          <w:color w:val="auto"/>
        </w:rPr>
        <w:t>op</w:t>
      </w:r>
      <w:r w:rsidR="006C77C6" w:rsidRPr="00565448">
        <w:rPr>
          <w:color w:val="auto"/>
        </w:rPr>
        <w:t xml:space="preserve"> </w:t>
      </w:r>
      <w:r w:rsidR="00FC498D" w:rsidRPr="00565448">
        <w:rPr>
          <w:color w:val="auto"/>
        </w:rPr>
        <w:t>view</w:t>
      </w:r>
      <w:r w:rsidR="001060A1" w:rsidRPr="00565448">
        <w:rPr>
          <w:color w:val="auto"/>
        </w:rPr>
        <w:t>:</w:t>
      </w:r>
      <w:r w:rsidR="008F5A78" w:rsidRPr="00565448">
        <w:rPr>
          <w:color w:val="auto"/>
        </w:rPr>
        <w:t xml:space="preserve"> m</w:t>
      </w:r>
      <w:r w:rsidR="00D73DDE" w:rsidRPr="00565448">
        <w:rPr>
          <w:color w:val="auto"/>
        </w:rPr>
        <w:t>icrograph</w:t>
      </w:r>
      <w:r w:rsidR="003618CF" w:rsidRPr="00565448">
        <w:rPr>
          <w:color w:val="auto"/>
        </w:rPr>
        <w:t xml:space="preserve"> (taken with a</w:t>
      </w:r>
      <w:r w:rsidR="004F6E9B" w:rsidRPr="00565448">
        <w:rPr>
          <w:color w:val="auto"/>
        </w:rPr>
        <w:t xml:space="preserve"> colo</w:t>
      </w:r>
      <w:r w:rsidR="003618CF" w:rsidRPr="00565448">
        <w:rPr>
          <w:color w:val="auto"/>
        </w:rPr>
        <w:t>r filter)</w:t>
      </w:r>
      <w:r w:rsidR="00D73DDE" w:rsidRPr="00565448">
        <w:rPr>
          <w:color w:val="auto"/>
        </w:rPr>
        <w:t>.</w:t>
      </w:r>
      <w:r w:rsidR="003A5599" w:rsidRPr="00565448">
        <w:rPr>
          <w:color w:val="auto"/>
        </w:rPr>
        <w:t xml:space="preserve"> </w:t>
      </w:r>
      <w:r w:rsidR="00221D57" w:rsidRPr="00565448">
        <w:rPr>
          <w:rFonts w:cs="Arial"/>
          <w:color w:val="auto"/>
        </w:rPr>
        <w:t xml:space="preserve">AC, anterior (superior) </w:t>
      </w:r>
      <w:r w:rsidR="00221D57" w:rsidRPr="00565448">
        <w:rPr>
          <w:rStyle w:val="st"/>
          <w:color w:val="auto"/>
        </w:rPr>
        <w:t xml:space="preserve">semicircular </w:t>
      </w:r>
      <w:r w:rsidR="00221D57" w:rsidRPr="00565448">
        <w:rPr>
          <w:rFonts w:cs="Arial"/>
          <w:color w:val="auto"/>
        </w:rPr>
        <w:t xml:space="preserve">canal; Sf, subarcuate fossa; </w:t>
      </w:r>
      <w:r w:rsidR="008E602C" w:rsidRPr="00565448">
        <w:rPr>
          <w:rFonts w:cs="Arial"/>
          <w:color w:val="auto"/>
        </w:rPr>
        <w:t>S</w:t>
      </w:r>
      <w:r w:rsidR="002979ED" w:rsidRPr="00565448">
        <w:rPr>
          <w:rFonts w:cs="Arial"/>
          <w:color w:val="auto"/>
        </w:rPr>
        <w:t>p</w:t>
      </w:r>
      <w:r w:rsidR="00221D57" w:rsidRPr="00565448">
        <w:rPr>
          <w:rFonts w:cs="Arial"/>
          <w:color w:val="auto"/>
        </w:rPr>
        <w:t xml:space="preserve">, </w:t>
      </w:r>
      <w:r w:rsidR="008E602C" w:rsidRPr="00565448">
        <w:rPr>
          <w:color w:val="auto"/>
        </w:rPr>
        <w:t>styliform</w:t>
      </w:r>
      <w:r w:rsidR="00657FE8" w:rsidRPr="00565448">
        <w:rPr>
          <w:color w:val="auto"/>
        </w:rPr>
        <w:t xml:space="preserve"> process</w:t>
      </w:r>
      <w:r w:rsidR="00221D57" w:rsidRPr="00565448">
        <w:rPr>
          <w:color w:val="auto"/>
        </w:rPr>
        <w:t xml:space="preserve">. A, anterior; P, posterior; D, dorsal; V, ventral. </w:t>
      </w:r>
      <w:r w:rsidR="00924BD2" w:rsidRPr="00565448">
        <w:rPr>
          <w:b/>
          <w:color w:val="auto"/>
        </w:rPr>
        <w:t>(D-F)</w:t>
      </w:r>
      <w:r w:rsidR="004A05C6" w:rsidRPr="00565448">
        <w:rPr>
          <w:color w:val="auto"/>
        </w:rPr>
        <w:t xml:space="preserve"> The pr</w:t>
      </w:r>
      <w:r w:rsidR="00924BD2" w:rsidRPr="00565448">
        <w:rPr>
          <w:color w:val="auto"/>
        </w:rPr>
        <w:t xml:space="preserve">ocessus brevis of the malleus is placed perpendicular to the bottom of embedding dish. </w:t>
      </w:r>
      <w:r w:rsidR="00606B41" w:rsidRPr="00565448">
        <w:rPr>
          <w:b/>
          <w:color w:val="auto"/>
        </w:rPr>
        <w:t>(D)</w:t>
      </w:r>
      <w:r w:rsidR="00606B41" w:rsidRPr="00565448">
        <w:rPr>
          <w:color w:val="auto"/>
        </w:rPr>
        <w:t xml:space="preserve"> </w:t>
      </w:r>
      <w:r w:rsidR="00FC498D" w:rsidRPr="00565448">
        <w:rPr>
          <w:color w:val="auto"/>
        </w:rPr>
        <w:t xml:space="preserve">Side </w:t>
      </w:r>
      <w:r w:rsidR="00606B41" w:rsidRPr="00565448">
        <w:rPr>
          <w:color w:val="auto"/>
        </w:rPr>
        <w:t>view: Micro-CT image</w:t>
      </w:r>
      <w:r w:rsidR="00B8060F" w:rsidRPr="00565448">
        <w:rPr>
          <w:color w:val="auto"/>
        </w:rPr>
        <w:t xml:space="preserve"> to show embedding of the </w:t>
      </w:r>
      <w:r w:rsidR="001454A4" w:rsidRPr="00565448">
        <w:rPr>
          <w:color w:val="auto"/>
        </w:rPr>
        <w:t xml:space="preserve">right </w:t>
      </w:r>
      <w:r w:rsidR="00B8060F" w:rsidRPr="00565448">
        <w:rPr>
          <w:color w:val="auto"/>
        </w:rPr>
        <w:t>malleus</w:t>
      </w:r>
      <w:r w:rsidR="00606B41" w:rsidRPr="00565448">
        <w:rPr>
          <w:color w:val="auto"/>
        </w:rPr>
        <w:t xml:space="preserve">. Dashed line, </w:t>
      </w:r>
      <w:r w:rsidR="002D0699" w:rsidRPr="00565448">
        <w:rPr>
          <w:color w:val="auto"/>
        </w:rPr>
        <w:t xml:space="preserve">the </w:t>
      </w:r>
      <w:r w:rsidR="00606B41" w:rsidRPr="00565448">
        <w:rPr>
          <w:color w:val="auto"/>
        </w:rPr>
        <w:t>desired cutting plane. Solid line,</w:t>
      </w:r>
      <w:r w:rsidR="00E45D39" w:rsidRPr="00565448">
        <w:rPr>
          <w:color w:val="auto"/>
        </w:rPr>
        <w:t xml:space="preserve"> </w:t>
      </w:r>
      <w:r w:rsidR="00606B41" w:rsidRPr="00565448">
        <w:rPr>
          <w:color w:val="auto"/>
        </w:rPr>
        <w:t xml:space="preserve">bottom of embedding dish. </w:t>
      </w:r>
      <w:r w:rsidR="008A21D6" w:rsidRPr="00565448">
        <w:rPr>
          <w:b/>
          <w:color w:val="auto"/>
        </w:rPr>
        <w:t>(E)</w:t>
      </w:r>
      <w:r w:rsidR="008A21D6" w:rsidRPr="00565448">
        <w:rPr>
          <w:color w:val="auto"/>
        </w:rPr>
        <w:t xml:space="preserve"> </w:t>
      </w:r>
      <w:r w:rsidR="00FC498D" w:rsidRPr="00565448">
        <w:rPr>
          <w:color w:val="auto"/>
        </w:rPr>
        <w:t>Top view</w:t>
      </w:r>
      <w:r w:rsidR="008A21D6" w:rsidRPr="00565448">
        <w:rPr>
          <w:color w:val="auto"/>
        </w:rPr>
        <w:t>: Micro-CT image. mM, malleal manubrium.</w:t>
      </w:r>
      <w:r w:rsidR="008A21D6" w:rsidRPr="00565448">
        <w:rPr>
          <w:b/>
          <w:color w:val="auto"/>
        </w:rPr>
        <w:t xml:space="preserve"> </w:t>
      </w:r>
      <w:r w:rsidR="00520512" w:rsidRPr="00565448">
        <w:rPr>
          <w:b/>
          <w:color w:val="auto"/>
        </w:rPr>
        <w:t>(</w:t>
      </w:r>
      <w:r w:rsidR="008A21D6" w:rsidRPr="00565448">
        <w:rPr>
          <w:b/>
          <w:color w:val="auto"/>
        </w:rPr>
        <w:t>F</w:t>
      </w:r>
      <w:r w:rsidR="00520512" w:rsidRPr="00565448">
        <w:rPr>
          <w:b/>
          <w:color w:val="auto"/>
        </w:rPr>
        <w:t>)</w:t>
      </w:r>
      <w:r w:rsidR="00D73DDE" w:rsidRPr="00565448">
        <w:rPr>
          <w:color w:val="auto"/>
        </w:rPr>
        <w:t xml:space="preserve"> </w:t>
      </w:r>
      <w:r w:rsidR="00FC498D" w:rsidRPr="00565448">
        <w:rPr>
          <w:color w:val="auto"/>
        </w:rPr>
        <w:t>Top view</w:t>
      </w:r>
      <w:r w:rsidR="00B8060F" w:rsidRPr="00565448">
        <w:rPr>
          <w:color w:val="auto"/>
        </w:rPr>
        <w:t>:</w:t>
      </w:r>
      <w:r w:rsidR="008F5A78" w:rsidRPr="00565448">
        <w:rPr>
          <w:color w:val="auto"/>
        </w:rPr>
        <w:t xml:space="preserve"> m</w:t>
      </w:r>
      <w:r w:rsidR="00D73DDE" w:rsidRPr="00565448">
        <w:rPr>
          <w:color w:val="auto"/>
        </w:rPr>
        <w:t>icrograph</w:t>
      </w:r>
      <w:r w:rsidR="004F6E9B" w:rsidRPr="00565448">
        <w:rPr>
          <w:color w:val="auto"/>
        </w:rPr>
        <w:t xml:space="preserve"> (taken with a color filter)</w:t>
      </w:r>
      <w:r w:rsidR="00D73DDE" w:rsidRPr="00565448">
        <w:rPr>
          <w:color w:val="auto"/>
        </w:rPr>
        <w:t>.</w:t>
      </w:r>
      <w:r w:rsidR="003A5599" w:rsidRPr="00565448">
        <w:rPr>
          <w:color w:val="auto"/>
        </w:rPr>
        <w:t xml:space="preserve"> </w:t>
      </w:r>
      <w:r w:rsidR="00E35B2F" w:rsidRPr="00565448">
        <w:rPr>
          <w:color w:val="auto"/>
        </w:rPr>
        <w:t>Scale bars, 1 mm.</w:t>
      </w:r>
      <w:r w:rsidR="003618CF" w:rsidRPr="00565448">
        <w:rPr>
          <w:color w:val="auto"/>
        </w:rPr>
        <w:t xml:space="preserve"> </w:t>
      </w:r>
      <w:r w:rsidR="00933420" w:rsidRPr="00565448">
        <w:rPr>
          <w:color w:val="auto"/>
        </w:rPr>
        <w:t>Micro-CT</w:t>
      </w:r>
      <w:r w:rsidR="00684ABA" w:rsidRPr="00565448">
        <w:rPr>
          <w:color w:val="auto"/>
        </w:rPr>
        <w:t xml:space="preserve"> images were obtained at a voxel resolution of 5 </w:t>
      </w:r>
      <w:r w:rsidR="00684ABA" w:rsidRPr="00565448">
        <w:rPr>
          <w:rFonts w:ascii="Symbol" w:hAnsi="Symbol"/>
          <w:color w:val="auto"/>
        </w:rPr>
        <w:t></w:t>
      </w:r>
      <w:r w:rsidR="00684ABA" w:rsidRPr="00565448">
        <w:rPr>
          <w:color w:val="auto"/>
        </w:rPr>
        <w:t>m</w:t>
      </w:r>
      <w:r w:rsidR="00E45D39" w:rsidRPr="00565448">
        <w:rPr>
          <w:color w:val="auto"/>
        </w:rPr>
        <w:t>,</w:t>
      </w:r>
      <w:r w:rsidR="00684ABA" w:rsidRPr="00565448">
        <w:rPr>
          <w:color w:val="auto"/>
        </w:rPr>
        <w:t xml:space="preserve"> as previously described </w:t>
      </w:r>
      <w:r w:rsidR="001060A1" w:rsidRPr="00565448">
        <w:rPr>
          <w:color w:val="auto"/>
        </w:rPr>
        <w:fldChar w:fldCharType="begin">
          <w:fldData xml:space="preserve">PEVuZE5vdGU+PENpdGU+PEF1dGhvcj5LYW56YWtpPC9BdXRob3I+PFllYXI+MjAxMTwvWWVhcj48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</w:fldData>
        </w:fldChar>
      </w:r>
      <w:r w:rsidR="00D818A8" w:rsidRPr="00565448">
        <w:rPr>
          <w:color w:val="auto"/>
        </w:rPr>
        <w:instrText xml:space="preserve"> ADDIN EN.CITE </w:instrText>
      </w:r>
      <w:r w:rsidR="001060A1" w:rsidRPr="00565448">
        <w:rPr>
          <w:color w:val="auto"/>
        </w:rPr>
        <w:fldChar w:fldCharType="begin">
          <w:fldData xml:space="preserve">PEVuZE5vdGU+PENpdGU+PEF1dGhvcj5LYW56YWtpPC9BdXRob3I+PFllYXI+MjAxMTwvWWVhcj48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</w:fldData>
        </w:fldChar>
      </w:r>
      <w:r w:rsidR="00D818A8" w:rsidRPr="00565448">
        <w:rPr>
          <w:color w:val="auto"/>
        </w:rPr>
        <w:instrText xml:space="preserve"> ADDIN EN.CITE.DATA </w:instrText>
      </w:r>
      <w:r w:rsidR="001060A1" w:rsidRPr="00565448">
        <w:rPr>
          <w:color w:val="auto"/>
        </w:rPr>
      </w:r>
      <w:r w:rsidR="001060A1" w:rsidRPr="00565448">
        <w:rPr>
          <w:color w:val="auto"/>
        </w:rPr>
        <w:fldChar w:fldCharType="end"/>
      </w:r>
      <w:r w:rsidR="001060A1" w:rsidRPr="00565448">
        <w:rPr>
          <w:color w:val="auto"/>
        </w:rPr>
      </w:r>
      <w:r w:rsidR="001060A1" w:rsidRPr="00565448">
        <w:rPr>
          <w:color w:val="auto"/>
        </w:rPr>
        <w:fldChar w:fldCharType="separate"/>
      </w:r>
      <w:r w:rsidR="00D818A8" w:rsidRPr="00565448">
        <w:rPr>
          <w:noProof/>
          <w:color w:val="auto"/>
          <w:vertAlign w:val="superscript"/>
        </w:rPr>
        <w:t>7</w:t>
      </w:r>
      <w:r w:rsidR="001060A1" w:rsidRPr="00565448">
        <w:rPr>
          <w:color w:val="auto"/>
        </w:rPr>
        <w:fldChar w:fldCharType="end"/>
      </w:r>
      <w:r w:rsidR="00684ABA" w:rsidRPr="00565448">
        <w:rPr>
          <w:color w:val="auto"/>
        </w:rPr>
        <w:t>.</w:t>
      </w:r>
    </w:p>
    <w:p w14:paraId="7EAB37B2" w14:textId="77777777" w:rsidR="006F0D2F" w:rsidRPr="00565448" w:rsidRDefault="006F0D2F" w:rsidP="00C627A0">
      <w:pPr>
        <w:jc w:val="left"/>
        <w:rPr>
          <w:color w:val="auto"/>
        </w:rPr>
      </w:pPr>
    </w:p>
    <w:p w14:paraId="0984A3E6" w14:textId="77777777" w:rsidR="004C765C" w:rsidRPr="00565448" w:rsidRDefault="004C765C" w:rsidP="00C627A0">
      <w:pPr>
        <w:jc w:val="left"/>
        <w:rPr>
          <w:b/>
          <w:color w:val="auto"/>
        </w:rPr>
      </w:pPr>
      <w:r w:rsidRPr="00565448">
        <w:rPr>
          <w:b/>
          <w:color w:val="auto"/>
        </w:rPr>
        <w:t xml:space="preserve">Figure </w:t>
      </w:r>
      <w:r w:rsidR="00C404B3" w:rsidRPr="00565448">
        <w:rPr>
          <w:b/>
          <w:color w:val="auto"/>
        </w:rPr>
        <w:t>5</w:t>
      </w:r>
      <w:r w:rsidR="00926E01" w:rsidRPr="00565448">
        <w:rPr>
          <w:b/>
          <w:color w:val="auto"/>
        </w:rPr>
        <w:t>.</w:t>
      </w:r>
      <w:r w:rsidRPr="00565448">
        <w:rPr>
          <w:b/>
          <w:color w:val="auto"/>
        </w:rPr>
        <w:t xml:space="preserve"> Histology</w:t>
      </w:r>
      <w:r w:rsidR="00926E01" w:rsidRPr="00565448">
        <w:rPr>
          <w:b/>
          <w:color w:val="auto"/>
        </w:rPr>
        <w:t>.</w:t>
      </w:r>
    </w:p>
    <w:p w14:paraId="40906853" w14:textId="1F61C48C" w:rsidR="00C21594" w:rsidRPr="00565448" w:rsidRDefault="00520512" w:rsidP="00C627A0">
      <w:pPr>
        <w:jc w:val="left"/>
        <w:rPr>
          <w:color w:val="auto"/>
          <w:lang w:eastAsia="ja-JP"/>
        </w:rPr>
      </w:pPr>
      <w:r w:rsidRPr="00565448">
        <w:rPr>
          <w:b/>
          <w:color w:val="auto"/>
          <w:lang w:eastAsia="ja-JP"/>
        </w:rPr>
        <w:t>(</w:t>
      </w:r>
      <w:r w:rsidR="0067174A" w:rsidRPr="00565448">
        <w:rPr>
          <w:rFonts w:hint="eastAsia"/>
          <w:b/>
          <w:color w:val="auto"/>
          <w:lang w:eastAsia="ja-JP"/>
        </w:rPr>
        <w:t>A</w:t>
      </w:r>
      <w:r w:rsidRPr="00565448">
        <w:rPr>
          <w:b/>
          <w:color w:val="auto"/>
          <w:lang w:eastAsia="ja-JP"/>
        </w:rPr>
        <w:t>)</w:t>
      </w:r>
      <w:r w:rsidR="00C21594" w:rsidRPr="00565448">
        <w:rPr>
          <w:color w:val="auto"/>
          <w:lang w:eastAsia="ja-JP"/>
        </w:rPr>
        <w:t xml:space="preserve"> </w:t>
      </w:r>
      <w:r w:rsidR="0062060E" w:rsidRPr="00565448">
        <w:rPr>
          <w:color w:val="auto"/>
          <w:lang w:eastAsia="ja-JP"/>
        </w:rPr>
        <w:t xml:space="preserve">H&amp;E staining. </w:t>
      </w:r>
      <w:r w:rsidR="00E26A6A" w:rsidRPr="00565448">
        <w:rPr>
          <w:color w:val="auto"/>
          <w:lang w:eastAsia="ja-JP"/>
        </w:rPr>
        <w:t>Longitudinal (</w:t>
      </w:r>
      <w:r w:rsidR="000621C8" w:rsidRPr="00565448">
        <w:rPr>
          <w:color w:val="auto"/>
          <w:lang w:eastAsia="ja-JP"/>
        </w:rPr>
        <w:t>para</w:t>
      </w:r>
      <w:r w:rsidR="00E26A6A" w:rsidRPr="00565448">
        <w:rPr>
          <w:color w:val="auto"/>
          <w:lang w:eastAsia="ja-JP"/>
        </w:rPr>
        <w:t>sagittal) section</w:t>
      </w:r>
      <w:r w:rsidR="005E3FF2" w:rsidRPr="00565448">
        <w:rPr>
          <w:color w:val="auto"/>
          <w:lang w:eastAsia="ja-JP"/>
        </w:rPr>
        <w:t xml:space="preserve"> of </w:t>
      </w:r>
      <w:r w:rsidR="006D010D" w:rsidRPr="00565448">
        <w:rPr>
          <w:color w:val="auto"/>
          <w:lang w:eastAsia="ja-JP"/>
        </w:rPr>
        <w:t xml:space="preserve">the </w:t>
      </w:r>
      <w:r w:rsidR="005E3FF2" w:rsidRPr="00565448">
        <w:rPr>
          <w:color w:val="auto"/>
          <w:lang w:eastAsia="ja-JP"/>
        </w:rPr>
        <w:t>paraffin-embedded</w:t>
      </w:r>
      <w:r w:rsidR="00E26A6A" w:rsidRPr="00565448">
        <w:rPr>
          <w:color w:val="auto"/>
          <w:lang w:eastAsia="ja-JP"/>
        </w:rPr>
        <w:t xml:space="preserve"> </w:t>
      </w:r>
      <w:r w:rsidR="002E1A92" w:rsidRPr="00565448">
        <w:rPr>
          <w:color w:val="auto"/>
          <w:lang w:eastAsia="ja-JP"/>
        </w:rPr>
        <w:t xml:space="preserve">right </w:t>
      </w:r>
      <w:r w:rsidR="006D010D" w:rsidRPr="00565448">
        <w:rPr>
          <w:color w:val="auto"/>
          <w:lang w:eastAsia="ja-JP"/>
        </w:rPr>
        <w:t xml:space="preserve">malleus (m) in the </w:t>
      </w:r>
      <w:r w:rsidR="00E26A6A" w:rsidRPr="00565448">
        <w:rPr>
          <w:color w:val="auto"/>
          <w:lang w:eastAsia="ja-JP"/>
        </w:rPr>
        <w:t xml:space="preserve">auditory bulla </w:t>
      </w:r>
      <w:r w:rsidR="000621C8" w:rsidRPr="00565448">
        <w:rPr>
          <w:color w:val="auto"/>
          <w:lang w:eastAsia="ja-JP"/>
        </w:rPr>
        <w:t xml:space="preserve">(dotted line) </w:t>
      </w:r>
      <w:r w:rsidR="006D010D" w:rsidRPr="00565448">
        <w:rPr>
          <w:color w:val="auto"/>
          <w:lang w:eastAsia="ja-JP"/>
        </w:rPr>
        <w:t xml:space="preserve">at </w:t>
      </w:r>
      <w:r w:rsidR="0062060E" w:rsidRPr="00565448">
        <w:rPr>
          <w:color w:val="auto"/>
          <w:lang w:eastAsia="ja-JP"/>
        </w:rPr>
        <w:t>P14</w:t>
      </w:r>
      <w:r w:rsidR="00C21594" w:rsidRPr="00565448">
        <w:rPr>
          <w:color w:val="auto"/>
          <w:lang w:eastAsia="ja-JP"/>
        </w:rPr>
        <w:t>.</w:t>
      </w:r>
      <w:r w:rsidR="003A5599" w:rsidRPr="00565448">
        <w:rPr>
          <w:color w:val="auto"/>
          <w:lang w:eastAsia="ja-JP"/>
        </w:rPr>
        <w:t xml:space="preserve"> </w:t>
      </w:r>
      <w:r w:rsidR="006D010D" w:rsidRPr="00565448">
        <w:rPr>
          <w:color w:val="auto"/>
          <w:lang w:eastAsia="ja-JP"/>
        </w:rPr>
        <w:t>TM, tympanic membrane.</w:t>
      </w:r>
      <w:r w:rsidR="006D010D" w:rsidRPr="00565448">
        <w:rPr>
          <w:b/>
          <w:color w:val="auto"/>
          <w:lang w:eastAsia="ja-JP"/>
        </w:rPr>
        <w:t xml:space="preserve"> </w:t>
      </w:r>
      <w:r w:rsidRPr="00565448">
        <w:rPr>
          <w:b/>
          <w:color w:val="auto"/>
          <w:lang w:eastAsia="ja-JP"/>
        </w:rPr>
        <w:t>(B)</w:t>
      </w:r>
      <w:r w:rsidR="0067174A" w:rsidRPr="00565448">
        <w:rPr>
          <w:color w:val="auto"/>
          <w:lang w:eastAsia="ja-JP"/>
        </w:rPr>
        <w:t xml:space="preserve"> </w:t>
      </w:r>
      <w:r w:rsidR="0062060E" w:rsidRPr="00565448">
        <w:rPr>
          <w:color w:val="auto"/>
          <w:lang w:eastAsia="ja-JP"/>
        </w:rPr>
        <w:t xml:space="preserve">Calcein bone labeling. </w:t>
      </w:r>
      <w:r w:rsidR="0067174A" w:rsidRPr="00565448">
        <w:rPr>
          <w:color w:val="auto"/>
          <w:lang w:eastAsia="ja-JP"/>
        </w:rPr>
        <w:t>Longitudinal section of</w:t>
      </w:r>
      <w:r w:rsidR="005E3FF2" w:rsidRPr="00565448">
        <w:rPr>
          <w:color w:val="auto"/>
          <w:lang w:eastAsia="ja-JP"/>
        </w:rPr>
        <w:t xml:space="preserve"> </w:t>
      </w:r>
      <w:r w:rsidR="006D010D" w:rsidRPr="00565448">
        <w:rPr>
          <w:color w:val="auto"/>
          <w:lang w:eastAsia="ja-JP"/>
        </w:rPr>
        <w:t xml:space="preserve">the </w:t>
      </w:r>
      <w:r w:rsidR="005E3FF2" w:rsidRPr="00565448">
        <w:rPr>
          <w:color w:val="auto"/>
          <w:lang w:eastAsia="ja-JP"/>
        </w:rPr>
        <w:t>frozen</w:t>
      </w:r>
      <w:r w:rsidR="000621C8" w:rsidRPr="00565448">
        <w:rPr>
          <w:color w:val="auto"/>
          <w:lang w:eastAsia="ja-JP"/>
        </w:rPr>
        <w:t>, undecalcified</w:t>
      </w:r>
      <w:r w:rsidR="005E3FF2" w:rsidRPr="00565448">
        <w:rPr>
          <w:color w:val="auto"/>
          <w:lang w:eastAsia="ja-JP"/>
        </w:rPr>
        <w:t xml:space="preserve"> </w:t>
      </w:r>
      <w:r w:rsidR="002E1A92" w:rsidRPr="00565448">
        <w:rPr>
          <w:color w:val="auto"/>
          <w:lang w:eastAsia="ja-JP"/>
        </w:rPr>
        <w:t xml:space="preserve">left </w:t>
      </w:r>
      <w:r w:rsidR="006D010D" w:rsidRPr="00565448">
        <w:rPr>
          <w:color w:val="auto"/>
          <w:lang w:eastAsia="ja-JP"/>
        </w:rPr>
        <w:t xml:space="preserve">malleus (m) in the </w:t>
      </w:r>
      <w:r w:rsidR="0067174A" w:rsidRPr="00565448">
        <w:rPr>
          <w:color w:val="auto"/>
          <w:lang w:eastAsia="ja-JP"/>
        </w:rPr>
        <w:t xml:space="preserve">auditory bulla </w:t>
      </w:r>
      <w:r w:rsidR="006D010D" w:rsidRPr="00565448">
        <w:rPr>
          <w:color w:val="auto"/>
          <w:lang w:eastAsia="ja-JP"/>
        </w:rPr>
        <w:t>at P21</w:t>
      </w:r>
      <w:r w:rsidR="000621C8" w:rsidRPr="00565448">
        <w:rPr>
          <w:color w:val="auto"/>
          <w:lang w:eastAsia="ja-JP"/>
        </w:rPr>
        <w:t>. Counterstain, DAPI</w:t>
      </w:r>
      <w:r w:rsidR="0067174A" w:rsidRPr="00565448">
        <w:rPr>
          <w:color w:val="auto"/>
          <w:lang w:eastAsia="ja-JP"/>
        </w:rPr>
        <w:t>.</w:t>
      </w:r>
      <w:r w:rsidR="003A5599" w:rsidRPr="00565448">
        <w:rPr>
          <w:color w:val="auto"/>
          <w:lang w:eastAsia="ja-JP"/>
        </w:rPr>
        <w:t xml:space="preserve"> </w:t>
      </w:r>
      <w:r w:rsidRPr="00565448">
        <w:rPr>
          <w:b/>
          <w:color w:val="auto"/>
          <w:lang w:eastAsia="ja-JP"/>
        </w:rPr>
        <w:t>(</w:t>
      </w:r>
      <w:r w:rsidR="0067174A" w:rsidRPr="00565448">
        <w:rPr>
          <w:b/>
          <w:color w:val="auto"/>
          <w:lang w:eastAsia="ja-JP"/>
        </w:rPr>
        <w:t>C</w:t>
      </w:r>
      <w:r w:rsidRPr="00565448">
        <w:rPr>
          <w:b/>
          <w:color w:val="auto"/>
          <w:lang w:eastAsia="ja-JP"/>
        </w:rPr>
        <w:t>)</w:t>
      </w:r>
      <w:r w:rsidR="00C21594" w:rsidRPr="00565448">
        <w:rPr>
          <w:color w:val="auto"/>
          <w:lang w:eastAsia="ja-JP"/>
        </w:rPr>
        <w:t xml:space="preserve"> </w:t>
      </w:r>
      <w:r w:rsidR="0062060E" w:rsidRPr="00565448">
        <w:rPr>
          <w:color w:val="auto"/>
          <w:lang w:eastAsia="ja-JP"/>
        </w:rPr>
        <w:t xml:space="preserve">H&amp;E staining. </w:t>
      </w:r>
      <w:r w:rsidR="00FB2BE0" w:rsidRPr="00565448">
        <w:rPr>
          <w:color w:val="auto"/>
          <w:lang w:eastAsia="ja-JP"/>
        </w:rPr>
        <w:t>Horizontal</w:t>
      </w:r>
      <w:r w:rsidR="00E26A6A" w:rsidRPr="00565448">
        <w:rPr>
          <w:color w:val="auto"/>
          <w:lang w:eastAsia="ja-JP"/>
        </w:rPr>
        <w:t xml:space="preserve"> section of </w:t>
      </w:r>
      <w:r w:rsidR="006D010D" w:rsidRPr="00565448">
        <w:rPr>
          <w:color w:val="auto"/>
          <w:lang w:eastAsia="ja-JP"/>
        </w:rPr>
        <w:t xml:space="preserve">the </w:t>
      </w:r>
      <w:r w:rsidR="005E3FF2" w:rsidRPr="00565448">
        <w:rPr>
          <w:color w:val="auto"/>
          <w:lang w:eastAsia="ja-JP"/>
        </w:rPr>
        <w:t>frozen</w:t>
      </w:r>
      <w:r w:rsidR="000621C8" w:rsidRPr="00565448">
        <w:rPr>
          <w:color w:val="auto"/>
          <w:lang w:eastAsia="ja-JP"/>
        </w:rPr>
        <w:t>, undecalcified</w:t>
      </w:r>
      <w:r w:rsidR="006A631F" w:rsidRPr="00565448">
        <w:rPr>
          <w:color w:val="auto"/>
          <w:lang w:eastAsia="ja-JP"/>
        </w:rPr>
        <w:t xml:space="preserve"> </w:t>
      </w:r>
      <w:r w:rsidR="002E1A92" w:rsidRPr="00565448">
        <w:rPr>
          <w:color w:val="auto"/>
          <w:lang w:eastAsia="ja-JP"/>
        </w:rPr>
        <w:t xml:space="preserve">left </w:t>
      </w:r>
      <w:r w:rsidR="006D010D" w:rsidRPr="00565448">
        <w:rPr>
          <w:color w:val="auto"/>
          <w:lang w:eastAsia="ja-JP"/>
        </w:rPr>
        <w:t xml:space="preserve">malleal processus brevis (mPB) in the </w:t>
      </w:r>
      <w:r w:rsidR="006A631F" w:rsidRPr="00565448">
        <w:rPr>
          <w:color w:val="auto"/>
          <w:lang w:eastAsia="ja-JP"/>
        </w:rPr>
        <w:t>auditory bulla and capsule</w:t>
      </w:r>
      <w:r w:rsidR="005E3FF2" w:rsidRPr="00565448">
        <w:rPr>
          <w:color w:val="auto"/>
          <w:lang w:eastAsia="ja-JP"/>
        </w:rPr>
        <w:t xml:space="preserve"> </w:t>
      </w:r>
      <w:r w:rsidR="0062060E" w:rsidRPr="00565448">
        <w:rPr>
          <w:color w:val="auto"/>
          <w:lang w:eastAsia="ja-JP"/>
        </w:rPr>
        <w:t>(5-week-</w:t>
      </w:r>
      <w:r w:rsidR="0062060E" w:rsidRPr="00565448">
        <w:rPr>
          <w:color w:val="auto"/>
          <w:lang w:eastAsia="ja-JP"/>
        </w:rPr>
        <w:lastRenderedPageBreak/>
        <w:t>old mouse).</w:t>
      </w:r>
      <w:r w:rsidR="005E3FF2" w:rsidRPr="00565448">
        <w:rPr>
          <w:color w:val="auto"/>
          <w:lang w:eastAsia="ja-JP"/>
        </w:rPr>
        <w:t xml:space="preserve"> </w:t>
      </w:r>
      <w:r w:rsidR="00591B09" w:rsidRPr="00565448">
        <w:rPr>
          <w:color w:val="auto"/>
          <w:lang w:eastAsia="ja-JP"/>
        </w:rPr>
        <w:t xml:space="preserve">Co, cochlea. </w:t>
      </w:r>
      <w:r w:rsidR="00C21594" w:rsidRPr="00565448">
        <w:rPr>
          <w:color w:val="auto"/>
          <w:lang w:eastAsia="ja-JP"/>
        </w:rPr>
        <w:t>Scale bar</w:t>
      </w:r>
      <w:r w:rsidR="00143E12" w:rsidRPr="00565448">
        <w:rPr>
          <w:color w:val="auto"/>
          <w:lang w:eastAsia="ja-JP"/>
        </w:rPr>
        <w:t>s</w:t>
      </w:r>
      <w:r w:rsidR="00C21594" w:rsidRPr="00565448">
        <w:rPr>
          <w:color w:val="auto"/>
          <w:lang w:eastAsia="ja-JP"/>
        </w:rPr>
        <w:t>, 1 mm.</w:t>
      </w:r>
    </w:p>
    <w:p w14:paraId="7EFF13B6" w14:textId="77777777" w:rsidR="00C404B3" w:rsidRPr="00565448" w:rsidRDefault="00C404B3" w:rsidP="00C627A0">
      <w:pPr>
        <w:jc w:val="left"/>
        <w:rPr>
          <w:color w:val="auto"/>
          <w:lang w:eastAsia="ja-JP"/>
        </w:rPr>
      </w:pPr>
    </w:p>
    <w:p w14:paraId="1AA42BF9" w14:textId="77777777" w:rsidR="00C404B3" w:rsidRPr="00565448" w:rsidRDefault="00C404B3" w:rsidP="00C627A0">
      <w:pPr>
        <w:jc w:val="left"/>
        <w:rPr>
          <w:b/>
          <w:color w:val="auto"/>
        </w:rPr>
      </w:pPr>
      <w:r w:rsidRPr="00565448">
        <w:rPr>
          <w:b/>
          <w:color w:val="auto"/>
        </w:rPr>
        <w:t>Figure 6. Medial view of auditory ossicles.</w:t>
      </w:r>
    </w:p>
    <w:p w14:paraId="2737B6DE" w14:textId="025E6492" w:rsidR="00874BC8" w:rsidRPr="00565448" w:rsidRDefault="00C404B3" w:rsidP="00C627A0">
      <w:pPr>
        <w:jc w:val="left"/>
        <w:rPr>
          <w:color w:val="auto"/>
        </w:rPr>
      </w:pPr>
      <w:r w:rsidRPr="00565448">
        <w:rPr>
          <w:b/>
          <w:color w:val="auto"/>
        </w:rPr>
        <w:t xml:space="preserve">(A) </w:t>
      </w:r>
      <w:r w:rsidR="00AF5132" w:rsidRPr="00565448">
        <w:rPr>
          <w:color w:val="auto"/>
        </w:rPr>
        <w:t>R</w:t>
      </w:r>
      <w:r w:rsidR="00203F38" w:rsidRPr="00565448">
        <w:rPr>
          <w:color w:val="auto"/>
        </w:rPr>
        <w:t xml:space="preserve">ight </w:t>
      </w:r>
      <w:r w:rsidRPr="00565448">
        <w:rPr>
          <w:color w:val="auto"/>
        </w:rPr>
        <w:t>auditory ossicles</w:t>
      </w:r>
      <w:r w:rsidR="00AF5132" w:rsidRPr="00565448">
        <w:rPr>
          <w:color w:val="auto"/>
        </w:rPr>
        <w:t xml:space="preserve"> of P31 mouse</w:t>
      </w:r>
      <w:r w:rsidRPr="00565448">
        <w:rPr>
          <w:color w:val="auto"/>
        </w:rPr>
        <w:t>. A, anterior; P, posterior; D, dorsal; V, ventral. Scale bar, 1 mm.</w:t>
      </w:r>
      <w:r w:rsidRPr="00565448">
        <w:rPr>
          <w:color w:val="auto"/>
          <w:lang w:eastAsia="ja-JP"/>
        </w:rPr>
        <w:t xml:space="preserve"> </w:t>
      </w:r>
      <w:r w:rsidR="00AF5132" w:rsidRPr="00565448">
        <w:rPr>
          <w:color w:val="auto"/>
        </w:rPr>
        <w:t>m</w:t>
      </w:r>
      <w:r w:rsidR="00874BC8" w:rsidRPr="00565448">
        <w:rPr>
          <w:color w:val="auto"/>
        </w:rPr>
        <w:t>alleus head (Caput mallei, Capitulum mallei);</w:t>
      </w:r>
      <w:r w:rsidR="00874BC8" w:rsidRPr="00565448">
        <w:rPr>
          <w:color w:val="auto"/>
          <w:lang w:eastAsia="ja-JP"/>
        </w:rPr>
        <w:t xml:space="preserve"> </w:t>
      </w:r>
      <w:r w:rsidR="00AF5132" w:rsidRPr="00565448">
        <w:rPr>
          <w:color w:val="auto"/>
        </w:rPr>
        <w:t>neck (Collum mallei); l</w:t>
      </w:r>
      <w:r w:rsidR="00874BC8" w:rsidRPr="00565448">
        <w:rPr>
          <w:color w:val="auto"/>
        </w:rPr>
        <w:t xml:space="preserve">amina (transversal lamina); mM (Manubrium mallei); </w:t>
      </w:r>
      <w:r w:rsidR="00922693" w:rsidRPr="00565448">
        <w:rPr>
          <w:color w:val="auto"/>
        </w:rPr>
        <w:t>black asterisk</w:t>
      </w:r>
      <w:r w:rsidR="00874BC8" w:rsidRPr="00565448">
        <w:rPr>
          <w:color w:val="auto"/>
        </w:rPr>
        <w:t xml:space="preserve"> (muscular process</w:t>
      </w:r>
      <w:r w:rsidR="00A62A73" w:rsidRPr="00565448">
        <w:rPr>
          <w:color w:val="auto"/>
        </w:rPr>
        <w:t xml:space="preserve"> of the malleus</w:t>
      </w:r>
      <w:r w:rsidR="00874BC8" w:rsidRPr="00565448">
        <w:rPr>
          <w:color w:val="auto"/>
        </w:rPr>
        <w:t>)</w:t>
      </w:r>
      <w:r w:rsidR="00874BC8" w:rsidRPr="00565448">
        <w:rPr>
          <w:color w:val="auto"/>
          <w:lang w:eastAsia="ja-JP"/>
        </w:rPr>
        <w:t xml:space="preserve">; </w:t>
      </w:r>
      <w:r w:rsidR="00874BC8" w:rsidRPr="00565448">
        <w:rPr>
          <w:color w:val="auto"/>
        </w:rPr>
        <w:t>mPA (Processus anterior, Processus gracilis); mPB (</w:t>
      </w:r>
      <w:r w:rsidR="001060A1" w:rsidRPr="00565448">
        <w:rPr>
          <w:color w:val="auto"/>
        </w:rPr>
        <w:t>processus brevis);</w:t>
      </w:r>
      <w:r w:rsidR="00AF5132" w:rsidRPr="00565448">
        <w:rPr>
          <w:color w:val="auto"/>
        </w:rPr>
        <w:t xml:space="preserve"> i</w:t>
      </w:r>
      <w:r w:rsidR="00874BC8" w:rsidRPr="00565448">
        <w:rPr>
          <w:color w:val="auto"/>
        </w:rPr>
        <w:t>ncus</w:t>
      </w:r>
      <w:r w:rsidR="00874BC8" w:rsidRPr="00565448">
        <w:rPr>
          <w:color w:val="auto"/>
          <w:lang w:eastAsia="ja-JP"/>
        </w:rPr>
        <w:t xml:space="preserve"> </w:t>
      </w:r>
      <w:r w:rsidR="00874BC8" w:rsidRPr="00565448">
        <w:rPr>
          <w:color w:val="auto"/>
        </w:rPr>
        <w:t xml:space="preserve">body (Corpus incudis); iCB (Crus breve, short crus, short process); iCL (Crus longum, long crus, long process); iPL (Processus lenticularis, lenticular process, Sylvian apophysis); stapes head (Caput stapedis); </w:t>
      </w:r>
      <w:r w:rsidR="00922693" w:rsidRPr="00565448">
        <w:rPr>
          <w:color w:val="auto"/>
        </w:rPr>
        <w:t>white asterisk</w:t>
      </w:r>
      <w:r w:rsidR="00874BC8" w:rsidRPr="00565448">
        <w:rPr>
          <w:color w:val="auto"/>
        </w:rPr>
        <w:t xml:space="preserve"> (muscular process</w:t>
      </w:r>
      <w:r w:rsidR="00A62A73" w:rsidRPr="00565448">
        <w:rPr>
          <w:color w:val="auto"/>
        </w:rPr>
        <w:t xml:space="preserve"> of the stapes</w:t>
      </w:r>
      <w:r w:rsidR="00874BC8" w:rsidRPr="00565448">
        <w:rPr>
          <w:color w:val="auto"/>
        </w:rPr>
        <w:t>)</w:t>
      </w:r>
      <w:r w:rsidR="00874BC8" w:rsidRPr="00565448">
        <w:rPr>
          <w:color w:val="auto"/>
          <w:lang w:eastAsia="ja-JP"/>
        </w:rPr>
        <w:t xml:space="preserve">; </w:t>
      </w:r>
      <w:r w:rsidR="00874BC8" w:rsidRPr="00565448">
        <w:rPr>
          <w:color w:val="auto"/>
        </w:rPr>
        <w:t>sCA (Crus anterius, anterior crus); sCP (Crus posterius, posterior crus); base (Basis stapedis, footplate); sOF (obturator foramen, intercrural foramen).</w:t>
      </w:r>
    </w:p>
    <w:p w14:paraId="1F6F1A19" w14:textId="3728B80F" w:rsidR="00C404B3" w:rsidRPr="00565448" w:rsidRDefault="00C404B3" w:rsidP="00C627A0">
      <w:pPr>
        <w:jc w:val="left"/>
        <w:rPr>
          <w:color w:val="auto"/>
        </w:rPr>
      </w:pPr>
      <w:r w:rsidRPr="00565448">
        <w:rPr>
          <w:b/>
          <w:color w:val="auto"/>
        </w:rPr>
        <w:t>(B)</w:t>
      </w:r>
      <w:r w:rsidRPr="00565448">
        <w:rPr>
          <w:color w:val="auto"/>
        </w:rPr>
        <w:t xml:space="preserve"> </w:t>
      </w:r>
      <w:r w:rsidR="00203F38" w:rsidRPr="00565448">
        <w:rPr>
          <w:color w:val="auto"/>
        </w:rPr>
        <w:t>Right auditory</w:t>
      </w:r>
      <w:r w:rsidRPr="00565448">
        <w:rPr>
          <w:color w:val="auto"/>
        </w:rPr>
        <w:t xml:space="preserve"> ossicle</w:t>
      </w:r>
      <w:r w:rsidR="00085E79" w:rsidRPr="00565448">
        <w:rPr>
          <w:color w:val="auto"/>
        </w:rPr>
        <w:t>s of a 76-year-old human female</w:t>
      </w:r>
      <w:r w:rsidRPr="00565448">
        <w:rPr>
          <w:color w:val="auto"/>
        </w:rPr>
        <w:t xml:space="preserve"> (Courtesy of Department of Anatomy, Keio University School of Medicine).</w:t>
      </w:r>
      <w:r w:rsidR="00CD4960" w:rsidRPr="00565448">
        <w:rPr>
          <w:color w:val="auto"/>
        </w:rPr>
        <w:t xml:space="preserve"> </w:t>
      </w:r>
      <w:r w:rsidR="00AF5132" w:rsidRPr="00565448">
        <w:rPr>
          <w:rFonts w:cs="Arial"/>
          <w:color w:val="auto"/>
        </w:rPr>
        <w:t>The o</w:t>
      </w:r>
      <w:r w:rsidR="00F70A0E" w:rsidRPr="00565448">
        <w:rPr>
          <w:rFonts w:cs="Arial"/>
          <w:color w:val="auto"/>
        </w:rPr>
        <w:t>ssicles of P31 mouse</w:t>
      </w:r>
      <w:r w:rsidR="00CD4960" w:rsidRPr="00565448">
        <w:rPr>
          <w:color w:val="auto"/>
        </w:rPr>
        <w:t xml:space="preserve"> </w:t>
      </w:r>
      <w:r w:rsidR="00E45D39" w:rsidRPr="00565448">
        <w:rPr>
          <w:color w:val="auto"/>
        </w:rPr>
        <w:t xml:space="preserve">are </w:t>
      </w:r>
      <w:r w:rsidR="00CD4960" w:rsidRPr="00565448">
        <w:rPr>
          <w:color w:val="auto"/>
        </w:rPr>
        <w:t>imaged at the same magnification as th</w:t>
      </w:r>
      <w:r w:rsidR="00E45D39" w:rsidRPr="00565448">
        <w:rPr>
          <w:color w:val="auto"/>
        </w:rPr>
        <w:t>at used for</w:t>
      </w:r>
      <w:r w:rsidR="00CD4960" w:rsidRPr="00565448">
        <w:rPr>
          <w:color w:val="auto"/>
        </w:rPr>
        <w:t xml:space="preserve"> human ossicles.</w:t>
      </w:r>
      <w:r w:rsidR="00CC4407" w:rsidRPr="00565448">
        <w:rPr>
          <w:color w:val="auto"/>
        </w:rPr>
        <w:t xml:space="preserve"> </w:t>
      </w:r>
      <w:r w:rsidR="00E45D39" w:rsidRPr="00565448">
        <w:rPr>
          <w:rFonts w:cs="Arial"/>
          <w:color w:val="auto"/>
        </w:rPr>
        <w:t>C</w:t>
      </w:r>
      <w:r w:rsidR="00CC4407" w:rsidRPr="00565448">
        <w:rPr>
          <w:rFonts w:cs="Arial"/>
          <w:color w:val="auto"/>
        </w:rPr>
        <w:t xml:space="preserve">urved arrows indicate the angle between the anatomical axis and the manubrium (dotted lines). </w:t>
      </w:r>
      <w:r w:rsidR="00085E79" w:rsidRPr="00565448">
        <w:rPr>
          <w:color w:val="auto"/>
        </w:rPr>
        <w:t>Scale bar, 2 mm.</w:t>
      </w:r>
    </w:p>
    <w:p w14:paraId="0448F472" w14:textId="77777777" w:rsidR="00CC4407" w:rsidRPr="00565448" w:rsidRDefault="00CC4407" w:rsidP="00C627A0">
      <w:pPr>
        <w:jc w:val="left"/>
        <w:rPr>
          <w:color w:val="auto"/>
          <w:lang w:eastAsia="ja-JP"/>
        </w:rPr>
      </w:pPr>
    </w:p>
    <w:p w14:paraId="7DD67833" w14:textId="77777777" w:rsidR="00D64612" w:rsidRPr="00565448" w:rsidRDefault="006305D7" w:rsidP="00C627A0">
      <w:pPr>
        <w:jc w:val="left"/>
        <w:rPr>
          <w:b/>
          <w:bCs/>
          <w:color w:val="auto"/>
        </w:rPr>
      </w:pPr>
      <w:r w:rsidRPr="00565448">
        <w:rPr>
          <w:b/>
          <w:color w:val="auto"/>
        </w:rPr>
        <w:t>DISCUSSION</w:t>
      </w:r>
      <w:r w:rsidRPr="00565448">
        <w:rPr>
          <w:b/>
          <w:bCs/>
          <w:color w:val="auto"/>
        </w:rPr>
        <w:t>:</w:t>
      </w:r>
    </w:p>
    <w:p w14:paraId="27CE44F9" w14:textId="24A939E1" w:rsidR="00B15DE4" w:rsidRPr="00565448" w:rsidRDefault="00CB02C7" w:rsidP="00C627A0">
      <w:pPr>
        <w:jc w:val="left"/>
        <w:rPr>
          <w:color w:val="auto"/>
        </w:rPr>
      </w:pPr>
      <w:r w:rsidRPr="00565448">
        <w:rPr>
          <w:color w:val="auto"/>
        </w:rPr>
        <w:t>Here, we present a</w:t>
      </w:r>
      <w:r w:rsidR="005E3FF2" w:rsidRPr="00565448">
        <w:rPr>
          <w:color w:val="auto"/>
        </w:rPr>
        <w:t xml:space="preserve"> </w:t>
      </w:r>
      <w:r w:rsidR="00D64612" w:rsidRPr="00565448">
        <w:rPr>
          <w:color w:val="auto"/>
        </w:rPr>
        <w:t>method</w:t>
      </w:r>
      <w:r w:rsidR="00212636" w:rsidRPr="00565448">
        <w:rPr>
          <w:color w:val="auto"/>
        </w:rPr>
        <w:t xml:space="preserve"> useful</w:t>
      </w:r>
      <w:r w:rsidR="00D64612" w:rsidRPr="00565448">
        <w:rPr>
          <w:color w:val="auto"/>
        </w:rPr>
        <w:t xml:space="preserve"> to isolate the auditory bulla and capsule</w:t>
      </w:r>
      <w:r w:rsidR="005E3FF2" w:rsidRPr="00565448">
        <w:rPr>
          <w:color w:val="auto"/>
        </w:rPr>
        <w:t xml:space="preserve"> in </w:t>
      </w:r>
      <w:r w:rsidR="00662578" w:rsidRPr="00565448">
        <w:rPr>
          <w:color w:val="auto"/>
        </w:rPr>
        <w:t xml:space="preserve">postnatal </w:t>
      </w:r>
      <w:r w:rsidR="005E3FF2" w:rsidRPr="00565448">
        <w:rPr>
          <w:color w:val="auto"/>
        </w:rPr>
        <w:t>mice</w:t>
      </w:r>
      <w:r w:rsidR="00D64612" w:rsidRPr="00565448">
        <w:rPr>
          <w:color w:val="auto"/>
        </w:rPr>
        <w:t xml:space="preserve">. </w:t>
      </w:r>
      <w:r w:rsidR="00635D86" w:rsidRPr="00565448">
        <w:rPr>
          <w:color w:val="auto"/>
        </w:rPr>
        <w:t xml:space="preserve">Prior to P12, tissues are fragile and can become damaged during isolation. </w:t>
      </w:r>
      <w:r w:rsidR="001F714A" w:rsidRPr="00565448">
        <w:rPr>
          <w:color w:val="auto"/>
        </w:rPr>
        <w:t>After</w:t>
      </w:r>
      <w:r w:rsidR="001F714A" w:rsidRPr="00565448">
        <w:rPr>
          <w:rFonts w:hint="eastAsia"/>
          <w:color w:val="auto"/>
        </w:rPr>
        <w:t xml:space="preserve"> </w:t>
      </w:r>
      <w:r w:rsidR="001F714A" w:rsidRPr="00565448">
        <w:rPr>
          <w:color w:val="auto"/>
        </w:rPr>
        <w:t>P1</w:t>
      </w:r>
      <w:r w:rsidR="00D73675" w:rsidRPr="00565448">
        <w:rPr>
          <w:color w:val="auto"/>
        </w:rPr>
        <w:t>2</w:t>
      </w:r>
      <w:r w:rsidR="001F714A" w:rsidRPr="00565448">
        <w:rPr>
          <w:color w:val="auto"/>
        </w:rPr>
        <w:t>, the auditory bulla and capsule can be easily isolated from surrounding tissues.</w:t>
      </w:r>
      <w:r w:rsidR="00635D86" w:rsidRPr="00565448">
        <w:rPr>
          <w:color w:val="auto"/>
        </w:rPr>
        <w:t xml:space="preserve"> </w:t>
      </w:r>
      <w:r w:rsidR="00100138" w:rsidRPr="00565448">
        <w:rPr>
          <w:color w:val="auto"/>
        </w:rPr>
        <w:t xml:space="preserve">Dissecting the bulla from the head before sectioning has </w:t>
      </w:r>
      <w:r w:rsidR="00635D86" w:rsidRPr="00565448">
        <w:rPr>
          <w:color w:val="auto"/>
        </w:rPr>
        <w:t xml:space="preserve">several </w:t>
      </w:r>
      <w:r w:rsidR="00E45D39" w:rsidRPr="00565448">
        <w:rPr>
          <w:color w:val="auto"/>
        </w:rPr>
        <w:t>advantages</w:t>
      </w:r>
      <w:r w:rsidR="00635D86" w:rsidRPr="00565448">
        <w:rPr>
          <w:color w:val="auto"/>
        </w:rPr>
        <w:t>.</w:t>
      </w:r>
      <w:r w:rsidR="001F714A" w:rsidRPr="00565448">
        <w:rPr>
          <w:color w:val="auto"/>
        </w:rPr>
        <w:t xml:space="preserve"> </w:t>
      </w:r>
      <w:r w:rsidR="00276BFE" w:rsidRPr="00565448">
        <w:rPr>
          <w:color w:val="auto"/>
        </w:rPr>
        <w:t xml:space="preserve">First, </w:t>
      </w:r>
      <w:r w:rsidR="00E45D39" w:rsidRPr="00565448">
        <w:rPr>
          <w:color w:val="auto"/>
        </w:rPr>
        <w:t xml:space="preserve">postnatal </w:t>
      </w:r>
      <w:r w:rsidR="00276BFE" w:rsidRPr="00565448">
        <w:rPr>
          <w:color w:val="auto"/>
        </w:rPr>
        <w:t>cavitation and growth of the auditory bulla</w:t>
      </w:r>
      <w:r w:rsidR="00652EF2">
        <w:rPr>
          <w:color w:val="auto"/>
        </w:rPr>
        <w:t xml:space="preserve"> occur</w:t>
      </w:r>
      <w:r w:rsidR="00E43BFF" w:rsidRPr="00565448">
        <w:rPr>
          <w:color w:val="auto"/>
        </w:rPr>
        <w:t xml:space="preserve"> </w:t>
      </w:r>
      <w:r w:rsidR="00E45D39" w:rsidRPr="00565448">
        <w:rPr>
          <w:color w:val="auto"/>
        </w:rPr>
        <w:t>most actively</w:t>
      </w:r>
      <w:r w:rsidR="002F10AA" w:rsidRPr="00565448">
        <w:rPr>
          <w:color w:val="auto"/>
        </w:rPr>
        <w:t xml:space="preserve"> from P6 onwards </w:t>
      </w:r>
      <w:r w:rsidR="002F10AA" w:rsidRPr="00565448">
        <w:rPr>
          <w:color w:val="auto"/>
          <w:lang w:eastAsia="ja-JP"/>
        </w:rPr>
        <w:t>and</w:t>
      </w:r>
      <w:r w:rsidR="00E45D39" w:rsidRPr="00565448">
        <w:rPr>
          <w:color w:val="auto"/>
          <w:lang w:eastAsia="ja-JP"/>
        </w:rPr>
        <w:t xml:space="preserve"> </w:t>
      </w:r>
      <w:r w:rsidR="00652EF2">
        <w:rPr>
          <w:color w:val="auto"/>
          <w:lang w:eastAsia="ja-JP"/>
        </w:rPr>
        <w:t>are</w:t>
      </w:r>
      <w:r w:rsidR="002F10AA" w:rsidRPr="00565448">
        <w:rPr>
          <w:color w:val="auto"/>
          <w:lang w:eastAsia="ja-JP"/>
        </w:rPr>
        <w:t xml:space="preserve"> </w:t>
      </w:r>
      <w:r w:rsidR="002F10AA" w:rsidRPr="00565448">
        <w:rPr>
          <w:color w:val="auto"/>
        </w:rPr>
        <w:t>complete</w:t>
      </w:r>
      <w:r w:rsidR="00E43BFF" w:rsidRPr="00565448">
        <w:rPr>
          <w:color w:val="auto"/>
        </w:rPr>
        <w:t xml:space="preserve"> by P14 </w:t>
      </w:r>
      <w:r w:rsidR="001060A1" w:rsidRPr="00565448">
        <w:rPr>
          <w:color w:val="auto"/>
        </w:rPr>
        <w:fldChar w:fldCharType="begin"/>
      </w:r>
      <w:r w:rsidR="001A2D03" w:rsidRPr="00565448">
        <w:rPr>
          <w:color w:val="auto"/>
        </w:rPr>
        <w:instrText xml:space="preserve"> ADDIN EN.CITE &lt;EndNote&gt;&lt;Cite&gt;&lt;Author&gt;Richter&lt;/Author&gt;&lt;Year&gt;2010&lt;/Year&gt;&lt;RecNum&gt;1956&lt;/RecNum&gt;&lt;DisplayText&gt;&lt;style face="superscript"&gt;50&lt;/style&gt;&lt;/DisplayText&gt;&lt;record&gt;&lt;rec-number&gt;1956&lt;/rec-number&gt;&lt;foreign-keys&gt;&lt;key app="EN" db-id="x2zswesswxtftvervr1vp0tmxxwvexs2stt2" timestamp="1469887124"&gt;1956&lt;/key&gt;&lt;/foreign-keys&gt;&lt;ref-type name="Journal Article"&gt;17&lt;/ref-type&gt;&lt;contributors&gt;&lt;authors&gt;&lt;author&gt;Richter, C. A.&lt;/author&gt;&lt;author&gt;Amin, S.&lt;/author&gt;&lt;author&gt;Linden, J.&lt;/author&gt;&lt;author&gt;Dixon, J.&lt;/author&gt;&lt;author&gt;Dixon, M. J.&lt;/author&gt;&lt;author&gt;Tucker, A. S.&lt;/author&gt;&lt;/authors&gt;&lt;/contributors&gt;&lt;auth-address&gt;Department of Craniofacial Development, Dental Institute, King&amp;apos;s College London, London SE1 9RT, UK.&lt;/auth-address&gt;&lt;titles&gt;&lt;title&gt;Defects in middle ear cavitation cause conductive hearing loss in the Tcof1 mutant mouse&lt;/title&gt;&lt;secondary-title&gt;Hum Mol Genet&lt;/secondary-title&gt;&lt;/titles&gt;&lt;periodical&gt;&lt;full-title&gt;Hum Mol Genet&lt;/full-title&gt;&lt;/periodical&gt;&lt;pages&gt;1551-60&lt;/pages&gt;&lt;volume&gt;19&lt;/volume&gt;&lt;number&gt;8&lt;/number&gt;&lt;keywords&gt;&lt;keyword&gt;Animals&lt;/keyword&gt;&lt;keyword&gt;Deafness/*genetics/metabolism&lt;/keyword&gt;&lt;keyword&gt;Disease Models, Animal&lt;/keyword&gt;&lt;keyword&gt;Ear, Middle/growth &amp;amp; development/*metabolism&lt;/keyword&gt;&lt;keyword&gt;Female&lt;/keyword&gt;&lt;keyword&gt;Humans&lt;/keyword&gt;&lt;keyword&gt;Male&lt;/keyword&gt;&lt;keyword&gt;Mice&lt;/keyword&gt;&lt;keyword&gt;Mice, Inbred DBA&lt;/keyword&gt;&lt;keyword&gt;Mice, Knockout&lt;/keyword&gt;&lt;keyword&gt;*Mutation&lt;/keyword&gt;&lt;keyword&gt;Nuclear Proteins/*genetics/metabolism&lt;/keyword&gt;&lt;keyword&gt;Phosphoproteins/*genetics/metabolism&lt;/keyword&gt;&lt;/keywords&gt;&lt;dates&gt;&lt;year&gt;2010&lt;/year&gt;&lt;pub-dates&gt;&lt;date&gt;Apr 15&lt;/date&gt;&lt;/pub-dates&gt;&lt;/dates&gt;&lt;isbn&gt;1460-2083 (Electronic)&amp;#xD;0964-6906 (Linking)&lt;/isbn&gt;&lt;accession-num&gt;20106873&lt;/accession-num&gt;&lt;urls&gt;&lt;related-urls&gt;&lt;url&gt;http://www.ncbi.nlm.nih.gov/pubmed/20106873&lt;/url&gt;&lt;/related-urls&gt;&lt;/urls&gt;&lt;electronic-resource-num&gt;10.1093/hmg/ddq028&lt;/electronic-resource-num&gt;&lt;/record&gt;&lt;/Cite&gt;&lt;/EndNote&gt;</w:instrText>
      </w:r>
      <w:r w:rsidR="001060A1" w:rsidRPr="00565448">
        <w:rPr>
          <w:color w:val="auto"/>
        </w:rPr>
        <w:fldChar w:fldCharType="separate"/>
      </w:r>
      <w:r w:rsidR="001A2D03" w:rsidRPr="00565448">
        <w:rPr>
          <w:noProof/>
          <w:color w:val="auto"/>
          <w:vertAlign w:val="superscript"/>
        </w:rPr>
        <w:t>50</w:t>
      </w:r>
      <w:r w:rsidR="001060A1" w:rsidRPr="00565448">
        <w:rPr>
          <w:color w:val="auto"/>
        </w:rPr>
        <w:fldChar w:fldCharType="end"/>
      </w:r>
      <w:r w:rsidR="00E43BFF" w:rsidRPr="00565448">
        <w:rPr>
          <w:color w:val="auto"/>
        </w:rPr>
        <w:t>.</w:t>
      </w:r>
      <w:r w:rsidR="00276BFE" w:rsidRPr="00565448">
        <w:rPr>
          <w:color w:val="auto"/>
        </w:rPr>
        <w:t xml:space="preserve"> </w:t>
      </w:r>
      <w:r w:rsidR="002F10AA" w:rsidRPr="00565448">
        <w:rPr>
          <w:color w:val="auto"/>
        </w:rPr>
        <w:t>T</w:t>
      </w:r>
      <w:r w:rsidR="00276BFE" w:rsidRPr="00565448">
        <w:rPr>
          <w:color w:val="auto"/>
        </w:rPr>
        <w:t xml:space="preserve">he mesenchymal tissue </w:t>
      </w:r>
      <w:r w:rsidR="002F10AA" w:rsidRPr="00565448">
        <w:rPr>
          <w:rFonts w:cs="Arial"/>
          <w:color w:val="auto"/>
          <w:lang w:eastAsia="ja-JP"/>
        </w:rPr>
        <w:t>between the tympanic membrane and cochlear wall</w:t>
      </w:r>
      <w:r w:rsidR="00276BFE" w:rsidRPr="00565448">
        <w:rPr>
          <w:color w:val="auto"/>
        </w:rPr>
        <w:t xml:space="preserve"> is replaced by air</w:t>
      </w:r>
      <w:r w:rsidR="002F10AA" w:rsidRPr="00565448">
        <w:rPr>
          <w:color w:val="auto"/>
        </w:rPr>
        <w:t xml:space="preserve"> through the cavitation process.</w:t>
      </w:r>
      <w:r w:rsidR="00276BFE" w:rsidRPr="00565448">
        <w:rPr>
          <w:color w:val="auto"/>
        </w:rPr>
        <w:t xml:space="preserve"> </w:t>
      </w:r>
      <w:r w:rsidR="00652EF2">
        <w:rPr>
          <w:color w:val="auto"/>
          <w:lang w:eastAsia="ja-JP"/>
        </w:rPr>
        <w:t>The r</w:t>
      </w:r>
      <w:r w:rsidR="002F10AA" w:rsidRPr="00565448">
        <w:rPr>
          <w:color w:val="auto"/>
          <w:lang w:eastAsia="ja-JP"/>
        </w:rPr>
        <w:t xml:space="preserve">esultant </w:t>
      </w:r>
      <w:r w:rsidR="00D85D46" w:rsidRPr="00565448">
        <w:rPr>
          <w:rFonts w:cs="Arial"/>
          <w:bCs/>
          <w:color w:val="auto"/>
          <w:lang w:eastAsia="ja-JP"/>
        </w:rPr>
        <w:t xml:space="preserve">air </w:t>
      </w:r>
      <w:r w:rsidR="00F44BAE" w:rsidRPr="00565448">
        <w:rPr>
          <w:rFonts w:cs="Arial"/>
          <w:color w:val="auto"/>
          <w:lang w:eastAsia="ja-JP"/>
        </w:rPr>
        <w:t xml:space="preserve">in the middle ear </w:t>
      </w:r>
      <w:r w:rsidR="003D595A" w:rsidRPr="00565448">
        <w:rPr>
          <w:rFonts w:cs="Arial"/>
          <w:color w:val="auto"/>
          <w:lang w:eastAsia="ja-JP"/>
        </w:rPr>
        <w:t>cavity can</w:t>
      </w:r>
      <w:r w:rsidR="00D85D46" w:rsidRPr="00565448">
        <w:rPr>
          <w:rFonts w:cs="Arial"/>
          <w:bCs/>
          <w:color w:val="auto"/>
          <w:lang w:eastAsia="ja-JP"/>
        </w:rPr>
        <w:t xml:space="preserve"> </w:t>
      </w:r>
      <w:r w:rsidR="00656F92" w:rsidRPr="00565448">
        <w:rPr>
          <w:rFonts w:cs="Arial"/>
          <w:bCs/>
          <w:color w:val="auto"/>
          <w:lang w:eastAsia="ja-JP"/>
        </w:rPr>
        <w:t>impede</w:t>
      </w:r>
      <w:r w:rsidR="00D85D46" w:rsidRPr="00565448">
        <w:rPr>
          <w:rFonts w:cs="Arial"/>
          <w:bCs/>
          <w:color w:val="auto"/>
          <w:lang w:eastAsia="ja-JP"/>
        </w:rPr>
        <w:t xml:space="preserve"> contact between tissues and liquids during fixation, decalcification and embedding. </w:t>
      </w:r>
      <w:r w:rsidR="003D595A" w:rsidRPr="00565448">
        <w:rPr>
          <w:rFonts w:cs="Arial"/>
          <w:bCs/>
          <w:color w:val="auto"/>
          <w:lang w:eastAsia="ja-JP"/>
        </w:rPr>
        <w:t>It is eas</w:t>
      </w:r>
      <w:r w:rsidR="002E783F" w:rsidRPr="00565448">
        <w:rPr>
          <w:rFonts w:cs="Arial"/>
          <w:bCs/>
          <w:color w:val="auto"/>
          <w:lang w:eastAsia="ja-JP"/>
        </w:rPr>
        <w:t>ier</w:t>
      </w:r>
      <w:r w:rsidR="003D595A" w:rsidRPr="00565448">
        <w:rPr>
          <w:rFonts w:cs="Arial"/>
          <w:bCs/>
          <w:color w:val="auto"/>
          <w:lang w:eastAsia="ja-JP"/>
        </w:rPr>
        <w:t xml:space="preserve"> to</w:t>
      </w:r>
      <w:r w:rsidR="00D85D46" w:rsidRPr="00565448">
        <w:rPr>
          <w:rFonts w:cs="Arial"/>
          <w:bCs/>
          <w:color w:val="auto"/>
          <w:lang w:eastAsia="ja-JP"/>
        </w:rPr>
        <w:t xml:space="preserve"> </w:t>
      </w:r>
      <w:r w:rsidR="00212636" w:rsidRPr="00565448">
        <w:rPr>
          <w:rFonts w:cs="Arial"/>
          <w:bCs/>
          <w:color w:val="auto"/>
          <w:lang w:eastAsia="ja-JP"/>
        </w:rPr>
        <w:t xml:space="preserve">remove </w:t>
      </w:r>
      <w:r w:rsidR="00D85D46" w:rsidRPr="00565448">
        <w:rPr>
          <w:rFonts w:cs="Arial"/>
          <w:bCs/>
          <w:color w:val="auto"/>
          <w:lang w:eastAsia="ja-JP"/>
        </w:rPr>
        <w:t>air</w:t>
      </w:r>
      <w:r w:rsidR="003D595A" w:rsidRPr="00565448">
        <w:rPr>
          <w:rFonts w:cs="Arial"/>
          <w:bCs/>
          <w:color w:val="auto"/>
          <w:lang w:eastAsia="ja-JP"/>
        </w:rPr>
        <w:t xml:space="preserve"> </w:t>
      </w:r>
      <w:r w:rsidR="00B15DE4" w:rsidRPr="00565448">
        <w:rPr>
          <w:rFonts w:cs="Arial"/>
          <w:bCs/>
          <w:color w:val="auto"/>
          <w:lang w:eastAsia="ja-JP"/>
        </w:rPr>
        <w:t xml:space="preserve">from </w:t>
      </w:r>
      <w:r w:rsidR="00B15DE4" w:rsidRPr="00565448">
        <w:rPr>
          <w:color w:val="auto"/>
        </w:rPr>
        <w:t>the isolated auditory bulla</w:t>
      </w:r>
      <w:r w:rsidR="00B15DE4" w:rsidRPr="00565448" w:rsidDel="003D595A">
        <w:rPr>
          <w:rFonts w:cs="Arial"/>
          <w:bCs/>
          <w:color w:val="auto"/>
          <w:lang w:eastAsia="ja-JP"/>
        </w:rPr>
        <w:t xml:space="preserve"> </w:t>
      </w:r>
      <w:r w:rsidR="00D85D46" w:rsidRPr="00565448">
        <w:rPr>
          <w:rFonts w:cs="Arial"/>
          <w:bCs/>
          <w:color w:val="auto"/>
          <w:lang w:eastAsia="ja-JP"/>
        </w:rPr>
        <w:t>by c</w:t>
      </w:r>
      <w:r w:rsidR="00D64612" w:rsidRPr="00565448">
        <w:rPr>
          <w:rFonts w:cs="Arial"/>
          <w:bCs/>
          <w:color w:val="auto"/>
          <w:lang w:eastAsia="ja-JP"/>
        </w:rPr>
        <w:t>utting off the anterior end (</w:t>
      </w:r>
      <w:r w:rsidR="00D85D46" w:rsidRPr="00565448">
        <w:rPr>
          <w:color w:val="auto"/>
        </w:rPr>
        <w:t>styliform</w:t>
      </w:r>
      <w:r w:rsidR="00D64612" w:rsidRPr="00565448">
        <w:rPr>
          <w:color w:val="auto"/>
        </w:rPr>
        <w:t xml:space="preserve"> process</w:t>
      </w:r>
      <w:r w:rsidR="00D85D46" w:rsidRPr="00565448">
        <w:rPr>
          <w:color w:val="auto"/>
        </w:rPr>
        <w:t>)</w:t>
      </w:r>
      <w:r w:rsidR="003D595A" w:rsidRPr="00565448">
        <w:rPr>
          <w:color w:val="auto"/>
        </w:rPr>
        <w:t xml:space="preserve"> </w:t>
      </w:r>
      <w:r w:rsidR="001060A1" w:rsidRPr="00565448">
        <w:rPr>
          <w:color w:val="auto"/>
        </w:rPr>
        <w:t>rather than trying to do so in the unisolated bulla</w:t>
      </w:r>
      <w:r w:rsidR="00D85D46" w:rsidRPr="00565448">
        <w:rPr>
          <w:color w:val="auto"/>
        </w:rPr>
        <w:t>.</w:t>
      </w:r>
      <w:r w:rsidR="00D64612" w:rsidRPr="00565448">
        <w:rPr>
          <w:color w:val="auto"/>
        </w:rPr>
        <w:t xml:space="preserve"> </w:t>
      </w:r>
      <w:r w:rsidR="003D595A" w:rsidRPr="00565448">
        <w:rPr>
          <w:color w:val="auto"/>
        </w:rPr>
        <w:t>Second, orientation of the malleus</w:t>
      </w:r>
      <w:r w:rsidR="004B31A8" w:rsidRPr="00565448">
        <w:rPr>
          <w:color w:val="auto"/>
        </w:rPr>
        <w:t xml:space="preserve"> (and the tympanic membrane)</w:t>
      </w:r>
      <w:r w:rsidR="003D595A" w:rsidRPr="00565448">
        <w:rPr>
          <w:color w:val="auto"/>
        </w:rPr>
        <w:t xml:space="preserve"> is not vertical in the head. It is </w:t>
      </w:r>
      <w:r w:rsidR="002E783F" w:rsidRPr="00565448">
        <w:rPr>
          <w:color w:val="auto"/>
        </w:rPr>
        <w:t xml:space="preserve">therefore </w:t>
      </w:r>
      <w:r w:rsidR="003D595A" w:rsidRPr="00565448">
        <w:rPr>
          <w:color w:val="auto"/>
        </w:rPr>
        <w:t>eas</w:t>
      </w:r>
      <w:r w:rsidR="002E783F" w:rsidRPr="00565448">
        <w:rPr>
          <w:color w:val="auto"/>
        </w:rPr>
        <w:t>ier</w:t>
      </w:r>
      <w:r w:rsidR="003D595A" w:rsidRPr="00565448">
        <w:rPr>
          <w:color w:val="auto"/>
        </w:rPr>
        <w:t xml:space="preserve"> to </w:t>
      </w:r>
      <w:r w:rsidR="002E783F" w:rsidRPr="00565448">
        <w:rPr>
          <w:color w:val="auto"/>
        </w:rPr>
        <w:t xml:space="preserve">section </w:t>
      </w:r>
      <w:r w:rsidR="00823006" w:rsidRPr="00565448">
        <w:rPr>
          <w:color w:val="auto"/>
        </w:rPr>
        <w:t>the malleus</w:t>
      </w:r>
      <w:r w:rsidR="00E45D39" w:rsidRPr="00565448">
        <w:rPr>
          <w:color w:val="auto"/>
        </w:rPr>
        <w:t xml:space="preserve"> </w:t>
      </w:r>
      <w:r w:rsidR="002E783F" w:rsidRPr="00565448">
        <w:rPr>
          <w:color w:val="auto"/>
        </w:rPr>
        <w:t>in desired planes by</w:t>
      </w:r>
      <w:r w:rsidR="002E783F" w:rsidRPr="00565448">
        <w:rPr>
          <w:color w:val="auto"/>
          <w:lang w:eastAsia="ja-JP"/>
        </w:rPr>
        <w:t xml:space="preserve"> </w:t>
      </w:r>
      <w:r w:rsidR="003D595A" w:rsidRPr="00565448">
        <w:rPr>
          <w:color w:val="auto"/>
        </w:rPr>
        <w:t>embed</w:t>
      </w:r>
      <w:r w:rsidR="002E783F" w:rsidRPr="00565448">
        <w:rPr>
          <w:color w:val="auto"/>
        </w:rPr>
        <w:t>ding</w:t>
      </w:r>
      <w:r w:rsidR="003D595A" w:rsidRPr="00565448">
        <w:rPr>
          <w:color w:val="auto"/>
        </w:rPr>
        <w:t xml:space="preserve"> the </w:t>
      </w:r>
      <w:r w:rsidR="002E783F" w:rsidRPr="00565448">
        <w:rPr>
          <w:color w:val="auto"/>
        </w:rPr>
        <w:t xml:space="preserve">isolated </w:t>
      </w:r>
      <w:r w:rsidR="003D595A" w:rsidRPr="00565448">
        <w:rPr>
          <w:color w:val="auto"/>
        </w:rPr>
        <w:t>auditory bulla and capsule</w:t>
      </w:r>
      <w:r w:rsidR="002E783F" w:rsidRPr="00565448">
        <w:rPr>
          <w:color w:val="auto"/>
        </w:rPr>
        <w:t xml:space="preserve"> in </w:t>
      </w:r>
      <w:r w:rsidR="002F10AA" w:rsidRPr="00565448">
        <w:rPr>
          <w:color w:val="auto"/>
        </w:rPr>
        <w:t xml:space="preserve">a </w:t>
      </w:r>
      <w:r w:rsidR="00E45D39" w:rsidRPr="00565448">
        <w:rPr>
          <w:color w:val="auto"/>
        </w:rPr>
        <w:t xml:space="preserve">given </w:t>
      </w:r>
      <w:r w:rsidR="002E783F" w:rsidRPr="00565448">
        <w:rPr>
          <w:color w:val="auto"/>
        </w:rPr>
        <w:t>orientation.</w:t>
      </w:r>
    </w:p>
    <w:p w14:paraId="2F38D575" w14:textId="77777777" w:rsidR="00D85D46" w:rsidRPr="00565448" w:rsidRDefault="00D85D46" w:rsidP="00C627A0">
      <w:pPr>
        <w:jc w:val="left"/>
        <w:rPr>
          <w:color w:val="auto"/>
        </w:rPr>
      </w:pPr>
      <w:bookmarkStart w:id="1" w:name="OLE_LINK1"/>
    </w:p>
    <w:p w14:paraId="3261AA8B" w14:textId="77777777" w:rsidR="00D85D46" w:rsidRPr="00565448" w:rsidRDefault="009C656C" w:rsidP="00C627A0">
      <w:pPr>
        <w:jc w:val="left"/>
        <w:rPr>
          <w:rFonts w:cs="Arial"/>
          <w:bCs/>
          <w:color w:val="auto"/>
          <w:lang w:eastAsia="ja-JP"/>
        </w:rPr>
      </w:pPr>
      <w:bookmarkStart w:id="2" w:name="OLE_LINK2"/>
      <w:bookmarkStart w:id="3" w:name="OLE_LINK3"/>
      <w:bookmarkEnd w:id="1"/>
      <w:r w:rsidRPr="00565448">
        <w:rPr>
          <w:rFonts w:cs="Arial"/>
          <w:bCs/>
          <w:color w:val="auto"/>
          <w:lang w:eastAsia="ja-JP"/>
        </w:rPr>
        <w:t xml:space="preserve">Once isolated, auditory bulla and capsules </w:t>
      </w:r>
      <w:r w:rsidR="00CD2BC8" w:rsidRPr="00565448">
        <w:rPr>
          <w:rFonts w:cs="Arial"/>
          <w:bCs/>
          <w:color w:val="auto"/>
          <w:lang w:eastAsia="ja-JP"/>
        </w:rPr>
        <w:t>are useful for numerous</w:t>
      </w:r>
      <w:r w:rsidR="00B05B66" w:rsidRPr="00565448">
        <w:rPr>
          <w:rFonts w:cs="Arial"/>
          <w:bCs/>
          <w:color w:val="auto"/>
          <w:lang w:eastAsia="ja-JP"/>
        </w:rPr>
        <w:t xml:space="preserve"> analyses. </w:t>
      </w:r>
      <w:r w:rsidRPr="00565448">
        <w:rPr>
          <w:rFonts w:cs="Arial"/>
          <w:bCs/>
          <w:color w:val="auto"/>
          <w:lang w:eastAsia="ja-JP"/>
        </w:rPr>
        <w:t>For example, h</w:t>
      </w:r>
      <w:r w:rsidR="00B05B66" w:rsidRPr="00565448">
        <w:rPr>
          <w:rFonts w:cs="Arial"/>
          <w:bCs/>
          <w:color w:val="auto"/>
          <w:lang w:eastAsia="ja-JP"/>
        </w:rPr>
        <w:t xml:space="preserve">igh resolution X-ray micro-CT </w:t>
      </w:r>
      <w:r w:rsidR="005E3FF2" w:rsidRPr="00565448">
        <w:rPr>
          <w:rFonts w:cs="Arial"/>
          <w:bCs/>
          <w:color w:val="auto"/>
          <w:lang w:eastAsia="ja-JP"/>
        </w:rPr>
        <w:t xml:space="preserve">can </w:t>
      </w:r>
      <w:r w:rsidR="00B05B66" w:rsidRPr="00565448">
        <w:rPr>
          <w:rFonts w:cs="Arial"/>
          <w:bCs/>
          <w:color w:val="auto"/>
          <w:lang w:eastAsia="ja-JP"/>
        </w:rPr>
        <w:t>reveal bone microstructure morphology</w:t>
      </w:r>
      <w:r w:rsidRPr="00565448">
        <w:rPr>
          <w:rFonts w:cs="Arial"/>
          <w:bCs/>
          <w:color w:val="auto"/>
          <w:lang w:eastAsia="ja-JP"/>
        </w:rPr>
        <w:t xml:space="preserve"> such as osteogenic capillaries in the malleus</w:t>
      </w:r>
      <w:r w:rsidR="00794DD7" w:rsidRPr="00565448">
        <w:rPr>
          <w:rFonts w:cs="Arial"/>
          <w:bCs/>
          <w:color w:val="auto"/>
          <w:lang w:eastAsia="ja-JP"/>
        </w:rPr>
        <w:t xml:space="preserve"> </w:t>
      </w:r>
      <w:r w:rsidR="001060A1" w:rsidRPr="00565448">
        <w:rPr>
          <w:rFonts w:cs="Arial"/>
          <w:bCs/>
          <w:color w:val="auto"/>
          <w:lang w:eastAsia="ja-JP"/>
        </w:rPr>
        <w:fldChar w:fldCharType="begin">
          <w:fldData xml:space="preserve">PEVuZE5vdGU+PENpdGU+PEF1dGhvcj5NYXRzdW88L0F1dGhvcj48WWVhcj4yMDE1PC9ZZWFyPjxS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</w:fldData>
        </w:fldChar>
      </w:r>
      <w:r w:rsidR="00D818A8" w:rsidRPr="00565448">
        <w:rPr>
          <w:rFonts w:cs="Arial"/>
          <w:bCs/>
          <w:color w:val="auto"/>
          <w:lang w:eastAsia="ja-JP"/>
        </w:rPr>
        <w:instrText xml:space="preserve"> ADDIN EN.CITE </w:instrText>
      </w:r>
      <w:r w:rsidR="001060A1" w:rsidRPr="00565448">
        <w:rPr>
          <w:rFonts w:cs="Arial"/>
          <w:bCs/>
          <w:color w:val="auto"/>
          <w:lang w:eastAsia="ja-JP"/>
        </w:rPr>
        <w:fldChar w:fldCharType="begin">
          <w:fldData xml:space="preserve">PEVuZE5vdGU+PENpdGU+PEF1dGhvcj5NYXRzdW88L0F1dGhvcj48WWVhcj4yMDE1PC9ZZWFyPjxS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</w:fldData>
        </w:fldChar>
      </w:r>
      <w:r w:rsidR="00D818A8" w:rsidRPr="00565448">
        <w:rPr>
          <w:rFonts w:cs="Arial"/>
          <w:bCs/>
          <w:color w:val="auto"/>
          <w:lang w:eastAsia="ja-JP"/>
        </w:rPr>
        <w:instrText xml:space="preserve"> ADDIN EN.CITE.DATA </w:instrText>
      </w:r>
      <w:r w:rsidR="001060A1" w:rsidRPr="00565448">
        <w:rPr>
          <w:rFonts w:cs="Arial"/>
          <w:bCs/>
          <w:color w:val="auto"/>
          <w:lang w:eastAsia="ja-JP"/>
        </w:rPr>
      </w:r>
      <w:r w:rsidR="001060A1" w:rsidRPr="00565448">
        <w:rPr>
          <w:rFonts w:cs="Arial"/>
          <w:bCs/>
          <w:color w:val="auto"/>
          <w:lang w:eastAsia="ja-JP"/>
        </w:rPr>
        <w:fldChar w:fldCharType="end"/>
      </w:r>
      <w:r w:rsidR="001060A1" w:rsidRPr="00565448">
        <w:rPr>
          <w:rFonts w:cs="Arial"/>
          <w:bCs/>
          <w:color w:val="auto"/>
          <w:lang w:eastAsia="ja-JP"/>
        </w:rPr>
      </w:r>
      <w:r w:rsidR="001060A1" w:rsidRPr="00565448">
        <w:rPr>
          <w:rFonts w:cs="Arial"/>
          <w:bCs/>
          <w:color w:val="auto"/>
          <w:lang w:eastAsia="ja-JP"/>
        </w:rPr>
        <w:fldChar w:fldCharType="separate"/>
      </w:r>
      <w:r w:rsidR="00D818A8" w:rsidRPr="00565448">
        <w:rPr>
          <w:rFonts w:cs="Arial"/>
          <w:bCs/>
          <w:noProof/>
          <w:color w:val="auto"/>
          <w:vertAlign w:val="superscript"/>
          <w:lang w:eastAsia="ja-JP"/>
        </w:rPr>
        <w:t>14</w:t>
      </w:r>
      <w:r w:rsidR="001060A1" w:rsidRPr="00565448">
        <w:rPr>
          <w:rFonts w:cs="Arial"/>
          <w:bCs/>
          <w:color w:val="auto"/>
          <w:lang w:eastAsia="ja-JP"/>
        </w:rPr>
        <w:fldChar w:fldCharType="end"/>
      </w:r>
      <w:r w:rsidR="00B05B66" w:rsidRPr="00565448">
        <w:rPr>
          <w:rFonts w:cs="Arial"/>
          <w:bCs/>
          <w:color w:val="auto"/>
          <w:lang w:eastAsia="ja-JP"/>
        </w:rPr>
        <w:t xml:space="preserve">. </w:t>
      </w:r>
      <w:r w:rsidR="005E3FF2" w:rsidRPr="00565448">
        <w:rPr>
          <w:rFonts w:cs="Arial"/>
          <w:bCs/>
          <w:color w:val="auto"/>
          <w:lang w:eastAsia="ja-JP"/>
        </w:rPr>
        <w:t>The s</w:t>
      </w:r>
      <w:r w:rsidR="0008737A" w:rsidRPr="00565448">
        <w:rPr>
          <w:rFonts w:cs="Arial"/>
          <w:bCs/>
          <w:color w:val="auto"/>
          <w:lang w:eastAsia="ja-JP"/>
        </w:rPr>
        <w:t>tereofluorescence dissecting microscope</w:t>
      </w:r>
      <w:r w:rsidR="00A36AFD" w:rsidRPr="00565448">
        <w:rPr>
          <w:rFonts w:cs="Arial"/>
          <w:bCs/>
          <w:color w:val="auto"/>
          <w:lang w:eastAsia="ja-JP"/>
        </w:rPr>
        <w:t xml:space="preserve"> is a powerful tool to visualize</w:t>
      </w:r>
      <w:r w:rsidR="005E3FF2" w:rsidRPr="00565448">
        <w:rPr>
          <w:rFonts w:cs="Arial"/>
          <w:bCs/>
          <w:color w:val="auto"/>
          <w:lang w:eastAsia="ja-JP"/>
        </w:rPr>
        <w:t xml:space="preserve"> structures</w:t>
      </w:r>
      <w:r w:rsidR="00A36AFD" w:rsidRPr="00565448">
        <w:rPr>
          <w:rFonts w:cs="Arial"/>
          <w:bCs/>
          <w:color w:val="auto"/>
          <w:lang w:eastAsia="ja-JP"/>
        </w:rPr>
        <w:t xml:space="preserve"> </w:t>
      </w:r>
      <w:r w:rsidR="00656F92" w:rsidRPr="00565448">
        <w:rPr>
          <w:rFonts w:cs="Arial"/>
          <w:bCs/>
          <w:color w:val="auto"/>
          <w:lang w:eastAsia="ja-JP"/>
        </w:rPr>
        <w:t xml:space="preserve">in evaluating </w:t>
      </w:r>
      <w:r w:rsidR="00A36AFD" w:rsidRPr="00565448">
        <w:rPr>
          <w:rFonts w:cs="Arial"/>
          <w:bCs/>
          <w:color w:val="auto"/>
          <w:lang w:eastAsia="ja-JP"/>
        </w:rPr>
        <w:t>r</w:t>
      </w:r>
      <w:r w:rsidR="00A36AFD" w:rsidRPr="00565448">
        <w:rPr>
          <w:rFonts w:cs="Arial" w:hint="eastAsia"/>
          <w:bCs/>
          <w:color w:val="auto"/>
          <w:lang w:eastAsia="ja-JP"/>
        </w:rPr>
        <w:t>eporter mice expressing fluorescent proteins</w:t>
      </w:r>
      <w:r w:rsidR="00A36AFD" w:rsidRPr="00565448">
        <w:rPr>
          <w:rFonts w:cs="Arial"/>
          <w:bCs/>
          <w:color w:val="auto"/>
          <w:lang w:eastAsia="ja-JP"/>
        </w:rPr>
        <w:t xml:space="preserve"> in the middle </w:t>
      </w:r>
      <w:r w:rsidR="00212636" w:rsidRPr="00565448">
        <w:rPr>
          <w:rFonts w:cs="Arial"/>
          <w:bCs/>
          <w:color w:val="auto"/>
          <w:lang w:eastAsia="ja-JP"/>
        </w:rPr>
        <w:t xml:space="preserve">or </w:t>
      </w:r>
      <w:r w:rsidR="00A36AFD" w:rsidRPr="00565448">
        <w:rPr>
          <w:rFonts w:cs="Arial"/>
          <w:bCs/>
          <w:color w:val="auto"/>
          <w:lang w:eastAsia="ja-JP"/>
        </w:rPr>
        <w:t>inner ear</w:t>
      </w:r>
      <w:r w:rsidR="001060A1" w:rsidRPr="00565448">
        <w:rPr>
          <w:rFonts w:cs="Arial"/>
          <w:bCs/>
          <w:color w:val="auto"/>
          <w:lang w:eastAsia="ja-JP"/>
        </w:rPr>
        <w:fldChar w:fldCharType="begin">
          <w:fldData xml:space="preserve">PEVuZE5vdGU+PENpdGU+PEF1dGhvcj5XYW5nPC9BdXRob3I+PFllYXI+MjAxMTwvWWVhcj48UmVj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</w:fldData>
        </w:fldChar>
      </w:r>
      <w:r w:rsidR="00D818A8" w:rsidRPr="00565448">
        <w:rPr>
          <w:rFonts w:cs="Arial"/>
          <w:bCs/>
          <w:color w:val="auto"/>
          <w:lang w:eastAsia="ja-JP"/>
        </w:rPr>
        <w:instrText xml:space="preserve"> ADDIN EN.CITE </w:instrText>
      </w:r>
      <w:r w:rsidR="001060A1" w:rsidRPr="00565448">
        <w:rPr>
          <w:rFonts w:cs="Arial"/>
          <w:bCs/>
          <w:color w:val="auto"/>
          <w:lang w:eastAsia="ja-JP"/>
        </w:rPr>
        <w:fldChar w:fldCharType="begin">
          <w:fldData xml:space="preserve">PEVuZE5vdGU+PENpdGU+PEF1dGhvcj5XYW5nPC9BdXRob3I+PFllYXI+MjAxMTwvWWVhcj48UmVj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</w:fldData>
        </w:fldChar>
      </w:r>
      <w:r w:rsidR="00D818A8" w:rsidRPr="00565448">
        <w:rPr>
          <w:rFonts w:cs="Arial"/>
          <w:bCs/>
          <w:color w:val="auto"/>
          <w:lang w:eastAsia="ja-JP"/>
        </w:rPr>
        <w:instrText xml:space="preserve"> ADDIN EN.CITE.DATA </w:instrText>
      </w:r>
      <w:r w:rsidR="001060A1" w:rsidRPr="00565448">
        <w:rPr>
          <w:rFonts w:cs="Arial"/>
          <w:bCs/>
          <w:color w:val="auto"/>
          <w:lang w:eastAsia="ja-JP"/>
        </w:rPr>
      </w:r>
      <w:r w:rsidR="001060A1" w:rsidRPr="00565448">
        <w:rPr>
          <w:rFonts w:cs="Arial"/>
          <w:bCs/>
          <w:color w:val="auto"/>
          <w:lang w:eastAsia="ja-JP"/>
        </w:rPr>
        <w:fldChar w:fldCharType="end"/>
      </w:r>
      <w:r w:rsidR="001060A1" w:rsidRPr="00565448">
        <w:rPr>
          <w:rFonts w:cs="Arial"/>
          <w:bCs/>
          <w:color w:val="auto"/>
          <w:lang w:eastAsia="ja-JP"/>
        </w:rPr>
      </w:r>
      <w:r w:rsidR="001060A1" w:rsidRPr="00565448">
        <w:rPr>
          <w:rFonts w:cs="Arial"/>
          <w:bCs/>
          <w:color w:val="auto"/>
          <w:lang w:eastAsia="ja-JP"/>
        </w:rPr>
        <w:fldChar w:fldCharType="separate"/>
      </w:r>
      <w:r w:rsidR="00D818A8" w:rsidRPr="00565448">
        <w:rPr>
          <w:rFonts w:cs="Arial"/>
          <w:bCs/>
          <w:noProof/>
          <w:color w:val="auto"/>
          <w:vertAlign w:val="superscript"/>
          <w:lang w:eastAsia="ja-JP"/>
        </w:rPr>
        <w:t>33</w:t>
      </w:r>
      <w:r w:rsidR="001060A1" w:rsidRPr="00565448">
        <w:rPr>
          <w:rFonts w:cs="Arial"/>
          <w:bCs/>
          <w:color w:val="auto"/>
          <w:lang w:eastAsia="ja-JP"/>
        </w:rPr>
        <w:fldChar w:fldCharType="end"/>
      </w:r>
      <w:r w:rsidR="00A36AFD" w:rsidRPr="00565448">
        <w:rPr>
          <w:rFonts w:cs="Arial"/>
          <w:bCs/>
          <w:color w:val="auto"/>
          <w:lang w:eastAsia="ja-JP"/>
        </w:rPr>
        <w:t xml:space="preserve">. </w:t>
      </w:r>
      <w:r w:rsidR="00D73675" w:rsidRPr="00565448">
        <w:rPr>
          <w:rFonts w:cs="Arial"/>
          <w:bCs/>
          <w:color w:val="auto"/>
          <w:lang w:eastAsia="ja-JP"/>
        </w:rPr>
        <w:t xml:space="preserve">In addition, various </w:t>
      </w:r>
      <w:r w:rsidR="00D73675" w:rsidRPr="00565448">
        <w:rPr>
          <w:rFonts w:cs="Arial"/>
          <w:bCs/>
          <w:i/>
          <w:color w:val="auto"/>
          <w:lang w:eastAsia="ja-JP"/>
        </w:rPr>
        <w:t>in vivo</w:t>
      </w:r>
      <w:r w:rsidR="00D73675" w:rsidRPr="00565448">
        <w:rPr>
          <w:rFonts w:cs="Arial"/>
          <w:bCs/>
          <w:color w:val="auto"/>
          <w:lang w:eastAsia="ja-JP"/>
        </w:rPr>
        <w:t xml:space="preserve"> or </w:t>
      </w:r>
      <w:r w:rsidR="00D73675" w:rsidRPr="00565448">
        <w:rPr>
          <w:rFonts w:cs="Arial"/>
          <w:bCs/>
          <w:i/>
          <w:color w:val="auto"/>
          <w:lang w:eastAsia="ja-JP"/>
        </w:rPr>
        <w:t>ex vivo</w:t>
      </w:r>
      <w:r w:rsidR="00D73675" w:rsidRPr="00565448">
        <w:rPr>
          <w:rFonts w:cs="Arial"/>
          <w:bCs/>
          <w:color w:val="auto"/>
          <w:lang w:eastAsia="ja-JP"/>
        </w:rPr>
        <w:t xml:space="preserve"> fluorescence labeling methods and w</w:t>
      </w:r>
      <w:r w:rsidR="00D73675" w:rsidRPr="00565448">
        <w:rPr>
          <w:rFonts w:cs="Arial" w:hint="eastAsia"/>
          <w:bCs/>
          <w:color w:val="auto"/>
          <w:lang w:eastAsia="ja-JP"/>
        </w:rPr>
        <w:t xml:space="preserve">hole mount immunofluorescence </w:t>
      </w:r>
      <w:r w:rsidR="00D73675" w:rsidRPr="00565448">
        <w:rPr>
          <w:rFonts w:cs="Arial"/>
          <w:bCs/>
          <w:color w:val="auto"/>
          <w:lang w:eastAsia="ja-JP"/>
        </w:rPr>
        <w:t xml:space="preserve">detection </w:t>
      </w:r>
      <w:r w:rsidR="003D74CF" w:rsidRPr="00565448">
        <w:rPr>
          <w:rFonts w:cs="Arial"/>
          <w:bCs/>
          <w:color w:val="auto"/>
          <w:lang w:eastAsia="ja-JP"/>
        </w:rPr>
        <w:t>could</w:t>
      </w:r>
      <w:r w:rsidR="00D73675" w:rsidRPr="00565448">
        <w:rPr>
          <w:rFonts w:cs="Arial"/>
          <w:bCs/>
          <w:color w:val="auto"/>
          <w:lang w:eastAsia="ja-JP"/>
        </w:rPr>
        <w:t xml:space="preserve"> be </w:t>
      </w:r>
      <w:r w:rsidR="00656F92" w:rsidRPr="00565448">
        <w:rPr>
          <w:rFonts w:cs="Arial"/>
          <w:bCs/>
          <w:color w:val="auto"/>
          <w:lang w:eastAsia="ja-JP"/>
        </w:rPr>
        <w:t>undertaken</w:t>
      </w:r>
      <w:r w:rsidR="00D73675" w:rsidRPr="00565448">
        <w:rPr>
          <w:rFonts w:cs="Arial"/>
          <w:bCs/>
          <w:color w:val="auto"/>
          <w:lang w:eastAsia="ja-JP"/>
        </w:rPr>
        <w:t>.</w:t>
      </w:r>
      <w:r w:rsidR="00D73675" w:rsidRPr="00565448">
        <w:rPr>
          <w:rFonts w:cs="Arial" w:hint="eastAsia"/>
          <w:bCs/>
          <w:color w:val="auto"/>
          <w:lang w:eastAsia="ja-JP"/>
        </w:rPr>
        <w:t xml:space="preserve"> </w:t>
      </w:r>
      <w:r w:rsidR="00A36AFD" w:rsidRPr="00565448">
        <w:rPr>
          <w:rFonts w:cs="Arial"/>
          <w:bCs/>
          <w:color w:val="auto"/>
          <w:lang w:eastAsia="ja-JP"/>
        </w:rPr>
        <w:t>Light sheet fluorescence microscop</w:t>
      </w:r>
      <w:r w:rsidR="005E3FF2" w:rsidRPr="00565448">
        <w:rPr>
          <w:rFonts w:cs="Arial"/>
          <w:bCs/>
          <w:color w:val="auto"/>
          <w:lang w:eastAsia="ja-JP"/>
        </w:rPr>
        <w:t>y</w:t>
      </w:r>
      <w:r w:rsidR="00A36AFD" w:rsidRPr="00565448">
        <w:rPr>
          <w:rFonts w:cs="Arial" w:hint="eastAsia"/>
          <w:bCs/>
          <w:color w:val="auto"/>
          <w:lang w:eastAsia="ja-JP"/>
        </w:rPr>
        <w:t xml:space="preserve"> </w:t>
      </w:r>
      <w:r w:rsidRPr="00565448">
        <w:rPr>
          <w:rFonts w:cs="Arial"/>
          <w:bCs/>
          <w:color w:val="auto"/>
          <w:lang w:eastAsia="ja-JP"/>
        </w:rPr>
        <w:t>is</w:t>
      </w:r>
      <w:r w:rsidR="005E3FF2" w:rsidRPr="00565448">
        <w:rPr>
          <w:rFonts w:cs="Arial"/>
          <w:bCs/>
          <w:color w:val="auto"/>
          <w:lang w:eastAsia="ja-JP"/>
        </w:rPr>
        <w:t xml:space="preserve"> also</w:t>
      </w:r>
      <w:r w:rsidR="00A36AFD" w:rsidRPr="00565448">
        <w:rPr>
          <w:rFonts w:cs="Arial"/>
          <w:bCs/>
          <w:color w:val="auto"/>
          <w:lang w:eastAsia="ja-JP"/>
        </w:rPr>
        <w:t xml:space="preserve"> </w:t>
      </w:r>
      <w:r w:rsidR="005E3FF2" w:rsidRPr="00565448">
        <w:rPr>
          <w:rFonts w:cs="Arial"/>
          <w:bCs/>
          <w:color w:val="auto"/>
          <w:lang w:eastAsia="ja-JP"/>
        </w:rPr>
        <w:t>useful</w:t>
      </w:r>
      <w:r w:rsidR="005E3FF2" w:rsidRPr="00565448">
        <w:rPr>
          <w:rFonts w:cs="Arial" w:hint="eastAsia"/>
          <w:bCs/>
          <w:color w:val="auto"/>
          <w:lang w:eastAsia="ja-JP"/>
        </w:rPr>
        <w:t xml:space="preserve"> </w:t>
      </w:r>
      <w:r w:rsidR="00794DD7" w:rsidRPr="00565448">
        <w:rPr>
          <w:rFonts w:cs="Arial"/>
          <w:bCs/>
          <w:color w:val="auto"/>
          <w:lang w:eastAsia="ja-JP"/>
        </w:rPr>
        <w:t xml:space="preserve">for </w:t>
      </w:r>
      <w:r w:rsidR="00493796" w:rsidRPr="00565448">
        <w:rPr>
          <w:rFonts w:cs="Arial"/>
          <w:bCs/>
          <w:color w:val="auto"/>
          <w:lang w:eastAsia="ja-JP"/>
        </w:rPr>
        <w:t xml:space="preserve">three-dimensional </w:t>
      </w:r>
      <w:r w:rsidR="00794DD7" w:rsidRPr="00565448">
        <w:rPr>
          <w:rFonts w:cs="Arial"/>
          <w:bCs/>
          <w:color w:val="auto"/>
          <w:lang w:eastAsia="ja-JP"/>
        </w:rPr>
        <w:t xml:space="preserve">analysis </w:t>
      </w:r>
      <w:r w:rsidR="001060A1" w:rsidRPr="00565448">
        <w:rPr>
          <w:rFonts w:cs="Arial"/>
          <w:bCs/>
          <w:color w:val="auto"/>
          <w:lang w:eastAsia="ja-JP"/>
        </w:rPr>
        <w:fldChar w:fldCharType="begin"/>
      </w:r>
      <w:r w:rsidR="001A2D03" w:rsidRPr="00565448">
        <w:rPr>
          <w:rFonts w:cs="Arial"/>
          <w:bCs/>
          <w:color w:val="auto"/>
          <w:lang w:eastAsia="ja-JP"/>
        </w:rPr>
        <w:instrText xml:space="preserve"> ADDIN EN.CITE &lt;EndNote&gt;&lt;Cite&gt;&lt;Author&gt;Buytaert&lt;/Author&gt;&lt;Year&gt;2013&lt;/Year&gt;&lt;RecNum&gt;1903&lt;/RecNum&gt;&lt;DisplayText&gt;&lt;style face="superscript"&gt;51&lt;/style&gt;&lt;/DisplayText&gt;&lt;record&gt;&lt;rec-number&gt;1903&lt;/rec-number&gt;&lt;foreign-keys&gt;&lt;key app="EN" db-id="x2zswesswxtftvervr1vp0tmxxwvexs2stt2" timestamp="1461217757"&gt;1903&lt;/key&gt;&lt;/foreign-keys&gt;&lt;ref-type name="Journal Article"&gt;17&lt;/ref-type&gt;&lt;contributors&gt;&lt;authors&gt;&lt;author&gt;Buytaert, J. A.&lt;/author&gt;&lt;author&gt;Johnson, S. B.&lt;/author&gt;&lt;author&gt;Dierick, M.&lt;/author&gt;&lt;author&gt;Salih, W. H.&lt;/author&gt;&lt;author&gt;Santi, P. A.&lt;/author&gt;&lt;/authors&gt;&lt;/contributors&gt;&lt;auth-address&gt;Laboratory of BioMedical Physics, University of Antwerp, Groenenborgerlaan 171, B-2020 Antwerpen, Belgium. jan.buytaert@ua.ac.be&lt;/auth-address&gt;&lt;titles&gt;&lt;title&gt;MicroCT versus sTSLIM 3D imaging of the mouse cochlea&lt;/title&gt;&lt;secondary-title&gt;J Histochem Cytochem&lt;/secondary-title&gt;&lt;/titles&gt;&lt;periodical&gt;&lt;full-title&gt;J Histochem Cytochem&lt;/full-title&gt;&lt;/periodical&gt;&lt;pages&gt;382-95&lt;/pages&gt;&lt;volume&gt;61&lt;/volume&gt;&lt;number&gt;5&lt;/number&gt;&lt;keywords&gt;&lt;keyword&gt;Animals&lt;/keyword&gt;&lt;keyword&gt;Cochlea/*cytology/*radiography&lt;/keyword&gt;&lt;keyword&gt;Imaging, Three-Dimensional/instrumentation/*methods&lt;/keyword&gt;&lt;keyword&gt;Mice&lt;/keyword&gt;&lt;keyword&gt;Microscopy, Confocal/instrumentation/*methods&lt;/keyword&gt;&lt;keyword&gt;X-Ray Microtomography/instrumentation/*methods&lt;/keyword&gt;&lt;/keywords&gt;&lt;dates&gt;&lt;year&gt;2013&lt;/year&gt;&lt;pub-dates&gt;&lt;date&gt;May&lt;/date&gt;&lt;/pub-dates&gt;&lt;/dates&gt;&lt;isbn&gt;1551-5044 (Electronic)&amp;#xD;0022-1554 (Linking)&lt;/isbn&gt;&lt;accession-num&gt;23360693&lt;/accession-num&gt;&lt;urls&gt;&lt;related-urls&gt;&lt;url&gt;http://www.ncbi.nlm.nih.gov/pubmed/23360693&lt;/url&gt;&lt;/related-urls&gt;&lt;/urls&gt;&lt;custom2&gt;PMC3636707&lt;/custom2&gt;&lt;electronic-resource-num&gt;10.1369/0022155413478613&lt;/electronic-resource-num&gt;&lt;/record&gt;&lt;/Cite&gt;&lt;/EndNote&gt;</w:instrText>
      </w:r>
      <w:r w:rsidR="001060A1" w:rsidRPr="00565448">
        <w:rPr>
          <w:rFonts w:cs="Arial"/>
          <w:bCs/>
          <w:color w:val="auto"/>
          <w:lang w:eastAsia="ja-JP"/>
        </w:rPr>
        <w:fldChar w:fldCharType="separate"/>
      </w:r>
      <w:r w:rsidR="001A2D03" w:rsidRPr="00565448">
        <w:rPr>
          <w:rFonts w:cs="Arial"/>
          <w:bCs/>
          <w:noProof/>
          <w:color w:val="auto"/>
          <w:vertAlign w:val="superscript"/>
          <w:lang w:eastAsia="ja-JP"/>
        </w:rPr>
        <w:t>51</w:t>
      </w:r>
      <w:r w:rsidR="001060A1" w:rsidRPr="00565448">
        <w:rPr>
          <w:rFonts w:cs="Arial"/>
          <w:bCs/>
          <w:color w:val="auto"/>
          <w:lang w:eastAsia="ja-JP"/>
        </w:rPr>
        <w:fldChar w:fldCharType="end"/>
      </w:r>
      <w:r w:rsidR="00794DD7" w:rsidRPr="00565448">
        <w:rPr>
          <w:rFonts w:cs="Arial"/>
          <w:bCs/>
          <w:color w:val="auto"/>
          <w:lang w:eastAsia="ja-JP"/>
        </w:rPr>
        <w:t>.</w:t>
      </w:r>
      <w:r w:rsidR="00AE2213" w:rsidRPr="00565448">
        <w:rPr>
          <w:rFonts w:cs="Arial" w:hint="eastAsia"/>
          <w:bCs/>
          <w:color w:val="auto"/>
          <w:lang w:eastAsia="ja-JP"/>
        </w:rPr>
        <w:t xml:space="preserve"> </w:t>
      </w:r>
      <w:r w:rsidR="00340A87" w:rsidRPr="00565448">
        <w:rPr>
          <w:rFonts w:cs="Arial"/>
          <w:bCs/>
          <w:color w:val="auto"/>
          <w:lang w:eastAsia="ja-JP"/>
        </w:rPr>
        <w:t>Although not describe</w:t>
      </w:r>
      <w:r w:rsidR="00544BC1" w:rsidRPr="00565448">
        <w:rPr>
          <w:rFonts w:cs="Arial"/>
          <w:bCs/>
          <w:color w:val="auto"/>
          <w:lang w:eastAsia="ja-JP"/>
        </w:rPr>
        <w:t xml:space="preserve">d </w:t>
      </w:r>
      <w:r w:rsidR="005E3FF2" w:rsidRPr="00565448">
        <w:rPr>
          <w:rFonts w:cs="Arial"/>
          <w:bCs/>
          <w:color w:val="auto"/>
          <w:lang w:eastAsia="ja-JP"/>
        </w:rPr>
        <w:t>here</w:t>
      </w:r>
      <w:r w:rsidR="00544BC1" w:rsidRPr="00565448">
        <w:rPr>
          <w:rFonts w:cs="Arial"/>
          <w:bCs/>
          <w:color w:val="auto"/>
          <w:lang w:eastAsia="ja-JP"/>
        </w:rPr>
        <w:t xml:space="preserve">, </w:t>
      </w:r>
      <w:r w:rsidR="00493796" w:rsidRPr="00565448">
        <w:rPr>
          <w:rFonts w:cs="Arial"/>
          <w:bCs/>
          <w:color w:val="auto"/>
          <w:lang w:eastAsia="ja-JP"/>
        </w:rPr>
        <w:t>diverse</w:t>
      </w:r>
      <w:r w:rsidR="007D0C74" w:rsidRPr="00565448">
        <w:rPr>
          <w:rFonts w:cs="Arial"/>
          <w:bCs/>
          <w:color w:val="auto"/>
          <w:lang w:eastAsia="ja-JP"/>
        </w:rPr>
        <w:t xml:space="preserve"> anatomical structures</w:t>
      </w:r>
      <w:r w:rsidR="005E3FF2" w:rsidRPr="00565448">
        <w:rPr>
          <w:rFonts w:cs="Arial"/>
          <w:bCs/>
          <w:color w:val="auto"/>
          <w:lang w:eastAsia="ja-JP"/>
        </w:rPr>
        <w:t xml:space="preserve"> associated with the auditory bulla and capsule</w:t>
      </w:r>
      <w:r w:rsidR="007D0C74" w:rsidRPr="00565448">
        <w:rPr>
          <w:rFonts w:cs="Arial"/>
          <w:bCs/>
          <w:color w:val="auto"/>
          <w:lang w:eastAsia="ja-JP"/>
        </w:rPr>
        <w:t xml:space="preserve"> such as </w:t>
      </w:r>
      <w:r w:rsidR="00544BC1" w:rsidRPr="00565448">
        <w:rPr>
          <w:rFonts w:cs="Arial"/>
          <w:bCs/>
          <w:color w:val="auto"/>
          <w:lang w:eastAsia="ja-JP"/>
        </w:rPr>
        <w:t xml:space="preserve">peripheral </w:t>
      </w:r>
      <w:r w:rsidR="00794DD7" w:rsidRPr="00565448">
        <w:rPr>
          <w:rFonts w:cs="Arial"/>
          <w:bCs/>
          <w:color w:val="auto"/>
          <w:lang w:eastAsia="ja-JP"/>
        </w:rPr>
        <w:t>nerves</w:t>
      </w:r>
      <w:r w:rsidR="00544BC1" w:rsidRPr="00565448">
        <w:rPr>
          <w:rFonts w:cs="Arial"/>
          <w:bCs/>
          <w:color w:val="auto"/>
          <w:lang w:eastAsia="ja-JP"/>
        </w:rPr>
        <w:t>, blood vessels, and the tympanic membrane</w:t>
      </w:r>
      <w:r w:rsidR="007D0C74" w:rsidRPr="00565448">
        <w:rPr>
          <w:rFonts w:cs="Arial"/>
          <w:bCs/>
          <w:color w:val="auto"/>
          <w:lang w:eastAsia="ja-JP"/>
        </w:rPr>
        <w:t xml:space="preserve"> </w:t>
      </w:r>
      <w:r w:rsidR="00D977FC" w:rsidRPr="00565448">
        <w:rPr>
          <w:rFonts w:cs="Arial"/>
          <w:bCs/>
          <w:color w:val="auto"/>
          <w:lang w:eastAsia="ja-JP"/>
        </w:rPr>
        <w:t xml:space="preserve">in the middle ear </w:t>
      </w:r>
      <w:r w:rsidR="005A2B1F" w:rsidRPr="00565448">
        <w:rPr>
          <w:rFonts w:cs="Arial"/>
          <w:bCs/>
          <w:color w:val="auto"/>
          <w:lang w:eastAsia="ja-JP"/>
        </w:rPr>
        <w:t xml:space="preserve">can </w:t>
      </w:r>
      <w:r w:rsidR="005E3FF2" w:rsidRPr="00565448">
        <w:rPr>
          <w:rFonts w:cs="Arial"/>
          <w:bCs/>
          <w:color w:val="auto"/>
          <w:lang w:eastAsia="ja-JP"/>
        </w:rPr>
        <w:t>also be</w:t>
      </w:r>
      <w:r w:rsidR="00D977FC" w:rsidRPr="00565448">
        <w:rPr>
          <w:rFonts w:cs="Arial"/>
          <w:bCs/>
          <w:color w:val="auto"/>
          <w:lang w:eastAsia="ja-JP"/>
        </w:rPr>
        <w:t xml:space="preserve"> </w:t>
      </w:r>
      <w:r w:rsidR="005A2B1F" w:rsidRPr="00565448">
        <w:rPr>
          <w:rFonts w:cs="Arial"/>
          <w:bCs/>
          <w:color w:val="auto"/>
          <w:lang w:eastAsia="ja-JP"/>
        </w:rPr>
        <w:t>evaluated</w:t>
      </w:r>
      <w:r w:rsidR="00656F92" w:rsidRPr="00565448">
        <w:rPr>
          <w:rFonts w:cs="Arial"/>
          <w:bCs/>
          <w:color w:val="auto"/>
          <w:lang w:eastAsia="ja-JP"/>
        </w:rPr>
        <w:t xml:space="preserve"> </w:t>
      </w:r>
      <w:r w:rsidR="00D977FC" w:rsidRPr="00565448">
        <w:rPr>
          <w:rFonts w:cs="Arial"/>
          <w:bCs/>
          <w:color w:val="auto"/>
          <w:lang w:eastAsia="ja-JP"/>
        </w:rPr>
        <w:t>using this protocol</w:t>
      </w:r>
      <w:r w:rsidR="00340A87" w:rsidRPr="00565448">
        <w:rPr>
          <w:rFonts w:cs="Arial"/>
          <w:bCs/>
          <w:color w:val="auto"/>
          <w:lang w:eastAsia="ja-JP"/>
        </w:rPr>
        <w:t>.</w:t>
      </w:r>
    </w:p>
    <w:p w14:paraId="67D86372" w14:textId="77777777" w:rsidR="00B15DE4" w:rsidRPr="00565448" w:rsidRDefault="00B15DE4" w:rsidP="00C627A0">
      <w:pPr>
        <w:jc w:val="left"/>
        <w:rPr>
          <w:rFonts w:cs="Arial"/>
          <w:bCs/>
          <w:color w:val="auto"/>
          <w:lang w:eastAsia="ja-JP"/>
        </w:rPr>
      </w:pPr>
    </w:p>
    <w:p w14:paraId="736BFB28" w14:textId="48ED37EF" w:rsidR="00B15DE4" w:rsidRPr="00565448" w:rsidRDefault="00B15DE4" w:rsidP="00C627A0">
      <w:pPr>
        <w:jc w:val="left"/>
        <w:rPr>
          <w:rFonts w:cs="Arial"/>
          <w:color w:val="auto"/>
        </w:rPr>
      </w:pPr>
      <w:r w:rsidRPr="00565448">
        <w:rPr>
          <w:rFonts w:cs="Arial"/>
          <w:color w:val="auto"/>
          <w:lang w:eastAsia="ja-JP"/>
        </w:rPr>
        <w:t>Note that p</w:t>
      </w:r>
      <w:r w:rsidRPr="00565448">
        <w:rPr>
          <w:rFonts w:cs="Arial"/>
          <w:color w:val="auto"/>
        </w:rPr>
        <w:t>araffin sectioning requires decalcification of bone tissues before embedding and therefore does not allow analysis of mineralization. By contrast,</w:t>
      </w:r>
      <w:r w:rsidRPr="00565448">
        <w:rPr>
          <w:rFonts w:cs="Arial"/>
          <w:color w:val="auto"/>
          <w:lang w:eastAsia="ja-JP"/>
        </w:rPr>
        <w:t xml:space="preserve"> the Kawamoto film method used to prepare frozen sections can be performed without decalcification and is suitable for mineralization studies using </w:t>
      </w:r>
      <w:r w:rsidRPr="00565448">
        <w:rPr>
          <w:rFonts w:cs="Arial"/>
          <w:i/>
          <w:color w:val="auto"/>
          <w:lang w:eastAsia="ja-JP"/>
        </w:rPr>
        <w:t xml:space="preserve">in vivo </w:t>
      </w:r>
      <w:r w:rsidRPr="00565448">
        <w:rPr>
          <w:rFonts w:cs="Arial"/>
          <w:color w:val="auto"/>
          <w:lang w:eastAsia="ja-JP"/>
        </w:rPr>
        <w:t xml:space="preserve">bone-labeling techniques or special staining such as </w:t>
      </w:r>
      <w:r w:rsidRPr="00565448">
        <w:rPr>
          <w:rFonts w:cs="Arial"/>
          <w:color w:val="auto"/>
          <w:lang w:eastAsia="ja-JP"/>
        </w:rPr>
        <w:lastRenderedPageBreak/>
        <w:t>Alizarin staining</w:t>
      </w:r>
      <w:r w:rsidRPr="00565448">
        <w:rPr>
          <w:rFonts w:cs="Arial"/>
          <w:color w:val="auto"/>
        </w:rPr>
        <w:t xml:space="preserve">. </w:t>
      </w:r>
      <w:r w:rsidR="00EC726F" w:rsidRPr="00565448">
        <w:rPr>
          <w:rFonts w:cs="Arial"/>
          <w:color w:val="auto"/>
        </w:rPr>
        <w:t>Cryo</w:t>
      </w:r>
      <w:r w:rsidR="00100138" w:rsidRPr="00565448">
        <w:rPr>
          <w:rFonts w:cs="Arial"/>
          <w:color w:val="auto"/>
        </w:rPr>
        <w:t>-</w:t>
      </w:r>
      <w:r w:rsidR="00EC726F" w:rsidRPr="00565448">
        <w:rPr>
          <w:rFonts w:cs="Arial"/>
          <w:color w:val="auto"/>
        </w:rPr>
        <w:t xml:space="preserve">sectioning </w:t>
      </w:r>
      <w:r w:rsidR="00100138" w:rsidRPr="00565448">
        <w:rPr>
          <w:rFonts w:cs="Arial"/>
          <w:color w:val="auto"/>
        </w:rPr>
        <w:t xml:space="preserve">conditions </w:t>
      </w:r>
      <w:r w:rsidR="00EC726F" w:rsidRPr="00565448">
        <w:rPr>
          <w:rFonts w:cs="Arial"/>
          <w:color w:val="auto"/>
        </w:rPr>
        <w:t>should be optimized according</w:t>
      </w:r>
      <w:r w:rsidR="00100138" w:rsidRPr="00565448">
        <w:rPr>
          <w:rFonts w:cs="Arial"/>
          <w:color w:val="auto"/>
        </w:rPr>
        <w:t xml:space="preserve"> based on</w:t>
      </w:r>
      <w:r w:rsidR="00EC726F" w:rsidRPr="00565448">
        <w:rPr>
          <w:rFonts w:cs="Arial"/>
          <w:color w:val="auto"/>
        </w:rPr>
        <w:t xml:space="preserve"> m</w:t>
      </w:r>
      <w:r w:rsidR="00E45D39" w:rsidRPr="00565448">
        <w:rPr>
          <w:rFonts w:cs="Arial"/>
          <w:color w:val="auto"/>
        </w:rPr>
        <w:t>ouse age</w:t>
      </w:r>
      <w:r w:rsidR="00EC726F" w:rsidRPr="00565448">
        <w:rPr>
          <w:rFonts w:cs="Arial"/>
          <w:color w:val="auto"/>
        </w:rPr>
        <w:t xml:space="preserve">. For example, a </w:t>
      </w:r>
      <w:r w:rsidR="004F5733" w:rsidRPr="00565448">
        <w:rPr>
          <w:rFonts w:cs="Arial"/>
          <w:color w:val="auto"/>
        </w:rPr>
        <w:t xml:space="preserve">less </w:t>
      </w:r>
      <w:r w:rsidR="00E45D39" w:rsidRPr="00565448">
        <w:rPr>
          <w:rFonts w:cs="Arial"/>
          <w:color w:val="auto"/>
        </w:rPr>
        <w:t>cool</w:t>
      </w:r>
      <w:r w:rsidR="00EC726F" w:rsidRPr="00565448">
        <w:rPr>
          <w:rFonts w:cs="Arial"/>
          <w:color w:val="auto"/>
        </w:rPr>
        <w:t xml:space="preserve"> temperature inside the cryostat chamber is recommended for older </w:t>
      </w:r>
      <w:r w:rsidR="00E45D39" w:rsidRPr="00565448">
        <w:rPr>
          <w:rFonts w:cs="Arial"/>
          <w:color w:val="auto"/>
        </w:rPr>
        <w:t xml:space="preserve">mouse specimens </w:t>
      </w:r>
      <w:r w:rsidR="00EC726F" w:rsidRPr="00565448">
        <w:rPr>
          <w:rFonts w:cs="Arial"/>
          <w:color w:val="auto"/>
        </w:rPr>
        <w:t xml:space="preserve">to </w:t>
      </w:r>
      <w:r w:rsidR="00100138" w:rsidRPr="00565448">
        <w:rPr>
          <w:rFonts w:cs="Arial"/>
          <w:color w:val="auto"/>
        </w:rPr>
        <w:t>minimize damage to sections</w:t>
      </w:r>
      <w:r w:rsidR="00EC726F" w:rsidRPr="00565448">
        <w:rPr>
          <w:rFonts w:cs="Arial"/>
          <w:color w:val="auto"/>
        </w:rPr>
        <w:t>.</w:t>
      </w:r>
    </w:p>
    <w:p w14:paraId="32C23515" w14:textId="77777777" w:rsidR="00A76E8A" w:rsidRPr="00565448" w:rsidRDefault="00A76E8A" w:rsidP="00C627A0">
      <w:pPr>
        <w:jc w:val="left"/>
        <w:rPr>
          <w:rFonts w:cs="Arial"/>
          <w:color w:val="auto"/>
        </w:rPr>
      </w:pPr>
    </w:p>
    <w:p w14:paraId="18766423" w14:textId="6CE68378" w:rsidR="00A76E8A" w:rsidRPr="00565448" w:rsidRDefault="00A76E8A" w:rsidP="00C627A0">
      <w:pPr>
        <w:jc w:val="left"/>
        <w:rPr>
          <w:rFonts w:cs="Arial"/>
          <w:color w:val="auto"/>
        </w:rPr>
      </w:pPr>
      <w:r w:rsidRPr="00565448">
        <w:rPr>
          <w:rFonts w:cs="Arial"/>
          <w:color w:val="auto"/>
        </w:rPr>
        <w:t>In mouse, the correct term for the prominent semi-spherical protrusion of the malleus is “orbicular apophysis”. Nevertheless, the term</w:t>
      </w:r>
      <w:r w:rsidRPr="00565448">
        <w:rPr>
          <w:rFonts w:cs="Arial"/>
          <w:color w:val="auto"/>
          <w:lang w:eastAsia="ja-JP"/>
        </w:rPr>
        <w:t xml:space="preserve"> “</w:t>
      </w:r>
      <w:r w:rsidRPr="00565448">
        <w:rPr>
          <w:rFonts w:cs="Arial"/>
          <w:color w:val="auto"/>
        </w:rPr>
        <w:t>processus brevis” has been widely used to indicate the orbicular apophysis for more than two decades, particularly among mouse developmental biologists</w:t>
      </w:r>
      <w:r w:rsidRPr="00565448">
        <w:rPr>
          <w:color w:val="auto"/>
        </w:rPr>
        <w:t xml:space="preserve"> </w:t>
      </w:r>
      <w:r w:rsidRPr="00565448">
        <w:rPr>
          <w:color w:val="auto"/>
        </w:rPr>
        <w:fldChar w:fldCharType="begin">
          <w:fldData xml:space="preserve">PEVuZE5vdGU+PENpdGU+PEF1dGhvcj5SaWpsaTwvQXV0aG9yPjxZZWFyPjE5OTM8L1llYXI+PFJl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=
</w:fldData>
        </w:fldChar>
      </w:r>
      <w:r w:rsidRPr="00565448">
        <w:rPr>
          <w:color w:val="auto"/>
        </w:rPr>
        <w:instrText xml:space="preserve"> ADDIN EN.CITE </w:instrText>
      </w:r>
      <w:r w:rsidRPr="00565448">
        <w:rPr>
          <w:color w:val="auto"/>
        </w:rPr>
        <w:fldChar w:fldCharType="begin">
          <w:fldData xml:space="preserve">PEVuZE5vdGU+PENpdGU+PEF1dGhvcj5SaWpsaTwvQXV0aG9yPjxZZWFyPjE5OTM8L1llYXI+PFJl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=
</w:fldData>
        </w:fldChar>
      </w:r>
      <w:r w:rsidRPr="00565448">
        <w:rPr>
          <w:color w:val="auto"/>
        </w:rPr>
        <w:instrText xml:space="preserve"> ADDIN EN.CITE.DATA </w:instrText>
      </w:r>
      <w:r w:rsidRPr="00565448">
        <w:rPr>
          <w:color w:val="auto"/>
        </w:rPr>
      </w:r>
      <w:r w:rsidRPr="00565448">
        <w:rPr>
          <w:color w:val="auto"/>
        </w:rPr>
        <w:fldChar w:fldCharType="end"/>
      </w:r>
      <w:r w:rsidRPr="00565448">
        <w:rPr>
          <w:color w:val="auto"/>
        </w:rPr>
      </w:r>
      <w:r w:rsidRPr="00565448">
        <w:rPr>
          <w:color w:val="auto"/>
        </w:rPr>
        <w:fldChar w:fldCharType="separate"/>
      </w:r>
      <w:r w:rsidRPr="00565448">
        <w:rPr>
          <w:noProof/>
          <w:color w:val="auto"/>
          <w:vertAlign w:val="superscript"/>
        </w:rPr>
        <w:t>16,20,22-25</w:t>
      </w:r>
      <w:r w:rsidRPr="00565448">
        <w:rPr>
          <w:color w:val="auto"/>
        </w:rPr>
        <w:fldChar w:fldCharType="end"/>
      </w:r>
      <w:r w:rsidRPr="00565448">
        <w:rPr>
          <w:rFonts w:cs="Arial"/>
          <w:color w:val="auto"/>
        </w:rPr>
        <w:t>.</w:t>
      </w:r>
      <w:r w:rsidRPr="00565448">
        <w:rPr>
          <w:rFonts w:cs="Arial"/>
          <w:color w:val="auto"/>
          <w:lang w:eastAsia="ja-JP"/>
        </w:rPr>
        <w:t xml:space="preserve"> </w:t>
      </w:r>
      <w:r w:rsidRPr="00565448">
        <w:rPr>
          <w:rFonts w:cs="Arial"/>
          <w:color w:val="auto"/>
        </w:rPr>
        <w:t>“Processus brevis” originally referred to the lateral process (processus lateralis), which differs from the orbicular apophysis. In humans, a lateral process resembling a slight conical projection forms the general line of attachment to the tympanic membrane, extending from the manubrium (not seen in Fig. 6B, medial view). In mice, the lateral process is also a projection of the manubrium</w:t>
      </w:r>
      <w:r w:rsidRPr="00565448">
        <w:rPr>
          <w:color w:val="auto"/>
        </w:rPr>
        <w:t xml:space="preserve"> </w:t>
      </w:r>
      <w:r w:rsidRPr="00565448">
        <w:rPr>
          <w:rFonts w:cs="Arial"/>
          <w:color w:val="auto"/>
        </w:rPr>
        <w:t>at the opposite end to the umbo</w:t>
      </w:r>
      <w:r w:rsidRPr="00565448">
        <w:rPr>
          <w:color w:val="auto"/>
        </w:rPr>
        <w:t xml:space="preserve"> </w:t>
      </w:r>
      <w:r w:rsidRPr="00565448">
        <w:rPr>
          <w:rFonts w:cs="Arial"/>
          <w:color w:val="auto"/>
        </w:rPr>
        <w:fldChar w:fldCharType="begin"/>
      </w:r>
      <w:r w:rsidR="005B311A" w:rsidRPr="00565448">
        <w:rPr>
          <w:rFonts w:cs="Arial"/>
          <w:color w:val="auto"/>
        </w:rPr>
        <w:instrText xml:space="preserve"> ADDIN EN.CITE &lt;EndNote&gt;&lt;Cite&gt;&lt;Author&gt;Mason&lt;/Author&gt;&lt;Year&gt;2013&lt;/Year&gt;&lt;RecNum&gt;1922&lt;/RecNum&gt;&lt;DisplayText&gt;&lt;style face="superscript"&gt;48&lt;/style&gt;&lt;/DisplayText&gt;&lt;record&gt;&lt;rec-number&gt;1922&lt;/rec-number&gt;&lt;foreign-keys&gt;&lt;key app="EN" db-id="x2zswesswxtftvervr1vp0tmxxwvexs2stt2" timestamp="1462094176"&gt;1922&lt;/key&gt;&lt;/foreign-keys&gt;&lt;ref-type name="Journal Article"&gt;17&lt;/ref-type&gt;&lt;contributors&gt;&lt;authors&gt;&lt;author&gt;Mason, M. J.&lt;/author&gt;&lt;/authors&gt;&lt;/contributors&gt;&lt;auth-address&gt;University of Cambridge, Department of Physiology, Development &amp;amp; Neuroscience, Downing Street, Cambridge, CB2 3EG, UK. mjm68@hermes.cam.ac.uk&lt;/auth-address&gt;&lt;titles&gt;&lt;title&gt;Of mice, moles and guinea pigs: functional morphology of the middle ear in living mammals&lt;/title&gt;&lt;secondary-title&gt;Hear Res&lt;/secondary-title&gt;&lt;/titles&gt;&lt;periodical&gt;&lt;full-title&gt;Hear Res&lt;/full-title&gt;&lt;/periodical&gt;&lt;pages&gt;4-18&lt;/pages&gt;&lt;volume&gt;301&lt;/volume&gt;&lt;keywords&gt;&lt;keyword&gt;Animals&lt;/keyword&gt;&lt;keyword&gt;Ear Ossicles/anatomy &amp;amp; histology/physiology&lt;/keyword&gt;&lt;keyword&gt;Ear, Middle/*anatomy &amp;amp; histology/*physiology&lt;/keyword&gt;&lt;keyword&gt;Guinea Pigs&lt;/keyword&gt;&lt;keyword&gt;Hearing/physiology&lt;/keyword&gt;&lt;keyword&gt;Mammals/*physiology&lt;/keyword&gt;&lt;keyword&gt;Mice&lt;/keyword&gt;&lt;keyword&gt;Models, Anatomic&lt;/keyword&gt;&lt;keyword&gt;Moles&lt;/keyword&gt;&lt;keyword&gt;Phylogeny&lt;/keyword&gt;&lt;keyword&gt;Rodentia&lt;/keyword&gt;&lt;keyword&gt;Species Specificity&lt;/keyword&gt;&lt;/keywords&gt;&lt;dates&gt;&lt;year&gt;2013&lt;/year&gt;&lt;pub-dates&gt;&lt;date&gt;Jul&lt;/date&gt;&lt;/pub-dates&gt;&lt;/dates&gt;&lt;isbn&gt;1878-5891 (Electronic)&amp;#xD;0378-5955 (Linking)&lt;/isbn&gt;&lt;accession-num&gt;23099208&lt;/accession-num&gt;&lt;urls&gt;&lt;related-urls&gt;&lt;url&gt;http://www.ncbi.nlm.nih.gov/pubmed/23099208&lt;/url&gt;&lt;/related-urls&gt;&lt;/urls&gt;&lt;electronic-resource-num&gt;10.1016/j.heares.2012.10.004&lt;/electronic-resource-num&gt;&lt;/record&gt;&lt;/Cite&gt;&lt;/EndNote&gt;</w:instrText>
      </w:r>
      <w:r w:rsidRPr="00565448">
        <w:rPr>
          <w:rFonts w:cs="Arial"/>
          <w:color w:val="auto"/>
        </w:rPr>
        <w:fldChar w:fldCharType="separate"/>
      </w:r>
      <w:r w:rsidR="005B311A" w:rsidRPr="00565448">
        <w:rPr>
          <w:rFonts w:cs="Arial"/>
          <w:noProof/>
          <w:color w:val="auto"/>
          <w:vertAlign w:val="superscript"/>
        </w:rPr>
        <w:t>48</w:t>
      </w:r>
      <w:r w:rsidRPr="00565448">
        <w:rPr>
          <w:rFonts w:cs="Arial"/>
          <w:color w:val="auto"/>
        </w:rPr>
        <w:fldChar w:fldCharType="end"/>
      </w:r>
      <w:r w:rsidRPr="00565448">
        <w:rPr>
          <w:rFonts w:cs="Arial"/>
          <w:color w:val="auto"/>
        </w:rPr>
        <w:t>. The pars flaccida of the tympanic membrane is above the lateral process of the malleus. Orbicular apophysis is not apparent in the human malleus.</w:t>
      </w:r>
    </w:p>
    <w:bookmarkEnd w:id="2"/>
    <w:bookmarkEnd w:id="3"/>
    <w:p w14:paraId="108F1935" w14:textId="77777777" w:rsidR="006305D7" w:rsidRPr="00565448" w:rsidRDefault="006305D7" w:rsidP="00C627A0">
      <w:pPr>
        <w:jc w:val="left"/>
        <w:rPr>
          <w:color w:val="auto"/>
        </w:rPr>
      </w:pPr>
    </w:p>
    <w:p w14:paraId="5CC6BA7A" w14:textId="77777777" w:rsidR="006305D7" w:rsidRPr="00565448" w:rsidRDefault="006305D7" w:rsidP="00C627A0">
      <w:pPr>
        <w:jc w:val="left"/>
        <w:rPr>
          <w:rFonts w:cs="Arial"/>
          <w:color w:val="auto"/>
        </w:rPr>
      </w:pPr>
      <w:r w:rsidRPr="00565448">
        <w:rPr>
          <w:rFonts w:cs="Arial"/>
          <w:b/>
          <w:bCs/>
          <w:color w:val="auto"/>
        </w:rPr>
        <w:t>ACKNOWLEDGMENTS:</w:t>
      </w:r>
      <w:r w:rsidRPr="00565448">
        <w:rPr>
          <w:rFonts w:cs="Arial"/>
          <w:color w:val="auto"/>
        </w:rPr>
        <w:t xml:space="preserve"> </w:t>
      </w:r>
    </w:p>
    <w:p w14:paraId="4EECCB50" w14:textId="61AD82F9" w:rsidR="006305D7" w:rsidRPr="00565448" w:rsidRDefault="00514D3B" w:rsidP="00C627A0">
      <w:pPr>
        <w:jc w:val="left"/>
        <w:rPr>
          <w:rFonts w:cs="Arial"/>
          <w:color w:val="auto"/>
        </w:rPr>
      </w:pPr>
      <w:r w:rsidRPr="00565448">
        <w:rPr>
          <w:rFonts w:cs="Arial"/>
          <w:color w:val="auto"/>
        </w:rPr>
        <w:t xml:space="preserve">The authors thank </w:t>
      </w:r>
      <w:r w:rsidR="00AC3713" w:rsidRPr="00565448">
        <w:rPr>
          <w:rFonts w:cs="Arial"/>
          <w:color w:val="auto"/>
        </w:rPr>
        <w:t>Masaki Yoda</w:t>
      </w:r>
      <w:r w:rsidR="007355F3" w:rsidRPr="00565448">
        <w:rPr>
          <w:rFonts w:cs="Arial"/>
          <w:color w:val="auto"/>
        </w:rPr>
        <w:t xml:space="preserve"> and Elise Lamar</w:t>
      </w:r>
      <w:r w:rsidR="00AC3713" w:rsidRPr="00565448">
        <w:rPr>
          <w:rFonts w:cs="Arial"/>
          <w:color w:val="auto"/>
        </w:rPr>
        <w:t xml:space="preserve"> for critic</w:t>
      </w:r>
      <w:r w:rsidR="007355F3" w:rsidRPr="00565448">
        <w:rPr>
          <w:rFonts w:cs="Arial"/>
          <w:color w:val="auto"/>
        </w:rPr>
        <w:t xml:space="preserve">al reading of the manuscript, </w:t>
      </w:r>
      <w:r w:rsidR="00F166C1" w:rsidRPr="00565448">
        <w:rPr>
          <w:rFonts w:cs="Arial"/>
          <w:color w:val="auto"/>
        </w:rPr>
        <w:t>Kazu</w:t>
      </w:r>
      <w:r w:rsidR="0080499E" w:rsidRPr="00565448">
        <w:rPr>
          <w:rFonts w:cs="Arial"/>
          <w:color w:val="auto"/>
        </w:rPr>
        <w:t>masa</w:t>
      </w:r>
      <w:r w:rsidR="00F166C1" w:rsidRPr="00565448">
        <w:rPr>
          <w:rFonts w:cs="Arial"/>
          <w:color w:val="auto"/>
        </w:rPr>
        <w:t xml:space="preserve"> Takenouchi for help </w:t>
      </w:r>
      <w:r w:rsidR="00571322" w:rsidRPr="00565448">
        <w:rPr>
          <w:rFonts w:cs="Arial"/>
          <w:color w:val="auto"/>
        </w:rPr>
        <w:t xml:space="preserve">with </w:t>
      </w:r>
      <w:r w:rsidR="00F166C1" w:rsidRPr="00565448">
        <w:rPr>
          <w:rFonts w:cs="Arial"/>
          <w:color w:val="auto"/>
        </w:rPr>
        <w:t>histology,</w:t>
      </w:r>
      <w:r w:rsidR="008D7DB7" w:rsidRPr="00565448">
        <w:rPr>
          <w:rFonts w:cs="Arial"/>
          <w:color w:val="auto"/>
        </w:rPr>
        <w:t xml:space="preserve"> Mari Fujiwara for help with microscopy</w:t>
      </w:r>
      <w:r w:rsidR="00F166C1" w:rsidRPr="00565448">
        <w:rPr>
          <w:rFonts w:cs="Arial"/>
          <w:color w:val="auto"/>
        </w:rPr>
        <w:t xml:space="preserve"> and </w:t>
      </w:r>
      <w:r w:rsidR="007355F3" w:rsidRPr="00565448">
        <w:rPr>
          <w:rFonts w:cs="Arial"/>
          <w:color w:val="auto"/>
        </w:rPr>
        <w:t xml:space="preserve">Makoto Morikawa for help </w:t>
      </w:r>
      <w:r w:rsidR="007A4090" w:rsidRPr="00565448">
        <w:rPr>
          <w:rFonts w:cs="Arial"/>
          <w:color w:val="auto"/>
        </w:rPr>
        <w:t xml:space="preserve">in </w:t>
      </w:r>
      <w:r w:rsidR="007355F3" w:rsidRPr="00565448">
        <w:rPr>
          <w:rFonts w:cs="Arial"/>
          <w:color w:val="auto"/>
        </w:rPr>
        <w:t xml:space="preserve">photographing human </w:t>
      </w:r>
      <w:r w:rsidR="007C6833" w:rsidRPr="00565448">
        <w:rPr>
          <w:rFonts w:cs="Arial"/>
          <w:color w:val="auto"/>
        </w:rPr>
        <w:t xml:space="preserve">and mouse </w:t>
      </w:r>
      <w:r w:rsidR="007355F3" w:rsidRPr="00565448">
        <w:rPr>
          <w:rFonts w:cs="Arial"/>
          <w:color w:val="auto"/>
        </w:rPr>
        <w:t>auditory ossicles.</w:t>
      </w:r>
    </w:p>
    <w:p w14:paraId="6D40929A" w14:textId="77777777" w:rsidR="006305D7" w:rsidRPr="00565448" w:rsidRDefault="006305D7" w:rsidP="00C627A0">
      <w:pPr>
        <w:jc w:val="left"/>
        <w:rPr>
          <w:color w:val="auto"/>
        </w:rPr>
      </w:pPr>
    </w:p>
    <w:p w14:paraId="61451647" w14:textId="77777777" w:rsidR="006305D7" w:rsidRPr="00565448" w:rsidRDefault="006305D7" w:rsidP="00C627A0">
      <w:pPr>
        <w:jc w:val="left"/>
        <w:rPr>
          <w:rFonts w:cs="Arial"/>
          <w:b/>
          <w:color w:val="auto"/>
        </w:rPr>
      </w:pPr>
      <w:r w:rsidRPr="00565448">
        <w:rPr>
          <w:rFonts w:cs="Arial"/>
          <w:b/>
          <w:color w:val="auto"/>
        </w:rPr>
        <w:t>DISCLOSURES:</w:t>
      </w:r>
    </w:p>
    <w:p w14:paraId="32749735" w14:textId="77777777" w:rsidR="006305D7" w:rsidRPr="00565448" w:rsidRDefault="006305D7" w:rsidP="00C627A0">
      <w:pPr>
        <w:jc w:val="left"/>
        <w:rPr>
          <w:rFonts w:cs="Arial"/>
          <w:color w:val="auto"/>
        </w:rPr>
      </w:pPr>
      <w:r w:rsidRPr="00565448">
        <w:rPr>
          <w:rFonts w:cs="Arial"/>
          <w:color w:val="auto"/>
        </w:rPr>
        <w:t>The authors have nothing to disclose.</w:t>
      </w:r>
    </w:p>
    <w:p w14:paraId="3DD997EF" w14:textId="77777777" w:rsidR="006305D7" w:rsidRPr="00565448" w:rsidRDefault="006305D7" w:rsidP="00C627A0">
      <w:pPr>
        <w:jc w:val="left"/>
        <w:rPr>
          <w:color w:val="auto"/>
        </w:rPr>
      </w:pPr>
    </w:p>
    <w:p w14:paraId="2BA103BF" w14:textId="3E587DEF" w:rsidR="00D818A8" w:rsidRPr="00565448" w:rsidRDefault="006305D7" w:rsidP="00C627A0">
      <w:pPr>
        <w:jc w:val="left"/>
        <w:rPr>
          <w:color w:val="auto"/>
        </w:rPr>
      </w:pPr>
      <w:r w:rsidRPr="00565448">
        <w:rPr>
          <w:rFonts w:cs="Arial"/>
          <w:b/>
          <w:bCs/>
          <w:color w:val="auto"/>
        </w:rPr>
        <w:t>REFERENCES</w:t>
      </w:r>
      <w:r w:rsidRPr="00565448">
        <w:rPr>
          <w:rFonts w:cs="Arial"/>
          <w:color w:val="auto"/>
        </w:rPr>
        <w:t xml:space="preserve"> </w:t>
      </w:r>
    </w:p>
    <w:p w14:paraId="0E3FD135" w14:textId="77777777" w:rsidR="005B311A" w:rsidRPr="00565448" w:rsidRDefault="001060A1" w:rsidP="00C627A0">
      <w:pPr>
        <w:pStyle w:val="EndNoteBibliography"/>
        <w:rPr>
          <w:color w:val="auto"/>
        </w:rPr>
      </w:pPr>
      <w:r w:rsidRPr="00565448">
        <w:rPr>
          <w:color w:val="auto"/>
        </w:rPr>
        <w:fldChar w:fldCharType="begin"/>
      </w:r>
      <w:r w:rsidR="00D818A8" w:rsidRPr="00565448">
        <w:rPr>
          <w:color w:val="auto"/>
        </w:rPr>
        <w:instrText xml:space="preserve"> ADDIN EN.REFLIST </w:instrText>
      </w:r>
      <w:r w:rsidRPr="00565448">
        <w:rPr>
          <w:color w:val="auto"/>
        </w:rPr>
        <w:fldChar w:fldCharType="separate"/>
      </w:r>
      <w:r w:rsidR="005B311A" w:rsidRPr="00565448">
        <w:rPr>
          <w:color w:val="auto"/>
        </w:rPr>
        <w:t>1</w:t>
      </w:r>
      <w:r w:rsidR="005B311A" w:rsidRPr="00565448">
        <w:rPr>
          <w:color w:val="auto"/>
        </w:rPr>
        <w:tab/>
        <w:t xml:space="preserve">Mallo, M. Formation of the middle ear: recent progress on the developmental and molecular mechanisms. </w:t>
      </w:r>
      <w:r w:rsidR="005B311A" w:rsidRPr="00565448">
        <w:rPr>
          <w:i/>
          <w:color w:val="auto"/>
        </w:rPr>
        <w:t>Dev Biol</w:t>
      </w:r>
      <w:r w:rsidR="005B311A" w:rsidRPr="00565448">
        <w:rPr>
          <w:color w:val="auto"/>
        </w:rPr>
        <w:t xml:space="preserve"> </w:t>
      </w:r>
      <w:r w:rsidR="005B311A" w:rsidRPr="00565448">
        <w:rPr>
          <w:b/>
          <w:color w:val="auto"/>
        </w:rPr>
        <w:t>231</w:t>
      </w:r>
      <w:r w:rsidR="005B311A" w:rsidRPr="00565448">
        <w:rPr>
          <w:color w:val="auto"/>
        </w:rPr>
        <w:t>, 410-419, doi:10.1006/dbio.2001.0154 (2001).</w:t>
      </w:r>
    </w:p>
    <w:p w14:paraId="13DE9B86" w14:textId="77777777" w:rsidR="005B311A" w:rsidRPr="00565448" w:rsidRDefault="005B311A" w:rsidP="00C627A0">
      <w:pPr>
        <w:pStyle w:val="EndNoteBibliography"/>
        <w:rPr>
          <w:color w:val="auto"/>
        </w:rPr>
      </w:pPr>
      <w:r w:rsidRPr="00565448">
        <w:rPr>
          <w:color w:val="auto"/>
        </w:rPr>
        <w:t>2</w:t>
      </w:r>
      <w:r w:rsidRPr="00565448">
        <w:rPr>
          <w:color w:val="auto"/>
        </w:rPr>
        <w:tab/>
        <w:t xml:space="preserve">Manley, G. A. An evolutionary perspective on middle ears. </w:t>
      </w:r>
      <w:r w:rsidRPr="00565448">
        <w:rPr>
          <w:i/>
          <w:color w:val="auto"/>
        </w:rPr>
        <w:t>Hear Res</w:t>
      </w:r>
      <w:r w:rsidRPr="00565448">
        <w:rPr>
          <w:color w:val="auto"/>
        </w:rPr>
        <w:t xml:space="preserve"> </w:t>
      </w:r>
      <w:r w:rsidRPr="00565448">
        <w:rPr>
          <w:b/>
          <w:color w:val="auto"/>
        </w:rPr>
        <w:t>263</w:t>
      </w:r>
      <w:r w:rsidRPr="00565448">
        <w:rPr>
          <w:color w:val="auto"/>
        </w:rPr>
        <w:t>, 3-8, doi:10.1016/j.heares.2009.09.004 (2010).</w:t>
      </w:r>
    </w:p>
    <w:p w14:paraId="6B7D6438" w14:textId="77777777" w:rsidR="005B311A" w:rsidRPr="00565448" w:rsidRDefault="005B311A" w:rsidP="00C627A0">
      <w:pPr>
        <w:pStyle w:val="EndNoteBibliography"/>
        <w:rPr>
          <w:color w:val="auto"/>
        </w:rPr>
      </w:pPr>
      <w:r w:rsidRPr="00565448">
        <w:rPr>
          <w:color w:val="auto"/>
        </w:rPr>
        <w:t>3</w:t>
      </w:r>
      <w:r w:rsidRPr="00565448">
        <w:rPr>
          <w:color w:val="auto"/>
        </w:rPr>
        <w:tab/>
        <w:t xml:space="preserve">Kanzaki, S., Ito, M., Takada, Y., Ogawa, K. &amp; Matsuo, K. Resorption of auditory ossicles and hearing loss in mice lacking osteoprotegerin. </w:t>
      </w:r>
      <w:r w:rsidRPr="00565448">
        <w:rPr>
          <w:i/>
          <w:color w:val="auto"/>
        </w:rPr>
        <w:t>Bone</w:t>
      </w:r>
      <w:r w:rsidRPr="00565448">
        <w:rPr>
          <w:color w:val="auto"/>
        </w:rPr>
        <w:t xml:space="preserve"> </w:t>
      </w:r>
      <w:r w:rsidRPr="00565448">
        <w:rPr>
          <w:b/>
          <w:color w:val="auto"/>
        </w:rPr>
        <w:t>39</w:t>
      </w:r>
      <w:r w:rsidRPr="00565448">
        <w:rPr>
          <w:color w:val="auto"/>
        </w:rPr>
        <w:t>, 414-419 (2006).</w:t>
      </w:r>
    </w:p>
    <w:p w14:paraId="6E799C26" w14:textId="77777777" w:rsidR="005B311A" w:rsidRPr="00565448" w:rsidRDefault="005B311A" w:rsidP="00C627A0">
      <w:pPr>
        <w:pStyle w:val="EndNoteBibliography"/>
        <w:rPr>
          <w:color w:val="auto"/>
        </w:rPr>
      </w:pPr>
      <w:r w:rsidRPr="00565448">
        <w:rPr>
          <w:color w:val="auto"/>
        </w:rPr>
        <w:t>4</w:t>
      </w:r>
      <w:r w:rsidRPr="00565448">
        <w:rPr>
          <w:color w:val="auto"/>
        </w:rPr>
        <w:tab/>
        <w:t xml:space="preserve">Kanzaki, S., Takada, Y., Ogawa, K. &amp; Matsuo, K. Bisphosphonate therapy ameliorates hearing loss in mice lacking osteoprotegerin. </w:t>
      </w:r>
      <w:r w:rsidRPr="00565448">
        <w:rPr>
          <w:i/>
          <w:color w:val="auto"/>
        </w:rPr>
        <w:t>J Bone Miner Res</w:t>
      </w:r>
      <w:r w:rsidRPr="00565448">
        <w:rPr>
          <w:color w:val="auto"/>
        </w:rPr>
        <w:t xml:space="preserve"> </w:t>
      </w:r>
      <w:r w:rsidRPr="00565448">
        <w:rPr>
          <w:b/>
          <w:color w:val="auto"/>
        </w:rPr>
        <w:t>24</w:t>
      </w:r>
      <w:r w:rsidRPr="00565448">
        <w:rPr>
          <w:color w:val="auto"/>
        </w:rPr>
        <w:t>, 43-49, doi:10.1359/jbmr.080812 (2009).</w:t>
      </w:r>
    </w:p>
    <w:p w14:paraId="3E1E9CC6" w14:textId="77777777" w:rsidR="005B311A" w:rsidRPr="00565448" w:rsidRDefault="005B311A" w:rsidP="00C627A0">
      <w:pPr>
        <w:pStyle w:val="EndNoteBibliography"/>
        <w:rPr>
          <w:color w:val="auto"/>
        </w:rPr>
      </w:pPr>
      <w:r w:rsidRPr="00565448">
        <w:rPr>
          <w:color w:val="auto"/>
        </w:rPr>
        <w:t>5</w:t>
      </w:r>
      <w:r w:rsidRPr="00565448">
        <w:rPr>
          <w:color w:val="auto"/>
        </w:rPr>
        <w:tab/>
        <w:t>Cordas, E. A.</w:t>
      </w:r>
      <w:r w:rsidRPr="00565448">
        <w:rPr>
          <w:i/>
          <w:color w:val="auto"/>
        </w:rPr>
        <w:t xml:space="preserve"> et al.</w:t>
      </w:r>
      <w:r w:rsidRPr="00565448">
        <w:rPr>
          <w:color w:val="auto"/>
        </w:rPr>
        <w:t xml:space="preserve"> Thyroid hormone receptors control developmental maturation of the middle ear and the size of the ossicular bones. </w:t>
      </w:r>
      <w:r w:rsidRPr="00565448">
        <w:rPr>
          <w:i/>
          <w:color w:val="auto"/>
        </w:rPr>
        <w:t>Endocrinology</w:t>
      </w:r>
      <w:r w:rsidRPr="00565448">
        <w:rPr>
          <w:color w:val="auto"/>
        </w:rPr>
        <w:t xml:space="preserve"> </w:t>
      </w:r>
      <w:r w:rsidRPr="00565448">
        <w:rPr>
          <w:b/>
          <w:color w:val="auto"/>
        </w:rPr>
        <w:t>153</w:t>
      </w:r>
      <w:r w:rsidRPr="00565448">
        <w:rPr>
          <w:color w:val="auto"/>
        </w:rPr>
        <w:t>, 1548-1560, doi:10.1210/en.2011-1834 (2012).</w:t>
      </w:r>
    </w:p>
    <w:p w14:paraId="62560CDD" w14:textId="77777777" w:rsidR="005B311A" w:rsidRPr="00565448" w:rsidRDefault="005B311A" w:rsidP="00C627A0">
      <w:pPr>
        <w:pStyle w:val="EndNoteBibliography"/>
        <w:rPr>
          <w:color w:val="auto"/>
        </w:rPr>
      </w:pPr>
      <w:r w:rsidRPr="00565448">
        <w:rPr>
          <w:color w:val="auto"/>
        </w:rPr>
        <w:t>6</w:t>
      </w:r>
      <w:r w:rsidRPr="00565448">
        <w:rPr>
          <w:color w:val="auto"/>
        </w:rPr>
        <w:tab/>
        <w:t xml:space="preserve">Dong, W., Varavva, P. &amp; Olson, E. S. Sound transmission along the ossicular chain in common wild-type laboratory mice. </w:t>
      </w:r>
      <w:r w:rsidRPr="00565448">
        <w:rPr>
          <w:i/>
          <w:color w:val="auto"/>
        </w:rPr>
        <w:t>Hear Res</w:t>
      </w:r>
      <w:r w:rsidRPr="00565448">
        <w:rPr>
          <w:color w:val="auto"/>
        </w:rPr>
        <w:t xml:space="preserve"> </w:t>
      </w:r>
      <w:r w:rsidRPr="00565448">
        <w:rPr>
          <w:b/>
          <w:color w:val="auto"/>
        </w:rPr>
        <w:t>301</w:t>
      </w:r>
      <w:r w:rsidRPr="00565448">
        <w:rPr>
          <w:color w:val="auto"/>
        </w:rPr>
        <w:t>, 27-34, doi:10.1016/j.heares.2012.11.015 (2013).</w:t>
      </w:r>
    </w:p>
    <w:p w14:paraId="02C5CA56" w14:textId="77777777" w:rsidR="005B311A" w:rsidRPr="00565448" w:rsidRDefault="005B311A" w:rsidP="00C627A0">
      <w:pPr>
        <w:pStyle w:val="EndNoteBibliography"/>
        <w:rPr>
          <w:color w:val="auto"/>
        </w:rPr>
      </w:pPr>
      <w:r w:rsidRPr="00565448">
        <w:rPr>
          <w:color w:val="auto"/>
        </w:rPr>
        <w:t>7</w:t>
      </w:r>
      <w:r w:rsidRPr="00565448">
        <w:rPr>
          <w:color w:val="auto"/>
        </w:rPr>
        <w:tab/>
        <w:t>Kanzaki, S.</w:t>
      </w:r>
      <w:r w:rsidRPr="00565448">
        <w:rPr>
          <w:i/>
          <w:color w:val="auto"/>
        </w:rPr>
        <w:t xml:space="preserve"> et al.</w:t>
      </w:r>
      <w:r w:rsidRPr="00565448">
        <w:rPr>
          <w:color w:val="auto"/>
        </w:rPr>
        <w:t xml:space="preserve"> Impaired vibration of auditory ossicles in osteopetrotic mice. </w:t>
      </w:r>
      <w:r w:rsidRPr="00565448">
        <w:rPr>
          <w:i/>
          <w:color w:val="auto"/>
        </w:rPr>
        <w:t>Am J Pathol</w:t>
      </w:r>
      <w:r w:rsidRPr="00565448">
        <w:rPr>
          <w:color w:val="auto"/>
        </w:rPr>
        <w:t xml:space="preserve"> </w:t>
      </w:r>
      <w:r w:rsidRPr="00565448">
        <w:rPr>
          <w:b/>
          <w:color w:val="auto"/>
        </w:rPr>
        <w:t>178</w:t>
      </w:r>
      <w:r w:rsidRPr="00565448">
        <w:rPr>
          <w:color w:val="auto"/>
        </w:rPr>
        <w:t>, 1270-1278, doi:10.1016/j.ajpath.2010.11.063 (2011).</w:t>
      </w:r>
    </w:p>
    <w:p w14:paraId="472F7FA6" w14:textId="77777777" w:rsidR="005B311A" w:rsidRPr="00565448" w:rsidRDefault="005B311A" w:rsidP="00C627A0">
      <w:pPr>
        <w:pStyle w:val="EndNoteBibliography"/>
        <w:rPr>
          <w:color w:val="auto"/>
        </w:rPr>
      </w:pPr>
      <w:r w:rsidRPr="00565448">
        <w:rPr>
          <w:color w:val="auto"/>
        </w:rPr>
        <w:t>8</w:t>
      </w:r>
      <w:r w:rsidRPr="00565448">
        <w:rPr>
          <w:color w:val="auto"/>
        </w:rPr>
        <w:tab/>
        <w:t xml:space="preserve">Qin, Z., Wood, M. &amp; Rosowski, J. J. Measurement of conductive hearing loss in mice. </w:t>
      </w:r>
      <w:r w:rsidRPr="00565448">
        <w:rPr>
          <w:i/>
          <w:color w:val="auto"/>
        </w:rPr>
        <w:t>Hear Res</w:t>
      </w:r>
      <w:r w:rsidRPr="00565448">
        <w:rPr>
          <w:color w:val="auto"/>
        </w:rPr>
        <w:t>, doi:10.1016/j.heares.2009.10.002 (2009).</w:t>
      </w:r>
    </w:p>
    <w:p w14:paraId="48313D73" w14:textId="77777777" w:rsidR="005B311A" w:rsidRPr="00565448" w:rsidRDefault="005B311A" w:rsidP="00C627A0">
      <w:pPr>
        <w:pStyle w:val="EndNoteBibliography"/>
        <w:rPr>
          <w:color w:val="auto"/>
        </w:rPr>
      </w:pPr>
      <w:r w:rsidRPr="00565448">
        <w:rPr>
          <w:color w:val="auto"/>
        </w:rPr>
        <w:t>9</w:t>
      </w:r>
      <w:r w:rsidRPr="00565448">
        <w:rPr>
          <w:color w:val="auto"/>
        </w:rPr>
        <w:tab/>
        <w:t xml:space="preserve">Klein, J. O. Is acute otitis media a treatable disease? </w:t>
      </w:r>
      <w:r w:rsidRPr="00565448">
        <w:rPr>
          <w:i/>
          <w:color w:val="auto"/>
        </w:rPr>
        <w:t>N Engl J Med</w:t>
      </w:r>
      <w:r w:rsidRPr="00565448">
        <w:rPr>
          <w:color w:val="auto"/>
        </w:rPr>
        <w:t xml:space="preserve"> </w:t>
      </w:r>
      <w:r w:rsidRPr="00565448">
        <w:rPr>
          <w:b/>
          <w:color w:val="auto"/>
        </w:rPr>
        <w:t>364</w:t>
      </w:r>
      <w:r w:rsidRPr="00565448">
        <w:rPr>
          <w:color w:val="auto"/>
        </w:rPr>
        <w:t>, 168-169, doi:10.1056/NEJMe1009121 (2011).</w:t>
      </w:r>
    </w:p>
    <w:p w14:paraId="1D7B1AA1" w14:textId="77777777" w:rsidR="005B311A" w:rsidRPr="00565448" w:rsidRDefault="005B311A" w:rsidP="00C627A0">
      <w:pPr>
        <w:pStyle w:val="EndNoteBibliography"/>
        <w:rPr>
          <w:color w:val="auto"/>
        </w:rPr>
      </w:pPr>
      <w:r w:rsidRPr="00565448">
        <w:rPr>
          <w:color w:val="auto"/>
        </w:rPr>
        <w:t>10</w:t>
      </w:r>
      <w:r w:rsidRPr="00565448">
        <w:rPr>
          <w:color w:val="auto"/>
        </w:rPr>
        <w:tab/>
        <w:t>Rosch, J. W.</w:t>
      </w:r>
      <w:r w:rsidRPr="00565448">
        <w:rPr>
          <w:i/>
          <w:color w:val="auto"/>
        </w:rPr>
        <w:t xml:space="preserve"> et al.</w:t>
      </w:r>
      <w:r w:rsidRPr="00565448">
        <w:rPr>
          <w:color w:val="auto"/>
        </w:rPr>
        <w:t xml:space="preserve"> A live-attenuated pneumococcal vaccine elicits CD4</w:t>
      </w:r>
      <w:r w:rsidRPr="00565448">
        <w:rPr>
          <w:color w:val="auto"/>
          <w:vertAlign w:val="superscript"/>
        </w:rPr>
        <w:t>+</w:t>
      </w:r>
      <w:r w:rsidRPr="00565448">
        <w:rPr>
          <w:color w:val="auto"/>
        </w:rPr>
        <w:t xml:space="preserve"> T-cell dependent class switching and provides serotype independent protection against acute otitis </w:t>
      </w:r>
      <w:r w:rsidRPr="00565448">
        <w:rPr>
          <w:color w:val="auto"/>
        </w:rPr>
        <w:lastRenderedPageBreak/>
        <w:t xml:space="preserve">media. </w:t>
      </w:r>
      <w:r w:rsidRPr="00565448">
        <w:rPr>
          <w:i/>
          <w:color w:val="auto"/>
        </w:rPr>
        <w:t>EMBO Mol Med</w:t>
      </w:r>
      <w:r w:rsidRPr="00565448">
        <w:rPr>
          <w:color w:val="auto"/>
        </w:rPr>
        <w:t xml:space="preserve"> </w:t>
      </w:r>
      <w:r w:rsidRPr="00565448">
        <w:rPr>
          <w:b/>
          <w:color w:val="auto"/>
        </w:rPr>
        <w:t>6</w:t>
      </w:r>
      <w:r w:rsidRPr="00565448">
        <w:rPr>
          <w:color w:val="auto"/>
        </w:rPr>
        <w:t>, 141-154, doi:10.1002/emmm.201202150 (2014).</w:t>
      </w:r>
    </w:p>
    <w:p w14:paraId="38A7D212" w14:textId="77777777" w:rsidR="005B311A" w:rsidRPr="00565448" w:rsidRDefault="005B311A" w:rsidP="00C627A0">
      <w:pPr>
        <w:pStyle w:val="EndNoteBibliography"/>
        <w:rPr>
          <w:color w:val="auto"/>
        </w:rPr>
      </w:pPr>
      <w:r w:rsidRPr="00565448">
        <w:rPr>
          <w:color w:val="auto"/>
        </w:rPr>
        <w:t>11</w:t>
      </w:r>
      <w:r w:rsidRPr="00565448">
        <w:rPr>
          <w:color w:val="auto"/>
        </w:rPr>
        <w:tab/>
        <w:t>Li, X.</w:t>
      </w:r>
      <w:r w:rsidRPr="00565448">
        <w:rPr>
          <w:i/>
          <w:color w:val="auto"/>
        </w:rPr>
        <w:t xml:space="preserve"> et al.</w:t>
      </w:r>
      <w:r w:rsidRPr="00565448">
        <w:rPr>
          <w:color w:val="auto"/>
        </w:rPr>
        <w:t xml:space="preserve"> Otitis media in sperm-associated antigen 6 (</w:t>
      </w:r>
      <w:r w:rsidRPr="00565448">
        <w:rPr>
          <w:i/>
          <w:color w:val="auto"/>
        </w:rPr>
        <w:t>Spag6</w:t>
      </w:r>
      <w:r w:rsidRPr="00565448">
        <w:rPr>
          <w:color w:val="auto"/>
        </w:rPr>
        <w:t xml:space="preserve">)-deficient mice. </w:t>
      </w:r>
      <w:r w:rsidRPr="00565448">
        <w:rPr>
          <w:i/>
          <w:color w:val="auto"/>
        </w:rPr>
        <w:t>PLoS One</w:t>
      </w:r>
      <w:r w:rsidRPr="00565448">
        <w:rPr>
          <w:color w:val="auto"/>
        </w:rPr>
        <w:t xml:space="preserve"> </w:t>
      </w:r>
      <w:r w:rsidRPr="00565448">
        <w:rPr>
          <w:b/>
          <w:color w:val="auto"/>
        </w:rPr>
        <w:t>9</w:t>
      </w:r>
      <w:r w:rsidRPr="00565448">
        <w:rPr>
          <w:color w:val="auto"/>
        </w:rPr>
        <w:t>, e112879, doi:10.1371/journal.pone.0112879 (2014).</w:t>
      </w:r>
    </w:p>
    <w:p w14:paraId="4E377A55" w14:textId="0326FB09" w:rsidR="005B311A" w:rsidRPr="00565448" w:rsidRDefault="005B311A" w:rsidP="00C627A0">
      <w:pPr>
        <w:pStyle w:val="EndNoteBibliography"/>
        <w:rPr>
          <w:color w:val="auto"/>
        </w:rPr>
      </w:pPr>
      <w:r w:rsidRPr="00565448">
        <w:rPr>
          <w:color w:val="auto"/>
        </w:rPr>
        <w:t>12</w:t>
      </w:r>
      <w:r w:rsidRPr="00565448">
        <w:rPr>
          <w:color w:val="auto"/>
        </w:rPr>
        <w:tab/>
        <w:t>Rodr</w:t>
      </w:r>
      <w:r w:rsidR="00485B57" w:rsidRPr="00565448">
        <w:rPr>
          <w:rFonts w:hint="eastAsia"/>
          <w:color w:val="auto"/>
        </w:rPr>
        <w:t>í</w:t>
      </w:r>
      <w:r w:rsidRPr="00565448">
        <w:rPr>
          <w:color w:val="auto"/>
        </w:rPr>
        <w:t>guez V</w:t>
      </w:r>
      <w:r w:rsidR="00485B57" w:rsidRPr="00565448">
        <w:rPr>
          <w:rFonts w:hint="eastAsia"/>
          <w:color w:val="auto"/>
        </w:rPr>
        <w:t>á</w:t>
      </w:r>
      <w:r w:rsidRPr="00565448">
        <w:rPr>
          <w:color w:val="auto"/>
        </w:rPr>
        <w:t>zquez, J. F., M</w:t>
      </w:r>
      <w:r w:rsidR="00867839" w:rsidRPr="00565448">
        <w:rPr>
          <w:rFonts w:hint="eastAsia"/>
          <w:color w:val="auto"/>
        </w:rPr>
        <w:t>é</w:t>
      </w:r>
      <w:r w:rsidRPr="00565448">
        <w:rPr>
          <w:color w:val="auto"/>
        </w:rPr>
        <w:t>rida Velasco, J. R. &amp; Jim</w:t>
      </w:r>
      <w:r w:rsidR="00867839" w:rsidRPr="00565448">
        <w:rPr>
          <w:rFonts w:hint="eastAsia"/>
          <w:color w:val="auto"/>
        </w:rPr>
        <w:t>é</w:t>
      </w:r>
      <w:r w:rsidRPr="00565448">
        <w:rPr>
          <w:color w:val="auto"/>
        </w:rPr>
        <w:t xml:space="preserve">nez Collado, J. A study of the os goniale in man. </w:t>
      </w:r>
      <w:r w:rsidRPr="00565448">
        <w:rPr>
          <w:i/>
          <w:color w:val="auto"/>
        </w:rPr>
        <w:t>Acta Anat (Basel)</w:t>
      </w:r>
      <w:r w:rsidRPr="00565448">
        <w:rPr>
          <w:color w:val="auto"/>
        </w:rPr>
        <w:t xml:space="preserve"> </w:t>
      </w:r>
      <w:r w:rsidRPr="00565448">
        <w:rPr>
          <w:b/>
          <w:color w:val="auto"/>
        </w:rPr>
        <w:t>142</w:t>
      </w:r>
      <w:r w:rsidRPr="00565448">
        <w:rPr>
          <w:color w:val="auto"/>
        </w:rPr>
        <w:t>, 188-192 (1991).</w:t>
      </w:r>
    </w:p>
    <w:p w14:paraId="72CD19D4" w14:textId="77777777" w:rsidR="005B311A" w:rsidRPr="00565448" w:rsidRDefault="005B311A" w:rsidP="00C627A0">
      <w:pPr>
        <w:pStyle w:val="EndNoteBibliography"/>
        <w:rPr>
          <w:color w:val="auto"/>
        </w:rPr>
      </w:pPr>
      <w:r w:rsidRPr="00565448">
        <w:rPr>
          <w:color w:val="auto"/>
        </w:rPr>
        <w:t>13</w:t>
      </w:r>
      <w:r w:rsidRPr="00565448">
        <w:rPr>
          <w:color w:val="auto"/>
        </w:rPr>
        <w:tab/>
        <w:t xml:space="preserve">Tucker, A. S., Watson, R. P., Lettice, L. A., Yamada, G. &amp; Hill, R. E. </w:t>
      </w:r>
      <w:r w:rsidRPr="00565448">
        <w:rPr>
          <w:i/>
          <w:color w:val="auto"/>
        </w:rPr>
        <w:t>Bapx1</w:t>
      </w:r>
      <w:r w:rsidRPr="00565448">
        <w:rPr>
          <w:color w:val="auto"/>
        </w:rPr>
        <w:t xml:space="preserve"> regulates patterning in the middle ear: altered regulatory role in the transition from the proximal jaw during vertebrate evolution. </w:t>
      </w:r>
      <w:r w:rsidRPr="00565448">
        <w:rPr>
          <w:i/>
          <w:color w:val="auto"/>
        </w:rPr>
        <w:t>Development</w:t>
      </w:r>
      <w:r w:rsidRPr="00565448">
        <w:rPr>
          <w:color w:val="auto"/>
        </w:rPr>
        <w:t xml:space="preserve"> </w:t>
      </w:r>
      <w:r w:rsidRPr="00565448">
        <w:rPr>
          <w:b/>
          <w:color w:val="auto"/>
        </w:rPr>
        <w:t>131</w:t>
      </w:r>
      <w:r w:rsidRPr="00565448">
        <w:rPr>
          <w:color w:val="auto"/>
        </w:rPr>
        <w:t>, 1235-1245, doi:10.1242/dev.01017 (2004).</w:t>
      </w:r>
    </w:p>
    <w:p w14:paraId="1B1A2415" w14:textId="77777777" w:rsidR="005B311A" w:rsidRPr="00565448" w:rsidRDefault="005B311A" w:rsidP="00C627A0">
      <w:pPr>
        <w:pStyle w:val="EndNoteBibliography"/>
        <w:rPr>
          <w:color w:val="auto"/>
        </w:rPr>
      </w:pPr>
      <w:r w:rsidRPr="00565448">
        <w:rPr>
          <w:color w:val="auto"/>
        </w:rPr>
        <w:t>14</w:t>
      </w:r>
      <w:r w:rsidRPr="00565448">
        <w:rPr>
          <w:color w:val="auto"/>
        </w:rPr>
        <w:tab/>
        <w:t>Matsuo, K.</w:t>
      </w:r>
      <w:r w:rsidRPr="00565448">
        <w:rPr>
          <w:i/>
          <w:color w:val="auto"/>
        </w:rPr>
        <w:t xml:space="preserve"> et al.</w:t>
      </w:r>
      <w:r w:rsidRPr="00565448">
        <w:rPr>
          <w:color w:val="auto"/>
        </w:rPr>
        <w:t xml:space="preserve"> Osteogenic capillaries orchestrate growth plate-independent ossification of the malleus. </w:t>
      </w:r>
      <w:r w:rsidRPr="00565448">
        <w:rPr>
          <w:i/>
          <w:color w:val="auto"/>
        </w:rPr>
        <w:t>Development</w:t>
      </w:r>
      <w:r w:rsidRPr="00565448">
        <w:rPr>
          <w:color w:val="auto"/>
        </w:rPr>
        <w:t xml:space="preserve"> </w:t>
      </w:r>
      <w:r w:rsidRPr="00565448">
        <w:rPr>
          <w:b/>
          <w:color w:val="auto"/>
        </w:rPr>
        <w:t>142</w:t>
      </w:r>
      <w:r w:rsidRPr="00565448">
        <w:rPr>
          <w:color w:val="auto"/>
        </w:rPr>
        <w:t>, 3912-3920, doi:10.1242/dev.123885 (2015).</w:t>
      </w:r>
    </w:p>
    <w:p w14:paraId="3C002103" w14:textId="77777777" w:rsidR="005B311A" w:rsidRPr="00565448" w:rsidRDefault="005B311A" w:rsidP="00C627A0">
      <w:pPr>
        <w:pStyle w:val="EndNoteBibliography"/>
        <w:rPr>
          <w:color w:val="auto"/>
        </w:rPr>
      </w:pPr>
      <w:r w:rsidRPr="00565448">
        <w:rPr>
          <w:color w:val="auto"/>
        </w:rPr>
        <w:t>15</w:t>
      </w:r>
      <w:r w:rsidRPr="00565448">
        <w:rPr>
          <w:color w:val="auto"/>
        </w:rPr>
        <w:tab/>
        <w:t xml:space="preserve">Matsuo, K. Cross-talk among bone cells. </w:t>
      </w:r>
      <w:r w:rsidRPr="00565448">
        <w:rPr>
          <w:i/>
          <w:color w:val="auto"/>
        </w:rPr>
        <w:t>Curr Opin Nephrol Hypertens</w:t>
      </w:r>
      <w:r w:rsidRPr="00565448">
        <w:rPr>
          <w:color w:val="auto"/>
        </w:rPr>
        <w:t xml:space="preserve"> </w:t>
      </w:r>
      <w:r w:rsidRPr="00565448">
        <w:rPr>
          <w:b/>
          <w:color w:val="auto"/>
        </w:rPr>
        <w:t>18</w:t>
      </w:r>
      <w:r w:rsidRPr="00565448">
        <w:rPr>
          <w:color w:val="auto"/>
        </w:rPr>
        <w:t>, 292-297, doi:10.1097/MNH.0b013e32832b75f1 (2009).</w:t>
      </w:r>
    </w:p>
    <w:p w14:paraId="5F6D6624" w14:textId="77777777" w:rsidR="005B311A" w:rsidRPr="00565448" w:rsidRDefault="005B311A" w:rsidP="00C627A0">
      <w:pPr>
        <w:pStyle w:val="EndNoteBibliography"/>
        <w:rPr>
          <w:color w:val="auto"/>
        </w:rPr>
      </w:pPr>
      <w:r w:rsidRPr="00565448">
        <w:rPr>
          <w:color w:val="auto"/>
        </w:rPr>
        <w:t>16</w:t>
      </w:r>
      <w:r w:rsidRPr="00565448">
        <w:rPr>
          <w:color w:val="auto"/>
        </w:rPr>
        <w:tab/>
        <w:t>Rijli, F. M.</w:t>
      </w:r>
      <w:r w:rsidRPr="00565448">
        <w:rPr>
          <w:i/>
          <w:color w:val="auto"/>
        </w:rPr>
        <w:t xml:space="preserve"> et al.</w:t>
      </w:r>
      <w:r w:rsidRPr="00565448">
        <w:rPr>
          <w:color w:val="auto"/>
        </w:rPr>
        <w:t xml:space="preserve"> A homeotic transformation is generated in the rostral branchial region of the head by disruption of </w:t>
      </w:r>
      <w:r w:rsidRPr="00565448">
        <w:rPr>
          <w:i/>
          <w:color w:val="auto"/>
        </w:rPr>
        <w:t>Hoxa</w:t>
      </w:r>
      <w:r w:rsidRPr="00565448">
        <w:rPr>
          <w:color w:val="auto"/>
        </w:rPr>
        <w:t xml:space="preserve">-2, which acts as a selector gene. </w:t>
      </w:r>
      <w:r w:rsidRPr="00565448">
        <w:rPr>
          <w:i/>
          <w:color w:val="auto"/>
        </w:rPr>
        <w:t>Cell</w:t>
      </w:r>
      <w:r w:rsidRPr="00565448">
        <w:rPr>
          <w:color w:val="auto"/>
        </w:rPr>
        <w:t xml:space="preserve"> </w:t>
      </w:r>
      <w:r w:rsidRPr="00565448">
        <w:rPr>
          <w:b/>
          <w:color w:val="auto"/>
        </w:rPr>
        <w:t>75</w:t>
      </w:r>
      <w:r w:rsidRPr="00565448">
        <w:rPr>
          <w:color w:val="auto"/>
        </w:rPr>
        <w:t>, 1333-1349 (1993).</w:t>
      </w:r>
    </w:p>
    <w:p w14:paraId="274FB744" w14:textId="77777777" w:rsidR="005B311A" w:rsidRPr="00565448" w:rsidRDefault="005B311A" w:rsidP="00C627A0">
      <w:pPr>
        <w:pStyle w:val="EndNoteBibliography"/>
        <w:rPr>
          <w:color w:val="auto"/>
        </w:rPr>
      </w:pPr>
      <w:r w:rsidRPr="00565448">
        <w:rPr>
          <w:color w:val="auto"/>
        </w:rPr>
        <w:t>17</w:t>
      </w:r>
      <w:r w:rsidRPr="00565448">
        <w:rPr>
          <w:color w:val="auto"/>
        </w:rPr>
        <w:tab/>
        <w:t xml:space="preserve">Mallo, M. &amp; Gridley, T. Development of the mammalian ear: coordinate regulation of formation of the tympanic ring and the external acoustic meatus. </w:t>
      </w:r>
      <w:r w:rsidRPr="00565448">
        <w:rPr>
          <w:i/>
          <w:color w:val="auto"/>
        </w:rPr>
        <w:t>Development</w:t>
      </w:r>
      <w:r w:rsidRPr="00565448">
        <w:rPr>
          <w:color w:val="auto"/>
        </w:rPr>
        <w:t xml:space="preserve"> </w:t>
      </w:r>
      <w:r w:rsidRPr="00565448">
        <w:rPr>
          <w:b/>
          <w:color w:val="auto"/>
        </w:rPr>
        <w:t>122</w:t>
      </w:r>
      <w:r w:rsidRPr="00565448">
        <w:rPr>
          <w:color w:val="auto"/>
        </w:rPr>
        <w:t>, 173-179 (1996).</w:t>
      </w:r>
    </w:p>
    <w:p w14:paraId="1BD997C3" w14:textId="77777777" w:rsidR="005B311A" w:rsidRPr="00565448" w:rsidRDefault="005B311A" w:rsidP="00C627A0">
      <w:pPr>
        <w:pStyle w:val="EndNoteBibliography"/>
        <w:rPr>
          <w:color w:val="auto"/>
        </w:rPr>
      </w:pPr>
      <w:r w:rsidRPr="00565448">
        <w:rPr>
          <w:color w:val="auto"/>
        </w:rPr>
        <w:t>18</w:t>
      </w:r>
      <w:r w:rsidRPr="00565448">
        <w:rPr>
          <w:color w:val="auto"/>
        </w:rPr>
        <w:tab/>
        <w:t xml:space="preserve">O'Gorman, S. Second branchial arch lineages of the middle ear of wild-type and </w:t>
      </w:r>
      <w:r w:rsidRPr="00565448">
        <w:rPr>
          <w:i/>
          <w:color w:val="auto"/>
        </w:rPr>
        <w:t>Hoxa2</w:t>
      </w:r>
      <w:r w:rsidRPr="00565448">
        <w:rPr>
          <w:color w:val="auto"/>
        </w:rPr>
        <w:t xml:space="preserve"> mutant mice. </w:t>
      </w:r>
      <w:r w:rsidRPr="00565448">
        <w:rPr>
          <w:i/>
          <w:color w:val="auto"/>
        </w:rPr>
        <w:t>Dev Dyn</w:t>
      </w:r>
      <w:r w:rsidRPr="00565448">
        <w:rPr>
          <w:color w:val="auto"/>
        </w:rPr>
        <w:t xml:space="preserve"> </w:t>
      </w:r>
      <w:r w:rsidRPr="00565448">
        <w:rPr>
          <w:b/>
          <w:color w:val="auto"/>
        </w:rPr>
        <w:t>234</w:t>
      </w:r>
      <w:r w:rsidRPr="00565448">
        <w:rPr>
          <w:color w:val="auto"/>
        </w:rPr>
        <w:t>, 124-131, doi:10.1002/dvdy.20402 (2005).</w:t>
      </w:r>
    </w:p>
    <w:p w14:paraId="6D1E4130" w14:textId="77777777" w:rsidR="005B311A" w:rsidRPr="00565448" w:rsidRDefault="005B311A" w:rsidP="00C627A0">
      <w:pPr>
        <w:pStyle w:val="EndNoteBibliography"/>
        <w:rPr>
          <w:color w:val="auto"/>
        </w:rPr>
      </w:pPr>
      <w:r w:rsidRPr="00565448">
        <w:rPr>
          <w:color w:val="auto"/>
        </w:rPr>
        <w:t>19</w:t>
      </w:r>
      <w:r w:rsidRPr="00565448">
        <w:rPr>
          <w:color w:val="auto"/>
        </w:rPr>
        <w:tab/>
        <w:t xml:space="preserve">Santagati, F., Minoux, M., Ren, S. Y. &amp; Rijli, F. M. Temporal requirement of </w:t>
      </w:r>
      <w:r w:rsidRPr="00565448">
        <w:rPr>
          <w:i/>
          <w:color w:val="auto"/>
        </w:rPr>
        <w:t>Hoxa2</w:t>
      </w:r>
      <w:r w:rsidRPr="00565448">
        <w:rPr>
          <w:color w:val="auto"/>
        </w:rPr>
        <w:t xml:space="preserve"> in cranial neural crest skeletal morphogenesis. </w:t>
      </w:r>
      <w:r w:rsidRPr="00565448">
        <w:rPr>
          <w:i/>
          <w:color w:val="auto"/>
        </w:rPr>
        <w:t>Development</w:t>
      </w:r>
      <w:r w:rsidRPr="00565448">
        <w:rPr>
          <w:color w:val="auto"/>
        </w:rPr>
        <w:t xml:space="preserve"> </w:t>
      </w:r>
      <w:r w:rsidRPr="00565448">
        <w:rPr>
          <w:b/>
          <w:color w:val="auto"/>
        </w:rPr>
        <w:t>132</w:t>
      </w:r>
      <w:r w:rsidRPr="00565448">
        <w:rPr>
          <w:color w:val="auto"/>
        </w:rPr>
        <w:t>, 4927-4936, doi:10.1242/dev.02078 (2005).</w:t>
      </w:r>
    </w:p>
    <w:p w14:paraId="6EB68DED" w14:textId="77777777" w:rsidR="005B311A" w:rsidRPr="00565448" w:rsidRDefault="005B311A" w:rsidP="00C627A0">
      <w:pPr>
        <w:pStyle w:val="EndNoteBibliography"/>
        <w:rPr>
          <w:color w:val="auto"/>
        </w:rPr>
      </w:pPr>
      <w:r w:rsidRPr="00565448">
        <w:rPr>
          <w:color w:val="auto"/>
        </w:rPr>
        <w:t>20</w:t>
      </w:r>
      <w:r w:rsidRPr="00565448">
        <w:rPr>
          <w:color w:val="auto"/>
        </w:rPr>
        <w:tab/>
        <w:t xml:space="preserve">Satokata, I. &amp; Maas, R. </w:t>
      </w:r>
      <w:r w:rsidRPr="00565448">
        <w:rPr>
          <w:i/>
          <w:color w:val="auto"/>
        </w:rPr>
        <w:t>Msx1</w:t>
      </w:r>
      <w:r w:rsidRPr="00565448">
        <w:rPr>
          <w:color w:val="auto"/>
        </w:rPr>
        <w:t xml:space="preserve"> deficient mice exhibit cleft palate and abnormalities of craniofacial and tooth development. </w:t>
      </w:r>
      <w:r w:rsidRPr="00565448">
        <w:rPr>
          <w:i/>
          <w:color w:val="auto"/>
        </w:rPr>
        <w:t>Nat Genet</w:t>
      </w:r>
      <w:r w:rsidRPr="00565448">
        <w:rPr>
          <w:color w:val="auto"/>
        </w:rPr>
        <w:t xml:space="preserve"> </w:t>
      </w:r>
      <w:r w:rsidRPr="00565448">
        <w:rPr>
          <w:b/>
          <w:color w:val="auto"/>
        </w:rPr>
        <w:t>6</w:t>
      </w:r>
      <w:r w:rsidRPr="00565448">
        <w:rPr>
          <w:color w:val="auto"/>
        </w:rPr>
        <w:t>, 348-356, doi:10.1038/ng0494-348 (1994).</w:t>
      </w:r>
    </w:p>
    <w:p w14:paraId="128229F8" w14:textId="77777777" w:rsidR="005B311A" w:rsidRPr="00565448" w:rsidRDefault="005B311A" w:rsidP="00C627A0">
      <w:pPr>
        <w:pStyle w:val="EndNoteBibliography"/>
        <w:rPr>
          <w:color w:val="auto"/>
        </w:rPr>
      </w:pPr>
      <w:r w:rsidRPr="00565448">
        <w:rPr>
          <w:color w:val="auto"/>
        </w:rPr>
        <w:t>21</w:t>
      </w:r>
      <w:r w:rsidRPr="00565448">
        <w:rPr>
          <w:color w:val="auto"/>
        </w:rPr>
        <w:tab/>
        <w:t>Zhang, Z.</w:t>
      </w:r>
      <w:r w:rsidRPr="00565448">
        <w:rPr>
          <w:i/>
          <w:color w:val="auto"/>
        </w:rPr>
        <w:t xml:space="preserve"> et al.</w:t>
      </w:r>
      <w:r w:rsidRPr="00565448">
        <w:rPr>
          <w:color w:val="auto"/>
        </w:rPr>
        <w:t xml:space="preserve"> Malleal processus brevis is dispensable for normal hearing in mice. </w:t>
      </w:r>
      <w:r w:rsidRPr="00565448">
        <w:rPr>
          <w:i/>
          <w:color w:val="auto"/>
        </w:rPr>
        <w:t>Dev Dyn</w:t>
      </w:r>
      <w:r w:rsidRPr="00565448">
        <w:rPr>
          <w:color w:val="auto"/>
        </w:rPr>
        <w:t xml:space="preserve"> </w:t>
      </w:r>
      <w:r w:rsidRPr="00565448">
        <w:rPr>
          <w:b/>
          <w:color w:val="auto"/>
        </w:rPr>
        <w:t>227</w:t>
      </w:r>
      <w:r w:rsidRPr="00565448">
        <w:rPr>
          <w:color w:val="auto"/>
        </w:rPr>
        <w:t>, 69-77 (2003).</w:t>
      </w:r>
    </w:p>
    <w:p w14:paraId="21784563" w14:textId="77777777" w:rsidR="005B311A" w:rsidRPr="00565448" w:rsidRDefault="005B311A" w:rsidP="00C627A0">
      <w:pPr>
        <w:pStyle w:val="EndNoteBibliography"/>
        <w:rPr>
          <w:color w:val="auto"/>
        </w:rPr>
      </w:pPr>
      <w:r w:rsidRPr="00565448">
        <w:rPr>
          <w:color w:val="auto"/>
        </w:rPr>
        <w:t>22</w:t>
      </w:r>
      <w:r w:rsidRPr="00565448">
        <w:rPr>
          <w:color w:val="auto"/>
        </w:rPr>
        <w:tab/>
        <w:t xml:space="preserve">Houzelstein, D., Cohen, A., Buckingham, M. E. &amp; Robert, B. Insertional mutation of the mouse </w:t>
      </w:r>
      <w:r w:rsidRPr="00565448">
        <w:rPr>
          <w:i/>
          <w:color w:val="auto"/>
        </w:rPr>
        <w:t>Msx1</w:t>
      </w:r>
      <w:r w:rsidRPr="00565448">
        <w:rPr>
          <w:color w:val="auto"/>
        </w:rPr>
        <w:t xml:space="preserve"> homeobox gene by an </w:t>
      </w:r>
      <w:r w:rsidRPr="00565448">
        <w:rPr>
          <w:i/>
          <w:color w:val="auto"/>
        </w:rPr>
        <w:t>nlacZ</w:t>
      </w:r>
      <w:r w:rsidRPr="00565448">
        <w:rPr>
          <w:color w:val="auto"/>
        </w:rPr>
        <w:t xml:space="preserve"> reporter gene. </w:t>
      </w:r>
      <w:r w:rsidRPr="00565448">
        <w:rPr>
          <w:i/>
          <w:color w:val="auto"/>
        </w:rPr>
        <w:t>Mech Dev</w:t>
      </w:r>
      <w:r w:rsidRPr="00565448">
        <w:rPr>
          <w:color w:val="auto"/>
        </w:rPr>
        <w:t xml:space="preserve"> </w:t>
      </w:r>
      <w:r w:rsidRPr="00565448">
        <w:rPr>
          <w:b/>
          <w:color w:val="auto"/>
        </w:rPr>
        <w:t>65</w:t>
      </w:r>
      <w:r w:rsidRPr="00565448">
        <w:rPr>
          <w:color w:val="auto"/>
        </w:rPr>
        <w:t>, 123-133 (1997).</w:t>
      </w:r>
    </w:p>
    <w:p w14:paraId="07DDF0EF" w14:textId="77777777" w:rsidR="005B311A" w:rsidRPr="00565448" w:rsidRDefault="005B311A" w:rsidP="00C627A0">
      <w:pPr>
        <w:pStyle w:val="EndNoteBibliography"/>
        <w:rPr>
          <w:color w:val="auto"/>
        </w:rPr>
      </w:pPr>
      <w:r w:rsidRPr="00565448">
        <w:rPr>
          <w:color w:val="auto"/>
        </w:rPr>
        <w:t>23</w:t>
      </w:r>
      <w:r w:rsidRPr="00565448">
        <w:rPr>
          <w:color w:val="auto"/>
        </w:rPr>
        <w:tab/>
        <w:t xml:space="preserve">Martin, J. F., Bradley, A. &amp; Olson, E. N. The </w:t>
      </w:r>
      <w:r w:rsidRPr="00565448">
        <w:rPr>
          <w:i/>
          <w:color w:val="auto"/>
        </w:rPr>
        <w:t>paired</w:t>
      </w:r>
      <w:r w:rsidRPr="00565448">
        <w:rPr>
          <w:color w:val="auto"/>
        </w:rPr>
        <w:t xml:space="preserve">-like homeo box gene </w:t>
      </w:r>
      <w:r w:rsidRPr="00565448">
        <w:rPr>
          <w:i/>
          <w:color w:val="auto"/>
        </w:rPr>
        <w:t>MHox</w:t>
      </w:r>
      <w:r w:rsidRPr="00565448">
        <w:rPr>
          <w:color w:val="auto"/>
        </w:rPr>
        <w:t xml:space="preserve"> is required for early events of skeletogenesis in multiple lineages. </w:t>
      </w:r>
      <w:r w:rsidRPr="00565448">
        <w:rPr>
          <w:i/>
          <w:color w:val="auto"/>
        </w:rPr>
        <w:t>Genes Dev</w:t>
      </w:r>
      <w:r w:rsidRPr="00565448">
        <w:rPr>
          <w:color w:val="auto"/>
        </w:rPr>
        <w:t xml:space="preserve"> </w:t>
      </w:r>
      <w:r w:rsidRPr="00565448">
        <w:rPr>
          <w:b/>
          <w:color w:val="auto"/>
        </w:rPr>
        <w:t>9</w:t>
      </w:r>
      <w:r w:rsidRPr="00565448">
        <w:rPr>
          <w:color w:val="auto"/>
        </w:rPr>
        <w:t>, 1237-1249 (1995).</w:t>
      </w:r>
    </w:p>
    <w:p w14:paraId="46490513" w14:textId="77777777" w:rsidR="005B311A" w:rsidRPr="00565448" w:rsidRDefault="005B311A" w:rsidP="00C627A0">
      <w:pPr>
        <w:pStyle w:val="EndNoteBibliography"/>
        <w:rPr>
          <w:color w:val="auto"/>
        </w:rPr>
      </w:pPr>
      <w:r w:rsidRPr="00565448">
        <w:rPr>
          <w:color w:val="auto"/>
        </w:rPr>
        <w:t>24</w:t>
      </w:r>
      <w:r w:rsidRPr="00565448">
        <w:rPr>
          <w:color w:val="auto"/>
        </w:rPr>
        <w:tab/>
        <w:t>Yamada, G.</w:t>
      </w:r>
      <w:r w:rsidRPr="00565448">
        <w:rPr>
          <w:i/>
          <w:color w:val="auto"/>
        </w:rPr>
        <w:t xml:space="preserve"> et al.</w:t>
      </w:r>
      <w:r w:rsidRPr="00565448">
        <w:rPr>
          <w:color w:val="auto"/>
        </w:rPr>
        <w:t xml:space="preserve"> Targeted mutation of the murine </w:t>
      </w:r>
      <w:r w:rsidRPr="00565448">
        <w:rPr>
          <w:i/>
          <w:color w:val="auto"/>
        </w:rPr>
        <w:t>goosecoid</w:t>
      </w:r>
      <w:r w:rsidRPr="00565448">
        <w:rPr>
          <w:color w:val="auto"/>
        </w:rPr>
        <w:t xml:space="preserve"> gene results in craniofacial defects and neonatal death. </w:t>
      </w:r>
      <w:r w:rsidRPr="00565448">
        <w:rPr>
          <w:i/>
          <w:color w:val="auto"/>
        </w:rPr>
        <w:t>Development</w:t>
      </w:r>
      <w:r w:rsidRPr="00565448">
        <w:rPr>
          <w:color w:val="auto"/>
        </w:rPr>
        <w:t xml:space="preserve"> </w:t>
      </w:r>
      <w:r w:rsidRPr="00565448">
        <w:rPr>
          <w:b/>
          <w:color w:val="auto"/>
        </w:rPr>
        <w:t>121</w:t>
      </w:r>
      <w:r w:rsidRPr="00565448">
        <w:rPr>
          <w:color w:val="auto"/>
        </w:rPr>
        <w:t>, 2917-2922 (1995).</w:t>
      </w:r>
    </w:p>
    <w:p w14:paraId="0E9F2737" w14:textId="3A472039" w:rsidR="005B311A" w:rsidRPr="00565448" w:rsidRDefault="005B311A" w:rsidP="00C627A0">
      <w:pPr>
        <w:pStyle w:val="EndNoteBibliography"/>
        <w:rPr>
          <w:color w:val="auto"/>
        </w:rPr>
      </w:pPr>
      <w:r w:rsidRPr="00565448">
        <w:rPr>
          <w:color w:val="auto"/>
        </w:rPr>
        <w:t>25</w:t>
      </w:r>
      <w:r w:rsidRPr="00565448">
        <w:rPr>
          <w:color w:val="auto"/>
        </w:rPr>
        <w:tab/>
        <w:t>Rivera-P</w:t>
      </w:r>
      <w:r w:rsidR="00724481" w:rsidRPr="00565448">
        <w:rPr>
          <w:rFonts w:hint="eastAsia"/>
          <w:color w:val="auto"/>
        </w:rPr>
        <w:t>é</w:t>
      </w:r>
      <w:r w:rsidRPr="00565448">
        <w:rPr>
          <w:color w:val="auto"/>
        </w:rPr>
        <w:t xml:space="preserve">rez, J. A., Mallo, M., Gendron-Maguire, M., </w:t>
      </w:r>
      <w:r w:rsidR="00724481" w:rsidRPr="00565448">
        <w:rPr>
          <w:color w:val="auto"/>
        </w:rPr>
        <w:t xml:space="preserve">Gridley, T. &amp; Behringer, R. R. </w:t>
      </w:r>
      <w:r w:rsidR="00724481" w:rsidRPr="00565448">
        <w:rPr>
          <w:i/>
          <w:color w:val="auto"/>
        </w:rPr>
        <w:t>g</w:t>
      </w:r>
      <w:r w:rsidRPr="00565448">
        <w:rPr>
          <w:i/>
          <w:color w:val="auto"/>
        </w:rPr>
        <w:t>oosecoid</w:t>
      </w:r>
      <w:r w:rsidRPr="00565448">
        <w:rPr>
          <w:color w:val="auto"/>
        </w:rPr>
        <w:t xml:space="preserve"> is not an essential component of the mouse gastrula organizer but is required for craniofacial and rib development. </w:t>
      </w:r>
      <w:r w:rsidRPr="00565448">
        <w:rPr>
          <w:i/>
          <w:color w:val="auto"/>
        </w:rPr>
        <w:t>Development</w:t>
      </w:r>
      <w:r w:rsidRPr="00565448">
        <w:rPr>
          <w:color w:val="auto"/>
        </w:rPr>
        <w:t xml:space="preserve"> </w:t>
      </w:r>
      <w:r w:rsidRPr="00565448">
        <w:rPr>
          <w:b/>
          <w:color w:val="auto"/>
        </w:rPr>
        <w:t>121</w:t>
      </w:r>
      <w:r w:rsidRPr="00565448">
        <w:rPr>
          <w:color w:val="auto"/>
        </w:rPr>
        <w:t>, 3005-3012 (1995).</w:t>
      </w:r>
    </w:p>
    <w:p w14:paraId="6458FC5B" w14:textId="77777777" w:rsidR="005B311A" w:rsidRPr="00565448" w:rsidRDefault="005B311A" w:rsidP="00C627A0">
      <w:pPr>
        <w:pStyle w:val="EndNoteBibliography"/>
        <w:rPr>
          <w:color w:val="auto"/>
        </w:rPr>
      </w:pPr>
      <w:r w:rsidRPr="00565448">
        <w:rPr>
          <w:color w:val="auto"/>
        </w:rPr>
        <w:t>26</w:t>
      </w:r>
      <w:r w:rsidRPr="00565448">
        <w:rPr>
          <w:color w:val="auto"/>
        </w:rPr>
        <w:tab/>
        <w:t>Coré, N.</w:t>
      </w:r>
      <w:r w:rsidRPr="00565448">
        <w:rPr>
          <w:i/>
          <w:color w:val="auto"/>
        </w:rPr>
        <w:t xml:space="preserve"> et al.</w:t>
      </w:r>
      <w:r w:rsidRPr="00565448">
        <w:rPr>
          <w:color w:val="auto"/>
        </w:rPr>
        <w:t xml:space="preserve"> </w:t>
      </w:r>
      <w:r w:rsidRPr="00565448">
        <w:rPr>
          <w:i/>
          <w:color w:val="auto"/>
        </w:rPr>
        <w:t>Tshz1</w:t>
      </w:r>
      <w:r w:rsidRPr="00565448">
        <w:rPr>
          <w:color w:val="auto"/>
        </w:rPr>
        <w:t xml:space="preserve"> is required for axial skeleton, soft palate and middle ear development in mice. </w:t>
      </w:r>
      <w:r w:rsidRPr="00565448">
        <w:rPr>
          <w:i/>
          <w:color w:val="auto"/>
        </w:rPr>
        <w:t>Dev Biol</w:t>
      </w:r>
      <w:r w:rsidRPr="00565448">
        <w:rPr>
          <w:color w:val="auto"/>
        </w:rPr>
        <w:t xml:space="preserve"> </w:t>
      </w:r>
      <w:r w:rsidRPr="00565448">
        <w:rPr>
          <w:b/>
          <w:color w:val="auto"/>
        </w:rPr>
        <w:t>308</w:t>
      </w:r>
      <w:r w:rsidRPr="00565448">
        <w:rPr>
          <w:color w:val="auto"/>
        </w:rPr>
        <w:t>, 407-420, doi:10.1016/j.ydbio.2007.05.038 (2007).</w:t>
      </w:r>
    </w:p>
    <w:p w14:paraId="4E773B78" w14:textId="77777777" w:rsidR="005B311A" w:rsidRPr="00565448" w:rsidRDefault="005B311A" w:rsidP="00C627A0">
      <w:pPr>
        <w:pStyle w:val="EndNoteBibliography"/>
        <w:rPr>
          <w:color w:val="auto"/>
        </w:rPr>
      </w:pPr>
      <w:r w:rsidRPr="00565448">
        <w:rPr>
          <w:color w:val="auto"/>
        </w:rPr>
        <w:t>27</w:t>
      </w:r>
      <w:r w:rsidRPr="00565448">
        <w:rPr>
          <w:color w:val="auto"/>
        </w:rPr>
        <w:tab/>
        <w:t xml:space="preserve">Li, C., Scott, D. A., Hatch, E., Tian, X. &amp; Mansour, S. L. </w:t>
      </w:r>
      <w:r w:rsidRPr="00565448">
        <w:rPr>
          <w:i/>
          <w:color w:val="auto"/>
        </w:rPr>
        <w:t>Dusp6</w:t>
      </w:r>
      <w:r w:rsidRPr="00565448">
        <w:rPr>
          <w:color w:val="auto"/>
        </w:rPr>
        <w:t xml:space="preserve"> (</w:t>
      </w:r>
      <w:r w:rsidRPr="00565448">
        <w:rPr>
          <w:i/>
          <w:color w:val="auto"/>
        </w:rPr>
        <w:t>Mkp3</w:t>
      </w:r>
      <w:r w:rsidRPr="00565448">
        <w:rPr>
          <w:color w:val="auto"/>
        </w:rPr>
        <w:t xml:space="preserve">) is a negative feedback regulator of FGF-stimulated ERK signaling during mouse development. </w:t>
      </w:r>
      <w:r w:rsidRPr="00565448">
        <w:rPr>
          <w:i/>
          <w:color w:val="auto"/>
        </w:rPr>
        <w:t>Development</w:t>
      </w:r>
      <w:r w:rsidRPr="00565448">
        <w:rPr>
          <w:color w:val="auto"/>
        </w:rPr>
        <w:t xml:space="preserve"> </w:t>
      </w:r>
      <w:r w:rsidRPr="00565448">
        <w:rPr>
          <w:b/>
          <w:color w:val="auto"/>
        </w:rPr>
        <w:t>134</w:t>
      </w:r>
      <w:r w:rsidRPr="00565448">
        <w:rPr>
          <w:color w:val="auto"/>
        </w:rPr>
        <w:t>, 167-176, doi:10.1242/dev.02701 (2007).</w:t>
      </w:r>
    </w:p>
    <w:p w14:paraId="1EA201FC" w14:textId="77777777" w:rsidR="005B311A" w:rsidRPr="00565448" w:rsidRDefault="005B311A" w:rsidP="00C627A0">
      <w:pPr>
        <w:pStyle w:val="EndNoteBibliography"/>
        <w:rPr>
          <w:color w:val="auto"/>
        </w:rPr>
      </w:pPr>
      <w:r w:rsidRPr="00565448">
        <w:rPr>
          <w:color w:val="auto"/>
        </w:rPr>
        <w:t>28</w:t>
      </w:r>
      <w:r w:rsidRPr="00565448">
        <w:rPr>
          <w:color w:val="auto"/>
        </w:rPr>
        <w:tab/>
        <w:t xml:space="preserve">Hwang, C. H. &amp; Wu, D. K. </w:t>
      </w:r>
      <w:r w:rsidRPr="00565448">
        <w:rPr>
          <w:i/>
          <w:color w:val="auto"/>
        </w:rPr>
        <w:t>Noggin</w:t>
      </w:r>
      <w:r w:rsidRPr="00565448">
        <w:rPr>
          <w:color w:val="auto"/>
        </w:rPr>
        <w:t xml:space="preserve"> heterozygous mice: an animal model for congenital conductive hearing loss in humans. </w:t>
      </w:r>
      <w:r w:rsidRPr="00565448">
        <w:rPr>
          <w:i/>
          <w:color w:val="auto"/>
        </w:rPr>
        <w:t>Hum Mol Genet</w:t>
      </w:r>
      <w:r w:rsidRPr="00565448">
        <w:rPr>
          <w:color w:val="auto"/>
        </w:rPr>
        <w:t xml:space="preserve"> </w:t>
      </w:r>
      <w:r w:rsidRPr="00565448">
        <w:rPr>
          <w:b/>
          <w:color w:val="auto"/>
        </w:rPr>
        <w:t>17</w:t>
      </w:r>
      <w:r w:rsidRPr="00565448">
        <w:rPr>
          <w:color w:val="auto"/>
        </w:rPr>
        <w:t>, 844-853, doi:10.1093/hmg/ddm356 (2008).</w:t>
      </w:r>
    </w:p>
    <w:p w14:paraId="64EACE96" w14:textId="77777777" w:rsidR="005B311A" w:rsidRPr="00565448" w:rsidRDefault="005B311A" w:rsidP="00C627A0">
      <w:pPr>
        <w:pStyle w:val="EndNoteBibliography"/>
        <w:rPr>
          <w:color w:val="auto"/>
        </w:rPr>
      </w:pPr>
      <w:r w:rsidRPr="00565448">
        <w:rPr>
          <w:color w:val="auto"/>
        </w:rPr>
        <w:t>29</w:t>
      </w:r>
      <w:r w:rsidRPr="00565448">
        <w:rPr>
          <w:color w:val="auto"/>
        </w:rPr>
        <w:tab/>
        <w:t>Calvert, J. A.</w:t>
      </w:r>
      <w:r w:rsidRPr="00565448">
        <w:rPr>
          <w:i/>
          <w:color w:val="auto"/>
        </w:rPr>
        <w:t xml:space="preserve"> et al.</w:t>
      </w:r>
      <w:r w:rsidRPr="00565448">
        <w:rPr>
          <w:color w:val="auto"/>
        </w:rPr>
        <w:t xml:space="preserve"> A missense mutation in </w:t>
      </w:r>
      <w:r w:rsidRPr="00565448">
        <w:rPr>
          <w:i/>
          <w:color w:val="auto"/>
        </w:rPr>
        <w:t>Fgfr1</w:t>
      </w:r>
      <w:r w:rsidRPr="00565448">
        <w:rPr>
          <w:color w:val="auto"/>
        </w:rPr>
        <w:t xml:space="preserve"> causes ear and skull defects in hush puppy mice. </w:t>
      </w:r>
      <w:r w:rsidRPr="00565448">
        <w:rPr>
          <w:i/>
          <w:color w:val="auto"/>
        </w:rPr>
        <w:t>Mamm Genome</w:t>
      </w:r>
      <w:r w:rsidRPr="00565448">
        <w:rPr>
          <w:color w:val="auto"/>
        </w:rPr>
        <w:t xml:space="preserve"> </w:t>
      </w:r>
      <w:r w:rsidRPr="00565448">
        <w:rPr>
          <w:b/>
          <w:color w:val="auto"/>
        </w:rPr>
        <w:t>22</w:t>
      </w:r>
      <w:r w:rsidRPr="00565448">
        <w:rPr>
          <w:color w:val="auto"/>
        </w:rPr>
        <w:t>, 290-305, doi:10.1007/s00335-011-9324-8 (2011).</w:t>
      </w:r>
    </w:p>
    <w:p w14:paraId="28C844BF" w14:textId="7E14174F" w:rsidR="005B311A" w:rsidRPr="00565448" w:rsidRDefault="005B311A" w:rsidP="00C627A0">
      <w:pPr>
        <w:pStyle w:val="EndNoteBibliography"/>
        <w:rPr>
          <w:color w:val="auto"/>
        </w:rPr>
      </w:pPr>
      <w:r w:rsidRPr="00565448">
        <w:rPr>
          <w:color w:val="auto"/>
        </w:rPr>
        <w:t>30</w:t>
      </w:r>
      <w:r w:rsidRPr="00565448">
        <w:rPr>
          <w:color w:val="auto"/>
        </w:rPr>
        <w:tab/>
        <w:t>Carpinelli, M. R.</w:t>
      </w:r>
      <w:r w:rsidRPr="00565448">
        <w:rPr>
          <w:i/>
          <w:color w:val="auto"/>
        </w:rPr>
        <w:t xml:space="preserve"> et al.</w:t>
      </w:r>
      <w:r w:rsidRPr="00565448">
        <w:rPr>
          <w:color w:val="auto"/>
        </w:rPr>
        <w:t xml:space="preserve"> Anti-apoptotic gene </w:t>
      </w:r>
      <w:r w:rsidRPr="00565448">
        <w:rPr>
          <w:i/>
          <w:color w:val="auto"/>
        </w:rPr>
        <w:t>Bcl2</w:t>
      </w:r>
      <w:r w:rsidRPr="00565448">
        <w:rPr>
          <w:color w:val="auto"/>
        </w:rPr>
        <w:t xml:space="preserve"> is required for stapes development and </w:t>
      </w:r>
      <w:r w:rsidRPr="00565448">
        <w:rPr>
          <w:color w:val="auto"/>
        </w:rPr>
        <w:lastRenderedPageBreak/>
        <w:t xml:space="preserve">hearing. </w:t>
      </w:r>
      <w:r w:rsidR="00B86B5F">
        <w:rPr>
          <w:i/>
          <w:color w:val="auto"/>
        </w:rPr>
        <w:t xml:space="preserve">Cell death </w:t>
      </w:r>
      <w:r w:rsidRPr="00565448">
        <w:rPr>
          <w:i/>
          <w:color w:val="auto"/>
        </w:rPr>
        <w:t>dis</w:t>
      </w:r>
      <w:r w:rsidR="00B86B5F">
        <w:rPr>
          <w:i/>
          <w:color w:val="auto"/>
        </w:rPr>
        <w:t xml:space="preserve"> </w:t>
      </w:r>
      <w:r w:rsidRPr="00565448">
        <w:rPr>
          <w:b/>
          <w:color w:val="auto"/>
        </w:rPr>
        <w:t>3</w:t>
      </w:r>
      <w:r w:rsidRPr="00565448">
        <w:rPr>
          <w:color w:val="auto"/>
        </w:rPr>
        <w:t>, e362, doi:10.1038/cddis.2012.100 (2012).</w:t>
      </w:r>
    </w:p>
    <w:p w14:paraId="3A8B6087" w14:textId="77777777" w:rsidR="005B311A" w:rsidRPr="00565448" w:rsidRDefault="005B311A" w:rsidP="00C627A0">
      <w:pPr>
        <w:pStyle w:val="EndNoteBibliography"/>
        <w:rPr>
          <w:color w:val="auto"/>
        </w:rPr>
      </w:pPr>
      <w:r w:rsidRPr="00565448">
        <w:rPr>
          <w:color w:val="auto"/>
        </w:rPr>
        <w:t>31</w:t>
      </w:r>
      <w:r w:rsidRPr="00565448">
        <w:rPr>
          <w:color w:val="auto"/>
        </w:rPr>
        <w:tab/>
        <w:t xml:space="preserve">Chapman, S. C. Can you hear me now? Understanding vertebrate middle ear development. </w:t>
      </w:r>
      <w:r w:rsidRPr="00565448">
        <w:rPr>
          <w:i/>
          <w:color w:val="auto"/>
        </w:rPr>
        <w:t>Front Biosci (Landmark Ed)</w:t>
      </w:r>
      <w:r w:rsidRPr="00565448">
        <w:rPr>
          <w:color w:val="auto"/>
        </w:rPr>
        <w:t xml:space="preserve"> </w:t>
      </w:r>
      <w:r w:rsidRPr="00565448">
        <w:rPr>
          <w:b/>
          <w:color w:val="auto"/>
        </w:rPr>
        <w:t>16</w:t>
      </w:r>
      <w:r w:rsidRPr="00565448">
        <w:rPr>
          <w:color w:val="auto"/>
        </w:rPr>
        <w:t>, 1675-1692 (2011).</w:t>
      </w:r>
    </w:p>
    <w:p w14:paraId="7257FEE6" w14:textId="77777777" w:rsidR="005B311A" w:rsidRPr="00565448" w:rsidRDefault="005B311A" w:rsidP="00C627A0">
      <w:pPr>
        <w:pStyle w:val="EndNoteBibliography"/>
        <w:rPr>
          <w:color w:val="auto"/>
        </w:rPr>
      </w:pPr>
      <w:r w:rsidRPr="00565448">
        <w:rPr>
          <w:color w:val="auto"/>
        </w:rPr>
        <w:t>32</w:t>
      </w:r>
      <w:r w:rsidRPr="00565448">
        <w:rPr>
          <w:color w:val="auto"/>
        </w:rPr>
        <w:tab/>
        <w:t>Kitazawa, T.</w:t>
      </w:r>
      <w:r w:rsidRPr="00565448">
        <w:rPr>
          <w:i/>
          <w:color w:val="auto"/>
        </w:rPr>
        <w:t xml:space="preserve"> et al.</w:t>
      </w:r>
      <w:r w:rsidRPr="00565448">
        <w:rPr>
          <w:color w:val="auto"/>
        </w:rPr>
        <w:t xml:space="preserve"> Distinct effects of </w:t>
      </w:r>
      <w:r w:rsidRPr="00565448">
        <w:rPr>
          <w:i/>
          <w:color w:val="auto"/>
        </w:rPr>
        <w:t>Hoxa2</w:t>
      </w:r>
      <w:r w:rsidRPr="00565448">
        <w:rPr>
          <w:color w:val="auto"/>
        </w:rPr>
        <w:t xml:space="preserve"> overexpression in cranial neural crest populations reveal that the mammalian hyomandibular-ceratohyal boundary maps within the styloid process. </w:t>
      </w:r>
      <w:r w:rsidRPr="00565448">
        <w:rPr>
          <w:i/>
          <w:color w:val="auto"/>
        </w:rPr>
        <w:t>Dev Biol</w:t>
      </w:r>
      <w:r w:rsidRPr="00565448">
        <w:rPr>
          <w:color w:val="auto"/>
        </w:rPr>
        <w:t xml:space="preserve"> </w:t>
      </w:r>
      <w:r w:rsidRPr="00565448">
        <w:rPr>
          <w:b/>
          <w:color w:val="auto"/>
        </w:rPr>
        <w:t>402</w:t>
      </w:r>
      <w:r w:rsidRPr="00565448">
        <w:rPr>
          <w:color w:val="auto"/>
        </w:rPr>
        <w:t>, 162-174, doi:10.1016/j.ydbio.2015.04.007 (2015).</w:t>
      </w:r>
    </w:p>
    <w:p w14:paraId="0FE05BEA" w14:textId="77777777" w:rsidR="005B311A" w:rsidRPr="00565448" w:rsidRDefault="005B311A" w:rsidP="00C627A0">
      <w:pPr>
        <w:pStyle w:val="EndNoteBibliography"/>
        <w:rPr>
          <w:color w:val="auto"/>
        </w:rPr>
      </w:pPr>
      <w:r w:rsidRPr="00565448">
        <w:rPr>
          <w:color w:val="auto"/>
        </w:rPr>
        <w:t>33</w:t>
      </w:r>
      <w:r w:rsidRPr="00565448">
        <w:rPr>
          <w:color w:val="auto"/>
        </w:rPr>
        <w:tab/>
        <w:t>Wang, L.</w:t>
      </w:r>
      <w:r w:rsidRPr="00565448">
        <w:rPr>
          <w:i/>
          <w:color w:val="auto"/>
        </w:rPr>
        <w:t xml:space="preserve"> et al.</w:t>
      </w:r>
      <w:r w:rsidRPr="00565448">
        <w:rPr>
          <w:color w:val="auto"/>
        </w:rPr>
        <w:t xml:space="preserve"> </w:t>
      </w:r>
      <w:r w:rsidRPr="00565448">
        <w:rPr>
          <w:i/>
          <w:color w:val="auto"/>
        </w:rPr>
        <w:t>Scleraxis</w:t>
      </w:r>
      <w:r w:rsidRPr="00565448">
        <w:rPr>
          <w:color w:val="auto"/>
        </w:rPr>
        <w:t xml:space="preserve"> is required for differentiation of the stapedius and tensor tympani tendons of the middle ear. </w:t>
      </w:r>
      <w:r w:rsidRPr="00565448">
        <w:rPr>
          <w:i/>
          <w:color w:val="auto"/>
        </w:rPr>
        <w:t>J Assoc Res Otolaryngol</w:t>
      </w:r>
      <w:r w:rsidRPr="00565448">
        <w:rPr>
          <w:color w:val="auto"/>
        </w:rPr>
        <w:t xml:space="preserve"> </w:t>
      </w:r>
      <w:r w:rsidRPr="00565448">
        <w:rPr>
          <w:b/>
          <w:color w:val="auto"/>
        </w:rPr>
        <w:t>12</w:t>
      </w:r>
      <w:r w:rsidRPr="00565448">
        <w:rPr>
          <w:color w:val="auto"/>
        </w:rPr>
        <w:t>, 407-421, doi:10.1007/s10162-011-0264-5 (2011).</w:t>
      </w:r>
    </w:p>
    <w:p w14:paraId="70E2DF6B" w14:textId="77777777" w:rsidR="005B311A" w:rsidRPr="00565448" w:rsidRDefault="005B311A" w:rsidP="00C627A0">
      <w:pPr>
        <w:pStyle w:val="EndNoteBibliography"/>
        <w:rPr>
          <w:color w:val="auto"/>
        </w:rPr>
      </w:pPr>
      <w:r w:rsidRPr="00565448">
        <w:rPr>
          <w:color w:val="auto"/>
        </w:rPr>
        <w:t>34</w:t>
      </w:r>
      <w:r w:rsidRPr="00565448">
        <w:rPr>
          <w:color w:val="auto"/>
        </w:rPr>
        <w:tab/>
        <w:t xml:space="preserve">Amin, S. &amp; Tucker, A. S. Joint formation in the middle ear: lessons from the mouse and guinea pig. </w:t>
      </w:r>
      <w:r w:rsidRPr="00565448">
        <w:rPr>
          <w:i/>
          <w:color w:val="auto"/>
        </w:rPr>
        <w:t>Dev Dyn</w:t>
      </w:r>
      <w:r w:rsidRPr="00565448">
        <w:rPr>
          <w:color w:val="auto"/>
        </w:rPr>
        <w:t xml:space="preserve"> </w:t>
      </w:r>
      <w:r w:rsidRPr="00565448">
        <w:rPr>
          <w:b/>
          <w:color w:val="auto"/>
        </w:rPr>
        <w:t>235</w:t>
      </w:r>
      <w:r w:rsidRPr="00565448">
        <w:rPr>
          <w:color w:val="auto"/>
        </w:rPr>
        <w:t>, 1326-1333, doi:10.1002/dvdy.20666 (2006).</w:t>
      </w:r>
    </w:p>
    <w:p w14:paraId="1B0394AD" w14:textId="77777777" w:rsidR="005B311A" w:rsidRPr="00565448" w:rsidRDefault="005B311A" w:rsidP="00C627A0">
      <w:pPr>
        <w:pStyle w:val="EndNoteBibliography"/>
        <w:rPr>
          <w:color w:val="auto"/>
        </w:rPr>
      </w:pPr>
      <w:r w:rsidRPr="00565448">
        <w:rPr>
          <w:color w:val="auto"/>
        </w:rPr>
        <w:t>35</w:t>
      </w:r>
      <w:r w:rsidRPr="00565448">
        <w:rPr>
          <w:color w:val="auto"/>
        </w:rPr>
        <w:tab/>
        <w:t xml:space="preserve">Amin, S., Matalova, E., Simpson, C., Yoshida, H. &amp; Tucker, A. S. Incudomalleal joint formation: the roles of apoptosis, migration and downregulation. </w:t>
      </w:r>
      <w:r w:rsidRPr="00565448">
        <w:rPr>
          <w:i/>
          <w:color w:val="auto"/>
        </w:rPr>
        <w:t>BMC Dev Biol</w:t>
      </w:r>
      <w:r w:rsidRPr="00565448">
        <w:rPr>
          <w:color w:val="auto"/>
        </w:rPr>
        <w:t xml:space="preserve"> </w:t>
      </w:r>
      <w:r w:rsidRPr="00565448">
        <w:rPr>
          <w:b/>
          <w:color w:val="auto"/>
        </w:rPr>
        <w:t>7</w:t>
      </w:r>
      <w:r w:rsidRPr="00565448">
        <w:rPr>
          <w:color w:val="auto"/>
        </w:rPr>
        <w:t>, 134, doi:10.1186/1471-213X-7-134 (2007).</w:t>
      </w:r>
    </w:p>
    <w:p w14:paraId="7B25481D" w14:textId="77777777" w:rsidR="005B311A" w:rsidRPr="00565448" w:rsidRDefault="005B311A" w:rsidP="00C627A0">
      <w:pPr>
        <w:pStyle w:val="EndNoteBibliography"/>
        <w:rPr>
          <w:color w:val="auto"/>
        </w:rPr>
      </w:pPr>
      <w:r w:rsidRPr="00565448">
        <w:rPr>
          <w:color w:val="auto"/>
        </w:rPr>
        <w:t>36</w:t>
      </w:r>
      <w:r w:rsidRPr="00565448">
        <w:rPr>
          <w:color w:val="auto"/>
        </w:rPr>
        <w:tab/>
        <w:t xml:space="preserve">Hiruma, T., Nakajima, Y. &amp; Nakamura, H. Development of pharyngeal arch arteries in early mouse embryo. </w:t>
      </w:r>
      <w:r w:rsidRPr="00565448">
        <w:rPr>
          <w:i/>
          <w:color w:val="auto"/>
        </w:rPr>
        <w:t>Journal of anatomy</w:t>
      </w:r>
      <w:r w:rsidRPr="00565448">
        <w:rPr>
          <w:color w:val="auto"/>
        </w:rPr>
        <w:t xml:space="preserve"> </w:t>
      </w:r>
      <w:r w:rsidRPr="00565448">
        <w:rPr>
          <w:b/>
          <w:color w:val="auto"/>
        </w:rPr>
        <w:t>201</w:t>
      </w:r>
      <w:r w:rsidRPr="00565448">
        <w:rPr>
          <w:color w:val="auto"/>
        </w:rPr>
        <w:t>, 15-29 (2002).</w:t>
      </w:r>
    </w:p>
    <w:p w14:paraId="4ADAA872" w14:textId="1316FE0B" w:rsidR="005B311A" w:rsidRPr="00565448" w:rsidRDefault="005B311A" w:rsidP="00C627A0">
      <w:pPr>
        <w:pStyle w:val="EndNoteBibliography"/>
        <w:rPr>
          <w:color w:val="auto"/>
        </w:rPr>
      </w:pPr>
      <w:r w:rsidRPr="00565448">
        <w:rPr>
          <w:color w:val="auto"/>
        </w:rPr>
        <w:t>37</w:t>
      </w:r>
      <w:r w:rsidRPr="00565448">
        <w:rPr>
          <w:color w:val="auto"/>
        </w:rPr>
        <w:tab/>
        <w:t xml:space="preserve">Treuting, P. M. &amp; Dintzis, S. M. </w:t>
      </w:r>
      <w:r w:rsidR="00257B1E" w:rsidRPr="00565448">
        <w:rPr>
          <w:color w:val="auto"/>
        </w:rPr>
        <w:t xml:space="preserve">Special senses: ear. </w:t>
      </w:r>
      <w:r w:rsidRPr="00565448">
        <w:rPr>
          <w:color w:val="auto"/>
        </w:rPr>
        <w:t xml:space="preserve">in </w:t>
      </w:r>
      <w:r w:rsidRPr="00565448">
        <w:rPr>
          <w:i/>
          <w:color w:val="auto"/>
        </w:rPr>
        <w:t>Comparative Anatomy and Histology: A Mouse and Human Atlas</w:t>
      </w:r>
      <w:r w:rsidR="00257B1E" w:rsidRPr="00565448">
        <w:rPr>
          <w:i/>
          <w:color w:val="auto"/>
        </w:rPr>
        <w:t>.</w:t>
      </w:r>
      <w:r w:rsidRPr="00565448">
        <w:rPr>
          <w:color w:val="auto"/>
        </w:rPr>
        <w:t xml:space="preserve"> </w:t>
      </w:r>
      <w:r w:rsidR="00257B1E" w:rsidRPr="00565448">
        <w:rPr>
          <w:color w:val="auto"/>
        </w:rPr>
        <w:t>(</w:t>
      </w:r>
      <w:r w:rsidRPr="00565448">
        <w:rPr>
          <w:color w:val="auto"/>
        </w:rPr>
        <w:t xml:space="preserve">eds </w:t>
      </w:r>
      <w:r w:rsidR="00257B1E" w:rsidRPr="00565448">
        <w:rPr>
          <w:color w:val="auto"/>
        </w:rPr>
        <w:t>Treuting, P. M. &amp; Dintzis, S. M.)</w:t>
      </w:r>
      <w:r w:rsidRPr="00565448">
        <w:rPr>
          <w:color w:val="auto"/>
        </w:rPr>
        <w:t xml:space="preserve"> Ch. 22, 419-432 (Academic Press, 2012).</w:t>
      </w:r>
    </w:p>
    <w:p w14:paraId="61E04A36" w14:textId="77777777" w:rsidR="005B311A" w:rsidRPr="00565448" w:rsidRDefault="005B311A" w:rsidP="00C627A0">
      <w:pPr>
        <w:pStyle w:val="EndNoteBibliography"/>
        <w:rPr>
          <w:color w:val="auto"/>
        </w:rPr>
      </w:pPr>
      <w:r w:rsidRPr="00565448">
        <w:rPr>
          <w:color w:val="auto"/>
        </w:rPr>
        <w:t>38</w:t>
      </w:r>
      <w:r w:rsidRPr="00565448">
        <w:rPr>
          <w:color w:val="auto"/>
        </w:rPr>
        <w:tab/>
        <w:t xml:space="preserve">Mallo, M., Schrewe, H., Martin, J. F., Olson, E. N. &amp; Ohnemus, S. Assembling a functional tympanic membrane: signals from the external acoustic meatus coordinate development of the malleal manubrium. </w:t>
      </w:r>
      <w:r w:rsidRPr="00565448">
        <w:rPr>
          <w:i/>
          <w:color w:val="auto"/>
        </w:rPr>
        <w:t>Development</w:t>
      </w:r>
      <w:r w:rsidRPr="00565448">
        <w:rPr>
          <w:color w:val="auto"/>
        </w:rPr>
        <w:t xml:space="preserve"> </w:t>
      </w:r>
      <w:r w:rsidRPr="00565448">
        <w:rPr>
          <w:b/>
          <w:color w:val="auto"/>
        </w:rPr>
        <w:t>127</w:t>
      </w:r>
      <w:r w:rsidRPr="00565448">
        <w:rPr>
          <w:color w:val="auto"/>
        </w:rPr>
        <w:t>, 4127-4136 (2000).</w:t>
      </w:r>
    </w:p>
    <w:p w14:paraId="0F97B129" w14:textId="77777777" w:rsidR="005B311A" w:rsidRPr="00565448" w:rsidRDefault="005B311A" w:rsidP="00C627A0">
      <w:pPr>
        <w:pStyle w:val="EndNoteBibliography"/>
        <w:rPr>
          <w:color w:val="auto"/>
        </w:rPr>
      </w:pPr>
      <w:r w:rsidRPr="00565448">
        <w:rPr>
          <w:color w:val="auto"/>
        </w:rPr>
        <w:t>39</w:t>
      </w:r>
      <w:r w:rsidRPr="00565448">
        <w:rPr>
          <w:color w:val="auto"/>
        </w:rPr>
        <w:tab/>
        <w:t xml:space="preserve">Anthwal, N., Joshi, L. &amp; Tucker, A. S. Evolution of the mammalian middle ear and jaw: adaptations and novel structures. </w:t>
      </w:r>
      <w:r w:rsidRPr="00565448">
        <w:rPr>
          <w:i/>
          <w:color w:val="auto"/>
        </w:rPr>
        <w:t>Journal of anatomy</w:t>
      </w:r>
      <w:r w:rsidRPr="00565448">
        <w:rPr>
          <w:color w:val="auto"/>
        </w:rPr>
        <w:t xml:space="preserve"> </w:t>
      </w:r>
      <w:r w:rsidRPr="00565448">
        <w:rPr>
          <w:b/>
          <w:color w:val="auto"/>
        </w:rPr>
        <w:t>222</w:t>
      </w:r>
      <w:r w:rsidRPr="00565448">
        <w:rPr>
          <w:color w:val="auto"/>
        </w:rPr>
        <w:t>, 147-160, doi:10.1111/j.1469-7580.2012.01526.x (2013).</w:t>
      </w:r>
    </w:p>
    <w:p w14:paraId="41394074" w14:textId="77777777" w:rsidR="005B311A" w:rsidRPr="00565448" w:rsidRDefault="005B311A" w:rsidP="00C627A0">
      <w:pPr>
        <w:pStyle w:val="EndNoteBibliography"/>
        <w:rPr>
          <w:color w:val="auto"/>
        </w:rPr>
      </w:pPr>
      <w:r w:rsidRPr="00565448">
        <w:rPr>
          <w:color w:val="auto"/>
        </w:rPr>
        <w:t>40</w:t>
      </w:r>
      <w:r w:rsidRPr="00565448">
        <w:rPr>
          <w:color w:val="auto"/>
        </w:rPr>
        <w:tab/>
        <w:t xml:space="preserve">Takechi, M. &amp; Kuratani, S. History of studies on mammalian middle ear evolution: a comparative morphological and developmental biology perspective. </w:t>
      </w:r>
      <w:r w:rsidRPr="00565448">
        <w:rPr>
          <w:i/>
          <w:color w:val="auto"/>
        </w:rPr>
        <w:t>J Exp Zool B Mol Dev Evol</w:t>
      </w:r>
      <w:r w:rsidRPr="00565448">
        <w:rPr>
          <w:color w:val="auto"/>
        </w:rPr>
        <w:t xml:space="preserve"> </w:t>
      </w:r>
      <w:r w:rsidRPr="00565448">
        <w:rPr>
          <w:b/>
          <w:color w:val="auto"/>
        </w:rPr>
        <w:t>314</w:t>
      </w:r>
      <w:r w:rsidRPr="00565448">
        <w:rPr>
          <w:color w:val="auto"/>
        </w:rPr>
        <w:t>, 417-433, doi:10.1002/jez.b.21347 (2010).</w:t>
      </w:r>
    </w:p>
    <w:p w14:paraId="2B54272B" w14:textId="7120F3BC" w:rsidR="005B311A" w:rsidRPr="00565448" w:rsidRDefault="005B311A" w:rsidP="00C627A0">
      <w:pPr>
        <w:pStyle w:val="EndNoteBibliography"/>
        <w:rPr>
          <w:color w:val="auto"/>
        </w:rPr>
      </w:pPr>
      <w:r w:rsidRPr="00565448">
        <w:rPr>
          <w:color w:val="auto"/>
        </w:rPr>
        <w:t>41</w:t>
      </w:r>
      <w:r w:rsidRPr="00565448">
        <w:rPr>
          <w:color w:val="auto"/>
        </w:rPr>
        <w:tab/>
        <w:t xml:space="preserve">Henson Jr, O. W. </w:t>
      </w:r>
      <w:r w:rsidR="00257B1E" w:rsidRPr="00565448">
        <w:rPr>
          <w:color w:val="auto"/>
        </w:rPr>
        <w:t xml:space="preserve">Comparative Anatomy of the Middle Ear. </w:t>
      </w:r>
      <w:r w:rsidRPr="00565448">
        <w:rPr>
          <w:color w:val="auto"/>
        </w:rPr>
        <w:t xml:space="preserve">in </w:t>
      </w:r>
      <w:r w:rsidRPr="00565448">
        <w:rPr>
          <w:i/>
          <w:color w:val="auto"/>
        </w:rPr>
        <w:t>Auditory System. Anatomy, Physiology (Ear)</w:t>
      </w:r>
      <w:r w:rsidRPr="00565448">
        <w:rPr>
          <w:color w:val="auto"/>
        </w:rPr>
        <w:t xml:space="preserve"> Vol. 1 </w:t>
      </w:r>
      <w:r w:rsidRPr="00565448">
        <w:rPr>
          <w:i/>
          <w:color w:val="auto"/>
        </w:rPr>
        <w:t>Handbook of Sensory Physiology</w:t>
      </w:r>
      <w:r w:rsidRPr="00565448">
        <w:rPr>
          <w:color w:val="auto"/>
        </w:rPr>
        <w:t xml:space="preserve"> (ed W. D. Keidel, Neff, W. D.) Ch. 3, 39-110 (Springer Berlin Heidelberg, 1974).</w:t>
      </w:r>
    </w:p>
    <w:p w14:paraId="02C8F10D" w14:textId="77777777" w:rsidR="005B311A" w:rsidRPr="00565448" w:rsidRDefault="005B311A" w:rsidP="00C627A0">
      <w:pPr>
        <w:pStyle w:val="EndNoteBibliography"/>
        <w:rPr>
          <w:color w:val="auto"/>
        </w:rPr>
      </w:pPr>
      <w:r w:rsidRPr="00565448">
        <w:rPr>
          <w:color w:val="auto"/>
        </w:rPr>
        <w:t>42</w:t>
      </w:r>
      <w:r w:rsidRPr="00565448">
        <w:rPr>
          <w:color w:val="auto"/>
        </w:rPr>
        <w:tab/>
      </w:r>
      <w:r w:rsidRPr="00565448">
        <w:rPr>
          <w:i/>
          <w:color w:val="auto"/>
        </w:rPr>
        <w:t>Handbook of Histology Methods for Bone and Cartilage</w:t>
      </w:r>
      <w:r w:rsidRPr="00565448">
        <w:rPr>
          <w:color w:val="auto"/>
        </w:rPr>
        <w:t>.  (Humana Press, 2003).</w:t>
      </w:r>
    </w:p>
    <w:p w14:paraId="768608A3" w14:textId="77777777" w:rsidR="005B311A" w:rsidRPr="00565448" w:rsidRDefault="005B311A" w:rsidP="00C627A0">
      <w:pPr>
        <w:pStyle w:val="EndNoteBibliography"/>
        <w:rPr>
          <w:color w:val="auto"/>
        </w:rPr>
      </w:pPr>
      <w:r w:rsidRPr="00565448">
        <w:rPr>
          <w:color w:val="auto"/>
        </w:rPr>
        <w:t>43</w:t>
      </w:r>
      <w:r w:rsidRPr="00565448">
        <w:rPr>
          <w:color w:val="auto"/>
        </w:rPr>
        <w:tab/>
        <w:t xml:space="preserve">Kawamoto, T. Use of a new adhesive film for the preparation of multi-purpose fresh-frozen sections from hard tissues, whole-animals, insects and plants. </w:t>
      </w:r>
      <w:r w:rsidRPr="00565448">
        <w:rPr>
          <w:i/>
          <w:color w:val="auto"/>
        </w:rPr>
        <w:t>Arch Histol Cytol</w:t>
      </w:r>
      <w:r w:rsidRPr="00565448">
        <w:rPr>
          <w:color w:val="auto"/>
        </w:rPr>
        <w:t xml:space="preserve"> </w:t>
      </w:r>
      <w:r w:rsidRPr="00565448">
        <w:rPr>
          <w:b/>
          <w:color w:val="auto"/>
        </w:rPr>
        <w:t>66</w:t>
      </w:r>
      <w:r w:rsidRPr="00565448">
        <w:rPr>
          <w:color w:val="auto"/>
        </w:rPr>
        <w:t>, 123-143 (2003).</w:t>
      </w:r>
    </w:p>
    <w:p w14:paraId="13654050" w14:textId="77777777" w:rsidR="005B311A" w:rsidRPr="00565448" w:rsidRDefault="005B311A" w:rsidP="00C627A0">
      <w:pPr>
        <w:pStyle w:val="EndNoteBibliography"/>
        <w:rPr>
          <w:color w:val="auto"/>
        </w:rPr>
      </w:pPr>
      <w:r w:rsidRPr="00565448">
        <w:rPr>
          <w:color w:val="auto"/>
        </w:rPr>
        <w:t>44</w:t>
      </w:r>
      <w:r w:rsidRPr="00565448">
        <w:rPr>
          <w:color w:val="auto"/>
        </w:rPr>
        <w:tab/>
        <w:t xml:space="preserve">Kampen, P. N. v. in </w:t>
      </w:r>
      <w:r w:rsidRPr="00565448">
        <w:rPr>
          <w:i/>
          <w:color w:val="auto"/>
        </w:rPr>
        <w:t>Gegenbaurs Morphologiesches Jahrbuch</w:t>
      </w:r>
      <w:r w:rsidRPr="00565448">
        <w:rPr>
          <w:color w:val="auto"/>
        </w:rPr>
        <w:t xml:space="preserve"> Vol. 34    321-722 (W. Engelmann, 1905).</w:t>
      </w:r>
    </w:p>
    <w:p w14:paraId="58BC2702" w14:textId="77777777" w:rsidR="005B311A" w:rsidRPr="00565448" w:rsidRDefault="005B311A" w:rsidP="00C627A0">
      <w:pPr>
        <w:pStyle w:val="EndNoteBibliography"/>
        <w:rPr>
          <w:color w:val="auto"/>
        </w:rPr>
      </w:pPr>
      <w:r w:rsidRPr="00565448">
        <w:rPr>
          <w:color w:val="auto"/>
        </w:rPr>
        <w:t>45</w:t>
      </w:r>
      <w:r w:rsidRPr="00565448">
        <w:rPr>
          <w:color w:val="auto"/>
        </w:rPr>
        <w:tab/>
        <w:t xml:space="preserve">Lee, J. H., Park, K., Kang, T. C. &amp; Choung, Y. H. Three-dimensional anatomy of the temporal bone in normal mice. </w:t>
      </w:r>
      <w:r w:rsidRPr="00565448">
        <w:rPr>
          <w:i/>
          <w:color w:val="auto"/>
        </w:rPr>
        <w:t>Anat Histol Embryol</w:t>
      </w:r>
      <w:r w:rsidRPr="00565448">
        <w:rPr>
          <w:color w:val="auto"/>
        </w:rPr>
        <w:t xml:space="preserve"> </w:t>
      </w:r>
      <w:r w:rsidRPr="00565448">
        <w:rPr>
          <w:b/>
          <w:color w:val="auto"/>
        </w:rPr>
        <w:t>38</w:t>
      </w:r>
      <w:r w:rsidRPr="00565448">
        <w:rPr>
          <w:color w:val="auto"/>
        </w:rPr>
        <w:t>, 311-315, doi:10.1111/j.1439-0264.2009.00946.x (2009).</w:t>
      </w:r>
    </w:p>
    <w:p w14:paraId="07396A75" w14:textId="77777777" w:rsidR="005B311A" w:rsidRPr="00565448" w:rsidRDefault="005B311A" w:rsidP="00C627A0">
      <w:pPr>
        <w:pStyle w:val="EndNoteBibliography"/>
        <w:rPr>
          <w:color w:val="auto"/>
        </w:rPr>
      </w:pPr>
      <w:r w:rsidRPr="00565448">
        <w:rPr>
          <w:color w:val="auto"/>
        </w:rPr>
        <w:t>46</w:t>
      </w:r>
      <w:r w:rsidRPr="00565448">
        <w:rPr>
          <w:color w:val="auto"/>
        </w:rPr>
        <w:tab/>
        <w:t xml:space="preserve">Fleischer, G. Evolutionary principles of the mammalian middle ear. </w:t>
      </w:r>
      <w:r w:rsidRPr="00565448">
        <w:rPr>
          <w:i/>
          <w:color w:val="auto"/>
        </w:rPr>
        <w:t>Adv Anat Embryol Cell Biol</w:t>
      </w:r>
      <w:r w:rsidRPr="00565448">
        <w:rPr>
          <w:color w:val="auto"/>
        </w:rPr>
        <w:t xml:space="preserve"> </w:t>
      </w:r>
      <w:r w:rsidRPr="00565448">
        <w:rPr>
          <w:b/>
          <w:color w:val="auto"/>
        </w:rPr>
        <w:t>55</w:t>
      </w:r>
      <w:r w:rsidRPr="00565448">
        <w:rPr>
          <w:color w:val="auto"/>
        </w:rPr>
        <w:t>, 3-70 (1978).</w:t>
      </w:r>
    </w:p>
    <w:p w14:paraId="61486D7F" w14:textId="77777777" w:rsidR="005B311A" w:rsidRPr="00565448" w:rsidRDefault="005B311A" w:rsidP="00C627A0">
      <w:pPr>
        <w:pStyle w:val="EndNoteBibliography"/>
        <w:rPr>
          <w:color w:val="auto"/>
        </w:rPr>
      </w:pPr>
      <w:r w:rsidRPr="00565448">
        <w:rPr>
          <w:color w:val="auto"/>
        </w:rPr>
        <w:t>47</w:t>
      </w:r>
      <w:r w:rsidRPr="00565448">
        <w:rPr>
          <w:color w:val="auto"/>
        </w:rPr>
        <w:tab/>
        <w:t xml:space="preserve">Lavender, D., Taraskin, S. N. &amp; Mason, M. J. Mass distribution and rotational inertia of "microtype" and "freely mobile" middle ear ossicles in rodents. </w:t>
      </w:r>
      <w:r w:rsidRPr="00565448">
        <w:rPr>
          <w:i/>
          <w:color w:val="auto"/>
        </w:rPr>
        <w:t>Hear Res</w:t>
      </w:r>
      <w:r w:rsidRPr="00565448">
        <w:rPr>
          <w:color w:val="auto"/>
        </w:rPr>
        <w:t xml:space="preserve"> </w:t>
      </w:r>
      <w:r w:rsidRPr="00565448">
        <w:rPr>
          <w:b/>
          <w:color w:val="auto"/>
        </w:rPr>
        <w:t>282</w:t>
      </w:r>
      <w:r w:rsidRPr="00565448">
        <w:rPr>
          <w:color w:val="auto"/>
        </w:rPr>
        <w:t>, 97-107, doi:10.1016/j.heares.2011.09.003 (2011).</w:t>
      </w:r>
    </w:p>
    <w:p w14:paraId="60160863" w14:textId="77777777" w:rsidR="005B311A" w:rsidRPr="00565448" w:rsidRDefault="005B311A" w:rsidP="00C627A0">
      <w:pPr>
        <w:pStyle w:val="EndNoteBibliography"/>
        <w:rPr>
          <w:color w:val="auto"/>
        </w:rPr>
      </w:pPr>
      <w:r w:rsidRPr="00565448">
        <w:rPr>
          <w:color w:val="auto"/>
        </w:rPr>
        <w:t>48</w:t>
      </w:r>
      <w:r w:rsidRPr="00565448">
        <w:rPr>
          <w:color w:val="auto"/>
        </w:rPr>
        <w:tab/>
        <w:t xml:space="preserve">Mason, M. J. Of mice, moles and guinea pigs: functional morphology of the middle ear in living mammals. </w:t>
      </w:r>
      <w:r w:rsidRPr="00565448">
        <w:rPr>
          <w:i/>
          <w:color w:val="auto"/>
        </w:rPr>
        <w:t>Hear Res</w:t>
      </w:r>
      <w:r w:rsidRPr="00565448">
        <w:rPr>
          <w:color w:val="auto"/>
        </w:rPr>
        <w:t xml:space="preserve"> </w:t>
      </w:r>
      <w:r w:rsidRPr="00565448">
        <w:rPr>
          <w:b/>
          <w:color w:val="auto"/>
        </w:rPr>
        <w:t>301</w:t>
      </w:r>
      <w:r w:rsidRPr="00565448">
        <w:rPr>
          <w:color w:val="auto"/>
        </w:rPr>
        <w:t>, 4-18, doi:10.1016/j.heares.2012.10.004 (2013).</w:t>
      </w:r>
    </w:p>
    <w:p w14:paraId="3B961276" w14:textId="77777777" w:rsidR="005B311A" w:rsidRPr="00565448" w:rsidRDefault="005B311A" w:rsidP="00C627A0">
      <w:pPr>
        <w:pStyle w:val="EndNoteBibliography"/>
        <w:rPr>
          <w:color w:val="auto"/>
        </w:rPr>
      </w:pPr>
      <w:r w:rsidRPr="00565448">
        <w:rPr>
          <w:color w:val="auto"/>
        </w:rPr>
        <w:lastRenderedPageBreak/>
        <w:t>49</w:t>
      </w:r>
      <w:r w:rsidRPr="00565448">
        <w:rPr>
          <w:color w:val="auto"/>
        </w:rPr>
        <w:tab/>
        <w:t xml:space="preserve">Willi, U. B., Ferrazzini, M. A. &amp; Huber, A. M. The incudo-malleolar joint and sound transmission losses. </w:t>
      </w:r>
      <w:r w:rsidRPr="00565448">
        <w:rPr>
          <w:i/>
          <w:color w:val="auto"/>
        </w:rPr>
        <w:t>Hear Res</w:t>
      </w:r>
      <w:r w:rsidRPr="00565448">
        <w:rPr>
          <w:color w:val="auto"/>
        </w:rPr>
        <w:t xml:space="preserve"> </w:t>
      </w:r>
      <w:r w:rsidRPr="00565448">
        <w:rPr>
          <w:b/>
          <w:color w:val="auto"/>
        </w:rPr>
        <w:t>174</w:t>
      </w:r>
      <w:r w:rsidRPr="00565448">
        <w:rPr>
          <w:color w:val="auto"/>
        </w:rPr>
        <w:t>, 32-44 (2002).</w:t>
      </w:r>
    </w:p>
    <w:p w14:paraId="2D60FB26" w14:textId="77777777" w:rsidR="005B311A" w:rsidRPr="00565448" w:rsidRDefault="005B311A" w:rsidP="00C627A0">
      <w:pPr>
        <w:pStyle w:val="EndNoteBibliography"/>
        <w:rPr>
          <w:color w:val="auto"/>
        </w:rPr>
      </w:pPr>
      <w:r w:rsidRPr="00565448">
        <w:rPr>
          <w:color w:val="auto"/>
        </w:rPr>
        <w:t>50</w:t>
      </w:r>
      <w:r w:rsidRPr="00565448">
        <w:rPr>
          <w:color w:val="auto"/>
        </w:rPr>
        <w:tab/>
        <w:t>Richter, C. A.</w:t>
      </w:r>
      <w:r w:rsidRPr="00565448">
        <w:rPr>
          <w:i/>
          <w:color w:val="auto"/>
        </w:rPr>
        <w:t xml:space="preserve"> et al.</w:t>
      </w:r>
      <w:r w:rsidRPr="00565448">
        <w:rPr>
          <w:color w:val="auto"/>
        </w:rPr>
        <w:t xml:space="preserve"> Defects in middle ear cavitation cause conductive hearing loss in the </w:t>
      </w:r>
      <w:r w:rsidRPr="00565448">
        <w:rPr>
          <w:i/>
          <w:color w:val="auto"/>
        </w:rPr>
        <w:t>Tcof1</w:t>
      </w:r>
      <w:r w:rsidRPr="00565448">
        <w:rPr>
          <w:color w:val="auto"/>
        </w:rPr>
        <w:t xml:space="preserve"> mutant mouse. </w:t>
      </w:r>
      <w:r w:rsidRPr="00565448">
        <w:rPr>
          <w:i/>
          <w:color w:val="auto"/>
        </w:rPr>
        <w:t>Hum Mol Genet</w:t>
      </w:r>
      <w:r w:rsidRPr="00565448">
        <w:rPr>
          <w:color w:val="auto"/>
        </w:rPr>
        <w:t xml:space="preserve"> </w:t>
      </w:r>
      <w:r w:rsidRPr="00565448">
        <w:rPr>
          <w:b/>
          <w:color w:val="auto"/>
        </w:rPr>
        <w:t>19</w:t>
      </w:r>
      <w:r w:rsidRPr="00565448">
        <w:rPr>
          <w:color w:val="auto"/>
        </w:rPr>
        <w:t>, 1551-1560, doi:10.1093/hmg/ddq028 (2010).</w:t>
      </w:r>
    </w:p>
    <w:p w14:paraId="3079A34E" w14:textId="77777777" w:rsidR="005B311A" w:rsidRPr="00565448" w:rsidRDefault="005B311A" w:rsidP="00C627A0">
      <w:pPr>
        <w:pStyle w:val="EndNoteBibliography"/>
        <w:rPr>
          <w:color w:val="auto"/>
        </w:rPr>
      </w:pPr>
      <w:r w:rsidRPr="00565448">
        <w:rPr>
          <w:color w:val="auto"/>
        </w:rPr>
        <w:t>51</w:t>
      </w:r>
      <w:r w:rsidRPr="00565448">
        <w:rPr>
          <w:color w:val="auto"/>
        </w:rPr>
        <w:tab/>
        <w:t xml:space="preserve">Buytaert, J. A., Johnson, S. B., Dierick, M., Salih, W. H. &amp; Santi, P. A. MicroCT versus sTSLIM 3D imaging of the mouse cochlea. </w:t>
      </w:r>
      <w:r w:rsidRPr="00565448">
        <w:rPr>
          <w:i/>
          <w:color w:val="auto"/>
        </w:rPr>
        <w:t>J Histochem Cytochem</w:t>
      </w:r>
      <w:r w:rsidRPr="00565448">
        <w:rPr>
          <w:color w:val="auto"/>
        </w:rPr>
        <w:t xml:space="preserve"> </w:t>
      </w:r>
      <w:r w:rsidRPr="00565448">
        <w:rPr>
          <w:b/>
          <w:color w:val="auto"/>
        </w:rPr>
        <w:t>61</w:t>
      </w:r>
      <w:r w:rsidRPr="00565448">
        <w:rPr>
          <w:color w:val="auto"/>
        </w:rPr>
        <w:t>, 382-395, doi:10.1369/0022155413478613 (2013).</w:t>
      </w:r>
    </w:p>
    <w:p w14:paraId="32E6051B" w14:textId="63CF33C6" w:rsidR="00B86B5F" w:rsidRDefault="001060A1" w:rsidP="00C627A0">
      <w:pPr>
        <w:jc w:val="left"/>
        <w:rPr>
          <w:color w:val="auto"/>
        </w:rPr>
      </w:pPr>
      <w:r w:rsidRPr="00565448">
        <w:rPr>
          <w:color w:val="auto"/>
        </w:rPr>
        <w:fldChar w:fldCharType="end"/>
      </w:r>
    </w:p>
    <w:p w14:paraId="1F02195C" w14:textId="2E939D83" w:rsidR="00B86B5F" w:rsidRDefault="00B86B5F" w:rsidP="00B86B5F"/>
    <w:p w14:paraId="700E822E" w14:textId="77777777" w:rsidR="00F62E6D" w:rsidRPr="00B86B5F" w:rsidRDefault="00F62E6D" w:rsidP="00B86B5F">
      <w:pPr>
        <w:jc w:val="center"/>
      </w:pPr>
      <w:bookmarkStart w:id="4" w:name="_GoBack"/>
      <w:bookmarkEnd w:id="4"/>
    </w:p>
    <w:sectPr w:rsidR="00F62E6D" w:rsidRPr="00B86B5F" w:rsidSect="00565448">
      <w:headerReference w:type="default" r:id="rId8"/>
      <w:pgSz w:w="11900" w:h="16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52F78" w14:textId="77777777" w:rsidR="001B74DA" w:rsidRDefault="001B74DA" w:rsidP="00621C4E">
      <w:r>
        <w:separator/>
      </w:r>
    </w:p>
  </w:endnote>
  <w:endnote w:type="continuationSeparator" w:id="0">
    <w:p w14:paraId="7DCD73A5" w14:textId="77777777" w:rsidR="001B74DA" w:rsidRDefault="001B74D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9901C" w14:textId="77777777" w:rsidR="001B74DA" w:rsidRDefault="001B74DA" w:rsidP="00621C4E">
      <w:r>
        <w:separator/>
      </w:r>
    </w:p>
  </w:footnote>
  <w:footnote w:type="continuationSeparator" w:id="0">
    <w:p w14:paraId="4C65F826" w14:textId="77777777" w:rsidR="001B74DA" w:rsidRDefault="001B74D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512A2" w14:textId="77777777" w:rsidR="00657FE8" w:rsidRPr="006F06E4" w:rsidRDefault="00657FE8"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8A241C"/>
    <w:multiLevelType w:val="multilevel"/>
    <w:tmpl w:val="B8A29A84"/>
    <w:lvl w:ilvl="0">
      <w:start w:val="1"/>
      <w:numFmt w:val="decimal"/>
      <w:lvlText w:val="%1."/>
      <w:lvlJc w:val="left"/>
      <w:pPr>
        <w:ind w:left="3195" w:hanging="360"/>
      </w:pPr>
      <w:rPr>
        <w:rFonts w:hint="default"/>
      </w:rPr>
    </w:lvl>
    <w:lvl w:ilvl="1">
      <w:start w:val="1"/>
      <w:numFmt w:val="decimal"/>
      <w:isLgl/>
      <w:lvlText w:val="%1.%2."/>
      <w:lvlJc w:val="left"/>
      <w:pPr>
        <w:ind w:left="360" w:hanging="360"/>
      </w:pPr>
      <w:rPr>
        <w:rFonts w:cs="Arial" w:hint="default"/>
        <w:color w:val="auto"/>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0"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9"/>
  </w:num>
  <w:num w:numId="3">
    <w:abstractNumId w:val="2"/>
  </w:num>
  <w:num w:numId="4">
    <w:abstractNumId w:val="22"/>
  </w:num>
  <w:num w:numId="5">
    <w:abstractNumId w:val="6"/>
  </w:num>
  <w:num w:numId="6">
    <w:abstractNumId w:val="43"/>
  </w:num>
  <w:num w:numId="7">
    <w:abstractNumId w:val="47"/>
  </w:num>
  <w:num w:numId="8">
    <w:abstractNumId w:val="18"/>
  </w:num>
  <w:num w:numId="9">
    <w:abstractNumId w:val="42"/>
  </w:num>
  <w:num w:numId="10">
    <w:abstractNumId w:val="20"/>
  </w:num>
  <w:num w:numId="11">
    <w:abstractNumId w:val="11"/>
  </w:num>
  <w:num w:numId="12">
    <w:abstractNumId w:val="0"/>
  </w:num>
  <w:num w:numId="13">
    <w:abstractNumId w:val="19"/>
  </w:num>
  <w:num w:numId="14">
    <w:abstractNumId w:val="46"/>
  </w:num>
  <w:num w:numId="15">
    <w:abstractNumId w:val="48"/>
  </w:num>
  <w:num w:numId="16">
    <w:abstractNumId w:val="30"/>
  </w:num>
  <w:num w:numId="17">
    <w:abstractNumId w:val="28"/>
  </w:num>
  <w:num w:numId="18">
    <w:abstractNumId w:val="29"/>
  </w:num>
  <w:num w:numId="19">
    <w:abstractNumId w:val="15"/>
  </w:num>
  <w:num w:numId="20">
    <w:abstractNumId w:val="26"/>
  </w:num>
  <w:num w:numId="21">
    <w:abstractNumId w:val="21"/>
  </w:num>
  <w:num w:numId="22">
    <w:abstractNumId w:val="36"/>
  </w:num>
  <w:num w:numId="23">
    <w:abstractNumId w:val="12"/>
  </w:num>
  <w:num w:numId="24">
    <w:abstractNumId w:val="31"/>
  </w:num>
  <w:num w:numId="25">
    <w:abstractNumId w:val="34"/>
  </w:num>
  <w:num w:numId="26">
    <w:abstractNumId w:val="24"/>
  </w:num>
  <w:num w:numId="27">
    <w:abstractNumId w:val="33"/>
  </w:num>
  <w:num w:numId="28">
    <w:abstractNumId w:val="17"/>
  </w:num>
  <w:num w:numId="29">
    <w:abstractNumId w:val="1"/>
  </w:num>
  <w:num w:numId="30">
    <w:abstractNumId w:val="8"/>
  </w:num>
  <w:num w:numId="31">
    <w:abstractNumId w:val="13"/>
  </w:num>
  <w:num w:numId="32">
    <w:abstractNumId w:val="41"/>
  </w:num>
  <w:num w:numId="33">
    <w:abstractNumId w:val="14"/>
  </w:num>
  <w:num w:numId="34">
    <w:abstractNumId w:val="3"/>
  </w:num>
  <w:num w:numId="35">
    <w:abstractNumId w:val="10"/>
  </w:num>
  <w:num w:numId="36">
    <w:abstractNumId w:val="25"/>
  </w:num>
  <w:num w:numId="37">
    <w:abstractNumId w:val="23"/>
  </w:num>
  <w:num w:numId="38">
    <w:abstractNumId w:val="38"/>
  </w:num>
  <w:num w:numId="39">
    <w:abstractNumId w:val="27"/>
  </w:num>
  <w:num w:numId="40">
    <w:abstractNumId w:val="35"/>
  </w:num>
  <w:num w:numId="41">
    <w:abstractNumId w:val="44"/>
  </w:num>
  <w:num w:numId="42">
    <w:abstractNumId w:val="4"/>
  </w:num>
  <w:num w:numId="43">
    <w:abstractNumId w:val="7"/>
  </w:num>
  <w:num w:numId="44">
    <w:abstractNumId w:val="16"/>
  </w:num>
  <w:num w:numId="45">
    <w:abstractNumId w:val="40"/>
  </w:num>
  <w:num w:numId="46">
    <w:abstractNumId w:val="5"/>
  </w:num>
  <w:num w:numId="47">
    <w:abstractNumId w:val="37"/>
  </w:num>
  <w:num w:numId="48">
    <w:abstractNumId w:val="45"/>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2zswesswxtftvervr1vp0tmxxwvexs2stt2&quot;&gt;KM-Converted8&lt;record-ids&gt;&lt;item&gt;422&lt;/item&gt;&lt;item&gt;423&lt;/item&gt;&lt;item&gt;643&lt;/item&gt;&lt;item&gt;1215&lt;/item&gt;&lt;item&gt;1248&lt;/item&gt;&lt;item&gt;1278&lt;/item&gt;&lt;item&gt;1281&lt;/item&gt;&lt;item&gt;1344&lt;/item&gt;&lt;item&gt;1345&lt;/item&gt;&lt;item&gt;1775&lt;/item&gt;&lt;item&gt;1847&lt;/item&gt;&lt;item&gt;1853&lt;/item&gt;&lt;item&gt;1854&lt;/item&gt;&lt;item&gt;1860&lt;/item&gt;&lt;item&gt;1867&lt;/item&gt;&lt;item&gt;1868&lt;/item&gt;&lt;item&gt;1883&lt;/item&gt;&lt;item&gt;1884&lt;/item&gt;&lt;item&gt;1885&lt;/item&gt;&lt;item&gt;1887&lt;/item&gt;&lt;item&gt;1889&lt;/item&gt;&lt;item&gt;1891&lt;/item&gt;&lt;item&gt;1893&lt;/item&gt;&lt;item&gt;1903&lt;/item&gt;&lt;item&gt;1904&lt;/item&gt;&lt;item&gt;1905&lt;/item&gt;&lt;item&gt;1906&lt;/item&gt;&lt;item&gt;1917&lt;/item&gt;&lt;item&gt;1919&lt;/item&gt;&lt;item&gt;1920&lt;/item&gt;&lt;item&gt;1922&lt;/item&gt;&lt;item&gt;1923&lt;/item&gt;&lt;item&gt;1924&lt;/item&gt;&lt;item&gt;1927&lt;/item&gt;&lt;item&gt;1928&lt;/item&gt;&lt;item&gt;1929&lt;/item&gt;&lt;item&gt;1930&lt;/item&gt;&lt;item&gt;1931&lt;/item&gt;&lt;item&gt;1933&lt;/item&gt;&lt;item&gt;1934&lt;/item&gt;&lt;item&gt;1947&lt;/item&gt;&lt;item&gt;1948&lt;/item&gt;&lt;item&gt;1949&lt;/item&gt;&lt;item&gt;1950&lt;/item&gt;&lt;item&gt;1951&lt;/item&gt;&lt;item&gt;1952&lt;/item&gt;&lt;item&gt;1953&lt;/item&gt;&lt;item&gt;1954&lt;/item&gt;&lt;item&gt;1955&lt;/item&gt;&lt;item&gt;1956&lt;/item&gt;&lt;item&gt;1957&lt;/item&gt;&lt;/record-ids&gt;&lt;/item&gt;&lt;/Libraries&gt;"/>
  </w:docVars>
  <w:rsids>
    <w:rsidRoot w:val="00EE705F"/>
    <w:rsid w:val="00001806"/>
    <w:rsid w:val="00005815"/>
    <w:rsid w:val="00007DBC"/>
    <w:rsid w:val="00007EA1"/>
    <w:rsid w:val="000100F0"/>
    <w:rsid w:val="00011739"/>
    <w:rsid w:val="000122F2"/>
    <w:rsid w:val="00012E11"/>
    <w:rsid w:val="00012FF9"/>
    <w:rsid w:val="000163C0"/>
    <w:rsid w:val="00020681"/>
    <w:rsid w:val="00021434"/>
    <w:rsid w:val="00021DF3"/>
    <w:rsid w:val="000233B6"/>
    <w:rsid w:val="00023422"/>
    <w:rsid w:val="00023869"/>
    <w:rsid w:val="00024598"/>
    <w:rsid w:val="000256A9"/>
    <w:rsid w:val="00030D3B"/>
    <w:rsid w:val="00031634"/>
    <w:rsid w:val="00032769"/>
    <w:rsid w:val="000362E5"/>
    <w:rsid w:val="00036433"/>
    <w:rsid w:val="00037AB9"/>
    <w:rsid w:val="00037B58"/>
    <w:rsid w:val="00043153"/>
    <w:rsid w:val="00043265"/>
    <w:rsid w:val="0004462F"/>
    <w:rsid w:val="00044E8F"/>
    <w:rsid w:val="00045ECC"/>
    <w:rsid w:val="00050B71"/>
    <w:rsid w:val="00051B63"/>
    <w:rsid w:val="00051B73"/>
    <w:rsid w:val="000539AB"/>
    <w:rsid w:val="00055A91"/>
    <w:rsid w:val="00060ABE"/>
    <w:rsid w:val="0006159F"/>
    <w:rsid w:val="00061A50"/>
    <w:rsid w:val="000621C8"/>
    <w:rsid w:val="00064104"/>
    <w:rsid w:val="0006437F"/>
    <w:rsid w:val="00066025"/>
    <w:rsid w:val="000701D1"/>
    <w:rsid w:val="00074E54"/>
    <w:rsid w:val="00080A20"/>
    <w:rsid w:val="00080F7B"/>
    <w:rsid w:val="00082796"/>
    <w:rsid w:val="00082B30"/>
    <w:rsid w:val="00082C6A"/>
    <w:rsid w:val="00085E79"/>
    <w:rsid w:val="0008737A"/>
    <w:rsid w:val="0008790B"/>
    <w:rsid w:val="00087C0A"/>
    <w:rsid w:val="00092283"/>
    <w:rsid w:val="00092E12"/>
    <w:rsid w:val="00093BC4"/>
    <w:rsid w:val="00095C7B"/>
    <w:rsid w:val="00097929"/>
    <w:rsid w:val="000A0BDD"/>
    <w:rsid w:val="000A10CD"/>
    <w:rsid w:val="000A142C"/>
    <w:rsid w:val="000A1826"/>
    <w:rsid w:val="000A1E80"/>
    <w:rsid w:val="000A2191"/>
    <w:rsid w:val="000A3B70"/>
    <w:rsid w:val="000A5153"/>
    <w:rsid w:val="000A6EF5"/>
    <w:rsid w:val="000B1060"/>
    <w:rsid w:val="000B10AE"/>
    <w:rsid w:val="000B1D40"/>
    <w:rsid w:val="000B2E28"/>
    <w:rsid w:val="000B30BF"/>
    <w:rsid w:val="000B566B"/>
    <w:rsid w:val="000B7294"/>
    <w:rsid w:val="000B745B"/>
    <w:rsid w:val="000B75D0"/>
    <w:rsid w:val="000C0E91"/>
    <w:rsid w:val="000C1CF8"/>
    <w:rsid w:val="000C319B"/>
    <w:rsid w:val="000C35E5"/>
    <w:rsid w:val="000C389B"/>
    <w:rsid w:val="000C49CF"/>
    <w:rsid w:val="000C52E9"/>
    <w:rsid w:val="000C5CDC"/>
    <w:rsid w:val="000C65DC"/>
    <w:rsid w:val="000C66F3"/>
    <w:rsid w:val="000C6900"/>
    <w:rsid w:val="000D31E8"/>
    <w:rsid w:val="000D3EEA"/>
    <w:rsid w:val="000D76E4"/>
    <w:rsid w:val="000D7E96"/>
    <w:rsid w:val="000E14A5"/>
    <w:rsid w:val="000E3816"/>
    <w:rsid w:val="000E4F77"/>
    <w:rsid w:val="000F265C"/>
    <w:rsid w:val="000F3AFA"/>
    <w:rsid w:val="000F46BA"/>
    <w:rsid w:val="000F54B6"/>
    <w:rsid w:val="000F5712"/>
    <w:rsid w:val="000F5D2E"/>
    <w:rsid w:val="000F6611"/>
    <w:rsid w:val="000F7247"/>
    <w:rsid w:val="000F7E22"/>
    <w:rsid w:val="00100138"/>
    <w:rsid w:val="001060A1"/>
    <w:rsid w:val="00107C0F"/>
    <w:rsid w:val="00112EEB"/>
    <w:rsid w:val="0011597A"/>
    <w:rsid w:val="001221F5"/>
    <w:rsid w:val="001247AC"/>
    <w:rsid w:val="00124ED6"/>
    <w:rsid w:val="0012563A"/>
    <w:rsid w:val="001313A7"/>
    <w:rsid w:val="0013276F"/>
    <w:rsid w:val="001340E6"/>
    <w:rsid w:val="0013486D"/>
    <w:rsid w:val="001360E0"/>
    <w:rsid w:val="00136F71"/>
    <w:rsid w:val="001400C5"/>
    <w:rsid w:val="001401EB"/>
    <w:rsid w:val="00143E12"/>
    <w:rsid w:val="00144BE8"/>
    <w:rsid w:val="001454A4"/>
    <w:rsid w:val="00152018"/>
    <w:rsid w:val="00152A23"/>
    <w:rsid w:val="00152AA8"/>
    <w:rsid w:val="00154818"/>
    <w:rsid w:val="00161254"/>
    <w:rsid w:val="00162835"/>
    <w:rsid w:val="00162CB7"/>
    <w:rsid w:val="001653E3"/>
    <w:rsid w:val="0016547D"/>
    <w:rsid w:val="00167802"/>
    <w:rsid w:val="00167AC8"/>
    <w:rsid w:val="00171E5B"/>
    <w:rsid w:val="00171F94"/>
    <w:rsid w:val="0017365F"/>
    <w:rsid w:val="00173D8A"/>
    <w:rsid w:val="00175129"/>
    <w:rsid w:val="00175ACF"/>
    <w:rsid w:val="0017668A"/>
    <w:rsid w:val="001766FE"/>
    <w:rsid w:val="001771E7"/>
    <w:rsid w:val="00181203"/>
    <w:rsid w:val="00184031"/>
    <w:rsid w:val="00192006"/>
    <w:rsid w:val="00193180"/>
    <w:rsid w:val="001A00D9"/>
    <w:rsid w:val="001A0AC3"/>
    <w:rsid w:val="001A0FA2"/>
    <w:rsid w:val="001A1129"/>
    <w:rsid w:val="001A1781"/>
    <w:rsid w:val="001A1B43"/>
    <w:rsid w:val="001A1E41"/>
    <w:rsid w:val="001A229A"/>
    <w:rsid w:val="001A2D03"/>
    <w:rsid w:val="001A38C4"/>
    <w:rsid w:val="001A5C7E"/>
    <w:rsid w:val="001A7F7D"/>
    <w:rsid w:val="001B1265"/>
    <w:rsid w:val="001B192F"/>
    <w:rsid w:val="001B2655"/>
    <w:rsid w:val="001B2E2D"/>
    <w:rsid w:val="001B4E95"/>
    <w:rsid w:val="001B5CD2"/>
    <w:rsid w:val="001B74DA"/>
    <w:rsid w:val="001C0AE6"/>
    <w:rsid w:val="001C0BEE"/>
    <w:rsid w:val="001C2A98"/>
    <w:rsid w:val="001C464E"/>
    <w:rsid w:val="001C4E3C"/>
    <w:rsid w:val="001C5E8E"/>
    <w:rsid w:val="001C66A1"/>
    <w:rsid w:val="001D3888"/>
    <w:rsid w:val="001D3D7D"/>
    <w:rsid w:val="001D3FFF"/>
    <w:rsid w:val="001D5FC1"/>
    <w:rsid w:val="001D625F"/>
    <w:rsid w:val="001D7576"/>
    <w:rsid w:val="001E14A0"/>
    <w:rsid w:val="001E2310"/>
    <w:rsid w:val="001E660F"/>
    <w:rsid w:val="001E6EAA"/>
    <w:rsid w:val="001E7376"/>
    <w:rsid w:val="001F225C"/>
    <w:rsid w:val="001F3FE9"/>
    <w:rsid w:val="001F4149"/>
    <w:rsid w:val="001F6523"/>
    <w:rsid w:val="001F67DD"/>
    <w:rsid w:val="001F714A"/>
    <w:rsid w:val="00201CFA"/>
    <w:rsid w:val="0020220D"/>
    <w:rsid w:val="00202448"/>
    <w:rsid w:val="00202D15"/>
    <w:rsid w:val="00203F38"/>
    <w:rsid w:val="0020721B"/>
    <w:rsid w:val="0021065E"/>
    <w:rsid w:val="002109DF"/>
    <w:rsid w:val="00212636"/>
    <w:rsid w:val="00214BEE"/>
    <w:rsid w:val="00216FDB"/>
    <w:rsid w:val="00217A9C"/>
    <w:rsid w:val="002205B8"/>
    <w:rsid w:val="00221D57"/>
    <w:rsid w:val="00221F35"/>
    <w:rsid w:val="002231D3"/>
    <w:rsid w:val="0022420F"/>
    <w:rsid w:val="00224D7D"/>
    <w:rsid w:val="0022539D"/>
    <w:rsid w:val="002259E5"/>
    <w:rsid w:val="00226140"/>
    <w:rsid w:val="002274F3"/>
    <w:rsid w:val="002307CA"/>
    <w:rsid w:val="0023094C"/>
    <w:rsid w:val="0023154E"/>
    <w:rsid w:val="0023434B"/>
    <w:rsid w:val="00234BE3"/>
    <w:rsid w:val="00235A90"/>
    <w:rsid w:val="00240EB3"/>
    <w:rsid w:val="00241E48"/>
    <w:rsid w:val="0024214E"/>
    <w:rsid w:val="00242623"/>
    <w:rsid w:val="00244F69"/>
    <w:rsid w:val="00244F92"/>
    <w:rsid w:val="00245EBF"/>
    <w:rsid w:val="00247D7E"/>
    <w:rsid w:val="00250558"/>
    <w:rsid w:val="00250A2D"/>
    <w:rsid w:val="0025418F"/>
    <w:rsid w:val="002552E1"/>
    <w:rsid w:val="0025788F"/>
    <w:rsid w:val="00257B1E"/>
    <w:rsid w:val="002604D8"/>
    <w:rsid w:val="00260652"/>
    <w:rsid w:val="00261F25"/>
    <w:rsid w:val="00263CF0"/>
    <w:rsid w:val="00263E4E"/>
    <w:rsid w:val="002648A9"/>
    <w:rsid w:val="002649F5"/>
    <w:rsid w:val="0026553C"/>
    <w:rsid w:val="00267CCD"/>
    <w:rsid w:val="00267DD5"/>
    <w:rsid w:val="00270F03"/>
    <w:rsid w:val="00274A0A"/>
    <w:rsid w:val="00276BFE"/>
    <w:rsid w:val="00277593"/>
    <w:rsid w:val="00280918"/>
    <w:rsid w:val="00280971"/>
    <w:rsid w:val="00282747"/>
    <w:rsid w:val="00282AF6"/>
    <w:rsid w:val="002858E0"/>
    <w:rsid w:val="00287085"/>
    <w:rsid w:val="00287A51"/>
    <w:rsid w:val="00290AF9"/>
    <w:rsid w:val="00295FC4"/>
    <w:rsid w:val="002967CF"/>
    <w:rsid w:val="00297788"/>
    <w:rsid w:val="002979ED"/>
    <w:rsid w:val="002A0ED7"/>
    <w:rsid w:val="002A1401"/>
    <w:rsid w:val="002A22EA"/>
    <w:rsid w:val="002A3CA1"/>
    <w:rsid w:val="002A3FDB"/>
    <w:rsid w:val="002A4F94"/>
    <w:rsid w:val="002A64A6"/>
    <w:rsid w:val="002A7E09"/>
    <w:rsid w:val="002B171C"/>
    <w:rsid w:val="002B2306"/>
    <w:rsid w:val="002B27A6"/>
    <w:rsid w:val="002B32C3"/>
    <w:rsid w:val="002B33A1"/>
    <w:rsid w:val="002B4088"/>
    <w:rsid w:val="002B44C5"/>
    <w:rsid w:val="002B76CD"/>
    <w:rsid w:val="002C47D4"/>
    <w:rsid w:val="002C4A13"/>
    <w:rsid w:val="002C4E79"/>
    <w:rsid w:val="002C5F5A"/>
    <w:rsid w:val="002C6DB4"/>
    <w:rsid w:val="002C733A"/>
    <w:rsid w:val="002C7ACB"/>
    <w:rsid w:val="002D0699"/>
    <w:rsid w:val="002D0F38"/>
    <w:rsid w:val="002D59A6"/>
    <w:rsid w:val="002D77E3"/>
    <w:rsid w:val="002E0D4E"/>
    <w:rsid w:val="002E1A92"/>
    <w:rsid w:val="002E27F5"/>
    <w:rsid w:val="002E3C1E"/>
    <w:rsid w:val="002E3EB7"/>
    <w:rsid w:val="002E5669"/>
    <w:rsid w:val="002E7593"/>
    <w:rsid w:val="002E783F"/>
    <w:rsid w:val="002F10AA"/>
    <w:rsid w:val="002F2859"/>
    <w:rsid w:val="002F3452"/>
    <w:rsid w:val="002F40D1"/>
    <w:rsid w:val="002F6E3C"/>
    <w:rsid w:val="0030117D"/>
    <w:rsid w:val="003017D9"/>
    <w:rsid w:val="00302876"/>
    <w:rsid w:val="00303C87"/>
    <w:rsid w:val="00303F51"/>
    <w:rsid w:val="00304E09"/>
    <w:rsid w:val="00305257"/>
    <w:rsid w:val="0030693F"/>
    <w:rsid w:val="00307370"/>
    <w:rsid w:val="003079AD"/>
    <w:rsid w:val="00311528"/>
    <w:rsid w:val="003120CB"/>
    <w:rsid w:val="003148C9"/>
    <w:rsid w:val="00320153"/>
    <w:rsid w:val="003201DD"/>
    <w:rsid w:val="00320367"/>
    <w:rsid w:val="00321722"/>
    <w:rsid w:val="00322871"/>
    <w:rsid w:val="00326FB3"/>
    <w:rsid w:val="003316D4"/>
    <w:rsid w:val="003322AC"/>
    <w:rsid w:val="00332B9A"/>
    <w:rsid w:val="00333822"/>
    <w:rsid w:val="00335C50"/>
    <w:rsid w:val="00336715"/>
    <w:rsid w:val="0033693A"/>
    <w:rsid w:val="00340A87"/>
    <w:rsid w:val="00340DFD"/>
    <w:rsid w:val="0034283A"/>
    <w:rsid w:val="003441CB"/>
    <w:rsid w:val="003458C0"/>
    <w:rsid w:val="00346451"/>
    <w:rsid w:val="003471EC"/>
    <w:rsid w:val="00350CD7"/>
    <w:rsid w:val="003513A3"/>
    <w:rsid w:val="00351B75"/>
    <w:rsid w:val="00353097"/>
    <w:rsid w:val="00354C23"/>
    <w:rsid w:val="00356CFC"/>
    <w:rsid w:val="00356E18"/>
    <w:rsid w:val="003572BD"/>
    <w:rsid w:val="00360C17"/>
    <w:rsid w:val="003618CF"/>
    <w:rsid w:val="003621C6"/>
    <w:rsid w:val="003622B8"/>
    <w:rsid w:val="003649B2"/>
    <w:rsid w:val="00364E0E"/>
    <w:rsid w:val="00366687"/>
    <w:rsid w:val="00366B76"/>
    <w:rsid w:val="00370859"/>
    <w:rsid w:val="00373051"/>
    <w:rsid w:val="00373B8F"/>
    <w:rsid w:val="0037480F"/>
    <w:rsid w:val="00375C1E"/>
    <w:rsid w:val="003766DC"/>
    <w:rsid w:val="00376D95"/>
    <w:rsid w:val="00377242"/>
    <w:rsid w:val="00377FBB"/>
    <w:rsid w:val="00381120"/>
    <w:rsid w:val="0038133E"/>
    <w:rsid w:val="0038421B"/>
    <w:rsid w:val="003860F4"/>
    <w:rsid w:val="00387931"/>
    <w:rsid w:val="00387D28"/>
    <w:rsid w:val="00390366"/>
    <w:rsid w:val="0039127B"/>
    <w:rsid w:val="003913ED"/>
    <w:rsid w:val="00391593"/>
    <w:rsid w:val="00395128"/>
    <w:rsid w:val="0039592C"/>
    <w:rsid w:val="003967CF"/>
    <w:rsid w:val="003976F7"/>
    <w:rsid w:val="003A1144"/>
    <w:rsid w:val="003A16FC"/>
    <w:rsid w:val="003A3ABA"/>
    <w:rsid w:val="003A4FCD"/>
    <w:rsid w:val="003A5599"/>
    <w:rsid w:val="003A6582"/>
    <w:rsid w:val="003B064F"/>
    <w:rsid w:val="003B0944"/>
    <w:rsid w:val="003B1593"/>
    <w:rsid w:val="003B356B"/>
    <w:rsid w:val="003B4381"/>
    <w:rsid w:val="003B6B72"/>
    <w:rsid w:val="003B793C"/>
    <w:rsid w:val="003C1043"/>
    <w:rsid w:val="003C1452"/>
    <w:rsid w:val="003C1A30"/>
    <w:rsid w:val="003C1F81"/>
    <w:rsid w:val="003C20E2"/>
    <w:rsid w:val="003C5792"/>
    <w:rsid w:val="003C584E"/>
    <w:rsid w:val="003C6779"/>
    <w:rsid w:val="003C6C7D"/>
    <w:rsid w:val="003D2998"/>
    <w:rsid w:val="003D2F0A"/>
    <w:rsid w:val="003D2FC9"/>
    <w:rsid w:val="003D3891"/>
    <w:rsid w:val="003D3BF0"/>
    <w:rsid w:val="003D3E75"/>
    <w:rsid w:val="003D595A"/>
    <w:rsid w:val="003D5C27"/>
    <w:rsid w:val="003D6735"/>
    <w:rsid w:val="003D74CF"/>
    <w:rsid w:val="003E0F4F"/>
    <w:rsid w:val="003E18AC"/>
    <w:rsid w:val="003E1E90"/>
    <w:rsid w:val="003E210B"/>
    <w:rsid w:val="003E2A12"/>
    <w:rsid w:val="003E3384"/>
    <w:rsid w:val="003E437D"/>
    <w:rsid w:val="003E548E"/>
    <w:rsid w:val="003E764B"/>
    <w:rsid w:val="003F06AB"/>
    <w:rsid w:val="003F18A4"/>
    <w:rsid w:val="003F62FF"/>
    <w:rsid w:val="003F6D2F"/>
    <w:rsid w:val="004066D4"/>
    <w:rsid w:val="00407202"/>
    <w:rsid w:val="00410B51"/>
    <w:rsid w:val="0041231D"/>
    <w:rsid w:val="004133F6"/>
    <w:rsid w:val="004148E1"/>
    <w:rsid w:val="00414CFA"/>
    <w:rsid w:val="004201C2"/>
    <w:rsid w:val="00420BE9"/>
    <w:rsid w:val="00422141"/>
    <w:rsid w:val="004227AC"/>
    <w:rsid w:val="00423AD8"/>
    <w:rsid w:val="00424C85"/>
    <w:rsid w:val="004260BD"/>
    <w:rsid w:val="0043012F"/>
    <w:rsid w:val="00430F1F"/>
    <w:rsid w:val="0043147F"/>
    <w:rsid w:val="004326EA"/>
    <w:rsid w:val="004348DA"/>
    <w:rsid w:val="00440724"/>
    <w:rsid w:val="00440DE0"/>
    <w:rsid w:val="00440F00"/>
    <w:rsid w:val="00443B4C"/>
    <w:rsid w:val="0044456B"/>
    <w:rsid w:val="00447BD1"/>
    <w:rsid w:val="004507F3"/>
    <w:rsid w:val="00450AF4"/>
    <w:rsid w:val="00452551"/>
    <w:rsid w:val="00452A40"/>
    <w:rsid w:val="00452F53"/>
    <w:rsid w:val="00453847"/>
    <w:rsid w:val="00453920"/>
    <w:rsid w:val="00456F89"/>
    <w:rsid w:val="00456FB3"/>
    <w:rsid w:val="004601A6"/>
    <w:rsid w:val="00460701"/>
    <w:rsid w:val="004671C7"/>
    <w:rsid w:val="004720F8"/>
    <w:rsid w:val="00472F4D"/>
    <w:rsid w:val="004730BF"/>
    <w:rsid w:val="0047535C"/>
    <w:rsid w:val="00476405"/>
    <w:rsid w:val="00476B24"/>
    <w:rsid w:val="00480F01"/>
    <w:rsid w:val="00482F09"/>
    <w:rsid w:val="004837C8"/>
    <w:rsid w:val="004856EC"/>
    <w:rsid w:val="00485870"/>
    <w:rsid w:val="00485B57"/>
    <w:rsid w:val="00485ED6"/>
    <w:rsid w:val="00485FE8"/>
    <w:rsid w:val="00487515"/>
    <w:rsid w:val="00492998"/>
    <w:rsid w:val="00492EB5"/>
    <w:rsid w:val="00492FA7"/>
    <w:rsid w:val="00493796"/>
    <w:rsid w:val="00494BC0"/>
    <w:rsid w:val="00494F77"/>
    <w:rsid w:val="00496961"/>
    <w:rsid w:val="004973DA"/>
    <w:rsid w:val="00497721"/>
    <w:rsid w:val="004A0229"/>
    <w:rsid w:val="004A05C6"/>
    <w:rsid w:val="004A125D"/>
    <w:rsid w:val="004A1393"/>
    <w:rsid w:val="004A2A7C"/>
    <w:rsid w:val="004A35D2"/>
    <w:rsid w:val="004A5307"/>
    <w:rsid w:val="004B0127"/>
    <w:rsid w:val="004B0750"/>
    <w:rsid w:val="004B1DE1"/>
    <w:rsid w:val="004B2F00"/>
    <w:rsid w:val="004B31A8"/>
    <w:rsid w:val="004B47BA"/>
    <w:rsid w:val="004B50B5"/>
    <w:rsid w:val="004B6E31"/>
    <w:rsid w:val="004B7156"/>
    <w:rsid w:val="004C1D66"/>
    <w:rsid w:val="004C240B"/>
    <w:rsid w:val="004C2801"/>
    <w:rsid w:val="004C31D7"/>
    <w:rsid w:val="004C33C3"/>
    <w:rsid w:val="004C4AD2"/>
    <w:rsid w:val="004C687B"/>
    <w:rsid w:val="004C765C"/>
    <w:rsid w:val="004D1F21"/>
    <w:rsid w:val="004D3B69"/>
    <w:rsid w:val="004D4DF3"/>
    <w:rsid w:val="004D59D8"/>
    <w:rsid w:val="004D5DA1"/>
    <w:rsid w:val="004E04ED"/>
    <w:rsid w:val="004E150F"/>
    <w:rsid w:val="004E23A1"/>
    <w:rsid w:val="004E2BF6"/>
    <w:rsid w:val="004E2FF1"/>
    <w:rsid w:val="004E3489"/>
    <w:rsid w:val="004E362E"/>
    <w:rsid w:val="004E3AFA"/>
    <w:rsid w:val="004E3E9E"/>
    <w:rsid w:val="004E53F7"/>
    <w:rsid w:val="004E61BA"/>
    <w:rsid w:val="004E76C0"/>
    <w:rsid w:val="004F0E8D"/>
    <w:rsid w:val="004F2E5C"/>
    <w:rsid w:val="004F3302"/>
    <w:rsid w:val="004F5733"/>
    <w:rsid w:val="004F5C01"/>
    <w:rsid w:val="004F693A"/>
    <w:rsid w:val="004F6E9B"/>
    <w:rsid w:val="005008B8"/>
    <w:rsid w:val="00502080"/>
    <w:rsid w:val="00502A0A"/>
    <w:rsid w:val="005040EA"/>
    <w:rsid w:val="005068A5"/>
    <w:rsid w:val="00506B91"/>
    <w:rsid w:val="00507C50"/>
    <w:rsid w:val="00512F4A"/>
    <w:rsid w:val="00513A9B"/>
    <w:rsid w:val="00514D3B"/>
    <w:rsid w:val="00517C3A"/>
    <w:rsid w:val="00520512"/>
    <w:rsid w:val="00520C2E"/>
    <w:rsid w:val="00520CF5"/>
    <w:rsid w:val="00521465"/>
    <w:rsid w:val="005246C0"/>
    <w:rsid w:val="00526041"/>
    <w:rsid w:val="00527BF4"/>
    <w:rsid w:val="00530F80"/>
    <w:rsid w:val="00531878"/>
    <w:rsid w:val="00532DBF"/>
    <w:rsid w:val="00534F6C"/>
    <w:rsid w:val="00534FC9"/>
    <w:rsid w:val="005362E0"/>
    <w:rsid w:val="0053646D"/>
    <w:rsid w:val="00540AAD"/>
    <w:rsid w:val="00544BC1"/>
    <w:rsid w:val="00546458"/>
    <w:rsid w:val="00546993"/>
    <w:rsid w:val="005477C9"/>
    <w:rsid w:val="00547CCB"/>
    <w:rsid w:val="00547FA8"/>
    <w:rsid w:val="005501E2"/>
    <w:rsid w:val="0055087C"/>
    <w:rsid w:val="00551917"/>
    <w:rsid w:val="00551C0E"/>
    <w:rsid w:val="00553413"/>
    <w:rsid w:val="00553AEB"/>
    <w:rsid w:val="00565448"/>
    <w:rsid w:val="005658D6"/>
    <w:rsid w:val="00571322"/>
    <w:rsid w:val="005758C1"/>
    <w:rsid w:val="00581363"/>
    <w:rsid w:val="0058219C"/>
    <w:rsid w:val="00585E23"/>
    <w:rsid w:val="0058707F"/>
    <w:rsid w:val="005870EE"/>
    <w:rsid w:val="00587B55"/>
    <w:rsid w:val="00591843"/>
    <w:rsid w:val="00591B09"/>
    <w:rsid w:val="00592889"/>
    <w:rsid w:val="00592CB3"/>
    <w:rsid w:val="005931FE"/>
    <w:rsid w:val="00593DB9"/>
    <w:rsid w:val="00595490"/>
    <w:rsid w:val="00595A4A"/>
    <w:rsid w:val="00596EFF"/>
    <w:rsid w:val="005A2B1F"/>
    <w:rsid w:val="005A2D44"/>
    <w:rsid w:val="005A32C9"/>
    <w:rsid w:val="005A3698"/>
    <w:rsid w:val="005A4964"/>
    <w:rsid w:val="005B0072"/>
    <w:rsid w:val="005B0732"/>
    <w:rsid w:val="005B0B2E"/>
    <w:rsid w:val="005B16D4"/>
    <w:rsid w:val="005B311A"/>
    <w:rsid w:val="005B38A0"/>
    <w:rsid w:val="005B491C"/>
    <w:rsid w:val="005B4DBF"/>
    <w:rsid w:val="005B4F16"/>
    <w:rsid w:val="005B5DE2"/>
    <w:rsid w:val="005B60BD"/>
    <w:rsid w:val="005B674C"/>
    <w:rsid w:val="005B7510"/>
    <w:rsid w:val="005B7A1B"/>
    <w:rsid w:val="005C7561"/>
    <w:rsid w:val="005D0A13"/>
    <w:rsid w:val="005D1E57"/>
    <w:rsid w:val="005D2F57"/>
    <w:rsid w:val="005D34F6"/>
    <w:rsid w:val="005D5420"/>
    <w:rsid w:val="005D764B"/>
    <w:rsid w:val="005D7BF8"/>
    <w:rsid w:val="005E033D"/>
    <w:rsid w:val="005E1884"/>
    <w:rsid w:val="005E3447"/>
    <w:rsid w:val="005E3FF2"/>
    <w:rsid w:val="005E4C54"/>
    <w:rsid w:val="005E628D"/>
    <w:rsid w:val="005E7223"/>
    <w:rsid w:val="005F117F"/>
    <w:rsid w:val="005F373A"/>
    <w:rsid w:val="005F3859"/>
    <w:rsid w:val="005F4132"/>
    <w:rsid w:val="005F42FC"/>
    <w:rsid w:val="005F5DDD"/>
    <w:rsid w:val="005F6873"/>
    <w:rsid w:val="005F6B0E"/>
    <w:rsid w:val="005F7210"/>
    <w:rsid w:val="005F760E"/>
    <w:rsid w:val="005F7B1D"/>
    <w:rsid w:val="0060222A"/>
    <w:rsid w:val="00603CFD"/>
    <w:rsid w:val="006053F2"/>
    <w:rsid w:val="00606B41"/>
    <w:rsid w:val="00610C21"/>
    <w:rsid w:val="00611907"/>
    <w:rsid w:val="00612595"/>
    <w:rsid w:val="00613116"/>
    <w:rsid w:val="00615D50"/>
    <w:rsid w:val="006202A6"/>
    <w:rsid w:val="0062060E"/>
    <w:rsid w:val="00621C4E"/>
    <w:rsid w:val="00622182"/>
    <w:rsid w:val="00623F6A"/>
    <w:rsid w:val="006249BA"/>
    <w:rsid w:val="00624FEB"/>
    <w:rsid w:val="00625360"/>
    <w:rsid w:val="00625612"/>
    <w:rsid w:val="00625D67"/>
    <w:rsid w:val="00627C21"/>
    <w:rsid w:val="006305D7"/>
    <w:rsid w:val="00633A01"/>
    <w:rsid w:val="006341F7"/>
    <w:rsid w:val="006343E6"/>
    <w:rsid w:val="00635014"/>
    <w:rsid w:val="00635D86"/>
    <w:rsid w:val="006369CE"/>
    <w:rsid w:val="006411CA"/>
    <w:rsid w:val="00642992"/>
    <w:rsid w:val="00645AE1"/>
    <w:rsid w:val="00645F83"/>
    <w:rsid w:val="00652EF2"/>
    <w:rsid w:val="00654566"/>
    <w:rsid w:val="006557D9"/>
    <w:rsid w:val="0065665E"/>
    <w:rsid w:val="00656F92"/>
    <w:rsid w:val="00657FE8"/>
    <w:rsid w:val="00661018"/>
    <w:rsid w:val="006619C8"/>
    <w:rsid w:val="00662578"/>
    <w:rsid w:val="00662A93"/>
    <w:rsid w:val="0066532F"/>
    <w:rsid w:val="00667211"/>
    <w:rsid w:val="00671710"/>
    <w:rsid w:val="0067174A"/>
    <w:rsid w:val="006725ED"/>
    <w:rsid w:val="00673414"/>
    <w:rsid w:val="00675F54"/>
    <w:rsid w:val="00676079"/>
    <w:rsid w:val="006768F3"/>
    <w:rsid w:val="00676ECD"/>
    <w:rsid w:val="00677410"/>
    <w:rsid w:val="00677C04"/>
    <w:rsid w:val="00677D0A"/>
    <w:rsid w:val="006800A7"/>
    <w:rsid w:val="006801BA"/>
    <w:rsid w:val="00680656"/>
    <w:rsid w:val="00681334"/>
    <w:rsid w:val="0068185F"/>
    <w:rsid w:val="006824EB"/>
    <w:rsid w:val="00682542"/>
    <w:rsid w:val="00682D48"/>
    <w:rsid w:val="0068366D"/>
    <w:rsid w:val="006838DD"/>
    <w:rsid w:val="00684ABA"/>
    <w:rsid w:val="00686F40"/>
    <w:rsid w:val="006872C1"/>
    <w:rsid w:val="00691744"/>
    <w:rsid w:val="00694CF6"/>
    <w:rsid w:val="00695A9A"/>
    <w:rsid w:val="00697503"/>
    <w:rsid w:val="006A01CF"/>
    <w:rsid w:val="006A03F4"/>
    <w:rsid w:val="006A2924"/>
    <w:rsid w:val="006A631F"/>
    <w:rsid w:val="006A71F8"/>
    <w:rsid w:val="006B074C"/>
    <w:rsid w:val="006B1BB5"/>
    <w:rsid w:val="006B5B7C"/>
    <w:rsid w:val="006B5D8C"/>
    <w:rsid w:val="006B72D4"/>
    <w:rsid w:val="006C11CC"/>
    <w:rsid w:val="006C1AEB"/>
    <w:rsid w:val="006C381D"/>
    <w:rsid w:val="006C57FE"/>
    <w:rsid w:val="006C77C6"/>
    <w:rsid w:val="006D010D"/>
    <w:rsid w:val="006D45C5"/>
    <w:rsid w:val="006D4C00"/>
    <w:rsid w:val="006D6686"/>
    <w:rsid w:val="006E4B63"/>
    <w:rsid w:val="006E70A2"/>
    <w:rsid w:val="006E75A5"/>
    <w:rsid w:val="006F06E4"/>
    <w:rsid w:val="006F0C87"/>
    <w:rsid w:val="006F0D2F"/>
    <w:rsid w:val="006F0E6E"/>
    <w:rsid w:val="006F7B41"/>
    <w:rsid w:val="00702B5D"/>
    <w:rsid w:val="00703BBB"/>
    <w:rsid w:val="00703ED2"/>
    <w:rsid w:val="00706B46"/>
    <w:rsid w:val="00707B8D"/>
    <w:rsid w:val="00712705"/>
    <w:rsid w:val="00713636"/>
    <w:rsid w:val="00713BF2"/>
    <w:rsid w:val="00714B8C"/>
    <w:rsid w:val="0071675D"/>
    <w:rsid w:val="00717CAC"/>
    <w:rsid w:val="00720479"/>
    <w:rsid w:val="00720C97"/>
    <w:rsid w:val="007240F6"/>
    <w:rsid w:val="00724481"/>
    <w:rsid w:val="0072469E"/>
    <w:rsid w:val="00725815"/>
    <w:rsid w:val="0072716D"/>
    <w:rsid w:val="00730598"/>
    <w:rsid w:val="007308CF"/>
    <w:rsid w:val="007355F3"/>
    <w:rsid w:val="00735CF5"/>
    <w:rsid w:val="00736E73"/>
    <w:rsid w:val="0073709F"/>
    <w:rsid w:val="0074063A"/>
    <w:rsid w:val="00743AB2"/>
    <w:rsid w:val="00743BA1"/>
    <w:rsid w:val="0074525E"/>
    <w:rsid w:val="00745F08"/>
    <w:rsid w:val="00745F1E"/>
    <w:rsid w:val="00747D4C"/>
    <w:rsid w:val="007515FE"/>
    <w:rsid w:val="007540E7"/>
    <w:rsid w:val="007548A4"/>
    <w:rsid w:val="0075720C"/>
    <w:rsid w:val="007601D0"/>
    <w:rsid w:val="0076109D"/>
    <w:rsid w:val="00762864"/>
    <w:rsid w:val="00766CA1"/>
    <w:rsid w:val="00767107"/>
    <w:rsid w:val="00773BFD"/>
    <w:rsid w:val="00774169"/>
    <w:rsid w:val="007743B3"/>
    <w:rsid w:val="00774490"/>
    <w:rsid w:val="00775AF9"/>
    <w:rsid w:val="007819FF"/>
    <w:rsid w:val="007827A1"/>
    <w:rsid w:val="00784BC6"/>
    <w:rsid w:val="0078523D"/>
    <w:rsid w:val="00786F73"/>
    <w:rsid w:val="00791115"/>
    <w:rsid w:val="0079191E"/>
    <w:rsid w:val="007931DF"/>
    <w:rsid w:val="00794DD7"/>
    <w:rsid w:val="00797A15"/>
    <w:rsid w:val="00797A76"/>
    <w:rsid w:val="007A0172"/>
    <w:rsid w:val="007A1A90"/>
    <w:rsid w:val="007A2511"/>
    <w:rsid w:val="007A260E"/>
    <w:rsid w:val="007A4090"/>
    <w:rsid w:val="007A4D4C"/>
    <w:rsid w:val="007A4FF9"/>
    <w:rsid w:val="007A5CB9"/>
    <w:rsid w:val="007A5EA7"/>
    <w:rsid w:val="007A74A5"/>
    <w:rsid w:val="007B2168"/>
    <w:rsid w:val="007B2BBC"/>
    <w:rsid w:val="007B6D43"/>
    <w:rsid w:val="007B7698"/>
    <w:rsid w:val="007B76D9"/>
    <w:rsid w:val="007B7C6E"/>
    <w:rsid w:val="007C025E"/>
    <w:rsid w:val="007C593D"/>
    <w:rsid w:val="007C6833"/>
    <w:rsid w:val="007D0C74"/>
    <w:rsid w:val="007D3BC4"/>
    <w:rsid w:val="007D44D7"/>
    <w:rsid w:val="007D621A"/>
    <w:rsid w:val="007E2887"/>
    <w:rsid w:val="007E5278"/>
    <w:rsid w:val="007E749C"/>
    <w:rsid w:val="007F027E"/>
    <w:rsid w:val="007F1008"/>
    <w:rsid w:val="007F1B5C"/>
    <w:rsid w:val="007F7FC5"/>
    <w:rsid w:val="00801257"/>
    <w:rsid w:val="00803B0A"/>
    <w:rsid w:val="0080499E"/>
    <w:rsid w:val="00804DED"/>
    <w:rsid w:val="008053BA"/>
    <w:rsid w:val="00805B96"/>
    <w:rsid w:val="00810D70"/>
    <w:rsid w:val="00810E9A"/>
    <w:rsid w:val="008110AB"/>
    <w:rsid w:val="008115A5"/>
    <w:rsid w:val="00811D46"/>
    <w:rsid w:val="008129E9"/>
    <w:rsid w:val="00814135"/>
    <w:rsid w:val="0081415D"/>
    <w:rsid w:val="008159BB"/>
    <w:rsid w:val="00816E90"/>
    <w:rsid w:val="00820203"/>
    <w:rsid w:val="00820229"/>
    <w:rsid w:val="00821059"/>
    <w:rsid w:val="00822448"/>
    <w:rsid w:val="00822ABE"/>
    <w:rsid w:val="00823006"/>
    <w:rsid w:val="00824790"/>
    <w:rsid w:val="008258B3"/>
    <w:rsid w:val="00826031"/>
    <w:rsid w:val="00827AED"/>
    <w:rsid w:val="00827F51"/>
    <w:rsid w:val="00830B03"/>
    <w:rsid w:val="00830BD9"/>
    <w:rsid w:val="0083104E"/>
    <w:rsid w:val="008343BE"/>
    <w:rsid w:val="008359B1"/>
    <w:rsid w:val="00837A83"/>
    <w:rsid w:val="00840FB4"/>
    <w:rsid w:val="008410B2"/>
    <w:rsid w:val="00841F3A"/>
    <w:rsid w:val="008420DD"/>
    <w:rsid w:val="008475D9"/>
    <w:rsid w:val="008500A0"/>
    <w:rsid w:val="008501BA"/>
    <w:rsid w:val="0085043A"/>
    <w:rsid w:val="0085351C"/>
    <w:rsid w:val="008549CA"/>
    <w:rsid w:val="008556C3"/>
    <w:rsid w:val="008558FE"/>
    <w:rsid w:val="00855B03"/>
    <w:rsid w:val="0085647B"/>
    <w:rsid w:val="0085687C"/>
    <w:rsid w:val="008633D7"/>
    <w:rsid w:val="00864333"/>
    <w:rsid w:val="00867839"/>
    <w:rsid w:val="008706C5"/>
    <w:rsid w:val="00873707"/>
    <w:rsid w:val="00873739"/>
    <w:rsid w:val="00874BC8"/>
    <w:rsid w:val="00874DAE"/>
    <w:rsid w:val="008763E1"/>
    <w:rsid w:val="00876AF4"/>
    <w:rsid w:val="00877EC8"/>
    <w:rsid w:val="00880F36"/>
    <w:rsid w:val="008839C9"/>
    <w:rsid w:val="0088476C"/>
    <w:rsid w:val="00885530"/>
    <w:rsid w:val="00885AA4"/>
    <w:rsid w:val="008863FD"/>
    <w:rsid w:val="008871AD"/>
    <w:rsid w:val="00887C41"/>
    <w:rsid w:val="00890134"/>
    <w:rsid w:val="008910D1"/>
    <w:rsid w:val="00891C56"/>
    <w:rsid w:val="0089296C"/>
    <w:rsid w:val="00895F6C"/>
    <w:rsid w:val="00896ABD"/>
    <w:rsid w:val="00896E94"/>
    <w:rsid w:val="00897E96"/>
    <w:rsid w:val="008A21D6"/>
    <w:rsid w:val="008A5554"/>
    <w:rsid w:val="008A7A9C"/>
    <w:rsid w:val="008B07E9"/>
    <w:rsid w:val="008B0B33"/>
    <w:rsid w:val="008B0B48"/>
    <w:rsid w:val="008B0E01"/>
    <w:rsid w:val="008B253C"/>
    <w:rsid w:val="008B3971"/>
    <w:rsid w:val="008B3EFA"/>
    <w:rsid w:val="008B5218"/>
    <w:rsid w:val="008B55C8"/>
    <w:rsid w:val="008B6E1E"/>
    <w:rsid w:val="008B7102"/>
    <w:rsid w:val="008B766D"/>
    <w:rsid w:val="008C19FD"/>
    <w:rsid w:val="008C2696"/>
    <w:rsid w:val="008C2E40"/>
    <w:rsid w:val="008C3B7D"/>
    <w:rsid w:val="008C3C42"/>
    <w:rsid w:val="008C526A"/>
    <w:rsid w:val="008C5B36"/>
    <w:rsid w:val="008C77A6"/>
    <w:rsid w:val="008D0F90"/>
    <w:rsid w:val="008D21E3"/>
    <w:rsid w:val="008D3715"/>
    <w:rsid w:val="008D387C"/>
    <w:rsid w:val="008D3F10"/>
    <w:rsid w:val="008D4C86"/>
    <w:rsid w:val="008D5465"/>
    <w:rsid w:val="008D74A4"/>
    <w:rsid w:val="008D7DB7"/>
    <w:rsid w:val="008D7EB7"/>
    <w:rsid w:val="008E0E1D"/>
    <w:rsid w:val="008E3684"/>
    <w:rsid w:val="008E3C20"/>
    <w:rsid w:val="008E57F5"/>
    <w:rsid w:val="008E602C"/>
    <w:rsid w:val="008E7606"/>
    <w:rsid w:val="008F1CBF"/>
    <w:rsid w:val="008F1DAA"/>
    <w:rsid w:val="008F3EBD"/>
    <w:rsid w:val="008F5A78"/>
    <w:rsid w:val="008F60B2"/>
    <w:rsid w:val="008F7C41"/>
    <w:rsid w:val="008F7F85"/>
    <w:rsid w:val="009002F9"/>
    <w:rsid w:val="00902266"/>
    <w:rsid w:val="009029AF"/>
    <w:rsid w:val="009031E2"/>
    <w:rsid w:val="0090445F"/>
    <w:rsid w:val="00904CAD"/>
    <w:rsid w:val="00906360"/>
    <w:rsid w:val="00906CC5"/>
    <w:rsid w:val="00907BD1"/>
    <w:rsid w:val="00907EC2"/>
    <w:rsid w:val="009103E6"/>
    <w:rsid w:val="0091276C"/>
    <w:rsid w:val="00914FEB"/>
    <w:rsid w:val="009165AC"/>
    <w:rsid w:val="00916920"/>
    <w:rsid w:val="0092053F"/>
    <w:rsid w:val="00920A24"/>
    <w:rsid w:val="009223BC"/>
    <w:rsid w:val="00922693"/>
    <w:rsid w:val="0092340A"/>
    <w:rsid w:val="00924BD2"/>
    <w:rsid w:val="00925A09"/>
    <w:rsid w:val="00926E01"/>
    <w:rsid w:val="00930EBE"/>
    <w:rsid w:val="009313D9"/>
    <w:rsid w:val="00932E72"/>
    <w:rsid w:val="00933420"/>
    <w:rsid w:val="00934BB4"/>
    <w:rsid w:val="00935B7F"/>
    <w:rsid w:val="00941293"/>
    <w:rsid w:val="0094618D"/>
    <w:rsid w:val="00947EF4"/>
    <w:rsid w:val="00950C17"/>
    <w:rsid w:val="00951FA7"/>
    <w:rsid w:val="0095296E"/>
    <w:rsid w:val="00952F4C"/>
    <w:rsid w:val="00954740"/>
    <w:rsid w:val="00954F92"/>
    <w:rsid w:val="00955744"/>
    <w:rsid w:val="00955989"/>
    <w:rsid w:val="00956894"/>
    <w:rsid w:val="009574F5"/>
    <w:rsid w:val="00960B85"/>
    <w:rsid w:val="0096125C"/>
    <w:rsid w:val="00963ABC"/>
    <w:rsid w:val="009650C1"/>
    <w:rsid w:val="009655C2"/>
    <w:rsid w:val="00965D21"/>
    <w:rsid w:val="00967324"/>
    <w:rsid w:val="009676AF"/>
    <w:rsid w:val="00967764"/>
    <w:rsid w:val="00970B0E"/>
    <w:rsid w:val="00970B26"/>
    <w:rsid w:val="009769EF"/>
    <w:rsid w:val="00976D03"/>
    <w:rsid w:val="00977B30"/>
    <w:rsid w:val="00982D46"/>
    <w:rsid w:val="00982F41"/>
    <w:rsid w:val="00983197"/>
    <w:rsid w:val="009831D3"/>
    <w:rsid w:val="00983FE7"/>
    <w:rsid w:val="00985090"/>
    <w:rsid w:val="0098514E"/>
    <w:rsid w:val="00987710"/>
    <w:rsid w:val="009904AB"/>
    <w:rsid w:val="00991EBB"/>
    <w:rsid w:val="00994B76"/>
    <w:rsid w:val="009954A8"/>
    <w:rsid w:val="00995688"/>
    <w:rsid w:val="009958A6"/>
    <w:rsid w:val="00995A56"/>
    <w:rsid w:val="00996456"/>
    <w:rsid w:val="009A04F5"/>
    <w:rsid w:val="009A1069"/>
    <w:rsid w:val="009A1242"/>
    <w:rsid w:val="009A15EF"/>
    <w:rsid w:val="009A35CC"/>
    <w:rsid w:val="009A38A5"/>
    <w:rsid w:val="009A3FC6"/>
    <w:rsid w:val="009B00B6"/>
    <w:rsid w:val="009B059D"/>
    <w:rsid w:val="009B118B"/>
    <w:rsid w:val="009B138F"/>
    <w:rsid w:val="009B1737"/>
    <w:rsid w:val="009B3D4B"/>
    <w:rsid w:val="009B40C4"/>
    <w:rsid w:val="009B4D57"/>
    <w:rsid w:val="009B5B99"/>
    <w:rsid w:val="009B6EFC"/>
    <w:rsid w:val="009C0ED0"/>
    <w:rsid w:val="009C2413"/>
    <w:rsid w:val="009C2DF8"/>
    <w:rsid w:val="009C656C"/>
    <w:rsid w:val="009C68B7"/>
    <w:rsid w:val="009C755D"/>
    <w:rsid w:val="009C7EB9"/>
    <w:rsid w:val="009D0834"/>
    <w:rsid w:val="009D0A1E"/>
    <w:rsid w:val="009D3276"/>
    <w:rsid w:val="009D52BC"/>
    <w:rsid w:val="009D5E8F"/>
    <w:rsid w:val="009D6F0E"/>
    <w:rsid w:val="009D7481"/>
    <w:rsid w:val="009D7D0A"/>
    <w:rsid w:val="009E0AFE"/>
    <w:rsid w:val="009F01B1"/>
    <w:rsid w:val="009F01FE"/>
    <w:rsid w:val="009F0401"/>
    <w:rsid w:val="009F0581"/>
    <w:rsid w:val="009F0B3B"/>
    <w:rsid w:val="009F0DBB"/>
    <w:rsid w:val="009F35F0"/>
    <w:rsid w:val="009F3887"/>
    <w:rsid w:val="009F732B"/>
    <w:rsid w:val="00A01449"/>
    <w:rsid w:val="00A01FE0"/>
    <w:rsid w:val="00A10331"/>
    <w:rsid w:val="00A10656"/>
    <w:rsid w:val="00A10850"/>
    <w:rsid w:val="00A12FA6"/>
    <w:rsid w:val="00A13231"/>
    <w:rsid w:val="00A1339B"/>
    <w:rsid w:val="00A14ABA"/>
    <w:rsid w:val="00A157AA"/>
    <w:rsid w:val="00A20D28"/>
    <w:rsid w:val="00A24CB6"/>
    <w:rsid w:val="00A25250"/>
    <w:rsid w:val="00A26553"/>
    <w:rsid w:val="00A269B3"/>
    <w:rsid w:val="00A26CD2"/>
    <w:rsid w:val="00A27667"/>
    <w:rsid w:val="00A300C1"/>
    <w:rsid w:val="00A34A67"/>
    <w:rsid w:val="00A36AFD"/>
    <w:rsid w:val="00A36BEA"/>
    <w:rsid w:val="00A37462"/>
    <w:rsid w:val="00A37AD4"/>
    <w:rsid w:val="00A40E16"/>
    <w:rsid w:val="00A41763"/>
    <w:rsid w:val="00A459E1"/>
    <w:rsid w:val="00A52296"/>
    <w:rsid w:val="00A535DE"/>
    <w:rsid w:val="00A540D1"/>
    <w:rsid w:val="00A55661"/>
    <w:rsid w:val="00A56E63"/>
    <w:rsid w:val="00A578CF"/>
    <w:rsid w:val="00A57A64"/>
    <w:rsid w:val="00A57D69"/>
    <w:rsid w:val="00A60D3C"/>
    <w:rsid w:val="00A61B70"/>
    <w:rsid w:val="00A61FA8"/>
    <w:rsid w:val="00A62A73"/>
    <w:rsid w:val="00A637F4"/>
    <w:rsid w:val="00A64383"/>
    <w:rsid w:val="00A64F49"/>
    <w:rsid w:val="00A651BA"/>
    <w:rsid w:val="00A651E5"/>
    <w:rsid w:val="00A65485"/>
    <w:rsid w:val="00A66E05"/>
    <w:rsid w:val="00A70753"/>
    <w:rsid w:val="00A71219"/>
    <w:rsid w:val="00A712D2"/>
    <w:rsid w:val="00A71DBE"/>
    <w:rsid w:val="00A76E8A"/>
    <w:rsid w:val="00A81BE5"/>
    <w:rsid w:val="00A82C8A"/>
    <w:rsid w:val="00A83AE8"/>
    <w:rsid w:val="00A852FF"/>
    <w:rsid w:val="00A86FF0"/>
    <w:rsid w:val="00A87337"/>
    <w:rsid w:val="00A90C97"/>
    <w:rsid w:val="00A94040"/>
    <w:rsid w:val="00A96075"/>
    <w:rsid w:val="00A960C8"/>
    <w:rsid w:val="00A9758C"/>
    <w:rsid w:val="00AA0E98"/>
    <w:rsid w:val="00AA1B4F"/>
    <w:rsid w:val="00AA2393"/>
    <w:rsid w:val="00AA54F3"/>
    <w:rsid w:val="00AA5C4C"/>
    <w:rsid w:val="00AA6B43"/>
    <w:rsid w:val="00AB14D0"/>
    <w:rsid w:val="00AB367A"/>
    <w:rsid w:val="00AB3E84"/>
    <w:rsid w:val="00AC01D1"/>
    <w:rsid w:val="00AC0D9F"/>
    <w:rsid w:val="00AC11DD"/>
    <w:rsid w:val="00AC277A"/>
    <w:rsid w:val="00AC3713"/>
    <w:rsid w:val="00AC3D83"/>
    <w:rsid w:val="00AD16D7"/>
    <w:rsid w:val="00AD27A8"/>
    <w:rsid w:val="00AD6A05"/>
    <w:rsid w:val="00AE1FF9"/>
    <w:rsid w:val="00AE2213"/>
    <w:rsid w:val="00AE2304"/>
    <w:rsid w:val="00AE272B"/>
    <w:rsid w:val="00AE3E3A"/>
    <w:rsid w:val="00AE4391"/>
    <w:rsid w:val="00AE6C98"/>
    <w:rsid w:val="00AE6CE1"/>
    <w:rsid w:val="00AE77B4"/>
    <w:rsid w:val="00AE7C1A"/>
    <w:rsid w:val="00AF0500"/>
    <w:rsid w:val="00AF0D9C"/>
    <w:rsid w:val="00AF13AB"/>
    <w:rsid w:val="00AF1D36"/>
    <w:rsid w:val="00AF2667"/>
    <w:rsid w:val="00AF42A7"/>
    <w:rsid w:val="00AF5132"/>
    <w:rsid w:val="00AF5F75"/>
    <w:rsid w:val="00AF6001"/>
    <w:rsid w:val="00B000F0"/>
    <w:rsid w:val="00B0134C"/>
    <w:rsid w:val="00B01389"/>
    <w:rsid w:val="00B01A16"/>
    <w:rsid w:val="00B0531D"/>
    <w:rsid w:val="00B05B66"/>
    <w:rsid w:val="00B07F45"/>
    <w:rsid w:val="00B1021A"/>
    <w:rsid w:val="00B119EA"/>
    <w:rsid w:val="00B11F5C"/>
    <w:rsid w:val="00B12852"/>
    <w:rsid w:val="00B15A1F"/>
    <w:rsid w:val="00B15DE4"/>
    <w:rsid w:val="00B15FE9"/>
    <w:rsid w:val="00B2148A"/>
    <w:rsid w:val="00B220C2"/>
    <w:rsid w:val="00B22541"/>
    <w:rsid w:val="00B24155"/>
    <w:rsid w:val="00B25A81"/>
    <w:rsid w:val="00B25B32"/>
    <w:rsid w:val="00B32101"/>
    <w:rsid w:val="00B33051"/>
    <w:rsid w:val="00B33C9B"/>
    <w:rsid w:val="00B36275"/>
    <w:rsid w:val="00B36327"/>
    <w:rsid w:val="00B36C42"/>
    <w:rsid w:val="00B4181F"/>
    <w:rsid w:val="00B41E22"/>
    <w:rsid w:val="00B42EA7"/>
    <w:rsid w:val="00B45FFC"/>
    <w:rsid w:val="00B46D83"/>
    <w:rsid w:val="00B5337C"/>
    <w:rsid w:val="00B53FDE"/>
    <w:rsid w:val="00B55953"/>
    <w:rsid w:val="00B56397"/>
    <w:rsid w:val="00B5670A"/>
    <w:rsid w:val="00B6027B"/>
    <w:rsid w:val="00B60D57"/>
    <w:rsid w:val="00B61B70"/>
    <w:rsid w:val="00B62E8D"/>
    <w:rsid w:val="00B6529E"/>
    <w:rsid w:val="00B66BD5"/>
    <w:rsid w:val="00B67889"/>
    <w:rsid w:val="00B67AFF"/>
    <w:rsid w:val="00B70B59"/>
    <w:rsid w:val="00B7130D"/>
    <w:rsid w:val="00B73657"/>
    <w:rsid w:val="00B77CCE"/>
    <w:rsid w:val="00B800E8"/>
    <w:rsid w:val="00B8060F"/>
    <w:rsid w:val="00B809DE"/>
    <w:rsid w:val="00B86B5F"/>
    <w:rsid w:val="00B90536"/>
    <w:rsid w:val="00B97BF2"/>
    <w:rsid w:val="00BA1735"/>
    <w:rsid w:val="00BA19FA"/>
    <w:rsid w:val="00BA3E5F"/>
    <w:rsid w:val="00BA4288"/>
    <w:rsid w:val="00BA5CC3"/>
    <w:rsid w:val="00BA5DD3"/>
    <w:rsid w:val="00BB213C"/>
    <w:rsid w:val="00BB2EE9"/>
    <w:rsid w:val="00BB48E5"/>
    <w:rsid w:val="00BB5607"/>
    <w:rsid w:val="00BB5A11"/>
    <w:rsid w:val="00BB5AC7"/>
    <w:rsid w:val="00BB5ACA"/>
    <w:rsid w:val="00BB6962"/>
    <w:rsid w:val="00BC3058"/>
    <w:rsid w:val="00BC3823"/>
    <w:rsid w:val="00BC47C4"/>
    <w:rsid w:val="00BC5111"/>
    <w:rsid w:val="00BC5841"/>
    <w:rsid w:val="00BD23B2"/>
    <w:rsid w:val="00BD2FCC"/>
    <w:rsid w:val="00BD60B4"/>
    <w:rsid w:val="00BD7DF7"/>
    <w:rsid w:val="00BE151F"/>
    <w:rsid w:val="00BE1E5C"/>
    <w:rsid w:val="00BE35F6"/>
    <w:rsid w:val="00BE402F"/>
    <w:rsid w:val="00BE40C0"/>
    <w:rsid w:val="00BE523A"/>
    <w:rsid w:val="00BE554A"/>
    <w:rsid w:val="00BE5F4A"/>
    <w:rsid w:val="00BE646E"/>
    <w:rsid w:val="00BE67A3"/>
    <w:rsid w:val="00BE7203"/>
    <w:rsid w:val="00BE728A"/>
    <w:rsid w:val="00BF09B0"/>
    <w:rsid w:val="00BF1544"/>
    <w:rsid w:val="00BF1B53"/>
    <w:rsid w:val="00BF462A"/>
    <w:rsid w:val="00BF552B"/>
    <w:rsid w:val="00BF5695"/>
    <w:rsid w:val="00BF7096"/>
    <w:rsid w:val="00C0250E"/>
    <w:rsid w:val="00C02661"/>
    <w:rsid w:val="00C0273F"/>
    <w:rsid w:val="00C06E34"/>
    <w:rsid w:val="00C06F06"/>
    <w:rsid w:val="00C07FBA"/>
    <w:rsid w:val="00C10A56"/>
    <w:rsid w:val="00C20907"/>
    <w:rsid w:val="00C20FAD"/>
    <w:rsid w:val="00C21594"/>
    <w:rsid w:val="00C2375F"/>
    <w:rsid w:val="00C24217"/>
    <w:rsid w:val="00C247CB"/>
    <w:rsid w:val="00C25A6E"/>
    <w:rsid w:val="00C3355F"/>
    <w:rsid w:val="00C33E4B"/>
    <w:rsid w:val="00C3569A"/>
    <w:rsid w:val="00C37656"/>
    <w:rsid w:val="00C404B3"/>
    <w:rsid w:val="00C43F48"/>
    <w:rsid w:val="00C448FF"/>
    <w:rsid w:val="00C45E57"/>
    <w:rsid w:val="00C5140A"/>
    <w:rsid w:val="00C52F29"/>
    <w:rsid w:val="00C565C9"/>
    <w:rsid w:val="00C56CE6"/>
    <w:rsid w:val="00C56E70"/>
    <w:rsid w:val="00C5745F"/>
    <w:rsid w:val="00C61A98"/>
    <w:rsid w:val="00C627A0"/>
    <w:rsid w:val="00C63201"/>
    <w:rsid w:val="00C63906"/>
    <w:rsid w:val="00C649D5"/>
    <w:rsid w:val="00C64E62"/>
    <w:rsid w:val="00C651D5"/>
    <w:rsid w:val="00C65CCC"/>
    <w:rsid w:val="00C66808"/>
    <w:rsid w:val="00C67E1E"/>
    <w:rsid w:val="00C67E7B"/>
    <w:rsid w:val="00C71E6A"/>
    <w:rsid w:val="00C73165"/>
    <w:rsid w:val="00C73B69"/>
    <w:rsid w:val="00C7618F"/>
    <w:rsid w:val="00C765A9"/>
    <w:rsid w:val="00C77D62"/>
    <w:rsid w:val="00C8162D"/>
    <w:rsid w:val="00C82425"/>
    <w:rsid w:val="00C8267F"/>
    <w:rsid w:val="00C829F7"/>
    <w:rsid w:val="00C83194"/>
    <w:rsid w:val="00C83A0B"/>
    <w:rsid w:val="00C83D7A"/>
    <w:rsid w:val="00C842D0"/>
    <w:rsid w:val="00C84ED1"/>
    <w:rsid w:val="00C86144"/>
    <w:rsid w:val="00C9038F"/>
    <w:rsid w:val="00C92AAB"/>
    <w:rsid w:val="00CA23F3"/>
    <w:rsid w:val="00CA2435"/>
    <w:rsid w:val="00CB02C7"/>
    <w:rsid w:val="00CB09A5"/>
    <w:rsid w:val="00CB7119"/>
    <w:rsid w:val="00CC0FA2"/>
    <w:rsid w:val="00CC1B6B"/>
    <w:rsid w:val="00CC2982"/>
    <w:rsid w:val="00CC38AE"/>
    <w:rsid w:val="00CC3A5C"/>
    <w:rsid w:val="00CC4407"/>
    <w:rsid w:val="00CC79B9"/>
    <w:rsid w:val="00CC7E7D"/>
    <w:rsid w:val="00CD0E2F"/>
    <w:rsid w:val="00CD1EAD"/>
    <w:rsid w:val="00CD2BC8"/>
    <w:rsid w:val="00CD2F20"/>
    <w:rsid w:val="00CD4960"/>
    <w:rsid w:val="00CD4971"/>
    <w:rsid w:val="00CD60BC"/>
    <w:rsid w:val="00CD6B20"/>
    <w:rsid w:val="00CE1339"/>
    <w:rsid w:val="00CE24A8"/>
    <w:rsid w:val="00CE61CC"/>
    <w:rsid w:val="00CE6E42"/>
    <w:rsid w:val="00CE79A1"/>
    <w:rsid w:val="00CF20B7"/>
    <w:rsid w:val="00CF64E6"/>
    <w:rsid w:val="00CF6692"/>
    <w:rsid w:val="00CF69EA"/>
    <w:rsid w:val="00CF7441"/>
    <w:rsid w:val="00D00D16"/>
    <w:rsid w:val="00D03500"/>
    <w:rsid w:val="00D03C6C"/>
    <w:rsid w:val="00D06288"/>
    <w:rsid w:val="00D063DE"/>
    <w:rsid w:val="00D068C7"/>
    <w:rsid w:val="00D123A5"/>
    <w:rsid w:val="00D128A4"/>
    <w:rsid w:val="00D15BCE"/>
    <w:rsid w:val="00D1656A"/>
    <w:rsid w:val="00D1751F"/>
    <w:rsid w:val="00D203EF"/>
    <w:rsid w:val="00D20690"/>
    <w:rsid w:val="00D20954"/>
    <w:rsid w:val="00D21C39"/>
    <w:rsid w:val="00D21FC6"/>
    <w:rsid w:val="00D2243A"/>
    <w:rsid w:val="00D23D8D"/>
    <w:rsid w:val="00D3004C"/>
    <w:rsid w:val="00D310E2"/>
    <w:rsid w:val="00D33393"/>
    <w:rsid w:val="00D33D36"/>
    <w:rsid w:val="00D33D92"/>
    <w:rsid w:val="00D34D94"/>
    <w:rsid w:val="00D3523B"/>
    <w:rsid w:val="00D36FF7"/>
    <w:rsid w:val="00D409E2"/>
    <w:rsid w:val="00D41352"/>
    <w:rsid w:val="00D427D7"/>
    <w:rsid w:val="00D43018"/>
    <w:rsid w:val="00D4484B"/>
    <w:rsid w:val="00D44E62"/>
    <w:rsid w:val="00D44EBD"/>
    <w:rsid w:val="00D51570"/>
    <w:rsid w:val="00D556AD"/>
    <w:rsid w:val="00D559FB"/>
    <w:rsid w:val="00D55B7D"/>
    <w:rsid w:val="00D60381"/>
    <w:rsid w:val="00D613EF"/>
    <w:rsid w:val="00D616DE"/>
    <w:rsid w:val="00D62201"/>
    <w:rsid w:val="00D64612"/>
    <w:rsid w:val="00D64C25"/>
    <w:rsid w:val="00D651D1"/>
    <w:rsid w:val="00D67130"/>
    <w:rsid w:val="00D7008A"/>
    <w:rsid w:val="00D717BB"/>
    <w:rsid w:val="00D7226B"/>
    <w:rsid w:val="00D725AF"/>
    <w:rsid w:val="00D72707"/>
    <w:rsid w:val="00D73675"/>
    <w:rsid w:val="00D73DDE"/>
    <w:rsid w:val="00D751DB"/>
    <w:rsid w:val="00D75A9C"/>
    <w:rsid w:val="00D818A8"/>
    <w:rsid w:val="00D84EC2"/>
    <w:rsid w:val="00D85D46"/>
    <w:rsid w:val="00D87961"/>
    <w:rsid w:val="00D87EA2"/>
    <w:rsid w:val="00D90871"/>
    <w:rsid w:val="00D9155F"/>
    <w:rsid w:val="00D9403F"/>
    <w:rsid w:val="00D959B4"/>
    <w:rsid w:val="00D96AF2"/>
    <w:rsid w:val="00D977FC"/>
    <w:rsid w:val="00DA039D"/>
    <w:rsid w:val="00DA2560"/>
    <w:rsid w:val="00DA44DE"/>
    <w:rsid w:val="00DA4814"/>
    <w:rsid w:val="00DA59CD"/>
    <w:rsid w:val="00DB1662"/>
    <w:rsid w:val="00DB2CF8"/>
    <w:rsid w:val="00DB32C4"/>
    <w:rsid w:val="00DB5428"/>
    <w:rsid w:val="00DB620A"/>
    <w:rsid w:val="00DB64F6"/>
    <w:rsid w:val="00DC0AC8"/>
    <w:rsid w:val="00DC0DDC"/>
    <w:rsid w:val="00DC2260"/>
    <w:rsid w:val="00DC2C31"/>
    <w:rsid w:val="00DC3832"/>
    <w:rsid w:val="00DC402C"/>
    <w:rsid w:val="00DC7A51"/>
    <w:rsid w:val="00DE0EAC"/>
    <w:rsid w:val="00DE1AF9"/>
    <w:rsid w:val="00DE1D16"/>
    <w:rsid w:val="00DE24B3"/>
    <w:rsid w:val="00DE3B34"/>
    <w:rsid w:val="00DE54CF"/>
    <w:rsid w:val="00DE5B5F"/>
    <w:rsid w:val="00DF1995"/>
    <w:rsid w:val="00DF4F05"/>
    <w:rsid w:val="00DF6E4C"/>
    <w:rsid w:val="00E00696"/>
    <w:rsid w:val="00E02D55"/>
    <w:rsid w:val="00E060C2"/>
    <w:rsid w:val="00E06324"/>
    <w:rsid w:val="00E11B4F"/>
    <w:rsid w:val="00E121F5"/>
    <w:rsid w:val="00E12FB0"/>
    <w:rsid w:val="00E14814"/>
    <w:rsid w:val="00E14B9F"/>
    <w:rsid w:val="00E1591B"/>
    <w:rsid w:val="00E16A50"/>
    <w:rsid w:val="00E204AC"/>
    <w:rsid w:val="00E2085D"/>
    <w:rsid w:val="00E20AEB"/>
    <w:rsid w:val="00E23931"/>
    <w:rsid w:val="00E23B99"/>
    <w:rsid w:val="00E23D60"/>
    <w:rsid w:val="00E2454E"/>
    <w:rsid w:val="00E249D5"/>
    <w:rsid w:val="00E25604"/>
    <w:rsid w:val="00E26A6A"/>
    <w:rsid w:val="00E300C0"/>
    <w:rsid w:val="00E304BA"/>
    <w:rsid w:val="00E33C68"/>
    <w:rsid w:val="00E34EEB"/>
    <w:rsid w:val="00E35B2F"/>
    <w:rsid w:val="00E367C4"/>
    <w:rsid w:val="00E400C0"/>
    <w:rsid w:val="00E438E3"/>
    <w:rsid w:val="00E43BFF"/>
    <w:rsid w:val="00E44EB9"/>
    <w:rsid w:val="00E45D39"/>
    <w:rsid w:val="00E46358"/>
    <w:rsid w:val="00E471DC"/>
    <w:rsid w:val="00E472A0"/>
    <w:rsid w:val="00E50EB4"/>
    <w:rsid w:val="00E532FC"/>
    <w:rsid w:val="00E53862"/>
    <w:rsid w:val="00E55BB0"/>
    <w:rsid w:val="00E609E5"/>
    <w:rsid w:val="00E60F27"/>
    <w:rsid w:val="00E62644"/>
    <w:rsid w:val="00E64D93"/>
    <w:rsid w:val="00E65EDB"/>
    <w:rsid w:val="00E666DF"/>
    <w:rsid w:val="00E66927"/>
    <w:rsid w:val="00E67647"/>
    <w:rsid w:val="00E677B8"/>
    <w:rsid w:val="00E67FA1"/>
    <w:rsid w:val="00E71F71"/>
    <w:rsid w:val="00E73D53"/>
    <w:rsid w:val="00E750CC"/>
    <w:rsid w:val="00E75111"/>
    <w:rsid w:val="00E77296"/>
    <w:rsid w:val="00E81E80"/>
    <w:rsid w:val="00E82E41"/>
    <w:rsid w:val="00E83166"/>
    <w:rsid w:val="00E84525"/>
    <w:rsid w:val="00E900B3"/>
    <w:rsid w:val="00E90952"/>
    <w:rsid w:val="00E9327B"/>
    <w:rsid w:val="00E93763"/>
    <w:rsid w:val="00E96AB0"/>
    <w:rsid w:val="00EA090B"/>
    <w:rsid w:val="00EA427A"/>
    <w:rsid w:val="00EA4EEB"/>
    <w:rsid w:val="00EA67D2"/>
    <w:rsid w:val="00EA723B"/>
    <w:rsid w:val="00EA7D3D"/>
    <w:rsid w:val="00EB1F94"/>
    <w:rsid w:val="00EB307A"/>
    <w:rsid w:val="00EB6350"/>
    <w:rsid w:val="00EC0FD6"/>
    <w:rsid w:val="00EC15A0"/>
    <w:rsid w:val="00EC2AA0"/>
    <w:rsid w:val="00EC2F62"/>
    <w:rsid w:val="00EC404D"/>
    <w:rsid w:val="00EC4873"/>
    <w:rsid w:val="00EC6151"/>
    <w:rsid w:val="00EC62EB"/>
    <w:rsid w:val="00EC62F8"/>
    <w:rsid w:val="00EC6E9F"/>
    <w:rsid w:val="00EC726F"/>
    <w:rsid w:val="00ED1126"/>
    <w:rsid w:val="00ED3B7C"/>
    <w:rsid w:val="00ED44F0"/>
    <w:rsid w:val="00ED4B33"/>
    <w:rsid w:val="00ED7DD6"/>
    <w:rsid w:val="00EE1532"/>
    <w:rsid w:val="00EE15A1"/>
    <w:rsid w:val="00EE16BD"/>
    <w:rsid w:val="00EE18F2"/>
    <w:rsid w:val="00EE20DF"/>
    <w:rsid w:val="00EE2A7C"/>
    <w:rsid w:val="00EE2C42"/>
    <w:rsid w:val="00EE341B"/>
    <w:rsid w:val="00EE388B"/>
    <w:rsid w:val="00EE4453"/>
    <w:rsid w:val="00EE5FCE"/>
    <w:rsid w:val="00EE6BBD"/>
    <w:rsid w:val="00EE6E1E"/>
    <w:rsid w:val="00EE705F"/>
    <w:rsid w:val="00EF0BC3"/>
    <w:rsid w:val="00EF4D00"/>
    <w:rsid w:val="00EF5020"/>
    <w:rsid w:val="00EF54FD"/>
    <w:rsid w:val="00EF5BF8"/>
    <w:rsid w:val="00EF7FE7"/>
    <w:rsid w:val="00F03D60"/>
    <w:rsid w:val="00F06A80"/>
    <w:rsid w:val="00F06F2F"/>
    <w:rsid w:val="00F11FA6"/>
    <w:rsid w:val="00F13112"/>
    <w:rsid w:val="00F13322"/>
    <w:rsid w:val="00F1481D"/>
    <w:rsid w:val="00F166C1"/>
    <w:rsid w:val="00F16FE6"/>
    <w:rsid w:val="00F20CF5"/>
    <w:rsid w:val="00F238BD"/>
    <w:rsid w:val="00F24992"/>
    <w:rsid w:val="00F272B5"/>
    <w:rsid w:val="00F32F2F"/>
    <w:rsid w:val="00F33F3F"/>
    <w:rsid w:val="00F351CF"/>
    <w:rsid w:val="00F35BDD"/>
    <w:rsid w:val="00F37318"/>
    <w:rsid w:val="00F403FD"/>
    <w:rsid w:val="00F41806"/>
    <w:rsid w:val="00F41E72"/>
    <w:rsid w:val="00F42C5D"/>
    <w:rsid w:val="00F43259"/>
    <w:rsid w:val="00F44BAE"/>
    <w:rsid w:val="00F46EEF"/>
    <w:rsid w:val="00F47295"/>
    <w:rsid w:val="00F47AC2"/>
    <w:rsid w:val="00F50300"/>
    <w:rsid w:val="00F56E39"/>
    <w:rsid w:val="00F6027E"/>
    <w:rsid w:val="00F623E9"/>
    <w:rsid w:val="00F62E6D"/>
    <w:rsid w:val="00F63951"/>
    <w:rsid w:val="00F63C86"/>
    <w:rsid w:val="00F65A30"/>
    <w:rsid w:val="00F65C6F"/>
    <w:rsid w:val="00F70A0E"/>
    <w:rsid w:val="00F71AA4"/>
    <w:rsid w:val="00F74BED"/>
    <w:rsid w:val="00F74F94"/>
    <w:rsid w:val="00F76257"/>
    <w:rsid w:val="00F766BE"/>
    <w:rsid w:val="00F77EB9"/>
    <w:rsid w:val="00F80635"/>
    <w:rsid w:val="00F815D1"/>
    <w:rsid w:val="00F81E7E"/>
    <w:rsid w:val="00F81F0F"/>
    <w:rsid w:val="00F825F4"/>
    <w:rsid w:val="00F82CCC"/>
    <w:rsid w:val="00F83369"/>
    <w:rsid w:val="00F83552"/>
    <w:rsid w:val="00F840BE"/>
    <w:rsid w:val="00F900AE"/>
    <w:rsid w:val="00F92AA1"/>
    <w:rsid w:val="00F932DE"/>
    <w:rsid w:val="00F947F9"/>
    <w:rsid w:val="00F963DD"/>
    <w:rsid w:val="00F96BA7"/>
    <w:rsid w:val="00FA2045"/>
    <w:rsid w:val="00FA2963"/>
    <w:rsid w:val="00FA4B4B"/>
    <w:rsid w:val="00FA6B58"/>
    <w:rsid w:val="00FA73DA"/>
    <w:rsid w:val="00FB02DD"/>
    <w:rsid w:val="00FB1AA9"/>
    <w:rsid w:val="00FB2BE0"/>
    <w:rsid w:val="00FB4740"/>
    <w:rsid w:val="00FB4B5A"/>
    <w:rsid w:val="00FB5905"/>
    <w:rsid w:val="00FB5DAA"/>
    <w:rsid w:val="00FB7F7A"/>
    <w:rsid w:val="00FC04B9"/>
    <w:rsid w:val="00FC161A"/>
    <w:rsid w:val="00FC23D5"/>
    <w:rsid w:val="00FC498D"/>
    <w:rsid w:val="00FC4C1A"/>
    <w:rsid w:val="00FC5268"/>
    <w:rsid w:val="00FC5795"/>
    <w:rsid w:val="00FC6049"/>
    <w:rsid w:val="00FC6468"/>
    <w:rsid w:val="00FC6D49"/>
    <w:rsid w:val="00FD1398"/>
    <w:rsid w:val="00FD4922"/>
    <w:rsid w:val="00FD6461"/>
    <w:rsid w:val="00FE0281"/>
    <w:rsid w:val="00FE341F"/>
    <w:rsid w:val="00FE4DFE"/>
    <w:rsid w:val="00FE5837"/>
    <w:rsid w:val="00FE7083"/>
    <w:rsid w:val="00FF019F"/>
    <w:rsid w:val="00FF2C4B"/>
    <w:rsid w:val="00FF318F"/>
    <w:rsid w:val="00FF644B"/>
    <w:rsid w:val="00FF6EA4"/>
    <w:rsid w:val="00FF75B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7A20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0"/>
    <w:rsid w:val="00625360"/>
    <w:pPr>
      <w:jc w:val="center"/>
    </w:pPr>
    <w:rPr>
      <w:noProof/>
    </w:rPr>
  </w:style>
  <w:style w:type="character" w:customStyle="1" w:styleId="EndNoteBibliographyTitle0">
    <w:name w:val="EndNote Bibliography Title (文字)"/>
    <w:basedOn w:val="DefaultParagraphFont"/>
    <w:link w:val="EndNoteBibliographyTitle"/>
    <w:rsid w:val="00625360"/>
    <w:rPr>
      <w:rFonts w:ascii="Calibri" w:hAnsi="Calibri" w:cs="Calibri"/>
      <w:noProof/>
      <w:color w:val="000000"/>
      <w:sz w:val="24"/>
      <w:szCs w:val="24"/>
    </w:rPr>
  </w:style>
  <w:style w:type="paragraph" w:customStyle="1" w:styleId="EndNoteBibliography">
    <w:name w:val="EndNote Bibliography"/>
    <w:basedOn w:val="Normal"/>
    <w:link w:val="EndNoteBibliography0"/>
    <w:rsid w:val="00625360"/>
    <w:rPr>
      <w:noProof/>
    </w:rPr>
  </w:style>
  <w:style w:type="character" w:customStyle="1" w:styleId="EndNoteBibliography0">
    <w:name w:val="EndNote Bibliography (文字)"/>
    <w:basedOn w:val="DefaultParagraphFont"/>
    <w:link w:val="EndNoteBibliography"/>
    <w:rsid w:val="00625360"/>
    <w:rPr>
      <w:rFonts w:ascii="Calibri" w:hAnsi="Calibri" w:cs="Calibri"/>
      <w:noProof/>
      <w:color w:val="000000"/>
      <w:sz w:val="24"/>
      <w:szCs w:val="24"/>
    </w:rPr>
  </w:style>
  <w:style w:type="character" w:customStyle="1" w:styleId="st">
    <w:name w:val="st"/>
    <w:basedOn w:val="DefaultParagraphFont"/>
    <w:rsid w:val="00BE523A"/>
  </w:style>
  <w:style w:type="character" w:styleId="LineNumber">
    <w:name w:val="line number"/>
    <w:basedOn w:val="DefaultParagraphFont"/>
    <w:uiPriority w:val="99"/>
    <w:semiHidden/>
    <w:unhideWhenUsed/>
    <w:rsid w:val="00C83D7A"/>
  </w:style>
  <w:style w:type="character" w:styleId="Emphasis">
    <w:name w:val="Emphasis"/>
    <w:basedOn w:val="DefaultParagraphFont"/>
    <w:uiPriority w:val="20"/>
    <w:qFormat/>
    <w:rsid w:val="00221F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2C194-B43F-41CD-9412-73195A2BC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11118</Words>
  <Characters>63375</Characters>
  <Application>Microsoft Office Word</Application>
  <DocSecurity>0</DocSecurity>
  <Lines>528</Lines>
  <Paragraphs>148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74345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2016-04-26T02:21:00Z</cp:lastPrinted>
  <dcterms:created xsi:type="dcterms:W3CDTF">2016-08-22T19:41:00Z</dcterms:created>
  <dcterms:modified xsi:type="dcterms:W3CDTF">2016-08-22T19:45:00Z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