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4C8D2" w14:textId="48228416" w:rsidR="00A915BF" w:rsidRDefault="00A915BF">
      <w:r>
        <w:t>Dear Jaydev,</w:t>
      </w:r>
    </w:p>
    <w:p w14:paraId="7E4F6D56" w14:textId="77777777" w:rsidR="00A915BF" w:rsidRDefault="00A915BF"/>
    <w:p w14:paraId="6F3225F8" w14:textId="35B0A8FE" w:rsidR="00A915BF" w:rsidRDefault="00A915BF">
      <w:r>
        <w:t xml:space="preserve">Thanks for conducting a thorough review of our protocol. The reviewers raised some great points, which we addressed </w:t>
      </w:r>
      <w:r w:rsidR="00927E55">
        <w:t xml:space="preserve">both </w:t>
      </w:r>
      <w:r>
        <w:t xml:space="preserve">in this letter and in the manuscript text. Though Reviewer#1 was negative, he/she still had some very </w:t>
      </w:r>
      <w:r w:rsidR="00927E55">
        <w:t>good comments and suggestions</w:t>
      </w:r>
      <w:r>
        <w:t>. The other three reviewers</w:t>
      </w:r>
      <w:r w:rsidR="00927E55">
        <w:t xml:space="preserve"> were more supportive and</w:t>
      </w:r>
      <w:r>
        <w:t xml:space="preserve"> also provided helpful comments. We feel that the protocol has improved significantly from </w:t>
      </w:r>
      <w:r w:rsidR="00927E55">
        <w:t>this thorough review</w:t>
      </w:r>
      <w:r>
        <w:t xml:space="preserve">. </w:t>
      </w:r>
      <w:r w:rsidR="0059443A">
        <w:t xml:space="preserve">Part of these recommendations was to discuss in greater detail how we used a modified LD50 dose as this is a refinement in terms of animal welfare. We have therefore </w:t>
      </w:r>
      <w:r w:rsidR="007F0047">
        <w:t>discussed this point in greater detail.</w:t>
      </w:r>
      <w:r w:rsidR="00627024">
        <w:t xml:space="preserve"> </w:t>
      </w:r>
      <w:r w:rsidR="00927E55">
        <w:t xml:space="preserve">In addition, in response to </w:t>
      </w:r>
      <w:r w:rsidR="00627024">
        <w:t xml:space="preserve">the </w:t>
      </w:r>
      <w:r w:rsidR="00927E55">
        <w:t xml:space="preserve">comments </w:t>
      </w:r>
      <w:r w:rsidR="00627024">
        <w:t xml:space="preserve">of Reviewer </w:t>
      </w:r>
      <w:r w:rsidR="00927E55">
        <w:t xml:space="preserve">3, we have </w:t>
      </w:r>
      <w:r w:rsidR="00627024">
        <w:t>used</w:t>
      </w:r>
      <w:r w:rsidR="00927E55">
        <w:t xml:space="preserve"> </w:t>
      </w:r>
      <w:r w:rsidR="007F0047">
        <w:t xml:space="preserve">alternative </w:t>
      </w:r>
      <w:r w:rsidR="00927E55">
        <w:t xml:space="preserve">data </w:t>
      </w:r>
      <w:r w:rsidR="00627024">
        <w:t>for the listeria growth curve in Table 1</w:t>
      </w:r>
      <w:r w:rsidR="00927E55">
        <w:t>.</w:t>
      </w:r>
    </w:p>
    <w:p w14:paraId="28F0C789" w14:textId="77777777" w:rsidR="00F95AB5" w:rsidRDefault="00F95AB5"/>
    <w:p w14:paraId="38238BB7" w14:textId="79EAA95B" w:rsidR="00F95AB5" w:rsidRDefault="00F95AB5">
      <w:r>
        <w:t>Sincerely,</w:t>
      </w:r>
    </w:p>
    <w:p w14:paraId="46B3C71E" w14:textId="3A6FF1A2" w:rsidR="00F95AB5" w:rsidRDefault="00F95AB5">
      <w:r>
        <w:t>Shannon Dunn</w:t>
      </w:r>
      <w:bookmarkStart w:id="0" w:name="_GoBack"/>
      <w:bookmarkEnd w:id="0"/>
    </w:p>
    <w:p w14:paraId="3208CFF2" w14:textId="77777777" w:rsidR="00A915BF" w:rsidRDefault="00A915BF"/>
    <w:p w14:paraId="33D23728" w14:textId="229AD16D" w:rsidR="0059443A" w:rsidRDefault="0059443A">
      <w:r>
        <w:t>The following is a point-by-point response to both the Editorial comments and the Reviewer comments:</w:t>
      </w:r>
    </w:p>
    <w:p w14:paraId="171E3E79" w14:textId="77777777" w:rsidR="00A915BF" w:rsidRDefault="00A915BF"/>
    <w:p w14:paraId="77A78980" w14:textId="77777777" w:rsidR="00AB366F" w:rsidRDefault="003E7A64" w:rsidP="00AB366F">
      <w:pPr>
        <w:rPr>
          <w:b/>
        </w:rPr>
      </w:pPr>
      <w:r w:rsidRPr="0059443A">
        <w:rPr>
          <w:b/>
        </w:rPr>
        <w:t>Response to Editor:</w:t>
      </w:r>
    </w:p>
    <w:p w14:paraId="31CFF5B6" w14:textId="15B559A4" w:rsidR="003E7A64" w:rsidRPr="00AB366F" w:rsidRDefault="00AB366F" w:rsidP="00AB366F">
      <w:pPr>
        <w:rPr>
          <w:b/>
        </w:rPr>
      </w:pPr>
      <w:r>
        <w:t xml:space="preserve">1. </w:t>
      </w:r>
      <w:r w:rsidR="003E7A64">
        <w:t>Please remove abbreviations from title.</w:t>
      </w:r>
    </w:p>
    <w:p w14:paraId="578BBC1E" w14:textId="77777777" w:rsidR="00AB366F" w:rsidRDefault="0059443A" w:rsidP="00AB366F">
      <w:pPr>
        <w:pStyle w:val="ListParagraph"/>
        <w:ind w:left="0"/>
        <w:rPr>
          <w:color w:val="4F81BD" w:themeColor="accent1"/>
        </w:rPr>
      </w:pPr>
      <w:r>
        <w:rPr>
          <w:color w:val="4F81BD" w:themeColor="accent1"/>
        </w:rPr>
        <w:t>This has been d</w:t>
      </w:r>
      <w:r w:rsidR="003E7A64" w:rsidRPr="009B335A">
        <w:rPr>
          <w:color w:val="4F81BD" w:themeColor="accent1"/>
        </w:rPr>
        <w:t>one.</w:t>
      </w:r>
    </w:p>
    <w:p w14:paraId="2D39C1A5" w14:textId="77777777" w:rsidR="00AB366F" w:rsidRDefault="00AB366F" w:rsidP="00AB366F">
      <w:pPr>
        <w:pStyle w:val="ListParagraph"/>
        <w:ind w:left="0"/>
        <w:rPr>
          <w:color w:val="4F81BD" w:themeColor="accent1"/>
        </w:rPr>
      </w:pPr>
    </w:p>
    <w:p w14:paraId="429ABF27" w14:textId="1BC6A625" w:rsidR="003E7A64" w:rsidRPr="00AB366F" w:rsidRDefault="00AB366F" w:rsidP="00AB366F">
      <w:pPr>
        <w:pStyle w:val="ListParagraph"/>
        <w:ind w:left="0"/>
      </w:pPr>
      <w:r w:rsidRPr="00AB366F">
        <w:t xml:space="preserve">2. </w:t>
      </w:r>
      <w:r w:rsidR="00FB4147" w:rsidRPr="00AB366F">
        <w:t>Please define all ab</w:t>
      </w:r>
      <w:r w:rsidR="003E7A64" w:rsidRPr="00AB366F">
        <w:t>breviations at first occurrence.</w:t>
      </w:r>
    </w:p>
    <w:p w14:paraId="7782456E" w14:textId="77777777" w:rsidR="00AB366F" w:rsidRDefault="009B335A" w:rsidP="00AB366F">
      <w:pPr>
        <w:pStyle w:val="ListParagraph"/>
        <w:ind w:left="0"/>
        <w:rPr>
          <w:color w:val="4F81BD" w:themeColor="accent1"/>
        </w:rPr>
      </w:pPr>
      <w:r w:rsidRPr="009B335A">
        <w:rPr>
          <w:color w:val="4F81BD" w:themeColor="accent1"/>
        </w:rPr>
        <w:t xml:space="preserve">We re-read the paper and have done this. </w:t>
      </w:r>
    </w:p>
    <w:p w14:paraId="4E73A3BB" w14:textId="77777777" w:rsidR="00AB366F" w:rsidRDefault="00AB366F" w:rsidP="00AB366F">
      <w:pPr>
        <w:pStyle w:val="ListParagraph"/>
        <w:ind w:left="0"/>
        <w:rPr>
          <w:color w:val="4F81BD" w:themeColor="accent1"/>
        </w:rPr>
      </w:pPr>
    </w:p>
    <w:p w14:paraId="20CF09A1" w14:textId="77777777" w:rsidR="00AB366F" w:rsidRDefault="00AB366F" w:rsidP="00AB366F">
      <w:pPr>
        <w:pStyle w:val="ListParagraph"/>
        <w:ind w:left="0"/>
      </w:pPr>
      <w:r w:rsidRPr="00AB366F">
        <w:t>3.</w:t>
      </w:r>
      <w:r>
        <w:rPr>
          <w:color w:val="4F81BD" w:themeColor="accent1"/>
        </w:rPr>
        <w:t xml:space="preserve"> </w:t>
      </w:r>
      <w:r w:rsidR="003E7A64">
        <w:t>PFA is toxic and requires a caution statement.</w:t>
      </w:r>
      <w:r w:rsidR="00FB4147">
        <w:t xml:space="preserve"> </w:t>
      </w:r>
    </w:p>
    <w:p w14:paraId="1A9280A4" w14:textId="49B0B84F" w:rsidR="00AB366F" w:rsidRDefault="00FB4147" w:rsidP="00AB366F">
      <w:pPr>
        <w:pStyle w:val="ListParagraph"/>
        <w:ind w:left="0"/>
        <w:rPr>
          <w:color w:val="4F81BD" w:themeColor="accent1"/>
        </w:rPr>
      </w:pPr>
      <w:r w:rsidRPr="0059443A">
        <w:rPr>
          <w:color w:val="4F81BD" w:themeColor="accent1"/>
        </w:rPr>
        <w:t>We ha</w:t>
      </w:r>
      <w:r w:rsidR="007A212E" w:rsidRPr="0059443A">
        <w:rPr>
          <w:color w:val="4F81BD" w:themeColor="accent1"/>
        </w:rPr>
        <w:t>ve added a caution statement at step 6.1</w:t>
      </w:r>
      <w:r w:rsidR="001019DE">
        <w:rPr>
          <w:color w:val="4F81BD" w:themeColor="accent1"/>
        </w:rPr>
        <w:t>7 where we use this reagent.</w:t>
      </w:r>
    </w:p>
    <w:p w14:paraId="058D770E" w14:textId="77777777" w:rsidR="00AB366F" w:rsidRDefault="00AB366F" w:rsidP="00AB366F">
      <w:pPr>
        <w:pStyle w:val="ListParagraph"/>
        <w:ind w:left="0"/>
        <w:rPr>
          <w:color w:val="4F81BD" w:themeColor="accent1"/>
        </w:rPr>
      </w:pPr>
    </w:p>
    <w:p w14:paraId="58A27573" w14:textId="1F1D09F6" w:rsidR="005F42EA" w:rsidRPr="00AB366F" w:rsidRDefault="00AB366F" w:rsidP="00AB366F">
      <w:pPr>
        <w:pStyle w:val="ListParagraph"/>
        <w:ind w:left="0"/>
        <w:rPr>
          <w:color w:val="4F81BD" w:themeColor="accent1"/>
        </w:rPr>
      </w:pPr>
      <w:r w:rsidRPr="00AB366F">
        <w:t xml:space="preserve">4. </w:t>
      </w:r>
      <w:r w:rsidR="005F42EA" w:rsidRPr="00AB366F">
        <w:t>Please</w:t>
      </w:r>
      <w:r w:rsidR="005F42EA">
        <w:t xml:space="preserve"> remove underlining from the protocol (i.e., step 4.6).</w:t>
      </w:r>
    </w:p>
    <w:p w14:paraId="430F924F" w14:textId="77777777" w:rsidR="00E17744" w:rsidRDefault="00D27D53" w:rsidP="00E17744">
      <w:pPr>
        <w:pStyle w:val="ListParagraph"/>
        <w:ind w:left="0"/>
        <w:rPr>
          <w:color w:val="4F81BD" w:themeColor="accent1"/>
        </w:rPr>
      </w:pPr>
      <w:r w:rsidRPr="004F10E7">
        <w:rPr>
          <w:color w:val="4F81BD" w:themeColor="accent1"/>
        </w:rPr>
        <w:t>This has been d</w:t>
      </w:r>
      <w:r w:rsidR="005F42EA" w:rsidRPr="004F10E7">
        <w:rPr>
          <w:color w:val="4F81BD" w:themeColor="accent1"/>
        </w:rPr>
        <w:t>one</w:t>
      </w:r>
      <w:r w:rsidR="0059443A">
        <w:rPr>
          <w:color w:val="4F81BD" w:themeColor="accent1"/>
        </w:rPr>
        <w:t>.</w:t>
      </w:r>
    </w:p>
    <w:p w14:paraId="2F152AA3" w14:textId="77777777" w:rsidR="00E17744" w:rsidRDefault="00E17744" w:rsidP="00E17744">
      <w:pPr>
        <w:pStyle w:val="ListParagraph"/>
        <w:ind w:left="0"/>
        <w:rPr>
          <w:color w:val="4F81BD" w:themeColor="accent1"/>
        </w:rPr>
      </w:pPr>
    </w:p>
    <w:p w14:paraId="40A5EB7B" w14:textId="5A117A38" w:rsidR="005F42EA" w:rsidRPr="00E17744" w:rsidRDefault="00E17744" w:rsidP="00E17744">
      <w:pPr>
        <w:pStyle w:val="ListParagraph"/>
        <w:ind w:left="0"/>
        <w:rPr>
          <w:color w:val="4F81BD" w:themeColor="accent1"/>
        </w:rPr>
      </w:pPr>
      <w:r w:rsidRPr="00E17744">
        <w:t>5.</w:t>
      </w:r>
      <w:r>
        <w:rPr>
          <w:color w:val="4F81BD" w:themeColor="accent1"/>
        </w:rPr>
        <w:t xml:space="preserve"> </w:t>
      </w:r>
      <w:r w:rsidR="005F42EA">
        <w:t>Please use “hr” as the abbreviation for hour(s).</w:t>
      </w:r>
    </w:p>
    <w:p w14:paraId="3CC49884" w14:textId="77777777" w:rsidR="00E17744" w:rsidRDefault="004F10E7" w:rsidP="00E17744">
      <w:pPr>
        <w:pStyle w:val="ListParagraph"/>
        <w:ind w:left="0"/>
        <w:rPr>
          <w:color w:val="4F81BD" w:themeColor="accent1"/>
        </w:rPr>
      </w:pPr>
      <w:r w:rsidRPr="004F10E7">
        <w:rPr>
          <w:color w:val="4F81BD" w:themeColor="accent1"/>
        </w:rPr>
        <w:t>This has been changed throughout</w:t>
      </w:r>
      <w:r w:rsidR="005F42EA" w:rsidRPr="004F10E7">
        <w:rPr>
          <w:color w:val="4F81BD" w:themeColor="accent1"/>
        </w:rPr>
        <w:t>.</w:t>
      </w:r>
    </w:p>
    <w:p w14:paraId="0F2621F1" w14:textId="77777777" w:rsidR="00E17744" w:rsidRDefault="00E17744" w:rsidP="00E17744">
      <w:pPr>
        <w:pStyle w:val="ListParagraph"/>
        <w:ind w:left="0"/>
        <w:rPr>
          <w:color w:val="4F81BD" w:themeColor="accent1"/>
        </w:rPr>
      </w:pPr>
    </w:p>
    <w:p w14:paraId="646A7C3B" w14:textId="77777777" w:rsidR="00E17744" w:rsidRDefault="00E17744" w:rsidP="00E17744">
      <w:pPr>
        <w:pStyle w:val="ListParagraph"/>
        <w:ind w:left="0"/>
      </w:pPr>
      <w:r w:rsidRPr="00E17744">
        <w:t>6.</w:t>
      </w:r>
      <w:r>
        <w:rPr>
          <w:color w:val="4F81BD" w:themeColor="accent1"/>
        </w:rPr>
        <w:t xml:space="preserve"> </w:t>
      </w:r>
      <w:r w:rsidR="005F42EA">
        <w:t>Please use “refrigerator” rather than the informal “fridge”.</w:t>
      </w:r>
      <w:r w:rsidR="00AB366F">
        <w:t xml:space="preserve">  </w:t>
      </w:r>
    </w:p>
    <w:p w14:paraId="1D3D2A8A" w14:textId="77777777" w:rsidR="00E17744" w:rsidRDefault="00AB366F" w:rsidP="00E17744">
      <w:pPr>
        <w:pStyle w:val="ListParagraph"/>
        <w:ind w:left="0"/>
        <w:rPr>
          <w:color w:val="4F81BD" w:themeColor="accent1"/>
        </w:rPr>
      </w:pPr>
      <w:r w:rsidRPr="00AB366F">
        <w:rPr>
          <w:color w:val="4F81BD" w:themeColor="accent1"/>
        </w:rPr>
        <w:t>This has been changed throughout.</w:t>
      </w:r>
    </w:p>
    <w:p w14:paraId="5D594D5A" w14:textId="77777777" w:rsidR="00E17744" w:rsidRDefault="00E17744" w:rsidP="00E17744">
      <w:pPr>
        <w:pStyle w:val="ListParagraph"/>
        <w:ind w:left="0"/>
        <w:rPr>
          <w:color w:val="4F81BD" w:themeColor="accent1"/>
        </w:rPr>
      </w:pPr>
    </w:p>
    <w:p w14:paraId="75A815A7" w14:textId="45F95BBF" w:rsidR="005F42EA" w:rsidRPr="00AB366F" w:rsidRDefault="00E17744" w:rsidP="00E17744">
      <w:pPr>
        <w:pStyle w:val="ListParagraph"/>
        <w:ind w:left="0"/>
        <w:rPr>
          <w:color w:val="4F81BD" w:themeColor="accent1"/>
        </w:rPr>
      </w:pPr>
      <w:r w:rsidRPr="00E17744">
        <w:t>7.</w:t>
      </w:r>
      <w:r>
        <w:rPr>
          <w:color w:val="4F81BD" w:themeColor="accent1"/>
        </w:rPr>
        <w:t xml:space="preserve"> </w:t>
      </w:r>
      <w:r w:rsidR="00AB366F">
        <w:t>Please</w:t>
      </w:r>
      <w:r w:rsidR="005F42EA">
        <w:t xml:space="preserve"> delete the note under step 8.10 as this material appears in 8.6.</w:t>
      </w:r>
    </w:p>
    <w:p w14:paraId="4C5398F6" w14:textId="4B0A128C" w:rsidR="005F42EA" w:rsidRPr="00AB366F" w:rsidRDefault="00AB366F" w:rsidP="00AB366F">
      <w:pPr>
        <w:pStyle w:val="ListParagraph"/>
        <w:widowControl w:val="0"/>
        <w:ind w:left="0"/>
        <w:contextualSpacing w:val="0"/>
        <w:rPr>
          <w:color w:val="4F81BD" w:themeColor="accent1"/>
        </w:rPr>
      </w:pPr>
      <w:r>
        <w:rPr>
          <w:color w:val="4F81BD" w:themeColor="accent1"/>
        </w:rPr>
        <w:t>This has been done.</w:t>
      </w:r>
    </w:p>
    <w:p w14:paraId="5C76564E" w14:textId="77777777" w:rsidR="00AB366F" w:rsidRDefault="00AB366F" w:rsidP="0059443A">
      <w:pPr>
        <w:pStyle w:val="ListParagraph"/>
        <w:ind w:left="0"/>
      </w:pPr>
    </w:p>
    <w:p w14:paraId="3E1FE16B" w14:textId="42D9D92F" w:rsidR="005F42EA" w:rsidRDefault="00AB366F" w:rsidP="0059443A">
      <w:pPr>
        <w:pStyle w:val="ListParagraph"/>
        <w:ind w:left="0"/>
      </w:pPr>
      <w:r>
        <w:t xml:space="preserve">8. </w:t>
      </w:r>
      <w:r w:rsidR="005F42EA">
        <w:t>Suggestions of where to place the figures should not appear between the figure title and the legend.</w:t>
      </w:r>
    </w:p>
    <w:p w14:paraId="6817ADB8" w14:textId="77777777" w:rsidR="005F42EA" w:rsidRPr="00AB366F" w:rsidRDefault="005F42EA" w:rsidP="0059443A">
      <w:pPr>
        <w:pStyle w:val="ListParagraph"/>
        <w:ind w:left="0"/>
        <w:rPr>
          <w:color w:val="4F81BD" w:themeColor="accent1"/>
        </w:rPr>
      </w:pPr>
      <w:r w:rsidRPr="00AB366F">
        <w:rPr>
          <w:color w:val="4F81BD" w:themeColor="accent1"/>
        </w:rPr>
        <w:t>We removed this.</w:t>
      </w:r>
    </w:p>
    <w:p w14:paraId="6F70629A" w14:textId="77777777" w:rsidR="005F42EA" w:rsidRDefault="005F42EA" w:rsidP="0059443A">
      <w:pPr>
        <w:pStyle w:val="ListParagraph"/>
        <w:ind w:left="0"/>
      </w:pPr>
    </w:p>
    <w:p w14:paraId="4583AA54" w14:textId="55E77DB1" w:rsidR="005F42EA" w:rsidRDefault="005F42EA" w:rsidP="0059443A">
      <w:pPr>
        <w:pStyle w:val="ListParagraph"/>
        <w:ind w:left="0"/>
      </w:pPr>
      <w:r>
        <w:t>Additional Detail Required:</w:t>
      </w:r>
    </w:p>
    <w:p w14:paraId="672A2012" w14:textId="2CCDCC97" w:rsidR="005F42EA" w:rsidRDefault="00E17744" w:rsidP="0059443A">
      <w:pPr>
        <w:pStyle w:val="ListParagraph"/>
        <w:ind w:left="0"/>
      </w:pPr>
      <w:r>
        <w:t xml:space="preserve">9. </w:t>
      </w:r>
      <w:r w:rsidR="005F42EA">
        <w:t>4.4 How many bacteria are injected per mouse?</w:t>
      </w:r>
    </w:p>
    <w:p w14:paraId="561D3E49" w14:textId="77777777" w:rsidR="005F42EA" w:rsidRDefault="005F42EA" w:rsidP="0059443A">
      <w:pPr>
        <w:pStyle w:val="ListParagraph"/>
        <w:ind w:left="0"/>
      </w:pPr>
    </w:p>
    <w:p w14:paraId="3AEB5800" w14:textId="1CA4D09E" w:rsidR="005F42EA" w:rsidRDefault="00E17744" w:rsidP="0059443A">
      <w:pPr>
        <w:pStyle w:val="ListParagraph"/>
        <w:ind w:left="0"/>
      </w:pPr>
      <w:r w:rsidRPr="00E17744">
        <w:rPr>
          <w:color w:val="4F81BD" w:themeColor="accent1"/>
        </w:rPr>
        <w:t>Reply:</w:t>
      </w:r>
      <w:r w:rsidR="005F42EA" w:rsidRPr="00E17744">
        <w:rPr>
          <w:color w:val="4F81BD" w:themeColor="accent1"/>
        </w:rPr>
        <w:t xml:space="preserve"> We inserted the following </w:t>
      </w:r>
      <w:r w:rsidR="001019DE">
        <w:rPr>
          <w:color w:val="4F81BD" w:themeColor="accent1"/>
        </w:rPr>
        <w:t>note after step 3.1.</w:t>
      </w:r>
    </w:p>
    <w:p w14:paraId="1B9B9D12" w14:textId="77777777" w:rsidR="001019DE" w:rsidRDefault="001019DE" w:rsidP="0059443A">
      <w:pPr>
        <w:pStyle w:val="ListParagraph"/>
        <w:ind w:left="0"/>
        <w:rPr>
          <w:rFonts w:asciiTheme="majorHAnsi" w:hAnsiTheme="majorHAnsi" w:cs="Arial"/>
          <w:lang w:eastAsia="ko-KR"/>
        </w:rPr>
      </w:pPr>
    </w:p>
    <w:p w14:paraId="719BDDE6" w14:textId="77777777" w:rsidR="005F42EA" w:rsidRPr="001019DE" w:rsidRDefault="005F42EA" w:rsidP="0059443A">
      <w:pPr>
        <w:pStyle w:val="ListParagraph"/>
        <w:ind w:left="0"/>
        <w:rPr>
          <w:color w:val="4F81BD" w:themeColor="accent1"/>
        </w:rPr>
      </w:pPr>
      <w:r w:rsidRPr="001019DE">
        <w:rPr>
          <w:rFonts w:asciiTheme="majorHAnsi" w:hAnsiTheme="majorHAnsi" w:cs="Arial"/>
          <w:color w:val="4F81BD" w:themeColor="accent1"/>
          <w:lang w:eastAsia="ko-KR"/>
        </w:rPr>
        <w:t>The CFU of bacteria injected will be dependent on the type of experiment performed. Refer to procedures below for specific recommendations for each experiment.</w:t>
      </w:r>
    </w:p>
    <w:p w14:paraId="039CC1F6" w14:textId="77777777" w:rsidR="003E7A64" w:rsidRDefault="003E7A64" w:rsidP="0059443A">
      <w:pPr>
        <w:pStyle w:val="ListParagraph"/>
        <w:ind w:left="0"/>
      </w:pPr>
    </w:p>
    <w:p w14:paraId="655E9D50" w14:textId="77777777" w:rsidR="003E7A64" w:rsidRDefault="003E7A64" w:rsidP="0059443A">
      <w:pPr>
        <w:pStyle w:val="ListParagraph"/>
        <w:ind w:left="0"/>
      </w:pPr>
    </w:p>
    <w:p w14:paraId="79C5FC85" w14:textId="477B161A" w:rsidR="003E7A64" w:rsidRDefault="001019DE" w:rsidP="0059443A">
      <w:pPr>
        <w:pStyle w:val="ListParagraph"/>
        <w:ind w:left="0"/>
      </w:pPr>
      <w:r>
        <w:t xml:space="preserve">10.     </w:t>
      </w:r>
      <w:r w:rsidR="00E479D1">
        <w:t>6.2. Please include a citation or describe using text. The actions are difficult to see in the figure.</w:t>
      </w:r>
    </w:p>
    <w:p w14:paraId="3B758130" w14:textId="77777777" w:rsidR="00E479D1" w:rsidRDefault="00E479D1" w:rsidP="0059443A">
      <w:pPr>
        <w:pStyle w:val="ListParagraph"/>
        <w:ind w:left="0"/>
      </w:pPr>
    </w:p>
    <w:p w14:paraId="25E9E67B" w14:textId="580BC680" w:rsidR="00E479D1" w:rsidRPr="00E17744" w:rsidRDefault="00E479D1" w:rsidP="0059443A">
      <w:pPr>
        <w:pStyle w:val="ListParagraph"/>
        <w:ind w:left="0"/>
        <w:rPr>
          <w:color w:val="4F81BD" w:themeColor="accent1"/>
        </w:rPr>
      </w:pPr>
      <w:r w:rsidRPr="00E17744">
        <w:rPr>
          <w:color w:val="4F81BD" w:themeColor="accent1"/>
        </w:rPr>
        <w:t>Reply. The actions are outlined in detail in the figure legend. I have added a statement to re</w:t>
      </w:r>
      <w:r w:rsidR="007A212E" w:rsidRPr="00E17744">
        <w:rPr>
          <w:color w:val="4F81BD" w:themeColor="accent1"/>
        </w:rPr>
        <w:t>fer the reader to the legend.</w:t>
      </w:r>
      <w:r w:rsidR="001019DE">
        <w:rPr>
          <w:color w:val="4F81BD" w:themeColor="accent1"/>
        </w:rPr>
        <w:t xml:space="preserve"> We also to film a spleen removal in the video.</w:t>
      </w:r>
    </w:p>
    <w:p w14:paraId="193BC092" w14:textId="77777777" w:rsidR="003E7A64" w:rsidRDefault="003E7A64" w:rsidP="0059443A">
      <w:pPr>
        <w:pStyle w:val="ListParagraph"/>
        <w:ind w:left="0"/>
      </w:pPr>
    </w:p>
    <w:p w14:paraId="6E3B0CBE" w14:textId="77777777" w:rsidR="00E17744" w:rsidRDefault="00E17744" w:rsidP="0059443A">
      <w:pPr>
        <w:pStyle w:val="ListParagraph"/>
        <w:ind w:left="0"/>
      </w:pPr>
      <w:r>
        <w:t xml:space="preserve">11.  </w:t>
      </w:r>
      <w:r w:rsidR="00177D33">
        <w:t>6.24. Please provide a citation.</w:t>
      </w:r>
      <w:r w:rsidR="007A212E">
        <w:t xml:space="preserve"> </w:t>
      </w:r>
    </w:p>
    <w:p w14:paraId="5CCF4937" w14:textId="3F1E7EF7" w:rsidR="007A212E" w:rsidRPr="00E17744" w:rsidRDefault="00E17744" w:rsidP="0059443A">
      <w:pPr>
        <w:pStyle w:val="ListParagraph"/>
        <w:ind w:left="0"/>
        <w:rPr>
          <w:color w:val="4F81BD" w:themeColor="accent1"/>
        </w:rPr>
      </w:pPr>
      <w:r w:rsidRPr="00E17744">
        <w:rPr>
          <w:color w:val="4F81BD" w:themeColor="accent1"/>
        </w:rPr>
        <w:t xml:space="preserve">Reply: </w:t>
      </w:r>
      <w:r w:rsidR="007A212E" w:rsidRPr="00E17744">
        <w:rPr>
          <w:color w:val="4F81BD" w:themeColor="accent1"/>
        </w:rPr>
        <w:t xml:space="preserve">To cite a flow cytometer manual is not appropriate as we are not </w:t>
      </w:r>
      <w:r w:rsidRPr="00E17744">
        <w:rPr>
          <w:color w:val="4F81BD" w:themeColor="accent1"/>
        </w:rPr>
        <w:t>allow</w:t>
      </w:r>
      <w:r w:rsidR="001019DE">
        <w:rPr>
          <w:color w:val="4F81BD" w:themeColor="accent1"/>
        </w:rPr>
        <w:t>ed</w:t>
      </w:r>
      <w:r w:rsidRPr="00E17744">
        <w:rPr>
          <w:color w:val="4F81BD" w:themeColor="accent1"/>
        </w:rPr>
        <w:t xml:space="preserve"> to specify</w:t>
      </w:r>
      <w:r w:rsidR="007A212E" w:rsidRPr="00E17744">
        <w:rPr>
          <w:color w:val="4F81BD" w:themeColor="accent1"/>
        </w:rPr>
        <w:t xml:space="preserve"> what machine </w:t>
      </w:r>
      <w:r w:rsidR="001019DE">
        <w:rPr>
          <w:color w:val="4F81BD" w:themeColor="accent1"/>
        </w:rPr>
        <w:t>to use</w:t>
      </w:r>
      <w:r w:rsidR="007A212E" w:rsidRPr="00E17744">
        <w:rPr>
          <w:color w:val="4F81BD" w:themeColor="accent1"/>
        </w:rPr>
        <w:t xml:space="preserve"> and many would </w:t>
      </w:r>
      <w:r w:rsidRPr="00E17744">
        <w:rPr>
          <w:color w:val="4F81BD" w:themeColor="accent1"/>
        </w:rPr>
        <w:t>be appropriate for this type of analysis</w:t>
      </w:r>
      <w:r w:rsidR="007A212E" w:rsidRPr="00E17744">
        <w:rPr>
          <w:color w:val="4F81BD" w:themeColor="accent1"/>
        </w:rPr>
        <w:t xml:space="preserve">. We therefore inserted the following </w:t>
      </w:r>
      <w:r>
        <w:rPr>
          <w:color w:val="4F81BD" w:themeColor="accent1"/>
        </w:rPr>
        <w:t xml:space="preserve">to this </w:t>
      </w:r>
      <w:r w:rsidR="007A212E" w:rsidRPr="00E17744">
        <w:rPr>
          <w:color w:val="4F81BD" w:themeColor="accent1"/>
        </w:rPr>
        <w:t>statement, “</w:t>
      </w:r>
      <w:r w:rsidR="007A212E" w:rsidRPr="00E17744">
        <w:rPr>
          <w:rFonts w:asciiTheme="majorHAnsi" w:hAnsiTheme="majorHAnsi" w:cs="Arial"/>
          <w:color w:val="4F81BD" w:themeColor="accent1"/>
        </w:rPr>
        <w:t xml:space="preserve">Collect at least 200,000 events per sample and 10,000 events for compensation controls </w:t>
      </w:r>
      <w:r w:rsidR="007A212E" w:rsidRPr="00580C55">
        <w:rPr>
          <w:rFonts w:asciiTheme="majorHAnsi" w:hAnsiTheme="majorHAnsi" w:cs="Arial"/>
          <w:b/>
          <w:color w:val="4F81BD" w:themeColor="accent1"/>
        </w:rPr>
        <w:t>using operating procedures that are appropriate for the instrument used</w:t>
      </w:r>
      <w:r w:rsidR="007A212E" w:rsidRPr="00E17744">
        <w:rPr>
          <w:rFonts w:asciiTheme="majorHAnsi" w:hAnsiTheme="majorHAnsi" w:cs="Arial"/>
          <w:color w:val="4F81BD" w:themeColor="accent1"/>
        </w:rPr>
        <w:t>”.</w:t>
      </w:r>
    </w:p>
    <w:p w14:paraId="4893B81F" w14:textId="5DCDE55A" w:rsidR="00177D33" w:rsidRDefault="00177D33" w:rsidP="0059443A">
      <w:pPr>
        <w:pStyle w:val="ListParagraph"/>
        <w:ind w:left="0"/>
      </w:pPr>
    </w:p>
    <w:p w14:paraId="486F47BC" w14:textId="77777777" w:rsidR="00E17744" w:rsidRDefault="00E17744" w:rsidP="00E17744">
      <w:pPr>
        <w:pStyle w:val="ListParagraph"/>
        <w:ind w:left="0"/>
      </w:pPr>
      <w:r>
        <w:t xml:space="preserve">12. </w:t>
      </w:r>
      <w:r w:rsidR="00C238C6">
        <w:t xml:space="preserve">How are the piece of liver and spleen removed? What cuts are made, </w:t>
      </w:r>
      <w:r>
        <w:t>is the animal disinfected first?</w:t>
      </w:r>
      <w:r w:rsidR="00C238C6">
        <w:t>. Stepwise detail is required to film removal.</w:t>
      </w:r>
      <w:r w:rsidR="009B335A">
        <w:t xml:space="preserve"> </w:t>
      </w:r>
    </w:p>
    <w:p w14:paraId="128F7BE5" w14:textId="77777777" w:rsidR="00E17744" w:rsidRDefault="00E17744" w:rsidP="00E17744">
      <w:pPr>
        <w:pStyle w:val="ListParagraph"/>
        <w:ind w:left="0"/>
      </w:pPr>
    </w:p>
    <w:p w14:paraId="308C4681" w14:textId="0F25D08C" w:rsidR="00C238C6" w:rsidRPr="00E17744" w:rsidRDefault="004F10E7" w:rsidP="00E17744">
      <w:pPr>
        <w:pStyle w:val="ListParagraph"/>
        <w:ind w:left="0"/>
        <w:rPr>
          <w:color w:val="4F81BD" w:themeColor="accent1"/>
        </w:rPr>
      </w:pPr>
      <w:r w:rsidRPr="00E17744">
        <w:rPr>
          <w:color w:val="4F81BD" w:themeColor="accent1"/>
        </w:rPr>
        <w:t>Reply: This dissection was to be included as part of the filming (</w:t>
      </w:r>
      <w:r w:rsidR="00E17744" w:rsidRPr="00E17744">
        <w:rPr>
          <w:color w:val="4F81BD" w:themeColor="accent1"/>
        </w:rPr>
        <w:t>this</w:t>
      </w:r>
      <w:r w:rsidRPr="00E17744">
        <w:rPr>
          <w:color w:val="4F81BD" w:themeColor="accent1"/>
        </w:rPr>
        <w:t xml:space="preserve"> step was highlighted in yellow). Nonetheless, w</w:t>
      </w:r>
      <w:r w:rsidR="001019DE">
        <w:rPr>
          <w:color w:val="4F81BD" w:themeColor="accent1"/>
        </w:rPr>
        <w:t xml:space="preserve">e have expanded this section to describe the dissection procedures (steps 7.4-7.8). </w:t>
      </w:r>
    </w:p>
    <w:p w14:paraId="23556379" w14:textId="77777777" w:rsidR="00177D33" w:rsidRDefault="00177D33" w:rsidP="0059443A">
      <w:pPr>
        <w:pStyle w:val="ListParagraph"/>
        <w:ind w:left="0"/>
      </w:pPr>
    </w:p>
    <w:p w14:paraId="1DD5EE14" w14:textId="2AA22311" w:rsidR="00177D33" w:rsidRDefault="00711CE6" w:rsidP="0059443A">
      <w:pPr>
        <w:pStyle w:val="ListParagraph"/>
        <w:ind w:left="0"/>
      </w:pPr>
      <w:r>
        <w:t xml:space="preserve">13. </w:t>
      </w:r>
      <w:r w:rsidR="00177D33">
        <w:t>Branding</w:t>
      </w:r>
      <w:r w:rsidR="00C238C6">
        <w:t xml:space="preserve"> should be removed</w:t>
      </w:r>
      <w:r w:rsidR="00177D33">
        <w:t>. Jackson Laboratory, stock number should appear in the materials table rather than in the text protocol.</w:t>
      </w:r>
    </w:p>
    <w:p w14:paraId="35F0BBEF" w14:textId="024A1B80" w:rsidR="00177D33" w:rsidRPr="00711CE6" w:rsidRDefault="00711CE6" w:rsidP="0059443A">
      <w:pPr>
        <w:pStyle w:val="ListParagraph"/>
        <w:ind w:left="0"/>
        <w:rPr>
          <w:color w:val="4F81BD" w:themeColor="accent1"/>
        </w:rPr>
      </w:pPr>
      <w:r w:rsidRPr="00711CE6">
        <w:rPr>
          <w:color w:val="4F81BD" w:themeColor="accent1"/>
        </w:rPr>
        <w:t>This has been done.</w:t>
      </w:r>
    </w:p>
    <w:p w14:paraId="6F669CCF" w14:textId="77777777" w:rsidR="00177D33" w:rsidRDefault="00177D33" w:rsidP="0059443A">
      <w:pPr>
        <w:pStyle w:val="ListParagraph"/>
        <w:ind w:left="0"/>
      </w:pPr>
    </w:p>
    <w:p w14:paraId="4E9A9AFF" w14:textId="700DB53E" w:rsidR="00177D33" w:rsidRDefault="00711CE6" w:rsidP="0059443A">
      <w:pPr>
        <w:pStyle w:val="ListParagraph"/>
        <w:ind w:left="0"/>
      </w:pPr>
      <w:r>
        <w:t xml:space="preserve">14. </w:t>
      </w:r>
      <w:r w:rsidR="00177D33">
        <w:t>Remove Golgistop from legend.</w:t>
      </w:r>
    </w:p>
    <w:p w14:paraId="1C3914C3" w14:textId="0E335457" w:rsidR="00177D33" w:rsidRPr="00711CE6" w:rsidRDefault="00711CE6" w:rsidP="0059443A">
      <w:pPr>
        <w:pStyle w:val="ListParagraph"/>
        <w:ind w:left="0"/>
        <w:rPr>
          <w:color w:val="4F81BD" w:themeColor="accent1"/>
        </w:rPr>
      </w:pPr>
      <w:r w:rsidRPr="00711CE6">
        <w:rPr>
          <w:color w:val="4F81BD" w:themeColor="accent1"/>
        </w:rPr>
        <w:t>This has been done.</w:t>
      </w:r>
    </w:p>
    <w:p w14:paraId="20E41866" w14:textId="77777777" w:rsidR="00C238C6" w:rsidRDefault="00C238C6" w:rsidP="0059443A">
      <w:pPr>
        <w:pStyle w:val="ListParagraph"/>
        <w:ind w:left="0"/>
      </w:pPr>
    </w:p>
    <w:p w14:paraId="6988D1E6" w14:textId="62375144" w:rsidR="00C238C6" w:rsidRDefault="00711CE6" w:rsidP="0059443A">
      <w:pPr>
        <w:pStyle w:val="ListParagraph"/>
        <w:ind w:left="0"/>
      </w:pPr>
      <w:r>
        <w:t xml:space="preserve">15. </w:t>
      </w:r>
      <w:r w:rsidR="00C238C6">
        <w:t>Results:</w:t>
      </w:r>
    </w:p>
    <w:p w14:paraId="40E96462" w14:textId="72739151" w:rsidR="00C238C6" w:rsidRDefault="00C238C6" w:rsidP="0059443A">
      <w:pPr>
        <w:pStyle w:val="ListParagraph"/>
        <w:ind w:left="0"/>
      </w:pPr>
      <w:r>
        <w:t>Please describe what the data in each figure mean in the results section. For instance, what did the data in Figure 4 show? We have added a line after Figure 4, 6, and 7 to explain what the figures show.</w:t>
      </w:r>
    </w:p>
    <w:p w14:paraId="6D5ECF20" w14:textId="77777777" w:rsidR="00711CE6" w:rsidRDefault="00711CE6" w:rsidP="0059443A">
      <w:pPr>
        <w:pStyle w:val="ListParagraph"/>
        <w:ind w:left="0"/>
      </w:pPr>
    </w:p>
    <w:p w14:paraId="693CDFF4" w14:textId="5F68920B" w:rsidR="00711CE6" w:rsidRPr="00711CE6" w:rsidRDefault="00711CE6" w:rsidP="0059443A">
      <w:pPr>
        <w:pStyle w:val="ListParagraph"/>
        <w:ind w:left="0"/>
        <w:rPr>
          <w:color w:val="4F81BD" w:themeColor="accent1"/>
        </w:rPr>
      </w:pPr>
      <w:r w:rsidRPr="00711CE6">
        <w:rPr>
          <w:color w:val="4F81BD" w:themeColor="accent1"/>
        </w:rPr>
        <w:t>This has been done.</w:t>
      </w:r>
    </w:p>
    <w:p w14:paraId="6BC9D84D" w14:textId="77777777" w:rsidR="00A500E8" w:rsidRDefault="00A500E8" w:rsidP="0059443A">
      <w:pPr>
        <w:pStyle w:val="ListParagraph"/>
        <w:ind w:left="0"/>
      </w:pPr>
    </w:p>
    <w:p w14:paraId="201CB930" w14:textId="77777777" w:rsidR="00711CE6" w:rsidRDefault="00711CE6" w:rsidP="0059443A">
      <w:pPr>
        <w:pStyle w:val="ListParagraph"/>
        <w:ind w:left="0"/>
      </w:pPr>
      <w:r>
        <w:t xml:space="preserve">16. </w:t>
      </w:r>
      <w:r w:rsidR="00A500E8" w:rsidRPr="00711CE6">
        <w:t>Please define the error bars in Figure 4</w:t>
      </w:r>
      <w:r w:rsidR="00FF2B9F" w:rsidRPr="00711CE6">
        <w:t xml:space="preserve"> and 6</w:t>
      </w:r>
      <w:r w:rsidR="00A500E8" w:rsidRPr="00711CE6">
        <w:t>.</w:t>
      </w:r>
      <w:r w:rsidR="00A500E8">
        <w:t xml:space="preserve"> </w:t>
      </w:r>
      <w:r w:rsidR="00FF2B9F">
        <w:t xml:space="preserve"> </w:t>
      </w:r>
    </w:p>
    <w:p w14:paraId="0A0951EF" w14:textId="77777777" w:rsidR="00711CE6" w:rsidRDefault="00711CE6" w:rsidP="00711CE6">
      <w:pPr>
        <w:pStyle w:val="ListParagraph"/>
        <w:ind w:left="0"/>
        <w:rPr>
          <w:color w:val="4F81BD" w:themeColor="accent1"/>
        </w:rPr>
      </w:pPr>
      <w:r w:rsidRPr="00711CE6">
        <w:rPr>
          <w:color w:val="4F81BD" w:themeColor="accent1"/>
        </w:rPr>
        <w:t>This has been done.</w:t>
      </w:r>
    </w:p>
    <w:p w14:paraId="5E8AFE5F" w14:textId="77777777" w:rsidR="00711CE6" w:rsidRDefault="00711CE6" w:rsidP="00711CE6">
      <w:pPr>
        <w:pStyle w:val="ListParagraph"/>
        <w:ind w:left="0"/>
        <w:rPr>
          <w:color w:val="4F81BD" w:themeColor="accent1"/>
        </w:rPr>
      </w:pPr>
    </w:p>
    <w:p w14:paraId="5410780A" w14:textId="77777777" w:rsidR="00711CE6" w:rsidRDefault="00FF2B9F" w:rsidP="00711CE6">
      <w:pPr>
        <w:pStyle w:val="ListParagraph"/>
        <w:ind w:left="0"/>
        <w:rPr>
          <w:color w:val="4F81BD" w:themeColor="accent1"/>
        </w:rPr>
      </w:pPr>
      <w:r w:rsidRPr="004F10E7">
        <w:rPr>
          <w:b/>
        </w:rPr>
        <w:t>Reviewer 1</w:t>
      </w:r>
    </w:p>
    <w:p w14:paraId="51A0AFA4" w14:textId="1F4E7216" w:rsidR="00711CE6" w:rsidRDefault="004F10E7" w:rsidP="00711CE6">
      <w:pPr>
        <w:pStyle w:val="ListParagraph"/>
        <w:ind w:left="0"/>
        <w:rPr>
          <w:color w:val="4F81BD" w:themeColor="accent1"/>
        </w:rPr>
      </w:pPr>
      <w:r>
        <w:t>Reviewer 1 was generally negative and found</w:t>
      </w:r>
      <w:r w:rsidR="00FF2B9F">
        <w:t xml:space="preserve"> that the usefulness and impact of the manuscript are quite low, given that </w:t>
      </w:r>
      <w:r w:rsidR="00546F91">
        <w:t>we are presenting</w:t>
      </w:r>
      <w:r w:rsidR="00FF2B9F">
        <w:t xml:space="preserve"> standard protocols that have been used for decades. The reviewer also said that none of the techniques are complicated enough to require a visual aid to perform correctly.</w:t>
      </w:r>
      <w:r w:rsidR="00711CE6">
        <w:t xml:space="preserve"> Nonetheless, r</w:t>
      </w:r>
      <w:r w:rsidR="00C74371">
        <w:t>eviewer 1 provided valuable comments that have</w:t>
      </w:r>
      <w:r w:rsidR="00711CE6">
        <w:t xml:space="preserve"> </w:t>
      </w:r>
      <w:r w:rsidR="00C74371">
        <w:t>improved the protocol.</w:t>
      </w:r>
    </w:p>
    <w:p w14:paraId="51F49B60" w14:textId="77777777" w:rsidR="00711CE6" w:rsidRDefault="00711CE6" w:rsidP="00711CE6">
      <w:pPr>
        <w:pStyle w:val="ListParagraph"/>
        <w:ind w:left="0"/>
        <w:rPr>
          <w:color w:val="4F81BD" w:themeColor="accent1"/>
        </w:rPr>
      </w:pPr>
    </w:p>
    <w:p w14:paraId="7EB0E7EA" w14:textId="77777777" w:rsidR="00711CE6" w:rsidRDefault="004F10E7" w:rsidP="00711CE6">
      <w:pPr>
        <w:pStyle w:val="ListParagraph"/>
        <w:ind w:left="0"/>
        <w:rPr>
          <w:color w:val="4F81BD" w:themeColor="accent1"/>
        </w:rPr>
      </w:pPr>
      <w:r>
        <w:rPr>
          <w:color w:val="4F81BD" w:themeColor="accent1"/>
        </w:rPr>
        <w:t>Reply</w:t>
      </w:r>
      <w:r w:rsidR="00FF2B9F" w:rsidRPr="004F10E7">
        <w:rPr>
          <w:color w:val="4F81BD" w:themeColor="accent1"/>
        </w:rPr>
        <w:t xml:space="preserve">: </w:t>
      </w:r>
      <w:r w:rsidR="009B335A" w:rsidRPr="004F10E7">
        <w:rPr>
          <w:color w:val="4F81BD" w:themeColor="accent1"/>
        </w:rPr>
        <w:t>We agree with the</w:t>
      </w:r>
      <w:r w:rsidR="00FF2B9F" w:rsidRPr="004F10E7">
        <w:rPr>
          <w:color w:val="4F81BD" w:themeColor="accent1"/>
        </w:rPr>
        <w:t xml:space="preserve"> reviewer </w:t>
      </w:r>
      <w:r>
        <w:rPr>
          <w:color w:val="4F81BD" w:themeColor="accent1"/>
        </w:rPr>
        <w:t>the protocols are standard and not necessarily novel</w:t>
      </w:r>
      <w:r w:rsidR="00FF2B9F" w:rsidRPr="004F10E7">
        <w:rPr>
          <w:color w:val="4F81BD" w:themeColor="accent1"/>
        </w:rPr>
        <w:t xml:space="preserve">. I </w:t>
      </w:r>
      <w:r w:rsidR="009B335A" w:rsidRPr="004F10E7">
        <w:rPr>
          <w:color w:val="4F81BD" w:themeColor="accent1"/>
        </w:rPr>
        <w:t xml:space="preserve">did </w:t>
      </w:r>
      <w:r w:rsidR="00711CE6">
        <w:rPr>
          <w:color w:val="4F81BD" w:themeColor="accent1"/>
        </w:rPr>
        <w:t xml:space="preserve">originally </w:t>
      </w:r>
      <w:r w:rsidR="009B335A" w:rsidRPr="004F10E7">
        <w:rPr>
          <w:color w:val="4F81BD" w:themeColor="accent1"/>
        </w:rPr>
        <w:t>raise this issue with the</w:t>
      </w:r>
      <w:r w:rsidR="00FF2B9F" w:rsidRPr="004F10E7">
        <w:rPr>
          <w:color w:val="4F81BD" w:themeColor="accent1"/>
        </w:rPr>
        <w:t xml:space="preserve"> </w:t>
      </w:r>
      <w:r w:rsidR="009B335A" w:rsidRPr="004F10E7">
        <w:rPr>
          <w:color w:val="4F81BD" w:themeColor="accent1"/>
        </w:rPr>
        <w:t>editor who solicited the</w:t>
      </w:r>
      <w:r w:rsidR="00FF2B9F" w:rsidRPr="004F10E7">
        <w:rPr>
          <w:color w:val="4F81BD" w:themeColor="accent1"/>
        </w:rPr>
        <w:t xml:space="preserve"> manuscript (Teena Mehta) and she insisted that she thought that it would be a useful protocol for the readership give</w:t>
      </w:r>
      <w:r w:rsidR="00115AEF" w:rsidRPr="004F10E7">
        <w:rPr>
          <w:color w:val="4F81BD" w:themeColor="accent1"/>
        </w:rPr>
        <w:t>n</w:t>
      </w:r>
      <w:r w:rsidR="00FF2B9F" w:rsidRPr="004F10E7">
        <w:rPr>
          <w:color w:val="4F81BD" w:themeColor="accent1"/>
        </w:rPr>
        <w:t xml:space="preserve"> that similar protocols </w:t>
      </w:r>
      <w:r w:rsidR="00115AEF" w:rsidRPr="004F10E7">
        <w:rPr>
          <w:color w:val="4F81BD" w:themeColor="accent1"/>
        </w:rPr>
        <w:t>were</w:t>
      </w:r>
      <w:r w:rsidR="00FF2B9F" w:rsidRPr="004F10E7">
        <w:rPr>
          <w:color w:val="4F81BD" w:themeColor="accent1"/>
        </w:rPr>
        <w:t xml:space="preserve"> highly </w:t>
      </w:r>
      <w:r w:rsidR="001E7EF2" w:rsidRPr="004F10E7">
        <w:rPr>
          <w:color w:val="4F81BD" w:themeColor="accent1"/>
        </w:rPr>
        <w:t>accessed</w:t>
      </w:r>
      <w:r w:rsidR="00FF2B9F" w:rsidRPr="004F10E7">
        <w:rPr>
          <w:color w:val="4F81BD" w:themeColor="accent1"/>
        </w:rPr>
        <w:t xml:space="preserve">. </w:t>
      </w:r>
      <w:r w:rsidR="001E7EF2" w:rsidRPr="004F10E7">
        <w:rPr>
          <w:color w:val="4F81BD" w:themeColor="accent1"/>
        </w:rPr>
        <w:t>Our group feels that we certainly would have</w:t>
      </w:r>
      <w:r w:rsidR="00FF2B9F" w:rsidRPr="004F10E7">
        <w:rPr>
          <w:color w:val="4F81BD" w:themeColor="accent1"/>
        </w:rPr>
        <w:t xml:space="preserve"> benefited from </w:t>
      </w:r>
      <w:r w:rsidR="001E7EF2" w:rsidRPr="004F10E7">
        <w:rPr>
          <w:color w:val="4F81BD" w:themeColor="accent1"/>
        </w:rPr>
        <w:t>such a</w:t>
      </w:r>
      <w:r w:rsidR="00FF2B9F" w:rsidRPr="004F10E7">
        <w:rPr>
          <w:color w:val="4F81BD" w:themeColor="accent1"/>
        </w:rPr>
        <w:t xml:space="preserve"> protocol if it </w:t>
      </w:r>
      <w:r w:rsidR="007D4468" w:rsidRPr="004F10E7">
        <w:rPr>
          <w:color w:val="4F81BD" w:themeColor="accent1"/>
        </w:rPr>
        <w:t>had been available at</w:t>
      </w:r>
      <w:r w:rsidR="00FF2B9F" w:rsidRPr="004F10E7">
        <w:rPr>
          <w:color w:val="4F81BD" w:themeColor="accent1"/>
        </w:rPr>
        <w:t xml:space="preserve"> JOVE when we </w:t>
      </w:r>
      <w:r w:rsidR="007D4468" w:rsidRPr="004F10E7">
        <w:rPr>
          <w:color w:val="4F81BD" w:themeColor="accent1"/>
        </w:rPr>
        <w:t xml:space="preserve">established </w:t>
      </w:r>
      <w:r w:rsidR="001E7EF2" w:rsidRPr="004F10E7">
        <w:rPr>
          <w:color w:val="4F81BD" w:themeColor="accent1"/>
        </w:rPr>
        <w:t>the</w:t>
      </w:r>
      <w:r w:rsidR="00115AEF" w:rsidRPr="004F10E7">
        <w:rPr>
          <w:color w:val="4F81BD" w:themeColor="accent1"/>
        </w:rPr>
        <w:t>se</w:t>
      </w:r>
      <w:r w:rsidR="001E7EF2" w:rsidRPr="004F10E7">
        <w:rPr>
          <w:color w:val="4F81BD" w:themeColor="accent1"/>
        </w:rPr>
        <w:t xml:space="preserve"> procedures in</w:t>
      </w:r>
      <w:r w:rsidR="00FF2B9F" w:rsidRPr="004F10E7">
        <w:rPr>
          <w:color w:val="4F81BD" w:themeColor="accent1"/>
        </w:rPr>
        <w:t xml:space="preserve"> our laboratory.  Regarding the comment that none of the techniques are complicated enough to require a visual ai</w:t>
      </w:r>
      <w:r w:rsidR="007D4468" w:rsidRPr="004F10E7">
        <w:rPr>
          <w:color w:val="4F81BD" w:themeColor="accent1"/>
        </w:rPr>
        <w:t xml:space="preserve">d. </w:t>
      </w:r>
      <w:r w:rsidR="001E7EF2" w:rsidRPr="004F10E7">
        <w:rPr>
          <w:color w:val="4F81BD" w:themeColor="accent1"/>
        </w:rPr>
        <w:t xml:space="preserve">I disagree with this </w:t>
      </w:r>
      <w:r w:rsidR="00115AEF" w:rsidRPr="004F10E7">
        <w:rPr>
          <w:color w:val="4F81BD" w:themeColor="accent1"/>
        </w:rPr>
        <w:t>statement. There are many who may be unfamiliar with the method</w:t>
      </w:r>
      <w:r w:rsidR="00711CE6">
        <w:rPr>
          <w:color w:val="4F81BD" w:themeColor="accent1"/>
        </w:rPr>
        <w:t xml:space="preserve"> or do not have the appropriate expertise</w:t>
      </w:r>
      <w:r w:rsidR="00115AEF" w:rsidRPr="004F10E7">
        <w:rPr>
          <w:color w:val="4F81BD" w:themeColor="accent1"/>
        </w:rPr>
        <w:t xml:space="preserve"> and therefore would benefit from illustrated techniques</w:t>
      </w:r>
      <w:r w:rsidR="001E7EF2" w:rsidRPr="004F10E7">
        <w:rPr>
          <w:color w:val="4F81BD" w:themeColor="accent1"/>
        </w:rPr>
        <w:t>.</w:t>
      </w:r>
    </w:p>
    <w:p w14:paraId="0BEBA513" w14:textId="77777777" w:rsidR="00711CE6" w:rsidRDefault="00711CE6" w:rsidP="00711CE6">
      <w:pPr>
        <w:pStyle w:val="ListParagraph"/>
        <w:ind w:left="0"/>
        <w:rPr>
          <w:color w:val="4F81BD" w:themeColor="accent1"/>
        </w:rPr>
      </w:pPr>
    </w:p>
    <w:p w14:paraId="2C453C18" w14:textId="77777777" w:rsidR="00711CE6" w:rsidRDefault="007D4468" w:rsidP="00711CE6">
      <w:pPr>
        <w:pStyle w:val="ListParagraph"/>
        <w:ind w:left="0"/>
        <w:rPr>
          <w:color w:val="4F81BD" w:themeColor="accent1"/>
        </w:rPr>
      </w:pPr>
      <w:r w:rsidRPr="004F10E7">
        <w:rPr>
          <w:b/>
        </w:rPr>
        <w:t>Specific comments:</w:t>
      </w:r>
    </w:p>
    <w:p w14:paraId="5729442C" w14:textId="77777777" w:rsidR="00711CE6" w:rsidRDefault="004F10E7" w:rsidP="00711CE6">
      <w:pPr>
        <w:pStyle w:val="ListParagraph"/>
        <w:ind w:left="0"/>
        <w:rPr>
          <w:color w:val="4F81BD" w:themeColor="accent1"/>
        </w:rPr>
      </w:pPr>
      <w:r>
        <w:t xml:space="preserve">1. </w:t>
      </w:r>
      <w:r w:rsidR="007D4468">
        <w:t>Lines 65-67 and lines 117-119.</w:t>
      </w:r>
    </w:p>
    <w:p w14:paraId="0E858593" w14:textId="77777777" w:rsidR="00711CE6" w:rsidRDefault="00711CE6" w:rsidP="00711CE6">
      <w:pPr>
        <w:pStyle w:val="ListParagraph"/>
        <w:ind w:left="0"/>
      </w:pPr>
    </w:p>
    <w:p w14:paraId="43BCDD2C" w14:textId="273C601A" w:rsidR="00FF2B9F" w:rsidRPr="00711CE6" w:rsidRDefault="007D4468" w:rsidP="00711CE6">
      <w:pPr>
        <w:pStyle w:val="ListParagraph"/>
        <w:ind w:left="0"/>
        <w:rPr>
          <w:color w:val="4F81BD" w:themeColor="accent1"/>
        </w:rPr>
      </w:pPr>
      <w:r>
        <w:t xml:space="preserve">The reviewer flagged the </w:t>
      </w:r>
      <w:r w:rsidR="00711CE6">
        <w:t xml:space="preserve">following statement in the Long abstract and the </w:t>
      </w:r>
      <w:r w:rsidR="00711CE6" w:rsidRPr="00580C55">
        <w:t>introduction</w:t>
      </w:r>
      <w:r w:rsidRPr="00580C55">
        <w:rPr>
          <w:rFonts w:asciiTheme="majorHAnsi" w:hAnsiTheme="majorHAnsi"/>
        </w:rPr>
        <w:t xml:space="preserve"> “Early production of IFN-</w:t>
      </w:r>
      <w:r w:rsidRPr="00580C55">
        <w:rPr>
          <w:rFonts w:ascii="Symbol" w:hAnsi="Symbol"/>
        </w:rPr>
        <w:t></w:t>
      </w:r>
      <w:r w:rsidRPr="00580C55">
        <w:rPr>
          <w:rFonts w:asciiTheme="majorHAnsi" w:hAnsiTheme="majorHAnsi"/>
        </w:rPr>
        <w:t xml:space="preserve"> by NK cells and NKT cells has been shown to be crucial for macrophage activation and the early control of pathogen</w:t>
      </w:r>
      <w:r w:rsidR="00711CE6" w:rsidRPr="00580C55">
        <w:rPr>
          <w:rFonts w:asciiTheme="majorHAnsi" w:hAnsiTheme="majorHAnsi"/>
        </w:rPr>
        <w:t>”</w:t>
      </w:r>
      <w:r w:rsidR="00711CE6" w:rsidRPr="00580C55">
        <w:t>.</w:t>
      </w:r>
      <w:r w:rsidR="00711CE6">
        <w:t xml:space="preserve"> He/she said that this statement oversimplifies</w:t>
      </w:r>
      <w:r>
        <w:t xml:space="preserve"> current paradigms in the published literature and </w:t>
      </w:r>
      <w:r w:rsidR="00711CE6">
        <w:t>is</w:t>
      </w:r>
      <w:r>
        <w:t xml:space="preserve"> somewhat misleading. </w:t>
      </w:r>
      <w:r w:rsidR="004F10E7">
        <w:t>This reviewer also</w:t>
      </w:r>
      <w:r w:rsidR="00AA03FD">
        <w:t xml:space="preserve"> mentioned that the</w:t>
      </w:r>
      <w:r>
        <w:t xml:space="preserve"> role of NK cells during Listeria infection is controversial with some studies suggesting that a lack of NK</w:t>
      </w:r>
      <w:r w:rsidR="00685679">
        <w:t xml:space="preserve"> cells</w:t>
      </w:r>
      <w:r>
        <w:t xml:space="preserve"> actually promotes clearance.</w:t>
      </w:r>
      <w:r w:rsidR="00FF2B9F">
        <w:t xml:space="preserve"> </w:t>
      </w:r>
    </w:p>
    <w:p w14:paraId="0719F24A" w14:textId="77777777" w:rsidR="001E3F6D" w:rsidRDefault="001E3F6D" w:rsidP="00177D33">
      <w:pPr>
        <w:pStyle w:val="ListParagraph"/>
        <w:rPr>
          <w:rFonts w:asciiTheme="majorHAnsi" w:hAnsiTheme="majorHAnsi"/>
        </w:rPr>
      </w:pPr>
    </w:p>
    <w:p w14:paraId="6EC1987C" w14:textId="523F9EFC" w:rsidR="00711CE6" w:rsidRDefault="00AA03FD" w:rsidP="00711CE6">
      <w:pPr>
        <w:pStyle w:val="ListParagraph"/>
        <w:ind w:left="0"/>
        <w:rPr>
          <w:color w:val="4F81BD" w:themeColor="accent1"/>
        </w:rPr>
      </w:pPr>
      <w:r w:rsidRPr="00AA03FD">
        <w:rPr>
          <w:color w:val="4F81BD" w:themeColor="accent1"/>
        </w:rPr>
        <w:t>Reply:</w:t>
      </w:r>
      <w:r>
        <w:rPr>
          <w:color w:val="4F81BD" w:themeColor="accent1"/>
        </w:rPr>
        <w:t xml:space="preserve"> We thank the reviewer for raising this point</w:t>
      </w:r>
      <w:r w:rsidR="002E519F">
        <w:rPr>
          <w:color w:val="4F81BD" w:themeColor="accent1"/>
        </w:rPr>
        <w:t xml:space="preserve">. </w:t>
      </w:r>
      <w:r w:rsidR="00115AEF">
        <w:rPr>
          <w:color w:val="4F81BD" w:themeColor="accent1"/>
        </w:rPr>
        <w:t xml:space="preserve">The reviewer is correct that </w:t>
      </w:r>
      <w:r>
        <w:rPr>
          <w:color w:val="4F81BD" w:themeColor="accent1"/>
        </w:rPr>
        <w:t xml:space="preserve">during lethal infection, </w:t>
      </w:r>
      <w:r w:rsidR="00711CE6">
        <w:rPr>
          <w:color w:val="4F81BD" w:themeColor="accent1"/>
        </w:rPr>
        <w:t>an</w:t>
      </w:r>
      <w:r>
        <w:rPr>
          <w:color w:val="4F81BD" w:themeColor="accent1"/>
        </w:rPr>
        <w:t xml:space="preserve"> over production of IFNgamma and other cytokines </w:t>
      </w:r>
      <w:r w:rsidR="00711CE6">
        <w:rPr>
          <w:color w:val="4F81BD" w:themeColor="accent1"/>
        </w:rPr>
        <w:t>can be</w:t>
      </w:r>
      <w:r>
        <w:rPr>
          <w:color w:val="4F81BD" w:themeColor="accent1"/>
        </w:rPr>
        <w:t xml:space="preserve"> detrimental to pathogen clearance and survival as it may block migration of granulocytes in the spleen</w:t>
      </w:r>
      <w:r w:rsidR="002E519F">
        <w:rPr>
          <w:color w:val="4F81BD" w:themeColor="accent1"/>
        </w:rPr>
        <w:t xml:space="preserve">. We have now </w:t>
      </w:r>
      <w:r w:rsidR="00711CE6">
        <w:rPr>
          <w:color w:val="4F81BD" w:themeColor="accent1"/>
        </w:rPr>
        <w:t>added this information and an appropriate citation</w:t>
      </w:r>
      <w:r w:rsidR="004F10E7">
        <w:rPr>
          <w:color w:val="4F81BD" w:themeColor="accent1"/>
        </w:rPr>
        <w:t xml:space="preserve"> (</w:t>
      </w:r>
      <w:r w:rsidR="002E519F">
        <w:rPr>
          <w:color w:val="4F81BD" w:themeColor="accent1"/>
        </w:rPr>
        <w:t>Vieg</w:t>
      </w:r>
      <w:r w:rsidR="004F10E7">
        <w:rPr>
          <w:color w:val="4F81BD" w:themeColor="accent1"/>
        </w:rPr>
        <w:t xml:space="preserve">as et al.) and have re-worded the </w:t>
      </w:r>
      <w:r w:rsidR="00711CE6">
        <w:rPr>
          <w:color w:val="4F81BD" w:themeColor="accent1"/>
        </w:rPr>
        <w:t>following passages</w:t>
      </w:r>
      <w:r w:rsidR="00685679">
        <w:rPr>
          <w:color w:val="4F81BD" w:themeColor="accent1"/>
        </w:rPr>
        <w:t xml:space="preserve"> to be more accurate</w:t>
      </w:r>
      <w:r w:rsidR="002E519F">
        <w:rPr>
          <w:color w:val="4F81BD" w:themeColor="accent1"/>
        </w:rPr>
        <w:t xml:space="preserve">. </w:t>
      </w:r>
      <w:r>
        <w:rPr>
          <w:color w:val="4F81BD" w:themeColor="accent1"/>
        </w:rPr>
        <w:t xml:space="preserve"> </w:t>
      </w:r>
    </w:p>
    <w:p w14:paraId="18FE3198" w14:textId="77777777" w:rsidR="00711CE6" w:rsidRDefault="00711CE6" w:rsidP="00711CE6">
      <w:pPr>
        <w:pStyle w:val="ListParagraph"/>
        <w:ind w:left="0"/>
        <w:rPr>
          <w:color w:val="4F81BD" w:themeColor="accent1"/>
        </w:rPr>
      </w:pPr>
    </w:p>
    <w:p w14:paraId="7180CF5D" w14:textId="486CC616" w:rsidR="00711CE6" w:rsidRDefault="00711CE6" w:rsidP="00711CE6">
      <w:pPr>
        <w:pStyle w:val="ListParagraph"/>
        <w:ind w:left="0"/>
        <w:rPr>
          <w:color w:val="4F81BD" w:themeColor="accent1"/>
        </w:rPr>
      </w:pPr>
      <w:r>
        <w:rPr>
          <w:color w:val="4F81BD" w:themeColor="accent1"/>
        </w:rPr>
        <w:t>Long abstract:</w:t>
      </w:r>
    </w:p>
    <w:p w14:paraId="606BEC8C" w14:textId="4C972DB7" w:rsidR="00711CE6" w:rsidRDefault="002E519F" w:rsidP="00711CE6">
      <w:pPr>
        <w:pStyle w:val="ListParagraph"/>
        <w:ind w:left="0"/>
        <w:rPr>
          <w:rFonts w:asciiTheme="majorHAnsi" w:hAnsiTheme="majorHAnsi"/>
        </w:rPr>
      </w:pPr>
      <w:r>
        <w:rPr>
          <w:rFonts w:asciiTheme="majorHAnsi" w:hAnsiTheme="majorHAnsi"/>
          <w:color w:val="4F81BD" w:themeColor="accent1"/>
        </w:rPr>
        <w:t xml:space="preserve">Changed </w:t>
      </w:r>
      <w:r w:rsidR="00D15022">
        <w:rPr>
          <w:rFonts w:asciiTheme="majorHAnsi" w:hAnsiTheme="majorHAnsi"/>
          <w:color w:val="4F81BD" w:themeColor="accent1"/>
        </w:rPr>
        <w:t>to</w:t>
      </w:r>
      <w:r w:rsidR="00D52A7A">
        <w:rPr>
          <w:rFonts w:asciiTheme="majorHAnsi" w:hAnsiTheme="majorHAnsi"/>
          <w:color w:val="4F81BD" w:themeColor="accent1"/>
        </w:rPr>
        <w:t xml:space="preserve"> </w:t>
      </w:r>
      <w:r w:rsidR="00AA03FD" w:rsidRPr="00711CE6">
        <w:rPr>
          <w:rFonts w:asciiTheme="majorHAnsi" w:hAnsiTheme="majorHAnsi"/>
          <w:color w:val="4F81BD" w:themeColor="accent1"/>
        </w:rPr>
        <w:t>“</w:t>
      </w:r>
      <w:r w:rsidR="00D52A7A">
        <w:rPr>
          <w:rFonts w:asciiTheme="majorHAnsi" w:hAnsiTheme="majorHAnsi"/>
        </w:rPr>
        <w:t>P</w:t>
      </w:r>
      <w:r w:rsidR="00D52A7A" w:rsidRPr="005107D4">
        <w:rPr>
          <w:rFonts w:asciiTheme="majorHAnsi" w:hAnsiTheme="majorHAnsi"/>
        </w:rPr>
        <w:t>roduction of IFN-</w:t>
      </w:r>
      <w:r w:rsidR="00D52A7A" w:rsidRPr="005107D4">
        <w:rPr>
          <w:rFonts w:ascii="Symbol" w:hAnsi="Symbol"/>
        </w:rPr>
        <w:t></w:t>
      </w:r>
      <w:r w:rsidR="00D52A7A" w:rsidRPr="005107D4">
        <w:rPr>
          <w:rFonts w:asciiTheme="majorHAnsi" w:hAnsiTheme="majorHAnsi"/>
        </w:rPr>
        <w:t xml:space="preserve"> by innate cells during sublethal infection with </w:t>
      </w:r>
      <w:r w:rsidR="00D52A7A" w:rsidRPr="005107D4">
        <w:rPr>
          <w:rFonts w:asciiTheme="majorHAnsi" w:hAnsiTheme="majorHAnsi"/>
          <w:i/>
        </w:rPr>
        <w:t>L. monocytogenes</w:t>
      </w:r>
      <w:r w:rsidR="00D52A7A" w:rsidRPr="005107D4">
        <w:rPr>
          <w:rFonts w:asciiTheme="majorHAnsi" w:hAnsiTheme="majorHAnsi"/>
        </w:rPr>
        <w:t xml:space="preserve"> is important for activating macrophages</w:t>
      </w:r>
      <w:r w:rsidR="00D52A7A">
        <w:rPr>
          <w:rFonts w:asciiTheme="majorHAnsi" w:hAnsiTheme="majorHAnsi"/>
        </w:rPr>
        <w:t xml:space="preserve"> and early control of the </w:t>
      </w:r>
      <w:r w:rsidR="00D52A7A" w:rsidRPr="005107D4">
        <w:rPr>
          <w:rFonts w:asciiTheme="majorHAnsi" w:hAnsiTheme="majorHAnsi"/>
        </w:rPr>
        <w:t>pathogen</w:t>
      </w:r>
      <w:r w:rsidR="00D52A7A" w:rsidRPr="005034A3">
        <w:rPr>
          <w:rFonts w:asciiTheme="majorHAnsi" w:hAnsiTheme="majorHAnsi"/>
        </w:rPr>
        <w:fldChar w:fldCharType="begin">
          <w:fldData xml:space="preserve">PEVuZE5vdGU+PENpdGU+PEF1dGhvcj5QYW1lcjwvQXV0aG9yPjxZZWFyPjIwMDQ8L1llYXI+PFJl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</w:fldData>
        </w:fldChar>
      </w:r>
      <w:r w:rsidR="00D52A7A" w:rsidRPr="005034A3">
        <w:rPr>
          <w:rFonts w:asciiTheme="majorHAnsi" w:hAnsiTheme="majorHAnsi"/>
        </w:rPr>
        <w:instrText xml:space="preserve"> ADDIN EN.CITE </w:instrText>
      </w:r>
      <w:r w:rsidR="00D52A7A" w:rsidRPr="005034A3">
        <w:rPr>
          <w:rFonts w:asciiTheme="majorHAnsi" w:hAnsiTheme="majorHAnsi"/>
        </w:rPr>
        <w:fldChar w:fldCharType="begin">
          <w:fldData xml:space="preserve">PEVuZE5vdGU+PENpdGU+PEF1dGhvcj5QYW1lcjwvQXV0aG9yPjxZZWFyPjIwMDQ8L1llYXI+PFJl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</w:fldData>
        </w:fldChar>
      </w:r>
      <w:r w:rsidR="00D52A7A" w:rsidRPr="005034A3">
        <w:rPr>
          <w:rFonts w:asciiTheme="majorHAnsi" w:hAnsiTheme="majorHAnsi"/>
        </w:rPr>
        <w:instrText xml:space="preserve"> ADDIN EN.CITE.DATA </w:instrText>
      </w:r>
      <w:r w:rsidR="00D52A7A" w:rsidRPr="005034A3">
        <w:rPr>
          <w:rFonts w:asciiTheme="majorHAnsi" w:hAnsiTheme="majorHAnsi"/>
        </w:rPr>
      </w:r>
      <w:r w:rsidR="00D52A7A" w:rsidRPr="005034A3">
        <w:rPr>
          <w:rFonts w:asciiTheme="majorHAnsi" w:hAnsiTheme="majorHAnsi"/>
        </w:rPr>
        <w:fldChar w:fldCharType="end"/>
      </w:r>
      <w:r w:rsidR="00D52A7A" w:rsidRPr="005034A3">
        <w:rPr>
          <w:rFonts w:asciiTheme="majorHAnsi" w:hAnsiTheme="majorHAnsi"/>
        </w:rPr>
      </w:r>
      <w:r w:rsidR="00D52A7A" w:rsidRPr="005034A3">
        <w:rPr>
          <w:rFonts w:asciiTheme="majorHAnsi" w:hAnsiTheme="majorHAnsi"/>
        </w:rPr>
        <w:fldChar w:fldCharType="separate"/>
      </w:r>
      <w:r w:rsidR="00D52A7A" w:rsidRPr="005034A3">
        <w:rPr>
          <w:rFonts w:asciiTheme="majorHAnsi" w:hAnsiTheme="majorHAnsi"/>
          <w:noProof/>
          <w:vertAlign w:val="superscript"/>
        </w:rPr>
        <w:t>1-3</w:t>
      </w:r>
      <w:r w:rsidR="00D52A7A" w:rsidRPr="005034A3">
        <w:rPr>
          <w:rFonts w:asciiTheme="majorHAnsi" w:hAnsiTheme="majorHAnsi"/>
        </w:rPr>
        <w:fldChar w:fldCharType="end"/>
      </w:r>
      <w:r w:rsidR="00D52A7A">
        <w:rPr>
          <w:rFonts w:asciiTheme="majorHAnsi" w:hAnsiTheme="majorHAnsi"/>
        </w:rPr>
        <w:t>.”</w:t>
      </w:r>
    </w:p>
    <w:p w14:paraId="5EC199FF" w14:textId="77777777" w:rsidR="00D52A7A" w:rsidRDefault="00D52A7A" w:rsidP="00711CE6">
      <w:pPr>
        <w:pStyle w:val="ListParagraph"/>
        <w:ind w:left="0"/>
        <w:rPr>
          <w:color w:val="4F81BD" w:themeColor="accent1"/>
        </w:rPr>
      </w:pPr>
    </w:p>
    <w:p w14:paraId="26E0CBAF" w14:textId="77777777" w:rsidR="00711CE6" w:rsidRDefault="00AA03FD" w:rsidP="00711CE6">
      <w:pPr>
        <w:pStyle w:val="ListParagraph"/>
        <w:ind w:left="0"/>
        <w:rPr>
          <w:color w:val="4F81BD" w:themeColor="accent1"/>
        </w:rPr>
      </w:pPr>
      <w:r w:rsidRPr="00BF71D6">
        <w:rPr>
          <w:rFonts w:asciiTheme="majorHAnsi" w:hAnsiTheme="majorHAnsi"/>
          <w:color w:val="4F81BD" w:themeColor="accent1"/>
        </w:rPr>
        <w:t>Intro</w:t>
      </w:r>
      <w:r w:rsidR="002E519F">
        <w:rPr>
          <w:rFonts w:asciiTheme="majorHAnsi" w:hAnsiTheme="majorHAnsi"/>
          <w:color w:val="4F81BD" w:themeColor="accent1"/>
        </w:rPr>
        <w:t>duction</w:t>
      </w:r>
      <w:r w:rsidR="00711CE6">
        <w:rPr>
          <w:rFonts w:asciiTheme="majorHAnsi" w:hAnsiTheme="majorHAnsi"/>
          <w:color w:val="4F81BD" w:themeColor="accent1"/>
        </w:rPr>
        <w:t>:</w:t>
      </w:r>
    </w:p>
    <w:p w14:paraId="68A68CA7" w14:textId="48DC2DDF" w:rsidR="00711CE6" w:rsidRDefault="00D15022" w:rsidP="00711CE6">
      <w:pPr>
        <w:pStyle w:val="ListParagraph"/>
        <w:ind w:left="0"/>
        <w:rPr>
          <w:rFonts w:asciiTheme="majorHAnsi" w:hAnsiTheme="majorHAnsi"/>
          <w:color w:val="4F81BD" w:themeColor="accent1"/>
        </w:rPr>
      </w:pPr>
      <w:r>
        <w:rPr>
          <w:rFonts w:asciiTheme="majorHAnsi" w:hAnsiTheme="majorHAnsi"/>
          <w:color w:val="4F81BD" w:themeColor="accent1"/>
        </w:rPr>
        <w:t xml:space="preserve">Changed </w:t>
      </w:r>
      <w:r w:rsidR="00711CE6">
        <w:rPr>
          <w:rFonts w:asciiTheme="majorHAnsi" w:hAnsiTheme="majorHAnsi"/>
          <w:color w:val="4F81BD" w:themeColor="accent1"/>
        </w:rPr>
        <w:t xml:space="preserve">to </w:t>
      </w:r>
      <w:r w:rsidRPr="00711CE6">
        <w:rPr>
          <w:rFonts w:asciiTheme="majorHAnsi" w:hAnsiTheme="majorHAnsi"/>
          <w:color w:val="4F81BD" w:themeColor="accent1"/>
        </w:rPr>
        <w:t>“</w:t>
      </w:r>
      <w:r w:rsidR="00D52A7A">
        <w:rPr>
          <w:rFonts w:asciiTheme="majorHAnsi" w:hAnsiTheme="majorHAnsi"/>
        </w:rPr>
        <w:t>P</w:t>
      </w:r>
      <w:r w:rsidR="00D52A7A" w:rsidRPr="005107D4">
        <w:rPr>
          <w:rFonts w:asciiTheme="majorHAnsi" w:hAnsiTheme="majorHAnsi"/>
        </w:rPr>
        <w:t>roduction of IFN-</w:t>
      </w:r>
      <w:r w:rsidR="00D52A7A" w:rsidRPr="00596DEE">
        <w:rPr>
          <w:rFonts w:ascii="Symbol" w:hAnsi="Symbol"/>
        </w:rPr>
        <w:t></w:t>
      </w:r>
      <w:r w:rsidR="00D52A7A" w:rsidRPr="005107D4">
        <w:rPr>
          <w:rFonts w:asciiTheme="majorHAnsi" w:hAnsiTheme="majorHAnsi"/>
        </w:rPr>
        <w:t xml:space="preserve"> by NK cells is important for macrophage activation and early </w:t>
      </w:r>
      <w:r w:rsidR="00D52A7A">
        <w:rPr>
          <w:rFonts w:asciiTheme="majorHAnsi" w:hAnsiTheme="majorHAnsi"/>
        </w:rPr>
        <w:t>resistance against the</w:t>
      </w:r>
      <w:r w:rsidR="00D52A7A" w:rsidRPr="005107D4">
        <w:rPr>
          <w:rFonts w:asciiTheme="majorHAnsi" w:hAnsiTheme="majorHAnsi"/>
        </w:rPr>
        <w:t xml:space="preserve"> pathogen</w:t>
      </w:r>
      <w:r w:rsidR="00D52A7A">
        <w:rPr>
          <w:rFonts w:asciiTheme="majorHAnsi" w:hAnsiTheme="majorHAnsi"/>
        </w:rPr>
        <w:fldChar w:fldCharType="begin"/>
      </w:r>
      <w:r w:rsidR="00D52A7A">
        <w:rPr>
          <w:rFonts w:asciiTheme="majorHAnsi" w:hAnsiTheme="majorHAnsi"/>
        </w:rPr>
        <w:instrText xml:space="preserve"> ADDIN EN.CITE &lt;EndNote&gt;&lt;Cite&gt;&lt;Author&gt;Bancroft&lt;/Author&gt;&lt;Year&gt;1991&lt;/Year&gt;&lt;RecNum&gt;2046&lt;/RecNum&gt;&lt;DisplayText&gt;&lt;style face="superscript"&gt;3&lt;/style&gt;&lt;/DisplayText&gt;&lt;record&gt;&lt;rec-number&gt;2046&lt;/rec-number&gt;&lt;foreign-keys&gt;&lt;key app="EN" db-id="ft0ttr22ia9ppleadsvv5z06zsdvvta0dvf9" timestamp="1451588537"&gt;2046&lt;/key&gt;&lt;/foreign-keys&gt;&lt;ref-type name="Journal Article"&gt;17&lt;/ref-type&gt;&lt;contributors&gt;&lt;authors&gt;&lt;author&gt;Bancroft, G. J.&lt;/author&gt;&lt;author&gt;Schreiber, R. D.&lt;/author&gt;&lt;author&gt;Unanue, E. R.&lt;/author&gt;&lt;/authors&gt;&lt;/contributors&gt;&lt;auth-address&gt;London School of Hygiene and Tropical Medicine, U.K.&lt;/auth-address&gt;&lt;titles&gt;&lt;title&gt;Natural immunity: a T-cell-independent pathway of macrophage activation, defined in the scid mouse&lt;/title&gt;&lt;secondary-title&gt;Immunol Rev&lt;/secondary-title&gt;&lt;alt-title&gt;Immunological reviews&lt;/alt-title&gt;&lt;/titles&gt;&lt;periodical&gt;&lt;full-title&gt;Immunol Rev&lt;/full-title&gt;&lt;/periodical&gt;&lt;pages&gt;5-24&lt;/pages&gt;&lt;volume&gt;124&lt;/volume&gt;&lt;keywords&gt;&lt;keyword&gt;Animals&lt;/keyword&gt;&lt;keyword&gt;*Immunity&lt;/keyword&gt;&lt;keyword&gt;Interferon-gamma/biosynthesis/immunology&lt;/keyword&gt;&lt;keyword&gt;Interleukin-1/immunology&lt;/keyword&gt;&lt;keyword&gt;Killer Cells, Natural/immunology/metabolism&lt;/keyword&gt;&lt;keyword&gt;Listeriosis/immunology&lt;/keyword&gt;&lt;keyword&gt;Macrophage Activation/*immunology&lt;/keyword&gt;&lt;keyword&gt;Macrophages/immunology/metabolism&lt;/keyword&gt;&lt;keyword&gt;Mice&lt;/keyword&gt;&lt;keyword&gt;Mice, SCID/*immunology&lt;/keyword&gt;&lt;keyword&gt;Tumor Necrosis Factor-alpha/immunology&lt;/keyword&gt;&lt;/keywords&gt;&lt;dates&gt;&lt;year&gt;1991&lt;/year&gt;&lt;pub-dates&gt;&lt;date&gt;Dec&lt;/date&gt;&lt;/pub-dates&gt;&lt;/dates&gt;&lt;isbn&gt;0105-2896 (Print)&amp;#xD;0105-2896 (Linking)&lt;/isbn&gt;&lt;accession-num&gt;1804781&lt;/accession-num&gt;&lt;urls&gt;&lt;related-urls&gt;&lt;url&gt;http://www.ncbi.nlm.nih.gov/pubmed/1804781&lt;/url&gt;&lt;/related-urls&gt;&lt;/urls&gt;&lt;/record&gt;&lt;/Cite&gt;&lt;/EndNote&gt;</w:instrText>
      </w:r>
      <w:r w:rsidR="00D52A7A">
        <w:rPr>
          <w:rFonts w:asciiTheme="majorHAnsi" w:hAnsiTheme="majorHAnsi"/>
        </w:rPr>
        <w:fldChar w:fldCharType="separate"/>
      </w:r>
      <w:r w:rsidR="00D52A7A" w:rsidRPr="005034A3">
        <w:rPr>
          <w:rFonts w:asciiTheme="majorHAnsi" w:hAnsiTheme="majorHAnsi"/>
          <w:noProof/>
          <w:vertAlign w:val="superscript"/>
        </w:rPr>
        <w:t>3</w:t>
      </w:r>
      <w:r w:rsidR="00D52A7A">
        <w:rPr>
          <w:rFonts w:asciiTheme="majorHAnsi" w:hAnsiTheme="majorHAnsi"/>
        </w:rPr>
        <w:fldChar w:fldCharType="end"/>
      </w:r>
      <w:r w:rsidR="00D52A7A" w:rsidRPr="005107D4">
        <w:rPr>
          <w:rFonts w:asciiTheme="majorHAnsi" w:hAnsiTheme="majorHAnsi"/>
        </w:rPr>
        <w:t>; however at high infectious doses, production of IFN-</w:t>
      </w:r>
      <w:r w:rsidR="00D52A7A" w:rsidRPr="00596DEE">
        <w:rPr>
          <w:rFonts w:ascii="Symbol" w:hAnsi="Symbol"/>
        </w:rPr>
        <w:t></w:t>
      </w:r>
      <w:r w:rsidR="00D52A7A" w:rsidRPr="005107D4">
        <w:rPr>
          <w:rFonts w:asciiTheme="majorHAnsi" w:hAnsiTheme="majorHAnsi"/>
        </w:rPr>
        <w:t xml:space="preserve"> can</w:t>
      </w:r>
      <w:r w:rsidR="00D52A7A">
        <w:rPr>
          <w:rFonts w:asciiTheme="majorHAnsi" w:hAnsiTheme="majorHAnsi"/>
        </w:rPr>
        <w:t xml:space="preserve"> also</w:t>
      </w:r>
      <w:r w:rsidR="00D52A7A" w:rsidRPr="005107D4">
        <w:rPr>
          <w:rFonts w:asciiTheme="majorHAnsi" w:hAnsiTheme="majorHAnsi"/>
        </w:rPr>
        <w:t xml:space="preserve"> be detrimental to pathogen clearance</w:t>
      </w:r>
      <w:r w:rsidR="00D52A7A">
        <w:rPr>
          <w:rFonts w:asciiTheme="majorHAnsi" w:hAnsiTheme="majorHAnsi"/>
        </w:rPr>
        <w:fldChar w:fldCharType="begin">
          <w:fldData xml:space="preserve">PEVuZE5vdGU+PENpdGU+PEF1dGhvcj5WaWVnYXM8L0F1dGhvcj48WWVhcj4yMDEzPC9ZZWFyPjxS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</w:fldData>
        </w:fldChar>
      </w:r>
      <w:r w:rsidR="00D52A7A">
        <w:rPr>
          <w:rFonts w:asciiTheme="majorHAnsi" w:hAnsiTheme="majorHAnsi"/>
        </w:rPr>
        <w:instrText xml:space="preserve"> ADDIN EN.CITE </w:instrText>
      </w:r>
      <w:r w:rsidR="00D52A7A">
        <w:rPr>
          <w:rFonts w:asciiTheme="majorHAnsi" w:hAnsiTheme="majorHAnsi"/>
        </w:rPr>
        <w:fldChar w:fldCharType="begin">
          <w:fldData xml:space="preserve">PEVuZE5vdGU+PENpdGU+PEF1dGhvcj5WaWVnYXM8L0F1dGhvcj48WWVhcj4yMDEzPC9ZZWFyPjxS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</w:fldData>
        </w:fldChar>
      </w:r>
      <w:r w:rsidR="00D52A7A">
        <w:rPr>
          <w:rFonts w:asciiTheme="majorHAnsi" w:hAnsiTheme="majorHAnsi"/>
        </w:rPr>
        <w:instrText xml:space="preserve"> ADDIN EN.CITE.DATA </w:instrText>
      </w:r>
      <w:r w:rsidR="00D52A7A">
        <w:rPr>
          <w:rFonts w:asciiTheme="majorHAnsi" w:hAnsiTheme="majorHAnsi"/>
        </w:rPr>
      </w:r>
      <w:r w:rsidR="00D52A7A">
        <w:rPr>
          <w:rFonts w:asciiTheme="majorHAnsi" w:hAnsiTheme="majorHAnsi"/>
        </w:rPr>
        <w:fldChar w:fldCharType="end"/>
      </w:r>
      <w:r w:rsidR="00D52A7A">
        <w:rPr>
          <w:rFonts w:asciiTheme="majorHAnsi" w:hAnsiTheme="majorHAnsi"/>
        </w:rPr>
      </w:r>
      <w:r w:rsidR="00D52A7A">
        <w:rPr>
          <w:rFonts w:asciiTheme="majorHAnsi" w:hAnsiTheme="majorHAnsi"/>
        </w:rPr>
        <w:fldChar w:fldCharType="separate"/>
      </w:r>
      <w:r w:rsidR="00D52A7A" w:rsidRPr="005034A3">
        <w:rPr>
          <w:rFonts w:asciiTheme="majorHAnsi" w:hAnsiTheme="majorHAnsi"/>
          <w:noProof/>
          <w:vertAlign w:val="superscript"/>
        </w:rPr>
        <w:t>23</w:t>
      </w:r>
      <w:r w:rsidR="00D52A7A">
        <w:rPr>
          <w:rFonts w:asciiTheme="majorHAnsi" w:hAnsiTheme="majorHAnsi"/>
        </w:rPr>
        <w:fldChar w:fldCharType="end"/>
      </w:r>
      <w:r w:rsidR="00D52A7A" w:rsidRPr="005107D4">
        <w:rPr>
          <w:rFonts w:asciiTheme="majorHAnsi" w:hAnsiTheme="majorHAnsi"/>
        </w:rPr>
        <w:t xml:space="preserve">. NKT cells are also </w:t>
      </w:r>
      <w:r w:rsidR="00D52A7A">
        <w:rPr>
          <w:rFonts w:asciiTheme="majorHAnsi" w:hAnsiTheme="majorHAnsi"/>
        </w:rPr>
        <w:t>a</w:t>
      </w:r>
      <w:r w:rsidR="00D52A7A" w:rsidRPr="005107D4">
        <w:rPr>
          <w:rFonts w:asciiTheme="majorHAnsi" w:hAnsiTheme="majorHAnsi"/>
        </w:rPr>
        <w:t xml:space="preserve"> source of IFN-</w:t>
      </w:r>
      <w:r w:rsidR="00D52A7A" w:rsidRPr="00596DEE">
        <w:rPr>
          <w:rFonts w:ascii="Symbol" w:hAnsi="Symbol"/>
        </w:rPr>
        <w:t></w:t>
      </w:r>
      <w:r w:rsidR="00D52A7A">
        <w:rPr>
          <w:rFonts w:asciiTheme="majorHAnsi" w:hAnsiTheme="majorHAnsi"/>
        </w:rPr>
        <w:t xml:space="preserve"> in the spleen and liver during early </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sidRPr="005107D4">
        <w:rPr>
          <w:rFonts w:asciiTheme="majorHAnsi" w:hAnsiTheme="majorHAnsi"/>
        </w:rPr>
        <w:t></w:t>
      </w:r>
      <w:r w:rsidR="00D52A7A">
        <w:rPr>
          <w:rFonts w:asciiTheme="majorHAnsi" w:hAnsiTheme="majorHAnsi"/>
        </w:rPr>
        <w:fldChar w:fldCharType="begin">
          <w:fldData xml:space="preserve">PEVuZE5vdGU+PENpdGU+PEF1dGhvcj5SYW5zb248L0F1dGhvcj48WWVhcj4yMDA1PC9ZZWFyPjxS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</w:fldData>
        </w:fldChar>
      </w:r>
      <w:r w:rsidR="00D52A7A">
        <w:rPr>
          <w:rFonts w:asciiTheme="majorHAnsi" w:hAnsiTheme="majorHAnsi"/>
        </w:rPr>
        <w:instrText xml:space="preserve"> ADDIN EN.CITE </w:instrText>
      </w:r>
      <w:r w:rsidR="00D52A7A">
        <w:rPr>
          <w:rFonts w:asciiTheme="majorHAnsi" w:hAnsiTheme="majorHAnsi"/>
        </w:rPr>
        <w:fldChar w:fldCharType="begin">
          <w:fldData xml:space="preserve">PEVuZE5vdGU+PENpdGU+PEF1dGhvcj5SYW5zb248L0F1dGhvcj48WWVhcj4yMDA1PC9ZZWFyPjxS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</w:fldData>
        </w:fldChar>
      </w:r>
      <w:r w:rsidR="00D52A7A">
        <w:rPr>
          <w:rFonts w:asciiTheme="majorHAnsi" w:hAnsiTheme="majorHAnsi"/>
        </w:rPr>
        <w:instrText xml:space="preserve"> ADDIN EN.CITE.DATA </w:instrText>
      </w:r>
      <w:r w:rsidR="00D52A7A">
        <w:rPr>
          <w:rFonts w:asciiTheme="majorHAnsi" w:hAnsiTheme="majorHAnsi"/>
        </w:rPr>
      </w:r>
      <w:r w:rsidR="00D52A7A">
        <w:rPr>
          <w:rFonts w:asciiTheme="majorHAnsi" w:hAnsiTheme="majorHAnsi"/>
        </w:rPr>
        <w:fldChar w:fldCharType="end"/>
      </w:r>
      <w:r w:rsidR="00D52A7A">
        <w:rPr>
          <w:rFonts w:asciiTheme="majorHAnsi" w:hAnsiTheme="majorHAnsi"/>
        </w:rPr>
      </w:r>
      <w:r w:rsidR="00D52A7A">
        <w:rPr>
          <w:rFonts w:asciiTheme="majorHAnsi" w:hAnsiTheme="majorHAnsi"/>
        </w:rPr>
        <w:fldChar w:fldCharType="separate"/>
      </w:r>
      <w:r w:rsidR="00D52A7A" w:rsidRPr="005034A3">
        <w:rPr>
          <w:rFonts w:asciiTheme="majorHAnsi" w:hAnsiTheme="majorHAnsi"/>
          <w:noProof/>
          <w:vertAlign w:val="superscript"/>
        </w:rPr>
        <w:t>2,24</w:t>
      </w:r>
      <w:r w:rsidR="00D52A7A">
        <w:rPr>
          <w:rFonts w:asciiTheme="majorHAnsi" w:hAnsiTheme="majorHAnsi"/>
        </w:rPr>
        <w:fldChar w:fldCharType="end"/>
      </w:r>
      <w:r w:rsidR="00D52A7A">
        <w:rPr>
          <w:rFonts w:asciiTheme="majorHAnsi" w:hAnsiTheme="majorHAnsi"/>
        </w:rPr>
        <w:t xml:space="preserve"> </w:t>
      </w:r>
      <w:r w:rsidR="00D52A7A" w:rsidRPr="005107D4">
        <w:rPr>
          <w:rFonts w:asciiTheme="majorHAnsi" w:hAnsiTheme="majorHAnsi"/>
        </w:rPr>
        <w:t>and this production has been shown to amplify IFN-</w:t>
      </w:r>
      <w:r w:rsidR="00D52A7A" w:rsidRPr="00596DEE">
        <w:rPr>
          <w:rFonts w:ascii="Symbol" w:hAnsi="Symbol"/>
        </w:rPr>
        <w:t></w:t>
      </w:r>
      <w:r w:rsidR="00D52A7A" w:rsidRPr="005107D4">
        <w:rPr>
          <w:rFonts w:asciiTheme="majorHAnsi" w:hAnsiTheme="majorHAnsi"/>
        </w:rPr>
        <w:t></w:t>
      </w:r>
      <w:r w:rsidR="00D52A7A">
        <w:rPr>
          <w:rFonts w:asciiTheme="majorHAnsi" w:hAnsiTheme="majorHAnsi"/>
        </w:rPr>
        <w:t>production</w:t>
      </w:r>
      <w:r w:rsidR="00D52A7A" w:rsidDel="00FF03DF">
        <w:rPr>
          <w:rFonts w:asciiTheme="majorHAnsi" w:hAnsiTheme="majorHAnsi"/>
        </w:rPr>
        <w:t xml:space="preserve"> </w:t>
      </w:r>
      <w:r w:rsidR="00D52A7A">
        <w:rPr>
          <w:rFonts w:asciiTheme="majorHAnsi" w:hAnsiTheme="majorHAnsi"/>
        </w:rPr>
        <w:t>by other cell types including NK cells</w:t>
      </w:r>
      <w:r w:rsidR="00D52A7A">
        <w:rPr>
          <w:rFonts w:asciiTheme="majorHAnsi" w:hAnsiTheme="majorHAnsi"/>
        </w:rPr>
        <w:fldChar w:fldCharType="begin">
          <w:fldData xml:space="preserve">PEVuZE5vdGU+PENpdGU+PEF1dGhvcj5SYW5zb248L0F1dGhvcj48WWVhcj4yMDA1PC9ZZWFyPjxS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</w:fldData>
        </w:fldChar>
      </w:r>
      <w:r w:rsidR="00D52A7A">
        <w:rPr>
          <w:rFonts w:asciiTheme="majorHAnsi" w:hAnsiTheme="majorHAnsi"/>
        </w:rPr>
        <w:instrText xml:space="preserve"> ADDIN EN.CITE </w:instrText>
      </w:r>
      <w:r w:rsidR="00D52A7A">
        <w:rPr>
          <w:rFonts w:asciiTheme="majorHAnsi" w:hAnsiTheme="majorHAnsi"/>
        </w:rPr>
        <w:fldChar w:fldCharType="begin">
          <w:fldData xml:space="preserve">PEVuZE5vdGU+PENpdGU+PEF1dGhvcj5SYW5zb248L0F1dGhvcj48WWVhcj4yMDA1PC9ZZWFyPjxS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</w:fldData>
        </w:fldChar>
      </w:r>
      <w:r w:rsidR="00D52A7A">
        <w:rPr>
          <w:rFonts w:asciiTheme="majorHAnsi" w:hAnsiTheme="majorHAnsi"/>
        </w:rPr>
        <w:instrText xml:space="preserve"> ADDIN EN.CITE.DATA </w:instrText>
      </w:r>
      <w:r w:rsidR="00D52A7A">
        <w:rPr>
          <w:rFonts w:asciiTheme="majorHAnsi" w:hAnsiTheme="majorHAnsi"/>
        </w:rPr>
      </w:r>
      <w:r w:rsidR="00D52A7A">
        <w:rPr>
          <w:rFonts w:asciiTheme="majorHAnsi" w:hAnsiTheme="majorHAnsi"/>
        </w:rPr>
        <w:fldChar w:fldCharType="end"/>
      </w:r>
      <w:r w:rsidR="00D52A7A">
        <w:rPr>
          <w:rFonts w:asciiTheme="majorHAnsi" w:hAnsiTheme="majorHAnsi"/>
        </w:rPr>
      </w:r>
      <w:r w:rsidR="00D52A7A">
        <w:rPr>
          <w:rFonts w:asciiTheme="majorHAnsi" w:hAnsiTheme="majorHAnsi"/>
        </w:rPr>
        <w:fldChar w:fldCharType="separate"/>
      </w:r>
      <w:r w:rsidR="00D52A7A" w:rsidRPr="005034A3">
        <w:rPr>
          <w:rFonts w:asciiTheme="majorHAnsi" w:hAnsiTheme="majorHAnsi"/>
          <w:noProof/>
          <w:vertAlign w:val="superscript"/>
        </w:rPr>
        <w:t>2</w:t>
      </w:r>
      <w:r w:rsidR="00D52A7A">
        <w:rPr>
          <w:rFonts w:asciiTheme="majorHAnsi" w:hAnsiTheme="majorHAnsi"/>
        </w:rPr>
        <w:fldChar w:fldCharType="end"/>
      </w:r>
      <w:r w:rsidR="00D52A7A" w:rsidRPr="005107D4">
        <w:rPr>
          <w:rFonts w:asciiTheme="majorHAnsi" w:hAnsiTheme="majorHAnsi"/>
        </w:rPr>
        <w:t>.</w:t>
      </w:r>
      <w:r w:rsidR="00D52A7A" w:rsidRPr="005107D4">
        <w:rPr>
          <w:rFonts w:asciiTheme="majorHAnsi" w:hAnsiTheme="majorHAnsi"/>
        </w:rPr>
        <w:t></w:t>
      </w:r>
      <w:r w:rsidR="00711CE6" w:rsidRPr="00711CE6">
        <w:rPr>
          <w:rFonts w:asciiTheme="majorHAnsi" w:hAnsiTheme="majorHAnsi"/>
          <w:color w:val="4F81BD" w:themeColor="accent1"/>
        </w:rPr>
        <w:t>”</w:t>
      </w:r>
    </w:p>
    <w:p w14:paraId="2CEC05C2" w14:textId="77777777" w:rsidR="00711CE6" w:rsidRDefault="00711CE6" w:rsidP="00711CE6">
      <w:pPr>
        <w:pStyle w:val="ListParagraph"/>
        <w:ind w:left="0"/>
        <w:rPr>
          <w:rFonts w:asciiTheme="majorHAnsi" w:hAnsiTheme="majorHAnsi"/>
          <w:color w:val="4F81BD" w:themeColor="accent1"/>
        </w:rPr>
      </w:pPr>
    </w:p>
    <w:p w14:paraId="72E0D825" w14:textId="77777777" w:rsidR="00711CE6" w:rsidRDefault="00FA4D90" w:rsidP="00711CE6">
      <w:pPr>
        <w:pStyle w:val="ListParagraph"/>
        <w:ind w:left="0"/>
        <w:rPr>
          <w:rFonts w:asciiTheme="majorHAnsi" w:hAnsiTheme="majorHAnsi"/>
          <w:color w:val="4F81BD" w:themeColor="accent1"/>
        </w:rPr>
      </w:pPr>
      <w:r>
        <w:t>2. Line 170 – Why are you recommending that the BHI agar be used within 2 weeks? It will support Listeria growth after 2 weeks.</w:t>
      </w:r>
    </w:p>
    <w:p w14:paraId="0BCA9F96" w14:textId="77777777" w:rsidR="00711CE6" w:rsidRDefault="00711CE6" w:rsidP="00711CE6">
      <w:pPr>
        <w:pStyle w:val="ListParagraph"/>
        <w:ind w:left="0"/>
        <w:rPr>
          <w:rFonts w:asciiTheme="majorHAnsi" w:hAnsiTheme="majorHAnsi"/>
          <w:color w:val="4F81BD" w:themeColor="accent1"/>
        </w:rPr>
      </w:pPr>
    </w:p>
    <w:p w14:paraId="2D882495" w14:textId="77777777" w:rsidR="00711CE6" w:rsidRDefault="00FA4D90" w:rsidP="00711CE6">
      <w:pPr>
        <w:pStyle w:val="ListParagraph"/>
        <w:ind w:left="0"/>
        <w:rPr>
          <w:rFonts w:asciiTheme="majorHAnsi" w:hAnsiTheme="majorHAnsi"/>
          <w:color w:val="4F81BD" w:themeColor="accent1"/>
        </w:rPr>
      </w:pPr>
      <w:r w:rsidRPr="00BF71D6">
        <w:rPr>
          <w:color w:val="4F81BD" w:themeColor="accent1"/>
        </w:rPr>
        <w:t xml:space="preserve">Reply: We </w:t>
      </w:r>
      <w:r w:rsidR="00330FCA">
        <w:rPr>
          <w:color w:val="4F81BD" w:themeColor="accent1"/>
        </w:rPr>
        <w:t>had been provided</w:t>
      </w:r>
      <w:r w:rsidRPr="00BF71D6">
        <w:rPr>
          <w:color w:val="4F81BD" w:themeColor="accent1"/>
        </w:rPr>
        <w:t xml:space="preserve"> this advice by the colleague who helped us set up the model</w:t>
      </w:r>
      <w:r w:rsidR="00115AEF">
        <w:rPr>
          <w:color w:val="4F81BD" w:themeColor="accent1"/>
        </w:rPr>
        <w:t>.</w:t>
      </w:r>
      <w:r w:rsidRPr="00BF71D6">
        <w:rPr>
          <w:color w:val="4F81BD" w:themeColor="accent1"/>
        </w:rPr>
        <w:t xml:space="preserve"> </w:t>
      </w:r>
      <w:r w:rsidR="00115AEF">
        <w:rPr>
          <w:color w:val="4F81BD" w:themeColor="accent1"/>
        </w:rPr>
        <w:t>Since, we</w:t>
      </w:r>
      <w:r w:rsidRPr="00BF71D6">
        <w:rPr>
          <w:color w:val="4F81BD" w:themeColor="accent1"/>
        </w:rPr>
        <w:t xml:space="preserve"> have not specifically tested how long the BHI agar plates will </w:t>
      </w:r>
      <w:r w:rsidR="00115AEF">
        <w:rPr>
          <w:color w:val="4F81BD" w:themeColor="accent1"/>
        </w:rPr>
        <w:t xml:space="preserve">support growth of bacteria, we </w:t>
      </w:r>
      <w:r w:rsidR="00330FCA">
        <w:rPr>
          <w:color w:val="4F81BD" w:themeColor="accent1"/>
        </w:rPr>
        <w:t xml:space="preserve">have </w:t>
      </w:r>
      <w:r w:rsidR="00115AEF">
        <w:rPr>
          <w:color w:val="4F81BD" w:themeColor="accent1"/>
        </w:rPr>
        <w:t xml:space="preserve">removed this line. </w:t>
      </w:r>
    </w:p>
    <w:p w14:paraId="4AE97DC1" w14:textId="77777777" w:rsidR="00711CE6" w:rsidRDefault="00711CE6" w:rsidP="00711CE6">
      <w:pPr>
        <w:pStyle w:val="ListParagraph"/>
        <w:ind w:left="0"/>
        <w:rPr>
          <w:rFonts w:asciiTheme="majorHAnsi" w:hAnsiTheme="majorHAnsi"/>
          <w:color w:val="4F81BD" w:themeColor="accent1"/>
        </w:rPr>
      </w:pPr>
    </w:p>
    <w:p w14:paraId="1C5456C9" w14:textId="571D7003" w:rsidR="00711CE6" w:rsidRDefault="00FA4D90" w:rsidP="00711CE6">
      <w:pPr>
        <w:pStyle w:val="ListParagraph"/>
        <w:ind w:left="0"/>
        <w:rPr>
          <w:rFonts w:asciiTheme="majorHAnsi" w:hAnsiTheme="majorHAnsi"/>
          <w:color w:val="4F81BD" w:themeColor="accent1"/>
        </w:rPr>
      </w:pPr>
      <w:r>
        <w:t xml:space="preserve">3. Line 185 – Colonies with a single, uniform morphology should be obtained. </w:t>
      </w:r>
      <w:r w:rsidR="00BF71D6" w:rsidRPr="00BF71D6">
        <w:rPr>
          <w:color w:val="4F81BD" w:themeColor="accent1"/>
        </w:rPr>
        <w:t xml:space="preserve">Reply. </w:t>
      </w:r>
      <w:r w:rsidRPr="00BF71D6">
        <w:rPr>
          <w:color w:val="4F81BD" w:themeColor="accent1"/>
        </w:rPr>
        <w:t xml:space="preserve">We have </w:t>
      </w:r>
      <w:r w:rsidR="00330FCA">
        <w:rPr>
          <w:color w:val="4F81BD" w:themeColor="accent1"/>
        </w:rPr>
        <w:t>re-worded this sentence as per the reviewer’s suggestion</w:t>
      </w:r>
      <w:r w:rsidR="00C9669C">
        <w:rPr>
          <w:color w:val="4F81BD" w:themeColor="accent1"/>
        </w:rPr>
        <w:t xml:space="preserve"> in Step 1.5.</w:t>
      </w:r>
    </w:p>
    <w:p w14:paraId="04192113" w14:textId="77777777" w:rsidR="00711CE6" w:rsidRDefault="00711CE6" w:rsidP="00711CE6">
      <w:pPr>
        <w:pStyle w:val="ListParagraph"/>
        <w:ind w:left="0"/>
        <w:rPr>
          <w:rFonts w:asciiTheme="majorHAnsi" w:hAnsiTheme="majorHAnsi"/>
          <w:color w:val="4F81BD" w:themeColor="accent1"/>
        </w:rPr>
      </w:pPr>
    </w:p>
    <w:p w14:paraId="237E75F4" w14:textId="77777777" w:rsidR="00711CE6" w:rsidRDefault="00A72B30" w:rsidP="00711CE6">
      <w:pPr>
        <w:pStyle w:val="ListParagraph"/>
        <w:ind w:left="0"/>
        <w:rPr>
          <w:rFonts w:asciiTheme="majorHAnsi" w:hAnsiTheme="majorHAnsi"/>
          <w:color w:val="4F81BD" w:themeColor="accent1"/>
        </w:rPr>
      </w:pPr>
      <w:r>
        <w:t>4. Line 206—you have instructed to remove 1 ml samples at different time points but started with only 3 ml of culture.  Using up the whole sample will cause the culture to have a significantly different degree of aeration in the latter half of the incubation period than during the first half, which could affect the growth rate.</w:t>
      </w:r>
    </w:p>
    <w:p w14:paraId="55D8D21B" w14:textId="77777777" w:rsidR="00711CE6" w:rsidRDefault="00711CE6" w:rsidP="00711CE6">
      <w:pPr>
        <w:pStyle w:val="ListParagraph"/>
        <w:ind w:left="0"/>
        <w:rPr>
          <w:rFonts w:asciiTheme="majorHAnsi" w:hAnsiTheme="majorHAnsi"/>
          <w:color w:val="4F81BD" w:themeColor="accent1"/>
        </w:rPr>
      </w:pPr>
    </w:p>
    <w:p w14:paraId="498EF671" w14:textId="3CCC5011" w:rsidR="005B0746" w:rsidRPr="00C9669C" w:rsidRDefault="00BF71D6" w:rsidP="005B0746">
      <w:pPr>
        <w:pStyle w:val="ListParagraph"/>
        <w:ind w:left="0"/>
        <w:jc w:val="both"/>
        <w:rPr>
          <w:rFonts w:asciiTheme="majorHAnsi" w:hAnsiTheme="majorHAnsi" w:cs="Arial"/>
          <w:color w:val="4F81BD" w:themeColor="accent1"/>
        </w:rPr>
      </w:pPr>
      <w:r w:rsidRPr="00115AEF">
        <w:rPr>
          <w:color w:val="4F81BD" w:themeColor="accent1"/>
        </w:rPr>
        <w:t xml:space="preserve">Reply. We thank the reviewer for </w:t>
      </w:r>
      <w:r w:rsidR="00711CE6">
        <w:rPr>
          <w:color w:val="4F81BD" w:themeColor="accent1"/>
        </w:rPr>
        <w:t>catching this</w:t>
      </w:r>
      <w:r w:rsidRPr="00115AEF">
        <w:rPr>
          <w:color w:val="4F81BD" w:themeColor="accent1"/>
        </w:rPr>
        <w:t xml:space="preserve"> error. </w:t>
      </w:r>
      <w:r w:rsidR="00330FCA">
        <w:rPr>
          <w:color w:val="4F81BD" w:themeColor="accent1"/>
        </w:rPr>
        <w:t xml:space="preserve">We </w:t>
      </w:r>
      <w:r w:rsidR="00107703">
        <w:rPr>
          <w:color w:val="4F81BD" w:themeColor="accent1"/>
        </w:rPr>
        <w:t xml:space="preserve">increased both the volume of the culture </w:t>
      </w:r>
      <w:r w:rsidR="005B0746">
        <w:rPr>
          <w:color w:val="4F81BD" w:themeColor="accent1"/>
        </w:rPr>
        <w:t>(</w:t>
      </w:r>
      <w:r w:rsidR="00C9669C">
        <w:rPr>
          <w:color w:val="4F81BD" w:themeColor="accent1"/>
        </w:rPr>
        <w:t>10</w:t>
      </w:r>
      <w:r w:rsidR="005B0746">
        <w:rPr>
          <w:color w:val="4F81BD" w:themeColor="accent1"/>
        </w:rPr>
        <w:t xml:space="preserve"> mL) </w:t>
      </w:r>
      <w:r w:rsidR="00107703">
        <w:rPr>
          <w:color w:val="4F81BD" w:themeColor="accent1"/>
        </w:rPr>
        <w:t xml:space="preserve">and </w:t>
      </w:r>
      <w:r w:rsidR="005B0746">
        <w:rPr>
          <w:color w:val="4F81BD" w:themeColor="accent1"/>
        </w:rPr>
        <w:t xml:space="preserve">size of </w:t>
      </w:r>
      <w:r w:rsidR="00C9669C">
        <w:rPr>
          <w:color w:val="4F81BD" w:themeColor="accent1"/>
        </w:rPr>
        <w:t>the tube</w:t>
      </w:r>
      <w:r w:rsidR="005B0746">
        <w:rPr>
          <w:color w:val="4F81BD" w:themeColor="accent1"/>
        </w:rPr>
        <w:t xml:space="preserve"> (</w:t>
      </w:r>
      <w:r w:rsidR="00C9669C">
        <w:rPr>
          <w:color w:val="4F81BD" w:themeColor="accent1"/>
        </w:rPr>
        <w:t>50</w:t>
      </w:r>
      <w:r w:rsidR="005B0746">
        <w:rPr>
          <w:color w:val="4F81BD" w:themeColor="accent1"/>
        </w:rPr>
        <w:t xml:space="preserve"> ml)</w:t>
      </w:r>
      <w:r w:rsidR="00330FCA">
        <w:rPr>
          <w:color w:val="4F81BD" w:themeColor="accent1"/>
        </w:rPr>
        <w:t xml:space="preserve">. This way it will be less likely the sampling will impact the </w:t>
      </w:r>
      <w:r w:rsidR="00054138">
        <w:rPr>
          <w:color w:val="4F81BD" w:themeColor="accent1"/>
        </w:rPr>
        <w:t xml:space="preserve">aeration and </w:t>
      </w:r>
      <w:r w:rsidR="00330FCA">
        <w:rPr>
          <w:color w:val="4F81BD" w:themeColor="accent1"/>
        </w:rPr>
        <w:t xml:space="preserve">growth rate </w:t>
      </w:r>
      <w:r w:rsidR="00054138">
        <w:rPr>
          <w:color w:val="4F81BD" w:themeColor="accent1"/>
        </w:rPr>
        <w:t>of the bacteria.</w:t>
      </w:r>
      <w:r w:rsidR="005B0746">
        <w:rPr>
          <w:color w:val="4F81BD" w:themeColor="accent1"/>
        </w:rPr>
        <w:t xml:space="preserve"> We also inserted the following</w:t>
      </w:r>
      <w:r w:rsidR="00C9669C">
        <w:rPr>
          <w:color w:val="4F81BD" w:themeColor="accent1"/>
        </w:rPr>
        <w:t xml:space="preserve"> note after step 1.6.</w:t>
      </w:r>
      <w:r w:rsidR="00054138">
        <w:rPr>
          <w:color w:val="4F81BD" w:themeColor="accent1"/>
        </w:rPr>
        <w:t xml:space="preserve"> </w:t>
      </w:r>
      <w:r w:rsidR="00C9669C">
        <w:rPr>
          <w:color w:val="4F81BD" w:themeColor="accent1"/>
        </w:rPr>
        <w:t>“</w:t>
      </w:r>
      <w:r w:rsidR="00C9669C" w:rsidRPr="00C9669C">
        <w:rPr>
          <w:rFonts w:asciiTheme="majorHAnsi" w:hAnsiTheme="majorHAnsi"/>
          <w:color w:val="4F81BD" w:themeColor="accent1"/>
        </w:rPr>
        <w:t xml:space="preserve">Regardless of the type of </w:t>
      </w:r>
      <w:ins w:id="1" w:author="Author" w:date="2016-05-28T22:49:00Z">
        <w:r w:rsidR="00C9669C" w:rsidRPr="00C9669C">
          <w:rPr>
            <w:rFonts w:asciiTheme="majorHAnsi" w:hAnsiTheme="majorHAnsi"/>
            <w:color w:val="4F81BD" w:themeColor="accent1"/>
          </w:rPr>
          <w:t>container</w:t>
        </w:r>
      </w:ins>
      <w:r w:rsidR="00C9669C" w:rsidRPr="00C9669C">
        <w:rPr>
          <w:rFonts w:asciiTheme="majorHAnsi" w:hAnsiTheme="majorHAnsi"/>
          <w:color w:val="4F81BD" w:themeColor="accent1"/>
        </w:rPr>
        <w:t xml:space="preserve"> used</w:t>
      </w:r>
      <w:ins w:id="2" w:author="Author" w:date="2016-05-28T22:23:00Z">
        <w:r w:rsidR="00C9669C" w:rsidRPr="00C9669C">
          <w:rPr>
            <w:rFonts w:asciiTheme="majorHAnsi" w:hAnsiTheme="majorHAnsi"/>
            <w:color w:val="4F81BD" w:themeColor="accent1"/>
          </w:rPr>
          <w:t>,</w:t>
        </w:r>
      </w:ins>
      <w:r w:rsidR="00C9669C" w:rsidRPr="00C9669C">
        <w:rPr>
          <w:rFonts w:asciiTheme="majorHAnsi" w:hAnsiTheme="majorHAnsi"/>
          <w:color w:val="4F81BD" w:themeColor="accent1"/>
        </w:rPr>
        <w:t xml:space="preserve"> </w:t>
      </w:r>
      <w:ins w:id="3" w:author="Author" w:date="2016-05-28T22:22:00Z">
        <w:r w:rsidR="00C9669C" w:rsidRPr="00C9669C">
          <w:rPr>
            <w:rFonts w:asciiTheme="majorHAnsi" w:hAnsiTheme="majorHAnsi"/>
            <w:color w:val="4F81BD" w:themeColor="accent1"/>
          </w:rPr>
          <w:t>make</w:t>
        </w:r>
      </w:ins>
      <w:ins w:id="4" w:author="Author" w:date="2016-05-28T22:21:00Z">
        <w:r w:rsidR="00C9669C" w:rsidRPr="00C9669C">
          <w:rPr>
            <w:rFonts w:asciiTheme="majorHAnsi" w:hAnsiTheme="majorHAnsi"/>
            <w:color w:val="4F81BD" w:themeColor="accent1"/>
          </w:rPr>
          <w:t xml:space="preserve"> sure that </w:t>
        </w:r>
      </w:ins>
      <w:ins w:id="5" w:author="Author" w:date="2016-05-28T22:23:00Z">
        <w:r w:rsidR="00C9669C" w:rsidRPr="00C9669C">
          <w:rPr>
            <w:rFonts w:asciiTheme="majorHAnsi" w:hAnsiTheme="majorHAnsi"/>
            <w:color w:val="4F81BD" w:themeColor="accent1"/>
          </w:rPr>
          <w:t>it</w:t>
        </w:r>
      </w:ins>
      <w:ins w:id="6" w:author="Author" w:date="2016-05-26T21:45:00Z">
        <w:r w:rsidR="00C9669C" w:rsidRPr="00C9669C">
          <w:rPr>
            <w:rFonts w:asciiTheme="majorHAnsi" w:hAnsiTheme="majorHAnsi"/>
            <w:color w:val="4F81BD" w:themeColor="accent1"/>
          </w:rPr>
          <w:t xml:space="preserve"> is </w:t>
        </w:r>
      </w:ins>
      <w:ins w:id="7" w:author="Author" w:date="2016-05-28T22:49:00Z">
        <w:r w:rsidR="00C9669C" w:rsidRPr="00C9669C">
          <w:rPr>
            <w:rFonts w:asciiTheme="majorHAnsi" w:hAnsiTheme="majorHAnsi"/>
            <w:color w:val="4F81BD" w:themeColor="accent1"/>
          </w:rPr>
          <w:t xml:space="preserve">sterile, </w:t>
        </w:r>
      </w:ins>
      <w:ins w:id="8" w:author="Author" w:date="2016-05-26T21:45:00Z">
        <w:r w:rsidR="00C9669C" w:rsidRPr="00C9669C">
          <w:rPr>
            <w:rFonts w:asciiTheme="majorHAnsi" w:hAnsiTheme="majorHAnsi"/>
            <w:color w:val="4F81BD" w:themeColor="accent1"/>
          </w:rPr>
          <w:t xml:space="preserve">vented and </w:t>
        </w:r>
      </w:ins>
      <w:ins w:id="9" w:author="Author" w:date="2016-05-28T22:21:00Z">
        <w:r w:rsidR="00C9669C" w:rsidRPr="00C9669C">
          <w:rPr>
            <w:rFonts w:asciiTheme="majorHAnsi" w:hAnsiTheme="majorHAnsi"/>
            <w:color w:val="4F81BD" w:themeColor="accent1"/>
          </w:rPr>
          <w:t>that the</w:t>
        </w:r>
      </w:ins>
      <w:ins w:id="10" w:author="Author" w:date="2016-05-26T21:45:00Z">
        <w:r w:rsidR="00C9669C" w:rsidRPr="00C9669C">
          <w:rPr>
            <w:rFonts w:asciiTheme="majorHAnsi" w:hAnsiTheme="majorHAnsi"/>
            <w:color w:val="4F81BD" w:themeColor="accent1"/>
          </w:rPr>
          <w:t xml:space="preserve"> </w:t>
        </w:r>
      </w:ins>
      <w:r w:rsidR="00C9669C" w:rsidRPr="00C9669C">
        <w:rPr>
          <w:rFonts w:asciiTheme="majorHAnsi" w:hAnsiTheme="majorHAnsi"/>
          <w:color w:val="4F81BD" w:themeColor="accent1"/>
        </w:rPr>
        <w:t xml:space="preserve">volume of culture </w:t>
      </w:r>
      <w:ins w:id="11" w:author="Author" w:date="2016-05-28T22:21:00Z">
        <w:r w:rsidR="00C9669C" w:rsidRPr="00C9669C">
          <w:rPr>
            <w:rFonts w:asciiTheme="majorHAnsi" w:hAnsiTheme="majorHAnsi"/>
            <w:color w:val="4F81BD" w:themeColor="accent1"/>
          </w:rPr>
          <w:t xml:space="preserve">does not exceed 20% </w:t>
        </w:r>
      </w:ins>
      <w:ins w:id="12" w:author="Author" w:date="2016-05-28T22:22:00Z">
        <w:r w:rsidR="00C9669C" w:rsidRPr="00C9669C">
          <w:rPr>
            <w:rFonts w:asciiTheme="majorHAnsi" w:hAnsiTheme="majorHAnsi"/>
            <w:color w:val="4F81BD" w:themeColor="accent1"/>
          </w:rPr>
          <w:t>of</w:t>
        </w:r>
      </w:ins>
      <w:ins w:id="13" w:author="Author" w:date="2016-05-28T22:21:00Z">
        <w:r w:rsidR="00C9669C" w:rsidRPr="00C9669C">
          <w:rPr>
            <w:rFonts w:asciiTheme="majorHAnsi" w:hAnsiTheme="majorHAnsi"/>
            <w:color w:val="4F81BD" w:themeColor="accent1"/>
          </w:rPr>
          <w:t xml:space="preserve"> the</w:t>
        </w:r>
      </w:ins>
      <w:r w:rsidR="00C9669C" w:rsidRPr="00C9669C">
        <w:rPr>
          <w:rFonts w:asciiTheme="majorHAnsi" w:hAnsiTheme="majorHAnsi"/>
          <w:color w:val="4F81BD" w:themeColor="accent1"/>
        </w:rPr>
        <w:t xml:space="preserve"> total</w:t>
      </w:r>
      <w:ins w:id="14" w:author="Author" w:date="2016-05-26T21:45:00Z">
        <w:r w:rsidR="00C9669C" w:rsidRPr="00C9669C">
          <w:rPr>
            <w:rFonts w:asciiTheme="majorHAnsi" w:hAnsiTheme="majorHAnsi"/>
            <w:color w:val="4F81BD" w:themeColor="accent1"/>
          </w:rPr>
          <w:t xml:space="preserve"> volume</w:t>
        </w:r>
      </w:ins>
      <w:ins w:id="15" w:author="Author" w:date="2016-05-28T22:22:00Z">
        <w:r w:rsidR="00C9669C" w:rsidRPr="00C9669C">
          <w:rPr>
            <w:rFonts w:asciiTheme="majorHAnsi" w:hAnsiTheme="majorHAnsi"/>
            <w:color w:val="4F81BD" w:themeColor="accent1"/>
          </w:rPr>
          <w:t xml:space="preserve"> of</w:t>
        </w:r>
      </w:ins>
      <w:ins w:id="16" w:author="Author" w:date="2016-05-28T22:21:00Z">
        <w:r w:rsidR="00C9669C" w:rsidRPr="00C9669C">
          <w:rPr>
            <w:rFonts w:asciiTheme="majorHAnsi" w:hAnsiTheme="majorHAnsi"/>
            <w:color w:val="4F81BD" w:themeColor="accent1"/>
          </w:rPr>
          <w:t xml:space="preserve"> the</w:t>
        </w:r>
      </w:ins>
      <w:r w:rsidR="00C9669C" w:rsidRPr="00C9669C">
        <w:rPr>
          <w:rFonts w:asciiTheme="majorHAnsi" w:hAnsiTheme="majorHAnsi"/>
          <w:color w:val="4F81BD" w:themeColor="accent1"/>
        </w:rPr>
        <w:t xml:space="preserve"> </w:t>
      </w:r>
      <w:ins w:id="17" w:author="Author" w:date="2016-05-28T22:49:00Z">
        <w:r w:rsidR="00C9669C" w:rsidRPr="00C9669C">
          <w:rPr>
            <w:rFonts w:asciiTheme="majorHAnsi" w:hAnsiTheme="majorHAnsi"/>
            <w:color w:val="4F81BD" w:themeColor="accent1"/>
          </w:rPr>
          <w:t>container</w:t>
        </w:r>
      </w:ins>
      <w:r w:rsidR="00C9669C" w:rsidRPr="00C9669C">
        <w:rPr>
          <w:rFonts w:asciiTheme="majorHAnsi" w:hAnsiTheme="majorHAnsi"/>
          <w:color w:val="4F81BD" w:themeColor="accent1"/>
        </w:rPr>
        <w:t xml:space="preserve"> to ensure appropriate aeration of the bacter</w:t>
      </w:r>
      <w:ins w:id="18" w:author="Author" w:date="2016-05-28T22:49:00Z">
        <w:r w:rsidR="00C9669C" w:rsidRPr="00C9669C">
          <w:rPr>
            <w:rFonts w:asciiTheme="majorHAnsi" w:hAnsiTheme="majorHAnsi"/>
            <w:color w:val="4F81BD" w:themeColor="accent1"/>
          </w:rPr>
          <w:t>ia</w:t>
        </w:r>
      </w:ins>
      <w:r w:rsidR="00C9669C" w:rsidRPr="00C9669C">
        <w:rPr>
          <w:rFonts w:asciiTheme="majorHAnsi" w:hAnsiTheme="majorHAnsi"/>
          <w:color w:val="4F81BD" w:themeColor="accent1"/>
        </w:rPr>
        <w:t>.</w:t>
      </w:r>
      <w:ins w:id="19" w:author="Author" w:date="2016-05-31T22:27:00Z">
        <w:r w:rsidR="00C9669C" w:rsidRPr="00C9669C">
          <w:rPr>
            <w:rFonts w:asciiTheme="majorHAnsi" w:hAnsiTheme="majorHAnsi"/>
            <w:color w:val="4F81BD" w:themeColor="accent1"/>
          </w:rPr>
          <w:t xml:space="preserve"> If using a culture tube, </w:t>
        </w:r>
      </w:ins>
      <w:ins w:id="20" w:author="Author" w:date="2016-05-31T22:28:00Z">
        <w:r w:rsidR="00C9669C" w:rsidRPr="00C9669C">
          <w:rPr>
            <w:rFonts w:asciiTheme="majorHAnsi" w:hAnsiTheme="majorHAnsi"/>
            <w:color w:val="4F81BD" w:themeColor="accent1"/>
          </w:rPr>
          <w:t>keep it</w:t>
        </w:r>
      </w:ins>
      <w:ins w:id="21" w:author="Author" w:date="2016-05-31T22:27:00Z">
        <w:r w:rsidR="00C9669C" w:rsidRPr="00C9669C">
          <w:rPr>
            <w:rFonts w:asciiTheme="majorHAnsi" w:hAnsiTheme="majorHAnsi"/>
            <w:color w:val="4F81BD" w:themeColor="accent1"/>
          </w:rPr>
          <w:t xml:space="preserve"> tilt</w:t>
        </w:r>
      </w:ins>
      <w:ins w:id="22" w:author="Author" w:date="2016-05-31T22:28:00Z">
        <w:r w:rsidR="00C9669C" w:rsidRPr="00C9669C">
          <w:rPr>
            <w:rFonts w:asciiTheme="majorHAnsi" w:hAnsiTheme="majorHAnsi"/>
            <w:color w:val="4F81BD" w:themeColor="accent1"/>
          </w:rPr>
          <w:t>ed</w:t>
        </w:r>
      </w:ins>
      <w:ins w:id="23" w:author="Author" w:date="2016-05-31T22:27:00Z">
        <w:r w:rsidR="00C9669C" w:rsidRPr="00C9669C">
          <w:rPr>
            <w:rFonts w:asciiTheme="majorHAnsi" w:hAnsiTheme="majorHAnsi"/>
            <w:color w:val="4F81BD" w:themeColor="accent1"/>
          </w:rPr>
          <w:t xml:space="preserve"> at a 45 </w:t>
        </w:r>
      </w:ins>
      <w:ins w:id="24" w:author="Author" w:date="2016-05-31T22:28:00Z">
        <w:r w:rsidR="00C9669C" w:rsidRPr="00C9669C">
          <w:rPr>
            <w:rFonts w:asciiTheme="majorHAnsi" w:hAnsiTheme="majorHAnsi" w:cs="Arial"/>
            <w:color w:val="4F81BD" w:themeColor="accent1"/>
            <w:lang w:eastAsia="ko-KR"/>
          </w:rPr>
          <w:t>° angle during culture.</w:t>
        </w:r>
      </w:ins>
      <w:r w:rsidR="00C9669C" w:rsidRPr="00C9669C">
        <w:rPr>
          <w:rFonts w:asciiTheme="majorHAnsi" w:hAnsiTheme="majorHAnsi" w:cs="Arial"/>
          <w:color w:val="4F81BD" w:themeColor="accent1"/>
          <w:lang w:eastAsia="ko-KR"/>
        </w:rPr>
        <w:t>”</w:t>
      </w:r>
    </w:p>
    <w:p w14:paraId="3A062E0D" w14:textId="77777777" w:rsidR="005B0746" w:rsidRDefault="005B0746" w:rsidP="005B0746">
      <w:pPr>
        <w:pStyle w:val="ListParagraph"/>
        <w:ind w:left="0"/>
        <w:jc w:val="both"/>
        <w:rPr>
          <w:rFonts w:asciiTheme="majorHAnsi" w:hAnsiTheme="majorHAnsi" w:cs="Arial"/>
        </w:rPr>
      </w:pPr>
    </w:p>
    <w:p w14:paraId="2A33E005" w14:textId="77777777" w:rsidR="005B0746" w:rsidRDefault="005B0746" w:rsidP="005B0746">
      <w:pPr>
        <w:pStyle w:val="ListParagraph"/>
        <w:ind w:left="0"/>
        <w:jc w:val="both"/>
        <w:rPr>
          <w:rFonts w:asciiTheme="majorHAnsi" w:hAnsiTheme="majorHAnsi" w:cs="Arial"/>
        </w:rPr>
      </w:pPr>
      <w:r>
        <w:rPr>
          <w:rFonts w:asciiTheme="majorHAnsi" w:hAnsiTheme="majorHAnsi" w:cs="Arial"/>
        </w:rPr>
        <w:t xml:space="preserve">5. </w:t>
      </w:r>
      <w:r w:rsidR="00277D68">
        <w:rPr>
          <w:color w:val="000000" w:themeColor="text1"/>
        </w:rPr>
        <w:t>Line 212: You don’t state the diluent.</w:t>
      </w:r>
    </w:p>
    <w:p w14:paraId="24515532" w14:textId="77777777" w:rsidR="005B0746" w:rsidRDefault="00277D68" w:rsidP="005B0746">
      <w:pPr>
        <w:pStyle w:val="ListParagraph"/>
        <w:ind w:left="0"/>
        <w:jc w:val="both"/>
        <w:rPr>
          <w:rFonts w:asciiTheme="majorHAnsi" w:hAnsiTheme="majorHAnsi" w:cs="Arial"/>
        </w:rPr>
      </w:pPr>
      <w:r w:rsidRPr="00277D68">
        <w:rPr>
          <w:color w:val="4F81BD" w:themeColor="accent1"/>
        </w:rPr>
        <w:t>Reply: It is BHI media and we have changed this accordingly.</w:t>
      </w:r>
    </w:p>
    <w:p w14:paraId="6BC56A98" w14:textId="77777777" w:rsidR="005B0746" w:rsidRDefault="005B0746" w:rsidP="005B0746">
      <w:pPr>
        <w:pStyle w:val="ListParagraph"/>
        <w:ind w:left="0"/>
        <w:jc w:val="both"/>
        <w:rPr>
          <w:rFonts w:asciiTheme="majorHAnsi" w:hAnsiTheme="majorHAnsi" w:cs="Arial"/>
        </w:rPr>
      </w:pPr>
    </w:p>
    <w:p w14:paraId="34DB002E" w14:textId="77777777" w:rsidR="005B0746" w:rsidRDefault="00B8609F" w:rsidP="005B0746">
      <w:pPr>
        <w:pStyle w:val="ListParagraph"/>
        <w:ind w:left="0"/>
        <w:jc w:val="both"/>
        <w:rPr>
          <w:rFonts w:asciiTheme="majorHAnsi" w:hAnsiTheme="majorHAnsi" w:cs="Arial"/>
        </w:rPr>
      </w:pPr>
      <w:r>
        <w:t xml:space="preserve">6. </w:t>
      </w:r>
      <w:r w:rsidR="00277D68">
        <w:t>The calculation of CFU shown in Table 1 should explain why the count for the 10^5 plate is not used in determining the average. The only explanation is (up to 300) on line 216 in the text. This is standard microbiology practice; anyone who would need to read this pro</w:t>
      </w:r>
      <w:r w:rsidR="00354375">
        <w:t>tocol would need a better expla</w:t>
      </w:r>
      <w:r w:rsidR="00277D68">
        <w:t>nation than that (overcrowding reduces growth; difficult to discern individual colonies, etc.)</w:t>
      </w:r>
    </w:p>
    <w:p w14:paraId="480486D1" w14:textId="67ADE7DF" w:rsidR="00C9669C" w:rsidRDefault="00277D68" w:rsidP="00E82D3A">
      <w:pPr>
        <w:pStyle w:val="ListParagraph"/>
        <w:ind w:left="0"/>
        <w:jc w:val="both"/>
        <w:rPr>
          <w:color w:val="4F81BD" w:themeColor="accent1"/>
        </w:rPr>
      </w:pPr>
      <w:r w:rsidRPr="00277D68">
        <w:rPr>
          <w:color w:val="4F81BD" w:themeColor="accent1"/>
        </w:rPr>
        <w:t xml:space="preserve">Reply: We agree with the reviewer and have </w:t>
      </w:r>
      <w:r w:rsidR="00E82D3A">
        <w:rPr>
          <w:color w:val="4F81BD" w:themeColor="accent1"/>
        </w:rPr>
        <w:t xml:space="preserve">added a statement </w:t>
      </w:r>
      <w:r w:rsidR="00C9669C">
        <w:rPr>
          <w:color w:val="4F81BD" w:themeColor="accent1"/>
        </w:rPr>
        <w:t>outlining why we don’t use plates with greater than 300 or less than 30 colonies. This note has been inserted after step 2.5.</w:t>
      </w:r>
    </w:p>
    <w:p w14:paraId="5272A7F3" w14:textId="77777777" w:rsidR="00C9669C" w:rsidRPr="00C9669C" w:rsidRDefault="00C9669C" w:rsidP="00C9669C">
      <w:pPr>
        <w:pStyle w:val="HTMLPreformatted"/>
        <w:shd w:val="clear" w:color="auto" w:fill="FFFFFF"/>
        <w:jc w:val="both"/>
        <w:rPr>
          <w:rFonts w:asciiTheme="majorHAnsi" w:hAnsiTheme="majorHAnsi"/>
          <w:color w:val="4F81BD" w:themeColor="accent1"/>
          <w:sz w:val="24"/>
          <w:szCs w:val="24"/>
        </w:rPr>
      </w:pPr>
      <w:r w:rsidRPr="00C9669C">
        <w:rPr>
          <w:rFonts w:asciiTheme="majorHAnsi" w:hAnsiTheme="majorHAnsi"/>
          <w:b/>
          <w:color w:val="4F81BD" w:themeColor="accent1"/>
          <w:sz w:val="24"/>
          <w:szCs w:val="24"/>
        </w:rPr>
        <w:t>NOTE:</w:t>
      </w:r>
      <w:r w:rsidRPr="00C9669C">
        <w:rPr>
          <w:rFonts w:asciiTheme="majorHAnsi" w:hAnsiTheme="majorHAnsi"/>
          <w:color w:val="4F81BD" w:themeColor="accent1"/>
          <w:sz w:val="24"/>
          <w:szCs w:val="24"/>
        </w:rPr>
        <w:t xml:space="preserve"> Plates with greater than 300 colonies are not used, since overcrowding can hinder bacterial growth and also makes it difficult to discern and enumerate individual colonies. Plates with counts &lt; 30 are also not used because small errors in dilution technique or the presence of contaminants can have a large impact on the precision of measurements at the lower end of the range.</w:t>
      </w:r>
    </w:p>
    <w:p w14:paraId="6BDBFA6E" w14:textId="77777777" w:rsidR="00E82D3A" w:rsidRDefault="00E82D3A" w:rsidP="00E82D3A">
      <w:pPr>
        <w:pStyle w:val="ListParagraph"/>
        <w:ind w:left="0"/>
        <w:jc w:val="both"/>
        <w:rPr>
          <w:rFonts w:asciiTheme="majorHAnsi" w:hAnsiTheme="majorHAnsi" w:cs="Arial"/>
        </w:rPr>
      </w:pPr>
    </w:p>
    <w:p w14:paraId="3B2B2218" w14:textId="77777777" w:rsidR="00817867" w:rsidRDefault="00354375" w:rsidP="00817867">
      <w:pPr>
        <w:pStyle w:val="ListParagraph"/>
        <w:ind w:left="0"/>
        <w:jc w:val="both"/>
        <w:rPr>
          <w:rFonts w:asciiTheme="majorHAnsi" w:hAnsiTheme="majorHAnsi" w:cs="Arial"/>
        </w:rPr>
      </w:pPr>
      <w:r>
        <w:t>7. Lines 240-241. This is not a good way to prepare the Listeria. Although you are using identical tubes and theoretically inoculating each with the same number of bacteria from the glycerol stock, there are numerous reasons why the growth could be slightly different in each tube (hot spots in the incubator, caps tighter or loser, etc). For this work to inject each mouse with a uniform inoculum, you would need to pool the growth from each tube together first and then wash and prep the pooled cultures. But this causes the investigator to measure the OD from multiple tubes. Why would you not just grow a larger volume say 10-15 ml in a 125 ml culture flask and prepare the growth curve and the cultures for injecting that way every time?</w:t>
      </w:r>
    </w:p>
    <w:p w14:paraId="0873047E" w14:textId="77777777" w:rsidR="00817867" w:rsidRDefault="00817867" w:rsidP="00817867">
      <w:pPr>
        <w:pStyle w:val="ListParagraph"/>
        <w:ind w:left="0"/>
        <w:jc w:val="both"/>
        <w:rPr>
          <w:rFonts w:asciiTheme="majorHAnsi" w:hAnsiTheme="majorHAnsi" w:cs="Arial"/>
        </w:rPr>
      </w:pPr>
    </w:p>
    <w:p w14:paraId="6556E394" w14:textId="587ACA47" w:rsidR="00817867" w:rsidRDefault="00DE6EF2" w:rsidP="00817867">
      <w:pPr>
        <w:pStyle w:val="ListParagraph"/>
        <w:ind w:left="0"/>
        <w:jc w:val="both"/>
        <w:rPr>
          <w:rFonts w:asciiTheme="majorHAnsi" w:hAnsiTheme="majorHAnsi" w:cs="Arial"/>
        </w:rPr>
      </w:pPr>
      <w:r w:rsidRPr="00DE6EF2">
        <w:rPr>
          <w:color w:val="4F81BD" w:themeColor="accent1"/>
        </w:rPr>
        <w:t xml:space="preserve">Reply: </w:t>
      </w:r>
      <w:r w:rsidR="00C9669C">
        <w:rPr>
          <w:color w:val="4F81BD" w:themeColor="accent1"/>
        </w:rPr>
        <w:t>I</w:t>
      </w:r>
      <w:r w:rsidRPr="00DE6EF2">
        <w:rPr>
          <w:color w:val="4F81BD" w:themeColor="accent1"/>
        </w:rPr>
        <w:t xml:space="preserve"> totally agree. The procedure that my student was using </w:t>
      </w:r>
      <w:r>
        <w:rPr>
          <w:color w:val="4F81BD" w:themeColor="accent1"/>
        </w:rPr>
        <w:t>is not</w:t>
      </w:r>
      <w:r w:rsidRPr="00DE6EF2">
        <w:rPr>
          <w:color w:val="4F81BD" w:themeColor="accent1"/>
        </w:rPr>
        <w:t xml:space="preserve"> optimal. We appreciate the suggestion and have changed the protocol</w:t>
      </w:r>
      <w:r w:rsidR="00817867">
        <w:rPr>
          <w:color w:val="4F81BD" w:themeColor="accent1"/>
        </w:rPr>
        <w:t xml:space="preserve"> to grow a larger volume of culture</w:t>
      </w:r>
      <w:r w:rsidR="00C9669C">
        <w:rPr>
          <w:color w:val="4F81BD" w:themeColor="accent1"/>
        </w:rPr>
        <w:t xml:space="preserve"> (10 ml)</w:t>
      </w:r>
      <w:r w:rsidR="00817867">
        <w:rPr>
          <w:color w:val="4F81BD" w:themeColor="accent1"/>
        </w:rPr>
        <w:t xml:space="preserve"> in a larger </w:t>
      </w:r>
      <w:r w:rsidR="00C9669C">
        <w:rPr>
          <w:color w:val="4F81BD" w:themeColor="accent1"/>
        </w:rPr>
        <w:t>tube or flask</w:t>
      </w:r>
      <w:r w:rsidR="00817867">
        <w:rPr>
          <w:color w:val="4F81BD" w:themeColor="accent1"/>
        </w:rPr>
        <w:t>.</w:t>
      </w:r>
    </w:p>
    <w:p w14:paraId="42571CB3" w14:textId="77777777" w:rsidR="00817867" w:rsidRDefault="00817867" w:rsidP="00817867">
      <w:pPr>
        <w:pStyle w:val="ListParagraph"/>
        <w:ind w:left="0"/>
        <w:jc w:val="both"/>
        <w:rPr>
          <w:rFonts w:asciiTheme="majorHAnsi" w:hAnsiTheme="majorHAnsi" w:cs="Arial"/>
        </w:rPr>
      </w:pPr>
    </w:p>
    <w:p w14:paraId="50994AA2" w14:textId="51659D79" w:rsidR="00DE6EF2" w:rsidRPr="00817867" w:rsidRDefault="00DE6EF2" w:rsidP="00817867">
      <w:pPr>
        <w:pStyle w:val="ListParagraph"/>
        <w:ind w:left="0"/>
        <w:jc w:val="both"/>
        <w:rPr>
          <w:rFonts w:asciiTheme="majorHAnsi" w:hAnsiTheme="majorHAnsi" w:cs="Arial"/>
        </w:rPr>
      </w:pPr>
      <w:r>
        <w:rPr>
          <w:color w:val="000000" w:themeColor="text1"/>
        </w:rPr>
        <w:t>8. Line 251—Wash pellet twice with sterile 1 x PBS.</w:t>
      </w:r>
    </w:p>
    <w:p w14:paraId="3DDBA444" w14:textId="77777777" w:rsidR="00817867" w:rsidRPr="00C9669C" w:rsidRDefault="00DE6EF2" w:rsidP="00C9669C">
      <w:pPr>
        <w:rPr>
          <w:color w:val="4F81BD" w:themeColor="accent1"/>
        </w:rPr>
      </w:pPr>
      <w:r w:rsidRPr="00C9669C">
        <w:rPr>
          <w:color w:val="4F81BD" w:themeColor="accent1"/>
        </w:rPr>
        <w:t>Reply: The typo has been changed (was changed to wash).</w:t>
      </w:r>
    </w:p>
    <w:p w14:paraId="470FB170" w14:textId="77777777" w:rsidR="00817867" w:rsidRDefault="00817867" w:rsidP="00177D33">
      <w:pPr>
        <w:pStyle w:val="ListParagraph"/>
        <w:rPr>
          <w:color w:val="4F81BD" w:themeColor="accent1"/>
        </w:rPr>
      </w:pPr>
    </w:p>
    <w:p w14:paraId="3D8C502D" w14:textId="2E39ABF5" w:rsidR="00DE6EF2" w:rsidRPr="00817867" w:rsidRDefault="00DE6EF2" w:rsidP="00817867">
      <w:pPr>
        <w:pStyle w:val="ListParagraph"/>
        <w:ind w:left="0"/>
        <w:rPr>
          <w:color w:val="4F81BD" w:themeColor="accent1"/>
        </w:rPr>
      </w:pPr>
      <w:r>
        <w:rPr>
          <w:color w:val="000000" w:themeColor="text1"/>
        </w:rPr>
        <w:t>9. The name of the strain and origin of the Listeria monocytogenes strain used to generate the representative data should be given.</w:t>
      </w:r>
    </w:p>
    <w:p w14:paraId="261C97F1" w14:textId="77777777" w:rsidR="00817867" w:rsidRDefault="00DE6EF2" w:rsidP="00817867">
      <w:pPr>
        <w:rPr>
          <w:color w:val="4F81BD" w:themeColor="accent1"/>
        </w:rPr>
      </w:pPr>
      <w:r w:rsidRPr="00DE6EF2">
        <w:rPr>
          <w:color w:val="4F81BD" w:themeColor="accent1"/>
        </w:rPr>
        <w:t xml:space="preserve">Reply: </w:t>
      </w:r>
      <w:r w:rsidR="00774258">
        <w:rPr>
          <w:color w:val="4F81BD" w:themeColor="accent1"/>
        </w:rPr>
        <w:t>The strain is EGD was obtained from Pascale Cossart and we have provided an appropriate reference for the strain (Becavin et al., 2014).</w:t>
      </w:r>
    </w:p>
    <w:p w14:paraId="710CFD0A" w14:textId="77777777" w:rsidR="00817867" w:rsidRDefault="00817867" w:rsidP="00817867">
      <w:pPr>
        <w:rPr>
          <w:color w:val="4F81BD" w:themeColor="accent1"/>
        </w:rPr>
      </w:pPr>
    </w:p>
    <w:p w14:paraId="6B5FE98E" w14:textId="31FDCF78" w:rsidR="00774258" w:rsidRPr="00817867" w:rsidRDefault="00774258" w:rsidP="00817867">
      <w:pPr>
        <w:rPr>
          <w:color w:val="4F81BD" w:themeColor="accent1"/>
        </w:rPr>
      </w:pPr>
      <w:r w:rsidRPr="00774258">
        <w:t xml:space="preserve">10. Line 342-I don’t think that “finker flicking” is clear. </w:t>
      </w:r>
    </w:p>
    <w:p w14:paraId="25BA6930" w14:textId="1B908238" w:rsidR="00774258" w:rsidRPr="00817867" w:rsidRDefault="00774258" w:rsidP="00774258">
      <w:pPr>
        <w:jc w:val="both"/>
        <w:rPr>
          <w:rFonts w:ascii="Times New Roman" w:hAnsi="Times New Roman" w:cs="Times New Roman"/>
          <w:color w:val="4F81BD" w:themeColor="accent1"/>
        </w:rPr>
      </w:pPr>
      <w:r w:rsidRPr="00817867">
        <w:rPr>
          <w:rFonts w:ascii="Times New Roman" w:hAnsi="Times New Roman" w:cs="Times New Roman"/>
          <w:color w:val="4F81BD" w:themeColor="accent1"/>
        </w:rPr>
        <w:t xml:space="preserve">Reply: </w:t>
      </w:r>
      <w:r w:rsidR="00817867" w:rsidRPr="00817867">
        <w:rPr>
          <w:rFonts w:ascii="Times New Roman" w:hAnsi="Times New Roman" w:cs="Times New Roman"/>
          <w:color w:val="4F81BD" w:themeColor="accent1"/>
        </w:rPr>
        <w:t>Although finger flicking is a term often used to describe this technique, we</w:t>
      </w:r>
      <w:r w:rsidRPr="00817867">
        <w:rPr>
          <w:rFonts w:ascii="Times New Roman" w:hAnsi="Times New Roman" w:cs="Times New Roman"/>
          <w:color w:val="4F81BD" w:themeColor="accent1"/>
        </w:rPr>
        <w:t xml:space="preserve"> have re</w:t>
      </w:r>
      <w:r w:rsidR="00817867" w:rsidRPr="00817867">
        <w:rPr>
          <w:rFonts w:ascii="Times New Roman" w:hAnsi="Times New Roman" w:cs="Times New Roman"/>
          <w:color w:val="4F81BD" w:themeColor="accent1"/>
        </w:rPr>
        <w:t>-worded this sentence for clarity.</w:t>
      </w:r>
    </w:p>
    <w:p w14:paraId="683F1979" w14:textId="77777777" w:rsidR="00817867" w:rsidRDefault="00774258" w:rsidP="00817867">
      <w:pPr>
        <w:jc w:val="both"/>
        <w:rPr>
          <w:rFonts w:asciiTheme="majorHAnsi" w:hAnsiTheme="majorHAnsi"/>
          <w:color w:val="4F81BD" w:themeColor="accent1"/>
        </w:rPr>
      </w:pPr>
      <w:r w:rsidRPr="00817867">
        <w:rPr>
          <w:rFonts w:asciiTheme="majorHAnsi" w:hAnsiTheme="majorHAnsi"/>
          <w:color w:val="4F81BD" w:themeColor="accent1"/>
        </w:rPr>
        <w:t xml:space="preserve">“Loosen the cell pellet by flicking the tube with a finger or by dragging the bottom tube back and forth along a corrugated surface (e.g. air flow vent in the BSC).” </w:t>
      </w:r>
    </w:p>
    <w:p w14:paraId="278852EF" w14:textId="77777777" w:rsidR="00817867" w:rsidRDefault="00817867" w:rsidP="00817867">
      <w:pPr>
        <w:jc w:val="both"/>
        <w:rPr>
          <w:rFonts w:asciiTheme="majorHAnsi" w:hAnsiTheme="majorHAnsi"/>
          <w:color w:val="4F81BD" w:themeColor="accent1"/>
        </w:rPr>
      </w:pPr>
    </w:p>
    <w:p w14:paraId="0FED8317" w14:textId="77777777" w:rsidR="00817867" w:rsidRDefault="00774258" w:rsidP="00817867">
      <w:pPr>
        <w:jc w:val="both"/>
      </w:pPr>
      <w:r w:rsidRPr="00774258">
        <w:t>11. Line 360-2-3 x 106 cells is a lot to use per sample for flow analysis-far more than is needed. You should indicate the range of cells that can be used if the investigator would prefer to be frugal using up their precious antibodies.</w:t>
      </w:r>
    </w:p>
    <w:p w14:paraId="6F8CB419" w14:textId="77777777" w:rsidR="00817867" w:rsidRDefault="00817867" w:rsidP="00817867">
      <w:pPr>
        <w:jc w:val="both"/>
      </w:pPr>
    </w:p>
    <w:p w14:paraId="2C8314AF" w14:textId="6BF60B1C" w:rsidR="00817867" w:rsidRDefault="00774258" w:rsidP="00817867">
      <w:pPr>
        <w:jc w:val="both"/>
        <w:rPr>
          <w:color w:val="4F81BD" w:themeColor="accent1"/>
        </w:rPr>
      </w:pPr>
      <w:r>
        <w:rPr>
          <w:color w:val="4F81BD" w:themeColor="accent1"/>
        </w:rPr>
        <w:t>Reply: I agree that this number of cells is excessive for the amount of cells that need to be collected</w:t>
      </w:r>
      <w:r w:rsidR="005B0949">
        <w:rPr>
          <w:color w:val="4F81BD" w:themeColor="accent1"/>
        </w:rPr>
        <w:t xml:space="preserve"> (200000)</w:t>
      </w:r>
      <w:r>
        <w:rPr>
          <w:color w:val="4F81BD" w:themeColor="accent1"/>
        </w:rPr>
        <w:t>. 1 million s</w:t>
      </w:r>
      <w:r w:rsidR="00C9669C">
        <w:rPr>
          <w:color w:val="4F81BD" w:themeColor="accent1"/>
        </w:rPr>
        <w:t>hould be sufficient and we</w:t>
      </w:r>
      <w:r>
        <w:rPr>
          <w:color w:val="4F81BD" w:themeColor="accent1"/>
        </w:rPr>
        <w:t xml:space="preserve"> have changed this accordingly.</w:t>
      </w:r>
    </w:p>
    <w:p w14:paraId="697BF2EE" w14:textId="77777777" w:rsidR="00817867" w:rsidRDefault="00817867" w:rsidP="00817867">
      <w:pPr>
        <w:jc w:val="both"/>
        <w:rPr>
          <w:color w:val="4F81BD" w:themeColor="accent1"/>
        </w:rPr>
      </w:pPr>
    </w:p>
    <w:p w14:paraId="11E3AACB" w14:textId="77777777" w:rsidR="00817867" w:rsidRDefault="00774258" w:rsidP="00817867">
      <w:pPr>
        <w:jc w:val="both"/>
      </w:pPr>
      <w:r w:rsidRPr="00774258">
        <w:t>12. Line 406, and throughout. “Aspirate” would be a better verb to use than “vaccum”</w:t>
      </w:r>
    </w:p>
    <w:p w14:paraId="584E25D9" w14:textId="77777777" w:rsidR="00817867" w:rsidRDefault="00817867" w:rsidP="00817867">
      <w:pPr>
        <w:jc w:val="both"/>
      </w:pPr>
    </w:p>
    <w:p w14:paraId="393425F4" w14:textId="77777777" w:rsidR="00817867" w:rsidRDefault="00774258" w:rsidP="00817867">
      <w:pPr>
        <w:jc w:val="both"/>
        <w:rPr>
          <w:color w:val="4F81BD" w:themeColor="accent1"/>
        </w:rPr>
      </w:pPr>
      <w:r>
        <w:rPr>
          <w:color w:val="4F81BD" w:themeColor="accent1"/>
        </w:rPr>
        <w:t>Reply: We</w:t>
      </w:r>
      <w:r w:rsidR="00817867">
        <w:rPr>
          <w:color w:val="4F81BD" w:themeColor="accent1"/>
        </w:rPr>
        <w:t xml:space="preserve"> agree and</w:t>
      </w:r>
      <w:r>
        <w:rPr>
          <w:color w:val="4F81BD" w:themeColor="accent1"/>
        </w:rPr>
        <w:t xml:space="preserve"> have changed this throughout.</w:t>
      </w:r>
    </w:p>
    <w:p w14:paraId="5364AE22" w14:textId="77777777" w:rsidR="00817867" w:rsidRDefault="00817867" w:rsidP="00817867">
      <w:pPr>
        <w:jc w:val="both"/>
        <w:rPr>
          <w:color w:val="4F81BD" w:themeColor="accent1"/>
        </w:rPr>
      </w:pPr>
    </w:p>
    <w:p w14:paraId="3E380CBF" w14:textId="77777777" w:rsidR="00817867" w:rsidRDefault="00774258" w:rsidP="00817867">
      <w:pPr>
        <w:jc w:val="both"/>
      </w:pPr>
      <w:r w:rsidRPr="00774258">
        <w:t>13. Line 466. The term “recall” here is misleading—it sounds like you are measuring a secondar/recall memory response, when in fact you are harvesting effector T cells at the peak of the primary response and exposing them to infected cells, so they are displaying their effector functions.</w:t>
      </w:r>
    </w:p>
    <w:p w14:paraId="4CFD4624" w14:textId="77777777" w:rsidR="00817867" w:rsidRDefault="00817867" w:rsidP="00817867">
      <w:pPr>
        <w:jc w:val="both"/>
      </w:pPr>
    </w:p>
    <w:p w14:paraId="065312BE" w14:textId="77777777" w:rsidR="00817867" w:rsidRDefault="00774258" w:rsidP="00817867">
      <w:pPr>
        <w:jc w:val="both"/>
        <w:rPr>
          <w:rFonts w:asciiTheme="majorHAnsi" w:hAnsiTheme="majorHAnsi" w:cs="Arial"/>
          <w:color w:val="4F81BD" w:themeColor="accent1"/>
        </w:rPr>
      </w:pPr>
      <w:r>
        <w:rPr>
          <w:color w:val="4F81BD" w:themeColor="accent1"/>
        </w:rPr>
        <w:t xml:space="preserve">Reply: </w:t>
      </w:r>
      <w:r w:rsidR="00DA342A">
        <w:rPr>
          <w:color w:val="4F81BD" w:themeColor="accent1"/>
        </w:rPr>
        <w:t>We</w:t>
      </w:r>
      <w:r>
        <w:rPr>
          <w:color w:val="4F81BD" w:themeColor="accent1"/>
        </w:rPr>
        <w:t xml:space="preserve"> agree that the terminology is misleading an</w:t>
      </w:r>
      <w:r w:rsidR="009910B5">
        <w:rPr>
          <w:color w:val="4F81BD" w:themeColor="accent1"/>
        </w:rPr>
        <w:t>d have changed this to the following “</w:t>
      </w:r>
      <w:r w:rsidR="009910B5" w:rsidRPr="009910B5">
        <w:rPr>
          <w:rFonts w:asciiTheme="majorHAnsi" w:hAnsiTheme="majorHAnsi" w:cs="Arial"/>
          <w:color w:val="4F81BD" w:themeColor="accent1"/>
        </w:rPr>
        <w:t xml:space="preserve">This procedure describes how to measure </w:t>
      </w:r>
      <w:r w:rsidR="009910B5" w:rsidRPr="009910B5">
        <w:rPr>
          <w:rFonts w:asciiTheme="majorHAnsi" w:hAnsiTheme="majorHAnsi"/>
          <w:color w:val="4F81BD" w:themeColor="accent1"/>
        </w:rPr>
        <w:t>IFN-</w:t>
      </w:r>
      <w:r w:rsidR="009910B5" w:rsidRPr="009910B5">
        <w:rPr>
          <w:rFonts w:ascii="Symbol" w:hAnsi="Symbol"/>
          <w:color w:val="4F81BD" w:themeColor="accent1"/>
        </w:rPr>
        <w:t></w:t>
      </w:r>
      <w:r w:rsidR="009910B5" w:rsidRPr="009910B5">
        <w:rPr>
          <w:rFonts w:asciiTheme="majorHAnsi" w:hAnsiTheme="majorHAnsi"/>
          <w:color w:val="4F81BD" w:themeColor="accent1"/>
        </w:rPr>
        <w:t xml:space="preserve"> </w:t>
      </w:r>
      <w:r w:rsidR="009910B5" w:rsidRPr="009910B5">
        <w:rPr>
          <w:rFonts w:asciiTheme="majorHAnsi" w:hAnsiTheme="majorHAnsi" w:cs="Arial"/>
          <w:color w:val="4F81BD" w:themeColor="accent1"/>
        </w:rPr>
        <w:t>production by CD4</w:t>
      </w:r>
      <w:r w:rsidR="009910B5" w:rsidRPr="009910B5">
        <w:rPr>
          <w:rFonts w:asciiTheme="majorHAnsi" w:hAnsiTheme="majorHAnsi" w:cs="Arial"/>
          <w:color w:val="4F81BD" w:themeColor="accent1"/>
          <w:vertAlign w:val="superscript"/>
        </w:rPr>
        <w:t>+</w:t>
      </w:r>
      <w:r w:rsidR="009910B5" w:rsidRPr="009910B5">
        <w:rPr>
          <w:rFonts w:asciiTheme="majorHAnsi" w:hAnsiTheme="majorHAnsi" w:cs="Arial"/>
          <w:color w:val="4F81BD" w:themeColor="accent1"/>
        </w:rPr>
        <w:t xml:space="preserve"> and CD8</w:t>
      </w:r>
      <w:r w:rsidR="009910B5" w:rsidRPr="009910B5">
        <w:rPr>
          <w:rFonts w:asciiTheme="majorHAnsi" w:hAnsiTheme="majorHAnsi" w:cs="Arial"/>
          <w:color w:val="4F81BD" w:themeColor="accent1"/>
          <w:vertAlign w:val="superscript"/>
        </w:rPr>
        <w:t>+</w:t>
      </w:r>
      <w:r w:rsidR="009910B5" w:rsidRPr="009910B5">
        <w:rPr>
          <w:rFonts w:asciiTheme="majorHAnsi" w:hAnsiTheme="majorHAnsi" w:cs="Arial"/>
          <w:color w:val="4F81BD" w:themeColor="accent1"/>
        </w:rPr>
        <w:t xml:space="preserve"> </w:t>
      </w:r>
      <w:r w:rsidR="009910B5" w:rsidRPr="00817867">
        <w:rPr>
          <w:rFonts w:asciiTheme="majorHAnsi" w:hAnsiTheme="majorHAnsi" w:cs="Arial"/>
          <w:b/>
          <w:color w:val="4F81BD" w:themeColor="accent1"/>
        </w:rPr>
        <w:t>T effector cells</w:t>
      </w:r>
      <w:r w:rsidR="009910B5" w:rsidRPr="009910B5">
        <w:rPr>
          <w:rFonts w:asciiTheme="majorHAnsi" w:hAnsiTheme="majorHAnsi" w:cs="Arial"/>
          <w:color w:val="4F81BD" w:themeColor="accent1"/>
        </w:rPr>
        <w:t xml:space="preserve"> at the time of the peak of the adaptive immune response (~ 7 d post-infection) using two methods:…”</w:t>
      </w:r>
    </w:p>
    <w:p w14:paraId="51EEBDD7" w14:textId="77777777" w:rsidR="00817867" w:rsidRDefault="00817867" w:rsidP="00817867">
      <w:pPr>
        <w:jc w:val="both"/>
        <w:rPr>
          <w:rFonts w:asciiTheme="majorHAnsi" w:hAnsiTheme="majorHAnsi" w:cs="Arial"/>
          <w:color w:val="4F81BD" w:themeColor="accent1"/>
        </w:rPr>
      </w:pPr>
    </w:p>
    <w:p w14:paraId="4A294F72" w14:textId="3C02C93B" w:rsidR="00DA342A" w:rsidRPr="00817867" w:rsidRDefault="00DA342A" w:rsidP="00817867">
      <w:pPr>
        <w:jc w:val="both"/>
        <w:rPr>
          <w:rFonts w:asciiTheme="majorHAnsi" w:hAnsiTheme="majorHAnsi"/>
          <w:color w:val="4F81BD" w:themeColor="accent1"/>
        </w:rPr>
      </w:pPr>
      <w:r w:rsidRPr="00DA342A">
        <w:t>14. Line 469- by using heat-killed Listeria as the in vitro stimulus, you are measuring IFNg produced by CD4, NK, and NKT cells, and innate (cytokine-induced) production by CD8 T cells, but you are probably NOT measuring antigen-specific IFNg production from CD8 T cells because presentation of CD8 antigens on MHC Class I requires infection with live replicating Listeria that can access the host cell cytosol.</w:t>
      </w:r>
    </w:p>
    <w:p w14:paraId="2DD9A900" w14:textId="77777777" w:rsidR="00DA342A" w:rsidRDefault="00DA342A" w:rsidP="00774258">
      <w:pPr>
        <w:pStyle w:val="ListParagraph"/>
        <w:rPr>
          <w:color w:val="4F81BD" w:themeColor="accent1"/>
        </w:rPr>
      </w:pPr>
    </w:p>
    <w:p w14:paraId="2DC1A3C1" w14:textId="66F01C52" w:rsidR="00817867" w:rsidRPr="00DC3E67" w:rsidRDefault="00967474" w:rsidP="00817867">
      <w:pPr>
        <w:jc w:val="both"/>
        <w:rPr>
          <w:rFonts w:asciiTheme="majorHAnsi" w:hAnsiTheme="majorHAnsi"/>
        </w:rPr>
      </w:pPr>
      <w:r w:rsidRPr="00817867">
        <w:rPr>
          <w:rFonts w:ascii="Times New Roman" w:hAnsi="Times New Roman" w:cs="Times New Roman"/>
          <w:color w:val="4F81BD" w:themeColor="accent1"/>
        </w:rPr>
        <w:t xml:space="preserve">Reply: </w:t>
      </w:r>
      <w:r w:rsidR="005A0DF0" w:rsidRPr="00817867">
        <w:rPr>
          <w:rFonts w:ascii="Times New Roman" w:hAnsi="Times New Roman" w:cs="Times New Roman"/>
          <w:color w:val="4F81BD" w:themeColor="accent1"/>
        </w:rPr>
        <w:t xml:space="preserve">We thank the reviewer for </w:t>
      </w:r>
      <w:r w:rsidR="000A07A3" w:rsidRPr="00817867">
        <w:rPr>
          <w:rFonts w:ascii="Times New Roman" w:hAnsi="Times New Roman" w:cs="Times New Roman"/>
          <w:color w:val="4F81BD" w:themeColor="accent1"/>
        </w:rPr>
        <w:t>raising this point</w:t>
      </w:r>
      <w:r w:rsidR="005A0DF0" w:rsidRPr="00817867">
        <w:rPr>
          <w:rFonts w:ascii="Times New Roman" w:hAnsi="Times New Roman" w:cs="Times New Roman"/>
          <w:color w:val="4F81BD" w:themeColor="accent1"/>
        </w:rPr>
        <w:t>.</w:t>
      </w:r>
      <w:r w:rsidR="000A07A3" w:rsidRPr="00817867">
        <w:rPr>
          <w:rFonts w:ascii="Times New Roman" w:hAnsi="Times New Roman" w:cs="Times New Roman"/>
          <w:color w:val="4F81BD" w:themeColor="accent1"/>
        </w:rPr>
        <w:t xml:space="preserve"> We have now modified the discussion accordingly to raise this limitation. </w:t>
      </w:r>
      <w:r w:rsidR="00DC3E67" w:rsidRPr="00DC3E67">
        <w:rPr>
          <w:rFonts w:ascii="Times New Roman" w:hAnsi="Times New Roman" w:cs="Times New Roman"/>
          <w:color w:val="4F81BD" w:themeColor="accent1"/>
        </w:rPr>
        <w:t>“</w:t>
      </w:r>
      <w:r w:rsidR="00DC3E67" w:rsidRPr="00DC3E67">
        <w:rPr>
          <w:rFonts w:asciiTheme="majorHAnsi" w:hAnsiTheme="majorHAnsi"/>
          <w:color w:val="4F81BD" w:themeColor="accent1"/>
        </w:rPr>
        <w:t>One limitation is that heat-killed bacteria does not efficiently prime CD8</w:t>
      </w:r>
      <w:r w:rsidR="00DC3E67" w:rsidRPr="00DC3E67">
        <w:rPr>
          <w:rFonts w:asciiTheme="majorHAnsi" w:hAnsiTheme="majorHAnsi"/>
          <w:color w:val="4F81BD" w:themeColor="accent1"/>
          <w:vertAlign w:val="superscript"/>
        </w:rPr>
        <w:t>+</w:t>
      </w:r>
      <w:r w:rsidR="00DC3E67" w:rsidRPr="00DC3E67">
        <w:rPr>
          <w:rFonts w:asciiTheme="majorHAnsi" w:hAnsiTheme="majorHAnsi"/>
          <w:color w:val="4F81BD" w:themeColor="accent1"/>
        </w:rPr>
        <w:t xml:space="preserve"> T cell responses either </w:t>
      </w:r>
      <w:r w:rsidR="00DC3E67" w:rsidRPr="00DC3E67">
        <w:rPr>
          <w:rFonts w:asciiTheme="majorHAnsi" w:hAnsiTheme="majorHAnsi"/>
          <w:i/>
          <w:color w:val="4F81BD" w:themeColor="accent1"/>
        </w:rPr>
        <w:t>in vitro</w:t>
      </w:r>
      <w:r w:rsidR="00DC3E67" w:rsidRPr="00DC3E67">
        <w:rPr>
          <w:rFonts w:asciiTheme="majorHAnsi" w:hAnsiTheme="majorHAnsi"/>
          <w:color w:val="4F81BD" w:themeColor="accent1"/>
        </w:rPr>
        <w:fldChar w:fldCharType="begin"/>
      </w:r>
      <w:r w:rsidR="00DC3E67" w:rsidRPr="00DC3E67">
        <w:rPr>
          <w:rFonts w:asciiTheme="majorHAnsi" w:hAnsiTheme="majorHAnsi"/>
          <w:color w:val="4F81BD" w:themeColor="accent1"/>
        </w:rPr>
        <w:instrText xml:space="preserve"> ADDIN EN.CITE &lt;EndNote&gt;&lt;Cite&gt;&lt;Author&gt;Brunt&lt;/Author&gt;&lt;Year&gt;1990&lt;/Year&gt;&lt;RecNum&gt;2081&lt;/RecNum&gt;&lt;DisplayText&gt;&lt;style face="superscript"&gt;39&lt;/style&gt;&lt;/DisplayText&gt;&lt;record&gt;&lt;rec-number&gt;2081&lt;/rec-number&gt;&lt;foreign-keys&gt;&lt;key app="EN" db-id="ft0ttr22ia9ppleadsvv5z06zsdvvta0dvf9" timestamp="1464636256"&gt;2081&lt;/key&gt;&lt;/foreign-keys&gt;&lt;ref-type name="Journal Article"&gt;17&lt;/ref-type&gt;&lt;contributors&gt;&lt;authors&gt;&lt;author&gt;Brunt, L. M.&lt;/author&gt;&lt;author&gt;Portnoy, D. A.&lt;/author&gt;&lt;author&gt;Unanue, E. R.&lt;/author&gt;&lt;/authors&gt;&lt;/contributors&gt;&lt;auth-address&gt;Department of Pathology, Washington University School of Medicine, St. Louis, MO 63110.&lt;/auth-address&gt;&lt;titles&gt;&lt;title&gt;Presentation of Listeria monocytogenes to CD8+ T cells requires secretion of hemolysin and intracellular bacterial growth&lt;/title&gt;&lt;secondary-title&gt;J Immunol&lt;/secondary-title&gt;&lt;alt-title&gt;Journal of immunology&lt;/alt-title&gt;&lt;/titles&gt;&lt;periodical&gt;&lt;full-title&gt;J Immunol&lt;/full-title&gt;&lt;/periodical&gt;&lt;pages&gt;3540-6&lt;/pages&gt;&lt;volume&gt;145&lt;/volume&gt;&lt;number&gt;11&lt;/number&gt;&lt;keywords&gt;&lt;keyword&gt;Animals&lt;/keyword&gt;&lt;keyword&gt;Antigens, CD4/analysis&lt;/keyword&gt;&lt;keyword&gt;Antigens, CD8&lt;/keyword&gt;&lt;keyword&gt;Antigens, Differentiation, T-Lymphocyte/analysis&lt;/keyword&gt;&lt;keyword&gt;Hemolysin Proteins/*secretion&lt;/keyword&gt;&lt;keyword&gt;Interferon-gamma/biosynthesis&lt;/keyword&gt;&lt;keyword&gt;Listeria monocytogenes/growth &amp;amp; development/*immunology&lt;/keyword&gt;&lt;keyword&gt;Macrophages/immunology&lt;/keyword&gt;&lt;keyword&gt;Major Histocompatibility Complex&lt;/keyword&gt;&lt;keyword&gt;Mice&lt;/keyword&gt;&lt;keyword&gt;Mice, Inbred Strains&lt;/keyword&gt;&lt;keyword&gt;Spleen/immunology&lt;/keyword&gt;&lt;keyword&gt;T-Lymphocytes, Regulatory/*immunology&lt;/keyword&gt;&lt;/keywords&gt;&lt;dates&gt;&lt;year&gt;1990&lt;/year&gt;&lt;pub-dates&gt;&lt;date&gt;Dec 1&lt;/date&gt;&lt;/pub-dates&gt;&lt;/dates&gt;&lt;isbn&gt;0022-1767 (Print)&amp;#xD;0022-1767 (Linking)&lt;/isbn&gt;&lt;accession-num&gt;2147195&lt;/accession-num&gt;&lt;urls&gt;&lt;related-urls&gt;&lt;url&gt;http://www.ncbi.nlm.nih.gov/pubmed/2147195&lt;/url&gt;&lt;/related-urls&gt;&lt;/urls&gt;&lt;/record&gt;&lt;/Cite&gt;&lt;/EndNote&gt;</w:instrText>
      </w:r>
      <w:r w:rsidR="00DC3E67" w:rsidRPr="00DC3E67">
        <w:rPr>
          <w:rFonts w:asciiTheme="majorHAnsi" w:hAnsiTheme="majorHAnsi"/>
          <w:color w:val="4F81BD" w:themeColor="accent1"/>
        </w:rPr>
        <w:fldChar w:fldCharType="separate"/>
      </w:r>
      <w:r w:rsidR="00DC3E67" w:rsidRPr="00DC3E67">
        <w:rPr>
          <w:rFonts w:asciiTheme="majorHAnsi" w:hAnsiTheme="majorHAnsi"/>
          <w:noProof/>
          <w:color w:val="4F81BD" w:themeColor="accent1"/>
          <w:vertAlign w:val="superscript"/>
        </w:rPr>
        <w:t>39</w:t>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t xml:space="preserve"> or </w:t>
      </w:r>
      <w:r w:rsidR="00DC3E67" w:rsidRPr="00DC3E67">
        <w:rPr>
          <w:rFonts w:asciiTheme="majorHAnsi" w:hAnsiTheme="majorHAnsi"/>
          <w:i/>
          <w:color w:val="4F81BD" w:themeColor="accent1"/>
        </w:rPr>
        <w:t>in vivo</w:t>
      </w:r>
      <w:r w:rsidR="00DC3E67" w:rsidRPr="00DC3E67">
        <w:rPr>
          <w:rFonts w:asciiTheme="majorHAnsi" w:hAnsiTheme="majorHAnsi"/>
          <w:color w:val="4F81BD" w:themeColor="accent1"/>
        </w:rPr>
        <w:fldChar w:fldCharType="begin">
          <w:fldData xml:space="preserve">PEVuZE5vdGU+PENpdGU+PEF1dGhvcj5NdXJhaWxsZTwvQXV0aG9yPjxZZWFyPjIwMDU8L1llYXI+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</w:fldData>
        </w:fldChar>
      </w:r>
      <w:r w:rsidR="00DC3E67" w:rsidRPr="00DC3E67">
        <w:rPr>
          <w:rFonts w:asciiTheme="majorHAnsi" w:hAnsiTheme="majorHAnsi"/>
          <w:color w:val="4F81BD" w:themeColor="accent1"/>
        </w:rPr>
        <w:instrText xml:space="preserve"> ADDIN EN.CITE </w:instrText>
      </w:r>
      <w:r w:rsidR="00DC3E67" w:rsidRPr="00DC3E67">
        <w:rPr>
          <w:rFonts w:asciiTheme="majorHAnsi" w:hAnsiTheme="majorHAnsi"/>
          <w:color w:val="4F81BD" w:themeColor="accent1"/>
        </w:rPr>
        <w:fldChar w:fldCharType="begin">
          <w:fldData xml:space="preserve">PEVuZE5vdGU+PENpdGU+PEF1dGhvcj5NdXJhaWxsZTwvQXV0aG9yPjxZZWFyPjIwMDU8L1llYXI+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</w:fldData>
        </w:fldChar>
      </w:r>
      <w:r w:rsidR="00DC3E67" w:rsidRPr="00DC3E67">
        <w:rPr>
          <w:rFonts w:asciiTheme="majorHAnsi" w:hAnsiTheme="majorHAnsi"/>
          <w:color w:val="4F81BD" w:themeColor="accent1"/>
        </w:rPr>
        <w:instrText xml:space="preserve"> ADDIN EN.CITE.DATA </w:instrText>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separate"/>
      </w:r>
      <w:r w:rsidR="00DC3E67" w:rsidRPr="00DC3E67">
        <w:rPr>
          <w:rFonts w:asciiTheme="majorHAnsi" w:hAnsiTheme="majorHAnsi"/>
          <w:noProof/>
          <w:color w:val="4F81BD" w:themeColor="accent1"/>
          <w:vertAlign w:val="superscript"/>
        </w:rPr>
        <w:t>40,41</w:t>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t xml:space="preserve"> infection. Thus, the CD8</w:t>
      </w:r>
      <w:r w:rsidR="00DC3E67" w:rsidRPr="00DC3E67">
        <w:rPr>
          <w:rFonts w:asciiTheme="majorHAnsi" w:hAnsiTheme="majorHAnsi"/>
          <w:color w:val="4F81BD" w:themeColor="accent1"/>
          <w:vertAlign w:val="superscript"/>
        </w:rPr>
        <w:t>+</w:t>
      </w:r>
      <w:r w:rsidR="00DC3E67" w:rsidRPr="00DC3E67">
        <w:rPr>
          <w:rFonts w:asciiTheme="majorHAnsi" w:hAnsiTheme="majorHAnsi"/>
          <w:color w:val="4F81BD" w:themeColor="accent1"/>
        </w:rPr>
        <w:t xml:space="preserve"> T cell IFN-</w:t>
      </w:r>
      <w:r w:rsidR="00DC3E67" w:rsidRPr="00DC3E67">
        <w:rPr>
          <w:rFonts w:ascii="Symbol" w:hAnsi="Symbol"/>
          <w:color w:val="4F81BD" w:themeColor="accent1"/>
        </w:rPr>
        <w:t></w:t>
      </w:r>
      <w:r w:rsidR="00DC3E67" w:rsidRPr="00DC3E67">
        <w:rPr>
          <w:rFonts w:asciiTheme="majorHAnsi" w:hAnsiTheme="majorHAnsi"/>
          <w:color w:val="4F81BD" w:themeColor="accent1"/>
        </w:rPr>
        <w:t xml:space="preserve"> production that we observed by splenocytes harvested at the peak of infection (i.e., </w:t>
      </w:r>
      <w:r w:rsidR="00DC3E67" w:rsidRPr="00DC3E67">
        <w:rPr>
          <w:rFonts w:asciiTheme="majorHAnsi" w:hAnsiTheme="majorHAnsi"/>
          <w:b/>
          <w:color w:val="4F81BD" w:themeColor="accent1"/>
        </w:rPr>
        <w:t>Figure 6</w:t>
      </w:r>
      <w:r w:rsidR="00DC3E67" w:rsidRPr="00DC3E67">
        <w:rPr>
          <w:rFonts w:asciiTheme="majorHAnsi" w:hAnsiTheme="majorHAnsi"/>
          <w:color w:val="4F81BD" w:themeColor="accent1"/>
        </w:rPr>
        <w:t>) is</w:t>
      </w:r>
      <w:r w:rsidR="00DC3E67">
        <w:rPr>
          <w:rFonts w:asciiTheme="majorHAnsi" w:hAnsiTheme="majorHAnsi"/>
          <w:color w:val="4F81BD" w:themeColor="accent1"/>
        </w:rPr>
        <w:t xml:space="preserve"> likely</w:t>
      </w:r>
      <w:r w:rsidR="00DC3E67" w:rsidRPr="00DC3E67">
        <w:rPr>
          <w:rFonts w:asciiTheme="majorHAnsi" w:hAnsiTheme="majorHAnsi"/>
          <w:color w:val="4F81BD" w:themeColor="accent1"/>
        </w:rPr>
        <w:t xml:space="preserve"> in response to the residual live bacteria present in the splenocyte cultures or was elicited as a result of cytokine-induced cytokine release</w:t>
      </w:r>
      <w:r w:rsidR="00DC3E67" w:rsidRPr="00DC3E67">
        <w:rPr>
          <w:rFonts w:asciiTheme="majorHAnsi" w:hAnsiTheme="majorHAnsi"/>
          <w:color w:val="4F81BD" w:themeColor="accent1"/>
        </w:rPr>
        <w:fldChar w:fldCharType="begin"/>
      </w:r>
      <w:r w:rsidR="00DC3E67" w:rsidRPr="00DC3E67">
        <w:rPr>
          <w:rFonts w:asciiTheme="majorHAnsi" w:hAnsiTheme="majorHAnsi"/>
          <w:color w:val="4F81BD" w:themeColor="accent1"/>
        </w:rPr>
        <w:instrText xml:space="preserve"> ADDIN EN.CITE &lt;EndNote&gt;&lt;Cite&gt;&lt;Author&gt;Brunt&lt;/Author&gt;&lt;Year&gt;1990&lt;/Year&gt;&lt;RecNum&gt;2081&lt;/RecNum&gt;&lt;DisplayText&gt;&lt;style face="superscript"&gt;39&lt;/style&gt;&lt;/DisplayText&gt;&lt;record&gt;&lt;rec-number&gt;2081&lt;/rec-number&gt;&lt;foreign-keys&gt;&lt;key app="EN" db-id="ft0ttr22ia9ppleadsvv5z06zsdvvta0dvf9" timestamp="1464636256"&gt;2081&lt;/key&gt;&lt;/foreign-keys&gt;&lt;ref-type name="Journal Article"&gt;17&lt;/ref-type&gt;&lt;contributors&gt;&lt;authors&gt;&lt;author&gt;Brunt, L. M.&lt;/author&gt;&lt;author&gt;Portnoy, D. A.&lt;/author&gt;&lt;author&gt;Unanue, E. R.&lt;/author&gt;&lt;/authors&gt;&lt;/contributors&gt;&lt;auth-address&gt;Department of Pathology, Washington University School of Medicine, St. Louis, MO 63110.&lt;/auth-address&gt;&lt;titles&gt;&lt;title&gt;Presentation of Listeria monocytogenes to CD8+ T cells requires secretion of hemolysin and intracellular bacterial growth&lt;/title&gt;&lt;secondary-title&gt;J Immunol&lt;/secondary-title&gt;&lt;alt-title&gt;Journal of immunology&lt;/alt-title&gt;&lt;/titles&gt;&lt;periodical&gt;&lt;full-title&gt;J Immunol&lt;/full-title&gt;&lt;/periodical&gt;&lt;pages&gt;3540-6&lt;/pages&gt;&lt;volume&gt;145&lt;/volume&gt;&lt;number&gt;11&lt;/number&gt;&lt;keywords&gt;&lt;keyword&gt;Animals&lt;/keyword&gt;&lt;keyword&gt;Antigens, CD4/analysis&lt;/keyword&gt;&lt;keyword&gt;Antigens, CD8&lt;/keyword&gt;&lt;keyword&gt;Antigens, Differentiation, T-Lymphocyte/analysis&lt;/keyword&gt;&lt;keyword&gt;Hemolysin Proteins/*secretion&lt;/keyword&gt;&lt;keyword&gt;Interferon-gamma/biosynthesis&lt;/keyword&gt;&lt;keyword&gt;Listeria monocytogenes/growth &amp;amp; development/*immunology&lt;/keyword&gt;&lt;keyword&gt;Macrophages/immunology&lt;/keyword&gt;&lt;keyword&gt;Major Histocompatibility Complex&lt;/keyword&gt;&lt;keyword&gt;Mice&lt;/keyword&gt;&lt;keyword&gt;Mice, Inbred Strains&lt;/keyword&gt;&lt;keyword&gt;Spleen/immunology&lt;/keyword&gt;&lt;keyword&gt;T-Lymphocytes, Regulatory/*immunology&lt;/keyword&gt;&lt;/keywords&gt;&lt;dates&gt;&lt;year&gt;1990&lt;/year&gt;&lt;pub-dates&gt;&lt;date&gt;Dec 1&lt;/date&gt;&lt;/pub-dates&gt;&lt;/dates&gt;&lt;isbn&gt;0022-1767 (Print)&amp;#xD;0022-1767 (Linking)&lt;/isbn&gt;&lt;accession-num&gt;2147195&lt;/accession-num&gt;&lt;urls&gt;&lt;related-urls&gt;&lt;url&gt;http://www.ncbi.nlm.nih.gov/pubmed/2147195&lt;/url&gt;&lt;/related-urls&gt;&lt;/urls&gt;&lt;/record&gt;&lt;/Cite&gt;&lt;/EndNote&gt;</w:instrText>
      </w:r>
      <w:r w:rsidR="00DC3E67" w:rsidRPr="00DC3E67">
        <w:rPr>
          <w:rFonts w:asciiTheme="majorHAnsi" w:hAnsiTheme="majorHAnsi"/>
          <w:color w:val="4F81BD" w:themeColor="accent1"/>
        </w:rPr>
        <w:fldChar w:fldCharType="separate"/>
      </w:r>
      <w:r w:rsidR="00DC3E67" w:rsidRPr="00DC3E67">
        <w:rPr>
          <w:rFonts w:asciiTheme="majorHAnsi" w:hAnsiTheme="majorHAnsi"/>
          <w:noProof/>
          <w:color w:val="4F81BD" w:themeColor="accent1"/>
          <w:vertAlign w:val="superscript"/>
        </w:rPr>
        <w:t>39</w:t>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t>. As an alternative to heat-killed listeria, one could also elicit IFN-</w:t>
      </w:r>
      <w:r w:rsidR="00DC3E67" w:rsidRPr="00DC3E67">
        <w:rPr>
          <w:rFonts w:ascii="Symbol" w:hAnsi="Symbol"/>
          <w:color w:val="4F81BD" w:themeColor="accent1"/>
        </w:rPr>
        <w:t></w:t>
      </w:r>
      <w:r w:rsidR="00DC3E67" w:rsidRPr="00DC3E67">
        <w:rPr>
          <w:rFonts w:asciiTheme="majorHAnsi" w:hAnsiTheme="majorHAnsi"/>
          <w:color w:val="4F81BD" w:themeColor="accent1"/>
        </w:rPr>
        <w:t xml:space="preserve"> responses </w:t>
      </w:r>
      <w:r w:rsidR="00DC3E67" w:rsidRPr="00DC3E67">
        <w:rPr>
          <w:rFonts w:asciiTheme="majorHAnsi" w:hAnsiTheme="majorHAnsi"/>
          <w:i/>
          <w:color w:val="4F81BD" w:themeColor="accent1"/>
        </w:rPr>
        <w:t>ex vivo</w:t>
      </w:r>
      <w:r w:rsidR="00DC3E67" w:rsidRPr="00DC3E67">
        <w:rPr>
          <w:rFonts w:asciiTheme="majorHAnsi" w:hAnsiTheme="majorHAnsi"/>
          <w:color w:val="4F81BD" w:themeColor="accent1"/>
        </w:rPr>
        <w:t xml:space="preserve"> by exposing T cells to peptides encoding epitopes on listerial proteins. Indeed, immunodominant MHC Class II-restricted epitopes for listeriolysin O and the p60 hydrolase and have been described for C57BL6 and BALB/C mice</w:t>
      </w:r>
      <w:r w:rsidR="00DC3E67" w:rsidRPr="00DC3E67">
        <w:rPr>
          <w:rFonts w:asciiTheme="majorHAnsi" w:hAnsiTheme="majorHAnsi"/>
          <w:color w:val="4F81BD" w:themeColor="accent1"/>
        </w:rPr>
        <w:fldChar w:fldCharType="begin">
          <w:fldData xml:space="preserve">PEVuZE5vdGU+PENpdGU+PEF1dGhvcj5HZWdpbmF0PC9BdXRob3I+PFllYXI+MjAwMTwvWWVhcj48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</w:fldData>
        </w:fldChar>
      </w:r>
      <w:r w:rsidR="00DC3E67" w:rsidRPr="00DC3E67">
        <w:rPr>
          <w:rFonts w:asciiTheme="majorHAnsi" w:hAnsiTheme="majorHAnsi"/>
          <w:color w:val="4F81BD" w:themeColor="accent1"/>
        </w:rPr>
        <w:instrText xml:space="preserve"> ADDIN EN.CITE </w:instrText>
      </w:r>
      <w:r w:rsidR="00DC3E67" w:rsidRPr="00DC3E67">
        <w:rPr>
          <w:rFonts w:asciiTheme="majorHAnsi" w:hAnsiTheme="majorHAnsi"/>
          <w:color w:val="4F81BD" w:themeColor="accent1"/>
        </w:rPr>
        <w:fldChar w:fldCharType="begin">
          <w:fldData xml:space="preserve">PEVuZE5vdGU+PENpdGU+PEF1dGhvcj5HZWdpbmF0PC9BdXRob3I+PFllYXI+MjAwMTwvWWVhcj48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</w:fldData>
        </w:fldChar>
      </w:r>
      <w:r w:rsidR="00DC3E67" w:rsidRPr="00DC3E67">
        <w:rPr>
          <w:rFonts w:asciiTheme="majorHAnsi" w:hAnsiTheme="majorHAnsi"/>
          <w:color w:val="4F81BD" w:themeColor="accent1"/>
        </w:rPr>
        <w:instrText xml:space="preserve"> ADDIN EN.CITE.DATA </w:instrText>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separate"/>
      </w:r>
      <w:r w:rsidR="00DC3E67" w:rsidRPr="00DC3E67">
        <w:rPr>
          <w:rFonts w:asciiTheme="majorHAnsi" w:hAnsiTheme="majorHAnsi"/>
          <w:noProof/>
          <w:color w:val="4F81BD" w:themeColor="accent1"/>
          <w:vertAlign w:val="superscript"/>
        </w:rPr>
        <w:t>42</w:t>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t xml:space="preserve"> and immunodominant MHC Class I epitopes have been described for BALB/c</w:t>
      </w:r>
      <w:r w:rsidR="00DC3E67" w:rsidRPr="00DC3E67">
        <w:rPr>
          <w:rFonts w:asciiTheme="majorHAnsi" w:hAnsiTheme="majorHAnsi"/>
          <w:color w:val="4F81BD" w:themeColor="accent1"/>
        </w:rPr>
        <w:fldChar w:fldCharType="begin">
          <w:fldData xml:space="preserve">PEVuZE5vdGU+PENpdGU+PEF1dGhvcj5HZWdpbmF0PC9BdXRob3I+PFllYXI+MjAwMTwvWWVhcj48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</w:fldData>
        </w:fldChar>
      </w:r>
      <w:r w:rsidR="00DC3E67" w:rsidRPr="00DC3E67">
        <w:rPr>
          <w:rFonts w:asciiTheme="majorHAnsi" w:hAnsiTheme="majorHAnsi"/>
          <w:color w:val="4F81BD" w:themeColor="accent1"/>
        </w:rPr>
        <w:instrText xml:space="preserve"> ADDIN EN.CITE </w:instrText>
      </w:r>
      <w:r w:rsidR="00DC3E67" w:rsidRPr="00DC3E67">
        <w:rPr>
          <w:rFonts w:asciiTheme="majorHAnsi" w:hAnsiTheme="majorHAnsi"/>
          <w:color w:val="4F81BD" w:themeColor="accent1"/>
        </w:rPr>
        <w:fldChar w:fldCharType="begin">
          <w:fldData xml:space="preserve">PEVuZE5vdGU+PENpdGU+PEF1dGhvcj5HZWdpbmF0PC9BdXRob3I+PFllYXI+MjAwMTwvWWVhcj48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</w:fldData>
        </w:fldChar>
      </w:r>
      <w:r w:rsidR="00DC3E67" w:rsidRPr="00DC3E67">
        <w:rPr>
          <w:rFonts w:asciiTheme="majorHAnsi" w:hAnsiTheme="majorHAnsi"/>
          <w:color w:val="4F81BD" w:themeColor="accent1"/>
        </w:rPr>
        <w:instrText xml:space="preserve"> ADDIN EN.CITE.DATA </w:instrText>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separate"/>
      </w:r>
      <w:r w:rsidR="00DC3E67" w:rsidRPr="00DC3E67">
        <w:rPr>
          <w:rFonts w:asciiTheme="majorHAnsi" w:hAnsiTheme="majorHAnsi"/>
          <w:noProof/>
          <w:color w:val="4F81BD" w:themeColor="accent1"/>
          <w:vertAlign w:val="superscript"/>
        </w:rPr>
        <w:t>42</w:t>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t xml:space="preserve">. Yet another approach is to infect mice with strains of </w:t>
      </w:r>
      <w:r w:rsidR="00DC3E67" w:rsidRPr="00DC3E67">
        <w:rPr>
          <w:rFonts w:asciiTheme="majorHAnsi" w:hAnsiTheme="majorHAnsi"/>
          <w:i/>
          <w:color w:val="4F81BD" w:themeColor="accent1"/>
        </w:rPr>
        <w:t xml:space="preserve">L. monocytogenes </w:t>
      </w:r>
      <w:r w:rsidR="00DC3E67" w:rsidRPr="00DC3E67">
        <w:rPr>
          <w:rFonts w:asciiTheme="majorHAnsi" w:hAnsiTheme="majorHAnsi"/>
          <w:color w:val="4F81BD" w:themeColor="accent1"/>
        </w:rPr>
        <w:t>that have been engineered to express model antigens such as ovalbumin or viral antigens in order to take advantage of existing MHC Class I- and MHC Class II-tetramer reagents to enumerate antigen-specific T cells in infected mice</w:t>
      </w:r>
      <w:r w:rsidR="00DC3E67" w:rsidRPr="00DC3E67">
        <w:rPr>
          <w:rFonts w:asciiTheme="majorHAnsi" w:hAnsiTheme="majorHAnsi"/>
          <w:color w:val="4F81BD" w:themeColor="accent1"/>
        </w:rPr>
        <w:fldChar w:fldCharType="begin">
          <w:fldData xml:space="preserve">PEVuZE5vdGU+PENpdGU+PEF1dGhvcj5TaGVuPC9BdXRob3I+PFllYXI+MTk5NTwvWWVhcj48UmVj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ZT48L3BlcmlvZGljYWw+PHBhZ2VzPjM5ODctOTE8L3BhZ2VzPjx2b2x1bWU+OTI8L3ZvbHVtZT48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</w:fldData>
        </w:fldChar>
      </w:r>
      <w:r w:rsidR="00DC3E67" w:rsidRPr="00DC3E67">
        <w:rPr>
          <w:rFonts w:asciiTheme="majorHAnsi" w:hAnsiTheme="majorHAnsi"/>
          <w:color w:val="4F81BD" w:themeColor="accent1"/>
        </w:rPr>
        <w:instrText xml:space="preserve"> ADDIN EN.CITE </w:instrText>
      </w:r>
      <w:r w:rsidR="00DC3E67" w:rsidRPr="00DC3E67">
        <w:rPr>
          <w:rFonts w:asciiTheme="majorHAnsi" w:hAnsiTheme="majorHAnsi"/>
          <w:color w:val="4F81BD" w:themeColor="accent1"/>
        </w:rPr>
        <w:fldChar w:fldCharType="begin">
          <w:fldData xml:space="preserve">PEVuZE5vdGU+PENpdGU+PEF1dGhvcj5TaGVuPC9BdXRob3I+PFllYXI+MTk5NTwvWWVhcj48UmVj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ZT48L3BlcmlvZGljYWw+PHBhZ2VzPjM5ODctOTE8L3BhZ2VzPjx2b2x1bWU+OTI8L3ZvbHVtZT48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</w:fldData>
        </w:fldChar>
      </w:r>
      <w:r w:rsidR="00DC3E67" w:rsidRPr="00DC3E67">
        <w:rPr>
          <w:rFonts w:asciiTheme="majorHAnsi" w:hAnsiTheme="majorHAnsi"/>
          <w:color w:val="4F81BD" w:themeColor="accent1"/>
        </w:rPr>
        <w:instrText xml:space="preserve"> ADDIN EN.CITE.DATA </w:instrText>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r>
      <w:r w:rsidR="00DC3E67" w:rsidRPr="00DC3E67">
        <w:rPr>
          <w:rFonts w:asciiTheme="majorHAnsi" w:hAnsiTheme="majorHAnsi"/>
          <w:color w:val="4F81BD" w:themeColor="accent1"/>
        </w:rPr>
        <w:fldChar w:fldCharType="separate"/>
      </w:r>
      <w:r w:rsidR="00DC3E67" w:rsidRPr="00DC3E67">
        <w:rPr>
          <w:rFonts w:asciiTheme="majorHAnsi" w:hAnsiTheme="majorHAnsi"/>
          <w:noProof/>
          <w:color w:val="4F81BD" w:themeColor="accent1"/>
          <w:vertAlign w:val="superscript"/>
        </w:rPr>
        <w:t>43,44</w:t>
      </w:r>
      <w:r w:rsidR="00DC3E67" w:rsidRPr="00DC3E67">
        <w:rPr>
          <w:rFonts w:asciiTheme="majorHAnsi" w:hAnsiTheme="majorHAnsi"/>
          <w:color w:val="4F81BD" w:themeColor="accent1"/>
        </w:rPr>
        <w:fldChar w:fldCharType="end"/>
      </w:r>
      <w:r w:rsidR="00DC3E67" w:rsidRPr="00DC3E67">
        <w:rPr>
          <w:rFonts w:asciiTheme="majorHAnsi" w:hAnsiTheme="majorHAnsi"/>
          <w:color w:val="4F81BD" w:themeColor="accent1"/>
        </w:rPr>
        <w:t>.”</w:t>
      </w:r>
    </w:p>
    <w:p w14:paraId="2ACE1BE5" w14:textId="77777777" w:rsidR="00817867" w:rsidRDefault="00817867" w:rsidP="00817867">
      <w:pPr>
        <w:jc w:val="both"/>
        <w:rPr>
          <w:rFonts w:ascii="Times New Roman" w:hAnsi="Times New Roman" w:cs="Times New Roman"/>
          <w:color w:val="4F81BD" w:themeColor="accent1"/>
        </w:rPr>
      </w:pPr>
    </w:p>
    <w:p w14:paraId="44DA120C" w14:textId="77777777" w:rsidR="00817867" w:rsidRDefault="00967474" w:rsidP="00817867">
      <w:pPr>
        <w:jc w:val="both"/>
      </w:pPr>
      <w:r>
        <w:t>15. Figure 7 – please add more tick marks to the X-axis so it is clear to determine which day post-infection the mice die/were euthanized.</w:t>
      </w:r>
    </w:p>
    <w:p w14:paraId="18CF033A" w14:textId="77777777" w:rsidR="00817867" w:rsidRDefault="00817867" w:rsidP="00817867">
      <w:pPr>
        <w:jc w:val="both"/>
      </w:pPr>
    </w:p>
    <w:p w14:paraId="2E7C1922" w14:textId="77777777" w:rsidR="00817867" w:rsidRDefault="00DE74FD" w:rsidP="00817867">
      <w:pPr>
        <w:jc w:val="both"/>
        <w:rPr>
          <w:color w:val="4F81BD" w:themeColor="accent1"/>
        </w:rPr>
      </w:pPr>
      <w:r w:rsidRPr="00DC3E67">
        <w:rPr>
          <w:color w:val="4F81BD" w:themeColor="accent1"/>
        </w:rPr>
        <w:t>Reply: We have fixed this figure and added more tick marks to the x-axis.</w:t>
      </w:r>
    </w:p>
    <w:p w14:paraId="5C0B5B45" w14:textId="77777777" w:rsidR="00817867" w:rsidRDefault="00817867" w:rsidP="00817867">
      <w:pPr>
        <w:jc w:val="both"/>
        <w:rPr>
          <w:color w:val="4F81BD" w:themeColor="accent1"/>
        </w:rPr>
      </w:pPr>
    </w:p>
    <w:p w14:paraId="7111AAB9" w14:textId="77777777" w:rsidR="00817867" w:rsidRDefault="00DE74FD" w:rsidP="00817867">
      <w:pPr>
        <w:jc w:val="both"/>
      </w:pPr>
      <w:r>
        <w:t>16. Line 719 – avoid the slang term “Black 6” mice –say C57BL6/J.</w:t>
      </w:r>
    </w:p>
    <w:p w14:paraId="2CBB3183" w14:textId="77777777" w:rsidR="00817867" w:rsidRDefault="00817867" w:rsidP="00817867">
      <w:pPr>
        <w:jc w:val="both"/>
      </w:pPr>
    </w:p>
    <w:p w14:paraId="27B1A863" w14:textId="77777777" w:rsidR="00817867" w:rsidRDefault="00606D30" w:rsidP="00817867">
      <w:pPr>
        <w:jc w:val="both"/>
        <w:rPr>
          <w:color w:val="4F81BD" w:themeColor="accent1"/>
        </w:rPr>
      </w:pPr>
      <w:r>
        <w:rPr>
          <w:color w:val="4F81BD" w:themeColor="accent1"/>
        </w:rPr>
        <w:t xml:space="preserve">Reply: We have now changed the model name at Taconic (Black 6) to the appropriate strain nomenclature </w:t>
      </w:r>
      <w:r w:rsidR="000A07A3">
        <w:rPr>
          <w:color w:val="4F81BD" w:themeColor="accent1"/>
        </w:rPr>
        <w:t>(C57BL6/NTac)</w:t>
      </w:r>
      <w:r w:rsidR="009F4B23">
        <w:rPr>
          <w:color w:val="4F81BD" w:themeColor="accent1"/>
        </w:rPr>
        <w:t>.</w:t>
      </w:r>
      <w:r w:rsidR="00113717" w:rsidRPr="00113717">
        <w:rPr>
          <w:color w:val="4F81BD" w:themeColor="accent1"/>
        </w:rPr>
        <w:t xml:space="preserve"> </w:t>
      </w:r>
    </w:p>
    <w:p w14:paraId="39382859" w14:textId="77777777" w:rsidR="00817867" w:rsidRDefault="00817867" w:rsidP="00817867">
      <w:pPr>
        <w:jc w:val="both"/>
        <w:rPr>
          <w:color w:val="4F81BD" w:themeColor="accent1"/>
        </w:rPr>
      </w:pPr>
    </w:p>
    <w:p w14:paraId="1102E569" w14:textId="77777777" w:rsidR="00817867" w:rsidRDefault="009F4B23" w:rsidP="00817867">
      <w:pPr>
        <w:jc w:val="both"/>
      </w:pPr>
      <w:r>
        <w:t>17. Line 751 – the technique described here is a basic method – it is not a novel technique, so there is nothing to compare to “existing methods”.</w:t>
      </w:r>
    </w:p>
    <w:p w14:paraId="06E21E95" w14:textId="77777777" w:rsidR="00817867" w:rsidRDefault="00817867" w:rsidP="00817867">
      <w:pPr>
        <w:jc w:val="both"/>
      </w:pPr>
    </w:p>
    <w:p w14:paraId="65493173" w14:textId="77777777" w:rsidR="00817867" w:rsidRDefault="009F4B23" w:rsidP="00817867">
      <w:pPr>
        <w:jc w:val="both"/>
      </w:pPr>
      <w:r w:rsidRPr="00830FB5">
        <w:rPr>
          <w:color w:val="4F81BD" w:themeColor="accent1"/>
        </w:rPr>
        <w:t xml:space="preserve">Reply: We agree with the reviewer and only </w:t>
      </w:r>
      <w:r w:rsidR="00830FB5" w:rsidRPr="00830FB5">
        <w:rPr>
          <w:color w:val="4F81BD" w:themeColor="accent1"/>
        </w:rPr>
        <w:t>added</w:t>
      </w:r>
      <w:r w:rsidRPr="00830FB5">
        <w:rPr>
          <w:color w:val="4F81BD" w:themeColor="accent1"/>
        </w:rPr>
        <w:t xml:space="preserve"> this section at the request of the editor. We will remove it as we agree that this section</w:t>
      </w:r>
      <w:r w:rsidR="00830FB5" w:rsidRPr="00830FB5">
        <w:rPr>
          <w:color w:val="4F81BD" w:themeColor="accent1"/>
        </w:rPr>
        <w:t xml:space="preserve"> is not required as this technique is a basic method</w:t>
      </w:r>
      <w:r w:rsidR="00830FB5">
        <w:t>.</w:t>
      </w:r>
    </w:p>
    <w:p w14:paraId="0F3E4640" w14:textId="77777777" w:rsidR="00817867" w:rsidRDefault="00817867" w:rsidP="00817867">
      <w:pPr>
        <w:jc w:val="both"/>
      </w:pPr>
    </w:p>
    <w:p w14:paraId="30FF83B5" w14:textId="77777777" w:rsidR="00817867" w:rsidRDefault="00B055AA" w:rsidP="00817867">
      <w:pPr>
        <w:jc w:val="both"/>
      </w:pPr>
      <w:r w:rsidRPr="00817867">
        <w:rPr>
          <w:b/>
        </w:rPr>
        <w:t>Reviewer # 2</w:t>
      </w:r>
      <w:r>
        <w:t>.</w:t>
      </w:r>
    </w:p>
    <w:p w14:paraId="3183FD26" w14:textId="77777777" w:rsidR="00817867" w:rsidRDefault="00B055AA" w:rsidP="00817867">
      <w:pPr>
        <w:jc w:val="both"/>
      </w:pPr>
      <w:r>
        <w:t xml:space="preserve">Manuscript summary. </w:t>
      </w:r>
    </w:p>
    <w:p w14:paraId="43E3B2A9" w14:textId="77777777" w:rsidR="00817867" w:rsidRDefault="00817867" w:rsidP="00817867">
      <w:pPr>
        <w:jc w:val="both"/>
      </w:pPr>
    </w:p>
    <w:p w14:paraId="596583DF" w14:textId="77777777" w:rsidR="00817867" w:rsidRDefault="00B055AA" w:rsidP="00817867">
      <w:pPr>
        <w:jc w:val="both"/>
      </w:pPr>
      <w:r>
        <w:t>Overall, this manuscript is a good review of the topic and very applicable to many different types of related research.</w:t>
      </w:r>
    </w:p>
    <w:p w14:paraId="3B6D4A1D" w14:textId="77777777" w:rsidR="00817867" w:rsidRDefault="00817867" w:rsidP="00817867">
      <w:pPr>
        <w:jc w:val="both"/>
      </w:pPr>
    </w:p>
    <w:p w14:paraId="0BEF9BC9" w14:textId="77777777" w:rsidR="00817867" w:rsidRDefault="00B055AA" w:rsidP="00817867">
      <w:pPr>
        <w:jc w:val="both"/>
      </w:pPr>
      <w:r>
        <w:t>Major concerns: N/A</w:t>
      </w:r>
    </w:p>
    <w:p w14:paraId="3C89CC68" w14:textId="77777777" w:rsidR="00817867" w:rsidRDefault="00817867" w:rsidP="00817867">
      <w:pPr>
        <w:jc w:val="both"/>
      </w:pPr>
    </w:p>
    <w:p w14:paraId="77B34EA7" w14:textId="77777777" w:rsidR="00817867" w:rsidRDefault="00B055AA" w:rsidP="00817867">
      <w:pPr>
        <w:jc w:val="both"/>
      </w:pPr>
      <w:r>
        <w:t>Minor concerns:</w:t>
      </w:r>
    </w:p>
    <w:p w14:paraId="0C44C7FF" w14:textId="77777777" w:rsidR="00817867" w:rsidRDefault="00817867" w:rsidP="00817867">
      <w:pPr>
        <w:jc w:val="both"/>
      </w:pPr>
      <w:r>
        <w:t xml:space="preserve">1. </w:t>
      </w:r>
      <w:r w:rsidR="00B055AA">
        <w:t xml:space="preserve">Section 1.4.1. – 90 </w:t>
      </w:r>
      <w:r w:rsidR="00B055AA" w:rsidRPr="00817867">
        <w:rPr>
          <w:rFonts w:asciiTheme="majorHAnsi" w:hAnsiTheme="majorHAnsi" w:cs="Arial"/>
          <w:lang w:eastAsia="ko-KR"/>
        </w:rPr>
        <w:t>°</w:t>
      </w:r>
      <w:r w:rsidR="00B055AA">
        <w:t>C should be 90</w:t>
      </w:r>
      <w:r w:rsidR="00B055AA" w:rsidRPr="00817867">
        <w:rPr>
          <w:rFonts w:asciiTheme="majorHAnsi" w:hAnsiTheme="majorHAnsi" w:cs="Arial"/>
          <w:lang w:eastAsia="ko-KR"/>
        </w:rPr>
        <w:t>°</w:t>
      </w:r>
      <w:r w:rsidR="00B055AA">
        <w:t>C.</w:t>
      </w:r>
    </w:p>
    <w:p w14:paraId="4CAEBFD5" w14:textId="77777777" w:rsidR="00817867" w:rsidRDefault="00B055AA" w:rsidP="00817867">
      <w:pPr>
        <w:jc w:val="both"/>
        <w:rPr>
          <w:color w:val="4F81BD" w:themeColor="accent1"/>
        </w:rPr>
      </w:pPr>
      <w:r w:rsidRPr="00817867">
        <w:rPr>
          <w:color w:val="4F81BD" w:themeColor="accent1"/>
        </w:rPr>
        <w:t>The JOVE journal requires that a space be inserted between the degree symbol and the C.</w:t>
      </w:r>
    </w:p>
    <w:p w14:paraId="56AE7675" w14:textId="77777777" w:rsidR="00817867" w:rsidRDefault="00817867" w:rsidP="00817867">
      <w:pPr>
        <w:jc w:val="both"/>
        <w:rPr>
          <w:color w:val="4F81BD" w:themeColor="accent1"/>
        </w:rPr>
      </w:pPr>
    </w:p>
    <w:p w14:paraId="01CEDA56" w14:textId="67021A0E" w:rsidR="00DE2FE4" w:rsidRDefault="00DE2FE4" w:rsidP="00817867">
      <w:pPr>
        <w:jc w:val="both"/>
      </w:pPr>
      <w:r>
        <w:t>2. Section 3 – It may be helpful to mention that when using PBS you should ensure a lack of contaminants (e.g. use of commercially bought PBS). Using lab glassware to make PBS can introduce immunogenic contaminants (i.e., LPS) regardless of autoclaving.</w:t>
      </w:r>
    </w:p>
    <w:p w14:paraId="40334939" w14:textId="77777777" w:rsidR="00DE2FE4" w:rsidRDefault="00DE2FE4" w:rsidP="00774258">
      <w:pPr>
        <w:pStyle w:val="ListParagraph"/>
      </w:pPr>
    </w:p>
    <w:p w14:paraId="0CFAF740" w14:textId="2EDAA96A" w:rsidR="00C80D06" w:rsidRPr="00B07E6A" w:rsidRDefault="00DE2FE4" w:rsidP="00C80D06">
      <w:pPr>
        <w:pStyle w:val="ListParagraph"/>
        <w:ind w:left="0"/>
        <w:jc w:val="both"/>
        <w:rPr>
          <w:rFonts w:asciiTheme="majorHAnsi" w:hAnsiTheme="majorHAnsi"/>
          <w:color w:val="4F81BD" w:themeColor="accent1"/>
          <w:highlight w:val="yellow"/>
          <w:lang w:eastAsia="ko-KR"/>
        </w:rPr>
      </w:pPr>
      <w:r w:rsidRPr="00C80D06">
        <w:rPr>
          <w:color w:val="4F81BD" w:themeColor="accent1"/>
        </w:rPr>
        <w:t xml:space="preserve">Reply: </w:t>
      </w:r>
      <w:r w:rsidR="00025F73">
        <w:rPr>
          <w:color w:val="4F81BD" w:themeColor="accent1"/>
        </w:rPr>
        <w:t>W</w:t>
      </w:r>
      <w:r w:rsidR="00C80D06">
        <w:rPr>
          <w:color w:val="4F81BD" w:themeColor="accent1"/>
        </w:rPr>
        <w:t xml:space="preserve">e have added </w:t>
      </w:r>
      <w:r w:rsidR="00B07E6A">
        <w:rPr>
          <w:color w:val="4F81BD" w:themeColor="accent1"/>
        </w:rPr>
        <w:t>the following note</w:t>
      </w:r>
      <w:r w:rsidR="00C80D06">
        <w:rPr>
          <w:color w:val="4F81BD" w:themeColor="accent1"/>
        </w:rPr>
        <w:t xml:space="preserve"> </w:t>
      </w:r>
      <w:r w:rsidR="00DC3E67">
        <w:rPr>
          <w:color w:val="4F81BD" w:themeColor="accent1"/>
        </w:rPr>
        <w:t>after step 3.5</w:t>
      </w:r>
      <w:r w:rsidR="00C80D06">
        <w:rPr>
          <w:color w:val="4F81BD" w:themeColor="accent1"/>
        </w:rPr>
        <w:t xml:space="preserve">. </w:t>
      </w:r>
      <w:r w:rsidR="00B07E6A" w:rsidRPr="00B07E6A">
        <w:rPr>
          <w:color w:val="4F81BD" w:themeColor="accent1"/>
        </w:rPr>
        <w:t>“</w:t>
      </w:r>
      <w:r w:rsidR="00C80D06" w:rsidRPr="00B07E6A">
        <w:rPr>
          <w:rFonts w:asciiTheme="majorHAnsi" w:hAnsiTheme="majorHAnsi"/>
          <w:color w:val="4F81BD" w:themeColor="accent1"/>
          <w:lang w:eastAsia="ko-KR"/>
        </w:rPr>
        <w:t>Note: We used a commercial source of sterile 1 x PBS to ensure a lack of contaminants, since lab glassware can introduce immunological contaminants such as lipopolysaccharide.</w:t>
      </w:r>
      <w:r w:rsidR="00B07E6A" w:rsidRPr="00B07E6A">
        <w:rPr>
          <w:rFonts w:asciiTheme="majorHAnsi" w:hAnsiTheme="majorHAnsi"/>
          <w:color w:val="4F81BD" w:themeColor="accent1"/>
          <w:lang w:eastAsia="ko-KR"/>
        </w:rPr>
        <w:t>”</w:t>
      </w:r>
    </w:p>
    <w:p w14:paraId="5A4498E7" w14:textId="339C4474" w:rsidR="00DE2FE4" w:rsidRDefault="00DE2FE4" w:rsidP="00774258">
      <w:pPr>
        <w:pStyle w:val="ListParagraph"/>
        <w:rPr>
          <w:color w:val="4F81BD" w:themeColor="accent1"/>
        </w:rPr>
      </w:pPr>
    </w:p>
    <w:p w14:paraId="5A9E3FEF" w14:textId="28469878" w:rsidR="00B07E6A" w:rsidRDefault="00B07E6A" w:rsidP="001B7CA2">
      <w:pPr>
        <w:pStyle w:val="ListParagraph"/>
        <w:ind w:left="0"/>
      </w:pPr>
      <w:r>
        <w:t>3. Section 4.1/Discussion – You give specific numbers people should use for mice given a specific study (e.g. at least 5 mice per arm for immune studies) in section 4.1 and give further recommendations in the Discussion section. You should have some references for these recommendations, provide more discussion on this topic, or not use such prescriptive language. I am not aware of a specific group size for survival studies either. It seems that for all studies the smallest number of animals possible should be used in order to gain the needed information, unless there is a requirement otherwise set-forth by the funding agency, etc.</w:t>
      </w:r>
    </w:p>
    <w:p w14:paraId="37D6033A" w14:textId="77777777" w:rsidR="00B07E6A" w:rsidRDefault="00B07E6A" w:rsidP="001B7CA2">
      <w:pPr>
        <w:pStyle w:val="ListParagraph"/>
        <w:ind w:left="0"/>
      </w:pPr>
    </w:p>
    <w:p w14:paraId="10676747" w14:textId="77777777" w:rsidR="00DC3E67" w:rsidRDefault="00010D87" w:rsidP="001B7CA2">
      <w:pPr>
        <w:pStyle w:val="ListParagraph"/>
        <w:ind w:left="0"/>
        <w:rPr>
          <w:color w:val="4F81BD" w:themeColor="accent1"/>
        </w:rPr>
      </w:pPr>
      <w:r w:rsidRPr="00BB3AA3">
        <w:rPr>
          <w:color w:val="4F81BD" w:themeColor="accent1"/>
        </w:rPr>
        <w:t xml:space="preserve">Reply: We </w:t>
      </w:r>
      <w:r w:rsidR="00DC3E67">
        <w:rPr>
          <w:color w:val="4F81BD" w:themeColor="accent1"/>
        </w:rPr>
        <w:t>removed many of the specific recommendations for animal numbers from the body of the protocol. We still made some recommendation in our discussion, based on the variability that we observed in our own data.</w:t>
      </w:r>
    </w:p>
    <w:p w14:paraId="7D124794" w14:textId="77777777" w:rsidR="00DC3E67" w:rsidRDefault="00DC3E67" w:rsidP="001B7CA2">
      <w:pPr>
        <w:pStyle w:val="ListParagraph"/>
        <w:ind w:left="0"/>
        <w:rPr>
          <w:color w:val="4F81BD" w:themeColor="accent1"/>
        </w:rPr>
      </w:pPr>
    </w:p>
    <w:p w14:paraId="3754099D" w14:textId="6C3DFCD8" w:rsidR="00B07E6A" w:rsidRDefault="00DC3E67" w:rsidP="001B7CA2">
      <w:pPr>
        <w:pStyle w:val="ListParagraph"/>
        <w:ind w:left="0"/>
        <w:rPr>
          <w:rFonts w:asciiTheme="majorHAnsi" w:hAnsiTheme="majorHAnsi"/>
        </w:rPr>
      </w:pPr>
      <w:r>
        <w:rPr>
          <w:rFonts w:asciiTheme="majorHAnsi" w:hAnsiTheme="majorHAnsi"/>
        </w:rPr>
        <w:t xml:space="preserve">“ Due to biological variation in the immune response to infection (see </w:t>
      </w:r>
      <w:r w:rsidRPr="005107D4">
        <w:rPr>
          <w:rFonts w:asciiTheme="majorHAnsi" w:hAnsiTheme="majorHAnsi"/>
          <w:b/>
        </w:rPr>
        <w:t>Figures</w:t>
      </w:r>
      <w:r>
        <w:rPr>
          <w:rFonts w:asciiTheme="majorHAnsi" w:hAnsiTheme="majorHAnsi"/>
        </w:rPr>
        <w:t xml:space="preserve"> </w:t>
      </w:r>
      <w:r w:rsidRPr="005107D4">
        <w:rPr>
          <w:rFonts w:asciiTheme="majorHAnsi" w:hAnsiTheme="majorHAnsi"/>
          <w:b/>
        </w:rPr>
        <w:t>4 and 6</w:t>
      </w:r>
      <w:r>
        <w:rPr>
          <w:rFonts w:asciiTheme="majorHAnsi" w:hAnsiTheme="majorHAnsi"/>
        </w:rPr>
        <w:t>), it is recommended that N=4-5 mice per group be used for the initial immune studies. If after these studies there is a trend in the data, but no significant difference apparent between groups, a power calculation could be done to determine the least number of animals required in subsequent studies to achieve statistical significance.”</w:t>
      </w:r>
    </w:p>
    <w:p w14:paraId="4F464FF3" w14:textId="77777777" w:rsidR="00DC3E67" w:rsidRDefault="00DC3E67" w:rsidP="001B7CA2">
      <w:pPr>
        <w:pStyle w:val="ListParagraph"/>
        <w:ind w:left="0"/>
      </w:pPr>
    </w:p>
    <w:p w14:paraId="1C9A9CD1" w14:textId="6D958512" w:rsidR="001B7CA2" w:rsidRDefault="00025F73" w:rsidP="001B7CA2">
      <w:pPr>
        <w:pStyle w:val="ListParagraph"/>
        <w:ind w:left="0"/>
      </w:pPr>
      <w:r>
        <w:t xml:space="preserve">4. </w:t>
      </w:r>
      <w:r w:rsidR="0080088B">
        <w:t>Section 4.2 – Acclimatization periods may differ between institutions. 2 wks is a long period.</w:t>
      </w:r>
    </w:p>
    <w:p w14:paraId="04C9C72B" w14:textId="77777777" w:rsidR="001B7CA2" w:rsidRDefault="001B7CA2" w:rsidP="001B7CA2">
      <w:pPr>
        <w:pStyle w:val="ListParagraph"/>
        <w:ind w:left="0"/>
      </w:pPr>
    </w:p>
    <w:p w14:paraId="342D6044" w14:textId="527F65A3" w:rsidR="0080088B" w:rsidRPr="00DC3E67" w:rsidRDefault="0080088B" w:rsidP="001B7CA2">
      <w:pPr>
        <w:pStyle w:val="ListParagraph"/>
        <w:ind w:left="0"/>
        <w:rPr>
          <w:rFonts w:ascii="Times New Roman" w:eastAsia="Times New Roman" w:hAnsi="Times New Roman" w:cs="Times New Roman"/>
          <w:color w:val="4F81BD" w:themeColor="accent1"/>
        </w:rPr>
      </w:pPr>
      <w:r w:rsidRPr="00DC3E67">
        <w:rPr>
          <w:rFonts w:ascii="Times New Roman" w:hAnsi="Times New Roman" w:cs="Times New Roman"/>
          <w:color w:val="4F81BD" w:themeColor="accent1"/>
        </w:rPr>
        <w:t xml:space="preserve">Reply: </w:t>
      </w:r>
      <w:r w:rsidR="001B7CA2" w:rsidRPr="00DC3E67">
        <w:rPr>
          <w:rFonts w:ascii="Times New Roman" w:hAnsi="Times New Roman" w:cs="Times New Roman"/>
          <w:color w:val="4F81BD" w:themeColor="accent1"/>
        </w:rPr>
        <w:t>We thank the reviewer for this comment and we have revisited the literature. It</w:t>
      </w:r>
      <w:r w:rsidRPr="00DC3E67">
        <w:rPr>
          <w:rFonts w:ascii="Times New Roman" w:hAnsi="Times New Roman" w:cs="Times New Roman"/>
          <w:color w:val="4F81BD" w:themeColor="accent1"/>
        </w:rPr>
        <w:t xml:space="preserve"> is known that animal transport causes transient increases in stress hormone levels</w:t>
      </w:r>
      <w:r w:rsidR="00F87474" w:rsidRPr="00DC3E67">
        <w:rPr>
          <w:rFonts w:ascii="Times New Roman" w:hAnsi="Times New Roman" w:cs="Times New Roman"/>
          <w:color w:val="4F81BD" w:themeColor="accent1"/>
        </w:rPr>
        <w:t>, lymphopenia,</w:t>
      </w:r>
      <w:r w:rsidRPr="00DC3E67">
        <w:rPr>
          <w:rFonts w:ascii="Times New Roman" w:hAnsi="Times New Roman" w:cs="Times New Roman"/>
          <w:color w:val="4F81BD" w:themeColor="accent1"/>
        </w:rPr>
        <w:t xml:space="preserve"> and decreases in NK cell activity</w:t>
      </w:r>
      <w:r w:rsidR="00F87474" w:rsidRPr="00DC3E67">
        <w:rPr>
          <w:rFonts w:ascii="Times New Roman" w:hAnsi="Times New Roman" w:cs="Times New Roman"/>
          <w:color w:val="4F81BD" w:themeColor="accent1"/>
        </w:rPr>
        <w:t xml:space="preserve">, but </w:t>
      </w:r>
      <w:r w:rsidR="00DC3E67" w:rsidRPr="00DC3E67">
        <w:rPr>
          <w:rFonts w:ascii="Times New Roman" w:hAnsi="Times New Roman" w:cs="Times New Roman"/>
          <w:color w:val="4F81BD" w:themeColor="accent1"/>
        </w:rPr>
        <w:t xml:space="preserve">that these parameters </w:t>
      </w:r>
      <w:r w:rsidR="00F87474" w:rsidRPr="00DC3E67">
        <w:rPr>
          <w:rFonts w:ascii="Times New Roman" w:hAnsi="Times New Roman" w:cs="Times New Roman"/>
          <w:color w:val="4F81BD" w:themeColor="accent1"/>
        </w:rPr>
        <w:t xml:space="preserve">return to baseline </w:t>
      </w:r>
      <w:r w:rsidRPr="00DC3E67">
        <w:rPr>
          <w:rFonts w:ascii="Times New Roman" w:hAnsi="Times New Roman" w:cs="Times New Roman"/>
          <w:color w:val="4F81BD" w:themeColor="accent1"/>
        </w:rPr>
        <w:t xml:space="preserve"> </w:t>
      </w:r>
      <w:r w:rsidR="00F87474" w:rsidRPr="00DC3E67">
        <w:rPr>
          <w:rFonts w:ascii="Times New Roman" w:hAnsi="Times New Roman" w:cs="Times New Roman"/>
          <w:color w:val="4F81BD" w:themeColor="accent1"/>
        </w:rPr>
        <w:t xml:space="preserve">within </w:t>
      </w:r>
      <w:r w:rsidR="001B7CA2" w:rsidRPr="00DC3E67">
        <w:rPr>
          <w:rFonts w:ascii="Times New Roman" w:hAnsi="Times New Roman" w:cs="Times New Roman"/>
          <w:color w:val="4F81BD" w:themeColor="accent1"/>
        </w:rPr>
        <w:t>1-7</w:t>
      </w:r>
      <w:r w:rsidR="00F87474" w:rsidRPr="00DC3E67">
        <w:rPr>
          <w:rFonts w:ascii="Times New Roman" w:hAnsi="Times New Roman" w:cs="Times New Roman"/>
          <w:color w:val="4F81BD" w:themeColor="accent1"/>
        </w:rPr>
        <w:t xml:space="preserve"> days of </w:t>
      </w:r>
      <w:r w:rsidR="001B7CA2" w:rsidRPr="00DC3E67">
        <w:rPr>
          <w:rFonts w:ascii="Times New Roman" w:hAnsi="Times New Roman" w:cs="Times New Roman"/>
          <w:color w:val="4F81BD" w:themeColor="accent1"/>
        </w:rPr>
        <w:t>acclimatization</w:t>
      </w:r>
      <w:r w:rsidR="00F87474" w:rsidRPr="00DC3E67">
        <w:rPr>
          <w:rFonts w:ascii="Times New Roman" w:hAnsi="Times New Roman" w:cs="Times New Roman"/>
          <w:color w:val="4F81BD" w:themeColor="accent1"/>
        </w:rPr>
        <w:t xml:space="preserve"> (reviewed in </w:t>
      </w:r>
      <w:r w:rsidRPr="00DC3E67">
        <w:rPr>
          <w:rFonts w:ascii="Times New Roman" w:hAnsi="Times New Roman" w:cs="Times New Roman"/>
          <w:color w:val="4F81BD" w:themeColor="accent1"/>
        </w:rPr>
        <w:t xml:space="preserve">Conour et al. </w:t>
      </w:r>
      <w:r w:rsidRPr="00DC3E67">
        <w:rPr>
          <w:rFonts w:ascii="Times New Roman" w:eastAsia="Times New Roman" w:hAnsi="Times New Roman" w:cs="Times New Roman"/>
          <w:color w:val="4F81BD" w:themeColor="accent1"/>
          <w:lang w:val="en-CA"/>
        </w:rPr>
        <w:t>ILAR J</w:t>
      </w:r>
      <w:r w:rsidR="00F87474" w:rsidRPr="00DC3E67">
        <w:rPr>
          <w:rFonts w:ascii="Times New Roman" w:eastAsia="Times New Roman" w:hAnsi="Times New Roman" w:cs="Times New Roman"/>
          <w:color w:val="4F81BD" w:themeColor="accent1"/>
          <w:bdr w:val="none" w:sz="0" w:space="0" w:color="auto" w:frame="1"/>
          <w:shd w:val="clear" w:color="auto" w:fill="FFFFFF"/>
          <w:lang w:val="en-CA"/>
        </w:rPr>
        <w:t> (2006) 47 (4): 283-293</w:t>
      </w:r>
      <w:r w:rsidR="001B7CA2" w:rsidRPr="00DC3E67">
        <w:rPr>
          <w:rFonts w:ascii="Times New Roman" w:eastAsia="Times New Roman" w:hAnsi="Times New Roman" w:cs="Times New Roman"/>
          <w:color w:val="4F81BD" w:themeColor="accent1"/>
          <w:bdr w:val="none" w:sz="0" w:space="0" w:color="auto" w:frame="1"/>
          <w:shd w:val="clear" w:color="auto" w:fill="FFFFFF"/>
          <w:lang w:val="en-CA"/>
        </w:rPr>
        <w:t xml:space="preserve">; Obernier and Baldwin, ILAR 2006; 47 (4): 364-369). Based on these data, we changed the recommendation </w:t>
      </w:r>
      <w:r w:rsidR="00D27D53" w:rsidRPr="00DC3E67">
        <w:rPr>
          <w:rFonts w:ascii="Times New Roman" w:eastAsia="Times New Roman" w:hAnsi="Times New Roman" w:cs="Times New Roman"/>
          <w:color w:val="4F81BD" w:themeColor="accent1"/>
          <w:bdr w:val="none" w:sz="0" w:space="0" w:color="auto" w:frame="1"/>
          <w:shd w:val="clear" w:color="auto" w:fill="FFFFFF"/>
          <w:lang w:val="en-CA"/>
        </w:rPr>
        <w:t>from</w:t>
      </w:r>
      <w:r w:rsidR="001B7CA2" w:rsidRPr="00DC3E67">
        <w:rPr>
          <w:rFonts w:ascii="Times New Roman" w:eastAsia="Times New Roman" w:hAnsi="Times New Roman" w:cs="Times New Roman"/>
          <w:color w:val="4F81BD" w:themeColor="accent1"/>
          <w:bdr w:val="none" w:sz="0" w:space="0" w:color="auto" w:frame="1"/>
          <w:shd w:val="clear" w:color="auto" w:fill="FFFFFF"/>
          <w:lang w:val="en-CA"/>
        </w:rPr>
        <w:t xml:space="preserve"> 1-2 weeks to 1 week.</w:t>
      </w:r>
      <w:r w:rsidR="001B7CA2" w:rsidRPr="00DC3E67">
        <w:rPr>
          <w:rFonts w:ascii="Times New Roman" w:eastAsia="Times New Roman" w:hAnsi="Times New Roman" w:cs="Times New Roman"/>
          <w:color w:val="4F81BD" w:themeColor="accent1"/>
        </w:rPr>
        <w:t xml:space="preserve"> </w:t>
      </w:r>
    </w:p>
    <w:p w14:paraId="55D87F39" w14:textId="77777777" w:rsidR="00025F73" w:rsidRDefault="00025F73" w:rsidP="001B7CA2">
      <w:pPr>
        <w:pStyle w:val="ListParagraph"/>
        <w:ind w:left="0"/>
      </w:pPr>
    </w:p>
    <w:p w14:paraId="01AE8283" w14:textId="6BAEAF7A" w:rsidR="001B7CA2" w:rsidRDefault="00025F73" w:rsidP="001B7CA2">
      <w:pPr>
        <w:pStyle w:val="ListParagraph"/>
        <w:ind w:left="0"/>
      </w:pPr>
      <w:r>
        <w:t xml:space="preserve">5. </w:t>
      </w:r>
      <w:r w:rsidR="00721BB5">
        <w:t>Section 4.4 – Add more details on mouse injections. What anatomical landmarks do you look for when doing IP injections? Are you pulling back on the syringe to ensure that you have a vacuum? Are you restraining the mouse with your less-dominant hand? Are you agitating the inoculum in the syringe prior to injection.</w:t>
      </w:r>
    </w:p>
    <w:p w14:paraId="167BBC4A" w14:textId="77777777" w:rsidR="00721BB5" w:rsidRDefault="00721BB5" w:rsidP="001B7CA2">
      <w:pPr>
        <w:pStyle w:val="ListParagraph"/>
        <w:ind w:left="0"/>
      </w:pPr>
    </w:p>
    <w:p w14:paraId="2BFBF2B6" w14:textId="7B7865C1" w:rsidR="00025F73" w:rsidRDefault="004D64AC" w:rsidP="00025F73">
      <w:pPr>
        <w:pStyle w:val="ListParagraph"/>
        <w:ind w:left="0"/>
        <w:rPr>
          <w:color w:val="4F81BD" w:themeColor="accent1"/>
        </w:rPr>
      </w:pPr>
      <w:r w:rsidRPr="00A13AE0">
        <w:rPr>
          <w:color w:val="4F81BD" w:themeColor="accent1"/>
        </w:rPr>
        <w:t xml:space="preserve">Reply: Since this </w:t>
      </w:r>
      <w:r w:rsidR="00DC3E67">
        <w:rPr>
          <w:color w:val="4F81BD" w:themeColor="accent1"/>
        </w:rPr>
        <w:t>step was</w:t>
      </w:r>
      <w:r w:rsidRPr="00A13AE0">
        <w:rPr>
          <w:color w:val="4F81BD" w:themeColor="accent1"/>
        </w:rPr>
        <w:t xml:space="preserve"> going to be filmed in the video, we had not included details; however these </w:t>
      </w:r>
      <w:r w:rsidR="00A13AE0" w:rsidRPr="00A13AE0">
        <w:rPr>
          <w:color w:val="4F81BD" w:themeColor="accent1"/>
        </w:rPr>
        <w:t xml:space="preserve">have now been added </w:t>
      </w:r>
      <w:r w:rsidR="00DC3E67">
        <w:rPr>
          <w:color w:val="4F81BD" w:themeColor="accent1"/>
        </w:rPr>
        <w:t>some details of the injection in Procedure 4</w:t>
      </w:r>
      <w:r w:rsidR="00A13AE0" w:rsidRPr="00A13AE0">
        <w:rPr>
          <w:color w:val="4F81BD" w:themeColor="accent1"/>
        </w:rPr>
        <w:t>.</w:t>
      </w:r>
    </w:p>
    <w:p w14:paraId="023F1732" w14:textId="77777777" w:rsidR="00025F73" w:rsidRDefault="00025F73" w:rsidP="00025F73">
      <w:pPr>
        <w:pStyle w:val="ListParagraph"/>
        <w:ind w:left="0"/>
        <w:rPr>
          <w:color w:val="4F81BD" w:themeColor="accent1"/>
        </w:rPr>
      </w:pPr>
    </w:p>
    <w:p w14:paraId="3AA1762A" w14:textId="77777777" w:rsidR="00025F73" w:rsidRDefault="00025F73" w:rsidP="00025F73">
      <w:pPr>
        <w:pStyle w:val="ListParagraph"/>
        <w:ind w:left="0"/>
        <w:rPr>
          <w:color w:val="4F81BD" w:themeColor="accent1"/>
        </w:rPr>
      </w:pPr>
      <w:r w:rsidRPr="00025F73">
        <w:t>6.</w:t>
      </w:r>
      <w:r>
        <w:rPr>
          <w:color w:val="4F81BD" w:themeColor="accent1"/>
        </w:rPr>
        <w:t xml:space="preserve"> </w:t>
      </w:r>
      <w:r w:rsidR="00263AF7">
        <w:t>Section 4.5. Add “)” at the end of sentence.</w:t>
      </w:r>
    </w:p>
    <w:p w14:paraId="0E69B323" w14:textId="77777777" w:rsidR="00025F73" w:rsidRDefault="00025F73" w:rsidP="00025F73">
      <w:pPr>
        <w:pStyle w:val="ListParagraph"/>
        <w:ind w:left="0"/>
        <w:rPr>
          <w:color w:val="4F81BD" w:themeColor="accent1"/>
        </w:rPr>
      </w:pPr>
    </w:p>
    <w:p w14:paraId="04334140" w14:textId="77777777" w:rsidR="00025F73" w:rsidRDefault="00162476" w:rsidP="00025F73">
      <w:pPr>
        <w:pStyle w:val="ListParagraph"/>
        <w:ind w:left="0"/>
        <w:rPr>
          <w:color w:val="4F81BD" w:themeColor="accent1"/>
        </w:rPr>
      </w:pPr>
      <w:r w:rsidRPr="00162476">
        <w:rPr>
          <w:color w:val="4F81BD" w:themeColor="accent1"/>
        </w:rPr>
        <w:t>Reply: We have changed this.</w:t>
      </w:r>
    </w:p>
    <w:p w14:paraId="61CF2F61" w14:textId="77777777" w:rsidR="00025F73" w:rsidRDefault="00025F73" w:rsidP="00025F73">
      <w:pPr>
        <w:pStyle w:val="ListParagraph"/>
        <w:ind w:left="0"/>
        <w:rPr>
          <w:color w:val="4F81BD" w:themeColor="accent1"/>
        </w:rPr>
      </w:pPr>
    </w:p>
    <w:p w14:paraId="3A0AD0F0" w14:textId="77777777" w:rsidR="00025F73" w:rsidRDefault="00025F73" w:rsidP="00025F73">
      <w:pPr>
        <w:pStyle w:val="ListParagraph"/>
        <w:ind w:left="0"/>
        <w:rPr>
          <w:color w:val="4F81BD" w:themeColor="accent1"/>
        </w:rPr>
      </w:pPr>
      <w:r w:rsidRPr="00025F73">
        <w:t>7.</w:t>
      </w:r>
      <w:r>
        <w:rPr>
          <w:color w:val="4F81BD" w:themeColor="accent1"/>
        </w:rPr>
        <w:t xml:space="preserve"> </w:t>
      </w:r>
      <w:r w:rsidR="00263AF7">
        <w:t>Section 9/Discussion section – These sections should be expanded to include the use of modified LD50 studies. In many cases,</w:t>
      </w:r>
      <w:r w:rsidR="00162476">
        <w:t xml:space="preserve"> humane endpoints (in which the animal is likely to die) can replace actual death of the animal. These studies are a major refinement in animal welfare and need to be discussed in this section. You have certain endpoints discussed in section 4 that work nicely if used in a modified LD50 study.</w:t>
      </w:r>
    </w:p>
    <w:p w14:paraId="799DB28C" w14:textId="77777777" w:rsidR="00025F73" w:rsidRDefault="00025F73" w:rsidP="00025F73">
      <w:pPr>
        <w:pStyle w:val="ListParagraph"/>
        <w:ind w:left="0"/>
        <w:rPr>
          <w:color w:val="4F81BD" w:themeColor="accent1"/>
        </w:rPr>
      </w:pPr>
    </w:p>
    <w:p w14:paraId="52DF8F3E" w14:textId="203EFA23" w:rsidR="00025F73" w:rsidRDefault="00162476" w:rsidP="00025F73">
      <w:pPr>
        <w:pStyle w:val="ListParagraph"/>
        <w:ind w:left="0"/>
        <w:rPr>
          <w:color w:val="4F81BD" w:themeColor="accent1"/>
        </w:rPr>
      </w:pPr>
      <w:r w:rsidRPr="00162476">
        <w:rPr>
          <w:color w:val="4F81BD" w:themeColor="accent1"/>
        </w:rPr>
        <w:t>Reply: We had used a modified LD50 dose for our studies and now clarify this in the ethics statement.</w:t>
      </w:r>
      <w:r w:rsidR="0037428B">
        <w:rPr>
          <w:color w:val="4F81BD" w:themeColor="accent1"/>
        </w:rPr>
        <w:t xml:space="preserve"> We agree that this modified LD50 is a refinement in animal welfare and </w:t>
      </w:r>
      <w:r w:rsidR="009849D3">
        <w:rPr>
          <w:color w:val="4F81BD" w:themeColor="accent1"/>
        </w:rPr>
        <w:t>have</w:t>
      </w:r>
      <w:r w:rsidR="0037428B">
        <w:rPr>
          <w:color w:val="4F81BD" w:themeColor="accent1"/>
        </w:rPr>
        <w:t xml:space="preserve"> </w:t>
      </w:r>
      <w:r w:rsidR="00436DCD">
        <w:rPr>
          <w:color w:val="4F81BD" w:themeColor="accent1"/>
        </w:rPr>
        <w:t>expanded upon</w:t>
      </w:r>
      <w:r w:rsidR="009849D3">
        <w:rPr>
          <w:color w:val="4F81BD" w:themeColor="accent1"/>
        </w:rPr>
        <w:t xml:space="preserve"> this</w:t>
      </w:r>
      <w:r w:rsidR="00D27D53">
        <w:rPr>
          <w:color w:val="4F81BD" w:themeColor="accent1"/>
        </w:rPr>
        <w:t xml:space="preserve"> in the discussion</w:t>
      </w:r>
      <w:r w:rsidR="00615EB3">
        <w:rPr>
          <w:color w:val="4F81BD" w:themeColor="accent1"/>
        </w:rPr>
        <w:t xml:space="preserve">. </w:t>
      </w:r>
      <w:r w:rsidR="009849D3">
        <w:rPr>
          <w:color w:val="4F81BD" w:themeColor="accent1"/>
        </w:rPr>
        <w:t>We also referred to instructions on how to calculate the LD50 dose.</w:t>
      </w:r>
    </w:p>
    <w:p w14:paraId="0B2AB5DD" w14:textId="77777777" w:rsidR="00025F73" w:rsidRPr="001D53E0" w:rsidRDefault="00025F73" w:rsidP="00025F73">
      <w:pPr>
        <w:pStyle w:val="ListParagraph"/>
        <w:ind w:left="0"/>
      </w:pPr>
    </w:p>
    <w:p w14:paraId="6B3EBBD6" w14:textId="7F6753EE" w:rsidR="009849D3" w:rsidRPr="001D53E0" w:rsidRDefault="009849D3" w:rsidP="009849D3">
      <w:pPr>
        <w:jc w:val="both"/>
        <w:rPr>
          <w:rFonts w:asciiTheme="majorHAnsi" w:hAnsiTheme="majorHAnsi"/>
        </w:rPr>
      </w:pPr>
      <w:r w:rsidRPr="001D53E0">
        <w:rPr>
          <w:rFonts w:asciiTheme="majorHAnsi" w:hAnsiTheme="majorHAnsi"/>
        </w:rPr>
        <w:t>“The classical LD</w:t>
      </w:r>
      <w:r w:rsidRPr="001D53E0">
        <w:rPr>
          <w:rFonts w:asciiTheme="majorHAnsi" w:hAnsiTheme="majorHAnsi"/>
          <w:vertAlign w:val="subscript"/>
        </w:rPr>
        <w:t>50</w:t>
      </w:r>
      <w:r w:rsidRPr="001D53E0">
        <w:rPr>
          <w:rFonts w:asciiTheme="majorHAnsi" w:hAnsiTheme="majorHAnsi"/>
        </w:rPr>
        <w:t xml:space="preserve"> is the dose of pathogen that results in 50% lethality of mice. Since death was not an acceptable endpoint at our institution and since many symptoms of listeriosis can predict whether an animal is likely to succumb to an infection, we used a defined list of clinical signs instead of death as an endpoint in our studies. Using this method, it was determined that the modified LD</w:t>
      </w:r>
      <w:r w:rsidRPr="001D53E0">
        <w:rPr>
          <w:rFonts w:asciiTheme="majorHAnsi" w:hAnsiTheme="majorHAnsi"/>
          <w:vertAlign w:val="subscript"/>
        </w:rPr>
        <w:t>50</w:t>
      </w:r>
      <w:r w:rsidRPr="001D53E0">
        <w:rPr>
          <w:rFonts w:asciiTheme="majorHAnsi" w:hAnsiTheme="majorHAnsi"/>
        </w:rPr>
        <w:t xml:space="preserve"> was 10</w:t>
      </w:r>
      <w:r w:rsidRPr="001D53E0">
        <w:rPr>
          <w:rFonts w:asciiTheme="majorHAnsi" w:hAnsiTheme="majorHAnsi"/>
          <w:vertAlign w:val="superscript"/>
        </w:rPr>
        <w:t>5</w:t>
      </w:r>
      <w:r w:rsidRPr="001D53E0">
        <w:rPr>
          <w:rFonts w:asciiTheme="majorHAnsi" w:hAnsiTheme="majorHAnsi"/>
        </w:rPr>
        <w:t xml:space="preserve"> CFU for 8 week-old male and 1.5 x 10</w:t>
      </w:r>
      <w:r w:rsidRPr="001D53E0">
        <w:rPr>
          <w:rFonts w:asciiTheme="majorHAnsi" w:hAnsiTheme="majorHAnsi"/>
          <w:vertAlign w:val="superscript"/>
        </w:rPr>
        <w:t xml:space="preserve">5 </w:t>
      </w:r>
      <w:r w:rsidRPr="001D53E0">
        <w:rPr>
          <w:rFonts w:asciiTheme="majorHAnsi" w:hAnsiTheme="majorHAnsi"/>
        </w:rPr>
        <w:t>CFU for 8 week-old female C57BL6/J mice</w:t>
      </w:r>
      <w:r w:rsidRPr="001D53E0">
        <w:rPr>
          <w:rFonts w:asciiTheme="majorHAnsi" w:hAnsiTheme="majorHAnsi"/>
          <w:vertAlign w:val="superscript"/>
        </w:rPr>
        <w:t>28</w:t>
      </w:r>
      <w:r w:rsidRPr="001D53E0">
        <w:rPr>
          <w:rFonts w:asciiTheme="majorHAnsi" w:hAnsiTheme="majorHAnsi"/>
        </w:rPr>
        <w:t>. These LD</w:t>
      </w:r>
      <w:r w:rsidRPr="001D53E0">
        <w:rPr>
          <w:rFonts w:asciiTheme="majorHAnsi" w:hAnsiTheme="majorHAnsi"/>
          <w:vertAlign w:val="subscript"/>
        </w:rPr>
        <w:t>50</w:t>
      </w:r>
      <w:r w:rsidRPr="001D53E0">
        <w:rPr>
          <w:rFonts w:asciiTheme="majorHAnsi" w:hAnsiTheme="majorHAnsi"/>
        </w:rPr>
        <w:t xml:space="preserve"> doses were determined by measuring the percent survival of mice to endpoints in </w:t>
      </w:r>
      <w:r w:rsidR="001D53E0" w:rsidRPr="001D53E0">
        <w:rPr>
          <w:rFonts w:asciiTheme="majorHAnsi" w:hAnsiTheme="majorHAnsi"/>
        </w:rPr>
        <w:t xml:space="preserve">six </w:t>
      </w:r>
      <w:r w:rsidRPr="001D53E0">
        <w:rPr>
          <w:rFonts w:asciiTheme="majorHAnsi" w:hAnsiTheme="majorHAnsi"/>
        </w:rPr>
        <w:t xml:space="preserve">step-wise dose-escalation studies </w:t>
      </w:r>
      <w:r w:rsidR="001D53E0" w:rsidRPr="001D53E0">
        <w:rPr>
          <w:rFonts w:asciiTheme="majorHAnsi" w:hAnsiTheme="majorHAnsi"/>
        </w:rPr>
        <w:t>that each contained N=8 mice per group</w:t>
      </w:r>
      <w:r w:rsidRPr="001D53E0">
        <w:rPr>
          <w:rFonts w:asciiTheme="majorHAnsi" w:hAnsiTheme="majorHAnsi"/>
        </w:rPr>
        <w:t xml:space="preserve"> (</w:t>
      </w:r>
      <w:r w:rsidR="001D53E0" w:rsidRPr="001D53E0">
        <w:rPr>
          <w:rFonts w:asciiTheme="majorHAnsi" w:hAnsiTheme="majorHAnsi"/>
        </w:rPr>
        <w:t>mice infected with 10000, 20000, 50000, 100000, 150000, or 200000 CFU</w:t>
      </w:r>
      <w:r w:rsidRPr="001D53E0">
        <w:rPr>
          <w:rFonts w:asciiTheme="majorHAnsi" w:hAnsiTheme="majorHAnsi"/>
        </w:rPr>
        <w:t>). The LD</w:t>
      </w:r>
      <w:r w:rsidRPr="001D53E0">
        <w:rPr>
          <w:rFonts w:asciiTheme="majorHAnsi" w:hAnsiTheme="majorHAnsi"/>
          <w:vertAlign w:val="subscript"/>
        </w:rPr>
        <w:t>50</w:t>
      </w:r>
      <w:r w:rsidRPr="001D53E0">
        <w:rPr>
          <w:rFonts w:asciiTheme="majorHAnsi" w:hAnsiTheme="majorHAnsi"/>
        </w:rPr>
        <w:t xml:space="preserve"> calculation was determined from a regression plot of the log (CFU) (x-axis) versus the probit of the </w:t>
      </w:r>
      <w:r w:rsidR="001D53E0" w:rsidRPr="001D53E0">
        <w:rPr>
          <w:rFonts w:asciiTheme="majorHAnsi" w:hAnsiTheme="majorHAnsi"/>
        </w:rPr>
        <w:t>percent</w:t>
      </w:r>
      <w:r w:rsidRPr="001D53E0">
        <w:rPr>
          <w:rFonts w:asciiTheme="majorHAnsi" w:hAnsiTheme="majorHAnsi"/>
        </w:rPr>
        <w:t xml:space="preserve"> survival values (y-axis) (website: </w:t>
      </w:r>
      <w:r w:rsidRPr="001D53E0">
        <w:rPr>
          <w:rFonts w:asciiTheme="majorHAnsi" w:hAnsiTheme="majorHAnsi" w:cs="Arial"/>
        </w:rPr>
        <w:t>userwww.sfsu.edu/efc/classes/biol710/</w:t>
      </w:r>
      <w:r w:rsidRPr="001D53E0">
        <w:rPr>
          <w:rFonts w:asciiTheme="majorHAnsi" w:hAnsiTheme="majorHAnsi" w:cs="Arial"/>
          <w:bCs/>
        </w:rPr>
        <w:t>probit</w:t>
      </w:r>
      <w:r w:rsidRPr="001D53E0">
        <w:rPr>
          <w:rFonts w:asciiTheme="majorHAnsi" w:hAnsiTheme="majorHAnsi" w:cs="Arial"/>
        </w:rPr>
        <w:t>/</w:t>
      </w:r>
      <w:r w:rsidRPr="001D53E0">
        <w:rPr>
          <w:rFonts w:asciiTheme="majorHAnsi" w:hAnsiTheme="majorHAnsi" w:cs="Arial"/>
          <w:bCs/>
        </w:rPr>
        <w:t>ProbitAnalysis</w:t>
      </w:r>
      <w:r w:rsidRPr="001D53E0">
        <w:rPr>
          <w:rFonts w:asciiTheme="majorHAnsi" w:hAnsiTheme="majorHAnsi" w:cs="Arial"/>
        </w:rPr>
        <w:t>.pdf</w:t>
      </w:r>
      <w:r w:rsidRPr="001D53E0">
        <w:rPr>
          <w:rFonts w:asciiTheme="majorHAnsi" w:hAnsiTheme="majorHAnsi"/>
        </w:rPr>
        <w:t xml:space="preserve">).” </w:t>
      </w:r>
    </w:p>
    <w:p w14:paraId="39862B7A" w14:textId="77777777" w:rsidR="009849D3" w:rsidRDefault="009849D3" w:rsidP="00025F73">
      <w:pPr>
        <w:pStyle w:val="ListParagraph"/>
        <w:ind w:left="0"/>
        <w:rPr>
          <w:color w:val="4F81BD" w:themeColor="accent1"/>
        </w:rPr>
      </w:pPr>
    </w:p>
    <w:p w14:paraId="022FB473" w14:textId="0512D373" w:rsidR="00025F73" w:rsidRDefault="00025F73" w:rsidP="00025F73">
      <w:pPr>
        <w:pStyle w:val="ListParagraph"/>
        <w:ind w:left="0"/>
        <w:rPr>
          <w:color w:val="4F81BD" w:themeColor="accent1"/>
        </w:rPr>
      </w:pPr>
      <w:r w:rsidRPr="00025F73">
        <w:t>8.</w:t>
      </w:r>
      <w:r>
        <w:rPr>
          <w:color w:val="4F81BD" w:themeColor="accent1"/>
        </w:rPr>
        <w:t xml:space="preserve"> </w:t>
      </w:r>
      <w:r w:rsidR="0037428B">
        <w:t>Discussion – Line 688 –Remove</w:t>
      </w:r>
      <w:r>
        <w:t xml:space="preserve"> or rephrase the comment “as opp</w:t>
      </w:r>
      <w:r w:rsidR="0037428B">
        <w:t>osed to going systemic.” You seem to be referring to sepsis. An IP injection will be systemic.</w:t>
      </w:r>
    </w:p>
    <w:p w14:paraId="1F2C645C" w14:textId="77777777" w:rsidR="00025F73" w:rsidRDefault="00025F73" w:rsidP="00025F73">
      <w:pPr>
        <w:pStyle w:val="ListParagraph"/>
        <w:ind w:left="0"/>
        <w:rPr>
          <w:color w:val="4F81BD" w:themeColor="accent1"/>
        </w:rPr>
      </w:pPr>
    </w:p>
    <w:p w14:paraId="0873A6FD" w14:textId="77777777" w:rsidR="00025F73" w:rsidRDefault="0037428B" w:rsidP="00025F73">
      <w:pPr>
        <w:pStyle w:val="ListParagraph"/>
        <w:ind w:left="0"/>
        <w:rPr>
          <w:color w:val="4F81BD" w:themeColor="accent1"/>
        </w:rPr>
      </w:pPr>
      <w:r>
        <w:rPr>
          <w:color w:val="4F81BD" w:themeColor="accent1"/>
        </w:rPr>
        <w:t xml:space="preserve">Reply: </w:t>
      </w:r>
      <w:r w:rsidRPr="0037428B">
        <w:rPr>
          <w:color w:val="4F81BD" w:themeColor="accent1"/>
        </w:rPr>
        <w:t>We agree and have removed this line.</w:t>
      </w:r>
    </w:p>
    <w:p w14:paraId="611924C0" w14:textId="77777777" w:rsidR="00025F73" w:rsidRDefault="00025F73" w:rsidP="00025F73">
      <w:pPr>
        <w:pStyle w:val="ListParagraph"/>
        <w:ind w:left="0"/>
        <w:rPr>
          <w:color w:val="4F81BD" w:themeColor="accent1"/>
        </w:rPr>
      </w:pPr>
    </w:p>
    <w:p w14:paraId="73EA0D24" w14:textId="77777777" w:rsidR="00025F73" w:rsidRDefault="00025F73" w:rsidP="00025F73">
      <w:pPr>
        <w:pStyle w:val="ListParagraph"/>
        <w:ind w:left="0"/>
        <w:rPr>
          <w:color w:val="4F81BD" w:themeColor="accent1"/>
        </w:rPr>
      </w:pPr>
      <w:r w:rsidRPr="00025F73">
        <w:t xml:space="preserve">9. </w:t>
      </w:r>
      <w:r w:rsidR="0037428B" w:rsidRPr="00025F73">
        <w:t>Discussion</w:t>
      </w:r>
      <w:r w:rsidR="0037428B">
        <w:t xml:space="preserve"> – Paragraph starting at line 712 – Should expand the discussion to include genetic differences between vendors (i.e., creation of sub-strains), not just microbiota.</w:t>
      </w:r>
    </w:p>
    <w:p w14:paraId="2CFF0375" w14:textId="77777777" w:rsidR="00025F73" w:rsidRDefault="00025F73" w:rsidP="00025F73">
      <w:pPr>
        <w:pStyle w:val="ListParagraph"/>
        <w:ind w:left="0"/>
        <w:rPr>
          <w:color w:val="4F81BD" w:themeColor="accent1"/>
        </w:rPr>
      </w:pPr>
    </w:p>
    <w:p w14:paraId="575BA125" w14:textId="77777777" w:rsidR="00025F73" w:rsidRDefault="00615EB3" w:rsidP="00025F73">
      <w:pPr>
        <w:pStyle w:val="ListParagraph"/>
        <w:ind w:left="0"/>
        <w:rPr>
          <w:color w:val="4F81BD" w:themeColor="accent1"/>
        </w:rPr>
      </w:pPr>
      <w:r w:rsidRPr="00615EB3">
        <w:rPr>
          <w:color w:val="4F81BD" w:themeColor="accent1"/>
        </w:rPr>
        <w:t xml:space="preserve">Reply: </w:t>
      </w:r>
      <w:r w:rsidR="00945976">
        <w:rPr>
          <w:color w:val="4F81BD" w:themeColor="accent1"/>
        </w:rPr>
        <w:t xml:space="preserve"> We have added this and have referenced a paper that explored the genetic differences between different C57BL6 vendors by SNP analysis.</w:t>
      </w:r>
    </w:p>
    <w:p w14:paraId="079595B4" w14:textId="77777777" w:rsidR="00025F73" w:rsidRDefault="00025F73" w:rsidP="00025F73">
      <w:pPr>
        <w:pStyle w:val="ListParagraph"/>
        <w:ind w:left="0"/>
        <w:rPr>
          <w:color w:val="4F81BD" w:themeColor="accent1"/>
        </w:rPr>
      </w:pPr>
    </w:p>
    <w:p w14:paraId="634AAF96" w14:textId="433F0108" w:rsidR="00580C55" w:rsidRDefault="00025F73" w:rsidP="00580C55">
      <w:pPr>
        <w:pStyle w:val="ListParagraph"/>
        <w:ind w:left="0"/>
        <w:rPr>
          <w:color w:val="4F81BD" w:themeColor="accent1"/>
        </w:rPr>
      </w:pPr>
      <w:r w:rsidRPr="00025F73">
        <w:t>10.</w:t>
      </w:r>
      <w:r>
        <w:rPr>
          <w:color w:val="4F81BD" w:themeColor="accent1"/>
        </w:rPr>
        <w:t xml:space="preserve"> </w:t>
      </w:r>
      <w:r w:rsidR="0037428B">
        <w:t>Table 1 – Expand description of this table and better explain how you found your 1 x 10^9 CFU/ml. You talk about it in section 2, but it would be beneficial in the table description as well.</w:t>
      </w:r>
    </w:p>
    <w:p w14:paraId="63176D31" w14:textId="77777777" w:rsidR="00580C55" w:rsidRDefault="00580C55" w:rsidP="00580C55">
      <w:pPr>
        <w:pStyle w:val="ListParagraph"/>
        <w:ind w:left="0"/>
        <w:rPr>
          <w:color w:val="4F81BD" w:themeColor="accent1"/>
        </w:rPr>
      </w:pPr>
    </w:p>
    <w:p w14:paraId="14C4D01D" w14:textId="0EF3D075" w:rsidR="00580C55" w:rsidRDefault="00580C55" w:rsidP="00580C55">
      <w:pPr>
        <w:pStyle w:val="ListParagraph"/>
        <w:ind w:left="0"/>
        <w:rPr>
          <w:color w:val="4F81BD" w:themeColor="accent1"/>
        </w:rPr>
      </w:pPr>
      <w:r>
        <w:rPr>
          <w:color w:val="4F81BD" w:themeColor="accent1"/>
        </w:rPr>
        <w:t xml:space="preserve">Reply: At the request of reviewer # 3, we have provided alternative data for Table 1. We now provide a better explanation for how we calculated the CFU/ml both in the protocol text and in the new legend </w:t>
      </w:r>
      <w:r w:rsidR="001D53E0">
        <w:rPr>
          <w:color w:val="4F81BD" w:themeColor="accent1"/>
        </w:rPr>
        <w:t>of</w:t>
      </w:r>
      <w:r>
        <w:rPr>
          <w:color w:val="4F81BD" w:themeColor="accent1"/>
        </w:rPr>
        <w:t xml:space="preserve"> this table.</w:t>
      </w:r>
    </w:p>
    <w:p w14:paraId="2CE32487" w14:textId="77777777" w:rsidR="00580C55" w:rsidRPr="00580C55" w:rsidRDefault="00580C55" w:rsidP="00580C55">
      <w:pPr>
        <w:pStyle w:val="ListParagraph"/>
        <w:ind w:left="0"/>
        <w:rPr>
          <w:color w:val="4F81BD" w:themeColor="accent1"/>
        </w:rPr>
      </w:pPr>
    </w:p>
    <w:p w14:paraId="0A8ADB82" w14:textId="77777777" w:rsidR="00025F73" w:rsidRDefault="00CA3AEF" w:rsidP="00025F73">
      <w:pPr>
        <w:pStyle w:val="ListParagraph"/>
        <w:ind w:left="0"/>
      </w:pPr>
      <w:r w:rsidRPr="00025F73">
        <w:rPr>
          <w:b/>
        </w:rPr>
        <w:t>Reviewer # 3.</w:t>
      </w:r>
    </w:p>
    <w:p w14:paraId="6CA39116" w14:textId="77777777" w:rsidR="00025F73" w:rsidRDefault="00025F73" w:rsidP="00025F73">
      <w:pPr>
        <w:pStyle w:val="ListParagraph"/>
        <w:ind w:left="0"/>
      </w:pPr>
    </w:p>
    <w:p w14:paraId="307AC77F" w14:textId="77777777" w:rsidR="00025F73" w:rsidRDefault="00B935AA" w:rsidP="00025F73">
      <w:pPr>
        <w:pStyle w:val="ListParagraph"/>
        <w:ind w:left="0"/>
      </w:pPr>
      <w:r>
        <w:t>Manuscript summary: The manuscript describes intr</w:t>
      </w:r>
      <w:r w:rsidR="00025F73">
        <w:t>a</w:t>
      </w:r>
      <w:r>
        <w:t>peritoneal in</w:t>
      </w:r>
      <w:r w:rsidR="00115AEF">
        <w:t>j</w:t>
      </w:r>
      <w:r>
        <w:t>ection of C57BL6/J mice with the EGD strain of Listeria monocytogenes to measure IFN-gamma production in splenic cells.</w:t>
      </w:r>
    </w:p>
    <w:p w14:paraId="5B84B246" w14:textId="77777777" w:rsidR="00025F73" w:rsidRDefault="00025F73" w:rsidP="00025F73">
      <w:pPr>
        <w:pStyle w:val="ListParagraph"/>
        <w:ind w:left="0"/>
      </w:pPr>
    </w:p>
    <w:p w14:paraId="66DBC32E" w14:textId="77777777" w:rsidR="00025F73" w:rsidRDefault="00025F73" w:rsidP="00025F73">
      <w:pPr>
        <w:pStyle w:val="ListParagraph"/>
        <w:ind w:left="0"/>
      </w:pPr>
      <w:r>
        <w:t>Major concerns:</w:t>
      </w:r>
    </w:p>
    <w:p w14:paraId="62BC5D93" w14:textId="4FE60FBD" w:rsidR="00025F73" w:rsidRDefault="00580C55" w:rsidP="00025F73">
      <w:pPr>
        <w:pStyle w:val="ListParagraph"/>
        <w:ind w:left="0"/>
      </w:pPr>
      <w:r>
        <w:t xml:space="preserve">1) </w:t>
      </w:r>
      <w:r w:rsidR="00CA3AEF">
        <w:t>4.1 Groups of mice have to be males or females since host-re</w:t>
      </w:r>
      <w:r w:rsidR="00115AEF">
        <w:t>s</w:t>
      </w:r>
      <w:r w:rsidR="00CA3AEF">
        <w:t xml:space="preserve">ponse to </w:t>
      </w:r>
      <w:r w:rsidR="00CA3AEF" w:rsidRPr="00115AEF">
        <w:rPr>
          <w:i/>
        </w:rPr>
        <w:t>L. Monocytogene</w:t>
      </w:r>
      <w:r w:rsidR="00CA3AEF">
        <w:t>s is sex-dependent.</w:t>
      </w:r>
      <w:r w:rsidR="00025F73">
        <w:t xml:space="preserve"> </w:t>
      </w:r>
    </w:p>
    <w:p w14:paraId="22B7E485" w14:textId="77777777" w:rsidR="00025F73" w:rsidRDefault="00025F73" w:rsidP="00025F73">
      <w:pPr>
        <w:pStyle w:val="ListParagraph"/>
        <w:ind w:left="0"/>
      </w:pPr>
    </w:p>
    <w:p w14:paraId="7014B93E" w14:textId="77777777" w:rsidR="00025F73" w:rsidRDefault="00CA3AEF" w:rsidP="00025F73">
      <w:pPr>
        <w:pStyle w:val="ListParagraph"/>
        <w:ind w:left="0"/>
      </w:pPr>
      <w:r w:rsidRPr="00025F73">
        <w:rPr>
          <w:color w:val="4F81BD" w:themeColor="accent1"/>
        </w:rPr>
        <w:t xml:space="preserve">Reply, we have changed the text to state, “order male </w:t>
      </w:r>
      <w:r w:rsidRPr="00580C55">
        <w:rPr>
          <w:b/>
          <w:color w:val="4F81BD" w:themeColor="accent1"/>
        </w:rPr>
        <w:t>or</w:t>
      </w:r>
      <w:r w:rsidRPr="00025F73">
        <w:rPr>
          <w:color w:val="4F81BD" w:themeColor="accent1"/>
        </w:rPr>
        <w:t xml:space="preserve"> female mice”.</w:t>
      </w:r>
    </w:p>
    <w:p w14:paraId="3EC3AD0F" w14:textId="0EF2B484" w:rsidR="00025F73" w:rsidRDefault="00B935AA" w:rsidP="00025F73">
      <w:pPr>
        <w:pStyle w:val="ListParagraph"/>
        <w:ind w:left="0"/>
      </w:pPr>
      <w:r w:rsidRPr="00D75604">
        <w:rPr>
          <w:color w:val="4F81BD" w:themeColor="accent1"/>
        </w:rPr>
        <w:t xml:space="preserve">We </w:t>
      </w:r>
      <w:r w:rsidR="001D53E0">
        <w:rPr>
          <w:color w:val="4F81BD" w:themeColor="accent1"/>
        </w:rPr>
        <w:t>also more clearly</w:t>
      </w:r>
      <w:r w:rsidRPr="00D75604">
        <w:rPr>
          <w:color w:val="4F81BD" w:themeColor="accent1"/>
        </w:rPr>
        <w:t xml:space="preserve"> noted the differences in </w:t>
      </w:r>
      <w:r w:rsidR="005B0949">
        <w:rPr>
          <w:color w:val="4F81BD" w:themeColor="accent1"/>
        </w:rPr>
        <w:t>modified LD50 of the pathogen</w:t>
      </w:r>
      <w:r w:rsidRPr="00D75604">
        <w:rPr>
          <w:color w:val="4F81BD" w:themeColor="accent1"/>
        </w:rPr>
        <w:t xml:space="preserve"> for male and female mice</w:t>
      </w:r>
      <w:r w:rsidR="00F06557">
        <w:rPr>
          <w:color w:val="4F81BD" w:themeColor="accent1"/>
        </w:rPr>
        <w:t xml:space="preserve"> at various places throughout the text.</w:t>
      </w:r>
    </w:p>
    <w:p w14:paraId="7EEACF73" w14:textId="77777777" w:rsidR="00025F73" w:rsidRDefault="00025F73" w:rsidP="00025F73">
      <w:pPr>
        <w:pStyle w:val="ListParagraph"/>
        <w:ind w:left="0"/>
      </w:pPr>
    </w:p>
    <w:p w14:paraId="60C10BBA" w14:textId="47F6A172" w:rsidR="00025F73" w:rsidRDefault="00580C55" w:rsidP="00025F73">
      <w:pPr>
        <w:pStyle w:val="ListParagraph"/>
        <w:ind w:left="0"/>
      </w:pPr>
      <w:r>
        <w:t xml:space="preserve">2) </w:t>
      </w:r>
      <w:r w:rsidR="00CA3AEF">
        <w:t>7.9. As far as I understand the experimental setting, the calculation is wrong. It is actually CFU/mg-CFU/ml x ml homogenate/mg weight of tissue.</w:t>
      </w:r>
    </w:p>
    <w:p w14:paraId="3855EB90" w14:textId="77777777" w:rsidR="00025F73" w:rsidRDefault="00025F73" w:rsidP="00025F73">
      <w:pPr>
        <w:pStyle w:val="ListParagraph"/>
        <w:ind w:left="0"/>
      </w:pPr>
    </w:p>
    <w:p w14:paraId="12E876D1" w14:textId="4A4A1CCE" w:rsidR="00025F73" w:rsidRDefault="00855B90" w:rsidP="00025F73">
      <w:pPr>
        <w:pStyle w:val="ListParagraph"/>
        <w:ind w:left="0"/>
      </w:pPr>
      <w:r w:rsidRPr="00115AEF">
        <w:rPr>
          <w:color w:val="4F81BD" w:themeColor="accent1"/>
        </w:rPr>
        <w:t>We thank the r</w:t>
      </w:r>
      <w:r w:rsidR="00115AEF" w:rsidRPr="00115AEF">
        <w:rPr>
          <w:color w:val="4F81BD" w:themeColor="accent1"/>
        </w:rPr>
        <w:t>eviewer for catching this error and have changed the text accordingly.</w:t>
      </w:r>
    </w:p>
    <w:p w14:paraId="0477D839" w14:textId="77777777" w:rsidR="00025F73" w:rsidRDefault="00025F73" w:rsidP="00025F73">
      <w:pPr>
        <w:pStyle w:val="ListParagraph"/>
        <w:ind w:left="0"/>
      </w:pPr>
    </w:p>
    <w:p w14:paraId="3E1FB448" w14:textId="5B9C7FCF" w:rsidR="00025F73" w:rsidRDefault="00580C55" w:rsidP="00025F73">
      <w:pPr>
        <w:pStyle w:val="ListParagraph"/>
        <w:ind w:left="0"/>
      </w:pPr>
      <w:r>
        <w:t xml:space="preserve">3) </w:t>
      </w:r>
      <w:r w:rsidR="00855B90">
        <w:t>9.1. This is not clear if you kill the mice when they meet humane endpoints, which is accurate for a Listeria infection, or if you let them die when you calculate the LD50 (this being ethically questionable for the well-studied Listeria infection).</w:t>
      </w:r>
    </w:p>
    <w:p w14:paraId="6D902CA7" w14:textId="77777777" w:rsidR="00025F73" w:rsidRDefault="00025F73" w:rsidP="00025F73">
      <w:pPr>
        <w:pStyle w:val="ListParagraph"/>
        <w:ind w:left="0"/>
      </w:pPr>
    </w:p>
    <w:p w14:paraId="4DE38C3B" w14:textId="1DF209B3" w:rsidR="00025F73" w:rsidRDefault="007D40BE" w:rsidP="00025F73">
      <w:pPr>
        <w:pStyle w:val="ListParagraph"/>
        <w:ind w:left="0"/>
      </w:pPr>
      <w:r w:rsidRPr="005B0949">
        <w:rPr>
          <w:color w:val="4F81BD" w:themeColor="accent1"/>
        </w:rPr>
        <w:t>Reply: We apologize if this wasn’t clear and always euthanize mice at humane endpoints. Our LD50 dose</w:t>
      </w:r>
      <w:r w:rsidR="00025F73">
        <w:rPr>
          <w:color w:val="4F81BD" w:themeColor="accent1"/>
        </w:rPr>
        <w:t xml:space="preserve"> is a modified LD50 dose; the </w:t>
      </w:r>
      <w:r w:rsidRPr="005B0949">
        <w:rPr>
          <w:color w:val="4F81BD" w:themeColor="accent1"/>
        </w:rPr>
        <w:t xml:space="preserve">median dose at which half of the mice succumb to </w:t>
      </w:r>
      <w:r w:rsidR="00C80B3E" w:rsidRPr="005B0949">
        <w:rPr>
          <w:color w:val="4F81BD" w:themeColor="accent1"/>
        </w:rPr>
        <w:t>the</w:t>
      </w:r>
      <w:r w:rsidRPr="005B0949">
        <w:rPr>
          <w:color w:val="4F81BD" w:themeColor="accent1"/>
        </w:rPr>
        <w:t xml:space="preserve"> endpoints (not death)</w:t>
      </w:r>
      <w:r w:rsidR="00115AEF" w:rsidRPr="005B0949">
        <w:rPr>
          <w:color w:val="4F81BD" w:themeColor="accent1"/>
        </w:rPr>
        <w:t>. We did not use</w:t>
      </w:r>
      <w:r w:rsidRPr="005B0949">
        <w:rPr>
          <w:color w:val="4F81BD" w:themeColor="accent1"/>
        </w:rPr>
        <w:t xml:space="preserve"> death </w:t>
      </w:r>
      <w:r w:rsidR="00115AEF" w:rsidRPr="005B0949">
        <w:rPr>
          <w:color w:val="4F81BD" w:themeColor="accent1"/>
        </w:rPr>
        <w:t xml:space="preserve">as an endpoint </w:t>
      </w:r>
      <w:r w:rsidRPr="005B0949">
        <w:rPr>
          <w:color w:val="4F81BD" w:themeColor="accent1"/>
        </w:rPr>
        <w:t>due to ethical guidelines</w:t>
      </w:r>
      <w:r w:rsidR="001E3F6D">
        <w:rPr>
          <w:color w:val="4F81BD" w:themeColor="accent1"/>
        </w:rPr>
        <w:t xml:space="preserve"> at our institution</w:t>
      </w:r>
      <w:r w:rsidRPr="005B0949">
        <w:rPr>
          <w:color w:val="4F81BD" w:themeColor="accent1"/>
        </w:rPr>
        <w:t>. We have m</w:t>
      </w:r>
      <w:r w:rsidR="00580C55">
        <w:rPr>
          <w:color w:val="4F81BD" w:themeColor="accent1"/>
        </w:rPr>
        <w:t xml:space="preserve">ade this more clear in </w:t>
      </w:r>
      <w:r w:rsidR="005B0949">
        <w:rPr>
          <w:color w:val="4F81BD" w:themeColor="accent1"/>
        </w:rPr>
        <w:t>the text</w:t>
      </w:r>
      <w:r w:rsidR="00C74371">
        <w:rPr>
          <w:color w:val="4F81BD" w:themeColor="accent1"/>
        </w:rPr>
        <w:t xml:space="preserve"> </w:t>
      </w:r>
      <w:r w:rsidR="00580C55">
        <w:rPr>
          <w:color w:val="4F81BD" w:themeColor="accent1"/>
        </w:rPr>
        <w:t xml:space="preserve">(starting in the </w:t>
      </w:r>
      <w:r w:rsidR="00C74371">
        <w:rPr>
          <w:color w:val="4F81BD" w:themeColor="accent1"/>
        </w:rPr>
        <w:t>Ethics Statement</w:t>
      </w:r>
      <w:r w:rsidR="00580C55">
        <w:rPr>
          <w:color w:val="4F81BD" w:themeColor="accent1"/>
        </w:rPr>
        <w:t xml:space="preserve"> where we describe these endpoints in detail)</w:t>
      </w:r>
      <w:r w:rsidR="005B0949">
        <w:rPr>
          <w:color w:val="4F81BD" w:themeColor="accent1"/>
        </w:rPr>
        <w:t xml:space="preserve">. At the request of reviewer 2, we have also expanded </w:t>
      </w:r>
      <w:r w:rsidR="00C74371">
        <w:rPr>
          <w:color w:val="4F81BD" w:themeColor="accent1"/>
        </w:rPr>
        <w:t>on this point in the discussion</w:t>
      </w:r>
      <w:r w:rsidR="00025F73">
        <w:rPr>
          <w:color w:val="4F81BD" w:themeColor="accent1"/>
        </w:rPr>
        <w:t xml:space="preserve">. </w:t>
      </w:r>
      <w:r w:rsidR="00C74371">
        <w:rPr>
          <w:color w:val="4F81BD" w:themeColor="accent1"/>
        </w:rPr>
        <w:t xml:space="preserve"> </w:t>
      </w:r>
    </w:p>
    <w:p w14:paraId="471DA741" w14:textId="77777777" w:rsidR="00025F73" w:rsidRDefault="00025F73" w:rsidP="00025F73">
      <w:pPr>
        <w:pStyle w:val="ListParagraph"/>
        <w:ind w:left="0"/>
      </w:pPr>
    </w:p>
    <w:p w14:paraId="452B7E92" w14:textId="1DE00989" w:rsidR="00025F73" w:rsidRDefault="00580C55" w:rsidP="00025F73">
      <w:pPr>
        <w:pStyle w:val="ListParagraph"/>
        <w:ind w:left="0"/>
      </w:pPr>
      <w:r>
        <w:t xml:space="preserve">4) </w:t>
      </w:r>
      <w:r w:rsidR="001E3F6D">
        <w:t xml:space="preserve">In the discussion, you can cite the work of Becavin (MBio 2014) for the Listeria reference strain to be used. Indeed, EGD is a PrfAstair strain which differs from EGD-e. Both strains are sometimes mixed and it is of importance to know which strain is actually used to compare experimental studies. </w:t>
      </w:r>
    </w:p>
    <w:p w14:paraId="0CCD5B51" w14:textId="77777777" w:rsidR="00025F73" w:rsidRDefault="00025F73" w:rsidP="00025F73">
      <w:pPr>
        <w:pStyle w:val="ListParagraph"/>
        <w:ind w:left="0"/>
      </w:pPr>
    </w:p>
    <w:p w14:paraId="32FFAE19" w14:textId="02393762" w:rsidR="00025F73" w:rsidRDefault="001E3F6D" w:rsidP="00025F73">
      <w:pPr>
        <w:pStyle w:val="ListParagraph"/>
        <w:ind w:left="0"/>
      </w:pPr>
      <w:r w:rsidRPr="001E3F6D">
        <w:rPr>
          <w:color w:val="4F81BD" w:themeColor="accent1"/>
        </w:rPr>
        <w:t xml:space="preserve">Reply: We </w:t>
      </w:r>
      <w:r w:rsidR="00580C55">
        <w:rPr>
          <w:color w:val="4F81BD" w:themeColor="accent1"/>
        </w:rPr>
        <w:t xml:space="preserve">agree </w:t>
      </w:r>
      <w:r w:rsidR="00A62D25">
        <w:rPr>
          <w:color w:val="4F81BD" w:themeColor="accent1"/>
        </w:rPr>
        <w:t>and</w:t>
      </w:r>
      <w:r w:rsidR="00580C55">
        <w:rPr>
          <w:color w:val="4F81BD" w:themeColor="accent1"/>
        </w:rPr>
        <w:t xml:space="preserve"> now cite</w:t>
      </w:r>
      <w:r w:rsidRPr="001E3F6D">
        <w:rPr>
          <w:color w:val="4F81BD" w:themeColor="accent1"/>
        </w:rPr>
        <w:t xml:space="preserve"> the Becavin et al paper as a source of the strain that we are working with. </w:t>
      </w:r>
    </w:p>
    <w:p w14:paraId="04D7FE1D" w14:textId="77777777" w:rsidR="00025F73" w:rsidRDefault="00025F73" w:rsidP="00025F73">
      <w:pPr>
        <w:pStyle w:val="ListParagraph"/>
        <w:ind w:left="0"/>
      </w:pPr>
    </w:p>
    <w:p w14:paraId="3B4BCF7B" w14:textId="05F51448" w:rsidR="00025F73" w:rsidRDefault="00580C55" w:rsidP="00025F73">
      <w:pPr>
        <w:pStyle w:val="ListParagraph"/>
        <w:ind w:left="0"/>
      </w:pPr>
      <w:r>
        <w:rPr>
          <w:color w:val="000000" w:themeColor="text1"/>
        </w:rPr>
        <w:t xml:space="preserve">5) </w:t>
      </w:r>
      <w:r w:rsidR="001E3F6D">
        <w:rPr>
          <w:color w:val="000000" w:themeColor="text1"/>
        </w:rPr>
        <w:t>3.3. Listeria can be recovered after a 6000 x g centrifugation in a 1.5 ml or 15 ml tube (not all centrifuges can reach 17949 g).</w:t>
      </w:r>
    </w:p>
    <w:p w14:paraId="127DCA3C" w14:textId="77777777" w:rsidR="00025F73" w:rsidRDefault="00025F73" w:rsidP="00025F73">
      <w:pPr>
        <w:pStyle w:val="ListParagraph"/>
        <w:ind w:left="0"/>
      </w:pPr>
    </w:p>
    <w:p w14:paraId="41B446A8" w14:textId="4A3C8BCE" w:rsidR="00025F73" w:rsidRDefault="001E3F6D" w:rsidP="00025F73">
      <w:pPr>
        <w:pStyle w:val="ListParagraph"/>
        <w:ind w:left="0"/>
      </w:pPr>
      <w:r w:rsidRPr="001E3F6D">
        <w:rPr>
          <w:color w:val="4F81BD" w:themeColor="accent1"/>
        </w:rPr>
        <w:t xml:space="preserve">Reply. We thank the reviewer for making this point as it will </w:t>
      </w:r>
      <w:r>
        <w:rPr>
          <w:color w:val="4F81BD" w:themeColor="accent1"/>
        </w:rPr>
        <w:t>certainly streamline this step</w:t>
      </w:r>
      <w:r w:rsidR="00A62D25">
        <w:rPr>
          <w:color w:val="4F81BD" w:themeColor="accent1"/>
        </w:rPr>
        <w:t>.</w:t>
      </w:r>
      <w:r>
        <w:rPr>
          <w:color w:val="4F81BD" w:themeColor="accent1"/>
        </w:rPr>
        <w:t xml:space="preserve"> </w:t>
      </w:r>
      <w:r w:rsidR="00A62D25">
        <w:rPr>
          <w:color w:val="4F81BD" w:themeColor="accent1"/>
        </w:rPr>
        <w:t>W</w:t>
      </w:r>
      <w:r>
        <w:rPr>
          <w:color w:val="4F81BD" w:themeColor="accent1"/>
        </w:rPr>
        <w:t xml:space="preserve">e have changed </w:t>
      </w:r>
      <w:r w:rsidR="00A62D25">
        <w:rPr>
          <w:color w:val="4F81BD" w:themeColor="accent1"/>
        </w:rPr>
        <w:t>the</w:t>
      </w:r>
      <w:r>
        <w:rPr>
          <w:color w:val="4F81BD" w:themeColor="accent1"/>
        </w:rPr>
        <w:t xml:space="preserve"> protocol accordingly.</w:t>
      </w:r>
    </w:p>
    <w:p w14:paraId="039FF1C2" w14:textId="77777777" w:rsidR="00025F73" w:rsidRDefault="00025F73" w:rsidP="00025F73">
      <w:pPr>
        <w:pStyle w:val="ListParagraph"/>
        <w:ind w:left="0"/>
      </w:pPr>
    </w:p>
    <w:p w14:paraId="2AE1650D" w14:textId="2617C382" w:rsidR="00025F73" w:rsidRDefault="00580C55" w:rsidP="00025F73">
      <w:pPr>
        <w:pStyle w:val="ListParagraph"/>
        <w:ind w:left="0"/>
      </w:pPr>
      <w:r>
        <w:t xml:space="preserve">6) </w:t>
      </w:r>
      <w:r w:rsidR="00222AE8">
        <w:t>6.17. Cells can be stained on ice using an aluminum sheet.</w:t>
      </w:r>
    </w:p>
    <w:p w14:paraId="0CAA8DA3" w14:textId="77777777" w:rsidR="00025F73" w:rsidRDefault="00025F73" w:rsidP="00025F73">
      <w:pPr>
        <w:pStyle w:val="ListParagraph"/>
        <w:ind w:left="0"/>
      </w:pPr>
    </w:p>
    <w:p w14:paraId="0BF7EF5C" w14:textId="77777777" w:rsidR="00025F73" w:rsidRDefault="00222AE8" w:rsidP="00025F73">
      <w:pPr>
        <w:pStyle w:val="ListParagraph"/>
        <w:ind w:left="0"/>
      </w:pPr>
      <w:r w:rsidRPr="00EB3804">
        <w:rPr>
          <w:color w:val="4F81BD" w:themeColor="accent1"/>
        </w:rPr>
        <w:t>Reply. That also makes sense, however the lower temperature may</w:t>
      </w:r>
      <w:r w:rsidR="00E802F5">
        <w:rPr>
          <w:color w:val="4F81BD" w:themeColor="accent1"/>
        </w:rPr>
        <w:t xml:space="preserve"> slightly</w:t>
      </w:r>
      <w:r w:rsidRPr="00EB3804">
        <w:rPr>
          <w:color w:val="4F81BD" w:themeColor="accent1"/>
        </w:rPr>
        <w:t xml:space="preserve"> modify antibody binding. All of our stains have been optimized for 4 degrees </w:t>
      </w:r>
      <w:r w:rsidR="00886794" w:rsidRPr="00EB3804">
        <w:rPr>
          <w:color w:val="4F81BD" w:themeColor="accent1"/>
        </w:rPr>
        <w:t>celsius incubations so we do not wish to change this.</w:t>
      </w:r>
    </w:p>
    <w:p w14:paraId="2690027E" w14:textId="77777777" w:rsidR="00025F73" w:rsidRDefault="00025F73" w:rsidP="00025F73">
      <w:pPr>
        <w:pStyle w:val="ListParagraph"/>
        <w:ind w:left="0"/>
      </w:pPr>
    </w:p>
    <w:p w14:paraId="3FBCD371" w14:textId="2F2E8656" w:rsidR="00025F73" w:rsidRDefault="00580C55" w:rsidP="00025F73">
      <w:pPr>
        <w:pStyle w:val="ListParagraph"/>
        <w:ind w:left="0"/>
      </w:pPr>
      <w:r>
        <w:t xml:space="preserve">7) </w:t>
      </w:r>
      <w:r w:rsidR="00886794">
        <w:t>100 ul on a ¼ plate is a lot. I prefer spreading 50 µl on a ¼ plate or 100 ul on a ½ plate.</w:t>
      </w:r>
    </w:p>
    <w:p w14:paraId="42D5B730" w14:textId="77777777" w:rsidR="00025F73" w:rsidRDefault="00025F73" w:rsidP="00025F73">
      <w:pPr>
        <w:pStyle w:val="ListParagraph"/>
        <w:ind w:left="0"/>
      </w:pPr>
    </w:p>
    <w:p w14:paraId="35681D7F" w14:textId="270DEA34" w:rsidR="00025F73" w:rsidRDefault="00E802F5" w:rsidP="00025F73">
      <w:pPr>
        <w:pStyle w:val="ListParagraph"/>
        <w:ind w:left="0"/>
      </w:pPr>
      <w:r w:rsidRPr="00E802F5">
        <w:rPr>
          <w:color w:val="4F81BD" w:themeColor="accent1"/>
        </w:rPr>
        <w:t xml:space="preserve">Reply: </w:t>
      </w:r>
      <w:r w:rsidR="007A724A" w:rsidRPr="00E802F5">
        <w:rPr>
          <w:color w:val="4F81BD" w:themeColor="accent1"/>
        </w:rPr>
        <w:t xml:space="preserve">We </w:t>
      </w:r>
      <w:r w:rsidR="00025F73">
        <w:rPr>
          <w:color w:val="4F81BD" w:themeColor="accent1"/>
        </w:rPr>
        <w:t>agree and</w:t>
      </w:r>
      <w:r w:rsidR="007A724A" w:rsidRPr="00E802F5">
        <w:rPr>
          <w:color w:val="4F81BD" w:themeColor="accent1"/>
        </w:rPr>
        <w:t xml:space="preserve"> changed </w:t>
      </w:r>
      <w:r w:rsidR="00A62D25">
        <w:rPr>
          <w:color w:val="4F81BD" w:themeColor="accent1"/>
        </w:rPr>
        <w:t>this</w:t>
      </w:r>
      <w:r w:rsidRPr="00E802F5">
        <w:rPr>
          <w:color w:val="4F81BD" w:themeColor="accent1"/>
        </w:rPr>
        <w:t>.</w:t>
      </w:r>
    </w:p>
    <w:p w14:paraId="1CABB4A8" w14:textId="77777777" w:rsidR="00025F73" w:rsidRDefault="00025F73" w:rsidP="00025F73">
      <w:pPr>
        <w:pStyle w:val="ListParagraph"/>
        <w:ind w:left="0"/>
      </w:pPr>
    </w:p>
    <w:p w14:paraId="2AEA3505" w14:textId="239C59ED" w:rsidR="00025F73" w:rsidRDefault="00580C55" w:rsidP="00025F73">
      <w:pPr>
        <w:pStyle w:val="ListParagraph"/>
        <w:ind w:left="0"/>
      </w:pPr>
      <w:r>
        <w:t xml:space="preserve">8) </w:t>
      </w:r>
      <w:r w:rsidR="0023752E">
        <w:t>Table 1: when we use EGD, we have frequently 8 x 10</w:t>
      </w:r>
      <w:r w:rsidR="00202DE2">
        <w:t>^8 CFU/ml for a OD of 0.8. In the Table 1, the quantification at 10^6 seems high compared to 10^5 and 10^7. Can you give another example where your dilutions are more close to what you expect (10 fold between dilutions)?</w:t>
      </w:r>
    </w:p>
    <w:p w14:paraId="1A162D9A" w14:textId="77777777" w:rsidR="00025F73" w:rsidRDefault="00025F73" w:rsidP="00025F73">
      <w:pPr>
        <w:pStyle w:val="ListParagraph"/>
        <w:ind w:left="0"/>
      </w:pPr>
    </w:p>
    <w:p w14:paraId="234179F5" w14:textId="5D87D756" w:rsidR="00025F73" w:rsidRPr="004C5005" w:rsidRDefault="00202DE2" w:rsidP="00025F73">
      <w:pPr>
        <w:pStyle w:val="ListParagraph"/>
        <w:ind w:left="0"/>
        <w:rPr>
          <w:color w:val="4F81BD" w:themeColor="accent1"/>
        </w:rPr>
      </w:pPr>
      <w:r w:rsidRPr="004C5005">
        <w:rPr>
          <w:color w:val="4F81BD" w:themeColor="accent1"/>
        </w:rPr>
        <w:t xml:space="preserve">Reply: </w:t>
      </w:r>
      <w:r w:rsidR="00580C55" w:rsidRPr="004C5005">
        <w:rPr>
          <w:color w:val="4F81BD" w:themeColor="accent1"/>
        </w:rPr>
        <w:t xml:space="preserve">We thank the reviewer for pointing this out. After </w:t>
      </w:r>
      <w:r w:rsidR="006C4F8C" w:rsidRPr="004C5005">
        <w:rPr>
          <w:color w:val="4F81BD" w:themeColor="accent1"/>
        </w:rPr>
        <w:t>finding the source of the original data, we found it to have been from a growth curve for another strain of EGD. We now present alterative data</w:t>
      </w:r>
      <w:r w:rsidR="00A62D25">
        <w:rPr>
          <w:color w:val="4F81BD" w:themeColor="accent1"/>
        </w:rPr>
        <w:t xml:space="preserve"> in Table 1</w:t>
      </w:r>
      <w:r w:rsidR="006C4F8C" w:rsidRPr="004C5005">
        <w:rPr>
          <w:color w:val="4F81BD" w:themeColor="accent1"/>
        </w:rPr>
        <w:t xml:space="preserve"> that is from a growth curve for EGD</w:t>
      </w:r>
      <w:r w:rsidR="00A62D25">
        <w:rPr>
          <w:color w:val="4F81BD" w:themeColor="accent1"/>
        </w:rPr>
        <w:t>.</w:t>
      </w:r>
      <w:r w:rsidR="006C4F8C" w:rsidRPr="004C5005">
        <w:rPr>
          <w:color w:val="4F81BD" w:themeColor="accent1"/>
        </w:rPr>
        <w:t xml:space="preserve"> </w:t>
      </w:r>
    </w:p>
    <w:p w14:paraId="7A38F1B2" w14:textId="77777777" w:rsidR="00025F73" w:rsidRDefault="00025F73" w:rsidP="00177D33">
      <w:pPr>
        <w:pStyle w:val="ListParagraph"/>
      </w:pPr>
    </w:p>
    <w:p w14:paraId="36AA057D" w14:textId="7FCA9FEE" w:rsidR="00025F73" w:rsidRDefault="006C4F8C" w:rsidP="00025F73">
      <w:pPr>
        <w:pStyle w:val="ListParagraph"/>
        <w:ind w:left="0"/>
      </w:pPr>
      <w:r>
        <w:t xml:space="preserve">9) </w:t>
      </w:r>
      <w:r w:rsidR="00202DE2">
        <w:t>Line 732: the reference should be Lecuit et al. J. Embo 1999.</w:t>
      </w:r>
    </w:p>
    <w:p w14:paraId="5318A8B2" w14:textId="77777777" w:rsidR="00025F73" w:rsidRDefault="00025F73" w:rsidP="00025F73">
      <w:pPr>
        <w:pStyle w:val="ListParagraph"/>
        <w:ind w:left="0"/>
      </w:pPr>
    </w:p>
    <w:p w14:paraId="612E1AB6" w14:textId="77777777" w:rsidR="00680FB5" w:rsidRDefault="00202DE2" w:rsidP="00680FB5">
      <w:pPr>
        <w:pStyle w:val="ListParagraph"/>
        <w:ind w:left="0"/>
      </w:pPr>
      <w:r w:rsidRPr="00202DE2">
        <w:rPr>
          <w:color w:val="4F81BD" w:themeColor="accent1"/>
        </w:rPr>
        <w:t xml:space="preserve">Reply: This has been </w:t>
      </w:r>
      <w:r w:rsidR="00680FB5">
        <w:rPr>
          <w:color w:val="4F81BD" w:themeColor="accent1"/>
        </w:rPr>
        <w:t>changed</w:t>
      </w:r>
      <w:r w:rsidRPr="00202DE2">
        <w:rPr>
          <w:color w:val="4F81BD" w:themeColor="accent1"/>
        </w:rPr>
        <w:t>.</w:t>
      </w:r>
    </w:p>
    <w:p w14:paraId="2E638065" w14:textId="77777777" w:rsidR="00680FB5" w:rsidRDefault="00680FB5" w:rsidP="00680FB5">
      <w:pPr>
        <w:pStyle w:val="ListParagraph"/>
        <w:ind w:left="0"/>
      </w:pPr>
    </w:p>
    <w:p w14:paraId="7BC690EC" w14:textId="77777777" w:rsidR="00680FB5" w:rsidRDefault="00DA1735" w:rsidP="00680FB5">
      <w:pPr>
        <w:pStyle w:val="ListParagraph"/>
        <w:ind w:left="0"/>
      </w:pPr>
      <w:r w:rsidRPr="00B935AA">
        <w:rPr>
          <w:b/>
        </w:rPr>
        <w:t>Reviewer # 4.</w:t>
      </w:r>
    </w:p>
    <w:p w14:paraId="5FB3AE59" w14:textId="77777777" w:rsidR="00680FB5" w:rsidRDefault="00680FB5" w:rsidP="00680FB5">
      <w:pPr>
        <w:pStyle w:val="ListParagraph"/>
        <w:ind w:left="0"/>
      </w:pPr>
    </w:p>
    <w:p w14:paraId="770677B6" w14:textId="77777777" w:rsidR="00680FB5" w:rsidRDefault="00DA1735" w:rsidP="00680FB5">
      <w:pPr>
        <w:pStyle w:val="ListParagraph"/>
        <w:ind w:left="0"/>
      </w:pPr>
      <w:r>
        <w:t>Manuscript Summary.</w:t>
      </w:r>
    </w:p>
    <w:p w14:paraId="72EAFC8A" w14:textId="77777777" w:rsidR="00680FB5" w:rsidRDefault="00680FB5" w:rsidP="00680FB5">
      <w:pPr>
        <w:pStyle w:val="ListParagraph"/>
        <w:ind w:left="0"/>
      </w:pPr>
    </w:p>
    <w:p w14:paraId="307969C8" w14:textId="77777777" w:rsidR="00680FB5" w:rsidRDefault="00DA1735" w:rsidP="00680FB5">
      <w:pPr>
        <w:pStyle w:val="ListParagraph"/>
        <w:ind w:left="0"/>
      </w:pPr>
      <w:r>
        <w:t>The manuscript is well compiled and the revisions that were provided on line have corrected many issues. It is a well thought out and thorough description of the procedures.</w:t>
      </w:r>
    </w:p>
    <w:p w14:paraId="5B70CECD" w14:textId="77777777" w:rsidR="00680FB5" w:rsidRDefault="00680FB5" w:rsidP="00680FB5">
      <w:pPr>
        <w:pStyle w:val="ListParagraph"/>
        <w:ind w:left="0"/>
      </w:pPr>
    </w:p>
    <w:p w14:paraId="3A965053" w14:textId="77777777" w:rsidR="00680FB5" w:rsidRDefault="00DA1735" w:rsidP="00680FB5">
      <w:pPr>
        <w:pStyle w:val="ListParagraph"/>
        <w:ind w:left="0"/>
      </w:pPr>
      <w:r w:rsidRPr="00E807F8">
        <w:rPr>
          <w:i/>
        </w:rPr>
        <w:t>No major concerns.</w:t>
      </w:r>
    </w:p>
    <w:p w14:paraId="5DC8D162" w14:textId="77777777" w:rsidR="00680FB5" w:rsidRDefault="00680FB5" w:rsidP="00680FB5">
      <w:pPr>
        <w:pStyle w:val="ListParagraph"/>
        <w:ind w:left="0"/>
      </w:pPr>
    </w:p>
    <w:p w14:paraId="186B2602" w14:textId="77777777" w:rsidR="00680FB5" w:rsidRDefault="00DA1735" w:rsidP="00680FB5">
      <w:pPr>
        <w:pStyle w:val="ListParagraph"/>
        <w:ind w:left="0"/>
      </w:pPr>
      <w:r w:rsidRPr="00E807F8">
        <w:rPr>
          <w:i/>
        </w:rPr>
        <w:t>Minor concerns.</w:t>
      </w:r>
    </w:p>
    <w:p w14:paraId="0226E296" w14:textId="77777777" w:rsidR="00680FB5" w:rsidRDefault="00680FB5" w:rsidP="00680FB5">
      <w:pPr>
        <w:pStyle w:val="ListParagraph"/>
        <w:ind w:left="0"/>
      </w:pPr>
    </w:p>
    <w:p w14:paraId="76E06AA5" w14:textId="77777777" w:rsidR="00680FB5" w:rsidRDefault="00E807F8" w:rsidP="00680FB5">
      <w:pPr>
        <w:pStyle w:val="ListParagraph"/>
        <w:ind w:left="0"/>
      </w:pPr>
      <w:r>
        <w:t xml:space="preserve">1. </w:t>
      </w:r>
      <w:r w:rsidR="00DA1735">
        <w:t>Some typos:  p5. Line 180 C after degree symbol for ro</w:t>
      </w:r>
      <w:r>
        <w:t>t</w:t>
      </w:r>
      <w:r w:rsidR="00DA1735">
        <w:t>ation.</w:t>
      </w:r>
    </w:p>
    <w:p w14:paraId="5B7EB4BA" w14:textId="77777777" w:rsidR="00680FB5" w:rsidRDefault="00680FB5" w:rsidP="00680FB5">
      <w:pPr>
        <w:pStyle w:val="ListParagraph"/>
        <w:ind w:left="0"/>
        <w:rPr>
          <w:color w:val="4F81BD" w:themeColor="accent1"/>
        </w:rPr>
      </w:pPr>
    </w:p>
    <w:p w14:paraId="13E2A610" w14:textId="77777777" w:rsidR="00680FB5" w:rsidRDefault="00680FB5" w:rsidP="00680FB5">
      <w:pPr>
        <w:pStyle w:val="ListParagraph"/>
        <w:ind w:left="0"/>
      </w:pPr>
      <w:r>
        <w:rPr>
          <w:color w:val="4F81BD" w:themeColor="accent1"/>
        </w:rPr>
        <w:t>Reply</w:t>
      </w:r>
      <w:r w:rsidR="00E807F8" w:rsidRPr="00631E79">
        <w:rPr>
          <w:color w:val="4F81BD" w:themeColor="accent1"/>
        </w:rPr>
        <w:t xml:space="preserve">: </w:t>
      </w:r>
      <w:r w:rsidR="00C80B3E" w:rsidRPr="00631E79">
        <w:rPr>
          <w:color w:val="4F81BD" w:themeColor="accent1"/>
        </w:rPr>
        <w:t xml:space="preserve">This has been </w:t>
      </w:r>
      <w:r w:rsidR="00E807F8" w:rsidRPr="00631E79">
        <w:rPr>
          <w:color w:val="4F81BD" w:themeColor="accent1"/>
        </w:rPr>
        <w:t>changed</w:t>
      </w:r>
      <w:r w:rsidR="00C80B3E" w:rsidRPr="00631E79">
        <w:rPr>
          <w:color w:val="4F81BD" w:themeColor="accent1"/>
        </w:rPr>
        <w:t>.</w:t>
      </w:r>
    </w:p>
    <w:p w14:paraId="7C922819" w14:textId="77777777" w:rsidR="00680FB5" w:rsidRDefault="00680FB5" w:rsidP="00680FB5">
      <w:pPr>
        <w:pStyle w:val="ListParagraph"/>
        <w:ind w:left="0"/>
      </w:pPr>
    </w:p>
    <w:p w14:paraId="4C4DC786" w14:textId="77777777" w:rsidR="00680FB5" w:rsidRDefault="00E807F8" w:rsidP="00680FB5">
      <w:pPr>
        <w:pStyle w:val="ListParagraph"/>
        <w:ind w:left="0"/>
      </w:pPr>
      <w:r>
        <w:t xml:space="preserve">2. </w:t>
      </w:r>
      <w:r w:rsidR="00C80B3E">
        <w:t>For cell counting. Usually count the average number of c</w:t>
      </w:r>
      <w:r>
        <w:t xml:space="preserve">ells in both centre grids of a </w:t>
      </w:r>
      <w:r w:rsidR="00C80B3E">
        <w:t>hemacytom</w:t>
      </w:r>
      <w:r>
        <w:t>eter and then multiply it by 10</w:t>
      </w:r>
      <w:r w:rsidR="00C80B3E" w:rsidRPr="00E807F8">
        <w:rPr>
          <w:vertAlign w:val="superscript"/>
        </w:rPr>
        <w:t>4</w:t>
      </w:r>
      <w:r w:rsidR="00C80B3E">
        <w:t xml:space="preserve"> </w:t>
      </w:r>
      <w:r w:rsidR="00631E79">
        <w:t>and then times the</w:t>
      </w:r>
      <w:r w:rsidR="00C80B3E">
        <w:t xml:space="preserve"> dilution factor. </w:t>
      </w:r>
      <w:r w:rsidR="00631E79">
        <w:t>In the</w:t>
      </w:r>
      <w:r w:rsidR="00C80B3E">
        <w:t xml:space="preserve"> example in figure 2, cell number of 43</w:t>
      </w:r>
      <w:r w:rsidR="00631E79">
        <w:t xml:space="preserve"> would be 430,000 x dilution factor of 2= </w:t>
      </w:r>
      <w:r w:rsidR="00C80B3E">
        <w:t>860,000 or 8.6 x 10</w:t>
      </w:r>
      <w:r w:rsidR="00C80B3E" w:rsidRPr="00E807F8">
        <w:rPr>
          <w:vertAlign w:val="superscript"/>
        </w:rPr>
        <w:t>5</w:t>
      </w:r>
      <w:r w:rsidR="00C80B3E">
        <w:t>.</w:t>
      </w:r>
    </w:p>
    <w:p w14:paraId="2622A39B" w14:textId="77777777" w:rsidR="00680FB5" w:rsidRDefault="00680FB5" w:rsidP="00680FB5">
      <w:pPr>
        <w:pStyle w:val="ListParagraph"/>
        <w:ind w:left="0"/>
      </w:pPr>
    </w:p>
    <w:p w14:paraId="28455589" w14:textId="77777777" w:rsidR="00214280" w:rsidRDefault="00680FB5" w:rsidP="00214280">
      <w:pPr>
        <w:pStyle w:val="ListParagraph"/>
        <w:ind w:left="0"/>
      </w:pPr>
      <w:r>
        <w:t>Reply</w:t>
      </w:r>
      <w:r w:rsidR="00E807F8" w:rsidRPr="00452750">
        <w:rPr>
          <w:color w:val="4F81BD" w:themeColor="accent1"/>
        </w:rPr>
        <w:t xml:space="preserve">: </w:t>
      </w:r>
      <w:r w:rsidR="00631E79" w:rsidRPr="00452750">
        <w:rPr>
          <w:color w:val="4F81BD" w:themeColor="accent1"/>
        </w:rPr>
        <w:t xml:space="preserve">Yes, the reviewer is correct about </w:t>
      </w:r>
      <w:r>
        <w:rPr>
          <w:color w:val="4F81BD" w:themeColor="accent1"/>
        </w:rPr>
        <w:t>this</w:t>
      </w:r>
      <w:r w:rsidR="00631E79" w:rsidRPr="00452750">
        <w:rPr>
          <w:color w:val="4F81BD" w:themeColor="accent1"/>
        </w:rPr>
        <w:t xml:space="preserve"> calculation i</w:t>
      </w:r>
      <w:r>
        <w:rPr>
          <w:color w:val="4F81BD" w:themeColor="accent1"/>
        </w:rPr>
        <w:t xml:space="preserve">s a common one used if the cells are dilute. </w:t>
      </w:r>
      <w:r w:rsidR="00214280">
        <w:rPr>
          <w:color w:val="4F81BD" w:themeColor="accent1"/>
        </w:rPr>
        <w:t xml:space="preserve">However, we typically use more concentrated cells. Also the number 43 refers to the count obtained in one of the 25 squares that sit in the central grid, not the center grid itself. </w:t>
      </w:r>
      <w:r w:rsidR="00631E79" w:rsidRPr="00452750">
        <w:rPr>
          <w:color w:val="4F81BD" w:themeColor="accent1"/>
        </w:rPr>
        <w:t>If we were to use the reviewer’s calculations with our example, we would come up with the same answer as our calculation.</w:t>
      </w:r>
    </w:p>
    <w:p w14:paraId="23A48ECE" w14:textId="77777777" w:rsidR="00214280" w:rsidRDefault="00214280" w:rsidP="00214280">
      <w:pPr>
        <w:pStyle w:val="ListParagraph"/>
        <w:ind w:left="0"/>
      </w:pPr>
    </w:p>
    <w:p w14:paraId="7617706F" w14:textId="77777777" w:rsidR="00214280" w:rsidRDefault="00631E79" w:rsidP="00214280">
      <w:pPr>
        <w:pStyle w:val="ListParagraph"/>
        <w:ind w:left="0"/>
      </w:pPr>
      <w:r w:rsidRPr="00452750">
        <w:rPr>
          <w:color w:val="4F81BD" w:themeColor="accent1"/>
        </w:rPr>
        <w:t>Reviewer’s count: 43 cell count</w:t>
      </w:r>
      <w:r w:rsidR="00214280">
        <w:rPr>
          <w:color w:val="4F81BD" w:themeColor="accent1"/>
        </w:rPr>
        <w:t xml:space="preserve"> (one square in central grid)</w:t>
      </w:r>
      <w:r w:rsidRPr="00452750">
        <w:rPr>
          <w:color w:val="4F81BD" w:themeColor="accent1"/>
        </w:rPr>
        <w:t xml:space="preserve"> x 25 squares=1075</w:t>
      </w:r>
      <w:r w:rsidR="00214280">
        <w:rPr>
          <w:color w:val="4F81BD" w:themeColor="accent1"/>
        </w:rPr>
        <w:t xml:space="preserve"> cells in central grid. </w:t>
      </w:r>
      <w:r w:rsidRPr="00452750">
        <w:rPr>
          <w:color w:val="4F81BD" w:themeColor="accent1"/>
        </w:rPr>
        <w:t>1075 x 10</w:t>
      </w:r>
      <w:r w:rsidRPr="00452750">
        <w:rPr>
          <w:color w:val="4F81BD" w:themeColor="accent1"/>
          <w:vertAlign w:val="superscript"/>
        </w:rPr>
        <w:t>4</w:t>
      </w:r>
      <w:r w:rsidR="00452750" w:rsidRPr="00452750">
        <w:rPr>
          <w:color w:val="4F81BD" w:themeColor="accent1"/>
          <w:vertAlign w:val="superscript"/>
        </w:rPr>
        <w:t xml:space="preserve"> </w:t>
      </w:r>
      <w:r w:rsidR="00452750" w:rsidRPr="00452750">
        <w:rPr>
          <w:color w:val="4F81BD" w:themeColor="accent1"/>
        </w:rPr>
        <w:t>x 2 (dilution factor)=</w:t>
      </w:r>
      <w:r w:rsidRPr="00452750">
        <w:rPr>
          <w:color w:val="4F81BD" w:themeColor="accent1"/>
        </w:rPr>
        <w:t>21.5 x 10</w:t>
      </w:r>
      <w:r w:rsidRPr="00452750">
        <w:rPr>
          <w:color w:val="4F81BD" w:themeColor="accent1"/>
          <w:vertAlign w:val="superscript"/>
        </w:rPr>
        <w:t>6</w:t>
      </w:r>
      <w:r w:rsidRPr="00452750">
        <w:rPr>
          <w:color w:val="4F81BD" w:themeColor="accent1"/>
        </w:rPr>
        <w:t xml:space="preserve">/ml. </w:t>
      </w:r>
    </w:p>
    <w:p w14:paraId="6EAF2021" w14:textId="77777777" w:rsidR="00214280" w:rsidRDefault="00214280" w:rsidP="00214280">
      <w:pPr>
        <w:pStyle w:val="ListParagraph"/>
        <w:ind w:left="0"/>
      </w:pPr>
    </w:p>
    <w:p w14:paraId="0BEA217C" w14:textId="77777777" w:rsidR="00214280" w:rsidRDefault="00631E79" w:rsidP="00214280">
      <w:pPr>
        <w:pStyle w:val="ListParagraph"/>
        <w:ind w:left="0"/>
      </w:pPr>
      <w:r w:rsidRPr="00452750">
        <w:rPr>
          <w:color w:val="4F81BD" w:themeColor="accent1"/>
        </w:rPr>
        <w:t>The way we calculate it is that we count 5 squares</w:t>
      </w:r>
      <w:r w:rsidR="00214280">
        <w:rPr>
          <w:color w:val="4F81BD" w:themeColor="accent1"/>
        </w:rPr>
        <w:t xml:space="preserve"> within the large central grid</w:t>
      </w:r>
      <w:r w:rsidRPr="00452750">
        <w:rPr>
          <w:color w:val="4F81BD" w:themeColor="accent1"/>
        </w:rPr>
        <w:t xml:space="preserve"> (each containing 16 small squares) </w:t>
      </w:r>
      <w:r w:rsidR="00452750" w:rsidRPr="00452750">
        <w:rPr>
          <w:color w:val="4F81BD" w:themeColor="accent1"/>
        </w:rPr>
        <w:t>within the</w:t>
      </w:r>
      <w:r w:rsidRPr="00452750">
        <w:rPr>
          <w:color w:val="4F81BD" w:themeColor="accent1"/>
        </w:rPr>
        <w:t xml:space="preserve"> central grid</w:t>
      </w:r>
      <w:r w:rsidR="00452750" w:rsidRPr="00452750">
        <w:rPr>
          <w:color w:val="4F81BD" w:themeColor="accent1"/>
        </w:rPr>
        <w:t>. According to our example, this count would be ~</w:t>
      </w:r>
      <w:r w:rsidRPr="00452750">
        <w:rPr>
          <w:color w:val="4F81BD" w:themeColor="accent1"/>
        </w:rPr>
        <w:t xml:space="preserve"> 215</w:t>
      </w:r>
      <w:r w:rsidR="00214280">
        <w:rPr>
          <w:color w:val="4F81BD" w:themeColor="accent1"/>
        </w:rPr>
        <w:t xml:space="preserve"> (43 x 5)</w:t>
      </w:r>
      <w:r w:rsidRPr="00452750">
        <w:rPr>
          <w:color w:val="4F81BD" w:themeColor="accent1"/>
        </w:rPr>
        <w:t>. We would then divide this by 10 to get the answer in x 10</w:t>
      </w:r>
      <w:r w:rsidRPr="00452750">
        <w:rPr>
          <w:color w:val="4F81BD" w:themeColor="accent1"/>
          <w:vertAlign w:val="superscript"/>
        </w:rPr>
        <w:t>6</w:t>
      </w:r>
      <w:r w:rsidRPr="00452750">
        <w:rPr>
          <w:color w:val="4F81BD" w:themeColor="accent1"/>
        </w:rPr>
        <w:t>/ml=21.5 x 10</w:t>
      </w:r>
      <w:r w:rsidRPr="00452750">
        <w:rPr>
          <w:color w:val="4F81BD" w:themeColor="accent1"/>
          <w:vertAlign w:val="superscript"/>
        </w:rPr>
        <w:t>6</w:t>
      </w:r>
      <w:r w:rsidRPr="00452750">
        <w:rPr>
          <w:color w:val="4F81BD" w:themeColor="accent1"/>
        </w:rPr>
        <w:t>/ml.</w:t>
      </w:r>
    </w:p>
    <w:p w14:paraId="6D0EA67B" w14:textId="77777777" w:rsidR="00214280" w:rsidRDefault="00214280" w:rsidP="00214280">
      <w:pPr>
        <w:pStyle w:val="ListParagraph"/>
        <w:ind w:left="0"/>
      </w:pPr>
    </w:p>
    <w:p w14:paraId="69CC9FE6" w14:textId="77777777" w:rsidR="004C5005" w:rsidRDefault="00214280" w:rsidP="004C5005">
      <w:pPr>
        <w:pStyle w:val="ListParagraph"/>
        <w:ind w:left="0"/>
      </w:pPr>
      <w:r>
        <w:rPr>
          <w:color w:val="4F81BD" w:themeColor="accent1"/>
        </w:rPr>
        <w:t>Nonetheless, a</w:t>
      </w:r>
      <w:r w:rsidR="00F9634F">
        <w:rPr>
          <w:color w:val="4F81BD" w:themeColor="accent1"/>
        </w:rPr>
        <w:t xml:space="preserve">fter re-examining Figure 2 and re-reading the legend for this figure, </w:t>
      </w:r>
      <w:r>
        <w:rPr>
          <w:color w:val="4F81BD" w:themeColor="accent1"/>
        </w:rPr>
        <w:t xml:space="preserve">we </w:t>
      </w:r>
      <w:r w:rsidR="00F9634F">
        <w:rPr>
          <w:color w:val="4F81BD" w:themeColor="accent1"/>
        </w:rPr>
        <w:t>agree that it could be made more clear and we have altered the figure and legend accordingly.</w:t>
      </w:r>
    </w:p>
    <w:p w14:paraId="49CDA547" w14:textId="77777777" w:rsidR="004C5005" w:rsidRDefault="004C5005" w:rsidP="004C5005">
      <w:pPr>
        <w:pStyle w:val="ListParagraph"/>
        <w:ind w:left="0"/>
      </w:pPr>
    </w:p>
    <w:p w14:paraId="52B649AA" w14:textId="77777777" w:rsidR="004C5005" w:rsidRDefault="00843AF2" w:rsidP="004C5005">
      <w:pPr>
        <w:pStyle w:val="ListParagraph"/>
        <w:ind w:left="0"/>
      </w:pPr>
      <w:r>
        <w:t>3. Consider mentioning bead stock methods, such as Microbank which can be very convenient to use especially if shipping strains at room temperature.</w:t>
      </w:r>
    </w:p>
    <w:p w14:paraId="3531FD03" w14:textId="77777777" w:rsidR="004C5005" w:rsidRDefault="004C5005" w:rsidP="004C5005">
      <w:pPr>
        <w:pStyle w:val="ListParagraph"/>
        <w:ind w:left="0"/>
      </w:pPr>
    </w:p>
    <w:p w14:paraId="5C04E83D" w14:textId="35E56DD5" w:rsidR="00952388" w:rsidRPr="004C5005" w:rsidRDefault="004C5005" w:rsidP="004C5005">
      <w:pPr>
        <w:pStyle w:val="ListParagraph"/>
        <w:ind w:left="0"/>
      </w:pPr>
      <w:r>
        <w:rPr>
          <w:color w:val="4F81BD" w:themeColor="accent1"/>
        </w:rPr>
        <w:t>Reply: W</w:t>
      </w:r>
      <w:r w:rsidR="001D004F">
        <w:rPr>
          <w:color w:val="4F81BD" w:themeColor="accent1"/>
        </w:rPr>
        <w:t>e thank the reviewer</w:t>
      </w:r>
      <w:r w:rsidR="00952388" w:rsidRPr="001D004F">
        <w:rPr>
          <w:color w:val="4F81BD" w:themeColor="accent1"/>
        </w:rPr>
        <w:t xml:space="preserve"> for mentioning these methods. </w:t>
      </w:r>
      <w:r w:rsidR="001D004F">
        <w:rPr>
          <w:color w:val="4F81BD" w:themeColor="accent1"/>
        </w:rPr>
        <w:t xml:space="preserve">The Microbank method does appear to be an improvement over our glycerol stock method, particularly because it avoids repeated subculture. </w:t>
      </w:r>
      <w:r w:rsidR="00443B08">
        <w:rPr>
          <w:color w:val="4F81BD" w:themeColor="accent1"/>
        </w:rPr>
        <w:t xml:space="preserve">Since we do not have experience with these methods, we will not describe them; however, we have incorporated the following note at the end </w:t>
      </w:r>
      <w:r>
        <w:rPr>
          <w:color w:val="4F81BD" w:themeColor="accent1"/>
        </w:rPr>
        <w:t>of</w:t>
      </w:r>
      <w:r w:rsidR="00443B08">
        <w:rPr>
          <w:color w:val="4F81BD" w:themeColor="accent1"/>
        </w:rPr>
        <w:t xml:space="preserve"> Procedure 1. </w:t>
      </w:r>
      <w:r>
        <w:rPr>
          <w:color w:val="4F81BD" w:themeColor="accent1"/>
        </w:rPr>
        <w:t xml:space="preserve"> Since we are not permitted to use any branding, we have also listed Microbank as a potential source of these beads in the materials list.</w:t>
      </w:r>
    </w:p>
    <w:p w14:paraId="22441DC6" w14:textId="77777777" w:rsidR="004C5005" w:rsidRPr="004C5005" w:rsidRDefault="004C5005" w:rsidP="00443B08">
      <w:pPr>
        <w:pStyle w:val="ListParagraph"/>
        <w:ind w:left="0"/>
        <w:jc w:val="both"/>
        <w:rPr>
          <w:rFonts w:asciiTheme="majorHAnsi" w:hAnsiTheme="majorHAnsi"/>
          <w:color w:val="4F81BD" w:themeColor="accent1"/>
          <w:lang w:eastAsia="ko-KR"/>
        </w:rPr>
      </w:pPr>
    </w:p>
    <w:p w14:paraId="758AD76F" w14:textId="262904F7" w:rsidR="005C676C" w:rsidRPr="005C676C" w:rsidRDefault="004C5005" w:rsidP="005C676C">
      <w:pPr>
        <w:pStyle w:val="ListParagraph"/>
        <w:ind w:left="0"/>
        <w:jc w:val="both"/>
        <w:rPr>
          <w:rFonts w:asciiTheme="majorHAnsi" w:hAnsiTheme="majorHAnsi"/>
          <w:color w:val="4F81BD" w:themeColor="accent1"/>
          <w:lang w:eastAsia="ko-KR"/>
        </w:rPr>
      </w:pPr>
      <w:r w:rsidRPr="005C676C">
        <w:rPr>
          <w:rFonts w:asciiTheme="majorHAnsi" w:hAnsiTheme="majorHAnsi"/>
          <w:b/>
          <w:color w:val="4F81BD" w:themeColor="accent1"/>
          <w:lang w:eastAsia="ko-KR"/>
        </w:rPr>
        <w:t>“</w:t>
      </w:r>
      <w:r w:rsidR="005C676C" w:rsidRPr="005C676C">
        <w:rPr>
          <w:rFonts w:asciiTheme="majorHAnsi" w:hAnsiTheme="majorHAnsi"/>
          <w:b/>
          <w:color w:val="4F81BD" w:themeColor="accent1"/>
          <w:lang w:eastAsia="ko-KR"/>
        </w:rPr>
        <w:t xml:space="preserve">NOTE: </w:t>
      </w:r>
      <w:r w:rsidR="005C676C" w:rsidRPr="005C676C">
        <w:rPr>
          <w:rFonts w:asciiTheme="majorHAnsi" w:hAnsiTheme="majorHAnsi"/>
          <w:color w:val="4F81BD" w:themeColor="accent1"/>
          <w:lang w:eastAsia="ko-KR"/>
        </w:rPr>
        <w:t xml:space="preserve">Bead stock methods can also be used in place of glycerol stocks to store bacteria. By this method, porous microbeads are inoculated with a pure culture of </w:t>
      </w:r>
      <w:r w:rsidR="005C676C" w:rsidRPr="005C676C">
        <w:rPr>
          <w:rFonts w:asciiTheme="majorHAnsi" w:hAnsiTheme="majorHAnsi"/>
          <w:i/>
          <w:color w:val="4F81BD" w:themeColor="accent1"/>
          <w:lang w:eastAsia="ko-KR"/>
        </w:rPr>
        <w:t>L. monocytogenes</w:t>
      </w:r>
      <w:r w:rsidR="005C676C" w:rsidRPr="005C676C">
        <w:rPr>
          <w:rFonts w:asciiTheme="majorHAnsi" w:hAnsiTheme="majorHAnsi"/>
          <w:color w:val="4F81BD" w:themeColor="accent1"/>
          <w:lang w:eastAsia="ko-KR"/>
        </w:rPr>
        <w:t xml:space="preserve"> and are stored at -80 °C. Each bead can be used to inoculate a fresh culture as needed.  See materials list for further information.”</w:t>
      </w:r>
    </w:p>
    <w:p w14:paraId="018D7147" w14:textId="0EB04AAE" w:rsidR="00443B08" w:rsidRPr="004C5005" w:rsidRDefault="00443B08" w:rsidP="00443B08">
      <w:pPr>
        <w:pStyle w:val="ListParagraph"/>
        <w:ind w:left="0"/>
        <w:jc w:val="both"/>
        <w:rPr>
          <w:rFonts w:asciiTheme="majorHAnsi" w:hAnsiTheme="majorHAnsi"/>
          <w:color w:val="4F81BD" w:themeColor="accent1"/>
          <w:lang w:eastAsia="ko-KR"/>
        </w:rPr>
      </w:pPr>
    </w:p>
    <w:p w14:paraId="0EDB8DD3" w14:textId="77777777" w:rsidR="00443B08" w:rsidRPr="001D004F" w:rsidRDefault="00443B08" w:rsidP="00177D33">
      <w:pPr>
        <w:pStyle w:val="ListParagraph"/>
        <w:rPr>
          <w:color w:val="4F81BD" w:themeColor="accent1"/>
        </w:rPr>
      </w:pPr>
    </w:p>
    <w:p w14:paraId="721F131F" w14:textId="77777777" w:rsidR="00C80B3E" w:rsidRDefault="00C80B3E" w:rsidP="00177D33">
      <w:pPr>
        <w:pStyle w:val="ListParagraph"/>
      </w:pPr>
    </w:p>
    <w:p w14:paraId="1EB29644" w14:textId="77777777" w:rsidR="00DA1735" w:rsidRDefault="00DA1735" w:rsidP="00177D33">
      <w:pPr>
        <w:pStyle w:val="ListParagraph"/>
      </w:pPr>
    </w:p>
    <w:sectPr w:rsidR="00DA1735" w:rsidSect="000E66A6">
      <w:pgSz w:w="11900" w:h="16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119F4"/>
    <w:multiLevelType w:val="multilevel"/>
    <w:tmpl w:val="BB42430E"/>
    <w:lvl w:ilvl="0">
      <w:start w:val="1"/>
      <w:numFmt w:val="decimal"/>
      <w:lvlText w:val="%1."/>
      <w:lvlJc w:val="left"/>
      <w:pPr>
        <w:ind w:left="720" w:hanging="360"/>
      </w:pPr>
      <w:rPr>
        <w:rFonts w:hint="default"/>
        <w:color w:val="auto"/>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412B60BD"/>
    <w:multiLevelType w:val="hybridMultilevel"/>
    <w:tmpl w:val="32B60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0624F"/>
    <w:multiLevelType w:val="hybridMultilevel"/>
    <w:tmpl w:val="5A4A3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D628FB"/>
    <w:multiLevelType w:val="multilevel"/>
    <w:tmpl w:val="A080BDFA"/>
    <w:lvl w:ilvl="0">
      <w:start w:val="6"/>
      <w:numFmt w:val="decimal"/>
      <w:lvlText w:val="%1."/>
      <w:lvlJc w:val="left"/>
      <w:pPr>
        <w:ind w:left="500" w:hanging="500"/>
      </w:pPr>
      <w:rPr>
        <w:rFonts w:hint="default"/>
        <w:color w:val="auto"/>
      </w:rPr>
    </w:lvl>
    <w:lvl w:ilvl="1">
      <w:start w:val="19"/>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4">
    <w:nsid w:val="730D7A6F"/>
    <w:multiLevelType w:val="hybridMultilevel"/>
    <w:tmpl w:val="DBC6FD9E"/>
    <w:lvl w:ilvl="0" w:tplc="1F9E5CC8">
      <w:start w:val="4"/>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A64"/>
    <w:rsid w:val="00010D87"/>
    <w:rsid w:val="00025F73"/>
    <w:rsid w:val="00054138"/>
    <w:rsid w:val="000A07A3"/>
    <w:rsid w:val="000E66A6"/>
    <w:rsid w:val="001019DE"/>
    <w:rsid w:val="00107703"/>
    <w:rsid w:val="00113717"/>
    <w:rsid w:val="00115AEF"/>
    <w:rsid w:val="00162476"/>
    <w:rsid w:val="00177D33"/>
    <w:rsid w:val="0018370A"/>
    <w:rsid w:val="001B7CA2"/>
    <w:rsid w:val="001D004F"/>
    <w:rsid w:val="001D53E0"/>
    <w:rsid w:val="001E3F6D"/>
    <w:rsid w:val="001E7EF2"/>
    <w:rsid w:val="00202DE2"/>
    <w:rsid w:val="00214280"/>
    <w:rsid w:val="00222AE8"/>
    <w:rsid w:val="0023752E"/>
    <w:rsid w:val="00263AF7"/>
    <w:rsid w:val="00277D68"/>
    <w:rsid w:val="002D1F1D"/>
    <w:rsid w:val="002E519F"/>
    <w:rsid w:val="00330FCA"/>
    <w:rsid w:val="00335CBE"/>
    <w:rsid w:val="00354375"/>
    <w:rsid w:val="0037428B"/>
    <w:rsid w:val="003E7A64"/>
    <w:rsid w:val="00402017"/>
    <w:rsid w:val="00436DCD"/>
    <w:rsid w:val="00443B08"/>
    <w:rsid w:val="00446046"/>
    <w:rsid w:val="00452750"/>
    <w:rsid w:val="00453E9B"/>
    <w:rsid w:val="00485C87"/>
    <w:rsid w:val="004C5005"/>
    <w:rsid w:val="004D64AC"/>
    <w:rsid w:val="004F10E7"/>
    <w:rsid w:val="00546F91"/>
    <w:rsid w:val="00580C55"/>
    <w:rsid w:val="0059443A"/>
    <w:rsid w:val="005A0DF0"/>
    <w:rsid w:val="005B0746"/>
    <w:rsid w:val="005B0949"/>
    <w:rsid w:val="005C676C"/>
    <w:rsid w:val="005D6EE3"/>
    <w:rsid w:val="005F42EA"/>
    <w:rsid w:val="005F6C58"/>
    <w:rsid w:val="005F7CEF"/>
    <w:rsid w:val="00606D30"/>
    <w:rsid w:val="00615EB3"/>
    <w:rsid w:val="00627024"/>
    <w:rsid w:val="00631E79"/>
    <w:rsid w:val="00680FB5"/>
    <w:rsid w:val="00685679"/>
    <w:rsid w:val="006C4F8C"/>
    <w:rsid w:val="00711CE6"/>
    <w:rsid w:val="00721BB5"/>
    <w:rsid w:val="00774258"/>
    <w:rsid w:val="007A212E"/>
    <w:rsid w:val="007A724A"/>
    <w:rsid w:val="007B6137"/>
    <w:rsid w:val="007D40BE"/>
    <w:rsid w:val="007D4468"/>
    <w:rsid w:val="007F0047"/>
    <w:rsid w:val="0080088B"/>
    <w:rsid w:val="00817867"/>
    <w:rsid w:val="00830FB5"/>
    <w:rsid w:val="00843AF2"/>
    <w:rsid w:val="00855B90"/>
    <w:rsid w:val="00886794"/>
    <w:rsid w:val="008C3EB7"/>
    <w:rsid w:val="00927E55"/>
    <w:rsid w:val="00945976"/>
    <w:rsid w:val="00952388"/>
    <w:rsid w:val="00967474"/>
    <w:rsid w:val="009849D3"/>
    <w:rsid w:val="009910B5"/>
    <w:rsid w:val="009A1DC7"/>
    <w:rsid w:val="009B335A"/>
    <w:rsid w:val="009F4B23"/>
    <w:rsid w:val="00A015FF"/>
    <w:rsid w:val="00A13AE0"/>
    <w:rsid w:val="00A500E8"/>
    <w:rsid w:val="00A62D25"/>
    <w:rsid w:val="00A72B30"/>
    <w:rsid w:val="00A915BF"/>
    <w:rsid w:val="00AA03FD"/>
    <w:rsid w:val="00AB366F"/>
    <w:rsid w:val="00B055AA"/>
    <w:rsid w:val="00B07E6A"/>
    <w:rsid w:val="00B8609F"/>
    <w:rsid w:val="00B935AA"/>
    <w:rsid w:val="00BB3AA3"/>
    <w:rsid w:val="00BF71D6"/>
    <w:rsid w:val="00C20691"/>
    <w:rsid w:val="00C238C6"/>
    <w:rsid w:val="00C52D0F"/>
    <w:rsid w:val="00C7346A"/>
    <w:rsid w:val="00C74371"/>
    <w:rsid w:val="00C80B3E"/>
    <w:rsid w:val="00C80D06"/>
    <w:rsid w:val="00C9669C"/>
    <w:rsid w:val="00CA3AEF"/>
    <w:rsid w:val="00CA5DF0"/>
    <w:rsid w:val="00CB4CB6"/>
    <w:rsid w:val="00D15022"/>
    <w:rsid w:val="00D27D53"/>
    <w:rsid w:val="00D52A7A"/>
    <w:rsid w:val="00D75604"/>
    <w:rsid w:val="00DA1735"/>
    <w:rsid w:val="00DA342A"/>
    <w:rsid w:val="00DC3E67"/>
    <w:rsid w:val="00DE2FE4"/>
    <w:rsid w:val="00DE6EF2"/>
    <w:rsid w:val="00DE74FD"/>
    <w:rsid w:val="00E17744"/>
    <w:rsid w:val="00E479D1"/>
    <w:rsid w:val="00E802F5"/>
    <w:rsid w:val="00E807F8"/>
    <w:rsid w:val="00E82D3A"/>
    <w:rsid w:val="00EB3804"/>
    <w:rsid w:val="00F06557"/>
    <w:rsid w:val="00F31D29"/>
    <w:rsid w:val="00F44261"/>
    <w:rsid w:val="00F87474"/>
    <w:rsid w:val="00F95AB5"/>
    <w:rsid w:val="00F9634F"/>
    <w:rsid w:val="00FA4D90"/>
    <w:rsid w:val="00FB4147"/>
    <w:rsid w:val="00FC0ECF"/>
    <w:rsid w:val="00FD6DE2"/>
    <w:rsid w:val="00FF1B7B"/>
    <w:rsid w:val="00FF2B9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8E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4258"/>
    <w:pPr>
      <w:spacing w:before="100" w:beforeAutospacing="1" w:after="100" w:afterAutospacing="1"/>
      <w:outlineLvl w:val="0"/>
    </w:pPr>
    <w:rPr>
      <w:rFonts w:ascii="Times" w:hAnsi="Times"/>
      <w:b/>
      <w:bCs/>
      <w:kern w:val="36"/>
      <w:sz w:val="48"/>
      <w:szCs w:val="48"/>
      <w:lang w:val="en-CA"/>
    </w:rPr>
  </w:style>
  <w:style w:type="paragraph" w:styleId="Heading4">
    <w:name w:val="heading 4"/>
    <w:basedOn w:val="Normal"/>
    <w:next w:val="Normal"/>
    <w:link w:val="Heading4Char"/>
    <w:uiPriority w:val="9"/>
    <w:semiHidden/>
    <w:unhideWhenUsed/>
    <w:qFormat/>
    <w:rsid w:val="001B7C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A64"/>
    <w:pPr>
      <w:ind w:left="720"/>
      <w:contextualSpacing/>
    </w:pPr>
  </w:style>
  <w:style w:type="character" w:customStyle="1" w:styleId="Heading1Char">
    <w:name w:val="Heading 1 Char"/>
    <w:basedOn w:val="DefaultParagraphFont"/>
    <w:link w:val="Heading1"/>
    <w:uiPriority w:val="9"/>
    <w:rsid w:val="00774258"/>
    <w:rPr>
      <w:rFonts w:ascii="Times" w:hAnsi="Times"/>
      <w:b/>
      <w:bCs/>
      <w:kern w:val="36"/>
      <w:sz w:val="48"/>
      <w:szCs w:val="48"/>
      <w:lang w:val="en-CA"/>
    </w:rPr>
  </w:style>
  <w:style w:type="character" w:customStyle="1" w:styleId="apple-converted-space">
    <w:name w:val="apple-converted-space"/>
    <w:basedOn w:val="DefaultParagraphFont"/>
    <w:rsid w:val="00774258"/>
  </w:style>
  <w:style w:type="character" w:customStyle="1" w:styleId="slug-pub-date">
    <w:name w:val="slug-pub-date"/>
    <w:basedOn w:val="DefaultParagraphFont"/>
    <w:rsid w:val="0080088B"/>
  </w:style>
  <w:style w:type="character" w:customStyle="1" w:styleId="slug-vol">
    <w:name w:val="slug-vol"/>
    <w:basedOn w:val="DefaultParagraphFont"/>
    <w:rsid w:val="0080088B"/>
  </w:style>
  <w:style w:type="character" w:customStyle="1" w:styleId="slug-issue">
    <w:name w:val="slug-issue"/>
    <w:basedOn w:val="DefaultParagraphFont"/>
    <w:rsid w:val="0080088B"/>
  </w:style>
  <w:style w:type="character" w:customStyle="1" w:styleId="slug-pages">
    <w:name w:val="slug-pages"/>
    <w:basedOn w:val="DefaultParagraphFont"/>
    <w:rsid w:val="0080088B"/>
  </w:style>
  <w:style w:type="character" w:customStyle="1" w:styleId="Heading4Char">
    <w:name w:val="Heading 4 Char"/>
    <w:basedOn w:val="DefaultParagraphFont"/>
    <w:link w:val="Heading4"/>
    <w:uiPriority w:val="9"/>
    <w:semiHidden/>
    <w:rsid w:val="001B7CA2"/>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1B7CA2"/>
    <w:rPr>
      <w:color w:val="0000FF"/>
      <w:u w:val="single"/>
    </w:rPr>
  </w:style>
  <w:style w:type="character" w:customStyle="1" w:styleId="highlight">
    <w:name w:val="highlight"/>
    <w:basedOn w:val="DefaultParagraphFont"/>
    <w:rsid w:val="001B7CA2"/>
  </w:style>
  <w:style w:type="paragraph" w:styleId="BalloonText">
    <w:name w:val="Balloon Text"/>
    <w:basedOn w:val="Normal"/>
    <w:link w:val="BalloonTextChar"/>
    <w:uiPriority w:val="99"/>
    <w:semiHidden/>
    <w:unhideWhenUsed/>
    <w:rsid w:val="00C966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669C"/>
    <w:rPr>
      <w:rFonts w:ascii="Lucida Grande" w:hAnsi="Lucida Grande" w:cs="Lucida Grande"/>
      <w:sz w:val="18"/>
      <w:szCs w:val="18"/>
    </w:rPr>
  </w:style>
  <w:style w:type="paragraph" w:styleId="HTMLPreformatted">
    <w:name w:val="HTML Preformatted"/>
    <w:basedOn w:val="Normal"/>
    <w:link w:val="HTMLPreformattedChar"/>
    <w:uiPriority w:val="99"/>
    <w:semiHidden/>
    <w:unhideWhenUsed/>
    <w:rsid w:val="00C96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CA"/>
    </w:rPr>
  </w:style>
  <w:style w:type="character" w:customStyle="1" w:styleId="HTMLPreformattedChar">
    <w:name w:val="HTML Preformatted Char"/>
    <w:basedOn w:val="DefaultParagraphFont"/>
    <w:link w:val="HTMLPreformatted"/>
    <w:uiPriority w:val="99"/>
    <w:semiHidden/>
    <w:rsid w:val="00C9669C"/>
    <w:rPr>
      <w:rFonts w:ascii="Courier" w:hAnsi="Courier" w:cs="Courier"/>
      <w:sz w:val="20"/>
      <w:szCs w:val="20"/>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4258"/>
    <w:pPr>
      <w:spacing w:before="100" w:beforeAutospacing="1" w:after="100" w:afterAutospacing="1"/>
      <w:outlineLvl w:val="0"/>
    </w:pPr>
    <w:rPr>
      <w:rFonts w:ascii="Times" w:hAnsi="Times"/>
      <w:b/>
      <w:bCs/>
      <w:kern w:val="36"/>
      <w:sz w:val="48"/>
      <w:szCs w:val="48"/>
      <w:lang w:val="en-CA"/>
    </w:rPr>
  </w:style>
  <w:style w:type="paragraph" w:styleId="Heading4">
    <w:name w:val="heading 4"/>
    <w:basedOn w:val="Normal"/>
    <w:next w:val="Normal"/>
    <w:link w:val="Heading4Char"/>
    <w:uiPriority w:val="9"/>
    <w:semiHidden/>
    <w:unhideWhenUsed/>
    <w:qFormat/>
    <w:rsid w:val="001B7C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A64"/>
    <w:pPr>
      <w:ind w:left="720"/>
      <w:contextualSpacing/>
    </w:pPr>
  </w:style>
  <w:style w:type="character" w:customStyle="1" w:styleId="Heading1Char">
    <w:name w:val="Heading 1 Char"/>
    <w:basedOn w:val="DefaultParagraphFont"/>
    <w:link w:val="Heading1"/>
    <w:uiPriority w:val="9"/>
    <w:rsid w:val="00774258"/>
    <w:rPr>
      <w:rFonts w:ascii="Times" w:hAnsi="Times"/>
      <w:b/>
      <w:bCs/>
      <w:kern w:val="36"/>
      <w:sz w:val="48"/>
      <w:szCs w:val="48"/>
      <w:lang w:val="en-CA"/>
    </w:rPr>
  </w:style>
  <w:style w:type="character" w:customStyle="1" w:styleId="apple-converted-space">
    <w:name w:val="apple-converted-space"/>
    <w:basedOn w:val="DefaultParagraphFont"/>
    <w:rsid w:val="00774258"/>
  </w:style>
  <w:style w:type="character" w:customStyle="1" w:styleId="slug-pub-date">
    <w:name w:val="slug-pub-date"/>
    <w:basedOn w:val="DefaultParagraphFont"/>
    <w:rsid w:val="0080088B"/>
  </w:style>
  <w:style w:type="character" w:customStyle="1" w:styleId="slug-vol">
    <w:name w:val="slug-vol"/>
    <w:basedOn w:val="DefaultParagraphFont"/>
    <w:rsid w:val="0080088B"/>
  </w:style>
  <w:style w:type="character" w:customStyle="1" w:styleId="slug-issue">
    <w:name w:val="slug-issue"/>
    <w:basedOn w:val="DefaultParagraphFont"/>
    <w:rsid w:val="0080088B"/>
  </w:style>
  <w:style w:type="character" w:customStyle="1" w:styleId="slug-pages">
    <w:name w:val="slug-pages"/>
    <w:basedOn w:val="DefaultParagraphFont"/>
    <w:rsid w:val="0080088B"/>
  </w:style>
  <w:style w:type="character" w:customStyle="1" w:styleId="Heading4Char">
    <w:name w:val="Heading 4 Char"/>
    <w:basedOn w:val="DefaultParagraphFont"/>
    <w:link w:val="Heading4"/>
    <w:uiPriority w:val="9"/>
    <w:semiHidden/>
    <w:rsid w:val="001B7CA2"/>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1B7CA2"/>
    <w:rPr>
      <w:color w:val="0000FF"/>
      <w:u w:val="single"/>
    </w:rPr>
  </w:style>
  <w:style w:type="character" w:customStyle="1" w:styleId="highlight">
    <w:name w:val="highlight"/>
    <w:basedOn w:val="DefaultParagraphFont"/>
    <w:rsid w:val="001B7CA2"/>
  </w:style>
  <w:style w:type="paragraph" w:styleId="BalloonText">
    <w:name w:val="Balloon Text"/>
    <w:basedOn w:val="Normal"/>
    <w:link w:val="BalloonTextChar"/>
    <w:uiPriority w:val="99"/>
    <w:semiHidden/>
    <w:unhideWhenUsed/>
    <w:rsid w:val="00C966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669C"/>
    <w:rPr>
      <w:rFonts w:ascii="Lucida Grande" w:hAnsi="Lucida Grande" w:cs="Lucida Grande"/>
      <w:sz w:val="18"/>
      <w:szCs w:val="18"/>
    </w:rPr>
  </w:style>
  <w:style w:type="paragraph" w:styleId="HTMLPreformatted">
    <w:name w:val="HTML Preformatted"/>
    <w:basedOn w:val="Normal"/>
    <w:link w:val="HTMLPreformattedChar"/>
    <w:uiPriority w:val="99"/>
    <w:semiHidden/>
    <w:unhideWhenUsed/>
    <w:rsid w:val="00C96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CA"/>
    </w:rPr>
  </w:style>
  <w:style w:type="character" w:customStyle="1" w:styleId="HTMLPreformattedChar">
    <w:name w:val="HTML Preformatted Char"/>
    <w:basedOn w:val="DefaultParagraphFont"/>
    <w:link w:val="HTMLPreformatted"/>
    <w:uiPriority w:val="99"/>
    <w:semiHidden/>
    <w:rsid w:val="00C9669C"/>
    <w:rPr>
      <w:rFonts w:ascii="Courier" w:hAnsi="Courier" w:cs="Courier"/>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311106">
      <w:bodyDiv w:val="1"/>
      <w:marLeft w:val="0"/>
      <w:marRight w:val="0"/>
      <w:marTop w:val="0"/>
      <w:marBottom w:val="0"/>
      <w:divBdr>
        <w:top w:val="none" w:sz="0" w:space="0" w:color="auto"/>
        <w:left w:val="none" w:sz="0" w:space="0" w:color="auto"/>
        <w:bottom w:val="none" w:sz="0" w:space="0" w:color="auto"/>
        <w:right w:val="none" w:sz="0" w:space="0" w:color="auto"/>
      </w:divBdr>
      <w:divsChild>
        <w:div w:id="328338204">
          <w:marLeft w:val="0"/>
          <w:marRight w:val="0"/>
          <w:marTop w:val="120"/>
          <w:marBottom w:val="360"/>
          <w:divBdr>
            <w:top w:val="none" w:sz="0" w:space="0" w:color="auto"/>
            <w:left w:val="none" w:sz="0" w:space="0" w:color="auto"/>
            <w:bottom w:val="none" w:sz="0" w:space="0" w:color="auto"/>
            <w:right w:val="none" w:sz="0" w:space="0" w:color="auto"/>
          </w:divBdr>
          <w:divsChild>
            <w:div w:id="483662724">
              <w:marLeft w:val="0"/>
              <w:marRight w:val="0"/>
              <w:marTop w:val="0"/>
              <w:marBottom w:val="0"/>
              <w:divBdr>
                <w:top w:val="none" w:sz="0" w:space="0" w:color="auto"/>
                <w:left w:val="none" w:sz="0" w:space="0" w:color="auto"/>
                <w:bottom w:val="none" w:sz="0" w:space="0" w:color="auto"/>
                <w:right w:val="none" w:sz="0" w:space="0" w:color="auto"/>
              </w:divBdr>
            </w:div>
            <w:div w:id="4286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4562">
      <w:bodyDiv w:val="1"/>
      <w:marLeft w:val="0"/>
      <w:marRight w:val="0"/>
      <w:marTop w:val="0"/>
      <w:marBottom w:val="0"/>
      <w:divBdr>
        <w:top w:val="none" w:sz="0" w:space="0" w:color="auto"/>
        <w:left w:val="none" w:sz="0" w:space="0" w:color="auto"/>
        <w:bottom w:val="none" w:sz="0" w:space="0" w:color="auto"/>
        <w:right w:val="none" w:sz="0" w:space="0" w:color="auto"/>
      </w:divBdr>
    </w:div>
    <w:div w:id="1111625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4711</Words>
  <Characters>26856</Characters>
  <Application>Microsoft Macintosh Word</Application>
  <DocSecurity>0</DocSecurity>
  <Lines>223</Lines>
  <Paragraphs>63</Paragraphs>
  <ScaleCrop>false</ScaleCrop>
  <Company>UHN</Company>
  <LinksUpToDate>false</LinksUpToDate>
  <CharactersWithSpaces>31504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Dunn</dc:creator>
  <cp:keywords/>
  <dc:description/>
  <cp:lastModifiedBy>Shannon Dunn</cp:lastModifiedBy>
  <cp:revision>3</cp:revision>
  <dcterms:created xsi:type="dcterms:W3CDTF">2016-06-02T20:41:00Z</dcterms:created>
  <dcterms:modified xsi:type="dcterms:W3CDTF">2016-06-02T20:41:00Z</dcterms:modified>
</cp:coreProperties>
</file>