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03AE3" w14:textId="3B42C40D" w:rsidR="000331A6" w:rsidRDefault="000331A6">
      <w:bookmarkStart w:id="0" w:name="_GoBack"/>
      <w:bookmarkEnd w:id="0"/>
      <w:r>
        <w:t>PI Name:</w:t>
      </w:r>
      <w:r w:rsidR="007C7D0E">
        <w:t xml:space="preserve"> Sten Vollebregt</w:t>
      </w:r>
    </w:p>
    <w:p w14:paraId="63BFD3E8" w14:textId="412E71A8" w:rsidR="000331A6" w:rsidRDefault="000331A6">
      <w:r w:rsidRPr="00467282">
        <w:rPr>
          <w:b/>
        </w:rPr>
        <w:t>Corresponding Video Article Title</w:t>
      </w:r>
      <w:r>
        <w:t>:</w:t>
      </w:r>
      <w:r w:rsidR="007C7D0E">
        <w:t xml:space="preserve"> </w:t>
      </w:r>
      <w:r w:rsidR="007C7D0E" w:rsidRPr="007C7D0E">
        <w:t>Fabrication of low temperature carbon nanotube vertical interconnects compatible with semiconductor technology</w:t>
      </w:r>
    </w:p>
    <w:p w14:paraId="51315A05" w14:textId="7F8DACD3" w:rsidR="000331A6" w:rsidRDefault="000331A6">
      <w:r w:rsidRPr="000331A6">
        <w:rPr>
          <w:b/>
          <w:sz w:val="28"/>
        </w:rPr>
        <w:t>Chemistry Education Title</w:t>
      </w:r>
      <w:r>
        <w:t xml:space="preserve">: </w:t>
      </w:r>
      <w:r w:rsidR="007C7D0E">
        <w:t xml:space="preserve">Raman </w:t>
      </w:r>
      <w:r w:rsidR="006D4551">
        <w:t>micro-</w:t>
      </w:r>
      <w:r w:rsidR="007C7D0E">
        <w:t>spectroscopy of solid-state materials</w:t>
      </w:r>
    </w:p>
    <w:p w14:paraId="6D574A61" w14:textId="636AF2ED" w:rsidR="000331A6" w:rsidRDefault="00BD5361" w:rsidP="006D4551">
      <w:pPr>
        <w:jc w:val="both"/>
      </w:pPr>
      <w:r>
        <w:rPr>
          <w:b/>
          <w:sz w:val="28"/>
        </w:rPr>
        <w:t>Overview</w:t>
      </w:r>
      <w:r>
        <w:t>:</w:t>
      </w:r>
    </w:p>
    <w:p w14:paraId="046C9E11" w14:textId="4EC935B5" w:rsidR="007C7D0E" w:rsidRDefault="007C7D0E" w:rsidP="006D4551">
      <w:pPr>
        <w:jc w:val="both"/>
      </w:pPr>
      <w:r>
        <w:t xml:space="preserve">Raman </w:t>
      </w:r>
      <w:del w:id="1" w:author="Sten Vollebregt - EWI" w:date="2015-03-09T11:05:00Z">
        <w:r w:rsidR="004E4116" w:rsidDel="003502DA">
          <w:delText>micro-</w:delText>
        </w:r>
      </w:del>
      <w:r>
        <w:t xml:space="preserve">spectroscopy is a technique for analyzing vibrational and other low frequency modes in a system. </w:t>
      </w:r>
      <w:ins w:id="2" w:author="Sten Vollebregt - EWI" w:date="2015-03-09T11:07:00Z">
        <w:r w:rsidR="003502DA">
          <w:t xml:space="preserve">In chemistry it is used to identify molecules by their Raman fingerprint. </w:t>
        </w:r>
      </w:ins>
      <w:r>
        <w:t>In solid-state physics it is used to characterize materials, and more specifically to investigate their crystal structure or crystallinity. Compared to other techniques for investigating the crystal structure (</w:t>
      </w:r>
      <w:r>
        <w:rPr>
          <w:i/>
        </w:rPr>
        <w:t>e.g.</w:t>
      </w:r>
      <w:r>
        <w:t xml:space="preserve"> transmission electron microscope and x-ray diffraction) Raman </w:t>
      </w:r>
      <w:r w:rsidR="004E4116">
        <w:t>micro-</w:t>
      </w:r>
      <w:r>
        <w:t xml:space="preserve">spectroscopy is </w:t>
      </w:r>
      <w:r w:rsidR="004E4116">
        <w:t>non-destructive, generally requires no sample preparation</w:t>
      </w:r>
      <w:r w:rsidR="00624EA9">
        <w:t>,</w:t>
      </w:r>
      <w:r w:rsidR="004E4116">
        <w:t xml:space="preserve"> and </w:t>
      </w:r>
      <w:r w:rsidR="00624EA9">
        <w:t>can be performed on small sample volumes</w:t>
      </w:r>
      <w:r w:rsidR="004E4116">
        <w:t>.</w:t>
      </w:r>
      <w:r>
        <w:t xml:space="preserve"> </w:t>
      </w:r>
    </w:p>
    <w:p w14:paraId="64115330" w14:textId="29463A49" w:rsidR="002F6A0C" w:rsidRDefault="004E4116" w:rsidP="006D4551">
      <w:pPr>
        <w:jc w:val="both"/>
        <w:rPr>
          <w:ins w:id="3" w:author="Sten Vollebregt - EWI" w:date="2015-03-06T16:11:00Z"/>
        </w:rPr>
      </w:pPr>
      <w:r>
        <w:t xml:space="preserve">For performing Raman spectroscopy a monochromatic laser is </w:t>
      </w:r>
      <w:del w:id="4" w:author="Sten Vollebregt - EWI" w:date="2015-03-09T11:08:00Z">
        <w:r w:rsidDel="0065490A">
          <w:delText xml:space="preserve">focused </w:delText>
        </w:r>
      </w:del>
      <w:ins w:id="5" w:author="Sten Vollebregt - EWI" w:date="2015-03-09T11:08:00Z">
        <w:r w:rsidR="0065490A">
          <w:t xml:space="preserve">shone </w:t>
        </w:r>
      </w:ins>
      <w:r>
        <w:t xml:space="preserve">on </w:t>
      </w:r>
      <w:del w:id="6" w:author="Sten Vollebregt - EWI" w:date="2015-03-09T11:08:00Z">
        <w:r w:rsidDel="0065490A">
          <w:delText xml:space="preserve">the </w:delText>
        </w:r>
      </w:del>
      <w:ins w:id="7" w:author="Sten Vollebregt - EWI" w:date="2015-03-09T11:08:00Z">
        <w:r w:rsidR="0065490A">
          <w:t xml:space="preserve">a </w:t>
        </w:r>
      </w:ins>
      <w:r>
        <w:t>sample</w:t>
      </w:r>
      <w:del w:id="8" w:author="Sten Vollebregt - EWI" w:date="2015-03-09T11:08:00Z">
        <w:r w:rsidR="006D4551" w:rsidDel="0065490A">
          <w:delText xml:space="preserve"> through a microscope</w:delText>
        </w:r>
      </w:del>
      <w:r>
        <w:t>.</w:t>
      </w:r>
      <w:r w:rsidR="00084FC0">
        <w:t xml:space="preserve"> If</w:t>
      </w:r>
      <w:r w:rsidR="006D4551">
        <w:t xml:space="preserve"> required the sample can be coated by a transparent layer which is not Raman active (</w:t>
      </w:r>
      <w:r w:rsidR="006D4551">
        <w:rPr>
          <w:i/>
        </w:rPr>
        <w:t>e.g.</w:t>
      </w:r>
      <w:r w:rsidR="006D4551">
        <w:t xml:space="preserve"> SiO</w:t>
      </w:r>
      <w:r w:rsidR="006D4551">
        <w:rPr>
          <w:vertAlign w:val="subscript"/>
        </w:rPr>
        <w:t>2</w:t>
      </w:r>
      <w:r w:rsidR="006D4551">
        <w:t>) or placed in DI water.</w:t>
      </w:r>
      <w:r>
        <w:t xml:space="preserve"> The electromagnetic radiation (typically in the near infrared, visible</w:t>
      </w:r>
      <w:r w:rsidR="00084FC0">
        <w:t>,</w:t>
      </w:r>
      <w:r>
        <w:t xml:space="preserve"> </w:t>
      </w:r>
      <w:r w:rsidR="00084FC0">
        <w:t>or</w:t>
      </w:r>
      <w:r>
        <w:t xml:space="preserve"> near ultraviolet range) emitted from the sample is collected, the laser wavelength is filtered out (</w:t>
      </w:r>
      <w:r>
        <w:rPr>
          <w:i/>
        </w:rPr>
        <w:t xml:space="preserve">e.g. </w:t>
      </w:r>
      <w:r>
        <w:t>by a notch</w:t>
      </w:r>
      <w:r w:rsidR="006D4551">
        <w:t xml:space="preserve"> or </w:t>
      </w:r>
      <w:proofErr w:type="spellStart"/>
      <w:r w:rsidR="006D4551">
        <w:t>bandpass</w:t>
      </w:r>
      <w:proofErr w:type="spellEnd"/>
      <w:r>
        <w:t xml:space="preserve"> filter)</w:t>
      </w:r>
      <w:proofErr w:type="gramStart"/>
      <w:r>
        <w:t>,  and</w:t>
      </w:r>
      <w:proofErr w:type="gramEnd"/>
      <w:r>
        <w:t xml:space="preserve"> the resulting light is send through a </w:t>
      </w:r>
      <w:proofErr w:type="spellStart"/>
      <w:r>
        <w:t>monochr</w:t>
      </w:r>
      <w:r w:rsidR="006922EF">
        <w:t>o</w:t>
      </w:r>
      <w:r>
        <w:t>mator</w:t>
      </w:r>
      <w:proofErr w:type="spellEnd"/>
      <w:r>
        <w:t xml:space="preserve"> </w:t>
      </w:r>
      <w:ins w:id="9" w:author="Sten Vollebregt" w:date="2015-03-31T20:03:00Z">
        <w:r w:rsidR="00B73CCC">
          <w:t xml:space="preserve">(e.g. a grating) </w:t>
        </w:r>
      </w:ins>
      <w:r>
        <w:t>to a CCD detector.</w:t>
      </w:r>
      <w:ins w:id="10" w:author="Sten Vollebregt - EWI" w:date="2015-03-06T16:08:00Z">
        <w:r w:rsidR="0092707E">
          <w:t xml:space="preserve"> </w:t>
        </w:r>
      </w:ins>
      <w:del w:id="11" w:author="Sten Vollebregt - EWI" w:date="2015-03-06T16:08:00Z">
        <w:r w:rsidR="006D4551" w:rsidDel="0092707E">
          <w:delText xml:space="preserve"> </w:delText>
        </w:r>
      </w:del>
      <w:r w:rsidR="006D4551">
        <w:t>Using this</w:t>
      </w:r>
      <w:r w:rsidR="00084FC0">
        <w:t>,</w:t>
      </w:r>
      <w:r w:rsidR="006D4551">
        <w:t xml:space="preserve"> the inelastic scattered light</w:t>
      </w:r>
      <w:ins w:id="12" w:author="Sten Vollebregt - EWI" w:date="2015-03-09T11:10:00Z">
        <w:r w:rsidR="00614C18">
          <w:t>, originating from Raman scattering,</w:t>
        </w:r>
      </w:ins>
      <w:r w:rsidR="006D4551">
        <w:t xml:space="preserve"> can be captured and used to construct the Raman spectrum of the sample.</w:t>
      </w:r>
    </w:p>
    <w:p w14:paraId="55F892EB" w14:textId="07B1574B" w:rsidR="007C7D0E" w:rsidRDefault="0092707E" w:rsidP="006D4551">
      <w:pPr>
        <w:jc w:val="both"/>
      </w:pPr>
      <w:ins w:id="13" w:author="Sten Vollebregt - EWI" w:date="2015-03-06T16:08:00Z">
        <w:r>
          <w:t>In the case of Raman micro-spectroscopy the light passes through a microscope</w:t>
        </w:r>
      </w:ins>
      <w:ins w:id="14" w:author="Sten Vollebregt - EWI" w:date="2015-03-06T16:10:00Z">
        <w:r w:rsidR="004C40DB">
          <w:t xml:space="preserve"> before reaching the sample</w:t>
        </w:r>
      </w:ins>
      <w:ins w:id="15" w:author="Sten Vollebregt - EWI" w:date="2015-03-06T16:08:00Z">
        <w:r>
          <w:t xml:space="preserve">, allowing it to be focused </w:t>
        </w:r>
        <w:r w:rsidR="004C40DB">
          <w:t>on a</w:t>
        </w:r>
      </w:ins>
      <w:ins w:id="16" w:author="Sten Vollebregt - EWI" w:date="2015-03-06T16:10:00Z">
        <w:r w:rsidR="004C40DB">
          <w:t xml:space="preserve">n </w:t>
        </w:r>
      </w:ins>
      <w:ins w:id="17" w:author="Sten Vollebregt - EWI" w:date="2015-03-06T16:08:00Z">
        <w:r>
          <w:t xml:space="preserve">area </w:t>
        </w:r>
      </w:ins>
      <w:ins w:id="18" w:author="Sten Vollebregt - EWI" w:date="2015-03-06T16:10:00Z">
        <w:r w:rsidR="004C40DB">
          <w:t>as small as 1 um</w:t>
        </w:r>
        <w:r w:rsidR="004C40DB">
          <w:rPr>
            <w:vertAlign w:val="superscript"/>
          </w:rPr>
          <w:t>2</w:t>
        </w:r>
      </w:ins>
      <w:ins w:id="19" w:author="Sten Vollebregt - EWI" w:date="2015-03-06T16:08:00Z">
        <w:r>
          <w:t>. This allows accurate mapping of a sample, or confocal microscop</w:t>
        </w:r>
      </w:ins>
      <w:ins w:id="20" w:author="Sten Vollebregt - EWI" w:date="2015-03-06T16:10:00Z">
        <w:r w:rsidR="004C40DB">
          <w:t>y in order</w:t>
        </w:r>
      </w:ins>
      <w:ins w:id="21" w:author="Sten Vollebregt - EWI" w:date="2015-03-06T16:08:00Z">
        <w:r>
          <w:t xml:space="preserve"> to investigate stacks of layers. Care has to be taken, however, that the small and intense laser spot</w:t>
        </w:r>
      </w:ins>
      <w:ins w:id="22" w:author="Sten Vollebregt - EWI" w:date="2015-03-06T16:11:00Z">
        <w:r w:rsidR="004C40DB">
          <w:t xml:space="preserve"> does not</w:t>
        </w:r>
      </w:ins>
      <w:ins w:id="23" w:author="Sten Vollebregt - EWI" w:date="2015-03-06T16:08:00Z">
        <w:r>
          <w:t xml:space="preserve"> damage the sample. </w:t>
        </w:r>
      </w:ins>
    </w:p>
    <w:p w14:paraId="2475C679" w14:textId="554BE41A" w:rsidR="00B06148" w:rsidRDefault="006D4551" w:rsidP="00BD5361">
      <w:pPr>
        <w:jc w:val="both"/>
      </w:pPr>
      <w:r>
        <w:t xml:space="preserve">In this video </w:t>
      </w:r>
      <w:r w:rsidR="00084FC0">
        <w:t>we</w:t>
      </w:r>
      <w:r>
        <w:t xml:space="preserve"> will </w:t>
      </w:r>
      <w:r w:rsidR="00BD5361">
        <w:t xml:space="preserve">briefly </w:t>
      </w:r>
      <w:r>
        <w:t xml:space="preserve">explain the procedure for obtaining </w:t>
      </w:r>
      <w:proofErr w:type="gramStart"/>
      <w:r>
        <w:t>a Raman spectra</w:t>
      </w:r>
      <w:proofErr w:type="gramEnd"/>
      <w:r>
        <w:t xml:space="preserve">, and </w:t>
      </w:r>
      <w:r w:rsidR="00BD5361">
        <w:t>an example of a Raman spectrum captured from carbon nanotubes will be given.</w:t>
      </w:r>
    </w:p>
    <w:p w14:paraId="48CD5FE7" w14:textId="4D995B36" w:rsidR="00B84DE8" w:rsidRDefault="002D0297">
      <w:r>
        <w:rPr>
          <w:b/>
          <w:sz w:val="28"/>
          <w:szCs w:val="28"/>
        </w:rPr>
        <w:t>Principles</w:t>
      </w:r>
      <w:r>
        <w:t>:</w:t>
      </w:r>
    </w:p>
    <w:p w14:paraId="14E77ABE" w14:textId="482EA0F4" w:rsidR="002D6BBC" w:rsidRDefault="00BD5361" w:rsidP="00BD5361">
      <w:pPr>
        <w:jc w:val="both"/>
        <w:rPr>
          <w:ins w:id="24" w:author="Sten Vollebregt - EWI" w:date="2015-03-09T10:39:00Z"/>
        </w:rPr>
      </w:pPr>
      <w:r>
        <w:t>Raman spectroscopy depends on Raman scattering, which is the inelastic scattering of a photon with</w:t>
      </w:r>
      <w:ins w:id="25" w:author="Sten Vollebregt - EWI" w:date="2015-03-09T10:27:00Z">
        <w:r w:rsidR="004244A5">
          <w:t xml:space="preserve"> </w:t>
        </w:r>
      </w:ins>
      <w:ins w:id="26" w:author="Sten Vollebregt - EWI" w:date="2015-03-09T10:28:00Z">
        <w:r w:rsidR="004244A5">
          <w:t>low frequency modes (e.g. vibrational or rotational modes)</w:t>
        </w:r>
      </w:ins>
      <w:ins w:id="27" w:author="Sten Vollebregt - EWI" w:date="2015-03-09T10:27:00Z">
        <w:r w:rsidR="004244A5">
          <w:t xml:space="preserve"> </w:t>
        </w:r>
      </w:ins>
      <w:ins w:id="28" w:author="Sten Vollebregt - EWI" w:date="2015-03-09T10:28:00Z">
        <w:r w:rsidR="004244A5">
          <w:t xml:space="preserve">in a system </w:t>
        </w:r>
        <w:proofErr w:type="gramStart"/>
        <w:r w:rsidR="004244A5">
          <w:t xml:space="preserve">of </w:t>
        </w:r>
      </w:ins>
      <w:r>
        <w:t xml:space="preserve"> atom</w:t>
      </w:r>
      <w:ins w:id="29" w:author="Sten Vollebregt - EWI" w:date="2015-03-09T10:28:00Z">
        <w:r w:rsidR="004244A5">
          <w:t>s</w:t>
        </w:r>
      </w:ins>
      <w:proofErr w:type="gramEnd"/>
      <w:del w:id="30" w:author="Sten Vollebregt - EWI" w:date="2015-03-09T10:25:00Z">
        <w:r w:rsidDel="004922D5">
          <w:delText>s</w:delText>
        </w:r>
      </w:del>
      <w:ins w:id="31" w:author="Sten Vollebregt - EWI" w:date="2015-03-09T10:28:00Z">
        <w:r w:rsidR="004244A5">
          <w:t xml:space="preserve"> </w:t>
        </w:r>
      </w:ins>
      <w:del w:id="32" w:author="Sten Vollebregt - EWI" w:date="2015-03-09T10:28:00Z">
        <w:r w:rsidDel="004244A5">
          <w:delText xml:space="preserve"> </w:delText>
        </w:r>
      </w:del>
      <w:r>
        <w:t xml:space="preserve">or </w:t>
      </w:r>
      <w:ins w:id="33" w:author="Sten Vollebregt - EWI" w:date="2015-03-09T10:28:00Z">
        <w:r w:rsidR="004244A5">
          <w:t xml:space="preserve">within </w:t>
        </w:r>
      </w:ins>
      <w:r>
        <w:t xml:space="preserve">molecules. </w:t>
      </w:r>
      <w:ins w:id="34" w:author="Sten Vollebregt - EWI" w:date="2015-03-09T10:25:00Z">
        <w:r w:rsidR="004922D5">
          <w:t xml:space="preserve">This is in contrast to IR spectroscopy, which </w:t>
        </w:r>
      </w:ins>
      <w:ins w:id="35" w:author="Sten Vollebregt - EWI" w:date="2015-03-09T10:29:00Z">
        <w:r w:rsidR="004244A5">
          <w:t xml:space="preserve">depends on the absorption of IR light by </w:t>
        </w:r>
      </w:ins>
      <w:ins w:id="36" w:author="Sten Vollebregt - EWI" w:date="2015-03-09T10:39:00Z">
        <w:r w:rsidR="002D6BBC">
          <w:t>low frequency</w:t>
        </w:r>
      </w:ins>
      <w:ins w:id="37" w:author="Sten Vollebregt - EWI" w:date="2015-03-09T10:29:00Z">
        <w:r w:rsidR="004244A5">
          <w:t xml:space="preserve"> modes in a system. </w:t>
        </w:r>
      </w:ins>
      <w:ins w:id="38" w:author="Sten Vollebregt - EWI" w:date="2015-03-09T10:30:00Z">
        <w:r w:rsidR="004244A5">
          <w:t>Both techniques provide similar, but complementary, information.</w:t>
        </w:r>
      </w:ins>
      <w:ins w:id="39" w:author="Sten Vollebregt" w:date="2015-03-31T20:23:00Z">
        <w:r w:rsidR="00FE4B42">
          <w:t xml:space="preserve"> However, this does not mean that vibrational features are both Raman a</w:t>
        </w:r>
      </w:ins>
      <w:ins w:id="40" w:author="Sten Vollebregt" w:date="2015-03-31T20:30:00Z">
        <w:r w:rsidR="00FE4B42">
          <w:t>nd</w:t>
        </w:r>
      </w:ins>
      <w:ins w:id="41" w:author="Sten Vollebregt" w:date="2015-03-31T20:23:00Z">
        <w:r w:rsidR="00FE4B42">
          <w:t xml:space="preserve"> IR ‘active</w:t>
        </w:r>
      </w:ins>
      <w:ins w:id="42" w:author="Sten Vollebregt" w:date="2015-03-31T20:24:00Z">
        <w:r w:rsidR="00FE4B42">
          <w:t>’, that is</w:t>
        </w:r>
      </w:ins>
      <w:ins w:id="43" w:author="Sten Vollebregt" w:date="2015-03-31T20:30:00Z">
        <w:r w:rsidR="00FE4B42">
          <w:t>, they</w:t>
        </w:r>
      </w:ins>
      <w:ins w:id="44" w:author="Sten Vollebregt" w:date="2015-03-31T20:24:00Z">
        <w:r w:rsidR="009E10BC">
          <w:t xml:space="preserve"> appear when probe</w:t>
        </w:r>
      </w:ins>
      <w:ins w:id="45" w:author="Sten Vollebregt" w:date="2015-03-31T20:37:00Z">
        <w:r w:rsidR="009E10BC">
          <w:t>d</w:t>
        </w:r>
      </w:ins>
      <w:ins w:id="46" w:author="Sten Vollebregt" w:date="2015-03-31T20:24:00Z">
        <w:r w:rsidR="00FE4B42">
          <w:t xml:space="preserve">. For molecules a vibration is Raman active when it causes a change in </w:t>
        </w:r>
      </w:ins>
      <w:ins w:id="47" w:author="Sten Vollebregt" w:date="2015-03-31T20:25:00Z">
        <w:r w:rsidR="00FE4B42">
          <w:t xml:space="preserve">polarizability, while for IR spectroscopy </w:t>
        </w:r>
      </w:ins>
      <w:ins w:id="48" w:author="Sten Vollebregt" w:date="2015-03-31T20:30:00Z">
        <w:r w:rsidR="00FE4B42">
          <w:t>a</w:t>
        </w:r>
      </w:ins>
      <w:ins w:id="49" w:author="Sten Vollebregt" w:date="2015-03-31T20:25:00Z">
        <w:r w:rsidR="00FE4B42">
          <w:t xml:space="preserve"> vibration is</w:t>
        </w:r>
      </w:ins>
      <w:ins w:id="50" w:author="Sten Vollebregt" w:date="2015-03-31T20:37:00Z">
        <w:r w:rsidR="009E10BC">
          <w:t xml:space="preserve"> visible</w:t>
        </w:r>
      </w:ins>
      <w:ins w:id="51" w:author="Sten Vollebregt" w:date="2015-03-31T20:25:00Z">
        <w:r w:rsidR="00FE4B42">
          <w:t xml:space="preserve"> when it causes a change in dipole moment. </w:t>
        </w:r>
      </w:ins>
      <w:ins w:id="52" w:author="Sten Vollebregt" w:date="2015-03-31T20:30:00Z">
        <w:r w:rsidR="00FE4B42">
          <w:t>This means that for Raman spectroscopy no permanent dipole</w:t>
        </w:r>
      </w:ins>
      <w:ins w:id="53" w:author="Sten Vollebregt" w:date="2015-03-31T20:31:00Z">
        <w:r w:rsidR="00FE4B42">
          <w:t xml:space="preserve"> moment</w:t>
        </w:r>
      </w:ins>
      <w:ins w:id="54" w:author="Sten Vollebregt" w:date="2015-03-31T20:30:00Z">
        <w:r w:rsidR="00FE4B42">
          <w:t xml:space="preserve"> is required. </w:t>
        </w:r>
      </w:ins>
      <w:ins w:id="55" w:author="Sten Vollebregt" w:date="2015-03-31T20:26:00Z">
        <w:r w:rsidR="00FE4B42">
          <w:t xml:space="preserve">For molecules with a </w:t>
        </w:r>
      </w:ins>
      <w:ins w:id="56" w:author="Sten Vollebregt" w:date="2015-03-31T20:29:00Z">
        <w:r w:rsidR="00FE4B42">
          <w:t>center</w:t>
        </w:r>
      </w:ins>
      <w:ins w:id="57" w:author="Sten Vollebregt" w:date="2015-03-31T20:26:00Z">
        <w:r w:rsidR="00FE4B42">
          <w:t xml:space="preserve"> of symmetry both spectroscopic methods are mutual exclusive.</w:t>
        </w:r>
      </w:ins>
      <w:ins w:id="58" w:author="Sten Vollebregt" w:date="2015-03-31T20:33:00Z">
        <w:r w:rsidR="00FE4B42">
          <w:t xml:space="preserve"> Polar bonds generally </w:t>
        </w:r>
      </w:ins>
      <w:ins w:id="59" w:author="Sten Vollebregt" w:date="2015-03-31T20:35:00Z">
        <w:r w:rsidR="00D718D3">
          <w:t>give a weak Raman signal</w:t>
        </w:r>
      </w:ins>
      <w:ins w:id="60" w:author="Sten Vollebregt" w:date="2015-03-31T20:33:00Z">
        <w:r w:rsidR="00D718D3">
          <w:t xml:space="preserve">, </w:t>
        </w:r>
      </w:ins>
      <w:ins w:id="61" w:author="Sten Vollebregt" w:date="2015-03-31T20:35:00Z">
        <w:r w:rsidR="00D718D3">
          <w:t>while</w:t>
        </w:r>
      </w:ins>
      <w:ins w:id="62" w:author="Sten Vollebregt" w:date="2015-03-31T20:33:00Z">
        <w:r w:rsidR="00D718D3">
          <w:t xml:space="preserve"> neutral bonds generally are</w:t>
        </w:r>
      </w:ins>
      <w:ins w:id="63" w:author="Sten Vollebregt" w:date="2015-03-31T20:35:00Z">
        <w:r w:rsidR="00D718D3">
          <w:t xml:space="preserve"> Raman intense</w:t>
        </w:r>
      </w:ins>
      <w:ins w:id="64" w:author="Sten Vollebregt" w:date="2015-03-31T20:33:00Z">
        <w:r w:rsidR="00D718D3">
          <w:t xml:space="preserve"> as they involve a </w:t>
        </w:r>
        <w:r w:rsidR="00D718D3">
          <w:lastRenderedPageBreak/>
          <w:t xml:space="preserve">large change in </w:t>
        </w:r>
      </w:ins>
      <w:ins w:id="65" w:author="Sten Vollebregt" w:date="2015-03-31T20:34:00Z">
        <w:r w:rsidR="00D718D3">
          <w:t>polarizability during vibrations.</w:t>
        </w:r>
      </w:ins>
      <w:ins w:id="66" w:author="Sten Vollebregt" w:date="2015-03-31T20:26:00Z">
        <w:r w:rsidR="00FE4B42">
          <w:t xml:space="preserve"> </w:t>
        </w:r>
      </w:ins>
      <w:ins w:id="67" w:author="Sten Vollebregt" w:date="2015-03-31T20:28:00Z">
        <w:r w:rsidR="00FE4B42">
          <w:t>Finally, two draw-back</w:t>
        </w:r>
      </w:ins>
      <w:ins w:id="68" w:author="Sten Vollebregt" w:date="2015-03-31T20:32:00Z">
        <w:r w:rsidR="00FE4B42">
          <w:t>s</w:t>
        </w:r>
      </w:ins>
      <w:ins w:id="69" w:author="Sten Vollebregt" w:date="2015-03-31T20:28:00Z">
        <w:r w:rsidR="00FE4B42">
          <w:t xml:space="preserve"> of IR spectroscopy are that water cannot be used as solvent and sample preparation is more complex. </w:t>
        </w:r>
      </w:ins>
      <w:ins w:id="70" w:author="Sten Vollebregt" w:date="2015-03-31T20:32:00Z">
        <w:r w:rsidR="00FE4B42">
          <w:t>A Raman spectroscope is, however</w:t>
        </w:r>
      </w:ins>
      <w:ins w:id="71" w:author="Sten Vollebregt" w:date="2015-03-31T20:38:00Z">
        <w:r w:rsidR="009E10BC">
          <w:t xml:space="preserve">, </w:t>
        </w:r>
      </w:ins>
      <w:ins w:id="72" w:author="Sten Vollebregt" w:date="2015-03-31T20:32:00Z">
        <w:r w:rsidR="00FE4B42">
          <w:t>more expensive</w:t>
        </w:r>
      </w:ins>
      <w:ins w:id="73" w:author="Sten Vollebregt" w:date="2015-03-31T20:38:00Z">
        <w:r w:rsidR="009E10BC">
          <w:t>.</w:t>
        </w:r>
      </w:ins>
    </w:p>
    <w:p w14:paraId="0E90F487" w14:textId="544DD732" w:rsidR="0080022C" w:rsidRDefault="00336E37" w:rsidP="00BD5361">
      <w:pPr>
        <w:jc w:val="both"/>
      </w:pPr>
      <w:r>
        <w:t xml:space="preserve">The emitted photon after scattering has a lower or higher frequency than the incident photon, which </w:t>
      </w:r>
      <w:r w:rsidR="00B2096F">
        <w:t>is</w:t>
      </w:r>
      <w:r>
        <w:t xml:space="preserve"> called Stokes and anti-Stokes scattering, respectively.</w:t>
      </w:r>
      <w:r w:rsidR="0080022C">
        <w:t xml:space="preserve"> The Stokes and anti-Stokes lines have the same shift in energy, but their magnitude differs depending on for instance </w:t>
      </w:r>
      <w:ins w:id="74" w:author="Sten Vollebregt - EWI" w:date="2015-03-09T10:22:00Z">
        <w:r w:rsidR="004922D5">
          <w:t xml:space="preserve">the </w:t>
        </w:r>
      </w:ins>
      <w:r w:rsidR="0080022C">
        <w:t>substrate temperature.</w:t>
      </w:r>
      <w:ins w:id="75" w:author="Sten Vollebregt - EWI" w:date="2015-03-09T10:46:00Z">
        <w:r w:rsidR="002D6BBC">
          <w:t xml:space="preserve"> For molecules the photons interact with</w:t>
        </w:r>
      </w:ins>
      <w:ins w:id="76" w:author="Sten Vollebregt - EWI" w:date="2015-03-09T10:47:00Z">
        <w:r w:rsidR="002D6BBC">
          <w:t xml:space="preserve"> the bonds </w:t>
        </w:r>
      </w:ins>
      <w:ins w:id="77" w:author="Sten Vollebregt - EWI" w:date="2015-03-09T10:48:00Z">
        <w:r w:rsidR="002D6BBC">
          <w:t xml:space="preserve">and vibrations </w:t>
        </w:r>
      </w:ins>
      <w:ins w:id="78" w:author="Sten Vollebregt - EWI" w:date="2015-03-09T10:47:00Z">
        <w:r w:rsidR="002D6BBC">
          <w:t xml:space="preserve">in </w:t>
        </w:r>
      </w:ins>
      <w:ins w:id="79" w:author="Sten Vollebregt - EWI" w:date="2015-03-09T10:48:00Z">
        <w:r w:rsidR="002D6BBC">
          <w:t>a</w:t>
        </w:r>
      </w:ins>
      <w:ins w:id="80" w:author="Sten Vollebregt - EWI" w:date="2015-03-09T10:47:00Z">
        <w:r w:rsidR="002D6BBC">
          <w:t xml:space="preserve"> molecule</w:t>
        </w:r>
      </w:ins>
      <w:ins w:id="81" w:author="Sten Vollebregt - EWI" w:date="2015-03-09T10:59:00Z">
        <w:r w:rsidR="002E5F87">
          <w:t xml:space="preserve"> </w:t>
        </w:r>
      </w:ins>
      <w:ins w:id="82" w:author="Sten Vollebregt - EWI" w:date="2015-03-09T11:11:00Z">
        <w:r w:rsidR="00614C18">
          <w:t xml:space="preserve">which are </w:t>
        </w:r>
      </w:ins>
      <w:ins w:id="83" w:author="Sten Vollebregt - EWI" w:date="2015-03-09T10:59:00Z">
        <w:r w:rsidR="002E5F87">
          <w:t>sensitive to the used laser wavelength</w:t>
        </w:r>
      </w:ins>
      <w:ins w:id="84" w:author="Sten Vollebregt - EWI" w:date="2015-03-09T11:12:00Z">
        <w:r w:rsidR="00614C18">
          <w:t>. This</w:t>
        </w:r>
      </w:ins>
      <w:ins w:id="85" w:author="Sten Vollebregt - EWI" w:date="2015-03-09T10:47:00Z">
        <w:r w:rsidR="002D6BBC">
          <w:t xml:space="preserve"> causes the molecule to be exited into a virtual energy state</w:t>
        </w:r>
      </w:ins>
      <w:ins w:id="86" w:author="Sten Vollebregt - EWI" w:date="2015-03-09T10:49:00Z">
        <w:r w:rsidR="002D6BBC">
          <w:t xml:space="preserve"> for a short time</w:t>
        </w:r>
      </w:ins>
      <w:ins w:id="87" w:author="Sten Vollebregt - EWI" w:date="2015-03-09T10:47:00Z">
        <w:r w:rsidR="002D6BBC">
          <w:t xml:space="preserve">, after which it </w:t>
        </w:r>
      </w:ins>
      <w:proofErr w:type="spellStart"/>
      <w:ins w:id="88" w:author="Sten Vollebregt - EWI" w:date="2015-03-09T10:58:00Z">
        <w:r w:rsidR="002E5F87">
          <w:t>inelastically</w:t>
        </w:r>
        <w:proofErr w:type="spellEnd"/>
        <w:r w:rsidR="002E5F87">
          <w:t xml:space="preserve"> </w:t>
        </w:r>
      </w:ins>
      <w:ins w:id="89" w:author="Sten Vollebregt - EWI" w:date="2015-03-09T10:47:00Z">
        <w:r w:rsidR="002D6BBC">
          <w:t>emits a photo</w:t>
        </w:r>
      </w:ins>
      <w:ins w:id="90" w:author="Sten Vollebregt - EWI" w:date="2015-03-09T10:48:00Z">
        <w:r w:rsidR="002D6BBC">
          <w:t>n.</w:t>
        </w:r>
      </w:ins>
      <w:r>
        <w:t xml:space="preserve"> </w:t>
      </w:r>
      <w:r w:rsidR="0080022C">
        <w:t>In case of solid-state materials the incoming photon creates and electron-hole pair, which can scatter with a phonon in the crystal lattice.</w:t>
      </w:r>
      <w:ins w:id="91" w:author="Sten Vollebregt - EWI" w:date="2015-03-09T10:50:00Z">
        <w:r w:rsidR="002E5F87">
          <w:t xml:space="preserve"> A phonon is a quasiparticle</w:t>
        </w:r>
      </w:ins>
      <w:ins w:id="92" w:author="Sten Vollebregt - EWI" w:date="2015-03-09T10:52:00Z">
        <w:r w:rsidR="002E5F87">
          <w:t>,</w:t>
        </w:r>
      </w:ins>
      <w:ins w:id="93" w:author="Sten Vollebregt - EWI" w:date="2015-03-09T10:50:00Z">
        <w:r w:rsidR="002E5F87">
          <w:t xml:space="preserve"> which </w:t>
        </w:r>
      </w:ins>
      <w:ins w:id="94" w:author="Sten Vollebregt - EWI" w:date="2015-03-09T10:51:00Z">
        <w:r w:rsidR="002E5F87">
          <w:t xml:space="preserve">describes a </w:t>
        </w:r>
      </w:ins>
      <w:ins w:id="95" w:author="Sten Vollebregt - EWI" w:date="2015-03-09T10:53:00Z">
        <w:r w:rsidR="002E5F87">
          <w:t xml:space="preserve">collective </w:t>
        </w:r>
      </w:ins>
      <w:ins w:id="96" w:author="Sten Vollebregt - EWI" w:date="2015-03-09T10:51:00Z">
        <w:r w:rsidR="002E5F87">
          <w:t xml:space="preserve">quantized vibrational motion in a lattice of atoms or </w:t>
        </w:r>
      </w:ins>
      <w:ins w:id="97" w:author="Sten Vollebregt - EWI" w:date="2015-03-09T10:52:00Z">
        <w:r w:rsidR="002E5F87">
          <w:t>molecules</w:t>
        </w:r>
      </w:ins>
      <w:ins w:id="98" w:author="Sten Vollebregt - EWI" w:date="2015-03-09T10:55:00Z">
        <w:r w:rsidR="002E5F87">
          <w:t xml:space="preserve"> in condensed matter</w:t>
        </w:r>
      </w:ins>
      <w:ins w:id="99" w:author="Sten Vollebregt - EWI" w:date="2015-03-09T10:51:00Z">
        <w:r w:rsidR="002E5F87">
          <w:t>.</w:t>
        </w:r>
      </w:ins>
      <w:r w:rsidR="0080022C">
        <w:t xml:space="preserve"> After this </w:t>
      </w:r>
      <w:r w:rsidR="00084FC0">
        <w:t xml:space="preserve">scattering event </w:t>
      </w:r>
      <w:r w:rsidR="0080022C">
        <w:t>the electron-hole pairs decays and emits a photon</w:t>
      </w:r>
      <w:r w:rsidR="00084FC0">
        <w:t xml:space="preserve"> with a shifted frequency</w:t>
      </w:r>
      <w:r w:rsidR="0080022C">
        <w:t>.</w:t>
      </w:r>
    </w:p>
    <w:p w14:paraId="5DED2EF4" w14:textId="0B8FDA0D" w:rsidR="00336E37" w:rsidRDefault="00336E37" w:rsidP="00BD5361">
      <w:pPr>
        <w:jc w:val="both"/>
      </w:pPr>
      <w:r>
        <w:t>The spectrum of these scattered photons is the Raman spectrum, which shows the intensity of the scattered photons versus the frequency difference</w:t>
      </w:r>
      <w:r w:rsidR="0080022C">
        <w:t xml:space="preserve"> (</w:t>
      </w:r>
      <w:r w:rsidR="00084FC0">
        <w:t>measured in</w:t>
      </w:r>
      <w:r w:rsidR="0080022C">
        <w:t xml:space="preserve"> </w:t>
      </w:r>
      <w:ins w:id="100" w:author="Sten Vollebregt - EWI" w:date="2015-03-09T11:13:00Z">
        <w:r w:rsidR="00614C18">
          <w:t xml:space="preserve">wavenumbers with </w:t>
        </w:r>
      </w:ins>
      <w:proofErr w:type="gramStart"/>
      <w:r w:rsidR="0080022C">
        <w:t>units</w:t>
      </w:r>
      <w:proofErr w:type="gramEnd"/>
      <w:r w:rsidR="0080022C">
        <w:t xml:space="preserve"> cm</w:t>
      </w:r>
      <w:r w:rsidR="0080022C">
        <w:rPr>
          <w:vertAlign w:val="superscript"/>
        </w:rPr>
        <w:t>-1</w:t>
      </w:r>
      <w:r w:rsidR="0080022C">
        <w:t>)</w:t>
      </w:r>
      <w:r>
        <w:t xml:space="preserve"> to the incident photons.</w:t>
      </w:r>
      <w:r w:rsidR="0080022C">
        <w:t xml:space="preserve"> </w:t>
      </w:r>
      <w:r w:rsidR="00B2096F">
        <w:t xml:space="preserve">Peaks only appear in the </w:t>
      </w:r>
      <w:r w:rsidR="0080022C">
        <w:t xml:space="preserve">Raman </w:t>
      </w:r>
      <w:r w:rsidR="00B2096F">
        <w:t xml:space="preserve">spectrum </w:t>
      </w:r>
      <w:r w:rsidR="0080022C">
        <w:t>if</w:t>
      </w:r>
      <w:r w:rsidR="00B2096F">
        <w:t xml:space="preserve"> vibrational modes in the system are sensitive to the laser wavelength used</w:t>
      </w:r>
      <w:r w:rsidR="0080022C">
        <w:t>, and their intensity</w:t>
      </w:r>
      <w:r w:rsidR="00084FC0">
        <w:t xml:space="preserve"> and location</w:t>
      </w:r>
      <w:r w:rsidR="0080022C">
        <w:t xml:space="preserve"> can differ between laser wavelengths. </w:t>
      </w:r>
      <w:ins w:id="101" w:author="Sten Vollebregt - EWI" w:date="2015-03-09T11:00:00Z">
        <w:r w:rsidR="006E6828">
          <w:t>Typically</w:t>
        </w:r>
      </w:ins>
      <w:ins w:id="102" w:author="Sten Vollebregt - EWI" w:date="2015-03-09T11:03:00Z">
        <w:r w:rsidR="006E6828">
          <w:t>,</w:t>
        </w:r>
      </w:ins>
      <w:ins w:id="103" w:author="Sten Vollebregt - EWI" w:date="2015-03-09T11:00:00Z">
        <w:r w:rsidR="006E6828">
          <w:t xml:space="preserve"> the peaks fall within a range of 500-2000 cm</w:t>
        </w:r>
      </w:ins>
      <w:ins w:id="104" w:author="Sten Vollebregt - EWI" w:date="2015-03-09T11:01:00Z">
        <w:r w:rsidR="006E6828">
          <w:rPr>
            <w:vertAlign w:val="superscript"/>
          </w:rPr>
          <w:t>-1</w:t>
        </w:r>
      </w:ins>
      <w:ins w:id="105" w:author="Sten Vollebregt - EWI" w:date="2015-03-09T11:02:00Z">
        <w:r w:rsidR="006E6828">
          <w:t>, and higher order peaks can be found around multiples of the wavenumber of the first-order Raman peak.</w:t>
        </w:r>
      </w:ins>
      <w:ins w:id="106" w:author="Sten Vollebregt - EWI" w:date="2015-03-09T11:01:00Z">
        <w:r w:rsidR="006E6828">
          <w:t xml:space="preserve"> </w:t>
        </w:r>
      </w:ins>
      <w:r w:rsidR="0080022C">
        <w:t>The intensity of the peaks depends on many factors, including the power of the laser, focus, acquisition time and the probability of the scattering to occur. Thus, intensities between spectra cannot be compared</w:t>
      </w:r>
      <w:r w:rsidR="00084FC0">
        <w:t xml:space="preserve"> directly</w:t>
      </w:r>
      <w:r w:rsidR="0080022C">
        <w:t xml:space="preserve">, and </w:t>
      </w:r>
      <w:r w:rsidR="002D0297">
        <w:t xml:space="preserve">should always be converted into intensity </w:t>
      </w:r>
      <w:proofErr w:type="gramStart"/>
      <w:r w:rsidR="002D0297">
        <w:t>ratio’s</w:t>
      </w:r>
      <w:proofErr w:type="gramEnd"/>
      <w:r w:rsidR="002D0297">
        <w:t xml:space="preserve">. The full-width at half maximum (FWHM) </w:t>
      </w:r>
      <w:r w:rsidR="00B81D2E">
        <w:t xml:space="preserve">of a peak </w:t>
      </w:r>
      <w:r w:rsidR="002D0297">
        <w:t>can directly</w:t>
      </w:r>
      <w:r w:rsidR="00B81D2E">
        <w:t xml:space="preserve"> be compared</w:t>
      </w:r>
      <w:r w:rsidR="002D0297">
        <w:t xml:space="preserve"> between different measurements.</w:t>
      </w:r>
    </w:p>
    <w:p w14:paraId="6AB743AD" w14:textId="77777777" w:rsidR="00BD5361" w:rsidRPr="00B84DE8" w:rsidRDefault="00BD5361"/>
    <w:p w14:paraId="09E4F3B8" w14:textId="0C1078EF" w:rsidR="00467282" w:rsidRDefault="000331A6">
      <w:r w:rsidRPr="00467282">
        <w:rPr>
          <w:b/>
          <w:sz w:val="28"/>
        </w:rPr>
        <w:t>Procedure</w:t>
      </w:r>
      <w:r w:rsidR="00467282">
        <w:t>:</w:t>
      </w:r>
    </w:p>
    <w:p w14:paraId="5062CCD0" w14:textId="3CE15E02" w:rsidR="006E7D0C" w:rsidRDefault="006E7D0C" w:rsidP="00A5307C">
      <w:pPr>
        <w:pStyle w:val="ListParagraph"/>
        <w:numPr>
          <w:ilvl w:val="0"/>
          <w:numId w:val="1"/>
        </w:numPr>
        <w:jc w:val="both"/>
      </w:pPr>
      <w:r>
        <w:t>Turn on the required laser and select the correct optics</w:t>
      </w:r>
      <w:r w:rsidR="00BA3F14">
        <w:t xml:space="preserve"> for the wavelength used</w:t>
      </w:r>
      <w:r>
        <w:t>. Let the laser warm up to get a stable emission over time.</w:t>
      </w:r>
    </w:p>
    <w:p w14:paraId="5C3B2984" w14:textId="77777777" w:rsidR="006E7D0C" w:rsidRDefault="006E7D0C" w:rsidP="00A5307C">
      <w:pPr>
        <w:pStyle w:val="ListParagraph"/>
        <w:jc w:val="both"/>
      </w:pPr>
    </w:p>
    <w:p w14:paraId="37E0EF10" w14:textId="1F97BC24" w:rsidR="001F3B81" w:rsidRDefault="006E7D0C" w:rsidP="001F3B81">
      <w:pPr>
        <w:pStyle w:val="ListParagraph"/>
        <w:numPr>
          <w:ilvl w:val="0"/>
          <w:numId w:val="1"/>
        </w:numPr>
        <w:jc w:val="both"/>
      </w:pPr>
      <w:r>
        <w:t>Perform the required calibration of the Raman spectroscope.</w:t>
      </w:r>
      <w:ins w:id="107" w:author="Sten Vollebregt - EWI" w:date="2015-03-06T16:11:00Z">
        <w:r w:rsidR="00B211F8">
          <w:t xml:space="preserve"> This depends on the instrument, but here an internal Si reference sample is used to calibrate the Raman shift to the known position of the crystalline Si Raman peak.</w:t>
        </w:r>
      </w:ins>
      <w:ins w:id="108" w:author="Sten Vollebregt" w:date="2015-03-31T19:51:00Z">
        <w:r w:rsidR="001F3B81">
          <w:t xml:space="preserve"> </w:t>
        </w:r>
      </w:ins>
      <w:ins w:id="109" w:author="Sten Vollebregt" w:date="2015-03-31T20:04:00Z">
        <w:r w:rsidR="00F74348">
          <w:t>Si is often used as it gives a strong sharp peak at a known position</w:t>
        </w:r>
      </w:ins>
      <w:ins w:id="110" w:author="Sten Vollebregt" w:date="2015-03-31T20:06:00Z">
        <w:r w:rsidR="00F74348">
          <w:t xml:space="preserve"> which is</w:t>
        </w:r>
      </w:ins>
      <w:ins w:id="111" w:author="Sten Vollebregt" w:date="2015-03-31T20:05:00Z">
        <w:r w:rsidR="00F74348">
          <w:t xml:space="preserve"> insensitive to the laser wavelength</w:t>
        </w:r>
      </w:ins>
      <w:ins w:id="112" w:author="Sten Vollebregt" w:date="2015-03-31T20:04:00Z">
        <w:r w:rsidR="00F74348">
          <w:t xml:space="preserve">. </w:t>
        </w:r>
      </w:ins>
      <w:ins w:id="113" w:author="Sten Vollebregt" w:date="2015-03-31T19:51:00Z">
        <w:r w:rsidR="001F3B81">
          <w:t>First</w:t>
        </w:r>
      </w:ins>
      <w:ins w:id="114" w:author="Sten Vollebregt" w:date="2015-03-31T20:06:00Z">
        <w:r w:rsidR="00F74348">
          <w:t>,</w:t>
        </w:r>
      </w:ins>
      <w:ins w:id="115" w:author="Sten Vollebregt" w:date="2015-03-31T19:51:00Z">
        <w:r w:rsidR="001F3B81">
          <w:t xml:space="preserve"> the Raman spectrum of the reference sample is obtained using </w:t>
        </w:r>
      </w:ins>
      <w:ins w:id="116" w:author="Sten Vollebregt" w:date="2015-03-31T20:39:00Z">
        <w:r w:rsidR="00C0756C">
          <w:t xml:space="preserve">an </w:t>
        </w:r>
      </w:ins>
      <w:ins w:id="117" w:author="Sten Vollebregt" w:date="2015-03-31T19:51:00Z">
        <w:r w:rsidR="001F3B81">
          <w:t>appropriate exposure energy and time. The</w:t>
        </w:r>
      </w:ins>
      <w:ins w:id="118" w:author="Sten Vollebregt" w:date="2015-03-31T19:52:00Z">
        <w:r w:rsidR="001F3B81">
          <w:t xml:space="preserve"> wavenumber of </w:t>
        </w:r>
      </w:ins>
      <w:ins w:id="119" w:author="Sten Vollebregt" w:date="2015-03-31T20:39:00Z">
        <w:r w:rsidR="00C0756C">
          <w:t xml:space="preserve">obtained spectrum </w:t>
        </w:r>
      </w:ins>
      <w:ins w:id="120" w:author="Sten Vollebregt" w:date="2015-03-31T19:52:00Z">
        <w:r w:rsidR="001F3B81">
          <w:t>is compared to values from the literature</w:t>
        </w:r>
      </w:ins>
      <w:ins w:id="121" w:author="Sten Vollebregt" w:date="2015-03-31T19:51:00Z">
        <w:r w:rsidR="001F3B81">
          <w:t xml:space="preserve"> (in th</w:t>
        </w:r>
      </w:ins>
      <w:ins w:id="122" w:author="Sten Vollebregt" w:date="2015-03-31T19:52:00Z">
        <w:r w:rsidR="001F3B81">
          <w:t>e case for Si</w:t>
        </w:r>
      </w:ins>
      <w:ins w:id="123" w:author="Sten Vollebregt" w:date="2015-03-31T20:39:00Z">
        <w:r w:rsidR="00C0756C">
          <w:t xml:space="preserve"> a strong peak</w:t>
        </w:r>
      </w:ins>
      <w:ins w:id="124" w:author="Sten Vollebregt" w:date="2015-03-31T19:52:00Z">
        <w:r w:rsidR="001F3B81">
          <w:t xml:space="preserve"> at </w:t>
        </w:r>
      </w:ins>
      <w:ins w:id="125" w:author="Sten Vollebregt" w:date="2015-03-31T19:51:00Z">
        <w:r w:rsidR="001F3B81">
          <w:t>520</w:t>
        </w:r>
      </w:ins>
      <w:ins w:id="126" w:author="Sten Vollebregt" w:date="2015-03-31T19:55:00Z">
        <w:r w:rsidR="001F3B81">
          <w:t>.7</w:t>
        </w:r>
      </w:ins>
      <w:ins w:id="127" w:author="Sten Vollebregt" w:date="2015-03-31T20:40:00Z">
        <w:r w:rsidR="00C0756C">
          <w:t>±0.5</w:t>
        </w:r>
      </w:ins>
      <w:ins w:id="128" w:author="Sten Vollebregt" w:date="2015-03-31T19:51:00Z">
        <w:r w:rsidR="001F3B81">
          <w:t xml:space="preserve"> cm</w:t>
        </w:r>
      </w:ins>
      <w:ins w:id="129" w:author="Sten Vollebregt" w:date="2015-03-31T19:52:00Z">
        <w:r w:rsidR="001F3B81">
          <w:rPr>
            <w:vertAlign w:val="superscript"/>
          </w:rPr>
          <w:t>-1</w:t>
        </w:r>
      </w:ins>
      <w:ins w:id="130" w:author="Sten Vollebregt" w:date="2015-03-31T20:40:00Z">
        <w:r w:rsidR="00C0756C">
          <w:rPr>
            <w:vertAlign w:val="superscript"/>
          </w:rPr>
          <w:t xml:space="preserve"> </w:t>
        </w:r>
        <w:r w:rsidR="00C0756C">
          <w:t>should be observed</w:t>
        </w:r>
      </w:ins>
      <w:ins w:id="131" w:author="Sten Vollebregt" w:date="2015-03-31T19:52:00Z">
        <w:r w:rsidR="001F3B81">
          <w:t>)</w:t>
        </w:r>
      </w:ins>
      <w:ins w:id="132" w:author="Sten Vollebregt" w:date="2015-03-31T19:53:00Z">
        <w:r w:rsidR="001F3B81">
          <w:t>. In case of a mismatch</w:t>
        </w:r>
      </w:ins>
      <w:ins w:id="133" w:author="Sten Vollebregt" w:date="2015-03-31T20:40:00Z">
        <w:r w:rsidR="00C0756C">
          <w:t>,</w:t>
        </w:r>
      </w:ins>
      <w:ins w:id="134" w:author="Sten Vollebregt" w:date="2015-03-31T19:53:00Z">
        <w:r w:rsidR="001F3B81">
          <w:t xml:space="preserve"> </w:t>
        </w:r>
      </w:ins>
      <w:ins w:id="135" w:author="Sten Vollebregt" w:date="2015-03-31T20:02:00Z">
        <w:r w:rsidR="00B73CCC">
          <w:t>the position</w:t>
        </w:r>
      </w:ins>
      <w:ins w:id="136" w:author="Sten Vollebregt" w:date="2015-03-31T20:00:00Z">
        <w:r w:rsidR="001F3B81">
          <w:t xml:space="preserve"> of the CCD with respect to the </w:t>
        </w:r>
        <w:proofErr w:type="spellStart"/>
        <w:r w:rsidR="001F3B81">
          <w:t>monochr</w:t>
        </w:r>
      </w:ins>
      <w:ins w:id="137" w:author="Sten Vollebregt" w:date="2015-03-31T20:01:00Z">
        <w:r w:rsidR="001F3B81">
          <w:t>o</w:t>
        </w:r>
      </w:ins>
      <w:ins w:id="138" w:author="Sten Vollebregt" w:date="2015-03-31T20:00:00Z">
        <w:r w:rsidR="001F3B81">
          <w:t>mator</w:t>
        </w:r>
        <w:proofErr w:type="spellEnd"/>
        <w:r w:rsidR="001F3B81">
          <w:t xml:space="preserve"> (often a grating)</w:t>
        </w:r>
      </w:ins>
      <w:ins w:id="139" w:author="Sten Vollebregt" w:date="2015-03-31T20:01:00Z">
        <w:r w:rsidR="001F3B81">
          <w:t xml:space="preserve"> has to be changed. Most commercially available Raman tools include calibration routines</w:t>
        </w:r>
      </w:ins>
      <w:ins w:id="140" w:author="Sten Vollebregt" w:date="2015-03-31T20:06:00Z">
        <w:r w:rsidR="00F74348">
          <w:t xml:space="preserve"> to achieve this</w:t>
        </w:r>
      </w:ins>
      <w:ins w:id="141" w:author="Sten Vollebregt" w:date="2015-03-31T20:01:00Z">
        <w:r w:rsidR="001F3B81">
          <w:t>.</w:t>
        </w:r>
      </w:ins>
    </w:p>
    <w:p w14:paraId="64B48FB5" w14:textId="77777777" w:rsidR="006E7D0C" w:rsidRDefault="006E7D0C" w:rsidP="00A5307C">
      <w:pPr>
        <w:pStyle w:val="ListParagraph"/>
        <w:jc w:val="both"/>
      </w:pPr>
    </w:p>
    <w:p w14:paraId="553BBC0F" w14:textId="0954225A" w:rsidR="006E7D0C" w:rsidRDefault="006E7D0C" w:rsidP="00A5307C">
      <w:pPr>
        <w:pStyle w:val="ListParagraph"/>
        <w:numPr>
          <w:ilvl w:val="0"/>
          <w:numId w:val="1"/>
        </w:numPr>
        <w:jc w:val="both"/>
      </w:pPr>
      <w:r>
        <w:lastRenderedPageBreak/>
        <w:t xml:space="preserve">Place the sample underneath the microscope and focus on the layer which has to be investigated. </w:t>
      </w:r>
      <w:ins w:id="142" w:author="Sten Vollebregt - EWI" w:date="2015-03-06T16:21:00Z">
        <w:r w:rsidR="00B84F63">
          <w:t xml:space="preserve">In general, a close-able dark enclosure is used to remove stray light. </w:t>
        </w:r>
      </w:ins>
      <w:r>
        <w:t>Make sure the path of the laser is not obstructed by light absorbing or Raman active layers in order to obtain a clean spectrum.</w:t>
      </w:r>
      <w:ins w:id="143" w:author="Sten Vollebregt - EWI" w:date="2015-03-06T16:13:00Z">
        <w:r w:rsidR="00B211F8">
          <w:t xml:space="preserve"> In the literature Raman spectra can be found </w:t>
        </w:r>
      </w:ins>
      <w:ins w:id="144" w:author="Sten Vollebregt - EWI" w:date="2015-03-09T11:15:00Z">
        <w:r w:rsidR="009C0108">
          <w:t xml:space="preserve">taken </w:t>
        </w:r>
      </w:ins>
      <w:ins w:id="145" w:author="Sten Vollebregt - EWI" w:date="2015-03-06T16:13:00Z">
        <w:r w:rsidR="00B211F8">
          <w:t>from many materials, which can be used to</w:t>
        </w:r>
      </w:ins>
      <w:ins w:id="146" w:author="Sten Vollebregt - EWI" w:date="2015-03-06T16:14:00Z">
        <w:r w:rsidR="00B211F8">
          <w:t xml:space="preserve"> determine which materials might influence the experiment. If unknown peaks appear beside the peaks known to originate from the sample</w:t>
        </w:r>
      </w:ins>
      <w:ins w:id="147" w:author="Sten Vollebregt - EWI" w:date="2015-03-09T11:15:00Z">
        <w:r w:rsidR="009C0108">
          <w:t>,</w:t>
        </w:r>
      </w:ins>
      <w:ins w:id="148" w:author="Sten Vollebregt - EWI" w:date="2015-03-06T16:14:00Z">
        <w:r w:rsidR="00B211F8">
          <w:t xml:space="preserve"> they can </w:t>
        </w:r>
      </w:ins>
      <w:ins w:id="149" w:author="Sten Vollebregt - EWI" w:date="2015-03-06T16:15:00Z">
        <w:r w:rsidR="00B211F8">
          <w:t>either</w:t>
        </w:r>
      </w:ins>
      <w:ins w:id="150" w:author="Sten Vollebregt - EWI" w:date="2015-03-06T16:14:00Z">
        <w:r w:rsidR="00B211F8">
          <w:t xml:space="preserve"> </w:t>
        </w:r>
      </w:ins>
      <w:ins w:id="151" w:author="Sten Vollebregt - EWI" w:date="2015-03-06T16:15:00Z">
        <w:r w:rsidR="00B211F8">
          <w:t>by cosmic rays (which are generally only a few wavenumbers wide and very intense)</w:t>
        </w:r>
      </w:ins>
      <w:ins w:id="152" w:author="Sten Vollebregt - EWI" w:date="2015-03-09T11:15:00Z">
        <w:r w:rsidR="009C0108">
          <w:t>,</w:t>
        </w:r>
      </w:ins>
      <w:ins w:id="153" w:author="Sten Vollebregt - EWI" w:date="2015-03-06T16:15:00Z">
        <w:r w:rsidR="00B211F8">
          <w:t xml:space="preserve"> or other layers </w:t>
        </w:r>
      </w:ins>
      <w:ins w:id="154" w:author="Sten Vollebregt - EWI" w:date="2015-03-09T11:15:00Z">
        <w:r w:rsidR="009C0108">
          <w:t>interfering</w:t>
        </w:r>
      </w:ins>
      <w:ins w:id="155" w:author="Sten Vollebregt - EWI" w:date="2015-03-06T16:15:00Z">
        <w:r w:rsidR="00B211F8">
          <w:t xml:space="preserve"> with the measurement.</w:t>
        </w:r>
      </w:ins>
      <w:r w:rsidR="00A5307C">
        <w:t xml:space="preserve"> If the layer is thin compared to the a</w:t>
      </w:r>
      <w:r w:rsidR="00BA3F14">
        <w:t>ttenuation</w:t>
      </w:r>
      <w:r w:rsidR="00A5307C">
        <w:t xml:space="preserve"> length of the laser in the material</w:t>
      </w:r>
      <w:r w:rsidR="00BA3F14">
        <w:t>,</w:t>
      </w:r>
      <w:r w:rsidR="00A5307C">
        <w:t xml:space="preserve"> it is likely that the substrate underneath will also be probed.</w:t>
      </w:r>
    </w:p>
    <w:p w14:paraId="791061A0" w14:textId="77777777" w:rsidR="006E7D0C" w:rsidRDefault="006E7D0C" w:rsidP="00A5307C">
      <w:pPr>
        <w:pStyle w:val="ListParagraph"/>
        <w:jc w:val="both"/>
      </w:pPr>
    </w:p>
    <w:p w14:paraId="084A1BE4" w14:textId="27B6CAF0" w:rsidR="006E7D0C" w:rsidRDefault="006E7D0C" w:rsidP="00A5307C">
      <w:pPr>
        <w:pStyle w:val="ListParagraph"/>
        <w:numPr>
          <w:ilvl w:val="0"/>
          <w:numId w:val="1"/>
        </w:numPr>
        <w:jc w:val="both"/>
      </w:pPr>
      <w:r>
        <w:t>Select the range of wavenumbers which should be scanned by the monochromator.</w:t>
      </w:r>
      <w:ins w:id="156" w:author="Sten Vollebregt - EWI" w:date="2015-03-06T16:15:00Z">
        <w:r w:rsidR="00B211F8">
          <w:t xml:space="preserve"> T</w:t>
        </w:r>
      </w:ins>
      <w:ins w:id="157" w:author="Sten Vollebregt - EWI" w:date="2015-03-06T16:16:00Z">
        <w:r w:rsidR="00B211F8">
          <w:t xml:space="preserve">his is highly </w:t>
        </w:r>
        <w:proofErr w:type="gramStart"/>
        <w:r w:rsidR="00B211F8">
          <w:t>sample</w:t>
        </w:r>
        <w:proofErr w:type="gramEnd"/>
        <w:r w:rsidR="00B211F8">
          <w:t xml:space="preserve"> dependent. Generally in the literature the regions at which the interested Raman peaks will appear can be found.</w:t>
        </w:r>
      </w:ins>
      <w:ins w:id="158" w:author="Sten Vollebregt - EWI" w:date="2015-03-06T16:17:00Z">
        <w:r w:rsidR="00B211F8">
          <w:t xml:space="preserve"> For completely unknown samples a wide range (</w:t>
        </w:r>
        <w:r w:rsidR="00B211F8">
          <w:rPr>
            <w:i/>
          </w:rPr>
          <w:t xml:space="preserve">e.g. </w:t>
        </w:r>
        <w:r w:rsidR="00B211F8" w:rsidRPr="00B211F8">
          <w:rPr>
            <w:rPrChange w:id="159" w:author="Sten Vollebregt - EWI" w:date="2015-03-06T16:18:00Z">
              <w:rPr>
                <w:i/>
              </w:rPr>
            </w:rPrChange>
          </w:rPr>
          <w:t>100-</w:t>
        </w:r>
      </w:ins>
      <w:ins w:id="160" w:author="Sten Vollebregt - EWI" w:date="2015-03-09T11:15:00Z">
        <w:r w:rsidR="009C0108">
          <w:t>2</w:t>
        </w:r>
      </w:ins>
      <w:ins w:id="161" w:author="Sten Vollebregt - EWI" w:date="2015-03-06T16:17:00Z">
        <w:r w:rsidR="00B211F8" w:rsidRPr="00B211F8">
          <w:rPr>
            <w:rPrChange w:id="162" w:author="Sten Vollebregt - EWI" w:date="2015-03-06T16:18:00Z">
              <w:rPr>
                <w:i/>
              </w:rPr>
            </w:rPrChange>
          </w:rPr>
          <w:t>000 cm</w:t>
        </w:r>
        <w:r w:rsidR="00B211F8" w:rsidRPr="00B211F8">
          <w:rPr>
            <w:vertAlign w:val="superscript"/>
            <w:rPrChange w:id="163" w:author="Sten Vollebregt - EWI" w:date="2015-03-06T16:18:00Z">
              <w:rPr>
                <w:i/>
                <w:vertAlign w:val="superscript"/>
              </w:rPr>
            </w:rPrChange>
          </w:rPr>
          <w:t>-1</w:t>
        </w:r>
        <w:r w:rsidR="00B211F8">
          <w:rPr>
            <w:i/>
          </w:rPr>
          <w:t xml:space="preserve">) </w:t>
        </w:r>
        <w:r w:rsidR="00B211F8" w:rsidRPr="00B211F8">
          <w:rPr>
            <w:rPrChange w:id="164" w:author="Sten Vollebregt - EWI" w:date="2015-03-06T16:17:00Z">
              <w:rPr>
                <w:i/>
              </w:rPr>
            </w:rPrChange>
          </w:rPr>
          <w:t xml:space="preserve">test scan can be </w:t>
        </w:r>
      </w:ins>
      <w:ins w:id="165" w:author="Sten Vollebregt - EWI" w:date="2015-03-06T16:18:00Z">
        <w:r w:rsidR="00B211F8">
          <w:t>performed.</w:t>
        </w:r>
      </w:ins>
      <w:ins w:id="166" w:author="Sten Vollebregt - EWI" w:date="2015-03-06T16:16:00Z">
        <w:r w:rsidR="00B211F8">
          <w:t xml:space="preserve"> </w:t>
        </w:r>
      </w:ins>
      <w:r>
        <w:t xml:space="preserve"> Extended scans will consume more time</w:t>
      </w:r>
      <w:ins w:id="167" w:author="Sten Vollebregt - EWI" w:date="2015-03-06T16:18:00Z">
        <w:r w:rsidR="00B211F8">
          <w:t>, though</w:t>
        </w:r>
      </w:ins>
      <w:r>
        <w:t>. Select a laser intensity which produces sufficient signal, but which doesn’t damage the crystal lattice of the material under investigation (</w:t>
      </w:r>
      <w:r>
        <w:rPr>
          <w:i/>
        </w:rPr>
        <w:t>e.g.</w:t>
      </w:r>
      <w:r>
        <w:t xml:space="preserve"> if amorphous Si is investigated a high intensity laser can crystallize the sample)</w:t>
      </w:r>
      <w:r w:rsidR="00A5307C">
        <w:t xml:space="preserve">. </w:t>
      </w:r>
      <w:ins w:id="168" w:author="Sten Vollebregt - EWI" w:date="2015-03-06T16:19:00Z">
        <w:r w:rsidR="00A51A82">
          <w:t xml:space="preserve">This can be checked by imaging the same spot twice, if the spectrum changes damage might have occurred. </w:t>
        </w:r>
      </w:ins>
      <w:r w:rsidR="00A5307C">
        <w:t>If the signal is too weak the exposure time can be increased.</w:t>
      </w:r>
    </w:p>
    <w:p w14:paraId="7E4F28FF" w14:textId="77777777" w:rsidR="00A5307C" w:rsidRDefault="00A5307C" w:rsidP="00A5307C">
      <w:pPr>
        <w:pStyle w:val="ListParagraph"/>
      </w:pPr>
    </w:p>
    <w:p w14:paraId="29E7C1D0" w14:textId="35E1C887" w:rsidR="00A5307C" w:rsidRDefault="00A5307C" w:rsidP="00A5307C">
      <w:pPr>
        <w:pStyle w:val="ListParagraph"/>
        <w:numPr>
          <w:ilvl w:val="0"/>
          <w:numId w:val="1"/>
        </w:numPr>
        <w:jc w:val="both"/>
      </w:pPr>
      <w:r>
        <w:t>Acquire the spectrum of the sample</w:t>
      </w:r>
      <w:r w:rsidR="0054460B">
        <w:t>.</w:t>
      </w:r>
      <w:ins w:id="169" w:author="Sten Vollebregt - EWI" w:date="2015-03-06T16:20:00Z">
        <w:r w:rsidR="00B84F63">
          <w:t xml:space="preserve"> This is </w:t>
        </w:r>
      </w:ins>
      <w:ins w:id="170" w:author="Sten Vollebregt - EWI" w:date="2015-03-06T16:22:00Z">
        <w:r w:rsidR="003C1C8A">
          <w:t xml:space="preserve">generally </w:t>
        </w:r>
      </w:ins>
      <w:ins w:id="171" w:author="Sten Vollebregt - EWI" w:date="2015-03-06T16:20:00Z">
        <w:r w:rsidR="00B84F63">
          <w:t>done automatically by the instrument while scanning the monochromator</w:t>
        </w:r>
      </w:ins>
      <w:ins w:id="172" w:author="Sten Vollebregt - EWI" w:date="2015-03-06T16:22:00Z">
        <w:r w:rsidR="003C1C8A">
          <w:t xml:space="preserve"> and reading the CCD output</w:t>
        </w:r>
      </w:ins>
      <w:ins w:id="173" w:author="Sten Vollebregt - EWI" w:date="2015-03-06T16:20:00Z">
        <w:r w:rsidR="00B84F63">
          <w:t xml:space="preserve">. No background scans </w:t>
        </w:r>
      </w:ins>
      <w:ins w:id="174" w:author="Sten Vollebregt - EWI" w:date="2015-03-06T16:22:00Z">
        <w:r w:rsidR="00B84F63">
          <w:t>have to be performed if the sample is in a completely dark enclosure, otherwise stray light will influence the measurement.</w:t>
        </w:r>
      </w:ins>
    </w:p>
    <w:p w14:paraId="192886E3" w14:textId="77777777" w:rsidR="00A5307C" w:rsidRDefault="00A5307C" w:rsidP="00A5307C">
      <w:pPr>
        <w:pStyle w:val="ListParagraph"/>
      </w:pPr>
    </w:p>
    <w:p w14:paraId="44755958" w14:textId="4E1D919D" w:rsidR="00A5307C" w:rsidRDefault="0054460B" w:rsidP="00A5307C">
      <w:pPr>
        <w:pStyle w:val="ListParagraph"/>
        <w:numPr>
          <w:ilvl w:val="0"/>
          <w:numId w:val="1"/>
        </w:numPr>
        <w:jc w:val="both"/>
      </w:pPr>
      <w:r>
        <w:t>Investigate the data using appropriate software and by using the literature. This can include the removal of cosmic rays</w:t>
      </w:r>
      <w:del w:id="175" w:author="Sten Vollebregt - EWI" w:date="2015-03-06T16:43:00Z">
        <w:r w:rsidDel="00F4577F">
          <w:delText xml:space="preserve"> (</w:delText>
        </w:r>
      </w:del>
      <w:ins w:id="176" w:author="Sten Vollebregt - EWI" w:date="2015-03-06T16:43:00Z">
        <w:r w:rsidR="00F4577F">
          <w:t xml:space="preserve">, </w:t>
        </w:r>
      </w:ins>
      <w:r>
        <w:t>which appear as</w:t>
      </w:r>
      <w:ins w:id="177" w:author="Sten Vollebregt - EWI" w:date="2015-03-06T16:42:00Z">
        <w:r w:rsidR="00F4577F">
          <w:t xml:space="preserve"> very</w:t>
        </w:r>
      </w:ins>
      <w:r>
        <w:t xml:space="preserve"> sharp</w:t>
      </w:r>
      <w:ins w:id="178" w:author="Sten Vollebregt - EWI" w:date="2015-03-06T16:42:00Z">
        <w:r w:rsidR="00F4577F">
          <w:t xml:space="preserve"> and intense</w:t>
        </w:r>
      </w:ins>
      <w:r>
        <w:t xml:space="preserve"> lines in the spectrum</w:t>
      </w:r>
      <w:ins w:id="179" w:author="Sten Vollebregt - EWI" w:date="2015-03-06T16:43:00Z">
        <w:r w:rsidR="00F4577F">
          <w:t xml:space="preserve"> and can generally be completely removed.</w:t>
        </w:r>
      </w:ins>
      <w:del w:id="180" w:author="Sten Vollebregt - EWI" w:date="2015-03-06T16:43:00Z">
        <w:r w:rsidDel="00F4577F">
          <w:delText>)</w:delText>
        </w:r>
      </w:del>
      <w:ins w:id="181" w:author="Sten Vollebregt - EWI" w:date="2015-03-06T16:43:00Z">
        <w:r w:rsidR="00F4577F">
          <w:t>.</w:t>
        </w:r>
      </w:ins>
      <w:del w:id="182" w:author="Sten Vollebregt - EWI" w:date="2015-03-06T16:43:00Z">
        <w:r w:rsidDel="00F4577F">
          <w:delText>,</w:delText>
        </w:r>
      </w:del>
      <w:r>
        <w:t xml:space="preserve"> </w:t>
      </w:r>
      <w:del w:id="183" w:author="Sten Vollebregt - EWI" w:date="2015-03-06T16:43:00Z">
        <w:r w:rsidDel="00F4577F">
          <w:delText>baseline removal caused by interference</w:delText>
        </w:r>
      </w:del>
      <w:ins w:id="184" w:author="Sten Vollebregt - EWI" w:date="2015-03-06T16:43:00Z">
        <w:r w:rsidR="00F4577F">
          <w:t>Interference</w:t>
        </w:r>
      </w:ins>
      <w:r>
        <w:t xml:space="preserve"> with the substrate or contaminants</w:t>
      </w:r>
      <w:ins w:id="185" w:author="Sten Vollebregt - EWI" w:date="2015-03-06T16:43:00Z">
        <w:r w:rsidR="00F4577F">
          <w:t xml:space="preserve"> can result in a baseline, which can be removed by </w:t>
        </w:r>
      </w:ins>
      <w:ins w:id="186" w:author="Sten Vollebregt - EWI" w:date="2015-03-06T16:44:00Z">
        <w:r w:rsidR="00F4577F">
          <w:t>fitting</w:t>
        </w:r>
      </w:ins>
      <w:ins w:id="187" w:author="Sten Vollebregt - EWI" w:date="2015-03-06T16:43:00Z">
        <w:r w:rsidR="00F4577F">
          <w:t xml:space="preserve"> a</w:t>
        </w:r>
      </w:ins>
      <w:ins w:id="188" w:author="Sten Vollebregt - EWI" w:date="2015-03-06T16:44:00Z">
        <w:r w:rsidR="00F4577F">
          <w:t xml:space="preserve"> appropriate curve (</w:t>
        </w:r>
        <w:r w:rsidR="00F4577F">
          <w:rPr>
            <w:i/>
          </w:rPr>
          <w:t>e.g.</w:t>
        </w:r>
        <w:r w:rsidR="00F4577F">
          <w:t xml:space="preserve"> linear line or spline) to the regions of the spectrum which are expected to be flat (</w:t>
        </w:r>
      </w:ins>
      <w:ins w:id="189" w:author="Sten Vollebregt - EWI" w:date="2015-03-06T16:45:00Z">
        <w:r w:rsidR="00F4577F">
          <w:rPr>
            <w:i/>
          </w:rPr>
          <w:t xml:space="preserve">i.e. </w:t>
        </w:r>
        <w:r w:rsidR="00F4577F" w:rsidRPr="00F4577F">
          <w:rPr>
            <w:rPrChange w:id="190" w:author="Sten Vollebregt - EWI" w:date="2015-03-06T16:45:00Z">
              <w:rPr>
                <w:i/>
              </w:rPr>
            </w:rPrChange>
          </w:rPr>
          <w:t>do not contain</w:t>
        </w:r>
        <w:r w:rsidR="00F4577F">
          <w:t xml:space="preserve"> Raman peaks originating from the sample).</w:t>
        </w:r>
      </w:ins>
      <w:ins w:id="191" w:author="Sten Vollebregt - EWI" w:date="2015-03-06T16:43:00Z">
        <w:r w:rsidR="00F4577F">
          <w:t xml:space="preserve"> </w:t>
        </w:r>
      </w:ins>
      <w:del w:id="192" w:author="Sten Vollebregt - EWI" w:date="2015-03-06T16:45:00Z">
        <w:r w:rsidR="0086234A" w:rsidDel="00F4577F">
          <w:delText>,</w:delText>
        </w:r>
        <w:r w:rsidDel="00F4577F">
          <w:delText xml:space="preserve"> and appropriate fitting of the spectrum if peaks are convoluted.</w:delText>
        </w:r>
      </w:del>
      <w:ins w:id="193" w:author="Sten Vollebregt - EWI" w:date="2015-03-06T16:45:00Z">
        <w:r w:rsidR="00F4577F">
          <w:t>For some materials the different Raman peaks can appear so close to each</w:t>
        </w:r>
      </w:ins>
      <w:ins w:id="194" w:author="Sten Vollebregt - EWI" w:date="2015-03-06T16:46:00Z">
        <w:r w:rsidR="00F4577F">
          <w:t>-</w:t>
        </w:r>
      </w:ins>
      <w:ins w:id="195" w:author="Sten Vollebregt - EWI" w:date="2015-03-06T16:45:00Z">
        <w:r w:rsidR="00F4577F">
          <w:t xml:space="preserve">other that </w:t>
        </w:r>
      </w:ins>
      <w:ins w:id="196" w:author="Sten Vollebregt - EWI" w:date="2015-03-06T16:46:00Z">
        <w:r w:rsidR="00F4577F">
          <w:t>peak deconvolution might be necessary, for this check the literature on the material under investigation.</w:t>
        </w:r>
      </w:ins>
    </w:p>
    <w:p w14:paraId="61C7E7BA" w14:textId="77777777" w:rsidR="00B06148" w:rsidRDefault="00B06148" w:rsidP="00B06148">
      <w:pPr>
        <w:pStyle w:val="ListParagraph"/>
        <w:jc w:val="both"/>
      </w:pPr>
    </w:p>
    <w:p w14:paraId="2F66824E" w14:textId="17217238" w:rsidR="00467282" w:rsidRDefault="00467282">
      <w:r w:rsidRPr="00467282">
        <w:rPr>
          <w:b/>
          <w:sz w:val="28"/>
        </w:rPr>
        <w:t>Representative Result</w:t>
      </w:r>
      <w:r w:rsidR="003E02E7">
        <w:rPr>
          <w:b/>
          <w:sz w:val="28"/>
        </w:rPr>
        <w:t>s</w:t>
      </w:r>
      <w:r>
        <w:t>:</w:t>
      </w:r>
    </w:p>
    <w:p w14:paraId="723C26AF" w14:textId="69E90E27" w:rsidR="00FD2B99" w:rsidRDefault="00FD2B99" w:rsidP="00FD2B99">
      <w:pPr>
        <w:jc w:val="both"/>
      </w:pPr>
      <w:r>
        <w:t xml:space="preserve">The Raman spectrum taken from multi-walled carbon </w:t>
      </w:r>
      <w:proofErr w:type="gramStart"/>
      <w:r>
        <w:t>nanotubes using a 514 nm l</w:t>
      </w:r>
      <w:r w:rsidR="007D3F03">
        <w:t>aser is</w:t>
      </w:r>
      <w:proofErr w:type="gramEnd"/>
      <w:r w:rsidR="007D3F03">
        <w:t xml:space="preserve"> shown here. The </w:t>
      </w:r>
      <w:r>
        <w:t>linear baseline has been removed and the data has been normalized to the most intense feature around 158</w:t>
      </w:r>
      <w:r w:rsidR="00D044DD">
        <w:t>2</w:t>
      </w:r>
      <w:r>
        <w:t xml:space="preserve"> cm</w:t>
      </w:r>
      <w:r>
        <w:rPr>
          <w:vertAlign w:val="superscript"/>
        </w:rPr>
        <w:t>-1</w:t>
      </w:r>
      <w:r>
        <w:t>.</w:t>
      </w:r>
    </w:p>
    <w:p w14:paraId="1A7DCF5A" w14:textId="5B7A929C" w:rsidR="000458D2" w:rsidRDefault="00FD2B99" w:rsidP="00FD2B99">
      <w:pPr>
        <w:jc w:val="both"/>
      </w:pPr>
      <w:r>
        <w:lastRenderedPageBreak/>
        <w:t>Several peaks can be observed, which originate from different crystalline features of the sample. The D-peak at 1350 cm</w:t>
      </w:r>
      <w:r>
        <w:rPr>
          <w:vertAlign w:val="superscript"/>
        </w:rPr>
        <w:t>-1</w:t>
      </w:r>
      <w:r>
        <w:t xml:space="preserve"> originates form double resonance elastic phonon scattering with a defect in the crystal lattice. The G-peak</w:t>
      </w:r>
      <w:r w:rsidR="00FA3008">
        <w:t xml:space="preserve"> (1582 cm</w:t>
      </w:r>
      <w:r w:rsidR="00FA3008">
        <w:rPr>
          <w:vertAlign w:val="superscript"/>
        </w:rPr>
        <w:t>-1</w:t>
      </w:r>
      <w:r w:rsidR="00FA3008">
        <w:t>)</w:t>
      </w:r>
      <w:r>
        <w:t xml:space="preserve"> is related to the sp</w:t>
      </w:r>
      <w:r>
        <w:rPr>
          <w:vertAlign w:val="superscript"/>
        </w:rPr>
        <w:t>2</w:t>
      </w:r>
      <w:r>
        <w:t xml:space="preserve"> hybridized C-C bond and can be found in any graphitic material. </w:t>
      </w:r>
      <w:proofErr w:type="gramStart"/>
      <w:r>
        <w:t>This strong peak actually has a shoulder on the right side of the spectrum, which is the</w:t>
      </w:r>
      <w:r w:rsidR="00D044DD">
        <w:t xml:space="preserve"> </w:t>
      </w:r>
      <w:r>
        <w:t xml:space="preserve">D’ peak </w:t>
      </w:r>
      <w:r w:rsidR="00D044DD">
        <w:t>around 1620 cm</w:t>
      </w:r>
      <w:r w:rsidR="00D044DD">
        <w:rPr>
          <w:vertAlign w:val="superscript"/>
        </w:rPr>
        <w:t>-1</w:t>
      </w:r>
      <w:r w:rsidR="00D044DD">
        <w:t>.</w:t>
      </w:r>
      <w:proofErr w:type="gramEnd"/>
      <w:r w:rsidR="00D044DD">
        <w:t xml:space="preserve"> This peak</w:t>
      </w:r>
      <w:r>
        <w:t xml:space="preserve"> is again defect related</w:t>
      </w:r>
      <w:r w:rsidR="00FA3008">
        <w:t>.</w:t>
      </w:r>
    </w:p>
    <w:p w14:paraId="3199EF75" w14:textId="14624B43" w:rsidR="00D044DD" w:rsidRPr="00D044DD" w:rsidRDefault="00D044DD" w:rsidP="00FD2B99">
      <w:pPr>
        <w:jc w:val="both"/>
      </w:pPr>
      <w:r>
        <w:t>At higher wavenumbers several other peaks can be observed. The G’ (or 2D) peak around 2700 cm</w:t>
      </w:r>
      <w:r>
        <w:rPr>
          <w:vertAlign w:val="superscript"/>
        </w:rPr>
        <w:t>-1</w:t>
      </w:r>
      <w:r>
        <w:t xml:space="preserve"> is the overtone of the D band, and is caused by two inelastic phonon scattering processes. Because of this it does not need defects and can be found in high crystalline samples. </w:t>
      </w:r>
      <w:proofErr w:type="gramStart"/>
      <w:r>
        <w:t>The same is true for the 2D’ band around 3240 cm</w:t>
      </w:r>
      <w:r>
        <w:rPr>
          <w:vertAlign w:val="superscript"/>
        </w:rPr>
        <w:t>-1</w:t>
      </w:r>
      <w:r>
        <w:t>, which is the overtone of the D’ band.</w:t>
      </w:r>
      <w:proofErr w:type="gramEnd"/>
      <w:r>
        <w:t xml:space="preserve"> Finally the D+G around 2930 cm</w:t>
      </w:r>
      <w:r>
        <w:rPr>
          <w:vertAlign w:val="superscript"/>
        </w:rPr>
        <w:t>-1</w:t>
      </w:r>
      <w:r>
        <w:t xml:space="preserve"> is the combined overtone of the D and G band.</w:t>
      </w:r>
    </w:p>
    <w:p w14:paraId="7E904D99" w14:textId="35BA547E" w:rsidR="00FD2B99" w:rsidRDefault="00FD2B99">
      <w:r>
        <w:rPr>
          <w:noProof/>
        </w:rPr>
        <w:drawing>
          <wp:inline distT="0" distB="0" distL="0" distR="0" wp14:anchorId="047F6A64" wp14:editId="638A6391">
            <wp:extent cx="5943600" cy="4654746"/>
            <wp:effectExtent l="0" t="0" r="0" b="0"/>
            <wp:docPr id="1" name="Picture 1" descr="H:\My Documents\Thesis\Report\Papers\JoVE\SciEd\Raman-exam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y Documents\Thesis\Report\Papers\JoVE\SciEd\Raman-example.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4654746"/>
                    </a:xfrm>
                    <a:prstGeom prst="rect">
                      <a:avLst/>
                    </a:prstGeom>
                    <a:noFill/>
                    <a:ln>
                      <a:noFill/>
                    </a:ln>
                  </pic:spPr>
                </pic:pic>
              </a:graphicData>
            </a:graphic>
          </wp:inline>
        </w:drawing>
      </w:r>
    </w:p>
    <w:p w14:paraId="4F1A9FF8" w14:textId="24F72D8C" w:rsidR="00FD2B99" w:rsidRDefault="00FD2B99">
      <w:proofErr w:type="gramStart"/>
      <w:r>
        <w:rPr>
          <w:b/>
        </w:rPr>
        <w:t>Figure 1.</w:t>
      </w:r>
      <w:proofErr w:type="gramEnd"/>
      <w:r>
        <w:rPr>
          <w:b/>
        </w:rPr>
        <w:t xml:space="preserve"> </w:t>
      </w:r>
      <w:proofErr w:type="gramStart"/>
      <w:r>
        <w:t>Raman spectrum of multi-walled carbon nanotubes.</w:t>
      </w:r>
      <w:proofErr w:type="gramEnd"/>
      <w:r>
        <w:t xml:space="preserve"> The spectrum was obtained using </w:t>
      </w:r>
      <w:proofErr w:type="gramStart"/>
      <w:r>
        <w:t>an</w:t>
      </w:r>
      <w:proofErr w:type="gramEnd"/>
      <w:r>
        <w:t xml:space="preserve"> 514 nm laser, the linear baseline was removed by fitting to the flat areas of the spectrum and the spectrum is normalized </w:t>
      </w:r>
      <w:r w:rsidR="008A3FAF">
        <w:t xml:space="preserve">to </w:t>
      </w:r>
      <w:r>
        <w:t>the G-peak.</w:t>
      </w:r>
    </w:p>
    <w:p w14:paraId="399B0B62" w14:textId="77777777" w:rsidR="008A3FAF" w:rsidRDefault="008A3FAF"/>
    <w:p w14:paraId="5997F3E6" w14:textId="1D8DA9A6" w:rsidR="005525A0" w:rsidRDefault="00DD2B35">
      <w:r w:rsidRPr="0051701C">
        <w:rPr>
          <w:b/>
          <w:sz w:val="28"/>
        </w:rPr>
        <w:t>Applications</w:t>
      </w:r>
      <w:r w:rsidR="0051701C">
        <w:t>:</w:t>
      </w:r>
    </w:p>
    <w:p w14:paraId="4F467266" w14:textId="585671EC" w:rsidR="005367C0" w:rsidRDefault="005367C0" w:rsidP="00AD15F5">
      <w:pPr>
        <w:jc w:val="both"/>
      </w:pPr>
      <w:r>
        <w:lastRenderedPageBreak/>
        <w:t>Raman spectroscopy can be applied in a wide range of fields, ranging from (bio</w:t>
      </w:r>
      <w:proofErr w:type="gramStart"/>
      <w:r>
        <w:t>)chemistry</w:t>
      </w:r>
      <w:proofErr w:type="gramEnd"/>
      <w:r>
        <w:t xml:space="preserve"> to solid-state physics. </w:t>
      </w:r>
      <w:r w:rsidR="004C57FC">
        <w:t xml:space="preserve">In </w:t>
      </w:r>
      <w:r w:rsidR="00AD15F5">
        <w:t>chemistry Raman spectroscopy can be used to investigate changes in chemical bonds and identify specific (organic or inorganic) molecules by using their Raman fingerprint. This can be done in either the gas, liquid or solid-state phase of the material. It has been for instance used in medicine to investigate the active components of drugs</w:t>
      </w:r>
      <w:r w:rsidR="007771D6">
        <w:t>,</w:t>
      </w:r>
      <w:r w:rsidR="00AD15F5">
        <w:t xml:space="preserve"> </w:t>
      </w:r>
      <w:r w:rsidR="007771D6">
        <w:t>and Raman gas analyzers are used for real-time monitoring of respiratory gases during surgery.</w:t>
      </w:r>
    </w:p>
    <w:p w14:paraId="67D9CB4A" w14:textId="62BC84E3" w:rsidR="007771D6" w:rsidRDefault="007771D6" w:rsidP="00AD15F5">
      <w:pPr>
        <w:jc w:val="both"/>
      </w:pPr>
      <w:r>
        <w:t>In solid-state physics Raman spectroscopy is used to characterize materials and determine their crystal orientation, composition</w:t>
      </w:r>
      <w:r w:rsidR="00182CD8">
        <w:t>, stress, temperature,</w:t>
      </w:r>
      <w:r>
        <w:t xml:space="preserve"> and crystallinity. It has been used to identify mineral compositions</w:t>
      </w:r>
      <w:r w:rsidR="00182CD8">
        <w:t>,</w:t>
      </w:r>
      <w:r>
        <w:t xml:space="preserve"> and can be used in forensic trace evidence analyses. It is also possible to observe </w:t>
      </w:r>
      <w:proofErr w:type="spellStart"/>
      <w:r>
        <w:t>plasmons</w:t>
      </w:r>
      <w:proofErr w:type="spellEnd"/>
      <w:r>
        <w:t>, and other low frequency excitations of the solid using Raman spectroscopy.</w:t>
      </w:r>
      <w:r w:rsidR="008A3FAF">
        <w:t xml:space="preserve"> </w:t>
      </w:r>
      <w:r>
        <w:t xml:space="preserve">Specifically for graphitic materials it has been used to investigate the crystallinity, the diameter of single and double-walled nanotubes and their chirality. For graphene it can </w:t>
      </w:r>
      <w:r w:rsidR="00C3042B">
        <w:t xml:space="preserve">also </w:t>
      </w:r>
      <w:r>
        <w:t>be used to identify the number of graphene layers.</w:t>
      </w:r>
    </w:p>
    <w:p w14:paraId="096E494C" w14:textId="55AFE3BE" w:rsidR="00182CD8" w:rsidRDefault="00182CD8" w:rsidP="00AD15F5">
      <w:pPr>
        <w:jc w:val="both"/>
      </w:pPr>
      <w:r>
        <w:t xml:space="preserve">A big advantage of Raman spectroscopy over other spectroscopic methods is that it typically requires no sample preparation if you can focus on the sample with a microscope, can </w:t>
      </w:r>
      <w:proofErr w:type="gramStart"/>
      <w:r>
        <w:t>analyze  µ</w:t>
      </w:r>
      <w:proofErr w:type="gramEnd"/>
      <w:r>
        <w:t>m-size samples, requires no contact, and is non-destructive.</w:t>
      </w:r>
    </w:p>
    <w:p w14:paraId="7566930A" w14:textId="77777777" w:rsidR="007771D6" w:rsidRPr="00467282" w:rsidRDefault="007771D6" w:rsidP="00AD15F5">
      <w:pPr>
        <w:jc w:val="both"/>
      </w:pPr>
    </w:p>
    <w:sectPr w:rsidR="007771D6" w:rsidRPr="00467282" w:rsidSect="000331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5745A3"/>
    <w:multiLevelType w:val="hybridMultilevel"/>
    <w:tmpl w:val="59E28814"/>
    <w:lvl w:ilvl="0" w:tplc="D95E64BA">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trackRevisions/>
  <w:defaultTabStop w:val="720"/>
  <w:hyphenationZone w:val="425"/>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331A6"/>
    <w:rsid w:val="00040633"/>
    <w:rsid w:val="000458D2"/>
    <w:rsid w:val="00045A9A"/>
    <w:rsid w:val="00045BC5"/>
    <w:rsid w:val="000512AE"/>
    <w:rsid w:val="000550AD"/>
    <w:rsid w:val="00084FC0"/>
    <w:rsid w:val="00102FEA"/>
    <w:rsid w:val="00105021"/>
    <w:rsid w:val="001828CA"/>
    <w:rsid w:val="00182CD8"/>
    <w:rsid w:val="001F3B81"/>
    <w:rsid w:val="00270DD5"/>
    <w:rsid w:val="002D0297"/>
    <w:rsid w:val="002D6BBC"/>
    <w:rsid w:val="002E5F87"/>
    <w:rsid w:val="002F6A0C"/>
    <w:rsid w:val="00336E37"/>
    <w:rsid w:val="003502DA"/>
    <w:rsid w:val="003722EC"/>
    <w:rsid w:val="003C1C8A"/>
    <w:rsid w:val="003E02E7"/>
    <w:rsid w:val="004244A5"/>
    <w:rsid w:val="00467282"/>
    <w:rsid w:val="004922D5"/>
    <w:rsid w:val="004A1B00"/>
    <w:rsid w:val="004C40DB"/>
    <w:rsid w:val="004C57FC"/>
    <w:rsid w:val="004E4116"/>
    <w:rsid w:val="0051701C"/>
    <w:rsid w:val="005367C0"/>
    <w:rsid w:val="0054460B"/>
    <w:rsid w:val="00545A53"/>
    <w:rsid w:val="005525A0"/>
    <w:rsid w:val="005546C8"/>
    <w:rsid w:val="00614C18"/>
    <w:rsid w:val="00624EA9"/>
    <w:rsid w:val="0065490A"/>
    <w:rsid w:val="006922EF"/>
    <w:rsid w:val="006D4551"/>
    <w:rsid w:val="006E6828"/>
    <w:rsid w:val="006E76F5"/>
    <w:rsid w:val="006E7D0C"/>
    <w:rsid w:val="00701418"/>
    <w:rsid w:val="00750056"/>
    <w:rsid w:val="007771D6"/>
    <w:rsid w:val="007C7D0E"/>
    <w:rsid w:val="007D3F03"/>
    <w:rsid w:val="0080022C"/>
    <w:rsid w:val="0086234A"/>
    <w:rsid w:val="008A3FAF"/>
    <w:rsid w:val="00903A4F"/>
    <w:rsid w:val="0092707E"/>
    <w:rsid w:val="00973E64"/>
    <w:rsid w:val="009C0108"/>
    <w:rsid w:val="009E10BC"/>
    <w:rsid w:val="00A10E92"/>
    <w:rsid w:val="00A51A82"/>
    <w:rsid w:val="00A5307C"/>
    <w:rsid w:val="00AD15F5"/>
    <w:rsid w:val="00B06148"/>
    <w:rsid w:val="00B2096F"/>
    <w:rsid w:val="00B211F8"/>
    <w:rsid w:val="00B3305B"/>
    <w:rsid w:val="00B73CCC"/>
    <w:rsid w:val="00B81D2E"/>
    <w:rsid w:val="00B84DE8"/>
    <w:rsid w:val="00B84F63"/>
    <w:rsid w:val="00BA3F14"/>
    <w:rsid w:val="00BD5361"/>
    <w:rsid w:val="00BE1343"/>
    <w:rsid w:val="00C0756C"/>
    <w:rsid w:val="00C124F6"/>
    <w:rsid w:val="00C3042B"/>
    <w:rsid w:val="00D044DD"/>
    <w:rsid w:val="00D718D3"/>
    <w:rsid w:val="00DB0B36"/>
    <w:rsid w:val="00DC16E3"/>
    <w:rsid w:val="00DD2B35"/>
    <w:rsid w:val="00E05207"/>
    <w:rsid w:val="00F4577F"/>
    <w:rsid w:val="00F74348"/>
    <w:rsid w:val="00FA3008"/>
    <w:rsid w:val="00FD2B99"/>
    <w:rsid w:val="00FE4B4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C1B7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paragraph" w:styleId="ListParagraph">
    <w:name w:val="List Paragraph"/>
    <w:basedOn w:val="Normal"/>
    <w:uiPriority w:val="34"/>
    <w:qFormat/>
    <w:rsid w:val="006E7D0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paragraph" w:styleId="ListParagraph">
    <w:name w:val="List Paragraph"/>
    <w:basedOn w:val="Normal"/>
    <w:uiPriority w:val="34"/>
    <w:qFormat/>
    <w:rsid w:val="006E7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1735</Words>
  <Characters>9894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11606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Sephorah Zaman</cp:lastModifiedBy>
  <cp:revision>2</cp:revision>
  <dcterms:created xsi:type="dcterms:W3CDTF">2015-03-31T18:48:00Z</dcterms:created>
  <dcterms:modified xsi:type="dcterms:W3CDTF">2015-03-31T18:48:00Z</dcterms:modified>
</cp:coreProperties>
</file>