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D93" w:rsidRPr="00D55D93" w:rsidRDefault="00D55D93">
      <w:pPr>
        <w:rPr>
          <w:b/>
        </w:rPr>
      </w:pPr>
      <w:r w:rsidRPr="00D55D93">
        <w:rPr>
          <w:b/>
        </w:rPr>
        <w:t>Changes made</w:t>
      </w:r>
      <w:r w:rsidR="00604D86">
        <w:rPr>
          <w:b/>
        </w:rPr>
        <w:t xml:space="preserve"> 5/19/15</w:t>
      </w:r>
      <w:r w:rsidRPr="00D55D93">
        <w:rPr>
          <w:b/>
        </w:rPr>
        <w:t>:</w:t>
      </w:r>
    </w:p>
    <w:p w:rsidR="00D55D93" w:rsidRDefault="00D55D93">
      <w:pPr>
        <w:rPr>
          <w:b/>
          <w:color w:val="000000"/>
        </w:rPr>
      </w:pPr>
      <w:r w:rsidRPr="00D55D93">
        <w:rPr>
          <w:b/>
          <w:color w:val="000000"/>
        </w:rPr>
        <w:t>2) Please re-write second sentence of step 1.2 in the imperative tense, such as:</w:t>
      </w:r>
      <w:r w:rsidRPr="00D55D93">
        <w:rPr>
          <w:b/>
          <w:color w:val="000000"/>
        </w:rPr>
        <w:br/>
      </w:r>
      <w:r w:rsidRPr="00D55D93">
        <w:rPr>
          <w:b/>
          <w:color w:val="000000"/>
        </w:rPr>
        <w:br/>
        <w:t>1.2) Tag the proteins of interest to the PAmCherry1 fragments, for example, by using cloning plasmids listed in the materials table…</w:t>
      </w:r>
    </w:p>
    <w:p w:rsidR="00D55D93" w:rsidRPr="00D55D93" w:rsidRDefault="005072B6">
      <w:pPr>
        <w:rPr>
          <w:color w:val="000000"/>
        </w:rPr>
      </w:pPr>
      <w:r>
        <w:rPr>
          <w:color w:val="000000"/>
        </w:rPr>
        <w:tab/>
        <w:t>The sentence now reads, “</w:t>
      </w:r>
      <w:r>
        <w:rPr>
          <w:rFonts w:cs="Arial"/>
        </w:rPr>
        <w:t>As one option,</w:t>
      </w:r>
      <w:r w:rsidRPr="003D4F4F">
        <w:rPr>
          <w:rFonts w:cs="Arial"/>
        </w:rPr>
        <w:t xml:space="preserve"> use</w:t>
      </w:r>
      <w:r>
        <w:rPr>
          <w:rFonts w:cs="Arial"/>
        </w:rPr>
        <w:t xml:space="preserve"> the </w:t>
      </w:r>
      <w:r w:rsidRPr="003D4F4F">
        <w:rPr>
          <w:rFonts w:cs="Arial"/>
        </w:rPr>
        <w:t>cloning plasmids listed in the materials table</w:t>
      </w:r>
      <w:r>
        <w:rPr>
          <w:rFonts w:cs="Arial"/>
        </w:rPr>
        <w:t>….”</w:t>
      </w:r>
      <w:bookmarkStart w:id="0" w:name="_GoBack"/>
      <w:bookmarkEnd w:id="0"/>
    </w:p>
    <w:p w:rsidR="00D55D93" w:rsidRDefault="00D55D93">
      <w:pPr>
        <w:rPr>
          <w:color w:val="000000"/>
        </w:rPr>
      </w:pPr>
      <w:r w:rsidRPr="00D55D93">
        <w:rPr>
          <w:b/>
          <w:color w:val="000000"/>
        </w:rPr>
        <w:br/>
        <w:t>3) The protocol section should be composed almost entirely of discreet steps, without large paragraphs of text or “NOTES” between sections. Please move much of the text in the notes following steps 2.4.2.1, and 2.4.4 to the Discussion or a section other than the protocol.</w:t>
      </w:r>
    </w:p>
    <w:p w:rsidR="00D55D93" w:rsidRPr="00D55D93" w:rsidRDefault="00D55D93">
      <w:pPr>
        <w:rPr>
          <w:color w:val="000000"/>
        </w:rPr>
      </w:pPr>
      <w:r>
        <w:rPr>
          <w:color w:val="000000"/>
        </w:rPr>
        <w:tab/>
        <w:t>These “Notes” have been moved to the discussion section. A sentence has been added to direct readers to the Discussion section.</w:t>
      </w:r>
    </w:p>
    <w:p w:rsidR="00D55D93" w:rsidRDefault="00D55D93">
      <w:pPr>
        <w:rPr>
          <w:b/>
          <w:color w:val="000000"/>
        </w:rPr>
      </w:pPr>
      <w:r w:rsidRPr="00D55D93">
        <w:rPr>
          <w:b/>
          <w:color w:val="000000"/>
        </w:rPr>
        <w:br/>
        <w:t>4) Please include a reference to the Supplemental Code File in step 3.3.2.</w:t>
      </w:r>
    </w:p>
    <w:p w:rsidR="00532DBB" w:rsidRDefault="00D55D93">
      <w:pPr>
        <w:rPr>
          <w:b/>
          <w:color w:val="000000"/>
        </w:rPr>
      </w:pPr>
      <w:r>
        <w:rPr>
          <w:b/>
          <w:color w:val="000000"/>
        </w:rPr>
        <w:tab/>
      </w:r>
      <w:r>
        <w:rPr>
          <w:color w:val="000000"/>
        </w:rPr>
        <w:t>This code is not included in the Supplemental Code File, hence the reference to other software. Added some clarification and re-worded t</w:t>
      </w:r>
      <w:r w:rsidR="00532DBB">
        <w:rPr>
          <w:color w:val="000000"/>
        </w:rPr>
        <w:t>he sentence to make it clearer. The tracking package is in development and will likely be included in future versions of the code that will be made available on our website.</w:t>
      </w:r>
      <w:r w:rsidRPr="00D55D93">
        <w:rPr>
          <w:b/>
          <w:color w:val="000000"/>
        </w:rPr>
        <w:br/>
      </w:r>
      <w:r w:rsidRPr="00D55D93">
        <w:rPr>
          <w:b/>
          <w:color w:val="000000"/>
        </w:rPr>
        <w:br/>
        <w:t>5) Please add more details describing how to perform 3.3.3 or add a citation where this process is described.</w:t>
      </w:r>
    </w:p>
    <w:p w:rsidR="00E03412" w:rsidRDefault="0076792F" w:rsidP="00532DBB">
      <w:pPr>
        <w:ind w:firstLine="720"/>
        <w:rPr>
          <w:b/>
          <w:color w:val="000000"/>
        </w:rPr>
      </w:pPr>
      <w:r>
        <w:rPr>
          <w:color w:val="000000"/>
        </w:rPr>
        <w:t>The analysis of the tracking data would still be done with other code as referenced in the previous step (for processing).</w:t>
      </w:r>
      <w:r w:rsidR="00E03412">
        <w:rPr>
          <w:color w:val="000000"/>
        </w:rPr>
        <w:t xml:space="preserve"> It now specifies to “use an SPT package.” </w:t>
      </w:r>
      <w:r>
        <w:rPr>
          <w:color w:val="000000"/>
        </w:rPr>
        <w:t>A citation</w:t>
      </w:r>
      <w:r w:rsidR="00532DBB">
        <w:rPr>
          <w:color w:val="000000"/>
        </w:rPr>
        <w:t xml:space="preserve"> is </w:t>
      </w:r>
      <w:r>
        <w:rPr>
          <w:color w:val="000000"/>
        </w:rPr>
        <w:t xml:space="preserve">also </w:t>
      </w:r>
      <w:r w:rsidR="00532DBB">
        <w:rPr>
          <w:color w:val="000000"/>
        </w:rPr>
        <w:t>provided here</w:t>
      </w:r>
      <w:r>
        <w:rPr>
          <w:color w:val="000000"/>
        </w:rPr>
        <w:t xml:space="preserve"> for </w:t>
      </w:r>
      <w:proofErr w:type="spellStart"/>
      <w:r>
        <w:rPr>
          <w:color w:val="000000"/>
        </w:rPr>
        <w:t>vbSPT</w:t>
      </w:r>
      <w:proofErr w:type="spellEnd"/>
      <w:r w:rsidR="00532DBB">
        <w:rPr>
          <w:color w:val="000000"/>
        </w:rPr>
        <w:t xml:space="preserve"> (previously it was only in the Results section).</w:t>
      </w:r>
      <w:r w:rsidR="00D55D93" w:rsidRPr="00D55D93">
        <w:rPr>
          <w:b/>
          <w:color w:val="000000"/>
        </w:rPr>
        <w:br/>
      </w:r>
      <w:r w:rsidR="00D55D93" w:rsidRPr="00D55D93">
        <w:rPr>
          <w:b/>
          <w:color w:val="000000"/>
        </w:rPr>
        <w:br/>
        <w:t xml:space="preserve">6) Please modify your references section to comply with </w:t>
      </w:r>
      <w:proofErr w:type="spellStart"/>
      <w:r w:rsidR="00D55D93" w:rsidRPr="00D55D93">
        <w:rPr>
          <w:b/>
          <w:color w:val="000000"/>
        </w:rPr>
        <w:t>JoVE</w:t>
      </w:r>
      <w:proofErr w:type="spellEnd"/>
      <w:r w:rsidR="00D55D93" w:rsidRPr="00D55D93">
        <w:rPr>
          <w:b/>
          <w:color w:val="000000"/>
        </w:rPr>
        <w:t xml:space="preserve"> instructions for authors, specifically when there are more than 6 authors, list only the first author then "et al." Currently, two authors are listed, then et al.</w:t>
      </w:r>
    </w:p>
    <w:p w:rsidR="007568B5" w:rsidRDefault="00E03412" w:rsidP="000D4D12">
      <w:pPr>
        <w:ind w:firstLine="720"/>
        <w:rPr>
          <w:b/>
          <w:color w:val="000000"/>
        </w:rPr>
      </w:pPr>
      <w:r>
        <w:rPr>
          <w:color w:val="000000"/>
        </w:rPr>
        <w:t xml:space="preserve">Good catch. All citations with “et al.” should now only have the first author. </w:t>
      </w:r>
      <w:r w:rsidR="007568B5">
        <w:rPr>
          <w:color w:val="000000"/>
        </w:rPr>
        <w:t xml:space="preserve">The </w:t>
      </w:r>
      <w:proofErr w:type="spellStart"/>
      <w:r w:rsidR="007568B5">
        <w:rPr>
          <w:color w:val="000000"/>
        </w:rPr>
        <w:t>JoVE</w:t>
      </w:r>
      <w:proofErr w:type="spellEnd"/>
      <w:r w:rsidR="007568B5">
        <w:rPr>
          <w:color w:val="000000"/>
        </w:rPr>
        <w:t xml:space="preserve"> CSL does not seem to work well with </w:t>
      </w:r>
      <w:proofErr w:type="spellStart"/>
      <w:r w:rsidR="007568B5">
        <w:rPr>
          <w:color w:val="000000"/>
        </w:rPr>
        <w:t>Mendeley</w:t>
      </w:r>
      <w:proofErr w:type="spellEnd"/>
      <w:r w:rsidR="007568B5">
        <w:rPr>
          <w:color w:val="000000"/>
        </w:rPr>
        <w:t xml:space="preserve"> and Microsoft Word 2010.</w:t>
      </w:r>
      <w:r w:rsidR="00D55D93" w:rsidRPr="00D55D93">
        <w:rPr>
          <w:b/>
          <w:color w:val="000000"/>
        </w:rPr>
        <w:br/>
      </w:r>
      <w:r w:rsidR="00D55D93" w:rsidRPr="00D55D93">
        <w:rPr>
          <w:b/>
          <w:color w:val="000000"/>
        </w:rPr>
        <w:br/>
        <w:t>7) The highlighting must include all relevant details that are required to perform the step. Step 1.1 is highlighted but the details of how to perform this step are in the subsequent steps, which are not highlighted. Editor added the words “as described below” to step 1.1. Please either remove the highlighting from step 1.1 or ensure that all relevant details are highlighted as well.</w:t>
      </w:r>
    </w:p>
    <w:p w:rsidR="00D55D93" w:rsidRDefault="000512B3" w:rsidP="000D4D12">
      <w:pPr>
        <w:ind w:firstLine="720"/>
        <w:rPr>
          <w:b/>
          <w:color w:val="000000"/>
        </w:rPr>
      </w:pPr>
      <w:r>
        <w:rPr>
          <w:color w:val="000000"/>
        </w:rPr>
        <w:lastRenderedPageBreak/>
        <w:t xml:space="preserve">The cloning part was left out to leave room for the rest, but we kept that first step to maintain a “cohesive story.” It has been </w:t>
      </w:r>
      <w:proofErr w:type="spellStart"/>
      <w:r>
        <w:rPr>
          <w:color w:val="000000"/>
        </w:rPr>
        <w:t>unhighlighted</w:t>
      </w:r>
      <w:proofErr w:type="spellEnd"/>
      <w:r>
        <w:rPr>
          <w:color w:val="000000"/>
        </w:rPr>
        <w:t xml:space="preserve"> since adding more steps would likely take us over the 2.75 page limit.</w:t>
      </w:r>
      <w:r w:rsidR="00D55D93" w:rsidRPr="00D55D93">
        <w:rPr>
          <w:b/>
          <w:color w:val="000000"/>
        </w:rPr>
        <w:br/>
      </w:r>
      <w:r w:rsidR="00D55D93" w:rsidRPr="00D55D93">
        <w:rPr>
          <w:b/>
          <w:color w:val="000000"/>
        </w:rPr>
        <w:br/>
        <w:t>8) After you have made all of the recommended changes to your protocol (listed above), if required, please adjust the highlighting to identify 2.75 pages or less of text which are most important to include in the video.</w:t>
      </w:r>
    </w:p>
    <w:p w:rsidR="00F11C40" w:rsidRPr="00F11C40" w:rsidRDefault="00F11C40" w:rsidP="000D4D12">
      <w:pPr>
        <w:ind w:firstLine="720"/>
        <w:rPr>
          <w:color w:val="000000"/>
        </w:rPr>
      </w:pPr>
      <w:r>
        <w:rPr>
          <w:color w:val="000000"/>
        </w:rPr>
        <w:t>The highlighted text should now be 2.75 pages long and is reproduced below.</w:t>
      </w:r>
    </w:p>
    <w:p w:rsidR="00F11C40" w:rsidRPr="00F11C40" w:rsidRDefault="00F11C40" w:rsidP="00F11C40">
      <w:pPr>
        <w:widowControl w:val="0"/>
        <w:autoSpaceDE w:val="0"/>
        <w:autoSpaceDN w:val="0"/>
        <w:adjustRightInd w:val="0"/>
        <w:spacing w:after="0" w:line="240" w:lineRule="auto"/>
        <w:rPr>
          <w:rFonts w:ascii="Calibri" w:eastAsia="Times New Roman" w:hAnsi="Calibri" w:cs="Arial"/>
          <w:b/>
          <w:sz w:val="24"/>
          <w:szCs w:val="24"/>
          <w:highlight w:val="yellow"/>
        </w:rPr>
      </w:pPr>
      <w:r w:rsidRPr="00F11C40">
        <w:rPr>
          <w:rFonts w:ascii="Calibri" w:eastAsia="Times New Roman" w:hAnsi="Calibri" w:cs="Arial"/>
          <w:b/>
          <w:sz w:val="24"/>
          <w:szCs w:val="24"/>
          <w:highlight w:val="yellow"/>
        </w:rPr>
        <w:t>2. Imaging fixed cells</w:t>
      </w:r>
    </w:p>
    <w:p w:rsidR="00F11C40" w:rsidRPr="00F11C40" w:rsidRDefault="00F11C40" w:rsidP="00F11C40">
      <w:pPr>
        <w:widowControl w:val="0"/>
        <w:autoSpaceDE w:val="0"/>
        <w:autoSpaceDN w:val="0"/>
        <w:adjustRightInd w:val="0"/>
        <w:spacing w:after="0" w:line="240" w:lineRule="auto"/>
        <w:rPr>
          <w:rFonts w:ascii="Calibri" w:eastAsia="Times New Roman" w:hAnsi="Calibri" w:cs="Arial"/>
          <w:b/>
          <w:sz w:val="24"/>
          <w:szCs w:val="24"/>
          <w:highlight w:val="yellow"/>
        </w:rPr>
      </w:pP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rPr>
      </w:pPr>
      <w:r w:rsidRPr="00F11C40">
        <w:rPr>
          <w:rFonts w:ascii="Calibri" w:eastAsia="Times New Roman" w:hAnsi="Calibri" w:cs="Arial"/>
          <w:sz w:val="24"/>
          <w:szCs w:val="24"/>
          <w:highlight w:val="yellow"/>
        </w:rPr>
        <w:t>2.1.2) Plate about 5.5 x 10</w:t>
      </w:r>
      <w:r w:rsidRPr="00F11C40">
        <w:rPr>
          <w:rFonts w:ascii="Calibri" w:eastAsia="Times New Roman" w:hAnsi="Calibri" w:cs="Arial"/>
          <w:sz w:val="24"/>
          <w:szCs w:val="24"/>
          <w:highlight w:val="yellow"/>
          <w:vertAlign w:val="superscript"/>
        </w:rPr>
        <w:t>4</w:t>
      </w:r>
      <w:r w:rsidRPr="00F11C40">
        <w:rPr>
          <w:rFonts w:ascii="Calibri" w:eastAsia="Times New Roman" w:hAnsi="Calibri" w:cs="Arial"/>
          <w:sz w:val="24"/>
          <w:szCs w:val="24"/>
          <w:highlight w:val="yellow"/>
        </w:rPr>
        <w:t xml:space="preserve"> of the U2OS stable expression cells per well in 350 µL of phenol red-free DMEM with 10% FBS so that cells are healthy and not over confluent when imaging.</w:t>
      </w: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rPr>
      </w:pP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rPr>
      </w:pPr>
      <w:r w:rsidRPr="00F11C40">
        <w:rPr>
          <w:rFonts w:ascii="Calibri" w:eastAsia="Times New Roman" w:hAnsi="Calibri" w:cs="Arial"/>
          <w:sz w:val="24"/>
          <w:szCs w:val="24"/>
          <w:highlight w:val="yellow"/>
        </w:rPr>
        <w:t>2.1.4) Fix the cells immediately before imaging.</w:t>
      </w:r>
      <w:r w:rsidRPr="00F11C40">
        <w:rPr>
          <w:rFonts w:ascii="Calibri" w:eastAsia="Times New Roman" w:hAnsi="Calibri" w:cs="Arial"/>
          <w:sz w:val="24"/>
          <w:szCs w:val="24"/>
        </w:rPr>
        <w:t xml:space="preserve"> </w:t>
      </w: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rPr>
      </w:pP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highlight w:val="yellow"/>
        </w:rPr>
      </w:pPr>
      <w:r w:rsidRPr="00F11C40">
        <w:rPr>
          <w:rFonts w:ascii="Calibri" w:eastAsia="Times New Roman" w:hAnsi="Calibri" w:cs="Arial"/>
          <w:sz w:val="24"/>
          <w:szCs w:val="24"/>
          <w:highlight w:val="yellow"/>
        </w:rPr>
        <w:t>2.1.6) Vortex 100 nm gold particles to break up aggregates and add 35 µL per well (10x final dilution) for tracking stage drift during imaging.</w:t>
      </w:r>
    </w:p>
    <w:p w:rsidR="00F11C40" w:rsidRPr="00F11C40" w:rsidRDefault="00F11C40" w:rsidP="00F11C40">
      <w:pPr>
        <w:widowControl w:val="0"/>
        <w:autoSpaceDE w:val="0"/>
        <w:autoSpaceDN w:val="0"/>
        <w:adjustRightInd w:val="0"/>
        <w:spacing w:after="0" w:line="240" w:lineRule="auto"/>
        <w:rPr>
          <w:rFonts w:ascii="Calibri" w:eastAsia="Times New Roman" w:hAnsi="Calibri" w:cs="Arial"/>
          <w:b/>
          <w:sz w:val="24"/>
          <w:szCs w:val="24"/>
          <w:highlight w:val="yellow"/>
        </w:rPr>
      </w:pP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highlight w:val="yellow"/>
        </w:rPr>
      </w:pPr>
      <w:proofErr w:type="gramStart"/>
      <w:r w:rsidRPr="00F11C40">
        <w:rPr>
          <w:rFonts w:ascii="Calibri" w:eastAsia="Times New Roman" w:hAnsi="Calibri" w:cs="Arial"/>
          <w:sz w:val="24"/>
          <w:szCs w:val="24"/>
          <w:highlight w:val="yellow"/>
        </w:rPr>
        <w:t>2.2) Acquire images.</w:t>
      </w:r>
      <w:proofErr w:type="gramEnd"/>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highlight w:val="yellow"/>
        </w:rPr>
      </w:pP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highlight w:val="yellow"/>
        </w:rPr>
      </w:pPr>
      <w:proofErr w:type="gramStart"/>
      <w:r w:rsidRPr="00F11C40">
        <w:rPr>
          <w:rFonts w:ascii="Calibri" w:eastAsia="Times New Roman" w:hAnsi="Calibri" w:cs="Arial"/>
          <w:sz w:val="24"/>
          <w:szCs w:val="24"/>
          <w:highlight w:val="yellow"/>
        </w:rPr>
        <w:t>2.2.1) Turn on the microscope.</w:t>
      </w:r>
      <w:proofErr w:type="gramEnd"/>
      <w:r w:rsidRPr="00F11C40">
        <w:rPr>
          <w:rFonts w:ascii="Calibri" w:eastAsia="Times New Roman" w:hAnsi="Calibri" w:cs="Arial"/>
          <w:sz w:val="24"/>
          <w:szCs w:val="24"/>
          <w:highlight w:val="yellow"/>
        </w:rPr>
        <w:t xml:space="preserve"> Power on the 405 and 561 nm lasers, but keep the shutters (internal or external) closed at this point. Turn on the EMCCD camera and allow it to cool down. Ensure the 561 nm filters are in place.</w:t>
      </w: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highlight w:val="yellow"/>
        </w:rPr>
      </w:pP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highlight w:val="yellow"/>
        </w:rPr>
      </w:pPr>
      <w:r w:rsidRPr="00F11C40">
        <w:rPr>
          <w:rFonts w:ascii="Calibri" w:eastAsia="Times New Roman" w:hAnsi="Calibri" w:cs="Arial"/>
          <w:sz w:val="24"/>
          <w:szCs w:val="24"/>
          <w:highlight w:val="yellow"/>
        </w:rPr>
        <w:t xml:space="preserve">2.2.2) Open the acquisition software and set the exposure time to 100 </w:t>
      </w:r>
      <w:proofErr w:type="spellStart"/>
      <w:r w:rsidRPr="00F11C40">
        <w:rPr>
          <w:rFonts w:ascii="Calibri" w:eastAsia="Times New Roman" w:hAnsi="Calibri" w:cs="Arial"/>
          <w:sz w:val="24"/>
          <w:szCs w:val="24"/>
          <w:highlight w:val="yellow"/>
        </w:rPr>
        <w:t>ms</w:t>
      </w:r>
      <w:proofErr w:type="spellEnd"/>
      <w:r w:rsidRPr="00F11C40">
        <w:rPr>
          <w:rFonts w:ascii="Calibri" w:eastAsia="Times New Roman" w:hAnsi="Calibri" w:cs="Arial"/>
          <w:sz w:val="24"/>
          <w:szCs w:val="24"/>
          <w:highlight w:val="yellow"/>
        </w:rPr>
        <w:t xml:space="preserve"> and the EMCCD gain to 300 (range 1 – 1000).</w:t>
      </w: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highlight w:val="yellow"/>
        </w:rPr>
      </w:pP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highlight w:val="yellow"/>
        </w:rPr>
      </w:pPr>
      <w:r w:rsidRPr="00F11C40">
        <w:rPr>
          <w:rFonts w:ascii="Calibri" w:eastAsia="Times New Roman" w:hAnsi="Calibri" w:cs="Arial"/>
          <w:sz w:val="24"/>
          <w:szCs w:val="24"/>
          <w:highlight w:val="yellow"/>
        </w:rPr>
        <w:t>2.2.3) Add immersion oil to the objective and secure the sample to the microscope stage.</w:t>
      </w: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highlight w:val="yellow"/>
        </w:rPr>
      </w:pP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highlight w:val="yellow"/>
        </w:rPr>
      </w:pPr>
      <w:r w:rsidRPr="00F11C40">
        <w:rPr>
          <w:rFonts w:ascii="Calibri" w:eastAsia="Times New Roman" w:hAnsi="Calibri" w:cs="Arial"/>
          <w:sz w:val="24"/>
          <w:szCs w:val="24"/>
          <w:highlight w:val="yellow"/>
        </w:rPr>
        <w:t xml:space="preserve">2.2.4) </w:t>
      </w:r>
      <w:proofErr w:type="gramStart"/>
      <w:r w:rsidRPr="00F11C40">
        <w:rPr>
          <w:rFonts w:ascii="Calibri" w:eastAsia="Times New Roman" w:hAnsi="Calibri" w:cs="Arial"/>
          <w:sz w:val="24"/>
          <w:szCs w:val="24"/>
          <w:highlight w:val="yellow"/>
        </w:rPr>
        <w:t>With</w:t>
      </w:r>
      <w:proofErr w:type="gramEnd"/>
      <w:r w:rsidRPr="00F11C40">
        <w:rPr>
          <w:rFonts w:ascii="Calibri" w:eastAsia="Times New Roman" w:hAnsi="Calibri" w:cs="Arial"/>
          <w:sz w:val="24"/>
          <w:szCs w:val="24"/>
          <w:highlight w:val="yellow"/>
        </w:rPr>
        <w:t xml:space="preserve"> either bright field or the 561 nm laser on </w:t>
      </w:r>
      <w:r w:rsidRPr="00F11C40">
        <w:rPr>
          <w:rFonts w:eastAsia="Times New Roman" w:cstheme="minorHAnsi"/>
          <w:sz w:val="24"/>
          <w:szCs w:val="24"/>
          <w:highlight w:val="yellow"/>
        </w:rPr>
        <w:t>(</w:t>
      </w:r>
      <w:r w:rsidRPr="00F11C40">
        <w:rPr>
          <w:rFonts w:eastAsia="Times New Roman" w:cstheme="minorHAnsi"/>
          <w:iCs/>
          <w:color w:val="000000"/>
          <w:sz w:val="24"/>
          <w:szCs w:val="24"/>
          <w:highlight w:val="yellow"/>
          <w:shd w:val="clear" w:color="auto" w:fill="FFFFFF"/>
        </w:rPr>
        <w:t>~1 kW/cm</w:t>
      </w:r>
      <w:r w:rsidRPr="00F11C40">
        <w:rPr>
          <w:rFonts w:eastAsia="Times New Roman" w:cstheme="minorHAnsi"/>
          <w:iCs/>
          <w:color w:val="000000"/>
          <w:sz w:val="24"/>
          <w:szCs w:val="24"/>
          <w:highlight w:val="yellow"/>
          <w:shd w:val="clear" w:color="auto" w:fill="FFFFFF"/>
          <w:vertAlign w:val="superscript"/>
        </w:rPr>
        <w:t>2</w:t>
      </w:r>
      <w:r w:rsidRPr="00F11C40">
        <w:rPr>
          <w:rFonts w:eastAsia="Times New Roman" w:cstheme="minorHAnsi"/>
          <w:iCs/>
          <w:color w:val="000000"/>
          <w:sz w:val="24"/>
          <w:szCs w:val="24"/>
          <w:highlight w:val="yellow"/>
          <w:shd w:val="clear" w:color="auto" w:fill="FFFFFF"/>
        </w:rPr>
        <w:t>)</w:t>
      </w:r>
      <w:r w:rsidRPr="00F11C40">
        <w:rPr>
          <w:rFonts w:ascii="Calibri" w:eastAsia="Times New Roman" w:hAnsi="Calibri" w:cs="Arial"/>
          <w:sz w:val="24"/>
          <w:szCs w:val="24"/>
          <w:highlight w:val="yellow"/>
        </w:rPr>
        <w:t xml:space="preserve">, bring the sample into focus. </w:t>
      </w: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highlight w:val="yellow"/>
        </w:rPr>
      </w:pP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highlight w:val="yellow"/>
        </w:rPr>
      </w:pPr>
      <w:r w:rsidRPr="00F11C40">
        <w:rPr>
          <w:rFonts w:ascii="Calibri" w:eastAsia="Times New Roman" w:hAnsi="Calibri" w:cs="Arial"/>
          <w:sz w:val="24"/>
          <w:szCs w:val="24"/>
          <w:highlight w:val="yellow"/>
        </w:rPr>
        <w:t xml:space="preserve">2.2.5) </w:t>
      </w:r>
      <w:proofErr w:type="gramStart"/>
      <w:r w:rsidRPr="00F11C40">
        <w:rPr>
          <w:rFonts w:ascii="Calibri" w:eastAsia="Times New Roman" w:hAnsi="Calibri" w:cs="Arial"/>
          <w:sz w:val="24"/>
          <w:szCs w:val="24"/>
          <w:highlight w:val="yellow"/>
        </w:rPr>
        <w:t>For</w:t>
      </w:r>
      <w:proofErr w:type="gramEnd"/>
      <w:r w:rsidRPr="00F11C40">
        <w:rPr>
          <w:rFonts w:ascii="Calibri" w:eastAsia="Times New Roman" w:hAnsi="Calibri" w:cs="Arial"/>
          <w:sz w:val="24"/>
          <w:szCs w:val="24"/>
          <w:highlight w:val="yellow"/>
        </w:rPr>
        <w:t xml:space="preserve"> imaging </w:t>
      </w:r>
      <w:proofErr w:type="spellStart"/>
      <w:r w:rsidRPr="00F11C40">
        <w:rPr>
          <w:rFonts w:ascii="Calibri" w:eastAsia="Times New Roman" w:hAnsi="Calibri" w:cs="Arial"/>
          <w:sz w:val="24"/>
          <w:szCs w:val="24"/>
          <w:highlight w:val="yellow"/>
        </w:rPr>
        <w:t>Ras</w:t>
      </w:r>
      <w:proofErr w:type="spellEnd"/>
      <w:r w:rsidRPr="00F11C40">
        <w:rPr>
          <w:rFonts w:ascii="Calibri" w:eastAsia="Times New Roman" w:hAnsi="Calibri" w:cs="Arial"/>
          <w:sz w:val="24"/>
          <w:szCs w:val="24"/>
          <w:highlight w:val="yellow"/>
        </w:rPr>
        <w:t xml:space="preserve"> and other membrane proteins, use a 60X </w:t>
      </w:r>
      <w:proofErr w:type="spellStart"/>
      <w:r w:rsidRPr="00F11C40">
        <w:rPr>
          <w:rFonts w:ascii="Calibri" w:eastAsia="Times New Roman" w:hAnsi="Calibri" w:cs="Arial"/>
          <w:sz w:val="24"/>
          <w:szCs w:val="24"/>
          <w:highlight w:val="yellow"/>
        </w:rPr>
        <w:t>apochromat</w:t>
      </w:r>
      <w:proofErr w:type="spellEnd"/>
      <w:r w:rsidRPr="00F11C40">
        <w:rPr>
          <w:rFonts w:ascii="Calibri" w:eastAsia="Times New Roman" w:hAnsi="Calibri" w:cs="Arial"/>
          <w:sz w:val="24"/>
          <w:szCs w:val="24"/>
          <w:highlight w:val="yellow"/>
        </w:rPr>
        <w:t xml:space="preserve"> TIRF objective with 1.49 numerical aperture and bring the microscope into TIRF configuration. Adjust the excitation laser so that it is off-centered when hitting the back aperture of the TIRF objective; this causes the laser to deflect upon reaching the sample. Keep adjusting the laser until the critical angle is reached and the laser is being reflected back. Search for a cell to image with several gold particles in view. Set a region of interest that encloses the cell (or a region within the cell) and the gold particles.</w:t>
      </w: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highlight w:val="yellow"/>
        </w:rPr>
      </w:pP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highlight w:val="yellow"/>
        </w:rPr>
      </w:pPr>
      <w:r w:rsidRPr="00F11C40">
        <w:rPr>
          <w:rFonts w:ascii="Calibri" w:eastAsia="Times New Roman" w:hAnsi="Calibri" w:cs="Arial"/>
          <w:sz w:val="24"/>
          <w:szCs w:val="24"/>
          <w:highlight w:val="yellow"/>
        </w:rPr>
        <w:t xml:space="preserve">2.2.7) Begin acquisition with the 405 nm laser off and the 561 nm laser on </w:t>
      </w:r>
      <w:r w:rsidRPr="00F11C40">
        <w:rPr>
          <w:rFonts w:eastAsia="Times New Roman" w:cstheme="minorHAnsi"/>
          <w:sz w:val="24"/>
          <w:szCs w:val="24"/>
          <w:highlight w:val="yellow"/>
        </w:rPr>
        <w:t>(</w:t>
      </w:r>
      <w:r w:rsidRPr="00F11C40">
        <w:rPr>
          <w:rFonts w:eastAsia="Times New Roman" w:cstheme="minorHAnsi"/>
          <w:iCs/>
          <w:color w:val="000000"/>
          <w:sz w:val="24"/>
          <w:szCs w:val="24"/>
          <w:highlight w:val="yellow"/>
          <w:shd w:val="clear" w:color="auto" w:fill="FFFFFF"/>
        </w:rPr>
        <w:t>~1 kW/cm</w:t>
      </w:r>
      <w:r w:rsidRPr="00F11C40">
        <w:rPr>
          <w:rFonts w:eastAsia="Times New Roman" w:cstheme="minorHAnsi"/>
          <w:iCs/>
          <w:color w:val="000000"/>
          <w:sz w:val="24"/>
          <w:szCs w:val="24"/>
          <w:highlight w:val="yellow"/>
          <w:shd w:val="clear" w:color="auto" w:fill="FFFFFF"/>
          <w:vertAlign w:val="superscript"/>
        </w:rPr>
        <w:t>2</w:t>
      </w:r>
      <w:r w:rsidRPr="00F11C40">
        <w:rPr>
          <w:rFonts w:eastAsia="Times New Roman" w:cstheme="minorHAnsi"/>
          <w:iCs/>
          <w:color w:val="000000"/>
          <w:sz w:val="24"/>
          <w:szCs w:val="24"/>
          <w:highlight w:val="yellow"/>
          <w:shd w:val="clear" w:color="auto" w:fill="FFFFFF"/>
        </w:rPr>
        <w:t>)</w:t>
      </w:r>
      <w:r w:rsidRPr="00F11C40">
        <w:rPr>
          <w:rFonts w:ascii="Calibri" w:eastAsia="Times New Roman" w:hAnsi="Calibri" w:cs="Arial"/>
          <w:sz w:val="24"/>
          <w:szCs w:val="24"/>
          <w:highlight w:val="yellow"/>
        </w:rPr>
        <w:t xml:space="preserve"> in case sufficient activation is occurring already (typically if expression levels are high). Otherwise, turn on the 405 nm laser at the lowest factory power setting (0.02 </w:t>
      </w:r>
      <w:proofErr w:type="spellStart"/>
      <w:r w:rsidRPr="00F11C40">
        <w:rPr>
          <w:rFonts w:ascii="Calibri" w:eastAsia="Times New Roman" w:hAnsi="Calibri" w:cs="Arial"/>
          <w:sz w:val="24"/>
          <w:szCs w:val="24"/>
          <w:highlight w:val="yellow"/>
        </w:rPr>
        <w:t>mW</w:t>
      </w:r>
      <w:proofErr w:type="spellEnd"/>
      <w:r w:rsidRPr="00F11C40">
        <w:rPr>
          <w:rFonts w:ascii="Calibri" w:eastAsia="Times New Roman" w:hAnsi="Calibri" w:cs="Arial"/>
          <w:sz w:val="24"/>
          <w:szCs w:val="24"/>
          <w:highlight w:val="yellow"/>
        </w:rPr>
        <w:t xml:space="preserve"> or 0.01 W/cm</w:t>
      </w:r>
      <w:r w:rsidRPr="00F11C40">
        <w:rPr>
          <w:rFonts w:ascii="Calibri" w:eastAsia="Times New Roman" w:hAnsi="Calibri" w:cs="Arial"/>
          <w:sz w:val="24"/>
          <w:szCs w:val="24"/>
          <w:highlight w:val="yellow"/>
          <w:vertAlign w:val="superscript"/>
        </w:rPr>
        <w:t>2</w:t>
      </w:r>
      <w:r w:rsidRPr="00F11C40">
        <w:rPr>
          <w:rFonts w:ascii="Calibri" w:eastAsia="Times New Roman" w:hAnsi="Calibri" w:cs="Arial"/>
          <w:sz w:val="24"/>
          <w:szCs w:val="24"/>
          <w:highlight w:val="yellow"/>
        </w:rPr>
        <w:t xml:space="preserve">) and increase </w:t>
      </w:r>
      <w:r w:rsidRPr="00F11C40">
        <w:rPr>
          <w:rFonts w:ascii="Calibri" w:eastAsia="Times New Roman" w:hAnsi="Calibri" w:cs="Arial"/>
          <w:sz w:val="24"/>
          <w:szCs w:val="24"/>
          <w:highlight w:val="yellow"/>
        </w:rPr>
        <w:lastRenderedPageBreak/>
        <w:t xml:space="preserve">gradually (0.1 </w:t>
      </w:r>
      <w:proofErr w:type="spellStart"/>
      <w:r w:rsidRPr="00F11C40">
        <w:rPr>
          <w:rFonts w:ascii="Calibri" w:eastAsia="Times New Roman" w:hAnsi="Calibri" w:cs="Arial"/>
          <w:sz w:val="24"/>
          <w:szCs w:val="24"/>
          <w:highlight w:val="yellow"/>
        </w:rPr>
        <w:t>mW</w:t>
      </w:r>
      <w:proofErr w:type="spellEnd"/>
      <w:r w:rsidRPr="00F11C40">
        <w:rPr>
          <w:rFonts w:ascii="Calibri" w:eastAsia="Times New Roman" w:hAnsi="Calibri" w:cs="Arial"/>
          <w:sz w:val="24"/>
          <w:szCs w:val="24"/>
          <w:highlight w:val="yellow"/>
        </w:rPr>
        <w:t xml:space="preserve"> at a time) as necessary until there are several tens of molecules per frame or so that single molecules are well separated.  </w:t>
      </w: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highlight w:val="yellow"/>
        </w:rPr>
      </w:pP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highlight w:val="yellow"/>
        </w:rPr>
      </w:pPr>
      <w:r w:rsidRPr="00F11C40">
        <w:rPr>
          <w:rFonts w:ascii="Calibri" w:eastAsia="Times New Roman" w:hAnsi="Calibri" w:cs="Arial"/>
          <w:sz w:val="24"/>
          <w:szCs w:val="24"/>
          <w:highlight w:val="yellow"/>
        </w:rPr>
        <w:t xml:space="preserve">2.2.8) </w:t>
      </w:r>
      <w:proofErr w:type="gramStart"/>
      <w:r w:rsidRPr="00F11C40">
        <w:rPr>
          <w:rFonts w:ascii="Calibri" w:eastAsia="Times New Roman" w:hAnsi="Calibri" w:cs="Arial"/>
          <w:sz w:val="24"/>
          <w:szCs w:val="24"/>
          <w:highlight w:val="yellow"/>
        </w:rPr>
        <w:t>As</w:t>
      </w:r>
      <w:proofErr w:type="gramEnd"/>
      <w:r w:rsidRPr="00F11C40">
        <w:rPr>
          <w:rFonts w:ascii="Calibri" w:eastAsia="Times New Roman" w:hAnsi="Calibri" w:cs="Arial"/>
          <w:sz w:val="24"/>
          <w:szCs w:val="24"/>
          <w:highlight w:val="yellow"/>
        </w:rPr>
        <w:t xml:space="preserve"> data acquisition continues, gradually increase 405 nm laser power to keep the spot density roughly constant.</w:t>
      </w: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highlight w:val="yellow"/>
        </w:rPr>
      </w:pP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highlight w:val="yellow"/>
        </w:rPr>
      </w:pPr>
      <w:r w:rsidRPr="00F11C40">
        <w:rPr>
          <w:rFonts w:ascii="Calibri" w:eastAsia="Times New Roman" w:hAnsi="Calibri" w:cs="Arial"/>
          <w:sz w:val="24"/>
          <w:szCs w:val="24"/>
          <w:highlight w:val="yellow"/>
        </w:rPr>
        <w:t>2.2.9) Continue image acquisition until high 405 nm power (2.5 – 10 W/cm</w:t>
      </w:r>
      <w:r w:rsidRPr="00F11C40">
        <w:rPr>
          <w:rFonts w:ascii="Calibri" w:eastAsia="Times New Roman" w:hAnsi="Calibri" w:cs="Arial"/>
          <w:sz w:val="24"/>
          <w:szCs w:val="24"/>
          <w:highlight w:val="yellow"/>
          <w:vertAlign w:val="superscript"/>
        </w:rPr>
        <w:t>2</w:t>
      </w:r>
      <w:r w:rsidRPr="00F11C40">
        <w:rPr>
          <w:rFonts w:ascii="Calibri" w:eastAsia="Times New Roman" w:hAnsi="Calibri" w:cs="Arial"/>
          <w:sz w:val="24"/>
          <w:szCs w:val="24"/>
          <w:highlight w:val="yellow"/>
        </w:rPr>
        <w:t xml:space="preserve">) does not activate more activation events. </w:t>
      </w: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highlight w:val="yellow"/>
        </w:rPr>
      </w:pP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highlight w:val="yellow"/>
        </w:rPr>
      </w:pPr>
      <w:r w:rsidRPr="00F11C40">
        <w:rPr>
          <w:rFonts w:ascii="Calibri" w:eastAsia="Times New Roman" w:hAnsi="Calibri" w:cs="Arial"/>
          <w:sz w:val="24"/>
          <w:szCs w:val="24"/>
          <w:highlight w:val="yellow"/>
        </w:rPr>
        <w:t xml:space="preserve">2.3) Process the images. </w:t>
      </w: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highlight w:val="yellow"/>
        </w:rPr>
      </w:pP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highlight w:val="yellow"/>
        </w:rPr>
      </w:pPr>
      <w:r w:rsidRPr="00F11C40">
        <w:rPr>
          <w:rFonts w:ascii="Calibri" w:eastAsia="Times New Roman" w:hAnsi="Calibri" w:cs="Arial"/>
          <w:sz w:val="24"/>
          <w:szCs w:val="24"/>
          <w:highlight w:val="yellow"/>
        </w:rPr>
        <w:t xml:space="preserve">2.3.1) Download the image processing software below </w:t>
      </w:r>
      <w:ins w:id="1" w:author="Author" w:date="2015-05-19T15:17:00Z">
        <w:r w:rsidRPr="00F11C40">
          <w:rPr>
            <w:rFonts w:ascii="Calibri" w:eastAsia="Times New Roman" w:hAnsi="Calibri" w:cs="Arial"/>
            <w:sz w:val="24"/>
            <w:szCs w:val="24"/>
            <w:highlight w:val="yellow"/>
          </w:rPr>
          <w:t xml:space="preserve">(Supplemental Code File) </w:t>
        </w:r>
      </w:ins>
      <w:r w:rsidRPr="00F11C40">
        <w:rPr>
          <w:rFonts w:ascii="Calibri" w:eastAsia="Times New Roman" w:hAnsi="Calibri" w:cs="Arial"/>
          <w:sz w:val="24"/>
          <w:szCs w:val="24"/>
          <w:highlight w:val="yellow"/>
        </w:rPr>
        <w:t xml:space="preserve">or the latest version at </w:t>
      </w:r>
      <w:hyperlink r:id="rId5" w:history="1">
        <w:r w:rsidRPr="00F11C40">
          <w:rPr>
            <w:rFonts w:ascii="Calibri" w:eastAsia="Times New Roman" w:hAnsi="Calibri" w:cs="Arial"/>
            <w:color w:val="0000FF"/>
            <w:sz w:val="24"/>
            <w:szCs w:val="24"/>
            <w:highlight w:val="yellow"/>
            <w:u w:val="single"/>
          </w:rPr>
          <w:t>http://www.ohsu.edu/nan</w:t>
        </w:r>
      </w:hyperlink>
      <w:r w:rsidRPr="00F11C40">
        <w:rPr>
          <w:rFonts w:ascii="Calibri" w:eastAsia="Times New Roman" w:hAnsi="Calibri" w:cs="Arial"/>
          <w:sz w:val="24"/>
          <w:szCs w:val="24"/>
          <w:highlight w:val="yellow"/>
        </w:rPr>
        <w:t xml:space="preserve">. Open </w:t>
      </w:r>
      <w:proofErr w:type="spellStart"/>
      <w:r w:rsidRPr="00F11C40">
        <w:rPr>
          <w:rFonts w:ascii="Calibri" w:eastAsia="Times New Roman" w:hAnsi="Calibri" w:cs="Arial"/>
          <w:sz w:val="24"/>
          <w:szCs w:val="24"/>
          <w:highlight w:val="yellow"/>
        </w:rPr>
        <w:t>Matlab</w:t>
      </w:r>
      <w:proofErr w:type="spellEnd"/>
      <w:r w:rsidRPr="00F11C40">
        <w:rPr>
          <w:rFonts w:ascii="Calibri" w:eastAsia="Times New Roman" w:hAnsi="Calibri" w:cs="Arial"/>
          <w:sz w:val="24"/>
          <w:szCs w:val="24"/>
          <w:highlight w:val="yellow"/>
        </w:rPr>
        <w:t xml:space="preserve"> and load the </w:t>
      </w:r>
      <w:proofErr w:type="spellStart"/>
      <w:r w:rsidRPr="00F11C40">
        <w:rPr>
          <w:rFonts w:ascii="Calibri" w:eastAsia="Times New Roman" w:hAnsi="Calibri" w:cs="Arial"/>
          <w:sz w:val="24"/>
          <w:szCs w:val="24"/>
          <w:highlight w:val="yellow"/>
        </w:rPr>
        <w:t>wfiread</w:t>
      </w:r>
      <w:proofErr w:type="spellEnd"/>
      <w:r w:rsidRPr="00F11C40">
        <w:rPr>
          <w:rFonts w:ascii="Calibri" w:eastAsia="Times New Roman" w:hAnsi="Calibri" w:cs="Arial"/>
          <w:sz w:val="24"/>
          <w:szCs w:val="24"/>
          <w:highlight w:val="yellow"/>
        </w:rPr>
        <w:t xml:space="preserve"> software (which is already put in the default path).</w:t>
      </w: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highlight w:val="yellow"/>
        </w:rPr>
      </w:pP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rPr>
      </w:pPr>
      <w:r w:rsidRPr="00F11C40">
        <w:rPr>
          <w:rFonts w:ascii="Calibri" w:eastAsia="Times New Roman" w:hAnsi="Calibri" w:cs="Arial"/>
          <w:sz w:val="24"/>
          <w:szCs w:val="24"/>
          <w:highlight w:val="yellow"/>
        </w:rPr>
        <w:t>2.3.2)</w:t>
      </w:r>
      <w:r w:rsidRPr="00F11C40">
        <w:rPr>
          <w:rFonts w:ascii="Calibri" w:eastAsia="Times New Roman" w:hAnsi="Calibri" w:cs="Arial"/>
          <w:sz w:val="24"/>
          <w:szCs w:val="24"/>
          <w:highlight w:val="yellow"/>
          <w:rPrChange w:id="2" w:author="Author" w:date="2015-05-19T15:32:00Z">
            <w:rPr>
              <w:rFonts w:cs="Arial"/>
            </w:rPr>
          </w:rPrChange>
        </w:rPr>
        <w:t xml:space="preserve"> </w:t>
      </w:r>
      <w:r w:rsidRPr="00F11C40">
        <w:rPr>
          <w:rFonts w:ascii="Calibri" w:eastAsia="Times New Roman" w:hAnsi="Calibri" w:cs="Arial"/>
          <w:sz w:val="24"/>
          <w:szCs w:val="24"/>
          <w:highlight w:val="yellow"/>
        </w:rPr>
        <w:t>View the raw image sequence and determine the region of interest.</w:t>
      </w:r>
      <w:r w:rsidRPr="00F11C40">
        <w:rPr>
          <w:rFonts w:ascii="Calibri" w:eastAsia="Times New Roman" w:hAnsi="Calibri" w:cs="Arial"/>
          <w:sz w:val="24"/>
          <w:szCs w:val="24"/>
          <w:highlight w:val="yellow"/>
          <w:rPrChange w:id="3" w:author="Author" w:date="2015-05-19T15:32:00Z">
            <w:rPr>
              <w:rFonts w:cs="Arial"/>
            </w:rPr>
          </w:rPrChange>
        </w:rPr>
        <w:t xml:space="preserve"> Select the area of the stack to be processed by left clicking and dragging a box around the desired area. If the region of interest was not reduced during acquisition (to about 256x256 pixels), select a smaller area to lessen the compute time. To deselect an area and processes the entire frame, right click anywhere in the image.</w:t>
      </w:r>
      <w:r w:rsidRPr="00F11C40">
        <w:rPr>
          <w:rFonts w:ascii="Calibri" w:eastAsia="Times New Roman" w:hAnsi="Calibri" w:cs="Arial"/>
          <w:sz w:val="24"/>
          <w:szCs w:val="24"/>
        </w:rPr>
        <w:t xml:space="preserve"> </w:t>
      </w: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rPr>
      </w:pP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highlight w:val="yellow"/>
        </w:rPr>
      </w:pPr>
      <w:r w:rsidRPr="00F11C40">
        <w:rPr>
          <w:rFonts w:ascii="Calibri" w:eastAsia="Times New Roman" w:hAnsi="Calibri" w:cs="Arial"/>
          <w:sz w:val="24"/>
          <w:szCs w:val="24"/>
          <w:highlight w:val="yellow"/>
        </w:rPr>
        <w:t xml:space="preserve">2.3.4) Select a gold particle (one that is isolated and uniform in shape) by left clicking on the image and dragging a small box around it. Under Particle Tracking, click the Track button. A graph will appear that shows the position of the selected gold particle across the stack of images, depicting the extent of the drift. </w:t>
      </w: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highlight w:val="yellow"/>
        </w:rPr>
      </w:pP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highlight w:val="yellow"/>
        </w:rPr>
      </w:pPr>
      <w:r w:rsidRPr="00F11C40">
        <w:rPr>
          <w:rFonts w:ascii="Calibri" w:eastAsia="Times New Roman" w:hAnsi="Calibri" w:cs="Arial"/>
          <w:sz w:val="24"/>
          <w:szCs w:val="24"/>
          <w:highlight w:val="yellow"/>
        </w:rPr>
        <w:t>2.3.5) Repeat this process to track as many gold particles as possible and determine the ones that track together (the particles will be color coded). Ideally the overall drift is on the order of one pixel at most.</w:t>
      </w: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highlight w:val="yellow"/>
        </w:rPr>
      </w:pP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highlight w:val="yellow"/>
        </w:rPr>
      </w:pPr>
      <w:r w:rsidRPr="00F11C40">
        <w:rPr>
          <w:rFonts w:ascii="Calibri" w:eastAsia="Times New Roman" w:hAnsi="Calibri" w:cs="Arial"/>
          <w:sz w:val="24"/>
          <w:szCs w:val="24"/>
          <w:highlight w:val="yellow"/>
        </w:rPr>
        <w:t>2.3.6) Individually select the gold particles that tracked together one at a time and click the Add Marker button under Particle Tracking. A green cross will appear signifying that it has been added as a marker and will be used to correct for drift.</w:t>
      </w: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highlight w:val="yellow"/>
        </w:rPr>
      </w:pP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highlight w:val="yellow"/>
        </w:rPr>
      </w:pPr>
      <w:r w:rsidRPr="00F11C40">
        <w:rPr>
          <w:rFonts w:ascii="Calibri" w:eastAsia="Times New Roman" w:hAnsi="Calibri" w:cs="Arial"/>
          <w:sz w:val="24"/>
          <w:szCs w:val="24"/>
          <w:highlight w:val="yellow"/>
        </w:rPr>
        <w:t>2.3.7) Adjust the Sigma Range, Smoothing Range and Threshold as necessary by changing the values slightly. Click the Find Particle button to test the settings. The particles that will be processed will be boxed and those that are not will be left out. The PAmCherry1 molecules, particles that are relatively round and bright, should be selected.</w:t>
      </w: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highlight w:val="yellow"/>
        </w:rPr>
      </w:pP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rPr>
      </w:pPr>
      <w:r w:rsidRPr="00F11C40">
        <w:rPr>
          <w:rFonts w:ascii="Calibri" w:eastAsia="Times New Roman" w:hAnsi="Calibri" w:cs="Arial"/>
          <w:sz w:val="24"/>
          <w:szCs w:val="24"/>
          <w:highlight w:val="yellow"/>
        </w:rPr>
        <w:t xml:space="preserve">2.3.8) Start processing the images by clicking the Make </w:t>
      </w:r>
      <w:proofErr w:type="spellStart"/>
      <w:r w:rsidRPr="00F11C40">
        <w:rPr>
          <w:rFonts w:ascii="Calibri" w:eastAsia="Times New Roman" w:hAnsi="Calibri" w:cs="Arial"/>
          <w:sz w:val="24"/>
          <w:szCs w:val="24"/>
          <w:highlight w:val="yellow"/>
        </w:rPr>
        <w:t>Coord</w:t>
      </w:r>
      <w:proofErr w:type="spellEnd"/>
      <w:r w:rsidRPr="00F11C40">
        <w:rPr>
          <w:rFonts w:ascii="Calibri" w:eastAsia="Times New Roman" w:hAnsi="Calibri" w:cs="Arial"/>
          <w:sz w:val="24"/>
          <w:szCs w:val="24"/>
          <w:highlight w:val="yellow"/>
        </w:rPr>
        <w:t xml:space="preserve"> File button and save the file.</w:t>
      </w:r>
      <w:r w:rsidRPr="00F11C40">
        <w:rPr>
          <w:rFonts w:ascii="Calibri" w:eastAsia="Times New Roman" w:hAnsi="Calibri" w:cs="Arial"/>
          <w:sz w:val="24"/>
          <w:szCs w:val="24"/>
        </w:rPr>
        <w:t xml:space="preserve"> </w:t>
      </w: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highlight w:val="yellow"/>
        </w:rPr>
      </w:pPr>
      <w:r w:rsidRPr="00F11C40">
        <w:rPr>
          <w:rFonts w:ascii="Calibri" w:eastAsia="Times New Roman" w:hAnsi="Calibri" w:cs="Arial"/>
          <w:sz w:val="24"/>
          <w:szCs w:val="24"/>
          <w:highlight w:val="yellow"/>
        </w:rPr>
        <w:t>2.4) Post-process the images and render the PALM image.</w:t>
      </w: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highlight w:val="yellow"/>
        </w:rPr>
      </w:pPr>
      <w:r w:rsidRPr="00F11C40">
        <w:rPr>
          <w:rFonts w:ascii="Calibri" w:eastAsia="Times New Roman" w:hAnsi="Calibri" w:cs="Arial"/>
          <w:sz w:val="24"/>
          <w:szCs w:val="24"/>
          <w:highlight w:val="yellow"/>
        </w:rPr>
        <w:t xml:space="preserve">2.4.1) In </w:t>
      </w:r>
      <w:proofErr w:type="spellStart"/>
      <w:r w:rsidRPr="00F11C40">
        <w:rPr>
          <w:rFonts w:ascii="Calibri" w:eastAsia="Times New Roman" w:hAnsi="Calibri" w:cs="Arial"/>
          <w:sz w:val="24"/>
          <w:szCs w:val="24"/>
          <w:highlight w:val="yellow"/>
        </w:rPr>
        <w:t>Matlab</w:t>
      </w:r>
      <w:proofErr w:type="spellEnd"/>
      <w:r w:rsidRPr="00F11C40">
        <w:rPr>
          <w:rFonts w:ascii="Calibri" w:eastAsia="Times New Roman" w:hAnsi="Calibri" w:cs="Arial"/>
          <w:sz w:val="24"/>
          <w:szCs w:val="24"/>
          <w:highlight w:val="yellow"/>
        </w:rPr>
        <w:t>, launch the ‘palm’ package and load the .</w:t>
      </w:r>
      <w:proofErr w:type="spellStart"/>
      <w:r w:rsidRPr="00F11C40">
        <w:rPr>
          <w:rFonts w:ascii="Calibri" w:eastAsia="Times New Roman" w:hAnsi="Calibri" w:cs="Arial"/>
          <w:sz w:val="24"/>
          <w:szCs w:val="24"/>
          <w:highlight w:val="yellow"/>
        </w:rPr>
        <w:t>cor</w:t>
      </w:r>
      <w:proofErr w:type="spellEnd"/>
      <w:r w:rsidRPr="00F11C40">
        <w:rPr>
          <w:rFonts w:ascii="Calibri" w:eastAsia="Times New Roman" w:hAnsi="Calibri" w:cs="Arial"/>
          <w:sz w:val="24"/>
          <w:szCs w:val="24"/>
          <w:highlight w:val="yellow"/>
        </w:rPr>
        <w:t xml:space="preserve"> file just created.</w:t>
      </w: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highlight w:val="yellow"/>
        </w:rPr>
      </w:pP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highlight w:val="yellow"/>
        </w:rPr>
      </w:pPr>
      <w:r w:rsidRPr="00F11C40">
        <w:rPr>
          <w:rFonts w:ascii="Calibri" w:eastAsia="Times New Roman" w:hAnsi="Calibri" w:cs="Arial"/>
          <w:sz w:val="24"/>
          <w:szCs w:val="24"/>
          <w:highlight w:val="yellow"/>
        </w:rPr>
        <w:t xml:space="preserve">2.4.2) </w:t>
      </w:r>
      <w:proofErr w:type="gramStart"/>
      <w:r w:rsidRPr="00F11C40">
        <w:rPr>
          <w:rFonts w:ascii="Calibri" w:eastAsia="Times New Roman" w:hAnsi="Calibri" w:cs="Arial"/>
          <w:sz w:val="24"/>
          <w:szCs w:val="24"/>
          <w:highlight w:val="yellow"/>
        </w:rPr>
        <w:t>Before</w:t>
      </w:r>
      <w:proofErr w:type="gramEnd"/>
      <w:r w:rsidRPr="00F11C40">
        <w:rPr>
          <w:rFonts w:ascii="Calibri" w:eastAsia="Times New Roman" w:hAnsi="Calibri" w:cs="Arial"/>
          <w:sz w:val="24"/>
          <w:szCs w:val="24"/>
          <w:highlight w:val="yellow"/>
        </w:rPr>
        <w:t xml:space="preserve"> rendering the PALM image using the coordinates, sort the individual coordinates </w:t>
      </w:r>
      <w:r w:rsidRPr="00F11C40">
        <w:rPr>
          <w:rFonts w:ascii="Calibri" w:eastAsia="Times New Roman" w:hAnsi="Calibri" w:cs="Arial"/>
          <w:sz w:val="24"/>
          <w:szCs w:val="24"/>
          <w:highlight w:val="yellow"/>
        </w:rPr>
        <w:lastRenderedPageBreak/>
        <w:t xml:space="preserve">(each from a ‘localization event’). The optimal sorting values may vary depending on the setup and fluorophore. </w:t>
      </w: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highlight w:val="yellow"/>
        </w:rPr>
      </w:pP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highlight w:val="yellow"/>
        </w:rPr>
      </w:pPr>
      <w:ins w:id="4" w:author="Author" w:date="2015-05-19T14:28:00Z">
        <w:r w:rsidRPr="00F11C40">
          <w:rPr>
            <w:rFonts w:ascii="Calibri" w:eastAsia="Times New Roman" w:hAnsi="Calibri" w:cs="Arial"/>
            <w:sz w:val="24"/>
            <w:szCs w:val="24"/>
            <w:highlight w:val="yellow"/>
          </w:rPr>
          <w:t xml:space="preserve">2.4.2.1) </w:t>
        </w:r>
      </w:ins>
      <w:r w:rsidRPr="00F11C40">
        <w:rPr>
          <w:rFonts w:ascii="Calibri" w:eastAsia="Times New Roman" w:hAnsi="Calibri" w:cs="Arial"/>
          <w:sz w:val="24"/>
          <w:szCs w:val="24"/>
          <w:highlight w:val="yellow"/>
        </w:rPr>
        <w:t xml:space="preserve">For PAmCherry1, use the following values: Combining Frame - 8; Combining Distance (nm) - 100; Minimum RMS - 4; Minimum Fit Goodness - 0.25; and Max. </w:t>
      </w:r>
      <w:proofErr w:type="gramStart"/>
      <w:r w:rsidRPr="00F11C40">
        <w:rPr>
          <w:rFonts w:ascii="Calibri" w:eastAsia="Times New Roman" w:hAnsi="Calibri" w:cs="Arial"/>
          <w:sz w:val="24"/>
          <w:szCs w:val="24"/>
          <w:highlight w:val="yellow"/>
        </w:rPr>
        <w:t>Eccentricity - 1.4.</w:t>
      </w:r>
      <w:proofErr w:type="gramEnd"/>
      <w:r w:rsidRPr="00F11C40">
        <w:rPr>
          <w:rFonts w:ascii="Calibri" w:eastAsia="Times New Roman" w:hAnsi="Calibri" w:cs="Arial"/>
          <w:sz w:val="24"/>
          <w:szCs w:val="24"/>
          <w:highlight w:val="yellow"/>
        </w:rPr>
        <w:t xml:space="preserve"> </w:t>
      </w:r>
      <w:ins w:id="5" w:author="Author" w:date="2015-05-19T14:28:00Z">
        <w:r w:rsidRPr="00F11C40">
          <w:rPr>
            <w:rFonts w:ascii="Calibri" w:eastAsia="Times New Roman" w:hAnsi="Calibri" w:cs="Arial"/>
            <w:sz w:val="24"/>
            <w:szCs w:val="24"/>
            <w:highlight w:val="yellow"/>
          </w:rPr>
          <w:t xml:space="preserve">See the Discussion section for </w:t>
        </w:r>
        <w:proofErr w:type="spellStart"/>
        <w:proofErr w:type="gramStart"/>
        <w:r w:rsidRPr="00F11C40">
          <w:rPr>
            <w:rFonts w:ascii="Calibri" w:eastAsia="Times New Roman" w:hAnsi="Calibri" w:cs="Arial"/>
            <w:sz w:val="24"/>
            <w:szCs w:val="24"/>
            <w:highlight w:val="yellow"/>
          </w:rPr>
          <w:t>a</w:t>
        </w:r>
        <w:proofErr w:type="spellEnd"/>
        <w:proofErr w:type="gramEnd"/>
        <w:r w:rsidRPr="00F11C40">
          <w:rPr>
            <w:rFonts w:ascii="Calibri" w:eastAsia="Times New Roman" w:hAnsi="Calibri" w:cs="Arial"/>
            <w:sz w:val="24"/>
            <w:szCs w:val="24"/>
            <w:highlight w:val="yellow"/>
          </w:rPr>
          <w:t xml:space="preserve"> </w:t>
        </w:r>
        <w:del w:id="6" w:author="Author" w:date="2015-05-19T15:11:00Z">
          <w:r w:rsidRPr="00F11C40" w:rsidDel="00A17F08">
            <w:rPr>
              <w:rFonts w:ascii="Calibri" w:eastAsia="Times New Roman" w:hAnsi="Calibri" w:cs="Arial"/>
              <w:sz w:val="24"/>
              <w:szCs w:val="24"/>
              <w:highlight w:val="yellow"/>
            </w:rPr>
            <w:delText>detailed</w:delText>
          </w:r>
        </w:del>
      </w:ins>
      <w:ins w:id="7" w:author="Author" w:date="2015-05-19T15:11:00Z">
        <w:r w:rsidRPr="00F11C40">
          <w:rPr>
            <w:rFonts w:ascii="Calibri" w:eastAsia="Times New Roman" w:hAnsi="Calibri" w:cs="Arial"/>
            <w:sz w:val="24"/>
            <w:szCs w:val="24"/>
            <w:highlight w:val="yellow"/>
          </w:rPr>
          <w:t>additional</w:t>
        </w:r>
      </w:ins>
      <w:ins w:id="8" w:author="Author" w:date="2015-05-19T14:28:00Z">
        <w:r w:rsidRPr="00F11C40">
          <w:rPr>
            <w:rFonts w:ascii="Calibri" w:eastAsia="Times New Roman" w:hAnsi="Calibri" w:cs="Arial"/>
            <w:sz w:val="24"/>
            <w:szCs w:val="24"/>
            <w:highlight w:val="yellow"/>
          </w:rPr>
          <w:t xml:space="preserve"> explanation of these parameters.</w:t>
        </w:r>
      </w:ins>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highlight w:val="yellow"/>
        </w:rPr>
      </w:pP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highlight w:val="yellow"/>
        </w:rPr>
      </w:pPr>
      <w:r w:rsidRPr="00F11C40">
        <w:rPr>
          <w:rFonts w:ascii="Calibri" w:eastAsia="Times New Roman" w:hAnsi="Calibri" w:cs="Arial"/>
          <w:sz w:val="24"/>
          <w:szCs w:val="24"/>
          <w:highlight w:val="yellow"/>
        </w:rPr>
        <w:t>2.4.3) Click the Sort button to generate a new set of coordinates ready for rendering high resolution images.</w:t>
      </w: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highlight w:val="yellow"/>
        </w:rPr>
      </w:pP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highlight w:val="yellow"/>
        </w:rPr>
      </w:pPr>
      <w:r w:rsidRPr="00F11C40">
        <w:rPr>
          <w:rFonts w:ascii="Calibri" w:eastAsia="Times New Roman" w:hAnsi="Calibri" w:cs="Arial"/>
          <w:sz w:val="24"/>
          <w:szCs w:val="24"/>
          <w:highlight w:val="yellow"/>
        </w:rPr>
        <w:t xml:space="preserve">2.4.4) Enter values for proper rendering of the final image such as the raw pixel size (nm), the desired feature size (nm) in the rendered image, and the pixel size for the rendered image. </w:t>
      </w:r>
      <w:ins w:id="9" w:author="Author" w:date="2015-05-19T14:33:00Z">
        <w:r w:rsidRPr="00F11C40">
          <w:rPr>
            <w:rFonts w:ascii="Calibri" w:eastAsia="Times New Roman" w:hAnsi="Calibri" w:cs="Arial"/>
            <w:sz w:val="24"/>
            <w:szCs w:val="24"/>
            <w:highlight w:val="yellow"/>
          </w:rPr>
          <w:t xml:space="preserve"> See the Discussion section for more details.</w:t>
        </w:r>
      </w:ins>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highlight w:val="yellow"/>
        </w:rPr>
      </w:pPr>
    </w:p>
    <w:p w:rsidR="00F11C40" w:rsidRPr="00F11C40" w:rsidDel="00853179" w:rsidRDefault="00F11C40" w:rsidP="00F11C40">
      <w:pPr>
        <w:widowControl w:val="0"/>
        <w:autoSpaceDE w:val="0"/>
        <w:autoSpaceDN w:val="0"/>
        <w:adjustRightInd w:val="0"/>
        <w:spacing w:after="0" w:line="240" w:lineRule="auto"/>
        <w:rPr>
          <w:del w:id="10" w:author="Author" w:date="2015-05-19T14:33:00Z"/>
          <w:rFonts w:ascii="Calibri" w:eastAsia="Times New Roman" w:hAnsi="Calibri" w:cs="Arial"/>
          <w:sz w:val="24"/>
          <w:szCs w:val="24"/>
          <w:highlight w:val="yellow"/>
        </w:rPr>
      </w:pP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rPr>
      </w:pPr>
      <w:r w:rsidRPr="00F11C40">
        <w:rPr>
          <w:rFonts w:ascii="Calibri" w:eastAsia="Times New Roman" w:hAnsi="Calibri" w:cs="Arial"/>
          <w:sz w:val="24"/>
          <w:szCs w:val="24"/>
          <w:highlight w:val="yellow"/>
        </w:rPr>
        <w:t xml:space="preserve">2.4.5) Click the Render button to generate the PALM image. Use </w:t>
      </w:r>
      <w:proofErr w:type="gramStart"/>
      <w:r w:rsidRPr="00F11C40">
        <w:rPr>
          <w:rFonts w:ascii="Calibri" w:eastAsia="Times New Roman" w:hAnsi="Calibri" w:cs="Arial"/>
          <w:sz w:val="24"/>
          <w:szCs w:val="24"/>
          <w:highlight w:val="yellow"/>
        </w:rPr>
        <w:t>the +/-</w:t>
      </w:r>
      <w:proofErr w:type="gramEnd"/>
      <w:r w:rsidRPr="00F11C40">
        <w:rPr>
          <w:rFonts w:ascii="Calibri" w:eastAsia="Times New Roman" w:hAnsi="Calibri" w:cs="Arial"/>
          <w:sz w:val="24"/>
          <w:szCs w:val="24"/>
          <w:highlight w:val="yellow"/>
        </w:rPr>
        <w:t xml:space="preserve"> magnifying icons in the tool bar of the figure window to zoom in and out.</w:t>
      </w:r>
      <w:r w:rsidRPr="00F11C40">
        <w:rPr>
          <w:rFonts w:ascii="Calibri" w:eastAsia="Times New Roman" w:hAnsi="Calibri" w:cs="Arial"/>
          <w:sz w:val="24"/>
          <w:szCs w:val="24"/>
        </w:rPr>
        <w:t xml:space="preserve"> </w:t>
      </w: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rPr>
      </w:pPr>
    </w:p>
    <w:p w:rsidR="00F11C40" w:rsidRPr="00F11C40" w:rsidRDefault="00F11C40" w:rsidP="00F11C40">
      <w:pPr>
        <w:widowControl w:val="0"/>
        <w:autoSpaceDE w:val="0"/>
        <w:autoSpaceDN w:val="0"/>
        <w:adjustRightInd w:val="0"/>
        <w:spacing w:after="0" w:line="240" w:lineRule="auto"/>
        <w:rPr>
          <w:rFonts w:ascii="Calibri" w:eastAsia="Times New Roman" w:hAnsi="Calibri" w:cs="Arial"/>
          <w:b/>
          <w:sz w:val="24"/>
          <w:szCs w:val="24"/>
        </w:rPr>
      </w:pPr>
      <w:r w:rsidRPr="00F11C40">
        <w:rPr>
          <w:rFonts w:ascii="Calibri" w:eastAsia="Times New Roman" w:hAnsi="Calibri" w:cs="Arial"/>
          <w:b/>
          <w:sz w:val="24"/>
          <w:szCs w:val="24"/>
          <w:highlight w:val="yellow"/>
        </w:rPr>
        <w:t>3. Single molecule tracking in live cells</w:t>
      </w:r>
    </w:p>
    <w:p w:rsidR="00F11C40" w:rsidRPr="00F11C40" w:rsidRDefault="00F11C40" w:rsidP="00F11C40">
      <w:pPr>
        <w:widowControl w:val="0"/>
        <w:autoSpaceDE w:val="0"/>
        <w:autoSpaceDN w:val="0"/>
        <w:adjustRightInd w:val="0"/>
        <w:spacing w:after="0" w:line="240" w:lineRule="auto"/>
        <w:rPr>
          <w:rFonts w:ascii="Calibri" w:eastAsia="Times New Roman" w:hAnsi="Calibri" w:cs="Arial"/>
          <w:b/>
          <w:sz w:val="24"/>
          <w:szCs w:val="24"/>
        </w:rPr>
      </w:pP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rPr>
      </w:pPr>
      <w:r w:rsidRPr="00F11C40">
        <w:rPr>
          <w:rFonts w:ascii="Calibri" w:eastAsia="Times New Roman" w:hAnsi="Calibri" w:cs="Arial"/>
          <w:sz w:val="24"/>
          <w:szCs w:val="24"/>
          <w:highlight w:val="yellow"/>
        </w:rPr>
        <w:t>3.1) Treat the tissue culture surface and plate the cells as described in Protocol 2. Since the temperature and/or CO</w:t>
      </w:r>
      <w:r w:rsidRPr="00F11C40">
        <w:rPr>
          <w:rFonts w:ascii="Calibri" w:eastAsia="Times New Roman" w:hAnsi="Calibri" w:cs="Arial"/>
          <w:sz w:val="24"/>
          <w:szCs w:val="24"/>
          <w:highlight w:val="yellow"/>
          <w:vertAlign w:val="subscript"/>
        </w:rPr>
        <w:t>2</w:t>
      </w:r>
      <w:r w:rsidRPr="00F11C40">
        <w:rPr>
          <w:rFonts w:ascii="Calibri" w:eastAsia="Times New Roman" w:hAnsi="Calibri" w:cs="Arial"/>
          <w:sz w:val="24"/>
          <w:szCs w:val="24"/>
          <w:highlight w:val="yellow"/>
        </w:rPr>
        <w:t xml:space="preserve"> controlled stage may require a certain culture dish, ensure sure that the </w:t>
      </w:r>
      <w:proofErr w:type="spellStart"/>
      <w:r w:rsidRPr="00F11C40">
        <w:rPr>
          <w:rFonts w:ascii="Calibri" w:eastAsia="Times New Roman" w:hAnsi="Calibri" w:cs="Arial"/>
          <w:sz w:val="24"/>
          <w:szCs w:val="24"/>
          <w:highlight w:val="yellow"/>
        </w:rPr>
        <w:t>coverglass</w:t>
      </w:r>
      <w:proofErr w:type="spellEnd"/>
      <w:r w:rsidRPr="00F11C40">
        <w:rPr>
          <w:rFonts w:ascii="Calibri" w:eastAsia="Times New Roman" w:hAnsi="Calibri" w:cs="Arial"/>
          <w:sz w:val="24"/>
          <w:szCs w:val="24"/>
          <w:highlight w:val="yellow"/>
        </w:rPr>
        <w:t xml:space="preserve"> has the appropriate thickness (0.17 mm) for the microscopy setup.</w:t>
      </w:r>
      <w:r w:rsidRPr="00F11C40">
        <w:rPr>
          <w:rFonts w:ascii="Calibri" w:eastAsia="Times New Roman" w:hAnsi="Calibri" w:cs="Arial"/>
          <w:sz w:val="24"/>
          <w:szCs w:val="24"/>
        </w:rPr>
        <w:t xml:space="preserve"> </w:t>
      </w: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highlight w:val="yellow"/>
        </w:rPr>
      </w:pPr>
      <w:r w:rsidRPr="00F11C40">
        <w:rPr>
          <w:rFonts w:ascii="Calibri" w:eastAsia="Times New Roman" w:hAnsi="Calibri" w:cs="Arial"/>
          <w:sz w:val="24"/>
          <w:szCs w:val="24"/>
          <w:highlight w:val="yellow"/>
        </w:rPr>
        <w:t>3.1.2) Place the culture dish on an on-stage incubator. Let the dish settle on the stage for a few minutes</w:t>
      </w:r>
      <w:r w:rsidRPr="00F11C40">
        <w:rPr>
          <w:rFonts w:ascii="Calibri" w:eastAsia="Times New Roman" w:hAnsi="Calibri" w:cs="Arial"/>
          <w:bCs/>
          <w:color w:val="000000"/>
          <w:sz w:val="24"/>
          <w:szCs w:val="24"/>
          <w:highlight w:val="yellow"/>
        </w:rPr>
        <w:t xml:space="preserve"> </w:t>
      </w:r>
      <w:r w:rsidRPr="00F11C40">
        <w:rPr>
          <w:rFonts w:ascii="Calibri" w:eastAsia="Times New Roman" w:hAnsi="Calibri" w:cs="Arial"/>
          <w:sz w:val="24"/>
          <w:szCs w:val="24"/>
          <w:highlight w:val="yellow"/>
        </w:rPr>
        <w:t>until the temperature and CO</w:t>
      </w:r>
      <w:r w:rsidRPr="00F11C40">
        <w:rPr>
          <w:rFonts w:ascii="Calibri" w:eastAsia="Times New Roman" w:hAnsi="Calibri" w:cs="Arial"/>
          <w:sz w:val="24"/>
          <w:szCs w:val="24"/>
          <w:highlight w:val="yellow"/>
          <w:vertAlign w:val="subscript"/>
        </w:rPr>
        <w:t>2</w:t>
      </w:r>
      <w:r w:rsidRPr="00F11C40">
        <w:rPr>
          <w:rFonts w:ascii="Calibri" w:eastAsia="Times New Roman" w:hAnsi="Calibri" w:cs="Arial"/>
          <w:sz w:val="24"/>
          <w:szCs w:val="24"/>
          <w:highlight w:val="yellow"/>
        </w:rPr>
        <w:t xml:space="preserve"> concentration stabilize every time after mounting the culture dish or moving to a new region of interest. Block lasers at this step. If CO</w:t>
      </w:r>
      <w:r w:rsidRPr="00F11C40">
        <w:rPr>
          <w:rFonts w:ascii="Calibri" w:eastAsia="Times New Roman" w:hAnsi="Calibri" w:cs="Arial"/>
          <w:sz w:val="24"/>
          <w:szCs w:val="24"/>
          <w:highlight w:val="yellow"/>
          <w:vertAlign w:val="subscript"/>
        </w:rPr>
        <w:t>2</w:t>
      </w:r>
      <w:r w:rsidRPr="00F11C40">
        <w:rPr>
          <w:rFonts w:ascii="Calibri" w:eastAsia="Times New Roman" w:hAnsi="Calibri" w:cs="Arial"/>
          <w:sz w:val="24"/>
          <w:szCs w:val="24"/>
          <w:highlight w:val="yellow"/>
        </w:rPr>
        <w:t xml:space="preserve"> control is not available, change to a CO</w:t>
      </w:r>
      <w:r w:rsidRPr="00F11C40">
        <w:rPr>
          <w:rFonts w:ascii="Calibri" w:eastAsia="Times New Roman" w:hAnsi="Calibri" w:cs="Arial"/>
          <w:sz w:val="24"/>
          <w:szCs w:val="24"/>
          <w:highlight w:val="yellow"/>
          <w:vertAlign w:val="subscript"/>
        </w:rPr>
        <w:t>2</w:t>
      </w:r>
      <w:r w:rsidRPr="00F11C40">
        <w:rPr>
          <w:rFonts w:ascii="Calibri" w:eastAsia="Times New Roman" w:hAnsi="Calibri" w:cs="Arial"/>
          <w:sz w:val="24"/>
          <w:szCs w:val="24"/>
          <w:highlight w:val="yellow"/>
        </w:rPr>
        <w:t xml:space="preserve"> independent media right before imaging, such as </w:t>
      </w:r>
      <w:proofErr w:type="spellStart"/>
      <w:r w:rsidRPr="00F11C40">
        <w:rPr>
          <w:rFonts w:ascii="Calibri" w:eastAsia="Times New Roman" w:hAnsi="Calibri" w:cs="Arial"/>
          <w:sz w:val="24"/>
          <w:szCs w:val="24"/>
          <w:highlight w:val="yellow"/>
        </w:rPr>
        <w:t>Leibovitz’s</w:t>
      </w:r>
      <w:proofErr w:type="spellEnd"/>
      <w:r w:rsidRPr="00F11C40">
        <w:rPr>
          <w:rFonts w:ascii="Calibri" w:eastAsia="Times New Roman" w:hAnsi="Calibri" w:cs="Arial"/>
          <w:sz w:val="24"/>
          <w:szCs w:val="24"/>
          <w:highlight w:val="yellow"/>
        </w:rPr>
        <w:t xml:space="preserve"> L-15. </w:t>
      </w: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highlight w:val="yellow"/>
        </w:rPr>
      </w:pP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highlight w:val="yellow"/>
        </w:rPr>
      </w:pPr>
      <w:r w:rsidRPr="00F11C40">
        <w:rPr>
          <w:rFonts w:ascii="Calibri" w:eastAsia="Times New Roman" w:hAnsi="Calibri" w:cs="Arial"/>
          <w:sz w:val="24"/>
          <w:szCs w:val="24"/>
          <w:highlight w:val="yellow"/>
        </w:rPr>
        <w:t>Note: Phenol-red-free medium is recommended for depressing background fluorescence.</w:t>
      </w:r>
    </w:p>
    <w:p w:rsidR="00F11C40" w:rsidRPr="00F11C40" w:rsidRDefault="00F11C40" w:rsidP="00F11C40">
      <w:pPr>
        <w:widowControl w:val="0"/>
        <w:autoSpaceDE w:val="0"/>
        <w:autoSpaceDN w:val="0"/>
        <w:adjustRightInd w:val="0"/>
        <w:spacing w:after="0" w:line="240" w:lineRule="auto"/>
        <w:rPr>
          <w:rFonts w:ascii="Calibri" w:eastAsia="Times New Roman" w:hAnsi="Calibri" w:cs="Arial"/>
          <w:b/>
          <w:sz w:val="24"/>
          <w:szCs w:val="24"/>
          <w:highlight w:val="yellow"/>
        </w:rPr>
      </w:pP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rPr>
      </w:pPr>
      <w:proofErr w:type="gramStart"/>
      <w:r w:rsidRPr="00F11C40">
        <w:rPr>
          <w:rFonts w:ascii="Calibri" w:eastAsia="Times New Roman" w:hAnsi="Calibri" w:cs="Arial"/>
          <w:sz w:val="24"/>
          <w:szCs w:val="24"/>
          <w:highlight w:val="yellow"/>
        </w:rPr>
        <w:t>3.2) Acquire images as in Protocol 2.</w:t>
      </w:r>
      <w:proofErr w:type="gramEnd"/>
      <w:r w:rsidRPr="00F11C40">
        <w:rPr>
          <w:rFonts w:ascii="Calibri" w:eastAsia="Times New Roman" w:hAnsi="Calibri" w:cs="Arial"/>
          <w:sz w:val="24"/>
          <w:szCs w:val="24"/>
          <w:highlight w:val="yellow"/>
        </w:rPr>
        <w:t xml:space="preserve"> However, set an appropriate exposure time (typically 25-50 </w:t>
      </w:r>
      <w:proofErr w:type="spellStart"/>
      <w:r w:rsidRPr="00F11C40">
        <w:rPr>
          <w:rFonts w:ascii="Calibri" w:eastAsia="Times New Roman" w:hAnsi="Calibri" w:cs="Arial"/>
          <w:sz w:val="24"/>
          <w:szCs w:val="24"/>
          <w:highlight w:val="yellow"/>
        </w:rPr>
        <w:t>ms</w:t>
      </w:r>
      <w:proofErr w:type="spellEnd"/>
      <w:r w:rsidRPr="00F11C40">
        <w:rPr>
          <w:rFonts w:ascii="Calibri" w:eastAsia="Times New Roman" w:hAnsi="Calibri" w:cs="Arial"/>
          <w:sz w:val="24"/>
          <w:szCs w:val="24"/>
          <w:highlight w:val="yellow"/>
        </w:rPr>
        <w:t xml:space="preserve"> for PAmCherry1).</w:t>
      </w:r>
      <w:r w:rsidRPr="00F11C40">
        <w:rPr>
          <w:rFonts w:ascii="Calibri" w:eastAsia="Times New Roman" w:hAnsi="Calibri" w:cs="Arial"/>
          <w:sz w:val="24"/>
          <w:szCs w:val="24"/>
        </w:rPr>
        <w:t xml:space="preserve"> </w:t>
      </w: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rPr>
      </w:pP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highlight w:val="yellow"/>
        </w:rPr>
      </w:pPr>
      <w:r w:rsidRPr="00F11C40">
        <w:rPr>
          <w:rFonts w:ascii="Calibri" w:eastAsia="Times New Roman" w:hAnsi="Calibri" w:cs="Arial"/>
          <w:sz w:val="24"/>
          <w:szCs w:val="24"/>
          <w:highlight w:val="yellow"/>
        </w:rPr>
        <w:t>3.3) Process the images.</w:t>
      </w: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highlight w:val="yellow"/>
        </w:rPr>
      </w:pP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highlight w:val="yellow"/>
        </w:rPr>
      </w:pPr>
      <w:r w:rsidRPr="00F11C40">
        <w:rPr>
          <w:rFonts w:ascii="Calibri" w:eastAsia="Times New Roman" w:hAnsi="Calibri" w:cs="Arial"/>
          <w:sz w:val="24"/>
          <w:szCs w:val="24"/>
          <w:highlight w:val="yellow"/>
        </w:rPr>
        <w:t xml:space="preserve">3.3.1) Extract coordinates of single molecules with the </w:t>
      </w:r>
      <w:proofErr w:type="spellStart"/>
      <w:r w:rsidRPr="00F11C40">
        <w:rPr>
          <w:rFonts w:ascii="Calibri" w:eastAsia="Times New Roman" w:hAnsi="Calibri" w:cs="Arial"/>
          <w:sz w:val="24"/>
          <w:szCs w:val="24"/>
          <w:highlight w:val="yellow"/>
        </w:rPr>
        <w:t>wfiread</w:t>
      </w:r>
      <w:proofErr w:type="spellEnd"/>
      <w:r w:rsidRPr="00F11C40">
        <w:rPr>
          <w:rFonts w:ascii="Calibri" w:eastAsia="Times New Roman" w:hAnsi="Calibri" w:cs="Arial"/>
          <w:sz w:val="24"/>
          <w:szCs w:val="24"/>
          <w:highlight w:val="yellow"/>
        </w:rPr>
        <w:t xml:space="preserve"> package as described in Protocol 2, or with another package.</w:t>
      </w: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highlight w:val="yellow"/>
        </w:rPr>
      </w:pPr>
    </w:p>
    <w:p w:rsidR="00F11C40" w:rsidRPr="00F11C40" w:rsidRDefault="00F11C40" w:rsidP="00F11C40">
      <w:pPr>
        <w:widowControl w:val="0"/>
        <w:autoSpaceDE w:val="0"/>
        <w:autoSpaceDN w:val="0"/>
        <w:adjustRightInd w:val="0"/>
        <w:spacing w:after="0" w:line="240" w:lineRule="auto"/>
        <w:rPr>
          <w:rFonts w:ascii="Calibri" w:eastAsia="Times New Roman" w:hAnsi="Calibri" w:cs="Arial"/>
          <w:sz w:val="24"/>
          <w:szCs w:val="24"/>
        </w:rPr>
      </w:pPr>
      <w:r w:rsidRPr="00F11C40">
        <w:rPr>
          <w:rFonts w:ascii="Calibri" w:eastAsia="Times New Roman" w:hAnsi="Calibri" w:cs="Arial"/>
          <w:sz w:val="24"/>
          <w:szCs w:val="24"/>
          <w:highlight w:val="yellow"/>
        </w:rPr>
        <w:t xml:space="preserve">3.3.2) Reconstruct single particle trajectories with home built </w:t>
      </w:r>
      <w:proofErr w:type="spellStart"/>
      <w:r w:rsidRPr="00F11C40">
        <w:rPr>
          <w:rFonts w:ascii="Calibri" w:eastAsia="Times New Roman" w:hAnsi="Calibri" w:cs="Arial"/>
          <w:sz w:val="24"/>
          <w:szCs w:val="24"/>
          <w:highlight w:val="yellow"/>
        </w:rPr>
        <w:t>Matlab</w:t>
      </w:r>
      <w:proofErr w:type="spellEnd"/>
      <w:r w:rsidRPr="00F11C40">
        <w:rPr>
          <w:rFonts w:ascii="Calibri" w:eastAsia="Times New Roman" w:hAnsi="Calibri" w:cs="Arial"/>
          <w:sz w:val="24"/>
          <w:szCs w:val="24"/>
          <w:highlight w:val="yellow"/>
        </w:rPr>
        <w:t xml:space="preserve"> package</w:t>
      </w:r>
      <w:ins w:id="11" w:author="Author" w:date="2015-05-19T15:15:00Z">
        <w:r w:rsidRPr="00F11C40">
          <w:rPr>
            <w:rFonts w:ascii="Calibri" w:eastAsia="Times New Roman" w:hAnsi="Calibri" w:cs="Arial"/>
            <w:sz w:val="24"/>
            <w:szCs w:val="24"/>
            <w:highlight w:val="yellow"/>
          </w:rPr>
          <w:t xml:space="preserve"> (not included in the Supplemental Code File</w:t>
        </w:r>
      </w:ins>
      <w:ins w:id="12" w:author="Author" w:date="2015-05-19T16:14:00Z">
        <w:r w:rsidRPr="00F11C40">
          <w:rPr>
            <w:rFonts w:ascii="Calibri" w:eastAsia="Times New Roman" w:hAnsi="Calibri" w:cs="Arial"/>
            <w:sz w:val="24"/>
            <w:szCs w:val="24"/>
            <w:highlight w:val="yellow"/>
          </w:rPr>
          <w:t>, but may be available in future revisions</w:t>
        </w:r>
      </w:ins>
      <w:ins w:id="13" w:author="Author" w:date="2015-05-19T15:15:00Z">
        <w:r w:rsidRPr="00F11C40">
          <w:rPr>
            <w:rFonts w:ascii="Calibri" w:eastAsia="Times New Roman" w:hAnsi="Calibri" w:cs="Arial"/>
            <w:sz w:val="24"/>
            <w:szCs w:val="24"/>
            <w:highlight w:val="yellow"/>
          </w:rPr>
          <w:t>)</w:t>
        </w:r>
      </w:ins>
      <w:ins w:id="14" w:author="Author" w:date="2015-05-19T16:13:00Z">
        <w:r w:rsidRPr="00F11C40">
          <w:rPr>
            <w:rFonts w:ascii="Calibri" w:eastAsia="Times New Roman" w:hAnsi="Calibri" w:cs="Arial"/>
            <w:sz w:val="24"/>
            <w:szCs w:val="24"/>
            <w:highlight w:val="yellow"/>
          </w:rPr>
          <w:t xml:space="preserve">, or choose among </w:t>
        </w:r>
      </w:ins>
      <w:del w:id="15" w:author="Unknown">
        <w:r w:rsidRPr="00F11C40" w:rsidDel="00D13666">
          <w:rPr>
            <w:rFonts w:ascii="Calibri" w:eastAsia="Times New Roman" w:hAnsi="Calibri" w:cs="Arial"/>
            <w:sz w:val="24"/>
            <w:szCs w:val="24"/>
            <w:highlight w:val="yellow"/>
          </w:rPr>
          <w:delText xml:space="preserve">. Note: </w:delText>
        </w:r>
      </w:del>
      <w:ins w:id="16" w:author="Author" w:date="2015-05-19T16:13:00Z">
        <w:r w:rsidRPr="00F11C40">
          <w:rPr>
            <w:rFonts w:ascii="Calibri" w:eastAsia="Times New Roman" w:hAnsi="Calibri" w:cs="Arial"/>
            <w:sz w:val="24"/>
            <w:szCs w:val="24"/>
            <w:highlight w:val="yellow"/>
          </w:rPr>
          <w:t>v</w:t>
        </w:r>
      </w:ins>
      <w:del w:id="17" w:author="Unknown">
        <w:r w:rsidRPr="00F11C40" w:rsidDel="00D13666">
          <w:rPr>
            <w:rFonts w:ascii="Calibri" w:eastAsia="Times New Roman" w:hAnsi="Calibri" w:cs="Arial"/>
            <w:sz w:val="24"/>
            <w:szCs w:val="24"/>
            <w:highlight w:val="yellow"/>
          </w:rPr>
          <w:delText>V</w:delText>
        </w:r>
      </w:del>
      <w:r w:rsidRPr="00F11C40">
        <w:rPr>
          <w:rFonts w:ascii="Calibri" w:eastAsia="Times New Roman" w:hAnsi="Calibri" w:cs="Arial"/>
          <w:sz w:val="24"/>
          <w:szCs w:val="24"/>
          <w:highlight w:val="yellow"/>
        </w:rPr>
        <w:t xml:space="preserve">arious single particle tracking (SPT) packages based on different algorithms </w:t>
      </w:r>
      <w:del w:id="18" w:author="Unknown">
        <w:r w:rsidRPr="00F11C40" w:rsidDel="00D13666">
          <w:rPr>
            <w:rFonts w:ascii="Calibri" w:eastAsia="Times New Roman" w:hAnsi="Calibri" w:cs="Arial"/>
            <w:sz w:val="24"/>
            <w:szCs w:val="24"/>
            <w:highlight w:val="yellow"/>
          </w:rPr>
          <w:delText xml:space="preserve">can be </w:delText>
        </w:r>
      </w:del>
      <w:r w:rsidRPr="00F11C40">
        <w:rPr>
          <w:rFonts w:ascii="Calibri" w:eastAsia="Times New Roman" w:hAnsi="Calibri" w:cs="Arial"/>
          <w:sz w:val="24"/>
          <w:szCs w:val="24"/>
          <w:highlight w:val="yellow"/>
        </w:rPr>
        <w:t>found elsewhere</w:t>
      </w:r>
      <w:r w:rsidRPr="00F11C40">
        <w:rPr>
          <w:rFonts w:ascii="Calibri" w:eastAsia="Times New Roman" w:hAnsi="Calibri" w:cs="Arial"/>
          <w:sz w:val="24"/>
          <w:szCs w:val="24"/>
          <w:highlight w:val="yellow"/>
        </w:rPr>
        <w:fldChar w:fldCharType="begin" w:fldLock="1"/>
      </w:r>
      <w:r w:rsidRPr="00F11C40">
        <w:rPr>
          <w:rFonts w:ascii="Calibri" w:eastAsia="Times New Roman" w:hAnsi="Calibri" w:cs="Arial"/>
          <w:sz w:val="24"/>
          <w:szCs w:val="24"/>
          <w:highlight w:val="yellow"/>
        </w:rPr>
        <w:instrText>ADDIN CSL_CITATION { "citationItems" : [ { "id" : "ITEM-1", "itemData" : { "DOI" : "10.1038/nmeth.2808", "ISSN" : "1548-7105", "PMID" : "24441936", "abstract" : "Particle tracking is of key importance for quantitative analysis of intracellular dynamic processes from time-lapse microscopy image data. Because manually detecting and following large numbers of individual particles is not feasible, automated computational methods have been developed for these tasks by many groups. Aiming to perform an objective comparison of methods, we gathered the community and organized an open competition in which participating teams applied their own methods independently to a commonly defined data set including diverse scenarios. Performance was assessed using commonly defined measures. Although no single method performed best across all scenarios, the results revealed clear differences between the various approaches, leading to notable practical conclusions for users and developers.", "author" : [ { "dropping-particle" : "", "family" : "Chenouard", "given" : "Nicolas", "non-dropping-particle" : "", "parse-names" : false, "suffix" : "" }, { "dropping-particle" : "", "family" : "Smal", "given" : "Ihor", "non-dropping-particle" : "", "parse-names" : false, "suffix" : "" }, { "dropping-particle" : "", "family" : "Chaumont", "given" : "Fabrice", "non-dropping-particle" : "de", "parse-names" : false, "suffix" : "" }, { "dropping-particle" : "", "family" : "Ma\u0161ka", "given" : "Martin", "non-dropping-particle" : "", "parse-names" : false, "suffix" : "" }, { "dropping-particle" : "", "family" : "Sbalzarini", "given" : "Ivo F", "non-dropping-particle" : "", "parse-names" : false, "suffix" : "" }, { "dropping-particle" : "", "family" : "Gong", "given" : "Yuanhao", "non-dropping-particle" : "", "parse-names" : false, "suffix" : "" }, { "dropping-particle" : "", "family" : "Cardinale", "given" : "Janick", "non-dropping-particle" : "", "parse-names" : false, "suffix" : "" }, { "dropping-particle" : "", "family" : "Carthel", "given" : "Craig", "non-dropping-particle" : "", "parse-names" : false, "suffix" : "" }, { "dropping-particle" : "", "family" : "Coraluppi", "given" : "Stefano", "non-dropping-particle" : "", "parse-names" : false, "suffix" : "" }, { "dropping-particle" : "", "family" : "Winter", "given" : "Mark", "non-dropping-particle" : "", "parse-names" : false, "suffix" : "" }, { "dropping-particle" : "", "family" : "Cohen", "given" : "Andrew R", "non-dropping-particle" : "", "parse-names" : false, "suffix" : "" }, { "dropping-particle" : "", "family" : "Godinez", "given" : "William J", "non-dropping-particle" : "", "parse-names" : false, "suffix" : "" }, { "dropping-particle" : "", "family" : "Rohr", "given" : "Karl", "non-dropping-particle" : "", "parse-names" : false, "suffix" : "" }, { "dropping-particle" : "", "family" : "Kalaidzidis", "given" : "Yannis", "non-dropping-particle" : "", "parse-names" : false, "suffix" : "" }, { "dropping-particle" : "", "family" : "Liang", "given" : "Liang", "non-dropping-particle" : "", "parse-names" : false, "suffix" : "" }, { "dropping-particle" : "", "family" : "Duncan", "given" : "James", "non-dropping-particle" : "", "parse-names" : false, "suffix" : "" }, { "dropping-particle" : "", "family" : "Shen", "given" : "Hongying", "non-dropping-particle" : "", "parse-names" : false, "suffix" : "" }, { "dropping-particle" : "", "family" : "Xu", "given" : "Yingke", "non-dropping-particle" : "", "parse-names" : false, "suffix" : "" }, { "dropping-particle" : "", "family" : "Magnusson", "given" : "Klas E G", "non-dropping-particle" : "", "parse-names" : false, "suffix" : "" }, { "dropping-particle" : "", "family" : "Jald\u00e9n", "given" : "Joakim", "non-dropping-particle" : "", "parse-names" : false, "suffix" : "" }, { "dropping-particle" : "", "family" : "Blau", "given" : "Helen M", "non-dropping-particle" : "", "parse-names" : false, "suffix" : "" }, { "dropping-particle" : "", "family" : "Paul-Gilloteaux", "given" : "Perrine", "non-dropping-particle" : "", "parse-names" : false, "suffix" : "" }, { "dropping-particle" : "", "family" : "Roudot", "given" : "Philippe", "non-dropping-particle" : "", "parse-names" : false, "suffix" : "" }, { "dropping-particle" : "", "family" : "Kervrann", "given" : "Charles", "non-dropping-particle" : "", "parse-names" : false, "suffix" : "" }, { "dropping-particle" : "", "family" : "Waharte", "given" : "Fran\u00e7ois", "non-dropping-particle" : "", "parse-names" : false, "suffix" : "" }, { "dropping-particle" : "", "family" : "Tinevez", "given" : "Jean-Yves", "non-dropping-particle" : "", "parse-names" : false, "suffix" : "" }, { "dropping-particle" : "", "family" : "Shorte", "given" : "Spencer L", "non-dropping-particle" : "", "parse-names" : false, "suffix" : "" }, { "dropping-particle" : "", "family" : "Willemse", "given" : "Joost", "non-dropping-particle" : "", "parse-names" : false, "suffix" : "" }, { "dropping-particle" : "", "family" : "Celler", "given" : "Katherine", "non-dropping-particle" : "", "parse-names" : false, "suffix" : "" }, { "dropping-particle" : "", "family" : "Wezel", "given" : "Gilles P", "non-dropping-particle" : "van", "parse-names" : false, "suffix" : "" }, { "dropping-particle" : "", "family" : "Dan", "given" : "Han-Wei", "non-dropping-particle" : "", "parse-names" : false, "suffix" : "" }, { "dropping-particle" : "", "family" : "Tsai", "given" : "Yuh-Show", "non-dropping-particle" : "", "parse-names" : false, "suffix" : "" }, { "dropping-particle" : "", "family" : "Ortiz de Sol\u00f3rzano", "given" : "Carlos", "non-dropping-particle" : "", "parse-names" : false, "suffix" : "" }, { "dropping-particle" : "", "family" : "Olivo-Marin", "given" : "Jean-Christophe", "non-dropping-particle" : "", "parse-names" : false, "suffix" : "" }, { "dropping-particle" : "", "family" : "Meijering", "given" : "Erik", "non-dropping-particle" : "", "parse-names" : false, "suffix" : "" } ], "container-title" : "Nature methods", "id" : "ITEM-1", "issue" : "3", "issued" : { "date-parts" : [ [ "2014" ] ] }, "page" : "281-289", "title" : "Objective comparison of particle tracking methods.", "type" : "article-journal", "volume" : "11" }, "uris" : [ "http://www.mendeley.com/documents/?uuid=a636ee27-613d-411b-a232-fdacd86a42a7" ] } ], "mendeley" : { "formattedCitation" : "&lt;sup&gt;23&lt;/sup&gt;", "plainTextFormattedCitation" : "23", "previouslyFormattedCitation" : "&lt;sup&gt;24&lt;/sup&gt;" }, "properties" : { "noteIndex" : 0 }, "schema" : "https://github.com/citation-style-language/schema/raw/master/csl-citation.json" }</w:instrText>
      </w:r>
      <w:r w:rsidRPr="00F11C40">
        <w:rPr>
          <w:rFonts w:ascii="Calibri" w:eastAsia="Times New Roman" w:hAnsi="Calibri" w:cs="Arial"/>
          <w:sz w:val="24"/>
          <w:szCs w:val="24"/>
          <w:highlight w:val="yellow"/>
        </w:rPr>
        <w:fldChar w:fldCharType="separate"/>
      </w:r>
      <w:r w:rsidRPr="00F11C40">
        <w:rPr>
          <w:rFonts w:ascii="Calibri" w:eastAsia="Times New Roman" w:hAnsi="Calibri" w:cs="Arial"/>
          <w:noProof/>
          <w:sz w:val="24"/>
          <w:szCs w:val="24"/>
          <w:highlight w:val="yellow"/>
          <w:vertAlign w:val="superscript"/>
        </w:rPr>
        <w:t>23</w:t>
      </w:r>
      <w:r w:rsidRPr="00F11C40">
        <w:rPr>
          <w:rFonts w:ascii="Calibri" w:eastAsia="Times New Roman" w:hAnsi="Calibri" w:cs="Arial"/>
          <w:sz w:val="24"/>
          <w:szCs w:val="24"/>
          <w:highlight w:val="yellow"/>
        </w:rPr>
        <w:fldChar w:fldCharType="end"/>
      </w:r>
      <w:r w:rsidRPr="00F11C40">
        <w:rPr>
          <w:rFonts w:ascii="Calibri" w:eastAsia="Times New Roman" w:hAnsi="Calibri" w:cs="Arial"/>
          <w:sz w:val="24"/>
          <w:szCs w:val="24"/>
          <w:highlight w:val="yellow"/>
        </w:rPr>
        <w:t>.</w:t>
      </w:r>
      <w:r w:rsidRPr="00F11C40">
        <w:rPr>
          <w:rFonts w:ascii="Calibri" w:eastAsia="Times New Roman" w:hAnsi="Calibri" w:cs="Arial"/>
          <w:sz w:val="24"/>
          <w:szCs w:val="24"/>
        </w:rPr>
        <w:t xml:space="preserve"> </w:t>
      </w:r>
    </w:p>
    <w:p w:rsidR="000512B3" w:rsidRPr="000512B3" w:rsidRDefault="000512B3" w:rsidP="000D4D12">
      <w:pPr>
        <w:ind w:firstLine="720"/>
        <w:rPr>
          <w:color w:val="000000"/>
        </w:rPr>
      </w:pPr>
    </w:p>
    <w:sectPr w:rsidR="000512B3" w:rsidRPr="000512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D93"/>
    <w:rsid w:val="00045F80"/>
    <w:rsid w:val="000512B3"/>
    <w:rsid w:val="000D4D12"/>
    <w:rsid w:val="005072B6"/>
    <w:rsid w:val="00532DBB"/>
    <w:rsid w:val="00604D86"/>
    <w:rsid w:val="007568B5"/>
    <w:rsid w:val="0076792F"/>
    <w:rsid w:val="00D55D93"/>
    <w:rsid w:val="00E03412"/>
    <w:rsid w:val="00F11C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11C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1C4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11C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1C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ohsu.edu/na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4</Pages>
  <Words>2383</Words>
  <Characters>13589</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OHSU</Company>
  <LinksUpToDate>false</LinksUpToDate>
  <CharactersWithSpaces>15941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Nickerson</dc:creator>
  <cp:lastModifiedBy>Andrew Nickerson</cp:lastModifiedBy>
  <cp:revision>3</cp:revision>
  <dcterms:created xsi:type="dcterms:W3CDTF">2015-05-19T23:04:00Z</dcterms:created>
  <dcterms:modified xsi:type="dcterms:W3CDTF">2015-05-20T02:01:00Z</dcterms:modified>
</cp:coreProperties>
</file>