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38A7F" w14:textId="7C7BB328" w:rsidR="00835A1C" w:rsidRDefault="00835A1C" w:rsidP="003F0F37">
      <w:pPr>
        <w:spacing w:after="0"/>
        <w:rPr>
          <w:rFonts w:cs="Times New Roman"/>
          <w:b/>
          <w:sz w:val="28"/>
          <w:szCs w:val="28"/>
        </w:rPr>
      </w:pPr>
      <w:bookmarkStart w:id="0" w:name="_GoBack"/>
      <w:bookmarkEnd w:id="0"/>
      <w:r>
        <w:rPr>
          <w:rFonts w:cs="Times New Roman"/>
          <w:b/>
          <w:sz w:val="28"/>
          <w:szCs w:val="28"/>
        </w:rPr>
        <w:t xml:space="preserve">Author Name: </w:t>
      </w:r>
      <w:r>
        <w:rPr>
          <w:rFonts w:cs="Times New Roman"/>
          <w:b/>
        </w:rPr>
        <w:t>Alex Goldfarb</w:t>
      </w:r>
    </w:p>
    <w:p w14:paraId="56A505C6" w14:textId="77777777" w:rsidR="00835A1C" w:rsidRDefault="00835A1C" w:rsidP="003F0F37">
      <w:pPr>
        <w:spacing w:after="0"/>
        <w:rPr>
          <w:rFonts w:cs="Times New Roman"/>
          <w:b/>
          <w:sz w:val="28"/>
          <w:szCs w:val="28"/>
        </w:rPr>
      </w:pPr>
    </w:p>
    <w:p w14:paraId="05BAD342" w14:textId="7DA34ADB" w:rsidR="003F0F37" w:rsidRPr="005E4BFB" w:rsidRDefault="003F0F37" w:rsidP="003F0F37">
      <w:pPr>
        <w:spacing w:after="0"/>
        <w:rPr>
          <w:rFonts w:cs="Times New Roman"/>
          <w:b/>
        </w:rPr>
      </w:pPr>
      <w:r w:rsidRPr="005E4BFB">
        <w:rPr>
          <w:rFonts w:cs="Times New Roman"/>
          <w:b/>
          <w:sz w:val="28"/>
          <w:szCs w:val="28"/>
        </w:rPr>
        <w:t xml:space="preserve">Clinical Skills Education </w:t>
      </w:r>
      <w:r w:rsidR="005E4BFB" w:rsidRPr="005E4BFB">
        <w:rPr>
          <w:rFonts w:cs="Times New Roman"/>
          <w:b/>
          <w:sz w:val="28"/>
          <w:szCs w:val="28"/>
        </w:rPr>
        <w:t>Title</w:t>
      </w:r>
      <w:r w:rsidR="005E4BFB" w:rsidRPr="005E4BFB">
        <w:rPr>
          <w:rFonts w:cs="Times New Roman"/>
          <w:sz w:val="28"/>
          <w:szCs w:val="28"/>
        </w:rPr>
        <w:t>:</w:t>
      </w:r>
      <w:r w:rsidR="00835A1C">
        <w:rPr>
          <w:rFonts w:cs="Times New Roman"/>
          <w:sz w:val="28"/>
          <w:szCs w:val="28"/>
        </w:rPr>
        <w:t xml:space="preserve"> </w:t>
      </w:r>
      <w:r w:rsidR="001564A9" w:rsidRPr="005E4BFB">
        <w:rPr>
          <w:rFonts w:cs="Times New Roman"/>
          <w:b/>
        </w:rPr>
        <w:t>Physical Examination of the Abdomen</w:t>
      </w:r>
      <w:r w:rsidR="00DE2AC7" w:rsidRPr="005E4BFB">
        <w:rPr>
          <w:rFonts w:cs="Times New Roman"/>
          <w:b/>
        </w:rPr>
        <w:t>: Inspection and Auscultation</w:t>
      </w:r>
    </w:p>
    <w:p w14:paraId="6B473CF4" w14:textId="77777777" w:rsidR="003F0F37" w:rsidRPr="005E4BFB" w:rsidRDefault="003F0F37" w:rsidP="003F0F37">
      <w:pPr>
        <w:spacing w:after="0"/>
        <w:rPr>
          <w:rFonts w:cs="Times New Roman"/>
          <w:b/>
          <w:sz w:val="28"/>
          <w:szCs w:val="28"/>
        </w:rPr>
      </w:pPr>
    </w:p>
    <w:p w14:paraId="26FA3C67" w14:textId="77777777" w:rsidR="003F0F37" w:rsidRPr="005E4BFB" w:rsidRDefault="003F0F37" w:rsidP="003F0F37">
      <w:pPr>
        <w:spacing w:after="0"/>
        <w:rPr>
          <w:rFonts w:cs="Times New Roman"/>
          <w:b/>
          <w:sz w:val="28"/>
          <w:szCs w:val="28"/>
        </w:rPr>
      </w:pPr>
      <w:r w:rsidRPr="005E4BFB">
        <w:rPr>
          <w:rFonts w:cs="Times New Roman"/>
          <w:b/>
          <w:sz w:val="28"/>
          <w:szCs w:val="28"/>
        </w:rPr>
        <w:t xml:space="preserve">Overview </w:t>
      </w:r>
    </w:p>
    <w:p w14:paraId="12780307" w14:textId="77777777" w:rsidR="003F0F37" w:rsidRPr="005E4BFB" w:rsidRDefault="003F0F37" w:rsidP="003F0F37">
      <w:pPr>
        <w:spacing w:after="0"/>
        <w:rPr>
          <w:del w:id="1" w:author="Dennis McGonagle" w:date="2014-10-22T16:23:00Z"/>
          <w:rFonts w:cs="Times New Roman"/>
          <w:b/>
        </w:rPr>
      </w:pPr>
    </w:p>
    <w:p w14:paraId="21EEE817" w14:textId="2118EB07" w:rsidR="00F72BCE" w:rsidRPr="00F72BCE" w:rsidRDefault="00CF0ECF" w:rsidP="00F72BCE">
      <w:pPr>
        <w:autoSpaceDE w:val="0"/>
        <w:autoSpaceDN w:val="0"/>
        <w:adjustRightInd w:val="0"/>
        <w:spacing w:after="0"/>
        <w:rPr>
          <w:ins w:id="2" w:author="Dennis McGonagle" w:date="2014-10-22T16:23:00Z"/>
          <w:rFonts w:ascii="Arial" w:hAnsi="Arial" w:cs="Arial"/>
        </w:rPr>
      </w:pPr>
      <w:commentRangeStart w:id="3"/>
      <w:commentRangeStart w:id="4"/>
      <w:del w:id="5" w:author="Dennis McGonagle" w:date="2014-10-22T16:23:00Z">
        <w:r>
          <w:delText>In this video we will learn how to perform the first two parts of the physical examination of the abdomen: visual inspection and auscultation</w:delText>
        </w:r>
        <w:r>
          <w:rPr>
            <w:rFonts w:cs="Times New Roman"/>
          </w:rPr>
          <w:delText>.</w:delText>
        </w:r>
        <w:r w:rsidR="003F0F37" w:rsidRPr="005E4BFB">
          <w:rPr>
            <w:rFonts w:cs="Times New Roman"/>
          </w:rPr>
          <w:delText xml:space="preserve"> </w:delText>
        </w:r>
        <w:commentRangeEnd w:id="3"/>
        <w:r w:rsidR="008D1ED8">
          <w:rPr>
            <w:rStyle w:val="CommentReference"/>
          </w:rPr>
          <w:commentReference w:id="3"/>
        </w:r>
        <w:commentRangeEnd w:id="4"/>
        <w:r w:rsidR="008D1ED8">
          <w:rPr>
            <w:rStyle w:val="CommentReference"/>
          </w:rPr>
          <w:commentReference w:id="4"/>
        </w:r>
        <w:r w:rsidR="003F0F37" w:rsidRPr="005E4BFB">
          <w:rPr>
            <w:rFonts w:cs="Times New Roman"/>
          </w:rPr>
          <w:delText xml:space="preserve">As with </w:delText>
        </w:r>
        <w:r w:rsidR="00540764" w:rsidRPr="005E4BFB">
          <w:rPr>
            <w:rFonts w:cs="Times New Roman"/>
          </w:rPr>
          <w:delText xml:space="preserve">the </w:delText>
        </w:r>
        <w:r w:rsidR="003F0F37" w:rsidRPr="005E4BFB">
          <w:rPr>
            <w:rFonts w:cs="Times New Roman"/>
          </w:rPr>
          <w:delText xml:space="preserve">other parts of </w:delText>
        </w:r>
        <w:r w:rsidR="00673E23" w:rsidRPr="005E4BFB">
          <w:rPr>
            <w:rFonts w:cs="Times New Roman"/>
          </w:rPr>
          <w:delText xml:space="preserve">a </w:delText>
        </w:r>
        <w:r w:rsidR="003F0F37" w:rsidRPr="005E4BFB">
          <w:rPr>
            <w:rFonts w:cs="Times New Roman"/>
          </w:rPr>
          <w:delText>physical exam</w:delText>
        </w:r>
        <w:r w:rsidR="00673E23" w:rsidRPr="005E4BFB">
          <w:rPr>
            <w:rFonts w:cs="Times New Roman"/>
          </w:rPr>
          <w:delText>ination</w:delText>
        </w:r>
        <w:r w:rsidR="001564A9" w:rsidRPr="005E4BFB">
          <w:rPr>
            <w:rFonts w:cs="Times New Roman"/>
          </w:rPr>
          <w:delText>,</w:delText>
        </w:r>
        <w:r w:rsidR="003F0F37" w:rsidRPr="005E4BFB">
          <w:rPr>
            <w:rFonts w:cs="Times New Roman"/>
          </w:rPr>
          <w:delText xml:space="preserve"> </w:delText>
        </w:r>
        <w:r>
          <w:rPr>
            <w:rFonts w:cs="Times New Roman"/>
          </w:rPr>
          <w:delText>these</w:delText>
        </w:r>
      </w:del>
      <w:ins w:id="6" w:author="Dennis McGonagle" w:date="2014-10-22T16:23:00Z">
        <w:r w:rsidR="00F72BCE">
          <w:rPr>
            <w:rFonts w:ascii="Calibri" w:hAnsi="Calibri" w:cs="Arial"/>
          </w:rPr>
          <w:t>G</w:t>
        </w:r>
        <w:r w:rsidR="00F72BCE" w:rsidRPr="00F72BCE">
          <w:rPr>
            <w:rFonts w:ascii="Calibri" w:hAnsi="Calibri" w:cs="Arial"/>
          </w:rPr>
          <w:t xml:space="preserve">astrointestinal </w:t>
        </w:r>
        <w:r w:rsidR="00F72BCE">
          <w:rPr>
            <w:rFonts w:ascii="Calibri" w:hAnsi="Calibri" w:cs="Arial"/>
          </w:rPr>
          <w:t>disease</w:t>
        </w:r>
        <w:r w:rsidR="00F72BCE" w:rsidRPr="00F72BCE">
          <w:rPr>
            <w:rFonts w:ascii="Calibri" w:hAnsi="Calibri" w:cs="Arial"/>
          </w:rPr>
          <w:t xml:space="preserve"> account</w:t>
        </w:r>
        <w:r w:rsidR="00F72BCE">
          <w:rPr>
            <w:rFonts w:ascii="Calibri" w:hAnsi="Calibri" w:cs="Arial"/>
          </w:rPr>
          <w:t>s</w:t>
        </w:r>
        <w:r w:rsidR="00F72BCE" w:rsidRPr="00F72BCE">
          <w:rPr>
            <w:rFonts w:ascii="Calibri" w:hAnsi="Calibri" w:cs="Arial"/>
          </w:rPr>
          <w:t xml:space="preserve"> </w:t>
        </w:r>
        <w:r w:rsidR="00F72BCE">
          <w:rPr>
            <w:rFonts w:ascii="Calibri" w:hAnsi="Calibri" w:cs="Arial"/>
          </w:rPr>
          <w:t>for</w:t>
        </w:r>
        <w:r w:rsidR="00F72BCE" w:rsidRPr="00F72BCE">
          <w:rPr>
            <w:rFonts w:ascii="Calibri" w:hAnsi="Calibri" w:cs="Arial"/>
          </w:rPr>
          <w:t xml:space="preserve"> millions of office visits and hospital admissions annually. </w:t>
        </w:r>
        <w:r w:rsidR="00F72BCE">
          <w:rPr>
            <w:rFonts w:ascii="Calibri" w:hAnsi="Calibri" w:cs="Arial"/>
          </w:rPr>
          <w:t xml:space="preserve">Physical examination of the abdomen is a crucial tool in diagnosing diseases of the gastrointestinal tract, and in addition it </w:t>
        </w:r>
        <w:r w:rsidR="00F72BCE" w:rsidRPr="00F72BCE">
          <w:rPr>
            <w:rFonts w:ascii="Calibri" w:hAnsi="Calibri" w:cs="Arial"/>
          </w:rPr>
          <w:t>can help identify pathological processes in cardiovascular, urinary</w:t>
        </w:r>
        <w:r w:rsidR="00F72BCE">
          <w:rPr>
            <w:rFonts w:ascii="Calibri" w:hAnsi="Calibri" w:cs="Arial"/>
          </w:rPr>
          <w:t>,</w:t>
        </w:r>
        <w:r w:rsidR="00F72BCE" w:rsidRPr="00F72BCE">
          <w:rPr>
            <w:rFonts w:ascii="Calibri" w:hAnsi="Calibri" w:cs="Arial"/>
          </w:rPr>
          <w:t xml:space="preserve"> and other systems.</w:t>
        </w:r>
        <w:r w:rsidR="00F72BCE">
          <w:rPr>
            <w:rFonts w:ascii="Calibri" w:hAnsi="Calibri" w:cs="Arial"/>
          </w:rPr>
          <w:t xml:space="preserve"> As physical examination in general, the examination of the abdominal region is important for establishing physician-patient contact, for reaching the preliminary diagnosis and selecting subsequent laboratory and imaging tests, and determining the urgency of care.</w:t>
        </w:r>
      </w:ins>
    </w:p>
    <w:p w14:paraId="54FF0B5E" w14:textId="77777777" w:rsidR="00484719" w:rsidRDefault="00484719" w:rsidP="00484719">
      <w:pPr>
        <w:autoSpaceDE w:val="0"/>
        <w:autoSpaceDN w:val="0"/>
        <w:adjustRightInd w:val="0"/>
        <w:spacing w:after="0"/>
        <w:rPr>
          <w:ins w:id="7" w:author="Dennis McGonagle" w:date="2014-10-22T16:23:00Z"/>
          <w:rFonts w:ascii="Arial" w:hAnsi="Arial" w:cs="Arial"/>
        </w:rPr>
      </w:pPr>
    </w:p>
    <w:p w14:paraId="3F078F8D" w14:textId="0938358A" w:rsidR="003F0F37" w:rsidRPr="005E4BFB" w:rsidRDefault="003F0F37" w:rsidP="003F0F37">
      <w:pPr>
        <w:spacing w:after="0"/>
        <w:rPr>
          <w:rFonts w:cs="Times New Roman"/>
        </w:rPr>
      </w:pPr>
      <w:ins w:id="8" w:author="Dennis McGonagle" w:date="2014-10-22T16:23:00Z">
        <w:r w:rsidRPr="005E4BFB">
          <w:rPr>
            <w:rFonts w:cs="Times New Roman"/>
          </w:rPr>
          <w:t xml:space="preserve">As with </w:t>
        </w:r>
        <w:r w:rsidR="00540764" w:rsidRPr="005E4BFB">
          <w:rPr>
            <w:rFonts w:cs="Times New Roman"/>
          </w:rPr>
          <w:t xml:space="preserve">the </w:t>
        </w:r>
        <w:r w:rsidRPr="005E4BFB">
          <w:rPr>
            <w:rFonts w:cs="Times New Roman"/>
          </w:rPr>
          <w:t xml:space="preserve">other parts of </w:t>
        </w:r>
        <w:r w:rsidR="00673E23" w:rsidRPr="005E4BFB">
          <w:rPr>
            <w:rFonts w:cs="Times New Roman"/>
          </w:rPr>
          <w:t xml:space="preserve">a </w:t>
        </w:r>
        <w:r w:rsidRPr="005E4BFB">
          <w:rPr>
            <w:rFonts w:cs="Times New Roman"/>
          </w:rPr>
          <w:t>physical exam</w:t>
        </w:r>
        <w:r w:rsidR="00673E23" w:rsidRPr="005E4BFB">
          <w:rPr>
            <w:rFonts w:cs="Times New Roman"/>
          </w:rPr>
          <w:t>ination</w:t>
        </w:r>
        <w:r w:rsidR="001564A9" w:rsidRPr="005E4BFB">
          <w:rPr>
            <w:rFonts w:cs="Times New Roman"/>
          </w:rPr>
          <w:t>,</w:t>
        </w:r>
        <w:r w:rsidRPr="005E4BFB">
          <w:rPr>
            <w:rFonts w:cs="Times New Roman"/>
          </w:rPr>
          <w:t xml:space="preserve"> </w:t>
        </w:r>
        <w:r w:rsidR="00F72BCE">
          <w:rPr>
            <w:rFonts w:cs="Times New Roman"/>
          </w:rPr>
          <w:t>visual inspection and auscultation of the abdomen</w:t>
        </w:r>
      </w:ins>
      <w:r w:rsidR="00F72BCE">
        <w:rPr>
          <w:rFonts w:cs="Times New Roman"/>
        </w:rPr>
        <w:t xml:space="preserve"> </w:t>
      </w:r>
      <w:r w:rsidR="00CF0ECF">
        <w:rPr>
          <w:rFonts w:cs="Times New Roman"/>
        </w:rPr>
        <w:t>are</w:t>
      </w:r>
      <w:r w:rsidR="00673E23" w:rsidRPr="005E4BFB">
        <w:rPr>
          <w:rFonts w:cs="Times New Roman"/>
        </w:rPr>
        <w:t xml:space="preserve"> </w:t>
      </w:r>
      <w:r w:rsidRPr="005E4BFB">
        <w:rPr>
          <w:rFonts w:cs="Times New Roman"/>
        </w:rPr>
        <w:t xml:space="preserve">done in </w:t>
      </w:r>
      <w:r w:rsidR="00673E23" w:rsidRPr="005E4BFB">
        <w:rPr>
          <w:rFonts w:cs="Times New Roman"/>
        </w:rPr>
        <w:t xml:space="preserve">a </w:t>
      </w:r>
      <w:r w:rsidRPr="005E4BFB">
        <w:rPr>
          <w:rFonts w:cs="Times New Roman"/>
        </w:rPr>
        <w:t>systematic fashion, so</w:t>
      </w:r>
      <w:r w:rsidR="001564A9" w:rsidRPr="005E4BFB">
        <w:rPr>
          <w:rFonts w:cs="Times New Roman"/>
        </w:rPr>
        <w:t xml:space="preserve"> that</w:t>
      </w:r>
      <w:r w:rsidRPr="005E4BFB">
        <w:rPr>
          <w:rFonts w:cs="Times New Roman"/>
        </w:rPr>
        <w:t xml:space="preserve"> no potential findings </w:t>
      </w:r>
      <w:r w:rsidR="00D2444F" w:rsidRPr="005E4BFB">
        <w:rPr>
          <w:rFonts w:cs="Times New Roman"/>
        </w:rPr>
        <w:t>are missed</w:t>
      </w:r>
      <w:r w:rsidRPr="005E4BFB">
        <w:rPr>
          <w:rFonts w:cs="Times New Roman"/>
        </w:rPr>
        <w:t xml:space="preserve">.  </w:t>
      </w:r>
      <w:r w:rsidR="001564A9" w:rsidRPr="005E4BFB">
        <w:rPr>
          <w:rFonts w:cs="Times New Roman"/>
        </w:rPr>
        <w:t>S</w:t>
      </w:r>
      <w:r w:rsidRPr="005E4BFB">
        <w:rPr>
          <w:rFonts w:cs="Times New Roman"/>
        </w:rPr>
        <w:t xml:space="preserve">pecial attention should be paid to potential problems </w:t>
      </w:r>
      <w:r w:rsidR="001564A9" w:rsidRPr="005E4BFB">
        <w:rPr>
          <w:rFonts w:cs="Times New Roman"/>
        </w:rPr>
        <w:t xml:space="preserve">already </w:t>
      </w:r>
      <w:r w:rsidRPr="005E4BFB">
        <w:rPr>
          <w:rFonts w:cs="Times New Roman"/>
        </w:rPr>
        <w:t xml:space="preserve">identified by </w:t>
      </w:r>
      <w:r w:rsidR="001564A9" w:rsidRPr="005E4BFB">
        <w:rPr>
          <w:rFonts w:cs="Times New Roman"/>
        </w:rPr>
        <w:t xml:space="preserve">the </w:t>
      </w:r>
      <w:r w:rsidRPr="005E4BFB">
        <w:rPr>
          <w:rFonts w:cs="Times New Roman"/>
        </w:rPr>
        <w:t xml:space="preserve">patient’s history.  </w:t>
      </w:r>
    </w:p>
    <w:p w14:paraId="45A15CAC" w14:textId="11C87C84" w:rsidR="003F0F37" w:rsidRDefault="005E4BFB" w:rsidP="003F0F37">
      <w:pPr>
        <w:spacing w:after="0"/>
        <w:rPr>
          <w:rFonts w:cs="Times New Roman"/>
        </w:rPr>
      </w:pPr>
      <w:r>
        <w:rPr>
          <w:rFonts w:cs="Times New Roman"/>
        </w:rPr>
        <w:t xml:space="preserve">     </w:t>
      </w:r>
      <w:r w:rsidR="003F0F37" w:rsidRPr="005E4BFB">
        <w:rPr>
          <w:rFonts w:cs="Times New Roman"/>
        </w:rPr>
        <w:t xml:space="preserve">Here we assume that </w:t>
      </w:r>
      <w:r w:rsidR="001564A9" w:rsidRPr="005E4BFB">
        <w:rPr>
          <w:rFonts w:cs="Times New Roman"/>
        </w:rPr>
        <w:t xml:space="preserve">the </w:t>
      </w:r>
      <w:r w:rsidR="003F0F37" w:rsidRPr="005E4BFB">
        <w:rPr>
          <w:rFonts w:cs="Times New Roman"/>
        </w:rPr>
        <w:t>patient has already been identified, history taken, symptoms discussed</w:t>
      </w:r>
      <w:r w:rsidR="001564A9" w:rsidRPr="005E4BFB">
        <w:rPr>
          <w:rFonts w:cs="Times New Roman"/>
        </w:rPr>
        <w:t>,</w:t>
      </w:r>
      <w:r w:rsidR="003F0F37" w:rsidRPr="005E4BFB">
        <w:rPr>
          <w:rFonts w:cs="Times New Roman"/>
        </w:rPr>
        <w:t xml:space="preserve"> and areas of potential concern identified.  In this video we will not review </w:t>
      </w:r>
      <w:r w:rsidR="001564A9" w:rsidRPr="005E4BFB">
        <w:rPr>
          <w:rFonts w:cs="Times New Roman"/>
        </w:rPr>
        <w:t>the patient’s history</w:t>
      </w:r>
      <w:r w:rsidR="00DE2AC7" w:rsidRPr="005E4BFB">
        <w:rPr>
          <w:rFonts w:cs="Times New Roman"/>
        </w:rPr>
        <w:t>,</w:t>
      </w:r>
      <w:r w:rsidR="003F0F37" w:rsidRPr="005E4BFB">
        <w:rPr>
          <w:rFonts w:cs="Times New Roman"/>
        </w:rPr>
        <w:t xml:space="preserve"> instead go</w:t>
      </w:r>
      <w:r w:rsidR="001564A9" w:rsidRPr="005E4BFB">
        <w:rPr>
          <w:rFonts w:cs="Times New Roman"/>
        </w:rPr>
        <w:t>ing</w:t>
      </w:r>
      <w:r w:rsidR="003F0F37" w:rsidRPr="005E4BFB">
        <w:rPr>
          <w:rFonts w:cs="Times New Roman"/>
        </w:rPr>
        <w:t xml:space="preserve"> directly to </w:t>
      </w:r>
      <w:r w:rsidR="001564A9" w:rsidRPr="005E4BFB">
        <w:rPr>
          <w:rFonts w:cs="Times New Roman"/>
        </w:rPr>
        <w:t xml:space="preserve">the </w:t>
      </w:r>
      <w:r w:rsidR="003F0F37" w:rsidRPr="005E4BFB">
        <w:rPr>
          <w:rFonts w:cs="Times New Roman"/>
        </w:rPr>
        <w:t>physical exam</w:t>
      </w:r>
      <w:r w:rsidR="001135E9" w:rsidRPr="005E4BFB">
        <w:rPr>
          <w:rFonts w:cs="Times New Roman"/>
        </w:rPr>
        <w:t>ination</w:t>
      </w:r>
      <w:r w:rsidR="003F0F37" w:rsidRPr="005E4BFB">
        <w:rPr>
          <w:rFonts w:cs="Times New Roman"/>
        </w:rPr>
        <w:t>.</w:t>
      </w:r>
    </w:p>
    <w:p w14:paraId="4C6AA65B" w14:textId="77777777" w:rsidR="00F72BCE" w:rsidRPr="005E4BFB" w:rsidRDefault="00F72BCE" w:rsidP="003F0F37">
      <w:pPr>
        <w:spacing w:after="0"/>
        <w:rPr>
          <w:ins w:id="9" w:author="Dennis McGonagle" w:date="2014-10-22T16:23:00Z"/>
          <w:rFonts w:cs="Times New Roman"/>
        </w:rPr>
      </w:pPr>
    </w:p>
    <w:p w14:paraId="24A11C46" w14:textId="3BA9D57D" w:rsidR="003F0F37" w:rsidRPr="005E4BFB" w:rsidRDefault="005E4BFB" w:rsidP="003F0F37">
      <w:pPr>
        <w:spacing w:after="0"/>
        <w:rPr>
          <w:rFonts w:cs="Times New Roman"/>
        </w:rPr>
      </w:pPr>
      <w:r>
        <w:rPr>
          <w:rFonts w:cs="Times New Roman"/>
        </w:rPr>
        <w:t xml:space="preserve">     </w:t>
      </w:r>
      <w:commentRangeStart w:id="10"/>
      <w:commentRangeStart w:id="11"/>
      <w:r w:rsidR="003F0F37" w:rsidRPr="005E4BFB">
        <w:rPr>
          <w:rFonts w:cs="Times New Roman"/>
        </w:rPr>
        <w:t>Before we get to the exam</w:t>
      </w:r>
      <w:r w:rsidR="001135E9" w:rsidRPr="005E4BFB">
        <w:rPr>
          <w:rFonts w:cs="Times New Roman"/>
        </w:rPr>
        <w:t>ination</w:t>
      </w:r>
      <w:r w:rsidR="003F0F37" w:rsidRPr="005E4BFB">
        <w:rPr>
          <w:rFonts w:cs="Times New Roman"/>
        </w:rPr>
        <w:t xml:space="preserve"> let’s briefly review surface landmarks of </w:t>
      </w:r>
      <w:r w:rsidR="001564A9" w:rsidRPr="005E4BFB">
        <w:rPr>
          <w:rFonts w:cs="Times New Roman"/>
        </w:rPr>
        <w:t xml:space="preserve">the </w:t>
      </w:r>
      <w:r w:rsidR="003F0F37" w:rsidRPr="005E4BFB">
        <w:rPr>
          <w:rFonts w:cs="Times New Roman"/>
        </w:rPr>
        <w:t>abdominal region, abdominal anatomy</w:t>
      </w:r>
      <w:r w:rsidR="001564A9" w:rsidRPr="005E4BFB">
        <w:rPr>
          <w:rFonts w:cs="Times New Roman"/>
        </w:rPr>
        <w:t>,</w:t>
      </w:r>
      <w:r w:rsidR="003F0F37" w:rsidRPr="005E4BFB">
        <w:rPr>
          <w:rFonts w:cs="Times New Roman"/>
        </w:rPr>
        <w:t xml:space="preserve"> and topography</w:t>
      </w:r>
      <w:commentRangeEnd w:id="10"/>
      <w:r w:rsidR="008D1ED8">
        <w:rPr>
          <w:rStyle w:val="CommentReference"/>
        </w:rPr>
        <w:commentReference w:id="10"/>
      </w:r>
      <w:commentRangeEnd w:id="11"/>
      <w:r w:rsidR="00F9388E">
        <w:rPr>
          <w:rStyle w:val="CommentReference"/>
        </w:rPr>
        <w:commentReference w:id="11"/>
      </w:r>
      <w:r w:rsidR="003F0F37" w:rsidRPr="005E4BFB">
        <w:rPr>
          <w:rFonts w:cs="Times New Roman"/>
        </w:rPr>
        <w:t xml:space="preserve">. Here is </w:t>
      </w:r>
      <w:r w:rsidR="001135E9" w:rsidRPr="005E4BFB">
        <w:rPr>
          <w:rFonts w:cs="Times New Roman"/>
        </w:rPr>
        <w:t xml:space="preserve">a </w:t>
      </w:r>
      <w:r w:rsidR="003F0F37" w:rsidRPr="005E4BFB">
        <w:rPr>
          <w:rFonts w:cs="Times New Roman"/>
        </w:rPr>
        <w:t>list of useful landmarks: costal margins, x</w:t>
      </w:r>
      <w:r w:rsidR="00E00955" w:rsidRPr="005E4BFB">
        <w:rPr>
          <w:rFonts w:cs="Times New Roman"/>
        </w:rPr>
        <w:t>i</w:t>
      </w:r>
      <w:r w:rsidR="003F0F37" w:rsidRPr="005E4BFB">
        <w:rPr>
          <w:rFonts w:cs="Times New Roman"/>
        </w:rPr>
        <w:t xml:space="preserve">phoid process, rectus abdominal muscle, </w:t>
      </w:r>
      <w:proofErr w:type="spellStart"/>
      <w:r w:rsidR="003F0F37" w:rsidRPr="005E4BFB">
        <w:rPr>
          <w:rFonts w:cs="Times New Roman"/>
        </w:rPr>
        <w:t>linea</w:t>
      </w:r>
      <w:proofErr w:type="spellEnd"/>
      <w:r w:rsidR="003F0F37" w:rsidRPr="005E4BFB">
        <w:rPr>
          <w:rFonts w:cs="Times New Roman"/>
        </w:rPr>
        <w:t xml:space="preserve"> </w:t>
      </w:r>
      <w:proofErr w:type="gramStart"/>
      <w:r w:rsidR="003F0F37" w:rsidRPr="005E4BFB">
        <w:rPr>
          <w:rFonts w:cs="Times New Roman"/>
        </w:rPr>
        <w:t>alba</w:t>
      </w:r>
      <w:proofErr w:type="gramEnd"/>
      <w:r w:rsidR="003F0F37" w:rsidRPr="005E4BFB">
        <w:rPr>
          <w:rFonts w:cs="Times New Roman"/>
        </w:rPr>
        <w:t>, umbilicus, ileac crest, inguinal ligament</w:t>
      </w:r>
      <w:r w:rsidR="001564A9" w:rsidRPr="005E4BFB">
        <w:rPr>
          <w:rFonts w:cs="Times New Roman"/>
        </w:rPr>
        <w:t>,</w:t>
      </w:r>
      <w:r w:rsidR="003F0F37" w:rsidRPr="005E4BFB">
        <w:rPr>
          <w:rFonts w:cs="Times New Roman"/>
        </w:rPr>
        <w:t xml:space="preserve"> and symphysis pubis (</w:t>
      </w:r>
      <w:r w:rsidR="00716DE5" w:rsidRPr="005E4BFB">
        <w:rPr>
          <w:rFonts w:cs="Times New Roman"/>
        </w:rPr>
        <w:t xml:space="preserve">Fig.1). </w:t>
      </w:r>
      <w:r w:rsidR="001564A9" w:rsidRPr="005E4BFB">
        <w:rPr>
          <w:rFonts w:cs="Times New Roman"/>
        </w:rPr>
        <w:t>The a</w:t>
      </w:r>
      <w:r w:rsidR="003F0F37" w:rsidRPr="005E4BFB">
        <w:rPr>
          <w:rFonts w:cs="Times New Roman"/>
        </w:rPr>
        <w:t>bdominal exam covers the area down from the x</w:t>
      </w:r>
      <w:r w:rsidR="001564A9" w:rsidRPr="005E4BFB">
        <w:rPr>
          <w:rFonts w:cs="Times New Roman"/>
        </w:rPr>
        <w:t>i</w:t>
      </w:r>
      <w:r w:rsidR="003F0F37" w:rsidRPr="005E4BFB">
        <w:rPr>
          <w:rFonts w:cs="Times New Roman"/>
        </w:rPr>
        <w:t>phoid and costal margins superiorly to t</w:t>
      </w:r>
      <w:r w:rsidR="00974DF5" w:rsidRPr="005E4BFB">
        <w:rPr>
          <w:rFonts w:cs="Times New Roman"/>
        </w:rPr>
        <w:t xml:space="preserve">he symphysis pubis inferiorly. </w:t>
      </w:r>
    </w:p>
    <w:p w14:paraId="7FEC13A7" w14:textId="49BC0F1E" w:rsidR="003F0F37" w:rsidRPr="005E4BFB" w:rsidRDefault="005E4BFB" w:rsidP="003F0F37">
      <w:pPr>
        <w:spacing w:after="0"/>
        <w:rPr>
          <w:rFonts w:cs="Times New Roman"/>
        </w:rPr>
      </w:pPr>
      <w:r>
        <w:rPr>
          <w:rFonts w:cs="Times New Roman"/>
        </w:rPr>
        <w:t xml:space="preserve">     </w:t>
      </w:r>
      <w:r w:rsidR="003F0F37" w:rsidRPr="005E4BFB">
        <w:rPr>
          <w:rFonts w:cs="Times New Roman"/>
        </w:rPr>
        <w:t>For diagnostic and descriptive purposes</w:t>
      </w:r>
      <w:r w:rsidR="00E00955" w:rsidRPr="005E4BFB">
        <w:rPr>
          <w:rFonts w:cs="Times New Roman"/>
        </w:rPr>
        <w:t xml:space="preserve"> the</w:t>
      </w:r>
      <w:r w:rsidR="003F0F37" w:rsidRPr="005E4BFB">
        <w:rPr>
          <w:rFonts w:cs="Times New Roman"/>
        </w:rPr>
        <w:t xml:space="preserve"> abdomen is subdivided into four quadrants: right and left upper quadrants and right and left lower quadrants </w:t>
      </w:r>
      <w:r w:rsidR="00716DE5" w:rsidRPr="005E4BFB">
        <w:rPr>
          <w:rFonts w:cs="Times New Roman"/>
        </w:rPr>
        <w:t>(Fig.2)</w:t>
      </w:r>
      <w:r w:rsidR="00E84338" w:rsidRPr="005E4BFB">
        <w:rPr>
          <w:rFonts w:cs="Times New Roman"/>
        </w:rPr>
        <w:t xml:space="preserve">. </w:t>
      </w:r>
      <w:r w:rsidR="003F0F37" w:rsidRPr="005E4BFB">
        <w:rPr>
          <w:rFonts w:cs="Times New Roman"/>
        </w:rPr>
        <w:t>The more detailed topography of the abdomen divides it into 9 regions: right and left hypochondriac, right and left lumbar, right and left iliac</w:t>
      </w:r>
      <w:r w:rsidR="00E00955" w:rsidRPr="005E4BFB">
        <w:rPr>
          <w:rFonts w:cs="Times New Roman"/>
        </w:rPr>
        <w:t>,</w:t>
      </w:r>
      <w:r w:rsidR="003F0F37" w:rsidRPr="005E4BFB">
        <w:rPr>
          <w:rFonts w:cs="Times New Roman"/>
        </w:rPr>
        <w:t xml:space="preserve"> and also epigastric, umbilical, and </w:t>
      </w:r>
      <w:proofErr w:type="spellStart"/>
      <w:r w:rsidR="003F0F37" w:rsidRPr="005E4BFB">
        <w:rPr>
          <w:rFonts w:cs="Times New Roman"/>
        </w:rPr>
        <w:t>hypo</w:t>
      </w:r>
      <w:r w:rsidR="00716DE5" w:rsidRPr="005E4BFB">
        <w:rPr>
          <w:rFonts w:cs="Times New Roman"/>
        </w:rPr>
        <w:t>gastric</w:t>
      </w:r>
      <w:proofErr w:type="spellEnd"/>
      <w:r w:rsidR="00716DE5" w:rsidRPr="005E4BFB">
        <w:rPr>
          <w:rFonts w:cs="Times New Roman"/>
        </w:rPr>
        <w:t xml:space="preserve"> regions in the middle (Fig.3)</w:t>
      </w:r>
      <w:r w:rsidR="00E84338" w:rsidRPr="005E4BFB">
        <w:rPr>
          <w:rFonts w:cs="Times New Roman"/>
        </w:rPr>
        <w:t>.</w:t>
      </w:r>
    </w:p>
    <w:p w14:paraId="543047AD" w14:textId="4E9CDF25" w:rsidR="003F0F37" w:rsidRPr="005E4BFB" w:rsidRDefault="005E4BFB" w:rsidP="003F0F37">
      <w:pPr>
        <w:spacing w:after="0"/>
        <w:rPr>
          <w:rFonts w:cs="Times New Roman"/>
          <w:b/>
          <w:sz w:val="28"/>
          <w:szCs w:val="28"/>
        </w:rPr>
      </w:pPr>
      <w:r>
        <w:rPr>
          <w:rFonts w:cs="Times New Roman"/>
        </w:rPr>
        <w:t xml:space="preserve">      </w:t>
      </w:r>
      <w:r w:rsidR="00E00955" w:rsidRPr="005E4BFB">
        <w:rPr>
          <w:rFonts w:cs="Times New Roman"/>
        </w:rPr>
        <w:t>R</w:t>
      </w:r>
      <w:r w:rsidR="003F0F37" w:rsidRPr="005E4BFB">
        <w:rPr>
          <w:rFonts w:cs="Times New Roman"/>
        </w:rPr>
        <w:t>emember which organs typically project into each abdominal region</w:t>
      </w:r>
      <w:r w:rsidR="00716DE5" w:rsidRPr="005E4BFB">
        <w:rPr>
          <w:rFonts w:cs="Times New Roman"/>
        </w:rPr>
        <w:t xml:space="preserve"> (Fig.4). </w:t>
      </w:r>
      <w:r w:rsidR="00E00955" w:rsidRPr="005E4BFB">
        <w:rPr>
          <w:rFonts w:cs="Times New Roman"/>
        </w:rPr>
        <w:t>I</w:t>
      </w:r>
      <w:r w:rsidR="003F0F37" w:rsidRPr="005E4BFB">
        <w:rPr>
          <w:rFonts w:cs="Times New Roman"/>
        </w:rPr>
        <w:t xml:space="preserve">t is </w:t>
      </w:r>
      <w:r w:rsidR="00E00955" w:rsidRPr="005E4BFB">
        <w:rPr>
          <w:rFonts w:cs="Times New Roman"/>
        </w:rPr>
        <w:t xml:space="preserve">essential </w:t>
      </w:r>
      <w:r w:rsidR="003F0F37" w:rsidRPr="005E4BFB">
        <w:rPr>
          <w:rFonts w:cs="Times New Roman"/>
        </w:rPr>
        <w:t>to know</w:t>
      </w:r>
      <w:r w:rsidR="00E00955" w:rsidRPr="005E4BFB">
        <w:rPr>
          <w:rFonts w:cs="Times New Roman"/>
        </w:rPr>
        <w:t xml:space="preserve"> the region’s</w:t>
      </w:r>
      <w:r w:rsidR="003F0F37" w:rsidRPr="005E4BFB">
        <w:rPr>
          <w:rFonts w:cs="Times New Roman"/>
        </w:rPr>
        <w:t xml:space="preserve"> anatomy and topography well to adequately document and interpret </w:t>
      </w:r>
      <w:r w:rsidR="00E00955" w:rsidRPr="005E4BFB">
        <w:rPr>
          <w:rFonts w:cs="Times New Roman"/>
        </w:rPr>
        <w:t xml:space="preserve">a </w:t>
      </w:r>
      <w:r w:rsidR="003F0F37" w:rsidRPr="005E4BFB">
        <w:rPr>
          <w:rFonts w:cs="Times New Roman"/>
        </w:rPr>
        <w:t>patient’s complain</w:t>
      </w:r>
      <w:r w:rsidR="00E00955" w:rsidRPr="005E4BFB">
        <w:rPr>
          <w:rFonts w:cs="Times New Roman"/>
        </w:rPr>
        <w:t>t</w:t>
      </w:r>
      <w:r w:rsidR="003F0F37" w:rsidRPr="005E4BFB">
        <w:rPr>
          <w:rFonts w:cs="Times New Roman"/>
        </w:rPr>
        <w:t>s and symptoms</w:t>
      </w:r>
      <w:r w:rsidR="00E00955" w:rsidRPr="005E4BFB">
        <w:rPr>
          <w:rFonts w:cs="Times New Roman"/>
        </w:rPr>
        <w:t>,</w:t>
      </w:r>
      <w:r w:rsidR="003F0F37" w:rsidRPr="005E4BFB">
        <w:rPr>
          <w:rFonts w:cs="Times New Roman"/>
        </w:rPr>
        <w:t xml:space="preserve"> </w:t>
      </w:r>
      <w:r w:rsidR="00E00955" w:rsidRPr="005E4BFB">
        <w:rPr>
          <w:rFonts w:cs="Times New Roman"/>
        </w:rPr>
        <w:t xml:space="preserve">as well as </w:t>
      </w:r>
      <w:r w:rsidR="003F0F37" w:rsidRPr="005E4BFB">
        <w:rPr>
          <w:rFonts w:cs="Times New Roman"/>
        </w:rPr>
        <w:t>physical findings during the exam</w:t>
      </w:r>
      <w:r w:rsidR="001135E9" w:rsidRPr="005E4BFB">
        <w:rPr>
          <w:rFonts w:cs="Times New Roman"/>
        </w:rPr>
        <w:t>ination</w:t>
      </w:r>
      <w:r w:rsidR="003F0F37" w:rsidRPr="005E4BFB">
        <w:rPr>
          <w:rFonts w:cs="Times New Roman"/>
        </w:rPr>
        <w:t>.</w:t>
      </w:r>
    </w:p>
    <w:p w14:paraId="5B3AA491" w14:textId="77777777" w:rsidR="003F0F37" w:rsidRPr="005E4BFB" w:rsidRDefault="003F0F37" w:rsidP="003F0F37">
      <w:pPr>
        <w:spacing w:after="0"/>
        <w:rPr>
          <w:rFonts w:cs="Times New Roman"/>
          <w:b/>
          <w:sz w:val="28"/>
          <w:szCs w:val="28"/>
        </w:rPr>
      </w:pPr>
    </w:p>
    <w:p w14:paraId="73C83E04" w14:textId="77777777" w:rsidR="003F0F37" w:rsidRPr="005E4BFB" w:rsidRDefault="003F0F37" w:rsidP="003F0F37">
      <w:pPr>
        <w:spacing w:after="0"/>
        <w:rPr>
          <w:rFonts w:cs="Times New Roman"/>
          <w:b/>
          <w:sz w:val="28"/>
          <w:szCs w:val="28"/>
        </w:rPr>
      </w:pPr>
    </w:p>
    <w:p w14:paraId="64001C82" w14:textId="77777777" w:rsidR="003F0F37" w:rsidRPr="005E4BFB" w:rsidRDefault="003F0F37" w:rsidP="003F0F37">
      <w:pPr>
        <w:spacing w:after="0"/>
        <w:rPr>
          <w:rFonts w:cs="Times New Roman"/>
          <w:sz w:val="28"/>
          <w:szCs w:val="28"/>
        </w:rPr>
      </w:pPr>
      <w:r w:rsidRPr="005E4BFB">
        <w:rPr>
          <w:rFonts w:cs="Times New Roman"/>
          <w:b/>
          <w:sz w:val="28"/>
          <w:szCs w:val="28"/>
        </w:rPr>
        <w:t>Procedure and representative findings</w:t>
      </w:r>
      <w:r w:rsidRPr="005E4BFB">
        <w:rPr>
          <w:rFonts w:cs="Times New Roman"/>
          <w:sz w:val="28"/>
          <w:szCs w:val="28"/>
        </w:rPr>
        <w:t xml:space="preserve"> </w:t>
      </w:r>
    </w:p>
    <w:p w14:paraId="73528735" w14:textId="77777777" w:rsidR="003F0F37" w:rsidRPr="005E4BFB" w:rsidRDefault="003F0F37" w:rsidP="003F0F37">
      <w:pPr>
        <w:spacing w:after="0"/>
        <w:rPr>
          <w:rFonts w:cs="Times New Roman"/>
          <w:sz w:val="28"/>
          <w:szCs w:val="28"/>
        </w:rPr>
      </w:pPr>
    </w:p>
    <w:p w14:paraId="4019F03E" w14:textId="77777777" w:rsidR="003F0F37" w:rsidRPr="005E4BFB" w:rsidRDefault="003F0F37" w:rsidP="003F0F37">
      <w:pPr>
        <w:spacing w:after="0"/>
        <w:rPr>
          <w:rFonts w:cs="Times New Roman"/>
          <w:b/>
        </w:rPr>
      </w:pPr>
      <w:r w:rsidRPr="005E4BFB">
        <w:rPr>
          <w:rFonts w:cs="Times New Roman"/>
          <w:b/>
          <w:u w:val="single"/>
        </w:rPr>
        <w:t>1. Preparation for exam</w:t>
      </w:r>
      <w:r w:rsidRPr="005E4BFB">
        <w:rPr>
          <w:rFonts w:cs="Times New Roman"/>
          <w:b/>
        </w:rPr>
        <w:t xml:space="preserve">: </w:t>
      </w:r>
    </w:p>
    <w:p w14:paraId="3E225B42" w14:textId="77777777" w:rsidR="003F0F37" w:rsidRPr="005E4BFB" w:rsidRDefault="003F0F37" w:rsidP="003F0F37">
      <w:pPr>
        <w:spacing w:after="0"/>
        <w:rPr>
          <w:rFonts w:cs="Times New Roman"/>
        </w:rPr>
      </w:pPr>
    </w:p>
    <w:p w14:paraId="4713B98F" w14:textId="77777777" w:rsidR="003F0F37" w:rsidRPr="005E4BFB" w:rsidRDefault="003F0F37" w:rsidP="003F0F37">
      <w:pPr>
        <w:spacing w:after="0"/>
        <w:rPr>
          <w:rFonts w:cs="Times New Roman"/>
        </w:rPr>
      </w:pPr>
      <w:r w:rsidRPr="005E4BFB">
        <w:rPr>
          <w:rFonts w:cs="Times New Roman"/>
        </w:rPr>
        <w:t xml:space="preserve">1.1. Positioning the patient.  </w:t>
      </w:r>
    </w:p>
    <w:p w14:paraId="5AC280D5" w14:textId="77777777" w:rsidR="003F0F37" w:rsidRPr="005E4BFB" w:rsidRDefault="003F0F37" w:rsidP="003F0F37">
      <w:pPr>
        <w:spacing w:after="0"/>
        <w:rPr>
          <w:rFonts w:cs="Times New Roman"/>
        </w:rPr>
      </w:pPr>
    </w:p>
    <w:p w14:paraId="3CDE9DD1" w14:textId="4528F172" w:rsidR="003C2885" w:rsidRPr="005E4BFB" w:rsidRDefault="003F0F37" w:rsidP="003F0F37">
      <w:pPr>
        <w:spacing w:after="0"/>
        <w:rPr>
          <w:rFonts w:cs="Times New Roman"/>
        </w:rPr>
      </w:pPr>
      <w:r w:rsidRPr="005E4BFB">
        <w:rPr>
          <w:rFonts w:cs="Times New Roman"/>
        </w:rPr>
        <w:t xml:space="preserve">1.1.1 Before you start </w:t>
      </w:r>
      <w:r w:rsidR="00E00955" w:rsidRPr="005E4BFB">
        <w:rPr>
          <w:rFonts w:cs="Times New Roman"/>
        </w:rPr>
        <w:t xml:space="preserve">the </w:t>
      </w:r>
      <w:r w:rsidRPr="005E4BFB">
        <w:rPr>
          <w:rFonts w:cs="Times New Roman"/>
        </w:rPr>
        <w:t>physical exam of the abdomen</w:t>
      </w:r>
      <w:r w:rsidR="003277C8" w:rsidRPr="005E4BFB">
        <w:rPr>
          <w:rFonts w:cs="Times New Roman"/>
        </w:rPr>
        <w:t>,</w:t>
      </w:r>
      <w:r w:rsidR="00DE2AC7" w:rsidRPr="005E4BFB">
        <w:rPr>
          <w:rFonts w:cs="Times New Roman"/>
        </w:rPr>
        <w:t xml:space="preserve"> </w:t>
      </w:r>
      <w:r w:rsidRPr="005E4BFB">
        <w:rPr>
          <w:rFonts w:cs="Times New Roman"/>
        </w:rPr>
        <w:t>make sure that</w:t>
      </w:r>
      <w:r w:rsidR="004000F9">
        <w:rPr>
          <w:rFonts w:cs="Times New Roman"/>
        </w:rPr>
        <w:t xml:space="preserve"> the</w:t>
      </w:r>
      <w:r w:rsidRPr="005E4BFB">
        <w:rPr>
          <w:rFonts w:cs="Times New Roman"/>
        </w:rPr>
        <w:t xml:space="preserve"> patient is comfortable and </w:t>
      </w:r>
      <w:r w:rsidR="00E00955" w:rsidRPr="005E4BFB">
        <w:rPr>
          <w:rFonts w:cs="Times New Roman"/>
        </w:rPr>
        <w:t xml:space="preserve">has </w:t>
      </w:r>
      <w:r w:rsidRPr="005E4BFB">
        <w:rPr>
          <w:rFonts w:cs="Times New Roman"/>
        </w:rPr>
        <w:t>emptied his/her bladder</w:t>
      </w:r>
      <w:r w:rsidR="00A84B57" w:rsidRPr="005E4BFB">
        <w:rPr>
          <w:rFonts w:cs="Times New Roman"/>
        </w:rPr>
        <w:t>.</w:t>
      </w:r>
    </w:p>
    <w:p w14:paraId="72D55C11" w14:textId="2149E0B8" w:rsidR="003F0F37" w:rsidRPr="005E4BFB" w:rsidRDefault="003F0F37" w:rsidP="003F0F37">
      <w:pPr>
        <w:spacing w:after="0"/>
        <w:rPr>
          <w:rFonts w:cs="Times New Roman"/>
        </w:rPr>
      </w:pPr>
      <w:r w:rsidRPr="005E4BFB">
        <w:rPr>
          <w:rFonts w:cs="Times New Roman"/>
        </w:rPr>
        <w:t xml:space="preserve">1.1.2 </w:t>
      </w:r>
      <w:r w:rsidR="003277C8" w:rsidRPr="005E4BFB">
        <w:rPr>
          <w:rFonts w:cs="Times New Roman"/>
        </w:rPr>
        <w:t xml:space="preserve">Comfortably </w:t>
      </w:r>
      <w:r w:rsidR="001135E9" w:rsidRPr="005E4BFB">
        <w:rPr>
          <w:rFonts w:cs="Times New Roman"/>
        </w:rPr>
        <w:t>place</w:t>
      </w:r>
      <w:r w:rsidR="003277C8" w:rsidRPr="005E4BFB">
        <w:rPr>
          <w:rFonts w:cs="Times New Roman"/>
        </w:rPr>
        <w:t xml:space="preserve"> the patient</w:t>
      </w:r>
      <w:r w:rsidRPr="005E4BFB">
        <w:rPr>
          <w:rFonts w:cs="Times New Roman"/>
        </w:rPr>
        <w:t xml:space="preserve"> in </w:t>
      </w:r>
      <w:r w:rsidR="00E00955" w:rsidRPr="005E4BFB">
        <w:rPr>
          <w:rFonts w:cs="Times New Roman"/>
        </w:rPr>
        <w:t xml:space="preserve">the </w:t>
      </w:r>
      <w:r w:rsidRPr="005E4BFB">
        <w:rPr>
          <w:rFonts w:cs="Times New Roman"/>
        </w:rPr>
        <w:t xml:space="preserve">supine position, possibly with </w:t>
      </w:r>
      <w:r w:rsidR="001135E9" w:rsidRPr="005E4BFB">
        <w:rPr>
          <w:rFonts w:cs="Times New Roman"/>
        </w:rPr>
        <w:t xml:space="preserve">a </w:t>
      </w:r>
      <w:r w:rsidRPr="005E4BFB">
        <w:rPr>
          <w:rFonts w:cs="Times New Roman"/>
        </w:rPr>
        <w:t>pillow under</w:t>
      </w:r>
      <w:r w:rsidR="00E00955" w:rsidRPr="005E4BFB">
        <w:rPr>
          <w:rFonts w:cs="Times New Roman"/>
        </w:rPr>
        <w:t xml:space="preserve"> their</w:t>
      </w:r>
      <w:r w:rsidRPr="005E4BFB">
        <w:rPr>
          <w:rFonts w:cs="Times New Roman"/>
        </w:rPr>
        <w:t xml:space="preserve"> head and </w:t>
      </w:r>
      <w:r w:rsidR="00E00955" w:rsidRPr="005E4BFB">
        <w:rPr>
          <w:rFonts w:cs="Times New Roman"/>
        </w:rPr>
        <w:t xml:space="preserve">their </w:t>
      </w:r>
      <w:r w:rsidRPr="005E4BFB">
        <w:rPr>
          <w:rFonts w:cs="Times New Roman"/>
        </w:rPr>
        <w:t xml:space="preserve">knees slightly flexed.  </w:t>
      </w:r>
      <w:r w:rsidR="003277C8" w:rsidRPr="005E4BFB">
        <w:rPr>
          <w:rFonts w:cs="Times New Roman"/>
        </w:rPr>
        <w:t>T</w:t>
      </w:r>
      <w:r w:rsidR="00E00955" w:rsidRPr="005E4BFB">
        <w:rPr>
          <w:rFonts w:cs="Times New Roman"/>
        </w:rPr>
        <w:t xml:space="preserve">he </w:t>
      </w:r>
      <w:r w:rsidRPr="005E4BFB">
        <w:rPr>
          <w:rFonts w:cs="Times New Roman"/>
        </w:rPr>
        <w:t xml:space="preserve">patient’s arms </w:t>
      </w:r>
      <w:r w:rsidR="003277C8" w:rsidRPr="005E4BFB">
        <w:rPr>
          <w:rFonts w:cs="Times New Roman"/>
        </w:rPr>
        <w:t xml:space="preserve">should be </w:t>
      </w:r>
      <w:r w:rsidRPr="005E4BFB">
        <w:rPr>
          <w:rFonts w:cs="Times New Roman"/>
        </w:rPr>
        <w:t xml:space="preserve">at </w:t>
      </w:r>
      <w:r w:rsidR="00E00955" w:rsidRPr="005E4BFB">
        <w:rPr>
          <w:rFonts w:cs="Times New Roman"/>
        </w:rPr>
        <w:t xml:space="preserve">their </w:t>
      </w:r>
      <w:r w:rsidRPr="005E4BFB">
        <w:t>side and not folded behind the</w:t>
      </w:r>
      <w:r w:rsidR="00E00955" w:rsidRPr="005E4BFB">
        <w:t>ir</w:t>
      </w:r>
      <w:r w:rsidRPr="005E4BFB">
        <w:t xml:space="preserve"> head, as this tenses the abdominal wall.</w:t>
      </w:r>
    </w:p>
    <w:p w14:paraId="7E39FF91" w14:textId="542DB649" w:rsidR="003F0F37" w:rsidRPr="005E4BFB" w:rsidRDefault="003F0F37" w:rsidP="003F0F37">
      <w:pPr>
        <w:spacing w:after="0"/>
        <w:rPr>
          <w:rFonts w:cs="Times New Roman"/>
        </w:rPr>
      </w:pPr>
      <w:r w:rsidRPr="005E4BFB">
        <w:rPr>
          <w:rFonts w:cs="Times New Roman"/>
        </w:rPr>
        <w:t xml:space="preserve">1.1.3. </w:t>
      </w:r>
      <w:r w:rsidR="00E30E59" w:rsidRPr="005E4BFB">
        <w:rPr>
          <w:rFonts w:cs="Times New Roman"/>
        </w:rPr>
        <w:t xml:space="preserve">Ask </w:t>
      </w:r>
      <w:r w:rsidR="004000F9">
        <w:rPr>
          <w:rFonts w:cs="Times New Roman"/>
        </w:rPr>
        <w:t xml:space="preserve">the </w:t>
      </w:r>
      <w:r w:rsidR="00E30E59" w:rsidRPr="005E4BFB">
        <w:rPr>
          <w:rFonts w:cs="Times New Roman"/>
        </w:rPr>
        <w:t xml:space="preserve">patient </w:t>
      </w:r>
      <w:r w:rsidR="00A84B57" w:rsidRPr="005E4BFB">
        <w:rPr>
          <w:rFonts w:cs="Times New Roman"/>
        </w:rPr>
        <w:t xml:space="preserve">for </w:t>
      </w:r>
      <w:r w:rsidR="00E30E59" w:rsidRPr="005E4BFB">
        <w:rPr>
          <w:rFonts w:cs="Times New Roman"/>
        </w:rPr>
        <w:t xml:space="preserve">permission to expose </w:t>
      </w:r>
      <w:r w:rsidR="00A84B57" w:rsidRPr="005E4BFB">
        <w:rPr>
          <w:rFonts w:cs="Times New Roman"/>
        </w:rPr>
        <w:t>their</w:t>
      </w:r>
      <w:r w:rsidR="00E30E59" w:rsidRPr="005E4BFB">
        <w:rPr>
          <w:rFonts w:cs="Times New Roman"/>
        </w:rPr>
        <w:t xml:space="preserve"> abdominal area </w:t>
      </w:r>
      <w:commentRangeStart w:id="12"/>
      <w:commentRangeStart w:id="13"/>
      <w:commentRangeStart w:id="14"/>
      <w:r w:rsidR="00E30E59" w:rsidRPr="005E4BFB">
        <w:rPr>
          <w:rFonts w:cs="Times New Roman"/>
        </w:rPr>
        <w:t xml:space="preserve">(“Is it ok if </w:t>
      </w:r>
      <w:r w:rsidR="00540764" w:rsidRPr="005E4BFB">
        <w:rPr>
          <w:rFonts w:cs="Times New Roman"/>
        </w:rPr>
        <w:t xml:space="preserve">I </w:t>
      </w:r>
      <w:r w:rsidR="00E30E59" w:rsidRPr="005E4BFB">
        <w:rPr>
          <w:rFonts w:cs="Times New Roman"/>
        </w:rPr>
        <w:t xml:space="preserve">move the sheet to inspect your stomach?”). </w:t>
      </w:r>
      <w:commentRangeEnd w:id="12"/>
      <w:commentRangeEnd w:id="13"/>
      <w:r w:rsidR="008D1ED8">
        <w:rPr>
          <w:rStyle w:val="CommentReference"/>
        </w:rPr>
        <w:commentReference w:id="12"/>
      </w:r>
      <w:commentRangeEnd w:id="14"/>
      <w:r w:rsidR="008D1ED8">
        <w:rPr>
          <w:rStyle w:val="CommentReference"/>
        </w:rPr>
        <w:commentReference w:id="13"/>
      </w:r>
      <w:r w:rsidR="00F9388E">
        <w:rPr>
          <w:rStyle w:val="CommentReference"/>
        </w:rPr>
        <w:commentReference w:id="14"/>
      </w:r>
      <w:r w:rsidR="003277C8" w:rsidRPr="005E4BFB">
        <w:rPr>
          <w:rFonts w:cs="Times New Roman"/>
        </w:rPr>
        <w:t>Drape the patient in a way that</w:t>
      </w:r>
      <w:r w:rsidRPr="005E4BFB">
        <w:rPr>
          <w:rFonts w:cs="Times New Roman"/>
        </w:rPr>
        <w:t xml:space="preserve"> maintain</w:t>
      </w:r>
      <w:r w:rsidR="003277C8" w:rsidRPr="005E4BFB">
        <w:rPr>
          <w:rFonts w:cs="Times New Roman"/>
        </w:rPr>
        <w:t>s</w:t>
      </w:r>
      <w:r w:rsidRPr="005E4BFB">
        <w:rPr>
          <w:rFonts w:cs="Times New Roman"/>
        </w:rPr>
        <w:t xml:space="preserve"> </w:t>
      </w:r>
      <w:r w:rsidR="00E00955" w:rsidRPr="005E4BFB">
        <w:rPr>
          <w:rFonts w:cs="Times New Roman"/>
        </w:rPr>
        <w:t>their</w:t>
      </w:r>
      <w:r w:rsidRPr="005E4BFB">
        <w:rPr>
          <w:rFonts w:cs="Times New Roman"/>
        </w:rPr>
        <w:t xml:space="preserve"> modesty on </w:t>
      </w:r>
      <w:r w:rsidR="00E00955" w:rsidRPr="005E4BFB">
        <w:rPr>
          <w:rFonts w:cs="Times New Roman"/>
        </w:rPr>
        <w:t xml:space="preserve">the </w:t>
      </w:r>
      <w:r w:rsidRPr="005E4BFB">
        <w:rPr>
          <w:rFonts w:cs="Times New Roman"/>
        </w:rPr>
        <w:t xml:space="preserve">one hand, but </w:t>
      </w:r>
      <w:r w:rsidR="003277C8" w:rsidRPr="005E4BFB">
        <w:rPr>
          <w:rFonts w:cs="Times New Roman"/>
        </w:rPr>
        <w:t>doesn’t</w:t>
      </w:r>
      <w:r w:rsidR="00D2444F" w:rsidRPr="005E4BFB">
        <w:rPr>
          <w:rFonts w:cs="Times New Roman"/>
        </w:rPr>
        <w:t xml:space="preserve"> </w:t>
      </w:r>
      <w:r w:rsidRPr="005E4BFB">
        <w:rPr>
          <w:rFonts w:cs="Times New Roman"/>
        </w:rPr>
        <w:t xml:space="preserve">compromise </w:t>
      </w:r>
      <w:r w:rsidR="004000F9">
        <w:rPr>
          <w:rFonts w:cs="Times New Roman"/>
        </w:rPr>
        <w:t>the</w:t>
      </w:r>
      <w:r w:rsidR="004000F9" w:rsidRPr="005E4BFB">
        <w:rPr>
          <w:rFonts w:cs="Times New Roman"/>
        </w:rPr>
        <w:t xml:space="preserve"> </w:t>
      </w:r>
      <w:r w:rsidRPr="005E4BFB">
        <w:rPr>
          <w:rFonts w:cs="Times New Roman"/>
        </w:rPr>
        <w:t xml:space="preserve">exam on the other.  The abdomen </w:t>
      </w:r>
      <w:r w:rsidR="003277C8" w:rsidRPr="005E4BFB">
        <w:rPr>
          <w:rFonts w:cs="Times New Roman"/>
        </w:rPr>
        <w:t>is</w:t>
      </w:r>
      <w:r w:rsidRPr="005E4BFB">
        <w:rPr>
          <w:rFonts w:cs="Times New Roman"/>
        </w:rPr>
        <w:t xml:space="preserve"> exposed from above the x</w:t>
      </w:r>
      <w:r w:rsidR="00E00955" w:rsidRPr="005E4BFB">
        <w:rPr>
          <w:rFonts w:cs="Times New Roman"/>
        </w:rPr>
        <w:t>i</w:t>
      </w:r>
      <w:r w:rsidRPr="005E4BFB">
        <w:rPr>
          <w:rFonts w:cs="Times New Roman"/>
        </w:rPr>
        <w:t xml:space="preserve">phoid to </w:t>
      </w:r>
      <w:r w:rsidR="00E00955" w:rsidRPr="005E4BFB">
        <w:rPr>
          <w:rFonts w:cs="Times New Roman"/>
        </w:rPr>
        <w:t xml:space="preserve">the </w:t>
      </w:r>
      <w:r w:rsidRPr="005E4BFB">
        <w:rPr>
          <w:rFonts w:cs="Times New Roman"/>
        </w:rPr>
        <w:t>suprapubic region and the groin</w:t>
      </w:r>
      <w:r w:rsidR="003277C8" w:rsidRPr="005E4BFB">
        <w:rPr>
          <w:rFonts w:cs="Times New Roman"/>
        </w:rPr>
        <w:t xml:space="preserve"> </w:t>
      </w:r>
      <w:r w:rsidRPr="005E4BFB">
        <w:rPr>
          <w:rFonts w:cs="Times New Roman"/>
        </w:rPr>
        <w:t>exposed</w:t>
      </w:r>
      <w:r w:rsidR="003277C8" w:rsidRPr="005E4BFB">
        <w:rPr>
          <w:rFonts w:cs="Times New Roman"/>
        </w:rPr>
        <w:t xml:space="preserve"> as well</w:t>
      </w:r>
      <w:r w:rsidRPr="005E4BFB">
        <w:rPr>
          <w:rFonts w:cs="Times New Roman"/>
        </w:rPr>
        <w:t>.</w:t>
      </w:r>
    </w:p>
    <w:p w14:paraId="120E6693" w14:textId="77777777" w:rsidR="003F0F37" w:rsidRPr="005E4BFB" w:rsidRDefault="003F0F37" w:rsidP="003F0F37">
      <w:pPr>
        <w:spacing w:after="0"/>
        <w:rPr>
          <w:rFonts w:cs="Times New Roman"/>
        </w:rPr>
      </w:pPr>
    </w:p>
    <w:p w14:paraId="4D81C37C" w14:textId="7F5AEF7E" w:rsidR="003F0F37" w:rsidRPr="005E4BFB" w:rsidRDefault="003F0F37" w:rsidP="003F0F37">
      <w:pPr>
        <w:spacing w:after="0"/>
        <w:rPr>
          <w:rFonts w:cs="Times New Roman"/>
        </w:rPr>
      </w:pPr>
      <w:r w:rsidRPr="005E4BFB">
        <w:rPr>
          <w:rFonts w:cs="Times New Roman"/>
        </w:rPr>
        <w:t xml:space="preserve">1.2. Getting </w:t>
      </w:r>
      <w:r w:rsidR="001135E9" w:rsidRPr="005E4BFB">
        <w:rPr>
          <w:rFonts w:cs="Times New Roman"/>
        </w:rPr>
        <w:t>ready</w:t>
      </w:r>
      <w:r w:rsidRPr="005E4BFB">
        <w:rPr>
          <w:rFonts w:cs="Times New Roman"/>
        </w:rPr>
        <w:t xml:space="preserve">. </w:t>
      </w:r>
    </w:p>
    <w:p w14:paraId="06353ABA" w14:textId="77777777" w:rsidR="003F0F37" w:rsidRPr="005E4BFB" w:rsidRDefault="003F0F37" w:rsidP="003F0F37">
      <w:pPr>
        <w:spacing w:after="0"/>
        <w:rPr>
          <w:rFonts w:cs="Times New Roman"/>
        </w:rPr>
      </w:pPr>
    </w:p>
    <w:p w14:paraId="431A9A68" w14:textId="5EA2B8A5" w:rsidR="003F0F37" w:rsidRPr="005E4BFB" w:rsidRDefault="003F0F37" w:rsidP="003F0F37">
      <w:pPr>
        <w:spacing w:after="0"/>
        <w:rPr>
          <w:rFonts w:cs="Times New Roman"/>
        </w:rPr>
      </w:pPr>
      <w:r w:rsidRPr="005E4BFB">
        <w:rPr>
          <w:rFonts w:cs="Times New Roman"/>
        </w:rPr>
        <w:t xml:space="preserve">1.2.1. Make sure </w:t>
      </w:r>
      <w:r w:rsidR="004000F9">
        <w:rPr>
          <w:rFonts w:cs="Times New Roman"/>
        </w:rPr>
        <w:t>there is</w:t>
      </w:r>
      <w:r w:rsidRPr="005E4BFB">
        <w:rPr>
          <w:rFonts w:cs="Times New Roman"/>
        </w:rPr>
        <w:t xml:space="preserve"> enough light and </w:t>
      </w:r>
      <w:r w:rsidR="004000F9">
        <w:rPr>
          <w:rFonts w:cs="Times New Roman"/>
        </w:rPr>
        <w:t xml:space="preserve">that </w:t>
      </w:r>
      <w:r w:rsidRPr="005E4BFB">
        <w:rPr>
          <w:rFonts w:cs="Times New Roman"/>
        </w:rPr>
        <w:t xml:space="preserve">noise is minimized (by turning off TV or radio in the room).  </w:t>
      </w:r>
    </w:p>
    <w:p w14:paraId="6EA26165" w14:textId="756D2329" w:rsidR="003F0F37" w:rsidRPr="005E4BFB" w:rsidRDefault="003F0F37" w:rsidP="003F0F37">
      <w:pPr>
        <w:spacing w:after="0"/>
        <w:rPr>
          <w:rFonts w:cs="Times New Roman"/>
        </w:rPr>
      </w:pPr>
      <w:r w:rsidRPr="005E4BFB">
        <w:rPr>
          <w:rFonts w:cs="Times New Roman"/>
        </w:rPr>
        <w:t xml:space="preserve">1.2.2. Before approaching the patient </w:t>
      </w:r>
      <w:r w:rsidR="003277C8" w:rsidRPr="005E4BFB">
        <w:rPr>
          <w:rFonts w:cs="Times New Roman"/>
        </w:rPr>
        <w:t>determine if there is a need</w:t>
      </w:r>
      <w:r w:rsidRPr="005E4BFB">
        <w:rPr>
          <w:rFonts w:cs="Times New Roman"/>
        </w:rPr>
        <w:t xml:space="preserve"> for contact precautions</w:t>
      </w:r>
      <w:r w:rsidR="00A74EC2" w:rsidRPr="005E4BFB">
        <w:rPr>
          <w:rFonts w:cs="Times New Roman"/>
        </w:rPr>
        <w:t>.</w:t>
      </w:r>
    </w:p>
    <w:p w14:paraId="667F42D2" w14:textId="2C9F8EF0" w:rsidR="003F0F37" w:rsidRPr="005E4BFB" w:rsidRDefault="003F0F37" w:rsidP="003F0F37">
      <w:pPr>
        <w:spacing w:after="0"/>
        <w:rPr>
          <w:rFonts w:cs="Times New Roman"/>
        </w:rPr>
      </w:pPr>
      <w:r w:rsidRPr="005E4BFB">
        <w:rPr>
          <w:rFonts w:cs="Times New Roman"/>
        </w:rPr>
        <w:t xml:space="preserve">1.2.3. </w:t>
      </w:r>
      <w:r w:rsidR="003277C8" w:rsidRPr="005E4BFB">
        <w:rPr>
          <w:rFonts w:cs="Times New Roman"/>
        </w:rPr>
        <w:t>W</w:t>
      </w:r>
      <w:r w:rsidRPr="005E4BFB">
        <w:rPr>
          <w:rFonts w:cs="Times New Roman"/>
        </w:rPr>
        <w:t xml:space="preserve">ash your hands (or alternatively use topical antibacterial preparations) and then warm your hands and </w:t>
      </w:r>
      <w:r w:rsidR="004000F9">
        <w:rPr>
          <w:rFonts w:cs="Times New Roman"/>
        </w:rPr>
        <w:t>the</w:t>
      </w:r>
      <w:r w:rsidR="004000F9" w:rsidRPr="005E4BFB">
        <w:rPr>
          <w:rFonts w:cs="Times New Roman"/>
        </w:rPr>
        <w:t xml:space="preserve"> </w:t>
      </w:r>
      <w:r w:rsidRPr="005E4BFB">
        <w:rPr>
          <w:rFonts w:cs="Times New Roman"/>
        </w:rPr>
        <w:t xml:space="preserve">stethoscope.  As with other parts of </w:t>
      </w:r>
      <w:r w:rsidR="001135E9" w:rsidRPr="005E4BFB">
        <w:rPr>
          <w:rFonts w:cs="Times New Roman"/>
        </w:rPr>
        <w:t xml:space="preserve">a </w:t>
      </w:r>
      <w:r w:rsidRPr="005E4BFB">
        <w:rPr>
          <w:rFonts w:cs="Times New Roman"/>
        </w:rPr>
        <w:t>physical exam</w:t>
      </w:r>
      <w:r w:rsidR="001135E9" w:rsidRPr="005E4BFB">
        <w:rPr>
          <w:rFonts w:cs="Times New Roman"/>
        </w:rPr>
        <w:t>ination</w:t>
      </w:r>
      <w:r w:rsidR="003277C8" w:rsidRPr="005E4BFB">
        <w:rPr>
          <w:rFonts w:cs="Times New Roman"/>
        </w:rPr>
        <w:t>,</w:t>
      </w:r>
      <w:r w:rsidRPr="005E4BFB">
        <w:rPr>
          <w:rFonts w:cs="Times New Roman"/>
        </w:rPr>
        <w:t xml:space="preserve"> position yourself on </w:t>
      </w:r>
      <w:r w:rsidR="003277C8" w:rsidRPr="005E4BFB">
        <w:rPr>
          <w:rFonts w:cs="Times New Roman"/>
        </w:rPr>
        <w:t xml:space="preserve">the </w:t>
      </w:r>
      <w:r w:rsidRPr="005E4BFB">
        <w:rPr>
          <w:rFonts w:cs="Times New Roman"/>
        </w:rPr>
        <w:t xml:space="preserve">patient’s right side, and explain </w:t>
      </w:r>
      <w:r w:rsidR="004000F9">
        <w:rPr>
          <w:rFonts w:cs="Times New Roman"/>
        </w:rPr>
        <w:t xml:space="preserve">each step of the exam to them as it progresses. </w:t>
      </w:r>
      <w:r w:rsidRPr="005E4BFB">
        <w:rPr>
          <w:rFonts w:cs="Times New Roman"/>
        </w:rPr>
        <w:t xml:space="preserve">  </w:t>
      </w:r>
    </w:p>
    <w:p w14:paraId="3B33581E" w14:textId="77777777" w:rsidR="003F0F37" w:rsidRPr="005E4BFB" w:rsidRDefault="003F0F37" w:rsidP="003F0F37">
      <w:pPr>
        <w:spacing w:after="0"/>
        <w:rPr>
          <w:rFonts w:cs="Times New Roman"/>
        </w:rPr>
      </w:pPr>
    </w:p>
    <w:p w14:paraId="3BC84AF8" w14:textId="03B0E2B2" w:rsidR="003F0F37" w:rsidRPr="005E4BFB" w:rsidRDefault="003F0F37" w:rsidP="003F0F37">
      <w:pPr>
        <w:spacing w:after="0"/>
        <w:rPr>
          <w:rFonts w:cs="Times New Roman"/>
          <w:b/>
        </w:rPr>
      </w:pPr>
      <w:r w:rsidRPr="005E4BFB">
        <w:rPr>
          <w:rFonts w:cs="Times New Roman"/>
          <w:b/>
          <w:u w:val="single"/>
        </w:rPr>
        <w:t xml:space="preserve">2. Quick overview of </w:t>
      </w:r>
      <w:r w:rsidR="00974DF5" w:rsidRPr="005E4BFB">
        <w:rPr>
          <w:rFonts w:cs="Times New Roman"/>
          <w:b/>
          <w:u w:val="single"/>
        </w:rPr>
        <w:t xml:space="preserve">abdominal </w:t>
      </w:r>
      <w:r w:rsidRPr="005E4BFB">
        <w:rPr>
          <w:rFonts w:cs="Times New Roman"/>
          <w:b/>
          <w:u w:val="single"/>
        </w:rPr>
        <w:t>exam</w:t>
      </w:r>
      <w:r w:rsidR="00E56D79" w:rsidRPr="005E4BFB">
        <w:rPr>
          <w:rFonts w:cs="Times New Roman"/>
          <w:b/>
          <w:u w:val="single"/>
        </w:rPr>
        <w:t>ination</w:t>
      </w:r>
      <w:r w:rsidRPr="005E4BFB">
        <w:rPr>
          <w:rFonts w:cs="Times New Roman"/>
          <w:b/>
          <w:u w:val="single"/>
        </w:rPr>
        <w:t xml:space="preserve"> </w:t>
      </w:r>
      <w:r w:rsidR="00E56D79" w:rsidRPr="005E4BFB">
        <w:rPr>
          <w:rFonts w:cs="Times New Roman"/>
          <w:b/>
          <w:u w:val="single"/>
        </w:rPr>
        <w:t>procedure</w:t>
      </w:r>
      <w:r w:rsidRPr="005E4BFB">
        <w:rPr>
          <w:rFonts w:cs="Times New Roman"/>
          <w:b/>
        </w:rPr>
        <w:t xml:space="preserve">.  </w:t>
      </w:r>
    </w:p>
    <w:p w14:paraId="0DF0DE4B" w14:textId="4CBB7E6B" w:rsidR="003F0F37" w:rsidRPr="005E4BFB" w:rsidRDefault="00E56D79" w:rsidP="003F0F37">
      <w:pPr>
        <w:spacing w:after="0"/>
        <w:rPr>
          <w:rFonts w:cs="Times New Roman"/>
        </w:rPr>
      </w:pPr>
      <w:r w:rsidRPr="005E4BFB">
        <w:rPr>
          <w:rFonts w:cs="Times New Roman"/>
        </w:rPr>
        <w:t>The examination</w:t>
      </w:r>
      <w:r w:rsidR="003F0F37" w:rsidRPr="005E4BFB">
        <w:rPr>
          <w:rFonts w:cs="Times New Roman"/>
        </w:rPr>
        <w:t xml:space="preserve"> should be performed in a structured fashion, following </w:t>
      </w:r>
      <w:r w:rsidRPr="005E4BFB">
        <w:rPr>
          <w:rFonts w:cs="Times New Roman"/>
        </w:rPr>
        <w:t xml:space="preserve">a </w:t>
      </w:r>
      <w:r w:rsidR="003F0F37" w:rsidRPr="005E4BFB">
        <w:rPr>
          <w:rFonts w:cs="Times New Roman"/>
        </w:rPr>
        <w:t xml:space="preserve">particular </w:t>
      </w:r>
      <w:r w:rsidRPr="005E4BFB">
        <w:rPr>
          <w:rFonts w:cs="Times New Roman"/>
        </w:rPr>
        <w:t>procedure</w:t>
      </w:r>
      <w:r w:rsidR="003F0F37" w:rsidRPr="005E4BFB">
        <w:rPr>
          <w:rFonts w:cs="Times New Roman"/>
        </w:rPr>
        <w:t xml:space="preserve">.  </w:t>
      </w:r>
      <w:r w:rsidRPr="005E4BFB">
        <w:rPr>
          <w:rFonts w:cs="Times New Roman"/>
        </w:rPr>
        <w:t xml:space="preserve">The </w:t>
      </w:r>
      <w:r w:rsidR="003F0F37" w:rsidRPr="005E4BFB">
        <w:rPr>
          <w:rFonts w:cs="Times New Roman"/>
        </w:rPr>
        <w:t>initial comprehensive exam</w:t>
      </w:r>
      <w:r w:rsidRPr="005E4BFB">
        <w:rPr>
          <w:rFonts w:cs="Times New Roman"/>
        </w:rPr>
        <w:t xml:space="preserve"> is</w:t>
      </w:r>
      <w:r w:rsidR="003F0F37" w:rsidRPr="005E4BFB">
        <w:rPr>
          <w:rFonts w:cs="Times New Roman"/>
        </w:rPr>
        <w:t xml:space="preserve"> first and once some pathological findings are identified</w:t>
      </w:r>
      <w:r w:rsidRPr="005E4BFB">
        <w:rPr>
          <w:rFonts w:cs="Times New Roman"/>
        </w:rPr>
        <w:t xml:space="preserve">, a more </w:t>
      </w:r>
      <w:r w:rsidR="003F0F37" w:rsidRPr="005E4BFB">
        <w:rPr>
          <w:rFonts w:cs="Times New Roman"/>
        </w:rPr>
        <w:t>detailed exam</w:t>
      </w:r>
      <w:r w:rsidRPr="005E4BFB">
        <w:rPr>
          <w:rFonts w:cs="Times New Roman"/>
        </w:rPr>
        <w:t>ination</w:t>
      </w:r>
      <w:r w:rsidR="003F0F37" w:rsidRPr="005E4BFB">
        <w:rPr>
          <w:rFonts w:cs="Times New Roman"/>
        </w:rPr>
        <w:t xml:space="preserve"> of </w:t>
      </w:r>
      <w:r w:rsidRPr="005E4BFB">
        <w:rPr>
          <w:rFonts w:cs="Times New Roman"/>
        </w:rPr>
        <w:t>tho</w:t>
      </w:r>
      <w:r w:rsidR="001135E9" w:rsidRPr="005E4BFB">
        <w:rPr>
          <w:rFonts w:cs="Times New Roman"/>
        </w:rPr>
        <w:t>s</w:t>
      </w:r>
      <w:r w:rsidRPr="005E4BFB">
        <w:rPr>
          <w:rFonts w:cs="Times New Roman"/>
        </w:rPr>
        <w:t>e specific findings follows</w:t>
      </w:r>
      <w:r w:rsidR="003F0F37" w:rsidRPr="005E4BFB">
        <w:rPr>
          <w:rFonts w:cs="Times New Roman"/>
        </w:rPr>
        <w:t xml:space="preserve">.  </w:t>
      </w:r>
      <w:r w:rsidRPr="005E4BFB">
        <w:rPr>
          <w:rFonts w:cs="Times New Roman"/>
        </w:rPr>
        <w:t>T</w:t>
      </w:r>
      <w:r w:rsidR="003F0F37" w:rsidRPr="005E4BFB">
        <w:rPr>
          <w:rFonts w:cs="Times New Roman"/>
        </w:rPr>
        <w:t xml:space="preserve">he areas of pain or tenderness should be examined last.  Once </w:t>
      </w:r>
      <w:r w:rsidRPr="005E4BFB">
        <w:rPr>
          <w:rFonts w:cs="Times New Roman"/>
        </w:rPr>
        <w:t xml:space="preserve">the </w:t>
      </w:r>
      <w:r w:rsidR="003F0F37" w:rsidRPr="005E4BFB">
        <w:rPr>
          <w:rFonts w:cs="Times New Roman"/>
        </w:rPr>
        <w:t xml:space="preserve">patient is positioned and ready </w:t>
      </w:r>
      <w:r w:rsidR="001135E9" w:rsidRPr="005E4BFB">
        <w:rPr>
          <w:rFonts w:cs="Times New Roman"/>
        </w:rPr>
        <w:t>to</w:t>
      </w:r>
      <w:r w:rsidR="00974DF5" w:rsidRPr="005E4BFB">
        <w:rPr>
          <w:rFonts w:cs="Times New Roman"/>
        </w:rPr>
        <w:t xml:space="preserve"> </w:t>
      </w:r>
      <w:r w:rsidR="004000F9">
        <w:rPr>
          <w:rFonts w:cs="Times New Roman"/>
        </w:rPr>
        <w:t xml:space="preserve">be </w:t>
      </w:r>
      <w:r w:rsidR="003F0F37" w:rsidRPr="005E4BFB">
        <w:rPr>
          <w:rFonts w:cs="Times New Roman"/>
        </w:rPr>
        <w:t>exam</w:t>
      </w:r>
      <w:r w:rsidR="001135E9" w:rsidRPr="005E4BFB">
        <w:rPr>
          <w:rFonts w:cs="Times New Roman"/>
        </w:rPr>
        <w:t>ine</w:t>
      </w:r>
      <w:r w:rsidR="004000F9">
        <w:rPr>
          <w:rFonts w:cs="Times New Roman"/>
        </w:rPr>
        <w:t>d</w:t>
      </w:r>
      <w:r w:rsidR="003F0F37" w:rsidRPr="005E4BFB">
        <w:rPr>
          <w:rFonts w:cs="Times New Roman"/>
        </w:rPr>
        <w:t>, the sequence</w:t>
      </w:r>
      <w:r w:rsidRPr="005E4BFB">
        <w:rPr>
          <w:rFonts w:cs="Times New Roman"/>
        </w:rPr>
        <w:t xml:space="preserve"> of the procedure is</w:t>
      </w:r>
      <w:r w:rsidR="003F0F37" w:rsidRPr="005E4BFB">
        <w:rPr>
          <w:rFonts w:cs="Times New Roman"/>
        </w:rPr>
        <w:t>: inspection, auscultation, palpation, percussion.  The difference in sequence compared to other parts of exam</w:t>
      </w:r>
      <w:r w:rsidR="00C45B26" w:rsidRPr="005E4BFB">
        <w:rPr>
          <w:rFonts w:cs="Times New Roman"/>
        </w:rPr>
        <w:t>ination</w:t>
      </w:r>
      <w:r w:rsidR="003F0F37" w:rsidRPr="005E4BFB">
        <w:rPr>
          <w:rFonts w:cs="Times New Roman"/>
        </w:rPr>
        <w:t xml:space="preserve"> is based on the fact that palpation can affect bowel sounds and therefore is done last.  Let us go through these elements in details.</w:t>
      </w:r>
    </w:p>
    <w:p w14:paraId="6C8CA0AF" w14:textId="77777777" w:rsidR="003F0F37" w:rsidRPr="005E4BFB" w:rsidRDefault="003F0F37" w:rsidP="003F0F37">
      <w:pPr>
        <w:spacing w:after="0"/>
        <w:rPr>
          <w:rFonts w:cs="Times New Roman"/>
          <w:b/>
        </w:rPr>
      </w:pPr>
    </w:p>
    <w:p w14:paraId="69FD57AD" w14:textId="77777777" w:rsidR="003F0F37" w:rsidRPr="005E4BFB" w:rsidRDefault="003F0F37" w:rsidP="003F0F37">
      <w:pPr>
        <w:spacing w:after="0"/>
        <w:rPr>
          <w:rFonts w:cs="Times New Roman"/>
          <w:b/>
        </w:rPr>
      </w:pPr>
      <w:r w:rsidRPr="005E4BFB">
        <w:rPr>
          <w:rFonts w:cs="Times New Roman"/>
          <w:b/>
        </w:rPr>
        <w:t xml:space="preserve">3. </w:t>
      </w:r>
      <w:r w:rsidRPr="005E4BFB">
        <w:rPr>
          <w:rFonts w:cs="Times New Roman"/>
          <w:b/>
          <w:u w:val="single"/>
        </w:rPr>
        <w:t>Inspection</w:t>
      </w:r>
      <w:r w:rsidRPr="005E4BFB">
        <w:rPr>
          <w:rFonts w:cs="Times New Roman"/>
          <w:b/>
        </w:rPr>
        <w:t xml:space="preserve">.  </w:t>
      </w:r>
    </w:p>
    <w:p w14:paraId="37197CA9" w14:textId="77777777" w:rsidR="003F0F37" w:rsidRPr="005E4BFB" w:rsidRDefault="003F0F37" w:rsidP="003F0F37">
      <w:pPr>
        <w:spacing w:after="0"/>
        <w:rPr>
          <w:rFonts w:cs="Times New Roman"/>
        </w:rPr>
      </w:pPr>
    </w:p>
    <w:p w14:paraId="67D0400D" w14:textId="5F4B64EB" w:rsidR="003F0F37" w:rsidRPr="005E4BFB" w:rsidRDefault="00C45B26" w:rsidP="003F0F37">
      <w:pPr>
        <w:spacing w:after="0"/>
        <w:rPr>
          <w:rFonts w:cs="Times New Roman"/>
        </w:rPr>
      </w:pPr>
      <w:r w:rsidRPr="005E4BFB">
        <w:rPr>
          <w:rFonts w:cs="Times New Roman"/>
        </w:rPr>
        <w:t>S</w:t>
      </w:r>
      <w:r w:rsidR="003F0F37" w:rsidRPr="005E4BFB">
        <w:rPr>
          <w:rFonts w:cs="Times New Roman"/>
        </w:rPr>
        <w:t xml:space="preserve">tart with </w:t>
      </w:r>
      <w:r w:rsidRPr="005E4BFB">
        <w:rPr>
          <w:rFonts w:cs="Times New Roman"/>
        </w:rPr>
        <w:t xml:space="preserve">a </w:t>
      </w:r>
      <w:r w:rsidR="003F0F37" w:rsidRPr="005E4BFB">
        <w:rPr>
          <w:rFonts w:cs="Times New Roman"/>
        </w:rPr>
        <w:t xml:space="preserve">visual inspection of the abdomen. </w:t>
      </w:r>
    </w:p>
    <w:p w14:paraId="6A1D45D3" w14:textId="77777777" w:rsidR="00A84B57" w:rsidRPr="005E4BFB" w:rsidRDefault="00A84B57" w:rsidP="003F0F37">
      <w:pPr>
        <w:spacing w:after="0"/>
        <w:rPr>
          <w:rFonts w:cs="Times New Roman"/>
        </w:rPr>
      </w:pPr>
    </w:p>
    <w:p w14:paraId="1C51D3A7" w14:textId="7ED2ECE8" w:rsidR="00813FDC" w:rsidRPr="005E4BFB" w:rsidRDefault="00813FDC" w:rsidP="003F0F37">
      <w:pPr>
        <w:spacing w:after="0"/>
        <w:rPr>
          <w:rFonts w:cs="Times New Roman"/>
        </w:rPr>
      </w:pPr>
      <w:r w:rsidRPr="005E4BFB">
        <w:rPr>
          <w:rFonts w:cs="Times New Roman"/>
        </w:rPr>
        <w:t xml:space="preserve">3.1 Before starting the examination explain to the patient that </w:t>
      </w:r>
      <w:r w:rsidR="004000F9">
        <w:rPr>
          <w:rFonts w:cs="Times New Roman"/>
        </w:rPr>
        <w:t>their abdomen is going to be inspected.</w:t>
      </w:r>
      <w:r w:rsidR="007704D7" w:rsidRPr="005E4BFB">
        <w:rPr>
          <w:rFonts w:cs="Times New Roman"/>
        </w:rPr>
        <w:t xml:space="preserve"> (</w:t>
      </w:r>
      <w:r w:rsidRPr="005E4BFB">
        <w:rPr>
          <w:rFonts w:cs="Times New Roman"/>
        </w:rPr>
        <w:t xml:space="preserve">“I need to inspect </w:t>
      </w:r>
      <w:commentRangeStart w:id="15"/>
      <w:commentRangeStart w:id="16"/>
      <w:r w:rsidRPr="005E4BFB">
        <w:rPr>
          <w:rFonts w:cs="Times New Roman"/>
        </w:rPr>
        <w:t>your stomach now</w:t>
      </w:r>
      <w:commentRangeEnd w:id="15"/>
      <w:r w:rsidR="007B59FE">
        <w:rPr>
          <w:rStyle w:val="CommentReference"/>
        </w:rPr>
        <w:commentReference w:id="15"/>
      </w:r>
      <w:commentRangeEnd w:id="16"/>
      <w:r w:rsidR="00F9388E">
        <w:rPr>
          <w:rStyle w:val="CommentReference"/>
        </w:rPr>
        <w:commentReference w:id="16"/>
      </w:r>
      <w:r w:rsidRPr="005E4BFB">
        <w:rPr>
          <w:rFonts w:cs="Times New Roman"/>
        </w:rPr>
        <w:t>”)</w:t>
      </w:r>
      <w:r w:rsidR="00540764" w:rsidRPr="005E4BFB">
        <w:rPr>
          <w:rFonts w:cs="Times New Roman"/>
        </w:rPr>
        <w:t>.</w:t>
      </w:r>
    </w:p>
    <w:p w14:paraId="3B3618B3" w14:textId="77777777" w:rsidR="003F0F37" w:rsidRPr="005E4BFB" w:rsidRDefault="003F0F37" w:rsidP="003F0F37">
      <w:pPr>
        <w:spacing w:after="0"/>
        <w:rPr>
          <w:rFonts w:cs="Times New Roman"/>
        </w:rPr>
      </w:pPr>
      <w:r w:rsidRPr="005E4BFB">
        <w:rPr>
          <w:rFonts w:cs="Times New Roman"/>
        </w:rPr>
        <w:t xml:space="preserve"> </w:t>
      </w:r>
    </w:p>
    <w:p w14:paraId="255E6D09" w14:textId="6A062E1D" w:rsidR="003F0F37" w:rsidRPr="005E4BFB" w:rsidRDefault="003F0F37" w:rsidP="003F0F37">
      <w:pPr>
        <w:spacing w:after="0"/>
        <w:rPr>
          <w:rFonts w:cs="Times New Roman"/>
        </w:rPr>
      </w:pPr>
      <w:r w:rsidRPr="005E4BFB">
        <w:t>3.</w:t>
      </w:r>
      <w:r w:rsidR="00813FDC" w:rsidRPr="005E4BFB">
        <w:t>2</w:t>
      </w:r>
      <w:r w:rsidRPr="005E4BFB">
        <w:t xml:space="preserve"> Visually inspect the skin looking for rashes/</w:t>
      </w:r>
      <w:proofErr w:type="spellStart"/>
      <w:r w:rsidR="00C45B26" w:rsidRPr="005E4BFB">
        <w:t>ecchymos</w:t>
      </w:r>
      <w:r w:rsidR="00974DF5" w:rsidRPr="005E4BFB">
        <w:t>e</w:t>
      </w:r>
      <w:r w:rsidR="00C45B26" w:rsidRPr="005E4BFB">
        <w:t>s</w:t>
      </w:r>
      <w:proofErr w:type="spellEnd"/>
      <w:r w:rsidRPr="005E4BFB">
        <w:t xml:space="preserve">, jaundice, dilated veins, </w:t>
      </w:r>
      <w:proofErr w:type="spellStart"/>
      <w:r w:rsidRPr="005E4BFB">
        <w:t>striae</w:t>
      </w:r>
      <w:proofErr w:type="spellEnd"/>
      <w:r w:rsidRPr="005E4BFB">
        <w:t>, lesions, bruises</w:t>
      </w:r>
      <w:r w:rsidR="00C45B26" w:rsidRPr="005E4BFB">
        <w:t>,</w:t>
      </w:r>
      <w:r w:rsidRPr="005E4BFB">
        <w:t xml:space="preserve"> and scars. </w:t>
      </w:r>
      <w:r w:rsidRPr="005E4BFB">
        <w:rPr>
          <w:rFonts w:cs="Times New Roman"/>
        </w:rPr>
        <w:t xml:space="preserve">If scars are present, </w:t>
      </w:r>
      <w:r w:rsidR="00C45B26" w:rsidRPr="005E4BFB">
        <w:rPr>
          <w:rFonts w:cs="Times New Roman"/>
        </w:rPr>
        <w:t xml:space="preserve">ask the patient </w:t>
      </w:r>
      <w:r w:rsidRPr="005E4BFB">
        <w:rPr>
          <w:rFonts w:cs="Times New Roman"/>
        </w:rPr>
        <w:t xml:space="preserve">about them and document them in </w:t>
      </w:r>
      <w:r w:rsidR="00C45B26" w:rsidRPr="005E4BFB">
        <w:rPr>
          <w:rFonts w:cs="Times New Roman"/>
        </w:rPr>
        <w:t xml:space="preserve">the </w:t>
      </w:r>
      <w:r w:rsidRPr="005E4BFB">
        <w:rPr>
          <w:rFonts w:cs="Times New Roman"/>
        </w:rPr>
        <w:t>patient’s history.</w:t>
      </w:r>
    </w:p>
    <w:p w14:paraId="3289BC3A" w14:textId="77777777" w:rsidR="003F0F37" w:rsidRPr="005E4BFB" w:rsidRDefault="003F0F37" w:rsidP="003F0F37">
      <w:pPr>
        <w:spacing w:after="0"/>
        <w:rPr>
          <w:rFonts w:cs="Times New Roman"/>
        </w:rPr>
      </w:pPr>
    </w:p>
    <w:p w14:paraId="6906BB42" w14:textId="224B11DF" w:rsidR="003F0F37" w:rsidRPr="005E4BFB" w:rsidRDefault="003F0F37" w:rsidP="003F0F37">
      <w:pPr>
        <w:spacing w:after="0"/>
        <w:rPr>
          <w:rFonts w:cs="Times New Roman"/>
        </w:rPr>
      </w:pPr>
      <w:r w:rsidRPr="005E4BFB">
        <w:rPr>
          <w:rFonts w:cs="Times New Roman"/>
        </w:rPr>
        <w:t>3.</w:t>
      </w:r>
      <w:r w:rsidR="00813FDC" w:rsidRPr="005E4BFB">
        <w:rPr>
          <w:rFonts w:cs="Times New Roman"/>
        </w:rPr>
        <w:t>3</w:t>
      </w:r>
      <w:r w:rsidRPr="005E4BFB">
        <w:rPr>
          <w:rFonts w:cs="Times New Roman"/>
        </w:rPr>
        <w:t xml:space="preserve"> </w:t>
      </w:r>
      <w:r w:rsidR="003C2885" w:rsidRPr="005E4BFB">
        <w:rPr>
          <w:rFonts w:cs="Times New Roman"/>
        </w:rPr>
        <w:t>E</w:t>
      </w:r>
      <w:r w:rsidRPr="005E4BFB">
        <w:rPr>
          <w:rFonts w:cs="Times New Roman"/>
        </w:rPr>
        <w:t>xamine the shape of the abdomen.</w:t>
      </w:r>
    </w:p>
    <w:p w14:paraId="708611D3" w14:textId="77777777" w:rsidR="003C2885" w:rsidRPr="005E4BFB" w:rsidRDefault="003C2885" w:rsidP="003F0F37">
      <w:pPr>
        <w:spacing w:after="0"/>
        <w:rPr>
          <w:rFonts w:cs="Times New Roman"/>
        </w:rPr>
      </w:pPr>
    </w:p>
    <w:p w14:paraId="3B2B12C3" w14:textId="5A10489B" w:rsidR="003F0F37" w:rsidRPr="005E4BFB" w:rsidRDefault="003F0F37" w:rsidP="003F0F37">
      <w:pPr>
        <w:spacing w:after="0"/>
        <w:rPr>
          <w:rFonts w:cs="Times New Roman"/>
        </w:rPr>
      </w:pPr>
      <w:r w:rsidRPr="005E4BFB">
        <w:rPr>
          <w:rFonts w:cs="Times New Roman"/>
        </w:rPr>
        <w:lastRenderedPageBreak/>
        <w:t xml:space="preserve">Is it flat, </w:t>
      </w:r>
      <w:r w:rsidRPr="005E4BFB">
        <w:t>scaphoid,</w:t>
      </w:r>
      <w:r w:rsidRPr="005E4BFB">
        <w:rPr>
          <w:rFonts w:cs="Times New Roman"/>
        </w:rPr>
        <w:t xml:space="preserve"> or </w:t>
      </w:r>
      <w:r w:rsidR="00141F62" w:rsidRPr="005E4BFB">
        <w:rPr>
          <w:rFonts w:cs="Times New Roman"/>
        </w:rPr>
        <w:t>protuberant</w:t>
      </w:r>
      <w:r w:rsidRPr="005E4BFB">
        <w:rPr>
          <w:rFonts w:cs="Times New Roman"/>
        </w:rPr>
        <w:t>?</w:t>
      </w:r>
      <w:r w:rsidR="00141F62" w:rsidRPr="005E4BFB">
        <w:rPr>
          <w:rFonts w:cs="Times New Roman"/>
        </w:rPr>
        <w:t xml:space="preserve"> </w:t>
      </w:r>
      <w:r w:rsidRPr="005E4BFB">
        <w:rPr>
          <w:rFonts w:cs="Times New Roman"/>
        </w:rPr>
        <w:t xml:space="preserve">Scaphoid </w:t>
      </w:r>
      <w:r w:rsidR="00D2444F" w:rsidRPr="005E4BFB">
        <w:rPr>
          <w:rFonts w:cs="Times New Roman"/>
        </w:rPr>
        <w:t>abdomen</w:t>
      </w:r>
      <w:r w:rsidRPr="005E4BFB">
        <w:rPr>
          <w:rFonts w:cs="Times New Roman"/>
        </w:rPr>
        <w:t xml:space="preserve"> </w:t>
      </w:r>
      <w:r w:rsidR="00141F62" w:rsidRPr="005E4BFB">
        <w:rPr>
          <w:rFonts w:cs="Times New Roman"/>
        </w:rPr>
        <w:t xml:space="preserve">can be seen in cachectic patients.  </w:t>
      </w:r>
      <w:r w:rsidRPr="005E4BFB">
        <w:rPr>
          <w:rFonts w:cs="Times New Roman"/>
        </w:rPr>
        <w:t xml:space="preserve">Global abdominal </w:t>
      </w:r>
      <w:r w:rsidR="00C45B26" w:rsidRPr="005E4BFB">
        <w:rPr>
          <w:rFonts w:cs="Times New Roman"/>
        </w:rPr>
        <w:t xml:space="preserve">protuberance </w:t>
      </w:r>
      <w:r w:rsidRPr="005E4BFB">
        <w:rPr>
          <w:rFonts w:cs="Times New Roman"/>
        </w:rPr>
        <w:t>can result from gas, fluid</w:t>
      </w:r>
      <w:r w:rsidR="00C45B26" w:rsidRPr="005E4BFB">
        <w:rPr>
          <w:rFonts w:cs="Times New Roman"/>
        </w:rPr>
        <w:t>,</w:t>
      </w:r>
      <w:r w:rsidRPr="005E4BFB">
        <w:rPr>
          <w:rFonts w:cs="Times New Roman"/>
        </w:rPr>
        <w:t xml:space="preserve"> or fat</w:t>
      </w:r>
      <w:r w:rsidR="00C45B26" w:rsidRPr="005E4BFB">
        <w:rPr>
          <w:rFonts w:cs="Times New Roman"/>
        </w:rPr>
        <w:t>.</w:t>
      </w:r>
    </w:p>
    <w:p w14:paraId="663F5C01" w14:textId="3C920FD2" w:rsidR="003F0F37" w:rsidRPr="005E4BFB" w:rsidRDefault="003F0F37" w:rsidP="003F0F37">
      <w:pPr>
        <w:spacing w:after="0"/>
        <w:rPr>
          <w:rFonts w:cs="Times New Roman"/>
        </w:rPr>
      </w:pPr>
      <w:r w:rsidRPr="005E4BFB">
        <w:rPr>
          <w:rFonts w:cs="Times New Roman"/>
        </w:rPr>
        <w:t xml:space="preserve">Does </w:t>
      </w:r>
      <w:r w:rsidR="00C45B26" w:rsidRPr="005E4BFB">
        <w:rPr>
          <w:rFonts w:cs="Times New Roman"/>
        </w:rPr>
        <w:t xml:space="preserve">the </w:t>
      </w:r>
      <w:r w:rsidRPr="005E4BFB">
        <w:rPr>
          <w:rFonts w:cs="Times New Roman"/>
        </w:rPr>
        <w:t>abdomen look symmetric or not?</w:t>
      </w:r>
      <w:r w:rsidR="00141F62" w:rsidRPr="005E4BFB">
        <w:rPr>
          <w:rFonts w:cs="Times New Roman"/>
        </w:rPr>
        <w:t xml:space="preserve">  Asymmetry is a warning sign and can suggest</w:t>
      </w:r>
      <w:r w:rsidRPr="005E4BFB">
        <w:rPr>
          <w:rFonts w:cs="Times New Roman"/>
        </w:rPr>
        <w:t xml:space="preserve"> masses or </w:t>
      </w:r>
      <w:proofErr w:type="spellStart"/>
      <w:r w:rsidRPr="005E4BFB">
        <w:rPr>
          <w:rFonts w:cs="Times New Roman"/>
        </w:rPr>
        <w:t>organomegaly</w:t>
      </w:r>
      <w:proofErr w:type="spellEnd"/>
      <w:r w:rsidR="00141F62" w:rsidRPr="005E4BFB">
        <w:rPr>
          <w:rFonts w:cs="Times New Roman"/>
        </w:rPr>
        <w:t>.</w:t>
      </w:r>
    </w:p>
    <w:p w14:paraId="10C64990" w14:textId="2927D3EF" w:rsidR="003F0F37" w:rsidRPr="005E4BFB" w:rsidRDefault="003F0F37" w:rsidP="003F0F37">
      <w:pPr>
        <w:spacing w:after="0"/>
        <w:rPr>
          <w:rFonts w:cs="Times New Roman"/>
        </w:rPr>
      </w:pPr>
      <w:r w:rsidRPr="005E4BFB">
        <w:rPr>
          <w:rFonts w:cs="Times New Roman"/>
        </w:rPr>
        <w:t>Are parts of the abdomen bulging?</w:t>
      </w:r>
      <w:r w:rsidR="00141F62" w:rsidRPr="005E4BFB">
        <w:rPr>
          <w:rFonts w:cs="Times New Roman"/>
        </w:rPr>
        <w:t xml:space="preserve">  </w:t>
      </w:r>
      <w:r w:rsidRPr="005E4BFB">
        <w:rPr>
          <w:rFonts w:cs="Times New Roman"/>
        </w:rPr>
        <w:t xml:space="preserve">Bulging flanks are </w:t>
      </w:r>
      <w:r w:rsidR="00C45B26" w:rsidRPr="005E4BFB">
        <w:rPr>
          <w:rFonts w:cs="Times New Roman"/>
        </w:rPr>
        <w:t>a</w:t>
      </w:r>
      <w:r w:rsidRPr="005E4BFB">
        <w:rPr>
          <w:rFonts w:cs="Times New Roman"/>
        </w:rPr>
        <w:t xml:space="preserve"> sign of </w:t>
      </w:r>
      <w:r w:rsidR="00141F62" w:rsidRPr="005E4BFB">
        <w:rPr>
          <w:rFonts w:cs="Times New Roman"/>
        </w:rPr>
        <w:t>accumulation of fluid in the abdomen (</w:t>
      </w:r>
      <w:r w:rsidRPr="005E4BFB">
        <w:rPr>
          <w:rFonts w:cs="Times New Roman"/>
        </w:rPr>
        <w:t>ascites</w:t>
      </w:r>
      <w:r w:rsidR="00141F62" w:rsidRPr="005E4BFB">
        <w:rPr>
          <w:rFonts w:cs="Times New Roman"/>
        </w:rPr>
        <w:t>)</w:t>
      </w:r>
      <w:r w:rsidR="00C45B26" w:rsidRPr="005E4BFB">
        <w:rPr>
          <w:rFonts w:cs="Times New Roman"/>
        </w:rPr>
        <w:t>.</w:t>
      </w:r>
    </w:p>
    <w:p w14:paraId="2200E105" w14:textId="77777777" w:rsidR="003F0F37" w:rsidRPr="005E4BFB" w:rsidRDefault="003F0F37" w:rsidP="003F0F37">
      <w:pPr>
        <w:spacing w:after="0"/>
        <w:rPr>
          <w:rFonts w:cs="Times New Roman"/>
        </w:rPr>
      </w:pPr>
    </w:p>
    <w:p w14:paraId="16C55024" w14:textId="1B1F8D0E" w:rsidR="003F0F37" w:rsidRPr="005E4BFB" w:rsidRDefault="00813FDC" w:rsidP="003F0F37">
      <w:pPr>
        <w:spacing w:after="0"/>
        <w:rPr>
          <w:rFonts w:cs="Times New Roman"/>
        </w:rPr>
      </w:pPr>
      <w:r w:rsidRPr="005E4BFB">
        <w:rPr>
          <w:rFonts w:cs="Times New Roman"/>
        </w:rPr>
        <w:t>3.4</w:t>
      </w:r>
      <w:r w:rsidR="00141F62" w:rsidRPr="005E4BFB">
        <w:rPr>
          <w:rFonts w:cs="Times New Roman"/>
        </w:rPr>
        <w:t xml:space="preserve"> </w:t>
      </w:r>
      <w:r w:rsidR="003F0F37" w:rsidRPr="005E4BFB">
        <w:rPr>
          <w:rFonts w:cs="Times New Roman"/>
        </w:rPr>
        <w:t xml:space="preserve">Check for visible hernias and abdominal </w:t>
      </w:r>
      <w:r w:rsidR="003F0F37" w:rsidRPr="005E4BFB">
        <w:rPr>
          <w:rFonts w:cs="Times New Roman"/>
          <w:sz w:val="22"/>
        </w:rPr>
        <w:t>masses</w:t>
      </w:r>
      <w:r w:rsidR="00540764" w:rsidRPr="005E4BFB">
        <w:rPr>
          <w:rFonts w:cs="Times New Roman"/>
        </w:rPr>
        <w:t xml:space="preserve">. </w:t>
      </w:r>
      <w:commentRangeStart w:id="17"/>
      <w:del w:id="18" w:author="Dennis McGonagle" w:date="2014-10-22T16:23:00Z">
        <w:r w:rsidR="00C45B26" w:rsidRPr="005E4BFB">
          <w:rPr>
            <w:rFonts w:cs="Times New Roman"/>
          </w:rPr>
          <w:delText>T</w:delText>
        </w:r>
        <w:r w:rsidR="003F0F37" w:rsidRPr="005E4BFB">
          <w:rPr>
            <w:rFonts w:cs="Times New Roman"/>
          </w:rPr>
          <w:delText xml:space="preserve">hese findings </w:delText>
        </w:r>
        <w:r w:rsidR="00C45B26" w:rsidRPr="005E4BFB">
          <w:rPr>
            <w:rFonts w:cs="Times New Roman"/>
          </w:rPr>
          <w:delText xml:space="preserve">are addressed </w:delText>
        </w:r>
        <w:r w:rsidR="003F0F37" w:rsidRPr="005E4BFB">
          <w:rPr>
            <w:rFonts w:cs="Times New Roman"/>
          </w:rPr>
          <w:delText>in detail in other videos</w:delText>
        </w:r>
        <w:r w:rsidR="004000F9">
          <w:rPr>
            <w:rFonts w:cs="Times New Roman"/>
          </w:rPr>
          <w:delText xml:space="preserve"> in the collection</w:delText>
        </w:r>
        <w:r w:rsidR="003F0F37" w:rsidRPr="005E4BFB">
          <w:rPr>
            <w:rFonts w:cs="Times New Roman"/>
          </w:rPr>
          <w:delText>.</w:delText>
        </w:r>
        <w:commentRangeEnd w:id="17"/>
        <w:r w:rsidR="007B59FE">
          <w:rPr>
            <w:rStyle w:val="CommentReference"/>
          </w:rPr>
          <w:commentReference w:id="17"/>
        </w:r>
      </w:del>
    </w:p>
    <w:p w14:paraId="2AA027F5" w14:textId="77777777" w:rsidR="003F0F37" w:rsidRPr="005E4BFB" w:rsidRDefault="003F0F37" w:rsidP="003F0F37">
      <w:pPr>
        <w:spacing w:after="0"/>
        <w:rPr>
          <w:rFonts w:cs="Times New Roman"/>
        </w:rPr>
      </w:pPr>
    </w:p>
    <w:p w14:paraId="2143EB3E" w14:textId="4452D501" w:rsidR="003F0F37" w:rsidRPr="005E4BFB" w:rsidRDefault="003F0F37" w:rsidP="003F0F37">
      <w:pPr>
        <w:spacing w:after="0"/>
        <w:rPr>
          <w:rFonts w:cs="Times New Roman"/>
        </w:rPr>
      </w:pPr>
      <w:r w:rsidRPr="005E4BFB">
        <w:rPr>
          <w:rFonts w:cs="Times New Roman"/>
        </w:rPr>
        <w:t>3.</w:t>
      </w:r>
      <w:r w:rsidR="00813FDC" w:rsidRPr="005E4BFB">
        <w:rPr>
          <w:rFonts w:cs="Times New Roman"/>
        </w:rPr>
        <w:t>5</w:t>
      </w:r>
      <w:r w:rsidRPr="005E4BFB">
        <w:rPr>
          <w:rFonts w:cs="Times New Roman"/>
        </w:rPr>
        <w:t xml:space="preserve"> Pay attention to the presence of visible pulsation or peristalsis, which usually represent a serious problem.</w:t>
      </w:r>
      <w:r w:rsidR="00141F62" w:rsidRPr="005E4BFB">
        <w:rPr>
          <w:rFonts w:cs="Times New Roman"/>
        </w:rPr>
        <w:t xml:space="preserve"> Sometimes v</w:t>
      </w:r>
      <w:r w:rsidRPr="005E4BFB">
        <w:rPr>
          <w:rFonts w:cs="Times New Roman"/>
        </w:rPr>
        <w:t>isible peristalsis can be seen in intestinal obstruction</w:t>
      </w:r>
      <w:r w:rsidR="00141F62" w:rsidRPr="005E4BFB">
        <w:rPr>
          <w:rFonts w:cs="Times New Roman"/>
        </w:rPr>
        <w:t>.</w:t>
      </w:r>
    </w:p>
    <w:p w14:paraId="45A474C0" w14:textId="77777777" w:rsidR="003F0F37" w:rsidRPr="005E4BFB" w:rsidRDefault="003F0F37" w:rsidP="003F0F37">
      <w:pPr>
        <w:spacing w:after="0"/>
        <w:rPr>
          <w:rFonts w:cs="Times New Roman"/>
        </w:rPr>
      </w:pPr>
    </w:p>
    <w:p w14:paraId="511FD1AD" w14:textId="15CCC5E8" w:rsidR="003F0F37" w:rsidRPr="005E4BFB" w:rsidRDefault="003F0F37" w:rsidP="003F0F37">
      <w:pPr>
        <w:spacing w:after="0"/>
        <w:rPr>
          <w:rFonts w:cs="Times New Roman"/>
        </w:rPr>
      </w:pPr>
      <w:r w:rsidRPr="005E4BFB">
        <w:rPr>
          <w:rFonts w:cs="Times New Roman"/>
        </w:rPr>
        <w:t>3.</w:t>
      </w:r>
      <w:r w:rsidR="00813FDC" w:rsidRPr="005E4BFB">
        <w:rPr>
          <w:rFonts w:cs="Times New Roman"/>
        </w:rPr>
        <w:t>6</w:t>
      </w:r>
      <w:r w:rsidRPr="005E4BFB">
        <w:rPr>
          <w:rFonts w:cs="Times New Roman"/>
        </w:rPr>
        <w:t xml:space="preserve"> Note the presence of tubes</w:t>
      </w:r>
      <w:r w:rsidR="00C45B26" w:rsidRPr="005E4BFB">
        <w:rPr>
          <w:rFonts w:cs="Times New Roman"/>
        </w:rPr>
        <w:t>,</w:t>
      </w:r>
      <w:r w:rsidRPr="005E4BFB">
        <w:rPr>
          <w:rFonts w:cs="Times New Roman"/>
        </w:rPr>
        <w:t xml:space="preserve"> catheters, </w:t>
      </w:r>
      <w:r w:rsidR="00C45B26" w:rsidRPr="005E4BFB">
        <w:rPr>
          <w:rFonts w:cs="Times New Roman"/>
        </w:rPr>
        <w:t xml:space="preserve">and </w:t>
      </w:r>
      <w:r w:rsidRPr="005E4BFB">
        <w:rPr>
          <w:rFonts w:cs="Times New Roman"/>
        </w:rPr>
        <w:t xml:space="preserve">other devices.  </w:t>
      </w:r>
    </w:p>
    <w:p w14:paraId="4CBBB137" w14:textId="77777777" w:rsidR="003F0F37" w:rsidRPr="005E4BFB" w:rsidRDefault="003F0F37" w:rsidP="003F0F37">
      <w:pPr>
        <w:spacing w:after="0"/>
        <w:rPr>
          <w:rFonts w:cs="Times New Roman"/>
        </w:rPr>
      </w:pPr>
    </w:p>
    <w:p w14:paraId="578A5CE0" w14:textId="3135C8A7" w:rsidR="003F0F37" w:rsidRPr="005E4BFB" w:rsidRDefault="003F0F37" w:rsidP="003F0F37">
      <w:pPr>
        <w:spacing w:after="0"/>
        <w:rPr>
          <w:rFonts w:cs="Times New Roman"/>
        </w:rPr>
      </w:pPr>
      <w:r w:rsidRPr="005E4BFB">
        <w:rPr>
          <w:rFonts w:cs="Times New Roman"/>
        </w:rPr>
        <w:t>3.</w:t>
      </w:r>
      <w:r w:rsidR="00813FDC" w:rsidRPr="005E4BFB">
        <w:rPr>
          <w:rFonts w:cs="Times New Roman"/>
        </w:rPr>
        <w:t>7</w:t>
      </w:r>
      <w:r w:rsidRPr="005E4BFB">
        <w:rPr>
          <w:rFonts w:cs="Times New Roman"/>
        </w:rPr>
        <w:t xml:space="preserve"> Pay special attention to the umbilical area. Examine for protuberances, inflammation, hernias, shifts along the vertical line, </w:t>
      </w:r>
      <w:r w:rsidR="003B3F9C" w:rsidRPr="005E4BFB">
        <w:rPr>
          <w:rFonts w:cs="Times New Roman"/>
        </w:rPr>
        <w:t>and purplish skin discoloration</w:t>
      </w:r>
      <w:r w:rsidRPr="005E4BFB">
        <w:rPr>
          <w:rFonts w:cs="Times New Roman"/>
        </w:rPr>
        <w:t xml:space="preserve">. </w:t>
      </w:r>
      <w:r w:rsidR="003B3F9C" w:rsidRPr="005E4BFB">
        <w:rPr>
          <w:rFonts w:cs="Times New Roman"/>
        </w:rPr>
        <w:t>Purplish skin discoloration</w:t>
      </w:r>
      <w:r w:rsidR="00C45B26" w:rsidRPr="005E4BFB">
        <w:rPr>
          <w:rFonts w:cs="Times New Roman"/>
        </w:rPr>
        <w:t xml:space="preserve"> </w:t>
      </w:r>
      <w:r w:rsidRPr="005E4BFB">
        <w:rPr>
          <w:rFonts w:cs="Times New Roman"/>
        </w:rPr>
        <w:t>indicate</w:t>
      </w:r>
      <w:r w:rsidR="003B3F9C" w:rsidRPr="005E4BFB">
        <w:rPr>
          <w:rFonts w:cs="Times New Roman"/>
        </w:rPr>
        <w:t>s</w:t>
      </w:r>
      <w:r w:rsidRPr="005E4BFB">
        <w:rPr>
          <w:rFonts w:cs="Times New Roman"/>
        </w:rPr>
        <w:t xml:space="preserve"> </w:t>
      </w:r>
      <w:r w:rsidR="00C45B26" w:rsidRPr="005E4BFB">
        <w:rPr>
          <w:rFonts w:cs="Times New Roman"/>
        </w:rPr>
        <w:t xml:space="preserve">a </w:t>
      </w:r>
      <w:r w:rsidRPr="005E4BFB">
        <w:rPr>
          <w:rFonts w:cs="Times New Roman"/>
        </w:rPr>
        <w:t xml:space="preserve">subcutaneous intraperitoneal bleed and is associated with </w:t>
      </w:r>
      <w:r w:rsidR="00E5691F" w:rsidRPr="005E4BFB">
        <w:rPr>
          <w:rFonts w:cs="Times New Roman"/>
        </w:rPr>
        <w:t>acute hemorrhagic pancreatitis.</w:t>
      </w:r>
      <w:r w:rsidRPr="005E4BFB">
        <w:rPr>
          <w:rFonts w:cs="Times New Roman"/>
        </w:rPr>
        <w:t xml:space="preserve"> </w:t>
      </w:r>
    </w:p>
    <w:p w14:paraId="7219EBAB" w14:textId="77777777" w:rsidR="003F0F37" w:rsidRPr="005E4BFB" w:rsidRDefault="003F0F37" w:rsidP="003F0F37">
      <w:pPr>
        <w:spacing w:after="0"/>
        <w:rPr>
          <w:rFonts w:cs="Times New Roman"/>
        </w:rPr>
      </w:pPr>
    </w:p>
    <w:p w14:paraId="6772E758" w14:textId="77777777" w:rsidR="003F0F37" w:rsidRPr="005E4BFB" w:rsidRDefault="003F0F37" w:rsidP="003F0F37">
      <w:pPr>
        <w:spacing w:after="0"/>
        <w:rPr>
          <w:rFonts w:cs="Times New Roman"/>
          <w:b/>
        </w:rPr>
      </w:pPr>
      <w:r w:rsidRPr="005E4BFB">
        <w:rPr>
          <w:rFonts w:cs="Times New Roman"/>
          <w:b/>
        </w:rPr>
        <w:t xml:space="preserve">4. </w:t>
      </w:r>
      <w:r w:rsidRPr="005E4BFB">
        <w:rPr>
          <w:rFonts w:cs="Times New Roman"/>
          <w:b/>
          <w:u w:val="single"/>
        </w:rPr>
        <w:t>Auscultation</w:t>
      </w:r>
      <w:r w:rsidRPr="005E4BFB">
        <w:rPr>
          <w:rFonts w:cs="Times New Roman"/>
          <w:b/>
        </w:rPr>
        <w:t>.</w:t>
      </w:r>
    </w:p>
    <w:p w14:paraId="3E220E49" w14:textId="77777777" w:rsidR="003F0F37" w:rsidRPr="005E4BFB" w:rsidRDefault="003F0F37" w:rsidP="003F0F37">
      <w:pPr>
        <w:spacing w:after="0"/>
        <w:rPr>
          <w:rFonts w:cs="Times New Roman"/>
        </w:rPr>
      </w:pPr>
    </w:p>
    <w:p w14:paraId="5730393A" w14:textId="2069D1B0" w:rsidR="003F0F37" w:rsidRPr="005E4BFB" w:rsidRDefault="003F0F37" w:rsidP="003F0F37">
      <w:pPr>
        <w:spacing w:after="0"/>
      </w:pPr>
      <w:r w:rsidRPr="005E4BFB">
        <w:rPr>
          <w:rFonts w:cs="Times New Roman"/>
        </w:rPr>
        <w:t xml:space="preserve">Abdominal sounds </w:t>
      </w:r>
      <w:r w:rsidR="00302901" w:rsidRPr="005E4BFB">
        <w:rPr>
          <w:rFonts w:cs="Times New Roman"/>
        </w:rPr>
        <w:t>are typically</w:t>
      </w:r>
      <w:r w:rsidRPr="005E4BFB">
        <w:rPr>
          <w:rFonts w:cs="Times New Roman"/>
        </w:rPr>
        <w:t xml:space="preserve"> generated by peristalsis and blood flow, </w:t>
      </w:r>
      <w:r w:rsidR="00302901" w:rsidRPr="005E4BFB">
        <w:rPr>
          <w:rFonts w:cs="Times New Roman"/>
        </w:rPr>
        <w:t xml:space="preserve">and sometimes </w:t>
      </w:r>
      <w:r w:rsidRPr="005E4BFB">
        <w:rPr>
          <w:rFonts w:cs="Times New Roman"/>
        </w:rPr>
        <w:t>friction rub</w:t>
      </w:r>
      <w:r w:rsidR="00612A91" w:rsidRPr="005E4BFB">
        <w:rPr>
          <w:rFonts w:cs="Times New Roman"/>
        </w:rPr>
        <w:t>s</w:t>
      </w:r>
      <w:r w:rsidRPr="005E4BFB">
        <w:rPr>
          <w:rFonts w:cs="Times New Roman"/>
        </w:rPr>
        <w:t xml:space="preserve">.  Auscultation is performed in two or three cycles, each time listening for a particular sound, rather than trying to listen </w:t>
      </w:r>
      <w:r w:rsidR="004000F9">
        <w:rPr>
          <w:rFonts w:cs="Times New Roman"/>
        </w:rPr>
        <w:t>for</w:t>
      </w:r>
      <w:r w:rsidR="004000F9" w:rsidRPr="005E4BFB">
        <w:rPr>
          <w:rFonts w:cs="Times New Roman"/>
        </w:rPr>
        <w:t xml:space="preserve"> </w:t>
      </w:r>
      <w:r w:rsidRPr="005E4BFB">
        <w:rPr>
          <w:rFonts w:cs="Times New Roman"/>
        </w:rPr>
        <w:t xml:space="preserve">all the sounds at the same time.  Initially listen to bowel sounds, then focus on vascular sounds or bruits.  </w:t>
      </w:r>
      <w:r w:rsidR="00D2444F" w:rsidRPr="005E4BFB">
        <w:t>Finally, while rare, check to see if there are any friction rubs.</w:t>
      </w:r>
    </w:p>
    <w:p w14:paraId="5FDAF08B" w14:textId="77777777" w:rsidR="00D2444F" w:rsidRPr="005E4BFB" w:rsidRDefault="00D2444F" w:rsidP="003F0F37">
      <w:pPr>
        <w:spacing w:after="0"/>
        <w:rPr>
          <w:rFonts w:cs="Times New Roman"/>
        </w:rPr>
      </w:pPr>
    </w:p>
    <w:p w14:paraId="0DDA1200" w14:textId="169E0D27" w:rsidR="00813FDC" w:rsidRPr="005E4BFB" w:rsidRDefault="003F0F37" w:rsidP="003F0F37">
      <w:pPr>
        <w:rPr>
          <w:rFonts w:cs="Times New Roman"/>
        </w:rPr>
      </w:pPr>
      <w:r w:rsidRPr="005E4BFB">
        <w:rPr>
          <w:rFonts w:cs="Times New Roman"/>
        </w:rPr>
        <w:t>4.1.</w:t>
      </w:r>
      <w:r w:rsidR="00813FDC" w:rsidRPr="005E4BFB">
        <w:rPr>
          <w:rFonts w:cs="Times New Roman"/>
        </w:rPr>
        <w:t xml:space="preserve"> Explain </w:t>
      </w:r>
      <w:r w:rsidR="004000F9">
        <w:rPr>
          <w:rFonts w:cs="Times New Roman"/>
        </w:rPr>
        <w:t>the procedure to the patient</w:t>
      </w:r>
      <w:r w:rsidR="00813FDC" w:rsidRPr="005E4BFB">
        <w:rPr>
          <w:rFonts w:cs="Times New Roman"/>
        </w:rPr>
        <w:t xml:space="preserve"> (</w:t>
      </w:r>
      <w:r w:rsidR="007704D7" w:rsidRPr="005E4BFB">
        <w:rPr>
          <w:rFonts w:cs="Times New Roman"/>
        </w:rPr>
        <w:t>“I</w:t>
      </w:r>
      <w:r w:rsidR="00813FDC" w:rsidRPr="005E4BFB">
        <w:rPr>
          <w:rFonts w:cs="Times New Roman"/>
        </w:rPr>
        <w:t xml:space="preserve"> am going to listen to your stomach/belly now”)</w:t>
      </w:r>
    </w:p>
    <w:p w14:paraId="55299885" w14:textId="5B474B89" w:rsidR="00302901" w:rsidRPr="005E4BFB" w:rsidRDefault="00813FDC" w:rsidP="003F0F37">
      <w:pPr>
        <w:rPr>
          <w:rFonts w:cs="Times New Roman"/>
        </w:rPr>
      </w:pPr>
      <w:r w:rsidRPr="005E4BFB">
        <w:rPr>
          <w:rFonts w:cs="Times New Roman"/>
        </w:rPr>
        <w:t>4.2 Pre</w:t>
      </w:r>
      <w:r w:rsidR="003F0F37" w:rsidRPr="005E4BFB">
        <w:rPr>
          <w:rFonts w:cs="Times New Roman"/>
        </w:rPr>
        <w:t xml:space="preserve">-warm </w:t>
      </w:r>
      <w:r w:rsidR="005D6C96">
        <w:rPr>
          <w:rFonts w:cs="Times New Roman"/>
        </w:rPr>
        <w:t>the</w:t>
      </w:r>
      <w:r w:rsidR="005D6C96" w:rsidRPr="005E4BFB">
        <w:rPr>
          <w:rFonts w:cs="Times New Roman"/>
        </w:rPr>
        <w:t xml:space="preserve"> </w:t>
      </w:r>
      <w:r w:rsidR="003F0F37" w:rsidRPr="005E4BFB">
        <w:rPr>
          <w:rFonts w:cs="Times New Roman"/>
        </w:rPr>
        <w:t xml:space="preserve">stethoscope.  </w:t>
      </w:r>
    </w:p>
    <w:p w14:paraId="70104095" w14:textId="071B4D89" w:rsidR="003F0F37" w:rsidRPr="005E4BFB" w:rsidRDefault="00813FDC" w:rsidP="003F0F37">
      <w:pPr>
        <w:rPr>
          <w:rFonts w:eastAsia="Times New Roman" w:cs="Times New Roman"/>
        </w:rPr>
      </w:pPr>
      <w:r w:rsidRPr="005E4BFB">
        <w:rPr>
          <w:rFonts w:cs="Times New Roman"/>
        </w:rPr>
        <w:t>4.3</w:t>
      </w:r>
      <w:r w:rsidR="00302901" w:rsidRPr="005E4BFB">
        <w:rPr>
          <w:rFonts w:cs="Times New Roman"/>
        </w:rPr>
        <w:t xml:space="preserve"> </w:t>
      </w:r>
      <w:r w:rsidR="003F0F37" w:rsidRPr="005E4BFB">
        <w:rPr>
          <w:rFonts w:cs="Times New Roman"/>
        </w:rPr>
        <w:t xml:space="preserve">Using the diaphragm of </w:t>
      </w:r>
      <w:r w:rsidR="005D6C96">
        <w:rPr>
          <w:rFonts w:cs="Times New Roman"/>
        </w:rPr>
        <w:t>the</w:t>
      </w:r>
      <w:r w:rsidR="005D6C96" w:rsidRPr="005E4BFB">
        <w:rPr>
          <w:rFonts w:cs="Times New Roman"/>
        </w:rPr>
        <w:t xml:space="preserve"> </w:t>
      </w:r>
      <w:r w:rsidR="003F0F37" w:rsidRPr="005E4BFB">
        <w:rPr>
          <w:rFonts w:cs="Times New Roman"/>
        </w:rPr>
        <w:t>stethoscope listen for bowel sounds over each of the four abdominal quadrants</w:t>
      </w:r>
      <w:r w:rsidR="009F2A58" w:rsidRPr="005E4BFB">
        <w:rPr>
          <w:rFonts w:cs="Times New Roman"/>
        </w:rPr>
        <w:t xml:space="preserve"> for 30-40 seconds</w:t>
      </w:r>
      <w:r w:rsidR="003F0F37" w:rsidRPr="005E4BFB">
        <w:rPr>
          <w:rFonts w:cs="Times New Roman"/>
        </w:rPr>
        <w:t>: note their frequency and character.</w:t>
      </w:r>
      <w:r w:rsidR="003F0F37" w:rsidRPr="005E4BFB">
        <w:rPr>
          <w:rFonts w:eastAsia="Times New Roman" w:cs="Times New Roman"/>
        </w:rPr>
        <w:t xml:space="preserve"> </w:t>
      </w:r>
      <w:r w:rsidR="005D6C96">
        <w:rPr>
          <w:rFonts w:eastAsia="Times New Roman" w:cs="Times New Roman"/>
        </w:rPr>
        <w:t>G</w:t>
      </w:r>
      <w:r w:rsidR="003F0F37" w:rsidRPr="005E4BFB">
        <w:rPr>
          <w:rFonts w:eastAsia="Times New Roman" w:cs="Times New Roman"/>
        </w:rPr>
        <w:t>urgling sounds occurring at frequency of 5 to 34 per minute</w:t>
      </w:r>
      <w:r w:rsidR="005D6C96">
        <w:rPr>
          <w:rFonts w:eastAsia="Times New Roman" w:cs="Times New Roman"/>
        </w:rPr>
        <w:t xml:space="preserve"> should be heard</w:t>
      </w:r>
      <w:r w:rsidR="009F2A58" w:rsidRPr="005E4BFB">
        <w:rPr>
          <w:rFonts w:eastAsia="Times New Roman" w:cs="Times New Roman"/>
        </w:rPr>
        <w:t>.</w:t>
      </w:r>
    </w:p>
    <w:p w14:paraId="3A8A7E27" w14:textId="3D7A35BF" w:rsidR="003F0F37" w:rsidRPr="005E4BFB" w:rsidRDefault="001135E9" w:rsidP="003F0F37">
      <w:pPr>
        <w:spacing w:after="0"/>
        <w:rPr>
          <w:rFonts w:cs="Times New Roman"/>
        </w:rPr>
      </w:pPr>
      <w:r w:rsidRPr="005E4BFB">
        <w:rPr>
          <w:rFonts w:eastAsia="Times New Roman" w:cs="Times New Roman"/>
        </w:rPr>
        <w:t>B</w:t>
      </w:r>
      <w:r w:rsidR="007F742F" w:rsidRPr="005E4BFB">
        <w:rPr>
          <w:rFonts w:eastAsia="Times New Roman" w:cs="Times New Roman"/>
        </w:rPr>
        <w:t xml:space="preserve">owel sounds are variable, so in </w:t>
      </w:r>
      <w:r w:rsidR="00302901" w:rsidRPr="005E4BFB">
        <w:rPr>
          <w:rFonts w:eastAsia="Times New Roman" w:cs="Times New Roman"/>
        </w:rPr>
        <w:t xml:space="preserve">an </w:t>
      </w:r>
      <w:r w:rsidR="007F742F" w:rsidRPr="005E4BFB">
        <w:rPr>
          <w:rFonts w:eastAsia="Times New Roman" w:cs="Times New Roman"/>
        </w:rPr>
        <w:t xml:space="preserve">asymptomatic patient absence of bowel sounds </w:t>
      </w:r>
      <w:r w:rsidR="005D6C96">
        <w:rPr>
          <w:rFonts w:eastAsia="Times New Roman" w:cs="Times New Roman"/>
        </w:rPr>
        <w:t>requires listening longer</w:t>
      </w:r>
      <w:r w:rsidR="009F2A58" w:rsidRPr="005E4BFB">
        <w:rPr>
          <w:rFonts w:eastAsia="Times New Roman" w:cs="Times New Roman"/>
        </w:rPr>
        <w:t xml:space="preserve">. </w:t>
      </w:r>
      <w:r w:rsidR="007F742F" w:rsidRPr="005E4BFB">
        <w:rPr>
          <w:rFonts w:cs="Times New Roman"/>
        </w:rPr>
        <w:t>The</w:t>
      </w:r>
      <w:r w:rsidR="009F2A58" w:rsidRPr="005E4BFB">
        <w:rPr>
          <w:rFonts w:cs="Times New Roman"/>
        </w:rPr>
        <w:t xml:space="preserve"> </w:t>
      </w:r>
      <w:r w:rsidR="007F742F" w:rsidRPr="005E4BFB">
        <w:rPr>
          <w:rFonts w:cs="Times New Roman"/>
        </w:rPr>
        <w:t>absence of bowel sounds in</w:t>
      </w:r>
      <w:r w:rsidR="00141F62" w:rsidRPr="005E4BFB">
        <w:rPr>
          <w:rFonts w:cs="Times New Roman"/>
        </w:rPr>
        <w:t xml:space="preserve"> a</w:t>
      </w:r>
      <w:r w:rsidR="007F742F" w:rsidRPr="005E4BFB">
        <w:rPr>
          <w:rFonts w:cs="Times New Roman"/>
        </w:rPr>
        <w:t xml:space="preserve"> patient with abdominal pain </w:t>
      </w:r>
      <w:r w:rsidR="003F0F37" w:rsidRPr="005E4BFB">
        <w:rPr>
          <w:rFonts w:cs="Times New Roman"/>
        </w:rPr>
        <w:t xml:space="preserve">is </w:t>
      </w:r>
      <w:r w:rsidR="007F742F" w:rsidRPr="005E4BFB">
        <w:rPr>
          <w:rFonts w:cs="Times New Roman"/>
        </w:rPr>
        <w:t>a warning sign</w:t>
      </w:r>
      <w:r w:rsidR="003F0F37" w:rsidRPr="005E4BFB">
        <w:rPr>
          <w:rFonts w:cs="Times New Roman"/>
        </w:rPr>
        <w:t xml:space="preserve"> and might indicate paralytic ileus. If bowel sounds </w:t>
      </w:r>
      <w:r w:rsidR="00302901" w:rsidRPr="005E4BFB">
        <w:rPr>
          <w:rFonts w:cs="Times New Roman"/>
        </w:rPr>
        <w:t xml:space="preserve">appear to be </w:t>
      </w:r>
      <w:r w:rsidR="003F0F37" w:rsidRPr="005E4BFB">
        <w:rPr>
          <w:rFonts w:cs="Times New Roman"/>
        </w:rPr>
        <w:t xml:space="preserve">absent – auscultate for up to 3 minutes in the right lower quadrant. </w:t>
      </w:r>
      <w:r w:rsidR="00302901" w:rsidRPr="005E4BFB">
        <w:rPr>
          <w:rFonts w:cs="Times New Roman"/>
        </w:rPr>
        <w:t>H</w:t>
      </w:r>
      <w:r w:rsidR="003F0F37" w:rsidRPr="005E4BFB">
        <w:rPr>
          <w:rFonts w:cs="Times New Roman"/>
        </w:rPr>
        <w:t xml:space="preserve">yperactive bowel sounds are also abnormal.  Increased and high pitched bowel sounds may be associated with </w:t>
      </w:r>
      <w:r w:rsidR="00141F62" w:rsidRPr="005E4BFB">
        <w:rPr>
          <w:rFonts w:cs="Times New Roman"/>
        </w:rPr>
        <w:t xml:space="preserve">initial stages of </w:t>
      </w:r>
      <w:r w:rsidR="003F0F37" w:rsidRPr="005E4BFB">
        <w:rPr>
          <w:rFonts w:cs="Times New Roman"/>
        </w:rPr>
        <w:t xml:space="preserve">bowel obstruction.  </w:t>
      </w:r>
    </w:p>
    <w:p w14:paraId="5E35FCFC" w14:textId="77777777" w:rsidR="007F742F" w:rsidRPr="005E4BFB" w:rsidRDefault="007F742F" w:rsidP="003F0F37">
      <w:pPr>
        <w:spacing w:after="0"/>
        <w:rPr>
          <w:rFonts w:cs="Times New Roman"/>
        </w:rPr>
      </w:pPr>
    </w:p>
    <w:p w14:paraId="6E1678E7" w14:textId="77777777" w:rsidR="003F0F37" w:rsidRPr="005E4BFB" w:rsidRDefault="003F0F37" w:rsidP="003F0F37">
      <w:pPr>
        <w:spacing w:after="0"/>
        <w:rPr>
          <w:rFonts w:cs="Times New Roman"/>
        </w:rPr>
      </w:pPr>
    </w:p>
    <w:p w14:paraId="74048156" w14:textId="539B7B28" w:rsidR="00BB0276" w:rsidRPr="005E4BFB" w:rsidRDefault="003F0F37" w:rsidP="003F0F37">
      <w:pPr>
        <w:spacing w:after="0"/>
        <w:rPr>
          <w:rFonts w:cs="Times New Roman"/>
        </w:rPr>
      </w:pPr>
      <w:r w:rsidRPr="005E4BFB">
        <w:rPr>
          <w:rFonts w:cs="Times New Roman"/>
        </w:rPr>
        <w:lastRenderedPageBreak/>
        <w:t>4.</w:t>
      </w:r>
      <w:r w:rsidR="00813FDC" w:rsidRPr="005E4BFB">
        <w:rPr>
          <w:rFonts w:cs="Times New Roman"/>
        </w:rPr>
        <w:t>4</w:t>
      </w:r>
      <w:r w:rsidRPr="005E4BFB">
        <w:rPr>
          <w:rFonts w:cs="Times New Roman"/>
        </w:rPr>
        <w:t xml:space="preserve"> </w:t>
      </w:r>
      <w:r w:rsidR="00BB0276" w:rsidRPr="005E4BFB">
        <w:rPr>
          <w:rFonts w:cs="Times New Roman"/>
        </w:rPr>
        <w:t>Listen to different vascular structures at 7 different locations (above right renal artery, aorta, left renal artery, iliac arteries and femoral arteries</w:t>
      </w:r>
      <w:r w:rsidR="00E84338" w:rsidRPr="005E4BFB">
        <w:rPr>
          <w:rFonts w:cs="Times New Roman"/>
        </w:rPr>
        <w:t>)</w:t>
      </w:r>
      <w:r w:rsidR="00BB0276" w:rsidRPr="005E4BFB">
        <w:rPr>
          <w:rFonts w:cs="Times New Roman"/>
        </w:rPr>
        <w:t xml:space="preserve"> for at least 5 seconds each</w:t>
      </w:r>
      <w:r w:rsidR="00716DE5" w:rsidRPr="005E4BFB">
        <w:rPr>
          <w:rFonts w:cs="Times New Roman"/>
        </w:rPr>
        <w:t xml:space="preserve"> (Fig.5)</w:t>
      </w:r>
      <w:r w:rsidR="00BB0276" w:rsidRPr="005E4BFB">
        <w:rPr>
          <w:rFonts w:cs="Times New Roman"/>
        </w:rPr>
        <w:t>.</w:t>
      </w:r>
    </w:p>
    <w:p w14:paraId="75EF1C4B" w14:textId="77777777" w:rsidR="00BB0276" w:rsidRPr="005E4BFB" w:rsidRDefault="00BB0276" w:rsidP="003F0F37">
      <w:pPr>
        <w:spacing w:after="0"/>
        <w:rPr>
          <w:rFonts w:cs="Times New Roman"/>
        </w:rPr>
      </w:pPr>
    </w:p>
    <w:p w14:paraId="6F2934D8" w14:textId="03F9F91D" w:rsidR="003F0F37" w:rsidRPr="005E4BFB" w:rsidRDefault="003F0F37" w:rsidP="003F0F37">
      <w:pPr>
        <w:spacing w:after="0"/>
        <w:rPr>
          <w:rFonts w:cs="Times New Roman"/>
        </w:rPr>
      </w:pPr>
      <w:commentRangeStart w:id="19"/>
      <w:commentRangeStart w:id="20"/>
      <w:r w:rsidRPr="005E4BFB">
        <w:rPr>
          <w:rFonts w:cs="Times New Roman"/>
        </w:rPr>
        <w:t xml:space="preserve">Audible vascular sounds are called bruits and are caused by turbulent flow in large arteries (e.g., aorta, iliac, renal arteries).  </w:t>
      </w:r>
      <w:r w:rsidR="00D2444F" w:rsidRPr="005E4BFB">
        <w:t>During auscultation bruits produce a “swishing” sound</w:t>
      </w:r>
      <w:r w:rsidRPr="005E4BFB">
        <w:rPr>
          <w:rFonts w:cs="Times New Roman"/>
        </w:rPr>
        <w:t xml:space="preserve">. </w:t>
      </w:r>
      <w:r w:rsidR="00BB0276" w:rsidRPr="005E4BFB">
        <w:rPr>
          <w:rFonts w:cs="Times New Roman"/>
        </w:rPr>
        <w:t>Their presence can indicate</w:t>
      </w:r>
      <w:r w:rsidR="00D2444F" w:rsidRPr="005E4BFB">
        <w:rPr>
          <w:rFonts w:cs="Times New Roman"/>
        </w:rPr>
        <w:t xml:space="preserve"> </w:t>
      </w:r>
      <w:r w:rsidRPr="005E4BFB">
        <w:rPr>
          <w:rFonts w:cs="Times New Roman"/>
        </w:rPr>
        <w:t xml:space="preserve">renal artery stenosis, abdominal aortic aneurism, and iliac and femoral artery stenosis.  </w:t>
      </w:r>
      <w:r w:rsidR="00BB0276" w:rsidRPr="005E4BFB">
        <w:rPr>
          <w:rFonts w:cs="Times New Roman"/>
        </w:rPr>
        <w:t>V</w:t>
      </w:r>
      <w:r w:rsidRPr="005E4BFB">
        <w:rPr>
          <w:rFonts w:cs="Times New Roman"/>
        </w:rPr>
        <w:t xml:space="preserve">ascular sounds can be heard in 4-20% of healthy individuals, but a systolic-diastolic bruit over renal arteries in </w:t>
      </w:r>
      <w:r w:rsidR="00D26D30" w:rsidRPr="005E4BFB">
        <w:rPr>
          <w:rFonts w:cs="Times New Roman"/>
        </w:rPr>
        <w:t xml:space="preserve">a </w:t>
      </w:r>
      <w:r w:rsidRPr="005E4BFB">
        <w:rPr>
          <w:rFonts w:cs="Times New Roman"/>
        </w:rPr>
        <w:t xml:space="preserve">patient with hypertension strongly suggests </w:t>
      </w:r>
      <w:proofErr w:type="spellStart"/>
      <w:r w:rsidRPr="005E4BFB">
        <w:rPr>
          <w:rFonts w:cs="Times New Roman"/>
        </w:rPr>
        <w:t>renovascular</w:t>
      </w:r>
      <w:proofErr w:type="spellEnd"/>
      <w:r w:rsidRPr="005E4BFB">
        <w:rPr>
          <w:rFonts w:cs="Times New Roman"/>
        </w:rPr>
        <w:t xml:space="preserve"> disease.</w:t>
      </w:r>
      <w:commentRangeEnd w:id="19"/>
      <w:r w:rsidR="00A3447B">
        <w:rPr>
          <w:rStyle w:val="CommentReference"/>
        </w:rPr>
        <w:commentReference w:id="19"/>
      </w:r>
      <w:commentRangeEnd w:id="20"/>
      <w:r w:rsidR="00F9388E">
        <w:rPr>
          <w:rStyle w:val="CommentReference"/>
        </w:rPr>
        <w:commentReference w:id="20"/>
      </w:r>
    </w:p>
    <w:p w14:paraId="1ADD3749" w14:textId="77777777" w:rsidR="003F0F37" w:rsidRPr="005E4BFB" w:rsidRDefault="003F0F37" w:rsidP="003F0F37">
      <w:pPr>
        <w:spacing w:after="0"/>
        <w:rPr>
          <w:rFonts w:cs="Times New Roman"/>
        </w:rPr>
      </w:pPr>
    </w:p>
    <w:p w14:paraId="684EE269" w14:textId="20455AE8" w:rsidR="003E47F4" w:rsidRPr="005E4BFB" w:rsidRDefault="003F0F37">
      <w:pPr>
        <w:rPr>
          <w:rFonts w:eastAsia="Times New Roman" w:cs="Arial"/>
        </w:rPr>
      </w:pPr>
      <w:r w:rsidRPr="005E4BFB">
        <w:rPr>
          <w:rFonts w:cs="Times New Roman"/>
        </w:rPr>
        <w:t>4</w:t>
      </w:r>
      <w:r w:rsidR="00813FDC" w:rsidRPr="005E4BFB">
        <w:rPr>
          <w:rFonts w:cs="Times New Roman"/>
        </w:rPr>
        <w:t xml:space="preserve">.5 </w:t>
      </w:r>
      <w:r w:rsidR="00D26D30" w:rsidRPr="005E4BFB">
        <w:rPr>
          <w:rFonts w:cs="Times New Roman"/>
        </w:rPr>
        <w:t>L</w:t>
      </w:r>
      <w:r w:rsidRPr="005E4BFB">
        <w:rPr>
          <w:rFonts w:cs="Times New Roman"/>
        </w:rPr>
        <w:t>isten for friction rub</w:t>
      </w:r>
      <w:r w:rsidR="00D2444F" w:rsidRPr="005E4BFB">
        <w:rPr>
          <w:rFonts w:cs="Times New Roman"/>
        </w:rPr>
        <w:t>s</w:t>
      </w:r>
      <w:r w:rsidRPr="005E4BFB">
        <w:rPr>
          <w:rFonts w:cs="Times New Roman"/>
        </w:rPr>
        <w:t xml:space="preserve"> over the liver and spleen using the bell of </w:t>
      </w:r>
      <w:r w:rsidR="00D26D30" w:rsidRPr="005E4BFB">
        <w:rPr>
          <w:rFonts w:cs="Times New Roman"/>
        </w:rPr>
        <w:t xml:space="preserve">the </w:t>
      </w:r>
      <w:r w:rsidRPr="005E4BFB">
        <w:rPr>
          <w:rFonts w:cs="Times New Roman"/>
        </w:rPr>
        <w:t xml:space="preserve">stethoscope. </w:t>
      </w:r>
      <w:r w:rsidR="00D26D30" w:rsidRPr="005E4BFB">
        <w:rPr>
          <w:rFonts w:cs="Times New Roman"/>
        </w:rPr>
        <w:t>Friction rub is a</w:t>
      </w:r>
      <w:r w:rsidRPr="005E4BFB">
        <w:rPr>
          <w:rFonts w:cs="Times New Roman"/>
        </w:rPr>
        <w:t xml:space="preserve"> </w:t>
      </w:r>
      <w:r w:rsidRPr="005E4BFB">
        <w:rPr>
          <w:rFonts w:eastAsia="Times New Roman" w:cs="Arial"/>
        </w:rPr>
        <w:t>rare finding that indicate</w:t>
      </w:r>
      <w:r w:rsidR="00D26D30" w:rsidRPr="005E4BFB">
        <w:rPr>
          <w:rFonts w:eastAsia="Times New Roman" w:cs="Arial"/>
        </w:rPr>
        <w:t>s</w:t>
      </w:r>
      <w:r w:rsidRPr="005E4BFB">
        <w:rPr>
          <w:rFonts w:eastAsia="Times New Roman" w:cs="Arial"/>
        </w:rPr>
        <w:t xml:space="preserve"> inflammation of the peritoneal surface of the organ from infection, tumor, or infarct. </w:t>
      </w:r>
    </w:p>
    <w:p w14:paraId="33A1F4A0" w14:textId="77777777" w:rsidR="007F5839" w:rsidRPr="005E4BFB" w:rsidRDefault="007F5839">
      <w:pPr>
        <w:rPr>
          <w:rFonts w:eastAsia="Times New Roman" w:cs="Arial"/>
        </w:rPr>
      </w:pPr>
    </w:p>
    <w:p w14:paraId="16F1A7BE" w14:textId="27B5E851" w:rsidR="007F5839" w:rsidRPr="005E4BFB" w:rsidRDefault="007F5839" w:rsidP="007F5839">
      <w:pPr>
        <w:spacing w:after="0"/>
        <w:rPr>
          <w:rFonts w:cs="Times New Roman"/>
          <w:sz w:val="28"/>
          <w:szCs w:val="28"/>
        </w:rPr>
      </w:pPr>
      <w:r w:rsidRPr="005E4BFB">
        <w:rPr>
          <w:rFonts w:cs="Times New Roman"/>
          <w:b/>
          <w:sz w:val="28"/>
          <w:szCs w:val="28"/>
        </w:rPr>
        <w:t xml:space="preserve">Summary </w:t>
      </w:r>
    </w:p>
    <w:p w14:paraId="4FBCCF7B" w14:textId="77777777" w:rsidR="007F5839" w:rsidRPr="005E4BFB" w:rsidRDefault="007F5839" w:rsidP="007F5839">
      <w:pPr>
        <w:spacing w:after="0"/>
        <w:rPr>
          <w:rFonts w:cs="Times New Roman"/>
          <w:sz w:val="28"/>
          <w:szCs w:val="28"/>
        </w:rPr>
      </w:pPr>
    </w:p>
    <w:p w14:paraId="61426586" w14:textId="1A423345" w:rsidR="005E4BFB" w:rsidRDefault="005E4BFB" w:rsidP="007F5839">
      <w:pPr>
        <w:spacing w:after="0"/>
        <w:rPr>
          <w:rFonts w:cs="Times New Roman"/>
        </w:rPr>
      </w:pPr>
      <w:r>
        <w:rPr>
          <w:rFonts w:cs="Times New Roman"/>
        </w:rPr>
        <w:t xml:space="preserve">         </w:t>
      </w:r>
      <w:r w:rsidR="00927CDE" w:rsidRPr="005E4BFB">
        <w:rPr>
          <w:rFonts w:cs="Times New Roman"/>
        </w:rPr>
        <w:t xml:space="preserve">In this video we reviewed </w:t>
      </w:r>
      <w:r w:rsidR="007743C2" w:rsidRPr="005E4BFB">
        <w:rPr>
          <w:rFonts w:cs="Times New Roman"/>
        </w:rPr>
        <w:t xml:space="preserve">the </w:t>
      </w:r>
      <w:r w:rsidR="00927CDE" w:rsidRPr="005E4BFB">
        <w:rPr>
          <w:rFonts w:cs="Times New Roman"/>
        </w:rPr>
        <w:t xml:space="preserve">anatomy of </w:t>
      </w:r>
      <w:r w:rsidR="00B24D75" w:rsidRPr="005E4BFB">
        <w:rPr>
          <w:rFonts w:cs="Times New Roman"/>
        </w:rPr>
        <w:t xml:space="preserve">the abdomen </w:t>
      </w:r>
      <w:r w:rsidR="00927CDE" w:rsidRPr="005E4BFB">
        <w:rPr>
          <w:rFonts w:cs="Times New Roman"/>
        </w:rPr>
        <w:t xml:space="preserve">and learned how to perform the first two steps of </w:t>
      </w:r>
      <w:r w:rsidR="00B24D75" w:rsidRPr="005E4BFB">
        <w:rPr>
          <w:rFonts w:cs="Times New Roman"/>
        </w:rPr>
        <w:t>the abdominal examination:</w:t>
      </w:r>
      <w:r w:rsidR="00927CDE" w:rsidRPr="005E4BFB">
        <w:rPr>
          <w:rFonts w:cs="Times New Roman"/>
        </w:rPr>
        <w:t xml:space="preserve"> inspection and auscultation. </w:t>
      </w:r>
    </w:p>
    <w:p w14:paraId="79CFE759" w14:textId="2ECF6A0A" w:rsidR="001A6869" w:rsidRPr="005E4BFB" w:rsidRDefault="005E4BFB" w:rsidP="007F5839">
      <w:pPr>
        <w:spacing w:after="0"/>
        <w:rPr>
          <w:rFonts w:cs="Times New Roman"/>
        </w:rPr>
      </w:pPr>
      <w:r>
        <w:rPr>
          <w:rFonts w:cs="Times New Roman"/>
        </w:rPr>
        <w:t xml:space="preserve">         </w:t>
      </w:r>
      <w:r w:rsidR="00927CDE" w:rsidRPr="005E4BFB">
        <w:rPr>
          <w:rFonts w:cs="Times New Roman"/>
        </w:rPr>
        <w:t xml:space="preserve"> </w:t>
      </w:r>
      <w:r w:rsidR="00D5012D" w:rsidRPr="005E4BFB">
        <w:rPr>
          <w:rFonts w:cs="Times New Roman"/>
        </w:rPr>
        <w:t xml:space="preserve">Before starting the exam make sure </w:t>
      </w:r>
      <w:r w:rsidR="007743C2" w:rsidRPr="005E4BFB">
        <w:rPr>
          <w:rFonts w:cs="Times New Roman"/>
        </w:rPr>
        <w:t xml:space="preserve">that </w:t>
      </w:r>
      <w:r w:rsidR="00D5012D" w:rsidRPr="005E4BFB">
        <w:rPr>
          <w:rFonts w:cs="Times New Roman"/>
        </w:rPr>
        <w:t xml:space="preserve">the patient is comfortable, well positioned, and adequately draped. </w:t>
      </w:r>
      <w:r w:rsidR="005D6C96">
        <w:rPr>
          <w:rFonts w:cs="Times New Roman"/>
        </w:rPr>
        <w:t>N</w:t>
      </w:r>
      <w:r w:rsidR="00D5012D" w:rsidRPr="005E4BFB">
        <w:rPr>
          <w:rFonts w:cs="Times New Roman"/>
        </w:rPr>
        <w:t>ever examine a patient through a gown. Make sure that hands are washed and warm. Always ask a patient for a permission to perform the examination and explain every step of the procedure.</w:t>
      </w:r>
      <w:r w:rsidR="007F5839" w:rsidRPr="005E4BFB">
        <w:rPr>
          <w:rFonts w:cs="Times New Roman"/>
        </w:rPr>
        <w:t xml:space="preserve"> </w:t>
      </w:r>
    </w:p>
    <w:p w14:paraId="5B217CE9" w14:textId="6D8F557C" w:rsidR="001A6869" w:rsidRPr="005E4BFB" w:rsidRDefault="00E065C7" w:rsidP="007F5839">
      <w:pPr>
        <w:spacing w:after="0"/>
        <w:rPr>
          <w:rFonts w:cs="Times New Roman"/>
        </w:rPr>
      </w:pPr>
      <w:r w:rsidRPr="005E4BFB">
        <w:rPr>
          <w:rFonts w:cs="Times New Roman"/>
        </w:rPr>
        <w:t xml:space="preserve">        </w:t>
      </w:r>
      <w:r w:rsidR="00B02EE4" w:rsidRPr="005E4BFB">
        <w:rPr>
          <w:rFonts w:cs="Times New Roman"/>
        </w:rPr>
        <w:t xml:space="preserve">Start with </w:t>
      </w:r>
      <w:r w:rsidR="00D5012D" w:rsidRPr="005E4BFB">
        <w:rPr>
          <w:rFonts w:cs="Times New Roman"/>
        </w:rPr>
        <w:t xml:space="preserve">a </w:t>
      </w:r>
      <w:r w:rsidR="00B02EE4" w:rsidRPr="005E4BFB">
        <w:rPr>
          <w:rFonts w:cs="Times New Roman"/>
        </w:rPr>
        <w:t>visual inspection of the abdomen</w:t>
      </w:r>
      <w:r w:rsidR="00DC250B" w:rsidRPr="005E4BFB">
        <w:rPr>
          <w:rFonts w:cs="Times New Roman"/>
        </w:rPr>
        <w:t>.</w:t>
      </w:r>
      <w:r w:rsidR="001A6869" w:rsidRPr="005E4BFB">
        <w:rPr>
          <w:rFonts w:cs="Times New Roman"/>
        </w:rPr>
        <w:t xml:space="preserve"> </w:t>
      </w:r>
      <w:r w:rsidR="00DC250B" w:rsidRPr="005E4BFB">
        <w:rPr>
          <w:rFonts w:cs="Times New Roman"/>
        </w:rPr>
        <w:t xml:space="preserve">Make </w:t>
      </w:r>
      <w:r w:rsidR="001A6869" w:rsidRPr="005E4BFB">
        <w:rPr>
          <w:rFonts w:cs="Times New Roman"/>
        </w:rPr>
        <w:t xml:space="preserve">note of abdominal contour and symmetry, skin </w:t>
      </w:r>
      <w:r w:rsidR="00DC250B" w:rsidRPr="005E4BFB">
        <w:rPr>
          <w:rFonts w:cs="Times New Roman"/>
        </w:rPr>
        <w:t>rashes</w:t>
      </w:r>
      <w:r w:rsidR="001F0F5E" w:rsidRPr="005E4BFB">
        <w:rPr>
          <w:rFonts w:cs="Times New Roman"/>
        </w:rPr>
        <w:t xml:space="preserve">, </w:t>
      </w:r>
      <w:r w:rsidR="001A6869" w:rsidRPr="005E4BFB">
        <w:rPr>
          <w:rFonts w:cs="Times New Roman"/>
        </w:rPr>
        <w:t>scars from previous surgeries and injuries, distended veins,</w:t>
      </w:r>
      <w:r w:rsidR="00872B67" w:rsidRPr="005E4BFB">
        <w:rPr>
          <w:rFonts w:cs="Times New Roman"/>
        </w:rPr>
        <w:t xml:space="preserve"> and</w:t>
      </w:r>
      <w:r w:rsidR="001A6869" w:rsidRPr="005E4BFB">
        <w:rPr>
          <w:rFonts w:cs="Times New Roman"/>
        </w:rPr>
        <w:t xml:space="preserve"> visible peristalsis and pulsations.</w:t>
      </w:r>
      <w:r w:rsidR="00F31E6E" w:rsidRPr="005E4BFB">
        <w:rPr>
          <w:rFonts w:cs="Times New Roman"/>
        </w:rPr>
        <w:t xml:space="preserve"> </w:t>
      </w:r>
      <w:r w:rsidR="00D642FA" w:rsidRPr="005E4BFB">
        <w:rPr>
          <w:rFonts w:cs="Times New Roman"/>
        </w:rPr>
        <w:t xml:space="preserve">If </w:t>
      </w:r>
      <w:r w:rsidR="00FF7BE3" w:rsidRPr="005E4BFB">
        <w:rPr>
          <w:rFonts w:cs="Times New Roman"/>
        </w:rPr>
        <w:t xml:space="preserve">the </w:t>
      </w:r>
      <w:r w:rsidR="00D5012D" w:rsidRPr="005E4BFB">
        <w:rPr>
          <w:rFonts w:cs="Times New Roman"/>
        </w:rPr>
        <w:t xml:space="preserve">presence of </w:t>
      </w:r>
      <w:r w:rsidR="00F31E6E" w:rsidRPr="005E4BFB">
        <w:rPr>
          <w:rFonts w:cs="Times New Roman"/>
        </w:rPr>
        <w:t xml:space="preserve">ascites, hernias, </w:t>
      </w:r>
      <w:r w:rsidR="00D642FA" w:rsidRPr="005E4BFB">
        <w:rPr>
          <w:rFonts w:cs="Times New Roman"/>
        </w:rPr>
        <w:t>or</w:t>
      </w:r>
      <w:r w:rsidR="00F31E6E" w:rsidRPr="005E4BFB">
        <w:rPr>
          <w:rFonts w:cs="Times New Roman"/>
        </w:rPr>
        <w:t xml:space="preserve"> masses</w:t>
      </w:r>
      <w:r w:rsidR="005D6C96">
        <w:rPr>
          <w:rFonts w:cs="Times New Roman"/>
        </w:rPr>
        <w:t xml:space="preserve"> are suspected</w:t>
      </w:r>
      <w:r w:rsidR="00F31E6E" w:rsidRPr="005E4BFB">
        <w:rPr>
          <w:rFonts w:cs="Times New Roman"/>
        </w:rPr>
        <w:t xml:space="preserve"> </w:t>
      </w:r>
      <w:r w:rsidR="00FF7BE3" w:rsidRPr="005E4BFB">
        <w:rPr>
          <w:rFonts w:cs="Times New Roman"/>
        </w:rPr>
        <w:t xml:space="preserve">confirm these findings </w:t>
      </w:r>
      <w:r w:rsidR="00D5012D" w:rsidRPr="005E4BFB">
        <w:rPr>
          <w:rFonts w:cs="Times New Roman"/>
        </w:rPr>
        <w:t>via</w:t>
      </w:r>
      <w:r w:rsidR="00540764" w:rsidRPr="005E4BFB">
        <w:rPr>
          <w:rFonts w:cs="Times New Roman"/>
        </w:rPr>
        <w:t xml:space="preserve"> additional</w:t>
      </w:r>
      <w:r w:rsidR="00D5012D" w:rsidRPr="005E4BFB">
        <w:rPr>
          <w:rFonts w:cs="Times New Roman"/>
        </w:rPr>
        <w:t xml:space="preserve"> m</w:t>
      </w:r>
      <w:r w:rsidR="00635C6F" w:rsidRPr="005E4BFB">
        <w:rPr>
          <w:rFonts w:cs="Times New Roman"/>
        </w:rPr>
        <w:t>aneuvers</w:t>
      </w:r>
      <w:r w:rsidR="00D5012D" w:rsidRPr="005E4BFB">
        <w:rPr>
          <w:rFonts w:cs="Times New Roman"/>
        </w:rPr>
        <w:t xml:space="preserve"> that are</w:t>
      </w:r>
      <w:r w:rsidR="00FF7BE3" w:rsidRPr="005E4BFB">
        <w:rPr>
          <w:rFonts w:cs="Times New Roman"/>
        </w:rPr>
        <w:t xml:space="preserve"> address</w:t>
      </w:r>
      <w:r w:rsidR="00623ACC" w:rsidRPr="005E4BFB">
        <w:rPr>
          <w:rFonts w:cs="Times New Roman"/>
        </w:rPr>
        <w:t>ed</w:t>
      </w:r>
      <w:r w:rsidR="00FF7BE3" w:rsidRPr="005E4BFB">
        <w:rPr>
          <w:rFonts w:cs="Times New Roman"/>
        </w:rPr>
        <w:t xml:space="preserve"> </w:t>
      </w:r>
      <w:r w:rsidR="00623ACC" w:rsidRPr="005E4BFB">
        <w:rPr>
          <w:rFonts w:cs="Times New Roman"/>
        </w:rPr>
        <w:t>later on in this video collection</w:t>
      </w:r>
      <w:r w:rsidR="00FF7BE3" w:rsidRPr="005E4BFB">
        <w:rPr>
          <w:rFonts w:cs="Times New Roman"/>
        </w:rPr>
        <w:t>.</w:t>
      </w:r>
    </w:p>
    <w:p w14:paraId="0B15EE18" w14:textId="7663E804" w:rsidR="00A92852" w:rsidRPr="005E4BFB" w:rsidRDefault="00DC49F6" w:rsidP="007F5839">
      <w:pPr>
        <w:spacing w:after="0"/>
        <w:rPr>
          <w:rFonts w:cs="Times New Roman"/>
        </w:rPr>
      </w:pPr>
      <w:r w:rsidRPr="005E4BFB">
        <w:rPr>
          <w:rFonts w:cs="Times New Roman"/>
        </w:rPr>
        <w:t xml:space="preserve">   </w:t>
      </w:r>
      <w:r w:rsidR="00927CDE" w:rsidRPr="005E4BFB">
        <w:rPr>
          <w:rFonts w:cs="Times New Roman"/>
        </w:rPr>
        <w:t xml:space="preserve">    </w:t>
      </w:r>
      <w:r w:rsidR="00E065C7" w:rsidRPr="005E4BFB">
        <w:rPr>
          <w:rFonts w:cs="Times New Roman"/>
        </w:rPr>
        <w:t>Omitting</w:t>
      </w:r>
      <w:r w:rsidRPr="005E4BFB">
        <w:rPr>
          <w:rFonts w:cs="Times New Roman"/>
        </w:rPr>
        <w:t xml:space="preserve"> </w:t>
      </w:r>
      <w:r w:rsidR="001A6869" w:rsidRPr="005E4BFB">
        <w:rPr>
          <w:rFonts w:cs="Times New Roman"/>
        </w:rPr>
        <w:t>visual inspection and</w:t>
      </w:r>
      <w:r w:rsidR="00623ACC" w:rsidRPr="005E4BFB">
        <w:rPr>
          <w:rFonts w:cs="Times New Roman"/>
        </w:rPr>
        <w:t>/or</w:t>
      </w:r>
      <w:r w:rsidR="001A6869" w:rsidRPr="005E4BFB">
        <w:rPr>
          <w:rFonts w:cs="Times New Roman"/>
        </w:rPr>
        <w:t xml:space="preserve"> auscultation steps </w:t>
      </w:r>
      <w:r w:rsidR="00623ACC" w:rsidRPr="005E4BFB">
        <w:rPr>
          <w:rFonts w:cs="Times New Roman"/>
        </w:rPr>
        <w:t xml:space="preserve">are </w:t>
      </w:r>
      <w:r w:rsidR="001A6869" w:rsidRPr="005E4BFB">
        <w:rPr>
          <w:rFonts w:cs="Times New Roman"/>
        </w:rPr>
        <w:t>common mistake</w:t>
      </w:r>
      <w:r w:rsidR="00623ACC" w:rsidRPr="005E4BFB">
        <w:rPr>
          <w:rFonts w:cs="Times New Roman"/>
        </w:rPr>
        <w:t>s</w:t>
      </w:r>
      <w:r w:rsidR="00E065C7" w:rsidRPr="005E4BFB">
        <w:rPr>
          <w:rFonts w:cs="Times New Roman"/>
        </w:rPr>
        <w:t xml:space="preserve"> during </w:t>
      </w:r>
      <w:r w:rsidR="00623ACC" w:rsidRPr="005E4BFB">
        <w:rPr>
          <w:rFonts w:cs="Times New Roman"/>
        </w:rPr>
        <w:t xml:space="preserve">an </w:t>
      </w:r>
      <w:r w:rsidR="00E065C7" w:rsidRPr="005E4BFB">
        <w:rPr>
          <w:rFonts w:cs="Times New Roman"/>
        </w:rPr>
        <w:t>abdominal exam</w:t>
      </w:r>
      <w:r w:rsidR="00765D51" w:rsidRPr="005E4BFB">
        <w:rPr>
          <w:rFonts w:cs="Times New Roman"/>
        </w:rPr>
        <w:t>ination</w:t>
      </w:r>
      <w:r w:rsidR="00872B67" w:rsidRPr="005E4BFB">
        <w:rPr>
          <w:rFonts w:cs="Times New Roman"/>
        </w:rPr>
        <w:t>,</w:t>
      </w:r>
      <w:r w:rsidR="001A6869" w:rsidRPr="005E4BFB">
        <w:rPr>
          <w:rFonts w:cs="Times New Roman"/>
        </w:rPr>
        <w:t xml:space="preserve"> </w:t>
      </w:r>
      <w:r w:rsidR="00623ACC" w:rsidRPr="005E4BFB">
        <w:rPr>
          <w:rFonts w:cs="Times New Roman"/>
        </w:rPr>
        <w:t xml:space="preserve">and </w:t>
      </w:r>
      <w:r w:rsidR="00195C3D" w:rsidRPr="005E4BFB">
        <w:rPr>
          <w:rFonts w:cs="Times New Roman"/>
        </w:rPr>
        <w:t>can</w:t>
      </w:r>
      <w:r w:rsidR="00623ACC" w:rsidRPr="005E4BFB">
        <w:rPr>
          <w:rFonts w:cs="Times New Roman"/>
        </w:rPr>
        <w:t xml:space="preserve"> negatively</w:t>
      </w:r>
      <w:r w:rsidR="00195C3D" w:rsidRPr="005E4BFB">
        <w:rPr>
          <w:rFonts w:cs="Times New Roman"/>
        </w:rPr>
        <w:t xml:space="preserve"> affect</w:t>
      </w:r>
      <w:r w:rsidR="001A6869" w:rsidRPr="005E4BFB">
        <w:rPr>
          <w:rFonts w:cs="Times New Roman"/>
        </w:rPr>
        <w:t xml:space="preserve"> </w:t>
      </w:r>
      <w:r w:rsidR="00623ACC" w:rsidRPr="005E4BFB">
        <w:rPr>
          <w:rFonts w:cs="Times New Roman"/>
        </w:rPr>
        <w:t xml:space="preserve">a </w:t>
      </w:r>
      <w:r w:rsidR="001A6869" w:rsidRPr="005E4BFB">
        <w:rPr>
          <w:rFonts w:cs="Times New Roman"/>
        </w:rPr>
        <w:t>physician’</w:t>
      </w:r>
      <w:r w:rsidR="00872B67" w:rsidRPr="005E4BFB">
        <w:rPr>
          <w:rFonts w:cs="Times New Roman"/>
        </w:rPr>
        <w:t xml:space="preserve">s ability to </w:t>
      </w:r>
      <w:r w:rsidR="00195C3D" w:rsidRPr="005E4BFB">
        <w:rPr>
          <w:rFonts w:cs="Times New Roman"/>
        </w:rPr>
        <w:t>reach</w:t>
      </w:r>
      <w:r w:rsidR="00612A91" w:rsidRPr="005E4BFB">
        <w:rPr>
          <w:rFonts w:cs="Times New Roman"/>
        </w:rPr>
        <w:t xml:space="preserve"> </w:t>
      </w:r>
      <w:r w:rsidR="00623ACC" w:rsidRPr="005E4BFB">
        <w:rPr>
          <w:rFonts w:cs="Times New Roman"/>
        </w:rPr>
        <w:t xml:space="preserve">a </w:t>
      </w:r>
      <w:r w:rsidR="001A6869" w:rsidRPr="005E4BFB">
        <w:rPr>
          <w:rFonts w:cs="Times New Roman"/>
        </w:rPr>
        <w:t xml:space="preserve">correct diagnosis. </w:t>
      </w:r>
      <w:r w:rsidR="00F31E6E" w:rsidRPr="005E4BFB">
        <w:rPr>
          <w:rFonts w:cs="Times New Roman"/>
        </w:rPr>
        <w:t xml:space="preserve">Careful </w:t>
      </w:r>
      <w:r w:rsidR="001A6869" w:rsidRPr="005E4BFB">
        <w:rPr>
          <w:rFonts w:cs="Times New Roman"/>
        </w:rPr>
        <w:t xml:space="preserve">inspection of </w:t>
      </w:r>
      <w:r w:rsidR="00623ACC" w:rsidRPr="005E4BFB">
        <w:rPr>
          <w:rFonts w:cs="Times New Roman"/>
        </w:rPr>
        <w:t xml:space="preserve">the </w:t>
      </w:r>
      <w:r w:rsidR="001A6869" w:rsidRPr="005E4BFB">
        <w:rPr>
          <w:rFonts w:cs="Times New Roman"/>
        </w:rPr>
        <w:t xml:space="preserve">abdominal area </w:t>
      </w:r>
      <w:r w:rsidR="009E26C6" w:rsidRPr="005E4BFB">
        <w:rPr>
          <w:rFonts w:cs="Times New Roman"/>
        </w:rPr>
        <w:t>i</w:t>
      </w:r>
      <w:r w:rsidR="00195C3D" w:rsidRPr="005E4BFB">
        <w:rPr>
          <w:rFonts w:cs="Times New Roman"/>
        </w:rPr>
        <w:t>s especially important</w:t>
      </w:r>
      <w:r w:rsidR="00623ACC" w:rsidRPr="005E4BFB">
        <w:rPr>
          <w:rFonts w:cs="Times New Roman"/>
        </w:rPr>
        <w:t>.</w:t>
      </w:r>
      <w:r w:rsidR="00195C3D" w:rsidRPr="005E4BFB">
        <w:rPr>
          <w:rFonts w:cs="Times New Roman"/>
        </w:rPr>
        <w:t xml:space="preserve"> </w:t>
      </w:r>
      <w:r w:rsidR="00623ACC" w:rsidRPr="005E4BFB">
        <w:rPr>
          <w:rFonts w:cs="Times New Roman"/>
        </w:rPr>
        <w:t>Often times</w:t>
      </w:r>
      <w:r w:rsidR="00195C3D" w:rsidRPr="005E4BFB">
        <w:rPr>
          <w:rFonts w:cs="Times New Roman"/>
        </w:rPr>
        <w:t xml:space="preserve"> an experienced physician can make a preliminary diagnosis based on</w:t>
      </w:r>
      <w:r w:rsidR="00623ACC" w:rsidRPr="005E4BFB">
        <w:rPr>
          <w:rFonts w:cs="Times New Roman"/>
        </w:rPr>
        <w:t xml:space="preserve"> a</w:t>
      </w:r>
      <w:r w:rsidR="00195C3D" w:rsidRPr="005E4BFB">
        <w:rPr>
          <w:rFonts w:cs="Times New Roman"/>
        </w:rPr>
        <w:t xml:space="preserve"> patient’s history and inspection alone.</w:t>
      </w:r>
      <w:r w:rsidR="009339EC" w:rsidRPr="005E4BFB">
        <w:rPr>
          <w:rFonts w:cs="Times New Roman"/>
        </w:rPr>
        <w:t xml:space="preserve">  </w:t>
      </w:r>
      <w:r w:rsidR="00623ACC" w:rsidRPr="005E4BFB">
        <w:rPr>
          <w:rFonts w:cs="Times New Roman"/>
        </w:rPr>
        <w:t>A c</w:t>
      </w:r>
      <w:r w:rsidR="00F31E6E" w:rsidRPr="005E4BFB">
        <w:rPr>
          <w:rFonts w:cs="Times New Roman"/>
        </w:rPr>
        <w:t xml:space="preserve">ombination of different pathological signs is of particular diagnostic value. For example, jaundice, ascites, spider </w:t>
      </w:r>
      <w:proofErr w:type="spellStart"/>
      <w:r w:rsidR="00F31E6E" w:rsidRPr="005E4BFB">
        <w:rPr>
          <w:rFonts w:cs="Times New Roman"/>
        </w:rPr>
        <w:t>angioma</w:t>
      </w:r>
      <w:r w:rsidR="007A0496" w:rsidRPr="005E4BFB">
        <w:rPr>
          <w:rFonts w:cs="Times New Roman"/>
        </w:rPr>
        <w:t>s</w:t>
      </w:r>
      <w:proofErr w:type="spellEnd"/>
      <w:r w:rsidR="00623ACC" w:rsidRPr="005E4BFB">
        <w:rPr>
          <w:rFonts w:cs="Times New Roman"/>
        </w:rPr>
        <w:t>,</w:t>
      </w:r>
      <w:r w:rsidR="00195C3D" w:rsidRPr="005E4BFB">
        <w:rPr>
          <w:rFonts w:cs="Times New Roman"/>
        </w:rPr>
        <w:t xml:space="preserve"> and c</w:t>
      </w:r>
      <w:r w:rsidR="00F31E6E" w:rsidRPr="005E4BFB">
        <w:rPr>
          <w:rFonts w:cs="Times New Roman"/>
        </w:rPr>
        <w:t xml:space="preserve">aput </w:t>
      </w:r>
      <w:proofErr w:type="spellStart"/>
      <w:r w:rsidR="00195C3D" w:rsidRPr="005E4BFB">
        <w:rPr>
          <w:rFonts w:cs="Times New Roman"/>
        </w:rPr>
        <w:t>m</w:t>
      </w:r>
      <w:r w:rsidR="00F31E6E" w:rsidRPr="005E4BFB">
        <w:rPr>
          <w:rFonts w:cs="Times New Roman"/>
        </w:rPr>
        <w:t>edusa</w:t>
      </w:r>
      <w:r w:rsidR="007A0496" w:rsidRPr="005E4BFB">
        <w:rPr>
          <w:rFonts w:cs="Times New Roman"/>
        </w:rPr>
        <w:t>e</w:t>
      </w:r>
      <w:proofErr w:type="spellEnd"/>
      <w:r w:rsidR="0057421C" w:rsidRPr="005E4BFB">
        <w:rPr>
          <w:rFonts w:cs="Times New Roman"/>
        </w:rPr>
        <w:t xml:space="preserve"> </w:t>
      </w:r>
      <w:r w:rsidR="007A0496" w:rsidRPr="005E4BFB">
        <w:rPr>
          <w:rFonts w:cs="Times New Roman"/>
        </w:rPr>
        <w:t>(distended veins surrounding the umbilicus)</w:t>
      </w:r>
      <w:r w:rsidR="00F31E6E" w:rsidRPr="005E4BFB">
        <w:rPr>
          <w:rFonts w:cs="Times New Roman"/>
        </w:rPr>
        <w:t xml:space="preserve"> </w:t>
      </w:r>
      <w:r w:rsidR="009E26C6" w:rsidRPr="005E4BFB">
        <w:rPr>
          <w:rFonts w:cs="Times New Roman"/>
        </w:rPr>
        <w:t>can be simultaneously present in a patient with</w:t>
      </w:r>
      <w:r w:rsidR="007A0496" w:rsidRPr="005E4BFB">
        <w:rPr>
          <w:rFonts w:cs="Times New Roman"/>
        </w:rPr>
        <w:t xml:space="preserve"> liver cirrhosis</w:t>
      </w:r>
      <w:r w:rsidR="00927CDE" w:rsidRPr="005E4BFB">
        <w:rPr>
          <w:rFonts w:cs="Times New Roman"/>
        </w:rPr>
        <w:t>.</w:t>
      </w:r>
      <w:r w:rsidR="00441AA6" w:rsidRPr="005E4BFB">
        <w:rPr>
          <w:rFonts w:cs="Times New Roman"/>
        </w:rPr>
        <w:t xml:space="preserve"> </w:t>
      </w:r>
    </w:p>
    <w:p w14:paraId="0D44FE14" w14:textId="1AE3FD6D" w:rsidR="007F5839" w:rsidRPr="005E4BFB" w:rsidRDefault="00872B67" w:rsidP="007F5839">
      <w:pPr>
        <w:spacing w:after="0"/>
        <w:rPr>
          <w:rFonts w:cs="Times New Roman"/>
        </w:rPr>
      </w:pPr>
      <w:r w:rsidRPr="005E4BFB">
        <w:rPr>
          <w:rFonts w:cs="Times New Roman"/>
        </w:rPr>
        <w:t xml:space="preserve">     </w:t>
      </w:r>
      <w:r w:rsidR="007F5839" w:rsidRPr="005E4BFB">
        <w:rPr>
          <w:rFonts w:cs="Times New Roman"/>
        </w:rPr>
        <w:t xml:space="preserve">Once </w:t>
      </w:r>
      <w:r w:rsidR="00F31E6E" w:rsidRPr="005E4BFB">
        <w:rPr>
          <w:rFonts w:cs="Times New Roman"/>
        </w:rPr>
        <w:t>visual inspection is completed</w:t>
      </w:r>
      <w:r w:rsidR="007F5839" w:rsidRPr="005E4BFB">
        <w:rPr>
          <w:rFonts w:cs="Times New Roman"/>
        </w:rPr>
        <w:t>, auscultatio</w:t>
      </w:r>
      <w:r w:rsidR="00E065C7" w:rsidRPr="005E4BFB">
        <w:rPr>
          <w:rFonts w:cs="Times New Roman"/>
        </w:rPr>
        <w:t>n</w:t>
      </w:r>
      <w:r w:rsidR="00623ACC" w:rsidRPr="005E4BFB">
        <w:rPr>
          <w:rFonts w:cs="Times New Roman"/>
        </w:rPr>
        <w:t xml:space="preserve"> follows</w:t>
      </w:r>
      <w:r w:rsidR="00E065C7" w:rsidRPr="005E4BFB">
        <w:rPr>
          <w:rFonts w:cs="Times New Roman"/>
        </w:rPr>
        <w:t xml:space="preserve">. </w:t>
      </w:r>
      <w:r w:rsidR="00F31E6E" w:rsidRPr="005E4BFB">
        <w:rPr>
          <w:rFonts w:cs="Times New Roman"/>
        </w:rPr>
        <w:t xml:space="preserve">Auscultate separately for bowel sounds </w:t>
      </w:r>
      <w:r w:rsidR="00765D51" w:rsidRPr="005E4BFB">
        <w:rPr>
          <w:rFonts w:cs="Times New Roman"/>
        </w:rPr>
        <w:t xml:space="preserve">and for bruits. </w:t>
      </w:r>
      <w:r w:rsidR="00DD49C4" w:rsidRPr="005E4BFB">
        <w:rPr>
          <w:rFonts w:cs="Times New Roman"/>
        </w:rPr>
        <w:t xml:space="preserve">Always perform auscultation before abdominal percussion and palpation. </w:t>
      </w:r>
      <w:r w:rsidR="00DC49F6" w:rsidRPr="005E4BFB">
        <w:rPr>
          <w:rFonts w:cs="Times New Roman"/>
        </w:rPr>
        <w:t xml:space="preserve">Abdominal auscultation </w:t>
      </w:r>
      <w:r w:rsidRPr="005E4BFB">
        <w:rPr>
          <w:rFonts w:cs="Times New Roman"/>
        </w:rPr>
        <w:t>is of clinical significance,</w:t>
      </w:r>
      <w:r w:rsidR="00DC49F6" w:rsidRPr="005E4BFB">
        <w:rPr>
          <w:rFonts w:cs="Times New Roman"/>
        </w:rPr>
        <w:t xml:space="preserve"> especially in </w:t>
      </w:r>
      <w:r w:rsidRPr="005E4BFB">
        <w:rPr>
          <w:rFonts w:cs="Times New Roman"/>
        </w:rPr>
        <w:t xml:space="preserve">a </w:t>
      </w:r>
      <w:r w:rsidR="00DC49F6" w:rsidRPr="005E4BFB">
        <w:rPr>
          <w:rFonts w:cs="Times New Roman"/>
        </w:rPr>
        <w:t>symptomatic patient.</w:t>
      </w:r>
      <w:r w:rsidR="00F31E6E" w:rsidRPr="005E4BFB">
        <w:rPr>
          <w:rFonts w:cs="Times New Roman"/>
        </w:rPr>
        <w:t xml:space="preserve"> The findings should be interpreted in </w:t>
      </w:r>
      <w:r w:rsidRPr="005E4BFB">
        <w:rPr>
          <w:rFonts w:cs="Times New Roman"/>
        </w:rPr>
        <w:t>the conte</w:t>
      </w:r>
      <w:r w:rsidR="00623ACC" w:rsidRPr="005E4BFB">
        <w:rPr>
          <w:rFonts w:cs="Times New Roman"/>
        </w:rPr>
        <w:t>x</w:t>
      </w:r>
      <w:r w:rsidRPr="005E4BFB">
        <w:rPr>
          <w:rFonts w:cs="Times New Roman"/>
        </w:rPr>
        <w:t xml:space="preserve">t of </w:t>
      </w:r>
      <w:r w:rsidR="00623ACC" w:rsidRPr="005E4BFB">
        <w:rPr>
          <w:rFonts w:cs="Times New Roman"/>
        </w:rPr>
        <w:t xml:space="preserve">the </w:t>
      </w:r>
      <w:r w:rsidR="00F31E6E" w:rsidRPr="005E4BFB">
        <w:rPr>
          <w:rFonts w:cs="Times New Roman"/>
        </w:rPr>
        <w:t>patient</w:t>
      </w:r>
      <w:r w:rsidRPr="005E4BFB">
        <w:rPr>
          <w:rFonts w:cs="Times New Roman"/>
        </w:rPr>
        <w:t>’s</w:t>
      </w:r>
      <w:r w:rsidR="00F31E6E" w:rsidRPr="005E4BFB">
        <w:rPr>
          <w:rFonts w:cs="Times New Roman"/>
        </w:rPr>
        <w:t xml:space="preserve"> history: for example</w:t>
      </w:r>
      <w:r w:rsidR="00DC49F6" w:rsidRPr="005E4BFB">
        <w:rPr>
          <w:rFonts w:cs="Times New Roman"/>
        </w:rPr>
        <w:t>,</w:t>
      </w:r>
      <w:r w:rsidR="00F31E6E" w:rsidRPr="005E4BFB">
        <w:rPr>
          <w:rFonts w:cs="Times New Roman"/>
        </w:rPr>
        <w:t xml:space="preserve"> </w:t>
      </w:r>
      <w:r w:rsidR="00623ACC" w:rsidRPr="005E4BFB">
        <w:rPr>
          <w:rFonts w:cs="Times New Roman"/>
        </w:rPr>
        <w:t xml:space="preserve">the </w:t>
      </w:r>
      <w:r w:rsidR="00F31E6E" w:rsidRPr="005E4BFB">
        <w:rPr>
          <w:rFonts w:cs="Times New Roman"/>
        </w:rPr>
        <w:t xml:space="preserve">absence of bowel sounds </w:t>
      </w:r>
      <w:r w:rsidR="00275CF9" w:rsidRPr="005E4BFB">
        <w:rPr>
          <w:rFonts w:cs="Times New Roman"/>
        </w:rPr>
        <w:t>in a patient with abdominal pain suggests an</w:t>
      </w:r>
      <w:r w:rsidR="00DD49C4" w:rsidRPr="005E4BFB">
        <w:rPr>
          <w:rFonts w:cs="Times New Roman"/>
        </w:rPr>
        <w:t xml:space="preserve"> </w:t>
      </w:r>
      <w:r w:rsidR="00F31E6E" w:rsidRPr="005E4BFB">
        <w:rPr>
          <w:rFonts w:cs="Times New Roman"/>
        </w:rPr>
        <w:t xml:space="preserve">abdominal catastrophe, such as peritonitis </w:t>
      </w:r>
      <w:r w:rsidR="00DD49C4" w:rsidRPr="005E4BFB">
        <w:rPr>
          <w:rFonts w:cs="Times New Roman"/>
        </w:rPr>
        <w:t>or</w:t>
      </w:r>
      <w:r w:rsidR="00F31E6E" w:rsidRPr="005E4BFB">
        <w:rPr>
          <w:rFonts w:cs="Times New Roman"/>
        </w:rPr>
        <w:t xml:space="preserve"> </w:t>
      </w:r>
      <w:r w:rsidR="00623ACC" w:rsidRPr="005E4BFB">
        <w:rPr>
          <w:rFonts w:cs="Times New Roman"/>
        </w:rPr>
        <w:t xml:space="preserve">the </w:t>
      </w:r>
      <w:r w:rsidR="00F31E6E" w:rsidRPr="005E4BFB">
        <w:rPr>
          <w:rFonts w:cs="Times New Roman"/>
        </w:rPr>
        <w:t xml:space="preserve">later stages of </w:t>
      </w:r>
      <w:r w:rsidR="00623ACC" w:rsidRPr="005E4BFB">
        <w:rPr>
          <w:rFonts w:cs="Times New Roman"/>
        </w:rPr>
        <w:t xml:space="preserve">an </w:t>
      </w:r>
      <w:r w:rsidR="00F31E6E" w:rsidRPr="005E4BFB">
        <w:rPr>
          <w:rFonts w:cs="Times New Roman"/>
        </w:rPr>
        <w:t>intestinal obstruction,</w:t>
      </w:r>
      <w:r w:rsidR="00B0653F" w:rsidRPr="005E4BFB">
        <w:rPr>
          <w:rFonts w:cs="Times New Roman"/>
        </w:rPr>
        <w:t xml:space="preserve"> </w:t>
      </w:r>
      <w:r w:rsidR="00623ACC" w:rsidRPr="005E4BFB">
        <w:rPr>
          <w:rFonts w:cs="Times New Roman"/>
        </w:rPr>
        <w:t xml:space="preserve">but </w:t>
      </w:r>
      <w:r w:rsidR="00B0653F" w:rsidRPr="005E4BFB">
        <w:rPr>
          <w:rFonts w:cs="Times New Roman"/>
        </w:rPr>
        <w:t xml:space="preserve">is normal </w:t>
      </w:r>
      <w:r w:rsidR="00275CF9" w:rsidRPr="005E4BFB">
        <w:rPr>
          <w:rFonts w:cs="Times New Roman"/>
        </w:rPr>
        <w:t>in postoperative patients for a few days</w:t>
      </w:r>
      <w:r w:rsidR="00F31E6E" w:rsidRPr="005E4BFB">
        <w:rPr>
          <w:rFonts w:cs="Times New Roman"/>
        </w:rPr>
        <w:t xml:space="preserve"> </w:t>
      </w:r>
      <w:r w:rsidRPr="005E4BFB">
        <w:rPr>
          <w:rFonts w:cs="Times New Roman"/>
        </w:rPr>
        <w:t>following</w:t>
      </w:r>
      <w:r w:rsidR="00F31E6E" w:rsidRPr="005E4BFB">
        <w:rPr>
          <w:rFonts w:cs="Times New Roman"/>
        </w:rPr>
        <w:t xml:space="preserve"> abdominal surgery. </w:t>
      </w:r>
    </w:p>
    <w:p w14:paraId="61FAF93D" w14:textId="77777777" w:rsidR="009618C6" w:rsidRPr="005E4BFB" w:rsidRDefault="009618C6" w:rsidP="007F5839">
      <w:pPr>
        <w:spacing w:after="0"/>
        <w:rPr>
          <w:rFonts w:cs="Times New Roman"/>
        </w:rPr>
      </w:pPr>
    </w:p>
    <w:p w14:paraId="443361D2" w14:textId="77777777" w:rsidR="00297F11" w:rsidRPr="005E4BFB" w:rsidRDefault="00297F11" w:rsidP="007F5839">
      <w:pPr>
        <w:spacing w:after="0"/>
        <w:rPr>
          <w:rFonts w:cs="Times New Roman"/>
        </w:rPr>
      </w:pPr>
    </w:p>
    <w:p w14:paraId="1D1C3CB6" w14:textId="77777777" w:rsidR="00471D4C" w:rsidRPr="005E4BFB" w:rsidRDefault="00471D4C" w:rsidP="007F5839">
      <w:pPr>
        <w:spacing w:after="0"/>
        <w:rPr>
          <w:rFonts w:cs="Times New Roman"/>
        </w:rPr>
      </w:pPr>
    </w:p>
    <w:p w14:paraId="5F51C36B" w14:textId="77777777" w:rsidR="00471D4C" w:rsidRPr="005E4BFB" w:rsidRDefault="00471D4C" w:rsidP="007F5839">
      <w:pPr>
        <w:spacing w:after="0"/>
        <w:rPr>
          <w:rFonts w:cs="Times New Roman"/>
        </w:rPr>
      </w:pPr>
    </w:p>
    <w:p w14:paraId="5EC2CDA4" w14:textId="77777777" w:rsidR="00471D4C" w:rsidRPr="005E4BFB" w:rsidRDefault="00471D4C" w:rsidP="007F5839">
      <w:pPr>
        <w:spacing w:after="0"/>
        <w:rPr>
          <w:rFonts w:cs="Times New Roman"/>
        </w:rPr>
      </w:pPr>
    </w:p>
    <w:p w14:paraId="023C93A1" w14:textId="142C1C3B" w:rsidR="00297F11" w:rsidRPr="005E4BFB" w:rsidRDefault="00297F11" w:rsidP="007F5839">
      <w:pPr>
        <w:spacing w:after="0"/>
        <w:rPr>
          <w:rFonts w:cs="Times New Roman"/>
          <w:b/>
          <w:sz w:val="28"/>
          <w:szCs w:val="28"/>
        </w:rPr>
      </w:pPr>
      <w:r w:rsidRPr="005E4BFB">
        <w:rPr>
          <w:rFonts w:cs="Times New Roman"/>
          <w:b/>
          <w:sz w:val="28"/>
          <w:szCs w:val="28"/>
        </w:rPr>
        <w:t>Figures and legends.</w:t>
      </w:r>
    </w:p>
    <w:p w14:paraId="68F82EE6" w14:textId="77777777" w:rsidR="00297F11" w:rsidRPr="005E4BFB" w:rsidRDefault="00297F11" w:rsidP="007F5839">
      <w:pPr>
        <w:spacing w:after="0"/>
        <w:rPr>
          <w:rFonts w:cs="Times New Roman"/>
        </w:rPr>
      </w:pPr>
    </w:p>
    <w:p w14:paraId="7B43B269" w14:textId="65EAEA9E" w:rsidR="00297F11" w:rsidRPr="005E4BFB" w:rsidRDefault="00297F11" w:rsidP="007F5839">
      <w:pPr>
        <w:spacing w:after="0"/>
        <w:rPr>
          <w:rFonts w:cs="Times New Roman"/>
        </w:rPr>
      </w:pPr>
      <w:r w:rsidRPr="005E4BFB">
        <w:rPr>
          <w:rFonts w:cs="Times New Roman"/>
          <w:b/>
        </w:rPr>
        <w:t>Figure 1</w:t>
      </w:r>
      <w:r w:rsidR="00716DE5" w:rsidRPr="005E4BFB">
        <w:rPr>
          <w:rFonts w:cs="Times New Roman"/>
          <w:b/>
        </w:rPr>
        <w:t>.</w:t>
      </w:r>
      <w:r w:rsidR="00716DE5" w:rsidRPr="005E4BFB">
        <w:rPr>
          <w:rFonts w:cs="Times New Roman"/>
        </w:rPr>
        <w:t xml:space="preserve"> </w:t>
      </w:r>
      <w:r w:rsidR="00716DE5" w:rsidRPr="005E4BFB">
        <w:rPr>
          <w:rFonts w:cs="Times New Roman"/>
          <w:b/>
        </w:rPr>
        <w:t>Surface anatomy of the abdomen</w:t>
      </w:r>
      <w:r w:rsidR="00716DE5" w:rsidRPr="005E4BFB">
        <w:rPr>
          <w:rFonts w:cs="Times New Roman"/>
        </w:rPr>
        <w:t xml:space="preserve">. </w:t>
      </w:r>
      <w:r w:rsidR="0051557F" w:rsidRPr="005E4BFB">
        <w:rPr>
          <w:rFonts w:cs="Times New Roman"/>
        </w:rPr>
        <w:t>(</w:t>
      </w:r>
      <w:proofErr w:type="gramStart"/>
      <w:r w:rsidR="0051557F" w:rsidRPr="005E4BFB">
        <w:rPr>
          <w:rFonts w:cs="Times New Roman"/>
        </w:rPr>
        <w:t>possibly</w:t>
      </w:r>
      <w:proofErr w:type="gramEnd"/>
      <w:r w:rsidR="0051557F" w:rsidRPr="005E4BFB">
        <w:rPr>
          <w:rFonts w:cs="Times New Roman"/>
        </w:rPr>
        <w:t xml:space="preserve">, </w:t>
      </w:r>
      <w:r w:rsidRPr="005E4BFB">
        <w:rPr>
          <w:rFonts w:cs="Times New Roman"/>
        </w:rPr>
        <w:t>motion graphics).</w:t>
      </w:r>
    </w:p>
    <w:p w14:paraId="5B06B632" w14:textId="096AFFE7" w:rsidR="00297F11" w:rsidRPr="005E4BFB" w:rsidRDefault="00297F11" w:rsidP="007F5839">
      <w:pPr>
        <w:spacing w:after="0"/>
        <w:rPr>
          <w:rFonts w:cs="Times New Roman"/>
        </w:rPr>
      </w:pPr>
      <w:r w:rsidRPr="005E4BFB">
        <w:rPr>
          <w:rFonts w:cs="Times New Roman"/>
        </w:rPr>
        <w:t xml:space="preserve">Visible and palpable landmarks </w:t>
      </w:r>
      <w:r w:rsidR="00716DE5" w:rsidRPr="005E4BFB">
        <w:rPr>
          <w:rFonts w:cs="Times New Roman"/>
        </w:rPr>
        <w:t xml:space="preserve">of anterior abdominal wall </w:t>
      </w:r>
      <w:r w:rsidRPr="005E4BFB">
        <w:rPr>
          <w:rFonts w:cs="Times New Roman"/>
        </w:rPr>
        <w:t>are shown.</w:t>
      </w:r>
    </w:p>
    <w:p w14:paraId="5801A6D6" w14:textId="77777777" w:rsidR="00297F11" w:rsidRPr="005E4BFB" w:rsidRDefault="00297F11" w:rsidP="007F5839">
      <w:pPr>
        <w:spacing w:after="0"/>
        <w:rPr>
          <w:rFonts w:cs="Times New Roman"/>
        </w:rPr>
      </w:pPr>
    </w:p>
    <w:p w14:paraId="64680CBB" w14:textId="77777777" w:rsidR="009F2075" w:rsidRPr="005E4BFB" w:rsidRDefault="009F2075" w:rsidP="007F5839">
      <w:pPr>
        <w:spacing w:after="0"/>
        <w:rPr>
          <w:rFonts w:cs="Times New Roman"/>
        </w:rPr>
      </w:pPr>
    </w:p>
    <w:p w14:paraId="68E80939" w14:textId="77777777" w:rsidR="00716DE5" w:rsidRPr="005E4BFB" w:rsidRDefault="00716DE5" w:rsidP="007F5839">
      <w:pPr>
        <w:spacing w:after="0"/>
        <w:rPr>
          <w:rFonts w:cs="Times New Roman"/>
          <w:b/>
        </w:rPr>
      </w:pPr>
    </w:p>
    <w:p w14:paraId="22520659" w14:textId="05F5F7F9" w:rsidR="009F2075" w:rsidRPr="005E4BFB" w:rsidRDefault="00297F11" w:rsidP="007F5839">
      <w:pPr>
        <w:spacing w:after="0"/>
        <w:rPr>
          <w:rFonts w:cs="Times New Roman"/>
        </w:rPr>
      </w:pPr>
      <w:r w:rsidRPr="005E4BFB">
        <w:rPr>
          <w:rFonts w:cs="Times New Roman"/>
          <w:b/>
        </w:rPr>
        <w:t>Figure 2</w:t>
      </w:r>
      <w:r w:rsidR="009F2075" w:rsidRPr="005E4BFB">
        <w:rPr>
          <w:rFonts w:cs="Times New Roman"/>
        </w:rPr>
        <w:t xml:space="preserve">. </w:t>
      </w:r>
      <w:r w:rsidR="009F2075" w:rsidRPr="005E4BFB">
        <w:rPr>
          <w:rFonts w:cs="Times New Roman"/>
          <w:b/>
        </w:rPr>
        <w:t>Four a</w:t>
      </w:r>
      <w:r w:rsidRPr="005E4BFB">
        <w:rPr>
          <w:rFonts w:cs="Times New Roman"/>
          <w:b/>
        </w:rPr>
        <w:t>bdominal quadrants</w:t>
      </w:r>
      <w:r w:rsidR="009F2075" w:rsidRPr="005E4BFB">
        <w:rPr>
          <w:rFonts w:cs="Times New Roman"/>
          <w:b/>
        </w:rPr>
        <w:t xml:space="preserve">. </w:t>
      </w:r>
      <w:r w:rsidR="009F2075" w:rsidRPr="005E4BFB">
        <w:rPr>
          <w:rFonts w:cs="Times New Roman"/>
        </w:rPr>
        <w:t>(</w:t>
      </w:r>
      <w:proofErr w:type="gramStart"/>
      <w:r w:rsidR="009F2075" w:rsidRPr="005E4BFB">
        <w:rPr>
          <w:rFonts w:cs="Times New Roman"/>
        </w:rPr>
        <w:t>motion</w:t>
      </w:r>
      <w:proofErr w:type="gramEnd"/>
      <w:r w:rsidR="009F2075" w:rsidRPr="005E4BFB">
        <w:rPr>
          <w:rFonts w:cs="Times New Roman"/>
        </w:rPr>
        <w:t xml:space="preserve"> graphics)</w:t>
      </w:r>
    </w:p>
    <w:p w14:paraId="166FDA75" w14:textId="77777777" w:rsidR="005E4BFB" w:rsidRPr="005E4BFB" w:rsidRDefault="009F2075" w:rsidP="005E4BFB">
      <w:pPr>
        <w:spacing w:after="0"/>
        <w:rPr>
          <w:rFonts w:cs="Times New Roman"/>
        </w:rPr>
      </w:pPr>
      <w:r w:rsidRPr="005E4BFB">
        <w:rPr>
          <w:rFonts w:cs="Times New Roman"/>
        </w:rPr>
        <w:t>Abdomen can be divided into four regions by two imaginary lines intersecting at umbilicus. Right upper quadrant (often designated as RUQ), left upper quadrant (LUQ), right lower quadrant (RLQ) and left lower quadrant (LLQ) are shown.</w:t>
      </w:r>
    </w:p>
    <w:p w14:paraId="4D268027" w14:textId="77777777" w:rsidR="005E4BFB" w:rsidRPr="005E4BFB" w:rsidRDefault="005E4BFB" w:rsidP="005E4BFB">
      <w:pPr>
        <w:spacing w:after="0"/>
        <w:rPr>
          <w:rFonts w:cs="Times New Roman"/>
        </w:rPr>
      </w:pPr>
    </w:p>
    <w:p w14:paraId="7689F107" w14:textId="5C1C84FB" w:rsidR="005E4BFB" w:rsidRPr="005E4BFB" w:rsidRDefault="00297F11" w:rsidP="005E4BFB">
      <w:pPr>
        <w:spacing w:after="0"/>
        <w:rPr>
          <w:rFonts w:cs="Times New Roman"/>
        </w:rPr>
      </w:pPr>
      <w:r w:rsidRPr="005E4BFB">
        <w:rPr>
          <w:rFonts w:cs="Times New Roman"/>
          <w:b/>
        </w:rPr>
        <w:t>Figure 3.</w:t>
      </w:r>
      <w:r w:rsidR="009F2075" w:rsidRPr="005E4BFB">
        <w:rPr>
          <w:rFonts w:cs="Times New Roman"/>
          <w:b/>
        </w:rPr>
        <w:t xml:space="preserve"> Nine a</w:t>
      </w:r>
      <w:r w:rsidRPr="005E4BFB">
        <w:rPr>
          <w:rFonts w:cs="Times New Roman"/>
          <w:b/>
        </w:rPr>
        <w:t>bdominal regions.</w:t>
      </w:r>
      <w:r w:rsidR="008F15F2" w:rsidRPr="005E4BFB">
        <w:rPr>
          <w:rFonts w:cs="Times New Roman"/>
          <w:b/>
        </w:rPr>
        <w:t xml:space="preserve"> </w:t>
      </w:r>
      <w:r w:rsidR="008F15F2" w:rsidRPr="005E4BFB">
        <w:rPr>
          <w:rFonts w:cs="Times New Roman"/>
        </w:rPr>
        <w:t>(</w:t>
      </w:r>
      <w:proofErr w:type="gramStart"/>
      <w:r w:rsidR="008F15F2" w:rsidRPr="005E4BFB">
        <w:rPr>
          <w:rFonts w:cs="Times New Roman"/>
        </w:rPr>
        <w:t>motion</w:t>
      </w:r>
      <w:proofErr w:type="gramEnd"/>
      <w:r w:rsidR="008F15F2" w:rsidRPr="005E4BFB">
        <w:rPr>
          <w:rFonts w:cs="Times New Roman"/>
        </w:rPr>
        <w:t xml:space="preserve"> graphics)</w:t>
      </w:r>
    </w:p>
    <w:p w14:paraId="52968150" w14:textId="3DBA00F6" w:rsidR="005E4BFB" w:rsidRPr="005E4BFB" w:rsidRDefault="005C3768" w:rsidP="005E4BFB">
      <w:pPr>
        <w:spacing w:after="0"/>
      </w:pPr>
      <w:proofErr w:type="spellStart"/>
      <w:r w:rsidRPr="005E4BFB">
        <w:rPr>
          <w:rStyle w:val="Emphasis"/>
          <w:i w:val="0"/>
        </w:rPr>
        <w:t>Midclavicular</w:t>
      </w:r>
      <w:proofErr w:type="spellEnd"/>
      <w:r w:rsidRPr="005E4BFB">
        <w:rPr>
          <w:rStyle w:val="Emphasis"/>
          <w:i w:val="0"/>
        </w:rPr>
        <w:t xml:space="preserve"> lines and subcostal and </w:t>
      </w:r>
      <w:proofErr w:type="spellStart"/>
      <w:r w:rsidRPr="005E4BFB">
        <w:rPr>
          <w:rStyle w:val="Emphasis"/>
          <w:i w:val="0"/>
        </w:rPr>
        <w:t>intertubercular</w:t>
      </w:r>
      <w:proofErr w:type="spellEnd"/>
      <w:r w:rsidRPr="005E4BFB">
        <w:rPr>
          <w:rStyle w:val="Emphasis"/>
          <w:i w:val="0"/>
        </w:rPr>
        <w:t xml:space="preserve"> planes</w:t>
      </w:r>
      <w:r w:rsidRPr="005E4BFB">
        <w:t xml:space="preserve"> separate abdomen into nine regions: </w:t>
      </w:r>
      <w:r w:rsidRPr="005E4BFB">
        <w:rPr>
          <w:rFonts w:eastAsia="Times New Roman" w:cs="Times New Roman"/>
          <w:bCs/>
          <w:iCs/>
        </w:rPr>
        <w:t>epigastric region,</w:t>
      </w:r>
      <w:r w:rsidRPr="005E4BFB">
        <w:rPr>
          <w:rFonts w:eastAsia="Times New Roman" w:cs="Times New Roman"/>
        </w:rPr>
        <w:t xml:space="preserve"> </w:t>
      </w:r>
      <w:r w:rsidRPr="005E4BFB">
        <w:rPr>
          <w:rFonts w:eastAsia="Times New Roman" w:cs="Times New Roman"/>
          <w:bCs/>
          <w:iCs/>
        </w:rPr>
        <w:t>eight hypochondriac region, left hypochondriac region,</w:t>
      </w:r>
      <w:r w:rsidRPr="005C3768">
        <w:rPr>
          <w:rFonts w:eastAsia="Times New Roman" w:cs="Times New Roman"/>
        </w:rPr>
        <w:t xml:space="preserve"> </w:t>
      </w:r>
      <w:r w:rsidRPr="005E4BFB">
        <w:rPr>
          <w:rFonts w:eastAsia="Times New Roman" w:cs="Times New Roman"/>
          <w:bCs/>
          <w:iCs/>
        </w:rPr>
        <w:t>umbilical region,</w:t>
      </w:r>
      <w:r w:rsidRPr="005C3768">
        <w:rPr>
          <w:rFonts w:eastAsia="Times New Roman" w:cs="Times New Roman"/>
        </w:rPr>
        <w:t xml:space="preserve"> </w:t>
      </w:r>
      <w:r w:rsidRPr="005E4BFB">
        <w:rPr>
          <w:rFonts w:eastAsia="Times New Roman" w:cs="Times New Roman"/>
          <w:bCs/>
          <w:iCs/>
        </w:rPr>
        <w:t>right lumbar region,</w:t>
      </w:r>
      <w:r w:rsidRPr="005C3768">
        <w:rPr>
          <w:rFonts w:eastAsia="Times New Roman" w:cs="Times New Roman"/>
        </w:rPr>
        <w:t xml:space="preserve"> </w:t>
      </w:r>
      <w:r w:rsidRPr="005E4BFB">
        <w:rPr>
          <w:rFonts w:eastAsia="Times New Roman" w:cs="Times New Roman"/>
          <w:bCs/>
          <w:iCs/>
        </w:rPr>
        <w:t>left lumbar region,</w:t>
      </w:r>
      <w:r w:rsidRPr="005C3768">
        <w:rPr>
          <w:rFonts w:eastAsia="Times New Roman" w:cs="Times New Roman"/>
        </w:rPr>
        <w:t xml:space="preserve"> </w:t>
      </w:r>
      <w:proofErr w:type="spellStart"/>
      <w:r w:rsidRPr="005E4BFB">
        <w:rPr>
          <w:rFonts w:eastAsia="Times New Roman" w:cs="Times New Roman"/>
          <w:bCs/>
          <w:iCs/>
        </w:rPr>
        <w:t>hypogastric</w:t>
      </w:r>
      <w:proofErr w:type="spellEnd"/>
      <w:r w:rsidRPr="005E4BFB">
        <w:rPr>
          <w:rFonts w:eastAsia="Times New Roman" w:cs="Times New Roman"/>
          <w:bCs/>
          <w:iCs/>
        </w:rPr>
        <w:t xml:space="preserve"> region,</w:t>
      </w:r>
      <w:r w:rsidRPr="005C3768">
        <w:rPr>
          <w:rFonts w:eastAsia="Times New Roman" w:cs="Times New Roman"/>
        </w:rPr>
        <w:t xml:space="preserve"> </w:t>
      </w:r>
      <w:r w:rsidRPr="005E4BFB">
        <w:rPr>
          <w:rFonts w:eastAsia="Times New Roman" w:cs="Times New Roman"/>
          <w:bCs/>
          <w:iCs/>
        </w:rPr>
        <w:t>right inguinal region, and</w:t>
      </w:r>
      <w:r w:rsidRPr="005C3768">
        <w:rPr>
          <w:rFonts w:eastAsia="Times New Roman" w:cs="Times New Roman"/>
        </w:rPr>
        <w:t xml:space="preserve"> </w:t>
      </w:r>
      <w:r w:rsidRPr="005E4BFB">
        <w:rPr>
          <w:rFonts w:eastAsia="Times New Roman" w:cs="Times New Roman"/>
          <w:bCs/>
          <w:iCs/>
        </w:rPr>
        <w:t>left inguinal region</w:t>
      </w:r>
      <w:r w:rsidRPr="005C3768">
        <w:rPr>
          <w:rFonts w:eastAsia="Times New Roman" w:cs="Times New Roman"/>
        </w:rPr>
        <w:t xml:space="preserve"> </w:t>
      </w:r>
      <w:r w:rsidRPr="005E4BFB">
        <w:rPr>
          <w:rFonts w:eastAsia="Times New Roman" w:cs="Times New Roman"/>
        </w:rPr>
        <w:t xml:space="preserve">. </w:t>
      </w:r>
      <w:r w:rsidRPr="005E4BFB">
        <w:t xml:space="preserve">Terms for epigastric, umbilical, and </w:t>
      </w:r>
      <w:proofErr w:type="spellStart"/>
      <w:r w:rsidRPr="005E4BFB">
        <w:t>hypogastric</w:t>
      </w:r>
      <w:proofErr w:type="spellEnd"/>
      <w:r w:rsidRPr="005E4BFB">
        <w:t xml:space="preserve"> and suprapubic regions are the most commonly used in clinical </w:t>
      </w:r>
      <w:r w:rsidR="008F15F2" w:rsidRPr="005E4BFB">
        <w:t>practice.</w:t>
      </w:r>
    </w:p>
    <w:p w14:paraId="23C3B257" w14:textId="77777777" w:rsidR="005E4BFB" w:rsidRPr="005E4BFB" w:rsidRDefault="005E4BFB" w:rsidP="005E4BFB">
      <w:pPr>
        <w:spacing w:after="0"/>
      </w:pPr>
    </w:p>
    <w:p w14:paraId="32A7F31E" w14:textId="6D2A65A7" w:rsidR="005E4BFB" w:rsidRDefault="00297F11" w:rsidP="005E4BFB">
      <w:pPr>
        <w:spacing w:before="100" w:beforeAutospacing="1" w:after="100" w:afterAutospacing="1"/>
        <w:rPr>
          <w:rFonts w:cs="Times New Roman"/>
          <w:b/>
        </w:rPr>
      </w:pPr>
      <w:commentRangeStart w:id="21"/>
      <w:r w:rsidRPr="005E4BFB">
        <w:rPr>
          <w:rFonts w:cs="Times New Roman"/>
          <w:b/>
        </w:rPr>
        <w:t>Figure 4.</w:t>
      </w:r>
      <w:r w:rsidR="0051557F" w:rsidRPr="005E4BFB">
        <w:rPr>
          <w:rFonts w:cs="Times New Roman"/>
          <w:b/>
        </w:rPr>
        <w:t xml:space="preserve"> Location of different organ</w:t>
      </w:r>
      <w:r w:rsidR="005E4BFB" w:rsidRPr="005E4BFB">
        <w:rPr>
          <w:rFonts w:cs="Times New Roman"/>
          <w:b/>
        </w:rPr>
        <w:t>s in the four abdominal regions.</w:t>
      </w:r>
      <w:commentRangeEnd w:id="21"/>
      <w:r w:rsidR="008D1ED8">
        <w:rPr>
          <w:rStyle w:val="CommentReference"/>
        </w:rPr>
        <w:commentReference w:id="21"/>
      </w:r>
    </w:p>
    <w:p w14:paraId="3A95CB59" w14:textId="3FA071A0" w:rsidR="00FE2487" w:rsidRPr="00F9388E" w:rsidRDefault="00F9388E" w:rsidP="005E4BFB">
      <w:pPr>
        <w:spacing w:before="100" w:beforeAutospacing="1" w:after="100" w:afterAutospacing="1"/>
        <w:rPr>
          <w:ins w:id="22" w:author="Dennis McGonagle" w:date="2014-10-22T16:23:00Z"/>
          <w:rFonts w:cs="Times New Roman"/>
        </w:rPr>
      </w:pPr>
      <w:ins w:id="23" w:author="Dennis McGonagle" w:date="2014-10-22T16:23:00Z">
        <w:r>
          <w:rPr>
            <w:rFonts w:cs="Times New Roman"/>
          </w:rPr>
          <w:t>O</w:t>
        </w:r>
        <w:r w:rsidR="00FE2487">
          <w:rPr>
            <w:rFonts w:cs="Times New Roman"/>
          </w:rPr>
          <w:t xml:space="preserve">rgans in </w:t>
        </w:r>
        <w:r w:rsidR="00112FEE">
          <w:rPr>
            <w:rFonts w:cs="Times New Roman"/>
          </w:rPr>
          <w:t xml:space="preserve">the </w:t>
        </w:r>
        <w:r w:rsidR="00FE2487">
          <w:rPr>
            <w:rFonts w:cs="Times New Roman"/>
          </w:rPr>
          <w:t>abdominal cavity and their location with respect to four abdominal quadrants.</w:t>
        </w:r>
      </w:ins>
    </w:p>
    <w:p w14:paraId="1191EC74" w14:textId="77777777" w:rsidR="005E4BFB" w:rsidRPr="005E4BFB" w:rsidRDefault="005E4BFB" w:rsidP="005E4BFB">
      <w:pPr>
        <w:spacing w:before="100" w:beforeAutospacing="1" w:after="100" w:afterAutospacing="1"/>
        <w:rPr>
          <w:rFonts w:cs="Times New Roman"/>
          <w:b/>
        </w:rPr>
      </w:pPr>
    </w:p>
    <w:p w14:paraId="553ED8EA" w14:textId="70268A3B" w:rsidR="00297F11" w:rsidRPr="005E4BFB" w:rsidRDefault="00297F11" w:rsidP="005E4BFB">
      <w:pPr>
        <w:spacing w:before="100" w:beforeAutospacing="1" w:after="100" w:afterAutospacing="1"/>
        <w:rPr>
          <w:rFonts w:cs="Times New Roman"/>
        </w:rPr>
      </w:pPr>
      <w:r w:rsidRPr="005E4BFB">
        <w:rPr>
          <w:rFonts w:cs="Times New Roman"/>
          <w:b/>
        </w:rPr>
        <w:t>Figure 5.</w:t>
      </w:r>
      <w:r w:rsidR="004D2CBF" w:rsidRPr="005E4BFB">
        <w:rPr>
          <w:rFonts w:cs="Times New Roman"/>
          <w:b/>
        </w:rPr>
        <w:t xml:space="preserve"> Areas of a</w:t>
      </w:r>
      <w:r w:rsidRPr="005E4BFB">
        <w:rPr>
          <w:rFonts w:cs="Times New Roman"/>
          <w:b/>
        </w:rPr>
        <w:t xml:space="preserve">uscultation for abdominal </w:t>
      </w:r>
      <w:r w:rsidR="004D2CBF" w:rsidRPr="005E4BFB">
        <w:rPr>
          <w:rFonts w:cs="Times New Roman"/>
          <w:b/>
        </w:rPr>
        <w:t xml:space="preserve">bruits. </w:t>
      </w:r>
      <w:r w:rsidR="004D2CBF" w:rsidRPr="005E4BFB">
        <w:rPr>
          <w:rFonts w:cs="Times New Roman"/>
        </w:rPr>
        <w:t>(</w:t>
      </w:r>
      <w:proofErr w:type="gramStart"/>
      <w:r w:rsidR="004D2CBF" w:rsidRPr="005E4BFB">
        <w:rPr>
          <w:rFonts w:cs="Times New Roman"/>
        </w:rPr>
        <w:t>motion</w:t>
      </w:r>
      <w:proofErr w:type="gramEnd"/>
      <w:r w:rsidR="004D2CBF" w:rsidRPr="005E4BFB">
        <w:rPr>
          <w:rFonts w:cs="Times New Roman"/>
        </w:rPr>
        <w:t xml:space="preserve"> graphics)</w:t>
      </w:r>
    </w:p>
    <w:p w14:paraId="6F206213" w14:textId="795F723F" w:rsidR="00297F11" w:rsidRPr="005E4BFB" w:rsidRDefault="004D2CBF" w:rsidP="007F5839">
      <w:pPr>
        <w:spacing w:after="0"/>
        <w:rPr>
          <w:rFonts w:cs="Times New Roman"/>
        </w:rPr>
      </w:pPr>
      <w:r w:rsidRPr="005E4BFB">
        <w:rPr>
          <w:rFonts w:cs="Times New Roman"/>
        </w:rPr>
        <w:t>Auscultations for abdominal bruits should be performed over aorta, and bilaterally over renal, iliac and femoral arteries, as shown.</w:t>
      </w:r>
    </w:p>
    <w:sectPr w:rsidR="00297F11" w:rsidRPr="005E4BFB">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aron Kolski-Andreaco" w:date="2014-10-14T14:59:00Z" w:initials="AK">
    <w:p w14:paraId="53FD29F5" w14:textId="77777777" w:rsidR="00832C97" w:rsidRDefault="00832C97">
      <w:pPr>
        <w:pStyle w:val="CommentText"/>
      </w:pPr>
      <w:r>
        <w:rPr>
          <w:rStyle w:val="CommentReference"/>
        </w:rPr>
        <w:annotationRef/>
      </w:r>
      <w:r>
        <w:t xml:space="preserve">This sounds like script language.    Do we want that for these overview sections?   Shouldn’t they sound more academic in nature?      </w:t>
      </w:r>
    </w:p>
  </w:comment>
  <w:comment w:id="4" w:author="Aaron Kolski-Andreaco" w:date="2014-10-14T15:04:00Z" w:initials="AK">
    <w:p w14:paraId="323F819C" w14:textId="77777777" w:rsidR="00832C97" w:rsidRDefault="00832C97">
      <w:pPr>
        <w:pStyle w:val="CommentText"/>
      </w:pPr>
      <w:r>
        <w:rPr>
          <w:rStyle w:val="CommentReference"/>
        </w:rPr>
        <w:annotationRef/>
      </w:r>
      <w:r>
        <w:t xml:space="preserve">Also, scientific literature typically starts off with describing the significance of the main topic before getting into what the paper specifically addresses.   </w:t>
      </w:r>
    </w:p>
    <w:p w14:paraId="495BFCD6" w14:textId="77777777" w:rsidR="00832C97" w:rsidRDefault="00832C97">
      <w:pPr>
        <w:pStyle w:val="CommentText"/>
      </w:pPr>
    </w:p>
    <w:p w14:paraId="68FF7C4D" w14:textId="77777777" w:rsidR="00832C97" w:rsidRDefault="00832C97">
      <w:pPr>
        <w:pStyle w:val="CommentText"/>
      </w:pPr>
      <w:r>
        <w:t xml:space="preserve">Have a look at this example.   </w:t>
      </w:r>
    </w:p>
    <w:p w14:paraId="2C5078A8" w14:textId="77777777" w:rsidR="00832C97" w:rsidRDefault="00832C97">
      <w:pPr>
        <w:pStyle w:val="CommentText"/>
      </w:pPr>
    </w:p>
    <w:p w14:paraId="263180FA" w14:textId="77777777" w:rsidR="00832C97" w:rsidRDefault="00832C97">
      <w:pPr>
        <w:pStyle w:val="CommentText"/>
      </w:pPr>
      <w:r w:rsidRPr="008D1ED8">
        <w:t>http://www.jove.com/science-education/5201/an-introduction-to-neurophysiology</w:t>
      </w:r>
    </w:p>
  </w:comment>
  <w:comment w:id="10" w:author="Aaron Kolski-Andreaco" w:date="2014-10-14T15:02:00Z" w:initials="AK">
    <w:p w14:paraId="60C976C3" w14:textId="5A8040C5" w:rsidR="00832C97" w:rsidRDefault="00832C97">
      <w:pPr>
        <w:pStyle w:val="CommentText"/>
      </w:pPr>
      <w:r>
        <w:rPr>
          <w:rStyle w:val="CommentReference"/>
        </w:rPr>
        <w:annotationRef/>
      </w:r>
      <w:r>
        <w:t xml:space="preserve">Very informal.   This sounds like the language that we would include in a script.    We need to decide if we want the text content to have the same tone.   Our existing </w:t>
      </w:r>
      <w:proofErr w:type="spellStart"/>
      <w:r>
        <w:t>SciEd</w:t>
      </w:r>
      <w:proofErr w:type="spellEnd"/>
      <w:r>
        <w:t xml:space="preserve"> content has more formal sounding summaries.   </w:t>
      </w:r>
    </w:p>
  </w:comment>
  <w:comment w:id="11" w:author="Dennis McGonagle" w:date="2014-10-20T14:12:00Z" w:initials="DM">
    <w:p w14:paraId="0933E9E2" w14:textId="4AAAC2CC" w:rsidR="00832C97" w:rsidRDefault="00832C97">
      <w:pPr>
        <w:pStyle w:val="CommentText"/>
      </w:pPr>
      <w:r>
        <w:rPr>
          <w:rStyle w:val="CommentReference"/>
        </w:rPr>
        <w:annotationRef/>
      </w:r>
      <w:r>
        <w:t xml:space="preserve">I tend to think this sort of wording is fine for our audience in this instance. </w:t>
      </w:r>
    </w:p>
  </w:comment>
  <w:comment w:id="12" w:author="Aaron Kolski-Andreaco" w:date="2014-10-14T15:10:00Z" w:initials="AK">
    <w:p w14:paraId="092FBA6B" w14:textId="7470B925" w:rsidR="00832C97" w:rsidRDefault="00832C97">
      <w:pPr>
        <w:pStyle w:val="CommentText"/>
      </w:pPr>
      <w:r>
        <w:rPr>
          <w:rStyle w:val="CommentReference"/>
        </w:rPr>
        <w:annotationRef/>
      </w:r>
      <w:r>
        <w:t xml:space="preserve">I take it that the intention here is to record dialogue.   I suppose that this might come up in future medical content.   How important is it that we hear what the physician is saying.   </w:t>
      </w:r>
    </w:p>
    <w:p w14:paraId="71D193C6" w14:textId="77777777" w:rsidR="00832C97" w:rsidRDefault="00832C97">
      <w:pPr>
        <w:pStyle w:val="CommentText"/>
      </w:pPr>
    </w:p>
  </w:comment>
  <w:comment w:id="13" w:author="Aaron Kolski-Andreaco" w:date="2014-10-14T15:10:00Z" w:initials="AK">
    <w:p w14:paraId="78B6E296" w14:textId="77777777" w:rsidR="00832C97" w:rsidRDefault="00832C97">
      <w:pPr>
        <w:pStyle w:val="CommentText"/>
      </w:pPr>
      <w:r>
        <w:rPr>
          <w:rStyle w:val="CommentReference"/>
        </w:rPr>
        <w:annotationRef/>
      </w:r>
      <w:r>
        <w:t xml:space="preserve">I take it that the intention here is to record dialogue.   I suppose that this might come up in future medical content.   How important is it that we hear what the physician is saying.   </w:t>
      </w:r>
    </w:p>
  </w:comment>
  <w:comment w:id="14" w:author="Dennis McGonagle" w:date="2014-10-20T14:08:00Z" w:initials="DM">
    <w:p w14:paraId="101EF4F0" w14:textId="3606887F" w:rsidR="00832C97" w:rsidRDefault="00832C97">
      <w:pPr>
        <w:pStyle w:val="CommentText"/>
      </w:pPr>
      <w:r>
        <w:rPr>
          <w:rStyle w:val="CommentReference"/>
        </w:rPr>
        <w:annotationRef/>
      </w:r>
      <w:r>
        <w:t xml:space="preserve">It would be nice to have some voice over here, but to answer your question, I don’t think it’s of the utmost importance. </w:t>
      </w:r>
    </w:p>
  </w:comment>
  <w:comment w:id="15" w:author="Aaron Kolski-Andreaco" w:date="2014-10-14T15:16:00Z" w:initials="AK">
    <w:p w14:paraId="3D0E9843" w14:textId="0EA8FE73" w:rsidR="00832C97" w:rsidRDefault="00832C97">
      <w:pPr>
        <w:pStyle w:val="CommentText"/>
      </w:pPr>
      <w:r>
        <w:rPr>
          <w:rStyle w:val="CommentReference"/>
        </w:rPr>
        <w:annotationRef/>
      </w:r>
      <w:r>
        <w:t xml:space="preserve">I suppose that you mean stomach in this instance to refer to the entire abdomen.  Perhaps we should just have the physician say “abdomen” as to not confuse the viewer that what follows is specifically intended to examine the patient’s stomach with palpation, percussion, etc.   </w:t>
      </w:r>
    </w:p>
  </w:comment>
  <w:comment w:id="16" w:author="Dennis McGonagle" w:date="2014-10-20T14:09:00Z" w:initials="DM">
    <w:p w14:paraId="33AF41F6" w14:textId="5057BEB9" w:rsidR="00832C97" w:rsidRDefault="00832C97">
      <w:pPr>
        <w:pStyle w:val="CommentText"/>
      </w:pPr>
      <w:r>
        <w:rPr>
          <w:rStyle w:val="CommentReference"/>
        </w:rPr>
        <w:annotationRef/>
      </w:r>
      <w:r>
        <w:t>I don’t think this will lead to much confusion, and in actual practice, a doctor is more likely to say “belly”. I think leaving “stomach” in is fine.</w:t>
      </w:r>
    </w:p>
  </w:comment>
  <w:comment w:id="17" w:author="Aaron Kolski-Andreaco" w:date="2014-10-14T15:17:00Z" w:initials="AK">
    <w:p w14:paraId="24730F9B" w14:textId="77777777" w:rsidR="00832C97" w:rsidRDefault="00832C97">
      <w:pPr>
        <w:pStyle w:val="CommentText"/>
      </w:pPr>
      <w:r>
        <w:rPr>
          <w:rStyle w:val="CommentReference"/>
        </w:rPr>
        <w:annotationRef/>
      </w:r>
      <w:r>
        <w:t xml:space="preserve">I don’t think this is necessary.   </w:t>
      </w:r>
    </w:p>
  </w:comment>
  <w:comment w:id="19" w:author="Aaron Kolski-Andreaco" w:date="2014-10-14T15:35:00Z" w:initials="AK">
    <w:p w14:paraId="561F20A6" w14:textId="2187D89D" w:rsidR="00832C97" w:rsidRDefault="00832C97">
      <w:pPr>
        <w:pStyle w:val="CommentText"/>
      </w:pPr>
      <w:r>
        <w:rPr>
          <w:rStyle w:val="CommentReference"/>
        </w:rPr>
        <w:annotationRef/>
      </w:r>
      <w:r>
        <w:t>Since a physician uses multiple senses to perform an examination, how do we best convey this in the video.   I know there are resources for heart murmur sounds, but what about auscultation libraries:</w:t>
      </w:r>
    </w:p>
    <w:p w14:paraId="3F224A44" w14:textId="77777777" w:rsidR="00832C97" w:rsidRDefault="00832C97">
      <w:pPr>
        <w:pStyle w:val="CommentText"/>
      </w:pPr>
    </w:p>
    <w:p w14:paraId="738DC491" w14:textId="78D9B3CB" w:rsidR="00832C97" w:rsidRDefault="00764772">
      <w:pPr>
        <w:pStyle w:val="CommentText"/>
      </w:pPr>
      <w:hyperlink r:id="rId1" w:history="1">
        <w:r w:rsidR="00832C97" w:rsidRPr="00652A3D">
          <w:rPr>
            <w:rStyle w:val="Hyperlink"/>
          </w:rPr>
          <w:t>http://www.easyauscultation.com/heart-murmur-sounds</w:t>
        </w:r>
      </w:hyperlink>
    </w:p>
    <w:p w14:paraId="2C3B70E6" w14:textId="77777777" w:rsidR="00832C97" w:rsidRDefault="00832C97">
      <w:pPr>
        <w:pStyle w:val="CommentText"/>
      </w:pPr>
    </w:p>
    <w:p w14:paraId="52D36E14" w14:textId="1432CE82" w:rsidR="00832C97" w:rsidRDefault="00832C97">
      <w:pPr>
        <w:pStyle w:val="CommentText"/>
      </w:pPr>
      <w:r>
        <w:t xml:space="preserve">Can we get permission to use any of this content.  </w:t>
      </w:r>
    </w:p>
  </w:comment>
  <w:comment w:id="20" w:author="Dennis McGonagle" w:date="2014-10-20T14:10:00Z" w:initials="DM">
    <w:p w14:paraId="693688D3" w14:textId="4F054DF5" w:rsidR="00832C97" w:rsidRDefault="00832C97">
      <w:pPr>
        <w:pStyle w:val="CommentText"/>
      </w:pPr>
      <w:r>
        <w:rPr>
          <w:rStyle w:val="CommentReference"/>
        </w:rPr>
        <w:annotationRef/>
      </w:r>
      <w:r>
        <w:t xml:space="preserve">I found a bruit sound on a </w:t>
      </w:r>
      <w:proofErr w:type="spellStart"/>
      <w:r>
        <w:t>Youtube</w:t>
      </w:r>
      <w:proofErr w:type="spellEnd"/>
      <w:r>
        <w:t xml:space="preserve"> video and edited it. It’s attached to the email if we want to use it. </w:t>
      </w:r>
    </w:p>
  </w:comment>
  <w:comment w:id="21" w:author="Aaron Kolski-Andreaco" w:date="2014-10-14T15:08:00Z" w:initials="AK">
    <w:p w14:paraId="0E8AA84A" w14:textId="77777777" w:rsidR="00832C97" w:rsidRDefault="00832C97">
      <w:pPr>
        <w:pStyle w:val="CommentText"/>
      </w:pPr>
      <w:r>
        <w:rPr>
          <w:rStyle w:val="CommentReference"/>
        </w:rPr>
        <w:annotationRef/>
      </w:r>
      <w:r>
        <w:t xml:space="preserve">Not sufficient description of the figure.   We can probably infer how the author wants this content represented in the video, but it’s better if they write a sentence or two for each figure.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FD29F5" w15:done="0"/>
  <w15:commentEx w15:paraId="263180FA" w15:done="0"/>
  <w15:commentEx w15:paraId="60C976C3" w15:done="0"/>
  <w15:commentEx w15:paraId="0933E9E2" w15:paraIdParent="60C976C3" w15:done="0"/>
  <w15:commentEx w15:paraId="71D193C6" w15:done="0"/>
  <w15:commentEx w15:paraId="78B6E296" w15:paraIdParent="71D193C6" w15:done="0"/>
  <w15:commentEx w15:paraId="101EF4F0" w15:paraIdParent="71D193C6" w15:done="0"/>
  <w15:commentEx w15:paraId="3D0E9843" w15:done="0"/>
  <w15:commentEx w15:paraId="33AF41F6" w15:paraIdParent="3D0E9843" w15:done="0"/>
  <w15:commentEx w15:paraId="24730F9B" w15:done="0"/>
  <w15:commentEx w15:paraId="52D36E14" w15:done="0"/>
  <w15:commentEx w15:paraId="693688D3" w15:paraIdParent="52D36E14" w15:done="0"/>
  <w15:commentEx w15:paraId="0E8AA8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617A84" w14:textId="77777777" w:rsidR="00832C97" w:rsidRDefault="00832C97" w:rsidP="003F0F37">
      <w:pPr>
        <w:spacing w:after="0"/>
      </w:pPr>
      <w:r>
        <w:separator/>
      </w:r>
    </w:p>
  </w:endnote>
  <w:endnote w:type="continuationSeparator" w:id="0">
    <w:p w14:paraId="0C86DB71" w14:textId="77777777" w:rsidR="00832C97" w:rsidRDefault="00832C97" w:rsidP="003F0F37">
      <w:pPr>
        <w:spacing w:after="0"/>
      </w:pPr>
      <w:r>
        <w:continuationSeparator/>
      </w:r>
    </w:p>
  </w:endnote>
  <w:endnote w:type="continuationNotice" w:id="1">
    <w:p w14:paraId="2622D279" w14:textId="77777777" w:rsidR="00832C97" w:rsidRDefault="00832C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13948" w14:textId="77777777" w:rsidR="00832C97" w:rsidRDefault="00832C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285C2" w14:textId="77777777" w:rsidR="00832C97" w:rsidRDefault="00832C97" w:rsidP="003F0F37">
      <w:pPr>
        <w:spacing w:after="0"/>
      </w:pPr>
      <w:r>
        <w:separator/>
      </w:r>
    </w:p>
  </w:footnote>
  <w:footnote w:type="continuationSeparator" w:id="0">
    <w:p w14:paraId="68590F9C" w14:textId="77777777" w:rsidR="00832C97" w:rsidRDefault="00832C97" w:rsidP="003F0F37">
      <w:pPr>
        <w:spacing w:after="0"/>
      </w:pPr>
      <w:r>
        <w:continuationSeparator/>
      </w:r>
    </w:p>
  </w:footnote>
  <w:footnote w:type="continuationNotice" w:id="1">
    <w:p w14:paraId="3C65CCE4" w14:textId="77777777" w:rsidR="00832C97" w:rsidRDefault="00832C9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934294"/>
      <w:docPartObj>
        <w:docPartGallery w:val="Page Numbers (Top of Page)"/>
        <w:docPartUnique/>
      </w:docPartObj>
    </w:sdtPr>
    <w:sdtEndPr>
      <w:rPr>
        <w:noProof/>
      </w:rPr>
    </w:sdtEndPr>
    <w:sdtContent>
      <w:p w14:paraId="1585437B" w14:textId="5D807DC9" w:rsidR="00832C97" w:rsidRDefault="00832C97">
        <w:pPr>
          <w:pStyle w:val="Header"/>
          <w:jc w:val="right"/>
        </w:pPr>
        <w:r>
          <w:fldChar w:fldCharType="begin"/>
        </w:r>
        <w:r>
          <w:instrText xml:space="preserve"> PAGE   \* MERGEFORMAT </w:instrText>
        </w:r>
        <w:r>
          <w:fldChar w:fldCharType="separate"/>
        </w:r>
        <w:r w:rsidR="00764772">
          <w:rPr>
            <w:noProof/>
          </w:rPr>
          <w:t>4</w:t>
        </w:r>
        <w:r>
          <w:rPr>
            <w:noProof/>
          </w:rPr>
          <w:fldChar w:fldCharType="end"/>
        </w:r>
      </w:p>
    </w:sdtContent>
  </w:sdt>
  <w:p w14:paraId="4815ACEF" w14:textId="77777777" w:rsidR="00832C97" w:rsidRDefault="00832C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C263D"/>
    <w:multiLevelType w:val="multilevel"/>
    <w:tmpl w:val="4D620FB0"/>
    <w:lvl w:ilvl="0">
      <w:start w:val="1"/>
      <w:numFmt w:val="decimal"/>
      <w:lvlText w:val="%1."/>
      <w:lvlJc w:val="left"/>
      <w:pPr>
        <w:tabs>
          <w:tab w:val="num" w:pos="720"/>
        </w:tabs>
        <w:ind w:left="720" w:hanging="360"/>
      </w:pPr>
    </w:lvl>
    <w:lvl w:ilvl="1">
      <w:start w:val="1"/>
      <w:numFmt w:val="decimal"/>
      <w:lvlText w:val="%2."/>
      <w:lvlJc w:val="left"/>
      <w:pPr>
        <w:tabs>
          <w:tab w:val="num" w:pos="1170"/>
        </w:tabs>
        <w:ind w:left="117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F37"/>
    <w:rsid w:val="00035EAA"/>
    <w:rsid w:val="0008186A"/>
    <w:rsid w:val="000B03F2"/>
    <w:rsid w:val="00112FEE"/>
    <w:rsid w:val="001135E9"/>
    <w:rsid w:val="00141F62"/>
    <w:rsid w:val="001448E9"/>
    <w:rsid w:val="001564A9"/>
    <w:rsid w:val="00165BA9"/>
    <w:rsid w:val="00195C3D"/>
    <w:rsid w:val="001A6869"/>
    <w:rsid w:val="001C7651"/>
    <w:rsid w:val="001D6FFA"/>
    <w:rsid w:val="001F0F5E"/>
    <w:rsid w:val="00275CF9"/>
    <w:rsid w:val="002924AC"/>
    <w:rsid w:val="0029390B"/>
    <w:rsid w:val="00297F11"/>
    <w:rsid w:val="002C2ED3"/>
    <w:rsid w:val="002F7EC4"/>
    <w:rsid w:val="00302901"/>
    <w:rsid w:val="003277C8"/>
    <w:rsid w:val="003B3F9C"/>
    <w:rsid w:val="003C2885"/>
    <w:rsid w:val="003E47F4"/>
    <w:rsid w:val="003F0F37"/>
    <w:rsid w:val="004000F9"/>
    <w:rsid w:val="00411E9B"/>
    <w:rsid w:val="0042009F"/>
    <w:rsid w:val="00441AA6"/>
    <w:rsid w:val="004549B2"/>
    <w:rsid w:val="00471D4C"/>
    <w:rsid w:val="00484719"/>
    <w:rsid w:val="00490D4B"/>
    <w:rsid w:val="004D2CBF"/>
    <w:rsid w:val="004E55A7"/>
    <w:rsid w:val="0051557F"/>
    <w:rsid w:val="0052256D"/>
    <w:rsid w:val="00540764"/>
    <w:rsid w:val="0057421C"/>
    <w:rsid w:val="005B091D"/>
    <w:rsid w:val="005C3768"/>
    <w:rsid w:val="005D6C96"/>
    <w:rsid w:val="005E4BFB"/>
    <w:rsid w:val="005F3DF4"/>
    <w:rsid w:val="005F7EAE"/>
    <w:rsid w:val="00612A91"/>
    <w:rsid w:val="00623ACC"/>
    <w:rsid w:val="00635C6F"/>
    <w:rsid w:val="00673E23"/>
    <w:rsid w:val="00697C0E"/>
    <w:rsid w:val="006C136F"/>
    <w:rsid w:val="00702C23"/>
    <w:rsid w:val="00716DE5"/>
    <w:rsid w:val="00764772"/>
    <w:rsid w:val="00765D51"/>
    <w:rsid w:val="007704D7"/>
    <w:rsid w:val="007743C2"/>
    <w:rsid w:val="00775022"/>
    <w:rsid w:val="007817A7"/>
    <w:rsid w:val="007A0496"/>
    <w:rsid w:val="007B59FE"/>
    <w:rsid w:val="007F5839"/>
    <w:rsid w:val="007F742F"/>
    <w:rsid w:val="00813FDC"/>
    <w:rsid w:val="00832C97"/>
    <w:rsid w:val="00835A1C"/>
    <w:rsid w:val="00863FA7"/>
    <w:rsid w:val="00872B67"/>
    <w:rsid w:val="008B7326"/>
    <w:rsid w:val="008D1ED8"/>
    <w:rsid w:val="008F15F2"/>
    <w:rsid w:val="008F30D7"/>
    <w:rsid w:val="00926EF2"/>
    <w:rsid w:val="00927CDE"/>
    <w:rsid w:val="0093341E"/>
    <w:rsid w:val="009339EC"/>
    <w:rsid w:val="009618C6"/>
    <w:rsid w:val="00974DF5"/>
    <w:rsid w:val="009A4391"/>
    <w:rsid w:val="009C2D7C"/>
    <w:rsid w:val="009E26C6"/>
    <w:rsid w:val="009F2075"/>
    <w:rsid w:val="009F2A58"/>
    <w:rsid w:val="00A07953"/>
    <w:rsid w:val="00A3447B"/>
    <w:rsid w:val="00A74EC2"/>
    <w:rsid w:val="00A84B57"/>
    <w:rsid w:val="00A92852"/>
    <w:rsid w:val="00AA6DB7"/>
    <w:rsid w:val="00AE1214"/>
    <w:rsid w:val="00B01C05"/>
    <w:rsid w:val="00B02EE4"/>
    <w:rsid w:val="00B0653F"/>
    <w:rsid w:val="00B24D75"/>
    <w:rsid w:val="00B52854"/>
    <w:rsid w:val="00B717B8"/>
    <w:rsid w:val="00BB0276"/>
    <w:rsid w:val="00C03923"/>
    <w:rsid w:val="00C07762"/>
    <w:rsid w:val="00C45B26"/>
    <w:rsid w:val="00C92230"/>
    <w:rsid w:val="00CC1FA4"/>
    <w:rsid w:val="00CE6A06"/>
    <w:rsid w:val="00CF0ECF"/>
    <w:rsid w:val="00D2444F"/>
    <w:rsid w:val="00D26D30"/>
    <w:rsid w:val="00D5012D"/>
    <w:rsid w:val="00D642FA"/>
    <w:rsid w:val="00D70B85"/>
    <w:rsid w:val="00DC250B"/>
    <w:rsid w:val="00DC49F6"/>
    <w:rsid w:val="00DD49C4"/>
    <w:rsid w:val="00DE2954"/>
    <w:rsid w:val="00DE2AC7"/>
    <w:rsid w:val="00E00955"/>
    <w:rsid w:val="00E065C7"/>
    <w:rsid w:val="00E22764"/>
    <w:rsid w:val="00E30E59"/>
    <w:rsid w:val="00E5691F"/>
    <w:rsid w:val="00E56D79"/>
    <w:rsid w:val="00E84338"/>
    <w:rsid w:val="00F05B87"/>
    <w:rsid w:val="00F31E6E"/>
    <w:rsid w:val="00F72BCE"/>
    <w:rsid w:val="00F9388E"/>
    <w:rsid w:val="00FE2487"/>
    <w:rsid w:val="00FF7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D0A919"/>
  <w15:docId w15:val="{E9D66E49-4E22-471E-9863-DC0F5B00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F3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F37"/>
    <w:rPr>
      <w:sz w:val="16"/>
      <w:szCs w:val="16"/>
    </w:rPr>
  </w:style>
  <w:style w:type="paragraph" w:styleId="CommentText">
    <w:name w:val="annotation text"/>
    <w:basedOn w:val="Normal"/>
    <w:link w:val="CommentTextChar"/>
    <w:uiPriority w:val="99"/>
    <w:semiHidden/>
    <w:unhideWhenUsed/>
    <w:rsid w:val="003F0F37"/>
    <w:rPr>
      <w:sz w:val="20"/>
      <w:szCs w:val="20"/>
    </w:rPr>
  </w:style>
  <w:style w:type="character" w:customStyle="1" w:styleId="CommentTextChar">
    <w:name w:val="Comment Text Char"/>
    <w:basedOn w:val="DefaultParagraphFont"/>
    <w:link w:val="CommentText"/>
    <w:uiPriority w:val="99"/>
    <w:semiHidden/>
    <w:rsid w:val="003F0F37"/>
    <w:rPr>
      <w:sz w:val="20"/>
      <w:szCs w:val="20"/>
    </w:rPr>
  </w:style>
  <w:style w:type="paragraph" w:styleId="BalloonText">
    <w:name w:val="Balloon Text"/>
    <w:basedOn w:val="Normal"/>
    <w:link w:val="BalloonTextChar"/>
    <w:uiPriority w:val="99"/>
    <w:semiHidden/>
    <w:unhideWhenUsed/>
    <w:rsid w:val="003F0F3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F37"/>
    <w:rPr>
      <w:rFonts w:ascii="Segoe UI" w:hAnsi="Segoe UI" w:cs="Segoe UI"/>
      <w:sz w:val="18"/>
      <w:szCs w:val="18"/>
    </w:rPr>
  </w:style>
  <w:style w:type="paragraph" w:styleId="Header">
    <w:name w:val="header"/>
    <w:basedOn w:val="Normal"/>
    <w:link w:val="HeaderChar"/>
    <w:uiPriority w:val="99"/>
    <w:unhideWhenUsed/>
    <w:rsid w:val="003F0F37"/>
    <w:pPr>
      <w:tabs>
        <w:tab w:val="center" w:pos="4680"/>
        <w:tab w:val="right" w:pos="9360"/>
      </w:tabs>
      <w:spacing w:after="0"/>
    </w:pPr>
  </w:style>
  <w:style w:type="character" w:customStyle="1" w:styleId="HeaderChar">
    <w:name w:val="Header Char"/>
    <w:basedOn w:val="DefaultParagraphFont"/>
    <w:link w:val="Header"/>
    <w:uiPriority w:val="99"/>
    <w:rsid w:val="003F0F37"/>
    <w:rPr>
      <w:sz w:val="24"/>
      <w:szCs w:val="24"/>
    </w:rPr>
  </w:style>
  <w:style w:type="paragraph" w:styleId="Footer">
    <w:name w:val="footer"/>
    <w:basedOn w:val="Normal"/>
    <w:link w:val="FooterChar"/>
    <w:uiPriority w:val="99"/>
    <w:unhideWhenUsed/>
    <w:rsid w:val="003F0F37"/>
    <w:pPr>
      <w:tabs>
        <w:tab w:val="center" w:pos="4680"/>
        <w:tab w:val="right" w:pos="9360"/>
      </w:tabs>
      <w:spacing w:after="0"/>
    </w:pPr>
  </w:style>
  <w:style w:type="character" w:customStyle="1" w:styleId="FooterChar">
    <w:name w:val="Footer Char"/>
    <w:basedOn w:val="DefaultParagraphFont"/>
    <w:link w:val="Footer"/>
    <w:uiPriority w:val="99"/>
    <w:rsid w:val="003F0F37"/>
    <w:rPr>
      <w:sz w:val="24"/>
      <w:szCs w:val="24"/>
    </w:rPr>
  </w:style>
  <w:style w:type="paragraph" w:styleId="CommentSubject">
    <w:name w:val="annotation subject"/>
    <w:basedOn w:val="CommentText"/>
    <w:next w:val="CommentText"/>
    <w:link w:val="CommentSubjectChar"/>
    <w:uiPriority w:val="99"/>
    <w:semiHidden/>
    <w:unhideWhenUsed/>
    <w:rsid w:val="00C45B26"/>
    <w:rPr>
      <w:b/>
      <w:bCs/>
    </w:rPr>
  </w:style>
  <w:style w:type="character" w:customStyle="1" w:styleId="CommentSubjectChar">
    <w:name w:val="Comment Subject Char"/>
    <w:basedOn w:val="CommentTextChar"/>
    <w:link w:val="CommentSubject"/>
    <w:uiPriority w:val="99"/>
    <w:semiHidden/>
    <w:rsid w:val="00C45B26"/>
    <w:rPr>
      <w:b/>
      <w:bCs/>
      <w:sz w:val="20"/>
      <w:szCs w:val="20"/>
    </w:rPr>
  </w:style>
  <w:style w:type="paragraph" w:styleId="Revision">
    <w:name w:val="Revision"/>
    <w:hidden/>
    <w:uiPriority w:val="99"/>
    <w:semiHidden/>
    <w:rsid w:val="00DE2AC7"/>
    <w:pPr>
      <w:spacing w:after="0" w:line="240" w:lineRule="auto"/>
    </w:pPr>
    <w:rPr>
      <w:sz w:val="24"/>
      <w:szCs w:val="24"/>
    </w:rPr>
  </w:style>
  <w:style w:type="character" w:styleId="Hyperlink">
    <w:name w:val="Hyperlink"/>
    <w:basedOn w:val="DefaultParagraphFont"/>
    <w:uiPriority w:val="99"/>
    <w:unhideWhenUsed/>
    <w:rsid w:val="004E55A7"/>
    <w:rPr>
      <w:color w:val="0000FF"/>
      <w:u w:val="single"/>
    </w:rPr>
  </w:style>
  <w:style w:type="character" w:styleId="Emphasis">
    <w:name w:val="Emphasis"/>
    <w:basedOn w:val="DefaultParagraphFont"/>
    <w:uiPriority w:val="20"/>
    <w:qFormat/>
    <w:rsid w:val="005C37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01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easyauscultation.com/heart-murmur-sound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0CC44-D6C0-4546-9142-20AC6CD4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1750</Words>
  <Characters>9980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2</cp:revision>
  <dcterms:created xsi:type="dcterms:W3CDTF">2015-02-27T15:34:00Z</dcterms:created>
  <dcterms:modified xsi:type="dcterms:W3CDTF">2015-02-27T15:34:00Z</dcterms:modified>
</cp:coreProperties>
</file>