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B371F54" w14:textId="77777777" w:rsidR="006033AF" w:rsidRDefault="006033AF">
      <w:pPr>
        <w:pStyle w:val="Normal1"/>
        <w:spacing w:line="240" w:lineRule="auto"/>
      </w:pPr>
      <w:r>
        <w:rPr>
          <w:rFonts w:ascii="Calibri" w:hAnsi="Calibri" w:cs="Calibri"/>
          <w:b/>
          <w:sz w:val="28"/>
        </w:rPr>
        <w:t xml:space="preserve">Author Name: </w:t>
      </w:r>
      <w:r>
        <w:rPr>
          <w:rFonts w:ascii="Calibri" w:hAnsi="Calibri" w:cs="Calibri"/>
          <w:b/>
          <w:sz w:val="24"/>
        </w:rPr>
        <w:t xml:space="preserve">Meghan </w:t>
      </w:r>
      <w:proofErr w:type="spellStart"/>
      <w:r>
        <w:rPr>
          <w:rFonts w:ascii="Calibri" w:hAnsi="Calibri" w:cs="Calibri"/>
          <w:b/>
          <w:sz w:val="24"/>
        </w:rPr>
        <w:t>Fashjian</w:t>
      </w:r>
      <w:proofErr w:type="spellEnd"/>
      <w:r>
        <w:rPr>
          <w:rFonts w:ascii="Calibri" w:hAnsi="Calibri" w:cs="Calibri"/>
          <w:b/>
          <w:sz w:val="24"/>
        </w:rPr>
        <w:t>, ACNP-BC</w:t>
      </w:r>
    </w:p>
    <w:p w14:paraId="5CB998FA" w14:textId="77777777" w:rsidR="006033AF" w:rsidRDefault="006033AF">
      <w:pPr>
        <w:pStyle w:val="Normal1"/>
        <w:spacing w:line="240" w:lineRule="auto"/>
      </w:pPr>
    </w:p>
    <w:p w14:paraId="572EA941" w14:textId="77777777" w:rsidR="006033AF" w:rsidRDefault="006033AF">
      <w:pPr>
        <w:pStyle w:val="Normal1"/>
        <w:spacing w:line="240" w:lineRule="auto"/>
      </w:pPr>
      <w:r>
        <w:rPr>
          <w:rFonts w:ascii="Calibri" w:hAnsi="Calibri" w:cs="Calibri"/>
          <w:b/>
          <w:sz w:val="28"/>
        </w:rPr>
        <w:t>Clinical Skills Education Title</w:t>
      </w:r>
      <w:r>
        <w:rPr>
          <w:rFonts w:ascii="Calibri" w:hAnsi="Calibri" w:cs="Calibri"/>
          <w:sz w:val="28"/>
        </w:rPr>
        <w:t xml:space="preserve">: </w:t>
      </w:r>
      <w:r>
        <w:rPr>
          <w:rFonts w:ascii="Calibri" w:hAnsi="Calibri" w:cs="Calibri"/>
          <w:b/>
          <w:sz w:val="24"/>
        </w:rPr>
        <w:t>Blood Pressure Measurement</w:t>
      </w:r>
    </w:p>
    <w:p w14:paraId="341FF4D0" w14:textId="77777777" w:rsidR="006033AF" w:rsidRDefault="006033AF">
      <w:pPr>
        <w:pStyle w:val="Normal1"/>
        <w:spacing w:line="240" w:lineRule="auto"/>
      </w:pPr>
    </w:p>
    <w:p w14:paraId="48FF8D01" w14:textId="77777777" w:rsidR="006033AF" w:rsidRDefault="00EE6E11">
      <w:pPr>
        <w:pStyle w:val="Normal1"/>
        <w:spacing w:line="240" w:lineRule="auto"/>
        <w:rPr>
          <w:rFonts w:ascii="Calibri" w:hAnsi="Calibri" w:cs="Calibri"/>
          <w:b/>
          <w:sz w:val="28"/>
        </w:rPr>
      </w:pPr>
      <w:r>
        <w:rPr>
          <w:rFonts w:ascii="Calibri" w:hAnsi="Calibri" w:cs="Calibri"/>
          <w:b/>
          <w:sz w:val="28"/>
        </w:rPr>
        <w:t xml:space="preserve">Overview </w:t>
      </w:r>
    </w:p>
    <w:p w14:paraId="0ED1371C" w14:textId="77777777" w:rsidR="00EE6E11" w:rsidRDefault="00EE6E11">
      <w:pPr>
        <w:pStyle w:val="Normal1"/>
        <w:spacing w:line="240" w:lineRule="auto"/>
      </w:pPr>
    </w:p>
    <w:p w14:paraId="7C9FE1D2" w14:textId="0B8FEB61" w:rsidR="006848A6" w:rsidRDefault="00AD3918" w:rsidP="006848A6">
      <w:pPr>
        <w:pStyle w:val="Normal1"/>
        <w:spacing w:line="240" w:lineRule="auto"/>
        <w:jc w:val="both"/>
      </w:pPr>
      <w:bookmarkStart w:id="0" w:name="h.syzihwh0k9tb" w:colFirst="0" w:colLast="0"/>
      <w:bookmarkEnd w:id="0"/>
      <w:r>
        <w:rPr>
          <w:rFonts w:ascii="Calibri" w:hAnsi="Calibri" w:cs="Calibri"/>
          <w:sz w:val="24"/>
        </w:rPr>
        <w:t>The term blood pressure (BP) describes lateral pressures produced by blood upon vessel walls. BP</w:t>
      </w:r>
      <w:r w:rsidR="006848A6">
        <w:rPr>
          <w:rFonts w:ascii="Calibri" w:hAnsi="Calibri" w:cs="Calibri"/>
          <w:sz w:val="24"/>
        </w:rPr>
        <w:t xml:space="preserve"> is a </w:t>
      </w:r>
      <w:r w:rsidR="006033AF">
        <w:rPr>
          <w:rFonts w:ascii="Calibri" w:hAnsi="Calibri" w:cs="Calibri"/>
          <w:sz w:val="24"/>
        </w:rPr>
        <w:t>vital sign obtained routinely in hospital and outpatient settings,</w:t>
      </w:r>
      <w:r>
        <w:rPr>
          <w:rFonts w:ascii="Calibri" w:hAnsi="Calibri" w:cs="Calibri"/>
          <w:sz w:val="24"/>
        </w:rPr>
        <w:t xml:space="preserve"> and is</w:t>
      </w:r>
      <w:r w:rsidR="006033AF">
        <w:rPr>
          <w:rFonts w:ascii="Calibri" w:hAnsi="Calibri" w:cs="Calibri"/>
          <w:sz w:val="24"/>
        </w:rPr>
        <w:t xml:space="preserve"> one of the most common tests performed around the world. I</w:t>
      </w:r>
      <w:r>
        <w:rPr>
          <w:rFonts w:ascii="Calibri" w:hAnsi="Calibri" w:cs="Calibri"/>
          <w:sz w:val="24"/>
        </w:rPr>
        <w:t xml:space="preserve">t can be determined directly with the intra-arterial catheter or </w:t>
      </w:r>
      <w:r w:rsidR="001406BA">
        <w:rPr>
          <w:rFonts w:ascii="Calibri" w:hAnsi="Calibri" w:cs="Calibri"/>
          <w:sz w:val="24"/>
        </w:rPr>
        <w:t>by indirect method</w:t>
      </w:r>
      <w:r>
        <w:rPr>
          <w:rFonts w:ascii="Calibri" w:hAnsi="Calibri" w:cs="Calibri"/>
          <w:sz w:val="24"/>
        </w:rPr>
        <w:t xml:space="preserve">, which is </w:t>
      </w:r>
      <w:r w:rsidR="001406BA">
        <w:rPr>
          <w:rFonts w:ascii="Calibri" w:hAnsi="Calibri" w:cs="Calibri"/>
          <w:sz w:val="24"/>
        </w:rPr>
        <w:t>a non-invasive, safe, easily reproducible</w:t>
      </w:r>
      <w:r w:rsidR="00E040A9">
        <w:rPr>
          <w:rFonts w:ascii="Calibri" w:hAnsi="Calibri" w:cs="Calibri"/>
          <w:sz w:val="24"/>
        </w:rPr>
        <w:t>,</w:t>
      </w:r>
      <w:r>
        <w:rPr>
          <w:rFonts w:ascii="Calibri" w:hAnsi="Calibri" w:cs="Calibri"/>
          <w:sz w:val="24"/>
        </w:rPr>
        <w:t xml:space="preserve"> and </w:t>
      </w:r>
      <w:r w:rsidR="001406BA">
        <w:rPr>
          <w:rFonts w:ascii="Calibri" w:hAnsi="Calibri" w:cs="Calibri"/>
          <w:sz w:val="24"/>
        </w:rPr>
        <w:t>thus most</w:t>
      </w:r>
      <w:r>
        <w:rPr>
          <w:rFonts w:ascii="Calibri" w:hAnsi="Calibri" w:cs="Calibri"/>
          <w:sz w:val="24"/>
        </w:rPr>
        <w:t xml:space="preserve"> used technique.</w:t>
      </w:r>
      <w:r w:rsidR="006848A6" w:rsidRPr="006848A6">
        <w:rPr>
          <w:rFonts w:ascii="Calibri" w:hAnsi="Calibri" w:cs="Calibri"/>
          <w:sz w:val="24"/>
        </w:rPr>
        <w:t xml:space="preserve"> </w:t>
      </w:r>
      <w:r w:rsidR="001406BA">
        <w:rPr>
          <w:rFonts w:ascii="Calibri" w:hAnsi="Calibri" w:cs="Calibri"/>
          <w:sz w:val="24"/>
        </w:rPr>
        <w:t xml:space="preserve">One of the </w:t>
      </w:r>
      <w:r w:rsidR="006848A6" w:rsidRPr="001406BA">
        <w:rPr>
          <w:rFonts w:ascii="Calibri" w:hAnsi="Calibri" w:cs="Calibri"/>
          <w:sz w:val="24"/>
        </w:rPr>
        <w:t>most important application</w:t>
      </w:r>
      <w:r w:rsidR="00E040A9">
        <w:rPr>
          <w:rFonts w:ascii="Calibri" w:hAnsi="Calibri" w:cs="Calibri"/>
          <w:sz w:val="24"/>
        </w:rPr>
        <w:t>s</w:t>
      </w:r>
      <w:r w:rsidR="006848A6" w:rsidRPr="001406BA">
        <w:rPr>
          <w:rFonts w:ascii="Calibri" w:hAnsi="Calibri" w:cs="Calibri"/>
          <w:sz w:val="24"/>
        </w:rPr>
        <w:t xml:space="preserve"> of BP measurements is </w:t>
      </w:r>
      <w:r w:rsidR="00E040A9">
        <w:rPr>
          <w:rFonts w:ascii="Calibri" w:hAnsi="Calibri" w:cs="Calibri"/>
          <w:sz w:val="24"/>
        </w:rPr>
        <w:t>the</w:t>
      </w:r>
      <w:r w:rsidRPr="001406BA">
        <w:rPr>
          <w:rFonts w:ascii="Calibri" w:hAnsi="Calibri" w:cs="Calibri"/>
          <w:sz w:val="24"/>
        </w:rPr>
        <w:t xml:space="preserve"> </w:t>
      </w:r>
      <w:r w:rsidR="001406BA">
        <w:rPr>
          <w:rFonts w:ascii="Calibri" w:hAnsi="Calibri" w:cs="Calibri"/>
          <w:sz w:val="24"/>
        </w:rPr>
        <w:t>screening</w:t>
      </w:r>
      <w:r w:rsidR="00E040A9">
        <w:rPr>
          <w:rFonts w:ascii="Calibri" w:hAnsi="Calibri" w:cs="Calibri"/>
          <w:sz w:val="24"/>
        </w:rPr>
        <w:t>,</w:t>
      </w:r>
      <w:r w:rsidR="001406BA">
        <w:rPr>
          <w:rFonts w:ascii="Calibri" w:hAnsi="Calibri" w:cs="Calibri"/>
          <w:sz w:val="24"/>
        </w:rPr>
        <w:t xml:space="preserve"> </w:t>
      </w:r>
      <w:r w:rsidR="006848A6" w:rsidRPr="001406BA">
        <w:rPr>
          <w:rFonts w:ascii="Calibri" w:hAnsi="Calibri" w:cs="Calibri"/>
          <w:sz w:val="24"/>
        </w:rPr>
        <w:t>diagnosis</w:t>
      </w:r>
      <w:r w:rsidR="00E040A9">
        <w:rPr>
          <w:rFonts w:ascii="Calibri" w:hAnsi="Calibri" w:cs="Calibri"/>
          <w:sz w:val="24"/>
        </w:rPr>
        <w:t>,</w:t>
      </w:r>
      <w:r w:rsidR="006848A6" w:rsidRPr="001406BA">
        <w:rPr>
          <w:rFonts w:ascii="Calibri" w:hAnsi="Calibri" w:cs="Calibri"/>
          <w:sz w:val="24"/>
        </w:rPr>
        <w:t xml:space="preserve"> and monitoring of hypertension, </w:t>
      </w:r>
      <w:r w:rsidR="001406BA">
        <w:rPr>
          <w:rFonts w:ascii="Calibri" w:hAnsi="Calibri" w:cs="Calibri"/>
          <w:sz w:val="24"/>
        </w:rPr>
        <w:t>a condition that</w:t>
      </w:r>
      <w:r w:rsidR="006848A6" w:rsidRPr="001406BA">
        <w:rPr>
          <w:rFonts w:ascii="Calibri" w:hAnsi="Calibri" w:cs="Calibri"/>
          <w:sz w:val="24"/>
        </w:rPr>
        <w:t xml:space="preserve"> affects </w:t>
      </w:r>
      <w:r w:rsidR="001406BA" w:rsidRPr="001406BA">
        <w:rPr>
          <w:rFonts w:ascii="Calibri" w:hAnsi="Calibri" w:cs="Calibri"/>
          <w:sz w:val="24"/>
        </w:rPr>
        <w:t xml:space="preserve">almost one third </w:t>
      </w:r>
      <w:r w:rsidR="006848A6" w:rsidRPr="001406BA">
        <w:rPr>
          <w:rFonts w:ascii="Calibri" w:hAnsi="Calibri" w:cs="Calibri"/>
          <w:sz w:val="24"/>
        </w:rPr>
        <w:t xml:space="preserve">of </w:t>
      </w:r>
      <w:r w:rsidR="008D5665">
        <w:rPr>
          <w:rFonts w:ascii="Calibri" w:hAnsi="Calibri" w:cs="Calibri"/>
          <w:sz w:val="24"/>
        </w:rPr>
        <w:t xml:space="preserve">the </w:t>
      </w:r>
      <w:r w:rsidR="001406BA" w:rsidRPr="001406BA">
        <w:rPr>
          <w:rFonts w:ascii="Calibri" w:hAnsi="Calibri" w:cs="Calibri"/>
          <w:sz w:val="24"/>
        </w:rPr>
        <w:t>U.S</w:t>
      </w:r>
      <w:r w:rsidR="00E040A9">
        <w:rPr>
          <w:rFonts w:ascii="Calibri" w:hAnsi="Calibri" w:cs="Calibri"/>
          <w:sz w:val="24"/>
        </w:rPr>
        <w:t>.</w:t>
      </w:r>
      <w:r w:rsidR="001406BA" w:rsidRPr="001406BA">
        <w:rPr>
          <w:rFonts w:ascii="Calibri" w:hAnsi="Calibri" w:cs="Calibri"/>
          <w:sz w:val="24"/>
        </w:rPr>
        <w:t xml:space="preserve"> </w:t>
      </w:r>
      <w:r w:rsidR="006848A6" w:rsidRPr="001406BA">
        <w:rPr>
          <w:rFonts w:ascii="Calibri" w:hAnsi="Calibri" w:cs="Calibri"/>
          <w:sz w:val="24"/>
        </w:rPr>
        <w:t>adult population and is one of the leading c</w:t>
      </w:r>
      <w:r w:rsidR="001406BA">
        <w:rPr>
          <w:rFonts w:ascii="Calibri" w:hAnsi="Calibri" w:cs="Calibri"/>
          <w:sz w:val="24"/>
        </w:rPr>
        <w:t>auses of the cardiovascular disease.</w:t>
      </w:r>
    </w:p>
    <w:p w14:paraId="0B3BD530" w14:textId="5A1E1934" w:rsidR="006033AF" w:rsidRDefault="006033AF">
      <w:pPr>
        <w:pStyle w:val="Normal1"/>
        <w:spacing w:line="240" w:lineRule="auto"/>
      </w:pPr>
    </w:p>
    <w:p w14:paraId="4E7733F0" w14:textId="009D214C" w:rsidR="006033AF" w:rsidRDefault="006033AF">
      <w:pPr>
        <w:pStyle w:val="Normal1"/>
        <w:spacing w:line="240" w:lineRule="auto"/>
        <w:rPr>
          <w:rFonts w:ascii="Calibri" w:hAnsi="Calibri" w:cs="Calibri"/>
          <w:sz w:val="24"/>
        </w:rPr>
      </w:pPr>
      <w:bookmarkStart w:id="1" w:name="h.eyf8hcas0n61" w:colFirst="0" w:colLast="0"/>
      <w:bookmarkStart w:id="2" w:name="h.nj8nr0yov21b" w:colFirst="0" w:colLast="0"/>
      <w:bookmarkEnd w:id="1"/>
      <w:bookmarkEnd w:id="2"/>
      <w:r w:rsidRPr="001406BA">
        <w:rPr>
          <w:rFonts w:ascii="Calibri" w:hAnsi="Calibri" w:cs="Calibri"/>
          <w:sz w:val="24"/>
        </w:rPr>
        <w:t xml:space="preserve">BP can be measured </w:t>
      </w:r>
      <w:r w:rsidR="00B01ADB" w:rsidRPr="001406BA">
        <w:rPr>
          <w:rFonts w:ascii="Calibri" w:hAnsi="Calibri" w:cs="Calibri"/>
          <w:sz w:val="24"/>
        </w:rPr>
        <w:t>automatically</w:t>
      </w:r>
      <w:r w:rsidR="001406BA" w:rsidRPr="001406BA">
        <w:rPr>
          <w:rFonts w:ascii="Calibri" w:hAnsi="Calibri" w:cs="Calibri"/>
          <w:sz w:val="24"/>
        </w:rPr>
        <w:t xml:space="preserve"> by </w:t>
      </w:r>
      <w:proofErr w:type="spellStart"/>
      <w:r w:rsidR="001406BA" w:rsidRPr="001406BA">
        <w:rPr>
          <w:rFonts w:ascii="Calibri" w:hAnsi="Calibri" w:cs="Calibri"/>
          <w:sz w:val="24"/>
        </w:rPr>
        <w:t>oscillometry</w:t>
      </w:r>
      <w:proofErr w:type="spellEnd"/>
      <w:r w:rsidR="00B01ADB" w:rsidRPr="001406BA">
        <w:rPr>
          <w:rFonts w:ascii="Calibri" w:hAnsi="Calibri" w:cs="Calibri"/>
          <w:sz w:val="24"/>
        </w:rPr>
        <w:t xml:space="preserve"> or</w:t>
      </w:r>
      <w:r w:rsidR="001406BA" w:rsidRPr="001406BA">
        <w:rPr>
          <w:rFonts w:ascii="Calibri" w:hAnsi="Calibri" w:cs="Calibri"/>
          <w:sz w:val="24"/>
        </w:rPr>
        <w:t xml:space="preserve"> </w:t>
      </w:r>
      <w:r w:rsidR="00AD3918" w:rsidRPr="001406BA">
        <w:rPr>
          <w:rFonts w:ascii="Calibri" w:hAnsi="Calibri" w:cs="Calibri"/>
          <w:sz w:val="24"/>
        </w:rPr>
        <w:t>manually</w:t>
      </w:r>
      <w:r w:rsidRPr="001406BA">
        <w:rPr>
          <w:rFonts w:ascii="Calibri" w:hAnsi="Calibri" w:cs="Calibri"/>
          <w:sz w:val="24"/>
        </w:rPr>
        <w:t xml:space="preserve"> </w:t>
      </w:r>
      <w:r w:rsidR="00B01ADB" w:rsidRPr="001406BA">
        <w:rPr>
          <w:rFonts w:ascii="Calibri" w:hAnsi="Calibri" w:cs="Calibri"/>
          <w:sz w:val="24"/>
        </w:rPr>
        <w:t xml:space="preserve">by auscultation </w:t>
      </w:r>
      <w:r w:rsidRPr="001406BA">
        <w:rPr>
          <w:rFonts w:ascii="Calibri" w:hAnsi="Calibri" w:cs="Calibri"/>
          <w:sz w:val="24"/>
        </w:rPr>
        <w:t xml:space="preserve">utilizing </w:t>
      </w:r>
      <w:r w:rsidR="00B01ADB" w:rsidRPr="001406BA">
        <w:rPr>
          <w:rFonts w:ascii="Calibri" w:hAnsi="Calibri" w:cs="Calibri"/>
          <w:sz w:val="24"/>
        </w:rPr>
        <w:t xml:space="preserve">a sphygmomanometer, a device with </w:t>
      </w:r>
      <w:r w:rsidRPr="001406BA">
        <w:rPr>
          <w:rFonts w:ascii="Calibri" w:hAnsi="Calibri" w:cs="Calibri"/>
          <w:sz w:val="24"/>
        </w:rPr>
        <w:t>a</w:t>
      </w:r>
      <w:r w:rsidR="00B01ADB" w:rsidRPr="001406BA">
        <w:rPr>
          <w:rFonts w:ascii="Calibri" w:hAnsi="Calibri" w:cs="Calibri"/>
          <w:sz w:val="24"/>
        </w:rPr>
        <w:t xml:space="preserve">n inflatable cuff to collapse the artery and a manometer to measure the pressure. </w:t>
      </w:r>
      <w:r w:rsidR="00AD3918">
        <w:rPr>
          <w:rFonts w:ascii="Calibri" w:hAnsi="Calibri" w:cs="Calibri"/>
          <w:sz w:val="24"/>
        </w:rPr>
        <w:t>Determination of the pulse-</w:t>
      </w:r>
      <w:r w:rsidR="00C31248">
        <w:rPr>
          <w:rFonts w:ascii="Calibri" w:hAnsi="Calibri" w:cs="Calibri"/>
          <w:sz w:val="24"/>
        </w:rPr>
        <w:t xml:space="preserve">obliterating pressure by palpation is done </w:t>
      </w:r>
      <w:r w:rsidR="001406BA">
        <w:rPr>
          <w:rFonts w:ascii="Calibri" w:hAnsi="Calibri" w:cs="Calibri"/>
          <w:sz w:val="24"/>
        </w:rPr>
        <w:t xml:space="preserve">prior </w:t>
      </w:r>
      <w:r w:rsidR="004A4E2C">
        <w:rPr>
          <w:rFonts w:ascii="Calibri" w:hAnsi="Calibri" w:cs="Calibri"/>
          <w:sz w:val="24"/>
        </w:rPr>
        <w:t xml:space="preserve">to </w:t>
      </w:r>
      <w:r w:rsidR="001406BA">
        <w:rPr>
          <w:rFonts w:ascii="Calibri" w:hAnsi="Calibri" w:cs="Calibri"/>
          <w:sz w:val="24"/>
        </w:rPr>
        <w:t>auscultation</w:t>
      </w:r>
      <w:r w:rsidR="00C31248">
        <w:rPr>
          <w:rFonts w:ascii="Calibri" w:hAnsi="Calibri" w:cs="Calibri"/>
          <w:sz w:val="24"/>
        </w:rPr>
        <w:t xml:space="preserve"> to give a rough estimate of the target systolic pressure.</w:t>
      </w:r>
      <w:r>
        <w:rPr>
          <w:rFonts w:ascii="Calibri" w:hAnsi="Calibri" w:cs="Calibri"/>
          <w:sz w:val="24"/>
        </w:rPr>
        <w:t xml:space="preserve"> </w:t>
      </w:r>
      <w:r w:rsidR="00EA792B" w:rsidRPr="00EA792B">
        <w:rPr>
          <w:rFonts w:ascii="Calibri" w:hAnsi="Calibri" w:cs="Calibri"/>
          <w:sz w:val="24"/>
        </w:rPr>
        <w:t>Next</w:t>
      </w:r>
      <w:r w:rsidR="00986E44">
        <w:rPr>
          <w:rFonts w:ascii="Calibri" w:hAnsi="Calibri" w:cs="Calibri"/>
          <w:sz w:val="24"/>
        </w:rPr>
        <w:t>,</w:t>
      </w:r>
      <w:r w:rsidR="00EA792B" w:rsidRPr="00EA792B">
        <w:rPr>
          <w:rFonts w:ascii="Calibri" w:hAnsi="Calibri" w:cs="Calibri"/>
          <w:sz w:val="24"/>
        </w:rPr>
        <w:t xml:space="preserve"> the</w:t>
      </w:r>
      <w:r>
        <w:rPr>
          <w:rFonts w:ascii="Calibri" w:hAnsi="Calibri" w:cs="Calibri"/>
          <w:sz w:val="24"/>
        </w:rPr>
        <w:t xml:space="preserve"> examiner places a stethoscope over the brachial artery of the patient, inflates the cuff above the expected systolic pressure, </w:t>
      </w:r>
      <w:r w:rsidR="00C31248">
        <w:rPr>
          <w:rFonts w:ascii="Calibri" w:hAnsi="Calibri" w:cs="Calibri"/>
          <w:sz w:val="24"/>
        </w:rPr>
        <w:t xml:space="preserve">and </w:t>
      </w:r>
      <w:r>
        <w:rPr>
          <w:rFonts w:ascii="Calibri" w:hAnsi="Calibri" w:cs="Calibri"/>
          <w:sz w:val="24"/>
        </w:rPr>
        <w:t>then auscultates while deflating the cuff and observing the manometer readings. When the pressure in the cuff falls below the pressure in the brachial artery, the turbulent blood flow in a partially</w:t>
      </w:r>
      <w:r w:rsidR="00986E44">
        <w:rPr>
          <w:rFonts w:ascii="Calibri" w:hAnsi="Calibri" w:cs="Calibri"/>
          <w:sz w:val="24"/>
        </w:rPr>
        <w:t>-</w:t>
      </w:r>
      <w:r>
        <w:rPr>
          <w:rFonts w:ascii="Calibri" w:hAnsi="Calibri" w:cs="Calibri"/>
          <w:sz w:val="24"/>
        </w:rPr>
        <w:t xml:space="preserve">squeezed artery produces </w:t>
      </w:r>
      <w:proofErr w:type="spellStart"/>
      <w:r>
        <w:rPr>
          <w:rFonts w:ascii="Calibri" w:hAnsi="Calibri" w:cs="Calibri"/>
          <w:sz w:val="24"/>
        </w:rPr>
        <w:t>Korotkoff</w:t>
      </w:r>
      <w:proofErr w:type="spellEnd"/>
      <w:r>
        <w:rPr>
          <w:rFonts w:ascii="Calibri" w:hAnsi="Calibri" w:cs="Calibri"/>
          <w:sz w:val="24"/>
        </w:rPr>
        <w:t xml:space="preserve"> audible </w:t>
      </w:r>
      <w:proofErr w:type="gramStart"/>
      <w:r>
        <w:rPr>
          <w:rFonts w:ascii="Calibri" w:hAnsi="Calibri" w:cs="Calibri"/>
          <w:sz w:val="24"/>
        </w:rPr>
        <w:t>sounds</w:t>
      </w:r>
      <w:proofErr w:type="gramEnd"/>
      <w:r w:rsidR="00C31248">
        <w:rPr>
          <w:rFonts w:ascii="Calibri" w:hAnsi="Calibri" w:cs="Calibri"/>
          <w:sz w:val="24"/>
        </w:rPr>
        <w:t xml:space="preserve"> </w:t>
      </w:r>
      <w:r w:rsidR="00C31248" w:rsidRPr="001406BA">
        <w:rPr>
          <w:rFonts w:ascii="Calibri" w:hAnsi="Calibri" w:cs="Calibri"/>
          <w:b/>
          <w:sz w:val="24"/>
        </w:rPr>
        <w:t>(</w:t>
      </w:r>
      <w:r w:rsidR="00EA792B" w:rsidRPr="001406BA">
        <w:rPr>
          <w:rFonts w:ascii="Calibri" w:hAnsi="Calibri" w:cs="Calibri"/>
          <w:b/>
          <w:sz w:val="24"/>
        </w:rPr>
        <w:t>Figure</w:t>
      </w:r>
      <w:r w:rsidR="00CE4842">
        <w:rPr>
          <w:rFonts w:ascii="Calibri" w:hAnsi="Calibri" w:cs="Calibri"/>
          <w:b/>
          <w:sz w:val="24"/>
        </w:rPr>
        <w:t xml:space="preserve"> 1</w:t>
      </w:r>
      <w:r w:rsidR="00EA792B" w:rsidRPr="001406BA">
        <w:rPr>
          <w:rFonts w:ascii="Calibri" w:hAnsi="Calibri" w:cs="Calibri"/>
          <w:b/>
          <w:sz w:val="24"/>
        </w:rPr>
        <w:t>)</w:t>
      </w:r>
      <w:r w:rsidRPr="001406BA">
        <w:rPr>
          <w:rFonts w:ascii="Calibri" w:hAnsi="Calibri" w:cs="Calibri"/>
          <w:b/>
          <w:sz w:val="24"/>
        </w:rPr>
        <w:t>.</w:t>
      </w:r>
      <w:r>
        <w:rPr>
          <w:rFonts w:ascii="Calibri" w:hAnsi="Calibri" w:cs="Calibri"/>
          <w:sz w:val="24"/>
        </w:rPr>
        <w:t xml:space="preserve"> The first audible </w:t>
      </w:r>
      <w:proofErr w:type="spellStart"/>
      <w:r>
        <w:rPr>
          <w:rFonts w:ascii="Calibri" w:hAnsi="Calibri" w:cs="Calibri"/>
          <w:sz w:val="24"/>
        </w:rPr>
        <w:t>Korotkoff</w:t>
      </w:r>
      <w:proofErr w:type="spellEnd"/>
      <w:r>
        <w:rPr>
          <w:rFonts w:ascii="Calibri" w:hAnsi="Calibri" w:cs="Calibri"/>
          <w:sz w:val="24"/>
        </w:rPr>
        <w:t xml:space="preserve"> sound signifies the maximum arterial pressure during systole. When the pressure in the cuff is reduced further and falls below the minimal arterial pressure (during diastole)</w:t>
      </w:r>
      <w:r w:rsidR="00986E44">
        <w:rPr>
          <w:rFonts w:ascii="Calibri" w:hAnsi="Calibri" w:cs="Calibri"/>
          <w:sz w:val="24"/>
        </w:rPr>
        <w:t>,</w:t>
      </w:r>
      <w:r>
        <w:rPr>
          <w:rFonts w:ascii="Calibri" w:hAnsi="Calibri" w:cs="Calibri"/>
          <w:sz w:val="24"/>
        </w:rPr>
        <w:t xml:space="preserve"> the </w:t>
      </w:r>
      <w:proofErr w:type="spellStart"/>
      <w:r>
        <w:rPr>
          <w:rFonts w:ascii="Calibri" w:hAnsi="Calibri" w:cs="Calibri"/>
          <w:sz w:val="24"/>
        </w:rPr>
        <w:t>Korotkoff</w:t>
      </w:r>
      <w:proofErr w:type="spellEnd"/>
      <w:r>
        <w:rPr>
          <w:rFonts w:ascii="Calibri" w:hAnsi="Calibri" w:cs="Calibri"/>
          <w:sz w:val="24"/>
        </w:rPr>
        <w:t xml:space="preserve"> sounds become</w:t>
      </w:r>
      <w:r w:rsidR="005718DE">
        <w:rPr>
          <w:rFonts w:ascii="Calibri" w:hAnsi="Calibri" w:cs="Calibri"/>
          <w:sz w:val="24"/>
        </w:rPr>
        <w:t xml:space="preserve"> </w:t>
      </w:r>
      <w:r w:rsidR="0097306D">
        <w:rPr>
          <w:rFonts w:ascii="Calibri" w:hAnsi="Calibri" w:cs="Calibri"/>
          <w:sz w:val="24"/>
        </w:rPr>
        <w:t>no longer</w:t>
      </w:r>
      <w:r>
        <w:rPr>
          <w:rFonts w:ascii="Calibri" w:hAnsi="Calibri" w:cs="Calibri"/>
          <w:sz w:val="24"/>
        </w:rPr>
        <w:t xml:space="preserve"> audible. The reading at this point signifies diastolic blood pressure </w:t>
      </w:r>
      <w:r w:rsidRPr="001406BA">
        <w:rPr>
          <w:rFonts w:ascii="Calibri" w:hAnsi="Calibri" w:cs="Calibri"/>
          <w:b/>
          <w:sz w:val="24"/>
        </w:rPr>
        <w:t>(Figure</w:t>
      </w:r>
      <w:r w:rsidR="00CE4842">
        <w:rPr>
          <w:rFonts w:ascii="Calibri" w:hAnsi="Calibri" w:cs="Calibri"/>
          <w:b/>
          <w:sz w:val="24"/>
        </w:rPr>
        <w:t xml:space="preserve"> 1</w:t>
      </w:r>
      <w:r w:rsidRPr="001406BA">
        <w:rPr>
          <w:rFonts w:ascii="Calibri" w:hAnsi="Calibri" w:cs="Calibri"/>
          <w:b/>
          <w:sz w:val="24"/>
        </w:rPr>
        <w:t>)</w:t>
      </w:r>
      <w:r w:rsidR="00C31248" w:rsidRPr="001406BA">
        <w:rPr>
          <w:rFonts w:ascii="Calibri" w:hAnsi="Calibri" w:cs="Calibri"/>
          <w:b/>
          <w:sz w:val="24"/>
        </w:rPr>
        <w:t>.</w:t>
      </w:r>
      <w:r w:rsidR="00C31248">
        <w:rPr>
          <w:rFonts w:ascii="Calibri" w:hAnsi="Calibri" w:cs="Calibri"/>
          <w:sz w:val="24"/>
        </w:rPr>
        <w:t xml:space="preserve"> </w:t>
      </w:r>
      <w:r>
        <w:rPr>
          <w:rFonts w:ascii="Calibri" w:hAnsi="Calibri" w:cs="Calibri"/>
          <w:sz w:val="24"/>
        </w:rPr>
        <w:t>The blood pressure is measured in mmHg and recorded as a fraction (systolic BP/ diastolic BP).</w:t>
      </w:r>
    </w:p>
    <w:p w14:paraId="6538C8C3" w14:textId="77777777" w:rsidR="006033AF" w:rsidRDefault="006033AF">
      <w:pPr>
        <w:pStyle w:val="Normal1"/>
        <w:spacing w:line="240" w:lineRule="auto"/>
        <w:jc w:val="both"/>
      </w:pPr>
      <w:bookmarkStart w:id="3" w:name="h.nnrbvltddmxe" w:colFirst="0" w:colLast="0"/>
      <w:bookmarkEnd w:id="3"/>
    </w:p>
    <w:p w14:paraId="193F9713" w14:textId="77777777" w:rsidR="00BC5843" w:rsidRDefault="00BC5843" w:rsidP="00BC5843">
      <w:pPr>
        <w:pStyle w:val="Normal1"/>
        <w:spacing w:line="240" w:lineRule="auto"/>
      </w:pPr>
      <w:commentRangeStart w:id="4"/>
      <w:r w:rsidRPr="008D5665">
        <w:rPr>
          <w:rFonts w:ascii="Calibri" w:hAnsi="Calibri" w:cs="Calibri"/>
          <w:sz w:val="24"/>
        </w:rPr>
        <w:t xml:space="preserve">The equipment needed for indirect measurement of blood pressure by </w:t>
      </w:r>
      <w:proofErr w:type="spellStart"/>
      <w:r w:rsidRPr="008D5665">
        <w:rPr>
          <w:rFonts w:ascii="Calibri" w:hAnsi="Calibri" w:cs="Calibri"/>
          <w:sz w:val="24"/>
        </w:rPr>
        <w:t>auscultatory</w:t>
      </w:r>
      <w:proofErr w:type="spellEnd"/>
      <w:r w:rsidRPr="008D5665">
        <w:rPr>
          <w:rFonts w:ascii="Calibri" w:hAnsi="Calibri" w:cs="Calibri"/>
          <w:sz w:val="24"/>
        </w:rPr>
        <w:t xml:space="preserve"> method is a stethoscope and a sphygmomanometer. The sphygmomanometer consists of a BP cuff containing a distensible bladder, a rubber bulb with an adjustable valve for inflating the cuff and releasing the pressure, tubing connecting the cuff to the bulb, and a manometer to indicate the cuff’s pressure.</w:t>
      </w:r>
      <w:commentRangeEnd w:id="4"/>
      <w:r w:rsidR="008D5665">
        <w:rPr>
          <w:rStyle w:val="CommentReference"/>
        </w:rPr>
        <w:commentReference w:id="4"/>
      </w:r>
    </w:p>
    <w:p w14:paraId="441BB62A" w14:textId="77777777" w:rsidR="00BC5843" w:rsidRDefault="00BC5843">
      <w:pPr>
        <w:pStyle w:val="Normal1"/>
        <w:spacing w:line="240" w:lineRule="auto"/>
        <w:jc w:val="both"/>
      </w:pPr>
    </w:p>
    <w:p w14:paraId="6B9B43C3" w14:textId="29792163" w:rsidR="00BC5843" w:rsidRDefault="00BC5843" w:rsidP="00BC5843">
      <w:pPr>
        <w:pStyle w:val="Normal1"/>
        <w:spacing w:line="240" w:lineRule="auto"/>
      </w:pPr>
      <w:r>
        <w:rPr>
          <w:rFonts w:ascii="Calibri" w:hAnsi="Calibri" w:cs="Calibri"/>
          <w:sz w:val="24"/>
        </w:rPr>
        <w:t xml:space="preserve">In most instances, the vital signs are initially measured by a health care assistant or </w:t>
      </w:r>
      <w:r w:rsidR="008D5665">
        <w:rPr>
          <w:rFonts w:ascii="Calibri" w:hAnsi="Calibri" w:cs="Calibri"/>
          <w:sz w:val="24"/>
        </w:rPr>
        <w:t>registered nurse (</w:t>
      </w:r>
      <w:r>
        <w:rPr>
          <w:rFonts w:ascii="Calibri" w:hAnsi="Calibri" w:cs="Calibri"/>
          <w:sz w:val="24"/>
        </w:rPr>
        <w:t>RN</w:t>
      </w:r>
      <w:ins w:id="5" w:author="Dennis McGonagle" w:date="2015-02-26T10:00:00Z">
        <w:r w:rsidR="008D5665">
          <w:rPr>
            <w:rFonts w:ascii="Calibri" w:hAnsi="Calibri" w:cs="Calibri"/>
            <w:sz w:val="24"/>
          </w:rPr>
          <w:t>)</w:t>
        </w:r>
      </w:ins>
      <w:r>
        <w:rPr>
          <w:rFonts w:ascii="Calibri" w:hAnsi="Calibri" w:cs="Calibri"/>
          <w:sz w:val="24"/>
        </w:rPr>
        <w:t>. The physician may choose to repeat the vital signs and blood pressure measurement after completion of the patient interview. Repeated measurement of blood pressure is especially important given the potential measurement errors and blood pressure variations.</w:t>
      </w:r>
    </w:p>
    <w:p w14:paraId="518B647F" w14:textId="77777777" w:rsidR="00BC5843" w:rsidRDefault="00BC5843">
      <w:pPr>
        <w:pStyle w:val="Normal1"/>
        <w:spacing w:line="240" w:lineRule="auto"/>
        <w:jc w:val="both"/>
      </w:pPr>
    </w:p>
    <w:p w14:paraId="4E7ADA00" w14:textId="77777777" w:rsidR="006033AF" w:rsidRDefault="006033AF">
      <w:pPr>
        <w:pStyle w:val="Normal1"/>
        <w:spacing w:line="240" w:lineRule="auto"/>
        <w:jc w:val="both"/>
      </w:pPr>
      <w:bookmarkStart w:id="6" w:name="h.i4nog615vvex" w:colFirst="0" w:colLast="0"/>
      <w:bookmarkEnd w:id="6"/>
    </w:p>
    <w:p w14:paraId="5A0A00D3" w14:textId="77777777" w:rsidR="006033AF" w:rsidRPr="001406BA" w:rsidRDefault="006033AF">
      <w:pPr>
        <w:pStyle w:val="Normal1"/>
        <w:spacing w:line="240" w:lineRule="auto"/>
        <w:rPr>
          <w:b/>
        </w:rPr>
      </w:pPr>
      <w:r w:rsidRPr="001406BA">
        <w:rPr>
          <w:rFonts w:ascii="Calibri" w:hAnsi="Calibri" w:cs="Calibri"/>
          <w:b/>
          <w:sz w:val="28"/>
        </w:rPr>
        <w:t>Procedure</w:t>
      </w:r>
    </w:p>
    <w:p w14:paraId="4CCE7BCA" w14:textId="77777777" w:rsidR="006033AF" w:rsidRDefault="006033AF">
      <w:pPr>
        <w:pStyle w:val="Normal1"/>
        <w:spacing w:line="240" w:lineRule="auto"/>
      </w:pPr>
      <w:r>
        <w:rPr>
          <w:rFonts w:ascii="Calibri" w:hAnsi="Calibri" w:cs="Calibri"/>
          <w:sz w:val="28"/>
        </w:rPr>
        <w:t xml:space="preserve"> </w:t>
      </w:r>
    </w:p>
    <w:p w14:paraId="4AA66AB7" w14:textId="77777777" w:rsidR="006033AF" w:rsidRDefault="006033AF">
      <w:pPr>
        <w:pStyle w:val="Normal1"/>
        <w:spacing w:line="240" w:lineRule="auto"/>
      </w:pPr>
      <w:bookmarkStart w:id="7" w:name="h.gc1lxx4oqcvl" w:colFirst="0" w:colLast="0"/>
      <w:bookmarkEnd w:id="7"/>
      <w:r>
        <w:rPr>
          <w:rFonts w:ascii="Calibri" w:hAnsi="Calibri" w:cs="Calibri"/>
          <w:sz w:val="24"/>
        </w:rPr>
        <w:t>1. Preparation for exam.</w:t>
      </w:r>
    </w:p>
    <w:p w14:paraId="79767C4C" w14:textId="77777777" w:rsidR="00BC5843" w:rsidRDefault="00BC5843" w:rsidP="003D1C83">
      <w:pPr>
        <w:pStyle w:val="Normal1"/>
        <w:spacing w:line="240" w:lineRule="auto"/>
        <w:rPr>
          <w:rFonts w:ascii="Calibri" w:hAnsi="Calibri" w:cs="Calibri"/>
          <w:sz w:val="24"/>
          <w:highlight w:val="yellow"/>
        </w:rPr>
      </w:pPr>
    </w:p>
    <w:p w14:paraId="25AC42D4" w14:textId="06E00D33" w:rsidR="00893531" w:rsidRPr="008D5665" w:rsidRDefault="005718DE" w:rsidP="003D1C83">
      <w:pPr>
        <w:pStyle w:val="Normal1"/>
        <w:spacing w:line="240" w:lineRule="auto"/>
      </w:pPr>
      <w:r w:rsidRPr="008D5665">
        <w:rPr>
          <w:rFonts w:ascii="Calibri" w:hAnsi="Calibri" w:cs="Calibri"/>
          <w:sz w:val="24"/>
        </w:rPr>
        <w:t xml:space="preserve">1.1 </w:t>
      </w:r>
      <w:r w:rsidR="006033AF" w:rsidRPr="008D5665">
        <w:rPr>
          <w:rFonts w:ascii="Calibri" w:hAnsi="Calibri" w:cs="Calibri"/>
          <w:sz w:val="24"/>
        </w:rPr>
        <w:t>Assess for any contraindications to BP measurement in the upper arm including arteriovenous fistula, history of axillary lymph node dissection, or evident lymphedema.</w:t>
      </w:r>
    </w:p>
    <w:p w14:paraId="171ECEC3" w14:textId="77777777" w:rsidR="00893531" w:rsidRPr="008D5665" w:rsidRDefault="00893531" w:rsidP="00A63666">
      <w:pPr>
        <w:pStyle w:val="Normal1"/>
        <w:spacing w:line="240" w:lineRule="auto"/>
        <w:ind w:left="360"/>
      </w:pPr>
    </w:p>
    <w:p w14:paraId="1A71F896" w14:textId="1694D0A2" w:rsidR="006033AF" w:rsidRPr="008D5665" w:rsidRDefault="005718DE" w:rsidP="003D1C83">
      <w:pPr>
        <w:pStyle w:val="Normal1"/>
        <w:spacing w:line="240" w:lineRule="auto"/>
      </w:pPr>
      <w:r w:rsidRPr="008D5665">
        <w:rPr>
          <w:rFonts w:ascii="Calibri" w:hAnsi="Calibri" w:cs="Calibri"/>
          <w:sz w:val="24"/>
        </w:rPr>
        <w:t xml:space="preserve">1.2 </w:t>
      </w:r>
      <w:r w:rsidR="00893531" w:rsidRPr="008D5665">
        <w:rPr>
          <w:rFonts w:ascii="Calibri" w:hAnsi="Calibri" w:cs="Calibri"/>
          <w:sz w:val="24"/>
        </w:rPr>
        <w:t>Make sure</w:t>
      </w:r>
      <w:r w:rsidR="006033AF" w:rsidRPr="008D5665">
        <w:rPr>
          <w:rFonts w:ascii="Calibri" w:hAnsi="Calibri" w:cs="Calibri"/>
          <w:sz w:val="24"/>
        </w:rPr>
        <w:t xml:space="preserve"> the patient </w:t>
      </w:r>
      <w:r w:rsidR="00893531" w:rsidRPr="008D5665">
        <w:rPr>
          <w:rFonts w:ascii="Calibri" w:hAnsi="Calibri" w:cs="Calibri"/>
          <w:sz w:val="24"/>
        </w:rPr>
        <w:t xml:space="preserve">has </w:t>
      </w:r>
      <w:r w:rsidR="006033AF" w:rsidRPr="008D5665">
        <w:rPr>
          <w:rFonts w:ascii="Calibri" w:hAnsi="Calibri" w:cs="Calibri"/>
          <w:sz w:val="24"/>
        </w:rPr>
        <w:t xml:space="preserve">changed into </w:t>
      </w:r>
      <w:r w:rsidR="000824E6">
        <w:rPr>
          <w:rFonts w:ascii="Calibri" w:hAnsi="Calibri" w:cs="Calibri"/>
          <w:sz w:val="24"/>
        </w:rPr>
        <w:t>a</w:t>
      </w:r>
      <w:r w:rsidR="000824E6" w:rsidRPr="008D5665">
        <w:rPr>
          <w:rFonts w:ascii="Calibri" w:hAnsi="Calibri" w:cs="Calibri"/>
          <w:sz w:val="24"/>
        </w:rPr>
        <w:t xml:space="preserve"> </w:t>
      </w:r>
      <w:r w:rsidR="006033AF" w:rsidRPr="008D5665">
        <w:rPr>
          <w:rFonts w:ascii="Calibri" w:hAnsi="Calibri" w:cs="Calibri"/>
          <w:sz w:val="24"/>
        </w:rPr>
        <w:t xml:space="preserve">gown and rested for at least 5 min prior </w:t>
      </w:r>
      <w:r w:rsidR="00893531" w:rsidRPr="008D5665">
        <w:rPr>
          <w:rFonts w:ascii="Calibri" w:hAnsi="Calibri" w:cs="Calibri"/>
          <w:sz w:val="24"/>
        </w:rPr>
        <w:t xml:space="preserve">to </w:t>
      </w:r>
      <w:r w:rsidR="006033AF" w:rsidRPr="008D5665">
        <w:rPr>
          <w:rFonts w:ascii="Calibri" w:hAnsi="Calibri" w:cs="Calibri"/>
          <w:sz w:val="24"/>
        </w:rPr>
        <w:t>obtaining blood pressure and other vital signs.</w:t>
      </w:r>
    </w:p>
    <w:p w14:paraId="215A6464" w14:textId="77777777" w:rsidR="006033AF" w:rsidRPr="008D5665" w:rsidRDefault="006033AF">
      <w:pPr>
        <w:pStyle w:val="Normal1"/>
        <w:spacing w:line="240" w:lineRule="auto"/>
      </w:pPr>
      <w:r w:rsidRPr="008D5665">
        <w:rPr>
          <w:rFonts w:ascii="Calibri" w:hAnsi="Calibri" w:cs="Calibri"/>
          <w:sz w:val="24"/>
        </w:rPr>
        <w:t xml:space="preserve"> </w:t>
      </w:r>
    </w:p>
    <w:p w14:paraId="23CA1843" w14:textId="661481EF" w:rsidR="006033AF" w:rsidRPr="008D5665" w:rsidRDefault="005718DE" w:rsidP="003D1C83">
      <w:pPr>
        <w:pStyle w:val="Normal1"/>
        <w:spacing w:line="240" w:lineRule="auto"/>
      </w:pPr>
      <w:r w:rsidRPr="008D5665">
        <w:rPr>
          <w:rFonts w:ascii="Calibri" w:hAnsi="Calibri" w:cs="Calibri"/>
          <w:sz w:val="24"/>
        </w:rPr>
        <w:t xml:space="preserve">1.3 </w:t>
      </w:r>
      <w:r w:rsidR="006033AF" w:rsidRPr="008D5665">
        <w:rPr>
          <w:rFonts w:ascii="Calibri" w:hAnsi="Calibri" w:cs="Calibri"/>
          <w:sz w:val="24"/>
        </w:rPr>
        <w:t>Have the patient sit comfortably with their feet uncrossed and resting on the floor.</w:t>
      </w:r>
    </w:p>
    <w:p w14:paraId="1B118434" w14:textId="77777777" w:rsidR="006033AF" w:rsidRPr="008D5665" w:rsidRDefault="006033AF">
      <w:pPr>
        <w:pStyle w:val="Normal1"/>
        <w:spacing w:line="240" w:lineRule="auto"/>
      </w:pPr>
    </w:p>
    <w:p w14:paraId="6F8D6984" w14:textId="2D55676A" w:rsidR="00FF5B48" w:rsidRPr="008D5665" w:rsidRDefault="005718DE" w:rsidP="003D1C83">
      <w:pPr>
        <w:pStyle w:val="Normal1"/>
        <w:spacing w:line="240" w:lineRule="auto"/>
        <w:rPr>
          <w:rFonts w:ascii="Calibri" w:hAnsi="Calibri" w:cs="Calibri"/>
          <w:sz w:val="24"/>
        </w:rPr>
      </w:pPr>
      <w:r w:rsidRPr="008D5665">
        <w:rPr>
          <w:rFonts w:ascii="Calibri" w:hAnsi="Calibri" w:cs="Calibri"/>
          <w:sz w:val="24"/>
        </w:rPr>
        <w:t>1.4 H</w:t>
      </w:r>
      <w:r w:rsidR="00FF5B48" w:rsidRPr="008D5665">
        <w:rPr>
          <w:rFonts w:ascii="Calibri" w:hAnsi="Calibri" w:cs="Calibri"/>
          <w:sz w:val="24"/>
        </w:rPr>
        <w:t xml:space="preserve">ave </w:t>
      </w:r>
      <w:r w:rsidRPr="008D5665">
        <w:rPr>
          <w:rFonts w:ascii="Calibri" w:hAnsi="Calibri" w:cs="Calibri"/>
          <w:sz w:val="24"/>
        </w:rPr>
        <w:t xml:space="preserve">the </w:t>
      </w:r>
      <w:r w:rsidR="00FF5B48" w:rsidRPr="008D5665">
        <w:rPr>
          <w:rFonts w:ascii="Calibri" w:hAnsi="Calibri" w:cs="Calibri"/>
          <w:sz w:val="24"/>
        </w:rPr>
        <w:t>stethoscope and sphygmomanometer ready</w:t>
      </w:r>
      <w:r w:rsidRPr="008D5665">
        <w:rPr>
          <w:rFonts w:ascii="Calibri" w:hAnsi="Calibri" w:cs="Calibri"/>
          <w:sz w:val="24"/>
        </w:rPr>
        <w:t>.</w:t>
      </w:r>
    </w:p>
    <w:p w14:paraId="746F19A8" w14:textId="77777777" w:rsidR="00FF5B48" w:rsidRPr="008D5665" w:rsidRDefault="00FF5B48" w:rsidP="00FF5B48">
      <w:pPr>
        <w:pStyle w:val="ListParagraph"/>
        <w:rPr>
          <w:rFonts w:ascii="Calibri" w:hAnsi="Calibri" w:cs="Calibri"/>
          <w:sz w:val="24"/>
        </w:rPr>
      </w:pPr>
    </w:p>
    <w:p w14:paraId="620EF79D" w14:textId="34100F96" w:rsidR="00EE6E11" w:rsidRDefault="005718DE" w:rsidP="003D1C83">
      <w:pPr>
        <w:pStyle w:val="Normal1"/>
        <w:spacing w:line="240" w:lineRule="auto"/>
      </w:pPr>
      <w:r w:rsidRPr="008D5665">
        <w:rPr>
          <w:rFonts w:ascii="Calibri" w:hAnsi="Calibri" w:cs="Calibri"/>
          <w:sz w:val="24"/>
        </w:rPr>
        <w:t xml:space="preserve">1.5 </w:t>
      </w:r>
      <w:r w:rsidR="006033AF" w:rsidRPr="008D5665">
        <w:rPr>
          <w:rFonts w:ascii="Calibri" w:hAnsi="Calibri" w:cs="Calibri"/>
          <w:sz w:val="24"/>
        </w:rPr>
        <w:t>Confirm proper sizing of the BP cuff (</w:t>
      </w:r>
      <w:r w:rsidR="00FD7175" w:rsidRPr="008D5665">
        <w:rPr>
          <w:rFonts w:ascii="Calibri" w:hAnsi="Calibri" w:cs="Calibri"/>
          <w:sz w:val="24"/>
        </w:rPr>
        <w:t xml:space="preserve">when wrapped around the limb </w:t>
      </w:r>
      <w:r w:rsidR="006033AF" w:rsidRPr="008D5665">
        <w:rPr>
          <w:rFonts w:ascii="Calibri" w:hAnsi="Calibri" w:cs="Calibri"/>
          <w:sz w:val="24"/>
        </w:rPr>
        <w:t>the index line</w:t>
      </w:r>
      <w:r w:rsidR="0019052B" w:rsidRPr="008D5665">
        <w:rPr>
          <w:rFonts w:ascii="Calibri" w:hAnsi="Calibri" w:cs="Calibri"/>
          <w:sz w:val="24"/>
        </w:rPr>
        <w:t xml:space="preserve"> on the cuff</w:t>
      </w:r>
      <w:r w:rsidR="006033AF" w:rsidRPr="008D5665">
        <w:rPr>
          <w:rFonts w:ascii="Calibri" w:hAnsi="Calibri" w:cs="Calibri"/>
          <w:sz w:val="24"/>
        </w:rPr>
        <w:t xml:space="preserve"> should fall within the marked </w:t>
      </w:r>
      <w:r w:rsidR="00FD7175" w:rsidRPr="008D5665">
        <w:rPr>
          <w:rFonts w:ascii="Calibri" w:hAnsi="Calibri" w:cs="Calibri"/>
          <w:sz w:val="24"/>
        </w:rPr>
        <w:t>arm circumference range limits</w:t>
      </w:r>
      <w:r w:rsidR="006033AF" w:rsidRPr="008D5665">
        <w:rPr>
          <w:rFonts w:ascii="Calibri" w:hAnsi="Calibri" w:cs="Calibri"/>
          <w:sz w:val="24"/>
        </w:rPr>
        <w:t>)</w:t>
      </w:r>
      <w:r w:rsidR="00893531" w:rsidRPr="008D5665">
        <w:rPr>
          <w:rFonts w:ascii="Calibri" w:hAnsi="Calibri" w:cs="Calibri"/>
          <w:sz w:val="24"/>
        </w:rPr>
        <w:t>.</w:t>
      </w:r>
      <w:r w:rsidR="00893531">
        <w:rPr>
          <w:rFonts w:ascii="Calibri" w:hAnsi="Calibri" w:cs="Calibri"/>
          <w:sz w:val="24"/>
        </w:rPr>
        <w:t xml:space="preserve"> </w:t>
      </w:r>
      <w:r w:rsidR="00FD7175">
        <w:rPr>
          <w:rFonts w:ascii="Calibri" w:hAnsi="Calibri" w:cs="Calibri"/>
          <w:sz w:val="24"/>
        </w:rPr>
        <w:t>A</w:t>
      </w:r>
      <w:r>
        <w:rPr>
          <w:rFonts w:ascii="Calibri" w:hAnsi="Calibri" w:cs="Calibri"/>
          <w:sz w:val="24"/>
        </w:rPr>
        <w:t xml:space="preserve"> </w:t>
      </w:r>
      <w:r w:rsidR="00EE6E11" w:rsidRPr="00A63666">
        <w:rPr>
          <w:rFonts w:ascii="Calibri" w:hAnsi="Calibri" w:cs="Calibri"/>
          <w:sz w:val="24"/>
        </w:rPr>
        <w:t xml:space="preserve">small cuff may falsely elevate </w:t>
      </w:r>
      <w:r w:rsidR="00893531">
        <w:rPr>
          <w:rFonts w:ascii="Calibri" w:hAnsi="Calibri" w:cs="Calibri"/>
          <w:sz w:val="24"/>
        </w:rPr>
        <w:t>the</w:t>
      </w:r>
      <w:r w:rsidR="00EE6E11" w:rsidRPr="00A63666">
        <w:rPr>
          <w:rFonts w:ascii="Calibri" w:hAnsi="Calibri" w:cs="Calibri"/>
          <w:sz w:val="24"/>
        </w:rPr>
        <w:t xml:space="preserve"> readings and potentially lead to misdiagnosis.</w:t>
      </w:r>
    </w:p>
    <w:p w14:paraId="30CBB188" w14:textId="3FF2D913" w:rsidR="006033AF" w:rsidRDefault="006033AF">
      <w:pPr>
        <w:pStyle w:val="Normal1"/>
        <w:spacing w:line="240" w:lineRule="auto"/>
      </w:pPr>
      <w:r>
        <w:rPr>
          <w:rFonts w:ascii="Calibri" w:hAnsi="Calibri" w:cs="Calibri"/>
          <w:sz w:val="24"/>
        </w:rPr>
        <w:t xml:space="preserve"> </w:t>
      </w:r>
    </w:p>
    <w:p w14:paraId="11667777" w14:textId="77777777" w:rsidR="006033AF" w:rsidRDefault="006033AF">
      <w:pPr>
        <w:pStyle w:val="Normal1"/>
        <w:spacing w:line="240" w:lineRule="auto"/>
      </w:pPr>
      <w:r>
        <w:rPr>
          <w:rFonts w:ascii="Calibri" w:hAnsi="Calibri" w:cs="Calibri"/>
          <w:sz w:val="24"/>
        </w:rPr>
        <w:t>2. Determination of pulse-obliterating pressure by palpation.</w:t>
      </w:r>
    </w:p>
    <w:p w14:paraId="2301C788" w14:textId="77777777" w:rsidR="006033AF" w:rsidRDefault="006033AF">
      <w:pPr>
        <w:pStyle w:val="Normal1"/>
        <w:spacing w:line="240" w:lineRule="auto"/>
      </w:pPr>
      <w:r>
        <w:rPr>
          <w:rFonts w:ascii="Calibri" w:hAnsi="Calibri" w:cs="Calibri"/>
          <w:sz w:val="24"/>
          <w:u w:val="single"/>
        </w:rPr>
        <w:t xml:space="preserve"> </w:t>
      </w:r>
    </w:p>
    <w:p w14:paraId="165061D5" w14:textId="627E7887" w:rsidR="006033AF" w:rsidRDefault="006033AF">
      <w:pPr>
        <w:pStyle w:val="Normal1"/>
        <w:spacing w:line="240" w:lineRule="auto"/>
      </w:pPr>
      <w:bookmarkStart w:id="8" w:name="h.udps71qbi1wf" w:colFirst="0" w:colLast="0"/>
      <w:bookmarkEnd w:id="8"/>
      <w:r>
        <w:rPr>
          <w:rFonts w:ascii="Calibri" w:hAnsi="Calibri" w:cs="Calibri"/>
          <w:sz w:val="24"/>
        </w:rPr>
        <w:t>Obtaining the pulse-obliterating pressure prior</w:t>
      </w:r>
      <w:r w:rsidR="003B51D8">
        <w:rPr>
          <w:rFonts w:ascii="Calibri" w:hAnsi="Calibri" w:cs="Calibri"/>
          <w:sz w:val="24"/>
        </w:rPr>
        <w:t xml:space="preserve"> to</w:t>
      </w:r>
      <w:r>
        <w:rPr>
          <w:rFonts w:ascii="Calibri" w:hAnsi="Calibri" w:cs="Calibri"/>
          <w:sz w:val="24"/>
        </w:rPr>
        <w:t xml:space="preserve"> measurement of blood pressure by auscultation allows to avoid measurement error due to the </w:t>
      </w:r>
      <w:proofErr w:type="spellStart"/>
      <w:r>
        <w:rPr>
          <w:rFonts w:ascii="Calibri" w:hAnsi="Calibri" w:cs="Calibri"/>
          <w:sz w:val="24"/>
        </w:rPr>
        <w:t>auscultatory</w:t>
      </w:r>
      <w:proofErr w:type="spellEnd"/>
      <w:r>
        <w:rPr>
          <w:rFonts w:ascii="Calibri" w:hAnsi="Calibri" w:cs="Calibri"/>
          <w:sz w:val="24"/>
        </w:rPr>
        <w:t xml:space="preserve"> gap. </w:t>
      </w:r>
      <w:r w:rsidR="000824E6">
        <w:rPr>
          <w:rFonts w:ascii="Calibri" w:hAnsi="Calibri" w:cs="Calibri"/>
          <w:sz w:val="24"/>
        </w:rPr>
        <w:t xml:space="preserve">An </w:t>
      </w:r>
      <w:proofErr w:type="spellStart"/>
      <w:r w:rsidR="000824E6">
        <w:rPr>
          <w:rFonts w:ascii="Calibri" w:hAnsi="Calibri" w:cs="Calibri"/>
          <w:sz w:val="24"/>
        </w:rPr>
        <w:t>a</w:t>
      </w:r>
      <w:r>
        <w:rPr>
          <w:rFonts w:ascii="Calibri" w:hAnsi="Calibri" w:cs="Calibri"/>
          <w:sz w:val="24"/>
        </w:rPr>
        <w:t>uscultatory</w:t>
      </w:r>
      <w:proofErr w:type="spellEnd"/>
      <w:r>
        <w:rPr>
          <w:rFonts w:ascii="Calibri" w:hAnsi="Calibri" w:cs="Calibri"/>
          <w:sz w:val="24"/>
        </w:rPr>
        <w:t xml:space="preserve"> gap is an intermittent disappearance of </w:t>
      </w:r>
      <w:proofErr w:type="spellStart"/>
      <w:r>
        <w:rPr>
          <w:rFonts w:ascii="Calibri" w:hAnsi="Calibri" w:cs="Calibri"/>
          <w:sz w:val="24"/>
        </w:rPr>
        <w:t>Korotkoff</w:t>
      </w:r>
      <w:proofErr w:type="spellEnd"/>
      <w:r>
        <w:rPr>
          <w:rFonts w:ascii="Calibri" w:hAnsi="Calibri" w:cs="Calibri"/>
          <w:sz w:val="24"/>
        </w:rPr>
        <w:t xml:space="preserve"> sounds after their initial appearance before the true diastole, which may seriously underestimate the systolic pressure or overestimate the diastolic pressure. </w:t>
      </w:r>
    </w:p>
    <w:p w14:paraId="24C5EF6A" w14:textId="77777777" w:rsidR="006033AF" w:rsidRDefault="006033AF">
      <w:pPr>
        <w:pStyle w:val="Normal1"/>
        <w:spacing w:line="240" w:lineRule="auto"/>
      </w:pPr>
      <w:r>
        <w:rPr>
          <w:rFonts w:ascii="Calibri" w:hAnsi="Calibri" w:cs="Calibri"/>
          <w:sz w:val="24"/>
        </w:rPr>
        <w:t xml:space="preserve">  </w:t>
      </w:r>
    </w:p>
    <w:p w14:paraId="587E707A" w14:textId="5B0C50CF" w:rsidR="006033AF" w:rsidRPr="008D5665" w:rsidRDefault="006033AF">
      <w:pPr>
        <w:pStyle w:val="Normal1"/>
        <w:spacing w:line="240" w:lineRule="auto"/>
      </w:pPr>
      <w:r w:rsidRPr="008D5665">
        <w:rPr>
          <w:rFonts w:ascii="Calibri" w:hAnsi="Calibri" w:cs="Calibri"/>
          <w:sz w:val="24"/>
        </w:rPr>
        <w:t xml:space="preserve">2.1 Place the cuff on the patient’s arm </w:t>
      </w:r>
      <w:r w:rsidR="003B51D8" w:rsidRPr="008D5665">
        <w:rPr>
          <w:rFonts w:ascii="Calibri" w:hAnsi="Calibri" w:cs="Calibri"/>
          <w:sz w:val="24"/>
        </w:rPr>
        <w:t xml:space="preserve">about </w:t>
      </w:r>
      <w:r w:rsidRPr="008D5665">
        <w:rPr>
          <w:rFonts w:ascii="Calibri" w:hAnsi="Calibri" w:cs="Calibri"/>
          <w:sz w:val="24"/>
        </w:rPr>
        <w:t>2.5</w:t>
      </w:r>
      <w:r w:rsidR="00B66BBB" w:rsidRPr="008D5665">
        <w:rPr>
          <w:rFonts w:ascii="Calibri" w:hAnsi="Calibri" w:cs="Calibri"/>
          <w:sz w:val="24"/>
        </w:rPr>
        <w:t xml:space="preserve"> </w:t>
      </w:r>
      <w:r w:rsidRPr="008D5665">
        <w:rPr>
          <w:rFonts w:ascii="Calibri" w:hAnsi="Calibri" w:cs="Calibri"/>
          <w:sz w:val="24"/>
        </w:rPr>
        <w:t>cm above the antecubital fossa.</w:t>
      </w:r>
    </w:p>
    <w:p w14:paraId="05ADD04A" w14:textId="77777777" w:rsidR="006033AF" w:rsidRPr="008D5665" w:rsidRDefault="006033AF">
      <w:pPr>
        <w:pStyle w:val="Normal1"/>
        <w:spacing w:line="240" w:lineRule="auto"/>
      </w:pPr>
      <w:r w:rsidRPr="008D5665">
        <w:rPr>
          <w:rFonts w:ascii="Calibri" w:hAnsi="Calibri" w:cs="Calibri"/>
          <w:sz w:val="24"/>
        </w:rPr>
        <w:t xml:space="preserve"> </w:t>
      </w:r>
    </w:p>
    <w:p w14:paraId="781C63CC" w14:textId="42C74DCD" w:rsidR="006033AF" w:rsidRPr="008D5665" w:rsidRDefault="006033AF">
      <w:pPr>
        <w:pStyle w:val="Normal1"/>
        <w:spacing w:line="240" w:lineRule="auto"/>
        <w:rPr>
          <w:rFonts w:ascii="Calibri" w:hAnsi="Calibri" w:cs="Calibri"/>
          <w:sz w:val="24"/>
        </w:rPr>
      </w:pPr>
      <w:r w:rsidRPr="008D5665">
        <w:rPr>
          <w:rFonts w:ascii="Calibri" w:hAnsi="Calibri" w:cs="Calibri"/>
          <w:sz w:val="24"/>
        </w:rPr>
        <w:t>2.</w:t>
      </w:r>
      <w:r w:rsidR="003B51D8" w:rsidRPr="008D5665">
        <w:rPr>
          <w:rFonts w:ascii="Calibri" w:hAnsi="Calibri" w:cs="Calibri"/>
          <w:sz w:val="24"/>
        </w:rPr>
        <w:t xml:space="preserve">2 </w:t>
      </w:r>
      <w:r w:rsidRPr="008D5665">
        <w:rPr>
          <w:rFonts w:ascii="Calibri" w:hAnsi="Calibri" w:cs="Calibri"/>
          <w:sz w:val="24"/>
        </w:rPr>
        <w:t xml:space="preserve">Make sure the patient’s arm </w:t>
      </w:r>
      <w:r w:rsidR="00EE6E11" w:rsidRPr="008D5665">
        <w:rPr>
          <w:rFonts w:ascii="Calibri" w:hAnsi="Calibri" w:cs="Calibri"/>
          <w:sz w:val="24"/>
        </w:rPr>
        <w:t>is free of clothing and resting at the</w:t>
      </w:r>
      <w:r w:rsidR="003B51D8" w:rsidRPr="008D5665">
        <w:rPr>
          <w:rFonts w:ascii="Calibri" w:hAnsi="Calibri" w:cs="Calibri"/>
          <w:sz w:val="24"/>
        </w:rPr>
        <w:t>ir</w:t>
      </w:r>
      <w:r w:rsidR="00EE6E11" w:rsidRPr="008D5665">
        <w:rPr>
          <w:rFonts w:ascii="Calibri" w:hAnsi="Calibri" w:cs="Calibri"/>
          <w:sz w:val="24"/>
        </w:rPr>
        <w:t xml:space="preserve"> side with the brachial artery at the level of the heart.</w:t>
      </w:r>
    </w:p>
    <w:p w14:paraId="742D7CCC" w14:textId="77777777" w:rsidR="00EE6E11" w:rsidRPr="008D5665" w:rsidRDefault="00EE6E11">
      <w:pPr>
        <w:pStyle w:val="Normal1"/>
        <w:spacing w:line="240" w:lineRule="auto"/>
      </w:pPr>
    </w:p>
    <w:p w14:paraId="10198956" w14:textId="77777777" w:rsidR="006033AF" w:rsidRPr="008D5665" w:rsidRDefault="006033AF">
      <w:pPr>
        <w:pStyle w:val="Normal1"/>
        <w:spacing w:line="240" w:lineRule="auto"/>
      </w:pPr>
      <w:r w:rsidRPr="008D5665">
        <w:rPr>
          <w:rFonts w:ascii="Calibri" w:hAnsi="Calibri" w:cs="Calibri"/>
          <w:sz w:val="24"/>
        </w:rPr>
        <w:t>2.3 Identify the radial pulse with your index and middle fingers.</w:t>
      </w:r>
    </w:p>
    <w:p w14:paraId="3EB65905" w14:textId="77777777" w:rsidR="006033AF" w:rsidRPr="008D5665" w:rsidRDefault="006033AF">
      <w:pPr>
        <w:pStyle w:val="Normal1"/>
        <w:spacing w:line="240" w:lineRule="auto"/>
      </w:pPr>
      <w:r w:rsidRPr="008D5665">
        <w:rPr>
          <w:rFonts w:ascii="Calibri" w:hAnsi="Calibri" w:cs="Calibri"/>
          <w:sz w:val="24"/>
        </w:rPr>
        <w:t xml:space="preserve"> </w:t>
      </w:r>
    </w:p>
    <w:p w14:paraId="7481F82B" w14:textId="77777777" w:rsidR="006033AF" w:rsidRPr="008D5665" w:rsidRDefault="006033AF">
      <w:pPr>
        <w:pStyle w:val="Normal1"/>
        <w:spacing w:line="240" w:lineRule="auto"/>
      </w:pPr>
      <w:r w:rsidRPr="008D5665">
        <w:rPr>
          <w:rFonts w:ascii="Calibri" w:hAnsi="Calibri" w:cs="Calibri"/>
          <w:sz w:val="24"/>
        </w:rPr>
        <w:t>2.4 Close the valve on the pressure bulb (by turning it clockwise with your thumb) and inflate the cuff by squeezing the pressure bulb rapidly.</w:t>
      </w:r>
    </w:p>
    <w:p w14:paraId="391A8448" w14:textId="77777777" w:rsidR="006033AF" w:rsidRPr="008D5665" w:rsidRDefault="006033AF">
      <w:pPr>
        <w:pStyle w:val="Normal1"/>
        <w:spacing w:line="240" w:lineRule="auto"/>
      </w:pPr>
      <w:r w:rsidRPr="008D5665">
        <w:rPr>
          <w:rFonts w:ascii="Calibri" w:hAnsi="Calibri" w:cs="Calibri"/>
          <w:sz w:val="24"/>
        </w:rPr>
        <w:t xml:space="preserve"> </w:t>
      </w:r>
      <w:r w:rsidRPr="008D5665">
        <w:rPr>
          <w:rFonts w:ascii="Times New Roman" w:hAnsi="Times New Roman" w:cs="Times New Roman"/>
          <w:sz w:val="14"/>
        </w:rPr>
        <w:t xml:space="preserve">  </w:t>
      </w:r>
      <w:r w:rsidRPr="008D5665">
        <w:rPr>
          <w:rFonts w:ascii="Calibri" w:hAnsi="Calibri" w:cs="Calibri"/>
          <w:sz w:val="24"/>
        </w:rPr>
        <w:t xml:space="preserve"> </w:t>
      </w:r>
    </w:p>
    <w:p w14:paraId="49517EF8" w14:textId="2E0A3C81" w:rsidR="006033AF" w:rsidRPr="008D5665" w:rsidRDefault="006033AF">
      <w:pPr>
        <w:pStyle w:val="Normal1"/>
        <w:spacing w:line="240" w:lineRule="auto"/>
      </w:pPr>
      <w:r w:rsidRPr="008D5665">
        <w:rPr>
          <w:rFonts w:ascii="Calibri" w:hAnsi="Calibri" w:cs="Calibri"/>
          <w:sz w:val="24"/>
        </w:rPr>
        <w:t>2.5</w:t>
      </w:r>
      <w:r w:rsidR="003B51D8" w:rsidRPr="008D5665">
        <w:rPr>
          <w:rFonts w:ascii="Calibri" w:hAnsi="Calibri" w:cs="Calibri"/>
          <w:sz w:val="24"/>
        </w:rPr>
        <w:t xml:space="preserve"> </w:t>
      </w:r>
      <w:r w:rsidRPr="008D5665">
        <w:rPr>
          <w:rFonts w:ascii="Calibri" w:hAnsi="Calibri" w:cs="Calibri"/>
          <w:sz w:val="24"/>
        </w:rPr>
        <w:t>Inflate the cuff until the radia</w:t>
      </w:r>
      <w:r w:rsidR="00EE6E11" w:rsidRPr="008D5665">
        <w:rPr>
          <w:rFonts w:ascii="Calibri" w:hAnsi="Calibri" w:cs="Calibri"/>
          <w:sz w:val="24"/>
        </w:rPr>
        <w:t xml:space="preserve">l pulse cannot be felt anymore </w:t>
      </w:r>
      <w:r w:rsidRPr="008D5665">
        <w:rPr>
          <w:rFonts w:ascii="Calibri" w:hAnsi="Calibri" w:cs="Calibri"/>
          <w:sz w:val="24"/>
        </w:rPr>
        <w:t>and note the measurement on the manometer.</w:t>
      </w:r>
    </w:p>
    <w:p w14:paraId="5680CE81" w14:textId="77777777" w:rsidR="006033AF" w:rsidRPr="008D5665" w:rsidRDefault="006033AF">
      <w:pPr>
        <w:pStyle w:val="Normal1"/>
        <w:spacing w:line="240" w:lineRule="auto"/>
      </w:pPr>
      <w:r w:rsidRPr="008D5665">
        <w:rPr>
          <w:rFonts w:ascii="Calibri" w:hAnsi="Calibri" w:cs="Calibri"/>
          <w:sz w:val="24"/>
        </w:rPr>
        <w:t xml:space="preserve"> </w:t>
      </w:r>
    </w:p>
    <w:p w14:paraId="267EFF9C" w14:textId="3614C132" w:rsidR="006033AF" w:rsidRPr="008D5665" w:rsidRDefault="006033AF">
      <w:pPr>
        <w:pStyle w:val="Normal1"/>
        <w:spacing w:line="240" w:lineRule="auto"/>
      </w:pPr>
      <w:r w:rsidRPr="008D5665">
        <w:rPr>
          <w:rFonts w:ascii="Calibri" w:hAnsi="Calibri" w:cs="Calibri"/>
          <w:sz w:val="24"/>
        </w:rPr>
        <w:t xml:space="preserve">2.6 Continue to inflate the cuff until the pressure increases for </w:t>
      </w:r>
      <w:r w:rsidR="003B51D8" w:rsidRPr="008D5665">
        <w:rPr>
          <w:rFonts w:ascii="Calibri" w:hAnsi="Calibri" w:cs="Calibri"/>
          <w:sz w:val="24"/>
        </w:rPr>
        <w:t xml:space="preserve">an </w:t>
      </w:r>
      <w:r w:rsidRPr="008D5665">
        <w:rPr>
          <w:rFonts w:ascii="Calibri" w:hAnsi="Calibri" w:cs="Calibri"/>
          <w:sz w:val="24"/>
        </w:rPr>
        <w:t>additional 30</w:t>
      </w:r>
      <w:r w:rsidR="00B66BBB" w:rsidRPr="008D5665">
        <w:rPr>
          <w:rFonts w:ascii="Calibri" w:hAnsi="Calibri" w:cs="Calibri"/>
          <w:sz w:val="24"/>
        </w:rPr>
        <w:t xml:space="preserve"> </w:t>
      </w:r>
      <w:r w:rsidRPr="008D5665">
        <w:rPr>
          <w:rFonts w:ascii="Calibri" w:hAnsi="Calibri" w:cs="Calibri"/>
          <w:sz w:val="24"/>
        </w:rPr>
        <w:t>mmHg. This is done to avoid over-inflation of the cuff on subsequent readings.</w:t>
      </w:r>
    </w:p>
    <w:p w14:paraId="7120C7DB" w14:textId="77777777" w:rsidR="006033AF" w:rsidRPr="008D5665" w:rsidRDefault="006033AF">
      <w:pPr>
        <w:pStyle w:val="Normal1"/>
        <w:spacing w:line="240" w:lineRule="auto"/>
      </w:pPr>
      <w:r w:rsidRPr="008D5665">
        <w:rPr>
          <w:rFonts w:ascii="Calibri" w:hAnsi="Calibri" w:cs="Calibri"/>
          <w:sz w:val="24"/>
        </w:rPr>
        <w:t xml:space="preserve"> </w:t>
      </w:r>
    </w:p>
    <w:p w14:paraId="11A001A4" w14:textId="3446C578" w:rsidR="006033AF" w:rsidRPr="008D5665" w:rsidRDefault="006033AF">
      <w:pPr>
        <w:pStyle w:val="Normal1"/>
        <w:spacing w:line="240" w:lineRule="auto"/>
      </w:pPr>
      <w:r w:rsidRPr="008D5665">
        <w:rPr>
          <w:rFonts w:ascii="Calibri" w:hAnsi="Calibri" w:cs="Calibri"/>
          <w:sz w:val="24"/>
        </w:rPr>
        <w:t>2.7</w:t>
      </w:r>
      <w:r w:rsidR="003B51D8" w:rsidRPr="008D5665">
        <w:rPr>
          <w:rFonts w:ascii="Calibri" w:hAnsi="Calibri" w:cs="Calibri"/>
          <w:sz w:val="24"/>
        </w:rPr>
        <w:t xml:space="preserve"> O</w:t>
      </w:r>
      <w:r w:rsidRPr="008D5665">
        <w:rPr>
          <w:rFonts w:ascii="Calibri" w:hAnsi="Calibri" w:cs="Calibri"/>
          <w:sz w:val="24"/>
        </w:rPr>
        <w:t>pen the valve slowly by rotating it counterclockwise with your thumb.</w:t>
      </w:r>
    </w:p>
    <w:p w14:paraId="426BA567" w14:textId="77777777" w:rsidR="006033AF" w:rsidRPr="008D5665" w:rsidRDefault="006033AF">
      <w:pPr>
        <w:pStyle w:val="Normal1"/>
        <w:spacing w:line="240" w:lineRule="auto"/>
      </w:pPr>
      <w:r w:rsidRPr="008D5665">
        <w:rPr>
          <w:rFonts w:ascii="Calibri" w:hAnsi="Calibri" w:cs="Calibri"/>
          <w:sz w:val="24"/>
        </w:rPr>
        <w:t xml:space="preserve"> </w:t>
      </w:r>
    </w:p>
    <w:p w14:paraId="36B53C6E" w14:textId="060D5671" w:rsidR="006033AF" w:rsidRPr="008D5665" w:rsidRDefault="006033AF">
      <w:pPr>
        <w:pStyle w:val="Normal1"/>
        <w:spacing w:line="240" w:lineRule="auto"/>
      </w:pPr>
      <w:r w:rsidRPr="008D5665">
        <w:rPr>
          <w:rFonts w:ascii="Calibri" w:hAnsi="Calibri" w:cs="Calibri"/>
          <w:sz w:val="24"/>
        </w:rPr>
        <w:t>2.8</w:t>
      </w:r>
      <w:r w:rsidR="003B51D8" w:rsidRPr="008D5665">
        <w:rPr>
          <w:rFonts w:ascii="Calibri" w:hAnsi="Calibri" w:cs="Calibri"/>
          <w:sz w:val="24"/>
        </w:rPr>
        <w:t xml:space="preserve"> D</w:t>
      </w:r>
      <w:r w:rsidRPr="008D5665">
        <w:rPr>
          <w:rFonts w:ascii="Calibri" w:hAnsi="Calibri" w:cs="Calibri"/>
          <w:sz w:val="24"/>
        </w:rPr>
        <w:t>eflate the cuff at 2 mmHg/s</w:t>
      </w:r>
      <w:r w:rsidR="00E161C6" w:rsidRPr="008D5665">
        <w:rPr>
          <w:rFonts w:ascii="Calibri" w:hAnsi="Calibri" w:cs="Calibri"/>
          <w:sz w:val="24"/>
        </w:rPr>
        <w:t>ec</w:t>
      </w:r>
      <w:r w:rsidRPr="008D5665">
        <w:rPr>
          <w:rFonts w:ascii="Calibri" w:hAnsi="Calibri" w:cs="Calibri"/>
          <w:sz w:val="24"/>
        </w:rPr>
        <w:t xml:space="preserve"> until the radial pulse</w:t>
      </w:r>
      <w:r w:rsidR="003B51D8" w:rsidRPr="008D5665">
        <w:rPr>
          <w:rFonts w:ascii="Calibri" w:hAnsi="Calibri" w:cs="Calibri"/>
          <w:sz w:val="24"/>
        </w:rPr>
        <w:t xml:space="preserve"> returns</w:t>
      </w:r>
      <w:r w:rsidRPr="008D5665">
        <w:rPr>
          <w:rFonts w:ascii="Calibri" w:hAnsi="Calibri" w:cs="Calibri"/>
          <w:sz w:val="24"/>
        </w:rPr>
        <w:t>.</w:t>
      </w:r>
    </w:p>
    <w:p w14:paraId="61DC23E5" w14:textId="77777777" w:rsidR="006033AF" w:rsidRPr="008D5665" w:rsidRDefault="006033AF">
      <w:pPr>
        <w:pStyle w:val="Normal1"/>
        <w:spacing w:line="240" w:lineRule="auto"/>
      </w:pPr>
      <w:r w:rsidRPr="008D5665">
        <w:rPr>
          <w:rFonts w:ascii="Calibri" w:hAnsi="Calibri" w:cs="Calibri"/>
          <w:sz w:val="24"/>
        </w:rPr>
        <w:t xml:space="preserve"> </w:t>
      </w:r>
    </w:p>
    <w:p w14:paraId="555A0386" w14:textId="77777777" w:rsidR="006033AF" w:rsidRDefault="006033AF">
      <w:pPr>
        <w:pStyle w:val="Normal1"/>
        <w:spacing w:line="240" w:lineRule="auto"/>
      </w:pPr>
      <w:r w:rsidRPr="008D5665">
        <w:rPr>
          <w:rFonts w:ascii="Calibri" w:hAnsi="Calibri" w:cs="Calibri"/>
          <w:sz w:val="24"/>
        </w:rPr>
        <w:t>2.9 Record the manometer reading when the radial pulse reappears (obliterating pressure) on the vital signs flow sheet.</w:t>
      </w:r>
    </w:p>
    <w:p w14:paraId="794604C4" w14:textId="77777777" w:rsidR="006033AF" w:rsidRDefault="006033AF">
      <w:pPr>
        <w:pStyle w:val="Normal1"/>
        <w:spacing w:line="240" w:lineRule="auto"/>
      </w:pPr>
      <w:r>
        <w:rPr>
          <w:rFonts w:ascii="Calibri" w:hAnsi="Calibri" w:cs="Calibri"/>
          <w:sz w:val="24"/>
        </w:rPr>
        <w:t xml:space="preserve"> </w:t>
      </w:r>
    </w:p>
    <w:p w14:paraId="0E31D249" w14:textId="77777777" w:rsidR="006033AF" w:rsidRDefault="006033AF">
      <w:pPr>
        <w:pStyle w:val="Normal1"/>
        <w:spacing w:line="240" w:lineRule="auto"/>
      </w:pPr>
      <w:r>
        <w:rPr>
          <w:rFonts w:ascii="Calibri" w:hAnsi="Calibri" w:cs="Calibri"/>
          <w:sz w:val="28"/>
        </w:rPr>
        <w:lastRenderedPageBreak/>
        <w:t xml:space="preserve"> </w:t>
      </w:r>
    </w:p>
    <w:p w14:paraId="285CF065" w14:textId="69C00D39" w:rsidR="006033AF" w:rsidRDefault="006033AF">
      <w:pPr>
        <w:pStyle w:val="Normal1"/>
        <w:spacing w:line="240" w:lineRule="auto"/>
      </w:pPr>
      <w:r>
        <w:rPr>
          <w:rFonts w:ascii="Calibri" w:hAnsi="Calibri" w:cs="Calibri"/>
          <w:sz w:val="24"/>
        </w:rPr>
        <w:t>3. Obtaining blood pressure with auscultation</w:t>
      </w:r>
      <w:r w:rsidR="003B51D8">
        <w:rPr>
          <w:rFonts w:ascii="Calibri" w:hAnsi="Calibri" w:cs="Calibri"/>
          <w:sz w:val="24"/>
        </w:rPr>
        <w:t>.</w:t>
      </w:r>
    </w:p>
    <w:p w14:paraId="107F1D2C" w14:textId="77777777" w:rsidR="006033AF" w:rsidRDefault="006033AF">
      <w:pPr>
        <w:pStyle w:val="Normal1"/>
        <w:spacing w:line="240" w:lineRule="auto"/>
      </w:pPr>
      <w:r>
        <w:rPr>
          <w:rFonts w:ascii="Calibri" w:hAnsi="Calibri" w:cs="Calibri"/>
          <w:sz w:val="28"/>
        </w:rPr>
        <w:t xml:space="preserve"> </w:t>
      </w:r>
    </w:p>
    <w:p w14:paraId="778EE996" w14:textId="48B9EF5D" w:rsidR="006033AF" w:rsidRPr="008D5665" w:rsidRDefault="006033AF">
      <w:pPr>
        <w:pStyle w:val="Normal1"/>
        <w:spacing w:line="240" w:lineRule="auto"/>
      </w:pPr>
      <w:r w:rsidRPr="008D5665">
        <w:rPr>
          <w:rFonts w:ascii="Calibri" w:hAnsi="Calibri" w:cs="Calibri"/>
          <w:sz w:val="24"/>
        </w:rPr>
        <w:t xml:space="preserve">3.1 Place </w:t>
      </w:r>
      <w:r w:rsidR="00E161C6" w:rsidRPr="008D5665">
        <w:rPr>
          <w:rFonts w:ascii="Calibri" w:hAnsi="Calibri" w:cs="Calibri"/>
          <w:sz w:val="24"/>
        </w:rPr>
        <w:t>the</w:t>
      </w:r>
      <w:r w:rsidRPr="008D5665">
        <w:rPr>
          <w:rFonts w:ascii="Calibri" w:hAnsi="Calibri" w:cs="Calibri"/>
          <w:sz w:val="24"/>
        </w:rPr>
        <w:t xml:space="preserve"> stethoscope over the brachial artery (medial aspect of antecubital fossa).</w:t>
      </w:r>
    </w:p>
    <w:p w14:paraId="40A42012" w14:textId="77777777" w:rsidR="006033AF" w:rsidRPr="008D5665" w:rsidRDefault="006033AF">
      <w:pPr>
        <w:pStyle w:val="Normal1"/>
        <w:spacing w:line="240" w:lineRule="auto"/>
      </w:pPr>
      <w:r w:rsidRPr="008D5665">
        <w:rPr>
          <w:rFonts w:ascii="Calibri" w:hAnsi="Calibri" w:cs="Calibri"/>
          <w:sz w:val="28"/>
        </w:rPr>
        <w:t xml:space="preserve"> </w:t>
      </w:r>
    </w:p>
    <w:p w14:paraId="736F20B0" w14:textId="1CB86839" w:rsidR="006033AF" w:rsidRPr="008D5665" w:rsidRDefault="006033AF">
      <w:pPr>
        <w:pStyle w:val="Normal1"/>
        <w:spacing w:line="240" w:lineRule="auto"/>
      </w:pPr>
      <w:r w:rsidRPr="008D5665">
        <w:rPr>
          <w:rFonts w:ascii="Calibri" w:hAnsi="Calibri" w:cs="Calibri"/>
          <w:sz w:val="24"/>
        </w:rPr>
        <w:t xml:space="preserve">3.2 Inflate </w:t>
      </w:r>
      <w:r w:rsidR="00E161C6" w:rsidRPr="008D5665">
        <w:rPr>
          <w:rFonts w:ascii="Calibri" w:hAnsi="Calibri" w:cs="Calibri"/>
          <w:sz w:val="24"/>
        </w:rPr>
        <w:t>the</w:t>
      </w:r>
      <w:r w:rsidRPr="008D5665">
        <w:rPr>
          <w:rFonts w:ascii="Calibri" w:hAnsi="Calibri" w:cs="Calibri"/>
          <w:sz w:val="24"/>
        </w:rPr>
        <w:t xml:space="preserve"> cuff </w:t>
      </w:r>
      <w:r w:rsidR="00E161C6" w:rsidRPr="008D5665">
        <w:rPr>
          <w:rFonts w:ascii="Calibri" w:hAnsi="Calibri" w:cs="Calibri"/>
          <w:sz w:val="24"/>
        </w:rPr>
        <w:t xml:space="preserve">again at </w:t>
      </w:r>
      <w:r w:rsidRPr="008D5665">
        <w:rPr>
          <w:rFonts w:ascii="Calibri" w:hAnsi="Calibri" w:cs="Calibri"/>
          <w:sz w:val="24"/>
        </w:rPr>
        <w:t xml:space="preserve">a level </w:t>
      </w:r>
      <w:r w:rsidR="00E161C6" w:rsidRPr="008D5665">
        <w:rPr>
          <w:rFonts w:ascii="Calibri" w:hAnsi="Calibri" w:cs="Calibri"/>
          <w:sz w:val="24"/>
        </w:rPr>
        <w:t xml:space="preserve">of </w:t>
      </w:r>
      <w:r w:rsidRPr="008D5665">
        <w:rPr>
          <w:rFonts w:ascii="Calibri" w:hAnsi="Calibri" w:cs="Calibri"/>
          <w:sz w:val="24"/>
        </w:rPr>
        <w:t>30</w:t>
      </w:r>
      <w:r w:rsidR="00B66BBB" w:rsidRPr="008D5665">
        <w:rPr>
          <w:rFonts w:ascii="Calibri" w:hAnsi="Calibri" w:cs="Calibri"/>
          <w:sz w:val="24"/>
        </w:rPr>
        <w:t xml:space="preserve"> </w:t>
      </w:r>
      <w:r w:rsidRPr="008D5665">
        <w:rPr>
          <w:rFonts w:ascii="Calibri" w:hAnsi="Calibri" w:cs="Calibri"/>
          <w:sz w:val="24"/>
        </w:rPr>
        <w:t>mmHg above pulse-obliterating pressure and make sure no sounds are present.</w:t>
      </w:r>
    </w:p>
    <w:p w14:paraId="0945EB17" w14:textId="77777777" w:rsidR="006033AF" w:rsidRPr="008D5665" w:rsidRDefault="006033AF">
      <w:pPr>
        <w:pStyle w:val="Normal1"/>
        <w:spacing w:line="240" w:lineRule="auto"/>
      </w:pPr>
      <w:r w:rsidRPr="008D5665">
        <w:rPr>
          <w:rFonts w:ascii="Calibri" w:hAnsi="Calibri" w:cs="Calibri"/>
          <w:sz w:val="28"/>
        </w:rPr>
        <w:t xml:space="preserve"> </w:t>
      </w:r>
    </w:p>
    <w:p w14:paraId="5A587B3D" w14:textId="69831E62" w:rsidR="006033AF" w:rsidRPr="008D5665" w:rsidRDefault="006033AF">
      <w:pPr>
        <w:pStyle w:val="Normal1"/>
        <w:spacing w:line="240" w:lineRule="auto"/>
      </w:pPr>
      <w:r w:rsidRPr="008D5665">
        <w:rPr>
          <w:rFonts w:ascii="Calibri" w:hAnsi="Calibri" w:cs="Calibri"/>
          <w:sz w:val="24"/>
        </w:rPr>
        <w:t>3.3 Slowly deflate the cuff at a rate of 2</w:t>
      </w:r>
      <w:r w:rsidR="00B66BBB" w:rsidRPr="008D5665">
        <w:rPr>
          <w:rFonts w:ascii="Calibri" w:hAnsi="Calibri" w:cs="Calibri"/>
          <w:sz w:val="24"/>
        </w:rPr>
        <w:t xml:space="preserve"> </w:t>
      </w:r>
      <w:r w:rsidRPr="008D5665">
        <w:rPr>
          <w:rFonts w:ascii="Calibri" w:hAnsi="Calibri" w:cs="Calibri"/>
          <w:sz w:val="24"/>
        </w:rPr>
        <w:t>mmHg/s</w:t>
      </w:r>
      <w:r w:rsidR="00E161C6" w:rsidRPr="008D5665">
        <w:rPr>
          <w:rFonts w:ascii="Calibri" w:hAnsi="Calibri" w:cs="Calibri"/>
          <w:sz w:val="24"/>
        </w:rPr>
        <w:t>ec</w:t>
      </w:r>
      <w:r w:rsidRPr="008D5665">
        <w:rPr>
          <w:rFonts w:ascii="Calibri" w:hAnsi="Calibri" w:cs="Calibri"/>
          <w:sz w:val="24"/>
        </w:rPr>
        <w:t>.</w:t>
      </w:r>
    </w:p>
    <w:p w14:paraId="0F7CC19C" w14:textId="77777777" w:rsidR="006033AF" w:rsidRPr="008D5665" w:rsidRDefault="006033AF">
      <w:pPr>
        <w:pStyle w:val="Normal1"/>
        <w:spacing w:line="240" w:lineRule="auto"/>
      </w:pPr>
      <w:r w:rsidRPr="008D5665">
        <w:rPr>
          <w:rFonts w:ascii="Calibri" w:hAnsi="Calibri" w:cs="Calibri"/>
          <w:sz w:val="28"/>
        </w:rPr>
        <w:t xml:space="preserve"> </w:t>
      </w:r>
    </w:p>
    <w:p w14:paraId="401C271C" w14:textId="1412622C" w:rsidR="006033AF" w:rsidRPr="008D5665" w:rsidRDefault="006033AF">
      <w:pPr>
        <w:pStyle w:val="Normal1"/>
        <w:spacing w:line="240" w:lineRule="auto"/>
      </w:pPr>
      <w:r w:rsidRPr="008D5665">
        <w:rPr>
          <w:rFonts w:ascii="Calibri" w:hAnsi="Calibri" w:cs="Calibri"/>
          <w:sz w:val="24"/>
        </w:rPr>
        <w:t xml:space="preserve">3.4 Note the value on the manometer when the </w:t>
      </w:r>
      <w:proofErr w:type="spellStart"/>
      <w:r w:rsidRPr="008D5665">
        <w:rPr>
          <w:rFonts w:ascii="Calibri" w:hAnsi="Calibri" w:cs="Calibri"/>
          <w:sz w:val="24"/>
        </w:rPr>
        <w:t>Korotkoff</w:t>
      </w:r>
      <w:proofErr w:type="spellEnd"/>
      <w:r w:rsidRPr="008D5665">
        <w:rPr>
          <w:rFonts w:ascii="Calibri" w:hAnsi="Calibri" w:cs="Calibri"/>
          <w:sz w:val="24"/>
        </w:rPr>
        <w:t xml:space="preserve"> sound, indicated by the first two consecutive beats, can be heard. The manometer reading at that moment corresponds to the systolic blood pressure.</w:t>
      </w:r>
    </w:p>
    <w:p w14:paraId="131521CF" w14:textId="77777777" w:rsidR="006033AF" w:rsidRPr="008D5665" w:rsidRDefault="006033AF">
      <w:pPr>
        <w:pStyle w:val="Normal1"/>
        <w:spacing w:line="240" w:lineRule="auto"/>
      </w:pPr>
      <w:r w:rsidRPr="008D5665">
        <w:rPr>
          <w:rFonts w:ascii="Calibri" w:hAnsi="Calibri" w:cs="Calibri"/>
          <w:sz w:val="24"/>
        </w:rPr>
        <w:t xml:space="preserve"> </w:t>
      </w:r>
    </w:p>
    <w:p w14:paraId="2CBEC45D" w14:textId="142DB577" w:rsidR="006033AF" w:rsidRPr="008D5665" w:rsidRDefault="006033AF">
      <w:pPr>
        <w:pStyle w:val="Normal1"/>
        <w:spacing w:line="240" w:lineRule="auto"/>
      </w:pPr>
      <w:r w:rsidRPr="008D5665">
        <w:rPr>
          <w:rFonts w:ascii="Calibri" w:hAnsi="Calibri" w:cs="Calibri"/>
          <w:sz w:val="24"/>
        </w:rPr>
        <w:t>3.5 Continue slowly deflating the cuff while listening for the sounds to completely disappear, which signif</w:t>
      </w:r>
      <w:r w:rsidR="00E161C6" w:rsidRPr="008D5665">
        <w:rPr>
          <w:rFonts w:ascii="Calibri" w:hAnsi="Calibri" w:cs="Calibri"/>
          <w:sz w:val="24"/>
        </w:rPr>
        <w:t>ies</w:t>
      </w:r>
      <w:r w:rsidRPr="008D5665">
        <w:rPr>
          <w:rFonts w:ascii="Calibri" w:hAnsi="Calibri" w:cs="Calibri"/>
          <w:sz w:val="24"/>
        </w:rPr>
        <w:t xml:space="preserve"> the diastolic blood pressure.</w:t>
      </w:r>
    </w:p>
    <w:p w14:paraId="2D7FE62C" w14:textId="77777777" w:rsidR="006033AF" w:rsidRPr="008D5665" w:rsidRDefault="006033AF">
      <w:pPr>
        <w:pStyle w:val="Normal1"/>
        <w:spacing w:line="240" w:lineRule="auto"/>
      </w:pPr>
      <w:r w:rsidRPr="008D5665">
        <w:rPr>
          <w:rFonts w:ascii="Calibri" w:hAnsi="Calibri" w:cs="Calibri"/>
          <w:sz w:val="28"/>
        </w:rPr>
        <w:t xml:space="preserve"> </w:t>
      </w:r>
    </w:p>
    <w:p w14:paraId="1EADFD47" w14:textId="43A3B3AA" w:rsidR="006033AF" w:rsidRPr="008D5665" w:rsidRDefault="006033AF">
      <w:pPr>
        <w:pStyle w:val="Normal1"/>
        <w:spacing w:line="240" w:lineRule="auto"/>
      </w:pPr>
      <w:r w:rsidRPr="008D5665">
        <w:rPr>
          <w:rFonts w:ascii="Calibri" w:hAnsi="Calibri" w:cs="Calibri"/>
          <w:sz w:val="24"/>
        </w:rPr>
        <w:t>3.6 Make sure to deflate the cuff entirely so as not to miss the diastolic pressure.</w:t>
      </w:r>
    </w:p>
    <w:p w14:paraId="13DA57B9" w14:textId="77777777" w:rsidR="006033AF" w:rsidRPr="008D5665" w:rsidRDefault="006033AF">
      <w:pPr>
        <w:pStyle w:val="Normal1"/>
        <w:spacing w:line="240" w:lineRule="auto"/>
      </w:pPr>
      <w:r w:rsidRPr="008D5665">
        <w:rPr>
          <w:rFonts w:ascii="Calibri" w:hAnsi="Calibri" w:cs="Calibri"/>
          <w:sz w:val="28"/>
        </w:rPr>
        <w:t xml:space="preserve"> </w:t>
      </w:r>
    </w:p>
    <w:p w14:paraId="3A642043" w14:textId="7A306143" w:rsidR="006033AF" w:rsidRPr="008D5665" w:rsidRDefault="006033AF">
      <w:pPr>
        <w:pStyle w:val="Normal1"/>
        <w:spacing w:line="240" w:lineRule="auto"/>
      </w:pPr>
      <w:r w:rsidRPr="008D5665">
        <w:rPr>
          <w:rFonts w:ascii="Calibri" w:hAnsi="Calibri" w:cs="Calibri"/>
          <w:sz w:val="24"/>
        </w:rPr>
        <w:t>3.7 Record the systolic and diastolic blood pressure measurements on the vital signs sheet.</w:t>
      </w:r>
    </w:p>
    <w:p w14:paraId="2E366BD4" w14:textId="77777777" w:rsidR="006033AF" w:rsidRPr="008D5665" w:rsidRDefault="006033AF">
      <w:pPr>
        <w:pStyle w:val="Normal1"/>
        <w:spacing w:line="240" w:lineRule="auto"/>
      </w:pPr>
      <w:r w:rsidRPr="008D5665">
        <w:rPr>
          <w:rFonts w:ascii="Calibri" w:hAnsi="Calibri" w:cs="Calibri"/>
          <w:sz w:val="24"/>
        </w:rPr>
        <w:t>Systolic and diastolic blood pressures are recorded as numerator and denominator and are measured in mmHg (for example, normal values of blood pressure are 120/80 mmHg).</w:t>
      </w:r>
    </w:p>
    <w:p w14:paraId="78D37469" w14:textId="77777777" w:rsidR="006033AF" w:rsidRPr="008D5665" w:rsidRDefault="006033AF">
      <w:pPr>
        <w:pStyle w:val="Normal1"/>
        <w:spacing w:line="240" w:lineRule="auto"/>
      </w:pPr>
      <w:r w:rsidRPr="008D5665">
        <w:rPr>
          <w:rFonts w:ascii="Calibri" w:hAnsi="Calibri" w:cs="Calibri"/>
          <w:sz w:val="28"/>
        </w:rPr>
        <w:t xml:space="preserve">  </w:t>
      </w:r>
    </w:p>
    <w:p w14:paraId="6325DC86" w14:textId="77777777" w:rsidR="006033AF" w:rsidRDefault="006033AF">
      <w:pPr>
        <w:pStyle w:val="Normal1"/>
        <w:spacing w:line="240" w:lineRule="auto"/>
      </w:pPr>
      <w:r w:rsidRPr="008D5665">
        <w:rPr>
          <w:rFonts w:ascii="Calibri" w:hAnsi="Calibri" w:cs="Calibri"/>
          <w:sz w:val="24"/>
        </w:rPr>
        <w:t>3.8 Repeat the process in both arms (unless contraindicated).</w:t>
      </w:r>
    </w:p>
    <w:p w14:paraId="4C934F54" w14:textId="20506F40" w:rsidR="006033AF" w:rsidRDefault="006033AF">
      <w:pPr>
        <w:pStyle w:val="Normal1"/>
        <w:spacing w:line="240" w:lineRule="auto"/>
      </w:pPr>
      <w:r>
        <w:rPr>
          <w:rFonts w:ascii="Calibri" w:hAnsi="Calibri" w:cs="Calibri"/>
          <w:sz w:val="28"/>
        </w:rPr>
        <w:t xml:space="preserve"> </w:t>
      </w:r>
    </w:p>
    <w:p w14:paraId="4A572AFF" w14:textId="1E190042" w:rsidR="006033AF" w:rsidRDefault="006033AF">
      <w:pPr>
        <w:pStyle w:val="Normal1"/>
        <w:spacing w:line="240" w:lineRule="auto"/>
      </w:pPr>
      <w:r>
        <w:rPr>
          <w:rFonts w:ascii="Calibri" w:hAnsi="Calibri" w:cs="Calibri"/>
          <w:sz w:val="24"/>
        </w:rPr>
        <w:t xml:space="preserve">4. Testing </w:t>
      </w:r>
      <w:r w:rsidRPr="00A63666">
        <w:rPr>
          <w:rFonts w:ascii="Calibri" w:hAnsi="Calibri" w:cs="Calibri"/>
          <w:sz w:val="24"/>
        </w:rPr>
        <w:t xml:space="preserve">for </w:t>
      </w:r>
      <w:proofErr w:type="spellStart"/>
      <w:r w:rsidR="0097306D">
        <w:rPr>
          <w:rFonts w:ascii="Calibri" w:hAnsi="Calibri" w:cs="Calibri"/>
          <w:sz w:val="24"/>
        </w:rPr>
        <w:t>p</w:t>
      </w:r>
      <w:r w:rsidRPr="00A63666">
        <w:rPr>
          <w:rFonts w:ascii="Calibri" w:hAnsi="Calibri" w:cs="Calibri"/>
          <w:sz w:val="24"/>
        </w:rPr>
        <w:t>ulsus</w:t>
      </w:r>
      <w:proofErr w:type="spellEnd"/>
      <w:r w:rsidRPr="00A63666">
        <w:rPr>
          <w:rFonts w:ascii="Calibri" w:hAnsi="Calibri" w:cs="Calibri"/>
          <w:sz w:val="24"/>
        </w:rPr>
        <w:t xml:space="preserve"> </w:t>
      </w:r>
      <w:proofErr w:type="spellStart"/>
      <w:r w:rsidR="0097306D">
        <w:rPr>
          <w:rFonts w:ascii="Calibri" w:hAnsi="Calibri" w:cs="Calibri"/>
          <w:sz w:val="24"/>
        </w:rPr>
        <w:t>p</w:t>
      </w:r>
      <w:r w:rsidRPr="00A63666">
        <w:rPr>
          <w:rFonts w:ascii="Calibri" w:hAnsi="Calibri" w:cs="Calibri"/>
          <w:sz w:val="24"/>
        </w:rPr>
        <w:t>aradoxus</w:t>
      </w:r>
      <w:proofErr w:type="spellEnd"/>
      <w:r>
        <w:rPr>
          <w:rFonts w:ascii="Calibri" w:hAnsi="Calibri" w:cs="Calibri"/>
          <w:sz w:val="24"/>
        </w:rPr>
        <w:t>.</w:t>
      </w:r>
    </w:p>
    <w:p w14:paraId="0D195E8B" w14:textId="77777777" w:rsidR="006033AF" w:rsidRDefault="006033AF">
      <w:pPr>
        <w:pStyle w:val="Normal1"/>
        <w:spacing w:line="240" w:lineRule="auto"/>
      </w:pPr>
    </w:p>
    <w:p w14:paraId="214CAF2C" w14:textId="49D15268" w:rsidR="006033AF" w:rsidRPr="00342EC0" w:rsidRDefault="006033AF">
      <w:pPr>
        <w:pStyle w:val="Normal1"/>
        <w:spacing w:line="240" w:lineRule="auto"/>
        <w:rPr>
          <w:b/>
        </w:rPr>
      </w:pPr>
      <w:r>
        <w:rPr>
          <w:rFonts w:ascii="Calibri" w:hAnsi="Calibri" w:cs="Calibri"/>
          <w:sz w:val="24"/>
        </w:rPr>
        <w:t>Normally</w:t>
      </w:r>
      <w:r w:rsidR="00E161C6">
        <w:rPr>
          <w:rFonts w:ascii="Calibri" w:hAnsi="Calibri" w:cs="Calibri"/>
          <w:sz w:val="24"/>
        </w:rPr>
        <w:t>,</w:t>
      </w:r>
      <w:r>
        <w:rPr>
          <w:rFonts w:ascii="Calibri" w:hAnsi="Calibri" w:cs="Calibri"/>
          <w:sz w:val="24"/>
        </w:rPr>
        <w:t xml:space="preserve"> the systolic blood pressure is lower on inspiration due to decreased </w:t>
      </w:r>
      <w:proofErr w:type="spellStart"/>
      <w:r>
        <w:rPr>
          <w:rFonts w:ascii="Calibri" w:hAnsi="Calibri" w:cs="Calibri"/>
          <w:sz w:val="24"/>
        </w:rPr>
        <w:t>intrathoracic</w:t>
      </w:r>
      <w:proofErr w:type="spellEnd"/>
      <w:r>
        <w:rPr>
          <w:rFonts w:ascii="Calibri" w:hAnsi="Calibri" w:cs="Calibri"/>
          <w:sz w:val="24"/>
        </w:rPr>
        <w:t xml:space="preserve"> pressure. A</w:t>
      </w:r>
      <w:r w:rsidR="000824E6">
        <w:rPr>
          <w:rFonts w:ascii="Calibri" w:hAnsi="Calibri" w:cs="Calibri"/>
          <w:sz w:val="24"/>
        </w:rPr>
        <w:t>n a</w:t>
      </w:r>
      <w:r>
        <w:rPr>
          <w:rFonts w:ascii="Calibri" w:hAnsi="Calibri" w:cs="Calibri"/>
          <w:sz w:val="24"/>
        </w:rPr>
        <w:t xml:space="preserve">bnormally large fall (more than 10 mmHg) in systolic blood pressure on inspiration is defined as </w:t>
      </w:r>
      <w:proofErr w:type="spellStart"/>
      <w:r>
        <w:rPr>
          <w:rFonts w:ascii="Calibri" w:hAnsi="Calibri" w:cs="Calibri"/>
          <w:sz w:val="24"/>
        </w:rPr>
        <w:t>pulsus</w:t>
      </w:r>
      <w:proofErr w:type="spellEnd"/>
      <w:r>
        <w:rPr>
          <w:rFonts w:ascii="Calibri" w:hAnsi="Calibri" w:cs="Calibri"/>
          <w:sz w:val="24"/>
        </w:rPr>
        <w:t xml:space="preserve"> </w:t>
      </w:r>
      <w:proofErr w:type="spellStart"/>
      <w:r>
        <w:rPr>
          <w:rFonts w:ascii="Calibri" w:hAnsi="Calibri" w:cs="Calibri"/>
          <w:sz w:val="24"/>
        </w:rPr>
        <w:t>paradoxus</w:t>
      </w:r>
      <w:proofErr w:type="spellEnd"/>
      <w:r>
        <w:rPr>
          <w:rFonts w:ascii="Calibri" w:hAnsi="Calibri" w:cs="Calibri"/>
          <w:sz w:val="24"/>
        </w:rPr>
        <w:t xml:space="preserve"> and is most commonly associated with cardiac </w:t>
      </w:r>
      <w:proofErr w:type="spellStart"/>
      <w:r>
        <w:rPr>
          <w:rFonts w:ascii="Calibri" w:hAnsi="Calibri" w:cs="Calibri"/>
          <w:sz w:val="24"/>
        </w:rPr>
        <w:t>tamponade</w:t>
      </w:r>
      <w:proofErr w:type="spellEnd"/>
      <w:r>
        <w:rPr>
          <w:rFonts w:ascii="Calibri" w:hAnsi="Calibri" w:cs="Calibri"/>
          <w:sz w:val="24"/>
        </w:rPr>
        <w:t xml:space="preserve"> or severe chronic obstructive pulmonary disease</w:t>
      </w:r>
      <w:r w:rsidR="0019052B">
        <w:rPr>
          <w:rFonts w:ascii="Calibri" w:hAnsi="Calibri" w:cs="Calibri"/>
          <w:b/>
          <w:sz w:val="24"/>
        </w:rPr>
        <w:t>.</w:t>
      </w:r>
    </w:p>
    <w:p w14:paraId="15E8F910" w14:textId="77777777" w:rsidR="006033AF" w:rsidRDefault="006033AF">
      <w:pPr>
        <w:pStyle w:val="Normal1"/>
        <w:spacing w:line="240" w:lineRule="auto"/>
      </w:pPr>
    </w:p>
    <w:p w14:paraId="25A798A1" w14:textId="3CF0BE2C" w:rsidR="006033AF" w:rsidRPr="008D5665" w:rsidRDefault="00DC74E9">
      <w:pPr>
        <w:pStyle w:val="Normal1"/>
        <w:spacing w:line="240" w:lineRule="auto"/>
      </w:pPr>
      <w:r w:rsidRPr="008D5665">
        <w:rPr>
          <w:rFonts w:ascii="Calibri" w:hAnsi="Calibri" w:cs="Calibri"/>
          <w:sz w:val="24"/>
        </w:rPr>
        <w:t>4</w:t>
      </w:r>
      <w:r w:rsidR="006033AF" w:rsidRPr="008D5665">
        <w:rPr>
          <w:rFonts w:ascii="Calibri" w:hAnsi="Calibri" w:cs="Calibri"/>
          <w:sz w:val="24"/>
        </w:rPr>
        <w:t>.1 Inflate the cuff to 30</w:t>
      </w:r>
      <w:r w:rsidR="00B66BBB" w:rsidRPr="008D5665">
        <w:rPr>
          <w:rFonts w:ascii="Calibri" w:hAnsi="Calibri" w:cs="Calibri"/>
          <w:sz w:val="24"/>
        </w:rPr>
        <w:t xml:space="preserve"> </w:t>
      </w:r>
      <w:r w:rsidR="006033AF" w:rsidRPr="008D5665">
        <w:rPr>
          <w:rFonts w:ascii="Calibri" w:hAnsi="Calibri" w:cs="Calibri"/>
          <w:sz w:val="24"/>
        </w:rPr>
        <w:t>mmHg higher than the systolic pressure determined during blood pressure measurement</w:t>
      </w:r>
      <w:r w:rsidR="00A9603E" w:rsidRPr="008D5665">
        <w:rPr>
          <w:rFonts w:ascii="Calibri" w:hAnsi="Calibri" w:cs="Calibri"/>
          <w:sz w:val="24"/>
        </w:rPr>
        <w:t>.</w:t>
      </w:r>
    </w:p>
    <w:p w14:paraId="29972CB6" w14:textId="77777777" w:rsidR="006033AF" w:rsidRPr="008D5665" w:rsidRDefault="006033AF">
      <w:pPr>
        <w:pStyle w:val="Normal1"/>
        <w:spacing w:line="240" w:lineRule="auto"/>
      </w:pPr>
      <w:r w:rsidRPr="008D5665">
        <w:rPr>
          <w:rFonts w:ascii="Calibri" w:hAnsi="Calibri" w:cs="Calibri"/>
          <w:sz w:val="24"/>
        </w:rPr>
        <w:t xml:space="preserve"> </w:t>
      </w:r>
    </w:p>
    <w:p w14:paraId="279AFBE4" w14:textId="342D38E3" w:rsidR="006033AF" w:rsidRPr="008D5665" w:rsidRDefault="00DC74E9">
      <w:pPr>
        <w:pStyle w:val="Normal1"/>
        <w:spacing w:line="240" w:lineRule="auto"/>
      </w:pPr>
      <w:r w:rsidRPr="008D5665">
        <w:rPr>
          <w:rFonts w:ascii="Calibri" w:hAnsi="Calibri" w:cs="Calibri"/>
          <w:sz w:val="24"/>
        </w:rPr>
        <w:t>4</w:t>
      </w:r>
      <w:r w:rsidR="006033AF" w:rsidRPr="008D5665">
        <w:rPr>
          <w:rFonts w:ascii="Calibri" w:hAnsi="Calibri" w:cs="Calibri"/>
          <w:sz w:val="24"/>
        </w:rPr>
        <w:t>.2 Deflate at 2</w:t>
      </w:r>
      <w:r w:rsidR="00B66BBB" w:rsidRPr="008D5665">
        <w:rPr>
          <w:rFonts w:ascii="Calibri" w:hAnsi="Calibri" w:cs="Calibri"/>
          <w:sz w:val="24"/>
        </w:rPr>
        <w:t xml:space="preserve"> </w:t>
      </w:r>
      <w:r w:rsidR="006033AF" w:rsidRPr="008D5665">
        <w:rPr>
          <w:rFonts w:ascii="Calibri" w:hAnsi="Calibri" w:cs="Calibri"/>
          <w:sz w:val="24"/>
        </w:rPr>
        <w:t xml:space="preserve">mmHg/sec until the first </w:t>
      </w:r>
      <w:proofErr w:type="spellStart"/>
      <w:r w:rsidR="006033AF" w:rsidRPr="008D5665">
        <w:rPr>
          <w:rFonts w:ascii="Calibri" w:hAnsi="Calibri" w:cs="Calibri"/>
          <w:sz w:val="24"/>
        </w:rPr>
        <w:t>Korotkoff</w:t>
      </w:r>
      <w:proofErr w:type="spellEnd"/>
      <w:r w:rsidR="006033AF" w:rsidRPr="008D5665">
        <w:rPr>
          <w:rFonts w:ascii="Calibri" w:hAnsi="Calibri" w:cs="Calibri"/>
          <w:sz w:val="24"/>
        </w:rPr>
        <w:t xml:space="preserve"> sound is audible on expiration (sound should be intermittent rather than every h</w:t>
      </w:r>
      <w:r w:rsidR="005E6FBA" w:rsidRPr="008D5665">
        <w:rPr>
          <w:rFonts w:ascii="Calibri" w:hAnsi="Calibri" w:cs="Calibri"/>
          <w:sz w:val="24"/>
        </w:rPr>
        <w:t>eart</w:t>
      </w:r>
      <w:r w:rsidR="006033AF" w:rsidRPr="008D5665">
        <w:rPr>
          <w:rFonts w:ascii="Calibri" w:hAnsi="Calibri" w:cs="Calibri"/>
          <w:sz w:val="24"/>
        </w:rPr>
        <w:t>beat, corresponding to higher blood pressure on expiration). Note the measurement</w:t>
      </w:r>
      <w:r w:rsidR="00CE4842" w:rsidRPr="008D5665">
        <w:rPr>
          <w:rFonts w:ascii="Calibri" w:hAnsi="Calibri" w:cs="Calibri"/>
          <w:sz w:val="24"/>
        </w:rPr>
        <w:t>.</w:t>
      </w:r>
    </w:p>
    <w:p w14:paraId="7FBE0F06" w14:textId="77777777" w:rsidR="006033AF" w:rsidRPr="008D5665" w:rsidRDefault="006033AF">
      <w:pPr>
        <w:pStyle w:val="Normal1"/>
        <w:spacing w:line="240" w:lineRule="auto"/>
      </w:pPr>
    </w:p>
    <w:p w14:paraId="39535809" w14:textId="19196A39" w:rsidR="006033AF" w:rsidRPr="008D5665" w:rsidRDefault="00DC74E9">
      <w:pPr>
        <w:pStyle w:val="Normal1"/>
        <w:spacing w:line="240" w:lineRule="auto"/>
      </w:pPr>
      <w:r w:rsidRPr="008D5665">
        <w:rPr>
          <w:rFonts w:ascii="Calibri" w:hAnsi="Calibri" w:cs="Calibri"/>
          <w:sz w:val="24"/>
        </w:rPr>
        <w:t>4</w:t>
      </w:r>
      <w:r w:rsidR="006033AF" w:rsidRPr="008D5665">
        <w:rPr>
          <w:rFonts w:ascii="Calibri" w:hAnsi="Calibri" w:cs="Calibri"/>
          <w:sz w:val="24"/>
        </w:rPr>
        <w:t>.3 Continue to deflate the cuff at 2</w:t>
      </w:r>
      <w:r w:rsidR="00B66BBB" w:rsidRPr="008D5665">
        <w:rPr>
          <w:rFonts w:ascii="Calibri" w:hAnsi="Calibri" w:cs="Calibri"/>
          <w:sz w:val="24"/>
        </w:rPr>
        <w:t xml:space="preserve"> </w:t>
      </w:r>
      <w:r w:rsidR="006033AF" w:rsidRPr="008D5665">
        <w:rPr>
          <w:rFonts w:ascii="Calibri" w:hAnsi="Calibri" w:cs="Calibri"/>
          <w:sz w:val="24"/>
        </w:rPr>
        <w:t xml:space="preserve">mmHg/sec until the </w:t>
      </w:r>
      <w:proofErr w:type="spellStart"/>
      <w:r w:rsidR="006033AF" w:rsidRPr="008D5665">
        <w:rPr>
          <w:rFonts w:ascii="Calibri" w:hAnsi="Calibri" w:cs="Calibri"/>
          <w:sz w:val="24"/>
        </w:rPr>
        <w:t>Korotkoff</w:t>
      </w:r>
      <w:proofErr w:type="spellEnd"/>
      <w:r w:rsidR="006033AF" w:rsidRPr="008D5665">
        <w:rPr>
          <w:rFonts w:ascii="Calibri" w:hAnsi="Calibri" w:cs="Calibri"/>
          <w:sz w:val="24"/>
        </w:rPr>
        <w:t xml:space="preserve"> sounds are audible on both expiration and inspiration (every heartbeat). Lower blood pressure on inspiration is due to </w:t>
      </w:r>
      <w:r w:rsidR="00325A77" w:rsidRPr="008D5665">
        <w:rPr>
          <w:rFonts w:ascii="Calibri" w:hAnsi="Calibri" w:cs="Calibri"/>
          <w:sz w:val="24"/>
        </w:rPr>
        <w:t xml:space="preserve">a </w:t>
      </w:r>
      <w:r w:rsidR="006033AF" w:rsidRPr="008D5665">
        <w:rPr>
          <w:rFonts w:ascii="Calibri" w:hAnsi="Calibri" w:cs="Calibri"/>
          <w:sz w:val="24"/>
        </w:rPr>
        <w:t xml:space="preserve">decrease in </w:t>
      </w:r>
      <w:proofErr w:type="spellStart"/>
      <w:r w:rsidR="006033AF" w:rsidRPr="008D5665">
        <w:rPr>
          <w:rFonts w:ascii="Calibri" w:hAnsi="Calibri" w:cs="Calibri"/>
          <w:sz w:val="24"/>
        </w:rPr>
        <w:t>intrathoracic</w:t>
      </w:r>
      <w:proofErr w:type="spellEnd"/>
      <w:r w:rsidR="006033AF" w:rsidRPr="008D5665">
        <w:rPr>
          <w:rFonts w:ascii="Calibri" w:hAnsi="Calibri" w:cs="Calibri"/>
          <w:sz w:val="24"/>
        </w:rPr>
        <w:t xml:space="preserve"> pressure.</w:t>
      </w:r>
    </w:p>
    <w:p w14:paraId="4D6518AD" w14:textId="77777777" w:rsidR="006033AF" w:rsidRPr="008D5665" w:rsidRDefault="006033AF">
      <w:pPr>
        <w:pStyle w:val="Normal1"/>
        <w:spacing w:line="240" w:lineRule="auto"/>
      </w:pPr>
      <w:r w:rsidRPr="008D5665">
        <w:rPr>
          <w:rFonts w:ascii="Calibri" w:hAnsi="Calibri" w:cs="Calibri"/>
          <w:sz w:val="24"/>
        </w:rPr>
        <w:t xml:space="preserve"> </w:t>
      </w:r>
    </w:p>
    <w:p w14:paraId="3A7082A9" w14:textId="7F0CD0F7" w:rsidR="006033AF" w:rsidRDefault="00DC74E9">
      <w:pPr>
        <w:pStyle w:val="Normal1"/>
        <w:spacing w:line="240" w:lineRule="auto"/>
      </w:pPr>
      <w:r w:rsidRPr="008D5665">
        <w:rPr>
          <w:rFonts w:ascii="Calibri" w:hAnsi="Calibri" w:cs="Calibri"/>
          <w:sz w:val="24"/>
        </w:rPr>
        <w:t>4</w:t>
      </w:r>
      <w:r w:rsidR="006033AF" w:rsidRPr="008D5665">
        <w:rPr>
          <w:rFonts w:ascii="Calibri" w:hAnsi="Calibri" w:cs="Calibri"/>
          <w:sz w:val="24"/>
        </w:rPr>
        <w:t>.4 Calculate the difference between systolic blood pressure on expiration and inspiration.</w:t>
      </w:r>
      <w:r w:rsidR="006033AF">
        <w:rPr>
          <w:rFonts w:ascii="Calibri" w:hAnsi="Calibri" w:cs="Calibri"/>
          <w:sz w:val="24"/>
        </w:rPr>
        <w:t xml:space="preserve">  </w:t>
      </w:r>
    </w:p>
    <w:p w14:paraId="095150C2" w14:textId="77777777" w:rsidR="006033AF" w:rsidRDefault="006033AF">
      <w:pPr>
        <w:pStyle w:val="Normal1"/>
        <w:spacing w:line="240" w:lineRule="auto"/>
      </w:pPr>
      <w:r>
        <w:rPr>
          <w:rFonts w:ascii="Calibri" w:hAnsi="Calibri" w:cs="Calibri"/>
          <w:sz w:val="24"/>
        </w:rPr>
        <w:t xml:space="preserve"> </w:t>
      </w:r>
    </w:p>
    <w:p w14:paraId="0F93E145" w14:textId="77777777" w:rsidR="006033AF" w:rsidRDefault="006033AF">
      <w:pPr>
        <w:pStyle w:val="Normal1"/>
        <w:spacing w:line="240" w:lineRule="auto"/>
      </w:pPr>
    </w:p>
    <w:p w14:paraId="3735CFC9" w14:textId="29B97FC7" w:rsidR="006033AF" w:rsidRPr="00342EC0" w:rsidRDefault="00DC74E9">
      <w:pPr>
        <w:pStyle w:val="Normal1"/>
        <w:spacing w:line="240" w:lineRule="auto"/>
        <w:rPr>
          <w:rFonts w:ascii="Calibri" w:hAnsi="Calibri" w:cs="Calibri"/>
          <w:sz w:val="24"/>
        </w:rPr>
      </w:pPr>
      <w:r>
        <w:rPr>
          <w:rFonts w:ascii="Calibri" w:hAnsi="Calibri" w:cs="Calibri"/>
          <w:sz w:val="24"/>
        </w:rPr>
        <w:lastRenderedPageBreak/>
        <w:t>5</w:t>
      </w:r>
      <w:r w:rsidR="006033AF" w:rsidRPr="00342EC0">
        <w:rPr>
          <w:rFonts w:ascii="Calibri" w:hAnsi="Calibri" w:cs="Calibri"/>
          <w:sz w:val="24"/>
        </w:rPr>
        <w:t>. Orthostatic or Po</w:t>
      </w:r>
      <w:r w:rsidR="00342EC0" w:rsidRPr="00342EC0">
        <w:rPr>
          <w:rFonts w:ascii="Calibri" w:hAnsi="Calibri" w:cs="Calibri"/>
          <w:sz w:val="24"/>
        </w:rPr>
        <w:t>stural blood pressure measuring</w:t>
      </w:r>
      <w:r w:rsidR="00325A77">
        <w:rPr>
          <w:rFonts w:ascii="Calibri" w:hAnsi="Calibri" w:cs="Calibri"/>
          <w:sz w:val="24"/>
        </w:rPr>
        <w:t>.</w:t>
      </w:r>
    </w:p>
    <w:p w14:paraId="46A39272" w14:textId="77777777" w:rsidR="00342EC0" w:rsidRDefault="00342EC0">
      <w:pPr>
        <w:pStyle w:val="Normal1"/>
        <w:spacing w:line="240" w:lineRule="auto"/>
      </w:pPr>
    </w:p>
    <w:p w14:paraId="267122F2" w14:textId="7E5333D9" w:rsidR="006033AF" w:rsidRPr="00342EC0" w:rsidRDefault="00342EC0">
      <w:pPr>
        <w:pStyle w:val="Normal1"/>
        <w:spacing w:line="240" w:lineRule="auto"/>
        <w:rPr>
          <w:rFonts w:asciiTheme="minorHAnsi" w:hAnsiTheme="minorHAnsi"/>
          <w:color w:val="auto"/>
          <w:sz w:val="24"/>
          <w:szCs w:val="24"/>
        </w:rPr>
      </w:pPr>
      <w:r w:rsidRPr="00342EC0">
        <w:rPr>
          <w:rStyle w:val="apple-converted-space"/>
          <w:rFonts w:asciiTheme="minorHAnsi" w:hAnsiTheme="minorHAnsi"/>
          <w:bCs/>
          <w:color w:val="auto"/>
          <w:sz w:val="24"/>
          <w:szCs w:val="24"/>
          <w:shd w:val="clear" w:color="auto" w:fill="FFFFFF"/>
        </w:rPr>
        <w:t xml:space="preserve">An orthostatic hypotension is an abnormal </w:t>
      </w:r>
      <w:r w:rsidRPr="00342EC0">
        <w:rPr>
          <w:rFonts w:asciiTheme="minorHAnsi" w:hAnsiTheme="minorHAnsi"/>
          <w:bCs/>
          <w:color w:val="auto"/>
          <w:sz w:val="24"/>
          <w:szCs w:val="24"/>
          <w:shd w:val="clear" w:color="auto" w:fill="FFFFFF"/>
        </w:rPr>
        <w:t xml:space="preserve">decrease in systolic blood pressure of 20 mmHg or a decrease in diastolic blood pressure of 10 mmHg within </w:t>
      </w:r>
      <w:r w:rsidR="00B66BBB">
        <w:rPr>
          <w:rFonts w:asciiTheme="minorHAnsi" w:hAnsiTheme="minorHAnsi"/>
          <w:bCs/>
          <w:color w:val="auto"/>
          <w:sz w:val="24"/>
          <w:szCs w:val="24"/>
          <w:shd w:val="clear" w:color="auto" w:fill="FFFFFF"/>
        </w:rPr>
        <w:t>3</w:t>
      </w:r>
      <w:r w:rsidRPr="00342EC0">
        <w:rPr>
          <w:rFonts w:asciiTheme="minorHAnsi" w:hAnsiTheme="minorHAnsi"/>
          <w:bCs/>
          <w:color w:val="auto"/>
          <w:sz w:val="24"/>
          <w:szCs w:val="24"/>
          <w:shd w:val="clear" w:color="auto" w:fill="FFFFFF"/>
        </w:rPr>
        <w:t xml:space="preserve"> min of standing compared with blood pressure in supine or sitting position.</w:t>
      </w:r>
      <w:r w:rsidRPr="00342EC0">
        <w:rPr>
          <w:rStyle w:val="apple-converted-space"/>
          <w:rFonts w:asciiTheme="minorHAnsi" w:hAnsiTheme="minorHAnsi"/>
          <w:bCs/>
          <w:color w:val="auto"/>
          <w:sz w:val="24"/>
          <w:szCs w:val="24"/>
          <w:shd w:val="clear" w:color="auto" w:fill="FFFFFF"/>
        </w:rPr>
        <w:t> </w:t>
      </w:r>
      <w:r w:rsidRPr="00342EC0">
        <w:rPr>
          <w:rFonts w:asciiTheme="minorHAnsi" w:hAnsiTheme="minorHAnsi" w:cs="Calibri"/>
          <w:color w:val="auto"/>
          <w:sz w:val="24"/>
          <w:szCs w:val="24"/>
        </w:rPr>
        <w:t>This can result from</w:t>
      </w:r>
      <w:r w:rsidR="006033AF" w:rsidRPr="00342EC0">
        <w:rPr>
          <w:rFonts w:asciiTheme="minorHAnsi" w:hAnsiTheme="minorHAnsi" w:cs="Calibri"/>
          <w:color w:val="auto"/>
          <w:sz w:val="24"/>
          <w:szCs w:val="24"/>
        </w:rPr>
        <w:t xml:space="preserve"> compromised venous return and subsequent decrease in cardiac output. </w:t>
      </w:r>
      <w:r w:rsidRPr="00342EC0">
        <w:rPr>
          <w:rFonts w:asciiTheme="minorHAnsi" w:hAnsiTheme="minorHAnsi" w:cs="Calibri"/>
          <w:color w:val="auto"/>
          <w:sz w:val="24"/>
          <w:szCs w:val="24"/>
        </w:rPr>
        <w:t>Orthostatic hypoten</w:t>
      </w:r>
      <w:r w:rsidR="00B66BBB">
        <w:rPr>
          <w:rFonts w:asciiTheme="minorHAnsi" w:hAnsiTheme="minorHAnsi" w:cs="Calibri"/>
          <w:color w:val="auto"/>
          <w:sz w:val="24"/>
          <w:szCs w:val="24"/>
        </w:rPr>
        <w:t>s</w:t>
      </w:r>
      <w:r w:rsidRPr="00342EC0">
        <w:rPr>
          <w:rFonts w:asciiTheme="minorHAnsi" w:hAnsiTheme="minorHAnsi" w:cs="Calibri"/>
          <w:color w:val="auto"/>
          <w:sz w:val="24"/>
          <w:szCs w:val="24"/>
        </w:rPr>
        <w:t xml:space="preserve">ion can </w:t>
      </w:r>
      <w:r w:rsidR="006033AF" w:rsidRPr="00342EC0">
        <w:rPr>
          <w:rFonts w:asciiTheme="minorHAnsi" w:hAnsiTheme="minorHAnsi" w:cs="Calibri"/>
          <w:color w:val="auto"/>
          <w:sz w:val="24"/>
          <w:szCs w:val="24"/>
        </w:rPr>
        <w:t>happen transiently in people of all ages, but occurs most commonly in elderly patients.</w:t>
      </w:r>
      <w:r w:rsidRPr="00342EC0">
        <w:rPr>
          <w:rFonts w:asciiTheme="minorHAnsi" w:hAnsiTheme="minorHAnsi" w:cs="Calibri"/>
          <w:color w:val="auto"/>
          <w:sz w:val="24"/>
          <w:szCs w:val="24"/>
        </w:rPr>
        <w:t xml:space="preserve"> Some </w:t>
      </w:r>
      <w:r w:rsidR="006033AF" w:rsidRPr="00342EC0">
        <w:rPr>
          <w:rFonts w:asciiTheme="minorHAnsi" w:hAnsiTheme="minorHAnsi" w:cs="Calibri"/>
          <w:color w:val="auto"/>
          <w:sz w:val="24"/>
          <w:szCs w:val="24"/>
        </w:rPr>
        <w:t xml:space="preserve">potential causes include blood loss, medications, and disease of </w:t>
      </w:r>
      <w:r w:rsidR="000824E6">
        <w:rPr>
          <w:rFonts w:asciiTheme="minorHAnsi" w:hAnsiTheme="minorHAnsi" w:cs="Calibri"/>
          <w:color w:val="auto"/>
          <w:sz w:val="24"/>
          <w:szCs w:val="24"/>
        </w:rPr>
        <w:t xml:space="preserve">the </w:t>
      </w:r>
      <w:r w:rsidR="006033AF" w:rsidRPr="00342EC0">
        <w:rPr>
          <w:rFonts w:asciiTheme="minorHAnsi" w:hAnsiTheme="minorHAnsi" w:cs="Calibri"/>
          <w:color w:val="auto"/>
          <w:sz w:val="24"/>
          <w:szCs w:val="24"/>
        </w:rPr>
        <w:t>autonomic nervous system.</w:t>
      </w:r>
    </w:p>
    <w:p w14:paraId="5D5657FB" w14:textId="77777777" w:rsidR="006033AF" w:rsidRDefault="006033AF">
      <w:pPr>
        <w:pStyle w:val="Normal1"/>
        <w:spacing w:line="240" w:lineRule="auto"/>
      </w:pPr>
    </w:p>
    <w:p w14:paraId="547A2F9E" w14:textId="41C6D29A" w:rsidR="006033AF" w:rsidRPr="008D5665" w:rsidRDefault="00DC74E9">
      <w:pPr>
        <w:pStyle w:val="Normal1"/>
        <w:spacing w:line="240" w:lineRule="auto"/>
      </w:pPr>
      <w:r w:rsidRPr="008D5665">
        <w:rPr>
          <w:rFonts w:ascii="Calibri" w:hAnsi="Calibri" w:cs="Calibri"/>
          <w:sz w:val="24"/>
        </w:rPr>
        <w:t>5</w:t>
      </w:r>
      <w:r w:rsidR="006033AF" w:rsidRPr="008D5665">
        <w:rPr>
          <w:rFonts w:ascii="Calibri" w:hAnsi="Calibri" w:cs="Calibri"/>
          <w:sz w:val="24"/>
        </w:rPr>
        <w:t xml:space="preserve">.1 </w:t>
      </w:r>
      <w:r w:rsidR="000824E6">
        <w:rPr>
          <w:rFonts w:ascii="Calibri" w:hAnsi="Calibri" w:cs="Calibri"/>
          <w:sz w:val="24"/>
        </w:rPr>
        <w:t>Place</w:t>
      </w:r>
      <w:r w:rsidR="000824E6" w:rsidRPr="008D5665">
        <w:rPr>
          <w:rFonts w:ascii="Calibri" w:hAnsi="Calibri" w:cs="Calibri"/>
          <w:sz w:val="24"/>
        </w:rPr>
        <w:t xml:space="preserve"> </w:t>
      </w:r>
      <w:r w:rsidR="00B66BBB" w:rsidRPr="008D5665">
        <w:rPr>
          <w:rFonts w:ascii="Calibri" w:hAnsi="Calibri" w:cs="Calibri"/>
          <w:sz w:val="24"/>
        </w:rPr>
        <w:t>the</w:t>
      </w:r>
      <w:r w:rsidR="006033AF" w:rsidRPr="008D5665">
        <w:rPr>
          <w:rFonts w:ascii="Calibri" w:hAnsi="Calibri" w:cs="Calibri"/>
          <w:sz w:val="24"/>
        </w:rPr>
        <w:t xml:space="preserve"> patient in a supine position. Wait for a minimum of 5 min </w:t>
      </w:r>
      <w:r w:rsidR="000824E6">
        <w:rPr>
          <w:rFonts w:ascii="Calibri" w:hAnsi="Calibri" w:cs="Calibri"/>
          <w:sz w:val="24"/>
        </w:rPr>
        <w:t xml:space="preserve">before </w:t>
      </w:r>
      <w:r w:rsidR="006033AF" w:rsidRPr="008D5665">
        <w:rPr>
          <w:rFonts w:ascii="Calibri" w:hAnsi="Calibri" w:cs="Calibri"/>
          <w:sz w:val="24"/>
        </w:rPr>
        <w:t xml:space="preserve">obtaining </w:t>
      </w:r>
      <w:r w:rsidR="00B66BBB" w:rsidRPr="008D5665">
        <w:rPr>
          <w:rFonts w:ascii="Calibri" w:hAnsi="Calibri" w:cs="Calibri"/>
          <w:sz w:val="24"/>
        </w:rPr>
        <w:t>the</w:t>
      </w:r>
      <w:r w:rsidR="006033AF" w:rsidRPr="008D5665">
        <w:rPr>
          <w:rFonts w:ascii="Calibri" w:hAnsi="Calibri" w:cs="Calibri"/>
          <w:sz w:val="24"/>
        </w:rPr>
        <w:t xml:space="preserve"> reading.</w:t>
      </w:r>
    </w:p>
    <w:p w14:paraId="6E81AEC4" w14:textId="77777777" w:rsidR="006033AF" w:rsidRPr="008D5665" w:rsidRDefault="006033AF">
      <w:pPr>
        <w:pStyle w:val="Normal1"/>
        <w:spacing w:line="240" w:lineRule="auto"/>
      </w:pPr>
    </w:p>
    <w:p w14:paraId="001A8467" w14:textId="4AE9107D" w:rsidR="006033AF" w:rsidRPr="008D5665" w:rsidRDefault="00DC74E9">
      <w:pPr>
        <w:pStyle w:val="Normal1"/>
        <w:spacing w:line="240" w:lineRule="auto"/>
      </w:pPr>
      <w:r w:rsidRPr="008D5665">
        <w:rPr>
          <w:rFonts w:ascii="Calibri" w:hAnsi="Calibri" w:cs="Calibri"/>
          <w:sz w:val="24"/>
        </w:rPr>
        <w:t>5</w:t>
      </w:r>
      <w:r w:rsidR="006033AF" w:rsidRPr="008D5665">
        <w:rPr>
          <w:rFonts w:ascii="Calibri" w:hAnsi="Calibri" w:cs="Calibri"/>
          <w:sz w:val="24"/>
        </w:rPr>
        <w:t>.2 Obtain a blood pressure measurement as described.</w:t>
      </w:r>
    </w:p>
    <w:p w14:paraId="145605D0" w14:textId="77777777" w:rsidR="006033AF" w:rsidRPr="008D5665" w:rsidRDefault="006033AF">
      <w:pPr>
        <w:pStyle w:val="Normal1"/>
        <w:spacing w:line="240" w:lineRule="auto"/>
      </w:pPr>
    </w:p>
    <w:p w14:paraId="4329BE5A" w14:textId="6A2A6852" w:rsidR="006033AF" w:rsidRPr="008D5665" w:rsidRDefault="00DC74E9">
      <w:pPr>
        <w:pStyle w:val="Normal1"/>
        <w:spacing w:line="240" w:lineRule="auto"/>
      </w:pPr>
      <w:r w:rsidRPr="008D5665">
        <w:rPr>
          <w:rFonts w:ascii="Calibri" w:hAnsi="Calibri" w:cs="Calibri"/>
          <w:sz w:val="24"/>
        </w:rPr>
        <w:t>5</w:t>
      </w:r>
      <w:r w:rsidR="006033AF" w:rsidRPr="008D5665">
        <w:rPr>
          <w:rFonts w:ascii="Calibri" w:hAnsi="Calibri" w:cs="Calibri"/>
          <w:sz w:val="24"/>
        </w:rPr>
        <w:t xml:space="preserve">.3 Record </w:t>
      </w:r>
      <w:r w:rsidR="009E2B4B" w:rsidRPr="008D5665">
        <w:rPr>
          <w:rFonts w:ascii="Calibri" w:hAnsi="Calibri" w:cs="Calibri"/>
          <w:sz w:val="24"/>
        </w:rPr>
        <w:t>the measurement on the vital signs</w:t>
      </w:r>
      <w:r w:rsidR="006033AF" w:rsidRPr="008D5665">
        <w:rPr>
          <w:rFonts w:ascii="Calibri" w:hAnsi="Calibri" w:cs="Calibri"/>
          <w:sz w:val="24"/>
        </w:rPr>
        <w:t xml:space="preserve"> sheet. Make sure to note the position of the patient.</w:t>
      </w:r>
    </w:p>
    <w:p w14:paraId="337856F9" w14:textId="77777777" w:rsidR="006033AF" w:rsidRPr="008D5665" w:rsidRDefault="006033AF">
      <w:pPr>
        <w:pStyle w:val="Normal1"/>
        <w:spacing w:line="240" w:lineRule="auto"/>
      </w:pPr>
    </w:p>
    <w:p w14:paraId="2AAD5710" w14:textId="71E541A3" w:rsidR="006033AF" w:rsidRPr="008D5665" w:rsidRDefault="00DC74E9">
      <w:pPr>
        <w:pStyle w:val="Normal1"/>
        <w:spacing w:line="240" w:lineRule="auto"/>
      </w:pPr>
      <w:r w:rsidRPr="008D5665">
        <w:rPr>
          <w:rFonts w:ascii="Calibri" w:hAnsi="Calibri" w:cs="Calibri"/>
          <w:sz w:val="24"/>
        </w:rPr>
        <w:t>5</w:t>
      </w:r>
      <w:r w:rsidR="006033AF" w:rsidRPr="008D5665">
        <w:rPr>
          <w:rFonts w:ascii="Calibri" w:hAnsi="Calibri" w:cs="Calibri"/>
          <w:sz w:val="24"/>
        </w:rPr>
        <w:t xml:space="preserve">.4 Have the patient stand and repeat the BP measurement after </w:t>
      </w:r>
      <w:r w:rsidR="009E2B4B" w:rsidRPr="008D5665">
        <w:rPr>
          <w:rFonts w:ascii="Calibri" w:hAnsi="Calibri" w:cs="Calibri"/>
          <w:sz w:val="24"/>
        </w:rPr>
        <w:t>3</w:t>
      </w:r>
      <w:r w:rsidR="006033AF" w:rsidRPr="008D5665">
        <w:rPr>
          <w:rFonts w:ascii="Calibri" w:hAnsi="Calibri" w:cs="Calibri"/>
          <w:sz w:val="24"/>
        </w:rPr>
        <w:t xml:space="preserve"> min of standing.</w:t>
      </w:r>
    </w:p>
    <w:p w14:paraId="56F1DB06" w14:textId="77777777" w:rsidR="006033AF" w:rsidRPr="008D5665" w:rsidRDefault="006033AF">
      <w:pPr>
        <w:pStyle w:val="Normal1"/>
        <w:spacing w:line="240" w:lineRule="auto"/>
      </w:pPr>
      <w:r w:rsidRPr="008D5665">
        <w:rPr>
          <w:rFonts w:ascii="Calibri" w:hAnsi="Calibri" w:cs="Calibri"/>
          <w:sz w:val="28"/>
        </w:rPr>
        <w:t xml:space="preserve"> </w:t>
      </w:r>
    </w:p>
    <w:p w14:paraId="351F9673" w14:textId="3375F5E5" w:rsidR="006033AF" w:rsidRDefault="00DC74E9">
      <w:pPr>
        <w:pStyle w:val="Normal1"/>
        <w:spacing w:line="240" w:lineRule="auto"/>
      </w:pPr>
      <w:r w:rsidRPr="008D5665">
        <w:rPr>
          <w:rFonts w:ascii="Calibri" w:hAnsi="Calibri" w:cs="Calibri"/>
          <w:sz w:val="24"/>
        </w:rPr>
        <w:t>5</w:t>
      </w:r>
      <w:r w:rsidR="006033AF" w:rsidRPr="008D5665">
        <w:rPr>
          <w:rFonts w:ascii="Calibri" w:hAnsi="Calibri" w:cs="Calibri"/>
          <w:sz w:val="24"/>
        </w:rPr>
        <w:t>.</w:t>
      </w:r>
      <w:r w:rsidR="00C639C5" w:rsidRPr="008D5665">
        <w:rPr>
          <w:rFonts w:ascii="Calibri" w:hAnsi="Calibri" w:cs="Calibri"/>
          <w:sz w:val="24"/>
        </w:rPr>
        <w:t>5</w:t>
      </w:r>
      <w:r w:rsidR="006033AF" w:rsidRPr="008D5665">
        <w:rPr>
          <w:rFonts w:ascii="Calibri" w:hAnsi="Calibri" w:cs="Calibri"/>
          <w:sz w:val="24"/>
        </w:rPr>
        <w:t xml:space="preserve"> Calculate the difference in pressures</w:t>
      </w:r>
      <w:r w:rsidR="006033AF">
        <w:rPr>
          <w:rFonts w:ascii="Calibri" w:hAnsi="Calibri" w:cs="Calibri"/>
          <w:sz w:val="24"/>
        </w:rPr>
        <w:t>. If there is a decrease of 20</w:t>
      </w:r>
      <w:r w:rsidR="00B66BBB">
        <w:rPr>
          <w:rFonts w:ascii="Calibri" w:hAnsi="Calibri" w:cs="Calibri"/>
          <w:sz w:val="24"/>
        </w:rPr>
        <w:t xml:space="preserve"> </w:t>
      </w:r>
      <w:r w:rsidR="006033AF">
        <w:rPr>
          <w:rFonts w:ascii="Calibri" w:hAnsi="Calibri" w:cs="Calibri"/>
          <w:sz w:val="24"/>
        </w:rPr>
        <w:t>mmHg or greater in the systolic pressure, or 10</w:t>
      </w:r>
      <w:r w:rsidR="00B66BBB">
        <w:rPr>
          <w:rFonts w:ascii="Calibri" w:hAnsi="Calibri" w:cs="Calibri"/>
          <w:sz w:val="24"/>
        </w:rPr>
        <w:t xml:space="preserve"> </w:t>
      </w:r>
      <w:r w:rsidR="006033AF">
        <w:rPr>
          <w:rFonts w:ascii="Calibri" w:hAnsi="Calibri" w:cs="Calibri"/>
          <w:sz w:val="24"/>
        </w:rPr>
        <w:t xml:space="preserve">mmHg or greater in the diastolic pressure, the patient has orthostatic hypotension.  </w:t>
      </w:r>
    </w:p>
    <w:p w14:paraId="17DB89E1" w14:textId="77777777" w:rsidR="006033AF" w:rsidRDefault="006033AF">
      <w:pPr>
        <w:pStyle w:val="Normal1"/>
        <w:spacing w:line="240" w:lineRule="auto"/>
      </w:pPr>
    </w:p>
    <w:p w14:paraId="5C4536E2" w14:textId="77777777" w:rsidR="006033AF" w:rsidRDefault="006033AF">
      <w:pPr>
        <w:pStyle w:val="Normal1"/>
        <w:spacing w:line="240" w:lineRule="auto"/>
      </w:pPr>
    </w:p>
    <w:p w14:paraId="66575424" w14:textId="77777777" w:rsidR="006033AF" w:rsidRPr="00A63666" w:rsidRDefault="006033AF">
      <w:pPr>
        <w:pStyle w:val="Normal1"/>
        <w:spacing w:line="240" w:lineRule="auto"/>
        <w:rPr>
          <w:b/>
        </w:rPr>
      </w:pPr>
      <w:r w:rsidRPr="00A63666">
        <w:rPr>
          <w:rFonts w:ascii="Calibri" w:hAnsi="Calibri" w:cs="Calibri"/>
          <w:b/>
          <w:sz w:val="28"/>
        </w:rPr>
        <w:t>Summary</w:t>
      </w:r>
    </w:p>
    <w:p w14:paraId="3F43D354" w14:textId="11CF31C2" w:rsidR="006033AF" w:rsidRDefault="006033AF">
      <w:pPr>
        <w:pStyle w:val="Normal1"/>
        <w:spacing w:line="240" w:lineRule="auto"/>
      </w:pPr>
    </w:p>
    <w:p w14:paraId="280F06B9" w14:textId="41507CF6" w:rsidR="006033AF" w:rsidRDefault="006033AF">
      <w:pPr>
        <w:pStyle w:val="Normal1"/>
        <w:spacing w:line="240" w:lineRule="auto"/>
      </w:pPr>
      <w:r>
        <w:rPr>
          <w:rFonts w:ascii="Calibri" w:hAnsi="Calibri" w:cs="Calibri"/>
          <w:color w:val="111111"/>
          <w:sz w:val="24"/>
          <w:highlight w:val="white"/>
        </w:rPr>
        <w:t xml:space="preserve">An accurate measurement of blood pressure is essential for timely diagnosis and treatment of abnormal BP. </w:t>
      </w:r>
      <w:r>
        <w:rPr>
          <w:rFonts w:ascii="Calibri" w:hAnsi="Calibri" w:cs="Calibri"/>
          <w:sz w:val="24"/>
        </w:rPr>
        <w:t xml:space="preserve">Although patients can sustain higher </w:t>
      </w:r>
      <w:r w:rsidR="009E2B4B">
        <w:rPr>
          <w:rFonts w:ascii="Calibri" w:hAnsi="Calibri" w:cs="Calibri"/>
          <w:sz w:val="24"/>
        </w:rPr>
        <w:t>blood pressure (hypertension</w:t>
      </w:r>
      <w:r>
        <w:rPr>
          <w:rFonts w:ascii="Calibri" w:hAnsi="Calibri" w:cs="Calibri"/>
          <w:sz w:val="24"/>
        </w:rPr>
        <w:t>) for a longer period of time</w:t>
      </w:r>
      <w:r w:rsidR="0034148B">
        <w:rPr>
          <w:rFonts w:ascii="Calibri" w:hAnsi="Calibri" w:cs="Calibri"/>
          <w:sz w:val="24"/>
        </w:rPr>
        <w:t>,</w:t>
      </w:r>
      <w:r>
        <w:rPr>
          <w:rFonts w:ascii="Calibri" w:hAnsi="Calibri" w:cs="Calibri"/>
          <w:sz w:val="24"/>
        </w:rPr>
        <w:t xml:space="preserve"> which is </w:t>
      </w:r>
      <w:r>
        <w:rPr>
          <w:rFonts w:ascii="Calibri" w:hAnsi="Calibri" w:cs="Calibri"/>
          <w:color w:val="111111"/>
          <w:sz w:val="24"/>
          <w:highlight w:val="white"/>
        </w:rPr>
        <w:t>a key factor in developing cardiovascular disease or stroke</w:t>
      </w:r>
      <w:r>
        <w:rPr>
          <w:rFonts w:ascii="Calibri" w:hAnsi="Calibri" w:cs="Calibri"/>
          <w:sz w:val="24"/>
        </w:rPr>
        <w:t xml:space="preserve">, a drastically low (hypotensive) or decreasing </w:t>
      </w:r>
      <w:r w:rsidR="009E2B4B">
        <w:rPr>
          <w:rFonts w:ascii="Calibri" w:hAnsi="Calibri" w:cs="Calibri"/>
          <w:sz w:val="24"/>
        </w:rPr>
        <w:t>blood pressure</w:t>
      </w:r>
      <w:r>
        <w:rPr>
          <w:rFonts w:ascii="Calibri" w:hAnsi="Calibri" w:cs="Calibri"/>
          <w:sz w:val="24"/>
        </w:rPr>
        <w:t xml:space="preserve"> can be fatal if not treated in time. Despite being a simple and non-invasive measurement</w:t>
      </w:r>
      <w:r w:rsidR="005718DE">
        <w:rPr>
          <w:rFonts w:ascii="Calibri" w:hAnsi="Calibri" w:cs="Calibri"/>
          <w:sz w:val="24"/>
        </w:rPr>
        <w:t>,</w:t>
      </w:r>
      <w:r>
        <w:rPr>
          <w:rFonts w:ascii="Calibri" w:hAnsi="Calibri" w:cs="Calibri"/>
          <w:sz w:val="24"/>
        </w:rPr>
        <w:t xml:space="preserve"> obtaining accurate BP is a skill that requires practice</w:t>
      </w:r>
      <w:r w:rsidR="005718DE">
        <w:rPr>
          <w:rFonts w:ascii="Calibri" w:hAnsi="Calibri" w:cs="Calibri"/>
          <w:sz w:val="24"/>
        </w:rPr>
        <w:t>,</w:t>
      </w:r>
      <w:r>
        <w:rPr>
          <w:rFonts w:ascii="Calibri" w:hAnsi="Calibri" w:cs="Calibri"/>
          <w:sz w:val="24"/>
        </w:rPr>
        <w:t xml:space="preserve"> and correct interpretation of the findings requir</w:t>
      </w:r>
      <w:r w:rsidR="005718DE">
        <w:rPr>
          <w:rFonts w:ascii="Calibri" w:hAnsi="Calibri" w:cs="Calibri"/>
          <w:sz w:val="24"/>
        </w:rPr>
        <w:t>es</w:t>
      </w:r>
      <w:r>
        <w:rPr>
          <w:rFonts w:ascii="Calibri" w:hAnsi="Calibri" w:cs="Calibri"/>
          <w:sz w:val="24"/>
        </w:rPr>
        <w:t xml:space="preserve"> good understanding of physiology and pathophysiology behind the principle of this procedure.</w:t>
      </w:r>
      <w:r w:rsidR="00B415C0">
        <w:rPr>
          <w:rFonts w:ascii="Calibri" w:hAnsi="Calibri" w:cs="Calibri"/>
          <w:sz w:val="24"/>
        </w:rPr>
        <w:t xml:space="preserve"> </w:t>
      </w:r>
    </w:p>
    <w:p w14:paraId="73A080FC" w14:textId="77777777" w:rsidR="0034148B" w:rsidRDefault="0034148B">
      <w:pPr>
        <w:pStyle w:val="Normal1"/>
        <w:spacing w:line="240" w:lineRule="auto"/>
        <w:rPr>
          <w:rFonts w:ascii="Calibri" w:hAnsi="Calibri" w:cs="Calibri"/>
          <w:sz w:val="24"/>
        </w:rPr>
      </w:pPr>
    </w:p>
    <w:p w14:paraId="6381AC70" w14:textId="155C164F" w:rsidR="006033AF" w:rsidRDefault="006033AF">
      <w:pPr>
        <w:pStyle w:val="Normal1"/>
        <w:spacing w:line="240" w:lineRule="auto"/>
      </w:pPr>
      <w:r>
        <w:rPr>
          <w:rFonts w:ascii="Calibri" w:hAnsi="Calibri" w:cs="Calibri"/>
          <w:sz w:val="24"/>
        </w:rPr>
        <w:t>An examiner should be aware of common pitfalls in blood pressure measurement, including improper technique, examiner bias, and faulty equipment. In addition, certain clinical scenarios might inter</w:t>
      </w:r>
      <w:r w:rsidR="00A96F67">
        <w:rPr>
          <w:rFonts w:ascii="Calibri" w:hAnsi="Calibri" w:cs="Calibri"/>
          <w:sz w:val="24"/>
        </w:rPr>
        <w:t>fere with establishing blood pressure levels</w:t>
      </w:r>
      <w:r>
        <w:rPr>
          <w:rFonts w:ascii="Calibri" w:hAnsi="Calibri" w:cs="Calibri"/>
          <w:sz w:val="24"/>
        </w:rPr>
        <w:t>, including arrhythmia (atrial fibrillation)</w:t>
      </w:r>
      <w:r w:rsidR="00A96F67">
        <w:rPr>
          <w:rFonts w:ascii="Calibri" w:hAnsi="Calibri" w:cs="Calibri"/>
          <w:sz w:val="24"/>
        </w:rPr>
        <w:t xml:space="preserve"> and “white coat hypertension”, an elevation of blood pressure only during the office visits.</w:t>
      </w:r>
      <w:r>
        <w:rPr>
          <w:rFonts w:ascii="Calibri" w:hAnsi="Calibri" w:cs="Calibri"/>
          <w:sz w:val="24"/>
        </w:rPr>
        <w:t xml:space="preserve"> </w:t>
      </w:r>
    </w:p>
    <w:p w14:paraId="00C13E9A" w14:textId="77777777" w:rsidR="006033AF" w:rsidRPr="000B46C4" w:rsidRDefault="006033AF">
      <w:pPr>
        <w:pStyle w:val="Normal1"/>
        <w:spacing w:line="240" w:lineRule="auto"/>
        <w:rPr>
          <w:rFonts w:asciiTheme="minorHAnsi" w:hAnsiTheme="minorHAnsi"/>
          <w:sz w:val="24"/>
          <w:szCs w:val="24"/>
        </w:rPr>
      </w:pPr>
    </w:p>
    <w:p w14:paraId="108B3B5E" w14:textId="77777777" w:rsidR="006033AF" w:rsidRPr="000B46C4" w:rsidRDefault="006033AF">
      <w:pPr>
        <w:pStyle w:val="Normal1"/>
        <w:spacing w:line="240" w:lineRule="auto"/>
        <w:rPr>
          <w:rFonts w:asciiTheme="minorHAnsi" w:hAnsiTheme="minorHAnsi"/>
          <w:sz w:val="24"/>
          <w:szCs w:val="24"/>
        </w:rPr>
      </w:pPr>
    </w:p>
    <w:p w14:paraId="48713913" w14:textId="10BF2129" w:rsidR="006033AF" w:rsidRPr="003D1C83" w:rsidRDefault="000B46C4">
      <w:pPr>
        <w:pStyle w:val="Normal1"/>
        <w:spacing w:line="240" w:lineRule="auto"/>
        <w:rPr>
          <w:rFonts w:asciiTheme="minorHAnsi" w:hAnsiTheme="minorHAnsi"/>
          <w:b/>
          <w:sz w:val="28"/>
          <w:szCs w:val="28"/>
        </w:rPr>
      </w:pPr>
      <w:r w:rsidRPr="003D1C83">
        <w:rPr>
          <w:rFonts w:asciiTheme="minorHAnsi" w:hAnsiTheme="minorHAnsi"/>
          <w:b/>
          <w:sz w:val="28"/>
          <w:szCs w:val="28"/>
        </w:rPr>
        <w:t>Figures and Legends</w:t>
      </w:r>
    </w:p>
    <w:p w14:paraId="1D48371C" w14:textId="77777777" w:rsidR="00CE4842" w:rsidRDefault="00CE4842">
      <w:pPr>
        <w:pStyle w:val="Normal1"/>
        <w:spacing w:line="240" w:lineRule="auto"/>
        <w:rPr>
          <w:rFonts w:asciiTheme="minorHAnsi" w:hAnsiTheme="minorHAnsi"/>
          <w:sz w:val="24"/>
          <w:szCs w:val="24"/>
        </w:rPr>
      </w:pPr>
    </w:p>
    <w:p w14:paraId="746A3E6E" w14:textId="3F7E1265" w:rsidR="000B46C4" w:rsidRDefault="000B46C4" w:rsidP="000B46C4">
      <w:pPr>
        <w:pStyle w:val="Normal1"/>
        <w:spacing w:line="240" w:lineRule="auto"/>
        <w:rPr>
          <w:rFonts w:asciiTheme="minorHAnsi" w:hAnsiTheme="minorHAnsi"/>
          <w:sz w:val="24"/>
          <w:szCs w:val="24"/>
        </w:rPr>
      </w:pPr>
      <w:commentRangeStart w:id="9"/>
      <w:r>
        <w:rPr>
          <w:rFonts w:asciiTheme="minorHAnsi" w:hAnsiTheme="minorHAnsi"/>
          <w:sz w:val="24"/>
          <w:szCs w:val="24"/>
        </w:rPr>
        <w:t xml:space="preserve">Figure 1. </w:t>
      </w:r>
      <w:commentRangeEnd w:id="9"/>
      <w:r w:rsidR="001C375D">
        <w:rPr>
          <w:rStyle w:val="CommentReference"/>
        </w:rPr>
        <w:commentReference w:id="9"/>
      </w:r>
      <w:r>
        <w:rPr>
          <w:rFonts w:asciiTheme="minorHAnsi" w:hAnsiTheme="minorHAnsi"/>
          <w:sz w:val="24"/>
          <w:szCs w:val="24"/>
        </w:rPr>
        <w:t>Principle of the blood pressure measurement by auscultation.</w:t>
      </w:r>
    </w:p>
    <w:p w14:paraId="38E355F4" w14:textId="7699873D" w:rsidR="006033AF" w:rsidRDefault="003D1C83" w:rsidP="003D1C83">
      <w:pPr>
        <w:pStyle w:val="Normal1"/>
      </w:pPr>
      <w:r>
        <w:rPr>
          <w:rFonts w:asciiTheme="minorHAnsi" w:hAnsiTheme="minorHAnsi"/>
          <w:sz w:val="24"/>
          <w:szCs w:val="24"/>
        </w:rPr>
        <w:lastRenderedPageBreak/>
        <w:t>T</w:t>
      </w:r>
      <w:r w:rsidR="000B46C4">
        <w:rPr>
          <w:rFonts w:asciiTheme="minorHAnsi" w:hAnsiTheme="minorHAnsi"/>
          <w:sz w:val="24"/>
          <w:szCs w:val="24"/>
        </w:rPr>
        <w:t xml:space="preserve">he effects of the inflatable cuff on blood flow with relation to arterial pulse tracing and </w:t>
      </w:r>
      <w:proofErr w:type="spellStart"/>
      <w:r w:rsidR="000B46C4">
        <w:rPr>
          <w:rFonts w:asciiTheme="minorHAnsi" w:hAnsiTheme="minorHAnsi"/>
          <w:sz w:val="24"/>
          <w:szCs w:val="24"/>
        </w:rPr>
        <w:t>auscultatory</w:t>
      </w:r>
      <w:proofErr w:type="spellEnd"/>
      <w:r w:rsidR="000B46C4">
        <w:rPr>
          <w:rFonts w:asciiTheme="minorHAnsi" w:hAnsiTheme="minorHAnsi"/>
          <w:sz w:val="24"/>
          <w:szCs w:val="24"/>
        </w:rPr>
        <w:t xml:space="preserve"> findings.</w:t>
      </w:r>
    </w:p>
    <w:sectPr w:rsidR="006033AF" w:rsidSect="00D931CC">
      <w:head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Dennis McGonagle" w:date="2015-02-26T10:00:00Z" w:initials="DM">
    <w:p w14:paraId="2825C0A1" w14:textId="14E349E9" w:rsidR="008D5665" w:rsidRDefault="008D5665">
      <w:pPr>
        <w:pStyle w:val="CommentText"/>
      </w:pPr>
      <w:r>
        <w:rPr>
          <w:rStyle w:val="CommentReference"/>
        </w:rPr>
        <w:annotationRef/>
      </w:r>
      <w:r>
        <w:t xml:space="preserve">Superfluous, can be cut if need be. </w:t>
      </w:r>
    </w:p>
  </w:comment>
  <w:comment w:id="9" w:author="Dennis McGonagle" w:date="2015-02-26T10:42:00Z" w:initials="DM">
    <w:p w14:paraId="69AFE9A1" w14:textId="05E04AB1" w:rsidR="001C375D" w:rsidRDefault="001C375D">
      <w:pPr>
        <w:pStyle w:val="CommentText"/>
      </w:pPr>
      <w:r>
        <w:rPr>
          <w:rStyle w:val="CommentReference"/>
        </w:rPr>
        <w:annotationRef/>
      </w:r>
      <w:r>
        <w:t xml:space="preserve">We don’t have rights, Anna’s asked if we can reproduce something similar. </w:t>
      </w:r>
      <w:bookmarkStart w:id="10" w:name="_GoBack"/>
      <w:bookmarkEnd w:id="10"/>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25C0A1" w15:done="0"/>
  <w15:commentEx w15:paraId="69AFE9A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46576" w14:textId="77777777" w:rsidR="001614E2" w:rsidRDefault="001614E2" w:rsidP="00CE4842">
      <w:pPr>
        <w:spacing w:line="240" w:lineRule="auto"/>
      </w:pPr>
      <w:r>
        <w:separator/>
      </w:r>
    </w:p>
  </w:endnote>
  <w:endnote w:type="continuationSeparator" w:id="0">
    <w:p w14:paraId="2AE83159" w14:textId="77777777" w:rsidR="001614E2" w:rsidRDefault="001614E2" w:rsidP="00CE48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14F82" w14:textId="77777777" w:rsidR="001614E2" w:rsidRDefault="001614E2" w:rsidP="00CE4842">
      <w:pPr>
        <w:spacing w:line="240" w:lineRule="auto"/>
      </w:pPr>
      <w:r>
        <w:separator/>
      </w:r>
    </w:p>
  </w:footnote>
  <w:footnote w:type="continuationSeparator" w:id="0">
    <w:p w14:paraId="5DCD5FC5" w14:textId="77777777" w:rsidR="001614E2" w:rsidRDefault="001614E2" w:rsidP="00CE48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5864895"/>
      <w:docPartObj>
        <w:docPartGallery w:val="Page Numbers (Top of Page)"/>
        <w:docPartUnique/>
      </w:docPartObj>
    </w:sdtPr>
    <w:sdtEndPr>
      <w:rPr>
        <w:noProof/>
      </w:rPr>
    </w:sdtEndPr>
    <w:sdtContent>
      <w:p w14:paraId="7A3E1095" w14:textId="6E8D89AE" w:rsidR="00CE4842" w:rsidRDefault="00CE4842">
        <w:pPr>
          <w:pStyle w:val="Header"/>
          <w:jc w:val="right"/>
        </w:pPr>
        <w:r>
          <w:fldChar w:fldCharType="begin"/>
        </w:r>
        <w:r>
          <w:instrText xml:space="preserve"> PAGE   \* MERGEFORMAT </w:instrText>
        </w:r>
        <w:r>
          <w:fldChar w:fldCharType="separate"/>
        </w:r>
        <w:r w:rsidR="001C375D">
          <w:rPr>
            <w:noProof/>
          </w:rPr>
          <w:t>5</w:t>
        </w:r>
        <w:r>
          <w:rPr>
            <w:noProof/>
          </w:rPr>
          <w:fldChar w:fldCharType="end"/>
        </w:r>
      </w:p>
    </w:sdtContent>
  </w:sdt>
  <w:p w14:paraId="37B0AE49" w14:textId="77777777" w:rsidR="00CE4842" w:rsidRDefault="00CE4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512F6"/>
    <w:multiLevelType w:val="hybridMultilevel"/>
    <w:tmpl w:val="7974C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B46D7B"/>
    <w:multiLevelType w:val="hybridMultilevel"/>
    <w:tmpl w:val="365CB7A6"/>
    <w:lvl w:ilvl="0" w:tplc="BA6AED32">
      <w:start w:val="1"/>
      <w:numFmt w:val="decimal"/>
      <w:lvlText w:val="%1."/>
      <w:lvlJc w:val="left"/>
      <w:pPr>
        <w:ind w:left="720" w:hanging="360"/>
      </w:pPr>
      <w:rPr>
        <w:rFonts w:ascii="Calibri" w:hAnsi="Calibri" w:cs="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5708AE"/>
    <w:multiLevelType w:val="multilevel"/>
    <w:tmpl w:val="62C8093C"/>
    <w:lvl w:ilvl="0">
      <w:start w:val="1"/>
      <w:numFmt w:val="decimal"/>
      <w:lvlText w:val="%1"/>
      <w:lvlJc w:val="left"/>
      <w:pPr>
        <w:ind w:left="360" w:hanging="360"/>
      </w:pPr>
      <w:rPr>
        <w:rFonts w:ascii="Calibri" w:hAnsi="Calibri" w:cs="Calibri" w:hint="default"/>
        <w:sz w:val="24"/>
      </w:rPr>
    </w:lvl>
    <w:lvl w:ilvl="1">
      <w:start w:val="3"/>
      <w:numFmt w:val="decimal"/>
      <w:lvlText w:val="%1.%2"/>
      <w:lvlJc w:val="left"/>
      <w:pPr>
        <w:ind w:left="360" w:hanging="360"/>
      </w:pPr>
      <w:rPr>
        <w:rFonts w:ascii="Calibri" w:hAnsi="Calibri" w:cs="Calibri" w:hint="default"/>
        <w:sz w:val="24"/>
      </w:rPr>
    </w:lvl>
    <w:lvl w:ilvl="2">
      <w:start w:val="1"/>
      <w:numFmt w:val="decimal"/>
      <w:lvlText w:val="%1.%2.%3"/>
      <w:lvlJc w:val="left"/>
      <w:pPr>
        <w:ind w:left="720" w:hanging="720"/>
      </w:pPr>
      <w:rPr>
        <w:rFonts w:ascii="Calibri" w:hAnsi="Calibri" w:cs="Calibri" w:hint="default"/>
        <w:sz w:val="24"/>
      </w:rPr>
    </w:lvl>
    <w:lvl w:ilvl="3">
      <w:start w:val="1"/>
      <w:numFmt w:val="decimal"/>
      <w:lvlText w:val="%1.%2.%3.%4"/>
      <w:lvlJc w:val="left"/>
      <w:pPr>
        <w:ind w:left="720" w:hanging="720"/>
      </w:pPr>
      <w:rPr>
        <w:rFonts w:ascii="Calibri" w:hAnsi="Calibri" w:cs="Calibri" w:hint="default"/>
        <w:sz w:val="24"/>
      </w:rPr>
    </w:lvl>
    <w:lvl w:ilvl="4">
      <w:start w:val="1"/>
      <w:numFmt w:val="decimal"/>
      <w:lvlText w:val="%1.%2.%3.%4.%5"/>
      <w:lvlJc w:val="left"/>
      <w:pPr>
        <w:ind w:left="1080" w:hanging="1080"/>
      </w:pPr>
      <w:rPr>
        <w:rFonts w:ascii="Calibri" w:hAnsi="Calibri" w:cs="Calibri" w:hint="default"/>
        <w:sz w:val="24"/>
      </w:rPr>
    </w:lvl>
    <w:lvl w:ilvl="5">
      <w:start w:val="1"/>
      <w:numFmt w:val="decimal"/>
      <w:lvlText w:val="%1.%2.%3.%4.%5.%6"/>
      <w:lvlJc w:val="left"/>
      <w:pPr>
        <w:ind w:left="1080" w:hanging="1080"/>
      </w:pPr>
      <w:rPr>
        <w:rFonts w:ascii="Calibri" w:hAnsi="Calibri" w:cs="Calibri" w:hint="default"/>
        <w:sz w:val="24"/>
      </w:rPr>
    </w:lvl>
    <w:lvl w:ilvl="6">
      <w:start w:val="1"/>
      <w:numFmt w:val="decimal"/>
      <w:lvlText w:val="%1.%2.%3.%4.%5.%6.%7"/>
      <w:lvlJc w:val="left"/>
      <w:pPr>
        <w:ind w:left="1440" w:hanging="1440"/>
      </w:pPr>
      <w:rPr>
        <w:rFonts w:ascii="Calibri" w:hAnsi="Calibri" w:cs="Calibri" w:hint="default"/>
        <w:sz w:val="24"/>
      </w:rPr>
    </w:lvl>
    <w:lvl w:ilvl="7">
      <w:start w:val="1"/>
      <w:numFmt w:val="decimal"/>
      <w:lvlText w:val="%1.%2.%3.%4.%5.%6.%7.%8"/>
      <w:lvlJc w:val="left"/>
      <w:pPr>
        <w:ind w:left="1440" w:hanging="1440"/>
      </w:pPr>
      <w:rPr>
        <w:rFonts w:ascii="Calibri" w:hAnsi="Calibri" w:cs="Calibri" w:hint="default"/>
        <w:sz w:val="24"/>
      </w:rPr>
    </w:lvl>
    <w:lvl w:ilvl="8">
      <w:start w:val="1"/>
      <w:numFmt w:val="decimal"/>
      <w:lvlText w:val="%1.%2.%3.%4.%5.%6.%7.%8.%9"/>
      <w:lvlJc w:val="left"/>
      <w:pPr>
        <w:ind w:left="1800" w:hanging="1800"/>
      </w:pPr>
      <w:rPr>
        <w:rFonts w:ascii="Calibri" w:hAnsi="Calibri" w:cs="Calibri" w:hint="default"/>
        <w:sz w:val="24"/>
      </w:rPr>
    </w:lvl>
  </w:abstractNum>
  <w:abstractNum w:abstractNumId="3">
    <w:nsid w:val="35DD2747"/>
    <w:multiLevelType w:val="hybridMultilevel"/>
    <w:tmpl w:val="92E25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6F5855"/>
    <w:multiLevelType w:val="multilevel"/>
    <w:tmpl w:val="DD6E4FEE"/>
    <w:lvl w:ilvl="0">
      <w:start w:val="1"/>
      <w:numFmt w:val="decimal"/>
      <w:lvlText w:val="%1"/>
      <w:lvlJc w:val="left"/>
      <w:pPr>
        <w:ind w:left="360" w:hanging="360"/>
      </w:pPr>
      <w:rPr>
        <w:rFonts w:ascii="Calibri" w:hAnsi="Calibri" w:cs="Calibri" w:hint="default"/>
        <w:sz w:val="24"/>
      </w:rPr>
    </w:lvl>
    <w:lvl w:ilvl="1">
      <w:start w:val="1"/>
      <w:numFmt w:val="decimal"/>
      <w:lvlText w:val="%1.%2"/>
      <w:lvlJc w:val="left"/>
      <w:pPr>
        <w:ind w:left="360" w:hanging="360"/>
      </w:pPr>
      <w:rPr>
        <w:rFonts w:ascii="Calibri" w:hAnsi="Calibri" w:cs="Calibri" w:hint="default"/>
        <w:sz w:val="24"/>
      </w:rPr>
    </w:lvl>
    <w:lvl w:ilvl="2">
      <w:start w:val="1"/>
      <w:numFmt w:val="decimal"/>
      <w:lvlText w:val="%1.%2.%3"/>
      <w:lvlJc w:val="left"/>
      <w:pPr>
        <w:ind w:left="720" w:hanging="720"/>
      </w:pPr>
      <w:rPr>
        <w:rFonts w:ascii="Calibri" w:hAnsi="Calibri" w:cs="Calibri" w:hint="default"/>
        <w:sz w:val="24"/>
      </w:rPr>
    </w:lvl>
    <w:lvl w:ilvl="3">
      <w:start w:val="1"/>
      <w:numFmt w:val="decimal"/>
      <w:lvlText w:val="%1.%2.%3.%4"/>
      <w:lvlJc w:val="left"/>
      <w:pPr>
        <w:ind w:left="720" w:hanging="720"/>
      </w:pPr>
      <w:rPr>
        <w:rFonts w:ascii="Calibri" w:hAnsi="Calibri" w:cs="Calibri" w:hint="default"/>
        <w:sz w:val="24"/>
      </w:rPr>
    </w:lvl>
    <w:lvl w:ilvl="4">
      <w:start w:val="1"/>
      <w:numFmt w:val="decimal"/>
      <w:lvlText w:val="%1.%2.%3.%4.%5"/>
      <w:lvlJc w:val="left"/>
      <w:pPr>
        <w:ind w:left="1080" w:hanging="1080"/>
      </w:pPr>
      <w:rPr>
        <w:rFonts w:ascii="Calibri" w:hAnsi="Calibri" w:cs="Calibri" w:hint="default"/>
        <w:sz w:val="24"/>
      </w:rPr>
    </w:lvl>
    <w:lvl w:ilvl="5">
      <w:start w:val="1"/>
      <w:numFmt w:val="decimal"/>
      <w:lvlText w:val="%1.%2.%3.%4.%5.%6"/>
      <w:lvlJc w:val="left"/>
      <w:pPr>
        <w:ind w:left="1080" w:hanging="1080"/>
      </w:pPr>
      <w:rPr>
        <w:rFonts w:ascii="Calibri" w:hAnsi="Calibri" w:cs="Calibri" w:hint="default"/>
        <w:sz w:val="24"/>
      </w:rPr>
    </w:lvl>
    <w:lvl w:ilvl="6">
      <w:start w:val="1"/>
      <w:numFmt w:val="decimal"/>
      <w:lvlText w:val="%1.%2.%3.%4.%5.%6.%7"/>
      <w:lvlJc w:val="left"/>
      <w:pPr>
        <w:ind w:left="1440" w:hanging="1440"/>
      </w:pPr>
      <w:rPr>
        <w:rFonts w:ascii="Calibri" w:hAnsi="Calibri" w:cs="Calibri" w:hint="default"/>
        <w:sz w:val="24"/>
      </w:rPr>
    </w:lvl>
    <w:lvl w:ilvl="7">
      <w:start w:val="1"/>
      <w:numFmt w:val="decimal"/>
      <w:lvlText w:val="%1.%2.%3.%4.%5.%6.%7.%8"/>
      <w:lvlJc w:val="left"/>
      <w:pPr>
        <w:ind w:left="1440" w:hanging="1440"/>
      </w:pPr>
      <w:rPr>
        <w:rFonts w:ascii="Calibri" w:hAnsi="Calibri" w:cs="Calibri" w:hint="default"/>
        <w:sz w:val="24"/>
      </w:rPr>
    </w:lvl>
    <w:lvl w:ilvl="8">
      <w:start w:val="1"/>
      <w:numFmt w:val="decimal"/>
      <w:lvlText w:val="%1.%2.%3.%4.%5.%6.%7.%8.%9"/>
      <w:lvlJc w:val="left"/>
      <w:pPr>
        <w:ind w:left="1800" w:hanging="1800"/>
      </w:pPr>
      <w:rPr>
        <w:rFonts w:ascii="Calibri" w:hAnsi="Calibri" w:cs="Calibri" w:hint="default"/>
        <w:sz w:val="24"/>
      </w:rPr>
    </w:lvl>
  </w:abstractNum>
  <w:num w:numId="1">
    <w:abstractNumId w:val="0"/>
  </w:num>
  <w:num w:numId="2">
    <w:abstractNumId w:val="3"/>
  </w:num>
  <w:num w:numId="3">
    <w:abstractNumId w:val="2"/>
  </w:num>
  <w:num w:numId="4">
    <w:abstractNumId w:val="1"/>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1CC"/>
    <w:rsid w:val="000702CB"/>
    <w:rsid w:val="000824E6"/>
    <w:rsid w:val="000B46C4"/>
    <w:rsid w:val="00110D1F"/>
    <w:rsid w:val="00131C34"/>
    <w:rsid w:val="001406BA"/>
    <w:rsid w:val="001614E2"/>
    <w:rsid w:val="0019052B"/>
    <w:rsid w:val="001C375D"/>
    <w:rsid w:val="002326BC"/>
    <w:rsid w:val="002A70B4"/>
    <w:rsid w:val="00325A77"/>
    <w:rsid w:val="0034148B"/>
    <w:rsid w:val="00342EC0"/>
    <w:rsid w:val="00383C34"/>
    <w:rsid w:val="00387993"/>
    <w:rsid w:val="003B51D8"/>
    <w:rsid w:val="003B59DA"/>
    <w:rsid w:val="003D1C83"/>
    <w:rsid w:val="003E4443"/>
    <w:rsid w:val="004A4E2C"/>
    <w:rsid w:val="005718DE"/>
    <w:rsid w:val="005E6FBA"/>
    <w:rsid w:val="006033AF"/>
    <w:rsid w:val="006848A6"/>
    <w:rsid w:val="006F5CEF"/>
    <w:rsid w:val="00775C82"/>
    <w:rsid w:val="007935C1"/>
    <w:rsid w:val="00893531"/>
    <w:rsid w:val="008D5665"/>
    <w:rsid w:val="0097306D"/>
    <w:rsid w:val="00986E44"/>
    <w:rsid w:val="009A4F9A"/>
    <w:rsid w:val="009D6D1E"/>
    <w:rsid w:val="009E2B4B"/>
    <w:rsid w:val="00A63666"/>
    <w:rsid w:val="00A76CD2"/>
    <w:rsid w:val="00A9603E"/>
    <w:rsid w:val="00A96F67"/>
    <w:rsid w:val="00AD3918"/>
    <w:rsid w:val="00B01ADB"/>
    <w:rsid w:val="00B01FE9"/>
    <w:rsid w:val="00B13139"/>
    <w:rsid w:val="00B415C0"/>
    <w:rsid w:val="00B66BBB"/>
    <w:rsid w:val="00BC5843"/>
    <w:rsid w:val="00C31248"/>
    <w:rsid w:val="00C639C5"/>
    <w:rsid w:val="00CE4842"/>
    <w:rsid w:val="00CF6AED"/>
    <w:rsid w:val="00D63564"/>
    <w:rsid w:val="00D931CC"/>
    <w:rsid w:val="00DC74E9"/>
    <w:rsid w:val="00E040A9"/>
    <w:rsid w:val="00E161C6"/>
    <w:rsid w:val="00E26A07"/>
    <w:rsid w:val="00E568B0"/>
    <w:rsid w:val="00EA792B"/>
    <w:rsid w:val="00EE6E11"/>
    <w:rsid w:val="00FD7175"/>
    <w:rsid w:val="00FF5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4F6476"/>
  <w15:docId w15:val="{2DC704C6-F46F-4050-81F3-417346EF2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76" w:lineRule="auto"/>
    </w:pPr>
    <w:rPr>
      <w:color w:val="000000"/>
      <w:szCs w:val="20"/>
    </w:rPr>
  </w:style>
  <w:style w:type="paragraph" w:styleId="Heading1">
    <w:name w:val="heading 1"/>
    <w:basedOn w:val="Normal1"/>
    <w:next w:val="Normal1"/>
    <w:link w:val="Heading1Char"/>
    <w:uiPriority w:val="99"/>
    <w:qFormat/>
    <w:rsid w:val="00D931CC"/>
    <w:pPr>
      <w:keepNext/>
      <w:keepLines/>
      <w:spacing w:before="200"/>
      <w:contextualSpacing/>
      <w:outlineLvl w:val="0"/>
    </w:pPr>
    <w:rPr>
      <w:rFonts w:ascii="Trebuchet MS" w:hAnsi="Trebuchet MS" w:cs="Trebuchet MS"/>
      <w:sz w:val="32"/>
    </w:rPr>
  </w:style>
  <w:style w:type="paragraph" w:styleId="Heading2">
    <w:name w:val="heading 2"/>
    <w:basedOn w:val="Normal1"/>
    <w:next w:val="Normal1"/>
    <w:link w:val="Heading2Char"/>
    <w:uiPriority w:val="99"/>
    <w:qFormat/>
    <w:rsid w:val="00D931CC"/>
    <w:pPr>
      <w:keepNext/>
      <w:keepLines/>
      <w:spacing w:before="200"/>
      <w:contextualSpacing/>
      <w:outlineLvl w:val="1"/>
    </w:pPr>
    <w:rPr>
      <w:rFonts w:ascii="Trebuchet MS" w:hAnsi="Trebuchet MS" w:cs="Trebuchet MS"/>
      <w:b/>
      <w:sz w:val="26"/>
    </w:rPr>
  </w:style>
  <w:style w:type="paragraph" w:styleId="Heading3">
    <w:name w:val="heading 3"/>
    <w:basedOn w:val="Normal1"/>
    <w:next w:val="Normal1"/>
    <w:link w:val="Heading3Char"/>
    <w:uiPriority w:val="99"/>
    <w:qFormat/>
    <w:rsid w:val="00D931CC"/>
    <w:pPr>
      <w:keepNext/>
      <w:keepLines/>
      <w:spacing w:before="160"/>
      <w:contextualSpacing/>
      <w:outlineLvl w:val="2"/>
    </w:pPr>
    <w:rPr>
      <w:rFonts w:ascii="Trebuchet MS" w:hAnsi="Trebuchet MS" w:cs="Trebuchet MS"/>
      <w:b/>
      <w:color w:val="666666"/>
      <w:sz w:val="24"/>
    </w:rPr>
  </w:style>
  <w:style w:type="paragraph" w:styleId="Heading4">
    <w:name w:val="heading 4"/>
    <w:basedOn w:val="Normal1"/>
    <w:next w:val="Normal1"/>
    <w:link w:val="Heading4Char"/>
    <w:uiPriority w:val="99"/>
    <w:qFormat/>
    <w:rsid w:val="00D931CC"/>
    <w:pPr>
      <w:keepNext/>
      <w:keepLines/>
      <w:spacing w:before="160"/>
      <w:contextualSpacing/>
      <w:outlineLvl w:val="3"/>
    </w:pPr>
    <w:rPr>
      <w:rFonts w:ascii="Trebuchet MS" w:hAnsi="Trebuchet MS" w:cs="Trebuchet MS"/>
      <w:color w:val="666666"/>
      <w:u w:val="single"/>
    </w:rPr>
  </w:style>
  <w:style w:type="paragraph" w:styleId="Heading5">
    <w:name w:val="heading 5"/>
    <w:basedOn w:val="Normal1"/>
    <w:next w:val="Normal1"/>
    <w:link w:val="Heading5Char"/>
    <w:uiPriority w:val="99"/>
    <w:qFormat/>
    <w:rsid w:val="00D931CC"/>
    <w:pPr>
      <w:keepNext/>
      <w:keepLines/>
      <w:spacing w:before="160"/>
      <w:contextualSpacing/>
      <w:outlineLvl w:val="4"/>
    </w:pPr>
    <w:rPr>
      <w:rFonts w:ascii="Trebuchet MS" w:hAnsi="Trebuchet MS" w:cs="Trebuchet MS"/>
      <w:color w:val="666666"/>
    </w:rPr>
  </w:style>
  <w:style w:type="paragraph" w:styleId="Heading6">
    <w:name w:val="heading 6"/>
    <w:basedOn w:val="Normal1"/>
    <w:next w:val="Normal1"/>
    <w:link w:val="Heading6Char"/>
    <w:uiPriority w:val="99"/>
    <w:qFormat/>
    <w:rsid w:val="00D931CC"/>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351E"/>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C7351E"/>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C7351E"/>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C7351E"/>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C7351E"/>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C7351E"/>
    <w:rPr>
      <w:rFonts w:asciiTheme="minorHAnsi" w:eastAsiaTheme="minorEastAsia" w:hAnsiTheme="minorHAnsi" w:cstheme="minorBidi"/>
      <w:b/>
      <w:bCs/>
      <w:color w:val="000000"/>
    </w:rPr>
  </w:style>
  <w:style w:type="paragraph" w:customStyle="1" w:styleId="Normal1">
    <w:name w:val="Normal1"/>
    <w:uiPriority w:val="99"/>
    <w:rsid w:val="00D931CC"/>
    <w:pPr>
      <w:spacing w:line="276" w:lineRule="auto"/>
    </w:pPr>
    <w:rPr>
      <w:color w:val="000000"/>
      <w:szCs w:val="20"/>
    </w:rPr>
  </w:style>
  <w:style w:type="paragraph" w:styleId="Title">
    <w:name w:val="Title"/>
    <w:basedOn w:val="Normal1"/>
    <w:next w:val="Normal1"/>
    <w:link w:val="TitleChar"/>
    <w:uiPriority w:val="99"/>
    <w:qFormat/>
    <w:rsid w:val="00D931CC"/>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10"/>
    <w:rsid w:val="00C7351E"/>
    <w:rPr>
      <w:rFonts w:asciiTheme="majorHAnsi" w:eastAsiaTheme="majorEastAsia" w:hAnsiTheme="majorHAnsi" w:cstheme="majorBidi"/>
      <w:b/>
      <w:bCs/>
      <w:color w:val="000000"/>
      <w:kern w:val="28"/>
      <w:sz w:val="32"/>
      <w:szCs w:val="32"/>
    </w:rPr>
  </w:style>
  <w:style w:type="paragraph" w:styleId="Subtitle">
    <w:name w:val="Subtitle"/>
    <w:basedOn w:val="Normal1"/>
    <w:next w:val="Normal1"/>
    <w:link w:val="SubtitleChar"/>
    <w:uiPriority w:val="99"/>
    <w:qFormat/>
    <w:rsid w:val="00D931CC"/>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C7351E"/>
    <w:rPr>
      <w:rFonts w:asciiTheme="majorHAnsi" w:eastAsiaTheme="majorEastAsia" w:hAnsiTheme="majorHAnsi" w:cstheme="majorBidi"/>
      <w:color w:val="000000"/>
      <w:sz w:val="24"/>
      <w:szCs w:val="24"/>
    </w:rPr>
  </w:style>
  <w:style w:type="character" w:styleId="CommentReference">
    <w:name w:val="annotation reference"/>
    <w:basedOn w:val="DefaultParagraphFont"/>
    <w:uiPriority w:val="99"/>
    <w:semiHidden/>
    <w:unhideWhenUsed/>
    <w:rsid w:val="00EE6E11"/>
    <w:rPr>
      <w:sz w:val="16"/>
      <w:szCs w:val="16"/>
    </w:rPr>
  </w:style>
  <w:style w:type="paragraph" w:styleId="CommentText">
    <w:name w:val="annotation text"/>
    <w:basedOn w:val="Normal"/>
    <w:link w:val="CommentTextChar"/>
    <w:uiPriority w:val="99"/>
    <w:semiHidden/>
    <w:unhideWhenUsed/>
    <w:rsid w:val="00EE6E11"/>
    <w:pPr>
      <w:spacing w:line="240" w:lineRule="auto"/>
    </w:pPr>
    <w:rPr>
      <w:sz w:val="20"/>
    </w:rPr>
  </w:style>
  <w:style w:type="character" w:customStyle="1" w:styleId="CommentTextChar">
    <w:name w:val="Comment Text Char"/>
    <w:basedOn w:val="DefaultParagraphFont"/>
    <w:link w:val="CommentText"/>
    <w:uiPriority w:val="99"/>
    <w:semiHidden/>
    <w:rsid w:val="00EE6E11"/>
    <w:rPr>
      <w:color w:val="000000"/>
      <w:sz w:val="20"/>
      <w:szCs w:val="20"/>
    </w:rPr>
  </w:style>
  <w:style w:type="paragraph" w:styleId="CommentSubject">
    <w:name w:val="annotation subject"/>
    <w:basedOn w:val="CommentText"/>
    <w:next w:val="CommentText"/>
    <w:link w:val="CommentSubjectChar"/>
    <w:uiPriority w:val="99"/>
    <w:semiHidden/>
    <w:unhideWhenUsed/>
    <w:rsid w:val="00EE6E11"/>
    <w:rPr>
      <w:b/>
      <w:bCs/>
    </w:rPr>
  </w:style>
  <w:style w:type="character" w:customStyle="1" w:styleId="CommentSubjectChar">
    <w:name w:val="Comment Subject Char"/>
    <w:basedOn w:val="CommentTextChar"/>
    <w:link w:val="CommentSubject"/>
    <w:uiPriority w:val="99"/>
    <w:semiHidden/>
    <w:rsid w:val="00EE6E11"/>
    <w:rPr>
      <w:b/>
      <w:bCs/>
      <w:color w:val="000000"/>
      <w:sz w:val="20"/>
      <w:szCs w:val="20"/>
    </w:rPr>
  </w:style>
  <w:style w:type="paragraph" w:styleId="BalloonText">
    <w:name w:val="Balloon Text"/>
    <w:basedOn w:val="Normal"/>
    <w:link w:val="BalloonTextChar"/>
    <w:uiPriority w:val="99"/>
    <w:semiHidden/>
    <w:unhideWhenUsed/>
    <w:rsid w:val="00EE6E1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E11"/>
    <w:rPr>
      <w:rFonts w:ascii="Segoe UI" w:hAnsi="Segoe UI" w:cs="Segoe UI"/>
      <w:color w:val="000000"/>
      <w:sz w:val="18"/>
      <w:szCs w:val="18"/>
    </w:rPr>
  </w:style>
  <w:style w:type="character" w:customStyle="1" w:styleId="apple-converted-space">
    <w:name w:val="apple-converted-space"/>
    <w:basedOn w:val="DefaultParagraphFont"/>
    <w:rsid w:val="00342EC0"/>
  </w:style>
  <w:style w:type="paragraph" w:styleId="ListParagraph">
    <w:name w:val="List Paragraph"/>
    <w:basedOn w:val="Normal"/>
    <w:uiPriority w:val="34"/>
    <w:qFormat/>
    <w:rsid w:val="00FF5B48"/>
    <w:pPr>
      <w:ind w:left="720"/>
      <w:contextualSpacing/>
    </w:pPr>
  </w:style>
  <w:style w:type="paragraph" w:styleId="Header">
    <w:name w:val="header"/>
    <w:basedOn w:val="Normal"/>
    <w:link w:val="HeaderChar"/>
    <w:uiPriority w:val="99"/>
    <w:unhideWhenUsed/>
    <w:rsid w:val="00CE4842"/>
    <w:pPr>
      <w:tabs>
        <w:tab w:val="center" w:pos="4680"/>
        <w:tab w:val="right" w:pos="9360"/>
      </w:tabs>
      <w:spacing w:line="240" w:lineRule="auto"/>
    </w:pPr>
  </w:style>
  <w:style w:type="character" w:customStyle="1" w:styleId="HeaderChar">
    <w:name w:val="Header Char"/>
    <w:basedOn w:val="DefaultParagraphFont"/>
    <w:link w:val="Header"/>
    <w:uiPriority w:val="99"/>
    <w:rsid w:val="00CE4842"/>
    <w:rPr>
      <w:color w:val="000000"/>
      <w:szCs w:val="20"/>
    </w:rPr>
  </w:style>
  <w:style w:type="paragraph" w:styleId="Footer">
    <w:name w:val="footer"/>
    <w:basedOn w:val="Normal"/>
    <w:link w:val="FooterChar"/>
    <w:uiPriority w:val="99"/>
    <w:unhideWhenUsed/>
    <w:rsid w:val="00CE4842"/>
    <w:pPr>
      <w:tabs>
        <w:tab w:val="center" w:pos="4680"/>
        <w:tab w:val="right" w:pos="9360"/>
      </w:tabs>
      <w:spacing w:line="240" w:lineRule="auto"/>
    </w:pPr>
  </w:style>
  <w:style w:type="character" w:customStyle="1" w:styleId="FooterChar">
    <w:name w:val="Footer Char"/>
    <w:basedOn w:val="DefaultParagraphFont"/>
    <w:link w:val="Footer"/>
    <w:uiPriority w:val="99"/>
    <w:rsid w:val="00CE4842"/>
    <w:rPr>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72D95-6FEE-45AB-B4D1-50150F1C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1422</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Author Name: Meghan Fashjian, ACNP-BC</vt:lpstr>
    </vt:vector>
  </TitlesOfParts>
  <Company/>
  <LinksUpToDate>false</LinksUpToDate>
  <CharactersWithSpaces>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Name: Meghan Fashjian, ACNP-BC</dc:title>
  <dc:subject/>
  <dc:creator>Anna Sivachenko</dc:creator>
  <cp:keywords/>
  <dc:description/>
  <cp:lastModifiedBy>Dennis McGonagle</cp:lastModifiedBy>
  <cp:revision>2</cp:revision>
  <dcterms:created xsi:type="dcterms:W3CDTF">2015-02-26T15:42:00Z</dcterms:created>
  <dcterms:modified xsi:type="dcterms:W3CDTF">2015-02-26T15:42:00Z</dcterms:modified>
</cp:coreProperties>
</file>