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8C16" w14:textId="650E8220" w:rsidR="006305D7" w:rsidRPr="000B2F36" w:rsidRDefault="006305D7" w:rsidP="00596E12">
      <w:pPr>
        <w:pStyle w:val="NormalWeb"/>
        <w:spacing w:before="0" w:beforeAutospacing="0" w:after="0" w:afterAutospacing="0"/>
        <w:jc w:val="left"/>
        <w:rPr>
          <w:rFonts w:cs="Arial"/>
        </w:rPr>
      </w:pPr>
      <w:bookmarkStart w:id="0" w:name="_GoBack"/>
      <w:bookmarkEnd w:id="0"/>
      <w:r w:rsidRPr="000B2F36">
        <w:rPr>
          <w:rFonts w:cs="Arial"/>
          <w:b/>
          <w:bCs/>
        </w:rPr>
        <w:t>TITLE:</w:t>
      </w:r>
      <w:r w:rsidRPr="000B2F36">
        <w:rPr>
          <w:rFonts w:cs="Arial"/>
        </w:rPr>
        <w:t xml:space="preserve"> </w:t>
      </w:r>
    </w:p>
    <w:p w14:paraId="37150906" w14:textId="3952CB99" w:rsidR="006305D7" w:rsidRDefault="00700315" w:rsidP="00596E12">
      <w:pPr>
        <w:jc w:val="left"/>
        <w:rPr>
          <w:rFonts w:cs="Arial"/>
          <w:b/>
          <w:bCs/>
          <w:lang w:eastAsia="zh-CN"/>
        </w:rPr>
      </w:pPr>
      <w:r>
        <w:rPr>
          <w:rFonts w:cs="Arial" w:hint="eastAsia"/>
          <w:b/>
          <w:bCs/>
          <w:lang w:eastAsia="zh-CN"/>
        </w:rPr>
        <w:t>Fabrication of high contrast gratings for the spectrum splitting dispersive element in a concentrated photovoltaic system</w:t>
      </w:r>
    </w:p>
    <w:p w14:paraId="1A75000F" w14:textId="77777777" w:rsidR="004C4F62" w:rsidRPr="00945CA6" w:rsidRDefault="004C4F62" w:rsidP="00596E12">
      <w:pPr>
        <w:jc w:val="left"/>
        <w:rPr>
          <w:rFonts w:cs="Arial"/>
          <w:b/>
          <w:bCs/>
          <w:lang w:eastAsia="zh-CN"/>
        </w:rPr>
      </w:pPr>
    </w:p>
    <w:p w14:paraId="6AB58188" w14:textId="4DE499BA" w:rsidR="00FA0664" w:rsidRPr="00CA351D" w:rsidRDefault="006305D7" w:rsidP="00596E12">
      <w:pPr>
        <w:jc w:val="left"/>
        <w:rPr>
          <w:rFonts w:cs="Arial"/>
          <w:b/>
          <w:bCs/>
        </w:rPr>
      </w:pPr>
      <w:r w:rsidRPr="000B2F36">
        <w:rPr>
          <w:rFonts w:cs="Arial"/>
          <w:b/>
          <w:bCs/>
        </w:rPr>
        <w:t>AUTHORS</w:t>
      </w:r>
      <w:r w:rsidR="0016213D">
        <w:rPr>
          <w:rFonts w:cs="Arial"/>
          <w:b/>
          <w:bCs/>
        </w:rPr>
        <w:t>:</w:t>
      </w:r>
    </w:p>
    <w:p w14:paraId="158FFF84" w14:textId="5C086F9F" w:rsidR="004C4F62" w:rsidRDefault="00685123" w:rsidP="00596E12">
      <w:pPr>
        <w:jc w:val="left"/>
        <w:rPr>
          <w:rFonts w:cs="Arial"/>
          <w:bCs/>
          <w:color w:val="auto"/>
          <w:lang w:eastAsia="zh-CN"/>
        </w:rPr>
      </w:pPr>
      <w:r>
        <w:rPr>
          <w:rFonts w:cs="Arial" w:hint="eastAsia"/>
          <w:bCs/>
          <w:color w:val="auto"/>
          <w:lang w:eastAsia="zh-CN"/>
        </w:rPr>
        <w:t>Yao, Yuhan</w:t>
      </w:r>
    </w:p>
    <w:p w14:paraId="5737CEB2" w14:textId="3D5CCFB0" w:rsidR="004C4F62" w:rsidRDefault="00AE68AC" w:rsidP="00596E12">
      <w:pPr>
        <w:jc w:val="left"/>
        <w:rPr>
          <w:rFonts w:cs="Arial"/>
          <w:bCs/>
          <w:color w:val="auto"/>
          <w:lang w:eastAsia="zh-CN"/>
        </w:rPr>
      </w:pPr>
      <w:r>
        <w:rPr>
          <w:rFonts w:cs="Arial" w:hint="eastAsia"/>
          <w:bCs/>
          <w:color w:val="auto"/>
          <w:lang w:eastAsia="zh-CN"/>
        </w:rPr>
        <w:t>Department of Electrical Engineering</w:t>
      </w:r>
    </w:p>
    <w:p w14:paraId="563EAC17" w14:textId="6E4A0332" w:rsidR="00AE68AC" w:rsidRDefault="00AE68AC" w:rsidP="00596E12">
      <w:pPr>
        <w:jc w:val="left"/>
        <w:rPr>
          <w:rFonts w:cs="Arial"/>
          <w:bCs/>
          <w:color w:val="auto"/>
          <w:lang w:eastAsia="zh-CN"/>
        </w:rPr>
      </w:pPr>
      <w:r>
        <w:rPr>
          <w:rFonts w:cs="Arial" w:hint="eastAsia"/>
          <w:bCs/>
          <w:color w:val="auto"/>
          <w:lang w:eastAsia="zh-CN"/>
        </w:rPr>
        <w:t>University of Sothern California</w:t>
      </w:r>
    </w:p>
    <w:p w14:paraId="2C986AE8" w14:textId="7D5A6310" w:rsidR="00AE68AC" w:rsidRDefault="00AE68AC"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286988DB" w14:textId="58B54BF1" w:rsidR="00AE68AC" w:rsidRDefault="008405A9" w:rsidP="00596E12">
      <w:pPr>
        <w:jc w:val="left"/>
        <w:rPr>
          <w:rFonts w:cs="Arial"/>
          <w:bCs/>
          <w:color w:val="auto"/>
          <w:lang w:eastAsia="zh-CN"/>
        </w:rPr>
      </w:pPr>
      <w:hyperlink r:id="rId8" w:history="1">
        <w:r w:rsidR="00685123" w:rsidRPr="009E03C5">
          <w:rPr>
            <w:rStyle w:val="Hyperlink"/>
            <w:rFonts w:cs="Arial" w:hint="eastAsia"/>
            <w:bCs/>
            <w:lang w:eastAsia="zh-CN"/>
          </w:rPr>
          <w:t>yuhanyao@usc.edu</w:t>
        </w:r>
      </w:hyperlink>
    </w:p>
    <w:p w14:paraId="4AAF09D1" w14:textId="77777777" w:rsidR="00685123" w:rsidRPr="00EE7042" w:rsidRDefault="00685123" w:rsidP="00596E12">
      <w:pPr>
        <w:jc w:val="left"/>
        <w:rPr>
          <w:rFonts w:cs="Arial"/>
          <w:bCs/>
          <w:color w:val="auto"/>
          <w:lang w:eastAsia="zh-CN"/>
        </w:rPr>
      </w:pPr>
    </w:p>
    <w:p w14:paraId="3E2F4201" w14:textId="514C3271" w:rsidR="00685123" w:rsidRDefault="00685123" w:rsidP="00596E12">
      <w:pPr>
        <w:jc w:val="left"/>
        <w:rPr>
          <w:rFonts w:cs="Arial"/>
          <w:bCs/>
          <w:color w:val="auto"/>
          <w:lang w:eastAsia="zh-CN"/>
        </w:rPr>
      </w:pPr>
      <w:r>
        <w:rPr>
          <w:rFonts w:cs="Arial" w:hint="eastAsia"/>
          <w:bCs/>
          <w:color w:val="auto"/>
          <w:lang w:eastAsia="zh-CN"/>
        </w:rPr>
        <w:t>Liu, He</w:t>
      </w:r>
    </w:p>
    <w:p w14:paraId="2B3C1C63" w14:textId="77777777" w:rsidR="00685123" w:rsidRDefault="00685123" w:rsidP="00596E12">
      <w:pPr>
        <w:jc w:val="left"/>
        <w:rPr>
          <w:rFonts w:cs="Arial"/>
          <w:bCs/>
          <w:color w:val="auto"/>
          <w:lang w:eastAsia="zh-CN"/>
        </w:rPr>
      </w:pPr>
      <w:r>
        <w:rPr>
          <w:rFonts w:cs="Arial" w:hint="eastAsia"/>
          <w:bCs/>
          <w:color w:val="auto"/>
          <w:lang w:eastAsia="zh-CN"/>
        </w:rPr>
        <w:t>Department of Electrical Engineering</w:t>
      </w:r>
    </w:p>
    <w:p w14:paraId="3C19BFEE" w14:textId="77777777" w:rsidR="00685123" w:rsidRDefault="00685123" w:rsidP="00596E12">
      <w:pPr>
        <w:jc w:val="left"/>
        <w:rPr>
          <w:rFonts w:cs="Arial"/>
          <w:bCs/>
          <w:color w:val="auto"/>
          <w:lang w:eastAsia="zh-CN"/>
        </w:rPr>
      </w:pPr>
      <w:r>
        <w:rPr>
          <w:rFonts w:cs="Arial" w:hint="eastAsia"/>
          <w:bCs/>
          <w:color w:val="auto"/>
          <w:lang w:eastAsia="zh-CN"/>
        </w:rPr>
        <w:t>University of Sothern California</w:t>
      </w:r>
    </w:p>
    <w:p w14:paraId="42E4EF9E" w14:textId="293406FB" w:rsidR="00685123" w:rsidRDefault="00685123"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504A2A0B" w14:textId="2DF3F117" w:rsidR="004C4F62" w:rsidRDefault="008405A9" w:rsidP="00596E12">
      <w:pPr>
        <w:jc w:val="left"/>
        <w:rPr>
          <w:rFonts w:cs="Arial"/>
          <w:bCs/>
          <w:color w:val="auto"/>
          <w:lang w:eastAsia="zh-CN"/>
        </w:rPr>
      </w:pPr>
      <w:hyperlink r:id="rId9" w:history="1">
        <w:r w:rsidR="00685123" w:rsidRPr="009E03C5">
          <w:rPr>
            <w:rStyle w:val="Hyperlink"/>
            <w:rFonts w:cs="Arial" w:hint="eastAsia"/>
            <w:bCs/>
            <w:lang w:eastAsia="zh-CN"/>
          </w:rPr>
          <w:t>heliu@usc.edu</w:t>
        </w:r>
      </w:hyperlink>
    </w:p>
    <w:p w14:paraId="1BE34707" w14:textId="77777777" w:rsidR="00685123" w:rsidRDefault="00685123" w:rsidP="00596E12">
      <w:pPr>
        <w:jc w:val="left"/>
        <w:rPr>
          <w:rFonts w:cs="Arial"/>
          <w:bCs/>
          <w:color w:val="auto"/>
          <w:lang w:eastAsia="zh-CN"/>
        </w:rPr>
      </w:pPr>
    </w:p>
    <w:p w14:paraId="0274D288" w14:textId="6EF28D25" w:rsidR="00685123" w:rsidRDefault="00685123" w:rsidP="00596E12">
      <w:pPr>
        <w:jc w:val="left"/>
        <w:rPr>
          <w:rFonts w:cs="Arial"/>
          <w:bCs/>
          <w:color w:val="auto"/>
          <w:lang w:eastAsia="zh-CN"/>
        </w:rPr>
      </w:pPr>
      <w:r>
        <w:rPr>
          <w:rFonts w:cs="Arial" w:hint="eastAsia"/>
          <w:bCs/>
          <w:color w:val="auto"/>
          <w:lang w:eastAsia="zh-CN"/>
        </w:rPr>
        <w:t>Wu, Wei</w:t>
      </w:r>
    </w:p>
    <w:p w14:paraId="32FC3EA2" w14:textId="77777777" w:rsidR="00685123" w:rsidRDefault="00685123" w:rsidP="00596E12">
      <w:pPr>
        <w:jc w:val="left"/>
        <w:rPr>
          <w:rFonts w:cs="Arial"/>
          <w:bCs/>
          <w:color w:val="auto"/>
          <w:lang w:eastAsia="zh-CN"/>
        </w:rPr>
      </w:pPr>
      <w:r>
        <w:rPr>
          <w:rFonts w:cs="Arial" w:hint="eastAsia"/>
          <w:bCs/>
          <w:color w:val="auto"/>
          <w:lang w:eastAsia="zh-CN"/>
        </w:rPr>
        <w:t>Department of Electrical Engineering</w:t>
      </w:r>
    </w:p>
    <w:p w14:paraId="11FB94A3" w14:textId="77777777" w:rsidR="00685123" w:rsidRDefault="00685123" w:rsidP="00596E12">
      <w:pPr>
        <w:jc w:val="left"/>
        <w:rPr>
          <w:rFonts w:cs="Arial"/>
          <w:bCs/>
          <w:color w:val="auto"/>
          <w:lang w:eastAsia="zh-CN"/>
        </w:rPr>
      </w:pPr>
      <w:r>
        <w:rPr>
          <w:rFonts w:cs="Arial" w:hint="eastAsia"/>
          <w:bCs/>
          <w:color w:val="auto"/>
          <w:lang w:eastAsia="zh-CN"/>
        </w:rPr>
        <w:t>University of Sothern California</w:t>
      </w:r>
    </w:p>
    <w:p w14:paraId="56BD5058" w14:textId="456B0519" w:rsidR="00685123" w:rsidRDefault="00685123"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36675287" w14:textId="5B85B8AD" w:rsidR="00685123" w:rsidRDefault="008405A9" w:rsidP="00596E12">
      <w:pPr>
        <w:jc w:val="left"/>
        <w:rPr>
          <w:rFonts w:cs="Arial"/>
          <w:bCs/>
          <w:color w:val="auto"/>
          <w:lang w:eastAsia="zh-CN"/>
        </w:rPr>
      </w:pPr>
      <w:hyperlink r:id="rId10" w:history="1">
        <w:r w:rsidR="00685123" w:rsidRPr="009E03C5">
          <w:rPr>
            <w:rStyle w:val="Hyperlink"/>
            <w:rFonts w:cs="Arial"/>
            <w:bCs/>
            <w:lang w:eastAsia="zh-CN"/>
          </w:rPr>
          <w:t>W</w:t>
        </w:r>
        <w:r w:rsidR="00685123" w:rsidRPr="009E03C5">
          <w:rPr>
            <w:rStyle w:val="Hyperlink"/>
            <w:rFonts w:cs="Arial" w:hint="eastAsia"/>
            <w:bCs/>
            <w:lang w:eastAsia="zh-CN"/>
          </w:rPr>
          <w:t>u.w@usc.edu</w:t>
        </w:r>
      </w:hyperlink>
    </w:p>
    <w:p w14:paraId="3B99F1F0" w14:textId="77777777" w:rsidR="00685123" w:rsidRPr="000B2F36" w:rsidRDefault="00685123" w:rsidP="00596E12">
      <w:pPr>
        <w:pStyle w:val="NormalWeb"/>
        <w:spacing w:before="0" w:beforeAutospacing="0" w:after="0" w:afterAutospacing="0"/>
        <w:jc w:val="left"/>
        <w:rPr>
          <w:rFonts w:cs="Arial"/>
          <w:b/>
          <w:bCs/>
          <w:lang w:eastAsia="zh-CN"/>
        </w:rPr>
      </w:pPr>
    </w:p>
    <w:p w14:paraId="5CAFCFF9" w14:textId="340AB6F7" w:rsidR="006305D7" w:rsidRDefault="006305D7" w:rsidP="00596E12">
      <w:pPr>
        <w:pStyle w:val="NormalWeb"/>
        <w:spacing w:before="0" w:beforeAutospacing="0" w:after="0" w:afterAutospacing="0"/>
        <w:jc w:val="left"/>
        <w:rPr>
          <w:rFonts w:cs="Arial"/>
          <w:i/>
          <w:color w:val="808080"/>
          <w:lang w:eastAsia="zh-CN"/>
        </w:rPr>
      </w:pPr>
      <w:r w:rsidRPr="000B2F36">
        <w:rPr>
          <w:rFonts w:cs="Arial"/>
          <w:b/>
          <w:bCs/>
        </w:rPr>
        <w:t>CORRESPONDING AUTHOR:</w:t>
      </w:r>
      <w:r w:rsidRPr="000B2F36">
        <w:rPr>
          <w:rFonts w:cs="Arial"/>
        </w:rPr>
        <w:t xml:space="preserve"> </w:t>
      </w:r>
    </w:p>
    <w:p w14:paraId="1CD1DA45" w14:textId="75FA77AD" w:rsidR="004C4F62" w:rsidRPr="004C4F62" w:rsidRDefault="00987098" w:rsidP="00596E12">
      <w:pPr>
        <w:pStyle w:val="NormalWeb"/>
        <w:spacing w:before="0" w:beforeAutospacing="0" w:after="0" w:afterAutospacing="0"/>
        <w:jc w:val="left"/>
        <w:rPr>
          <w:rFonts w:ascii="Arial Unicode MS" w:eastAsia="Arial Unicode MS" w:hAnsi="Arial Unicode MS" w:cs="Arial Unicode MS"/>
          <w:color w:val="auto"/>
          <w:lang w:eastAsia="zh-CN"/>
        </w:rPr>
      </w:pPr>
      <w:r>
        <w:rPr>
          <w:rFonts w:ascii="Arial Unicode MS" w:eastAsia="Arial Unicode MS" w:hAnsi="Arial Unicode MS" w:cs="Arial Unicode MS" w:hint="eastAsia"/>
          <w:color w:val="auto"/>
          <w:lang w:eastAsia="zh-CN"/>
        </w:rPr>
        <w:t>Wu, Wei</w:t>
      </w:r>
    </w:p>
    <w:p w14:paraId="5FCA5F51" w14:textId="77777777" w:rsidR="006305D7" w:rsidRPr="000B2F36" w:rsidRDefault="006305D7" w:rsidP="00596E12">
      <w:pPr>
        <w:pStyle w:val="NormalWeb"/>
        <w:spacing w:before="0" w:beforeAutospacing="0" w:after="0" w:afterAutospacing="0"/>
        <w:jc w:val="left"/>
        <w:rPr>
          <w:rFonts w:cs="Arial"/>
          <w:b/>
          <w:bCs/>
          <w:lang w:eastAsia="zh-CN"/>
        </w:rPr>
      </w:pPr>
    </w:p>
    <w:p w14:paraId="2BBA1498" w14:textId="7DB05F08" w:rsidR="006305D7" w:rsidRPr="000B2F36" w:rsidRDefault="006305D7" w:rsidP="00596E12">
      <w:pPr>
        <w:pStyle w:val="NormalWeb"/>
        <w:spacing w:before="0" w:beforeAutospacing="0" w:after="0" w:afterAutospacing="0"/>
        <w:jc w:val="left"/>
        <w:rPr>
          <w:rFonts w:cs="Arial"/>
          <w:color w:val="808080"/>
        </w:rPr>
      </w:pPr>
      <w:r w:rsidRPr="000B2F36">
        <w:rPr>
          <w:rFonts w:cs="Arial"/>
          <w:b/>
          <w:bCs/>
        </w:rPr>
        <w:t>KEYWORDS:</w:t>
      </w:r>
    </w:p>
    <w:p w14:paraId="1CB4E390" w14:textId="31D0337A" w:rsidR="006305D7" w:rsidRDefault="00043E09" w:rsidP="00596E12">
      <w:pPr>
        <w:pStyle w:val="NormalWeb"/>
        <w:spacing w:before="0" w:beforeAutospacing="0" w:after="0" w:afterAutospacing="0"/>
        <w:jc w:val="left"/>
        <w:rPr>
          <w:rFonts w:cs="Arial"/>
          <w:lang w:eastAsia="zh-CN"/>
        </w:rPr>
      </w:pPr>
      <w:r>
        <w:rPr>
          <w:rFonts w:cs="Arial" w:hint="eastAsia"/>
          <w:lang w:eastAsia="zh-CN"/>
        </w:rPr>
        <w:t xml:space="preserve">Parallel spectrum splitting, </w:t>
      </w:r>
      <w:r w:rsidR="00C42363">
        <w:rPr>
          <w:rFonts w:cs="Arial" w:hint="eastAsia"/>
          <w:lang w:eastAsia="zh-CN"/>
        </w:rPr>
        <w:t xml:space="preserve">dispersive element, </w:t>
      </w:r>
      <w:r>
        <w:rPr>
          <w:rFonts w:cs="Arial"/>
          <w:lang w:eastAsia="zh-CN"/>
        </w:rPr>
        <w:t>high</w:t>
      </w:r>
      <w:r>
        <w:rPr>
          <w:rFonts w:cs="Arial" w:hint="eastAsia"/>
          <w:lang w:eastAsia="zh-CN"/>
        </w:rPr>
        <w:t xml:space="preserve"> contrast grating, </w:t>
      </w:r>
      <w:r w:rsidR="00C42363">
        <w:rPr>
          <w:rFonts w:cs="Arial" w:hint="eastAsia"/>
          <w:lang w:eastAsia="zh-CN"/>
        </w:rPr>
        <w:t xml:space="preserve">concentrated photovoltaic system, </w:t>
      </w:r>
      <w:r>
        <w:rPr>
          <w:rFonts w:cs="Arial" w:hint="eastAsia"/>
          <w:lang w:eastAsia="zh-CN"/>
        </w:rPr>
        <w:t>nanoimprint lithography</w:t>
      </w:r>
      <w:r w:rsidR="00DD5732">
        <w:rPr>
          <w:rFonts w:cs="Arial" w:hint="eastAsia"/>
          <w:lang w:eastAsia="zh-CN"/>
        </w:rPr>
        <w:t xml:space="preserve">, </w:t>
      </w:r>
      <w:r w:rsidR="00FA1A8B">
        <w:rPr>
          <w:rFonts w:cs="Arial" w:hint="eastAsia"/>
          <w:lang w:eastAsia="zh-CN"/>
        </w:rPr>
        <w:t>reactive ion etching</w:t>
      </w:r>
    </w:p>
    <w:p w14:paraId="0E958620" w14:textId="77777777" w:rsidR="00994920" w:rsidRPr="000B2F36" w:rsidRDefault="00994920" w:rsidP="00596E12">
      <w:pPr>
        <w:pStyle w:val="NormalWeb"/>
        <w:spacing w:before="0" w:beforeAutospacing="0" w:after="0" w:afterAutospacing="0"/>
        <w:jc w:val="left"/>
        <w:rPr>
          <w:rFonts w:cs="Arial"/>
          <w:lang w:eastAsia="zh-CN"/>
        </w:rPr>
      </w:pPr>
    </w:p>
    <w:p w14:paraId="00A932D8" w14:textId="7AFA301B" w:rsidR="006305D7" w:rsidRPr="000B2F36" w:rsidRDefault="006305D7" w:rsidP="00596E12">
      <w:pPr>
        <w:jc w:val="left"/>
        <w:rPr>
          <w:rFonts w:cs="Arial"/>
          <w:color w:val="808080"/>
        </w:rPr>
      </w:pPr>
      <w:r w:rsidRPr="000B2F36">
        <w:rPr>
          <w:rFonts w:cs="Arial"/>
          <w:b/>
          <w:bCs/>
        </w:rPr>
        <w:t>SHORT ABSTRACT:</w:t>
      </w:r>
      <w:r w:rsidRPr="000B2F36">
        <w:rPr>
          <w:rFonts w:cs="Arial"/>
        </w:rPr>
        <w:t xml:space="preserve"> </w:t>
      </w:r>
    </w:p>
    <w:p w14:paraId="761028D6" w14:textId="1122E0AA" w:rsidR="006305D7" w:rsidRDefault="00000F00" w:rsidP="00596E12">
      <w:pPr>
        <w:jc w:val="left"/>
        <w:rPr>
          <w:rFonts w:cs="Arial"/>
          <w:lang w:eastAsia="zh-CN"/>
        </w:rPr>
      </w:pPr>
      <w:r>
        <w:rPr>
          <w:rFonts w:cs="Arial" w:hint="eastAsia"/>
          <w:lang w:eastAsia="zh-CN"/>
        </w:rPr>
        <w:t>T</w:t>
      </w:r>
      <w:r w:rsidR="003C6F25">
        <w:rPr>
          <w:rFonts w:cs="Arial" w:hint="eastAsia"/>
          <w:lang w:eastAsia="zh-CN"/>
        </w:rPr>
        <w:t xml:space="preserve">he fabrication </w:t>
      </w:r>
      <w:r w:rsidR="007E33B8">
        <w:rPr>
          <w:rFonts w:cs="Arial" w:hint="eastAsia"/>
          <w:lang w:eastAsia="zh-CN"/>
        </w:rPr>
        <w:t xml:space="preserve">of high contrast gratings as </w:t>
      </w:r>
      <w:r w:rsidR="00A6213D">
        <w:rPr>
          <w:rFonts w:cs="Arial" w:hint="eastAsia"/>
          <w:lang w:eastAsia="zh-CN"/>
        </w:rPr>
        <w:t>the</w:t>
      </w:r>
      <w:r w:rsidR="003C6F25">
        <w:rPr>
          <w:rFonts w:cs="Arial" w:hint="eastAsia"/>
          <w:lang w:eastAsia="zh-CN"/>
        </w:rPr>
        <w:t xml:space="preserve"> parallel spectrum splitting dispersive element in a concentrated photovoltaic system</w:t>
      </w:r>
      <w:r>
        <w:rPr>
          <w:rFonts w:cs="Arial" w:hint="eastAsia"/>
          <w:lang w:eastAsia="zh-CN"/>
        </w:rPr>
        <w:t xml:space="preserve"> is demonstrated</w:t>
      </w:r>
      <w:r w:rsidR="003C6F25">
        <w:rPr>
          <w:rFonts w:cs="Arial" w:hint="eastAsia"/>
          <w:lang w:eastAsia="zh-CN"/>
        </w:rPr>
        <w:t xml:space="preserve">. </w:t>
      </w:r>
      <w:r w:rsidR="0087634D">
        <w:rPr>
          <w:rFonts w:cs="Arial" w:hint="eastAsia"/>
          <w:lang w:eastAsia="zh-CN"/>
        </w:rPr>
        <w:t>Fabrication processes including nanoimprint lithography, TiO</w:t>
      </w:r>
      <w:r w:rsidR="0087634D" w:rsidRPr="0087634D">
        <w:rPr>
          <w:rFonts w:cs="Arial" w:hint="eastAsia"/>
          <w:vertAlign w:val="subscript"/>
          <w:lang w:eastAsia="zh-CN"/>
        </w:rPr>
        <w:t>2</w:t>
      </w:r>
      <w:r w:rsidR="0087634D">
        <w:rPr>
          <w:rFonts w:cs="Arial" w:hint="eastAsia"/>
          <w:lang w:eastAsia="zh-CN"/>
        </w:rPr>
        <w:t xml:space="preserve"> sputtering a</w:t>
      </w:r>
      <w:r w:rsidR="005369E6">
        <w:rPr>
          <w:rFonts w:cs="Arial" w:hint="eastAsia"/>
          <w:lang w:eastAsia="zh-CN"/>
        </w:rPr>
        <w:t xml:space="preserve">nd reactive ion dry etching </w:t>
      </w:r>
      <w:r w:rsidR="008A70E7">
        <w:rPr>
          <w:rFonts w:cs="Arial" w:hint="eastAsia"/>
          <w:lang w:eastAsia="zh-CN"/>
        </w:rPr>
        <w:t>are described.</w:t>
      </w:r>
      <w:r w:rsidR="0069170B">
        <w:rPr>
          <w:rFonts w:cs="Arial" w:hint="eastAsia"/>
          <w:lang w:eastAsia="zh-CN"/>
        </w:rPr>
        <w:t xml:space="preserve"> </w:t>
      </w:r>
      <w:r w:rsidR="00167488">
        <w:rPr>
          <w:rFonts w:cs="Arial" w:hint="eastAsia"/>
          <w:lang w:eastAsia="zh-CN"/>
        </w:rPr>
        <w:t>Reflectance</w:t>
      </w:r>
      <w:r w:rsidR="000C3540">
        <w:rPr>
          <w:rFonts w:cs="Arial" w:hint="eastAsia"/>
          <w:lang w:eastAsia="zh-CN"/>
        </w:rPr>
        <w:t xml:space="preserve"> </w:t>
      </w:r>
      <w:r w:rsidR="00167488">
        <w:rPr>
          <w:rFonts w:cs="Arial" w:hint="eastAsia"/>
          <w:lang w:eastAsia="zh-CN"/>
        </w:rPr>
        <w:t>measur</w:t>
      </w:r>
      <w:r w:rsidR="00170015">
        <w:rPr>
          <w:rFonts w:cs="Arial" w:hint="eastAsia"/>
          <w:lang w:eastAsia="zh-CN"/>
        </w:rPr>
        <w:t xml:space="preserve">ement results are used to </w:t>
      </w:r>
      <w:r w:rsidR="00170015">
        <w:rPr>
          <w:rFonts w:cs="Arial"/>
          <w:lang w:eastAsia="zh-CN"/>
        </w:rPr>
        <w:t>characterize</w:t>
      </w:r>
      <w:r w:rsidR="00995330">
        <w:rPr>
          <w:rFonts w:cs="Arial" w:hint="eastAsia"/>
          <w:lang w:eastAsia="zh-CN"/>
        </w:rPr>
        <w:t xml:space="preserve"> the optical </w:t>
      </w:r>
      <w:r w:rsidR="00995330">
        <w:rPr>
          <w:rFonts w:cs="Arial"/>
          <w:lang w:eastAsia="zh-CN"/>
        </w:rPr>
        <w:t>performance</w:t>
      </w:r>
      <w:r w:rsidR="0069170B">
        <w:rPr>
          <w:rFonts w:cs="Arial" w:hint="eastAsia"/>
          <w:lang w:eastAsia="zh-CN"/>
        </w:rPr>
        <w:t>.</w:t>
      </w:r>
      <w:r w:rsidR="00995330">
        <w:rPr>
          <w:rFonts w:cs="Arial" w:hint="eastAsia"/>
          <w:lang w:eastAsia="zh-CN"/>
        </w:rPr>
        <w:t xml:space="preserve"> </w:t>
      </w:r>
    </w:p>
    <w:p w14:paraId="5BB0DE5A" w14:textId="77777777" w:rsidR="00220812" w:rsidRPr="0087634D" w:rsidRDefault="00220812" w:rsidP="00596E12">
      <w:pPr>
        <w:jc w:val="left"/>
        <w:rPr>
          <w:rFonts w:cs="Arial"/>
          <w:lang w:eastAsia="zh-CN"/>
        </w:rPr>
      </w:pPr>
    </w:p>
    <w:p w14:paraId="203FD93B" w14:textId="394EACCD" w:rsidR="006305D7" w:rsidRPr="000B2F36" w:rsidRDefault="006305D7" w:rsidP="00596E12">
      <w:pPr>
        <w:jc w:val="left"/>
        <w:rPr>
          <w:rFonts w:cs="Arial"/>
        </w:rPr>
      </w:pPr>
      <w:r w:rsidRPr="000B2F36">
        <w:rPr>
          <w:rFonts w:cs="Arial"/>
          <w:b/>
          <w:bCs/>
        </w:rPr>
        <w:t>LONG ABSTRACT:</w:t>
      </w:r>
      <w:r w:rsidRPr="000B2F36">
        <w:rPr>
          <w:rFonts w:cs="Arial"/>
        </w:rPr>
        <w:t xml:space="preserve"> </w:t>
      </w:r>
    </w:p>
    <w:p w14:paraId="4C7D5FD5" w14:textId="324FF9CE" w:rsidR="006305D7" w:rsidRDefault="00C101E9" w:rsidP="00596E12">
      <w:pPr>
        <w:jc w:val="left"/>
        <w:rPr>
          <w:rFonts w:cs="Arial"/>
          <w:lang w:eastAsia="zh-CN"/>
        </w:rPr>
      </w:pPr>
      <w:r>
        <w:rPr>
          <w:rFonts w:cs="Arial" w:hint="eastAsia"/>
          <w:lang w:eastAsia="zh-CN"/>
        </w:rPr>
        <w:t>Hi</w:t>
      </w:r>
      <w:r w:rsidR="001F7F36" w:rsidRPr="001F7F36">
        <w:rPr>
          <w:rFonts w:cs="Arial"/>
          <w:lang w:eastAsia="zh-CN"/>
        </w:rPr>
        <w:t xml:space="preserve">gh contrast gratings </w:t>
      </w:r>
      <w:r>
        <w:rPr>
          <w:rFonts w:cs="Arial" w:hint="eastAsia"/>
          <w:lang w:eastAsia="zh-CN"/>
        </w:rPr>
        <w:t xml:space="preserve">are designed and fabricated </w:t>
      </w:r>
      <w:r w:rsidR="001F7F36" w:rsidRPr="001F7F36">
        <w:rPr>
          <w:rFonts w:cs="Arial"/>
          <w:lang w:eastAsia="zh-CN"/>
        </w:rPr>
        <w:t xml:space="preserve">and </w:t>
      </w:r>
      <w:r w:rsidR="009253E9">
        <w:rPr>
          <w:rFonts w:cs="Arial" w:hint="eastAsia"/>
          <w:lang w:eastAsia="zh-CN"/>
        </w:rPr>
        <w:t>its application is proposed</w:t>
      </w:r>
      <w:r w:rsidR="001F7F36" w:rsidRPr="001F7F36">
        <w:rPr>
          <w:rFonts w:cs="Arial"/>
          <w:lang w:eastAsia="zh-CN"/>
        </w:rPr>
        <w:t xml:space="preserve"> in a parallel spectrum splitting dispersive element that can improve the solar conversion efficiency of a concentrated photovoltaic system. </w:t>
      </w:r>
      <w:r w:rsidR="00627B68">
        <w:rPr>
          <w:rFonts w:cs="Arial" w:hint="eastAsia"/>
          <w:lang w:eastAsia="zh-CN"/>
        </w:rPr>
        <w:t xml:space="preserve">The </w:t>
      </w:r>
      <w:r w:rsidR="001F7F36" w:rsidRPr="001F7F36">
        <w:rPr>
          <w:rFonts w:cs="Arial"/>
          <w:lang w:eastAsia="zh-CN"/>
        </w:rPr>
        <w:t xml:space="preserve">proposed system will also lower the solar cell cost in the concentrated photovoltaic system by replacing the expensive tandem solar cells with the cost-effective single junction solar cells. The structures and </w:t>
      </w:r>
      <w:r w:rsidR="00937542">
        <w:rPr>
          <w:rFonts w:cs="Arial" w:hint="eastAsia"/>
          <w:lang w:eastAsia="zh-CN"/>
        </w:rPr>
        <w:t xml:space="preserve">the </w:t>
      </w:r>
      <w:r w:rsidR="001F7F36" w:rsidRPr="001F7F36">
        <w:rPr>
          <w:rFonts w:cs="Arial"/>
          <w:lang w:eastAsia="zh-CN"/>
        </w:rPr>
        <w:t>parameters of high contrast gratings for the dispersive element</w:t>
      </w:r>
      <w:r w:rsidR="00B42F06">
        <w:rPr>
          <w:rFonts w:cs="Arial" w:hint="eastAsia"/>
          <w:lang w:eastAsia="zh-CN"/>
        </w:rPr>
        <w:t>s</w:t>
      </w:r>
      <w:r w:rsidR="001F7F36" w:rsidRPr="001F7F36">
        <w:rPr>
          <w:rFonts w:cs="Arial"/>
          <w:lang w:eastAsia="zh-CN"/>
        </w:rPr>
        <w:t xml:space="preserve"> were numerically optimized. The large-area fabrication of high </w:t>
      </w:r>
      <w:r w:rsidR="001F7F36" w:rsidRPr="001F7F36">
        <w:rPr>
          <w:rFonts w:cs="Arial"/>
          <w:lang w:eastAsia="zh-CN"/>
        </w:rPr>
        <w:lastRenderedPageBreak/>
        <w:t xml:space="preserve">contrast gratings was experimentally demonstrated using nanoimprint lithography and dry etching. The quality of </w:t>
      </w:r>
      <w:r w:rsidR="004C4093">
        <w:rPr>
          <w:rFonts w:cs="Arial" w:hint="eastAsia"/>
          <w:lang w:eastAsia="zh-CN"/>
        </w:rPr>
        <w:t xml:space="preserve">grating </w:t>
      </w:r>
      <w:r w:rsidR="001F7F36" w:rsidRPr="001F7F36">
        <w:rPr>
          <w:rFonts w:cs="Arial"/>
          <w:lang w:eastAsia="zh-CN"/>
        </w:rPr>
        <w:t>material and the performance of the fabricated device were both experimentally characterized</w:t>
      </w:r>
      <w:r w:rsidR="00E523CE">
        <w:rPr>
          <w:rFonts w:cs="Arial" w:hint="eastAsia"/>
          <w:lang w:eastAsia="zh-CN"/>
        </w:rPr>
        <w:t xml:space="preserve">. By analyzing the measurement results, </w:t>
      </w:r>
      <w:r w:rsidR="00457F7C">
        <w:rPr>
          <w:rFonts w:cs="Arial" w:hint="eastAsia"/>
          <w:lang w:eastAsia="zh-CN"/>
        </w:rPr>
        <w:t xml:space="preserve">the possible side effects from the fabrication processes </w:t>
      </w:r>
      <w:r w:rsidR="00D54294">
        <w:rPr>
          <w:rFonts w:cs="Arial" w:hint="eastAsia"/>
          <w:lang w:eastAsia="zh-CN"/>
        </w:rPr>
        <w:t xml:space="preserve">are discussed </w:t>
      </w:r>
      <w:r w:rsidR="00457F7C">
        <w:rPr>
          <w:rFonts w:cs="Arial" w:hint="eastAsia"/>
          <w:lang w:eastAsia="zh-CN"/>
        </w:rPr>
        <w:t xml:space="preserve">and </w:t>
      </w:r>
      <w:r w:rsidR="008163F0">
        <w:rPr>
          <w:rFonts w:cs="Arial" w:hint="eastAsia"/>
          <w:lang w:eastAsia="zh-CN"/>
        </w:rPr>
        <w:t xml:space="preserve">several methods that have the potential to </w:t>
      </w:r>
      <w:r w:rsidR="00A923F4">
        <w:rPr>
          <w:rFonts w:cs="Arial" w:hint="eastAsia"/>
          <w:lang w:eastAsia="zh-CN"/>
        </w:rPr>
        <w:t xml:space="preserve">improve </w:t>
      </w:r>
      <w:r w:rsidR="00E6519A">
        <w:rPr>
          <w:rFonts w:cs="Arial" w:hint="eastAsia"/>
          <w:lang w:eastAsia="zh-CN"/>
        </w:rPr>
        <w:t>the fabrication processes</w:t>
      </w:r>
      <w:r w:rsidR="007F6A28">
        <w:rPr>
          <w:rFonts w:cs="Arial" w:hint="eastAsia"/>
          <w:lang w:eastAsia="zh-CN"/>
        </w:rPr>
        <w:t xml:space="preserve"> </w:t>
      </w:r>
      <w:r w:rsidR="00375E83">
        <w:rPr>
          <w:rFonts w:cs="Arial" w:hint="eastAsia"/>
          <w:lang w:eastAsia="zh-CN"/>
        </w:rPr>
        <w:t xml:space="preserve">are </w:t>
      </w:r>
      <w:r w:rsidR="00D54294">
        <w:rPr>
          <w:rFonts w:cs="Arial" w:hint="eastAsia"/>
          <w:lang w:eastAsia="zh-CN"/>
        </w:rPr>
        <w:t>prop</w:t>
      </w:r>
      <w:r w:rsidR="008163F0">
        <w:rPr>
          <w:rFonts w:cs="Arial" w:hint="eastAsia"/>
          <w:lang w:eastAsia="zh-CN"/>
        </w:rPr>
        <w:t>o</w:t>
      </w:r>
      <w:r w:rsidR="00D54294">
        <w:rPr>
          <w:rFonts w:cs="Arial" w:hint="eastAsia"/>
          <w:lang w:eastAsia="zh-CN"/>
        </w:rPr>
        <w:t>sed</w:t>
      </w:r>
      <w:r w:rsidR="00375E83">
        <w:rPr>
          <w:rFonts w:cs="Arial" w:hint="eastAsia"/>
          <w:lang w:eastAsia="zh-CN"/>
        </w:rPr>
        <w:t xml:space="preserve">, </w:t>
      </w:r>
      <w:r w:rsidR="007F6A28">
        <w:rPr>
          <w:rFonts w:cs="Arial" w:hint="eastAsia"/>
          <w:lang w:eastAsia="zh-CN"/>
        </w:rPr>
        <w:t xml:space="preserve">which can </w:t>
      </w:r>
      <w:r w:rsidR="00327C30">
        <w:rPr>
          <w:rFonts w:cs="Arial" w:hint="eastAsia"/>
          <w:lang w:eastAsia="zh-CN"/>
        </w:rPr>
        <w:t xml:space="preserve">help to </w:t>
      </w:r>
      <w:r w:rsidR="006B42F8">
        <w:rPr>
          <w:rFonts w:cs="Arial" w:hint="eastAsia"/>
          <w:lang w:eastAsia="zh-CN"/>
        </w:rPr>
        <w:t>increase the optical efficiency of the fabricated devices.</w:t>
      </w:r>
    </w:p>
    <w:p w14:paraId="70525A03" w14:textId="77777777" w:rsidR="001F7F36" w:rsidRPr="000B2F36" w:rsidRDefault="001F7F36" w:rsidP="00596E12">
      <w:pPr>
        <w:jc w:val="left"/>
        <w:rPr>
          <w:rFonts w:cs="Arial"/>
          <w:lang w:eastAsia="zh-CN"/>
        </w:rPr>
      </w:pPr>
    </w:p>
    <w:p w14:paraId="23AF0365" w14:textId="5AB0D244" w:rsidR="00DC1BD0" w:rsidRDefault="006305D7" w:rsidP="00596E12">
      <w:pPr>
        <w:jc w:val="left"/>
        <w:rPr>
          <w:rPrChange w:id="1" w:author="Author" w:date="2015-02-10T13:30:00Z">
            <w:rPr>
              <w:color w:val="808080"/>
            </w:rPr>
          </w:rPrChange>
        </w:rPr>
      </w:pPr>
      <w:r w:rsidRPr="000B2F36">
        <w:rPr>
          <w:rFonts w:cs="Arial"/>
          <w:b/>
        </w:rPr>
        <w:t>INTRODUCTION</w:t>
      </w:r>
      <w:r w:rsidRPr="000B2F36">
        <w:rPr>
          <w:rFonts w:cs="Arial"/>
          <w:b/>
          <w:bCs/>
        </w:rPr>
        <w:t>:</w:t>
      </w:r>
      <w:r w:rsidRPr="000B2F36">
        <w:rPr>
          <w:rFonts w:cs="Arial"/>
        </w:rPr>
        <w:t xml:space="preserve"> </w:t>
      </w:r>
    </w:p>
    <w:p w14:paraId="0711BD8D" w14:textId="1416A9A2" w:rsidR="00F002D9" w:rsidRDefault="00CF263C" w:rsidP="00596E12">
      <w:pPr>
        <w:jc w:val="left"/>
        <w:rPr>
          <w:ins w:id="2" w:author="Author" w:date="2015-02-10T13:30:00Z"/>
          <w:rFonts w:cs="Arial"/>
          <w:lang w:eastAsia="zh-CN"/>
        </w:rPr>
      </w:pPr>
      <w:ins w:id="3" w:author="Author" w:date="2015-02-10T13:30:00Z">
        <w:r w:rsidRPr="00CF263C">
          <w:rPr>
            <w:rFonts w:cs="Arial"/>
            <w:lang w:eastAsia="zh-CN"/>
          </w:rPr>
          <w:t>Our modern society will not survive without moving a significant portion of energy consumption to renewable energy sources. To make this happen, we have to find a way to harvest renewable energy at a cost lower than petroleum-based energy sources in the near future. Solar energy is the most abundant renewable energy on earth. Despite that a lot of progresses have been made in solar energy harvesting, it is still very challenging to compete with petroleum-based energy sources. Improving the efficiency of solar cells is one of the most efficient ways to lower the system cost of solar energy harvesting.</w:t>
        </w:r>
      </w:ins>
    </w:p>
    <w:p w14:paraId="373E89BE" w14:textId="77777777" w:rsidR="00F002D9" w:rsidRDefault="00F002D9" w:rsidP="00596E12">
      <w:pPr>
        <w:jc w:val="left"/>
        <w:rPr>
          <w:ins w:id="4" w:author="Author" w:date="2015-02-10T13:30:00Z"/>
          <w:rFonts w:cs="Arial"/>
          <w:lang w:eastAsia="zh-CN"/>
        </w:rPr>
      </w:pPr>
    </w:p>
    <w:p w14:paraId="4A88C219" w14:textId="450FD0B7" w:rsidR="009B20AC" w:rsidRDefault="00945CA6" w:rsidP="00596E12">
      <w:pPr>
        <w:jc w:val="left"/>
        <w:rPr>
          <w:rFonts w:cs="Arial"/>
          <w:lang w:eastAsia="zh-CN"/>
        </w:rPr>
      </w:pPr>
      <w:r>
        <w:rPr>
          <w:rFonts w:cs="Arial" w:hint="eastAsia"/>
          <w:lang w:eastAsia="zh-CN"/>
        </w:rPr>
        <w:t>Optical lenses and dish reflectors are usually used in most</w:t>
      </w:r>
      <w:r w:rsidR="009B20AC" w:rsidRPr="009B20AC">
        <w:rPr>
          <w:rFonts w:cs="Arial"/>
          <w:lang w:eastAsia="zh-CN"/>
        </w:rPr>
        <w:t xml:space="preserve"> concentr</w:t>
      </w:r>
      <w:r w:rsidR="009B20AC">
        <w:rPr>
          <w:rFonts w:cs="Arial"/>
          <w:lang w:eastAsia="zh-CN"/>
        </w:rPr>
        <w:t>ated photovoltaic (CPV) systems</w:t>
      </w:r>
      <w:del w:id="5" w:author="Author" w:date="2015-02-10T13:30:00Z">
        <w:r w:rsidR="00CB6225">
          <w:fldChar w:fldCharType="begin"/>
        </w:r>
        <w:r w:rsidR="00CB6225">
          <w:delInstrText xml:space="preserve"> HYPERLINK \l "_ENREF_1" \o "Horne, 2006 #28"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&lt;EndNote&gt;&lt;Cite&gt;&lt;Author&gt;Horne&lt;/Author&gt;&lt;Year&gt;2006&lt;/Year&gt;&lt;RecNum&gt;28&lt;/RecNum&gt;&lt;DisplayText&gt;&lt;style face="superscript"&gt;1&lt;/style&gt;&lt;/DisplayText&gt;&lt;record&gt;&lt;rec-number&gt;28&lt;/rec-number&gt;&lt;foreign-keys&gt;&lt;key app="EN" db-id="9dvse9ssctx0vwewf275ex2rf9szpe0z99pz"&gt;28&lt;/key&gt;&lt;/foreign-keys&gt;&lt;ref-type name="Conference Proceedings"&gt;10&lt;/ref-type&gt;&lt;contributors&gt;&lt;authors&gt;&lt;author&gt;Horne, S.&lt;/author&gt;&lt;author&gt;Conley, G.&lt;/author&gt;&lt;author&gt;Gordon, J.&lt;/author&gt;&lt;author&gt;Fork, D.&lt;/author&gt;&lt;author&gt;Meada, P.&lt;/author&gt;&lt;author&gt;Schrader, E.&lt;/author&gt;&lt;author&gt;Zimmermann, T.&lt;/author&gt;&lt;/authors&gt;&lt;/contributors&gt;&lt;titles&gt;&lt;title&gt;A Solid 500 Sun Compound Concentrator PV Design&lt;/title&gt;&lt;secondary-title&gt;Photovoltaic Energy Conversion, Conference Record of the 2006 IEEE 4th World Conference on&lt;/secondary-title&gt;&lt;alt-title&gt;Photovoltaic Energy Conversion, Conference Record of the 2006 IEEE 4th World Conference on&lt;/alt-title&gt;&lt;/titles&gt;&lt;pages&gt;694-697&lt;/pages&gt;&lt;volume&gt;1&lt;/volume&gt;&lt;keywords&gt;&lt;keyword&gt;solar energy concentrators&lt;/keyword&gt;&lt;keyword&gt;PV design&lt;/keyword&gt;&lt;keyword&gt;SolFocus&lt;/keyword&gt;&lt;keyword&gt;compound concentrator&lt;/keyword&gt;&lt;keyword&gt;photovoltaic concentrator system&lt;/keyword&gt;&lt;keyword&gt;reflective Cassegrain-like architecture&lt;/keyword&gt;&lt;keyword&gt;solid dielectric system&lt;/keyword&gt;&lt;keyword&gt;Dielectrics&lt;/keyword&gt;&lt;keyword&gt;Glass&lt;/keyword&gt;&lt;keyword&gt;Manufacturing&lt;/keyword&gt;&lt;keyword&gt;Optical receivers&lt;/keyword&gt;&lt;keyword&gt;Photovoltaic systems&lt;/keyword&gt;&lt;keyword&gt;Power generation&lt;/keyword&gt;&lt;keyword&gt;Solar power generation&lt;/keyword&gt;&lt;keyword&gt;Solids&lt;/keyword&gt;&lt;keyword&gt;Sun&lt;/keyword&gt;&lt;keyword&gt;Testing&lt;/keyword&gt;&lt;/keywords&gt;&lt;dates&gt;&lt;year&gt;2006&lt;/year&gt;&lt;pub-dates&gt;&lt;date&gt;May 2006&lt;/date&gt;&lt;/pub-dates&gt;&lt;/dates&gt;&lt;urls&gt;&lt;/urls&gt;&lt;electronic-resource-num&gt;10.1109/wcpec.2006.279550&lt;/electronic-resource-num&gt;&lt;/record&gt;&lt;/Cite&gt;&lt;/EndNote&gt;</w:delInstrText>
        </w:r>
        <w:r w:rsidR="00B57005">
          <w:rPr>
            <w:rFonts w:cs="Arial"/>
            <w:lang w:eastAsia="zh-CN"/>
          </w:rPr>
          <w:fldChar w:fldCharType="separate"/>
        </w:r>
        <w:r w:rsidR="00B57005" w:rsidRPr="008F23BD">
          <w:rPr>
            <w:rFonts w:cs="Arial"/>
            <w:noProof/>
            <w:vertAlign w:val="superscript"/>
            <w:lang w:eastAsia="zh-CN"/>
          </w:rPr>
          <w:delText>1</w:delText>
        </w:r>
        <w:r w:rsidR="00B57005">
          <w:rPr>
            <w:rFonts w:cs="Arial"/>
            <w:lang w:eastAsia="zh-CN"/>
          </w:rPr>
          <w:fldChar w:fldCharType="end"/>
        </w:r>
        <w:r w:rsidR="00CB6225">
          <w:rPr>
            <w:rFonts w:cs="Arial"/>
            <w:lang w:eastAsia="zh-CN"/>
          </w:rPr>
          <w:fldChar w:fldCharType="end"/>
        </w:r>
      </w:del>
      <w:ins w:id="6" w:author="Author" w:date="2015-02-10T13:30:00Z">
        <w:r w:rsidR="00EE7042">
          <w:rPr>
            <w:rFonts w:cs="Arial"/>
            <w:lang w:eastAsia="zh-CN"/>
          </w:rPr>
          <w:fldChar w:fldCharType="begin"/>
        </w:r>
        <w:r w:rsidR="00EE7042">
          <w:rPr>
            <w:rFonts w:cs="Arial"/>
            <w:lang w:eastAsia="zh-CN"/>
          </w:rPr>
          <w:instrText xml:space="preserve"> HYPERLINK \l "_ENREF_1" \o "Horne, 2006 #28"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&lt;EndNote&gt;&lt;Cite&gt;&lt;Author&gt;Horne&lt;/Author&gt;&lt;Year&gt;2006&lt;/Year&gt;&lt;RecNum&gt;28&lt;/RecNum&gt;&lt;DisplayText&gt;&lt;style face="superscript"&gt;1&lt;/style&gt;&lt;/DisplayText&gt;&lt;record&gt;&lt;rec-number&gt;28&lt;/rec-number&gt;&lt;foreign-keys&gt;&lt;key app="EN" db-id="9dvse9ssctx0vwewf275ex2rf9szpe0z99pz"&gt;28&lt;/key&gt;&lt;/foreign-keys&gt;&lt;ref-type name="Conference Proceedings"&gt;10&lt;/ref-type&gt;&lt;contributors&gt;&lt;authors&gt;&lt;author&gt;Horne, S.&lt;/author&gt;&lt;author&gt;Conley, G.&lt;/author&gt;&lt;author&gt;Gordon, J.&lt;/author&gt;&lt;author&gt;Fork, D.&lt;/author&gt;&lt;author&gt;Meada, P.&lt;/author&gt;&lt;author&gt;Schrader, E.&lt;/author&gt;&lt;author&gt;Zimmermann, T.&lt;/author&gt;&lt;/authors&gt;&lt;/contributors&gt;&lt;titles&gt;&lt;title&gt;A Solid 500 Sun Compound Concentrator PV Design&lt;/title&gt;&lt;secondary-title&gt;Photovoltaic Energy Conversion, Conference Record of the 2006 IEEE 4th World Conference on&lt;/secondary-title&gt;&lt;alt-title&gt;Photovoltaic Energy Conversion, Conference Record of the 2006 IEEE 4th World Conference on&lt;/alt-title&gt;&lt;/titles&gt;&lt;pages&gt;694-697&lt;/pages&gt;&lt;volume&gt;1&lt;/volume&gt;&lt;keywords&gt;&lt;keyword&gt;solar energy concentrators&lt;/keyword&gt;&lt;keyword&gt;PV design&lt;/keyword&gt;&lt;keyword&gt;SolFocus&lt;/keyword&gt;&lt;keyword&gt;compound concentrator&lt;/keyword&gt;&lt;keyword&gt;photovoltaic concentrator system&lt;/keyword&gt;&lt;keyword&gt;reflective Cassegrain-like architecture&lt;/keyword&gt;&lt;keyword&gt;solid dielectric system&lt;/keyword&gt;&lt;keyword&gt;Dielectrics&lt;/keyword&gt;&lt;keyword&gt;Glass&lt;/keyword&gt;&lt;keyword&gt;Manufacturing&lt;/keyword&gt;&lt;keyword&gt;Optical receivers&lt;/keyword&gt;&lt;keyword&gt;Photovoltaic systems&lt;/keyword&gt;&lt;keyword&gt;Power generation&lt;/keyword&gt;&lt;keyword&gt;Solar power generation&lt;/keyword&gt;&lt;keyword&gt;Solids&lt;/keyword&gt;&lt;keyword&gt;Sun&lt;/keyword&gt;&lt;keyword&gt;Testing&lt;/keyword&gt;&lt;/keywords&gt;&lt;dates&gt;&lt;year&gt;2006&lt;/year&gt;&lt;pub-dates&gt;&lt;date&gt;May 2006&lt;/date&gt;&lt;/pub-dates&gt;&lt;/dates&gt;&lt;urls&gt;&lt;/urls&gt;&lt;electronic-resource-num&gt;10.1109/wcpec.2006.279550&lt;/electronic-resource-num&gt;&lt;/record&gt;&lt;/Cite&gt;&lt;/EndNote&gt;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1</w:t>
        </w:r>
        <w:r w:rsidR="00EE7042">
          <w:rPr>
            <w:rFonts w:cs="Arial"/>
            <w:lang w:eastAsia="zh-CN"/>
          </w:rPr>
          <w:fldChar w:fldCharType="end"/>
        </w:r>
        <w:r w:rsidR="00EE7042">
          <w:rPr>
            <w:rFonts w:cs="Arial"/>
            <w:lang w:eastAsia="zh-CN"/>
          </w:rPr>
          <w:fldChar w:fldCharType="end"/>
        </w:r>
      </w:ins>
      <w:r w:rsidR="009B20AC" w:rsidRPr="009B20AC">
        <w:rPr>
          <w:rFonts w:cs="Arial"/>
          <w:lang w:eastAsia="zh-CN"/>
        </w:rPr>
        <w:t xml:space="preserve"> to achieve a high concentration of solar power incidenc</w:t>
      </w:r>
      <w:r w:rsidR="006E5D84">
        <w:rPr>
          <w:rFonts w:cs="Arial"/>
          <w:lang w:eastAsia="zh-CN"/>
        </w:rPr>
        <w:t>e on the small-area solar cells</w:t>
      </w:r>
      <w:r w:rsidR="006E5D84">
        <w:rPr>
          <w:rFonts w:cs="Arial" w:hint="eastAsia"/>
          <w:lang w:eastAsia="zh-CN"/>
        </w:rPr>
        <w:t>, so</w:t>
      </w:r>
      <w:r w:rsidR="009B20AC" w:rsidRPr="009B20AC">
        <w:rPr>
          <w:rFonts w:cs="Arial"/>
          <w:lang w:eastAsia="zh-CN"/>
        </w:rPr>
        <w:t xml:space="preserve"> it is economically viable to exploit expensive tandem multi-junction solar cells</w:t>
      </w:r>
      <w:del w:id="7" w:author="Author" w:date="2015-02-10T13:30:00Z">
        <w:r w:rsidR="00CB6225">
          <w:fldChar w:fldCharType="begin"/>
        </w:r>
        <w:r w:rsidR="00CB6225">
          <w:delInstrText xml:space="preserve"> HYPERLINK \l "_ENREF_2" \o "Guter, 2009 #31"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&lt;EndNote&gt;&lt;Cite&gt;&lt;Author&gt;Guter&lt;/Author&gt;&lt;Year&gt;2009&lt;/Year&gt;&lt;RecNum&gt;31&lt;/RecNum&gt;&lt;DisplayText&gt;&lt;style face="superscript"&gt;2&lt;/style&gt;&lt;/DisplayText&gt;&lt;record&gt;&lt;rec-number&gt;31&lt;/rec-number&gt;&lt;foreign-keys&gt;&lt;key app="EN" db-id="9dvse9ssctx0vwewf275ex2rf9szpe0z99pz"&gt;31&lt;/key&gt;&lt;/foreign-keys&gt;&lt;ref-type name="Journal Article"&gt;17&lt;/ref-type&gt;&lt;contributors&gt;&lt;authors&gt;&lt;author&gt;Guter, Wolfgang&lt;/author&gt;&lt;author&gt;Schöne, Jan&lt;/author&gt;&lt;author&gt;Philipps, Simon P&lt;/author&gt;&lt;author&gt;Steiner, Marc&lt;/author&gt;&lt;author&gt;Siefer, Gerald&lt;/author&gt;&lt;author&gt;Wekkeli, Alexander&lt;/author&gt;&lt;author&gt;Welser, Elke&lt;/author&gt;&lt;author&gt;Oliva, Eduard&lt;/author&gt;&lt;author&gt;Bett, Andreas W&lt;/author&gt;&lt;author&gt;Dimroth, Frank&lt;/author&gt;&lt;/authors&gt;&lt;/contributors&gt;&lt;titles&gt;&lt;title&gt;Current-matched triple-junction solar cell reaching 41.1% conversion efficiency under concentrated sunlight&lt;/title&gt;&lt;secondary-title&gt;Applied Physics Letters&lt;/secondary-title&gt;&lt;/titles&gt;&lt;periodical&gt;&lt;full-title&gt;Applied Physics Letters&lt;/full-title&gt;&lt;/periodical&gt;&lt;pages&gt;223504&lt;/pages&gt;&lt;volume&gt;94&lt;/volume&gt;&lt;number&gt;22&lt;/number&gt;&lt;dates&gt;&lt;year&gt;2009&lt;/year&gt;&lt;/dates&gt;&lt;isbn&gt;0003-6951&lt;/isbn&gt;&lt;urls&gt;&lt;/urls&gt;&lt;/record&gt;&lt;/Cite&gt;&lt;/EndNote&gt;</w:delInstrText>
        </w:r>
        <w:r w:rsidR="00B57005">
          <w:rPr>
            <w:rFonts w:cs="Arial"/>
            <w:lang w:eastAsia="zh-CN"/>
          </w:rPr>
          <w:fldChar w:fldCharType="separate"/>
        </w:r>
        <w:r w:rsidR="00B57005" w:rsidRPr="008F23BD">
          <w:rPr>
            <w:rFonts w:cs="Arial"/>
            <w:noProof/>
            <w:vertAlign w:val="superscript"/>
            <w:lang w:eastAsia="zh-CN"/>
          </w:rPr>
          <w:delText>2</w:delText>
        </w:r>
        <w:r w:rsidR="00B57005">
          <w:rPr>
            <w:rFonts w:cs="Arial"/>
            <w:lang w:eastAsia="zh-CN"/>
          </w:rPr>
          <w:fldChar w:fldCharType="end"/>
        </w:r>
        <w:r w:rsidR="00CB6225">
          <w:rPr>
            <w:rFonts w:cs="Arial"/>
            <w:lang w:eastAsia="zh-CN"/>
          </w:rPr>
          <w:fldChar w:fldCharType="end"/>
        </w:r>
      </w:del>
      <w:ins w:id="8" w:author="Author" w:date="2015-02-10T13:30:00Z">
        <w:r w:rsidR="00EE7042">
          <w:rPr>
            <w:rFonts w:cs="Arial"/>
            <w:lang w:eastAsia="zh-CN"/>
          </w:rPr>
          <w:fldChar w:fldCharType="begin"/>
        </w:r>
        <w:r w:rsidR="00EE7042">
          <w:rPr>
            <w:rFonts w:cs="Arial"/>
            <w:lang w:eastAsia="zh-CN"/>
          </w:rPr>
          <w:instrText xml:space="preserve"> HYPERLINK \l "_ENREF_2" \o "Guter, 2009 #31"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&lt;EndNote&gt;&lt;Cite&gt;&lt;Author&gt;Guter&lt;/Author&gt;&lt;Year&gt;2009&lt;/Year&gt;&lt;RecNum&gt;31&lt;/RecNum&gt;&lt;DisplayText&gt;&lt;style face="superscript"&gt;2&lt;/style&gt;&lt;/DisplayText&gt;&lt;record&gt;&lt;rec-number&gt;31&lt;/rec-number&gt;&lt;foreign-keys&gt;&lt;key app="EN" db-id="9dvse9ssctx0vwewf275ex2rf9szpe0z99pz"&gt;31&lt;/key&gt;&lt;/foreign-keys&gt;&lt;ref-type name="Journal Article"&gt;17&lt;/ref-type&gt;&lt;contributors&gt;&lt;authors&gt;&lt;author&gt;Guter, Wolfgang&lt;/author&gt;&lt;author&gt;Schöne, Jan&lt;/author&gt;&lt;author&gt;Philipps, Simon P&lt;/author&gt;&lt;author&gt;Steiner, Marc&lt;/author&gt;&lt;author&gt;Siefer, Gerald&lt;/author&gt;&lt;author&gt;Wekkeli, Alexander&lt;/author&gt;&lt;author&gt;Welser, Elke&lt;/author&gt;&lt;author&gt;Oliva, Eduard&lt;/author&gt;&lt;author&gt;Bett, Andreas W&lt;/author&gt;&lt;author&gt;Dimroth, Frank&lt;/author&gt;&lt;/authors&gt;&lt;/contributors&gt;&lt;titles&gt;&lt;title&gt;Current-matched triple-junction solar cell reaching 41.1% conversion efficiency under concentrated sunlight&lt;/title&gt;&lt;secondary-title&gt;Applied Physics Letters&lt;/secondary-title&gt;&lt;/titles&gt;&lt;periodical&gt;&lt;full-title&gt;Applied Physics Letters&lt;/full-title&gt;&lt;/periodical&gt;&lt;pages&gt;223504&lt;/pages&gt;&lt;volume&gt;94&lt;/volume&gt;&lt;number&gt;22&lt;/number&gt;&lt;dates&gt;&lt;year&gt;2009&lt;/year&gt;&lt;/dates&gt;&lt;isbn&gt;0003-6951&lt;/isbn&gt;&lt;urls&gt;&lt;/urls&gt;&lt;/record&gt;&lt;/Cite&gt;&lt;/EndNote&gt;</w:instrText>
        </w:r>
        <w:r w:rsidR="00EE7042">
          <w:rPr>
            <w:rFonts w:cs="Arial"/>
            <w:lang w:eastAsia="zh-CN"/>
          </w:rPr>
          <w:fldChar w:fldCharType="separate"/>
        </w:r>
        <w:r w:rsidR="00EE7042" w:rsidRPr="008F23BD">
          <w:rPr>
            <w:rFonts w:cs="Arial"/>
            <w:noProof/>
            <w:vertAlign w:val="superscript"/>
            <w:lang w:eastAsia="zh-CN"/>
          </w:rPr>
          <w:t>2</w:t>
        </w:r>
        <w:r w:rsidR="00EE7042">
          <w:rPr>
            <w:rFonts w:cs="Arial"/>
            <w:lang w:eastAsia="zh-CN"/>
          </w:rPr>
          <w:fldChar w:fldCharType="end"/>
        </w:r>
        <w:r w:rsidR="00EE7042">
          <w:rPr>
            <w:rFonts w:cs="Arial"/>
            <w:lang w:eastAsia="zh-CN"/>
          </w:rPr>
          <w:fldChar w:fldCharType="end"/>
        </w:r>
      </w:ins>
      <w:r w:rsidR="009B20AC" w:rsidRPr="009B20AC">
        <w:rPr>
          <w:rFonts w:cs="Arial"/>
          <w:lang w:eastAsia="zh-CN"/>
        </w:rPr>
        <w:t xml:space="preserve"> i</w:t>
      </w:r>
      <w:r w:rsidR="006E5D84">
        <w:rPr>
          <w:rFonts w:cs="Arial"/>
          <w:lang w:eastAsia="zh-CN"/>
        </w:rPr>
        <w:t xml:space="preserve">n CPV systems, </w:t>
      </w:r>
      <w:r w:rsidR="006E5D84">
        <w:rPr>
          <w:rFonts w:cs="Arial" w:hint="eastAsia"/>
          <w:lang w:eastAsia="zh-CN"/>
        </w:rPr>
        <w:t>and to maintain</w:t>
      </w:r>
      <w:r w:rsidR="009B20AC" w:rsidRPr="009B20AC">
        <w:rPr>
          <w:rFonts w:cs="Arial"/>
          <w:lang w:eastAsia="zh-CN"/>
        </w:rPr>
        <w:t xml:space="preserve"> a reasonable cost</w:t>
      </w:r>
      <w:r w:rsidR="006E5D84">
        <w:rPr>
          <w:rFonts w:cs="Arial" w:hint="eastAsia"/>
          <w:lang w:eastAsia="zh-CN"/>
        </w:rPr>
        <w:t xml:space="preserve"> at the same time</w:t>
      </w:r>
      <w:r w:rsidR="006E5D84">
        <w:rPr>
          <w:rFonts w:cs="Arial"/>
          <w:lang w:eastAsia="zh-CN"/>
        </w:rPr>
        <w:t>.</w:t>
      </w:r>
      <w:r w:rsidR="009B20AC" w:rsidRPr="009B20AC">
        <w:rPr>
          <w:rFonts w:cs="Arial"/>
          <w:lang w:eastAsia="zh-CN"/>
        </w:rPr>
        <w:t xml:space="preserve"> However, for most non-concentrated photovoltaic systems, which usually require a large-area installment of solar cells, </w:t>
      </w:r>
      <w:r w:rsidR="00626811">
        <w:rPr>
          <w:rFonts w:cs="Arial" w:hint="eastAsia"/>
          <w:lang w:eastAsia="zh-CN"/>
        </w:rPr>
        <w:t xml:space="preserve">the </w:t>
      </w:r>
      <w:r w:rsidR="009B20AC" w:rsidRPr="009B20AC">
        <w:rPr>
          <w:rFonts w:cs="Arial"/>
          <w:lang w:eastAsia="zh-CN"/>
        </w:rPr>
        <w:t>high-cost tandem solar cells cannot be incorporated, although they usually have a broader solar spectrum response and a higher overall conversion efficiency t</w:t>
      </w:r>
      <w:r w:rsidR="009B20AC">
        <w:rPr>
          <w:rFonts w:cs="Arial"/>
          <w:lang w:eastAsia="zh-CN"/>
        </w:rPr>
        <w:t>han</w:t>
      </w:r>
      <w:r w:rsidR="000D3BF6">
        <w:rPr>
          <w:rFonts w:cs="Arial" w:hint="eastAsia"/>
          <w:lang w:eastAsia="zh-CN"/>
        </w:rPr>
        <w:t xml:space="preserve"> the</w:t>
      </w:r>
      <w:r w:rsidR="009B20AC">
        <w:rPr>
          <w:rFonts w:cs="Arial"/>
          <w:lang w:eastAsia="zh-CN"/>
        </w:rPr>
        <w:t xml:space="preserve"> single junction solar cells</w:t>
      </w:r>
      <w:del w:id="9" w:author="Author" w:date="2015-02-10T13:30:00Z">
        <w:r w:rsidR="00CB6225">
          <w:fldChar w:fldCharType="begin"/>
        </w:r>
        <w:r w:rsidR="00CB6225">
          <w:delInstrText xml:space="preserve"> HYPERLINK \l "_ENREF_3" \o "Shockley, 1961 #25"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&lt;EndNote&gt;&lt;Cite&gt;&lt;Author&gt;Shockley&lt;/Author&gt;&lt;Year&gt;1961&lt;/Year&gt;&lt;RecNum&gt;25&lt;/RecNum&gt;&lt;DisplayText&gt;&lt;style face="superscript"&gt;3&lt;/style&gt;&lt;/DisplayText&gt;&lt;record&gt;&lt;rec-number&gt;25&lt;/rec-number&gt;&lt;foreign-keys&gt;&lt;key app="EN" db-id="9dvse9ssctx0vwewf275ex2rf9szpe0z99pz"&gt;25&lt;/key&gt;&lt;/foreign-keys&gt;&lt;ref-type name="Journal Article"&gt;17&lt;/ref-type&gt;&lt;contributors&gt;&lt;authors&gt;&lt;author&gt;Shockley, William&lt;/author&gt;&lt;author&gt;Queisser, Hans J.&lt;/author&gt;&lt;/authors&gt;&lt;/contributors&gt;&lt;titles&gt;&lt;title&gt;Detailed Balance Limit of Efficiency of p&amp;amp;#x2010;n Junction Solar Cells&lt;/title&gt;&lt;secondary-title&gt;Journal of Applied Physics&lt;/secondary-title&gt;&lt;/titles&gt;&lt;periodical&gt;&lt;full-title&gt;Journal of Applied Physics&lt;/full-title&gt;&lt;/periodical&gt;&lt;pages&gt;510-519&lt;/pages&gt;&lt;volume&gt;32&lt;/volume&gt;&lt;number&gt;3&lt;/number&gt;&lt;dates&gt;&lt;year&gt;1961&lt;/year&gt;&lt;/dates&gt;&lt;isbn&gt;0021-8979&lt;/isbn&gt;&lt;urls&gt;&lt;/urls&gt;&lt;electronic-resource-num&gt;10.1063/1.1736034&lt;/electronic-resource-num&gt;&lt;/record&gt;&lt;/Cite&gt;&lt;/EndNote&gt;</w:delInstrText>
        </w:r>
        <w:r w:rsidR="00B57005">
          <w:rPr>
            <w:rFonts w:cs="Arial"/>
            <w:lang w:eastAsia="zh-CN"/>
          </w:rPr>
          <w:fldChar w:fldCharType="separate"/>
        </w:r>
        <w:r w:rsidR="00B57005" w:rsidRPr="008F23BD">
          <w:rPr>
            <w:rFonts w:cs="Arial"/>
            <w:noProof/>
            <w:vertAlign w:val="superscript"/>
            <w:lang w:eastAsia="zh-CN"/>
          </w:rPr>
          <w:delText>3</w:delText>
        </w:r>
        <w:r w:rsidR="00B57005">
          <w:rPr>
            <w:rFonts w:cs="Arial"/>
            <w:lang w:eastAsia="zh-CN"/>
          </w:rPr>
          <w:fldChar w:fldCharType="end"/>
        </w:r>
        <w:r w:rsidR="00CB6225">
          <w:rPr>
            <w:rFonts w:cs="Arial"/>
            <w:lang w:eastAsia="zh-CN"/>
          </w:rPr>
          <w:fldChar w:fldCharType="end"/>
        </w:r>
      </w:del>
      <w:ins w:id="10" w:author="Author" w:date="2015-02-10T13:30:00Z">
        <w:r w:rsidR="00EE7042">
          <w:rPr>
            <w:rFonts w:cs="Arial"/>
            <w:lang w:eastAsia="zh-CN"/>
          </w:rPr>
          <w:fldChar w:fldCharType="begin"/>
        </w:r>
        <w:r w:rsidR="00EE7042">
          <w:rPr>
            <w:rFonts w:cs="Arial"/>
            <w:lang w:eastAsia="zh-CN"/>
          </w:rPr>
          <w:instrText xml:space="preserve"> HYPERLINK \l "_ENREF_3" \o "Shockley, 1961 #25"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&lt;EndNote&gt;&lt;Cite&gt;&lt;Author&gt;Shockley&lt;/Author&gt;&lt;Year&gt;1961&lt;/Year&gt;&lt;RecNum&gt;25&lt;/RecNum&gt;&lt;DisplayText&gt;&lt;style face="superscript"&gt;3&lt;/style&gt;&lt;/DisplayText&gt;&lt;record&gt;&lt;rec-number&gt;25&lt;/rec-number&gt;&lt;foreign-keys&gt;&lt;key app="EN" db-id="9dvse9ssctx0vwewf275ex2rf9szpe0z99pz"&gt;25&lt;/key&gt;&lt;/foreign-keys&gt;&lt;ref-type name="Journal Article"&gt;17&lt;/ref-type&gt;&lt;contributors&gt;&lt;authors&gt;&lt;author&gt;Shockley, William&lt;/author&gt;&lt;author&gt;Queisser, Hans J.&lt;/author&gt;&lt;/authors&gt;&lt;/contributors&gt;&lt;titles&gt;&lt;title&gt;Detailed Balance Limit of Efficiency of p&amp;amp;#x2010;n Junction Solar Cells&lt;/title&gt;&lt;secondary-title&gt;Journal of Applied Physics&lt;/secondary-title&gt;&lt;/titles&gt;&lt;periodical&gt;&lt;full-title&gt;Journal of Applied Physics&lt;/full-title&gt;&lt;/periodical&gt;&lt;pages&gt;510-519&lt;/pages&gt;&lt;volume&gt;32&lt;/volume&gt;&lt;number&gt;3&lt;/number&gt;&lt;dates&gt;&lt;year&gt;1961&lt;/year&gt;&lt;/dates&gt;&lt;isbn&gt;0021-8979&lt;/isbn&gt;&lt;urls&gt;&lt;/urls&gt;&lt;electronic-resource-num&gt;10.1063/1.1736034&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3</w:t>
        </w:r>
        <w:r w:rsidR="00EE7042">
          <w:rPr>
            <w:rFonts w:cs="Arial"/>
            <w:lang w:eastAsia="zh-CN"/>
          </w:rPr>
          <w:fldChar w:fldCharType="end"/>
        </w:r>
        <w:r w:rsidR="00EE7042">
          <w:rPr>
            <w:rFonts w:cs="Arial"/>
            <w:lang w:eastAsia="zh-CN"/>
          </w:rPr>
          <w:fldChar w:fldCharType="end"/>
        </w:r>
      </w:ins>
      <w:r w:rsidR="009B20AC" w:rsidRPr="009B20AC">
        <w:rPr>
          <w:rFonts w:cs="Arial"/>
          <w:lang w:eastAsia="zh-CN"/>
        </w:rPr>
        <w:t xml:space="preserve">. </w:t>
      </w:r>
    </w:p>
    <w:p w14:paraId="1851D385" w14:textId="77777777" w:rsidR="009B20AC" w:rsidRPr="009B20AC" w:rsidRDefault="009B20AC" w:rsidP="00596E12">
      <w:pPr>
        <w:jc w:val="left"/>
        <w:rPr>
          <w:rFonts w:cs="Arial"/>
          <w:lang w:eastAsia="zh-CN"/>
        </w:rPr>
      </w:pPr>
    </w:p>
    <w:p w14:paraId="7B8B1025" w14:textId="0AC6C8D6" w:rsidR="009B20AC" w:rsidRDefault="009B20AC" w:rsidP="00596E12">
      <w:pPr>
        <w:jc w:val="left"/>
        <w:rPr>
          <w:rFonts w:cs="Arial"/>
          <w:lang w:eastAsia="zh-CN"/>
        </w:rPr>
      </w:pPr>
      <w:r w:rsidRPr="009B20AC">
        <w:rPr>
          <w:rFonts w:cs="Arial"/>
          <w:lang w:eastAsia="zh-CN"/>
        </w:rPr>
        <w:t xml:space="preserve">Recently, </w:t>
      </w:r>
      <w:r w:rsidR="009B199F" w:rsidRPr="009B20AC">
        <w:rPr>
          <w:rFonts w:cs="Arial"/>
          <w:lang w:eastAsia="zh-CN"/>
        </w:rPr>
        <w:t>with the help of the parallel spectrum splitting optics</w:t>
      </w:r>
      <w:r w:rsidR="00BD1BD7">
        <w:rPr>
          <w:rFonts w:cs="Arial" w:hint="eastAsia"/>
          <w:lang w:eastAsia="zh-CN"/>
        </w:rPr>
        <w:t xml:space="preserve"> (i.e. dispersive element)</w:t>
      </w:r>
      <w:r w:rsidR="009B199F">
        <w:rPr>
          <w:rFonts w:cs="Arial" w:hint="eastAsia"/>
          <w:lang w:eastAsia="zh-CN"/>
        </w:rPr>
        <w:t>,</w:t>
      </w:r>
      <w:r w:rsidR="009B199F" w:rsidRPr="009B20AC">
        <w:rPr>
          <w:rFonts w:cs="Arial"/>
          <w:lang w:eastAsia="zh-CN"/>
        </w:rPr>
        <w:t xml:space="preserve"> </w:t>
      </w:r>
      <w:r w:rsidRPr="009B20AC">
        <w:rPr>
          <w:rFonts w:cs="Arial"/>
          <w:lang w:eastAsia="zh-CN"/>
        </w:rPr>
        <w:t>the parallel spectrum sp</w:t>
      </w:r>
      <w:r>
        <w:rPr>
          <w:rFonts w:cs="Arial"/>
          <w:lang w:eastAsia="zh-CN"/>
        </w:rPr>
        <w:t>litting photovoltaic technology</w:t>
      </w:r>
      <w:del w:id="11" w:author="Author" w:date="2015-02-10T13:30:00Z">
        <w:r w:rsidR="00CB6225">
          <w:fldChar w:fldCharType="begin"/>
        </w:r>
        <w:r w:rsidR="00CB6225">
          <w:delInstrText xml:space="preserve"> HYPERLINK \l "_ENREF_4" \o "Green, 2000 #23"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&lt;EndNote&gt;&lt;Cite&gt;&lt;Author&gt;Green&lt;/Author&gt;&lt;Year&gt;2000&lt;/Year&gt;&lt;RecNum&gt;23&lt;/RecNum&gt;&lt;DisplayText&gt;&lt;style face="superscript"&gt;4&lt;/style&gt;&lt;/DisplayText&gt;&lt;record&gt;&lt;rec-number&gt;23&lt;/rec-number&gt;&lt;foreign-keys&gt;&lt;key app="EN" db-id="9dvse9ssctx0vwewf275ex2rf9szpe0z99pz"&gt;23&lt;/key&gt;&lt;/foreign-keys&gt;&lt;ref-type name="Journal Article"&gt;17&lt;/ref-type&gt;&lt;contributors&gt;&lt;authors&gt;&lt;author&gt;Green, Martin A.&lt;/author&gt;&lt;/authors&gt;&lt;/contributors&gt;&lt;titles&gt;&lt;title&gt;Potential for low dimensional structures in photovoltaics&lt;/title&gt;&lt;secondary-title&gt;Materials Science and Engineering: B&lt;/secondary-title&gt;&lt;/titles&gt;&lt;periodical&gt;&lt;full-title&gt;Materials Science and Engineering: B&lt;/full-title&gt;&lt;/periodical&gt;&lt;pages&gt;118-124&lt;/pages&gt;&lt;volume&gt;74&lt;/volume&gt;&lt;number&gt;1–3&lt;/number&gt;&lt;keywords&gt;&lt;keyword&gt;Low dimensional structures&lt;/keyword&gt;&lt;keyword&gt;Solar cells&lt;/keyword&gt;&lt;keyword&gt;Energy conversion efficiency&lt;/keyword&gt;&lt;/keywords&gt;&lt;dates&gt;&lt;year&gt;2000&lt;/year&gt;&lt;/dates&gt;&lt;isbn&gt;0921-5107&lt;/isbn&gt;&lt;urls&gt;&lt;related-urls&gt;&lt;url&gt;http://www.sciencedirect.com/science/article/pii/S0921510799005462&lt;/url&gt;&lt;/related-urls&gt;&lt;/urls&gt;&lt;electronic-resource-num&gt;http://dx.doi.org/10.1016/S0921-5107(99)00546-2&lt;/electronic-resource-num&gt;&lt;/record&gt;&lt;/Cite&gt;&lt;/EndNote&gt;</w:delInstrText>
        </w:r>
        <w:r w:rsidR="00B57005">
          <w:rPr>
            <w:rFonts w:cs="Arial"/>
            <w:lang w:eastAsia="zh-CN"/>
          </w:rPr>
          <w:fldChar w:fldCharType="separate"/>
        </w:r>
        <w:r w:rsidR="00B57005" w:rsidRPr="008F23BD">
          <w:rPr>
            <w:rFonts w:cs="Arial"/>
            <w:noProof/>
            <w:vertAlign w:val="superscript"/>
            <w:lang w:eastAsia="zh-CN"/>
          </w:rPr>
          <w:delText>4</w:delText>
        </w:r>
        <w:r w:rsidR="00B57005">
          <w:rPr>
            <w:rFonts w:cs="Arial"/>
            <w:lang w:eastAsia="zh-CN"/>
          </w:rPr>
          <w:fldChar w:fldCharType="end"/>
        </w:r>
        <w:r w:rsidR="00CB6225">
          <w:rPr>
            <w:rFonts w:cs="Arial"/>
            <w:lang w:eastAsia="zh-CN"/>
          </w:rPr>
          <w:fldChar w:fldCharType="end"/>
        </w:r>
      </w:del>
      <w:ins w:id="12" w:author="Author" w:date="2015-02-10T13:30:00Z">
        <w:r w:rsidR="00EE7042">
          <w:rPr>
            <w:rFonts w:cs="Arial"/>
            <w:lang w:eastAsia="zh-CN"/>
          </w:rPr>
          <w:fldChar w:fldCharType="begin"/>
        </w:r>
        <w:r w:rsidR="00EE7042">
          <w:rPr>
            <w:rFonts w:cs="Arial"/>
            <w:lang w:eastAsia="zh-CN"/>
          </w:rPr>
          <w:instrText xml:space="preserve"> HYPERLINK \l "_ENREF_4" \o "Green, 2000 #23"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&lt;EndNote&gt;&lt;Cite&gt;&lt;Author&gt;Green&lt;/Author&gt;&lt;Year&gt;2000&lt;/Year&gt;&lt;RecNum&gt;23&lt;/RecNum&gt;&lt;DisplayText&gt;&lt;style face="superscript"&gt;4&lt;/style&gt;&lt;/DisplayText&gt;&lt;record&gt;&lt;rec-number&gt;23&lt;/rec-number&gt;&lt;foreign-keys&gt;&lt;key app="EN" db-id="9dvse9ssctx0vwewf275ex2rf9szpe0z99pz"&gt;23&lt;/key&gt;&lt;/foreign-keys&gt;&lt;ref-type name="Journal Article"&gt;17&lt;/ref-type&gt;&lt;contributors&gt;&lt;authors&gt;&lt;author&gt;Green, Martin A.&lt;/author&gt;&lt;/authors&gt;&lt;/contributors&gt;&lt;titles&gt;&lt;title&gt;Potential for low dimensional structures in photovoltaics&lt;/title&gt;&lt;secondary-title&gt;Materials Science and Engineering: B&lt;/secondary-title&gt;&lt;/titles&gt;&lt;periodical&gt;&lt;full-title&gt;Materials Science and Engineering: B&lt;/full-title&gt;&lt;/periodical&gt;&lt;pages&gt;118-124&lt;/pages&gt;&lt;volume&gt;74&lt;/volume&gt;&lt;number&gt;1–3&lt;/number&gt;&lt;keywords&gt;&lt;keyword&gt;Low dimensional structures&lt;/keyword&gt;&lt;keyword&gt;Solar cells&lt;/keyword&gt;&lt;keyword&gt;Energy conversion efficiency&lt;/keyword&gt;&lt;/keywords&gt;&lt;dates&gt;&lt;year&gt;2000&lt;/year&gt;&lt;/dates&gt;&lt;isbn&gt;0921-5107&lt;/isbn&gt;&lt;urls&gt;&lt;related-urls&gt;&lt;url&gt;http://www.sciencedirect.com/science/article/pii/S0921510799005462&lt;/url&gt;&lt;/related-urls&gt;&lt;/urls&gt;&lt;electronic-resource-num&gt;http://dx.doi.org/10.1016/S0921-5107(99)00546-2&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4</w:t>
        </w:r>
        <w:r w:rsidR="00EE7042">
          <w:rPr>
            <w:rFonts w:cs="Arial"/>
            <w:lang w:eastAsia="zh-CN"/>
          </w:rPr>
          <w:fldChar w:fldCharType="end"/>
        </w:r>
        <w:r w:rsidR="00EE7042">
          <w:rPr>
            <w:rFonts w:cs="Arial"/>
            <w:lang w:eastAsia="zh-CN"/>
          </w:rPr>
          <w:fldChar w:fldCharType="end"/>
        </w:r>
      </w:ins>
      <w:r w:rsidRPr="009B20AC">
        <w:rPr>
          <w:rFonts w:cs="Arial"/>
          <w:lang w:eastAsia="zh-CN"/>
        </w:rPr>
        <w:t xml:space="preserve"> has made it possible that </w:t>
      </w:r>
      <w:r w:rsidR="00E20B3C">
        <w:rPr>
          <w:rFonts w:cs="Arial" w:hint="eastAsia"/>
          <w:lang w:eastAsia="zh-CN"/>
        </w:rPr>
        <w:t>a</w:t>
      </w:r>
      <w:r w:rsidRPr="009B20AC">
        <w:rPr>
          <w:rFonts w:cs="Arial"/>
          <w:lang w:eastAsia="zh-CN"/>
        </w:rPr>
        <w:t xml:space="preserve"> similar or better spectrum coverage and conversion efficiency can be achieved without using the expens</w:t>
      </w:r>
      <w:r w:rsidR="00BD1BD7">
        <w:rPr>
          <w:rFonts w:cs="Arial"/>
          <w:lang w:eastAsia="zh-CN"/>
        </w:rPr>
        <w:t xml:space="preserve">ive tandem solar cells. </w:t>
      </w:r>
      <w:r w:rsidR="00BD1BD7">
        <w:rPr>
          <w:rFonts w:cs="Arial" w:hint="eastAsia"/>
          <w:lang w:eastAsia="zh-CN"/>
        </w:rPr>
        <w:t>T</w:t>
      </w:r>
      <w:r w:rsidRPr="009B20AC">
        <w:rPr>
          <w:rFonts w:cs="Arial"/>
          <w:lang w:eastAsia="zh-CN"/>
        </w:rPr>
        <w:t xml:space="preserve">he solar spectrum can be split into different bands and each band can </w:t>
      </w:r>
      <w:r w:rsidR="00C55801">
        <w:rPr>
          <w:rFonts w:cs="Arial" w:hint="eastAsia"/>
          <w:lang w:eastAsia="zh-CN"/>
        </w:rPr>
        <w:t>be absorbed and converted to electricity by</w:t>
      </w:r>
      <w:r w:rsidRPr="009B20AC">
        <w:rPr>
          <w:rFonts w:cs="Arial"/>
          <w:lang w:eastAsia="zh-CN"/>
        </w:rPr>
        <w:t xml:space="preserve"> the specialized single-junction solar cell</w:t>
      </w:r>
      <w:r w:rsidR="00844E63">
        <w:rPr>
          <w:rFonts w:cs="Arial" w:hint="eastAsia"/>
          <w:lang w:eastAsia="zh-CN"/>
        </w:rPr>
        <w:t>s</w:t>
      </w:r>
      <w:r w:rsidRPr="009B20AC">
        <w:rPr>
          <w:rFonts w:cs="Arial"/>
          <w:lang w:eastAsia="zh-CN"/>
        </w:rPr>
        <w:t>. In this way, the expensive tandem solar cells in CPV systems can be replaced by a parallel distribution of single-junction solar cells without any compromise</w:t>
      </w:r>
      <w:r w:rsidR="00A72211">
        <w:rPr>
          <w:rFonts w:cs="Arial" w:hint="eastAsia"/>
          <w:lang w:eastAsia="zh-CN"/>
        </w:rPr>
        <w:t xml:space="preserve"> on the performance.</w:t>
      </w:r>
    </w:p>
    <w:p w14:paraId="69B51A34" w14:textId="77777777" w:rsidR="009B20AC" w:rsidRPr="009B20AC" w:rsidRDefault="009B20AC" w:rsidP="00596E12">
      <w:pPr>
        <w:jc w:val="left"/>
        <w:rPr>
          <w:rFonts w:cs="Arial"/>
          <w:lang w:eastAsia="zh-CN"/>
        </w:rPr>
      </w:pPr>
    </w:p>
    <w:p w14:paraId="259B9ACE" w14:textId="0FD8E8F1" w:rsidR="006B7184" w:rsidRPr="009B20AC" w:rsidRDefault="00B610A5" w:rsidP="00596E12">
      <w:pPr>
        <w:jc w:val="left"/>
        <w:rPr>
          <w:rFonts w:cs="Arial"/>
          <w:lang w:eastAsia="zh-CN"/>
        </w:rPr>
      </w:pPr>
      <w:r>
        <w:rPr>
          <w:rFonts w:cs="Arial"/>
          <w:lang w:eastAsia="zh-CN"/>
        </w:rPr>
        <w:t>The dispersive element that was designed</w:t>
      </w:r>
      <w:r w:rsidR="00541718">
        <w:rPr>
          <w:rFonts w:cs="Arial"/>
          <w:lang w:eastAsia="zh-CN"/>
        </w:rPr>
        <w:t xml:space="preserve"> </w:t>
      </w:r>
      <w:r w:rsidR="005202FE">
        <w:rPr>
          <w:rFonts w:cs="Arial" w:hint="eastAsia"/>
          <w:lang w:eastAsia="zh-CN"/>
        </w:rPr>
        <w:t>in this report</w:t>
      </w:r>
      <w:r w:rsidR="009B20AC" w:rsidRPr="009B20AC">
        <w:rPr>
          <w:rFonts w:cs="Arial"/>
          <w:lang w:eastAsia="zh-CN"/>
        </w:rPr>
        <w:t xml:space="preserve"> can be </w:t>
      </w:r>
      <w:r w:rsidR="004C332F">
        <w:rPr>
          <w:rFonts w:cs="Arial" w:hint="eastAsia"/>
          <w:lang w:eastAsia="zh-CN"/>
        </w:rPr>
        <w:t>applied in</w:t>
      </w:r>
      <w:r w:rsidR="009B20AC" w:rsidRPr="009B20AC">
        <w:rPr>
          <w:rFonts w:cs="Arial"/>
          <w:lang w:eastAsia="zh-CN"/>
        </w:rPr>
        <w:t xml:space="preserve"> a reflective CPV system (which is based on dish reflectors) to realize parallel spectrum splitting for the improved solar-electr</w:t>
      </w:r>
      <w:r w:rsidR="00C32E93">
        <w:rPr>
          <w:rFonts w:cs="Arial"/>
          <w:lang w:eastAsia="zh-CN"/>
        </w:rPr>
        <w:t>icity conversion efficiency and</w:t>
      </w:r>
      <w:r w:rsidR="0043401F">
        <w:rPr>
          <w:rFonts w:cs="Arial" w:hint="eastAsia"/>
          <w:lang w:eastAsia="zh-CN"/>
        </w:rPr>
        <w:t xml:space="preserve"> </w:t>
      </w:r>
      <w:r w:rsidR="009B20AC" w:rsidRPr="009B20AC">
        <w:rPr>
          <w:rFonts w:cs="Arial"/>
          <w:lang w:eastAsia="zh-CN"/>
        </w:rPr>
        <w:t>reduced cost</w:t>
      </w:r>
      <w:r w:rsidR="000A534E">
        <w:rPr>
          <w:rFonts w:cs="Arial"/>
          <w:lang w:eastAsia="zh-CN"/>
        </w:rPr>
        <w:t>.</w:t>
      </w:r>
      <w:r w:rsidR="00271707">
        <w:rPr>
          <w:rFonts w:cs="Arial"/>
          <w:lang w:eastAsia="zh-CN"/>
        </w:rPr>
        <w:t xml:space="preserve"> </w:t>
      </w:r>
      <w:del w:id="13" w:author="Author" w:date="2015-02-10T13:30:00Z">
        <w:r w:rsidR="00BD53F0">
          <w:rPr>
            <w:rFonts w:cs="Arial" w:hint="eastAsia"/>
            <w:lang w:eastAsia="zh-CN"/>
          </w:rPr>
          <w:delText>M</w:delText>
        </w:r>
        <w:r w:rsidR="009B20AC" w:rsidRPr="009B20AC">
          <w:rPr>
            <w:rFonts w:cs="Arial"/>
            <w:lang w:eastAsia="zh-CN"/>
          </w:rPr>
          <w:delText>u</w:delText>
        </w:r>
        <w:r w:rsidR="009B20AC">
          <w:rPr>
            <w:rFonts w:cs="Arial"/>
            <w:lang w:eastAsia="zh-CN"/>
          </w:rPr>
          <w:delText>ltilayer high contrast gratings</w:delText>
        </w:r>
        <w:r w:rsidR="009B20AC" w:rsidRPr="009B20AC">
          <w:rPr>
            <w:rFonts w:cs="Arial"/>
            <w:lang w:eastAsia="zh-CN"/>
          </w:rPr>
          <w:delText xml:space="preserve"> (HCG)</w:delText>
        </w:r>
        <w:r w:rsidR="00CB6225">
          <w:fldChar w:fldCharType="begin"/>
        </w:r>
        <w:r w:rsidR="00CB6225">
          <w:delInstrText xml:space="preserve"> HYPERLINK \l "_ENREF_5" \o "Karagodsky, 2012 #21"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&lt;EndNote&gt;&lt;Cite&gt;&lt;Author&gt;Karagodsky&lt;/Author&gt;&lt;Year&gt;2012&lt;/Year&gt;&lt;RecNum&gt;21&lt;/RecNum&gt;&lt;DisplayText&gt;&lt;style face="superscript"&gt;5&lt;/style&gt;&lt;/DisplayText&gt;&lt;record&gt;&lt;rec-number&gt;21&lt;/rec-number&gt;&lt;foreign-keys&gt;&lt;key app="EN" db-id="vpd5dpsruv02w4edp50xewzn05d2sxv50zzf"&gt;21&lt;/key&gt;&lt;/foreign-keys&gt;&lt;ref-type name="Journal Article"&gt;17&lt;/ref-type&gt;&lt;contributors&gt;&lt;authors&gt;&lt;author&gt;Karagodsky, Vadim&lt;/author&gt;&lt;author&gt;Chang-Hasnain, Connie J.&lt;/author&gt;&lt;/authors&gt;&lt;/contributors&gt;&lt;titles&gt;&lt;title&gt;Physics of near-wavelength high contrast gratings&lt;/title&gt;&lt;secondary-title&gt;Opt. Express&lt;/secondary-title&gt;&lt;/titles&gt;&lt;periodical&gt;&lt;full-title&gt;Opt. Express&lt;/full-title&gt;&lt;/periodical&gt;&lt;pages&gt;10888-10895&lt;/pages&gt;&lt;volume&gt;20&lt;/volume&gt;&lt;number&gt;10&lt;/number&gt;&lt;keywords&gt;&lt;keyword&gt;Gratings&lt;/keyword&gt;&lt;keyword&gt;Electromagnetic optics&lt;/keyword&gt;&lt;keyword&gt;Subwavelength structures&lt;/keyword&gt;&lt;/keywords&gt;&lt;dates&gt;&lt;year&gt;2012&lt;/year&gt;&lt;/dates&gt;&lt;publisher&gt;OSA&lt;/publisher&gt;&lt;urls&gt;&lt;related-urls&gt;&lt;url&gt;http://www.opticsexpress.org/abstract.cfm?URI=oe-20-10-10888&lt;/url&gt;&lt;/related-urls&gt;&lt;/urls&gt;&lt;/record&gt;&lt;/Cite&gt;&lt;/EndNote&gt;</w:delInstrText>
        </w:r>
        <w:r w:rsidR="00B57005">
          <w:rPr>
            <w:rFonts w:cs="Arial"/>
            <w:lang w:eastAsia="zh-CN"/>
          </w:rPr>
          <w:fldChar w:fldCharType="separate"/>
        </w:r>
        <w:r w:rsidR="00B57005" w:rsidRPr="008F23BD">
          <w:rPr>
            <w:rFonts w:cs="Arial"/>
            <w:noProof/>
            <w:vertAlign w:val="superscript"/>
            <w:lang w:eastAsia="zh-CN"/>
          </w:rPr>
          <w:delText>5</w:delText>
        </w:r>
        <w:r w:rsidR="00B57005">
          <w:rPr>
            <w:rFonts w:cs="Arial"/>
            <w:lang w:eastAsia="zh-CN"/>
          </w:rPr>
          <w:fldChar w:fldCharType="end"/>
        </w:r>
        <w:r w:rsidR="00CB6225">
          <w:rPr>
            <w:rFonts w:cs="Arial"/>
            <w:lang w:eastAsia="zh-CN"/>
          </w:rPr>
          <w:fldChar w:fldCharType="end"/>
        </w:r>
      </w:del>
      <w:ins w:id="14" w:author="Author" w:date="2015-02-10T13:30:00Z">
        <w:r w:rsidR="00BD53F0">
          <w:rPr>
            <w:rFonts w:cs="Arial" w:hint="eastAsia"/>
            <w:lang w:eastAsia="zh-CN"/>
          </w:rPr>
          <w:t>M</w:t>
        </w:r>
        <w:r w:rsidR="009B20AC" w:rsidRPr="009B20AC">
          <w:rPr>
            <w:rFonts w:cs="Arial"/>
            <w:lang w:eastAsia="zh-CN"/>
          </w:rPr>
          <w:t>u</w:t>
        </w:r>
        <w:r w:rsidR="009B20AC">
          <w:rPr>
            <w:rFonts w:cs="Arial"/>
            <w:lang w:eastAsia="zh-CN"/>
          </w:rPr>
          <w:t>ltilayer high contrast gratings</w:t>
        </w:r>
        <w:r w:rsidR="009B20AC" w:rsidRPr="009B20AC">
          <w:rPr>
            <w:rFonts w:cs="Arial"/>
            <w:lang w:eastAsia="zh-CN"/>
          </w:rPr>
          <w:t xml:space="preserve"> (HCG)</w:t>
        </w:r>
        <w:r w:rsidR="00EE7042">
          <w:rPr>
            <w:rFonts w:cs="Arial"/>
            <w:lang w:eastAsia="zh-CN"/>
          </w:rPr>
          <w:fldChar w:fldCharType="begin"/>
        </w:r>
        <w:r w:rsidR="00EE7042">
          <w:rPr>
            <w:rFonts w:cs="Arial"/>
            <w:lang w:eastAsia="zh-CN"/>
          </w:rPr>
          <w:instrText xml:space="preserve"> HYPERLINK \l "_ENREF_5" \o "Karagodsky, 2012 #21"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&lt;EndNote&gt;&lt;Cite&gt;&lt;Author&gt;Karagodsky&lt;/Author&gt;&lt;Year&gt;2012&lt;/Year&gt;&lt;RecNum&gt;21&lt;/RecNum&gt;&lt;DisplayText&gt;&lt;style face="superscript"&gt;5&lt;/style&gt;&lt;/DisplayText&gt;&lt;record&gt;&lt;rec-number&gt;21&lt;/rec-number&gt;&lt;foreign-keys&gt;&lt;key app="EN" db-id="vpd5dpsruv02w4edp50xewzn05d2sxv50zzf"&gt;21&lt;/key&gt;&lt;/foreign-keys&gt;&lt;ref-type name="Journal Article"&gt;17&lt;/ref-type&gt;&lt;contributors&gt;&lt;authors&gt;&lt;author&gt;Karagodsky, Vadim&lt;/author&gt;&lt;author&gt;Chang-Hasnain, Connie J.&lt;/author&gt;&lt;/authors&gt;&lt;/contributors&gt;&lt;titles&gt;&lt;title&gt;Physics of near-wavelength high contrast gratings&lt;/title&gt;&lt;secondary-title&gt;Opt. Express&lt;/secondary-title&gt;&lt;/titles&gt;&lt;periodical&gt;&lt;full-title&gt;Opt. Express&lt;/full-title&gt;&lt;/periodical&gt;&lt;pages&gt;10888-10895&lt;/pages&gt;&lt;volume&gt;20&lt;/volume&gt;&lt;number&gt;10&lt;/number&gt;&lt;keywords&gt;&lt;keyword&gt;Gratings&lt;/keyword&gt;&lt;keyword&gt;Electromagnetic optics&lt;/keyword&gt;&lt;keyword&gt;Subwavelength structures&lt;/keyword&gt;&lt;/keywords&gt;&lt;dates&gt;&lt;year&gt;2012&lt;/year&gt;&lt;/dates&gt;&lt;publisher&gt;OSA&lt;/publisher&gt;&lt;urls&gt;&lt;related-urls&gt;&lt;url&gt;http://www.opticsexpress.org/abstract.cfm?URI=oe-20-10-10888&lt;/url&gt;&lt;/related-urls&gt;&lt;/urls&gt;&lt;/record&gt;&lt;/Cite&gt;&lt;/EndNote&gt;</w:instrText>
        </w:r>
        <w:r w:rsidR="00EE7042">
          <w:rPr>
            <w:rFonts w:cs="Arial"/>
            <w:lang w:eastAsia="zh-CN"/>
          </w:rPr>
          <w:fldChar w:fldCharType="separate"/>
        </w:r>
        <w:r w:rsidR="00EE7042" w:rsidRPr="008F23BD">
          <w:rPr>
            <w:rFonts w:cs="Arial"/>
            <w:noProof/>
            <w:vertAlign w:val="superscript"/>
            <w:lang w:eastAsia="zh-CN"/>
          </w:rPr>
          <w:t>5</w:t>
        </w:r>
        <w:r w:rsidR="00EE7042">
          <w:rPr>
            <w:rFonts w:cs="Arial"/>
            <w:lang w:eastAsia="zh-CN"/>
          </w:rPr>
          <w:fldChar w:fldCharType="end"/>
        </w:r>
        <w:r w:rsidR="00EE7042">
          <w:rPr>
            <w:rFonts w:cs="Arial"/>
            <w:lang w:eastAsia="zh-CN"/>
          </w:rPr>
          <w:fldChar w:fldCharType="end"/>
        </w:r>
      </w:ins>
      <w:r w:rsidR="009B20AC" w:rsidRPr="009B20AC">
        <w:rPr>
          <w:rFonts w:cs="Arial"/>
          <w:lang w:eastAsia="zh-CN"/>
        </w:rPr>
        <w:t xml:space="preserve"> </w:t>
      </w:r>
      <w:r w:rsidR="00BD53F0">
        <w:rPr>
          <w:rFonts w:cs="Arial" w:hint="eastAsia"/>
          <w:lang w:eastAsia="zh-CN"/>
        </w:rPr>
        <w:t>is used as the dispersive element by designing</w:t>
      </w:r>
      <w:r w:rsidR="009B20AC" w:rsidRPr="009B20AC">
        <w:rPr>
          <w:rFonts w:cs="Arial"/>
          <w:lang w:eastAsia="zh-CN"/>
        </w:rPr>
        <w:t xml:space="preserve"> each layer of HCG </w:t>
      </w:r>
      <w:r w:rsidR="00BF0075">
        <w:rPr>
          <w:rFonts w:cs="Arial" w:hint="eastAsia"/>
          <w:lang w:eastAsia="zh-CN"/>
        </w:rPr>
        <w:t xml:space="preserve">to </w:t>
      </w:r>
      <w:r w:rsidR="00BF0075">
        <w:rPr>
          <w:rFonts w:cs="Arial"/>
          <w:lang w:eastAsia="zh-CN"/>
        </w:rPr>
        <w:t>work</w:t>
      </w:r>
      <w:r w:rsidR="009B20AC" w:rsidRPr="009B20AC">
        <w:rPr>
          <w:rFonts w:cs="Arial"/>
          <w:lang w:eastAsia="zh-CN"/>
        </w:rPr>
        <w:t xml:space="preserve"> as an optical band reflector. The structure</w:t>
      </w:r>
      <w:r w:rsidR="00B52B2A">
        <w:rPr>
          <w:rFonts w:cs="Arial" w:hint="eastAsia"/>
          <w:lang w:eastAsia="zh-CN"/>
        </w:rPr>
        <w:t>s</w:t>
      </w:r>
      <w:r w:rsidR="009B20AC" w:rsidRPr="009B20AC">
        <w:rPr>
          <w:rFonts w:cs="Arial"/>
          <w:lang w:eastAsia="zh-CN"/>
        </w:rPr>
        <w:t xml:space="preserve"> </w:t>
      </w:r>
      <w:r w:rsidR="00B96803">
        <w:rPr>
          <w:rFonts w:cs="Arial" w:hint="eastAsia"/>
          <w:lang w:eastAsia="zh-CN"/>
        </w:rPr>
        <w:t xml:space="preserve">and parameters </w:t>
      </w:r>
      <w:r w:rsidR="001A1EB2">
        <w:rPr>
          <w:rFonts w:cs="Arial"/>
          <w:lang w:eastAsia="zh-CN"/>
        </w:rPr>
        <w:t xml:space="preserve">of the dispersive element </w:t>
      </w:r>
      <w:r w:rsidR="001A1EB2">
        <w:rPr>
          <w:rFonts w:cs="Arial" w:hint="eastAsia"/>
          <w:lang w:eastAsia="zh-CN"/>
        </w:rPr>
        <w:t>are</w:t>
      </w:r>
      <w:r w:rsidR="009B20AC" w:rsidRPr="009B20AC">
        <w:rPr>
          <w:rFonts w:cs="Arial"/>
          <w:lang w:eastAsia="zh-CN"/>
        </w:rPr>
        <w:t xml:space="preserve"> numerically optimized</w:t>
      </w:r>
      <w:r w:rsidR="00682DCB">
        <w:rPr>
          <w:rFonts w:cs="Arial" w:hint="eastAsia"/>
          <w:lang w:eastAsia="zh-CN"/>
        </w:rPr>
        <w:t>.</w:t>
      </w:r>
      <w:r w:rsidR="00097A2B">
        <w:rPr>
          <w:rFonts w:cs="Arial" w:hint="eastAsia"/>
          <w:lang w:eastAsia="zh-CN"/>
        </w:rPr>
        <w:t xml:space="preserve"> </w:t>
      </w:r>
      <w:r w:rsidR="009B20AC" w:rsidRPr="009B20AC">
        <w:rPr>
          <w:rFonts w:cs="Arial"/>
          <w:lang w:eastAsia="zh-CN"/>
        </w:rPr>
        <w:t>Moreover, the fabrication of high contrast gratings for the dispersive element by using dielectric (TiO</w:t>
      </w:r>
      <w:r w:rsidR="009B20AC" w:rsidRPr="00A411A7">
        <w:rPr>
          <w:rFonts w:cs="Arial"/>
          <w:vertAlign w:val="subscript"/>
          <w:lang w:eastAsia="zh-CN"/>
        </w:rPr>
        <w:t>2</w:t>
      </w:r>
      <w:r w:rsidR="009B20AC" w:rsidRPr="009B20AC">
        <w:rPr>
          <w:rFonts w:cs="Arial"/>
          <w:lang w:eastAsia="zh-CN"/>
        </w:rPr>
        <w:t>) sputtering, nanoimprint lithography</w:t>
      </w:r>
      <w:del w:id="15" w:author="Author" w:date="2015-02-10T13:30:00Z">
        <w:r w:rsidR="00CB6225">
          <w:fldChar w:fldCharType="begin"/>
        </w:r>
        <w:r w:rsidR="00CB6225">
          <w:delInstrText xml:space="preserve"> HYPERLINK \l "_ENREF_6" \o "Chou, 1996 #53" </w:delInstrText>
        </w:r>
        <w:r w:rsidR="00CB6225">
          <w:fldChar w:fldCharType="separate"/>
        </w:r>
        <w:r w:rsidR="00B57005">
          <w:rPr>
            <w:rFonts w:cs="Arial"/>
            <w:lang w:eastAsia="zh-CN"/>
          </w:rPr>
          <w:fldChar w:fldCharType="begin"/>
        </w:r>
        <w:r w:rsidR="00B57005">
          <w:rPr>
            <w:rFonts w:cs="Arial"/>
            <w:lang w:eastAsia="zh-CN"/>
          </w:rPr>
          <w:delInstrText xml:space="preserve"> ADDIN EN.CITE &lt;EndNote&gt;&lt;Cite&gt;&lt;Author&gt;Chou&lt;/Author&gt;&lt;Year&gt;1996&lt;/Year&gt;&lt;RecNum&gt;53&lt;/RecNum&gt;&lt;DisplayText&gt;&lt;style face="superscript"&gt;6&lt;/style&gt;&lt;/DisplayText&gt;&lt;record&gt;&lt;rec-number&gt;53&lt;/rec-number&gt;&lt;foreign-keys&gt;&lt;key app="EN" db-id="vpd5dpsruv02w4edp50xewzn05d2sxv50zzf"&gt;53&lt;/key&gt;&lt;/foreign-keys&gt;&lt;ref-type name="Journal Article"&gt;17&lt;/ref-type&gt;&lt;contributors&gt;&lt;authors&gt;&lt;author&gt;Chou, S. Y.&lt;/author&gt;&lt;author&gt;Krauss, Peter R.&lt;/author&gt;&lt;author&gt;Renstrom, Preston J.&lt;/author&gt;&lt;/authors&gt;&lt;/contributors&gt;&lt;titles&gt;&lt;title&gt;Nanoimprint lithography&lt;/title&gt;&lt;secondary-title&gt;Journal of Vacuum Science &amp;amp; Technology B: Microelectronics and Nanometer Structures&lt;/secondary-title&gt;&lt;/titles&gt;&lt;periodical&gt;&lt;full-title&gt;Journal of Vacuum Science &amp;amp; Technology B: Microelectronics and Nanometer Structures&lt;/full-title&gt;&lt;/periodical&gt;&lt;pages&gt;4129-4133&lt;/pages&gt;&lt;volume&gt;14&lt;/volume&gt;&lt;number&gt;6&lt;/number&gt;&lt;keywords&gt;&lt;keyword&gt;GLASS TRANSFORMATIONS&lt;/keyword&gt;&lt;keyword&gt;HEATING&lt;/keyword&gt;&lt;keyword&gt;LITHOGRAPHY&lt;/keyword&gt;&lt;keyword&gt;MEDIUM PRESSURE&lt;/keyword&gt;&lt;keyword&gt;MOLDING&lt;/keyword&gt;&lt;keyword&gt;NANOSTRUCTURES&lt;/keyword&gt;&lt;keyword&gt;PHOTODETECTORS&lt;/keyword&gt;&lt;keyword&gt;PHOTORESISTS&lt;/keyword&gt;&lt;keyword&gt;PRESSURE DEPENDENCE&lt;/keyword&gt;&lt;keyword&gt;SILICON&lt;/keyword&gt;&lt;keyword&gt;SILICON OXIDES&lt;/keyword&gt;&lt;keyword&gt;SPATIAL RESOLUTION&lt;/keyword&gt;&lt;keyword&gt;TEMPERATURE DEPENDENCE&lt;/keyword&gt;&lt;keyword&gt;TEMPERATURE RANGE 400-1000 K&lt;/keyword&gt;&lt;keyword&gt;TRANSISTORS&lt;/keyword&gt;&lt;keyword&gt;8530Vw&lt;/keyword&gt;&lt;keyword&gt;8540Ux&lt;/keyword&gt;&lt;keyword&gt;8560Gz&lt;/keyword&gt;&lt;/keywords&gt;&lt;dates&gt;&lt;year&gt;1996&lt;/year&gt;&lt;/dates&gt;&lt;isbn&gt;1071-1023&lt;/isbn&gt;&lt;urls&gt;&lt;/urls&gt;&lt;electronic-resource-num&gt;10.1116/1.588605&lt;/electronic-resource-num&gt;&lt;/record&gt;&lt;/Cite&gt;&lt;/EndNote&gt;</w:delInstrText>
        </w:r>
        <w:r w:rsidR="00B57005">
          <w:rPr>
            <w:rFonts w:cs="Arial"/>
            <w:lang w:eastAsia="zh-CN"/>
          </w:rPr>
          <w:fldChar w:fldCharType="separate"/>
        </w:r>
        <w:r w:rsidR="00B57005" w:rsidRPr="008F23BD">
          <w:rPr>
            <w:rFonts w:cs="Arial"/>
            <w:noProof/>
            <w:vertAlign w:val="superscript"/>
            <w:lang w:eastAsia="zh-CN"/>
          </w:rPr>
          <w:delText>6</w:delText>
        </w:r>
        <w:r w:rsidR="00B57005">
          <w:rPr>
            <w:rFonts w:cs="Arial"/>
            <w:lang w:eastAsia="zh-CN"/>
          </w:rPr>
          <w:fldChar w:fldCharType="end"/>
        </w:r>
        <w:r w:rsidR="00CB6225">
          <w:rPr>
            <w:rFonts w:cs="Arial"/>
            <w:lang w:eastAsia="zh-CN"/>
          </w:rPr>
          <w:fldChar w:fldCharType="end"/>
        </w:r>
      </w:del>
      <w:ins w:id="16" w:author="Author" w:date="2015-02-10T13:30:00Z">
        <w:r w:rsidR="00EE7042">
          <w:rPr>
            <w:rFonts w:cs="Arial"/>
            <w:lang w:eastAsia="zh-CN"/>
          </w:rPr>
          <w:fldChar w:fldCharType="begin"/>
        </w:r>
        <w:r w:rsidR="00EE7042">
          <w:rPr>
            <w:rFonts w:cs="Arial"/>
            <w:lang w:eastAsia="zh-CN"/>
          </w:rPr>
          <w:instrText xml:space="preserve"> HYPERLINK \l "_ENREF_6" \o "Chou, 1996 #53" </w:instrText>
        </w:r>
        <w:r w:rsidR="00EE7042">
          <w:rPr>
            <w:rFonts w:cs="Arial"/>
            <w:lang w:eastAsia="zh-CN"/>
          </w:rPr>
          <w:fldChar w:fldCharType="separate"/>
        </w:r>
        <w:r w:rsidR="00EE7042">
          <w:rPr>
            <w:rFonts w:cs="Arial"/>
            <w:lang w:eastAsia="zh-CN"/>
          </w:rPr>
          <w:fldChar w:fldCharType="begin"/>
        </w:r>
        <w:r w:rsidR="00EE7042">
          <w:rPr>
            <w:rFonts w:cs="Arial"/>
            <w:lang w:eastAsia="zh-CN"/>
          </w:rPr>
          <w:instrText xml:space="preserve"> ADDIN EN.CITE &lt;EndNote&gt;&lt;Cite&gt;&lt;Author&gt;Chou&lt;/Author&gt;&lt;Year&gt;1996&lt;/Year&gt;&lt;RecNum&gt;53&lt;/RecNum&gt;&lt;DisplayText&gt;&lt;style face="superscript"&gt;6&lt;/style&gt;&lt;/DisplayText&gt;&lt;record&gt;&lt;rec-number&gt;53&lt;/rec-number&gt;&lt;foreign-keys&gt;&lt;key app="EN" db-id="vpd5dpsruv02w4edp50xewzn05d2sxv50zzf"&gt;53&lt;/key&gt;&lt;/foreign-keys&gt;&lt;ref-type name="Journal Article"&gt;17&lt;/ref-type&gt;&lt;contributors&gt;&lt;authors&gt;&lt;author&gt;Chou, S. Y.&lt;/author&gt;&lt;author&gt;Krauss, Peter R.&lt;/author&gt;&lt;author&gt;Renstrom, Preston J.&lt;/author&gt;&lt;/authors&gt;&lt;/contributors&gt;&lt;titles&gt;&lt;title&gt;Nanoimprint lithography&lt;/title&gt;&lt;secondary-title&gt;Journal of Vacuum Science &amp;amp; Technology B: Microelectronics and Nanometer Structures&lt;/secondary-title&gt;&lt;/titles&gt;&lt;periodical&gt;&lt;full-title&gt;Journal of Vacuum Science &amp;amp; Technology B: Microelectronics and Nanometer Structures&lt;/full-title&gt;&lt;/periodical&gt;&lt;pages&gt;4129-4133&lt;/pages&gt;&lt;volume&gt;14&lt;/volume&gt;&lt;number&gt;6&lt;/number&gt;&lt;keywords&gt;&lt;keyword&gt;GLASS TRANSFORMATIONS&lt;/keyword&gt;&lt;keyword&gt;HEATING&lt;/keyword&gt;&lt;keyword&gt;LITHOGRAPHY&lt;/keyword&gt;&lt;keyword&gt;MEDIUM PRESSURE&lt;/keyword&gt;&lt;keyword&gt;MOLDING&lt;/keyword&gt;&lt;keyword&gt;NANOSTRUCTURES&lt;/keyword&gt;&lt;keyword&gt;PHOTODETECTORS&lt;/keyword&gt;&lt;keyword&gt;PHOTORESISTS&lt;/keyword&gt;&lt;keyword&gt;PRESSURE DEPENDENCE&lt;/keyword&gt;&lt;keyword&gt;SILICON&lt;/keyword&gt;&lt;keyword&gt;SILICON OXIDES&lt;/keyword&gt;&lt;keyword&gt;SPATIAL RESOLUTION&lt;/keyword&gt;&lt;keyword&gt;TEMPERATURE DEPENDENCE&lt;/keyword&gt;&lt;keyword&gt;TEMPERATURE RANGE 400-1000 K&lt;/keyword&gt;&lt;keyword&gt;TRANSISTORS&lt;/keyword&gt;&lt;keyword&gt;8530Vw&lt;/keyword&gt;&lt;keyword&gt;8540Ux&lt;/keyword&gt;&lt;keyword&gt;8560Gz&lt;/keyword&gt;&lt;/keywords&gt;&lt;dates&gt;&lt;year&gt;1996&lt;/year&gt;&lt;/dates&gt;&lt;isbn&gt;1071-1023&lt;/isbn&gt;&lt;urls&gt;&lt;/urls&gt;&lt;electronic-resource-num&gt;10.1116/1.588605&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6</w:t>
        </w:r>
        <w:r w:rsidR="00EE7042">
          <w:rPr>
            <w:rFonts w:cs="Arial"/>
            <w:lang w:eastAsia="zh-CN"/>
          </w:rPr>
          <w:fldChar w:fldCharType="end"/>
        </w:r>
        <w:r w:rsidR="00EE7042">
          <w:rPr>
            <w:rFonts w:cs="Arial"/>
            <w:lang w:eastAsia="zh-CN"/>
          </w:rPr>
          <w:fldChar w:fldCharType="end"/>
        </w:r>
      </w:ins>
      <w:r w:rsidR="009B20AC" w:rsidRPr="009B20AC">
        <w:rPr>
          <w:rFonts w:cs="Arial"/>
          <w:lang w:eastAsia="zh-CN"/>
        </w:rPr>
        <w:t xml:space="preserve"> and reactive ion etching</w:t>
      </w:r>
      <w:r w:rsidR="00124308">
        <w:rPr>
          <w:rFonts w:cs="Arial" w:hint="eastAsia"/>
          <w:lang w:eastAsia="zh-CN"/>
        </w:rPr>
        <w:t xml:space="preserve"> is studied and demonstrated</w:t>
      </w:r>
      <w:r w:rsidR="009B20AC" w:rsidRPr="009B20AC">
        <w:rPr>
          <w:rFonts w:cs="Arial"/>
          <w:lang w:eastAsia="zh-CN"/>
        </w:rPr>
        <w:t xml:space="preserve">. </w:t>
      </w:r>
    </w:p>
    <w:p w14:paraId="440B8DF8" w14:textId="77777777" w:rsidR="006B7184" w:rsidRPr="000B2F36" w:rsidRDefault="006B7184" w:rsidP="00596E12">
      <w:pPr>
        <w:jc w:val="left"/>
        <w:rPr>
          <w:rFonts w:cs="Arial"/>
          <w:color w:val="808080"/>
          <w:lang w:eastAsia="zh-CN"/>
        </w:rPr>
      </w:pPr>
    </w:p>
    <w:p w14:paraId="47458F0E" w14:textId="51E404FC" w:rsidR="006305D7" w:rsidRDefault="006305D7" w:rsidP="00596E12">
      <w:pPr>
        <w:jc w:val="left"/>
        <w:rPr>
          <w:rFonts w:cs="Arial"/>
          <w:bCs/>
          <w:color w:val="808080"/>
          <w:lang w:eastAsia="zh-CN"/>
        </w:rPr>
      </w:pPr>
      <w:r w:rsidRPr="000B2F36">
        <w:rPr>
          <w:rFonts w:cs="Arial"/>
          <w:b/>
        </w:rPr>
        <w:t>PROTOCOL:</w:t>
      </w:r>
      <w:r w:rsidRPr="000B2F36">
        <w:rPr>
          <w:rFonts w:cs="Arial"/>
        </w:rPr>
        <w:t xml:space="preserve"> </w:t>
      </w:r>
    </w:p>
    <w:p w14:paraId="53618D45" w14:textId="77777777" w:rsidR="00864B17" w:rsidRPr="000B2F36" w:rsidRDefault="00864B17" w:rsidP="00596E12">
      <w:pPr>
        <w:pStyle w:val="NormalWeb"/>
        <w:spacing w:before="0" w:beforeAutospacing="0" w:after="0" w:afterAutospacing="0"/>
        <w:jc w:val="left"/>
        <w:rPr>
          <w:rFonts w:cs="Arial"/>
          <w:bCs/>
          <w:color w:val="808080"/>
          <w:lang w:eastAsia="zh-CN"/>
        </w:rPr>
      </w:pPr>
    </w:p>
    <w:p w14:paraId="528DD4FE" w14:textId="1348622B" w:rsidR="006305D7" w:rsidRPr="00EF6943" w:rsidRDefault="006305D7" w:rsidP="00596E12">
      <w:pPr>
        <w:pStyle w:val="NormalWeb"/>
        <w:spacing w:before="0" w:beforeAutospacing="0" w:after="0" w:afterAutospacing="0"/>
        <w:jc w:val="left"/>
        <w:rPr>
          <w:rFonts w:cs="Arial"/>
          <w:b/>
          <w:color w:val="auto"/>
          <w:lang w:eastAsia="zh-CN"/>
        </w:rPr>
      </w:pPr>
      <w:r w:rsidRPr="00EF6943">
        <w:rPr>
          <w:rFonts w:cs="Arial"/>
          <w:b/>
          <w:bCs/>
          <w:color w:val="auto"/>
        </w:rPr>
        <w:lastRenderedPageBreak/>
        <w:t>1.</w:t>
      </w:r>
      <w:r w:rsidR="00EF6943">
        <w:rPr>
          <w:rFonts w:cs="Arial"/>
          <w:b/>
          <w:bCs/>
          <w:color w:val="auto"/>
        </w:rPr>
        <w:t xml:space="preserve"> </w:t>
      </w:r>
      <w:r w:rsidR="00F307C4" w:rsidRPr="00F307C4">
        <w:rPr>
          <w:rFonts w:cs="Arial" w:hint="eastAsia"/>
          <w:b/>
          <w:bCs/>
          <w:color w:val="auto"/>
        </w:rPr>
        <w:t xml:space="preserve">Prepare the blank </w:t>
      </w:r>
      <w:r w:rsidR="00F307C4" w:rsidRPr="00F307C4">
        <w:rPr>
          <w:rFonts w:cs="Arial"/>
          <w:b/>
          <w:bCs/>
          <w:color w:val="auto"/>
        </w:rPr>
        <w:t>Polydimethylsiloxane</w:t>
      </w:r>
      <w:r w:rsidR="00F307C4" w:rsidRPr="00F307C4">
        <w:rPr>
          <w:rFonts w:cs="Arial" w:hint="eastAsia"/>
          <w:b/>
          <w:bCs/>
          <w:color w:val="auto"/>
        </w:rPr>
        <w:t xml:space="preserve"> (PDMS) substrate for nanoimprint mold</w:t>
      </w:r>
    </w:p>
    <w:p w14:paraId="2630E400" w14:textId="77777777" w:rsidR="006305D7" w:rsidRPr="00EF6943" w:rsidRDefault="006305D7" w:rsidP="00596E12">
      <w:pPr>
        <w:pStyle w:val="NormalWeb"/>
        <w:spacing w:before="0" w:beforeAutospacing="0" w:after="0" w:afterAutospacing="0"/>
        <w:jc w:val="left"/>
        <w:rPr>
          <w:rFonts w:cs="Arial"/>
          <w:color w:val="auto"/>
        </w:rPr>
      </w:pPr>
    </w:p>
    <w:p w14:paraId="1F6FF0EC" w14:textId="047A2FEE" w:rsidR="00F30637" w:rsidRDefault="007F5602" w:rsidP="00596E12">
      <w:pPr>
        <w:pStyle w:val="NormalWeb"/>
        <w:spacing w:before="0" w:beforeAutospacing="0" w:after="0" w:afterAutospacing="0"/>
        <w:jc w:val="left"/>
        <w:rPr>
          <w:rFonts w:cs="Arial"/>
          <w:color w:val="auto"/>
          <w:lang w:eastAsia="zh-CN"/>
        </w:rPr>
      </w:pPr>
      <w:r w:rsidRPr="007F5602">
        <w:rPr>
          <w:rFonts w:cs="Arial" w:hint="eastAsia"/>
          <w:color w:val="auto"/>
          <w:lang w:eastAsia="zh-CN"/>
        </w:rPr>
        <w:t>1.</w:t>
      </w:r>
      <w:r>
        <w:rPr>
          <w:rFonts w:cs="Arial" w:hint="eastAsia"/>
          <w:color w:val="auto"/>
          <w:lang w:eastAsia="zh-CN"/>
        </w:rPr>
        <w:t xml:space="preserve">1) </w:t>
      </w:r>
      <w:r w:rsidR="00711247">
        <w:rPr>
          <w:rFonts w:cs="Arial" w:hint="eastAsia"/>
          <w:color w:val="auto"/>
          <w:lang w:eastAsia="zh-CN"/>
        </w:rPr>
        <w:t>Silicon wafer treatment process</w:t>
      </w:r>
    </w:p>
    <w:p w14:paraId="5B848FC6" w14:textId="77777777" w:rsidR="00B73E7F" w:rsidRDefault="00B73E7F" w:rsidP="00596E12">
      <w:pPr>
        <w:pStyle w:val="NormalWeb"/>
        <w:spacing w:before="0" w:beforeAutospacing="0" w:after="0" w:afterAutospacing="0"/>
        <w:jc w:val="left"/>
        <w:rPr>
          <w:rFonts w:cs="Arial"/>
          <w:color w:val="auto"/>
          <w:lang w:eastAsia="zh-CN"/>
        </w:rPr>
      </w:pPr>
    </w:p>
    <w:p w14:paraId="078C8B81" w14:textId="0E4CE4F6" w:rsidR="00B73E7F" w:rsidRDefault="00B73E7F"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1.1.1) </w:t>
      </w:r>
      <w:r w:rsidR="00770A93">
        <w:rPr>
          <w:rFonts w:cs="Arial" w:hint="eastAsia"/>
          <w:color w:val="auto"/>
          <w:lang w:eastAsia="zh-CN"/>
        </w:rPr>
        <w:t>Clean a 4-inch silicon wafer by rinsing with</w:t>
      </w:r>
      <w:r w:rsidR="00B635B9">
        <w:rPr>
          <w:rFonts w:cs="Arial" w:hint="eastAsia"/>
          <w:color w:val="auto"/>
          <w:lang w:eastAsia="zh-CN"/>
        </w:rPr>
        <w:t xml:space="preserve"> acetone, methanol and isopropanol.</w:t>
      </w:r>
    </w:p>
    <w:p w14:paraId="16071233" w14:textId="77777777" w:rsidR="00B635B9" w:rsidRDefault="00B635B9" w:rsidP="00596E12">
      <w:pPr>
        <w:pStyle w:val="NormalWeb"/>
        <w:spacing w:before="0" w:beforeAutospacing="0" w:after="0" w:afterAutospacing="0"/>
        <w:jc w:val="left"/>
        <w:rPr>
          <w:rFonts w:cs="Arial"/>
          <w:color w:val="auto"/>
          <w:lang w:eastAsia="zh-CN"/>
        </w:rPr>
      </w:pPr>
    </w:p>
    <w:p w14:paraId="68918F72" w14:textId="17537E61" w:rsidR="00B635B9" w:rsidRDefault="00B635B9"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1.1.2) Blow it dry </w:t>
      </w:r>
      <w:r w:rsidR="00886BBF">
        <w:rPr>
          <w:rFonts w:cs="Arial"/>
          <w:color w:val="auto"/>
          <w:lang w:eastAsia="zh-CN"/>
        </w:rPr>
        <w:t>using</w:t>
      </w:r>
      <w:r>
        <w:rPr>
          <w:rFonts w:cs="Arial"/>
          <w:color w:val="auto"/>
          <w:lang w:eastAsia="zh-CN"/>
        </w:rPr>
        <w:t xml:space="preserve"> </w:t>
      </w:r>
      <w:r w:rsidR="00886BBF">
        <w:rPr>
          <w:rFonts w:cs="Arial"/>
          <w:color w:val="auto"/>
          <w:lang w:eastAsia="zh-CN"/>
        </w:rPr>
        <w:t>the</w:t>
      </w:r>
      <w:r w:rsidR="00A424F5">
        <w:rPr>
          <w:rFonts w:cs="Arial"/>
          <w:color w:val="auto"/>
          <w:lang w:eastAsia="zh-CN"/>
        </w:rPr>
        <w:t xml:space="preserve"> nitrogen</w:t>
      </w:r>
      <w:r>
        <w:rPr>
          <w:rFonts w:cs="Arial" w:hint="eastAsia"/>
          <w:color w:val="auto"/>
          <w:lang w:eastAsia="zh-CN"/>
        </w:rPr>
        <w:t xml:space="preserve"> gun.</w:t>
      </w:r>
    </w:p>
    <w:p w14:paraId="58CE260F" w14:textId="77777777" w:rsidR="00B635B9" w:rsidRDefault="00B635B9" w:rsidP="00596E12">
      <w:pPr>
        <w:pStyle w:val="NormalWeb"/>
        <w:spacing w:before="0" w:beforeAutospacing="0" w:after="0" w:afterAutospacing="0"/>
        <w:jc w:val="left"/>
        <w:rPr>
          <w:rFonts w:cs="Arial"/>
          <w:color w:val="auto"/>
          <w:lang w:eastAsia="zh-CN"/>
        </w:rPr>
      </w:pPr>
    </w:p>
    <w:p w14:paraId="741F88F2" w14:textId="412DF524" w:rsidR="00B635B9" w:rsidRDefault="00B635B9"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1.1.3) </w:t>
      </w:r>
      <w:r w:rsidR="00136506">
        <w:rPr>
          <w:rFonts w:cs="Arial"/>
          <w:color w:val="auto"/>
          <w:lang w:eastAsia="zh-CN"/>
        </w:rPr>
        <w:t>Clean it using</w:t>
      </w:r>
      <w:r>
        <w:rPr>
          <w:rFonts w:cs="Arial" w:hint="eastAsia"/>
          <w:color w:val="auto"/>
          <w:lang w:eastAsia="zh-CN"/>
        </w:rPr>
        <w:t xml:space="preserve"> piranha solution (</w:t>
      </w:r>
      <w:r w:rsidR="005F35D7">
        <w:rPr>
          <w:rFonts w:cs="Arial"/>
          <w:color w:val="auto"/>
          <w:lang w:eastAsia="zh-CN"/>
        </w:rPr>
        <w:t xml:space="preserve">3:1 mixture of </w:t>
      </w:r>
      <w:r w:rsidR="005F35D7">
        <w:rPr>
          <w:rFonts w:cs="Arial" w:hint="eastAsia"/>
          <w:color w:val="auto"/>
          <w:lang w:eastAsia="zh-CN"/>
        </w:rPr>
        <w:t xml:space="preserve">sulfuric acid </w:t>
      </w:r>
      <w:r w:rsidR="005F35D7">
        <w:rPr>
          <w:rFonts w:cs="Arial"/>
          <w:color w:val="auto"/>
          <w:lang w:eastAsia="zh-CN"/>
        </w:rPr>
        <w:t>with</w:t>
      </w:r>
      <w:r w:rsidR="00161ABE">
        <w:rPr>
          <w:rFonts w:cs="Arial" w:hint="eastAsia"/>
          <w:color w:val="auto"/>
          <w:lang w:eastAsia="zh-CN"/>
        </w:rPr>
        <w:t xml:space="preserve"> 30</w:t>
      </w:r>
      <w:r w:rsidR="005F35D7">
        <w:rPr>
          <w:rFonts w:cs="Arial" w:hint="eastAsia"/>
          <w:color w:val="auto"/>
          <w:lang w:eastAsia="zh-CN"/>
        </w:rPr>
        <w:t>% hydrogen peroxide</w:t>
      </w:r>
      <w:r>
        <w:rPr>
          <w:rFonts w:cs="Arial" w:hint="eastAsia"/>
          <w:color w:val="auto"/>
          <w:lang w:eastAsia="zh-CN"/>
        </w:rPr>
        <w:t xml:space="preserve">) </w:t>
      </w:r>
      <w:r w:rsidR="00136506">
        <w:rPr>
          <w:rFonts w:cs="Arial"/>
          <w:color w:val="auto"/>
          <w:lang w:eastAsia="zh-CN"/>
        </w:rPr>
        <w:t xml:space="preserve">by soaking inside </w:t>
      </w:r>
      <w:r>
        <w:rPr>
          <w:rFonts w:cs="Arial" w:hint="eastAsia"/>
          <w:color w:val="auto"/>
          <w:lang w:eastAsia="zh-CN"/>
        </w:rPr>
        <w:t>for 15</w:t>
      </w:r>
      <w:r w:rsidR="00271707">
        <w:rPr>
          <w:rFonts w:cs="Arial" w:hint="eastAsia"/>
          <w:color w:val="auto"/>
          <w:lang w:eastAsia="zh-CN"/>
        </w:rPr>
        <w:t xml:space="preserve"> min</w:t>
      </w:r>
      <w:r>
        <w:rPr>
          <w:rFonts w:cs="Arial" w:hint="eastAsia"/>
          <w:color w:val="auto"/>
          <w:lang w:eastAsia="zh-CN"/>
        </w:rPr>
        <w:t xml:space="preserve">. </w:t>
      </w:r>
    </w:p>
    <w:p w14:paraId="4D93BEA2" w14:textId="77777777" w:rsidR="00A424F5" w:rsidRDefault="00A424F5" w:rsidP="00596E12">
      <w:pPr>
        <w:pStyle w:val="NormalWeb"/>
        <w:spacing w:before="0" w:beforeAutospacing="0" w:after="0" w:afterAutospacing="0"/>
        <w:jc w:val="left"/>
        <w:rPr>
          <w:rFonts w:cs="Arial"/>
          <w:color w:val="auto"/>
          <w:lang w:eastAsia="zh-CN"/>
        </w:rPr>
      </w:pPr>
    </w:p>
    <w:p w14:paraId="38053634" w14:textId="57C96806" w:rsidR="00A424F5" w:rsidRDefault="00A424F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1.1.4) </w:t>
      </w:r>
      <w:r>
        <w:rPr>
          <w:rFonts w:cs="Arial"/>
          <w:color w:val="auto"/>
          <w:lang w:eastAsia="zh-CN"/>
        </w:rPr>
        <w:t>Rinse</w:t>
      </w:r>
      <w:r>
        <w:rPr>
          <w:rFonts w:cs="Arial" w:hint="eastAsia"/>
          <w:color w:val="auto"/>
          <w:lang w:eastAsia="zh-CN"/>
        </w:rPr>
        <w:t xml:space="preserve"> </w:t>
      </w:r>
      <w:r w:rsidR="00886BBF">
        <w:rPr>
          <w:rFonts w:cs="Arial" w:hint="eastAsia"/>
          <w:color w:val="auto"/>
          <w:lang w:eastAsia="zh-CN"/>
        </w:rPr>
        <w:t xml:space="preserve">it with DI water. Blow dry </w:t>
      </w:r>
      <w:r w:rsidR="00886BBF">
        <w:rPr>
          <w:rFonts w:cs="Arial"/>
          <w:color w:val="auto"/>
          <w:lang w:eastAsia="zh-CN"/>
        </w:rPr>
        <w:t>using the</w:t>
      </w:r>
      <w:r w:rsidR="00136506">
        <w:rPr>
          <w:rFonts w:cs="Arial"/>
          <w:color w:val="auto"/>
          <w:lang w:eastAsia="zh-CN"/>
        </w:rPr>
        <w:t xml:space="preserve"> </w:t>
      </w:r>
      <w:r>
        <w:rPr>
          <w:rFonts w:cs="Arial" w:hint="eastAsia"/>
          <w:color w:val="auto"/>
          <w:lang w:eastAsia="zh-CN"/>
        </w:rPr>
        <w:t>nitrogen gun.</w:t>
      </w:r>
    </w:p>
    <w:p w14:paraId="1D6F3A37" w14:textId="77777777" w:rsidR="00A424F5" w:rsidRDefault="00A424F5" w:rsidP="00596E12">
      <w:pPr>
        <w:pStyle w:val="NormalWeb"/>
        <w:spacing w:before="0" w:beforeAutospacing="0" w:after="0" w:afterAutospacing="0"/>
        <w:jc w:val="left"/>
        <w:rPr>
          <w:rFonts w:cs="Arial"/>
          <w:color w:val="auto"/>
          <w:lang w:eastAsia="zh-CN"/>
        </w:rPr>
      </w:pPr>
    </w:p>
    <w:p w14:paraId="11C84196" w14:textId="54D0B885" w:rsidR="00A424F5" w:rsidRDefault="00A424F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1.1.5) </w:t>
      </w:r>
      <w:r w:rsidR="002F00D1">
        <w:rPr>
          <w:rFonts w:cs="Arial" w:hint="eastAsia"/>
          <w:color w:val="auto"/>
          <w:lang w:eastAsia="zh-CN"/>
        </w:rPr>
        <w:t>P</w:t>
      </w:r>
      <w:r w:rsidR="002F00D1">
        <w:rPr>
          <w:rFonts w:cs="Arial"/>
          <w:color w:val="auto"/>
          <w:lang w:eastAsia="zh-CN"/>
        </w:rPr>
        <w:t>lace</w:t>
      </w:r>
      <w:r w:rsidR="00444CFA">
        <w:rPr>
          <w:rFonts w:cs="Arial" w:hint="eastAsia"/>
          <w:color w:val="auto"/>
          <w:lang w:eastAsia="zh-CN"/>
        </w:rPr>
        <w:t xml:space="preserve"> the wafer in</w:t>
      </w:r>
      <w:r w:rsidR="001471DF">
        <w:rPr>
          <w:rFonts w:cs="Arial" w:hint="eastAsia"/>
          <w:color w:val="auto"/>
          <w:lang w:eastAsia="zh-CN"/>
        </w:rPr>
        <w:t xml:space="preserve"> a glass</w:t>
      </w:r>
      <w:r w:rsidR="00502293">
        <w:rPr>
          <w:rFonts w:cs="Arial" w:hint="eastAsia"/>
          <w:color w:val="auto"/>
          <w:lang w:eastAsia="zh-CN"/>
        </w:rPr>
        <w:t xml:space="preserve"> des</w:t>
      </w:r>
      <w:r w:rsidR="007D5FE5">
        <w:rPr>
          <w:rFonts w:cs="Arial" w:hint="eastAsia"/>
          <w:color w:val="auto"/>
          <w:lang w:eastAsia="zh-CN"/>
        </w:rPr>
        <w:t>i</w:t>
      </w:r>
      <w:r w:rsidR="00502293">
        <w:rPr>
          <w:rFonts w:cs="Arial" w:hint="eastAsia"/>
          <w:color w:val="auto"/>
          <w:lang w:eastAsia="zh-CN"/>
        </w:rPr>
        <w:t>c</w:t>
      </w:r>
      <w:r w:rsidR="007D5FE5">
        <w:rPr>
          <w:rFonts w:cs="Arial" w:hint="eastAsia"/>
          <w:color w:val="auto"/>
          <w:lang w:eastAsia="zh-CN"/>
        </w:rPr>
        <w:t>cator.</w:t>
      </w:r>
      <w:r w:rsidR="001471DF">
        <w:rPr>
          <w:rFonts w:cs="Arial" w:hint="eastAsia"/>
          <w:color w:val="auto"/>
          <w:lang w:eastAsia="zh-CN"/>
        </w:rPr>
        <w:t xml:space="preserve"> </w:t>
      </w:r>
      <w:r>
        <w:rPr>
          <w:rFonts w:cs="Arial" w:hint="eastAsia"/>
          <w:color w:val="auto"/>
          <w:lang w:eastAsia="zh-CN"/>
        </w:rPr>
        <w:t>Add a drop</w:t>
      </w:r>
      <w:ins w:id="17" w:author="Author" w:date="2015-02-10T13:30:00Z">
        <w:r w:rsidR="008E54A2">
          <w:rPr>
            <w:rFonts w:cs="Arial" w:hint="eastAsia"/>
            <w:color w:val="auto"/>
            <w:lang w:eastAsia="zh-CN"/>
          </w:rPr>
          <w:t xml:space="preserve"> </w:t>
        </w:r>
        <w:r w:rsidR="008E54A2" w:rsidRPr="008E54A2">
          <w:rPr>
            <w:rFonts w:cs="Arial" w:hint="eastAsia"/>
            <w:color w:val="auto"/>
            <w:lang w:eastAsia="zh-CN"/>
          </w:rPr>
          <w:t>(20 drops = 1 mL)</w:t>
        </w:r>
      </w:ins>
      <w:r>
        <w:rPr>
          <w:rFonts w:cs="Arial" w:hint="eastAsia"/>
          <w:color w:val="auto"/>
          <w:lang w:eastAsia="zh-CN"/>
        </w:rPr>
        <w:t xml:space="preserve"> of </w:t>
      </w:r>
      <w:r w:rsidR="001471DF">
        <w:rPr>
          <w:rFonts w:cs="Arial" w:hint="eastAsia"/>
          <w:color w:val="auto"/>
          <w:lang w:eastAsia="zh-CN"/>
        </w:rPr>
        <w:t>releasing agent (</w:t>
      </w:r>
      <w:proofErr w:type="spellStart"/>
      <w:r w:rsidR="001471DF">
        <w:rPr>
          <w:rFonts w:cs="Arial" w:hint="eastAsia"/>
          <w:color w:val="auto"/>
          <w:lang w:eastAsia="zh-CN"/>
        </w:rPr>
        <w:t>Trichlorosilane</w:t>
      </w:r>
      <w:proofErr w:type="spellEnd"/>
      <w:r w:rsidR="001471DF">
        <w:rPr>
          <w:rFonts w:cs="Arial" w:hint="eastAsia"/>
          <w:color w:val="auto"/>
          <w:lang w:eastAsia="zh-CN"/>
        </w:rPr>
        <w:t>)</w:t>
      </w:r>
      <w:r w:rsidR="00502293">
        <w:rPr>
          <w:rFonts w:cs="Arial" w:hint="eastAsia"/>
          <w:color w:val="auto"/>
          <w:lang w:eastAsia="zh-CN"/>
        </w:rPr>
        <w:t xml:space="preserve"> into the desiccator.</w:t>
      </w:r>
    </w:p>
    <w:p w14:paraId="5C4B7FB3" w14:textId="77777777" w:rsidR="00711F54" w:rsidRDefault="00711F54" w:rsidP="00596E12">
      <w:pPr>
        <w:pStyle w:val="NormalWeb"/>
        <w:spacing w:before="0" w:beforeAutospacing="0" w:after="0" w:afterAutospacing="0"/>
        <w:jc w:val="left"/>
        <w:rPr>
          <w:rFonts w:cs="Arial"/>
          <w:color w:val="auto"/>
          <w:lang w:eastAsia="zh-CN"/>
        </w:rPr>
      </w:pPr>
    </w:p>
    <w:p w14:paraId="576EE9CA" w14:textId="284FFF2C" w:rsidR="00711F54" w:rsidRDefault="00161D68" w:rsidP="00596E12">
      <w:pPr>
        <w:pStyle w:val="NormalWeb"/>
        <w:spacing w:before="0" w:beforeAutospacing="0" w:after="0" w:afterAutospacing="0"/>
        <w:jc w:val="left"/>
        <w:rPr>
          <w:rFonts w:cs="Arial"/>
          <w:color w:val="auto"/>
          <w:lang w:eastAsia="zh-CN"/>
        </w:rPr>
      </w:pPr>
      <w:r>
        <w:rPr>
          <w:rFonts w:cs="Arial" w:hint="eastAsia"/>
          <w:color w:val="auto"/>
          <w:lang w:eastAsia="zh-CN"/>
        </w:rPr>
        <w:t>1.1.6) Pump down the desiccator</w:t>
      </w:r>
      <w:ins w:id="18" w:author="Author" w:date="2015-02-10T13:30:00Z">
        <w:r w:rsidR="0083468B">
          <w:rPr>
            <w:rFonts w:cs="Arial"/>
            <w:color w:val="auto"/>
            <w:lang w:eastAsia="zh-CN"/>
          </w:rPr>
          <w:t xml:space="preserve"> </w:t>
        </w:r>
        <w:r w:rsidR="0043055F">
          <w:rPr>
            <w:rFonts w:cs="Arial" w:hint="eastAsia"/>
            <w:color w:val="auto"/>
            <w:lang w:eastAsia="zh-CN"/>
          </w:rPr>
          <w:t xml:space="preserve">until the gauge reads -30 </w:t>
        </w:r>
        <w:proofErr w:type="spellStart"/>
        <w:r w:rsidR="0043055F">
          <w:rPr>
            <w:rFonts w:cs="Arial" w:hint="eastAsia"/>
            <w:color w:val="auto"/>
            <w:lang w:eastAsia="zh-CN"/>
          </w:rPr>
          <w:t>inHg</w:t>
        </w:r>
      </w:ins>
      <w:proofErr w:type="spellEnd"/>
      <w:r w:rsidR="0043055F">
        <w:rPr>
          <w:rFonts w:cs="Arial" w:hint="eastAsia"/>
          <w:color w:val="auto"/>
          <w:lang w:eastAsia="zh-CN"/>
        </w:rPr>
        <w:t xml:space="preserve"> </w:t>
      </w:r>
      <w:r w:rsidR="0083468B">
        <w:rPr>
          <w:rFonts w:cs="Arial"/>
          <w:color w:val="auto"/>
          <w:lang w:eastAsia="zh-CN"/>
        </w:rPr>
        <w:t>and wait for 5</w:t>
      </w:r>
      <w:r w:rsidR="00271707">
        <w:rPr>
          <w:rFonts w:cs="Arial"/>
          <w:color w:val="auto"/>
          <w:lang w:eastAsia="zh-CN"/>
        </w:rPr>
        <w:t xml:space="preserve"> hr</w:t>
      </w:r>
      <w:r>
        <w:rPr>
          <w:rFonts w:cs="Arial"/>
          <w:color w:val="auto"/>
          <w:lang w:eastAsia="zh-CN"/>
        </w:rPr>
        <w:t>.</w:t>
      </w:r>
    </w:p>
    <w:p w14:paraId="274511C5" w14:textId="77777777" w:rsidR="00161ABE" w:rsidRDefault="00161ABE" w:rsidP="00596E12">
      <w:pPr>
        <w:pStyle w:val="NormalWeb"/>
        <w:spacing w:before="0" w:beforeAutospacing="0" w:after="0" w:afterAutospacing="0"/>
        <w:jc w:val="left"/>
        <w:rPr>
          <w:rFonts w:cs="Arial"/>
          <w:color w:val="auto"/>
          <w:lang w:eastAsia="zh-CN"/>
        </w:rPr>
      </w:pPr>
    </w:p>
    <w:p w14:paraId="44990C82" w14:textId="059444DC" w:rsidR="00161ABE" w:rsidRDefault="00161AB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1.1.7) </w:t>
      </w:r>
      <w:r w:rsidR="00472469">
        <w:rPr>
          <w:rFonts w:cs="Arial"/>
          <w:color w:val="auto"/>
          <w:lang w:eastAsia="zh-CN"/>
        </w:rPr>
        <w:t>T</w:t>
      </w:r>
      <w:r w:rsidR="003F1817">
        <w:rPr>
          <w:rFonts w:cs="Arial" w:hint="eastAsia"/>
          <w:color w:val="auto"/>
          <w:lang w:eastAsia="zh-CN"/>
        </w:rPr>
        <w:t xml:space="preserve">ake the </w:t>
      </w:r>
      <w:r>
        <w:rPr>
          <w:rFonts w:cs="Arial" w:hint="eastAsia"/>
          <w:color w:val="auto"/>
          <w:lang w:eastAsia="zh-CN"/>
        </w:rPr>
        <w:t>wafer out</w:t>
      </w:r>
      <w:r w:rsidR="003F1817">
        <w:rPr>
          <w:rFonts w:cs="Arial"/>
          <w:color w:val="auto"/>
          <w:lang w:eastAsia="zh-CN"/>
        </w:rPr>
        <w:t xml:space="preserve">, which has been treated with </w:t>
      </w:r>
      <w:r w:rsidR="00E16EEC">
        <w:rPr>
          <w:rFonts w:cs="Arial"/>
          <w:color w:val="auto"/>
          <w:lang w:eastAsia="zh-CN"/>
        </w:rPr>
        <w:t>releasing agent.</w:t>
      </w:r>
    </w:p>
    <w:p w14:paraId="5F2A4F95" w14:textId="77777777" w:rsidR="00B635B9" w:rsidRDefault="00B635B9" w:rsidP="00596E12">
      <w:pPr>
        <w:pStyle w:val="NormalWeb"/>
        <w:spacing w:before="0" w:beforeAutospacing="0" w:after="0" w:afterAutospacing="0"/>
        <w:jc w:val="left"/>
        <w:rPr>
          <w:rFonts w:cs="Arial"/>
          <w:color w:val="auto"/>
          <w:lang w:eastAsia="zh-CN"/>
        </w:rPr>
      </w:pPr>
    </w:p>
    <w:p w14:paraId="3719FA7A" w14:textId="5408D675" w:rsidR="007F5602" w:rsidRDefault="007F5602"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1.2) </w:t>
      </w:r>
      <w:r w:rsidR="00F46F3D" w:rsidRPr="0014473E">
        <w:rPr>
          <w:rFonts w:cs="Arial" w:hint="eastAsia"/>
          <w:color w:val="auto"/>
          <w:highlight w:val="yellow"/>
          <w:lang w:eastAsia="zh-CN"/>
        </w:rPr>
        <w:t>Preparation of</w:t>
      </w:r>
      <w:r w:rsidR="006C2037" w:rsidRPr="0014473E">
        <w:rPr>
          <w:rFonts w:cs="Arial" w:hint="eastAsia"/>
          <w:color w:val="auto"/>
          <w:highlight w:val="yellow"/>
          <w:lang w:eastAsia="zh-CN"/>
        </w:rPr>
        <w:t xml:space="preserve"> PDMS</w:t>
      </w:r>
      <w:r w:rsidR="003003A4" w:rsidRPr="0014473E">
        <w:rPr>
          <w:rFonts w:cs="Arial"/>
          <w:color w:val="auto"/>
          <w:highlight w:val="yellow"/>
          <w:lang w:eastAsia="zh-CN"/>
        </w:rPr>
        <w:t xml:space="preserve"> film</w:t>
      </w:r>
      <w:r w:rsidR="00247ABA" w:rsidRPr="0014473E">
        <w:rPr>
          <w:rFonts w:cs="Arial"/>
          <w:color w:val="auto"/>
          <w:highlight w:val="yellow"/>
          <w:lang w:eastAsia="zh-CN"/>
        </w:rPr>
        <w:t xml:space="preserve"> (used as </w:t>
      </w:r>
      <w:r w:rsidR="005D1D4F" w:rsidRPr="0014473E">
        <w:rPr>
          <w:rFonts w:cs="Arial"/>
          <w:color w:val="auto"/>
          <w:highlight w:val="yellow"/>
          <w:lang w:eastAsia="zh-CN"/>
        </w:rPr>
        <w:t>mold in nanoimprint)</w:t>
      </w:r>
    </w:p>
    <w:p w14:paraId="038C1368" w14:textId="77777777" w:rsidR="006305D7" w:rsidRPr="007F5602" w:rsidRDefault="006305D7" w:rsidP="00596E12">
      <w:pPr>
        <w:pStyle w:val="NormalWeb"/>
        <w:spacing w:before="0" w:beforeAutospacing="0" w:after="0" w:afterAutospacing="0"/>
        <w:jc w:val="left"/>
        <w:rPr>
          <w:rFonts w:cs="Arial"/>
          <w:color w:val="auto"/>
          <w:lang w:eastAsia="zh-CN"/>
        </w:rPr>
      </w:pPr>
    </w:p>
    <w:p w14:paraId="1D3042FB" w14:textId="419F9813" w:rsidR="0060083C" w:rsidRPr="0014473E" w:rsidRDefault="00A43B28" w:rsidP="00596E12">
      <w:pPr>
        <w:pStyle w:val="NormalWeb"/>
        <w:spacing w:before="0" w:beforeAutospacing="0" w:after="0" w:afterAutospacing="0"/>
        <w:jc w:val="left"/>
        <w:rPr>
          <w:rFonts w:cs="Arial"/>
          <w:color w:val="auto"/>
          <w:highlight w:val="yellow"/>
          <w:lang w:eastAsia="zh-CN"/>
        </w:rPr>
      </w:pPr>
      <w:r w:rsidRPr="0014473E">
        <w:rPr>
          <w:rFonts w:cs="Arial"/>
          <w:color w:val="auto"/>
          <w:highlight w:val="yellow"/>
        </w:rPr>
        <w:t>1.</w:t>
      </w:r>
      <w:r w:rsidRPr="0014473E">
        <w:rPr>
          <w:rFonts w:cs="Arial" w:hint="eastAsia"/>
          <w:color w:val="auto"/>
          <w:highlight w:val="yellow"/>
          <w:lang w:eastAsia="zh-CN"/>
        </w:rPr>
        <w:t>2</w:t>
      </w:r>
      <w:r w:rsidRPr="0014473E">
        <w:rPr>
          <w:rFonts w:cs="Arial"/>
          <w:color w:val="auto"/>
          <w:highlight w:val="yellow"/>
        </w:rPr>
        <w:t>.</w:t>
      </w:r>
      <w:r w:rsidRPr="0014473E">
        <w:rPr>
          <w:rFonts w:cs="Arial" w:hint="eastAsia"/>
          <w:color w:val="auto"/>
          <w:highlight w:val="yellow"/>
          <w:lang w:eastAsia="zh-CN"/>
        </w:rPr>
        <w:t>1</w:t>
      </w:r>
      <w:r w:rsidR="006305D7" w:rsidRPr="0014473E">
        <w:rPr>
          <w:rFonts w:cs="Arial"/>
          <w:color w:val="auto"/>
          <w:highlight w:val="yellow"/>
        </w:rPr>
        <w:t xml:space="preserve">) </w:t>
      </w:r>
      <w:r w:rsidR="004258E2" w:rsidRPr="0014473E">
        <w:rPr>
          <w:rFonts w:cs="Arial"/>
          <w:color w:val="auto"/>
          <w:highlight w:val="yellow"/>
          <w:lang w:eastAsia="zh-CN"/>
        </w:rPr>
        <w:t>Weigh</w:t>
      </w:r>
      <w:r w:rsidR="00723211" w:rsidRPr="0014473E">
        <w:rPr>
          <w:rFonts w:cs="Arial" w:hint="eastAsia"/>
          <w:color w:val="auto"/>
          <w:highlight w:val="yellow"/>
          <w:lang w:eastAsia="zh-CN"/>
        </w:rPr>
        <w:t xml:space="preserve"> 10 g </w:t>
      </w:r>
      <w:r w:rsidR="00DC1616" w:rsidRPr="0014473E">
        <w:rPr>
          <w:rFonts w:cs="Arial" w:hint="eastAsia"/>
          <w:color w:val="auto"/>
          <w:highlight w:val="yellow"/>
          <w:lang w:eastAsia="zh-CN"/>
        </w:rPr>
        <w:t xml:space="preserve">of silicone elastomer base </w:t>
      </w:r>
      <w:r w:rsidR="00DC1616" w:rsidRPr="0014473E">
        <w:rPr>
          <w:rFonts w:cs="Arial"/>
          <w:color w:val="auto"/>
          <w:highlight w:val="yellow"/>
          <w:lang w:eastAsia="zh-CN"/>
        </w:rPr>
        <w:t>and</w:t>
      </w:r>
      <w:r w:rsidR="00DC1616" w:rsidRPr="0014473E">
        <w:rPr>
          <w:rFonts w:cs="Arial" w:hint="eastAsia"/>
          <w:color w:val="auto"/>
          <w:highlight w:val="yellow"/>
          <w:lang w:eastAsia="zh-CN"/>
        </w:rPr>
        <w:t xml:space="preserve"> 1 g of curing agen</w:t>
      </w:r>
      <w:r w:rsidR="0060083C" w:rsidRPr="0014473E">
        <w:rPr>
          <w:rFonts w:cs="Arial" w:hint="eastAsia"/>
          <w:color w:val="auto"/>
          <w:highlight w:val="yellow"/>
          <w:lang w:eastAsia="zh-CN"/>
        </w:rPr>
        <w:t>t.</w:t>
      </w:r>
    </w:p>
    <w:p w14:paraId="2692916F" w14:textId="77777777" w:rsidR="004258E2" w:rsidRPr="0014473E" w:rsidRDefault="004258E2" w:rsidP="00596E12">
      <w:pPr>
        <w:pStyle w:val="NormalWeb"/>
        <w:spacing w:before="0" w:beforeAutospacing="0" w:after="0" w:afterAutospacing="0"/>
        <w:jc w:val="left"/>
        <w:rPr>
          <w:rFonts w:cs="Arial"/>
          <w:color w:val="auto"/>
          <w:highlight w:val="yellow"/>
          <w:lang w:eastAsia="zh-CN"/>
        </w:rPr>
      </w:pPr>
    </w:p>
    <w:p w14:paraId="71FD5004" w14:textId="1DF3A1CA" w:rsidR="004258E2" w:rsidRPr="0014473E" w:rsidRDefault="004258E2" w:rsidP="00596E12">
      <w:pPr>
        <w:pStyle w:val="NormalWeb"/>
        <w:spacing w:before="0" w:beforeAutospacing="0" w:after="0" w:afterAutospacing="0"/>
        <w:jc w:val="left"/>
        <w:rPr>
          <w:rFonts w:cs="Arial"/>
          <w:color w:val="auto"/>
          <w:highlight w:val="yellow"/>
          <w:lang w:eastAsia="zh-CN"/>
        </w:rPr>
      </w:pPr>
      <w:r w:rsidRPr="0014473E">
        <w:rPr>
          <w:rFonts w:cs="Arial"/>
          <w:color w:val="auto"/>
          <w:highlight w:val="yellow"/>
          <w:lang w:eastAsia="zh-CN"/>
        </w:rPr>
        <w:t>1.2.2) Add them in the same glass beaker.</w:t>
      </w:r>
    </w:p>
    <w:p w14:paraId="41A55C21" w14:textId="77777777" w:rsidR="0060083C" w:rsidRPr="0014473E" w:rsidRDefault="0060083C" w:rsidP="00596E12">
      <w:pPr>
        <w:pStyle w:val="NormalWeb"/>
        <w:spacing w:before="0" w:beforeAutospacing="0" w:after="0" w:afterAutospacing="0"/>
        <w:jc w:val="left"/>
        <w:rPr>
          <w:rFonts w:cs="Arial"/>
          <w:color w:val="auto"/>
          <w:highlight w:val="yellow"/>
          <w:lang w:eastAsia="zh-CN"/>
        </w:rPr>
      </w:pPr>
    </w:p>
    <w:p w14:paraId="2FD13ECB" w14:textId="23571602" w:rsidR="006305D7"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60083C" w:rsidRPr="0014473E">
        <w:rPr>
          <w:rFonts w:cs="Arial" w:hint="eastAsia"/>
          <w:color w:val="auto"/>
          <w:highlight w:val="yellow"/>
          <w:lang w:eastAsia="zh-CN"/>
        </w:rPr>
        <w:t>.3) S</w:t>
      </w:r>
      <w:r w:rsidR="00DC1616" w:rsidRPr="0014473E">
        <w:rPr>
          <w:rFonts w:cs="Arial" w:hint="eastAsia"/>
          <w:color w:val="auto"/>
          <w:highlight w:val="yellow"/>
          <w:lang w:eastAsia="zh-CN"/>
        </w:rPr>
        <w:t>tir and mix with a glass rod</w:t>
      </w:r>
      <w:r w:rsidR="0060083C" w:rsidRPr="0014473E">
        <w:rPr>
          <w:rFonts w:cs="Arial" w:hint="eastAsia"/>
          <w:color w:val="auto"/>
          <w:highlight w:val="yellow"/>
          <w:lang w:eastAsia="zh-CN"/>
        </w:rPr>
        <w:t xml:space="preserve"> for 5</w:t>
      </w:r>
      <w:r w:rsidR="00271707" w:rsidRPr="0014473E">
        <w:rPr>
          <w:rFonts w:cs="Arial" w:hint="eastAsia"/>
          <w:color w:val="auto"/>
          <w:highlight w:val="yellow"/>
          <w:lang w:eastAsia="zh-CN"/>
        </w:rPr>
        <w:t xml:space="preserve"> min</w:t>
      </w:r>
      <w:r w:rsidR="0060083C" w:rsidRPr="0014473E">
        <w:rPr>
          <w:rFonts w:cs="Arial" w:hint="eastAsia"/>
          <w:color w:val="auto"/>
          <w:highlight w:val="yellow"/>
          <w:lang w:eastAsia="zh-CN"/>
        </w:rPr>
        <w:t>.</w:t>
      </w:r>
    </w:p>
    <w:p w14:paraId="41BF1213" w14:textId="77777777" w:rsidR="0060083C" w:rsidRPr="0014473E" w:rsidRDefault="0060083C" w:rsidP="00596E12">
      <w:pPr>
        <w:pStyle w:val="NormalWeb"/>
        <w:spacing w:before="0" w:beforeAutospacing="0" w:after="0" w:afterAutospacing="0"/>
        <w:jc w:val="left"/>
        <w:rPr>
          <w:rFonts w:cs="Arial"/>
          <w:color w:val="auto"/>
          <w:highlight w:val="yellow"/>
          <w:lang w:eastAsia="zh-CN"/>
        </w:rPr>
      </w:pPr>
    </w:p>
    <w:p w14:paraId="603F2636" w14:textId="7E07E531" w:rsidR="0060083C"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60083C" w:rsidRPr="0014473E">
        <w:rPr>
          <w:rFonts w:cs="Arial" w:hint="eastAsia"/>
          <w:color w:val="auto"/>
          <w:highlight w:val="yellow"/>
          <w:lang w:eastAsia="zh-CN"/>
        </w:rPr>
        <w:t xml:space="preserve">.4) </w:t>
      </w:r>
      <w:r w:rsidR="004B609C" w:rsidRPr="0014473E">
        <w:rPr>
          <w:rFonts w:cs="Arial" w:hint="eastAsia"/>
          <w:color w:val="auto"/>
          <w:highlight w:val="yellow"/>
          <w:lang w:eastAsia="zh-CN"/>
        </w:rPr>
        <w:t>Put the</w:t>
      </w:r>
      <w:r w:rsidR="00A43B28" w:rsidRPr="0014473E">
        <w:rPr>
          <w:rFonts w:cs="Arial" w:hint="eastAsia"/>
          <w:color w:val="auto"/>
          <w:highlight w:val="yellow"/>
          <w:lang w:eastAsia="zh-CN"/>
        </w:rPr>
        <w:t xml:space="preserve"> mixture into a </w:t>
      </w:r>
      <w:r w:rsidR="00864B17" w:rsidRPr="0014473E">
        <w:rPr>
          <w:rFonts w:cs="Arial"/>
          <w:color w:val="auto"/>
          <w:highlight w:val="yellow"/>
          <w:lang w:eastAsia="zh-CN"/>
        </w:rPr>
        <w:t>vacuum</w:t>
      </w:r>
      <w:r w:rsidR="00A43B28" w:rsidRPr="0014473E">
        <w:rPr>
          <w:rFonts w:cs="Arial" w:hint="eastAsia"/>
          <w:color w:val="auto"/>
          <w:highlight w:val="yellow"/>
          <w:lang w:eastAsia="zh-CN"/>
        </w:rPr>
        <w:t xml:space="preserve"> desiccator </w:t>
      </w:r>
      <w:ins w:id="19" w:author="Author" w:date="2015-02-10T13:30:00Z">
        <w:r w:rsidR="00225EDF" w:rsidRPr="00225EDF">
          <w:rPr>
            <w:rFonts w:cs="Arial" w:hint="eastAsia"/>
            <w:color w:val="auto"/>
            <w:highlight w:val="yellow"/>
            <w:lang w:eastAsia="zh-CN"/>
          </w:rPr>
          <w:t xml:space="preserve">until the gauge reads -30 </w:t>
        </w:r>
        <w:proofErr w:type="spellStart"/>
        <w:proofErr w:type="gramStart"/>
        <w:r w:rsidR="00225EDF" w:rsidRPr="00225EDF">
          <w:rPr>
            <w:rFonts w:cs="Arial" w:hint="eastAsia"/>
            <w:color w:val="auto"/>
            <w:highlight w:val="yellow"/>
            <w:lang w:eastAsia="zh-CN"/>
          </w:rPr>
          <w:t>inHg</w:t>
        </w:r>
        <w:proofErr w:type="spellEnd"/>
        <w:r w:rsidR="00225EDF" w:rsidRPr="0014473E">
          <w:rPr>
            <w:rFonts w:cs="Arial" w:hint="eastAsia"/>
            <w:color w:val="auto"/>
            <w:highlight w:val="yellow"/>
            <w:lang w:eastAsia="zh-CN"/>
          </w:rPr>
          <w:t xml:space="preserve"> </w:t>
        </w:r>
        <w:r w:rsidR="00225EDF">
          <w:rPr>
            <w:rFonts w:cs="Arial" w:hint="eastAsia"/>
            <w:color w:val="auto"/>
            <w:highlight w:val="yellow"/>
            <w:lang w:eastAsia="zh-CN"/>
          </w:rPr>
          <w:t xml:space="preserve"> </w:t>
        </w:r>
      </w:ins>
      <w:r w:rsidR="00B409FA" w:rsidRPr="0014473E">
        <w:rPr>
          <w:rFonts w:cs="Arial" w:hint="eastAsia"/>
          <w:color w:val="auto"/>
          <w:highlight w:val="yellow"/>
          <w:lang w:eastAsia="zh-CN"/>
        </w:rPr>
        <w:t>to</w:t>
      </w:r>
      <w:proofErr w:type="gramEnd"/>
      <w:r w:rsidR="00A43B28" w:rsidRPr="0014473E">
        <w:rPr>
          <w:rFonts w:cs="Arial" w:hint="eastAsia"/>
          <w:color w:val="auto"/>
          <w:highlight w:val="yellow"/>
          <w:lang w:eastAsia="zh-CN"/>
        </w:rPr>
        <w:t xml:space="preserve"> pump out all the trapped </w:t>
      </w:r>
      <w:r w:rsidR="00864B17" w:rsidRPr="0014473E">
        <w:rPr>
          <w:rFonts w:cs="Arial" w:hint="eastAsia"/>
          <w:color w:val="auto"/>
          <w:highlight w:val="yellow"/>
          <w:lang w:eastAsia="zh-CN"/>
        </w:rPr>
        <w:t xml:space="preserve">air </w:t>
      </w:r>
      <w:r w:rsidR="00A43B28" w:rsidRPr="0014473E">
        <w:rPr>
          <w:rFonts w:cs="Arial" w:hint="eastAsia"/>
          <w:color w:val="auto"/>
          <w:highlight w:val="yellow"/>
          <w:lang w:eastAsia="zh-CN"/>
        </w:rPr>
        <w:t>bubbles.</w:t>
      </w:r>
    </w:p>
    <w:p w14:paraId="5325BA50" w14:textId="77777777" w:rsidR="00864B17" w:rsidRPr="0014473E" w:rsidRDefault="00864B17" w:rsidP="00596E12">
      <w:pPr>
        <w:pStyle w:val="NormalWeb"/>
        <w:spacing w:before="0" w:beforeAutospacing="0" w:after="0" w:afterAutospacing="0"/>
        <w:jc w:val="left"/>
        <w:rPr>
          <w:rFonts w:cs="Arial"/>
          <w:color w:val="auto"/>
          <w:highlight w:val="yellow"/>
          <w:lang w:eastAsia="zh-CN"/>
        </w:rPr>
      </w:pPr>
    </w:p>
    <w:p w14:paraId="69695F9C" w14:textId="6C6ACC8A" w:rsidR="00864B17"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864B17" w:rsidRPr="0014473E">
        <w:rPr>
          <w:rFonts w:cs="Arial" w:hint="eastAsia"/>
          <w:color w:val="auto"/>
          <w:highlight w:val="yellow"/>
          <w:lang w:eastAsia="zh-CN"/>
        </w:rPr>
        <w:t>.5</w:t>
      </w:r>
      <w:r w:rsidR="009E512A" w:rsidRPr="0014473E">
        <w:rPr>
          <w:rFonts w:cs="Arial"/>
          <w:color w:val="auto"/>
          <w:highlight w:val="yellow"/>
          <w:lang w:eastAsia="zh-CN"/>
        </w:rPr>
        <w:t xml:space="preserve">) </w:t>
      </w:r>
      <w:proofErr w:type="gramStart"/>
      <w:r w:rsidR="00CA76F6" w:rsidRPr="0014473E">
        <w:rPr>
          <w:rFonts w:cs="Arial"/>
          <w:color w:val="auto"/>
          <w:highlight w:val="yellow"/>
          <w:lang w:eastAsia="zh-CN"/>
        </w:rPr>
        <w:t>Spread</w:t>
      </w:r>
      <w:proofErr w:type="gramEnd"/>
      <w:r w:rsidR="00CA76F6" w:rsidRPr="0014473E">
        <w:rPr>
          <w:rFonts w:cs="Arial"/>
          <w:color w:val="auto"/>
          <w:highlight w:val="yellow"/>
          <w:lang w:eastAsia="zh-CN"/>
        </w:rPr>
        <w:t xml:space="preserve"> </w:t>
      </w:r>
      <w:r w:rsidR="009E512A" w:rsidRPr="0014473E">
        <w:rPr>
          <w:rFonts w:cs="Arial"/>
          <w:color w:val="auto"/>
          <w:highlight w:val="yellow"/>
          <w:lang w:eastAsia="zh-CN"/>
        </w:rPr>
        <w:t>them</w:t>
      </w:r>
      <w:r w:rsidR="00864B17" w:rsidRPr="0014473E">
        <w:rPr>
          <w:rFonts w:cs="Arial" w:hint="eastAsia"/>
          <w:color w:val="auto"/>
          <w:highlight w:val="yellow"/>
          <w:lang w:eastAsia="zh-CN"/>
        </w:rPr>
        <w:t xml:space="preserve"> evenly onto </w:t>
      </w:r>
      <w:r w:rsidR="00E649FB" w:rsidRPr="0014473E">
        <w:rPr>
          <w:rFonts w:cs="Arial" w:hint="eastAsia"/>
          <w:color w:val="auto"/>
          <w:highlight w:val="yellow"/>
          <w:lang w:eastAsia="zh-CN"/>
        </w:rPr>
        <w:t>the</w:t>
      </w:r>
      <w:r w:rsidR="00864B17" w:rsidRPr="0014473E">
        <w:rPr>
          <w:rFonts w:cs="Arial" w:hint="eastAsia"/>
          <w:color w:val="auto"/>
          <w:highlight w:val="yellow"/>
          <w:lang w:eastAsia="zh-CN"/>
        </w:rPr>
        <w:t xml:space="preserve"> treated 4-inch silicon wafer.</w:t>
      </w:r>
    </w:p>
    <w:p w14:paraId="0A85C7A1" w14:textId="77777777" w:rsidR="00864B17" w:rsidRPr="0014473E" w:rsidRDefault="00864B17" w:rsidP="00596E12">
      <w:pPr>
        <w:pStyle w:val="NormalWeb"/>
        <w:spacing w:before="0" w:beforeAutospacing="0" w:after="0" w:afterAutospacing="0"/>
        <w:jc w:val="left"/>
        <w:rPr>
          <w:rFonts w:cs="Arial"/>
          <w:color w:val="auto"/>
          <w:highlight w:val="yellow"/>
          <w:lang w:eastAsia="zh-CN"/>
        </w:rPr>
      </w:pPr>
    </w:p>
    <w:p w14:paraId="709EE6F7" w14:textId="39CEA212" w:rsidR="00864B17" w:rsidRDefault="008724B4"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864B17" w:rsidRPr="0014473E">
        <w:rPr>
          <w:rFonts w:cs="Arial" w:hint="eastAsia"/>
          <w:color w:val="auto"/>
          <w:highlight w:val="yellow"/>
          <w:lang w:eastAsia="zh-CN"/>
        </w:rPr>
        <w:t xml:space="preserve">.6) Bake </w:t>
      </w:r>
      <w:r w:rsidR="00D32055" w:rsidRPr="0014473E">
        <w:rPr>
          <w:rFonts w:cs="Arial"/>
          <w:color w:val="auto"/>
          <w:highlight w:val="yellow"/>
          <w:lang w:eastAsia="zh-CN"/>
        </w:rPr>
        <w:t>the wafer with PDMS on top</w:t>
      </w:r>
      <w:r w:rsidR="00CF1E14" w:rsidRPr="0014473E">
        <w:rPr>
          <w:rFonts w:cs="Arial" w:hint="eastAsia"/>
          <w:color w:val="auto"/>
          <w:highlight w:val="yellow"/>
          <w:lang w:eastAsia="zh-CN"/>
        </w:rPr>
        <w:t xml:space="preserve"> </w:t>
      </w:r>
      <w:r w:rsidR="005C1841" w:rsidRPr="0014473E">
        <w:rPr>
          <w:rFonts w:cs="Arial"/>
          <w:color w:val="auto"/>
          <w:highlight w:val="yellow"/>
          <w:lang w:eastAsia="zh-CN"/>
        </w:rPr>
        <w:t xml:space="preserve">in the </w:t>
      </w:r>
      <w:r w:rsidR="001B6EAB" w:rsidRPr="0014473E">
        <w:rPr>
          <w:rFonts w:cs="Arial"/>
          <w:color w:val="auto"/>
          <w:highlight w:val="yellow"/>
          <w:lang w:eastAsia="zh-CN"/>
        </w:rPr>
        <w:t>vacuum</w:t>
      </w:r>
      <w:r w:rsidR="005C1841" w:rsidRPr="0014473E">
        <w:rPr>
          <w:rFonts w:cs="Arial"/>
          <w:color w:val="auto"/>
          <w:highlight w:val="yellow"/>
          <w:lang w:eastAsia="zh-CN"/>
        </w:rPr>
        <w:t xml:space="preserve"> oven </w:t>
      </w:r>
      <w:r w:rsidR="00864B17" w:rsidRPr="0014473E">
        <w:rPr>
          <w:rFonts w:cs="Arial" w:hint="eastAsia"/>
          <w:color w:val="auto"/>
          <w:highlight w:val="yellow"/>
          <w:lang w:eastAsia="zh-CN"/>
        </w:rPr>
        <w:t>for 7 hours at 80</w:t>
      </w:r>
      <w:r w:rsidR="00271707" w:rsidRPr="0014473E">
        <w:rPr>
          <w:rFonts w:cs="Arial"/>
          <w:color w:val="auto"/>
          <w:highlight w:val="yellow"/>
          <w:lang w:eastAsia="zh-CN"/>
        </w:rPr>
        <w:t xml:space="preserve"> </w:t>
      </w:r>
      <w:r w:rsidR="00864B17" w:rsidRPr="0014473E">
        <w:rPr>
          <w:rFonts w:cs="Arial"/>
          <w:color w:val="auto"/>
          <w:highlight w:val="yellow"/>
          <w:lang w:eastAsia="zh-CN"/>
        </w:rPr>
        <w:t>°</w:t>
      </w:r>
      <w:r w:rsidR="00B24DBF" w:rsidRPr="0014473E">
        <w:rPr>
          <w:rFonts w:cs="Arial" w:hint="eastAsia"/>
          <w:color w:val="auto"/>
          <w:highlight w:val="yellow"/>
          <w:lang w:eastAsia="zh-CN"/>
        </w:rPr>
        <w:t>C to cure the PDMS</w:t>
      </w:r>
      <w:r w:rsidR="00B24DBF" w:rsidRPr="0014473E">
        <w:rPr>
          <w:rFonts w:cs="Arial"/>
          <w:color w:val="auto"/>
          <w:highlight w:val="yellow"/>
          <w:lang w:eastAsia="zh-CN"/>
        </w:rPr>
        <w:t xml:space="preserve"> film</w:t>
      </w:r>
      <w:r w:rsidR="005C1841" w:rsidRPr="0014473E">
        <w:rPr>
          <w:rFonts w:cs="Arial"/>
          <w:color w:val="auto"/>
          <w:highlight w:val="yellow"/>
          <w:lang w:eastAsia="zh-CN"/>
        </w:rPr>
        <w:t>.</w:t>
      </w:r>
    </w:p>
    <w:p w14:paraId="1131843B" w14:textId="77777777" w:rsidR="006305D7" w:rsidRPr="00EF6943" w:rsidRDefault="006305D7" w:rsidP="00596E12">
      <w:pPr>
        <w:pStyle w:val="NormalWeb"/>
        <w:spacing w:before="0" w:beforeAutospacing="0" w:after="0" w:afterAutospacing="0"/>
        <w:jc w:val="left"/>
        <w:rPr>
          <w:rFonts w:cs="Arial"/>
          <w:color w:val="auto"/>
        </w:rPr>
      </w:pPr>
    </w:p>
    <w:p w14:paraId="33AA782B" w14:textId="24E024C2" w:rsidR="006305D7" w:rsidRDefault="006305D7" w:rsidP="00596E12">
      <w:pPr>
        <w:pStyle w:val="NormalWeb"/>
        <w:spacing w:before="0" w:beforeAutospacing="0" w:after="0" w:afterAutospacing="0"/>
        <w:jc w:val="left"/>
        <w:rPr>
          <w:rFonts w:cs="Arial"/>
          <w:b/>
          <w:color w:val="auto"/>
          <w:lang w:eastAsia="zh-CN"/>
        </w:rPr>
      </w:pPr>
      <w:r w:rsidRPr="00EF6943">
        <w:rPr>
          <w:rFonts w:cs="Arial"/>
          <w:b/>
          <w:color w:val="auto"/>
        </w:rPr>
        <w:t xml:space="preserve">2. </w:t>
      </w:r>
      <w:r w:rsidR="00864B17">
        <w:rPr>
          <w:rFonts w:cs="Arial" w:hint="eastAsia"/>
          <w:b/>
          <w:color w:val="auto"/>
          <w:lang w:eastAsia="zh-CN"/>
        </w:rPr>
        <w:t>P</w:t>
      </w:r>
      <w:r w:rsidR="00EC56BF">
        <w:rPr>
          <w:rFonts w:cs="Arial" w:hint="eastAsia"/>
          <w:b/>
          <w:color w:val="auto"/>
          <w:lang w:eastAsia="zh-CN"/>
        </w:rPr>
        <w:t xml:space="preserve">repare </w:t>
      </w:r>
      <w:r w:rsidR="003D2C8E">
        <w:rPr>
          <w:rFonts w:cs="Arial"/>
          <w:b/>
          <w:color w:val="auto"/>
          <w:lang w:eastAsia="zh-CN"/>
        </w:rPr>
        <w:t xml:space="preserve">the </w:t>
      </w:r>
      <w:r w:rsidR="007C4AD9">
        <w:rPr>
          <w:rFonts w:cs="Arial" w:hint="eastAsia"/>
          <w:b/>
          <w:color w:val="auto"/>
          <w:lang w:eastAsia="zh-CN"/>
        </w:rPr>
        <w:t>nanoimprint mo</w:t>
      </w:r>
      <w:r w:rsidR="007C4AD9">
        <w:rPr>
          <w:rFonts w:cs="Arial"/>
          <w:b/>
          <w:color w:val="auto"/>
          <w:lang w:eastAsia="zh-CN"/>
        </w:rPr>
        <w:t>ld (duplication from the master mold)</w:t>
      </w:r>
    </w:p>
    <w:p w14:paraId="6A9F36E1" w14:textId="77777777" w:rsidR="00EC56BF" w:rsidRDefault="00EC56BF" w:rsidP="00596E12">
      <w:pPr>
        <w:pStyle w:val="NormalWeb"/>
        <w:spacing w:before="0" w:beforeAutospacing="0" w:after="0" w:afterAutospacing="0"/>
        <w:jc w:val="left"/>
        <w:rPr>
          <w:rFonts w:cs="Arial"/>
          <w:b/>
          <w:color w:val="auto"/>
          <w:lang w:eastAsia="zh-CN"/>
        </w:rPr>
      </w:pPr>
    </w:p>
    <w:p w14:paraId="00B983ED" w14:textId="1F582212" w:rsidR="00EC56BF" w:rsidRPr="0014473E" w:rsidRDefault="00B91A1D"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2</w:t>
      </w:r>
      <w:r w:rsidR="00EC56BF" w:rsidRPr="0014473E">
        <w:rPr>
          <w:rFonts w:cs="Arial" w:hint="eastAsia"/>
          <w:color w:val="auto"/>
          <w:highlight w:val="yellow"/>
          <w:lang w:eastAsia="zh-CN"/>
        </w:rPr>
        <w:t xml:space="preserve">.1) </w:t>
      </w:r>
      <w:proofErr w:type="gramStart"/>
      <w:r w:rsidRPr="0014473E">
        <w:rPr>
          <w:rFonts w:cs="Arial" w:hint="eastAsia"/>
          <w:color w:val="auto"/>
          <w:highlight w:val="yellow"/>
          <w:lang w:eastAsia="zh-CN"/>
        </w:rPr>
        <w:t>Spi</w:t>
      </w:r>
      <w:r w:rsidR="00631371" w:rsidRPr="0014473E">
        <w:rPr>
          <w:rFonts w:cs="Arial" w:hint="eastAsia"/>
          <w:color w:val="auto"/>
          <w:highlight w:val="yellow"/>
          <w:lang w:eastAsia="zh-CN"/>
        </w:rPr>
        <w:t>n</w:t>
      </w:r>
      <w:proofErr w:type="gramEnd"/>
      <w:r w:rsidR="00631371" w:rsidRPr="0014473E">
        <w:rPr>
          <w:rFonts w:cs="Arial" w:hint="eastAsia"/>
          <w:color w:val="auto"/>
          <w:highlight w:val="yellow"/>
          <w:lang w:eastAsia="zh-CN"/>
        </w:rPr>
        <w:t xml:space="preserve"> </w:t>
      </w:r>
      <w:r w:rsidR="00846294" w:rsidRPr="0014473E">
        <w:rPr>
          <w:rFonts w:cs="Arial" w:hint="eastAsia"/>
          <w:color w:val="auto"/>
          <w:highlight w:val="yellow"/>
          <w:lang w:eastAsia="zh-CN"/>
        </w:rPr>
        <w:t>twelve drops</w:t>
      </w:r>
      <w:ins w:id="20" w:author="Author" w:date="2015-02-10T13:30:00Z">
        <w:r w:rsidR="005376DA">
          <w:rPr>
            <w:rFonts w:cs="Arial" w:hint="eastAsia"/>
            <w:color w:val="auto"/>
            <w:highlight w:val="yellow"/>
            <w:lang w:eastAsia="zh-CN"/>
          </w:rPr>
          <w:t xml:space="preserve"> (20 drops = 1 mL)</w:t>
        </w:r>
      </w:ins>
      <w:r w:rsidR="00846294" w:rsidRPr="0014473E">
        <w:rPr>
          <w:rFonts w:cs="Arial" w:hint="eastAsia"/>
          <w:color w:val="auto"/>
          <w:highlight w:val="yellow"/>
          <w:lang w:eastAsia="zh-CN"/>
        </w:rPr>
        <w:t xml:space="preserve"> of </w:t>
      </w:r>
      <w:r w:rsidR="00631371" w:rsidRPr="0014473E">
        <w:rPr>
          <w:rFonts w:cs="Arial" w:hint="eastAsia"/>
          <w:color w:val="auto"/>
          <w:highlight w:val="yellow"/>
          <w:lang w:eastAsia="zh-CN"/>
        </w:rPr>
        <w:t>UV curable resist (15.2%) on</w:t>
      </w:r>
      <w:r w:rsidRPr="0014473E">
        <w:rPr>
          <w:rFonts w:cs="Arial" w:hint="eastAsia"/>
          <w:color w:val="auto"/>
          <w:highlight w:val="yellow"/>
          <w:lang w:eastAsia="zh-CN"/>
        </w:rPr>
        <w:t xml:space="preserve"> </w:t>
      </w:r>
      <w:r w:rsidRPr="0014473E">
        <w:rPr>
          <w:rFonts w:cs="Arial"/>
          <w:color w:val="auto"/>
          <w:highlight w:val="yellow"/>
          <w:lang w:eastAsia="zh-CN"/>
        </w:rPr>
        <w:t xml:space="preserve">a clean blank silicon wafer </w:t>
      </w:r>
      <w:r w:rsidR="00271707" w:rsidRPr="0014473E">
        <w:rPr>
          <w:rFonts w:cs="Arial"/>
          <w:color w:val="auto"/>
          <w:highlight w:val="yellow"/>
          <w:lang w:eastAsia="zh-CN"/>
        </w:rPr>
        <w:t xml:space="preserve">for </w:t>
      </w:r>
      <w:r w:rsidR="00E725DF" w:rsidRPr="0014473E">
        <w:rPr>
          <w:rFonts w:cs="Arial"/>
          <w:color w:val="auto"/>
          <w:highlight w:val="yellow"/>
          <w:lang w:eastAsia="zh-CN"/>
        </w:rPr>
        <w:t>30</w:t>
      </w:r>
      <w:r w:rsidR="00271707" w:rsidRPr="0014473E">
        <w:rPr>
          <w:rFonts w:cs="Arial"/>
          <w:color w:val="auto"/>
          <w:highlight w:val="yellow"/>
          <w:lang w:eastAsia="zh-CN"/>
        </w:rPr>
        <w:t xml:space="preserve"> s</w:t>
      </w:r>
      <w:r w:rsidR="00E725DF" w:rsidRPr="0014473E">
        <w:rPr>
          <w:rFonts w:cs="Arial"/>
          <w:color w:val="auto"/>
          <w:highlight w:val="yellow"/>
          <w:lang w:eastAsia="zh-CN"/>
        </w:rPr>
        <w:t xml:space="preserve"> </w:t>
      </w:r>
      <w:r w:rsidR="00271707" w:rsidRPr="0014473E">
        <w:rPr>
          <w:rFonts w:cs="Arial"/>
          <w:color w:val="auto"/>
          <w:highlight w:val="yellow"/>
          <w:lang w:eastAsia="zh-CN"/>
        </w:rPr>
        <w:t xml:space="preserve">at </w:t>
      </w:r>
      <w:r w:rsidR="00E725DF" w:rsidRPr="0014473E">
        <w:rPr>
          <w:rFonts w:cs="Arial"/>
          <w:color w:val="auto"/>
          <w:highlight w:val="yellow"/>
          <w:lang w:eastAsia="zh-CN"/>
        </w:rPr>
        <w:t>1500 rpm</w:t>
      </w:r>
      <w:r w:rsidRPr="0014473E">
        <w:rPr>
          <w:rFonts w:cs="Arial"/>
          <w:color w:val="auto"/>
          <w:highlight w:val="yellow"/>
          <w:lang w:eastAsia="zh-CN"/>
        </w:rPr>
        <w:t>.</w:t>
      </w:r>
    </w:p>
    <w:p w14:paraId="484DBAE2" w14:textId="77777777" w:rsidR="00B91A1D" w:rsidRPr="0014473E" w:rsidRDefault="00B91A1D" w:rsidP="00596E12">
      <w:pPr>
        <w:pStyle w:val="NormalWeb"/>
        <w:spacing w:before="0" w:beforeAutospacing="0" w:after="0" w:afterAutospacing="0"/>
        <w:jc w:val="left"/>
        <w:rPr>
          <w:rFonts w:cs="Arial"/>
          <w:color w:val="auto"/>
          <w:highlight w:val="yellow"/>
          <w:lang w:eastAsia="zh-CN"/>
        </w:rPr>
      </w:pPr>
    </w:p>
    <w:p w14:paraId="59B79CAF" w14:textId="53E14497" w:rsidR="00B91A1D" w:rsidRPr="0014473E" w:rsidRDefault="00B91A1D"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2.2) </w:t>
      </w:r>
      <w:proofErr w:type="gramStart"/>
      <w:r w:rsidRPr="0014473E">
        <w:rPr>
          <w:rFonts w:cs="Arial" w:hint="eastAsia"/>
          <w:color w:val="auto"/>
          <w:highlight w:val="yellow"/>
          <w:lang w:eastAsia="zh-CN"/>
        </w:rPr>
        <w:t>Carefully</w:t>
      </w:r>
      <w:proofErr w:type="gramEnd"/>
      <w:r w:rsidRPr="0014473E">
        <w:rPr>
          <w:rFonts w:cs="Arial" w:hint="eastAsia"/>
          <w:color w:val="auto"/>
          <w:highlight w:val="yellow"/>
          <w:lang w:eastAsia="zh-CN"/>
        </w:rPr>
        <w:t xml:space="preserve"> peel a piece of PDMS film of</w:t>
      </w:r>
      <w:r w:rsidR="003A399F" w:rsidRPr="0014473E">
        <w:rPr>
          <w:rFonts w:cs="Arial" w:hint="eastAsia"/>
          <w:color w:val="auto"/>
          <w:highlight w:val="yellow"/>
          <w:lang w:eastAsia="zh-CN"/>
        </w:rPr>
        <w:t>f</w:t>
      </w:r>
      <w:r w:rsidRPr="0014473E">
        <w:rPr>
          <w:rFonts w:cs="Arial" w:hint="eastAsia"/>
          <w:color w:val="auto"/>
          <w:highlight w:val="yellow"/>
          <w:lang w:eastAsia="zh-CN"/>
        </w:rPr>
        <w:t xml:space="preserve"> the treated silicon wafer.</w:t>
      </w:r>
    </w:p>
    <w:p w14:paraId="7402D032" w14:textId="77777777" w:rsidR="00B91A1D" w:rsidRPr="0014473E" w:rsidRDefault="00B91A1D" w:rsidP="00596E12">
      <w:pPr>
        <w:pStyle w:val="NormalWeb"/>
        <w:spacing w:before="0" w:beforeAutospacing="0" w:after="0" w:afterAutospacing="0"/>
        <w:jc w:val="left"/>
        <w:rPr>
          <w:rFonts w:cs="Arial"/>
          <w:color w:val="auto"/>
          <w:highlight w:val="yellow"/>
          <w:lang w:eastAsia="zh-CN"/>
        </w:rPr>
      </w:pPr>
    </w:p>
    <w:p w14:paraId="5300C0C2" w14:textId="1C1F9CB0" w:rsidR="00B91A1D" w:rsidRDefault="00B91A1D"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2.3) </w:t>
      </w:r>
      <w:r w:rsidR="003854A7" w:rsidRPr="0014473E">
        <w:rPr>
          <w:rFonts w:cs="Arial" w:hint="eastAsia"/>
          <w:color w:val="auto"/>
          <w:highlight w:val="yellow"/>
          <w:lang w:eastAsia="zh-CN"/>
        </w:rPr>
        <w:t xml:space="preserve">Put the PDMS film onto the UV curable resist and let it </w:t>
      </w:r>
      <w:r w:rsidR="003854A7" w:rsidRPr="0014473E">
        <w:rPr>
          <w:rFonts w:cs="Arial"/>
          <w:color w:val="auto"/>
          <w:highlight w:val="yellow"/>
          <w:lang w:eastAsia="zh-CN"/>
        </w:rPr>
        <w:t>absorb</w:t>
      </w:r>
      <w:r w:rsidR="00FB5FA2" w:rsidRPr="0014473E">
        <w:rPr>
          <w:rFonts w:cs="Arial" w:hint="eastAsia"/>
          <w:color w:val="auto"/>
          <w:highlight w:val="yellow"/>
          <w:lang w:eastAsia="zh-CN"/>
        </w:rPr>
        <w:t xml:space="preserve"> the UV resist for 5</w:t>
      </w:r>
      <w:r w:rsidR="00271707" w:rsidRPr="0014473E">
        <w:rPr>
          <w:rFonts w:cs="Arial" w:hint="eastAsia"/>
          <w:color w:val="auto"/>
          <w:highlight w:val="yellow"/>
          <w:lang w:eastAsia="zh-CN"/>
        </w:rPr>
        <w:t xml:space="preserve"> min</w:t>
      </w:r>
      <w:r w:rsidR="00FB5FA2" w:rsidRPr="0014473E">
        <w:rPr>
          <w:rFonts w:cs="Arial"/>
          <w:color w:val="auto"/>
          <w:highlight w:val="yellow"/>
          <w:lang w:eastAsia="zh-CN"/>
        </w:rPr>
        <w:t xml:space="preserve"> then </w:t>
      </w:r>
      <w:r w:rsidR="00FB5FA2" w:rsidRPr="0014473E">
        <w:rPr>
          <w:rFonts w:cs="Arial"/>
          <w:color w:val="auto"/>
          <w:highlight w:val="yellow"/>
          <w:lang w:eastAsia="zh-CN"/>
        </w:rPr>
        <w:lastRenderedPageBreak/>
        <w:t>peel it off.</w:t>
      </w:r>
    </w:p>
    <w:p w14:paraId="085A96F7" w14:textId="77777777" w:rsidR="003854A7" w:rsidRDefault="003854A7" w:rsidP="00596E12">
      <w:pPr>
        <w:pStyle w:val="NormalWeb"/>
        <w:spacing w:before="0" w:beforeAutospacing="0" w:after="0" w:afterAutospacing="0"/>
        <w:jc w:val="left"/>
        <w:rPr>
          <w:rFonts w:cs="Arial"/>
          <w:color w:val="auto"/>
          <w:lang w:eastAsia="zh-CN"/>
        </w:rPr>
      </w:pPr>
    </w:p>
    <w:p w14:paraId="382338CE" w14:textId="64CBC2B5" w:rsidR="003854A7" w:rsidRDefault="003854A7" w:rsidP="00596E12">
      <w:pPr>
        <w:pStyle w:val="NormalWeb"/>
        <w:spacing w:before="0" w:beforeAutospacing="0" w:after="0" w:afterAutospacing="0"/>
        <w:jc w:val="left"/>
        <w:rPr>
          <w:rFonts w:cs="Arial"/>
          <w:color w:val="auto"/>
          <w:lang w:eastAsia="zh-CN"/>
        </w:rPr>
      </w:pPr>
      <w:r>
        <w:rPr>
          <w:rFonts w:cs="Arial" w:hint="eastAsia"/>
          <w:color w:val="auto"/>
          <w:lang w:eastAsia="zh-CN"/>
        </w:rPr>
        <w:t>2.4) Repeat 2.1 - 2.3 on the same PDMS film</w:t>
      </w:r>
      <w:r w:rsidR="00195406">
        <w:rPr>
          <w:rFonts w:cs="Arial" w:hint="eastAsia"/>
          <w:color w:val="auto"/>
          <w:lang w:eastAsia="zh-CN"/>
        </w:rPr>
        <w:t xml:space="preserve"> for two times</w:t>
      </w:r>
      <w:r>
        <w:rPr>
          <w:rFonts w:cs="Arial" w:hint="eastAsia"/>
          <w:color w:val="auto"/>
          <w:lang w:eastAsia="zh-CN"/>
        </w:rPr>
        <w:t xml:space="preserve">. </w:t>
      </w:r>
      <w:r w:rsidR="00195406">
        <w:rPr>
          <w:rFonts w:cs="Arial" w:hint="eastAsia"/>
          <w:color w:val="auto"/>
          <w:lang w:eastAsia="zh-CN"/>
        </w:rPr>
        <w:t>Absorb the UV resist for 3</w:t>
      </w:r>
      <w:r w:rsidR="00271707">
        <w:rPr>
          <w:rFonts w:cs="Arial" w:hint="eastAsia"/>
          <w:color w:val="auto"/>
          <w:lang w:eastAsia="zh-CN"/>
        </w:rPr>
        <w:t xml:space="preserve"> min</w:t>
      </w:r>
      <w:r w:rsidR="00195406">
        <w:rPr>
          <w:rFonts w:cs="Arial" w:hint="eastAsia"/>
          <w:color w:val="auto"/>
          <w:lang w:eastAsia="zh-CN"/>
        </w:rPr>
        <w:t xml:space="preserve"> and 1 min respectively.</w:t>
      </w:r>
    </w:p>
    <w:p w14:paraId="798FFEB8" w14:textId="77777777" w:rsidR="00195406" w:rsidRDefault="00195406" w:rsidP="00596E12">
      <w:pPr>
        <w:pStyle w:val="NormalWeb"/>
        <w:spacing w:before="0" w:beforeAutospacing="0" w:after="0" w:afterAutospacing="0"/>
        <w:jc w:val="left"/>
        <w:rPr>
          <w:rFonts w:cs="Arial"/>
          <w:color w:val="auto"/>
          <w:lang w:eastAsia="zh-CN"/>
        </w:rPr>
      </w:pPr>
    </w:p>
    <w:p w14:paraId="3F32CA20" w14:textId="76E517DF" w:rsidR="00195406" w:rsidRPr="0014473E" w:rsidRDefault="00195406"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2.5) </w:t>
      </w:r>
      <w:r w:rsidR="009221F5" w:rsidRPr="0014473E">
        <w:rPr>
          <w:rFonts w:cs="Arial"/>
          <w:color w:val="auto"/>
          <w:highlight w:val="yellow"/>
          <w:lang w:eastAsia="zh-CN"/>
        </w:rPr>
        <w:t>Place</w:t>
      </w:r>
      <w:r w:rsidR="00C4054C" w:rsidRPr="0014473E">
        <w:rPr>
          <w:rFonts w:cs="Arial" w:hint="eastAsia"/>
          <w:color w:val="auto"/>
          <w:highlight w:val="yellow"/>
          <w:lang w:eastAsia="zh-CN"/>
        </w:rPr>
        <w:t xml:space="preserve"> the PDMS film (</w:t>
      </w:r>
      <w:r w:rsidR="00C4054C" w:rsidRPr="0014473E">
        <w:rPr>
          <w:rFonts w:cs="Arial"/>
          <w:color w:val="auto"/>
          <w:highlight w:val="yellow"/>
          <w:lang w:eastAsia="zh-CN"/>
        </w:rPr>
        <w:t>after three-time UV resist absorption</w:t>
      </w:r>
      <w:r w:rsidRPr="0014473E">
        <w:rPr>
          <w:rFonts w:cs="Arial" w:hint="eastAsia"/>
          <w:color w:val="auto"/>
          <w:highlight w:val="yellow"/>
          <w:lang w:eastAsia="zh-CN"/>
        </w:rPr>
        <w:t>) onto a silicon master mol</w:t>
      </w:r>
      <w:r w:rsidR="00F80266" w:rsidRPr="0014473E">
        <w:rPr>
          <w:rFonts w:cs="Arial" w:hint="eastAsia"/>
          <w:color w:val="auto"/>
          <w:highlight w:val="yellow"/>
          <w:lang w:eastAsia="zh-CN"/>
        </w:rPr>
        <w:t>d</w:t>
      </w:r>
      <w:r w:rsidR="00F80266" w:rsidRPr="0014473E">
        <w:rPr>
          <w:rFonts w:cs="Arial"/>
          <w:color w:val="auto"/>
          <w:highlight w:val="yellow"/>
          <w:lang w:eastAsia="zh-CN"/>
        </w:rPr>
        <w:t>.</w:t>
      </w:r>
    </w:p>
    <w:p w14:paraId="1A8112A2" w14:textId="77777777" w:rsidR="00195406" w:rsidRPr="0014473E" w:rsidRDefault="00195406" w:rsidP="00596E12">
      <w:pPr>
        <w:pStyle w:val="NormalWeb"/>
        <w:spacing w:before="0" w:beforeAutospacing="0" w:after="0" w:afterAutospacing="0"/>
        <w:jc w:val="left"/>
        <w:rPr>
          <w:rFonts w:cs="Arial"/>
          <w:color w:val="auto"/>
          <w:highlight w:val="yellow"/>
          <w:lang w:eastAsia="zh-CN"/>
        </w:rPr>
      </w:pPr>
    </w:p>
    <w:p w14:paraId="7B6AE603" w14:textId="0E084E07" w:rsidR="00195406" w:rsidRPr="0014473E" w:rsidRDefault="00195406"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2.6) </w:t>
      </w:r>
      <w:proofErr w:type="gramStart"/>
      <w:r w:rsidR="003D3531" w:rsidRPr="0014473E">
        <w:rPr>
          <w:rFonts w:cs="Arial" w:hint="eastAsia"/>
          <w:color w:val="auto"/>
          <w:highlight w:val="yellow"/>
          <w:lang w:eastAsia="zh-CN"/>
        </w:rPr>
        <w:t>Put</w:t>
      </w:r>
      <w:proofErr w:type="gramEnd"/>
      <w:r w:rsidR="003D3531" w:rsidRPr="0014473E">
        <w:rPr>
          <w:rFonts w:cs="Arial" w:hint="eastAsia"/>
          <w:color w:val="auto"/>
          <w:highlight w:val="yellow"/>
          <w:lang w:eastAsia="zh-CN"/>
        </w:rPr>
        <w:t xml:space="preserve"> it into </w:t>
      </w:r>
      <w:r w:rsidR="003D3531" w:rsidRPr="0014473E">
        <w:rPr>
          <w:rFonts w:cs="Arial"/>
          <w:color w:val="auto"/>
          <w:highlight w:val="yellow"/>
          <w:lang w:eastAsia="zh-CN"/>
        </w:rPr>
        <w:t xml:space="preserve">a chamber with nitrogen </w:t>
      </w:r>
      <w:r w:rsidR="000702EE" w:rsidRPr="0014473E">
        <w:rPr>
          <w:rFonts w:cs="Arial"/>
          <w:color w:val="auto"/>
          <w:highlight w:val="yellow"/>
          <w:lang w:eastAsia="zh-CN"/>
        </w:rPr>
        <w:t>e</w:t>
      </w:r>
      <w:r w:rsidR="00A64E9F" w:rsidRPr="0014473E">
        <w:rPr>
          <w:rFonts w:cs="Arial"/>
          <w:color w:val="auto"/>
          <w:highlight w:val="yellow"/>
          <w:lang w:eastAsia="zh-CN"/>
        </w:rPr>
        <w:t>nvironment.</w:t>
      </w:r>
    </w:p>
    <w:p w14:paraId="688ED2E6" w14:textId="77777777" w:rsidR="00626C83" w:rsidRPr="0014473E" w:rsidRDefault="00626C83" w:rsidP="00596E12">
      <w:pPr>
        <w:pStyle w:val="NormalWeb"/>
        <w:spacing w:before="0" w:beforeAutospacing="0" w:after="0" w:afterAutospacing="0"/>
        <w:jc w:val="left"/>
        <w:rPr>
          <w:rFonts w:cs="Arial"/>
          <w:color w:val="auto"/>
          <w:highlight w:val="yellow"/>
          <w:lang w:eastAsia="zh-CN"/>
        </w:rPr>
      </w:pPr>
    </w:p>
    <w:p w14:paraId="3C9E33E7" w14:textId="1E8C097A" w:rsidR="00626C83" w:rsidRPr="0014473E" w:rsidRDefault="00626C83"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2.7) </w:t>
      </w:r>
      <w:proofErr w:type="gramStart"/>
      <w:r w:rsidRPr="0014473E">
        <w:rPr>
          <w:rFonts w:cs="Arial" w:hint="eastAsia"/>
          <w:color w:val="auto"/>
          <w:highlight w:val="yellow"/>
          <w:lang w:eastAsia="zh-CN"/>
        </w:rPr>
        <w:t>Turn</w:t>
      </w:r>
      <w:proofErr w:type="gramEnd"/>
      <w:r w:rsidRPr="0014473E">
        <w:rPr>
          <w:rFonts w:cs="Arial" w:hint="eastAsia"/>
          <w:color w:val="auto"/>
          <w:highlight w:val="yellow"/>
          <w:lang w:eastAsia="zh-CN"/>
        </w:rPr>
        <w:t xml:space="preserve"> on UV lamp to cure </w:t>
      </w:r>
      <w:r w:rsidR="00DA0FC7" w:rsidRPr="0014473E">
        <w:rPr>
          <w:rFonts w:cs="Arial"/>
          <w:color w:val="auto"/>
          <w:highlight w:val="yellow"/>
          <w:lang w:eastAsia="zh-CN"/>
        </w:rPr>
        <w:t xml:space="preserve">the sample </w:t>
      </w:r>
      <w:r w:rsidRPr="0014473E">
        <w:rPr>
          <w:rFonts w:cs="Arial" w:hint="eastAsia"/>
          <w:color w:val="auto"/>
          <w:highlight w:val="yellow"/>
          <w:lang w:eastAsia="zh-CN"/>
        </w:rPr>
        <w:t>for 5</w:t>
      </w:r>
      <w:r w:rsidR="00271707" w:rsidRPr="0014473E">
        <w:rPr>
          <w:rFonts w:cs="Arial" w:hint="eastAsia"/>
          <w:color w:val="auto"/>
          <w:highlight w:val="yellow"/>
          <w:lang w:eastAsia="zh-CN"/>
        </w:rPr>
        <w:t xml:space="preserve"> min</w:t>
      </w:r>
      <w:r w:rsidRPr="0014473E">
        <w:rPr>
          <w:rFonts w:cs="Arial" w:hint="eastAsia"/>
          <w:color w:val="auto"/>
          <w:highlight w:val="yellow"/>
          <w:lang w:eastAsia="zh-CN"/>
        </w:rPr>
        <w:t xml:space="preserve">. </w:t>
      </w:r>
    </w:p>
    <w:p w14:paraId="1C39EE0D" w14:textId="77777777" w:rsidR="00626C83" w:rsidRPr="0014473E" w:rsidRDefault="00626C83" w:rsidP="00596E12">
      <w:pPr>
        <w:pStyle w:val="NormalWeb"/>
        <w:spacing w:before="0" w:beforeAutospacing="0" w:after="0" w:afterAutospacing="0"/>
        <w:jc w:val="left"/>
        <w:rPr>
          <w:rFonts w:cs="Arial"/>
          <w:color w:val="auto"/>
          <w:highlight w:val="yellow"/>
          <w:lang w:eastAsia="zh-CN"/>
        </w:rPr>
      </w:pPr>
    </w:p>
    <w:p w14:paraId="1DDA8F94" w14:textId="242CC443" w:rsidR="00626C83" w:rsidRPr="0014473E" w:rsidRDefault="00626C83"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2.8) Peel off the PDMS film. T</w:t>
      </w:r>
      <w:r w:rsidR="00B42BA8" w:rsidRPr="0014473E">
        <w:rPr>
          <w:rFonts w:cs="Arial" w:hint="eastAsia"/>
          <w:color w:val="auto"/>
          <w:highlight w:val="yellow"/>
          <w:lang w:eastAsia="zh-CN"/>
        </w:rPr>
        <w:t xml:space="preserve">he cured </w:t>
      </w:r>
      <w:r w:rsidR="00CF2EFD" w:rsidRPr="0014473E">
        <w:rPr>
          <w:rFonts w:cs="Arial"/>
          <w:color w:val="auto"/>
          <w:highlight w:val="yellow"/>
          <w:lang w:eastAsia="zh-CN"/>
        </w:rPr>
        <w:t xml:space="preserve">UV </w:t>
      </w:r>
      <w:r w:rsidR="00B42BA8" w:rsidRPr="0014473E">
        <w:rPr>
          <w:rFonts w:cs="Arial" w:hint="eastAsia"/>
          <w:color w:val="auto"/>
          <w:highlight w:val="yellow"/>
          <w:lang w:eastAsia="zh-CN"/>
        </w:rPr>
        <w:t xml:space="preserve">resist </w:t>
      </w:r>
      <w:r w:rsidR="0070032B" w:rsidRPr="0014473E">
        <w:rPr>
          <w:rFonts w:cs="Arial" w:hint="eastAsia"/>
          <w:color w:val="auto"/>
          <w:highlight w:val="yellow"/>
          <w:lang w:eastAsia="zh-CN"/>
        </w:rPr>
        <w:t>on</w:t>
      </w:r>
      <w:r w:rsidR="00B42BA8" w:rsidRPr="0014473E">
        <w:rPr>
          <w:rFonts w:cs="Arial" w:hint="eastAsia"/>
          <w:color w:val="auto"/>
          <w:highlight w:val="yellow"/>
          <w:lang w:eastAsia="zh-CN"/>
        </w:rPr>
        <w:t xml:space="preserve"> the PDMS</w:t>
      </w:r>
      <w:r w:rsidRPr="0014473E">
        <w:rPr>
          <w:rFonts w:cs="Arial" w:hint="eastAsia"/>
          <w:color w:val="auto"/>
          <w:highlight w:val="yellow"/>
          <w:lang w:eastAsia="zh-CN"/>
        </w:rPr>
        <w:t xml:space="preserve"> </w:t>
      </w:r>
      <w:r w:rsidR="00BB3B15" w:rsidRPr="0014473E">
        <w:rPr>
          <w:rFonts w:cs="Arial"/>
          <w:color w:val="auto"/>
          <w:highlight w:val="yellow"/>
          <w:lang w:eastAsia="zh-CN"/>
        </w:rPr>
        <w:t>will keep</w:t>
      </w:r>
      <w:r w:rsidRPr="0014473E">
        <w:rPr>
          <w:rFonts w:cs="Arial" w:hint="eastAsia"/>
          <w:color w:val="auto"/>
          <w:highlight w:val="yellow"/>
          <w:lang w:eastAsia="zh-CN"/>
        </w:rPr>
        <w:t xml:space="preserve"> the negative pattern of the master mold. </w:t>
      </w:r>
    </w:p>
    <w:p w14:paraId="1A80B648" w14:textId="77777777" w:rsidR="0070032B" w:rsidRPr="0014473E" w:rsidRDefault="0070032B" w:rsidP="00596E12">
      <w:pPr>
        <w:pStyle w:val="NormalWeb"/>
        <w:spacing w:before="0" w:beforeAutospacing="0" w:after="0" w:afterAutospacing="0"/>
        <w:jc w:val="left"/>
        <w:rPr>
          <w:rFonts w:cs="Arial"/>
          <w:color w:val="auto"/>
          <w:highlight w:val="yellow"/>
          <w:lang w:eastAsia="zh-CN"/>
        </w:rPr>
      </w:pPr>
    </w:p>
    <w:p w14:paraId="56DDA5E5" w14:textId="25FD729E" w:rsidR="0070032B" w:rsidRDefault="0070032B"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2.9) Use RF O</w:t>
      </w:r>
      <w:r w:rsidRPr="0014473E">
        <w:rPr>
          <w:rFonts w:cs="Arial" w:hint="eastAsia"/>
          <w:color w:val="auto"/>
          <w:highlight w:val="yellow"/>
          <w:vertAlign w:val="subscript"/>
          <w:lang w:eastAsia="zh-CN"/>
        </w:rPr>
        <w:t>2</w:t>
      </w:r>
      <w:r w:rsidRPr="0014473E">
        <w:rPr>
          <w:rFonts w:cs="Arial" w:hint="eastAsia"/>
          <w:color w:val="auto"/>
          <w:highlight w:val="yellow"/>
          <w:lang w:eastAsia="zh-CN"/>
        </w:rPr>
        <w:t xml:space="preserve"> plasma to treat the PDMS mold. (RF power: 30 W, pressure: 260 </w:t>
      </w:r>
      <w:proofErr w:type="spellStart"/>
      <w:r w:rsidRPr="0014473E">
        <w:rPr>
          <w:rFonts w:cs="Arial" w:hint="eastAsia"/>
          <w:color w:val="auto"/>
          <w:highlight w:val="yellow"/>
          <w:lang w:eastAsia="zh-CN"/>
        </w:rPr>
        <w:t>mTorr</w:t>
      </w:r>
      <w:proofErr w:type="spellEnd"/>
      <w:r w:rsidRPr="0014473E">
        <w:rPr>
          <w:rFonts w:cs="Arial" w:hint="eastAsia"/>
          <w:color w:val="auto"/>
          <w:highlight w:val="yellow"/>
          <w:lang w:eastAsia="zh-CN"/>
        </w:rPr>
        <w:t>, time: 1</w:t>
      </w:r>
      <w:r w:rsidR="003924BA" w:rsidRPr="0014473E">
        <w:rPr>
          <w:rFonts w:cs="Arial" w:hint="eastAsia"/>
          <w:color w:val="auto"/>
          <w:highlight w:val="yellow"/>
          <w:lang w:eastAsia="zh-CN"/>
        </w:rPr>
        <w:t xml:space="preserve"> </w:t>
      </w:r>
      <w:r w:rsidRPr="0014473E">
        <w:rPr>
          <w:rFonts w:cs="Arial" w:hint="eastAsia"/>
          <w:color w:val="auto"/>
          <w:highlight w:val="yellow"/>
          <w:lang w:eastAsia="zh-CN"/>
        </w:rPr>
        <w:t>min)</w:t>
      </w:r>
    </w:p>
    <w:p w14:paraId="6A9D7671" w14:textId="77777777" w:rsidR="0070032B" w:rsidRDefault="0070032B" w:rsidP="00596E12">
      <w:pPr>
        <w:pStyle w:val="NormalWeb"/>
        <w:spacing w:before="0" w:beforeAutospacing="0" w:after="0" w:afterAutospacing="0"/>
        <w:jc w:val="left"/>
        <w:rPr>
          <w:rFonts w:cs="Arial"/>
          <w:color w:val="auto"/>
          <w:lang w:eastAsia="zh-CN"/>
        </w:rPr>
      </w:pPr>
    </w:p>
    <w:p w14:paraId="6455BD9F" w14:textId="0242A008" w:rsidR="0070032B" w:rsidRDefault="0070032B"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2.10) </w:t>
      </w:r>
      <w:r w:rsidR="0046184A" w:rsidRPr="0014473E">
        <w:rPr>
          <w:rFonts w:cs="Arial" w:hint="eastAsia"/>
          <w:color w:val="auto"/>
          <w:highlight w:val="yellow"/>
          <w:lang w:eastAsia="zh-CN"/>
        </w:rPr>
        <w:t>Place the PDMS mold in a vacuum chamber with one drop</w:t>
      </w:r>
      <w:r w:rsidR="000D6A02">
        <w:rPr>
          <w:rFonts w:cs="Arial" w:hint="eastAsia"/>
          <w:color w:val="auto"/>
          <w:highlight w:val="yellow"/>
          <w:lang w:eastAsia="zh-CN"/>
        </w:rPr>
        <w:t xml:space="preserve"> </w:t>
      </w:r>
      <w:ins w:id="21" w:author="Author" w:date="2015-02-10T13:30:00Z">
        <w:r w:rsidR="000D6A02">
          <w:rPr>
            <w:rFonts w:cs="Arial" w:hint="eastAsia"/>
            <w:color w:val="auto"/>
            <w:highlight w:val="yellow"/>
            <w:lang w:eastAsia="zh-CN"/>
          </w:rPr>
          <w:t>(20 drops = 1 mL)</w:t>
        </w:r>
        <w:r w:rsidR="0046184A" w:rsidRPr="0014473E">
          <w:rPr>
            <w:rFonts w:cs="Arial" w:hint="eastAsia"/>
            <w:color w:val="auto"/>
            <w:highlight w:val="yellow"/>
            <w:lang w:eastAsia="zh-CN"/>
          </w:rPr>
          <w:t xml:space="preserve"> </w:t>
        </w:r>
      </w:ins>
      <w:r w:rsidR="0046184A" w:rsidRPr="0014473E">
        <w:rPr>
          <w:rFonts w:cs="Arial" w:hint="eastAsia"/>
          <w:color w:val="auto"/>
          <w:highlight w:val="yellow"/>
          <w:lang w:eastAsia="zh-CN"/>
        </w:rPr>
        <w:t>of releasing agent for 2 hr.</w:t>
      </w:r>
    </w:p>
    <w:p w14:paraId="10871690" w14:textId="77777777" w:rsidR="006A2E01" w:rsidRPr="0070032B" w:rsidRDefault="006A2E01" w:rsidP="00596E12">
      <w:pPr>
        <w:pStyle w:val="NormalWeb"/>
        <w:spacing w:before="0" w:beforeAutospacing="0" w:after="0" w:afterAutospacing="0"/>
        <w:jc w:val="left"/>
        <w:rPr>
          <w:rFonts w:cs="Arial"/>
          <w:color w:val="auto"/>
          <w:lang w:eastAsia="zh-CN"/>
        </w:rPr>
      </w:pPr>
    </w:p>
    <w:p w14:paraId="032AC27C" w14:textId="7E533926" w:rsidR="006A2E01" w:rsidRDefault="006A2E01" w:rsidP="00596E12">
      <w:pPr>
        <w:pStyle w:val="NormalWeb"/>
        <w:spacing w:before="0" w:beforeAutospacing="0" w:after="0" w:afterAutospacing="0"/>
        <w:jc w:val="left"/>
        <w:rPr>
          <w:rFonts w:cs="Arial"/>
          <w:b/>
          <w:color w:val="auto"/>
          <w:lang w:eastAsia="zh-CN"/>
        </w:rPr>
      </w:pPr>
      <w:r>
        <w:rPr>
          <w:rFonts w:cs="Arial" w:hint="eastAsia"/>
          <w:b/>
          <w:color w:val="auto"/>
          <w:lang w:eastAsia="zh-CN"/>
        </w:rPr>
        <w:t>3</w:t>
      </w:r>
      <w:r w:rsidRPr="00EF6943">
        <w:rPr>
          <w:rFonts w:cs="Arial"/>
          <w:b/>
          <w:color w:val="auto"/>
        </w:rPr>
        <w:t xml:space="preserve">. </w:t>
      </w:r>
      <w:r>
        <w:rPr>
          <w:rFonts w:cs="Arial" w:hint="eastAsia"/>
          <w:b/>
          <w:color w:val="auto"/>
          <w:lang w:eastAsia="zh-CN"/>
        </w:rPr>
        <w:t>Nanoimprint pattern transfer</w:t>
      </w:r>
    </w:p>
    <w:p w14:paraId="79095197" w14:textId="77777777" w:rsidR="00EC56BF" w:rsidRDefault="00EC56BF" w:rsidP="00596E12">
      <w:pPr>
        <w:pStyle w:val="NormalWeb"/>
        <w:spacing w:before="0" w:beforeAutospacing="0" w:after="0" w:afterAutospacing="0"/>
        <w:jc w:val="left"/>
        <w:rPr>
          <w:rFonts w:cs="Arial"/>
          <w:b/>
          <w:color w:val="auto"/>
          <w:lang w:eastAsia="zh-CN"/>
        </w:rPr>
      </w:pPr>
    </w:p>
    <w:p w14:paraId="66961B80" w14:textId="2E052666" w:rsidR="00352382" w:rsidRDefault="00352382"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3.1) </w:t>
      </w:r>
      <w:r w:rsidR="00890044" w:rsidRPr="00587BE3">
        <w:rPr>
          <w:rFonts w:cs="Arial" w:hint="eastAsia"/>
          <w:color w:val="auto"/>
          <w:highlight w:val="yellow"/>
          <w:lang w:eastAsia="zh-CN"/>
        </w:rPr>
        <w:t xml:space="preserve">Spin </w:t>
      </w:r>
      <w:r w:rsidR="00EC2BAB" w:rsidRPr="00587BE3">
        <w:rPr>
          <w:rFonts w:cs="Arial" w:hint="eastAsia"/>
          <w:color w:val="auto"/>
          <w:highlight w:val="yellow"/>
          <w:lang w:eastAsia="zh-CN"/>
        </w:rPr>
        <w:t xml:space="preserve">eight </w:t>
      </w:r>
      <w:proofErr w:type="gramStart"/>
      <w:r w:rsidR="00EC2BAB" w:rsidRPr="00587BE3">
        <w:rPr>
          <w:rFonts w:cs="Arial" w:hint="eastAsia"/>
          <w:color w:val="auto"/>
          <w:highlight w:val="yellow"/>
          <w:lang w:eastAsia="zh-CN"/>
        </w:rPr>
        <w:t>drops</w:t>
      </w:r>
      <w:ins w:id="22" w:author="Author" w:date="2015-02-10T13:30:00Z">
        <w:r w:rsidR="00EC2BAB" w:rsidRPr="00587BE3">
          <w:rPr>
            <w:rFonts w:cs="Arial" w:hint="eastAsia"/>
            <w:color w:val="auto"/>
            <w:highlight w:val="yellow"/>
            <w:lang w:eastAsia="zh-CN"/>
          </w:rPr>
          <w:t xml:space="preserve"> </w:t>
        </w:r>
        <w:r w:rsidR="007A7180">
          <w:rPr>
            <w:rFonts w:cs="Arial" w:hint="eastAsia"/>
            <w:color w:val="auto"/>
            <w:highlight w:val="yellow"/>
            <w:lang w:eastAsia="zh-CN"/>
          </w:rPr>
          <w:t xml:space="preserve"> (</w:t>
        </w:r>
        <w:proofErr w:type="gramEnd"/>
        <w:r w:rsidR="007A7180">
          <w:rPr>
            <w:rFonts w:cs="Arial" w:hint="eastAsia"/>
            <w:color w:val="auto"/>
            <w:highlight w:val="yellow"/>
            <w:lang w:eastAsia="zh-CN"/>
          </w:rPr>
          <w:t>20 drops = 1 mL)</w:t>
        </w:r>
      </w:ins>
      <w:r w:rsidR="007A7180">
        <w:rPr>
          <w:rFonts w:cs="Arial" w:hint="eastAsia"/>
          <w:color w:val="auto"/>
          <w:highlight w:val="yellow"/>
          <w:lang w:eastAsia="zh-CN"/>
        </w:rPr>
        <w:t xml:space="preserve"> </w:t>
      </w:r>
      <w:r w:rsidR="00EC2BAB" w:rsidRPr="00587BE3">
        <w:rPr>
          <w:rFonts w:cs="Arial" w:hint="eastAsia"/>
          <w:color w:val="auto"/>
          <w:highlight w:val="yellow"/>
          <w:lang w:eastAsia="zh-CN"/>
        </w:rPr>
        <w:t xml:space="preserve">of </w:t>
      </w:r>
      <w:r w:rsidR="00890044" w:rsidRPr="00587BE3">
        <w:rPr>
          <w:rFonts w:cs="Arial" w:hint="eastAsia"/>
          <w:color w:val="auto"/>
          <w:highlight w:val="yellow"/>
          <w:lang w:eastAsia="zh-CN"/>
        </w:rPr>
        <w:t xml:space="preserve">PMMA (996k, 3.1%) </w:t>
      </w:r>
      <w:r w:rsidR="00AB6825" w:rsidRPr="00587BE3">
        <w:rPr>
          <w:rFonts w:cs="Arial" w:hint="eastAsia"/>
          <w:color w:val="auto"/>
          <w:highlight w:val="yellow"/>
          <w:lang w:eastAsia="zh-CN"/>
        </w:rPr>
        <w:t xml:space="preserve">on the substrate </w:t>
      </w:r>
      <w:r w:rsidR="00271707" w:rsidRPr="00587BE3">
        <w:rPr>
          <w:rFonts w:cs="Arial"/>
          <w:color w:val="auto"/>
          <w:highlight w:val="yellow"/>
          <w:lang w:eastAsia="zh-CN"/>
        </w:rPr>
        <w:t>to be</w:t>
      </w:r>
      <w:r w:rsidR="00AB6825" w:rsidRPr="00587BE3">
        <w:rPr>
          <w:rFonts w:cs="Arial" w:hint="eastAsia"/>
          <w:color w:val="auto"/>
          <w:highlight w:val="yellow"/>
          <w:lang w:eastAsia="zh-CN"/>
        </w:rPr>
        <w:t xml:space="preserve"> imprint</w:t>
      </w:r>
      <w:r w:rsidR="00271707" w:rsidRPr="00587BE3">
        <w:rPr>
          <w:rFonts w:cs="Arial"/>
          <w:color w:val="auto"/>
          <w:highlight w:val="yellow"/>
          <w:lang w:eastAsia="zh-CN"/>
        </w:rPr>
        <w:t xml:space="preserve">ed for </w:t>
      </w:r>
      <w:r w:rsidR="00192BBE" w:rsidRPr="00587BE3">
        <w:rPr>
          <w:rFonts w:cs="Arial"/>
          <w:color w:val="auto"/>
          <w:highlight w:val="yellow"/>
          <w:lang w:eastAsia="zh-CN"/>
        </w:rPr>
        <w:t>50</w:t>
      </w:r>
      <w:r w:rsidR="00271707" w:rsidRPr="00587BE3">
        <w:rPr>
          <w:rFonts w:cs="Arial"/>
          <w:color w:val="auto"/>
          <w:highlight w:val="yellow"/>
          <w:lang w:eastAsia="zh-CN"/>
        </w:rPr>
        <w:t xml:space="preserve"> s</w:t>
      </w:r>
      <w:r w:rsidR="00192BBE" w:rsidRPr="00587BE3">
        <w:rPr>
          <w:rFonts w:cs="Arial"/>
          <w:color w:val="auto"/>
          <w:highlight w:val="yellow"/>
          <w:lang w:eastAsia="zh-CN"/>
        </w:rPr>
        <w:t xml:space="preserve"> </w:t>
      </w:r>
      <w:r w:rsidR="00271707" w:rsidRPr="00587BE3">
        <w:rPr>
          <w:rFonts w:cs="Arial"/>
          <w:color w:val="auto"/>
          <w:highlight w:val="yellow"/>
          <w:lang w:eastAsia="zh-CN"/>
        </w:rPr>
        <w:t xml:space="preserve">at </w:t>
      </w:r>
      <w:r w:rsidR="00192BBE" w:rsidRPr="00587BE3">
        <w:rPr>
          <w:rFonts w:cs="Arial"/>
          <w:color w:val="auto"/>
          <w:highlight w:val="yellow"/>
          <w:lang w:eastAsia="zh-CN"/>
        </w:rPr>
        <w:t>3500 rpm</w:t>
      </w:r>
      <w:r w:rsidR="00271707" w:rsidRPr="00587BE3">
        <w:rPr>
          <w:rFonts w:cs="Arial"/>
          <w:color w:val="auto"/>
          <w:highlight w:val="yellow"/>
          <w:lang w:eastAsia="zh-CN"/>
        </w:rPr>
        <w:t>.</w:t>
      </w:r>
    </w:p>
    <w:p w14:paraId="390B0B2B" w14:textId="77777777" w:rsidR="00CB0061" w:rsidRDefault="00CB0061" w:rsidP="00596E12">
      <w:pPr>
        <w:pStyle w:val="NormalWeb"/>
        <w:spacing w:before="0" w:beforeAutospacing="0" w:after="0" w:afterAutospacing="0"/>
        <w:jc w:val="left"/>
        <w:rPr>
          <w:rFonts w:cs="Arial"/>
          <w:color w:val="auto"/>
          <w:lang w:eastAsia="zh-CN"/>
        </w:rPr>
      </w:pPr>
    </w:p>
    <w:p w14:paraId="0F46C004" w14:textId="1656CAC8" w:rsidR="00AB6825" w:rsidRDefault="00AB682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3.2) </w:t>
      </w:r>
      <w:proofErr w:type="gramStart"/>
      <w:r w:rsidR="00CB0061">
        <w:rPr>
          <w:rFonts w:cs="Arial" w:hint="eastAsia"/>
          <w:color w:val="auto"/>
          <w:lang w:eastAsia="zh-CN"/>
        </w:rPr>
        <w:t>Bake</w:t>
      </w:r>
      <w:proofErr w:type="gramEnd"/>
      <w:r w:rsidR="00D4408A">
        <w:rPr>
          <w:rFonts w:cs="Arial"/>
          <w:color w:val="auto"/>
          <w:lang w:eastAsia="zh-CN"/>
        </w:rPr>
        <w:t xml:space="preserve"> it</w:t>
      </w:r>
      <w:r w:rsidR="00CB0061">
        <w:rPr>
          <w:rFonts w:cs="Arial" w:hint="eastAsia"/>
          <w:color w:val="auto"/>
          <w:lang w:eastAsia="zh-CN"/>
        </w:rPr>
        <w:t xml:space="preserve"> </w:t>
      </w:r>
      <w:r w:rsidR="00F3483C">
        <w:rPr>
          <w:rFonts w:cs="Arial"/>
          <w:color w:val="auto"/>
          <w:lang w:eastAsia="zh-CN"/>
        </w:rPr>
        <w:t>on</w:t>
      </w:r>
      <w:r w:rsidR="00421244">
        <w:rPr>
          <w:rFonts w:cs="Arial"/>
          <w:color w:val="auto"/>
          <w:lang w:eastAsia="zh-CN"/>
        </w:rPr>
        <w:t xml:space="preserve"> a hotplate </w:t>
      </w:r>
      <w:r w:rsidR="00271707">
        <w:rPr>
          <w:rFonts w:cs="Arial"/>
          <w:color w:val="auto"/>
          <w:lang w:eastAsia="zh-CN"/>
        </w:rPr>
        <w:t xml:space="preserve">for </w:t>
      </w:r>
      <w:r w:rsidR="00421244">
        <w:rPr>
          <w:rFonts w:cs="Arial"/>
          <w:color w:val="auto"/>
          <w:lang w:eastAsia="zh-CN"/>
        </w:rPr>
        <w:t>5</w:t>
      </w:r>
      <w:r w:rsidR="00271707">
        <w:rPr>
          <w:rFonts w:cs="Arial"/>
          <w:color w:val="auto"/>
          <w:lang w:eastAsia="zh-CN"/>
        </w:rPr>
        <w:t xml:space="preserve"> min</w:t>
      </w:r>
      <w:r w:rsidR="00421244">
        <w:rPr>
          <w:rFonts w:cs="Arial"/>
          <w:color w:val="auto"/>
          <w:lang w:eastAsia="zh-CN"/>
        </w:rPr>
        <w:t xml:space="preserve"> </w:t>
      </w:r>
      <w:r w:rsidR="00271707">
        <w:rPr>
          <w:rFonts w:cs="Arial"/>
          <w:color w:val="auto"/>
          <w:lang w:eastAsia="zh-CN"/>
        </w:rPr>
        <w:t>at</w:t>
      </w:r>
      <w:r w:rsidR="00271707">
        <w:rPr>
          <w:rFonts w:cs="Arial" w:hint="eastAsia"/>
          <w:color w:val="auto"/>
          <w:lang w:eastAsia="zh-CN"/>
        </w:rPr>
        <w:t xml:space="preserve"> </w:t>
      </w:r>
      <w:r w:rsidR="00CB0061">
        <w:rPr>
          <w:rFonts w:cs="Arial" w:hint="eastAsia"/>
          <w:color w:val="auto"/>
          <w:lang w:eastAsia="zh-CN"/>
        </w:rPr>
        <w:t xml:space="preserve">120 </w:t>
      </w:r>
      <w:r w:rsidR="00CB0061">
        <w:rPr>
          <w:rFonts w:cs="Arial"/>
          <w:color w:val="auto"/>
          <w:lang w:eastAsia="zh-CN"/>
        </w:rPr>
        <w:t>°</w:t>
      </w:r>
      <w:r w:rsidR="00CB0061">
        <w:rPr>
          <w:rFonts w:cs="Arial" w:hint="eastAsia"/>
          <w:color w:val="auto"/>
          <w:lang w:eastAsia="zh-CN"/>
        </w:rPr>
        <w:t>C</w:t>
      </w:r>
      <w:r w:rsidR="00271707">
        <w:rPr>
          <w:rFonts w:cs="Arial"/>
          <w:color w:val="auto"/>
          <w:lang w:eastAsia="zh-CN"/>
        </w:rPr>
        <w:t>.</w:t>
      </w:r>
    </w:p>
    <w:p w14:paraId="3E4F322D" w14:textId="77777777" w:rsidR="00CB0061" w:rsidRDefault="00CB0061" w:rsidP="00596E12">
      <w:pPr>
        <w:pStyle w:val="NormalWeb"/>
        <w:spacing w:before="0" w:beforeAutospacing="0" w:after="0" w:afterAutospacing="0"/>
        <w:jc w:val="left"/>
        <w:rPr>
          <w:rFonts w:cs="Arial"/>
          <w:color w:val="auto"/>
          <w:lang w:eastAsia="zh-CN"/>
        </w:rPr>
      </w:pPr>
    </w:p>
    <w:p w14:paraId="7F44C328" w14:textId="3A4894A8" w:rsidR="00CB0061" w:rsidRDefault="0080622C"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3.3) </w:t>
      </w:r>
      <w:proofErr w:type="gramStart"/>
      <w:r>
        <w:rPr>
          <w:rFonts w:cs="Arial"/>
          <w:color w:val="auto"/>
          <w:lang w:eastAsia="zh-CN"/>
        </w:rPr>
        <w:t>Wait</w:t>
      </w:r>
      <w:proofErr w:type="gramEnd"/>
      <w:r>
        <w:rPr>
          <w:rFonts w:cs="Arial"/>
          <w:color w:val="auto"/>
          <w:lang w:eastAsia="zh-CN"/>
        </w:rPr>
        <w:t xml:space="preserve"> for</w:t>
      </w:r>
      <w:r w:rsidR="00CB0061">
        <w:rPr>
          <w:rFonts w:cs="Arial" w:hint="eastAsia"/>
          <w:color w:val="auto"/>
          <w:lang w:eastAsia="zh-CN"/>
        </w:rPr>
        <w:t xml:space="preserve"> the sample </w:t>
      </w:r>
      <w:r>
        <w:rPr>
          <w:rFonts w:cs="Arial"/>
          <w:color w:val="auto"/>
          <w:lang w:eastAsia="zh-CN"/>
        </w:rPr>
        <w:t xml:space="preserve">to </w:t>
      </w:r>
      <w:r w:rsidR="00CB0061">
        <w:rPr>
          <w:rFonts w:cs="Arial" w:hint="eastAsia"/>
          <w:color w:val="auto"/>
          <w:lang w:eastAsia="zh-CN"/>
        </w:rPr>
        <w:t>cool down</w:t>
      </w:r>
      <w:r w:rsidR="00AC7CA3">
        <w:rPr>
          <w:rFonts w:cs="Arial"/>
          <w:color w:val="auto"/>
          <w:lang w:eastAsia="zh-CN"/>
        </w:rPr>
        <w:t>.</w:t>
      </w:r>
    </w:p>
    <w:p w14:paraId="02AD790C" w14:textId="77777777" w:rsidR="00CB0061" w:rsidRDefault="00CB0061" w:rsidP="00596E12">
      <w:pPr>
        <w:pStyle w:val="NormalWeb"/>
        <w:spacing w:before="0" w:beforeAutospacing="0" w:after="0" w:afterAutospacing="0"/>
        <w:jc w:val="left"/>
        <w:rPr>
          <w:rFonts w:cs="Arial"/>
          <w:color w:val="auto"/>
          <w:lang w:eastAsia="zh-CN"/>
        </w:rPr>
      </w:pPr>
    </w:p>
    <w:p w14:paraId="0BC2712D" w14:textId="0539C707" w:rsidR="00CB0061" w:rsidRDefault="00CB0061"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3.4) </w:t>
      </w:r>
      <w:proofErr w:type="gramStart"/>
      <w:r w:rsidRPr="00587BE3">
        <w:rPr>
          <w:rFonts w:cs="Arial" w:hint="eastAsia"/>
          <w:color w:val="auto"/>
          <w:highlight w:val="yellow"/>
          <w:lang w:eastAsia="zh-CN"/>
        </w:rPr>
        <w:t>Spin</w:t>
      </w:r>
      <w:proofErr w:type="gramEnd"/>
      <w:r w:rsidRPr="00587BE3">
        <w:rPr>
          <w:rFonts w:cs="Arial" w:hint="eastAsia"/>
          <w:color w:val="auto"/>
          <w:highlight w:val="yellow"/>
          <w:lang w:eastAsia="zh-CN"/>
        </w:rPr>
        <w:t xml:space="preserve"> </w:t>
      </w:r>
      <w:r w:rsidR="00FD392E" w:rsidRPr="00587BE3">
        <w:rPr>
          <w:rFonts w:cs="Arial" w:hint="eastAsia"/>
          <w:color w:val="auto"/>
          <w:highlight w:val="yellow"/>
          <w:lang w:eastAsia="zh-CN"/>
        </w:rPr>
        <w:t>eight drops</w:t>
      </w:r>
      <w:ins w:id="23" w:author="Author" w:date="2015-02-10T13:30:00Z">
        <w:r w:rsidR="009C5AB5">
          <w:rPr>
            <w:rFonts w:cs="Arial" w:hint="eastAsia"/>
            <w:color w:val="auto"/>
            <w:highlight w:val="yellow"/>
            <w:lang w:eastAsia="zh-CN"/>
          </w:rPr>
          <w:t xml:space="preserve"> (20 drops = 1 mL)</w:t>
        </w:r>
      </w:ins>
      <w:r w:rsidR="00FD392E" w:rsidRPr="00587BE3">
        <w:rPr>
          <w:rFonts w:cs="Arial" w:hint="eastAsia"/>
          <w:color w:val="auto"/>
          <w:highlight w:val="yellow"/>
          <w:lang w:eastAsia="zh-CN"/>
        </w:rPr>
        <w:t xml:space="preserve"> of </w:t>
      </w:r>
      <w:r w:rsidRPr="00587BE3">
        <w:rPr>
          <w:rFonts w:cs="Arial" w:hint="eastAsia"/>
          <w:color w:val="auto"/>
          <w:highlight w:val="yellow"/>
          <w:lang w:eastAsia="zh-CN"/>
        </w:rPr>
        <w:t xml:space="preserve">UV curable resist (3.9%) on </w:t>
      </w:r>
      <w:r w:rsidR="00047BC9" w:rsidRPr="00587BE3">
        <w:rPr>
          <w:rFonts w:cs="Arial"/>
          <w:color w:val="auto"/>
          <w:highlight w:val="yellow"/>
          <w:lang w:eastAsia="zh-CN"/>
        </w:rPr>
        <w:t>the same subs</w:t>
      </w:r>
      <w:r w:rsidR="00630259" w:rsidRPr="00587BE3">
        <w:rPr>
          <w:rFonts w:cs="Arial"/>
          <w:color w:val="auto"/>
          <w:highlight w:val="yellow"/>
          <w:lang w:eastAsia="zh-CN"/>
        </w:rPr>
        <w:t>t</w:t>
      </w:r>
      <w:r w:rsidR="00047BC9" w:rsidRPr="00587BE3">
        <w:rPr>
          <w:rFonts w:cs="Arial"/>
          <w:color w:val="auto"/>
          <w:highlight w:val="yellow"/>
          <w:lang w:eastAsia="zh-CN"/>
        </w:rPr>
        <w:t>rate</w:t>
      </w:r>
      <w:r w:rsidR="00271707" w:rsidRPr="00587BE3">
        <w:rPr>
          <w:rFonts w:cs="Arial"/>
          <w:color w:val="auto"/>
          <w:highlight w:val="yellow"/>
          <w:lang w:eastAsia="zh-CN"/>
        </w:rPr>
        <w:t>.</w:t>
      </w:r>
    </w:p>
    <w:p w14:paraId="3D7C8318" w14:textId="77777777" w:rsidR="00CB0061" w:rsidRDefault="00CB0061" w:rsidP="00596E12">
      <w:pPr>
        <w:pStyle w:val="NormalWeb"/>
        <w:spacing w:before="0" w:beforeAutospacing="0" w:after="0" w:afterAutospacing="0"/>
        <w:jc w:val="left"/>
        <w:rPr>
          <w:rFonts w:cs="Arial"/>
          <w:color w:val="auto"/>
          <w:lang w:eastAsia="zh-CN"/>
        </w:rPr>
      </w:pPr>
    </w:p>
    <w:p w14:paraId="52507B4F" w14:textId="15665EE9" w:rsidR="00CB0061" w:rsidRPr="00587BE3" w:rsidRDefault="00CB0061"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3.5) </w:t>
      </w:r>
      <w:r w:rsidR="00327D1E" w:rsidRPr="00587BE3">
        <w:rPr>
          <w:rFonts w:cs="Arial" w:hint="eastAsia"/>
          <w:color w:val="auto"/>
          <w:highlight w:val="yellow"/>
          <w:lang w:eastAsia="zh-CN"/>
        </w:rPr>
        <w:t>P</w:t>
      </w:r>
      <w:r w:rsidR="00327D1E" w:rsidRPr="00587BE3">
        <w:rPr>
          <w:rFonts w:cs="Arial"/>
          <w:color w:val="auto"/>
          <w:highlight w:val="yellow"/>
          <w:lang w:eastAsia="zh-CN"/>
        </w:rPr>
        <w:t>lace</w:t>
      </w:r>
      <w:r w:rsidR="00247DB4" w:rsidRPr="00587BE3">
        <w:rPr>
          <w:rFonts w:cs="Arial" w:hint="eastAsia"/>
          <w:color w:val="auto"/>
          <w:highlight w:val="yellow"/>
          <w:lang w:eastAsia="zh-CN"/>
        </w:rPr>
        <w:t xml:space="preserve"> the PDMS mold </w:t>
      </w:r>
      <w:r w:rsidR="0042407C" w:rsidRPr="00587BE3">
        <w:rPr>
          <w:rFonts w:cs="Arial" w:hint="eastAsia"/>
          <w:color w:val="auto"/>
          <w:highlight w:val="yellow"/>
          <w:lang w:eastAsia="zh-CN"/>
        </w:rPr>
        <w:t>(</w:t>
      </w:r>
      <w:r w:rsidR="005C0C77" w:rsidRPr="00587BE3">
        <w:rPr>
          <w:rFonts w:cs="Arial"/>
          <w:color w:val="auto"/>
          <w:highlight w:val="yellow"/>
          <w:lang w:eastAsia="zh-CN"/>
        </w:rPr>
        <w:t>p</w:t>
      </w:r>
      <w:r w:rsidR="000D3704" w:rsidRPr="00587BE3">
        <w:rPr>
          <w:rFonts w:cs="Arial"/>
          <w:color w:val="auto"/>
          <w:highlight w:val="yellow"/>
          <w:lang w:eastAsia="zh-CN"/>
        </w:rPr>
        <w:t xml:space="preserve">repared in </w:t>
      </w:r>
      <w:r w:rsidR="00271707" w:rsidRPr="00587BE3">
        <w:rPr>
          <w:rFonts w:cs="Arial"/>
          <w:color w:val="auto"/>
          <w:highlight w:val="yellow"/>
          <w:lang w:eastAsia="zh-CN"/>
        </w:rPr>
        <w:t xml:space="preserve">step </w:t>
      </w:r>
      <w:r w:rsidR="000D3704" w:rsidRPr="00587BE3">
        <w:rPr>
          <w:rFonts w:cs="Arial"/>
          <w:color w:val="auto"/>
          <w:highlight w:val="yellow"/>
          <w:lang w:eastAsia="zh-CN"/>
        </w:rPr>
        <w:t>2</w:t>
      </w:r>
      <w:r w:rsidR="0042407C" w:rsidRPr="00587BE3">
        <w:rPr>
          <w:rFonts w:cs="Arial" w:hint="eastAsia"/>
          <w:color w:val="auto"/>
          <w:highlight w:val="yellow"/>
          <w:lang w:eastAsia="zh-CN"/>
        </w:rPr>
        <w:t xml:space="preserve">) </w:t>
      </w:r>
      <w:r w:rsidR="00247DB4" w:rsidRPr="00587BE3">
        <w:rPr>
          <w:rFonts w:cs="Arial" w:hint="eastAsia"/>
          <w:color w:val="auto"/>
          <w:highlight w:val="yellow"/>
          <w:lang w:eastAsia="zh-CN"/>
        </w:rPr>
        <w:t>onto the sample (with both UV resist and PMMA)</w:t>
      </w:r>
      <w:r w:rsidR="00271707" w:rsidRPr="00587BE3">
        <w:rPr>
          <w:rFonts w:cs="Arial"/>
          <w:color w:val="auto"/>
          <w:highlight w:val="yellow"/>
          <w:lang w:eastAsia="zh-CN"/>
        </w:rPr>
        <w:t>.</w:t>
      </w:r>
    </w:p>
    <w:p w14:paraId="282CD0F1" w14:textId="77777777" w:rsidR="00247DB4" w:rsidRPr="00587BE3" w:rsidRDefault="00247DB4" w:rsidP="00596E12">
      <w:pPr>
        <w:pStyle w:val="NormalWeb"/>
        <w:spacing w:before="0" w:beforeAutospacing="0" w:after="0" w:afterAutospacing="0"/>
        <w:jc w:val="left"/>
        <w:rPr>
          <w:rFonts w:cs="Arial"/>
          <w:color w:val="auto"/>
          <w:highlight w:val="yellow"/>
          <w:lang w:eastAsia="zh-CN"/>
        </w:rPr>
      </w:pPr>
    </w:p>
    <w:p w14:paraId="2B550EAB" w14:textId="06C50087" w:rsidR="002F7F57" w:rsidRPr="00587BE3" w:rsidRDefault="00247DB4"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3.6) </w:t>
      </w:r>
      <w:proofErr w:type="gramStart"/>
      <w:r w:rsidR="002F7F57" w:rsidRPr="00587BE3">
        <w:rPr>
          <w:rFonts w:cs="Arial" w:hint="eastAsia"/>
          <w:color w:val="auto"/>
          <w:highlight w:val="yellow"/>
          <w:lang w:eastAsia="zh-CN"/>
        </w:rPr>
        <w:t>Put</w:t>
      </w:r>
      <w:proofErr w:type="gramEnd"/>
      <w:r w:rsidR="002F7F57" w:rsidRPr="00587BE3">
        <w:rPr>
          <w:rFonts w:cs="Arial" w:hint="eastAsia"/>
          <w:color w:val="auto"/>
          <w:highlight w:val="yellow"/>
          <w:lang w:eastAsia="zh-CN"/>
        </w:rPr>
        <w:t xml:space="preserve"> it into </w:t>
      </w:r>
      <w:r w:rsidR="00D52625" w:rsidRPr="00587BE3">
        <w:rPr>
          <w:rFonts w:cs="Arial"/>
          <w:color w:val="auto"/>
          <w:highlight w:val="yellow"/>
          <w:lang w:eastAsia="zh-CN"/>
        </w:rPr>
        <w:t xml:space="preserve">a </w:t>
      </w:r>
      <w:r w:rsidR="002F7F57" w:rsidRPr="00587BE3">
        <w:rPr>
          <w:rFonts w:cs="Arial" w:hint="eastAsia"/>
          <w:color w:val="auto"/>
          <w:highlight w:val="yellow"/>
          <w:lang w:eastAsia="zh-CN"/>
        </w:rPr>
        <w:t xml:space="preserve">chamber </w:t>
      </w:r>
      <w:r w:rsidR="00D52625" w:rsidRPr="00587BE3">
        <w:rPr>
          <w:rFonts w:cs="Arial"/>
          <w:color w:val="auto"/>
          <w:highlight w:val="yellow"/>
          <w:lang w:eastAsia="zh-CN"/>
        </w:rPr>
        <w:t>with nitrogen environment.</w:t>
      </w:r>
    </w:p>
    <w:p w14:paraId="79206F37" w14:textId="77777777" w:rsidR="002F7F57" w:rsidRPr="00587BE3" w:rsidRDefault="002F7F57" w:rsidP="00596E12">
      <w:pPr>
        <w:pStyle w:val="NormalWeb"/>
        <w:spacing w:before="0" w:beforeAutospacing="0" w:after="0" w:afterAutospacing="0"/>
        <w:jc w:val="left"/>
        <w:rPr>
          <w:rFonts w:cs="Arial"/>
          <w:color w:val="auto"/>
          <w:highlight w:val="yellow"/>
          <w:lang w:eastAsia="zh-CN"/>
        </w:rPr>
      </w:pPr>
    </w:p>
    <w:p w14:paraId="6C577A8D" w14:textId="514768A6" w:rsidR="002F7F57" w:rsidRPr="00587BE3" w:rsidRDefault="002F7F57"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3.7) </w:t>
      </w:r>
      <w:proofErr w:type="gramStart"/>
      <w:r w:rsidR="00EE3E0F" w:rsidRPr="00587BE3">
        <w:rPr>
          <w:rFonts w:cs="Arial" w:hint="eastAsia"/>
          <w:color w:val="auto"/>
          <w:highlight w:val="yellow"/>
          <w:lang w:eastAsia="zh-CN"/>
        </w:rPr>
        <w:t>Turn</w:t>
      </w:r>
      <w:proofErr w:type="gramEnd"/>
      <w:r w:rsidR="00EE3E0F" w:rsidRPr="00587BE3">
        <w:rPr>
          <w:rFonts w:cs="Arial" w:hint="eastAsia"/>
          <w:color w:val="auto"/>
          <w:highlight w:val="yellow"/>
          <w:lang w:eastAsia="zh-CN"/>
        </w:rPr>
        <w:t xml:space="preserve"> on the UV lamp to cure for 5</w:t>
      </w:r>
      <w:r w:rsidR="00271707" w:rsidRPr="00587BE3">
        <w:rPr>
          <w:rFonts w:cs="Arial" w:hint="eastAsia"/>
          <w:color w:val="auto"/>
          <w:highlight w:val="yellow"/>
          <w:lang w:eastAsia="zh-CN"/>
        </w:rPr>
        <w:t xml:space="preserve"> min</w:t>
      </w:r>
      <w:r w:rsidR="00EE3E0F" w:rsidRPr="00587BE3">
        <w:rPr>
          <w:rFonts w:cs="Arial" w:hint="eastAsia"/>
          <w:color w:val="auto"/>
          <w:highlight w:val="yellow"/>
          <w:lang w:eastAsia="zh-CN"/>
        </w:rPr>
        <w:t>.</w:t>
      </w:r>
    </w:p>
    <w:p w14:paraId="3120446F" w14:textId="77777777" w:rsidR="00A26382" w:rsidRPr="00587BE3" w:rsidRDefault="00A26382" w:rsidP="00596E12">
      <w:pPr>
        <w:pStyle w:val="NormalWeb"/>
        <w:spacing w:before="0" w:beforeAutospacing="0" w:after="0" w:afterAutospacing="0"/>
        <w:jc w:val="left"/>
        <w:rPr>
          <w:rFonts w:cs="Arial"/>
          <w:color w:val="auto"/>
          <w:highlight w:val="yellow"/>
          <w:lang w:eastAsia="zh-CN"/>
        </w:rPr>
      </w:pPr>
    </w:p>
    <w:p w14:paraId="3DEE314A" w14:textId="274B4208" w:rsidR="00A26382" w:rsidRDefault="00A26382"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3.8) Peel the PDMS mold off the samp</w:t>
      </w:r>
      <w:r w:rsidR="00B04A5D" w:rsidRPr="00587BE3">
        <w:rPr>
          <w:rFonts w:cs="Arial" w:hint="eastAsia"/>
          <w:color w:val="auto"/>
          <w:highlight w:val="yellow"/>
          <w:lang w:eastAsia="zh-CN"/>
        </w:rPr>
        <w:t>l</w:t>
      </w:r>
      <w:r w:rsidR="001F09B4" w:rsidRPr="00587BE3">
        <w:rPr>
          <w:rFonts w:cs="Arial" w:hint="eastAsia"/>
          <w:color w:val="auto"/>
          <w:highlight w:val="yellow"/>
          <w:lang w:eastAsia="zh-CN"/>
        </w:rPr>
        <w:t>e</w:t>
      </w:r>
      <w:r w:rsidR="001F09B4" w:rsidRPr="00587BE3">
        <w:rPr>
          <w:rFonts w:cs="Arial"/>
          <w:color w:val="auto"/>
          <w:highlight w:val="yellow"/>
          <w:lang w:eastAsia="zh-CN"/>
        </w:rPr>
        <w:t xml:space="preserve"> and </w:t>
      </w:r>
      <w:r w:rsidRPr="00587BE3">
        <w:rPr>
          <w:rFonts w:cs="Arial" w:hint="eastAsia"/>
          <w:color w:val="auto"/>
          <w:highlight w:val="yellow"/>
          <w:lang w:eastAsia="zh-CN"/>
        </w:rPr>
        <w:t xml:space="preserve">the pattern on the PDMS mold </w:t>
      </w:r>
      <w:r w:rsidR="00B04A5D" w:rsidRPr="00587BE3">
        <w:rPr>
          <w:rFonts w:cs="Arial" w:hint="eastAsia"/>
          <w:color w:val="auto"/>
          <w:highlight w:val="yellow"/>
          <w:lang w:eastAsia="zh-CN"/>
        </w:rPr>
        <w:t>gets</w:t>
      </w:r>
      <w:r w:rsidRPr="00587BE3">
        <w:rPr>
          <w:rFonts w:cs="Arial" w:hint="eastAsia"/>
          <w:color w:val="auto"/>
          <w:highlight w:val="yellow"/>
          <w:lang w:eastAsia="zh-CN"/>
        </w:rPr>
        <w:t xml:space="preserve"> transferred to the sample.</w:t>
      </w:r>
    </w:p>
    <w:p w14:paraId="21930C60" w14:textId="77777777" w:rsidR="005B5A1F" w:rsidRPr="00B04A5D" w:rsidRDefault="005B5A1F" w:rsidP="00596E12">
      <w:pPr>
        <w:pStyle w:val="NormalWeb"/>
        <w:spacing w:before="0" w:beforeAutospacing="0" w:after="0" w:afterAutospacing="0"/>
        <w:jc w:val="left"/>
        <w:rPr>
          <w:rFonts w:cs="Arial"/>
          <w:color w:val="auto"/>
          <w:lang w:eastAsia="zh-CN"/>
        </w:rPr>
      </w:pPr>
    </w:p>
    <w:p w14:paraId="3E20E3E8" w14:textId="5C99E5BF" w:rsidR="007E73CC" w:rsidRDefault="007E73CC" w:rsidP="00596E12">
      <w:pPr>
        <w:pStyle w:val="NormalWeb"/>
        <w:spacing w:before="0" w:beforeAutospacing="0" w:after="0" w:afterAutospacing="0"/>
        <w:jc w:val="left"/>
        <w:rPr>
          <w:rFonts w:cs="Arial"/>
          <w:b/>
          <w:color w:val="auto"/>
          <w:lang w:eastAsia="zh-CN"/>
        </w:rPr>
      </w:pPr>
      <w:r>
        <w:rPr>
          <w:rFonts w:cs="Arial" w:hint="eastAsia"/>
          <w:b/>
          <w:color w:val="auto"/>
          <w:lang w:eastAsia="zh-CN"/>
        </w:rPr>
        <w:t>4</w:t>
      </w:r>
      <w:r w:rsidRPr="00EF6943">
        <w:rPr>
          <w:rFonts w:cs="Arial"/>
          <w:b/>
          <w:color w:val="auto"/>
        </w:rPr>
        <w:t xml:space="preserve">. </w:t>
      </w:r>
      <w:r w:rsidR="00630FBF">
        <w:rPr>
          <w:rFonts w:cs="Arial" w:hint="eastAsia"/>
          <w:b/>
          <w:color w:val="auto"/>
          <w:lang w:eastAsia="zh-CN"/>
        </w:rPr>
        <w:t>Cr lift-off process</w:t>
      </w:r>
    </w:p>
    <w:p w14:paraId="55208BA4" w14:textId="77777777" w:rsidR="00630FBF" w:rsidRDefault="00630FBF" w:rsidP="00596E12">
      <w:pPr>
        <w:pStyle w:val="NormalWeb"/>
        <w:spacing w:before="0" w:beforeAutospacing="0" w:after="0" w:afterAutospacing="0"/>
        <w:jc w:val="left"/>
        <w:rPr>
          <w:rFonts w:cs="Arial"/>
          <w:b/>
          <w:color w:val="auto"/>
          <w:lang w:eastAsia="zh-CN"/>
        </w:rPr>
      </w:pPr>
    </w:p>
    <w:p w14:paraId="170FC20E" w14:textId="17ACDB8F" w:rsidR="00630FBF" w:rsidRDefault="00A91A6C"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 Reactive ion etching </w:t>
      </w:r>
      <w:r w:rsidR="00957A55">
        <w:rPr>
          <w:rFonts w:cs="Arial" w:hint="eastAsia"/>
          <w:color w:val="auto"/>
          <w:lang w:eastAsia="zh-CN"/>
        </w:rPr>
        <w:t xml:space="preserve">residual layer of UV </w:t>
      </w:r>
      <w:r w:rsidR="00957A55">
        <w:rPr>
          <w:rFonts w:cs="Arial"/>
          <w:color w:val="auto"/>
          <w:lang w:eastAsia="zh-CN"/>
        </w:rPr>
        <w:t>resist</w:t>
      </w:r>
      <w:r w:rsidR="00957A55">
        <w:rPr>
          <w:rFonts w:cs="Arial" w:hint="eastAsia"/>
          <w:color w:val="auto"/>
          <w:lang w:eastAsia="zh-CN"/>
        </w:rPr>
        <w:t xml:space="preserve"> and PMMA</w:t>
      </w:r>
    </w:p>
    <w:p w14:paraId="0AF7589A" w14:textId="77777777" w:rsidR="00596E12" w:rsidRDefault="00596E12" w:rsidP="00596E12">
      <w:pPr>
        <w:pStyle w:val="NormalWeb"/>
        <w:spacing w:before="0" w:beforeAutospacing="0" w:after="0" w:afterAutospacing="0"/>
        <w:jc w:val="left"/>
        <w:rPr>
          <w:rFonts w:cs="Arial"/>
          <w:color w:val="auto"/>
          <w:lang w:eastAsia="zh-CN"/>
        </w:rPr>
      </w:pPr>
    </w:p>
    <w:p w14:paraId="51E341F6" w14:textId="27DDE6A5" w:rsidR="00DF0E0A" w:rsidRDefault="00596E12" w:rsidP="00596E12">
      <w:pPr>
        <w:pStyle w:val="NormalWeb"/>
        <w:spacing w:before="0" w:beforeAutospacing="0" w:after="0" w:afterAutospacing="0"/>
        <w:jc w:val="left"/>
        <w:rPr>
          <w:rFonts w:cs="Arial"/>
          <w:color w:val="auto"/>
          <w:lang w:eastAsia="zh-CN"/>
        </w:rPr>
      </w:pPr>
      <w:r>
        <w:rPr>
          <w:rFonts w:cs="Arial"/>
          <w:color w:val="auto"/>
          <w:lang w:eastAsia="zh-CN"/>
        </w:rPr>
        <w:t xml:space="preserve">Note: </w:t>
      </w:r>
      <w:r w:rsidR="00AB1F2B">
        <w:rPr>
          <w:rFonts w:cs="Arial" w:hint="eastAsia"/>
          <w:color w:val="auto"/>
          <w:lang w:eastAsia="zh-CN"/>
        </w:rPr>
        <w:t>The SOP for ICP machine can be found at</w:t>
      </w:r>
      <w:r w:rsidR="007A35E1">
        <w:rPr>
          <w:rFonts w:cs="Arial" w:hint="eastAsia"/>
          <w:color w:val="auto"/>
          <w:lang w:eastAsia="zh-CN"/>
        </w:rPr>
        <w:t xml:space="preserve"> </w:t>
      </w:r>
      <w:r>
        <w:rPr>
          <w:rFonts w:cs="Arial"/>
          <w:color w:val="auto"/>
          <w:lang w:eastAsia="zh-CN"/>
        </w:rPr>
        <w:t>h</w:t>
      </w:r>
      <w:r w:rsidR="00DF0E0A" w:rsidRPr="00DF0E0A">
        <w:rPr>
          <w:rFonts w:cs="Arial"/>
          <w:color w:val="auto"/>
          <w:lang w:eastAsia="zh-CN"/>
        </w:rPr>
        <w:t>ttps://www.nanocenter.umd.edu/eq</w:t>
      </w:r>
      <w:r w:rsidR="007A35E1">
        <w:rPr>
          <w:rFonts w:cs="Arial"/>
          <w:color w:val="auto"/>
          <w:lang w:eastAsia="zh-CN"/>
        </w:rPr>
        <w:t>uipment/fablab/sops/etch</w:t>
      </w:r>
      <w:r w:rsidR="007A35E1">
        <w:rPr>
          <w:rFonts w:cs="Arial" w:hint="eastAsia"/>
          <w:color w:val="auto"/>
          <w:lang w:eastAsia="zh-CN"/>
        </w:rPr>
        <w:t>-</w:t>
      </w:r>
      <w:r>
        <w:rPr>
          <w:rFonts w:cs="Arial"/>
          <w:color w:val="auto"/>
          <w:lang w:eastAsia="zh-CN"/>
        </w:rPr>
        <w:t>0</w:t>
      </w:r>
      <w:r w:rsidR="00DF0E0A">
        <w:rPr>
          <w:rFonts w:cs="Arial"/>
          <w:color w:val="auto"/>
          <w:lang w:eastAsia="zh-CN"/>
        </w:rPr>
        <w:t>7</w:t>
      </w:r>
      <w:r w:rsidR="00DF0E0A">
        <w:rPr>
          <w:rFonts w:cs="Arial" w:hint="eastAsia"/>
          <w:color w:val="auto"/>
          <w:lang w:eastAsia="zh-CN"/>
        </w:rPr>
        <w:t>/</w:t>
      </w:r>
      <w:r w:rsidR="00DF0E0A" w:rsidRPr="00DF0E0A">
        <w:rPr>
          <w:rFonts w:cs="Arial"/>
          <w:color w:val="auto"/>
          <w:lang w:eastAsia="zh-CN"/>
        </w:rPr>
        <w:t>Oxford%20Chlorine%20Etcher%20SOP.pdf</w:t>
      </w:r>
    </w:p>
    <w:p w14:paraId="14AF4F55" w14:textId="77777777" w:rsidR="00DF0E0A" w:rsidRPr="00957A55" w:rsidRDefault="00DF0E0A" w:rsidP="00596E12">
      <w:pPr>
        <w:pStyle w:val="NormalWeb"/>
        <w:spacing w:before="0" w:beforeAutospacing="0" w:after="0" w:afterAutospacing="0"/>
        <w:jc w:val="left"/>
        <w:rPr>
          <w:rFonts w:cs="Arial"/>
          <w:color w:val="auto"/>
          <w:lang w:eastAsia="zh-CN"/>
        </w:rPr>
      </w:pPr>
    </w:p>
    <w:p w14:paraId="0EC56B64" w14:textId="57125E72" w:rsidR="009835D5" w:rsidRDefault="009835D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4.1.1) </w:t>
      </w:r>
      <w:r w:rsidR="00957A55">
        <w:rPr>
          <w:rFonts w:cs="Arial" w:hint="eastAsia"/>
          <w:color w:val="auto"/>
          <w:lang w:eastAsia="zh-CN"/>
        </w:rPr>
        <w:t>Log in RIE ICP machine</w:t>
      </w:r>
      <w:r w:rsidR="0024222C">
        <w:rPr>
          <w:rFonts w:cs="Arial"/>
          <w:color w:val="auto"/>
          <w:lang w:eastAsia="zh-CN"/>
        </w:rPr>
        <w:t>.</w:t>
      </w:r>
    </w:p>
    <w:p w14:paraId="1544C65B" w14:textId="77777777" w:rsidR="00957A55" w:rsidRDefault="00957A55" w:rsidP="00596E12">
      <w:pPr>
        <w:pStyle w:val="NormalWeb"/>
        <w:spacing w:before="0" w:beforeAutospacing="0" w:after="0" w:afterAutospacing="0"/>
        <w:jc w:val="left"/>
        <w:rPr>
          <w:rFonts w:cs="Arial"/>
          <w:color w:val="auto"/>
          <w:lang w:eastAsia="zh-CN"/>
        </w:rPr>
      </w:pPr>
    </w:p>
    <w:p w14:paraId="0FBB0C69" w14:textId="66A078BE" w:rsidR="00957A55" w:rsidRDefault="00957A55" w:rsidP="00596E12">
      <w:pPr>
        <w:pStyle w:val="NormalWeb"/>
        <w:spacing w:before="0" w:beforeAutospacing="0" w:after="0" w:afterAutospacing="0"/>
        <w:jc w:val="left"/>
        <w:rPr>
          <w:rFonts w:cs="Arial"/>
          <w:color w:val="auto"/>
          <w:lang w:eastAsia="zh-CN"/>
        </w:rPr>
      </w:pPr>
      <w:r>
        <w:rPr>
          <w:rFonts w:cs="Arial" w:hint="eastAsia"/>
          <w:color w:val="auto"/>
          <w:lang w:eastAsia="zh-CN"/>
        </w:rPr>
        <w:t>4.1.2) Load a blank 4-inch silicon wafer. Run the clean recipe for 10</w:t>
      </w:r>
      <w:r w:rsidR="00271707">
        <w:rPr>
          <w:rFonts w:cs="Arial" w:hint="eastAsia"/>
          <w:color w:val="auto"/>
          <w:lang w:eastAsia="zh-CN"/>
        </w:rPr>
        <w:t xml:space="preserve"> min</w:t>
      </w:r>
      <w:r>
        <w:rPr>
          <w:rFonts w:cs="Arial" w:hint="eastAsia"/>
          <w:color w:val="auto"/>
          <w:lang w:eastAsia="zh-CN"/>
        </w:rPr>
        <w:t>.</w:t>
      </w:r>
    </w:p>
    <w:p w14:paraId="7F1B7B1A" w14:textId="77777777" w:rsidR="00957A55" w:rsidRDefault="00957A55" w:rsidP="00596E12">
      <w:pPr>
        <w:pStyle w:val="NormalWeb"/>
        <w:spacing w:before="0" w:beforeAutospacing="0" w:after="0" w:afterAutospacing="0"/>
        <w:jc w:val="left"/>
        <w:rPr>
          <w:rFonts w:cs="Arial"/>
          <w:color w:val="auto"/>
          <w:lang w:eastAsia="zh-CN"/>
        </w:rPr>
      </w:pPr>
    </w:p>
    <w:p w14:paraId="5C4E84D6" w14:textId="168F90FB" w:rsidR="00957A55" w:rsidRDefault="00957A5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4.1.3) </w:t>
      </w:r>
      <w:r w:rsidR="00CB0EDE">
        <w:rPr>
          <w:rFonts w:cs="Arial" w:hint="eastAsia"/>
          <w:color w:val="auto"/>
          <w:lang w:eastAsia="zh-CN"/>
        </w:rPr>
        <w:t xml:space="preserve">Take the blank </w:t>
      </w:r>
      <w:r w:rsidR="00CB0EDE">
        <w:rPr>
          <w:rFonts w:cs="Arial"/>
          <w:color w:val="auto"/>
          <w:lang w:eastAsia="zh-CN"/>
        </w:rPr>
        <w:t>silicon</w:t>
      </w:r>
      <w:r w:rsidR="00CB0EDE">
        <w:rPr>
          <w:rFonts w:cs="Arial" w:hint="eastAsia"/>
          <w:color w:val="auto"/>
          <w:lang w:eastAsia="zh-CN"/>
        </w:rPr>
        <w:t xml:space="preserve"> wafer out.</w:t>
      </w:r>
    </w:p>
    <w:p w14:paraId="13691BE7" w14:textId="77777777" w:rsidR="00957A55" w:rsidRDefault="00957A55" w:rsidP="00596E12">
      <w:pPr>
        <w:pStyle w:val="NormalWeb"/>
        <w:spacing w:before="0" w:beforeAutospacing="0" w:after="0" w:afterAutospacing="0"/>
        <w:jc w:val="left"/>
        <w:rPr>
          <w:rFonts w:cs="Arial"/>
          <w:color w:val="auto"/>
          <w:lang w:eastAsia="zh-CN"/>
        </w:rPr>
      </w:pPr>
    </w:p>
    <w:p w14:paraId="7C321B16" w14:textId="1A5D8DA9" w:rsidR="00957A55" w:rsidRDefault="00F074E1" w:rsidP="00596E12">
      <w:pPr>
        <w:pStyle w:val="NormalWeb"/>
        <w:spacing w:before="0" w:beforeAutospacing="0" w:after="0" w:afterAutospacing="0"/>
        <w:jc w:val="left"/>
        <w:rPr>
          <w:rFonts w:cs="Arial"/>
          <w:color w:val="auto"/>
          <w:lang w:eastAsia="zh-CN"/>
        </w:rPr>
      </w:pPr>
      <w:r>
        <w:rPr>
          <w:rFonts w:cs="Arial" w:hint="eastAsia"/>
          <w:color w:val="auto"/>
          <w:lang w:eastAsia="zh-CN"/>
        </w:rPr>
        <w:t>4.1.4</w:t>
      </w:r>
      <w:r w:rsidR="00957A55">
        <w:rPr>
          <w:rFonts w:cs="Arial" w:hint="eastAsia"/>
          <w:color w:val="auto"/>
          <w:lang w:eastAsia="zh-CN"/>
        </w:rPr>
        <w:t xml:space="preserve">) Mount the sample on another </w:t>
      </w:r>
      <w:r w:rsidR="00CB0EDE">
        <w:rPr>
          <w:rFonts w:cs="Arial" w:hint="eastAsia"/>
          <w:color w:val="auto"/>
          <w:lang w:eastAsia="zh-CN"/>
        </w:rPr>
        <w:t>clean silicon wafer and load it into the machine.</w:t>
      </w:r>
    </w:p>
    <w:p w14:paraId="1CB9AE39" w14:textId="77777777" w:rsidR="00CB0EDE" w:rsidRDefault="00CB0EDE" w:rsidP="00596E12">
      <w:pPr>
        <w:pStyle w:val="NormalWeb"/>
        <w:spacing w:before="0" w:beforeAutospacing="0" w:after="0" w:afterAutospacing="0"/>
        <w:jc w:val="left"/>
        <w:rPr>
          <w:rFonts w:cs="Arial"/>
          <w:color w:val="auto"/>
          <w:lang w:eastAsia="zh-CN"/>
        </w:rPr>
      </w:pPr>
    </w:p>
    <w:p w14:paraId="121054C7" w14:textId="790E7C2A" w:rsidR="00CB0EDE" w:rsidRDefault="00CB0EDE"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4.1.5) Run the UV resist etching recipe for 2</w:t>
      </w:r>
      <w:r w:rsidR="00271707" w:rsidRPr="00587BE3">
        <w:rPr>
          <w:rFonts w:cs="Arial" w:hint="eastAsia"/>
          <w:color w:val="auto"/>
          <w:highlight w:val="yellow"/>
          <w:lang w:eastAsia="zh-CN"/>
        </w:rPr>
        <w:t xml:space="preserve"> min</w:t>
      </w:r>
      <w:r w:rsidR="00F35DAB" w:rsidRPr="00587BE3">
        <w:rPr>
          <w:rFonts w:cs="Arial" w:hint="eastAsia"/>
          <w:color w:val="auto"/>
          <w:highlight w:val="yellow"/>
          <w:lang w:eastAsia="zh-CN"/>
        </w:rPr>
        <w:t xml:space="preserve"> (the recipe can be found in Table 1)</w:t>
      </w:r>
      <w:r w:rsidRPr="00587BE3">
        <w:rPr>
          <w:rFonts w:cs="Arial" w:hint="eastAsia"/>
          <w:color w:val="auto"/>
          <w:highlight w:val="yellow"/>
          <w:lang w:eastAsia="zh-CN"/>
        </w:rPr>
        <w:t>.</w:t>
      </w:r>
    </w:p>
    <w:p w14:paraId="17911B9B" w14:textId="77777777" w:rsidR="00CB0EDE" w:rsidRDefault="00CB0EDE" w:rsidP="00596E12">
      <w:pPr>
        <w:pStyle w:val="NormalWeb"/>
        <w:spacing w:before="0" w:beforeAutospacing="0" w:after="0" w:afterAutospacing="0"/>
        <w:jc w:val="left"/>
        <w:rPr>
          <w:rFonts w:cs="Arial"/>
          <w:color w:val="auto"/>
          <w:lang w:eastAsia="zh-CN"/>
        </w:rPr>
      </w:pPr>
    </w:p>
    <w:p w14:paraId="135D1B88" w14:textId="5B06A667" w:rsidR="00CB0EDE" w:rsidRDefault="00CB0ED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4.1.6) Take the sample out. Load a blank 4-inch </w:t>
      </w:r>
      <w:r>
        <w:rPr>
          <w:rFonts w:cs="Arial"/>
          <w:color w:val="auto"/>
          <w:lang w:eastAsia="zh-CN"/>
        </w:rPr>
        <w:t>silicon</w:t>
      </w:r>
      <w:r>
        <w:rPr>
          <w:rFonts w:cs="Arial" w:hint="eastAsia"/>
          <w:color w:val="auto"/>
          <w:lang w:eastAsia="zh-CN"/>
        </w:rPr>
        <w:t xml:space="preserve"> wafer. Re-run the clean recipe </w:t>
      </w:r>
      <w:r w:rsidR="00A46F58">
        <w:rPr>
          <w:rFonts w:cs="Arial" w:hint="eastAsia"/>
          <w:color w:val="auto"/>
          <w:lang w:eastAsia="zh-CN"/>
        </w:rPr>
        <w:t xml:space="preserve">(can be found in Table 1) </w:t>
      </w:r>
      <w:r>
        <w:rPr>
          <w:rFonts w:cs="Arial" w:hint="eastAsia"/>
          <w:color w:val="auto"/>
          <w:lang w:eastAsia="zh-CN"/>
        </w:rPr>
        <w:t>for 10</w:t>
      </w:r>
      <w:r w:rsidR="00271707">
        <w:rPr>
          <w:rFonts w:cs="Arial" w:hint="eastAsia"/>
          <w:color w:val="auto"/>
          <w:lang w:eastAsia="zh-CN"/>
        </w:rPr>
        <w:t xml:space="preserve"> min</w:t>
      </w:r>
      <w:r>
        <w:rPr>
          <w:rFonts w:cs="Arial" w:hint="eastAsia"/>
          <w:color w:val="auto"/>
          <w:lang w:eastAsia="zh-CN"/>
        </w:rPr>
        <w:t>.</w:t>
      </w:r>
    </w:p>
    <w:p w14:paraId="3135D307" w14:textId="77777777" w:rsidR="00CB0EDE" w:rsidRDefault="00CB0EDE" w:rsidP="00596E12">
      <w:pPr>
        <w:pStyle w:val="NormalWeb"/>
        <w:spacing w:before="0" w:beforeAutospacing="0" w:after="0" w:afterAutospacing="0"/>
        <w:jc w:val="left"/>
        <w:rPr>
          <w:rFonts w:cs="Arial"/>
          <w:color w:val="auto"/>
          <w:lang w:eastAsia="zh-CN"/>
        </w:rPr>
      </w:pPr>
    </w:p>
    <w:p w14:paraId="4A395296" w14:textId="693741F2" w:rsidR="00CB0EDE" w:rsidRDefault="00CB0ED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4.1.7) </w:t>
      </w:r>
      <w:r w:rsidR="00D81E67">
        <w:rPr>
          <w:rFonts w:cs="Arial" w:hint="eastAsia"/>
          <w:color w:val="auto"/>
          <w:lang w:eastAsia="zh-CN"/>
        </w:rPr>
        <w:t>Mount the sample on a clean silicon wafer and load it into the machine.</w:t>
      </w:r>
    </w:p>
    <w:p w14:paraId="0509EF8A" w14:textId="77777777" w:rsidR="00D81E67" w:rsidRDefault="00D81E67" w:rsidP="00596E12">
      <w:pPr>
        <w:pStyle w:val="NormalWeb"/>
        <w:spacing w:before="0" w:beforeAutospacing="0" w:after="0" w:afterAutospacing="0"/>
        <w:jc w:val="left"/>
        <w:rPr>
          <w:rFonts w:cs="Arial"/>
          <w:color w:val="auto"/>
          <w:lang w:eastAsia="zh-CN"/>
        </w:rPr>
      </w:pPr>
    </w:p>
    <w:p w14:paraId="07E9BF54" w14:textId="7019930E" w:rsidR="00D81E67" w:rsidRDefault="00D81E67"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4.1.8) Run the PMMA etching recipe</w:t>
      </w:r>
      <w:r w:rsidR="002B42E3" w:rsidRPr="00587BE3">
        <w:rPr>
          <w:rFonts w:cs="Arial" w:hint="eastAsia"/>
          <w:color w:val="auto"/>
          <w:highlight w:val="yellow"/>
          <w:lang w:eastAsia="zh-CN"/>
        </w:rPr>
        <w:t xml:space="preserve"> (can be found in Table 1)</w:t>
      </w:r>
      <w:r w:rsidRPr="00587BE3">
        <w:rPr>
          <w:rFonts w:cs="Arial" w:hint="eastAsia"/>
          <w:color w:val="auto"/>
          <w:highlight w:val="yellow"/>
          <w:lang w:eastAsia="zh-CN"/>
        </w:rPr>
        <w:t xml:space="preserve"> for 2</w:t>
      </w:r>
      <w:r w:rsidR="00271707" w:rsidRPr="00587BE3">
        <w:rPr>
          <w:rFonts w:cs="Arial" w:hint="eastAsia"/>
          <w:color w:val="auto"/>
          <w:highlight w:val="yellow"/>
          <w:lang w:eastAsia="zh-CN"/>
        </w:rPr>
        <w:t xml:space="preserve"> min</w:t>
      </w:r>
      <w:r w:rsidRPr="00587BE3">
        <w:rPr>
          <w:rFonts w:cs="Arial" w:hint="eastAsia"/>
          <w:color w:val="auto"/>
          <w:highlight w:val="yellow"/>
          <w:lang w:eastAsia="zh-CN"/>
        </w:rPr>
        <w:t>.</w:t>
      </w:r>
    </w:p>
    <w:p w14:paraId="6DE04867" w14:textId="77777777" w:rsidR="00D81E67" w:rsidRDefault="00D81E67" w:rsidP="00596E12">
      <w:pPr>
        <w:pStyle w:val="NormalWeb"/>
        <w:spacing w:before="0" w:beforeAutospacing="0" w:after="0" w:afterAutospacing="0"/>
        <w:jc w:val="left"/>
        <w:rPr>
          <w:rFonts w:cs="Arial"/>
          <w:color w:val="auto"/>
          <w:lang w:eastAsia="zh-CN"/>
        </w:rPr>
      </w:pPr>
    </w:p>
    <w:p w14:paraId="504692C0" w14:textId="2A7460FA" w:rsidR="00D81E67" w:rsidRDefault="0024222C" w:rsidP="00596E12">
      <w:pPr>
        <w:pStyle w:val="NormalWeb"/>
        <w:spacing w:before="0" w:beforeAutospacing="0" w:after="0" w:afterAutospacing="0"/>
        <w:jc w:val="left"/>
        <w:rPr>
          <w:rFonts w:cs="Arial"/>
          <w:color w:val="auto"/>
          <w:lang w:eastAsia="zh-CN"/>
        </w:rPr>
      </w:pPr>
      <w:r>
        <w:rPr>
          <w:rFonts w:cs="Arial"/>
          <w:color w:val="auto"/>
          <w:lang w:eastAsia="zh-CN"/>
        </w:rPr>
        <w:t xml:space="preserve">Note: </w:t>
      </w:r>
      <w:r w:rsidR="00D35DF0">
        <w:rPr>
          <w:rFonts w:cs="Arial" w:hint="eastAsia"/>
          <w:color w:val="auto"/>
          <w:lang w:eastAsia="zh-CN"/>
        </w:rPr>
        <w:t>Now the residual resist has been etched and substrate is exposed.</w:t>
      </w:r>
    </w:p>
    <w:p w14:paraId="568BCA71" w14:textId="77777777" w:rsidR="00D35DF0" w:rsidRDefault="00D35DF0" w:rsidP="00596E12">
      <w:pPr>
        <w:pStyle w:val="NormalWeb"/>
        <w:spacing w:before="0" w:beforeAutospacing="0" w:after="0" w:afterAutospacing="0"/>
        <w:jc w:val="left"/>
        <w:rPr>
          <w:rFonts w:cs="Arial"/>
          <w:color w:val="auto"/>
          <w:lang w:eastAsia="zh-CN"/>
        </w:rPr>
      </w:pPr>
    </w:p>
    <w:p w14:paraId="3E5AC116" w14:textId="4B0FEDFF" w:rsidR="00D35DF0" w:rsidRDefault="00D35DF0"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4.2) Cr e-beam evaporation</w:t>
      </w:r>
    </w:p>
    <w:p w14:paraId="3AAE4814" w14:textId="77777777" w:rsidR="00D35DF0" w:rsidRDefault="00D35DF0" w:rsidP="00596E12">
      <w:pPr>
        <w:pStyle w:val="NormalWeb"/>
        <w:spacing w:before="0" w:beforeAutospacing="0" w:after="0" w:afterAutospacing="0"/>
        <w:jc w:val="left"/>
        <w:rPr>
          <w:rFonts w:cs="Arial"/>
          <w:color w:val="auto"/>
          <w:lang w:eastAsia="zh-CN"/>
        </w:rPr>
      </w:pPr>
    </w:p>
    <w:p w14:paraId="3D2A3B76" w14:textId="38E8C0D8" w:rsidR="00D35DF0" w:rsidRDefault="00D35DF0" w:rsidP="00596E12">
      <w:pPr>
        <w:pStyle w:val="NormalWeb"/>
        <w:spacing w:before="0" w:beforeAutospacing="0" w:after="0" w:afterAutospacing="0"/>
        <w:jc w:val="left"/>
        <w:rPr>
          <w:rFonts w:cs="Arial"/>
          <w:color w:val="auto"/>
          <w:lang w:eastAsia="zh-CN"/>
        </w:rPr>
      </w:pPr>
      <w:r>
        <w:rPr>
          <w:rFonts w:cs="Arial" w:hint="eastAsia"/>
          <w:color w:val="auto"/>
          <w:lang w:eastAsia="zh-CN"/>
        </w:rPr>
        <w:t>4.2.1) Log in</w:t>
      </w:r>
      <w:r w:rsidR="0024222C">
        <w:rPr>
          <w:rFonts w:cs="Arial"/>
          <w:color w:val="auto"/>
          <w:lang w:eastAsia="zh-CN"/>
        </w:rPr>
        <w:t>to</w:t>
      </w:r>
      <w:r>
        <w:rPr>
          <w:rFonts w:cs="Arial" w:hint="eastAsia"/>
          <w:color w:val="auto"/>
          <w:lang w:eastAsia="zh-CN"/>
        </w:rPr>
        <w:t xml:space="preserve"> e-beam evaporator.</w:t>
      </w:r>
    </w:p>
    <w:p w14:paraId="1837DFF5" w14:textId="77777777" w:rsidR="00D35DF0" w:rsidRDefault="00D35DF0" w:rsidP="00596E12">
      <w:pPr>
        <w:pStyle w:val="NormalWeb"/>
        <w:spacing w:before="0" w:beforeAutospacing="0" w:after="0" w:afterAutospacing="0"/>
        <w:jc w:val="left"/>
        <w:rPr>
          <w:rFonts w:cs="Arial"/>
          <w:color w:val="auto"/>
          <w:lang w:eastAsia="zh-CN"/>
        </w:rPr>
      </w:pPr>
    </w:p>
    <w:p w14:paraId="77808BA5" w14:textId="4739D3B7" w:rsidR="00D35DF0" w:rsidRPr="00587BE3" w:rsidRDefault="00D35DF0"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4.2.2) </w:t>
      </w:r>
      <w:r w:rsidR="000856D8" w:rsidRPr="00587BE3">
        <w:rPr>
          <w:rFonts w:cs="Arial" w:hint="eastAsia"/>
          <w:color w:val="auto"/>
          <w:highlight w:val="yellow"/>
          <w:lang w:eastAsia="zh-CN"/>
        </w:rPr>
        <w:t>Load</w:t>
      </w:r>
      <w:r w:rsidR="00865C62" w:rsidRPr="00587BE3">
        <w:rPr>
          <w:rFonts w:cs="Arial" w:hint="eastAsia"/>
          <w:color w:val="auto"/>
          <w:highlight w:val="yellow"/>
          <w:lang w:eastAsia="zh-CN"/>
        </w:rPr>
        <w:t xml:space="preserve"> the Cr metal source and sample into the chamber.</w:t>
      </w:r>
    </w:p>
    <w:p w14:paraId="6CE2D4D2" w14:textId="77777777" w:rsidR="000856D8" w:rsidRPr="00587BE3" w:rsidRDefault="000856D8" w:rsidP="00596E12">
      <w:pPr>
        <w:pStyle w:val="NormalWeb"/>
        <w:spacing w:before="0" w:beforeAutospacing="0" w:after="0" w:afterAutospacing="0"/>
        <w:jc w:val="left"/>
        <w:rPr>
          <w:rFonts w:cs="Arial"/>
          <w:color w:val="auto"/>
          <w:highlight w:val="yellow"/>
          <w:lang w:eastAsia="zh-CN"/>
        </w:rPr>
      </w:pPr>
    </w:p>
    <w:p w14:paraId="348001D9" w14:textId="630CD8BD" w:rsidR="000856D8" w:rsidRPr="00587BE3" w:rsidRDefault="000856D8"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4.2.3) </w:t>
      </w:r>
      <w:proofErr w:type="gramStart"/>
      <w:r w:rsidRPr="00587BE3">
        <w:rPr>
          <w:rFonts w:cs="Arial" w:hint="eastAsia"/>
          <w:color w:val="auto"/>
          <w:highlight w:val="yellow"/>
          <w:lang w:eastAsia="zh-CN"/>
        </w:rPr>
        <w:t>Set</w:t>
      </w:r>
      <w:proofErr w:type="gramEnd"/>
      <w:r w:rsidRPr="00587BE3">
        <w:rPr>
          <w:rFonts w:cs="Arial" w:hint="eastAsia"/>
          <w:color w:val="auto"/>
          <w:highlight w:val="yellow"/>
          <w:lang w:eastAsia="zh-CN"/>
        </w:rPr>
        <w:t xml:space="preserve"> the thickness </w:t>
      </w:r>
      <w:r w:rsidR="00DB4562" w:rsidRPr="00587BE3">
        <w:rPr>
          <w:rFonts w:cs="Arial" w:hint="eastAsia"/>
          <w:color w:val="auto"/>
          <w:highlight w:val="yellow"/>
          <w:lang w:eastAsia="zh-CN"/>
        </w:rPr>
        <w:t xml:space="preserve">(20 nm) </w:t>
      </w:r>
      <w:r w:rsidRPr="00587BE3">
        <w:rPr>
          <w:rFonts w:cs="Arial" w:hint="eastAsia"/>
          <w:color w:val="auto"/>
          <w:highlight w:val="yellow"/>
          <w:lang w:eastAsia="zh-CN"/>
        </w:rPr>
        <w:t>and deposition rate</w:t>
      </w:r>
      <w:r w:rsidR="00DB4562" w:rsidRPr="00587BE3">
        <w:rPr>
          <w:rFonts w:cs="Arial" w:hint="eastAsia"/>
          <w:color w:val="auto"/>
          <w:highlight w:val="yellow"/>
          <w:lang w:eastAsia="zh-CN"/>
        </w:rPr>
        <w:t xml:space="preserve"> (0.03 nm/</w:t>
      </w:r>
      <w:r w:rsidR="001B3D56" w:rsidRPr="00587BE3">
        <w:rPr>
          <w:rFonts w:cs="Arial" w:hint="eastAsia"/>
          <w:color w:val="auto"/>
          <w:highlight w:val="yellow"/>
          <w:lang w:eastAsia="zh-CN"/>
        </w:rPr>
        <w:t>sec</w:t>
      </w:r>
      <w:r w:rsidR="00DB4562" w:rsidRPr="00587BE3">
        <w:rPr>
          <w:rFonts w:cs="Arial" w:hint="eastAsia"/>
          <w:color w:val="auto"/>
          <w:highlight w:val="yellow"/>
          <w:lang w:eastAsia="zh-CN"/>
        </w:rPr>
        <w:t>)</w:t>
      </w:r>
      <w:r w:rsidRPr="00587BE3">
        <w:rPr>
          <w:rFonts w:cs="Arial" w:hint="eastAsia"/>
          <w:color w:val="auto"/>
          <w:highlight w:val="yellow"/>
          <w:lang w:eastAsia="zh-CN"/>
        </w:rPr>
        <w:t>.</w:t>
      </w:r>
    </w:p>
    <w:p w14:paraId="75D681EE" w14:textId="77777777" w:rsidR="00865C62" w:rsidRPr="00587BE3" w:rsidRDefault="00865C62" w:rsidP="00596E12">
      <w:pPr>
        <w:pStyle w:val="NormalWeb"/>
        <w:spacing w:before="0" w:beforeAutospacing="0" w:after="0" w:afterAutospacing="0"/>
        <w:jc w:val="left"/>
        <w:rPr>
          <w:rFonts w:cs="Arial"/>
          <w:color w:val="auto"/>
          <w:highlight w:val="yellow"/>
          <w:lang w:eastAsia="zh-CN"/>
        </w:rPr>
      </w:pPr>
    </w:p>
    <w:p w14:paraId="4143833E" w14:textId="48ECB82A" w:rsidR="00865C62" w:rsidRPr="00587BE3" w:rsidRDefault="00865C62"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4.</w:t>
      </w:r>
      <w:r w:rsidR="00142B02" w:rsidRPr="00587BE3">
        <w:rPr>
          <w:rFonts w:cs="Arial" w:hint="eastAsia"/>
          <w:color w:val="auto"/>
          <w:highlight w:val="yellow"/>
          <w:lang w:eastAsia="zh-CN"/>
        </w:rPr>
        <w:t>2.4) Pump the chamber until required</w:t>
      </w:r>
      <w:r w:rsidRPr="00587BE3">
        <w:rPr>
          <w:rFonts w:cs="Arial" w:hint="eastAsia"/>
          <w:color w:val="auto"/>
          <w:highlight w:val="yellow"/>
          <w:lang w:eastAsia="zh-CN"/>
        </w:rPr>
        <w:t xml:space="preserve"> </w:t>
      </w:r>
      <w:r w:rsidRPr="00587BE3">
        <w:rPr>
          <w:rFonts w:cs="Arial"/>
          <w:color w:val="auto"/>
          <w:highlight w:val="yellow"/>
          <w:lang w:eastAsia="zh-CN"/>
        </w:rPr>
        <w:t>vacuum</w:t>
      </w:r>
      <w:r w:rsidR="00142B02" w:rsidRPr="00587BE3">
        <w:rPr>
          <w:rFonts w:cs="Arial" w:hint="eastAsia"/>
          <w:color w:val="auto"/>
          <w:highlight w:val="yellow"/>
          <w:lang w:eastAsia="zh-CN"/>
        </w:rPr>
        <w:t xml:space="preserve"> (10</w:t>
      </w:r>
      <w:r w:rsidR="00142B02" w:rsidRPr="00587BE3">
        <w:rPr>
          <w:rFonts w:cs="Arial"/>
          <w:color w:val="auto"/>
          <w:highlight w:val="yellow"/>
          <w:vertAlign w:val="superscript"/>
          <w:lang w:eastAsia="zh-CN"/>
        </w:rPr>
        <w:softHyphen/>
      </w:r>
      <w:r w:rsidR="00142B02" w:rsidRPr="00587BE3">
        <w:rPr>
          <w:rFonts w:cs="Arial" w:hint="eastAsia"/>
          <w:color w:val="auto"/>
          <w:highlight w:val="yellow"/>
          <w:vertAlign w:val="superscript"/>
          <w:lang w:eastAsia="zh-CN"/>
        </w:rPr>
        <w:t xml:space="preserve">-7 </w:t>
      </w:r>
      <w:proofErr w:type="spellStart"/>
      <w:r w:rsidR="00142B02" w:rsidRPr="00587BE3">
        <w:rPr>
          <w:rFonts w:cs="Arial" w:hint="eastAsia"/>
          <w:color w:val="auto"/>
          <w:highlight w:val="yellow"/>
          <w:lang w:eastAsia="zh-CN"/>
        </w:rPr>
        <w:t>Torr</w:t>
      </w:r>
      <w:proofErr w:type="spellEnd"/>
      <w:r w:rsidR="00142B02" w:rsidRPr="00587BE3">
        <w:rPr>
          <w:rFonts w:cs="Arial" w:hint="eastAsia"/>
          <w:color w:val="auto"/>
          <w:highlight w:val="yellow"/>
          <w:lang w:eastAsia="zh-CN"/>
        </w:rPr>
        <w:t>) is reached.</w:t>
      </w:r>
    </w:p>
    <w:p w14:paraId="16AB9058" w14:textId="77777777" w:rsidR="00865C62" w:rsidRPr="00587BE3" w:rsidRDefault="00865C62" w:rsidP="00596E12">
      <w:pPr>
        <w:pStyle w:val="NormalWeb"/>
        <w:spacing w:before="0" w:beforeAutospacing="0" w:after="0" w:afterAutospacing="0"/>
        <w:jc w:val="left"/>
        <w:rPr>
          <w:rFonts w:cs="Arial"/>
          <w:color w:val="auto"/>
          <w:highlight w:val="yellow"/>
          <w:lang w:eastAsia="zh-CN"/>
        </w:rPr>
      </w:pPr>
    </w:p>
    <w:p w14:paraId="337D3418" w14:textId="7525A2C6" w:rsidR="00865C62" w:rsidRDefault="001B3D56"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4.2.5) Start the deposition process</w:t>
      </w:r>
      <w:r w:rsidR="003338C4" w:rsidRPr="00587BE3">
        <w:rPr>
          <w:rFonts w:cs="Arial" w:hint="eastAsia"/>
          <w:color w:val="auto"/>
          <w:highlight w:val="yellow"/>
          <w:lang w:eastAsia="zh-CN"/>
        </w:rPr>
        <w:t>.</w:t>
      </w:r>
    </w:p>
    <w:p w14:paraId="65443F67" w14:textId="77777777" w:rsidR="00865C62" w:rsidRDefault="00865C62" w:rsidP="00596E12">
      <w:pPr>
        <w:pStyle w:val="NormalWeb"/>
        <w:spacing w:before="0" w:beforeAutospacing="0" w:after="0" w:afterAutospacing="0"/>
        <w:jc w:val="left"/>
        <w:rPr>
          <w:rFonts w:cs="Arial"/>
          <w:color w:val="auto"/>
          <w:lang w:eastAsia="zh-CN"/>
        </w:rPr>
      </w:pPr>
    </w:p>
    <w:p w14:paraId="111745F0" w14:textId="1DA40217" w:rsidR="00865C62" w:rsidRDefault="00865C62"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4.2.6) Take </w:t>
      </w:r>
      <w:r w:rsidR="006F6B9C">
        <w:rPr>
          <w:rFonts w:cs="Arial" w:hint="eastAsia"/>
          <w:color w:val="auto"/>
          <w:lang w:eastAsia="zh-CN"/>
        </w:rPr>
        <w:t xml:space="preserve">the </w:t>
      </w:r>
      <w:r w:rsidR="001C4442">
        <w:rPr>
          <w:rFonts w:cs="Arial" w:hint="eastAsia"/>
          <w:color w:val="auto"/>
          <w:lang w:eastAsia="zh-CN"/>
        </w:rPr>
        <w:t>sample out after the deposition finishes.</w:t>
      </w:r>
    </w:p>
    <w:p w14:paraId="6967F721" w14:textId="77777777" w:rsidR="00C75736" w:rsidRPr="00AF273E" w:rsidRDefault="00C75736" w:rsidP="00596E12">
      <w:pPr>
        <w:pStyle w:val="NormalWeb"/>
        <w:spacing w:before="0" w:beforeAutospacing="0" w:after="0" w:afterAutospacing="0"/>
        <w:jc w:val="left"/>
        <w:rPr>
          <w:rFonts w:cs="Arial"/>
          <w:color w:val="auto"/>
          <w:lang w:eastAsia="zh-CN"/>
        </w:rPr>
      </w:pPr>
    </w:p>
    <w:p w14:paraId="5480A147" w14:textId="2524D756" w:rsidR="00C75736" w:rsidRPr="00587BE3" w:rsidRDefault="00C75736"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4.3) </w:t>
      </w:r>
      <w:r w:rsidR="00090FC9" w:rsidRPr="00587BE3">
        <w:rPr>
          <w:rFonts w:cs="Arial" w:hint="eastAsia"/>
          <w:color w:val="auto"/>
          <w:highlight w:val="yellow"/>
          <w:lang w:eastAsia="zh-CN"/>
        </w:rPr>
        <w:t>Cr lift-off</w:t>
      </w:r>
      <w:r w:rsidR="00AF273E" w:rsidRPr="00587BE3">
        <w:rPr>
          <w:rFonts w:cs="Arial" w:hint="eastAsia"/>
          <w:color w:val="auto"/>
          <w:highlight w:val="yellow"/>
          <w:lang w:eastAsia="zh-CN"/>
        </w:rPr>
        <w:t xml:space="preserve"> procedure</w:t>
      </w:r>
    </w:p>
    <w:p w14:paraId="68A116AC" w14:textId="77777777" w:rsidR="005E29B3" w:rsidRPr="00587BE3" w:rsidRDefault="005E29B3" w:rsidP="00596E12">
      <w:pPr>
        <w:pStyle w:val="NormalWeb"/>
        <w:spacing w:before="0" w:beforeAutospacing="0" w:after="0" w:afterAutospacing="0"/>
        <w:jc w:val="left"/>
        <w:rPr>
          <w:rFonts w:cs="Arial"/>
          <w:color w:val="auto"/>
          <w:highlight w:val="yellow"/>
          <w:lang w:eastAsia="zh-CN"/>
        </w:rPr>
      </w:pPr>
    </w:p>
    <w:p w14:paraId="06EFA4D9" w14:textId="4834FC72" w:rsidR="005E29B3" w:rsidRPr="00587BE3" w:rsidRDefault="00CA079C"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4.3.1) Im</w:t>
      </w:r>
      <w:r w:rsidR="00BC1A63" w:rsidRPr="00587BE3">
        <w:rPr>
          <w:rFonts w:cs="Arial" w:hint="eastAsia"/>
          <w:color w:val="auto"/>
          <w:highlight w:val="yellow"/>
          <w:lang w:eastAsia="zh-CN"/>
        </w:rPr>
        <w:t xml:space="preserve">merse the sample in acetone with </w:t>
      </w:r>
      <w:r w:rsidR="00591ABA" w:rsidRPr="00587BE3">
        <w:rPr>
          <w:rFonts w:cs="Arial"/>
          <w:color w:val="auto"/>
          <w:highlight w:val="yellow"/>
          <w:lang w:eastAsia="zh-CN"/>
        </w:rPr>
        <w:t>ultrasonic</w:t>
      </w:r>
      <w:r w:rsidR="00BC1A63" w:rsidRPr="00587BE3">
        <w:rPr>
          <w:rFonts w:cs="Arial" w:hint="eastAsia"/>
          <w:color w:val="auto"/>
          <w:highlight w:val="yellow"/>
          <w:lang w:eastAsia="zh-CN"/>
        </w:rPr>
        <w:t xml:space="preserve"> agitation for 5</w:t>
      </w:r>
      <w:r w:rsidR="00271707" w:rsidRPr="00587BE3">
        <w:rPr>
          <w:rFonts w:cs="Arial" w:hint="eastAsia"/>
          <w:color w:val="auto"/>
          <w:highlight w:val="yellow"/>
          <w:lang w:eastAsia="zh-CN"/>
        </w:rPr>
        <w:t xml:space="preserve"> min</w:t>
      </w:r>
      <w:r w:rsidR="00591ABA" w:rsidRPr="00587BE3">
        <w:rPr>
          <w:rFonts w:cs="Arial" w:hint="eastAsia"/>
          <w:color w:val="auto"/>
          <w:highlight w:val="yellow"/>
          <w:lang w:eastAsia="zh-CN"/>
        </w:rPr>
        <w:t>.</w:t>
      </w:r>
    </w:p>
    <w:p w14:paraId="0C8421E9" w14:textId="77777777" w:rsidR="00BC1A63" w:rsidRPr="00587BE3" w:rsidRDefault="00BC1A63" w:rsidP="00596E12">
      <w:pPr>
        <w:pStyle w:val="NormalWeb"/>
        <w:spacing w:before="0" w:beforeAutospacing="0" w:after="0" w:afterAutospacing="0"/>
        <w:jc w:val="left"/>
        <w:rPr>
          <w:rFonts w:cs="Arial"/>
          <w:color w:val="auto"/>
          <w:highlight w:val="yellow"/>
          <w:lang w:eastAsia="zh-CN"/>
        </w:rPr>
      </w:pPr>
    </w:p>
    <w:p w14:paraId="0AECF172" w14:textId="4C59F097" w:rsidR="00BC1A63" w:rsidRDefault="00BC1A63"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4.3.2) </w:t>
      </w:r>
      <w:r w:rsidR="007855A4" w:rsidRPr="00587BE3">
        <w:rPr>
          <w:rFonts w:cs="Arial" w:hint="eastAsia"/>
          <w:color w:val="auto"/>
          <w:highlight w:val="yellow"/>
          <w:lang w:eastAsia="zh-CN"/>
        </w:rPr>
        <w:t xml:space="preserve">Clean the sample </w:t>
      </w:r>
      <w:r w:rsidR="002B2DED" w:rsidRPr="00587BE3">
        <w:rPr>
          <w:rFonts w:cs="Arial" w:hint="eastAsia"/>
          <w:color w:val="auto"/>
          <w:highlight w:val="yellow"/>
          <w:lang w:eastAsia="zh-CN"/>
        </w:rPr>
        <w:t xml:space="preserve">by rinsing </w:t>
      </w:r>
      <w:r w:rsidR="007855A4" w:rsidRPr="00587BE3">
        <w:rPr>
          <w:rFonts w:cs="Arial" w:hint="eastAsia"/>
          <w:color w:val="auto"/>
          <w:highlight w:val="yellow"/>
          <w:lang w:eastAsia="zh-CN"/>
        </w:rPr>
        <w:t xml:space="preserve">with acetone, </w:t>
      </w:r>
      <w:r w:rsidR="007855A4" w:rsidRPr="00587BE3">
        <w:rPr>
          <w:rFonts w:cs="Arial"/>
          <w:color w:val="auto"/>
          <w:highlight w:val="yellow"/>
          <w:lang w:eastAsia="zh-CN"/>
        </w:rPr>
        <w:t>methanol</w:t>
      </w:r>
      <w:r w:rsidR="007855A4" w:rsidRPr="00587BE3">
        <w:rPr>
          <w:rFonts w:cs="Arial" w:hint="eastAsia"/>
          <w:color w:val="auto"/>
          <w:highlight w:val="yellow"/>
          <w:lang w:eastAsia="zh-CN"/>
        </w:rPr>
        <w:t xml:space="preserve"> and isopropanol.</w:t>
      </w:r>
    </w:p>
    <w:p w14:paraId="429C6157" w14:textId="77777777" w:rsidR="007855A4" w:rsidRDefault="007855A4" w:rsidP="00596E12">
      <w:pPr>
        <w:pStyle w:val="NormalWeb"/>
        <w:spacing w:before="0" w:beforeAutospacing="0" w:after="0" w:afterAutospacing="0"/>
        <w:jc w:val="left"/>
        <w:rPr>
          <w:rFonts w:cs="Arial"/>
          <w:color w:val="auto"/>
          <w:lang w:eastAsia="zh-CN"/>
        </w:rPr>
      </w:pPr>
    </w:p>
    <w:p w14:paraId="6BC1B9E4" w14:textId="402495FC" w:rsidR="007855A4" w:rsidRDefault="0024222C" w:rsidP="00596E12">
      <w:pPr>
        <w:pStyle w:val="NormalWeb"/>
        <w:spacing w:before="0" w:beforeAutospacing="0" w:after="0" w:afterAutospacing="0"/>
        <w:jc w:val="left"/>
        <w:rPr>
          <w:rFonts w:cs="Arial"/>
          <w:color w:val="auto"/>
          <w:lang w:eastAsia="zh-CN"/>
        </w:rPr>
      </w:pPr>
      <w:r>
        <w:rPr>
          <w:rFonts w:cs="Arial"/>
          <w:color w:val="auto"/>
          <w:lang w:eastAsia="zh-CN"/>
        </w:rPr>
        <w:lastRenderedPageBreak/>
        <w:t xml:space="preserve">Note: </w:t>
      </w:r>
      <w:r w:rsidR="007855A4">
        <w:rPr>
          <w:rFonts w:cs="Arial" w:hint="eastAsia"/>
          <w:color w:val="auto"/>
          <w:lang w:eastAsia="zh-CN"/>
        </w:rPr>
        <w:t xml:space="preserve">The Cr </w:t>
      </w:r>
      <w:r w:rsidR="007855A4">
        <w:rPr>
          <w:rFonts w:cs="Arial"/>
          <w:color w:val="auto"/>
          <w:lang w:eastAsia="zh-CN"/>
        </w:rPr>
        <w:t>evaporated</w:t>
      </w:r>
      <w:r w:rsidR="007855A4">
        <w:rPr>
          <w:rFonts w:cs="Arial" w:hint="eastAsia"/>
          <w:color w:val="auto"/>
          <w:lang w:eastAsia="zh-CN"/>
        </w:rPr>
        <w:t xml:space="preserve"> on the resist will be lifted off and a Cr mask for substrate etching is formed.</w:t>
      </w:r>
    </w:p>
    <w:p w14:paraId="548BD2AB" w14:textId="77777777" w:rsidR="007E24B2" w:rsidRDefault="007E24B2" w:rsidP="00596E12">
      <w:pPr>
        <w:pStyle w:val="NormalWeb"/>
        <w:spacing w:before="0" w:beforeAutospacing="0" w:after="0" w:afterAutospacing="0"/>
        <w:jc w:val="left"/>
        <w:rPr>
          <w:rFonts w:cs="Arial"/>
          <w:color w:val="auto"/>
          <w:lang w:eastAsia="zh-CN"/>
        </w:rPr>
      </w:pPr>
    </w:p>
    <w:p w14:paraId="5D364180" w14:textId="0F6D16B5" w:rsidR="007E24B2" w:rsidRDefault="00B2362C" w:rsidP="00596E12">
      <w:pPr>
        <w:pStyle w:val="NormalWeb"/>
        <w:spacing w:before="0" w:beforeAutospacing="0" w:after="0" w:afterAutospacing="0"/>
        <w:jc w:val="left"/>
        <w:rPr>
          <w:rFonts w:cs="Arial"/>
          <w:b/>
          <w:color w:val="auto"/>
          <w:lang w:eastAsia="zh-CN"/>
        </w:rPr>
      </w:pPr>
      <w:r>
        <w:rPr>
          <w:rFonts w:cs="Arial" w:hint="eastAsia"/>
          <w:b/>
          <w:color w:val="auto"/>
          <w:lang w:eastAsia="zh-CN"/>
        </w:rPr>
        <w:t>5</w:t>
      </w:r>
      <w:r w:rsidR="007E24B2" w:rsidRPr="007E24B2">
        <w:rPr>
          <w:rFonts w:cs="Arial" w:hint="eastAsia"/>
          <w:b/>
          <w:color w:val="auto"/>
          <w:lang w:eastAsia="zh-CN"/>
        </w:rPr>
        <w:t xml:space="preserve">. </w:t>
      </w:r>
      <w:del w:id="24" w:author="Author" w:date="2015-02-10T13:30:00Z">
        <w:r w:rsidR="00464363">
          <w:rPr>
            <w:rFonts w:cs="Arial" w:hint="eastAsia"/>
            <w:b/>
            <w:color w:val="auto"/>
            <w:lang w:eastAsia="zh-CN"/>
          </w:rPr>
          <w:delText>High contrast grating etching</w:delText>
        </w:r>
      </w:del>
      <w:ins w:id="25" w:author="Author" w:date="2015-02-10T13:30:00Z">
        <w:r w:rsidR="007E24B2" w:rsidRPr="007E24B2">
          <w:rPr>
            <w:rFonts w:cs="Arial" w:hint="eastAsia"/>
            <w:b/>
            <w:color w:val="auto"/>
            <w:lang w:eastAsia="zh-CN"/>
          </w:rPr>
          <w:t>TiO</w:t>
        </w:r>
        <w:r w:rsidR="007E24B2" w:rsidRPr="007E24B2">
          <w:rPr>
            <w:rFonts w:cs="Arial" w:hint="eastAsia"/>
            <w:b/>
            <w:color w:val="auto"/>
            <w:vertAlign w:val="subscript"/>
            <w:lang w:eastAsia="zh-CN"/>
          </w:rPr>
          <w:t xml:space="preserve">2 </w:t>
        </w:r>
        <w:r w:rsidR="007E24B2" w:rsidRPr="007E24B2">
          <w:rPr>
            <w:rFonts w:cs="Arial" w:hint="eastAsia"/>
            <w:b/>
            <w:color w:val="auto"/>
            <w:lang w:eastAsia="zh-CN"/>
          </w:rPr>
          <w:t>deposition</w:t>
        </w:r>
      </w:ins>
    </w:p>
    <w:p w14:paraId="3691D9AB" w14:textId="77777777" w:rsidR="007E24B2" w:rsidRDefault="007E24B2" w:rsidP="00596E12">
      <w:pPr>
        <w:pStyle w:val="NormalWeb"/>
        <w:spacing w:before="0" w:beforeAutospacing="0" w:after="0" w:afterAutospacing="0"/>
        <w:jc w:val="left"/>
        <w:rPr>
          <w:rFonts w:cs="Arial"/>
          <w:b/>
          <w:color w:val="auto"/>
          <w:lang w:eastAsia="zh-CN"/>
        </w:rPr>
      </w:pPr>
    </w:p>
    <w:p w14:paraId="2CB3B453" w14:textId="670CD739" w:rsidR="00B72AFC" w:rsidRPr="00B72AFC" w:rsidRDefault="004D739B" w:rsidP="00596E12">
      <w:pPr>
        <w:pStyle w:val="NormalWeb"/>
        <w:spacing w:before="0" w:beforeAutospacing="0" w:after="0" w:afterAutospacing="0"/>
        <w:jc w:val="left"/>
        <w:rPr>
          <w:ins w:id="26" w:author="Author" w:date="2015-02-10T13:30:00Z"/>
          <w:rFonts w:cs="Arial"/>
          <w:color w:val="auto"/>
          <w:lang w:eastAsia="zh-CN"/>
        </w:rPr>
      </w:pPr>
      <w:del w:id="27" w:author="Author" w:date="2015-02-10T13:30:00Z">
        <w:r>
          <w:rPr>
            <w:rFonts w:cs="Arial" w:hint="eastAsia"/>
            <w:color w:val="auto"/>
            <w:lang w:eastAsia="zh-CN"/>
          </w:rPr>
          <w:delText>5</w:delText>
        </w:r>
      </w:del>
      <w:ins w:id="28" w:author="Author" w:date="2015-02-10T13:30:00Z">
        <w:r w:rsidR="00B72AFC" w:rsidRPr="00B72AFC">
          <w:rPr>
            <w:rFonts w:cs="Arial" w:hint="eastAsia"/>
            <w:color w:val="auto"/>
            <w:lang w:eastAsia="zh-CN"/>
          </w:rPr>
          <w:t>5.1) Load sample</w:t>
        </w:r>
      </w:ins>
    </w:p>
    <w:p w14:paraId="2B57DAA2" w14:textId="77777777" w:rsidR="00B72AFC" w:rsidRDefault="00B72AFC" w:rsidP="00596E12">
      <w:pPr>
        <w:pStyle w:val="NormalWeb"/>
        <w:spacing w:before="0" w:beforeAutospacing="0" w:after="0" w:afterAutospacing="0"/>
        <w:jc w:val="left"/>
        <w:rPr>
          <w:ins w:id="29" w:author="Author" w:date="2015-02-10T13:30:00Z"/>
          <w:rFonts w:cs="Arial"/>
          <w:b/>
          <w:color w:val="auto"/>
          <w:lang w:eastAsia="zh-CN"/>
        </w:rPr>
      </w:pPr>
    </w:p>
    <w:p w14:paraId="4CC28250" w14:textId="6897EF6C" w:rsidR="007E24B2" w:rsidRDefault="00B72AFC" w:rsidP="00596E12">
      <w:pPr>
        <w:pStyle w:val="NormalWeb"/>
        <w:spacing w:before="0" w:beforeAutospacing="0" w:after="0" w:afterAutospacing="0"/>
        <w:jc w:val="left"/>
        <w:rPr>
          <w:ins w:id="30" w:author="Author" w:date="2015-02-10T13:30:00Z"/>
          <w:rFonts w:cs="Arial"/>
          <w:color w:val="auto"/>
          <w:lang w:eastAsia="zh-CN"/>
        </w:rPr>
      </w:pPr>
      <w:ins w:id="31" w:author="Author" w:date="2015-02-10T13:30:00Z">
        <w:r>
          <w:rPr>
            <w:rFonts w:cs="Arial" w:hint="eastAsia"/>
            <w:color w:val="auto"/>
            <w:lang w:eastAsia="zh-CN"/>
          </w:rPr>
          <w:t>5.2</w:t>
        </w:r>
        <w:r w:rsidR="00B2362C" w:rsidRPr="00B2362C">
          <w:rPr>
            <w:rFonts w:cs="Arial" w:hint="eastAsia"/>
            <w:color w:val="auto"/>
            <w:lang w:eastAsia="zh-CN"/>
          </w:rPr>
          <w:t>)</w:t>
        </w:r>
        <w:r w:rsidR="00B2362C">
          <w:rPr>
            <w:rFonts w:cs="Arial" w:hint="eastAsia"/>
            <w:color w:val="auto"/>
            <w:lang w:eastAsia="zh-CN"/>
          </w:rPr>
          <w:t xml:space="preserve"> </w:t>
        </w:r>
        <w:proofErr w:type="gramStart"/>
        <w:r>
          <w:rPr>
            <w:rFonts w:cs="Arial" w:hint="eastAsia"/>
            <w:color w:val="auto"/>
            <w:lang w:eastAsia="zh-CN"/>
          </w:rPr>
          <w:t>Set</w:t>
        </w:r>
        <w:proofErr w:type="gramEnd"/>
        <w:r>
          <w:rPr>
            <w:rFonts w:cs="Arial" w:hint="eastAsia"/>
            <w:color w:val="auto"/>
            <w:lang w:eastAsia="zh-CN"/>
          </w:rPr>
          <w:t xml:space="preserve"> the parameters for the direct current magnetron sputtering </w:t>
        </w:r>
        <w:r>
          <w:rPr>
            <w:rFonts w:cs="Arial"/>
            <w:color w:val="auto"/>
            <w:lang w:eastAsia="zh-CN"/>
          </w:rPr>
          <w:t>machine</w:t>
        </w:r>
      </w:ins>
    </w:p>
    <w:p w14:paraId="30EE67EC" w14:textId="77777777" w:rsidR="00B72AFC" w:rsidRDefault="00B72AFC" w:rsidP="00596E12">
      <w:pPr>
        <w:pStyle w:val="NormalWeb"/>
        <w:spacing w:before="0" w:beforeAutospacing="0" w:after="0" w:afterAutospacing="0"/>
        <w:jc w:val="left"/>
        <w:rPr>
          <w:ins w:id="32" w:author="Author" w:date="2015-02-10T13:30:00Z"/>
          <w:rFonts w:cs="Arial"/>
          <w:color w:val="auto"/>
          <w:lang w:eastAsia="zh-CN"/>
        </w:rPr>
      </w:pPr>
    </w:p>
    <w:p w14:paraId="60959131" w14:textId="593C42A0" w:rsidR="00B72AFC" w:rsidRDefault="00B72AFC" w:rsidP="00596E12">
      <w:pPr>
        <w:pStyle w:val="NormalWeb"/>
        <w:spacing w:before="0" w:beforeAutospacing="0" w:after="0" w:afterAutospacing="0"/>
        <w:jc w:val="left"/>
        <w:rPr>
          <w:ins w:id="33" w:author="Author" w:date="2015-02-10T13:30:00Z"/>
          <w:rFonts w:cs="Arial"/>
          <w:color w:val="auto"/>
          <w:lang w:eastAsia="zh-CN"/>
        </w:rPr>
      </w:pPr>
      <w:ins w:id="34" w:author="Author" w:date="2015-02-10T13:30:00Z">
        <w:r>
          <w:rPr>
            <w:rFonts w:cs="Arial" w:hint="eastAsia"/>
            <w:color w:val="auto"/>
            <w:lang w:eastAsia="zh-CN"/>
          </w:rPr>
          <w:t xml:space="preserve">5.1.1) </w:t>
        </w:r>
        <w:r w:rsidR="00A803DE">
          <w:rPr>
            <w:rFonts w:cs="Arial" w:hint="eastAsia"/>
            <w:color w:val="auto"/>
            <w:lang w:eastAsia="zh-CN"/>
          </w:rPr>
          <w:t xml:space="preserve">Chamber pressure: 1.5 </w:t>
        </w:r>
        <w:proofErr w:type="spellStart"/>
        <w:r w:rsidR="00A803DE">
          <w:rPr>
            <w:rFonts w:cs="Arial" w:hint="eastAsia"/>
            <w:color w:val="auto"/>
            <w:lang w:eastAsia="zh-CN"/>
          </w:rPr>
          <w:t>mTorr</w:t>
        </w:r>
        <w:proofErr w:type="spellEnd"/>
        <w:r w:rsidR="00A803DE">
          <w:rPr>
            <w:rFonts w:cs="Arial" w:hint="eastAsia"/>
            <w:color w:val="auto"/>
            <w:lang w:eastAsia="zh-CN"/>
          </w:rPr>
          <w:t xml:space="preserve">, </w:t>
        </w:r>
        <w:proofErr w:type="spellStart"/>
        <w:r w:rsidR="00A803DE">
          <w:rPr>
            <w:rFonts w:cs="Arial" w:hint="eastAsia"/>
            <w:color w:val="auto"/>
            <w:lang w:eastAsia="zh-CN"/>
          </w:rPr>
          <w:t>Ar</w:t>
        </w:r>
        <w:proofErr w:type="spellEnd"/>
        <w:r w:rsidR="00A803DE">
          <w:rPr>
            <w:rFonts w:cs="Arial" w:hint="eastAsia"/>
            <w:color w:val="auto"/>
            <w:lang w:eastAsia="zh-CN"/>
          </w:rPr>
          <w:t xml:space="preserve"> flow: 100 SCCM,</w:t>
        </w:r>
        <w:r>
          <w:rPr>
            <w:rFonts w:cs="Arial" w:hint="eastAsia"/>
            <w:color w:val="auto"/>
            <w:lang w:eastAsia="zh-CN"/>
          </w:rPr>
          <w:t xml:space="preserve"> Sputtering power: 130 W</w:t>
        </w:r>
      </w:ins>
    </w:p>
    <w:p w14:paraId="1EA5FEEA" w14:textId="77777777" w:rsidR="00B72AFC" w:rsidRDefault="00B72AFC" w:rsidP="00596E12">
      <w:pPr>
        <w:pStyle w:val="NormalWeb"/>
        <w:spacing w:before="0" w:beforeAutospacing="0" w:after="0" w:afterAutospacing="0"/>
        <w:jc w:val="left"/>
        <w:rPr>
          <w:ins w:id="35" w:author="Author" w:date="2015-02-10T13:30:00Z"/>
          <w:rFonts w:cs="Arial"/>
          <w:color w:val="auto"/>
          <w:lang w:eastAsia="zh-CN"/>
        </w:rPr>
      </w:pPr>
    </w:p>
    <w:p w14:paraId="1CB0E112" w14:textId="590F869E" w:rsidR="00B72AFC" w:rsidRDefault="00B72AFC" w:rsidP="00596E12">
      <w:pPr>
        <w:pStyle w:val="NormalWeb"/>
        <w:spacing w:before="0" w:beforeAutospacing="0" w:after="0" w:afterAutospacing="0"/>
        <w:jc w:val="left"/>
        <w:rPr>
          <w:ins w:id="36" w:author="Author" w:date="2015-02-10T13:30:00Z"/>
          <w:rFonts w:cs="Arial"/>
          <w:color w:val="auto"/>
          <w:lang w:eastAsia="zh-CN"/>
        </w:rPr>
      </w:pPr>
      <w:ins w:id="37" w:author="Author" w:date="2015-02-10T13:30:00Z">
        <w:r>
          <w:rPr>
            <w:rFonts w:cs="Arial" w:hint="eastAsia"/>
            <w:color w:val="auto"/>
            <w:lang w:eastAsia="zh-CN"/>
          </w:rPr>
          <w:t xml:space="preserve">5.1.2) Temperature: 27 </w:t>
        </w:r>
        <w:r>
          <w:rPr>
            <w:rFonts w:cs="Arial"/>
            <w:color w:val="auto"/>
            <w:lang w:eastAsia="zh-CN"/>
          </w:rPr>
          <w:t>°</w:t>
        </w:r>
        <w:r w:rsidR="00A803DE">
          <w:rPr>
            <w:rFonts w:cs="Arial" w:hint="eastAsia"/>
            <w:color w:val="auto"/>
            <w:lang w:eastAsia="zh-CN"/>
          </w:rPr>
          <w:t>C, Stage rotation speed: 20 rpm</w:t>
        </w:r>
      </w:ins>
    </w:p>
    <w:p w14:paraId="687D204D" w14:textId="77777777" w:rsidR="00B531A9" w:rsidRDefault="00B531A9" w:rsidP="00596E12">
      <w:pPr>
        <w:pStyle w:val="NormalWeb"/>
        <w:spacing w:before="0" w:beforeAutospacing="0" w:after="0" w:afterAutospacing="0"/>
        <w:jc w:val="left"/>
        <w:rPr>
          <w:ins w:id="38" w:author="Author" w:date="2015-02-10T13:30:00Z"/>
          <w:rFonts w:cs="Arial"/>
          <w:color w:val="auto"/>
          <w:lang w:eastAsia="zh-CN"/>
        </w:rPr>
      </w:pPr>
    </w:p>
    <w:p w14:paraId="5DC5BF34" w14:textId="4B70CD97" w:rsidR="00B531A9" w:rsidRDefault="00B531A9" w:rsidP="00596E12">
      <w:pPr>
        <w:pStyle w:val="NormalWeb"/>
        <w:spacing w:before="0" w:beforeAutospacing="0" w:after="0" w:afterAutospacing="0"/>
        <w:jc w:val="left"/>
        <w:rPr>
          <w:ins w:id="39" w:author="Author" w:date="2015-02-10T13:30:00Z"/>
          <w:rFonts w:cs="Arial"/>
          <w:color w:val="auto"/>
          <w:lang w:eastAsia="zh-CN"/>
        </w:rPr>
      </w:pPr>
      <w:ins w:id="40" w:author="Author" w:date="2015-02-10T13:30:00Z">
        <w:r>
          <w:rPr>
            <w:rFonts w:cs="Arial" w:hint="eastAsia"/>
            <w:color w:val="auto"/>
            <w:lang w:eastAsia="zh-CN"/>
          </w:rPr>
          <w:t>5.3) Start the sputter process and stop at desired thickness</w:t>
        </w:r>
      </w:ins>
    </w:p>
    <w:p w14:paraId="4CB15E05" w14:textId="77777777" w:rsidR="00B531A9" w:rsidRDefault="00B531A9" w:rsidP="00596E12">
      <w:pPr>
        <w:pStyle w:val="NormalWeb"/>
        <w:spacing w:before="0" w:beforeAutospacing="0" w:after="0" w:afterAutospacing="0"/>
        <w:jc w:val="left"/>
        <w:rPr>
          <w:ins w:id="41" w:author="Author" w:date="2015-02-10T13:30:00Z"/>
          <w:rFonts w:cs="Arial"/>
          <w:color w:val="auto"/>
          <w:lang w:eastAsia="zh-CN"/>
        </w:rPr>
      </w:pPr>
    </w:p>
    <w:p w14:paraId="3ACF67F8" w14:textId="24453AC3" w:rsidR="00B531A9" w:rsidRPr="00B2362C" w:rsidRDefault="00B531A9" w:rsidP="00596E12">
      <w:pPr>
        <w:pStyle w:val="NormalWeb"/>
        <w:spacing w:before="0" w:beforeAutospacing="0" w:after="0" w:afterAutospacing="0"/>
        <w:jc w:val="left"/>
        <w:rPr>
          <w:ins w:id="42" w:author="Author" w:date="2015-02-10T13:30:00Z"/>
          <w:rFonts w:cs="Arial"/>
          <w:color w:val="auto"/>
          <w:lang w:eastAsia="zh-CN"/>
        </w:rPr>
      </w:pPr>
      <w:ins w:id="43" w:author="Author" w:date="2015-02-10T13:30:00Z">
        <w:r>
          <w:rPr>
            <w:rFonts w:cs="Arial" w:hint="eastAsia"/>
            <w:color w:val="auto"/>
            <w:lang w:eastAsia="zh-CN"/>
          </w:rPr>
          <w:t xml:space="preserve">5.4) </w:t>
        </w:r>
        <w:r w:rsidR="00C80E5B">
          <w:rPr>
            <w:rFonts w:cs="Arial" w:hint="eastAsia"/>
            <w:color w:val="auto"/>
            <w:lang w:eastAsia="zh-CN"/>
          </w:rPr>
          <w:t>Take the sample out and a</w:t>
        </w:r>
        <w:r>
          <w:rPr>
            <w:rFonts w:cs="Arial" w:hint="eastAsia"/>
            <w:color w:val="auto"/>
            <w:lang w:eastAsia="zh-CN"/>
          </w:rPr>
          <w:t xml:space="preserve">nneal </w:t>
        </w:r>
        <w:r w:rsidR="00C80E5B">
          <w:rPr>
            <w:rFonts w:cs="Arial" w:hint="eastAsia"/>
            <w:color w:val="auto"/>
            <w:lang w:eastAsia="zh-CN"/>
          </w:rPr>
          <w:t xml:space="preserve">the </w:t>
        </w:r>
        <w:r>
          <w:rPr>
            <w:rFonts w:cs="Arial" w:hint="eastAsia"/>
            <w:color w:val="auto"/>
            <w:lang w:eastAsia="zh-CN"/>
          </w:rPr>
          <w:t>TiO</w:t>
        </w:r>
        <w:r w:rsidRPr="00B531A9">
          <w:rPr>
            <w:rFonts w:cs="Arial" w:hint="eastAsia"/>
            <w:color w:val="auto"/>
            <w:vertAlign w:val="subscript"/>
            <w:lang w:eastAsia="zh-CN"/>
          </w:rPr>
          <w:t>2</w:t>
        </w:r>
        <w:r>
          <w:rPr>
            <w:rFonts w:cs="Arial" w:hint="eastAsia"/>
            <w:color w:val="auto"/>
            <w:lang w:eastAsia="zh-CN"/>
          </w:rPr>
          <w:t xml:space="preserve"> film in oxygen environment at 300 </w:t>
        </w:r>
        <w:r>
          <w:rPr>
            <w:rFonts w:cs="Arial"/>
            <w:color w:val="auto"/>
            <w:lang w:eastAsia="zh-CN"/>
          </w:rPr>
          <w:t>°</w:t>
        </w:r>
        <w:r>
          <w:rPr>
            <w:rFonts w:cs="Arial" w:hint="eastAsia"/>
            <w:color w:val="auto"/>
            <w:lang w:eastAsia="zh-CN"/>
          </w:rPr>
          <w:t>C for 3 hr.</w:t>
        </w:r>
      </w:ins>
    </w:p>
    <w:p w14:paraId="5C2F67AF" w14:textId="77777777" w:rsidR="007E24B2" w:rsidRPr="007E24B2" w:rsidRDefault="007E24B2" w:rsidP="00596E12">
      <w:pPr>
        <w:pStyle w:val="NormalWeb"/>
        <w:spacing w:before="0" w:beforeAutospacing="0" w:after="0" w:afterAutospacing="0"/>
        <w:jc w:val="left"/>
        <w:rPr>
          <w:ins w:id="44" w:author="Author" w:date="2015-02-10T13:30:00Z"/>
          <w:rFonts w:cs="Arial"/>
          <w:color w:val="auto"/>
          <w:lang w:eastAsia="zh-CN"/>
        </w:rPr>
      </w:pPr>
    </w:p>
    <w:p w14:paraId="2470FF4C" w14:textId="712AD915" w:rsidR="00464363" w:rsidRDefault="007E24B2" w:rsidP="00596E12">
      <w:pPr>
        <w:pStyle w:val="NormalWeb"/>
        <w:spacing w:before="0" w:beforeAutospacing="0" w:after="0" w:afterAutospacing="0"/>
        <w:jc w:val="left"/>
        <w:rPr>
          <w:ins w:id="45" w:author="Author" w:date="2015-02-10T13:30:00Z"/>
          <w:rFonts w:cs="Arial"/>
          <w:b/>
          <w:color w:val="auto"/>
          <w:lang w:eastAsia="zh-CN"/>
        </w:rPr>
      </w:pPr>
      <w:ins w:id="46" w:author="Author" w:date="2015-02-10T13:30:00Z">
        <w:r>
          <w:rPr>
            <w:rFonts w:cs="Arial" w:hint="eastAsia"/>
            <w:b/>
            <w:color w:val="auto"/>
            <w:lang w:eastAsia="zh-CN"/>
          </w:rPr>
          <w:t>6</w:t>
        </w:r>
        <w:r w:rsidR="00464363" w:rsidRPr="00EF6943">
          <w:rPr>
            <w:rFonts w:cs="Arial"/>
            <w:b/>
            <w:color w:val="auto"/>
          </w:rPr>
          <w:t xml:space="preserve">. </w:t>
        </w:r>
        <w:r w:rsidR="00464363">
          <w:rPr>
            <w:rFonts w:cs="Arial" w:hint="eastAsia"/>
            <w:b/>
            <w:color w:val="auto"/>
            <w:lang w:eastAsia="zh-CN"/>
          </w:rPr>
          <w:t>High contrast grating etching</w:t>
        </w:r>
      </w:ins>
    </w:p>
    <w:p w14:paraId="157B69F3" w14:textId="77777777" w:rsidR="00464363" w:rsidRDefault="00464363" w:rsidP="00596E12">
      <w:pPr>
        <w:pStyle w:val="NormalWeb"/>
        <w:spacing w:before="0" w:beforeAutospacing="0" w:after="0" w:afterAutospacing="0"/>
        <w:jc w:val="left"/>
        <w:rPr>
          <w:ins w:id="47" w:author="Author" w:date="2015-02-10T13:30:00Z"/>
          <w:rFonts w:cs="Arial"/>
          <w:b/>
          <w:color w:val="auto"/>
          <w:lang w:eastAsia="zh-CN"/>
        </w:rPr>
      </w:pPr>
    </w:p>
    <w:p w14:paraId="395C47D8" w14:textId="12123A1E" w:rsidR="004D739B" w:rsidRPr="004D739B" w:rsidRDefault="007E24B2" w:rsidP="00596E12">
      <w:pPr>
        <w:pStyle w:val="NormalWeb"/>
        <w:spacing w:before="0" w:beforeAutospacing="0" w:after="0" w:afterAutospacing="0"/>
        <w:jc w:val="left"/>
        <w:rPr>
          <w:rFonts w:cs="Arial"/>
          <w:color w:val="auto"/>
          <w:lang w:eastAsia="zh-CN"/>
        </w:rPr>
      </w:pPr>
      <w:ins w:id="48" w:author="Author" w:date="2015-02-10T13:30:00Z">
        <w:r>
          <w:rPr>
            <w:rFonts w:cs="Arial" w:hint="eastAsia"/>
            <w:color w:val="auto"/>
            <w:lang w:eastAsia="zh-CN"/>
          </w:rPr>
          <w:t>6</w:t>
        </w:r>
      </w:ins>
      <w:r w:rsidR="004D739B">
        <w:rPr>
          <w:rFonts w:cs="Arial" w:hint="eastAsia"/>
          <w:color w:val="auto"/>
          <w:lang w:eastAsia="zh-CN"/>
        </w:rPr>
        <w:t>.1)</w:t>
      </w:r>
      <w:r w:rsidR="007D5240">
        <w:rPr>
          <w:rFonts w:cs="Arial" w:hint="eastAsia"/>
          <w:color w:val="auto"/>
          <w:lang w:eastAsia="zh-CN"/>
        </w:rPr>
        <w:t xml:space="preserve"> Log in the</w:t>
      </w:r>
      <w:r w:rsidR="004D739B">
        <w:rPr>
          <w:rFonts w:cs="Arial" w:hint="eastAsia"/>
          <w:color w:val="auto"/>
          <w:lang w:eastAsia="zh-CN"/>
        </w:rPr>
        <w:t xml:space="preserve"> </w:t>
      </w:r>
      <w:r w:rsidR="007D5240">
        <w:rPr>
          <w:lang w:eastAsia="zh-CN"/>
        </w:rPr>
        <w:t>inductively coupled plasma (</w:t>
      </w:r>
      <w:r w:rsidR="007D5240">
        <w:rPr>
          <w:rFonts w:hint="eastAsia"/>
          <w:lang w:eastAsia="zh-CN"/>
        </w:rPr>
        <w:t>ICP</w:t>
      </w:r>
      <w:r w:rsidR="007D5240">
        <w:rPr>
          <w:lang w:eastAsia="zh-CN"/>
        </w:rPr>
        <w:t>) reactive ion etching (RIE)</w:t>
      </w:r>
      <w:r w:rsidR="007D5240">
        <w:rPr>
          <w:rFonts w:hint="eastAsia"/>
          <w:lang w:eastAsia="zh-CN"/>
        </w:rPr>
        <w:t xml:space="preserve"> </w:t>
      </w:r>
      <w:r w:rsidR="007D5240">
        <w:rPr>
          <w:lang w:eastAsia="zh-CN"/>
        </w:rPr>
        <w:t>machine</w:t>
      </w:r>
      <w:r w:rsidR="0024222C">
        <w:rPr>
          <w:lang w:eastAsia="zh-CN"/>
        </w:rPr>
        <w:t>.</w:t>
      </w:r>
      <w:r w:rsidR="007D5240">
        <w:rPr>
          <w:lang w:eastAsia="zh-CN"/>
        </w:rPr>
        <w:t xml:space="preserve"> </w:t>
      </w:r>
    </w:p>
    <w:p w14:paraId="54E571A9" w14:textId="77777777" w:rsidR="004D739B" w:rsidRDefault="004D739B" w:rsidP="00596E12">
      <w:pPr>
        <w:pStyle w:val="NormalWeb"/>
        <w:spacing w:before="0" w:beforeAutospacing="0" w:after="0" w:afterAutospacing="0"/>
        <w:jc w:val="left"/>
        <w:rPr>
          <w:rFonts w:cs="Arial"/>
          <w:b/>
          <w:color w:val="auto"/>
          <w:lang w:eastAsia="zh-CN"/>
        </w:rPr>
      </w:pPr>
    </w:p>
    <w:p w14:paraId="094DC4CF" w14:textId="72A98BC2" w:rsidR="00FA0EC4" w:rsidRDefault="004D739B" w:rsidP="00596E12">
      <w:pPr>
        <w:pStyle w:val="NormalWeb"/>
        <w:spacing w:before="0" w:beforeAutospacing="0" w:after="0" w:afterAutospacing="0"/>
        <w:jc w:val="left"/>
        <w:rPr>
          <w:rFonts w:cs="Arial"/>
          <w:color w:val="auto"/>
          <w:lang w:eastAsia="zh-CN"/>
        </w:rPr>
      </w:pPr>
      <w:del w:id="49" w:author="Author" w:date="2015-02-10T13:30:00Z">
        <w:r>
          <w:rPr>
            <w:rFonts w:cs="Arial" w:hint="eastAsia"/>
            <w:color w:val="auto"/>
            <w:lang w:eastAsia="zh-CN"/>
          </w:rPr>
          <w:delText>5</w:delText>
        </w:r>
      </w:del>
      <w:ins w:id="50" w:author="Author" w:date="2015-02-10T13:30:00Z">
        <w:r w:rsidR="007E24B2">
          <w:rPr>
            <w:rFonts w:cs="Arial" w:hint="eastAsia"/>
            <w:color w:val="auto"/>
            <w:lang w:eastAsia="zh-CN"/>
          </w:rPr>
          <w:t>6</w:t>
        </w:r>
      </w:ins>
      <w:r>
        <w:rPr>
          <w:rFonts w:cs="Arial" w:hint="eastAsia"/>
          <w:color w:val="auto"/>
          <w:lang w:eastAsia="zh-CN"/>
        </w:rPr>
        <w:t>.2</w:t>
      </w:r>
      <w:r w:rsidR="00FA0EC4">
        <w:rPr>
          <w:rFonts w:cs="Arial" w:hint="eastAsia"/>
          <w:color w:val="auto"/>
          <w:lang w:eastAsia="zh-CN"/>
        </w:rPr>
        <w:t>)</w:t>
      </w:r>
      <w:r w:rsidR="00F96813">
        <w:rPr>
          <w:rFonts w:cs="Arial" w:hint="eastAsia"/>
          <w:color w:val="auto"/>
          <w:lang w:eastAsia="zh-CN"/>
        </w:rPr>
        <w:t xml:space="preserve"> TiO</w:t>
      </w:r>
      <w:r w:rsidR="00F96813" w:rsidRPr="00F96813">
        <w:rPr>
          <w:rFonts w:cs="Arial" w:hint="eastAsia"/>
          <w:color w:val="auto"/>
          <w:vertAlign w:val="subscript"/>
          <w:lang w:eastAsia="zh-CN"/>
        </w:rPr>
        <w:t>2</w:t>
      </w:r>
      <w:r w:rsidR="00F96813">
        <w:rPr>
          <w:rFonts w:cs="Arial" w:hint="eastAsia"/>
          <w:color w:val="auto"/>
          <w:vertAlign w:val="subscript"/>
          <w:lang w:eastAsia="zh-CN"/>
        </w:rPr>
        <w:t xml:space="preserve"> </w:t>
      </w:r>
      <w:r w:rsidR="00F96813">
        <w:rPr>
          <w:rFonts w:cs="Arial" w:hint="eastAsia"/>
          <w:color w:val="auto"/>
          <w:lang w:eastAsia="zh-CN"/>
        </w:rPr>
        <w:t>etching</w:t>
      </w:r>
      <w:r w:rsidR="00794B76">
        <w:rPr>
          <w:rFonts w:cs="Arial" w:hint="eastAsia"/>
          <w:color w:val="auto"/>
          <w:lang w:eastAsia="zh-CN"/>
        </w:rPr>
        <w:t xml:space="preserve"> </w:t>
      </w:r>
    </w:p>
    <w:p w14:paraId="56A15703" w14:textId="77777777" w:rsidR="00F96813" w:rsidRPr="004D739B" w:rsidRDefault="00F96813" w:rsidP="00596E12">
      <w:pPr>
        <w:pStyle w:val="NormalWeb"/>
        <w:spacing w:before="0" w:beforeAutospacing="0" w:after="0" w:afterAutospacing="0"/>
        <w:jc w:val="left"/>
        <w:rPr>
          <w:rFonts w:cs="Arial"/>
          <w:color w:val="auto"/>
          <w:lang w:eastAsia="zh-CN"/>
        </w:rPr>
      </w:pPr>
    </w:p>
    <w:p w14:paraId="2AC8A50A" w14:textId="6D637A73" w:rsidR="002256D8" w:rsidRDefault="004D739B" w:rsidP="00596E12">
      <w:pPr>
        <w:pStyle w:val="NormalWeb"/>
        <w:spacing w:before="0" w:beforeAutospacing="0" w:after="0" w:afterAutospacing="0"/>
        <w:jc w:val="left"/>
        <w:rPr>
          <w:rFonts w:cs="Arial"/>
          <w:color w:val="auto"/>
          <w:lang w:eastAsia="zh-CN"/>
        </w:rPr>
      </w:pPr>
      <w:del w:id="51" w:author="Author" w:date="2015-02-10T13:30:00Z">
        <w:r>
          <w:rPr>
            <w:rFonts w:cs="Arial" w:hint="eastAsia"/>
            <w:color w:val="auto"/>
            <w:lang w:eastAsia="zh-CN"/>
          </w:rPr>
          <w:delText>5</w:delText>
        </w:r>
      </w:del>
      <w:ins w:id="52" w:author="Author" w:date="2015-02-10T13:30:00Z">
        <w:r w:rsidR="007E24B2">
          <w:rPr>
            <w:rFonts w:cs="Arial" w:hint="eastAsia"/>
            <w:color w:val="auto"/>
            <w:lang w:eastAsia="zh-CN"/>
          </w:rPr>
          <w:t>6</w:t>
        </w:r>
      </w:ins>
      <w:r>
        <w:rPr>
          <w:rFonts w:cs="Arial" w:hint="eastAsia"/>
          <w:color w:val="auto"/>
          <w:lang w:eastAsia="zh-CN"/>
        </w:rPr>
        <w:t>.2</w:t>
      </w:r>
      <w:r w:rsidR="001D05B7">
        <w:rPr>
          <w:rFonts w:cs="Arial" w:hint="eastAsia"/>
          <w:color w:val="auto"/>
          <w:lang w:eastAsia="zh-CN"/>
        </w:rPr>
        <w:t xml:space="preserve">.1) </w:t>
      </w:r>
      <w:r w:rsidR="002256D8">
        <w:rPr>
          <w:rFonts w:cs="Arial" w:hint="eastAsia"/>
          <w:color w:val="auto"/>
          <w:lang w:eastAsia="zh-CN"/>
        </w:rPr>
        <w:t>Load a blank 4-inch silicon wafer.</w:t>
      </w:r>
    </w:p>
    <w:p w14:paraId="5FE98F0C" w14:textId="77777777" w:rsidR="002256D8" w:rsidRPr="002256D8" w:rsidRDefault="002256D8" w:rsidP="00596E12">
      <w:pPr>
        <w:pStyle w:val="NormalWeb"/>
        <w:spacing w:before="0" w:beforeAutospacing="0" w:after="0" w:afterAutospacing="0"/>
        <w:jc w:val="left"/>
        <w:rPr>
          <w:rFonts w:cs="Arial"/>
          <w:color w:val="auto"/>
          <w:lang w:eastAsia="zh-CN"/>
        </w:rPr>
      </w:pPr>
    </w:p>
    <w:p w14:paraId="747FF842" w14:textId="1C5D7A0D" w:rsidR="00F96813" w:rsidRDefault="002256D8" w:rsidP="00596E12">
      <w:pPr>
        <w:pStyle w:val="NormalWeb"/>
        <w:spacing w:before="0" w:beforeAutospacing="0" w:after="0" w:afterAutospacing="0"/>
        <w:jc w:val="left"/>
        <w:rPr>
          <w:rFonts w:cs="Arial"/>
          <w:color w:val="auto"/>
          <w:lang w:eastAsia="zh-CN"/>
        </w:rPr>
      </w:pPr>
      <w:del w:id="53" w:author="Author" w:date="2015-02-10T13:30:00Z">
        <w:r>
          <w:rPr>
            <w:rFonts w:cs="Arial" w:hint="eastAsia"/>
            <w:color w:val="auto"/>
            <w:lang w:eastAsia="zh-CN"/>
          </w:rPr>
          <w:delText>5</w:delText>
        </w:r>
      </w:del>
      <w:ins w:id="54" w:author="Author" w:date="2015-02-10T13:30:00Z">
        <w:r w:rsidR="007E24B2">
          <w:rPr>
            <w:rFonts w:cs="Arial" w:hint="eastAsia"/>
            <w:color w:val="auto"/>
            <w:lang w:eastAsia="zh-CN"/>
          </w:rPr>
          <w:t>6</w:t>
        </w:r>
      </w:ins>
      <w:r>
        <w:rPr>
          <w:rFonts w:cs="Arial" w:hint="eastAsia"/>
          <w:color w:val="auto"/>
          <w:lang w:eastAsia="zh-CN"/>
        </w:rPr>
        <w:t xml:space="preserve">.2.2) </w:t>
      </w:r>
      <w:r w:rsidR="002C61E1">
        <w:rPr>
          <w:rFonts w:cs="Arial" w:hint="eastAsia"/>
          <w:color w:val="auto"/>
          <w:lang w:eastAsia="zh-CN"/>
        </w:rPr>
        <w:t>Start and r</w:t>
      </w:r>
      <w:r>
        <w:rPr>
          <w:rFonts w:cs="Arial" w:hint="eastAsia"/>
          <w:color w:val="auto"/>
          <w:lang w:eastAsia="zh-CN"/>
        </w:rPr>
        <w:t xml:space="preserve">un </w:t>
      </w:r>
      <w:r w:rsidR="00026793">
        <w:rPr>
          <w:rFonts w:cs="Arial" w:hint="eastAsia"/>
          <w:color w:val="auto"/>
          <w:lang w:eastAsia="zh-CN"/>
        </w:rPr>
        <w:t xml:space="preserve">the </w:t>
      </w:r>
      <w:r>
        <w:rPr>
          <w:rFonts w:cs="Arial" w:hint="eastAsia"/>
          <w:color w:val="auto"/>
          <w:lang w:eastAsia="zh-CN"/>
        </w:rPr>
        <w:t>clean recipe</w:t>
      </w:r>
      <w:r w:rsidR="00142B02">
        <w:rPr>
          <w:rFonts w:cs="Arial" w:hint="eastAsia"/>
          <w:color w:val="auto"/>
          <w:lang w:eastAsia="zh-CN"/>
        </w:rPr>
        <w:t xml:space="preserve"> (can be found in Table 1)</w:t>
      </w:r>
      <w:r>
        <w:rPr>
          <w:rFonts w:cs="Arial" w:hint="eastAsia"/>
          <w:color w:val="auto"/>
          <w:lang w:eastAsia="zh-CN"/>
        </w:rPr>
        <w:t xml:space="preserve"> for 10 min.</w:t>
      </w:r>
    </w:p>
    <w:p w14:paraId="4191F632" w14:textId="77777777" w:rsidR="002256D8" w:rsidRPr="002256D8" w:rsidRDefault="002256D8" w:rsidP="00596E12">
      <w:pPr>
        <w:pStyle w:val="NormalWeb"/>
        <w:spacing w:before="0" w:beforeAutospacing="0" w:after="0" w:afterAutospacing="0"/>
        <w:jc w:val="left"/>
        <w:rPr>
          <w:rFonts w:cs="Arial"/>
          <w:color w:val="auto"/>
          <w:lang w:eastAsia="zh-CN"/>
        </w:rPr>
      </w:pPr>
    </w:p>
    <w:p w14:paraId="179EA5BF" w14:textId="49200A55" w:rsidR="002256D8" w:rsidRDefault="002256D8" w:rsidP="00596E12">
      <w:pPr>
        <w:pStyle w:val="NormalWeb"/>
        <w:spacing w:before="0" w:beforeAutospacing="0" w:after="0" w:afterAutospacing="0"/>
        <w:jc w:val="left"/>
        <w:rPr>
          <w:rFonts w:cs="Arial"/>
          <w:color w:val="auto"/>
          <w:lang w:eastAsia="zh-CN"/>
        </w:rPr>
      </w:pPr>
      <w:del w:id="55" w:author="Author" w:date="2015-02-10T13:30:00Z">
        <w:r>
          <w:rPr>
            <w:rFonts w:cs="Arial" w:hint="eastAsia"/>
            <w:color w:val="auto"/>
            <w:lang w:eastAsia="zh-CN"/>
          </w:rPr>
          <w:delText>5</w:delText>
        </w:r>
      </w:del>
      <w:ins w:id="56" w:author="Author" w:date="2015-02-10T13:30:00Z">
        <w:r w:rsidR="007E24B2">
          <w:rPr>
            <w:rFonts w:cs="Arial" w:hint="eastAsia"/>
            <w:color w:val="auto"/>
            <w:lang w:eastAsia="zh-CN"/>
          </w:rPr>
          <w:t>6</w:t>
        </w:r>
      </w:ins>
      <w:r>
        <w:rPr>
          <w:rFonts w:cs="Arial" w:hint="eastAsia"/>
          <w:color w:val="auto"/>
          <w:lang w:eastAsia="zh-CN"/>
        </w:rPr>
        <w:t>.2.3) Unload load the blank wafer and load the sample with Cr mask.</w:t>
      </w:r>
    </w:p>
    <w:p w14:paraId="3C495219" w14:textId="77777777" w:rsidR="002256D8" w:rsidRDefault="002256D8" w:rsidP="00596E12">
      <w:pPr>
        <w:pStyle w:val="NormalWeb"/>
        <w:spacing w:before="0" w:beforeAutospacing="0" w:after="0" w:afterAutospacing="0"/>
        <w:jc w:val="left"/>
        <w:rPr>
          <w:rFonts w:cs="Arial"/>
          <w:color w:val="auto"/>
          <w:lang w:eastAsia="zh-CN"/>
        </w:rPr>
      </w:pPr>
    </w:p>
    <w:p w14:paraId="49D108F6" w14:textId="6D392EE6" w:rsidR="002256D8" w:rsidRPr="00587BE3" w:rsidRDefault="002256D8" w:rsidP="00596E12">
      <w:pPr>
        <w:pStyle w:val="NormalWeb"/>
        <w:spacing w:before="0" w:beforeAutospacing="0" w:after="0" w:afterAutospacing="0"/>
        <w:jc w:val="left"/>
        <w:rPr>
          <w:rFonts w:cs="Arial"/>
          <w:color w:val="auto"/>
          <w:highlight w:val="yellow"/>
          <w:lang w:eastAsia="zh-CN"/>
        </w:rPr>
      </w:pPr>
      <w:del w:id="57" w:author="Author" w:date="2015-02-10T13:30:00Z">
        <w:r w:rsidRPr="00587BE3">
          <w:rPr>
            <w:rFonts w:cs="Arial" w:hint="eastAsia"/>
            <w:color w:val="auto"/>
            <w:highlight w:val="yellow"/>
            <w:lang w:eastAsia="zh-CN"/>
          </w:rPr>
          <w:delText>5</w:delText>
        </w:r>
      </w:del>
      <w:ins w:id="58" w:author="Author" w:date="2015-02-10T13:30:00Z">
        <w:r w:rsidR="007E24B2">
          <w:rPr>
            <w:rFonts w:cs="Arial" w:hint="eastAsia"/>
            <w:color w:val="auto"/>
            <w:highlight w:val="yellow"/>
            <w:lang w:eastAsia="zh-CN"/>
          </w:rPr>
          <w:t>6</w:t>
        </w:r>
      </w:ins>
      <w:r w:rsidRPr="00587BE3">
        <w:rPr>
          <w:rFonts w:cs="Arial" w:hint="eastAsia"/>
          <w:color w:val="auto"/>
          <w:highlight w:val="yellow"/>
          <w:lang w:eastAsia="zh-CN"/>
        </w:rPr>
        <w:t xml:space="preserve">.2.4) </w:t>
      </w:r>
      <w:r w:rsidR="00794B76" w:rsidRPr="00587BE3">
        <w:rPr>
          <w:rFonts w:cs="Arial" w:hint="eastAsia"/>
          <w:color w:val="auto"/>
          <w:highlight w:val="yellow"/>
          <w:lang w:eastAsia="zh-CN"/>
        </w:rPr>
        <w:t>Set etching time</w:t>
      </w:r>
      <w:r w:rsidR="0024222C" w:rsidRPr="00587BE3">
        <w:rPr>
          <w:rFonts w:cs="Arial"/>
          <w:color w:val="auto"/>
          <w:highlight w:val="yellow"/>
          <w:lang w:eastAsia="zh-CN"/>
        </w:rPr>
        <w:t>.</w:t>
      </w:r>
      <w:r w:rsidR="0024222C" w:rsidRPr="00587BE3">
        <w:rPr>
          <w:rFonts w:cs="Arial" w:hint="eastAsia"/>
          <w:color w:val="auto"/>
          <w:highlight w:val="yellow"/>
          <w:lang w:eastAsia="zh-CN"/>
        </w:rPr>
        <w:t xml:space="preserve"> </w:t>
      </w:r>
      <w:r w:rsidRPr="00587BE3">
        <w:rPr>
          <w:rFonts w:cs="Arial" w:hint="eastAsia"/>
          <w:color w:val="auto"/>
          <w:highlight w:val="yellow"/>
          <w:lang w:eastAsia="zh-CN"/>
        </w:rPr>
        <w:t>Start TiO</w:t>
      </w:r>
      <w:r w:rsidRPr="00587BE3">
        <w:rPr>
          <w:rFonts w:cs="Arial" w:hint="eastAsia"/>
          <w:color w:val="auto"/>
          <w:highlight w:val="yellow"/>
          <w:vertAlign w:val="subscript"/>
          <w:lang w:eastAsia="zh-CN"/>
        </w:rPr>
        <w:t>2</w:t>
      </w:r>
      <w:r w:rsidRPr="00587BE3">
        <w:rPr>
          <w:rFonts w:cs="Arial" w:hint="eastAsia"/>
          <w:color w:val="auto"/>
          <w:highlight w:val="yellow"/>
          <w:lang w:eastAsia="zh-CN"/>
        </w:rPr>
        <w:t xml:space="preserve"> etching recipe.</w:t>
      </w:r>
      <w:r w:rsidR="0024222C" w:rsidRPr="00587BE3">
        <w:rPr>
          <w:rFonts w:cs="Arial"/>
          <w:color w:val="auto"/>
          <w:highlight w:val="yellow"/>
          <w:lang w:eastAsia="zh-CN"/>
        </w:rPr>
        <w:t xml:space="preserve"> </w:t>
      </w:r>
      <w:r w:rsidR="00794B76" w:rsidRPr="00587BE3">
        <w:rPr>
          <w:rFonts w:cs="Arial" w:hint="eastAsia"/>
          <w:color w:val="auto"/>
          <w:highlight w:val="yellow"/>
          <w:lang w:eastAsia="zh-CN"/>
        </w:rPr>
        <w:t>The etching process will automatically stop.</w:t>
      </w:r>
    </w:p>
    <w:p w14:paraId="1D21C842" w14:textId="77777777" w:rsidR="002256D8" w:rsidRPr="00587BE3" w:rsidRDefault="002256D8" w:rsidP="00596E12">
      <w:pPr>
        <w:pStyle w:val="NormalWeb"/>
        <w:spacing w:before="0" w:beforeAutospacing="0" w:after="0" w:afterAutospacing="0"/>
        <w:jc w:val="left"/>
        <w:rPr>
          <w:rFonts w:cs="Arial"/>
          <w:color w:val="auto"/>
          <w:highlight w:val="yellow"/>
          <w:lang w:eastAsia="zh-CN"/>
        </w:rPr>
      </w:pPr>
    </w:p>
    <w:p w14:paraId="54781BFC" w14:textId="45C92D75" w:rsidR="002256D8" w:rsidRPr="00587BE3" w:rsidRDefault="002256D8" w:rsidP="00596E12">
      <w:pPr>
        <w:pStyle w:val="NormalWeb"/>
        <w:spacing w:before="0" w:beforeAutospacing="0" w:after="0" w:afterAutospacing="0"/>
        <w:jc w:val="left"/>
        <w:rPr>
          <w:rFonts w:cs="Arial"/>
          <w:color w:val="auto"/>
          <w:highlight w:val="yellow"/>
          <w:lang w:eastAsia="zh-CN"/>
        </w:rPr>
      </w:pPr>
      <w:del w:id="59" w:author="Author" w:date="2015-02-10T13:30:00Z">
        <w:r w:rsidRPr="00587BE3">
          <w:rPr>
            <w:rFonts w:cs="Arial" w:hint="eastAsia"/>
            <w:color w:val="auto"/>
            <w:highlight w:val="yellow"/>
            <w:lang w:eastAsia="zh-CN"/>
          </w:rPr>
          <w:delText>5</w:delText>
        </w:r>
      </w:del>
      <w:ins w:id="60" w:author="Author" w:date="2015-02-10T13:30:00Z">
        <w:r w:rsidR="007E24B2">
          <w:rPr>
            <w:rFonts w:cs="Arial" w:hint="eastAsia"/>
            <w:color w:val="auto"/>
            <w:highlight w:val="yellow"/>
            <w:lang w:eastAsia="zh-CN"/>
          </w:rPr>
          <w:t>6</w:t>
        </w:r>
      </w:ins>
      <w:r w:rsidRPr="00587BE3">
        <w:rPr>
          <w:rFonts w:cs="Arial" w:hint="eastAsia"/>
          <w:color w:val="auto"/>
          <w:highlight w:val="yellow"/>
          <w:lang w:eastAsia="zh-CN"/>
        </w:rPr>
        <w:t>.2.6) Unload the sample.</w:t>
      </w:r>
    </w:p>
    <w:p w14:paraId="1ED67754" w14:textId="77777777" w:rsidR="002256D8" w:rsidRPr="00587BE3" w:rsidRDefault="002256D8" w:rsidP="00596E12">
      <w:pPr>
        <w:pStyle w:val="NormalWeb"/>
        <w:spacing w:before="0" w:beforeAutospacing="0" w:after="0" w:afterAutospacing="0"/>
        <w:jc w:val="left"/>
        <w:rPr>
          <w:rFonts w:cs="Arial"/>
          <w:color w:val="auto"/>
          <w:highlight w:val="yellow"/>
          <w:lang w:eastAsia="zh-CN"/>
        </w:rPr>
      </w:pPr>
    </w:p>
    <w:p w14:paraId="0B3A21A5" w14:textId="51E1BDBD" w:rsidR="002256D8" w:rsidRPr="00587BE3" w:rsidRDefault="002256D8" w:rsidP="00596E12">
      <w:pPr>
        <w:pStyle w:val="NormalWeb"/>
        <w:spacing w:before="0" w:beforeAutospacing="0" w:after="0" w:afterAutospacing="0"/>
        <w:jc w:val="left"/>
        <w:rPr>
          <w:rFonts w:cs="Arial"/>
          <w:color w:val="auto"/>
          <w:highlight w:val="yellow"/>
          <w:lang w:eastAsia="zh-CN"/>
        </w:rPr>
      </w:pPr>
      <w:del w:id="61" w:author="Author" w:date="2015-02-10T13:30:00Z">
        <w:r w:rsidRPr="00587BE3">
          <w:rPr>
            <w:rFonts w:cs="Arial" w:hint="eastAsia"/>
            <w:color w:val="auto"/>
            <w:highlight w:val="yellow"/>
            <w:lang w:eastAsia="zh-CN"/>
          </w:rPr>
          <w:delText>5</w:delText>
        </w:r>
      </w:del>
      <w:ins w:id="62" w:author="Author" w:date="2015-02-10T13:30:00Z">
        <w:r w:rsidR="007E24B2">
          <w:rPr>
            <w:rFonts w:cs="Arial" w:hint="eastAsia"/>
            <w:color w:val="auto"/>
            <w:highlight w:val="yellow"/>
            <w:lang w:eastAsia="zh-CN"/>
          </w:rPr>
          <w:t>6</w:t>
        </w:r>
      </w:ins>
      <w:r w:rsidRPr="00587BE3">
        <w:rPr>
          <w:rFonts w:cs="Arial" w:hint="eastAsia"/>
          <w:color w:val="auto"/>
          <w:highlight w:val="yellow"/>
          <w:lang w:eastAsia="zh-CN"/>
        </w:rPr>
        <w:t>.3) SiO</w:t>
      </w:r>
      <w:r w:rsidRPr="00587BE3">
        <w:rPr>
          <w:rFonts w:cs="Arial" w:hint="eastAsia"/>
          <w:color w:val="auto"/>
          <w:highlight w:val="yellow"/>
          <w:vertAlign w:val="subscript"/>
          <w:lang w:eastAsia="zh-CN"/>
        </w:rPr>
        <w:t>2</w:t>
      </w:r>
      <w:r w:rsidR="00794B76" w:rsidRPr="00587BE3">
        <w:rPr>
          <w:rFonts w:cs="Arial" w:hint="eastAsia"/>
          <w:color w:val="auto"/>
          <w:highlight w:val="yellow"/>
          <w:lang w:eastAsia="zh-CN"/>
        </w:rPr>
        <w:t xml:space="preserve"> etching </w:t>
      </w:r>
    </w:p>
    <w:p w14:paraId="0DCBE6EC" w14:textId="77777777" w:rsidR="00ED64A1" w:rsidRPr="00587BE3" w:rsidRDefault="00ED64A1" w:rsidP="00596E12">
      <w:pPr>
        <w:pStyle w:val="NormalWeb"/>
        <w:spacing w:before="0" w:beforeAutospacing="0" w:after="0" w:afterAutospacing="0"/>
        <w:jc w:val="left"/>
        <w:rPr>
          <w:rFonts w:cs="Arial"/>
          <w:color w:val="auto"/>
          <w:highlight w:val="yellow"/>
          <w:lang w:eastAsia="zh-CN"/>
        </w:rPr>
      </w:pPr>
    </w:p>
    <w:p w14:paraId="6266964B" w14:textId="5C38EC80" w:rsidR="00ED64A1" w:rsidRDefault="00ED64A1" w:rsidP="00596E12">
      <w:pPr>
        <w:pStyle w:val="NormalWeb"/>
        <w:spacing w:before="0" w:beforeAutospacing="0" w:after="0" w:afterAutospacing="0"/>
        <w:jc w:val="left"/>
        <w:rPr>
          <w:rFonts w:cs="Arial"/>
          <w:color w:val="auto"/>
          <w:lang w:eastAsia="zh-CN"/>
        </w:rPr>
      </w:pPr>
      <w:del w:id="63" w:author="Author" w:date="2015-02-10T13:30:00Z">
        <w:r w:rsidRPr="00587BE3">
          <w:rPr>
            <w:rFonts w:cs="Arial"/>
            <w:color w:val="auto"/>
            <w:highlight w:val="yellow"/>
            <w:lang w:eastAsia="zh-CN"/>
          </w:rPr>
          <w:delText>5</w:delText>
        </w:r>
      </w:del>
      <w:ins w:id="64" w:author="Author" w:date="2015-02-10T13:30:00Z">
        <w:r w:rsidR="007E24B2">
          <w:rPr>
            <w:rFonts w:cs="Arial" w:hint="eastAsia"/>
            <w:color w:val="auto"/>
            <w:highlight w:val="yellow"/>
            <w:lang w:eastAsia="zh-CN"/>
          </w:rPr>
          <w:t>6</w:t>
        </w:r>
      </w:ins>
      <w:r w:rsidRPr="00587BE3">
        <w:rPr>
          <w:rFonts w:cs="Arial"/>
          <w:color w:val="auto"/>
          <w:highlight w:val="yellow"/>
          <w:lang w:eastAsia="zh-CN"/>
        </w:rPr>
        <w:t xml:space="preserve">.3.1) </w:t>
      </w:r>
      <w:r w:rsidR="0024222C" w:rsidRPr="00587BE3">
        <w:rPr>
          <w:rFonts w:cs="Arial"/>
          <w:color w:val="auto"/>
          <w:highlight w:val="yellow"/>
          <w:lang w:eastAsia="zh-CN"/>
        </w:rPr>
        <w:t>Repeat the step 5.2 exce</w:t>
      </w:r>
      <w:r w:rsidRPr="00587BE3">
        <w:rPr>
          <w:rFonts w:cs="Arial"/>
          <w:color w:val="auto"/>
          <w:highlight w:val="yellow"/>
          <w:lang w:eastAsia="zh-CN"/>
        </w:rPr>
        <w:t>pt use the SiO</w:t>
      </w:r>
      <w:r w:rsidRPr="00587BE3">
        <w:rPr>
          <w:rFonts w:cs="Arial"/>
          <w:color w:val="auto"/>
          <w:highlight w:val="yellow"/>
          <w:vertAlign w:val="subscript"/>
          <w:lang w:eastAsia="zh-CN"/>
        </w:rPr>
        <w:t>2</w:t>
      </w:r>
      <w:r w:rsidRPr="00587BE3">
        <w:rPr>
          <w:rFonts w:cs="Arial"/>
          <w:color w:val="auto"/>
          <w:highlight w:val="yellow"/>
          <w:lang w:eastAsia="zh-CN"/>
        </w:rPr>
        <w:t xml:space="preserve"> etching recipe.</w:t>
      </w:r>
    </w:p>
    <w:p w14:paraId="3D9B1372" w14:textId="77777777" w:rsidR="001B3F0E" w:rsidRDefault="001B3F0E" w:rsidP="00596E12">
      <w:pPr>
        <w:pStyle w:val="NormalWeb"/>
        <w:spacing w:before="0" w:beforeAutospacing="0" w:after="0" w:afterAutospacing="0"/>
        <w:jc w:val="left"/>
        <w:rPr>
          <w:rFonts w:cs="Arial"/>
          <w:color w:val="auto"/>
          <w:lang w:eastAsia="zh-CN"/>
        </w:rPr>
      </w:pPr>
    </w:p>
    <w:p w14:paraId="3CB38AA4" w14:textId="0ED5D979" w:rsidR="00874B8B" w:rsidRDefault="00874B8B" w:rsidP="00596E12">
      <w:pPr>
        <w:pStyle w:val="NormalWeb"/>
        <w:spacing w:before="0" w:beforeAutospacing="0" w:after="0" w:afterAutospacing="0"/>
        <w:jc w:val="left"/>
        <w:rPr>
          <w:rFonts w:cs="Arial"/>
          <w:b/>
          <w:color w:val="auto"/>
          <w:lang w:eastAsia="zh-CN"/>
        </w:rPr>
      </w:pPr>
      <w:del w:id="65" w:author="Author" w:date="2015-02-10T13:30:00Z">
        <w:r>
          <w:rPr>
            <w:rFonts w:cs="Arial" w:hint="eastAsia"/>
            <w:b/>
            <w:color w:val="auto"/>
            <w:lang w:eastAsia="zh-CN"/>
          </w:rPr>
          <w:delText>6</w:delText>
        </w:r>
      </w:del>
      <w:ins w:id="66" w:author="Author" w:date="2015-02-10T13:30:00Z">
        <w:r w:rsidR="007E24B2">
          <w:rPr>
            <w:rFonts w:cs="Arial" w:hint="eastAsia"/>
            <w:b/>
            <w:color w:val="auto"/>
            <w:lang w:eastAsia="zh-CN"/>
          </w:rPr>
          <w:t>7</w:t>
        </w:r>
      </w:ins>
      <w:r w:rsidRPr="00EF6943">
        <w:rPr>
          <w:rFonts w:cs="Arial"/>
          <w:b/>
          <w:color w:val="auto"/>
        </w:rPr>
        <w:t xml:space="preserve">. </w:t>
      </w:r>
      <w:r>
        <w:rPr>
          <w:rFonts w:cs="Arial" w:hint="eastAsia"/>
          <w:b/>
          <w:color w:val="auto"/>
          <w:lang w:eastAsia="zh-CN"/>
        </w:rPr>
        <w:t>Reflectance measurement</w:t>
      </w:r>
    </w:p>
    <w:p w14:paraId="2DD0CDF5" w14:textId="77777777" w:rsidR="006305D7" w:rsidRDefault="006305D7" w:rsidP="00596E12">
      <w:pPr>
        <w:jc w:val="left"/>
        <w:rPr>
          <w:rFonts w:cs="Arial"/>
          <w:b/>
          <w:lang w:eastAsia="zh-CN"/>
        </w:rPr>
      </w:pPr>
    </w:p>
    <w:p w14:paraId="66AFC2AC" w14:textId="3D04AACF" w:rsidR="00874B8B" w:rsidRPr="00587BE3" w:rsidRDefault="00874B8B" w:rsidP="00596E12">
      <w:pPr>
        <w:jc w:val="left"/>
        <w:rPr>
          <w:rFonts w:cs="Arial"/>
          <w:highlight w:val="yellow"/>
          <w:lang w:eastAsia="zh-CN"/>
        </w:rPr>
      </w:pPr>
      <w:del w:id="67" w:author="Author" w:date="2015-02-10T13:30:00Z">
        <w:r w:rsidRPr="00587BE3">
          <w:rPr>
            <w:rFonts w:cs="Arial" w:hint="eastAsia"/>
            <w:highlight w:val="yellow"/>
            <w:lang w:eastAsia="zh-CN"/>
          </w:rPr>
          <w:delText>6</w:delText>
        </w:r>
      </w:del>
      <w:ins w:id="68" w:author="Author" w:date="2015-02-10T13:30:00Z">
        <w:r w:rsidR="007E24B2">
          <w:rPr>
            <w:rFonts w:cs="Arial" w:hint="eastAsia"/>
            <w:highlight w:val="yellow"/>
            <w:lang w:eastAsia="zh-CN"/>
          </w:rPr>
          <w:t>7</w:t>
        </w:r>
      </w:ins>
      <w:r w:rsidRPr="00587BE3">
        <w:rPr>
          <w:rFonts w:cs="Arial" w:hint="eastAsia"/>
          <w:highlight w:val="yellow"/>
          <w:lang w:eastAsia="zh-CN"/>
        </w:rPr>
        <w:t xml:space="preserve">.1) </w:t>
      </w:r>
      <w:r w:rsidR="00E41617" w:rsidRPr="00587BE3">
        <w:rPr>
          <w:rFonts w:cs="Arial" w:hint="eastAsia"/>
          <w:highlight w:val="yellow"/>
          <w:lang w:eastAsia="zh-CN"/>
        </w:rPr>
        <w:t>Log in and turn on the measurement system</w:t>
      </w:r>
      <w:r w:rsidR="0024222C" w:rsidRPr="00587BE3">
        <w:rPr>
          <w:rFonts w:cs="Arial"/>
          <w:highlight w:val="yellow"/>
          <w:lang w:eastAsia="zh-CN"/>
        </w:rPr>
        <w:t>.</w:t>
      </w:r>
    </w:p>
    <w:p w14:paraId="330ADE48" w14:textId="77777777" w:rsidR="00E41617" w:rsidRPr="00587BE3" w:rsidRDefault="00E41617" w:rsidP="00596E12">
      <w:pPr>
        <w:jc w:val="left"/>
        <w:rPr>
          <w:rFonts w:cs="Arial"/>
          <w:highlight w:val="yellow"/>
          <w:lang w:eastAsia="zh-CN"/>
        </w:rPr>
      </w:pPr>
    </w:p>
    <w:p w14:paraId="307ACC89" w14:textId="77199559" w:rsidR="00E41617" w:rsidRPr="00587BE3" w:rsidRDefault="00E41617" w:rsidP="00596E12">
      <w:pPr>
        <w:jc w:val="left"/>
        <w:rPr>
          <w:rFonts w:cs="Arial"/>
          <w:highlight w:val="yellow"/>
          <w:lang w:eastAsia="zh-CN"/>
        </w:rPr>
      </w:pPr>
      <w:del w:id="69" w:author="Author" w:date="2015-02-10T13:30:00Z">
        <w:r w:rsidRPr="00587BE3">
          <w:rPr>
            <w:rFonts w:cs="Arial" w:hint="eastAsia"/>
            <w:highlight w:val="yellow"/>
            <w:lang w:eastAsia="zh-CN"/>
          </w:rPr>
          <w:delText>6</w:delText>
        </w:r>
      </w:del>
      <w:ins w:id="70" w:author="Author" w:date="2015-02-10T13:30:00Z">
        <w:r w:rsidR="007E24B2">
          <w:rPr>
            <w:rFonts w:cs="Arial" w:hint="eastAsia"/>
            <w:highlight w:val="yellow"/>
            <w:lang w:eastAsia="zh-CN"/>
          </w:rPr>
          <w:t>7</w:t>
        </w:r>
      </w:ins>
      <w:r w:rsidRPr="00587BE3">
        <w:rPr>
          <w:rFonts w:cs="Arial" w:hint="eastAsia"/>
          <w:highlight w:val="yellow"/>
          <w:lang w:eastAsia="zh-CN"/>
        </w:rPr>
        <w:t>.2)</w:t>
      </w:r>
      <w:r w:rsidR="00CA45CF" w:rsidRPr="00587BE3">
        <w:rPr>
          <w:rFonts w:cs="Arial" w:hint="eastAsia"/>
          <w:highlight w:val="yellow"/>
          <w:lang w:eastAsia="zh-CN"/>
        </w:rPr>
        <w:t xml:space="preserve"> </w:t>
      </w:r>
      <w:r w:rsidR="006F3AC9" w:rsidRPr="00587BE3">
        <w:rPr>
          <w:rFonts w:cs="Arial" w:hint="eastAsia"/>
          <w:highlight w:val="yellow"/>
          <w:lang w:eastAsia="zh-CN"/>
        </w:rPr>
        <w:t>Place the reflectance standard mirror on the sample holder and align the optical path.</w:t>
      </w:r>
    </w:p>
    <w:p w14:paraId="72F2C6DC" w14:textId="77777777" w:rsidR="006F3AC9" w:rsidRPr="00587BE3" w:rsidRDefault="006F3AC9" w:rsidP="00596E12">
      <w:pPr>
        <w:jc w:val="left"/>
        <w:rPr>
          <w:rFonts w:cs="Arial"/>
          <w:highlight w:val="yellow"/>
          <w:lang w:eastAsia="zh-CN"/>
        </w:rPr>
      </w:pPr>
    </w:p>
    <w:p w14:paraId="050F8369" w14:textId="2B83627B" w:rsidR="006F3AC9" w:rsidRPr="00587BE3" w:rsidRDefault="006F3AC9" w:rsidP="00596E12">
      <w:pPr>
        <w:jc w:val="left"/>
        <w:rPr>
          <w:rFonts w:cs="Arial"/>
          <w:highlight w:val="yellow"/>
          <w:lang w:eastAsia="zh-CN"/>
        </w:rPr>
      </w:pPr>
      <w:del w:id="71" w:author="Author" w:date="2015-02-10T13:30:00Z">
        <w:r w:rsidRPr="00587BE3">
          <w:rPr>
            <w:rFonts w:cs="Arial" w:hint="eastAsia"/>
            <w:highlight w:val="yellow"/>
            <w:lang w:eastAsia="zh-CN"/>
          </w:rPr>
          <w:delText>6</w:delText>
        </w:r>
      </w:del>
      <w:ins w:id="72" w:author="Author" w:date="2015-02-10T13:30:00Z">
        <w:r w:rsidR="007E24B2">
          <w:rPr>
            <w:rFonts w:cs="Arial" w:hint="eastAsia"/>
            <w:highlight w:val="yellow"/>
            <w:lang w:eastAsia="zh-CN"/>
          </w:rPr>
          <w:t>7</w:t>
        </w:r>
      </w:ins>
      <w:r w:rsidRPr="00587BE3">
        <w:rPr>
          <w:rFonts w:cs="Arial" w:hint="eastAsia"/>
          <w:highlight w:val="yellow"/>
          <w:lang w:eastAsia="zh-CN"/>
        </w:rPr>
        <w:t xml:space="preserve">.3) </w:t>
      </w:r>
      <w:proofErr w:type="gramStart"/>
      <w:r w:rsidRPr="00587BE3">
        <w:rPr>
          <w:rFonts w:cs="Arial" w:hint="eastAsia"/>
          <w:highlight w:val="yellow"/>
          <w:lang w:eastAsia="zh-CN"/>
        </w:rPr>
        <w:t>Calibrate</w:t>
      </w:r>
      <w:proofErr w:type="gramEnd"/>
      <w:r w:rsidRPr="00587BE3">
        <w:rPr>
          <w:rFonts w:cs="Arial" w:hint="eastAsia"/>
          <w:highlight w:val="yellow"/>
          <w:lang w:eastAsia="zh-CN"/>
        </w:rPr>
        <w:t xml:space="preserve"> the system for the 100% reflectance</w:t>
      </w:r>
      <w:r w:rsidR="0024222C" w:rsidRPr="00587BE3">
        <w:rPr>
          <w:rFonts w:cs="Arial"/>
          <w:highlight w:val="yellow"/>
          <w:lang w:eastAsia="zh-CN"/>
        </w:rPr>
        <w:t>.</w:t>
      </w:r>
    </w:p>
    <w:p w14:paraId="3F311754" w14:textId="77777777" w:rsidR="006F3AC9" w:rsidRPr="00587BE3" w:rsidRDefault="006F3AC9" w:rsidP="00596E12">
      <w:pPr>
        <w:jc w:val="left"/>
        <w:rPr>
          <w:rFonts w:cs="Arial"/>
          <w:highlight w:val="yellow"/>
          <w:lang w:eastAsia="zh-CN"/>
        </w:rPr>
      </w:pPr>
    </w:p>
    <w:p w14:paraId="402D6055" w14:textId="6A65D8EE" w:rsidR="006F3AC9" w:rsidRPr="00587BE3" w:rsidRDefault="006F3AC9" w:rsidP="00596E12">
      <w:pPr>
        <w:jc w:val="left"/>
        <w:rPr>
          <w:rFonts w:cs="Arial"/>
          <w:highlight w:val="yellow"/>
          <w:lang w:eastAsia="zh-CN"/>
        </w:rPr>
      </w:pPr>
      <w:del w:id="73" w:author="Author" w:date="2015-02-10T13:30:00Z">
        <w:r w:rsidRPr="00587BE3">
          <w:rPr>
            <w:rFonts w:cs="Arial" w:hint="eastAsia"/>
            <w:highlight w:val="yellow"/>
            <w:lang w:eastAsia="zh-CN"/>
          </w:rPr>
          <w:delText>6</w:delText>
        </w:r>
      </w:del>
      <w:ins w:id="74" w:author="Author" w:date="2015-02-10T13:30:00Z">
        <w:r w:rsidR="007E24B2">
          <w:rPr>
            <w:rFonts w:cs="Arial" w:hint="eastAsia"/>
            <w:highlight w:val="yellow"/>
            <w:lang w:eastAsia="zh-CN"/>
          </w:rPr>
          <w:t>7</w:t>
        </w:r>
      </w:ins>
      <w:r w:rsidRPr="00587BE3">
        <w:rPr>
          <w:rFonts w:cs="Arial" w:hint="eastAsia"/>
          <w:highlight w:val="yellow"/>
          <w:lang w:eastAsia="zh-CN"/>
        </w:rPr>
        <w:t>.4) Take off the reflectance standard mirror and place the HCG.</w:t>
      </w:r>
    </w:p>
    <w:p w14:paraId="27D571ED" w14:textId="77777777" w:rsidR="006F3AC9" w:rsidRPr="00587BE3" w:rsidRDefault="006F3AC9" w:rsidP="00596E12">
      <w:pPr>
        <w:jc w:val="left"/>
        <w:rPr>
          <w:rFonts w:cs="Arial"/>
          <w:highlight w:val="yellow"/>
          <w:lang w:eastAsia="zh-CN"/>
        </w:rPr>
      </w:pPr>
    </w:p>
    <w:p w14:paraId="4EC22257" w14:textId="604010E7" w:rsidR="006F3AC9" w:rsidRPr="00587BE3" w:rsidRDefault="006F3AC9" w:rsidP="00596E12">
      <w:pPr>
        <w:jc w:val="left"/>
        <w:rPr>
          <w:rFonts w:cs="Arial"/>
          <w:highlight w:val="yellow"/>
          <w:lang w:eastAsia="zh-CN"/>
        </w:rPr>
      </w:pPr>
      <w:del w:id="75" w:author="Author" w:date="2015-02-10T13:30:00Z">
        <w:r w:rsidRPr="00587BE3">
          <w:rPr>
            <w:rFonts w:cs="Arial" w:hint="eastAsia"/>
            <w:highlight w:val="yellow"/>
            <w:lang w:eastAsia="zh-CN"/>
          </w:rPr>
          <w:delText>6</w:delText>
        </w:r>
      </w:del>
      <w:ins w:id="76" w:author="Author" w:date="2015-02-10T13:30:00Z">
        <w:r w:rsidR="007E24B2">
          <w:rPr>
            <w:rFonts w:cs="Arial" w:hint="eastAsia"/>
            <w:highlight w:val="yellow"/>
            <w:lang w:eastAsia="zh-CN"/>
          </w:rPr>
          <w:t>7</w:t>
        </w:r>
      </w:ins>
      <w:r w:rsidRPr="00587BE3">
        <w:rPr>
          <w:rFonts w:cs="Arial" w:hint="eastAsia"/>
          <w:highlight w:val="yellow"/>
          <w:lang w:eastAsia="zh-CN"/>
        </w:rPr>
        <w:t xml:space="preserve">.5) </w:t>
      </w:r>
      <w:r w:rsidR="0074298D" w:rsidRPr="00587BE3">
        <w:rPr>
          <w:rFonts w:cs="Arial" w:hint="eastAsia"/>
          <w:highlight w:val="yellow"/>
          <w:lang w:eastAsia="zh-CN"/>
        </w:rPr>
        <w:t>Measure the reflectance of the HCG</w:t>
      </w:r>
      <w:r w:rsidR="0024222C" w:rsidRPr="00587BE3">
        <w:rPr>
          <w:rFonts w:cs="Arial"/>
          <w:highlight w:val="yellow"/>
          <w:lang w:eastAsia="zh-CN"/>
        </w:rPr>
        <w:t>.</w:t>
      </w:r>
    </w:p>
    <w:p w14:paraId="4A7DC01E" w14:textId="77777777" w:rsidR="00BA0C20" w:rsidRPr="00587BE3" w:rsidRDefault="00BA0C20" w:rsidP="00596E12">
      <w:pPr>
        <w:jc w:val="left"/>
        <w:rPr>
          <w:rFonts w:cs="Arial"/>
          <w:highlight w:val="yellow"/>
          <w:lang w:eastAsia="zh-CN"/>
        </w:rPr>
      </w:pPr>
    </w:p>
    <w:p w14:paraId="554013B7" w14:textId="14D56415" w:rsidR="00BA0C20" w:rsidRPr="00874B8B" w:rsidRDefault="00BA0C20" w:rsidP="00596E12">
      <w:pPr>
        <w:jc w:val="left"/>
        <w:rPr>
          <w:rFonts w:cs="Arial"/>
          <w:lang w:eastAsia="zh-CN"/>
        </w:rPr>
      </w:pPr>
      <w:del w:id="77" w:author="Author" w:date="2015-02-10T13:30:00Z">
        <w:r w:rsidRPr="00587BE3">
          <w:rPr>
            <w:rFonts w:cs="Arial" w:hint="eastAsia"/>
            <w:highlight w:val="yellow"/>
            <w:lang w:eastAsia="zh-CN"/>
          </w:rPr>
          <w:delText>6</w:delText>
        </w:r>
      </w:del>
      <w:ins w:id="78" w:author="Author" w:date="2015-02-10T13:30:00Z">
        <w:r w:rsidR="007E24B2">
          <w:rPr>
            <w:rFonts w:cs="Arial" w:hint="eastAsia"/>
            <w:highlight w:val="yellow"/>
            <w:lang w:eastAsia="zh-CN"/>
          </w:rPr>
          <w:t>7</w:t>
        </w:r>
      </w:ins>
      <w:r w:rsidRPr="00587BE3">
        <w:rPr>
          <w:rFonts w:cs="Arial" w:hint="eastAsia"/>
          <w:highlight w:val="yellow"/>
          <w:lang w:eastAsia="zh-CN"/>
        </w:rPr>
        <w:t xml:space="preserve">.6) Save the data and log out </w:t>
      </w:r>
      <w:r w:rsidR="0024222C" w:rsidRPr="00587BE3">
        <w:rPr>
          <w:rFonts w:cs="Arial"/>
          <w:highlight w:val="yellow"/>
          <w:lang w:eastAsia="zh-CN"/>
        </w:rPr>
        <w:t xml:space="preserve">of </w:t>
      </w:r>
      <w:r w:rsidRPr="00587BE3">
        <w:rPr>
          <w:rFonts w:cs="Arial" w:hint="eastAsia"/>
          <w:highlight w:val="yellow"/>
          <w:lang w:eastAsia="zh-CN"/>
        </w:rPr>
        <w:t xml:space="preserve">the </w:t>
      </w:r>
      <w:r w:rsidRPr="00587BE3">
        <w:rPr>
          <w:rFonts w:cs="Arial"/>
          <w:highlight w:val="yellow"/>
          <w:lang w:eastAsia="zh-CN"/>
        </w:rPr>
        <w:t>measurement</w:t>
      </w:r>
      <w:r w:rsidRPr="00587BE3">
        <w:rPr>
          <w:rFonts w:cs="Arial" w:hint="eastAsia"/>
          <w:highlight w:val="yellow"/>
          <w:lang w:eastAsia="zh-CN"/>
        </w:rPr>
        <w:t xml:space="preserve"> </w:t>
      </w:r>
      <w:r w:rsidR="004E49A0" w:rsidRPr="00587BE3">
        <w:rPr>
          <w:rFonts w:cs="Arial" w:hint="eastAsia"/>
          <w:highlight w:val="yellow"/>
          <w:lang w:eastAsia="zh-CN"/>
        </w:rPr>
        <w:t>system</w:t>
      </w:r>
      <w:r w:rsidR="0024222C" w:rsidRPr="00587BE3">
        <w:rPr>
          <w:rFonts w:cs="Arial"/>
          <w:highlight w:val="yellow"/>
          <w:lang w:eastAsia="zh-CN"/>
        </w:rPr>
        <w:t>.</w:t>
      </w:r>
    </w:p>
    <w:p w14:paraId="7FCC258F" w14:textId="77777777" w:rsidR="00874B8B" w:rsidRPr="000B2F36" w:rsidRDefault="00874B8B" w:rsidP="00596E12">
      <w:pPr>
        <w:jc w:val="left"/>
        <w:rPr>
          <w:rFonts w:cs="Arial"/>
          <w:b/>
          <w:lang w:eastAsia="zh-CN"/>
        </w:rPr>
      </w:pPr>
    </w:p>
    <w:p w14:paraId="3E79FCA8" w14:textId="77777777" w:rsidR="006305D7" w:rsidRPr="000B2F36" w:rsidRDefault="006305D7" w:rsidP="00596E12">
      <w:pPr>
        <w:jc w:val="left"/>
        <w:rPr>
          <w:rFonts w:cs="Arial"/>
          <w:color w:val="808080"/>
        </w:rPr>
      </w:pPr>
      <w:r w:rsidRPr="000B2F36">
        <w:rPr>
          <w:rFonts w:cs="Arial"/>
          <w:b/>
        </w:rPr>
        <w:t>REPRESENTATIVE RESULTS</w:t>
      </w:r>
      <w:r w:rsidRPr="000B2F36">
        <w:rPr>
          <w:rFonts w:cs="Arial"/>
          <w:b/>
          <w:bCs/>
        </w:rPr>
        <w:t xml:space="preserve">: </w:t>
      </w:r>
    </w:p>
    <w:p w14:paraId="2CCD51BE" w14:textId="47794328" w:rsidR="001D0F14" w:rsidRDefault="00BF01B0" w:rsidP="00596E12">
      <w:pPr>
        <w:jc w:val="left"/>
        <w:rPr>
          <w:lang w:eastAsia="zh-CN"/>
        </w:rPr>
      </w:pPr>
      <w:r>
        <w:rPr>
          <w:rFonts w:cs="Arial" w:hint="eastAsia"/>
          <w:color w:val="auto"/>
          <w:lang w:eastAsia="zh-CN"/>
        </w:rPr>
        <w:t>Figure 1 shows the implementation of the di</w:t>
      </w:r>
      <w:r w:rsidR="00761E98">
        <w:rPr>
          <w:rFonts w:cs="Arial" w:hint="eastAsia"/>
          <w:color w:val="auto"/>
          <w:lang w:eastAsia="zh-CN"/>
        </w:rPr>
        <w:t>spersive element (multilayer high contrast grating (HCG)</w:t>
      </w:r>
      <w:r>
        <w:rPr>
          <w:rFonts w:cs="Arial" w:hint="eastAsia"/>
          <w:color w:val="auto"/>
          <w:lang w:eastAsia="zh-CN"/>
        </w:rPr>
        <w:t xml:space="preserve">) in a concentrated photovoltaic system. </w:t>
      </w:r>
      <w:r w:rsidR="00AA03C8">
        <w:rPr>
          <w:rFonts w:hint="eastAsia"/>
          <w:lang w:eastAsia="zh-CN"/>
        </w:rPr>
        <w:t>T</w:t>
      </w:r>
      <w:r w:rsidR="00AA03C8" w:rsidRPr="0069424E">
        <w:rPr>
          <w:rFonts w:hint="eastAsia"/>
          <w:lang w:eastAsia="zh-CN"/>
        </w:rPr>
        <w:t xml:space="preserve">he sun light is first reflected by the primary mirror and impinges on the reflective </w:t>
      </w:r>
      <w:r w:rsidR="00E646B8">
        <w:rPr>
          <w:rFonts w:hint="eastAsia"/>
          <w:lang w:eastAsia="zh-CN"/>
        </w:rPr>
        <w:t>dispersive element</w:t>
      </w:r>
      <w:r w:rsidR="00AA03C8" w:rsidRPr="0069424E">
        <w:rPr>
          <w:rFonts w:hint="eastAsia"/>
          <w:lang w:eastAsia="zh-CN"/>
        </w:rPr>
        <w:t xml:space="preserve">, where the beam is </w:t>
      </w:r>
      <w:r w:rsidR="006709FC">
        <w:rPr>
          <w:rFonts w:hint="eastAsia"/>
          <w:lang w:eastAsia="zh-CN"/>
        </w:rPr>
        <w:t>reflected and split</w:t>
      </w:r>
      <w:r w:rsidR="00AA03C8" w:rsidRPr="0069424E">
        <w:rPr>
          <w:rFonts w:hint="eastAsia"/>
          <w:lang w:eastAsia="zh-CN"/>
        </w:rPr>
        <w:t xml:space="preserve"> into different bands</w:t>
      </w:r>
      <w:r w:rsidR="0008624F">
        <w:rPr>
          <w:rFonts w:hint="eastAsia"/>
          <w:lang w:eastAsia="zh-CN"/>
        </w:rPr>
        <w:t xml:space="preserve"> of different wavelengths</w:t>
      </w:r>
      <w:r w:rsidR="00AA03C8" w:rsidRPr="0069424E">
        <w:rPr>
          <w:rFonts w:hint="eastAsia"/>
          <w:lang w:eastAsia="zh-CN"/>
        </w:rPr>
        <w:t xml:space="preserve">. Each band </w:t>
      </w:r>
      <w:r w:rsidR="00BB5F22">
        <w:rPr>
          <w:rFonts w:hint="eastAsia"/>
          <w:lang w:eastAsia="zh-CN"/>
        </w:rPr>
        <w:t>will impinge on</w:t>
      </w:r>
      <w:r w:rsidR="00AA03C8" w:rsidRPr="0069424E">
        <w:rPr>
          <w:rFonts w:hint="eastAsia"/>
          <w:lang w:eastAsia="zh-CN"/>
        </w:rPr>
        <w:t xml:space="preserve"> </w:t>
      </w:r>
      <w:r w:rsidR="00AA03C8">
        <w:rPr>
          <w:rFonts w:hint="eastAsia"/>
          <w:lang w:eastAsia="zh-CN"/>
        </w:rPr>
        <w:t>a</w:t>
      </w:r>
      <w:r w:rsidR="00AA03C8" w:rsidRPr="0069424E">
        <w:rPr>
          <w:rFonts w:hint="eastAsia"/>
          <w:lang w:eastAsia="zh-CN"/>
        </w:rPr>
        <w:t xml:space="preserve"> </w:t>
      </w:r>
      <w:r w:rsidR="00D22A64">
        <w:rPr>
          <w:rFonts w:hint="eastAsia"/>
          <w:lang w:eastAsia="zh-CN"/>
        </w:rPr>
        <w:t>certain location on</w:t>
      </w:r>
      <w:r w:rsidR="00AA03C8" w:rsidRPr="0069424E">
        <w:rPr>
          <w:rFonts w:hint="eastAsia"/>
          <w:lang w:eastAsia="zh-CN"/>
        </w:rPr>
        <w:t xml:space="preserve"> the solar cell array for </w:t>
      </w:r>
      <w:r w:rsidR="004D1764">
        <w:rPr>
          <w:rFonts w:hint="eastAsia"/>
          <w:lang w:eastAsia="zh-CN"/>
        </w:rPr>
        <w:t xml:space="preserve">the best absorption and conversion </w:t>
      </w:r>
      <w:r w:rsidR="00521539">
        <w:rPr>
          <w:rFonts w:hint="eastAsia"/>
          <w:lang w:eastAsia="zh-CN"/>
        </w:rPr>
        <w:t>to electricity</w:t>
      </w:r>
      <w:r w:rsidR="00AA03C8" w:rsidRPr="0069424E">
        <w:rPr>
          <w:rFonts w:hint="eastAsia"/>
          <w:lang w:eastAsia="zh-CN"/>
        </w:rPr>
        <w:t>. The key to this system is the design</w:t>
      </w:r>
      <w:r w:rsidR="00AA03C8">
        <w:rPr>
          <w:lang w:eastAsia="zh-CN"/>
        </w:rPr>
        <w:t xml:space="preserve"> and implementation</w:t>
      </w:r>
      <w:r w:rsidR="00330FA2">
        <w:rPr>
          <w:rFonts w:hint="eastAsia"/>
          <w:lang w:eastAsia="zh-CN"/>
        </w:rPr>
        <w:t xml:space="preserve"> o</w:t>
      </w:r>
      <w:r w:rsidR="00222060">
        <w:rPr>
          <w:rFonts w:hint="eastAsia"/>
          <w:lang w:eastAsia="zh-CN"/>
        </w:rPr>
        <w:t>f the dispersive element</w:t>
      </w:r>
      <w:r w:rsidR="00AB72AA">
        <w:rPr>
          <w:rFonts w:hint="eastAsia"/>
          <w:lang w:eastAsia="zh-CN"/>
        </w:rPr>
        <w:t>, which is composed of multiple layers of HCG.</w:t>
      </w:r>
      <w:r w:rsidR="00AA03C8" w:rsidRPr="00AA03C8">
        <w:rPr>
          <w:rFonts w:hint="eastAsia"/>
          <w:lang w:eastAsia="zh-CN"/>
        </w:rPr>
        <w:t xml:space="preserve"> </w:t>
      </w:r>
    </w:p>
    <w:p w14:paraId="128475D2" w14:textId="77777777" w:rsidR="00143CED" w:rsidRDefault="00143CED" w:rsidP="00596E12">
      <w:pPr>
        <w:jc w:val="left"/>
        <w:rPr>
          <w:lang w:eastAsia="zh-CN"/>
        </w:rPr>
      </w:pPr>
    </w:p>
    <w:p w14:paraId="7EA8BCDF" w14:textId="596D3E43" w:rsidR="00143CED" w:rsidRDefault="001407F9" w:rsidP="00596E12">
      <w:pPr>
        <w:jc w:val="left"/>
        <w:rPr>
          <w:lang w:eastAsia="zh-CN"/>
        </w:rPr>
      </w:pPr>
      <w:r>
        <w:rPr>
          <w:rFonts w:cs="Arial" w:hint="eastAsia"/>
          <w:color w:val="auto"/>
          <w:lang w:eastAsia="zh-CN"/>
        </w:rPr>
        <w:t xml:space="preserve">Figure 2 shows the numerical optimization result </w:t>
      </w:r>
      <w:r w:rsidR="005C36F3">
        <w:rPr>
          <w:rFonts w:cs="Arial" w:hint="eastAsia"/>
          <w:color w:val="auto"/>
          <w:lang w:eastAsia="zh-CN"/>
        </w:rPr>
        <w:t>for each layer in the dispersive element.</w:t>
      </w:r>
      <w:r w:rsidR="00C10EF1">
        <w:rPr>
          <w:rFonts w:cs="Arial" w:hint="eastAsia"/>
          <w:color w:val="auto"/>
          <w:lang w:eastAsia="zh-CN"/>
        </w:rPr>
        <w:t xml:space="preserve"> </w:t>
      </w:r>
      <w:del w:id="79" w:author="Author" w:date="2015-02-10T13:30:00Z">
        <w:r w:rsidR="00086107">
          <w:rPr>
            <w:rFonts w:cs="Arial" w:hint="eastAsia"/>
            <w:color w:val="auto"/>
            <w:lang w:eastAsia="zh-CN"/>
          </w:rPr>
          <w:delText>The results was calculated by the</w:delText>
        </w:r>
        <w:r w:rsidR="00C10EF1">
          <w:rPr>
            <w:rFonts w:hint="eastAsia"/>
            <w:lang w:eastAsia="zh-CN"/>
          </w:rPr>
          <w:delText xml:space="preserve"> </w:delText>
        </w:r>
        <w:r w:rsidR="00C10EF1">
          <w:rPr>
            <w:lang w:eastAsia="zh-CN"/>
          </w:rPr>
          <w:delText>finite-difference time-domain (</w:delText>
        </w:r>
        <w:r w:rsidR="00C10EF1">
          <w:rPr>
            <w:rFonts w:hint="eastAsia"/>
            <w:lang w:eastAsia="zh-CN"/>
          </w:rPr>
          <w:delText>FDTD</w:delText>
        </w:r>
        <w:r w:rsidR="00C10EF1">
          <w:rPr>
            <w:lang w:eastAsia="zh-CN"/>
          </w:rPr>
          <w:delText>)</w:delText>
        </w:r>
        <w:r w:rsidR="00CB6225">
          <w:fldChar w:fldCharType="begin"/>
        </w:r>
        <w:r w:rsidR="00CB6225">
          <w:delInstrText xml:space="preserve"> HYPERLINK \l "_ENREF_7" \o "Namiki, 1999 #64" </w:delInstrText>
        </w:r>
        <w:r w:rsidR="00CB6225">
          <w:fldChar w:fldCharType="separate"/>
        </w:r>
        <w:r w:rsidR="00B57005">
          <w:rPr>
            <w:lang w:eastAsia="zh-CN"/>
          </w:rPr>
          <w:fldChar w:fldCharType="begin"/>
        </w:r>
        <w:r w:rsidR="00B57005">
          <w:rPr>
            <w:lang w:eastAsia="zh-CN"/>
          </w:rPr>
          <w:delInstrText xml:space="preserve"> ADDIN EN.CITE &lt;EndNote&gt;&lt;Cite&gt;&lt;Author&gt;Namiki&lt;/Author&gt;&lt;Year&gt;1999&lt;/Year&gt;&lt;RecNum&gt;64&lt;/RecNum&gt;&lt;DisplayText&gt;&lt;style face="superscript"&gt;7&lt;/style&gt;&lt;/DisplayText&gt;&lt;record&gt;&lt;rec-number&gt;64&lt;/rec-number&gt;&lt;foreign-keys&gt;&lt;key app="EN" db-id="vpd5dpsruv02w4edp50xewzn05d2sxv50zzf"&gt;64&lt;/key&gt;&lt;/foreign-keys&gt;&lt;ref-type name="Journal Article"&gt;17&lt;/ref-type&gt;&lt;contributors&gt;&lt;authors&gt;&lt;author&gt;Namiki, Takefumi&lt;/author&gt;&lt;/authors&gt;&lt;/contributors&gt;&lt;titles&gt;&lt;title&gt;A new FDTD algorithm based on alternating-direction implicit method&lt;/title&gt;&lt;secondary-title&gt;Microwave Theory and Techniques, IEEE Transactions on&lt;/secondary-title&gt;&lt;/titles&gt;&lt;periodical&gt;&lt;full-title&gt;Microwave Theory and Techniques, IEEE Transactions on&lt;/full-title&gt;&lt;/periodical&gt;&lt;pages&gt;2003-2007&lt;/pages&gt;&lt;volume&gt;47&lt;/volume&gt;&lt;number&gt;10&lt;/number&gt;&lt;dates&gt;&lt;year&gt;1999&lt;/year&gt;&lt;/dates&gt;&lt;isbn&gt;0018-9480&lt;/isbn&gt;&lt;urls&gt;&lt;/urls&gt;&lt;/record&gt;&lt;/Cite&gt;&lt;/EndNote&gt;</w:delInstrText>
        </w:r>
        <w:r w:rsidR="00B57005">
          <w:rPr>
            <w:lang w:eastAsia="zh-CN"/>
          </w:rPr>
          <w:fldChar w:fldCharType="separate"/>
        </w:r>
        <w:r w:rsidR="00B57005" w:rsidRPr="008F23BD">
          <w:rPr>
            <w:noProof/>
            <w:vertAlign w:val="superscript"/>
            <w:lang w:eastAsia="zh-CN"/>
          </w:rPr>
          <w:delText>7</w:delText>
        </w:r>
        <w:r w:rsidR="00B57005">
          <w:rPr>
            <w:lang w:eastAsia="zh-CN"/>
          </w:rPr>
          <w:fldChar w:fldCharType="end"/>
        </w:r>
        <w:r w:rsidR="00CB6225">
          <w:rPr>
            <w:lang w:eastAsia="zh-CN"/>
          </w:rPr>
          <w:fldChar w:fldCharType="end"/>
        </w:r>
        <w:r w:rsidR="00C10EF1">
          <w:rPr>
            <w:lang w:eastAsia="zh-CN"/>
          </w:rPr>
          <w:delText xml:space="preserve"> </w:delText>
        </w:r>
        <w:r w:rsidR="00C10EF1">
          <w:rPr>
            <w:rFonts w:hint="eastAsia"/>
            <w:lang w:eastAsia="zh-CN"/>
          </w:rPr>
          <w:delText xml:space="preserve">based commercial simulation software </w:delText>
        </w:r>
        <w:r w:rsidR="00C10EF1">
          <w:rPr>
            <w:lang w:eastAsia="zh-CN"/>
          </w:rPr>
          <w:delText>“</w:delText>
        </w:r>
        <w:r w:rsidR="00C10EF1">
          <w:rPr>
            <w:rFonts w:hint="eastAsia"/>
            <w:lang w:eastAsia="zh-CN"/>
          </w:rPr>
          <w:delText>Lumerical</w:delText>
        </w:r>
        <w:r w:rsidR="00C10EF1">
          <w:rPr>
            <w:lang w:eastAsia="zh-CN"/>
          </w:rPr>
          <w:delText>”</w:delText>
        </w:r>
        <w:r w:rsidR="00C10EF1">
          <w:rPr>
            <w:rFonts w:hint="eastAsia"/>
            <w:lang w:eastAsia="zh-CN"/>
          </w:rPr>
          <w:delText xml:space="preserve"> </w:delText>
        </w:r>
        <w:r w:rsidR="00E81790">
          <w:rPr>
            <w:rFonts w:hint="eastAsia"/>
            <w:lang w:eastAsia="zh-CN"/>
          </w:rPr>
          <w:delText xml:space="preserve">and </w:delText>
        </w:r>
        <w:r w:rsidR="000E75E9">
          <w:rPr>
            <w:rFonts w:hint="eastAsia"/>
            <w:lang w:eastAsia="zh-CN"/>
          </w:rPr>
          <w:delText xml:space="preserve">further </w:delText>
        </w:r>
        <w:r w:rsidR="00E233AE">
          <w:rPr>
            <w:rFonts w:hint="eastAsia"/>
            <w:lang w:eastAsia="zh-CN"/>
          </w:rPr>
          <w:delText>validated by</w:delText>
        </w:r>
        <w:r w:rsidR="00C10EF1">
          <w:rPr>
            <w:rFonts w:hint="eastAsia"/>
            <w:lang w:eastAsia="zh-CN"/>
          </w:rPr>
          <w:delText xml:space="preserve"> </w:delText>
        </w:r>
        <w:r w:rsidR="0092070F">
          <w:rPr>
            <w:rFonts w:hint="eastAsia"/>
            <w:lang w:eastAsia="zh-CN"/>
          </w:rPr>
          <w:delText xml:space="preserve">rigorous </w:delText>
        </w:r>
        <w:r w:rsidR="00C10EF1">
          <w:rPr>
            <w:rFonts w:hint="eastAsia"/>
            <w:lang w:eastAsia="zh-CN"/>
          </w:rPr>
          <w:delText>coupled-wave analysis (RCWA)</w:delText>
        </w:r>
        <w:r w:rsidR="00CB6225">
          <w:fldChar w:fldCharType="begin"/>
        </w:r>
        <w:r w:rsidR="00CB6225">
          <w:delInstrText xml:space="preserve"> HYPERLINK \l "_ENREF_8" \o "Moharam, 1981 #56" </w:delInstrText>
        </w:r>
        <w:r w:rsidR="00CB6225">
          <w:fldChar w:fldCharType="separate"/>
        </w:r>
        <w:r w:rsidR="00B57005">
          <w:rPr>
            <w:lang w:eastAsia="zh-CN"/>
          </w:rPr>
          <w:fldChar w:fldCharType="begin"/>
        </w:r>
        <w:r w:rsidR="00B57005">
          <w:rPr>
            <w:lang w:eastAsia="zh-CN"/>
          </w:rPr>
          <w:delInstrText xml:space="preserve"> ADDIN EN.CITE &lt;EndNote&gt;&lt;Cite&gt;&lt;Author&gt;Moharam&lt;/Author&gt;&lt;Year&gt;1981&lt;/Year&gt;&lt;RecNum&gt;56&lt;/RecNum&gt;&lt;DisplayText&gt;&lt;style face="superscript"&gt;8&lt;/style&gt;&lt;/DisplayText&gt;&lt;record&gt;&lt;rec-number&gt;56&lt;/rec-number&gt;&lt;foreign-keys&gt;&lt;key app="EN" db-id="vpd5dpsruv02w4edp50xewzn05d2sxv50zzf"&gt;56&lt;/key&gt;&lt;/foreign-keys&gt;&lt;ref-type name="Journal Article"&gt;17&lt;/ref-type&gt;&lt;contributors&gt;&lt;authors&gt;&lt;author&gt;Moharam, M. G.&lt;/author&gt;&lt;author&gt;Gaylord, T. K.&lt;/author&gt;&lt;/authors&gt;&lt;/contributors&gt;&lt;titles&gt;&lt;title&gt;Rigorous coupled-wave analysis of planar-grating diffraction&lt;/title&gt;&lt;secondary-title&gt;Journal of the Optical Society of America&lt;/secondary-title&gt;&lt;alt-title&gt;J. Opt. Soc. Am.&lt;/alt-title&gt;&lt;/titles&gt;&lt;periodical&gt;&lt;full-title&gt;Journal of the Optical Society of America&lt;/full-title&gt;&lt;abbr-1&gt;J. Opt. Soc. Am.&lt;/abbr-1&gt;&lt;/periodical&gt;&lt;alt-periodical&gt;&lt;full-title&gt;Journal of the Optical Society of America&lt;/full-title&gt;&lt;abbr-1&gt;J. Opt. Soc. Am.&lt;/abbr-1&gt;&lt;/alt-periodical&gt;&lt;pages&gt;811-818&lt;/pages&gt;&lt;volume&gt;71&lt;/volume&gt;&lt;number&gt;7&lt;/number&gt;&lt;dates&gt;&lt;year&gt;1981&lt;/year&gt;&lt;pub-dates&gt;&lt;date&gt;1981/07/01&lt;/date&gt;&lt;/pub-dates&gt;&lt;/dates&gt;&lt;publisher&gt;OSA&lt;/publisher&gt;&lt;urls&gt;&lt;related-urls&gt;&lt;url&gt;http://www.opticsinfobase.org/abstract.cfm?URI=josa-71-7-811&lt;/url&gt;&lt;/related-urls&gt;&lt;/urls&gt;&lt;electronic-resource-num&gt;10.1364/josa.71.000811&lt;/electronic-resource-num&gt;&lt;/record&gt;&lt;/Cite&gt;&lt;/EndNote&gt;</w:delInstrText>
        </w:r>
        <w:r w:rsidR="00B57005">
          <w:rPr>
            <w:lang w:eastAsia="zh-CN"/>
          </w:rPr>
          <w:fldChar w:fldCharType="separate"/>
        </w:r>
        <w:r w:rsidR="00B57005" w:rsidRPr="008F23BD">
          <w:rPr>
            <w:noProof/>
            <w:vertAlign w:val="superscript"/>
            <w:lang w:eastAsia="zh-CN"/>
          </w:rPr>
          <w:delText>8</w:delText>
        </w:r>
        <w:r w:rsidR="00B57005">
          <w:rPr>
            <w:lang w:eastAsia="zh-CN"/>
          </w:rPr>
          <w:fldChar w:fldCharType="end"/>
        </w:r>
        <w:r w:rsidR="00CB6225">
          <w:rPr>
            <w:lang w:eastAsia="zh-CN"/>
          </w:rPr>
          <w:fldChar w:fldCharType="end"/>
        </w:r>
        <w:r w:rsidR="00C10EF1">
          <w:rPr>
            <w:rFonts w:hint="eastAsia"/>
            <w:lang w:eastAsia="zh-CN"/>
          </w:rPr>
          <w:delText xml:space="preserve">. The refractive index of </w:delText>
        </w:r>
        <w:r w:rsidR="00A96113">
          <w:rPr>
            <w:rFonts w:hint="eastAsia"/>
            <w:lang w:eastAsia="zh-CN"/>
          </w:rPr>
          <w:delText>TiO</w:delText>
        </w:r>
        <w:r w:rsidR="00A96113" w:rsidRPr="00A96113">
          <w:rPr>
            <w:rFonts w:hint="eastAsia"/>
            <w:vertAlign w:val="subscript"/>
            <w:lang w:eastAsia="zh-CN"/>
          </w:rPr>
          <w:delText>2</w:delText>
        </w:r>
        <w:r w:rsidR="00C10EF1">
          <w:rPr>
            <w:rFonts w:hint="eastAsia"/>
            <w:lang w:eastAsia="zh-CN"/>
          </w:rPr>
          <w:delText xml:space="preserve"> was from </w:delText>
        </w:r>
        <w:r w:rsidR="00C10EF1">
          <w:rPr>
            <w:lang w:eastAsia="zh-CN"/>
          </w:rPr>
          <w:delText>the</w:delText>
        </w:r>
        <w:r w:rsidR="00C10EF1">
          <w:rPr>
            <w:rFonts w:hint="eastAsia"/>
            <w:lang w:eastAsia="zh-CN"/>
          </w:rPr>
          <w:delText xml:space="preserve"> SOPRA</w:delText>
        </w:r>
        <w:r w:rsidR="00CB6225">
          <w:fldChar w:fldCharType="begin"/>
        </w:r>
        <w:r w:rsidR="00CB6225">
          <w:delInstrText xml:space="preserve"> HYPERLINK \l "_ENREF_9" \o "Smilab,  #65" </w:delInstrText>
        </w:r>
        <w:r w:rsidR="00CB6225">
          <w:fldChar w:fldCharType="separate"/>
        </w:r>
        <w:r w:rsidR="00B57005">
          <w:rPr>
            <w:lang w:eastAsia="zh-CN"/>
          </w:rPr>
          <w:fldChar w:fldCharType="begin"/>
        </w:r>
        <w:r w:rsidR="00B57005">
          <w:rPr>
            <w:lang w:eastAsia="zh-CN"/>
          </w:rPr>
          <w:delInstrText xml:space="preserve"> ADDIN EN.CITE &lt;EndNote&gt;&lt;Cite&gt;&lt;Author&gt;Smilab&lt;/Author&gt;&lt;RecNum&gt;65&lt;/RecNum&gt;&lt;DisplayText&gt;&lt;style face="superscript"&gt;9&lt;/style&gt;&lt;/DisplayText&gt;&lt;record&gt;&lt;rec-number&gt;65&lt;/rec-number&gt;&lt;foreign-keys&gt;&lt;key app="EN" db-id="vpd5dpsruv02w4edp50xewzn05d2sxv50zzf"&gt;65&lt;/key&gt;&lt;/foreign-keys&gt;&lt;ref-type name="Journal Article"&gt;17&lt;/ref-type&gt;&lt;contributors&gt;&lt;authors&gt;&lt;author&gt;Smilab, Sopra&lt;/author&gt;&lt;/authors&gt;&lt;/contributors&gt;&lt;titles&gt;&lt;title&gt;nk Database&lt;/title&gt;&lt;secondary-title&gt;World Wide Web: http://www. sopra-sa. com&lt;/secondary-title&gt;&lt;/titles&gt;&lt;periodical&gt;&lt;full-title&gt;World Wide Web: http://www. sopra-sa. com&lt;/full-title&gt;&lt;/periodical&gt;&lt;dates&gt;&lt;/dates&gt;&lt;urls&gt;&lt;/urls&gt;&lt;/record&gt;&lt;/Cite&gt;&lt;/EndNote&gt;</w:delInstrText>
        </w:r>
        <w:r w:rsidR="00B57005">
          <w:rPr>
            <w:lang w:eastAsia="zh-CN"/>
          </w:rPr>
          <w:fldChar w:fldCharType="separate"/>
        </w:r>
        <w:r w:rsidR="00B57005" w:rsidRPr="008F23BD">
          <w:rPr>
            <w:noProof/>
            <w:vertAlign w:val="superscript"/>
            <w:lang w:eastAsia="zh-CN"/>
          </w:rPr>
          <w:delText>9</w:delText>
        </w:r>
        <w:r w:rsidR="00B57005">
          <w:rPr>
            <w:lang w:eastAsia="zh-CN"/>
          </w:rPr>
          <w:fldChar w:fldCharType="end"/>
        </w:r>
        <w:r w:rsidR="00CB6225">
          <w:rPr>
            <w:lang w:eastAsia="zh-CN"/>
          </w:rPr>
          <w:fldChar w:fldCharType="end"/>
        </w:r>
        <w:r w:rsidR="00C10EF1">
          <w:rPr>
            <w:rFonts w:hint="eastAsia"/>
            <w:lang w:eastAsia="zh-CN"/>
          </w:rPr>
          <w:delText xml:space="preserve"> online database. </w:delText>
        </w:r>
        <w:r w:rsidR="00EC2C23">
          <w:rPr>
            <w:rFonts w:hint="eastAsia"/>
            <w:lang w:eastAsia="zh-CN"/>
          </w:rPr>
          <w:delText xml:space="preserve">The optimized six-layer dispersive element </w:delText>
        </w:r>
        <w:r w:rsidR="004C4B15">
          <w:rPr>
            <w:rFonts w:hint="eastAsia"/>
            <w:lang w:eastAsia="zh-CN"/>
          </w:rPr>
          <w:delText xml:space="preserve">can provide </w:delText>
        </w:r>
        <w:r w:rsidR="000D28B9">
          <w:rPr>
            <w:rFonts w:hint="eastAsia"/>
            <w:lang w:eastAsia="zh-CN"/>
          </w:rPr>
          <w:delText>a</w:delText>
        </w:r>
        <w:r w:rsidR="004C4B15">
          <w:rPr>
            <w:rFonts w:hint="eastAsia"/>
            <w:lang w:eastAsia="zh-CN"/>
          </w:rPr>
          <w:delText xml:space="preserve"> total reflection of more than 90% over the entire solar spectrum</w:delText>
        </w:r>
        <w:r w:rsidR="00A667CA">
          <w:rPr>
            <w:rFonts w:hint="eastAsia"/>
            <w:lang w:eastAsia="zh-CN"/>
          </w:rPr>
          <w:delText>.</w:delText>
        </w:r>
        <w:r w:rsidR="008F23BD">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8F23BD">
          <w:rPr>
            <w:lang w:eastAsia="zh-CN"/>
          </w:rPr>
          <w:delInstrText xml:space="preserve"> ADDIN EN.CITE </w:delInstrText>
        </w:r>
        <w:r w:rsidR="008F23BD">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8F23BD">
          <w:rPr>
            <w:lang w:eastAsia="zh-CN"/>
          </w:rPr>
          <w:delInstrText xml:space="preserve"> ADDIN EN.CITE.DATA </w:delInstrText>
        </w:r>
        <w:r w:rsidR="008F23BD">
          <w:rPr>
            <w:lang w:eastAsia="zh-CN"/>
          </w:rPr>
        </w:r>
        <w:r w:rsidR="008F23BD">
          <w:rPr>
            <w:lang w:eastAsia="zh-CN"/>
          </w:rPr>
          <w:fldChar w:fldCharType="end"/>
        </w:r>
        <w:r w:rsidR="008F23BD">
          <w:rPr>
            <w:lang w:eastAsia="zh-CN"/>
          </w:rPr>
        </w:r>
        <w:r w:rsidR="008F23BD">
          <w:rPr>
            <w:lang w:eastAsia="zh-CN"/>
          </w:rPr>
          <w:fldChar w:fldCharType="separate"/>
        </w:r>
        <w:r w:rsidR="00CB6225">
          <w:fldChar w:fldCharType="begin"/>
        </w:r>
        <w:r w:rsidR="00CB6225">
          <w:delInstrText xml:space="preserve"> HYPERLINK \l "_ENREF_10" \o "Yao, 2014 #66" </w:delInstrText>
        </w:r>
        <w:r w:rsidR="00CB6225">
          <w:fldChar w:fldCharType="separate"/>
        </w:r>
        <w:r w:rsidR="00B57005" w:rsidRPr="008F23BD">
          <w:rPr>
            <w:noProof/>
            <w:vertAlign w:val="superscript"/>
            <w:lang w:eastAsia="zh-CN"/>
          </w:rPr>
          <w:delText>10</w:delText>
        </w:r>
        <w:r w:rsidR="00CB6225">
          <w:rPr>
            <w:noProof/>
            <w:vertAlign w:val="superscript"/>
            <w:lang w:eastAsia="zh-CN"/>
          </w:rPr>
          <w:fldChar w:fldCharType="end"/>
        </w:r>
        <w:r w:rsidR="008F23BD" w:rsidRPr="008F23BD">
          <w:rPr>
            <w:noProof/>
            <w:vertAlign w:val="superscript"/>
            <w:lang w:eastAsia="zh-CN"/>
          </w:rPr>
          <w:delText>,</w:delText>
        </w:r>
        <w:r w:rsidR="00CB6225">
          <w:fldChar w:fldCharType="begin"/>
        </w:r>
        <w:r w:rsidR="00CB6225">
          <w:delInstrText xml:space="preserve"> HYPERLINK \l "_ENREF_11" \o "Yao, 2014 #67" </w:delInstrText>
        </w:r>
        <w:r w:rsidR="00CB6225">
          <w:fldChar w:fldCharType="separate"/>
        </w:r>
        <w:r w:rsidR="00B57005" w:rsidRPr="008F23BD">
          <w:rPr>
            <w:noProof/>
            <w:vertAlign w:val="superscript"/>
            <w:lang w:eastAsia="zh-CN"/>
          </w:rPr>
          <w:delText>11</w:delText>
        </w:r>
        <w:r w:rsidR="00CB6225">
          <w:rPr>
            <w:noProof/>
            <w:vertAlign w:val="superscript"/>
            <w:lang w:eastAsia="zh-CN"/>
          </w:rPr>
          <w:fldChar w:fldCharType="end"/>
        </w:r>
        <w:r w:rsidR="008F23BD">
          <w:rPr>
            <w:lang w:eastAsia="zh-CN"/>
          </w:rPr>
          <w:fldChar w:fldCharType="end"/>
        </w:r>
      </w:del>
      <w:ins w:id="80" w:author="Author" w:date="2015-02-10T13:30:00Z">
        <w:r w:rsidR="00086107">
          <w:rPr>
            <w:rFonts w:cs="Arial" w:hint="eastAsia"/>
            <w:color w:val="auto"/>
            <w:lang w:eastAsia="zh-CN"/>
          </w:rPr>
          <w:t>The results was calculated by the</w:t>
        </w:r>
        <w:r w:rsidR="00C10EF1">
          <w:rPr>
            <w:rFonts w:hint="eastAsia"/>
            <w:lang w:eastAsia="zh-CN"/>
          </w:rPr>
          <w:t xml:space="preserve"> </w:t>
        </w:r>
        <w:r w:rsidR="00C10EF1">
          <w:rPr>
            <w:lang w:eastAsia="zh-CN"/>
          </w:rPr>
          <w:t>finite-difference time-domain (</w:t>
        </w:r>
        <w:r w:rsidR="00C10EF1">
          <w:rPr>
            <w:rFonts w:hint="eastAsia"/>
            <w:lang w:eastAsia="zh-CN"/>
          </w:rPr>
          <w:t>FDTD</w:t>
        </w:r>
        <w:r w:rsidR="00C10EF1">
          <w:rPr>
            <w:lang w:eastAsia="zh-CN"/>
          </w:rPr>
          <w:t>)</w:t>
        </w:r>
        <w:r w:rsidR="00EE7042">
          <w:rPr>
            <w:lang w:eastAsia="zh-CN"/>
          </w:rPr>
          <w:fldChar w:fldCharType="begin"/>
        </w:r>
        <w:r w:rsidR="00EE7042">
          <w:rPr>
            <w:lang w:eastAsia="zh-CN"/>
          </w:rPr>
          <w:instrText xml:space="preserve"> HYPERLINK \l "_ENREF_7" \o "Namiki, 1999 #64" </w:instrText>
        </w:r>
        <w:r w:rsidR="00EE7042">
          <w:rPr>
            <w:lang w:eastAsia="zh-CN"/>
          </w:rPr>
          <w:fldChar w:fldCharType="separate"/>
        </w:r>
        <w:r w:rsidR="00EE7042">
          <w:rPr>
            <w:lang w:eastAsia="zh-CN"/>
          </w:rPr>
          <w:fldChar w:fldCharType="begin"/>
        </w:r>
        <w:r w:rsidR="00EE7042">
          <w:rPr>
            <w:lang w:eastAsia="zh-CN"/>
          </w:rPr>
          <w:instrText xml:space="preserve"> ADDIN EN.CITE &lt;EndNote&gt;&lt;Cite&gt;&lt;Author&gt;Namiki&lt;/Author&gt;&lt;Year&gt;1999&lt;/Year&gt;&lt;RecNum&gt;64&lt;/RecNum&gt;&lt;DisplayText&gt;&lt;style face="superscript"&gt;7&lt;/style&gt;&lt;/DisplayText&gt;&lt;record&gt;&lt;rec-number&gt;64&lt;/rec-number&gt;&lt;foreign-keys&gt;&lt;key app="EN" db-id="vpd5dpsruv02w4edp50xewzn05d2sxv50zzf"&gt;64&lt;/key&gt;&lt;/foreign-keys&gt;&lt;ref-type name="Journal Article"&gt;17&lt;/ref-type&gt;&lt;contributors&gt;&lt;authors&gt;&lt;author&gt;Namiki, Takefumi&lt;/author&gt;&lt;/authors&gt;&lt;/contributors&gt;&lt;titles&gt;&lt;title&gt;A new FDTD algorithm based on alternating-direction implicit method&lt;/title&gt;&lt;secondary-title&gt;Microwave Theory and Techniques, IEEE Transactions on&lt;/secondary-title&gt;&lt;/titles&gt;&lt;periodical&gt;&lt;full-title&gt;Microwave Theory and Techniques, IEEE Transactions on&lt;/full-title&gt;&lt;/periodical&gt;&lt;pages&gt;2003-2007&lt;/pages&gt;&lt;volume&gt;47&lt;/volume&gt;&lt;number&gt;10&lt;/number&gt;&lt;dates&gt;&lt;year&gt;1999&lt;/year&gt;&lt;/dates&gt;&lt;isbn&gt;0018-9480&lt;/isbn&gt;&lt;urls&gt;&lt;/urls&gt;&lt;/record&gt;&lt;/Cite&gt;&lt;/EndNote&gt;</w:instrText>
        </w:r>
        <w:r w:rsidR="00EE7042">
          <w:rPr>
            <w:lang w:eastAsia="zh-CN"/>
          </w:rPr>
          <w:fldChar w:fldCharType="separate"/>
        </w:r>
        <w:r w:rsidR="00EE7042" w:rsidRPr="008F23BD">
          <w:rPr>
            <w:noProof/>
            <w:vertAlign w:val="superscript"/>
            <w:lang w:eastAsia="zh-CN"/>
          </w:rPr>
          <w:t>7</w:t>
        </w:r>
        <w:r w:rsidR="00EE7042">
          <w:rPr>
            <w:lang w:eastAsia="zh-CN"/>
          </w:rPr>
          <w:fldChar w:fldCharType="end"/>
        </w:r>
        <w:r w:rsidR="00EE7042">
          <w:rPr>
            <w:lang w:eastAsia="zh-CN"/>
          </w:rPr>
          <w:fldChar w:fldCharType="end"/>
        </w:r>
        <w:r w:rsidR="00C10EF1">
          <w:rPr>
            <w:lang w:eastAsia="zh-CN"/>
          </w:rPr>
          <w:t xml:space="preserve"> </w:t>
        </w:r>
        <w:r w:rsidR="00C10EF1">
          <w:rPr>
            <w:rFonts w:hint="eastAsia"/>
            <w:lang w:eastAsia="zh-CN"/>
          </w:rPr>
          <w:t xml:space="preserve">based commercial simulation software </w:t>
        </w:r>
        <w:r w:rsidR="00C10EF1">
          <w:rPr>
            <w:lang w:eastAsia="zh-CN"/>
          </w:rPr>
          <w:t>“</w:t>
        </w:r>
        <w:proofErr w:type="spellStart"/>
        <w:r w:rsidR="00C10EF1">
          <w:rPr>
            <w:rFonts w:hint="eastAsia"/>
            <w:lang w:eastAsia="zh-CN"/>
          </w:rPr>
          <w:t>Lumerical</w:t>
        </w:r>
        <w:proofErr w:type="spellEnd"/>
        <w:r w:rsidR="00C10EF1">
          <w:rPr>
            <w:lang w:eastAsia="zh-CN"/>
          </w:rPr>
          <w:t>”</w:t>
        </w:r>
        <w:r w:rsidR="00C10EF1">
          <w:rPr>
            <w:rFonts w:hint="eastAsia"/>
            <w:lang w:eastAsia="zh-CN"/>
          </w:rPr>
          <w:t xml:space="preserve"> </w:t>
        </w:r>
        <w:r w:rsidR="00E81790">
          <w:rPr>
            <w:rFonts w:hint="eastAsia"/>
            <w:lang w:eastAsia="zh-CN"/>
          </w:rPr>
          <w:t xml:space="preserve">and </w:t>
        </w:r>
        <w:r w:rsidR="000E75E9">
          <w:rPr>
            <w:rFonts w:hint="eastAsia"/>
            <w:lang w:eastAsia="zh-CN"/>
          </w:rPr>
          <w:t xml:space="preserve">further </w:t>
        </w:r>
        <w:r w:rsidR="00E233AE">
          <w:rPr>
            <w:rFonts w:hint="eastAsia"/>
            <w:lang w:eastAsia="zh-CN"/>
          </w:rPr>
          <w:t>validated by</w:t>
        </w:r>
        <w:r w:rsidR="00C10EF1">
          <w:rPr>
            <w:rFonts w:hint="eastAsia"/>
            <w:lang w:eastAsia="zh-CN"/>
          </w:rPr>
          <w:t xml:space="preserve"> </w:t>
        </w:r>
        <w:r w:rsidR="0092070F">
          <w:rPr>
            <w:rFonts w:hint="eastAsia"/>
            <w:lang w:eastAsia="zh-CN"/>
          </w:rPr>
          <w:t xml:space="preserve">rigorous </w:t>
        </w:r>
        <w:r w:rsidR="00C10EF1">
          <w:rPr>
            <w:rFonts w:hint="eastAsia"/>
            <w:lang w:eastAsia="zh-CN"/>
          </w:rPr>
          <w:t>coupled-wave analysis (RCWA)</w:t>
        </w:r>
        <w:r w:rsidR="00EE7042">
          <w:rPr>
            <w:lang w:eastAsia="zh-CN"/>
          </w:rPr>
          <w:fldChar w:fldCharType="begin"/>
        </w:r>
        <w:r w:rsidR="00EE7042">
          <w:rPr>
            <w:lang w:eastAsia="zh-CN"/>
          </w:rPr>
          <w:instrText xml:space="preserve"> </w:instrText>
        </w:r>
        <w:r w:rsidR="00EE7042">
          <w:rPr>
            <w:rFonts w:hint="eastAsia"/>
            <w:lang w:eastAsia="zh-CN"/>
          </w:rPr>
          <w:instrText>HYPERLINK \l "_ENREF_8" \o "Moharam, 1981 #56"</w:instrText>
        </w:r>
        <w:r w:rsidR="00EE7042">
          <w:rPr>
            <w:lang w:eastAsia="zh-CN"/>
          </w:rPr>
          <w:instrText xml:space="preserve"> </w:instrText>
        </w:r>
        <w:r w:rsidR="00EE7042">
          <w:rPr>
            <w:lang w:eastAsia="zh-CN"/>
          </w:rPr>
          <w:fldChar w:fldCharType="separate"/>
        </w:r>
        <w:r w:rsidR="00EE7042">
          <w:rPr>
            <w:lang w:eastAsia="zh-CN"/>
          </w:rPr>
          <w:fldChar w:fldCharType="begin"/>
        </w:r>
        <w:r w:rsidR="00EE7042">
          <w:rPr>
            <w:lang w:eastAsia="zh-CN"/>
          </w:rPr>
          <w:instrText xml:space="preserve"> ADDIN EN.CITE &lt;EndNote&gt;&lt;Cite&gt;&lt;Author&gt;Moharam&lt;/Author&gt;&lt;Year&gt;1981&lt;/Year&gt;&lt;RecNum&gt;56&lt;/RecNum&gt;&lt;DisplayText&gt;&lt;style face="superscript"&gt;8&lt;/style&gt;&lt;/DisplayText&gt;&lt;record&gt;&lt;rec-number&gt;56&lt;/rec-number&gt;&lt;foreign-keys&gt;&lt;key app="EN" db-id="vpd5dpsruv02w4edp50xewzn05d2sxv50zzf"&gt;56&lt;/key&gt;&lt;/foreign-keys&gt;&lt;ref-type name="Journal Article"&gt;17&lt;/ref-type&gt;&lt;contributors&gt;&lt;authors&gt;&lt;author&gt;Moharam, M. G.&lt;/author&gt;&lt;author&gt;Gaylord, T. K.&lt;/author&gt;&lt;/authors&gt;&lt;/contributors&gt;&lt;titles&gt;&lt;title&gt;Rigorous coupled-wave analysis of planar-grating diffraction&lt;/title&gt;&lt;secondary-title&gt;Journal of the Optical Society of America&lt;/secondary-title&gt;&lt;alt-title&gt;J. Opt. Soc. Am.&lt;/alt-title&gt;&lt;/titles&gt;&lt;periodical&gt;&lt;full-title&gt;Journal of the Optical Society of America&lt;/full-title&gt;&lt;abbr-1&gt;J. Opt. Soc. Am.&lt;/abbr-1&gt;&lt;/periodical&gt;&lt;alt-periodical&gt;&lt;full-title&gt;Journal of the Optical Society of America&lt;/full-title&gt;&lt;abbr-1&gt;J. Opt. Soc. Am.&lt;/abbr-1&gt;&lt;/alt-periodical&gt;&lt;pages&gt;811-818&lt;/pages&gt;&lt;volume&gt;71&lt;/volume&gt;&lt;number&gt;7&lt;/number&gt;&lt;dates&gt;&lt;year&gt;1981&lt;/year&gt;&lt;pub-dates&gt;&lt;date&gt;1981/07/01&lt;/date&gt;&lt;/pub-dates&gt;&lt;/dates&gt;&lt;publisher&gt;OSA&lt;/publisher&gt;&lt;urls&gt;&lt;related-urls&gt;&lt;url&gt;http://www.opticsinfobase.org/abstract.cfm?URI=josa-71-7-811&lt;/url&gt;&lt;/related-urls&gt;&lt;/urls&gt;&lt;electronic-resource-num&gt;10.1364/josa.71.000811&lt;/electronic-resource-num&gt;&lt;/record&gt;&lt;/Cite&gt;&lt;/EndNote&gt;</w:instrText>
        </w:r>
        <w:r w:rsidR="00EE7042">
          <w:rPr>
            <w:lang w:eastAsia="zh-CN"/>
          </w:rPr>
          <w:fldChar w:fldCharType="separate"/>
        </w:r>
        <w:r w:rsidR="00EE7042" w:rsidRPr="008F23BD">
          <w:rPr>
            <w:noProof/>
            <w:vertAlign w:val="superscript"/>
            <w:lang w:eastAsia="zh-CN"/>
          </w:rPr>
          <w:t>8</w:t>
        </w:r>
        <w:r w:rsidR="00EE7042">
          <w:rPr>
            <w:lang w:eastAsia="zh-CN"/>
          </w:rPr>
          <w:fldChar w:fldCharType="end"/>
        </w:r>
        <w:r w:rsidR="00EE7042">
          <w:rPr>
            <w:lang w:eastAsia="zh-CN"/>
          </w:rPr>
          <w:fldChar w:fldCharType="end"/>
        </w:r>
        <w:r w:rsidR="00C10EF1">
          <w:rPr>
            <w:rFonts w:hint="eastAsia"/>
            <w:lang w:eastAsia="zh-CN"/>
          </w:rPr>
          <w:t xml:space="preserve">. The refractive index of </w:t>
        </w:r>
        <w:r w:rsidR="00A96113">
          <w:rPr>
            <w:rFonts w:hint="eastAsia"/>
            <w:lang w:eastAsia="zh-CN"/>
          </w:rPr>
          <w:t>TiO</w:t>
        </w:r>
        <w:r w:rsidR="00A96113" w:rsidRPr="00A96113">
          <w:rPr>
            <w:rFonts w:hint="eastAsia"/>
            <w:vertAlign w:val="subscript"/>
            <w:lang w:eastAsia="zh-CN"/>
          </w:rPr>
          <w:t>2</w:t>
        </w:r>
        <w:r w:rsidR="00C10EF1">
          <w:rPr>
            <w:rFonts w:hint="eastAsia"/>
            <w:lang w:eastAsia="zh-CN"/>
          </w:rPr>
          <w:t xml:space="preserve"> was from </w:t>
        </w:r>
        <w:r w:rsidR="00C10EF1">
          <w:rPr>
            <w:lang w:eastAsia="zh-CN"/>
          </w:rPr>
          <w:t>the</w:t>
        </w:r>
        <w:r w:rsidR="00C10EF1">
          <w:rPr>
            <w:rFonts w:hint="eastAsia"/>
            <w:lang w:eastAsia="zh-CN"/>
          </w:rPr>
          <w:t xml:space="preserve"> SOPRA</w:t>
        </w:r>
        <w:r w:rsidR="00EE7042">
          <w:rPr>
            <w:lang w:eastAsia="zh-CN"/>
          </w:rPr>
          <w:fldChar w:fldCharType="begin"/>
        </w:r>
        <w:r w:rsidR="00EE7042">
          <w:rPr>
            <w:lang w:eastAsia="zh-CN"/>
          </w:rPr>
          <w:instrText xml:space="preserve"> </w:instrText>
        </w:r>
        <w:r w:rsidR="00EE7042">
          <w:rPr>
            <w:rFonts w:hint="eastAsia"/>
            <w:lang w:eastAsia="zh-CN"/>
          </w:rPr>
          <w:instrText>HYPERLINK \l "_ENREF_9" \o "Smilab,  #65"</w:instrText>
        </w:r>
        <w:r w:rsidR="00EE7042">
          <w:rPr>
            <w:lang w:eastAsia="zh-CN"/>
          </w:rPr>
          <w:instrText xml:space="preserve"> </w:instrText>
        </w:r>
        <w:r w:rsidR="00EE7042">
          <w:rPr>
            <w:lang w:eastAsia="zh-CN"/>
          </w:rPr>
          <w:fldChar w:fldCharType="separate"/>
        </w:r>
        <w:r w:rsidR="00EE7042">
          <w:rPr>
            <w:lang w:eastAsia="zh-CN"/>
          </w:rPr>
          <w:fldChar w:fldCharType="begin"/>
        </w:r>
        <w:r w:rsidR="00EE7042">
          <w:rPr>
            <w:lang w:eastAsia="zh-CN"/>
          </w:rPr>
          <w:instrText xml:space="preserve"> ADDIN EN.CITE &lt;EndNote&gt;&lt;Cite&gt;&lt;Author&gt;Smilab&lt;/Author&gt;&lt;RecNum&gt;65&lt;/RecNum&gt;&lt;DisplayText&gt;&lt;style face="superscript"&gt;9&lt;/style&gt;&lt;/DisplayText&gt;&lt;record&gt;&lt;rec-number&gt;65&lt;/rec-number&gt;&lt;foreign-keys&gt;&lt;key app="EN" db-id="vpd5dpsruv02w4edp50xewzn05d2sxv50zzf"&gt;65&lt;/key&gt;&lt;/foreign-keys&gt;&lt;ref-type name="Journal Article"&gt;17&lt;/ref-type&gt;&lt;contributors&gt;&lt;authors&gt;&lt;author&gt;Smilab, Sopra&lt;/author&gt;&lt;/authors&gt;&lt;/contributors&gt;&lt;titles&gt;&lt;title&gt;nk Database&lt;/title&gt;&lt;secondary-title&gt;World Wide Web: http://www. sopra-sa. com&lt;/secondary-title&gt;&lt;/titles&gt;&lt;periodical&gt;&lt;full-title&gt;World Wide Web: http://www. sopra-sa. com&lt;/full-title&gt;&lt;/periodical&gt;&lt;dates&gt;&lt;/dates&gt;&lt;urls&gt;&lt;/urls&gt;&lt;/record&gt;&lt;/Cite&gt;&lt;/EndNote&gt;</w:instrText>
        </w:r>
        <w:r w:rsidR="00EE7042">
          <w:rPr>
            <w:lang w:eastAsia="zh-CN"/>
          </w:rPr>
          <w:fldChar w:fldCharType="separate"/>
        </w:r>
        <w:r w:rsidR="00EE7042" w:rsidRPr="008F23BD">
          <w:rPr>
            <w:noProof/>
            <w:vertAlign w:val="superscript"/>
            <w:lang w:eastAsia="zh-CN"/>
          </w:rPr>
          <w:t>9</w:t>
        </w:r>
        <w:r w:rsidR="00EE7042">
          <w:rPr>
            <w:lang w:eastAsia="zh-CN"/>
          </w:rPr>
          <w:fldChar w:fldCharType="end"/>
        </w:r>
        <w:r w:rsidR="00EE7042">
          <w:rPr>
            <w:lang w:eastAsia="zh-CN"/>
          </w:rPr>
          <w:fldChar w:fldCharType="end"/>
        </w:r>
        <w:r w:rsidR="00C10EF1">
          <w:rPr>
            <w:rFonts w:hint="eastAsia"/>
            <w:lang w:eastAsia="zh-CN"/>
          </w:rPr>
          <w:t xml:space="preserve"> online database. </w:t>
        </w:r>
        <w:r w:rsidR="00EC2C23">
          <w:rPr>
            <w:rFonts w:hint="eastAsia"/>
            <w:lang w:eastAsia="zh-CN"/>
          </w:rPr>
          <w:t xml:space="preserve">The optimized six-layer dispersive element </w:t>
        </w:r>
        <w:r w:rsidR="004C4B15">
          <w:rPr>
            <w:rFonts w:hint="eastAsia"/>
            <w:lang w:eastAsia="zh-CN"/>
          </w:rPr>
          <w:t xml:space="preserve">can provide </w:t>
        </w:r>
        <w:r w:rsidR="000D28B9">
          <w:rPr>
            <w:rFonts w:hint="eastAsia"/>
            <w:lang w:eastAsia="zh-CN"/>
          </w:rPr>
          <w:t>a</w:t>
        </w:r>
        <w:r w:rsidR="004C4B15">
          <w:rPr>
            <w:rFonts w:hint="eastAsia"/>
            <w:lang w:eastAsia="zh-CN"/>
          </w:rPr>
          <w:t xml:space="preserve"> total reflection of more than 90% over the entire solar spectrum</w:t>
        </w:r>
        <w:r w:rsidR="00A667CA">
          <w:rPr>
            <w:rFonts w:hint="eastAsia"/>
            <w:lang w:eastAsia="zh-CN"/>
          </w:rPr>
          <w:t>.</w:t>
        </w:r>
        <w:r w:rsidR="008F23BD">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EE7042">
          <w:rPr>
            <w:lang w:eastAsia="zh-CN"/>
          </w:rPr>
          <w:instrText xml:space="preserve"> ADDIN EN.CITE </w:instrText>
        </w:r>
        <w:r w:rsidR="00EE7042">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EE7042">
          <w:rPr>
            <w:lang w:eastAsia="zh-CN"/>
          </w:rPr>
          <w:instrText xml:space="preserve"> ADDIN EN.CITE.DATA </w:instrText>
        </w:r>
        <w:r w:rsidR="00EE7042">
          <w:rPr>
            <w:lang w:eastAsia="zh-CN"/>
          </w:rPr>
        </w:r>
        <w:r w:rsidR="00EE7042">
          <w:rPr>
            <w:lang w:eastAsia="zh-CN"/>
          </w:rPr>
          <w:fldChar w:fldCharType="end"/>
        </w:r>
        <w:r w:rsidR="008F23BD">
          <w:rPr>
            <w:lang w:eastAsia="zh-CN"/>
          </w:rPr>
        </w:r>
        <w:r w:rsidR="008F23BD">
          <w:rPr>
            <w:lang w:eastAsia="zh-CN"/>
          </w:rPr>
          <w:fldChar w:fldCharType="separate"/>
        </w:r>
        <w:r w:rsidR="00EE7042">
          <w:rPr>
            <w:noProof/>
            <w:vertAlign w:val="superscript"/>
            <w:lang w:eastAsia="zh-CN"/>
          </w:rPr>
          <w:fldChar w:fldCharType="begin"/>
        </w:r>
        <w:r w:rsidR="00EE7042">
          <w:rPr>
            <w:noProof/>
            <w:vertAlign w:val="superscript"/>
            <w:lang w:eastAsia="zh-CN"/>
          </w:rPr>
          <w:instrText xml:space="preserve"> HYPERLINK \l "_ENREF_10" \o "Yao, 2014 #66" </w:instrText>
        </w:r>
        <w:r w:rsidR="00EE7042">
          <w:rPr>
            <w:noProof/>
            <w:vertAlign w:val="superscript"/>
            <w:lang w:eastAsia="zh-CN"/>
          </w:rPr>
          <w:fldChar w:fldCharType="separate"/>
        </w:r>
        <w:r w:rsidR="00EE7042" w:rsidRPr="00EE7042">
          <w:rPr>
            <w:noProof/>
            <w:vertAlign w:val="superscript"/>
            <w:lang w:eastAsia="zh-CN"/>
          </w:rPr>
          <w:t>10</w:t>
        </w:r>
        <w:r w:rsidR="00EE7042">
          <w:rPr>
            <w:noProof/>
            <w:vertAlign w:val="superscript"/>
            <w:lang w:eastAsia="zh-CN"/>
          </w:rPr>
          <w:fldChar w:fldCharType="end"/>
        </w:r>
        <w:r w:rsidR="00EE7042" w:rsidRPr="00EE7042">
          <w:rPr>
            <w:noProof/>
            <w:vertAlign w:val="superscript"/>
            <w:lang w:eastAsia="zh-CN"/>
          </w:rPr>
          <w:t>,</w:t>
        </w:r>
        <w:r w:rsidR="00EE7042">
          <w:rPr>
            <w:noProof/>
            <w:vertAlign w:val="superscript"/>
            <w:lang w:eastAsia="zh-CN"/>
          </w:rPr>
          <w:fldChar w:fldCharType="begin"/>
        </w:r>
        <w:r w:rsidR="00EE7042">
          <w:rPr>
            <w:noProof/>
            <w:vertAlign w:val="superscript"/>
            <w:lang w:eastAsia="zh-CN"/>
          </w:rPr>
          <w:instrText xml:space="preserve"> HYPERLINK \l "_ENREF_11" \o "Yao, 2014 #67" </w:instrText>
        </w:r>
        <w:r w:rsidR="00EE7042">
          <w:rPr>
            <w:noProof/>
            <w:vertAlign w:val="superscript"/>
            <w:lang w:eastAsia="zh-CN"/>
          </w:rPr>
          <w:fldChar w:fldCharType="separate"/>
        </w:r>
        <w:r w:rsidR="00EE7042" w:rsidRPr="00EE7042">
          <w:rPr>
            <w:noProof/>
            <w:vertAlign w:val="superscript"/>
            <w:lang w:eastAsia="zh-CN"/>
          </w:rPr>
          <w:t>11</w:t>
        </w:r>
        <w:r w:rsidR="00EE7042">
          <w:rPr>
            <w:noProof/>
            <w:vertAlign w:val="superscript"/>
            <w:lang w:eastAsia="zh-CN"/>
          </w:rPr>
          <w:fldChar w:fldCharType="end"/>
        </w:r>
        <w:r w:rsidR="008F23BD">
          <w:rPr>
            <w:lang w:eastAsia="zh-CN"/>
          </w:rPr>
          <w:fldChar w:fldCharType="end"/>
        </w:r>
      </w:ins>
    </w:p>
    <w:p w14:paraId="1A78245A" w14:textId="69514B9B" w:rsidR="0022170E" w:rsidRDefault="0022170E" w:rsidP="00596E12">
      <w:pPr>
        <w:jc w:val="left"/>
        <w:rPr>
          <w:lang w:eastAsia="zh-CN"/>
        </w:rPr>
      </w:pPr>
    </w:p>
    <w:p w14:paraId="0E174167" w14:textId="0BF35D78" w:rsidR="0022170E" w:rsidRDefault="003E279C" w:rsidP="00596E12">
      <w:pPr>
        <w:jc w:val="left"/>
        <w:rPr>
          <w:rFonts w:cs="Arial"/>
          <w:color w:val="auto"/>
          <w:lang w:eastAsia="zh-CN"/>
        </w:rPr>
      </w:pPr>
      <w:r w:rsidRPr="003E279C">
        <w:rPr>
          <w:rFonts w:cs="Arial"/>
          <w:color w:val="auto"/>
          <w:lang w:eastAsia="zh-CN"/>
        </w:rPr>
        <w:t xml:space="preserve">To demonstrate the broadband reflectance of HCG experimentally, </w:t>
      </w:r>
      <w:r w:rsidR="007F401E">
        <w:rPr>
          <w:rFonts w:cs="Arial" w:hint="eastAsia"/>
          <w:color w:val="auto"/>
          <w:lang w:eastAsia="zh-CN"/>
        </w:rPr>
        <w:t>o</w:t>
      </w:r>
      <w:r w:rsidR="00AE0582">
        <w:rPr>
          <w:rFonts w:cs="Arial" w:hint="eastAsia"/>
          <w:color w:val="auto"/>
          <w:lang w:eastAsia="zh-CN"/>
        </w:rPr>
        <w:t>ne</w:t>
      </w:r>
      <w:r w:rsidR="00BE03ED">
        <w:rPr>
          <w:rFonts w:cs="Arial" w:hint="eastAsia"/>
          <w:color w:val="auto"/>
          <w:lang w:eastAsia="zh-CN"/>
        </w:rPr>
        <w:t xml:space="preserve"> of the six</w:t>
      </w:r>
      <w:r w:rsidR="004A50EA">
        <w:rPr>
          <w:rFonts w:cs="Arial" w:hint="eastAsia"/>
          <w:color w:val="auto"/>
          <w:lang w:eastAsia="zh-CN"/>
        </w:rPr>
        <w:t xml:space="preserve"> </w:t>
      </w:r>
      <w:r w:rsidR="00BE03ED">
        <w:rPr>
          <w:rFonts w:cs="Arial" w:hint="eastAsia"/>
          <w:color w:val="auto"/>
          <w:lang w:eastAsia="zh-CN"/>
        </w:rPr>
        <w:t>layer</w:t>
      </w:r>
      <w:r w:rsidR="004A50EA">
        <w:rPr>
          <w:rFonts w:cs="Arial" w:hint="eastAsia"/>
          <w:color w:val="auto"/>
          <w:lang w:eastAsia="zh-CN"/>
        </w:rPr>
        <w:t xml:space="preserve">s </w:t>
      </w:r>
      <w:r w:rsidR="007F401E">
        <w:rPr>
          <w:rFonts w:cs="Arial" w:hint="eastAsia"/>
          <w:color w:val="auto"/>
          <w:lang w:eastAsia="zh-CN"/>
        </w:rPr>
        <w:t>in the dispersive element</w:t>
      </w:r>
      <w:r w:rsidR="00C45E59">
        <w:rPr>
          <w:rFonts w:cs="Arial"/>
          <w:color w:val="auto"/>
          <w:lang w:eastAsia="zh-CN"/>
        </w:rPr>
        <w:t xml:space="preserve"> HCG structure </w:t>
      </w:r>
      <w:r w:rsidR="00B538D6">
        <w:rPr>
          <w:rFonts w:cs="Arial" w:hint="eastAsia"/>
          <w:color w:val="auto"/>
          <w:lang w:eastAsia="zh-CN"/>
        </w:rPr>
        <w:t>is</w:t>
      </w:r>
      <w:r w:rsidR="007F401E">
        <w:rPr>
          <w:rFonts w:cs="Arial" w:hint="eastAsia"/>
          <w:color w:val="auto"/>
          <w:lang w:eastAsia="zh-CN"/>
        </w:rPr>
        <w:t xml:space="preserve"> </w:t>
      </w:r>
      <w:r w:rsidR="00510184">
        <w:rPr>
          <w:rFonts w:cs="Arial" w:hint="eastAsia"/>
          <w:color w:val="auto"/>
          <w:lang w:eastAsia="zh-CN"/>
        </w:rPr>
        <w:t xml:space="preserve">fabricated using </w:t>
      </w:r>
      <w:r w:rsidRPr="003E279C">
        <w:rPr>
          <w:rFonts w:cs="Arial"/>
          <w:color w:val="auto"/>
          <w:lang w:eastAsia="zh-CN"/>
        </w:rPr>
        <w:t xml:space="preserve">nanoimprint fabrication. </w:t>
      </w:r>
      <w:r w:rsidR="00C45E59">
        <w:rPr>
          <w:rFonts w:cs="Arial" w:hint="eastAsia"/>
          <w:color w:val="auto"/>
          <w:lang w:eastAsia="zh-CN"/>
        </w:rPr>
        <w:t xml:space="preserve">As </w:t>
      </w:r>
      <w:r w:rsidR="00C45E59">
        <w:rPr>
          <w:rFonts w:cs="Arial"/>
          <w:color w:val="auto"/>
          <w:lang w:eastAsia="zh-CN"/>
        </w:rPr>
        <w:t>shown</w:t>
      </w:r>
      <w:r w:rsidR="00C45E59">
        <w:rPr>
          <w:rFonts w:cs="Arial" w:hint="eastAsia"/>
          <w:color w:val="auto"/>
          <w:lang w:eastAsia="zh-CN"/>
        </w:rPr>
        <w:t xml:space="preserve"> in </w:t>
      </w:r>
      <w:r w:rsidR="00FC7788">
        <w:rPr>
          <w:rFonts w:cs="Arial"/>
          <w:color w:val="auto"/>
          <w:lang w:eastAsia="zh-CN"/>
        </w:rPr>
        <w:t>F</w:t>
      </w:r>
      <w:r w:rsidR="00C45E59">
        <w:rPr>
          <w:rFonts w:cs="Arial" w:hint="eastAsia"/>
          <w:color w:val="auto"/>
          <w:lang w:eastAsia="zh-CN"/>
        </w:rPr>
        <w:t xml:space="preserve">igure </w:t>
      </w:r>
      <w:r w:rsidR="0090489D">
        <w:rPr>
          <w:rFonts w:cs="Arial" w:hint="eastAsia"/>
          <w:color w:val="auto"/>
          <w:lang w:eastAsia="zh-CN"/>
        </w:rPr>
        <w:t xml:space="preserve">3, </w:t>
      </w:r>
      <w:r w:rsidR="003B2D9C">
        <w:rPr>
          <w:rFonts w:cs="Arial" w:hint="eastAsia"/>
          <w:color w:val="auto"/>
          <w:lang w:eastAsia="zh-CN"/>
        </w:rPr>
        <w:t>e</w:t>
      </w:r>
      <w:r w:rsidRPr="003E279C">
        <w:rPr>
          <w:rFonts w:cs="Arial"/>
          <w:color w:val="auto"/>
          <w:lang w:eastAsia="zh-CN"/>
        </w:rPr>
        <w:t xml:space="preserve">ach grating block consists of two </w:t>
      </w:r>
      <w:r w:rsidR="00D51373">
        <w:rPr>
          <w:rFonts w:cs="Arial" w:hint="eastAsia"/>
          <w:color w:val="auto"/>
          <w:lang w:eastAsia="zh-CN"/>
        </w:rPr>
        <w:t>parts</w:t>
      </w:r>
      <w:r w:rsidRPr="003E279C">
        <w:rPr>
          <w:rFonts w:cs="Arial"/>
          <w:color w:val="auto"/>
          <w:lang w:eastAsia="zh-CN"/>
        </w:rPr>
        <w:t xml:space="preserve">. The </w:t>
      </w:r>
      <w:r w:rsidR="00735437">
        <w:rPr>
          <w:rFonts w:cs="Arial" w:hint="eastAsia"/>
          <w:color w:val="auto"/>
          <w:lang w:eastAsia="zh-CN"/>
        </w:rPr>
        <w:t xml:space="preserve">material of </w:t>
      </w:r>
      <w:r w:rsidR="000D241D">
        <w:rPr>
          <w:rFonts w:cs="Arial" w:hint="eastAsia"/>
          <w:color w:val="auto"/>
          <w:lang w:eastAsia="zh-CN"/>
        </w:rPr>
        <w:t xml:space="preserve">the </w:t>
      </w:r>
      <w:r w:rsidRPr="003E279C">
        <w:rPr>
          <w:rFonts w:cs="Arial"/>
          <w:color w:val="auto"/>
          <w:lang w:eastAsia="zh-CN"/>
        </w:rPr>
        <w:t>top grating is TiO</w:t>
      </w:r>
      <w:r w:rsidRPr="008F1AD7">
        <w:rPr>
          <w:rFonts w:cs="Arial"/>
          <w:color w:val="auto"/>
          <w:vertAlign w:val="subscript"/>
          <w:lang w:eastAsia="zh-CN"/>
        </w:rPr>
        <w:t>2</w:t>
      </w:r>
      <w:r w:rsidRPr="003E279C">
        <w:rPr>
          <w:rFonts w:cs="Arial"/>
          <w:color w:val="auto"/>
          <w:lang w:eastAsia="zh-CN"/>
        </w:rPr>
        <w:t xml:space="preserve"> </w:t>
      </w:r>
      <w:r w:rsidR="00FD5FF6">
        <w:rPr>
          <w:rFonts w:cs="Arial" w:hint="eastAsia"/>
          <w:color w:val="auto"/>
          <w:lang w:eastAsia="zh-CN"/>
        </w:rPr>
        <w:t>and</w:t>
      </w:r>
      <w:r w:rsidRPr="003E279C">
        <w:rPr>
          <w:rFonts w:cs="Arial"/>
          <w:color w:val="auto"/>
          <w:lang w:eastAsia="zh-CN"/>
        </w:rPr>
        <w:t xml:space="preserve"> the </w:t>
      </w:r>
      <w:r w:rsidR="00F47927">
        <w:rPr>
          <w:rFonts w:cs="Arial" w:hint="eastAsia"/>
          <w:color w:val="auto"/>
          <w:lang w:eastAsia="zh-CN"/>
        </w:rPr>
        <w:t xml:space="preserve">material of the </w:t>
      </w:r>
      <w:r w:rsidRPr="003E279C">
        <w:rPr>
          <w:rFonts w:cs="Arial"/>
          <w:color w:val="auto"/>
          <w:lang w:eastAsia="zh-CN"/>
        </w:rPr>
        <w:t>sub grating is fused silica. The pitch of the 2D HCG is 453 nm. The line width of each grating is 220 nm. The height of both top and sub grating is 340 nm. The material of the substrate is the same as the sub grating.</w:t>
      </w:r>
    </w:p>
    <w:p w14:paraId="0CA2CB4D" w14:textId="77777777" w:rsidR="00B67277" w:rsidRDefault="00B67277" w:rsidP="00596E12">
      <w:pPr>
        <w:jc w:val="left"/>
        <w:rPr>
          <w:rFonts w:cs="Arial"/>
          <w:color w:val="auto"/>
          <w:lang w:eastAsia="zh-CN"/>
        </w:rPr>
      </w:pPr>
    </w:p>
    <w:p w14:paraId="5C5E09A2" w14:textId="78FB0FD8" w:rsidR="00B67277" w:rsidRDefault="00B54D8F" w:rsidP="00596E12">
      <w:pPr>
        <w:jc w:val="left"/>
        <w:rPr>
          <w:rFonts w:cs="Arial"/>
          <w:color w:val="auto"/>
          <w:lang w:eastAsia="zh-CN"/>
        </w:rPr>
      </w:pPr>
      <w:r w:rsidRPr="00B54D8F">
        <w:rPr>
          <w:rFonts w:cs="Arial"/>
          <w:color w:val="auto"/>
          <w:lang w:eastAsia="zh-CN"/>
        </w:rPr>
        <w:t>TiO</w:t>
      </w:r>
      <w:r w:rsidRPr="00A411A7">
        <w:rPr>
          <w:rFonts w:cs="Arial"/>
          <w:color w:val="auto"/>
          <w:vertAlign w:val="subscript"/>
          <w:lang w:eastAsia="zh-CN"/>
        </w:rPr>
        <w:t>2</w:t>
      </w:r>
      <w:r w:rsidRPr="00B54D8F">
        <w:rPr>
          <w:rFonts w:cs="Arial"/>
          <w:color w:val="auto"/>
          <w:lang w:eastAsia="zh-CN"/>
        </w:rPr>
        <w:t xml:space="preserve"> was depos</w:t>
      </w:r>
      <w:r w:rsidR="00596E12">
        <w:rPr>
          <w:rFonts w:cs="Arial"/>
          <w:color w:val="auto"/>
          <w:lang w:eastAsia="zh-CN"/>
        </w:rPr>
        <w:t>ited on fused silica at HP Labs</w:t>
      </w:r>
      <w:r w:rsidRPr="00B54D8F">
        <w:rPr>
          <w:rFonts w:cs="Arial"/>
          <w:color w:val="auto"/>
          <w:lang w:eastAsia="zh-CN"/>
        </w:rPr>
        <w:t xml:space="preserve"> using </w:t>
      </w:r>
      <w:r w:rsidR="00ED2C32">
        <w:rPr>
          <w:rFonts w:cs="Arial" w:hint="eastAsia"/>
          <w:color w:val="auto"/>
          <w:lang w:eastAsia="zh-CN"/>
        </w:rPr>
        <w:t>a</w:t>
      </w:r>
      <w:r w:rsidRPr="00B54D8F">
        <w:rPr>
          <w:rFonts w:cs="Arial"/>
          <w:color w:val="auto"/>
          <w:lang w:eastAsia="zh-CN"/>
        </w:rPr>
        <w:t xml:space="preserve"> </w:t>
      </w:r>
      <w:r w:rsidR="00170694">
        <w:rPr>
          <w:rFonts w:cs="Arial" w:hint="eastAsia"/>
          <w:color w:val="auto"/>
          <w:lang w:eastAsia="zh-CN"/>
        </w:rPr>
        <w:t xml:space="preserve">direct current </w:t>
      </w:r>
      <w:r w:rsidRPr="00B54D8F">
        <w:rPr>
          <w:rFonts w:cs="Arial"/>
          <w:color w:val="auto"/>
          <w:lang w:eastAsia="zh-CN"/>
        </w:rPr>
        <w:t>magnetron sputter machin</w:t>
      </w:r>
      <w:r w:rsidR="000F4086">
        <w:rPr>
          <w:rFonts w:cs="Arial"/>
          <w:color w:val="auto"/>
          <w:lang w:eastAsia="zh-CN"/>
        </w:rPr>
        <w:t>e. The chamber pressure was 1.5</w:t>
      </w:r>
      <w:r w:rsidR="009000F9">
        <w:rPr>
          <w:rFonts w:cs="Arial" w:hint="eastAsia"/>
          <w:color w:val="auto"/>
          <w:lang w:eastAsia="zh-CN"/>
        </w:rPr>
        <w:t xml:space="preserve"> </w:t>
      </w:r>
      <w:proofErr w:type="spellStart"/>
      <w:r w:rsidRPr="00B54D8F">
        <w:rPr>
          <w:rFonts w:cs="Arial"/>
          <w:color w:val="auto"/>
          <w:lang w:eastAsia="zh-CN"/>
        </w:rPr>
        <w:t>mTorr</w:t>
      </w:r>
      <w:proofErr w:type="spellEnd"/>
      <w:r w:rsidRPr="00B54D8F">
        <w:rPr>
          <w:rFonts w:cs="Arial"/>
          <w:color w:val="auto"/>
          <w:lang w:eastAsia="zh-CN"/>
        </w:rPr>
        <w:t xml:space="preserve"> with</w:t>
      </w:r>
      <w:r w:rsidR="000F4086">
        <w:rPr>
          <w:rFonts w:cs="Arial" w:hint="eastAsia"/>
          <w:color w:val="auto"/>
          <w:lang w:eastAsia="zh-CN"/>
        </w:rPr>
        <w:t xml:space="preserve"> an</w:t>
      </w:r>
      <w:r w:rsidR="00ED16EF">
        <w:rPr>
          <w:rFonts w:cs="Arial"/>
          <w:color w:val="auto"/>
          <w:lang w:eastAsia="zh-CN"/>
        </w:rPr>
        <w:t xml:space="preserve"> </w:t>
      </w:r>
      <w:proofErr w:type="spellStart"/>
      <w:r w:rsidR="00ED16EF">
        <w:rPr>
          <w:rFonts w:cs="Arial"/>
          <w:color w:val="auto"/>
          <w:lang w:eastAsia="zh-CN"/>
        </w:rPr>
        <w:t>Ar</w:t>
      </w:r>
      <w:proofErr w:type="spellEnd"/>
      <w:r w:rsidR="00ED16EF">
        <w:rPr>
          <w:rFonts w:cs="Arial"/>
          <w:color w:val="auto"/>
          <w:lang w:eastAsia="zh-CN"/>
        </w:rPr>
        <w:t xml:space="preserve"> flow </w:t>
      </w:r>
      <w:r w:rsidRPr="00B54D8F">
        <w:rPr>
          <w:rFonts w:cs="Arial"/>
          <w:color w:val="auto"/>
          <w:lang w:eastAsia="zh-CN"/>
        </w:rPr>
        <w:t>about 100</w:t>
      </w:r>
      <w:r w:rsidR="009000F9">
        <w:rPr>
          <w:rFonts w:cs="Arial" w:hint="eastAsia"/>
          <w:color w:val="auto"/>
          <w:lang w:eastAsia="zh-CN"/>
        </w:rPr>
        <w:t xml:space="preserve"> </w:t>
      </w:r>
      <w:proofErr w:type="spellStart"/>
      <w:r w:rsidR="00ED16EF">
        <w:rPr>
          <w:rFonts w:cs="Arial"/>
          <w:color w:val="auto"/>
          <w:lang w:eastAsia="zh-CN"/>
        </w:rPr>
        <w:t>sccm</w:t>
      </w:r>
      <w:proofErr w:type="spellEnd"/>
      <w:r w:rsidR="00ED16EF">
        <w:rPr>
          <w:rFonts w:cs="Arial"/>
          <w:color w:val="auto"/>
          <w:lang w:eastAsia="zh-CN"/>
        </w:rPr>
        <w:t>. The sputter power was 130</w:t>
      </w:r>
      <w:r w:rsidR="009000F9">
        <w:rPr>
          <w:rFonts w:cs="Arial" w:hint="eastAsia"/>
          <w:color w:val="auto"/>
          <w:lang w:eastAsia="zh-CN"/>
        </w:rPr>
        <w:t xml:space="preserve"> </w:t>
      </w:r>
      <w:r w:rsidRPr="00B54D8F">
        <w:rPr>
          <w:rFonts w:cs="Arial"/>
          <w:color w:val="auto"/>
          <w:lang w:eastAsia="zh-CN"/>
        </w:rPr>
        <w:t xml:space="preserve">W and the rate was </w:t>
      </w:r>
      <w:r w:rsidR="00ED16EF">
        <w:rPr>
          <w:rFonts w:cs="Arial"/>
          <w:color w:val="auto"/>
          <w:lang w:eastAsia="zh-CN"/>
        </w:rPr>
        <w:t>4</w:t>
      </w:r>
      <w:r w:rsidR="0024222C">
        <w:rPr>
          <w:rFonts w:cs="Arial"/>
          <w:color w:val="auto"/>
          <w:lang w:eastAsia="zh-CN"/>
        </w:rPr>
        <w:t xml:space="preserve"> </w:t>
      </w:r>
      <w:r w:rsidR="007C184D">
        <w:rPr>
          <w:rFonts w:cs="Arial"/>
          <w:color w:val="auto"/>
          <w:lang w:eastAsia="zh-CN"/>
        </w:rPr>
        <w:t>nm/min. Two batches of TiO</w:t>
      </w:r>
      <w:r w:rsidR="007C184D" w:rsidRPr="00ED16EF">
        <w:rPr>
          <w:rFonts w:cs="Arial"/>
          <w:color w:val="auto"/>
          <w:vertAlign w:val="subscript"/>
          <w:lang w:eastAsia="zh-CN"/>
        </w:rPr>
        <w:t>2</w:t>
      </w:r>
      <w:r w:rsidR="00BA3AC5">
        <w:rPr>
          <w:rFonts w:cs="Arial"/>
          <w:color w:val="auto"/>
          <w:lang w:eastAsia="zh-CN"/>
        </w:rPr>
        <w:t xml:space="preserve"> </w:t>
      </w:r>
      <w:r w:rsidRPr="00B54D8F">
        <w:rPr>
          <w:rFonts w:cs="Arial"/>
          <w:color w:val="auto"/>
          <w:lang w:eastAsia="zh-CN"/>
        </w:rPr>
        <w:t xml:space="preserve">film were sputtered at different temperatures, 27 </w:t>
      </w:r>
      <w:r w:rsidR="00E83F9C">
        <w:rPr>
          <w:rFonts w:cs="Arial"/>
          <w:color w:val="auto"/>
          <w:lang w:eastAsia="zh-CN"/>
        </w:rPr>
        <w:t>°</w:t>
      </w:r>
      <w:r w:rsidR="00E83F9C">
        <w:rPr>
          <w:rFonts w:cs="Arial" w:hint="eastAsia"/>
          <w:color w:val="auto"/>
          <w:lang w:eastAsia="zh-CN"/>
        </w:rPr>
        <w:t>C</w:t>
      </w:r>
      <w:r w:rsidRPr="00B54D8F">
        <w:rPr>
          <w:rFonts w:cs="Arial"/>
          <w:color w:val="auto"/>
          <w:lang w:eastAsia="zh-CN"/>
        </w:rPr>
        <w:t xml:space="preserve"> and 270 </w:t>
      </w:r>
      <w:r w:rsidR="00E83F9C">
        <w:rPr>
          <w:rFonts w:cs="Arial"/>
          <w:color w:val="auto"/>
          <w:lang w:eastAsia="zh-CN"/>
        </w:rPr>
        <w:t>°</w:t>
      </w:r>
      <w:r w:rsidR="00E83F9C">
        <w:rPr>
          <w:rFonts w:cs="Arial" w:hint="eastAsia"/>
          <w:color w:val="auto"/>
          <w:lang w:eastAsia="zh-CN"/>
        </w:rPr>
        <w:t>C</w:t>
      </w:r>
      <w:r w:rsidRPr="00B54D8F">
        <w:rPr>
          <w:rFonts w:cs="Arial"/>
          <w:color w:val="auto"/>
          <w:lang w:eastAsia="zh-CN"/>
        </w:rPr>
        <w:t xml:space="preserve"> respectively. To ensure</w:t>
      </w:r>
      <w:r w:rsidR="00BB1B38">
        <w:rPr>
          <w:rFonts w:cs="Arial" w:hint="eastAsia"/>
          <w:color w:val="auto"/>
          <w:lang w:eastAsia="zh-CN"/>
        </w:rPr>
        <w:t xml:space="preserve"> an</w:t>
      </w:r>
      <w:r w:rsidRPr="00B54D8F">
        <w:rPr>
          <w:rFonts w:cs="Arial"/>
          <w:color w:val="auto"/>
          <w:lang w:eastAsia="zh-CN"/>
        </w:rPr>
        <w:t xml:space="preserve"> even film deposition, substrate stage</w:t>
      </w:r>
      <w:r w:rsidR="009A24F5">
        <w:rPr>
          <w:rFonts w:cs="Arial"/>
          <w:color w:val="auto"/>
          <w:lang w:eastAsia="zh-CN"/>
        </w:rPr>
        <w:t xml:space="preserve"> rotation was turned on </w:t>
      </w:r>
      <w:r w:rsidR="009A24F5">
        <w:rPr>
          <w:rFonts w:cs="Arial" w:hint="eastAsia"/>
          <w:color w:val="auto"/>
          <w:lang w:eastAsia="zh-CN"/>
        </w:rPr>
        <w:t>(</w:t>
      </w:r>
      <w:r w:rsidR="009A24F5">
        <w:rPr>
          <w:rFonts w:cs="Arial"/>
          <w:color w:val="auto"/>
          <w:lang w:eastAsia="zh-CN"/>
        </w:rPr>
        <w:t>20</w:t>
      </w:r>
      <w:r w:rsidR="009000F9">
        <w:rPr>
          <w:rFonts w:cs="Arial" w:hint="eastAsia"/>
          <w:color w:val="auto"/>
          <w:lang w:eastAsia="zh-CN"/>
        </w:rPr>
        <w:t xml:space="preserve"> </w:t>
      </w:r>
      <w:r w:rsidRPr="00B54D8F">
        <w:rPr>
          <w:rFonts w:cs="Arial"/>
          <w:color w:val="auto"/>
          <w:lang w:eastAsia="zh-CN"/>
        </w:rPr>
        <w:t>rpm</w:t>
      </w:r>
      <w:r w:rsidR="009A24F5">
        <w:rPr>
          <w:rFonts w:cs="Arial" w:hint="eastAsia"/>
          <w:color w:val="auto"/>
          <w:lang w:eastAsia="zh-CN"/>
        </w:rPr>
        <w:t>)</w:t>
      </w:r>
      <w:r w:rsidRPr="00B54D8F">
        <w:rPr>
          <w:rFonts w:cs="Arial"/>
          <w:color w:val="auto"/>
          <w:lang w:eastAsia="zh-CN"/>
        </w:rPr>
        <w:t xml:space="preserve"> during sputtering. Both batches of TiO</w:t>
      </w:r>
      <w:r w:rsidRPr="003E2C8A">
        <w:rPr>
          <w:rFonts w:cs="Arial"/>
          <w:color w:val="auto"/>
          <w:vertAlign w:val="subscript"/>
          <w:lang w:eastAsia="zh-CN"/>
        </w:rPr>
        <w:t>2</w:t>
      </w:r>
      <w:r w:rsidRPr="00B54D8F">
        <w:rPr>
          <w:rFonts w:cs="Arial"/>
          <w:color w:val="auto"/>
          <w:lang w:eastAsia="zh-CN"/>
        </w:rPr>
        <w:t xml:space="preserve"> films were annealed at 300 </w:t>
      </w:r>
      <w:r w:rsidR="0024222C">
        <w:rPr>
          <w:rFonts w:cs="Arial"/>
          <w:color w:val="auto"/>
          <w:lang w:eastAsia="zh-CN"/>
        </w:rPr>
        <w:t xml:space="preserve">°C </w:t>
      </w:r>
      <w:r w:rsidRPr="00B54D8F">
        <w:rPr>
          <w:rFonts w:cs="Arial"/>
          <w:color w:val="auto"/>
          <w:lang w:eastAsia="zh-CN"/>
        </w:rPr>
        <w:t>for 3 hours after sputtering to improve film quality. After deposition, both batches of TiO</w:t>
      </w:r>
      <w:r w:rsidRPr="003E2C8A">
        <w:rPr>
          <w:rFonts w:cs="Arial"/>
          <w:color w:val="auto"/>
          <w:vertAlign w:val="subscript"/>
          <w:lang w:eastAsia="zh-CN"/>
        </w:rPr>
        <w:t>2</w:t>
      </w:r>
      <w:r w:rsidRPr="00B54D8F">
        <w:rPr>
          <w:rFonts w:cs="Arial"/>
          <w:color w:val="auto"/>
          <w:lang w:eastAsia="zh-CN"/>
        </w:rPr>
        <w:t xml:space="preserve"> </w:t>
      </w:r>
      <w:r w:rsidR="00FC7788">
        <w:rPr>
          <w:rFonts w:cs="Arial"/>
          <w:color w:val="auto"/>
          <w:lang w:eastAsia="zh-CN"/>
        </w:rPr>
        <w:t xml:space="preserve">films were examined </w:t>
      </w:r>
      <w:r w:rsidR="002C1809">
        <w:rPr>
          <w:rFonts w:cs="Arial" w:hint="eastAsia"/>
          <w:color w:val="auto"/>
          <w:lang w:eastAsia="zh-CN"/>
        </w:rPr>
        <w:t>using</w:t>
      </w:r>
      <w:r w:rsidR="00DB73D2">
        <w:rPr>
          <w:rFonts w:cs="Arial" w:hint="eastAsia"/>
          <w:color w:val="auto"/>
          <w:lang w:eastAsia="zh-CN"/>
        </w:rPr>
        <w:t xml:space="preserve"> a scanning electron microscope (SEM)</w:t>
      </w:r>
      <w:r w:rsidR="00FC7788">
        <w:rPr>
          <w:rFonts w:cs="Arial"/>
          <w:color w:val="auto"/>
          <w:lang w:eastAsia="zh-CN"/>
        </w:rPr>
        <w:t xml:space="preserve"> (F</w:t>
      </w:r>
      <w:r w:rsidRPr="00B54D8F">
        <w:rPr>
          <w:rFonts w:cs="Arial"/>
          <w:color w:val="auto"/>
          <w:lang w:eastAsia="zh-CN"/>
        </w:rPr>
        <w:t xml:space="preserve">igure </w:t>
      </w:r>
      <w:r>
        <w:rPr>
          <w:rFonts w:cs="Arial" w:hint="eastAsia"/>
          <w:color w:val="auto"/>
          <w:lang w:eastAsia="zh-CN"/>
        </w:rPr>
        <w:t>4</w:t>
      </w:r>
      <w:r w:rsidRPr="00B54D8F">
        <w:rPr>
          <w:rFonts w:cs="Arial"/>
          <w:color w:val="auto"/>
          <w:lang w:eastAsia="zh-CN"/>
        </w:rPr>
        <w:t>). The refractive indices of TiO</w:t>
      </w:r>
      <w:r w:rsidRPr="003E2C8A">
        <w:rPr>
          <w:rFonts w:cs="Arial"/>
          <w:color w:val="auto"/>
          <w:vertAlign w:val="subscript"/>
          <w:lang w:eastAsia="zh-CN"/>
        </w:rPr>
        <w:t>2</w:t>
      </w:r>
      <w:r w:rsidRPr="00B54D8F">
        <w:rPr>
          <w:rFonts w:cs="Arial"/>
          <w:color w:val="auto"/>
          <w:lang w:eastAsia="zh-CN"/>
        </w:rPr>
        <w:t xml:space="preserve"> films</w:t>
      </w:r>
      <w:r>
        <w:rPr>
          <w:rFonts w:cs="Arial"/>
          <w:color w:val="auto"/>
          <w:lang w:eastAsia="zh-CN"/>
        </w:rPr>
        <w:t xml:space="preserve"> were </w:t>
      </w:r>
      <w:r w:rsidR="003E2C8A">
        <w:rPr>
          <w:rFonts w:cs="Arial" w:hint="eastAsia"/>
          <w:color w:val="auto"/>
          <w:lang w:eastAsia="zh-CN"/>
        </w:rPr>
        <w:t xml:space="preserve">also </w:t>
      </w:r>
      <w:r>
        <w:rPr>
          <w:rFonts w:cs="Arial"/>
          <w:color w:val="auto"/>
          <w:lang w:eastAsia="zh-CN"/>
        </w:rPr>
        <w:t>measured</w:t>
      </w:r>
      <w:r w:rsidR="00FC7788">
        <w:rPr>
          <w:rFonts w:cs="Arial"/>
          <w:color w:val="auto"/>
          <w:lang w:eastAsia="zh-CN"/>
        </w:rPr>
        <w:t xml:space="preserve"> (F</w:t>
      </w:r>
      <w:r w:rsidRPr="00B54D8F">
        <w:rPr>
          <w:rFonts w:cs="Arial"/>
          <w:color w:val="auto"/>
          <w:lang w:eastAsia="zh-CN"/>
        </w:rPr>
        <w:t xml:space="preserve">igure </w:t>
      </w:r>
      <w:r>
        <w:rPr>
          <w:rFonts w:cs="Arial" w:hint="eastAsia"/>
          <w:color w:val="auto"/>
          <w:lang w:eastAsia="zh-CN"/>
        </w:rPr>
        <w:t>5</w:t>
      </w:r>
      <w:r w:rsidRPr="00B54D8F">
        <w:rPr>
          <w:rFonts w:cs="Arial"/>
          <w:color w:val="auto"/>
          <w:lang w:eastAsia="zh-CN"/>
        </w:rPr>
        <w:t>). The measured refractive indices were 10</w:t>
      </w:r>
      <w:r w:rsidR="0024222C">
        <w:rPr>
          <w:rFonts w:cs="Arial"/>
          <w:color w:val="auto"/>
          <w:lang w:eastAsia="zh-CN"/>
        </w:rPr>
        <w:t>%</w:t>
      </w:r>
      <w:r w:rsidRPr="00B54D8F">
        <w:rPr>
          <w:rFonts w:cs="Arial"/>
          <w:color w:val="auto"/>
          <w:lang w:eastAsia="zh-CN"/>
        </w:rPr>
        <w:t xml:space="preserve"> lower than standard database, because the film was p</w:t>
      </w:r>
      <w:r w:rsidR="00EB2CA2">
        <w:rPr>
          <w:rFonts w:cs="Arial"/>
          <w:color w:val="auto"/>
          <w:lang w:eastAsia="zh-CN"/>
        </w:rPr>
        <w:t xml:space="preserve">orous which can </w:t>
      </w:r>
      <w:r w:rsidR="00EB2CA2">
        <w:rPr>
          <w:rFonts w:cs="Arial" w:hint="eastAsia"/>
          <w:color w:val="auto"/>
          <w:lang w:eastAsia="zh-CN"/>
        </w:rPr>
        <w:t xml:space="preserve">also be </w:t>
      </w:r>
      <w:r w:rsidR="00FC7788">
        <w:rPr>
          <w:rFonts w:cs="Arial"/>
          <w:color w:val="auto"/>
          <w:lang w:eastAsia="zh-CN"/>
        </w:rPr>
        <w:t>observed in F</w:t>
      </w:r>
      <w:r w:rsidRPr="00B54D8F">
        <w:rPr>
          <w:rFonts w:cs="Arial"/>
          <w:color w:val="auto"/>
          <w:lang w:eastAsia="zh-CN"/>
        </w:rPr>
        <w:t xml:space="preserve">igure </w:t>
      </w:r>
      <w:r w:rsidR="00334619">
        <w:rPr>
          <w:rFonts w:cs="Arial" w:hint="eastAsia"/>
          <w:color w:val="auto"/>
          <w:lang w:eastAsia="zh-CN"/>
        </w:rPr>
        <w:t>4</w:t>
      </w:r>
      <w:r w:rsidRPr="00B54D8F">
        <w:rPr>
          <w:rFonts w:cs="Arial"/>
          <w:color w:val="auto"/>
          <w:lang w:eastAsia="zh-CN"/>
        </w:rPr>
        <w:t>. A higher sputtering temperature could increase the refractive index</w:t>
      </w:r>
      <w:r w:rsidR="008D55E4">
        <w:rPr>
          <w:rFonts w:cs="Arial" w:hint="eastAsia"/>
          <w:color w:val="auto"/>
          <w:lang w:eastAsia="zh-CN"/>
        </w:rPr>
        <w:t>,</w:t>
      </w:r>
      <w:r w:rsidRPr="00B54D8F">
        <w:rPr>
          <w:rFonts w:cs="Arial"/>
          <w:color w:val="auto"/>
          <w:lang w:eastAsia="zh-CN"/>
        </w:rPr>
        <w:t xml:space="preserve"> </w:t>
      </w:r>
      <w:r w:rsidR="008D55E4">
        <w:rPr>
          <w:rFonts w:cs="Arial" w:hint="eastAsia"/>
          <w:color w:val="auto"/>
          <w:lang w:eastAsia="zh-CN"/>
        </w:rPr>
        <w:t xml:space="preserve">however </w:t>
      </w:r>
      <w:r w:rsidRPr="00B54D8F">
        <w:rPr>
          <w:rFonts w:cs="Arial"/>
          <w:color w:val="auto"/>
          <w:lang w:eastAsia="zh-CN"/>
        </w:rPr>
        <w:t xml:space="preserve">the </w:t>
      </w:r>
      <w:r w:rsidRPr="00B54D8F">
        <w:rPr>
          <w:rFonts w:cs="Arial"/>
          <w:color w:val="auto"/>
          <w:lang w:eastAsia="zh-CN"/>
        </w:rPr>
        <w:lastRenderedPageBreak/>
        <w:t xml:space="preserve">roughness of the film was much higher. </w:t>
      </w:r>
      <w:r w:rsidR="00BD2E8E">
        <w:rPr>
          <w:rFonts w:cs="Arial" w:hint="eastAsia"/>
          <w:color w:val="auto"/>
          <w:lang w:eastAsia="zh-CN"/>
        </w:rPr>
        <w:t xml:space="preserve">To reach a good balance between refractive indices and </w:t>
      </w:r>
      <w:r w:rsidR="005B7CD1">
        <w:rPr>
          <w:rFonts w:cs="Arial" w:hint="eastAsia"/>
          <w:color w:val="auto"/>
          <w:lang w:eastAsia="zh-CN"/>
        </w:rPr>
        <w:t>film roughn</w:t>
      </w:r>
      <w:r w:rsidR="00BB2B07">
        <w:rPr>
          <w:rFonts w:cs="Arial" w:hint="eastAsia"/>
          <w:color w:val="auto"/>
          <w:lang w:eastAsia="zh-CN"/>
        </w:rPr>
        <w:t>ess</w:t>
      </w:r>
      <w:r w:rsidRPr="00B54D8F">
        <w:rPr>
          <w:rFonts w:cs="Arial"/>
          <w:color w:val="auto"/>
          <w:lang w:eastAsia="zh-CN"/>
        </w:rPr>
        <w:t>, the TiO</w:t>
      </w:r>
      <w:r w:rsidRPr="001F5F7A">
        <w:rPr>
          <w:rFonts w:cs="Arial"/>
          <w:color w:val="auto"/>
          <w:vertAlign w:val="subscript"/>
          <w:lang w:eastAsia="zh-CN"/>
        </w:rPr>
        <w:t>2</w:t>
      </w:r>
      <w:r w:rsidRPr="00B54D8F">
        <w:rPr>
          <w:rFonts w:cs="Arial"/>
          <w:color w:val="auto"/>
          <w:lang w:eastAsia="zh-CN"/>
        </w:rPr>
        <w:t xml:space="preserve"> film which was sputtered at 27 </w:t>
      </w:r>
      <w:r w:rsidR="009000F9">
        <w:rPr>
          <w:rFonts w:cs="Arial"/>
          <w:color w:val="auto"/>
          <w:lang w:eastAsia="zh-CN"/>
        </w:rPr>
        <w:t>°</w:t>
      </w:r>
      <w:r w:rsidR="009000F9">
        <w:rPr>
          <w:rFonts w:cs="Arial" w:hint="eastAsia"/>
          <w:color w:val="auto"/>
          <w:lang w:eastAsia="zh-CN"/>
        </w:rPr>
        <w:t>C</w:t>
      </w:r>
      <w:r w:rsidR="00C73FA0">
        <w:rPr>
          <w:rFonts w:cs="Arial" w:hint="eastAsia"/>
          <w:color w:val="auto"/>
          <w:lang w:eastAsia="zh-CN"/>
        </w:rPr>
        <w:t xml:space="preserve"> was chosen as the grating </w:t>
      </w:r>
      <w:r w:rsidR="00596E12">
        <w:rPr>
          <w:rFonts w:cs="Arial"/>
          <w:color w:val="auto"/>
          <w:lang w:eastAsia="zh-CN"/>
        </w:rPr>
        <w:t>material</w:t>
      </w:r>
      <w:r w:rsidR="00CD2074">
        <w:rPr>
          <w:rFonts w:cs="Arial" w:hint="eastAsia"/>
          <w:color w:val="auto"/>
          <w:lang w:eastAsia="zh-CN"/>
        </w:rPr>
        <w:t>.</w:t>
      </w:r>
    </w:p>
    <w:p w14:paraId="00DB497E" w14:textId="77777777" w:rsidR="00484FE3" w:rsidRDefault="00484FE3" w:rsidP="00596E12">
      <w:pPr>
        <w:jc w:val="left"/>
        <w:rPr>
          <w:rFonts w:cs="Arial"/>
          <w:color w:val="auto"/>
          <w:lang w:eastAsia="zh-CN"/>
        </w:rPr>
      </w:pPr>
    </w:p>
    <w:p w14:paraId="3CA025A4" w14:textId="4B5BADF0" w:rsidR="0025577B" w:rsidRDefault="0025577B" w:rsidP="00596E12">
      <w:pPr>
        <w:jc w:val="left"/>
        <w:rPr>
          <w:rFonts w:cs="Arial"/>
          <w:color w:val="auto"/>
          <w:lang w:eastAsia="zh-CN"/>
        </w:rPr>
      </w:pPr>
      <w:r w:rsidRPr="0025577B">
        <w:rPr>
          <w:rFonts w:cs="Arial"/>
          <w:color w:val="auto"/>
          <w:lang w:eastAsia="zh-CN"/>
        </w:rPr>
        <w:t xml:space="preserve">The </w:t>
      </w:r>
      <w:r w:rsidR="008357B4">
        <w:rPr>
          <w:rFonts w:cs="Arial" w:hint="eastAsia"/>
          <w:color w:val="auto"/>
          <w:lang w:eastAsia="zh-CN"/>
        </w:rPr>
        <w:t xml:space="preserve">major </w:t>
      </w:r>
      <w:r w:rsidR="00B50BF5">
        <w:rPr>
          <w:rFonts w:cs="Arial" w:hint="eastAsia"/>
          <w:color w:val="auto"/>
          <w:lang w:eastAsia="zh-CN"/>
        </w:rPr>
        <w:t>steps for nanoimprint fabrication</w:t>
      </w:r>
      <w:r w:rsidR="008A31C7">
        <w:rPr>
          <w:rFonts w:cs="Arial"/>
          <w:color w:val="auto"/>
          <w:lang w:eastAsia="zh-CN"/>
        </w:rPr>
        <w:t xml:space="preserve"> are </w:t>
      </w:r>
      <w:r w:rsidR="00D97D23">
        <w:rPr>
          <w:rFonts w:cs="Arial" w:hint="eastAsia"/>
          <w:color w:val="auto"/>
          <w:lang w:eastAsia="zh-CN"/>
        </w:rPr>
        <w:t xml:space="preserve">schematically </w:t>
      </w:r>
      <w:r w:rsidR="00FC7788">
        <w:rPr>
          <w:rFonts w:cs="Arial"/>
          <w:color w:val="auto"/>
          <w:lang w:eastAsia="zh-CN"/>
        </w:rPr>
        <w:t>shown in F</w:t>
      </w:r>
      <w:r w:rsidR="008A31C7">
        <w:rPr>
          <w:rFonts w:cs="Arial"/>
          <w:color w:val="auto"/>
          <w:lang w:eastAsia="zh-CN"/>
        </w:rPr>
        <w:t xml:space="preserve">igure </w:t>
      </w:r>
      <w:r w:rsidR="008A31C7">
        <w:rPr>
          <w:rFonts w:cs="Arial" w:hint="eastAsia"/>
          <w:color w:val="auto"/>
          <w:lang w:eastAsia="zh-CN"/>
        </w:rPr>
        <w:t>6</w:t>
      </w:r>
      <w:r w:rsidRPr="0025577B">
        <w:rPr>
          <w:rFonts w:cs="Arial"/>
          <w:color w:val="auto"/>
          <w:lang w:eastAsia="zh-CN"/>
        </w:rPr>
        <w:t xml:space="preserve">. First, </w:t>
      </w:r>
      <w:r w:rsidR="0058697E">
        <w:rPr>
          <w:rFonts w:cs="Arial" w:hint="eastAsia"/>
          <w:color w:val="auto"/>
          <w:lang w:eastAsia="zh-CN"/>
        </w:rPr>
        <w:t xml:space="preserve">a mold with </w:t>
      </w:r>
      <w:r w:rsidR="0058697E">
        <w:rPr>
          <w:rFonts w:cs="Arial"/>
          <w:color w:val="auto"/>
          <w:lang w:eastAsia="zh-CN"/>
        </w:rPr>
        <w:t>certain</w:t>
      </w:r>
      <w:r w:rsidR="0058697E">
        <w:rPr>
          <w:rFonts w:cs="Arial" w:hint="eastAsia"/>
          <w:color w:val="auto"/>
          <w:lang w:eastAsia="zh-CN"/>
        </w:rPr>
        <w:t xml:space="preserve"> patterns is pressed</w:t>
      </w:r>
      <w:r w:rsidR="0058697E">
        <w:rPr>
          <w:rFonts w:cs="Arial"/>
          <w:color w:val="auto"/>
          <w:lang w:eastAsia="zh-CN"/>
        </w:rPr>
        <w:t xml:space="preserve"> </w:t>
      </w:r>
      <w:r w:rsidR="0058697E">
        <w:rPr>
          <w:rFonts w:cs="Arial" w:hint="eastAsia"/>
          <w:color w:val="auto"/>
          <w:lang w:eastAsia="zh-CN"/>
        </w:rPr>
        <w:t>o</w:t>
      </w:r>
      <w:r w:rsidRPr="0025577B">
        <w:rPr>
          <w:rFonts w:cs="Arial"/>
          <w:color w:val="auto"/>
          <w:lang w:eastAsia="zh-CN"/>
        </w:rPr>
        <w:t xml:space="preserve">nto the UV-curable resist on the substrate. Then </w:t>
      </w:r>
      <w:r w:rsidR="000331E9">
        <w:rPr>
          <w:rFonts w:cs="Arial" w:hint="eastAsia"/>
          <w:color w:val="auto"/>
          <w:lang w:eastAsia="zh-CN"/>
        </w:rPr>
        <w:t>UV light is applied</w:t>
      </w:r>
      <w:r w:rsidRPr="0025577B">
        <w:rPr>
          <w:rFonts w:cs="Arial"/>
          <w:color w:val="auto"/>
          <w:lang w:eastAsia="zh-CN"/>
        </w:rPr>
        <w:t xml:space="preserve"> to cure the resist. After curing, </w:t>
      </w:r>
      <w:r w:rsidR="00596E12">
        <w:rPr>
          <w:rFonts w:cs="Arial"/>
          <w:color w:val="auto"/>
          <w:lang w:eastAsia="zh-CN"/>
        </w:rPr>
        <w:t>t</w:t>
      </w:r>
      <w:r w:rsidR="003910BF">
        <w:rPr>
          <w:rFonts w:cs="Arial" w:hint="eastAsia"/>
          <w:color w:val="auto"/>
          <w:lang w:eastAsia="zh-CN"/>
        </w:rPr>
        <w:t xml:space="preserve">he mold can be </w:t>
      </w:r>
      <w:r w:rsidR="00596E12">
        <w:rPr>
          <w:rFonts w:cs="Arial"/>
          <w:color w:val="auto"/>
          <w:lang w:eastAsia="zh-CN"/>
        </w:rPr>
        <w:t>separated</w:t>
      </w:r>
      <w:r w:rsidRPr="0025577B">
        <w:rPr>
          <w:rFonts w:cs="Arial"/>
          <w:color w:val="auto"/>
          <w:lang w:eastAsia="zh-CN"/>
        </w:rPr>
        <w:t xml:space="preserve"> from the substrate and the shape of resist is exactly the opposite of the mold. </w:t>
      </w:r>
      <w:r w:rsidR="0022427C">
        <w:rPr>
          <w:rFonts w:cs="Arial" w:hint="eastAsia"/>
          <w:color w:val="auto"/>
          <w:lang w:eastAsia="zh-CN"/>
        </w:rPr>
        <w:t xml:space="preserve">The imprinted pattern can </w:t>
      </w:r>
      <w:r w:rsidR="00C9233F">
        <w:rPr>
          <w:rFonts w:cs="Arial" w:hint="eastAsia"/>
          <w:color w:val="auto"/>
          <w:lang w:eastAsia="zh-CN"/>
        </w:rPr>
        <w:t>be used as the mask to</w:t>
      </w:r>
      <w:r w:rsidRPr="0025577B">
        <w:rPr>
          <w:rFonts w:cs="Arial"/>
          <w:color w:val="auto"/>
          <w:lang w:eastAsia="zh-CN"/>
        </w:rPr>
        <w:t xml:space="preserve"> etch the residual resist, deposit metal, lift off and finally etch into the substrate. In this way, the shape of the mold </w:t>
      </w:r>
      <w:r w:rsidR="003B342E">
        <w:rPr>
          <w:rFonts w:cs="Arial" w:hint="eastAsia"/>
          <w:color w:val="auto"/>
          <w:lang w:eastAsia="zh-CN"/>
        </w:rPr>
        <w:t>gets</w:t>
      </w:r>
      <w:r w:rsidRPr="0025577B">
        <w:rPr>
          <w:rFonts w:cs="Arial"/>
          <w:color w:val="auto"/>
          <w:lang w:eastAsia="zh-CN"/>
        </w:rPr>
        <w:t xml:space="preserve"> transferred into the substrate.</w:t>
      </w:r>
    </w:p>
    <w:p w14:paraId="4DCCC715" w14:textId="77777777" w:rsidR="00CE01DE" w:rsidRPr="0025577B" w:rsidRDefault="00CE01DE" w:rsidP="00596E12">
      <w:pPr>
        <w:jc w:val="left"/>
        <w:rPr>
          <w:rFonts w:cs="Arial"/>
          <w:color w:val="auto"/>
          <w:lang w:eastAsia="zh-CN"/>
        </w:rPr>
      </w:pPr>
    </w:p>
    <w:p w14:paraId="4EFA78DD" w14:textId="77777777" w:rsidR="00484FE3" w:rsidRDefault="0025577B" w:rsidP="00596E12">
      <w:pPr>
        <w:jc w:val="left"/>
        <w:rPr>
          <w:del w:id="81" w:author="Author" w:date="2015-02-10T13:30:00Z"/>
          <w:rFonts w:cs="Arial"/>
          <w:color w:val="auto"/>
          <w:lang w:eastAsia="zh-CN"/>
        </w:rPr>
      </w:pPr>
      <w:del w:id="82" w:author="Author" w:date="2015-02-10T13:30:00Z">
        <w:r w:rsidRPr="0025577B">
          <w:rPr>
            <w:rFonts w:cs="Arial"/>
            <w:color w:val="auto"/>
            <w:lang w:eastAsia="zh-CN"/>
          </w:rPr>
          <w:delText xml:space="preserve">To fabricate 2D HCG, </w:delText>
        </w:r>
        <w:r w:rsidR="00BC1041">
          <w:rPr>
            <w:rFonts w:cs="Arial" w:hint="eastAsia"/>
            <w:color w:val="auto"/>
            <w:lang w:eastAsia="zh-CN"/>
          </w:rPr>
          <w:delText xml:space="preserve">a mold is </w:delText>
        </w:r>
        <w:r w:rsidR="00BC1041" w:rsidRPr="0025577B">
          <w:rPr>
            <w:rFonts w:cs="Arial"/>
            <w:color w:val="auto"/>
            <w:lang w:eastAsia="zh-CN"/>
          </w:rPr>
          <w:delText xml:space="preserve">duplicated from </w:delText>
        </w:r>
        <w:r w:rsidR="00BC1041">
          <w:rPr>
            <w:rFonts w:cs="Arial" w:hint="eastAsia"/>
            <w:color w:val="auto"/>
            <w:lang w:eastAsia="zh-CN"/>
          </w:rPr>
          <w:delText xml:space="preserve">a </w:delText>
        </w:r>
        <w:r w:rsidRPr="0025577B">
          <w:rPr>
            <w:rFonts w:cs="Arial"/>
            <w:color w:val="auto"/>
            <w:lang w:eastAsia="zh-CN"/>
          </w:rPr>
          <w:delText>1D periodic grating silicon master which was fabricated by interference lithography</w:delText>
        </w:r>
        <w:r w:rsidR="00CB6225">
          <w:fldChar w:fldCharType="begin"/>
        </w:r>
        <w:r w:rsidR="00CB6225">
          <w:delInstrText xml:space="preserve"> HYPERLINK \l "_ENREF_12" \o "Solak, 2003 #68" </w:delInstrText>
        </w:r>
        <w:r w:rsidR="00CB6225">
          <w:fldChar w:fldCharType="separate"/>
        </w:r>
        <w:r w:rsidR="00B57005">
          <w:rPr>
            <w:rFonts w:cs="Arial"/>
            <w:color w:val="auto"/>
            <w:lang w:eastAsia="zh-CN"/>
          </w:rPr>
          <w:fldChar w:fldCharType="begin"/>
        </w:r>
        <w:r w:rsidR="00B57005">
          <w:rPr>
            <w:rFonts w:cs="Arial"/>
            <w:color w:val="auto"/>
            <w:lang w:eastAsia="zh-CN"/>
          </w:rPr>
          <w:delInstrText xml:space="preserve"> ADDIN EN.CITE &lt;EndNote&gt;&lt;Cite&gt;&lt;Author&gt;Solak&lt;/Author&gt;&lt;Year&gt;2003&lt;/Year&gt;&lt;RecNum&gt;68&lt;/RecNum&gt;&lt;DisplayText&gt;&lt;style face="superscript"&gt;12&lt;/style&gt;&lt;/DisplayText&gt;&lt;record&gt;&lt;rec-number&gt;68&lt;/rec-number&gt;&lt;foreign-keys&gt;&lt;key app="EN" db-id="vpd5dpsruv02w4edp50xewzn05d2sxv50zzf"&gt;68&lt;/key&gt;&lt;/foreign-keys&gt;&lt;ref-type name="Journal Article"&gt;17&lt;/ref-type&gt;&lt;contributors&gt;&lt;authors&gt;&lt;author&gt;Solak, Harun H&lt;/author&gt;&lt;author&gt;David, C&lt;/author&gt;&lt;author&gt;Gobrecht, J&lt;/author&gt;&lt;author&gt;Golovkina, V&lt;/author&gt;&lt;author&gt;Cerrina, F&lt;/author&gt;&lt;author&gt;Kim, SO&lt;/author&gt;&lt;author&gt;Nealey, PF&lt;/author&gt;&lt;/authors&gt;&lt;/contributors&gt;&lt;titles&gt;&lt;title&gt;Sub-50 nm period patterns with EUV interference lithography&lt;/title&gt;&lt;secondary-title&gt;Microelectronic Engineering&lt;/secondary-title&gt;&lt;/titles&gt;&lt;periodical&gt;&lt;full-title&gt;Microelectronic Engineering&lt;/full-title&gt;&lt;/periodical&gt;&lt;pages&gt;56-62&lt;/pages&gt;&lt;volume&gt;67&lt;/volume&gt;&lt;dates&gt;&lt;year&gt;2003&lt;/year&gt;&lt;/dates&gt;&lt;isbn&gt;0167-9317&lt;/isbn&gt;&lt;urls&gt;&lt;/urls&gt;&lt;/record&gt;&lt;/Cite&gt;&lt;/EndNote&gt;</w:delInstrText>
        </w:r>
        <w:r w:rsidR="00B57005">
          <w:rPr>
            <w:rFonts w:cs="Arial"/>
            <w:color w:val="auto"/>
            <w:lang w:eastAsia="zh-CN"/>
          </w:rPr>
          <w:fldChar w:fldCharType="separate"/>
        </w:r>
        <w:r w:rsidR="00B57005" w:rsidRPr="00142614">
          <w:rPr>
            <w:rFonts w:cs="Arial"/>
            <w:noProof/>
            <w:color w:val="auto"/>
            <w:vertAlign w:val="superscript"/>
            <w:lang w:eastAsia="zh-CN"/>
          </w:rPr>
          <w:delText>12</w:delText>
        </w:r>
        <w:r w:rsidR="00B57005">
          <w:rPr>
            <w:rFonts w:cs="Arial"/>
            <w:color w:val="auto"/>
            <w:lang w:eastAsia="zh-CN"/>
          </w:rPr>
          <w:fldChar w:fldCharType="end"/>
        </w:r>
        <w:r w:rsidR="00CB6225">
          <w:rPr>
            <w:rFonts w:cs="Arial"/>
            <w:color w:val="auto"/>
            <w:lang w:eastAsia="zh-CN"/>
          </w:rPr>
          <w:fldChar w:fldCharType="end"/>
        </w:r>
        <w:r w:rsidRPr="0025577B">
          <w:rPr>
            <w:rFonts w:cs="Arial"/>
            <w:color w:val="auto"/>
            <w:lang w:eastAsia="zh-CN"/>
          </w:rPr>
          <w:delText xml:space="preserve">. </w:delText>
        </w:r>
        <w:r w:rsidR="004408AD">
          <w:rPr>
            <w:rFonts w:cs="Arial" w:hint="eastAsia"/>
            <w:color w:val="auto"/>
            <w:lang w:eastAsia="zh-CN"/>
          </w:rPr>
          <w:delText>Then the same mold is used to imprint twice</w:delText>
        </w:r>
        <w:r w:rsidRPr="0025577B">
          <w:rPr>
            <w:rFonts w:cs="Arial"/>
            <w:color w:val="auto"/>
            <w:lang w:eastAsia="zh-CN"/>
          </w:rPr>
          <w:delText xml:space="preserve"> in orthogonal directions on the same silicon substrate </w:delText>
        </w:r>
        <w:r w:rsidR="00C003D6">
          <w:rPr>
            <w:rFonts w:cs="Arial" w:hint="eastAsia"/>
            <w:color w:val="auto"/>
            <w:lang w:eastAsia="zh-CN"/>
          </w:rPr>
          <w:delText>to pattern a 2D hole array</w:delText>
        </w:r>
        <w:r w:rsidR="00FC7788">
          <w:rPr>
            <w:rFonts w:cs="Arial"/>
            <w:color w:val="auto"/>
            <w:lang w:eastAsia="zh-CN"/>
          </w:rPr>
          <w:delText xml:space="preserve"> (F</w:delText>
        </w:r>
        <w:r w:rsidRPr="0025577B">
          <w:rPr>
            <w:rFonts w:cs="Arial"/>
            <w:color w:val="auto"/>
            <w:lang w:eastAsia="zh-CN"/>
          </w:rPr>
          <w:delText>igure</w:delText>
        </w:r>
        <w:r w:rsidR="00FC7788">
          <w:rPr>
            <w:rFonts w:cs="Arial"/>
            <w:color w:val="auto"/>
            <w:lang w:eastAsia="zh-CN"/>
          </w:rPr>
          <w:delText xml:space="preserve"> </w:delText>
        </w:r>
        <w:r w:rsidR="0000334F">
          <w:rPr>
            <w:rFonts w:cs="Arial" w:hint="eastAsia"/>
            <w:color w:val="auto"/>
            <w:lang w:eastAsia="zh-CN"/>
          </w:rPr>
          <w:delText>7</w:delText>
        </w:r>
        <w:r w:rsidRPr="0025577B">
          <w:rPr>
            <w:rFonts w:cs="Arial"/>
            <w:color w:val="auto"/>
            <w:lang w:eastAsia="zh-CN"/>
          </w:rPr>
          <w:delText xml:space="preserve">). </w:delText>
        </w:r>
        <w:r w:rsidR="00A474C9">
          <w:rPr>
            <w:rFonts w:cs="Arial" w:hint="eastAsia"/>
            <w:color w:val="auto"/>
            <w:lang w:eastAsia="zh-CN"/>
          </w:rPr>
          <w:delText>The</w:delText>
        </w:r>
        <w:r w:rsidRPr="0025577B">
          <w:rPr>
            <w:rFonts w:cs="Arial"/>
            <w:color w:val="auto"/>
            <w:lang w:eastAsia="zh-CN"/>
          </w:rPr>
          <w:delText xml:space="preserve"> hybrid nanoimprint</w:delText>
        </w:r>
        <w:r w:rsidR="003315A2">
          <w:fldChar w:fldCharType="begin"/>
        </w:r>
        <w:r w:rsidR="003315A2">
          <w:delInstrText xml:space="preserve"> HYPERLINK \l "_ENREF_13" \o "Li, 2009 #63" </w:delInstrText>
        </w:r>
        <w:r w:rsidR="003315A2">
          <w:fldChar w:fldCharType="separate"/>
        </w:r>
        <w:r w:rsidR="00B57005">
          <w:rPr>
            <w:rFonts w:cs="Arial"/>
            <w:color w:val="auto"/>
            <w:lang w:eastAsia="zh-CN"/>
          </w:rPr>
          <w:fldChar w:fldCharType="begin"/>
        </w:r>
        <w:r w:rsidR="00B57005">
          <w:rPr>
            <w:rFonts w:cs="Arial"/>
            <w:color w:val="auto"/>
            <w:lang w:eastAsia="zh-CN"/>
          </w:rPr>
          <w:delInstrText xml:space="preserve"> ADDIN EN.CITE &lt;EndNote&gt;&lt;Cite&gt;&lt;Author&gt;Li&lt;/Author&gt;&lt;Year&gt;2009&lt;/Year&gt;&lt;RecNum&gt;63&lt;/RecNum&gt;&lt;DisplayText&gt;&lt;style face="superscript"&gt;13&lt;/style&gt;&lt;/DisplayText&gt;&lt;record&gt;&lt;rec-number&gt;63&lt;/rec-number&gt;&lt;foreign-keys&gt;&lt;key app="EN" db-id="vpd5dpsruv02w4edp50xewzn05d2sxv50zzf"&gt;63&lt;/key&gt;&lt;/foreign-keys&gt;&lt;ref-type name="Journal Article"&gt;17&lt;/ref-type&gt;&lt;contributors&gt;&lt;authors&gt;&lt;author&gt;Li, Zhiwei&lt;/author&gt;&lt;author&gt;Gu, Yanni&lt;/author&gt;&lt;author&gt;Wang, Lei&lt;/author&gt;&lt;author&gt;Ge, Haixiong&lt;/author&gt;&lt;author&gt;Wu, Wei&lt;/author&gt;&lt;author&gt;Xia, Qiangfei&lt;/author&gt;&lt;author&gt;Yuan, Changsheng&lt;/author&gt;&lt;author&gt;Chen, Yanfeng&lt;/author&gt;&lt;author&gt;Cui, Bo&lt;/author&gt;&lt;author&gt;Williams, R Stanley&lt;/author&gt;&lt;/authors&gt;&lt;/contributors&gt;&lt;titles&gt;&lt;title&gt;Hybrid nanoimprint− soft lithography with sub-15 nm resolution&lt;/title&gt;&lt;secondary-title&gt;Nano letters&lt;/secondary-title&gt;&lt;/titles&gt;&lt;periodical&gt;&lt;full-title&gt;Nano letters&lt;/full-title&gt;&lt;/periodical&gt;&lt;pages&gt;2306-2310&lt;/pages&gt;&lt;volume&gt;9&lt;/volume&gt;&lt;number&gt;6&lt;/number&gt;&lt;dates&gt;&lt;year&gt;2009&lt;/year&gt;&lt;/dates&gt;&lt;isbn&gt;1530-6984&lt;/isbn&gt;&lt;urls&gt;&lt;/urls&gt;&lt;/record&gt;&lt;/Cite&gt;&lt;/EndNote&gt;</w:delInstrText>
        </w:r>
        <w:r w:rsidR="00B57005">
          <w:rPr>
            <w:rFonts w:cs="Arial"/>
            <w:color w:val="auto"/>
            <w:lang w:eastAsia="zh-CN"/>
          </w:rPr>
          <w:fldChar w:fldCharType="separate"/>
        </w:r>
        <w:r w:rsidR="00B57005" w:rsidRPr="00B57005">
          <w:rPr>
            <w:rFonts w:cs="Arial"/>
            <w:noProof/>
            <w:color w:val="auto"/>
            <w:vertAlign w:val="superscript"/>
            <w:lang w:eastAsia="zh-CN"/>
          </w:rPr>
          <w:delText>13</w:delText>
        </w:r>
        <w:r w:rsidR="00B57005">
          <w:rPr>
            <w:rFonts w:cs="Arial"/>
            <w:color w:val="auto"/>
            <w:lang w:eastAsia="zh-CN"/>
          </w:rPr>
          <w:fldChar w:fldCharType="end"/>
        </w:r>
        <w:r w:rsidR="003315A2">
          <w:rPr>
            <w:rFonts w:cs="Arial"/>
            <w:color w:val="auto"/>
            <w:lang w:eastAsia="zh-CN"/>
          </w:rPr>
          <w:fldChar w:fldCharType="end"/>
        </w:r>
        <w:r w:rsidRPr="0025577B">
          <w:rPr>
            <w:rFonts w:cs="Arial"/>
            <w:color w:val="auto"/>
            <w:lang w:eastAsia="zh-CN"/>
          </w:rPr>
          <w:delText xml:space="preserve"> process can make large-area samples with high-resolution and little defects. The imprinted results (2D hole ar</w:delText>
        </w:r>
        <w:r w:rsidR="00FC7788">
          <w:rPr>
            <w:rFonts w:cs="Arial"/>
            <w:color w:val="auto"/>
            <w:lang w:eastAsia="zh-CN"/>
          </w:rPr>
          <w:delText>ray silicon array) is shown in F</w:delText>
        </w:r>
        <w:r w:rsidRPr="0025577B">
          <w:rPr>
            <w:rFonts w:cs="Arial"/>
            <w:color w:val="auto"/>
            <w:lang w:eastAsia="zh-CN"/>
          </w:rPr>
          <w:delText xml:space="preserve">igure </w:delText>
        </w:r>
        <w:r w:rsidR="007F62F4">
          <w:rPr>
            <w:rFonts w:cs="Arial" w:hint="eastAsia"/>
            <w:color w:val="auto"/>
            <w:lang w:eastAsia="zh-CN"/>
          </w:rPr>
          <w:delText>8</w:delText>
        </w:r>
        <w:r w:rsidRPr="0025577B">
          <w:rPr>
            <w:rFonts w:cs="Arial"/>
            <w:color w:val="auto"/>
            <w:lang w:eastAsia="zh-CN"/>
          </w:rPr>
          <w:delText>.</w:delText>
        </w:r>
      </w:del>
    </w:p>
    <w:p w14:paraId="779F2290" w14:textId="5CED67C9" w:rsidR="00484FE3" w:rsidRDefault="0025577B" w:rsidP="00596E12">
      <w:pPr>
        <w:jc w:val="left"/>
        <w:rPr>
          <w:ins w:id="83" w:author="Author" w:date="2015-02-10T13:30:00Z"/>
          <w:rFonts w:cs="Arial"/>
          <w:color w:val="auto"/>
          <w:lang w:eastAsia="zh-CN"/>
        </w:rPr>
      </w:pPr>
      <w:ins w:id="84" w:author="Author" w:date="2015-02-10T13:30:00Z">
        <w:r w:rsidRPr="0025577B">
          <w:rPr>
            <w:rFonts w:cs="Arial"/>
            <w:color w:val="auto"/>
            <w:lang w:eastAsia="zh-CN"/>
          </w:rPr>
          <w:t xml:space="preserve">To fabricate 2D HCG, </w:t>
        </w:r>
        <w:r w:rsidR="00BC1041">
          <w:rPr>
            <w:rFonts w:cs="Arial" w:hint="eastAsia"/>
            <w:color w:val="auto"/>
            <w:lang w:eastAsia="zh-CN"/>
          </w:rPr>
          <w:t xml:space="preserve">a mold is </w:t>
        </w:r>
        <w:r w:rsidR="00BC1041" w:rsidRPr="0025577B">
          <w:rPr>
            <w:rFonts w:cs="Arial"/>
            <w:color w:val="auto"/>
            <w:lang w:eastAsia="zh-CN"/>
          </w:rPr>
          <w:t xml:space="preserve">duplicated from </w:t>
        </w:r>
        <w:r w:rsidR="00BC1041">
          <w:rPr>
            <w:rFonts w:cs="Arial" w:hint="eastAsia"/>
            <w:color w:val="auto"/>
            <w:lang w:eastAsia="zh-CN"/>
          </w:rPr>
          <w:t xml:space="preserve">a </w:t>
        </w:r>
        <w:r w:rsidRPr="0025577B">
          <w:rPr>
            <w:rFonts w:cs="Arial"/>
            <w:color w:val="auto"/>
            <w:lang w:eastAsia="zh-CN"/>
          </w:rPr>
          <w:t>1D periodic grating silicon master which was fabricated by interference lithography</w:t>
        </w:r>
        <w:r w:rsidR="00EE7042">
          <w:rPr>
            <w:rFonts w:cs="Arial"/>
            <w:color w:val="auto"/>
            <w:lang w:eastAsia="zh-CN"/>
          </w:rPr>
          <w:fldChar w:fldCharType="begin"/>
        </w:r>
        <w:r w:rsidR="00EE7042">
          <w:rPr>
            <w:rFonts w:cs="Arial"/>
            <w:color w:val="auto"/>
            <w:lang w:eastAsia="zh-CN"/>
          </w:rPr>
          <w:instrText xml:space="preserve"> HYPERLINK \l "_ENREF_12" \o "Solak, 2003 #68" </w:instrText>
        </w:r>
        <w:r w:rsidR="00EE7042">
          <w:rPr>
            <w:rFonts w:cs="Arial"/>
            <w:color w:val="auto"/>
            <w:lang w:eastAsia="zh-CN"/>
          </w:rPr>
          <w:fldChar w:fldCharType="separate"/>
        </w:r>
        <w:r w:rsidR="00EE7042">
          <w:rPr>
            <w:rFonts w:cs="Arial"/>
            <w:color w:val="auto"/>
            <w:lang w:eastAsia="zh-CN"/>
          </w:rPr>
          <w:fldChar w:fldCharType="begin"/>
        </w:r>
        <w:r w:rsidR="00EE7042">
          <w:rPr>
            <w:rFonts w:cs="Arial"/>
            <w:color w:val="auto"/>
            <w:lang w:eastAsia="zh-CN"/>
          </w:rPr>
          <w:instrText xml:space="preserve"> ADDIN EN.CITE &lt;EndNote&gt;&lt;Cite&gt;&lt;Author&gt;Solak&lt;/Author&gt;&lt;Year&gt;2003&lt;/Year&gt;&lt;RecNum&gt;68&lt;/RecNum&gt;&lt;DisplayText&gt;&lt;style face="superscript"&gt;12&lt;/style&gt;&lt;/DisplayText&gt;&lt;record&gt;&lt;rec-number&gt;68&lt;/rec-number&gt;&lt;foreign-keys&gt;&lt;key app="EN" db-id="vpd5dpsruv02w4edp50xewzn05d2sxv50zzf"&gt;68&lt;/key&gt;&lt;/foreign-keys&gt;&lt;ref-type name="Journal Article"&gt;17&lt;/ref-type&gt;&lt;contributors&gt;&lt;authors&gt;&lt;author&gt;Solak, Harun H&lt;/author&gt;&lt;author&gt;David, C&lt;/author&gt;&lt;author&gt;Gobrecht, J&lt;/author&gt;&lt;author&gt;Golovkina, V&lt;/author&gt;&lt;author&gt;Cerrina, F&lt;/author&gt;&lt;author&gt;Kim, SO&lt;/author&gt;&lt;author&gt;Nealey, PF&lt;/author&gt;&lt;/authors&gt;&lt;/contributors&gt;&lt;titles&gt;&lt;title&gt;Sub-50 nm period patterns with EUV interference lithography&lt;/title&gt;&lt;secondary-title&gt;Microelectronic Engineering&lt;/secondary-title&gt;&lt;/titles&gt;&lt;periodical&gt;&lt;full-title&gt;Microelectronic Engineering&lt;/full-title&gt;&lt;/periodical&gt;&lt;pages&gt;56-62&lt;/pages&gt;&lt;volume&gt;67&lt;/volume&gt;&lt;dates&gt;&lt;year&gt;2003&lt;/year&gt;&lt;/dates&gt;&lt;isbn&gt;0167-9317&lt;/isbn&gt;&lt;urls&gt;&lt;/urls&gt;&lt;/record&gt;&lt;/Cite&gt;&lt;/EndNote&gt;</w:instrText>
        </w:r>
        <w:r w:rsidR="00EE7042">
          <w:rPr>
            <w:rFonts w:cs="Arial"/>
            <w:color w:val="auto"/>
            <w:lang w:eastAsia="zh-CN"/>
          </w:rPr>
          <w:fldChar w:fldCharType="separate"/>
        </w:r>
        <w:r w:rsidR="00EE7042" w:rsidRPr="00142614">
          <w:rPr>
            <w:rFonts w:cs="Arial"/>
            <w:noProof/>
            <w:color w:val="auto"/>
            <w:vertAlign w:val="superscript"/>
            <w:lang w:eastAsia="zh-CN"/>
          </w:rPr>
          <w:t>12</w:t>
        </w:r>
        <w:r w:rsidR="00EE7042">
          <w:rPr>
            <w:rFonts w:cs="Arial"/>
            <w:color w:val="auto"/>
            <w:lang w:eastAsia="zh-CN"/>
          </w:rPr>
          <w:fldChar w:fldCharType="end"/>
        </w:r>
        <w:r w:rsidR="00EE7042">
          <w:rPr>
            <w:rFonts w:cs="Arial"/>
            <w:color w:val="auto"/>
            <w:lang w:eastAsia="zh-CN"/>
          </w:rPr>
          <w:fldChar w:fldCharType="end"/>
        </w:r>
        <w:r w:rsidRPr="0025577B">
          <w:rPr>
            <w:rFonts w:cs="Arial"/>
            <w:color w:val="auto"/>
            <w:lang w:eastAsia="zh-CN"/>
          </w:rPr>
          <w:t xml:space="preserve">. </w:t>
        </w:r>
        <w:r w:rsidR="004408AD">
          <w:rPr>
            <w:rFonts w:cs="Arial" w:hint="eastAsia"/>
            <w:color w:val="auto"/>
            <w:lang w:eastAsia="zh-CN"/>
          </w:rPr>
          <w:t>Then the same mold is used to imprint twice</w:t>
        </w:r>
        <w:r w:rsidRPr="0025577B">
          <w:rPr>
            <w:rFonts w:cs="Arial"/>
            <w:color w:val="auto"/>
            <w:lang w:eastAsia="zh-CN"/>
          </w:rPr>
          <w:t xml:space="preserve"> in orthogonal directions on the same silicon substrate </w:t>
        </w:r>
        <w:r w:rsidR="00C003D6">
          <w:rPr>
            <w:rFonts w:cs="Arial" w:hint="eastAsia"/>
            <w:color w:val="auto"/>
            <w:lang w:eastAsia="zh-CN"/>
          </w:rPr>
          <w:t xml:space="preserve">to pattern a 2D </w:t>
        </w:r>
        <w:proofErr w:type="gramStart"/>
        <w:r w:rsidR="00C003D6">
          <w:rPr>
            <w:rFonts w:cs="Arial" w:hint="eastAsia"/>
            <w:color w:val="auto"/>
            <w:lang w:eastAsia="zh-CN"/>
          </w:rPr>
          <w:t>hole</w:t>
        </w:r>
        <w:proofErr w:type="gramEnd"/>
        <w:r w:rsidR="00C003D6">
          <w:rPr>
            <w:rFonts w:cs="Arial" w:hint="eastAsia"/>
            <w:color w:val="auto"/>
            <w:lang w:eastAsia="zh-CN"/>
          </w:rPr>
          <w:t xml:space="preserve"> array</w:t>
        </w:r>
        <w:r w:rsidR="00FC7788">
          <w:rPr>
            <w:rFonts w:cs="Arial"/>
            <w:color w:val="auto"/>
            <w:lang w:eastAsia="zh-CN"/>
          </w:rPr>
          <w:t xml:space="preserve"> (F</w:t>
        </w:r>
        <w:r w:rsidRPr="0025577B">
          <w:rPr>
            <w:rFonts w:cs="Arial"/>
            <w:color w:val="auto"/>
            <w:lang w:eastAsia="zh-CN"/>
          </w:rPr>
          <w:t>igure</w:t>
        </w:r>
        <w:r w:rsidR="00FC7788">
          <w:rPr>
            <w:rFonts w:cs="Arial"/>
            <w:color w:val="auto"/>
            <w:lang w:eastAsia="zh-CN"/>
          </w:rPr>
          <w:t xml:space="preserve"> </w:t>
        </w:r>
        <w:r w:rsidR="0000334F">
          <w:rPr>
            <w:rFonts w:cs="Arial" w:hint="eastAsia"/>
            <w:color w:val="auto"/>
            <w:lang w:eastAsia="zh-CN"/>
          </w:rPr>
          <w:t>7</w:t>
        </w:r>
        <w:r w:rsidRPr="0025577B">
          <w:rPr>
            <w:rFonts w:cs="Arial"/>
            <w:color w:val="auto"/>
            <w:lang w:eastAsia="zh-CN"/>
          </w:rPr>
          <w:t xml:space="preserve">). </w:t>
        </w:r>
        <w:r w:rsidR="00A474C9">
          <w:rPr>
            <w:rFonts w:cs="Arial" w:hint="eastAsia"/>
            <w:color w:val="auto"/>
            <w:lang w:eastAsia="zh-CN"/>
          </w:rPr>
          <w:t>The</w:t>
        </w:r>
        <w:r w:rsidRPr="0025577B">
          <w:rPr>
            <w:rFonts w:cs="Arial"/>
            <w:color w:val="auto"/>
            <w:lang w:eastAsia="zh-CN"/>
          </w:rPr>
          <w:t xml:space="preserve"> hybrid nanoimprint</w:t>
        </w:r>
        <w:r w:rsidR="00EE7042">
          <w:rPr>
            <w:rFonts w:cs="Arial"/>
            <w:color w:val="auto"/>
            <w:lang w:eastAsia="zh-CN"/>
          </w:rPr>
          <w:fldChar w:fldCharType="begin"/>
        </w:r>
        <w:r w:rsidR="00EE7042">
          <w:rPr>
            <w:rFonts w:cs="Arial"/>
            <w:color w:val="auto"/>
            <w:lang w:eastAsia="zh-CN"/>
          </w:rPr>
          <w:instrText xml:space="preserve"> HYPERLINK \l "_ENREF_13" \o "Li, 2009 #63" </w:instrText>
        </w:r>
        <w:r w:rsidR="00EE7042">
          <w:rPr>
            <w:rFonts w:cs="Arial"/>
            <w:color w:val="auto"/>
            <w:lang w:eastAsia="zh-CN"/>
          </w:rPr>
          <w:fldChar w:fldCharType="separate"/>
        </w:r>
        <w:r w:rsidR="00EE7042">
          <w:rPr>
            <w:rFonts w:cs="Arial"/>
            <w:color w:val="auto"/>
            <w:lang w:eastAsia="zh-CN"/>
          </w:rPr>
          <w:fldChar w:fldCharType="begin"/>
        </w:r>
        <w:r w:rsidR="00EE7042">
          <w:rPr>
            <w:rFonts w:cs="Arial"/>
            <w:color w:val="auto"/>
            <w:lang w:eastAsia="zh-CN"/>
          </w:rPr>
          <w:instrText xml:space="preserve"> ADDIN EN.CITE &lt;EndNote&gt;&lt;Cite&gt;&lt;Author&gt;Li&lt;/Author&gt;&lt;Year&gt;2009&lt;/Year&gt;&lt;RecNum&gt;63&lt;/RecNum&gt;&lt;DisplayText&gt;&lt;style face="superscript"&gt;13&lt;/style&gt;&lt;/DisplayText&gt;&lt;record&gt;&lt;rec-number&gt;63&lt;/rec-number&gt;&lt;foreign-keys&gt;&lt;key app="EN" db-id="vpd5dpsruv02w4edp50xewzn05d2sxv50zzf"&gt;63&lt;/key&gt;&lt;/foreign-keys&gt;&lt;ref-type name="Journal Article"&gt;17&lt;/ref-type&gt;&lt;contributors&gt;&lt;authors&gt;&lt;author&gt;Li, Zhiwei&lt;/author&gt;&lt;author&gt;Gu, Yanni&lt;/author&gt;&lt;author&gt;Wang, Lei&lt;/author&gt;&lt;author&gt;Ge, Haixiong&lt;/author&gt;&lt;author&gt;Wu, Wei&lt;/author&gt;&lt;author&gt;Xia, Qiangfei&lt;/author&gt;&lt;author&gt;Yuan, Changsheng&lt;/author&gt;&lt;author&gt;Chen, Yanfeng&lt;/author&gt;&lt;author&gt;Cui, Bo&lt;/author&gt;&lt;author&gt;Williams, R Stanley&lt;/author&gt;&lt;/authors&gt;&lt;/contributors&gt;&lt;titles&gt;&lt;title&gt;Hybrid nanoimprint− soft lithography with sub-15 nm resolution&lt;/title&gt;&lt;secondary-title&gt;Nano letters&lt;/secondary-title&gt;&lt;/titles&gt;&lt;periodical&gt;&lt;full-title&gt;Nano letters&lt;/full-title&gt;&lt;/periodical&gt;&lt;pages&gt;2306-2310&lt;/pages&gt;&lt;volume&gt;9&lt;/volume&gt;&lt;number&gt;6&lt;/number&gt;&lt;dates&gt;&lt;year&gt;2009&lt;/year&gt;&lt;/dates&gt;&lt;isbn&gt;1530-6984&lt;/isbn&gt;&lt;urls&gt;&lt;/urls&gt;&lt;/record&gt;&lt;/Cite&gt;&lt;/EndNote&gt;</w:instrText>
        </w:r>
        <w:r w:rsidR="00EE7042">
          <w:rPr>
            <w:rFonts w:cs="Arial"/>
            <w:color w:val="auto"/>
            <w:lang w:eastAsia="zh-CN"/>
          </w:rPr>
          <w:fldChar w:fldCharType="separate"/>
        </w:r>
        <w:r w:rsidR="00EE7042" w:rsidRPr="00B57005">
          <w:rPr>
            <w:rFonts w:cs="Arial"/>
            <w:noProof/>
            <w:color w:val="auto"/>
            <w:vertAlign w:val="superscript"/>
            <w:lang w:eastAsia="zh-CN"/>
          </w:rPr>
          <w:t>13</w:t>
        </w:r>
        <w:r w:rsidR="00EE7042">
          <w:rPr>
            <w:rFonts w:cs="Arial"/>
            <w:color w:val="auto"/>
            <w:lang w:eastAsia="zh-CN"/>
          </w:rPr>
          <w:fldChar w:fldCharType="end"/>
        </w:r>
        <w:r w:rsidR="00EE7042">
          <w:rPr>
            <w:rFonts w:cs="Arial"/>
            <w:color w:val="auto"/>
            <w:lang w:eastAsia="zh-CN"/>
          </w:rPr>
          <w:fldChar w:fldCharType="end"/>
        </w:r>
        <w:r w:rsidRPr="0025577B">
          <w:rPr>
            <w:rFonts w:cs="Arial"/>
            <w:color w:val="auto"/>
            <w:lang w:eastAsia="zh-CN"/>
          </w:rPr>
          <w:t xml:space="preserve"> process can make large-area samples with high-resolution and little defects. The imprinted results (2D </w:t>
        </w:r>
        <w:proofErr w:type="gramStart"/>
        <w:r w:rsidRPr="0025577B">
          <w:rPr>
            <w:rFonts w:cs="Arial"/>
            <w:color w:val="auto"/>
            <w:lang w:eastAsia="zh-CN"/>
          </w:rPr>
          <w:t>hole</w:t>
        </w:r>
        <w:proofErr w:type="gramEnd"/>
        <w:r w:rsidRPr="0025577B">
          <w:rPr>
            <w:rFonts w:cs="Arial"/>
            <w:color w:val="auto"/>
            <w:lang w:eastAsia="zh-CN"/>
          </w:rPr>
          <w:t xml:space="preserve"> ar</w:t>
        </w:r>
        <w:r w:rsidR="00FC7788">
          <w:rPr>
            <w:rFonts w:cs="Arial"/>
            <w:color w:val="auto"/>
            <w:lang w:eastAsia="zh-CN"/>
          </w:rPr>
          <w:t>ray silicon array) is shown in F</w:t>
        </w:r>
        <w:r w:rsidRPr="0025577B">
          <w:rPr>
            <w:rFonts w:cs="Arial"/>
            <w:color w:val="auto"/>
            <w:lang w:eastAsia="zh-CN"/>
          </w:rPr>
          <w:t xml:space="preserve">igure </w:t>
        </w:r>
        <w:r w:rsidR="007F62F4">
          <w:rPr>
            <w:rFonts w:cs="Arial" w:hint="eastAsia"/>
            <w:color w:val="auto"/>
            <w:lang w:eastAsia="zh-CN"/>
          </w:rPr>
          <w:t>8</w:t>
        </w:r>
        <w:r w:rsidRPr="0025577B">
          <w:rPr>
            <w:rFonts w:cs="Arial"/>
            <w:color w:val="auto"/>
            <w:lang w:eastAsia="zh-CN"/>
          </w:rPr>
          <w:t>.</w:t>
        </w:r>
        <w:r w:rsidR="006F15F7">
          <w:rPr>
            <w:rFonts w:cs="Arial" w:hint="eastAsia"/>
            <w:color w:val="auto"/>
            <w:lang w:eastAsia="zh-CN"/>
          </w:rPr>
          <w:t xml:space="preserve"> The roughness of edges can be further </w:t>
        </w:r>
        <w:r w:rsidR="003F1F6D">
          <w:rPr>
            <w:rFonts w:cs="Arial" w:hint="eastAsia"/>
            <w:color w:val="auto"/>
            <w:lang w:eastAsia="zh-CN"/>
          </w:rPr>
          <w:t xml:space="preserve">reduced </w:t>
        </w:r>
        <w:r w:rsidR="003F1F6D">
          <w:rPr>
            <w:rFonts w:cs="Arial"/>
            <w:color w:val="auto"/>
            <w:lang w:eastAsia="zh-CN"/>
          </w:rPr>
          <w:t xml:space="preserve">with </w:t>
        </w:r>
        <w:r w:rsidR="00AB7A61">
          <w:rPr>
            <w:rFonts w:cs="Arial"/>
            <w:color w:val="auto"/>
            <w:lang w:eastAsia="zh-CN"/>
          </w:rPr>
          <w:t>the help</w:t>
        </w:r>
        <w:r w:rsidR="003F1F6D">
          <w:rPr>
            <w:rFonts w:cs="Arial" w:hint="eastAsia"/>
            <w:color w:val="auto"/>
            <w:lang w:eastAsia="zh-CN"/>
          </w:rPr>
          <w:t xml:space="preserve"> of </w:t>
        </w:r>
        <w:r w:rsidR="00C94163">
          <w:rPr>
            <w:rFonts w:cs="Arial" w:hint="eastAsia"/>
            <w:color w:val="auto"/>
            <w:lang w:eastAsia="zh-CN"/>
          </w:rPr>
          <w:t xml:space="preserve">edge </w:t>
        </w:r>
        <w:r w:rsidR="00C94163">
          <w:rPr>
            <w:rFonts w:cs="Arial"/>
            <w:color w:val="auto"/>
            <w:lang w:eastAsia="zh-CN"/>
          </w:rPr>
          <w:t>smoothing</w:t>
        </w:r>
        <w:r w:rsidR="00C94163">
          <w:rPr>
            <w:rFonts w:cs="Arial" w:hint="eastAsia"/>
            <w:color w:val="auto"/>
            <w:lang w:eastAsia="zh-CN"/>
          </w:rPr>
          <w:t xml:space="preserve"> </w:t>
        </w:r>
        <w:r w:rsidR="00A0506C">
          <w:rPr>
            <w:rFonts w:cs="Arial" w:hint="eastAsia"/>
            <w:color w:val="auto"/>
            <w:lang w:eastAsia="zh-CN"/>
          </w:rPr>
          <w:t>technologies</w:t>
        </w:r>
        <w:r w:rsidR="00EE7042">
          <w:rPr>
            <w:rFonts w:cs="Arial"/>
            <w:color w:val="auto"/>
            <w:lang w:eastAsia="zh-CN"/>
          </w:rPr>
          <w:fldChar w:fldCharType="begin"/>
        </w:r>
        <w:r w:rsidR="00EE7042">
          <w:rPr>
            <w:rFonts w:cs="Arial"/>
            <w:color w:val="auto"/>
            <w:lang w:eastAsia="zh-CN"/>
          </w:rPr>
          <w:instrText xml:space="preserve"> </w:instrText>
        </w:r>
        <w:r w:rsidR="00EE7042">
          <w:rPr>
            <w:rFonts w:cs="Arial" w:hint="eastAsia"/>
            <w:color w:val="auto"/>
            <w:lang w:eastAsia="zh-CN"/>
          </w:rPr>
          <w:instrText>HYPERLINK \l "_ENREF_14" \o "Yu, 2003 #70"</w:instrText>
        </w:r>
        <w:r w:rsidR="00EE7042">
          <w:rPr>
            <w:rFonts w:cs="Arial"/>
            <w:color w:val="auto"/>
            <w:lang w:eastAsia="zh-CN"/>
          </w:rPr>
          <w:instrText xml:space="preserve"> </w:instrText>
        </w:r>
        <w:r w:rsidR="00EE7042">
          <w:rPr>
            <w:rFonts w:cs="Arial"/>
            <w:color w:val="auto"/>
            <w:lang w:eastAsia="zh-CN"/>
          </w:rPr>
          <w:fldChar w:fldCharType="separate"/>
        </w:r>
        <w:r w:rsidR="00EE7042">
          <w:rPr>
            <w:rFonts w:cs="Arial"/>
            <w:color w:val="auto"/>
            <w:lang w:eastAsia="zh-CN"/>
          </w:rPr>
          <w:fldChar w:fldCharType="begin"/>
        </w:r>
        <w:r w:rsidR="00EE7042">
          <w:rPr>
            <w:rFonts w:cs="Arial"/>
            <w:color w:val="auto"/>
            <w:lang w:eastAsia="zh-CN"/>
          </w:rPr>
          <w:instrText xml:space="preserve"> ADDIN EN.CITE &lt;EndNote&gt;&lt;Cite&gt;&lt;Author&gt;Yu&lt;/Author&gt;&lt;Year&gt;2003&lt;/Year&gt;&lt;RecNum&gt;70&lt;/RecNum&gt;&lt;DisplayText&gt;&lt;style face="superscript"&gt;14&lt;/style&gt;&lt;/DisplayText&gt;&lt;record&gt;&lt;rec-number&gt;70&lt;/rec-number&gt;&lt;foreign-keys&gt;&lt;key app="EN" db-id="vpd5dpsruv02w4edp50xewzn05d2sxv50zzf"&gt;70&lt;/key&gt;&lt;/foreign-keys&gt;&lt;ref-type name="Journal Article"&gt;17&lt;/ref-type&gt;&lt;contributors&gt;&lt;authors&gt;&lt;author&gt;Yu, Zhaoning&lt;/author&gt;&lt;author&gt;Chen, Lei&lt;/author&gt;&lt;author&gt;Wu, Wei&lt;/author&gt;&lt;author&gt;Ge, Haixiong&lt;/author&gt;&lt;author&gt;Chou, Stephen Y&lt;/author&gt;&lt;/authors&gt;&lt;/contributors&gt;&lt;titles&gt;&lt;title&gt;Fabrication of nanoscale gratings with reduced line edge roughness using nanoimprint lithography&lt;/title&gt;&lt;secondary-title&gt;Journal of Vacuum Science &amp;amp; Technology B&lt;/secondary-title&gt;&lt;/titles&gt;&lt;periodical&gt;&lt;full-title&gt;Journal of Vacuum Science &amp;amp; Technology B&lt;/full-title&gt;&lt;/periodical&gt;&lt;pages&gt;2089-2092&lt;/pages&gt;&lt;volume&gt;21&lt;/volume&gt;&lt;number&gt;5&lt;/number&gt;&lt;dates&gt;&lt;year&gt;2003&lt;/year&gt;&lt;/dates&gt;&lt;isbn&gt;2166-2746&lt;/isbn&gt;&lt;urls&gt;&lt;/urls&gt;&lt;/record&gt;&lt;/Cite&gt;&lt;/EndNote&gt;</w:instrText>
        </w:r>
        <w:r w:rsidR="00EE7042">
          <w:rPr>
            <w:rFonts w:cs="Arial"/>
            <w:color w:val="auto"/>
            <w:lang w:eastAsia="zh-CN"/>
          </w:rPr>
          <w:fldChar w:fldCharType="separate"/>
        </w:r>
        <w:r w:rsidR="00EE7042" w:rsidRPr="00375833">
          <w:rPr>
            <w:rFonts w:cs="Arial"/>
            <w:noProof/>
            <w:color w:val="auto"/>
            <w:vertAlign w:val="superscript"/>
            <w:lang w:eastAsia="zh-CN"/>
          </w:rPr>
          <w:t>14</w:t>
        </w:r>
        <w:r w:rsidR="00EE7042">
          <w:rPr>
            <w:rFonts w:cs="Arial"/>
            <w:color w:val="auto"/>
            <w:lang w:eastAsia="zh-CN"/>
          </w:rPr>
          <w:fldChar w:fldCharType="end"/>
        </w:r>
        <w:r w:rsidR="00EE7042">
          <w:rPr>
            <w:rFonts w:cs="Arial"/>
            <w:color w:val="auto"/>
            <w:lang w:eastAsia="zh-CN"/>
          </w:rPr>
          <w:fldChar w:fldCharType="end"/>
        </w:r>
        <w:r w:rsidR="00C94163">
          <w:rPr>
            <w:rFonts w:cs="Arial" w:hint="eastAsia"/>
            <w:color w:val="auto"/>
            <w:lang w:eastAsia="zh-CN"/>
          </w:rPr>
          <w:t xml:space="preserve">. </w:t>
        </w:r>
      </w:ins>
    </w:p>
    <w:p w14:paraId="24273BB0" w14:textId="77777777" w:rsidR="00B5369D" w:rsidRDefault="00B5369D" w:rsidP="00596E12">
      <w:pPr>
        <w:jc w:val="left"/>
        <w:rPr>
          <w:rFonts w:cs="Arial"/>
          <w:color w:val="auto"/>
          <w:lang w:eastAsia="zh-CN"/>
        </w:rPr>
      </w:pPr>
    </w:p>
    <w:p w14:paraId="102996A6" w14:textId="719E2CD3" w:rsidR="00B5369D" w:rsidRDefault="00B5369D" w:rsidP="00596E12">
      <w:pPr>
        <w:jc w:val="left"/>
        <w:rPr>
          <w:lang w:eastAsia="zh-CN"/>
        </w:rPr>
      </w:pPr>
      <w:r>
        <w:rPr>
          <w:rFonts w:hint="eastAsia"/>
          <w:lang w:eastAsia="zh-CN"/>
        </w:rPr>
        <w:t xml:space="preserve">After nanoimprint patterning and Cr mask array is completed, </w:t>
      </w:r>
      <w:r w:rsidR="00017305">
        <w:rPr>
          <w:rFonts w:hint="eastAsia"/>
          <w:lang w:eastAsia="zh-CN"/>
        </w:rPr>
        <w:t xml:space="preserve">an ICP RIE </w:t>
      </w:r>
      <w:r w:rsidR="00017305">
        <w:rPr>
          <w:lang w:eastAsia="zh-CN"/>
        </w:rPr>
        <w:t>machine</w:t>
      </w:r>
      <w:r w:rsidR="00017305">
        <w:rPr>
          <w:rFonts w:hint="eastAsia"/>
          <w:lang w:eastAsia="zh-CN"/>
        </w:rPr>
        <w:t xml:space="preserve"> is used</w:t>
      </w:r>
      <w:r>
        <w:rPr>
          <w:lang w:eastAsia="zh-CN"/>
        </w:rPr>
        <w:t xml:space="preserve"> </w:t>
      </w:r>
      <w:r>
        <w:rPr>
          <w:rFonts w:hint="eastAsia"/>
          <w:lang w:eastAsia="zh-CN"/>
        </w:rPr>
        <w:t>to etch the sample. Two different etching recipes were developed for TiO</w:t>
      </w:r>
      <w:r>
        <w:rPr>
          <w:rFonts w:hint="eastAsia"/>
          <w:sz w:val="18"/>
          <w:szCs w:val="18"/>
          <w:lang w:eastAsia="zh-CN"/>
        </w:rPr>
        <w:t>2</w:t>
      </w:r>
      <w:r>
        <w:rPr>
          <w:rFonts w:hint="eastAsia"/>
          <w:lang w:eastAsia="zh-CN"/>
        </w:rPr>
        <w:t xml:space="preserve"> and fused silica respectively, which is shown in table 1.</w:t>
      </w:r>
      <w:r w:rsidR="002047A7">
        <w:rPr>
          <w:rFonts w:hint="eastAsia"/>
          <w:lang w:eastAsia="zh-CN"/>
        </w:rPr>
        <w:t xml:space="preserve"> The fabrica</w:t>
      </w:r>
      <w:r w:rsidR="00FC7788">
        <w:rPr>
          <w:rFonts w:hint="eastAsia"/>
          <w:lang w:eastAsia="zh-CN"/>
        </w:rPr>
        <w:t xml:space="preserve">ted structure is shown in </w:t>
      </w:r>
      <w:r w:rsidR="00FC7788">
        <w:rPr>
          <w:lang w:eastAsia="zh-CN"/>
        </w:rPr>
        <w:t>F</w:t>
      </w:r>
      <w:r w:rsidR="002047A7">
        <w:rPr>
          <w:rFonts w:hint="eastAsia"/>
          <w:lang w:eastAsia="zh-CN"/>
        </w:rPr>
        <w:t>igure 9.</w:t>
      </w:r>
    </w:p>
    <w:p w14:paraId="24451A2E" w14:textId="77777777" w:rsidR="002934D6" w:rsidRDefault="002934D6" w:rsidP="00596E12">
      <w:pPr>
        <w:jc w:val="left"/>
        <w:rPr>
          <w:lang w:eastAsia="zh-CN"/>
        </w:rPr>
      </w:pPr>
    </w:p>
    <w:p w14:paraId="5D6DA92C" w14:textId="4251EF15" w:rsidR="008F029D" w:rsidRDefault="00564463" w:rsidP="00596E12">
      <w:pPr>
        <w:jc w:val="left"/>
        <w:rPr>
          <w:rFonts w:cs="Arial"/>
          <w:color w:val="auto"/>
          <w:lang w:eastAsia="zh-CN"/>
        </w:rPr>
      </w:pPr>
      <w:r>
        <w:rPr>
          <w:lang w:eastAsia="zh-CN"/>
        </w:rPr>
        <w:t>The reflectance (f</w:t>
      </w:r>
      <w:r w:rsidR="00F56949">
        <w:rPr>
          <w:rFonts w:hint="eastAsia"/>
          <w:lang w:eastAsia="zh-CN"/>
        </w:rPr>
        <w:t>rom</w:t>
      </w:r>
      <w:r w:rsidR="009C5283" w:rsidRPr="009C5283">
        <w:rPr>
          <w:lang w:eastAsia="zh-CN"/>
        </w:rPr>
        <w:t xml:space="preserve"> </w:t>
      </w:r>
      <w:r w:rsidR="009C5283">
        <w:rPr>
          <w:rFonts w:hint="eastAsia"/>
          <w:lang w:eastAsia="zh-CN"/>
        </w:rPr>
        <w:t>the</w:t>
      </w:r>
      <w:r w:rsidR="009C5283" w:rsidRPr="009C5283">
        <w:rPr>
          <w:lang w:eastAsia="zh-CN"/>
        </w:rPr>
        <w:t xml:space="preserve"> normal incidence) of 2D HCG was measured using two different spectrometers with different types of detectors, the normal detector and the </w:t>
      </w:r>
      <w:r w:rsidR="00055040">
        <w:rPr>
          <w:rFonts w:hint="eastAsia"/>
          <w:lang w:eastAsia="zh-CN"/>
        </w:rPr>
        <w:t>sphere integration</w:t>
      </w:r>
      <w:r w:rsidR="009C5283" w:rsidRPr="009C5283">
        <w:rPr>
          <w:lang w:eastAsia="zh-CN"/>
        </w:rPr>
        <w:t xml:space="preserve"> detector. </w:t>
      </w:r>
      <w:r w:rsidR="00055040">
        <w:rPr>
          <w:rFonts w:hint="eastAsia"/>
          <w:lang w:eastAsia="zh-CN"/>
        </w:rPr>
        <w:t xml:space="preserve">In contrast to sphere </w:t>
      </w:r>
      <w:r w:rsidR="00055040">
        <w:rPr>
          <w:lang w:eastAsia="zh-CN"/>
        </w:rPr>
        <w:t>integration</w:t>
      </w:r>
      <w:r w:rsidR="00055040">
        <w:rPr>
          <w:rFonts w:hint="eastAsia"/>
          <w:lang w:eastAsia="zh-CN"/>
        </w:rPr>
        <w:t xml:space="preserve"> detector, t</w:t>
      </w:r>
      <w:r w:rsidR="009C5283" w:rsidRPr="009C5283">
        <w:rPr>
          <w:lang w:eastAsia="zh-CN"/>
        </w:rPr>
        <w:t>he normal detector has a relatively small angle of acceptance and therefore will not receive th</w:t>
      </w:r>
      <w:r w:rsidR="00FC7788">
        <w:rPr>
          <w:lang w:eastAsia="zh-CN"/>
        </w:rPr>
        <w:t>e scattered light. As shown in F</w:t>
      </w:r>
      <w:r w:rsidR="009C5283" w:rsidRPr="009C5283">
        <w:rPr>
          <w:lang w:eastAsia="zh-CN"/>
        </w:rPr>
        <w:t>igure 1</w:t>
      </w:r>
      <w:r w:rsidR="00984CEF">
        <w:rPr>
          <w:rFonts w:hint="eastAsia"/>
          <w:lang w:eastAsia="zh-CN"/>
        </w:rPr>
        <w:t>0</w:t>
      </w:r>
      <w:r w:rsidR="009C5283" w:rsidRPr="009C5283">
        <w:rPr>
          <w:lang w:eastAsia="zh-CN"/>
        </w:rPr>
        <w:t xml:space="preserve">, the difference in reflectance curves measured by </w:t>
      </w:r>
      <w:r w:rsidR="00E75303">
        <w:rPr>
          <w:rFonts w:hint="eastAsia"/>
          <w:lang w:eastAsia="zh-CN"/>
        </w:rPr>
        <w:t>both</w:t>
      </w:r>
      <w:r w:rsidR="009C5283" w:rsidRPr="009C5283">
        <w:rPr>
          <w:lang w:eastAsia="zh-CN"/>
        </w:rPr>
        <w:t xml:space="preserve"> detectors indicates </w:t>
      </w:r>
      <w:r w:rsidR="001107C5">
        <w:rPr>
          <w:rFonts w:hint="eastAsia"/>
          <w:lang w:eastAsia="zh-CN"/>
        </w:rPr>
        <w:t xml:space="preserve">that </w:t>
      </w:r>
      <w:r w:rsidR="001107C5">
        <w:rPr>
          <w:lang w:eastAsia="zh-CN"/>
        </w:rPr>
        <w:t>the light</w:t>
      </w:r>
      <w:r w:rsidR="009C5283" w:rsidRPr="009C5283">
        <w:rPr>
          <w:lang w:eastAsia="zh-CN"/>
        </w:rPr>
        <w:t xml:space="preserve"> is scattered by the HCG due to the </w:t>
      </w:r>
      <w:r w:rsidR="00FC2A7C">
        <w:rPr>
          <w:rFonts w:hint="eastAsia"/>
          <w:lang w:eastAsia="zh-CN"/>
        </w:rPr>
        <w:t>structure</w:t>
      </w:r>
      <w:r w:rsidR="009C5283" w:rsidRPr="009C5283">
        <w:rPr>
          <w:lang w:eastAsia="zh-CN"/>
        </w:rPr>
        <w:t xml:space="preserve"> roughness. The difference between integration sphere measurement and simulation data is mainly due to the loss of material and </w:t>
      </w:r>
      <w:r w:rsidR="005C17DC">
        <w:rPr>
          <w:rFonts w:hint="eastAsia"/>
          <w:lang w:eastAsia="zh-CN"/>
        </w:rPr>
        <w:t>fabrication errors</w:t>
      </w:r>
      <w:r w:rsidR="009C5283" w:rsidRPr="009C5283">
        <w:rPr>
          <w:lang w:eastAsia="zh-CN"/>
        </w:rPr>
        <w:t>.</w:t>
      </w:r>
      <w:r w:rsidR="000A7CD7">
        <w:rPr>
          <w:lang w:eastAsia="zh-CN"/>
        </w:rPr>
        <w:t xml:space="preserve"> </w:t>
      </w:r>
      <w:r w:rsidR="00E67C88">
        <w:rPr>
          <w:lang w:eastAsia="zh-CN"/>
        </w:rPr>
        <w:t xml:space="preserve">The reflectance curves </w:t>
      </w:r>
      <w:r w:rsidR="00FC2E32">
        <w:rPr>
          <w:rFonts w:hint="eastAsia"/>
          <w:lang w:eastAsia="zh-CN"/>
        </w:rPr>
        <w:t>can demonstrate</w:t>
      </w:r>
      <w:r w:rsidR="00E67C88">
        <w:rPr>
          <w:lang w:eastAsia="zh-CN"/>
        </w:rPr>
        <w:t xml:space="preserve"> that the fabricated device can wor</w:t>
      </w:r>
      <w:r w:rsidR="0015335A">
        <w:rPr>
          <w:lang w:eastAsia="zh-CN"/>
        </w:rPr>
        <w:t>k as a band reflec</w:t>
      </w:r>
      <w:r w:rsidR="00172009">
        <w:rPr>
          <w:lang w:eastAsia="zh-CN"/>
        </w:rPr>
        <w:t xml:space="preserve">tor as one </w:t>
      </w:r>
      <w:r w:rsidR="00C52895">
        <w:rPr>
          <w:lang w:eastAsia="zh-CN"/>
        </w:rPr>
        <w:t>layer in the dispersive element</w:t>
      </w:r>
      <w:r w:rsidR="00C52895">
        <w:rPr>
          <w:rFonts w:hint="eastAsia"/>
          <w:lang w:eastAsia="zh-CN"/>
        </w:rPr>
        <w:t>.</w:t>
      </w:r>
      <w:ins w:id="85" w:author="Author" w:date="2015-02-10T13:30:00Z">
        <w:r w:rsidR="00C5260A">
          <w:rPr>
            <w:rFonts w:hint="eastAsia"/>
            <w:lang w:eastAsia="zh-CN"/>
          </w:rPr>
          <w:t xml:space="preserve"> Due to the high contrast of index between the grating and the substrate, HCG has </w:t>
        </w:r>
        <w:r w:rsidR="009B5855">
          <w:rPr>
            <w:lang w:eastAsia="zh-CN"/>
          </w:rPr>
          <w:t>good</w:t>
        </w:r>
        <w:r w:rsidR="00C5260A">
          <w:rPr>
            <w:rFonts w:hint="eastAsia"/>
            <w:lang w:eastAsia="zh-CN"/>
          </w:rPr>
          <w:t xml:space="preserve"> angle independence.</w:t>
        </w:r>
        <w:r w:rsidR="0078296D">
          <w:rPr>
            <w:rFonts w:hint="eastAsia"/>
            <w:lang w:eastAsia="zh-CN"/>
          </w:rPr>
          <w:t xml:space="preserve"> The reflectance curve will not change much when the incidence angle is less than 15</w:t>
        </w:r>
        <w:r w:rsidR="0078296D">
          <w:rPr>
            <w:lang w:eastAsia="zh-CN"/>
          </w:rPr>
          <w:t>°</w:t>
        </w:r>
        <w:r w:rsidR="0078296D">
          <w:rPr>
            <w:rFonts w:hint="eastAsia"/>
            <w:lang w:eastAsia="zh-CN"/>
          </w:rPr>
          <w:t>.</w:t>
        </w:r>
      </w:ins>
    </w:p>
    <w:p w14:paraId="14582F1A" w14:textId="77777777" w:rsidR="006305D7" w:rsidRPr="000B2F36" w:rsidRDefault="006305D7" w:rsidP="00596E12">
      <w:pPr>
        <w:jc w:val="left"/>
        <w:rPr>
          <w:rFonts w:cs="Arial"/>
          <w:b/>
        </w:rPr>
      </w:pPr>
    </w:p>
    <w:p w14:paraId="1613B271" w14:textId="159F34D9" w:rsidR="006305D7" w:rsidRDefault="006305D7" w:rsidP="00596E12">
      <w:pPr>
        <w:jc w:val="left"/>
        <w:rPr>
          <w:lang w:eastAsia="zh-CN"/>
        </w:rPr>
      </w:pPr>
      <w:r w:rsidRPr="000B2F36">
        <w:rPr>
          <w:rFonts w:cs="Arial"/>
          <w:b/>
        </w:rPr>
        <w:t xml:space="preserve">Figure 1: </w:t>
      </w:r>
      <w:r w:rsidR="00BF01B0">
        <w:rPr>
          <w:lang w:eastAsia="zh-CN"/>
        </w:rPr>
        <w:t>The implementation of the dispersive element (multiplayer HCG) in a concentrated photovoltaic (CPV) system</w:t>
      </w:r>
    </w:p>
    <w:p w14:paraId="34C7F9AE" w14:textId="77777777" w:rsidR="0064071B" w:rsidRDefault="0064071B" w:rsidP="00596E12">
      <w:pPr>
        <w:jc w:val="left"/>
        <w:rPr>
          <w:lang w:eastAsia="zh-CN"/>
        </w:rPr>
      </w:pPr>
    </w:p>
    <w:p w14:paraId="76C25C6D" w14:textId="0EE90E07" w:rsidR="0064071B" w:rsidRDefault="0064071B" w:rsidP="00596E12">
      <w:pPr>
        <w:jc w:val="left"/>
        <w:rPr>
          <w:lang w:eastAsia="zh-CN"/>
        </w:rPr>
      </w:pPr>
      <w:r>
        <w:rPr>
          <w:rFonts w:cs="Arial"/>
          <w:b/>
        </w:rPr>
        <w:t xml:space="preserve">Figure </w:t>
      </w:r>
      <w:r>
        <w:rPr>
          <w:rFonts w:cs="Arial" w:hint="eastAsia"/>
          <w:b/>
          <w:lang w:eastAsia="zh-CN"/>
        </w:rPr>
        <w:t>2</w:t>
      </w:r>
      <w:r w:rsidRPr="000B2F36">
        <w:rPr>
          <w:rFonts w:cs="Arial"/>
          <w:b/>
        </w:rPr>
        <w:t>:</w:t>
      </w:r>
      <w:r>
        <w:rPr>
          <w:rFonts w:cs="Arial" w:hint="eastAsia"/>
          <w:b/>
          <w:lang w:eastAsia="zh-CN"/>
        </w:rPr>
        <w:t xml:space="preserve"> </w:t>
      </w:r>
      <w:r>
        <w:t>Numerically o</w:t>
      </w:r>
      <w:r w:rsidRPr="0082120F">
        <w:rPr>
          <w:lang w:eastAsia="zh-CN"/>
        </w:rPr>
        <w:t>ptimized reflectance c</w:t>
      </w:r>
      <w:r>
        <w:rPr>
          <w:lang w:eastAsia="zh-CN"/>
        </w:rPr>
        <w:t>urves for the dispersive element design (six-layer stacked HCG) that can cover most of the solar spectrum</w:t>
      </w:r>
    </w:p>
    <w:p w14:paraId="459E58A7" w14:textId="77777777" w:rsidR="00637E55" w:rsidRDefault="00637E55" w:rsidP="00596E12">
      <w:pPr>
        <w:jc w:val="left"/>
        <w:rPr>
          <w:lang w:eastAsia="zh-CN"/>
        </w:rPr>
      </w:pPr>
    </w:p>
    <w:p w14:paraId="47A2D4D7" w14:textId="08DDFA85" w:rsidR="000C79F7" w:rsidRDefault="000C79F7" w:rsidP="00596E12">
      <w:pPr>
        <w:jc w:val="left"/>
        <w:rPr>
          <w:lang w:eastAsia="zh-CN"/>
        </w:rPr>
      </w:pPr>
      <w:r>
        <w:rPr>
          <w:rFonts w:cs="Arial"/>
          <w:b/>
        </w:rPr>
        <w:lastRenderedPageBreak/>
        <w:t xml:space="preserve">Figure </w:t>
      </w:r>
      <w:r>
        <w:rPr>
          <w:rFonts w:cs="Arial" w:hint="eastAsia"/>
          <w:b/>
          <w:lang w:eastAsia="zh-CN"/>
        </w:rPr>
        <w:t>3</w:t>
      </w:r>
      <w:r w:rsidRPr="000B2F36">
        <w:rPr>
          <w:rFonts w:cs="Arial"/>
          <w:b/>
        </w:rPr>
        <w:t>:</w:t>
      </w:r>
      <w:r>
        <w:rPr>
          <w:rFonts w:cs="Arial" w:hint="eastAsia"/>
          <w:b/>
          <w:lang w:eastAsia="zh-CN"/>
        </w:rPr>
        <w:t xml:space="preserve"> </w:t>
      </w:r>
      <w:r w:rsidR="001753B5">
        <w:t xml:space="preserve">The optimized structure </w:t>
      </w:r>
      <w:r w:rsidR="001753B5">
        <w:rPr>
          <w:rFonts w:hint="eastAsia"/>
          <w:lang w:eastAsia="zh-CN"/>
        </w:rPr>
        <w:t xml:space="preserve">of a HCG </w:t>
      </w:r>
      <w:r w:rsidR="006776D1">
        <w:rPr>
          <w:rFonts w:hint="eastAsia"/>
          <w:lang w:eastAsia="zh-CN"/>
        </w:rPr>
        <w:t>for demonstration of nanoimprint fabrication</w:t>
      </w:r>
    </w:p>
    <w:p w14:paraId="66BBE731" w14:textId="77777777" w:rsidR="00637E55" w:rsidRPr="000C79F7" w:rsidRDefault="00637E55" w:rsidP="00596E12">
      <w:pPr>
        <w:jc w:val="left"/>
        <w:rPr>
          <w:rFonts w:cs="Arial"/>
          <w:color w:val="808080"/>
          <w:lang w:eastAsia="zh-CN"/>
        </w:rPr>
      </w:pPr>
    </w:p>
    <w:p w14:paraId="0298B4E3" w14:textId="56A4C190" w:rsidR="007B79F6" w:rsidRDefault="007B79F6" w:rsidP="00596E12">
      <w:pPr>
        <w:jc w:val="left"/>
        <w:rPr>
          <w:lang w:eastAsia="zh-CN"/>
        </w:rPr>
      </w:pPr>
      <w:r>
        <w:rPr>
          <w:rFonts w:cs="Arial"/>
          <w:b/>
        </w:rPr>
        <w:t xml:space="preserve">Figure </w:t>
      </w:r>
      <w:r>
        <w:rPr>
          <w:rFonts w:cs="Arial" w:hint="eastAsia"/>
          <w:b/>
          <w:lang w:eastAsia="zh-CN"/>
        </w:rPr>
        <w:t>4</w:t>
      </w:r>
      <w:r w:rsidRPr="000B2F36">
        <w:rPr>
          <w:rFonts w:cs="Arial"/>
          <w:b/>
        </w:rPr>
        <w:t>:</w:t>
      </w:r>
      <w:r>
        <w:rPr>
          <w:rFonts w:cs="Arial" w:hint="eastAsia"/>
          <w:b/>
          <w:lang w:eastAsia="zh-CN"/>
        </w:rPr>
        <w:t xml:space="preserve"> </w:t>
      </w:r>
      <w:r w:rsidR="000168AA">
        <w:t xml:space="preserve">The </w:t>
      </w:r>
      <w:r w:rsidR="000168AA">
        <w:rPr>
          <w:rFonts w:hint="eastAsia"/>
          <w:lang w:eastAsia="zh-CN"/>
        </w:rPr>
        <w:t xml:space="preserve">SEM images </w:t>
      </w:r>
      <w:r w:rsidR="000168AA">
        <w:rPr>
          <w:lang w:eastAsia="zh-CN"/>
        </w:rPr>
        <w:t xml:space="preserve">(cross-sectional view) </w:t>
      </w:r>
      <w:r w:rsidR="000168AA">
        <w:rPr>
          <w:rFonts w:hint="eastAsia"/>
          <w:lang w:eastAsia="zh-CN"/>
        </w:rPr>
        <w:t>of sputtered TiO</w:t>
      </w:r>
      <w:r w:rsidR="000168AA" w:rsidRPr="00D546C2">
        <w:rPr>
          <w:rFonts w:hint="eastAsia"/>
          <w:vertAlign w:val="subscript"/>
          <w:lang w:eastAsia="zh-CN"/>
        </w:rPr>
        <w:t>2</w:t>
      </w:r>
      <w:r w:rsidR="000168AA">
        <w:rPr>
          <w:lang w:eastAsia="zh-CN"/>
        </w:rPr>
        <w:t xml:space="preserve"> films at </w:t>
      </w:r>
      <w:r w:rsidR="009A6740">
        <w:rPr>
          <w:lang w:eastAsia="zh-CN"/>
        </w:rPr>
        <w:t>(a)</w:t>
      </w:r>
      <w:r w:rsidR="0024222C">
        <w:rPr>
          <w:lang w:eastAsia="zh-CN"/>
        </w:rPr>
        <w:t xml:space="preserve"> </w:t>
      </w:r>
      <w:r w:rsidR="000168AA">
        <w:rPr>
          <w:lang w:eastAsia="zh-CN"/>
        </w:rPr>
        <w:t>27 °C</w:t>
      </w:r>
      <w:r w:rsidR="00271707">
        <w:rPr>
          <w:lang w:eastAsia="zh-CN"/>
        </w:rPr>
        <w:t xml:space="preserve"> </w:t>
      </w:r>
      <w:r w:rsidR="000168AA">
        <w:rPr>
          <w:lang w:eastAsia="zh-CN"/>
        </w:rPr>
        <w:t xml:space="preserve">and </w:t>
      </w:r>
      <w:r w:rsidR="009A6740">
        <w:rPr>
          <w:lang w:eastAsia="zh-CN"/>
        </w:rPr>
        <w:t>(b)</w:t>
      </w:r>
      <w:r w:rsidR="00603301">
        <w:rPr>
          <w:rFonts w:hint="eastAsia"/>
          <w:lang w:eastAsia="zh-CN"/>
        </w:rPr>
        <w:t xml:space="preserve"> </w:t>
      </w:r>
      <w:r w:rsidR="000168AA">
        <w:rPr>
          <w:lang w:eastAsia="zh-CN"/>
        </w:rPr>
        <w:t xml:space="preserve">270 °C </w:t>
      </w:r>
    </w:p>
    <w:p w14:paraId="0CB16329" w14:textId="77777777" w:rsidR="006305D7" w:rsidRPr="007B79F6" w:rsidRDefault="006305D7" w:rsidP="00596E12">
      <w:pPr>
        <w:jc w:val="left"/>
        <w:rPr>
          <w:rFonts w:cs="Arial"/>
          <w:color w:val="808080"/>
          <w:lang w:eastAsia="zh-CN"/>
        </w:rPr>
      </w:pPr>
    </w:p>
    <w:p w14:paraId="6C4DE1AD" w14:textId="0618D913" w:rsidR="007B79F6" w:rsidRDefault="007B79F6" w:rsidP="00596E12">
      <w:pPr>
        <w:jc w:val="left"/>
        <w:rPr>
          <w:lang w:eastAsia="zh-CN"/>
        </w:rPr>
      </w:pPr>
      <w:r>
        <w:rPr>
          <w:rFonts w:cs="Arial"/>
          <w:b/>
        </w:rPr>
        <w:t xml:space="preserve">Figure </w:t>
      </w:r>
      <w:r>
        <w:rPr>
          <w:rFonts w:cs="Arial" w:hint="eastAsia"/>
          <w:b/>
          <w:lang w:eastAsia="zh-CN"/>
        </w:rPr>
        <w:t>5</w:t>
      </w:r>
      <w:r w:rsidRPr="000B2F36">
        <w:rPr>
          <w:rFonts w:cs="Arial"/>
          <w:b/>
        </w:rPr>
        <w:t>:</w:t>
      </w:r>
      <w:r>
        <w:rPr>
          <w:rFonts w:cs="Arial" w:hint="eastAsia"/>
          <w:b/>
          <w:lang w:eastAsia="zh-CN"/>
        </w:rPr>
        <w:t xml:space="preserve"> </w:t>
      </w:r>
      <w:r w:rsidR="008876FA">
        <w:rPr>
          <w:lang w:eastAsia="zh-CN"/>
        </w:rPr>
        <w:t>Measured and standard refractive (SOPRA database) indices of sputtered TiO</w:t>
      </w:r>
      <w:r w:rsidR="008876FA" w:rsidRPr="00726852">
        <w:rPr>
          <w:vertAlign w:val="subscript"/>
          <w:lang w:eastAsia="zh-CN"/>
        </w:rPr>
        <w:t>2</w:t>
      </w:r>
      <w:r w:rsidR="008876FA">
        <w:rPr>
          <w:lang w:eastAsia="zh-CN"/>
        </w:rPr>
        <w:t xml:space="preserve"> films</w:t>
      </w:r>
    </w:p>
    <w:p w14:paraId="50969B75" w14:textId="77777777" w:rsidR="008E78B7" w:rsidRDefault="008E78B7" w:rsidP="00596E12">
      <w:pPr>
        <w:jc w:val="left"/>
        <w:rPr>
          <w:lang w:eastAsia="zh-CN"/>
        </w:rPr>
      </w:pPr>
    </w:p>
    <w:p w14:paraId="092F904D" w14:textId="43033FEE" w:rsidR="008E78B7" w:rsidRDefault="008E78B7" w:rsidP="00596E12">
      <w:pPr>
        <w:jc w:val="left"/>
        <w:rPr>
          <w:lang w:eastAsia="zh-CN"/>
        </w:rPr>
      </w:pPr>
      <w:r>
        <w:rPr>
          <w:rFonts w:cs="Arial"/>
          <w:b/>
        </w:rPr>
        <w:t xml:space="preserve">Figure </w:t>
      </w:r>
      <w:r>
        <w:rPr>
          <w:rFonts w:cs="Arial" w:hint="eastAsia"/>
          <w:b/>
          <w:lang w:eastAsia="zh-CN"/>
        </w:rPr>
        <w:t>6</w:t>
      </w:r>
      <w:r w:rsidRPr="000B2F36">
        <w:rPr>
          <w:rFonts w:cs="Arial"/>
          <w:b/>
        </w:rPr>
        <w:t>:</w:t>
      </w:r>
      <w:r>
        <w:rPr>
          <w:rFonts w:cs="Arial" w:hint="eastAsia"/>
          <w:b/>
          <w:lang w:eastAsia="zh-CN"/>
        </w:rPr>
        <w:t xml:space="preserve"> </w:t>
      </w:r>
      <w:r>
        <w:rPr>
          <w:rFonts w:hint="eastAsia"/>
          <w:lang w:eastAsia="zh-CN"/>
        </w:rPr>
        <w:t xml:space="preserve">Nanoimprint </w:t>
      </w:r>
      <w:r w:rsidR="00175838">
        <w:rPr>
          <w:rFonts w:hint="eastAsia"/>
          <w:lang w:eastAsia="zh-CN"/>
        </w:rPr>
        <w:t>fabrication process</w:t>
      </w:r>
    </w:p>
    <w:p w14:paraId="00BF93D2" w14:textId="77777777" w:rsidR="008E78B7" w:rsidRPr="007B79F6" w:rsidRDefault="008E78B7" w:rsidP="00596E12">
      <w:pPr>
        <w:jc w:val="left"/>
        <w:rPr>
          <w:rFonts w:cs="Arial"/>
          <w:color w:val="808080"/>
          <w:lang w:eastAsia="zh-CN"/>
        </w:rPr>
      </w:pPr>
    </w:p>
    <w:p w14:paraId="714D6A41" w14:textId="5B2E7C2F" w:rsidR="000D67F1" w:rsidRDefault="000D67F1" w:rsidP="00596E12">
      <w:pPr>
        <w:jc w:val="left"/>
        <w:rPr>
          <w:lang w:eastAsia="zh-CN"/>
        </w:rPr>
      </w:pPr>
      <w:r>
        <w:rPr>
          <w:rFonts w:cs="Arial"/>
          <w:b/>
        </w:rPr>
        <w:t xml:space="preserve">Figure </w:t>
      </w:r>
      <w:r w:rsidR="0015311A">
        <w:rPr>
          <w:rFonts w:cs="Arial" w:hint="eastAsia"/>
          <w:b/>
          <w:lang w:eastAsia="zh-CN"/>
        </w:rPr>
        <w:t>7</w:t>
      </w:r>
      <w:r w:rsidRPr="000B2F36">
        <w:rPr>
          <w:rFonts w:cs="Arial"/>
          <w:b/>
        </w:rPr>
        <w:t>:</w:t>
      </w:r>
      <w:r>
        <w:rPr>
          <w:rFonts w:cs="Arial" w:hint="eastAsia"/>
          <w:b/>
          <w:lang w:eastAsia="zh-CN"/>
        </w:rPr>
        <w:t xml:space="preserve"> </w:t>
      </w:r>
      <w:r w:rsidR="00C906CD" w:rsidRPr="00C906CD">
        <w:rPr>
          <w:rFonts w:cs="Arial" w:hint="eastAsia"/>
          <w:lang w:eastAsia="zh-CN"/>
        </w:rPr>
        <w:t>The</w:t>
      </w:r>
      <w:r w:rsidR="00C906CD">
        <w:rPr>
          <w:rFonts w:cs="Arial" w:hint="eastAsia"/>
          <w:b/>
          <w:lang w:eastAsia="zh-CN"/>
        </w:rPr>
        <w:t xml:space="preserve"> </w:t>
      </w:r>
      <w:r w:rsidR="00AA6A3A">
        <w:rPr>
          <w:rFonts w:hint="eastAsia"/>
          <w:lang w:eastAsia="zh-CN"/>
        </w:rPr>
        <w:t>SEM image</w:t>
      </w:r>
      <w:r w:rsidR="00174CB7">
        <w:rPr>
          <w:rFonts w:hint="eastAsia"/>
          <w:lang w:eastAsia="zh-CN"/>
        </w:rPr>
        <w:t xml:space="preserve"> of 2D </w:t>
      </w:r>
      <w:proofErr w:type="gramStart"/>
      <w:r w:rsidR="00174CB7">
        <w:rPr>
          <w:rFonts w:hint="eastAsia"/>
          <w:lang w:eastAsia="zh-CN"/>
        </w:rPr>
        <w:t>hole</w:t>
      </w:r>
      <w:proofErr w:type="gramEnd"/>
      <w:r w:rsidR="00174CB7">
        <w:rPr>
          <w:rFonts w:hint="eastAsia"/>
          <w:lang w:eastAsia="zh-CN"/>
        </w:rPr>
        <w:t xml:space="preserve"> array silicon master (top-down view)</w:t>
      </w:r>
    </w:p>
    <w:p w14:paraId="41F22464" w14:textId="77777777" w:rsidR="000D67F1" w:rsidRDefault="000D67F1" w:rsidP="00596E12">
      <w:pPr>
        <w:jc w:val="left"/>
        <w:rPr>
          <w:lang w:eastAsia="zh-CN"/>
        </w:rPr>
      </w:pPr>
    </w:p>
    <w:p w14:paraId="016AF603" w14:textId="002F7383" w:rsidR="000D67F1" w:rsidRDefault="000D67F1" w:rsidP="00596E12">
      <w:pPr>
        <w:jc w:val="left"/>
        <w:rPr>
          <w:lang w:eastAsia="zh-CN"/>
        </w:rPr>
      </w:pPr>
      <w:r>
        <w:rPr>
          <w:rFonts w:cs="Arial"/>
          <w:b/>
        </w:rPr>
        <w:t xml:space="preserve">Figure </w:t>
      </w:r>
      <w:r w:rsidR="0015311A">
        <w:rPr>
          <w:rFonts w:cs="Arial" w:hint="eastAsia"/>
          <w:b/>
          <w:lang w:eastAsia="zh-CN"/>
        </w:rPr>
        <w:t>8</w:t>
      </w:r>
      <w:r w:rsidRPr="000B2F36">
        <w:rPr>
          <w:rFonts w:cs="Arial"/>
          <w:b/>
        </w:rPr>
        <w:t>:</w:t>
      </w:r>
      <w:r>
        <w:rPr>
          <w:rFonts w:cs="Arial" w:hint="eastAsia"/>
          <w:b/>
          <w:lang w:eastAsia="zh-CN"/>
        </w:rPr>
        <w:t xml:space="preserve"> </w:t>
      </w:r>
      <w:r w:rsidR="00EE2B21">
        <w:rPr>
          <w:rFonts w:hint="eastAsia"/>
          <w:lang w:eastAsia="zh-CN"/>
        </w:rPr>
        <w:t xml:space="preserve">The photo of 2D </w:t>
      </w:r>
      <w:proofErr w:type="gramStart"/>
      <w:r w:rsidR="00EE2B21">
        <w:rPr>
          <w:rFonts w:hint="eastAsia"/>
          <w:lang w:eastAsia="zh-CN"/>
        </w:rPr>
        <w:t>hole</w:t>
      </w:r>
      <w:proofErr w:type="gramEnd"/>
      <w:r w:rsidR="00EE2B21">
        <w:rPr>
          <w:rFonts w:hint="eastAsia"/>
          <w:lang w:eastAsia="zh-CN"/>
        </w:rPr>
        <w:t xml:space="preserve"> array silicon master fabricated by PDMS-based nanoimprint</w:t>
      </w:r>
    </w:p>
    <w:p w14:paraId="1B0E5E32" w14:textId="77777777" w:rsidR="00C906CD" w:rsidRDefault="00C906CD" w:rsidP="00596E12">
      <w:pPr>
        <w:jc w:val="left"/>
        <w:rPr>
          <w:lang w:eastAsia="zh-CN"/>
        </w:rPr>
      </w:pPr>
    </w:p>
    <w:p w14:paraId="70969066" w14:textId="4559E3A6" w:rsidR="00C906CD" w:rsidRPr="000D67F1" w:rsidRDefault="00C906CD" w:rsidP="00596E12">
      <w:pPr>
        <w:jc w:val="left"/>
        <w:rPr>
          <w:lang w:eastAsia="zh-CN"/>
        </w:rPr>
      </w:pPr>
      <w:r>
        <w:rPr>
          <w:rFonts w:cs="Arial"/>
          <w:b/>
        </w:rPr>
        <w:t xml:space="preserve">Figure </w:t>
      </w:r>
      <w:r w:rsidR="0058563C">
        <w:rPr>
          <w:rFonts w:cs="Arial" w:hint="eastAsia"/>
          <w:b/>
          <w:lang w:eastAsia="zh-CN"/>
        </w:rPr>
        <w:t>9</w:t>
      </w:r>
      <w:r w:rsidRPr="000B2F36">
        <w:rPr>
          <w:rFonts w:cs="Arial"/>
          <w:b/>
        </w:rPr>
        <w:t>:</w:t>
      </w:r>
      <w:r>
        <w:rPr>
          <w:rFonts w:cs="Arial" w:hint="eastAsia"/>
          <w:b/>
          <w:lang w:eastAsia="zh-CN"/>
        </w:rPr>
        <w:t xml:space="preserve"> </w:t>
      </w:r>
      <w:r>
        <w:rPr>
          <w:rFonts w:hint="eastAsia"/>
          <w:lang w:eastAsia="zh-CN"/>
        </w:rPr>
        <w:t xml:space="preserve">The SEM image (cross-sectional view) of the </w:t>
      </w:r>
      <w:r w:rsidR="00B777C3">
        <w:rPr>
          <w:rFonts w:hint="eastAsia"/>
          <w:lang w:eastAsia="zh-CN"/>
        </w:rPr>
        <w:t>fabricated 2D HCG</w:t>
      </w:r>
    </w:p>
    <w:p w14:paraId="1140735E" w14:textId="77777777" w:rsidR="00C906CD" w:rsidRDefault="00C906CD" w:rsidP="00596E12">
      <w:pPr>
        <w:jc w:val="left"/>
        <w:rPr>
          <w:lang w:eastAsia="zh-CN"/>
        </w:rPr>
      </w:pPr>
    </w:p>
    <w:p w14:paraId="41B73284" w14:textId="6C5C4F0D" w:rsidR="00D43F2B" w:rsidRPr="000D67F1" w:rsidRDefault="00D43F2B" w:rsidP="00596E12">
      <w:pPr>
        <w:jc w:val="left"/>
        <w:rPr>
          <w:lang w:eastAsia="zh-CN"/>
        </w:rPr>
      </w:pPr>
      <w:r>
        <w:rPr>
          <w:rFonts w:cs="Arial"/>
          <w:b/>
        </w:rPr>
        <w:t xml:space="preserve">Figure </w:t>
      </w:r>
      <w:r>
        <w:rPr>
          <w:rFonts w:cs="Arial" w:hint="eastAsia"/>
          <w:b/>
          <w:lang w:eastAsia="zh-CN"/>
        </w:rPr>
        <w:t>10</w:t>
      </w:r>
      <w:r w:rsidRPr="000B2F36">
        <w:rPr>
          <w:rFonts w:cs="Arial"/>
          <w:b/>
        </w:rPr>
        <w:t>:</w:t>
      </w:r>
      <w:r>
        <w:rPr>
          <w:rFonts w:cs="Arial" w:hint="eastAsia"/>
          <w:b/>
          <w:lang w:eastAsia="zh-CN"/>
        </w:rPr>
        <w:t xml:space="preserve"> </w:t>
      </w:r>
      <w:r w:rsidR="007E6249">
        <w:rPr>
          <w:lang w:eastAsia="zh-CN"/>
        </w:rPr>
        <w:t>One simulated reflectance curve and two measured reflectance curves using sphere integration detector and normal detector respectively</w:t>
      </w:r>
    </w:p>
    <w:p w14:paraId="1898826A" w14:textId="77777777" w:rsidR="00D43F2B" w:rsidRPr="00D43F2B" w:rsidRDefault="00D43F2B" w:rsidP="00596E12">
      <w:pPr>
        <w:jc w:val="left"/>
        <w:rPr>
          <w:lang w:eastAsia="zh-CN"/>
        </w:rPr>
      </w:pPr>
    </w:p>
    <w:p w14:paraId="43EF7A47" w14:textId="1A254268" w:rsidR="00B35C42" w:rsidRPr="000D67F1" w:rsidRDefault="00B35C42" w:rsidP="00596E12">
      <w:pPr>
        <w:jc w:val="left"/>
        <w:rPr>
          <w:lang w:eastAsia="zh-CN"/>
        </w:rPr>
      </w:pPr>
      <w:r>
        <w:rPr>
          <w:rFonts w:cs="Arial"/>
          <w:b/>
        </w:rPr>
        <w:t xml:space="preserve">Figure </w:t>
      </w:r>
      <w:r>
        <w:rPr>
          <w:rFonts w:cs="Arial" w:hint="eastAsia"/>
          <w:b/>
          <w:lang w:eastAsia="zh-CN"/>
        </w:rPr>
        <w:t>11</w:t>
      </w:r>
      <w:r w:rsidRPr="000B2F36">
        <w:rPr>
          <w:rFonts w:cs="Arial"/>
          <w:b/>
        </w:rPr>
        <w:t>:</w:t>
      </w:r>
      <w:r>
        <w:rPr>
          <w:rFonts w:cs="Arial" w:hint="eastAsia"/>
          <w:b/>
          <w:lang w:eastAsia="zh-CN"/>
        </w:rPr>
        <w:t xml:space="preserve"> </w:t>
      </w:r>
      <w:r w:rsidR="006F1B85">
        <w:rPr>
          <w:lang w:eastAsia="zh-CN"/>
        </w:rPr>
        <w:t>(a)</w:t>
      </w:r>
      <w:r w:rsidR="00F418D4">
        <w:rPr>
          <w:rFonts w:hint="eastAsia"/>
          <w:lang w:eastAsia="zh-CN"/>
        </w:rPr>
        <w:t xml:space="preserve"> Effect of </w:t>
      </w:r>
      <w:r w:rsidR="00F418D4">
        <w:rPr>
          <w:lang w:eastAsia="zh-CN"/>
        </w:rPr>
        <w:t>refractive</w:t>
      </w:r>
      <w:r w:rsidR="00F418D4">
        <w:rPr>
          <w:rFonts w:hint="eastAsia"/>
          <w:lang w:eastAsia="zh-CN"/>
        </w:rPr>
        <w:t xml:space="preserve"> index on HCG reflectance</w:t>
      </w:r>
      <w:r w:rsidR="006F1B85">
        <w:rPr>
          <w:lang w:eastAsia="zh-CN"/>
        </w:rPr>
        <w:t xml:space="preserve">; (b) </w:t>
      </w:r>
      <w:r w:rsidR="00F418D4">
        <w:rPr>
          <w:rFonts w:hint="eastAsia"/>
          <w:lang w:eastAsia="zh-CN"/>
        </w:rPr>
        <w:t>Effect of sidewall angle on HCG reflectance</w:t>
      </w:r>
    </w:p>
    <w:p w14:paraId="7D421C8A" w14:textId="77777777" w:rsidR="007B79F6" w:rsidRPr="00B35C42" w:rsidRDefault="007B79F6" w:rsidP="00596E12">
      <w:pPr>
        <w:jc w:val="left"/>
        <w:rPr>
          <w:rFonts w:cs="Arial"/>
          <w:color w:val="808080"/>
          <w:lang w:eastAsia="zh-CN"/>
        </w:rPr>
      </w:pPr>
    </w:p>
    <w:p w14:paraId="0C35C1A9" w14:textId="72500C62" w:rsidR="006305D7" w:rsidRDefault="006305D7" w:rsidP="00596E12">
      <w:pPr>
        <w:jc w:val="left"/>
        <w:rPr>
          <w:lang w:eastAsia="zh-CN"/>
        </w:rPr>
      </w:pPr>
      <w:r w:rsidRPr="000B2F36">
        <w:rPr>
          <w:rFonts w:cs="Arial"/>
          <w:b/>
        </w:rPr>
        <w:t>Table 1:</w:t>
      </w:r>
      <w:r w:rsidRPr="000B2F36">
        <w:rPr>
          <w:rFonts w:cs="Arial"/>
          <w:color w:val="808080"/>
        </w:rPr>
        <w:t xml:space="preserve"> </w:t>
      </w:r>
      <w:r w:rsidR="000D727F">
        <w:rPr>
          <w:rFonts w:hint="eastAsia"/>
          <w:lang w:eastAsia="zh-CN"/>
        </w:rPr>
        <w:t xml:space="preserve">The </w:t>
      </w:r>
      <w:r w:rsidR="00426C32">
        <w:rPr>
          <w:rFonts w:hint="eastAsia"/>
          <w:lang w:eastAsia="zh-CN"/>
        </w:rPr>
        <w:t xml:space="preserve">table of </w:t>
      </w:r>
      <w:r w:rsidR="000D727F">
        <w:rPr>
          <w:rFonts w:hint="eastAsia"/>
          <w:lang w:eastAsia="zh-CN"/>
        </w:rPr>
        <w:t>etching recipes for TiO</w:t>
      </w:r>
      <w:r w:rsidR="000D727F" w:rsidRPr="000D727F">
        <w:rPr>
          <w:rFonts w:hint="eastAsia"/>
          <w:vertAlign w:val="subscript"/>
          <w:lang w:eastAsia="zh-CN"/>
        </w:rPr>
        <w:t>2</w:t>
      </w:r>
      <w:r w:rsidR="00462B53">
        <w:rPr>
          <w:rFonts w:hint="eastAsia"/>
          <w:lang w:eastAsia="zh-CN"/>
        </w:rPr>
        <w:t>,</w:t>
      </w:r>
      <w:r w:rsidR="000D727F">
        <w:rPr>
          <w:rFonts w:hint="eastAsia"/>
          <w:lang w:eastAsia="zh-CN"/>
        </w:rPr>
        <w:t xml:space="preserve"> fused silica</w:t>
      </w:r>
      <w:r w:rsidR="00462B53">
        <w:rPr>
          <w:rFonts w:hint="eastAsia"/>
          <w:lang w:eastAsia="zh-CN"/>
        </w:rPr>
        <w:t>, UV resist, PMMA and clean.</w:t>
      </w:r>
    </w:p>
    <w:p w14:paraId="055338DB" w14:textId="77777777" w:rsidR="006305D7" w:rsidRDefault="006305D7" w:rsidP="00596E12">
      <w:pPr>
        <w:jc w:val="left"/>
        <w:rPr>
          <w:b/>
        </w:rPr>
      </w:pPr>
    </w:p>
    <w:p w14:paraId="68BCC106" w14:textId="5F448680" w:rsidR="00F60BFC" w:rsidRPr="003005CD" w:rsidRDefault="006305D7" w:rsidP="00596E12">
      <w:pPr>
        <w:jc w:val="left"/>
        <w:rPr>
          <w:color w:val="808080"/>
          <w:lang w:eastAsia="zh-CN"/>
        </w:rPr>
      </w:pPr>
      <w:r w:rsidRPr="00510549">
        <w:rPr>
          <w:b/>
        </w:rPr>
        <w:t>DISCUSSION</w:t>
      </w:r>
      <w:r w:rsidRPr="00510549">
        <w:rPr>
          <w:b/>
          <w:bCs/>
        </w:rPr>
        <w:t>:</w:t>
      </w:r>
    </w:p>
    <w:p w14:paraId="27553EAB" w14:textId="6CAC992F" w:rsidR="00F3582A" w:rsidRDefault="00F3582A" w:rsidP="00596E12">
      <w:pPr>
        <w:jc w:val="left"/>
        <w:rPr>
          <w:lang w:eastAsia="zh-CN"/>
        </w:rPr>
      </w:pPr>
      <w:r>
        <w:t>First, the quality of the TiO</w:t>
      </w:r>
      <w:r w:rsidRPr="002B3A20">
        <w:rPr>
          <w:vertAlign w:val="subscript"/>
        </w:rPr>
        <w:t>2</w:t>
      </w:r>
      <w:r>
        <w:t xml:space="preserve"> film is very crucial for the HCG performance. The reflectance peak will be higher if the TiO</w:t>
      </w:r>
      <w:r w:rsidRPr="00831581">
        <w:rPr>
          <w:vertAlign w:val="subscript"/>
        </w:rPr>
        <w:t>2</w:t>
      </w:r>
      <w:r>
        <w:t xml:space="preserve"> film has less loss and surface roughness. The TiO</w:t>
      </w:r>
      <w:r w:rsidRPr="00044317">
        <w:rPr>
          <w:vertAlign w:val="subscript"/>
        </w:rPr>
        <w:t>2</w:t>
      </w:r>
      <w:r>
        <w:t xml:space="preserve"> film with a higher refractive index is also favorable because the optical mode confinement will be enhanced by a higher contrast in index, which can give rise to a flatt</w:t>
      </w:r>
      <w:r w:rsidR="00C54670">
        <w:t>er and broader reflectance band</w:t>
      </w:r>
      <w:r w:rsidR="00C54670">
        <w:rPr>
          <w:rFonts w:hint="eastAsia"/>
          <w:lang w:eastAsia="zh-CN"/>
        </w:rPr>
        <w:t xml:space="preserve"> in HCG.</w:t>
      </w:r>
    </w:p>
    <w:p w14:paraId="1A3B0CFF" w14:textId="77777777" w:rsidR="00F3582A" w:rsidRDefault="00F3582A" w:rsidP="00596E12">
      <w:pPr>
        <w:jc w:val="left"/>
        <w:rPr>
          <w:lang w:eastAsia="zh-CN"/>
        </w:rPr>
      </w:pPr>
    </w:p>
    <w:p w14:paraId="0C51E750" w14:textId="2B46057A" w:rsidR="00F3582A" w:rsidRDefault="00F3582A" w:rsidP="00596E12">
      <w:pPr>
        <w:jc w:val="left"/>
        <w:rPr>
          <w:lang w:eastAsia="zh-CN"/>
        </w:rPr>
      </w:pPr>
      <w:r>
        <w:t>Second, the fabrication errors will have signi</w:t>
      </w:r>
      <w:r w:rsidR="002B6260">
        <w:t>ficant effects on the HCG</w:t>
      </w:r>
      <w:r w:rsidR="002A0E94">
        <w:rPr>
          <w:rFonts w:hint="eastAsia"/>
          <w:lang w:eastAsia="zh-CN"/>
        </w:rPr>
        <w:t xml:space="preserve"> and should be avoided</w:t>
      </w:r>
      <w:r w:rsidR="002B6260">
        <w:t>. The</w:t>
      </w:r>
      <w:r>
        <w:t xml:space="preserve"> roughness introduced in fabrication will cause more light to be scattered, </w:t>
      </w:r>
      <w:r w:rsidR="008F65E6">
        <w:rPr>
          <w:rFonts w:hint="eastAsia"/>
          <w:lang w:eastAsia="zh-CN"/>
        </w:rPr>
        <w:t>so</w:t>
      </w:r>
      <w:r>
        <w:t xml:space="preserve"> the reflectance will become lower. The deviation of parameters in HCG fabrication including line width, height and pitch will not allow the device to work </w:t>
      </w:r>
      <w:r w:rsidR="00175E1A">
        <w:rPr>
          <w:rFonts w:hint="eastAsia"/>
          <w:lang w:eastAsia="zh-CN"/>
        </w:rPr>
        <w:t>optimally</w:t>
      </w:r>
      <w:r>
        <w:t xml:space="preserve"> as in simulation. Moreover, the reflectance of HCG strongly depends on the etching profile, i.e. the</w:t>
      </w:r>
      <w:r w:rsidR="000B1B2A">
        <w:t xml:space="preserve"> angle of sidewall. In </w:t>
      </w:r>
      <w:r w:rsidR="00FC7788">
        <w:t>F</w:t>
      </w:r>
      <w:r w:rsidR="000B1B2A">
        <w:t>igure 11</w:t>
      </w:r>
      <w:r>
        <w:t>, the effect of sidewall angles on the reflectance of HCG is numerically calculated. As the sidewall angles decrease from 90° to 84°, the average reflectance drops from over 90% to less than 50%, because the HCG behaves more like a cone-shaped anti-reflection coating when the sidewall angle is small.</w:t>
      </w:r>
    </w:p>
    <w:p w14:paraId="666E58B1" w14:textId="77777777" w:rsidR="00F3582A" w:rsidRDefault="00F3582A" w:rsidP="00596E12">
      <w:pPr>
        <w:jc w:val="left"/>
        <w:rPr>
          <w:lang w:eastAsia="zh-CN"/>
        </w:rPr>
      </w:pPr>
    </w:p>
    <w:p w14:paraId="0517DFBC" w14:textId="2862D168" w:rsidR="006305D7" w:rsidRDefault="00F3582A" w:rsidP="00596E12">
      <w:pPr>
        <w:jc w:val="left"/>
        <w:rPr>
          <w:lang w:eastAsia="zh-CN"/>
        </w:rPr>
      </w:pPr>
      <w:r>
        <w:t>The optical efficiency of the dispersive element is important for the overall efficiency of the CPV system, so the reflectance of each layer of HCG should be as high as possible. Based on the discussion above, while the optical efficiency for the fabricated layer is about 60</w:t>
      </w:r>
      <w:r w:rsidR="0024222C">
        <w:t>%</w:t>
      </w:r>
      <w:r>
        <w:t>, there are several possible improvements for a better HCG reflectance. The TiO</w:t>
      </w:r>
      <w:r w:rsidRPr="000D2476">
        <w:rPr>
          <w:vertAlign w:val="subscript"/>
        </w:rPr>
        <w:t>2</w:t>
      </w:r>
      <w:r>
        <w:t xml:space="preserve"> sputtering condition can be further optimized to generate the film with a higher index, less surface roughness and lower </w:t>
      </w:r>
      <w:r>
        <w:lastRenderedPageBreak/>
        <w:t>optical loss. The dry etching recipes should be further adjusted for a better etching profile,</w:t>
      </w:r>
      <w:r w:rsidR="009E2408">
        <w:t xml:space="preserve"> making the grating straighter</w:t>
      </w:r>
      <w:ins w:id="86" w:author="Author" w:date="2015-02-10T13:30:00Z">
        <w:r w:rsidR="009E2408">
          <w:t xml:space="preserve">, which can be achieved </w:t>
        </w:r>
        <w:r w:rsidR="0000607F">
          <w:rPr>
            <w:rFonts w:hint="eastAsia"/>
            <w:lang w:eastAsia="zh-CN"/>
          </w:rPr>
          <w:t xml:space="preserve">by adjusting the </w:t>
        </w:r>
        <w:r w:rsidR="0000607F">
          <w:rPr>
            <w:lang w:eastAsia="zh-CN"/>
          </w:rPr>
          <w:t>combination</w:t>
        </w:r>
        <w:r w:rsidR="0000607F">
          <w:rPr>
            <w:rFonts w:hint="eastAsia"/>
            <w:lang w:eastAsia="zh-CN"/>
          </w:rPr>
          <w:t xml:space="preserve"> of gases</w:t>
        </w:r>
        <w:r w:rsidR="00C201F3">
          <w:rPr>
            <w:rFonts w:hint="eastAsia"/>
            <w:lang w:eastAsia="zh-CN"/>
          </w:rPr>
          <w:t xml:space="preserve"> (C</w:t>
        </w:r>
        <w:r w:rsidR="00C201F3" w:rsidRPr="00C201F3">
          <w:rPr>
            <w:rFonts w:hint="eastAsia"/>
            <w:vertAlign w:val="subscript"/>
            <w:lang w:eastAsia="zh-CN"/>
          </w:rPr>
          <w:t>4</w:t>
        </w:r>
        <w:r w:rsidR="00C201F3">
          <w:rPr>
            <w:rFonts w:hint="eastAsia"/>
            <w:lang w:eastAsia="zh-CN"/>
          </w:rPr>
          <w:t>F</w:t>
        </w:r>
        <w:r w:rsidR="00C201F3" w:rsidRPr="00C201F3">
          <w:rPr>
            <w:rFonts w:hint="eastAsia"/>
            <w:vertAlign w:val="subscript"/>
            <w:lang w:eastAsia="zh-CN"/>
          </w:rPr>
          <w:t>8</w:t>
        </w:r>
        <w:r w:rsidR="00C201F3">
          <w:rPr>
            <w:rFonts w:hint="eastAsia"/>
            <w:lang w:eastAsia="zh-CN"/>
          </w:rPr>
          <w:t xml:space="preserve">, </w:t>
        </w:r>
        <w:r w:rsidR="00C51ED2">
          <w:rPr>
            <w:rFonts w:hint="eastAsia"/>
            <w:lang w:eastAsia="zh-CN"/>
          </w:rPr>
          <w:t>SF</w:t>
        </w:r>
        <w:r w:rsidR="00C51ED2" w:rsidRPr="00C51ED2">
          <w:rPr>
            <w:rFonts w:hint="eastAsia"/>
            <w:vertAlign w:val="subscript"/>
            <w:lang w:eastAsia="zh-CN"/>
          </w:rPr>
          <w:t>6</w:t>
        </w:r>
        <w:r w:rsidR="00C201F3">
          <w:rPr>
            <w:rFonts w:hint="eastAsia"/>
            <w:lang w:eastAsia="zh-CN"/>
          </w:rPr>
          <w:t>and O</w:t>
        </w:r>
        <w:r w:rsidR="00C201F3" w:rsidRPr="00C201F3">
          <w:rPr>
            <w:rFonts w:hint="eastAsia"/>
            <w:vertAlign w:val="subscript"/>
            <w:lang w:eastAsia="zh-CN"/>
          </w:rPr>
          <w:t>2</w:t>
        </w:r>
        <w:r w:rsidR="00C201F3">
          <w:rPr>
            <w:rFonts w:hint="eastAsia"/>
            <w:lang w:eastAsia="zh-CN"/>
          </w:rPr>
          <w:t>)</w:t>
        </w:r>
        <w:r w:rsidR="0000607F">
          <w:rPr>
            <w:rFonts w:hint="eastAsia"/>
            <w:lang w:eastAsia="zh-CN"/>
          </w:rPr>
          <w:t xml:space="preserve"> to balance the </w:t>
        </w:r>
        <w:r w:rsidR="00353172">
          <w:rPr>
            <w:rFonts w:hint="eastAsia"/>
            <w:lang w:eastAsia="zh-CN"/>
          </w:rPr>
          <w:t>etching and re-deposition process</w:t>
        </w:r>
      </w:ins>
      <w:r w:rsidR="00353172">
        <w:rPr>
          <w:rFonts w:hint="eastAsia"/>
          <w:lang w:eastAsia="zh-CN"/>
        </w:rPr>
        <w:t>.</w:t>
      </w:r>
      <w:r w:rsidR="00CE2233">
        <w:rPr>
          <w:rFonts w:hint="eastAsia"/>
          <w:lang w:eastAsia="zh-CN"/>
        </w:rPr>
        <w:t xml:space="preserve"> </w:t>
      </w:r>
      <w:r>
        <w:t xml:space="preserve">The nanoimprint and lift-off process should be </w:t>
      </w:r>
      <w:r w:rsidR="00520819">
        <w:rPr>
          <w:rFonts w:hint="eastAsia"/>
          <w:lang w:eastAsia="zh-CN"/>
        </w:rPr>
        <w:t xml:space="preserve">improved to </w:t>
      </w:r>
      <w:r w:rsidR="0082423E">
        <w:t>avoid</w:t>
      </w:r>
      <w:r>
        <w:t xml:space="preserve"> </w:t>
      </w:r>
      <w:r w:rsidR="00C813ED">
        <w:rPr>
          <w:rFonts w:hint="eastAsia"/>
          <w:lang w:eastAsia="zh-CN"/>
        </w:rPr>
        <w:t xml:space="preserve">roughness and fabrication errors so that the </w:t>
      </w:r>
      <w:r>
        <w:t xml:space="preserve">unnecessary scattering can be </w:t>
      </w:r>
      <w:r w:rsidR="000E4715">
        <w:rPr>
          <w:rFonts w:hint="eastAsia"/>
          <w:lang w:eastAsia="zh-CN"/>
        </w:rPr>
        <w:t xml:space="preserve">reduced to increase the </w:t>
      </w:r>
      <w:r w:rsidR="000E4715">
        <w:rPr>
          <w:lang w:eastAsia="zh-CN"/>
        </w:rPr>
        <w:t>overall</w:t>
      </w:r>
      <w:r w:rsidR="000E4715">
        <w:rPr>
          <w:rFonts w:hint="eastAsia"/>
          <w:lang w:eastAsia="zh-CN"/>
        </w:rPr>
        <w:t xml:space="preserve"> optical efficiency</w:t>
      </w:r>
      <w:r w:rsidR="00345AAF">
        <w:rPr>
          <w:rFonts w:hint="eastAsia"/>
          <w:lang w:eastAsia="zh-CN"/>
        </w:rPr>
        <w:t>.</w:t>
      </w:r>
    </w:p>
    <w:p w14:paraId="647E9B79" w14:textId="77777777" w:rsidR="0012689C" w:rsidRDefault="0012689C" w:rsidP="00596E12">
      <w:pPr>
        <w:jc w:val="left"/>
        <w:rPr>
          <w:lang w:eastAsia="zh-CN"/>
        </w:rPr>
      </w:pPr>
    </w:p>
    <w:p w14:paraId="5DA9EBE6" w14:textId="69BA2312" w:rsidR="000F22B9" w:rsidRDefault="003D6C69" w:rsidP="00596E12">
      <w:pPr>
        <w:jc w:val="left"/>
        <w:rPr>
          <w:lang w:eastAsia="zh-CN"/>
        </w:rPr>
      </w:pPr>
      <w:r>
        <w:rPr>
          <w:lang w:eastAsia="zh-CN"/>
        </w:rPr>
        <w:t xml:space="preserve">By stacking multiple layers of two-dimensional HCGs with different pitches, </w:t>
      </w:r>
      <w:r>
        <w:rPr>
          <w:rFonts w:hint="eastAsia"/>
          <w:lang w:eastAsia="zh-CN"/>
        </w:rPr>
        <w:t xml:space="preserve">the </w:t>
      </w:r>
      <w:r>
        <w:rPr>
          <w:lang w:eastAsia="zh-CN"/>
        </w:rPr>
        <w:t xml:space="preserve">dispersive mirror can operate in much broader spectrum. </w:t>
      </w:r>
      <w:r w:rsidR="00037084">
        <w:rPr>
          <w:rFonts w:hint="eastAsia"/>
          <w:lang w:eastAsia="zh-CN"/>
        </w:rPr>
        <w:t>T</w:t>
      </w:r>
      <w:r>
        <w:rPr>
          <w:lang w:eastAsia="zh-CN"/>
        </w:rPr>
        <w:t>he mirror can reflectively direct light into different angles according to wavelengths, in a way of packaging all HCG layers subsequently in different tilting angles.</w:t>
      </w:r>
      <w:r w:rsidR="00596E12">
        <w:rPr>
          <w:lang w:eastAsia="zh-CN"/>
        </w:rPr>
        <w:t xml:space="preserve"> </w:t>
      </w:r>
      <w:r>
        <w:rPr>
          <w:rFonts w:hint="eastAsia"/>
          <w:lang w:eastAsia="zh-CN"/>
        </w:rPr>
        <w:t>Moreover</w:t>
      </w:r>
      <w:r w:rsidR="00596E12">
        <w:rPr>
          <w:lang w:eastAsia="zh-CN"/>
        </w:rPr>
        <w:t>, the</w:t>
      </w:r>
      <w:r>
        <w:rPr>
          <w:lang w:eastAsia="zh-CN"/>
        </w:rPr>
        <w:t xml:space="preserve"> dispersive mirror can be fabricated using nanoimprint lithography (NIL) in a large area and</w:t>
      </w:r>
      <w:r w:rsidR="00596E12">
        <w:rPr>
          <w:lang w:eastAsia="zh-CN"/>
        </w:rPr>
        <w:t xml:space="preserve"> </w:t>
      </w:r>
      <w:r>
        <w:rPr>
          <w:lang w:eastAsia="zh-CN"/>
        </w:rPr>
        <w:t xml:space="preserve">at a low cost. Moreover, </w:t>
      </w:r>
      <w:r w:rsidR="009F1EC1">
        <w:rPr>
          <w:rFonts w:hint="eastAsia"/>
          <w:lang w:eastAsia="zh-CN"/>
        </w:rPr>
        <w:t>the</w:t>
      </w:r>
      <w:r w:rsidR="00596E12">
        <w:rPr>
          <w:lang w:eastAsia="zh-CN"/>
        </w:rPr>
        <w:t xml:space="preserve"> </w:t>
      </w:r>
      <w:r>
        <w:rPr>
          <w:lang w:eastAsia="zh-CN"/>
        </w:rPr>
        <w:t>proposed system features an easy integration with existing concentrator photovoltaic (CPV) setup so it has the potential to be accepted widely by the industry to improve solar energy conversion efficiency.</w:t>
      </w:r>
    </w:p>
    <w:p w14:paraId="3D03C734" w14:textId="77777777" w:rsidR="00271707" w:rsidRPr="00510549" w:rsidRDefault="00271707" w:rsidP="00596E12">
      <w:pPr>
        <w:jc w:val="left"/>
        <w:rPr>
          <w:lang w:eastAsia="zh-CN"/>
        </w:rPr>
      </w:pPr>
    </w:p>
    <w:p w14:paraId="54FDDFD8" w14:textId="77777777" w:rsidR="00271707" w:rsidRPr="00841C15" w:rsidRDefault="00271707" w:rsidP="00596E12">
      <w:pPr>
        <w:jc w:val="left"/>
        <w:rPr>
          <w:rFonts w:cs="Arial"/>
          <w:b/>
          <w:lang w:eastAsia="zh-CN"/>
        </w:rPr>
      </w:pPr>
      <w:r w:rsidRPr="000B2F36">
        <w:rPr>
          <w:rFonts w:cs="Arial"/>
          <w:b/>
        </w:rPr>
        <w:t xml:space="preserve">DISCLOSURES: </w:t>
      </w:r>
    </w:p>
    <w:p w14:paraId="2A814606" w14:textId="77777777" w:rsidR="00271707" w:rsidRPr="001A67F2" w:rsidRDefault="00271707" w:rsidP="00596E12">
      <w:pPr>
        <w:jc w:val="left"/>
        <w:rPr>
          <w:rFonts w:cs="Arial"/>
          <w:color w:val="auto"/>
          <w:lang w:eastAsia="zh-CN"/>
        </w:rPr>
      </w:pPr>
      <w:r w:rsidRPr="001A67F2">
        <w:rPr>
          <w:rFonts w:cs="Arial"/>
          <w:color w:val="auto"/>
        </w:rPr>
        <w:t>The authors have nothing to disclose.</w:t>
      </w:r>
    </w:p>
    <w:p w14:paraId="61069787" w14:textId="77777777" w:rsidR="00F3582A" w:rsidRPr="00510549" w:rsidRDefault="00F3582A" w:rsidP="00596E12">
      <w:pPr>
        <w:jc w:val="left"/>
        <w:rPr>
          <w:lang w:eastAsia="zh-CN"/>
        </w:rPr>
      </w:pPr>
    </w:p>
    <w:p w14:paraId="642C8CA2" w14:textId="2268053F" w:rsidR="00D74C1B" w:rsidRPr="000B2F36" w:rsidRDefault="006305D7" w:rsidP="00596E12">
      <w:pPr>
        <w:jc w:val="left"/>
        <w:rPr>
          <w:rFonts w:cs="Arial"/>
          <w:lang w:eastAsia="zh-CN"/>
        </w:rPr>
      </w:pPr>
      <w:r w:rsidRPr="000B2F36">
        <w:rPr>
          <w:rFonts w:cs="Arial"/>
          <w:b/>
          <w:bCs/>
        </w:rPr>
        <w:t>ACKNOWLEDGMENTS:</w:t>
      </w:r>
      <w:r w:rsidRPr="000B2F36">
        <w:rPr>
          <w:rFonts w:cs="Arial"/>
        </w:rPr>
        <w:t xml:space="preserve"> </w:t>
      </w:r>
    </w:p>
    <w:p w14:paraId="3179122B" w14:textId="40AFA8B1" w:rsidR="006305D7" w:rsidRDefault="00FA591F" w:rsidP="00596E12">
      <w:pPr>
        <w:jc w:val="left"/>
        <w:rPr>
          <w:lang w:eastAsia="zh-CN"/>
        </w:rPr>
      </w:pPr>
      <w:r w:rsidRPr="00FA591F">
        <w:t>This research was supported as part of the Center for Energy Nanoscience, an Energy Frontier Research Center funded by the U.S. Department of Energy, Office of Science under Award Number DE-SC0001013. We also want to thank Dr. Max Zhang and Dr. Jianhua Yang of HP Labs for their help on TiO</w:t>
      </w:r>
      <w:r w:rsidRPr="00C93B00">
        <w:rPr>
          <w:vertAlign w:val="subscript"/>
        </w:rPr>
        <w:t>2</w:t>
      </w:r>
      <w:r w:rsidRPr="00FA591F">
        <w:t xml:space="preserve"> film sputtering and refractive indices measurement.</w:t>
      </w:r>
    </w:p>
    <w:p w14:paraId="1B4F907E" w14:textId="77777777" w:rsidR="006305D7" w:rsidRPr="00510549" w:rsidRDefault="006305D7" w:rsidP="00596E12">
      <w:pPr>
        <w:jc w:val="left"/>
        <w:rPr>
          <w:color w:val="7F7F7F"/>
        </w:rPr>
      </w:pPr>
    </w:p>
    <w:p w14:paraId="04F46FB9" w14:textId="10476D37" w:rsidR="008F23BD" w:rsidRDefault="006305D7" w:rsidP="00596E12">
      <w:pPr>
        <w:jc w:val="left"/>
      </w:pPr>
      <w:r w:rsidRPr="000B2F36">
        <w:rPr>
          <w:rFonts w:cs="Arial"/>
          <w:b/>
          <w:bCs/>
        </w:rPr>
        <w:t>REFERENCES</w:t>
      </w:r>
      <w:r w:rsidR="00271707">
        <w:t>:</w:t>
      </w:r>
    </w:p>
    <w:bookmarkStart w:id="87" w:name="_ENREF_1"/>
    <w:p w14:paraId="79FB9F08" w14:textId="77777777" w:rsidR="00B57005" w:rsidRDefault="008F23BD" w:rsidP="00596E12">
      <w:pPr>
        <w:ind w:left="720" w:hanging="720"/>
        <w:jc w:val="left"/>
        <w:rPr>
          <w:del w:id="88" w:author="Author" w:date="2015-02-10T13:30:00Z"/>
          <w:noProof/>
        </w:rPr>
      </w:pPr>
      <w:del w:id="89" w:author="Author" w:date="2015-02-10T13:30:00Z">
        <w:r>
          <w:fldChar w:fldCharType="begin"/>
        </w:r>
        <w:r>
          <w:delInstrText xml:space="preserve"> ADDIN EN.REFLIST </w:delInstrText>
        </w:r>
        <w:r>
          <w:fldChar w:fldCharType="separate"/>
        </w:r>
        <w:r w:rsidR="00B57005">
          <w:rPr>
            <w:noProof/>
          </w:rPr>
          <w:delText>1</w:delText>
        </w:r>
        <w:r w:rsidR="00B57005">
          <w:rPr>
            <w:noProof/>
          </w:rPr>
          <w:tab/>
          <w:delText>Horne, S.</w:delText>
        </w:r>
        <w:r w:rsidR="00B57005" w:rsidRPr="00B57005">
          <w:rPr>
            <w:i/>
            <w:noProof/>
          </w:rPr>
          <w:delText xml:space="preserve"> et al.</w:delText>
        </w:r>
        <w:r w:rsidR="00B57005">
          <w:rPr>
            <w:noProof/>
          </w:rPr>
          <w:delText xml:space="preserve"> </w:delText>
        </w:r>
        <w:r w:rsidR="00C864E7" w:rsidRPr="00C864E7">
          <w:rPr>
            <w:noProof/>
          </w:rPr>
          <w:delText>A Solid 500 Sun Compound Concentrator PV Design</w:delText>
        </w:r>
        <w:r w:rsidR="00C864E7">
          <w:rPr>
            <w:rFonts w:hint="eastAsia"/>
            <w:noProof/>
            <w:lang w:eastAsia="zh-CN"/>
          </w:rPr>
          <w:delText xml:space="preserve">. </w:delText>
        </w:r>
        <w:r w:rsidR="00B57005" w:rsidRPr="00B57005">
          <w:rPr>
            <w:i/>
            <w:noProof/>
          </w:rPr>
          <w:delText>Photovoltaic Energy Conversion, Conference Record of the 2006 IEEE 4th World Conference on.</w:delText>
        </w:r>
        <w:r w:rsidR="00271707">
          <w:rPr>
            <w:noProof/>
          </w:rPr>
          <w:delText xml:space="preserve"> </w:delText>
        </w:r>
        <w:r w:rsidR="00B57005">
          <w:rPr>
            <w:noProof/>
          </w:rPr>
          <w:delText>694-697</w:delText>
        </w:r>
        <w:r w:rsidR="0029122D">
          <w:rPr>
            <w:rFonts w:hint="eastAsia"/>
            <w:noProof/>
            <w:lang w:eastAsia="zh-CN"/>
          </w:rPr>
          <w:delText>, doi:</w:delText>
        </w:r>
        <w:r w:rsidR="0029122D" w:rsidRPr="0029122D">
          <w:delText xml:space="preserve"> </w:delText>
        </w:r>
        <w:r w:rsidR="0029122D" w:rsidRPr="0029122D">
          <w:rPr>
            <w:noProof/>
            <w:lang w:eastAsia="zh-CN"/>
          </w:rPr>
          <w:delText>10.1109/WCPEC.2006.279550</w:delText>
        </w:r>
        <w:r w:rsidR="0029122D">
          <w:rPr>
            <w:rFonts w:hint="eastAsia"/>
            <w:noProof/>
            <w:lang w:eastAsia="zh-CN"/>
          </w:rPr>
          <w:delText xml:space="preserve">(2006) </w:delText>
        </w:r>
        <w:r w:rsidR="00B57005">
          <w:rPr>
            <w:noProof/>
          </w:rPr>
          <w:delText>.</w:delText>
        </w:r>
      </w:del>
    </w:p>
    <w:p w14:paraId="4510F390" w14:textId="77777777" w:rsidR="00B57005" w:rsidRDefault="00B57005" w:rsidP="00596E12">
      <w:pPr>
        <w:ind w:left="720" w:hanging="720"/>
        <w:jc w:val="left"/>
        <w:rPr>
          <w:del w:id="90" w:author="Author" w:date="2015-02-10T13:30:00Z"/>
          <w:noProof/>
        </w:rPr>
      </w:pPr>
      <w:del w:id="91" w:author="Author" w:date="2015-02-10T13:30:00Z">
        <w:r>
          <w:rPr>
            <w:noProof/>
          </w:rPr>
          <w:delText>2</w:delText>
        </w:r>
        <w:r>
          <w:rPr>
            <w:noProof/>
          </w:rPr>
          <w:tab/>
          <w:delText>Guter, W.</w:delText>
        </w:r>
        <w:r w:rsidRPr="00B57005">
          <w:rPr>
            <w:i/>
            <w:noProof/>
          </w:rPr>
          <w:delText xml:space="preserve"> et al.</w:delText>
        </w:r>
        <w:r>
          <w:rPr>
            <w:noProof/>
          </w:rPr>
          <w:delText xml:space="preserve"> Current-matched triple-junction solar cell reaching 41.1% conversion efficiency under concentrated sunlight. </w:delText>
        </w:r>
        <w:r w:rsidRPr="00B57005">
          <w:rPr>
            <w:i/>
            <w:noProof/>
          </w:rPr>
          <w:delText>Applied Physics Letters</w:delText>
        </w:r>
        <w:r>
          <w:rPr>
            <w:noProof/>
          </w:rPr>
          <w:delText xml:space="preserve"> </w:delText>
        </w:r>
        <w:r w:rsidRPr="00B57005">
          <w:rPr>
            <w:b/>
            <w:noProof/>
          </w:rPr>
          <w:delText>94</w:delText>
        </w:r>
        <w:r w:rsidR="009E3665">
          <w:rPr>
            <w:noProof/>
          </w:rPr>
          <w:delText xml:space="preserve">, 223504 </w:delText>
        </w:r>
        <w:r w:rsidR="009E3665">
          <w:rPr>
            <w:rFonts w:hint="eastAsia"/>
            <w:noProof/>
            <w:lang w:eastAsia="zh-CN"/>
          </w:rPr>
          <w:delText xml:space="preserve">, doi: </w:delText>
        </w:r>
        <w:r w:rsidR="009E3665" w:rsidRPr="009E3665">
          <w:rPr>
            <w:noProof/>
            <w:lang w:eastAsia="zh-CN"/>
          </w:rPr>
          <w:delText>10.1063/1.3148341</w:delText>
        </w:r>
        <w:r w:rsidR="009E3665">
          <w:rPr>
            <w:rFonts w:hint="eastAsia"/>
            <w:noProof/>
            <w:lang w:eastAsia="zh-CN"/>
          </w:rPr>
          <w:delText>(2009)</w:delText>
        </w:r>
        <w:r>
          <w:rPr>
            <w:noProof/>
          </w:rPr>
          <w:delText>.</w:delText>
        </w:r>
      </w:del>
    </w:p>
    <w:p w14:paraId="365CA651" w14:textId="77777777" w:rsidR="00B57005" w:rsidRDefault="00B57005" w:rsidP="00596E12">
      <w:pPr>
        <w:ind w:left="720" w:hanging="720"/>
        <w:jc w:val="left"/>
        <w:rPr>
          <w:del w:id="92" w:author="Author" w:date="2015-02-10T13:30:00Z"/>
          <w:noProof/>
        </w:rPr>
      </w:pPr>
      <w:del w:id="93" w:author="Author" w:date="2015-02-10T13:30:00Z">
        <w:r>
          <w:rPr>
            <w:noProof/>
          </w:rPr>
          <w:delText>3</w:delText>
        </w:r>
        <w:r>
          <w:rPr>
            <w:noProof/>
          </w:rPr>
          <w:tab/>
          <w:delText>Shockley, W. &amp; Queisser, H. J. Detailed Balance Limit of Efficiency of p</w:delText>
        </w:r>
        <w:r w:rsidR="00D94D7D">
          <w:rPr>
            <w:rFonts w:hint="eastAsia"/>
            <w:noProof/>
            <w:lang w:eastAsia="zh-CN"/>
          </w:rPr>
          <w:delText>-</w:delText>
        </w:r>
        <w:r>
          <w:rPr>
            <w:noProof/>
          </w:rPr>
          <w:delText xml:space="preserve">n Junction Solar Cells. </w:delText>
        </w:r>
        <w:r w:rsidRPr="00B57005">
          <w:rPr>
            <w:i/>
            <w:noProof/>
          </w:rPr>
          <w:delText>Journal of Applied Physics</w:delText>
        </w:r>
        <w:r>
          <w:rPr>
            <w:noProof/>
          </w:rPr>
          <w:delText xml:space="preserve"> </w:delText>
        </w:r>
        <w:r w:rsidRPr="00B57005">
          <w:rPr>
            <w:b/>
            <w:noProof/>
          </w:rPr>
          <w:delText>32</w:delText>
        </w:r>
        <w:r>
          <w:rPr>
            <w:noProof/>
          </w:rPr>
          <w:delText>, 510-519, doi:</w:delText>
        </w:r>
        <w:r w:rsidR="00EB2CC4">
          <w:rPr>
            <w:rFonts w:hint="eastAsia"/>
            <w:noProof/>
            <w:lang w:eastAsia="zh-CN"/>
          </w:rPr>
          <w:delText xml:space="preserve"> </w:delText>
        </w:r>
        <w:r>
          <w:rPr>
            <w:noProof/>
          </w:rPr>
          <w:delText>10.1063/1.1736034 (1961).</w:delText>
        </w:r>
      </w:del>
    </w:p>
    <w:p w14:paraId="1B654473" w14:textId="77777777" w:rsidR="00B57005" w:rsidRDefault="00B57005" w:rsidP="00596E12">
      <w:pPr>
        <w:ind w:left="720" w:hanging="720"/>
        <w:jc w:val="left"/>
        <w:rPr>
          <w:del w:id="94" w:author="Author" w:date="2015-02-10T13:30:00Z"/>
          <w:noProof/>
        </w:rPr>
      </w:pPr>
      <w:del w:id="95" w:author="Author" w:date="2015-02-10T13:30:00Z">
        <w:r>
          <w:rPr>
            <w:noProof/>
          </w:rPr>
          <w:delText>4</w:delText>
        </w:r>
        <w:r>
          <w:rPr>
            <w:noProof/>
          </w:rPr>
          <w:tab/>
          <w:delText xml:space="preserve">Green, M. A. Potential for low dimensional structures in photovoltaics. </w:delText>
        </w:r>
        <w:r w:rsidRPr="00B57005">
          <w:rPr>
            <w:i/>
            <w:noProof/>
          </w:rPr>
          <w:delText>Materials Science and Engineering: B</w:delText>
        </w:r>
        <w:r>
          <w:rPr>
            <w:noProof/>
          </w:rPr>
          <w:delText xml:space="preserve"> </w:delText>
        </w:r>
        <w:r w:rsidRPr="00B57005">
          <w:rPr>
            <w:b/>
            <w:noProof/>
          </w:rPr>
          <w:delText>74</w:delText>
        </w:r>
        <w:r>
          <w:rPr>
            <w:noProof/>
          </w:rPr>
          <w:delText>, 118-124, doi:</w:delText>
        </w:r>
        <w:r w:rsidR="00247985">
          <w:rPr>
            <w:rFonts w:hint="eastAsia"/>
            <w:noProof/>
            <w:lang w:eastAsia="zh-CN"/>
          </w:rPr>
          <w:delText xml:space="preserve"> </w:delText>
        </w:r>
        <w:r w:rsidR="00CB6225">
          <w:fldChar w:fldCharType="begin"/>
        </w:r>
        <w:r w:rsidR="00CB6225">
          <w:delInstrText xml:space="preserve"> HYPERLINK "http://dx.doi.org/10.1016/S0921-5107(99)00546-2" </w:delInstrText>
        </w:r>
        <w:r w:rsidR="00CB6225">
          <w:fldChar w:fldCharType="separate"/>
        </w:r>
        <w:r w:rsidRPr="007E5433">
          <w:rPr>
            <w:rStyle w:val="Hyperlink"/>
            <w:noProof/>
            <w:color w:val="auto"/>
            <w:u w:val="none"/>
          </w:rPr>
          <w:delText>10.1016/S0921-5107(99)00546-2</w:delText>
        </w:r>
        <w:r w:rsidR="00CB6225">
          <w:rPr>
            <w:rStyle w:val="Hyperlink"/>
            <w:noProof/>
            <w:color w:val="auto"/>
            <w:u w:val="none"/>
          </w:rPr>
          <w:fldChar w:fldCharType="end"/>
        </w:r>
        <w:r>
          <w:rPr>
            <w:noProof/>
          </w:rPr>
          <w:delText xml:space="preserve"> (2000).</w:delText>
        </w:r>
      </w:del>
    </w:p>
    <w:p w14:paraId="16FFAD25" w14:textId="77777777" w:rsidR="00B57005" w:rsidRDefault="00B57005" w:rsidP="00596E12">
      <w:pPr>
        <w:ind w:left="720" w:hanging="720"/>
        <w:jc w:val="left"/>
        <w:rPr>
          <w:del w:id="96" w:author="Author" w:date="2015-02-10T13:30:00Z"/>
          <w:noProof/>
        </w:rPr>
      </w:pPr>
      <w:del w:id="97" w:author="Author" w:date="2015-02-10T13:30:00Z">
        <w:r>
          <w:rPr>
            <w:noProof/>
          </w:rPr>
          <w:delText>5</w:delText>
        </w:r>
        <w:r>
          <w:rPr>
            <w:noProof/>
          </w:rPr>
          <w:tab/>
          <w:delText xml:space="preserve">Karagodsky, V. &amp; Chang-Hasnain, C. J. Physics of near-wavelength high contrast gratings. </w:delText>
        </w:r>
        <w:r w:rsidRPr="00B57005">
          <w:rPr>
            <w:i/>
            <w:noProof/>
          </w:rPr>
          <w:delText>Opt. Express</w:delText>
        </w:r>
        <w:r>
          <w:rPr>
            <w:noProof/>
          </w:rPr>
          <w:delText xml:space="preserve"> </w:delText>
        </w:r>
        <w:r w:rsidRPr="00B57005">
          <w:rPr>
            <w:b/>
            <w:noProof/>
          </w:rPr>
          <w:delText>20</w:delText>
        </w:r>
        <w:r w:rsidR="00867A9C">
          <w:rPr>
            <w:noProof/>
          </w:rPr>
          <w:delText>, 10888-10895</w:delText>
        </w:r>
        <w:r w:rsidR="00BF2AC6">
          <w:rPr>
            <w:rFonts w:hint="eastAsia"/>
            <w:noProof/>
            <w:lang w:eastAsia="zh-CN"/>
          </w:rPr>
          <w:delText>,</w:delText>
        </w:r>
        <w:r w:rsidR="00867A9C">
          <w:rPr>
            <w:rFonts w:hint="eastAsia"/>
            <w:noProof/>
            <w:lang w:eastAsia="zh-CN"/>
          </w:rPr>
          <w:delText xml:space="preserve"> doi: </w:delText>
        </w:r>
        <w:r w:rsidR="00867A9C" w:rsidRPr="00867A9C">
          <w:rPr>
            <w:noProof/>
            <w:lang w:eastAsia="zh-CN"/>
          </w:rPr>
          <w:delText>10.1364/OE.20.010888</w:delText>
        </w:r>
        <w:r w:rsidR="00867A9C">
          <w:rPr>
            <w:rFonts w:hint="eastAsia"/>
            <w:noProof/>
            <w:lang w:eastAsia="zh-CN"/>
          </w:rPr>
          <w:delText>(2012)</w:delText>
        </w:r>
        <w:r>
          <w:rPr>
            <w:noProof/>
          </w:rPr>
          <w:delText>.</w:delText>
        </w:r>
      </w:del>
    </w:p>
    <w:p w14:paraId="69A23536" w14:textId="77777777" w:rsidR="00B57005" w:rsidRDefault="00B57005" w:rsidP="00596E12">
      <w:pPr>
        <w:ind w:left="720" w:hanging="720"/>
        <w:jc w:val="left"/>
        <w:rPr>
          <w:del w:id="98" w:author="Author" w:date="2015-02-10T13:30:00Z"/>
          <w:noProof/>
        </w:rPr>
      </w:pPr>
      <w:del w:id="99" w:author="Author" w:date="2015-02-10T13:30:00Z">
        <w:r>
          <w:rPr>
            <w:noProof/>
          </w:rPr>
          <w:delText>6</w:delText>
        </w:r>
        <w:r>
          <w:rPr>
            <w:noProof/>
          </w:rPr>
          <w:tab/>
          <w:delText xml:space="preserve">Chou, S. Y., Krauss, P. R. &amp; Renstrom, P. J. Nanoimprint lithography. </w:delText>
        </w:r>
        <w:r w:rsidRPr="00B57005">
          <w:rPr>
            <w:i/>
            <w:noProof/>
          </w:rPr>
          <w:delText>Journal of Vacuum Science &amp; Technology B: Microelectronics and Nanometer Structures</w:delText>
        </w:r>
        <w:r>
          <w:rPr>
            <w:noProof/>
          </w:rPr>
          <w:delText xml:space="preserve"> </w:delText>
        </w:r>
        <w:r w:rsidRPr="00B57005">
          <w:rPr>
            <w:b/>
            <w:noProof/>
          </w:rPr>
          <w:delText>14</w:delText>
        </w:r>
        <w:r>
          <w:rPr>
            <w:noProof/>
          </w:rPr>
          <w:delText>, 4129-4133, doi:10.1116/1.588605 (1996).</w:delText>
        </w:r>
      </w:del>
    </w:p>
    <w:p w14:paraId="0EE0517B" w14:textId="77777777" w:rsidR="00B57005" w:rsidRDefault="00B57005" w:rsidP="00596E12">
      <w:pPr>
        <w:ind w:left="720" w:hanging="720"/>
        <w:jc w:val="left"/>
        <w:rPr>
          <w:del w:id="100" w:author="Author" w:date="2015-02-10T13:30:00Z"/>
          <w:noProof/>
        </w:rPr>
      </w:pPr>
      <w:del w:id="101" w:author="Author" w:date="2015-02-10T13:30:00Z">
        <w:r>
          <w:rPr>
            <w:noProof/>
          </w:rPr>
          <w:delText>7</w:delText>
        </w:r>
        <w:r>
          <w:rPr>
            <w:noProof/>
          </w:rPr>
          <w:tab/>
          <w:delText xml:space="preserve">Namiki, T. A new FDTD algorithm based on alternating-direction implicit method. </w:delText>
        </w:r>
        <w:r w:rsidRPr="00B57005">
          <w:rPr>
            <w:i/>
            <w:noProof/>
          </w:rPr>
          <w:delText>Microwave Theory and Techniques, IEEE Transactions on</w:delText>
        </w:r>
        <w:r>
          <w:rPr>
            <w:noProof/>
          </w:rPr>
          <w:delText xml:space="preserve"> </w:delText>
        </w:r>
        <w:r w:rsidRPr="00B57005">
          <w:rPr>
            <w:b/>
            <w:noProof/>
          </w:rPr>
          <w:delText>47</w:delText>
        </w:r>
        <w:r>
          <w:rPr>
            <w:noProof/>
          </w:rPr>
          <w:delText>, 2003-2007</w:delText>
        </w:r>
        <w:r w:rsidR="00457875">
          <w:rPr>
            <w:rFonts w:hint="eastAsia"/>
            <w:noProof/>
            <w:lang w:eastAsia="zh-CN"/>
          </w:rPr>
          <w:delText xml:space="preserve">, doi: </w:delText>
        </w:r>
        <w:r w:rsidR="00457875" w:rsidRPr="00457875">
          <w:rPr>
            <w:noProof/>
            <w:lang w:eastAsia="zh-CN"/>
          </w:rPr>
          <w:delText>10.1109/22.795075</w:delText>
        </w:r>
        <w:r>
          <w:rPr>
            <w:noProof/>
          </w:rPr>
          <w:delText xml:space="preserve"> (1999).</w:delText>
        </w:r>
      </w:del>
    </w:p>
    <w:p w14:paraId="4EA28EA2" w14:textId="77777777" w:rsidR="00B57005" w:rsidRDefault="00B57005" w:rsidP="00596E12">
      <w:pPr>
        <w:ind w:left="720" w:hanging="720"/>
        <w:jc w:val="left"/>
        <w:rPr>
          <w:del w:id="102" w:author="Author" w:date="2015-02-10T13:30:00Z"/>
          <w:noProof/>
        </w:rPr>
      </w:pPr>
      <w:del w:id="103" w:author="Author" w:date="2015-02-10T13:30:00Z">
        <w:r>
          <w:rPr>
            <w:noProof/>
          </w:rPr>
          <w:delText>8</w:delText>
        </w:r>
        <w:r>
          <w:rPr>
            <w:noProof/>
          </w:rPr>
          <w:tab/>
          <w:delText xml:space="preserve">Moharam, M. G. &amp; Gaylord, T. K. Rigorous coupled-wave analysis of planar-grating diffraction. </w:delText>
        </w:r>
        <w:r w:rsidRPr="00B57005">
          <w:rPr>
            <w:i/>
            <w:noProof/>
          </w:rPr>
          <w:delText>J. Opt. Soc. Am.</w:delText>
        </w:r>
        <w:r>
          <w:rPr>
            <w:noProof/>
          </w:rPr>
          <w:delText xml:space="preserve"> </w:delText>
        </w:r>
        <w:r w:rsidRPr="00B57005">
          <w:rPr>
            <w:b/>
            <w:noProof/>
          </w:rPr>
          <w:delText>71</w:delText>
        </w:r>
        <w:r>
          <w:rPr>
            <w:noProof/>
          </w:rPr>
          <w:delText>, 811-818, doi:</w:delText>
        </w:r>
        <w:r w:rsidR="00097B70">
          <w:rPr>
            <w:rFonts w:hint="eastAsia"/>
            <w:noProof/>
            <w:lang w:eastAsia="zh-CN"/>
          </w:rPr>
          <w:delText xml:space="preserve"> </w:delText>
        </w:r>
        <w:r>
          <w:rPr>
            <w:noProof/>
          </w:rPr>
          <w:delText>10.1364/josa.71.000811 (1981).</w:delText>
        </w:r>
      </w:del>
    </w:p>
    <w:p w14:paraId="4D46CA79" w14:textId="77777777" w:rsidR="00B57005" w:rsidRDefault="00B57005" w:rsidP="00596E12">
      <w:pPr>
        <w:ind w:left="720" w:hanging="720"/>
        <w:jc w:val="left"/>
        <w:rPr>
          <w:del w:id="104" w:author="Author" w:date="2015-02-10T13:30:00Z"/>
          <w:noProof/>
        </w:rPr>
      </w:pPr>
      <w:del w:id="105" w:author="Author" w:date="2015-02-10T13:30:00Z">
        <w:r>
          <w:rPr>
            <w:noProof/>
          </w:rPr>
          <w:lastRenderedPageBreak/>
          <w:delText>9</w:delText>
        </w:r>
        <w:r>
          <w:rPr>
            <w:noProof/>
          </w:rPr>
          <w:tab/>
          <w:delText xml:space="preserve">Smilab, S. nk Database. </w:delText>
        </w:r>
        <w:r w:rsidRPr="00B57005">
          <w:rPr>
            <w:i/>
            <w:noProof/>
          </w:rPr>
          <w:delText xml:space="preserve">World Wide Web: </w:delText>
        </w:r>
        <w:r w:rsidR="00CB6225">
          <w:fldChar w:fldCharType="begin"/>
        </w:r>
        <w:r w:rsidR="00CB6225">
          <w:delInstrText xml:space="preserve"> HYPERLINK "http://www" </w:delInstrText>
        </w:r>
        <w:r w:rsidR="00CB6225">
          <w:fldChar w:fldCharType="separate"/>
        </w:r>
        <w:r w:rsidRPr="00022439">
          <w:rPr>
            <w:rStyle w:val="Hyperlink"/>
            <w:i/>
            <w:noProof/>
            <w:color w:val="auto"/>
            <w:u w:val="none"/>
          </w:rPr>
          <w:delText>http://www</w:delText>
        </w:r>
        <w:r w:rsidR="00CB6225">
          <w:rPr>
            <w:rStyle w:val="Hyperlink"/>
            <w:i/>
            <w:noProof/>
            <w:color w:val="auto"/>
            <w:u w:val="none"/>
          </w:rPr>
          <w:fldChar w:fldCharType="end"/>
        </w:r>
        <w:r w:rsidRPr="00022439">
          <w:rPr>
            <w:i/>
            <w:noProof/>
            <w:color w:val="auto"/>
          </w:rPr>
          <w:delText>.</w:delText>
        </w:r>
        <w:r w:rsidR="00022439">
          <w:rPr>
            <w:i/>
            <w:noProof/>
          </w:rPr>
          <w:delText>sopra-sa.</w:delText>
        </w:r>
        <w:r w:rsidRPr="00022439">
          <w:rPr>
            <w:i/>
            <w:noProof/>
          </w:rPr>
          <w:delText>com</w:delText>
        </w:r>
        <w:r>
          <w:rPr>
            <w:noProof/>
          </w:rPr>
          <w:delText>.</w:delText>
        </w:r>
      </w:del>
    </w:p>
    <w:p w14:paraId="2FD253D5" w14:textId="77777777" w:rsidR="00B57005" w:rsidRDefault="00B57005" w:rsidP="00596E12">
      <w:pPr>
        <w:ind w:left="720" w:hanging="720"/>
        <w:jc w:val="left"/>
        <w:rPr>
          <w:del w:id="106" w:author="Author" w:date="2015-02-10T13:30:00Z"/>
          <w:noProof/>
        </w:rPr>
      </w:pPr>
      <w:del w:id="107" w:author="Author" w:date="2015-02-10T13:30:00Z">
        <w:r>
          <w:rPr>
            <w:noProof/>
          </w:rPr>
          <w:delText>10</w:delText>
        </w:r>
        <w:r>
          <w:rPr>
            <w:noProof/>
          </w:rPr>
          <w:tab/>
          <w:delText xml:space="preserve">Yao, Y., Liu, H. &amp; Wu, W. Spectrum splitting using multi-layer dielectric meta-surfaces for efficient solar energy harvesting. </w:delText>
        </w:r>
        <w:r w:rsidRPr="00B57005">
          <w:rPr>
            <w:i/>
            <w:noProof/>
          </w:rPr>
          <w:delText>Appl. Phys. A</w:delText>
        </w:r>
        <w:r>
          <w:rPr>
            <w:noProof/>
          </w:rPr>
          <w:delText xml:space="preserve"> </w:delText>
        </w:r>
        <w:r w:rsidRPr="00B57005">
          <w:rPr>
            <w:b/>
            <w:noProof/>
          </w:rPr>
          <w:delText>115</w:delText>
        </w:r>
        <w:r>
          <w:rPr>
            <w:noProof/>
          </w:rPr>
          <w:delText>, 713-719, doi:</w:delText>
        </w:r>
        <w:r w:rsidR="00886649">
          <w:rPr>
            <w:rFonts w:hint="eastAsia"/>
            <w:noProof/>
            <w:lang w:eastAsia="zh-CN"/>
          </w:rPr>
          <w:delText xml:space="preserve"> </w:delText>
        </w:r>
        <w:r>
          <w:rPr>
            <w:noProof/>
          </w:rPr>
          <w:delText>10.1007/s00339-014-8419-y (2014).</w:delText>
        </w:r>
      </w:del>
    </w:p>
    <w:p w14:paraId="32E6DDFC" w14:textId="77777777" w:rsidR="00B57005" w:rsidRDefault="00B57005" w:rsidP="00596E12">
      <w:pPr>
        <w:ind w:left="720" w:hanging="720"/>
        <w:jc w:val="left"/>
        <w:rPr>
          <w:del w:id="108" w:author="Author" w:date="2015-02-10T13:30:00Z"/>
          <w:noProof/>
        </w:rPr>
      </w:pPr>
      <w:del w:id="109" w:author="Author" w:date="2015-02-10T13:30:00Z">
        <w:r>
          <w:rPr>
            <w:noProof/>
          </w:rPr>
          <w:delText>11</w:delText>
        </w:r>
        <w:r>
          <w:rPr>
            <w:noProof/>
          </w:rPr>
          <w:tab/>
          <w:delText xml:space="preserve">Yao, Y., Liu, H. &amp; Wu, W. Fabrication of high-contrast gratings for a parallel spectrum splitting dispersive element in a concentrated photovoltaic system. </w:delText>
        </w:r>
        <w:r w:rsidRPr="00B57005">
          <w:rPr>
            <w:i/>
            <w:noProof/>
          </w:rPr>
          <w:delText>Journal of Vacuum Science &amp;amp; Technology B</w:delText>
        </w:r>
        <w:r>
          <w:rPr>
            <w:noProof/>
          </w:rPr>
          <w:delText xml:space="preserve"> </w:delText>
        </w:r>
        <w:r w:rsidRPr="00B57005">
          <w:rPr>
            <w:b/>
            <w:noProof/>
          </w:rPr>
          <w:delText>32</w:delText>
        </w:r>
        <w:r>
          <w:rPr>
            <w:noProof/>
          </w:rPr>
          <w:delText xml:space="preserve">, </w:delText>
        </w:r>
        <w:r w:rsidR="00A31CD2">
          <w:rPr>
            <w:noProof/>
          </w:rPr>
          <w:delText>06FG04-</w:delText>
        </w:r>
        <w:r w:rsidR="006439D6" w:rsidRPr="006439D6">
          <w:rPr>
            <w:noProof/>
          </w:rPr>
          <w:delText>06FG04-6</w:delText>
        </w:r>
        <w:r w:rsidR="006439D6">
          <w:rPr>
            <w:rFonts w:hint="eastAsia"/>
            <w:noProof/>
            <w:lang w:eastAsia="zh-CN"/>
          </w:rPr>
          <w:delText xml:space="preserve">, </w:delText>
        </w:r>
        <w:r>
          <w:rPr>
            <w:noProof/>
          </w:rPr>
          <w:delText>doi:</w:delText>
        </w:r>
        <w:r w:rsidR="00A714D8">
          <w:delText xml:space="preserve"> </w:delText>
        </w:r>
        <w:r w:rsidR="00CB6225">
          <w:fldChar w:fldCharType="begin"/>
        </w:r>
        <w:r w:rsidR="00CB6225">
          <w:delInstrText xml:space="preserve"> HYPERLINK "http://dx.doi.org/10.1116/1.4898198" </w:delInstrText>
        </w:r>
        <w:r w:rsidR="00CB6225">
          <w:fldChar w:fldCharType="separate"/>
        </w:r>
        <w:r w:rsidRPr="00A714D8">
          <w:rPr>
            <w:rStyle w:val="Hyperlink"/>
            <w:noProof/>
            <w:color w:val="auto"/>
            <w:u w:val="none"/>
          </w:rPr>
          <w:delText>10.1116/1.4898198</w:delText>
        </w:r>
        <w:r w:rsidR="00CB6225">
          <w:rPr>
            <w:rStyle w:val="Hyperlink"/>
            <w:noProof/>
            <w:color w:val="auto"/>
            <w:u w:val="none"/>
          </w:rPr>
          <w:fldChar w:fldCharType="end"/>
        </w:r>
        <w:r w:rsidRPr="00A714D8">
          <w:rPr>
            <w:noProof/>
            <w:color w:val="auto"/>
          </w:rPr>
          <w:delText xml:space="preserve"> </w:delText>
        </w:r>
        <w:r>
          <w:rPr>
            <w:noProof/>
          </w:rPr>
          <w:delText>(2014).</w:delText>
        </w:r>
      </w:del>
    </w:p>
    <w:p w14:paraId="5DDECA96" w14:textId="77777777" w:rsidR="00B57005" w:rsidRDefault="00B57005" w:rsidP="00596E12">
      <w:pPr>
        <w:ind w:left="720" w:hanging="720"/>
        <w:jc w:val="left"/>
        <w:rPr>
          <w:del w:id="110" w:author="Author" w:date="2015-02-10T13:30:00Z"/>
          <w:noProof/>
        </w:rPr>
      </w:pPr>
      <w:del w:id="111" w:author="Author" w:date="2015-02-10T13:30:00Z">
        <w:r>
          <w:rPr>
            <w:noProof/>
          </w:rPr>
          <w:delText>12</w:delText>
        </w:r>
        <w:r>
          <w:rPr>
            <w:noProof/>
          </w:rPr>
          <w:tab/>
          <w:delText>Solak, H. H.</w:delText>
        </w:r>
        <w:r w:rsidRPr="00B57005">
          <w:rPr>
            <w:i/>
            <w:noProof/>
          </w:rPr>
          <w:delText xml:space="preserve"> et al.</w:delText>
        </w:r>
        <w:r>
          <w:rPr>
            <w:noProof/>
          </w:rPr>
          <w:delText xml:space="preserve"> Sub-50 nm period patterns with EUV interference lithography. </w:delText>
        </w:r>
        <w:r w:rsidRPr="00B57005">
          <w:rPr>
            <w:i/>
            <w:noProof/>
          </w:rPr>
          <w:delText>Microelectronic Engineering</w:delText>
        </w:r>
        <w:r>
          <w:rPr>
            <w:noProof/>
          </w:rPr>
          <w:delText xml:space="preserve"> </w:delText>
        </w:r>
        <w:r w:rsidRPr="00B57005">
          <w:rPr>
            <w:b/>
            <w:noProof/>
          </w:rPr>
          <w:delText>67</w:delText>
        </w:r>
        <w:r>
          <w:rPr>
            <w:noProof/>
          </w:rPr>
          <w:delText>, 56-62</w:delText>
        </w:r>
        <w:r w:rsidR="00F54010">
          <w:rPr>
            <w:rFonts w:hint="eastAsia"/>
            <w:noProof/>
            <w:lang w:eastAsia="zh-CN"/>
          </w:rPr>
          <w:delText xml:space="preserve">, doi: </w:delText>
        </w:r>
        <w:r w:rsidR="00F54010" w:rsidRPr="00F54010">
          <w:rPr>
            <w:noProof/>
            <w:lang w:eastAsia="zh-CN"/>
          </w:rPr>
          <w:delText>10.1016/S0167-9317(03)00059-5</w:delText>
        </w:r>
        <w:r>
          <w:rPr>
            <w:noProof/>
          </w:rPr>
          <w:delText xml:space="preserve"> (2003).</w:delText>
        </w:r>
      </w:del>
    </w:p>
    <w:p w14:paraId="470EC59E" w14:textId="77777777" w:rsidR="00B57005" w:rsidRDefault="00B57005" w:rsidP="00596E12">
      <w:pPr>
        <w:ind w:left="720" w:hanging="720"/>
        <w:jc w:val="left"/>
        <w:rPr>
          <w:del w:id="112" w:author="Author" w:date="2015-02-10T13:30:00Z"/>
          <w:noProof/>
        </w:rPr>
      </w:pPr>
      <w:del w:id="113" w:author="Author" w:date="2015-02-10T13:30:00Z">
        <w:r>
          <w:rPr>
            <w:noProof/>
          </w:rPr>
          <w:delText>13</w:delText>
        </w:r>
        <w:r>
          <w:rPr>
            <w:noProof/>
          </w:rPr>
          <w:tab/>
          <w:delText>Li, Z.</w:delText>
        </w:r>
        <w:r w:rsidRPr="00B57005">
          <w:rPr>
            <w:i/>
            <w:noProof/>
          </w:rPr>
          <w:delText xml:space="preserve"> et al.</w:delText>
        </w:r>
        <w:r>
          <w:rPr>
            <w:noProof/>
          </w:rPr>
          <w:delText xml:space="preserve"> Hybrid nanoimprint− soft lithography with sub-15 nm resolution. </w:delText>
        </w:r>
        <w:r w:rsidRPr="00B57005">
          <w:rPr>
            <w:i/>
            <w:noProof/>
          </w:rPr>
          <w:delText>Nano letters</w:delText>
        </w:r>
        <w:r>
          <w:rPr>
            <w:noProof/>
          </w:rPr>
          <w:delText xml:space="preserve"> </w:delText>
        </w:r>
        <w:r w:rsidRPr="00B57005">
          <w:rPr>
            <w:b/>
            <w:noProof/>
          </w:rPr>
          <w:delText>9</w:delText>
        </w:r>
        <w:r>
          <w:rPr>
            <w:noProof/>
          </w:rPr>
          <w:delText>, 2306-2310</w:delText>
        </w:r>
        <w:r w:rsidR="004C557A">
          <w:rPr>
            <w:rFonts w:hint="eastAsia"/>
            <w:noProof/>
            <w:lang w:eastAsia="zh-CN"/>
          </w:rPr>
          <w:delText>, doi:</w:delText>
        </w:r>
        <w:r w:rsidR="00727DC2" w:rsidRPr="00727DC2">
          <w:delText xml:space="preserve"> </w:delText>
        </w:r>
        <w:r w:rsidR="00727DC2" w:rsidRPr="00727DC2">
          <w:rPr>
            <w:noProof/>
            <w:lang w:eastAsia="zh-CN"/>
          </w:rPr>
          <w:delText>10.1021/nl9004892</w:delText>
        </w:r>
        <w:r>
          <w:rPr>
            <w:noProof/>
          </w:rPr>
          <w:delText xml:space="preserve"> (2009).</w:delText>
        </w:r>
      </w:del>
    </w:p>
    <w:p w14:paraId="1CC0122C" w14:textId="77777777" w:rsidR="00B57005" w:rsidRDefault="00B57005" w:rsidP="00596E12">
      <w:pPr>
        <w:jc w:val="left"/>
        <w:rPr>
          <w:del w:id="114" w:author="Author" w:date="2015-02-10T13:30:00Z"/>
          <w:noProof/>
        </w:rPr>
      </w:pPr>
    </w:p>
    <w:p w14:paraId="0C889A7A" w14:textId="0F85D850" w:rsidR="00EE7042" w:rsidRDefault="008F23BD" w:rsidP="00EE7042">
      <w:pPr>
        <w:ind w:left="720" w:hanging="720"/>
        <w:jc w:val="left"/>
        <w:rPr>
          <w:ins w:id="115" w:author="Author" w:date="2015-02-10T13:30:00Z"/>
          <w:noProof/>
        </w:rPr>
      </w:pPr>
      <w:del w:id="116" w:author="Author" w:date="2015-02-10T13:30:00Z">
        <w:r>
          <w:fldChar w:fldCharType="end"/>
        </w:r>
      </w:del>
      <w:ins w:id="117" w:author="Author" w:date="2015-02-10T13:30:00Z">
        <w:r w:rsidR="00EE7042">
          <w:rPr>
            <w:noProof/>
          </w:rPr>
          <w:t>1</w:t>
        </w:r>
        <w:r w:rsidR="00EE7042">
          <w:rPr>
            <w:noProof/>
          </w:rPr>
          <w:tab/>
          <w:t>Horne, S.</w:t>
        </w:r>
        <w:r w:rsidR="00EE7042" w:rsidRPr="00B57005">
          <w:rPr>
            <w:i/>
            <w:noProof/>
          </w:rPr>
          <w:t xml:space="preserve"> et al.</w:t>
        </w:r>
        <w:r w:rsidR="00EE7042">
          <w:rPr>
            <w:noProof/>
          </w:rPr>
          <w:t xml:space="preserve"> </w:t>
        </w:r>
        <w:r w:rsidR="00EE7042" w:rsidRPr="00C864E7">
          <w:rPr>
            <w:noProof/>
          </w:rPr>
          <w:t>A Solid 500 Sun Compound Concentrator PV Design</w:t>
        </w:r>
        <w:r w:rsidR="00EE7042">
          <w:rPr>
            <w:rFonts w:hint="eastAsia"/>
            <w:noProof/>
            <w:lang w:eastAsia="zh-CN"/>
          </w:rPr>
          <w:t xml:space="preserve">. </w:t>
        </w:r>
        <w:r w:rsidR="00EE7042" w:rsidRPr="00B57005">
          <w:rPr>
            <w:i/>
            <w:noProof/>
          </w:rPr>
          <w:t>Photovoltaic Energy Conversion, Conference Record of the 2006 IEEE 4th World Conference on.</w:t>
        </w:r>
        <w:r w:rsidR="00EE7042">
          <w:rPr>
            <w:noProof/>
          </w:rPr>
          <w:t xml:space="preserve"> 694-697</w:t>
        </w:r>
        <w:r w:rsidR="00EE7042">
          <w:rPr>
            <w:rFonts w:hint="eastAsia"/>
            <w:noProof/>
            <w:lang w:eastAsia="zh-CN"/>
          </w:rPr>
          <w:t>, doi:</w:t>
        </w:r>
        <w:r w:rsidR="00EE7042" w:rsidRPr="0029122D">
          <w:t xml:space="preserve"> </w:t>
        </w:r>
        <w:r w:rsidR="00EE7042" w:rsidRPr="0029122D">
          <w:rPr>
            <w:noProof/>
            <w:lang w:eastAsia="zh-CN"/>
          </w:rPr>
          <w:t>10.1109/WCPEC.2006.279550</w:t>
        </w:r>
        <w:r w:rsidR="00EE7042">
          <w:rPr>
            <w:rFonts w:hint="eastAsia"/>
            <w:noProof/>
            <w:lang w:eastAsia="zh-CN"/>
          </w:rPr>
          <w:t xml:space="preserve">(2006) </w:t>
        </w:r>
        <w:r w:rsidR="00EE7042">
          <w:rPr>
            <w:noProof/>
          </w:rPr>
          <w:t>.</w:t>
        </w:r>
        <w:bookmarkEnd w:id="87"/>
      </w:ins>
    </w:p>
    <w:p w14:paraId="6F9AF5E3" w14:textId="77777777" w:rsidR="00EE7042" w:rsidRDefault="00EE7042" w:rsidP="00EE7042">
      <w:pPr>
        <w:ind w:left="720" w:hanging="720"/>
        <w:jc w:val="left"/>
        <w:rPr>
          <w:ins w:id="118" w:author="Author" w:date="2015-02-10T13:30:00Z"/>
          <w:noProof/>
        </w:rPr>
      </w:pPr>
      <w:bookmarkStart w:id="119" w:name="_ENREF_2"/>
      <w:ins w:id="120" w:author="Author" w:date="2015-02-10T13:30:00Z">
        <w:r>
          <w:rPr>
            <w:noProof/>
          </w:rPr>
          <w:t>2</w:t>
        </w:r>
        <w:r>
          <w:rPr>
            <w:noProof/>
          </w:rPr>
          <w:tab/>
          <w:t>Guter, W.</w:t>
        </w:r>
        <w:r w:rsidRPr="00B57005">
          <w:rPr>
            <w:i/>
            <w:noProof/>
          </w:rPr>
          <w:t xml:space="preserve"> et al.</w:t>
        </w:r>
        <w:r>
          <w:rPr>
            <w:noProof/>
          </w:rPr>
          <w:t xml:space="preserve"> Current-matched triple-junction solar cell reaching 41.1% conversion efficiency under concentrated sunlight. </w:t>
        </w:r>
        <w:r w:rsidRPr="00B57005">
          <w:rPr>
            <w:i/>
            <w:noProof/>
          </w:rPr>
          <w:t>Applied Physics Letters</w:t>
        </w:r>
        <w:r>
          <w:rPr>
            <w:noProof/>
          </w:rPr>
          <w:t xml:space="preserve"> </w:t>
        </w:r>
        <w:r w:rsidRPr="00B57005">
          <w:rPr>
            <w:b/>
            <w:noProof/>
          </w:rPr>
          <w:t>94</w:t>
        </w:r>
        <w:r>
          <w:rPr>
            <w:noProof/>
          </w:rPr>
          <w:t xml:space="preserve">, 223504 </w:t>
        </w:r>
        <w:r>
          <w:rPr>
            <w:rFonts w:hint="eastAsia"/>
            <w:noProof/>
            <w:lang w:eastAsia="zh-CN"/>
          </w:rPr>
          <w:t xml:space="preserve">, doi: </w:t>
        </w:r>
        <w:r w:rsidRPr="009E3665">
          <w:rPr>
            <w:noProof/>
            <w:lang w:eastAsia="zh-CN"/>
          </w:rPr>
          <w:t>10.1063/1.3148341</w:t>
        </w:r>
        <w:r>
          <w:rPr>
            <w:rFonts w:hint="eastAsia"/>
            <w:noProof/>
            <w:lang w:eastAsia="zh-CN"/>
          </w:rPr>
          <w:t>(2009)</w:t>
        </w:r>
        <w:r>
          <w:rPr>
            <w:noProof/>
          </w:rPr>
          <w:t>.</w:t>
        </w:r>
        <w:bookmarkEnd w:id="119"/>
      </w:ins>
    </w:p>
    <w:p w14:paraId="26D7EED1" w14:textId="77777777" w:rsidR="00EE7042" w:rsidRDefault="00EE7042" w:rsidP="00EE7042">
      <w:pPr>
        <w:ind w:left="720" w:hanging="720"/>
        <w:jc w:val="left"/>
        <w:rPr>
          <w:ins w:id="121" w:author="Author" w:date="2015-02-10T13:30:00Z"/>
          <w:noProof/>
        </w:rPr>
      </w:pPr>
      <w:bookmarkStart w:id="122" w:name="_ENREF_3"/>
      <w:ins w:id="123" w:author="Author" w:date="2015-02-10T13:30:00Z">
        <w:r>
          <w:rPr>
            <w:noProof/>
          </w:rPr>
          <w:t>3</w:t>
        </w:r>
        <w:r>
          <w:rPr>
            <w:noProof/>
          </w:rPr>
          <w:tab/>
          <w:t>Shockley, W. &amp; Queisser, H. J. Detailed Balance Limit of Efficiency of p</w:t>
        </w:r>
        <w:r>
          <w:rPr>
            <w:rFonts w:hint="eastAsia"/>
            <w:noProof/>
            <w:lang w:eastAsia="zh-CN"/>
          </w:rPr>
          <w:t>-</w:t>
        </w:r>
        <w:r>
          <w:rPr>
            <w:noProof/>
          </w:rPr>
          <w:t xml:space="preserve">n Junction Solar Cells. </w:t>
        </w:r>
        <w:r w:rsidRPr="00B57005">
          <w:rPr>
            <w:i/>
            <w:noProof/>
          </w:rPr>
          <w:t>Journal of Applied Physics</w:t>
        </w:r>
        <w:r>
          <w:rPr>
            <w:noProof/>
          </w:rPr>
          <w:t xml:space="preserve"> </w:t>
        </w:r>
        <w:r w:rsidRPr="00B57005">
          <w:rPr>
            <w:b/>
            <w:noProof/>
          </w:rPr>
          <w:t>32</w:t>
        </w:r>
        <w:r>
          <w:rPr>
            <w:noProof/>
          </w:rPr>
          <w:t>, 510-519, doi:</w:t>
        </w:r>
        <w:r>
          <w:rPr>
            <w:rFonts w:hint="eastAsia"/>
            <w:noProof/>
            <w:lang w:eastAsia="zh-CN"/>
          </w:rPr>
          <w:t xml:space="preserve"> </w:t>
        </w:r>
        <w:r>
          <w:rPr>
            <w:noProof/>
          </w:rPr>
          <w:t>10.1063/1.1736034 (1961).</w:t>
        </w:r>
        <w:bookmarkEnd w:id="122"/>
      </w:ins>
    </w:p>
    <w:p w14:paraId="44F18A63" w14:textId="77777777" w:rsidR="00EE7042" w:rsidRDefault="00EE7042" w:rsidP="00EE7042">
      <w:pPr>
        <w:ind w:left="720" w:hanging="720"/>
        <w:jc w:val="left"/>
        <w:rPr>
          <w:ins w:id="124" w:author="Author" w:date="2015-02-10T13:30:00Z"/>
          <w:noProof/>
        </w:rPr>
      </w:pPr>
      <w:bookmarkStart w:id="125" w:name="_ENREF_4"/>
      <w:ins w:id="126" w:author="Author" w:date="2015-02-10T13:30:00Z">
        <w:r>
          <w:rPr>
            <w:noProof/>
          </w:rPr>
          <w:t>4</w:t>
        </w:r>
        <w:r>
          <w:rPr>
            <w:noProof/>
          </w:rPr>
          <w:tab/>
          <w:t xml:space="preserve">Green, M. A. Potential for low dimensional structures in photovoltaics. </w:t>
        </w:r>
        <w:r w:rsidRPr="00B57005">
          <w:rPr>
            <w:i/>
            <w:noProof/>
          </w:rPr>
          <w:t>Materials Science and Engineering: B</w:t>
        </w:r>
        <w:r>
          <w:rPr>
            <w:noProof/>
          </w:rPr>
          <w:t xml:space="preserve"> </w:t>
        </w:r>
        <w:r w:rsidRPr="00B57005">
          <w:rPr>
            <w:b/>
            <w:noProof/>
          </w:rPr>
          <w:t>74</w:t>
        </w:r>
        <w:r>
          <w:rPr>
            <w:noProof/>
          </w:rPr>
          <w:t>, 118-124, doi:</w:t>
        </w:r>
        <w:r>
          <w:rPr>
            <w:rFonts w:hint="eastAsia"/>
            <w:noProof/>
            <w:lang w:eastAsia="zh-CN"/>
          </w:rPr>
          <w:t xml:space="preserve"> </w:t>
        </w:r>
        <w:r>
          <w:fldChar w:fldCharType="begin"/>
        </w:r>
        <w:r>
          <w:instrText xml:space="preserve"> HYPERLINK "http://dx.doi.org/10.1016/S0921-5107(99)00546-2" </w:instrText>
        </w:r>
        <w:r>
          <w:fldChar w:fldCharType="separate"/>
        </w:r>
        <w:r w:rsidRPr="007E5433">
          <w:rPr>
            <w:rStyle w:val="Hyperlink"/>
            <w:noProof/>
            <w:color w:val="auto"/>
            <w:u w:val="none"/>
          </w:rPr>
          <w:t>10.1016/S0921-5107(99)00546-2</w:t>
        </w:r>
        <w:r>
          <w:rPr>
            <w:rStyle w:val="Hyperlink"/>
            <w:noProof/>
            <w:color w:val="auto"/>
            <w:u w:val="none"/>
          </w:rPr>
          <w:fldChar w:fldCharType="end"/>
        </w:r>
        <w:r>
          <w:rPr>
            <w:noProof/>
          </w:rPr>
          <w:t xml:space="preserve"> (2000).</w:t>
        </w:r>
        <w:bookmarkEnd w:id="125"/>
      </w:ins>
    </w:p>
    <w:p w14:paraId="0156D63B" w14:textId="77777777" w:rsidR="00EE7042" w:rsidRDefault="00EE7042" w:rsidP="00EE7042">
      <w:pPr>
        <w:ind w:left="720" w:hanging="720"/>
        <w:jc w:val="left"/>
        <w:rPr>
          <w:ins w:id="127" w:author="Author" w:date="2015-02-10T13:30:00Z"/>
          <w:noProof/>
        </w:rPr>
      </w:pPr>
      <w:bookmarkStart w:id="128" w:name="_ENREF_5"/>
      <w:ins w:id="129" w:author="Author" w:date="2015-02-10T13:30:00Z">
        <w:r>
          <w:rPr>
            <w:noProof/>
          </w:rPr>
          <w:t>5</w:t>
        </w:r>
        <w:r>
          <w:rPr>
            <w:noProof/>
          </w:rPr>
          <w:tab/>
          <w:t xml:space="preserve">Karagodsky, V. &amp; Chang-Hasnain, C. J. Physics of near-wavelength high contrast gratings. </w:t>
        </w:r>
        <w:r w:rsidRPr="00B57005">
          <w:rPr>
            <w:i/>
            <w:noProof/>
          </w:rPr>
          <w:t>Opt. Express</w:t>
        </w:r>
        <w:r>
          <w:rPr>
            <w:noProof/>
          </w:rPr>
          <w:t xml:space="preserve"> </w:t>
        </w:r>
        <w:r w:rsidRPr="00B57005">
          <w:rPr>
            <w:b/>
            <w:noProof/>
          </w:rPr>
          <w:t>20</w:t>
        </w:r>
        <w:r>
          <w:rPr>
            <w:noProof/>
          </w:rPr>
          <w:t>, 10888-10895</w:t>
        </w:r>
        <w:r>
          <w:rPr>
            <w:rFonts w:hint="eastAsia"/>
            <w:noProof/>
            <w:lang w:eastAsia="zh-CN"/>
          </w:rPr>
          <w:t xml:space="preserve">, doi: </w:t>
        </w:r>
        <w:r w:rsidRPr="00867A9C">
          <w:rPr>
            <w:noProof/>
            <w:lang w:eastAsia="zh-CN"/>
          </w:rPr>
          <w:t>10.1364/OE.20.010888</w:t>
        </w:r>
        <w:r>
          <w:rPr>
            <w:rFonts w:hint="eastAsia"/>
            <w:noProof/>
            <w:lang w:eastAsia="zh-CN"/>
          </w:rPr>
          <w:t>(2012)</w:t>
        </w:r>
        <w:r>
          <w:rPr>
            <w:noProof/>
          </w:rPr>
          <w:t>.</w:t>
        </w:r>
        <w:bookmarkEnd w:id="128"/>
      </w:ins>
    </w:p>
    <w:p w14:paraId="7B6535E0" w14:textId="77777777" w:rsidR="00EE7042" w:rsidRDefault="00EE7042" w:rsidP="00EE7042">
      <w:pPr>
        <w:ind w:left="720" w:hanging="720"/>
        <w:jc w:val="left"/>
        <w:rPr>
          <w:ins w:id="130" w:author="Author" w:date="2015-02-10T13:30:00Z"/>
          <w:noProof/>
        </w:rPr>
      </w:pPr>
      <w:bookmarkStart w:id="131" w:name="_ENREF_6"/>
      <w:ins w:id="132" w:author="Author" w:date="2015-02-10T13:30:00Z">
        <w:r>
          <w:rPr>
            <w:noProof/>
          </w:rPr>
          <w:t>6</w:t>
        </w:r>
        <w:r>
          <w:rPr>
            <w:noProof/>
          </w:rPr>
          <w:tab/>
          <w:t xml:space="preserve">Chou, S. Y., Krauss, P. R. &amp; Renstrom, P. J. Nanoimprint lithography. </w:t>
        </w:r>
        <w:r w:rsidRPr="00B57005">
          <w:rPr>
            <w:i/>
            <w:noProof/>
          </w:rPr>
          <w:t>Journal of Vacuum Science &amp; Technology B: Microelectronics and Nanometer Structures</w:t>
        </w:r>
        <w:r>
          <w:rPr>
            <w:noProof/>
          </w:rPr>
          <w:t xml:space="preserve"> </w:t>
        </w:r>
        <w:r w:rsidRPr="00B57005">
          <w:rPr>
            <w:b/>
            <w:noProof/>
          </w:rPr>
          <w:t>14</w:t>
        </w:r>
        <w:r>
          <w:rPr>
            <w:noProof/>
          </w:rPr>
          <w:t>, 4129-4133, doi:10.1116/1.588605 (1996).</w:t>
        </w:r>
        <w:bookmarkEnd w:id="131"/>
      </w:ins>
    </w:p>
    <w:p w14:paraId="74D0C52A" w14:textId="77777777" w:rsidR="00EE7042" w:rsidRDefault="00EE7042" w:rsidP="00EE7042">
      <w:pPr>
        <w:ind w:left="720" w:hanging="720"/>
        <w:jc w:val="left"/>
        <w:rPr>
          <w:ins w:id="133" w:author="Author" w:date="2015-02-10T13:30:00Z"/>
          <w:noProof/>
        </w:rPr>
      </w:pPr>
      <w:bookmarkStart w:id="134" w:name="_ENREF_7"/>
      <w:ins w:id="135" w:author="Author" w:date="2015-02-10T13:30:00Z">
        <w:r>
          <w:rPr>
            <w:noProof/>
          </w:rPr>
          <w:t>7</w:t>
        </w:r>
        <w:r>
          <w:rPr>
            <w:noProof/>
          </w:rPr>
          <w:tab/>
          <w:t xml:space="preserve">Namiki, T. A new FDTD algorithm based on alternating-direction implicit method. </w:t>
        </w:r>
        <w:r w:rsidRPr="00B57005">
          <w:rPr>
            <w:i/>
            <w:noProof/>
          </w:rPr>
          <w:t>Microwave Theory and Techniques, IEEE Transactions on</w:t>
        </w:r>
        <w:r>
          <w:rPr>
            <w:noProof/>
          </w:rPr>
          <w:t xml:space="preserve"> </w:t>
        </w:r>
        <w:r w:rsidRPr="00B57005">
          <w:rPr>
            <w:b/>
            <w:noProof/>
          </w:rPr>
          <w:t>47</w:t>
        </w:r>
        <w:r>
          <w:rPr>
            <w:noProof/>
          </w:rPr>
          <w:t>, 2003-2007</w:t>
        </w:r>
        <w:r>
          <w:rPr>
            <w:rFonts w:hint="eastAsia"/>
            <w:noProof/>
            <w:lang w:eastAsia="zh-CN"/>
          </w:rPr>
          <w:t xml:space="preserve">, doi: </w:t>
        </w:r>
        <w:r w:rsidRPr="00457875">
          <w:rPr>
            <w:noProof/>
            <w:lang w:eastAsia="zh-CN"/>
          </w:rPr>
          <w:t>10.1109/22.795075</w:t>
        </w:r>
        <w:r>
          <w:rPr>
            <w:noProof/>
          </w:rPr>
          <w:t xml:space="preserve"> (1999).</w:t>
        </w:r>
        <w:bookmarkEnd w:id="134"/>
      </w:ins>
    </w:p>
    <w:p w14:paraId="0828CC21" w14:textId="77777777" w:rsidR="00EE7042" w:rsidRDefault="00EE7042" w:rsidP="00EE7042">
      <w:pPr>
        <w:ind w:left="720" w:hanging="720"/>
        <w:jc w:val="left"/>
        <w:rPr>
          <w:ins w:id="136" w:author="Author" w:date="2015-02-10T13:30:00Z"/>
          <w:noProof/>
        </w:rPr>
      </w:pPr>
      <w:bookmarkStart w:id="137" w:name="_ENREF_8"/>
      <w:ins w:id="138" w:author="Author" w:date="2015-02-10T13:30:00Z">
        <w:r>
          <w:rPr>
            <w:noProof/>
          </w:rPr>
          <w:t>8</w:t>
        </w:r>
        <w:r>
          <w:rPr>
            <w:noProof/>
          </w:rPr>
          <w:tab/>
          <w:t xml:space="preserve">Moharam, M. G. &amp; Gaylord, T. K. Rigorous coupled-wave analysis of planar-grating diffraction. </w:t>
        </w:r>
        <w:r w:rsidRPr="00B57005">
          <w:rPr>
            <w:i/>
            <w:noProof/>
          </w:rPr>
          <w:t>J. Opt. Soc. Am.</w:t>
        </w:r>
        <w:r>
          <w:rPr>
            <w:noProof/>
          </w:rPr>
          <w:t xml:space="preserve"> </w:t>
        </w:r>
        <w:r w:rsidRPr="00B57005">
          <w:rPr>
            <w:b/>
            <w:noProof/>
          </w:rPr>
          <w:t>71</w:t>
        </w:r>
        <w:r>
          <w:rPr>
            <w:noProof/>
          </w:rPr>
          <w:t>, 811-818, doi:</w:t>
        </w:r>
        <w:r>
          <w:rPr>
            <w:rFonts w:hint="eastAsia"/>
            <w:noProof/>
            <w:lang w:eastAsia="zh-CN"/>
          </w:rPr>
          <w:t xml:space="preserve"> </w:t>
        </w:r>
        <w:r>
          <w:rPr>
            <w:noProof/>
          </w:rPr>
          <w:t>10.1364/josa.71.000811 (1981).</w:t>
        </w:r>
        <w:bookmarkEnd w:id="137"/>
      </w:ins>
    </w:p>
    <w:p w14:paraId="202BC8CF" w14:textId="77777777" w:rsidR="00EE7042" w:rsidRDefault="00EE7042" w:rsidP="00EE7042">
      <w:pPr>
        <w:ind w:left="720" w:hanging="720"/>
        <w:jc w:val="left"/>
        <w:rPr>
          <w:ins w:id="139" w:author="Author" w:date="2015-02-10T13:30:00Z"/>
          <w:noProof/>
        </w:rPr>
      </w:pPr>
      <w:bookmarkStart w:id="140" w:name="_ENREF_9"/>
      <w:ins w:id="141" w:author="Author" w:date="2015-02-10T13:30:00Z">
        <w:r>
          <w:rPr>
            <w:noProof/>
          </w:rPr>
          <w:t>9</w:t>
        </w:r>
        <w:r>
          <w:rPr>
            <w:noProof/>
          </w:rPr>
          <w:tab/>
          <w:t xml:space="preserve">Smilab, S. nk Database. </w:t>
        </w:r>
        <w:r w:rsidRPr="00B57005">
          <w:rPr>
            <w:i/>
            <w:noProof/>
          </w:rPr>
          <w:t xml:space="preserve">World Wide Web: </w:t>
        </w:r>
        <w:r>
          <w:fldChar w:fldCharType="begin"/>
        </w:r>
        <w:r>
          <w:instrText xml:space="preserve"> HYPERLINK "http://www" </w:instrText>
        </w:r>
        <w:r>
          <w:fldChar w:fldCharType="separate"/>
        </w:r>
        <w:r w:rsidRPr="00022439">
          <w:rPr>
            <w:rStyle w:val="Hyperlink"/>
            <w:i/>
            <w:noProof/>
            <w:color w:val="auto"/>
            <w:u w:val="none"/>
          </w:rPr>
          <w:t>http://www</w:t>
        </w:r>
        <w:r>
          <w:rPr>
            <w:rStyle w:val="Hyperlink"/>
            <w:i/>
            <w:noProof/>
            <w:color w:val="auto"/>
            <w:u w:val="none"/>
          </w:rPr>
          <w:fldChar w:fldCharType="end"/>
        </w:r>
        <w:r w:rsidRPr="00022439">
          <w:rPr>
            <w:i/>
            <w:noProof/>
            <w:color w:val="auto"/>
          </w:rPr>
          <w:t>.</w:t>
        </w:r>
        <w:r>
          <w:rPr>
            <w:i/>
            <w:noProof/>
          </w:rPr>
          <w:t>sopra-sa.</w:t>
        </w:r>
        <w:r w:rsidRPr="00022439">
          <w:rPr>
            <w:i/>
            <w:noProof/>
          </w:rPr>
          <w:t>com</w:t>
        </w:r>
        <w:r>
          <w:rPr>
            <w:noProof/>
          </w:rPr>
          <w:t>.</w:t>
        </w:r>
        <w:bookmarkEnd w:id="140"/>
      </w:ins>
    </w:p>
    <w:p w14:paraId="4AC3773A" w14:textId="77777777" w:rsidR="00EE7042" w:rsidRDefault="00EE7042" w:rsidP="00EE7042">
      <w:pPr>
        <w:ind w:left="720" w:hanging="720"/>
        <w:jc w:val="left"/>
        <w:rPr>
          <w:ins w:id="142" w:author="Author" w:date="2015-02-10T13:30:00Z"/>
          <w:noProof/>
        </w:rPr>
      </w:pPr>
      <w:bookmarkStart w:id="143" w:name="_ENREF_10"/>
      <w:ins w:id="144" w:author="Author" w:date="2015-02-10T13:30:00Z">
        <w:r>
          <w:rPr>
            <w:noProof/>
          </w:rPr>
          <w:t>10</w:t>
        </w:r>
        <w:r>
          <w:rPr>
            <w:noProof/>
          </w:rPr>
          <w:tab/>
          <w:t xml:space="preserve">Yao, Y., Liu, H. &amp; Wu, W. Spectrum splitting using multi-layer dielectric meta-surfaces for efficient solar energy harvesting. </w:t>
        </w:r>
        <w:r w:rsidRPr="00B57005">
          <w:rPr>
            <w:i/>
            <w:noProof/>
          </w:rPr>
          <w:t>Appl. Phys. A</w:t>
        </w:r>
        <w:r>
          <w:rPr>
            <w:noProof/>
          </w:rPr>
          <w:t xml:space="preserve"> </w:t>
        </w:r>
        <w:r w:rsidRPr="00B57005">
          <w:rPr>
            <w:b/>
            <w:noProof/>
          </w:rPr>
          <w:t>115</w:t>
        </w:r>
        <w:r>
          <w:rPr>
            <w:noProof/>
          </w:rPr>
          <w:t>, 713-719, doi:</w:t>
        </w:r>
        <w:r>
          <w:rPr>
            <w:rFonts w:hint="eastAsia"/>
            <w:noProof/>
            <w:lang w:eastAsia="zh-CN"/>
          </w:rPr>
          <w:t xml:space="preserve"> </w:t>
        </w:r>
        <w:r>
          <w:rPr>
            <w:noProof/>
          </w:rPr>
          <w:t>10.1007/s00339-014-8419-y (2014).</w:t>
        </w:r>
        <w:bookmarkEnd w:id="143"/>
      </w:ins>
    </w:p>
    <w:p w14:paraId="47C1D798" w14:textId="77777777" w:rsidR="00EE7042" w:rsidRDefault="00EE7042" w:rsidP="00EE7042">
      <w:pPr>
        <w:ind w:left="720" w:hanging="720"/>
        <w:jc w:val="left"/>
        <w:rPr>
          <w:ins w:id="145" w:author="Author" w:date="2015-02-10T13:30:00Z"/>
          <w:noProof/>
        </w:rPr>
      </w:pPr>
      <w:bookmarkStart w:id="146" w:name="_ENREF_11"/>
      <w:ins w:id="147" w:author="Author" w:date="2015-02-10T13:30:00Z">
        <w:r>
          <w:rPr>
            <w:noProof/>
          </w:rPr>
          <w:t>11</w:t>
        </w:r>
        <w:r>
          <w:rPr>
            <w:noProof/>
          </w:rPr>
          <w:tab/>
          <w:t xml:space="preserve">Yao, Y., Liu, H. &amp; Wu, W. Fabrication of high-contrast gratings for a parallel spectrum splitting dispersive element in a concentrated photovoltaic system. </w:t>
        </w:r>
        <w:r w:rsidRPr="00B57005">
          <w:rPr>
            <w:i/>
            <w:noProof/>
          </w:rPr>
          <w:t>Journal of Vacuum Science &amp;amp; Technology B</w:t>
        </w:r>
        <w:r>
          <w:rPr>
            <w:noProof/>
          </w:rPr>
          <w:t xml:space="preserve"> </w:t>
        </w:r>
        <w:r w:rsidRPr="00B57005">
          <w:rPr>
            <w:b/>
            <w:noProof/>
          </w:rPr>
          <w:t>32</w:t>
        </w:r>
        <w:r>
          <w:rPr>
            <w:noProof/>
          </w:rPr>
          <w:t>, 06FG04-</w:t>
        </w:r>
        <w:r w:rsidRPr="006439D6">
          <w:rPr>
            <w:noProof/>
          </w:rPr>
          <w:t>06FG04-6</w:t>
        </w:r>
        <w:r>
          <w:rPr>
            <w:rFonts w:hint="eastAsia"/>
            <w:noProof/>
            <w:lang w:eastAsia="zh-CN"/>
          </w:rPr>
          <w:t xml:space="preserve">, </w:t>
        </w:r>
        <w:r>
          <w:rPr>
            <w:noProof/>
          </w:rPr>
          <w:t>doi:</w:t>
        </w:r>
        <w:r>
          <w:t xml:space="preserve"> </w:t>
        </w:r>
        <w:r>
          <w:fldChar w:fldCharType="begin"/>
        </w:r>
        <w:r>
          <w:instrText xml:space="preserve"> HYPERLINK "http://dx.doi.org/10.1116/1.4898198" </w:instrText>
        </w:r>
        <w:r>
          <w:fldChar w:fldCharType="separate"/>
        </w:r>
        <w:r w:rsidRPr="00A714D8">
          <w:rPr>
            <w:rStyle w:val="Hyperlink"/>
            <w:noProof/>
            <w:color w:val="auto"/>
            <w:u w:val="none"/>
          </w:rPr>
          <w:t>10.1116/1.4898198</w:t>
        </w:r>
        <w:r>
          <w:rPr>
            <w:rStyle w:val="Hyperlink"/>
            <w:noProof/>
            <w:color w:val="auto"/>
            <w:u w:val="none"/>
          </w:rPr>
          <w:fldChar w:fldCharType="end"/>
        </w:r>
        <w:r w:rsidRPr="00A714D8">
          <w:rPr>
            <w:noProof/>
            <w:color w:val="auto"/>
          </w:rPr>
          <w:t xml:space="preserve"> </w:t>
        </w:r>
        <w:r>
          <w:rPr>
            <w:noProof/>
          </w:rPr>
          <w:t>(2014).</w:t>
        </w:r>
        <w:bookmarkEnd w:id="146"/>
      </w:ins>
    </w:p>
    <w:p w14:paraId="7278AECB" w14:textId="77777777" w:rsidR="00EE7042" w:rsidRDefault="00EE7042" w:rsidP="00EE7042">
      <w:pPr>
        <w:ind w:left="720" w:hanging="720"/>
        <w:jc w:val="left"/>
        <w:rPr>
          <w:ins w:id="148" w:author="Author" w:date="2015-02-10T13:30:00Z"/>
          <w:noProof/>
        </w:rPr>
      </w:pPr>
      <w:bookmarkStart w:id="149" w:name="_ENREF_12"/>
      <w:ins w:id="150" w:author="Author" w:date="2015-02-10T13:30:00Z">
        <w:r>
          <w:rPr>
            <w:noProof/>
          </w:rPr>
          <w:t>12</w:t>
        </w:r>
        <w:r>
          <w:rPr>
            <w:noProof/>
          </w:rPr>
          <w:tab/>
          <w:t>Solak, H. H.</w:t>
        </w:r>
        <w:r w:rsidRPr="00B57005">
          <w:rPr>
            <w:i/>
            <w:noProof/>
          </w:rPr>
          <w:t xml:space="preserve"> et al.</w:t>
        </w:r>
        <w:r>
          <w:rPr>
            <w:noProof/>
          </w:rPr>
          <w:t xml:space="preserve"> Sub-50 nm period patterns with EUV interference lithography. </w:t>
        </w:r>
        <w:r w:rsidRPr="00B57005">
          <w:rPr>
            <w:i/>
            <w:noProof/>
          </w:rPr>
          <w:t>Microelectronic Engineering</w:t>
        </w:r>
        <w:r>
          <w:rPr>
            <w:noProof/>
          </w:rPr>
          <w:t xml:space="preserve"> </w:t>
        </w:r>
        <w:r w:rsidRPr="00B57005">
          <w:rPr>
            <w:b/>
            <w:noProof/>
          </w:rPr>
          <w:t>67</w:t>
        </w:r>
        <w:r>
          <w:rPr>
            <w:noProof/>
          </w:rPr>
          <w:t>, 56-62</w:t>
        </w:r>
        <w:r>
          <w:rPr>
            <w:rFonts w:hint="eastAsia"/>
            <w:noProof/>
            <w:lang w:eastAsia="zh-CN"/>
          </w:rPr>
          <w:t xml:space="preserve">, doi: </w:t>
        </w:r>
        <w:r w:rsidRPr="00F54010">
          <w:rPr>
            <w:noProof/>
            <w:lang w:eastAsia="zh-CN"/>
          </w:rPr>
          <w:t>10.1016/S0167-9317(03)00059-5</w:t>
        </w:r>
        <w:r>
          <w:rPr>
            <w:noProof/>
          </w:rPr>
          <w:t xml:space="preserve"> (2003).</w:t>
        </w:r>
        <w:bookmarkEnd w:id="149"/>
      </w:ins>
    </w:p>
    <w:p w14:paraId="280D58D9" w14:textId="6D94D1DF" w:rsidR="00EE7042" w:rsidRDefault="00EE7042" w:rsidP="00EE7042">
      <w:pPr>
        <w:ind w:left="720" w:hanging="720"/>
        <w:jc w:val="left"/>
        <w:rPr>
          <w:ins w:id="151" w:author="Author" w:date="2015-02-10T13:30:00Z"/>
          <w:noProof/>
        </w:rPr>
      </w:pPr>
      <w:bookmarkStart w:id="152" w:name="_ENREF_13"/>
      <w:ins w:id="153" w:author="Author" w:date="2015-02-10T13:30:00Z">
        <w:r>
          <w:rPr>
            <w:noProof/>
          </w:rPr>
          <w:t>13</w:t>
        </w:r>
        <w:r>
          <w:rPr>
            <w:noProof/>
          </w:rPr>
          <w:tab/>
          <w:t>Li, Z.</w:t>
        </w:r>
        <w:r w:rsidRPr="00B57005">
          <w:rPr>
            <w:i/>
            <w:noProof/>
          </w:rPr>
          <w:t xml:space="preserve"> et al.</w:t>
        </w:r>
        <w:r>
          <w:rPr>
            <w:noProof/>
          </w:rPr>
          <w:t xml:space="preserve"> Hybrid nanoimprint− soft lithography with sub-15 nm resolution. </w:t>
        </w:r>
        <w:r w:rsidRPr="00B57005">
          <w:rPr>
            <w:i/>
            <w:noProof/>
          </w:rPr>
          <w:t>Nano letters</w:t>
        </w:r>
        <w:r>
          <w:rPr>
            <w:noProof/>
          </w:rPr>
          <w:t xml:space="preserve"> </w:t>
        </w:r>
        <w:r w:rsidRPr="00B57005">
          <w:rPr>
            <w:b/>
            <w:noProof/>
          </w:rPr>
          <w:t>9</w:t>
        </w:r>
        <w:r>
          <w:rPr>
            <w:noProof/>
          </w:rPr>
          <w:t>, 2306-2310</w:t>
        </w:r>
        <w:r>
          <w:rPr>
            <w:rFonts w:hint="eastAsia"/>
            <w:noProof/>
            <w:lang w:eastAsia="zh-CN"/>
          </w:rPr>
          <w:t>, doi:</w:t>
        </w:r>
        <w:r w:rsidRPr="00727DC2">
          <w:t xml:space="preserve"> </w:t>
        </w:r>
        <w:r w:rsidRPr="00727DC2">
          <w:rPr>
            <w:noProof/>
            <w:lang w:eastAsia="zh-CN"/>
          </w:rPr>
          <w:t>10.1021/nl9004892</w:t>
        </w:r>
        <w:r>
          <w:rPr>
            <w:noProof/>
          </w:rPr>
          <w:t xml:space="preserve"> (2009).</w:t>
        </w:r>
        <w:bookmarkEnd w:id="152"/>
        <w:r w:rsidR="008F23BD">
          <w:fldChar w:fldCharType="begin"/>
        </w:r>
        <w:r w:rsidR="008F23BD">
          <w:instrText xml:space="preserve"> ADDIN EN.REFLIST </w:instrText>
        </w:r>
        <w:r w:rsidR="008F23BD">
          <w:fldChar w:fldCharType="separate"/>
        </w:r>
      </w:ins>
    </w:p>
    <w:p w14:paraId="277E5EE5" w14:textId="5C2908E6" w:rsidR="00EE7042" w:rsidRDefault="00EE7042" w:rsidP="00EE7042">
      <w:pPr>
        <w:ind w:left="720" w:hanging="720"/>
        <w:jc w:val="left"/>
        <w:rPr>
          <w:ins w:id="154" w:author="Author" w:date="2015-02-10T13:30:00Z"/>
          <w:noProof/>
        </w:rPr>
      </w:pPr>
      <w:bookmarkStart w:id="155" w:name="_ENREF_14"/>
      <w:ins w:id="156" w:author="Author" w:date="2015-02-10T13:30:00Z">
        <w:r>
          <w:rPr>
            <w:noProof/>
          </w:rPr>
          <w:t>14</w:t>
        </w:r>
        <w:r>
          <w:rPr>
            <w:noProof/>
          </w:rPr>
          <w:tab/>
          <w:t xml:space="preserve">Yu, Z., Chen, L., Wu, W., Ge, H. &amp; Chou, S. Y. Fabrication of nanoscale gratings with </w:t>
        </w:r>
        <w:r>
          <w:rPr>
            <w:noProof/>
          </w:rPr>
          <w:lastRenderedPageBreak/>
          <w:t xml:space="preserve">reduced line edge roughness using nanoimprint lithography. </w:t>
        </w:r>
        <w:r w:rsidRPr="00EE7042">
          <w:rPr>
            <w:i/>
            <w:noProof/>
          </w:rPr>
          <w:t>Journal of Vacuum Science &amp; Technology B</w:t>
        </w:r>
        <w:r>
          <w:rPr>
            <w:noProof/>
          </w:rPr>
          <w:t xml:space="preserve"> </w:t>
        </w:r>
        <w:r w:rsidRPr="00EE7042">
          <w:rPr>
            <w:b/>
            <w:noProof/>
          </w:rPr>
          <w:t>21</w:t>
        </w:r>
        <w:r>
          <w:rPr>
            <w:noProof/>
          </w:rPr>
          <w:t>, 2089-2092</w:t>
        </w:r>
        <w:r>
          <w:rPr>
            <w:rFonts w:hint="eastAsia"/>
            <w:noProof/>
            <w:lang w:eastAsia="zh-CN"/>
          </w:rPr>
          <w:t>, doi:</w:t>
        </w:r>
        <w:r>
          <w:rPr>
            <w:noProof/>
          </w:rPr>
          <w:t xml:space="preserve"> </w:t>
        </w:r>
        <w:r w:rsidRPr="00EE7042">
          <w:rPr>
            <w:noProof/>
          </w:rPr>
          <w:t xml:space="preserve">10.1116/1.1609471 </w:t>
        </w:r>
        <w:r>
          <w:rPr>
            <w:noProof/>
          </w:rPr>
          <w:t>(2003).</w:t>
        </w:r>
        <w:bookmarkEnd w:id="155"/>
      </w:ins>
    </w:p>
    <w:p w14:paraId="05BBAC02" w14:textId="23163F12" w:rsidR="00EE7042" w:rsidRDefault="00EE7042" w:rsidP="00EE7042">
      <w:pPr>
        <w:jc w:val="left"/>
        <w:rPr>
          <w:ins w:id="157" w:author="Author" w:date="2015-02-10T13:30:00Z"/>
          <w:noProof/>
        </w:rPr>
      </w:pPr>
    </w:p>
    <w:p w14:paraId="212CA7A6" w14:textId="0D2173D9" w:rsidR="009F3887" w:rsidRPr="006305D7" w:rsidRDefault="008F23BD" w:rsidP="00596E12">
      <w:pPr>
        <w:jc w:val="left"/>
        <w:rPr>
          <w:lang w:eastAsia="zh-CN"/>
        </w:rPr>
      </w:pPr>
      <w:ins w:id="158" w:author="Author" w:date="2015-02-10T13:30:00Z">
        <w:r>
          <w:fldChar w:fldCharType="end"/>
        </w:r>
      </w:ins>
    </w:p>
    <w:sectPr w:rsidR="009F3887" w:rsidRPr="006305D7" w:rsidSect="005E03FF">
      <w:headerReference w:type="default" r:id="rId11"/>
      <w:footerReference w:type="default" r:id="rId12"/>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F7C8C" w14:textId="77777777" w:rsidR="008405A9" w:rsidRDefault="008405A9" w:rsidP="00621C4E">
      <w:r>
        <w:separator/>
      </w:r>
    </w:p>
  </w:endnote>
  <w:endnote w:type="continuationSeparator" w:id="0">
    <w:p w14:paraId="5ED6C398" w14:textId="77777777" w:rsidR="008405A9" w:rsidRDefault="008405A9" w:rsidP="00621C4E">
      <w:r>
        <w:continuationSeparator/>
      </w:r>
    </w:p>
  </w:endnote>
  <w:endnote w:type="continuationNotice" w:id="1">
    <w:p w14:paraId="42A7C72E" w14:textId="77777777" w:rsidR="008405A9" w:rsidRDefault="008405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61078" w14:textId="77777777" w:rsidR="004202F7" w:rsidRDefault="004202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4E27BC" w14:textId="77777777" w:rsidR="008405A9" w:rsidRDefault="008405A9" w:rsidP="00621C4E">
      <w:r>
        <w:separator/>
      </w:r>
    </w:p>
  </w:footnote>
  <w:footnote w:type="continuationSeparator" w:id="0">
    <w:p w14:paraId="59CD664B" w14:textId="77777777" w:rsidR="008405A9" w:rsidRDefault="008405A9" w:rsidP="00621C4E">
      <w:r>
        <w:continuationSeparator/>
      </w:r>
    </w:p>
  </w:footnote>
  <w:footnote w:type="continuationNotice" w:id="1">
    <w:p w14:paraId="481AFFA9" w14:textId="77777777" w:rsidR="008405A9" w:rsidRDefault="008405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pd5dpsruv02w4edp50xewzn05d2sxv50zzf&quot;&gt;HCG&lt;record-ids&gt;&lt;item&gt;21&lt;/item&gt;&lt;item&gt;53&lt;/item&gt;&lt;item&gt;56&lt;/item&gt;&lt;item&gt;63&lt;/item&gt;&lt;item&gt;64&lt;/item&gt;&lt;item&gt;65&lt;/item&gt;&lt;item&gt;66&lt;/item&gt;&lt;item&gt;67&lt;/item&gt;&lt;item&gt;68&lt;/item&gt;&lt;item&gt;70&lt;/item&gt;&lt;/record-ids&gt;&lt;/item&gt;&lt;/Libraries&gt;"/>
  </w:docVars>
  <w:rsids>
    <w:rsidRoot w:val="00EE705F"/>
    <w:rsid w:val="00000F00"/>
    <w:rsid w:val="00001806"/>
    <w:rsid w:val="0000334F"/>
    <w:rsid w:val="00005815"/>
    <w:rsid w:val="0000607F"/>
    <w:rsid w:val="00007DBC"/>
    <w:rsid w:val="00007EA1"/>
    <w:rsid w:val="000100F0"/>
    <w:rsid w:val="00012FF9"/>
    <w:rsid w:val="000168AA"/>
    <w:rsid w:val="00017305"/>
    <w:rsid w:val="00017A8B"/>
    <w:rsid w:val="00021434"/>
    <w:rsid w:val="00021DF3"/>
    <w:rsid w:val="00022439"/>
    <w:rsid w:val="00023869"/>
    <w:rsid w:val="000239BF"/>
    <w:rsid w:val="00024598"/>
    <w:rsid w:val="00024FE7"/>
    <w:rsid w:val="00026793"/>
    <w:rsid w:val="00032769"/>
    <w:rsid w:val="000331E9"/>
    <w:rsid w:val="00036756"/>
    <w:rsid w:val="00037084"/>
    <w:rsid w:val="00037B58"/>
    <w:rsid w:val="00043E09"/>
    <w:rsid w:val="00044317"/>
    <w:rsid w:val="00047BC9"/>
    <w:rsid w:val="00051B73"/>
    <w:rsid w:val="000523F2"/>
    <w:rsid w:val="00055040"/>
    <w:rsid w:val="00060ABE"/>
    <w:rsid w:val="00061A50"/>
    <w:rsid w:val="00064104"/>
    <w:rsid w:val="0006587B"/>
    <w:rsid w:val="00066025"/>
    <w:rsid w:val="000701D1"/>
    <w:rsid w:val="000702EE"/>
    <w:rsid w:val="00080A20"/>
    <w:rsid w:val="00082796"/>
    <w:rsid w:val="00084D1E"/>
    <w:rsid w:val="000856D8"/>
    <w:rsid w:val="00086107"/>
    <w:rsid w:val="0008624F"/>
    <w:rsid w:val="00087BFB"/>
    <w:rsid w:val="00087C0A"/>
    <w:rsid w:val="0009070B"/>
    <w:rsid w:val="00090FC9"/>
    <w:rsid w:val="00093272"/>
    <w:rsid w:val="00093BC4"/>
    <w:rsid w:val="00094CD2"/>
    <w:rsid w:val="00097929"/>
    <w:rsid w:val="00097A2B"/>
    <w:rsid w:val="00097B70"/>
    <w:rsid w:val="000A1E80"/>
    <w:rsid w:val="000A3B70"/>
    <w:rsid w:val="000A5153"/>
    <w:rsid w:val="000A534E"/>
    <w:rsid w:val="000A7CD7"/>
    <w:rsid w:val="000B10AE"/>
    <w:rsid w:val="000B1B2A"/>
    <w:rsid w:val="000B30BF"/>
    <w:rsid w:val="000B566B"/>
    <w:rsid w:val="000B7294"/>
    <w:rsid w:val="000B75D0"/>
    <w:rsid w:val="000C1CF8"/>
    <w:rsid w:val="000C3540"/>
    <w:rsid w:val="000C49CF"/>
    <w:rsid w:val="000C52E9"/>
    <w:rsid w:val="000C5CDC"/>
    <w:rsid w:val="000C65DC"/>
    <w:rsid w:val="000C66F3"/>
    <w:rsid w:val="000C6900"/>
    <w:rsid w:val="000C79F7"/>
    <w:rsid w:val="000D241D"/>
    <w:rsid w:val="000D2476"/>
    <w:rsid w:val="000D28B9"/>
    <w:rsid w:val="000D31E8"/>
    <w:rsid w:val="000D3704"/>
    <w:rsid w:val="000D3BF6"/>
    <w:rsid w:val="000D67F1"/>
    <w:rsid w:val="000D6A02"/>
    <w:rsid w:val="000D727F"/>
    <w:rsid w:val="000D76E4"/>
    <w:rsid w:val="000E3816"/>
    <w:rsid w:val="000E4715"/>
    <w:rsid w:val="000E4F77"/>
    <w:rsid w:val="000E5C0C"/>
    <w:rsid w:val="000E75E9"/>
    <w:rsid w:val="000F21F4"/>
    <w:rsid w:val="000F22B9"/>
    <w:rsid w:val="000F265C"/>
    <w:rsid w:val="000F3AFA"/>
    <w:rsid w:val="000F4086"/>
    <w:rsid w:val="000F5712"/>
    <w:rsid w:val="000F6611"/>
    <w:rsid w:val="000F7E22"/>
    <w:rsid w:val="000F7F7B"/>
    <w:rsid w:val="001107C5"/>
    <w:rsid w:val="0011118E"/>
    <w:rsid w:val="00112EEB"/>
    <w:rsid w:val="00124308"/>
    <w:rsid w:val="0012563A"/>
    <w:rsid w:val="0012602E"/>
    <w:rsid w:val="0012689C"/>
    <w:rsid w:val="001313A7"/>
    <w:rsid w:val="0013276F"/>
    <w:rsid w:val="0013353C"/>
    <w:rsid w:val="00134A44"/>
    <w:rsid w:val="00136506"/>
    <w:rsid w:val="001366B5"/>
    <w:rsid w:val="001407F9"/>
    <w:rsid w:val="00142614"/>
    <w:rsid w:val="00142B02"/>
    <w:rsid w:val="00143CED"/>
    <w:rsid w:val="0014473E"/>
    <w:rsid w:val="001450E0"/>
    <w:rsid w:val="00146E58"/>
    <w:rsid w:val="001471DF"/>
    <w:rsid w:val="00152A23"/>
    <w:rsid w:val="0015311A"/>
    <w:rsid w:val="0015335A"/>
    <w:rsid w:val="00155CBC"/>
    <w:rsid w:val="00161ABE"/>
    <w:rsid w:val="00161D68"/>
    <w:rsid w:val="0016213D"/>
    <w:rsid w:val="00162A53"/>
    <w:rsid w:val="00162BB5"/>
    <w:rsid w:val="00162CB7"/>
    <w:rsid w:val="00167488"/>
    <w:rsid w:val="00170015"/>
    <w:rsid w:val="00170694"/>
    <w:rsid w:val="00170ECF"/>
    <w:rsid w:val="00171A2E"/>
    <w:rsid w:val="00171E5B"/>
    <w:rsid w:val="00171F94"/>
    <w:rsid w:val="00172009"/>
    <w:rsid w:val="0017466F"/>
    <w:rsid w:val="00174CB7"/>
    <w:rsid w:val="001753B5"/>
    <w:rsid w:val="00175838"/>
    <w:rsid w:val="00175C3E"/>
    <w:rsid w:val="00175E1A"/>
    <w:rsid w:val="0017668A"/>
    <w:rsid w:val="001766FE"/>
    <w:rsid w:val="001771E7"/>
    <w:rsid w:val="0018458A"/>
    <w:rsid w:val="00192006"/>
    <w:rsid w:val="00192BBE"/>
    <w:rsid w:val="00193180"/>
    <w:rsid w:val="0019473E"/>
    <w:rsid w:val="00195406"/>
    <w:rsid w:val="001A1EB2"/>
    <w:rsid w:val="001A2045"/>
    <w:rsid w:val="001A55C1"/>
    <w:rsid w:val="001A67F2"/>
    <w:rsid w:val="001B2E2D"/>
    <w:rsid w:val="001B3D56"/>
    <w:rsid w:val="001B3F0E"/>
    <w:rsid w:val="001B5CD2"/>
    <w:rsid w:val="001B6EAB"/>
    <w:rsid w:val="001C0BEE"/>
    <w:rsid w:val="001C0D83"/>
    <w:rsid w:val="001C2A98"/>
    <w:rsid w:val="001C4442"/>
    <w:rsid w:val="001C6494"/>
    <w:rsid w:val="001C7096"/>
    <w:rsid w:val="001D05B7"/>
    <w:rsid w:val="001D0F14"/>
    <w:rsid w:val="001D3D7D"/>
    <w:rsid w:val="001D3FFF"/>
    <w:rsid w:val="001D625F"/>
    <w:rsid w:val="001D7576"/>
    <w:rsid w:val="001E14A0"/>
    <w:rsid w:val="001E523C"/>
    <w:rsid w:val="001E7376"/>
    <w:rsid w:val="001F03D1"/>
    <w:rsid w:val="001F09B4"/>
    <w:rsid w:val="001F225C"/>
    <w:rsid w:val="001F3EF2"/>
    <w:rsid w:val="001F5F7A"/>
    <w:rsid w:val="001F66AE"/>
    <w:rsid w:val="001F7F36"/>
    <w:rsid w:val="00201000"/>
    <w:rsid w:val="00201CFA"/>
    <w:rsid w:val="0020203D"/>
    <w:rsid w:val="0020220D"/>
    <w:rsid w:val="00202448"/>
    <w:rsid w:val="00202D15"/>
    <w:rsid w:val="002047A7"/>
    <w:rsid w:val="00205742"/>
    <w:rsid w:val="0020580E"/>
    <w:rsid w:val="00206354"/>
    <w:rsid w:val="00214BEE"/>
    <w:rsid w:val="002205B8"/>
    <w:rsid w:val="00220812"/>
    <w:rsid w:val="0022170E"/>
    <w:rsid w:val="00222060"/>
    <w:rsid w:val="0022427C"/>
    <w:rsid w:val="002256D8"/>
    <w:rsid w:val="002259E5"/>
    <w:rsid w:val="00225EDF"/>
    <w:rsid w:val="00226140"/>
    <w:rsid w:val="002274F3"/>
    <w:rsid w:val="0023094C"/>
    <w:rsid w:val="00234BE3"/>
    <w:rsid w:val="00235A90"/>
    <w:rsid w:val="002376C6"/>
    <w:rsid w:val="00241E48"/>
    <w:rsid w:val="0024214E"/>
    <w:rsid w:val="0024222C"/>
    <w:rsid w:val="00242623"/>
    <w:rsid w:val="0024617A"/>
    <w:rsid w:val="00247985"/>
    <w:rsid w:val="00247ABA"/>
    <w:rsid w:val="00247DB4"/>
    <w:rsid w:val="00250558"/>
    <w:rsid w:val="0025577B"/>
    <w:rsid w:val="00260652"/>
    <w:rsid w:val="00261F25"/>
    <w:rsid w:val="002648A9"/>
    <w:rsid w:val="0026553C"/>
    <w:rsid w:val="00267CD9"/>
    <w:rsid w:val="00267DD5"/>
    <w:rsid w:val="00271707"/>
    <w:rsid w:val="00272D20"/>
    <w:rsid w:val="00274A0A"/>
    <w:rsid w:val="00276B59"/>
    <w:rsid w:val="00277593"/>
    <w:rsid w:val="002800EC"/>
    <w:rsid w:val="00280918"/>
    <w:rsid w:val="002822D1"/>
    <w:rsid w:val="00282AF6"/>
    <w:rsid w:val="00283F18"/>
    <w:rsid w:val="00287085"/>
    <w:rsid w:val="00290AF9"/>
    <w:rsid w:val="0029122D"/>
    <w:rsid w:val="002934D6"/>
    <w:rsid w:val="002967CF"/>
    <w:rsid w:val="00297788"/>
    <w:rsid w:val="002A0E94"/>
    <w:rsid w:val="002A64A6"/>
    <w:rsid w:val="002B1CED"/>
    <w:rsid w:val="002B2DED"/>
    <w:rsid w:val="002B3A20"/>
    <w:rsid w:val="002B3AD5"/>
    <w:rsid w:val="002B3F2D"/>
    <w:rsid w:val="002B42E3"/>
    <w:rsid w:val="002B6260"/>
    <w:rsid w:val="002B69EB"/>
    <w:rsid w:val="002C1809"/>
    <w:rsid w:val="002C1BAB"/>
    <w:rsid w:val="002C47D4"/>
    <w:rsid w:val="002C61E1"/>
    <w:rsid w:val="002D0C75"/>
    <w:rsid w:val="002D0F38"/>
    <w:rsid w:val="002D2758"/>
    <w:rsid w:val="002D3550"/>
    <w:rsid w:val="002D4461"/>
    <w:rsid w:val="002D77E3"/>
    <w:rsid w:val="002F00D1"/>
    <w:rsid w:val="002F25D4"/>
    <w:rsid w:val="002F2859"/>
    <w:rsid w:val="002F4898"/>
    <w:rsid w:val="002F628A"/>
    <w:rsid w:val="002F6E3C"/>
    <w:rsid w:val="002F7F57"/>
    <w:rsid w:val="00300034"/>
    <w:rsid w:val="003003A4"/>
    <w:rsid w:val="0030117D"/>
    <w:rsid w:val="00302E38"/>
    <w:rsid w:val="00303C87"/>
    <w:rsid w:val="003120CB"/>
    <w:rsid w:val="00314BD5"/>
    <w:rsid w:val="00320153"/>
    <w:rsid w:val="00320367"/>
    <w:rsid w:val="00322871"/>
    <w:rsid w:val="00326FB3"/>
    <w:rsid w:val="00327C30"/>
    <w:rsid w:val="00327D1E"/>
    <w:rsid w:val="00330FA2"/>
    <w:rsid w:val="003315A2"/>
    <w:rsid w:val="003316D4"/>
    <w:rsid w:val="00333822"/>
    <w:rsid w:val="003338C4"/>
    <w:rsid w:val="00334619"/>
    <w:rsid w:val="00336715"/>
    <w:rsid w:val="00340DFD"/>
    <w:rsid w:val="00343DF2"/>
    <w:rsid w:val="00345AAF"/>
    <w:rsid w:val="00350CD7"/>
    <w:rsid w:val="00352382"/>
    <w:rsid w:val="00353172"/>
    <w:rsid w:val="00357CC5"/>
    <w:rsid w:val="0036049D"/>
    <w:rsid w:val="00360C17"/>
    <w:rsid w:val="003621C6"/>
    <w:rsid w:val="003622B8"/>
    <w:rsid w:val="00366B76"/>
    <w:rsid w:val="003707CA"/>
    <w:rsid w:val="00373051"/>
    <w:rsid w:val="00373B8F"/>
    <w:rsid w:val="00375833"/>
    <w:rsid w:val="00375E83"/>
    <w:rsid w:val="00376D95"/>
    <w:rsid w:val="00377911"/>
    <w:rsid w:val="00377FBB"/>
    <w:rsid w:val="00383DED"/>
    <w:rsid w:val="003854A7"/>
    <w:rsid w:val="003877B8"/>
    <w:rsid w:val="003910BF"/>
    <w:rsid w:val="003924BA"/>
    <w:rsid w:val="00393242"/>
    <w:rsid w:val="003A16FC"/>
    <w:rsid w:val="003A399F"/>
    <w:rsid w:val="003A3EA5"/>
    <w:rsid w:val="003A4FCD"/>
    <w:rsid w:val="003B0944"/>
    <w:rsid w:val="003B1593"/>
    <w:rsid w:val="003B2D9C"/>
    <w:rsid w:val="003B342E"/>
    <w:rsid w:val="003B4381"/>
    <w:rsid w:val="003B7D22"/>
    <w:rsid w:val="003C1043"/>
    <w:rsid w:val="003C1A30"/>
    <w:rsid w:val="003C6779"/>
    <w:rsid w:val="003C6B6C"/>
    <w:rsid w:val="003C6F25"/>
    <w:rsid w:val="003D1BB0"/>
    <w:rsid w:val="003D2998"/>
    <w:rsid w:val="003D2C8E"/>
    <w:rsid w:val="003D2F0A"/>
    <w:rsid w:val="003D3531"/>
    <w:rsid w:val="003D3891"/>
    <w:rsid w:val="003D6C69"/>
    <w:rsid w:val="003E0F4F"/>
    <w:rsid w:val="003E18AC"/>
    <w:rsid w:val="003E210B"/>
    <w:rsid w:val="003E235E"/>
    <w:rsid w:val="003E279C"/>
    <w:rsid w:val="003E2A12"/>
    <w:rsid w:val="003E2C8A"/>
    <w:rsid w:val="003E321A"/>
    <w:rsid w:val="003E3384"/>
    <w:rsid w:val="003E548E"/>
    <w:rsid w:val="003F1817"/>
    <w:rsid w:val="003F1F6D"/>
    <w:rsid w:val="004147B9"/>
    <w:rsid w:val="004148E1"/>
    <w:rsid w:val="00414CFA"/>
    <w:rsid w:val="004202F7"/>
    <w:rsid w:val="00420BE9"/>
    <w:rsid w:val="00421244"/>
    <w:rsid w:val="00423AD8"/>
    <w:rsid w:val="0042407C"/>
    <w:rsid w:val="00424C85"/>
    <w:rsid w:val="004258E2"/>
    <w:rsid w:val="004260BD"/>
    <w:rsid w:val="00426C32"/>
    <w:rsid w:val="0043012F"/>
    <w:rsid w:val="0043055F"/>
    <w:rsid w:val="00430F1F"/>
    <w:rsid w:val="004326EA"/>
    <w:rsid w:val="0043401F"/>
    <w:rsid w:val="00437AF5"/>
    <w:rsid w:val="00440072"/>
    <w:rsid w:val="004408AD"/>
    <w:rsid w:val="0044456B"/>
    <w:rsid w:val="00444CFA"/>
    <w:rsid w:val="00445F39"/>
    <w:rsid w:val="00447BD1"/>
    <w:rsid w:val="004507F3"/>
    <w:rsid w:val="00450AF4"/>
    <w:rsid w:val="004540DA"/>
    <w:rsid w:val="00456A71"/>
    <w:rsid w:val="00457875"/>
    <w:rsid w:val="00457F7C"/>
    <w:rsid w:val="0046184A"/>
    <w:rsid w:val="00462887"/>
    <w:rsid w:val="00462B53"/>
    <w:rsid w:val="00464363"/>
    <w:rsid w:val="004671C7"/>
    <w:rsid w:val="00472469"/>
    <w:rsid w:val="00472F4D"/>
    <w:rsid w:val="004730BF"/>
    <w:rsid w:val="0047535C"/>
    <w:rsid w:val="00476E1B"/>
    <w:rsid w:val="00481CE2"/>
    <w:rsid w:val="00484FE3"/>
    <w:rsid w:val="00485870"/>
    <w:rsid w:val="00485FE8"/>
    <w:rsid w:val="00491B1E"/>
    <w:rsid w:val="00492B82"/>
    <w:rsid w:val="00492EB5"/>
    <w:rsid w:val="00494F77"/>
    <w:rsid w:val="00497721"/>
    <w:rsid w:val="004A0229"/>
    <w:rsid w:val="004A1C78"/>
    <w:rsid w:val="004A35D2"/>
    <w:rsid w:val="004A4207"/>
    <w:rsid w:val="004A50EA"/>
    <w:rsid w:val="004B2F00"/>
    <w:rsid w:val="004B416F"/>
    <w:rsid w:val="004B609C"/>
    <w:rsid w:val="004B6E31"/>
    <w:rsid w:val="004C1D66"/>
    <w:rsid w:val="004C2C1D"/>
    <w:rsid w:val="004C31D7"/>
    <w:rsid w:val="004C332F"/>
    <w:rsid w:val="004C4093"/>
    <w:rsid w:val="004C4AD2"/>
    <w:rsid w:val="004C4B15"/>
    <w:rsid w:val="004C4F62"/>
    <w:rsid w:val="004C557A"/>
    <w:rsid w:val="004C7D07"/>
    <w:rsid w:val="004D1764"/>
    <w:rsid w:val="004D1F21"/>
    <w:rsid w:val="004D59D8"/>
    <w:rsid w:val="004D5DA1"/>
    <w:rsid w:val="004D739B"/>
    <w:rsid w:val="004E150F"/>
    <w:rsid w:val="004E17BE"/>
    <w:rsid w:val="004E23A1"/>
    <w:rsid w:val="004E3489"/>
    <w:rsid w:val="004E3AFA"/>
    <w:rsid w:val="004E49A0"/>
    <w:rsid w:val="004F47E8"/>
    <w:rsid w:val="004F4EE7"/>
    <w:rsid w:val="00501359"/>
    <w:rsid w:val="00502293"/>
    <w:rsid w:val="00502A0A"/>
    <w:rsid w:val="00507921"/>
    <w:rsid w:val="00507C50"/>
    <w:rsid w:val="00510184"/>
    <w:rsid w:val="00514A28"/>
    <w:rsid w:val="00517C3A"/>
    <w:rsid w:val="005202FE"/>
    <w:rsid w:val="00520819"/>
    <w:rsid w:val="00521539"/>
    <w:rsid w:val="00527BF4"/>
    <w:rsid w:val="00534F6C"/>
    <w:rsid w:val="0053646D"/>
    <w:rsid w:val="005366AE"/>
    <w:rsid w:val="005369E6"/>
    <w:rsid w:val="00536F41"/>
    <w:rsid w:val="005376DA"/>
    <w:rsid w:val="00540AAD"/>
    <w:rsid w:val="00541718"/>
    <w:rsid w:val="00541DF5"/>
    <w:rsid w:val="00543162"/>
    <w:rsid w:val="00546458"/>
    <w:rsid w:val="00547A92"/>
    <w:rsid w:val="0055087C"/>
    <w:rsid w:val="00553413"/>
    <w:rsid w:val="00555863"/>
    <w:rsid w:val="00556D5C"/>
    <w:rsid w:val="00563DD8"/>
    <w:rsid w:val="00564463"/>
    <w:rsid w:val="0058219C"/>
    <w:rsid w:val="00582485"/>
    <w:rsid w:val="0058563C"/>
    <w:rsid w:val="0058697E"/>
    <w:rsid w:val="0058707F"/>
    <w:rsid w:val="00587BE3"/>
    <w:rsid w:val="00591ABA"/>
    <w:rsid w:val="005931FE"/>
    <w:rsid w:val="00596E12"/>
    <w:rsid w:val="005A12FC"/>
    <w:rsid w:val="005B0072"/>
    <w:rsid w:val="005B0732"/>
    <w:rsid w:val="005B38A0"/>
    <w:rsid w:val="005B491C"/>
    <w:rsid w:val="005B4DBF"/>
    <w:rsid w:val="005B5A1F"/>
    <w:rsid w:val="005B5DE2"/>
    <w:rsid w:val="005B674C"/>
    <w:rsid w:val="005B7CD1"/>
    <w:rsid w:val="005C0C77"/>
    <w:rsid w:val="005C17DC"/>
    <w:rsid w:val="005C1841"/>
    <w:rsid w:val="005C3272"/>
    <w:rsid w:val="005C36F3"/>
    <w:rsid w:val="005C6050"/>
    <w:rsid w:val="005C6727"/>
    <w:rsid w:val="005C7561"/>
    <w:rsid w:val="005D1D4F"/>
    <w:rsid w:val="005D1E57"/>
    <w:rsid w:val="005D2F57"/>
    <w:rsid w:val="005D34F6"/>
    <w:rsid w:val="005D7A93"/>
    <w:rsid w:val="005E03FF"/>
    <w:rsid w:val="005E1884"/>
    <w:rsid w:val="005E29B3"/>
    <w:rsid w:val="005E5748"/>
    <w:rsid w:val="005E727A"/>
    <w:rsid w:val="005F1D4D"/>
    <w:rsid w:val="005F35D7"/>
    <w:rsid w:val="005F373A"/>
    <w:rsid w:val="005F6B0E"/>
    <w:rsid w:val="005F760E"/>
    <w:rsid w:val="005F7B1D"/>
    <w:rsid w:val="0060083C"/>
    <w:rsid w:val="0060222A"/>
    <w:rsid w:val="00603301"/>
    <w:rsid w:val="00610C21"/>
    <w:rsid w:val="00611907"/>
    <w:rsid w:val="00612820"/>
    <w:rsid w:val="00612A6C"/>
    <w:rsid w:val="00613116"/>
    <w:rsid w:val="00620178"/>
    <w:rsid w:val="006202A6"/>
    <w:rsid w:val="00621C4E"/>
    <w:rsid w:val="00626811"/>
    <w:rsid w:val="00626C83"/>
    <w:rsid w:val="00627B68"/>
    <w:rsid w:val="00627C24"/>
    <w:rsid w:val="00630259"/>
    <w:rsid w:val="006305D7"/>
    <w:rsid w:val="00630FBF"/>
    <w:rsid w:val="00631371"/>
    <w:rsid w:val="00633A01"/>
    <w:rsid w:val="006341F7"/>
    <w:rsid w:val="00635014"/>
    <w:rsid w:val="006369CE"/>
    <w:rsid w:val="00637E55"/>
    <w:rsid w:val="0064071B"/>
    <w:rsid w:val="006411CA"/>
    <w:rsid w:val="0064190C"/>
    <w:rsid w:val="006439D6"/>
    <w:rsid w:val="006619C8"/>
    <w:rsid w:val="00661BE2"/>
    <w:rsid w:val="006709FC"/>
    <w:rsid w:val="00671710"/>
    <w:rsid w:val="00673414"/>
    <w:rsid w:val="006745BE"/>
    <w:rsid w:val="00676079"/>
    <w:rsid w:val="00676ECD"/>
    <w:rsid w:val="006776D1"/>
    <w:rsid w:val="00677D0A"/>
    <w:rsid w:val="00680460"/>
    <w:rsid w:val="0068185F"/>
    <w:rsid w:val="00682DCB"/>
    <w:rsid w:val="00685123"/>
    <w:rsid w:val="006877AF"/>
    <w:rsid w:val="006906F7"/>
    <w:rsid w:val="00691348"/>
    <w:rsid w:val="0069170B"/>
    <w:rsid w:val="00692658"/>
    <w:rsid w:val="006955CD"/>
    <w:rsid w:val="006A01CF"/>
    <w:rsid w:val="006A286E"/>
    <w:rsid w:val="006A2CBF"/>
    <w:rsid w:val="006A2E01"/>
    <w:rsid w:val="006A3E8E"/>
    <w:rsid w:val="006A5369"/>
    <w:rsid w:val="006A62FB"/>
    <w:rsid w:val="006B074C"/>
    <w:rsid w:val="006B3523"/>
    <w:rsid w:val="006B42F8"/>
    <w:rsid w:val="006B581B"/>
    <w:rsid w:val="006B5D8C"/>
    <w:rsid w:val="006B7184"/>
    <w:rsid w:val="006B72D4"/>
    <w:rsid w:val="006C11B4"/>
    <w:rsid w:val="006C11CC"/>
    <w:rsid w:val="006C1AEB"/>
    <w:rsid w:val="006C2037"/>
    <w:rsid w:val="006C57FE"/>
    <w:rsid w:val="006C6EC0"/>
    <w:rsid w:val="006E036A"/>
    <w:rsid w:val="006E4305"/>
    <w:rsid w:val="006E4B63"/>
    <w:rsid w:val="006E5D84"/>
    <w:rsid w:val="006F06E4"/>
    <w:rsid w:val="006F15F7"/>
    <w:rsid w:val="006F1B85"/>
    <w:rsid w:val="006F3AC9"/>
    <w:rsid w:val="006F4AF9"/>
    <w:rsid w:val="006F6B9C"/>
    <w:rsid w:val="006F7B41"/>
    <w:rsid w:val="00700315"/>
    <w:rsid w:val="0070032B"/>
    <w:rsid w:val="00702B5D"/>
    <w:rsid w:val="00703ED2"/>
    <w:rsid w:val="0070684D"/>
    <w:rsid w:val="00707B8D"/>
    <w:rsid w:val="00711247"/>
    <w:rsid w:val="00711F54"/>
    <w:rsid w:val="00713636"/>
    <w:rsid w:val="00713971"/>
    <w:rsid w:val="00714B8C"/>
    <w:rsid w:val="0071675D"/>
    <w:rsid w:val="00716FEE"/>
    <w:rsid w:val="00723211"/>
    <w:rsid w:val="00727DC2"/>
    <w:rsid w:val="00733F9E"/>
    <w:rsid w:val="00735437"/>
    <w:rsid w:val="00735CF5"/>
    <w:rsid w:val="00737E5D"/>
    <w:rsid w:val="0074063A"/>
    <w:rsid w:val="0074298D"/>
    <w:rsid w:val="00743084"/>
    <w:rsid w:val="00743BA1"/>
    <w:rsid w:val="00745F1E"/>
    <w:rsid w:val="00750747"/>
    <w:rsid w:val="007515FE"/>
    <w:rsid w:val="007601D0"/>
    <w:rsid w:val="0076109D"/>
    <w:rsid w:val="00761E98"/>
    <w:rsid w:val="00767107"/>
    <w:rsid w:val="00770A93"/>
    <w:rsid w:val="00770E1A"/>
    <w:rsid w:val="0077238C"/>
    <w:rsid w:val="00773BFD"/>
    <w:rsid w:val="007743B3"/>
    <w:rsid w:val="00774490"/>
    <w:rsid w:val="00776CB3"/>
    <w:rsid w:val="007819FF"/>
    <w:rsid w:val="0078296D"/>
    <w:rsid w:val="00784BC6"/>
    <w:rsid w:val="0078523D"/>
    <w:rsid w:val="007855A4"/>
    <w:rsid w:val="007918A6"/>
    <w:rsid w:val="007931DF"/>
    <w:rsid w:val="00794B76"/>
    <w:rsid w:val="007A0172"/>
    <w:rsid w:val="007A2511"/>
    <w:rsid w:val="007A260E"/>
    <w:rsid w:val="007A35E1"/>
    <w:rsid w:val="007A4D4C"/>
    <w:rsid w:val="007A5CB9"/>
    <w:rsid w:val="007A7180"/>
    <w:rsid w:val="007A72DB"/>
    <w:rsid w:val="007B6D43"/>
    <w:rsid w:val="007B76AA"/>
    <w:rsid w:val="007B79F6"/>
    <w:rsid w:val="007B7C6E"/>
    <w:rsid w:val="007C184D"/>
    <w:rsid w:val="007C32C2"/>
    <w:rsid w:val="007C4AD9"/>
    <w:rsid w:val="007D0893"/>
    <w:rsid w:val="007D44D7"/>
    <w:rsid w:val="007D5240"/>
    <w:rsid w:val="007D5FE5"/>
    <w:rsid w:val="007D621A"/>
    <w:rsid w:val="007D6E0B"/>
    <w:rsid w:val="007E24B2"/>
    <w:rsid w:val="007E2887"/>
    <w:rsid w:val="007E33B8"/>
    <w:rsid w:val="007E5278"/>
    <w:rsid w:val="007E5433"/>
    <w:rsid w:val="007E6249"/>
    <w:rsid w:val="007E73CC"/>
    <w:rsid w:val="007E749C"/>
    <w:rsid w:val="007E75B8"/>
    <w:rsid w:val="007E7D18"/>
    <w:rsid w:val="007E7FA9"/>
    <w:rsid w:val="007F1B5C"/>
    <w:rsid w:val="007F401E"/>
    <w:rsid w:val="007F5602"/>
    <w:rsid w:val="007F62F4"/>
    <w:rsid w:val="007F69AD"/>
    <w:rsid w:val="007F6A28"/>
    <w:rsid w:val="00801257"/>
    <w:rsid w:val="00803B0A"/>
    <w:rsid w:val="00804DED"/>
    <w:rsid w:val="00805B96"/>
    <w:rsid w:val="0080622C"/>
    <w:rsid w:val="008115A5"/>
    <w:rsid w:val="00811D46"/>
    <w:rsid w:val="008132F4"/>
    <w:rsid w:val="0081415D"/>
    <w:rsid w:val="008163F0"/>
    <w:rsid w:val="00820229"/>
    <w:rsid w:val="00822448"/>
    <w:rsid w:val="00822ABE"/>
    <w:rsid w:val="0082423E"/>
    <w:rsid w:val="0082626D"/>
    <w:rsid w:val="00827F51"/>
    <w:rsid w:val="0083104E"/>
    <w:rsid w:val="00831581"/>
    <w:rsid w:val="008343BE"/>
    <w:rsid w:val="0083468B"/>
    <w:rsid w:val="008357B4"/>
    <w:rsid w:val="008405A9"/>
    <w:rsid w:val="00840FB4"/>
    <w:rsid w:val="008410B2"/>
    <w:rsid w:val="00841C15"/>
    <w:rsid w:val="00844E63"/>
    <w:rsid w:val="00846294"/>
    <w:rsid w:val="008500A0"/>
    <w:rsid w:val="0085351C"/>
    <w:rsid w:val="008549CA"/>
    <w:rsid w:val="00855483"/>
    <w:rsid w:val="008556C3"/>
    <w:rsid w:val="00856303"/>
    <w:rsid w:val="0085687C"/>
    <w:rsid w:val="00861FA8"/>
    <w:rsid w:val="00864B17"/>
    <w:rsid w:val="00865C62"/>
    <w:rsid w:val="00867A9C"/>
    <w:rsid w:val="008706C5"/>
    <w:rsid w:val="00871124"/>
    <w:rsid w:val="008724B4"/>
    <w:rsid w:val="00873707"/>
    <w:rsid w:val="00874B8B"/>
    <w:rsid w:val="0087634D"/>
    <w:rsid w:val="008763E1"/>
    <w:rsid w:val="00877070"/>
    <w:rsid w:val="00877EC8"/>
    <w:rsid w:val="00880F36"/>
    <w:rsid w:val="00881A7E"/>
    <w:rsid w:val="00885530"/>
    <w:rsid w:val="00886649"/>
    <w:rsid w:val="00886BBF"/>
    <w:rsid w:val="008871F1"/>
    <w:rsid w:val="008876FA"/>
    <w:rsid w:val="00890044"/>
    <w:rsid w:val="008910D1"/>
    <w:rsid w:val="0089296C"/>
    <w:rsid w:val="00894B8D"/>
    <w:rsid w:val="00896ABD"/>
    <w:rsid w:val="008A2D49"/>
    <w:rsid w:val="008A31C7"/>
    <w:rsid w:val="008A66C3"/>
    <w:rsid w:val="008A70E7"/>
    <w:rsid w:val="008A7A9C"/>
    <w:rsid w:val="008B5218"/>
    <w:rsid w:val="008B7102"/>
    <w:rsid w:val="008C3B7D"/>
    <w:rsid w:val="008D0F90"/>
    <w:rsid w:val="008D3715"/>
    <w:rsid w:val="008D5465"/>
    <w:rsid w:val="008D55E4"/>
    <w:rsid w:val="008D7EB7"/>
    <w:rsid w:val="008E238B"/>
    <w:rsid w:val="008E3684"/>
    <w:rsid w:val="008E54A2"/>
    <w:rsid w:val="008E57F5"/>
    <w:rsid w:val="008E7606"/>
    <w:rsid w:val="008E78B7"/>
    <w:rsid w:val="008F029D"/>
    <w:rsid w:val="008F1AD7"/>
    <w:rsid w:val="008F1B82"/>
    <w:rsid w:val="008F1DAA"/>
    <w:rsid w:val="008F23BD"/>
    <w:rsid w:val="008F3EBD"/>
    <w:rsid w:val="008F56AA"/>
    <w:rsid w:val="008F60B2"/>
    <w:rsid w:val="008F65E6"/>
    <w:rsid w:val="008F7C41"/>
    <w:rsid w:val="009000F9"/>
    <w:rsid w:val="009031E2"/>
    <w:rsid w:val="0090489D"/>
    <w:rsid w:val="0090491A"/>
    <w:rsid w:val="0091276C"/>
    <w:rsid w:val="0091509C"/>
    <w:rsid w:val="009165AC"/>
    <w:rsid w:val="00916C4C"/>
    <w:rsid w:val="0092053F"/>
    <w:rsid w:val="0092070F"/>
    <w:rsid w:val="009221F5"/>
    <w:rsid w:val="0092340A"/>
    <w:rsid w:val="009253E9"/>
    <w:rsid w:val="009313D9"/>
    <w:rsid w:val="00933DAD"/>
    <w:rsid w:val="00933E17"/>
    <w:rsid w:val="00935B7F"/>
    <w:rsid w:val="00937542"/>
    <w:rsid w:val="00941293"/>
    <w:rsid w:val="00941408"/>
    <w:rsid w:val="00945CA6"/>
    <w:rsid w:val="009462A2"/>
    <w:rsid w:val="00947318"/>
    <w:rsid w:val="00950C17"/>
    <w:rsid w:val="00954740"/>
    <w:rsid w:val="00957A55"/>
    <w:rsid w:val="00960144"/>
    <w:rsid w:val="00963ABC"/>
    <w:rsid w:val="00965D21"/>
    <w:rsid w:val="00967764"/>
    <w:rsid w:val="00970B0E"/>
    <w:rsid w:val="00972100"/>
    <w:rsid w:val="00976D03"/>
    <w:rsid w:val="00977B30"/>
    <w:rsid w:val="00982F41"/>
    <w:rsid w:val="009835D5"/>
    <w:rsid w:val="00984CEF"/>
    <w:rsid w:val="00985090"/>
    <w:rsid w:val="00987098"/>
    <w:rsid w:val="00987710"/>
    <w:rsid w:val="009904AB"/>
    <w:rsid w:val="00994920"/>
    <w:rsid w:val="00995330"/>
    <w:rsid w:val="00995688"/>
    <w:rsid w:val="009958A6"/>
    <w:rsid w:val="00996456"/>
    <w:rsid w:val="009A04F5"/>
    <w:rsid w:val="009A15EF"/>
    <w:rsid w:val="009A24F5"/>
    <w:rsid w:val="009A38A5"/>
    <w:rsid w:val="009A6740"/>
    <w:rsid w:val="009B118B"/>
    <w:rsid w:val="009B1737"/>
    <w:rsid w:val="009B199F"/>
    <w:rsid w:val="009B20AC"/>
    <w:rsid w:val="009B3D4B"/>
    <w:rsid w:val="009B5855"/>
    <w:rsid w:val="009B5B99"/>
    <w:rsid w:val="009B6EFC"/>
    <w:rsid w:val="009C2DF8"/>
    <w:rsid w:val="009C39EA"/>
    <w:rsid w:val="009C5283"/>
    <w:rsid w:val="009C5AB5"/>
    <w:rsid w:val="009C68B7"/>
    <w:rsid w:val="009C76DB"/>
    <w:rsid w:val="009D0834"/>
    <w:rsid w:val="009D0A1E"/>
    <w:rsid w:val="009D52BC"/>
    <w:rsid w:val="009D7D0A"/>
    <w:rsid w:val="009E2408"/>
    <w:rsid w:val="009E3665"/>
    <w:rsid w:val="009E512A"/>
    <w:rsid w:val="009F01B1"/>
    <w:rsid w:val="009F0DBB"/>
    <w:rsid w:val="009F1EC1"/>
    <w:rsid w:val="009F3887"/>
    <w:rsid w:val="009F3D8B"/>
    <w:rsid w:val="009F590D"/>
    <w:rsid w:val="009F5B35"/>
    <w:rsid w:val="009F732B"/>
    <w:rsid w:val="00A0185C"/>
    <w:rsid w:val="00A01FE0"/>
    <w:rsid w:val="00A0506C"/>
    <w:rsid w:val="00A10656"/>
    <w:rsid w:val="00A1123A"/>
    <w:rsid w:val="00A12FA6"/>
    <w:rsid w:val="00A1339B"/>
    <w:rsid w:val="00A14ABA"/>
    <w:rsid w:val="00A24CB6"/>
    <w:rsid w:val="00A26382"/>
    <w:rsid w:val="00A26CD2"/>
    <w:rsid w:val="00A27667"/>
    <w:rsid w:val="00A278EA"/>
    <w:rsid w:val="00A31CD2"/>
    <w:rsid w:val="00A348E8"/>
    <w:rsid w:val="00A34A67"/>
    <w:rsid w:val="00A37462"/>
    <w:rsid w:val="00A3780A"/>
    <w:rsid w:val="00A37CFE"/>
    <w:rsid w:val="00A411A7"/>
    <w:rsid w:val="00A424F5"/>
    <w:rsid w:val="00A42910"/>
    <w:rsid w:val="00A43B28"/>
    <w:rsid w:val="00A459E1"/>
    <w:rsid w:val="00A46F58"/>
    <w:rsid w:val="00A474C9"/>
    <w:rsid w:val="00A51220"/>
    <w:rsid w:val="00A52296"/>
    <w:rsid w:val="00A5246C"/>
    <w:rsid w:val="00A53809"/>
    <w:rsid w:val="00A55661"/>
    <w:rsid w:val="00A60F64"/>
    <w:rsid w:val="00A61B70"/>
    <w:rsid w:val="00A61FA8"/>
    <w:rsid w:val="00A6213D"/>
    <w:rsid w:val="00A637F4"/>
    <w:rsid w:val="00A64E9F"/>
    <w:rsid w:val="00A65485"/>
    <w:rsid w:val="00A667CA"/>
    <w:rsid w:val="00A66E05"/>
    <w:rsid w:val="00A70753"/>
    <w:rsid w:val="00A712D2"/>
    <w:rsid w:val="00A714D8"/>
    <w:rsid w:val="00A72211"/>
    <w:rsid w:val="00A735D7"/>
    <w:rsid w:val="00A73D00"/>
    <w:rsid w:val="00A803DE"/>
    <w:rsid w:val="00A82C8A"/>
    <w:rsid w:val="00A852FF"/>
    <w:rsid w:val="00A87337"/>
    <w:rsid w:val="00A90C97"/>
    <w:rsid w:val="00A91A6C"/>
    <w:rsid w:val="00A923F4"/>
    <w:rsid w:val="00A95A9C"/>
    <w:rsid w:val="00A95F37"/>
    <w:rsid w:val="00A960C8"/>
    <w:rsid w:val="00A96113"/>
    <w:rsid w:val="00A978AD"/>
    <w:rsid w:val="00AA00FB"/>
    <w:rsid w:val="00AA03C8"/>
    <w:rsid w:val="00AA1B4F"/>
    <w:rsid w:val="00AA54F3"/>
    <w:rsid w:val="00AA6A3A"/>
    <w:rsid w:val="00AA6B43"/>
    <w:rsid w:val="00AB0CC1"/>
    <w:rsid w:val="00AB1F2B"/>
    <w:rsid w:val="00AB367A"/>
    <w:rsid w:val="00AB6825"/>
    <w:rsid w:val="00AB72AA"/>
    <w:rsid w:val="00AB7A61"/>
    <w:rsid w:val="00AC019C"/>
    <w:rsid w:val="00AC01D1"/>
    <w:rsid w:val="00AC40CE"/>
    <w:rsid w:val="00AC7CA3"/>
    <w:rsid w:val="00AD07D9"/>
    <w:rsid w:val="00AD66B1"/>
    <w:rsid w:val="00AD6A05"/>
    <w:rsid w:val="00AE0582"/>
    <w:rsid w:val="00AE272B"/>
    <w:rsid w:val="00AE29C8"/>
    <w:rsid w:val="00AE3E3A"/>
    <w:rsid w:val="00AE68AC"/>
    <w:rsid w:val="00AE77B4"/>
    <w:rsid w:val="00AE7C1A"/>
    <w:rsid w:val="00AF0A82"/>
    <w:rsid w:val="00AF0D9C"/>
    <w:rsid w:val="00AF13AB"/>
    <w:rsid w:val="00AF1D36"/>
    <w:rsid w:val="00AF273E"/>
    <w:rsid w:val="00AF5F75"/>
    <w:rsid w:val="00AF6001"/>
    <w:rsid w:val="00B01A16"/>
    <w:rsid w:val="00B04A5D"/>
    <w:rsid w:val="00B05C91"/>
    <w:rsid w:val="00B07F45"/>
    <w:rsid w:val="00B1021A"/>
    <w:rsid w:val="00B15A1F"/>
    <w:rsid w:val="00B15FE9"/>
    <w:rsid w:val="00B2148A"/>
    <w:rsid w:val="00B220C2"/>
    <w:rsid w:val="00B2362C"/>
    <w:rsid w:val="00B24DBF"/>
    <w:rsid w:val="00B24FDC"/>
    <w:rsid w:val="00B25B32"/>
    <w:rsid w:val="00B35C42"/>
    <w:rsid w:val="00B36C42"/>
    <w:rsid w:val="00B409FA"/>
    <w:rsid w:val="00B42505"/>
    <w:rsid w:val="00B42BA8"/>
    <w:rsid w:val="00B42EA7"/>
    <w:rsid w:val="00B42F06"/>
    <w:rsid w:val="00B45FED"/>
    <w:rsid w:val="00B50BF5"/>
    <w:rsid w:val="00B52B2A"/>
    <w:rsid w:val="00B531A9"/>
    <w:rsid w:val="00B5337C"/>
    <w:rsid w:val="00B535B8"/>
    <w:rsid w:val="00B5369D"/>
    <w:rsid w:val="00B538D6"/>
    <w:rsid w:val="00B53FDE"/>
    <w:rsid w:val="00B54D8F"/>
    <w:rsid w:val="00B56397"/>
    <w:rsid w:val="00B57005"/>
    <w:rsid w:val="00B6027B"/>
    <w:rsid w:val="00B610A5"/>
    <w:rsid w:val="00B62CA7"/>
    <w:rsid w:val="00B635B9"/>
    <w:rsid w:val="00B67277"/>
    <w:rsid w:val="00B67AFF"/>
    <w:rsid w:val="00B70B59"/>
    <w:rsid w:val="00B7246E"/>
    <w:rsid w:val="00B726B8"/>
    <w:rsid w:val="00B72AFC"/>
    <w:rsid w:val="00B73657"/>
    <w:rsid w:val="00B73E7F"/>
    <w:rsid w:val="00B777C3"/>
    <w:rsid w:val="00B91A1D"/>
    <w:rsid w:val="00B923AE"/>
    <w:rsid w:val="00B96803"/>
    <w:rsid w:val="00BA0C20"/>
    <w:rsid w:val="00BA1735"/>
    <w:rsid w:val="00BA19FA"/>
    <w:rsid w:val="00BA3AC5"/>
    <w:rsid w:val="00BA4288"/>
    <w:rsid w:val="00BA48DA"/>
    <w:rsid w:val="00BB1B38"/>
    <w:rsid w:val="00BB2B07"/>
    <w:rsid w:val="00BB340C"/>
    <w:rsid w:val="00BB3B15"/>
    <w:rsid w:val="00BB48E5"/>
    <w:rsid w:val="00BB5607"/>
    <w:rsid w:val="00BB5ACA"/>
    <w:rsid w:val="00BB5F22"/>
    <w:rsid w:val="00BC1041"/>
    <w:rsid w:val="00BC1A63"/>
    <w:rsid w:val="00BC3823"/>
    <w:rsid w:val="00BC5841"/>
    <w:rsid w:val="00BD1206"/>
    <w:rsid w:val="00BD1BD7"/>
    <w:rsid w:val="00BD2E8E"/>
    <w:rsid w:val="00BD53F0"/>
    <w:rsid w:val="00BD60B4"/>
    <w:rsid w:val="00BD6F20"/>
    <w:rsid w:val="00BE03ED"/>
    <w:rsid w:val="00BE2CC6"/>
    <w:rsid w:val="00BE40C0"/>
    <w:rsid w:val="00BE5F4A"/>
    <w:rsid w:val="00BE6034"/>
    <w:rsid w:val="00BE65A3"/>
    <w:rsid w:val="00BF0075"/>
    <w:rsid w:val="00BF01B0"/>
    <w:rsid w:val="00BF09B0"/>
    <w:rsid w:val="00BF1544"/>
    <w:rsid w:val="00BF1B53"/>
    <w:rsid w:val="00BF2AC6"/>
    <w:rsid w:val="00C003D6"/>
    <w:rsid w:val="00C01D6C"/>
    <w:rsid w:val="00C037CB"/>
    <w:rsid w:val="00C06F06"/>
    <w:rsid w:val="00C101E9"/>
    <w:rsid w:val="00C10EF1"/>
    <w:rsid w:val="00C201F3"/>
    <w:rsid w:val="00C20666"/>
    <w:rsid w:val="00C20FAD"/>
    <w:rsid w:val="00C2375F"/>
    <w:rsid w:val="00C247CB"/>
    <w:rsid w:val="00C31967"/>
    <w:rsid w:val="00C324C3"/>
    <w:rsid w:val="00C32E93"/>
    <w:rsid w:val="00C3355F"/>
    <w:rsid w:val="00C3569A"/>
    <w:rsid w:val="00C4054C"/>
    <w:rsid w:val="00C40882"/>
    <w:rsid w:val="00C4134E"/>
    <w:rsid w:val="00C42363"/>
    <w:rsid w:val="00C43F48"/>
    <w:rsid w:val="00C448FF"/>
    <w:rsid w:val="00C45E57"/>
    <w:rsid w:val="00C45E59"/>
    <w:rsid w:val="00C47C91"/>
    <w:rsid w:val="00C51ED2"/>
    <w:rsid w:val="00C5260A"/>
    <w:rsid w:val="00C52895"/>
    <w:rsid w:val="00C52F29"/>
    <w:rsid w:val="00C54531"/>
    <w:rsid w:val="00C54670"/>
    <w:rsid w:val="00C55801"/>
    <w:rsid w:val="00C56CE6"/>
    <w:rsid w:val="00C5745F"/>
    <w:rsid w:val="00C61A98"/>
    <w:rsid w:val="00C63201"/>
    <w:rsid w:val="00C64E62"/>
    <w:rsid w:val="00C651D5"/>
    <w:rsid w:val="00C65CCC"/>
    <w:rsid w:val="00C70573"/>
    <w:rsid w:val="00C73FA0"/>
    <w:rsid w:val="00C75736"/>
    <w:rsid w:val="00C7618F"/>
    <w:rsid w:val="00C765A9"/>
    <w:rsid w:val="00C80E5B"/>
    <w:rsid w:val="00C813ED"/>
    <w:rsid w:val="00C8162D"/>
    <w:rsid w:val="00C83A0B"/>
    <w:rsid w:val="00C842D0"/>
    <w:rsid w:val="00C84ED1"/>
    <w:rsid w:val="00C864E7"/>
    <w:rsid w:val="00C9038F"/>
    <w:rsid w:val="00C906CD"/>
    <w:rsid w:val="00C9233F"/>
    <w:rsid w:val="00C92AAB"/>
    <w:rsid w:val="00C93B00"/>
    <w:rsid w:val="00C94163"/>
    <w:rsid w:val="00C9558C"/>
    <w:rsid w:val="00CA079C"/>
    <w:rsid w:val="00CA2435"/>
    <w:rsid w:val="00CA351D"/>
    <w:rsid w:val="00CA45CF"/>
    <w:rsid w:val="00CA76F6"/>
    <w:rsid w:val="00CB0061"/>
    <w:rsid w:val="00CB0EDE"/>
    <w:rsid w:val="00CB6225"/>
    <w:rsid w:val="00CB72E4"/>
    <w:rsid w:val="00CD0E2F"/>
    <w:rsid w:val="00CD2074"/>
    <w:rsid w:val="00CD2086"/>
    <w:rsid w:val="00CD2F20"/>
    <w:rsid w:val="00CD6B20"/>
    <w:rsid w:val="00CE01DE"/>
    <w:rsid w:val="00CE1339"/>
    <w:rsid w:val="00CE2233"/>
    <w:rsid w:val="00CE61CC"/>
    <w:rsid w:val="00CE6E42"/>
    <w:rsid w:val="00CF0A95"/>
    <w:rsid w:val="00CF1E14"/>
    <w:rsid w:val="00CF20B7"/>
    <w:rsid w:val="00CF263C"/>
    <w:rsid w:val="00CF2EFD"/>
    <w:rsid w:val="00CF3158"/>
    <w:rsid w:val="00CF320E"/>
    <w:rsid w:val="00CF6692"/>
    <w:rsid w:val="00CF7441"/>
    <w:rsid w:val="00D00D16"/>
    <w:rsid w:val="00D0177E"/>
    <w:rsid w:val="00D03C6C"/>
    <w:rsid w:val="00D06288"/>
    <w:rsid w:val="00D068C7"/>
    <w:rsid w:val="00D10ECB"/>
    <w:rsid w:val="00D128A4"/>
    <w:rsid w:val="00D20954"/>
    <w:rsid w:val="00D21C39"/>
    <w:rsid w:val="00D21FC6"/>
    <w:rsid w:val="00D2243A"/>
    <w:rsid w:val="00D22A64"/>
    <w:rsid w:val="00D32055"/>
    <w:rsid w:val="00D33393"/>
    <w:rsid w:val="00D33D36"/>
    <w:rsid w:val="00D34D94"/>
    <w:rsid w:val="00D35DF0"/>
    <w:rsid w:val="00D409E2"/>
    <w:rsid w:val="00D41CF0"/>
    <w:rsid w:val="00D427D7"/>
    <w:rsid w:val="00D43F2B"/>
    <w:rsid w:val="00D4408A"/>
    <w:rsid w:val="00D44C99"/>
    <w:rsid w:val="00D44E62"/>
    <w:rsid w:val="00D51373"/>
    <w:rsid w:val="00D51570"/>
    <w:rsid w:val="00D52625"/>
    <w:rsid w:val="00D54294"/>
    <w:rsid w:val="00D556AD"/>
    <w:rsid w:val="00D60381"/>
    <w:rsid w:val="00D616DE"/>
    <w:rsid w:val="00D62201"/>
    <w:rsid w:val="00D651D1"/>
    <w:rsid w:val="00D717BB"/>
    <w:rsid w:val="00D7226B"/>
    <w:rsid w:val="00D72707"/>
    <w:rsid w:val="00D74C1B"/>
    <w:rsid w:val="00D75A9C"/>
    <w:rsid w:val="00D7734E"/>
    <w:rsid w:val="00D81E67"/>
    <w:rsid w:val="00D90871"/>
    <w:rsid w:val="00D9155F"/>
    <w:rsid w:val="00D91982"/>
    <w:rsid w:val="00D91F99"/>
    <w:rsid w:val="00D9403F"/>
    <w:rsid w:val="00D94D7D"/>
    <w:rsid w:val="00D959B4"/>
    <w:rsid w:val="00D97D23"/>
    <w:rsid w:val="00DA0FC7"/>
    <w:rsid w:val="00DA44DE"/>
    <w:rsid w:val="00DB03AE"/>
    <w:rsid w:val="00DB0DF0"/>
    <w:rsid w:val="00DB4562"/>
    <w:rsid w:val="00DB620A"/>
    <w:rsid w:val="00DB6BB4"/>
    <w:rsid w:val="00DB73D2"/>
    <w:rsid w:val="00DC05F5"/>
    <w:rsid w:val="00DC1616"/>
    <w:rsid w:val="00DC1BD0"/>
    <w:rsid w:val="00DC3322"/>
    <w:rsid w:val="00DC3832"/>
    <w:rsid w:val="00DC6181"/>
    <w:rsid w:val="00DC7A51"/>
    <w:rsid w:val="00DD5732"/>
    <w:rsid w:val="00DE3ACD"/>
    <w:rsid w:val="00DE5B5F"/>
    <w:rsid w:val="00DE6724"/>
    <w:rsid w:val="00DF0E0A"/>
    <w:rsid w:val="00E00696"/>
    <w:rsid w:val="00E060C2"/>
    <w:rsid w:val="00E06324"/>
    <w:rsid w:val="00E12FB0"/>
    <w:rsid w:val="00E14814"/>
    <w:rsid w:val="00E1591B"/>
    <w:rsid w:val="00E16A50"/>
    <w:rsid w:val="00E16EEC"/>
    <w:rsid w:val="00E20B3C"/>
    <w:rsid w:val="00E233AE"/>
    <w:rsid w:val="00E249D5"/>
    <w:rsid w:val="00E254F5"/>
    <w:rsid w:val="00E2592B"/>
    <w:rsid w:val="00E3159F"/>
    <w:rsid w:val="00E33032"/>
    <w:rsid w:val="00E33C68"/>
    <w:rsid w:val="00E34274"/>
    <w:rsid w:val="00E34EEB"/>
    <w:rsid w:val="00E365E7"/>
    <w:rsid w:val="00E41617"/>
    <w:rsid w:val="00E44EB9"/>
    <w:rsid w:val="00E46358"/>
    <w:rsid w:val="00E471DC"/>
    <w:rsid w:val="00E50EB4"/>
    <w:rsid w:val="00E523CE"/>
    <w:rsid w:val="00E532FC"/>
    <w:rsid w:val="00E55BB0"/>
    <w:rsid w:val="00E57A3B"/>
    <w:rsid w:val="00E609E5"/>
    <w:rsid w:val="00E60F27"/>
    <w:rsid w:val="00E646B8"/>
    <w:rsid w:val="00E649FB"/>
    <w:rsid w:val="00E64D93"/>
    <w:rsid w:val="00E6519A"/>
    <w:rsid w:val="00E65EDB"/>
    <w:rsid w:val="00E66927"/>
    <w:rsid w:val="00E677B8"/>
    <w:rsid w:val="00E67B02"/>
    <w:rsid w:val="00E67C88"/>
    <w:rsid w:val="00E67FA1"/>
    <w:rsid w:val="00E725DF"/>
    <w:rsid w:val="00E73D53"/>
    <w:rsid w:val="00E75111"/>
    <w:rsid w:val="00E75303"/>
    <w:rsid w:val="00E77296"/>
    <w:rsid w:val="00E81790"/>
    <w:rsid w:val="00E83F9C"/>
    <w:rsid w:val="00E93763"/>
    <w:rsid w:val="00EA1BFF"/>
    <w:rsid w:val="00EA427A"/>
    <w:rsid w:val="00EA723B"/>
    <w:rsid w:val="00EB2CA2"/>
    <w:rsid w:val="00EB2CC4"/>
    <w:rsid w:val="00EB6350"/>
    <w:rsid w:val="00EC2BAB"/>
    <w:rsid w:val="00EC2C23"/>
    <w:rsid w:val="00EC2F62"/>
    <w:rsid w:val="00EC56BF"/>
    <w:rsid w:val="00EC62EB"/>
    <w:rsid w:val="00EC6E9F"/>
    <w:rsid w:val="00ED16EF"/>
    <w:rsid w:val="00ED2C32"/>
    <w:rsid w:val="00ED44F0"/>
    <w:rsid w:val="00ED4B33"/>
    <w:rsid w:val="00ED64A1"/>
    <w:rsid w:val="00ED6671"/>
    <w:rsid w:val="00ED7DD6"/>
    <w:rsid w:val="00EE15A1"/>
    <w:rsid w:val="00EE2A7C"/>
    <w:rsid w:val="00EE2B21"/>
    <w:rsid w:val="00EE2C42"/>
    <w:rsid w:val="00EE341B"/>
    <w:rsid w:val="00EE3E0F"/>
    <w:rsid w:val="00EE4453"/>
    <w:rsid w:val="00EE5FCE"/>
    <w:rsid w:val="00EE6BBD"/>
    <w:rsid w:val="00EE6E1E"/>
    <w:rsid w:val="00EE7042"/>
    <w:rsid w:val="00EE705F"/>
    <w:rsid w:val="00EF0EF9"/>
    <w:rsid w:val="00EF54FD"/>
    <w:rsid w:val="00EF6943"/>
    <w:rsid w:val="00EF714E"/>
    <w:rsid w:val="00EF797D"/>
    <w:rsid w:val="00F002D9"/>
    <w:rsid w:val="00F02300"/>
    <w:rsid w:val="00F074E1"/>
    <w:rsid w:val="00F13112"/>
    <w:rsid w:val="00F16FE6"/>
    <w:rsid w:val="00F238BD"/>
    <w:rsid w:val="00F24992"/>
    <w:rsid w:val="00F30637"/>
    <w:rsid w:val="00F307C4"/>
    <w:rsid w:val="00F32F2F"/>
    <w:rsid w:val="00F33F3F"/>
    <w:rsid w:val="00F3483C"/>
    <w:rsid w:val="00F3582A"/>
    <w:rsid w:val="00F35BDD"/>
    <w:rsid w:val="00F35DAB"/>
    <w:rsid w:val="00F3610C"/>
    <w:rsid w:val="00F403FD"/>
    <w:rsid w:val="00F418D4"/>
    <w:rsid w:val="00F41E72"/>
    <w:rsid w:val="00F42AA8"/>
    <w:rsid w:val="00F44DB9"/>
    <w:rsid w:val="00F46F3D"/>
    <w:rsid w:val="00F477D4"/>
    <w:rsid w:val="00F47927"/>
    <w:rsid w:val="00F50300"/>
    <w:rsid w:val="00F54010"/>
    <w:rsid w:val="00F56949"/>
    <w:rsid w:val="00F56E39"/>
    <w:rsid w:val="00F57550"/>
    <w:rsid w:val="00F60BFC"/>
    <w:rsid w:val="00F623E9"/>
    <w:rsid w:val="00F63951"/>
    <w:rsid w:val="00F63C86"/>
    <w:rsid w:val="00F657BC"/>
    <w:rsid w:val="00F72CF7"/>
    <w:rsid w:val="00F766BE"/>
    <w:rsid w:val="00F77EB9"/>
    <w:rsid w:val="00F80266"/>
    <w:rsid w:val="00F80635"/>
    <w:rsid w:val="00F815D1"/>
    <w:rsid w:val="00F81E7E"/>
    <w:rsid w:val="00F81F0F"/>
    <w:rsid w:val="00F825F4"/>
    <w:rsid w:val="00F852B1"/>
    <w:rsid w:val="00F872C4"/>
    <w:rsid w:val="00F92565"/>
    <w:rsid w:val="00F928B0"/>
    <w:rsid w:val="00F92AA1"/>
    <w:rsid w:val="00F932DE"/>
    <w:rsid w:val="00F963DD"/>
    <w:rsid w:val="00F96813"/>
    <w:rsid w:val="00F97066"/>
    <w:rsid w:val="00FA0664"/>
    <w:rsid w:val="00FA0EC4"/>
    <w:rsid w:val="00FA1A8B"/>
    <w:rsid w:val="00FA2045"/>
    <w:rsid w:val="00FA591F"/>
    <w:rsid w:val="00FA756E"/>
    <w:rsid w:val="00FB1AA9"/>
    <w:rsid w:val="00FB4B5A"/>
    <w:rsid w:val="00FB5DAA"/>
    <w:rsid w:val="00FB5FA2"/>
    <w:rsid w:val="00FB7E64"/>
    <w:rsid w:val="00FC04B9"/>
    <w:rsid w:val="00FC161A"/>
    <w:rsid w:val="00FC1F95"/>
    <w:rsid w:val="00FC23D5"/>
    <w:rsid w:val="00FC2A7C"/>
    <w:rsid w:val="00FC2E32"/>
    <w:rsid w:val="00FC4C1A"/>
    <w:rsid w:val="00FC6468"/>
    <w:rsid w:val="00FC6D49"/>
    <w:rsid w:val="00FC7788"/>
    <w:rsid w:val="00FD392E"/>
    <w:rsid w:val="00FD3992"/>
    <w:rsid w:val="00FD4922"/>
    <w:rsid w:val="00FD5FF6"/>
    <w:rsid w:val="00FD6461"/>
    <w:rsid w:val="00FD76E2"/>
    <w:rsid w:val="00FE0281"/>
    <w:rsid w:val="00FE4DB3"/>
    <w:rsid w:val="00FE7083"/>
    <w:rsid w:val="00FE7B68"/>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5E0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0634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526034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hanyao@usc.ed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Wu.w@usc.edu" TargetMode="External"/><Relationship Id="rId4" Type="http://schemas.openxmlformats.org/officeDocument/2006/relationships/settings" Target="settings.xml"/><Relationship Id="rId9" Type="http://schemas.openxmlformats.org/officeDocument/2006/relationships/hyperlink" Target="mailto:heliu@us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A10ED7-2BE8-425E-9E5D-A03A2C8AD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7924</Words>
  <Characters>45169</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52988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2015-02-10T21:30:00Z</dcterms:created>
  <dcterms:modified xsi:type="dcterms:W3CDTF">2015-02-10T22:38:00Z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