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7DC" w:rsidRPr="0063149F" w:rsidRDefault="00F077DC" w:rsidP="00F077DC">
      <w:pPr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63149F">
        <w:rPr>
          <w:rFonts w:ascii="Times New Roman" w:hAnsi="Times New Roman" w:cs="Times New Roman"/>
          <w:b/>
          <w:sz w:val="28"/>
        </w:rPr>
        <w:t xml:space="preserve">Chemistry Education Title: </w:t>
      </w:r>
    </w:p>
    <w:p w:rsidR="00F077DC" w:rsidRDefault="002E3764" w:rsidP="00E45D82">
      <w:pPr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 w:rsidRPr="0063149F">
        <w:rPr>
          <w:rFonts w:ascii="Times New Roman" w:eastAsia="Times New Roman" w:hAnsi="Times New Roman" w:cs="Times New Roman"/>
          <w:b/>
          <w:iCs/>
          <w:color w:val="222222"/>
          <w:sz w:val="28"/>
          <w:szCs w:val="28"/>
          <w:shd w:val="clear" w:color="auto" w:fill="FFFFFF"/>
        </w:rPr>
        <w:t>Measurement</w:t>
      </w:r>
      <w:r w:rsidR="006E499B" w:rsidRPr="0063149F">
        <w:rPr>
          <w:rFonts w:ascii="Times New Roman" w:eastAsia="Times New Roman" w:hAnsi="Times New Roman" w:cs="Times New Roman"/>
          <w:b/>
          <w:iCs/>
          <w:color w:val="222222"/>
          <w:sz w:val="28"/>
          <w:szCs w:val="28"/>
          <w:shd w:val="clear" w:color="auto" w:fill="FFFFFF"/>
        </w:rPr>
        <w:t xml:space="preserve"> of </w:t>
      </w:r>
      <w:r w:rsidR="00F077DC" w:rsidRPr="0063149F">
        <w:rPr>
          <w:rFonts w:ascii="Times New Roman" w:eastAsia="Times New Roman" w:hAnsi="Times New Roman" w:cs="Times New Roman"/>
          <w:b/>
          <w:iCs/>
          <w:color w:val="222222"/>
          <w:sz w:val="28"/>
          <w:szCs w:val="28"/>
          <w:shd w:val="clear" w:color="auto" w:fill="FFFFFF"/>
        </w:rPr>
        <w:t xml:space="preserve">Enthalpy of </w:t>
      </w:r>
      <w:r w:rsidR="00A83E4B">
        <w:rPr>
          <w:rFonts w:ascii="Times New Roman" w:eastAsia="Times New Roman" w:hAnsi="Times New Roman" w:cs="Times New Roman"/>
          <w:b/>
          <w:iCs/>
          <w:color w:val="222222"/>
          <w:sz w:val="28"/>
          <w:szCs w:val="28"/>
          <w:shd w:val="clear" w:color="auto" w:fill="FFFFFF"/>
        </w:rPr>
        <w:t xml:space="preserve">Formation </w:t>
      </w:r>
      <w:r w:rsidR="00F077DC" w:rsidRPr="0063149F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</w:rPr>
        <w:t>using D</w:t>
      </w:r>
      <w:r w:rsidR="00831B49" w:rsidRPr="0063149F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ifferential </w:t>
      </w:r>
      <w:r w:rsidR="00F077DC" w:rsidRPr="0063149F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</w:rPr>
        <w:t>S</w:t>
      </w:r>
      <w:r w:rsidR="00831B49" w:rsidRPr="0063149F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canning </w:t>
      </w:r>
      <w:r w:rsidR="00F077DC" w:rsidRPr="0063149F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</w:rPr>
        <w:t>C</w:t>
      </w:r>
      <w:r w:rsidR="00831B49" w:rsidRPr="0063149F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</w:rPr>
        <w:t>alorimetry</w:t>
      </w:r>
      <w:r w:rsidR="00C3383B" w:rsidRPr="0063149F">
        <w:rPr>
          <w:rFonts w:ascii="Times New Roman" w:eastAsia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 </w:t>
      </w:r>
    </w:p>
    <w:p w:rsidR="0081303F" w:rsidRDefault="00F077DC" w:rsidP="00EA522F">
      <w:pPr>
        <w:jc w:val="both"/>
        <w:rPr>
          <w:rFonts w:ascii="Times New Roman" w:hAnsi="Times New Roman" w:cs="Times New Roman"/>
        </w:rPr>
      </w:pPr>
      <w:r w:rsidRPr="0063149F">
        <w:rPr>
          <w:rFonts w:ascii="Times New Roman" w:hAnsi="Times New Roman" w:cs="Times New Roman"/>
          <w:b/>
          <w:sz w:val="28"/>
        </w:rPr>
        <w:t>Overview:</w:t>
      </w:r>
      <w:r w:rsidR="00D2577A" w:rsidRPr="0063149F">
        <w:rPr>
          <w:rFonts w:ascii="Times New Roman" w:hAnsi="Times New Roman" w:cs="Times New Roman"/>
          <w:b/>
          <w:sz w:val="28"/>
        </w:rPr>
        <w:t xml:space="preserve"> </w:t>
      </w:r>
      <w:r w:rsidR="008D335E" w:rsidRPr="00F67DFD">
        <w:rPr>
          <w:rFonts w:ascii="Times New Roman" w:hAnsi="Times New Roman" w:cs="Times New Roman"/>
          <w:b/>
        </w:rPr>
        <w:t xml:space="preserve">The </w:t>
      </w:r>
      <w:r w:rsidR="00713839" w:rsidRPr="00F67DFD">
        <w:rPr>
          <w:rFonts w:ascii="Times New Roman" w:hAnsi="Times New Roman" w:cs="Times New Roman"/>
          <w:b/>
        </w:rPr>
        <w:t>Differen</w:t>
      </w:r>
      <w:r w:rsidR="008D335E" w:rsidRPr="00F67DFD">
        <w:rPr>
          <w:rFonts w:ascii="Times New Roman" w:hAnsi="Times New Roman" w:cs="Times New Roman"/>
          <w:b/>
        </w:rPr>
        <w:t>tial Scanning Calorimetry (DSC)</w:t>
      </w:r>
      <w:r w:rsidR="00713839" w:rsidRPr="002C5AB1">
        <w:rPr>
          <w:rFonts w:ascii="Times New Roman" w:hAnsi="Times New Roman" w:cs="Times New Roman"/>
        </w:rPr>
        <w:t xml:space="preserve"> is a method of </w:t>
      </w:r>
      <w:r w:rsidR="003529AC">
        <w:rPr>
          <w:rFonts w:ascii="Times New Roman" w:hAnsi="Times New Roman" w:cs="Times New Roman"/>
        </w:rPr>
        <w:t>thermo</w:t>
      </w:r>
      <w:r w:rsidR="00706F09">
        <w:rPr>
          <w:rFonts w:ascii="Times New Roman" w:hAnsi="Times New Roman" w:cs="Times New Roman"/>
        </w:rPr>
        <w:t xml:space="preserve">dynamic </w:t>
      </w:r>
      <w:r w:rsidR="00713839" w:rsidRPr="002C5AB1">
        <w:rPr>
          <w:rFonts w:ascii="Times New Roman" w:hAnsi="Times New Roman" w:cs="Times New Roman"/>
        </w:rPr>
        <w:t>analysis</w:t>
      </w:r>
      <w:r w:rsidR="0004040D">
        <w:rPr>
          <w:rFonts w:ascii="Times New Roman" w:hAnsi="Times New Roman" w:cs="Times New Roman"/>
        </w:rPr>
        <w:t xml:space="preserve"> based on heat-flux method</w:t>
      </w:r>
      <w:r w:rsidR="00636944">
        <w:rPr>
          <w:rFonts w:ascii="Times New Roman" w:hAnsi="Times New Roman" w:cs="Times New Roman"/>
        </w:rPr>
        <w:t xml:space="preserve">, wherein </w:t>
      </w:r>
      <w:r w:rsidR="001F712D">
        <w:rPr>
          <w:rFonts w:ascii="Times New Roman" w:hAnsi="Times New Roman" w:cs="Times New Roman"/>
        </w:rPr>
        <w:t>a</w:t>
      </w:r>
      <w:r w:rsidR="00636944">
        <w:rPr>
          <w:rFonts w:ascii="Times New Roman" w:hAnsi="Times New Roman" w:cs="Times New Roman"/>
        </w:rPr>
        <w:t xml:space="preserve"> sample material</w:t>
      </w:r>
      <w:r w:rsidR="00636944" w:rsidRPr="00FF73BC">
        <w:rPr>
          <w:rFonts w:ascii="Times New Roman" w:hAnsi="Times New Roman" w:cs="Times New Roman"/>
        </w:rPr>
        <w:t xml:space="preserve"> </w:t>
      </w:r>
      <w:r w:rsidR="00636944">
        <w:rPr>
          <w:rFonts w:ascii="Times New Roman" w:hAnsi="Times New Roman" w:cs="Times New Roman"/>
        </w:rPr>
        <w:t xml:space="preserve">(enclosed in a pan) </w:t>
      </w:r>
      <w:r w:rsidR="00636944" w:rsidRPr="00FF73BC">
        <w:rPr>
          <w:rFonts w:ascii="Times New Roman" w:hAnsi="Times New Roman" w:cs="Times New Roman"/>
        </w:rPr>
        <w:t xml:space="preserve">and </w:t>
      </w:r>
      <w:r w:rsidR="00636944">
        <w:rPr>
          <w:rFonts w:ascii="Times New Roman" w:hAnsi="Times New Roman" w:cs="Times New Roman"/>
        </w:rPr>
        <w:t xml:space="preserve">an empty </w:t>
      </w:r>
      <w:r w:rsidR="00636944" w:rsidRPr="00FF73BC">
        <w:rPr>
          <w:rFonts w:ascii="Times New Roman" w:hAnsi="Times New Roman" w:cs="Times New Roman"/>
        </w:rPr>
        <w:t xml:space="preserve">reference </w:t>
      </w:r>
      <w:r w:rsidR="00636944">
        <w:rPr>
          <w:rFonts w:ascii="Times New Roman" w:hAnsi="Times New Roman" w:cs="Times New Roman"/>
        </w:rPr>
        <w:t xml:space="preserve">pan are </w:t>
      </w:r>
      <w:r w:rsidR="00636944" w:rsidRPr="00EA522F">
        <w:rPr>
          <w:rFonts w:ascii="Times New Roman" w:hAnsi="Times New Roman" w:cs="Times New Roman"/>
        </w:rPr>
        <w:t xml:space="preserve">subjected to identical </w:t>
      </w:r>
      <w:r w:rsidR="00636944">
        <w:rPr>
          <w:rFonts w:ascii="Times New Roman" w:hAnsi="Times New Roman" w:cs="Times New Roman"/>
        </w:rPr>
        <w:t xml:space="preserve">temperature </w:t>
      </w:r>
      <w:r w:rsidR="006661DE">
        <w:rPr>
          <w:rFonts w:ascii="Times New Roman" w:hAnsi="Times New Roman" w:cs="Times New Roman"/>
        </w:rPr>
        <w:t>conditions</w:t>
      </w:r>
      <w:r w:rsidR="00C17510">
        <w:rPr>
          <w:rFonts w:ascii="Times New Roman" w:hAnsi="Times New Roman" w:cs="Times New Roman"/>
        </w:rPr>
        <w:t>.</w:t>
      </w:r>
      <w:r w:rsidR="006661DE">
        <w:rPr>
          <w:rFonts w:ascii="Times New Roman" w:hAnsi="Times New Roman" w:cs="Times New Roman"/>
        </w:rPr>
        <w:t xml:space="preserve"> </w:t>
      </w:r>
      <w:r w:rsidR="00BB08CF">
        <w:rPr>
          <w:rFonts w:ascii="Times New Roman" w:hAnsi="Times New Roman" w:cs="Times New Roman"/>
        </w:rPr>
        <w:t>T</w:t>
      </w:r>
      <w:r w:rsidR="006661DE">
        <w:rPr>
          <w:rFonts w:ascii="Times New Roman" w:hAnsi="Times New Roman" w:cs="Times New Roman"/>
        </w:rPr>
        <w:t>he</w:t>
      </w:r>
      <w:r w:rsidR="00FF73BC">
        <w:rPr>
          <w:rFonts w:ascii="Times New Roman" w:hAnsi="Times New Roman" w:cs="Times New Roman"/>
        </w:rPr>
        <w:t xml:space="preserve"> </w:t>
      </w:r>
      <w:r w:rsidR="00FF73BC" w:rsidRPr="00FF73BC">
        <w:rPr>
          <w:rFonts w:ascii="Times New Roman" w:hAnsi="Times New Roman" w:cs="Times New Roman"/>
        </w:rPr>
        <w:t xml:space="preserve">energy </w:t>
      </w:r>
      <w:r w:rsidR="007A36F1">
        <w:rPr>
          <w:rFonts w:ascii="Times New Roman" w:hAnsi="Times New Roman" w:cs="Times New Roman"/>
        </w:rPr>
        <w:t>difference</w:t>
      </w:r>
      <w:r w:rsidR="007A36F1" w:rsidRPr="00FF73BC">
        <w:rPr>
          <w:rFonts w:ascii="Times New Roman" w:hAnsi="Times New Roman" w:cs="Times New Roman"/>
        </w:rPr>
        <w:t xml:space="preserve"> </w:t>
      </w:r>
      <w:r w:rsidR="00001D00">
        <w:rPr>
          <w:rFonts w:ascii="Times New Roman" w:hAnsi="Times New Roman" w:cs="Times New Roman"/>
        </w:rPr>
        <w:t xml:space="preserve">that is </w:t>
      </w:r>
      <w:r w:rsidR="00FF73BC" w:rsidRPr="00FF73BC">
        <w:rPr>
          <w:rFonts w:ascii="Times New Roman" w:hAnsi="Times New Roman" w:cs="Times New Roman"/>
        </w:rPr>
        <w:t xml:space="preserve">required to maintain </w:t>
      </w:r>
      <w:r w:rsidR="00685A1E">
        <w:rPr>
          <w:rFonts w:ascii="Times New Roman" w:hAnsi="Times New Roman" w:cs="Times New Roman"/>
        </w:rPr>
        <w:t xml:space="preserve">both </w:t>
      </w:r>
      <w:r w:rsidR="00001D00">
        <w:rPr>
          <w:rFonts w:ascii="Times New Roman" w:hAnsi="Times New Roman" w:cs="Times New Roman"/>
        </w:rPr>
        <w:t xml:space="preserve">the </w:t>
      </w:r>
      <w:r w:rsidR="009845DD">
        <w:rPr>
          <w:rFonts w:ascii="Times New Roman" w:hAnsi="Times New Roman" w:cs="Times New Roman"/>
        </w:rPr>
        <w:t xml:space="preserve">pans </w:t>
      </w:r>
      <w:r w:rsidR="00685A1E">
        <w:rPr>
          <w:rFonts w:ascii="Times New Roman" w:hAnsi="Times New Roman" w:cs="Times New Roman"/>
        </w:rPr>
        <w:t xml:space="preserve">at </w:t>
      </w:r>
      <w:r w:rsidR="00F014E3">
        <w:rPr>
          <w:rFonts w:ascii="Times New Roman" w:hAnsi="Times New Roman" w:cs="Times New Roman"/>
        </w:rPr>
        <w:t>the same</w:t>
      </w:r>
      <w:r w:rsidR="00FF73BC" w:rsidRPr="00FF73BC">
        <w:rPr>
          <w:rFonts w:ascii="Times New Roman" w:hAnsi="Times New Roman" w:cs="Times New Roman"/>
        </w:rPr>
        <w:t xml:space="preserve"> temperature</w:t>
      </w:r>
      <w:r w:rsidR="00BB08CF">
        <w:rPr>
          <w:rFonts w:ascii="Times New Roman" w:hAnsi="Times New Roman" w:cs="Times New Roman"/>
        </w:rPr>
        <w:t xml:space="preserve">, owing to the difference in the heat capacities of the sample and the reference </w:t>
      </w:r>
      <w:proofErr w:type="gramStart"/>
      <w:r w:rsidR="00BB08CF">
        <w:rPr>
          <w:rFonts w:ascii="Times New Roman" w:hAnsi="Times New Roman" w:cs="Times New Roman"/>
        </w:rPr>
        <w:t>pan,</w:t>
      </w:r>
      <w:proofErr w:type="gramEnd"/>
      <w:r w:rsidR="00BB08CF">
        <w:rPr>
          <w:rFonts w:ascii="Times New Roman" w:hAnsi="Times New Roman" w:cs="Times New Roman"/>
        </w:rPr>
        <w:t xml:space="preserve"> </w:t>
      </w:r>
      <w:r w:rsidR="00C17510">
        <w:rPr>
          <w:rFonts w:ascii="Times New Roman" w:hAnsi="Times New Roman" w:cs="Times New Roman"/>
        </w:rPr>
        <w:t>is recor</w:t>
      </w:r>
      <w:r w:rsidR="001E2E0F">
        <w:rPr>
          <w:rFonts w:ascii="Times New Roman" w:hAnsi="Times New Roman" w:cs="Times New Roman"/>
        </w:rPr>
        <w:t>d</w:t>
      </w:r>
      <w:r w:rsidR="00636944">
        <w:rPr>
          <w:rFonts w:ascii="Times New Roman" w:hAnsi="Times New Roman" w:cs="Times New Roman"/>
        </w:rPr>
        <w:t>ed as a function of temperature.</w:t>
      </w:r>
      <w:r w:rsidR="001E2E0F">
        <w:rPr>
          <w:rFonts w:ascii="Times New Roman" w:hAnsi="Times New Roman" w:cs="Times New Roman"/>
        </w:rPr>
        <w:t xml:space="preserve"> </w:t>
      </w:r>
      <w:r w:rsidR="00873176">
        <w:rPr>
          <w:rFonts w:ascii="Times New Roman" w:hAnsi="Times New Roman" w:cs="Times New Roman"/>
        </w:rPr>
        <w:t>Th</w:t>
      </w:r>
      <w:r w:rsidR="00606DC2">
        <w:rPr>
          <w:rFonts w:ascii="Times New Roman" w:hAnsi="Times New Roman" w:cs="Times New Roman"/>
        </w:rPr>
        <w:t>is</w:t>
      </w:r>
      <w:r w:rsidR="00873176">
        <w:rPr>
          <w:rFonts w:ascii="Times New Roman" w:hAnsi="Times New Roman" w:cs="Times New Roman"/>
        </w:rPr>
        <w:t xml:space="preserve"> energy</w:t>
      </w:r>
      <w:r w:rsidR="00352F0B">
        <w:rPr>
          <w:rFonts w:ascii="Times New Roman" w:hAnsi="Times New Roman" w:cs="Times New Roman"/>
        </w:rPr>
        <w:t xml:space="preserve"> </w:t>
      </w:r>
      <w:r w:rsidR="00B4607E">
        <w:rPr>
          <w:rFonts w:ascii="Times New Roman" w:hAnsi="Times New Roman" w:cs="Times New Roman"/>
        </w:rPr>
        <w:t>released or absorbed</w:t>
      </w:r>
      <w:r w:rsidR="00873176">
        <w:rPr>
          <w:rFonts w:ascii="Times New Roman" w:hAnsi="Times New Roman" w:cs="Times New Roman"/>
        </w:rPr>
        <w:t xml:space="preserve"> is a measure of the enthalpy change </w:t>
      </w:r>
      <w:r w:rsidR="00EA522F">
        <w:rPr>
          <w:rFonts w:ascii="Times New Roman" w:hAnsi="Times New Roman" w:cs="Times New Roman"/>
        </w:rPr>
        <w:t>(</w:t>
      </w:r>
      <m:oMath>
        <m:r>
          <m:rPr>
            <m:sty m:val="p"/>
          </m:rPr>
          <w:rPr>
            <w:rFonts w:ascii="Cambria Math" w:hAnsi="Cambria Math" w:cs="Times New Roman"/>
          </w:rPr>
          <m:t>Δ</m:t>
        </m:r>
        <m:r>
          <w:rPr>
            <w:rFonts w:ascii="Cambria Math" w:hAnsi="Cambria Math" w:cs="Times New Roman"/>
          </w:rPr>
          <m:t>H</m:t>
        </m:r>
      </m:oMath>
      <w:r w:rsidR="00EA522F">
        <w:rPr>
          <w:rFonts w:ascii="Times New Roman" w:hAnsi="Times New Roman" w:cs="Times New Roman"/>
        </w:rPr>
        <w:t xml:space="preserve">) </w:t>
      </w:r>
      <w:r w:rsidR="00873176">
        <w:rPr>
          <w:rFonts w:ascii="Times New Roman" w:hAnsi="Times New Roman" w:cs="Times New Roman"/>
        </w:rPr>
        <w:t xml:space="preserve">of the sample with respect to the </w:t>
      </w:r>
      <w:r w:rsidR="00352F0B">
        <w:rPr>
          <w:rFonts w:ascii="Times New Roman" w:hAnsi="Times New Roman" w:cs="Times New Roman"/>
        </w:rPr>
        <w:t>reference</w:t>
      </w:r>
      <w:r w:rsidR="001763E8">
        <w:rPr>
          <w:rFonts w:ascii="Times New Roman" w:hAnsi="Times New Roman" w:cs="Times New Roman"/>
        </w:rPr>
        <w:t xml:space="preserve"> pan</w:t>
      </w:r>
      <w:r w:rsidR="00352F0B">
        <w:rPr>
          <w:rFonts w:ascii="Times New Roman" w:hAnsi="Times New Roman" w:cs="Times New Roman"/>
        </w:rPr>
        <w:t>.</w:t>
      </w:r>
      <w:r w:rsidR="00873176">
        <w:rPr>
          <w:rFonts w:ascii="Times New Roman" w:hAnsi="Times New Roman" w:cs="Times New Roman"/>
        </w:rPr>
        <w:t xml:space="preserve"> </w:t>
      </w:r>
    </w:p>
    <w:p w:rsidR="002A4241" w:rsidRDefault="002A4241" w:rsidP="00EA522F">
      <w:pPr>
        <w:jc w:val="both"/>
        <w:rPr>
          <w:rFonts w:ascii="Times New Roman" w:hAnsi="Times New Roman" w:cs="Times New Roman"/>
          <w:color w:val="FF6600"/>
        </w:rPr>
      </w:pPr>
      <w:r>
        <w:rPr>
          <w:rFonts w:ascii="Times New Roman" w:hAnsi="Times New Roman" w:cs="Times New Roman"/>
        </w:rPr>
        <w:t xml:space="preserve">The DSC can be used to measure the </w:t>
      </w:r>
      <w:r w:rsidR="00583332">
        <w:rPr>
          <w:rFonts w:ascii="Times New Roman" w:hAnsi="Times New Roman" w:cs="Times New Roman"/>
        </w:rPr>
        <w:t xml:space="preserve">heat capacity of material systems, as well as </w:t>
      </w:r>
      <w:r w:rsidR="005917CD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change of enthalpy (</w:t>
      </w:r>
      <m:oMath>
        <m:r>
          <m:rPr>
            <m:sty m:val="p"/>
          </m:rPr>
          <w:rPr>
            <w:rFonts w:ascii="Cambria Math" w:hAnsi="Cambria Math" w:cs="Times New Roman"/>
          </w:rPr>
          <m:t>Δ</m:t>
        </m:r>
        <m:r>
          <w:rPr>
            <w:rFonts w:ascii="Cambria Math" w:hAnsi="Cambria Math" w:cs="Times New Roman"/>
          </w:rPr>
          <m:t>H</m:t>
        </m:r>
      </m:oMath>
      <w:r>
        <w:rPr>
          <w:rFonts w:ascii="Times New Roman" w:hAnsi="Times New Roman" w:cs="Times New Roman"/>
        </w:rPr>
        <w:t xml:space="preserve">) for </w:t>
      </w:r>
      <w:r w:rsidR="00F77919">
        <w:rPr>
          <w:rFonts w:ascii="Times New Roman" w:hAnsi="Times New Roman" w:cs="Times New Roman"/>
        </w:rPr>
        <w:t>dramatic</w:t>
      </w:r>
      <w:r w:rsidR="008C3BD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phase transformation</w:t>
      </w:r>
      <w:r w:rsidR="00583332" w:rsidRPr="00583332">
        <w:rPr>
          <w:rFonts w:ascii="Times New Roman" w:hAnsi="Times New Roman" w:cs="Times New Roman"/>
        </w:rPr>
        <w:t xml:space="preserve"> </w:t>
      </w:r>
      <w:r w:rsidR="00583332">
        <w:rPr>
          <w:rFonts w:ascii="Times New Roman" w:hAnsi="Times New Roman" w:cs="Times New Roman"/>
        </w:rPr>
        <w:t>processes</w:t>
      </w:r>
      <w:r>
        <w:rPr>
          <w:rFonts w:ascii="Times New Roman" w:hAnsi="Times New Roman" w:cs="Times New Roman"/>
        </w:rPr>
        <w:t>, chemical reactions, ionizations, dissolutions in solvents</w:t>
      </w:r>
      <w:r w:rsidR="003739CA">
        <w:rPr>
          <w:rFonts w:ascii="Times New Roman" w:hAnsi="Times New Roman" w:cs="Times New Roman"/>
        </w:rPr>
        <w:t>, vacancy formation,</w:t>
      </w:r>
      <w:r>
        <w:rPr>
          <w:rFonts w:ascii="Times New Roman" w:hAnsi="Times New Roman" w:cs="Times New Roman"/>
        </w:rPr>
        <w:t xml:space="preserve"> and so on. </w:t>
      </w:r>
      <w:r w:rsidR="00725E06">
        <w:rPr>
          <w:rFonts w:ascii="Times New Roman" w:hAnsi="Times New Roman" w:cs="Times New Roman"/>
        </w:rPr>
        <w:t>The standard enthalpy of formation is defined as the change in enthalpy, when one mole of a substance in the standard state are formed from elemental cons</w:t>
      </w:r>
      <w:r w:rsidR="00383A54">
        <w:rPr>
          <w:rFonts w:ascii="Times New Roman" w:hAnsi="Times New Roman" w:cs="Times New Roman"/>
        </w:rPr>
        <w:t xml:space="preserve">tituents in their </w:t>
      </w:r>
      <w:r w:rsidR="00725E06">
        <w:rPr>
          <w:rFonts w:ascii="Times New Roman" w:hAnsi="Times New Roman" w:cs="Times New Roman"/>
        </w:rPr>
        <w:t xml:space="preserve">stable </w:t>
      </w:r>
      <w:r w:rsidR="00A93CF1">
        <w:rPr>
          <w:rFonts w:ascii="Times New Roman" w:hAnsi="Times New Roman" w:cs="Times New Roman"/>
        </w:rPr>
        <w:t>states</w:t>
      </w:r>
      <w:r w:rsidR="00725E06">
        <w:rPr>
          <w:rFonts w:ascii="Times New Roman" w:hAnsi="Times New Roman" w:cs="Times New Roman"/>
        </w:rPr>
        <w:t xml:space="preserve">. </w:t>
      </w:r>
    </w:p>
    <w:p w:rsidR="006351BA" w:rsidRPr="0063149F" w:rsidRDefault="00687BBA" w:rsidP="0063149F">
      <w:pPr>
        <w:jc w:val="both"/>
        <w:rPr>
          <w:rFonts w:ascii="Times New Roman" w:hAnsi="Times New Roman" w:cs="Times New Roman"/>
        </w:rPr>
      </w:pPr>
      <w:r w:rsidRPr="0063149F">
        <w:rPr>
          <w:rFonts w:ascii="Times New Roman" w:hAnsi="Times New Roman" w:cs="Times New Roman"/>
        </w:rPr>
        <w:t xml:space="preserve">The DSC </w:t>
      </w:r>
      <w:r w:rsidR="00AF77A5">
        <w:rPr>
          <w:rFonts w:ascii="Times New Roman" w:hAnsi="Times New Roman" w:cs="Times New Roman"/>
        </w:rPr>
        <w:t xml:space="preserve">measurement setup </w:t>
      </w:r>
      <w:r w:rsidRPr="0063149F">
        <w:rPr>
          <w:rFonts w:ascii="Times New Roman" w:hAnsi="Times New Roman" w:cs="Times New Roman"/>
        </w:rPr>
        <w:t xml:space="preserve">consists of a </w:t>
      </w:r>
      <w:r w:rsidR="006351BA">
        <w:rPr>
          <w:rFonts w:ascii="Times New Roman" w:hAnsi="Times New Roman" w:cs="Times New Roman"/>
        </w:rPr>
        <w:t xml:space="preserve">furnace and an integrated sensor </w:t>
      </w:r>
      <w:r w:rsidR="00220E84">
        <w:rPr>
          <w:rFonts w:ascii="Times New Roman" w:hAnsi="Times New Roman" w:cs="Times New Roman"/>
        </w:rPr>
        <w:t xml:space="preserve">connected to thermocouples </w:t>
      </w:r>
      <w:r w:rsidR="006351BA">
        <w:rPr>
          <w:rFonts w:ascii="Times New Roman" w:hAnsi="Times New Roman" w:cs="Times New Roman"/>
        </w:rPr>
        <w:t>with designated positions for the sample and the reference pans</w:t>
      </w:r>
      <w:r w:rsidR="00062A97">
        <w:rPr>
          <w:rFonts w:ascii="Times New Roman" w:hAnsi="Times New Roman" w:cs="Times New Roman"/>
        </w:rPr>
        <w:t>.</w:t>
      </w:r>
      <w:r w:rsidR="003B171A">
        <w:rPr>
          <w:rFonts w:ascii="Times New Roman" w:hAnsi="Times New Roman" w:cs="Times New Roman"/>
        </w:rPr>
        <w:t xml:space="preserve"> </w:t>
      </w:r>
      <w:r w:rsidR="00352F0B">
        <w:rPr>
          <w:rFonts w:ascii="Times New Roman" w:hAnsi="Times New Roman" w:cs="Times New Roman"/>
        </w:rPr>
        <w:t xml:space="preserve">The temperature of the sample and the reference are controlled independently using </w:t>
      </w:r>
      <w:r w:rsidR="00D354A0">
        <w:rPr>
          <w:rFonts w:ascii="Times New Roman" w:hAnsi="Times New Roman" w:cs="Times New Roman"/>
        </w:rPr>
        <w:t xml:space="preserve">separate but </w:t>
      </w:r>
      <w:r w:rsidR="00D31BE8">
        <w:rPr>
          <w:rFonts w:ascii="Times New Roman" w:hAnsi="Times New Roman" w:cs="Times New Roman"/>
        </w:rPr>
        <w:t xml:space="preserve">identical </w:t>
      </w:r>
      <w:r w:rsidR="00352F0B">
        <w:rPr>
          <w:rFonts w:ascii="Times New Roman" w:hAnsi="Times New Roman" w:cs="Times New Roman"/>
        </w:rPr>
        <w:t xml:space="preserve">ovens. </w:t>
      </w:r>
      <w:r w:rsidR="00672551" w:rsidRPr="0063149F">
        <w:rPr>
          <w:rFonts w:ascii="Times New Roman" w:hAnsi="Times New Roman" w:cs="Times New Roman"/>
        </w:rPr>
        <w:t xml:space="preserve">The </w:t>
      </w:r>
      <w:r w:rsidR="006B48EA" w:rsidRPr="0063149F">
        <w:rPr>
          <w:rFonts w:ascii="Times New Roman" w:hAnsi="Times New Roman" w:cs="Times New Roman"/>
        </w:rPr>
        <w:t xml:space="preserve">DSC </w:t>
      </w:r>
      <w:r w:rsidR="008E7BDC" w:rsidRPr="0063149F">
        <w:rPr>
          <w:rFonts w:ascii="Times New Roman" w:hAnsi="Times New Roman" w:cs="Times New Roman"/>
        </w:rPr>
        <w:t>measurement is carried out in three steps</w:t>
      </w:r>
      <w:r w:rsidR="00C62A3A">
        <w:rPr>
          <w:rFonts w:ascii="Times New Roman" w:hAnsi="Times New Roman" w:cs="Times New Roman"/>
        </w:rPr>
        <w:t>:</w:t>
      </w:r>
      <w:r w:rsidR="00D57DF0">
        <w:rPr>
          <w:rFonts w:ascii="Times New Roman" w:hAnsi="Times New Roman" w:cs="Times New Roman"/>
        </w:rPr>
        <w:t xml:space="preserve"> </w:t>
      </w:r>
      <w:r w:rsidR="00AA0163" w:rsidRPr="0063149F">
        <w:rPr>
          <w:rFonts w:ascii="Times New Roman" w:hAnsi="Times New Roman" w:cs="Times New Roman"/>
        </w:rPr>
        <w:t>baseline</w:t>
      </w:r>
      <w:r w:rsidR="00C62A3A">
        <w:rPr>
          <w:rFonts w:ascii="Times New Roman" w:hAnsi="Times New Roman" w:cs="Times New Roman"/>
        </w:rPr>
        <w:t xml:space="preserve"> </w:t>
      </w:r>
      <w:proofErr w:type="gramStart"/>
      <w:r w:rsidR="00C62A3A">
        <w:rPr>
          <w:rFonts w:ascii="Times New Roman" w:hAnsi="Times New Roman" w:cs="Times New Roman"/>
        </w:rPr>
        <w:t>measurement</w:t>
      </w:r>
      <w:proofErr w:type="gramEnd"/>
      <w:r w:rsidR="009B6C3F" w:rsidRPr="0063149F">
        <w:rPr>
          <w:rFonts w:ascii="Times New Roman" w:hAnsi="Times New Roman" w:cs="Times New Roman"/>
        </w:rPr>
        <w:t xml:space="preserve"> using empty pan</w:t>
      </w:r>
      <w:r w:rsidR="00C64565">
        <w:rPr>
          <w:rFonts w:ascii="Times New Roman" w:hAnsi="Times New Roman" w:cs="Times New Roman"/>
        </w:rPr>
        <w:t xml:space="preserve"> and reference</w:t>
      </w:r>
      <w:r w:rsidR="00C97BC9">
        <w:rPr>
          <w:rFonts w:ascii="Times New Roman" w:hAnsi="Times New Roman" w:cs="Times New Roman"/>
        </w:rPr>
        <w:t>,</w:t>
      </w:r>
      <w:r w:rsidR="00AA0163" w:rsidRPr="0063149F">
        <w:rPr>
          <w:rFonts w:ascii="Times New Roman" w:hAnsi="Times New Roman" w:cs="Times New Roman"/>
        </w:rPr>
        <w:t xml:space="preserve"> standard </w:t>
      </w:r>
      <w:r w:rsidR="00FF6C71">
        <w:rPr>
          <w:rFonts w:ascii="Times New Roman" w:hAnsi="Times New Roman" w:cs="Times New Roman"/>
        </w:rPr>
        <w:t xml:space="preserve">reference </w:t>
      </w:r>
      <w:r w:rsidR="00C62A3A">
        <w:rPr>
          <w:rFonts w:ascii="Times New Roman" w:hAnsi="Times New Roman" w:cs="Times New Roman"/>
        </w:rPr>
        <w:t xml:space="preserve">measurement </w:t>
      </w:r>
      <w:r w:rsidR="00240BE7">
        <w:rPr>
          <w:rFonts w:ascii="Times New Roman" w:hAnsi="Times New Roman" w:cs="Times New Roman"/>
        </w:rPr>
        <w:t>to test accuracy</w:t>
      </w:r>
      <w:r w:rsidR="00C97BC9">
        <w:rPr>
          <w:rFonts w:ascii="Times New Roman" w:hAnsi="Times New Roman" w:cs="Times New Roman"/>
        </w:rPr>
        <w:t>,</w:t>
      </w:r>
      <w:r w:rsidR="00240BE7">
        <w:rPr>
          <w:rFonts w:ascii="Times New Roman" w:hAnsi="Times New Roman" w:cs="Times New Roman"/>
        </w:rPr>
        <w:t xml:space="preserve"> </w:t>
      </w:r>
      <w:r w:rsidR="00AA0163" w:rsidRPr="0063149F">
        <w:rPr>
          <w:rFonts w:ascii="Times New Roman" w:hAnsi="Times New Roman" w:cs="Times New Roman"/>
        </w:rPr>
        <w:t xml:space="preserve">and </w:t>
      </w:r>
      <w:r w:rsidR="00C97BC9">
        <w:rPr>
          <w:rFonts w:ascii="Times New Roman" w:hAnsi="Times New Roman" w:cs="Times New Roman"/>
        </w:rPr>
        <w:t xml:space="preserve">the </w:t>
      </w:r>
      <w:r w:rsidR="00AA0163" w:rsidRPr="0063149F">
        <w:rPr>
          <w:rFonts w:ascii="Times New Roman" w:hAnsi="Times New Roman" w:cs="Times New Roman"/>
        </w:rPr>
        <w:t>sample</w:t>
      </w:r>
      <w:r w:rsidR="00F60AE6">
        <w:rPr>
          <w:rFonts w:ascii="Times New Roman" w:hAnsi="Times New Roman" w:cs="Times New Roman"/>
        </w:rPr>
        <w:t xml:space="preserve"> measurement</w:t>
      </w:r>
      <w:r w:rsidR="007709DB">
        <w:rPr>
          <w:rFonts w:ascii="Times New Roman" w:hAnsi="Times New Roman" w:cs="Times New Roman"/>
        </w:rPr>
        <w:t xml:space="preserve">. </w:t>
      </w:r>
    </w:p>
    <w:p w:rsidR="00C0182A" w:rsidRPr="0063149F" w:rsidRDefault="00A92F6A" w:rsidP="0063149F">
      <w:pPr>
        <w:jc w:val="both"/>
        <w:rPr>
          <w:rFonts w:ascii="Times New Roman" w:hAnsi="Times New Roman" w:cs="Times New Roman"/>
        </w:rPr>
      </w:pPr>
      <w:r w:rsidRPr="0063149F">
        <w:rPr>
          <w:rFonts w:ascii="Times New Roman" w:hAnsi="Times New Roman" w:cs="Times New Roman"/>
        </w:rPr>
        <w:t xml:space="preserve">This </w:t>
      </w:r>
      <w:r w:rsidR="007A6655">
        <w:rPr>
          <w:rFonts w:ascii="Times New Roman" w:hAnsi="Times New Roman" w:cs="Times New Roman"/>
        </w:rPr>
        <w:t xml:space="preserve">video </w:t>
      </w:r>
      <w:r w:rsidRPr="0063149F">
        <w:rPr>
          <w:rFonts w:ascii="Times New Roman" w:hAnsi="Times New Roman" w:cs="Times New Roman"/>
        </w:rPr>
        <w:t>explain</w:t>
      </w:r>
      <w:r w:rsidR="00A41383" w:rsidRPr="0063149F">
        <w:rPr>
          <w:rFonts w:ascii="Times New Roman" w:hAnsi="Times New Roman" w:cs="Times New Roman"/>
        </w:rPr>
        <w:t>s</w:t>
      </w:r>
      <w:r w:rsidRPr="0063149F">
        <w:rPr>
          <w:rFonts w:ascii="Times New Roman" w:hAnsi="Times New Roman" w:cs="Times New Roman"/>
        </w:rPr>
        <w:t xml:space="preserve"> </w:t>
      </w:r>
      <w:r w:rsidR="00AA4A10">
        <w:rPr>
          <w:rFonts w:ascii="Times New Roman" w:hAnsi="Times New Roman" w:cs="Times New Roman"/>
        </w:rPr>
        <w:t>the sample</w:t>
      </w:r>
      <w:r w:rsidR="000E759D" w:rsidRPr="0063149F">
        <w:rPr>
          <w:rFonts w:ascii="Times New Roman" w:hAnsi="Times New Roman" w:cs="Times New Roman"/>
        </w:rPr>
        <w:t xml:space="preserve"> preparation</w:t>
      </w:r>
      <w:r w:rsidRPr="0063149F">
        <w:rPr>
          <w:rFonts w:ascii="Times New Roman" w:hAnsi="Times New Roman" w:cs="Times New Roman"/>
        </w:rPr>
        <w:t xml:space="preserve"> and </w:t>
      </w:r>
      <w:r w:rsidR="001C20D8">
        <w:rPr>
          <w:rFonts w:ascii="Times New Roman" w:hAnsi="Times New Roman" w:cs="Times New Roman"/>
        </w:rPr>
        <w:t xml:space="preserve">the technique of </w:t>
      </w:r>
      <w:r w:rsidRPr="0063149F">
        <w:rPr>
          <w:rFonts w:ascii="Times New Roman" w:hAnsi="Times New Roman" w:cs="Times New Roman"/>
        </w:rPr>
        <w:t xml:space="preserve">measurement </w:t>
      </w:r>
      <w:r w:rsidR="004F54C9">
        <w:rPr>
          <w:rFonts w:ascii="Times New Roman" w:hAnsi="Times New Roman" w:cs="Times New Roman"/>
        </w:rPr>
        <w:t>of</w:t>
      </w:r>
      <w:r w:rsidR="004B06EE">
        <w:rPr>
          <w:rFonts w:ascii="Times New Roman" w:hAnsi="Times New Roman" w:cs="Times New Roman"/>
        </w:rPr>
        <w:t xml:space="preserve"> </w:t>
      </w:r>
      <w:r w:rsidR="001C20D8">
        <w:rPr>
          <w:rFonts w:ascii="Times New Roman" w:hAnsi="Times New Roman" w:cs="Times New Roman"/>
        </w:rPr>
        <w:t>enthalpy of formation</w:t>
      </w:r>
      <w:r w:rsidR="001473C8">
        <w:rPr>
          <w:rFonts w:ascii="Times New Roman" w:hAnsi="Times New Roman" w:cs="Times New Roman"/>
        </w:rPr>
        <w:t xml:space="preserve"> of </w:t>
      </w:r>
      <w:r w:rsidR="00C62A3A">
        <w:rPr>
          <w:rFonts w:ascii="Times New Roman" w:hAnsi="Times New Roman" w:cs="Times New Roman"/>
        </w:rPr>
        <w:t>an</w:t>
      </w:r>
      <w:r w:rsidR="001473C8">
        <w:rPr>
          <w:rFonts w:ascii="Times New Roman" w:hAnsi="Times New Roman" w:cs="Times New Roman"/>
        </w:rPr>
        <w:t xml:space="preserve"> oxide</w:t>
      </w:r>
      <w:r w:rsidR="00C54532">
        <w:rPr>
          <w:rFonts w:ascii="Times New Roman" w:hAnsi="Times New Roman" w:cs="Times New Roman"/>
        </w:rPr>
        <w:t xml:space="preserve"> </w:t>
      </w:r>
      <w:r w:rsidR="00E50C52">
        <w:rPr>
          <w:rFonts w:ascii="Times New Roman" w:hAnsi="Times New Roman" w:cs="Times New Roman"/>
        </w:rPr>
        <w:t>via</w:t>
      </w:r>
      <w:r w:rsidR="00C54532">
        <w:rPr>
          <w:rFonts w:ascii="Times New Roman" w:hAnsi="Times New Roman" w:cs="Times New Roman"/>
        </w:rPr>
        <w:t xml:space="preserve"> decomposition of a carbonate</w:t>
      </w:r>
      <w:r w:rsidR="00AA4A10">
        <w:rPr>
          <w:rFonts w:ascii="Times New Roman" w:hAnsi="Times New Roman" w:cs="Times New Roman"/>
        </w:rPr>
        <w:t>.</w:t>
      </w:r>
      <w:r w:rsidRPr="0063149F">
        <w:rPr>
          <w:rFonts w:ascii="Times New Roman" w:hAnsi="Times New Roman" w:cs="Times New Roman"/>
        </w:rPr>
        <w:t xml:space="preserve"> </w:t>
      </w:r>
    </w:p>
    <w:p w:rsidR="00AC05C4" w:rsidRPr="0063149F" w:rsidRDefault="00F077DC">
      <w:pPr>
        <w:rPr>
          <w:rFonts w:ascii="Times New Roman" w:hAnsi="Times New Roman" w:cs="Times New Roman"/>
          <w:b/>
          <w:sz w:val="28"/>
        </w:rPr>
      </w:pPr>
      <w:r w:rsidRPr="0063149F">
        <w:rPr>
          <w:rFonts w:ascii="Times New Roman" w:hAnsi="Times New Roman" w:cs="Times New Roman"/>
          <w:b/>
          <w:sz w:val="28"/>
        </w:rPr>
        <w:t>Procedure</w:t>
      </w:r>
    </w:p>
    <w:p w:rsidR="00AC05C4" w:rsidRDefault="00AC05C4" w:rsidP="007544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lang w:val="en-GB"/>
        </w:rPr>
      </w:pPr>
      <w:r>
        <w:rPr>
          <w:rFonts w:ascii="Times New Roman" w:hAnsi="Times New Roman" w:cs="Times New Roman"/>
          <w:b/>
          <w:lang w:val="en-GB"/>
        </w:rPr>
        <w:t>Switch on:</w:t>
      </w:r>
    </w:p>
    <w:p w:rsidR="00AC05C4" w:rsidRPr="00236D4B" w:rsidRDefault="00AC05C4" w:rsidP="00236D4B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GB"/>
        </w:rPr>
      </w:pPr>
      <w:r w:rsidRPr="00AC05C4">
        <w:rPr>
          <w:rFonts w:ascii="Times New Roman" w:hAnsi="Times New Roman" w:cs="Times New Roman"/>
          <w:lang w:val="en-GB"/>
        </w:rPr>
        <w:t>Controller</w:t>
      </w:r>
      <w:r w:rsidR="00236D4B">
        <w:rPr>
          <w:rFonts w:ascii="Times New Roman" w:hAnsi="Times New Roman" w:cs="Times New Roman"/>
          <w:lang w:val="en-GB"/>
        </w:rPr>
        <w:t xml:space="preserve">, </w:t>
      </w:r>
      <w:r w:rsidRPr="00236D4B">
        <w:rPr>
          <w:rFonts w:ascii="Times New Roman" w:hAnsi="Times New Roman" w:cs="Times New Roman"/>
          <w:lang w:val="en-GB"/>
        </w:rPr>
        <w:t>Measuring unit</w:t>
      </w:r>
      <w:r w:rsidR="00236D4B">
        <w:rPr>
          <w:rFonts w:ascii="Times New Roman" w:hAnsi="Times New Roman" w:cs="Times New Roman"/>
          <w:lang w:val="en-GB"/>
        </w:rPr>
        <w:t xml:space="preserve">, </w:t>
      </w:r>
      <w:r w:rsidRPr="00236D4B">
        <w:rPr>
          <w:rFonts w:ascii="Times New Roman" w:hAnsi="Times New Roman" w:cs="Times New Roman"/>
          <w:lang w:val="en-GB"/>
        </w:rPr>
        <w:t>Computer system</w:t>
      </w:r>
      <w:r w:rsidR="00236D4B">
        <w:rPr>
          <w:rFonts w:ascii="Times New Roman" w:hAnsi="Times New Roman" w:cs="Times New Roman"/>
          <w:lang w:val="en-GB"/>
        </w:rPr>
        <w:t xml:space="preserve">, </w:t>
      </w:r>
      <w:r w:rsidRPr="00236D4B">
        <w:rPr>
          <w:rFonts w:ascii="Times New Roman" w:hAnsi="Times New Roman" w:cs="Times New Roman"/>
          <w:lang w:val="en-GB"/>
        </w:rPr>
        <w:t>Thermostat</w:t>
      </w:r>
      <w:r w:rsidR="00236D4B">
        <w:rPr>
          <w:rFonts w:ascii="Times New Roman" w:hAnsi="Times New Roman" w:cs="Times New Roman"/>
          <w:lang w:val="en-GB"/>
        </w:rPr>
        <w:t xml:space="preserve"> </w:t>
      </w:r>
      <w:r w:rsidRPr="00236D4B">
        <w:rPr>
          <w:rFonts w:ascii="Times New Roman" w:hAnsi="Times New Roman" w:cs="Times New Roman"/>
          <w:lang w:val="en-GB"/>
        </w:rPr>
        <w:t>approximately 60 min. before starting the measurement. Purge gases must be connected to the system.</w:t>
      </w:r>
    </w:p>
    <w:p w:rsidR="00AC05C4" w:rsidRPr="00AC05C4" w:rsidRDefault="00AC05C4" w:rsidP="00AC05C4">
      <w:pPr>
        <w:pStyle w:val="ListParagraph"/>
        <w:widowControl w:val="0"/>
        <w:autoSpaceDE w:val="0"/>
        <w:autoSpaceDN w:val="0"/>
        <w:adjustRightInd w:val="0"/>
        <w:ind w:left="1440"/>
        <w:jc w:val="both"/>
        <w:rPr>
          <w:rFonts w:ascii="Times New Roman" w:hAnsi="Times New Roman" w:cs="Times New Roman"/>
          <w:lang w:val="en-GB"/>
        </w:rPr>
      </w:pPr>
    </w:p>
    <w:p w:rsidR="00B0119F" w:rsidRDefault="00B0119F" w:rsidP="0075445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lang w:val="en-GB"/>
        </w:rPr>
      </w:pPr>
      <w:r>
        <w:rPr>
          <w:rFonts w:ascii="Times New Roman" w:hAnsi="Times New Roman" w:cs="Times New Roman"/>
          <w:b/>
          <w:lang w:val="en-GB"/>
        </w:rPr>
        <w:t xml:space="preserve">Start a </w:t>
      </w:r>
      <w:r w:rsidR="00712D43">
        <w:rPr>
          <w:rFonts w:ascii="Times New Roman" w:hAnsi="Times New Roman" w:cs="Times New Roman"/>
          <w:b/>
          <w:lang w:val="en-GB"/>
        </w:rPr>
        <w:t xml:space="preserve">Baseline </w:t>
      </w:r>
      <w:r>
        <w:rPr>
          <w:rFonts w:ascii="Times New Roman" w:hAnsi="Times New Roman" w:cs="Times New Roman"/>
          <w:b/>
          <w:lang w:val="en-GB"/>
        </w:rPr>
        <w:t>Measurement</w:t>
      </w:r>
    </w:p>
    <w:p w:rsidR="00B0119F" w:rsidRPr="003D65BB" w:rsidRDefault="00B0119F" w:rsidP="00B0119F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lang w:val="en-GB"/>
        </w:rPr>
      </w:pPr>
      <w:r>
        <w:rPr>
          <w:rFonts w:ascii="Times New Roman" w:hAnsi="Times New Roman" w:cs="Times New Roman"/>
          <w:b/>
          <w:lang w:val="en-GB"/>
        </w:rPr>
        <w:t xml:space="preserve">Place </w:t>
      </w:r>
      <w:r w:rsidRPr="00B0119F">
        <w:rPr>
          <w:rFonts w:ascii="Times New Roman" w:hAnsi="Times New Roman" w:cs="Times New Roman"/>
          <w:lang w:val="en-GB"/>
        </w:rPr>
        <w:t>two empty</w:t>
      </w:r>
      <w:r>
        <w:rPr>
          <w:rFonts w:ascii="Times New Roman" w:hAnsi="Times New Roman" w:cs="Times New Roman"/>
          <w:lang w:val="en-GB"/>
        </w:rPr>
        <w:t xml:space="preserve"> crucibles (with lid) into the sample carrier.</w:t>
      </w:r>
      <w:r w:rsidR="00583332">
        <w:rPr>
          <w:rFonts w:ascii="Times New Roman" w:hAnsi="Times New Roman" w:cs="Times New Roman"/>
          <w:lang w:val="en-GB"/>
        </w:rPr>
        <w:t xml:space="preserve"> The crucible material may be chosen based on the temperature range to be measured.</w:t>
      </w:r>
    </w:p>
    <w:p w:rsidR="003D65BB" w:rsidRPr="00D50713" w:rsidRDefault="003D65BB" w:rsidP="00B0119F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lang w:val="en-GB"/>
        </w:rPr>
      </w:pPr>
      <w:r>
        <w:rPr>
          <w:rFonts w:ascii="Times New Roman" w:hAnsi="Times New Roman" w:cs="Times New Roman"/>
          <w:b/>
          <w:lang w:val="en-GB"/>
        </w:rPr>
        <w:t xml:space="preserve">Move </w:t>
      </w:r>
      <w:r>
        <w:rPr>
          <w:rFonts w:ascii="Times New Roman" w:hAnsi="Times New Roman" w:cs="Times New Roman"/>
          <w:lang w:val="en-GB"/>
        </w:rPr>
        <w:t xml:space="preserve">the furnace to measuring position. </w:t>
      </w:r>
    </w:p>
    <w:p w:rsidR="00D50713" w:rsidRPr="00A519FF" w:rsidRDefault="00D50713" w:rsidP="00B0119F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lang w:val="en-GB"/>
        </w:rPr>
      </w:pPr>
      <w:r>
        <w:rPr>
          <w:rFonts w:ascii="Times New Roman" w:hAnsi="Times New Roman" w:cs="Times New Roman"/>
          <w:b/>
          <w:lang w:val="en-GB"/>
        </w:rPr>
        <w:t xml:space="preserve">Adjust </w:t>
      </w:r>
      <w:r w:rsidR="000309F7">
        <w:rPr>
          <w:rFonts w:ascii="Times New Roman" w:hAnsi="Times New Roman" w:cs="Times New Roman"/>
          <w:lang w:val="en-GB"/>
        </w:rPr>
        <w:t>the measuring conditions</w:t>
      </w:r>
      <w:r>
        <w:rPr>
          <w:rFonts w:ascii="Times New Roman" w:hAnsi="Times New Roman" w:cs="Times New Roman"/>
          <w:lang w:val="en-GB"/>
        </w:rPr>
        <w:t xml:space="preserve"> (gas, vacuum).</w:t>
      </w:r>
    </w:p>
    <w:p w:rsidR="00A519FF" w:rsidRPr="00646DD5" w:rsidRDefault="00A519FF" w:rsidP="00B0119F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lang w:val="en-GB"/>
        </w:rPr>
      </w:pPr>
      <w:r>
        <w:rPr>
          <w:rFonts w:ascii="Times New Roman" w:hAnsi="Times New Roman" w:cs="Times New Roman"/>
          <w:b/>
          <w:lang w:val="en-GB"/>
        </w:rPr>
        <w:t>Start</w:t>
      </w:r>
      <w:r>
        <w:rPr>
          <w:rFonts w:ascii="Times New Roman" w:hAnsi="Times New Roman" w:cs="Times New Roman"/>
          <w:lang w:val="en-GB"/>
        </w:rPr>
        <w:t xml:space="preserve"> </w:t>
      </w:r>
      <w:r w:rsidR="002F33FF">
        <w:rPr>
          <w:rFonts w:ascii="Times New Roman" w:hAnsi="Times New Roman" w:cs="Times New Roman"/>
          <w:lang w:val="en-GB"/>
        </w:rPr>
        <w:t xml:space="preserve">the </w:t>
      </w:r>
      <w:r>
        <w:rPr>
          <w:rFonts w:ascii="Times New Roman" w:hAnsi="Times New Roman" w:cs="Times New Roman"/>
          <w:lang w:val="en-GB"/>
        </w:rPr>
        <w:t>measurement program.</w:t>
      </w:r>
    </w:p>
    <w:p w:rsidR="00056DE9" w:rsidRDefault="00646DD5" w:rsidP="00056DE9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b/>
          <w:lang w:val="en-GB"/>
        </w:rPr>
        <w:t xml:space="preserve">Proceed </w:t>
      </w:r>
      <w:r>
        <w:rPr>
          <w:rFonts w:ascii="Times New Roman" w:hAnsi="Times New Roman" w:cs="Times New Roman"/>
          <w:lang w:val="en-GB"/>
        </w:rPr>
        <w:t>to create a baseline</w:t>
      </w:r>
      <w:r w:rsidR="002F33FF">
        <w:rPr>
          <w:rFonts w:ascii="Times New Roman" w:hAnsi="Times New Roman" w:cs="Times New Roman"/>
          <w:lang w:val="en-GB"/>
        </w:rPr>
        <w:t xml:space="preserve"> measurement using </w:t>
      </w:r>
      <w:r w:rsidR="00056DE9">
        <w:rPr>
          <w:rFonts w:ascii="Times New Roman" w:hAnsi="Times New Roman" w:cs="Times New Roman"/>
          <w:lang w:val="en-GB"/>
        </w:rPr>
        <w:t>Sample Mass = 0</w:t>
      </w:r>
    </w:p>
    <w:p w:rsidR="00646DD5" w:rsidRDefault="00056DE9" w:rsidP="00056DE9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GB"/>
        </w:rPr>
      </w:pPr>
      <w:r w:rsidRPr="00056DE9">
        <w:rPr>
          <w:rFonts w:ascii="Times New Roman" w:hAnsi="Times New Roman" w:cs="Times New Roman"/>
          <w:lang w:val="en-GB"/>
        </w:rPr>
        <w:t xml:space="preserve">Open Temperature </w:t>
      </w:r>
      <w:r>
        <w:rPr>
          <w:rFonts w:ascii="Times New Roman" w:hAnsi="Times New Roman" w:cs="Times New Roman"/>
          <w:lang w:val="en-GB"/>
        </w:rPr>
        <w:t>Recalibration, Open Sensitivity</w:t>
      </w:r>
      <w:r w:rsidR="002F33FF">
        <w:rPr>
          <w:rFonts w:ascii="Times New Roman" w:hAnsi="Times New Roman" w:cs="Times New Roman"/>
          <w:lang w:val="en-GB"/>
        </w:rPr>
        <w:t xml:space="preserve"> programs</w:t>
      </w:r>
    </w:p>
    <w:p w:rsidR="00AE5592" w:rsidRPr="00D57A5B" w:rsidRDefault="00056DE9" w:rsidP="00D57A5B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Set Temperature Program</w:t>
      </w:r>
      <w:r w:rsidR="00F643F8">
        <w:rPr>
          <w:rFonts w:ascii="Times New Roman" w:hAnsi="Times New Roman" w:cs="Times New Roman"/>
          <w:lang w:val="en-GB"/>
        </w:rPr>
        <w:t>, initial temperature, heating rate.</w:t>
      </w:r>
    </w:p>
    <w:p w:rsidR="00056DE9" w:rsidRPr="00760A53" w:rsidRDefault="00AE5592" w:rsidP="00D57A5B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b/>
          <w:lang w:val="en-GB"/>
        </w:rPr>
        <w:t xml:space="preserve">Set </w:t>
      </w:r>
      <w:r>
        <w:rPr>
          <w:rFonts w:ascii="Times New Roman" w:hAnsi="Times New Roman" w:cs="Times New Roman"/>
          <w:lang w:val="en-GB"/>
        </w:rPr>
        <w:t>the initial conditions and the temperature threshold values</w:t>
      </w:r>
      <w:r w:rsidR="00760A53">
        <w:rPr>
          <w:rFonts w:ascii="Times New Roman" w:hAnsi="Times New Roman" w:cs="Times New Roman"/>
          <w:lang w:val="en-GB"/>
        </w:rPr>
        <w:t>. After purging the system with Argon</w:t>
      </w:r>
      <w:r w:rsidR="00F643F8">
        <w:rPr>
          <w:rFonts w:ascii="Times New Roman" w:hAnsi="Times New Roman" w:cs="Times New Roman"/>
          <w:lang w:val="en-GB"/>
        </w:rPr>
        <w:t>/nitrogen</w:t>
      </w:r>
      <w:r w:rsidR="00760A53">
        <w:rPr>
          <w:rFonts w:ascii="Times New Roman" w:hAnsi="Times New Roman" w:cs="Times New Roman"/>
          <w:lang w:val="en-GB"/>
        </w:rPr>
        <w:t xml:space="preserve"> gas a few times, </w:t>
      </w:r>
      <w:r w:rsidR="00760A53" w:rsidRPr="0063149F">
        <w:rPr>
          <w:rFonts w:ascii="Times New Roman" w:hAnsi="Times New Roman" w:cs="Times New Roman"/>
          <w:lang w:val="en-GB"/>
        </w:rPr>
        <w:lastRenderedPageBreak/>
        <w:t xml:space="preserve">allow </w:t>
      </w:r>
      <w:r w:rsidR="00F643F8">
        <w:rPr>
          <w:rFonts w:ascii="Times New Roman" w:hAnsi="Times New Roman" w:cs="Times New Roman"/>
          <w:lang w:val="en-GB"/>
        </w:rPr>
        <w:t>the</w:t>
      </w:r>
      <w:r w:rsidR="00760A53" w:rsidRPr="0063149F">
        <w:rPr>
          <w:rFonts w:ascii="Times New Roman" w:hAnsi="Times New Roman" w:cs="Times New Roman"/>
          <w:lang w:val="en-GB"/>
        </w:rPr>
        <w:t xml:space="preserve"> gas to continuously </w:t>
      </w:r>
      <w:r w:rsidR="00F46207">
        <w:rPr>
          <w:rFonts w:ascii="Times New Roman" w:hAnsi="Times New Roman" w:cs="Times New Roman"/>
          <w:lang w:val="en-GB"/>
        </w:rPr>
        <w:t>flow through</w:t>
      </w:r>
      <w:r w:rsidR="00760A53" w:rsidRPr="0063149F">
        <w:rPr>
          <w:rFonts w:ascii="Times New Roman" w:hAnsi="Times New Roman" w:cs="Times New Roman"/>
          <w:lang w:val="en-GB"/>
        </w:rPr>
        <w:t xml:space="preserve"> the system, adjusting the flow rate </w:t>
      </w:r>
      <w:r w:rsidR="00851152">
        <w:rPr>
          <w:rFonts w:ascii="Times New Roman" w:hAnsi="Times New Roman" w:cs="Times New Roman"/>
          <w:lang w:val="en-GB"/>
        </w:rPr>
        <w:t xml:space="preserve">to a steady rate (e.g. </w:t>
      </w:r>
      <w:r w:rsidR="00760A53" w:rsidRPr="0063149F">
        <w:rPr>
          <w:rFonts w:ascii="Times New Roman" w:hAnsi="Times New Roman" w:cs="Times New Roman"/>
          <w:lang w:val="en-GB"/>
        </w:rPr>
        <w:t>50 mL/min</w:t>
      </w:r>
      <w:r w:rsidR="00851152">
        <w:rPr>
          <w:rFonts w:ascii="Times New Roman" w:hAnsi="Times New Roman" w:cs="Times New Roman"/>
          <w:lang w:val="en-GB"/>
        </w:rPr>
        <w:t>)</w:t>
      </w:r>
      <w:r w:rsidR="00760A53" w:rsidRPr="0063149F">
        <w:rPr>
          <w:rFonts w:ascii="Times New Roman" w:hAnsi="Times New Roman" w:cs="Times New Roman"/>
          <w:lang w:val="en-GB"/>
        </w:rPr>
        <w:t>.</w:t>
      </w:r>
    </w:p>
    <w:p w:rsidR="00C30D4B" w:rsidRPr="007D4B2F" w:rsidRDefault="00AE5592" w:rsidP="006111C5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lang w:val="en-GB"/>
        </w:rPr>
      </w:pPr>
      <w:r>
        <w:rPr>
          <w:rFonts w:ascii="Times New Roman" w:hAnsi="Times New Roman" w:cs="Times New Roman"/>
          <w:b/>
          <w:lang w:val="en-GB"/>
        </w:rPr>
        <w:t xml:space="preserve">Start </w:t>
      </w:r>
      <w:r>
        <w:rPr>
          <w:rFonts w:ascii="Times New Roman" w:hAnsi="Times New Roman" w:cs="Times New Roman"/>
          <w:lang w:val="en-GB"/>
        </w:rPr>
        <w:t>the measurement.</w:t>
      </w:r>
    </w:p>
    <w:p w:rsidR="007D4B2F" w:rsidRPr="007D4B2F" w:rsidRDefault="007D4B2F" w:rsidP="001063DB">
      <w:pPr>
        <w:pStyle w:val="ListParagraph"/>
        <w:numPr>
          <w:ilvl w:val="2"/>
          <w:numId w:val="1"/>
        </w:numPr>
        <w:jc w:val="both"/>
        <w:rPr>
          <w:rFonts w:ascii="Times New Roman" w:hAnsi="Times New Roman" w:cs="Times New Roman"/>
          <w:shd w:val="clear" w:color="auto" w:fill="FFFFFF"/>
        </w:rPr>
      </w:pPr>
      <w:r w:rsidRPr="007D4B2F">
        <w:rPr>
          <w:rFonts w:ascii="Times New Roman" w:hAnsi="Times New Roman" w:cs="Times New Roman"/>
          <w:highlight w:val="yellow"/>
          <w:shd w:val="clear" w:color="auto" w:fill="FFFFFF"/>
        </w:rPr>
        <w:t xml:space="preserve">The DSC measurements </w:t>
      </w:r>
      <w:r w:rsidR="001B1140">
        <w:rPr>
          <w:rFonts w:ascii="Times New Roman" w:hAnsi="Times New Roman" w:cs="Times New Roman"/>
          <w:highlight w:val="yellow"/>
          <w:shd w:val="clear" w:color="auto" w:fill="FFFFFF"/>
        </w:rPr>
        <w:t>are</w:t>
      </w:r>
      <w:r w:rsidRPr="007D4B2F">
        <w:rPr>
          <w:rFonts w:ascii="Times New Roman" w:hAnsi="Times New Roman" w:cs="Times New Roman"/>
          <w:highlight w:val="yellow"/>
          <w:shd w:val="clear" w:color="auto" w:fill="FFFFFF"/>
        </w:rPr>
        <w:t xml:space="preserve"> started at room temperature after an initial stabilization </w:t>
      </w:r>
      <w:r w:rsidR="000E5099">
        <w:rPr>
          <w:rFonts w:ascii="Times New Roman" w:hAnsi="Times New Roman" w:cs="Times New Roman"/>
          <w:highlight w:val="yellow"/>
          <w:shd w:val="clear" w:color="auto" w:fill="FFFFFF"/>
        </w:rPr>
        <w:t xml:space="preserve">at </w:t>
      </w:r>
      <w:r>
        <w:rPr>
          <w:rFonts w:ascii="Times New Roman" w:hAnsi="Times New Roman" w:cs="Times New Roman"/>
          <w:highlight w:val="yellow"/>
          <w:shd w:val="clear" w:color="auto" w:fill="FFFFFF"/>
        </w:rPr>
        <w:t xml:space="preserve">the </w:t>
      </w:r>
      <w:r w:rsidRPr="007D4B2F">
        <w:rPr>
          <w:rFonts w:ascii="Times New Roman" w:hAnsi="Times New Roman" w:cs="Times New Roman"/>
          <w:highlight w:val="yellow"/>
          <w:shd w:val="clear" w:color="auto" w:fill="FFFFFF"/>
        </w:rPr>
        <w:t xml:space="preserve">starting temperature. The temperature stabilization is important </w:t>
      </w:r>
      <w:r>
        <w:rPr>
          <w:rFonts w:ascii="Times New Roman" w:hAnsi="Times New Roman" w:cs="Times New Roman"/>
          <w:highlight w:val="yellow"/>
          <w:shd w:val="clear" w:color="auto" w:fill="FFFFFF"/>
        </w:rPr>
        <w:t xml:space="preserve">step </w:t>
      </w:r>
      <w:r w:rsidRPr="007D4B2F">
        <w:rPr>
          <w:rFonts w:ascii="Times New Roman" w:hAnsi="Times New Roman" w:cs="Times New Roman"/>
          <w:highlight w:val="yellow"/>
          <w:shd w:val="clear" w:color="auto" w:fill="FFFFFF"/>
        </w:rPr>
        <w:t xml:space="preserve">to avoid </w:t>
      </w:r>
      <w:r w:rsidRPr="007D4B2F">
        <w:rPr>
          <w:rFonts w:ascii="Times New Roman" w:hAnsi="Times New Roman" w:cs="Times New Roman"/>
          <w:highlight w:val="yellow"/>
        </w:rPr>
        <w:t>an</w:t>
      </w:r>
      <w:r>
        <w:rPr>
          <w:rFonts w:ascii="Times New Roman" w:hAnsi="Times New Roman" w:cs="Times New Roman"/>
          <w:highlight w:val="yellow"/>
        </w:rPr>
        <w:t>y</w:t>
      </w:r>
      <w:r w:rsidRPr="007D4B2F">
        <w:rPr>
          <w:rFonts w:ascii="Times New Roman" w:hAnsi="Times New Roman" w:cs="Times New Roman"/>
          <w:highlight w:val="yellow"/>
        </w:rPr>
        <w:t xml:space="preserve"> offset due to a difference in the thermal capacities of the sample pan and the reference pan and contents. </w:t>
      </w:r>
      <w:r w:rsidRPr="007D4B2F">
        <w:rPr>
          <w:rFonts w:ascii="Times New Roman" w:hAnsi="Times New Roman" w:cs="Times New Roman"/>
          <w:highlight w:val="yellow"/>
          <w:shd w:val="clear" w:color="auto" w:fill="FFFFFF"/>
        </w:rPr>
        <w:t>A steady heating rate of 20 C /min, under Argon gas atmosphere is generally used. The range of temperature is determined according to the sample and the temperature range of interest.</w:t>
      </w:r>
    </w:p>
    <w:p w:rsidR="007D4B2F" w:rsidRPr="007D4B2F" w:rsidRDefault="007D4B2F" w:rsidP="007D4B2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lang w:val="en-GB"/>
        </w:rPr>
      </w:pPr>
    </w:p>
    <w:p w:rsidR="001144F0" w:rsidRPr="0063149F" w:rsidRDefault="001144F0" w:rsidP="001144F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lang w:val="en-GB"/>
        </w:rPr>
      </w:pPr>
      <w:r w:rsidRPr="0063149F">
        <w:rPr>
          <w:rFonts w:ascii="Times New Roman" w:hAnsi="Times New Roman" w:cs="Times New Roman"/>
          <w:b/>
          <w:lang w:val="en-GB"/>
        </w:rPr>
        <w:t xml:space="preserve">Measure </w:t>
      </w:r>
      <w:r w:rsidR="0014490D">
        <w:rPr>
          <w:rFonts w:ascii="Times New Roman" w:hAnsi="Times New Roman" w:cs="Times New Roman"/>
          <w:b/>
          <w:lang w:val="en-GB"/>
        </w:rPr>
        <w:t>a</w:t>
      </w:r>
      <w:r w:rsidR="00031DBF">
        <w:rPr>
          <w:rFonts w:ascii="Times New Roman" w:hAnsi="Times New Roman" w:cs="Times New Roman"/>
          <w:b/>
          <w:lang w:val="en-GB"/>
        </w:rPr>
        <w:t xml:space="preserve"> </w:t>
      </w:r>
      <w:r w:rsidR="00C80327" w:rsidRPr="0063149F">
        <w:rPr>
          <w:rFonts w:ascii="Times New Roman" w:hAnsi="Times New Roman" w:cs="Times New Roman"/>
          <w:b/>
          <w:lang w:val="en-GB"/>
        </w:rPr>
        <w:t>Standard</w:t>
      </w:r>
      <w:r w:rsidR="00031DBF">
        <w:rPr>
          <w:rFonts w:ascii="Times New Roman" w:hAnsi="Times New Roman" w:cs="Times New Roman"/>
          <w:b/>
          <w:lang w:val="en-GB"/>
        </w:rPr>
        <w:t xml:space="preserve"> sample</w:t>
      </w:r>
      <w:r w:rsidR="006111C5">
        <w:rPr>
          <w:rFonts w:ascii="Times New Roman" w:hAnsi="Times New Roman" w:cs="Times New Roman"/>
          <w:b/>
          <w:lang w:val="en-GB"/>
        </w:rPr>
        <w:t xml:space="preserve"> to ensure accuracy of the system</w:t>
      </w:r>
    </w:p>
    <w:p w:rsidR="001144F0" w:rsidRPr="0063149F" w:rsidRDefault="001144F0" w:rsidP="001144F0">
      <w:pPr>
        <w:pStyle w:val="ListParagraph"/>
        <w:widowControl w:val="0"/>
        <w:autoSpaceDE w:val="0"/>
        <w:autoSpaceDN w:val="0"/>
        <w:adjustRightInd w:val="0"/>
        <w:ind w:left="1440"/>
        <w:jc w:val="both"/>
        <w:rPr>
          <w:rFonts w:ascii="Times New Roman" w:hAnsi="Times New Roman" w:cs="Times New Roman"/>
          <w:lang w:val="en-GB"/>
        </w:rPr>
      </w:pPr>
    </w:p>
    <w:p w:rsidR="0014490D" w:rsidRDefault="0014490D" w:rsidP="001144F0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b/>
          <w:lang w:val="en-GB"/>
        </w:rPr>
        <w:t>Open</w:t>
      </w:r>
      <w:r>
        <w:rPr>
          <w:rFonts w:ascii="Times New Roman" w:hAnsi="Times New Roman" w:cs="Times New Roman"/>
          <w:lang w:val="en-GB"/>
        </w:rPr>
        <w:t xml:space="preserve"> the measuring unit after the furnace has cooled down.</w:t>
      </w:r>
    </w:p>
    <w:p w:rsidR="0014490D" w:rsidRDefault="0014490D" w:rsidP="001144F0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b/>
          <w:lang w:val="en-GB"/>
        </w:rPr>
        <w:t xml:space="preserve">Remove </w:t>
      </w:r>
      <w:r>
        <w:rPr>
          <w:rFonts w:ascii="Times New Roman" w:hAnsi="Times New Roman" w:cs="Times New Roman"/>
          <w:lang w:val="en-GB"/>
        </w:rPr>
        <w:t xml:space="preserve">the empty crucible </w:t>
      </w:r>
      <w:r w:rsidR="006111C5">
        <w:rPr>
          <w:rFonts w:ascii="Times New Roman" w:hAnsi="Times New Roman" w:cs="Times New Roman"/>
          <w:lang w:val="en-GB"/>
        </w:rPr>
        <w:t>that is designated as the sample pan.</w:t>
      </w:r>
    </w:p>
    <w:p w:rsidR="004D67F5" w:rsidRPr="003A51B9" w:rsidRDefault="004D67F5" w:rsidP="001144F0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GB"/>
        </w:rPr>
      </w:pPr>
      <w:r w:rsidRPr="003A51B9">
        <w:rPr>
          <w:rFonts w:ascii="Times New Roman" w:hAnsi="Times New Roman" w:cs="Times New Roman"/>
          <w:b/>
          <w:lang w:val="en-GB"/>
        </w:rPr>
        <w:t>Choose</w:t>
      </w:r>
      <w:r w:rsidRPr="003A51B9">
        <w:rPr>
          <w:rFonts w:ascii="Times New Roman" w:hAnsi="Times New Roman" w:cs="Times New Roman"/>
          <w:lang w:val="en-GB"/>
        </w:rPr>
        <w:t xml:space="preserve"> the standard depending on the temperature range to be measured.</w:t>
      </w:r>
    </w:p>
    <w:p w:rsidR="00BD5C6D" w:rsidRPr="00BD5C6D" w:rsidRDefault="006111C5" w:rsidP="00BD5C6D">
      <w:pPr>
        <w:pStyle w:val="ListParagraph"/>
        <w:numPr>
          <w:ilvl w:val="2"/>
          <w:numId w:val="1"/>
        </w:numPr>
        <w:jc w:val="both"/>
        <w:rPr>
          <w:rFonts w:ascii="Times New Roman" w:hAnsi="Times New Roman" w:cs="Times New Roman"/>
          <w:highlight w:val="yellow"/>
          <w:shd w:val="clear" w:color="auto" w:fill="FFFFFF"/>
        </w:rPr>
      </w:pPr>
      <w:r w:rsidRPr="004D67F5">
        <w:rPr>
          <w:rFonts w:ascii="Times New Roman" w:hAnsi="Times New Roman" w:cs="Times New Roman"/>
          <w:b/>
          <w:highlight w:val="yellow"/>
          <w:lang w:val="en-GB"/>
        </w:rPr>
        <w:t>Weigh</w:t>
      </w:r>
      <w:r w:rsidR="0041541E" w:rsidRPr="004D67F5">
        <w:rPr>
          <w:rFonts w:ascii="Times New Roman" w:hAnsi="Times New Roman" w:cs="Times New Roman"/>
          <w:b/>
          <w:highlight w:val="yellow"/>
          <w:lang w:val="en-GB"/>
        </w:rPr>
        <w:t xml:space="preserve"> </w:t>
      </w:r>
      <w:r w:rsidR="0041541E" w:rsidRPr="004D67F5">
        <w:rPr>
          <w:rFonts w:ascii="Times New Roman" w:hAnsi="Times New Roman" w:cs="Times New Roman"/>
          <w:highlight w:val="yellow"/>
          <w:lang w:val="en-GB"/>
        </w:rPr>
        <w:t>the standard.</w:t>
      </w:r>
      <w:r w:rsidR="004D67F5" w:rsidRPr="004D67F5">
        <w:rPr>
          <w:rFonts w:ascii="Times New Roman" w:hAnsi="Times New Roman" w:cs="Times New Roman"/>
          <w:highlight w:val="yellow"/>
          <w:lang w:val="en-GB"/>
        </w:rPr>
        <w:t xml:space="preserve"> </w:t>
      </w:r>
      <w:r w:rsidR="00BD5C6D" w:rsidRPr="00BD5C6D">
        <w:rPr>
          <w:rFonts w:ascii="Times New Roman" w:hAnsi="Times New Roman" w:cs="Times New Roman"/>
          <w:highlight w:val="yellow"/>
          <w:shd w:val="clear" w:color="auto" w:fill="FFFFFF"/>
        </w:rPr>
        <w:t xml:space="preserve">A finely polished </w:t>
      </w:r>
      <w:r w:rsidR="00BD5C6D" w:rsidRPr="00BD5C6D">
        <w:rPr>
          <w:rFonts w:ascii="Times New Roman" w:hAnsi="Times New Roman" w:cs="Times New Roman"/>
          <w:highlight w:val="yellow"/>
        </w:rPr>
        <w:t xml:space="preserve">synthetic </w:t>
      </w:r>
      <w:r w:rsidR="00BD5C6D" w:rsidRPr="00BD5C6D">
        <w:rPr>
          <w:rFonts w:ascii="Times New Roman" w:hAnsi="Times New Roman" w:cs="Times New Roman"/>
          <w:highlight w:val="yellow"/>
          <w:shd w:val="clear" w:color="auto" w:fill="FFFFFF"/>
        </w:rPr>
        <w:t xml:space="preserve">sapphire </w:t>
      </w:r>
      <w:r w:rsidR="00BD5C6D" w:rsidRPr="00BD5C6D">
        <w:rPr>
          <w:rFonts w:ascii="Times New Roman" w:hAnsi="Times New Roman" w:cs="Times New Roman"/>
          <w:highlight w:val="yellow"/>
        </w:rPr>
        <w:t>(</w:t>
      </w:r>
      <w:proofErr w:type="spellStart"/>
      <w:r w:rsidR="00BD5C6D" w:rsidRPr="00BD5C6D">
        <w:rPr>
          <w:rFonts w:ascii="Times New Roman" w:hAnsi="Times New Roman" w:cs="Times New Roman"/>
          <w:highlight w:val="yellow"/>
        </w:rPr>
        <w:t>carborundum</w:t>
      </w:r>
      <w:proofErr w:type="spellEnd"/>
      <w:r w:rsidR="00BD5C6D" w:rsidRPr="00BD5C6D">
        <w:rPr>
          <w:rFonts w:ascii="Times New Roman" w:hAnsi="Times New Roman" w:cs="Times New Roman"/>
          <w:highlight w:val="yellow"/>
        </w:rPr>
        <w:t xml:space="preserve">, </w:t>
      </w:r>
      <w:proofErr w:type="spellStart"/>
      <w:r w:rsidR="00BD5C6D" w:rsidRPr="00BD5C6D">
        <w:rPr>
          <w:rFonts w:ascii="Times New Roman" w:hAnsi="Times New Roman" w:cs="Times New Roman"/>
          <w:highlight w:val="yellow"/>
        </w:rPr>
        <w:t>aluminium</w:t>
      </w:r>
      <w:proofErr w:type="spellEnd"/>
      <w:r w:rsidR="00BD5C6D" w:rsidRPr="00BD5C6D">
        <w:rPr>
          <w:rFonts w:ascii="Times New Roman" w:hAnsi="Times New Roman" w:cs="Times New Roman"/>
          <w:highlight w:val="yellow"/>
        </w:rPr>
        <w:t xml:space="preserve"> oxide) </w:t>
      </w:r>
      <w:r w:rsidR="00BD5C6D" w:rsidRPr="00BD5C6D">
        <w:rPr>
          <w:rFonts w:ascii="Times New Roman" w:hAnsi="Times New Roman" w:cs="Times New Roman"/>
          <w:highlight w:val="yellow"/>
          <w:shd w:val="clear" w:color="auto" w:fill="FFFFFF"/>
        </w:rPr>
        <w:t>disk is used as heat capacity and transformation enthalpy standard. Sapphire is stable over a wide range of temperature, and its heat capacity has been accurately determined over a wide range of temperature.</w:t>
      </w:r>
    </w:p>
    <w:p w:rsidR="008843E0" w:rsidRDefault="008843E0" w:rsidP="0041541E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b/>
          <w:lang w:val="en-GB"/>
        </w:rPr>
        <w:t xml:space="preserve">Insert </w:t>
      </w:r>
      <w:r>
        <w:rPr>
          <w:rFonts w:ascii="Times New Roman" w:hAnsi="Times New Roman" w:cs="Times New Roman"/>
          <w:lang w:val="en-GB"/>
        </w:rPr>
        <w:t xml:space="preserve">standard sample </w:t>
      </w:r>
      <w:r w:rsidR="00DF63C2">
        <w:rPr>
          <w:rFonts w:ascii="Times New Roman" w:hAnsi="Times New Roman" w:cs="Times New Roman"/>
          <w:lang w:val="en-GB"/>
        </w:rPr>
        <w:t xml:space="preserve">carefully </w:t>
      </w:r>
      <w:r w:rsidR="001C6E28">
        <w:rPr>
          <w:rFonts w:ascii="Times New Roman" w:hAnsi="Times New Roman" w:cs="Times New Roman"/>
          <w:lang w:val="en-GB"/>
        </w:rPr>
        <w:t>in the sample crucible using tweezers.</w:t>
      </w:r>
      <w:r>
        <w:rPr>
          <w:rFonts w:ascii="Times New Roman" w:hAnsi="Times New Roman" w:cs="Times New Roman"/>
          <w:lang w:val="en-GB"/>
        </w:rPr>
        <w:t xml:space="preserve"> </w:t>
      </w:r>
    </w:p>
    <w:p w:rsidR="008843E0" w:rsidRDefault="008843E0" w:rsidP="0041541E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b/>
          <w:lang w:val="en-GB"/>
        </w:rPr>
        <w:t>Move</w:t>
      </w:r>
      <w:r>
        <w:rPr>
          <w:rFonts w:ascii="Times New Roman" w:hAnsi="Times New Roman" w:cs="Times New Roman"/>
          <w:lang w:val="en-GB"/>
        </w:rPr>
        <w:t xml:space="preserve"> the furnace to measuring position. </w:t>
      </w:r>
    </w:p>
    <w:p w:rsidR="008843E0" w:rsidRDefault="008843E0" w:rsidP="0041541E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b/>
          <w:lang w:val="en-GB"/>
        </w:rPr>
        <w:t>Adjust</w:t>
      </w:r>
      <w:r>
        <w:rPr>
          <w:rFonts w:ascii="Times New Roman" w:hAnsi="Times New Roman" w:cs="Times New Roman"/>
          <w:lang w:val="en-GB"/>
        </w:rPr>
        <w:t xml:space="preserve"> the measuring conditions (gas, vacuum). </w:t>
      </w:r>
    </w:p>
    <w:p w:rsidR="008843E0" w:rsidRDefault="008843E0" w:rsidP="0041541E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b/>
          <w:lang w:val="en-GB"/>
        </w:rPr>
        <w:t xml:space="preserve">Proceed </w:t>
      </w:r>
      <w:r>
        <w:rPr>
          <w:rFonts w:ascii="Times New Roman" w:hAnsi="Times New Roman" w:cs="Times New Roman"/>
          <w:lang w:val="en-GB"/>
        </w:rPr>
        <w:t>as follows to combine the standard measurement with the correction measurement:</w:t>
      </w:r>
    </w:p>
    <w:p w:rsidR="008843E0" w:rsidRDefault="006111C5" w:rsidP="008843E0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b/>
          <w:lang w:val="en-GB"/>
        </w:rPr>
        <w:t xml:space="preserve">Use </w:t>
      </w:r>
      <w:r w:rsidR="005F04FD">
        <w:rPr>
          <w:rFonts w:ascii="Times New Roman" w:hAnsi="Times New Roman" w:cs="Times New Roman"/>
          <w:lang w:val="en-GB"/>
        </w:rPr>
        <w:t>sample mass = x mg (mass of standard sample).</w:t>
      </w:r>
    </w:p>
    <w:p w:rsidR="00A208D9" w:rsidRPr="009543BC" w:rsidRDefault="00A208D9" w:rsidP="008843E0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lang w:val="en-GB"/>
        </w:rPr>
      </w:pPr>
      <w:r>
        <w:rPr>
          <w:rFonts w:ascii="Times New Roman" w:hAnsi="Times New Roman" w:cs="Times New Roman"/>
          <w:b/>
          <w:lang w:val="en-GB"/>
        </w:rPr>
        <w:t xml:space="preserve">Open </w:t>
      </w:r>
      <w:r w:rsidRPr="00A208D9">
        <w:rPr>
          <w:rFonts w:ascii="Times New Roman" w:hAnsi="Times New Roman" w:cs="Times New Roman"/>
          <w:lang w:val="en-GB"/>
        </w:rPr>
        <w:t>Temperature Recalibration</w:t>
      </w:r>
      <w:r w:rsidR="009543BC">
        <w:rPr>
          <w:rFonts w:ascii="Times New Roman" w:hAnsi="Times New Roman" w:cs="Times New Roman"/>
          <w:b/>
          <w:lang w:val="en-GB"/>
        </w:rPr>
        <w:t xml:space="preserve">, Open </w:t>
      </w:r>
      <w:r w:rsidR="009543BC" w:rsidRPr="009543BC">
        <w:rPr>
          <w:rFonts w:ascii="Times New Roman" w:hAnsi="Times New Roman" w:cs="Times New Roman"/>
          <w:lang w:val="en-GB"/>
        </w:rPr>
        <w:t xml:space="preserve">sensitivity </w:t>
      </w:r>
    </w:p>
    <w:p w:rsidR="009543BC" w:rsidRPr="001D19FD" w:rsidRDefault="00EC1D20" w:rsidP="008843E0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lang w:val="en-GB"/>
        </w:rPr>
      </w:pPr>
      <w:r>
        <w:rPr>
          <w:rFonts w:ascii="Times New Roman" w:hAnsi="Times New Roman" w:cs="Times New Roman"/>
          <w:b/>
          <w:lang w:val="en-GB"/>
        </w:rPr>
        <w:t xml:space="preserve">Use </w:t>
      </w:r>
      <w:r w:rsidR="00883474" w:rsidRPr="00883474">
        <w:rPr>
          <w:rFonts w:ascii="Times New Roman" w:hAnsi="Times New Roman" w:cs="Times New Roman"/>
          <w:lang w:val="en-GB"/>
        </w:rPr>
        <w:t>the</w:t>
      </w:r>
      <w:r w:rsidR="00883474">
        <w:rPr>
          <w:rFonts w:ascii="Times New Roman" w:hAnsi="Times New Roman" w:cs="Times New Roman"/>
          <w:b/>
          <w:lang w:val="en-GB"/>
        </w:rPr>
        <w:t xml:space="preserve"> </w:t>
      </w:r>
      <w:r w:rsidRPr="00883474">
        <w:rPr>
          <w:rFonts w:ascii="Times New Roman" w:hAnsi="Times New Roman" w:cs="Times New Roman"/>
          <w:lang w:val="en-GB"/>
        </w:rPr>
        <w:t>same</w:t>
      </w:r>
      <w:r w:rsidR="0063111B" w:rsidRPr="00883474">
        <w:rPr>
          <w:rFonts w:ascii="Times New Roman" w:hAnsi="Times New Roman" w:cs="Times New Roman"/>
          <w:lang w:val="en-GB"/>
        </w:rPr>
        <w:t xml:space="preserve"> </w:t>
      </w:r>
      <w:r w:rsidR="0063111B">
        <w:rPr>
          <w:rFonts w:ascii="Times New Roman" w:hAnsi="Times New Roman" w:cs="Times New Roman"/>
          <w:lang w:val="en-GB"/>
        </w:rPr>
        <w:t>Temperature program (temperature program remains the same as the baseline temperature program)</w:t>
      </w:r>
    </w:p>
    <w:p w:rsidR="001D19FD" w:rsidRPr="00C23826" w:rsidRDefault="001D19FD" w:rsidP="008843E0">
      <w:pPr>
        <w:pStyle w:val="ListParagraph"/>
        <w:widowControl w:val="0"/>
        <w:numPr>
          <w:ilvl w:val="2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lang w:val="en-GB"/>
        </w:rPr>
      </w:pPr>
      <w:r>
        <w:rPr>
          <w:rFonts w:ascii="Times New Roman" w:hAnsi="Times New Roman" w:cs="Times New Roman"/>
          <w:b/>
          <w:lang w:val="en-GB"/>
        </w:rPr>
        <w:t xml:space="preserve">Start </w:t>
      </w:r>
      <w:r>
        <w:rPr>
          <w:rFonts w:ascii="Times New Roman" w:hAnsi="Times New Roman" w:cs="Times New Roman"/>
          <w:lang w:val="en-GB"/>
        </w:rPr>
        <w:t>the measurement.</w:t>
      </w:r>
    </w:p>
    <w:p w:rsidR="00C23826" w:rsidRPr="00C23826" w:rsidRDefault="00C23826" w:rsidP="00C23826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b/>
          <w:lang w:val="en-GB"/>
        </w:rPr>
        <w:t xml:space="preserve">Set </w:t>
      </w:r>
      <w:r>
        <w:rPr>
          <w:rFonts w:ascii="Times New Roman" w:hAnsi="Times New Roman" w:cs="Times New Roman"/>
          <w:lang w:val="en-GB"/>
        </w:rPr>
        <w:t xml:space="preserve">the initial conditions and the temperature threshold values. After purging the system a few times, </w:t>
      </w:r>
      <w:r w:rsidRPr="0063149F">
        <w:rPr>
          <w:rFonts w:ascii="Times New Roman" w:hAnsi="Times New Roman" w:cs="Times New Roman"/>
          <w:lang w:val="en-GB"/>
        </w:rPr>
        <w:t xml:space="preserve">allow </w:t>
      </w:r>
      <w:r w:rsidR="00883474">
        <w:rPr>
          <w:rFonts w:ascii="Times New Roman" w:hAnsi="Times New Roman" w:cs="Times New Roman"/>
          <w:lang w:val="en-GB"/>
        </w:rPr>
        <w:t>the</w:t>
      </w:r>
      <w:r w:rsidRPr="0063149F">
        <w:rPr>
          <w:rFonts w:ascii="Times New Roman" w:hAnsi="Times New Roman" w:cs="Times New Roman"/>
          <w:lang w:val="en-GB"/>
        </w:rPr>
        <w:t xml:space="preserve"> </w:t>
      </w:r>
      <w:r w:rsidR="00883474">
        <w:rPr>
          <w:rFonts w:ascii="Times New Roman" w:hAnsi="Times New Roman" w:cs="Times New Roman"/>
          <w:lang w:val="en-GB"/>
        </w:rPr>
        <w:t xml:space="preserve">purging </w:t>
      </w:r>
      <w:r w:rsidRPr="0063149F">
        <w:rPr>
          <w:rFonts w:ascii="Times New Roman" w:hAnsi="Times New Roman" w:cs="Times New Roman"/>
          <w:lang w:val="en-GB"/>
        </w:rPr>
        <w:t xml:space="preserve">gas to continuously </w:t>
      </w:r>
      <w:r>
        <w:rPr>
          <w:rFonts w:ascii="Times New Roman" w:hAnsi="Times New Roman" w:cs="Times New Roman"/>
          <w:lang w:val="en-GB"/>
        </w:rPr>
        <w:t>flow through</w:t>
      </w:r>
      <w:r w:rsidRPr="0063149F">
        <w:rPr>
          <w:rFonts w:ascii="Times New Roman" w:hAnsi="Times New Roman" w:cs="Times New Roman"/>
          <w:lang w:val="en-GB"/>
        </w:rPr>
        <w:t xml:space="preserve"> the system, adjusting the flow rate.</w:t>
      </w:r>
    </w:p>
    <w:p w:rsidR="00C60EBF" w:rsidRPr="0063149F" w:rsidRDefault="000D2B37" w:rsidP="00FF01B4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eastAsiaTheme="minorEastAsia" w:hAnsi="Times New Roman" w:cs="Times New Roman"/>
          <w:color w:val="000000"/>
        </w:rPr>
        <w:t>M</w:t>
      </w:r>
      <w:r w:rsidR="00FF01B4" w:rsidRPr="0063149F">
        <w:rPr>
          <w:rFonts w:ascii="Times New Roman" w:eastAsiaTheme="minorEastAsia" w:hAnsi="Times New Roman" w:cs="Times New Roman"/>
          <w:color w:val="000000"/>
        </w:rPr>
        <w:t xml:space="preserve">easurement conditions (e.g. heating rate, gases, </w:t>
      </w:r>
      <w:proofErr w:type="gramStart"/>
      <w:r w:rsidR="00FF01B4" w:rsidRPr="0063149F">
        <w:rPr>
          <w:rFonts w:ascii="Times New Roman" w:eastAsiaTheme="minorEastAsia" w:hAnsi="Times New Roman" w:cs="Times New Roman"/>
          <w:color w:val="000000"/>
        </w:rPr>
        <w:t>type</w:t>
      </w:r>
      <w:proofErr w:type="gramEnd"/>
      <w:r w:rsidR="00FF01B4" w:rsidRPr="0063149F">
        <w:rPr>
          <w:rFonts w:ascii="Times New Roman" w:eastAsiaTheme="minorEastAsia" w:hAnsi="Times New Roman" w:cs="Times New Roman"/>
          <w:color w:val="000000"/>
        </w:rPr>
        <w:t xml:space="preserve"> of crucible) for the baseline and </w:t>
      </w:r>
      <w:r>
        <w:rPr>
          <w:rFonts w:ascii="Times New Roman" w:eastAsiaTheme="minorEastAsia" w:hAnsi="Times New Roman" w:cs="Times New Roman"/>
          <w:color w:val="000000"/>
        </w:rPr>
        <w:t xml:space="preserve">the </w:t>
      </w:r>
      <w:r w:rsidR="00FF01B4" w:rsidRPr="0063149F">
        <w:rPr>
          <w:rFonts w:ascii="Times New Roman" w:eastAsiaTheme="minorEastAsia" w:hAnsi="Times New Roman" w:cs="Times New Roman"/>
          <w:color w:val="000000"/>
        </w:rPr>
        <w:t xml:space="preserve">subsequent standard measurement must be </w:t>
      </w:r>
      <w:r>
        <w:rPr>
          <w:rFonts w:ascii="Times New Roman" w:eastAsiaTheme="minorEastAsia" w:hAnsi="Times New Roman" w:cs="Times New Roman"/>
          <w:color w:val="000000"/>
        </w:rPr>
        <w:t xml:space="preserve">the </w:t>
      </w:r>
      <w:r w:rsidR="00FF01B4" w:rsidRPr="0063149F">
        <w:rPr>
          <w:rFonts w:ascii="Times New Roman" w:eastAsiaTheme="minorEastAsia" w:hAnsi="Times New Roman" w:cs="Times New Roman"/>
          <w:color w:val="000000"/>
        </w:rPr>
        <w:t>same.</w:t>
      </w:r>
    </w:p>
    <w:p w:rsidR="00001E13" w:rsidRDefault="00001E13" w:rsidP="001144F0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GB"/>
        </w:rPr>
      </w:pPr>
      <w:r w:rsidRPr="0063149F">
        <w:rPr>
          <w:rFonts w:ascii="Times New Roman" w:hAnsi="Times New Roman" w:cs="Times New Roman"/>
          <w:lang w:val="en-GB"/>
        </w:rPr>
        <w:t xml:space="preserve">Using the same sensitivity and temperature calibration files, the </w:t>
      </w:r>
      <w:r w:rsidR="00EE77E1">
        <w:rPr>
          <w:rFonts w:ascii="Times New Roman" w:hAnsi="Times New Roman" w:cs="Times New Roman"/>
          <w:lang w:val="en-GB"/>
        </w:rPr>
        <w:t xml:space="preserve">start </w:t>
      </w:r>
      <w:r w:rsidRPr="0063149F">
        <w:rPr>
          <w:rFonts w:ascii="Times New Roman" w:hAnsi="Times New Roman" w:cs="Times New Roman"/>
          <w:lang w:val="en-GB"/>
        </w:rPr>
        <w:t>program to measure the standard sample.</w:t>
      </w:r>
    </w:p>
    <w:p w:rsidR="00C30D4B" w:rsidRPr="00C30D4B" w:rsidRDefault="00C30D4B" w:rsidP="00C30D4B">
      <w:pPr>
        <w:widowControl w:val="0"/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lang w:val="en-GB"/>
        </w:rPr>
      </w:pPr>
    </w:p>
    <w:p w:rsidR="00C23826" w:rsidRPr="0063149F" w:rsidRDefault="00C23826" w:rsidP="00C2382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lang w:val="en-GB"/>
        </w:rPr>
      </w:pPr>
      <w:r w:rsidRPr="0063149F">
        <w:rPr>
          <w:rFonts w:ascii="Times New Roman" w:hAnsi="Times New Roman" w:cs="Times New Roman"/>
          <w:b/>
          <w:lang w:val="en-GB"/>
        </w:rPr>
        <w:t>Sample Preparation</w:t>
      </w:r>
    </w:p>
    <w:p w:rsidR="00BB0F53" w:rsidRPr="003264BC" w:rsidRDefault="00C23826" w:rsidP="00C23826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highlight w:val="yellow"/>
          <w:lang w:val="en-GB"/>
        </w:rPr>
      </w:pPr>
      <w:r w:rsidRPr="00E9104B">
        <w:rPr>
          <w:rFonts w:ascii="Times New Roman" w:hAnsi="Times New Roman" w:cs="Times New Roman"/>
          <w:b/>
          <w:lang w:val="en-GB"/>
        </w:rPr>
        <w:t>Polish</w:t>
      </w:r>
      <w:r>
        <w:rPr>
          <w:rFonts w:ascii="Times New Roman" w:hAnsi="Times New Roman" w:cs="Times New Roman"/>
          <w:lang w:val="en-GB"/>
        </w:rPr>
        <w:t xml:space="preserve"> the </w:t>
      </w:r>
      <w:r w:rsidRPr="0063149F">
        <w:rPr>
          <w:rFonts w:ascii="Times New Roman" w:hAnsi="Times New Roman" w:cs="Times New Roman"/>
          <w:lang w:val="en-GB"/>
        </w:rPr>
        <w:t>sample surface</w:t>
      </w:r>
      <w:r>
        <w:rPr>
          <w:rFonts w:ascii="Times New Roman" w:hAnsi="Times New Roman" w:cs="Times New Roman"/>
          <w:lang w:val="en-GB"/>
        </w:rPr>
        <w:t>s</w:t>
      </w:r>
      <w:r w:rsidR="0084703C">
        <w:rPr>
          <w:rFonts w:ascii="Times New Roman" w:hAnsi="Times New Roman" w:cs="Times New Roman"/>
          <w:lang w:val="en-GB"/>
        </w:rPr>
        <w:t>.</w:t>
      </w:r>
      <w:r>
        <w:rPr>
          <w:rFonts w:ascii="Times New Roman" w:hAnsi="Times New Roman" w:cs="Times New Roman"/>
          <w:lang w:val="en-GB"/>
        </w:rPr>
        <w:t xml:space="preserve"> </w:t>
      </w:r>
      <w:r w:rsidR="0084703C">
        <w:rPr>
          <w:rFonts w:ascii="Times New Roman" w:hAnsi="Times New Roman" w:cs="Times New Roman"/>
          <w:lang w:val="en-GB"/>
        </w:rPr>
        <w:t>P</w:t>
      </w:r>
      <w:r>
        <w:rPr>
          <w:rFonts w:ascii="Times New Roman" w:hAnsi="Times New Roman" w:cs="Times New Roman"/>
          <w:lang w:val="en-GB"/>
        </w:rPr>
        <w:t xml:space="preserve">lace the flattest </w:t>
      </w:r>
      <w:r w:rsidR="0084703C">
        <w:rPr>
          <w:rFonts w:ascii="Times New Roman" w:hAnsi="Times New Roman" w:cs="Times New Roman"/>
          <w:lang w:val="en-GB"/>
        </w:rPr>
        <w:t xml:space="preserve">sample </w:t>
      </w:r>
      <w:r>
        <w:rPr>
          <w:rFonts w:ascii="Times New Roman" w:hAnsi="Times New Roman" w:cs="Times New Roman"/>
          <w:lang w:val="en-GB"/>
        </w:rPr>
        <w:t>surface facing the bottom of the pan</w:t>
      </w:r>
      <w:r w:rsidR="0084703C">
        <w:rPr>
          <w:rFonts w:ascii="Times New Roman" w:hAnsi="Times New Roman" w:cs="Times New Roman"/>
          <w:lang w:val="en-GB"/>
        </w:rPr>
        <w:t>.</w:t>
      </w:r>
      <w:r w:rsidR="005F6F09">
        <w:rPr>
          <w:rFonts w:ascii="Times New Roman" w:hAnsi="Times New Roman" w:cs="Times New Roman"/>
          <w:lang w:val="en-GB"/>
        </w:rPr>
        <w:t xml:space="preserve"> </w:t>
      </w:r>
      <w:r w:rsidR="0084703C">
        <w:rPr>
          <w:rFonts w:ascii="Times New Roman" w:hAnsi="Times New Roman" w:cs="Times New Roman"/>
          <w:lang w:val="en-GB"/>
        </w:rPr>
        <w:t>Use</w:t>
      </w:r>
      <w:r w:rsidR="005F6F09">
        <w:rPr>
          <w:rFonts w:ascii="Times New Roman" w:hAnsi="Times New Roman" w:cs="Times New Roman"/>
          <w:lang w:val="en-GB"/>
        </w:rPr>
        <w:t xml:space="preserve"> an optimal </w:t>
      </w:r>
      <w:r w:rsidR="0084703C">
        <w:rPr>
          <w:rFonts w:ascii="Times New Roman" w:hAnsi="Times New Roman" w:cs="Times New Roman"/>
          <w:lang w:val="en-GB"/>
        </w:rPr>
        <w:t xml:space="preserve">sample </w:t>
      </w:r>
      <w:r w:rsidR="005F6F09">
        <w:rPr>
          <w:rFonts w:ascii="Times New Roman" w:hAnsi="Times New Roman" w:cs="Times New Roman"/>
          <w:lang w:val="en-GB"/>
        </w:rPr>
        <w:t>size that fits the pan</w:t>
      </w:r>
      <w:r w:rsidR="0084703C">
        <w:rPr>
          <w:rFonts w:ascii="Times New Roman" w:hAnsi="Times New Roman" w:cs="Times New Roman"/>
          <w:lang w:val="en-GB"/>
        </w:rPr>
        <w:t>, without touching the lid</w:t>
      </w:r>
      <w:r>
        <w:rPr>
          <w:rFonts w:ascii="Times New Roman" w:hAnsi="Times New Roman" w:cs="Times New Roman"/>
          <w:lang w:val="en-GB"/>
        </w:rPr>
        <w:t>.</w:t>
      </w:r>
      <w:r w:rsidRPr="00EB57B4">
        <w:rPr>
          <w:rFonts w:ascii="Times New Roman" w:hAnsi="Times New Roman" w:cs="Times New Roman"/>
          <w:lang w:val="en-GB"/>
        </w:rPr>
        <w:t xml:space="preserve"> </w:t>
      </w:r>
      <w:r w:rsidR="003264BC" w:rsidRPr="003264BC">
        <w:rPr>
          <w:rFonts w:ascii="Times New Roman" w:hAnsi="Times New Roman" w:cs="Times New Roman"/>
          <w:highlight w:val="yellow"/>
          <w:shd w:val="clear" w:color="auto" w:fill="FFFFFF"/>
        </w:rPr>
        <w:t xml:space="preserve">The sample is finely polished to obtain good thermal </w:t>
      </w:r>
      <w:r w:rsidR="003264BC" w:rsidRPr="003264BC">
        <w:rPr>
          <w:rFonts w:ascii="Times New Roman" w:hAnsi="Times New Roman" w:cs="Times New Roman"/>
          <w:highlight w:val="yellow"/>
          <w:shd w:val="clear" w:color="auto" w:fill="FFFFFF"/>
        </w:rPr>
        <w:lastRenderedPageBreak/>
        <w:t>contact with the sample pan, so the temperature can be accurately determined and the data is less noisy.</w:t>
      </w:r>
    </w:p>
    <w:p w:rsidR="00C23826" w:rsidRPr="00ED309F" w:rsidRDefault="00C23826" w:rsidP="00C23826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GB"/>
        </w:rPr>
      </w:pPr>
      <w:r w:rsidRPr="00BB0F53">
        <w:rPr>
          <w:rFonts w:ascii="Times New Roman" w:hAnsi="Times New Roman" w:cs="Times New Roman"/>
          <w:b/>
          <w:lang w:val="en-GB"/>
        </w:rPr>
        <w:t>Measure</w:t>
      </w:r>
      <w:r>
        <w:rPr>
          <w:rFonts w:ascii="Times New Roman" w:hAnsi="Times New Roman" w:cs="Times New Roman"/>
          <w:lang w:val="en-GB"/>
        </w:rPr>
        <w:t xml:space="preserve"> the sample mass accurately.</w:t>
      </w:r>
    </w:p>
    <w:p w:rsidR="00C97E8C" w:rsidRDefault="00C97E8C" w:rsidP="00C97E8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GB"/>
        </w:rPr>
      </w:pPr>
      <w:r w:rsidRPr="00C97E8C">
        <w:rPr>
          <w:rFonts w:ascii="Times New Roman" w:hAnsi="Times New Roman" w:cs="Times New Roman"/>
          <w:b/>
          <w:lang w:val="en-GB"/>
        </w:rPr>
        <w:t>Open</w:t>
      </w:r>
      <w:r w:rsidRPr="00C97E8C">
        <w:rPr>
          <w:rFonts w:ascii="Times New Roman" w:hAnsi="Times New Roman" w:cs="Times New Roman"/>
          <w:lang w:val="en-GB"/>
        </w:rPr>
        <w:t xml:space="preserve"> the measuring unit after the furnace has cooled down.</w:t>
      </w:r>
    </w:p>
    <w:p w:rsidR="00976F8D" w:rsidRDefault="00976F8D" w:rsidP="00976F8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b/>
          <w:lang w:val="en-GB"/>
        </w:rPr>
        <w:t xml:space="preserve">Remove </w:t>
      </w:r>
      <w:r>
        <w:rPr>
          <w:rFonts w:ascii="Times New Roman" w:hAnsi="Times New Roman" w:cs="Times New Roman"/>
          <w:lang w:val="en-GB"/>
        </w:rPr>
        <w:t>the standard sample from the crucible.</w:t>
      </w:r>
      <w:r w:rsidR="00E54B64">
        <w:rPr>
          <w:rFonts w:ascii="Times New Roman" w:hAnsi="Times New Roman" w:cs="Times New Roman"/>
          <w:lang w:val="en-GB"/>
        </w:rPr>
        <w:t xml:space="preserve"> </w:t>
      </w:r>
    </w:p>
    <w:p w:rsidR="00976F8D" w:rsidRDefault="00C74C8A" w:rsidP="00976F8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b/>
          <w:lang w:val="en-GB"/>
        </w:rPr>
        <w:t xml:space="preserve">Clean </w:t>
      </w:r>
      <w:r w:rsidRPr="00C74C8A">
        <w:rPr>
          <w:rFonts w:ascii="Times New Roman" w:hAnsi="Times New Roman" w:cs="Times New Roman"/>
          <w:lang w:val="en-GB"/>
        </w:rPr>
        <w:t>the crucible using alcohol.</w:t>
      </w:r>
      <w:r>
        <w:rPr>
          <w:rFonts w:ascii="Times New Roman" w:hAnsi="Times New Roman" w:cs="Times New Roman"/>
          <w:b/>
          <w:lang w:val="en-GB"/>
        </w:rPr>
        <w:t xml:space="preserve"> Insert</w:t>
      </w:r>
      <w:r w:rsidR="00976F8D">
        <w:rPr>
          <w:rFonts w:ascii="Times New Roman" w:hAnsi="Times New Roman" w:cs="Times New Roman"/>
          <w:lang w:val="en-GB"/>
        </w:rPr>
        <w:t xml:space="preserve"> the </w:t>
      </w:r>
      <w:r w:rsidR="00E54B64">
        <w:rPr>
          <w:rFonts w:ascii="Times New Roman" w:hAnsi="Times New Roman" w:cs="Times New Roman"/>
          <w:lang w:val="en-GB"/>
        </w:rPr>
        <w:t xml:space="preserve">sample </w:t>
      </w:r>
      <w:r w:rsidR="00DC6638">
        <w:rPr>
          <w:rFonts w:ascii="Times New Roman" w:hAnsi="Times New Roman" w:cs="Times New Roman"/>
          <w:lang w:val="en-GB"/>
        </w:rPr>
        <w:t xml:space="preserve">to be measured </w:t>
      </w:r>
      <w:r w:rsidR="00E54B64">
        <w:rPr>
          <w:rFonts w:ascii="Times New Roman" w:hAnsi="Times New Roman" w:cs="Times New Roman"/>
          <w:lang w:val="en-GB"/>
        </w:rPr>
        <w:t>in the cruc</w:t>
      </w:r>
      <w:r>
        <w:rPr>
          <w:rFonts w:ascii="Times New Roman" w:hAnsi="Times New Roman" w:cs="Times New Roman"/>
          <w:lang w:val="en-GB"/>
        </w:rPr>
        <w:t xml:space="preserve">ible replacing the standard. </w:t>
      </w:r>
    </w:p>
    <w:p w:rsidR="00C74C8A" w:rsidRPr="0063149F" w:rsidRDefault="00C74C8A" w:rsidP="00C74C8A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b/>
          <w:lang w:val="en-GB"/>
        </w:rPr>
        <w:t xml:space="preserve">Follow </w:t>
      </w:r>
      <w:r>
        <w:rPr>
          <w:rFonts w:ascii="Times New Roman" w:hAnsi="Times New Roman" w:cs="Times New Roman"/>
          <w:lang w:val="en-GB"/>
        </w:rPr>
        <w:t xml:space="preserve">step 3 to measure the sample. </w:t>
      </w:r>
      <w:r w:rsidRPr="0063149F">
        <w:rPr>
          <w:rFonts w:ascii="Times New Roman" w:eastAsiaTheme="minorEastAsia" w:hAnsi="Times New Roman" w:cs="Times New Roman"/>
          <w:color w:val="000000"/>
        </w:rPr>
        <w:t>The measurement conditions (e.g. heating rate, gases, type of crucible) for the baseline measurement and the subsequent standard and sample measurement must be the same.</w:t>
      </w:r>
    </w:p>
    <w:p w:rsidR="001144F0" w:rsidRDefault="0049468C" w:rsidP="005118BA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Follow step 3 to complete the measurement.</w:t>
      </w:r>
    </w:p>
    <w:p w:rsidR="005118BA" w:rsidRPr="005118BA" w:rsidRDefault="005118BA" w:rsidP="005118BA">
      <w:pPr>
        <w:pStyle w:val="ListParagraph"/>
        <w:widowControl w:val="0"/>
        <w:autoSpaceDE w:val="0"/>
        <w:autoSpaceDN w:val="0"/>
        <w:adjustRightInd w:val="0"/>
        <w:ind w:left="1440"/>
        <w:jc w:val="both"/>
        <w:rPr>
          <w:rFonts w:ascii="Times New Roman" w:hAnsi="Times New Roman" w:cs="Times New Roman"/>
          <w:lang w:val="en-GB"/>
        </w:rPr>
      </w:pPr>
    </w:p>
    <w:p w:rsidR="0080303F" w:rsidRPr="0063149F" w:rsidRDefault="0080303F" w:rsidP="0080303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lang w:val="en-GB"/>
        </w:rPr>
      </w:pPr>
      <w:r w:rsidRPr="0063149F">
        <w:rPr>
          <w:rFonts w:ascii="Times New Roman" w:hAnsi="Times New Roman" w:cs="Times New Roman"/>
          <w:b/>
          <w:lang w:val="en-GB"/>
        </w:rPr>
        <w:t xml:space="preserve">Analyse </w:t>
      </w:r>
      <w:r>
        <w:rPr>
          <w:rFonts w:ascii="Times New Roman" w:hAnsi="Times New Roman" w:cs="Times New Roman"/>
          <w:b/>
          <w:lang w:val="en-GB"/>
        </w:rPr>
        <w:t xml:space="preserve">DSC </w:t>
      </w:r>
      <w:r w:rsidRPr="0063149F">
        <w:rPr>
          <w:rFonts w:ascii="Times New Roman" w:hAnsi="Times New Roman" w:cs="Times New Roman"/>
          <w:b/>
          <w:lang w:val="en-GB"/>
        </w:rPr>
        <w:t>Data</w:t>
      </w:r>
    </w:p>
    <w:p w:rsidR="00B944B8" w:rsidRPr="00B944B8" w:rsidRDefault="00450F3A" w:rsidP="0080303F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GB"/>
        </w:rPr>
      </w:pPr>
      <w:r w:rsidRPr="00450F3A">
        <w:rPr>
          <w:rFonts w:ascii="Times New Roman" w:hAnsi="Times New Roman" w:cs="Times New Roman"/>
          <w:b/>
        </w:rPr>
        <w:t>Principle</w:t>
      </w:r>
      <w:r>
        <w:rPr>
          <w:rFonts w:ascii="Times New Roman" w:hAnsi="Times New Roman" w:cs="Times New Roman"/>
        </w:rPr>
        <w:t xml:space="preserve">: </w:t>
      </w:r>
      <w:r w:rsidRPr="00450F3A">
        <w:rPr>
          <w:rFonts w:ascii="Times New Roman" w:hAnsi="Times New Roman" w:cs="Times New Roman"/>
        </w:rPr>
        <w:t xml:space="preserve">The change in enthalpy per degree, at constant pressure is equivalent to the heat capacity of </w:t>
      </w:r>
      <w:r w:rsidR="00B944B8">
        <w:rPr>
          <w:rFonts w:ascii="Times New Roman" w:hAnsi="Times New Roman" w:cs="Times New Roman"/>
        </w:rPr>
        <w:t>a</w:t>
      </w:r>
      <w:r w:rsidRPr="00450F3A">
        <w:rPr>
          <w:rFonts w:ascii="Times New Roman" w:hAnsi="Times New Roman" w:cs="Times New Roman"/>
        </w:rPr>
        <w:t xml:space="preserve"> material at constant pressure given by</w:t>
      </w:r>
      <w:proofErr w:type="gramStart"/>
      <w:r w:rsidRPr="00450F3A">
        <w:rPr>
          <w:rFonts w:ascii="Times New Roman" w:hAnsi="Times New Roman" w:cs="Times New Roman"/>
        </w:rPr>
        <w:t xml:space="preserve">: </w:t>
      </w:r>
      <w:proofErr w:type="gramEnd"/>
      <m:oMath>
        <m:sSub>
          <m:sSubPr>
            <m:ctrlPr>
              <w:ins w:id="1" w:author="Arash" w:date="2014-11-28T23:13:00Z">
                <w:rPr>
                  <w:rFonts w:ascii="Cambria Math" w:hAnsi="Cambria Math" w:cs="Times New Roman"/>
                  <w:i/>
                </w:rPr>
              </w:ins>
            </m:ctrlPr>
          </m:sSubPr>
          <m:e>
            <m:r>
              <w:rPr>
                <w:rFonts w:ascii="Cambria Math" w:hAnsi="Cambria Math" w:cs="Times New Roman"/>
              </w:rPr>
              <m:t>C</m:t>
            </m:r>
          </m:e>
          <m:sub>
            <m:r>
              <w:rPr>
                <w:rFonts w:ascii="Cambria Math" w:hAnsi="Cambria Math" w:cs="Times New Roman"/>
              </w:rPr>
              <m:t>p</m:t>
            </m:r>
          </m:sub>
        </m:sSub>
        <m:r>
          <w:rPr>
            <w:rFonts w:ascii="Cambria Math" w:hAnsi="Cambria Math" w:cs="Times New Roman"/>
          </w:rPr>
          <m:t>=</m:t>
        </m:r>
        <m:sSub>
          <m:sSubPr>
            <m:ctrlPr>
              <w:ins w:id="2" w:author="Arash" w:date="2014-11-28T23:13:00Z">
                <w:rPr>
                  <w:rFonts w:ascii="Cambria Math" w:hAnsi="Cambria Math" w:cs="Times New Roman"/>
                  <w:i/>
                </w:rPr>
              </w:ins>
            </m:ctrlPr>
          </m:sSubPr>
          <m:e>
            <m:r>
              <w:rPr>
                <w:rFonts w:ascii="Cambria Math" w:hAnsi="Cambria Math" w:cs="Times New Roman"/>
              </w:rPr>
              <m:t>(</m:t>
            </m:r>
            <m:f>
              <m:fPr>
                <m:ctrlPr>
                  <w:ins w:id="3" w:author="Arash" w:date="2014-11-28T23:13:00Z">
                    <w:rPr>
                      <w:rFonts w:ascii="Cambria Math" w:hAnsi="Cambria Math" w:cs="Times New Roman"/>
                      <w:i/>
                    </w:rPr>
                  </w:ins>
                </m:ctrlPr>
              </m:fPr>
              <m:num>
                <m:r>
                  <w:rPr>
                    <w:rFonts w:ascii="Cambria Math" w:hAnsi="Cambria Math" w:cs="Times New Roman"/>
                  </w:rPr>
                  <m:t>∂H</m:t>
                </m:r>
              </m:num>
              <m:den>
                <m:r>
                  <w:rPr>
                    <w:rFonts w:ascii="Cambria Math" w:hAnsi="Cambria Math" w:cs="Times New Roman"/>
                  </w:rPr>
                  <m:t>∂T</m:t>
                </m:r>
              </m:den>
            </m:f>
            <m:r>
              <w:rPr>
                <w:rFonts w:ascii="Cambria Math" w:hAnsi="Cambria Math" w:cs="Times New Roman"/>
              </w:rPr>
              <m:t>)</m:t>
            </m:r>
          </m:e>
          <m:sub>
            <m:r>
              <w:rPr>
                <w:rFonts w:ascii="Cambria Math" w:hAnsi="Cambria Math" w:cs="Times New Roman"/>
              </w:rPr>
              <m:t>P</m:t>
            </m:r>
          </m:sub>
        </m:sSub>
      </m:oMath>
      <w:r w:rsidRPr="00450F3A">
        <w:rPr>
          <w:rFonts w:ascii="Times New Roman" w:eastAsiaTheme="minorEastAsia" w:hAnsi="Times New Roman" w:cs="Times New Roman"/>
        </w:rPr>
        <w:t>.</w:t>
      </w:r>
      <w:r>
        <w:rPr>
          <w:rFonts w:ascii="Times New Roman" w:eastAsiaTheme="minorEastAsia" w:hAnsi="Times New Roman" w:cs="Times New Roman"/>
        </w:rPr>
        <w:t xml:space="preserve"> The enthalpy change is </w:t>
      </w:r>
      <w:r w:rsidR="00C61390">
        <w:rPr>
          <w:rFonts w:ascii="Times New Roman" w:eastAsiaTheme="minorEastAsia" w:hAnsi="Times New Roman" w:cs="Times New Roman"/>
        </w:rPr>
        <w:t>obtained</w:t>
      </w:r>
      <w:r>
        <w:rPr>
          <w:rFonts w:ascii="Times New Roman" w:eastAsiaTheme="minorEastAsia" w:hAnsi="Times New Roman" w:cs="Times New Roman"/>
        </w:rPr>
        <w:t xml:space="preserve"> by </w:t>
      </w:r>
      <w:r w:rsidR="00CB623C">
        <w:rPr>
          <w:rFonts w:ascii="Times New Roman" w:eastAsiaTheme="minorEastAsia" w:hAnsi="Times New Roman" w:cs="Times New Roman"/>
        </w:rPr>
        <w:t>estimating</w:t>
      </w:r>
      <w:r>
        <w:rPr>
          <w:rFonts w:ascii="Times New Roman" w:eastAsiaTheme="minorEastAsia" w:hAnsi="Times New Roman" w:cs="Times New Roman"/>
        </w:rPr>
        <w:t xml:space="preserve"> the area under the curve between two temperature limits</w:t>
      </w:r>
      <w:r w:rsidR="00B944B8">
        <w:rPr>
          <w:rFonts w:ascii="Times New Roman" w:eastAsiaTheme="minorEastAsia" w:hAnsi="Times New Roman" w:cs="Times New Roman"/>
        </w:rPr>
        <w:t xml:space="preserve"> given</w:t>
      </w:r>
      <w:r w:rsidR="00CB623C">
        <w:rPr>
          <w:rFonts w:ascii="Times New Roman" w:eastAsiaTheme="minorEastAsia" w:hAnsi="Times New Roman" w:cs="Times New Roman"/>
        </w:rPr>
        <w:t xml:space="preserve"> by</w:t>
      </w:r>
      <w:r>
        <w:rPr>
          <w:rFonts w:ascii="Times New Roman" w:eastAsiaTheme="minorEastAsia" w:hAnsi="Times New Roman" w:cs="Times New Roman"/>
        </w:rPr>
        <w:t xml:space="preserve">: </w:t>
      </w:r>
    </w:p>
    <w:p w:rsidR="0080303F" w:rsidRPr="00450F3A" w:rsidRDefault="00450F3A" w:rsidP="00B944B8">
      <w:pPr>
        <w:pStyle w:val="ListParagraph"/>
        <w:widowControl w:val="0"/>
        <w:autoSpaceDE w:val="0"/>
        <w:autoSpaceDN w:val="0"/>
        <w:adjustRightInd w:val="0"/>
        <w:ind w:left="1440"/>
        <w:jc w:val="both"/>
        <w:rPr>
          <w:rFonts w:ascii="Times New Roman" w:hAnsi="Times New Roman" w:cs="Times New Roman"/>
          <w:lang w:val="en-GB"/>
        </w:rPr>
      </w:pPr>
      <m:oMathPara>
        <m:oMath>
          <m:r>
            <w:rPr>
              <w:rFonts w:ascii="Cambria Math" w:eastAsiaTheme="minorEastAsia" w:hAnsi="Cambria Math" w:cs="Times New Roman"/>
            </w:rPr>
            <m:t>∆H=</m:t>
          </m:r>
          <m:nary>
            <m:naryPr>
              <m:limLoc m:val="undOvr"/>
              <m:ctrlPr>
                <w:ins w:id="4" w:author="Arash" w:date="2014-11-28T23:13:00Z">
                  <w:rPr>
                    <w:rFonts w:ascii="Cambria Math" w:eastAsiaTheme="minorEastAsia" w:hAnsi="Cambria Math" w:cs="Times New Roman"/>
                    <w:i/>
                  </w:rPr>
                </w:ins>
              </m:ctrlPr>
            </m:naryPr>
            <m:sub>
              <m:r>
                <w:rPr>
                  <w:rFonts w:ascii="Cambria Math" w:eastAsiaTheme="minorEastAsia" w:hAnsi="Cambria Math" w:cs="Times New Roman"/>
                </w:rPr>
                <m:t>T1</m:t>
              </m:r>
            </m:sub>
            <m:sup>
              <m:r>
                <w:rPr>
                  <w:rFonts w:ascii="Cambria Math" w:eastAsiaTheme="minorEastAsia" w:hAnsi="Cambria Math" w:cs="Times New Roman"/>
                </w:rPr>
                <m:t>T2</m:t>
              </m:r>
            </m:sup>
            <m:e>
              <m:sSub>
                <m:sSubPr>
                  <m:ctrlPr>
                    <w:ins w:id="5" w:author="Arash" w:date="2014-11-28T23:13:00Z">
                      <w:rPr>
                        <w:rFonts w:ascii="Cambria Math" w:eastAsiaTheme="minorEastAsia" w:hAnsi="Cambria Math" w:cs="Times New Roman"/>
                        <w:i/>
                      </w:rPr>
                    </w:ins>
                  </m:ctrlPr>
                </m:sSubPr>
                <m:e>
                  <m:d>
                    <m:dPr>
                      <m:ctrlPr>
                        <w:ins w:id="6" w:author="Arash" w:date="2014-11-28T23:13:00Z">
                          <w:rPr>
                            <w:rFonts w:ascii="Cambria Math" w:eastAsiaTheme="minorEastAsia" w:hAnsi="Cambria Math" w:cs="Times New Roman"/>
                            <w:i/>
                          </w:rPr>
                        </w:ins>
                      </m:ctrlPr>
                    </m:dPr>
                    <m:e>
                      <m:f>
                        <m:fPr>
                          <m:ctrlPr>
                            <w:ins w:id="7" w:author="Arash" w:date="2014-11-28T23:13:00Z"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w:ins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∂H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∂T</m:t>
                          </m:r>
                        </m:den>
                      </m:f>
                    </m:e>
                  </m:d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p</m:t>
                  </m:r>
                </m:sub>
              </m:sSub>
              <m:r>
                <w:rPr>
                  <w:rFonts w:ascii="Cambria Math" w:eastAsiaTheme="minorEastAsia" w:hAnsi="Cambria Math" w:cs="Times New Roman"/>
                </w:rPr>
                <m:t>dT=</m:t>
              </m:r>
              <m:nary>
                <m:naryPr>
                  <m:limLoc m:val="undOvr"/>
                  <m:ctrlPr>
                    <w:ins w:id="8" w:author="Arash" w:date="2014-11-28T23:13:00Z">
                      <w:rPr>
                        <w:rFonts w:ascii="Cambria Math" w:eastAsiaTheme="minorEastAsia" w:hAnsi="Cambria Math" w:cs="Times New Roman"/>
                        <w:i/>
                      </w:rPr>
                    </w:ins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</w:rPr>
                    <m:t>T1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</w:rPr>
                    <m:t>T2</m:t>
                  </m:r>
                </m:sup>
                <m:e>
                  <m:sSub>
                    <m:sSubPr>
                      <m:ctrlPr>
                        <w:ins w:id="9" w:author="Arash" w:date="2014-11-28T23:13:00Z">
                          <w:rPr>
                            <w:rFonts w:ascii="Cambria Math" w:eastAsiaTheme="minorEastAsia" w:hAnsi="Cambria Math" w:cs="Times New Roman"/>
                            <w:i/>
                          </w:rPr>
                        </w:ins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p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</w:rPr>
                    <m:t>dT</m:t>
                  </m:r>
                </m:e>
              </m:nary>
            </m:e>
          </m:nary>
        </m:oMath>
      </m:oMathPara>
    </w:p>
    <w:p w:rsidR="00450F3A" w:rsidRPr="00CB623C" w:rsidRDefault="00B944B8" w:rsidP="00CB623C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Using </w:t>
      </w:r>
      <w:r w:rsidR="00FF6C71">
        <w:rPr>
          <w:rFonts w:ascii="Times New Roman" w:hAnsi="Times New Roman" w:cs="Times New Roman"/>
          <w:lang w:val="en-GB"/>
        </w:rPr>
        <w:t>specific</w:t>
      </w:r>
      <w:r>
        <w:rPr>
          <w:rFonts w:ascii="Times New Roman" w:hAnsi="Times New Roman" w:cs="Times New Roman"/>
          <w:lang w:val="en-GB"/>
        </w:rPr>
        <w:t xml:space="preserve"> software, the area under the curve is obtained from any heat capacity measurement. </w:t>
      </w:r>
      <w:r w:rsidR="008D7AB4" w:rsidRPr="00CB623C">
        <w:rPr>
          <w:rFonts w:ascii="Times New Roman" w:hAnsi="Times New Roman" w:cs="Times New Roman"/>
          <w:lang w:val="en-GB"/>
        </w:rPr>
        <w:t xml:space="preserve">The DSC provides a comparative accurate method of measuring heat capacities and enthalpy changes. </w:t>
      </w:r>
    </w:p>
    <w:p w:rsidR="0080303F" w:rsidRDefault="00D7361C" w:rsidP="0080303F">
      <w:pPr>
        <w:widowControl w:val="0"/>
        <w:autoSpaceDE w:val="0"/>
        <w:autoSpaceDN w:val="0"/>
        <w:adjustRightInd w:val="0"/>
        <w:jc w:val="both"/>
        <w:rPr>
          <w:b/>
          <w:sz w:val="28"/>
        </w:rPr>
      </w:pPr>
      <w:r w:rsidRPr="00467282">
        <w:rPr>
          <w:b/>
          <w:sz w:val="28"/>
        </w:rPr>
        <w:t>Representative Result</w:t>
      </w:r>
      <w:r w:rsidR="001A5F51">
        <w:rPr>
          <w:b/>
          <w:sz w:val="28"/>
        </w:rPr>
        <w:t>:</w:t>
      </w:r>
      <w:r w:rsidR="00DE4922">
        <w:rPr>
          <w:b/>
          <w:sz w:val="28"/>
        </w:rPr>
        <w:t xml:space="preserve"> </w:t>
      </w:r>
      <w:proofErr w:type="spellStart"/>
      <w:r w:rsidR="00DE4922">
        <w:rPr>
          <w:b/>
          <w:sz w:val="28"/>
        </w:rPr>
        <w:t>ZnO</w:t>
      </w:r>
      <w:proofErr w:type="spellEnd"/>
      <w:r w:rsidR="00DE4922">
        <w:rPr>
          <w:b/>
          <w:sz w:val="28"/>
        </w:rPr>
        <w:t xml:space="preserve"> formation </w:t>
      </w:r>
      <w:r w:rsidR="001A5F51">
        <w:rPr>
          <w:b/>
          <w:sz w:val="28"/>
        </w:rPr>
        <w:t>via</w:t>
      </w:r>
      <w:r w:rsidR="00DE4922">
        <w:rPr>
          <w:b/>
          <w:sz w:val="28"/>
        </w:rPr>
        <w:t xml:space="preserve"> decomposition of ZnCO</w:t>
      </w:r>
      <w:r w:rsidR="00DE4922" w:rsidRPr="00DE4922">
        <w:rPr>
          <w:b/>
          <w:sz w:val="28"/>
          <w:vertAlign w:val="subscript"/>
        </w:rPr>
        <w:t>3</w:t>
      </w:r>
    </w:p>
    <w:p w:rsidR="00EC2E67" w:rsidRPr="00D334C1" w:rsidRDefault="001A5F51" w:rsidP="00D334C1">
      <w:pPr>
        <w:jc w:val="both"/>
        <w:rPr>
          <w:rFonts w:ascii="Times New Roman" w:hAnsi="Times New Roman" w:cs="Times New Roman"/>
        </w:rPr>
      </w:pPr>
      <w:r w:rsidRPr="00D334C1">
        <w:rPr>
          <w:rFonts w:ascii="Times New Roman" w:hAnsi="Times New Roman" w:cs="Times New Roman"/>
        </w:rPr>
        <w:t>A representative result of the decomposition of zinc carbonate (ZnCO</w:t>
      </w:r>
      <w:r w:rsidRPr="00D334C1">
        <w:rPr>
          <w:rFonts w:ascii="Times New Roman" w:hAnsi="Times New Roman" w:cs="Times New Roman"/>
          <w:vertAlign w:val="subscript"/>
        </w:rPr>
        <w:t>3</w:t>
      </w:r>
      <w:r w:rsidRPr="00D334C1">
        <w:rPr>
          <w:rFonts w:ascii="Times New Roman" w:hAnsi="Times New Roman" w:cs="Times New Roman"/>
        </w:rPr>
        <w:t xml:space="preserve">) </w:t>
      </w:r>
      <w:r w:rsidR="007F1684" w:rsidRPr="00D334C1">
        <w:rPr>
          <w:rFonts w:ascii="Times New Roman" w:hAnsi="Times New Roman" w:cs="Times New Roman"/>
        </w:rPr>
        <w:t>forming</w:t>
      </w:r>
      <w:r w:rsidRPr="00D334C1">
        <w:rPr>
          <w:rFonts w:ascii="Times New Roman" w:hAnsi="Times New Roman" w:cs="Times New Roman"/>
        </w:rPr>
        <w:t xml:space="preserve"> </w:t>
      </w:r>
      <w:proofErr w:type="spellStart"/>
      <w:r w:rsidRPr="00D334C1">
        <w:rPr>
          <w:rFonts w:ascii="Times New Roman" w:hAnsi="Times New Roman" w:cs="Times New Roman"/>
        </w:rPr>
        <w:t>ZnO</w:t>
      </w:r>
      <w:proofErr w:type="spellEnd"/>
      <w:r w:rsidRPr="00D334C1">
        <w:rPr>
          <w:rFonts w:ascii="Times New Roman" w:hAnsi="Times New Roman" w:cs="Times New Roman"/>
        </w:rPr>
        <w:t xml:space="preserve"> is shown below. By the process of calcination, ZnCO</w:t>
      </w:r>
      <w:r w:rsidRPr="00D334C1">
        <w:rPr>
          <w:rFonts w:ascii="Times New Roman" w:hAnsi="Times New Roman" w:cs="Times New Roman"/>
          <w:vertAlign w:val="subscript"/>
        </w:rPr>
        <w:t xml:space="preserve">3 </w:t>
      </w:r>
      <w:r w:rsidRPr="00D334C1">
        <w:rPr>
          <w:rFonts w:ascii="Times New Roman" w:hAnsi="Times New Roman" w:cs="Times New Roman"/>
        </w:rPr>
        <w:t xml:space="preserve">decomposes to </w:t>
      </w:r>
      <w:proofErr w:type="spellStart"/>
      <w:r w:rsidRPr="00D334C1">
        <w:rPr>
          <w:rFonts w:ascii="Times New Roman" w:hAnsi="Times New Roman" w:cs="Times New Roman"/>
        </w:rPr>
        <w:t>ZnO</w:t>
      </w:r>
      <w:proofErr w:type="spellEnd"/>
      <w:r w:rsidRPr="00D334C1">
        <w:rPr>
          <w:rFonts w:ascii="Times New Roman" w:hAnsi="Times New Roman" w:cs="Times New Roman"/>
        </w:rPr>
        <w:t xml:space="preserve"> releasing carbon dioxide. </w:t>
      </w:r>
      <w:r w:rsidR="00EC2E67" w:rsidRPr="00D334C1">
        <w:rPr>
          <w:rFonts w:ascii="Times New Roman" w:hAnsi="Times New Roman" w:cs="Times New Roman"/>
        </w:rPr>
        <w:t xml:space="preserve">Using a starting composition of </w:t>
      </w:r>
      <w:proofErr w:type="gramStart"/>
      <w:r w:rsidR="00EC2E67" w:rsidRPr="00D334C1">
        <w:rPr>
          <w:rFonts w:ascii="Times New Roman" w:hAnsi="Times New Roman" w:cs="Times New Roman"/>
        </w:rPr>
        <w:t>Zn</w:t>
      </w:r>
      <w:r w:rsidR="00EC2E67" w:rsidRPr="00D334C1">
        <w:rPr>
          <w:rFonts w:ascii="Times New Roman" w:hAnsi="Times New Roman" w:cs="Times New Roman"/>
          <w:vertAlign w:val="subscript"/>
        </w:rPr>
        <w:t>5</w:t>
      </w:r>
      <w:r w:rsidR="00EC2E67" w:rsidRPr="00D334C1">
        <w:rPr>
          <w:rFonts w:ascii="Times New Roman" w:hAnsi="Times New Roman" w:cs="Times New Roman"/>
        </w:rPr>
        <w:t>(</w:t>
      </w:r>
      <w:proofErr w:type="gramEnd"/>
      <w:r w:rsidR="00EC2E67" w:rsidRPr="00D334C1">
        <w:rPr>
          <w:rFonts w:ascii="Times New Roman" w:hAnsi="Times New Roman" w:cs="Times New Roman"/>
        </w:rPr>
        <w:t>CO</w:t>
      </w:r>
      <w:r w:rsidR="00EC2E67" w:rsidRPr="00D334C1">
        <w:rPr>
          <w:rFonts w:ascii="Times New Roman" w:hAnsi="Times New Roman" w:cs="Times New Roman"/>
          <w:vertAlign w:val="subscript"/>
        </w:rPr>
        <w:t>3</w:t>
      </w:r>
      <w:r w:rsidR="00EC2E67" w:rsidRPr="00D334C1">
        <w:rPr>
          <w:rFonts w:ascii="Times New Roman" w:hAnsi="Times New Roman" w:cs="Times New Roman"/>
        </w:rPr>
        <w:t>)</w:t>
      </w:r>
      <w:r w:rsidR="00EC2E67" w:rsidRPr="00D334C1">
        <w:rPr>
          <w:rFonts w:ascii="Times New Roman" w:hAnsi="Times New Roman" w:cs="Times New Roman"/>
          <w:vertAlign w:val="subscript"/>
        </w:rPr>
        <w:t>2</w:t>
      </w:r>
      <w:r w:rsidR="00EC2E67" w:rsidRPr="00D334C1">
        <w:rPr>
          <w:rFonts w:ascii="Times New Roman" w:hAnsi="Times New Roman" w:cs="Times New Roman"/>
        </w:rPr>
        <w:t>(OH)</w:t>
      </w:r>
      <w:r w:rsidR="00EC2E67" w:rsidRPr="00D334C1">
        <w:rPr>
          <w:rFonts w:ascii="Times New Roman" w:hAnsi="Times New Roman" w:cs="Times New Roman"/>
          <w:vertAlign w:val="subscript"/>
        </w:rPr>
        <w:t xml:space="preserve">6 </w:t>
      </w:r>
      <w:r w:rsidR="00EC2E67" w:rsidRPr="00D334C1">
        <w:rPr>
          <w:rFonts w:ascii="Times New Roman" w:hAnsi="Times New Roman" w:cs="Times New Roman"/>
        </w:rPr>
        <w:t>a b</w:t>
      </w:r>
      <w:r w:rsidR="002F2985">
        <w:rPr>
          <w:rFonts w:ascii="Times New Roman" w:hAnsi="Times New Roman" w:cs="Times New Roman"/>
        </w:rPr>
        <w:t>road exothermic peak around 281</w:t>
      </w:r>
      <w:r w:rsidR="00EC2E67" w:rsidRPr="00D334C1">
        <w:rPr>
          <w:rFonts w:ascii="Times New Roman" w:hAnsi="Times New Roman" w:cs="Times New Roman"/>
        </w:rPr>
        <w:sym w:font="Symbol" w:char="F0B0"/>
      </w:r>
      <w:r w:rsidR="00EC2E67" w:rsidRPr="00D334C1">
        <w:rPr>
          <w:rFonts w:ascii="Times New Roman" w:hAnsi="Times New Roman" w:cs="Times New Roman"/>
        </w:rPr>
        <w:t xml:space="preserve">C was </w:t>
      </w:r>
      <w:r w:rsidR="007F1684" w:rsidRPr="00D334C1">
        <w:rPr>
          <w:rFonts w:ascii="Times New Roman" w:hAnsi="Times New Roman" w:cs="Times New Roman"/>
        </w:rPr>
        <w:t>reported</w:t>
      </w:r>
      <w:r w:rsidR="00EC2E67" w:rsidRPr="00D334C1">
        <w:rPr>
          <w:rFonts w:ascii="Times New Roman" w:hAnsi="Times New Roman" w:cs="Times New Roman"/>
        </w:rPr>
        <w:t xml:space="preserve"> by Liu </w:t>
      </w:r>
      <w:r w:rsidR="00EC2E67" w:rsidRPr="00D334C1">
        <w:rPr>
          <w:rFonts w:ascii="Times New Roman" w:hAnsi="Times New Roman" w:cs="Times New Roman"/>
          <w:i/>
        </w:rPr>
        <w:t>et al</w:t>
      </w:r>
      <w:r w:rsidR="00EC2E67" w:rsidRPr="00D334C1">
        <w:rPr>
          <w:rFonts w:ascii="Times New Roman" w:hAnsi="Times New Roman" w:cs="Times New Roman"/>
        </w:rPr>
        <w:t xml:space="preserve">. </w:t>
      </w:r>
      <w:r w:rsidR="007F1684" w:rsidRPr="00D334C1">
        <w:rPr>
          <w:rFonts w:ascii="Times New Roman" w:hAnsi="Times New Roman" w:cs="Times New Roman"/>
        </w:rPr>
        <w:t>[</w:t>
      </w:r>
      <w:bookmarkStart w:id="10" w:name="_Ref402352621"/>
      <w:r w:rsidR="007F1684" w:rsidRPr="00D334C1">
        <w:rPr>
          <w:rStyle w:val="EndnoteReference"/>
          <w:rFonts w:ascii="Times New Roman" w:hAnsi="Times New Roman" w:cs="Times New Roman"/>
        </w:rPr>
        <w:endnoteReference w:id="1"/>
      </w:r>
      <w:bookmarkEnd w:id="10"/>
      <w:r w:rsidR="007F1684" w:rsidRPr="00D334C1">
        <w:rPr>
          <w:rFonts w:ascii="Times New Roman" w:hAnsi="Times New Roman" w:cs="Times New Roman"/>
        </w:rPr>
        <w:t>] following the release of H</w:t>
      </w:r>
      <w:r w:rsidR="007F1684" w:rsidRPr="00D334C1">
        <w:rPr>
          <w:rFonts w:ascii="Times New Roman" w:hAnsi="Times New Roman" w:cs="Times New Roman"/>
          <w:vertAlign w:val="subscript"/>
        </w:rPr>
        <w:t>2</w:t>
      </w:r>
      <w:r w:rsidR="007F1684" w:rsidRPr="00D334C1">
        <w:rPr>
          <w:rFonts w:ascii="Times New Roman" w:hAnsi="Times New Roman" w:cs="Times New Roman"/>
        </w:rPr>
        <w:t>O and CO</w:t>
      </w:r>
      <w:r w:rsidR="007F1684" w:rsidRPr="00D334C1">
        <w:rPr>
          <w:rFonts w:ascii="Times New Roman" w:hAnsi="Times New Roman" w:cs="Times New Roman"/>
          <w:vertAlign w:val="subscript"/>
        </w:rPr>
        <w:t>2</w:t>
      </w:r>
      <w:r w:rsidR="007F1684" w:rsidRPr="00D334C1">
        <w:rPr>
          <w:rFonts w:ascii="Times New Roman" w:hAnsi="Times New Roman" w:cs="Times New Roman"/>
        </w:rPr>
        <w:t xml:space="preserve"> according to the equation: </w:t>
      </w:r>
    </w:p>
    <w:p w:rsidR="007F1684" w:rsidRPr="00D334C1" w:rsidRDefault="007F1684" w:rsidP="00D334C1">
      <w:pPr>
        <w:jc w:val="both"/>
        <w:rPr>
          <w:rFonts w:ascii="Times New Roman" w:hAnsi="Times New Roman" w:cs="Times New Roman"/>
        </w:rPr>
      </w:pPr>
      <w:r w:rsidRPr="00D334C1">
        <w:rPr>
          <w:rFonts w:ascii="Times New Roman" w:hAnsi="Times New Roman" w:cs="Times New Roman"/>
          <w:noProof/>
        </w:rPr>
        <w:drawing>
          <wp:inline distT="0" distB="0" distL="0" distR="0">
            <wp:extent cx="3112582" cy="357809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5902" cy="359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1684" w:rsidRDefault="007F1684" w:rsidP="00D334C1">
      <w:pPr>
        <w:jc w:val="both"/>
        <w:rPr>
          <w:rFonts w:ascii="Times New Roman" w:hAnsi="Times New Roman" w:cs="Times New Roman"/>
        </w:rPr>
      </w:pPr>
      <w:r w:rsidRPr="00D334C1">
        <w:rPr>
          <w:rFonts w:ascii="Times New Roman" w:hAnsi="Times New Roman" w:cs="Times New Roman"/>
        </w:rPr>
        <w:t xml:space="preserve">The enthalpy of </w:t>
      </w:r>
      <w:r w:rsidR="002C272D" w:rsidRPr="00D334C1">
        <w:rPr>
          <w:rFonts w:ascii="Times New Roman" w:hAnsi="Times New Roman" w:cs="Times New Roman"/>
        </w:rPr>
        <w:t xml:space="preserve">transformation of </w:t>
      </w:r>
      <w:proofErr w:type="gramStart"/>
      <w:r w:rsidR="002C272D" w:rsidRPr="00D334C1">
        <w:rPr>
          <w:rFonts w:ascii="Times New Roman" w:hAnsi="Times New Roman" w:cs="Times New Roman"/>
        </w:rPr>
        <w:t>Zn</w:t>
      </w:r>
      <w:r w:rsidR="002C272D" w:rsidRPr="00D334C1">
        <w:rPr>
          <w:rFonts w:ascii="Times New Roman" w:hAnsi="Times New Roman" w:cs="Times New Roman"/>
          <w:vertAlign w:val="subscript"/>
        </w:rPr>
        <w:t>5</w:t>
      </w:r>
      <w:r w:rsidR="002C272D" w:rsidRPr="00D334C1">
        <w:rPr>
          <w:rFonts w:ascii="Times New Roman" w:hAnsi="Times New Roman" w:cs="Times New Roman"/>
        </w:rPr>
        <w:t>(</w:t>
      </w:r>
      <w:proofErr w:type="gramEnd"/>
      <w:r w:rsidR="002C272D" w:rsidRPr="00D334C1">
        <w:rPr>
          <w:rFonts w:ascii="Times New Roman" w:hAnsi="Times New Roman" w:cs="Times New Roman"/>
        </w:rPr>
        <w:t>CO</w:t>
      </w:r>
      <w:r w:rsidR="002C272D" w:rsidRPr="00D334C1">
        <w:rPr>
          <w:rFonts w:ascii="Times New Roman" w:hAnsi="Times New Roman" w:cs="Times New Roman"/>
          <w:vertAlign w:val="subscript"/>
        </w:rPr>
        <w:t>3</w:t>
      </w:r>
      <w:r w:rsidR="002C272D" w:rsidRPr="00D334C1">
        <w:rPr>
          <w:rFonts w:ascii="Times New Roman" w:hAnsi="Times New Roman" w:cs="Times New Roman"/>
        </w:rPr>
        <w:t>)</w:t>
      </w:r>
      <w:r w:rsidR="002C272D" w:rsidRPr="00D334C1">
        <w:rPr>
          <w:rFonts w:ascii="Times New Roman" w:hAnsi="Times New Roman" w:cs="Times New Roman"/>
          <w:vertAlign w:val="subscript"/>
        </w:rPr>
        <w:t>2</w:t>
      </w:r>
      <w:r w:rsidR="002C272D" w:rsidRPr="00D334C1">
        <w:rPr>
          <w:rFonts w:ascii="Times New Roman" w:hAnsi="Times New Roman" w:cs="Times New Roman"/>
        </w:rPr>
        <w:t>(OH)</w:t>
      </w:r>
      <w:r w:rsidR="002C272D" w:rsidRPr="00D334C1">
        <w:rPr>
          <w:rFonts w:ascii="Times New Roman" w:hAnsi="Times New Roman" w:cs="Times New Roman"/>
          <w:vertAlign w:val="subscript"/>
        </w:rPr>
        <w:t xml:space="preserve">6  </w:t>
      </w:r>
      <w:r w:rsidR="002C272D" w:rsidRPr="00D334C1">
        <w:rPr>
          <w:rFonts w:ascii="Times New Roman" w:hAnsi="Times New Roman" w:cs="Times New Roman"/>
        </w:rPr>
        <w:t xml:space="preserve">to </w:t>
      </w:r>
      <w:proofErr w:type="spellStart"/>
      <w:r w:rsidR="002C272D" w:rsidRPr="00D334C1">
        <w:rPr>
          <w:rFonts w:ascii="Times New Roman" w:hAnsi="Times New Roman" w:cs="Times New Roman"/>
        </w:rPr>
        <w:t>ZnO</w:t>
      </w:r>
      <w:proofErr w:type="spellEnd"/>
      <w:r w:rsidR="002C272D" w:rsidRPr="00D334C1">
        <w:rPr>
          <w:rFonts w:ascii="Times New Roman" w:hAnsi="Times New Roman" w:cs="Times New Roman"/>
        </w:rPr>
        <w:t xml:space="preserve"> may be </w:t>
      </w:r>
      <w:r w:rsidR="00A818E9" w:rsidRPr="00D334C1">
        <w:rPr>
          <w:rFonts w:ascii="Times New Roman" w:hAnsi="Times New Roman" w:cs="Times New Roman"/>
        </w:rPr>
        <w:t xml:space="preserve">estimated by calculating the area under the curve, at the point of decomposition given by the following exothermic peak. </w:t>
      </w:r>
      <w:r w:rsidR="0022712D">
        <w:rPr>
          <w:rFonts w:ascii="Times New Roman" w:hAnsi="Times New Roman" w:cs="Times New Roman"/>
        </w:rPr>
        <w:t xml:space="preserve">Using Hess’s law of constant heat summation, the enthalpy of formation of </w:t>
      </w:r>
      <w:proofErr w:type="spellStart"/>
      <w:r w:rsidR="0022712D">
        <w:rPr>
          <w:rFonts w:ascii="Times New Roman" w:hAnsi="Times New Roman" w:cs="Times New Roman"/>
        </w:rPr>
        <w:t>ZnO</w:t>
      </w:r>
      <w:proofErr w:type="spellEnd"/>
      <w:r w:rsidR="0022712D">
        <w:rPr>
          <w:rFonts w:ascii="Times New Roman" w:hAnsi="Times New Roman" w:cs="Times New Roman"/>
        </w:rPr>
        <w:t xml:space="preserve"> may be estimated.</w:t>
      </w:r>
    </w:p>
    <w:p w:rsidR="003264BC" w:rsidRPr="003264BC" w:rsidRDefault="003264BC" w:rsidP="003264BC">
      <w:pPr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264BC">
        <w:rPr>
          <w:rFonts w:ascii="Times New Roman" w:hAnsi="Times New Roman" w:cs="Times New Roman"/>
          <w:color w:val="000000" w:themeColor="text1"/>
          <w:highlight w:val="yellow"/>
          <w:shd w:val="clear" w:color="auto" w:fill="FFFFFF"/>
        </w:rPr>
        <w:t xml:space="preserve">Figure 1 </w:t>
      </w:r>
      <w:r w:rsidR="00D30AEC">
        <w:rPr>
          <w:rFonts w:ascii="Times New Roman" w:hAnsi="Times New Roman" w:cs="Times New Roman"/>
          <w:color w:val="000000" w:themeColor="text1"/>
          <w:highlight w:val="yellow"/>
          <w:shd w:val="clear" w:color="auto" w:fill="FFFFFF"/>
        </w:rPr>
        <w:t xml:space="preserve">below </w:t>
      </w:r>
      <w:r w:rsidRPr="003264BC">
        <w:rPr>
          <w:rFonts w:ascii="Times New Roman" w:hAnsi="Times New Roman" w:cs="Times New Roman"/>
          <w:color w:val="000000" w:themeColor="text1"/>
          <w:highlight w:val="yellow"/>
          <w:shd w:val="clear" w:color="auto" w:fill="FFFFFF"/>
        </w:rPr>
        <w:t xml:space="preserve">shows the DSC plot in red and the </w:t>
      </w:r>
      <w:proofErr w:type="spellStart"/>
      <w:r w:rsidRPr="003264BC">
        <w:rPr>
          <w:rFonts w:ascii="Times New Roman" w:hAnsi="Times New Roman" w:cs="Times New Roman"/>
          <w:color w:val="000000" w:themeColor="text1"/>
          <w:highlight w:val="yellow"/>
          <w:shd w:val="clear" w:color="auto" w:fill="FFFFFF"/>
        </w:rPr>
        <w:t>thermogravimetry</w:t>
      </w:r>
      <w:proofErr w:type="spellEnd"/>
      <w:r w:rsidRPr="003264BC">
        <w:rPr>
          <w:rFonts w:ascii="Times New Roman" w:hAnsi="Times New Roman" w:cs="Times New Roman"/>
          <w:color w:val="000000" w:themeColor="text1"/>
          <w:highlight w:val="yellow"/>
          <w:shd w:val="clear" w:color="auto" w:fill="FFFFFF"/>
        </w:rPr>
        <w:t xml:space="preserve"> (TG) plot in black. The second y-axis corresponding to the DSC plot depicts heat flow </w:t>
      </w:r>
      <w:r w:rsidRPr="003264BC">
        <w:rPr>
          <w:rFonts w:ascii="Times New Roman" w:hAnsi="Times New Roman" w:cs="Times New Roman"/>
          <w:i/>
          <w:color w:val="000000" w:themeColor="text1"/>
          <w:highlight w:val="yellow"/>
          <w:shd w:val="clear" w:color="auto" w:fill="FFFFFF"/>
        </w:rPr>
        <w:t>vs</w:t>
      </w:r>
      <w:r w:rsidRPr="003264BC">
        <w:rPr>
          <w:rFonts w:ascii="Times New Roman" w:hAnsi="Times New Roman" w:cs="Times New Roman"/>
          <w:color w:val="000000" w:themeColor="text1"/>
          <w:highlight w:val="yellow"/>
          <w:shd w:val="clear" w:color="auto" w:fill="FFFFFF"/>
        </w:rPr>
        <w:t xml:space="preserve">. temperature. The TG technique monitors changes in the mass of the sample on heating as it decomposes at elevated temperatures. This is a data </w:t>
      </w:r>
      <w:r w:rsidR="00B962A9">
        <w:rPr>
          <w:rFonts w:ascii="Times New Roman" w:hAnsi="Times New Roman" w:cs="Times New Roman"/>
          <w:color w:val="000000" w:themeColor="text1"/>
          <w:highlight w:val="yellow"/>
          <w:shd w:val="clear" w:color="auto" w:fill="FFFFFF"/>
        </w:rPr>
        <w:t>published by L</w:t>
      </w:r>
      <w:r w:rsidRPr="003264BC">
        <w:rPr>
          <w:rFonts w:ascii="Times New Roman" w:hAnsi="Times New Roman" w:cs="Times New Roman"/>
          <w:color w:val="000000" w:themeColor="text1"/>
          <w:highlight w:val="yellow"/>
          <w:shd w:val="clear" w:color="auto" w:fill="FFFFFF"/>
        </w:rPr>
        <w:t>i</w:t>
      </w:r>
      <w:r w:rsidR="00B962A9">
        <w:rPr>
          <w:rFonts w:ascii="Times New Roman" w:hAnsi="Times New Roman" w:cs="Times New Roman"/>
          <w:color w:val="000000" w:themeColor="text1"/>
          <w:highlight w:val="yellow"/>
          <w:shd w:val="clear" w:color="auto" w:fill="FFFFFF"/>
        </w:rPr>
        <w:t>u</w:t>
      </w:r>
      <w:r w:rsidRPr="003264BC">
        <w:rPr>
          <w:rFonts w:ascii="Times New Roman" w:hAnsi="Times New Roman" w:cs="Times New Roman"/>
          <w:color w:val="000000" w:themeColor="text1"/>
          <w:highlight w:val="yellow"/>
          <w:shd w:val="clear" w:color="auto" w:fill="FFFFFF"/>
        </w:rPr>
        <w:t xml:space="preserve"> </w:t>
      </w:r>
      <w:r w:rsidRPr="003264BC">
        <w:rPr>
          <w:rFonts w:ascii="Times New Roman" w:hAnsi="Times New Roman" w:cs="Times New Roman"/>
          <w:i/>
          <w:color w:val="000000" w:themeColor="text1"/>
          <w:highlight w:val="yellow"/>
          <w:shd w:val="clear" w:color="auto" w:fill="FFFFFF"/>
        </w:rPr>
        <w:t>et al</w:t>
      </w:r>
      <w:r w:rsidRPr="003264BC">
        <w:rPr>
          <w:rFonts w:ascii="Times New Roman" w:hAnsi="Times New Roman" w:cs="Times New Roman"/>
          <w:color w:val="000000" w:themeColor="text1"/>
          <w:highlight w:val="yellow"/>
          <w:shd w:val="clear" w:color="auto" w:fill="FFFFFF"/>
        </w:rPr>
        <w:t xml:space="preserve">. and the DSC plot is of interest in this study. The peak represents exothermic behavior relating to the decomposition of </w:t>
      </w:r>
      <w:proofErr w:type="spellStart"/>
      <w:r w:rsidRPr="003264BC">
        <w:rPr>
          <w:rFonts w:ascii="Times New Roman" w:hAnsi="Times New Roman" w:cs="Times New Roman"/>
          <w:color w:val="000000" w:themeColor="text1"/>
          <w:highlight w:val="yellow"/>
          <w:shd w:val="clear" w:color="auto" w:fill="FFFFFF"/>
        </w:rPr>
        <w:t>ZnO</w:t>
      </w:r>
      <w:proofErr w:type="spellEnd"/>
      <w:r w:rsidRPr="003264BC">
        <w:rPr>
          <w:rFonts w:ascii="Times New Roman" w:hAnsi="Times New Roman" w:cs="Times New Roman"/>
          <w:color w:val="000000" w:themeColor="text1"/>
          <w:highlight w:val="yellow"/>
          <w:shd w:val="clear" w:color="auto" w:fill="FFFFFF"/>
        </w:rPr>
        <w:t xml:space="preserve">. </w:t>
      </w:r>
      <w:r w:rsidRPr="003264BC">
        <w:rPr>
          <w:rFonts w:ascii="Times New Roman" w:hAnsi="Times New Roman" w:cs="Times New Roman"/>
          <w:color w:val="000000" w:themeColor="text1"/>
          <w:highlight w:val="yellow"/>
        </w:rPr>
        <w:t>H</w:t>
      </w:r>
      <w:r w:rsidRPr="003264BC">
        <w:rPr>
          <w:rFonts w:ascii="Times New Roman" w:eastAsia="Times New Roman" w:hAnsi="Times New Roman" w:cs="Times New Roman"/>
          <w:color w:val="000000" w:themeColor="text1"/>
          <w:highlight w:val="yellow"/>
          <w:shd w:val="clear" w:color="auto" w:fill="FFFFFF"/>
        </w:rPr>
        <w:t xml:space="preserve">eat is released when </w:t>
      </w:r>
      <w:r w:rsidRPr="003264BC">
        <w:rPr>
          <w:rFonts w:ascii="Times New Roman" w:eastAsia="Times New Roman" w:hAnsi="Times New Roman" w:cs="Times New Roman"/>
          <w:noProof/>
          <w:color w:val="000000" w:themeColor="text1"/>
          <w:highlight w:val="yellow"/>
        </w:rPr>
        <w:t>∆H</w:t>
      </w:r>
      <w:r w:rsidRPr="003264BC">
        <w:rPr>
          <w:rFonts w:ascii="Times New Roman" w:eastAsia="Times New Roman" w:hAnsi="Times New Roman" w:cs="Times New Roman"/>
          <w:noProof/>
          <w:color w:val="000000" w:themeColor="text1"/>
          <w:highlight w:val="yellow"/>
          <w:vertAlign w:val="subscript"/>
        </w:rPr>
        <w:t xml:space="preserve">f </w:t>
      </w:r>
      <w:r w:rsidRPr="003264BC">
        <w:rPr>
          <w:rFonts w:ascii="Times New Roman" w:eastAsia="Times New Roman" w:hAnsi="Times New Roman" w:cs="Times New Roman"/>
          <w:color w:val="000000" w:themeColor="text1"/>
          <w:highlight w:val="yellow"/>
          <w:shd w:val="clear" w:color="auto" w:fill="FFFFFF"/>
        </w:rPr>
        <w:t xml:space="preserve">&lt;0 (exothermic reaction like </w:t>
      </w:r>
      <w:r w:rsidRPr="003264BC">
        <w:rPr>
          <w:rFonts w:ascii="Times New Roman" w:eastAsia="Times New Roman" w:hAnsi="Times New Roman" w:cs="Times New Roman"/>
          <w:color w:val="000000" w:themeColor="text1"/>
          <w:highlight w:val="yellow"/>
          <w:shd w:val="clear" w:color="auto" w:fill="FFFFFF"/>
        </w:rPr>
        <w:lastRenderedPageBreak/>
        <w:t xml:space="preserve">crystallization), or absorbed when </w:t>
      </w:r>
      <w:r w:rsidRPr="003264BC">
        <w:rPr>
          <w:rFonts w:ascii="Times New Roman" w:eastAsia="Times New Roman" w:hAnsi="Times New Roman" w:cs="Times New Roman"/>
          <w:noProof/>
          <w:color w:val="000000" w:themeColor="text1"/>
          <w:highlight w:val="yellow"/>
        </w:rPr>
        <w:t>∆H</w:t>
      </w:r>
      <w:r w:rsidRPr="003264BC">
        <w:rPr>
          <w:rFonts w:ascii="Times New Roman" w:eastAsia="Times New Roman" w:hAnsi="Times New Roman" w:cs="Times New Roman"/>
          <w:noProof/>
          <w:color w:val="000000" w:themeColor="text1"/>
          <w:highlight w:val="yellow"/>
          <w:vertAlign w:val="subscript"/>
        </w:rPr>
        <w:t xml:space="preserve">f </w:t>
      </w:r>
      <w:r w:rsidRPr="003264BC">
        <w:rPr>
          <w:rFonts w:ascii="Times New Roman" w:eastAsia="Times New Roman" w:hAnsi="Times New Roman" w:cs="Times New Roman"/>
          <w:color w:val="000000" w:themeColor="text1"/>
          <w:highlight w:val="yellow"/>
          <w:shd w:val="clear" w:color="auto" w:fill="FFFFFF"/>
        </w:rPr>
        <w:t xml:space="preserve">&gt; 0 (endothermic reaction like melting). </w:t>
      </w:r>
      <w:r w:rsidRPr="003264BC">
        <w:rPr>
          <w:rFonts w:ascii="Times New Roman" w:hAnsi="Times New Roman" w:cs="Times New Roman"/>
          <w:color w:val="000000" w:themeColor="text1"/>
          <w:highlight w:val="yellow"/>
          <w:shd w:val="clear" w:color="auto" w:fill="FFFFFF"/>
        </w:rPr>
        <w:t>More information about the plot may be found in the reference given below.</w:t>
      </w:r>
      <w:r w:rsidRPr="003264BC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</w:p>
    <w:p w:rsidR="003264BC" w:rsidRPr="00D334C1" w:rsidRDefault="003264BC" w:rsidP="00D334C1">
      <w:pPr>
        <w:jc w:val="both"/>
        <w:rPr>
          <w:rFonts w:ascii="Times New Roman" w:hAnsi="Times New Roman" w:cs="Times New Roman"/>
        </w:rPr>
      </w:pPr>
    </w:p>
    <w:p w:rsidR="001A5F51" w:rsidRPr="00D334C1" w:rsidRDefault="001A5F51" w:rsidP="00D334C1">
      <w:pPr>
        <w:jc w:val="both"/>
        <w:rPr>
          <w:rFonts w:ascii="Times New Roman" w:hAnsi="Times New Roman" w:cs="Times New Roman"/>
        </w:rPr>
      </w:pPr>
      <w:r w:rsidRPr="00D334C1">
        <w:rPr>
          <w:rFonts w:ascii="Times New Roman" w:hAnsi="Times New Roman" w:cs="Times New Roman"/>
          <w:noProof/>
        </w:rPr>
        <w:drawing>
          <wp:inline distT="0" distB="0" distL="0" distR="0">
            <wp:extent cx="4293870" cy="25685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3870" cy="256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922" w:rsidRPr="00D334C1" w:rsidRDefault="005D3A61" w:rsidP="00D334C1">
      <w:pPr>
        <w:jc w:val="both"/>
        <w:rPr>
          <w:rFonts w:ascii="Times New Roman" w:hAnsi="Times New Roman" w:cs="Times New Roman"/>
        </w:rPr>
      </w:pPr>
      <w:r w:rsidRPr="00D334C1">
        <w:rPr>
          <w:rFonts w:ascii="Times New Roman" w:hAnsi="Times New Roman" w:cs="Times New Roman"/>
        </w:rPr>
        <w:t xml:space="preserve">Fig 1: DSC plot of decomposition of </w:t>
      </w:r>
      <w:proofErr w:type="gramStart"/>
      <w:r w:rsidRPr="00D334C1">
        <w:rPr>
          <w:rFonts w:ascii="Times New Roman" w:hAnsi="Times New Roman" w:cs="Times New Roman"/>
        </w:rPr>
        <w:t>Zn</w:t>
      </w:r>
      <w:r w:rsidRPr="00D334C1">
        <w:rPr>
          <w:rFonts w:ascii="Times New Roman" w:hAnsi="Times New Roman" w:cs="Times New Roman"/>
          <w:vertAlign w:val="subscript"/>
        </w:rPr>
        <w:t>5</w:t>
      </w:r>
      <w:r w:rsidRPr="00D334C1">
        <w:rPr>
          <w:rFonts w:ascii="Times New Roman" w:hAnsi="Times New Roman" w:cs="Times New Roman"/>
        </w:rPr>
        <w:t>(</w:t>
      </w:r>
      <w:proofErr w:type="gramEnd"/>
      <w:r w:rsidRPr="00D334C1">
        <w:rPr>
          <w:rFonts w:ascii="Times New Roman" w:hAnsi="Times New Roman" w:cs="Times New Roman"/>
        </w:rPr>
        <w:t>CO</w:t>
      </w:r>
      <w:r w:rsidRPr="00D334C1">
        <w:rPr>
          <w:rFonts w:ascii="Times New Roman" w:hAnsi="Times New Roman" w:cs="Times New Roman"/>
          <w:vertAlign w:val="subscript"/>
        </w:rPr>
        <w:t>3</w:t>
      </w:r>
      <w:r w:rsidRPr="00D334C1">
        <w:rPr>
          <w:rFonts w:ascii="Times New Roman" w:hAnsi="Times New Roman" w:cs="Times New Roman"/>
        </w:rPr>
        <w:t>)</w:t>
      </w:r>
      <w:r w:rsidRPr="00D334C1">
        <w:rPr>
          <w:rFonts w:ascii="Times New Roman" w:hAnsi="Times New Roman" w:cs="Times New Roman"/>
          <w:vertAlign w:val="subscript"/>
        </w:rPr>
        <w:t>2</w:t>
      </w:r>
      <w:r w:rsidRPr="00D334C1">
        <w:rPr>
          <w:rFonts w:ascii="Times New Roman" w:hAnsi="Times New Roman" w:cs="Times New Roman"/>
        </w:rPr>
        <w:t>(OH)</w:t>
      </w:r>
      <w:r w:rsidRPr="00D334C1">
        <w:rPr>
          <w:rFonts w:ascii="Times New Roman" w:hAnsi="Times New Roman" w:cs="Times New Roman"/>
          <w:vertAlign w:val="subscript"/>
        </w:rPr>
        <w:t xml:space="preserve">6  </w:t>
      </w:r>
      <w:r w:rsidRPr="00D334C1">
        <w:rPr>
          <w:rFonts w:ascii="Times New Roman" w:hAnsi="Times New Roman" w:cs="Times New Roman"/>
        </w:rPr>
        <w:t xml:space="preserve">[Ref: </w:t>
      </w:r>
      <w:r w:rsidR="00206BB4">
        <w:fldChar w:fldCharType="begin"/>
      </w:r>
      <w:r w:rsidR="00206BB4">
        <w:instrText xml:space="preserve"> NOTEREF _Ref402352621 \h  \* MERGEFORMAT </w:instrText>
      </w:r>
      <w:r w:rsidR="00206BB4">
        <w:fldChar w:fldCharType="separate"/>
      </w:r>
      <w:r w:rsidR="00FA5601">
        <w:t>1</w:t>
      </w:r>
      <w:r w:rsidR="00206BB4">
        <w:fldChar w:fldCharType="end"/>
      </w:r>
      <w:r w:rsidR="00FA1069" w:rsidRPr="00D334C1">
        <w:rPr>
          <w:rFonts w:ascii="Times New Roman" w:hAnsi="Times New Roman" w:cs="Times New Roman"/>
        </w:rPr>
        <w:t>]</w:t>
      </w:r>
    </w:p>
    <w:p w:rsidR="00451385" w:rsidRPr="00451385" w:rsidRDefault="00FA1069" w:rsidP="00475891">
      <w:pPr>
        <w:jc w:val="both"/>
        <w:rPr>
          <w:rFonts w:ascii="Times New Roman" w:hAnsi="Times New Roman" w:cs="Times New Roman"/>
        </w:rPr>
      </w:pPr>
      <w:r w:rsidRPr="00D334C1">
        <w:rPr>
          <w:rFonts w:ascii="Times New Roman" w:hAnsi="Times New Roman" w:cs="Times New Roman"/>
        </w:rPr>
        <w:t xml:space="preserve">The result of our experiment </w:t>
      </w:r>
      <w:r w:rsidR="00D334C1" w:rsidRPr="00D334C1">
        <w:rPr>
          <w:rFonts w:ascii="Times New Roman" w:hAnsi="Times New Roman" w:cs="Times New Roman"/>
        </w:rPr>
        <w:t>of heat of formation of a metal oxide</w:t>
      </w:r>
      <w:r w:rsidR="00D334C1">
        <w:rPr>
          <w:rFonts w:ascii="Times New Roman" w:hAnsi="Times New Roman" w:cs="Times New Roman"/>
        </w:rPr>
        <w:t xml:space="preserve"> (e.g. </w:t>
      </w:r>
      <w:proofErr w:type="spellStart"/>
      <w:r w:rsidR="00D334C1">
        <w:rPr>
          <w:rFonts w:ascii="Times New Roman" w:hAnsi="Times New Roman" w:cs="Times New Roman"/>
        </w:rPr>
        <w:t>ZnO</w:t>
      </w:r>
      <w:proofErr w:type="spellEnd"/>
      <w:r w:rsidR="00D334C1">
        <w:rPr>
          <w:rFonts w:ascii="Times New Roman" w:hAnsi="Times New Roman" w:cs="Times New Roman"/>
        </w:rPr>
        <w:t xml:space="preserve"> or </w:t>
      </w:r>
      <w:proofErr w:type="spellStart"/>
      <w:r w:rsidR="00D334C1">
        <w:rPr>
          <w:rFonts w:ascii="Times New Roman" w:hAnsi="Times New Roman" w:cs="Times New Roman"/>
        </w:rPr>
        <w:t>MgO</w:t>
      </w:r>
      <w:proofErr w:type="spellEnd"/>
      <w:r w:rsidR="00D334C1">
        <w:rPr>
          <w:rFonts w:ascii="Times New Roman" w:hAnsi="Times New Roman" w:cs="Times New Roman"/>
        </w:rPr>
        <w:t>)</w:t>
      </w:r>
      <w:r w:rsidR="00D334C1" w:rsidRPr="00D334C1">
        <w:rPr>
          <w:rFonts w:ascii="Times New Roman" w:hAnsi="Times New Roman" w:cs="Times New Roman"/>
        </w:rPr>
        <w:t xml:space="preserve"> from a metal carbonate (ZnCO</w:t>
      </w:r>
      <w:r w:rsidR="00D334C1" w:rsidRPr="00D334C1">
        <w:rPr>
          <w:rFonts w:ascii="Times New Roman" w:hAnsi="Times New Roman" w:cs="Times New Roman"/>
          <w:vertAlign w:val="subscript"/>
        </w:rPr>
        <w:t>3</w:t>
      </w:r>
      <w:r w:rsidR="00D334C1" w:rsidRPr="00D334C1">
        <w:rPr>
          <w:rFonts w:ascii="Times New Roman" w:hAnsi="Times New Roman" w:cs="Times New Roman"/>
        </w:rPr>
        <w:t xml:space="preserve"> or MgCO</w:t>
      </w:r>
      <w:r w:rsidR="00D334C1" w:rsidRPr="00D334C1">
        <w:rPr>
          <w:rFonts w:ascii="Times New Roman" w:hAnsi="Times New Roman" w:cs="Times New Roman"/>
          <w:vertAlign w:val="subscript"/>
        </w:rPr>
        <w:t>3</w:t>
      </w:r>
      <w:r w:rsidR="00D334C1" w:rsidRPr="00D334C1">
        <w:rPr>
          <w:rFonts w:ascii="Times New Roman" w:hAnsi="Times New Roman" w:cs="Times New Roman"/>
        </w:rPr>
        <w:t xml:space="preserve">) </w:t>
      </w:r>
      <w:r w:rsidRPr="00D334C1">
        <w:rPr>
          <w:rFonts w:ascii="Times New Roman" w:hAnsi="Times New Roman" w:cs="Times New Roman"/>
        </w:rPr>
        <w:t xml:space="preserve">will be </w:t>
      </w:r>
      <w:r w:rsidR="00D334C1" w:rsidRPr="00D334C1">
        <w:rPr>
          <w:rFonts w:ascii="Times New Roman" w:hAnsi="Times New Roman" w:cs="Times New Roman"/>
        </w:rPr>
        <w:t xml:space="preserve">demonstrated on the day of </w:t>
      </w:r>
      <w:r w:rsidR="00D334C1">
        <w:rPr>
          <w:rFonts w:ascii="Times New Roman" w:hAnsi="Times New Roman" w:cs="Times New Roman"/>
        </w:rPr>
        <w:t>filming</w:t>
      </w:r>
      <w:r w:rsidR="00D334C1" w:rsidRPr="00D334C1">
        <w:rPr>
          <w:rFonts w:ascii="Times New Roman" w:hAnsi="Times New Roman" w:cs="Times New Roman"/>
        </w:rPr>
        <w:t xml:space="preserve">. </w:t>
      </w:r>
      <w:r w:rsidR="00F572FE">
        <w:rPr>
          <w:rFonts w:ascii="Times New Roman" w:hAnsi="Times New Roman" w:cs="Times New Roman"/>
        </w:rPr>
        <w:t xml:space="preserve">X-ray diffraction </w:t>
      </w:r>
      <w:r w:rsidR="005F05A3">
        <w:rPr>
          <w:rFonts w:ascii="Times New Roman" w:hAnsi="Times New Roman" w:cs="Times New Roman"/>
        </w:rPr>
        <w:t>may</w:t>
      </w:r>
      <w:r w:rsidR="00F572FE">
        <w:rPr>
          <w:rFonts w:ascii="Times New Roman" w:hAnsi="Times New Roman" w:cs="Times New Roman"/>
        </w:rPr>
        <w:t xml:space="preserve"> be performed </w:t>
      </w:r>
      <w:r w:rsidR="005F05A3">
        <w:rPr>
          <w:rFonts w:ascii="Times New Roman" w:hAnsi="Times New Roman" w:cs="Times New Roman"/>
        </w:rPr>
        <w:t xml:space="preserve">on the remaining solid </w:t>
      </w:r>
      <w:r w:rsidR="00F572FE">
        <w:rPr>
          <w:rFonts w:ascii="Times New Roman" w:hAnsi="Times New Roman" w:cs="Times New Roman"/>
        </w:rPr>
        <w:t xml:space="preserve">after decomposition of </w:t>
      </w:r>
      <w:r w:rsidR="00724B6F">
        <w:rPr>
          <w:rFonts w:ascii="Times New Roman" w:hAnsi="Times New Roman" w:cs="Times New Roman"/>
        </w:rPr>
        <w:t xml:space="preserve">the </w:t>
      </w:r>
      <w:r w:rsidR="005F05A3">
        <w:rPr>
          <w:rFonts w:ascii="Times New Roman" w:hAnsi="Times New Roman" w:cs="Times New Roman"/>
        </w:rPr>
        <w:t xml:space="preserve">metal </w:t>
      </w:r>
      <w:r w:rsidR="00F572FE">
        <w:rPr>
          <w:rFonts w:ascii="Times New Roman" w:hAnsi="Times New Roman" w:cs="Times New Roman"/>
        </w:rPr>
        <w:t>carbonate to identify the oxide phase formed.</w:t>
      </w:r>
    </w:p>
    <w:p w:rsidR="00451385" w:rsidRPr="00451385" w:rsidRDefault="00451385" w:rsidP="00475891">
      <w:pPr>
        <w:jc w:val="both"/>
        <w:rPr>
          <w:rFonts w:ascii="Times New Roman" w:hAnsi="Times New Roman" w:cs="Times New Roman"/>
          <w:highlight w:val="yellow"/>
        </w:rPr>
      </w:pPr>
      <w:r w:rsidRPr="00451385">
        <w:rPr>
          <w:b/>
          <w:sz w:val="28"/>
          <w:highlight w:val="yellow"/>
        </w:rPr>
        <w:t xml:space="preserve">Representative Result: </w:t>
      </w:r>
      <w:r>
        <w:rPr>
          <w:b/>
          <w:sz w:val="28"/>
          <w:highlight w:val="yellow"/>
        </w:rPr>
        <w:t>Application</w:t>
      </w:r>
      <w:r w:rsidRPr="00451385">
        <w:rPr>
          <w:b/>
          <w:sz w:val="28"/>
          <w:highlight w:val="yellow"/>
        </w:rPr>
        <w:t xml:space="preserve"> in medicine</w:t>
      </w:r>
    </w:p>
    <w:p w:rsidR="00475891" w:rsidRDefault="00475891" w:rsidP="00475891">
      <w:pPr>
        <w:jc w:val="both"/>
        <w:rPr>
          <w:rFonts w:ascii="Times New Roman" w:hAnsi="Times New Roman" w:cs="Times New Roman"/>
          <w:shd w:val="clear" w:color="auto" w:fill="FFFFFF"/>
        </w:rPr>
      </w:pPr>
      <w:r w:rsidRPr="00475891">
        <w:rPr>
          <w:rFonts w:ascii="Times New Roman" w:hAnsi="Times New Roman" w:cs="Times New Roman"/>
          <w:highlight w:val="yellow"/>
        </w:rPr>
        <w:t>A major application area of DSC is the glass transition (</w:t>
      </w:r>
      <w:proofErr w:type="spellStart"/>
      <w:proofErr w:type="gramStart"/>
      <w:r w:rsidRPr="00475891">
        <w:rPr>
          <w:rFonts w:ascii="Times New Roman" w:hAnsi="Times New Roman" w:cs="Times New Roman"/>
          <w:highlight w:val="yellow"/>
        </w:rPr>
        <w:t>Tg</w:t>
      </w:r>
      <w:proofErr w:type="spellEnd"/>
      <w:proofErr w:type="gramEnd"/>
      <w:r w:rsidRPr="00475891">
        <w:rPr>
          <w:rFonts w:ascii="Times New Roman" w:hAnsi="Times New Roman" w:cs="Times New Roman"/>
          <w:highlight w:val="yellow"/>
        </w:rPr>
        <w:t xml:space="preserve">) in amorphous polymers, in which the material changes from a rigid glassy state to a viscous liquid state. Pharmaceutical research on </w:t>
      </w:r>
      <w:proofErr w:type="spellStart"/>
      <w:r w:rsidRPr="00475891">
        <w:rPr>
          <w:rFonts w:ascii="Times New Roman" w:hAnsi="Times New Roman" w:cs="Times New Roman"/>
          <w:highlight w:val="yellow"/>
        </w:rPr>
        <w:t>nano</w:t>
      </w:r>
      <w:proofErr w:type="spellEnd"/>
      <w:r w:rsidRPr="00475891">
        <w:rPr>
          <w:rFonts w:ascii="Times New Roman" w:hAnsi="Times New Roman" w:cs="Times New Roman"/>
          <w:highlight w:val="yellow"/>
        </w:rPr>
        <w:t xml:space="preserve">-particles is also an emerging field, where </w:t>
      </w:r>
      <w:r w:rsidR="00F607A0">
        <w:rPr>
          <w:rFonts w:ascii="Times New Roman" w:hAnsi="Times New Roman" w:cs="Times New Roman"/>
          <w:highlight w:val="yellow"/>
        </w:rPr>
        <w:t xml:space="preserve">the </w:t>
      </w:r>
      <w:r w:rsidRPr="00475891">
        <w:rPr>
          <w:rFonts w:ascii="Times New Roman" w:hAnsi="Times New Roman" w:cs="Times New Roman"/>
          <w:highlight w:val="yellow"/>
        </w:rPr>
        <w:t xml:space="preserve">DSC has been used to quantify amorphous or crystalline phase in </w:t>
      </w:r>
      <w:proofErr w:type="spellStart"/>
      <w:r w:rsidRPr="00475891">
        <w:rPr>
          <w:rFonts w:ascii="Times New Roman" w:hAnsi="Times New Roman" w:cs="Times New Roman"/>
          <w:highlight w:val="yellow"/>
        </w:rPr>
        <w:t>nano</w:t>
      </w:r>
      <w:proofErr w:type="spellEnd"/>
      <w:r w:rsidRPr="00475891">
        <w:rPr>
          <w:rFonts w:ascii="Times New Roman" w:hAnsi="Times New Roman" w:cs="Times New Roman"/>
          <w:highlight w:val="yellow"/>
        </w:rPr>
        <w:t xml:space="preserve">-solids. </w:t>
      </w:r>
      <w:r w:rsidR="007910EB">
        <w:rPr>
          <w:rFonts w:ascii="Times New Roman" w:hAnsi="Times New Roman" w:cs="Times New Roman"/>
          <w:highlight w:val="yellow"/>
        </w:rPr>
        <w:t xml:space="preserve">A review of DSC techniques </w:t>
      </w:r>
      <w:r w:rsidR="00227BAE">
        <w:rPr>
          <w:rFonts w:ascii="Times New Roman" w:hAnsi="Times New Roman" w:cs="Times New Roman"/>
          <w:highlight w:val="yellow"/>
        </w:rPr>
        <w:t xml:space="preserve">on applications in biology and </w:t>
      </w:r>
      <w:proofErr w:type="spellStart"/>
      <w:r w:rsidR="00227BAE">
        <w:rPr>
          <w:rFonts w:ascii="Times New Roman" w:hAnsi="Times New Roman" w:cs="Times New Roman"/>
          <w:highlight w:val="yellow"/>
        </w:rPr>
        <w:t>nano</w:t>
      </w:r>
      <w:proofErr w:type="spellEnd"/>
      <w:r w:rsidR="00227BAE">
        <w:rPr>
          <w:rFonts w:ascii="Times New Roman" w:hAnsi="Times New Roman" w:cs="Times New Roman"/>
          <w:highlight w:val="yellow"/>
        </w:rPr>
        <w:t xml:space="preserve">-science </w:t>
      </w:r>
      <w:r w:rsidR="007910EB">
        <w:rPr>
          <w:rFonts w:ascii="Times New Roman" w:hAnsi="Times New Roman" w:cs="Times New Roman"/>
          <w:highlight w:val="yellow"/>
        </w:rPr>
        <w:t xml:space="preserve">has been provided by Gill </w:t>
      </w:r>
      <w:r w:rsidR="007910EB" w:rsidRPr="009B71A6">
        <w:rPr>
          <w:rFonts w:ascii="Times New Roman" w:hAnsi="Times New Roman" w:cs="Times New Roman"/>
          <w:i/>
          <w:highlight w:val="yellow"/>
        </w:rPr>
        <w:t>et al</w:t>
      </w:r>
      <w:r w:rsidR="007910EB" w:rsidRPr="009B71A6">
        <w:rPr>
          <w:rFonts w:ascii="Times New Roman" w:hAnsi="Times New Roman" w:cs="Times New Roman"/>
          <w:highlight w:val="yellow"/>
          <w:shd w:val="clear" w:color="auto" w:fill="FFFFFF"/>
        </w:rPr>
        <w:t xml:space="preserve"> </w:t>
      </w:r>
      <w:r w:rsidR="007910EB" w:rsidRPr="00475891">
        <w:rPr>
          <w:rFonts w:ascii="Times New Roman" w:hAnsi="Times New Roman" w:cs="Times New Roman"/>
          <w:highlight w:val="yellow"/>
          <w:shd w:val="clear" w:color="auto" w:fill="FFFFFF"/>
        </w:rPr>
        <w:t>[</w:t>
      </w:r>
      <w:bookmarkStart w:id="11" w:name="_Ref404944581"/>
      <w:r w:rsidR="007910EB">
        <w:rPr>
          <w:rStyle w:val="EndnoteReference"/>
          <w:rFonts w:ascii="Times New Roman" w:hAnsi="Times New Roman" w:cs="Times New Roman"/>
          <w:highlight w:val="yellow"/>
          <w:shd w:val="clear" w:color="auto" w:fill="FFFFFF"/>
        </w:rPr>
        <w:endnoteReference w:id="2"/>
      </w:r>
      <w:bookmarkEnd w:id="11"/>
      <w:r w:rsidR="007910EB" w:rsidRPr="00475891">
        <w:rPr>
          <w:rFonts w:ascii="Times New Roman" w:hAnsi="Times New Roman" w:cs="Times New Roman"/>
          <w:highlight w:val="yellow"/>
          <w:shd w:val="clear" w:color="auto" w:fill="FFFFFF"/>
        </w:rPr>
        <w:t>]</w:t>
      </w:r>
      <w:r w:rsidR="00227BAE">
        <w:rPr>
          <w:rFonts w:ascii="Times New Roman" w:hAnsi="Times New Roman" w:cs="Times New Roman"/>
          <w:highlight w:val="yellow"/>
          <w:shd w:val="clear" w:color="auto" w:fill="FFFFFF"/>
        </w:rPr>
        <w:t xml:space="preserve"> </w:t>
      </w:r>
      <w:r w:rsidRPr="00475891">
        <w:rPr>
          <w:rFonts w:ascii="Times New Roman" w:hAnsi="Times New Roman" w:cs="Times New Roman"/>
          <w:highlight w:val="yellow"/>
          <w:shd w:val="clear" w:color="auto" w:fill="FFFFFF"/>
        </w:rPr>
        <w:t xml:space="preserve">Nanostructured lipid carriers (NLC) have potential applications in medicine and have been considered as drug delivery carriers. </w:t>
      </w:r>
    </w:p>
    <w:p w:rsidR="00451385" w:rsidRPr="00475891" w:rsidRDefault="00451385" w:rsidP="00451385">
      <w:pPr>
        <w:jc w:val="center"/>
        <w:rPr>
          <w:rFonts w:ascii="Times New Roman" w:hAnsi="Times New Roman" w:cs="Times New Roman"/>
          <w:shd w:val="clear" w:color="auto" w:fill="FFFFFF"/>
        </w:rPr>
      </w:pPr>
      <w:r w:rsidRPr="00451385">
        <w:rPr>
          <w:rFonts w:ascii="Times New Roman" w:hAnsi="Times New Roman" w:cs="Times New Roman"/>
          <w:noProof/>
          <w:shd w:val="clear" w:color="auto" w:fill="FFFFFF"/>
        </w:rPr>
        <w:drawing>
          <wp:inline distT="0" distB="0" distL="0" distR="0">
            <wp:extent cx="2171673" cy="1648871"/>
            <wp:effectExtent l="19050" t="0" r="27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673" cy="1648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1385" w:rsidRDefault="00451385" w:rsidP="00451385">
      <w:pPr>
        <w:jc w:val="center"/>
        <w:rPr>
          <w:rFonts w:ascii="Times New Roman" w:hAnsi="Times New Roman" w:cs="Times New Roman"/>
          <w:highlight w:val="yellow"/>
          <w:shd w:val="clear" w:color="auto" w:fill="FFFFFF"/>
        </w:rPr>
      </w:pPr>
      <w:r w:rsidRPr="00451385">
        <w:rPr>
          <w:rFonts w:ascii="Times New Roman" w:hAnsi="Times New Roman" w:cs="Times New Roman"/>
          <w:sz w:val="20"/>
          <w:szCs w:val="20"/>
          <w:highlight w:val="yellow"/>
          <w:shd w:val="clear" w:color="auto" w:fill="FFFFFF"/>
        </w:rPr>
        <w:t xml:space="preserve">Figure 2: DSC curves of NLCs prepared by different methods [Ref. </w:t>
      </w:r>
      <w:r w:rsidR="007910EB">
        <w:rPr>
          <w:rFonts w:ascii="Times New Roman" w:hAnsi="Times New Roman" w:cs="Times New Roman"/>
          <w:sz w:val="20"/>
          <w:szCs w:val="20"/>
          <w:highlight w:val="yellow"/>
          <w:shd w:val="clear" w:color="auto" w:fill="FFFFFF"/>
        </w:rPr>
        <w:fldChar w:fldCharType="begin"/>
      </w:r>
      <w:r w:rsidR="007910EB">
        <w:rPr>
          <w:rFonts w:ascii="Times New Roman" w:hAnsi="Times New Roman" w:cs="Times New Roman"/>
          <w:sz w:val="20"/>
          <w:szCs w:val="20"/>
          <w:highlight w:val="yellow"/>
          <w:shd w:val="clear" w:color="auto" w:fill="FFFFFF"/>
        </w:rPr>
        <w:instrText xml:space="preserve"> NOTEREF _Ref404944581 \h </w:instrText>
      </w:r>
      <w:r w:rsidR="007910EB">
        <w:rPr>
          <w:rFonts w:ascii="Times New Roman" w:hAnsi="Times New Roman" w:cs="Times New Roman"/>
          <w:sz w:val="20"/>
          <w:szCs w:val="20"/>
          <w:highlight w:val="yellow"/>
          <w:shd w:val="clear" w:color="auto" w:fill="FFFFFF"/>
        </w:rPr>
      </w:r>
      <w:r w:rsidR="007910EB">
        <w:rPr>
          <w:rFonts w:ascii="Times New Roman" w:hAnsi="Times New Roman" w:cs="Times New Roman"/>
          <w:sz w:val="20"/>
          <w:szCs w:val="20"/>
          <w:highlight w:val="yellow"/>
          <w:shd w:val="clear" w:color="auto" w:fill="FFFFFF"/>
        </w:rPr>
        <w:fldChar w:fldCharType="separate"/>
      </w:r>
      <w:r w:rsidR="007910EB">
        <w:rPr>
          <w:rFonts w:ascii="Times New Roman" w:hAnsi="Times New Roman" w:cs="Times New Roman"/>
          <w:sz w:val="20"/>
          <w:szCs w:val="20"/>
          <w:highlight w:val="yellow"/>
          <w:shd w:val="clear" w:color="auto" w:fill="FFFFFF"/>
        </w:rPr>
        <w:t>2</w:t>
      </w:r>
      <w:r w:rsidR="007910EB">
        <w:rPr>
          <w:rFonts w:ascii="Times New Roman" w:hAnsi="Times New Roman" w:cs="Times New Roman"/>
          <w:sz w:val="20"/>
          <w:szCs w:val="20"/>
          <w:highlight w:val="yellow"/>
          <w:shd w:val="clear" w:color="auto" w:fill="FFFFFF"/>
        </w:rPr>
        <w:fldChar w:fldCharType="end"/>
      </w:r>
      <w:r w:rsidRPr="00451385">
        <w:rPr>
          <w:rFonts w:ascii="Times New Roman" w:hAnsi="Times New Roman" w:cs="Times New Roman"/>
          <w:sz w:val="20"/>
          <w:szCs w:val="20"/>
          <w:highlight w:val="yellow"/>
          <w:shd w:val="clear" w:color="auto" w:fill="FFFFFF"/>
        </w:rPr>
        <w:t>]</w:t>
      </w:r>
      <w:r w:rsidRPr="00451385">
        <w:rPr>
          <w:rFonts w:ascii="Times New Roman" w:hAnsi="Times New Roman" w:cs="Times New Roman"/>
          <w:highlight w:val="yellow"/>
          <w:shd w:val="clear" w:color="auto" w:fill="FFFFFF"/>
        </w:rPr>
        <w:t xml:space="preserve"> </w:t>
      </w:r>
    </w:p>
    <w:p w:rsidR="00451385" w:rsidRPr="00451385" w:rsidRDefault="00451385" w:rsidP="00451385">
      <w:pPr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475891">
        <w:rPr>
          <w:rFonts w:ascii="Times New Roman" w:hAnsi="Times New Roman" w:cs="Times New Roman"/>
          <w:highlight w:val="yellow"/>
          <w:shd w:val="clear" w:color="auto" w:fill="FFFFFF"/>
        </w:rPr>
        <w:lastRenderedPageBreak/>
        <w:t>Figure 2 exhibits the DSC curves of NLCs reported by Gill et al</w:t>
      </w:r>
      <w:r w:rsidR="007910EB">
        <w:rPr>
          <w:rFonts w:ascii="Times New Roman" w:hAnsi="Times New Roman" w:cs="Times New Roman"/>
          <w:highlight w:val="yellow"/>
          <w:shd w:val="clear" w:color="auto" w:fill="FFFFFF"/>
        </w:rPr>
        <w:t xml:space="preserve"> [</w:t>
      </w:r>
      <w:r w:rsidR="007910EB">
        <w:rPr>
          <w:rFonts w:ascii="Times New Roman" w:hAnsi="Times New Roman" w:cs="Times New Roman"/>
          <w:highlight w:val="yellow"/>
          <w:shd w:val="clear" w:color="auto" w:fill="FFFFFF"/>
        </w:rPr>
        <w:fldChar w:fldCharType="begin"/>
      </w:r>
      <w:r w:rsidR="007910EB">
        <w:rPr>
          <w:rFonts w:ascii="Times New Roman" w:hAnsi="Times New Roman" w:cs="Times New Roman"/>
          <w:highlight w:val="yellow"/>
          <w:shd w:val="clear" w:color="auto" w:fill="FFFFFF"/>
        </w:rPr>
        <w:instrText xml:space="preserve"> NOTEREF _Ref404944581 \h </w:instrText>
      </w:r>
      <w:r w:rsidR="007910EB">
        <w:rPr>
          <w:rFonts w:ascii="Times New Roman" w:hAnsi="Times New Roman" w:cs="Times New Roman"/>
          <w:highlight w:val="yellow"/>
          <w:shd w:val="clear" w:color="auto" w:fill="FFFFFF"/>
        </w:rPr>
      </w:r>
      <w:r w:rsidR="007910EB">
        <w:rPr>
          <w:rFonts w:ascii="Times New Roman" w:hAnsi="Times New Roman" w:cs="Times New Roman"/>
          <w:highlight w:val="yellow"/>
          <w:shd w:val="clear" w:color="auto" w:fill="FFFFFF"/>
        </w:rPr>
        <w:fldChar w:fldCharType="separate"/>
      </w:r>
      <w:r w:rsidR="007910EB">
        <w:rPr>
          <w:rFonts w:ascii="Times New Roman" w:hAnsi="Times New Roman" w:cs="Times New Roman"/>
          <w:highlight w:val="yellow"/>
          <w:shd w:val="clear" w:color="auto" w:fill="FFFFFF"/>
        </w:rPr>
        <w:t>2</w:t>
      </w:r>
      <w:r w:rsidR="007910EB">
        <w:rPr>
          <w:rFonts w:ascii="Times New Roman" w:hAnsi="Times New Roman" w:cs="Times New Roman"/>
          <w:highlight w:val="yellow"/>
          <w:shd w:val="clear" w:color="auto" w:fill="FFFFFF"/>
        </w:rPr>
        <w:fldChar w:fldCharType="end"/>
      </w:r>
      <w:r w:rsidR="007910EB">
        <w:rPr>
          <w:rFonts w:ascii="Times New Roman" w:hAnsi="Times New Roman" w:cs="Times New Roman"/>
          <w:highlight w:val="yellow"/>
          <w:shd w:val="clear" w:color="auto" w:fill="FFFFFF"/>
        </w:rPr>
        <w:t>]</w:t>
      </w:r>
      <w:r w:rsidRPr="00475891">
        <w:rPr>
          <w:rFonts w:ascii="Times New Roman" w:hAnsi="Times New Roman" w:cs="Times New Roman"/>
          <w:highlight w:val="yellow"/>
          <w:shd w:val="clear" w:color="auto" w:fill="FFFFFF"/>
        </w:rPr>
        <w:t xml:space="preserve">, where the different </w:t>
      </w:r>
      <w:r w:rsidR="007910EB">
        <w:rPr>
          <w:rFonts w:ascii="Times New Roman" w:hAnsi="Times New Roman" w:cs="Times New Roman"/>
          <w:highlight w:val="yellow"/>
          <w:shd w:val="clear" w:color="auto" w:fill="FFFFFF"/>
        </w:rPr>
        <w:t xml:space="preserve">DSC </w:t>
      </w:r>
      <w:r w:rsidRPr="00475891">
        <w:rPr>
          <w:rFonts w:ascii="Times New Roman" w:hAnsi="Times New Roman" w:cs="Times New Roman"/>
          <w:highlight w:val="yellow"/>
          <w:shd w:val="clear" w:color="auto" w:fill="FFFFFF"/>
        </w:rPr>
        <w:t>curves indicate NLC</w:t>
      </w:r>
      <w:r w:rsidR="007910EB">
        <w:rPr>
          <w:rFonts w:ascii="Times New Roman" w:hAnsi="Times New Roman" w:cs="Times New Roman"/>
          <w:highlight w:val="yellow"/>
          <w:shd w:val="clear" w:color="auto" w:fill="FFFFFF"/>
        </w:rPr>
        <w:t>s</w:t>
      </w:r>
      <w:r w:rsidRPr="00475891">
        <w:rPr>
          <w:rFonts w:ascii="Times New Roman" w:hAnsi="Times New Roman" w:cs="Times New Roman"/>
          <w:highlight w:val="yellow"/>
          <w:shd w:val="clear" w:color="auto" w:fill="FFFFFF"/>
        </w:rPr>
        <w:t xml:space="preserve"> prepared by different </w:t>
      </w:r>
      <w:r w:rsidR="00636E8E">
        <w:rPr>
          <w:rFonts w:ascii="Times New Roman" w:hAnsi="Times New Roman" w:cs="Times New Roman"/>
          <w:highlight w:val="yellow"/>
          <w:shd w:val="clear" w:color="auto" w:fill="FFFFFF"/>
        </w:rPr>
        <w:t>techniques</w:t>
      </w:r>
      <w:r w:rsidRPr="00475891">
        <w:rPr>
          <w:rFonts w:ascii="Times New Roman" w:hAnsi="Times New Roman" w:cs="Times New Roman"/>
          <w:highlight w:val="yellow"/>
          <w:shd w:val="clear" w:color="auto" w:fill="FFFFFF"/>
        </w:rPr>
        <w:t xml:space="preserve">. Our expertise is </w:t>
      </w:r>
      <w:r>
        <w:rPr>
          <w:rFonts w:ascii="Times New Roman" w:hAnsi="Times New Roman" w:cs="Times New Roman"/>
          <w:highlight w:val="yellow"/>
          <w:shd w:val="clear" w:color="auto" w:fill="FFFFFF"/>
        </w:rPr>
        <w:t>i</w:t>
      </w:r>
      <w:r w:rsidRPr="00475891">
        <w:rPr>
          <w:rFonts w:ascii="Times New Roman" w:hAnsi="Times New Roman" w:cs="Times New Roman"/>
          <w:highlight w:val="yellow"/>
          <w:shd w:val="clear" w:color="auto" w:fill="FFFFFF"/>
        </w:rPr>
        <w:t>n inorganic materials.</w:t>
      </w:r>
      <w:r>
        <w:rPr>
          <w:rFonts w:ascii="Times New Roman" w:hAnsi="Times New Roman" w:cs="Times New Roman"/>
          <w:highlight w:val="yellow"/>
          <w:shd w:val="clear" w:color="auto" w:fill="FFFFFF"/>
        </w:rPr>
        <w:t xml:space="preserve"> </w:t>
      </w:r>
      <w:r w:rsidRPr="00475891">
        <w:rPr>
          <w:rFonts w:ascii="Times New Roman" w:hAnsi="Times New Roman" w:cs="Times New Roman"/>
          <w:highlight w:val="yellow"/>
          <w:shd w:val="clear" w:color="auto" w:fill="FFFFFF"/>
        </w:rPr>
        <w:t xml:space="preserve">The readers are encouraged to consult the reference given below, for </w:t>
      </w:r>
      <w:r>
        <w:rPr>
          <w:rFonts w:ascii="Times New Roman" w:hAnsi="Times New Roman" w:cs="Times New Roman"/>
          <w:highlight w:val="yellow"/>
          <w:shd w:val="clear" w:color="auto" w:fill="FFFFFF"/>
        </w:rPr>
        <w:t>detailed</w:t>
      </w:r>
      <w:r w:rsidRPr="00475891">
        <w:rPr>
          <w:rFonts w:ascii="Times New Roman" w:hAnsi="Times New Roman" w:cs="Times New Roman"/>
          <w:highlight w:val="yellow"/>
          <w:shd w:val="clear" w:color="auto" w:fill="FFFFFF"/>
        </w:rPr>
        <w:t xml:space="preserve"> information.</w:t>
      </w:r>
    </w:p>
    <w:p w:rsidR="00D7361C" w:rsidRDefault="00D7361C" w:rsidP="00D7361C">
      <w:r w:rsidRPr="0051701C">
        <w:rPr>
          <w:b/>
          <w:sz w:val="28"/>
        </w:rPr>
        <w:t>Applications</w:t>
      </w:r>
      <w:r>
        <w:t xml:space="preserve"> </w:t>
      </w:r>
    </w:p>
    <w:p w:rsidR="006D3D33" w:rsidRDefault="00B83FB4" w:rsidP="006D3D3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Calorimetry is a method of analyzing</w:t>
      </w:r>
      <w:r w:rsidR="0095763B">
        <w:rPr>
          <w:rFonts w:ascii="Times New Roman" w:hAnsi="Times New Roman"/>
        </w:rPr>
        <w:t xml:space="preserve"> thermal </w:t>
      </w:r>
      <w:r w:rsidR="00E92075">
        <w:rPr>
          <w:rFonts w:ascii="Times New Roman" w:hAnsi="Times New Roman"/>
        </w:rPr>
        <w:t xml:space="preserve">properties </w:t>
      </w:r>
      <w:r w:rsidR="00D330CC">
        <w:rPr>
          <w:rFonts w:ascii="Times New Roman" w:hAnsi="Times New Roman"/>
        </w:rPr>
        <w:t>of materials</w:t>
      </w:r>
      <w:r w:rsidR="00E9207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to</w:t>
      </w:r>
      <w:r w:rsidR="00D330CC">
        <w:rPr>
          <w:rFonts w:ascii="Times New Roman" w:hAnsi="Times New Roman"/>
        </w:rPr>
        <w:t xml:space="preserve"> determine the enthalpy </w:t>
      </w:r>
      <w:r w:rsidR="00142256">
        <w:rPr>
          <w:rFonts w:ascii="Times New Roman" w:hAnsi="Times New Roman"/>
        </w:rPr>
        <w:t xml:space="preserve">change </w:t>
      </w:r>
      <w:r w:rsidR="00D330CC">
        <w:rPr>
          <w:rFonts w:ascii="Times New Roman" w:hAnsi="Times New Roman"/>
        </w:rPr>
        <w:t>associated with</w:t>
      </w:r>
      <w:r w:rsidR="00E92075">
        <w:rPr>
          <w:rFonts w:ascii="Times New Roman" w:hAnsi="Times New Roman"/>
        </w:rPr>
        <w:t xml:space="preserve"> </w:t>
      </w:r>
      <w:r w:rsidR="003642CA">
        <w:rPr>
          <w:rFonts w:ascii="Times New Roman" w:hAnsi="Times New Roman"/>
        </w:rPr>
        <w:t xml:space="preserve">a </w:t>
      </w:r>
      <w:r w:rsidR="00E92075">
        <w:rPr>
          <w:rFonts w:ascii="Times New Roman" w:hAnsi="Times New Roman"/>
        </w:rPr>
        <w:t>physical or chemical reaction</w:t>
      </w:r>
      <w:r w:rsidR="00DD48FD">
        <w:rPr>
          <w:rFonts w:ascii="Times New Roman" w:hAnsi="Times New Roman"/>
        </w:rPr>
        <w:t xml:space="preserve"> of interest</w:t>
      </w:r>
      <w:r w:rsidR="00E92075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C</w:t>
      </w:r>
      <w:r w:rsidR="00E92075">
        <w:rPr>
          <w:rFonts w:ascii="Times New Roman" w:hAnsi="Times New Roman"/>
        </w:rPr>
        <w:t>alorimeters are frequently used</w:t>
      </w:r>
      <w:r w:rsidR="000360AD">
        <w:rPr>
          <w:rFonts w:ascii="Times New Roman" w:hAnsi="Times New Roman"/>
        </w:rPr>
        <w:t xml:space="preserve"> for quantifying amorphous or crystalline phases.</w:t>
      </w:r>
      <w:r w:rsidR="00E92075">
        <w:rPr>
          <w:rFonts w:ascii="Times New Roman" w:hAnsi="Times New Roman"/>
        </w:rPr>
        <w:t xml:space="preserve"> </w:t>
      </w:r>
      <w:r w:rsidR="000360AD">
        <w:rPr>
          <w:rFonts w:ascii="Times New Roman" w:hAnsi="Times New Roman"/>
        </w:rPr>
        <w:t>More recently, DSC measurements are</w:t>
      </w:r>
      <w:r w:rsidR="00E92075">
        <w:rPr>
          <w:rFonts w:ascii="Times New Roman" w:hAnsi="Times New Roman"/>
        </w:rPr>
        <w:t xml:space="preserve"> </w:t>
      </w:r>
      <w:r w:rsidR="000360AD">
        <w:rPr>
          <w:rFonts w:ascii="Times New Roman" w:hAnsi="Times New Roman"/>
        </w:rPr>
        <w:t xml:space="preserve">used in the fields of </w:t>
      </w:r>
      <w:proofErr w:type="spellStart"/>
      <w:r w:rsidR="00E92075">
        <w:rPr>
          <w:rFonts w:ascii="Times New Roman" w:hAnsi="Times New Roman"/>
        </w:rPr>
        <w:t>nano</w:t>
      </w:r>
      <w:proofErr w:type="spellEnd"/>
      <w:r w:rsidR="00DD48FD">
        <w:rPr>
          <w:rFonts w:ascii="Times New Roman" w:hAnsi="Times New Roman"/>
        </w:rPr>
        <w:t>-</w:t>
      </w:r>
      <w:r w:rsidR="00E92075">
        <w:rPr>
          <w:rFonts w:ascii="Times New Roman" w:hAnsi="Times New Roman"/>
        </w:rPr>
        <w:t>science</w:t>
      </w:r>
      <w:r w:rsidR="000360AD">
        <w:rPr>
          <w:rFonts w:ascii="Times New Roman" w:hAnsi="Times New Roman"/>
        </w:rPr>
        <w:t xml:space="preserve"> and </w:t>
      </w:r>
      <w:r w:rsidR="003642CA">
        <w:rPr>
          <w:rFonts w:ascii="Times New Roman" w:hAnsi="Times New Roman"/>
        </w:rPr>
        <w:t xml:space="preserve">bio-chemistry </w:t>
      </w:r>
      <w:r w:rsidR="00DD48FD">
        <w:rPr>
          <w:rFonts w:ascii="Times New Roman" w:hAnsi="Times New Roman"/>
        </w:rPr>
        <w:t>to measure thermod</w:t>
      </w:r>
      <w:r w:rsidR="00142256">
        <w:rPr>
          <w:rFonts w:ascii="Times New Roman" w:hAnsi="Times New Roman"/>
        </w:rPr>
        <w:t xml:space="preserve">ynamic properties of </w:t>
      </w:r>
      <w:proofErr w:type="spellStart"/>
      <w:r w:rsidR="00142256">
        <w:rPr>
          <w:rFonts w:ascii="Times New Roman" w:hAnsi="Times New Roman"/>
        </w:rPr>
        <w:t>nano</w:t>
      </w:r>
      <w:proofErr w:type="spellEnd"/>
      <w:r w:rsidR="00142256">
        <w:rPr>
          <w:rFonts w:ascii="Times New Roman" w:hAnsi="Times New Roman"/>
        </w:rPr>
        <w:t xml:space="preserve">-sized </w:t>
      </w:r>
      <w:r w:rsidR="003642CA">
        <w:rPr>
          <w:rFonts w:ascii="Times New Roman" w:hAnsi="Times New Roman"/>
        </w:rPr>
        <w:t>bio-molecules.</w:t>
      </w:r>
      <w:r w:rsidR="00E92075">
        <w:rPr>
          <w:rFonts w:ascii="Times New Roman" w:hAnsi="Times New Roman"/>
        </w:rPr>
        <w:t xml:space="preserve"> </w:t>
      </w:r>
      <w:r w:rsidR="009444F3">
        <w:rPr>
          <w:rFonts w:ascii="Times New Roman" w:hAnsi="Times New Roman"/>
        </w:rPr>
        <w:t xml:space="preserve">The DSC can also be used to </w:t>
      </w:r>
      <w:r>
        <w:rPr>
          <w:rFonts w:ascii="Times New Roman" w:hAnsi="Times New Roman"/>
        </w:rPr>
        <w:t>analyze</w:t>
      </w:r>
      <w:r w:rsidR="009444F3">
        <w:rPr>
          <w:rFonts w:ascii="Times New Roman" w:hAnsi="Times New Roman"/>
        </w:rPr>
        <w:t xml:space="preserve"> the </w:t>
      </w:r>
      <w:r w:rsidR="00F26D2C">
        <w:rPr>
          <w:rFonts w:ascii="Times New Roman" w:hAnsi="Times New Roman"/>
        </w:rPr>
        <w:t>chemical changes in an oxidized sample</w:t>
      </w:r>
      <w:r>
        <w:rPr>
          <w:rFonts w:ascii="Times New Roman" w:hAnsi="Times New Roman"/>
        </w:rPr>
        <w:t>.</w:t>
      </w:r>
      <w:r w:rsidR="00D330CC">
        <w:rPr>
          <w:rFonts w:ascii="Times New Roman" w:hAnsi="Times New Roman"/>
        </w:rPr>
        <w:t xml:space="preserve"> </w:t>
      </w:r>
      <w:r w:rsidR="002F2133">
        <w:rPr>
          <w:rFonts w:ascii="Times New Roman" w:hAnsi="Times New Roman"/>
        </w:rPr>
        <w:t xml:space="preserve">The enthalpy of formation of different metal oxides </w:t>
      </w:r>
      <w:r w:rsidR="004B4479">
        <w:rPr>
          <w:rFonts w:ascii="Times New Roman" w:hAnsi="Times New Roman"/>
        </w:rPr>
        <w:t>is</w:t>
      </w:r>
      <w:r w:rsidR="002F2133">
        <w:rPr>
          <w:rFonts w:ascii="Times New Roman" w:hAnsi="Times New Roman"/>
        </w:rPr>
        <w:t xml:space="preserve"> useful for metallurgical and </w:t>
      </w:r>
      <w:r w:rsidR="003C2CDC">
        <w:rPr>
          <w:rFonts w:ascii="Times New Roman" w:hAnsi="Times New Roman"/>
        </w:rPr>
        <w:t xml:space="preserve">industrial calculations. </w:t>
      </w:r>
    </w:p>
    <w:p w:rsidR="00935604" w:rsidRPr="0080303F" w:rsidRDefault="00935604" w:rsidP="006D3D3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/>
        </w:rPr>
        <w:t>The estimation of heat of formation of oxides generally requires the combustion of the specific metal in oxygen inside a</w:t>
      </w:r>
      <w:r w:rsidR="00F441F8">
        <w:rPr>
          <w:rFonts w:ascii="Times New Roman" w:hAnsi="Times New Roman"/>
        </w:rPr>
        <w:t xml:space="preserve"> calorimeter,</w:t>
      </w:r>
      <w:r>
        <w:rPr>
          <w:rFonts w:ascii="Times New Roman" w:hAnsi="Times New Roman"/>
        </w:rPr>
        <w:t xml:space="preserve"> </w:t>
      </w:r>
      <w:r w:rsidR="00F441F8">
        <w:rPr>
          <w:rFonts w:ascii="Times New Roman" w:hAnsi="Times New Roman"/>
        </w:rPr>
        <w:t xml:space="preserve">which may </w:t>
      </w:r>
      <w:r w:rsidR="004A076A">
        <w:rPr>
          <w:rFonts w:ascii="Times New Roman" w:hAnsi="Times New Roman"/>
        </w:rPr>
        <w:t>lead to damage</w:t>
      </w:r>
      <w:r>
        <w:rPr>
          <w:rFonts w:ascii="Times New Roman" w:hAnsi="Times New Roman"/>
        </w:rPr>
        <w:t xml:space="preserve"> </w:t>
      </w:r>
      <w:r w:rsidR="004A076A">
        <w:rPr>
          <w:rFonts w:ascii="Times New Roman" w:hAnsi="Times New Roman"/>
        </w:rPr>
        <w:t xml:space="preserve">of </w:t>
      </w:r>
      <w:r>
        <w:rPr>
          <w:rFonts w:ascii="Times New Roman" w:hAnsi="Times New Roman"/>
        </w:rPr>
        <w:t xml:space="preserve">expensive </w:t>
      </w:r>
      <w:r w:rsidR="00950BD7">
        <w:rPr>
          <w:rFonts w:ascii="Times New Roman" w:hAnsi="Times New Roman"/>
        </w:rPr>
        <w:t>sensors</w:t>
      </w:r>
      <w:r w:rsidR="00950BD7" w:rsidRPr="00950BD7">
        <w:rPr>
          <w:rFonts w:ascii="Times New Roman" w:hAnsi="Times New Roman"/>
        </w:rPr>
        <w:t xml:space="preserve"> </w:t>
      </w:r>
      <w:r w:rsidR="00950BD7">
        <w:rPr>
          <w:rFonts w:ascii="Times New Roman" w:hAnsi="Times New Roman"/>
        </w:rPr>
        <w:t>and t</w:t>
      </w:r>
      <w:r>
        <w:rPr>
          <w:rFonts w:ascii="Times New Roman" w:hAnsi="Times New Roman"/>
        </w:rPr>
        <w:t>hermocouples</w:t>
      </w:r>
      <w:r w:rsidR="00375BB0">
        <w:rPr>
          <w:rFonts w:ascii="Times New Roman" w:hAnsi="Times New Roman"/>
        </w:rPr>
        <w:t xml:space="preserve"> </w:t>
      </w:r>
      <w:r w:rsidR="00753945">
        <w:rPr>
          <w:rFonts w:ascii="Times New Roman" w:hAnsi="Times New Roman"/>
        </w:rPr>
        <w:t>of the</w:t>
      </w:r>
      <w:r w:rsidR="00375BB0">
        <w:rPr>
          <w:rFonts w:ascii="Times New Roman" w:hAnsi="Times New Roman"/>
        </w:rPr>
        <w:t xml:space="preserve"> </w:t>
      </w:r>
      <w:r w:rsidR="00591B4A">
        <w:rPr>
          <w:rFonts w:ascii="Times New Roman" w:hAnsi="Times New Roman"/>
        </w:rPr>
        <w:t xml:space="preserve">particular </w:t>
      </w:r>
      <w:r w:rsidR="00375BB0">
        <w:rPr>
          <w:rFonts w:ascii="Times New Roman" w:hAnsi="Times New Roman"/>
        </w:rPr>
        <w:t>equipment</w:t>
      </w:r>
      <w:r w:rsidR="00950BD7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The estimation of heat of formation of an oxide</w:t>
      </w:r>
      <w:r w:rsidR="00C76AE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C76AE8">
        <w:rPr>
          <w:rFonts w:ascii="Times New Roman" w:hAnsi="Times New Roman"/>
        </w:rPr>
        <w:t>via calcination process through</w:t>
      </w:r>
      <w:r>
        <w:rPr>
          <w:rFonts w:ascii="Times New Roman" w:hAnsi="Times New Roman"/>
        </w:rPr>
        <w:t xml:space="preserve"> the decomposition of a carbonate </w:t>
      </w:r>
      <w:r w:rsidR="00C76AE8">
        <w:rPr>
          <w:rFonts w:ascii="Times New Roman" w:hAnsi="Times New Roman"/>
        </w:rPr>
        <w:t xml:space="preserve">producing non-toxic carbon-dioxide gas, </w:t>
      </w:r>
      <w:r>
        <w:rPr>
          <w:rFonts w:ascii="Times New Roman" w:hAnsi="Times New Roman"/>
        </w:rPr>
        <w:t>gives a simpler method of estimation of the heat of formation of the corresponding oxide</w:t>
      </w:r>
      <w:r w:rsidR="00C76AE8">
        <w:rPr>
          <w:rFonts w:ascii="Times New Roman" w:hAnsi="Times New Roman"/>
        </w:rPr>
        <w:t>.</w:t>
      </w:r>
      <w:r w:rsidR="00950BD7">
        <w:rPr>
          <w:rFonts w:ascii="Times New Roman" w:hAnsi="Times New Roman"/>
        </w:rPr>
        <w:t xml:space="preserve"> </w:t>
      </w:r>
      <w:r w:rsidR="00053512">
        <w:rPr>
          <w:rFonts w:ascii="Times New Roman" w:hAnsi="Times New Roman"/>
        </w:rPr>
        <w:t xml:space="preserve">The estimation of the enthalpy of </w:t>
      </w:r>
      <w:r w:rsidR="00FA5601">
        <w:rPr>
          <w:rFonts w:ascii="Times New Roman" w:hAnsi="Times New Roman"/>
        </w:rPr>
        <w:t>transformation of carbonates</w:t>
      </w:r>
      <w:r w:rsidR="00053512">
        <w:rPr>
          <w:rFonts w:ascii="Times New Roman" w:hAnsi="Times New Roman"/>
        </w:rPr>
        <w:t xml:space="preserve"> is </w:t>
      </w:r>
      <w:r w:rsidR="00FA5601">
        <w:rPr>
          <w:rFonts w:ascii="Times New Roman" w:hAnsi="Times New Roman"/>
        </w:rPr>
        <w:t xml:space="preserve">not only </w:t>
      </w:r>
      <w:r w:rsidR="00C76AE8">
        <w:rPr>
          <w:rFonts w:ascii="Times New Roman" w:hAnsi="Times New Roman"/>
        </w:rPr>
        <w:t>applicable</w:t>
      </w:r>
      <w:r w:rsidR="00053512">
        <w:rPr>
          <w:rFonts w:ascii="Times New Roman" w:hAnsi="Times New Roman"/>
        </w:rPr>
        <w:t xml:space="preserve"> for </w:t>
      </w:r>
      <w:r w:rsidR="00C76AE8">
        <w:rPr>
          <w:rFonts w:ascii="Times New Roman" w:hAnsi="Times New Roman"/>
        </w:rPr>
        <w:t xml:space="preserve">modeling of </w:t>
      </w:r>
      <w:r w:rsidR="00AB55E7">
        <w:rPr>
          <w:rFonts w:ascii="Times New Roman" w:hAnsi="Times New Roman"/>
        </w:rPr>
        <w:t xml:space="preserve">geochemical </w:t>
      </w:r>
      <w:r w:rsidR="00C76AE8">
        <w:rPr>
          <w:rFonts w:ascii="Times New Roman" w:hAnsi="Times New Roman"/>
        </w:rPr>
        <w:t>process,</w:t>
      </w:r>
      <w:r w:rsidR="00053512">
        <w:rPr>
          <w:rFonts w:ascii="Times New Roman" w:hAnsi="Times New Roman"/>
        </w:rPr>
        <w:t xml:space="preserve"> but also </w:t>
      </w:r>
      <w:r w:rsidR="00C76AE8">
        <w:rPr>
          <w:rFonts w:ascii="Times New Roman" w:hAnsi="Times New Roman"/>
        </w:rPr>
        <w:t xml:space="preserve">useful for </w:t>
      </w:r>
      <w:r w:rsidR="00053512">
        <w:rPr>
          <w:rFonts w:ascii="Times New Roman" w:hAnsi="Times New Roman"/>
        </w:rPr>
        <w:t>fundamental research</w:t>
      </w:r>
      <w:r w:rsidR="00C76AE8">
        <w:rPr>
          <w:rFonts w:ascii="Times New Roman" w:hAnsi="Times New Roman"/>
        </w:rPr>
        <w:t>, and industrial applications</w:t>
      </w:r>
      <w:r w:rsidR="00053512">
        <w:rPr>
          <w:rFonts w:ascii="Times New Roman" w:hAnsi="Times New Roman"/>
        </w:rPr>
        <w:t>.</w:t>
      </w:r>
    </w:p>
    <w:p w:rsidR="00D7361C" w:rsidRPr="0080303F" w:rsidRDefault="00D7361C" w:rsidP="0080303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GB"/>
        </w:rPr>
      </w:pPr>
    </w:p>
    <w:p w:rsidR="0075445B" w:rsidRPr="0063149F" w:rsidRDefault="0075445B">
      <w:pPr>
        <w:rPr>
          <w:rFonts w:ascii="Times New Roman" w:hAnsi="Times New Roman" w:cs="Times New Roman"/>
        </w:rPr>
      </w:pPr>
    </w:p>
    <w:sectPr w:rsidR="0075445B" w:rsidRPr="0063149F" w:rsidSect="00EC2E67">
      <w:footerReference w:type="even" r:id="rId12"/>
      <w:footerReference w:type="default" r:id="rId13"/>
      <w:endnotePr>
        <w:numFmt w:val="decimal"/>
      </w:endnotePr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BB4" w:rsidRDefault="00206BB4" w:rsidP="009D6DCE">
      <w:pPr>
        <w:spacing w:after="0"/>
      </w:pPr>
      <w:r>
        <w:separator/>
      </w:r>
    </w:p>
  </w:endnote>
  <w:endnote w:type="continuationSeparator" w:id="0">
    <w:p w:rsidR="00206BB4" w:rsidRDefault="00206BB4" w:rsidP="009D6DCE">
      <w:pPr>
        <w:spacing w:after="0"/>
      </w:pPr>
      <w:r>
        <w:continuationSeparator/>
      </w:r>
    </w:p>
  </w:endnote>
  <w:endnote w:id="1">
    <w:p w:rsidR="007F1684" w:rsidRPr="007910EB" w:rsidRDefault="007F1684" w:rsidP="007F1684">
      <w:pPr>
        <w:pStyle w:val="EndnoteText"/>
        <w:rPr>
          <w:rFonts w:ascii="Times New Roman" w:hAnsi="Times New Roman" w:cs="Times New Roman"/>
        </w:rPr>
      </w:pPr>
      <w:r w:rsidRPr="007910EB">
        <w:rPr>
          <w:rStyle w:val="EndnoteReference"/>
          <w:rFonts w:ascii="Times New Roman" w:hAnsi="Times New Roman" w:cs="Times New Roman"/>
        </w:rPr>
        <w:endnoteRef/>
      </w:r>
      <w:r w:rsidRPr="007910EB">
        <w:rPr>
          <w:rFonts w:ascii="Times New Roman" w:hAnsi="Times New Roman" w:cs="Times New Roman"/>
        </w:rPr>
        <w:t xml:space="preserve"> S. Liu, C. Li, J. Yu and Q. Xiang, </w:t>
      </w:r>
      <w:proofErr w:type="spellStart"/>
      <w:r w:rsidRPr="007910EB">
        <w:rPr>
          <w:rFonts w:ascii="Times New Roman" w:hAnsi="Times New Roman" w:cs="Times New Roman"/>
          <w:i/>
        </w:rPr>
        <w:t>CrystEngComm</w:t>
      </w:r>
      <w:proofErr w:type="spellEnd"/>
      <w:r w:rsidRPr="007910EB">
        <w:rPr>
          <w:rFonts w:ascii="Times New Roman" w:hAnsi="Times New Roman" w:cs="Times New Roman"/>
        </w:rPr>
        <w:t xml:space="preserve">, </w:t>
      </w:r>
      <w:r w:rsidRPr="007910EB">
        <w:rPr>
          <w:rFonts w:ascii="Times New Roman" w:hAnsi="Times New Roman" w:cs="Times New Roman"/>
          <w:b/>
        </w:rPr>
        <w:t>13</w:t>
      </w:r>
      <w:r w:rsidRPr="007910EB">
        <w:rPr>
          <w:rFonts w:ascii="Times New Roman" w:hAnsi="Times New Roman" w:cs="Times New Roman"/>
        </w:rPr>
        <w:t>, p 2533 (2011)</w:t>
      </w:r>
    </w:p>
  </w:endnote>
  <w:endnote w:id="2">
    <w:p w:rsidR="007910EB" w:rsidRPr="007910EB" w:rsidRDefault="007910EB" w:rsidP="007910EB">
      <w:pPr>
        <w:pStyle w:val="EndnoteText"/>
        <w:rPr>
          <w:rFonts w:ascii="Times New Roman" w:hAnsi="Times New Roman" w:cs="Times New Roman"/>
        </w:rPr>
      </w:pPr>
      <w:r w:rsidRPr="007910EB">
        <w:rPr>
          <w:rStyle w:val="EndnoteReference"/>
          <w:rFonts w:ascii="Times New Roman" w:hAnsi="Times New Roman" w:cs="Times New Roman"/>
        </w:rPr>
        <w:endnoteRef/>
      </w:r>
      <w:r w:rsidRPr="007910EB">
        <w:rPr>
          <w:rFonts w:ascii="Times New Roman" w:hAnsi="Times New Roman" w:cs="Times New Roman"/>
        </w:rPr>
        <w:t xml:space="preserve"> </w:t>
      </w:r>
      <w:r w:rsidRPr="000A2FA9">
        <w:rPr>
          <w:rFonts w:ascii="Times New Roman" w:hAnsi="Times New Roman" w:cs="Times New Roman"/>
          <w:highlight w:val="yellow"/>
        </w:rPr>
        <w:t xml:space="preserve">P. Gill, T. </w:t>
      </w:r>
      <w:proofErr w:type="spellStart"/>
      <w:r w:rsidRPr="000A2FA9">
        <w:rPr>
          <w:rFonts w:ascii="Times New Roman" w:hAnsi="Times New Roman" w:cs="Times New Roman"/>
          <w:highlight w:val="yellow"/>
        </w:rPr>
        <w:t>Tohidu</w:t>
      </w:r>
      <w:proofErr w:type="spellEnd"/>
      <w:r w:rsidRPr="000A2FA9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Pr="000A2FA9">
        <w:rPr>
          <w:rFonts w:ascii="Times New Roman" w:hAnsi="Times New Roman" w:cs="Times New Roman"/>
          <w:highlight w:val="yellow"/>
        </w:rPr>
        <w:t>Moghadam</w:t>
      </w:r>
      <w:proofErr w:type="spellEnd"/>
      <w:r w:rsidRPr="000A2FA9">
        <w:rPr>
          <w:rFonts w:ascii="Times New Roman" w:hAnsi="Times New Roman" w:cs="Times New Roman"/>
          <w:highlight w:val="yellow"/>
        </w:rPr>
        <w:t xml:space="preserve"> and B. </w:t>
      </w:r>
      <w:proofErr w:type="spellStart"/>
      <w:r w:rsidRPr="000A2FA9">
        <w:rPr>
          <w:rFonts w:ascii="Times New Roman" w:hAnsi="Times New Roman" w:cs="Times New Roman"/>
          <w:highlight w:val="yellow"/>
        </w:rPr>
        <w:t>Ranjbar</w:t>
      </w:r>
      <w:proofErr w:type="spellEnd"/>
      <w:r w:rsidRPr="000A2FA9">
        <w:rPr>
          <w:rFonts w:ascii="Times New Roman" w:hAnsi="Times New Roman" w:cs="Times New Roman"/>
          <w:highlight w:val="yellow"/>
        </w:rPr>
        <w:t xml:space="preserve">, J. Bimolecular Techniques, </w:t>
      </w:r>
      <w:r w:rsidRPr="000A2FA9">
        <w:rPr>
          <w:rFonts w:ascii="Times New Roman" w:hAnsi="Times New Roman" w:cs="Times New Roman"/>
          <w:b/>
          <w:highlight w:val="yellow"/>
        </w:rPr>
        <w:t>21</w:t>
      </w:r>
      <w:r w:rsidRPr="000A2FA9">
        <w:rPr>
          <w:highlight w:val="yellow"/>
        </w:rPr>
        <w:t>, p 167-193 (2010)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133" w:rsidRDefault="00FA17D1" w:rsidP="00E91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F213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F2133" w:rsidRDefault="002F2133" w:rsidP="009D6DC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133" w:rsidRDefault="00FA17D1" w:rsidP="00E91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F213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12272">
      <w:rPr>
        <w:rStyle w:val="PageNumber"/>
        <w:noProof/>
      </w:rPr>
      <w:t>1</w:t>
    </w:r>
    <w:r>
      <w:rPr>
        <w:rStyle w:val="PageNumber"/>
      </w:rPr>
      <w:fldChar w:fldCharType="end"/>
    </w:r>
  </w:p>
  <w:p w:rsidR="002F2133" w:rsidRDefault="002F2133" w:rsidP="009D6DC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BB4" w:rsidRDefault="00206BB4" w:rsidP="009D6DCE">
      <w:pPr>
        <w:spacing w:after="0"/>
      </w:pPr>
      <w:r>
        <w:separator/>
      </w:r>
    </w:p>
  </w:footnote>
  <w:footnote w:type="continuationSeparator" w:id="0">
    <w:p w:rsidR="00206BB4" w:rsidRDefault="00206BB4" w:rsidP="009D6DC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6401E"/>
    <w:multiLevelType w:val="multilevel"/>
    <w:tmpl w:val="742C4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7DC"/>
    <w:rsid w:val="00001716"/>
    <w:rsid w:val="00001D00"/>
    <w:rsid w:val="00001E13"/>
    <w:rsid w:val="000059EF"/>
    <w:rsid w:val="000309F7"/>
    <w:rsid w:val="00031DBF"/>
    <w:rsid w:val="000360AD"/>
    <w:rsid w:val="0004040D"/>
    <w:rsid w:val="00040556"/>
    <w:rsid w:val="000428FF"/>
    <w:rsid w:val="00044EA5"/>
    <w:rsid w:val="00053512"/>
    <w:rsid w:val="00056DE9"/>
    <w:rsid w:val="00062A97"/>
    <w:rsid w:val="00067E2E"/>
    <w:rsid w:val="000720E7"/>
    <w:rsid w:val="00095885"/>
    <w:rsid w:val="000A2FA9"/>
    <w:rsid w:val="000C52B8"/>
    <w:rsid w:val="000C5696"/>
    <w:rsid w:val="000C695A"/>
    <w:rsid w:val="000D0D69"/>
    <w:rsid w:val="000D2B37"/>
    <w:rsid w:val="000D310A"/>
    <w:rsid w:val="000D3C6F"/>
    <w:rsid w:val="000E0974"/>
    <w:rsid w:val="000E5099"/>
    <w:rsid w:val="000E7082"/>
    <w:rsid w:val="000E759D"/>
    <w:rsid w:val="001017D0"/>
    <w:rsid w:val="001063DB"/>
    <w:rsid w:val="0011443D"/>
    <w:rsid w:val="001144F0"/>
    <w:rsid w:val="0011497D"/>
    <w:rsid w:val="00116086"/>
    <w:rsid w:val="00116947"/>
    <w:rsid w:val="00122353"/>
    <w:rsid w:val="00136488"/>
    <w:rsid w:val="00142256"/>
    <w:rsid w:val="0014286E"/>
    <w:rsid w:val="001431E8"/>
    <w:rsid w:val="0014490D"/>
    <w:rsid w:val="001473C8"/>
    <w:rsid w:val="00150B46"/>
    <w:rsid w:val="00154C78"/>
    <w:rsid w:val="0017404F"/>
    <w:rsid w:val="001763E8"/>
    <w:rsid w:val="00176E2C"/>
    <w:rsid w:val="00184ED7"/>
    <w:rsid w:val="001942A0"/>
    <w:rsid w:val="001A5F51"/>
    <w:rsid w:val="001B1140"/>
    <w:rsid w:val="001B7404"/>
    <w:rsid w:val="001C20D8"/>
    <w:rsid w:val="001C4E74"/>
    <w:rsid w:val="001C6E28"/>
    <w:rsid w:val="001D0B26"/>
    <w:rsid w:val="001D19FD"/>
    <w:rsid w:val="001D23A1"/>
    <w:rsid w:val="001E2E0F"/>
    <w:rsid w:val="001E35C0"/>
    <w:rsid w:val="001E46C5"/>
    <w:rsid w:val="001F712D"/>
    <w:rsid w:val="001F7670"/>
    <w:rsid w:val="00202976"/>
    <w:rsid w:val="00206BB4"/>
    <w:rsid w:val="00210E03"/>
    <w:rsid w:val="0021240C"/>
    <w:rsid w:val="00220E84"/>
    <w:rsid w:val="0022596E"/>
    <w:rsid w:val="0022712D"/>
    <w:rsid w:val="00227BAE"/>
    <w:rsid w:val="00236D4B"/>
    <w:rsid w:val="00240BE7"/>
    <w:rsid w:val="00241BFC"/>
    <w:rsid w:val="0025213D"/>
    <w:rsid w:val="00260D51"/>
    <w:rsid w:val="00272183"/>
    <w:rsid w:val="002761BB"/>
    <w:rsid w:val="00281BCD"/>
    <w:rsid w:val="00291D4E"/>
    <w:rsid w:val="002A4241"/>
    <w:rsid w:val="002A7805"/>
    <w:rsid w:val="002C0689"/>
    <w:rsid w:val="002C272D"/>
    <w:rsid w:val="002C4FBB"/>
    <w:rsid w:val="002C5AB1"/>
    <w:rsid w:val="002C665A"/>
    <w:rsid w:val="002C76EB"/>
    <w:rsid w:val="002E0327"/>
    <w:rsid w:val="002E1380"/>
    <w:rsid w:val="002E3764"/>
    <w:rsid w:val="002F2133"/>
    <w:rsid w:val="002F2985"/>
    <w:rsid w:val="002F33FF"/>
    <w:rsid w:val="00305FD1"/>
    <w:rsid w:val="003139DC"/>
    <w:rsid w:val="00314F0D"/>
    <w:rsid w:val="00317431"/>
    <w:rsid w:val="00317D6C"/>
    <w:rsid w:val="00325178"/>
    <w:rsid w:val="003264BC"/>
    <w:rsid w:val="00340144"/>
    <w:rsid w:val="00350CC2"/>
    <w:rsid w:val="003529AC"/>
    <w:rsid w:val="00352F0B"/>
    <w:rsid w:val="003642CA"/>
    <w:rsid w:val="0036466F"/>
    <w:rsid w:val="003739CA"/>
    <w:rsid w:val="00375BB0"/>
    <w:rsid w:val="0038020F"/>
    <w:rsid w:val="00381047"/>
    <w:rsid w:val="00381625"/>
    <w:rsid w:val="00383A54"/>
    <w:rsid w:val="003A0F66"/>
    <w:rsid w:val="003A51B9"/>
    <w:rsid w:val="003A73CD"/>
    <w:rsid w:val="003B171A"/>
    <w:rsid w:val="003C2CDC"/>
    <w:rsid w:val="003C2E95"/>
    <w:rsid w:val="003D65BB"/>
    <w:rsid w:val="003D6DC0"/>
    <w:rsid w:val="003D6E6C"/>
    <w:rsid w:val="003E0ACF"/>
    <w:rsid w:val="003E4D3C"/>
    <w:rsid w:val="003E57D9"/>
    <w:rsid w:val="003E7370"/>
    <w:rsid w:val="0041541E"/>
    <w:rsid w:val="00415F39"/>
    <w:rsid w:val="00416A49"/>
    <w:rsid w:val="00444838"/>
    <w:rsid w:val="0044603A"/>
    <w:rsid w:val="00446C59"/>
    <w:rsid w:val="00450566"/>
    <w:rsid w:val="00450F3A"/>
    <w:rsid w:val="00451385"/>
    <w:rsid w:val="00452CFF"/>
    <w:rsid w:val="0045746B"/>
    <w:rsid w:val="00464A1F"/>
    <w:rsid w:val="00466467"/>
    <w:rsid w:val="00475891"/>
    <w:rsid w:val="004842A6"/>
    <w:rsid w:val="0049103E"/>
    <w:rsid w:val="0049468C"/>
    <w:rsid w:val="004958AC"/>
    <w:rsid w:val="004A076A"/>
    <w:rsid w:val="004B06EE"/>
    <w:rsid w:val="004B4479"/>
    <w:rsid w:val="004C7AFD"/>
    <w:rsid w:val="004D0A15"/>
    <w:rsid w:val="004D38D3"/>
    <w:rsid w:val="004D4143"/>
    <w:rsid w:val="004D67F5"/>
    <w:rsid w:val="004E076E"/>
    <w:rsid w:val="004E5F7D"/>
    <w:rsid w:val="004F54C9"/>
    <w:rsid w:val="00500DC1"/>
    <w:rsid w:val="00500FB1"/>
    <w:rsid w:val="0050434A"/>
    <w:rsid w:val="00507DF8"/>
    <w:rsid w:val="005111A9"/>
    <w:rsid w:val="00511364"/>
    <w:rsid w:val="005118BA"/>
    <w:rsid w:val="00526808"/>
    <w:rsid w:val="005278DF"/>
    <w:rsid w:val="00537E89"/>
    <w:rsid w:val="00544CA3"/>
    <w:rsid w:val="00583332"/>
    <w:rsid w:val="00587F27"/>
    <w:rsid w:val="005917CD"/>
    <w:rsid w:val="00591B4A"/>
    <w:rsid w:val="00597E88"/>
    <w:rsid w:val="005B3D56"/>
    <w:rsid w:val="005C5D0B"/>
    <w:rsid w:val="005D3A61"/>
    <w:rsid w:val="005F04FD"/>
    <w:rsid w:val="005F05A3"/>
    <w:rsid w:val="005F6F09"/>
    <w:rsid w:val="00603E60"/>
    <w:rsid w:val="00606DC2"/>
    <w:rsid w:val="006111C5"/>
    <w:rsid w:val="00613FD0"/>
    <w:rsid w:val="00615BCE"/>
    <w:rsid w:val="00624C5D"/>
    <w:rsid w:val="0063111B"/>
    <w:rsid w:val="0063149F"/>
    <w:rsid w:val="006351BA"/>
    <w:rsid w:val="00636944"/>
    <w:rsid w:val="00636E75"/>
    <w:rsid w:val="00636E8E"/>
    <w:rsid w:val="00641D60"/>
    <w:rsid w:val="006456B1"/>
    <w:rsid w:val="00645AA3"/>
    <w:rsid w:val="00646DD5"/>
    <w:rsid w:val="006533C8"/>
    <w:rsid w:val="006553AF"/>
    <w:rsid w:val="00662D9E"/>
    <w:rsid w:val="00662E75"/>
    <w:rsid w:val="00664259"/>
    <w:rsid w:val="006661DE"/>
    <w:rsid w:val="00671304"/>
    <w:rsid w:val="00672551"/>
    <w:rsid w:val="00676BD4"/>
    <w:rsid w:val="00681EDA"/>
    <w:rsid w:val="00685A1E"/>
    <w:rsid w:val="00687BBA"/>
    <w:rsid w:val="006A41FF"/>
    <w:rsid w:val="006A5296"/>
    <w:rsid w:val="006B1D0D"/>
    <w:rsid w:val="006B48EA"/>
    <w:rsid w:val="006C1373"/>
    <w:rsid w:val="006D3D33"/>
    <w:rsid w:val="006D65B0"/>
    <w:rsid w:val="006E499B"/>
    <w:rsid w:val="006E4D75"/>
    <w:rsid w:val="006F1465"/>
    <w:rsid w:val="006F55CC"/>
    <w:rsid w:val="00706F09"/>
    <w:rsid w:val="00712272"/>
    <w:rsid w:val="00712D43"/>
    <w:rsid w:val="00713839"/>
    <w:rsid w:val="007154D1"/>
    <w:rsid w:val="007164D2"/>
    <w:rsid w:val="00717958"/>
    <w:rsid w:val="00724B6F"/>
    <w:rsid w:val="00725E06"/>
    <w:rsid w:val="00753945"/>
    <w:rsid w:val="0075445B"/>
    <w:rsid w:val="00760A53"/>
    <w:rsid w:val="007632A8"/>
    <w:rsid w:val="007709DB"/>
    <w:rsid w:val="007758E6"/>
    <w:rsid w:val="0078120A"/>
    <w:rsid w:val="007910EB"/>
    <w:rsid w:val="007A0169"/>
    <w:rsid w:val="007A36F1"/>
    <w:rsid w:val="007A6655"/>
    <w:rsid w:val="007B1990"/>
    <w:rsid w:val="007B3041"/>
    <w:rsid w:val="007B7D76"/>
    <w:rsid w:val="007C29EC"/>
    <w:rsid w:val="007D3EC2"/>
    <w:rsid w:val="007D4B2F"/>
    <w:rsid w:val="007E08C1"/>
    <w:rsid w:val="007E7E13"/>
    <w:rsid w:val="007F1684"/>
    <w:rsid w:val="007F3651"/>
    <w:rsid w:val="007F7F08"/>
    <w:rsid w:val="007F7F5E"/>
    <w:rsid w:val="00801C2C"/>
    <w:rsid w:val="00802B1C"/>
    <w:rsid w:val="0080303F"/>
    <w:rsid w:val="00806776"/>
    <w:rsid w:val="00812EAA"/>
    <w:rsid w:val="0081303F"/>
    <w:rsid w:val="00816A9C"/>
    <w:rsid w:val="00820CB2"/>
    <w:rsid w:val="00831B49"/>
    <w:rsid w:val="0084703C"/>
    <w:rsid w:val="00851152"/>
    <w:rsid w:val="00851FAE"/>
    <w:rsid w:val="00851FBE"/>
    <w:rsid w:val="008615E0"/>
    <w:rsid w:val="00861992"/>
    <w:rsid w:val="00864296"/>
    <w:rsid w:val="00873176"/>
    <w:rsid w:val="0087795C"/>
    <w:rsid w:val="00881FAA"/>
    <w:rsid w:val="00883474"/>
    <w:rsid w:val="008843E0"/>
    <w:rsid w:val="00895EDE"/>
    <w:rsid w:val="008A0A05"/>
    <w:rsid w:val="008A2498"/>
    <w:rsid w:val="008A518B"/>
    <w:rsid w:val="008B11F1"/>
    <w:rsid w:val="008B7A2C"/>
    <w:rsid w:val="008C3BD2"/>
    <w:rsid w:val="008C3F35"/>
    <w:rsid w:val="008D335E"/>
    <w:rsid w:val="008D7AB4"/>
    <w:rsid w:val="008E19ED"/>
    <w:rsid w:val="008E7BDC"/>
    <w:rsid w:val="009225F5"/>
    <w:rsid w:val="00923566"/>
    <w:rsid w:val="00924A73"/>
    <w:rsid w:val="0092652B"/>
    <w:rsid w:val="00935604"/>
    <w:rsid w:val="00940FAA"/>
    <w:rsid w:val="009444F3"/>
    <w:rsid w:val="00945077"/>
    <w:rsid w:val="00950BD7"/>
    <w:rsid w:val="009543BC"/>
    <w:rsid w:val="0095722E"/>
    <w:rsid w:val="0095763B"/>
    <w:rsid w:val="009622A8"/>
    <w:rsid w:val="00970E49"/>
    <w:rsid w:val="00976F07"/>
    <w:rsid w:val="00976F8D"/>
    <w:rsid w:val="0098052F"/>
    <w:rsid w:val="009845DD"/>
    <w:rsid w:val="00985D1D"/>
    <w:rsid w:val="009A7B6F"/>
    <w:rsid w:val="009B6C3F"/>
    <w:rsid w:val="009B71A6"/>
    <w:rsid w:val="009D1711"/>
    <w:rsid w:val="009D6DCE"/>
    <w:rsid w:val="009F3CF8"/>
    <w:rsid w:val="009F4C6C"/>
    <w:rsid w:val="00A208D9"/>
    <w:rsid w:val="00A251F4"/>
    <w:rsid w:val="00A35CC6"/>
    <w:rsid w:val="00A41383"/>
    <w:rsid w:val="00A46F8B"/>
    <w:rsid w:val="00A519FF"/>
    <w:rsid w:val="00A51FB3"/>
    <w:rsid w:val="00A6232C"/>
    <w:rsid w:val="00A6372C"/>
    <w:rsid w:val="00A818E9"/>
    <w:rsid w:val="00A8270B"/>
    <w:rsid w:val="00A83E4B"/>
    <w:rsid w:val="00A86E40"/>
    <w:rsid w:val="00A87F57"/>
    <w:rsid w:val="00A91C87"/>
    <w:rsid w:val="00A92F6A"/>
    <w:rsid w:val="00A93CF1"/>
    <w:rsid w:val="00A95A3E"/>
    <w:rsid w:val="00AA0163"/>
    <w:rsid w:val="00AA0337"/>
    <w:rsid w:val="00AA3EDC"/>
    <w:rsid w:val="00AA4697"/>
    <w:rsid w:val="00AA4A10"/>
    <w:rsid w:val="00AB0042"/>
    <w:rsid w:val="00AB2603"/>
    <w:rsid w:val="00AB4A9A"/>
    <w:rsid w:val="00AB55E7"/>
    <w:rsid w:val="00AC05C4"/>
    <w:rsid w:val="00AC78A7"/>
    <w:rsid w:val="00AD16DD"/>
    <w:rsid w:val="00AD36CD"/>
    <w:rsid w:val="00AE11B8"/>
    <w:rsid w:val="00AE2102"/>
    <w:rsid w:val="00AE23F4"/>
    <w:rsid w:val="00AE5592"/>
    <w:rsid w:val="00AE7E81"/>
    <w:rsid w:val="00AE7F86"/>
    <w:rsid w:val="00AF77A5"/>
    <w:rsid w:val="00B0119F"/>
    <w:rsid w:val="00B04175"/>
    <w:rsid w:val="00B04FD6"/>
    <w:rsid w:val="00B40314"/>
    <w:rsid w:val="00B4607E"/>
    <w:rsid w:val="00B5261B"/>
    <w:rsid w:val="00B535D3"/>
    <w:rsid w:val="00B670F2"/>
    <w:rsid w:val="00B7236B"/>
    <w:rsid w:val="00B77524"/>
    <w:rsid w:val="00B83672"/>
    <w:rsid w:val="00B83FB4"/>
    <w:rsid w:val="00B84DA6"/>
    <w:rsid w:val="00B879DD"/>
    <w:rsid w:val="00B944B8"/>
    <w:rsid w:val="00B962A9"/>
    <w:rsid w:val="00BA3F99"/>
    <w:rsid w:val="00BA602A"/>
    <w:rsid w:val="00BA67D8"/>
    <w:rsid w:val="00BB04A6"/>
    <w:rsid w:val="00BB08CF"/>
    <w:rsid w:val="00BB0C68"/>
    <w:rsid w:val="00BB0F53"/>
    <w:rsid w:val="00BD324A"/>
    <w:rsid w:val="00BD5C6D"/>
    <w:rsid w:val="00BD6FC8"/>
    <w:rsid w:val="00C0182A"/>
    <w:rsid w:val="00C112D2"/>
    <w:rsid w:val="00C17510"/>
    <w:rsid w:val="00C23826"/>
    <w:rsid w:val="00C2470F"/>
    <w:rsid w:val="00C24E8C"/>
    <w:rsid w:val="00C30D4B"/>
    <w:rsid w:val="00C3383B"/>
    <w:rsid w:val="00C54532"/>
    <w:rsid w:val="00C5491B"/>
    <w:rsid w:val="00C549F3"/>
    <w:rsid w:val="00C60EBF"/>
    <w:rsid w:val="00C6112C"/>
    <w:rsid w:val="00C61390"/>
    <w:rsid w:val="00C62A3A"/>
    <w:rsid w:val="00C64565"/>
    <w:rsid w:val="00C748DD"/>
    <w:rsid w:val="00C74C8A"/>
    <w:rsid w:val="00C76AE8"/>
    <w:rsid w:val="00C76C24"/>
    <w:rsid w:val="00C80327"/>
    <w:rsid w:val="00C849E8"/>
    <w:rsid w:val="00C913A1"/>
    <w:rsid w:val="00C97BC9"/>
    <w:rsid w:val="00C97E8C"/>
    <w:rsid w:val="00CA7F33"/>
    <w:rsid w:val="00CB1CD9"/>
    <w:rsid w:val="00CB623C"/>
    <w:rsid w:val="00CC5B85"/>
    <w:rsid w:val="00CD1539"/>
    <w:rsid w:val="00CD24F5"/>
    <w:rsid w:val="00CE4A4A"/>
    <w:rsid w:val="00CE626A"/>
    <w:rsid w:val="00CE6E93"/>
    <w:rsid w:val="00CF0621"/>
    <w:rsid w:val="00D00C8A"/>
    <w:rsid w:val="00D135E3"/>
    <w:rsid w:val="00D2577A"/>
    <w:rsid w:val="00D26FE6"/>
    <w:rsid w:val="00D30009"/>
    <w:rsid w:val="00D30AEC"/>
    <w:rsid w:val="00D31BE8"/>
    <w:rsid w:val="00D32200"/>
    <w:rsid w:val="00D330CC"/>
    <w:rsid w:val="00D334C1"/>
    <w:rsid w:val="00D354A0"/>
    <w:rsid w:val="00D40441"/>
    <w:rsid w:val="00D50713"/>
    <w:rsid w:val="00D5079A"/>
    <w:rsid w:val="00D57A5B"/>
    <w:rsid w:val="00D57DF0"/>
    <w:rsid w:val="00D627D5"/>
    <w:rsid w:val="00D7361C"/>
    <w:rsid w:val="00D74002"/>
    <w:rsid w:val="00D8056E"/>
    <w:rsid w:val="00D84CFE"/>
    <w:rsid w:val="00D90AFB"/>
    <w:rsid w:val="00D91C16"/>
    <w:rsid w:val="00D9528E"/>
    <w:rsid w:val="00DB226D"/>
    <w:rsid w:val="00DC37AF"/>
    <w:rsid w:val="00DC6638"/>
    <w:rsid w:val="00DD48FD"/>
    <w:rsid w:val="00DE08D2"/>
    <w:rsid w:val="00DE0969"/>
    <w:rsid w:val="00DE4922"/>
    <w:rsid w:val="00DF63C2"/>
    <w:rsid w:val="00DF6BCE"/>
    <w:rsid w:val="00E044B0"/>
    <w:rsid w:val="00E1573E"/>
    <w:rsid w:val="00E4381D"/>
    <w:rsid w:val="00E45D82"/>
    <w:rsid w:val="00E50C52"/>
    <w:rsid w:val="00E54B64"/>
    <w:rsid w:val="00E65113"/>
    <w:rsid w:val="00E717CE"/>
    <w:rsid w:val="00E80763"/>
    <w:rsid w:val="00E86665"/>
    <w:rsid w:val="00E9104B"/>
    <w:rsid w:val="00E9128D"/>
    <w:rsid w:val="00E92075"/>
    <w:rsid w:val="00E92E33"/>
    <w:rsid w:val="00EA066A"/>
    <w:rsid w:val="00EA522F"/>
    <w:rsid w:val="00EA77C0"/>
    <w:rsid w:val="00EB1C53"/>
    <w:rsid w:val="00EB4967"/>
    <w:rsid w:val="00EB57B4"/>
    <w:rsid w:val="00EC1D20"/>
    <w:rsid w:val="00EC2E67"/>
    <w:rsid w:val="00ED309F"/>
    <w:rsid w:val="00EE77E1"/>
    <w:rsid w:val="00EE7C82"/>
    <w:rsid w:val="00EF090D"/>
    <w:rsid w:val="00EF778A"/>
    <w:rsid w:val="00F014E3"/>
    <w:rsid w:val="00F06BE7"/>
    <w:rsid w:val="00F077DC"/>
    <w:rsid w:val="00F26D2C"/>
    <w:rsid w:val="00F32926"/>
    <w:rsid w:val="00F33AFD"/>
    <w:rsid w:val="00F40138"/>
    <w:rsid w:val="00F40395"/>
    <w:rsid w:val="00F441F8"/>
    <w:rsid w:val="00F46207"/>
    <w:rsid w:val="00F55023"/>
    <w:rsid w:val="00F572FE"/>
    <w:rsid w:val="00F607A0"/>
    <w:rsid w:val="00F60956"/>
    <w:rsid w:val="00F60AE6"/>
    <w:rsid w:val="00F643F8"/>
    <w:rsid w:val="00F67DFD"/>
    <w:rsid w:val="00F72CAD"/>
    <w:rsid w:val="00F768A7"/>
    <w:rsid w:val="00F77919"/>
    <w:rsid w:val="00F867D9"/>
    <w:rsid w:val="00F9571B"/>
    <w:rsid w:val="00FA1069"/>
    <w:rsid w:val="00FA17D1"/>
    <w:rsid w:val="00FA3ABC"/>
    <w:rsid w:val="00FA5601"/>
    <w:rsid w:val="00FA58B8"/>
    <w:rsid w:val="00FB143D"/>
    <w:rsid w:val="00FB7D6C"/>
    <w:rsid w:val="00FC2DC7"/>
    <w:rsid w:val="00FC6F62"/>
    <w:rsid w:val="00FC7DA2"/>
    <w:rsid w:val="00FD0814"/>
    <w:rsid w:val="00FE25DB"/>
    <w:rsid w:val="00FE265A"/>
    <w:rsid w:val="00FE683C"/>
    <w:rsid w:val="00FE6F8D"/>
    <w:rsid w:val="00FF01B4"/>
    <w:rsid w:val="00FF6C71"/>
    <w:rsid w:val="00FF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7DC"/>
    <w:pPr>
      <w:spacing w:after="200"/>
    </w:pPr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077DC"/>
  </w:style>
  <w:style w:type="paragraph" w:styleId="ListParagraph">
    <w:name w:val="List Paragraph"/>
    <w:basedOn w:val="Normal"/>
    <w:uiPriority w:val="34"/>
    <w:qFormat/>
    <w:rsid w:val="007544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24F5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4F5"/>
    <w:rPr>
      <w:rFonts w:ascii="Lucida Grande" w:eastAsiaTheme="minorHAnsi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D6DCE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D6DCE"/>
    <w:rPr>
      <w:rFonts w:eastAsiaTheme="minorHAnsi"/>
    </w:rPr>
  </w:style>
  <w:style w:type="character" w:styleId="PageNumber">
    <w:name w:val="page number"/>
    <w:basedOn w:val="DefaultParagraphFont"/>
    <w:uiPriority w:val="99"/>
    <w:semiHidden/>
    <w:unhideWhenUsed/>
    <w:rsid w:val="009D6DCE"/>
  </w:style>
  <w:style w:type="character" w:styleId="PlaceholderText">
    <w:name w:val="Placeholder Text"/>
    <w:basedOn w:val="DefaultParagraphFont"/>
    <w:uiPriority w:val="99"/>
    <w:semiHidden/>
    <w:rsid w:val="007758E6"/>
    <w:rPr>
      <w:color w:val="80808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C2E67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C2E67"/>
    <w:rPr>
      <w:rFonts w:eastAsiaTheme="minorHAns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C2E6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7DC"/>
    <w:pPr>
      <w:spacing w:after="200"/>
    </w:pPr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077DC"/>
  </w:style>
  <w:style w:type="paragraph" w:styleId="ListParagraph">
    <w:name w:val="List Paragraph"/>
    <w:basedOn w:val="Normal"/>
    <w:uiPriority w:val="34"/>
    <w:qFormat/>
    <w:rsid w:val="007544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24F5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4F5"/>
    <w:rPr>
      <w:rFonts w:ascii="Lucida Grande" w:eastAsiaTheme="minorHAnsi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D6DCE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D6DCE"/>
    <w:rPr>
      <w:rFonts w:eastAsiaTheme="minorHAnsi"/>
    </w:rPr>
  </w:style>
  <w:style w:type="character" w:styleId="PageNumber">
    <w:name w:val="page number"/>
    <w:basedOn w:val="DefaultParagraphFont"/>
    <w:uiPriority w:val="99"/>
    <w:semiHidden/>
    <w:unhideWhenUsed/>
    <w:rsid w:val="009D6DCE"/>
  </w:style>
  <w:style w:type="character" w:styleId="PlaceholderText">
    <w:name w:val="Placeholder Text"/>
    <w:basedOn w:val="DefaultParagraphFont"/>
    <w:uiPriority w:val="99"/>
    <w:semiHidden/>
    <w:rsid w:val="007758E6"/>
    <w:rPr>
      <w:color w:val="80808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C2E67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C2E67"/>
    <w:rPr>
      <w:rFonts w:eastAsiaTheme="minorHAns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C2E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3B572D-4B02-4F2B-A6F0-4F0FD50C0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1501</Words>
  <Characters>8559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UVA</Company>
  <LinksUpToDate>false</LinksUpToDate>
  <CharactersWithSpaces>10040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Sriparna Bhattacharya</dc:creator>
  <cp:lastModifiedBy>Arash</cp:lastModifiedBy>
  <cp:revision>2</cp:revision>
  <cp:lastPrinted>2014-10-29T18:56:00Z</cp:lastPrinted>
  <dcterms:created xsi:type="dcterms:W3CDTF">2014-11-29T05:15:00Z</dcterms:created>
  <dcterms:modified xsi:type="dcterms:W3CDTF">2014-11-29T05:15:00Z</dcterms:modified>
</cp:coreProperties>
</file>