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6F4001" w14:textId="77777777" w:rsidR="00532636" w:rsidRPr="0025446F" w:rsidRDefault="00532636">
      <w:r w:rsidRPr="0025446F">
        <w:t>Manuscript: JoVE52773</w:t>
      </w:r>
    </w:p>
    <w:p w14:paraId="26F7581B" w14:textId="77777777" w:rsidR="00532636" w:rsidRPr="0025446F" w:rsidRDefault="00532636"/>
    <w:p w14:paraId="79FBD34E" w14:textId="77777777" w:rsidR="007A5926" w:rsidRPr="0025446F" w:rsidRDefault="00532636">
      <w:r w:rsidRPr="0025446F">
        <w:t>We thank the reviewers for their careful and helpful comments and set out below the changes we have made to the manuscript in response. These changes are also tracked in the Microsoft Word document.</w:t>
      </w:r>
    </w:p>
    <w:p w14:paraId="4CE64CD3" w14:textId="77777777" w:rsidR="00532636" w:rsidRPr="0025446F" w:rsidRDefault="00532636"/>
    <w:tbl>
      <w:tblPr>
        <w:tblStyle w:val="TableGrid"/>
        <w:tblW w:w="0" w:type="auto"/>
        <w:tblLook w:val="04A0" w:firstRow="1" w:lastRow="0" w:firstColumn="1" w:lastColumn="0" w:noHBand="0" w:noVBand="1"/>
      </w:tblPr>
      <w:tblGrid>
        <w:gridCol w:w="4258"/>
        <w:gridCol w:w="4258"/>
      </w:tblGrid>
      <w:tr w:rsidR="00532636" w:rsidRPr="0025446F" w14:paraId="122DF44E" w14:textId="77777777">
        <w:tc>
          <w:tcPr>
            <w:tcW w:w="4258" w:type="dxa"/>
          </w:tcPr>
          <w:p w14:paraId="3A1E0D4D" w14:textId="77777777" w:rsidR="00532636" w:rsidRPr="0025446F" w:rsidRDefault="00532636">
            <w:r w:rsidRPr="0025446F">
              <w:t>Reviewer’s comments</w:t>
            </w:r>
          </w:p>
        </w:tc>
        <w:tc>
          <w:tcPr>
            <w:tcW w:w="4258" w:type="dxa"/>
          </w:tcPr>
          <w:p w14:paraId="2DF103DD" w14:textId="77777777" w:rsidR="00532636" w:rsidRPr="0025446F" w:rsidRDefault="00532636">
            <w:r w:rsidRPr="0025446F">
              <w:t>Authors’ response</w:t>
            </w:r>
          </w:p>
        </w:tc>
      </w:tr>
      <w:tr w:rsidR="00532636" w:rsidRPr="0025446F" w14:paraId="078C5EA3" w14:textId="77777777">
        <w:tc>
          <w:tcPr>
            <w:tcW w:w="4258" w:type="dxa"/>
          </w:tcPr>
          <w:p w14:paraId="0801FE99" w14:textId="468B0B40" w:rsidR="00532636" w:rsidRPr="0025446F" w:rsidRDefault="00FD29F9">
            <w:ins w:id="0" w:author="Robert McGovern" w:date="2014-12-18T12:22:00Z">
              <w:r>
                <w:t>Major concerns:</w:t>
              </w:r>
            </w:ins>
            <w:r w:rsidR="00532636" w:rsidRPr="0025446F">
              <w:t xml:space="preserve"> </w:t>
            </w:r>
            <w:ins w:id="1" w:author="Robert McGovern" w:date="2014-12-18T12:18:00Z">
              <w:r>
                <w:rPr>
                  <w:rFonts w:ascii="Calibri" w:hAnsi="Calibri" w:cs="Calibri"/>
                  <w:sz w:val="28"/>
                  <w:szCs w:val="28"/>
                  <w:lang w:val="en-US"/>
                </w:rPr>
                <w:t xml:space="preserve">No major concerns except the figure 1 that is a little bit confusing because all electrodes are superimposed: it seems that some electrodes are implanted in the thalamus or the lateral boarder of the brainstem for example (yellow and green one) which is not the </w:t>
              </w:r>
              <w:proofErr w:type="gramStart"/>
              <w:r>
                <w:rPr>
                  <w:rFonts w:ascii="Calibri" w:hAnsi="Calibri" w:cs="Calibri"/>
                  <w:sz w:val="28"/>
                  <w:szCs w:val="28"/>
                  <w:lang w:val="en-US"/>
                </w:rPr>
                <w:t>case .</w:t>
              </w:r>
              <w:proofErr w:type="gramEnd"/>
              <w:r>
                <w:rPr>
                  <w:rFonts w:ascii="Calibri" w:hAnsi="Calibri" w:cs="Calibri"/>
                  <w:sz w:val="28"/>
                  <w:szCs w:val="28"/>
                  <w:lang w:val="en-US"/>
                </w:rPr>
                <w:t xml:space="preserve"> It would be nice to have also a view of the electrodes implanted in the anterior </w:t>
              </w:r>
              <w:proofErr w:type="spellStart"/>
              <w:r>
                <w:rPr>
                  <w:rFonts w:ascii="Calibri" w:hAnsi="Calibri" w:cs="Calibri"/>
                  <w:sz w:val="28"/>
                  <w:szCs w:val="28"/>
                  <w:lang w:val="en-US"/>
                </w:rPr>
                <w:t>cinculate</w:t>
              </w:r>
              <w:proofErr w:type="spellEnd"/>
              <w:r>
                <w:rPr>
                  <w:rFonts w:ascii="Calibri" w:hAnsi="Calibri" w:cs="Calibri"/>
                  <w:sz w:val="28"/>
                  <w:szCs w:val="28"/>
                  <w:lang w:val="en-US"/>
                </w:rPr>
                <w:t xml:space="preserve"> </w:t>
              </w:r>
              <w:proofErr w:type="spellStart"/>
              <w:r>
                <w:rPr>
                  <w:rFonts w:ascii="Calibri" w:hAnsi="Calibri" w:cs="Calibri"/>
                  <w:sz w:val="28"/>
                  <w:szCs w:val="28"/>
                  <w:lang w:val="en-US"/>
                </w:rPr>
                <w:t>gyrus</w:t>
              </w:r>
              <w:proofErr w:type="spellEnd"/>
              <w:r>
                <w:rPr>
                  <w:rFonts w:ascii="Calibri" w:hAnsi="Calibri" w:cs="Calibri"/>
                  <w:sz w:val="28"/>
                  <w:szCs w:val="28"/>
                  <w:lang w:val="en-US"/>
                </w:rPr>
                <w:t>.</w:t>
              </w:r>
            </w:ins>
          </w:p>
        </w:tc>
        <w:tc>
          <w:tcPr>
            <w:tcW w:w="4258" w:type="dxa"/>
          </w:tcPr>
          <w:p w14:paraId="4F90F824" w14:textId="77777777" w:rsidR="00532636" w:rsidRPr="0025446F" w:rsidRDefault="00FD29F9">
            <w:ins w:id="2" w:author="Robert McGovern" w:date="2014-12-18T12:18:00Z">
              <w:r>
                <w:t xml:space="preserve">We have modified Figure 1 such that all three planes are demonstrating the anterior cingulate electrodes. Unfortunately, since the electrodes are all in different planes, some of them will appear to be in different planes no matter which cuts we choose. </w:t>
              </w:r>
            </w:ins>
          </w:p>
        </w:tc>
      </w:tr>
      <w:tr w:rsidR="00532636" w:rsidRPr="0025446F" w14:paraId="1B37CB14" w14:textId="77777777">
        <w:tc>
          <w:tcPr>
            <w:tcW w:w="4258" w:type="dxa"/>
          </w:tcPr>
          <w:p w14:paraId="2F1759B9" w14:textId="3898C99A" w:rsidR="00532636" w:rsidRPr="0025446F" w:rsidRDefault="00FD29F9">
            <w:ins w:id="3" w:author="Robert McGovern" w:date="2014-12-18T12:22:00Z">
              <w:r>
                <w:rPr>
                  <w:rFonts w:cs="Arial"/>
                  <w:color w:val="1A1A1A"/>
                  <w:lang w:val="en-US"/>
                </w:rPr>
                <w:t xml:space="preserve">L 130: </w:t>
              </w:r>
            </w:ins>
            <w:ins w:id="4" w:author="Robert McGovern" w:date="2014-12-18T12:19:00Z">
              <w:r>
                <w:rPr>
                  <w:rFonts w:ascii="Calibri" w:hAnsi="Calibri" w:cs="Calibri"/>
                  <w:sz w:val="28"/>
                  <w:szCs w:val="28"/>
                  <w:lang w:val="en-US"/>
                </w:rPr>
                <w:t xml:space="preserve">at least one of the first paper describing the original methodology should be mentioned to be fair: </w:t>
              </w:r>
              <w:proofErr w:type="spellStart"/>
              <w:r>
                <w:rPr>
                  <w:rFonts w:ascii="Calibri" w:hAnsi="Calibri" w:cs="Calibri"/>
                  <w:sz w:val="28"/>
                  <w:szCs w:val="28"/>
                  <w:lang w:val="en-US"/>
                </w:rPr>
                <w:t>Talairach</w:t>
              </w:r>
              <w:proofErr w:type="spellEnd"/>
              <w:r>
                <w:rPr>
                  <w:rFonts w:ascii="Calibri" w:hAnsi="Calibri" w:cs="Calibri"/>
                  <w:sz w:val="28"/>
                  <w:szCs w:val="28"/>
                  <w:lang w:val="en-US"/>
                </w:rPr>
                <w:t xml:space="preserve"> J, </w:t>
              </w:r>
              <w:proofErr w:type="spellStart"/>
              <w:r>
                <w:rPr>
                  <w:rFonts w:ascii="Calibri" w:hAnsi="Calibri" w:cs="Calibri"/>
                  <w:sz w:val="28"/>
                  <w:szCs w:val="28"/>
                  <w:lang w:val="en-US"/>
                </w:rPr>
                <w:t>Bancaud</w:t>
              </w:r>
              <w:proofErr w:type="spellEnd"/>
              <w:r>
                <w:rPr>
                  <w:rFonts w:ascii="Calibri" w:hAnsi="Calibri" w:cs="Calibri"/>
                  <w:sz w:val="28"/>
                  <w:szCs w:val="28"/>
                  <w:lang w:val="en-US"/>
                </w:rPr>
                <w:t xml:space="preserve"> J: Stereotaxic approach to epilepsy. Methodology of </w:t>
              </w:r>
              <w:proofErr w:type="spellStart"/>
              <w:r>
                <w:rPr>
                  <w:rFonts w:ascii="Calibri" w:hAnsi="Calibri" w:cs="Calibri"/>
                  <w:sz w:val="28"/>
                  <w:szCs w:val="28"/>
                  <w:lang w:val="en-US"/>
                </w:rPr>
                <w:t>anatomo</w:t>
              </w:r>
              <w:proofErr w:type="spellEnd"/>
              <w:r>
                <w:rPr>
                  <w:rFonts w:ascii="Calibri" w:hAnsi="Calibri" w:cs="Calibri"/>
                  <w:sz w:val="28"/>
                  <w:szCs w:val="28"/>
                  <w:lang w:val="en-US"/>
                </w:rPr>
                <w:t xml:space="preserve">-functional stereotaxic investigations. </w:t>
              </w:r>
              <w:proofErr w:type="spellStart"/>
              <w:r>
                <w:rPr>
                  <w:rFonts w:ascii="Calibri" w:hAnsi="Calibri" w:cs="Calibri"/>
                  <w:sz w:val="28"/>
                  <w:szCs w:val="28"/>
                  <w:lang w:val="en-US"/>
                </w:rPr>
                <w:t>Progr</w:t>
              </w:r>
              <w:proofErr w:type="spellEnd"/>
              <w:r>
                <w:rPr>
                  <w:rFonts w:ascii="Calibri" w:hAnsi="Calibri" w:cs="Calibri"/>
                  <w:sz w:val="28"/>
                  <w:szCs w:val="28"/>
                  <w:lang w:val="en-US"/>
                </w:rPr>
                <w:t xml:space="preserve"> </w:t>
              </w:r>
              <w:proofErr w:type="spellStart"/>
              <w:r>
                <w:rPr>
                  <w:rFonts w:ascii="Calibri" w:hAnsi="Calibri" w:cs="Calibri"/>
                  <w:sz w:val="28"/>
                  <w:szCs w:val="28"/>
                  <w:lang w:val="en-US"/>
                </w:rPr>
                <w:t>Neurol</w:t>
              </w:r>
              <w:proofErr w:type="spellEnd"/>
              <w:r>
                <w:rPr>
                  <w:rFonts w:ascii="Calibri" w:hAnsi="Calibri" w:cs="Calibri"/>
                  <w:sz w:val="28"/>
                  <w:szCs w:val="28"/>
                  <w:lang w:val="en-US"/>
                </w:rPr>
                <w:t xml:space="preserve"> </w:t>
              </w:r>
              <w:proofErr w:type="spellStart"/>
              <w:r>
                <w:rPr>
                  <w:rFonts w:ascii="Calibri" w:hAnsi="Calibri" w:cs="Calibri"/>
                  <w:sz w:val="28"/>
                  <w:szCs w:val="28"/>
                  <w:lang w:val="en-US"/>
                </w:rPr>
                <w:t>Surg</w:t>
              </w:r>
              <w:proofErr w:type="spellEnd"/>
              <w:r>
                <w:rPr>
                  <w:rFonts w:ascii="Calibri" w:hAnsi="Calibri" w:cs="Calibri"/>
                  <w:sz w:val="28"/>
                  <w:szCs w:val="28"/>
                  <w:lang w:val="en-US"/>
                </w:rPr>
                <w:t xml:space="preserve"> 5:297-354, 1973.</w:t>
              </w:r>
            </w:ins>
          </w:p>
        </w:tc>
        <w:tc>
          <w:tcPr>
            <w:tcW w:w="4258" w:type="dxa"/>
          </w:tcPr>
          <w:p w14:paraId="2DD9E520" w14:textId="067B6430" w:rsidR="00532636" w:rsidRPr="00E45E94" w:rsidRDefault="0056445B">
            <w:pPr>
              <w:rPr>
                <w:color w:val="FF0000"/>
              </w:rPr>
            </w:pPr>
            <w:ins w:id="5" w:author="Robert McGovern" w:date="2014-12-19T00:44:00Z">
              <w:r>
                <w:rPr>
                  <w:color w:val="FF0000"/>
                </w:rPr>
                <w:t>Although a search of Medline</w:t>
              </w:r>
            </w:ins>
            <w:ins w:id="6" w:author="Robert McGovern" w:date="2014-12-19T00:45:00Z">
              <w:r>
                <w:rPr>
                  <w:color w:val="FF0000"/>
                </w:rPr>
                <w:t xml:space="preserve"> did </w:t>
              </w:r>
              <w:proofErr w:type="gramStart"/>
              <w:r>
                <w:rPr>
                  <w:color w:val="FF0000"/>
                </w:rPr>
                <w:t xml:space="preserve">not </w:t>
              </w:r>
            </w:ins>
            <w:ins w:id="7" w:author="Robert McGovern" w:date="2014-12-19T00:44:00Z">
              <w:r>
                <w:rPr>
                  <w:color w:val="FF0000"/>
                </w:rPr>
                <w:t xml:space="preserve"> reveal</w:t>
              </w:r>
              <w:proofErr w:type="gramEnd"/>
              <w:r>
                <w:rPr>
                  <w:color w:val="FF0000"/>
                </w:rPr>
                <w:t xml:space="preserve"> this reference, we have added a similar reference from those authors</w:t>
              </w:r>
            </w:ins>
            <w:ins w:id="8" w:author="Robert McGovern" w:date="2014-12-18T12:22:00Z">
              <w:r w:rsidR="00FD29F9" w:rsidRPr="00E45E94">
                <w:rPr>
                  <w:color w:val="FF0000"/>
                </w:rPr>
                <w:t>. Thank you.</w:t>
              </w:r>
            </w:ins>
            <w:ins w:id="9" w:author="Robert McGovern" w:date="2014-10-07T11:01:00Z">
              <w:r w:rsidR="00B21487" w:rsidRPr="00E45E94">
                <w:rPr>
                  <w:color w:val="FF0000"/>
                </w:rPr>
                <w:t xml:space="preserve"> </w:t>
              </w:r>
            </w:ins>
          </w:p>
        </w:tc>
      </w:tr>
      <w:tr w:rsidR="00532636" w:rsidRPr="0025446F" w14:paraId="6096C51A" w14:textId="77777777">
        <w:tc>
          <w:tcPr>
            <w:tcW w:w="4258" w:type="dxa"/>
          </w:tcPr>
          <w:p w14:paraId="4676788F" w14:textId="4DBA6A1A" w:rsidR="00532636" w:rsidRPr="0025446F" w:rsidRDefault="00FD29F9">
            <w:ins w:id="10" w:author="Robert McGovern" w:date="2014-12-18T12:22:00Z">
              <w:r>
                <w:t>L138</w:t>
              </w:r>
            </w:ins>
            <w:ins w:id="11" w:author="Robert McGovern" w:date="2014-12-18T12:21:00Z">
              <w:r>
                <w:rPr>
                  <w:rFonts w:ascii="Calibri" w:hAnsi="Calibri" w:cs="Calibri"/>
                  <w:sz w:val="28"/>
                  <w:szCs w:val="28"/>
                  <w:lang w:val="en-US"/>
                </w:rPr>
                <w:t xml:space="preserve">: I will add the following </w:t>
              </w:r>
              <w:proofErr w:type="gramStart"/>
              <w:r>
                <w:rPr>
                  <w:rFonts w:ascii="Calibri" w:hAnsi="Calibri" w:cs="Calibri"/>
                  <w:sz w:val="28"/>
                  <w:szCs w:val="28"/>
                  <w:lang w:val="en-US"/>
                </w:rPr>
                <w:t>sentence :</w:t>
              </w:r>
              <w:proofErr w:type="gramEnd"/>
              <w:r>
                <w:rPr>
                  <w:rFonts w:ascii="Calibri" w:hAnsi="Calibri" w:cs="Calibri"/>
                  <w:sz w:val="28"/>
                  <w:szCs w:val="28"/>
                  <w:lang w:val="en-US"/>
                </w:rPr>
                <w:t xml:space="preserve"> SEEG has been used for 4 decades mainly in France and Italy, and for that reason it is more common in Europe.</w:t>
              </w:r>
            </w:ins>
          </w:p>
        </w:tc>
        <w:tc>
          <w:tcPr>
            <w:tcW w:w="4258" w:type="dxa"/>
          </w:tcPr>
          <w:p w14:paraId="49FBEBED" w14:textId="69BA7754" w:rsidR="00532636" w:rsidRPr="00E45E94" w:rsidRDefault="00E45E94" w:rsidP="00E45E94">
            <w:pPr>
              <w:tabs>
                <w:tab w:val="left" w:pos="1130"/>
              </w:tabs>
              <w:rPr>
                <w:color w:val="FF0000"/>
              </w:rPr>
            </w:pPr>
            <w:ins w:id="12" w:author="Robert McGovern" w:date="2014-12-18T12:38:00Z">
              <w:r>
                <w:rPr>
                  <w:color w:val="FF0000"/>
                </w:rPr>
                <w:t xml:space="preserve">This has been added. </w:t>
              </w:r>
            </w:ins>
          </w:p>
        </w:tc>
      </w:tr>
      <w:tr w:rsidR="00532636" w:rsidRPr="0025446F" w14:paraId="09E4D1DC" w14:textId="77777777">
        <w:tc>
          <w:tcPr>
            <w:tcW w:w="4258" w:type="dxa"/>
          </w:tcPr>
          <w:p w14:paraId="131466C4" w14:textId="77777777" w:rsidR="00FD29F9" w:rsidRDefault="00FD29F9" w:rsidP="00FD29F9">
            <w:pPr>
              <w:widowControl w:val="0"/>
              <w:autoSpaceDE w:val="0"/>
              <w:autoSpaceDN w:val="0"/>
              <w:adjustRightInd w:val="0"/>
              <w:rPr>
                <w:ins w:id="13" w:author="Robert McGovern" w:date="2014-12-18T12:22:00Z"/>
                <w:rFonts w:ascii="Calibri" w:hAnsi="Calibri" w:cs="Calibri"/>
                <w:sz w:val="28"/>
                <w:szCs w:val="28"/>
                <w:lang w:val="en-US"/>
              </w:rPr>
            </w:pPr>
            <w:proofErr w:type="gramStart"/>
            <w:ins w:id="14" w:author="Robert McGovern" w:date="2014-12-18T12:22:00Z">
              <w:r>
                <w:rPr>
                  <w:rFonts w:ascii="Calibri" w:hAnsi="Calibri" w:cs="Calibri"/>
                  <w:sz w:val="28"/>
                  <w:szCs w:val="28"/>
                  <w:lang w:val="en-US"/>
                </w:rPr>
                <w:t>l</w:t>
              </w:r>
              <w:proofErr w:type="gramEnd"/>
              <w:r>
                <w:rPr>
                  <w:rFonts w:ascii="Calibri" w:hAnsi="Calibri" w:cs="Calibri"/>
                  <w:sz w:val="28"/>
                  <w:szCs w:val="28"/>
                  <w:lang w:val="en-US"/>
                </w:rPr>
                <w:t xml:space="preserve"> 140 : </w:t>
              </w:r>
              <w:proofErr w:type="spellStart"/>
              <w:r>
                <w:rPr>
                  <w:rFonts w:ascii="Calibri" w:hAnsi="Calibri" w:cs="Calibri"/>
                  <w:sz w:val="28"/>
                  <w:szCs w:val="28"/>
                  <w:lang w:val="en-US"/>
                </w:rPr>
                <w:t>burholes</w:t>
              </w:r>
              <w:proofErr w:type="spellEnd"/>
              <w:r>
                <w:rPr>
                  <w:rFonts w:ascii="Calibri" w:hAnsi="Calibri" w:cs="Calibri"/>
                  <w:sz w:val="28"/>
                  <w:szCs w:val="28"/>
                  <w:lang w:val="en-US"/>
                </w:rPr>
                <w:t xml:space="preserve"> should be replaced by twist drill</w:t>
              </w:r>
            </w:ins>
          </w:p>
          <w:p w14:paraId="10B72B66" w14:textId="0B4A64AD" w:rsidR="00532636" w:rsidRPr="0025446F" w:rsidRDefault="00532636"/>
        </w:tc>
        <w:tc>
          <w:tcPr>
            <w:tcW w:w="4258" w:type="dxa"/>
          </w:tcPr>
          <w:p w14:paraId="5E089263" w14:textId="77777777" w:rsidR="00532636" w:rsidRPr="0025446F" w:rsidRDefault="00FD29F9">
            <w:ins w:id="15" w:author="Robert McGovern" w:date="2014-12-18T12:23:00Z">
              <w:r>
                <w:t xml:space="preserve">This has been changed. </w:t>
              </w:r>
            </w:ins>
          </w:p>
        </w:tc>
      </w:tr>
      <w:tr w:rsidR="00532636" w:rsidRPr="0025446F" w14:paraId="28485DB7" w14:textId="77777777">
        <w:tc>
          <w:tcPr>
            <w:tcW w:w="4258" w:type="dxa"/>
          </w:tcPr>
          <w:p w14:paraId="2A539BFF" w14:textId="667AD5B6" w:rsidR="00532636" w:rsidRPr="0025446F" w:rsidRDefault="00FD29F9">
            <w:ins w:id="16" w:author="Robert McGovern" w:date="2014-12-18T12:23:00Z">
              <w:r>
                <w:rPr>
                  <w:rFonts w:ascii="Calibri" w:hAnsi="Calibri" w:cs="Calibri"/>
                  <w:sz w:val="28"/>
                  <w:szCs w:val="28"/>
                  <w:lang w:val="en-US"/>
                </w:rPr>
                <w:t xml:space="preserve">L141 </w:t>
              </w:r>
              <w:proofErr w:type="spellStart"/>
              <w:r>
                <w:rPr>
                  <w:rFonts w:ascii="Calibri" w:hAnsi="Calibri" w:cs="Calibri"/>
                  <w:sz w:val="28"/>
                  <w:szCs w:val="28"/>
                  <w:lang w:val="en-US"/>
                </w:rPr>
                <w:t>i</w:t>
              </w:r>
              <w:proofErr w:type="spellEnd"/>
              <w:r>
                <w:rPr>
                  <w:rFonts w:ascii="Calibri" w:hAnsi="Calibri" w:cs="Calibri"/>
                  <w:sz w:val="28"/>
                  <w:szCs w:val="28"/>
                  <w:lang w:val="en-US"/>
                </w:rPr>
                <w:t xml:space="preserve"> will </w:t>
              </w:r>
              <w:proofErr w:type="gramStart"/>
              <w:r>
                <w:rPr>
                  <w:rFonts w:ascii="Calibri" w:hAnsi="Calibri" w:cs="Calibri"/>
                  <w:sz w:val="28"/>
                  <w:szCs w:val="28"/>
                  <w:lang w:val="en-US"/>
                </w:rPr>
                <w:t>add :</w:t>
              </w:r>
              <w:proofErr w:type="gramEnd"/>
              <w:r>
                <w:rPr>
                  <w:rFonts w:ascii="Calibri" w:hAnsi="Calibri" w:cs="Calibri"/>
                  <w:sz w:val="28"/>
                  <w:szCs w:val="28"/>
                  <w:lang w:val="en-US"/>
                </w:rPr>
                <w:t xml:space="preserve"> « the ease of examining bilateral hemispheres, but only when required and not on a systematic basis"</w:t>
              </w:r>
            </w:ins>
          </w:p>
        </w:tc>
        <w:tc>
          <w:tcPr>
            <w:tcW w:w="4258" w:type="dxa"/>
          </w:tcPr>
          <w:p w14:paraId="64944C84" w14:textId="77777777" w:rsidR="00532636" w:rsidRPr="0025446F" w:rsidRDefault="00FD29F9">
            <w:ins w:id="17" w:author="Robert McGovern" w:date="2014-12-18T12:23:00Z">
              <w:r>
                <w:t xml:space="preserve">This has been changed. </w:t>
              </w:r>
            </w:ins>
          </w:p>
        </w:tc>
      </w:tr>
      <w:tr w:rsidR="00532636" w:rsidRPr="0025446F" w14:paraId="7F2B7F04" w14:textId="77777777">
        <w:tc>
          <w:tcPr>
            <w:tcW w:w="4258" w:type="dxa"/>
          </w:tcPr>
          <w:p w14:paraId="7B3FEF52" w14:textId="6F87965E" w:rsidR="00532636" w:rsidRPr="0025446F" w:rsidRDefault="00E45E94">
            <w:proofErr w:type="gramStart"/>
            <w:ins w:id="18" w:author="Robert McGovern" w:date="2014-12-18T12:38:00Z">
              <w:r>
                <w:rPr>
                  <w:rFonts w:ascii="Calibri" w:hAnsi="Calibri" w:cs="Calibri"/>
                  <w:sz w:val="28"/>
                  <w:szCs w:val="28"/>
                  <w:lang w:val="en-US"/>
                </w:rPr>
                <w:t>L181 :</w:t>
              </w:r>
              <w:proofErr w:type="gramEnd"/>
              <w:r>
                <w:rPr>
                  <w:rFonts w:ascii="Calibri" w:hAnsi="Calibri" w:cs="Calibri"/>
                  <w:sz w:val="28"/>
                  <w:szCs w:val="28"/>
                  <w:lang w:val="en-US"/>
                </w:rPr>
                <w:t xml:space="preserve"> Ensure that the patient suffers from focal epilepsy</w:t>
              </w:r>
            </w:ins>
          </w:p>
        </w:tc>
        <w:tc>
          <w:tcPr>
            <w:tcW w:w="4258" w:type="dxa"/>
          </w:tcPr>
          <w:p w14:paraId="5ECD25AE" w14:textId="3FA09028" w:rsidR="00532636" w:rsidRPr="0025446F" w:rsidRDefault="00E45E94" w:rsidP="001E0B29">
            <w:ins w:id="19" w:author="Robert McGovern" w:date="2014-12-18T12:38:00Z">
              <w:r>
                <w:t xml:space="preserve">This has been changed. </w:t>
              </w:r>
            </w:ins>
          </w:p>
        </w:tc>
      </w:tr>
      <w:tr w:rsidR="00532636" w:rsidRPr="0025446F" w14:paraId="7F66D2CF" w14:textId="77777777">
        <w:tc>
          <w:tcPr>
            <w:tcW w:w="4258" w:type="dxa"/>
          </w:tcPr>
          <w:p w14:paraId="42B4B17E" w14:textId="126B3D87" w:rsidR="00532636" w:rsidRPr="0025446F" w:rsidRDefault="00E45E94">
            <w:proofErr w:type="gramStart"/>
            <w:ins w:id="20" w:author="Robert McGovern" w:date="2014-12-18T12:38:00Z">
              <w:r>
                <w:rPr>
                  <w:rFonts w:ascii="Calibri" w:hAnsi="Calibri" w:cs="Calibri"/>
                  <w:sz w:val="28"/>
                  <w:szCs w:val="28"/>
                  <w:lang w:val="en-US"/>
                </w:rPr>
                <w:lastRenderedPageBreak/>
                <w:t>L186 :</w:t>
              </w:r>
              <w:proofErr w:type="gramEnd"/>
              <w:r>
                <w:rPr>
                  <w:rFonts w:ascii="Calibri" w:hAnsi="Calibri" w:cs="Calibri"/>
                  <w:sz w:val="28"/>
                  <w:szCs w:val="28"/>
                  <w:lang w:val="en-US"/>
                </w:rPr>
                <w:t xml:space="preserve"> SEEG is not indicated only when grids are not indicated ; in centers using SEEG, all patients requiring depth </w:t>
              </w:r>
              <w:proofErr w:type="spellStart"/>
              <w:r>
                <w:rPr>
                  <w:rFonts w:ascii="Calibri" w:hAnsi="Calibri" w:cs="Calibri"/>
                  <w:sz w:val="28"/>
                  <w:szCs w:val="28"/>
                  <w:lang w:val="en-US"/>
                </w:rPr>
                <w:t>recordinsg</w:t>
              </w:r>
              <w:proofErr w:type="spellEnd"/>
              <w:r>
                <w:rPr>
                  <w:rFonts w:ascii="Calibri" w:hAnsi="Calibri" w:cs="Calibri"/>
                  <w:sz w:val="28"/>
                  <w:szCs w:val="28"/>
                  <w:lang w:val="en-US"/>
                </w:rPr>
                <w:t xml:space="preserve"> are explored using SEEG, even if a superficial cortical focus is suspected</w:t>
              </w:r>
            </w:ins>
          </w:p>
        </w:tc>
        <w:tc>
          <w:tcPr>
            <w:tcW w:w="4258" w:type="dxa"/>
          </w:tcPr>
          <w:p w14:paraId="2909FE20" w14:textId="55DE7FBE" w:rsidR="00532636" w:rsidRPr="0025446F" w:rsidRDefault="00E45E94">
            <w:ins w:id="21" w:author="Robert McGovern" w:date="2014-12-18T12:39:00Z">
              <w:r>
                <w:t xml:space="preserve">The language has been changed. </w:t>
              </w:r>
            </w:ins>
          </w:p>
        </w:tc>
      </w:tr>
      <w:tr w:rsidR="001F3A61" w:rsidRPr="0025446F" w14:paraId="25299A16" w14:textId="77777777">
        <w:tc>
          <w:tcPr>
            <w:tcW w:w="4258" w:type="dxa"/>
          </w:tcPr>
          <w:p w14:paraId="26B25074" w14:textId="31EA4005" w:rsidR="001F3A61" w:rsidRPr="0025446F" w:rsidRDefault="00E45E94">
            <w:proofErr w:type="gramStart"/>
            <w:ins w:id="22" w:author="Robert McGovern" w:date="2014-12-18T12:39:00Z">
              <w:r>
                <w:rPr>
                  <w:rFonts w:ascii="Calibri" w:hAnsi="Calibri" w:cs="Calibri"/>
                  <w:sz w:val="28"/>
                  <w:szCs w:val="28"/>
                  <w:lang w:val="en-US"/>
                </w:rPr>
                <w:t>L526 :</w:t>
              </w:r>
              <w:proofErr w:type="gramEnd"/>
              <w:r>
                <w:rPr>
                  <w:rFonts w:ascii="Calibri" w:hAnsi="Calibri" w:cs="Calibri"/>
                  <w:sz w:val="28"/>
                  <w:szCs w:val="28"/>
                  <w:lang w:val="en-US"/>
                </w:rPr>
                <w:t xml:space="preserve"> LFPs originate from excitatory and inhibitory post synaptic membrane potentials</w:t>
              </w:r>
            </w:ins>
          </w:p>
        </w:tc>
        <w:tc>
          <w:tcPr>
            <w:tcW w:w="4258" w:type="dxa"/>
          </w:tcPr>
          <w:p w14:paraId="21C5325B" w14:textId="02A6D371" w:rsidR="001F3A61" w:rsidRPr="00E45E94" w:rsidRDefault="00E45E94">
            <w:pPr>
              <w:rPr>
                <w:color w:val="FF0000"/>
              </w:rPr>
            </w:pPr>
            <w:ins w:id="23" w:author="Robert McGovern" w:date="2014-12-18T12:39:00Z">
              <w:r w:rsidRPr="00E45E94">
                <w:rPr>
                  <w:color w:val="FF0000"/>
                </w:rPr>
                <w:t xml:space="preserve">This has been changed. </w:t>
              </w:r>
            </w:ins>
          </w:p>
        </w:tc>
      </w:tr>
      <w:tr w:rsidR="001F3A61" w:rsidRPr="0025446F" w14:paraId="3DF99B6B" w14:textId="77777777">
        <w:tc>
          <w:tcPr>
            <w:tcW w:w="4258" w:type="dxa"/>
          </w:tcPr>
          <w:p w14:paraId="48090D57" w14:textId="7529EA7D" w:rsidR="001F3A61" w:rsidRPr="0025446F" w:rsidRDefault="00E45E94">
            <w:proofErr w:type="gramStart"/>
            <w:ins w:id="24" w:author="Robert McGovern" w:date="2014-12-18T12:39:00Z">
              <w:r>
                <w:rPr>
                  <w:rFonts w:ascii="Calibri" w:hAnsi="Calibri" w:cs="Calibri"/>
                  <w:sz w:val="28"/>
                  <w:szCs w:val="28"/>
                  <w:lang w:val="en-US"/>
                </w:rPr>
                <w:t>L530 :</w:t>
              </w:r>
              <w:proofErr w:type="gramEnd"/>
              <w:r>
                <w:rPr>
                  <w:rFonts w:ascii="Calibri" w:hAnsi="Calibri" w:cs="Calibri"/>
                  <w:sz w:val="28"/>
                  <w:szCs w:val="28"/>
                  <w:lang w:val="en-US"/>
                </w:rPr>
                <w:t xml:space="preserve"> </w:t>
              </w:r>
              <w:proofErr w:type="spellStart"/>
              <w:r>
                <w:rPr>
                  <w:rFonts w:ascii="Calibri" w:hAnsi="Calibri" w:cs="Calibri"/>
                  <w:sz w:val="28"/>
                  <w:szCs w:val="28"/>
                  <w:lang w:val="en-US"/>
                </w:rPr>
                <w:t>i</w:t>
              </w:r>
              <w:proofErr w:type="spellEnd"/>
              <w:r>
                <w:rPr>
                  <w:rFonts w:ascii="Calibri" w:hAnsi="Calibri" w:cs="Calibri"/>
                  <w:sz w:val="28"/>
                  <w:szCs w:val="28"/>
                  <w:lang w:val="en-US"/>
                </w:rPr>
                <w:t xml:space="preserve"> do not understand what « SEEG </w:t>
              </w:r>
              <w:proofErr w:type="spellStart"/>
              <w:r>
                <w:rPr>
                  <w:rFonts w:ascii="Calibri" w:hAnsi="Calibri" w:cs="Calibri"/>
                  <w:sz w:val="28"/>
                  <w:szCs w:val="28"/>
                  <w:lang w:val="en-US"/>
                </w:rPr>
                <w:t>Ecog</w:t>
              </w:r>
              <w:proofErr w:type="spellEnd"/>
              <w:r>
                <w:rPr>
                  <w:rFonts w:ascii="Calibri" w:hAnsi="Calibri" w:cs="Calibri"/>
                  <w:sz w:val="28"/>
                  <w:szCs w:val="28"/>
                  <w:lang w:val="en-US"/>
                </w:rPr>
                <w:t xml:space="preserve"> data » means ? </w:t>
              </w:r>
              <w:proofErr w:type="gramStart"/>
              <w:r>
                <w:rPr>
                  <w:rFonts w:ascii="Calibri" w:hAnsi="Calibri" w:cs="Calibri"/>
                  <w:sz w:val="28"/>
                  <w:szCs w:val="28"/>
                  <w:lang w:val="en-US"/>
                </w:rPr>
                <w:t>do</w:t>
              </w:r>
              <w:proofErr w:type="gramEnd"/>
              <w:r>
                <w:rPr>
                  <w:rFonts w:ascii="Calibri" w:hAnsi="Calibri" w:cs="Calibri"/>
                  <w:sz w:val="28"/>
                  <w:szCs w:val="28"/>
                  <w:lang w:val="en-US"/>
                </w:rPr>
                <w:t xml:space="preserve"> you mean SEEG data ?</w:t>
              </w:r>
            </w:ins>
          </w:p>
        </w:tc>
        <w:tc>
          <w:tcPr>
            <w:tcW w:w="4258" w:type="dxa"/>
          </w:tcPr>
          <w:p w14:paraId="1E51AA29" w14:textId="0D3D0221" w:rsidR="001F3A61" w:rsidRPr="0025446F" w:rsidRDefault="00E45E94">
            <w:proofErr w:type="spellStart"/>
            <w:ins w:id="25" w:author="Robert McGovern" w:date="2014-12-18T12:39:00Z">
              <w:r>
                <w:t>Ecog</w:t>
              </w:r>
              <w:proofErr w:type="spellEnd"/>
              <w:r>
                <w:t xml:space="preserve"> has been removed. </w:t>
              </w:r>
            </w:ins>
            <w:ins w:id="26" w:author="Robert McGovern" w:date="2014-10-07T11:26:00Z">
              <w:r w:rsidR="00891852">
                <w:t xml:space="preserve"> </w:t>
              </w:r>
            </w:ins>
          </w:p>
        </w:tc>
      </w:tr>
      <w:tr w:rsidR="001F3A61" w:rsidRPr="0025446F" w14:paraId="6B20DA4B" w14:textId="77777777">
        <w:tc>
          <w:tcPr>
            <w:tcW w:w="4258" w:type="dxa"/>
          </w:tcPr>
          <w:p w14:paraId="2BCC3E60" w14:textId="01697EDB" w:rsidR="001F3A61" w:rsidRPr="0025446F" w:rsidRDefault="00E45E94">
            <w:proofErr w:type="gramStart"/>
            <w:ins w:id="27" w:author="Robert McGovern" w:date="2014-12-18T12:40:00Z">
              <w:r>
                <w:rPr>
                  <w:rFonts w:ascii="Calibri" w:hAnsi="Calibri" w:cs="Calibri"/>
                  <w:sz w:val="28"/>
                  <w:szCs w:val="28"/>
                  <w:lang w:val="en-US"/>
                </w:rPr>
                <w:t>L541 :</w:t>
              </w:r>
              <w:proofErr w:type="gramEnd"/>
              <w:r>
                <w:rPr>
                  <w:rFonts w:ascii="Calibri" w:hAnsi="Calibri" w:cs="Calibri"/>
                  <w:sz w:val="28"/>
                  <w:szCs w:val="28"/>
                  <w:lang w:val="en-US"/>
                </w:rPr>
                <w:t xml:space="preserve"> </w:t>
              </w:r>
              <w:proofErr w:type="spellStart"/>
              <w:r>
                <w:rPr>
                  <w:rFonts w:ascii="Calibri" w:hAnsi="Calibri" w:cs="Calibri"/>
                  <w:sz w:val="28"/>
                  <w:szCs w:val="28"/>
                  <w:lang w:val="en-US"/>
                </w:rPr>
                <w:t>i</w:t>
              </w:r>
              <w:proofErr w:type="spellEnd"/>
              <w:r>
                <w:rPr>
                  <w:rFonts w:ascii="Calibri" w:hAnsi="Calibri" w:cs="Calibri"/>
                  <w:sz w:val="28"/>
                  <w:szCs w:val="28"/>
                  <w:lang w:val="en-US"/>
                </w:rPr>
                <w:t xml:space="preserve"> am not sure that the </w:t>
              </w:r>
              <w:proofErr w:type="spellStart"/>
              <w:r>
                <w:rPr>
                  <w:rFonts w:ascii="Calibri" w:hAnsi="Calibri" w:cs="Calibri"/>
                  <w:sz w:val="28"/>
                  <w:szCs w:val="28"/>
                  <w:lang w:val="en-US"/>
                </w:rPr>
                <w:t>orbito</w:t>
              </w:r>
              <w:proofErr w:type="spellEnd"/>
              <w:r>
                <w:rPr>
                  <w:rFonts w:ascii="Calibri" w:hAnsi="Calibri" w:cs="Calibri"/>
                  <w:sz w:val="28"/>
                  <w:szCs w:val="28"/>
                  <w:lang w:val="en-US"/>
                </w:rPr>
                <w:t xml:space="preserve"> cortex is deeply located (as opposed to insula or cingulate cortex), it is at the surface but not </w:t>
              </w:r>
              <w:proofErr w:type="spellStart"/>
              <w:r>
                <w:rPr>
                  <w:rFonts w:ascii="Calibri" w:hAnsi="Calibri" w:cs="Calibri"/>
                  <w:sz w:val="28"/>
                  <w:szCs w:val="28"/>
                  <w:lang w:val="en-US"/>
                </w:rPr>
                <w:t>easely</w:t>
              </w:r>
              <w:proofErr w:type="spellEnd"/>
              <w:r>
                <w:rPr>
                  <w:rFonts w:ascii="Calibri" w:hAnsi="Calibri" w:cs="Calibri"/>
                  <w:sz w:val="28"/>
                  <w:szCs w:val="28"/>
                  <w:lang w:val="en-US"/>
                </w:rPr>
                <w:t xml:space="preserve"> reached from the convexity</w:t>
              </w:r>
            </w:ins>
          </w:p>
        </w:tc>
        <w:tc>
          <w:tcPr>
            <w:tcW w:w="4258" w:type="dxa"/>
          </w:tcPr>
          <w:p w14:paraId="5581AEEF" w14:textId="47343F7F" w:rsidR="001F3A61" w:rsidRPr="00E45E94" w:rsidRDefault="00E45E94">
            <w:pPr>
              <w:rPr>
                <w:color w:val="FF0000"/>
              </w:rPr>
            </w:pPr>
            <w:ins w:id="28" w:author="Robert McGovern" w:date="2014-12-18T12:40:00Z">
              <w:r w:rsidRPr="00E45E94">
                <w:rPr>
                  <w:color w:val="FF0000"/>
                </w:rPr>
                <w:t xml:space="preserve">Language changed. </w:t>
              </w:r>
            </w:ins>
          </w:p>
        </w:tc>
      </w:tr>
      <w:tr w:rsidR="001F3A61" w:rsidRPr="0025446F" w14:paraId="65AF0703" w14:textId="77777777">
        <w:tc>
          <w:tcPr>
            <w:tcW w:w="4258" w:type="dxa"/>
          </w:tcPr>
          <w:p w14:paraId="6663566C" w14:textId="58F3C4D7" w:rsidR="001F3A61" w:rsidRPr="0025446F" w:rsidRDefault="00E45E94">
            <w:ins w:id="29" w:author="Robert McGovern" w:date="2014-12-18T12:40:00Z">
              <w:r>
                <w:rPr>
                  <w:rFonts w:ascii="Calibri" w:hAnsi="Calibri" w:cs="Calibri"/>
                  <w:sz w:val="28"/>
                  <w:szCs w:val="28"/>
                  <w:lang w:val="en-US"/>
                </w:rPr>
                <w:t>1) It may be useful for the reader to have more information about the electrodes used in the procedure. For instance, are the electrodes from FHC or Medtronic? What is the electrode material? What is the general impedance of the electrodes and the tip diameter and un-insulated length?</w:t>
              </w:r>
            </w:ins>
          </w:p>
        </w:tc>
        <w:tc>
          <w:tcPr>
            <w:tcW w:w="4258" w:type="dxa"/>
          </w:tcPr>
          <w:p w14:paraId="0BF74BB9" w14:textId="1AD359BA" w:rsidR="00B56D11" w:rsidRDefault="00E45E94" w:rsidP="00B56D11">
            <w:ins w:id="30" w:author="Robert McGovern" w:date="2014-12-18T12:40:00Z">
              <w:r>
                <w:rPr>
                  <w:rFonts w:eastAsia="Times New Roman" w:cs="Times New Roman"/>
                  <w:lang w:eastAsia="en-GB"/>
                </w:rPr>
                <w:t>We have added those details to the materials section of t</w:t>
              </w:r>
              <w:bookmarkStart w:id="31" w:name="_GoBack"/>
              <w:bookmarkEnd w:id="31"/>
              <w:r>
                <w:rPr>
                  <w:rFonts w:eastAsia="Times New Roman" w:cs="Times New Roman"/>
                  <w:lang w:eastAsia="en-GB"/>
                </w:rPr>
                <w:t xml:space="preserve">he paper. Thank you. </w:t>
              </w:r>
            </w:ins>
          </w:p>
          <w:p w14:paraId="2920AD8F" w14:textId="77777777" w:rsidR="001F3A61" w:rsidRPr="0025446F" w:rsidRDefault="001F3A61"/>
        </w:tc>
      </w:tr>
      <w:tr w:rsidR="001F3A61" w:rsidRPr="0025446F" w14:paraId="6673C032" w14:textId="77777777">
        <w:tc>
          <w:tcPr>
            <w:tcW w:w="4258" w:type="dxa"/>
          </w:tcPr>
          <w:p w14:paraId="06ACE38C" w14:textId="0ACBE2DC" w:rsidR="001F3A61" w:rsidRPr="0025446F" w:rsidRDefault="00E45E94">
            <w:ins w:id="32" w:author="Robert McGovern" w:date="2014-12-18T12:40:00Z">
              <w:r>
                <w:rPr>
                  <w:rFonts w:ascii="Calibri" w:hAnsi="Calibri" w:cs="Calibri"/>
                  <w:sz w:val="28"/>
                  <w:szCs w:val="28"/>
                  <w:lang w:val="en-US"/>
                </w:rPr>
                <w:t>2) Although the processor has 512 channels, does the authors suggest an ideal number of depth electrodes that can be (should be) simultaneously recorded from when considering spatial/temporal resolution and technical/data size feasibility and management? As a related question, what is the safest/closest distance that one depth electrode can be from another using the stereotactic navigation software and considering surgical considerations, e.g., hemorrhage?</w:t>
              </w:r>
            </w:ins>
          </w:p>
        </w:tc>
        <w:tc>
          <w:tcPr>
            <w:tcW w:w="4258" w:type="dxa"/>
          </w:tcPr>
          <w:p w14:paraId="31A22317" w14:textId="77777777" w:rsidR="00B56D11" w:rsidRDefault="00B56D11"/>
          <w:p w14:paraId="3428E9CB" w14:textId="77777777" w:rsidR="00B56D11" w:rsidRDefault="00B56D11"/>
          <w:p w14:paraId="209DF2AE" w14:textId="501B5EDB" w:rsidR="001F3A61" w:rsidRPr="00B56D11" w:rsidRDefault="00E45E94">
            <w:pPr>
              <w:rPr>
                <w:i/>
                <w:color w:val="FF0000"/>
              </w:rPr>
            </w:pPr>
            <w:ins w:id="33" w:author="Robert McGovern" w:date="2014-12-18T12:41:00Z">
              <w:r>
                <w:rPr>
                  <w:color w:val="FF0000"/>
                </w:rPr>
                <w:t xml:space="preserve">The number of electrodes is determined by the clinical status of the patient in terms of potential seizure foci. In practice, there are never more than 15-20 electrodes placed so spatial/temporal resolution and data size management is never an issue. </w:t>
              </w:r>
            </w:ins>
            <w:ins w:id="34" w:author="Robert McGovern" w:date="2014-12-18T12:47:00Z">
              <w:r>
                <w:rPr>
                  <w:color w:val="FF0000"/>
                </w:rPr>
                <w:t xml:space="preserve">Placed an additional note at line 401 for clarity. In general, the head frame and navigation software claim </w:t>
              </w:r>
              <w:proofErr w:type="gramStart"/>
              <w:r>
                <w:rPr>
                  <w:color w:val="FF0000"/>
                </w:rPr>
                <w:t>an accuracy</w:t>
              </w:r>
              <w:proofErr w:type="gramEnd"/>
              <w:r>
                <w:rPr>
                  <w:color w:val="FF0000"/>
                </w:rPr>
                <w:t xml:space="preserve"> within 1-2 mm but in practice</w:t>
              </w:r>
              <w:r>
                <w:rPr>
                  <w:i/>
                  <w:color w:val="FF0000"/>
                </w:rPr>
                <w:t xml:space="preserve">, </w:t>
              </w:r>
            </w:ins>
            <w:ins w:id="35" w:author="Robert McGovern" w:date="2014-12-18T12:48:00Z">
              <w:r>
                <w:rPr>
                  <w:color w:val="FF0000"/>
                </w:rPr>
                <w:t xml:space="preserve">each electrode is probably at least 1-1.5 cm away from the nearest electrode. </w:t>
              </w:r>
            </w:ins>
          </w:p>
        </w:tc>
      </w:tr>
      <w:tr w:rsidR="001F3A61" w:rsidRPr="0025446F" w14:paraId="443E0903" w14:textId="77777777">
        <w:tc>
          <w:tcPr>
            <w:tcW w:w="4258" w:type="dxa"/>
          </w:tcPr>
          <w:p w14:paraId="01A126D8" w14:textId="08B4EB9B" w:rsidR="001F3A61" w:rsidRPr="0025446F" w:rsidRDefault="00E45E94">
            <w:ins w:id="36" w:author="Robert McGovern" w:date="2014-12-18T12:48:00Z">
              <w:r>
                <w:rPr>
                  <w:rFonts w:ascii="Calibri" w:hAnsi="Calibri" w:cs="Calibri"/>
                  <w:sz w:val="28"/>
                  <w:szCs w:val="28"/>
                  <w:lang w:val="en-US"/>
                </w:rPr>
                <w:t>3) The last page of the manuscript (page 26) is incomplete and the sentence on page 25 starting with "This splitter box is a semi-custom device" is also incomplete.</w:t>
              </w:r>
            </w:ins>
          </w:p>
        </w:tc>
        <w:tc>
          <w:tcPr>
            <w:tcW w:w="4258" w:type="dxa"/>
          </w:tcPr>
          <w:p w14:paraId="1E5BD66E" w14:textId="07E92885" w:rsidR="001F3A61" w:rsidRPr="0025446F" w:rsidRDefault="00E45E94">
            <w:ins w:id="37" w:author="Robert McGovern" w:date="2014-12-18T12:48:00Z">
              <w:r>
                <w:t xml:space="preserve">This may be a function of the Excel table being large in landscape format and going on to the next few pages. </w:t>
              </w:r>
            </w:ins>
          </w:p>
        </w:tc>
      </w:tr>
    </w:tbl>
    <w:p w14:paraId="2EDF5BA1" w14:textId="77777777" w:rsidR="00532636" w:rsidRPr="001F3A61" w:rsidRDefault="00532636"/>
    <w:sectPr w:rsidR="00532636" w:rsidRPr="001F3A61" w:rsidSect="007A5926">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36"/>
    <w:rsid w:val="0018081C"/>
    <w:rsid w:val="001875A8"/>
    <w:rsid w:val="001E0B29"/>
    <w:rsid w:val="001F3A61"/>
    <w:rsid w:val="0025446F"/>
    <w:rsid w:val="00532636"/>
    <w:rsid w:val="0056233E"/>
    <w:rsid w:val="0056445B"/>
    <w:rsid w:val="00566544"/>
    <w:rsid w:val="00595E5E"/>
    <w:rsid w:val="005C1ACF"/>
    <w:rsid w:val="007A5926"/>
    <w:rsid w:val="00891852"/>
    <w:rsid w:val="0090747E"/>
    <w:rsid w:val="00B02B9D"/>
    <w:rsid w:val="00B21487"/>
    <w:rsid w:val="00B56D11"/>
    <w:rsid w:val="00CB52CF"/>
    <w:rsid w:val="00D75B86"/>
    <w:rsid w:val="00E45E94"/>
    <w:rsid w:val="00FD29F9"/>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C73F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26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91852"/>
    <w:rPr>
      <w:rFonts w:ascii="Lucida Grande" w:hAnsi="Lucida Grande"/>
      <w:sz w:val="18"/>
      <w:szCs w:val="18"/>
    </w:rPr>
  </w:style>
  <w:style w:type="character" w:customStyle="1" w:styleId="BalloonTextChar">
    <w:name w:val="Balloon Text Char"/>
    <w:basedOn w:val="DefaultParagraphFont"/>
    <w:link w:val="BalloonText"/>
    <w:uiPriority w:val="99"/>
    <w:semiHidden/>
    <w:rsid w:val="00891852"/>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326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91852"/>
    <w:rPr>
      <w:rFonts w:ascii="Lucida Grande" w:hAnsi="Lucida Grande"/>
      <w:sz w:val="18"/>
      <w:szCs w:val="18"/>
    </w:rPr>
  </w:style>
  <w:style w:type="character" w:customStyle="1" w:styleId="BalloonTextChar">
    <w:name w:val="Balloon Text Char"/>
    <w:basedOn w:val="DefaultParagraphFont"/>
    <w:link w:val="BalloonText"/>
    <w:uiPriority w:val="99"/>
    <w:semiHidden/>
    <w:rsid w:val="00891852"/>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598</Words>
  <Characters>3409</Characters>
  <Application>Microsoft Macintosh Word</Application>
  <DocSecurity>0</DocSecurity>
  <Lines>28</Lines>
  <Paragraphs>7</Paragraphs>
  <ScaleCrop>false</ScaleCrop>
  <Company/>
  <LinksUpToDate>false</LinksUpToDate>
  <CharactersWithSpaces>4000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Suppiah Ratneswaren</dc:creator>
  <cp:keywords/>
  <dc:description/>
  <cp:lastModifiedBy>Robert McGovern</cp:lastModifiedBy>
  <cp:revision>3</cp:revision>
  <dcterms:created xsi:type="dcterms:W3CDTF">2014-12-18T17:49:00Z</dcterms:created>
  <dcterms:modified xsi:type="dcterms:W3CDTF">2014-12-19T05:56:00Z</dcterms:modified>
</cp:coreProperties>
</file>