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AF38A" w14:textId="77777777" w:rsidR="00A81898" w:rsidRPr="00A81898" w:rsidRDefault="00A81898" w:rsidP="00A81898">
      <w:pPr>
        <w:pStyle w:val="ListParagraph"/>
        <w:ind w:left="0"/>
        <w:rPr>
          <w:rFonts w:eastAsia="Times New Roman" w:cs="Times New Roman"/>
        </w:rPr>
      </w:pPr>
      <w:r w:rsidRPr="00A81898">
        <w:rPr>
          <w:rFonts w:ascii="Helvetica" w:eastAsia="Times New Roman" w:hAnsi="Helvetica" w:cs="Times New Roman"/>
          <w:b/>
          <w:bCs/>
        </w:rPr>
        <w:t xml:space="preserve">From: </w:t>
      </w:r>
      <w:r w:rsidRPr="00A81898">
        <w:rPr>
          <w:rFonts w:ascii="Helvetica" w:eastAsia="Times New Roman" w:hAnsi="Helvetica" w:cs="Times New Roman"/>
        </w:rPr>
        <w:t>"Nam Nguyen" &lt;</w:t>
      </w:r>
      <w:r w:rsidRPr="00A81898">
        <w:rPr>
          <w:rFonts w:ascii="Helvetica" w:eastAsia="Times New Roman" w:hAnsi="Helvetica" w:cs="Times New Roman"/>
        </w:rPr>
        <w:fldChar w:fldCharType="begin"/>
      </w:r>
      <w:r w:rsidRPr="00A81898">
        <w:rPr>
          <w:rFonts w:ascii="Helvetica" w:eastAsia="Times New Roman" w:hAnsi="Helvetica" w:cs="Times New Roman"/>
        </w:rPr>
        <w:instrText xml:space="preserve"> HYPERLINK "mailto:em@editorialmanager.com" \t "_blank" </w:instrText>
      </w:r>
      <w:r w:rsidRPr="00A81898">
        <w:rPr>
          <w:rFonts w:ascii="Helvetica" w:eastAsia="Times New Roman" w:hAnsi="Helvetica" w:cs="Times New Roman"/>
        </w:rPr>
        <w:fldChar w:fldCharType="separate"/>
      </w:r>
      <w:r w:rsidRPr="00A81898">
        <w:rPr>
          <w:rStyle w:val="Hyperlink"/>
          <w:rFonts w:ascii="Helvetica" w:eastAsia="Times New Roman" w:hAnsi="Helvetica" w:cs="Times New Roman"/>
        </w:rPr>
        <w:t>em@editorialmanager.com</w:t>
      </w:r>
      <w:r w:rsidRPr="00A81898">
        <w:rPr>
          <w:rFonts w:ascii="Helvetica" w:eastAsia="Times New Roman" w:hAnsi="Helvetica" w:cs="Times New Roman"/>
        </w:rPr>
        <w:fldChar w:fldCharType="end"/>
      </w:r>
      <w:r w:rsidRPr="00A81898">
        <w:rPr>
          <w:rFonts w:ascii="Helvetica" w:eastAsia="Times New Roman" w:hAnsi="Helvetica" w:cs="Times New Roman"/>
        </w:rPr>
        <w:t>&gt;</w:t>
      </w:r>
    </w:p>
    <w:p w14:paraId="046D98E1" w14:textId="77777777" w:rsidR="00A81898" w:rsidRPr="00A81898" w:rsidRDefault="00A81898" w:rsidP="00A81898">
      <w:pPr>
        <w:pStyle w:val="ListParagraph"/>
        <w:rPr>
          <w:rFonts w:eastAsia="Times New Roman" w:cs="Times New Roman"/>
        </w:rPr>
      </w:pPr>
      <w:r w:rsidRPr="00A81898">
        <w:rPr>
          <w:rFonts w:ascii="Helvetica" w:eastAsia="Times New Roman" w:hAnsi="Helvetica" w:cs="Times New Roman"/>
          <w:b/>
          <w:bCs/>
        </w:rPr>
        <w:t xml:space="preserve">Subject: Your </w:t>
      </w:r>
      <w:proofErr w:type="spellStart"/>
      <w:r w:rsidRPr="00A81898">
        <w:rPr>
          <w:rFonts w:ascii="Helvetica" w:eastAsia="Times New Roman" w:hAnsi="Helvetica" w:cs="Times New Roman"/>
          <w:b/>
          <w:bCs/>
        </w:rPr>
        <w:t>JoVE</w:t>
      </w:r>
      <w:proofErr w:type="spellEnd"/>
      <w:r w:rsidRPr="00A81898">
        <w:rPr>
          <w:rFonts w:ascii="Helvetica" w:eastAsia="Times New Roman" w:hAnsi="Helvetica" w:cs="Times New Roman"/>
          <w:b/>
          <w:bCs/>
        </w:rPr>
        <w:t xml:space="preserve"> Submission JoVE52610R1</w:t>
      </w:r>
    </w:p>
    <w:p w14:paraId="7B8E9580" w14:textId="77777777" w:rsidR="00A81898" w:rsidRPr="00A81898" w:rsidRDefault="00A81898" w:rsidP="00A81898">
      <w:pPr>
        <w:pStyle w:val="ListParagraph"/>
        <w:rPr>
          <w:rFonts w:eastAsia="Times New Roman" w:cs="Times New Roman"/>
        </w:rPr>
      </w:pPr>
      <w:r w:rsidRPr="00A81898">
        <w:rPr>
          <w:rFonts w:ascii="Helvetica" w:eastAsia="Times New Roman" w:hAnsi="Helvetica" w:cs="Times New Roman"/>
          <w:b/>
          <w:bCs/>
        </w:rPr>
        <w:t xml:space="preserve">Date: </w:t>
      </w:r>
      <w:r w:rsidRPr="00A81898">
        <w:rPr>
          <w:rFonts w:ascii="Helvetica" w:eastAsia="Times New Roman" w:hAnsi="Helvetica" w:cs="Times New Roman"/>
        </w:rPr>
        <w:t>October 6, 2014 at 1:35:22 PM PDT</w:t>
      </w:r>
    </w:p>
    <w:p w14:paraId="280A3E52" w14:textId="77777777" w:rsidR="00A81898" w:rsidRPr="00A81898" w:rsidRDefault="00A81898" w:rsidP="00A81898">
      <w:pPr>
        <w:pStyle w:val="ListParagraph"/>
        <w:rPr>
          <w:rFonts w:eastAsia="Times New Roman" w:cs="Times New Roman"/>
        </w:rPr>
      </w:pPr>
      <w:r w:rsidRPr="00A81898">
        <w:rPr>
          <w:rFonts w:ascii="Helvetica" w:eastAsia="Times New Roman" w:hAnsi="Helvetica" w:cs="Times New Roman"/>
          <w:b/>
          <w:bCs/>
        </w:rPr>
        <w:t xml:space="preserve">To: </w:t>
      </w:r>
      <w:r w:rsidRPr="00A81898">
        <w:rPr>
          <w:rFonts w:ascii="Helvetica" w:eastAsia="Times New Roman" w:hAnsi="Helvetica" w:cs="Times New Roman"/>
        </w:rPr>
        <w:t>"James I Mullins" &lt;</w:t>
      </w:r>
      <w:r w:rsidRPr="00A81898">
        <w:rPr>
          <w:rFonts w:ascii="Helvetica" w:eastAsia="Times New Roman" w:hAnsi="Helvetica" w:cs="Times New Roman"/>
        </w:rPr>
        <w:fldChar w:fldCharType="begin"/>
      </w:r>
      <w:r w:rsidRPr="00A81898">
        <w:rPr>
          <w:rFonts w:ascii="Helvetica" w:eastAsia="Times New Roman" w:hAnsi="Helvetica" w:cs="Times New Roman"/>
        </w:rPr>
        <w:instrText xml:space="preserve"> HYPERLINK "mailto:jmullins@u.washington.edu" \t "_blank" </w:instrText>
      </w:r>
      <w:r w:rsidRPr="00A81898">
        <w:rPr>
          <w:rFonts w:ascii="Helvetica" w:eastAsia="Times New Roman" w:hAnsi="Helvetica" w:cs="Times New Roman"/>
        </w:rPr>
        <w:fldChar w:fldCharType="separate"/>
      </w:r>
      <w:r w:rsidRPr="00A81898">
        <w:rPr>
          <w:rStyle w:val="Hyperlink"/>
          <w:rFonts w:ascii="Helvetica" w:eastAsia="Times New Roman" w:hAnsi="Helvetica" w:cs="Times New Roman"/>
        </w:rPr>
        <w:t>jmullins@u.washington.edu</w:t>
      </w:r>
      <w:r w:rsidRPr="00A81898">
        <w:rPr>
          <w:rFonts w:ascii="Helvetica" w:eastAsia="Times New Roman" w:hAnsi="Helvetica" w:cs="Times New Roman"/>
        </w:rPr>
        <w:fldChar w:fldCharType="end"/>
      </w:r>
      <w:r w:rsidRPr="00A81898">
        <w:rPr>
          <w:rFonts w:ascii="Helvetica" w:eastAsia="Times New Roman" w:hAnsi="Helvetica" w:cs="Times New Roman"/>
        </w:rPr>
        <w:t>&gt;</w:t>
      </w:r>
    </w:p>
    <w:p w14:paraId="2C059C24" w14:textId="77777777" w:rsidR="00A81898" w:rsidRPr="00A81898" w:rsidRDefault="00A81898" w:rsidP="00A81898">
      <w:pPr>
        <w:pStyle w:val="ListParagraph"/>
        <w:rPr>
          <w:rFonts w:eastAsia="Times New Roman" w:cs="Times New Roman"/>
        </w:rPr>
      </w:pPr>
      <w:r w:rsidRPr="00A81898">
        <w:rPr>
          <w:rFonts w:ascii="Helvetica" w:eastAsia="Times New Roman" w:hAnsi="Helvetica" w:cs="Times New Roman"/>
          <w:b/>
          <w:bCs/>
        </w:rPr>
        <w:t xml:space="preserve">Reply-To: </w:t>
      </w:r>
      <w:r w:rsidRPr="00A81898">
        <w:rPr>
          <w:rFonts w:ascii="Helvetica" w:eastAsia="Times New Roman" w:hAnsi="Helvetica" w:cs="Times New Roman"/>
        </w:rPr>
        <w:t>"Nam Nguyen" &lt;</w:t>
      </w:r>
      <w:r w:rsidRPr="00A81898">
        <w:rPr>
          <w:rFonts w:ascii="Helvetica" w:eastAsia="Times New Roman" w:hAnsi="Helvetica" w:cs="Times New Roman"/>
        </w:rPr>
        <w:fldChar w:fldCharType="begin"/>
      </w:r>
      <w:r w:rsidRPr="00A81898">
        <w:rPr>
          <w:rFonts w:ascii="Helvetica" w:eastAsia="Times New Roman" w:hAnsi="Helvetica" w:cs="Times New Roman"/>
        </w:rPr>
        <w:instrText xml:space="preserve"> HYPERLINK "mailto:nam.nguyen@jove.com" \t "_blank" </w:instrText>
      </w:r>
      <w:r w:rsidRPr="00A81898">
        <w:rPr>
          <w:rFonts w:ascii="Helvetica" w:eastAsia="Times New Roman" w:hAnsi="Helvetica" w:cs="Times New Roman"/>
        </w:rPr>
        <w:fldChar w:fldCharType="separate"/>
      </w:r>
      <w:r w:rsidRPr="00A81898">
        <w:rPr>
          <w:rStyle w:val="Hyperlink"/>
          <w:rFonts w:ascii="Helvetica" w:eastAsia="Times New Roman" w:hAnsi="Helvetica" w:cs="Times New Roman"/>
        </w:rPr>
        <w:t>nam.nguyen@jove.com</w:t>
      </w:r>
      <w:r w:rsidRPr="00A81898">
        <w:rPr>
          <w:rFonts w:ascii="Helvetica" w:eastAsia="Times New Roman" w:hAnsi="Helvetica" w:cs="Times New Roman"/>
        </w:rPr>
        <w:fldChar w:fldCharType="end"/>
      </w:r>
      <w:r w:rsidRPr="00A81898">
        <w:rPr>
          <w:rFonts w:ascii="Helvetica" w:eastAsia="Times New Roman" w:hAnsi="Helvetica" w:cs="Times New Roman"/>
        </w:rPr>
        <w:t>&gt;</w:t>
      </w:r>
    </w:p>
    <w:p w14:paraId="6E43EE70" w14:textId="77777777" w:rsidR="00A81898" w:rsidRPr="00A81898" w:rsidRDefault="00A81898" w:rsidP="00A81898">
      <w:pPr>
        <w:pStyle w:val="ListParagraph"/>
        <w:rPr>
          <w:rFonts w:eastAsia="Times New Roman" w:cs="Times New Roman"/>
        </w:rPr>
      </w:pPr>
    </w:p>
    <w:p w14:paraId="3F1F24F7" w14:textId="77777777" w:rsidR="00A81898" w:rsidRPr="00A81898" w:rsidRDefault="00A81898" w:rsidP="00A81898">
      <w:pPr>
        <w:pStyle w:val="ListParagraph"/>
        <w:ind w:left="0"/>
        <w:rPr>
          <w:rFonts w:eastAsia="Times New Roman" w:cs="Times New Roman"/>
        </w:rPr>
      </w:pPr>
      <w:r w:rsidRPr="00A81898">
        <w:rPr>
          <w:rFonts w:eastAsia="Times New Roman" w:cs="Times New Roman"/>
        </w:rPr>
        <w:t xml:space="preserve">CC: </w:t>
      </w:r>
      <w:r w:rsidRPr="00A81898">
        <w:rPr>
          <w:rFonts w:eastAsia="Times New Roman" w:cs="Times New Roman"/>
        </w:rPr>
        <w:fldChar w:fldCharType="begin"/>
      </w:r>
      <w:r w:rsidRPr="00A81898">
        <w:rPr>
          <w:rFonts w:eastAsia="Times New Roman" w:cs="Times New Roman"/>
        </w:rPr>
        <w:instrText xml:space="preserve"> HYPERLINK "mailto:aleksandra.jachtorowicz@jove.com" \t "_blank" </w:instrText>
      </w:r>
      <w:r w:rsidRPr="00A81898">
        <w:rPr>
          <w:rFonts w:eastAsia="Times New Roman" w:cs="Times New Roman"/>
        </w:rPr>
        <w:fldChar w:fldCharType="separate"/>
      </w:r>
      <w:r w:rsidRPr="00A81898">
        <w:rPr>
          <w:rStyle w:val="Hyperlink"/>
          <w:rFonts w:eastAsia="Times New Roman" w:cs="Times New Roman"/>
        </w:rPr>
        <w:t>aleksandra.jachtorowicz@jove.com</w:t>
      </w:r>
      <w:r w:rsidRPr="00A81898">
        <w:rPr>
          <w:rFonts w:eastAsia="Times New Roman" w:cs="Times New Roman"/>
        </w:rPr>
        <w:fldChar w:fldCharType="end"/>
      </w:r>
      <w:r w:rsidRPr="00A81898">
        <w:rPr>
          <w:rFonts w:eastAsia="Times New Roman" w:cs="Times New Roman"/>
        </w:rPr>
        <w:br/>
      </w:r>
      <w:r w:rsidRPr="00A81898">
        <w:rPr>
          <w:rFonts w:eastAsia="Times New Roman" w:cs="Times New Roman"/>
        </w:rPr>
        <w:br/>
        <w:t>Dear Dr. Mullins,</w:t>
      </w:r>
      <w:r w:rsidRPr="00A81898">
        <w:rPr>
          <w:rFonts w:eastAsia="Times New Roman" w:cs="Times New Roman"/>
        </w:rPr>
        <w:br/>
      </w:r>
      <w:r w:rsidRPr="00A81898">
        <w:rPr>
          <w:rFonts w:eastAsia="Times New Roman" w:cs="Times New Roman"/>
        </w:rPr>
        <w:br/>
        <w:t xml:space="preserve">Your manuscript JoVE52610R1 'Pairwise Growth Competition Assay for Determining the Replication Fitness of Human Immunodeficiency Viruses' has been peer-reviewed and the following comments need to be addressed. </w:t>
      </w:r>
      <w:r w:rsidRPr="00A81898">
        <w:rPr>
          <w:rFonts w:eastAsia="Times New Roman" w:cs="Times New Roman"/>
        </w:rPr>
        <w:br/>
      </w:r>
      <w:r w:rsidRPr="00A81898">
        <w:rPr>
          <w:rFonts w:eastAsia="Times New Roman" w:cs="Times New Roman"/>
        </w:rPr>
        <w:br/>
        <w:t xml:space="preserve">Please keep </w:t>
      </w:r>
      <w:proofErr w:type="spellStart"/>
      <w:r w:rsidRPr="00A81898">
        <w:rPr>
          <w:rFonts w:eastAsia="Times New Roman" w:cs="Times New Roman"/>
        </w:rPr>
        <w:t>JoVE's</w:t>
      </w:r>
      <w:proofErr w:type="spellEnd"/>
      <w:r w:rsidRPr="00A81898">
        <w:rPr>
          <w:rFonts w:eastAsia="Times New Roman" w:cs="Times New Roman"/>
        </w:rPr>
        <w:t xml:space="preserve"> formatting requirements and the editorial comments from your previous revisions in mind as you revise your manuscript to address peer review comments. For instance, if formatting or other changes were made, commercial language was removed, etc., please maintain these overall manuscript changes. </w:t>
      </w:r>
      <w:r w:rsidRPr="00A81898">
        <w:rPr>
          <w:rFonts w:eastAsia="Times New Roman" w:cs="Times New Roman"/>
        </w:rPr>
        <w:br/>
      </w:r>
      <w:r w:rsidRPr="00A81898">
        <w:rPr>
          <w:rFonts w:eastAsia="Times New Roman" w:cs="Times New Roman"/>
        </w:rPr>
        <w:br/>
      </w:r>
      <w:r w:rsidRPr="00A81898">
        <w:rPr>
          <w:rStyle w:val="Emphasis"/>
          <w:rFonts w:eastAsia="Times New Roman" w:cs="Times New Roman"/>
        </w:rPr>
        <w:t xml:space="preserve">Please use the "track-changes" function in Microsoft Word as you revise your manuscript text to address these comments. When you have revised your submission, please upload the revised document along with an additional word document with individual responses to each of the editorial and peer review comments below.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A81898">
        <w:rPr>
          <w:rStyle w:val="Emphasis"/>
          <w:rFonts w:eastAsia="Times New Roman" w:cs="Times New Roman"/>
        </w:rPr>
        <w:t>JoVE</w:t>
      </w:r>
      <w:proofErr w:type="spellEnd"/>
      <w:r w:rsidRPr="00A81898">
        <w:rPr>
          <w:rStyle w:val="Emphasis"/>
          <w:rFonts w:eastAsia="Times New Roman" w:cs="Times New Roman"/>
        </w:rPr>
        <w:t>.</w:t>
      </w:r>
      <w:r w:rsidRPr="00A81898">
        <w:rPr>
          <w:rFonts w:eastAsia="Times New Roman" w:cs="Times New Roman"/>
        </w:rPr>
        <w:br/>
      </w:r>
      <w:r w:rsidRPr="00A81898">
        <w:rPr>
          <w:rFonts w:eastAsia="Times New Roman" w:cs="Times New Roman"/>
        </w:rPr>
        <w:br/>
      </w:r>
      <w:r w:rsidRPr="00A81898">
        <w:rPr>
          <w:rFonts w:eastAsia="Times New Roman" w:cs="Times New Roman"/>
          <w:b/>
          <w:bCs/>
        </w:rPr>
        <w:t xml:space="preserve">Your revision is due by </w:t>
      </w:r>
      <w:r w:rsidRPr="00A81898">
        <w:rPr>
          <w:rStyle w:val="aqj"/>
          <w:rFonts w:eastAsia="Times New Roman" w:cs="Times New Roman"/>
          <w:b/>
          <w:bCs/>
          <w:u w:val="single"/>
        </w:rPr>
        <w:t>Oct 20, 2014</w:t>
      </w:r>
      <w:r w:rsidRPr="00A81898">
        <w:rPr>
          <w:rFonts w:eastAsia="Times New Roman" w:cs="Times New Roman"/>
          <w:b/>
          <w:bCs/>
        </w:rPr>
        <w:t xml:space="preserve">. Please note that due to the high volume of </w:t>
      </w:r>
      <w:proofErr w:type="spellStart"/>
      <w:r w:rsidRPr="00A81898">
        <w:rPr>
          <w:rFonts w:eastAsia="Times New Roman" w:cs="Times New Roman"/>
          <w:b/>
          <w:bCs/>
        </w:rPr>
        <w:t>JoVE</w:t>
      </w:r>
      <w:proofErr w:type="spellEnd"/>
      <w:r w:rsidRPr="00A81898">
        <w:rPr>
          <w:rFonts w:eastAsia="Times New Roman" w:cs="Times New Roman"/>
          <w:b/>
          <w:bCs/>
        </w:rPr>
        <w:t xml:space="preserve"> submissions, failure to meet this deadline will result in publication delays.</w:t>
      </w:r>
      <w:r w:rsidRPr="00A81898">
        <w:rPr>
          <w:rFonts w:eastAsia="Times New Roman" w:cs="Times New Roman"/>
        </w:rPr>
        <w:br/>
      </w:r>
      <w:r w:rsidRPr="00A81898">
        <w:rPr>
          <w:rFonts w:eastAsia="Times New Roman" w:cs="Times New Roman"/>
        </w:rPr>
        <w:br/>
        <w:t xml:space="preserve">To submit a revision, go to the </w:t>
      </w:r>
      <w:r w:rsidRPr="00A81898">
        <w:rPr>
          <w:rFonts w:eastAsia="Times New Roman" w:cs="Times New Roman"/>
        </w:rPr>
        <w:fldChar w:fldCharType="begin"/>
      </w:r>
      <w:r w:rsidRPr="00A81898">
        <w:rPr>
          <w:rFonts w:eastAsia="Times New Roman" w:cs="Times New Roman"/>
        </w:rPr>
        <w:instrText xml:space="preserve"> HYPERLINK "http://www.editorialmanager.com/jove" \t "_blank" </w:instrText>
      </w:r>
      <w:r w:rsidRPr="00A81898">
        <w:rPr>
          <w:rFonts w:eastAsia="Times New Roman" w:cs="Times New Roman"/>
        </w:rPr>
        <w:fldChar w:fldCharType="separate"/>
      </w:r>
      <w:proofErr w:type="spellStart"/>
      <w:r w:rsidRPr="00A81898">
        <w:rPr>
          <w:rStyle w:val="Emphasis"/>
          <w:rFonts w:eastAsia="Times New Roman" w:cs="Times New Roman"/>
          <w:color w:val="0000FF"/>
          <w:u w:val="single"/>
        </w:rPr>
        <w:t>JoVE</w:t>
      </w:r>
      <w:proofErr w:type="spellEnd"/>
      <w:r w:rsidRPr="00A81898">
        <w:rPr>
          <w:rStyle w:val="Hyperlink"/>
          <w:rFonts w:eastAsia="Times New Roman" w:cs="Times New Roman"/>
        </w:rPr>
        <w:t xml:space="preserve"> submission site</w:t>
      </w:r>
      <w:r w:rsidRPr="00A81898">
        <w:rPr>
          <w:rFonts w:eastAsia="Times New Roman" w:cs="Times New Roman"/>
        </w:rPr>
        <w:fldChar w:fldCharType="end"/>
      </w:r>
      <w:r w:rsidRPr="00A81898">
        <w:rPr>
          <w:rFonts w:eastAsia="Times New Roman" w:cs="Times New Roman"/>
        </w:rPr>
        <w:t xml:space="preserve"> and log in as an author. You will find your submission under the heading 'Submission Needing Revision'.</w:t>
      </w:r>
      <w:r w:rsidRPr="00A81898">
        <w:rPr>
          <w:rFonts w:eastAsia="Times New Roman" w:cs="Times New Roman"/>
        </w:rPr>
        <w:br/>
      </w:r>
      <w:r w:rsidRPr="00A81898">
        <w:rPr>
          <w:rFonts w:eastAsia="Times New Roman" w:cs="Times New Roman"/>
        </w:rPr>
        <w:br/>
        <w:t>Sincerely,</w:t>
      </w:r>
      <w:r w:rsidRPr="00A81898">
        <w:rPr>
          <w:rFonts w:eastAsia="Times New Roman" w:cs="Times New Roman"/>
        </w:rPr>
        <w:br/>
      </w:r>
      <w:r w:rsidRPr="00A81898">
        <w:rPr>
          <w:rFonts w:eastAsia="Times New Roman" w:cs="Times New Roman"/>
        </w:rPr>
        <w:br/>
      </w:r>
      <w:r w:rsidRPr="00A81898">
        <w:rPr>
          <w:rFonts w:eastAsia="Times New Roman" w:cs="Times New Roman"/>
          <w:color w:val="666666"/>
        </w:rPr>
        <w:t xml:space="preserve">Nam Nguyen, Ph.D. </w:t>
      </w:r>
      <w:r w:rsidRPr="00A81898">
        <w:rPr>
          <w:rFonts w:eastAsia="Times New Roman" w:cs="Times New Roman"/>
          <w:color w:val="666666"/>
        </w:rPr>
        <w:br/>
        <w:t>Science Editor</w:t>
      </w:r>
      <w:r w:rsidRPr="00A81898">
        <w:rPr>
          <w:rFonts w:eastAsia="Times New Roman" w:cs="Times New Roman"/>
          <w:color w:val="666666"/>
        </w:rPr>
        <w:br/>
      </w:r>
      <w:r w:rsidRPr="00A81898">
        <w:rPr>
          <w:rFonts w:eastAsia="Times New Roman" w:cs="Times New Roman"/>
          <w:color w:val="666666"/>
        </w:rPr>
        <w:fldChar w:fldCharType="begin"/>
      </w:r>
      <w:r w:rsidRPr="00A81898">
        <w:rPr>
          <w:rFonts w:eastAsia="Times New Roman" w:cs="Times New Roman"/>
          <w:color w:val="666666"/>
        </w:rPr>
        <w:instrText xml:space="preserve"> HYPERLINK "http://www.jove.com/" \t "_blank" </w:instrText>
      </w:r>
      <w:r w:rsidRPr="00A81898">
        <w:rPr>
          <w:rFonts w:eastAsia="Times New Roman" w:cs="Times New Roman"/>
          <w:color w:val="666666"/>
        </w:rPr>
        <w:fldChar w:fldCharType="separate"/>
      </w:r>
      <w:proofErr w:type="spellStart"/>
      <w:r w:rsidRPr="00A81898">
        <w:rPr>
          <w:rStyle w:val="Hyperlink"/>
          <w:rFonts w:eastAsia="Times New Roman" w:cs="Times New Roman"/>
        </w:rPr>
        <w:t>JoVE</w:t>
      </w:r>
      <w:proofErr w:type="spellEnd"/>
      <w:r w:rsidRPr="00A81898">
        <w:rPr>
          <w:rFonts w:eastAsia="Times New Roman" w:cs="Times New Roman"/>
          <w:color w:val="666666"/>
        </w:rPr>
        <w:fldChar w:fldCharType="end"/>
      </w:r>
      <w:r w:rsidRPr="00A81898">
        <w:rPr>
          <w:rFonts w:eastAsia="Times New Roman" w:cs="Times New Roman"/>
          <w:color w:val="666666"/>
        </w:rPr>
        <w:br/>
        <w:t>1 Alewife Center, Suite 200, Cambridge, MA 02140</w:t>
      </w:r>
      <w:r w:rsidRPr="00A81898">
        <w:rPr>
          <w:rFonts w:eastAsia="Times New Roman" w:cs="Times New Roman"/>
          <w:color w:val="666666"/>
        </w:rPr>
        <w:br/>
      </w:r>
      <w:proofErr w:type="spellStart"/>
      <w:r w:rsidRPr="00A81898">
        <w:rPr>
          <w:rFonts w:eastAsia="Times New Roman" w:cs="Times New Roman"/>
          <w:color w:val="666666"/>
        </w:rPr>
        <w:t>tel</w:t>
      </w:r>
      <w:proofErr w:type="spellEnd"/>
      <w:r w:rsidRPr="00A81898">
        <w:rPr>
          <w:rFonts w:eastAsia="Times New Roman" w:cs="Times New Roman"/>
          <w:color w:val="666666"/>
        </w:rPr>
        <w:t xml:space="preserve">: </w:t>
      </w:r>
      <w:r w:rsidRPr="00A81898">
        <w:rPr>
          <w:rFonts w:eastAsia="Times New Roman" w:cs="Times New Roman"/>
          <w:color w:val="666666"/>
        </w:rPr>
        <w:fldChar w:fldCharType="begin"/>
      </w:r>
      <w:r w:rsidRPr="00A81898">
        <w:rPr>
          <w:rFonts w:eastAsia="Times New Roman" w:cs="Times New Roman"/>
          <w:color w:val="666666"/>
        </w:rPr>
        <w:instrText xml:space="preserve"> HYPERLINK "tel:617-674-1888" \t "_blank" </w:instrText>
      </w:r>
      <w:r w:rsidRPr="00A81898">
        <w:rPr>
          <w:rFonts w:eastAsia="Times New Roman" w:cs="Times New Roman"/>
          <w:color w:val="666666"/>
        </w:rPr>
        <w:fldChar w:fldCharType="separate"/>
      </w:r>
      <w:r w:rsidRPr="00A81898">
        <w:rPr>
          <w:rStyle w:val="Hyperlink"/>
          <w:rFonts w:eastAsia="Times New Roman" w:cs="Times New Roman"/>
        </w:rPr>
        <w:t>617-674-1888</w:t>
      </w:r>
      <w:r w:rsidRPr="00A81898">
        <w:rPr>
          <w:rFonts w:eastAsia="Times New Roman" w:cs="Times New Roman"/>
          <w:color w:val="666666"/>
        </w:rPr>
        <w:fldChar w:fldCharType="end"/>
      </w:r>
      <w:r w:rsidRPr="00A81898">
        <w:rPr>
          <w:rFonts w:eastAsia="Times New Roman" w:cs="Times New Roman"/>
          <w:color w:val="666666"/>
        </w:rPr>
        <w:t xml:space="preserve"> </w:t>
      </w:r>
    </w:p>
    <w:p w14:paraId="4BBCA3BB" w14:textId="77777777" w:rsidR="00A81898" w:rsidRDefault="00A81898" w:rsidP="009165A1">
      <w:pPr>
        <w:rPr>
          <w:rFonts w:eastAsia="Times New Roman" w:cs="Times New Roman"/>
          <w:b/>
          <w:bCs/>
        </w:rPr>
      </w:pPr>
    </w:p>
    <w:p w14:paraId="1EE208D7" w14:textId="77777777" w:rsidR="00A81898" w:rsidRDefault="00A81898" w:rsidP="009165A1">
      <w:pPr>
        <w:rPr>
          <w:rFonts w:eastAsia="Times New Roman" w:cs="Times New Roman"/>
          <w:b/>
          <w:bCs/>
        </w:rPr>
      </w:pPr>
    </w:p>
    <w:p w14:paraId="41DCE03C" w14:textId="77777777" w:rsidR="00A81898" w:rsidRDefault="00A81898" w:rsidP="009165A1">
      <w:pPr>
        <w:rPr>
          <w:rFonts w:eastAsia="Times New Roman" w:cs="Times New Roman"/>
          <w:b/>
          <w:bCs/>
        </w:rPr>
      </w:pPr>
    </w:p>
    <w:p w14:paraId="67EA3194" w14:textId="77777777" w:rsidR="00A81898" w:rsidRDefault="009165A1" w:rsidP="009165A1">
      <w:pPr>
        <w:rPr>
          <w:rFonts w:eastAsia="Times New Roman" w:cs="Times New Roman"/>
        </w:rPr>
      </w:pPr>
      <w:r>
        <w:rPr>
          <w:rFonts w:eastAsia="Times New Roman" w:cs="Times New Roman"/>
          <w:b/>
          <w:bCs/>
        </w:rPr>
        <w:lastRenderedPageBreak/>
        <w:t>Editorial comments:</w:t>
      </w:r>
      <w:r>
        <w:rPr>
          <w:rFonts w:eastAsia="Times New Roman" w:cs="Times New Roman"/>
        </w:rPr>
        <w:br/>
      </w:r>
      <w:r>
        <w:rPr>
          <w:rFonts w:eastAsia="Times New Roman" w:cs="Times New Roman"/>
        </w:rPr>
        <w:br/>
        <w:t xml:space="preserve">The manuscript has been modified by the Science Editor to comply with the </w:t>
      </w:r>
      <w:proofErr w:type="spellStart"/>
      <w:r>
        <w:rPr>
          <w:rFonts w:eastAsia="Times New Roman" w:cs="Times New Roman"/>
        </w:rPr>
        <w:t>JoVE</w:t>
      </w:r>
      <w:proofErr w:type="spellEnd"/>
      <w:r>
        <w:rPr>
          <w:rFonts w:eastAsia="Times New Roman" w:cs="Times New Roman"/>
        </w:rPr>
        <w:t xml:space="preserve"> formatting standard. Please maintain the current formatting throughout the manuscript. The updated manuscript (52610_R1_090314.docx) is located in your Editorial Manager account. Please download </w:t>
      </w:r>
      <w:proofErr w:type="gramStart"/>
      <w:r>
        <w:rPr>
          <w:rFonts w:eastAsia="Times New Roman" w:cs="Times New Roman"/>
        </w:rPr>
        <w:t>the .</w:t>
      </w:r>
      <w:proofErr w:type="spellStart"/>
      <w:r>
        <w:rPr>
          <w:rFonts w:eastAsia="Times New Roman" w:cs="Times New Roman"/>
        </w:rPr>
        <w:t>docx</w:t>
      </w:r>
      <w:proofErr w:type="spellEnd"/>
      <w:proofErr w:type="gramEnd"/>
      <w:r>
        <w:rPr>
          <w:rFonts w:eastAsia="Times New Roman" w:cs="Times New Roman"/>
        </w:rPr>
        <w:t xml:space="preserve"> file and use this updated version for any future revisions. </w:t>
      </w:r>
      <w:r>
        <w:rPr>
          <w:rFonts w:eastAsia="Times New Roman" w:cs="Times New Roman"/>
        </w:rPr>
        <w:br/>
      </w:r>
      <w:r>
        <w:rPr>
          <w:rFonts w:eastAsia="Times New Roman" w:cs="Times New Roman"/>
        </w:rPr>
        <w:br/>
        <w:t>Changes made by the Science Editor:</w:t>
      </w:r>
      <w:r>
        <w:rPr>
          <w:rFonts w:eastAsia="Times New Roman" w:cs="Times New Roman"/>
        </w:rPr>
        <w:br/>
      </w:r>
      <w:r>
        <w:rPr>
          <w:rFonts w:eastAsia="Times New Roman" w:cs="Times New Roman"/>
        </w:rPr>
        <w:br/>
        <w:t xml:space="preserve">1. There have been edits made to the manuscript. </w:t>
      </w:r>
      <w:r>
        <w:rPr>
          <w:rFonts w:eastAsia="Times New Roman" w:cs="Times New Roman"/>
        </w:rPr>
        <w:br/>
      </w:r>
      <w:r>
        <w:rPr>
          <w:rFonts w:eastAsia="Times New Roman" w:cs="Times New Roman"/>
        </w:rPr>
        <w:br/>
        <w:t>Changes to be made by the Author(s):</w:t>
      </w:r>
      <w:r>
        <w:rPr>
          <w:rFonts w:eastAsia="Times New Roman" w:cs="Times New Roman"/>
        </w:rPr>
        <w:br/>
      </w:r>
      <w:r>
        <w:rPr>
          <w:rFonts w:eastAsia="Times New Roman" w:cs="Times New Roman"/>
        </w:rPr>
        <w:br/>
        <w:t xml:space="preserve">1. Please take this opportunity to thoroughly proofread the manuscript to ensure that there are no spelling or grammar issues. The </w:t>
      </w:r>
      <w:proofErr w:type="spellStart"/>
      <w:r>
        <w:rPr>
          <w:rFonts w:eastAsia="Times New Roman" w:cs="Times New Roman"/>
        </w:rPr>
        <w:t>JoVE</w:t>
      </w:r>
      <w:proofErr w:type="spellEnd"/>
      <w:r>
        <w:rPr>
          <w:rFonts w:eastAsia="Times New Roman" w:cs="Times New Roman"/>
        </w:rPr>
        <w:t xml:space="preserve"> editor will not copy-edit your manuscript and any errors in the submitted revision may be present in the published version.</w:t>
      </w:r>
      <w:r>
        <w:rPr>
          <w:rFonts w:eastAsia="Times New Roman" w:cs="Times New Roman"/>
        </w:rPr>
        <w:br/>
      </w:r>
      <w:r>
        <w:rPr>
          <w:rFonts w:eastAsia="Times New Roman" w:cs="Times New Roman"/>
        </w:rPr>
        <w:br/>
        <w:t>2. Please recheck all in-text protocol references. There were references to step numbers that do not exist as in step 1.3.3.</w:t>
      </w:r>
    </w:p>
    <w:p w14:paraId="231A3997" w14:textId="50A12290" w:rsidR="00C41129" w:rsidRDefault="00A81898" w:rsidP="009165A1">
      <w:pPr>
        <w:rPr>
          <w:rFonts w:eastAsia="Times New Roman" w:cs="Times New Roman"/>
        </w:rPr>
      </w:pPr>
      <w:r w:rsidRPr="00F453CB">
        <w:rPr>
          <w:rFonts w:eastAsia="Times New Roman" w:cs="Times New Roman"/>
          <w:i/>
          <w:color w:val="FF0000"/>
        </w:rPr>
        <w:t xml:space="preserve">Step 1.3.3 refers to </w:t>
      </w:r>
      <w:r w:rsidR="00CC368E" w:rsidRPr="00F453CB">
        <w:rPr>
          <w:rFonts w:eastAsia="Times New Roman" w:cs="Times New Roman"/>
          <w:i/>
          <w:color w:val="FF0000"/>
        </w:rPr>
        <w:t>existing</w:t>
      </w:r>
      <w:r w:rsidRPr="00F453CB">
        <w:rPr>
          <w:rFonts w:eastAsia="Times New Roman" w:cs="Times New Roman"/>
          <w:i/>
          <w:color w:val="FF0000"/>
        </w:rPr>
        <w:t xml:space="preserve"> step 1.2.2 to 1.2</w:t>
      </w:r>
      <w:r w:rsidR="00334B2C">
        <w:rPr>
          <w:rFonts w:eastAsia="Times New Roman" w:cs="Times New Roman"/>
          <w:i/>
          <w:color w:val="FF0000"/>
        </w:rPr>
        <w:t>.6</w:t>
      </w:r>
      <w:r w:rsidR="009165A1" w:rsidRPr="00F453CB">
        <w:rPr>
          <w:rFonts w:eastAsia="Times New Roman" w:cs="Times New Roman"/>
          <w:color w:val="FF0000"/>
        </w:rPr>
        <w:br/>
      </w:r>
      <w:r w:rsidR="009165A1">
        <w:rPr>
          <w:rFonts w:eastAsia="Times New Roman" w:cs="Times New Roman"/>
        </w:rPr>
        <w:br/>
        <w:t>3. Please revise the dilution instructions in step 4.5 and 4.7 for clarity. “Dilute the antibody to ____ with the diluent”</w:t>
      </w:r>
    </w:p>
    <w:p w14:paraId="46DA6D73" w14:textId="5F5239DB" w:rsidR="00C41129" w:rsidRPr="00C41129" w:rsidRDefault="00C41129" w:rsidP="009165A1">
      <w:pPr>
        <w:rPr>
          <w:rFonts w:eastAsia="Times New Roman" w:cs="Times New Roman"/>
          <w:i/>
          <w:color w:val="FF0000"/>
        </w:rPr>
      </w:pPr>
      <w:r w:rsidRPr="00C41129">
        <w:rPr>
          <w:rFonts w:eastAsia="Times New Roman" w:cs="Times New Roman"/>
          <w:i/>
          <w:color w:val="FF0000"/>
        </w:rPr>
        <w:t>To clarify, additional steps were added (4.1). The step 4.5 and 4.8 were rewritten.</w:t>
      </w:r>
    </w:p>
    <w:p w14:paraId="255F7B9E" w14:textId="32CDCE3A" w:rsidR="0097168E" w:rsidRDefault="009165A1" w:rsidP="009165A1">
      <w:pPr>
        <w:rPr>
          <w:rFonts w:eastAsia="Times New Roman" w:cs="Times New Roman"/>
          <w:i/>
          <w:color w:val="FF0000"/>
        </w:rPr>
      </w:pPr>
      <w:r>
        <w:rPr>
          <w:rFonts w:eastAsia="Times New Roman" w:cs="Times New Roman"/>
        </w:rPr>
        <w:br/>
        <w:t>4. In step 5.1.6, what is used to wash the cultures? Wash buffer?</w:t>
      </w:r>
      <w:r>
        <w:rPr>
          <w:rFonts w:eastAsia="Times New Roman" w:cs="Times New Roman"/>
        </w:rPr>
        <w:br/>
      </w:r>
      <w:r w:rsidR="0029353C">
        <w:rPr>
          <w:rFonts w:eastAsia="Times New Roman" w:cs="Times New Roman"/>
          <w:i/>
          <w:color w:val="FF0000"/>
        </w:rPr>
        <w:t>Wash with fresh cell media. To clarify, the step 5.1.7 to 5.1.9 are now 5.1.6.1 to 5.1.6.3</w:t>
      </w:r>
      <w:r>
        <w:rPr>
          <w:rFonts w:eastAsia="Times New Roman" w:cs="Times New Roman"/>
        </w:rPr>
        <w:br/>
      </w:r>
      <w:r>
        <w:rPr>
          <w:rFonts w:eastAsia="Times New Roman" w:cs="Times New Roman"/>
        </w:rPr>
        <w:br/>
      </w:r>
      <w:r>
        <w:rPr>
          <w:rFonts w:eastAsia="Times New Roman" w:cs="Times New Roman"/>
          <w:b/>
          <w:bCs/>
        </w:rPr>
        <w:t>Reviewers' comments:</w:t>
      </w:r>
      <w:r>
        <w:rPr>
          <w:rFonts w:eastAsia="Times New Roman" w:cs="Times New Roman"/>
        </w:rPr>
        <w:br/>
      </w:r>
      <w:r>
        <w:rPr>
          <w:rFonts w:eastAsia="Times New Roman" w:cs="Times New Roman"/>
        </w:rPr>
        <w:br/>
      </w:r>
      <w:r>
        <w:rPr>
          <w:rFonts w:eastAsia="Times New Roman" w:cs="Times New Roman"/>
          <w:b/>
          <w:bCs/>
        </w:rPr>
        <w:t>Editor's Note:</w:t>
      </w:r>
      <w:r>
        <w:rPr>
          <w:rFonts w:eastAsia="Times New Roman" w:cs="Times New Roman"/>
        </w:rPr>
        <w:t xml:space="preserve"> Due to the enthusiastic response to the peer-review invitations, your manuscript has seven reviews instead of the typical three. Instead of censoring the reviews, the reviews are all given in its entirety. </w:t>
      </w:r>
      <w:r>
        <w:rPr>
          <w:rFonts w:eastAsia="Times New Roman" w:cs="Times New Roman"/>
        </w:rPr>
        <w:br/>
      </w:r>
      <w:r>
        <w:rPr>
          <w:rFonts w:eastAsia="Times New Roman" w:cs="Times New Roman"/>
        </w:rPr>
        <w:br/>
      </w:r>
      <w:r>
        <w:rPr>
          <w:rFonts w:eastAsia="Times New Roman" w:cs="Times New Roman"/>
          <w:b/>
          <w:bCs/>
        </w:rPr>
        <w:t>Reviewer #1:</w:t>
      </w:r>
      <w:r>
        <w:rPr>
          <w:rFonts w:eastAsia="Times New Roman" w:cs="Times New Roman"/>
        </w:rPr>
        <w:t xml:space="preserve"> </w:t>
      </w:r>
      <w:r>
        <w:rPr>
          <w:rFonts w:eastAsia="Times New Roman" w:cs="Times New Roman"/>
        </w:rPr>
        <w:br/>
      </w:r>
      <w:r>
        <w:rPr>
          <w:rFonts w:eastAsia="Times New Roman" w:cs="Times New Roman"/>
          <w:i/>
          <w:iCs/>
        </w:rPr>
        <w:t>Manuscript Summary:</w:t>
      </w:r>
      <w:r>
        <w:rPr>
          <w:rFonts w:eastAsia="Times New Roman" w:cs="Times New Roman"/>
        </w:rPr>
        <w:t xml:space="preserve"> </w:t>
      </w:r>
      <w:r>
        <w:rPr>
          <w:rFonts w:eastAsia="Times New Roman" w:cs="Times New Roman"/>
        </w:rPr>
        <w:br/>
        <w:t>The authors have provided a manuscript detailing procedures for conducting HIV-1 fitness/competition assays which have been previously used to examine fitness cost of immune escape mutations and could be used to study the basic replication effects of almost any mutation in the HIV-1 genome. Many different approaches have been published for conduct of viral in vitro competition experiments, particularly within the field of HIV research. Having a highly detailed description and video of the procedures would provide a benefit to the HIV-1 scientific community by helping to promote the establishment of transparent standards for conduct of HIV fitness assays. The approach is generally sound and thoroughly described but could benefit from some additional discussion and clarification, as described in comments below.</w:t>
      </w:r>
      <w:r>
        <w:rPr>
          <w:rFonts w:eastAsia="Times New Roman" w:cs="Times New Roman"/>
        </w:rPr>
        <w:br/>
      </w:r>
      <w:r>
        <w:rPr>
          <w:rFonts w:eastAsia="Times New Roman" w:cs="Times New Roman"/>
        </w:rPr>
        <w:br/>
      </w:r>
      <w:r>
        <w:rPr>
          <w:rFonts w:eastAsia="Times New Roman" w:cs="Times New Roman"/>
          <w:i/>
          <w:iCs/>
        </w:rPr>
        <w:t>Major Concerns:</w:t>
      </w:r>
      <w:r>
        <w:rPr>
          <w:rFonts w:eastAsia="Times New Roman" w:cs="Times New Roman"/>
        </w:rPr>
        <w:br/>
        <w:t>1. "PBMC" is used generically in the manuscript as if PBMCs are a cell line. Human PBMCs can differ massively between different individuals in susceptibility to HIV infection and replication in vitro. What source of PBMCs did the authors use: established donors, blood bank, other? What is recommended for labs attempting to adopt this technique? It seems to me that known established donors with demonstrated consistent susceptibility to in vitro infection would be highly beneficial to achieve consistent results.</w:t>
      </w:r>
      <w:r>
        <w:rPr>
          <w:rFonts w:eastAsia="Times New Roman" w:cs="Times New Roman"/>
        </w:rPr>
        <w:br/>
      </w:r>
      <w:r w:rsidR="0097168E">
        <w:rPr>
          <w:rFonts w:eastAsia="Times New Roman" w:cs="Times New Roman"/>
          <w:i/>
          <w:color w:val="FF0000"/>
        </w:rPr>
        <w:t>For all experiments, we used PBMCs from a single donor who has demonstrated consistent susceptibility to in vitro infection. This point is now clarified in the discussion as follow</w:t>
      </w:r>
      <w:ins w:id="0" w:author="Siriphan" w:date="2014-10-20T16:16:00Z">
        <w:r w:rsidR="00CC3BFE">
          <w:rPr>
            <w:rFonts w:eastAsia="Times New Roman" w:cs="Times New Roman"/>
            <w:i/>
            <w:color w:val="FF0000"/>
          </w:rPr>
          <w:t>s:</w:t>
        </w:r>
      </w:ins>
    </w:p>
    <w:p w14:paraId="26FAE4ED" w14:textId="77777777" w:rsidR="0097168E" w:rsidRDefault="0097168E" w:rsidP="009165A1">
      <w:pPr>
        <w:rPr>
          <w:rFonts w:eastAsia="Times New Roman" w:cs="Times New Roman"/>
          <w:i/>
          <w:color w:val="FF0000"/>
        </w:rPr>
      </w:pPr>
    </w:p>
    <w:p w14:paraId="1AE7559A" w14:textId="4D69E89C" w:rsidR="0097168E" w:rsidRPr="009155D2" w:rsidRDefault="0097168E" w:rsidP="009165A1">
      <w:pPr>
        <w:rPr>
          <w:rFonts w:eastAsia="Times New Roman" w:cs="Times New Roman"/>
          <w:i/>
          <w:color w:val="FF0000"/>
        </w:rPr>
      </w:pPr>
      <w:r w:rsidRPr="009155D2">
        <w:rPr>
          <w:rFonts w:eastAsia="Times New Roman" w:cs="Times New Roman"/>
          <w:i/>
          <w:color w:val="FF0000"/>
        </w:rPr>
        <w:t>“</w:t>
      </w:r>
      <w:r w:rsidR="00334B2C" w:rsidRPr="00BC0697">
        <w:rPr>
          <w:rFonts w:cs="Arial"/>
          <w:i/>
          <w:color w:val="FF0000"/>
        </w:rPr>
        <w:t>The protocol for determining the TCID</w:t>
      </w:r>
      <w:r w:rsidR="00334B2C" w:rsidRPr="00BC0697">
        <w:rPr>
          <w:rFonts w:cs="Arial"/>
          <w:i/>
          <w:color w:val="FF0000"/>
          <w:vertAlign w:val="subscript"/>
        </w:rPr>
        <w:t>50</w:t>
      </w:r>
      <w:r w:rsidR="00334B2C" w:rsidRPr="00BC0697">
        <w:rPr>
          <w:rFonts w:cs="Arial"/>
          <w:i/>
          <w:color w:val="FF0000"/>
        </w:rPr>
        <w:t>, viral growth kinetics, and for performing the growth competition assays were optimized using HIV-1 subtype B, NL4-3 COTB-p24, and PBMCs from a single donor whose PBMC have demonstrated consistent susceptibility to HIV-1 infection in vitro. The culture period and sampling time points presented in this protocol are likely to be suitable for studying HIV-1 group M viruses in human PBMCs. Using PBMCs from a single source is highly recommended to obtain consistent results as the viral replication can vary in different donor cells</w:t>
      </w:r>
      <w:r w:rsidR="00334B2C" w:rsidRPr="00BC0697">
        <w:rPr>
          <w:rFonts w:cs="Arial"/>
          <w:i/>
          <w:color w:val="FF0000"/>
        </w:rPr>
        <w:fldChar w:fldCharType="begin"/>
      </w:r>
      <w:r w:rsidR="00334B2C" w:rsidRPr="00BC0697">
        <w:rPr>
          <w:rFonts w:cs="Arial"/>
          <w:i/>
          <w:color w:val="FF0000"/>
        </w:rPr>
        <w:instrText xml:space="preserve"> ADDIN EN.CITE &lt;EndNote&gt;&lt;Cite&gt;&lt;Author&gt;Spira&lt;/Author&gt;&lt;Year&gt;1995&lt;/Year&gt;&lt;RecNum&gt;9616&lt;/RecNum&gt;&lt;DisplayText&gt;&lt;style face="superscript"&gt;35&lt;/style&gt;&lt;/DisplayText&gt;&lt;record&gt;&lt;rec-number&gt;9616&lt;/rec-number&gt;&lt;foreign-keys&gt;&lt;key app="EN" db-id="ddvf225wvs09avepp555rteraz22z0sreasw" timestamp="1413922639"&gt;9616&lt;/key&gt;&lt;/foreign-keys&gt;&lt;ref-type name="Journal Article"&gt;17&lt;/ref-type&gt;&lt;contributors&gt;&lt;authors&gt;&lt;author&gt;Spira, A. I.&lt;/author&gt;&lt;author&gt;Ho, D. D.&lt;/author&gt;&lt;/authors&gt;&lt;/contributors&gt;&lt;titles&gt;&lt;title&gt;Effect of different donor cells on human immunodeficiency virus type 1 replication and selection in vitro&lt;/title&gt;&lt;secondary-title&gt;J. Virol.&lt;/secondary-title&gt;&lt;alt-title&gt;Journal Of Virology&lt;/alt-title&gt;&lt;/titles&gt;&lt;periodical&gt;&lt;full-title&gt;J. Virol.&lt;/full-title&gt;&lt;/periodical&gt;&lt;alt-periodical&gt;&lt;full-title&gt;Journal of Virology&lt;/full-title&gt;&lt;/alt-periodical&gt;&lt;pages&gt;422-9&lt;/pages&gt;&lt;volume&gt;69&lt;/volume&gt;&lt;number&gt;1&lt;/number&gt;&lt;keywords&gt;&lt;keyword&gt;HIV-1: ph.  LEUKOCYTES-MONONUCLEAR: vi.  VIRUS-REPLICATION.&lt;/keyword&gt;&lt;/keywords&gt;&lt;dates&gt;&lt;year&gt;1995&lt;/year&gt;&lt;/dates&gt;&lt;urls&gt;&lt;/urls&gt;&lt;/record&gt;&lt;/Cite&gt;&lt;/EndNote&gt;</w:instrText>
      </w:r>
      <w:r w:rsidR="00334B2C" w:rsidRPr="00BC0697">
        <w:rPr>
          <w:rFonts w:cs="Arial"/>
          <w:i/>
          <w:color w:val="FF0000"/>
        </w:rPr>
        <w:fldChar w:fldCharType="separate"/>
      </w:r>
      <w:r w:rsidR="00334B2C" w:rsidRPr="00BC0697">
        <w:rPr>
          <w:rFonts w:cs="Arial"/>
          <w:i/>
          <w:noProof/>
          <w:color w:val="FF0000"/>
          <w:vertAlign w:val="superscript"/>
        </w:rPr>
        <w:t>35</w:t>
      </w:r>
      <w:r w:rsidR="00334B2C" w:rsidRPr="00BC0697">
        <w:rPr>
          <w:rFonts w:cs="Arial"/>
          <w:i/>
          <w:color w:val="FF0000"/>
        </w:rPr>
        <w:fldChar w:fldCharType="end"/>
      </w:r>
      <w:r w:rsidR="00BC0697" w:rsidRPr="00BC0697">
        <w:rPr>
          <w:rFonts w:cs="Arial"/>
          <w:i/>
          <w:color w:val="FF0000"/>
        </w:rPr>
        <w:t xml:space="preserve">. Although less desirable, PBMCs pooled from multiple donors can be used as a substitution provided that the same pool is used across all experiments. Another alternative is the use of cell lines. The protocol presented here was used successfully with the T-cell line CEMx174 </w:t>
      </w:r>
      <w:r w:rsidR="00BC0697" w:rsidRPr="00BC0697">
        <w:rPr>
          <w:rFonts w:cs="Arial"/>
          <w:i/>
          <w:color w:val="FF0000"/>
        </w:rPr>
        <w:fldChar w:fldCharType="begin">
          <w:fldData xml:space="preserve">PEVuZE5vdGU+PENpdGU+PEF1dGhvcj5Sb2xsYW5kPC9BdXRob3I+PFllYXI+MjAxMzwvWWVhcj48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==
</w:fldData>
        </w:fldChar>
      </w:r>
      <w:r w:rsidR="00BC0697" w:rsidRPr="00BC0697">
        <w:rPr>
          <w:rFonts w:cs="Arial"/>
          <w:i/>
          <w:color w:val="FF0000"/>
        </w:rPr>
        <w:instrText xml:space="preserve"> ADDIN EN.CITE </w:instrText>
      </w:r>
      <w:r w:rsidR="00BC0697" w:rsidRPr="00BC0697">
        <w:rPr>
          <w:rFonts w:cs="Arial"/>
          <w:i/>
          <w:color w:val="FF0000"/>
        </w:rPr>
        <w:fldChar w:fldCharType="begin">
          <w:fldData xml:space="preserve">PEVuZE5vdGU+PENpdGU+PEF1dGhvcj5Sb2xsYW5kPC9BdXRob3I+PFllYXI+MjAxMzwvWWVhcj48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==
</w:fldData>
        </w:fldChar>
      </w:r>
      <w:r w:rsidR="00BC0697" w:rsidRPr="00BC0697">
        <w:rPr>
          <w:rFonts w:cs="Arial"/>
          <w:i/>
          <w:color w:val="FF0000"/>
        </w:rPr>
        <w:instrText xml:space="preserve"> ADDIN EN.CITE.DATA </w:instrText>
      </w:r>
      <w:r w:rsidR="00BC0697" w:rsidRPr="00BC0697">
        <w:rPr>
          <w:rFonts w:cs="Arial"/>
          <w:i/>
          <w:color w:val="FF0000"/>
        </w:rPr>
      </w:r>
      <w:r w:rsidR="00BC0697" w:rsidRPr="00BC0697">
        <w:rPr>
          <w:rFonts w:cs="Arial"/>
          <w:i/>
          <w:color w:val="FF0000"/>
        </w:rPr>
        <w:fldChar w:fldCharType="end"/>
      </w:r>
      <w:r w:rsidR="00BC0697" w:rsidRPr="00BC0697">
        <w:rPr>
          <w:rFonts w:cs="Arial"/>
          <w:i/>
          <w:color w:val="FF0000"/>
        </w:rPr>
      </w:r>
      <w:r w:rsidR="00BC0697" w:rsidRPr="00BC0697">
        <w:rPr>
          <w:rFonts w:cs="Arial"/>
          <w:i/>
          <w:color w:val="FF0000"/>
        </w:rPr>
        <w:fldChar w:fldCharType="separate"/>
      </w:r>
      <w:r w:rsidR="00BC0697" w:rsidRPr="00BC0697">
        <w:rPr>
          <w:rFonts w:cs="Arial"/>
          <w:i/>
          <w:noProof/>
          <w:color w:val="FF0000"/>
          <w:vertAlign w:val="superscript"/>
        </w:rPr>
        <w:t>23,36</w:t>
      </w:r>
      <w:r w:rsidR="00BC0697" w:rsidRPr="00BC0697">
        <w:rPr>
          <w:rFonts w:cs="Arial"/>
          <w:i/>
          <w:color w:val="FF0000"/>
        </w:rPr>
        <w:fldChar w:fldCharType="end"/>
      </w:r>
      <w:r w:rsidR="00BC0697" w:rsidRPr="00BC0697">
        <w:rPr>
          <w:rFonts w:cs="Arial"/>
          <w:i/>
          <w:color w:val="FF0000"/>
        </w:rPr>
        <w:t>. However, it is important that the numbers of cells seeded are re-optimized to achieve consistent cell growth. Viral growth kinetics must also be re-established, as it is likely to vary in different cell lines, to determine the appropriate sampling time points in the growth competition steps.</w:t>
      </w:r>
      <w:r w:rsidR="00334B2C" w:rsidRPr="00BC0697">
        <w:rPr>
          <w:rFonts w:cs="Arial"/>
          <w:i/>
          <w:color w:val="FF0000"/>
        </w:rPr>
        <w:t>"</w:t>
      </w:r>
    </w:p>
    <w:p w14:paraId="2EFDC5F7" w14:textId="77777777" w:rsidR="00486FDD" w:rsidRDefault="009165A1" w:rsidP="009165A1">
      <w:pPr>
        <w:rPr>
          <w:rFonts w:eastAsia="Times New Roman" w:cs="Times New Roman"/>
        </w:rPr>
      </w:pPr>
      <w:r>
        <w:rPr>
          <w:rFonts w:eastAsia="Times New Roman" w:cs="Times New Roman"/>
        </w:rPr>
        <w:br/>
        <w:t xml:space="preserve">2. Some discussion of optimal infection ratios is warranted. In previous work, the authors have suggested that a 70:30 </w:t>
      </w:r>
      <w:proofErr w:type="spellStart"/>
      <w:r>
        <w:rPr>
          <w:rFonts w:eastAsia="Times New Roman" w:cs="Times New Roman"/>
        </w:rPr>
        <w:t>mutant</w:t>
      </w:r>
      <w:proofErr w:type="gramStart"/>
      <w:r>
        <w:rPr>
          <w:rFonts w:eastAsia="Times New Roman" w:cs="Times New Roman"/>
        </w:rPr>
        <w:t>:WT</w:t>
      </w:r>
      <w:proofErr w:type="spellEnd"/>
      <w:proofErr w:type="gramEnd"/>
      <w:r>
        <w:rPr>
          <w:rFonts w:eastAsia="Times New Roman" w:cs="Times New Roman"/>
        </w:rPr>
        <w:t xml:space="preserve"> ratio is optimal for these experiments (</w:t>
      </w:r>
      <w:proofErr w:type="spellStart"/>
      <w:r>
        <w:rPr>
          <w:rFonts w:eastAsia="Times New Roman" w:cs="Times New Roman"/>
        </w:rPr>
        <w:t>Lanxon</w:t>
      </w:r>
      <w:proofErr w:type="spellEnd"/>
      <w:r>
        <w:rPr>
          <w:rFonts w:eastAsia="Times New Roman" w:cs="Times New Roman"/>
        </w:rPr>
        <w:t xml:space="preserve">-Cookson et al 2013 J </w:t>
      </w:r>
      <w:proofErr w:type="spellStart"/>
      <w:r>
        <w:rPr>
          <w:rFonts w:eastAsia="Times New Roman" w:cs="Times New Roman"/>
        </w:rPr>
        <w:t>Virol</w:t>
      </w:r>
      <w:proofErr w:type="spellEnd"/>
      <w:r>
        <w:rPr>
          <w:rFonts w:eastAsia="Times New Roman" w:cs="Times New Roman"/>
        </w:rPr>
        <w:t xml:space="preserve"> Meth) but in other similar work have chosen to use 1:1 ratios (Liu et al 2013 J </w:t>
      </w:r>
      <w:proofErr w:type="spellStart"/>
      <w:r>
        <w:rPr>
          <w:rFonts w:eastAsia="Times New Roman" w:cs="Times New Roman"/>
        </w:rPr>
        <w:t>Virol</w:t>
      </w:r>
      <w:proofErr w:type="spellEnd"/>
      <w:r>
        <w:rPr>
          <w:rFonts w:eastAsia="Times New Roman" w:cs="Times New Roman"/>
        </w:rPr>
        <w:t xml:space="preserve"> Meth and this manuscript). This manuscript could benefit from a brief discussion of infection ratios to provide clarity.</w:t>
      </w:r>
      <w:r>
        <w:rPr>
          <w:rFonts w:eastAsia="Times New Roman" w:cs="Times New Roman"/>
        </w:rPr>
        <w:br/>
      </w:r>
    </w:p>
    <w:p w14:paraId="36ABDAF1" w14:textId="77777777" w:rsidR="00CC3BFE" w:rsidRDefault="00486FDD" w:rsidP="009165A1">
      <w:pPr>
        <w:rPr>
          <w:ins w:id="1" w:author="Siriphan" w:date="2014-10-20T16:16:00Z"/>
          <w:rFonts w:eastAsia="Times New Roman" w:cs="Times New Roman"/>
          <w:i/>
          <w:color w:val="FF0000"/>
        </w:rPr>
      </w:pPr>
      <w:r w:rsidRPr="00DA7C7A">
        <w:rPr>
          <w:rFonts w:eastAsia="Times New Roman" w:cs="Times New Roman"/>
          <w:i/>
          <w:color w:val="FF0000"/>
        </w:rPr>
        <w:t xml:space="preserve">The use of infection ratio is added to </w:t>
      </w:r>
      <w:r w:rsidR="00DA7C7A" w:rsidRPr="00DA7C7A">
        <w:rPr>
          <w:rFonts w:eastAsia="Times New Roman" w:cs="Times New Roman"/>
          <w:i/>
          <w:color w:val="FF0000"/>
        </w:rPr>
        <w:t>the discussion as follow</w:t>
      </w:r>
      <w:ins w:id="2" w:author="Siriphan" w:date="2014-10-20T16:16:00Z">
        <w:r w:rsidR="00CC3BFE">
          <w:rPr>
            <w:rFonts w:eastAsia="Times New Roman" w:cs="Times New Roman"/>
            <w:i/>
            <w:color w:val="FF0000"/>
          </w:rPr>
          <w:t>s:</w:t>
        </w:r>
      </w:ins>
    </w:p>
    <w:p w14:paraId="338991D6" w14:textId="77777777" w:rsidR="00CC3BFE" w:rsidRDefault="00CC3BFE" w:rsidP="009165A1">
      <w:pPr>
        <w:rPr>
          <w:ins w:id="3" w:author="Siriphan" w:date="2014-10-20T16:16:00Z"/>
          <w:rFonts w:eastAsia="Times New Roman" w:cs="Times New Roman"/>
          <w:i/>
          <w:color w:val="FF0000"/>
        </w:rPr>
      </w:pPr>
    </w:p>
    <w:p w14:paraId="24A88B19" w14:textId="41C96489" w:rsidR="00DA7C7A" w:rsidRPr="007510FF" w:rsidRDefault="00CC3BFE" w:rsidP="009165A1">
      <w:pPr>
        <w:rPr>
          <w:rFonts w:eastAsia="Times New Roman" w:cs="Times New Roman"/>
          <w:i/>
          <w:color w:val="FF0000"/>
        </w:rPr>
      </w:pPr>
      <w:ins w:id="4" w:author="Siriphan" w:date="2014-10-20T16:18:00Z">
        <w:r w:rsidRPr="007510FF">
          <w:rPr>
            <w:rFonts w:cs="Arial"/>
            <w:i/>
            <w:color w:val="FF0000"/>
          </w:rPr>
          <w:t>“</w:t>
        </w:r>
      </w:ins>
      <w:r w:rsidR="007510FF" w:rsidRPr="007510FF">
        <w:rPr>
          <w:rFonts w:cs="Arial"/>
          <w:i/>
          <w:color w:val="FF0000"/>
        </w:rPr>
        <w:t>This protocol suggests an initial infection ratio of 50:50, assuming that the fitness differences of the viruses are generally unknown beforehand. However, the use of unequal input ratios is appropriate when there is preliminary data suggesting significant differences in viral replication kinetics. In these cases, an infection ratio of 70:30 is recommended to allow for the detection of a large fitness difference where the less fit virus is placed in excess</w:t>
      </w:r>
      <w:r w:rsidR="007510FF" w:rsidRPr="007510FF">
        <w:rPr>
          <w:rFonts w:cs="Arial"/>
          <w:i/>
          <w:color w:val="FF0000"/>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7510FF" w:rsidRPr="007510FF">
        <w:rPr>
          <w:rFonts w:cs="Arial"/>
          <w:i/>
          <w:color w:val="FF0000"/>
        </w:rPr>
        <w:instrText xml:space="preserve"> ADDIN EN.CITE </w:instrText>
      </w:r>
      <w:r w:rsidR="007510FF" w:rsidRPr="007510FF">
        <w:rPr>
          <w:rFonts w:cs="Arial"/>
          <w:i/>
          <w:color w:val="FF0000"/>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7510FF" w:rsidRPr="007510FF">
        <w:rPr>
          <w:rFonts w:cs="Arial"/>
          <w:i/>
          <w:color w:val="FF0000"/>
        </w:rPr>
        <w:instrText xml:space="preserve"> ADDIN EN.CITE.DATA </w:instrText>
      </w:r>
      <w:r w:rsidR="007510FF" w:rsidRPr="007510FF">
        <w:rPr>
          <w:rFonts w:cs="Arial"/>
          <w:i/>
          <w:color w:val="FF0000"/>
        </w:rPr>
      </w:r>
      <w:r w:rsidR="007510FF" w:rsidRPr="007510FF">
        <w:rPr>
          <w:rFonts w:cs="Arial"/>
          <w:i/>
          <w:color w:val="FF0000"/>
        </w:rPr>
        <w:fldChar w:fldCharType="end"/>
      </w:r>
      <w:r w:rsidR="007510FF" w:rsidRPr="007510FF">
        <w:rPr>
          <w:rFonts w:cs="Arial"/>
          <w:i/>
          <w:color w:val="FF0000"/>
        </w:rPr>
      </w:r>
      <w:r w:rsidR="007510FF" w:rsidRPr="007510FF">
        <w:rPr>
          <w:rFonts w:cs="Arial"/>
          <w:i/>
          <w:color w:val="FF0000"/>
        </w:rPr>
        <w:fldChar w:fldCharType="separate"/>
      </w:r>
      <w:r w:rsidR="007510FF" w:rsidRPr="007510FF">
        <w:rPr>
          <w:rFonts w:cs="Arial"/>
          <w:i/>
          <w:noProof/>
          <w:color w:val="FF0000"/>
          <w:vertAlign w:val="superscript"/>
        </w:rPr>
        <w:t>9</w:t>
      </w:r>
      <w:r w:rsidR="007510FF" w:rsidRPr="007510FF">
        <w:rPr>
          <w:rFonts w:cs="Arial"/>
          <w:i/>
          <w:color w:val="FF0000"/>
        </w:rPr>
        <w:fldChar w:fldCharType="end"/>
      </w:r>
      <w:r w:rsidR="007510FF" w:rsidRPr="007510FF">
        <w:rPr>
          <w:rFonts w:cs="Arial"/>
          <w:i/>
          <w:color w:val="FF0000"/>
        </w:rPr>
        <w:t>.</w:t>
      </w:r>
      <w:ins w:id="5" w:author="Siriphan" w:date="2014-10-20T16:18:00Z">
        <w:r w:rsidRPr="007510FF">
          <w:rPr>
            <w:rFonts w:cs="Arial"/>
            <w:i/>
            <w:color w:val="FF0000"/>
          </w:rPr>
          <w:t>”</w:t>
        </w:r>
      </w:ins>
    </w:p>
    <w:p w14:paraId="1FD8CCF2" w14:textId="77777777" w:rsidR="002D7167" w:rsidRDefault="009165A1" w:rsidP="009165A1">
      <w:pPr>
        <w:rPr>
          <w:rFonts w:eastAsia="Times New Roman" w:cs="Times New Roman"/>
        </w:rPr>
      </w:pPr>
      <w:r>
        <w:rPr>
          <w:rFonts w:eastAsia="Times New Roman" w:cs="Times New Roman"/>
        </w:rPr>
        <w:br/>
        <w:t xml:space="preserve">3. For the virus titration, what is the basis for selecting day 7 as the </w:t>
      </w:r>
      <w:proofErr w:type="spellStart"/>
      <w:r>
        <w:rPr>
          <w:rFonts w:eastAsia="Times New Roman" w:cs="Times New Roman"/>
        </w:rPr>
        <w:t>timepoint</w:t>
      </w:r>
      <w:proofErr w:type="spellEnd"/>
      <w:r>
        <w:rPr>
          <w:rFonts w:eastAsia="Times New Roman" w:cs="Times New Roman"/>
        </w:rPr>
        <w:t xml:space="preserve"> to assay presence or absence of virus? The problem with a relatively early </w:t>
      </w:r>
      <w:proofErr w:type="spellStart"/>
      <w:r>
        <w:rPr>
          <w:rFonts w:eastAsia="Times New Roman" w:cs="Times New Roman"/>
        </w:rPr>
        <w:t>timepoint</w:t>
      </w:r>
      <w:proofErr w:type="spellEnd"/>
      <w:r>
        <w:rPr>
          <w:rFonts w:eastAsia="Times New Roman" w:cs="Times New Roman"/>
        </w:rPr>
        <w:t xml:space="preserve"> such as this is that a low fitness may take longer than 7 days to replicate to levels detectable by capsid ELISA. In this scenario the low fitness virus will be assigned an artificially low TCID50, which would ultimately result in the virus being assigned a fitness value that is higher, or closer to </w:t>
      </w:r>
      <w:proofErr w:type="gramStart"/>
      <w:r>
        <w:rPr>
          <w:rFonts w:eastAsia="Times New Roman" w:cs="Times New Roman"/>
        </w:rPr>
        <w:t>wild-type</w:t>
      </w:r>
      <w:proofErr w:type="gramEnd"/>
      <w:r>
        <w:rPr>
          <w:rFonts w:eastAsia="Times New Roman" w:cs="Times New Roman"/>
        </w:rPr>
        <w:t>, than what is actually true. Please address this issue and justify use of day 7 supernatant for titration.</w:t>
      </w:r>
    </w:p>
    <w:p w14:paraId="246D839D" w14:textId="77777777" w:rsidR="00E600F0" w:rsidRDefault="005144CD" w:rsidP="009165A1">
      <w:pPr>
        <w:rPr>
          <w:rFonts w:eastAsia="Times New Roman" w:cs="Times New Roman"/>
        </w:rPr>
      </w:pPr>
      <w:r>
        <w:rPr>
          <w:rFonts w:eastAsia="Times New Roman" w:cs="Times New Roman"/>
          <w:i/>
          <w:color w:val="FF0000"/>
        </w:rPr>
        <w:t xml:space="preserve">Day 7 was chosen </w:t>
      </w:r>
      <w:r w:rsidR="00281BDA">
        <w:rPr>
          <w:rFonts w:eastAsia="Times New Roman" w:cs="Times New Roman"/>
          <w:i/>
          <w:color w:val="FF0000"/>
        </w:rPr>
        <w:t>based on the</w:t>
      </w:r>
      <w:r>
        <w:rPr>
          <w:rFonts w:eastAsia="Times New Roman" w:cs="Times New Roman"/>
          <w:i/>
          <w:color w:val="FF0000"/>
        </w:rPr>
        <w:t xml:space="preserve"> </w:t>
      </w:r>
      <w:r w:rsidR="00281BDA">
        <w:rPr>
          <w:rFonts w:eastAsia="Times New Roman" w:cs="Times New Roman"/>
          <w:i/>
          <w:color w:val="FF0000"/>
        </w:rPr>
        <w:t xml:space="preserve">longitudinal sampling </w:t>
      </w:r>
      <w:r w:rsidR="002435CF">
        <w:rPr>
          <w:rFonts w:eastAsia="Times New Roman" w:cs="Times New Roman"/>
          <w:i/>
          <w:color w:val="FF0000"/>
        </w:rPr>
        <w:t>of the virus we studied. We apologize for not making this point clear</w:t>
      </w:r>
      <w:r w:rsidR="00281BDA">
        <w:rPr>
          <w:rFonts w:eastAsia="Times New Roman" w:cs="Times New Roman"/>
          <w:i/>
          <w:color w:val="FF0000"/>
        </w:rPr>
        <w:t>er</w:t>
      </w:r>
      <w:r w:rsidR="002435CF">
        <w:rPr>
          <w:rFonts w:eastAsia="Times New Roman" w:cs="Times New Roman"/>
          <w:i/>
          <w:color w:val="FF0000"/>
        </w:rPr>
        <w:t xml:space="preserve"> in the protocol.</w:t>
      </w:r>
      <w:r w:rsidR="00281BDA">
        <w:rPr>
          <w:rFonts w:eastAsia="Times New Roman" w:cs="Times New Roman"/>
          <w:i/>
          <w:color w:val="FF0000"/>
        </w:rPr>
        <w:t xml:space="preserve"> As </w:t>
      </w:r>
      <w:r w:rsidR="00F84BFE">
        <w:rPr>
          <w:rFonts w:eastAsia="Times New Roman" w:cs="Times New Roman"/>
          <w:i/>
          <w:color w:val="FF0000"/>
        </w:rPr>
        <w:t>other</w:t>
      </w:r>
      <w:r w:rsidR="00281BDA">
        <w:rPr>
          <w:rFonts w:eastAsia="Times New Roman" w:cs="Times New Roman"/>
          <w:i/>
          <w:color w:val="FF0000"/>
        </w:rPr>
        <w:t xml:space="preserve"> </w:t>
      </w:r>
      <w:r w:rsidR="00CB3AEC">
        <w:rPr>
          <w:rFonts w:eastAsia="Times New Roman" w:cs="Times New Roman"/>
          <w:i/>
          <w:color w:val="FF0000"/>
        </w:rPr>
        <w:t>HIV strains</w:t>
      </w:r>
      <w:r w:rsidR="00281BDA">
        <w:rPr>
          <w:rFonts w:eastAsia="Times New Roman" w:cs="Times New Roman"/>
          <w:i/>
          <w:color w:val="FF0000"/>
        </w:rPr>
        <w:t xml:space="preserve"> may exhibit slower viral growth, t</w:t>
      </w:r>
      <w:r w:rsidR="002435CF">
        <w:rPr>
          <w:rFonts w:eastAsia="Times New Roman" w:cs="Times New Roman"/>
          <w:i/>
          <w:color w:val="FF0000"/>
        </w:rPr>
        <w:t xml:space="preserve">he protocol is now modified to </w:t>
      </w:r>
      <w:r w:rsidR="00281BDA">
        <w:rPr>
          <w:rFonts w:eastAsia="Times New Roman" w:cs="Times New Roman"/>
          <w:i/>
          <w:color w:val="FF0000"/>
        </w:rPr>
        <w:t>include longitudinal samplings until the observ</w:t>
      </w:r>
      <w:r w:rsidR="00CB3AEC">
        <w:rPr>
          <w:rFonts w:eastAsia="Times New Roman" w:cs="Times New Roman"/>
          <w:i/>
          <w:color w:val="FF0000"/>
        </w:rPr>
        <w:t>ed infectious titer is stable, as was done in our initial studies.</w:t>
      </w:r>
      <w:r w:rsidR="009165A1" w:rsidRPr="002D7167">
        <w:rPr>
          <w:rFonts w:eastAsia="Times New Roman" w:cs="Times New Roman"/>
          <w:i/>
          <w:color w:val="FF0000"/>
        </w:rPr>
        <w:br/>
      </w:r>
      <w:r w:rsidR="009165A1">
        <w:rPr>
          <w:rFonts w:eastAsia="Times New Roman" w:cs="Times New Roman"/>
        </w:rPr>
        <w:br/>
        <w:t>4. One potential pitfall of the described method is that production of HIV virions through transfection results in a high level of defective virions and virions containing altered ratios of viral proteins compared to a natural infection (not driven by an artificial promoter). Some investigators have proposed that viruses produced through transfection should be briefly passaged in a cell line or PBMC to eliminate this problem. This could have particularly strong effects on fitness comparisons of HIV proteins such as env gp120 that may be altered by presence of defective virions or altered levels of protein per virion. It would be prudent to compare fitness of viruses produced through transfection with those briefly passaged through a natural infection cycle. This point is beyond the scope of this particular methods article, but should be addressed in the future.</w:t>
      </w:r>
      <w:r w:rsidR="009165A1">
        <w:rPr>
          <w:rFonts w:eastAsia="Times New Roman" w:cs="Times New Roman"/>
        </w:rPr>
        <w:br/>
      </w:r>
    </w:p>
    <w:p w14:paraId="0A6FD68F" w14:textId="0526E85E" w:rsidR="00E600F0" w:rsidRPr="003F41D8" w:rsidRDefault="00B92AAD" w:rsidP="009165A1">
      <w:pPr>
        <w:rPr>
          <w:rFonts w:eastAsia="Times New Roman" w:cs="Times New Roman"/>
          <w:i/>
          <w:color w:val="FF0000"/>
        </w:rPr>
      </w:pPr>
      <w:r>
        <w:rPr>
          <w:rFonts w:eastAsia="Times New Roman" w:cs="Times New Roman"/>
          <w:i/>
          <w:color w:val="FF0000"/>
        </w:rPr>
        <w:t xml:space="preserve">We appreciate the reviewer’s </w:t>
      </w:r>
      <w:r w:rsidR="000D2DBC">
        <w:rPr>
          <w:rFonts w:eastAsia="Times New Roman" w:cs="Times New Roman"/>
          <w:i/>
          <w:color w:val="FF0000"/>
        </w:rPr>
        <w:t>excellent point. We have indeed performed passage experiments without noting differences in fitness but</w:t>
      </w:r>
      <w:r>
        <w:rPr>
          <w:rFonts w:eastAsia="Times New Roman" w:cs="Times New Roman"/>
          <w:i/>
          <w:color w:val="FF0000"/>
        </w:rPr>
        <w:t xml:space="preserve"> agree that </w:t>
      </w:r>
      <w:r w:rsidR="000D2DBC">
        <w:rPr>
          <w:rFonts w:eastAsia="Times New Roman" w:cs="Times New Roman"/>
          <w:i/>
          <w:color w:val="FF0000"/>
        </w:rPr>
        <w:t>additional,</w:t>
      </w:r>
      <w:r>
        <w:rPr>
          <w:rFonts w:eastAsia="Times New Roman" w:cs="Times New Roman"/>
          <w:i/>
          <w:color w:val="FF0000"/>
        </w:rPr>
        <w:t xml:space="preserve"> future study will be informative regarding the </w:t>
      </w:r>
      <w:r w:rsidR="000D2DBC">
        <w:rPr>
          <w:rFonts w:eastAsia="Times New Roman" w:cs="Times New Roman"/>
          <w:i/>
          <w:color w:val="FF0000"/>
        </w:rPr>
        <w:t xml:space="preserve">utility </w:t>
      </w:r>
      <w:r>
        <w:rPr>
          <w:rFonts w:eastAsia="Times New Roman" w:cs="Times New Roman"/>
          <w:i/>
          <w:color w:val="FF0000"/>
        </w:rPr>
        <w:t>of the additional step</w:t>
      </w:r>
      <w:r w:rsidR="000D2DBC">
        <w:rPr>
          <w:rFonts w:eastAsia="Times New Roman" w:cs="Times New Roman"/>
          <w:i/>
          <w:color w:val="FF0000"/>
        </w:rPr>
        <w:t xml:space="preserve"> suggested</w:t>
      </w:r>
      <w:r w:rsidR="00132FDE">
        <w:rPr>
          <w:rFonts w:eastAsia="Times New Roman" w:cs="Times New Roman"/>
          <w:i/>
          <w:color w:val="FF0000"/>
        </w:rPr>
        <w:t>.</w:t>
      </w:r>
      <w:r w:rsidR="00900BEF">
        <w:rPr>
          <w:rFonts w:eastAsia="Times New Roman" w:cs="Times New Roman"/>
          <w:i/>
          <w:color w:val="FF0000"/>
        </w:rPr>
        <w:t xml:space="preserve"> </w:t>
      </w:r>
    </w:p>
    <w:p w14:paraId="278FEFD0" w14:textId="65799447" w:rsidR="0071321B" w:rsidRDefault="009165A1" w:rsidP="009165A1">
      <w:pPr>
        <w:rPr>
          <w:rFonts w:eastAsia="Times New Roman" w:cs="Times New Roman"/>
          <w:i/>
          <w:color w:val="FF0000"/>
        </w:rPr>
      </w:pPr>
      <w:r>
        <w:rPr>
          <w:rFonts w:eastAsia="Times New Roman" w:cs="Times New Roman"/>
        </w:rPr>
        <w:br/>
      </w:r>
      <w:r>
        <w:rPr>
          <w:rFonts w:eastAsia="Times New Roman" w:cs="Times New Roman"/>
          <w:i/>
          <w:iCs/>
        </w:rPr>
        <w:t>Minor Concerns:</w:t>
      </w:r>
      <w:r>
        <w:rPr>
          <w:rFonts w:eastAsia="Times New Roman" w:cs="Times New Roman"/>
        </w:rPr>
        <w:br/>
        <w:t xml:space="preserve">1. Lines 180 and 218: 10 </w:t>
      </w:r>
      <w:proofErr w:type="spellStart"/>
      <w:r>
        <w:rPr>
          <w:rFonts w:eastAsia="Times New Roman" w:cs="Times New Roman"/>
        </w:rPr>
        <w:t>mM</w:t>
      </w:r>
      <w:proofErr w:type="spellEnd"/>
      <w:r>
        <w:rPr>
          <w:rFonts w:eastAsia="Times New Roman" w:cs="Times New Roman"/>
        </w:rPr>
        <w:t xml:space="preserve"> </w:t>
      </w:r>
      <w:proofErr w:type="spellStart"/>
      <w:r>
        <w:rPr>
          <w:rFonts w:eastAsia="Times New Roman" w:cs="Times New Roman"/>
        </w:rPr>
        <w:t>dNTPs</w:t>
      </w:r>
      <w:proofErr w:type="spellEnd"/>
      <w:r>
        <w:rPr>
          <w:rFonts w:eastAsia="Times New Roman" w:cs="Times New Roman"/>
        </w:rPr>
        <w:t xml:space="preserve"> is your stock concentration, not final concentration. Please change to final concentration as with other reagents.</w:t>
      </w:r>
      <w:r w:rsidR="00510809">
        <w:rPr>
          <w:rFonts w:eastAsia="Times New Roman" w:cs="Times New Roman"/>
        </w:rPr>
        <w:t xml:space="preserve"> </w:t>
      </w:r>
      <w:r w:rsidR="00F37D65" w:rsidRPr="00E600F0">
        <w:rPr>
          <w:rFonts w:eastAsia="Times New Roman" w:cs="Times New Roman"/>
          <w:i/>
          <w:color w:val="FF0000"/>
        </w:rPr>
        <w:t>Corrected</w:t>
      </w:r>
      <w:r w:rsidR="00F37D65">
        <w:rPr>
          <w:rFonts w:eastAsia="Times New Roman" w:cs="Times New Roman"/>
        </w:rPr>
        <w:t>.</w:t>
      </w:r>
      <w:r>
        <w:rPr>
          <w:rFonts w:eastAsia="Times New Roman" w:cs="Times New Roman"/>
        </w:rPr>
        <w:br/>
        <w:t>2. Line 186: "primers primer" - repeat of word</w:t>
      </w:r>
      <w:r w:rsidR="00E600F0">
        <w:rPr>
          <w:rFonts w:eastAsia="Times New Roman" w:cs="Times New Roman"/>
        </w:rPr>
        <w:t xml:space="preserve"> </w:t>
      </w:r>
      <w:r w:rsidR="00E600F0" w:rsidRPr="00E600F0">
        <w:rPr>
          <w:rFonts w:eastAsia="Times New Roman" w:cs="Times New Roman"/>
          <w:i/>
          <w:color w:val="FF0000"/>
        </w:rPr>
        <w:t>corrected</w:t>
      </w:r>
      <w:r>
        <w:rPr>
          <w:rFonts w:eastAsia="Times New Roman" w:cs="Times New Roman"/>
        </w:rPr>
        <w:br/>
        <w:t>3. Line 295: propagation is misspelled "</w:t>
      </w:r>
      <w:proofErr w:type="spellStart"/>
      <w:r>
        <w:rPr>
          <w:rFonts w:eastAsia="Times New Roman" w:cs="Times New Roman"/>
        </w:rPr>
        <w:t>ropagation</w:t>
      </w:r>
      <w:proofErr w:type="spellEnd"/>
      <w:r>
        <w:rPr>
          <w:rFonts w:eastAsia="Times New Roman" w:cs="Times New Roman"/>
        </w:rPr>
        <w:t>"</w:t>
      </w:r>
      <w:r w:rsidR="00E600F0">
        <w:rPr>
          <w:rFonts w:eastAsia="Times New Roman" w:cs="Times New Roman"/>
        </w:rPr>
        <w:t xml:space="preserve"> </w:t>
      </w:r>
      <w:r w:rsidR="00E600F0" w:rsidRPr="00E600F0">
        <w:rPr>
          <w:rFonts w:eastAsia="Times New Roman" w:cs="Times New Roman"/>
          <w:i/>
          <w:color w:val="FF0000"/>
        </w:rPr>
        <w:t>corrected</w:t>
      </w:r>
      <w:r>
        <w:rPr>
          <w:rFonts w:eastAsia="Times New Roman" w:cs="Times New Roman"/>
        </w:rPr>
        <w:br/>
        <w:t>4. Line 339: Do you really do extended incubations for titration in a round-bottom plate? Don't all the cells form a tight clump in the center limiting cell survival?</w:t>
      </w:r>
      <w:r w:rsidR="00EE1E54">
        <w:rPr>
          <w:rFonts w:eastAsia="Times New Roman" w:cs="Times New Roman"/>
        </w:rPr>
        <w:t xml:space="preserve"> </w:t>
      </w:r>
      <w:r w:rsidR="008E3700">
        <w:rPr>
          <w:rFonts w:eastAsia="Times New Roman" w:cs="Times New Roman"/>
          <w:i/>
          <w:color w:val="FF0000"/>
        </w:rPr>
        <w:t>Yes, we observed a clump of cells in the center but did not observe defect</w:t>
      </w:r>
      <w:r w:rsidR="00406995">
        <w:rPr>
          <w:rFonts w:eastAsia="Times New Roman" w:cs="Times New Roman"/>
          <w:i/>
          <w:color w:val="FF0000"/>
        </w:rPr>
        <w:t>s</w:t>
      </w:r>
      <w:r w:rsidR="008E3700">
        <w:rPr>
          <w:rFonts w:eastAsia="Times New Roman" w:cs="Times New Roman"/>
          <w:i/>
          <w:color w:val="FF0000"/>
        </w:rPr>
        <w:t xml:space="preserve"> in cell growth. </w:t>
      </w:r>
      <w:r w:rsidR="00CF241B">
        <w:rPr>
          <w:rFonts w:eastAsia="Times New Roman" w:cs="Times New Roman"/>
          <w:i/>
          <w:color w:val="FF0000"/>
        </w:rPr>
        <w:t xml:space="preserve">In addition, </w:t>
      </w:r>
      <w:r w:rsidR="00406995">
        <w:rPr>
          <w:rFonts w:eastAsia="Times New Roman" w:cs="Times New Roman"/>
          <w:i/>
          <w:color w:val="FF0000"/>
        </w:rPr>
        <w:t xml:space="preserve">the </w:t>
      </w:r>
      <w:r w:rsidR="00CF241B">
        <w:rPr>
          <w:rFonts w:eastAsia="Times New Roman" w:cs="Times New Roman"/>
          <w:i/>
          <w:color w:val="FF0000"/>
        </w:rPr>
        <w:t>r</w:t>
      </w:r>
      <w:r w:rsidR="00F46421">
        <w:rPr>
          <w:rFonts w:eastAsia="Times New Roman" w:cs="Times New Roman"/>
          <w:i/>
          <w:color w:val="FF0000"/>
        </w:rPr>
        <w:t xml:space="preserve">ound-bottom </w:t>
      </w:r>
      <w:r w:rsidR="00CF241B">
        <w:rPr>
          <w:rFonts w:eastAsia="Times New Roman" w:cs="Times New Roman"/>
          <w:i/>
          <w:color w:val="FF0000"/>
        </w:rPr>
        <w:t xml:space="preserve">allows for </w:t>
      </w:r>
      <w:r w:rsidR="00406995">
        <w:rPr>
          <w:rFonts w:eastAsia="Times New Roman" w:cs="Times New Roman"/>
          <w:i/>
          <w:color w:val="FF0000"/>
        </w:rPr>
        <w:t xml:space="preserve">greater </w:t>
      </w:r>
      <w:r w:rsidR="00CF241B">
        <w:rPr>
          <w:rFonts w:eastAsia="Times New Roman" w:cs="Times New Roman"/>
          <w:i/>
          <w:color w:val="FF0000"/>
        </w:rPr>
        <w:t>cell-cell interactions, which encourage</w:t>
      </w:r>
      <w:r w:rsidR="00406995">
        <w:rPr>
          <w:rFonts w:eastAsia="Times New Roman" w:cs="Times New Roman"/>
          <w:i/>
          <w:color w:val="FF0000"/>
        </w:rPr>
        <w:t>s</w:t>
      </w:r>
      <w:r w:rsidR="00CF241B">
        <w:rPr>
          <w:rFonts w:eastAsia="Times New Roman" w:cs="Times New Roman"/>
          <w:i/>
          <w:color w:val="FF0000"/>
        </w:rPr>
        <w:t xml:space="preserve"> viral spread.</w:t>
      </w:r>
      <w:r w:rsidR="008E3700">
        <w:rPr>
          <w:rFonts w:eastAsia="Times New Roman" w:cs="Times New Roman"/>
          <w:i/>
          <w:color w:val="FF0000"/>
        </w:rPr>
        <w:t xml:space="preserve"> </w:t>
      </w:r>
      <w:r>
        <w:rPr>
          <w:rFonts w:eastAsia="Times New Roman" w:cs="Times New Roman"/>
        </w:rPr>
        <w:br/>
        <w:t xml:space="preserve">5. Line 458-459: Please note where this </w:t>
      </w:r>
      <w:proofErr w:type="spellStart"/>
      <w:r>
        <w:rPr>
          <w:rFonts w:eastAsia="Times New Roman" w:cs="Times New Roman"/>
        </w:rPr>
        <w:t>cDNA</w:t>
      </w:r>
      <w:proofErr w:type="spellEnd"/>
      <w:r>
        <w:rPr>
          <w:rFonts w:eastAsia="Times New Roman" w:cs="Times New Roman"/>
        </w:rPr>
        <w:t xml:space="preserve"> synthesis primer binds - what is it specific for (presumably HIV NL4-3 </w:t>
      </w:r>
      <w:proofErr w:type="spellStart"/>
      <w:r>
        <w:rPr>
          <w:rFonts w:eastAsia="Times New Roman" w:cs="Times New Roman"/>
        </w:rPr>
        <w:t>Vif</w:t>
      </w:r>
      <w:proofErr w:type="spellEnd"/>
      <w:r>
        <w:rPr>
          <w:rFonts w:eastAsia="Times New Roman" w:cs="Times New Roman"/>
        </w:rPr>
        <w:t>)?</w:t>
      </w:r>
      <w:r w:rsidR="00F37D65">
        <w:rPr>
          <w:rFonts w:eastAsia="Times New Roman" w:cs="Times New Roman"/>
        </w:rPr>
        <w:t xml:space="preserve"> </w:t>
      </w:r>
      <w:r w:rsidR="0034294C">
        <w:rPr>
          <w:rFonts w:eastAsia="Times New Roman" w:cs="Times New Roman"/>
          <w:i/>
          <w:color w:val="FF0000"/>
        </w:rPr>
        <w:t xml:space="preserve">HXB2 nucleotide </w:t>
      </w:r>
      <w:r w:rsidR="0034294C" w:rsidRPr="0034294C">
        <w:rPr>
          <w:rFonts w:eastAsia="Times New Roman" w:cs="Times New Roman"/>
          <w:i/>
          <w:color w:val="FF0000"/>
        </w:rPr>
        <w:t>position added</w:t>
      </w:r>
      <w:r>
        <w:rPr>
          <w:rFonts w:eastAsia="Times New Roman" w:cs="Times New Roman"/>
        </w:rPr>
        <w:br/>
        <w:t xml:space="preserve">6. Line 467: Correct the final reaction concentration for DTT. It cannot be 120 </w:t>
      </w:r>
      <w:proofErr w:type="spellStart"/>
      <w:r>
        <w:rPr>
          <w:rFonts w:eastAsia="Times New Roman" w:cs="Times New Roman"/>
        </w:rPr>
        <w:t>mM</w:t>
      </w:r>
      <w:proofErr w:type="spellEnd"/>
      <w:r>
        <w:rPr>
          <w:rFonts w:eastAsia="Times New Roman" w:cs="Times New Roman"/>
        </w:rPr>
        <w:t xml:space="preserve"> since the stock DTT that comes with </w:t>
      </w:r>
      <w:proofErr w:type="spellStart"/>
      <w:r>
        <w:rPr>
          <w:rFonts w:eastAsia="Times New Roman" w:cs="Times New Roman"/>
        </w:rPr>
        <w:t>SuperScriptIII</w:t>
      </w:r>
      <w:proofErr w:type="spellEnd"/>
      <w:r>
        <w:rPr>
          <w:rFonts w:eastAsia="Times New Roman" w:cs="Times New Roman"/>
        </w:rPr>
        <w:t xml:space="preserve"> is 100 </w:t>
      </w:r>
      <w:proofErr w:type="spellStart"/>
      <w:r>
        <w:rPr>
          <w:rFonts w:eastAsia="Times New Roman" w:cs="Times New Roman"/>
        </w:rPr>
        <w:t>mM.</w:t>
      </w:r>
      <w:proofErr w:type="spellEnd"/>
      <w:r w:rsidR="0027254A">
        <w:rPr>
          <w:rFonts w:eastAsia="Times New Roman" w:cs="Times New Roman"/>
        </w:rPr>
        <w:t xml:space="preserve"> </w:t>
      </w:r>
      <w:proofErr w:type="gramStart"/>
      <w:r w:rsidR="0027254A" w:rsidRPr="00E600F0">
        <w:rPr>
          <w:rFonts w:eastAsia="Times New Roman" w:cs="Times New Roman"/>
          <w:i/>
          <w:color w:val="FF0000"/>
        </w:rPr>
        <w:t>corrected</w:t>
      </w:r>
      <w:proofErr w:type="gramEnd"/>
      <w:r>
        <w:rPr>
          <w:rFonts w:eastAsia="Times New Roman" w:cs="Times New Roman"/>
        </w:rPr>
        <w:br/>
        <w:t>7. Lines 488 and 552: Which PCR "master mix" is referred to here? Be specific.</w:t>
      </w:r>
      <w:r w:rsidR="0034294C">
        <w:rPr>
          <w:rFonts w:eastAsia="Times New Roman" w:cs="Times New Roman"/>
        </w:rPr>
        <w:t xml:space="preserve"> </w:t>
      </w:r>
      <w:r w:rsidR="00CB51EF">
        <w:rPr>
          <w:rFonts w:eastAsia="Times New Roman" w:cs="Times New Roman"/>
          <w:i/>
          <w:color w:val="FF0000"/>
        </w:rPr>
        <w:t xml:space="preserve">For </w:t>
      </w:r>
      <w:proofErr w:type="spellStart"/>
      <w:r w:rsidR="00CB51EF">
        <w:rPr>
          <w:rFonts w:eastAsia="Times New Roman" w:cs="Times New Roman"/>
          <w:i/>
          <w:color w:val="FF0000"/>
        </w:rPr>
        <w:t>q</w:t>
      </w:r>
      <w:r w:rsidR="0034294C">
        <w:rPr>
          <w:rFonts w:eastAsia="Times New Roman" w:cs="Times New Roman"/>
          <w:i/>
          <w:color w:val="FF0000"/>
        </w:rPr>
        <w:t>PCR</w:t>
      </w:r>
      <w:proofErr w:type="spellEnd"/>
      <w:r w:rsidR="0034294C">
        <w:rPr>
          <w:rFonts w:eastAsia="Times New Roman" w:cs="Times New Roman"/>
          <w:i/>
          <w:color w:val="FF0000"/>
        </w:rPr>
        <w:t xml:space="preserve"> master mix, the trademark name is omitted according to the journal policy, however the detail is given in the table of materials. For line 552</w:t>
      </w:r>
      <w:r w:rsidR="006B575E">
        <w:rPr>
          <w:rFonts w:eastAsia="Times New Roman" w:cs="Times New Roman"/>
          <w:i/>
          <w:color w:val="FF0000"/>
        </w:rPr>
        <w:t xml:space="preserve"> (now line </w:t>
      </w:r>
      <w:r w:rsidR="003114F6">
        <w:rPr>
          <w:rFonts w:eastAsia="Times New Roman" w:cs="Times New Roman"/>
          <w:i/>
          <w:color w:val="FF0000"/>
        </w:rPr>
        <w:t>725</w:t>
      </w:r>
      <w:r w:rsidR="006B575E">
        <w:rPr>
          <w:rFonts w:eastAsia="Times New Roman" w:cs="Times New Roman"/>
          <w:i/>
          <w:color w:val="FF0000"/>
        </w:rPr>
        <w:t>)</w:t>
      </w:r>
      <w:r w:rsidR="0034294C">
        <w:rPr>
          <w:rFonts w:eastAsia="Times New Roman" w:cs="Times New Roman"/>
          <w:i/>
          <w:color w:val="FF0000"/>
        </w:rPr>
        <w:t xml:space="preserve">, the word “master mix” </w:t>
      </w:r>
      <w:r w:rsidR="00CB51EF">
        <w:rPr>
          <w:rFonts w:eastAsia="Times New Roman" w:cs="Times New Roman"/>
          <w:i/>
          <w:color w:val="FF0000"/>
        </w:rPr>
        <w:t>is changed to inoculum</w:t>
      </w:r>
      <w:r w:rsidR="0034294C">
        <w:rPr>
          <w:rFonts w:eastAsia="Times New Roman" w:cs="Times New Roman"/>
          <w:i/>
          <w:color w:val="FF0000"/>
        </w:rPr>
        <w:t xml:space="preserve"> to prevent confusion.</w:t>
      </w:r>
      <w:r>
        <w:rPr>
          <w:rFonts w:eastAsia="Times New Roman" w:cs="Times New Roman"/>
        </w:rPr>
        <w:br/>
        <w:t>8. Line 573: primer sequences are not provided</w:t>
      </w:r>
      <w:r w:rsidR="00C344C8">
        <w:rPr>
          <w:rFonts w:eastAsia="Times New Roman" w:cs="Times New Roman"/>
        </w:rPr>
        <w:t xml:space="preserve"> </w:t>
      </w:r>
      <w:r w:rsidR="00213309" w:rsidRPr="00E600F0">
        <w:rPr>
          <w:rFonts w:eastAsia="Times New Roman" w:cs="Times New Roman"/>
          <w:i/>
          <w:color w:val="FF0000"/>
        </w:rPr>
        <w:t>corrected</w:t>
      </w:r>
      <w:r>
        <w:rPr>
          <w:rFonts w:eastAsia="Times New Roman" w:cs="Times New Roman"/>
        </w:rPr>
        <w:br/>
        <w:t>9. Line 658: "is" should be "are</w:t>
      </w:r>
      <w:proofErr w:type="gramStart"/>
      <w:r>
        <w:rPr>
          <w:rFonts w:eastAsia="Times New Roman" w:cs="Times New Roman"/>
        </w:rPr>
        <w:t>"</w:t>
      </w:r>
      <w:proofErr w:type="gramEnd"/>
      <w:r w:rsidR="00DC747C">
        <w:rPr>
          <w:rFonts w:eastAsia="Times New Roman" w:cs="Times New Roman"/>
        </w:rPr>
        <w:t xml:space="preserve"> </w:t>
      </w:r>
      <w:r w:rsidR="00DC747C" w:rsidRPr="00E600F0">
        <w:rPr>
          <w:rFonts w:eastAsia="Times New Roman" w:cs="Times New Roman"/>
          <w:i/>
          <w:color w:val="FF0000"/>
        </w:rPr>
        <w:t>corrected</w:t>
      </w:r>
      <w:r>
        <w:rPr>
          <w:rFonts w:eastAsia="Times New Roman" w:cs="Times New Roman"/>
        </w:rPr>
        <w:br/>
      </w:r>
      <w:r>
        <w:rPr>
          <w:rFonts w:eastAsia="Times New Roman" w:cs="Times New Roman"/>
        </w:rPr>
        <w:br/>
      </w:r>
      <w:r>
        <w:rPr>
          <w:rFonts w:eastAsia="Times New Roman" w:cs="Times New Roman"/>
        </w:rPr>
        <w:br/>
      </w:r>
      <w:r>
        <w:rPr>
          <w:rFonts w:eastAsia="Times New Roman" w:cs="Times New Roman"/>
          <w:b/>
          <w:bCs/>
        </w:rPr>
        <w:t>Reviewer #2:</w:t>
      </w:r>
      <w:r>
        <w:rPr>
          <w:rFonts w:eastAsia="Times New Roman" w:cs="Times New Roman"/>
        </w:rPr>
        <w:t xml:space="preserve"> </w:t>
      </w:r>
      <w:r>
        <w:rPr>
          <w:rFonts w:eastAsia="Times New Roman" w:cs="Times New Roman"/>
        </w:rPr>
        <w:br/>
      </w:r>
      <w:r>
        <w:rPr>
          <w:rFonts w:eastAsia="Times New Roman" w:cs="Times New Roman"/>
          <w:i/>
          <w:iCs/>
        </w:rPr>
        <w:t>Manuscript Summary:</w:t>
      </w:r>
      <w:r>
        <w:rPr>
          <w:rFonts w:eastAsia="Times New Roman" w:cs="Times New Roman"/>
        </w:rPr>
        <w:t xml:space="preserve"> </w:t>
      </w:r>
      <w:r>
        <w:rPr>
          <w:rFonts w:eastAsia="Times New Roman" w:cs="Times New Roman"/>
        </w:rPr>
        <w:br/>
        <w:t xml:space="preserve">Manocheewa et. </w:t>
      </w:r>
      <w:proofErr w:type="gramStart"/>
      <w:r>
        <w:rPr>
          <w:rFonts w:eastAsia="Times New Roman" w:cs="Times New Roman"/>
        </w:rPr>
        <w:t>al</w:t>
      </w:r>
      <w:proofErr w:type="gramEnd"/>
      <w:r>
        <w:rPr>
          <w:rFonts w:eastAsia="Times New Roman" w:cs="Times New Roman"/>
        </w:rPr>
        <w:t>. describe a method for the generation of tagged mutant HIV viruses and their subsequent characterization through a pairwise competition assay. The paper is well written, with only a few minor queries or concerns.</w:t>
      </w:r>
      <w:r>
        <w:rPr>
          <w:rFonts w:eastAsia="Times New Roman" w:cs="Times New Roman"/>
        </w:rPr>
        <w:br/>
      </w:r>
      <w:r>
        <w:rPr>
          <w:rFonts w:eastAsia="Times New Roman" w:cs="Times New Roman"/>
        </w:rPr>
        <w:br/>
      </w:r>
      <w:r>
        <w:rPr>
          <w:rFonts w:eastAsia="Times New Roman" w:cs="Times New Roman"/>
          <w:i/>
          <w:iCs/>
        </w:rPr>
        <w:t>Major Concerns:</w:t>
      </w:r>
      <w:r>
        <w:rPr>
          <w:rFonts w:eastAsia="Times New Roman" w:cs="Times New Roman"/>
        </w:rPr>
        <w:br/>
        <w:t>No major concerns.</w:t>
      </w:r>
      <w:r>
        <w:rPr>
          <w:rFonts w:eastAsia="Times New Roman" w:cs="Times New Roman"/>
        </w:rPr>
        <w:br/>
      </w:r>
      <w:r>
        <w:rPr>
          <w:rFonts w:eastAsia="Times New Roman" w:cs="Times New Roman"/>
        </w:rPr>
        <w:br/>
      </w:r>
      <w:r>
        <w:rPr>
          <w:rFonts w:eastAsia="Times New Roman" w:cs="Times New Roman"/>
          <w:i/>
          <w:iCs/>
        </w:rPr>
        <w:t>Minor Concerns:</w:t>
      </w:r>
      <w:r>
        <w:rPr>
          <w:rFonts w:eastAsia="Times New Roman" w:cs="Times New Roman"/>
        </w:rPr>
        <w:br/>
        <w:t xml:space="preserve">1.2.1 line 220/221 - 35 cycles is a large number for a </w:t>
      </w:r>
      <w:proofErr w:type="spellStart"/>
      <w:r>
        <w:rPr>
          <w:rFonts w:eastAsia="Times New Roman" w:cs="Times New Roman"/>
        </w:rPr>
        <w:t>quickchange</w:t>
      </w:r>
      <w:proofErr w:type="spellEnd"/>
      <w:r>
        <w:rPr>
          <w:rFonts w:eastAsia="Times New Roman" w:cs="Times New Roman"/>
        </w:rPr>
        <w:t xml:space="preserve"> reaction. It is more usual to have 18 cycles to help avoid introducing mutations. Was this step optimized? (</w:t>
      </w:r>
      <w:proofErr w:type="gramStart"/>
      <w:r>
        <w:rPr>
          <w:rFonts w:eastAsia="Times New Roman" w:cs="Times New Roman"/>
        </w:rPr>
        <w:t>also</w:t>
      </w:r>
      <w:proofErr w:type="gramEnd"/>
      <w:r>
        <w:rPr>
          <w:rFonts w:eastAsia="Times New Roman" w:cs="Times New Roman"/>
        </w:rPr>
        <w:t xml:space="preserve"> relevant to section 1.3.2)</w:t>
      </w:r>
      <w:r w:rsidR="00406995">
        <w:rPr>
          <w:rFonts w:eastAsia="Times New Roman" w:cs="Times New Roman"/>
        </w:rPr>
        <w:t xml:space="preserve"> </w:t>
      </w:r>
      <w:r w:rsidR="00406995">
        <w:rPr>
          <w:rFonts w:eastAsia="Times New Roman" w:cs="Times New Roman"/>
          <w:i/>
          <w:color w:val="FF0000"/>
        </w:rPr>
        <w:t>The number of PCR cycles stated in step 1.3.2 was a typo and is now corrected to 25 instead of 35. In addition, yes</w:t>
      </w:r>
      <w:r w:rsidR="00132FDE">
        <w:rPr>
          <w:rFonts w:eastAsia="Times New Roman" w:cs="Times New Roman"/>
          <w:i/>
          <w:color w:val="FF0000"/>
        </w:rPr>
        <w:t>, this step was optimized</w:t>
      </w:r>
      <w:r w:rsidR="006E18F4">
        <w:rPr>
          <w:rFonts w:eastAsia="Times New Roman" w:cs="Times New Roman"/>
          <w:i/>
          <w:color w:val="FF0000"/>
        </w:rPr>
        <w:t xml:space="preserve"> using </w:t>
      </w:r>
      <w:proofErr w:type="spellStart"/>
      <w:r w:rsidR="006E18F4">
        <w:rPr>
          <w:rFonts w:eastAsia="Times New Roman" w:cs="Times New Roman"/>
          <w:i/>
          <w:color w:val="FF0000"/>
        </w:rPr>
        <w:t>Phusion</w:t>
      </w:r>
      <w:proofErr w:type="spellEnd"/>
      <w:r w:rsidR="00132FDE">
        <w:rPr>
          <w:rFonts w:eastAsia="Times New Roman" w:cs="Times New Roman"/>
          <w:i/>
          <w:color w:val="FF0000"/>
        </w:rPr>
        <w:t xml:space="preserve"> high fidelity DNA polymerase</w:t>
      </w:r>
      <w:r w:rsidR="006E18F4">
        <w:rPr>
          <w:rFonts w:eastAsia="Times New Roman" w:cs="Times New Roman"/>
          <w:i/>
          <w:color w:val="FF0000"/>
        </w:rPr>
        <w:t>. We obtained better yield</w:t>
      </w:r>
      <w:ins w:id="6" w:author="James Mullins" w:date="2014-10-18T13:29:00Z">
        <w:r w:rsidR="00406995">
          <w:rPr>
            <w:rFonts w:eastAsia="Times New Roman" w:cs="Times New Roman"/>
            <w:i/>
            <w:color w:val="FF0000"/>
          </w:rPr>
          <w:t>s</w:t>
        </w:r>
      </w:ins>
      <w:r w:rsidR="006E18F4">
        <w:rPr>
          <w:rFonts w:eastAsia="Times New Roman" w:cs="Times New Roman"/>
          <w:i/>
          <w:color w:val="FF0000"/>
        </w:rPr>
        <w:t xml:space="preserve"> with </w:t>
      </w:r>
      <w:r w:rsidR="0071321B">
        <w:rPr>
          <w:rFonts w:eastAsia="Times New Roman" w:cs="Times New Roman"/>
          <w:i/>
          <w:color w:val="FF0000"/>
        </w:rPr>
        <w:t xml:space="preserve">a </w:t>
      </w:r>
      <w:r w:rsidR="006E18F4">
        <w:rPr>
          <w:rFonts w:eastAsia="Times New Roman" w:cs="Times New Roman"/>
          <w:i/>
          <w:color w:val="FF0000"/>
        </w:rPr>
        <w:t>higher number of cycle</w:t>
      </w:r>
      <w:r w:rsidR="00406995">
        <w:rPr>
          <w:rFonts w:eastAsia="Times New Roman" w:cs="Times New Roman"/>
          <w:i/>
          <w:color w:val="FF0000"/>
        </w:rPr>
        <w:t>s</w:t>
      </w:r>
      <w:r w:rsidR="006E18F4">
        <w:rPr>
          <w:rFonts w:eastAsia="Times New Roman" w:cs="Times New Roman"/>
          <w:i/>
          <w:color w:val="FF0000"/>
        </w:rPr>
        <w:t xml:space="preserve">. </w:t>
      </w:r>
      <w:r w:rsidR="00406995">
        <w:rPr>
          <w:rFonts w:eastAsia="Times New Roman" w:cs="Times New Roman"/>
          <w:i/>
          <w:color w:val="FF0000"/>
        </w:rPr>
        <w:t>W</w:t>
      </w:r>
      <w:r w:rsidR="006E18F4">
        <w:rPr>
          <w:rFonts w:eastAsia="Times New Roman" w:cs="Times New Roman"/>
          <w:i/>
          <w:color w:val="FF0000"/>
        </w:rPr>
        <w:t xml:space="preserve">e </w:t>
      </w:r>
      <w:r w:rsidR="00406995">
        <w:rPr>
          <w:rFonts w:eastAsia="Times New Roman" w:cs="Times New Roman"/>
          <w:i/>
          <w:color w:val="FF0000"/>
        </w:rPr>
        <w:t xml:space="preserve">also </w:t>
      </w:r>
      <w:r w:rsidR="006E18F4">
        <w:rPr>
          <w:rFonts w:eastAsia="Times New Roman" w:cs="Times New Roman"/>
          <w:i/>
          <w:color w:val="FF0000"/>
        </w:rPr>
        <w:t>did not detect extra mutations</w:t>
      </w:r>
      <w:r w:rsidR="0071321B">
        <w:rPr>
          <w:rFonts w:eastAsia="Times New Roman" w:cs="Times New Roman"/>
          <w:i/>
          <w:color w:val="FF0000"/>
        </w:rPr>
        <w:t xml:space="preserve"> after sequencing the full-length of HIV-1 coding region</w:t>
      </w:r>
      <w:r w:rsidR="006E18F4">
        <w:rPr>
          <w:rFonts w:eastAsia="Times New Roman" w:cs="Times New Roman"/>
          <w:i/>
          <w:color w:val="FF0000"/>
        </w:rPr>
        <w:t xml:space="preserve">. </w:t>
      </w:r>
    </w:p>
    <w:p w14:paraId="15402350" w14:textId="77777777" w:rsidR="00297FCF" w:rsidRDefault="009165A1" w:rsidP="009165A1">
      <w:pPr>
        <w:rPr>
          <w:rFonts w:eastAsia="Times New Roman" w:cs="Times New Roman"/>
        </w:rPr>
      </w:pPr>
      <w:r>
        <w:rPr>
          <w:rFonts w:eastAsia="Times New Roman" w:cs="Times New Roman"/>
        </w:rPr>
        <w:br/>
        <w:t xml:space="preserve">1.2.5 </w:t>
      </w:r>
      <w:proofErr w:type="gramStart"/>
      <w:r>
        <w:rPr>
          <w:rFonts w:eastAsia="Times New Roman" w:cs="Times New Roman"/>
        </w:rPr>
        <w:t>As</w:t>
      </w:r>
      <w:proofErr w:type="gramEnd"/>
      <w:r>
        <w:rPr>
          <w:rFonts w:eastAsia="Times New Roman" w:cs="Times New Roman"/>
        </w:rPr>
        <w:t xml:space="preserve"> </w:t>
      </w:r>
      <w:proofErr w:type="spellStart"/>
      <w:r>
        <w:rPr>
          <w:rFonts w:eastAsia="Times New Roman" w:cs="Times New Roman"/>
        </w:rPr>
        <w:t>quickchange</w:t>
      </w:r>
      <w:proofErr w:type="spellEnd"/>
      <w:r>
        <w:rPr>
          <w:rFonts w:eastAsia="Times New Roman" w:cs="Times New Roman"/>
        </w:rPr>
        <w:t xml:space="preserve"> mutagenesis has been used to introduce the mutations, ideally the whole HIV-coding region should be sequenced to ensure no additional mutations have been introduced, particularly due to the large number of cycles used (re 1.2.1).</w:t>
      </w:r>
      <w:r w:rsidR="006E33DE">
        <w:rPr>
          <w:rFonts w:eastAsia="Times New Roman" w:cs="Times New Roman"/>
        </w:rPr>
        <w:t xml:space="preserve"> </w:t>
      </w:r>
      <w:r w:rsidR="006E33DE">
        <w:rPr>
          <w:rFonts w:eastAsia="Times New Roman" w:cs="Times New Roman"/>
          <w:i/>
          <w:color w:val="FF0000"/>
        </w:rPr>
        <w:t xml:space="preserve">We agree that it would be ideal to sequence the whole HIV coding region and we had done so during the protocol development. We did not detect any extra mutations and, hence, modified the protocol to increase efficiency. </w:t>
      </w:r>
      <w:r w:rsidR="00462EA8">
        <w:rPr>
          <w:rFonts w:eastAsia="Times New Roman" w:cs="Times New Roman"/>
          <w:i/>
          <w:color w:val="FF0000"/>
        </w:rPr>
        <w:t>This point is added to the discussion.</w:t>
      </w:r>
      <w:r>
        <w:rPr>
          <w:rFonts w:eastAsia="Times New Roman" w:cs="Times New Roman"/>
        </w:rPr>
        <w:br/>
      </w:r>
    </w:p>
    <w:p w14:paraId="030BDFDF" w14:textId="6185D3E0" w:rsidR="00297FCF" w:rsidRPr="00297FCF" w:rsidRDefault="00297FCF" w:rsidP="00297FCF">
      <w:pPr>
        <w:rPr>
          <w:rFonts w:cs="Arial"/>
          <w:i/>
          <w:color w:val="FF0000"/>
        </w:rPr>
      </w:pPr>
      <w:r w:rsidRPr="00297FCF">
        <w:rPr>
          <w:rFonts w:eastAsia="Times New Roman" w:cs="Times New Roman"/>
          <w:i/>
          <w:color w:val="FF0000"/>
        </w:rPr>
        <w:t>“</w:t>
      </w:r>
      <w:r w:rsidR="003114F6" w:rsidRPr="003114F6">
        <w:rPr>
          <w:rFonts w:cs="Microsoft Sans Serif"/>
          <w:i/>
          <w:color w:val="FF0000"/>
        </w:rPr>
        <w:t xml:space="preserve">For PCR-based cloning and site directed mutagenesis, the use of a high-fidelity DNA polymerase is crucial to reduce the likelihood of extra mutations. Use of the minimal number of PCR cycles needed to yield adequate amounts of products is also recommended. In our experience, we did not detect any extra mutations after the PCR-based cloning and site-directed mutagenesis steps described here. Nevertheless the PCR products should be sequenced to check for any undesired mutations. Ideally, the entire HIV coding region should be </w:t>
      </w:r>
      <w:proofErr w:type="spellStart"/>
      <w:r w:rsidR="003114F6" w:rsidRPr="003114F6">
        <w:rPr>
          <w:rFonts w:cs="Microsoft Sans Serif"/>
          <w:i/>
          <w:color w:val="FF0000"/>
        </w:rPr>
        <w:t>resequenced</w:t>
      </w:r>
      <w:proofErr w:type="spellEnd"/>
      <w:r w:rsidRPr="003114F6">
        <w:rPr>
          <w:rFonts w:cs="Microsoft Sans Serif"/>
          <w:i/>
          <w:color w:val="FF0000"/>
        </w:rPr>
        <w:t>.</w:t>
      </w:r>
      <w:r w:rsidRPr="008D659A">
        <w:rPr>
          <w:rFonts w:cs="Microsoft Sans Serif"/>
          <w:i/>
          <w:color w:val="FF0000"/>
        </w:rPr>
        <w:t>”</w:t>
      </w:r>
      <w:r w:rsidRPr="00297FCF">
        <w:rPr>
          <w:rFonts w:cs="Microsoft Sans Serif"/>
          <w:i/>
          <w:color w:val="FF0000"/>
        </w:rPr>
        <w:t xml:space="preserve"> </w:t>
      </w:r>
    </w:p>
    <w:p w14:paraId="393FE61F" w14:textId="77777777" w:rsidR="00297FCF" w:rsidRDefault="00297FCF" w:rsidP="009165A1">
      <w:pPr>
        <w:rPr>
          <w:rFonts w:eastAsia="Times New Roman" w:cs="Times New Roman"/>
        </w:rPr>
      </w:pPr>
    </w:p>
    <w:p w14:paraId="6F696196" w14:textId="71B5E12E" w:rsidR="00297FCF" w:rsidRDefault="009165A1" w:rsidP="009165A1">
      <w:pPr>
        <w:rPr>
          <w:rFonts w:eastAsia="Times New Roman" w:cs="Times New Roman"/>
          <w:i/>
          <w:color w:val="FF0000"/>
        </w:rPr>
      </w:pPr>
      <w:r>
        <w:rPr>
          <w:rFonts w:eastAsia="Times New Roman" w:cs="Times New Roman"/>
        </w:rPr>
        <w:br/>
        <w:t xml:space="preserve">4.1.4 </w:t>
      </w:r>
      <w:proofErr w:type="gramStart"/>
      <w:r>
        <w:rPr>
          <w:rFonts w:eastAsia="Times New Roman" w:cs="Times New Roman"/>
        </w:rPr>
        <w:t>The</w:t>
      </w:r>
      <w:proofErr w:type="gramEnd"/>
      <w:r>
        <w:rPr>
          <w:rFonts w:eastAsia="Times New Roman" w:cs="Times New Roman"/>
        </w:rPr>
        <w:t xml:space="preserve"> authors have described an ELISA assay, however the Reed &amp; </w:t>
      </w:r>
      <w:proofErr w:type="spellStart"/>
      <w:r>
        <w:rPr>
          <w:rFonts w:eastAsia="Times New Roman" w:cs="Times New Roman"/>
        </w:rPr>
        <w:t>Muench</w:t>
      </w:r>
      <w:proofErr w:type="spellEnd"/>
      <w:r>
        <w:rPr>
          <w:rFonts w:eastAsia="Times New Roman" w:cs="Times New Roman"/>
        </w:rPr>
        <w:t xml:space="preserve"> method is for calculating Tissue-culture infectious dose (TCID50). It is not completely clear how the ELISA results translate to the Reed &amp; </w:t>
      </w:r>
      <w:proofErr w:type="spellStart"/>
      <w:r>
        <w:rPr>
          <w:rFonts w:eastAsia="Times New Roman" w:cs="Times New Roman"/>
        </w:rPr>
        <w:t>Muench</w:t>
      </w:r>
      <w:proofErr w:type="spellEnd"/>
      <w:r>
        <w:rPr>
          <w:rFonts w:eastAsia="Times New Roman" w:cs="Times New Roman"/>
        </w:rPr>
        <w:t xml:space="preserve"> calculation - is the ELISA output Binary (a well is infected or not-infected) - which would make sense for the TCID50 calculation, or analogue - a well can be more or less infected? This section just needs rewording in order to clarify this - some guidance for the reader on typical infected or mock A450-600 values could also be beneficial.</w:t>
      </w:r>
      <w:r w:rsidR="001643B7">
        <w:rPr>
          <w:rFonts w:eastAsia="Times New Roman" w:cs="Times New Roman"/>
        </w:rPr>
        <w:t xml:space="preserve"> </w:t>
      </w:r>
      <w:r w:rsidR="001B5DF8">
        <w:rPr>
          <w:rFonts w:eastAsia="Times New Roman" w:cs="Times New Roman"/>
          <w:i/>
          <w:color w:val="FF0000"/>
        </w:rPr>
        <w:t xml:space="preserve">We apologize for the confusion. The ELISA output was interpreted as a binary (infected or </w:t>
      </w:r>
      <w:r w:rsidR="00E66690">
        <w:rPr>
          <w:rFonts w:eastAsia="Times New Roman" w:cs="Times New Roman"/>
          <w:i/>
          <w:color w:val="FF0000"/>
        </w:rPr>
        <w:t>un</w:t>
      </w:r>
      <w:r w:rsidR="001B5DF8">
        <w:rPr>
          <w:rFonts w:eastAsia="Times New Roman" w:cs="Times New Roman"/>
          <w:i/>
          <w:color w:val="FF0000"/>
        </w:rPr>
        <w:t xml:space="preserve">infected) based on the amount of p24 </w:t>
      </w:r>
      <w:r w:rsidR="00506349">
        <w:rPr>
          <w:rFonts w:eastAsia="Times New Roman" w:cs="Times New Roman"/>
          <w:i/>
          <w:color w:val="FF0000"/>
        </w:rPr>
        <w:t>com</w:t>
      </w:r>
      <w:r w:rsidR="00E66690">
        <w:rPr>
          <w:rFonts w:eastAsia="Times New Roman" w:cs="Times New Roman"/>
          <w:i/>
          <w:color w:val="FF0000"/>
        </w:rPr>
        <w:t>pared to the background signal detected in the</w:t>
      </w:r>
      <w:r w:rsidR="00506349">
        <w:rPr>
          <w:rFonts w:eastAsia="Times New Roman" w:cs="Times New Roman"/>
          <w:i/>
          <w:color w:val="FF0000"/>
        </w:rPr>
        <w:t xml:space="preserve"> negative control or mock </w:t>
      </w:r>
      <w:r w:rsidR="00E66690">
        <w:rPr>
          <w:rFonts w:eastAsia="Times New Roman" w:cs="Times New Roman"/>
          <w:i/>
          <w:color w:val="FF0000"/>
        </w:rPr>
        <w:t>well</w:t>
      </w:r>
      <w:r w:rsidR="00506349">
        <w:rPr>
          <w:rFonts w:eastAsia="Times New Roman" w:cs="Times New Roman"/>
          <w:i/>
          <w:color w:val="FF0000"/>
        </w:rPr>
        <w:t>s. We have edited the protocol to clarify this.</w:t>
      </w:r>
      <w:r>
        <w:rPr>
          <w:rFonts w:eastAsia="Times New Roman" w:cs="Times New Roman"/>
        </w:rPr>
        <w:br/>
      </w:r>
      <w:r>
        <w:rPr>
          <w:rFonts w:eastAsia="Times New Roman" w:cs="Times New Roman"/>
        </w:rPr>
        <w:br/>
        <w:t xml:space="preserve">Discussion: </w:t>
      </w:r>
      <w:r>
        <w:rPr>
          <w:rFonts w:eastAsia="Times New Roman" w:cs="Times New Roman"/>
        </w:rPr>
        <w:br/>
        <w:t xml:space="preserve">The method used can suffer from some sensitivity issues, however the material produced for the </w:t>
      </w:r>
      <w:proofErr w:type="spellStart"/>
      <w:r>
        <w:rPr>
          <w:rFonts w:eastAsia="Times New Roman" w:cs="Times New Roman"/>
        </w:rPr>
        <w:t>qRT</w:t>
      </w:r>
      <w:proofErr w:type="spellEnd"/>
      <w:r>
        <w:rPr>
          <w:rFonts w:eastAsia="Times New Roman" w:cs="Times New Roman"/>
        </w:rPr>
        <w:t>-PCR or peak height comparison is also usable for other approaches such as bulk sequencing of individual clones. Other approaches could be discussed briefly in the discussion section.</w:t>
      </w:r>
      <w:r w:rsidR="00297FCF">
        <w:rPr>
          <w:rFonts w:eastAsia="Times New Roman" w:cs="Times New Roman"/>
        </w:rPr>
        <w:t xml:space="preserve"> </w:t>
      </w:r>
      <w:r w:rsidR="00297FCF">
        <w:rPr>
          <w:rFonts w:eastAsia="Times New Roman" w:cs="Times New Roman"/>
          <w:i/>
          <w:color w:val="FF0000"/>
        </w:rPr>
        <w:t xml:space="preserve">This point </w:t>
      </w:r>
      <w:r w:rsidR="005D3628">
        <w:rPr>
          <w:rFonts w:eastAsia="Times New Roman" w:cs="Times New Roman"/>
          <w:i/>
          <w:color w:val="FF0000"/>
        </w:rPr>
        <w:t>wa</w:t>
      </w:r>
      <w:r w:rsidR="00297FCF">
        <w:rPr>
          <w:rFonts w:eastAsia="Times New Roman" w:cs="Times New Roman"/>
          <w:i/>
          <w:color w:val="FF0000"/>
        </w:rPr>
        <w:t>s added to the discussion</w:t>
      </w:r>
      <w:r w:rsidR="00E951A4">
        <w:rPr>
          <w:rFonts w:eastAsia="Times New Roman" w:cs="Times New Roman"/>
          <w:i/>
          <w:color w:val="FF0000"/>
        </w:rPr>
        <w:t xml:space="preserve"> as follow</w:t>
      </w:r>
      <w:r w:rsidR="005D3628">
        <w:rPr>
          <w:rFonts w:eastAsia="Times New Roman" w:cs="Times New Roman"/>
          <w:i/>
          <w:color w:val="FF0000"/>
        </w:rPr>
        <w:t>s:</w:t>
      </w:r>
    </w:p>
    <w:p w14:paraId="5C5F2900" w14:textId="77777777" w:rsidR="00297FCF" w:rsidRDefault="00297FCF" w:rsidP="009165A1">
      <w:pPr>
        <w:rPr>
          <w:rFonts w:eastAsia="Times New Roman" w:cs="Times New Roman"/>
          <w:i/>
          <w:color w:val="FF0000"/>
        </w:rPr>
      </w:pPr>
    </w:p>
    <w:p w14:paraId="32789839" w14:textId="6A448C5F" w:rsidR="00781C96" w:rsidRDefault="00297FCF" w:rsidP="009165A1">
      <w:pPr>
        <w:rPr>
          <w:rFonts w:eastAsia="Times New Roman" w:cs="Times New Roman"/>
        </w:rPr>
      </w:pPr>
      <w:r w:rsidRPr="005D3628">
        <w:rPr>
          <w:rFonts w:eastAsia="Times New Roman" w:cs="Times New Roman"/>
          <w:i/>
          <w:color w:val="FF0000"/>
        </w:rPr>
        <w:t>“</w:t>
      </w:r>
      <w:r w:rsidR="008D659A" w:rsidRPr="008D659A">
        <w:rPr>
          <w:rFonts w:cs="Arial"/>
          <w:i/>
          <w:color w:val="FF0000"/>
        </w:rPr>
        <w:t>The PCR products produced for RT-</w:t>
      </w:r>
      <w:proofErr w:type="spellStart"/>
      <w:r w:rsidR="008D659A" w:rsidRPr="008D659A">
        <w:rPr>
          <w:rFonts w:cs="Arial"/>
          <w:i/>
          <w:color w:val="FF0000"/>
        </w:rPr>
        <w:t>qPCR</w:t>
      </w:r>
      <w:proofErr w:type="spellEnd"/>
      <w:r w:rsidR="008D659A" w:rsidRPr="008D659A">
        <w:rPr>
          <w:rFonts w:cs="Arial"/>
          <w:i/>
          <w:color w:val="FF0000"/>
        </w:rPr>
        <w:t xml:space="preserve"> and Sanger sequencing can also be use with other methods to determine viral ratio such as bulk sequencing of individual clones </w:t>
      </w:r>
      <w:r w:rsidR="008D659A" w:rsidRPr="008D659A">
        <w:rPr>
          <w:rFonts w:cs="Arial"/>
          <w:i/>
          <w:color w:val="FF0000"/>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8D659A" w:rsidRPr="008D659A">
        <w:rPr>
          <w:rFonts w:cs="Arial"/>
          <w:i/>
          <w:color w:val="FF0000"/>
        </w:rPr>
        <w:instrText xml:space="preserve"> ADDIN EN.CITE </w:instrText>
      </w:r>
      <w:r w:rsidR="008D659A" w:rsidRPr="008D659A">
        <w:rPr>
          <w:rFonts w:cs="Arial"/>
          <w:i/>
          <w:color w:val="FF0000"/>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8D659A" w:rsidRPr="008D659A">
        <w:rPr>
          <w:rFonts w:cs="Arial"/>
          <w:i/>
          <w:color w:val="FF0000"/>
        </w:rPr>
        <w:instrText xml:space="preserve"> ADDIN EN.CITE.DATA </w:instrText>
      </w:r>
      <w:r w:rsidR="008D659A" w:rsidRPr="008D659A">
        <w:rPr>
          <w:rFonts w:cs="Arial"/>
          <w:i/>
          <w:color w:val="FF0000"/>
        </w:rPr>
      </w:r>
      <w:r w:rsidR="008D659A" w:rsidRPr="008D659A">
        <w:rPr>
          <w:rFonts w:cs="Arial"/>
          <w:i/>
          <w:color w:val="FF0000"/>
        </w:rPr>
        <w:fldChar w:fldCharType="end"/>
      </w:r>
      <w:r w:rsidR="008D659A" w:rsidRPr="008D659A">
        <w:rPr>
          <w:rFonts w:cs="Arial"/>
          <w:i/>
          <w:color w:val="FF0000"/>
        </w:rPr>
      </w:r>
      <w:r w:rsidR="008D659A" w:rsidRPr="008D659A">
        <w:rPr>
          <w:rFonts w:cs="Arial"/>
          <w:i/>
          <w:color w:val="FF0000"/>
        </w:rPr>
        <w:fldChar w:fldCharType="separate"/>
      </w:r>
      <w:r w:rsidR="008D659A" w:rsidRPr="008D659A">
        <w:rPr>
          <w:rFonts w:cs="Arial"/>
          <w:i/>
          <w:noProof/>
          <w:color w:val="FF0000"/>
          <w:vertAlign w:val="superscript"/>
        </w:rPr>
        <w:t>12,13</w:t>
      </w:r>
      <w:r w:rsidR="008D659A" w:rsidRPr="008D659A">
        <w:rPr>
          <w:rFonts w:cs="Arial"/>
          <w:i/>
          <w:color w:val="FF0000"/>
        </w:rPr>
        <w:fldChar w:fldCharType="end"/>
      </w:r>
      <w:r w:rsidR="008D659A" w:rsidRPr="008D659A">
        <w:rPr>
          <w:rFonts w:cs="Arial"/>
          <w:i/>
          <w:color w:val="FF0000"/>
        </w:rPr>
        <w:t xml:space="preserve">, HTA </w:t>
      </w:r>
      <w:r w:rsidR="008D659A" w:rsidRPr="008D659A">
        <w:rPr>
          <w:rFonts w:cs="Arial"/>
          <w:i/>
          <w:color w:val="FF0000"/>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8D659A" w:rsidRPr="008D659A">
        <w:rPr>
          <w:rFonts w:cs="Arial"/>
          <w:i/>
          <w:color w:val="FF0000"/>
        </w:rPr>
        <w:instrText xml:space="preserve"> ADDIN EN.CITE </w:instrText>
      </w:r>
      <w:r w:rsidR="008D659A" w:rsidRPr="008D659A">
        <w:rPr>
          <w:rFonts w:cs="Arial"/>
          <w:i/>
          <w:color w:val="FF0000"/>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8D659A" w:rsidRPr="008D659A">
        <w:rPr>
          <w:rFonts w:cs="Arial"/>
          <w:i/>
          <w:color w:val="FF0000"/>
        </w:rPr>
        <w:instrText xml:space="preserve"> ADDIN EN.CITE.DATA </w:instrText>
      </w:r>
      <w:r w:rsidR="008D659A" w:rsidRPr="008D659A">
        <w:rPr>
          <w:rFonts w:cs="Arial"/>
          <w:i/>
          <w:color w:val="FF0000"/>
        </w:rPr>
      </w:r>
      <w:r w:rsidR="008D659A" w:rsidRPr="008D659A">
        <w:rPr>
          <w:rFonts w:cs="Arial"/>
          <w:i/>
          <w:color w:val="FF0000"/>
        </w:rPr>
        <w:fldChar w:fldCharType="end"/>
      </w:r>
      <w:r w:rsidR="008D659A" w:rsidRPr="008D659A">
        <w:rPr>
          <w:rFonts w:cs="Arial"/>
          <w:i/>
          <w:color w:val="FF0000"/>
        </w:rPr>
      </w:r>
      <w:r w:rsidR="008D659A" w:rsidRPr="008D659A">
        <w:rPr>
          <w:rFonts w:cs="Arial"/>
          <w:i/>
          <w:color w:val="FF0000"/>
        </w:rPr>
        <w:fldChar w:fldCharType="separate"/>
      </w:r>
      <w:r w:rsidR="008D659A" w:rsidRPr="008D659A">
        <w:rPr>
          <w:rFonts w:cs="Arial"/>
          <w:i/>
          <w:noProof/>
          <w:color w:val="FF0000"/>
          <w:vertAlign w:val="superscript"/>
        </w:rPr>
        <w:t>4,7,17,19</w:t>
      </w:r>
      <w:r w:rsidR="008D659A" w:rsidRPr="008D659A">
        <w:rPr>
          <w:rFonts w:cs="Arial"/>
          <w:i/>
          <w:color w:val="FF0000"/>
        </w:rPr>
        <w:fldChar w:fldCharType="end"/>
      </w:r>
      <w:r w:rsidR="008D659A" w:rsidRPr="008D659A">
        <w:rPr>
          <w:rFonts w:cs="Arial"/>
          <w:i/>
          <w:color w:val="FF0000"/>
        </w:rPr>
        <w:t>, or oligonucleotide ligation assay (OLA)</w:t>
      </w:r>
      <w:r w:rsidR="008D659A" w:rsidRPr="008D659A">
        <w:rPr>
          <w:rFonts w:cs="Arial"/>
          <w:i/>
          <w:color w:val="FF0000"/>
        </w:rPr>
        <w:fldChar w:fldCharType="begin">
          <w:fldData xml:space="preserve">PEVuZE5vdGU+PENpdGU+PEF1dGhvcj5MYWxvbmRlPC9BdXRob3I+PFllYXI+MjAwNzwvWWVhcj48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aXRsZXM+PHRpdGxlPlNlbnNpdGl2ZSBvbGlnb251Y2xlb3RpZGUgbGlnYXRpb24gYXNzYXkgZm9y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=
</w:fldData>
        </w:fldChar>
      </w:r>
      <w:r w:rsidR="008D659A" w:rsidRPr="008D659A">
        <w:rPr>
          <w:rFonts w:cs="Arial"/>
          <w:i/>
          <w:color w:val="FF0000"/>
        </w:rPr>
        <w:instrText xml:space="preserve"> ADDIN EN.CITE </w:instrText>
      </w:r>
      <w:r w:rsidR="008D659A" w:rsidRPr="008D659A">
        <w:rPr>
          <w:rFonts w:cs="Arial"/>
          <w:i/>
          <w:color w:val="FF0000"/>
        </w:rPr>
        <w:fldChar w:fldCharType="begin">
          <w:fldData xml:space="preserve">PEVuZE5vdGU+PENpdGU+PEF1dGhvcj5MYWxvbmRlPC9BdXRob3I+PFllYXI+MjAwNzwvWWVhcj48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aXRsZXM+PHRpdGxlPlNlbnNpdGl2ZSBvbGlnb251Y2xlb3RpZGUgbGlnYXRpb24gYXNzYXkgZm9y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=
</w:fldData>
        </w:fldChar>
      </w:r>
      <w:r w:rsidR="008D659A" w:rsidRPr="008D659A">
        <w:rPr>
          <w:rFonts w:cs="Arial"/>
          <w:i/>
          <w:color w:val="FF0000"/>
        </w:rPr>
        <w:instrText xml:space="preserve"> ADDIN EN.CITE.DATA </w:instrText>
      </w:r>
      <w:r w:rsidR="008D659A" w:rsidRPr="008D659A">
        <w:rPr>
          <w:rFonts w:cs="Arial"/>
          <w:i/>
          <w:color w:val="FF0000"/>
        </w:rPr>
      </w:r>
      <w:r w:rsidR="008D659A" w:rsidRPr="008D659A">
        <w:rPr>
          <w:rFonts w:cs="Arial"/>
          <w:i/>
          <w:color w:val="FF0000"/>
        </w:rPr>
        <w:fldChar w:fldCharType="end"/>
      </w:r>
      <w:r w:rsidR="008D659A" w:rsidRPr="008D659A">
        <w:rPr>
          <w:rFonts w:cs="Arial"/>
          <w:i/>
          <w:color w:val="FF0000"/>
        </w:rPr>
      </w:r>
      <w:r w:rsidR="008D659A" w:rsidRPr="008D659A">
        <w:rPr>
          <w:rFonts w:cs="Arial"/>
          <w:i/>
          <w:color w:val="FF0000"/>
        </w:rPr>
        <w:fldChar w:fldCharType="separate"/>
      </w:r>
      <w:r w:rsidR="008D659A" w:rsidRPr="008D659A">
        <w:rPr>
          <w:rFonts w:cs="Arial"/>
          <w:i/>
          <w:noProof/>
          <w:color w:val="FF0000"/>
          <w:vertAlign w:val="superscript"/>
        </w:rPr>
        <w:t>38</w:t>
      </w:r>
      <w:r w:rsidR="008D659A" w:rsidRPr="008D659A">
        <w:rPr>
          <w:rFonts w:cs="Arial"/>
          <w:i/>
          <w:color w:val="FF0000"/>
        </w:rPr>
        <w:fldChar w:fldCharType="end"/>
      </w:r>
      <w:r w:rsidR="008D659A" w:rsidRPr="008D659A">
        <w:rPr>
          <w:rFonts w:cs="Arial"/>
          <w:i/>
          <w:color w:val="FF0000"/>
        </w:rPr>
        <w:t>.</w:t>
      </w:r>
      <w:ins w:id="7" w:author="Siriphan" w:date="2014-10-27T18:04:00Z">
        <w:r w:rsidR="00AD777E" w:rsidRPr="008D659A">
          <w:rPr>
            <w:rFonts w:cs="Arial"/>
            <w:i/>
            <w:color w:val="FF0000"/>
          </w:rPr>
          <w:t>“</w:t>
        </w:r>
      </w:ins>
      <w:r w:rsidR="009165A1">
        <w:rPr>
          <w:rFonts w:eastAsia="Times New Roman" w:cs="Times New Roman"/>
        </w:rPr>
        <w:br/>
      </w:r>
      <w:r w:rsidR="009165A1">
        <w:rPr>
          <w:rFonts w:eastAsia="Times New Roman" w:cs="Times New Roman"/>
        </w:rPr>
        <w:br/>
        <w:t>Filming comments:</w:t>
      </w:r>
      <w:r w:rsidR="009165A1">
        <w:rPr>
          <w:rFonts w:eastAsia="Times New Roman" w:cs="Times New Roman"/>
        </w:rPr>
        <w:br/>
        <w:t xml:space="preserve">I understand the authors need to be selective in the aspects of the paper chosen to film for the paper, but some current omissions would be beneficial if they could be included. Some of the features not currently being filmed that could benefit include </w:t>
      </w:r>
      <w:r w:rsidR="009165A1" w:rsidRPr="00B8215B">
        <w:rPr>
          <w:rFonts w:eastAsia="Times New Roman" w:cs="Times New Roman"/>
        </w:rPr>
        <w:t>5.2.3, 5.3.1, and 6.11.4. (</w:t>
      </w:r>
      <w:proofErr w:type="gramStart"/>
      <w:r w:rsidR="009165A1" w:rsidRPr="00B8215B">
        <w:rPr>
          <w:rFonts w:eastAsia="Times New Roman" w:cs="Times New Roman"/>
        </w:rPr>
        <w:t>a</w:t>
      </w:r>
      <w:proofErr w:type="gramEnd"/>
      <w:r w:rsidR="009165A1" w:rsidRPr="00B8215B">
        <w:rPr>
          <w:rFonts w:eastAsia="Times New Roman" w:cs="Times New Roman"/>
        </w:rPr>
        <w:t xml:space="preserve"> number of the currently highlighted regions would likely</w:t>
      </w:r>
      <w:r w:rsidR="009165A1">
        <w:rPr>
          <w:rFonts w:eastAsia="Times New Roman" w:cs="Times New Roman"/>
        </w:rPr>
        <w:t xml:space="preserve"> be represented in the final video by slides, rather than filming per se so it may be possible to fit this within the limit).</w:t>
      </w:r>
    </w:p>
    <w:p w14:paraId="2E4AA82E" w14:textId="77777777" w:rsidR="00781C96" w:rsidRDefault="00781C96" w:rsidP="009165A1">
      <w:pPr>
        <w:rPr>
          <w:rFonts w:eastAsia="Times New Roman" w:cs="Times New Roman"/>
        </w:rPr>
      </w:pPr>
    </w:p>
    <w:p w14:paraId="6A49593A" w14:textId="4716D623" w:rsidR="00633546" w:rsidRPr="00320AD7" w:rsidRDefault="00781C96" w:rsidP="009165A1">
      <w:pPr>
        <w:rPr>
          <w:rFonts w:eastAsia="Times New Roman" w:cs="Times New Roman"/>
          <w:highlight w:val="lightGray"/>
        </w:rPr>
      </w:pPr>
      <w:r>
        <w:rPr>
          <w:rFonts w:eastAsia="Times New Roman" w:cs="Times New Roman"/>
          <w:i/>
          <w:color w:val="FF0000"/>
        </w:rPr>
        <w:t xml:space="preserve">We appreciate the reviewer’s concern and suggestion on this matter. We have modified the selection of steps to be included in the filming. </w:t>
      </w:r>
      <w:r w:rsidR="009165A1">
        <w:rPr>
          <w:rFonts w:eastAsia="Times New Roman" w:cs="Times New Roman"/>
        </w:rPr>
        <w:br/>
      </w:r>
      <w:r w:rsidR="009165A1">
        <w:rPr>
          <w:rFonts w:eastAsia="Times New Roman" w:cs="Times New Roman"/>
        </w:rPr>
        <w:br/>
      </w:r>
      <w:r w:rsidR="009165A1" w:rsidRPr="00320AD7">
        <w:rPr>
          <w:rFonts w:eastAsia="Times New Roman" w:cs="Times New Roman"/>
        </w:rPr>
        <w:t>Figures:</w:t>
      </w:r>
      <w:r w:rsidR="009165A1" w:rsidRPr="00320AD7">
        <w:rPr>
          <w:rFonts w:eastAsia="Times New Roman" w:cs="Times New Roman"/>
        </w:rPr>
        <w:br/>
        <w:t>Fig 1. In the fitness assay section, 'Real time PCR' and 'Sequence chromatogram' aren't aligned.</w:t>
      </w:r>
      <w:r w:rsidR="00320AD7">
        <w:rPr>
          <w:rFonts w:eastAsia="Times New Roman" w:cs="Times New Roman"/>
        </w:rPr>
        <w:t xml:space="preserve"> </w:t>
      </w:r>
      <w:r w:rsidR="00320AD7" w:rsidRPr="00320AD7">
        <w:rPr>
          <w:rFonts w:eastAsia="Times New Roman" w:cs="Times New Roman"/>
          <w:i/>
          <w:color w:val="FF0000"/>
        </w:rPr>
        <w:t>Fixed</w:t>
      </w:r>
      <w:r w:rsidR="009165A1" w:rsidRPr="001205F8">
        <w:rPr>
          <w:rFonts w:eastAsia="Times New Roman" w:cs="Times New Roman"/>
          <w:highlight w:val="lightGray"/>
        </w:rPr>
        <w:br/>
      </w:r>
      <w:r w:rsidR="009165A1" w:rsidRPr="001205F8">
        <w:rPr>
          <w:rFonts w:eastAsia="Times New Roman" w:cs="Times New Roman"/>
          <w:highlight w:val="lightGray"/>
        </w:rPr>
        <w:br/>
      </w:r>
      <w:r w:rsidR="009165A1" w:rsidRPr="009168E1">
        <w:rPr>
          <w:rFonts w:eastAsia="Times New Roman" w:cs="Times New Roman"/>
        </w:rPr>
        <w:t>Fig 4A. It would be beneficial to include the control virus sample on the graph.</w:t>
      </w:r>
      <w:r w:rsidR="009165A1">
        <w:rPr>
          <w:rFonts w:eastAsia="Times New Roman" w:cs="Times New Roman"/>
        </w:rPr>
        <w:t xml:space="preserve"> </w:t>
      </w:r>
      <w:r w:rsidR="009165A1">
        <w:rPr>
          <w:rFonts w:eastAsia="Times New Roman" w:cs="Times New Roman"/>
        </w:rPr>
        <w:br/>
      </w:r>
      <w:r w:rsidR="009168E1">
        <w:rPr>
          <w:rFonts w:eastAsia="Times New Roman" w:cs="Times New Roman"/>
          <w:i/>
          <w:color w:val="FF0000"/>
        </w:rPr>
        <w:t>Add</w:t>
      </w:r>
      <w:r w:rsidR="009168E1" w:rsidRPr="00320AD7">
        <w:rPr>
          <w:rFonts w:eastAsia="Times New Roman" w:cs="Times New Roman"/>
          <w:i/>
          <w:color w:val="FF0000"/>
        </w:rPr>
        <w:t>ed</w:t>
      </w:r>
      <w:r w:rsidR="009165A1">
        <w:rPr>
          <w:rFonts w:eastAsia="Times New Roman" w:cs="Times New Roman"/>
        </w:rPr>
        <w:br/>
      </w:r>
      <w:r w:rsidR="009165A1">
        <w:rPr>
          <w:rFonts w:eastAsia="Times New Roman" w:cs="Times New Roman"/>
        </w:rPr>
        <w:br/>
      </w:r>
      <w:r w:rsidR="009165A1">
        <w:rPr>
          <w:rFonts w:eastAsia="Times New Roman" w:cs="Times New Roman"/>
          <w:b/>
          <w:bCs/>
        </w:rPr>
        <w:t>Reviewer #3:</w:t>
      </w:r>
      <w:r w:rsidR="009165A1">
        <w:rPr>
          <w:rFonts w:eastAsia="Times New Roman" w:cs="Times New Roman"/>
        </w:rPr>
        <w:t xml:space="preserve"> </w:t>
      </w:r>
      <w:r w:rsidR="009165A1">
        <w:rPr>
          <w:rFonts w:eastAsia="Times New Roman" w:cs="Times New Roman"/>
        </w:rPr>
        <w:br/>
      </w:r>
      <w:r w:rsidR="009165A1">
        <w:rPr>
          <w:rFonts w:eastAsia="Times New Roman" w:cs="Times New Roman"/>
          <w:i/>
          <w:iCs/>
        </w:rPr>
        <w:t>Manuscript Summary:</w:t>
      </w:r>
      <w:r w:rsidR="009165A1">
        <w:rPr>
          <w:rFonts w:eastAsia="Times New Roman" w:cs="Times New Roman"/>
        </w:rPr>
        <w:br/>
        <w:t xml:space="preserve">This manuscript describes a methodology to assess the in vitro replication fitness of mutant HIV-1 strains during mono- and dual-infections. The manuscript is clearly written and easy to follow. </w:t>
      </w:r>
      <w:r w:rsidR="009165A1">
        <w:rPr>
          <w:rFonts w:eastAsia="Times New Roman" w:cs="Times New Roman"/>
        </w:rPr>
        <w:br/>
      </w:r>
      <w:r w:rsidR="009165A1">
        <w:rPr>
          <w:rFonts w:eastAsia="Times New Roman" w:cs="Times New Roman"/>
        </w:rPr>
        <w:br/>
      </w:r>
      <w:r w:rsidR="009165A1">
        <w:rPr>
          <w:rFonts w:eastAsia="Times New Roman" w:cs="Times New Roman"/>
          <w:i/>
          <w:iCs/>
        </w:rPr>
        <w:t>Minor Concerns:</w:t>
      </w:r>
      <w:r w:rsidR="009165A1">
        <w:rPr>
          <w:rFonts w:eastAsia="Times New Roman" w:cs="Times New Roman"/>
        </w:rPr>
        <w:br/>
        <w:t xml:space="preserve">1) </w:t>
      </w:r>
      <w:proofErr w:type="gramStart"/>
      <w:r w:rsidR="009165A1">
        <w:rPr>
          <w:rFonts w:eastAsia="Times New Roman" w:cs="Times New Roman"/>
        </w:rPr>
        <w:t>Regarding</w:t>
      </w:r>
      <w:proofErr w:type="gramEnd"/>
      <w:r w:rsidR="009165A1">
        <w:rPr>
          <w:rFonts w:eastAsia="Times New Roman" w:cs="Times New Roman"/>
        </w:rPr>
        <w:t xml:space="preserve"> sections 5.2 and 5.3: "RT PCR" abbreviation can be used for both Real Time PCR and Reverse Transcription PCR. To avoid confusion, the Reverse Transcription- quantitative PCR described here can be abbreviated as 'RT-</w:t>
      </w:r>
      <w:proofErr w:type="spellStart"/>
      <w:r w:rsidR="009165A1">
        <w:rPr>
          <w:rFonts w:eastAsia="Times New Roman" w:cs="Times New Roman"/>
        </w:rPr>
        <w:t>qPCR</w:t>
      </w:r>
      <w:proofErr w:type="spellEnd"/>
      <w:r w:rsidR="009165A1">
        <w:rPr>
          <w:rFonts w:eastAsia="Times New Roman" w:cs="Times New Roman"/>
        </w:rPr>
        <w:t>'.</w:t>
      </w:r>
      <w:r w:rsidR="009165A1">
        <w:rPr>
          <w:rFonts w:eastAsia="Times New Roman" w:cs="Times New Roman"/>
        </w:rPr>
        <w:br/>
      </w:r>
      <w:r w:rsidR="00633546">
        <w:rPr>
          <w:rFonts w:eastAsia="Times New Roman" w:cs="Times New Roman"/>
          <w:i/>
          <w:color w:val="FF0000"/>
        </w:rPr>
        <w:t>We have modified the acronym of our method as suggested.</w:t>
      </w:r>
    </w:p>
    <w:p w14:paraId="61891BC3" w14:textId="77777777" w:rsidR="00B9741E" w:rsidRDefault="009165A1" w:rsidP="009165A1">
      <w:pPr>
        <w:rPr>
          <w:rFonts w:eastAsia="Times New Roman" w:cs="Times New Roman"/>
        </w:rPr>
      </w:pPr>
      <w:r>
        <w:rPr>
          <w:rFonts w:eastAsia="Times New Roman" w:cs="Times New Roman"/>
        </w:rPr>
        <w:br/>
        <w:t xml:space="preserve">2) Section 2.3: The formula can be revised as </w:t>
      </w:r>
      <w:r>
        <w:rPr>
          <w:rFonts w:eastAsia="Times New Roman" w:cs="Times New Roman"/>
        </w:rPr>
        <w:br/>
        <w:t>' Total volume of DMEM in µl = 100 µL - DNA volume in µl.'</w:t>
      </w:r>
      <w:r w:rsidR="00633546">
        <w:rPr>
          <w:rFonts w:eastAsia="Times New Roman" w:cs="Times New Roman"/>
        </w:rPr>
        <w:t xml:space="preserve"> </w:t>
      </w:r>
      <w:proofErr w:type="gramStart"/>
      <w:r w:rsidR="00633546">
        <w:rPr>
          <w:rFonts w:eastAsia="Times New Roman" w:cs="Times New Roman"/>
          <w:i/>
          <w:color w:val="FF0000"/>
        </w:rPr>
        <w:t>We</w:t>
      </w:r>
      <w:proofErr w:type="gramEnd"/>
      <w:r w:rsidR="00633546">
        <w:rPr>
          <w:rFonts w:eastAsia="Times New Roman" w:cs="Times New Roman"/>
          <w:i/>
          <w:color w:val="FF0000"/>
        </w:rPr>
        <w:t xml:space="preserve"> have modified the text as suggested.</w:t>
      </w:r>
      <w:r>
        <w:rPr>
          <w:rFonts w:eastAsia="Times New Roman" w:cs="Times New Roman"/>
        </w:rPr>
        <w:br/>
      </w:r>
      <w:r>
        <w:rPr>
          <w:rFonts w:eastAsia="Times New Roman" w:cs="Times New Roman"/>
        </w:rPr>
        <w:br/>
        <w:t xml:space="preserve">3) Section 6.11.1: The given primer sequence (5'-NNN-3') implicates use of Random </w:t>
      </w:r>
      <w:proofErr w:type="spellStart"/>
      <w:r>
        <w:rPr>
          <w:rFonts w:eastAsia="Times New Roman" w:cs="Times New Roman"/>
        </w:rPr>
        <w:t>trimers</w:t>
      </w:r>
      <w:proofErr w:type="spellEnd"/>
      <w:r>
        <w:rPr>
          <w:rFonts w:eastAsia="Times New Roman" w:cs="Times New Roman"/>
        </w:rPr>
        <w:t xml:space="preserve">. If it is not the case, the sequence information can be removed. </w:t>
      </w:r>
      <w:r w:rsidR="00633546">
        <w:rPr>
          <w:rFonts w:eastAsia="Times New Roman" w:cs="Times New Roman"/>
          <w:i/>
          <w:color w:val="FF0000"/>
        </w:rPr>
        <w:t>We apologize for the mistake. The primer sequences are provided.</w:t>
      </w:r>
      <w:r>
        <w:rPr>
          <w:rFonts w:eastAsia="Times New Roman" w:cs="Times New Roman"/>
        </w:rPr>
        <w:br/>
      </w:r>
      <w:r>
        <w:rPr>
          <w:rFonts w:eastAsia="Times New Roman" w:cs="Times New Roman"/>
        </w:rPr>
        <w:br/>
        <w:t xml:space="preserve">4) Discussion: Regarding PCR based cloning, a discussion on introduction of random mutations by DNA polymerase enzymes (error rate and GC-rich templates) and steps to minimize this undesired event (high fidelity/proof reading capability), can be included. </w:t>
      </w:r>
      <w:r>
        <w:rPr>
          <w:rFonts w:eastAsia="Times New Roman" w:cs="Times New Roman"/>
        </w:rPr>
        <w:br/>
      </w:r>
    </w:p>
    <w:p w14:paraId="155BE30D" w14:textId="7A4342C4" w:rsidR="00250951" w:rsidRPr="00AA7842" w:rsidRDefault="005D3628" w:rsidP="009165A1">
      <w:pPr>
        <w:rPr>
          <w:rFonts w:eastAsia="Times New Roman" w:cs="Times New Roman"/>
          <w:i/>
          <w:color w:val="FF0000"/>
        </w:rPr>
      </w:pPr>
      <w:r w:rsidRPr="00B9741E">
        <w:rPr>
          <w:rFonts w:eastAsia="Times New Roman" w:cs="Times New Roman"/>
          <w:i/>
          <w:color w:val="FF0000"/>
        </w:rPr>
        <w:t>Th</w:t>
      </w:r>
      <w:r>
        <w:rPr>
          <w:rFonts w:eastAsia="Times New Roman" w:cs="Times New Roman"/>
          <w:i/>
          <w:color w:val="FF0000"/>
        </w:rPr>
        <w:t>is</w:t>
      </w:r>
      <w:r w:rsidRPr="00B9741E">
        <w:rPr>
          <w:rFonts w:eastAsia="Times New Roman" w:cs="Times New Roman"/>
          <w:i/>
          <w:color w:val="FF0000"/>
        </w:rPr>
        <w:t xml:space="preserve"> </w:t>
      </w:r>
      <w:r w:rsidR="00B9741E" w:rsidRPr="00B9741E">
        <w:rPr>
          <w:rFonts w:eastAsia="Times New Roman" w:cs="Times New Roman"/>
          <w:i/>
          <w:color w:val="FF0000"/>
        </w:rPr>
        <w:t xml:space="preserve">point </w:t>
      </w:r>
      <w:r>
        <w:rPr>
          <w:rFonts w:eastAsia="Times New Roman" w:cs="Times New Roman"/>
          <w:i/>
          <w:color w:val="FF0000"/>
        </w:rPr>
        <w:t>was addressed above in response to Reviewer #</w:t>
      </w:r>
      <w:r w:rsidR="008D659A">
        <w:rPr>
          <w:rFonts w:eastAsia="Times New Roman" w:cs="Times New Roman"/>
          <w:i/>
          <w:color w:val="FF0000"/>
        </w:rPr>
        <w:t>2</w:t>
      </w:r>
      <w:r>
        <w:rPr>
          <w:rFonts w:eastAsia="Times New Roman" w:cs="Times New Roman"/>
          <w:i/>
          <w:color w:val="FF0000"/>
        </w:rPr>
        <w:t xml:space="preserve"> (Minor concern, section 1.2.5)</w:t>
      </w:r>
      <w:r w:rsidR="009165A1">
        <w:rPr>
          <w:rFonts w:eastAsia="Times New Roman" w:cs="Times New Roman"/>
        </w:rPr>
        <w:br/>
      </w:r>
      <w:r w:rsidR="009165A1">
        <w:rPr>
          <w:rFonts w:eastAsia="Times New Roman" w:cs="Times New Roman"/>
        </w:rPr>
        <w:br/>
      </w:r>
      <w:r w:rsidR="009165A1">
        <w:rPr>
          <w:rFonts w:eastAsia="Times New Roman" w:cs="Times New Roman"/>
          <w:b/>
          <w:bCs/>
        </w:rPr>
        <w:t>Reviewer #4:</w:t>
      </w:r>
      <w:r w:rsidR="009165A1">
        <w:rPr>
          <w:rFonts w:eastAsia="Times New Roman" w:cs="Times New Roman"/>
        </w:rPr>
        <w:t xml:space="preserve"> </w:t>
      </w:r>
      <w:r w:rsidR="009165A1">
        <w:rPr>
          <w:rFonts w:eastAsia="Times New Roman" w:cs="Times New Roman"/>
        </w:rPr>
        <w:br/>
      </w:r>
      <w:r w:rsidR="009165A1">
        <w:rPr>
          <w:rFonts w:eastAsia="Times New Roman" w:cs="Times New Roman"/>
          <w:i/>
          <w:iCs/>
        </w:rPr>
        <w:t>Manuscript Summary:</w:t>
      </w:r>
      <w:r w:rsidR="009165A1">
        <w:rPr>
          <w:rFonts w:eastAsia="Times New Roman" w:cs="Times New Roman"/>
        </w:rPr>
        <w:t xml:space="preserve"> </w:t>
      </w:r>
      <w:r w:rsidR="009165A1">
        <w:rPr>
          <w:rFonts w:eastAsia="Times New Roman" w:cs="Times New Roman"/>
        </w:rPr>
        <w:br/>
        <w:t>The manuscript by Manocheewa et al. thoroughly describes the methodology to conduct pairwise competition assays for HIV. All the steps relevant for the process are rigorously explained, from the initial cloning and rescue of HIV variants to the final analysis of the data from the growth curves. The authors also provide interesting comments on the possible use of alternative techniques or reagents when necessary, a most welcome supplementary piece of information that allows the protocol to be used by a variety of laboratories with varying resources. The methodology described can also be easily adapted to the study of many other viruses, not only HIV. Overall, the manuscript is perfectly suited for this kind of journal in its present state.</w:t>
      </w:r>
      <w:r w:rsidR="009165A1">
        <w:rPr>
          <w:rFonts w:eastAsia="Times New Roman" w:cs="Times New Roman"/>
        </w:rPr>
        <w:br/>
      </w:r>
      <w:r w:rsidR="009165A1">
        <w:rPr>
          <w:rFonts w:eastAsia="Times New Roman" w:cs="Times New Roman"/>
        </w:rPr>
        <w:br/>
      </w:r>
      <w:r w:rsidR="009165A1">
        <w:rPr>
          <w:rFonts w:eastAsia="Times New Roman" w:cs="Times New Roman"/>
          <w:i/>
          <w:iCs/>
        </w:rPr>
        <w:t>Major Concerns:</w:t>
      </w:r>
      <w:r w:rsidR="009165A1">
        <w:rPr>
          <w:rFonts w:eastAsia="Times New Roman" w:cs="Times New Roman"/>
        </w:rPr>
        <w:br/>
        <w:t>None</w:t>
      </w:r>
      <w:r w:rsidR="009165A1">
        <w:rPr>
          <w:rFonts w:eastAsia="Times New Roman" w:cs="Times New Roman"/>
        </w:rPr>
        <w:br/>
      </w:r>
      <w:r w:rsidR="009165A1">
        <w:rPr>
          <w:rFonts w:eastAsia="Times New Roman" w:cs="Times New Roman"/>
        </w:rPr>
        <w:br/>
      </w:r>
      <w:r w:rsidR="009165A1">
        <w:rPr>
          <w:rFonts w:eastAsia="Times New Roman" w:cs="Times New Roman"/>
          <w:i/>
          <w:iCs/>
        </w:rPr>
        <w:t>Minor Concerns:</w:t>
      </w:r>
      <w:r w:rsidR="009165A1">
        <w:rPr>
          <w:rFonts w:eastAsia="Times New Roman" w:cs="Times New Roman"/>
        </w:rPr>
        <w:br/>
        <w:t>- Several abbreviations are not defined in the text (e.g. PBMC, PHA)</w:t>
      </w:r>
      <w:r w:rsidR="00CC2DAD">
        <w:rPr>
          <w:rFonts w:eastAsia="Times New Roman" w:cs="Times New Roman"/>
        </w:rPr>
        <w:t xml:space="preserve"> </w:t>
      </w:r>
      <w:r w:rsidR="00CC2DAD" w:rsidRPr="00CC2DAD">
        <w:rPr>
          <w:rFonts w:eastAsia="Times New Roman" w:cs="Times New Roman"/>
          <w:color w:val="FF0000"/>
        </w:rPr>
        <w:t xml:space="preserve">these have been </w:t>
      </w:r>
      <w:r w:rsidR="00CC2DAD" w:rsidRPr="00CC2DAD">
        <w:rPr>
          <w:rFonts w:eastAsia="Times New Roman" w:cs="Times New Roman"/>
          <w:i/>
          <w:color w:val="FF0000"/>
        </w:rPr>
        <w:t>corrected</w:t>
      </w:r>
      <w:r w:rsidR="009165A1" w:rsidRPr="00CC2DAD">
        <w:rPr>
          <w:rFonts w:eastAsia="Times New Roman" w:cs="Times New Roman"/>
          <w:color w:val="FF0000"/>
        </w:rPr>
        <w:br/>
      </w:r>
      <w:r w:rsidR="009165A1">
        <w:rPr>
          <w:rFonts w:eastAsia="Times New Roman" w:cs="Times New Roman"/>
        </w:rPr>
        <w:br/>
      </w:r>
      <w:r w:rsidR="009165A1" w:rsidRPr="009441F1">
        <w:rPr>
          <w:rFonts w:eastAsia="Times New Roman" w:cs="Times New Roman"/>
        </w:rPr>
        <w:t xml:space="preserve">- Figure 4 would benefit from a scheme to help explaining the two different analysis methods proposed </w:t>
      </w:r>
      <w:r w:rsidR="009441F1" w:rsidRPr="009441F1">
        <w:rPr>
          <w:rFonts w:eastAsia="Times New Roman" w:cs="Times New Roman"/>
          <w:i/>
          <w:color w:val="FF0000"/>
        </w:rPr>
        <w:t>An additional figure showing the workflow from the growth competition samples to the result, viral ratios, is added as Figure 4B. The previous figure 4B is now 4C</w:t>
      </w:r>
      <w:r w:rsidR="009165A1">
        <w:rPr>
          <w:rFonts w:eastAsia="Times New Roman" w:cs="Times New Roman"/>
        </w:rPr>
        <w:br/>
      </w:r>
      <w:r w:rsidR="009165A1">
        <w:rPr>
          <w:rFonts w:eastAsia="Times New Roman" w:cs="Times New Roman"/>
        </w:rPr>
        <w:br/>
      </w:r>
      <w:r w:rsidR="009165A1">
        <w:rPr>
          <w:rFonts w:eastAsia="Times New Roman" w:cs="Times New Roman"/>
        </w:rPr>
        <w:br/>
      </w:r>
      <w:r w:rsidR="009165A1">
        <w:rPr>
          <w:rFonts w:eastAsia="Times New Roman" w:cs="Times New Roman"/>
          <w:b/>
          <w:bCs/>
        </w:rPr>
        <w:t>Reviewer #5:</w:t>
      </w:r>
      <w:r w:rsidR="009165A1">
        <w:rPr>
          <w:rFonts w:eastAsia="Times New Roman" w:cs="Times New Roman"/>
        </w:rPr>
        <w:t xml:space="preserve"> </w:t>
      </w:r>
      <w:r w:rsidR="009165A1">
        <w:rPr>
          <w:rFonts w:eastAsia="Times New Roman" w:cs="Times New Roman"/>
        </w:rPr>
        <w:br/>
      </w:r>
      <w:r w:rsidR="009165A1">
        <w:rPr>
          <w:rFonts w:eastAsia="Times New Roman" w:cs="Times New Roman"/>
          <w:i/>
          <w:iCs/>
        </w:rPr>
        <w:t>Manuscript Summary:</w:t>
      </w:r>
      <w:r w:rsidR="009165A1">
        <w:rPr>
          <w:rFonts w:eastAsia="Times New Roman" w:cs="Times New Roman"/>
        </w:rPr>
        <w:t xml:space="preserve"> </w:t>
      </w:r>
      <w:r w:rsidR="009165A1">
        <w:rPr>
          <w:rFonts w:eastAsia="Times New Roman" w:cs="Times New Roman"/>
        </w:rPr>
        <w:br/>
        <w:t>The submitted manuscript provides a succinct and complete protocol for the creation of mutant HIV infectious clones and a guide for performing competition assays to compare the effect of such mutants. Construction of chimeric HIV-1 molecular clone mutants details a process that could be considered basic molecular cloning knowledge, however for the sake of completeness it is a good primer. After virus generation and quantification by p24 ELISA, the author nicely details the steps necessary for measuring the exponential growth rate of both individual and competitive viral infections. Several portions, especially involving the mathematical calculations necessary for chromatogram comparison and growth rate estimation are distinctly lacking (detailed below), however given that these can be easily defined and elaborated, I recommend this manuscript for publication in the Journal of Visualized Experiments.</w:t>
      </w:r>
      <w:r w:rsidR="009165A1">
        <w:rPr>
          <w:rFonts w:eastAsia="Times New Roman" w:cs="Times New Roman"/>
        </w:rPr>
        <w:br/>
      </w:r>
      <w:r w:rsidR="009165A1">
        <w:rPr>
          <w:rFonts w:eastAsia="Times New Roman" w:cs="Times New Roman"/>
        </w:rPr>
        <w:br/>
      </w:r>
      <w:r w:rsidR="009165A1">
        <w:rPr>
          <w:rFonts w:eastAsia="Times New Roman" w:cs="Times New Roman"/>
          <w:i/>
          <w:iCs/>
        </w:rPr>
        <w:t>Major Concerns:</w:t>
      </w:r>
      <w:r w:rsidR="009165A1">
        <w:rPr>
          <w:rFonts w:eastAsia="Times New Roman" w:cs="Times New Roman"/>
        </w:rPr>
        <w:br/>
        <w:t xml:space="preserve">* Step 6.11.4-6.12: More details are required for how to access and utilize the </w:t>
      </w:r>
      <w:proofErr w:type="spellStart"/>
      <w:r w:rsidR="009165A1">
        <w:rPr>
          <w:rFonts w:eastAsia="Times New Roman" w:cs="Times New Roman"/>
        </w:rPr>
        <w:t>ChromatQuant</w:t>
      </w:r>
      <w:proofErr w:type="spellEnd"/>
      <w:r w:rsidR="009165A1">
        <w:rPr>
          <w:rFonts w:eastAsia="Times New Roman" w:cs="Times New Roman"/>
        </w:rPr>
        <w:t xml:space="preserve"> and GRC web tools. </w:t>
      </w:r>
      <w:r w:rsidR="00AA7842" w:rsidRPr="00AA7842">
        <w:rPr>
          <w:rFonts w:eastAsia="Times New Roman" w:cs="Times New Roman"/>
          <w:i/>
          <w:color w:val="FF0000"/>
        </w:rPr>
        <w:t xml:space="preserve">More details </w:t>
      </w:r>
      <w:r>
        <w:rPr>
          <w:rFonts w:eastAsia="Times New Roman" w:cs="Times New Roman"/>
          <w:i/>
          <w:color w:val="FF0000"/>
        </w:rPr>
        <w:t>have been</w:t>
      </w:r>
      <w:r w:rsidRPr="00AA7842">
        <w:rPr>
          <w:rFonts w:eastAsia="Times New Roman" w:cs="Times New Roman"/>
          <w:i/>
          <w:color w:val="FF0000"/>
        </w:rPr>
        <w:t xml:space="preserve"> </w:t>
      </w:r>
      <w:r w:rsidR="00AA7842" w:rsidRPr="00AA7842">
        <w:rPr>
          <w:rFonts w:eastAsia="Times New Roman" w:cs="Times New Roman"/>
          <w:i/>
          <w:color w:val="FF0000"/>
        </w:rPr>
        <w:t>added</w:t>
      </w:r>
      <w:ins w:id="8" w:author="James Mullins" w:date="2014-10-18T13:38:00Z">
        <w:r>
          <w:rPr>
            <w:rFonts w:eastAsia="Times New Roman" w:cs="Times New Roman"/>
            <w:i/>
            <w:color w:val="FF0000"/>
          </w:rPr>
          <w:t>,</w:t>
        </w:r>
      </w:ins>
      <w:r w:rsidR="00AA7842" w:rsidRPr="00AA7842">
        <w:rPr>
          <w:rFonts w:eastAsia="Times New Roman" w:cs="Times New Roman"/>
          <w:i/>
          <w:color w:val="FF0000"/>
        </w:rPr>
        <w:t xml:space="preserve"> including the URL of the web tool</w:t>
      </w:r>
      <w:r>
        <w:rPr>
          <w:rFonts w:eastAsia="Times New Roman" w:cs="Times New Roman"/>
          <w:i/>
          <w:color w:val="FF0000"/>
        </w:rPr>
        <w:t>s.</w:t>
      </w:r>
    </w:p>
    <w:p w14:paraId="743A68A5" w14:textId="01655B48" w:rsidR="00B97BAD" w:rsidRPr="00B97BAD" w:rsidRDefault="009165A1" w:rsidP="009165A1">
      <w:pPr>
        <w:rPr>
          <w:rFonts w:eastAsia="Times New Roman" w:cs="Times New Roman"/>
          <w:i/>
          <w:color w:val="FF0000"/>
        </w:rPr>
      </w:pPr>
      <w:r>
        <w:rPr>
          <w:rFonts w:eastAsia="Times New Roman" w:cs="Times New Roman"/>
        </w:rPr>
        <w:br/>
        <w:t>* Line 612 and Figure 3c: Viral growth rate is labeled on figure 3c as "g" units with no reference as to how this dimensionless unit is calculated.</w:t>
      </w:r>
      <w:r w:rsidR="00F27FE8">
        <w:rPr>
          <w:rFonts w:eastAsia="Times New Roman" w:cs="Times New Roman"/>
        </w:rPr>
        <w:t xml:space="preserve"> </w:t>
      </w:r>
      <w:r w:rsidR="005E1C56">
        <w:rPr>
          <w:rFonts w:eastAsia="Times New Roman" w:cs="Times New Roman"/>
          <w:i/>
          <w:color w:val="FF0000"/>
        </w:rPr>
        <w:t xml:space="preserve">Additional description and reference </w:t>
      </w:r>
      <w:r w:rsidR="005D3628">
        <w:rPr>
          <w:rFonts w:eastAsia="Times New Roman" w:cs="Times New Roman"/>
          <w:i/>
          <w:color w:val="FF0000"/>
        </w:rPr>
        <w:t xml:space="preserve">are </w:t>
      </w:r>
      <w:r w:rsidR="005E1C56">
        <w:rPr>
          <w:rFonts w:eastAsia="Times New Roman" w:cs="Times New Roman"/>
          <w:i/>
          <w:color w:val="FF0000"/>
        </w:rPr>
        <w:t>now given in step 5.4.2</w:t>
      </w:r>
      <w:ins w:id="9" w:author="James Mullins" w:date="2014-10-18T13:38:00Z">
        <w:r w:rsidR="005D3628">
          <w:rPr>
            <w:rFonts w:eastAsia="Times New Roman" w:cs="Times New Roman"/>
            <w:i/>
            <w:color w:val="FF0000"/>
          </w:rPr>
          <w:t>.</w:t>
        </w:r>
      </w:ins>
      <w:r w:rsidR="005E1C56">
        <w:rPr>
          <w:rFonts w:eastAsia="Times New Roman" w:cs="Times New Roman"/>
          <w:i/>
          <w:color w:val="FF0000"/>
        </w:rPr>
        <w:t xml:space="preserve"> </w:t>
      </w:r>
      <w:r w:rsidRPr="00F27FE8">
        <w:rPr>
          <w:rFonts w:eastAsia="Times New Roman" w:cs="Times New Roman"/>
          <w:i/>
          <w:color w:val="FF0000"/>
        </w:rPr>
        <w:br/>
      </w:r>
      <w:r>
        <w:rPr>
          <w:rFonts w:eastAsia="Times New Roman" w:cs="Times New Roman"/>
        </w:rPr>
        <w:br/>
      </w:r>
      <w:r>
        <w:rPr>
          <w:rFonts w:eastAsia="Times New Roman" w:cs="Times New Roman"/>
          <w:i/>
          <w:iCs/>
        </w:rPr>
        <w:t>Minor Concerns:</w:t>
      </w:r>
      <w:r>
        <w:rPr>
          <w:rFonts w:eastAsia="Times New Roman" w:cs="Times New Roman"/>
        </w:rPr>
        <w:br/>
        <w:t xml:space="preserve">* Line155: Do the </w:t>
      </w:r>
      <w:proofErr w:type="spellStart"/>
      <w:proofErr w:type="gramStart"/>
      <w:r>
        <w:rPr>
          <w:rFonts w:eastAsia="Times New Roman" w:cs="Times New Roman"/>
        </w:rPr>
        <w:t>aa</w:t>
      </w:r>
      <w:proofErr w:type="spellEnd"/>
      <w:proofErr w:type="gramEnd"/>
      <w:r>
        <w:rPr>
          <w:rFonts w:eastAsia="Times New Roman" w:cs="Times New Roman"/>
        </w:rPr>
        <w:t xml:space="preserve"> point-mutants have some president or an expected effect?</w:t>
      </w:r>
      <w:r w:rsidR="00B97BAD">
        <w:rPr>
          <w:rFonts w:eastAsia="Times New Roman" w:cs="Times New Roman"/>
        </w:rPr>
        <w:t xml:space="preserve"> </w:t>
      </w:r>
      <w:r w:rsidR="00B97BAD">
        <w:rPr>
          <w:rFonts w:eastAsia="Times New Roman" w:cs="Times New Roman"/>
          <w:i/>
          <w:color w:val="FF0000"/>
        </w:rPr>
        <w:t>T24</w:t>
      </w:r>
      <w:r w:rsidR="008D659A">
        <w:rPr>
          <w:rFonts w:eastAsia="Times New Roman" w:cs="Times New Roman"/>
          <w:i/>
          <w:color w:val="FF0000"/>
        </w:rPr>
        <w:t>2</w:t>
      </w:r>
      <w:r w:rsidR="00B97BAD">
        <w:rPr>
          <w:rFonts w:eastAsia="Times New Roman" w:cs="Times New Roman"/>
          <w:i/>
          <w:color w:val="FF0000"/>
        </w:rPr>
        <w:t xml:space="preserve">N was previously reported to have a moderate fitness cost, similar to the result shown in this study. The fitness cost of the other two mutations had not been reported </w:t>
      </w:r>
      <w:r w:rsidR="005D3628">
        <w:rPr>
          <w:rFonts w:eastAsia="Times New Roman" w:cs="Times New Roman"/>
          <w:i/>
          <w:color w:val="FF0000"/>
        </w:rPr>
        <w:t>previously</w:t>
      </w:r>
      <w:r w:rsidR="005D3628" w:rsidRPr="00B33F83">
        <w:rPr>
          <w:rFonts w:eastAsia="Times New Roman" w:cs="Times New Roman"/>
          <w:i/>
          <w:color w:val="FF0000"/>
        </w:rPr>
        <w:t>, as now noted in the text</w:t>
      </w:r>
      <w:r w:rsidR="00B97BAD">
        <w:rPr>
          <w:rFonts w:eastAsia="Times New Roman" w:cs="Times New Roman"/>
          <w:i/>
          <w:color w:val="FF0000"/>
        </w:rPr>
        <w:t>.</w:t>
      </w:r>
    </w:p>
    <w:p w14:paraId="2C9C03B4" w14:textId="427B9208" w:rsidR="005D3628" w:rsidRDefault="009165A1" w:rsidP="009165A1">
      <w:pPr>
        <w:rPr>
          <w:ins w:id="10" w:author="James Mullins" w:date="2014-10-18T13:39:00Z"/>
          <w:rFonts w:eastAsia="Times New Roman" w:cs="Times New Roman"/>
          <w:i/>
          <w:color w:val="FF0000"/>
        </w:rPr>
      </w:pPr>
      <w:r>
        <w:rPr>
          <w:rFonts w:eastAsia="Times New Roman" w:cs="Times New Roman"/>
        </w:rPr>
        <w:br/>
        <w:t xml:space="preserve">* Step </w:t>
      </w:r>
      <w:r w:rsidRPr="00E936C2">
        <w:rPr>
          <w:rFonts w:eastAsia="Times New Roman" w:cs="Times New Roman"/>
        </w:rPr>
        <w:t>1.2.3.1</w:t>
      </w:r>
      <w:r>
        <w:rPr>
          <w:rFonts w:eastAsia="Times New Roman" w:cs="Times New Roman"/>
        </w:rPr>
        <w:t>: specify culture volume</w:t>
      </w:r>
      <w:r w:rsidR="00E63233">
        <w:rPr>
          <w:rFonts w:eastAsia="Times New Roman" w:cs="Times New Roman"/>
        </w:rPr>
        <w:t xml:space="preserve"> </w:t>
      </w:r>
      <w:r w:rsidR="00E63233" w:rsidRPr="00E63233">
        <w:rPr>
          <w:rFonts w:eastAsia="Times New Roman" w:cs="Times New Roman"/>
          <w:i/>
          <w:color w:val="FF0000"/>
        </w:rPr>
        <w:t>added</w:t>
      </w:r>
    </w:p>
    <w:p w14:paraId="50AC2C9A" w14:textId="77777777" w:rsidR="005D3628" w:rsidRDefault="009165A1" w:rsidP="009165A1">
      <w:pPr>
        <w:rPr>
          <w:ins w:id="11" w:author="James Mullins" w:date="2014-10-18T13:39:00Z"/>
          <w:rFonts w:eastAsia="Times New Roman" w:cs="Times New Roman"/>
          <w:i/>
          <w:color w:val="FF0000"/>
        </w:rPr>
      </w:pPr>
      <w:r>
        <w:rPr>
          <w:rFonts w:eastAsia="Times New Roman" w:cs="Times New Roman"/>
        </w:rPr>
        <w:br/>
        <w:t>* Steps 2.2 and 2.3 should be part of step 2.5; calculating transfection mixture volumes.</w:t>
      </w:r>
      <w:r w:rsidR="00E63233">
        <w:rPr>
          <w:rFonts w:eastAsia="Times New Roman" w:cs="Times New Roman"/>
        </w:rPr>
        <w:t xml:space="preserve"> </w:t>
      </w:r>
      <w:r w:rsidR="005B733D" w:rsidRPr="00E63233">
        <w:rPr>
          <w:rFonts w:eastAsia="Times New Roman" w:cs="Times New Roman"/>
          <w:i/>
          <w:color w:val="FF0000"/>
        </w:rPr>
        <w:t>Corrected</w:t>
      </w:r>
    </w:p>
    <w:p w14:paraId="12FCA21C" w14:textId="77777777" w:rsidR="005D3628" w:rsidRDefault="009165A1" w:rsidP="009165A1">
      <w:pPr>
        <w:rPr>
          <w:ins w:id="12" w:author="James Mullins" w:date="2014-10-18T13:39:00Z"/>
          <w:rFonts w:eastAsia="Times New Roman" w:cs="Times New Roman"/>
          <w:i/>
          <w:color w:val="FF0000"/>
        </w:rPr>
      </w:pPr>
      <w:r>
        <w:rPr>
          <w:rFonts w:eastAsia="Times New Roman" w:cs="Times New Roman"/>
        </w:rPr>
        <w:br/>
        <w:t>* Step 2.4: Please include which steps you are referring to in the note? Is this dependent on how much plasmid you have, or just how many infectious clones you want to grow?</w:t>
      </w:r>
      <w:r w:rsidR="00E63233">
        <w:rPr>
          <w:rFonts w:eastAsia="Times New Roman" w:cs="Times New Roman"/>
        </w:rPr>
        <w:t xml:space="preserve"> </w:t>
      </w:r>
      <w:r w:rsidR="001205F8">
        <w:rPr>
          <w:rFonts w:eastAsia="Times New Roman" w:cs="Times New Roman"/>
          <w:i/>
          <w:color w:val="FF0000"/>
        </w:rPr>
        <w:t>The number of seeded wells depend</w:t>
      </w:r>
      <w:r w:rsidR="00C11B8A">
        <w:rPr>
          <w:rFonts w:eastAsia="Times New Roman" w:cs="Times New Roman"/>
          <w:i/>
          <w:color w:val="FF0000"/>
        </w:rPr>
        <w:t>s</w:t>
      </w:r>
      <w:r w:rsidR="001205F8">
        <w:rPr>
          <w:rFonts w:eastAsia="Times New Roman" w:cs="Times New Roman"/>
          <w:i/>
          <w:color w:val="FF0000"/>
        </w:rPr>
        <w:t xml:space="preserve"> of the volume of viral stocks desired</w:t>
      </w:r>
      <w:r w:rsidR="00C11B8A">
        <w:rPr>
          <w:rFonts w:eastAsia="Times New Roman" w:cs="Times New Roman"/>
          <w:i/>
          <w:color w:val="FF0000"/>
        </w:rPr>
        <w:t>, which in turn depends on the number of experiments planned. However, the user must ensure that the adequate amount of plasmid DNA is prepared before starting the transfection. The descriptions of step 2.1 to 2.3 are modified to better clarify this point.</w:t>
      </w:r>
    </w:p>
    <w:p w14:paraId="3DFC80CD" w14:textId="77777777" w:rsidR="005D3628" w:rsidRDefault="009165A1" w:rsidP="009165A1">
      <w:pPr>
        <w:rPr>
          <w:ins w:id="13" w:author="James Mullins" w:date="2014-10-18T13:39:00Z"/>
          <w:rFonts w:eastAsia="Times New Roman" w:cs="Times New Roman"/>
          <w:i/>
          <w:color w:val="FF0000"/>
        </w:rPr>
      </w:pPr>
      <w:r>
        <w:rPr>
          <w:rFonts w:eastAsia="Times New Roman" w:cs="Times New Roman"/>
        </w:rPr>
        <w:br/>
        <w:t xml:space="preserve">* Step 3.3: "Seed 2x104 PHA stimulated PBMC/well in 100 µl/well </w:t>
      </w:r>
      <w:proofErr w:type="spellStart"/>
      <w:r>
        <w:rPr>
          <w:rFonts w:eastAsia="Times New Roman" w:cs="Times New Roman"/>
        </w:rPr>
        <w:t>cIMDM</w:t>
      </w:r>
      <w:proofErr w:type="spellEnd"/>
      <w:r>
        <w:rPr>
          <w:rFonts w:eastAsia="Times New Roman" w:cs="Times New Roman"/>
        </w:rPr>
        <w:t xml:space="preserve"> in a round bottom 96-well plate." This math seems incorrect. 100 </w:t>
      </w:r>
      <w:proofErr w:type="spellStart"/>
      <w:r>
        <w:rPr>
          <w:rFonts w:eastAsia="Times New Roman" w:cs="Times New Roman"/>
        </w:rPr>
        <w:t>uL</w:t>
      </w:r>
      <w:proofErr w:type="spellEnd"/>
      <w:r>
        <w:rPr>
          <w:rFonts w:eastAsia="Times New Roman" w:cs="Times New Roman"/>
        </w:rPr>
        <w:t xml:space="preserve"> of a 2e6 cell/mL solution will deliver 2e5 cells.</w:t>
      </w:r>
      <w:r w:rsidR="005B733D">
        <w:rPr>
          <w:rFonts w:eastAsia="Times New Roman" w:cs="Times New Roman"/>
        </w:rPr>
        <w:t xml:space="preserve"> </w:t>
      </w:r>
      <w:r w:rsidR="005B733D" w:rsidRPr="00E63233">
        <w:rPr>
          <w:rFonts w:eastAsia="Times New Roman" w:cs="Times New Roman"/>
          <w:i/>
          <w:color w:val="FF0000"/>
        </w:rPr>
        <w:t>Corrected</w:t>
      </w:r>
    </w:p>
    <w:p w14:paraId="5845045C" w14:textId="541D8541" w:rsidR="00EB0ED0" w:rsidRDefault="009165A1" w:rsidP="009165A1">
      <w:pPr>
        <w:rPr>
          <w:rFonts w:eastAsia="Times New Roman" w:cs="Times New Roman"/>
          <w:i/>
          <w:color w:val="FF0000"/>
        </w:rPr>
      </w:pPr>
      <w:r>
        <w:rPr>
          <w:rFonts w:eastAsia="Times New Roman" w:cs="Times New Roman"/>
        </w:rPr>
        <w:br/>
        <w:t xml:space="preserve">* Step 3.4: "Make a dilution series of the viral stock in a 96-well master plate using 12, 3-fold serial dilutions. Starting from a 10-fold initial dilution…" Further explanation might help here. For example: "By adding 15 </w:t>
      </w:r>
      <w:proofErr w:type="spellStart"/>
      <w:r>
        <w:rPr>
          <w:rFonts w:eastAsia="Times New Roman" w:cs="Times New Roman"/>
        </w:rPr>
        <w:t>uL</w:t>
      </w:r>
      <w:proofErr w:type="spellEnd"/>
      <w:r>
        <w:rPr>
          <w:rFonts w:eastAsia="Times New Roman" w:cs="Times New Roman"/>
        </w:rPr>
        <w:t xml:space="preserve"> of virus stock to 135 </w:t>
      </w:r>
      <w:proofErr w:type="spellStart"/>
      <w:r>
        <w:rPr>
          <w:rFonts w:eastAsia="Times New Roman" w:cs="Times New Roman"/>
        </w:rPr>
        <w:t>uL</w:t>
      </w:r>
      <w:proofErr w:type="spellEnd"/>
      <w:r>
        <w:rPr>
          <w:rFonts w:eastAsia="Times New Roman" w:cs="Times New Roman"/>
        </w:rPr>
        <w:t xml:space="preserve"> media in the first well, and then transferring 50 </w:t>
      </w:r>
      <w:proofErr w:type="spellStart"/>
      <w:r>
        <w:rPr>
          <w:rFonts w:eastAsia="Times New Roman" w:cs="Times New Roman"/>
        </w:rPr>
        <w:t>uL</w:t>
      </w:r>
      <w:proofErr w:type="spellEnd"/>
      <w:r>
        <w:rPr>
          <w:rFonts w:eastAsia="Times New Roman" w:cs="Times New Roman"/>
        </w:rPr>
        <w:t xml:space="preserve"> into 100 </w:t>
      </w:r>
      <w:proofErr w:type="spellStart"/>
      <w:r>
        <w:rPr>
          <w:rFonts w:eastAsia="Times New Roman" w:cs="Times New Roman"/>
        </w:rPr>
        <w:t>uL</w:t>
      </w:r>
      <w:proofErr w:type="spellEnd"/>
      <w:r>
        <w:rPr>
          <w:rFonts w:eastAsia="Times New Roman" w:cs="Times New Roman"/>
        </w:rPr>
        <w:t xml:space="preserve"> for subsequent wells…"</w:t>
      </w:r>
      <w:r w:rsidR="005B733D">
        <w:rPr>
          <w:rFonts w:eastAsia="Times New Roman" w:cs="Times New Roman"/>
        </w:rPr>
        <w:t xml:space="preserve"> </w:t>
      </w:r>
      <w:r w:rsidR="00EB0ED0">
        <w:rPr>
          <w:rFonts w:eastAsia="Times New Roman" w:cs="Times New Roman"/>
          <w:i/>
          <w:color w:val="FF0000"/>
        </w:rPr>
        <w:t>The description of this step is modified and an</w:t>
      </w:r>
      <w:r w:rsidR="008E3340">
        <w:rPr>
          <w:rFonts w:eastAsia="Times New Roman" w:cs="Times New Roman"/>
          <w:i/>
          <w:color w:val="FF0000"/>
        </w:rPr>
        <w:t xml:space="preserve"> explanation is </w:t>
      </w:r>
      <w:r w:rsidR="00EB0ED0">
        <w:rPr>
          <w:rFonts w:eastAsia="Times New Roman" w:cs="Times New Roman"/>
          <w:i/>
          <w:color w:val="FF0000"/>
        </w:rPr>
        <w:t>added as follow</w:t>
      </w:r>
      <w:r w:rsidR="005D3628">
        <w:rPr>
          <w:rFonts w:eastAsia="Times New Roman" w:cs="Times New Roman"/>
          <w:i/>
          <w:color w:val="FF0000"/>
        </w:rPr>
        <w:t>s:</w:t>
      </w:r>
    </w:p>
    <w:p w14:paraId="79FD1D24" w14:textId="77777777" w:rsidR="00EB0ED0" w:rsidRDefault="00EB0ED0" w:rsidP="009165A1">
      <w:pPr>
        <w:rPr>
          <w:rFonts w:eastAsia="Times New Roman" w:cs="Times New Roman"/>
          <w:i/>
          <w:color w:val="FF0000"/>
        </w:rPr>
      </w:pPr>
    </w:p>
    <w:p w14:paraId="7E53E908" w14:textId="7A6BA498" w:rsidR="00EB0ED0" w:rsidRPr="00EB0ED0" w:rsidRDefault="00EB0ED0" w:rsidP="009165A1">
      <w:pPr>
        <w:rPr>
          <w:rFonts w:eastAsia="Times New Roman" w:cs="Times New Roman"/>
          <w:i/>
          <w:color w:val="FF0000"/>
        </w:rPr>
      </w:pPr>
      <w:r w:rsidRPr="00EB0ED0">
        <w:rPr>
          <w:rFonts w:eastAsia="Times New Roman" w:cs="Times New Roman"/>
          <w:i/>
          <w:color w:val="FF0000"/>
        </w:rPr>
        <w:t xml:space="preserve">“3.4) </w:t>
      </w:r>
      <w:proofErr w:type="gramStart"/>
      <w:r w:rsidR="008D659A" w:rsidRPr="008D659A">
        <w:rPr>
          <w:rFonts w:cs="Arial"/>
          <w:i/>
          <w:color w:val="FF0000"/>
        </w:rPr>
        <w:t>Make</w:t>
      </w:r>
      <w:proofErr w:type="gramEnd"/>
      <w:r w:rsidR="008D659A" w:rsidRPr="008D659A">
        <w:rPr>
          <w:rFonts w:cs="Arial"/>
          <w:i/>
          <w:color w:val="FF0000"/>
        </w:rPr>
        <w:t xml:space="preserve"> a 1:10 dilution of the viral stock. Then, from the first diluted stock, make twelve 3-fold serial dilutions in a 96-well master plate. This dilution scheme is recommended for detecting viral titers in the range </w:t>
      </w:r>
      <w:proofErr w:type="gramStart"/>
      <w:r w:rsidR="008D659A" w:rsidRPr="008D659A">
        <w:rPr>
          <w:rFonts w:cs="Arial"/>
          <w:i/>
          <w:color w:val="FF0000"/>
        </w:rPr>
        <w:t>of 10</w:t>
      </w:r>
      <w:r w:rsidR="008D659A" w:rsidRPr="008D659A">
        <w:rPr>
          <w:rFonts w:cs="Arial"/>
          <w:i/>
          <w:color w:val="FF0000"/>
          <w:vertAlign w:val="superscript"/>
        </w:rPr>
        <w:t>4</w:t>
      </w:r>
      <w:r w:rsidR="008D659A" w:rsidRPr="008D659A">
        <w:rPr>
          <w:rFonts w:cs="Arial"/>
          <w:i/>
          <w:color w:val="FF0000"/>
        </w:rPr>
        <w:t xml:space="preserve"> to 10</w:t>
      </w:r>
      <w:r w:rsidR="008D659A" w:rsidRPr="008D659A">
        <w:rPr>
          <w:rFonts w:cs="Arial"/>
          <w:i/>
          <w:color w:val="FF0000"/>
          <w:vertAlign w:val="superscript"/>
        </w:rPr>
        <w:t>6</w:t>
      </w:r>
      <w:r w:rsidR="008D659A" w:rsidRPr="008D659A">
        <w:rPr>
          <w:rFonts w:cs="Arial"/>
          <w:i/>
          <w:color w:val="FF0000"/>
        </w:rPr>
        <w:t xml:space="preserve"> infectious unit</w:t>
      </w:r>
      <w:proofErr w:type="gramEnd"/>
      <w:r w:rsidR="008D659A" w:rsidRPr="008D659A">
        <w:rPr>
          <w:rFonts w:cs="Arial"/>
          <w:i/>
          <w:color w:val="FF0000"/>
        </w:rPr>
        <w:t xml:space="preserve"> (IU) per ml. For example, add 20 µl of virus stock to 180 µl media in the 1.5 ml tube. Mix the dilution by pipetting carefully. Then transfer 90 µl of the diluted stock into 180 µl media of the first well and mix well by pipetting. Continue dilution series by transferring 90 µl from the current well to 180 µl media in the next well eleven more times. Increase or decrease the initial dilution if titers higher than 10</w:t>
      </w:r>
      <w:r w:rsidR="008D659A" w:rsidRPr="008D659A">
        <w:rPr>
          <w:rFonts w:cs="Arial"/>
          <w:i/>
          <w:color w:val="FF0000"/>
          <w:vertAlign w:val="superscript"/>
        </w:rPr>
        <w:t>6</w:t>
      </w:r>
      <w:r w:rsidR="008D659A" w:rsidRPr="008D659A">
        <w:rPr>
          <w:rFonts w:cs="Arial"/>
          <w:i/>
          <w:color w:val="FF0000"/>
        </w:rPr>
        <w:t xml:space="preserve"> IU/ml or lower than 10</w:t>
      </w:r>
      <w:r w:rsidR="008D659A" w:rsidRPr="008D659A">
        <w:rPr>
          <w:rFonts w:cs="Arial"/>
          <w:i/>
          <w:color w:val="FF0000"/>
          <w:vertAlign w:val="superscript"/>
        </w:rPr>
        <w:t>4</w:t>
      </w:r>
      <w:r w:rsidR="008D659A" w:rsidRPr="008D659A">
        <w:rPr>
          <w:rFonts w:cs="Arial"/>
          <w:i/>
          <w:color w:val="FF0000"/>
        </w:rPr>
        <w:t xml:space="preserve"> IU/ml are expected, respectively.”</w:t>
      </w:r>
    </w:p>
    <w:p w14:paraId="38A540C3" w14:textId="5FC8A381" w:rsidR="005B1876" w:rsidRDefault="009165A1" w:rsidP="009165A1">
      <w:pPr>
        <w:rPr>
          <w:rFonts w:eastAsia="Times New Roman" w:cs="Times New Roman"/>
          <w:i/>
          <w:color w:val="FF0000"/>
        </w:rPr>
      </w:pPr>
      <w:r w:rsidRPr="00EB0ED0">
        <w:rPr>
          <w:rFonts w:eastAsia="Times New Roman" w:cs="Times New Roman"/>
          <w:i/>
          <w:color w:val="FF0000"/>
        </w:rPr>
        <w:br/>
      </w:r>
      <w:r>
        <w:rPr>
          <w:rFonts w:eastAsia="Times New Roman" w:cs="Times New Roman"/>
        </w:rPr>
        <w:t>* Step 3.5: should the inoculum be added to the media already in the well or replaced.</w:t>
      </w:r>
      <w:r w:rsidR="00943578">
        <w:rPr>
          <w:rFonts w:eastAsia="Times New Roman" w:cs="Times New Roman"/>
        </w:rPr>
        <w:t xml:space="preserve"> </w:t>
      </w:r>
      <w:r w:rsidR="00943578" w:rsidRPr="00943578">
        <w:rPr>
          <w:rFonts w:eastAsia="Times New Roman" w:cs="Times New Roman"/>
          <w:i/>
          <w:color w:val="FF0000"/>
        </w:rPr>
        <w:t xml:space="preserve">Inoculum should be added to the seeded PBMCs. The sentences are revised </w:t>
      </w:r>
      <w:r w:rsidR="005B1876">
        <w:rPr>
          <w:rFonts w:eastAsia="Times New Roman" w:cs="Times New Roman"/>
          <w:i/>
          <w:color w:val="FF0000"/>
        </w:rPr>
        <w:t>to clarify this as follow</w:t>
      </w:r>
      <w:r w:rsidR="00FD725A">
        <w:rPr>
          <w:rFonts w:eastAsia="Times New Roman" w:cs="Times New Roman"/>
          <w:i/>
          <w:color w:val="FF0000"/>
        </w:rPr>
        <w:t>s:</w:t>
      </w:r>
    </w:p>
    <w:p w14:paraId="4D1D3D42" w14:textId="36B81CE2" w:rsidR="005B1876" w:rsidRDefault="005B1876" w:rsidP="009165A1">
      <w:pPr>
        <w:rPr>
          <w:rFonts w:ascii="Arial" w:hAnsi="Arial" w:cs="Arial"/>
        </w:rPr>
      </w:pPr>
      <w:r>
        <w:rPr>
          <w:rFonts w:eastAsia="Times New Roman" w:cs="Times New Roman"/>
          <w:i/>
          <w:color w:val="FF0000"/>
        </w:rPr>
        <w:t>“3.</w:t>
      </w:r>
      <w:r w:rsidR="00C01EE0">
        <w:rPr>
          <w:rFonts w:eastAsia="Times New Roman" w:cs="Times New Roman"/>
          <w:i/>
          <w:color w:val="FF0000"/>
        </w:rPr>
        <w:t>5</w:t>
      </w:r>
      <w:r w:rsidR="00C01EE0" w:rsidRPr="00C01EE0">
        <w:rPr>
          <w:rFonts w:eastAsia="Times New Roman" w:cs="Times New Roman"/>
          <w:color w:val="FF0000"/>
        </w:rPr>
        <w:t xml:space="preserve">) </w:t>
      </w:r>
      <w:r w:rsidR="00C01EE0" w:rsidRPr="00C01EE0">
        <w:rPr>
          <w:rFonts w:cs="Arial"/>
          <w:color w:val="FF0000"/>
        </w:rPr>
        <w:t xml:space="preserve">Add 40 µl of the serially diluted viral stock from the master dilution plate to the seeded PBMCs plate (from step 3.3) in quadruplicate. Incubate plates at 37 </w:t>
      </w:r>
      <w:proofErr w:type="spellStart"/>
      <w:r w:rsidR="00C01EE0" w:rsidRPr="00C01EE0">
        <w:rPr>
          <w:rFonts w:cs="Arial"/>
          <w:color w:val="FF0000"/>
          <w:vertAlign w:val="superscript"/>
        </w:rPr>
        <w:t>o</w:t>
      </w:r>
      <w:r w:rsidR="00C01EE0" w:rsidRPr="00C01EE0">
        <w:rPr>
          <w:rFonts w:cs="Arial"/>
          <w:color w:val="FF0000"/>
        </w:rPr>
        <w:t>C</w:t>
      </w:r>
      <w:proofErr w:type="spellEnd"/>
      <w:r w:rsidR="00C01EE0" w:rsidRPr="00C01EE0">
        <w:rPr>
          <w:rFonts w:cs="Arial"/>
          <w:color w:val="FF0000"/>
        </w:rPr>
        <w:t xml:space="preserve"> in a 5% CO</w:t>
      </w:r>
      <w:r w:rsidR="00C01EE0" w:rsidRPr="00C01EE0">
        <w:rPr>
          <w:rFonts w:cs="Arial"/>
          <w:color w:val="FF0000"/>
          <w:vertAlign w:val="subscript"/>
        </w:rPr>
        <w:t>2</w:t>
      </w:r>
      <w:r w:rsidR="00C01EE0" w:rsidRPr="00C01EE0">
        <w:rPr>
          <w:rFonts w:cs="Arial"/>
          <w:b/>
          <w:color w:val="FF0000"/>
        </w:rPr>
        <w:t xml:space="preserve"> </w:t>
      </w:r>
      <w:r w:rsidR="00C01EE0" w:rsidRPr="00C01EE0">
        <w:rPr>
          <w:rFonts w:cs="Arial"/>
          <w:color w:val="FF0000"/>
        </w:rPr>
        <w:t>atmosphere</w:t>
      </w:r>
      <w:r w:rsidR="00C01EE0" w:rsidRPr="00C01EE0">
        <w:rPr>
          <w:rFonts w:cs="Arial"/>
          <w:b/>
          <w:color w:val="FF0000"/>
        </w:rPr>
        <w:t xml:space="preserve"> </w:t>
      </w:r>
      <w:r w:rsidR="00C01EE0" w:rsidRPr="00C01EE0">
        <w:rPr>
          <w:rFonts w:cs="Arial"/>
          <w:color w:val="FF0000"/>
        </w:rPr>
        <w:t>for 16-24 hr.”</w:t>
      </w:r>
    </w:p>
    <w:p w14:paraId="58AA48B0" w14:textId="77777777" w:rsidR="00A560AD" w:rsidRDefault="009165A1" w:rsidP="009165A1">
      <w:pPr>
        <w:rPr>
          <w:ins w:id="14" w:author="Siriphan" w:date="2014-10-20T18:27:00Z"/>
          <w:rFonts w:eastAsia="Times New Roman" w:cs="Times New Roman"/>
          <w:i/>
          <w:color w:val="FF0000"/>
        </w:rPr>
      </w:pPr>
      <w:r>
        <w:rPr>
          <w:rFonts w:eastAsia="Times New Roman" w:cs="Times New Roman"/>
        </w:rPr>
        <w:br/>
        <w:t>* Step 6.4: Can a comparison be made between monoinfection kinetics and competition growth rates? This might be complicated when using half of each virus.</w:t>
      </w:r>
      <w:r w:rsidR="00295D48">
        <w:rPr>
          <w:rFonts w:eastAsia="Times New Roman" w:cs="Times New Roman"/>
        </w:rPr>
        <w:t xml:space="preserve"> </w:t>
      </w:r>
      <w:r w:rsidR="00FD725A">
        <w:rPr>
          <w:rFonts w:eastAsia="Times New Roman" w:cs="Times New Roman"/>
          <w:i/>
          <w:color w:val="FF0000"/>
        </w:rPr>
        <w:t>W</w:t>
      </w:r>
      <w:r w:rsidR="002A62C2" w:rsidRPr="00CF0B02">
        <w:rPr>
          <w:rFonts w:eastAsia="Times New Roman" w:cs="Times New Roman"/>
          <w:i/>
          <w:color w:val="FF0000"/>
        </w:rPr>
        <w:t xml:space="preserve">e </w:t>
      </w:r>
      <w:r w:rsidR="00CF0B02">
        <w:rPr>
          <w:rFonts w:eastAsia="Times New Roman" w:cs="Times New Roman"/>
          <w:i/>
          <w:color w:val="FF0000"/>
        </w:rPr>
        <w:t xml:space="preserve">did not compare the growth rate between monoinfection and growth </w:t>
      </w:r>
      <w:r w:rsidR="003172F3">
        <w:rPr>
          <w:rFonts w:eastAsia="Times New Roman" w:cs="Times New Roman"/>
          <w:i/>
          <w:color w:val="FF0000"/>
        </w:rPr>
        <w:t>competition,</w:t>
      </w:r>
      <w:r w:rsidR="00CF0B02">
        <w:rPr>
          <w:rFonts w:eastAsia="Times New Roman" w:cs="Times New Roman"/>
          <w:i/>
          <w:color w:val="FF0000"/>
        </w:rPr>
        <w:t xml:space="preserve"> </w:t>
      </w:r>
      <w:r w:rsidR="00FD725A">
        <w:rPr>
          <w:rFonts w:eastAsia="Times New Roman" w:cs="Times New Roman"/>
          <w:i/>
          <w:color w:val="FF0000"/>
        </w:rPr>
        <w:t xml:space="preserve">because, </w:t>
      </w:r>
      <w:r w:rsidR="00CF0B02">
        <w:rPr>
          <w:rFonts w:eastAsia="Times New Roman" w:cs="Times New Roman"/>
          <w:i/>
          <w:color w:val="FF0000"/>
        </w:rPr>
        <w:t xml:space="preserve">as the </w:t>
      </w:r>
      <w:r w:rsidR="00FD725A">
        <w:rPr>
          <w:rFonts w:eastAsia="Times New Roman" w:cs="Times New Roman"/>
          <w:i/>
          <w:color w:val="FF0000"/>
        </w:rPr>
        <w:t xml:space="preserve">reviewer suggests, the </w:t>
      </w:r>
      <w:r w:rsidR="00CF0B02">
        <w:rPr>
          <w:rFonts w:eastAsia="Times New Roman" w:cs="Times New Roman"/>
          <w:i/>
          <w:color w:val="FF0000"/>
        </w:rPr>
        <w:t>conditions, MOI and presence or absence of the other virus, are different.</w:t>
      </w:r>
      <w:r w:rsidR="002A62C2" w:rsidRPr="00CF0B02">
        <w:rPr>
          <w:rFonts w:eastAsia="Times New Roman" w:cs="Times New Roman"/>
          <w:i/>
        </w:rPr>
        <w:t xml:space="preserve"> </w:t>
      </w:r>
      <w:r w:rsidRPr="00CF0B02">
        <w:rPr>
          <w:rFonts w:eastAsia="Times New Roman" w:cs="Times New Roman"/>
          <w:i/>
        </w:rPr>
        <w:br/>
      </w:r>
      <w:r>
        <w:rPr>
          <w:rFonts w:eastAsia="Times New Roman" w:cs="Times New Roman"/>
        </w:rPr>
        <w:t xml:space="preserve">* Figure 3B: You should explain why the measured </w:t>
      </w:r>
      <w:proofErr w:type="spellStart"/>
      <w:r>
        <w:rPr>
          <w:rFonts w:eastAsia="Times New Roman" w:cs="Times New Roman"/>
        </w:rPr>
        <w:t>cDNA</w:t>
      </w:r>
      <w:proofErr w:type="spellEnd"/>
      <w:r>
        <w:rPr>
          <w:rFonts w:eastAsia="Times New Roman" w:cs="Times New Roman"/>
        </w:rPr>
        <w:t xml:space="preserve"> copy number decreases between day 0 and 2.</w:t>
      </w:r>
      <w:r w:rsidR="00295D48">
        <w:rPr>
          <w:rFonts w:eastAsia="Times New Roman" w:cs="Times New Roman"/>
        </w:rPr>
        <w:t xml:space="preserve"> </w:t>
      </w:r>
      <w:r w:rsidR="00295D48" w:rsidRPr="00295D48">
        <w:rPr>
          <w:rFonts w:eastAsia="Times New Roman" w:cs="Times New Roman"/>
          <w:i/>
          <w:color w:val="FF0000"/>
        </w:rPr>
        <w:t>The explanation is added</w:t>
      </w:r>
      <w:r w:rsidR="005B1876">
        <w:rPr>
          <w:rFonts w:eastAsia="Times New Roman" w:cs="Times New Roman"/>
          <w:i/>
          <w:color w:val="FF0000"/>
        </w:rPr>
        <w:t xml:space="preserve"> as follow</w:t>
      </w:r>
      <w:ins w:id="15" w:author="Siriphan" w:date="2014-10-20T18:27:00Z">
        <w:r w:rsidR="00A560AD">
          <w:rPr>
            <w:rFonts w:eastAsia="Times New Roman" w:cs="Times New Roman"/>
            <w:i/>
            <w:color w:val="FF0000"/>
          </w:rPr>
          <w:t>s:</w:t>
        </w:r>
      </w:ins>
    </w:p>
    <w:p w14:paraId="5652051C" w14:textId="01B08E3D" w:rsidR="00234042" w:rsidRDefault="00234042" w:rsidP="009165A1">
      <w:pPr>
        <w:rPr>
          <w:rFonts w:cs="Arial"/>
          <w:i/>
          <w:color w:val="FF0000"/>
        </w:rPr>
      </w:pPr>
    </w:p>
    <w:p w14:paraId="3346992E" w14:textId="77777777" w:rsidR="00234042" w:rsidRDefault="00234042" w:rsidP="009165A1">
      <w:pPr>
        <w:rPr>
          <w:rFonts w:ascii="Arial" w:hAnsi="Arial" w:cs="Arial"/>
        </w:rPr>
      </w:pPr>
      <w:r w:rsidRPr="00234042">
        <w:rPr>
          <w:rFonts w:cs="Arial"/>
          <w:i/>
          <w:color w:val="FF0000"/>
        </w:rPr>
        <w:t xml:space="preserve">“The decrease in </w:t>
      </w:r>
      <w:proofErr w:type="spellStart"/>
      <w:r w:rsidRPr="00234042">
        <w:rPr>
          <w:rFonts w:cs="Arial"/>
          <w:i/>
          <w:color w:val="FF0000"/>
        </w:rPr>
        <w:t>cDNA</w:t>
      </w:r>
      <w:proofErr w:type="spellEnd"/>
      <w:r w:rsidRPr="00234042">
        <w:rPr>
          <w:rFonts w:cs="Arial"/>
          <w:i/>
          <w:color w:val="FF0000"/>
        </w:rPr>
        <w:t xml:space="preserve"> copy number between day 0 (corresponding to the inoculum) and day 2 is due to the absorption of virus to cells and the removal of unbound </w:t>
      </w:r>
      <w:proofErr w:type="spellStart"/>
      <w:r w:rsidRPr="00234042">
        <w:rPr>
          <w:rFonts w:cs="Arial"/>
          <w:i/>
          <w:color w:val="FF0000"/>
        </w:rPr>
        <w:t>virions</w:t>
      </w:r>
      <w:proofErr w:type="spellEnd"/>
      <w:r w:rsidRPr="00234042">
        <w:rPr>
          <w:rFonts w:cs="Arial"/>
          <w:i/>
          <w:color w:val="FF0000"/>
        </w:rPr>
        <w:t xml:space="preserve"> by the day 1 wash (step 5.1.6).”</w:t>
      </w:r>
      <w:r w:rsidR="009165A1">
        <w:rPr>
          <w:rFonts w:eastAsia="Times New Roman" w:cs="Times New Roman"/>
        </w:rPr>
        <w:br/>
      </w:r>
      <w:r w:rsidR="009165A1">
        <w:rPr>
          <w:rFonts w:eastAsia="Times New Roman" w:cs="Times New Roman"/>
        </w:rPr>
        <w:br/>
      </w:r>
      <w:r w:rsidR="009165A1">
        <w:rPr>
          <w:rFonts w:eastAsia="Times New Roman" w:cs="Times New Roman"/>
          <w:b/>
          <w:bCs/>
        </w:rPr>
        <w:t>Reviewer #6:</w:t>
      </w:r>
      <w:r w:rsidR="009165A1">
        <w:rPr>
          <w:rFonts w:eastAsia="Times New Roman" w:cs="Times New Roman"/>
        </w:rPr>
        <w:t xml:space="preserve"> </w:t>
      </w:r>
      <w:r w:rsidR="009165A1">
        <w:rPr>
          <w:rFonts w:eastAsia="Times New Roman" w:cs="Times New Roman"/>
        </w:rPr>
        <w:br/>
      </w:r>
      <w:r w:rsidR="009165A1">
        <w:rPr>
          <w:rFonts w:eastAsia="Times New Roman" w:cs="Times New Roman"/>
          <w:i/>
          <w:iCs/>
        </w:rPr>
        <w:t>Manuscript Summary:</w:t>
      </w:r>
      <w:r w:rsidR="009165A1">
        <w:rPr>
          <w:rFonts w:eastAsia="Times New Roman" w:cs="Times New Roman"/>
        </w:rPr>
        <w:t xml:space="preserve"> </w:t>
      </w:r>
      <w:r w:rsidR="009165A1">
        <w:rPr>
          <w:rFonts w:eastAsia="Times New Roman" w:cs="Times New Roman"/>
        </w:rPr>
        <w:br/>
        <w:t xml:space="preserve">This submission includes many techniques required to create a pairwise comparison of fitness of HIV variants. The background is well researched. </w:t>
      </w:r>
      <w:r w:rsidR="009165A1">
        <w:rPr>
          <w:rFonts w:eastAsia="Times New Roman" w:cs="Times New Roman"/>
        </w:rPr>
        <w:br/>
      </w:r>
      <w:r w:rsidR="009165A1">
        <w:rPr>
          <w:rFonts w:eastAsia="Times New Roman" w:cs="Times New Roman"/>
        </w:rPr>
        <w:br/>
      </w:r>
      <w:r w:rsidR="009165A1">
        <w:rPr>
          <w:rFonts w:eastAsia="Times New Roman" w:cs="Times New Roman"/>
          <w:i/>
          <w:iCs/>
        </w:rPr>
        <w:t>Major Concerns:</w:t>
      </w:r>
      <w:r w:rsidR="009165A1">
        <w:rPr>
          <w:rFonts w:eastAsia="Times New Roman" w:cs="Times New Roman"/>
        </w:rPr>
        <w:br/>
        <w:t xml:space="preserve">The biggest concern with this submission is the parts that </w:t>
      </w:r>
      <w:proofErr w:type="gramStart"/>
      <w:r w:rsidR="009165A1">
        <w:rPr>
          <w:rFonts w:eastAsia="Times New Roman" w:cs="Times New Roman"/>
        </w:rPr>
        <w:t>are chosen to be videotaped</w:t>
      </w:r>
      <w:proofErr w:type="gramEnd"/>
      <w:r w:rsidR="009165A1">
        <w:rPr>
          <w:rFonts w:eastAsia="Times New Roman" w:cs="Times New Roman"/>
        </w:rPr>
        <w:t xml:space="preserve">. The value of the </w:t>
      </w:r>
      <w:proofErr w:type="spellStart"/>
      <w:r w:rsidR="009165A1">
        <w:rPr>
          <w:rFonts w:eastAsia="Times New Roman" w:cs="Times New Roman"/>
        </w:rPr>
        <w:t>JoVE</w:t>
      </w:r>
      <w:proofErr w:type="spellEnd"/>
      <w:r w:rsidR="009165A1">
        <w:rPr>
          <w:rFonts w:eastAsia="Times New Roman" w:cs="Times New Roman"/>
        </w:rPr>
        <w:t xml:space="preserve"> article for the user is the demonstration of the technique. Many of the yellowed lines (which I assume are for taping) do skip important steps. While it is important that only 30 steps be included in the video, the authors should consider very carefully which steps they cut out. Does the procedure make sense without them? I am not sure that I could do the procedure based on the chosen 30 steps. It is possible to combine some steps so that they can be taped and will make for a better flow</w:t>
      </w:r>
      <w:r w:rsidR="009165A1" w:rsidRPr="00CB26CE">
        <w:rPr>
          <w:rFonts w:eastAsia="Times New Roman" w:cs="Times New Roman"/>
          <w:color w:val="FF0000"/>
        </w:rPr>
        <w:t xml:space="preserve">. </w:t>
      </w:r>
      <w:r w:rsidR="003F7108" w:rsidRPr="00CB26CE">
        <w:rPr>
          <w:rFonts w:eastAsia="Times New Roman" w:cs="Times New Roman"/>
          <w:i/>
          <w:color w:val="FF0000"/>
        </w:rPr>
        <w:t xml:space="preserve">We </w:t>
      </w:r>
      <w:r w:rsidR="00CB26CE">
        <w:rPr>
          <w:rFonts w:eastAsia="Times New Roman" w:cs="Times New Roman"/>
          <w:i/>
          <w:color w:val="FF0000"/>
        </w:rPr>
        <w:t xml:space="preserve">very much </w:t>
      </w:r>
      <w:r w:rsidR="003F7108" w:rsidRPr="00CB26CE">
        <w:rPr>
          <w:rFonts w:eastAsia="Times New Roman" w:cs="Times New Roman"/>
          <w:i/>
          <w:color w:val="FF0000"/>
        </w:rPr>
        <w:t>appreciate the concern and have modified our selection of steps to be videotaped.</w:t>
      </w:r>
      <w:r w:rsidR="003F7108">
        <w:rPr>
          <w:rFonts w:eastAsia="Times New Roman" w:cs="Times New Roman"/>
          <w:i/>
        </w:rPr>
        <w:t xml:space="preserve"> </w:t>
      </w:r>
      <w:r w:rsidR="009165A1">
        <w:rPr>
          <w:rFonts w:eastAsia="Times New Roman" w:cs="Times New Roman"/>
        </w:rPr>
        <w:br/>
      </w:r>
      <w:r w:rsidR="009165A1">
        <w:rPr>
          <w:rFonts w:eastAsia="Times New Roman" w:cs="Times New Roman"/>
        </w:rPr>
        <w:br/>
      </w:r>
      <w:r w:rsidR="009165A1">
        <w:rPr>
          <w:rFonts w:eastAsia="Times New Roman" w:cs="Times New Roman"/>
          <w:i/>
          <w:iCs/>
        </w:rPr>
        <w:t>Minor Concerns:</w:t>
      </w:r>
      <w:r w:rsidR="009165A1">
        <w:rPr>
          <w:rFonts w:eastAsia="Times New Roman" w:cs="Times New Roman"/>
        </w:rPr>
        <w:br/>
        <w:t xml:space="preserve">1.1.1 and 1.1.1.1 the procedure refers back to these steps several times. It is unclear in 1.1.1 what "design" means. What is the experimental process? </w:t>
      </w:r>
      <w:r w:rsidR="006F1731" w:rsidRPr="00974D5F">
        <w:rPr>
          <w:rFonts w:eastAsia="Times New Roman" w:cs="Times New Roman"/>
          <w:i/>
          <w:color w:val="FF0000"/>
        </w:rPr>
        <w:t xml:space="preserve">By design we mean defining the primer sequence. </w:t>
      </w:r>
      <w:r w:rsidR="00974D5F" w:rsidRPr="00974D5F">
        <w:rPr>
          <w:rFonts w:eastAsia="Times New Roman" w:cs="Times New Roman"/>
          <w:i/>
          <w:color w:val="FF0000"/>
        </w:rPr>
        <w:t>More explanation is added</w:t>
      </w:r>
      <w:r w:rsidR="006F1731" w:rsidRPr="00974D5F">
        <w:rPr>
          <w:rFonts w:eastAsia="Times New Roman" w:cs="Times New Roman"/>
          <w:i/>
          <w:color w:val="FF0000"/>
        </w:rPr>
        <w:t xml:space="preserve">. </w:t>
      </w:r>
      <w:r w:rsidR="009165A1" w:rsidRPr="00974D5F">
        <w:rPr>
          <w:rFonts w:eastAsia="Times New Roman" w:cs="Times New Roman"/>
          <w:color w:val="FF0000"/>
        </w:rPr>
        <w:br/>
      </w:r>
      <w:r w:rsidR="009165A1">
        <w:rPr>
          <w:rFonts w:eastAsia="Times New Roman" w:cs="Times New Roman"/>
        </w:rPr>
        <w:br/>
      </w:r>
      <w:proofErr w:type="gramStart"/>
      <w:r w:rsidR="009165A1">
        <w:rPr>
          <w:rFonts w:eastAsia="Times New Roman" w:cs="Times New Roman"/>
        </w:rPr>
        <w:t>line</w:t>
      </w:r>
      <w:proofErr w:type="gramEnd"/>
      <w:r w:rsidR="009165A1">
        <w:rPr>
          <w:rFonts w:eastAsia="Times New Roman" w:cs="Times New Roman"/>
        </w:rPr>
        <w:t xml:space="preserve"> 295 - should that be propagation??? </w:t>
      </w:r>
      <w:proofErr w:type="gramStart"/>
      <w:r w:rsidR="009165A1">
        <w:rPr>
          <w:rFonts w:eastAsia="Times New Roman" w:cs="Times New Roman"/>
        </w:rPr>
        <w:t>not</w:t>
      </w:r>
      <w:proofErr w:type="gramEnd"/>
      <w:r w:rsidR="009165A1">
        <w:rPr>
          <w:rFonts w:eastAsia="Times New Roman" w:cs="Times New Roman"/>
        </w:rPr>
        <w:t xml:space="preserve"> </w:t>
      </w:r>
      <w:proofErr w:type="spellStart"/>
      <w:r w:rsidR="009165A1">
        <w:rPr>
          <w:rFonts w:eastAsia="Times New Roman" w:cs="Times New Roman"/>
        </w:rPr>
        <w:t>ropagation</w:t>
      </w:r>
      <w:proofErr w:type="spellEnd"/>
      <w:r w:rsidR="009165A1">
        <w:rPr>
          <w:rFonts w:eastAsia="Times New Roman" w:cs="Times New Roman"/>
        </w:rPr>
        <w:t>?</w:t>
      </w:r>
      <w:r w:rsidR="00250951">
        <w:rPr>
          <w:rFonts w:eastAsia="Times New Roman" w:cs="Times New Roman"/>
        </w:rPr>
        <w:t xml:space="preserve"> </w:t>
      </w:r>
      <w:r w:rsidR="00250951" w:rsidRPr="00250951">
        <w:rPr>
          <w:rFonts w:eastAsia="Times New Roman" w:cs="Times New Roman"/>
          <w:i/>
          <w:color w:val="FF0000"/>
        </w:rPr>
        <w:t>T</w:t>
      </w:r>
      <w:r w:rsidR="00ED5866">
        <w:rPr>
          <w:rFonts w:eastAsia="Times New Roman" w:cs="Times New Roman"/>
          <w:i/>
          <w:color w:val="FF0000"/>
        </w:rPr>
        <w:t>ypo</w:t>
      </w:r>
      <w:r w:rsidR="00250951" w:rsidRPr="00250951">
        <w:rPr>
          <w:rFonts w:eastAsia="Times New Roman" w:cs="Times New Roman"/>
          <w:i/>
          <w:color w:val="FF0000"/>
        </w:rPr>
        <w:t xml:space="preserve"> corrected</w:t>
      </w:r>
      <w:r w:rsidR="009165A1" w:rsidRPr="00250951">
        <w:rPr>
          <w:rFonts w:eastAsia="Times New Roman" w:cs="Times New Roman"/>
          <w:i/>
          <w:color w:val="FF0000"/>
        </w:rPr>
        <w:br/>
      </w:r>
      <w:r w:rsidR="009165A1">
        <w:rPr>
          <w:rFonts w:eastAsia="Times New Roman" w:cs="Times New Roman"/>
        </w:rPr>
        <w:br/>
        <w:t>In many steps the authors refer to "manufacturers protocol". It would be helpful to have manufacturer listed at that step so the reader does not have to search through the extensive reagent list</w:t>
      </w:r>
      <w:r w:rsidR="00250951">
        <w:rPr>
          <w:rFonts w:eastAsia="Times New Roman" w:cs="Times New Roman"/>
        </w:rPr>
        <w:t xml:space="preserve">. </w:t>
      </w:r>
      <w:r w:rsidR="00250951">
        <w:rPr>
          <w:rFonts w:eastAsia="Times New Roman" w:cs="Times New Roman"/>
          <w:i/>
          <w:color w:val="FF0000"/>
        </w:rPr>
        <w:t>The exclusion of manufacturer name</w:t>
      </w:r>
      <w:r w:rsidR="00ED5866">
        <w:rPr>
          <w:rFonts w:eastAsia="Times New Roman" w:cs="Times New Roman"/>
          <w:i/>
          <w:color w:val="FF0000"/>
        </w:rPr>
        <w:t>s</w:t>
      </w:r>
      <w:r w:rsidR="00250951">
        <w:rPr>
          <w:rFonts w:eastAsia="Times New Roman" w:cs="Times New Roman"/>
          <w:i/>
          <w:color w:val="FF0000"/>
        </w:rPr>
        <w:t xml:space="preserve"> was done according to journal requirement</w:t>
      </w:r>
      <w:ins w:id="16" w:author="James Mullins" w:date="2014-10-18T13:47:00Z">
        <w:r w:rsidR="00ED5866">
          <w:rPr>
            <w:rFonts w:eastAsia="Times New Roman" w:cs="Times New Roman"/>
            <w:i/>
            <w:color w:val="FF0000"/>
          </w:rPr>
          <w:t>s</w:t>
        </w:r>
      </w:ins>
      <w:r w:rsidR="00250951">
        <w:rPr>
          <w:rFonts w:eastAsia="Times New Roman" w:cs="Times New Roman"/>
          <w:i/>
          <w:color w:val="FF0000"/>
        </w:rPr>
        <w:t>.</w:t>
      </w:r>
      <w:r w:rsidR="009165A1">
        <w:rPr>
          <w:rFonts w:eastAsia="Times New Roman" w:cs="Times New Roman"/>
        </w:rPr>
        <w:br/>
      </w:r>
      <w:r w:rsidR="009165A1">
        <w:rPr>
          <w:rFonts w:eastAsia="Times New Roman" w:cs="Times New Roman"/>
        </w:rPr>
        <w:br/>
        <w:t>1.2.4 mentions double restriction enzymes - which enzymes??</w:t>
      </w:r>
      <w:r w:rsidR="00250951">
        <w:rPr>
          <w:rFonts w:eastAsia="Times New Roman" w:cs="Times New Roman"/>
        </w:rPr>
        <w:t xml:space="preserve"> </w:t>
      </w:r>
      <w:r w:rsidR="00194557" w:rsidRPr="00194557">
        <w:rPr>
          <w:rFonts w:eastAsia="Times New Roman" w:cs="Times New Roman"/>
          <w:i/>
          <w:color w:val="FF0000"/>
        </w:rPr>
        <w:t>The appropriate restriction enzyme</w:t>
      </w:r>
      <w:r w:rsidR="00194557">
        <w:rPr>
          <w:rFonts w:eastAsia="Times New Roman" w:cs="Times New Roman"/>
          <w:i/>
          <w:color w:val="FF0000"/>
        </w:rPr>
        <w:t>s</w:t>
      </w:r>
      <w:r w:rsidR="00194557" w:rsidRPr="00194557">
        <w:rPr>
          <w:rFonts w:eastAsia="Times New Roman" w:cs="Times New Roman"/>
          <w:i/>
          <w:color w:val="FF0000"/>
        </w:rPr>
        <w:t xml:space="preserve"> will change according to the insert fragment DNA sequence.</w:t>
      </w:r>
      <w:r w:rsidR="00194557">
        <w:rPr>
          <w:rFonts w:eastAsia="Times New Roman" w:cs="Times New Roman"/>
          <w:i/>
          <w:color w:val="FF0000"/>
        </w:rPr>
        <w:t xml:space="preserve"> Hence, specific enzymes cannot be given in advance. </w:t>
      </w:r>
      <w:r w:rsidR="009165A1" w:rsidRPr="00194557">
        <w:rPr>
          <w:rFonts w:eastAsia="Times New Roman" w:cs="Times New Roman"/>
          <w:color w:val="FF0000"/>
        </w:rPr>
        <w:br/>
      </w:r>
      <w:r w:rsidR="009165A1">
        <w:rPr>
          <w:rFonts w:eastAsia="Times New Roman" w:cs="Times New Roman"/>
        </w:rPr>
        <w:br/>
        <w:t>1.2.2 - which methylation competent bacterial strain did you use?</w:t>
      </w:r>
      <w:r w:rsidR="00194557">
        <w:rPr>
          <w:rFonts w:eastAsia="Times New Roman" w:cs="Times New Roman"/>
        </w:rPr>
        <w:t xml:space="preserve"> </w:t>
      </w:r>
      <w:r w:rsidR="00194557" w:rsidRPr="007D1C9A">
        <w:rPr>
          <w:rFonts w:eastAsia="Times New Roman" w:cs="Times New Roman"/>
          <w:i/>
          <w:color w:val="FF0000"/>
        </w:rPr>
        <w:t>We use</w:t>
      </w:r>
      <w:r w:rsidR="007D1C9A" w:rsidRPr="007D1C9A">
        <w:rPr>
          <w:rFonts w:eastAsia="Times New Roman" w:cs="Times New Roman"/>
          <w:i/>
          <w:color w:val="FF0000"/>
        </w:rPr>
        <w:t>d</w:t>
      </w:r>
      <w:r w:rsidR="00194557" w:rsidRPr="007D1C9A">
        <w:rPr>
          <w:rFonts w:eastAsia="Times New Roman" w:cs="Times New Roman"/>
          <w:i/>
          <w:color w:val="FF0000"/>
        </w:rPr>
        <w:t xml:space="preserve"> the commercially Top10 </w:t>
      </w:r>
      <w:r w:rsidR="007D1C9A" w:rsidRPr="007D1C9A">
        <w:rPr>
          <w:rFonts w:eastAsia="Times New Roman" w:cs="Times New Roman"/>
          <w:i/>
          <w:color w:val="FF0000"/>
        </w:rPr>
        <w:t>Escherichia coli. This information is added</w:t>
      </w:r>
      <w:r w:rsidR="009165A1" w:rsidRPr="007D1C9A">
        <w:rPr>
          <w:rFonts w:eastAsia="Times New Roman" w:cs="Times New Roman"/>
          <w:color w:val="FF0000"/>
        </w:rPr>
        <w:br/>
      </w:r>
      <w:r w:rsidR="009165A1">
        <w:rPr>
          <w:rFonts w:eastAsia="Times New Roman" w:cs="Times New Roman"/>
        </w:rPr>
        <w:br/>
        <w:t xml:space="preserve">3.4 </w:t>
      </w:r>
      <w:proofErr w:type="gramStart"/>
      <w:r w:rsidR="009165A1">
        <w:rPr>
          <w:rFonts w:eastAsia="Times New Roman" w:cs="Times New Roman"/>
        </w:rPr>
        <w:t>The</w:t>
      </w:r>
      <w:proofErr w:type="gramEnd"/>
      <w:r w:rsidR="009165A1">
        <w:rPr>
          <w:rFonts w:eastAsia="Times New Roman" w:cs="Times New Roman"/>
        </w:rPr>
        <w:t xml:space="preserve"> sentence is awkward (starting at 343)</w:t>
      </w:r>
      <w:r w:rsidR="007D1C9A">
        <w:rPr>
          <w:rFonts w:eastAsia="Times New Roman" w:cs="Times New Roman"/>
        </w:rPr>
        <w:t xml:space="preserve"> </w:t>
      </w:r>
      <w:r w:rsidR="00812F1B" w:rsidRPr="00812F1B">
        <w:rPr>
          <w:rFonts w:eastAsia="Times New Roman" w:cs="Times New Roman"/>
          <w:i/>
          <w:color w:val="FF0000"/>
        </w:rPr>
        <w:t xml:space="preserve">We modified the sentence and </w:t>
      </w:r>
      <w:r w:rsidR="00812F1B">
        <w:rPr>
          <w:rFonts w:eastAsia="Times New Roman" w:cs="Times New Roman"/>
          <w:i/>
          <w:color w:val="FF0000"/>
        </w:rPr>
        <w:t xml:space="preserve">now </w:t>
      </w:r>
      <w:r w:rsidR="00812F1B" w:rsidRPr="00812F1B">
        <w:rPr>
          <w:rFonts w:eastAsia="Times New Roman" w:cs="Times New Roman"/>
          <w:i/>
          <w:color w:val="FF0000"/>
        </w:rPr>
        <w:t>provide an example</w:t>
      </w:r>
      <w:r w:rsidR="007D1C9A" w:rsidRPr="00812F1B">
        <w:rPr>
          <w:rFonts w:eastAsia="Times New Roman" w:cs="Times New Roman"/>
          <w:i/>
          <w:color w:val="FF0000"/>
        </w:rPr>
        <w:t xml:space="preserve">. </w:t>
      </w:r>
      <w:r w:rsidR="009165A1" w:rsidRPr="00812F1B">
        <w:rPr>
          <w:rFonts w:eastAsia="Times New Roman" w:cs="Times New Roman"/>
          <w:i/>
          <w:color w:val="FF0000"/>
        </w:rPr>
        <w:br/>
      </w:r>
      <w:r w:rsidR="009165A1">
        <w:rPr>
          <w:rFonts w:eastAsia="Times New Roman" w:cs="Times New Roman"/>
        </w:rPr>
        <w:br/>
        <w:t>3.8 - It is unclear how you determine infectious titer from an ELISA for the p24 antigen</w:t>
      </w:r>
      <w:r w:rsidR="00E447EA">
        <w:rPr>
          <w:rFonts w:eastAsia="Times New Roman" w:cs="Times New Roman"/>
        </w:rPr>
        <w:t xml:space="preserve">. </w:t>
      </w:r>
      <w:ins w:id="17" w:author="James Mullins" w:date="2014-10-18T13:48:00Z">
        <w:r w:rsidR="00170793">
          <w:rPr>
            <w:rFonts w:eastAsia="Times New Roman" w:cs="Times New Roman"/>
            <w:i/>
            <w:color w:val="FF0000"/>
          </w:rPr>
          <w:t>F</w:t>
        </w:r>
      </w:ins>
      <w:r w:rsidR="00615F5A">
        <w:rPr>
          <w:rFonts w:eastAsia="Times New Roman" w:cs="Times New Roman"/>
          <w:i/>
          <w:color w:val="FF0000"/>
        </w:rPr>
        <w:t>urther explanation is given in step 4</w:t>
      </w:r>
      <w:r w:rsidR="00E447EA">
        <w:rPr>
          <w:rFonts w:eastAsia="Times New Roman" w:cs="Times New Roman"/>
          <w:i/>
          <w:color w:val="FF0000"/>
        </w:rPr>
        <w:t>.</w:t>
      </w:r>
      <w:r w:rsidR="00E447EA" w:rsidRPr="00812F1B">
        <w:rPr>
          <w:rFonts w:eastAsia="Times New Roman" w:cs="Times New Roman"/>
          <w:i/>
          <w:color w:val="FF0000"/>
        </w:rPr>
        <w:t xml:space="preserve"> </w:t>
      </w:r>
      <w:r w:rsidR="00E447EA" w:rsidRPr="00812F1B">
        <w:rPr>
          <w:rFonts w:eastAsia="Times New Roman" w:cs="Times New Roman"/>
          <w:i/>
          <w:color w:val="FF0000"/>
        </w:rPr>
        <w:br/>
      </w:r>
      <w:r w:rsidR="009165A1">
        <w:rPr>
          <w:rFonts w:eastAsia="Times New Roman" w:cs="Times New Roman"/>
        </w:rPr>
        <w:br/>
      </w:r>
      <w:r w:rsidR="009165A1">
        <w:rPr>
          <w:rFonts w:eastAsia="Times New Roman" w:cs="Times New Roman"/>
        </w:rPr>
        <w:br/>
        <w:t>4.14 - How do you calculate the titer using Reed-</w:t>
      </w:r>
      <w:proofErr w:type="spellStart"/>
      <w:r w:rsidR="009165A1">
        <w:rPr>
          <w:rFonts w:eastAsia="Times New Roman" w:cs="Times New Roman"/>
        </w:rPr>
        <w:t>Meunch</w:t>
      </w:r>
      <w:proofErr w:type="spellEnd"/>
      <w:r w:rsidR="009165A1">
        <w:rPr>
          <w:rFonts w:eastAsia="Times New Roman" w:cs="Times New Roman"/>
        </w:rPr>
        <w:t>?</w:t>
      </w:r>
      <w:r w:rsidR="00250951">
        <w:rPr>
          <w:rFonts w:eastAsia="Times New Roman" w:cs="Times New Roman"/>
        </w:rPr>
        <w:t xml:space="preserve"> </w:t>
      </w:r>
      <w:r w:rsidR="00E447EA">
        <w:rPr>
          <w:rFonts w:eastAsia="Times New Roman" w:cs="Times New Roman"/>
          <w:i/>
          <w:color w:val="FF0000"/>
        </w:rPr>
        <w:t>More description is added</w:t>
      </w:r>
      <w:r w:rsidR="00615F5A">
        <w:rPr>
          <w:rFonts w:eastAsia="Times New Roman" w:cs="Times New Roman"/>
          <w:i/>
          <w:color w:val="FF0000"/>
        </w:rPr>
        <w:t xml:space="preserve"> as follow</w:t>
      </w:r>
      <w:r w:rsidR="00170793">
        <w:rPr>
          <w:rFonts w:eastAsia="Times New Roman" w:cs="Times New Roman"/>
          <w:i/>
          <w:color w:val="FF0000"/>
        </w:rPr>
        <w:t>s:</w:t>
      </w:r>
      <w:r w:rsidR="009165A1">
        <w:rPr>
          <w:rFonts w:eastAsia="Times New Roman" w:cs="Times New Roman"/>
        </w:rPr>
        <w:br/>
      </w:r>
    </w:p>
    <w:p w14:paraId="332EF346" w14:textId="25AB900F" w:rsidR="00250951" w:rsidRPr="00250951" w:rsidRDefault="00234042" w:rsidP="009165A1">
      <w:pPr>
        <w:rPr>
          <w:rFonts w:eastAsia="Times New Roman" w:cs="Times New Roman"/>
          <w:i/>
          <w:color w:val="FF0000"/>
        </w:rPr>
      </w:pPr>
      <w:r w:rsidRPr="00234042">
        <w:rPr>
          <w:rFonts w:cs="Arial"/>
          <w:i/>
          <w:color w:val="FF0000"/>
        </w:rPr>
        <w:t xml:space="preserve">“Read absorbance at 450-650 nm in each well using a </w:t>
      </w:r>
      <w:proofErr w:type="spellStart"/>
      <w:r w:rsidRPr="00234042">
        <w:rPr>
          <w:rFonts w:cs="Arial"/>
          <w:i/>
          <w:color w:val="FF0000"/>
        </w:rPr>
        <w:t>microplate</w:t>
      </w:r>
      <w:proofErr w:type="spellEnd"/>
      <w:r w:rsidRPr="00234042">
        <w:rPr>
          <w:rFonts w:cs="Arial"/>
          <w:i/>
          <w:color w:val="FF0000"/>
        </w:rPr>
        <w:t xml:space="preserve"> reader. Use the absorbance value to score each well as infected or uninfected. A well is considered to contain infectious virus if the absorbance value is at least three times higher than the value read from mock / negative control wells.  Calculate TCID</w:t>
      </w:r>
      <w:r w:rsidRPr="00234042">
        <w:rPr>
          <w:rFonts w:cs="Arial"/>
          <w:i/>
          <w:color w:val="FF0000"/>
          <w:vertAlign w:val="subscript"/>
        </w:rPr>
        <w:t>50</w:t>
      </w:r>
      <w:r w:rsidRPr="00234042">
        <w:rPr>
          <w:rFonts w:cs="Arial"/>
          <w:i/>
          <w:color w:val="FF0000"/>
        </w:rPr>
        <w:t xml:space="preserve"> of the viral stock using the Reed-</w:t>
      </w:r>
      <w:proofErr w:type="spellStart"/>
      <w:r w:rsidRPr="00234042">
        <w:rPr>
          <w:rFonts w:cs="Arial"/>
          <w:i/>
          <w:color w:val="FF0000"/>
        </w:rPr>
        <w:t>Meunch</w:t>
      </w:r>
      <w:proofErr w:type="spellEnd"/>
      <w:r w:rsidRPr="00234042">
        <w:rPr>
          <w:rFonts w:cs="Arial"/>
          <w:i/>
          <w:color w:val="FF0000"/>
        </w:rPr>
        <w:t xml:space="preserve"> method</w:t>
      </w:r>
      <w:r w:rsidRPr="00234042">
        <w:rPr>
          <w:rFonts w:cs="Arial"/>
          <w:i/>
          <w:color w:val="FF0000"/>
        </w:rPr>
        <w:fldChar w:fldCharType="begin"/>
      </w:r>
      <w:r w:rsidRPr="00234042">
        <w:rPr>
          <w:rFonts w:cs="Arial"/>
          <w:i/>
          <w:color w:val="FF0000"/>
        </w:rPr>
        <w:instrText xml:space="preserve"> ADDIN EN.CITE &lt;EndNote&gt;&lt;Cite&gt;&lt;Author&gt;Reed&lt;/Author&gt;&lt;Year&gt;1938&lt;/Year&gt;&lt;RecNum&gt;5757&lt;/RecNum&gt;&lt;DisplayText&gt;&lt;style face="superscript"&gt;31&lt;/style&gt;&lt;/DisplayText&gt;&lt;record&gt;&lt;rec-number&gt;5757&lt;/rec-number&gt;&lt;foreign-keys&gt;&lt;key app="EN" db-id="ddvf225wvs09avepp555rteraz22z0sreasw" timestamp="1409605432"&gt;5757&lt;/key&gt;&lt;/foreign-keys&gt;&lt;ref-type name="Journal Article"&gt;17&lt;/ref-type&gt;&lt;contributors&gt;&lt;authors&gt;&lt;author&gt;Reed, L. J.&lt;/author&gt;&lt;author&gt;Muench, H.&lt;/author&gt;&lt;/authors&gt;&lt;/contributors&gt;&lt;titles&gt;&lt;title&gt;A simple method of estimating fifty percent endpoints&lt;/title&gt;&lt;secondary-title&gt;Am J Hyg.&lt;/secondary-title&gt;&lt;short-title&gt;A simple method of estimating fifty percent endpoints&lt;/short-title&gt;&lt;/titles&gt;&lt;periodical&gt;&lt;full-title&gt;Am J Hyg.&lt;/full-title&gt;&lt;/periodical&gt;&lt;pages&gt;493-497&lt;/pages&gt;&lt;volume&gt;27&lt;/volume&gt;&lt;number&gt;3&lt;/number&gt;&lt;dates&gt;&lt;year&gt;1938&lt;/year&gt;&lt;/dates&gt;&lt;urls&gt;&lt;/urls&gt;&lt;/record&gt;&lt;/Cite&gt;&lt;/EndNote&gt;</w:instrText>
      </w:r>
      <w:r w:rsidRPr="00234042">
        <w:rPr>
          <w:rFonts w:cs="Arial"/>
          <w:i/>
          <w:color w:val="FF0000"/>
        </w:rPr>
        <w:fldChar w:fldCharType="separate"/>
      </w:r>
      <w:r w:rsidRPr="00234042">
        <w:rPr>
          <w:rFonts w:cs="Arial"/>
          <w:i/>
          <w:noProof/>
          <w:color w:val="FF0000"/>
          <w:vertAlign w:val="superscript"/>
        </w:rPr>
        <w:t>31</w:t>
      </w:r>
      <w:r w:rsidRPr="00234042">
        <w:rPr>
          <w:rFonts w:cs="Arial"/>
          <w:i/>
          <w:color w:val="FF0000"/>
        </w:rPr>
        <w:fldChar w:fldCharType="end"/>
      </w:r>
      <w:r w:rsidRPr="00234042">
        <w:rPr>
          <w:rFonts w:cs="Arial"/>
          <w:i/>
          <w:color w:val="FF0000"/>
        </w:rPr>
        <w:t>.”</w:t>
      </w:r>
      <w:r w:rsidR="009165A1">
        <w:rPr>
          <w:rFonts w:eastAsia="Times New Roman" w:cs="Times New Roman"/>
        </w:rPr>
        <w:br/>
      </w:r>
      <w:r w:rsidR="009165A1">
        <w:rPr>
          <w:rFonts w:eastAsia="Times New Roman" w:cs="Times New Roman"/>
        </w:rPr>
        <w:br/>
      </w:r>
      <w:r w:rsidR="009165A1">
        <w:rPr>
          <w:rFonts w:eastAsia="Times New Roman" w:cs="Times New Roman"/>
          <w:b/>
          <w:bCs/>
        </w:rPr>
        <w:t>Reviewer #7:</w:t>
      </w:r>
      <w:r w:rsidR="009165A1">
        <w:rPr>
          <w:rFonts w:eastAsia="Times New Roman" w:cs="Times New Roman"/>
        </w:rPr>
        <w:t xml:space="preserve"> </w:t>
      </w:r>
      <w:r w:rsidR="009165A1">
        <w:rPr>
          <w:rFonts w:eastAsia="Times New Roman" w:cs="Times New Roman"/>
        </w:rPr>
        <w:br/>
      </w:r>
      <w:r w:rsidR="009165A1">
        <w:rPr>
          <w:rFonts w:eastAsia="Times New Roman" w:cs="Times New Roman"/>
          <w:i/>
          <w:iCs/>
        </w:rPr>
        <w:t>Manuscript Summary:</w:t>
      </w:r>
      <w:r w:rsidR="009165A1">
        <w:rPr>
          <w:rFonts w:eastAsia="Times New Roman" w:cs="Times New Roman"/>
        </w:rPr>
        <w:t xml:space="preserve"> </w:t>
      </w:r>
      <w:r w:rsidR="009165A1">
        <w:rPr>
          <w:rFonts w:eastAsia="Times New Roman" w:cs="Times New Roman"/>
        </w:rPr>
        <w:br/>
        <w:t xml:space="preserve">The paper from Manocheewa SI, et al clearly describes the process to generate a new set of recombinant/mutant viruses, test for their growth capabilities and finally calculate the fitness by two methods (sanger sequencing peak determination or </w:t>
      </w:r>
      <w:proofErr w:type="spellStart"/>
      <w:r w:rsidR="009165A1">
        <w:rPr>
          <w:rFonts w:eastAsia="Times New Roman" w:cs="Times New Roman"/>
        </w:rPr>
        <w:t>qRTPCR</w:t>
      </w:r>
      <w:proofErr w:type="spellEnd"/>
      <w:r w:rsidR="009165A1">
        <w:rPr>
          <w:rFonts w:eastAsia="Times New Roman" w:cs="Times New Roman"/>
        </w:rPr>
        <w:t>). The methods are well explained with detailed information. I appreciate the inclusion of a flow diagram (Figure 1) to easily follow each step. The representative results they provide is clear enough to understand what can be expected as result.</w:t>
      </w:r>
      <w:r w:rsidR="009165A1">
        <w:rPr>
          <w:rFonts w:eastAsia="Times New Roman" w:cs="Times New Roman"/>
        </w:rPr>
        <w:br/>
      </w:r>
      <w:r w:rsidR="009165A1">
        <w:rPr>
          <w:rFonts w:eastAsia="Times New Roman" w:cs="Times New Roman"/>
        </w:rPr>
        <w:br/>
      </w:r>
      <w:r w:rsidR="009165A1">
        <w:rPr>
          <w:rFonts w:eastAsia="Times New Roman" w:cs="Times New Roman"/>
          <w:i/>
          <w:iCs/>
        </w:rPr>
        <w:t>Major Concerns:</w:t>
      </w:r>
      <w:r w:rsidR="009165A1">
        <w:rPr>
          <w:rFonts w:eastAsia="Times New Roman" w:cs="Times New Roman"/>
        </w:rPr>
        <w:br/>
        <w:t>N/A</w:t>
      </w:r>
      <w:r w:rsidR="009165A1">
        <w:rPr>
          <w:rFonts w:eastAsia="Times New Roman" w:cs="Times New Roman"/>
        </w:rPr>
        <w:br/>
      </w:r>
      <w:r w:rsidR="009165A1">
        <w:rPr>
          <w:rFonts w:eastAsia="Times New Roman" w:cs="Times New Roman"/>
        </w:rPr>
        <w:br/>
      </w:r>
      <w:r w:rsidR="009165A1">
        <w:rPr>
          <w:rFonts w:eastAsia="Times New Roman" w:cs="Times New Roman"/>
          <w:i/>
          <w:iCs/>
        </w:rPr>
        <w:t>Minor Concerns:</w:t>
      </w:r>
      <w:r w:rsidR="009165A1">
        <w:rPr>
          <w:rFonts w:eastAsia="Times New Roman" w:cs="Times New Roman"/>
        </w:rPr>
        <w:br/>
        <w:t>N/A</w:t>
      </w:r>
      <w:r w:rsidR="009165A1">
        <w:rPr>
          <w:rFonts w:eastAsia="Times New Roman" w:cs="Times New Roman"/>
        </w:rPr>
        <w:br/>
      </w:r>
      <w:r w:rsidR="009165A1">
        <w:rPr>
          <w:rFonts w:eastAsia="Times New Roman" w:cs="Times New Roman"/>
        </w:rPr>
        <w:br/>
      </w:r>
      <w:r w:rsidR="009165A1">
        <w:rPr>
          <w:rFonts w:eastAsia="Times New Roman" w:cs="Times New Roman"/>
          <w:i/>
          <w:iCs/>
        </w:rPr>
        <w:t>Additional Comments to Authors:</w:t>
      </w:r>
      <w:r w:rsidR="009165A1">
        <w:rPr>
          <w:rFonts w:eastAsia="Times New Roman" w:cs="Times New Roman"/>
        </w:rPr>
        <w:br/>
        <w:t>On line 295, it should say "propagation" instead of "</w:t>
      </w:r>
      <w:proofErr w:type="spellStart"/>
      <w:r w:rsidR="009165A1">
        <w:rPr>
          <w:rFonts w:eastAsia="Times New Roman" w:cs="Times New Roman"/>
        </w:rPr>
        <w:t>ropagation</w:t>
      </w:r>
      <w:proofErr w:type="spellEnd"/>
      <w:r w:rsidR="009165A1">
        <w:rPr>
          <w:rFonts w:eastAsia="Times New Roman" w:cs="Times New Roman"/>
        </w:rPr>
        <w:t>"</w:t>
      </w:r>
      <w:r w:rsidR="00250951">
        <w:rPr>
          <w:rFonts w:eastAsia="Times New Roman" w:cs="Times New Roman"/>
        </w:rPr>
        <w:t xml:space="preserve"> </w:t>
      </w:r>
      <w:r w:rsidR="00170793">
        <w:rPr>
          <w:rFonts w:eastAsia="Times New Roman" w:cs="Times New Roman"/>
          <w:i/>
          <w:color w:val="FF0000"/>
        </w:rPr>
        <w:t>Typo</w:t>
      </w:r>
      <w:r w:rsidR="00250951" w:rsidRPr="00250951">
        <w:rPr>
          <w:rFonts w:eastAsia="Times New Roman" w:cs="Times New Roman"/>
          <w:i/>
          <w:color w:val="FF0000"/>
        </w:rPr>
        <w:t xml:space="preserve"> corrected</w:t>
      </w:r>
      <w:ins w:id="18" w:author="James Mullins" w:date="2014-10-18T13:49:00Z">
        <w:r w:rsidR="00170793">
          <w:rPr>
            <w:rFonts w:eastAsia="Times New Roman" w:cs="Times New Roman"/>
            <w:i/>
            <w:color w:val="FF0000"/>
          </w:rPr>
          <w:t>.</w:t>
        </w:r>
      </w:ins>
      <w:r w:rsidR="009165A1">
        <w:rPr>
          <w:rFonts w:eastAsia="Times New Roman" w:cs="Times New Roman"/>
        </w:rPr>
        <w:br/>
      </w:r>
      <w:r w:rsidR="009165A1">
        <w:rPr>
          <w:rFonts w:eastAsia="Times New Roman" w:cs="Times New Roman"/>
        </w:rPr>
        <w:br/>
        <w:t xml:space="preserve">On point 6.4 (line 524), I would appreciate if they authors added that the final ratio is 1:1 between both viruses, and if they could discuss the situations in which you would use a different ratio. </w:t>
      </w:r>
      <w:proofErr w:type="spellStart"/>
      <w:proofErr w:type="gramStart"/>
      <w:r w:rsidR="009165A1">
        <w:rPr>
          <w:rFonts w:eastAsia="Times New Roman" w:cs="Times New Roman"/>
        </w:rPr>
        <w:t>i</w:t>
      </w:r>
      <w:proofErr w:type="gramEnd"/>
      <w:r w:rsidR="009165A1">
        <w:rPr>
          <w:rFonts w:eastAsia="Times New Roman" w:cs="Times New Roman"/>
        </w:rPr>
        <w:t>.e</w:t>
      </w:r>
      <w:proofErr w:type="spellEnd"/>
      <w:r w:rsidR="009165A1">
        <w:rPr>
          <w:rFonts w:eastAsia="Times New Roman" w:cs="Times New Roman"/>
        </w:rPr>
        <w:t>: when one mutant/variant displaces the other too fast to calculate a fitness.</w:t>
      </w:r>
      <w:r w:rsidR="00250951">
        <w:rPr>
          <w:rFonts w:eastAsia="Times New Roman" w:cs="Times New Roman"/>
        </w:rPr>
        <w:t xml:space="preserve"> </w:t>
      </w:r>
      <w:r w:rsidR="00250951" w:rsidRPr="00250951">
        <w:rPr>
          <w:rFonts w:eastAsia="Times New Roman" w:cs="Times New Roman"/>
          <w:i/>
          <w:color w:val="FF0000"/>
        </w:rPr>
        <w:t>This point is added to the discussion.</w:t>
      </w:r>
    </w:p>
    <w:p w14:paraId="44BB72AF" w14:textId="2CA6C5DC" w:rsidR="004907E7" w:rsidRDefault="004907E7" w:rsidP="009165A1">
      <w:pPr>
        <w:rPr>
          <w:rFonts w:cs="Arial"/>
          <w:i/>
          <w:color w:val="FF0000"/>
        </w:rPr>
      </w:pPr>
    </w:p>
    <w:p w14:paraId="662B861A" w14:textId="77777777" w:rsidR="004907E7" w:rsidRPr="007510FF" w:rsidRDefault="004907E7" w:rsidP="004907E7">
      <w:pPr>
        <w:rPr>
          <w:rFonts w:eastAsia="Times New Roman" w:cs="Times New Roman"/>
          <w:i/>
          <w:color w:val="FF0000"/>
        </w:rPr>
      </w:pPr>
      <w:r w:rsidRPr="007510FF">
        <w:rPr>
          <w:rFonts w:cs="Arial"/>
          <w:i/>
          <w:color w:val="FF0000"/>
        </w:rPr>
        <w:t>“This protocol suggests an initial infection ratio of 50:50, assuming that the fitness differences of the viruses are generally unknown beforehand. However, the use of unequal input ratios is appropriate when there is preliminary data suggesting significant differences in viral replication kinetics. In these cases, an infection ratio of 70:30 is recommended to allow for the detection of a large fitness difference where the less fit virus is placed in excess</w:t>
      </w:r>
      <w:r w:rsidRPr="007510FF">
        <w:rPr>
          <w:rFonts w:cs="Arial"/>
          <w:i/>
          <w:color w:val="FF0000"/>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Pr="007510FF">
        <w:rPr>
          <w:rFonts w:cs="Arial"/>
          <w:i/>
          <w:color w:val="FF0000"/>
        </w:rPr>
        <w:instrText xml:space="preserve"> ADDIN EN.CITE </w:instrText>
      </w:r>
      <w:r w:rsidRPr="007510FF">
        <w:rPr>
          <w:rFonts w:cs="Arial"/>
          <w:i/>
          <w:color w:val="FF0000"/>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Pr="007510FF">
        <w:rPr>
          <w:rFonts w:cs="Arial"/>
          <w:i/>
          <w:color w:val="FF0000"/>
        </w:rPr>
        <w:instrText xml:space="preserve"> ADDIN EN.CITE.DATA </w:instrText>
      </w:r>
      <w:r w:rsidRPr="007510FF">
        <w:rPr>
          <w:rFonts w:cs="Arial"/>
          <w:i/>
          <w:color w:val="FF0000"/>
        </w:rPr>
      </w:r>
      <w:r w:rsidRPr="007510FF">
        <w:rPr>
          <w:rFonts w:cs="Arial"/>
          <w:i/>
          <w:color w:val="FF0000"/>
        </w:rPr>
        <w:fldChar w:fldCharType="end"/>
      </w:r>
      <w:r w:rsidRPr="007510FF">
        <w:rPr>
          <w:rFonts w:cs="Arial"/>
          <w:i/>
          <w:color w:val="FF0000"/>
        </w:rPr>
      </w:r>
      <w:r w:rsidRPr="007510FF">
        <w:rPr>
          <w:rFonts w:cs="Arial"/>
          <w:i/>
          <w:color w:val="FF0000"/>
        </w:rPr>
        <w:fldChar w:fldCharType="separate"/>
      </w:r>
      <w:r w:rsidRPr="007510FF">
        <w:rPr>
          <w:rFonts w:cs="Arial"/>
          <w:i/>
          <w:noProof/>
          <w:color w:val="FF0000"/>
          <w:vertAlign w:val="superscript"/>
        </w:rPr>
        <w:t>9</w:t>
      </w:r>
      <w:r w:rsidRPr="007510FF">
        <w:rPr>
          <w:rFonts w:cs="Arial"/>
          <w:i/>
          <w:color w:val="FF0000"/>
        </w:rPr>
        <w:fldChar w:fldCharType="end"/>
      </w:r>
      <w:r w:rsidRPr="007510FF">
        <w:rPr>
          <w:rFonts w:cs="Arial"/>
          <w:i/>
          <w:color w:val="FF0000"/>
        </w:rPr>
        <w:t>.”</w:t>
      </w:r>
    </w:p>
    <w:p w14:paraId="4694C94C" w14:textId="5E772A9A" w:rsidR="009165A1" w:rsidRPr="00462EA8" w:rsidRDefault="009165A1" w:rsidP="009165A1">
      <w:pPr>
        <w:rPr>
          <w:rFonts w:eastAsia="Times New Roman" w:cs="Times New Roman"/>
          <w:i/>
          <w:color w:val="FF0000"/>
        </w:rPr>
      </w:pPr>
      <w:r w:rsidRPr="00250951">
        <w:rPr>
          <w:rFonts w:eastAsia="Times New Roman" w:cs="Times New Roman"/>
          <w:color w:val="FF0000"/>
        </w:rPr>
        <w:br/>
      </w:r>
      <w:r>
        <w:rPr>
          <w:rFonts w:eastAsia="Times New Roman" w:cs="Times New Roman"/>
        </w:rPr>
        <w:br/>
      </w:r>
      <w:r w:rsidRPr="007838F6">
        <w:rPr>
          <w:rFonts w:eastAsia="Times New Roman" w:cs="Times New Roman"/>
        </w:rPr>
        <w:t>Figures 3B and 3C are badly scaled compared to the rest of the figure (too small).</w:t>
      </w:r>
      <w:r>
        <w:rPr>
          <w:rFonts w:eastAsia="Times New Roman" w:cs="Times New Roman"/>
        </w:rPr>
        <w:t xml:space="preserve"> </w:t>
      </w:r>
      <w:r w:rsidR="007838F6" w:rsidRPr="007838F6">
        <w:rPr>
          <w:rFonts w:eastAsia="Times New Roman" w:cs="Times New Roman"/>
          <w:i/>
          <w:color w:val="FF0000"/>
        </w:rPr>
        <w:t>We adjust</w:t>
      </w:r>
      <w:r w:rsidR="006A0AE9">
        <w:rPr>
          <w:rFonts w:eastAsia="Times New Roman" w:cs="Times New Roman"/>
          <w:i/>
          <w:color w:val="FF0000"/>
        </w:rPr>
        <w:t>ed</w:t>
      </w:r>
      <w:r w:rsidR="007838F6" w:rsidRPr="007838F6">
        <w:rPr>
          <w:rFonts w:eastAsia="Times New Roman" w:cs="Times New Roman"/>
          <w:i/>
          <w:color w:val="FF0000"/>
        </w:rPr>
        <w:t xml:space="preserve"> all graph figure</w:t>
      </w:r>
      <w:r w:rsidR="006A0AE9">
        <w:rPr>
          <w:rFonts w:eastAsia="Times New Roman" w:cs="Times New Roman"/>
          <w:i/>
          <w:color w:val="FF0000"/>
        </w:rPr>
        <w:t>s</w:t>
      </w:r>
      <w:r w:rsidR="007838F6" w:rsidRPr="007838F6">
        <w:rPr>
          <w:rFonts w:eastAsia="Times New Roman" w:cs="Times New Roman"/>
          <w:i/>
          <w:color w:val="FF0000"/>
        </w:rPr>
        <w:t xml:space="preserve"> to be the same size and use</w:t>
      </w:r>
      <w:r w:rsidR="006A0AE9">
        <w:rPr>
          <w:rFonts w:eastAsia="Times New Roman" w:cs="Times New Roman"/>
          <w:i/>
          <w:color w:val="FF0000"/>
        </w:rPr>
        <w:t>d</w:t>
      </w:r>
      <w:r w:rsidR="007838F6" w:rsidRPr="007838F6">
        <w:rPr>
          <w:rFonts w:eastAsia="Times New Roman" w:cs="Times New Roman"/>
          <w:i/>
          <w:color w:val="FF0000"/>
        </w:rPr>
        <w:t xml:space="preserve"> the same font size</w:t>
      </w:r>
      <w:r>
        <w:rPr>
          <w:rFonts w:eastAsia="Times New Roman" w:cs="Times New Roman"/>
        </w:rPr>
        <w:br/>
      </w:r>
      <w:r>
        <w:rPr>
          <w:rFonts w:eastAsia="Times New Roman" w:cs="Times New Roman"/>
        </w:rPr>
        <w:br/>
      </w:r>
      <w:r w:rsidRPr="003419E1">
        <w:rPr>
          <w:rFonts w:eastAsia="Times New Roman" w:cs="Times New Roman"/>
        </w:rPr>
        <w:t>Page 28 and onwards have weird text showing at the bottom. Care should be taken with this.</w:t>
      </w:r>
      <w:r w:rsidR="00250951" w:rsidRPr="003419E1">
        <w:rPr>
          <w:rFonts w:eastAsia="Times New Roman" w:cs="Times New Roman"/>
        </w:rPr>
        <w:t xml:space="preserve"> </w:t>
      </w:r>
      <w:bookmarkStart w:id="19" w:name="_GoBack"/>
      <w:bookmarkEnd w:id="19"/>
    </w:p>
    <w:sectPr w:rsidR="009165A1" w:rsidRPr="00462EA8" w:rsidSect="004D11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crosoft Sans Serif">
    <w:panose1 w:val="020B0604020202020204"/>
    <w:charset w:val="00"/>
    <w:family w:val="auto"/>
    <w:pitch w:val="variable"/>
    <w:sig w:usb0="E1002AFF" w:usb1="C0000002" w:usb2="00000008" w:usb3="00000000" w:csb0="0001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66E"/>
    <w:multiLevelType w:val="hybridMultilevel"/>
    <w:tmpl w:val="00B4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4218FB"/>
    <w:multiLevelType w:val="multilevel"/>
    <w:tmpl w:val="57AE0D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Restart w:val="0"/>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F94"/>
    <w:rsid w:val="000D2DBC"/>
    <w:rsid w:val="000E65C2"/>
    <w:rsid w:val="001205F8"/>
    <w:rsid w:val="00121AA3"/>
    <w:rsid w:val="00132FDE"/>
    <w:rsid w:val="001643B7"/>
    <w:rsid w:val="00170793"/>
    <w:rsid w:val="00194557"/>
    <w:rsid w:val="001B5DF8"/>
    <w:rsid w:val="001B70D0"/>
    <w:rsid w:val="00213309"/>
    <w:rsid w:val="00234042"/>
    <w:rsid w:val="002435CF"/>
    <w:rsid w:val="00250951"/>
    <w:rsid w:val="00262684"/>
    <w:rsid w:val="0027254A"/>
    <w:rsid w:val="00281BDA"/>
    <w:rsid w:val="0029353C"/>
    <w:rsid w:val="00295D48"/>
    <w:rsid w:val="00296F10"/>
    <w:rsid w:val="00297FCF"/>
    <w:rsid w:val="002A62C2"/>
    <w:rsid w:val="002B0D4A"/>
    <w:rsid w:val="002D7167"/>
    <w:rsid w:val="003114F6"/>
    <w:rsid w:val="003172F3"/>
    <w:rsid w:val="00320AD7"/>
    <w:rsid w:val="00334B2C"/>
    <w:rsid w:val="003419E1"/>
    <w:rsid w:val="0034294C"/>
    <w:rsid w:val="003F41D8"/>
    <w:rsid w:val="003F7108"/>
    <w:rsid w:val="00400327"/>
    <w:rsid w:val="00406995"/>
    <w:rsid w:val="00457DAE"/>
    <w:rsid w:val="00462EA8"/>
    <w:rsid w:val="004745BC"/>
    <w:rsid w:val="00486FDD"/>
    <w:rsid w:val="004907E7"/>
    <w:rsid w:val="004D115F"/>
    <w:rsid w:val="00503BA1"/>
    <w:rsid w:val="00506349"/>
    <w:rsid w:val="00510809"/>
    <w:rsid w:val="005144CD"/>
    <w:rsid w:val="00553AA9"/>
    <w:rsid w:val="0058369B"/>
    <w:rsid w:val="005B1876"/>
    <w:rsid w:val="005B733D"/>
    <w:rsid w:val="005D3628"/>
    <w:rsid w:val="005E1C56"/>
    <w:rsid w:val="00615F5A"/>
    <w:rsid w:val="00633546"/>
    <w:rsid w:val="006A0AE9"/>
    <w:rsid w:val="006B575E"/>
    <w:rsid w:val="006D2C14"/>
    <w:rsid w:val="006E18F4"/>
    <w:rsid w:val="006E33DE"/>
    <w:rsid w:val="006F1731"/>
    <w:rsid w:val="0071321B"/>
    <w:rsid w:val="00717F94"/>
    <w:rsid w:val="007510FF"/>
    <w:rsid w:val="00781C96"/>
    <w:rsid w:val="007838F6"/>
    <w:rsid w:val="007D1C9A"/>
    <w:rsid w:val="00812F1B"/>
    <w:rsid w:val="008D659A"/>
    <w:rsid w:val="008E3340"/>
    <w:rsid w:val="008E3700"/>
    <w:rsid w:val="00900BEF"/>
    <w:rsid w:val="009146A5"/>
    <w:rsid w:val="009155D2"/>
    <w:rsid w:val="009165A1"/>
    <w:rsid w:val="009168E1"/>
    <w:rsid w:val="00943578"/>
    <w:rsid w:val="009441F1"/>
    <w:rsid w:val="00960E8A"/>
    <w:rsid w:val="0097168E"/>
    <w:rsid w:val="00974D5F"/>
    <w:rsid w:val="009B07F6"/>
    <w:rsid w:val="00A07C5B"/>
    <w:rsid w:val="00A23165"/>
    <w:rsid w:val="00A3390D"/>
    <w:rsid w:val="00A55C4A"/>
    <w:rsid w:val="00A560AD"/>
    <w:rsid w:val="00A81898"/>
    <w:rsid w:val="00AA7842"/>
    <w:rsid w:val="00AD777E"/>
    <w:rsid w:val="00B33F83"/>
    <w:rsid w:val="00B502B3"/>
    <w:rsid w:val="00B722D0"/>
    <w:rsid w:val="00B8215B"/>
    <w:rsid w:val="00B92AAD"/>
    <w:rsid w:val="00B9741E"/>
    <w:rsid w:val="00B97BAD"/>
    <w:rsid w:val="00BC0697"/>
    <w:rsid w:val="00C01EE0"/>
    <w:rsid w:val="00C11B8A"/>
    <w:rsid w:val="00C344C8"/>
    <w:rsid w:val="00C41129"/>
    <w:rsid w:val="00CB26CE"/>
    <w:rsid w:val="00CB3AEC"/>
    <w:rsid w:val="00CB51EF"/>
    <w:rsid w:val="00CC2DAD"/>
    <w:rsid w:val="00CC368E"/>
    <w:rsid w:val="00CC3BFE"/>
    <w:rsid w:val="00CF0B02"/>
    <w:rsid w:val="00CF241B"/>
    <w:rsid w:val="00CF3122"/>
    <w:rsid w:val="00D22253"/>
    <w:rsid w:val="00D657C6"/>
    <w:rsid w:val="00D923BB"/>
    <w:rsid w:val="00DA7C7A"/>
    <w:rsid w:val="00DC747C"/>
    <w:rsid w:val="00E40C24"/>
    <w:rsid w:val="00E447EA"/>
    <w:rsid w:val="00E600F0"/>
    <w:rsid w:val="00E63233"/>
    <w:rsid w:val="00E66690"/>
    <w:rsid w:val="00E936C2"/>
    <w:rsid w:val="00E951A4"/>
    <w:rsid w:val="00E97B24"/>
    <w:rsid w:val="00EB0ED0"/>
    <w:rsid w:val="00ED5866"/>
    <w:rsid w:val="00EE1E54"/>
    <w:rsid w:val="00F27FE8"/>
    <w:rsid w:val="00F37D65"/>
    <w:rsid w:val="00F453CB"/>
    <w:rsid w:val="00F46421"/>
    <w:rsid w:val="00F84BFE"/>
    <w:rsid w:val="00FD725A"/>
    <w:rsid w:val="00FE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0B52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3390D"/>
    <w:pPr>
      <w:keepNext/>
      <w:widowControl w:val="0"/>
      <w:autoSpaceDE w:val="0"/>
      <w:autoSpaceDN w:val="0"/>
      <w:adjustRightInd w:val="0"/>
      <w:spacing w:before="240" w:after="60"/>
      <w:jc w:val="both"/>
      <w:outlineLvl w:val="0"/>
    </w:pPr>
    <w:rPr>
      <w:rFonts w:ascii="Calibri" w:eastAsia="Times New Roman" w:hAnsi="Calibri" w:cs="Times New Roman"/>
      <w:b/>
      <w:bCs/>
      <w:color w:val="000000"/>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F94"/>
    <w:pPr>
      <w:ind w:left="720"/>
      <w:contextualSpacing/>
    </w:pPr>
  </w:style>
  <w:style w:type="paragraph" w:styleId="BalloonText">
    <w:name w:val="Balloon Text"/>
    <w:basedOn w:val="Normal"/>
    <w:link w:val="BalloonTextChar"/>
    <w:uiPriority w:val="99"/>
    <w:semiHidden/>
    <w:unhideWhenUsed/>
    <w:rsid w:val="00717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7F94"/>
    <w:rPr>
      <w:rFonts w:ascii="Lucida Grande" w:hAnsi="Lucida Grande" w:cs="Lucida Grande"/>
      <w:sz w:val="18"/>
      <w:szCs w:val="18"/>
    </w:rPr>
  </w:style>
  <w:style w:type="character" w:styleId="Hyperlink">
    <w:name w:val="Hyperlink"/>
    <w:basedOn w:val="DefaultParagraphFont"/>
    <w:uiPriority w:val="99"/>
    <w:unhideWhenUsed/>
    <w:rsid w:val="009165A1"/>
    <w:rPr>
      <w:color w:val="0000FF"/>
      <w:u w:val="single"/>
    </w:rPr>
  </w:style>
  <w:style w:type="character" w:styleId="Emphasis">
    <w:name w:val="Emphasis"/>
    <w:basedOn w:val="DefaultParagraphFont"/>
    <w:uiPriority w:val="20"/>
    <w:qFormat/>
    <w:rsid w:val="00A81898"/>
    <w:rPr>
      <w:i/>
      <w:iCs/>
    </w:rPr>
  </w:style>
  <w:style w:type="character" w:customStyle="1" w:styleId="aqj">
    <w:name w:val="aqj"/>
    <w:basedOn w:val="DefaultParagraphFont"/>
    <w:rsid w:val="00A81898"/>
  </w:style>
  <w:style w:type="character" w:styleId="CommentReference">
    <w:name w:val="annotation reference"/>
    <w:basedOn w:val="DefaultParagraphFont"/>
    <w:uiPriority w:val="99"/>
    <w:unhideWhenUsed/>
    <w:rsid w:val="001B5DF8"/>
    <w:rPr>
      <w:sz w:val="18"/>
      <w:szCs w:val="18"/>
    </w:rPr>
  </w:style>
  <w:style w:type="paragraph" w:styleId="CommentText">
    <w:name w:val="annotation text"/>
    <w:basedOn w:val="Normal"/>
    <w:link w:val="CommentTextChar"/>
    <w:uiPriority w:val="99"/>
    <w:unhideWhenUsed/>
    <w:rsid w:val="001B5DF8"/>
  </w:style>
  <w:style w:type="character" w:customStyle="1" w:styleId="CommentTextChar">
    <w:name w:val="Comment Text Char"/>
    <w:basedOn w:val="DefaultParagraphFont"/>
    <w:link w:val="CommentText"/>
    <w:uiPriority w:val="99"/>
    <w:rsid w:val="001B5DF8"/>
  </w:style>
  <w:style w:type="paragraph" w:styleId="CommentSubject">
    <w:name w:val="annotation subject"/>
    <w:basedOn w:val="CommentText"/>
    <w:next w:val="CommentText"/>
    <w:link w:val="CommentSubjectChar"/>
    <w:uiPriority w:val="99"/>
    <w:semiHidden/>
    <w:unhideWhenUsed/>
    <w:rsid w:val="001B5DF8"/>
    <w:rPr>
      <w:b/>
      <w:bCs/>
      <w:sz w:val="20"/>
      <w:szCs w:val="20"/>
    </w:rPr>
  </w:style>
  <w:style w:type="character" w:customStyle="1" w:styleId="CommentSubjectChar">
    <w:name w:val="Comment Subject Char"/>
    <w:basedOn w:val="CommentTextChar"/>
    <w:link w:val="CommentSubject"/>
    <w:uiPriority w:val="99"/>
    <w:semiHidden/>
    <w:rsid w:val="001B5DF8"/>
    <w:rPr>
      <w:b/>
      <w:bCs/>
      <w:sz w:val="20"/>
      <w:szCs w:val="20"/>
    </w:rPr>
  </w:style>
  <w:style w:type="character" w:customStyle="1" w:styleId="Heading1Char">
    <w:name w:val="Heading 1 Char"/>
    <w:basedOn w:val="DefaultParagraphFont"/>
    <w:link w:val="Heading1"/>
    <w:rsid w:val="00A3390D"/>
    <w:rPr>
      <w:rFonts w:ascii="Calibri" w:eastAsia="Times New Roman" w:hAnsi="Calibri" w:cs="Times New Roman"/>
      <w:b/>
      <w:bCs/>
      <w:color w:val="000000"/>
      <w:kern w:val="32"/>
      <w:sz w:val="28"/>
      <w:szCs w:val="32"/>
    </w:rPr>
  </w:style>
  <w:style w:type="character" w:customStyle="1" w:styleId="highlight">
    <w:name w:val="highlight"/>
    <w:basedOn w:val="DefaultParagraphFont"/>
    <w:rsid w:val="00A3390D"/>
  </w:style>
  <w:style w:type="character" w:customStyle="1" w:styleId="element-citation">
    <w:name w:val="element-citation"/>
    <w:basedOn w:val="DefaultParagraphFont"/>
    <w:rsid w:val="00A3390D"/>
  </w:style>
  <w:style w:type="character" w:customStyle="1" w:styleId="ref-journal">
    <w:name w:val="ref-journal"/>
    <w:basedOn w:val="DefaultParagraphFont"/>
    <w:rsid w:val="00A3390D"/>
  </w:style>
  <w:style w:type="character" w:customStyle="1" w:styleId="ref-vol">
    <w:name w:val="ref-vol"/>
    <w:basedOn w:val="DefaultParagraphFont"/>
    <w:rsid w:val="00A3390D"/>
  </w:style>
  <w:style w:type="character" w:customStyle="1" w:styleId="nowrap">
    <w:name w:val="nowrap"/>
    <w:basedOn w:val="DefaultParagraphFont"/>
    <w:rsid w:val="00A339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3390D"/>
    <w:pPr>
      <w:keepNext/>
      <w:widowControl w:val="0"/>
      <w:autoSpaceDE w:val="0"/>
      <w:autoSpaceDN w:val="0"/>
      <w:adjustRightInd w:val="0"/>
      <w:spacing w:before="240" w:after="60"/>
      <w:jc w:val="both"/>
      <w:outlineLvl w:val="0"/>
    </w:pPr>
    <w:rPr>
      <w:rFonts w:ascii="Calibri" w:eastAsia="Times New Roman" w:hAnsi="Calibri" w:cs="Times New Roman"/>
      <w:b/>
      <w:bCs/>
      <w:color w:val="000000"/>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F94"/>
    <w:pPr>
      <w:ind w:left="720"/>
      <w:contextualSpacing/>
    </w:pPr>
  </w:style>
  <w:style w:type="paragraph" w:styleId="BalloonText">
    <w:name w:val="Balloon Text"/>
    <w:basedOn w:val="Normal"/>
    <w:link w:val="BalloonTextChar"/>
    <w:uiPriority w:val="99"/>
    <w:semiHidden/>
    <w:unhideWhenUsed/>
    <w:rsid w:val="00717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7F94"/>
    <w:rPr>
      <w:rFonts w:ascii="Lucida Grande" w:hAnsi="Lucida Grande" w:cs="Lucida Grande"/>
      <w:sz w:val="18"/>
      <w:szCs w:val="18"/>
    </w:rPr>
  </w:style>
  <w:style w:type="character" w:styleId="Hyperlink">
    <w:name w:val="Hyperlink"/>
    <w:basedOn w:val="DefaultParagraphFont"/>
    <w:uiPriority w:val="99"/>
    <w:unhideWhenUsed/>
    <w:rsid w:val="009165A1"/>
    <w:rPr>
      <w:color w:val="0000FF"/>
      <w:u w:val="single"/>
    </w:rPr>
  </w:style>
  <w:style w:type="character" w:styleId="Emphasis">
    <w:name w:val="Emphasis"/>
    <w:basedOn w:val="DefaultParagraphFont"/>
    <w:uiPriority w:val="20"/>
    <w:qFormat/>
    <w:rsid w:val="00A81898"/>
    <w:rPr>
      <w:i/>
      <w:iCs/>
    </w:rPr>
  </w:style>
  <w:style w:type="character" w:customStyle="1" w:styleId="aqj">
    <w:name w:val="aqj"/>
    <w:basedOn w:val="DefaultParagraphFont"/>
    <w:rsid w:val="00A81898"/>
  </w:style>
  <w:style w:type="character" w:styleId="CommentReference">
    <w:name w:val="annotation reference"/>
    <w:basedOn w:val="DefaultParagraphFont"/>
    <w:uiPriority w:val="99"/>
    <w:unhideWhenUsed/>
    <w:rsid w:val="001B5DF8"/>
    <w:rPr>
      <w:sz w:val="18"/>
      <w:szCs w:val="18"/>
    </w:rPr>
  </w:style>
  <w:style w:type="paragraph" w:styleId="CommentText">
    <w:name w:val="annotation text"/>
    <w:basedOn w:val="Normal"/>
    <w:link w:val="CommentTextChar"/>
    <w:uiPriority w:val="99"/>
    <w:unhideWhenUsed/>
    <w:rsid w:val="001B5DF8"/>
  </w:style>
  <w:style w:type="character" w:customStyle="1" w:styleId="CommentTextChar">
    <w:name w:val="Comment Text Char"/>
    <w:basedOn w:val="DefaultParagraphFont"/>
    <w:link w:val="CommentText"/>
    <w:uiPriority w:val="99"/>
    <w:rsid w:val="001B5DF8"/>
  </w:style>
  <w:style w:type="paragraph" w:styleId="CommentSubject">
    <w:name w:val="annotation subject"/>
    <w:basedOn w:val="CommentText"/>
    <w:next w:val="CommentText"/>
    <w:link w:val="CommentSubjectChar"/>
    <w:uiPriority w:val="99"/>
    <w:semiHidden/>
    <w:unhideWhenUsed/>
    <w:rsid w:val="001B5DF8"/>
    <w:rPr>
      <w:b/>
      <w:bCs/>
      <w:sz w:val="20"/>
      <w:szCs w:val="20"/>
    </w:rPr>
  </w:style>
  <w:style w:type="character" w:customStyle="1" w:styleId="CommentSubjectChar">
    <w:name w:val="Comment Subject Char"/>
    <w:basedOn w:val="CommentTextChar"/>
    <w:link w:val="CommentSubject"/>
    <w:uiPriority w:val="99"/>
    <w:semiHidden/>
    <w:rsid w:val="001B5DF8"/>
    <w:rPr>
      <w:b/>
      <w:bCs/>
      <w:sz w:val="20"/>
      <w:szCs w:val="20"/>
    </w:rPr>
  </w:style>
  <w:style w:type="character" w:customStyle="1" w:styleId="Heading1Char">
    <w:name w:val="Heading 1 Char"/>
    <w:basedOn w:val="DefaultParagraphFont"/>
    <w:link w:val="Heading1"/>
    <w:rsid w:val="00A3390D"/>
    <w:rPr>
      <w:rFonts w:ascii="Calibri" w:eastAsia="Times New Roman" w:hAnsi="Calibri" w:cs="Times New Roman"/>
      <w:b/>
      <w:bCs/>
      <w:color w:val="000000"/>
      <w:kern w:val="32"/>
      <w:sz w:val="28"/>
      <w:szCs w:val="32"/>
    </w:rPr>
  </w:style>
  <w:style w:type="character" w:customStyle="1" w:styleId="highlight">
    <w:name w:val="highlight"/>
    <w:basedOn w:val="DefaultParagraphFont"/>
    <w:rsid w:val="00A3390D"/>
  </w:style>
  <w:style w:type="character" w:customStyle="1" w:styleId="element-citation">
    <w:name w:val="element-citation"/>
    <w:basedOn w:val="DefaultParagraphFont"/>
    <w:rsid w:val="00A3390D"/>
  </w:style>
  <w:style w:type="character" w:customStyle="1" w:styleId="ref-journal">
    <w:name w:val="ref-journal"/>
    <w:basedOn w:val="DefaultParagraphFont"/>
    <w:rsid w:val="00A3390D"/>
  </w:style>
  <w:style w:type="character" w:customStyle="1" w:styleId="ref-vol">
    <w:name w:val="ref-vol"/>
    <w:basedOn w:val="DefaultParagraphFont"/>
    <w:rsid w:val="00A3390D"/>
  </w:style>
  <w:style w:type="character" w:customStyle="1" w:styleId="nowrap">
    <w:name w:val="nowrap"/>
    <w:basedOn w:val="DefaultParagraphFont"/>
    <w:rsid w:val="00A33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07304">
      <w:bodyDiv w:val="1"/>
      <w:marLeft w:val="0"/>
      <w:marRight w:val="0"/>
      <w:marTop w:val="0"/>
      <w:marBottom w:val="0"/>
      <w:divBdr>
        <w:top w:val="none" w:sz="0" w:space="0" w:color="auto"/>
        <w:left w:val="none" w:sz="0" w:space="0" w:color="auto"/>
        <w:bottom w:val="none" w:sz="0" w:space="0" w:color="auto"/>
        <w:right w:val="none" w:sz="0" w:space="0" w:color="auto"/>
      </w:divBdr>
      <w:divsChild>
        <w:div w:id="975259894">
          <w:marLeft w:val="0"/>
          <w:marRight w:val="0"/>
          <w:marTop w:val="0"/>
          <w:marBottom w:val="0"/>
          <w:divBdr>
            <w:top w:val="none" w:sz="0" w:space="0" w:color="auto"/>
            <w:left w:val="none" w:sz="0" w:space="0" w:color="auto"/>
            <w:bottom w:val="none" w:sz="0" w:space="0" w:color="auto"/>
            <w:right w:val="none" w:sz="0" w:space="0" w:color="auto"/>
          </w:divBdr>
        </w:div>
        <w:div w:id="598413875">
          <w:marLeft w:val="0"/>
          <w:marRight w:val="0"/>
          <w:marTop w:val="0"/>
          <w:marBottom w:val="0"/>
          <w:divBdr>
            <w:top w:val="none" w:sz="0" w:space="0" w:color="auto"/>
            <w:left w:val="none" w:sz="0" w:space="0" w:color="auto"/>
            <w:bottom w:val="none" w:sz="0" w:space="0" w:color="auto"/>
            <w:right w:val="none" w:sz="0" w:space="0" w:color="auto"/>
          </w:divBdr>
        </w:div>
        <w:div w:id="924798665">
          <w:marLeft w:val="0"/>
          <w:marRight w:val="0"/>
          <w:marTop w:val="0"/>
          <w:marBottom w:val="0"/>
          <w:divBdr>
            <w:top w:val="none" w:sz="0" w:space="0" w:color="auto"/>
            <w:left w:val="none" w:sz="0" w:space="0" w:color="auto"/>
            <w:bottom w:val="none" w:sz="0" w:space="0" w:color="auto"/>
            <w:right w:val="none" w:sz="0" w:space="0" w:color="auto"/>
          </w:divBdr>
        </w:div>
        <w:div w:id="391657278">
          <w:marLeft w:val="0"/>
          <w:marRight w:val="0"/>
          <w:marTop w:val="0"/>
          <w:marBottom w:val="0"/>
          <w:divBdr>
            <w:top w:val="none" w:sz="0" w:space="0" w:color="auto"/>
            <w:left w:val="none" w:sz="0" w:space="0" w:color="auto"/>
            <w:bottom w:val="none" w:sz="0" w:space="0" w:color="auto"/>
            <w:right w:val="none" w:sz="0" w:space="0" w:color="auto"/>
          </w:divBdr>
        </w:div>
        <w:div w:id="1562130185">
          <w:marLeft w:val="0"/>
          <w:marRight w:val="0"/>
          <w:marTop w:val="0"/>
          <w:marBottom w:val="0"/>
          <w:divBdr>
            <w:top w:val="none" w:sz="0" w:space="0" w:color="auto"/>
            <w:left w:val="none" w:sz="0" w:space="0" w:color="auto"/>
            <w:bottom w:val="none" w:sz="0" w:space="0" w:color="auto"/>
            <w:right w:val="none" w:sz="0" w:space="0" w:color="auto"/>
          </w:divBdr>
        </w:div>
        <w:div w:id="168705629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4275</Words>
  <Characters>24373</Characters>
  <Application>Microsoft Macintosh Word</Application>
  <DocSecurity>0</DocSecurity>
  <Lines>203</Lines>
  <Paragraphs>57</Paragraphs>
  <ScaleCrop>false</ScaleCrop>
  <Company>University of Washington</Company>
  <LinksUpToDate>false</LinksUpToDate>
  <CharactersWithSpaces>28591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siriphan Manocheewa</dc:creator>
  <cp:keywords/>
  <dc:description/>
  <cp:lastModifiedBy>siriphan Manocheewa</cp:lastModifiedBy>
  <cp:revision>11</cp:revision>
  <dcterms:created xsi:type="dcterms:W3CDTF">2014-10-28T01:06:00Z</dcterms:created>
  <dcterms:modified xsi:type="dcterms:W3CDTF">2014-10-28T07:04:00Z</dcterms:modified>
</cp:coreProperties>
</file>