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BF056" w14:textId="77777777" w:rsidR="00AF510D" w:rsidRPr="00BC4E8C" w:rsidRDefault="00AF510D" w:rsidP="00AF510D">
      <w:pPr>
        <w:rPr>
          <w:rFonts w:ascii="Arial" w:hAnsi="Arial" w:cs="Arial"/>
        </w:rPr>
      </w:pPr>
      <w:r w:rsidRPr="00BC4E8C">
        <w:rPr>
          <w:rFonts w:ascii="Arial" w:hAnsi="Arial" w:cs="Arial"/>
        </w:rPr>
        <w:t>Supplemental code file for “Enhanced Reduced Representation Bisulfite Sequencing for assessment of DNA methylation at base pair resolution”</w:t>
      </w:r>
    </w:p>
    <w:p w14:paraId="6FAFF09A" w14:textId="77777777" w:rsidR="00AF510D" w:rsidRPr="00BC4E8C" w:rsidRDefault="00AF510D" w:rsidP="00AF510D">
      <w:pPr>
        <w:rPr>
          <w:rFonts w:ascii="Arial" w:hAnsi="Arial" w:cs="Arial"/>
        </w:rPr>
      </w:pPr>
    </w:p>
    <w:p w14:paraId="4BAE2A39" w14:textId="5C59F1DE" w:rsidR="00EC6508" w:rsidRPr="00BC4E8C" w:rsidRDefault="00AF510D" w:rsidP="00AF510D">
      <w:pPr>
        <w:rPr>
          <w:rFonts w:ascii="Arial" w:hAnsi="Arial" w:cs="Arial"/>
        </w:rPr>
      </w:pPr>
      <w:r w:rsidRPr="00BC4E8C">
        <w:rPr>
          <w:rFonts w:ascii="Arial" w:hAnsi="Arial" w:cs="Arial"/>
        </w:rPr>
        <w:t xml:space="preserve">This file contains instructions on how to </w:t>
      </w:r>
      <w:ins w:id="0" w:author="Francine Garrett-Bakelman" w:date="2014-08-04T09:23:00Z">
        <w:r w:rsidR="00A97B3C">
          <w:rPr>
            <w:rFonts w:ascii="Arial" w:hAnsi="Arial" w:cs="Arial"/>
          </w:rPr>
          <w:t xml:space="preserve">perform sequence alignment and </w:t>
        </w:r>
      </w:ins>
      <w:r w:rsidRPr="00BC4E8C">
        <w:rPr>
          <w:rFonts w:ascii="Arial" w:hAnsi="Arial" w:cs="Arial"/>
        </w:rPr>
        <w:t>analyze data from Enhanced Reduced Representation Bisulfite Sequencing (ERRBS) results</w:t>
      </w:r>
      <w:r w:rsidR="00EC6508" w:rsidRPr="00BC4E8C">
        <w:rPr>
          <w:rFonts w:ascii="Arial" w:hAnsi="Arial" w:cs="Arial"/>
        </w:rPr>
        <w:t xml:space="preserve">. </w:t>
      </w:r>
      <w:r w:rsidR="00BC4E8C" w:rsidRPr="00BC4E8C">
        <w:rPr>
          <w:rFonts w:ascii="Arial" w:hAnsi="Arial" w:cs="Arial"/>
        </w:rPr>
        <w:t xml:space="preserve">Further information on analysis </w:t>
      </w:r>
      <w:ins w:id="1" w:author="Francine Garrett-Bakelman" w:date="2014-08-04T09:24:00Z">
        <w:r w:rsidR="00A97B3C">
          <w:rPr>
            <w:rFonts w:ascii="Arial" w:hAnsi="Arial" w:cs="Arial"/>
          </w:rPr>
          <w:t xml:space="preserve">of aligned data </w:t>
        </w:r>
      </w:ins>
      <w:r w:rsidR="00BC4E8C" w:rsidRPr="00BC4E8C">
        <w:rPr>
          <w:rFonts w:ascii="Arial" w:hAnsi="Arial" w:cs="Arial"/>
        </w:rPr>
        <w:t xml:space="preserve">can be found at: </w:t>
      </w:r>
      <w:hyperlink r:id="rId8" w:history="1">
        <w:r w:rsidR="00BC4E8C" w:rsidRPr="00BC4E8C">
          <w:rPr>
            <w:rStyle w:val="Hyperlink"/>
            <w:rFonts w:ascii="Arial" w:hAnsi="Arial" w:cs="Arial"/>
            <w:color w:val="auto"/>
            <w:u w:val="none"/>
          </w:rPr>
          <w:t>https://code.google.com/p/methylkit/</w:t>
        </w:r>
      </w:hyperlink>
      <w:r w:rsidR="00550800">
        <w:rPr>
          <w:rFonts w:ascii="Arial" w:hAnsi="Arial" w:cs="Arial"/>
        </w:rPr>
        <w:t xml:space="preserve">, </w:t>
      </w:r>
      <w:r w:rsidR="00355267">
        <w:rPr>
          <w:rFonts w:ascii="Arial" w:hAnsi="Arial" w:cs="Arial"/>
        </w:rPr>
        <w:t xml:space="preserve">in the user guide at </w:t>
      </w:r>
      <w:hyperlink r:id="rId9" w:history="1">
        <w:r w:rsidR="00355267" w:rsidRPr="00355267">
          <w:rPr>
            <w:rStyle w:val="Hyperlink"/>
            <w:rFonts w:ascii="Arial" w:hAnsi="Arial" w:cs="Arial"/>
            <w:color w:val="auto"/>
            <w:u w:val="none"/>
          </w:rPr>
          <w:t>http://methylkit.googlecode.com/git/inst/doc/methylKit.pdf</w:t>
        </w:r>
      </w:hyperlink>
      <w:r w:rsidR="00550800">
        <w:rPr>
          <w:rStyle w:val="Hyperlink"/>
          <w:rFonts w:ascii="Arial" w:hAnsi="Arial" w:cs="Arial"/>
          <w:color w:val="auto"/>
          <w:u w:val="none"/>
        </w:rPr>
        <w:t>,</w:t>
      </w:r>
      <w:r w:rsidR="00355267">
        <w:rPr>
          <w:rFonts w:ascii="Arial" w:hAnsi="Arial" w:cs="Arial"/>
        </w:rPr>
        <w:t xml:space="preserve"> </w:t>
      </w:r>
      <w:r w:rsidR="00BC4E8C" w:rsidRPr="00BC4E8C">
        <w:rPr>
          <w:rFonts w:ascii="Arial" w:hAnsi="Arial" w:cs="Arial"/>
        </w:rPr>
        <w:t xml:space="preserve">and </w:t>
      </w:r>
      <w:ins w:id="2" w:author="Francine Garrett-Bakelman" w:date="2014-08-04T09:24:00Z">
        <w:r w:rsidR="00A97B3C">
          <w:rPr>
            <w:rFonts w:ascii="Arial" w:hAnsi="Arial" w:cs="Arial"/>
          </w:rPr>
          <w:t>as</w:t>
        </w:r>
      </w:ins>
      <w:r w:rsidR="00BC4E8C" w:rsidRPr="00BC4E8C">
        <w:rPr>
          <w:rFonts w:ascii="Arial" w:hAnsi="Arial" w:cs="Arial"/>
        </w:rPr>
        <w:t xml:space="preserve"> described in Akalin, A. </w:t>
      </w:r>
      <w:r w:rsidR="00BC4E8C" w:rsidRPr="00BC4E8C">
        <w:rPr>
          <w:rFonts w:ascii="Arial" w:hAnsi="Arial" w:cs="Arial"/>
          <w:i/>
        </w:rPr>
        <w:t>et al</w:t>
      </w:r>
      <w:r w:rsidR="00BC4E8C" w:rsidRPr="00BC4E8C">
        <w:rPr>
          <w:rFonts w:ascii="Arial" w:hAnsi="Arial" w:cs="Arial"/>
        </w:rPr>
        <w:t>.</w:t>
      </w:r>
      <w:r w:rsidR="00DA0F95" w:rsidRPr="00BC4E8C">
        <w:rPr>
          <w:rFonts w:ascii="Arial" w:hAnsi="Arial" w:cs="Arial"/>
        </w:rPr>
        <w:fldChar w:fldCharType="begin"/>
      </w:r>
      <w:r w:rsidR="00BC4E8C" w:rsidRPr="00BC4E8C">
        <w:rPr>
          <w:rFonts w:ascii="Arial" w:hAnsi="Arial" w:cs="Arial"/>
        </w:rPr>
        <w:instrText xml:space="preserve"> ADDIN EN.CITE &lt;EndNote&gt;&lt;Cite&gt;&lt;Author&gt;Akalin&lt;/Author&gt;&lt;Year&gt;2012&lt;/Year&gt;&lt;RecNum&gt;1248&lt;/RecNum&gt;&lt;DisplayText&gt;&lt;style face="superscript"&gt;1&lt;/style&gt;&lt;/DisplayText&gt;&lt;record&gt;&lt;rec-number&gt;1248&lt;/rec-number&gt;&lt;foreign-keys&gt;&lt;key app="EN" db-id="tvpdfaaduxzfalex0v0p0t5e0pedefeeaafe" timestamp="1398347156"&gt;1248&lt;/key&gt;&lt;/foreign-keys&gt;&lt;ref-type name="Journal Article"&gt;17&lt;/ref-type&gt;&lt;contributors&gt;&lt;authors&gt;&lt;author&gt;Akalin, A.&lt;/author&gt;&lt;author&gt;Kormaksson, M.&lt;/author&gt;&lt;author&gt;Li, S.&lt;/author&gt;&lt;author&gt;Garrett-Bakelman, F. E.&lt;/author&gt;&lt;author&gt;Figueroa, M. E.&lt;/author&gt;&lt;author&gt;Melnick, A.&lt;/author&gt;&lt;author&gt;Mason, C. E.&lt;/author&gt;&lt;/authors&gt;&lt;/contributors&gt;&lt;auth-address&gt;Department of Physiology and Biophysics, 1305 York Ave,, Weill Cornell Medical College, New York, NY 10065, USA. ala2027@med.cornell.edu.&lt;/auth-address&gt;&lt;titles&gt;&lt;title&gt;methylKit: a comprehensive R package for the analysis of genome-wide DNA methylation profiles&lt;/title&gt;&lt;secondary-title&gt;Genome Biol&lt;/secondary-title&gt;&lt;alt-title&gt;Genome biology&lt;/alt-title&gt;&lt;/titles&gt;&lt;periodical&gt;&lt;full-title&gt;Genome biology&lt;/full-title&gt;&lt;abbr-1&gt;Genome Biol&lt;/abbr-1&gt;&lt;/periodical&gt;&lt;alt-periodical&gt;&lt;full-title&gt;Genome biology&lt;/full-title&gt;&lt;abbr-1&gt;Genome Biol&lt;/abbr-1&gt;&lt;/alt-periodical&gt;&lt;pages&gt;R87&lt;/pages&gt;&lt;volume&gt;13&lt;/volume&gt;&lt;number&gt;10&lt;/number&gt;&lt;dates&gt;&lt;year&gt;2012&lt;/year&gt;&lt;pub-dates&gt;&lt;date&gt;Oct 3&lt;/date&gt;&lt;/pub-dates&gt;&lt;/dates&gt;&lt;isbn&gt;1465-6914 (Electronic)&amp;#xD;1465-6906 (Linking)&lt;/isbn&gt;&lt;accession-num&gt;23034086&lt;/accession-num&gt;&lt;urls&gt;&lt;related-urls&gt;&lt;url&gt;http://www.ncbi.nlm.nih.gov/pubmed/23034086&lt;/url&gt;&lt;/related-urls&gt;&lt;/urls&gt;&lt;custom2&gt;3491415&lt;/custom2&gt;&lt;electronic-resource-num&gt;10.1186/gb-2012-13-10-r87&lt;/electronic-resource-num&gt;&lt;/record&gt;&lt;/Cite&gt;&lt;/EndNote&gt;</w:instrText>
      </w:r>
      <w:r w:rsidR="00DA0F95" w:rsidRPr="00BC4E8C">
        <w:rPr>
          <w:rFonts w:ascii="Arial" w:hAnsi="Arial" w:cs="Arial"/>
        </w:rPr>
        <w:fldChar w:fldCharType="separate"/>
      </w:r>
      <w:r w:rsidR="00BC4E8C" w:rsidRPr="00BC4E8C">
        <w:rPr>
          <w:rFonts w:ascii="Arial" w:hAnsi="Arial" w:cs="Arial"/>
          <w:noProof/>
          <w:vertAlign w:val="superscript"/>
        </w:rPr>
        <w:t>1</w:t>
      </w:r>
      <w:r w:rsidR="00DA0F95" w:rsidRPr="00BC4E8C">
        <w:rPr>
          <w:rFonts w:ascii="Arial" w:hAnsi="Arial" w:cs="Arial"/>
        </w:rPr>
        <w:fldChar w:fldCharType="end"/>
      </w:r>
    </w:p>
    <w:p w14:paraId="7396A44C" w14:textId="77777777" w:rsidR="00BC4E8C" w:rsidRPr="00BC4E8C" w:rsidRDefault="00BC4E8C" w:rsidP="00AF510D">
      <w:pPr>
        <w:rPr>
          <w:rFonts w:ascii="Arial" w:hAnsi="Arial" w:cs="Arial"/>
        </w:rPr>
      </w:pPr>
    </w:p>
    <w:p w14:paraId="7529DE68" w14:textId="77777777" w:rsidR="00BC4E8C" w:rsidRPr="00BC4E8C" w:rsidRDefault="00EC6508" w:rsidP="00BC4E8C">
      <w:pPr>
        <w:spacing w:after="100"/>
        <w:rPr>
          <w:rFonts w:ascii="Arial" w:hAnsi="Arial" w:cs="Arial"/>
        </w:rPr>
      </w:pPr>
      <w:r w:rsidRPr="00BC4E8C">
        <w:rPr>
          <w:rFonts w:ascii="Arial" w:hAnsi="Arial" w:cs="Arial"/>
        </w:rPr>
        <w:t>&gt; indicate</w:t>
      </w:r>
      <w:r w:rsidR="00355267">
        <w:rPr>
          <w:rFonts w:ascii="Arial" w:hAnsi="Arial" w:cs="Arial"/>
        </w:rPr>
        <w:t>s</w:t>
      </w:r>
      <w:r w:rsidRPr="00BC4E8C">
        <w:rPr>
          <w:rFonts w:ascii="Arial" w:hAnsi="Arial" w:cs="Arial"/>
        </w:rPr>
        <w:t xml:space="preserve"> command lines to be used directly in R</w:t>
      </w:r>
    </w:p>
    <w:p w14:paraId="62464413" w14:textId="77777777" w:rsidR="00BC4E8C" w:rsidRPr="00BC4E8C" w:rsidRDefault="00EC6508" w:rsidP="00BC4E8C">
      <w:pPr>
        <w:spacing w:after="100"/>
        <w:rPr>
          <w:rFonts w:ascii="Arial" w:hAnsi="Arial" w:cs="Arial"/>
        </w:rPr>
      </w:pPr>
      <w:r w:rsidRPr="00BC4E8C">
        <w:rPr>
          <w:rFonts w:ascii="Arial" w:hAnsi="Arial" w:cs="Arial"/>
        </w:rPr>
        <w:t xml:space="preserve">PATH represents the directory path in which data files </w:t>
      </w:r>
      <w:r w:rsidR="00237BDF" w:rsidRPr="00BC4E8C">
        <w:rPr>
          <w:rFonts w:ascii="Arial" w:hAnsi="Arial" w:cs="Arial"/>
        </w:rPr>
        <w:t>(ERRBS data as shown in Table 2) are stored</w:t>
      </w:r>
    </w:p>
    <w:p w14:paraId="3CAE7654" w14:textId="77777777" w:rsidR="00A97B3C" w:rsidRDefault="00A97B3C" w:rsidP="00BC4E8C">
      <w:pPr>
        <w:spacing w:after="100"/>
        <w:rPr>
          <w:ins w:id="3" w:author="Francine Garrett-Bakelman" w:date="2014-08-04T09:26:00Z"/>
          <w:rFonts w:ascii="Arial" w:hAnsi="Arial" w:cs="Arial"/>
        </w:rPr>
      </w:pPr>
      <w:ins w:id="4" w:author="Francine Garrett-Bakelman" w:date="2014-08-04T09:26:00Z">
        <w:r>
          <w:rPr>
            <w:rFonts w:ascii="Arial" w:hAnsi="Arial" w:cs="Arial"/>
          </w:rPr>
          <w:t>fastq1 is an example file name for use in data alignment</w:t>
        </w:r>
      </w:ins>
    </w:p>
    <w:p w14:paraId="0BFE3DCD" w14:textId="262AC517" w:rsidR="00BC4E8C" w:rsidRPr="00BC4E8C" w:rsidRDefault="00EC6508" w:rsidP="00BC4E8C">
      <w:pPr>
        <w:spacing w:after="100"/>
        <w:rPr>
          <w:rFonts w:ascii="Arial" w:hAnsi="Arial" w:cs="Arial"/>
        </w:rPr>
      </w:pPr>
      <w:r w:rsidRPr="00BC4E8C">
        <w:rPr>
          <w:rFonts w:ascii="Arial" w:hAnsi="Arial" w:cs="Arial"/>
        </w:rPr>
        <w:t xml:space="preserve">filename1 and filename2 </w:t>
      </w:r>
      <w:ins w:id="5" w:author="Francine Garrett-Bakelman" w:date="2014-08-04T09:25:00Z">
        <w:r w:rsidR="00A97B3C">
          <w:rPr>
            <w:rFonts w:ascii="Arial" w:hAnsi="Arial" w:cs="Arial"/>
          </w:rPr>
          <w:t xml:space="preserve">are example file names for use </w:t>
        </w:r>
      </w:ins>
      <w:r w:rsidR="00237BDF" w:rsidRPr="00BC4E8C">
        <w:rPr>
          <w:rFonts w:ascii="Arial" w:hAnsi="Arial" w:cs="Arial"/>
        </w:rPr>
        <w:t xml:space="preserve">and sample1 (reference) and sample2 (experimental) </w:t>
      </w:r>
      <w:r w:rsidRPr="00BC4E8C">
        <w:rPr>
          <w:rFonts w:ascii="Arial" w:hAnsi="Arial" w:cs="Arial"/>
        </w:rPr>
        <w:t xml:space="preserve">are </w:t>
      </w:r>
      <w:ins w:id="6" w:author="Francine Garrett-Bakelman" w:date="2014-08-04T09:25:00Z">
        <w:r w:rsidR="00A97B3C">
          <w:rPr>
            <w:rFonts w:ascii="Arial" w:hAnsi="Arial" w:cs="Arial"/>
          </w:rPr>
          <w:t xml:space="preserve">example </w:t>
        </w:r>
      </w:ins>
      <w:r w:rsidR="00237BDF" w:rsidRPr="00BC4E8C">
        <w:rPr>
          <w:rFonts w:ascii="Arial" w:hAnsi="Arial" w:cs="Arial"/>
        </w:rPr>
        <w:t xml:space="preserve">sample </w:t>
      </w:r>
      <w:r w:rsidRPr="00BC4E8C">
        <w:rPr>
          <w:rFonts w:ascii="Arial" w:hAnsi="Arial" w:cs="Arial"/>
        </w:rPr>
        <w:t xml:space="preserve">names </w:t>
      </w:r>
      <w:r w:rsidR="00237BDF" w:rsidRPr="00BC4E8C">
        <w:rPr>
          <w:rFonts w:ascii="Arial" w:hAnsi="Arial" w:cs="Arial"/>
        </w:rPr>
        <w:t>for use in the commands</w:t>
      </w:r>
    </w:p>
    <w:p w14:paraId="33958750" w14:textId="77777777" w:rsidR="00AF510D" w:rsidRPr="00BC4E8C" w:rsidRDefault="00237BDF" w:rsidP="00355267">
      <w:pPr>
        <w:spacing w:after="100"/>
        <w:rPr>
          <w:rFonts w:ascii="Arial" w:hAnsi="Arial" w:cs="Arial"/>
        </w:rPr>
      </w:pPr>
      <w:r w:rsidRPr="00BC4E8C">
        <w:rPr>
          <w:rFonts w:ascii="Arial" w:hAnsi="Arial" w:cs="Arial"/>
        </w:rPr>
        <w:t>GENOME = genome used for alignments of data (</w:t>
      </w:r>
      <w:r w:rsidR="00BC4E8C" w:rsidRPr="00BC4E8C">
        <w:rPr>
          <w:rFonts w:ascii="Arial" w:hAnsi="Arial" w:cs="Arial"/>
        </w:rPr>
        <w:t xml:space="preserve">for example: </w:t>
      </w:r>
      <w:r w:rsidRPr="00BC4E8C">
        <w:rPr>
          <w:rFonts w:ascii="Arial" w:hAnsi="Arial" w:cs="Arial"/>
        </w:rPr>
        <w:t>hg18 or hg19 or other genome)</w:t>
      </w:r>
    </w:p>
    <w:p w14:paraId="0A74D77D" w14:textId="77777777" w:rsidR="00AF510D" w:rsidRDefault="00AF510D" w:rsidP="00AF510D">
      <w:pPr>
        <w:rPr>
          <w:ins w:id="7" w:author="Francine Garrett-Bakelman" w:date="2014-08-04T09:26:00Z"/>
          <w:rFonts w:ascii="Arial" w:hAnsi="Arial" w:cs="Arial"/>
        </w:rPr>
      </w:pPr>
    </w:p>
    <w:p w14:paraId="3F7B9E91" w14:textId="77777777" w:rsidR="00A97B3C" w:rsidRDefault="00A97B3C" w:rsidP="00AF510D">
      <w:pPr>
        <w:rPr>
          <w:ins w:id="8" w:author="Francine Garrett-Bakelman" w:date="2014-08-25T10:42:00Z"/>
          <w:rFonts w:ascii="Arial" w:hAnsi="Arial" w:cs="Arial"/>
          <w:b/>
          <w:u w:val="single"/>
        </w:rPr>
      </w:pPr>
      <w:ins w:id="9" w:author="Francine Garrett-Bakelman" w:date="2014-08-04T09:26:00Z">
        <w:r w:rsidRPr="00A97B3C">
          <w:rPr>
            <w:rFonts w:ascii="Arial" w:hAnsi="Arial" w:cs="Arial"/>
            <w:b/>
            <w:u w:val="single"/>
          </w:rPr>
          <w:t>Data alignment:</w:t>
        </w:r>
      </w:ins>
    </w:p>
    <w:p w14:paraId="7563C6D9" w14:textId="36FB42E3" w:rsidR="0060456F" w:rsidRPr="005C6374" w:rsidRDefault="0060456F" w:rsidP="0060456F">
      <w:pPr>
        <w:pStyle w:val="Normal1"/>
        <w:widowControl w:val="0"/>
        <w:spacing w:line="240" w:lineRule="auto"/>
        <w:rPr>
          <w:ins w:id="10" w:author="Francine Garrett-Bakelman" w:date="2014-08-25T10:43:00Z"/>
          <w:color w:val="auto"/>
          <w:sz w:val="24"/>
        </w:rPr>
      </w:pPr>
      <w:ins w:id="11" w:author="Francine Garrett-Bakelman" w:date="2014-08-25T10:43:00Z">
        <w:r w:rsidRPr="005C6374">
          <w:rPr>
            <w:color w:val="auto"/>
            <w:sz w:val="24"/>
          </w:rPr>
          <w:t xml:space="preserve">The objective of the </w:t>
        </w:r>
        <w:r>
          <w:rPr>
            <w:color w:val="auto"/>
            <w:sz w:val="24"/>
          </w:rPr>
          <w:t>data alignment</w:t>
        </w:r>
        <w:r w:rsidRPr="005C6374">
          <w:rPr>
            <w:color w:val="auto"/>
            <w:sz w:val="24"/>
          </w:rPr>
          <w:t xml:space="preserve"> is to convert this sequenced data to a concise and precise CpG methylation report. The analysis described consists of the following steps: 1) quality filtering of the reads, 2) alignment to the reference genome using modified alignment procedure that accounts for the C-&gt;T conversion introduced durin</w:t>
        </w:r>
        <w:r>
          <w:rPr>
            <w:color w:val="auto"/>
            <w:sz w:val="24"/>
          </w:rPr>
          <w:t>g the bisulfite conversion step, and 3) generation of files for quality control review, data visualization</w:t>
        </w:r>
      </w:ins>
      <w:ins w:id="12" w:author="Francine Garrett-Bakelman" w:date="2014-08-25T10:46:00Z">
        <w:r>
          <w:rPr>
            <w:color w:val="auto"/>
            <w:sz w:val="24"/>
          </w:rPr>
          <w:t xml:space="preserve"> and further data analysis</w:t>
        </w:r>
      </w:ins>
      <w:ins w:id="13" w:author="Francine Garrett-Bakelman" w:date="2014-08-25T10:43:00Z">
        <w:r>
          <w:rPr>
            <w:color w:val="auto"/>
            <w:sz w:val="24"/>
          </w:rPr>
          <w:t xml:space="preserve">. </w:t>
        </w:r>
        <w:r w:rsidRPr="005C6374">
          <w:rPr>
            <w:color w:val="auto"/>
            <w:sz w:val="24"/>
          </w:rPr>
          <w:t>Currently, there is no single software package that performs this entire process from start to end. There are a number of packages that are available for the purpose of this analysis that have been integrated into user-friendly systems such as Galaxy</w:t>
        </w:r>
      </w:ins>
      <w:ins w:id="14" w:author="Francine Garrett-Bakelman" w:date="2014-08-25T10:56:00Z">
        <w:r>
          <w:rPr>
            <w:color w:val="auto"/>
            <w:sz w:val="24"/>
            <w:vertAlign w:val="superscript"/>
          </w:rPr>
          <w:t>1</w:t>
        </w:r>
      </w:ins>
      <w:ins w:id="15" w:author="Francine Garrett-Bakelman" w:date="2014-08-25T10:43:00Z">
        <w:r w:rsidRPr="005C6374">
          <w:rPr>
            <w:color w:val="auto"/>
            <w:sz w:val="24"/>
          </w:rPr>
          <w:t xml:space="preserve"> and Gobi-web</w:t>
        </w:r>
      </w:ins>
      <w:ins w:id="16" w:author="Francine Garrett-Bakelman" w:date="2014-08-25T10:53:00Z">
        <w:r>
          <w:rPr>
            <w:color w:val="auto"/>
            <w:sz w:val="24"/>
            <w:vertAlign w:val="superscript"/>
          </w:rPr>
          <w:t>2</w:t>
        </w:r>
      </w:ins>
      <w:ins w:id="17" w:author="Francine Garrett-Bakelman" w:date="2014-08-25T10:43:00Z">
        <w:r w:rsidRPr="005C6374">
          <w:rPr>
            <w:color w:val="auto"/>
            <w:sz w:val="24"/>
          </w:rPr>
          <w:t>.</w:t>
        </w:r>
        <w:r>
          <w:rPr>
            <w:color w:val="auto"/>
            <w:sz w:val="24"/>
          </w:rPr>
          <w:t xml:space="preserve"> T</w:t>
        </w:r>
        <w:r w:rsidRPr="005C6374">
          <w:rPr>
            <w:color w:val="auto"/>
            <w:sz w:val="24"/>
          </w:rPr>
          <w:t xml:space="preserve">he analysis described here requires running command line programs and scripting, familiarity with software packages and access to a compute server (typically a 60GB RAM linux server). </w:t>
        </w:r>
      </w:ins>
    </w:p>
    <w:p w14:paraId="2F4F373A" w14:textId="77777777" w:rsidR="0060456F" w:rsidRPr="00A97B3C" w:rsidRDefault="0060456F" w:rsidP="00AF510D">
      <w:pPr>
        <w:rPr>
          <w:ins w:id="18" w:author="Francine Garrett-Bakelman" w:date="2014-08-04T09:26:00Z"/>
          <w:rFonts w:ascii="Arial" w:hAnsi="Arial" w:cs="Arial"/>
          <w:b/>
          <w:u w:val="single"/>
        </w:rPr>
      </w:pPr>
    </w:p>
    <w:p w14:paraId="047EF772" w14:textId="76726818" w:rsidR="00A97B3C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19" w:author="battery" w:date="2014-08-13T13:07:00Z">
        <w:r w:rsidRPr="00BD357A">
          <w:rPr>
            <w:rFonts w:ascii="Arial" w:hAnsi="Arial" w:cs="Arial"/>
          </w:rPr>
          <w:t>Filter the reads for reads that pass quality filtering</w:t>
        </w:r>
      </w:ins>
      <w:ins w:id="20" w:author="Francine Garrett-Bakelman" w:date="2014-08-25T11:05:00Z">
        <w:r w:rsidR="00083EBC">
          <w:rPr>
            <w:rFonts w:ascii="Arial" w:hAnsi="Arial" w:cs="Arial"/>
          </w:rPr>
          <w:t xml:space="preserve"> (protocol step 11.2)</w:t>
        </w:r>
      </w:ins>
      <w:ins w:id="21" w:author="battery" w:date="2014-08-13T13:07:00Z">
        <w:r w:rsidR="004E36B0">
          <w:rPr>
            <w:rFonts w:ascii="Arial" w:hAnsi="Arial" w:cs="Arial"/>
          </w:rPr>
          <w:t>:</w:t>
        </w:r>
      </w:ins>
    </w:p>
    <w:p w14:paraId="15E790EE" w14:textId="77777777" w:rsidR="00BD357A" w:rsidRDefault="00BD357A" w:rsidP="00BD357A">
      <w:pPr>
        <w:numPr>
          <w:ins w:id="22" w:author="battery" w:date="2014-08-13T13:57:00Z"/>
        </w:numPr>
        <w:rPr>
          <w:ins w:id="23" w:author="battery" w:date="2014-08-13T13:57:00Z"/>
          <w:rFonts w:ascii="Arial" w:hAnsi="Arial" w:cs="Arial"/>
        </w:rPr>
      </w:pPr>
    </w:p>
    <w:p w14:paraId="6FAFBCFF" w14:textId="77777777" w:rsidR="00336F4A" w:rsidRPr="00336F4A" w:rsidRDefault="00336F4A" w:rsidP="00336F4A">
      <w:pPr>
        <w:numPr>
          <w:ins w:id="24" w:author="battery" w:date="2014-08-13T13:57:00Z"/>
        </w:numPr>
        <w:rPr>
          <w:ins w:id="25" w:author="battery" w:date="2014-08-13T13:57:00Z"/>
          <w:rFonts w:ascii="Arial" w:hAnsi="Arial" w:cs="Arial"/>
        </w:rPr>
      </w:pPr>
      <w:ins w:id="26" w:author="battery" w:date="2014-08-13T13:57:00Z">
        <w:r w:rsidRPr="00336F4A">
          <w:rPr>
            <w:rFonts w:ascii="Arial" w:hAnsi="Arial" w:cs="Arial"/>
          </w:rPr>
          <w:t xml:space="preserve">&gt; </w:t>
        </w:r>
        <w:proofErr w:type="spellStart"/>
        <w:r w:rsidRPr="00336F4A">
          <w:rPr>
            <w:rFonts w:ascii="Arial" w:hAnsi="Arial" w:cs="Arial"/>
          </w:rPr>
          <w:t>gunzip</w:t>
        </w:r>
        <w:proofErr w:type="spellEnd"/>
        <w:r w:rsidRPr="00336F4A">
          <w:rPr>
            <w:rFonts w:ascii="Arial" w:hAnsi="Arial" w:cs="Arial"/>
          </w:rPr>
          <w:t xml:space="preserve"> -c fast1.fastq.gz | </w:t>
        </w:r>
        <w:proofErr w:type="spellStart"/>
        <w:r w:rsidRPr="00336F4A">
          <w:rPr>
            <w:rFonts w:ascii="Arial" w:hAnsi="Arial" w:cs="Arial"/>
          </w:rPr>
          <w:t>grep</w:t>
        </w:r>
        <w:proofErr w:type="spellEnd"/>
        <w:r w:rsidRPr="00336F4A">
          <w:rPr>
            <w:rFonts w:ascii="Arial" w:hAnsi="Arial" w:cs="Arial"/>
          </w:rPr>
          <w:t xml:space="preserve"> -A 3 '^@.* [^:]*:N:[^:]*:' | </w:t>
        </w:r>
        <w:proofErr w:type="spellStart"/>
        <w:r w:rsidRPr="00336F4A">
          <w:rPr>
            <w:rFonts w:ascii="Arial" w:hAnsi="Arial" w:cs="Arial"/>
          </w:rPr>
          <w:t>grep</w:t>
        </w:r>
        <w:proofErr w:type="spellEnd"/>
        <w:r w:rsidRPr="00336F4A">
          <w:rPr>
            <w:rFonts w:ascii="Arial" w:hAnsi="Arial" w:cs="Arial"/>
          </w:rPr>
          <w:t xml:space="preserve"> -v '^\-\-$' &gt;&gt; </w:t>
        </w:r>
        <w:proofErr w:type="spellStart"/>
        <w:r w:rsidRPr="00336F4A">
          <w:rPr>
            <w:rFonts w:ascii="Arial" w:hAnsi="Arial" w:cs="Arial"/>
          </w:rPr>
          <w:t>fastq_PF.fastq</w:t>
        </w:r>
        <w:proofErr w:type="spellEnd"/>
      </w:ins>
    </w:p>
    <w:p w14:paraId="43F267DD" w14:textId="77777777" w:rsidR="00336F4A" w:rsidRDefault="00336F4A" w:rsidP="00BD357A">
      <w:pPr>
        <w:numPr>
          <w:ins w:id="27" w:author="battery" w:date="2014-08-13T13:53:00Z"/>
        </w:numPr>
        <w:rPr>
          <w:ins w:id="28" w:author="battery" w:date="2014-08-13T13:53:00Z"/>
          <w:rFonts w:ascii="Arial" w:hAnsi="Arial" w:cs="Arial"/>
        </w:rPr>
      </w:pPr>
    </w:p>
    <w:p w14:paraId="45877269" w14:textId="77777777" w:rsidR="00E30EE2" w:rsidRDefault="00336F4A" w:rsidP="00BD357A">
      <w:pPr>
        <w:numPr>
          <w:ins w:id="29" w:author="battery" w:date="2014-08-13T13:12:00Z"/>
        </w:numPr>
        <w:rPr>
          <w:ins w:id="30" w:author="battery" w:date="2014-08-13T13:55:00Z"/>
          <w:rFonts w:ascii="Arial" w:hAnsi="Arial" w:cs="Arial"/>
        </w:rPr>
      </w:pPr>
      <w:ins w:id="31" w:author="battery" w:date="2014-08-13T13:58:00Z">
        <w:r>
          <w:rPr>
            <w:rFonts w:ascii="Arial" w:hAnsi="Arial" w:cs="Arial"/>
          </w:rPr>
          <w:t xml:space="preserve">The &lt;is filtered&gt; field contains a Y if the reads is filtered or an N if the read not filtered (i.e. passes the filter). </w:t>
        </w:r>
      </w:ins>
      <w:ins w:id="32" w:author="battery" w:date="2014-08-13T13:53:00Z">
        <w:r w:rsidR="00E30EE2">
          <w:rPr>
            <w:rFonts w:ascii="Arial" w:hAnsi="Arial" w:cs="Arial"/>
          </w:rPr>
          <w:t xml:space="preserve">An </w:t>
        </w:r>
      </w:ins>
      <w:ins w:id="33" w:author="battery" w:date="2014-08-13T13:54:00Z">
        <w:r>
          <w:rPr>
            <w:rFonts w:ascii="Arial" w:hAnsi="Arial" w:cs="Arial"/>
          </w:rPr>
          <w:t>example of Illumina identifier</w:t>
        </w:r>
      </w:ins>
      <w:ins w:id="34" w:author="battery" w:date="2014-08-13T13:55:00Z">
        <w:r>
          <w:rPr>
            <w:rFonts w:ascii="Arial" w:hAnsi="Arial" w:cs="Arial"/>
          </w:rPr>
          <w:t>s are:</w:t>
        </w:r>
      </w:ins>
    </w:p>
    <w:p w14:paraId="783CF9E9" w14:textId="77777777" w:rsidR="00336F4A" w:rsidRDefault="00336F4A" w:rsidP="00BD357A">
      <w:pPr>
        <w:numPr>
          <w:ins w:id="35" w:author="battery" w:date="2014-08-13T13:55:00Z"/>
        </w:numPr>
        <w:rPr>
          <w:ins w:id="36" w:author="battery" w:date="2014-08-13T13:55:00Z"/>
          <w:rFonts w:ascii="Arial" w:hAnsi="Arial" w:cs="Arial"/>
        </w:rPr>
      </w:pPr>
    </w:p>
    <w:p w14:paraId="564C62B1" w14:textId="77777777" w:rsidR="00336F4A" w:rsidRPr="00336F4A" w:rsidRDefault="00336F4A" w:rsidP="00336F4A">
      <w:pPr>
        <w:numPr>
          <w:ins w:id="37" w:author="battery" w:date="2014-08-13T13:55:00Z"/>
        </w:numPr>
        <w:rPr>
          <w:ins w:id="38" w:author="battery" w:date="2014-08-13T13:55:00Z"/>
          <w:rFonts w:ascii="Arial" w:hAnsi="Arial" w:cs="Arial"/>
        </w:rPr>
      </w:pPr>
      <w:ins w:id="39" w:author="battery" w:date="2014-08-13T13:55:00Z">
        <w:r w:rsidRPr="00336F4A">
          <w:rPr>
            <w:rFonts w:ascii="Arial" w:hAnsi="Arial" w:cs="Arial"/>
          </w:rPr>
          <w:t>@HWI-ST963:320:C5BLMDCXX:1:1201:1459:1876 1:Y:0:</w:t>
        </w:r>
      </w:ins>
    </w:p>
    <w:p w14:paraId="4B7314AA" w14:textId="77777777" w:rsidR="00336F4A" w:rsidRPr="00336F4A" w:rsidRDefault="00336F4A" w:rsidP="00336F4A">
      <w:pPr>
        <w:numPr>
          <w:ins w:id="40" w:author="battery" w:date="2014-08-13T13:55:00Z"/>
        </w:numPr>
        <w:rPr>
          <w:ins w:id="41" w:author="battery" w:date="2014-08-13T13:55:00Z"/>
          <w:rFonts w:ascii="Arial" w:hAnsi="Arial" w:cs="Arial"/>
        </w:rPr>
      </w:pPr>
      <w:ins w:id="42" w:author="battery" w:date="2014-08-13T13:55:00Z">
        <w:r>
          <w:rPr>
            <w:rFonts w:ascii="Arial" w:hAnsi="Arial" w:cs="Arial"/>
          </w:rPr>
          <w:t>…</w:t>
        </w:r>
      </w:ins>
    </w:p>
    <w:p w14:paraId="18EC9AF9" w14:textId="77777777" w:rsidR="00336F4A" w:rsidRDefault="00336F4A" w:rsidP="00336F4A">
      <w:pPr>
        <w:numPr>
          <w:ins w:id="43" w:author="battery" w:date="2014-08-13T13:55:00Z"/>
        </w:numPr>
        <w:rPr>
          <w:ins w:id="44" w:author="battery" w:date="2014-08-13T13:55:00Z"/>
          <w:rFonts w:ascii="Arial" w:hAnsi="Arial" w:cs="Arial"/>
        </w:rPr>
      </w:pPr>
      <w:ins w:id="45" w:author="battery" w:date="2014-08-13T13:55:00Z">
        <w:r w:rsidRPr="00336F4A">
          <w:rPr>
            <w:rFonts w:ascii="Arial" w:hAnsi="Arial" w:cs="Arial"/>
          </w:rPr>
          <w:t>@HWI-ST963:320:C5BLMDCXX:1:1201:1459:1876 1:N:0:</w:t>
        </w:r>
      </w:ins>
    </w:p>
    <w:p w14:paraId="4801F46F" w14:textId="77777777" w:rsidR="00336F4A" w:rsidRDefault="00336F4A" w:rsidP="00BD357A">
      <w:pPr>
        <w:numPr>
          <w:ins w:id="46" w:author="battery" w:date="2014-08-13T13:55:00Z"/>
        </w:numPr>
        <w:rPr>
          <w:ins w:id="47" w:author="battery" w:date="2014-08-13T13:12:00Z"/>
          <w:rFonts w:ascii="Arial" w:hAnsi="Arial" w:cs="Arial"/>
        </w:rPr>
      </w:pPr>
      <w:ins w:id="48" w:author="battery" w:date="2014-08-13T13:55:00Z">
        <w:r>
          <w:rPr>
            <w:rFonts w:ascii="Arial" w:hAnsi="Arial" w:cs="Arial"/>
          </w:rPr>
          <w:t>…</w:t>
        </w:r>
      </w:ins>
    </w:p>
    <w:p w14:paraId="0E0B2616" w14:textId="77777777" w:rsidR="00336F4A" w:rsidRPr="00BD357A" w:rsidRDefault="00336F4A" w:rsidP="00BD357A">
      <w:pPr>
        <w:numPr>
          <w:ins w:id="49" w:author="battery" w:date="2014-08-13T13:12:00Z"/>
        </w:numPr>
        <w:rPr>
          <w:ins w:id="50" w:author="battery" w:date="2014-08-13T13:12:00Z"/>
          <w:rFonts w:ascii="Arial" w:hAnsi="Arial" w:cs="Arial"/>
        </w:rPr>
      </w:pPr>
    </w:p>
    <w:p w14:paraId="5CC0D2B6" w14:textId="66866D66" w:rsidR="00BD357A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51" w:author="battery" w:date="2014-08-13T13:08:00Z">
        <w:r>
          <w:rPr>
            <w:rFonts w:ascii="Arial" w:hAnsi="Arial" w:cs="Arial"/>
          </w:rPr>
          <w:lastRenderedPageBreak/>
          <w:t>Trim adapter sequences from pass filter reads</w:t>
        </w:r>
      </w:ins>
      <w:ins w:id="52" w:author="Francine Garrett-Bakelman" w:date="2014-08-25T11:06:00Z">
        <w:r w:rsidR="00083EBC">
          <w:rPr>
            <w:rFonts w:ascii="Arial" w:hAnsi="Arial" w:cs="Arial"/>
          </w:rPr>
          <w:t xml:space="preserve"> (protocol step 11.3</w:t>
        </w:r>
        <w:r w:rsidR="00083EBC">
          <w:rPr>
            <w:rFonts w:ascii="Arial" w:hAnsi="Arial" w:cs="Arial"/>
          </w:rPr>
          <w:t>):</w:t>
        </w:r>
      </w:ins>
      <w:ins w:id="53" w:author="battery" w:date="2014-08-13T14:09:00Z">
        <w:del w:id="54" w:author="Francine Garrett-Bakelman" w:date="2014-08-25T11:06:00Z">
          <w:r w:rsidR="004E36B0" w:rsidDel="00083EBC">
            <w:rPr>
              <w:rFonts w:ascii="Arial" w:hAnsi="Arial" w:cs="Arial"/>
            </w:rPr>
            <w:delText>:</w:delText>
          </w:r>
        </w:del>
      </w:ins>
    </w:p>
    <w:p w14:paraId="6C607D36" w14:textId="77777777" w:rsidR="00336F4A" w:rsidRDefault="00336F4A" w:rsidP="00336F4A">
      <w:pPr>
        <w:numPr>
          <w:ins w:id="55" w:author="battery" w:date="2014-08-13T13:58:00Z"/>
        </w:numPr>
        <w:rPr>
          <w:ins w:id="56" w:author="battery" w:date="2014-08-13T13:58:00Z"/>
          <w:rFonts w:ascii="Arial" w:hAnsi="Arial" w:cs="Arial"/>
        </w:rPr>
      </w:pPr>
    </w:p>
    <w:p w14:paraId="4CB06C70" w14:textId="77777777" w:rsidR="00336F4A" w:rsidRPr="00336F4A" w:rsidRDefault="00336F4A" w:rsidP="00336F4A">
      <w:pPr>
        <w:numPr>
          <w:ins w:id="57" w:author="battery" w:date="2014-08-13T13:59:00Z"/>
        </w:numPr>
        <w:rPr>
          <w:ins w:id="58" w:author="battery" w:date="2014-08-13T13:59:00Z"/>
          <w:rFonts w:ascii="Arial" w:hAnsi="Arial" w:cs="Arial"/>
        </w:rPr>
      </w:pPr>
      <w:ins w:id="59" w:author="battery" w:date="2014-08-13T13:59:00Z">
        <w:r w:rsidRPr="00336F4A">
          <w:rPr>
            <w:rFonts w:ascii="Arial" w:hAnsi="Arial" w:cs="Arial"/>
          </w:rPr>
          <w:t xml:space="preserve">&gt; far --source /fast1_PF.fastq --target fastq1_PF_trimmed --format </w:t>
        </w:r>
        <w:proofErr w:type="spellStart"/>
        <w:r w:rsidRPr="00336F4A">
          <w:rPr>
            <w:rFonts w:ascii="Arial" w:hAnsi="Arial" w:cs="Arial"/>
          </w:rPr>
          <w:t>fastq</w:t>
        </w:r>
        <w:proofErr w:type="spellEnd"/>
        <w:r w:rsidRPr="00336F4A">
          <w:rPr>
            <w:rFonts w:ascii="Arial" w:hAnsi="Arial" w:cs="Arial"/>
          </w:rPr>
          <w:t xml:space="preserve"> --min-overlap 6 --adapters </w:t>
        </w:r>
        <w:proofErr w:type="spellStart"/>
        <w:r w:rsidRPr="00336F4A">
          <w:rPr>
            <w:rFonts w:ascii="Arial" w:hAnsi="Arial" w:cs="Arial"/>
          </w:rPr>
          <w:t>adapters.fa</w:t>
        </w:r>
        <w:proofErr w:type="spellEnd"/>
        <w:r w:rsidRPr="00336F4A">
          <w:rPr>
            <w:rFonts w:ascii="Arial" w:hAnsi="Arial" w:cs="Arial"/>
          </w:rPr>
          <w:t xml:space="preserve"> --min-</w:t>
        </w:r>
        <w:proofErr w:type="spellStart"/>
        <w:r w:rsidRPr="00336F4A">
          <w:rPr>
            <w:rFonts w:ascii="Arial" w:hAnsi="Arial" w:cs="Arial"/>
          </w:rPr>
          <w:t>readlength</w:t>
        </w:r>
        <w:proofErr w:type="spellEnd"/>
        <w:r w:rsidRPr="00336F4A">
          <w:rPr>
            <w:rFonts w:ascii="Arial" w:hAnsi="Arial" w:cs="Arial"/>
          </w:rPr>
          <w:t xml:space="preserve"> 21 --cut-off 2 --trim-end </w:t>
        </w:r>
        <w:proofErr w:type="spellStart"/>
        <w:r w:rsidRPr="00336F4A">
          <w:rPr>
            <w:rFonts w:ascii="Arial" w:hAnsi="Arial" w:cs="Arial"/>
          </w:rPr>
          <w:t>right_tail</w:t>
        </w:r>
        <w:proofErr w:type="spellEnd"/>
        <w:r w:rsidRPr="00336F4A">
          <w:rPr>
            <w:rFonts w:ascii="Arial" w:hAnsi="Arial" w:cs="Arial"/>
          </w:rPr>
          <w:t xml:space="preserve"> -</w:t>
        </w:r>
        <w:proofErr w:type="spellStart"/>
        <w:r w:rsidRPr="00336F4A">
          <w:rPr>
            <w:rFonts w:ascii="Arial" w:hAnsi="Arial" w:cs="Arial"/>
          </w:rPr>
          <w:t>th</w:t>
        </w:r>
        <w:proofErr w:type="spellEnd"/>
        <w:r w:rsidRPr="00336F4A">
          <w:rPr>
            <w:rFonts w:ascii="Arial" w:hAnsi="Arial" w:cs="Arial"/>
          </w:rPr>
          <w:t xml:space="preserve"> 4 -u 2</w:t>
        </w:r>
      </w:ins>
    </w:p>
    <w:p w14:paraId="273CED37" w14:textId="77777777" w:rsidR="00336F4A" w:rsidRDefault="00336F4A" w:rsidP="00336F4A">
      <w:pPr>
        <w:numPr>
          <w:ins w:id="60" w:author="battery" w:date="2014-08-13T13:58:00Z"/>
        </w:numPr>
        <w:rPr>
          <w:ins w:id="61" w:author="battery" w:date="2014-08-13T13:59:00Z"/>
          <w:rFonts w:ascii="Arial" w:hAnsi="Arial" w:cs="Arial"/>
        </w:rPr>
      </w:pPr>
      <w:ins w:id="62" w:author="battery" w:date="2014-08-13T13:59:00Z">
        <w:r>
          <w:rPr>
            <w:rFonts w:ascii="Arial" w:hAnsi="Arial" w:cs="Arial"/>
          </w:rPr>
          <w:t>or</w:t>
        </w:r>
      </w:ins>
    </w:p>
    <w:p w14:paraId="6765195D" w14:textId="77777777" w:rsidR="00336F4A" w:rsidRDefault="00336F4A" w:rsidP="00336F4A">
      <w:pPr>
        <w:numPr>
          <w:ins w:id="63" w:author="battery" w:date="2014-08-13T13:59:00Z"/>
        </w:numPr>
        <w:rPr>
          <w:ins w:id="64" w:author="battery" w:date="2014-08-13T13:58:00Z"/>
          <w:rFonts w:ascii="Arial" w:hAnsi="Arial" w:cs="Arial"/>
        </w:rPr>
      </w:pPr>
      <w:ins w:id="65" w:author="battery" w:date="2014-08-13T13:59:00Z">
        <w:r>
          <w:rPr>
            <w:rFonts w:ascii="Arial" w:hAnsi="Arial" w:cs="Arial"/>
          </w:rPr>
          <w:t xml:space="preserve">&gt; </w:t>
        </w:r>
        <w:proofErr w:type="spellStart"/>
        <w:r w:rsidRPr="00336F4A">
          <w:rPr>
            <w:rFonts w:ascii="Arial" w:hAnsi="Arial" w:cs="Arial"/>
          </w:rPr>
          <w:t>flexbar</w:t>
        </w:r>
        <w:proofErr w:type="spellEnd"/>
        <w:r w:rsidRPr="00336F4A">
          <w:rPr>
            <w:rFonts w:ascii="Arial" w:hAnsi="Arial" w:cs="Arial"/>
          </w:rPr>
          <w:t xml:space="preserve"> -r </w:t>
        </w:r>
      </w:ins>
      <w:ins w:id="66" w:author="battery" w:date="2014-08-13T14:00:00Z">
        <w:r>
          <w:rPr>
            <w:rFonts w:ascii="Arial" w:hAnsi="Arial" w:cs="Arial"/>
          </w:rPr>
          <w:t>fastq1</w:t>
        </w:r>
      </w:ins>
      <w:ins w:id="67" w:author="battery" w:date="2014-08-13T13:59:00Z">
        <w:r w:rsidRPr="00336F4A">
          <w:rPr>
            <w:rFonts w:ascii="Arial" w:hAnsi="Arial" w:cs="Arial"/>
          </w:rPr>
          <w:t xml:space="preserve">_PF.fastq -t </w:t>
        </w:r>
      </w:ins>
      <w:ins w:id="68" w:author="battery" w:date="2014-08-13T14:01:00Z">
        <w:r>
          <w:rPr>
            <w:rFonts w:ascii="Arial" w:hAnsi="Arial" w:cs="Arial"/>
          </w:rPr>
          <w:t>fastq1</w:t>
        </w:r>
      </w:ins>
      <w:ins w:id="69" w:author="battery" w:date="2014-08-13T13:59:00Z">
        <w:r w:rsidRPr="00336F4A">
          <w:rPr>
            <w:rFonts w:ascii="Arial" w:hAnsi="Arial" w:cs="Arial"/>
          </w:rPr>
          <w:t xml:space="preserve">_PF_trimmed -f i1.8 -ao 6 -a </w:t>
        </w:r>
        <w:proofErr w:type="spellStart"/>
        <w:r w:rsidRPr="00336F4A">
          <w:rPr>
            <w:rFonts w:ascii="Arial" w:hAnsi="Arial" w:cs="Arial"/>
          </w:rPr>
          <w:t>adapters.fa</w:t>
        </w:r>
        <w:proofErr w:type="spellEnd"/>
        <w:r w:rsidRPr="00336F4A">
          <w:rPr>
            <w:rFonts w:ascii="Arial" w:hAnsi="Arial" w:cs="Arial"/>
          </w:rPr>
          <w:t xml:space="preserve"> -m 21 -at 2 -</w:t>
        </w:r>
        <w:proofErr w:type="spellStart"/>
        <w:r w:rsidRPr="00336F4A">
          <w:rPr>
            <w:rFonts w:ascii="Arial" w:hAnsi="Arial" w:cs="Arial"/>
          </w:rPr>
          <w:t>ae</w:t>
        </w:r>
        <w:proofErr w:type="spellEnd"/>
        <w:r w:rsidRPr="00336F4A">
          <w:rPr>
            <w:rFonts w:ascii="Arial" w:hAnsi="Arial" w:cs="Arial"/>
          </w:rPr>
          <w:t xml:space="preserve"> right -u 2 -n 4</w:t>
        </w:r>
      </w:ins>
    </w:p>
    <w:p w14:paraId="2C8B0271" w14:textId="77777777" w:rsidR="00336F4A" w:rsidRPr="00336F4A" w:rsidRDefault="00336F4A" w:rsidP="00336F4A">
      <w:pPr>
        <w:numPr>
          <w:ins w:id="70" w:author="battery" w:date="2014-08-13T13:58:00Z"/>
        </w:numPr>
        <w:rPr>
          <w:ins w:id="71" w:author="battery" w:date="2014-08-13T13:58:00Z"/>
          <w:rFonts w:ascii="Arial" w:hAnsi="Arial" w:cs="Arial"/>
        </w:rPr>
      </w:pPr>
    </w:p>
    <w:p w14:paraId="6BE973FA" w14:textId="444BADF3" w:rsidR="00BD357A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72" w:author="battery" w:date="2014-08-13T13:10:00Z">
        <w:r>
          <w:rPr>
            <w:rFonts w:ascii="Arial" w:hAnsi="Arial" w:cs="Arial"/>
          </w:rPr>
          <w:t>Align the reads using Bismark</w:t>
        </w:r>
      </w:ins>
      <w:ins w:id="73" w:author="Francine Garrett-Bakelman" w:date="2014-08-25T11:06:00Z">
        <w:r w:rsidR="00083EBC">
          <w:rPr>
            <w:rFonts w:ascii="Arial" w:hAnsi="Arial" w:cs="Arial"/>
          </w:rPr>
          <w:t xml:space="preserve"> (protocol step 11.4</w:t>
        </w:r>
        <w:r w:rsidR="00083EBC">
          <w:rPr>
            <w:rFonts w:ascii="Arial" w:hAnsi="Arial" w:cs="Arial"/>
          </w:rPr>
          <w:t>):</w:t>
        </w:r>
      </w:ins>
      <w:ins w:id="74" w:author="battery" w:date="2014-08-13T14:09:00Z">
        <w:del w:id="75" w:author="Francine Garrett-Bakelman" w:date="2014-08-25T11:06:00Z">
          <w:r w:rsidR="004E36B0" w:rsidDel="00083EBC">
            <w:rPr>
              <w:rFonts w:ascii="Arial" w:hAnsi="Arial" w:cs="Arial"/>
            </w:rPr>
            <w:delText>:</w:delText>
          </w:r>
        </w:del>
      </w:ins>
    </w:p>
    <w:p w14:paraId="7613303C" w14:textId="77777777" w:rsidR="00336F4A" w:rsidRDefault="00336F4A" w:rsidP="00336F4A">
      <w:pPr>
        <w:numPr>
          <w:ins w:id="76" w:author="battery" w:date="2014-08-13T14:01:00Z"/>
        </w:numPr>
        <w:rPr>
          <w:ins w:id="77" w:author="battery" w:date="2014-08-13T14:01:00Z"/>
          <w:rFonts w:ascii="Arial" w:hAnsi="Arial" w:cs="Arial"/>
        </w:rPr>
      </w:pPr>
    </w:p>
    <w:p w14:paraId="592E55B9" w14:textId="77777777" w:rsidR="00336F4A" w:rsidRDefault="00336F4A" w:rsidP="00336F4A">
      <w:pPr>
        <w:numPr>
          <w:ins w:id="78" w:author="battery" w:date="2014-08-13T14:01:00Z"/>
        </w:numPr>
        <w:rPr>
          <w:ins w:id="79" w:author="battery" w:date="2014-08-13T14:01:00Z"/>
          <w:rFonts w:ascii="Arial" w:hAnsi="Arial" w:cs="Arial"/>
        </w:rPr>
      </w:pPr>
      <w:ins w:id="80" w:author="battery" w:date="2014-08-13T14:01:00Z">
        <w:r>
          <w:rPr>
            <w:rFonts w:ascii="Arial" w:hAnsi="Arial" w:cs="Arial"/>
          </w:rPr>
          <w:t xml:space="preserve">&gt; </w:t>
        </w:r>
        <w:proofErr w:type="spellStart"/>
        <w:r w:rsidRPr="00336F4A">
          <w:rPr>
            <w:rFonts w:ascii="Arial" w:hAnsi="Arial" w:cs="Arial"/>
          </w:rPr>
          <w:t>bismark</w:t>
        </w:r>
        <w:proofErr w:type="spellEnd"/>
        <w:r w:rsidRPr="00336F4A">
          <w:rPr>
            <w:rFonts w:ascii="Arial" w:hAnsi="Arial" w:cs="Arial"/>
          </w:rPr>
          <w:t xml:space="preserve"> -l 50 -q --unmapped --ambiguous --phred33-quals --directional </w:t>
        </w:r>
      </w:ins>
      <w:ins w:id="81" w:author="battery" w:date="2014-08-13T14:02:00Z">
        <w:r>
          <w:rPr>
            <w:rFonts w:ascii="Arial" w:hAnsi="Arial" w:cs="Arial"/>
          </w:rPr>
          <w:t>/genome</w:t>
        </w:r>
      </w:ins>
      <w:ins w:id="82" w:author="battery" w:date="2014-08-13T14:01:00Z">
        <w:r>
          <w:rPr>
            <w:rFonts w:ascii="Arial" w:hAnsi="Arial" w:cs="Arial"/>
          </w:rPr>
          <w:t xml:space="preserve">/hg19 </w:t>
        </w:r>
      </w:ins>
      <w:ins w:id="83" w:author="battery" w:date="2014-08-13T14:02:00Z">
        <w:r>
          <w:rPr>
            <w:rFonts w:ascii="Arial" w:hAnsi="Arial" w:cs="Arial"/>
          </w:rPr>
          <w:t>fastq1</w:t>
        </w:r>
      </w:ins>
      <w:ins w:id="84" w:author="battery" w:date="2014-08-13T14:01:00Z">
        <w:r>
          <w:rPr>
            <w:rFonts w:ascii="Arial" w:hAnsi="Arial" w:cs="Arial"/>
          </w:rPr>
          <w:t>_PF_trimmed.fastq</w:t>
        </w:r>
      </w:ins>
    </w:p>
    <w:p w14:paraId="619B71A6" w14:textId="77777777" w:rsidR="00336F4A" w:rsidRPr="00336F4A" w:rsidRDefault="00336F4A" w:rsidP="00336F4A">
      <w:pPr>
        <w:numPr>
          <w:ins w:id="85" w:author="battery" w:date="2014-08-13T14:01:00Z"/>
        </w:numPr>
        <w:rPr>
          <w:ins w:id="86" w:author="battery" w:date="2014-08-13T14:01:00Z"/>
          <w:rFonts w:ascii="Arial" w:hAnsi="Arial" w:cs="Arial"/>
        </w:rPr>
      </w:pPr>
    </w:p>
    <w:p w14:paraId="2363C62C" w14:textId="49AC5632" w:rsidR="00BD357A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87" w:author="battery" w:date="2014-08-13T13:10:00Z">
        <w:r>
          <w:rPr>
            <w:rFonts w:ascii="Arial" w:hAnsi="Arial" w:cs="Arial"/>
          </w:rPr>
          <w:t>Sort the aligned reads</w:t>
        </w:r>
      </w:ins>
      <w:ins w:id="88" w:author="Francine Garrett-Bakelman" w:date="2014-08-25T11:06:00Z">
        <w:r w:rsidR="00083EBC">
          <w:rPr>
            <w:rFonts w:ascii="Arial" w:hAnsi="Arial" w:cs="Arial"/>
          </w:rPr>
          <w:t xml:space="preserve"> (protocol step 11.5</w:t>
        </w:r>
        <w:r w:rsidR="00083EBC">
          <w:rPr>
            <w:rFonts w:ascii="Arial" w:hAnsi="Arial" w:cs="Arial"/>
          </w:rPr>
          <w:t>):</w:t>
        </w:r>
      </w:ins>
      <w:ins w:id="89" w:author="battery" w:date="2014-08-13T14:09:00Z">
        <w:del w:id="90" w:author="Francine Garrett-Bakelman" w:date="2014-08-25T11:06:00Z">
          <w:r w:rsidR="004E36B0" w:rsidDel="00083EBC">
            <w:rPr>
              <w:rFonts w:ascii="Arial" w:hAnsi="Arial" w:cs="Arial"/>
            </w:rPr>
            <w:delText>:</w:delText>
          </w:r>
        </w:del>
      </w:ins>
    </w:p>
    <w:p w14:paraId="45B649CB" w14:textId="77777777" w:rsidR="00336F4A" w:rsidRDefault="00336F4A" w:rsidP="00336F4A">
      <w:pPr>
        <w:numPr>
          <w:ins w:id="91" w:author="battery" w:date="2014-08-13T14:03:00Z"/>
        </w:numPr>
        <w:rPr>
          <w:ins w:id="92" w:author="battery" w:date="2014-08-13T14:03:00Z"/>
          <w:rFonts w:ascii="Arial" w:hAnsi="Arial" w:cs="Arial"/>
        </w:rPr>
      </w:pPr>
    </w:p>
    <w:p w14:paraId="7D39D958" w14:textId="77777777" w:rsidR="00336F4A" w:rsidRDefault="00336F4A" w:rsidP="00336F4A">
      <w:pPr>
        <w:numPr>
          <w:ins w:id="93" w:author="battery" w:date="2014-08-13T14:03:00Z"/>
        </w:numPr>
        <w:rPr>
          <w:ins w:id="94" w:author="battery" w:date="2014-08-13T14:03:00Z"/>
          <w:rFonts w:ascii="Arial" w:hAnsi="Arial" w:cs="Arial"/>
        </w:rPr>
      </w:pPr>
      <w:ins w:id="95" w:author="battery" w:date="2014-08-13T14:03:00Z">
        <w:r>
          <w:rPr>
            <w:rFonts w:ascii="Arial" w:hAnsi="Arial" w:cs="Arial"/>
          </w:rPr>
          <w:t xml:space="preserve">&gt; </w:t>
        </w:r>
        <w:r w:rsidRPr="00336F4A">
          <w:rPr>
            <w:rFonts w:ascii="Arial" w:hAnsi="Arial" w:cs="Arial"/>
          </w:rPr>
          <w:t xml:space="preserve">sort -k4,4 -k5,5n -k3,3 </w:t>
        </w:r>
        <w:r>
          <w:rPr>
            <w:rFonts w:ascii="Arial" w:hAnsi="Arial" w:cs="Arial"/>
          </w:rPr>
          <w:t>fastq1</w:t>
        </w:r>
        <w:r w:rsidRPr="00336F4A">
          <w:rPr>
            <w:rFonts w:ascii="Arial" w:hAnsi="Arial" w:cs="Arial"/>
          </w:rPr>
          <w:t xml:space="preserve">_PF_trimmed.fastq_bismark.txt -o </w:t>
        </w:r>
        <w:r>
          <w:rPr>
            <w:rFonts w:ascii="Arial" w:hAnsi="Arial" w:cs="Arial"/>
          </w:rPr>
          <w:t>fastq1</w:t>
        </w:r>
        <w:r w:rsidRPr="00336F4A">
          <w:rPr>
            <w:rFonts w:ascii="Arial" w:hAnsi="Arial" w:cs="Arial"/>
          </w:rPr>
          <w:t>_sortedBismarkAlignments.txt</w:t>
        </w:r>
      </w:ins>
    </w:p>
    <w:p w14:paraId="2F53F4B0" w14:textId="77777777" w:rsidR="00336F4A" w:rsidRPr="00336F4A" w:rsidRDefault="00336F4A" w:rsidP="00336F4A">
      <w:pPr>
        <w:numPr>
          <w:ins w:id="96" w:author="battery" w:date="2014-08-13T14:03:00Z"/>
        </w:numPr>
        <w:rPr>
          <w:ins w:id="97" w:author="battery" w:date="2014-08-13T14:03:00Z"/>
          <w:rFonts w:ascii="Arial" w:hAnsi="Arial" w:cs="Arial"/>
        </w:rPr>
      </w:pPr>
    </w:p>
    <w:p w14:paraId="42DED72F" w14:textId="1675B962" w:rsidR="00BD357A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98" w:author="battery" w:date="2014-08-13T13:10:00Z">
        <w:r>
          <w:rPr>
            <w:rFonts w:ascii="Arial" w:hAnsi="Arial" w:cs="Arial"/>
          </w:rPr>
          <w:t>Compute methylation scores</w:t>
        </w:r>
      </w:ins>
      <w:ins w:id="99" w:author="Francine Garrett-Bakelman" w:date="2014-08-25T11:07:00Z">
        <w:r w:rsidR="00083EBC">
          <w:rPr>
            <w:rFonts w:ascii="Arial" w:hAnsi="Arial" w:cs="Arial"/>
          </w:rPr>
          <w:t xml:space="preserve"> (protocol step 11.6; see custom script </w:t>
        </w:r>
      </w:ins>
      <w:ins w:id="100" w:author="Francine Garrett-Bakelman" w:date="2014-08-25T11:17:00Z">
        <w:r w:rsidR="00083EBC">
          <w:rPr>
            <w:rFonts w:ascii="Arial" w:hAnsi="Arial" w:cs="Arial"/>
          </w:rPr>
          <w:t xml:space="preserve">I </w:t>
        </w:r>
      </w:ins>
      <w:ins w:id="101" w:author="Francine Garrett-Bakelman" w:date="2014-08-25T11:07:00Z">
        <w:r w:rsidR="00083EBC">
          <w:rPr>
            <w:rFonts w:ascii="Arial" w:hAnsi="Arial" w:cs="Arial"/>
          </w:rPr>
          <w:t>in Supplementary Code file 2</w:t>
        </w:r>
        <w:r w:rsidR="00083EBC">
          <w:rPr>
            <w:rFonts w:ascii="Arial" w:hAnsi="Arial" w:cs="Arial"/>
          </w:rPr>
          <w:t>):</w:t>
        </w:r>
      </w:ins>
      <w:ins w:id="102" w:author="battery" w:date="2014-08-13T14:09:00Z">
        <w:del w:id="103" w:author="Francine Garrett-Bakelman" w:date="2014-08-25T11:07:00Z">
          <w:r w:rsidR="004E36B0" w:rsidDel="00083EBC">
            <w:rPr>
              <w:rFonts w:ascii="Arial" w:hAnsi="Arial" w:cs="Arial"/>
            </w:rPr>
            <w:delText>:</w:delText>
          </w:r>
        </w:del>
      </w:ins>
    </w:p>
    <w:p w14:paraId="79F1F858" w14:textId="77777777" w:rsidR="00336F4A" w:rsidRDefault="00336F4A" w:rsidP="00336F4A">
      <w:pPr>
        <w:numPr>
          <w:ins w:id="104" w:author="battery" w:date="2014-08-13T14:03:00Z"/>
        </w:numPr>
        <w:rPr>
          <w:ins w:id="105" w:author="battery" w:date="2014-08-13T14:03:00Z"/>
          <w:rFonts w:ascii="Arial" w:hAnsi="Arial" w:cs="Arial"/>
        </w:rPr>
      </w:pPr>
    </w:p>
    <w:p w14:paraId="52D132BE" w14:textId="77777777" w:rsidR="00336F4A" w:rsidRPr="00336F4A" w:rsidRDefault="00336F4A" w:rsidP="00336F4A">
      <w:pPr>
        <w:numPr>
          <w:ins w:id="106" w:author="battery" w:date="2014-08-13T14:04:00Z"/>
        </w:numPr>
        <w:rPr>
          <w:ins w:id="107" w:author="battery" w:date="2014-08-13T14:04:00Z"/>
          <w:rFonts w:ascii="Arial" w:hAnsi="Arial" w:cs="Arial"/>
        </w:rPr>
      </w:pPr>
      <w:ins w:id="108" w:author="battery" w:date="2014-08-13T14:04:00Z">
        <w:r w:rsidRPr="00336F4A">
          <w:rPr>
            <w:rFonts w:ascii="Arial" w:hAnsi="Arial" w:cs="Arial"/>
          </w:rPr>
          <w:t>&gt; methylationCall_fromBismark.pl --</w:t>
        </w:r>
        <w:proofErr w:type="spellStart"/>
        <w:r w:rsidRPr="00336F4A">
          <w:rPr>
            <w:rFonts w:ascii="Arial" w:hAnsi="Arial" w:cs="Arial"/>
          </w:rPr>
          <w:t>minqual</w:t>
        </w:r>
        <w:proofErr w:type="spellEnd"/>
        <w:r w:rsidRPr="00336F4A">
          <w:rPr>
            <w:rFonts w:ascii="Arial" w:hAnsi="Arial" w:cs="Arial"/>
          </w:rPr>
          <w:t xml:space="preserve"> 20 --</w:t>
        </w:r>
        <w:proofErr w:type="spellStart"/>
        <w:r w:rsidRPr="00336F4A">
          <w:rPr>
            <w:rFonts w:ascii="Arial" w:hAnsi="Arial" w:cs="Arial"/>
          </w:rPr>
          <w:t>mincov</w:t>
        </w:r>
        <w:proofErr w:type="spellEnd"/>
        <w:r w:rsidRPr="00336F4A">
          <w:rPr>
            <w:rFonts w:ascii="Arial" w:hAnsi="Arial" w:cs="Arial"/>
          </w:rPr>
          <w:t xml:space="preserve"> 0 --sample fastq1 fastq1_sortedBismarkAlignments.txt</w:t>
        </w:r>
      </w:ins>
    </w:p>
    <w:p w14:paraId="3E9476B8" w14:textId="77777777" w:rsidR="00336F4A" w:rsidRPr="00336F4A" w:rsidRDefault="00336F4A" w:rsidP="00336F4A">
      <w:pPr>
        <w:numPr>
          <w:ins w:id="109" w:author="battery" w:date="2014-08-13T14:03:00Z"/>
        </w:numPr>
        <w:rPr>
          <w:ins w:id="110" w:author="battery" w:date="2014-08-13T14:03:00Z"/>
          <w:rFonts w:ascii="Arial" w:hAnsi="Arial" w:cs="Arial"/>
        </w:rPr>
      </w:pPr>
    </w:p>
    <w:p w14:paraId="609B468F" w14:textId="4CAE8B97" w:rsidR="00BD357A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111" w:author="battery" w:date="2014-08-13T13:11:00Z">
        <w:r>
          <w:rPr>
            <w:rFonts w:ascii="Arial" w:hAnsi="Arial" w:cs="Arial"/>
          </w:rPr>
          <w:t xml:space="preserve">Compute </w:t>
        </w:r>
      </w:ins>
      <w:ins w:id="112" w:author="Francine Garrett-Bakelman" w:date="2014-08-25T11:17:00Z">
        <w:r w:rsidR="00355475">
          <w:rPr>
            <w:rFonts w:ascii="Arial" w:hAnsi="Arial" w:cs="Arial"/>
          </w:rPr>
          <w:t xml:space="preserve">bisulfite </w:t>
        </w:r>
      </w:ins>
      <w:bookmarkStart w:id="113" w:name="_GoBack"/>
      <w:bookmarkEnd w:id="113"/>
      <w:ins w:id="114" w:author="battery" w:date="2014-08-13T13:11:00Z">
        <w:r>
          <w:rPr>
            <w:rFonts w:ascii="Arial" w:hAnsi="Arial" w:cs="Arial"/>
          </w:rPr>
          <w:t>conversion rates</w:t>
        </w:r>
      </w:ins>
      <w:ins w:id="115" w:author="Francine Garrett-Bakelman" w:date="2014-08-25T11:09:00Z">
        <w:r w:rsidR="00083EBC">
          <w:rPr>
            <w:rFonts w:ascii="Arial" w:hAnsi="Arial" w:cs="Arial"/>
          </w:rPr>
          <w:t xml:space="preserve"> </w:t>
        </w:r>
        <w:r w:rsidR="00083EBC">
          <w:rPr>
            <w:rFonts w:ascii="Arial" w:hAnsi="Arial" w:cs="Arial"/>
          </w:rPr>
          <w:t>(</w:t>
        </w:r>
        <w:r w:rsidR="00083EBC">
          <w:rPr>
            <w:rFonts w:ascii="Arial" w:hAnsi="Arial" w:cs="Arial"/>
          </w:rPr>
          <w:t xml:space="preserve">protocol step 11.7; </w:t>
        </w:r>
      </w:ins>
      <w:ins w:id="116" w:author="Francine Garrett-Bakelman" w:date="2014-08-25T11:17:00Z">
        <w:r w:rsidR="00083EBC">
          <w:rPr>
            <w:rFonts w:ascii="Arial" w:hAnsi="Arial" w:cs="Arial"/>
          </w:rPr>
          <w:t>see custom script I</w:t>
        </w:r>
        <w:r w:rsidR="00083EBC">
          <w:rPr>
            <w:rFonts w:ascii="Arial" w:hAnsi="Arial" w:cs="Arial"/>
          </w:rPr>
          <w:t>I</w:t>
        </w:r>
        <w:r w:rsidR="00083EBC">
          <w:rPr>
            <w:rFonts w:ascii="Arial" w:hAnsi="Arial" w:cs="Arial"/>
          </w:rPr>
          <w:t xml:space="preserve"> in Supplementary Code file 2):</w:t>
        </w:r>
      </w:ins>
      <w:ins w:id="117" w:author="battery" w:date="2014-08-13T14:09:00Z">
        <w:del w:id="118" w:author="Francine Garrett-Bakelman" w:date="2014-08-25T11:09:00Z">
          <w:r w:rsidR="004E36B0" w:rsidDel="00083EBC">
            <w:rPr>
              <w:rFonts w:ascii="Arial" w:hAnsi="Arial" w:cs="Arial"/>
            </w:rPr>
            <w:delText>:</w:delText>
          </w:r>
        </w:del>
      </w:ins>
    </w:p>
    <w:p w14:paraId="3FEED45C" w14:textId="77777777" w:rsidR="00336F4A" w:rsidRDefault="00336F4A" w:rsidP="00336F4A">
      <w:pPr>
        <w:numPr>
          <w:ins w:id="119" w:author="battery" w:date="2014-08-13T14:03:00Z"/>
        </w:numPr>
        <w:rPr>
          <w:ins w:id="120" w:author="battery" w:date="2014-08-13T14:03:00Z"/>
          <w:rFonts w:ascii="Arial" w:hAnsi="Arial" w:cs="Arial"/>
        </w:rPr>
      </w:pPr>
    </w:p>
    <w:p w14:paraId="4855A34A" w14:textId="77777777" w:rsidR="00336F4A" w:rsidRPr="00336F4A" w:rsidRDefault="00336F4A" w:rsidP="00336F4A">
      <w:pPr>
        <w:numPr>
          <w:ins w:id="121" w:author="battery" w:date="2014-08-13T14:04:00Z"/>
        </w:numPr>
        <w:rPr>
          <w:ins w:id="122" w:author="battery" w:date="2014-08-13T14:04:00Z"/>
          <w:rFonts w:ascii="Arial" w:hAnsi="Arial" w:cs="Arial"/>
        </w:rPr>
      </w:pPr>
      <w:ins w:id="123" w:author="battery" w:date="2014-08-13T14:04:00Z">
        <w:r w:rsidRPr="00336F4A">
          <w:rPr>
            <w:rFonts w:ascii="Arial" w:hAnsi="Arial" w:cs="Arial"/>
          </w:rPr>
          <w:t>&gt; conversionRate.pl -</w:t>
        </w:r>
        <w:proofErr w:type="spellStart"/>
        <w:r w:rsidRPr="00336F4A">
          <w:rPr>
            <w:rFonts w:ascii="Arial" w:hAnsi="Arial" w:cs="Arial"/>
          </w:rPr>
          <w:t>mincov</w:t>
        </w:r>
        <w:proofErr w:type="spellEnd"/>
        <w:r w:rsidRPr="00336F4A">
          <w:rPr>
            <w:rFonts w:ascii="Arial" w:hAnsi="Arial" w:cs="Arial"/>
          </w:rPr>
          <w:t xml:space="preserve"> 10 -</w:t>
        </w:r>
        <w:proofErr w:type="spellStart"/>
        <w:r w:rsidRPr="00336F4A">
          <w:rPr>
            <w:rFonts w:ascii="Arial" w:hAnsi="Arial" w:cs="Arial"/>
          </w:rPr>
          <w:t>cpg</w:t>
        </w:r>
        <w:proofErr w:type="spellEnd"/>
        <w:r w:rsidRPr="00336F4A">
          <w:rPr>
            <w:rFonts w:ascii="Arial" w:hAnsi="Arial" w:cs="Arial"/>
          </w:rPr>
          <w:t xml:space="preserve"> methylcall.CpG.fastq1.mincov0.txt -</w:t>
        </w:r>
        <w:proofErr w:type="spellStart"/>
        <w:r w:rsidRPr="00336F4A">
          <w:rPr>
            <w:rFonts w:ascii="Arial" w:hAnsi="Arial" w:cs="Arial"/>
          </w:rPr>
          <w:t>chg</w:t>
        </w:r>
        <w:proofErr w:type="spellEnd"/>
        <w:r w:rsidRPr="00336F4A">
          <w:rPr>
            <w:rFonts w:ascii="Arial" w:hAnsi="Arial" w:cs="Arial"/>
          </w:rPr>
          <w:t xml:space="preserve"> methylcall.CHG.fastq1.mincov0.txt -</w:t>
        </w:r>
        <w:proofErr w:type="spellStart"/>
        <w:r w:rsidRPr="00336F4A">
          <w:rPr>
            <w:rFonts w:ascii="Arial" w:hAnsi="Arial" w:cs="Arial"/>
          </w:rPr>
          <w:t>chh</w:t>
        </w:r>
        <w:proofErr w:type="spellEnd"/>
        <w:r w:rsidRPr="00336F4A">
          <w:rPr>
            <w:rFonts w:ascii="Arial" w:hAnsi="Arial" w:cs="Arial"/>
          </w:rPr>
          <w:t xml:space="preserve"> methylcall.CHH.fastq1.mincov0.txt</w:t>
        </w:r>
      </w:ins>
    </w:p>
    <w:p w14:paraId="18662DDE" w14:textId="77777777" w:rsidR="00336F4A" w:rsidRPr="00336F4A" w:rsidRDefault="00336F4A" w:rsidP="00336F4A">
      <w:pPr>
        <w:numPr>
          <w:ins w:id="124" w:author="battery" w:date="2014-08-13T14:03:00Z"/>
        </w:numPr>
        <w:rPr>
          <w:ins w:id="125" w:author="battery" w:date="2014-08-13T14:03:00Z"/>
          <w:rFonts w:ascii="Arial" w:hAnsi="Arial" w:cs="Arial"/>
        </w:rPr>
      </w:pPr>
    </w:p>
    <w:p w14:paraId="5882220B" w14:textId="68E747D1" w:rsidR="00083EBC" w:rsidRDefault="00083EBC" w:rsidP="00083EBC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Generate BAM format file</w:t>
      </w:r>
      <w:ins w:id="126" w:author="Francine Garrett-Bakelman" w:date="2014-08-25T11:12:00Z">
        <w:r>
          <w:rPr>
            <w:rFonts w:ascii="Arial" w:hAnsi="Arial" w:cs="Arial"/>
          </w:rPr>
          <w:t xml:space="preserve"> </w:t>
        </w:r>
        <w:r>
          <w:rPr>
            <w:rFonts w:ascii="Arial" w:hAnsi="Arial" w:cs="Arial"/>
          </w:rPr>
          <w:t>(protocol step 11.</w:t>
        </w:r>
        <w:r>
          <w:rPr>
            <w:rFonts w:ascii="Arial" w:hAnsi="Arial" w:cs="Arial"/>
          </w:rPr>
          <w:t>8)</w:t>
        </w:r>
      </w:ins>
      <w:r>
        <w:rPr>
          <w:rFonts w:ascii="Arial" w:hAnsi="Arial" w:cs="Arial"/>
        </w:rPr>
        <w:t>:</w:t>
      </w:r>
    </w:p>
    <w:p w14:paraId="1360DB1D" w14:textId="77777777" w:rsidR="00083EBC" w:rsidRDefault="00083EBC" w:rsidP="00083EBC">
      <w:pPr>
        <w:rPr>
          <w:rFonts w:ascii="Arial" w:hAnsi="Arial" w:cs="Arial"/>
        </w:rPr>
      </w:pPr>
    </w:p>
    <w:p w14:paraId="05C29638" w14:textId="77777777" w:rsidR="00083EBC" w:rsidRPr="004E36B0" w:rsidRDefault="00083EBC" w:rsidP="00083EBC">
      <w:pPr>
        <w:rPr>
          <w:rFonts w:ascii="Arial" w:hAnsi="Arial" w:cs="Arial"/>
        </w:rPr>
      </w:pPr>
      <w:r w:rsidRPr="004E36B0">
        <w:rPr>
          <w:rFonts w:ascii="Arial" w:hAnsi="Arial" w:cs="Arial"/>
        </w:rPr>
        <w:t>&gt; bismark2SAM_v5_xm.pl -c hg19.chrom.sizes -</w:t>
      </w:r>
      <w:proofErr w:type="spellStart"/>
      <w:r w:rsidRPr="004E36B0">
        <w:rPr>
          <w:rFonts w:ascii="Arial" w:hAnsi="Arial" w:cs="Arial"/>
        </w:rPr>
        <w:t>i</w:t>
      </w:r>
      <w:proofErr w:type="spellEnd"/>
      <w:r w:rsidRPr="004E36B0">
        <w:rPr>
          <w:rFonts w:ascii="Arial" w:hAnsi="Arial" w:cs="Arial"/>
        </w:rPr>
        <w:t xml:space="preserve"> fastq1_sortedBismarkAlignments.txt -o fastq1.sam</w:t>
      </w:r>
    </w:p>
    <w:p w14:paraId="15099C0B" w14:textId="77777777" w:rsidR="00083EBC" w:rsidRPr="004E36B0" w:rsidRDefault="00083EBC" w:rsidP="00083EBC">
      <w:pPr>
        <w:rPr>
          <w:rFonts w:ascii="Arial" w:hAnsi="Arial" w:cs="Arial"/>
        </w:rPr>
      </w:pPr>
      <w:r w:rsidRPr="004E36B0">
        <w:rPr>
          <w:rFonts w:ascii="Arial" w:hAnsi="Arial" w:cs="Arial"/>
        </w:rPr>
        <w:t xml:space="preserve">&gt; </w:t>
      </w:r>
      <w:proofErr w:type="spellStart"/>
      <w:r w:rsidRPr="004E36B0">
        <w:rPr>
          <w:rFonts w:ascii="Arial" w:hAnsi="Arial" w:cs="Arial"/>
        </w:rPr>
        <w:t>samtools</w:t>
      </w:r>
      <w:proofErr w:type="spellEnd"/>
      <w:r w:rsidRPr="004E36B0">
        <w:rPr>
          <w:rFonts w:ascii="Arial" w:hAnsi="Arial" w:cs="Arial"/>
        </w:rPr>
        <w:t xml:space="preserve"> view -</w:t>
      </w:r>
      <w:proofErr w:type="spellStart"/>
      <w:r w:rsidRPr="004E36B0">
        <w:rPr>
          <w:rFonts w:ascii="Arial" w:hAnsi="Arial" w:cs="Arial"/>
        </w:rPr>
        <w:t>bS</w:t>
      </w:r>
      <w:proofErr w:type="spellEnd"/>
      <w:r w:rsidRPr="004E36B0">
        <w:rPr>
          <w:rFonts w:ascii="Arial" w:hAnsi="Arial" w:cs="Arial"/>
        </w:rPr>
        <w:t xml:space="preserve"> fastq1.sam &gt; fastq1.bam</w:t>
      </w:r>
    </w:p>
    <w:p w14:paraId="2CB4003A" w14:textId="77777777" w:rsidR="00083EBC" w:rsidRPr="004E36B0" w:rsidRDefault="00083EBC" w:rsidP="00083EBC">
      <w:pPr>
        <w:rPr>
          <w:rFonts w:ascii="Arial" w:hAnsi="Arial" w:cs="Arial"/>
        </w:rPr>
      </w:pPr>
      <w:r w:rsidRPr="004E36B0">
        <w:rPr>
          <w:rFonts w:ascii="Arial" w:hAnsi="Arial" w:cs="Arial"/>
        </w:rPr>
        <w:t xml:space="preserve">&gt; </w:t>
      </w:r>
      <w:proofErr w:type="spellStart"/>
      <w:r w:rsidRPr="004E36B0">
        <w:rPr>
          <w:rFonts w:ascii="Arial" w:hAnsi="Arial" w:cs="Arial"/>
        </w:rPr>
        <w:t>samtools</w:t>
      </w:r>
      <w:proofErr w:type="spellEnd"/>
      <w:r w:rsidRPr="004E36B0">
        <w:rPr>
          <w:rFonts w:ascii="Arial" w:hAnsi="Arial" w:cs="Arial"/>
        </w:rPr>
        <w:t xml:space="preserve"> sort fastq1.bam fastq1.sorted</w:t>
      </w:r>
    </w:p>
    <w:p w14:paraId="10798DAF" w14:textId="77777777" w:rsidR="00083EBC" w:rsidRDefault="00083EBC" w:rsidP="00083EBC">
      <w:pPr>
        <w:rPr>
          <w:ins w:id="127" w:author="Francine Garrett-Bakelman" w:date="2014-08-25T11:12:00Z"/>
          <w:rFonts w:ascii="Arial" w:hAnsi="Arial" w:cs="Arial"/>
        </w:rPr>
      </w:pPr>
      <w:r w:rsidRPr="004E36B0">
        <w:rPr>
          <w:rFonts w:ascii="Arial" w:hAnsi="Arial" w:cs="Arial"/>
        </w:rPr>
        <w:t xml:space="preserve">&gt; </w:t>
      </w:r>
      <w:proofErr w:type="spellStart"/>
      <w:r w:rsidRPr="004E36B0">
        <w:rPr>
          <w:rFonts w:ascii="Arial" w:hAnsi="Arial" w:cs="Arial"/>
        </w:rPr>
        <w:t>samtools</w:t>
      </w:r>
      <w:proofErr w:type="spellEnd"/>
      <w:r w:rsidRPr="004E36B0">
        <w:rPr>
          <w:rFonts w:ascii="Arial" w:hAnsi="Arial" w:cs="Arial"/>
        </w:rPr>
        <w:t xml:space="preserve"> index fastq1.sorted.bam</w:t>
      </w:r>
    </w:p>
    <w:p w14:paraId="223D3989" w14:textId="77777777" w:rsidR="00083EBC" w:rsidRPr="004E36B0" w:rsidRDefault="00083EBC" w:rsidP="00083EBC">
      <w:pPr>
        <w:rPr>
          <w:rFonts w:ascii="Arial" w:hAnsi="Arial" w:cs="Arial"/>
        </w:rPr>
      </w:pPr>
    </w:p>
    <w:p w14:paraId="22FA6B47" w14:textId="664B6F24" w:rsidR="00BD357A" w:rsidRDefault="00BD357A" w:rsidP="00BD357A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ins w:id="128" w:author="battery" w:date="2014-08-13T13:11:00Z">
        <w:r>
          <w:rPr>
            <w:rFonts w:ascii="Arial" w:hAnsi="Arial" w:cs="Arial"/>
          </w:rPr>
          <w:t>Generate wiggle format file</w:t>
        </w:r>
      </w:ins>
      <w:ins w:id="129" w:author="Francine Garrett-Bakelman" w:date="2014-08-25T11:12:00Z">
        <w:r w:rsidR="00083EBC">
          <w:rPr>
            <w:rFonts w:ascii="Arial" w:hAnsi="Arial" w:cs="Arial"/>
          </w:rPr>
          <w:t xml:space="preserve"> </w:t>
        </w:r>
        <w:r w:rsidR="00083EBC">
          <w:rPr>
            <w:rFonts w:ascii="Arial" w:hAnsi="Arial" w:cs="Arial"/>
          </w:rPr>
          <w:t>(protocol step 11.8)</w:t>
        </w:r>
        <w:r w:rsidR="00083EBC">
          <w:rPr>
            <w:rFonts w:ascii="Arial" w:hAnsi="Arial" w:cs="Arial"/>
          </w:rPr>
          <w:t>:</w:t>
        </w:r>
      </w:ins>
      <w:ins w:id="130" w:author="battery" w:date="2014-08-13T14:09:00Z">
        <w:del w:id="131" w:author="Francine Garrett-Bakelman" w:date="2014-08-25T11:12:00Z">
          <w:r w:rsidR="004E36B0" w:rsidDel="00083EBC">
            <w:rPr>
              <w:rFonts w:ascii="Arial" w:hAnsi="Arial" w:cs="Arial"/>
            </w:rPr>
            <w:delText>:</w:delText>
          </w:r>
        </w:del>
      </w:ins>
    </w:p>
    <w:p w14:paraId="7BF23D29" w14:textId="77777777" w:rsidR="00336F4A" w:rsidRDefault="00336F4A" w:rsidP="00336F4A">
      <w:pPr>
        <w:numPr>
          <w:ins w:id="132" w:author="battery" w:date="2014-08-13T14:05:00Z"/>
        </w:numPr>
        <w:rPr>
          <w:ins w:id="133" w:author="battery" w:date="2014-08-13T14:05:00Z"/>
          <w:rFonts w:ascii="Arial" w:hAnsi="Arial" w:cs="Arial"/>
        </w:rPr>
      </w:pPr>
    </w:p>
    <w:p w14:paraId="17213AD8" w14:textId="77777777" w:rsidR="00336F4A" w:rsidRPr="00336F4A" w:rsidRDefault="00336F4A" w:rsidP="00336F4A">
      <w:pPr>
        <w:numPr>
          <w:ins w:id="134" w:author="battery" w:date="2014-08-13T14:05:00Z"/>
        </w:numPr>
        <w:rPr>
          <w:ins w:id="135" w:author="battery" w:date="2014-08-13T14:05:00Z"/>
          <w:rFonts w:ascii="Arial" w:hAnsi="Arial" w:cs="Arial"/>
        </w:rPr>
      </w:pPr>
      <w:ins w:id="136" w:author="battery" w:date="2014-08-13T14:05:00Z">
        <w:r w:rsidRPr="00336F4A">
          <w:rPr>
            <w:rFonts w:ascii="Arial" w:hAnsi="Arial" w:cs="Arial"/>
          </w:rPr>
          <w:t>&gt; createWigFromCpG.pl -g /genomes/hg19 -</w:t>
        </w:r>
        <w:proofErr w:type="spellStart"/>
        <w:r w:rsidRPr="00336F4A">
          <w:rPr>
            <w:rFonts w:ascii="Arial" w:hAnsi="Arial" w:cs="Arial"/>
          </w:rPr>
          <w:t>i</w:t>
        </w:r>
        <w:proofErr w:type="spellEnd"/>
        <w:r w:rsidRPr="00336F4A">
          <w:rPr>
            <w:rFonts w:ascii="Arial" w:hAnsi="Arial" w:cs="Arial"/>
          </w:rPr>
          <w:t xml:space="preserve"> cpg.fastq1.mincov10.txt -o fastq1.wig</w:t>
        </w:r>
      </w:ins>
    </w:p>
    <w:p w14:paraId="70DB2823" w14:textId="77777777" w:rsidR="00336F4A" w:rsidRPr="00336F4A" w:rsidDel="00083EBC" w:rsidRDefault="00336F4A" w:rsidP="00336F4A">
      <w:pPr>
        <w:numPr>
          <w:ins w:id="137" w:author="battery" w:date="2014-08-13T14:05:00Z"/>
        </w:numPr>
        <w:rPr>
          <w:ins w:id="138" w:author="battery" w:date="2014-08-13T14:05:00Z"/>
          <w:del w:id="139" w:author="Francine Garrett-Bakelman" w:date="2014-08-25T11:16:00Z"/>
          <w:rFonts w:ascii="Arial" w:hAnsi="Arial" w:cs="Arial"/>
        </w:rPr>
      </w:pPr>
    </w:p>
    <w:p w14:paraId="549C9B6F" w14:textId="77777777" w:rsidR="00A97B3C" w:rsidRDefault="00A97B3C" w:rsidP="00AF510D">
      <w:pPr>
        <w:rPr>
          <w:ins w:id="140" w:author="Francine Garrett-Bakelman" w:date="2014-08-04T09:27:00Z"/>
          <w:rFonts w:ascii="Arial" w:hAnsi="Arial" w:cs="Arial"/>
        </w:rPr>
      </w:pPr>
    </w:p>
    <w:p w14:paraId="75381A99" w14:textId="77777777" w:rsidR="0060456F" w:rsidRDefault="0060456F">
      <w:pPr>
        <w:rPr>
          <w:ins w:id="141" w:author="Francine Garrett-Bakelman" w:date="2014-08-25T10:44:00Z"/>
          <w:rFonts w:ascii="Arial" w:hAnsi="Arial" w:cs="Arial"/>
          <w:b/>
          <w:u w:val="single"/>
        </w:rPr>
      </w:pPr>
      <w:ins w:id="142" w:author="Francine Garrett-Bakelman" w:date="2014-08-25T10:44:00Z">
        <w:r>
          <w:rPr>
            <w:rFonts w:ascii="Arial" w:hAnsi="Arial" w:cs="Arial"/>
            <w:b/>
            <w:u w:val="single"/>
          </w:rPr>
          <w:br w:type="page"/>
        </w:r>
      </w:ins>
    </w:p>
    <w:p w14:paraId="1703D5CE" w14:textId="563CCAAC" w:rsidR="00A97B3C" w:rsidRPr="00A97B3C" w:rsidRDefault="00A97B3C" w:rsidP="00AF510D">
      <w:pPr>
        <w:rPr>
          <w:rFonts w:ascii="Arial" w:hAnsi="Arial" w:cs="Arial"/>
          <w:b/>
          <w:u w:val="single"/>
        </w:rPr>
      </w:pPr>
      <w:ins w:id="143" w:author="Francine Garrett-Bakelman" w:date="2014-08-04T09:28:00Z">
        <w:r w:rsidRPr="00A97B3C">
          <w:rPr>
            <w:rFonts w:ascii="Arial" w:hAnsi="Arial" w:cs="Arial"/>
            <w:b/>
            <w:u w:val="single"/>
          </w:rPr>
          <w:t>Data analysis</w:t>
        </w:r>
        <w:r>
          <w:rPr>
            <w:rFonts w:ascii="Arial" w:hAnsi="Arial" w:cs="Arial"/>
            <w:b/>
            <w:u w:val="single"/>
          </w:rPr>
          <w:t>:</w:t>
        </w:r>
      </w:ins>
    </w:p>
    <w:p w14:paraId="092E0992" w14:textId="0A7321C9" w:rsidR="00EC6508" w:rsidRPr="00BC4E8C" w:rsidRDefault="00EC6508" w:rsidP="00EC6508">
      <w:pPr>
        <w:pStyle w:val="ListParagraph"/>
        <w:ind w:left="0"/>
        <w:rPr>
          <w:rFonts w:ascii="Arial" w:hAnsi="Arial" w:cs="Arial"/>
        </w:rPr>
      </w:pPr>
      <w:r w:rsidRPr="00BC4E8C">
        <w:rPr>
          <w:rFonts w:ascii="Arial" w:hAnsi="Arial" w:cs="Arial"/>
        </w:rPr>
        <w:t>1. Download/install the methylKit</w:t>
      </w:r>
      <w:ins w:id="144" w:author="Francine Garrett-Bakelman" w:date="2014-08-25T10:56:00Z">
        <w:r w:rsidR="0060456F">
          <w:rPr>
            <w:rFonts w:ascii="Arial" w:hAnsi="Arial" w:cs="Arial"/>
            <w:vertAlign w:val="superscript"/>
          </w:rPr>
          <w:t>3</w:t>
        </w:r>
      </w:ins>
      <w:del w:id="145" w:author="Francine Garrett-Bakelman" w:date="2014-08-25T10:56:00Z">
        <w:r w:rsidRPr="00BC4E8C" w:rsidDel="0060456F">
          <w:rPr>
            <w:rFonts w:ascii="Arial" w:hAnsi="Arial" w:cs="Arial"/>
          </w:rPr>
          <w:delText xml:space="preserve"> </w:delText>
        </w:r>
        <w:r w:rsidR="00DA0F95" w:rsidRPr="00BC4E8C" w:rsidDel="0060456F">
          <w:rPr>
            <w:rFonts w:ascii="Arial" w:hAnsi="Arial" w:cs="Arial"/>
          </w:rPr>
          <w:fldChar w:fldCharType="begin"/>
        </w:r>
        <w:r w:rsidRPr="00BC4E8C" w:rsidDel="0060456F">
          <w:rPr>
            <w:rFonts w:ascii="Arial" w:hAnsi="Arial" w:cs="Arial"/>
          </w:rPr>
          <w:delInstrText xml:space="preserve"> ADDIN EN.CITE &lt;EndNote&gt;&lt;Cite&gt;&lt;Author&gt;Akalin&lt;/Author&gt;&lt;Year&gt;2012&lt;/Year&gt;&lt;RecNum&gt;1248&lt;/RecNum&gt;&lt;DisplayText&gt;&lt;style face="superscript"&gt;1&lt;/style&gt;&lt;/DisplayText&gt;&lt;record&gt;&lt;rec-number&gt;1248&lt;/rec-number&gt;&lt;foreign-keys&gt;&lt;key app="EN" db-id="tvpdfaaduxzfalex0v0p0t5e0pedefeeaafe" timestamp="1398347156"&gt;1248&lt;/key&gt;&lt;/foreign-keys&gt;&lt;ref-type name="Journal Article"&gt;17&lt;/ref-type&gt;&lt;contributors&gt;&lt;authors&gt;&lt;author&gt;Akalin, A.&lt;/author&gt;&lt;author&gt;Kormaksson, M.&lt;/author&gt;&lt;author&gt;Li, S.&lt;/author&gt;&lt;author&gt;Garrett-Bakelman, F. E.&lt;/author&gt;&lt;author&gt;Figueroa, M. E.&lt;/author&gt;&lt;author&gt;Melnick, A.&lt;/author&gt;&lt;author&gt;Mason, C. E.&lt;/author&gt;&lt;/authors&gt;&lt;/contributors&gt;&lt;auth-address&gt;Department of Physiology and Biophysics, 1305 York Ave,, Weill Cornell Medical College, New York, NY 10065, USA. ala2027@med.cornell.edu.&lt;/auth-address&gt;&lt;titles&gt;&lt;title&gt;methylKit: a comprehensive R package for the analysis of genome-wide DNA methylation profiles&lt;/title&gt;&lt;secondary-title&gt;Genome Biol&lt;/secondary-title&gt;&lt;alt-title&gt;Genome biology&lt;/alt-title&gt;&lt;/titles&gt;&lt;periodical&gt;&lt;full-title&gt;Genome biology&lt;/full-title&gt;&lt;abbr-1&gt;Genome Biol&lt;/abbr-1&gt;&lt;/periodical&gt;&lt;alt-periodical&gt;&lt;full-title&gt;Genome biology&lt;/full-title&gt;&lt;abbr-1&gt;Genome Biol&lt;/abbr-1&gt;&lt;/alt-periodical&gt;&lt;pages&gt;R87&lt;/pages&gt;&lt;volume&gt;13&lt;/volume&gt;&lt;number&gt;10&lt;/number&gt;&lt;dates&gt;&lt;year&gt;2012&lt;/year&gt;&lt;pub-dates&gt;&lt;date&gt;Oct 3&lt;/date&gt;&lt;/pub-dates&gt;&lt;/dates&gt;&lt;isbn&gt;1465-6914 (Electronic)&amp;#xD;1465-6906 (Linking)&lt;/isbn&gt;&lt;accession-num&gt;23034086&lt;/accession-num&gt;&lt;urls&gt;&lt;related-urls&gt;&lt;url&gt;http://www.ncbi.nlm.nih.gov/pubmed/23034086&lt;/url&gt;&lt;/related-urls&gt;&lt;/urls&gt;&lt;custom2&gt;3491415&lt;/custom2&gt;&lt;electronic-resource-num&gt;10.1186/gb-2012-13-10-r87&lt;/electronic-resource-num&gt;&lt;/record&gt;&lt;/Cite&gt;&lt;/EndNote&gt;</w:delInstrText>
        </w:r>
        <w:r w:rsidR="00DA0F95" w:rsidRPr="00BC4E8C" w:rsidDel="0060456F">
          <w:rPr>
            <w:rFonts w:ascii="Arial" w:hAnsi="Arial" w:cs="Arial"/>
          </w:rPr>
          <w:fldChar w:fldCharType="separate"/>
        </w:r>
        <w:r w:rsidRPr="00BC4E8C" w:rsidDel="0060456F">
          <w:rPr>
            <w:rFonts w:ascii="Arial" w:hAnsi="Arial" w:cs="Arial"/>
            <w:noProof/>
            <w:vertAlign w:val="superscript"/>
          </w:rPr>
          <w:delText>1</w:delText>
        </w:r>
        <w:r w:rsidR="00DA0F95" w:rsidRPr="00BC4E8C" w:rsidDel="0060456F">
          <w:rPr>
            <w:rFonts w:ascii="Arial" w:hAnsi="Arial" w:cs="Arial"/>
          </w:rPr>
          <w:fldChar w:fldCharType="end"/>
        </w:r>
      </w:del>
      <w:r w:rsidRPr="00BC4E8C">
        <w:rPr>
          <w:rFonts w:ascii="Arial" w:hAnsi="Arial" w:cs="Arial"/>
        </w:rPr>
        <w:t xml:space="preserve"> R package from </w:t>
      </w:r>
      <w:hyperlink r:id="rId10" w:anchor="Installation" w:history="1">
        <w:r w:rsidR="00BC4E8C" w:rsidRPr="00BC4E8C">
          <w:rPr>
            <w:rStyle w:val="Hyperlink"/>
            <w:rFonts w:ascii="Arial" w:hAnsi="Arial" w:cs="Arial"/>
            <w:color w:val="auto"/>
            <w:u w:val="none"/>
          </w:rPr>
          <w:t>https://code.google.com/p/methylkit/#Installation</w:t>
        </w:r>
      </w:hyperlink>
      <w:r w:rsidR="00BC4E8C" w:rsidRPr="00BC4E8C">
        <w:rPr>
          <w:rFonts w:ascii="Arial" w:hAnsi="Arial" w:cs="Arial"/>
        </w:rPr>
        <w:t xml:space="preserve"> and load the package into R:</w:t>
      </w:r>
    </w:p>
    <w:p w14:paraId="4631CF53" w14:textId="77777777" w:rsidR="00EC6508" w:rsidRPr="00BC4E8C" w:rsidRDefault="00EC6508" w:rsidP="00EC6508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 w:rsidRPr="00BC4E8C">
        <w:rPr>
          <w:rFonts w:ascii="Arial" w:eastAsiaTheme="minorEastAsia" w:hAnsi="Arial" w:cs="Arial"/>
          <w:lang w:eastAsia="en-US"/>
        </w:rPr>
        <w:t>&gt; library(methylKit)</w:t>
      </w:r>
    </w:p>
    <w:p w14:paraId="7FEB8036" w14:textId="77777777" w:rsidR="00EC6508" w:rsidRPr="00BC4E8C" w:rsidRDefault="00EC6508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</w:p>
    <w:p w14:paraId="08A28863" w14:textId="77777777" w:rsidR="00EC6508" w:rsidRPr="00BC4E8C" w:rsidRDefault="00EC6508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 w:rsidRPr="00BC4E8C">
        <w:rPr>
          <w:rFonts w:ascii="Arial" w:eastAsiaTheme="minorEastAsia" w:hAnsi="Arial" w:cs="Arial"/>
          <w:lang w:eastAsia="en-US"/>
        </w:rPr>
        <w:t>2. Read in the methylation call files</w:t>
      </w:r>
      <w:r w:rsidR="00BC4E8C">
        <w:rPr>
          <w:rFonts w:ascii="Arial" w:eastAsiaTheme="minorEastAsia" w:hAnsi="Arial" w:cs="Arial"/>
          <w:lang w:eastAsia="en-US"/>
        </w:rPr>
        <w:t>:</w:t>
      </w:r>
    </w:p>
    <w:p w14:paraId="5E56FFAD" w14:textId="77777777" w:rsidR="00EC6508" w:rsidRDefault="00EC6508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 w:rsidRPr="00BC4E8C">
        <w:rPr>
          <w:rFonts w:ascii="Arial" w:eastAsiaTheme="minorEastAsia" w:hAnsi="Arial" w:cs="Arial"/>
          <w:lang w:eastAsia="en-US"/>
        </w:rPr>
        <w:t xml:space="preserve">&gt; </w:t>
      </w:r>
      <w:proofErr w:type="spellStart"/>
      <w:r w:rsidRPr="00BC4E8C">
        <w:rPr>
          <w:rFonts w:ascii="Arial" w:eastAsiaTheme="minorEastAsia" w:hAnsi="Arial" w:cs="Arial"/>
          <w:lang w:eastAsia="en-US"/>
        </w:rPr>
        <w:t>file.list</w:t>
      </w:r>
      <w:proofErr w:type="spellEnd"/>
      <w:r w:rsidRPr="00BC4E8C">
        <w:rPr>
          <w:rFonts w:ascii="Arial" w:eastAsiaTheme="minorEastAsia" w:hAnsi="Arial" w:cs="Arial"/>
          <w:lang w:eastAsia="en-US"/>
        </w:rPr>
        <w:t xml:space="preserve"> = list(“PATH/filename1”, “PATH/filename1”)</w:t>
      </w:r>
    </w:p>
    <w:p w14:paraId="4A9B7526" w14:textId="77777777" w:rsidR="003B2630" w:rsidRPr="00BC4E8C" w:rsidRDefault="003B2630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</w:p>
    <w:p w14:paraId="48EA22D2" w14:textId="77777777" w:rsidR="00EC6508" w:rsidRPr="00BC4E8C" w:rsidRDefault="00EC6508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 w:rsidRPr="00BC4E8C">
        <w:rPr>
          <w:rFonts w:ascii="Arial" w:eastAsiaTheme="minorEastAsia" w:hAnsi="Arial" w:cs="Arial"/>
          <w:lang w:eastAsia="en-US"/>
        </w:rPr>
        <w:t xml:space="preserve">3. </w:t>
      </w:r>
      <w:ins w:id="146" w:author="battery" w:date="2014-08-13T13:07:00Z">
        <w:r w:rsidR="00BD357A">
          <w:rPr>
            <w:rFonts w:ascii="Arial" w:eastAsiaTheme="minorEastAsia" w:hAnsi="Arial" w:cs="Arial"/>
            <w:lang w:eastAsia="en-US"/>
          </w:rPr>
          <w:t>R</w:t>
        </w:r>
        <w:r w:rsidR="00BD357A" w:rsidRPr="00BC4E8C">
          <w:rPr>
            <w:rFonts w:ascii="Arial" w:eastAsiaTheme="minorEastAsia" w:hAnsi="Arial" w:cs="Arial"/>
            <w:lang w:eastAsia="en-US"/>
          </w:rPr>
          <w:t xml:space="preserve">ead </w:t>
        </w:r>
      </w:ins>
      <w:r w:rsidRPr="00BC4E8C">
        <w:rPr>
          <w:rFonts w:ascii="Arial" w:eastAsiaTheme="minorEastAsia" w:hAnsi="Arial" w:cs="Arial"/>
          <w:lang w:eastAsia="en-US"/>
        </w:rPr>
        <w:t xml:space="preserve">the files to a </w:t>
      </w:r>
      <w:proofErr w:type="spellStart"/>
      <w:r w:rsidRPr="00BC4E8C">
        <w:rPr>
          <w:rFonts w:ascii="Arial" w:eastAsiaTheme="minorEastAsia" w:hAnsi="Arial" w:cs="Arial"/>
          <w:lang w:eastAsia="en-US"/>
        </w:rPr>
        <w:t>methylRawLi</w:t>
      </w:r>
      <w:r w:rsidR="00BC4E8C" w:rsidRPr="00BC4E8C">
        <w:rPr>
          <w:rFonts w:ascii="Arial" w:eastAsiaTheme="minorEastAsia" w:hAnsi="Arial" w:cs="Arial"/>
          <w:lang w:eastAsia="en-US"/>
        </w:rPr>
        <w:t>st</w:t>
      </w:r>
      <w:proofErr w:type="spellEnd"/>
      <w:r w:rsidR="00BC4E8C" w:rsidRPr="00BC4E8C">
        <w:rPr>
          <w:rFonts w:ascii="Arial" w:eastAsiaTheme="minorEastAsia" w:hAnsi="Arial" w:cs="Arial"/>
          <w:lang w:eastAsia="en-US"/>
        </w:rPr>
        <w:t xml:space="preserve"> object (</w:t>
      </w:r>
      <w:proofErr w:type="spellStart"/>
      <w:r w:rsidRPr="00BC4E8C">
        <w:rPr>
          <w:rFonts w:ascii="Arial" w:eastAsiaTheme="minorEastAsia" w:hAnsi="Arial" w:cs="Arial"/>
          <w:lang w:eastAsia="en-US"/>
        </w:rPr>
        <w:t>myobj</w:t>
      </w:r>
      <w:proofErr w:type="spellEnd"/>
      <w:r w:rsidR="00BC4E8C" w:rsidRPr="00BC4E8C">
        <w:rPr>
          <w:rFonts w:ascii="Arial" w:eastAsiaTheme="minorEastAsia" w:hAnsi="Arial" w:cs="Arial"/>
          <w:lang w:eastAsia="en-US"/>
        </w:rPr>
        <w:t>)</w:t>
      </w:r>
      <w:r w:rsidR="00BC4E8C">
        <w:rPr>
          <w:rFonts w:ascii="Arial" w:eastAsiaTheme="minorEastAsia" w:hAnsi="Arial" w:cs="Arial"/>
          <w:lang w:eastAsia="en-US"/>
        </w:rPr>
        <w:t>:</w:t>
      </w:r>
    </w:p>
    <w:p w14:paraId="5946C155" w14:textId="77777777" w:rsidR="00EC6508" w:rsidRPr="00BC4E8C" w:rsidRDefault="00EC6508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 w:rsidRPr="00BC4E8C">
        <w:rPr>
          <w:rFonts w:ascii="Arial" w:eastAsiaTheme="minorEastAsia" w:hAnsi="Arial" w:cs="Arial"/>
          <w:lang w:eastAsia="en-US"/>
        </w:rPr>
        <w:t xml:space="preserve">&gt; </w:t>
      </w:r>
      <w:proofErr w:type="spellStart"/>
      <w:r w:rsidRPr="00BC4E8C">
        <w:rPr>
          <w:rFonts w:ascii="Arial" w:eastAsiaTheme="minorEastAsia" w:hAnsi="Arial" w:cs="Arial"/>
          <w:lang w:eastAsia="en-US"/>
        </w:rPr>
        <w:t>myobj</w:t>
      </w:r>
      <w:proofErr w:type="spellEnd"/>
      <w:r w:rsidRPr="00BC4E8C">
        <w:rPr>
          <w:rFonts w:ascii="Arial" w:eastAsiaTheme="minorEastAsia" w:hAnsi="Arial" w:cs="Arial"/>
          <w:lang w:eastAsia="en-US"/>
        </w:rPr>
        <w:t>=read(</w:t>
      </w:r>
      <w:proofErr w:type="spellStart"/>
      <w:r w:rsidRPr="00BC4E8C">
        <w:rPr>
          <w:rFonts w:ascii="Arial" w:eastAsiaTheme="minorEastAsia" w:hAnsi="Arial" w:cs="Arial"/>
          <w:lang w:eastAsia="en-US"/>
        </w:rPr>
        <w:t>file.list</w:t>
      </w:r>
      <w:proofErr w:type="spellEnd"/>
      <w:r w:rsidRPr="00BC4E8C">
        <w:rPr>
          <w:rFonts w:ascii="Arial" w:eastAsiaTheme="minorEastAsia" w:hAnsi="Arial" w:cs="Arial"/>
          <w:lang w:eastAsia="en-US"/>
        </w:rPr>
        <w:t>, sample.id=list("sample1","sample2"), assembly="GENOME", treatment=c(0, 1))</w:t>
      </w:r>
    </w:p>
    <w:p w14:paraId="0A73BB11" w14:textId="77777777" w:rsidR="00237BDF" w:rsidRPr="00BC4E8C" w:rsidRDefault="00237BDF" w:rsidP="003B2630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</w:p>
    <w:p w14:paraId="14DC1ED8" w14:textId="77777777" w:rsidR="00EC6508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Arial" w:hAnsi="Arial" w:cs="Arial"/>
        </w:rPr>
        <w:t>4. Determine st</w:t>
      </w:r>
      <w:r w:rsidR="00237BDF" w:rsidRPr="00BC4E8C">
        <w:rPr>
          <w:rFonts w:ascii="Arial" w:hAnsi="Arial" w:cs="Arial"/>
        </w:rPr>
        <w:t xml:space="preserve">rand specific </w:t>
      </w:r>
      <w:r w:rsidR="00BC4E8C">
        <w:rPr>
          <w:rFonts w:ascii="Times" w:eastAsiaTheme="minorEastAsia" w:hAnsi="Times" w:cs="Times"/>
          <w:sz w:val="26"/>
          <w:szCs w:val="26"/>
          <w:lang w:eastAsia="en-US"/>
        </w:rPr>
        <w:t>percent methylation statistics</w:t>
      </w: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 (figure 5C)</w:t>
      </w:r>
      <w:r w:rsidR="00BC4E8C">
        <w:rPr>
          <w:rFonts w:ascii="Times" w:eastAsiaTheme="minorEastAsia" w:hAnsi="Times" w:cs="Times"/>
          <w:sz w:val="26"/>
          <w:szCs w:val="26"/>
          <w:lang w:eastAsia="en-US"/>
        </w:rPr>
        <w:t>:</w:t>
      </w:r>
    </w:p>
    <w:p w14:paraId="5B9809A0" w14:textId="77777777" w:rsidR="00BC4E8C" w:rsidRDefault="00BC4E8C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getMethylationStats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myobj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[[2]],plot=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F,both.strands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=T)  # determines statistics for second sample</w:t>
      </w:r>
    </w:p>
    <w:p w14:paraId="72B63210" w14:textId="77777777" w:rsidR="00BC4E8C" w:rsidRDefault="00BC4E8C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getMethylationStats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myobj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[[2]],plot=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T,both.strands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 xml:space="preserve">=T) # determines statistics and generates plot (as seen in figure </w:t>
      </w:r>
      <w:r w:rsidR="006A0A20">
        <w:rPr>
          <w:rFonts w:ascii="Times" w:eastAsiaTheme="minorEastAsia" w:hAnsi="Times" w:cs="Times"/>
          <w:sz w:val="26"/>
          <w:szCs w:val="26"/>
          <w:lang w:eastAsia="en-US"/>
        </w:rPr>
        <w:t xml:space="preserve">5C </w:t>
      </w:r>
      <w:r>
        <w:rPr>
          <w:rFonts w:ascii="Times" w:eastAsiaTheme="minorEastAsia" w:hAnsi="Times" w:cs="Times"/>
          <w:sz w:val="26"/>
          <w:szCs w:val="26"/>
          <w:lang w:eastAsia="en-US"/>
        </w:rPr>
        <w:t>for second sample</w:t>
      </w:r>
      <w:r w:rsidR="006A0A20">
        <w:rPr>
          <w:rFonts w:ascii="Times" w:eastAsiaTheme="minorEastAsia" w:hAnsi="Times" w:cs="Times"/>
          <w:sz w:val="26"/>
          <w:szCs w:val="26"/>
          <w:lang w:eastAsia="en-US"/>
        </w:rPr>
        <w:t>)</w:t>
      </w:r>
    </w:p>
    <w:p w14:paraId="52AB8214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</w:p>
    <w:p w14:paraId="18AA1342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5. Determine read coverage per CpG information</w:t>
      </w:r>
      <w:r w:rsidR="003B2630">
        <w:rPr>
          <w:rFonts w:ascii="Times" w:eastAsiaTheme="minorEastAsia" w:hAnsi="Times" w:cs="Times"/>
          <w:sz w:val="26"/>
          <w:szCs w:val="26"/>
          <w:lang w:eastAsia="en-US"/>
        </w:rPr>
        <w:t xml:space="preserve"> (Figure 5B)</w:t>
      </w:r>
      <w:r>
        <w:rPr>
          <w:rFonts w:ascii="Times" w:eastAsiaTheme="minorEastAsia" w:hAnsi="Times" w:cs="Times"/>
          <w:sz w:val="26"/>
          <w:szCs w:val="26"/>
          <w:lang w:eastAsia="en-US"/>
        </w:rPr>
        <w:t>:</w:t>
      </w:r>
    </w:p>
    <w:p w14:paraId="4FB18439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&gt;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getCoverageStats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myobj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[[2]],plot=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T,both.strands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=T)</w:t>
      </w:r>
      <w:r w:rsidRPr="006A0A20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r>
        <w:rPr>
          <w:rFonts w:ascii="Times" w:eastAsiaTheme="minorEastAsia" w:hAnsi="Times" w:cs="Times"/>
          <w:sz w:val="26"/>
          <w:szCs w:val="26"/>
          <w:lang w:eastAsia="en-US"/>
        </w:rPr>
        <w:t># determines frequency of read coverage per CpG for second sample</w:t>
      </w:r>
    </w:p>
    <w:p w14:paraId="682A4FDA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</w:p>
    <w:p w14:paraId="3A465389" w14:textId="77777777" w:rsidR="00BC4E8C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6. merge samples into a single object for further analysis:</w:t>
      </w:r>
    </w:p>
    <w:p w14:paraId="36FF737B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&gt;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r>
        <w:rPr>
          <w:rFonts w:ascii="Times" w:eastAsiaTheme="minorEastAsia" w:hAnsi="Times" w:cs="Times"/>
          <w:sz w:val="26"/>
          <w:szCs w:val="26"/>
          <w:lang w:eastAsia="en-US"/>
        </w:rPr>
        <w:t>meth=unite(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myobj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 xml:space="preserve">,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destrand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=FALSE)</w:t>
      </w:r>
    </w:p>
    <w:p w14:paraId="00FDFED1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</w:p>
    <w:p w14:paraId="2B255631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7. determine correlation between the two samples</w:t>
      </w:r>
      <w:r w:rsidR="003B2630">
        <w:rPr>
          <w:rFonts w:ascii="Times" w:eastAsiaTheme="minorEastAsia" w:hAnsi="Times" w:cs="Times"/>
          <w:sz w:val="26"/>
          <w:szCs w:val="26"/>
          <w:lang w:eastAsia="en-US"/>
        </w:rPr>
        <w:t xml:space="preserve"> (see figure 5D)</w:t>
      </w:r>
      <w:r>
        <w:rPr>
          <w:rFonts w:ascii="Times" w:eastAsiaTheme="minorEastAsia" w:hAnsi="Times" w:cs="Times"/>
          <w:sz w:val="26"/>
          <w:szCs w:val="26"/>
          <w:lang w:eastAsia="en-US"/>
        </w:rPr>
        <w:t>:</w:t>
      </w:r>
    </w:p>
    <w:p w14:paraId="52686D78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&gt;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getCorrelation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meth,plot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=T)</w:t>
      </w:r>
    </w:p>
    <w:p w14:paraId="0B3C6781" w14:textId="77777777" w:rsidR="003B2630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</w:p>
    <w:p w14:paraId="275B85FF" w14:textId="77777777" w:rsidR="003B2630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8. Determine CpG sites shared by both samples and what is the differential methylation between them: </w:t>
      </w:r>
    </w:p>
    <w:p w14:paraId="7D306212" w14:textId="77777777" w:rsidR="003B2630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&gt;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myDiff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=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calculateDiffMeth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 xml:space="preserve">(meth)  # this object is further filtered for statistically significant differences (for example 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qvalue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&lt;0.01 and methylation difference &gt;25%).</w:t>
      </w:r>
    </w:p>
    <w:p w14:paraId="442F55F5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</w:p>
    <w:p w14:paraId="670176F0" w14:textId="77777777" w:rsidR="003B2630" w:rsidRDefault="00355267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9</w:t>
      </w:r>
      <w:r w:rsidR="006A0A20">
        <w:rPr>
          <w:rFonts w:ascii="Times" w:eastAsiaTheme="minorEastAsia" w:hAnsi="Times" w:cs="Times"/>
          <w:sz w:val="26"/>
          <w:szCs w:val="26"/>
          <w:lang w:eastAsia="en-US"/>
        </w:rPr>
        <w:t>. A</w:t>
      </w:r>
      <w:r w:rsidR="003B2630">
        <w:rPr>
          <w:rFonts w:ascii="Times" w:eastAsiaTheme="minorEastAsia" w:hAnsi="Times" w:cs="Times"/>
          <w:sz w:val="26"/>
          <w:szCs w:val="26"/>
          <w:lang w:eastAsia="en-US"/>
        </w:rPr>
        <w:t xml:space="preserve">nnotate CpGs </w:t>
      </w: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shared by both samples </w:t>
      </w:r>
      <w:r w:rsidR="003B2630">
        <w:rPr>
          <w:rFonts w:ascii="Times" w:eastAsiaTheme="minorEastAsia" w:hAnsi="Times" w:cs="Times"/>
          <w:sz w:val="26"/>
          <w:szCs w:val="26"/>
          <w:lang w:eastAsia="en-US"/>
        </w:rPr>
        <w:t xml:space="preserve">to genomic regions (figures 5E and 5F):  </w:t>
      </w:r>
    </w:p>
    <w:p w14:paraId="3E3CB459" w14:textId="77777777" w:rsidR="006A0A20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T</w:t>
      </w:r>
      <w:r w:rsidR="006A0A20">
        <w:rPr>
          <w:rFonts w:ascii="Times" w:eastAsiaTheme="minorEastAsia" w:hAnsi="Times" w:cs="Times"/>
          <w:sz w:val="26"/>
          <w:szCs w:val="26"/>
          <w:lang w:eastAsia="en-US"/>
        </w:rPr>
        <w:t xml:space="preserve">o perform this command, first download annotation files from UCSC as instructed at </w:t>
      </w:r>
      <w:hyperlink r:id="rId11" w:anchor="Downloading_Annotation_Files" w:history="1">
        <w:r w:rsidR="006A0A20" w:rsidRPr="003B2630">
          <w:rPr>
            <w:rStyle w:val="Hyperlink"/>
            <w:rFonts w:ascii="Times" w:eastAsiaTheme="minorEastAsia" w:hAnsi="Times" w:cs="Times"/>
            <w:color w:val="auto"/>
            <w:sz w:val="26"/>
            <w:szCs w:val="26"/>
            <w:u w:val="none"/>
            <w:lang w:eastAsia="en-US"/>
          </w:rPr>
          <w:t>https://code.google.com/p/methylkit/#Downloading_Annotation_Files</w:t>
        </w:r>
      </w:hyperlink>
      <w:r w:rsidR="006A0A20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 xml:space="preserve">(genic feature file and CpG island feature file) </w:t>
      </w:r>
      <w:r w:rsidR="006A0A20">
        <w:rPr>
          <w:rFonts w:ascii="Times" w:eastAsiaTheme="minorEastAsia" w:hAnsi="Times" w:cs="Times"/>
          <w:sz w:val="26"/>
          <w:szCs w:val="26"/>
          <w:lang w:eastAsia="en-US"/>
        </w:rPr>
        <w:t>and import annotation files into R:</w:t>
      </w:r>
    </w:p>
    <w:p w14:paraId="39DF8809" w14:textId="77777777" w:rsidR="006A0A20" w:rsidRDefault="006A0A2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>&gt;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 xml:space="preserve"> </w:t>
      </w:r>
      <w:r>
        <w:rPr>
          <w:rFonts w:ascii="Times" w:eastAsiaTheme="minorEastAsia" w:hAnsi="Times" w:cs="Times"/>
          <w:sz w:val="26"/>
          <w:szCs w:val="26"/>
          <w:lang w:eastAsia="en-US"/>
        </w:rPr>
        <w:t>gene.obj=</w:t>
      </w:r>
      <w:proofErr w:type="spellStart"/>
      <w:r>
        <w:rPr>
          <w:rFonts w:ascii="Times" w:eastAsiaTheme="minorEastAsia" w:hAnsi="Times" w:cs="Times"/>
          <w:sz w:val="26"/>
          <w:szCs w:val="26"/>
          <w:lang w:eastAsia="en-US"/>
        </w:rPr>
        <w:t>read.transcript.features</w:t>
      </w:r>
      <w:proofErr w:type="spellEnd"/>
      <w:r>
        <w:rPr>
          <w:rFonts w:ascii="Times" w:eastAsiaTheme="minorEastAsia" w:hAnsi="Times" w:cs="Times"/>
          <w:sz w:val="26"/>
          <w:szCs w:val="26"/>
          <w:lang w:eastAsia="en-US"/>
        </w:rPr>
        <w:t>(“</w:t>
      </w:r>
      <w:ins w:id="147" w:author="Francine Garrett-Bakelman" w:date="2014-08-20T00:02:00Z">
        <w:r w:rsidR="0039698A" w:rsidRPr="003B2630">
          <w:rPr>
            <w:rFonts w:ascii="Times" w:eastAsiaTheme="minorEastAsia" w:hAnsi="Times" w:cs="Times"/>
            <w:sz w:val="26"/>
            <w:szCs w:val="26"/>
            <w:lang w:eastAsia="en-US"/>
          </w:rPr>
          <w:t>("</w:t>
        </w:r>
        <w:r w:rsidR="0039698A">
          <w:rPr>
            <w:rFonts w:ascii="Times" w:eastAsiaTheme="minorEastAsia" w:hAnsi="Times" w:cs="Times"/>
            <w:sz w:val="26"/>
            <w:szCs w:val="26"/>
            <w:lang w:eastAsia="en-US"/>
          </w:rPr>
          <w:t>/PATH/</w:t>
        </w:r>
      </w:ins>
      <w:r>
        <w:rPr>
          <w:rFonts w:ascii="Times" w:eastAsiaTheme="minorEastAsia" w:hAnsi="Times" w:cs="Times"/>
          <w:sz w:val="26"/>
          <w:szCs w:val="26"/>
          <w:lang w:eastAsia="en-US"/>
        </w:rPr>
        <w:t>genic features file”)  # annotation file for genic features</w:t>
      </w:r>
    </w:p>
    <w:p w14:paraId="4F72829B" w14:textId="0BB14D5A" w:rsidR="003B2630" w:rsidRDefault="00355267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r w:rsidRPr="003B2630">
        <w:rPr>
          <w:rFonts w:ascii="Times" w:eastAsiaTheme="minorEastAsia" w:hAnsi="Times" w:cs="Times"/>
          <w:sz w:val="26"/>
          <w:szCs w:val="26"/>
          <w:lang w:eastAsia="en-US"/>
        </w:rPr>
        <w:t>cpg.obj=</w:t>
      </w:r>
      <w:proofErr w:type="spellStart"/>
      <w:r w:rsidRPr="003B2630">
        <w:rPr>
          <w:rFonts w:ascii="Times" w:eastAsiaTheme="minorEastAsia" w:hAnsi="Times" w:cs="Times"/>
          <w:sz w:val="26"/>
          <w:szCs w:val="26"/>
          <w:lang w:eastAsia="en-US"/>
        </w:rPr>
        <w:t>read.feature.flank</w:t>
      </w:r>
      <w:proofErr w:type="spellEnd"/>
      <w:r w:rsidRPr="003B2630">
        <w:rPr>
          <w:rFonts w:ascii="Times" w:eastAsiaTheme="minorEastAsia" w:hAnsi="Times" w:cs="Times"/>
          <w:sz w:val="26"/>
          <w:szCs w:val="26"/>
          <w:lang w:eastAsia="en-US"/>
        </w:rPr>
        <w:t>("</w:t>
      </w:r>
      <w:ins w:id="148" w:author="Francine Garrett-Bakelman" w:date="2014-08-20T00:02:00Z">
        <w:r w:rsidR="0039698A">
          <w:rPr>
            <w:rFonts w:ascii="Times" w:eastAsiaTheme="minorEastAsia" w:hAnsi="Times" w:cs="Times"/>
            <w:sz w:val="26"/>
            <w:szCs w:val="26"/>
            <w:lang w:eastAsia="en-US"/>
          </w:rPr>
          <w:t>/PATH/CpG island Annotation file name</w:t>
        </w:r>
      </w:ins>
      <w:r w:rsidRPr="003B2630">
        <w:rPr>
          <w:rFonts w:ascii="Times" w:eastAsiaTheme="minorEastAsia" w:hAnsi="Times" w:cs="Times"/>
          <w:sz w:val="26"/>
          <w:szCs w:val="26"/>
          <w:lang w:eastAsia="en-US"/>
        </w:rPr>
        <w:t>")</w:t>
      </w:r>
    </w:p>
    <w:p w14:paraId="77095D21" w14:textId="77777777" w:rsidR="0039698A" w:rsidRDefault="0039698A" w:rsidP="003B2630">
      <w:pPr>
        <w:widowControl w:val="0"/>
        <w:autoSpaceDE w:val="0"/>
        <w:autoSpaceDN w:val="0"/>
        <w:adjustRightInd w:val="0"/>
        <w:rPr>
          <w:ins w:id="149" w:author="Francine Garrett-Bakelman" w:date="2014-08-20T00:03:00Z"/>
          <w:rFonts w:ascii="Times" w:eastAsiaTheme="minorEastAsia" w:hAnsi="Times" w:cs="Times"/>
          <w:sz w:val="26"/>
          <w:szCs w:val="26"/>
          <w:lang w:eastAsia="en-US"/>
        </w:rPr>
      </w:pPr>
    </w:p>
    <w:p w14:paraId="3D46BF9D" w14:textId="77777777" w:rsidR="003B2630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Annotate and plot genic annotated sites: </w:t>
      </w:r>
    </w:p>
    <w:p w14:paraId="5E31B0FE" w14:textId="77777777" w:rsidR="003B2630" w:rsidRPr="003B2630" w:rsidRDefault="003B2630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proofErr w:type="spellStart"/>
      <w:r w:rsidRPr="003B2630">
        <w:rPr>
          <w:rFonts w:ascii="Times" w:eastAsiaTheme="minorEastAsia" w:hAnsi="Times" w:cs="Times"/>
          <w:sz w:val="26"/>
          <w:szCs w:val="26"/>
          <w:lang w:eastAsia="en-US"/>
        </w:rPr>
        <w:t>diffAnn</w:t>
      </w:r>
      <w:proofErr w:type="spellEnd"/>
      <w:r w:rsidRPr="003B2630">
        <w:rPr>
          <w:rFonts w:ascii="Times" w:eastAsiaTheme="minorEastAsia" w:hAnsi="Times" w:cs="Times"/>
          <w:sz w:val="26"/>
          <w:szCs w:val="26"/>
          <w:lang w:eastAsia="en-US"/>
        </w:rPr>
        <w:t>=</w:t>
      </w:r>
      <w:proofErr w:type="spellStart"/>
      <w:r w:rsidRPr="003B2630">
        <w:rPr>
          <w:rFonts w:ascii="Times" w:eastAsiaTheme="minorEastAsia" w:hAnsi="Times" w:cs="Times"/>
          <w:sz w:val="26"/>
          <w:szCs w:val="26"/>
          <w:lang w:eastAsia="en-US"/>
        </w:rPr>
        <w:t>annotate.WithGenicParts</w:t>
      </w:r>
      <w:proofErr w:type="spellEnd"/>
      <w:r w:rsidRPr="003B2630">
        <w:rPr>
          <w:rFonts w:ascii="Times" w:eastAsiaTheme="minorEastAsia" w:hAnsi="Times" w:cs="Times"/>
          <w:sz w:val="26"/>
          <w:szCs w:val="26"/>
          <w:lang w:eastAsia="en-US"/>
        </w:rPr>
        <w:t>(</w:t>
      </w:r>
      <w:r w:rsidR="00355267">
        <w:rPr>
          <w:rFonts w:ascii="Times" w:eastAsiaTheme="minorEastAsia" w:hAnsi="Times" w:cs="Times"/>
          <w:sz w:val="26"/>
          <w:szCs w:val="26"/>
          <w:lang w:eastAsia="en-US"/>
        </w:rPr>
        <w:t>myDiff</w:t>
      </w:r>
      <w:r w:rsidRPr="003B2630">
        <w:rPr>
          <w:rFonts w:ascii="Times" w:eastAsiaTheme="minorEastAsia" w:hAnsi="Times" w:cs="Times"/>
          <w:sz w:val="26"/>
          <w:szCs w:val="26"/>
          <w:lang w:eastAsia="en-US"/>
        </w:rPr>
        <w:t>,gene.obj)</w:t>
      </w:r>
    </w:p>
    <w:p w14:paraId="335FDAA3" w14:textId="77777777" w:rsidR="003B2630" w:rsidRDefault="00355267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plotTargetAnnotation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diffAnn,precedence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=TRUE, main="CpG methylation annotation")</w:t>
      </w:r>
    </w:p>
    <w:p w14:paraId="7F537B4C" w14:textId="77777777" w:rsidR="003B2630" w:rsidRPr="003B2630" w:rsidRDefault="00355267" w:rsidP="003B2630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cpgi.ann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=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annotate.WithFeature.Flank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myDiff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, cpg.obj[[1]], cpg.obj[[2]],feature.name="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CpGi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",flank.name="Shores")</w:t>
      </w:r>
    </w:p>
    <w:p w14:paraId="40AE1BE1" w14:textId="77777777" w:rsidR="00BC4E8C" w:rsidRPr="00355267" w:rsidRDefault="00355267" w:rsidP="00355267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sz w:val="26"/>
          <w:szCs w:val="26"/>
          <w:lang w:eastAsia="en-US"/>
        </w:rPr>
      </w:pPr>
      <w:r>
        <w:rPr>
          <w:rFonts w:ascii="Times" w:eastAsiaTheme="minorEastAsia" w:hAnsi="Times" w:cs="Times"/>
          <w:sz w:val="26"/>
          <w:szCs w:val="26"/>
          <w:lang w:eastAsia="en-US"/>
        </w:rPr>
        <w:t xml:space="preserve">&gt; 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plotTargetAnnotation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(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cpgi.ann,col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=c("</w:t>
      </w:r>
      <w:proofErr w:type="spellStart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green","gray","white</w:t>
      </w:r>
      <w:proofErr w:type="spellEnd"/>
      <w:r w:rsidR="003B2630" w:rsidRPr="003B2630">
        <w:rPr>
          <w:rFonts w:ascii="Times" w:eastAsiaTheme="minorEastAsia" w:hAnsi="Times" w:cs="Times"/>
          <w:sz w:val="26"/>
          <w:szCs w:val="26"/>
          <w:lang w:eastAsia="en-US"/>
        </w:rPr>
        <w:t>"), main="CpG  annotation")</w:t>
      </w:r>
    </w:p>
    <w:p w14:paraId="72705795" w14:textId="77777777" w:rsidR="0039698A" w:rsidRPr="00BC4E8C" w:rsidRDefault="0039698A" w:rsidP="00EC6508">
      <w:pPr>
        <w:rPr>
          <w:rFonts w:ascii="Arial" w:hAnsi="Arial" w:cs="Arial"/>
        </w:rPr>
      </w:pPr>
    </w:p>
    <w:p w14:paraId="5ADCEEF5" w14:textId="77777777" w:rsidR="00BC4E8C" w:rsidRPr="00BC4E8C" w:rsidRDefault="00BC4E8C" w:rsidP="00EC6508">
      <w:pPr>
        <w:rPr>
          <w:rFonts w:ascii="Arial" w:hAnsi="Arial" w:cs="Arial"/>
          <w:b/>
        </w:rPr>
      </w:pPr>
      <w:r w:rsidRPr="00BC4E8C">
        <w:rPr>
          <w:rFonts w:ascii="Arial" w:hAnsi="Arial" w:cs="Arial"/>
          <w:b/>
        </w:rPr>
        <w:t>References:</w:t>
      </w:r>
    </w:p>
    <w:p w14:paraId="393E64B8" w14:textId="77777777" w:rsidR="0060456F" w:rsidRPr="005C6374" w:rsidRDefault="00DA0F95" w:rsidP="0060456F">
      <w:pPr>
        <w:pStyle w:val="EndNoteBibliography"/>
        <w:rPr>
          <w:ins w:id="150" w:author="Francine Garrett-Bakelman" w:date="2014-08-25T10:54:00Z"/>
          <w:noProof/>
        </w:rPr>
      </w:pPr>
      <w:r w:rsidRPr="00BC4E8C">
        <w:rPr>
          <w:rFonts w:ascii="Arial" w:hAnsi="Arial" w:cs="Arial"/>
        </w:rPr>
        <w:fldChar w:fldCharType="begin"/>
      </w:r>
      <w:r w:rsidR="00EC6508" w:rsidRPr="00BC4E8C">
        <w:rPr>
          <w:rFonts w:ascii="Arial" w:hAnsi="Arial" w:cs="Arial"/>
        </w:rPr>
        <w:instrText xml:space="preserve"> ADDIN EN.REFLIST </w:instrText>
      </w:r>
      <w:r w:rsidRPr="00BC4E8C">
        <w:rPr>
          <w:rFonts w:ascii="Arial" w:hAnsi="Arial" w:cs="Arial"/>
        </w:rPr>
        <w:fldChar w:fldCharType="separate"/>
      </w:r>
      <w:r w:rsidR="00BC4E8C" w:rsidRPr="00BC4E8C">
        <w:rPr>
          <w:rFonts w:ascii="Arial" w:hAnsi="Arial" w:cs="Arial"/>
          <w:noProof/>
        </w:rPr>
        <w:t>1</w:t>
      </w:r>
      <w:r w:rsidR="00BC4E8C" w:rsidRPr="00BC4E8C">
        <w:rPr>
          <w:rFonts w:ascii="Arial" w:hAnsi="Arial" w:cs="Arial"/>
          <w:noProof/>
        </w:rPr>
        <w:tab/>
      </w:r>
      <w:ins w:id="151" w:author="Francine Garrett-Bakelman" w:date="2014-08-25T10:54:00Z">
        <w:r w:rsidR="0060456F" w:rsidRPr="005C6374">
          <w:rPr>
            <w:noProof/>
          </w:rPr>
          <w:t xml:space="preserve">Goecks, J., Nekrutenko, A., Taylor, J., Galaxy, T. Galaxy: a comprehensive approach for supporting accessible, reproducible, and transparent computational research in the life sciences. </w:t>
        </w:r>
        <w:r w:rsidR="0060456F" w:rsidRPr="005C6374">
          <w:rPr>
            <w:i/>
            <w:noProof/>
          </w:rPr>
          <w:t>Genome Biol</w:t>
        </w:r>
        <w:r w:rsidR="0060456F" w:rsidRPr="005C6374">
          <w:rPr>
            <w:noProof/>
          </w:rPr>
          <w:t xml:space="preserve">. </w:t>
        </w:r>
        <w:r w:rsidR="0060456F" w:rsidRPr="005C6374">
          <w:rPr>
            <w:b/>
            <w:noProof/>
          </w:rPr>
          <w:t>11</w:t>
        </w:r>
        <w:r w:rsidR="0060456F" w:rsidRPr="005C6374">
          <w:rPr>
            <w:noProof/>
          </w:rPr>
          <w:t xml:space="preserve"> (8), R86, doi: 10.1186/gb-2010-11-8-r86 (2010).</w:t>
        </w:r>
      </w:ins>
    </w:p>
    <w:p w14:paraId="428AD44D" w14:textId="77777777" w:rsidR="0060456F" w:rsidRPr="005C6374" w:rsidRDefault="0060456F" w:rsidP="0060456F">
      <w:pPr>
        <w:pStyle w:val="EndNoteBibliography"/>
        <w:rPr>
          <w:ins w:id="152" w:author="Francine Garrett-Bakelman" w:date="2014-08-25T10:54:00Z"/>
          <w:noProof/>
        </w:rPr>
      </w:pPr>
      <w:ins w:id="153" w:author="Francine Garrett-Bakelman" w:date="2014-08-25T10:54:00Z">
        <w:r>
          <w:rPr>
            <w:rFonts w:ascii="Arial" w:hAnsi="Arial" w:cs="Arial"/>
            <w:noProof/>
          </w:rPr>
          <w:t>2</w:t>
        </w:r>
        <w:r>
          <w:rPr>
            <w:rFonts w:ascii="Arial" w:hAnsi="Arial" w:cs="Arial"/>
            <w:noProof/>
          </w:rPr>
          <w:tab/>
        </w:r>
        <w:r w:rsidRPr="005C6374">
          <w:rPr>
            <w:noProof/>
          </w:rPr>
          <w:t>Dorff, K.C.</w:t>
        </w:r>
        <w:r w:rsidRPr="005C6374">
          <w:rPr>
            <w:i/>
            <w:noProof/>
          </w:rPr>
          <w:t xml:space="preserve"> et al.</w:t>
        </w:r>
        <w:r w:rsidRPr="005C6374">
          <w:rPr>
            <w:noProof/>
          </w:rPr>
          <w:t xml:space="preserve"> GobyWeb: simplified management and analysis of gene expression and DNA methylation sequencing data. </w:t>
        </w:r>
        <w:r w:rsidRPr="005C6374">
          <w:rPr>
            <w:i/>
            <w:noProof/>
          </w:rPr>
          <w:t>PLoS One</w:t>
        </w:r>
        <w:r w:rsidRPr="005C6374">
          <w:rPr>
            <w:noProof/>
          </w:rPr>
          <w:t xml:space="preserve">. </w:t>
        </w:r>
        <w:r w:rsidRPr="005C6374">
          <w:rPr>
            <w:b/>
            <w:noProof/>
          </w:rPr>
          <w:t>8</w:t>
        </w:r>
        <w:r w:rsidRPr="005C6374">
          <w:rPr>
            <w:noProof/>
          </w:rPr>
          <w:t xml:space="preserve"> (7), e69666, doi: 10.1371/journal.pone.0069666 (2013).</w:t>
        </w:r>
      </w:ins>
    </w:p>
    <w:p w14:paraId="68C80258" w14:textId="62FF6137" w:rsidR="00BC4E8C" w:rsidRPr="00BC4E8C" w:rsidRDefault="0060456F" w:rsidP="0060456F">
      <w:pPr>
        <w:pStyle w:val="EndNoteBibliography"/>
        <w:rPr>
          <w:rFonts w:ascii="Arial" w:hAnsi="Arial" w:cs="Arial"/>
          <w:noProof/>
        </w:rPr>
      </w:pPr>
      <w:ins w:id="154" w:author="Francine Garrett-Bakelman" w:date="2014-08-25T10:54:00Z">
        <w:r>
          <w:rPr>
            <w:rFonts w:ascii="Arial" w:hAnsi="Arial" w:cs="Arial"/>
            <w:noProof/>
          </w:rPr>
          <w:t>3</w:t>
        </w:r>
        <w:r>
          <w:rPr>
            <w:rFonts w:ascii="Arial" w:hAnsi="Arial" w:cs="Arial"/>
            <w:noProof/>
          </w:rPr>
          <w:tab/>
        </w:r>
      </w:ins>
      <w:r w:rsidR="00BC4E8C" w:rsidRPr="00BC4E8C">
        <w:rPr>
          <w:rFonts w:ascii="Arial" w:hAnsi="Arial" w:cs="Arial"/>
          <w:noProof/>
        </w:rPr>
        <w:t>Akalin, A.</w:t>
      </w:r>
      <w:r w:rsidR="00BC4E8C" w:rsidRPr="00BC4E8C">
        <w:rPr>
          <w:rFonts w:ascii="Arial" w:hAnsi="Arial" w:cs="Arial"/>
          <w:i/>
          <w:noProof/>
        </w:rPr>
        <w:t xml:space="preserve"> et al.</w:t>
      </w:r>
      <w:r w:rsidR="00BC4E8C" w:rsidRPr="00BC4E8C">
        <w:rPr>
          <w:rFonts w:ascii="Arial" w:hAnsi="Arial" w:cs="Arial"/>
          <w:noProof/>
        </w:rPr>
        <w:t xml:space="preserve"> methylKit: a comprehensive R package for the analysis of genome-wide DNA methylation profiles. </w:t>
      </w:r>
      <w:r w:rsidR="00BC4E8C" w:rsidRPr="00BC4E8C">
        <w:rPr>
          <w:rFonts w:ascii="Arial" w:hAnsi="Arial" w:cs="Arial"/>
          <w:i/>
          <w:noProof/>
        </w:rPr>
        <w:t>Genome Biol</w:t>
      </w:r>
      <w:r w:rsidR="00BC4E8C" w:rsidRPr="00BC4E8C">
        <w:rPr>
          <w:rFonts w:ascii="Arial" w:hAnsi="Arial" w:cs="Arial"/>
          <w:noProof/>
        </w:rPr>
        <w:t xml:space="preserve"> </w:t>
      </w:r>
      <w:r w:rsidR="00BC4E8C" w:rsidRPr="00BC4E8C">
        <w:rPr>
          <w:rFonts w:ascii="Arial" w:hAnsi="Arial" w:cs="Arial"/>
          <w:b/>
          <w:noProof/>
        </w:rPr>
        <w:t>13</w:t>
      </w:r>
      <w:r w:rsidR="00BC4E8C" w:rsidRPr="00BC4E8C">
        <w:rPr>
          <w:rFonts w:ascii="Arial" w:hAnsi="Arial" w:cs="Arial"/>
          <w:noProof/>
        </w:rPr>
        <w:t>, R87, doi:10.1186/gb-2012-13-10-r87 (2012).</w:t>
      </w:r>
    </w:p>
    <w:p w14:paraId="5C0EE5E6" w14:textId="77777777" w:rsidR="004771A2" w:rsidRPr="00BC4E8C" w:rsidRDefault="00DA0F95" w:rsidP="00EC6508">
      <w:pPr>
        <w:rPr>
          <w:rFonts w:ascii="Arial" w:hAnsi="Arial" w:cs="Arial"/>
        </w:rPr>
      </w:pPr>
      <w:r w:rsidRPr="00BC4E8C">
        <w:rPr>
          <w:rFonts w:ascii="Arial" w:hAnsi="Arial" w:cs="Arial"/>
        </w:rPr>
        <w:fldChar w:fldCharType="end"/>
      </w:r>
    </w:p>
    <w:sectPr w:rsidR="004771A2" w:rsidRPr="00BC4E8C" w:rsidSect="00462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62A12" w14:textId="77777777" w:rsidR="00336F4A" w:rsidRDefault="00336F4A" w:rsidP="00355267">
      <w:r>
        <w:separator/>
      </w:r>
    </w:p>
  </w:endnote>
  <w:endnote w:type="continuationSeparator" w:id="0">
    <w:p w14:paraId="6CEF7665" w14:textId="77777777" w:rsidR="00336F4A" w:rsidRDefault="00336F4A" w:rsidP="0035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69307" w14:textId="77777777" w:rsidR="00336F4A" w:rsidRDefault="00336F4A" w:rsidP="00355267">
      <w:r>
        <w:separator/>
      </w:r>
    </w:p>
  </w:footnote>
  <w:footnote w:type="continuationSeparator" w:id="0">
    <w:p w14:paraId="1FB052E7" w14:textId="77777777" w:rsidR="00336F4A" w:rsidRDefault="00336F4A" w:rsidP="00355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EB9397A"/>
    <w:multiLevelType w:val="hybridMultilevel"/>
    <w:tmpl w:val="2C366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65529"/>
    <w:multiLevelType w:val="hybridMultilevel"/>
    <w:tmpl w:val="75140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 Cop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pdfaaduxzfalex0v0p0t5e0pedefeeaafe&quot;&gt;FGB_012013_EndNote Library&lt;record-ids&gt;&lt;item&gt;1248&lt;/item&gt;&lt;/record-ids&gt;&lt;/item&gt;&lt;/Libraries&gt;"/>
  </w:docVars>
  <w:rsids>
    <w:rsidRoot w:val="00AF510D"/>
    <w:rsid w:val="00083EBC"/>
    <w:rsid w:val="0010103A"/>
    <w:rsid w:val="00186A96"/>
    <w:rsid w:val="001A652E"/>
    <w:rsid w:val="001D6C79"/>
    <w:rsid w:val="00237BDF"/>
    <w:rsid w:val="00336F4A"/>
    <w:rsid w:val="00355267"/>
    <w:rsid w:val="00355475"/>
    <w:rsid w:val="0036376A"/>
    <w:rsid w:val="0039698A"/>
    <w:rsid w:val="003B2630"/>
    <w:rsid w:val="00451056"/>
    <w:rsid w:val="00454A65"/>
    <w:rsid w:val="00455264"/>
    <w:rsid w:val="00462D93"/>
    <w:rsid w:val="004771A2"/>
    <w:rsid w:val="004E36B0"/>
    <w:rsid w:val="00550800"/>
    <w:rsid w:val="0060456F"/>
    <w:rsid w:val="00660571"/>
    <w:rsid w:val="006A0A20"/>
    <w:rsid w:val="007460A5"/>
    <w:rsid w:val="0083189A"/>
    <w:rsid w:val="008A176E"/>
    <w:rsid w:val="008E5852"/>
    <w:rsid w:val="00A16D55"/>
    <w:rsid w:val="00A97B3C"/>
    <w:rsid w:val="00AF510D"/>
    <w:rsid w:val="00B7586F"/>
    <w:rsid w:val="00BC4E8C"/>
    <w:rsid w:val="00BD357A"/>
    <w:rsid w:val="00C92EB7"/>
    <w:rsid w:val="00C93D28"/>
    <w:rsid w:val="00CC09D2"/>
    <w:rsid w:val="00D251CB"/>
    <w:rsid w:val="00DA0F95"/>
    <w:rsid w:val="00E045A9"/>
    <w:rsid w:val="00E25A32"/>
    <w:rsid w:val="00E30EE2"/>
    <w:rsid w:val="00EC6508"/>
    <w:rsid w:val="00EE19DD"/>
    <w:rsid w:val="00F74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30A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annotation text" w:uiPriority="99"/>
    <w:lsdException w:name="annotation reference" w:uiPriority="99"/>
  </w:latentStyles>
  <w:style w:type="paragraph" w:default="1" w:styleId="Normal">
    <w:name w:val="Normal"/>
    <w:qFormat/>
    <w:rsid w:val="00AF510D"/>
    <w:rPr>
      <w:rFonts w:ascii="Cambria" w:eastAsia="MS Mincho" w:hAnsi="Cambria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EC6508"/>
    <w:pPr>
      <w:jc w:val="center"/>
    </w:pPr>
  </w:style>
  <w:style w:type="paragraph" w:customStyle="1" w:styleId="EndNoteBibliography">
    <w:name w:val="EndNote Bibliography"/>
    <w:basedOn w:val="Normal"/>
    <w:rsid w:val="00EC6508"/>
  </w:style>
  <w:style w:type="paragraph" w:styleId="ListParagraph">
    <w:name w:val="List Paragraph"/>
    <w:basedOn w:val="Normal"/>
    <w:uiPriority w:val="34"/>
    <w:qFormat/>
    <w:rsid w:val="00EC65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4E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552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267"/>
    <w:rPr>
      <w:rFonts w:ascii="Cambria" w:eastAsia="MS Mincho" w:hAnsi="Cambria" w:cs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552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267"/>
    <w:rPr>
      <w:rFonts w:ascii="Cambria" w:eastAsia="MS Mincho" w:hAnsi="Cambria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3C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unhideWhenUsed/>
    <w:rsid w:val="00A97B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97B3C"/>
  </w:style>
  <w:style w:type="character" w:customStyle="1" w:styleId="CommentTextChar">
    <w:name w:val="Comment Text Char"/>
    <w:basedOn w:val="DefaultParagraphFont"/>
    <w:link w:val="CommentText"/>
    <w:uiPriority w:val="99"/>
    <w:rsid w:val="00A97B3C"/>
    <w:rPr>
      <w:rFonts w:ascii="Cambria" w:eastAsia="MS Mincho" w:hAnsi="Cambria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B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B3C"/>
    <w:rPr>
      <w:rFonts w:ascii="Cambria" w:eastAsia="MS Mincho" w:hAnsi="Cambria" w:cs="Times New Roman"/>
      <w:b/>
      <w:bCs/>
      <w:sz w:val="20"/>
      <w:szCs w:val="20"/>
      <w:lang w:eastAsia="ja-JP"/>
    </w:rPr>
  </w:style>
  <w:style w:type="paragraph" w:customStyle="1" w:styleId="Normal1">
    <w:name w:val="Normal1"/>
    <w:rsid w:val="0060456F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annotation text" w:uiPriority="99"/>
    <w:lsdException w:name="annotation reference" w:uiPriority="99"/>
  </w:latentStyles>
  <w:style w:type="paragraph" w:default="1" w:styleId="Normal">
    <w:name w:val="Normal"/>
    <w:qFormat/>
    <w:rsid w:val="00AF510D"/>
    <w:rPr>
      <w:rFonts w:ascii="Cambria" w:eastAsia="MS Mincho" w:hAnsi="Cambria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EC6508"/>
    <w:pPr>
      <w:jc w:val="center"/>
    </w:pPr>
  </w:style>
  <w:style w:type="paragraph" w:customStyle="1" w:styleId="EndNoteBibliography">
    <w:name w:val="EndNote Bibliography"/>
    <w:basedOn w:val="Normal"/>
    <w:rsid w:val="00EC6508"/>
  </w:style>
  <w:style w:type="paragraph" w:styleId="ListParagraph">
    <w:name w:val="List Paragraph"/>
    <w:basedOn w:val="Normal"/>
    <w:uiPriority w:val="34"/>
    <w:qFormat/>
    <w:rsid w:val="00EC65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4E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552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267"/>
    <w:rPr>
      <w:rFonts w:ascii="Cambria" w:eastAsia="MS Mincho" w:hAnsi="Cambria" w:cs="Times New Roma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552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267"/>
    <w:rPr>
      <w:rFonts w:ascii="Cambria" w:eastAsia="MS Mincho" w:hAnsi="Cambria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3C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unhideWhenUsed/>
    <w:rsid w:val="00A97B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97B3C"/>
  </w:style>
  <w:style w:type="character" w:customStyle="1" w:styleId="CommentTextChar">
    <w:name w:val="Comment Text Char"/>
    <w:basedOn w:val="DefaultParagraphFont"/>
    <w:link w:val="CommentText"/>
    <w:uiPriority w:val="99"/>
    <w:rsid w:val="00A97B3C"/>
    <w:rPr>
      <w:rFonts w:ascii="Cambria" w:eastAsia="MS Mincho" w:hAnsi="Cambria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B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B3C"/>
    <w:rPr>
      <w:rFonts w:ascii="Cambria" w:eastAsia="MS Mincho" w:hAnsi="Cambria" w:cs="Times New Roman"/>
      <w:b/>
      <w:bCs/>
      <w:sz w:val="20"/>
      <w:szCs w:val="20"/>
      <w:lang w:eastAsia="ja-JP"/>
    </w:rPr>
  </w:style>
  <w:style w:type="paragraph" w:customStyle="1" w:styleId="Normal1">
    <w:name w:val="Normal1"/>
    <w:rsid w:val="0060456F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ode.google.com/p/methylkit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code.google.com/p/methylkit/" TargetMode="External"/><Relationship Id="rId9" Type="http://schemas.openxmlformats.org/officeDocument/2006/relationships/hyperlink" Target="http://methylkit.googlecode.com/git/inst/doc/methylKit.pdf" TargetMode="External"/><Relationship Id="rId10" Type="http://schemas.openxmlformats.org/officeDocument/2006/relationships/hyperlink" Target="https://code.google.com/p/methylk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1545</Words>
  <Characters>8807</Characters>
  <Application>Microsoft Macintosh Word</Application>
  <DocSecurity>0</DocSecurity>
  <Lines>73</Lines>
  <Paragraphs>20</Paragraphs>
  <ScaleCrop>false</ScaleCrop>
  <Company/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Garrett-Bakelman</dc:creator>
  <cp:keywords/>
  <dc:description/>
  <cp:lastModifiedBy>Francine Garrett-Bakelman</cp:lastModifiedBy>
  <cp:revision>4</cp:revision>
  <dcterms:created xsi:type="dcterms:W3CDTF">2014-08-25T14:57:00Z</dcterms:created>
  <dcterms:modified xsi:type="dcterms:W3CDTF">2014-08-25T15:18:00Z</dcterms:modified>
</cp:coreProperties>
</file>