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002EBD" w14:textId="5422DC9B" w:rsidR="00CD49CA" w:rsidRPr="00F269D0" w:rsidRDefault="00CD49CA" w:rsidP="00CD49CA">
      <w:pPr>
        <w:rPr>
          <w:rFonts w:ascii="Arial" w:hAnsi="Arial" w:cs="Arial"/>
          <w:color w:val="4BACC6" w:themeColor="accent5"/>
        </w:rPr>
      </w:pPr>
      <w:r w:rsidRPr="00F269D0">
        <w:rPr>
          <w:rFonts w:ascii="Arial" w:hAnsi="Arial" w:cs="Arial"/>
          <w:color w:val="4BACC6" w:themeColor="accent5"/>
        </w:rPr>
        <w:t xml:space="preserve">Sections 1 and 2 describe prep and will be excluded from highlighting. </w:t>
      </w:r>
    </w:p>
    <w:p w14:paraId="490DE93E" w14:textId="77777777" w:rsidR="00CD49CA" w:rsidRPr="00F269D0" w:rsidRDefault="00CD49CA" w:rsidP="00CD49CA">
      <w:pPr>
        <w:rPr>
          <w:rFonts w:ascii="Arial" w:hAnsi="Arial" w:cs="Arial"/>
          <w:color w:val="4BACC6" w:themeColor="accent5"/>
        </w:rPr>
      </w:pPr>
    </w:p>
    <w:p w14:paraId="4C12BEED" w14:textId="61CEB71F" w:rsidR="005A3AEE" w:rsidRPr="00F269D0" w:rsidRDefault="005A3AEE" w:rsidP="005A3AEE">
      <w:pPr>
        <w:rPr>
          <w:rFonts w:ascii="Arial" w:hAnsi="Arial" w:cs="Arial"/>
          <w:color w:val="4BACC6" w:themeColor="accent5"/>
        </w:rPr>
      </w:pPr>
      <w:r w:rsidRPr="00F269D0">
        <w:rPr>
          <w:rFonts w:ascii="Arial" w:hAnsi="Arial" w:cs="Arial"/>
          <w:color w:val="4BACC6" w:themeColor="accent5"/>
        </w:rPr>
        <w:t xml:space="preserve">The script for filming should begin as vacutainers are arriving in the lab with </w:t>
      </w:r>
      <w:r w:rsidR="00F619AE">
        <w:rPr>
          <w:rFonts w:ascii="Arial" w:hAnsi="Arial" w:cs="Arial"/>
          <w:color w:val="4BACC6" w:themeColor="accent5"/>
        </w:rPr>
        <w:t xml:space="preserve">a sample collection summary followed immediately by </w:t>
      </w:r>
      <w:r w:rsidRPr="00F269D0">
        <w:rPr>
          <w:rFonts w:ascii="Arial" w:hAnsi="Arial" w:cs="Arial"/>
          <w:color w:val="4BACC6" w:themeColor="accent5"/>
        </w:rPr>
        <w:t>step 2.7:</w:t>
      </w:r>
    </w:p>
    <w:p w14:paraId="06335BD9" w14:textId="77777777" w:rsidR="005A3AEE" w:rsidRPr="00F26449" w:rsidRDefault="005A3AEE" w:rsidP="005A3AEE">
      <w:pPr>
        <w:rPr>
          <w:rFonts w:ascii="Arial" w:hAnsi="Arial" w:cs="Arial"/>
        </w:rPr>
      </w:pPr>
    </w:p>
    <w:p w14:paraId="477D137E" w14:textId="0DF3FA7D" w:rsidR="00F619AE" w:rsidRDefault="00F619AE" w:rsidP="005A3AEE">
      <w:pPr>
        <w:rPr>
          <w:rFonts w:ascii="Arial" w:hAnsi="Arial" w:cs="Arial"/>
          <w:highlight w:val="yellow"/>
        </w:rPr>
      </w:pPr>
      <w:r w:rsidRPr="0065716E">
        <w:rPr>
          <w:rFonts w:ascii="Arial" w:hAnsi="Arial" w:cs="Arial"/>
          <w:highlight w:val="yellow"/>
        </w:rPr>
        <w:t xml:space="preserve">Samples are collected by phlebotomists in homes of individuals identified as </w:t>
      </w:r>
      <w:r w:rsidR="002B4A20">
        <w:rPr>
          <w:rFonts w:ascii="Arial" w:hAnsi="Arial" w:cs="Arial"/>
          <w:highlight w:val="yellow"/>
        </w:rPr>
        <w:t>consenting</w:t>
      </w:r>
      <w:r w:rsidRPr="0065716E">
        <w:rPr>
          <w:rFonts w:ascii="Arial" w:hAnsi="Arial" w:cs="Arial"/>
          <w:highlight w:val="yellow"/>
        </w:rPr>
        <w:t xml:space="preserve"> participants by the study coordinator and transported to the lab by a courier (see </w:t>
      </w:r>
      <w:r w:rsidR="006301E3">
        <w:rPr>
          <w:rFonts w:ascii="Arial" w:hAnsi="Arial" w:cs="Arial"/>
          <w:highlight w:val="yellow"/>
        </w:rPr>
        <w:t>Supplementary Information (</w:t>
      </w:r>
      <w:r w:rsidRPr="0065716E">
        <w:rPr>
          <w:rFonts w:ascii="Arial" w:hAnsi="Arial" w:cs="Arial"/>
          <w:highlight w:val="yellow"/>
        </w:rPr>
        <w:t>SI</w:t>
      </w:r>
      <w:r w:rsidR="006301E3">
        <w:rPr>
          <w:rFonts w:ascii="Arial" w:hAnsi="Arial" w:cs="Arial"/>
          <w:highlight w:val="yellow"/>
        </w:rPr>
        <w:t>)</w:t>
      </w:r>
      <w:r w:rsidRPr="0065716E">
        <w:rPr>
          <w:rFonts w:ascii="Arial" w:hAnsi="Arial" w:cs="Arial"/>
          <w:highlight w:val="yellow"/>
        </w:rPr>
        <w:t xml:space="preserve"> 1 for further pre-processing details).</w:t>
      </w:r>
    </w:p>
    <w:p w14:paraId="503817C0" w14:textId="77777777" w:rsidR="00F619AE" w:rsidRDefault="00F619AE" w:rsidP="005A3AEE">
      <w:pPr>
        <w:rPr>
          <w:rFonts w:ascii="Arial" w:hAnsi="Arial" w:cs="Arial"/>
          <w:highlight w:val="yellow"/>
        </w:rPr>
      </w:pPr>
    </w:p>
    <w:p w14:paraId="7B574DD3" w14:textId="1D7991C3" w:rsidR="005A3AEE" w:rsidRPr="00F26449" w:rsidRDefault="005A3AEE" w:rsidP="005A3AEE">
      <w:pPr>
        <w:rPr>
          <w:rFonts w:ascii="Arial" w:hAnsi="Arial" w:cs="Arial"/>
        </w:rPr>
      </w:pPr>
      <w:r w:rsidRPr="00F26449">
        <w:rPr>
          <w:rFonts w:ascii="Arial" w:hAnsi="Arial" w:cs="Arial"/>
          <w:highlight w:val="yellow"/>
        </w:rPr>
        <w:t>2.7)</w:t>
      </w:r>
      <w:r w:rsidRPr="00F26449">
        <w:rPr>
          <w:rFonts w:ascii="Arial" w:hAnsi="Arial" w:cs="Arial"/>
          <w:b/>
          <w:highlight w:val="yellow"/>
        </w:rPr>
        <w:t xml:space="preserve"> </w:t>
      </w:r>
      <w:r w:rsidRPr="00F26449">
        <w:rPr>
          <w:rFonts w:ascii="Arial" w:hAnsi="Arial" w:cs="Arial"/>
          <w:highlight w:val="yellow"/>
        </w:rPr>
        <w:t>Following preparation of the buffers, centrifuge and heat block,</w:t>
      </w:r>
      <w:r w:rsidRPr="00F26449">
        <w:rPr>
          <w:rFonts w:ascii="Arial" w:hAnsi="Arial" w:cs="Arial"/>
          <w:b/>
          <w:highlight w:val="yellow"/>
        </w:rPr>
        <w:t xml:space="preserve"> </w:t>
      </w:r>
      <w:r w:rsidRPr="00F26449">
        <w:rPr>
          <w:rFonts w:ascii="Arial" w:hAnsi="Arial" w:cs="Arial"/>
          <w:highlight w:val="yellow"/>
        </w:rPr>
        <w:t xml:space="preserve">document the time of vacutainer delivery </w:t>
      </w:r>
      <w:r w:rsidR="00C8561D">
        <w:rPr>
          <w:rFonts w:ascii="Arial" w:hAnsi="Arial" w:cs="Arial"/>
          <w:highlight w:val="yellow"/>
        </w:rPr>
        <w:t xml:space="preserve">on the sample tracking sheet </w:t>
      </w:r>
      <w:r w:rsidRPr="00F26449">
        <w:rPr>
          <w:rFonts w:ascii="Arial" w:hAnsi="Arial" w:cs="Arial"/>
          <w:highlight w:val="yellow"/>
        </w:rPr>
        <w:t>(see Table SI).</w:t>
      </w:r>
    </w:p>
    <w:p w14:paraId="07A679A9" w14:textId="77777777" w:rsidR="005A3AEE" w:rsidRPr="00F26449" w:rsidRDefault="005A3AEE" w:rsidP="005A3AEE">
      <w:pPr>
        <w:rPr>
          <w:rFonts w:ascii="Arial" w:hAnsi="Arial" w:cs="Arial"/>
        </w:rPr>
      </w:pPr>
    </w:p>
    <w:p w14:paraId="5302F24A" w14:textId="01E08CDC" w:rsidR="00C8561D" w:rsidRPr="00F619AE" w:rsidRDefault="005A3AEE" w:rsidP="00C8561D">
      <w:pPr>
        <w:pStyle w:val="CommentText"/>
        <w:rPr>
          <w:rFonts w:ascii="Arial" w:hAnsi="Arial"/>
          <w:color w:val="4BACC6" w:themeColor="accent5"/>
        </w:rPr>
      </w:pPr>
      <w:r w:rsidRPr="00F269D0">
        <w:rPr>
          <w:rFonts w:ascii="Arial" w:hAnsi="Arial" w:cs="Arial"/>
          <w:color w:val="4BACC6" w:themeColor="accent5"/>
        </w:rPr>
        <w:t xml:space="preserve">Section 3.1 describes the importance of processing within two hours of collection and describes the number of vacutainers per delivery we have based our protocol. </w:t>
      </w:r>
      <w:r w:rsidR="00C8561D" w:rsidRPr="00F619AE">
        <w:rPr>
          <w:rFonts w:ascii="Arial" w:hAnsi="Arial"/>
          <w:color w:val="4BACC6" w:themeColor="accent5"/>
        </w:rPr>
        <w:t>This is also mentioned during step 3.4.1</w:t>
      </w:r>
      <w:r w:rsidR="006301E3">
        <w:rPr>
          <w:rFonts w:ascii="Arial" w:hAnsi="Arial"/>
          <w:color w:val="4BACC6" w:themeColor="accent5"/>
        </w:rPr>
        <w:t>,</w:t>
      </w:r>
      <w:r w:rsidR="00C8561D" w:rsidRPr="00F619AE">
        <w:rPr>
          <w:rFonts w:ascii="Arial" w:hAnsi="Arial"/>
          <w:color w:val="4BACC6" w:themeColor="accent5"/>
        </w:rPr>
        <w:t xml:space="preserve"> which is highlighted below</w:t>
      </w:r>
      <w:r w:rsidR="00F619AE">
        <w:rPr>
          <w:rFonts w:ascii="Arial" w:hAnsi="Arial"/>
          <w:color w:val="4BACC6" w:themeColor="accent5"/>
        </w:rPr>
        <w:t>.</w:t>
      </w:r>
    </w:p>
    <w:p w14:paraId="4A460A34" w14:textId="77777777" w:rsidR="005A3AEE" w:rsidRPr="00F26449" w:rsidRDefault="005A3AEE" w:rsidP="005A3AEE">
      <w:pPr>
        <w:rPr>
          <w:rFonts w:ascii="Arial" w:hAnsi="Arial" w:cs="Arial"/>
        </w:rPr>
      </w:pPr>
    </w:p>
    <w:p w14:paraId="7C0253C4" w14:textId="77777777" w:rsidR="005A3AEE" w:rsidRPr="00F26449" w:rsidRDefault="005A3AEE" w:rsidP="005A3AEE">
      <w:pPr>
        <w:rPr>
          <w:rFonts w:ascii="Arial" w:hAnsi="Arial" w:cs="Arial"/>
          <w:u w:val="single"/>
        </w:rPr>
      </w:pPr>
      <w:r w:rsidRPr="00F26449">
        <w:rPr>
          <w:rFonts w:ascii="Arial" w:hAnsi="Arial" w:cs="Arial"/>
          <w:highlight w:val="yellow"/>
        </w:rPr>
        <w:t xml:space="preserve">3.2) </w:t>
      </w:r>
      <w:r w:rsidRPr="00F26449">
        <w:rPr>
          <w:rFonts w:ascii="Arial" w:hAnsi="Arial" w:cs="Arial"/>
          <w:b/>
          <w:highlight w:val="yellow"/>
        </w:rPr>
        <w:t>Serum Isolation Stage 1 (1 min)</w:t>
      </w:r>
    </w:p>
    <w:p w14:paraId="00546F1B" w14:textId="77777777" w:rsidR="005A3AEE" w:rsidRPr="00F26449" w:rsidRDefault="005A3AEE" w:rsidP="005A3AEE">
      <w:pPr>
        <w:rPr>
          <w:rFonts w:ascii="Arial" w:hAnsi="Arial" w:cs="Arial"/>
          <w:u w:val="single"/>
        </w:rPr>
      </w:pPr>
    </w:p>
    <w:p w14:paraId="42371DAC" w14:textId="69469370" w:rsidR="005A3AEE" w:rsidRPr="00F26449" w:rsidRDefault="005A3AEE" w:rsidP="005A3AEE">
      <w:pPr>
        <w:pStyle w:val="ListParagraph"/>
        <w:numPr>
          <w:ilvl w:val="2"/>
          <w:numId w:val="1"/>
        </w:numPr>
        <w:ind w:left="0" w:firstLine="0"/>
        <w:rPr>
          <w:rFonts w:ascii="Arial" w:hAnsi="Arial" w:cs="Arial"/>
          <w:highlight w:val="yellow"/>
          <w:u w:val="single"/>
        </w:rPr>
      </w:pPr>
      <w:r w:rsidRPr="00F26449">
        <w:rPr>
          <w:rFonts w:ascii="Arial" w:hAnsi="Arial" w:cs="Arial"/>
          <w:highlight w:val="yellow"/>
        </w:rPr>
        <w:t xml:space="preserve">Document the start time </w:t>
      </w:r>
      <w:r w:rsidR="00C8561D">
        <w:rPr>
          <w:rFonts w:ascii="Arial" w:hAnsi="Arial" w:cs="Arial"/>
          <w:highlight w:val="yellow"/>
        </w:rPr>
        <w:t xml:space="preserve">on the specimen log </w:t>
      </w:r>
      <w:r w:rsidRPr="00F26449">
        <w:rPr>
          <w:rFonts w:ascii="Arial" w:hAnsi="Arial" w:cs="Arial"/>
          <w:highlight w:val="yellow"/>
        </w:rPr>
        <w:t xml:space="preserve">(see Table SI 2). Centrifuge (with brake and acceleration </w:t>
      </w:r>
      <w:r w:rsidRPr="00F26449">
        <w:rPr>
          <w:rFonts w:ascii="Arial" w:hAnsi="Arial" w:cs="Arial"/>
          <w:b/>
          <w:highlight w:val="yellow"/>
        </w:rPr>
        <w:t>OFF</w:t>
      </w:r>
      <w:r w:rsidRPr="00F26449">
        <w:rPr>
          <w:rFonts w:ascii="Arial" w:hAnsi="Arial" w:cs="Arial"/>
          <w:highlight w:val="yellow"/>
        </w:rPr>
        <w:t>) the 7.0 ml serum (red) vacutainer (1 per participant) using a swinging bucket rotor with aerosol caps (biosafety level 2; BSL2 certified) for 20 min, 1300 x g, 4 ˚C.</w:t>
      </w:r>
    </w:p>
    <w:p w14:paraId="577A3889" w14:textId="77777777" w:rsidR="005A3AEE" w:rsidRPr="00F26449" w:rsidRDefault="005A3AEE" w:rsidP="005A3AEE">
      <w:pPr>
        <w:tabs>
          <w:tab w:val="left" w:pos="990"/>
          <w:tab w:val="left" w:pos="5536"/>
        </w:tabs>
        <w:rPr>
          <w:rFonts w:ascii="Arial" w:hAnsi="Arial" w:cs="Arial"/>
          <w:u w:val="single"/>
        </w:rPr>
      </w:pPr>
    </w:p>
    <w:p w14:paraId="06D7BAF6" w14:textId="77777777" w:rsidR="005A3AEE" w:rsidRDefault="005A3AEE" w:rsidP="005A3AEE">
      <w:pPr>
        <w:rPr>
          <w:rFonts w:ascii="Arial" w:hAnsi="Arial" w:cs="Arial"/>
          <w:b/>
        </w:rPr>
      </w:pPr>
      <w:r w:rsidRPr="00F26449">
        <w:rPr>
          <w:rFonts w:ascii="Arial" w:hAnsi="Arial" w:cs="Arial"/>
          <w:highlight w:val="yellow"/>
        </w:rPr>
        <w:t xml:space="preserve">3.3) </w:t>
      </w:r>
      <w:r w:rsidRPr="00F26449">
        <w:rPr>
          <w:rFonts w:ascii="Arial" w:hAnsi="Arial" w:cs="Arial"/>
          <w:b/>
          <w:highlight w:val="yellow"/>
        </w:rPr>
        <w:t>DNA Isolation Stage 1 (15 min)</w:t>
      </w:r>
    </w:p>
    <w:p w14:paraId="08575F4D" w14:textId="77777777" w:rsidR="00F26449" w:rsidRDefault="00F26449" w:rsidP="005A3AEE">
      <w:pPr>
        <w:rPr>
          <w:rFonts w:ascii="Arial" w:hAnsi="Arial" w:cs="Arial"/>
          <w:b/>
        </w:rPr>
      </w:pPr>
    </w:p>
    <w:p w14:paraId="1AEFBFB4" w14:textId="75FF4284" w:rsidR="00F26449" w:rsidRDefault="00D61F7E" w:rsidP="005A3AEE">
      <w:pPr>
        <w:rPr>
          <w:rFonts w:ascii="Arial" w:hAnsi="Arial" w:cs="Arial"/>
        </w:rPr>
      </w:pPr>
      <w:r>
        <w:rPr>
          <w:rFonts w:ascii="Arial" w:hAnsi="Arial" w:cs="Arial"/>
          <w:highlight w:val="yellow"/>
        </w:rPr>
        <w:t xml:space="preserve">3.3.1) </w:t>
      </w:r>
      <w:r w:rsidR="00F26449" w:rsidRPr="00621FC7">
        <w:rPr>
          <w:rFonts w:ascii="Arial" w:hAnsi="Arial" w:cs="Arial"/>
          <w:highlight w:val="yellow"/>
        </w:rPr>
        <w:t xml:space="preserve">Document the start time. In a BSL2 cell culture hood, invert the vacutainers containing the ficoll gel 5 times then add </w:t>
      </w:r>
      <w:proofErr w:type="gramStart"/>
      <w:r w:rsidR="00F26449" w:rsidRPr="00621FC7">
        <w:rPr>
          <w:rFonts w:ascii="Arial" w:hAnsi="Arial" w:cs="Arial"/>
          <w:highlight w:val="yellow"/>
        </w:rPr>
        <w:t>200 µ</w:t>
      </w:r>
      <w:proofErr w:type="gramEnd"/>
      <w:r w:rsidR="00F26449" w:rsidRPr="00621FC7">
        <w:rPr>
          <w:rFonts w:ascii="Arial" w:hAnsi="Arial" w:cs="Arial"/>
          <w:highlight w:val="yellow"/>
        </w:rPr>
        <w:t xml:space="preserve">l whole blood from the top of one of the vacutainers into each of two 20 </w:t>
      </w:r>
      <w:proofErr w:type="spellStart"/>
      <w:r w:rsidR="00F26449" w:rsidRPr="00621FC7">
        <w:rPr>
          <w:rFonts w:ascii="Arial" w:hAnsi="Arial" w:cs="Arial"/>
          <w:highlight w:val="yellow"/>
        </w:rPr>
        <w:t>μl</w:t>
      </w:r>
      <w:proofErr w:type="spellEnd"/>
      <w:r w:rsidR="00F26449" w:rsidRPr="00621FC7">
        <w:rPr>
          <w:rFonts w:ascii="Arial" w:hAnsi="Arial" w:cs="Arial"/>
          <w:highlight w:val="yellow"/>
        </w:rPr>
        <w:t xml:space="preserve"> aliquots of protease (400 µl total per participant).</w:t>
      </w:r>
      <w:r w:rsidR="006301E3">
        <w:rPr>
          <w:rFonts w:ascii="Arial" w:hAnsi="Arial" w:cs="Arial"/>
        </w:rPr>
        <w:t xml:space="preserve"> </w:t>
      </w:r>
      <w:r w:rsidR="006301E3">
        <w:rPr>
          <w:rFonts w:ascii="Arial" w:hAnsi="Arial" w:cs="Arial"/>
          <w:highlight w:val="yellow"/>
        </w:rPr>
        <w:t xml:space="preserve">Leaving the protease + blood </w:t>
      </w:r>
      <w:proofErr w:type="spellStart"/>
      <w:r w:rsidR="006301E3">
        <w:rPr>
          <w:rFonts w:ascii="Arial" w:hAnsi="Arial" w:cs="Arial"/>
          <w:highlight w:val="yellow"/>
        </w:rPr>
        <w:t>microcentrifuge</w:t>
      </w:r>
      <w:proofErr w:type="spellEnd"/>
      <w:r w:rsidR="006301E3">
        <w:rPr>
          <w:rFonts w:ascii="Arial" w:hAnsi="Arial" w:cs="Arial"/>
          <w:highlight w:val="yellow"/>
        </w:rPr>
        <w:t xml:space="preserve"> tubes in the hood, continue to the centrifugation of the ficoll containing vacutainers in step 3.4.1.</w:t>
      </w:r>
    </w:p>
    <w:p w14:paraId="7A9A0EBD" w14:textId="77777777" w:rsidR="00F26449" w:rsidRDefault="00F26449" w:rsidP="005A3AEE">
      <w:pPr>
        <w:rPr>
          <w:rFonts w:ascii="Arial" w:hAnsi="Arial" w:cs="Arial"/>
        </w:rPr>
      </w:pPr>
    </w:p>
    <w:p w14:paraId="03346B44" w14:textId="77777777" w:rsidR="00F26449" w:rsidRDefault="00F26449" w:rsidP="005A3AEE">
      <w:pPr>
        <w:rPr>
          <w:rFonts w:ascii="Arial" w:hAnsi="Arial" w:cs="Arial"/>
        </w:rPr>
      </w:pPr>
      <w:r w:rsidRPr="00C8561D">
        <w:rPr>
          <w:rFonts w:ascii="Arial" w:hAnsi="Arial" w:cs="Arial"/>
          <w:highlight w:val="yellow"/>
        </w:rPr>
        <w:t xml:space="preserve">Note: Use the vacutainer with the largest collection volume, keeping in mind the necessity of balancing the centrifuge (i.e., it may be necessary to remove 200 </w:t>
      </w:r>
      <w:proofErr w:type="spellStart"/>
      <w:r w:rsidRPr="00C8561D">
        <w:rPr>
          <w:rFonts w:ascii="Arial" w:hAnsi="Arial" w:cs="Arial"/>
          <w:highlight w:val="yellow"/>
        </w:rPr>
        <w:t>μl</w:t>
      </w:r>
      <w:proofErr w:type="spellEnd"/>
      <w:r w:rsidRPr="00C8561D">
        <w:rPr>
          <w:rFonts w:ascii="Arial" w:hAnsi="Arial" w:cs="Arial"/>
          <w:highlight w:val="yellow"/>
        </w:rPr>
        <w:t xml:space="preserve"> from each of the two vacutainers) when spinning the vacutainers in step 3.4.1. Additionally, to ensure proper separation during the processing of the blue vacutainers, the level of blood remaining in the vacutainer should not be less than 2.5 inches above the ficoll layer.</w:t>
      </w:r>
    </w:p>
    <w:p w14:paraId="0D03B3E6" w14:textId="77777777" w:rsidR="00F26449" w:rsidRDefault="00F26449" w:rsidP="005A3AEE">
      <w:pPr>
        <w:rPr>
          <w:rFonts w:ascii="Arial" w:hAnsi="Arial" w:cs="Arial"/>
        </w:rPr>
      </w:pPr>
    </w:p>
    <w:p w14:paraId="621927C4" w14:textId="77777777" w:rsidR="00F26449" w:rsidRPr="00621FC7" w:rsidRDefault="00F26449" w:rsidP="00F26449">
      <w:pPr>
        <w:tabs>
          <w:tab w:val="left" w:pos="990"/>
        </w:tabs>
        <w:rPr>
          <w:rFonts w:ascii="Arial" w:hAnsi="Arial" w:cs="Arial"/>
          <w:u w:val="single"/>
        </w:rPr>
      </w:pPr>
      <w:r w:rsidRPr="00621FC7">
        <w:rPr>
          <w:rFonts w:ascii="Arial" w:hAnsi="Arial" w:cs="Arial"/>
          <w:highlight w:val="yellow"/>
        </w:rPr>
        <w:t xml:space="preserve">3.4) </w:t>
      </w:r>
      <w:r w:rsidRPr="00621FC7">
        <w:rPr>
          <w:rFonts w:ascii="Arial" w:hAnsi="Arial" w:cs="Arial"/>
          <w:b/>
          <w:highlight w:val="yellow"/>
        </w:rPr>
        <w:t>PBMC Isolation Stage 1 (1 min)</w:t>
      </w:r>
    </w:p>
    <w:p w14:paraId="7A177749" w14:textId="77777777" w:rsidR="00F26449" w:rsidRPr="00621FC7" w:rsidRDefault="00F26449" w:rsidP="00F26449">
      <w:pPr>
        <w:tabs>
          <w:tab w:val="left" w:pos="990"/>
        </w:tabs>
        <w:rPr>
          <w:rFonts w:ascii="Arial" w:hAnsi="Arial" w:cs="Arial"/>
          <w:u w:val="single"/>
        </w:rPr>
      </w:pPr>
    </w:p>
    <w:p w14:paraId="71482E6B" w14:textId="77777777" w:rsidR="00F26449" w:rsidRPr="00621FC7" w:rsidRDefault="00F26449" w:rsidP="00F26449">
      <w:pPr>
        <w:pStyle w:val="ListParagraph"/>
        <w:numPr>
          <w:ilvl w:val="2"/>
          <w:numId w:val="2"/>
        </w:numPr>
        <w:ind w:left="0" w:firstLine="0"/>
        <w:rPr>
          <w:rFonts w:ascii="Arial" w:hAnsi="Arial" w:cs="Arial"/>
          <w:highlight w:val="yellow"/>
          <w:u w:val="single"/>
        </w:rPr>
      </w:pPr>
      <w:r w:rsidRPr="00621FC7">
        <w:rPr>
          <w:rFonts w:ascii="Arial" w:hAnsi="Arial" w:cs="Arial"/>
          <w:highlight w:val="yellow"/>
        </w:rPr>
        <w:t>Document the start time (must be within two hours of blood draw to avoid an increase in red blood cell contamination and a decrease in mononuclear cell recovery).</w:t>
      </w:r>
      <w:r w:rsidRPr="00621FC7">
        <w:rPr>
          <w:rFonts w:ascii="Arial" w:hAnsi="Arial" w:cs="Arial"/>
          <w:highlight w:val="yellow"/>
          <w:u w:val="single"/>
        </w:rPr>
        <w:t xml:space="preserve"> </w:t>
      </w:r>
      <w:r w:rsidRPr="00621FC7">
        <w:rPr>
          <w:rFonts w:ascii="Arial" w:hAnsi="Arial" w:cs="Arial"/>
          <w:highlight w:val="yellow"/>
        </w:rPr>
        <w:t xml:space="preserve">Invert the ficoll containing vacutainers 8-10 times. Centrifuge (with brake and acceleration </w:t>
      </w:r>
      <w:r w:rsidRPr="00621FC7">
        <w:rPr>
          <w:rFonts w:ascii="Arial" w:hAnsi="Arial" w:cs="Arial"/>
          <w:b/>
          <w:highlight w:val="yellow"/>
        </w:rPr>
        <w:t>OFF</w:t>
      </w:r>
      <w:r w:rsidRPr="00621FC7">
        <w:rPr>
          <w:rFonts w:ascii="Arial" w:hAnsi="Arial" w:cs="Arial"/>
          <w:highlight w:val="yellow"/>
        </w:rPr>
        <w:t xml:space="preserve">) the vacutainers (2 per participant) using a swinging bucket rotor with aerosol caps (BSL2 certified) for 30 min, 1600 x g, 22 </w:t>
      </w:r>
      <w:r w:rsidRPr="00621FC7">
        <w:rPr>
          <w:rFonts w:ascii="Arial" w:hAnsi="Arial" w:cs="Arial"/>
          <w:highlight w:val="yellow"/>
          <w:rtl/>
        </w:rPr>
        <w:t>°</w:t>
      </w:r>
      <w:r w:rsidRPr="00621FC7">
        <w:rPr>
          <w:rFonts w:ascii="Arial" w:hAnsi="Arial" w:cs="Arial"/>
          <w:highlight w:val="yellow"/>
        </w:rPr>
        <w:t>C.</w:t>
      </w:r>
    </w:p>
    <w:p w14:paraId="7929A54B" w14:textId="77777777" w:rsidR="00F26449" w:rsidRPr="00621FC7" w:rsidRDefault="00F26449" w:rsidP="00F26449">
      <w:pPr>
        <w:tabs>
          <w:tab w:val="left" w:pos="990"/>
        </w:tabs>
        <w:rPr>
          <w:rFonts w:ascii="Arial" w:hAnsi="Arial" w:cs="Arial"/>
        </w:rPr>
      </w:pPr>
    </w:p>
    <w:p w14:paraId="4DB73A23" w14:textId="77777777" w:rsidR="00F26449" w:rsidRPr="00621FC7" w:rsidRDefault="00F26449" w:rsidP="00F26449">
      <w:pPr>
        <w:tabs>
          <w:tab w:val="left" w:pos="990"/>
        </w:tabs>
        <w:rPr>
          <w:rFonts w:ascii="Arial" w:hAnsi="Arial" w:cs="Arial"/>
          <w:u w:val="single"/>
        </w:rPr>
      </w:pPr>
      <w:r w:rsidRPr="00621FC7">
        <w:rPr>
          <w:rFonts w:ascii="Arial" w:hAnsi="Arial" w:cs="Arial"/>
          <w:highlight w:val="yellow"/>
        </w:rPr>
        <w:lastRenderedPageBreak/>
        <w:t xml:space="preserve">3.5) </w:t>
      </w:r>
      <w:r w:rsidRPr="00621FC7">
        <w:rPr>
          <w:rFonts w:ascii="Arial" w:hAnsi="Arial" w:cs="Arial"/>
          <w:b/>
          <w:highlight w:val="yellow"/>
        </w:rPr>
        <w:t>DNA Isolation Stage 2 (20 min)</w:t>
      </w:r>
    </w:p>
    <w:p w14:paraId="093E2F5A" w14:textId="77777777" w:rsidR="00F26449" w:rsidRPr="00621FC7" w:rsidRDefault="00F26449" w:rsidP="00F26449">
      <w:pPr>
        <w:rPr>
          <w:rFonts w:ascii="Arial" w:hAnsi="Arial" w:cs="Arial"/>
        </w:rPr>
      </w:pPr>
    </w:p>
    <w:p w14:paraId="31AB52FB" w14:textId="15001671" w:rsidR="00F26449" w:rsidRDefault="00F26449" w:rsidP="00F26449">
      <w:pPr>
        <w:pStyle w:val="ListParagraph"/>
        <w:numPr>
          <w:ilvl w:val="2"/>
          <w:numId w:val="3"/>
        </w:numPr>
        <w:rPr>
          <w:rFonts w:ascii="Arial" w:hAnsi="Arial" w:cs="Arial"/>
          <w:highlight w:val="yellow"/>
        </w:rPr>
      </w:pPr>
      <w:r w:rsidRPr="00621FC7">
        <w:rPr>
          <w:rFonts w:ascii="Arial" w:hAnsi="Arial" w:cs="Arial"/>
          <w:highlight w:val="yellow"/>
        </w:rPr>
        <w:t xml:space="preserve">Return to the hood and add 200 µl Buffer AL to each of the protease + blood </w:t>
      </w:r>
      <w:proofErr w:type="spellStart"/>
      <w:r w:rsidRPr="00621FC7">
        <w:rPr>
          <w:rFonts w:ascii="Arial" w:hAnsi="Arial" w:cs="Arial"/>
          <w:highlight w:val="yellow"/>
        </w:rPr>
        <w:t>microcentrifuge</w:t>
      </w:r>
      <w:proofErr w:type="spellEnd"/>
      <w:r w:rsidRPr="00621FC7">
        <w:rPr>
          <w:rFonts w:ascii="Arial" w:hAnsi="Arial" w:cs="Arial"/>
          <w:highlight w:val="yellow"/>
        </w:rPr>
        <w:t xml:space="preserve"> tubes (step 3.3.1). Cap, remove from hood, vortex 15 sec and flash spin.</w:t>
      </w:r>
      <w:r w:rsidR="00B03058" w:rsidRPr="00B03058">
        <w:rPr>
          <w:rFonts w:ascii="Arial" w:hAnsi="Arial" w:cs="Arial"/>
          <w:highlight w:val="yellow"/>
        </w:rPr>
        <w:t xml:space="preserve"> </w:t>
      </w:r>
    </w:p>
    <w:p w14:paraId="1897C238" w14:textId="77777777" w:rsidR="00B03058" w:rsidRPr="00F269D0" w:rsidRDefault="00B03058" w:rsidP="00B03058">
      <w:pPr>
        <w:rPr>
          <w:rFonts w:ascii="Arial" w:hAnsi="Arial" w:cs="Arial"/>
          <w:color w:val="4BACC6" w:themeColor="accent5"/>
          <w:highlight w:val="yellow"/>
        </w:rPr>
      </w:pPr>
    </w:p>
    <w:p w14:paraId="53930F25" w14:textId="118FA384" w:rsidR="00C8561D" w:rsidRPr="00F269D0" w:rsidRDefault="00C8561D" w:rsidP="00B03058">
      <w:pPr>
        <w:rPr>
          <w:rFonts w:ascii="Arial" w:hAnsi="Arial" w:cs="Arial"/>
          <w:color w:val="4BACC6" w:themeColor="accent5"/>
          <w:highlight w:val="yellow"/>
        </w:rPr>
      </w:pPr>
      <w:r w:rsidRPr="00F269D0">
        <w:rPr>
          <w:rFonts w:ascii="Arial" w:hAnsi="Arial" w:cs="Arial"/>
          <w:color w:val="4BACC6" w:themeColor="accent5"/>
        </w:rPr>
        <w:t>Steps 3.5.2 to 3.5.12 describe standard procedure for DNA isolation and will not be filmed. To account for this transition, step 3.5.13 should read:</w:t>
      </w:r>
      <w:r w:rsidRPr="00F269D0">
        <w:rPr>
          <w:rFonts w:ascii="Arial" w:hAnsi="Arial" w:cs="Arial"/>
          <w:color w:val="4BACC6" w:themeColor="accent5"/>
          <w:highlight w:val="yellow"/>
        </w:rPr>
        <w:t xml:space="preserve"> </w:t>
      </w:r>
    </w:p>
    <w:p w14:paraId="4BB8E804" w14:textId="77777777" w:rsidR="00C8561D" w:rsidRPr="00F269D0" w:rsidRDefault="00C8561D" w:rsidP="00B03058">
      <w:pPr>
        <w:rPr>
          <w:rFonts w:ascii="Arial" w:hAnsi="Arial" w:cs="Arial"/>
          <w:color w:val="4BACC6" w:themeColor="accent5"/>
        </w:rPr>
      </w:pPr>
    </w:p>
    <w:p w14:paraId="71CDA96C" w14:textId="159D4DD9" w:rsidR="004F529F" w:rsidRPr="00F269D0" w:rsidRDefault="004F529F" w:rsidP="00B03058">
      <w:pPr>
        <w:rPr>
          <w:rFonts w:ascii="Arial" w:hAnsi="Arial" w:cs="Arial"/>
          <w:color w:val="4BACC6" w:themeColor="accent5"/>
        </w:rPr>
      </w:pPr>
      <w:r w:rsidRPr="00F269D0">
        <w:rPr>
          <w:rFonts w:ascii="Arial" w:hAnsi="Arial" w:cs="Arial"/>
          <w:color w:val="4BACC6" w:themeColor="accent5"/>
        </w:rPr>
        <w:t>The following statement is suggested as a transition</w:t>
      </w:r>
    </w:p>
    <w:p w14:paraId="1DB7C3F4" w14:textId="77777777" w:rsidR="004F529F" w:rsidRPr="00F269D0" w:rsidRDefault="004F529F" w:rsidP="00B03058">
      <w:pPr>
        <w:rPr>
          <w:rFonts w:ascii="Arial" w:hAnsi="Arial" w:cs="Arial"/>
          <w:color w:val="4BACC6" w:themeColor="accent5"/>
        </w:rPr>
      </w:pPr>
    </w:p>
    <w:p w14:paraId="2EDDFF71" w14:textId="33F99733" w:rsidR="004F529F" w:rsidRPr="00F269D0" w:rsidRDefault="004F529F" w:rsidP="00B03058">
      <w:pPr>
        <w:rPr>
          <w:rFonts w:ascii="Arial" w:hAnsi="Arial" w:cs="Arial"/>
          <w:color w:val="4BACC6" w:themeColor="accent5"/>
        </w:rPr>
      </w:pPr>
      <w:r w:rsidRPr="00F269D0">
        <w:rPr>
          <w:rFonts w:ascii="Arial" w:hAnsi="Arial" w:cs="Arial"/>
          <w:color w:val="4BACC6" w:themeColor="accent5"/>
        </w:rPr>
        <w:t>“Proceed with DNA isolation through a series of standard procedures until DNA is eluted from the column.”</w:t>
      </w:r>
    </w:p>
    <w:p w14:paraId="09A21BB9" w14:textId="77777777" w:rsidR="004F529F" w:rsidRPr="00F269D0" w:rsidRDefault="004F529F" w:rsidP="00B03058">
      <w:pPr>
        <w:rPr>
          <w:rFonts w:ascii="Arial" w:hAnsi="Arial" w:cs="Arial"/>
          <w:color w:val="4BACC6" w:themeColor="accent5"/>
        </w:rPr>
      </w:pPr>
    </w:p>
    <w:p w14:paraId="2B0E4FEA" w14:textId="66E64AC1" w:rsidR="004F529F" w:rsidRPr="00F269D0" w:rsidRDefault="004F529F" w:rsidP="00B03058">
      <w:pPr>
        <w:rPr>
          <w:rFonts w:ascii="Arial" w:hAnsi="Arial" w:cs="Arial"/>
          <w:color w:val="4BACC6" w:themeColor="accent5"/>
        </w:rPr>
      </w:pPr>
      <w:r w:rsidRPr="00F269D0">
        <w:rPr>
          <w:rFonts w:ascii="Arial" w:hAnsi="Arial" w:cs="Arial"/>
          <w:color w:val="4BACC6" w:themeColor="accent5"/>
        </w:rPr>
        <w:t>[</w:t>
      </w:r>
      <w:proofErr w:type="gramStart"/>
      <w:r w:rsidRPr="00F269D0">
        <w:rPr>
          <w:rFonts w:ascii="Arial" w:hAnsi="Arial" w:cs="Arial"/>
          <w:color w:val="4BACC6" w:themeColor="accent5"/>
        </w:rPr>
        <w:t>visualized</w:t>
      </w:r>
      <w:proofErr w:type="gramEnd"/>
      <w:r w:rsidRPr="00F269D0">
        <w:rPr>
          <w:rFonts w:ascii="Arial" w:hAnsi="Arial" w:cs="Arial"/>
          <w:color w:val="4BACC6" w:themeColor="accent5"/>
        </w:rPr>
        <w:t xml:space="preserve"> with a short clip of the elution column?]</w:t>
      </w:r>
    </w:p>
    <w:p w14:paraId="3DE5B8BC" w14:textId="77777777" w:rsidR="004F529F" w:rsidRPr="00F269D0" w:rsidRDefault="004F529F" w:rsidP="00B03058">
      <w:pPr>
        <w:rPr>
          <w:rFonts w:ascii="Arial" w:hAnsi="Arial" w:cs="Arial"/>
          <w:color w:val="4BACC6" w:themeColor="accent5"/>
        </w:rPr>
      </w:pPr>
    </w:p>
    <w:p w14:paraId="30ECD5BF" w14:textId="5EA71D12" w:rsidR="004F529F" w:rsidRPr="00F269D0" w:rsidRDefault="004F529F" w:rsidP="00B03058">
      <w:pPr>
        <w:rPr>
          <w:rFonts w:ascii="Arial" w:hAnsi="Arial" w:cs="Arial"/>
          <w:color w:val="4BACC6" w:themeColor="accent5"/>
        </w:rPr>
      </w:pPr>
      <w:r w:rsidRPr="00F269D0">
        <w:rPr>
          <w:rFonts w:ascii="Arial" w:hAnsi="Arial" w:cs="Arial"/>
          <w:color w:val="4BACC6" w:themeColor="accent5"/>
        </w:rPr>
        <w:t>We would like to exclude this from the protocol text however, becau</w:t>
      </w:r>
      <w:r w:rsidR="00F619AE">
        <w:rPr>
          <w:rFonts w:ascii="Arial" w:hAnsi="Arial" w:cs="Arial"/>
          <w:color w:val="4BACC6" w:themeColor="accent5"/>
        </w:rPr>
        <w:t>se</w:t>
      </w:r>
      <w:r w:rsidRPr="00F269D0">
        <w:rPr>
          <w:rFonts w:ascii="Arial" w:hAnsi="Arial" w:cs="Arial"/>
          <w:color w:val="4BACC6" w:themeColor="accent5"/>
        </w:rPr>
        <w:t xml:space="preserve"> it</w:t>
      </w:r>
      <w:r w:rsidR="00F619AE">
        <w:rPr>
          <w:rFonts w:ascii="Arial" w:hAnsi="Arial" w:cs="Arial"/>
          <w:color w:val="4BACC6" w:themeColor="accent5"/>
        </w:rPr>
        <w:t xml:space="preserve"> is </w:t>
      </w:r>
      <w:r w:rsidRPr="00F269D0">
        <w:rPr>
          <w:rFonts w:ascii="Arial" w:hAnsi="Arial" w:cs="Arial"/>
          <w:color w:val="4BACC6" w:themeColor="accent5"/>
        </w:rPr>
        <w:t xml:space="preserve">redundant. </w:t>
      </w:r>
    </w:p>
    <w:p w14:paraId="79E99B2D" w14:textId="77777777" w:rsidR="004F529F" w:rsidRPr="00B03058" w:rsidRDefault="004F529F" w:rsidP="00B03058">
      <w:pPr>
        <w:rPr>
          <w:rFonts w:ascii="Arial" w:hAnsi="Arial" w:cs="Arial"/>
          <w:highlight w:val="yellow"/>
        </w:rPr>
      </w:pPr>
    </w:p>
    <w:p w14:paraId="11029D70" w14:textId="642B7252" w:rsidR="00B03058" w:rsidRPr="00B03058" w:rsidRDefault="00B03058" w:rsidP="00B03058">
      <w:pPr>
        <w:rPr>
          <w:rFonts w:ascii="Arial" w:hAnsi="Arial" w:cs="Arial"/>
          <w:highlight w:val="yellow"/>
        </w:rPr>
      </w:pPr>
      <w:r>
        <w:rPr>
          <w:rFonts w:ascii="Arial" w:hAnsi="Arial" w:cs="Arial"/>
          <w:highlight w:val="yellow"/>
        </w:rPr>
        <w:t xml:space="preserve">3.5.13) </w:t>
      </w:r>
      <w:r w:rsidRPr="00621FC7">
        <w:rPr>
          <w:rFonts w:ascii="Arial" w:hAnsi="Arial" w:cs="Arial"/>
          <w:highlight w:val="yellow"/>
        </w:rPr>
        <w:t>Pool the eluted DNA from the 2 columns per participant. Total yield ~800 µl per participant.</w:t>
      </w:r>
    </w:p>
    <w:p w14:paraId="149B455F" w14:textId="77777777" w:rsidR="00F26449" w:rsidRDefault="00F26449" w:rsidP="005A3AEE">
      <w:pPr>
        <w:rPr>
          <w:rFonts w:ascii="Arial" w:hAnsi="Arial" w:cs="Arial"/>
        </w:rPr>
      </w:pPr>
    </w:p>
    <w:p w14:paraId="4D43516B" w14:textId="16979457" w:rsidR="009A14D1" w:rsidRPr="00F269D0" w:rsidRDefault="009A14D1" w:rsidP="005A3AEE">
      <w:pPr>
        <w:rPr>
          <w:rFonts w:ascii="Arial" w:hAnsi="Arial" w:cs="Arial"/>
          <w:color w:val="4BACC6" w:themeColor="accent5"/>
        </w:rPr>
      </w:pPr>
      <w:r w:rsidRPr="00F269D0">
        <w:rPr>
          <w:rFonts w:ascii="Arial" w:hAnsi="Arial" w:cs="Arial"/>
          <w:color w:val="4BACC6" w:themeColor="accent5"/>
        </w:rPr>
        <w:t>Steps 3.5.14 and 3.5.15 involve quantifying and storing the DNA</w:t>
      </w:r>
      <w:r w:rsidR="004F529F" w:rsidRPr="00F269D0">
        <w:rPr>
          <w:rFonts w:ascii="Arial" w:hAnsi="Arial" w:cs="Arial"/>
          <w:color w:val="4BACC6" w:themeColor="accent5"/>
        </w:rPr>
        <w:t xml:space="preserve"> if n</w:t>
      </w:r>
      <w:r w:rsidR="00F619AE">
        <w:rPr>
          <w:rFonts w:ascii="Arial" w:hAnsi="Arial" w:cs="Arial"/>
          <w:color w:val="4BACC6" w:themeColor="accent5"/>
        </w:rPr>
        <w:t>eeded – not integral to continu</w:t>
      </w:r>
      <w:r w:rsidR="004F529F" w:rsidRPr="00F269D0">
        <w:rPr>
          <w:rFonts w:ascii="Arial" w:hAnsi="Arial" w:cs="Arial"/>
          <w:color w:val="4BACC6" w:themeColor="accent5"/>
        </w:rPr>
        <w:t xml:space="preserve">ing with the next steps, excluded from highlighting. </w:t>
      </w:r>
    </w:p>
    <w:p w14:paraId="0191DEE7" w14:textId="77777777" w:rsidR="009A14D1" w:rsidRDefault="009A14D1" w:rsidP="005A3AEE">
      <w:pPr>
        <w:rPr>
          <w:rFonts w:ascii="Arial" w:hAnsi="Arial" w:cs="Arial"/>
        </w:rPr>
      </w:pPr>
    </w:p>
    <w:p w14:paraId="0F8911D3" w14:textId="0D1067F4" w:rsidR="009A14D1" w:rsidRDefault="009A14D1" w:rsidP="005A3AEE">
      <w:pPr>
        <w:rPr>
          <w:rFonts w:ascii="Arial" w:hAnsi="Arial" w:cs="Arial"/>
          <w:b/>
        </w:rPr>
      </w:pPr>
      <w:r w:rsidRPr="00621FC7">
        <w:rPr>
          <w:rFonts w:ascii="Arial" w:hAnsi="Arial" w:cs="Arial"/>
          <w:highlight w:val="yellow"/>
        </w:rPr>
        <w:t xml:space="preserve">3.6) </w:t>
      </w:r>
      <w:r w:rsidRPr="00621FC7">
        <w:rPr>
          <w:rFonts w:ascii="Arial" w:hAnsi="Arial" w:cs="Arial"/>
          <w:b/>
          <w:highlight w:val="yellow"/>
        </w:rPr>
        <w:t>Leukocyte</w:t>
      </w:r>
      <w:ins w:id="0" w:author="Amy Weckle" w:date="2015-03-16T11:30:00Z">
        <w:r w:rsidR="0078670B">
          <w:rPr>
            <w:rFonts w:ascii="Arial" w:hAnsi="Arial" w:cs="Arial"/>
            <w:b/>
            <w:highlight w:val="yellow"/>
          </w:rPr>
          <w:t xml:space="preserve"> RNA</w:t>
        </w:r>
      </w:ins>
      <w:r w:rsidRPr="00621FC7">
        <w:rPr>
          <w:rFonts w:ascii="Arial" w:hAnsi="Arial" w:cs="Arial"/>
          <w:b/>
          <w:highlight w:val="yellow"/>
        </w:rPr>
        <w:t xml:space="preserve"> Isolation Stage 1 (30 min)</w:t>
      </w:r>
    </w:p>
    <w:p w14:paraId="4C7782EA" w14:textId="77777777" w:rsidR="009A14D1" w:rsidRPr="00621FC7" w:rsidRDefault="009A14D1" w:rsidP="009A14D1">
      <w:pPr>
        <w:tabs>
          <w:tab w:val="left" w:pos="720"/>
        </w:tabs>
        <w:rPr>
          <w:rFonts w:ascii="Arial" w:hAnsi="Arial" w:cs="Arial"/>
        </w:rPr>
      </w:pPr>
    </w:p>
    <w:p w14:paraId="3B0CDC23" w14:textId="37D6DBBB" w:rsidR="003F4088" w:rsidRDefault="009A14D1" w:rsidP="009A14D1">
      <w:pPr>
        <w:rPr>
          <w:rFonts w:ascii="Arial" w:hAnsi="Arial" w:cs="Arial"/>
        </w:rPr>
      </w:pPr>
      <w:r>
        <w:rPr>
          <w:rFonts w:ascii="Arial" w:hAnsi="Arial" w:cs="Arial"/>
          <w:highlight w:val="yellow"/>
        </w:rPr>
        <w:t xml:space="preserve">3.6.1) </w:t>
      </w:r>
      <w:proofErr w:type="gramStart"/>
      <w:r w:rsidRPr="00621FC7">
        <w:rPr>
          <w:rFonts w:ascii="Arial" w:hAnsi="Arial" w:cs="Arial"/>
          <w:highlight w:val="yellow"/>
        </w:rPr>
        <w:t>Pierce</w:t>
      </w:r>
      <w:proofErr w:type="gramEnd"/>
      <w:r w:rsidRPr="00621FC7">
        <w:rPr>
          <w:rFonts w:ascii="Arial" w:hAnsi="Arial" w:cs="Arial"/>
          <w:highlight w:val="yellow"/>
        </w:rPr>
        <w:t xml:space="preserve"> the rubber septum of the K</w:t>
      </w:r>
      <w:r w:rsidRPr="00621FC7">
        <w:rPr>
          <w:rFonts w:ascii="Arial" w:hAnsi="Arial" w:cs="Arial"/>
          <w:highlight w:val="yellow"/>
          <w:vertAlign w:val="subscript"/>
        </w:rPr>
        <w:t xml:space="preserve">2 </w:t>
      </w:r>
      <w:r w:rsidRPr="00621FC7">
        <w:rPr>
          <w:rFonts w:ascii="Arial" w:hAnsi="Arial" w:cs="Arial"/>
          <w:highlight w:val="yellow"/>
        </w:rPr>
        <w:t>EDTA vacutainer with a transfer spike. Retain the sheath and screw cap for use in step 3.6.1</w:t>
      </w:r>
      <w:r w:rsidRPr="00296E25">
        <w:rPr>
          <w:rFonts w:ascii="Arial" w:hAnsi="Arial" w:cs="Arial"/>
          <w:highlight w:val="yellow"/>
        </w:rPr>
        <w:t>1.</w:t>
      </w:r>
      <w:r w:rsidR="003F4088">
        <w:rPr>
          <w:rFonts w:ascii="Arial" w:hAnsi="Arial" w:cs="Arial"/>
        </w:rPr>
        <w:t xml:space="preserve"> </w:t>
      </w:r>
      <w:ins w:id="1" w:author="Amy Weckle" w:date="2015-03-16T16:55:00Z">
        <w:r w:rsidR="00296E25" w:rsidRPr="00296E25">
          <w:rPr>
            <w:rFonts w:ascii="Arial" w:hAnsi="Arial" w:cs="Arial"/>
            <w:highlight w:val="yellow"/>
          </w:rPr>
          <w:t xml:space="preserve">Following BSL2 standard practices, care should be taken to avoid exposure to </w:t>
        </w:r>
        <w:proofErr w:type="spellStart"/>
        <w:r w:rsidR="00296E25" w:rsidRPr="00296E25">
          <w:rPr>
            <w:rFonts w:ascii="Arial" w:hAnsi="Arial" w:cs="Arial"/>
            <w:highlight w:val="yellow"/>
          </w:rPr>
          <w:t>bloodborne</w:t>
        </w:r>
        <w:proofErr w:type="spellEnd"/>
        <w:r w:rsidR="00296E25" w:rsidRPr="00296E25">
          <w:rPr>
            <w:rFonts w:ascii="Arial" w:hAnsi="Arial" w:cs="Arial"/>
            <w:highlight w:val="yellow"/>
          </w:rPr>
          <w:t xml:space="preserve"> pathogens</w:t>
        </w:r>
        <w:r w:rsidR="00296E25" w:rsidRPr="00296E25">
          <w:rPr>
            <w:rFonts w:ascii="Arial" w:hAnsi="Arial" w:cs="Arial"/>
          </w:rPr>
          <w:t>.</w:t>
        </w:r>
      </w:ins>
    </w:p>
    <w:p w14:paraId="08150129" w14:textId="77777777" w:rsidR="00481EAB" w:rsidRPr="00F269D0" w:rsidRDefault="00481EAB" w:rsidP="009A14D1">
      <w:pPr>
        <w:rPr>
          <w:rFonts w:ascii="Arial" w:hAnsi="Arial" w:cs="Arial"/>
          <w:color w:val="4BACC6" w:themeColor="accent5"/>
        </w:rPr>
      </w:pPr>
    </w:p>
    <w:p w14:paraId="28DA294F" w14:textId="29B8C222" w:rsidR="00481EAB" w:rsidRPr="00F269D0" w:rsidRDefault="00481EAB" w:rsidP="009A14D1">
      <w:pPr>
        <w:rPr>
          <w:rFonts w:ascii="Arial" w:hAnsi="Arial" w:cs="Arial"/>
          <w:color w:val="4BACC6" w:themeColor="accent5"/>
        </w:rPr>
      </w:pPr>
      <w:r w:rsidRPr="00F269D0">
        <w:rPr>
          <w:rFonts w:ascii="Arial" w:hAnsi="Arial" w:cs="Arial"/>
          <w:color w:val="4BACC6" w:themeColor="accent5"/>
        </w:rPr>
        <w:t>3.6.2 to 3.6.4 discuss simple assembly of equipment – will not be filmed, but summarized at the beginning of 3.6.5:</w:t>
      </w:r>
    </w:p>
    <w:p w14:paraId="546F8401" w14:textId="77777777" w:rsidR="00481EAB" w:rsidRPr="00F269D0" w:rsidRDefault="00481EAB" w:rsidP="009A14D1">
      <w:pPr>
        <w:rPr>
          <w:rFonts w:ascii="Arial" w:hAnsi="Arial" w:cs="Arial"/>
          <w:color w:val="4BACC6" w:themeColor="accent5"/>
        </w:rPr>
      </w:pPr>
    </w:p>
    <w:p w14:paraId="3E2EAA15" w14:textId="30301284" w:rsidR="003F4088" w:rsidRDefault="003F4088" w:rsidP="003F4088">
      <w:pPr>
        <w:tabs>
          <w:tab w:val="left" w:pos="720"/>
        </w:tabs>
        <w:rPr>
          <w:rFonts w:ascii="Arial" w:hAnsi="Arial" w:cs="Arial"/>
          <w:highlight w:val="yellow"/>
        </w:rPr>
      </w:pPr>
      <w:r>
        <w:rPr>
          <w:rFonts w:ascii="Arial" w:hAnsi="Arial" w:cs="Arial"/>
          <w:highlight w:val="yellow"/>
        </w:rPr>
        <w:t>3.6.5)</w:t>
      </w:r>
      <w:r w:rsidR="00481EAB">
        <w:rPr>
          <w:rFonts w:ascii="Arial" w:hAnsi="Arial" w:cs="Arial"/>
          <w:highlight w:val="yellow"/>
        </w:rPr>
        <w:t xml:space="preserve"> Following </w:t>
      </w:r>
      <w:proofErr w:type="gramStart"/>
      <w:r w:rsidR="00481EAB">
        <w:rPr>
          <w:rFonts w:ascii="Arial" w:hAnsi="Arial" w:cs="Arial"/>
          <w:highlight w:val="yellow"/>
        </w:rPr>
        <w:t>assembly of the K</w:t>
      </w:r>
      <w:r w:rsidR="00481EAB" w:rsidRPr="00481EAB">
        <w:rPr>
          <w:rFonts w:ascii="Arial" w:hAnsi="Arial" w:cs="Arial"/>
          <w:highlight w:val="yellow"/>
          <w:vertAlign w:val="subscript"/>
        </w:rPr>
        <w:t>2</w:t>
      </w:r>
      <w:r w:rsidR="00481EAB">
        <w:rPr>
          <w:rFonts w:ascii="Arial" w:hAnsi="Arial" w:cs="Arial"/>
          <w:highlight w:val="yellow"/>
        </w:rPr>
        <w:t xml:space="preserve"> EDTA tube system, s</w:t>
      </w:r>
      <w:r w:rsidRPr="003F4088">
        <w:rPr>
          <w:rFonts w:ascii="Arial" w:hAnsi="Arial" w:cs="Arial"/>
          <w:highlight w:val="yellow"/>
        </w:rPr>
        <w:t>afely unsheathe</w:t>
      </w:r>
      <w:proofErr w:type="gramEnd"/>
      <w:r w:rsidRPr="003F4088">
        <w:rPr>
          <w:rFonts w:ascii="Arial" w:hAnsi="Arial" w:cs="Arial"/>
          <w:highlight w:val="yellow"/>
        </w:rPr>
        <w:t xml:space="preserve"> the needle (use the end of a metal spatula). Stab the needle into an empty 10 ml evacuated blood collection tube (serum receiver tube) and invert the K</w:t>
      </w:r>
      <w:r w:rsidRPr="003F4088">
        <w:rPr>
          <w:rFonts w:ascii="Arial" w:hAnsi="Arial" w:cs="Arial"/>
          <w:highlight w:val="yellow"/>
          <w:vertAlign w:val="subscript"/>
        </w:rPr>
        <w:t xml:space="preserve">2 </w:t>
      </w:r>
      <w:r w:rsidRPr="003F4088">
        <w:rPr>
          <w:rFonts w:ascii="Arial" w:hAnsi="Arial" w:cs="Arial"/>
          <w:highlight w:val="yellow"/>
        </w:rPr>
        <w:t>EDTA vacutainer/filter/receiver tube assembly.</w:t>
      </w:r>
      <w:ins w:id="2" w:author="Amy Weckle" w:date="2015-03-16T16:57:00Z">
        <w:r w:rsidR="00296E25" w:rsidRPr="00296E25">
          <w:rPr>
            <w:rFonts w:ascii="Arial" w:eastAsia="Times New Roman" w:hAnsi="Arial" w:cs="Arial"/>
            <w:highlight w:val="yellow"/>
          </w:rPr>
          <w:t xml:space="preserve"> </w:t>
        </w:r>
        <w:r w:rsidR="00296E25" w:rsidRPr="00296E25">
          <w:rPr>
            <w:rFonts w:ascii="Arial" w:hAnsi="Arial" w:cs="Arial"/>
            <w:highlight w:val="yellow"/>
          </w:rPr>
          <w:t xml:space="preserve">Following BSL2 standard practices, care should be taken to avoid exposure to </w:t>
        </w:r>
        <w:proofErr w:type="spellStart"/>
        <w:r w:rsidR="00296E25" w:rsidRPr="00296E25">
          <w:rPr>
            <w:rFonts w:ascii="Arial" w:hAnsi="Arial" w:cs="Arial"/>
            <w:highlight w:val="yellow"/>
          </w:rPr>
          <w:t>bloodborne</w:t>
        </w:r>
        <w:proofErr w:type="spellEnd"/>
        <w:r w:rsidR="00296E25" w:rsidRPr="00296E25">
          <w:rPr>
            <w:rFonts w:ascii="Arial" w:hAnsi="Arial" w:cs="Arial"/>
            <w:highlight w:val="yellow"/>
          </w:rPr>
          <w:t xml:space="preserve"> pathogens.</w:t>
        </w:r>
      </w:ins>
      <w:bookmarkStart w:id="3" w:name="_GoBack"/>
      <w:bookmarkEnd w:id="3"/>
    </w:p>
    <w:p w14:paraId="315A278E" w14:textId="77777777" w:rsidR="00412609" w:rsidRDefault="00412609" w:rsidP="003F4088">
      <w:pPr>
        <w:tabs>
          <w:tab w:val="left" w:pos="720"/>
        </w:tabs>
        <w:rPr>
          <w:rFonts w:ascii="Arial" w:hAnsi="Arial" w:cs="Arial"/>
          <w:highlight w:val="yellow"/>
        </w:rPr>
      </w:pPr>
    </w:p>
    <w:p w14:paraId="6AAC40A9" w14:textId="0A53DA20" w:rsidR="00412609" w:rsidRPr="00F269D0" w:rsidRDefault="00412609" w:rsidP="003F4088">
      <w:pPr>
        <w:tabs>
          <w:tab w:val="left" w:pos="720"/>
        </w:tabs>
        <w:rPr>
          <w:rFonts w:ascii="Arial" w:hAnsi="Arial" w:cs="Arial"/>
          <w:color w:val="4BACC6" w:themeColor="accent5"/>
        </w:rPr>
      </w:pPr>
      <w:r w:rsidRPr="00F269D0">
        <w:rPr>
          <w:rFonts w:ascii="Arial" w:hAnsi="Arial" w:cs="Arial"/>
          <w:color w:val="4BACC6" w:themeColor="accent5"/>
        </w:rPr>
        <w:t>Steps 3.6.6 - 3.6.9 invo</w:t>
      </w:r>
      <w:r w:rsidR="00E873A9" w:rsidRPr="00F269D0">
        <w:rPr>
          <w:rFonts w:ascii="Arial" w:hAnsi="Arial" w:cs="Arial"/>
          <w:color w:val="4BACC6" w:themeColor="accent5"/>
        </w:rPr>
        <w:t>lve filtration and a PBS rinse.</w:t>
      </w:r>
      <w:r w:rsidR="00481EAB" w:rsidRPr="00F269D0">
        <w:rPr>
          <w:rFonts w:ascii="Arial" w:hAnsi="Arial" w:cs="Arial"/>
          <w:color w:val="4BACC6" w:themeColor="accent5"/>
        </w:rPr>
        <w:t xml:space="preserve"> Will not be filmed but summarized at the beginning of 3.6.10:</w:t>
      </w:r>
    </w:p>
    <w:p w14:paraId="7765F112" w14:textId="77777777" w:rsidR="003F4088" w:rsidRDefault="003F4088" w:rsidP="009A14D1">
      <w:pPr>
        <w:rPr>
          <w:rFonts w:ascii="Arial" w:hAnsi="Arial" w:cs="Arial"/>
        </w:rPr>
      </w:pPr>
    </w:p>
    <w:p w14:paraId="13912BD7" w14:textId="54C4C6A1" w:rsidR="00412609" w:rsidRPr="00412609" w:rsidRDefault="00412609" w:rsidP="00412609">
      <w:pPr>
        <w:tabs>
          <w:tab w:val="left" w:pos="810"/>
        </w:tabs>
        <w:rPr>
          <w:rFonts w:ascii="Arial" w:hAnsi="Arial" w:cs="Arial"/>
          <w:highlight w:val="yellow"/>
        </w:rPr>
      </w:pPr>
      <w:r>
        <w:rPr>
          <w:rFonts w:ascii="Arial" w:hAnsi="Arial" w:cs="Arial"/>
          <w:highlight w:val="yellow"/>
        </w:rPr>
        <w:t xml:space="preserve">3.6.10) </w:t>
      </w:r>
      <w:r w:rsidRPr="00412609">
        <w:rPr>
          <w:rFonts w:ascii="Arial" w:hAnsi="Arial" w:cs="Arial"/>
          <w:highlight w:val="yellow"/>
        </w:rPr>
        <w:t>Following filtration and a PBS wash, withdraw 3 ml of the RNA stabilization agent using a new 5 ml syringe and the method described in step 3.6.8. Flush the filter as in step 3.6.9. The RNA stabilization agent should remain on the filter. Detach the syringe from the filter without retracting the plunger.</w:t>
      </w:r>
    </w:p>
    <w:p w14:paraId="434B9260" w14:textId="77777777" w:rsidR="00412609" w:rsidRPr="00621FC7" w:rsidRDefault="00412609" w:rsidP="00412609">
      <w:pPr>
        <w:tabs>
          <w:tab w:val="left" w:pos="810"/>
        </w:tabs>
        <w:rPr>
          <w:rFonts w:ascii="Arial" w:hAnsi="Arial" w:cs="Arial"/>
        </w:rPr>
      </w:pPr>
    </w:p>
    <w:p w14:paraId="453B3A5A" w14:textId="1F0C2E55" w:rsidR="00412609" w:rsidRPr="00412609" w:rsidRDefault="00412609" w:rsidP="00412609">
      <w:pPr>
        <w:tabs>
          <w:tab w:val="left" w:pos="810"/>
        </w:tabs>
        <w:rPr>
          <w:rFonts w:ascii="Arial" w:hAnsi="Arial" w:cs="Arial"/>
          <w:highlight w:val="yellow"/>
        </w:rPr>
      </w:pPr>
      <w:r>
        <w:rPr>
          <w:rFonts w:ascii="Arial" w:hAnsi="Arial" w:cs="Arial"/>
          <w:highlight w:val="yellow"/>
        </w:rPr>
        <w:t xml:space="preserve">3.6.11) </w:t>
      </w:r>
      <w:r w:rsidRPr="00412609">
        <w:rPr>
          <w:rFonts w:ascii="Arial" w:hAnsi="Arial" w:cs="Arial"/>
          <w:highlight w:val="yellow"/>
        </w:rPr>
        <w:t xml:space="preserve">Seal the filter inlet and outlet with the sheath and screw cap retained from the transfer spike leaving the filter saturated with RNA stabilization agent. The filter can be stored at this point. Store the filter at -80 ˚C until time permits (~2 </w:t>
      </w:r>
      <w:proofErr w:type="spellStart"/>
      <w:r w:rsidRPr="00412609">
        <w:rPr>
          <w:rFonts w:ascii="Arial" w:hAnsi="Arial" w:cs="Arial"/>
          <w:highlight w:val="yellow"/>
        </w:rPr>
        <w:t>hr</w:t>
      </w:r>
      <w:proofErr w:type="spellEnd"/>
      <w:r w:rsidRPr="00412609">
        <w:rPr>
          <w:rFonts w:ascii="Arial" w:hAnsi="Arial" w:cs="Arial"/>
          <w:highlight w:val="yellow"/>
        </w:rPr>
        <w:t xml:space="preserve">) to complete steps 5.3 to 5.4.7. </w:t>
      </w:r>
    </w:p>
    <w:p w14:paraId="117012E2" w14:textId="77777777" w:rsidR="00412609" w:rsidRDefault="00412609" w:rsidP="009A14D1">
      <w:pPr>
        <w:rPr>
          <w:rFonts w:ascii="Arial" w:hAnsi="Arial" w:cs="Arial"/>
        </w:rPr>
      </w:pPr>
    </w:p>
    <w:p w14:paraId="3B1E88D2" w14:textId="1D73B45C" w:rsidR="00E873A9" w:rsidRDefault="00E873A9" w:rsidP="009A14D1">
      <w:pPr>
        <w:rPr>
          <w:rFonts w:ascii="Arial" w:hAnsi="Arial" w:cs="Arial"/>
          <w:b/>
        </w:rPr>
      </w:pPr>
      <w:r w:rsidRPr="00621FC7">
        <w:rPr>
          <w:rFonts w:ascii="Arial" w:hAnsi="Arial" w:cs="Arial"/>
          <w:highlight w:val="yellow"/>
        </w:rPr>
        <w:t xml:space="preserve">3.7) </w:t>
      </w:r>
      <w:r w:rsidRPr="00621FC7">
        <w:rPr>
          <w:rFonts w:ascii="Arial" w:hAnsi="Arial" w:cs="Arial"/>
          <w:b/>
          <w:highlight w:val="yellow"/>
        </w:rPr>
        <w:t>PBMC Isolation Stage 2 (30 min)</w:t>
      </w:r>
    </w:p>
    <w:p w14:paraId="7ADAFF9D" w14:textId="77777777" w:rsidR="00E873A9" w:rsidRPr="00F269D0" w:rsidRDefault="00E873A9" w:rsidP="009A14D1">
      <w:pPr>
        <w:rPr>
          <w:rFonts w:ascii="Arial" w:hAnsi="Arial" w:cs="Arial"/>
          <w:b/>
          <w:color w:val="4BACC6" w:themeColor="accent5"/>
        </w:rPr>
      </w:pPr>
    </w:p>
    <w:p w14:paraId="3E8D3434" w14:textId="21744B48" w:rsidR="00E873A9" w:rsidRPr="00F269D0" w:rsidRDefault="00E873A9" w:rsidP="009A14D1">
      <w:pPr>
        <w:rPr>
          <w:rFonts w:ascii="Arial" w:hAnsi="Arial" w:cs="Arial"/>
          <w:color w:val="4BACC6" w:themeColor="accent5"/>
        </w:rPr>
      </w:pPr>
      <w:r w:rsidRPr="00F269D0">
        <w:rPr>
          <w:rFonts w:ascii="Arial" w:hAnsi="Arial" w:cs="Arial"/>
          <w:color w:val="4BACC6" w:themeColor="accent5"/>
        </w:rPr>
        <w:t>Step 3.7.1 involves transporting the vacutainer</w:t>
      </w:r>
      <w:r w:rsidR="00071ACB" w:rsidRPr="00F269D0">
        <w:rPr>
          <w:rFonts w:ascii="Arial" w:hAnsi="Arial" w:cs="Arial"/>
          <w:color w:val="4BACC6" w:themeColor="accent5"/>
        </w:rPr>
        <w:t xml:space="preserve"> in step 3.4.1</w:t>
      </w:r>
      <w:r w:rsidRPr="00F269D0">
        <w:rPr>
          <w:rFonts w:ascii="Arial" w:hAnsi="Arial" w:cs="Arial"/>
          <w:color w:val="4BACC6" w:themeColor="accent5"/>
        </w:rPr>
        <w:t xml:space="preserve"> from </w:t>
      </w:r>
      <w:r w:rsidR="00481EAB" w:rsidRPr="00F269D0">
        <w:rPr>
          <w:rFonts w:ascii="Arial" w:hAnsi="Arial" w:cs="Arial"/>
          <w:color w:val="4BACC6" w:themeColor="accent5"/>
        </w:rPr>
        <w:t xml:space="preserve">the centrifuge to the BSL2 hood – does not need to be filmed, summarized at the beginning of 3.7.2. </w:t>
      </w:r>
    </w:p>
    <w:p w14:paraId="4DE3A782" w14:textId="77777777" w:rsidR="00481EAB" w:rsidRDefault="00481EAB" w:rsidP="009A14D1">
      <w:pPr>
        <w:rPr>
          <w:rFonts w:ascii="Arial" w:hAnsi="Arial" w:cs="Arial"/>
        </w:rPr>
      </w:pPr>
    </w:p>
    <w:p w14:paraId="42DC926D" w14:textId="15867A71" w:rsidR="00E873A9" w:rsidRDefault="001A3138" w:rsidP="009A14D1">
      <w:pPr>
        <w:rPr>
          <w:rFonts w:ascii="Arial" w:hAnsi="Arial" w:cs="Arial"/>
        </w:rPr>
      </w:pPr>
      <w:r>
        <w:rPr>
          <w:rFonts w:ascii="Arial" w:hAnsi="Arial" w:cs="Arial"/>
          <w:highlight w:val="yellow"/>
        </w:rPr>
        <w:t>3.7.2) Once the vacutainer is returned to the BSL2 hood, r</w:t>
      </w:r>
      <w:r w:rsidRPr="00621FC7">
        <w:rPr>
          <w:rFonts w:ascii="Arial" w:hAnsi="Arial" w:cs="Arial"/>
          <w:highlight w:val="yellow"/>
        </w:rPr>
        <w:t xml:space="preserve">emove the stopper and withdraw 1.5 ml of the top, yellowish, plasma layer (Figure 2) using a serological pipette without getting close to the mononuclear (clear/white) layer. Transfer the plasma to a 5 ml </w:t>
      </w:r>
      <w:proofErr w:type="spellStart"/>
      <w:r w:rsidRPr="00621FC7">
        <w:rPr>
          <w:rFonts w:ascii="Arial" w:hAnsi="Arial" w:cs="Arial"/>
          <w:highlight w:val="yellow"/>
        </w:rPr>
        <w:t>cryovial</w:t>
      </w:r>
      <w:proofErr w:type="spellEnd"/>
      <w:r w:rsidRPr="00621FC7">
        <w:rPr>
          <w:rFonts w:ascii="Arial" w:hAnsi="Arial" w:cs="Arial"/>
          <w:highlight w:val="yellow"/>
        </w:rPr>
        <w:t xml:space="preserve"> – (Pool from 2 vacutainers – 1 participant). Log the volume collected. See step 3.7.6 for storage instructions.</w:t>
      </w:r>
    </w:p>
    <w:p w14:paraId="5645120F" w14:textId="77777777" w:rsidR="001A3138" w:rsidRDefault="001A3138" w:rsidP="009A14D1">
      <w:pPr>
        <w:rPr>
          <w:rFonts w:ascii="Arial" w:hAnsi="Arial" w:cs="Arial"/>
        </w:rPr>
      </w:pPr>
    </w:p>
    <w:p w14:paraId="1EF0B274" w14:textId="001EB264" w:rsidR="001A3138" w:rsidRPr="001A3138" w:rsidRDefault="001A3138" w:rsidP="001A3138">
      <w:pPr>
        <w:rPr>
          <w:rFonts w:ascii="Arial" w:hAnsi="Arial" w:cs="Arial"/>
          <w:highlight w:val="yellow"/>
        </w:rPr>
      </w:pPr>
      <w:r>
        <w:rPr>
          <w:rFonts w:ascii="Arial" w:hAnsi="Arial" w:cs="Arial"/>
          <w:highlight w:val="yellow"/>
        </w:rPr>
        <w:t xml:space="preserve">3.7.3) </w:t>
      </w:r>
      <w:r w:rsidRPr="001A3138">
        <w:rPr>
          <w:rFonts w:ascii="Arial" w:hAnsi="Arial" w:cs="Arial"/>
          <w:highlight w:val="yellow"/>
        </w:rPr>
        <w:t>Transfer the remaining plasma and the whitish, mononuclear layer (everything above the gel layer – Figure 2) using a serological pipette, to a 15 ml conical tube, pooling the mononuclear layer from each of the two ficoll containing vacutainers per participant into one conical tube.</w:t>
      </w:r>
    </w:p>
    <w:p w14:paraId="12FABDF9" w14:textId="77777777" w:rsidR="001A3138" w:rsidRPr="00621FC7" w:rsidRDefault="001A3138" w:rsidP="001A3138">
      <w:pPr>
        <w:rPr>
          <w:rFonts w:ascii="Arial" w:hAnsi="Arial" w:cs="Arial"/>
        </w:rPr>
      </w:pPr>
    </w:p>
    <w:p w14:paraId="3856A4EB" w14:textId="585B5337" w:rsidR="001A3138" w:rsidRPr="001A3138" w:rsidRDefault="001A3138" w:rsidP="001A3138">
      <w:pPr>
        <w:rPr>
          <w:rFonts w:ascii="Arial" w:hAnsi="Arial" w:cs="Arial"/>
          <w:highlight w:val="yellow"/>
        </w:rPr>
      </w:pPr>
      <w:r>
        <w:rPr>
          <w:rFonts w:ascii="Arial" w:hAnsi="Arial" w:cs="Arial"/>
          <w:highlight w:val="yellow"/>
        </w:rPr>
        <w:t xml:space="preserve">3.7.4) </w:t>
      </w:r>
      <w:r w:rsidRPr="001A3138">
        <w:rPr>
          <w:rFonts w:ascii="Arial" w:hAnsi="Arial" w:cs="Arial"/>
          <w:highlight w:val="yellow"/>
        </w:rPr>
        <w:t xml:space="preserve">Add 1X PBS to bring the total volume in the conical tube to 15 ml. Cap tube and invert 5 times. </w:t>
      </w:r>
      <w:proofErr w:type="gramStart"/>
      <w:r w:rsidRPr="001A3138">
        <w:rPr>
          <w:rFonts w:ascii="Arial" w:hAnsi="Arial" w:cs="Arial"/>
          <w:highlight w:val="yellow"/>
        </w:rPr>
        <w:t xml:space="preserve">Centrifuge (with brake and acceleration </w:t>
      </w:r>
      <w:r w:rsidRPr="001A3138">
        <w:rPr>
          <w:rFonts w:ascii="Arial" w:hAnsi="Arial" w:cs="Arial"/>
          <w:b/>
          <w:highlight w:val="yellow"/>
        </w:rPr>
        <w:t>OFF</w:t>
      </w:r>
      <w:r w:rsidRPr="001A3138">
        <w:rPr>
          <w:rFonts w:ascii="Arial" w:hAnsi="Arial" w:cs="Arial"/>
          <w:highlight w:val="yellow"/>
        </w:rPr>
        <w:t>) 15 min, 300 x g, 22 °C.</w:t>
      </w:r>
      <w:proofErr w:type="gramEnd"/>
    </w:p>
    <w:p w14:paraId="6F018C55" w14:textId="77777777" w:rsidR="001A3138" w:rsidRPr="00621FC7" w:rsidRDefault="001A3138" w:rsidP="001A3138">
      <w:pPr>
        <w:rPr>
          <w:rFonts w:ascii="Arial" w:hAnsi="Arial" w:cs="Arial"/>
        </w:rPr>
      </w:pPr>
    </w:p>
    <w:p w14:paraId="2971853A" w14:textId="005155BB" w:rsidR="001A3138" w:rsidRPr="001A3138" w:rsidRDefault="001A3138" w:rsidP="001A3138">
      <w:pPr>
        <w:rPr>
          <w:rFonts w:ascii="Arial" w:hAnsi="Arial" w:cs="Arial"/>
          <w:highlight w:val="yellow"/>
        </w:rPr>
      </w:pPr>
      <w:r>
        <w:rPr>
          <w:rFonts w:ascii="Arial" w:hAnsi="Arial" w:cs="Arial"/>
          <w:highlight w:val="yellow"/>
        </w:rPr>
        <w:t xml:space="preserve">3.7.5) </w:t>
      </w:r>
      <w:r w:rsidRPr="001A3138">
        <w:rPr>
          <w:rFonts w:ascii="Arial" w:hAnsi="Arial" w:cs="Arial"/>
          <w:highlight w:val="yellow"/>
        </w:rPr>
        <w:t xml:space="preserve">Return to the ficoll containing vacutainers in the hood and collect the red blood cells (RBCs) by using a 5¾” Pasteur pipet to swirl around and loosen the outside of the ficoll gel layer and remove it if possible. Use a serological pipet to collect and transfer the RBCs (~4.5 ml) to a 5 ml </w:t>
      </w:r>
      <w:proofErr w:type="spellStart"/>
      <w:r w:rsidRPr="001A3138">
        <w:rPr>
          <w:rFonts w:ascii="Arial" w:hAnsi="Arial" w:cs="Arial"/>
          <w:highlight w:val="yellow"/>
        </w:rPr>
        <w:t>cryovial</w:t>
      </w:r>
      <w:proofErr w:type="spellEnd"/>
      <w:r w:rsidRPr="001A3138">
        <w:rPr>
          <w:rFonts w:ascii="Arial" w:hAnsi="Arial" w:cs="Arial"/>
          <w:highlight w:val="yellow"/>
        </w:rPr>
        <w:t>. Log the volume collected.</w:t>
      </w:r>
    </w:p>
    <w:p w14:paraId="0310CEBA" w14:textId="77777777" w:rsidR="001A3138" w:rsidRPr="00621FC7" w:rsidRDefault="001A3138" w:rsidP="001A3138">
      <w:pPr>
        <w:rPr>
          <w:rFonts w:ascii="Arial" w:hAnsi="Arial" w:cs="Arial"/>
        </w:rPr>
      </w:pPr>
    </w:p>
    <w:p w14:paraId="36D76214" w14:textId="3DCF5105" w:rsidR="001A3138" w:rsidRPr="001A3138" w:rsidRDefault="001A3138" w:rsidP="001A3138">
      <w:pPr>
        <w:rPr>
          <w:rFonts w:ascii="Arial" w:hAnsi="Arial" w:cs="Arial"/>
          <w:highlight w:val="yellow"/>
        </w:rPr>
      </w:pPr>
      <w:r>
        <w:rPr>
          <w:rFonts w:ascii="Arial" w:hAnsi="Arial" w:cs="Arial"/>
          <w:highlight w:val="yellow"/>
        </w:rPr>
        <w:t xml:space="preserve">3.7.6) </w:t>
      </w:r>
      <w:r w:rsidRPr="001A3138">
        <w:rPr>
          <w:rFonts w:ascii="Arial" w:hAnsi="Arial" w:cs="Arial"/>
          <w:highlight w:val="yellow"/>
        </w:rPr>
        <w:t>Transfer both 5 ml cryovials (plasma in step 3.7.2 and RBCs in step 3.7.5) to a controlled rate freezing container and put at -80 ˚C for at least 24 hours after which time they can be transferred to a cryobox and returned to -80 ˚C for long term storage.</w:t>
      </w:r>
    </w:p>
    <w:p w14:paraId="7FDA6F0F" w14:textId="77777777" w:rsidR="001A3138" w:rsidRPr="00621FC7" w:rsidRDefault="001A3138" w:rsidP="001A3138">
      <w:pPr>
        <w:rPr>
          <w:rFonts w:ascii="Arial" w:hAnsi="Arial" w:cs="Arial"/>
        </w:rPr>
      </w:pPr>
    </w:p>
    <w:p w14:paraId="79E38277" w14:textId="1A8A1939" w:rsidR="001A3138" w:rsidRPr="001A3138" w:rsidRDefault="001A3138" w:rsidP="001A3138">
      <w:pPr>
        <w:rPr>
          <w:rFonts w:ascii="Arial" w:hAnsi="Arial" w:cs="Arial"/>
          <w:highlight w:val="yellow"/>
        </w:rPr>
      </w:pPr>
      <w:r>
        <w:rPr>
          <w:rFonts w:ascii="Arial" w:hAnsi="Arial" w:cs="Arial"/>
          <w:highlight w:val="yellow"/>
        </w:rPr>
        <w:t xml:space="preserve">3.7.7) </w:t>
      </w:r>
      <w:r w:rsidRPr="001A3138">
        <w:rPr>
          <w:rFonts w:ascii="Arial" w:hAnsi="Arial" w:cs="Arial"/>
          <w:highlight w:val="yellow"/>
        </w:rPr>
        <w:t xml:space="preserve">Return the conical tube to the hood, when the centrifugation in step 3.7.4 is complete, and aspirate all but ~500 </w:t>
      </w:r>
      <w:proofErr w:type="spellStart"/>
      <w:r w:rsidRPr="001A3138">
        <w:rPr>
          <w:rFonts w:ascii="Arial" w:hAnsi="Arial" w:cs="Arial"/>
          <w:highlight w:val="yellow"/>
        </w:rPr>
        <w:t>μl</w:t>
      </w:r>
      <w:proofErr w:type="spellEnd"/>
      <w:r w:rsidRPr="001A3138">
        <w:rPr>
          <w:rFonts w:ascii="Arial" w:hAnsi="Arial" w:cs="Arial"/>
          <w:highlight w:val="yellow"/>
        </w:rPr>
        <w:t xml:space="preserve"> of the PBS without disturbing the pellet. PBMC yield is greater if ~200 µl of PBS is left above the pellet at this stage.</w:t>
      </w:r>
    </w:p>
    <w:p w14:paraId="2810FE5A" w14:textId="77777777" w:rsidR="001A3138" w:rsidRPr="00621FC7" w:rsidRDefault="001A3138" w:rsidP="001A3138">
      <w:pPr>
        <w:rPr>
          <w:rFonts w:ascii="Arial" w:hAnsi="Arial" w:cs="Arial"/>
        </w:rPr>
      </w:pPr>
    </w:p>
    <w:p w14:paraId="2EFA848F" w14:textId="043F78AC" w:rsidR="001A3138" w:rsidRPr="001A3138" w:rsidRDefault="001A3138" w:rsidP="001A3138">
      <w:pPr>
        <w:rPr>
          <w:rFonts w:ascii="Arial" w:hAnsi="Arial" w:cs="Arial"/>
          <w:highlight w:val="yellow"/>
        </w:rPr>
      </w:pPr>
      <w:r>
        <w:rPr>
          <w:rFonts w:ascii="Arial" w:hAnsi="Arial" w:cs="Arial"/>
          <w:highlight w:val="yellow"/>
        </w:rPr>
        <w:t xml:space="preserve">3.7.8) </w:t>
      </w:r>
      <w:r w:rsidRPr="001A3138">
        <w:rPr>
          <w:rFonts w:ascii="Arial" w:hAnsi="Arial" w:cs="Arial"/>
          <w:highlight w:val="yellow"/>
        </w:rPr>
        <w:t xml:space="preserve">Add fresh 1X PBS to bring the volume to 10 ml. </w:t>
      </w:r>
      <w:proofErr w:type="spellStart"/>
      <w:r w:rsidRPr="001A3138">
        <w:rPr>
          <w:rFonts w:ascii="Arial" w:hAnsi="Arial" w:cs="Arial"/>
          <w:highlight w:val="yellow"/>
        </w:rPr>
        <w:t>Resuspend</w:t>
      </w:r>
      <w:proofErr w:type="spellEnd"/>
      <w:r w:rsidRPr="001A3138">
        <w:rPr>
          <w:rFonts w:ascii="Arial" w:hAnsi="Arial" w:cs="Arial"/>
          <w:highlight w:val="yellow"/>
        </w:rPr>
        <w:t xml:space="preserve"> the pellet gently. Cap tube and invert 5 times. </w:t>
      </w:r>
      <w:proofErr w:type="gramStart"/>
      <w:r w:rsidRPr="001A3138">
        <w:rPr>
          <w:rFonts w:ascii="Arial" w:hAnsi="Arial" w:cs="Arial"/>
          <w:highlight w:val="yellow"/>
        </w:rPr>
        <w:t xml:space="preserve">Centrifuge (with brake and acceleration </w:t>
      </w:r>
      <w:r w:rsidRPr="001A3138">
        <w:rPr>
          <w:rFonts w:ascii="Arial" w:hAnsi="Arial" w:cs="Arial"/>
          <w:b/>
          <w:highlight w:val="yellow"/>
        </w:rPr>
        <w:t>OFF</w:t>
      </w:r>
      <w:r w:rsidRPr="001A3138">
        <w:rPr>
          <w:rFonts w:ascii="Arial" w:hAnsi="Arial" w:cs="Arial"/>
          <w:highlight w:val="yellow"/>
        </w:rPr>
        <w:t xml:space="preserve">) 10 min, 300 x g, 22 </w:t>
      </w:r>
      <w:r w:rsidRPr="001A3138">
        <w:rPr>
          <w:rFonts w:ascii="Arial" w:hAnsi="Arial" w:cs="Arial"/>
          <w:highlight w:val="yellow"/>
          <w:rtl/>
        </w:rPr>
        <w:t>°</w:t>
      </w:r>
      <w:r w:rsidRPr="001A3138">
        <w:rPr>
          <w:rFonts w:ascii="Arial" w:hAnsi="Arial" w:cs="Arial"/>
          <w:highlight w:val="yellow"/>
        </w:rPr>
        <w:t>C.</w:t>
      </w:r>
      <w:proofErr w:type="gramEnd"/>
      <w:r w:rsidRPr="001A3138">
        <w:rPr>
          <w:rFonts w:ascii="Arial" w:hAnsi="Arial" w:cs="Arial"/>
          <w:highlight w:val="yellow"/>
        </w:rPr>
        <w:t xml:space="preserve"> </w:t>
      </w:r>
    </w:p>
    <w:p w14:paraId="5BBC2ED3" w14:textId="77777777" w:rsidR="001A3138" w:rsidRPr="00621FC7" w:rsidRDefault="001A3138" w:rsidP="001A3138">
      <w:pPr>
        <w:tabs>
          <w:tab w:val="num" w:pos="990"/>
        </w:tabs>
        <w:rPr>
          <w:rFonts w:ascii="Arial" w:hAnsi="Arial" w:cs="Arial"/>
          <w:u w:val="single"/>
        </w:rPr>
      </w:pPr>
    </w:p>
    <w:p w14:paraId="5D5D3C6D" w14:textId="77777777" w:rsidR="001A3138" w:rsidRPr="00621FC7" w:rsidRDefault="001A3138" w:rsidP="001A3138">
      <w:pPr>
        <w:tabs>
          <w:tab w:val="left" w:pos="990"/>
        </w:tabs>
        <w:rPr>
          <w:rFonts w:ascii="Arial" w:hAnsi="Arial" w:cs="Arial"/>
          <w:b/>
        </w:rPr>
      </w:pPr>
      <w:r w:rsidRPr="00621FC7">
        <w:rPr>
          <w:rFonts w:ascii="Arial" w:hAnsi="Arial" w:cs="Arial"/>
          <w:highlight w:val="yellow"/>
        </w:rPr>
        <w:t xml:space="preserve">3.8) </w:t>
      </w:r>
      <w:r w:rsidRPr="00621FC7">
        <w:rPr>
          <w:rFonts w:ascii="Arial" w:hAnsi="Arial" w:cs="Arial"/>
          <w:b/>
          <w:highlight w:val="yellow"/>
        </w:rPr>
        <w:t>Serum Isolation Stage 2 (10 min)</w:t>
      </w:r>
    </w:p>
    <w:p w14:paraId="49D047CB" w14:textId="77777777" w:rsidR="001A3138" w:rsidRPr="00621FC7" w:rsidRDefault="001A3138" w:rsidP="001A3138">
      <w:pPr>
        <w:tabs>
          <w:tab w:val="left" w:pos="990"/>
        </w:tabs>
        <w:rPr>
          <w:rFonts w:ascii="Arial" w:hAnsi="Arial" w:cs="Arial"/>
          <w:u w:val="single"/>
        </w:rPr>
      </w:pPr>
    </w:p>
    <w:p w14:paraId="565F0B6A" w14:textId="77777777" w:rsidR="001A3138" w:rsidRPr="00621FC7" w:rsidRDefault="001A3138" w:rsidP="001A3138">
      <w:pPr>
        <w:tabs>
          <w:tab w:val="left" w:pos="990"/>
        </w:tabs>
        <w:rPr>
          <w:rFonts w:ascii="Arial" w:hAnsi="Arial" w:cs="Arial"/>
        </w:rPr>
      </w:pPr>
      <w:r w:rsidRPr="00621FC7">
        <w:rPr>
          <w:rFonts w:ascii="Arial" w:hAnsi="Arial" w:cs="Arial"/>
          <w:highlight w:val="yellow"/>
        </w:rPr>
        <w:t xml:space="preserve">3.8.1) Aliquot the top serum layer from the serum vacutainer, following centrifugation (step 3.2.1), into 2 ml cryovials as desired. Typical yield is 2.5 ml (Table 1). Log the </w:t>
      </w:r>
      <w:r w:rsidRPr="00621FC7">
        <w:rPr>
          <w:rFonts w:ascii="Arial" w:hAnsi="Arial" w:cs="Arial"/>
          <w:highlight w:val="yellow"/>
        </w:rPr>
        <w:lastRenderedPageBreak/>
        <w:t xml:space="preserve">volume. For example, use 4 cryovials </w:t>
      </w:r>
      <w:proofErr w:type="spellStart"/>
      <w:r w:rsidRPr="00621FC7">
        <w:rPr>
          <w:rFonts w:ascii="Arial" w:hAnsi="Arial" w:cs="Arial"/>
          <w:highlight w:val="yellow"/>
        </w:rPr>
        <w:t>aliquotting</w:t>
      </w:r>
      <w:proofErr w:type="spellEnd"/>
      <w:r w:rsidRPr="00621FC7">
        <w:rPr>
          <w:rFonts w:ascii="Arial" w:hAnsi="Arial" w:cs="Arial"/>
          <w:highlight w:val="yellow"/>
        </w:rPr>
        <w:t xml:space="preserve"> 200 µl into </w:t>
      </w:r>
      <w:proofErr w:type="spellStart"/>
      <w:r w:rsidRPr="00621FC7">
        <w:rPr>
          <w:rFonts w:ascii="Arial" w:hAnsi="Arial" w:cs="Arial"/>
          <w:highlight w:val="yellow"/>
        </w:rPr>
        <w:t>cryovial</w:t>
      </w:r>
      <w:proofErr w:type="spellEnd"/>
      <w:r w:rsidRPr="00621FC7">
        <w:rPr>
          <w:rFonts w:ascii="Arial" w:hAnsi="Arial" w:cs="Arial"/>
          <w:highlight w:val="yellow"/>
        </w:rPr>
        <w:t xml:space="preserve"> 1, 1000 µl into </w:t>
      </w:r>
      <w:proofErr w:type="spellStart"/>
      <w:r w:rsidRPr="00621FC7">
        <w:rPr>
          <w:rFonts w:ascii="Arial" w:hAnsi="Arial" w:cs="Arial"/>
          <w:highlight w:val="yellow"/>
        </w:rPr>
        <w:t>cryovial</w:t>
      </w:r>
      <w:proofErr w:type="spellEnd"/>
      <w:r w:rsidRPr="00621FC7">
        <w:rPr>
          <w:rFonts w:ascii="Arial" w:hAnsi="Arial" w:cs="Arial"/>
          <w:highlight w:val="yellow"/>
        </w:rPr>
        <w:t xml:space="preserve"> 2 and then divide the remaining into cryovials 3 and 4.</w:t>
      </w:r>
    </w:p>
    <w:p w14:paraId="1745C517" w14:textId="77777777" w:rsidR="001A3138" w:rsidRPr="00621FC7" w:rsidRDefault="001A3138" w:rsidP="001A3138">
      <w:pPr>
        <w:tabs>
          <w:tab w:val="left" w:pos="990"/>
        </w:tabs>
        <w:rPr>
          <w:rFonts w:ascii="Arial" w:hAnsi="Arial" w:cs="Arial"/>
        </w:rPr>
      </w:pPr>
    </w:p>
    <w:p w14:paraId="6AA6C630" w14:textId="77777777" w:rsidR="001A3138" w:rsidRPr="00621FC7" w:rsidRDefault="001A3138" w:rsidP="001A3138">
      <w:pPr>
        <w:tabs>
          <w:tab w:val="left" w:pos="990"/>
        </w:tabs>
        <w:rPr>
          <w:rFonts w:ascii="Arial" w:hAnsi="Arial" w:cs="Arial"/>
          <w:u w:val="single"/>
        </w:rPr>
      </w:pPr>
      <w:r w:rsidRPr="00621FC7">
        <w:rPr>
          <w:rFonts w:ascii="Arial" w:hAnsi="Arial" w:cs="Arial"/>
          <w:highlight w:val="yellow"/>
        </w:rPr>
        <w:t>3.8.2) Transfer the cryovials to a cryobox and place at -80 ˚C for long-term storage.</w:t>
      </w:r>
      <w:r w:rsidRPr="00621FC7">
        <w:rPr>
          <w:rFonts w:ascii="Arial" w:hAnsi="Arial" w:cs="Arial"/>
        </w:rPr>
        <w:t xml:space="preserve"> </w:t>
      </w:r>
      <w:r w:rsidRPr="00621FC7">
        <w:rPr>
          <w:rFonts w:ascii="Arial" w:hAnsi="Arial" w:cs="Arial"/>
          <w:highlight w:val="yellow"/>
        </w:rPr>
        <w:t>Document the freezer start time.</w:t>
      </w:r>
    </w:p>
    <w:p w14:paraId="1B0E208B" w14:textId="77777777" w:rsidR="001A3138" w:rsidRPr="00621FC7" w:rsidRDefault="001A3138" w:rsidP="001A3138">
      <w:pPr>
        <w:tabs>
          <w:tab w:val="left" w:pos="990"/>
        </w:tabs>
        <w:ind w:left="720"/>
        <w:rPr>
          <w:rFonts w:ascii="Arial" w:hAnsi="Arial" w:cs="Arial"/>
          <w:u w:val="single"/>
        </w:rPr>
      </w:pPr>
    </w:p>
    <w:p w14:paraId="080326B4" w14:textId="77777777" w:rsidR="001A3138" w:rsidRPr="00621FC7" w:rsidRDefault="001A3138" w:rsidP="001A3138">
      <w:pPr>
        <w:tabs>
          <w:tab w:val="left" w:pos="990"/>
        </w:tabs>
        <w:rPr>
          <w:rFonts w:ascii="Arial" w:hAnsi="Arial" w:cs="Arial"/>
          <w:u w:val="single"/>
        </w:rPr>
      </w:pPr>
      <w:r w:rsidRPr="00621FC7">
        <w:rPr>
          <w:rFonts w:ascii="Arial" w:hAnsi="Arial" w:cs="Arial"/>
          <w:highlight w:val="yellow"/>
        </w:rPr>
        <w:t xml:space="preserve">3.9) </w:t>
      </w:r>
      <w:r w:rsidRPr="00621FC7">
        <w:rPr>
          <w:rFonts w:ascii="Arial" w:hAnsi="Arial" w:cs="Arial"/>
          <w:b/>
          <w:highlight w:val="yellow"/>
        </w:rPr>
        <w:t>PBMC Isolation Stage 3 (15 min)</w:t>
      </w:r>
    </w:p>
    <w:p w14:paraId="7BF06F53" w14:textId="77777777" w:rsidR="001A3138" w:rsidRPr="00621FC7" w:rsidRDefault="001A3138" w:rsidP="001A3138">
      <w:pPr>
        <w:tabs>
          <w:tab w:val="left" w:pos="990"/>
        </w:tabs>
        <w:rPr>
          <w:rFonts w:ascii="Arial" w:hAnsi="Arial" w:cs="Arial"/>
          <w:u w:val="single"/>
        </w:rPr>
      </w:pPr>
    </w:p>
    <w:p w14:paraId="51EBBC3C" w14:textId="77777777" w:rsidR="001A3138" w:rsidRPr="00621FC7" w:rsidRDefault="001A3138" w:rsidP="001A3138">
      <w:pPr>
        <w:pStyle w:val="ListParagraph"/>
        <w:numPr>
          <w:ilvl w:val="2"/>
          <w:numId w:val="6"/>
        </w:numPr>
        <w:ind w:left="0" w:firstLine="0"/>
        <w:rPr>
          <w:rFonts w:ascii="Arial" w:hAnsi="Arial" w:cs="Arial"/>
          <w:highlight w:val="yellow"/>
        </w:rPr>
      </w:pPr>
      <w:r w:rsidRPr="00621FC7">
        <w:rPr>
          <w:rFonts w:ascii="Arial" w:hAnsi="Arial" w:cs="Arial"/>
          <w:highlight w:val="yellow"/>
        </w:rPr>
        <w:t xml:space="preserve">Return to the hood, after centrifugation (step 3.7.8), and aspirate as much supernatant/PBS as possible without disturbing the pellet. </w:t>
      </w:r>
      <w:proofErr w:type="spellStart"/>
      <w:r w:rsidRPr="00621FC7">
        <w:rPr>
          <w:rFonts w:ascii="Arial" w:hAnsi="Arial" w:cs="Arial"/>
          <w:highlight w:val="yellow"/>
        </w:rPr>
        <w:t>Resuspend</w:t>
      </w:r>
      <w:proofErr w:type="spellEnd"/>
      <w:r w:rsidRPr="00621FC7">
        <w:rPr>
          <w:rFonts w:ascii="Arial" w:hAnsi="Arial" w:cs="Arial"/>
          <w:highlight w:val="yellow"/>
        </w:rPr>
        <w:t xml:space="preserve"> pellet by pipetting in 2.5 ml PBMC Freezing Medium 1 (see SI 2). </w:t>
      </w:r>
    </w:p>
    <w:p w14:paraId="5BA13804" w14:textId="77777777" w:rsidR="001A3138" w:rsidRPr="00621FC7" w:rsidRDefault="001A3138" w:rsidP="001A3138">
      <w:pPr>
        <w:rPr>
          <w:rFonts w:ascii="Arial" w:hAnsi="Arial" w:cs="Arial"/>
        </w:rPr>
      </w:pPr>
    </w:p>
    <w:p w14:paraId="52EED2B6" w14:textId="6CD62750" w:rsidR="001A3138" w:rsidRPr="00621FC7" w:rsidRDefault="001A3138" w:rsidP="001A3138">
      <w:pPr>
        <w:pStyle w:val="ListParagraph"/>
        <w:numPr>
          <w:ilvl w:val="2"/>
          <w:numId w:val="6"/>
        </w:numPr>
        <w:ind w:left="0" w:firstLine="0"/>
        <w:rPr>
          <w:rFonts w:ascii="Arial" w:hAnsi="Arial" w:cs="Arial"/>
          <w:highlight w:val="yellow"/>
        </w:rPr>
      </w:pPr>
      <w:r w:rsidRPr="00621FC7">
        <w:rPr>
          <w:rFonts w:ascii="Arial" w:hAnsi="Arial" w:cs="Arial"/>
          <w:highlight w:val="yellow"/>
        </w:rPr>
        <w:t>Add 2.5 ml PBMC Freezing Medium 2 (see SI 2) to the ce</w:t>
      </w:r>
      <w:r w:rsidR="002C613B">
        <w:rPr>
          <w:rFonts w:ascii="Arial" w:hAnsi="Arial" w:cs="Arial"/>
          <w:highlight w:val="yellow"/>
        </w:rPr>
        <w:t>ll/medium solution in step 3.9.1</w:t>
      </w:r>
      <w:r w:rsidRPr="00621FC7">
        <w:rPr>
          <w:rFonts w:ascii="Arial" w:hAnsi="Arial" w:cs="Arial"/>
          <w:highlight w:val="yellow"/>
        </w:rPr>
        <w:t>. Vortex gently.</w:t>
      </w:r>
    </w:p>
    <w:p w14:paraId="2F16611E" w14:textId="77777777" w:rsidR="001A3138" w:rsidRPr="00621FC7" w:rsidRDefault="001A3138" w:rsidP="001A3138">
      <w:pPr>
        <w:rPr>
          <w:rFonts w:ascii="Arial" w:hAnsi="Arial" w:cs="Arial"/>
        </w:rPr>
      </w:pPr>
    </w:p>
    <w:p w14:paraId="08987CF1" w14:textId="4A5FB1DB" w:rsidR="001A3138" w:rsidRPr="00621FC7" w:rsidRDefault="001A3138" w:rsidP="001A3138">
      <w:pPr>
        <w:pStyle w:val="ListParagraph"/>
        <w:numPr>
          <w:ilvl w:val="2"/>
          <w:numId w:val="6"/>
        </w:numPr>
        <w:ind w:left="0" w:firstLine="0"/>
        <w:rPr>
          <w:rFonts w:ascii="Arial" w:hAnsi="Arial" w:cs="Arial"/>
          <w:highlight w:val="yellow"/>
        </w:rPr>
      </w:pPr>
      <w:r w:rsidRPr="00621FC7">
        <w:rPr>
          <w:rFonts w:ascii="Arial" w:hAnsi="Arial" w:cs="Arial"/>
          <w:highlight w:val="yellow"/>
        </w:rPr>
        <w:t xml:space="preserve">Aliquot 10 µl of the cell solution into a 0.65 ml </w:t>
      </w:r>
      <w:proofErr w:type="spellStart"/>
      <w:r w:rsidRPr="00621FC7">
        <w:rPr>
          <w:rFonts w:ascii="Arial" w:hAnsi="Arial" w:cs="Arial"/>
          <w:highlight w:val="yellow"/>
        </w:rPr>
        <w:t>microcentrifuge</w:t>
      </w:r>
      <w:proofErr w:type="spellEnd"/>
      <w:r w:rsidRPr="00621FC7">
        <w:rPr>
          <w:rFonts w:ascii="Arial" w:hAnsi="Arial" w:cs="Arial"/>
          <w:highlight w:val="yellow"/>
        </w:rPr>
        <w:t xml:space="preserve"> tube (further dilution may be necessary). Add 10 µl of 0.4% </w:t>
      </w:r>
      <w:proofErr w:type="spellStart"/>
      <w:r w:rsidRPr="00621FC7">
        <w:rPr>
          <w:rFonts w:ascii="Arial" w:hAnsi="Arial" w:cs="Arial"/>
          <w:highlight w:val="yellow"/>
        </w:rPr>
        <w:t>trypan</w:t>
      </w:r>
      <w:proofErr w:type="spellEnd"/>
      <w:r w:rsidRPr="00621FC7">
        <w:rPr>
          <w:rFonts w:ascii="Arial" w:hAnsi="Arial" w:cs="Arial"/>
          <w:highlight w:val="yellow"/>
        </w:rPr>
        <w:t xml:space="preserve"> blue stain into the 0.65 ml </w:t>
      </w:r>
      <w:proofErr w:type="spellStart"/>
      <w:r w:rsidRPr="00621FC7">
        <w:rPr>
          <w:rFonts w:ascii="Arial" w:hAnsi="Arial" w:cs="Arial"/>
          <w:highlight w:val="yellow"/>
        </w:rPr>
        <w:t>microcentrifuge</w:t>
      </w:r>
      <w:proofErr w:type="spellEnd"/>
      <w:r w:rsidRPr="00621FC7">
        <w:rPr>
          <w:rFonts w:ascii="Arial" w:hAnsi="Arial" w:cs="Arial"/>
          <w:highlight w:val="yellow"/>
        </w:rPr>
        <w:t xml:space="preserve"> tube and mix by pipetting several times. For further details see the manufacturer's manual. </w:t>
      </w:r>
    </w:p>
    <w:p w14:paraId="5CFDD023" w14:textId="77777777" w:rsidR="001A3138" w:rsidRPr="00621FC7" w:rsidRDefault="001A3138" w:rsidP="001A3138">
      <w:pPr>
        <w:rPr>
          <w:rFonts w:ascii="Arial" w:hAnsi="Arial" w:cs="Arial"/>
        </w:rPr>
      </w:pPr>
    </w:p>
    <w:p w14:paraId="1026BD76" w14:textId="77777777" w:rsidR="001A3138" w:rsidRPr="00621FC7" w:rsidRDefault="001A3138" w:rsidP="001A3138">
      <w:pPr>
        <w:pStyle w:val="ListParagraph"/>
        <w:numPr>
          <w:ilvl w:val="2"/>
          <w:numId w:val="6"/>
        </w:numPr>
        <w:ind w:left="0" w:firstLine="0"/>
        <w:rPr>
          <w:rFonts w:ascii="Arial" w:hAnsi="Arial" w:cs="Arial"/>
          <w:highlight w:val="yellow"/>
        </w:rPr>
      </w:pPr>
      <w:r w:rsidRPr="00621FC7">
        <w:rPr>
          <w:rFonts w:ascii="Arial" w:hAnsi="Arial" w:cs="Arial"/>
          <w:highlight w:val="yellow"/>
        </w:rPr>
        <w:t>Pipet 10 µl of the mixture into a cell counting chamber slide and place slide into the cell counter within 3 min of mixing. Zoom in and focus the cells. Press the “Count Cells” to obtain PBMC count.</w:t>
      </w:r>
    </w:p>
    <w:p w14:paraId="393F1D2D" w14:textId="77777777" w:rsidR="001A3138" w:rsidRPr="00621FC7" w:rsidRDefault="001A3138" w:rsidP="001A3138">
      <w:pPr>
        <w:rPr>
          <w:rFonts w:ascii="Arial" w:hAnsi="Arial" w:cs="Arial"/>
        </w:rPr>
      </w:pPr>
    </w:p>
    <w:p w14:paraId="454F21DC" w14:textId="77777777" w:rsidR="001A3138" w:rsidRPr="00621FC7" w:rsidRDefault="001A3138" w:rsidP="001A3138">
      <w:pPr>
        <w:pStyle w:val="ListParagraph"/>
        <w:numPr>
          <w:ilvl w:val="2"/>
          <w:numId w:val="6"/>
        </w:numPr>
        <w:ind w:left="0" w:firstLine="0"/>
        <w:rPr>
          <w:rFonts w:ascii="Arial" w:hAnsi="Arial" w:cs="Arial"/>
          <w:highlight w:val="yellow"/>
        </w:rPr>
      </w:pPr>
      <w:r w:rsidRPr="00621FC7">
        <w:rPr>
          <w:rFonts w:ascii="Arial" w:hAnsi="Arial" w:cs="Arial"/>
          <w:highlight w:val="yellow"/>
        </w:rPr>
        <w:t>Aliquot, if the viable PBMC number is above 3 million cells per milliliter (mc/ml), as desired into cryovials and continue to step 3.9.9. Store PBMCs in up to 5 cryovials at a concentration of at least 3 mc/ml each.</w:t>
      </w:r>
    </w:p>
    <w:p w14:paraId="3C9B82CB" w14:textId="77777777" w:rsidR="001A3138" w:rsidRPr="00F269D0" w:rsidRDefault="001A3138" w:rsidP="009A14D1">
      <w:pPr>
        <w:rPr>
          <w:rFonts w:ascii="Arial" w:hAnsi="Arial" w:cs="Arial"/>
          <w:color w:val="4BACC6" w:themeColor="accent5"/>
        </w:rPr>
      </w:pPr>
    </w:p>
    <w:p w14:paraId="07D2DEF3" w14:textId="74191F24" w:rsidR="001A3138" w:rsidRPr="00F269D0" w:rsidRDefault="001A3138" w:rsidP="009A14D1">
      <w:pPr>
        <w:rPr>
          <w:rFonts w:ascii="Arial" w:hAnsi="Arial" w:cs="Arial"/>
          <w:color w:val="4BACC6" w:themeColor="accent5"/>
        </w:rPr>
      </w:pPr>
      <w:r w:rsidRPr="00F269D0">
        <w:rPr>
          <w:rFonts w:ascii="Arial" w:hAnsi="Arial" w:cs="Arial"/>
          <w:color w:val="4BACC6" w:themeColor="accent5"/>
        </w:rPr>
        <w:t>Steps 3.9.6 - 3.9.8 describe what to do if 15mc are not obtained</w:t>
      </w:r>
      <w:r w:rsidR="00481EAB" w:rsidRPr="00F269D0">
        <w:rPr>
          <w:rFonts w:ascii="Arial" w:hAnsi="Arial" w:cs="Arial"/>
          <w:color w:val="4BACC6" w:themeColor="accent5"/>
        </w:rPr>
        <w:t xml:space="preserve"> – not the standard process but rather an alternative that is not required to be filmed for continuity</w:t>
      </w:r>
      <w:r w:rsidRPr="00F269D0">
        <w:rPr>
          <w:rFonts w:ascii="Arial" w:hAnsi="Arial" w:cs="Arial"/>
          <w:color w:val="4BACC6" w:themeColor="accent5"/>
        </w:rPr>
        <w:t>.</w:t>
      </w:r>
    </w:p>
    <w:p w14:paraId="3FBFC494" w14:textId="77777777" w:rsidR="001A3138" w:rsidRDefault="001A3138" w:rsidP="009A14D1">
      <w:pPr>
        <w:rPr>
          <w:rFonts w:ascii="Arial" w:hAnsi="Arial" w:cs="Arial"/>
        </w:rPr>
      </w:pPr>
    </w:p>
    <w:p w14:paraId="2F5676B1" w14:textId="5BF60C21" w:rsidR="001A3138" w:rsidRPr="001A3138" w:rsidRDefault="001A3138" w:rsidP="001A3138">
      <w:pPr>
        <w:tabs>
          <w:tab w:val="left" w:pos="810"/>
        </w:tabs>
        <w:rPr>
          <w:rFonts w:ascii="Arial" w:hAnsi="Arial" w:cs="Arial"/>
          <w:highlight w:val="yellow"/>
        </w:rPr>
      </w:pPr>
      <w:r>
        <w:rPr>
          <w:rFonts w:ascii="Arial" w:hAnsi="Arial" w:cs="Arial"/>
          <w:highlight w:val="yellow"/>
        </w:rPr>
        <w:t xml:space="preserve">3.9.9) </w:t>
      </w:r>
      <w:r w:rsidRPr="001A3138">
        <w:rPr>
          <w:rFonts w:ascii="Arial" w:hAnsi="Arial" w:cs="Arial"/>
          <w:highlight w:val="yellow"/>
        </w:rPr>
        <w:t xml:space="preserve">Document the cell count per </w:t>
      </w:r>
      <w:proofErr w:type="spellStart"/>
      <w:r w:rsidRPr="001A3138">
        <w:rPr>
          <w:rFonts w:ascii="Arial" w:hAnsi="Arial" w:cs="Arial"/>
          <w:highlight w:val="yellow"/>
        </w:rPr>
        <w:t>cryovial</w:t>
      </w:r>
      <w:proofErr w:type="spellEnd"/>
      <w:r w:rsidRPr="001A3138">
        <w:rPr>
          <w:rFonts w:ascii="Arial" w:hAnsi="Arial" w:cs="Arial"/>
          <w:highlight w:val="yellow"/>
        </w:rPr>
        <w:t>. Transfer the cryovials to a controlled rate freezing container and put at -80 ˚C for at least 24 hours after which time the cryovials may be transferred to a cryobox and put in a liquid nitrogen tank (vapor phase) for long term storage. Document freezer start time.</w:t>
      </w:r>
    </w:p>
    <w:p w14:paraId="05F04936" w14:textId="77777777" w:rsidR="001A3138" w:rsidRPr="00F269D0" w:rsidRDefault="001A3138" w:rsidP="009A14D1">
      <w:pPr>
        <w:rPr>
          <w:rFonts w:ascii="Arial" w:hAnsi="Arial" w:cs="Arial"/>
          <w:color w:val="4BACC6" w:themeColor="accent5"/>
        </w:rPr>
      </w:pPr>
    </w:p>
    <w:p w14:paraId="4FD82B00" w14:textId="7D8ECBFB" w:rsidR="001A3138" w:rsidRPr="00F269D0" w:rsidRDefault="001A3138" w:rsidP="009A14D1">
      <w:pPr>
        <w:rPr>
          <w:rFonts w:ascii="Arial" w:hAnsi="Arial" w:cs="Arial"/>
          <w:color w:val="4BACC6" w:themeColor="accent5"/>
        </w:rPr>
      </w:pPr>
      <w:r w:rsidRPr="00F269D0">
        <w:rPr>
          <w:rFonts w:ascii="Arial" w:hAnsi="Arial" w:cs="Arial"/>
          <w:color w:val="4BACC6" w:themeColor="accent5"/>
        </w:rPr>
        <w:t>Sections 4 and 5 describe buffer preparations for processing on Day 2, which involves the manufacturer's protocol for obtaining RNA from the LeukoLOCK filters, a standard protocol for DNase treatment of the RNA</w:t>
      </w:r>
      <w:r w:rsidR="009135DE" w:rsidRPr="00F269D0">
        <w:rPr>
          <w:rFonts w:ascii="Arial" w:hAnsi="Arial" w:cs="Arial"/>
          <w:color w:val="4BACC6" w:themeColor="accent5"/>
        </w:rPr>
        <w:t>,</w:t>
      </w:r>
      <w:r w:rsidRPr="00F269D0">
        <w:rPr>
          <w:rFonts w:ascii="Arial" w:hAnsi="Arial" w:cs="Arial"/>
          <w:color w:val="4BACC6" w:themeColor="accent5"/>
        </w:rPr>
        <w:t xml:space="preserve"> as well as quality analysis of the RNA. All </w:t>
      </w:r>
      <w:r w:rsidR="009135DE" w:rsidRPr="00F269D0">
        <w:rPr>
          <w:rFonts w:ascii="Arial" w:hAnsi="Arial" w:cs="Arial"/>
          <w:color w:val="4BACC6" w:themeColor="accent5"/>
        </w:rPr>
        <w:t xml:space="preserve">specimens are stable following the procedures on Day 1 and remain that way for at least </w:t>
      </w:r>
      <w:r w:rsidRPr="00F269D0">
        <w:rPr>
          <w:rFonts w:ascii="Arial" w:hAnsi="Arial" w:cs="Arial"/>
          <w:color w:val="4BACC6" w:themeColor="accent5"/>
        </w:rPr>
        <w:t>6 months of the initial isolation</w:t>
      </w:r>
      <w:r w:rsidR="009135DE" w:rsidRPr="00F269D0">
        <w:rPr>
          <w:rFonts w:ascii="Arial" w:hAnsi="Arial" w:cs="Arial"/>
          <w:color w:val="4BACC6" w:themeColor="accent5"/>
        </w:rPr>
        <w:t>. Also mentioned is our recommended method for long-term sample storage, but this can be modified according to a lab's standard operating procedures.</w:t>
      </w:r>
    </w:p>
    <w:sectPr w:rsidR="001A3138" w:rsidRPr="00F269D0" w:rsidSect="004F52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F0547"/>
    <w:multiLevelType w:val="multilevel"/>
    <w:tmpl w:val="FA202D78"/>
    <w:lvl w:ilvl="0">
      <w:start w:val="3"/>
      <w:numFmt w:val="decimal"/>
      <w:lvlText w:val="%1."/>
      <w:lvlJc w:val="left"/>
      <w:pPr>
        <w:ind w:left="620" w:hanging="620"/>
      </w:pPr>
      <w:rPr>
        <w:rFonts w:hint="default"/>
        <w:b/>
      </w:rPr>
    </w:lvl>
    <w:lvl w:ilvl="1">
      <w:start w:val="7"/>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nsid w:val="2C6C7815"/>
    <w:multiLevelType w:val="multilevel"/>
    <w:tmpl w:val="DC16C300"/>
    <w:lvl w:ilvl="0">
      <w:start w:val="3"/>
      <w:numFmt w:val="decimal"/>
      <w:lvlText w:val="%1."/>
      <w:lvlJc w:val="left"/>
      <w:pPr>
        <w:ind w:left="620" w:hanging="620"/>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tabs>
          <w:tab w:val="num" w:pos="144"/>
        </w:tabs>
        <w:ind w:left="0" w:firstLine="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nsid w:val="50D00D4E"/>
    <w:multiLevelType w:val="multilevel"/>
    <w:tmpl w:val="D9AC2728"/>
    <w:lvl w:ilvl="0">
      <w:start w:val="3"/>
      <w:numFmt w:val="decimal"/>
      <w:lvlText w:val="%1."/>
      <w:lvlJc w:val="left"/>
      <w:pPr>
        <w:ind w:left="620" w:hanging="620"/>
      </w:pPr>
      <w:rPr>
        <w:rFonts w:hint="default"/>
        <w:b/>
      </w:rPr>
    </w:lvl>
    <w:lvl w:ilvl="1">
      <w:start w:val="9"/>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5C2F3D9C"/>
    <w:multiLevelType w:val="multilevel"/>
    <w:tmpl w:val="AC384EE8"/>
    <w:lvl w:ilvl="0">
      <w:start w:val="3"/>
      <w:numFmt w:val="decimal"/>
      <w:lvlText w:val="%1."/>
      <w:lvlJc w:val="left"/>
      <w:pPr>
        <w:ind w:left="620" w:hanging="620"/>
      </w:pPr>
      <w:rPr>
        <w:rFonts w:hint="default"/>
        <w:u w:val="none"/>
      </w:rPr>
    </w:lvl>
    <w:lvl w:ilvl="1">
      <w:start w:val="4"/>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4">
    <w:nsid w:val="5FAA4E39"/>
    <w:multiLevelType w:val="multilevel"/>
    <w:tmpl w:val="48320716"/>
    <w:lvl w:ilvl="0">
      <w:start w:val="3"/>
      <w:numFmt w:val="decimal"/>
      <w:lvlText w:val="%1."/>
      <w:lvlJc w:val="left"/>
      <w:pPr>
        <w:ind w:left="620" w:hanging="620"/>
      </w:pPr>
      <w:rPr>
        <w:rFonts w:hint="default"/>
        <w:u w:val="none"/>
      </w:rPr>
    </w:lvl>
    <w:lvl w:ilvl="1">
      <w:start w:val="2"/>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5">
    <w:nsid w:val="7780301B"/>
    <w:multiLevelType w:val="multilevel"/>
    <w:tmpl w:val="D292A73C"/>
    <w:lvl w:ilvl="0">
      <w:start w:val="3"/>
      <w:numFmt w:val="decimal"/>
      <w:lvlText w:val="%1."/>
      <w:lvlJc w:val="left"/>
      <w:pPr>
        <w:ind w:left="620" w:hanging="620"/>
      </w:pPr>
      <w:rPr>
        <w:rFonts w:hint="default"/>
        <w:b/>
      </w:rPr>
    </w:lvl>
    <w:lvl w:ilvl="1">
      <w:start w:val="6"/>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0CF"/>
    <w:rsid w:val="00071ACB"/>
    <w:rsid w:val="001A3138"/>
    <w:rsid w:val="001C00CF"/>
    <w:rsid w:val="00296E25"/>
    <w:rsid w:val="002B4A20"/>
    <w:rsid w:val="002C613B"/>
    <w:rsid w:val="003F4088"/>
    <w:rsid w:val="00412609"/>
    <w:rsid w:val="00481EAB"/>
    <w:rsid w:val="004F529F"/>
    <w:rsid w:val="00512A05"/>
    <w:rsid w:val="005A3AEE"/>
    <w:rsid w:val="006301E3"/>
    <w:rsid w:val="0078670B"/>
    <w:rsid w:val="007A6CAA"/>
    <w:rsid w:val="007D67F7"/>
    <w:rsid w:val="009117A4"/>
    <w:rsid w:val="009135DE"/>
    <w:rsid w:val="009A14D1"/>
    <w:rsid w:val="009F50FE"/>
    <w:rsid w:val="00B03058"/>
    <w:rsid w:val="00BC64FD"/>
    <w:rsid w:val="00C8561D"/>
    <w:rsid w:val="00CD49CA"/>
    <w:rsid w:val="00D13841"/>
    <w:rsid w:val="00D61F7E"/>
    <w:rsid w:val="00E873A9"/>
    <w:rsid w:val="00F26449"/>
    <w:rsid w:val="00F269D0"/>
    <w:rsid w:val="00F619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16B8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3AEE"/>
    <w:pPr>
      <w:ind w:left="720"/>
      <w:contextualSpacing/>
    </w:pPr>
    <w:rPr>
      <w:rFonts w:ascii="Calibri" w:eastAsia="Calibri" w:hAnsi="Calibri" w:cs="Times New Roman"/>
    </w:rPr>
  </w:style>
  <w:style w:type="character" w:styleId="CommentReference">
    <w:name w:val="annotation reference"/>
    <w:basedOn w:val="DefaultParagraphFont"/>
    <w:uiPriority w:val="99"/>
    <w:semiHidden/>
    <w:unhideWhenUsed/>
    <w:rsid w:val="00F26449"/>
    <w:rPr>
      <w:sz w:val="18"/>
      <w:szCs w:val="18"/>
    </w:rPr>
  </w:style>
  <w:style w:type="paragraph" w:styleId="CommentText">
    <w:name w:val="annotation text"/>
    <w:basedOn w:val="Normal"/>
    <w:link w:val="CommentTextChar"/>
    <w:uiPriority w:val="99"/>
    <w:semiHidden/>
    <w:unhideWhenUsed/>
    <w:rsid w:val="00F26449"/>
  </w:style>
  <w:style w:type="character" w:customStyle="1" w:styleId="CommentTextChar">
    <w:name w:val="Comment Text Char"/>
    <w:basedOn w:val="DefaultParagraphFont"/>
    <w:link w:val="CommentText"/>
    <w:uiPriority w:val="99"/>
    <w:semiHidden/>
    <w:rsid w:val="00F26449"/>
  </w:style>
  <w:style w:type="paragraph" w:styleId="CommentSubject">
    <w:name w:val="annotation subject"/>
    <w:basedOn w:val="CommentText"/>
    <w:next w:val="CommentText"/>
    <w:link w:val="CommentSubjectChar"/>
    <w:uiPriority w:val="99"/>
    <w:semiHidden/>
    <w:unhideWhenUsed/>
    <w:rsid w:val="00F26449"/>
    <w:rPr>
      <w:b/>
      <w:bCs/>
      <w:sz w:val="20"/>
      <w:szCs w:val="20"/>
    </w:rPr>
  </w:style>
  <w:style w:type="character" w:customStyle="1" w:styleId="CommentSubjectChar">
    <w:name w:val="Comment Subject Char"/>
    <w:basedOn w:val="CommentTextChar"/>
    <w:link w:val="CommentSubject"/>
    <w:uiPriority w:val="99"/>
    <w:semiHidden/>
    <w:rsid w:val="00F26449"/>
    <w:rPr>
      <w:b/>
      <w:bCs/>
      <w:sz w:val="20"/>
      <w:szCs w:val="20"/>
    </w:rPr>
  </w:style>
  <w:style w:type="paragraph" w:styleId="BalloonText">
    <w:name w:val="Balloon Text"/>
    <w:basedOn w:val="Normal"/>
    <w:link w:val="BalloonTextChar"/>
    <w:uiPriority w:val="99"/>
    <w:semiHidden/>
    <w:unhideWhenUsed/>
    <w:rsid w:val="00F2644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644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3AEE"/>
    <w:pPr>
      <w:ind w:left="720"/>
      <w:contextualSpacing/>
    </w:pPr>
    <w:rPr>
      <w:rFonts w:ascii="Calibri" w:eastAsia="Calibri" w:hAnsi="Calibri" w:cs="Times New Roman"/>
    </w:rPr>
  </w:style>
  <w:style w:type="character" w:styleId="CommentReference">
    <w:name w:val="annotation reference"/>
    <w:basedOn w:val="DefaultParagraphFont"/>
    <w:uiPriority w:val="99"/>
    <w:semiHidden/>
    <w:unhideWhenUsed/>
    <w:rsid w:val="00F26449"/>
    <w:rPr>
      <w:sz w:val="18"/>
      <w:szCs w:val="18"/>
    </w:rPr>
  </w:style>
  <w:style w:type="paragraph" w:styleId="CommentText">
    <w:name w:val="annotation text"/>
    <w:basedOn w:val="Normal"/>
    <w:link w:val="CommentTextChar"/>
    <w:uiPriority w:val="99"/>
    <w:semiHidden/>
    <w:unhideWhenUsed/>
    <w:rsid w:val="00F26449"/>
  </w:style>
  <w:style w:type="character" w:customStyle="1" w:styleId="CommentTextChar">
    <w:name w:val="Comment Text Char"/>
    <w:basedOn w:val="DefaultParagraphFont"/>
    <w:link w:val="CommentText"/>
    <w:uiPriority w:val="99"/>
    <w:semiHidden/>
    <w:rsid w:val="00F26449"/>
  </w:style>
  <w:style w:type="paragraph" w:styleId="CommentSubject">
    <w:name w:val="annotation subject"/>
    <w:basedOn w:val="CommentText"/>
    <w:next w:val="CommentText"/>
    <w:link w:val="CommentSubjectChar"/>
    <w:uiPriority w:val="99"/>
    <w:semiHidden/>
    <w:unhideWhenUsed/>
    <w:rsid w:val="00F26449"/>
    <w:rPr>
      <w:b/>
      <w:bCs/>
      <w:sz w:val="20"/>
      <w:szCs w:val="20"/>
    </w:rPr>
  </w:style>
  <w:style w:type="character" w:customStyle="1" w:styleId="CommentSubjectChar">
    <w:name w:val="Comment Subject Char"/>
    <w:basedOn w:val="CommentTextChar"/>
    <w:link w:val="CommentSubject"/>
    <w:uiPriority w:val="99"/>
    <w:semiHidden/>
    <w:rsid w:val="00F26449"/>
    <w:rPr>
      <w:b/>
      <w:bCs/>
      <w:sz w:val="20"/>
      <w:szCs w:val="20"/>
    </w:rPr>
  </w:style>
  <w:style w:type="paragraph" w:styleId="BalloonText">
    <w:name w:val="Balloon Text"/>
    <w:basedOn w:val="Normal"/>
    <w:link w:val="BalloonTextChar"/>
    <w:uiPriority w:val="99"/>
    <w:semiHidden/>
    <w:unhideWhenUsed/>
    <w:rsid w:val="00F2644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644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1419</Words>
  <Characters>8089</Characters>
  <Application>Microsoft Macintosh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Illinois at Urbana-Champaign</Company>
  <LinksUpToDate>false</LinksUpToDate>
  <CharactersWithSpaces>9490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Weckle</dc:creator>
  <cp:keywords/>
  <dc:description/>
  <cp:lastModifiedBy>Amy Weckle</cp:lastModifiedBy>
  <cp:revision>4</cp:revision>
  <dcterms:created xsi:type="dcterms:W3CDTF">2015-03-16T16:28:00Z</dcterms:created>
  <dcterms:modified xsi:type="dcterms:W3CDTF">2015-03-16T22:03:00Z</dcterms:modified>
</cp:coreProperties>
</file>