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5D7" w:rsidRPr="00324FCB" w:rsidRDefault="006305D7" w:rsidP="00E212AB">
      <w:pPr>
        <w:tabs>
          <w:tab w:val="left" w:pos="220"/>
          <w:tab w:val="left" w:pos="720"/>
        </w:tabs>
        <w:rPr>
          <w:rFonts w:asciiTheme="minorHAnsi" w:hAnsiTheme="minorHAnsi"/>
          <w:color w:val="auto"/>
        </w:rPr>
      </w:pPr>
      <w:r w:rsidRPr="00324FCB">
        <w:rPr>
          <w:rFonts w:asciiTheme="minorHAnsi" w:hAnsiTheme="minorHAnsi" w:cs="Arial"/>
          <w:b/>
          <w:bCs/>
          <w:color w:val="auto"/>
        </w:rPr>
        <w:t>TITLE:</w:t>
      </w:r>
      <w:r w:rsidRPr="00324FCB">
        <w:rPr>
          <w:rFonts w:asciiTheme="minorHAnsi" w:hAnsiTheme="minorHAnsi" w:cs="Arial"/>
          <w:color w:val="auto"/>
        </w:rPr>
        <w:t xml:space="preserve"> </w:t>
      </w:r>
      <w:r w:rsidR="00AB731E" w:rsidRPr="00324FCB">
        <w:rPr>
          <w:rFonts w:asciiTheme="minorHAnsi" w:hAnsiTheme="minorHAnsi"/>
          <w:color w:val="auto"/>
        </w:rPr>
        <w:t>An experimental and bioinformatic</w:t>
      </w:r>
      <w:ins w:id="0" w:author="" w:date="2014-05-08T19:00:00Z">
        <w:r w:rsidR="00AC2275">
          <w:rPr>
            <w:rFonts w:asciiTheme="minorHAnsi" w:hAnsiTheme="minorHAnsi"/>
            <w:color w:val="auto"/>
          </w:rPr>
          <w:t>s</w:t>
        </w:r>
      </w:ins>
      <w:r w:rsidR="00AB731E" w:rsidRPr="00324FCB">
        <w:rPr>
          <w:rFonts w:asciiTheme="minorHAnsi" w:hAnsiTheme="minorHAnsi"/>
          <w:color w:val="auto"/>
        </w:rPr>
        <w:t xml:space="preserve"> protocol for RNA-</w:t>
      </w:r>
      <w:proofErr w:type="spellStart"/>
      <w:r w:rsidR="00AB731E" w:rsidRPr="00324FCB">
        <w:rPr>
          <w:rFonts w:asciiTheme="minorHAnsi" w:hAnsiTheme="minorHAnsi"/>
          <w:color w:val="auto"/>
        </w:rPr>
        <w:t>Seq</w:t>
      </w:r>
      <w:proofErr w:type="spellEnd"/>
      <w:r w:rsidR="00AB731E" w:rsidRPr="00324FCB">
        <w:rPr>
          <w:rFonts w:asciiTheme="minorHAnsi" w:hAnsiTheme="minorHAnsi"/>
          <w:color w:val="auto"/>
        </w:rPr>
        <w:t xml:space="preserve"> analyses of photoperiodic diapause in the Asian </w:t>
      </w:r>
      <w:ins w:id="1" w:author="" w:date="2014-05-04T13:26:00Z">
        <w:r w:rsidR="00DB6FA8">
          <w:rPr>
            <w:rFonts w:asciiTheme="minorHAnsi" w:hAnsiTheme="minorHAnsi"/>
            <w:color w:val="auto"/>
          </w:rPr>
          <w:t>t</w:t>
        </w:r>
      </w:ins>
      <w:del w:id="2" w:author="" w:date="2014-05-04T13:26:00Z">
        <w:r w:rsidR="00AB731E" w:rsidRPr="00324FCB" w:rsidDel="00DB6FA8">
          <w:rPr>
            <w:rFonts w:asciiTheme="minorHAnsi" w:hAnsiTheme="minorHAnsi"/>
            <w:color w:val="auto"/>
          </w:rPr>
          <w:delText>T</w:delText>
        </w:r>
      </w:del>
      <w:r w:rsidR="00AB731E" w:rsidRPr="00324FCB">
        <w:rPr>
          <w:rFonts w:asciiTheme="minorHAnsi" w:hAnsiTheme="minorHAnsi"/>
          <w:color w:val="auto"/>
        </w:rPr>
        <w:t xml:space="preserve">iger </w:t>
      </w:r>
      <w:ins w:id="3" w:author="" w:date="2014-05-04T13:26:00Z">
        <w:r w:rsidR="00DB6FA8">
          <w:rPr>
            <w:rFonts w:asciiTheme="minorHAnsi" w:hAnsiTheme="minorHAnsi"/>
            <w:color w:val="auto"/>
          </w:rPr>
          <w:t>m</w:t>
        </w:r>
      </w:ins>
      <w:del w:id="4" w:author="" w:date="2014-05-04T13:26:00Z">
        <w:r w:rsidR="00AB731E" w:rsidRPr="00324FCB" w:rsidDel="00DB6FA8">
          <w:rPr>
            <w:rFonts w:asciiTheme="minorHAnsi" w:hAnsiTheme="minorHAnsi"/>
            <w:color w:val="auto"/>
          </w:rPr>
          <w:delText>M</w:delText>
        </w:r>
      </w:del>
      <w:r w:rsidR="00AB731E" w:rsidRPr="00324FCB">
        <w:rPr>
          <w:rFonts w:asciiTheme="minorHAnsi" w:hAnsiTheme="minorHAnsi"/>
          <w:color w:val="auto"/>
        </w:rPr>
        <w:t xml:space="preserve">osquito, </w:t>
      </w:r>
      <w:r w:rsidR="00AB731E" w:rsidRPr="00324FCB">
        <w:rPr>
          <w:rFonts w:asciiTheme="minorHAnsi" w:hAnsiTheme="minorHAnsi"/>
          <w:i/>
          <w:color w:val="auto"/>
        </w:rPr>
        <w:t>Aedes albopictus</w:t>
      </w:r>
      <w:r w:rsidR="00AB731E" w:rsidRPr="00324FCB">
        <w:rPr>
          <w:rFonts w:asciiTheme="minorHAnsi" w:hAnsiTheme="minorHAnsi"/>
          <w:color w:val="auto"/>
        </w:rPr>
        <w:t>.</w:t>
      </w:r>
    </w:p>
    <w:p w:rsidR="006305D7" w:rsidRPr="00324FCB" w:rsidRDefault="006305D7" w:rsidP="00E212AB">
      <w:pPr>
        <w:rPr>
          <w:rFonts w:asciiTheme="minorHAnsi" w:hAnsiTheme="minorHAnsi" w:cs="Arial"/>
          <w:b/>
          <w:bCs/>
          <w:color w:val="auto"/>
        </w:rPr>
      </w:pPr>
    </w:p>
    <w:p w:rsidR="006305D7" w:rsidRPr="00324FCB" w:rsidRDefault="006305D7" w:rsidP="00E212AB">
      <w:pPr>
        <w:rPr>
          <w:rFonts w:asciiTheme="minorHAnsi" w:hAnsiTheme="minorHAnsi" w:cs="Arial"/>
          <w:bCs/>
          <w:i/>
          <w:color w:val="auto"/>
        </w:rPr>
      </w:pPr>
      <w:r w:rsidRPr="00324FCB">
        <w:rPr>
          <w:rFonts w:asciiTheme="minorHAnsi" w:hAnsiTheme="minorHAnsi" w:cs="Arial"/>
          <w:b/>
          <w:bCs/>
          <w:color w:val="auto"/>
        </w:rPr>
        <w:t>AUTHORS:</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Poelchau, Monica F</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Department of Biology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Georgetown University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Washington, DC</w:t>
      </w:r>
    </w:p>
    <w:p w:rsidR="00AB731E" w:rsidRPr="00324FCB" w:rsidRDefault="00F14A7A" w:rsidP="00E212AB">
      <w:pPr>
        <w:rPr>
          <w:rFonts w:asciiTheme="minorHAnsi" w:hAnsiTheme="minorHAnsi" w:cs="Arial"/>
          <w:bCs/>
          <w:color w:val="auto"/>
        </w:rPr>
      </w:pPr>
      <w:hyperlink r:id="rId8" w:history="1">
        <w:r w:rsidR="00AB731E" w:rsidRPr="00324FCB">
          <w:rPr>
            <w:rStyle w:val="Hyperlink"/>
            <w:rFonts w:asciiTheme="minorHAnsi" w:hAnsiTheme="minorHAnsi" w:cs="Arial"/>
            <w:bCs/>
            <w:color w:val="auto"/>
          </w:rPr>
          <w:t>mfp33@georgetown.edu</w:t>
        </w:r>
      </w:hyperlink>
    </w:p>
    <w:p w:rsidR="00AB731E" w:rsidRPr="00324FCB" w:rsidRDefault="00AB731E" w:rsidP="00E212AB">
      <w:pPr>
        <w:rPr>
          <w:rFonts w:asciiTheme="minorHAnsi" w:hAnsiTheme="minorHAnsi" w:cs="Arial"/>
          <w:bCs/>
          <w:color w:val="auto"/>
        </w:rPr>
      </w:pP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 xml:space="preserve">Huang, </w:t>
      </w:r>
      <w:proofErr w:type="spellStart"/>
      <w:r w:rsidRPr="00324FCB">
        <w:rPr>
          <w:rFonts w:asciiTheme="minorHAnsi" w:hAnsiTheme="minorHAnsi" w:cs="Arial"/>
          <w:bCs/>
          <w:color w:val="auto"/>
        </w:rPr>
        <w:t>Xin</w:t>
      </w:r>
      <w:proofErr w:type="spellEnd"/>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Department of Biology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Georgetown University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Washington, DC</w:t>
      </w:r>
    </w:p>
    <w:p w:rsidR="00AB731E" w:rsidRPr="00324FCB" w:rsidRDefault="00F14A7A" w:rsidP="00E212AB">
      <w:pPr>
        <w:rPr>
          <w:rFonts w:asciiTheme="minorHAnsi" w:hAnsiTheme="minorHAnsi" w:cs="Arial"/>
          <w:bCs/>
          <w:color w:val="auto"/>
        </w:rPr>
      </w:pPr>
      <w:hyperlink r:id="rId9" w:history="1">
        <w:r w:rsidR="00AB731E" w:rsidRPr="00324FCB">
          <w:rPr>
            <w:rStyle w:val="Hyperlink"/>
            <w:rFonts w:asciiTheme="minorHAnsi" w:hAnsiTheme="minorHAnsi" w:cs="Arial"/>
            <w:bCs/>
            <w:color w:val="auto"/>
          </w:rPr>
          <w:t>xh33@georgetown.edu</w:t>
        </w:r>
      </w:hyperlink>
    </w:p>
    <w:p w:rsidR="00AB731E" w:rsidRPr="00324FCB" w:rsidRDefault="00AB731E" w:rsidP="00E212AB">
      <w:pPr>
        <w:rPr>
          <w:rFonts w:asciiTheme="minorHAnsi" w:hAnsiTheme="minorHAnsi" w:cs="Arial"/>
          <w:bCs/>
          <w:color w:val="auto"/>
        </w:rPr>
      </w:pP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Goff, Allison</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Department of Biology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Georgetown University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Washington, DC</w:t>
      </w:r>
    </w:p>
    <w:p w:rsidR="002447CD" w:rsidRPr="00324FCB" w:rsidRDefault="00F14A7A" w:rsidP="00E212AB">
      <w:pPr>
        <w:rPr>
          <w:rFonts w:asciiTheme="minorHAnsi" w:hAnsiTheme="minorHAnsi"/>
          <w:color w:val="auto"/>
        </w:rPr>
      </w:pPr>
      <w:r>
        <w:fldChar w:fldCharType="begin"/>
      </w:r>
      <w:r w:rsidR="0037775D">
        <w:instrText>HYPERLINK "mailto:acg98@georgetown.edu" \t "_blank"</w:instrText>
      </w:r>
      <w:r>
        <w:fldChar w:fldCharType="separate"/>
      </w:r>
      <w:r w:rsidR="002447CD" w:rsidRPr="00324FCB">
        <w:rPr>
          <w:rStyle w:val="Hyperlink"/>
          <w:rFonts w:asciiTheme="minorHAnsi" w:hAnsiTheme="minorHAnsi" w:cs="Arial"/>
          <w:color w:val="auto"/>
          <w:shd w:val="clear" w:color="auto" w:fill="FFFFFF"/>
        </w:rPr>
        <w:t>acg98@georgetown.edu</w:t>
      </w:r>
      <w:r>
        <w:fldChar w:fldCharType="end"/>
      </w:r>
    </w:p>
    <w:p w:rsidR="00AB731E" w:rsidRPr="00324FCB" w:rsidRDefault="00AB731E" w:rsidP="00E212AB">
      <w:pPr>
        <w:rPr>
          <w:rFonts w:asciiTheme="minorHAnsi" w:hAnsiTheme="minorHAnsi" w:cs="Arial"/>
          <w:bCs/>
          <w:color w:val="auto"/>
        </w:rPr>
      </w:pPr>
    </w:p>
    <w:p w:rsidR="00D171E1" w:rsidRPr="00324FCB" w:rsidRDefault="00D171E1" w:rsidP="00E212AB">
      <w:pPr>
        <w:rPr>
          <w:rFonts w:asciiTheme="minorHAnsi" w:hAnsiTheme="minorHAnsi" w:cs="Arial"/>
          <w:bCs/>
          <w:color w:val="auto"/>
        </w:rPr>
      </w:pPr>
      <w:r w:rsidRPr="00324FCB">
        <w:rPr>
          <w:rFonts w:asciiTheme="minorHAnsi" w:hAnsiTheme="minorHAnsi" w:cs="Arial"/>
          <w:bCs/>
          <w:color w:val="auto"/>
        </w:rPr>
        <w:t>Reynolds, Julie</w:t>
      </w:r>
    </w:p>
    <w:p w:rsidR="00D171E1" w:rsidRPr="00324FCB" w:rsidRDefault="00D171E1" w:rsidP="00E212AB">
      <w:pPr>
        <w:widowControl/>
        <w:autoSpaceDE/>
        <w:autoSpaceDN/>
        <w:adjustRightInd/>
        <w:jc w:val="left"/>
        <w:rPr>
          <w:rFonts w:asciiTheme="minorHAnsi" w:hAnsiTheme="minorHAnsi" w:cs="Times New Roman"/>
          <w:color w:val="auto"/>
          <w:shd w:val="clear" w:color="auto" w:fill="FFFFFF"/>
        </w:rPr>
      </w:pPr>
      <w:r w:rsidRPr="00324FCB">
        <w:rPr>
          <w:rFonts w:asciiTheme="minorHAnsi" w:hAnsiTheme="minorHAnsi" w:cs="Times New Roman"/>
          <w:color w:val="auto"/>
          <w:shd w:val="clear" w:color="auto" w:fill="FFFFFF"/>
        </w:rPr>
        <w:t>Insect Physiology Lab</w:t>
      </w:r>
      <w:r w:rsidRPr="00324FCB">
        <w:rPr>
          <w:rFonts w:asciiTheme="minorHAnsi" w:hAnsiTheme="minorHAnsi" w:cs="Times New Roman"/>
          <w:color w:val="auto"/>
        </w:rPr>
        <w:br/>
      </w:r>
      <w:r w:rsidRPr="00324FCB">
        <w:rPr>
          <w:rFonts w:asciiTheme="minorHAnsi" w:hAnsiTheme="minorHAnsi" w:cs="Times New Roman"/>
          <w:color w:val="auto"/>
          <w:shd w:val="clear" w:color="auto" w:fill="FFFFFF"/>
        </w:rPr>
        <w:t>EEOB, The Ohio State University</w:t>
      </w:r>
      <w:r w:rsidRPr="00324FCB">
        <w:rPr>
          <w:rFonts w:asciiTheme="minorHAnsi" w:hAnsiTheme="minorHAnsi" w:cs="Times New Roman"/>
          <w:color w:val="auto"/>
        </w:rPr>
        <w:br/>
      </w:r>
      <w:r w:rsidRPr="00324FCB">
        <w:rPr>
          <w:rFonts w:asciiTheme="minorHAnsi" w:hAnsiTheme="minorHAnsi" w:cs="Times New Roman"/>
          <w:color w:val="auto"/>
          <w:shd w:val="clear" w:color="auto" w:fill="FFFFFF"/>
        </w:rPr>
        <w:t xml:space="preserve">Columbus, OH </w:t>
      </w:r>
    </w:p>
    <w:p w:rsidR="00D171E1" w:rsidRPr="00324FCB" w:rsidRDefault="00F14A7A" w:rsidP="00E212AB">
      <w:pPr>
        <w:rPr>
          <w:rFonts w:asciiTheme="minorHAnsi" w:hAnsiTheme="minorHAnsi"/>
          <w:color w:val="auto"/>
        </w:rPr>
      </w:pPr>
      <w:r>
        <w:fldChar w:fldCharType="begin"/>
      </w:r>
      <w:r w:rsidR="0037775D">
        <w:instrText>HYPERLINK "mailto:reynolds.473@osu.edu" \t "_blank"</w:instrText>
      </w:r>
      <w:r>
        <w:fldChar w:fldCharType="separate"/>
      </w:r>
      <w:r w:rsidR="00D171E1" w:rsidRPr="00324FCB">
        <w:rPr>
          <w:rStyle w:val="Hyperlink"/>
          <w:rFonts w:asciiTheme="minorHAnsi" w:hAnsiTheme="minorHAnsi"/>
          <w:color w:val="auto"/>
          <w:shd w:val="clear" w:color="auto" w:fill="FFFFFF"/>
        </w:rPr>
        <w:t>reynolds.473@osu.edu</w:t>
      </w:r>
      <w:r>
        <w:fldChar w:fldCharType="end"/>
      </w:r>
    </w:p>
    <w:p w:rsidR="00D171E1" w:rsidRPr="00324FCB" w:rsidRDefault="00D171E1" w:rsidP="00E212AB">
      <w:pPr>
        <w:rPr>
          <w:rFonts w:asciiTheme="minorHAnsi" w:hAnsiTheme="minorHAnsi" w:cs="Arial"/>
          <w:bCs/>
          <w:color w:val="auto"/>
        </w:rPr>
      </w:pPr>
    </w:p>
    <w:p w:rsidR="00AB731E" w:rsidRPr="00324FCB" w:rsidRDefault="00AB731E" w:rsidP="00E212AB">
      <w:pPr>
        <w:rPr>
          <w:rFonts w:asciiTheme="minorHAnsi" w:hAnsiTheme="minorHAnsi" w:cs="Arial"/>
          <w:bCs/>
          <w:color w:val="auto"/>
        </w:rPr>
      </w:pPr>
      <w:proofErr w:type="spellStart"/>
      <w:r w:rsidRPr="00324FCB">
        <w:rPr>
          <w:rFonts w:asciiTheme="minorHAnsi" w:hAnsiTheme="minorHAnsi" w:cs="Arial"/>
          <w:bCs/>
          <w:color w:val="auto"/>
        </w:rPr>
        <w:t>Armbruster</w:t>
      </w:r>
      <w:proofErr w:type="spellEnd"/>
      <w:r w:rsidRPr="00324FCB">
        <w:rPr>
          <w:rFonts w:asciiTheme="minorHAnsi" w:hAnsiTheme="minorHAnsi" w:cs="Arial"/>
          <w:bCs/>
          <w:color w:val="auto"/>
        </w:rPr>
        <w:t>, Peter</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Department of Biology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Georgetown University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Washington, DC</w:t>
      </w:r>
    </w:p>
    <w:p w:rsidR="00AB731E" w:rsidRPr="00324FCB" w:rsidRDefault="00F14A7A" w:rsidP="00E212AB">
      <w:pPr>
        <w:rPr>
          <w:rFonts w:asciiTheme="minorHAnsi" w:hAnsiTheme="minorHAnsi" w:cs="Arial"/>
          <w:bCs/>
          <w:color w:val="auto"/>
        </w:rPr>
      </w:pPr>
      <w:hyperlink r:id="rId10" w:history="1">
        <w:r w:rsidR="00AB731E" w:rsidRPr="00324FCB">
          <w:rPr>
            <w:rStyle w:val="Hyperlink"/>
            <w:rFonts w:asciiTheme="minorHAnsi" w:hAnsiTheme="minorHAnsi" w:cs="Arial"/>
            <w:bCs/>
            <w:color w:val="auto"/>
          </w:rPr>
          <w:t>paa9@georgetown.edu</w:t>
        </w:r>
      </w:hyperlink>
    </w:p>
    <w:p w:rsidR="006305D7" w:rsidRPr="00324FCB" w:rsidRDefault="006305D7" w:rsidP="00E212AB">
      <w:pPr>
        <w:pStyle w:val="NormalWeb"/>
        <w:spacing w:before="0" w:beforeAutospacing="0" w:after="0" w:afterAutospacing="0"/>
        <w:rPr>
          <w:rFonts w:asciiTheme="minorHAnsi" w:hAnsiTheme="minorHAnsi" w:cs="Arial"/>
          <w:b/>
          <w:bCs/>
          <w:color w:val="auto"/>
        </w:rPr>
      </w:pPr>
    </w:p>
    <w:p w:rsidR="006305D7" w:rsidRPr="00324FCB" w:rsidRDefault="006305D7" w:rsidP="00E212AB">
      <w:pPr>
        <w:pStyle w:val="NormalWeb"/>
        <w:spacing w:before="0" w:beforeAutospacing="0" w:after="0" w:afterAutospacing="0"/>
        <w:rPr>
          <w:rFonts w:asciiTheme="minorHAnsi" w:hAnsiTheme="minorHAnsi" w:cs="Arial"/>
          <w:color w:val="auto"/>
        </w:rPr>
      </w:pPr>
      <w:r w:rsidRPr="00324FCB">
        <w:rPr>
          <w:rFonts w:asciiTheme="minorHAnsi" w:hAnsiTheme="minorHAnsi" w:cs="Arial"/>
          <w:b/>
          <w:bCs/>
          <w:color w:val="auto"/>
        </w:rPr>
        <w:t>CORRESPONDING AUTHOR</w:t>
      </w:r>
      <w:r w:rsidR="00DF054D" w:rsidRPr="00324FCB">
        <w:rPr>
          <w:rFonts w:asciiTheme="minorHAnsi" w:hAnsiTheme="minorHAnsi" w:cs="Arial"/>
          <w:b/>
          <w:bCs/>
          <w:color w:val="auto"/>
        </w:rPr>
        <w:t>S</w:t>
      </w:r>
      <w:r w:rsidRPr="00324FCB">
        <w:rPr>
          <w:rFonts w:asciiTheme="minorHAnsi" w:hAnsiTheme="minorHAnsi" w:cs="Arial"/>
          <w:b/>
          <w:bCs/>
          <w:color w:val="auto"/>
        </w:rPr>
        <w:t>:</w:t>
      </w:r>
      <w:r w:rsidRPr="00324FCB">
        <w:rPr>
          <w:rFonts w:asciiTheme="minorHAnsi" w:hAnsiTheme="minorHAnsi" w:cs="Arial"/>
          <w:color w:val="auto"/>
        </w:rPr>
        <w:t xml:space="preserve"> </w:t>
      </w:r>
      <w:r w:rsidR="00DF054D" w:rsidRPr="00324FCB">
        <w:rPr>
          <w:rFonts w:asciiTheme="minorHAnsi" w:hAnsiTheme="minorHAnsi" w:cs="Arial"/>
          <w:color w:val="auto"/>
        </w:rPr>
        <w:t xml:space="preserve">Monica F. Poelchau, Peter </w:t>
      </w:r>
      <w:proofErr w:type="spellStart"/>
      <w:r w:rsidR="00DF054D" w:rsidRPr="00324FCB">
        <w:rPr>
          <w:rFonts w:asciiTheme="minorHAnsi" w:hAnsiTheme="minorHAnsi" w:cs="Arial"/>
          <w:color w:val="auto"/>
        </w:rPr>
        <w:t>Armbruster</w:t>
      </w:r>
      <w:proofErr w:type="spellEnd"/>
    </w:p>
    <w:p w:rsidR="006305D7" w:rsidRPr="00324FCB" w:rsidRDefault="006305D7" w:rsidP="00E212AB">
      <w:pPr>
        <w:pStyle w:val="NormalWeb"/>
        <w:spacing w:before="0" w:beforeAutospacing="0" w:after="0" w:afterAutospacing="0"/>
        <w:rPr>
          <w:rFonts w:asciiTheme="minorHAnsi" w:hAnsiTheme="minorHAnsi" w:cs="Arial"/>
          <w:b/>
          <w:bCs/>
          <w:color w:val="auto"/>
        </w:rPr>
      </w:pPr>
    </w:p>
    <w:p w:rsidR="006305D7" w:rsidRPr="00324FCB" w:rsidRDefault="006305D7" w:rsidP="00E212AB">
      <w:pPr>
        <w:pStyle w:val="NormalWeb"/>
        <w:spacing w:before="0" w:beforeAutospacing="0" w:after="0" w:afterAutospacing="0"/>
        <w:rPr>
          <w:rFonts w:asciiTheme="minorHAnsi" w:hAnsiTheme="minorHAnsi" w:cs="Arial"/>
          <w:color w:val="auto"/>
        </w:rPr>
      </w:pPr>
      <w:r w:rsidRPr="00324FCB">
        <w:rPr>
          <w:rFonts w:asciiTheme="minorHAnsi" w:hAnsiTheme="minorHAnsi" w:cs="Arial"/>
          <w:b/>
          <w:bCs/>
          <w:color w:val="auto"/>
        </w:rPr>
        <w:t>KEYWORDS:</w:t>
      </w:r>
      <w:r w:rsidRPr="00324FCB">
        <w:rPr>
          <w:rFonts w:asciiTheme="minorHAnsi" w:hAnsiTheme="minorHAnsi" w:cs="Arial"/>
          <w:color w:val="auto"/>
        </w:rPr>
        <w:t xml:space="preserve"> </w:t>
      </w:r>
    </w:p>
    <w:p w:rsidR="006305D7" w:rsidRPr="00324FCB" w:rsidRDefault="00AB731E" w:rsidP="00E212AB">
      <w:pPr>
        <w:pStyle w:val="NormalWeb"/>
        <w:spacing w:before="0" w:beforeAutospacing="0" w:after="0" w:afterAutospacing="0"/>
        <w:rPr>
          <w:rFonts w:asciiTheme="minorHAnsi" w:hAnsiTheme="minorHAnsi" w:cs="Arial"/>
          <w:color w:val="auto"/>
        </w:rPr>
      </w:pPr>
      <w:r w:rsidRPr="00324FCB">
        <w:rPr>
          <w:rFonts w:asciiTheme="minorHAnsi" w:hAnsiTheme="minorHAnsi" w:cs="Arial"/>
          <w:i/>
          <w:color w:val="auto"/>
        </w:rPr>
        <w:t>Aedes albopictus,</w:t>
      </w:r>
      <w:r w:rsidRPr="00324FCB">
        <w:rPr>
          <w:rFonts w:asciiTheme="minorHAnsi" w:hAnsiTheme="minorHAnsi" w:cs="Arial"/>
          <w:color w:val="auto"/>
        </w:rPr>
        <w:t xml:space="preserve"> Asian </w:t>
      </w:r>
      <w:ins w:id="5" w:author="" w:date="2014-05-04T13:27:00Z">
        <w:r w:rsidR="00DB6FA8">
          <w:rPr>
            <w:rFonts w:asciiTheme="minorHAnsi" w:hAnsiTheme="minorHAnsi" w:cs="Arial"/>
            <w:color w:val="auto"/>
          </w:rPr>
          <w:t>t</w:t>
        </w:r>
      </w:ins>
      <w:del w:id="6" w:author="" w:date="2014-05-04T13:27:00Z">
        <w:r w:rsidRPr="00324FCB" w:rsidDel="00DB6FA8">
          <w:rPr>
            <w:rFonts w:asciiTheme="minorHAnsi" w:hAnsiTheme="minorHAnsi" w:cs="Arial"/>
            <w:color w:val="auto"/>
          </w:rPr>
          <w:delText>T</w:delText>
        </w:r>
      </w:del>
      <w:r w:rsidRPr="00324FCB">
        <w:rPr>
          <w:rFonts w:asciiTheme="minorHAnsi" w:hAnsiTheme="minorHAnsi" w:cs="Arial"/>
          <w:color w:val="auto"/>
        </w:rPr>
        <w:t>iger mosquito, photoperiodic diapause, RNA-</w:t>
      </w:r>
      <w:proofErr w:type="spellStart"/>
      <w:r w:rsidRPr="00324FCB">
        <w:rPr>
          <w:rFonts w:asciiTheme="minorHAnsi" w:hAnsiTheme="minorHAnsi" w:cs="Arial"/>
          <w:color w:val="auto"/>
        </w:rPr>
        <w:t>Seq</w:t>
      </w:r>
      <w:proofErr w:type="spellEnd"/>
      <w:r w:rsidRPr="00324FCB">
        <w:rPr>
          <w:rFonts w:asciiTheme="minorHAnsi" w:hAnsiTheme="minorHAnsi" w:cs="Arial"/>
          <w:color w:val="auto"/>
        </w:rPr>
        <w:t xml:space="preserve">, </w:t>
      </w:r>
      <w:r w:rsidRPr="00324FCB">
        <w:rPr>
          <w:rFonts w:asciiTheme="minorHAnsi" w:hAnsiTheme="minorHAnsi" w:cs="Arial"/>
          <w:i/>
          <w:color w:val="auto"/>
        </w:rPr>
        <w:t xml:space="preserve">de novo </w:t>
      </w:r>
      <w:r w:rsidRPr="00324FCB">
        <w:rPr>
          <w:rFonts w:asciiTheme="minorHAnsi" w:hAnsiTheme="minorHAnsi" w:cs="Arial"/>
          <w:color w:val="auto"/>
        </w:rPr>
        <w:t>transcriptome assembly, mosquito husbandry</w:t>
      </w:r>
    </w:p>
    <w:p w:rsidR="006305D7" w:rsidRPr="00324FCB" w:rsidRDefault="006305D7" w:rsidP="00E212AB">
      <w:pPr>
        <w:pStyle w:val="NormalWeb"/>
        <w:spacing w:before="0" w:beforeAutospacing="0" w:after="0" w:afterAutospacing="0"/>
        <w:rPr>
          <w:rFonts w:asciiTheme="minorHAnsi" w:hAnsiTheme="minorHAnsi" w:cs="Arial"/>
          <w:color w:val="auto"/>
        </w:rPr>
      </w:pPr>
    </w:p>
    <w:p w:rsidR="006305D7" w:rsidRPr="00E212AB" w:rsidRDefault="006305D7" w:rsidP="00E212AB">
      <w:pPr>
        <w:rPr>
          <w:rFonts w:asciiTheme="minorHAnsi" w:hAnsiTheme="minorHAnsi" w:cs="Arial"/>
        </w:rPr>
      </w:pPr>
      <w:r w:rsidRPr="00E212AB">
        <w:rPr>
          <w:rFonts w:asciiTheme="minorHAnsi" w:hAnsiTheme="minorHAnsi" w:cs="Arial"/>
          <w:b/>
          <w:bCs/>
        </w:rPr>
        <w:t>SHORT ABSTRACT:</w:t>
      </w:r>
      <w:r w:rsidRPr="00E212AB">
        <w:rPr>
          <w:rFonts w:asciiTheme="minorHAnsi" w:hAnsiTheme="minorHAnsi" w:cs="Arial"/>
        </w:rPr>
        <w:t xml:space="preserve"> </w:t>
      </w:r>
    </w:p>
    <w:p w:rsidR="006305D7" w:rsidRPr="00E212AB" w:rsidRDefault="00511776" w:rsidP="00E212AB">
      <w:pPr>
        <w:rPr>
          <w:rFonts w:asciiTheme="minorHAnsi" w:hAnsiTheme="minorHAnsi" w:cs="Arial"/>
          <w:color w:val="000000" w:themeColor="text1"/>
        </w:rPr>
      </w:pPr>
      <w:r w:rsidRPr="00E212AB">
        <w:rPr>
          <w:rFonts w:asciiTheme="minorHAnsi" w:hAnsiTheme="minorHAnsi" w:cs="Arial"/>
          <w:color w:val="000000" w:themeColor="text1"/>
        </w:rPr>
        <w:t>RNA-</w:t>
      </w:r>
      <w:proofErr w:type="spellStart"/>
      <w:r w:rsidRPr="00E212AB">
        <w:rPr>
          <w:rFonts w:asciiTheme="minorHAnsi" w:hAnsiTheme="minorHAnsi" w:cs="Arial"/>
          <w:color w:val="000000" w:themeColor="text1"/>
        </w:rPr>
        <w:t>Seq</w:t>
      </w:r>
      <w:proofErr w:type="spellEnd"/>
      <w:r w:rsidRPr="00E212AB">
        <w:rPr>
          <w:rFonts w:asciiTheme="minorHAnsi" w:hAnsiTheme="minorHAnsi" w:cs="Arial"/>
          <w:color w:val="000000" w:themeColor="text1"/>
        </w:rPr>
        <w:t xml:space="preserve"> analyses are becoming increasingly important for identifying the molecular underpinnings of adaptive traits in non-model organisms. Here, </w:t>
      </w:r>
      <w:r w:rsidR="00D15376" w:rsidRPr="00E212AB">
        <w:rPr>
          <w:rFonts w:asciiTheme="minorHAnsi" w:hAnsiTheme="minorHAnsi" w:cs="Arial"/>
          <w:color w:val="000000" w:themeColor="text1"/>
        </w:rPr>
        <w:t>a</w:t>
      </w:r>
      <w:r w:rsidR="00494B62" w:rsidRPr="00E212AB">
        <w:rPr>
          <w:rFonts w:asciiTheme="minorHAnsi" w:hAnsiTheme="minorHAnsi" w:cs="Arial"/>
          <w:color w:val="000000" w:themeColor="text1"/>
        </w:rPr>
        <w:t xml:space="preserve"> protocol to </w:t>
      </w:r>
      <w:r w:rsidRPr="00E212AB">
        <w:rPr>
          <w:rFonts w:asciiTheme="minorHAnsi" w:hAnsiTheme="minorHAnsi" w:cs="Arial"/>
          <w:color w:val="000000" w:themeColor="text1"/>
        </w:rPr>
        <w:t xml:space="preserve">identify differentially expressed genes between diapause and non-diapause </w:t>
      </w:r>
      <w:r w:rsidRPr="00E212AB">
        <w:rPr>
          <w:rFonts w:asciiTheme="minorHAnsi" w:hAnsiTheme="minorHAnsi" w:cs="Arial"/>
          <w:i/>
          <w:color w:val="000000" w:themeColor="text1"/>
        </w:rPr>
        <w:t xml:space="preserve">Aedes albopictus </w:t>
      </w:r>
      <w:r w:rsidRPr="00E212AB">
        <w:rPr>
          <w:rFonts w:asciiTheme="minorHAnsi" w:hAnsiTheme="minorHAnsi" w:cs="Arial"/>
          <w:color w:val="000000" w:themeColor="text1"/>
        </w:rPr>
        <w:t>mosquitoes</w:t>
      </w:r>
      <w:r w:rsidR="00D15376" w:rsidRPr="00E212AB">
        <w:rPr>
          <w:rFonts w:asciiTheme="minorHAnsi" w:hAnsiTheme="minorHAnsi" w:cs="Arial"/>
          <w:color w:val="000000" w:themeColor="text1"/>
        </w:rPr>
        <w:t xml:space="preserve"> is described</w:t>
      </w:r>
      <w:r w:rsidRPr="00E212AB">
        <w:rPr>
          <w:rFonts w:asciiTheme="minorHAnsi" w:hAnsiTheme="minorHAnsi" w:cs="Arial"/>
          <w:color w:val="000000" w:themeColor="text1"/>
        </w:rPr>
        <w:t>, from mosquito rearing, to RNA sequencing</w:t>
      </w:r>
      <w:ins w:id="7" w:author="" w:date="2014-05-08T19:11:00Z">
        <w:r w:rsidR="00E360E9">
          <w:rPr>
            <w:rFonts w:asciiTheme="minorHAnsi" w:hAnsiTheme="minorHAnsi" w:cs="Arial"/>
            <w:color w:val="000000" w:themeColor="text1"/>
          </w:rPr>
          <w:t xml:space="preserve"> and</w:t>
        </w:r>
      </w:ins>
      <w:del w:id="8" w:author="" w:date="2014-05-08T19:11:00Z">
        <w:r w:rsidRPr="00E212AB" w:rsidDel="00E360E9">
          <w:rPr>
            <w:rFonts w:asciiTheme="minorHAnsi" w:hAnsiTheme="minorHAnsi" w:cs="Arial"/>
            <w:color w:val="000000" w:themeColor="text1"/>
          </w:rPr>
          <w:delText>, to</w:delText>
        </w:r>
      </w:del>
      <w:r w:rsidRPr="00E212AB">
        <w:rPr>
          <w:rFonts w:asciiTheme="minorHAnsi" w:hAnsiTheme="minorHAnsi" w:cs="Arial"/>
          <w:color w:val="000000" w:themeColor="text1"/>
        </w:rPr>
        <w:t xml:space="preserve"> bioinformatics analyses</w:t>
      </w:r>
      <w:r w:rsidR="00C67DC9" w:rsidRPr="00E212AB">
        <w:rPr>
          <w:rFonts w:asciiTheme="minorHAnsi" w:hAnsiTheme="minorHAnsi" w:cs="Arial"/>
          <w:color w:val="000000" w:themeColor="text1"/>
        </w:rPr>
        <w:t xml:space="preserve"> of RNA-</w:t>
      </w:r>
      <w:proofErr w:type="spellStart"/>
      <w:r w:rsidR="00C67DC9" w:rsidRPr="00E212AB">
        <w:rPr>
          <w:rFonts w:asciiTheme="minorHAnsi" w:hAnsiTheme="minorHAnsi" w:cs="Arial"/>
          <w:color w:val="000000" w:themeColor="text1"/>
        </w:rPr>
        <w:t>Seq</w:t>
      </w:r>
      <w:proofErr w:type="spellEnd"/>
      <w:r w:rsidR="00C67DC9" w:rsidRPr="00E212AB">
        <w:rPr>
          <w:rFonts w:asciiTheme="minorHAnsi" w:hAnsiTheme="minorHAnsi" w:cs="Arial"/>
          <w:color w:val="000000" w:themeColor="text1"/>
        </w:rPr>
        <w:t xml:space="preserve"> data</w:t>
      </w:r>
      <w:r w:rsidRPr="00E212AB">
        <w:rPr>
          <w:rFonts w:asciiTheme="minorHAnsi" w:hAnsiTheme="minorHAnsi" w:cs="Arial"/>
          <w:color w:val="000000" w:themeColor="text1"/>
        </w:rPr>
        <w:t xml:space="preserve">. </w:t>
      </w:r>
    </w:p>
    <w:p w:rsidR="006305D7" w:rsidRPr="00E212AB" w:rsidRDefault="006305D7" w:rsidP="00E212AB">
      <w:pPr>
        <w:rPr>
          <w:rFonts w:asciiTheme="minorHAnsi" w:hAnsiTheme="minorHAnsi" w:cs="Arial"/>
        </w:rPr>
      </w:pPr>
    </w:p>
    <w:p w:rsidR="007F6AE3" w:rsidRDefault="006305D7" w:rsidP="00E212AB">
      <w:pPr>
        <w:rPr>
          <w:rFonts w:asciiTheme="minorHAnsi" w:hAnsiTheme="minorHAnsi" w:cs="Arial"/>
        </w:rPr>
      </w:pPr>
      <w:r w:rsidRPr="00E212AB">
        <w:rPr>
          <w:rFonts w:asciiTheme="minorHAnsi" w:hAnsiTheme="minorHAnsi" w:cs="Arial"/>
          <w:b/>
          <w:bCs/>
        </w:rPr>
        <w:t>LONG ABSTRACT:</w:t>
      </w:r>
      <w:r w:rsidRPr="00E212AB">
        <w:rPr>
          <w:rFonts w:asciiTheme="minorHAnsi" w:hAnsiTheme="minorHAnsi" w:cs="Arial"/>
        </w:rPr>
        <w:t xml:space="preserve"> </w:t>
      </w:r>
    </w:p>
    <w:p w:rsidR="00AB731E" w:rsidRPr="00E212AB" w:rsidRDefault="00801D20" w:rsidP="00E212AB">
      <w:pPr>
        <w:rPr>
          <w:rFonts w:asciiTheme="minorHAnsi" w:hAnsiTheme="minorHAnsi"/>
          <w:color w:val="auto"/>
        </w:rPr>
      </w:pPr>
      <w:r w:rsidRPr="00E212AB">
        <w:rPr>
          <w:rFonts w:asciiTheme="minorHAnsi" w:hAnsiTheme="minorHAnsi"/>
          <w:color w:val="auto"/>
        </w:rPr>
        <w:t xml:space="preserve">Photoperiodic diapause is an important adaptation that allows individuals to escape harsh seasonal environments via a series of physiological changes, most notably developmental arrest and reduced metabolism. </w:t>
      </w:r>
      <w:r w:rsidR="00AB731E" w:rsidRPr="00E212AB">
        <w:rPr>
          <w:rFonts w:asciiTheme="minorHAnsi" w:hAnsiTheme="minorHAnsi"/>
          <w:color w:val="auto"/>
        </w:rPr>
        <w:t>Global gene expression profiling via RNA-</w:t>
      </w:r>
      <w:proofErr w:type="spellStart"/>
      <w:r w:rsidR="00AB731E" w:rsidRPr="00E212AB">
        <w:rPr>
          <w:rFonts w:asciiTheme="minorHAnsi" w:hAnsiTheme="minorHAnsi"/>
          <w:color w:val="auto"/>
        </w:rPr>
        <w:t>Seq</w:t>
      </w:r>
      <w:proofErr w:type="spellEnd"/>
      <w:r w:rsidR="00AB731E" w:rsidRPr="00E212AB">
        <w:rPr>
          <w:rFonts w:asciiTheme="minorHAnsi" w:hAnsiTheme="minorHAnsi"/>
          <w:color w:val="auto"/>
        </w:rPr>
        <w:t xml:space="preserve"> can </w:t>
      </w:r>
      <w:r w:rsidRPr="00E212AB">
        <w:rPr>
          <w:rFonts w:asciiTheme="minorHAnsi" w:hAnsiTheme="minorHAnsi"/>
          <w:color w:val="auto"/>
        </w:rPr>
        <w:t xml:space="preserve">provide </w:t>
      </w:r>
      <w:r w:rsidR="00AB731E" w:rsidRPr="00E212AB">
        <w:rPr>
          <w:rFonts w:asciiTheme="minorHAnsi" w:hAnsiTheme="minorHAnsi"/>
          <w:color w:val="auto"/>
        </w:rPr>
        <w:t xml:space="preserve">important insights into the transcriptional mechanisms of </w:t>
      </w:r>
      <w:r w:rsidRPr="00E212AB">
        <w:rPr>
          <w:rFonts w:asciiTheme="minorHAnsi" w:hAnsiTheme="minorHAnsi"/>
          <w:color w:val="auto"/>
        </w:rPr>
        <w:t xml:space="preserve">photoperiodic </w:t>
      </w:r>
      <w:r w:rsidR="00AB731E" w:rsidRPr="00E212AB">
        <w:rPr>
          <w:rFonts w:asciiTheme="minorHAnsi" w:hAnsiTheme="minorHAnsi"/>
          <w:color w:val="auto"/>
        </w:rPr>
        <w:t xml:space="preserve">diapause. The Asian </w:t>
      </w:r>
      <w:r w:rsidRPr="00E212AB">
        <w:rPr>
          <w:rFonts w:asciiTheme="minorHAnsi" w:hAnsiTheme="minorHAnsi"/>
          <w:color w:val="auto"/>
        </w:rPr>
        <w:t>t</w:t>
      </w:r>
      <w:r w:rsidR="00AB731E" w:rsidRPr="00E212AB">
        <w:rPr>
          <w:rFonts w:asciiTheme="minorHAnsi" w:hAnsiTheme="minorHAnsi"/>
          <w:color w:val="auto"/>
        </w:rPr>
        <w:t xml:space="preserve">iger mosquito, </w:t>
      </w:r>
      <w:r w:rsidR="00AB731E" w:rsidRPr="00E212AB">
        <w:rPr>
          <w:rFonts w:asciiTheme="minorHAnsi" w:hAnsiTheme="minorHAnsi"/>
          <w:i/>
          <w:color w:val="auto"/>
        </w:rPr>
        <w:t>Aedes albopictus</w:t>
      </w:r>
      <w:r w:rsidR="00AB731E" w:rsidRPr="00E212AB">
        <w:rPr>
          <w:rFonts w:asciiTheme="minorHAnsi" w:hAnsiTheme="minorHAnsi"/>
          <w:color w:val="auto"/>
        </w:rPr>
        <w:t xml:space="preserve">, is an outstanding organism for </w:t>
      </w:r>
      <w:r w:rsidRPr="00E212AB">
        <w:rPr>
          <w:rFonts w:asciiTheme="minorHAnsi" w:hAnsiTheme="minorHAnsi"/>
          <w:color w:val="auto"/>
        </w:rPr>
        <w:t xml:space="preserve">studying </w:t>
      </w:r>
      <w:r w:rsidR="00AB731E" w:rsidRPr="00E212AB">
        <w:rPr>
          <w:rFonts w:asciiTheme="minorHAnsi" w:hAnsiTheme="minorHAnsi"/>
          <w:color w:val="auto"/>
        </w:rPr>
        <w:t>the transcriptional bases of diapause</w:t>
      </w:r>
      <w:del w:id="9" w:author="" w:date="2014-05-08T19:01:00Z">
        <w:r w:rsidR="00AB731E" w:rsidRPr="00E212AB" w:rsidDel="00AC2275">
          <w:rPr>
            <w:rFonts w:asciiTheme="minorHAnsi" w:hAnsiTheme="minorHAnsi"/>
            <w:color w:val="auto"/>
          </w:rPr>
          <w:delText>,</w:delText>
        </w:r>
      </w:del>
      <w:r w:rsidR="00AB731E" w:rsidRPr="00E212AB">
        <w:rPr>
          <w:rFonts w:asciiTheme="minorHAnsi" w:hAnsiTheme="minorHAnsi"/>
          <w:color w:val="auto"/>
        </w:rPr>
        <w:t xml:space="preserve"> due to its ease of rearing</w:t>
      </w:r>
      <w:r w:rsidRPr="00E212AB">
        <w:rPr>
          <w:rFonts w:asciiTheme="minorHAnsi" w:hAnsiTheme="minorHAnsi"/>
          <w:color w:val="auto"/>
        </w:rPr>
        <w:t>, easily induced</w:t>
      </w:r>
      <w:r w:rsidR="00AB731E" w:rsidRPr="00E212AB">
        <w:rPr>
          <w:rFonts w:asciiTheme="minorHAnsi" w:hAnsiTheme="minorHAnsi"/>
          <w:color w:val="auto"/>
        </w:rPr>
        <w:t xml:space="preserve"> diapause, and the genomic resources available. </w:t>
      </w:r>
      <w:r w:rsidR="00D15376" w:rsidRPr="00E212AB">
        <w:rPr>
          <w:rFonts w:asciiTheme="minorHAnsi" w:hAnsiTheme="minorHAnsi"/>
          <w:color w:val="auto"/>
        </w:rPr>
        <w:t>This manuscript</w:t>
      </w:r>
      <w:r w:rsidR="00AB731E" w:rsidRPr="00E212AB">
        <w:rPr>
          <w:rFonts w:asciiTheme="minorHAnsi" w:hAnsiTheme="minorHAnsi"/>
          <w:color w:val="auto"/>
        </w:rPr>
        <w:t xml:space="preserve"> present</w:t>
      </w:r>
      <w:r w:rsidR="00D15376" w:rsidRPr="00E212AB">
        <w:rPr>
          <w:rFonts w:asciiTheme="minorHAnsi" w:hAnsiTheme="minorHAnsi"/>
          <w:color w:val="auto"/>
        </w:rPr>
        <w:t>s</w:t>
      </w:r>
      <w:r w:rsidR="00AB731E" w:rsidRPr="00E212AB">
        <w:rPr>
          <w:rFonts w:asciiTheme="minorHAnsi" w:hAnsiTheme="minorHAnsi"/>
          <w:color w:val="auto"/>
        </w:rPr>
        <w:t xml:space="preserve"> a general experimental workflow for identifying diapause-induced transcriptional differences in </w:t>
      </w:r>
      <w:r w:rsidR="00AB731E" w:rsidRPr="00E212AB">
        <w:rPr>
          <w:rFonts w:asciiTheme="minorHAnsi" w:hAnsiTheme="minorHAnsi"/>
          <w:i/>
          <w:color w:val="auto"/>
        </w:rPr>
        <w:t>A. albopictus.</w:t>
      </w:r>
      <w:r w:rsidR="00AB731E" w:rsidRPr="00E212AB">
        <w:rPr>
          <w:rFonts w:asciiTheme="minorHAnsi" w:hAnsiTheme="minorHAnsi"/>
          <w:color w:val="auto"/>
        </w:rPr>
        <w:t xml:space="preserve"> </w:t>
      </w:r>
      <w:r w:rsidR="00D15376" w:rsidRPr="00E212AB">
        <w:rPr>
          <w:rFonts w:asciiTheme="minorHAnsi" w:hAnsiTheme="minorHAnsi"/>
          <w:color w:val="auto"/>
        </w:rPr>
        <w:t>R</w:t>
      </w:r>
      <w:r w:rsidR="00AB731E" w:rsidRPr="00E212AB">
        <w:rPr>
          <w:rFonts w:asciiTheme="minorHAnsi" w:hAnsiTheme="minorHAnsi"/>
          <w:color w:val="auto"/>
        </w:rPr>
        <w:t xml:space="preserve">earing techniques, conditions necessary to induce diapause and non-diapause development, methods to estimate percent diapause in a population, and RNA extraction and </w:t>
      </w:r>
      <w:r w:rsidR="00E8174F" w:rsidRPr="00E212AB">
        <w:rPr>
          <w:rFonts w:asciiTheme="minorHAnsi" w:hAnsiTheme="minorHAnsi"/>
          <w:color w:val="auto"/>
        </w:rPr>
        <w:t xml:space="preserve">integrity assessment </w:t>
      </w:r>
      <w:r w:rsidR="00AB731E" w:rsidRPr="00E212AB">
        <w:rPr>
          <w:rFonts w:asciiTheme="minorHAnsi" w:hAnsiTheme="minorHAnsi"/>
          <w:color w:val="auto"/>
        </w:rPr>
        <w:t>for mosquitoes</w:t>
      </w:r>
      <w:r w:rsidR="00D15376" w:rsidRPr="00E212AB">
        <w:rPr>
          <w:rFonts w:asciiTheme="minorHAnsi" w:hAnsiTheme="minorHAnsi"/>
          <w:color w:val="auto"/>
        </w:rPr>
        <w:t xml:space="preserve"> are documented</w:t>
      </w:r>
      <w:r w:rsidR="00AB731E" w:rsidRPr="00E212AB">
        <w:rPr>
          <w:rFonts w:asciiTheme="minorHAnsi" w:hAnsiTheme="minorHAnsi"/>
          <w:color w:val="auto"/>
        </w:rPr>
        <w:t xml:space="preserve">. </w:t>
      </w:r>
      <w:r w:rsidR="00D15376" w:rsidRPr="00E212AB">
        <w:rPr>
          <w:rFonts w:asciiTheme="minorHAnsi" w:hAnsiTheme="minorHAnsi"/>
          <w:color w:val="auto"/>
        </w:rPr>
        <w:t xml:space="preserve">A </w:t>
      </w:r>
      <w:r w:rsidR="00AB731E" w:rsidRPr="00E212AB">
        <w:rPr>
          <w:rFonts w:asciiTheme="minorHAnsi" w:hAnsiTheme="minorHAnsi"/>
          <w:color w:val="auto"/>
        </w:rPr>
        <w:t>workflow</w:t>
      </w:r>
      <w:r w:rsidR="00C67DC9" w:rsidRPr="00E212AB">
        <w:rPr>
          <w:rFonts w:asciiTheme="minorHAnsi" w:hAnsiTheme="minorHAnsi"/>
          <w:color w:val="auto"/>
        </w:rPr>
        <w:t xml:space="preserve"> to process RNA-</w:t>
      </w:r>
      <w:proofErr w:type="spellStart"/>
      <w:r w:rsidR="00C67DC9" w:rsidRPr="00E212AB">
        <w:rPr>
          <w:rFonts w:asciiTheme="minorHAnsi" w:hAnsiTheme="minorHAnsi"/>
          <w:color w:val="auto"/>
        </w:rPr>
        <w:t>Seq</w:t>
      </w:r>
      <w:proofErr w:type="spellEnd"/>
      <w:r w:rsidR="00C67DC9" w:rsidRPr="00E212AB">
        <w:rPr>
          <w:rFonts w:asciiTheme="minorHAnsi" w:hAnsiTheme="minorHAnsi"/>
          <w:color w:val="auto"/>
        </w:rPr>
        <w:t xml:space="preserve"> data from </w:t>
      </w:r>
      <w:proofErr w:type="spellStart"/>
      <w:r w:rsidR="00C67DC9" w:rsidRPr="00E212AB">
        <w:rPr>
          <w:rFonts w:asciiTheme="minorHAnsi" w:hAnsiTheme="minorHAnsi"/>
          <w:color w:val="auto"/>
        </w:rPr>
        <w:t>Illumina</w:t>
      </w:r>
      <w:proofErr w:type="spellEnd"/>
      <w:r w:rsidR="00C67DC9" w:rsidRPr="00E212AB">
        <w:rPr>
          <w:rFonts w:asciiTheme="minorHAnsi" w:hAnsiTheme="minorHAnsi"/>
          <w:color w:val="auto"/>
        </w:rPr>
        <w:t xml:space="preserve"> sequencers culminat</w:t>
      </w:r>
      <w:r w:rsidR="00D15376" w:rsidRPr="00E212AB">
        <w:rPr>
          <w:rFonts w:asciiTheme="minorHAnsi" w:hAnsiTheme="minorHAnsi"/>
          <w:color w:val="auto"/>
        </w:rPr>
        <w:t>es</w:t>
      </w:r>
      <w:r w:rsidR="00C67DC9" w:rsidRPr="00E212AB">
        <w:rPr>
          <w:rFonts w:asciiTheme="minorHAnsi" w:hAnsiTheme="minorHAnsi"/>
          <w:color w:val="auto"/>
        </w:rPr>
        <w:t xml:space="preserve"> in a list of differentially expressed genes</w:t>
      </w:r>
      <w:r w:rsidR="00AB731E" w:rsidRPr="00E212AB">
        <w:rPr>
          <w:rFonts w:asciiTheme="minorHAnsi" w:hAnsiTheme="minorHAnsi"/>
          <w:color w:val="auto"/>
        </w:rPr>
        <w:t>.</w:t>
      </w:r>
      <w:r w:rsidR="007F6AE3">
        <w:rPr>
          <w:rFonts w:asciiTheme="minorHAnsi" w:hAnsiTheme="minorHAnsi"/>
          <w:color w:val="auto"/>
        </w:rPr>
        <w:t xml:space="preserve"> </w:t>
      </w:r>
      <w:r w:rsidR="00D15376" w:rsidRPr="00E212AB">
        <w:rPr>
          <w:rFonts w:asciiTheme="minorHAnsi" w:hAnsiTheme="minorHAnsi"/>
          <w:color w:val="auto"/>
        </w:rPr>
        <w:t xml:space="preserve">The </w:t>
      </w:r>
      <w:r w:rsidR="00AB731E" w:rsidRPr="00E212AB">
        <w:rPr>
          <w:rFonts w:asciiTheme="minorHAnsi" w:hAnsiTheme="minorHAnsi"/>
          <w:color w:val="auto"/>
        </w:rPr>
        <w:t xml:space="preserve">representative results demonstrate that </w:t>
      </w:r>
      <w:r w:rsidR="00D15376" w:rsidRPr="00E212AB">
        <w:rPr>
          <w:rFonts w:asciiTheme="minorHAnsi" w:hAnsiTheme="minorHAnsi"/>
          <w:color w:val="auto"/>
        </w:rPr>
        <w:t xml:space="preserve">this </w:t>
      </w:r>
      <w:r w:rsidR="00AB731E" w:rsidRPr="00E212AB">
        <w:rPr>
          <w:rFonts w:asciiTheme="minorHAnsi" w:hAnsiTheme="minorHAnsi"/>
          <w:color w:val="auto"/>
        </w:rPr>
        <w:t xml:space="preserve">protocol can be used to effectively identify </w:t>
      </w:r>
      <w:r w:rsidR="00C67DC9" w:rsidRPr="00E212AB">
        <w:rPr>
          <w:rFonts w:asciiTheme="minorHAnsi" w:hAnsiTheme="minorHAnsi"/>
          <w:color w:val="auto"/>
        </w:rPr>
        <w:t>genes</w:t>
      </w:r>
      <w:r w:rsidR="00AB731E" w:rsidRPr="00E212AB">
        <w:rPr>
          <w:rFonts w:asciiTheme="minorHAnsi" w:hAnsiTheme="minorHAnsi"/>
          <w:color w:val="auto"/>
        </w:rPr>
        <w:t xml:space="preserve"> differentially regulated at the transcriptional level </w:t>
      </w:r>
      <w:r w:rsidR="00E8174F" w:rsidRPr="00E212AB">
        <w:rPr>
          <w:rFonts w:asciiTheme="minorHAnsi" w:hAnsiTheme="minorHAnsi"/>
          <w:color w:val="auto"/>
        </w:rPr>
        <w:t xml:space="preserve">in </w:t>
      </w:r>
      <w:r w:rsidR="00E8174F" w:rsidRPr="00E212AB">
        <w:rPr>
          <w:rFonts w:asciiTheme="minorHAnsi" w:hAnsiTheme="minorHAnsi"/>
          <w:i/>
          <w:color w:val="auto"/>
        </w:rPr>
        <w:t>A. albopictus</w:t>
      </w:r>
      <w:r w:rsidR="00E8174F" w:rsidRPr="00E212AB">
        <w:rPr>
          <w:rFonts w:asciiTheme="minorHAnsi" w:hAnsiTheme="minorHAnsi"/>
          <w:color w:val="auto"/>
        </w:rPr>
        <w:t xml:space="preserve"> due</w:t>
      </w:r>
      <w:ins w:id="10" w:author="" w:date="2014-05-07T19:45:00Z">
        <w:r w:rsidR="00057C37">
          <w:rPr>
            <w:rFonts w:asciiTheme="minorHAnsi" w:hAnsiTheme="minorHAnsi"/>
            <w:color w:val="auto"/>
          </w:rPr>
          <w:t xml:space="preserve"> to</w:t>
        </w:r>
      </w:ins>
      <w:r w:rsidR="00AB731E" w:rsidRPr="00E212AB">
        <w:rPr>
          <w:rFonts w:asciiTheme="minorHAnsi" w:hAnsiTheme="minorHAnsi"/>
          <w:color w:val="auto"/>
        </w:rPr>
        <w:t xml:space="preserve"> photoperiodic differences. With </w:t>
      </w:r>
      <w:r w:rsidR="00C67DC9" w:rsidRPr="00E212AB">
        <w:rPr>
          <w:rFonts w:asciiTheme="minorHAnsi" w:hAnsiTheme="minorHAnsi"/>
          <w:color w:val="auto"/>
        </w:rPr>
        <w:t>modest</w:t>
      </w:r>
      <w:r w:rsidR="00AB731E" w:rsidRPr="00E212AB">
        <w:rPr>
          <w:rFonts w:asciiTheme="minorHAnsi" w:hAnsiTheme="minorHAnsi"/>
          <w:color w:val="auto"/>
        </w:rPr>
        <w:t xml:space="preserve"> </w:t>
      </w:r>
      <w:r w:rsidR="00E8174F" w:rsidRPr="00E212AB">
        <w:rPr>
          <w:rFonts w:asciiTheme="minorHAnsi" w:hAnsiTheme="minorHAnsi"/>
          <w:color w:val="auto"/>
        </w:rPr>
        <w:t>adjustments</w:t>
      </w:r>
      <w:r w:rsidR="00AB731E" w:rsidRPr="00E212AB">
        <w:rPr>
          <w:rFonts w:asciiTheme="minorHAnsi" w:hAnsiTheme="minorHAnsi"/>
          <w:color w:val="auto"/>
        </w:rPr>
        <w:t xml:space="preserve">, this workflow can be readily adapted to study the transcriptional bases </w:t>
      </w:r>
      <w:r w:rsidR="00E8174F" w:rsidRPr="00E212AB">
        <w:rPr>
          <w:rFonts w:asciiTheme="minorHAnsi" w:hAnsiTheme="minorHAnsi"/>
          <w:color w:val="auto"/>
        </w:rPr>
        <w:t xml:space="preserve">of diapause </w:t>
      </w:r>
      <w:r w:rsidR="00AB731E" w:rsidRPr="00E212AB">
        <w:rPr>
          <w:rFonts w:asciiTheme="minorHAnsi" w:hAnsiTheme="minorHAnsi"/>
          <w:color w:val="auto"/>
        </w:rPr>
        <w:t xml:space="preserve">or other </w:t>
      </w:r>
      <w:r w:rsidR="00C67DC9" w:rsidRPr="00E212AB">
        <w:rPr>
          <w:rFonts w:asciiTheme="minorHAnsi" w:hAnsiTheme="minorHAnsi"/>
          <w:color w:val="auto"/>
        </w:rPr>
        <w:t>important</w:t>
      </w:r>
      <w:r w:rsidR="00AB731E" w:rsidRPr="00E212AB">
        <w:rPr>
          <w:rFonts w:asciiTheme="minorHAnsi" w:hAnsiTheme="minorHAnsi"/>
          <w:color w:val="auto"/>
        </w:rPr>
        <w:t xml:space="preserve"> life history traits</w:t>
      </w:r>
      <w:r w:rsidR="00B45627" w:rsidRPr="00E212AB">
        <w:rPr>
          <w:rFonts w:asciiTheme="minorHAnsi" w:hAnsiTheme="minorHAnsi"/>
          <w:color w:val="auto"/>
        </w:rPr>
        <w:t xml:space="preserve"> in other mosquitoes</w:t>
      </w:r>
      <w:r w:rsidR="00AB731E" w:rsidRPr="00E212AB">
        <w:rPr>
          <w:rFonts w:asciiTheme="minorHAnsi" w:hAnsiTheme="minorHAnsi"/>
          <w:color w:val="auto"/>
        </w:rPr>
        <w:t>.</w:t>
      </w:r>
      <w:r w:rsidR="007F6AE3">
        <w:rPr>
          <w:rFonts w:asciiTheme="minorHAnsi" w:hAnsiTheme="minorHAnsi"/>
          <w:color w:val="auto"/>
        </w:rPr>
        <w:t xml:space="preserve"> </w:t>
      </w:r>
    </w:p>
    <w:p w:rsidR="006305D7" w:rsidRPr="00E212AB" w:rsidRDefault="006305D7" w:rsidP="00E212AB">
      <w:pPr>
        <w:rPr>
          <w:rFonts w:asciiTheme="minorHAnsi" w:hAnsiTheme="minorHAnsi" w:cs="Arial"/>
        </w:rPr>
      </w:pPr>
    </w:p>
    <w:p w:rsidR="006305D7" w:rsidRPr="00E212AB" w:rsidRDefault="006305D7" w:rsidP="00E212AB">
      <w:pPr>
        <w:rPr>
          <w:rFonts w:asciiTheme="minorHAnsi" w:hAnsiTheme="minorHAnsi" w:cs="Arial"/>
          <w:i/>
          <w:color w:val="808080"/>
        </w:rPr>
      </w:pPr>
      <w:r w:rsidRPr="00E212AB">
        <w:rPr>
          <w:rFonts w:asciiTheme="minorHAnsi" w:hAnsiTheme="minorHAnsi" w:cs="Arial"/>
          <w:b/>
        </w:rPr>
        <w:t>INTRODUCTION</w:t>
      </w:r>
      <w:r w:rsidRPr="00E212AB">
        <w:rPr>
          <w:rFonts w:asciiTheme="minorHAnsi" w:hAnsiTheme="minorHAnsi" w:cs="Arial"/>
          <w:b/>
          <w:bCs/>
        </w:rPr>
        <w:t>:</w:t>
      </w:r>
      <w:r w:rsidRPr="00E212AB">
        <w:rPr>
          <w:rFonts w:asciiTheme="minorHAnsi" w:hAnsiTheme="minorHAnsi" w:cs="Arial"/>
        </w:rPr>
        <w:t xml:space="preserve"> </w:t>
      </w:r>
    </w:p>
    <w:p w:rsidR="00372A4F" w:rsidRPr="00E212AB" w:rsidRDefault="00372A4F" w:rsidP="00E212AB">
      <w:pPr>
        <w:rPr>
          <w:rFonts w:asciiTheme="minorHAnsi" w:hAnsiTheme="minorHAnsi"/>
        </w:rPr>
      </w:pPr>
      <w:r w:rsidRPr="00E212AB">
        <w:rPr>
          <w:rFonts w:asciiTheme="minorHAnsi" w:hAnsiTheme="minorHAnsi"/>
        </w:rPr>
        <w:t>Rapid advances in next-generation sequencing (NGS) technologies are providing exciting opportunities to probe the molecular underpinnings of a wide range of genetically complex ecological adaptations in a broad diversity of non-model organisms</w:t>
      </w:r>
      <w:r w:rsidR="0068790B" w:rsidRPr="00E212AB">
        <w:rPr>
          <w:rFonts w:hAnsiTheme="minorHAnsi"/>
          <w:vertAlign w:val="superscript"/>
        </w:rPr>
        <w:t>1–3</w:t>
      </w:r>
      <w:r w:rsidRPr="00E212AB">
        <w:rPr>
          <w:rFonts w:asciiTheme="minorHAnsi" w:hAnsiTheme="minorHAnsi"/>
        </w:rPr>
        <w:t>.</w:t>
      </w:r>
      <w:r w:rsidR="007F6AE3">
        <w:rPr>
          <w:rFonts w:asciiTheme="minorHAnsi" w:hAnsiTheme="minorHAnsi"/>
        </w:rPr>
        <w:t xml:space="preserve"> </w:t>
      </w:r>
      <w:r w:rsidRPr="00E212AB">
        <w:rPr>
          <w:rFonts w:asciiTheme="minorHAnsi" w:hAnsiTheme="minorHAnsi"/>
        </w:rPr>
        <w:t>This approach is extremely powerful because it establishes a basis for population and functional genomics studies of organisms with an especially interesting and/or well-described ecology or evolutionary history, as well as organisms of practical concern</w:t>
      </w:r>
      <w:r w:rsidR="004501BC" w:rsidRPr="00E212AB">
        <w:rPr>
          <w:rFonts w:asciiTheme="minorHAnsi" w:hAnsiTheme="minorHAnsi"/>
        </w:rPr>
        <w:t>,</w:t>
      </w:r>
      <w:r w:rsidRPr="00E212AB">
        <w:rPr>
          <w:rFonts w:asciiTheme="minorHAnsi" w:hAnsiTheme="minorHAnsi"/>
        </w:rPr>
        <w:t xml:space="preserve"> such as agricultural pests and disease ve</w:t>
      </w:r>
      <w:r w:rsidR="001363ED" w:rsidRPr="00E212AB">
        <w:rPr>
          <w:rFonts w:asciiTheme="minorHAnsi" w:hAnsiTheme="minorHAnsi"/>
        </w:rPr>
        <w:t>ctors.</w:t>
      </w:r>
      <w:r w:rsidR="007F6AE3">
        <w:rPr>
          <w:rFonts w:asciiTheme="minorHAnsi" w:hAnsiTheme="minorHAnsi"/>
        </w:rPr>
        <w:t xml:space="preserve"> </w:t>
      </w:r>
      <w:r w:rsidR="001363ED" w:rsidRPr="00E212AB">
        <w:rPr>
          <w:rFonts w:asciiTheme="minorHAnsi" w:hAnsiTheme="minorHAnsi"/>
        </w:rPr>
        <w:t xml:space="preserve">Thus, NGS technologies </w:t>
      </w:r>
      <w:r w:rsidRPr="00E212AB">
        <w:rPr>
          <w:rFonts w:asciiTheme="minorHAnsi" w:hAnsiTheme="minorHAnsi"/>
        </w:rPr>
        <w:t xml:space="preserve">are leading to rapid advances in the fields of ecology and have the potential to address problems such </w:t>
      </w:r>
      <w:r w:rsidR="004501BC" w:rsidRPr="00E212AB">
        <w:rPr>
          <w:rFonts w:asciiTheme="minorHAnsi" w:hAnsiTheme="minorHAnsi"/>
        </w:rPr>
        <w:t xml:space="preserve">as </w:t>
      </w:r>
      <w:r w:rsidRPr="00E212AB">
        <w:rPr>
          <w:rFonts w:asciiTheme="minorHAnsi" w:hAnsiTheme="minorHAnsi"/>
        </w:rPr>
        <w:t>understanding the mechanistic b</w:t>
      </w:r>
      <w:r w:rsidR="001363ED" w:rsidRPr="00E212AB">
        <w:rPr>
          <w:rFonts w:asciiTheme="minorHAnsi" w:hAnsiTheme="minorHAnsi"/>
        </w:rPr>
        <w:t>ases of biological responses to</w:t>
      </w:r>
      <w:r w:rsidRPr="00E212AB">
        <w:rPr>
          <w:rFonts w:asciiTheme="minorHAnsi" w:hAnsiTheme="minorHAnsi"/>
        </w:rPr>
        <w:t xml:space="preserve"> rapid contemporary climate change</w:t>
      </w:r>
      <w:r w:rsidR="0068790B" w:rsidRPr="00E212AB">
        <w:rPr>
          <w:rFonts w:hAnsiTheme="minorHAnsi"/>
          <w:vertAlign w:val="superscript"/>
        </w:rPr>
        <w:t>4</w:t>
      </w:r>
      <w:r w:rsidRPr="00E212AB">
        <w:rPr>
          <w:rFonts w:asciiTheme="minorHAnsi" w:hAnsiTheme="minorHAnsi"/>
        </w:rPr>
        <w:t>, the spread of invasive species</w:t>
      </w:r>
      <w:r w:rsidR="00DF054D" w:rsidRPr="00E212AB">
        <w:rPr>
          <w:rFonts w:hAnsiTheme="minorHAnsi"/>
          <w:vertAlign w:val="superscript"/>
        </w:rPr>
        <w:t>5</w:t>
      </w:r>
      <w:del w:id="11" w:author="" w:date="2014-05-08T19:02:00Z">
        <w:r w:rsidRPr="00E212AB" w:rsidDel="00AC2275">
          <w:rPr>
            <w:rFonts w:asciiTheme="minorHAnsi" w:hAnsiTheme="minorHAnsi"/>
          </w:rPr>
          <w:delText xml:space="preserve"> </w:delText>
        </w:r>
      </w:del>
      <w:ins w:id="12" w:author="" w:date="2014-05-08T19:02:00Z">
        <w:r w:rsidR="00AC2275">
          <w:rPr>
            <w:rFonts w:asciiTheme="minorHAnsi" w:hAnsiTheme="minorHAnsi"/>
          </w:rPr>
          <w:t xml:space="preserve">, </w:t>
        </w:r>
      </w:ins>
      <w:r w:rsidRPr="00E212AB">
        <w:rPr>
          <w:rFonts w:asciiTheme="minorHAnsi" w:hAnsiTheme="minorHAnsi"/>
        </w:rPr>
        <w:t>and host-pathogen interactions</w:t>
      </w:r>
      <w:r w:rsidR="000B7CAF" w:rsidRPr="00E212AB">
        <w:rPr>
          <w:rFonts w:hAnsiTheme="minorHAnsi"/>
          <w:vertAlign w:val="superscript"/>
        </w:rPr>
        <w:t>6</w:t>
      </w:r>
      <w:proofErr w:type="gramStart"/>
      <w:r w:rsidR="000B7CAF" w:rsidRPr="00E212AB">
        <w:rPr>
          <w:rFonts w:hAnsiTheme="minorHAnsi"/>
          <w:vertAlign w:val="superscript"/>
        </w:rPr>
        <w:t>,7</w:t>
      </w:r>
      <w:proofErr w:type="gramEnd"/>
      <w:r w:rsidRPr="00E212AB">
        <w:rPr>
          <w:rFonts w:asciiTheme="minorHAnsi" w:hAnsiTheme="minorHAnsi"/>
        </w:rPr>
        <w:t>.</w:t>
      </w:r>
    </w:p>
    <w:p w:rsidR="00372A4F" w:rsidRPr="00E212AB" w:rsidRDefault="00372A4F" w:rsidP="00E212AB">
      <w:pPr>
        <w:rPr>
          <w:rFonts w:asciiTheme="minorHAnsi" w:hAnsiTheme="minorHAnsi"/>
        </w:rPr>
      </w:pPr>
    </w:p>
    <w:p w:rsidR="00372A4F" w:rsidRPr="00E212AB" w:rsidRDefault="00372A4F" w:rsidP="00E212AB">
      <w:pPr>
        <w:rPr>
          <w:rFonts w:asciiTheme="minorHAnsi" w:hAnsiTheme="minorHAnsi"/>
        </w:rPr>
      </w:pPr>
      <w:r w:rsidRPr="00E212AB">
        <w:rPr>
          <w:rFonts w:asciiTheme="minorHAnsi" w:hAnsiTheme="minorHAnsi"/>
        </w:rPr>
        <w:t>The extraordinary potential of NGS technologies for addressing basic and applied questions in ecology and evolutionary biology is in part due to the fact that these approaches can be applied to any organism at a moderate cost that is feasible for most research laboratories.</w:t>
      </w:r>
      <w:r w:rsidR="007F6AE3">
        <w:rPr>
          <w:rFonts w:asciiTheme="minorHAnsi" w:hAnsiTheme="minorHAnsi"/>
        </w:rPr>
        <w:t xml:space="preserve"> </w:t>
      </w:r>
      <w:r w:rsidRPr="00E212AB">
        <w:rPr>
          <w:rFonts w:asciiTheme="minorHAnsi" w:hAnsiTheme="minorHAnsi"/>
        </w:rPr>
        <w:t xml:space="preserve">Furthermore, these approaches provide genome-wide information without the requirement of </w:t>
      </w:r>
      <w:r w:rsidRPr="00E212AB">
        <w:rPr>
          <w:rFonts w:asciiTheme="minorHAnsi" w:hAnsiTheme="minorHAnsi"/>
          <w:i/>
        </w:rPr>
        <w:t>a priori</w:t>
      </w:r>
      <w:r w:rsidRPr="00E212AB">
        <w:rPr>
          <w:rFonts w:asciiTheme="minorHAnsi" w:hAnsiTheme="minorHAnsi"/>
        </w:rPr>
        <w:t xml:space="preserve"> genetic resources such as a microarray chip or complete genome sequence.</w:t>
      </w:r>
      <w:r w:rsidR="007F6AE3">
        <w:rPr>
          <w:rFonts w:asciiTheme="minorHAnsi" w:hAnsiTheme="minorHAnsi"/>
        </w:rPr>
        <w:t xml:space="preserve"> </w:t>
      </w:r>
      <w:r w:rsidRPr="00E212AB">
        <w:rPr>
          <w:rFonts w:asciiTheme="minorHAnsi" w:hAnsiTheme="minorHAnsi"/>
        </w:rPr>
        <w:t>Nevertheless, to maximize the productivity of NGS experiments requires careful consideration of experimental design including issues such as the developmental timing and tissue-specificity of RNA sampling.</w:t>
      </w:r>
      <w:r w:rsidR="007F6AE3">
        <w:rPr>
          <w:rFonts w:asciiTheme="minorHAnsi" w:hAnsiTheme="minorHAnsi"/>
        </w:rPr>
        <w:t xml:space="preserve"> </w:t>
      </w:r>
      <w:r w:rsidRPr="00E212AB">
        <w:rPr>
          <w:rFonts w:asciiTheme="minorHAnsi" w:hAnsiTheme="minorHAnsi"/>
        </w:rPr>
        <w:t>Furthermore, the technical skills required to analyze the massive amounts of data produced by these experiments, often up to several hundred million DNA sequence reads, has been a particular challenge and has limited the widespread implementation of NGS approaches.</w:t>
      </w:r>
    </w:p>
    <w:p w:rsidR="00372A4F" w:rsidRPr="00E212AB" w:rsidRDefault="00372A4F" w:rsidP="00E212AB">
      <w:pPr>
        <w:rPr>
          <w:rFonts w:asciiTheme="minorHAnsi" w:hAnsiTheme="minorHAnsi"/>
        </w:rPr>
      </w:pPr>
    </w:p>
    <w:p w:rsidR="00372A4F" w:rsidRPr="00E212AB" w:rsidRDefault="00372A4F" w:rsidP="00E212AB">
      <w:pPr>
        <w:rPr>
          <w:rFonts w:asciiTheme="minorHAnsi" w:hAnsiTheme="minorHAnsi"/>
        </w:rPr>
      </w:pPr>
      <w:r w:rsidRPr="00E212AB">
        <w:rPr>
          <w:rFonts w:asciiTheme="minorHAnsi" w:hAnsiTheme="minorHAnsi"/>
        </w:rPr>
        <w:t>Recent RNA-</w:t>
      </w:r>
      <w:proofErr w:type="spellStart"/>
      <w:ins w:id="13" w:author="" w:date="2014-05-04T13:28:00Z">
        <w:r w:rsidR="00DB6FA8">
          <w:rPr>
            <w:rFonts w:asciiTheme="minorHAnsi" w:hAnsiTheme="minorHAnsi"/>
          </w:rPr>
          <w:t>S</w:t>
        </w:r>
      </w:ins>
      <w:del w:id="14" w:author="" w:date="2014-05-04T13:28:00Z">
        <w:r w:rsidRPr="00E212AB" w:rsidDel="00DB6FA8">
          <w:rPr>
            <w:rFonts w:asciiTheme="minorHAnsi" w:hAnsiTheme="minorHAnsi"/>
          </w:rPr>
          <w:delText>s</w:delText>
        </w:r>
      </w:del>
      <w:r w:rsidRPr="00E212AB">
        <w:rPr>
          <w:rFonts w:asciiTheme="minorHAnsi" w:hAnsiTheme="minorHAnsi"/>
        </w:rPr>
        <w:t>eq</w:t>
      </w:r>
      <w:proofErr w:type="spellEnd"/>
      <w:r w:rsidRPr="00E212AB">
        <w:rPr>
          <w:rFonts w:asciiTheme="minorHAnsi" w:hAnsiTheme="minorHAnsi"/>
        </w:rPr>
        <w:t xml:space="preserve"> studies on the transcriptional bas</w:t>
      </w:r>
      <w:ins w:id="15" w:author="" w:date="2014-05-07T19:46:00Z">
        <w:r w:rsidR="00A0551B">
          <w:rPr>
            <w:rFonts w:asciiTheme="minorHAnsi" w:hAnsiTheme="minorHAnsi"/>
          </w:rPr>
          <w:t>e</w:t>
        </w:r>
      </w:ins>
      <w:del w:id="16" w:author="" w:date="2014-05-07T19:46:00Z">
        <w:r w:rsidRPr="00E212AB" w:rsidDel="00A0551B">
          <w:rPr>
            <w:rFonts w:asciiTheme="minorHAnsi" w:hAnsiTheme="minorHAnsi"/>
          </w:rPr>
          <w:delText>i</w:delText>
        </w:r>
      </w:del>
      <w:r w:rsidRPr="00E212AB">
        <w:rPr>
          <w:rFonts w:asciiTheme="minorHAnsi" w:hAnsiTheme="minorHAnsi"/>
        </w:rPr>
        <w:t xml:space="preserve">s of diapause in the invasive and medically important mosquito </w:t>
      </w:r>
      <w:r w:rsidRPr="00E212AB">
        <w:rPr>
          <w:rFonts w:asciiTheme="minorHAnsi" w:hAnsiTheme="minorHAnsi"/>
          <w:i/>
        </w:rPr>
        <w:t>Aedes albopictus</w:t>
      </w:r>
      <w:r w:rsidRPr="00E212AB">
        <w:rPr>
          <w:rFonts w:asciiTheme="minorHAnsi" w:hAnsiTheme="minorHAnsi"/>
        </w:rPr>
        <w:t xml:space="preserve"> provide a useful example of some of the experimental protocols that can be employed to successfully apply NGS technology to studying the molecular basis of a complex ecological adaptation in a non-model organism</w:t>
      </w:r>
      <w:r w:rsidR="00DF054D" w:rsidRPr="00E212AB">
        <w:rPr>
          <w:rFonts w:hAnsiTheme="minorHAnsi"/>
          <w:vertAlign w:val="superscript"/>
        </w:rPr>
        <w:t>8–10</w:t>
      </w:r>
      <w:r w:rsidRPr="00E212AB">
        <w:rPr>
          <w:rFonts w:asciiTheme="minorHAnsi" w:hAnsiTheme="minorHAnsi"/>
        </w:rPr>
        <w:t xml:space="preserve">. </w:t>
      </w:r>
      <w:r w:rsidR="008663D2" w:rsidRPr="00E212AB">
        <w:rPr>
          <w:rFonts w:asciiTheme="minorHAnsi" w:hAnsiTheme="minorHAnsi"/>
          <w:i/>
        </w:rPr>
        <w:t xml:space="preserve">A. </w:t>
      </w:r>
      <w:proofErr w:type="gramStart"/>
      <w:r w:rsidRPr="00E212AB">
        <w:rPr>
          <w:rFonts w:asciiTheme="minorHAnsi" w:hAnsiTheme="minorHAnsi"/>
          <w:i/>
        </w:rPr>
        <w:t>albopictus</w:t>
      </w:r>
      <w:proofErr w:type="gramEnd"/>
      <w:r w:rsidRPr="00E212AB">
        <w:rPr>
          <w:rFonts w:asciiTheme="minorHAnsi" w:hAnsiTheme="minorHAnsi"/>
        </w:rPr>
        <w:t xml:space="preserve"> is a highly invasive species that is native to Asia but has recently invaded North America, South America, Europe, and Africa</w:t>
      </w:r>
      <w:r w:rsidR="00DF054D" w:rsidRPr="00E212AB">
        <w:rPr>
          <w:rFonts w:hAnsiTheme="minorHAnsi"/>
          <w:vertAlign w:val="superscript"/>
        </w:rPr>
        <w:t>11,12</w:t>
      </w:r>
      <w:r w:rsidRPr="00E212AB">
        <w:rPr>
          <w:rFonts w:asciiTheme="minorHAnsi" w:hAnsiTheme="minorHAnsi"/>
        </w:rPr>
        <w:t>.</w:t>
      </w:r>
      <w:r w:rsidR="007F6AE3">
        <w:rPr>
          <w:rFonts w:asciiTheme="minorHAnsi" w:hAnsiTheme="minorHAnsi"/>
        </w:rPr>
        <w:t xml:space="preserve"> </w:t>
      </w:r>
      <w:r w:rsidRPr="00E212AB">
        <w:rPr>
          <w:rFonts w:asciiTheme="minorHAnsi" w:hAnsiTheme="minorHAnsi"/>
        </w:rPr>
        <w:t xml:space="preserve">Like many temperate insects, temperate populations of </w:t>
      </w:r>
      <w:r w:rsidR="001363ED" w:rsidRPr="00E212AB">
        <w:rPr>
          <w:rFonts w:asciiTheme="minorHAnsi" w:hAnsiTheme="minorHAnsi"/>
          <w:i/>
        </w:rPr>
        <w:t>A</w:t>
      </w:r>
      <w:r w:rsidRPr="00E212AB">
        <w:rPr>
          <w:rFonts w:asciiTheme="minorHAnsi" w:hAnsiTheme="minorHAnsi"/>
          <w:i/>
        </w:rPr>
        <w:t xml:space="preserve">. albopictus </w:t>
      </w:r>
      <w:r w:rsidRPr="00E212AB">
        <w:rPr>
          <w:rFonts w:asciiTheme="minorHAnsi" w:hAnsiTheme="minorHAnsi"/>
        </w:rPr>
        <w:t>survive through winter by entering a type of dormancy referred to as photoperiodic diapause.</w:t>
      </w:r>
      <w:r w:rsidR="007F6AE3">
        <w:rPr>
          <w:rFonts w:asciiTheme="minorHAnsi" w:hAnsiTheme="minorHAnsi"/>
        </w:rPr>
        <w:t xml:space="preserve"> </w:t>
      </w:r>
      <w:r w:rsidRPr="00E212AB">
        <w:rPr>
          <w:rFonts w:asciiTheme="minorHAnsi" w:hAnsiTheme="minorHAnsi"/>
        </w:rPr>
        <w:t xml:space="preserve">In </w:t>
      </w:r>
      <w:r w:rsidR="001363ED" w:rsidRPr="00E212AB">
        <w:rPr>
          <w:rFonts w:asciiTheme="minorHAnsi" w:hAnsiTheme="minorHAnsi"/>
          <w:i/>
        </w:rPr>
        <w:t>A</w:t>
      </w:r>
      <w:r w:rsidRPr="00E212AB">
        <w:rPr>
          <w:rFonts w:asciiTheme="minorHAnsi" w:hAnsiTheme="minorHAnsi"/>
          <w:i/>
        </w:rPr>
        <w:t>. albopictus</w:t>
      </w:r>
      <w:r w:rsidRPr="00E212AB">
        <w:rPr>
          <w:rFonts w:asciiTheme="minorHAnsi" w:hAnsiTheme="minorHAnsi"/>
        </w:rPr>
        <w:t xml:space="preserve">, exposure of </w:t>
      </w:r>
      <w:proofErr w:type="spellStart"/>
      <w:r w:rsidRPr="00E212AB">
        <w:rPr>
          <w:rFonts w:asciiTheme="minorHAnsi" w:hAnsiTheme="minorHAnsi"/>
        </w:rPr>
        <w:t>pupal</w:t>
      </w:r>
      <w:proofErr w:type="spellEnd"/>
      <w:r w:rsidRPr="00E212AB">
        <w:rPr>
          <w:rFonts w:asciiTheme="minorHAnsi" w:hAnsiTheme="minorHAnsi"/>
        </w:rPr>
        <w:t xml:space="preserve"> and adult females to short (autumnal) day lengths leads to the production of diapause eggs in which embryological development</w:t>
      </w:r>
      <w:r w:rsidRPr="00E212AB">
        <w:rPr>
          <w:rFonts w:asciiTheme="minorHAnsi" w:hAnsiTheme="minorHAnsi"/>
          <w:color w:val="000000" w:themeColor="text1"/>
        </w:rPr>
        <w:t xml:space="preserve"> </w:t>
      </w:r>
      <w:del w:id="17" w:author="" w:date="2014-05-08T19:12:00Z">
        <w:r w:rsidRPr="00E212AB" w:rsidDel="00E360E9">
          <w:rPr>
            <w:rFonts w:asciiTheme="minorHAnsi" w:hAnsiTheme="minorHAnsi"/>
            <w:color w:val="000000" w:themeColor="text1"/>
          </w:rPr>
          <w:delText>goes through to completion</w:delText>
        </w:r>
      </w:del>
      <w:ins w:id="18" w:author="" w:date="2014-05-08T19:12:00Z">
        <w:r w:rsidR="00E360E9">
          <w:rPr>
            <w:rFonts w:asciiTheme="minorHAnsi" w:hAnsiTheme="minorHAnsi"/>
            <w:color w:val="000000" w:themeColor="text1"/>
          </w:rPr>
          <w:t>is completed</w:t>
        </w:r>
      </w:ins>
      <w:r w:rsidRPr="00E212AB">
        <w:rPr>
          <w:rFonts w:asciiTheme="minorHAnsi" w:hAnsiTheme="minorHAnsi"/>
        </w:rPr>
        <w:t>, but the pharate larva</w:t>
      </w:r>
      <w:r w:rsidR="00B45627" w:rsidRPr="00E212AB">
        <w:rPr>
          <w:rFonts w:asciiTheme="minorHAnsi" w:hAnsiTheme="minorHAnsi"/>
        </w:rPr>
        <w:t xml:space="preserve"> inside the </w:t>
      </w:r>
      <w:proofErr w:type="spellStart"/>
      <w:r w:rsidR="00B45627" w:rsidRPr="00E212AB">
        <w:rPr>
          <w:rFonts w:asciiTheme="minorHAnsi" w:hAnsiTheme="minorHAnsi"/>
        </w:rPr>
        <w:t>chorion</w:t>
      </w:r>
      <w:proofErr w:type="spellEnd"/>
      <w:r w:rsidR="00B45627" w:rsidRPr="00E212AB">
        <w:rPr>
          <w:rFonts w:asciiTheme="minorHAnsi" w:hAnsiTheme="minorHAnsi"/>
        </w:rPr>
        <w:t xml:space="preserve"> of the egg</w:t>
      </w:r>
      <w:r w:rsidRPr="00E212AB">
        <w:rPr>
          <w:rFonts w:asciiTheme="minorHAnsi" w:hAnsiTheme="minorHAnsi"/>
        </w:rPr>
        <w:t xml:space="preserve"> enters a developmental arrest </w:t>
      </w:r>
      <w:del w:id="19" w:author="" w:date="2014-05-08T19:03:00Z">
        <w:r w:rsidRPr="00E212AB" w:rsidDel="00AC2275">
          <w:rPr>
            <w:rFonts w:asciiTheme="minorHAnsi" w:hAnsiTheme="minorHAnsi"/>
          </w:rPr>
          <w:delText xml:space="preserve">which </w:delText>
        </w:r>
      </w:del>
      <w:ins w:id="20" w:author="" w:date="2014-05-08T19:03:00Z">
        <w:r w:rsidR="00AC2275">
          <w:rPr>
            <w:rFonts w:asciiTheme="minorHAnsi" w:hAnsiTheme="minorHAnsi"/>
          </w:rPr>
          <w:t>that</w:t>
        </w:r>
        <w:r w:rsidR="00AC2275" w:rsidRPr="00E212AB">
          <w:rPr>
            <w:rFonts w:asciiTheme="minorHAnsi" w:hAnsiTheme="minorHAnsi"/>
          </w:rPr>
          <w:t xml:space="preserve"> </w:t>
        </w:r>
      </w:ins>
      <w:r w:rsidRPr="00E212AB">
        <w:rPr>
          <w:rFonts w:asciiTheme="minorHAnsi" w:hAnsiTheme="minorHAnsi"/>
        </w:rPr>
        <w:t>renders the egg refractory to hatching stimulus</w:t>
      </w:r>
      <w:r w:rsidR="005202AA" w:rsidRPr="00E212AB">
        <w:rPr>
          <w:rFonts w:hAnsiTheme="minorHAnsi"/>
          <w:vertAlign w:val="superscript"/>
        </w:rPr>
        <w:t>15–17</w:t>
      </w:r>
      <w:r w:rsidRPr="00E212AB">
        <w:rPr>
          <w:rFonts w:asciiTheme="minorHAnsi" w:hAnsiTheme="minorHAnsi"/>
        </w:rPr>
        <w:t>.</w:t>
      </w:r>
      <w:r w:rsidR="007F6AE3">
        <w:rPr>
          <w:rFonts w:asciiTheme="minorHAnsi" w:hAnsiTheme="minorHAnsi"/>
        </w:rPr>
        <w:t xml:space="preserve"> </w:t>
      </w:r>
      <w:r w:rsidRPr="00E212AB">
        <w:rPr>
          <w:rFonts w:asciiTheme="minorHAnsi" w:hAnsiTheme="minorHAnsi"/>
        </w:rPr>
        <w:t>Diapause eggs are more desiccation resistant</w:t>
      </w:r>
      <w:r w:rsidR="005202AA" w:rsidRPr="00E212AB">
        <w:rPr>
          <w:rFonts w:hAnsiTheme="minorHAnsi"/>
          <w:vertAlign w:val="superscript"/>
        </w:rPr>
        <w:t>5</w:t>
      </w:r>
      <w:proofErr w:type="gramStart"/>
      <w:r w:rsidR="005202AA" w:rsidRPr="00E212AB">
        <w:rPr>
          <w:rFonts w:hAnsiTheme="minorHAnsi"/>
          <w:vertAlign w:val="superscript"/>
        </w:rPr>
        <w:t>,18</w:t>
      </w:r>
      <w:proofErr w:type="gramEnd"/>
      <w:r w:rsidRPr="00E212AB">
        <w:rPr>
          <w:rFonts w:asciiTheme="minorHAnsi" w:hAnsiTheme="minorHAnsi"/>
        </w:rPr>
        <w:t xml:space="preserve"> and contain more total lipids</w:t>
      </w:r>
      <w:r w:rsidR="005202AA" w:rsidRPr="00E212AB">
        <w:rPr>
          <w:rFonts w:hAnsiTheme="minorHAnsi"/>
          <w:vertAlign w:val="superscript"/>
        </w:rPr>
        <w:t>19</w:t>
      </w:r>
      <w:r w:rsidRPr="00E212AB">
        <w:rPr>
          <w:rFonts w:asciiTheme="minorHAnsi" w:hAnsiTheme="minorHAnsi"/>
        </w:rPr>
        <w:t xml:space="preserve"> than n</w:t>
      </w:r>
      <w:r w:rsidR="001363ED" w:rsidRPr="00E212AB">
        <w:rPr>
          <w:rFonts w:asciiTheme="minorHAnsi" w:hAnsiTheme="minorHAnsi"/>
        </w:rPr>
        <w:t xml:space="preserve">on-diapause eggs. Photoperiodic </w:t>
      </w:r>
      <w:r w:rsidRPr="00E212AB">
        <w:rPr>
          <w:rFonts w:asciiTheme="minorHAnsi" w:hAnsiTheme="minorHAnsi"/>
        </w:rPr>
        <w:t xml:space="preserve">diapause in </w:t>
      </w:r>
      <w:r w:rsidR="001363ED" w:rsidRPr="00E212AB">
        <w:rPr>
          <w:rFonts w:asciiTheme="minorHAnsi" w:hAnsiTheme="minorHAnsi"/>
          <w:i/>
        </w:rPr>
        <w:t>A</w:t>
      </w:r>
      <w:r w:rsidRPr="00E212AB">
        <w:rPr>
          <w:rFonts w:asciiTheme="minorHAnsi" w:hAnsiTheme="minorHAnsi"/>
          <w:i/>
        </w:rPr>
        <w:t>. albopictus</w:t>
      </w:r>
      <w:r w:rsidRPr="00E212AB">
        <w:rPr>
          <w:rFonts w:asciiTheme="minorHAnsi" w:hAnsiTheme="minorHAnsi"/>
        </w:rPr>
        <w:t xml:space="preserve"> is thus a maternally controlled, adaptive phenotypic plasticity that is essential for surviving the harsh conditions of winter in temperate </w:t>
      </w:r>
      <w:r w:rsidR="001363ED" w:rsidRPr="00E212AB">
        <w:rPr>
          <w:rFonts w:asciiTheme="minorHAnsi" w:hAnsiTheme="minorHAnsi"/>
        </w:rPr>
        <w:t>environments.</w:t>
      </w:r>
      <w:r w:rsidR="007F6AE3">
        <w:rPr>
          <w:rFonts w:asciiTheme="minorHAnsi" w:hAnsiTheme="minorHAnsi"/>
        </w:rPr>
        <w:t xml:space="preserve"> </w:t>
      </w:r>
      <w:r w:rsidR="001363ED" w:rsidRPr="00E212AB">
        <w:rPr>
          <w:rFonts w:asciiTheme="minorHAnsi" w:hAnsiTheme="minorHAnsi"/>
        </w:rPr>
        <w:t>Despite the well-</w:t>
      </w:r>
      <w:r w:rsidRPr="00E212AB">
        <w:rPr>
          <w:rFonts w:asciiTheme="minorHAnsi" w:hAnsiTheme="minorHAnsi"/>
        </w:rPr>
        <w:t>understood ecological significance of photoperiodic diapause in a wide range of insects</w:t>
      </w:r>
      <w:r w:rsidR="005202AA" w:rsidRPr="00E212AB">
        <w:rPr>
          <w:rFonts w:hAnsiTheme="minorHAnsi"/>
          <w:vertAlign w:val="superscript"/>
        </w:rPr>
        <w:t>20</w:t>
      </w:r>
      <w:proofErr w:type="gramStart"/>
      <w:r w:rsidR="005202AA" w:rsidRPr="00E212AB">
        <w:rPr>
          <w:rFonts w:hAnsiTheme="minorHAnsi"/>
          <w:vertAlign w:val="superscript"/>
        </w:rPr>
        <w:t>,21</w:t>
      </w:r>
      <w:proofErr w:type="gramEnd"/>
      <w:r w:rsidRPr="00E212AB">
        <w:rPr>
          <w:rFonts w:asciiTheme="minorHAnsi" w:hAnsiTheme="minorHAnsi"/>
        </w:rPr>
        <w:t>, the molecular basis of this crucial adaptation is not well characterized in any insect</w:t>
      </w:r>
      <w:r w:rsidR="005202AA" w:rsidRPr="00E212AB">
        <w:rPr>
          <w:rFonts w:hAnsiTheme="minorHAnsi"/>
          <w:vertAlign w:val="superscript"/>
        </w:rPr>
        <w:t>22</w:t>
      </w:r>
      <w:r w:rsidRPr="00E212AB">
        <w:rPr>
          <w:rFonts w:asciiTheme="minorHAnsi" w:hAnsiTheme="minorHAnsi"/>
        </w:rPr>
        <w:t xml:space="preserve">. In organisms such as </w:t>
      </w:r>
      <w:r w:rsidR="001363ED" w:rsidRPr="00E212AB">
        <w:rPr>
          <w:rFonts w:asciiTheme="minorHAnsi" w:hAnsiTheme="minorHAnsi"/>
          <w:i/>
        </w:rPr>
        <w:t>A</w:t>
      </w:r>
      <w:r w:rsidRPr="00E212AB">
        <w:rPr>
          <w:rFonts w:asciiTheme="minorHAnsi" w:hAnsiTheme="minorHAnsi"/>
          <w:i/>
        </w:rPr>
        <w:t>. albopictus</w:t>
      </w:r>
      <w:r w:rsidRPr="00E212AB">
        <w:rPr>
          <w:rFonts w:asciiTheme="minorHAnsi" w:hAnsiTheme="minorHAnsi"/>
        </w:rPr>
        <w:t xml:space="preserve"> that undergo an embryonic diapause at the pharate larval stage, it remains a particularly compelling challenge to understand how the photoperiodic signal received by the mother is passed to the offspring and persists through the course of embryonic development to cause arrest at the pharate larval stage.</w:t>
      </w:r>
    </w:p>
    <w:p w:rsidR="00372A4F" w:rsidRPr="00E212AB" w:rsidRDefault="00372A4F" w:rsidP="00E212AB">
      <w:pPr>
        <w:rPr>
          <w:rFonts w:asciiTheme="minorHAnsi" w:hAnsiTheme="minorHAnsi"/>
        </w:rPr>
      </w:pPr>
    </w:p>
    <w:p w:rsidR="00372A4F" w:rsidRPr="00E212AB" w:rsidRDefault="00D15376" w:rsidP="00E212AB">
      <w:pPr>
        <w:rPr>
          <w:rFonts w:asciiTheme="minorHAnsi" w:hAnsiTheme="minorHAnsi"/>
        </w:rPr>
      </w:pPr>
      <w:r w:rsidRPr="00E212AB">
        <w:rPr>
          <w:rFonts w:asciiTheme="minorHAnsi" w:hAnsiTheme="minorHAnsi"/>
        </w:rPr>
        <w:t xml:space="preserve">This protocol </w:t>
      </w:r>
      <w:r w:rsidR="00372A4F" w:rsidRPr="00E212AB">
        <w:rPr>
          <w:rFonts w:asciiTheme="minorHAnsi" w:hAnsiTheme="minorHAnsi"/>
        </w:rPr>
        <w:t>describe</w:t>
      </w:r>
      <w:r w:rsidRPr="00E212AB">
        <w:rPr>
          <w:rFonts w:asciiTheme="minorHAnsi" w:hAnsiTheme="minorHAnsi"/>
        </w:rPr>
        <w:t>s</w:t>
      </w:r>
      <w:r w:rsidR="00372A4F" w:rsidRPr="00E212AB">
        <w:rPr>
          <w:rFonts w:asciiTheme="minorHAnsi" w:hAnsiTheme="minorHAnsi"/>
        </w:rPr>
        <w:t xml:space="preserve"> </w:t>
      </w:r>
      <w:r w:rsidRPr="00E212AB">
        <w:rPr>
          <w:rFonts w:asciiTheme="minorHAnsi" w:hAnsiTheme="minorHAnsi"/>
        </w:rPr>
        <w:t xml:space="preserve">mosquito </w:t>
      </w:r>
      <w:r w:rsidR="00372A4F" w:rsidRPr="00E212AB">
        <w:rPr>
          <w:rFonts w:asciiTheme="minorHAnsi" w:hAnsiTheme="minorHAnsi"/>
        </w:rPr>
        <w:t xml:space="preserve">rearing, experimental design and bioinformatics analyses for NGS experiments (transcriptome sequencing) performed to elucidate transcriptional components of </w:t>
      </w:r>
      <w:ins w:id="21" w:author="" w:date="2014-05-08T19:13:00Z">
        <w:r w:rsidR="00E360E9">
          <w:rPr>
            <w:rFonts w:asciiTheme="minorHAnsi" w:hAnsiTheme="minorHAnsi"/>
          </w:rPr>
          <w:t xml:space="preserve">photoperiodic </w:t>
        </w:r>
      </w:ins>
      <w:r w:rsidR="00372A4F" w:rsidRPr="00E212AB">
        <w:rPr>
          <w:rFonts w:asciiTheme="minorHAnsi" w:hAnsiTheme="minorHAnsi"/>
        </w:rPr>
        <w:t xml:space="preserve">diapause in </w:t>
      </w:r>
      <w:r w:rsidR="001363ED" w:rsidRPr="00E212AB">
        <w:rPr>
          <w:rFonts w:asciiTheme="minorHAnsi" w:hAnsiTheme="minorHAnsi"/>
          <w:i/>
        </w:rPr>
        <w:t>A</w:t>
      </w:r>
      <w:r w:rsidR="00372A4F" w:rsidRPr="00E212AB">
        <w:rPr>
          <w:rFonts w:asciiTheme="minorHAnsi" w:hAnsiTheme="minorHAnsi"/>
          <w:i/>
        </w:rPr>
        <w:t>. albopictus</w:t>
      </w:r>
      <w:r w:rsidR="001363ED" w:rsidRPr="00E212AB">
        <w:rPr>
          <w:rFonts w:asciiTheme="minorHAnsi" w:hAnsiTheme="minorHAnsi"/>
        </w:rPr>
        <w:t xml:space="preserve">. </w:t>
      </w:r>
      <w:r w:rsidR="00372A4F" w:rsidRPr="00E212AB">
        <w:rPr>
          <w:rFonts w:asciiTheme="minorHAnsi" w:hAnsiTheme="minorHAnsi"/>
        </w:rPr>
        <w:t>Th</w:t>
      </w:r>
      <w:r w:rsidRPr="00E212AB">
        <w:rPr>
          <w:rFonts w:asciiTheme="minorHAnsi" w:hAnsiTheme="minorHAnsi"/>
        </w:rPr>
        <w:t>is</w:t>
      </w:r>
      <w:r w:rsidR="00372A4F" w:rsidRPr="00E212AB">
        <w:rPr>
          <w:rFonts w:asciiTheme="minorHAnsi" w:hAnsiTheme="minorHAnsi"/>
        </w:rPr>
        <w:t xml:space="preserve"> protocol can be used for additional studies of diapause in </w:t>
      </w:r>
      <w:r w:rsidR="001363ED" w:rsidRPr="00E212AB">
        <w:rPr>
          <w:rFonts w:asciiTheme="minorHAnsi" w:hAnsiTheme="minorHAnsi"/>
          <w:i/>
        </w:rPr>
        <w:t>A</w:t>
      </w:r>
      <w:r w:rsidR="00372A4F" w:rsidRPr="00E212AB">
        <w:rPr>
          <w:rFonts w:asciiTheme="minorHAnsi" w:hAnsiTheme="minorHAnsi"/>
          <w:i/>
        </w:rPr>
        <w:t>. albopictus</w:t>
      </w:r>
      <w:r w:rsidR="00372A4F" w:rsidRPr="00E212AB">
        <w:rPr>
          <w:rFonts w:asciiTheme="minorHAnsi" w:hAnsiTheme="minorHAnsi"/>
        </w:rPr>
        <w:t xml:space="preserve">, can be adapted to investigate diapause in other closely related species such as other </w:t>
      </w:r>
      <w:proofErr w:type="spellStart"/>
      <w:r w:rsidR="00372A4F" w:rsidRPr="00E212AB">
        <w:rPr>
          <w:rFonts w:asciiTheme="minorHAnsi" w:hAnsiTheme="minorHAnsi"/>
        </w:rPr>
        <w:t>aedine</w:t>
      </w:r>
      <w:proofErr w:type="spellEnd"/>
      <w:r w:rsidR="00372A4F" w:rsidRPr="00E212AB">
        <w:rPr>
          <w:rFonts w:asciiTheme="minorHAnsi" w:hAnsiTheme="minorHAnsi"/>
        </w:rPr>
        <w:t xml:space="preserve"> mosquitoes that undergo egg diapause</w:t>
      </w:r>
      <w:r w:rsidR="005202AA" w:rsidRPr="00E212AB">
        <w:rPr>
          <w:rFonts w:hAnsiTheme="minorHAnsi"/>
          <w:vertAlign w:val="superscript"/>
        </w:rPr>
        <w:t>23</w:t>
      </w:r>
      <w:r w:rsidR="00372A4F" w:rsidRPr="00E212AB">
        <w:rPr>
          <w:rFonts w:asciiTheme="minorHAnsi" w:hAnsiTheme="minorHAnsi"/>
        </w:rPr>
        <w:t xml:space="preserve">, and </w:t>
      </w:r>
      <w:del w:id="22" w:author="" w:date="2014-05-04T14:33:00Z">
        <w:r w:rsidR="00372A4F" w:rsidRPr="00E212AB" w:rsidDel="002B0584">
          <w:rPr>
            <w:rFonts w:asciiTheme="minorHAnsi" w:hAnsiTheme="minorHAnsi"/>
          </w:rPr>
          <w:delText xml:space="preserve">are </w:delText>
        </w:r>
      </w:del>
      <w:ins w:id="23" w:author="" w:date="2014-05-04T14:33:00Z">
        <w:r w:rsidR="002B0584">
          <w:rPr>
            <w:rFonts w:asciiTheme="minorHAnsi" w:hAnsiTheme="minorHAnsi"/>
          </w:rPr>
          <w:t>is</w:t>
        </w:r>
        <w:r w:rsidR="002B0584" w:rsidRPr="00E212AB">
          <w:rPr>
            <w:rFonts w:asciiTheme="minorHAnsi" w:hAnsiTheme="minorHAnsi"/>
          </w:rPr>
          <w:t xml:space="preserve"> </w:t>
        </w:r>
      </w:ins>
      <w:r w:rsidR="00372A4F" w:rsidRPr="00E212AB">
        <w:rPr>
          <w:rFonts w:asciiTheme="minorHAnsi" w:hAnsiTheme="minorHAnsi"/>
        </w:rPr>
        <w:t>also more generally relevant to employing NGS approaches to study the transcriptional bas</w:t>
      </w:r>
      <w:ins w:id="24" w:author="" w:date="2014-05-07T19:47:00Z">
        <w:r w:rsidR="00A0551B">
          <w:rPr>
            <w:rFonts w:asciiTheme="minorHAnsi" w:hAnsiTheme="minorHAnsi"/>
          </w:rPr>
          <w:t>e</w:t>
        </w:r>
      </w:ins>
      <w:del w:id="25" w:author="" w:date="2014-05-07T19:47:00Z">
        <w:r w:rsidR="00372A4F" w:rsidRPr="00E212AB" w:rsidDel="00A0551B">
          <w:rPr>
            <w:rFonts w:asciiTheme="minorHAnsi" w:hAnsiTheme="minorHAnsi"/>
          </w:rPr>
          <w:delText>i</w:delText>
        </w:r>
      </w:del>
      <w:r w:rsidR="00372A4F" w:rsidRPr="00E212AB">
        <w:rPr>
          <w:rFonts w:asciiTheme="minorHAnsi" w:hAnsiTheme="minorHAnsi"/>
        </w:rPr>
        <w:t>s of any complex adaptation in any insect.</w:t>
      </w:r>
    </w:p>
    <w:p w:rsidR="00372A4F" w:rsidRPr="00E212AB" w:rsidRDefault="00372A4F" w:rsidP="00E212AB">
      <w:pPr>
        <w:rPr>
          <w:rFonts w:asciiTheme="minorHAnsi" w:hAnsiTheme="minorHAnsi" w:cs="Arial"/>
          <w:b/>
        </w:rPr>
      </w:pPr>
    </w:p>
    <w:p w:rsidR="006305D7" w:rsidRPr="00E212AB" w:rsidRDefault="006305D7" w:rsidP="00E212AB">
      <w:pPr>
        <w:rPr>
          <w:rFonts w:asciiTheme="minorHAnsi" w:hAnsiTheme="minorHAnsi" w:cs="Arial"/>
          <w:color w:val="7F7F7F"/>
        </w:rPr>
      </w:pPr>
      <w:r w:rsidRPr="00E212AB">
        <w:rPr>
          <w:rFonts w:asciiTheme="minorHAnsi" w:hAnsiTheme="minorHAnsi" w:cs="Arial"/>
          <w:b/>
        </w:rPr>
        <w:t>PROTOCOL:</w:t>
      </w:r>
      <w:r w:rsidRPr="00E212AB">
        <w:rPr>
          <w:rFonts w:asciiTheme="minorHAnsi" w:hAnsiTheme="minorHAnsi" w:cs="Arial"/>
        </w:rPr>
        <w:t xml:space="preserve"> </w:t>
      </w:r>
    </w:p>
    <w:p w:rsidR="00BC63E0" w:rsidRPr="00E212AB" w:rsidRDefault="00BC63E0" w:rsidP="00E212AB">
      <w:pPr>
        <w:rPr>
          <w:rFonts w:asciiTheme="minorHAnsi" w:hAnsiTheme="minorHAnsi"/>
        </w:rPr>
      </w:pPr>
    </w:p>
    <w:p w:rsidR="00BC63E0" w:rsidRPr="00E212AB" w:rsidRDefault="00F14A7A" w:rsidP="00E212AB">
      <w:pPr>
        <w:rPr>
          <w:rFonts w:asciiTheme="minorHAnsi" w:hAnsiTheme="minorHAnsi"/>
          <w:b/>
        </w:rPr>
      </w:pPr>
      <w:r w:rsidRPr="00F14A7A">
        <w:rPr>
          <w:rFonts w:asciiTheme="minorHAnsi" w:hAnsiTheme="minorHAnsi"/>
          <w:b/>
          <w:highlight w:val="yellow"/>
          <w:rPrChange w:id="26" w:author="" w:date="2014-05-03T19:54:00Z">
            <w:rPr>
              <w:rFonts w:asciiTheme="minorHAnsi" w:hAnsiTheme="minorHAnsi"/>
              <w:b/>
            </w:rPr>
          </w:rPrChange>
        </w:rPr>
        <w:t xml:space="preserve">1. Larval Rearing of two </w:t>
      </w:r>
      <w:r w:rsidRPr="00F14A7A">
        <w:rPr>
          <w:rFonts w:asciiTheme="minorHAnsi" w:hAnsiTheme="minorHAnsi"/>
          <w:b/>
          <w:i/>
          <w:highlight w:val="yellow"/>
          <w:rPrChange w:id="27" w:author="" w:date="2014-05-03T19:54:00Z">
            <w:rPr>
              <w:rFonts w:asciiTheme="minorHAnsi" w:hAnsiTheme="minorHAnsi"/>
              <w:b/>
              <w:i/>
            </w:rPr>
          </w:rPrChange>
        </w:rPr>
        <w:t xml:space="preserve">A. albopictus </w:t>
      </w:r>
      <w:r w:rsidRPr="00F14A7A">
        <w:rPr>
          <w:rFonts w:asciiTheme="minorHAnsi" w:hAnsiTheme="minorHAnsi"/>
          <w:b/>
          <w:highlight w:val="yellow"/>
          <w:rPrChange w:id="28" w:author="" w:date="2014-05-03T19:54:00Z">
            <w:rPr>
              <w:rFonts w:asciiTheme="minorHAnsi" w:hAnsiTheme="minorHAnsi"/>
              <w:b/>
            </w:rPr>
          </w:rPrChange>
        </w:rPr>
        <w:t>groups to adulthood.</w:t>
      </w:r>
      <w:r w:rsidR="009C70D5" w:rsidRPr="00E212AB">
        <w:rPr>
          <w:rFonts w:asciiTheme="minorHAnsi" w:hAnsiTheme="minorHAnsi"/>
          <w:b/>
        </w:rPr>
        <w:t xml:space="preserve"> </w:t>
      </w:r>
    </w:p>
    <w:p w:rsidR="00BC63E0" w:rsidRPr="00E212AB" w:rsidRDefault="00BC63E0" w:rsidP="00E212AB">
      <w:pPr>
        <w:rPr>
          <w:rFonts w:asciiTheme="minorHAnsi" w:hAnsiTheme="minorHAnsi"/>
          <w:b/>
        </w:rPr>
      </w:pPr>
    </w:p>
    <w:p w:rsidR="003004C5" w:rsidRPr="006603BA" w:rsidRDefault="00BC2655" w:rsidP="00472A4B">
      <w:pPr>
        <w:pStyle w:val="ListParagraph"/>
        <w:widowControl/>
        <w:numPr>
          <w:ilvl w:val="1"/>
          <w:numId w:val="1"/>
          <w:numberingChange w:id="29" w:author="" w:date="2014-05-03T18:59:00Z" w:original="%1:1:0:.%2:1:0:)"/>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Set</w:t>
      </w:r>
      <w:r w:rsidR="009C70D5" w:rsidRPr="006603BA">
        <w:rPr>
          <w:rFonts w:asciiTheme="minorHAnsi" w:hAnsiTheme="minorHAnsi"/>
          <w:highlight w:val="yellow"/>
        </w:rPr>
        <w:t xml:space="preserve"> t</w:t>
      </w:r>
      <w:r w:rsidR="00BC63E0" w:rsidRPr="006603BA">
        <w:rPr>
          <w:rFonts w:asciiTheme="minorHAnsi" w:hAnsiTheme="minorHAnsi"/>
          <w:highlight w:val="yellow"/>
        </w:rPr>
        <w:t>wo photoperiod cabinets</w:t>
      </w:r>
      <w:r w:rsidR="009C70D5" w:rsidRPr="006603BA">
        <w:rPr>
          <w:rFonts w:asciiTheme="minorHAnsi" w:hAnsiTheme="minorHAnsi"/>
          <w:highlight w:val="yellow"/>
        </w:rPr>
        <w:t xml:space="preserve"> with programmable lighting</w:t>
      </w:r>
      <w:r w:rsidR="00BC63E0" w:rsidRPr="006603BA">
        <w:rPr>
          <w:rFonts w:asciiTheme="minorHAnsi" w:hAnsiTheme="minorHAnsi"/>
          <w:highlight w:val="yellow"/>
        </w:rPr>
        <w:t xml:space="preserve"> at 21</w:t>
      </w:r>
      <w:r w:rsidR="00D3116B" w:rsidRPr="006603BA">
        <w:rPr>
          <w:rFonts w:asciiTheme="minorHAnsi" w:hAnsiTheme="minorHAnsi"/>
          <w:highlight w:val="yellow"/>
        </w:rPr>
        <w:t xml:space="preserve"> </w:t>
      </w:r>
      <w:r w:rsidR="00BC63E0" w:rsidRPr="006603BA">
        <w:rPr>
          <w:rFonts w:asciiTheme="minorHAnsi" w:hAnsiTheme="minorHAnsi"/>
          <w:highlight w:val="yellow"/>
        </w:rPr>
        <w:t>°C for optimal diapause expression</w:t>
      </w:r>
      <w:r w:rsidR="005202AA" w:rsidRPr="006603BA">
        <w:rPr>
          <w:rFonts w:hAnsiTheme="minorHAnsi"/>
          <w:vertAlign w:val="superscript"/>
        </w:rPr>
        <w:t>16</w:t>
      </w:r>
      <w:r w:rsidR="00BC63E0" w:rsidRPr="006603BA">
        <w:rPr>
          <w:rFonts w:asciiTheme="minorHAnsi" w:hAnsiTheme="minorHAnsi"/>
          <w:highlight w:val="yellow"/>
        </w:rPr>
        <w:t xml:space="preserve"> and approx</w:t>
      </w:r>
      <w:r w:rsidR="009C70D5" w:rsidRPr="006603BA">
        <w:rPr>
          <w:rFonts w:asciiTheme="minorHAnsi" w:hAnsiTheme="minorHAnsi"/>
          <w:highlight w:val="yellow"/>
        </w:rPr>
        <w:t>imately</w:t>
      </w:r>
      <w:r w:rsidR="00BC63E0" w:rsidRPr="006603BA">
        <w:rPr>
          <w:rFonts w:asciiTheme="minorHAnsi" w:hAnsiTheme="minorHAnsi"/>
          <w:highlight w:val="yellow"/>
        </w:rPr>
        <w:t xml:space="preserve"> 80</w:t>
      </w:r>
      <w:r w:rsidR="00D3116B" w:rsidRPr="006603BA">
        <w:rPr>
          <w:rFonts w:asciiTheme="minorHAnsi" w:hAnsiTheme="minorHAnsi"/>
          <w:highlight w:val="yellow"/>
        </w:rPr>
        <w:t xml:space="preserve"> </w:t>
      </w:r>
      <w:r w:rsidR="00BC63E0" w:rsidRPr="006603BA">
        <w:rPr>
          <w:rFonts w:asciiTheme="minorHAnsi" w:hAnsiTheme="minorHAnsi"/>
          <w:highlight w:val="yellow"/>
        </w:rPr>
        <w:t>% relative humidity.</w:t>
      </w:r>
      <w:r w:rsidR="009C70D5" w:rsidRPr="006603BA">
        <w:rPr>
          <w:rFonts w:asciiTheme="minorHAnsi" w:hAnsiTheme="minorHAnsi"/>
          <w:highlight w:val="yellow"/>
        </w:rPr>
        <w:t xml:space="preserve"> </w:t>
      </w:r>
    </w:p>
    <w:p w:rsidR="003004C5" w:rsidRDefault="003004C5" w:rsidP="006603BA">
      <w:pPr>
        <w:widowControl/>
        <w:autoSpaceDE/>
        <w:autoSpaceDN/>
        <w:adjustRightInd/>
        <w:jc w:val="left"/>
        <w:rPr>
          <w:rFonts w:asciiTheme="minorHAnsi" w:hAnsiTheme="minorHAnsi"/>
          <w:highlight w:val="yellow"/>
        </w:rPr>
      </w:pPr>
    </w:p>
    <w:p w:rsidR="003004C5" w:rsidRDefault="00BC2655" w:rsidP="00472A4B">
      <w:pPr>
        <w:pStyle w:val="ListParagraph"/>
        <w:widowControl/>
        <w:numPr>
          <w:ilvl w:val="2"/>
          <w:numId w:val="2"/>
          <w:numberingChange w:id="30" w:author="" w:date="2014-05-03T18:59:00Z" w:original="%1:1:0:.%2:1:0:.%3:1:0:)"/>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Program</w:t>
      </w:r>
      <w:r w:rsidR="009C70D5" w:rsidRPr="006603BA">
        <w:rPr>
          <w:rFonts w:asciiTheme="minorHAnsi" w:hAnsiTheme="minorHAnsi"/>
          <w:highlight w:val="yellow"/>
        </w:rPr>
        <w:t xml:space="preserve"> o</w:t>
      </w:r>
      <w:r w:rsidR="00BC63E0" w:rsidRPr="006603BA">
        <w:rPr>
          <w:rFonts w:asciiTheme="minorHAnsi" w:hAnsiTheme="minorHAnsi"/>
          <w:highlight w:val="yellow"/>
        </w:rPr>
        <w:t xml:space="preserve">ne cabinet </w:t>
      </w:r>
      <w:r w:rsidR="000E26F9" w:rsidRPr="006603BA">
        <w:rPr>
          <w:rFonts w:asciiTheme="minorHAnsi" w:hAnsiTheme="minorHAnsi"/>
          <w:highlight w:val="yellow"/>
        </w:rPr>
        <w:t>for a</w:t>
      </w:r>
      <w:r w:rsidR="00BC63E0" w:rsidRPr="006603BA">
        <w:rPr>
          <w:rFonts w:asciiTheme="minorHAnsi" w:hAnsiTheme="minorHAnsi"/>
          <w:highlight w:val="yellow"/>
        </w:rPr>
        <w:t xml:space="preserve"> 16L</w:t>
      </w:r>
      <w:proofErr w:type="gramStart"/>
      <w:r w:rsidR="00BC63E0" w:rsidRPr="006603BA">
        <w:rPr>
          <w:rFonts w:asciiTheme="minorHAnsi" w:hAnsiTheme="minorHAnsi"/>
          <w:highlight w:val="yellow"/>
        </w:rPr>
        <w:t>:8D</w:t>
      </w:r>
      <w:proofErr w:type="gramEnd"/>
      <w:r w:rsidR="00BC63E0" w:rsidRPr="006603BA">
        <w:rPr>
          <w:rFonts w:asciiTheme="minorHAnsi" w:hAnsiTheme="minorHAnsi"/>
          <w:highlight w:val="yellow"/>
        </w:rPr>
        <w:t xml:space="preserve"> </w:t>
      </w:r>
      <w:proofErr w:type="spellStart"/>
      <w:r w:rsidR="00BC63E0" w:rsidRPr="006603BA">
        <w:rPr>
          <w:rFonts w:asciiTheme="minorHAnsi" w:hAnsiTheme="minorHAnsi"/>
          <w:highlight w:val="yellow"/>
        </w:rPr>
        <w:t>light</w:t>
      </w:r>
      <w:ins w:id="31" w:author="" w:date="2014-05-08T19:13:00Z">
        <w:r w:rsidR="00E360E9">
          <w:rPr>
            <w:rFonts w:asciiTheme="minorHAnsi" w:hAnsiTheme="minorHAnsi"/>
            <w:highlight w:val="yellow"/>
          </w:rPr>
          <w:t>:dark</w:t>
        </w:r>
      </w:ins>
      <w:proofErr w:type="spellEnd"/>
      <w:r w:rsidR="00BC63E0" w:rsidRPr="006603BA">
        <w:rPr>
          <w:rFonts w:asciiTheme="minorHAnsi" w:hAnsiTheme="minorHAnsi"/>
          <w:highlight w:val="yellow"/>
        </w:rPr>
        <w:t xml:space="preserve"> cycle</w:t>
      </w:r>
      <w:r w:rsidR="009C70D5" w:rsidRPr="006603BA">
        <w:rPr>
          <w:rFonts w:asciiTheme="minorHAnsi" w:hAnsiTheme="minorHAnsi"/>
          <w:highlight w:val="yellow"/>
        </w:rPr>
        <w:t xml:space="preserve"> (a non-diapause inducing LD photoperiod)</w:t>
      </w:r>
      <w:r w:rsidR="00BC63E0" w:rsidRPr="006603BA">
        <w:rPr>
          <w:rFonts w:asciiTheme="minorHAnsi" w:hAnsiTheme="minorHAnsi"/>
          <w:highlight w:val="yellow"/>
        </w:rPr>
        <w:t xml:space="preserve">. </w:t>
      </w:r>
      <w:r w:rsidRPr="006603BA">
        <w:rPr>
          <w:rFonts w:asciiTheme="minorHAnsi" w:hAnsiTheme="minorHAnsi"/>
          <w:highlight w:val="yellow"/>
        </w:rPr>
        <w:t>Set</w:t>
      </w:r>
      <w:r w:rsidR="009C70D5" w:rsidRPr="006603BA">
        <w:rPr>
          <w:rFonts w:asciiTheme="minorHAnsi" w:hAnsiTheme="minorHAnsi"/>
          <w:highlight w:val="yellow"/>
        </w:rPr>
        <w:t xml:space="preserve"> the</w:t>
      </w:r>
      <w:r w:rsidR="00BC63E0" w:rsidRPr="006603BA">
        <w:rPr>
          <w:rFonts w:asciiTheme="minorHAnsi" w:hAnsiTheme="minorHAnsi"/>
          <w:highlight w:val="yellow"/>
        </w:rPr>
        <w:t xml:space="preserve"> second cabinet for an 8L</w:t>
      </w:r>
      <w:proofErr w:type="gramStart"/>
      <w:r w:rsidR="00BC63E0" w:rsidRPr="006603BA">
        <w:rPr>
          <w:rFonts w:asciiTheme="minorHAnsi" w:hAnsiTheme="minorHAnsi"/>
          <w:highlight w:val="yellow"/>
        </w:rPr>
        <w:t>:16D</w:t>
      </w:r>
      <w:proofErr w:type="gramEnd"/>
      <w:r w:rsidR="00BC63E0" w:rsidRPr="006603BA">
        <w:rPr>
          <w:rFonts w:asciiTheme="minorHAnsi" w:hAnsiTheme="minorHAnsi"/>
          <w:highlight w:val="yellow"/>
        </w:rPr>
        <w:t xml:space="preserve"> </w:t>
      </w:r>
      <w:proofErr w:type="spellStart"/>
      <w:r w:rsidR="00BC63E0" w:rsidRPr="006603BA">
        <w:rPr>
          <w:rFonts w:asciiTheme="minorHAnsi" w:hAnsiTheme="minorHAnsi"/>
          <w:highlight w:val="yellow"/>
        </w:rPr>
        <w:t>light</w:t>
      </w:r>
      <w:ins w:id="32" w:author="" w:date="2014-05-08T19:13:00Z">
        <w:r w:rsidR="00E360E9">
          <w:rPr>
            <w:rFonts w:asciiTheme="minorHAnsi" w:hAnsiTheme="minorHAnsi"/>
            <w:highlight w:val="yellow"/>
          </w:rPr>
          <w:t>:dark</w:t>
        </w:r>
      </w:ins>
      <w:proofErr w:type="spellEnd"/>
      <w:r w:rsidR="00BC63E0" w:rsidRPr="006603BA">
        <w:rPr>
          <w:rFonts w:asciiTheme="minorHAnsi" w:hAnsiTheme="minorHAnsi"/>
          <w:highlight w:val="yellow"/>
        </w:rPr>
        <w:t xml:space="preserve"> cycle</w:t>
      </w:r>
      <w:r w:rsidR="009C70D5" w:rsidRPr="006603BA">
        <w:rPr>
          <w:rFonts w:asciiTheme="minorHAnsi" w:hAnsiTheme="minorHAnsi"/>
          <w:highlight w:val="yellow"/>
        </w:rPr>
        <w:t xml:space="preserve"> (diapause inducing)</w:t>
      </w:r>
      <w:r w:rsidR="005202AA" w:rsidRPr="006603BA">
        <w:rPr>
          <w:rFonts w:hAnsiTheme="minorHAnsi"/>
          <w:vertAlign w:val="superscript"/>
        </w:rPr>
        <w:t>13</w:t>
      </w:r>
      <w:r w:rsidR="00BC63E0" w:rsidRPr="006603BA">
        <w:rPr>
          <w:rFonts w:asciiTheme="minorHAnsi" w:hAnsiTheme="minorHAnsi"/>
          <w:highlight w:val="yellow"/>
        </w:rPr>
        <w:t xml:space="preserve">. </w:t>
      </w:r>
    </w:p>
    <w:p w:rsidR="003004C5" w:rsidRDefault="003004C5" w:rsidP="006603BA">
      <w:pPr>
        <w:pStyle w:val="ListParagraph"/>
        <w:widowControl/>
        <w:autoSpaceDE/>
        <w:autoSpaceDN/>
        <w:adjustRightInd/>
        <w:ind w:left="0"/>
        <w:jc w:val="left"/>
        <w:rPr>
          <w:rFonts w:asciiTheme="minorHAnsi" w:hAnsiTheme="minorHAnsi"/>
          <w:highlight w:val="yellow"/>
        </w:rPr>
      </w:pPr>
    </w:p>
    <w:p w:rsidR="00BC63E0" w:rsidRPr="006603BA" w:rsidRDefault="009C70D5" w:rsidP="00472A4B">
      <w:pPr>
        <w:pStyle w:val="ListParagraph"/>
        <w:widowControl/>
        <w:numPr>
          <w:ilvl w:val="2"/>
          <w:numId w:val="2"/>
          <w:numberingChange w:id="33" w:author="" w:date="2014-05-03T18:59:00Z" w:original="%1:1:0:.%2:1:0:.%3:2:0:)"/>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 xml:space="preserve">Program </w:t>
      </w:r>
      <w:r w:rsidR="00BC63E0" w:rsidRPr="006603BA">
        <w:rPr>
          <w:rFonts w:asciiTheme="minorHAnsi" w:hAnsiTheme="minorHAnsi"/>
          <w:highlight w:val="yellow"/>
        </w:rPr>
        <w:t>‘</w:t>
      </w:r>
      <w:r w:rsidRPr="006603BA">
        <w:rPr>
          <w:rFonts w:asciiTheme="minorHAnsi" w:hAnsiTheme="minorHAnsi"/>
          <w:highlight w:val="yellow"/>
        </w:rPr>
        <w:t>l</w:t>
      </w:r>
      <w:r w:rsidR="00BC63E0" w:rsidRPr="006603BA">
        <w:rPr>
          <w:rFonts w:asciiTheme="minorHAnsi" w:hAnsiTheme="minorHAnsi"/>
          <w:highlight w:val="yellow"/>
        </w:rPr>
        <w:t xml:space="preserve">ights on’ at the same time in both cabinets to synchronize </w:t>
      </w:r>
      <w:r w:rsidR="00B45627" w:rsidRPr="006603BA">
        <w:rPr>
          <w:rFonts w:asciiTheme="minorHAnsi" w:hAnsiTheme="minorHAnsi"/>
          <w:highlight w:val="yellow"/>
        </w:rPr>
        <w:t>circadian time</w:t>
      </w:r>
      <w:r w:rsidR="00BC63E0" w:rsidRPr="006603BA">
        <w:rPr>
          <w:rFonts w:asciiTheme="minorHAnsi" w:hAnsiTheme="minorHAnsi"/>
          <w:highlight w:val="yellow"/>
        </w:rPr>
        <w:t xml:space="preserve"> between photoperiods. </w:t>
      </w:r>
    </w:p>
    <w:p w:rsidR="00D3116B" w:rsidRPr="00E212AB" w:rsidRDefault="00D3116B" w:rsidP="00E212AB">
      <w:pPr>
        <w:widowControl/>
        <w:autoSpaceDE/>
        <w:autoSpaceDN/>
        <w:adjustRightInd/>
        <w:jc w:val="left"/>
        <w:rPr>
          <w:rFonts w:asciiTheme="minorHAnsi" w:hAnsiTheme="minorHAnsi"/>
          <w:highlight w:val="yellow"/>
        </w:rPr>
      </w:pPr>
    </w:p>
    <w:p w:rsidR="002102A7" w:rsidRDefault="002102A7" w:rsidP="00472A4B">
      <w:pPr>
        <w:pStyle w:val="ListParagraph"/>
        <w:widowControl/>
        <w:numPr>
          <w:ilvl w:val="1"/>
          <w:numId w:val="1"/>
          <w:ins w:id="34" w:author="" w:date="2014-05-04T14:10:00Z"/>
        </w:numPr>
        <w:autoSpaceDE/>
        <w:autoSpaceDN/>
        <w:adjustRightInd/>
        <w:ind w:left="0" w:firstLine="0"/>
        <w:jc w:val="left"/>
        <w:rPr>
          <w:ins w:id="35" w:author="" w:date="2014-05-04T14:14:00Z"/>
          <w:rFonts w:asciiTheme="minorHAnsi" w:hAnsiTheme="minorHAnsi"/>
          <w:highlight w:val="yellow"/>
        </w:rPr>
      </w:pPr>
      <w:ins w:id="36" w:author="" w:date="2014-05-04T14:11:00Z">
        <w:r>
          <w:rPr>
            <w:rFonts w:asciiTheme="minorHAnsi" w:hAnsiTheme="minorHAnsi"/>
            <w:highlight w:val="yellow"/>
          </w:rPr>
          <w:t>Calculate the quantity of eggs needed to perform the experiment.</w:t>
        </w:r>
      </w:ins>
      <w:ins w:id="37" w:author="" w:date="2014-05-04T14:14:00Z">
        <w:r>
          <w:rPr>
            <w:rFonts w:asciiTheme="minorHAnsi" w:hAnsiTheme="minorHAnsi"/>
            <w:highlight w:val="yellow"/>
          </w:rPr>
          <w:t xml:space="preserve"> </w:t>
        </w:r>
      </w:ins>
      <w:ins w:id="38" w:author="" w:date="2014-05-04T14:19:00Z">
        <w:r>
          <w:rPr>
            <w:rFonts w:asciiTheme="minorHAnsi" w:hAnsiTheme="minorHAnsi"/>
            <w:highlight w:val="yellow"/>
          </w:rPr>
          <w:t xml:space="preserve">Aim for </w:t>
        </w:r>
      </w:ins>
      <w:ins w:id="39" w:author="" w:date="2014-05-04T14:14:00Z">
        <w:r>
          <w:rPr>
            <w:rFonts w:asciiTheme="minorHAnsi" w:hAnsiTheme="minorHAnsi"/>
            <w:highlight w:val="yellow"/>
          </w:rPr>
          <w:t>300</w:t>
        </w:r>
      </w:ins>
      <w:ins w:id="40" w:author="" w:date="2014-05-04T14:20:00Z">
        <w:r>
          <w:rPr>
            <w:rFonts w:asciiTheme="minorHAnsi" w:hAnsiTheme="minorHAnsi"/>
            <w:highlight w:val="yellow"/>
          </w:rPr>
          <w:t>-500</w:t>
        </w:r>
      </w:ins>
      <w:ins w:id="41" w:author="" w:date="2014-05-04T14:14:00Z">
        <w:r>
          <w:rPr>
            <w:rFonts w:asciiTheme="minorHAnsi" w:hAnsiTheme="minorHAnsi"/>
            <w:highlight w:val="yellow"/>
          </w:rPr>
          <w:t xml:space="preserve"> eggs per cage.</w:t>
        </w:r>
      </w:ins>
      <w:ins w:id="42" w:author="" w:date="2014-05-04T14:11:00Z">
        <w:r>
          <w:rPr>
            <w:rFonts w:asciiTheme="minorHAnsi" w:hAnsiTheme="minorHAnsi"/>
            <w:highlight w:val="yellow"/>
          </w:rPr>
          <w:t xml:space="preserve"> </w:t>
        </w:r>
      </w:ins>
      <w:ins w:id="43" w:author="" w:date="2014-05-04T14:12:00Z">
        <w:r>
          <w:rPr>
            <w:rFonts w:asciiTheme="minorHAnsi" w:hAnsiTheme="minorHAnsi"/>
            <w:highlight w:val="yellow"/>
          </w:rPr>
          <w:t>At least three replicate diapause cages and three replicate non-diapause cages are needed</w:t>
        </w:r>
      </w:ins>
      <w:ins w:id="44" w:author="" w:date="2014-05-04T14:13:00Z">
        <w:r>
          <w:rPr>
            <w:rFonts w:asciiTheme="minorHAnsi" w:hAnsiTheme="minorHAnsi"/>
            <w:highlight w:val="yellow"/>
          </w:rPr>
          <w:t xml:space="preserve"> for RNA generation. </w:t>
        </w:r>
      </w:ins>
      <w:ins w:id="45" w:author="" w:date="2014-05-04T14:14:00Z">
        <w:r>
          <w:rPr>
            <w:rFonts w:asciiTheme="minorHAnsi" w:hAnsiTheme="minorHAnsi"/>
            <w:highlight w:val="yellow"/>
          </w:rPr>
          <w:t xml:space="preserve">This totals to ca. </w:t>
        </w:r>
      </w:ins>
      <w:ins w:id="46" w:author="" w:date="2014-05-04T14:20:00Z">
        <w:r>
          <w:rPr>
            <w:rFonts w:asciiTheme="minorHAnsi" w:hAnsiTheme="minorHAnsi"/>
            <w:highlight w:val="yellow"/>
          </w:rPr>
          <w:t>1800-</w:t>
        </w:r>
      </w:ins>
      <w:ins w:id="47" w:author="" w:date="2014-05-04T14:21:00Z">
        <w:r>
          <w:rPr>
            <w:rFonts w:asciiTheme="minorHAnsi" w:hAnsiTheme="minorHAnsi"/>
            <w:highlight w:val="yellow"/>
          </w:rPr>
          <w:t>3000</w:t>
        </w:r>
      </w:ins>
      <w:ins w:id="48" w:author="" w:date="2014-05-04T14:14:00Z">
        <w:r>
          <w:rPr>
            <w:rFonts w:asciiTheme="minorHAnsi" w:hAnsiTheme="minorHAnsi"/>
            <w:highlight w:val="yellow"/>
          </w:rPr>
          <w:t xml:space="preserve"> eggs per experiment. </w:t>
        </w:r>
      </w:ins>
    </w:p>
    <w:p w:rsidR="002102A7" w:rsidRDefault="002102A7" w:rsidP="002102A7">
      <w:pPr>
        <w:pStyle w:val="ListParagraph"/>
        <w:widowControl/>
        <w:numPr>
          <w:ins w:id="49" w:author="" w:date="2014-05-04T14:15:00Z"/>
        </w:numPr>
        <w:autoSpaceDE/>
        <w:autoSpaceDN/>
        <w:adjustRightInd/>
        <w:ind w:left="0"/>
        <w:jc w:val="left"/>
        <w:rPr>
          <w:ins w:id="50" w:author="" w:date="2014-05-04T14:10:00Z"/>
          <w:rFonts w:asciiTheme="minorHAnsi" w:hAnsiTheme="minorHAnsi"/>
          <w:highlight w:val="yellow"/>
        </w:rPr>
      </w:pPr>
    </w:p>
    <w:p w:rsidR="00336F58" w:rsidRDefault="002102A7" w:rsidP="00472A4B">
      <w:pPr>
        <w:pStyle w:val="ListParagraph"/>
        <w:widowControl/>
        <w:numPr>
          <w:ilvl w:val="2"/>
          <w:numId w:val="3"/>
          <w:numberingChange w:id="51" w:author="" w:date="2014-05-03T18:59:00Z" w:original="%1:1:0:.%2:2:0:.%3:1:0:)"/>
        </w:numPr>
        <w:autoSpaceDE/>
        <w:autoSpaceDN/>
        <w:adjustRightInd/>
        <w:ind w:left="0" w:firstLine="0"/>
        <w:jc w:val="left"/>
        <w:rPr>
          <w:del w:id="52" w:author="Unknown"/>
          <w:rFonts w:asciiTheme="minorHAnsi" w:hAnsiTheme="minorHAnsi"/>
          <w:highlight w:val="yellow"/>
        </w:rPr>
      </w:pPr>
      <w:ins w:id="53" w:author="" w:date="2014-05-04T14:15:00Z">
        <w:r>
          <w:rPr>
            <w:rFonts w:asciiTheme="minorHAnsi" w:hAnsiTheme="minorHAnsi"/>
            <w:highlight w:val="yellow"/>
          </w:rPr>
          <w:t>1.2.1)</w:t>
        </w:r>
        <w:r>
          <w:rPr>
            <w:rFonts w:asciiTheme="minorHAnsi" w:hAnsiTheme="minorHAnsi"/>
            <w:highlight w:val="yellow"/>
          </w:rPr>
          <w:tab/>
        </w:r>
      </w:ins>
      <w:r w:rsidR="00BC63E0" w:rsidRPr="002102A7">
        <w:rPr>
          <w:rFonts w:asciiTheme="minorHAnsi" w:hAnsiTheme="minorHAnsi"/>
          <w:highlight w:val="yellow"/>
        </w:rPr>
        <w:t xml:space="preserve">Hatch </w:t>
      </w:r>
      <w:del w:id="54" w:author="" w:date="2014-05-04T14:21:00Z">
        <w:r w:rsidR="00BC2655" w:rsidRPr="002102A7" w:rsidDel="002102A7">
          <w:rPr>
            <w:rFonts w:asciiTheme="minorHAnsi" w:hAnsiTheme="minorHAnsi"/>
            <w:highlight w:val="yellow"/>
          </w:rPr>
          <w:delText xml:space="preserve">ca. </w:delText>
        </w:r>
        <w:r w:rsidR="00BC63E0" w:rsidRPr="002102A7" w:rsidDel="002102A7">
          <w:rPr>
            <w:rFonts w:asciiTheme="minorHAnsi" w:hAnsiTheme="minorHAnsi"/>
            <w:highlight w:val="yellow"/>
          </w:rPr>
          <w:delText>300 eggs per RNA library</w:delText>
        </w:r>
      </w:del>
      <w:ins w:id="55" w:author="" w:date="2014-05-04T14:21:00Z">
        <w:r>
          <w:rPr>
            <w:rFonts w:asciiTheme="minorHAnsi" w:hAnsiTheme="minorHAnsi"/>
            <w:highlight w:val="yellow"/>
          </w:rPr>
          <w:t>the eggs by</w:t>
        </w:r>
      </w:ins>
      <w:del w:id="56" w:author="" w:date="2014-05-04T14:21:00Z">
        <w:r w:rsidR="00BC63E0" w:rsidRPr="002102A7" w:rsidDel="002102A7">
          <w:rPr>
            <w:rFonts w:asciiTheme="minorHAnsi" w:hAnsiTheme="minorHAnsi"/>
            <w:highlight w:val="yellow"/>
          </w:rPr>
          <w:delText>.</w:delText>
        </w:r>
      </w:del>
      <w:r w:rsidR="0024008B" w:rsidRPr="002102A7">
        <w:rPr>
          <w:rFonts w:asciiTheme="minorHAnsi" w:hAnsiTheme="minorHAnsi"/>
          <w:highlight w:val="yellow"/>
        </w:rPr>
        <w:t xml:space="preserve"> </w:t>
      </w:r>
      <w:ins w:id="57" w:author="" w:date="2014-05-04T14:21:00Z">
        <w:r>
          <w:rPr>
            <w:rFonts w:asciiTheme="minorHAnsi" w:hAnsiTheme="minorHAnsi"/>
            <w:highlight w:val="yellow"/>
          </w:rPr>
          <w:t>s</w:t>
        </w:r>
      </w:ins>
      <w:del w:id="58" w:author="" w:date="2014-05-04T14:21:00Z">
        <w:r w:rsidR="0024008B" w:rsidRPr="002102A7" w:rsidDel="002102A7">
          <w:rPr>
            <w:rFonts w:asciiTheme="minorHAnsi" w:hAnsiTheme="minorHAnsi"/>
            <w:highlight w:val="yellow"/>
          </w:rPr>
          <w:delText>S</w:delText>
        </w:r>
      </w:del>
      <w:r w:rsidR="0024008B" w:rsidRPr="002102A7">
        <w:rPr>
          <w:rFonts w:asciiTheme="minorHAnsi" w:hAnsiTheme="minorHAnsi"/>
          <w:highlight w:val="yellow"/>
        </w:rPr>
        <w:t>ubmerg</w:t>
      </w:r>
      <w:ins w:id="59" w:author="" w:date="2014-05-04T14:21:00Z">
        <w:r>
          <w:rPr>
            <w:rFonts w:asciiTheme="minorHAnsi" w:hAnsiTheme="minorHAnsi"/>
            <w:highlight w:val="yellow"/>
          </w:rPr>
          <w:t>ing</w:t>
        </w:r>
      </w:ins>
      <w:del w:id="60" w:author="" w:date="2014-05-04T14:21:00Z">
        <w:r w:rsidR="0024008B" w:rsidRPr="002102A7" w:rsidDel="002102A7">
          <w:rPr>
            <w:rFonts w:asciiTheme="minorHAnsi" w:hAnsiTheme="minorHAnsi"/>
            <w:highlight w:val="yellow"/>
          </w:rPr>
          <w:delText>e</w:delText>
        </w:r>
      </w:del>
      <w:r w:rsidR="0024008B" w:rsidRPr="002102A7">
        <w:rPr>
          <w:rFonts w:asciiTheme="minorHAnsi" w:hAnsiTheme="minorHAnsi"/>
          <w:highlight w:val="yellow"/>
        </w:rPr>
        <w:t xml:space="preserve"> </w:t>
      </w:r>
      <w:r w:rsidR="00C54FFD" w:rsidRPr="002102A7">
        <w:rPr>
          <w:rFonts w:asciiTheme="minorHAnsi" w:hAnsiTheme="minorHAnsi"/>
          <w:highlight w:val="yellow"/>
        </w:rPr>
        <w:t xml:space="preserve">egg papers into ca. 500 ml of </w:t>
      </w:r>
      <w:proofErr w:type="spellStart"/>
      <w:r w:rsidR="00CB5FFD" w:rsidRPr="002102A7">
        <w:rPr>
          <w:rFonts w:asciiTheme="minorHAnsi" w:hAnsiTheme="minorHAnsi"/>
          <w:highlight w:val="yellow"/>
        </w:rPr>
        <w:t>deionized</w:t>
      </w:r>
      <w:proofErr w:type="spellEnd"/>
      <w:r w:rsidR="00C54FFD" w:rsidRPr="002102A7">
        <w:rPr>
          <w:rFonts w:asciiTheme="minorHAnsi" w:hAnsiTheme="minorHAnsi"/>
          <w:highlight w:val="yellow"/>
        </w:rPr>
        <w:t xml:space="preserve"> H</w:t>
      </w:r>
      <w:r w:rsidR="00C54FFD" w:rsidRPr="002102A7">
        <w:rPr>
          <w:rFonts w:asciiTheme="minorHAnsi" w:hAnsiTheme="minorHAnsi"/>
          <w:highlight w:val="yellow"/>
          <w:vertAlign w:val="subscript"/>
        </w:rPr>
        <w:t>2</w:t>
      </w:r>
      <w:r w:rsidR="00C54FFD" w:rsidRPr="002102A7">
        <w:rPr>
          <w:rFonts w:asciiTheme="minorHAnsi" w:hAnsiTheme="minorHAnsi"/>
          <w:highlight w:val="yellow"/>
        </w:rPr>
        <w:t xml:space="preserve">0. </w:t>
      </w:r>
    </w:p>
    <w:p w:rsidR="00E360E9" w:rsidRDefault="00E360E9">
      <w:pPr>
        <w:widowControl/>
        <w:numPr>
          <w:ins w:id="61" w:author="" w:date="2014-05-04T14:15:00Z"/>
        </w:numPr>
        <w:autoSpaceDE/>
        <w:autoSpaceDN/>
        <w:adjustRightInd/>
        <w:jc w:val="left"/>
        <w:rPr>
          <w:ins w:id="62" w:author="" w:date="2014-05-04T14:15:00Z"/>
          <w:rFonts w:asciiTheme="minorHAnsi" w:hAnsiTheme="minorHAnsi"/>
          <w:highlight w:val="yellow"/>
        </w:rPr>
        <w:pPrChange w:id="63" w:author="" w:date="2014-05-04T14:15:00Z">
          <w:pPr>
            <w:pStyle w:val="ListParagraph"/>
            <w:widowControl/>
            <w:numPr>
              <w:ilvl w:val="1"/>
              <w:numId w:val="1"/>
            </w:numPr>
            <w:autoSpaceDE/>
            <w:autoSpaceDN/>
            <w:adjustRightInd/>
            <w:ind w:left="0" w:hanging="720"/>
            <w:jc w:val="left"/>
          </w:pPr>
        </w:pPrChange>
      </w:pPr>
    </w:p>
    <w:p w:rsidR="002102A7" w:rsidRPr="006603BA" w:rsidDel="002102A7" w:rsidRDefault="002102A7" w:rsidP="002102A7">
      <w:pPr>
        <w:pStyle w:val="ListParagraph"/>
        <w:widowControl/>
        <w:numPr>
          <w:ins w:id="64" w:author="" w:date="2014-05-04T14:15:00Z"/>
        </w:numPr>
        <w:autoSpaceDE/>
        <w:autoSpaceDN/>
        <w:adjustRightInd/>
        <w:ind w:left="0"/>
        <w:jc w:val="left"/>
        <w:rPr>
          <w:ins w:id="65" w:author="" w:date="2014-05-04T14:15:00Z"/>
          <w:rFonts w:asciiTheme="minorHAnsi" w:hAnsiTheme="minorHAnsi"/>
          <w:highlight w:val="yellow"/>
        </w:rPr>
      </w:pPr>
    </w:p>
    <w:p w:rsidR="00336F58" w:rsidDel="002102A7" w:rsidRDefault="002102A7" w:rsidP="002102A7">
      <w:pPr>
        <w:widowControl/>
        <w:autoSpaceDE/>
        <w:autoSpaceDN/>
        <w:adjustRightInd/>
        <w:jc w:val="left"/>
        <w:rPr>
          <w:del w:id="66" w:author="" w:date="2014-05-04T14:15:00Z"/>
          <w:rFonts w:asciiTheme="minorHAnsi" w:hAnsiTheme="minorHAnsi"/>
          <w:highlight w:val="yellow"/>
        </w:rPr>
      </w:pPr>
      <w:ins w:id="67" w:author="" w:date="2014-05-04T14:21:00Z">
        <w:r>
          <w:rPr>
            <w:rFonts w:asciiTheme="minorHAnsi" w:hAnsiTheme="minorHAnsi"/>
            <w:highlight w:val="yellow"/>
          </w:rPr>
          <w:t xml:space="preserve">1.2.2) </w:t>
        </w:r>
        <w:r>
          <w:rPr>
            <w:rFonts w:asciiTheme="minorHAnsi" w:hAnsiTheme="minorHAnsi"/>
            <w:highlight w:val="yellow"/>
          </w:rPr>
          <w:tab/>
        </w:r>
      </w:ins>
    </w:p>
    <w:p w:rsidR="00336F58" w:rsidRPr="006603BA" w:rsidRDefault="00C54FFD" w:rsidP="002102A7">
      <w:pPr>
        <w:pStyle w:val="ListParagraph"/>
        <w:widowControl/>
        <w:numPr>
          <w:numberingChange w:id="68" w:author="" w:date="2014-05-03T18:59:00Z" w:original="%1:1:0:.%2:2:0:.%3:1:0:)"/>
        </w:numPr>
        <w:autoSpaceDE/>
        <w:autoSpaceDN/>
        <w:adjustRightInd/>
        <w:ind w:left="0"/>
        <w:jc w:val="left"/>
        <w:rPr>
          <w:rFonts w:asciiTheme="minorHAnsi" w:hAnsiTheme="minorHAnsi" w:cs="Times New Roman"/>
          <w:lang w:eastAsia="zh-CN"/>
        </w:rPr>
      </w:pPr>
      <w:r w:rsidRPr="006603BA">
        <w:rPr>
          <w:rFonts w:asciiTheme="minorHAnsi" w:hAnsiTheme="minorHAnsi"/>
          <w:highlight w:val="yellow"/>
        </w:rPr>
        <w:t xml:space="preserve">Add </w:t>
      </w:r>
      <w:r w:rsidR="00FC3881" w:rsidRPr="006603BA">
        <w:rPr>
          <w:rFonts w:asciiTheme="minorHAnsi" w:hAnsiTheme="minorHAnsi"/>
          <w:highlight w:val="yellow"/>
        </w:rPr>
        <w:t xml:space="preserve">ca. </w:t>
      </w:r>
      <w:r w:rsidRPr="006603BA">
        <w:rPr>
          <w:rFonts w:asciiTheme="minorHAnsi" w:hAnsiTheme="minorHAnsi"/>
          <w:highlight w:val="yellow"/>
        </w:rPr>
        <w:t>1 ml food slurry consisting of ground dog food and brine shrimp as previously described</w:t>
      </w:r>
      <w:r w:rsidRPr="006603BA">
        <w:rPr>
          <w:rFonts w:hAnsiTheme="minorHAnsi"/>
          <w:highlight w:val="yellow"/>
          <w:vertAlign w:val="superscript"/>
        </w:rPr>
        <w:t>24</w:t>
      </w:r>
      <w:r w:rsidRPr="006603BA">
        <w:rPr>
          <w:rFonts w:asciiTheme="minorHAnsi" w:hAnsiTheme="minorHAnsi"/>
          <w:highlight w:val="yellow"/>
        </w:rPr>
        <w:t xml:space="preserve">. Cover container with mesh, and keep the mesh in place with a rubber band. </w:t>
      </w:r>
    </w:p>
    <w:p w:rsidR="00336F58" w:rsidRPr="006603BA" w:rsidRDefault="00336F58" w:rsidP="006603BA">
      <w:pPr>
        <w:pStyle w:val="ListParagraph"/>
        <w:widowControl/>
        <w:autoSpaceDE/>
        <w:autoSpaceDN/>
        <w:adjustRightInd/>
        <w:ind w:left="0"/>
        <w:jc w:val="left"/>
        <w:rPr>
          <w:rFonts w:asciiTheme="minorHAnsi" w:hAnsiTheme="minorHAnsi" w:cs="Times New Roman"/>
          <w:lang w:eastAsia="zh-CN"/>
        </w:rPr>
      </w:pPr>
    </w:p>
    <w:p w:rsidR="00AF3F66" w:rsidRPr="006603BA" w:rsidRDefault="002102A7" w:rsidP="002102A7">
      <w:pPr>
        <w:pStyle w:val="ListParagraph"/>
        <w:widowControl/>
        <w:numPr>
          <w:numberingChange w:id="69" w:author="" w:date="2014-05-03T18:59:00Z" w:original="%1:1:0:.%2:2:0:.%3:2:0:)"/>
        </w:numPr>
        <w:autoSpaceDE/>
        <w:autoSpaceDN/>
        <w:adjustRightInd/>
        <w:ind w:left="0"/>
        <w:jc w:val="left"/>
        <w:rPr>
          <w:rFonts w:asciiTheme="minorHAnsi" w:hAnsiTheme="minorHAnsi" w:cs="Times New Roman"/>
          <w:lang w:eastAsia="zh-CN"/>
        </w:rPr>
      </w:pPr>
      <w:proofErr w:type="gramStart"/>
      <w:ins w:id="70" w:author="" w:date="2014-05-04T14:21:00Z">
        <w:r>
          <w:rPr>
            <w:rFonts w:asciiTheme="minorHAnsi" w:hAnsiTheme="minorHAnsi"/>
            <w:highlight w:val="yellow"/>
          </w:rPr>
          <w:t>1.2.3)</w:t>
        </w:r>
        <w:r>
          <w:rPr>
            <w:rFonts w:asciiTheme="minorHAnsi" w:hAnsiTheme="minorHAnsi"/>
            <w:highlight w:val="yellow"/>
          </w:rPr>
          <w:tab/>
        </w:r>
      </w:ins>
      <w:r w:rsidR="00C54FFD" w:rsidRPr="006603BA">
        <w:rPr>
          <w:rFonts w:asciiTheme="minorHAnsi" w:hAnsiTheme="minorHAnsi"/>
          <w:highlight w:val="yellow"/>
        </w:rPr>
        <w:t xml:space="preserve">Place in the LD photoperiod cabinet for </w:t>
      </w:r>
      <w:r w:rsidR="00BC2655" w:rsidRPr="006603BA">
        <w:rPr>
          <w:rFonts w:asciiTheme="minorHAnsi" w:hAnsiTheme="minorHAnsi"/>
          <w:highlight w:val="yellow"/>
        </w:rPr>
        <w:t xml:space="preserve">ca. </w:t>
      </w:r>
      <w:r w:rsidR="00C54FFD" w:rsidRPr="006603BA">
        <w:rPr>
          <w:rFonts w:asciiTheme="minorHAnsi" w:hAnsiTheme="minorHAnsi"/>
          <w:highlight w:val="yellow"/>
        </w:rPr>
        <w:t>24 hours.</w:t>
      </w:r>
      <w:proofErr w:type="gramEnd"/>
      <w:r w:rsidR="00C54FFD" w:rsidRPr="006603BA">
        <w:rPr>
          <w:rFonts w:asciiTheme="minorHAnsi" w:hAnsiTheme="minorHAnsi"/>
          <w:highlight w:val="yellow"/>
        </w:rPr>
        <w:t xml:space="preserve"> </w:t>
      </w:r>
    </w:p>
    <w:p w:rsidR="00AF3F66" w:rsidRPr="00E212AB" w:rsidRDefault="00AF3F66" w:rsidP="00E212AB">
      <w:pPr>
        <w:widowControl/>
        <w:autoSpaceDE/>
        <w:autoSpaceDN/>
        <w:adjustRightInd/>
        <w:jc w:val="left"/>
        <w:rPr>
          <w:rFonts w:asciiTheme="minorHAnsi" w:hAnsiTheme="minorHAnsi" w:cs="Times New Roman"/>
          <w:lang w:eastAsia="zh-CN"/>
        </w:rPr>
      </w:pPr>
    </w:p>
    <w:p w:rsidR="006175CE" w:rsidRPr="006603BA" w:rsidRDefault="00C54FFD" w:rsidP="00472A4B">
      <w:pPr>
        <w:pStyle w:val="ListParagraph"/>
        <w:widowControl/>
        <w:numPr>
          <w:ilvl w:val="1"/>
          <w:numId w:val="1"/>
          <w:numberingChange w:id="71" w:author="" w:date="2014-05-03T18:59:00Z" w:original="%1:1:0:.%2:3:0:)"/>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Transfer hatched larvae to 10</w:t>
      </w:r>
      <w:r w:rsidR="006175CE" w:rsidRPr="006603BA">
        <w:rPr>
          <w:rFonts w:asciiTheme="minorHAnsi" w:hAnsiTheme="minorHAnsi"/>
          <w:highlight w:val="yellow"/>
        </w:rPr>
        <w:t>x</w:t>
      </w:r>
      <w:r w:rsidRPr="006603BA">
        <w:rPr>
          <w:rFonts w:asciiTheme="minorHAnsi" w:hAnsiTheme="minorHAnsi"/>
          <w:highlight w:val="yellow"/>
        </w:rPr>
        <w:t>10</w:t>
      </w:r>
      <w:r w:rsidR="006175CE" w:rsidRPr="006603BA">
        <w:rPr>
          <w:rFonts w:asciiTheme="minorHAnsi" w:hAnsiTheme="minorHAnsi"/>
          <w:highlight w:val="yellow"/>
        </w:rPr>
        <w:t>x</w:t>
      </w:r>
      <w:r w:rsidRPr="006603BA">
        <w:rPr>
          <w:rFonts w:asciiTheme="minorHAnsi" w:hAnsiTheme="minorHAnsi"/>
          <w:highlight w:val="yellow"/>
        </w:rPr>
        <w:t xml:space="preserve">2 cm </w:t>
      </w:r>
      <w:proofErr w:type="spellStart"/>
      <w:r w:rsidRPr="006603BA">
        <w:rPr>
          <w:rFonts w:asciiTheme="minorHAnsi" w:hAnsiTheme="minorHAnsi"/>
          <w:highlight w:val="yellow"/>
        </w:rPr>
        <w:t>petri</w:t>
      </w:r>
      <w:proofErr w:type="spellEnd"/>
      <w:r w:rsidRPr="006603BA">
        <w:rPr>
          <w:rFonts w:asciiTheme="minorHAnsi" w:hAnsiTheme="minorHAnsi"/>
          <w:highlight w:val="yellow"/>
        </w:rPr>
        <w:t xml:space="preserve"> dishes</w:t>
      </w:r>
      <w:r w:rsidRPr="006603BA" w:rsidDel="00C54FFD">
        <w:rPr>
          <w:rFonts w:asciiTheme="minorHAnsi" w:hAnsiTheme="minorHAnsi"/>
          <w:highlight w:val="yellow"/>
        </w:rPr>
        <w:t xml:space="preserve"> </w:t>
      </w:r>
      <w:r w:rsidRPr="006603BA">
        <w:rPr>
          <w:rFonts w:asciiTheme="minorHAnsi" w:hAnsiTheme="minorHAnsi"/>
          <w:highlight w:val="yellow"/>
        </w:rPr>
        <w:t>filled with</w:t>
      </w:r>
      <w:r w:rsidR="00FC3881" w:rsidRPr="006603BA">
        <w:rPr>
          <w:rFonts w:asciiTheme="minorHAnsi" w:hAnsiTheme="minorHAnsi"/>
          <w:highlight w:val="yellow"/>
        </w:rPr>
        <w:t xml:space="preserve"> ca.</w:t>
      </w:r>
      <w:r w:rsidRPr="006603BA">
        <w:rPr>
          <w:rFonts w:asciiTheme="minorHAnsi" w:hAnsiTheme="minorHAnsi"/>
          <w:highlight w:val="yellow"/>
        </w:rPr>
        <w:t xml:space="preserve"> 90 ml </w:t>
      </w:r>
      <w:proofErr w:type="spellStart"/>
      <w:r w:rsidR="00CB5FFD" w:rsidRPr="006603BA">
        <w:rPr>
          <w:rFonts w:asciiTheme="minorHAnsi" w:hAnsiTheme="minorHAnsi"/>
          <w:highlight w:val="yellow"/>
        </w:rPr>
        <w:t>deionized</w:t>
      </w:r>
      <w:proofErr w:type="spellEnd"/>
      <w:r w:rsidRPr="006603BA">
        <w:rPr>
          <w:rFonts w:asciiTheme="minorHAnsi" w:hAnsiTheme="minorHAnsi"/>
          <w:highlight w:val="yellow"/>
        </w:rPr>
        <w:t xml:space="preserve"> H</w:t>
      </w:r>
      <w:r w:rsidRPr="006603BA">
        <w:rPr>
          <w:rFonts w:asciiTheme="minorHAnsi" w:hAnsiTheme="minorHAnsi"/>
          <w:highlight w:val="yellow"/>
          <w:vertAlign w:val="subscript"/>
        </w:rPr>
        <w:t>2</w:t>
      </w:r>
      <w:r w:rsidRPr="006603BA">
        <w:rPr>
          <w:rFonts w:asciiTheme="minorHAnsi" w:hAnsiTheme="minorHAnsi"/>
          <w:highlight w:val="yellow"/>
        </w:rPr>
        <w:t>0</w:t>
      </w:r>
      <w:r w:rsidR="00FC3881" w:rsidRPr="006603BA">
        <w:rPr>
          <w:rFonts w:asciiTheme="minorHAnsi" w:hAnsiTheme="minorHAnsi"/>
          <w:highlight w:val="yellow"/>
        </w:rPr>
        <w:t xml:space="preserve">. </w:t>
      </w:r>
    </w:p>
    <w:p w:rsidR="006175CE" w:rsidRDefault="006175CE" w:rsidP="006603BA">
      <w:pPr>
        <w:widowControl/>
        <w:autoSpaceDE/>
        <w:autoSpaceDN/>
        <w:adjustRightInd/>
        <w:jc w:val="left"/>
        <w:rPr>
          <w:rFonts w:asciiTheme="minorHAnsi" w:hAnsiTheme="minorHAnsi"/>
          <w:highlight w:val="yellow"/>
        </w:rPr>
      </w:pPr>
    </w:p>
    <w:p w:rsidR="006175CE" w:rsidRDefault="00FC3881" w:rsidP="00472A4B">
      <w:pPr>
        <w:pStyle w:val="ListParagraph"/>
        <w:widowControl/>
        <w:numPr>
          <w:ilvl w:val="2"/>
          <w:numId w:val="4"/>
          <w:numberingChange w:id="72" w:author="" w:date="2014-05-03T18:59:00Z" w:original="%1:1:0:.%2:3:0:.%3:1:0:)"/>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 xml:space="preserve">Maintain ca. </w:t>
      </w:r>
      <w:r w:rsidR="00422F60" w:rsidRPr="006603BA">
        <w:rPr>
          <w:rFonts w:asciiTheme="minorHAnsi" w:hAnsiTheme="minorHAnsi"/>
          <w:highlight w:val="yellow"/>
        </w:rPr>
        <w:t>30</w:t>
      </w:r>
      <w:r w:rsidR="00C54FFD" w:rsidRPr="006603BA">
        <w:rPr>
          <w:rFonts w:asciiTheme="minorHAnsi" w:hAnsiTheme="minorHAnsi"/>
          <w:highlight w:val="yellow"/>
        </w:rPr>
        <w:t xml:space="preserve"> </w:t>
      </w:r>
      <w:r w:rsidR="00BC63E0" w:rsidRPr="006603BA">
        <w:rPr>
          <w:rFonts w:asciiTheme="minorHAnsi" w:hAnsiTheme="minorHAnsi"/>
          <w:highlight w:val="yellow"/>
        </w:rPr>
        <w:t xml:space="preserve">larvae </w:t>
      </w:r>
      <w:r w:rsidR="00422F60" w:rsidRPr="006603BA">
        <w:rPr>
          <w:rFonts w:asciiTheme="minorHAnsi" w:hAnsiTheme="minorHAnsi"/>
          <w:highlight w:val="yellow"/>
        </w:rPr>
        <w:t xml:space="preserve">per </w:t>
      </w:r>
      <w:r w:rsidR="00BC63E0" w:rsidRPr="006603BA">
        <w:rPr>
          <w:rFonts w:asciiTheme="minorHAnsi" w:hAnsiTheme="minorHAnsi"/>
          <w:highlight w:val="yellow"/>
        </w:rPr>
        <w:t xml:space="preserve">dish. Transfer larvae to clean dishes every </w:t>
      </w:r>
      <w:ins w:id="73" w:author="" w:date="2014-05-04T14:34:00Z">
        <w:r w:rsidR="002B0584">
          <w:rPr>
            <w:rFonts w:asciiTheme="minorHAnsi" w:hAnsiTheme="minorHAnsi"/>
            <w:highlight w:val="yellow"/>
          </w:rPr>
          <w:t>48 –</w:t>
        </w:r>
        <w:r w:rsidR="005367B7">
          <w:rPr>
            <w:rFonts w:asciiTheme="minorHAnsi" w:hAnsiTheme="minorHAnsi"/>
            <w:highlight w:val="yellow"/>
          </w:rPr>
          <w:t xml:space="preserve"> 7</w:t>
        </w:r>
        <w:r w:rsidR="002B0584">
          <w:rPr>
            <w:rFonts w:asciiTheme="minorHAnsi" w:hAnsiTheme="minorHAnsi"/>
            <w:highlight w:val="yellow"/>
          </w:rPr>
          <w:t xml:space="preserve">2 hours, for </w:t>
        </w:r>
      </w:ins>
      <w:ins w:id="74" w:author="" w:date="2014-05-04T14:35:00Z">
        <w:r w:rsidR="002B0584">
          <w:rPr>
            <w:rFonts w:asciiTheme="minorHAnsi" w:hAnsiTheme="minorHAnsi"/>
            <w:highlight w:val="yellow"/>
          </w:rPr>
          <w:t>example</w:t>
        </w:r>
      </w:ins>
      <w:ins w:id="75" w:author="" w:date="2014-05-04T14:34:00Z">
        <w:r w:rsidR="002B0584">
          <w:rPr>
            <w:rFonts w:asciiTheme="minorHAnsi" w:hAnsiTheme="minorHAnsi"/>
            <w:highlight w:val="yellow"/>
          </w:rPr>
          <w:t xml:space="preserve"> </w:t>
        </w:r>
      </w:ins>
      <w:ins w:id="76" w:author="" w:date="2014-05-04T14:35:00Z">
        <w:r w:rsidR="002B0584">
          <w:rPr>
            <w:rFonts w:asciiTheme="minorHAnsi" w:hAnsiTheme="minorHAnsi"/>
            <w:highlight w:val="yellow"/>
          </w:rPr>
          <w:t xml:space="preserve">every </w:t>
        </w:r>
      </w:ins>
      <w:r w:rsidR="00BC63E0" w:rsidRPr="006603BA">
        <w:rPr>
          <w:rFonts w:asciiTheme="minorHAnsi" w:hAnsiTheme="minorHAnsi"/>
          <w:highlight w:val="yellow"/>
        </w:rPr>
        <w:t>Monday, Wednesday</w:t>
      </w:r>
      <w:ins w:id="77" w:author="" w:date="2014-05-04T14:35:00Z">
        <w:r w:rsidR="002B0584">
          <w:rPr>
            <w:rFonts w:asciiTheme="minorHAnsi" w:hAnsiTheme="minorHAnsi"/>
            <w:highlight w:val="yellow"/>
          </w:rPr>
          <w:t>, and</w:t>
        </w:r>
      </w:ins>
      <w:del w:id="78" w:author="" w:date="2014-05-04T14:35:00Z">
        <w:r w:rsidR="00BC63E0" w:rsidRPr="006603BA" w:rsidDel="002B0584">
          <w:rPr>
            <w:rFonts w:asciiTheme="minorHAnsi" w:hAnsiTheme="minorHAnsi"/>
            <w:highlight w:val="yellow"/>
          </w:rPr>
          <w:delText>,</w:delText>
        </w:r>
      </w:del>
      <w:r w:rsidR="00BC63E0" w:rsidRPr="006603BA">
        <w:rPr>
          <w:rFonts w:asciiTheme="minorHAnsi" w:hAnsiTheme="minorHAnsi"/>
          <w:highlight w:val="yellow"/>
        </w:rPr>
        <w:t xml:space="preserve"> Friday (M-W-</w:t>
      </w:r>
      <w:proofErr w:type="gramStart"/>
      <w:r w:rsidR="00BC63E0" w:rsidRPr="006603BA">
        <w:rPr>
          <w:rFonts w:asciiTheme="minorHAnsi" w:hAnsiTheme="minorHAnsi"/>
          <w:highlight w:val="yellow"/>
        </w:rPr>
        <w:t>F)</w:t>
      </w:r>
      <w:r w:rsidR="00840623" w:rsidRPr="006603BA">
        <w:rPr>
          <w:rFonts w:hAnsiTheme="minorHAnsi"/>
          <w:highlight w:val="yellow"/>
          <w:vertAlign w:val="superscript"/>
        </w:rPr>
        <w:t>24</w:t>
      </w:r>
      <w:proofErr w:type="gramEnd"/>
      <w:r w:rsidR="00BC63E0" w:rsidRPr="006603BA">
        <w:rPr>
          <w:rFonts w:asciiTheme="minorHAnsi" w:hAnsiTheme="minorHAnsi"/>
          <w:highlight w:val="yellow"/>
        </w:rPr>
        <w:t xml:space="preserve">. </w:t>
      </w:r>
    </w:p>
    <w:p w:rsidR="006175CE" w:rsidRDefault="006175CE" w:rsidP="006603BA">
      <w:pPr>
        <w:pStyle w:val="ListParagraph"/>
        <w:widowControl/>
        <w:autoSpaceDE/>
        <w:autoSpaceDN/>
        <w:adjustRightInd/>
        <w:ind w:left="0"/>
        <w:jc w:val="left"/>
        <w:rPr>
          <w:rFonts w:asciiTheme="minorHAnsi" w:hAnsiTheme="minorHAnsi"/>
          <w:highlight w:val="yellow"/>
        </w:rPr>
      </w:pPr>
    </w:p>
    <w:p w:rsidR="00BC63E0" w:rsidRPr="006603BA" w:rsidRDefault="00BC63E0" w:rsidP="00472A4B">
      <w:pPr>
        <w:pStyle w:val="ListParagraph"/>
        <w:widowControl/>
        <w:numPr>
          <w:ilvl w:val="2"/>
          <w:numId w:val="4"/>
          <w:numberingChange w:id="79" w:author="" w:date="2014-05-03T18:59:00Z" w:original="%1:1:0:.%2:3:0:.%3:2:0:)"/>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 xml:space="preserve">Feed </w:t>
      </w:r>
      <w:r w:rsidR="00FC3881" w:rsidRPr="006603BA">
        <w:rPr>
          <w:rFonts w:asciiTheme="minorHAnsi" w:hAnsiTheme="minorHAnsi"/>
          <w:highlight w:val="yellow"/>
        </w:rPr>
        <w:t xml:space="preserve">ca. </w:t>
      </w:r>
      <w:r w:rsidRPr="006603BA">
        <w:rPr>
          <w:rFonts w:asciiTheme="minorHAnsi" w:hAnsiTheme="minorHAnsi"/>
          <w:highlight w:val="yellow"/>
        </w:rPr>
        <w:t>1</w:t>
      </w:r>
      <w:r w:rsidR="00C54FFD" w:rsidRPr="006603BA">
        <w:rPr>
          <w:rFonts w:asciiTheme="minorHAnsi" w:hAnsiTheme="minorHAnsi"/>
          <w:highlight w:val="yellow"/>
        </w:rPr>
        <w:t xml:space="preserve"> </w:t>
      </w:r>
      <w:r w:rsidRPr="006603BA">
        <w:rPr>
          <w:rFonts w:asciiTheme="minorHAnsi" w:hAnsiTheme="minorHAnsi"/>
          <w:highlight w:val="yellow"/>
        </w:rPr>
        <w:t>m</w:t>
      </w:r>
      <w:r w:rsidR="00D3116B" w:rsidRPr="006603BA">
        <w:rPr>
          <w:rFonts w:asciiTheme="minorHAnsi" w:hAnsiTheme="minorHAnsi"/>
          <w:highlight w:val="yellow"/>
        </w:rPr>
        <w:t>l</w:t>
      </w:r>
      <w:r w:rsidRPr="006603BA">
        <w:rPr>
          <w:rFonts w:asciiTheme="minorHAnsi" w:hAnsiTheme="minorHAnsi"/>
          <w:highlight w:val="yellow"/>
        </w:rPr>
        <w:t xml:space="preserve"> food slurry consisting of ground dog food and brine shrimp in </w:t>
      </w:r>
      <w:proofErr w:type="spellStart"/>
      <w:r w:rsidR="00CB5FFD" w:rsidRPr="006603BA">
        <w:rPr>
          <w:rFonts w:asciiTheme="minorHAnsi" w:hAnsiTheme="minorHAnsi"/>
          <w:highlight w:val="yellow"/>
        </w:rPr>
        <w:t>deionized</w:t>
      </w:r>
      <w:proofErr w:type="spellEnd"/>
      <w:r w:rsidRPr="006603BA">
        <w:rPr>
          <w:rFonts w:asciiTheme="minorHAnsi" w:hAnsiTheme="minorHAnsi"/>
          <w:highlight w:val="yellow"/>
        </w:rPr>
        <w:t xml:space="preserve"> water every M-W-F as previously described</w:t>
      </w:r>
      <w:r w:rsidR="00840623" w:rsidRPr="006603BA">
        <w:rPr>
          <w:rFonts w:hAnsiTheme="minorHAnsi"/>
          <w:highlight w:val="yellow"/>
          <w:vertAlign w:val="superscript"/>
        </w:rPr>
        <w:t>24</w:t>
      </w:r>
      <w:r w:rsidRPr="006603BA">
        <w:rPr>
          <w:rFonts w:asciiTheme="minorHAnsi" w:hAnsiTheme="minorHAnsi"/>
          <w:highlight w:val="yellow"/>
        </w:rPr>
        <w:t xml:space="preserve">. </w:t>
      </w:r>
    </w:p>
    <w:p w:rsidR="00D3116B" w:rsidRPr="00E212AB" w:rsidRDefault="00D3116B" w:rsidP="00E212AB">
      <w:pPr>
        <w:widowControl/>
        <w:autoSpaceDE/>
        <w:autoSpaceDN/>
        <w:adjustRightInd/>
        <w:jc w:val="left"/>
        <w:rPr>
          <w:rFonts w:asciiTheme="minorHAnsi" w:hAnsiTheme="minorHAnsi"/>
          <w:highlight w:val="yellow"/>
        </w:rPr>
      </w:pPr>
    </w:p>
    <w:p w:rsidR="001E2DB3" w:rsidRDefault="00BC63E0" w:rsidP="00472A4B">
      <w:pPr>
        <w:pStyle w:val="ListParagraph"/>
        <w:widowControl/>
        <w:numPr>
          <w:ilvl w:val="1"/>
          <w:numId w:val="1"/>
          <w:ins w:id="80" w:author="" w:date="2014-05-08T19:18:00Z"/>
        </w:numPr>
        <w:autoSpaceDE/>
        <w:autoSpaceDN/>
        <w:adjustRightInd/>
        <w:ind w:left="0" w:firstLine="0"/>
        <w:jc w:val="left"/>
        <w:rPr>
          <w:del w:id="81" w:author="Unknown"/>
          <w:rFonts w:asciiTheme="minorHAnsi" w:hAnsiTheme="minorHAnsi"/>
        </w:rPr>
      </w:pPr>
      <w:r w:rsidRPr="006603BA">
        <w:rPr>
          <w:rFonts w:asciiTheme="minorHAnsi" w:hAnsiTheme="minorHAnsi"/>
          <w:highlight w:val="yellow"/>
        </w:rPr>
        <w:t>Set up three to four adult cages for each photoperiod treatment</w:t>
      </w:r>
      <w:r w:rsidR="000E26F9" w:rsidRPr="006603BA">
        <w:rPr>
          <w:rFonts w:asciiTheme="minorHAnsi" w:hAnsiTheme="minorHAnsi"/>
          <w:highlight w:val="yellow"/>
        </w:rPr>
        <w:t>,</w:t>
      </w:r>
      <w:r w:rsidRPr="006603BA">
        <w:rPr>
          <w:rFonts w:asciiTheme="minorHAnsi" w:hAnsiTheme="minorHAnsi"/>
          <w:highlight w:val="yellow"/>
        </w:rPr>
        <w:t xml:space="preserve"> where each cage </w:t>
      </w:r>
      <w:del w:id="82" w:author="" w:date="2014-05-08T19:14:00Z">
        <w:r w:rsidRPr="006603BA" w:rsidDel="00E360E9">
          <w:rPr>
            <w:rFonts w:asciiTheme="minorHAnsi" w:hAnsiTheme="minorHAnsi"/>
            <w:highlight w:val="yellow"/>
          </w:rPr>
          <w:delText xml:space="preserve">will </w:delText>
        </w:r>
      </w:del>
      <w:r w:rsidRPr="006603BA">
        <w:rPr>
          <w:rFonts w:asciiTheme="minorHAnsi" w:hAnsiTheme="minorHAnsi"/>
          <w:highlight w:val="yellow"/>
        </w:rPr>
        <w:t>comprise</w:t>
      </w:r>
      <w:ins w:id="83" w:author="" w:date="2014-05-08T19:14:00Z">
        <w:r w:rsidR="00E360E9">
          <w:rPr>
            <w:rFonts w:asciiTheme="minorHAnsi" w:hAnsiTheme="minorHAnsi"/>
            <w:highlight w:val="yellow"/>
          </w:rPr>
          <w:t>s</w:t>
        </w:r>
      </w:ins>
      <w:r w:rsidRPr="006603BA">
        <w:rPr>
          <w:rFonts w:asciiTheme="minorHAnsi" w:hAnsiTheme="minorHAnsi"/>
          <w:highlight w:val="yellow"/>
        </w:rPr>
        <w:t xml:space="preserve"> a biological replicate. </w:t>
      </w:r>
    </w:p>
    <w:p w:rsidR="00E360E9" w:rsidRDefault="00E360E9" w:rsidP="00E360E9">
      <w:pPr>
        <w:pStyle w:val="ListParagraph"/>
        <w:widowControl/>
        <w:numPr>
          <w:ilvl w:val="1"/>
          <w:numId w:val="1"/>
        </w:numPr>
        <w:autoSpaceDE/>
        <w:autoSpaceDN/>
        <w:adjustRightInd/>
        <w:ind w:left="0" w:firstLine="0"/>
        <w:jc w:val="left"/>
        <w:rPr>
          <w:ins w:id="84" w:author="" w:date="2014-05-08T19:18:00Z"/>
          <w:rFonts w:asciiTheme="minorHAnsi" w:hAnsiTheme="minorHAnsi"/>
        </w:rPr>
      </w:pPr>
    </w:p>
    <w:p w:rsidR="001E2DB3" w:rsidRDefault="001E2DB3" w:rsidP="00E360E9">
      <w:pPr>
        <w:pStyle w:val="ListParagraph"/>
        <w:widowControl/>
        <w:numPr>
          <w:ins w:id="85" w:author="" w:date="2014-05-08T19:18:00Z"/>
        </w:numPr>
        <w:autoSpaceDE/>
        <w:autoSpaceDN/>
        <w:adjustRightInd/>
        <w:ind w:left="0"/>
        <w:jc w:val="left"/>
        <w:rPr>
          <w:del w:id="86" w:author="Unknown"/>
          <w:rFonts w:asciiTheme="minorHAnsi" w:hAnsiTheme="minorHAnsi"/>
        </w:rPr>
      </w:pPr>
    </w:p>
    <w:p w:rsidR="00E360E9" w:rsidRDefault="00E360E9" w:rsidP="00E360E9">
      <w:pPr>
        <w:pStyle w:val="ListParagraph"/>
        <w:widowControl/>
        <w:numPr>
          <w:ins w:id="87" w:author="" w:date="2014-05-08T19:18:00Z"/>
        </w:numPr>
        <w:autoSpaceDE/>
        <w:autoSpaceDN/>
        <w:adjustRightInd/>
        <w:ind w:left="0"/>
        <w:jc w:val="left"/>
        <w:rPr>
          <w:ins w:id="88" w:author="" w:date="2014-05-08T19:18:00Z"/>
          <w:rFonts w:asciiTheme="minorHAnsi" w:hAnsiTheme="minorHAnsi"/>
        </w:rPr>
      </w:pPr>
    </w:p>
    <w:p w:rsidR="001E2DB3" w:rsidRPr="00E360E9" w:rsidRDefault="00E360E9" w:rsidP="00E360E9">
      <w:pPr>
        <w:pStyle w:val="ListParagraph"/>
        <w:widowControl/>
        <w:numPr>
          <w:numberingChange w:id="89" w:author="" w:date="2014-05-03T18:59:00Z" w:original="%1:1:0:.%2:4:0:.%3:1:0:)"/>
        </w:numPr>
        <w:autoSpaceDE/>
        <w:autoSpaceDN/>
        <w:adjustRightInd/>
        <w:ind w:left="0"/>
        <w:jc w:val="left"/>
        <w:rPr>
          <w:rFonts w:asciiTheme="minorHAnsi" w:hAnsiTheme="minorHAnsi"/>
          <w:rPrChange w:id="90" w:author="" w:date="2014-05-08T19:18:00Z">
            <w:rPr/>
          </w:rPrChange>
        </w:rPr>
      </w:pPr>
      <w:ins w:id="91" w:author="" w:date="2014-05-08T19:18:00Z">
        <w:r>
          <w:rPr>
            <w:rFonts w:asciiTheme="minorHAnsi" w:hAnsiTheme="minorHAnsi"/>
          </w:rPr>
          <w:t>1.4.1)</w:t>
        </w:r>
        <w:r>
          <w:rPr>
            <w:rFonts w:asciiTheme="minorHAnsi" w:hAnsiTheme="minorHAnsi"/>
          </w:rPr>
          <w:tab/>
        </w:r>
      </w:ins>
      <w:r w:rsidR="00AF3F66" w:rsidRPr="00E360E9">
        <w:t>From</w:t>
      </w:r>
      <w:r w:rsidR="00BC63E0" w:rsidRPr="00E360E9">
        <w:t xml:space="preserve"> </w:t>
      </w:r>
      <w:ins w:id="92" w:author="" w:date="2014-05-08T19:17:00Z">
        <w:r w:rsidRPr="00E360E9">
          <w:t xml:space="preserve">opposite sides of </w:t>
        </w:r>
      </w:ins>
      <w:r w:rsidR="00BC63E0" w:rsidRPr="00E360E9">
        <w:t>9.5</w:t>
      </w:r>
      <w:r w:rsidR="00D3116B" w:rsidRPr="00E360E9">
        <w:t xml:space="preserve"> </w:t>
      </w:r>
      <w:r w:rsidR="001E2DB3" w:rsidRPr="00E360E9">
        <w:t>L</w:t>
      </w:r>
      <w:r w:rsidR="00BC63E0" w:rsidRPr="00E360E9">
        <w:t xml:space="preserve"> </w:t>
      </w:r>
      <w:r w:rsidR="00AF3F66" w:rsidRPr="00E360E9">
        <w:t xml:space="preserve">buckets, cut out </w:t>
      </w:r>
      <w:del w:id="93" w:author="" w:date="2014-05-08T19:16:00Z">
        <w:r w:rsidR="00AF3F66" w:rsidRPr="00E360E9" w:rsidDel="00E360E9">
          <w:delText xml:space="preserve">two </w:delText>
        </w:r>
      </w:del>
      <w:ins w:id="94" w:author="" w:date="2014-05-08T19:16:00Z">
        <w:r w:rsidRPr="00E360E9">
          <w:t xml:space="preserve">one </w:t>
        </w:r>
      </w:ins>
      <w:r w:rsidR="00B45627" w:rsidRPr="00E360E9">
        <w:t>10- by</w:t>
      </w:r>
      <w:ins w:id="95" w:author="" w:date="2014-05-08T19:16:00Z">
        <w:r w:rsidRPr="00E360E9">
          <w:t>-</w:t>
        </w:r>
      </w:ins>
      <w:del w:id="96" w:author="" w:date="2014-05-08T19:16:00Z">
        <w:r w:rsidR="00B45627" w:rsidRPr="00E360E9" w:rsidDel="00E360E9">
          <w:delText xml:space="preserve"> </w:delText>
        </w:r>
      </w:del>
      <w:r w:rsidR="00B45627" w:rsidRPr="00E360E9">
        <w:t>14</w:t>
      </w:r>
      <w:r w:rsidR="00D3116B" w:rsidRPr="00E360E9">
        <w:t xml:space="preserve"> </w:t>
      </w:r>
      <w:r w:rsidR="00B45627" w:rsidRPr="00E360E9">
        <w:t xml:space="preserve">cm </w:t>
      </w:r>
      <w:ins w:id="97" w:author="" w:date="2014-05-08T19:16:00Z">
        <w:r w:rsidRPr="00E360E9">
          <w:t xml:space="preserve">hole, and another </w:t>
        </w:r>
      </w:ins>
      <w:ins w:id="98" w:author="" w:date="2014-05-08T19:17:00Z">
        <w:r w:rsidRPr="00E360E9">
          <w:t>hole with 15 cm diameter.</w:t>
        </w:r>
      </w:ins>
      <w:del w:id="99" w:author="" w:date="2014-05-08T19:16:00Z">
        <w:r w:rsidR="00B45627" w:rsidRPr="00E360E9" w:rsidDel="00E360E9">
          <w:delText>window</w:delText>
        </w:r>
        <w:r w:rsidR="00AF3F66" w:rsidRPr="00E360E9" w:rsidDel="00E360E9">
          <w:delText>s</w:delText>
        </w:r>
      </w:del>
      <w:del w:id="100" w:author="" w:date="2014-05-08T19:17:00Z">
        <w:r w:rsidR="00B45627" w:rsidRPr="00E360E9" w:rsidDel="00E360E9">
          <w:delText>,</w:delText>
        </w:r>
      </w:del>
      <w:ins w:id="101" w:author="" w:date="2014-05-08T19:14:00Z">
        <w:r w:rsidRPr="00E360E9">
          <w:t xml:space="preserve"> </w:t>
        </w:r>
      </w:ins>
      <w:ins w:id="102" w:author="" w:date="2014-05-08T19:17:00Z">
        <w:r w:rsidRPr="00E360E9">
          <w:t>C</w:t>
        </w:r>
      </w:ins>
      <w:del w:id="103" w:author="" w:date="2014-05-08T19:17:00Z">
        <w:r w:rsidR="00AF3F66" w:rsidRPr="00E360E9" w:rsidDel="00E360E9">
          <w:delText xml:space="preserve"> c</w:delText>
        </w:r>
      </w:del>
      <w:r w:rsidR="00AF3F66" w:rsidRPr="00E360E9">
        <w:t xml:space="preserve">over </w:t>
      </w:r>
      <w:del w:id="104" w:author="" w:date="2014-05-08T19:17:00Z">
        <w:r w:rsidR="00AF3F66" w:rsidRPr="00E360E9" w:rsidDel="00E360E9">
          <w:delText xml:space="preserve">one </w:delText>
        </w:r>
      </w:del>
      <w:ins w:id="105" w:author="" w:date="2014-05-08T19:17:00Z">
        <w:r w:rsidRPr="00E360E9">
          <w:rPr>
            <w:rPrChange w:id="106" w:author="" w:date="2014-05-08T19:18:00Z">
              <w:rPr/>
            </w:rPrChange>
          </w:rPr>
          <w:t xml:space="preserve">the first </w:t>
        </w:r>
      </w:ins>
      <w:r w:rsidR="00AF3F66" w:rsidRPr="00E360E9">
        <w:rPr>
          <w:rPrChange w:id="107" w:author="" w:date="2014-05-08T19:18:00Z">
            <w:rPr/>
          </w:rPrChange>
        </w:rPr>
        <w:t>with mesh</w:t>
      </w:r>
      <w:ins w:id="108" w:author="" w:date="2014-05-08T19:14:00Z">
        <w:r w:rsidRPr="00E360E9">
          <w:rPr>
            <w:rPrChange w:id="109" w:author="" w:date="2014-05-08T19:18:00Z">
              <w:rPr/>
            </w:rPrChange>
          </w:rPr>
          <w:t xml:space="preserve">. Cut approximately </w:t>
        </w:r>
        <w:proofErr w:type="gramStart"/>
        <w:r w:rsidRPr="00E360E9">
          <w:rPr>
            <w:rPrChange w:id="110" w:author="" w:date="2014-05-08T19:18:00Z">
              <w:rPr/>
            </w:rPrChange>
          </w:rPr>
          <w:t>one foot</w:t>
        </w:r>
        <w:proofErr w:type="gramEnd"/>
        <w:r w:rsidRPr="00E360E9">
          <w:rPr>
            <w:rPrChange w:id="111" w:author="" w:date="2014-05-08T19:18:00Z">
              <w:rPr/>
            </w:rPrChange>
          </w:rPr>
          <w:t xml:space="preserve"> length of </w:t>
        </w:r>
      </w:ins>
      <w:del w:id="112" w:author="" w:date="2014-05-08T19:14:00Z">
        <w:r w:rsidR="00AF3F66" w:rsidRPr="00E360E9" w:rsidDel="00E360E9">
          <w:rPr>
            <w:rPrChange w:id="113" w:author="" w:date="2014-05-08T19:18:00Z">
              <w:rPr/>
            </w:rPrChange>
          </w:rPr>
          <w:delText>,</w:delText>
        </w:r>
      </w:del>
      <w:ins w:id="114" w:author="" w:date="2014-05-08T19:14:00Z">
        <w:r w:rsidRPr="00E360E9">
          <w:rPr>
            <w:rPrChange w:id="115" w:author="" w:date="2014-05-08T19:18:00Z">
              <w:rPr/>
            </w:rPrChange>
          </w:rPr>
          <w:t>an</w:t>
        </w:r>
      </w:ins>
      <w:del w:id="116" w:author="" w:date="2014-05-08T19:14:00Z">
        <w:r w:rsidR="00AF3F66" w:rsidRPr="00E360E9" w:rsidDel="00E360E9">
          <w:rPr>
            <w:rPrChange w:id="117" w:author="" w:date="2014-05-08T19:18:00Z">
              <w:rPr/>
            </w:rPrChange>
          </w:rPr>
          <w:delText xml:space="preserve"> and glue the cuff of an</w:delText>
        </w:r>
      </w:del>
      <w:r w:rsidR="00AF3F66" w:rsidRPr="00E360E9">
        <w:rPr>
          <w:rPrChange w:id="118" w:author="" w:date="2014-05-08T19:18:00Z">
            <w:rPr/>
          </w:rPrChange>
        </w:rPr>
        <w:t xml:space="preserve"> orthopedic stocking</w:t>
      </w:r>
      <w:ins w:id="119" w:author="" w:date="2014-05-08T19:15:00Z">
        <w:r w:rsidRPr="00E360E9">
          <w:rPr>
            <w:rPrChange w:id="120" w:author="" w:date="2014-05-08T19:18:00Z">
              <w:rPr/>
            </w:rPrChange>
          </w:rPr>
          <w:t>, and glue one end around the inside of the other hole.</w:t>
        </w:r>
      </w:ins>
      <w:del w:id="121" w:author="" w:date="2014-05-08T19:15:00Z">
        <w:r w:rsidR="00AF3F66" w:rsidRPr="00E360E9" w:rsidDel="00E360E9">
          <w:rPr>
            <w:rPrChange w:id="122" w:author="" w:date="2014-05-08T19:18:00Z">
              <w:rPr/>
            </w:rPrChange>
          </w:rPr>
          <w:delText xml:space="preserve"> around the perimeter of the other window to</w:delText>
        </w:r>
      </w:del>
      <w:ins w:id="123" w:author="" w:date="2014-05-08T19:15:00Z">
        <w:r w:rsidRPr="00E360E9">
          <w:rPr>
            <w:rPrChange w:id="124" w:author="" w:date="2014-05-08T19:18:00Z">
              <w:rPr/>
            </w:rPrChange>
          </w:rPr>
          <w:t xml:space="preserve"> </w:t>
        </w:r>
      </w:ins>
      <w:del w:id="125" w:author="" w:date="2014-05-08T19:19:00Z">
        <w:r w:rsidR="00AF3F66" w:rsidRPr="00E360E9" w:rsidDel="0048774C">
          <w:rPr>
            <w:rPrChange w:id="126" w:author="" w:date="2014-05-08T19:18:00Z">
              <w:rPr/>
            </w:rPrChange>
          </w:rPr>
          <w:delText xml:space="preserve"> </w:delText>
        </w:r>
        <w:r w:rsidR="0086734C" w:rsidRPr="00E360E9" w:rsidDel="0048774C">
          <w:rPr>
            <w:rPrChange w:id="127" w:author="" w:date="2014-05-08T19:18:00Z">
              <w:rPr/>
            </w:rPrChange>
          </w:rPr>
          <w:delText xml:space="preserve">allow access to the mosquitoes within the cage </w:delText>
        </w:r>
        <w:r w:rsidR="00AF3F66" w:rsidRPr="00E360E9" w:rsidDel="0048774C">
          <w:rPr>
            <w:rPrChange w:id="128" w:author="" w:date="2014-05-08T19:18:00Z">
              <w:rPr/>
            </w:rPrChange>
          </w:rPr>
          <w:delText xml:space="preserve">through the stocking. </w:delText>
        </w:r>
      </w:del>
    </w:p>
    <w:p w:rsidR="001E2DB3" w:rsidRDefault="001E2DB3" w:rsidP="006603BA">
      <w:pPr>
        <w:pStyle w:val="ListParagraph"/>
        <w:widowControl/>
        <w:autoSpaceDE/>
        <w:autoSpaceDN/>
        <w:adjustRightInd/>
        <w:ind w:left="0"/>
        <w:jc w:val="left"/>
        <w:rPr>
          <w:rFonts w:asciiTheme="minorHAnsi" w:hAnsiTheme="minorHAnsi"/>
        </w:rPr>
      </w:pPr>
    </w:p>
    <w:p w:rsidR="00AF3F66" w:rsidRPr="006603BA" w:rsidRDefault="00E360E9" w:rsidP="00E360E9">
      <w:pPr>
        <w:pStyle w:val="ListParagraph"/>
        <w:widowControl/>
        <w:numPr>
          <w:numberingChange w:id="129" w:author="" w:date="2014-05-03T18:59:00Z" w:original="%1:1:0:.%2:4:0:.%3:2:0:)"/>
        </w:numPr>
        <w:autoSpaceDE/>
        <w:autoSpaceDN/>
        <w:adjustRightInd/>
        <w:ind w:left="0"/>
        <w:jc w:val="left"/>
        <w:rPr>
          <w:rFonts w:asciiTheme="minorHAnsi" w:hAnsiTheme="minorHAnsi"/>
        </w:rPr>
      </w:pPr>
      <w:ins w:id="130" w:author="" w:date="2014-05-08T19:18:00Z">
        <w:r>
          <w:rPr>
            <w:rFonts w:asciiTheme="minorHAnsi" w:hAnsiTheme="minorHAnsi"/>
          </w:rPr>
          <w:t>1.4.2)</w:t>
        </w:r>
        <w:r>
          <w:rPr>
            <w:rFonts w:asciiTheme="minorHAnsi" w:hAnsiTheme="minorHAnsi"/>
          </w:rPr>
          <w:tab/>
        </w:r>
      </w:ins>
      <w:proofErr w:type="gramStart"/>
      <w:r w:rsidR="00AF3F66" w:rsidRPr="006603BA">
        <w:rPr>
          <w:rFonts w:asciiTheme="minorHAnsi" w:hAnsiTheme="minorHAnsi"/>
        </w:rPr>
        <w:t>Cut</w:t>
      </w:r>
      <w:proofErr w:type="gramEnd"/>
      <w:r w:rsidR="00AF3F66" w:rsidRPr="006603BA">
        <w:rPr>
          <w:rFonts w:asciiTheme="minorHAnsi" w:hAnsiTheme="minorHAnsi"/>
        </w:rPr>
        <w:t xml:space="preserve"> </w:t>
      </w:r>
      <w:r w:rsidR="0086734C" w:rsidRPr="006603BA">
        <w:rPr>
          <w:rFonts w:asciiTheme="minorHAnsi" w:hAnsiTheme="minorHAnsi"/>
        </w:rPr>
        <w:t>the foot end of the stocking off and knot shut</w:t>
      </w:r>
      <w:r w:rsidR="00AF3F66" w:rsidRPr="006603BA">
        <w:rPr>
          <w:rFonts w:asciiTheme="minorHAnsi" w:hAnsiTheme="minorHAnsi"/>
        </w:rPr>
        <w:t xml:space="preserve"> –</w:t>
      </w:r>
      <w:r w:rsidR="0086734C" w:rsidRPr="006603BA">
        <w:rPr>
          <w:rFonts w:asciiTheme="minorHAnsi" w:hAnsiTheme="minorHAnsi"/>
        </w:rPr>
        <w:t xml:space="preserve"> open</w:t>
      </w:r>
      <w:r w:rsidR="00AF3F66" w:rsidRPr="006603BA">
        <w:rPr>
          <w:rFonts w:asciiTheme="minorHAnsi" w:hAnsiTheme="minorHAnsi"/>
        </w:rPr>
        <w:t xml:space="preserve"> only </w:t>
      </w:r>
      <w:r w:rsidR="0086734C" w:rsidRPr="006603BA">
        <w:rPr>
          <w:rFonts w:asciiTheme="minorHAnsi" w:hAnsiTheme="minorHAnsi"/>
        </w:rPr>
        <w:t xml:space="preserve">when access </w:t>
      </w:r>
      <w:r w:rsidR="00AF3F66" w:rsidRPr="006603BA">
        <w:rPr>
          <w:rFonts w:asciiTheme="minorHAnsi" w:hAnsiTheme="minorHAnsi"/>
        </w:rPr>
        <w:t xml:space="preserve">to the interior of the cage </w:t>
      </w:r>
      <w:r w:rsidR="0086734C" w:rsidRPr="006603BA">
        <w:rPr>
          <w:rFonts w:asciiTheme="minorHAnsi" w:hAnsiTheme="minorHAnsi"/>
        </w:rPr>
        <w:t>is needed</w:t>
      </w:r>
      <w:r w:rsidR="00BC63E0" w:rsidRPr="006603BA">
        <w:rPr>
          <w:rFonts w:asciiTheme="minorHAnsi" w:hAnsiTheme="minorHAnsi"/>
        </w:rPr>
        <w:t xml:space="preserve">. </w:t>
      </w:r>
      <w:r w:rsidR="00AF3F66" w:rsidRPr="006603BA">
        <w:rPr>
          <w:rFonts w:asciiTheme="minorHAnsi" w:hAnsiTheme="minorHAnsi"/>
        </w:rPr>
        <w:t xml:space="preserve">For the cage lid, cut out </w:t>
      </w:r>
      <w:proofErr w:type="gramStart"/>
      <w:r w:rsidR="00AF3F66" w:rsidRPr="006603BA">
        <w:rPr>
          <w:rFonts w:asciiTheme="minorHAnsi" w:hAnsiTheme="minorHAnsi"/>
        </w:rPr>
        <w:t>all of the</w:t>
      </w:r>
      <w:proofErr w:type="gramEnd"/>
      <w:r w:rsidR="00AF3F66" w:rsidRPr="006603BA">
        <w:rPr>
          <w:rFonts w:asciiTheme="minorHAnsi" w:hAnsiTheme="minorHAnsi"/>
        </w:rPr>
        <w:t xml:space="preserve"> interior, leaving only the rim, and replace the interior plastic with mesh</w:t>
      </w:r>
      <w:r w:rsidR="00AF3F66" w:rsidRPr="006603BA">
        <w:rPr>
          <w:rFonts w:hAnsiTheme="minorHAnsi"/>
          <w:vertAlign w:val="superscript"/>
        </w:rPr>
        <w:t>24</w:t>
      </w:r>
      <w:r w:rsidR="00AF3F66" w:rsidRPr="006603BA">
        <w:rPr>
          <w:rFonts w:asciiTheme="minorHAnsi" w:hAnsiTheme="minorHAnsi"/>
        </w:rPr>
        <w:t xml:space="preserve">. </w:t>
      </w:r>
      <w:r w:rsidR="00A75964" w:rsidRPr="006603BA">
        <w:rPr>
          <w:rFonts w:asciiTheme="minorHAnsi" w:hAnsiTheme="minorHAnsi"/>
          <w:highlight w:val="yellow"/>
        </w:rPr>
        <w:t xml:space="preserve">Note the </w:t>
      </w:r>
      <w:proofErr w:type="gramStart"/>
      <w:r w:rsidR="00A75964" w:rsidRPr="006603BA">
        <w:rPr>
          <w:rFonts w:asciiTheme="minorHAnsi" w:hAnsiTheme="minorHAnsi"/>
          <w:highlight w:val="yellow"/>
        </w:rPr>
        <w:t>photoperiod,</w:t>
      </w:r>
      <w:proofErr w:type="gramEnd"/>
      <w:r w:rsidR="00A75964" w:rsidRPr="006603BA">
        <w:rPr>
          <w:rFonts w:asciiTheme="minorHAnsi" w:hAnsiTheme="minorHAnsi"/>
          <w:highlight w:val="yellow"/>
        </w:rPr>
        <w:t xml:space="preserve"> replicate number, cage start date, and other information relevant to the experiment with permanent marker on the side of the cage.</w:t>
      </w:r>
    </w:p>
    <w:p w:rsidR="00AF3F66" w:rsidRPr="00E212AB" w:rsidRDefault="00AF3F66" w:rsidP="00E212AB">
      <w:pPr>
        <w:widowControl/>
        <w:autoSpaceDE/>
        <w:autoSpaceDN/>
        <w:adjustRightInd/>
        <w:jc w:val="left"/>
        <w:rPr>
          <w:rFonts w:asciiTheme="minorHAnsi" w:hAnsiTheme="minorHAnsi"/>
        </w:rPr>
      </w:pPr>
    </w:p>
    <w:p w:rsidR="00FC3881" w:rsidRPr="00E212AB" w:rsidRDefault="00FC3881" w:rsidP="00E212AB">
      <w:pPr>
        <w:widowControl/>
        <w:autoSpaceDE/>
        <w:autoSpaceDN/>
        <w:adjustRightInd/>
        <w:jc w:val="left"/>
        <w:rPr>
          <w:rFonts w:asciiTheme="minorHAnsi" w:hAnsiTheme="minorHAnsi"/>
        </w:rPr>
      </w:pPr>
      <w:proofErr w:type="gramStart"/>
      <w:r w:rsidRPr="00E212AB">
        <w:rPr>
          <w:rFonts w:asciiTheme="minorHAnsi" w:hAnsiTheme="minorHAnsi"/>
          <w:highlight w:val="yellow"/>
        </w:rPr>
        <w:t xml:space="preserve">1.5) Line the bottom of </w:t>
      </w:r>
      <w:r w:rsidR="00BC2655" w:rsidRPr="00E212AB">
        <w:rPr>
          <w:rFonts w:asciiTheme="minorHAnsi" w:hAnsiTheme="minorHAnsi"/>
          <w:highlight w:val="yellow"/>
        </w:rPr>
        <w:t xml:space="preserve">the </w:t>
      </w:r>
      <w:r w:rsidRPr="00E212AB">
        <w:rPr>
          <w:rFonts w:asciiTheme="minorHAnsi" w:hAnsiTheme="minorHAnsi"/>
          <w:highlight w:val="yellow"/>
        </w:rPr>
        <w:t>adult cages with wet filter paper.</w:t>
      </w:r>
      <w:proofErr w:type="gramEnd"/>
      <w:r w:rsidRPr="00E212AB">
        <w:rPr>
          <w:rFonts w:asciiTheme="minorHAnsi" w:hAnsiTheme="minorHAnsi"/>
          <w:highlight w:val="yellow"/>
        </w:rPr>
        <w:t xml:space="preserve"> </w:t>
      </w:r>
      <w:r w:rsidR="00CE2176" w:rsidRPr="00E212AB">
        <w:rPr>
          <w:rFonts w:asciiTheme="minorHAnsi" w:hAnsiTheme="minorHAnsi"/>
          <w:highlight w:val="yellow"/>
        </w:rPr>
        <w:t xml:space="preserve">Dampen the filter paper with </w:t>
      </w:r>
      <w:r w:rsidRPr="00E212AB">
        <w:rPr>
          <w:rFonts w:asciiTheme="minorHAnsi" w:hAnsiTheme="minorHAnsi"/>
          <w:highlight w:val="yellow"/>
        </w:rPr>
        <w:t xml:space="preserve">enough </w:t>
      </w:r>
      <w:proofErr w:type="spellStart"/>
      <w:r w:rsidR="00CB5FFD" w:rsidRPr="00E212AB">
        <w:rPr>
          <w:rFonts w:asciiTheme="minorHAnsi" w:hAnsiTheme="minorHAnsi"/>
          <w:highlight w:val="yellow"/>
        </w:rPr>
        <w:t>deionized</w:t>
      </w:r>
      <w:proofErr w:type="spellEnd"/>
      <w:r w:rsidRPr="00E212AB">
        <w:rPr>
          <w:rFonts w:asciiTheme="minorHAnsi" w:hAnsiTheme="minorHAnsi"/>
          <w:highlight w:val="yellow"/>
        </w:rPr>
        <w:t xml:space="preserve"> H</w:t>
      </w:r>
      <w:r w:rsidRPr="00E212AB">
        <w:rPr>
          <w:rFonts w:asciiTheme="minorHAnsi" w:hAnsiTheme="minorHAnsi"/>
          <w:highlight w:val="yellow"/>
          <w:vertAlign w:val="subscript"/>
        </w:rPr>
        <w:t>2</w:t>
      </w:r>
      <w:r w:rsidRPr="00E212AB">
        <w:rPr>
          <w:rFonts w:asciiTheme="minorHAnsi" w:hAnsiTheme="minorHAnsi"/>
          <w:highlight w:val="yellow"/>
        </w:rPr>
        <w:t>0 to increase local humidity in the cage, but avoid standing water, which can stimulate oviposition on the filter paper</w:t>
      </w:r>
      <w:r w:rsidRPr="00E212AB">
        <w:rPr>
          <w:rFonts w:hAnsiTheme="minorHAnsi"/>
          <w:highlight w:val="yellow"/>
          <w:vertAlign w:val="superscript"/>
        </w:rPr>
        <w:t>24</w:t>
      </w:r>
      <w:r w:rsidRPr="00E212AB">
        <w:rPr>
          <w:rFonts w:asciiTheme="minorHAnsi" w:hAnsiTheme="minorHAnsi"/>
          <w:highlight w:val="yellow"/>
        </w:rPr>
        <w:t>.</w:t>
      </w:r>
      <w:r w:rsidRPr="00E212AB">
        <w:rPr>
          <w:rFonts w:asciiTheme="minorHAnsi" w:hAnsiTheme="minorHAnsi"/>
        </w:rPr>
        <w:t xml:space="preserve"> Check the filter paper daily for drying, re-wet when necessary.</w:t>
      </w:r>
    </w:p>
    <w:p w:rsidR="00FC3881" w:rsidRPr="00E212AB" w:rsidRDefault="00FC3881" w:rsidP="00E212AB">
      <w:pPr>
        <w:widowControl/>
        <w:autoSpaceDE/>
        <w:autoSpaceDN/>
        <w:adjustRightInd/>
        <w:jc w:val="left"/>
        <w:rPr>
          <w:rFonts w:asciiTheme="minorHAnsi" w:hAnsiTheme="minorHAnsi"/>
        </w:rPr>
      </w:pPr>
    </w:p>
    <w:p w:rsidR="00BC63E0" w:rsidRPr="00E212AB" w:rsidRDefault="00FC3881" w:rsidP="00E212AB">
      <w:pPr>
        <w:widowControl/>
        <w:autoSpaceDE/>
        <w:autoSpaceDN/>
        <w:adjustRightInd/>
        <w:jc w:val="left"/>
        <w:rPr>
          <w:rFonts w:asciiTheme="minorHAnsi" w:hAnsiTheme="minorHAnsi"/>
        </w:rPr>
      </w:pPr>
      <w:r w:rsidRPr="00E212AB">
        <w:rPr>
          <w:rFonts w:asciiTheme="minorHAnsi" w:hAnsiTheme="minorHAnsi"/>
        </w:rPr>
        <w:t>1.6</w:t>
      </w:r>
      <w:r w:rsidR="00AF3F66" w:rsidRPr="00E212AB">
        <w:rPr>
          <w:rFonts w:asciiTheme="minorHAnsi" w:hAnsiTheme="minorHAnsi"/>
        </w:rPr>
        <w:t xml:space="preserve">) </w:t>
      </w:r>
      <w:proofErr w:type="gramStart"/>
      <w:r w:rsidR="00BC63E0" w:rsidRPr="00E212AB">
        <w:rPr>
          <w:rFonts w:asciiTheme="minorHAnsi" w:hAnsiTheme="minorHAnsi"/>
        </w:rPr>
        <w:t>To</w:t>
      </w:r>
      <w:proofErr w:type="gramEnd"/>
      <w:r w:rsidR="00BC63E0" w:rsidRPr="00E212AB">
        <w:rPr>
          <w:rFonts w:asciiTheme="minorHAnsi" w:hAnsiTheme="minorHAnsi"/>
        </w:rPr>
        <w:t xml:space="preserve"> produce sufficient eggs fo</w:t>
      </w:r>
      <w:r w:rsidR="00913701" w:rsidRPr="00E212AB">
        <w:rPr>
          <w:rFonts w:asciiTheme="minorHAnsi" w:hAnsiTheme="minorHAnsi"/>
        </w:rPr>
        <w:t xml:space="preserve">r an RNA library, </w:t>
      </w:r>
      <w:r w:rsidR="00D15376" w:rsidRPr="00E212AB">
        <w:rPr>
          <w:rFonts w:asciiTheme="minorHAnsi" w:hAnsiTheme="minorHAnsi"/>
        </w:rPr>
        <w:t xml:space="preserve">include </w:t>
      </w:r>
      <w:r w:rsidR="00913701" w:rsidRPr="00E212AB">
        <w:rPr>
          <w:rFonts w:asciiTheme="minorHAnsi" w:hAnsiTheme="minorHAnsi"/>
        </w:rPr>
        <w:t xml:space="preserve">at least </w:t>
      </w:r>
      <w:r w:rsidR="00BC63E0" w:rsidRPr="00E212AB">
        <w:rPr>
          <w:rFonts w:asciiTheme="minorHAnsi" w:hAnsiTheme="minorHAnsi"/>
        </w:rPr>
        <w:t>100 females</w:t>
      </w:r>
      <w:r w:rsidR="00913701" w:rsidRPr="00E212AB">
        <w:rPr>
          <w:rFonts w:asciiTheme="minorHAnsi" w:hAnsiTheme="minorHAnsi"/>
        </w:rPr>
        <w:t xml:space="preserve">/9.5 </w:t>
      </w:r>
      <w:r w:rsidR="001E2DB3">
        <w:rPr>
          <w:rFonts w:asciiTheme="minorHAnsi" w:hAnsiTheme="minorHAnsi"/>
        </w:rPr>
        <w:t>L</w:t>
      </w:r>
      <w:r w:rsidR="00913701" w:rsidRPr="00E212AB">
        <w:rPr>
          <w:rFonts w:asciiTheme="minorHAnsi" w:hAnsiTheme="minorHAnsi"/>
        </w:rPr>
        <w:t xml:space="preserve"> cage, with no more than 5</w:t>
      </w:r>
      <w:r w:rsidR="00BC63E0" w:rsidRPr="00E212AB">
        <w:rPr>
          <w:rFonts w:asciiTheme="minorHAnsi" w:hAnsiTheme="minorHAnsi"/>
        </w:rPr>
        <w:t>00 mosquitoes per cage.</w:t>
      </w:r>
    </w:p>
    <w:p w:rsidR="00AF3F66" w:rsidRPr="00E212AB" w:rsidRDefault="00AF3F66" w:rsidP="00E212AB">
      <w:pPr>
        <w:widowControl/>
        <w:autoSpaceDE/>
        <w:autoSpaceDN/>
        <w:adjustRightInd/>
        <w:jc w:val="left"/>
        <w:rPr>
          <w:rFonts w:asciiTheme="minorHAnsi" w:hAnsiTheme="minorHAnsi"/>
        </w:rPr>
      </w:pPr>
    </w:p>
    <w:p w:rsidR="004E6F9D" w:rsidRPr="00E212AB" w:rsidRDefault="00FC3881" w:rsidP="00E212AB">
      <w:pPr>
        <w:widowControl/>
        <w:autoSpaceDE/>
        <w:autoSpaceDN/>
        <w:adjustRightInd/>
        <w:jc w:val="left"/>
        <w:rPr>
          <w:rFonts w:asciiTheme="minorHAnsi" w:hAnsiTheme="minorHAnsi"/>
        </w:rPr>
      </w:pPr>
      <w:r w:rsidRPr="00E212AB">
        <w:rPr>
          <w:rFonts w:asciiTheme="minorHAnsi" w:hAnsiTheme="minorHAnsi"/>
          <w:highlight w:val="yellow"/>
        </w:rPr>
        <w:t>1.7</w:t>
      </w:r>
      <w:r w:rsidR="00D3116B" w:rsidRPr="00E212AB">
        <w:rPr>
          <w:rFonts w:asciiTheme="minorHAnsi" w:hAnsiTheme="minorHAnsi"/>
          <w:highlight w:val="yellow"/>
        </w:rPr>
        <w:t xml:space="preserve">) </w:t>
      </w:r>
      <w:r w:rsidR="00BC63E0" w:rsidRPr="00E212AB">
        <w:rPr>
          <w:rFonts w:asciiTheme="minorHAnsi" w:hAnsiTheme="minorHAnsi"/>
          <w:highlight w:val="yellow"/>
        </w:rPr>
        <w:t>Collect pupae M-W-F and place in a small cup of clean H</w:t>
      </w:r>
      <w:r w:rsidR="00BC63E0" w:rsidRPr="00E212AB">
        <w:rPr>
          <w:rFonts w:asciiTheme="minorHAnsi" w:hAnsiTheme="minorHAnsi"/>
          <w:highlight w:val="yellow"/>
          <w:vertAlign w:val="subscript"/>
        </w:rPr>
        <w:t>2</w:t>
      </w:r>
      <w:r w:rsidR="00BC63E0" w:rsidRPr="00E212AB">
        <w:rPr>
          <w:rFonts w:asciiTheme="minorHAnsi" w:hAnsiTheme="minorHAnsi"/>
          <w:highlight w:val="yellow"/>
        </w:rPr>
        <w:t>0 at a density of no more than 50 pupae per 25</w:t>
      </w:r>
      <w:r w:rsidR="00D3116B" w:rsidRPr="00E212AB">
        <w:rPr>
          <w:rFonts w:asciiTheme="minorHAnsi" w:hAnsiTheme="minorHAnsi"/>
          <w:highlight w:val="yellow"/>
        </w:rPr>
        <w:t xml:space="preserve"> </w:t>
      </w:r>
      <w:r w:rsidR="00BC63E0" w:rsidRPr="00E212AB">
        <w:rPr>
          <w:rFonts w:asciiTheme="minorHAnsi" w:hAnsiTheme="minorHAnsi"/>
          <w:highlight w:val="yellow"/>
        </w:rPr>
        <w:t>m</w:t>
      </w:r>
      <w:r w:rsidR="00D3116B" w:rsidRPr="00E212AB">
        <w:rPr>
          <w:rFonts w:asciiTheme="minorHAnsi" w:hAnsiTheme="minorHAnsi"/>
          <w:highlight w:val="yellow"/>
        </w:rPr>
        <w:t>l</w:t>
      </w:r>
      <w:r w:rsidR="00BC63E0" w:rsidRPr="00E212AB">
        <w:rPr>
          <w:rFonts w:asciiTheme="minorHAnsi" w:hAnsiTheme="minorHAnsi"/>
          <w:highlight w:val="yellow"/>
        </w:rPr>
        <w:t xml:space="preserve"> H</w:t>
      </w:r>
      <w:r w:rsidR="00BC63E0" w:rsidRPr="00E212AB">
        <w:rPr>
          <w:rFonts w:asciiTheme="minorHAnsi" w:hAnsiTheme="minorHAnsi"/>
          <w:highlight w:val="yellow"/>
          <w:vertAlign w:val="subscript"/>
        </w:rPr>
        <w:t>2</w:t>
      </w:r>
      <w:r w:rsidR="00BC63E0" w:rsidRPr="00E212AB">
        <w:rPr>
          <w:rFonts w:asciiTheme="minorHAnsi" w:hAnsiTheme="minorHAnsi"/>
          <w:highlight w:val="yellow"/>
        </w:rPr>
        <w:t xml:space="preserve">0. Transfer </w:t>
      </w:r>
      <w:r w:rsidR="00BC2655" w:rsidRPr="00E212AB">
        <w:rPr>
          <w:rFonts w:asciiTheme="minorHAnsi" w:hAnsiTheme="minorHAnsi"/>
          <w:highlight w:val="yellow"/>
        </w:rPr>
        <w:t xml:space="preserve">the </w:t>
      </w:r>
      <w:r w:rsidR="00BC63E0" w:rsidRPr="00E212AB">
        <w:rPr>
          <w:rFonts w:asciiTheme="minorHAnsi" w:hAnsiTheme="minorHAnsi"/>
          <w:highlight w:val="yellow"/>
        </w:rPr>
        <w:t xml:space="preserve">pupae cup to an adult </w:t>
      </w:r>
      <w:del w:id="131" w:author="" w:date="2014-05-08T19:20:00Z">
        <w:r w:rsidR="00BC63E0" w:rsidRPr="00E212AB" w:rsidDel="0048774C">
          <w:rPr>
            <w:rFonts w:asciiTheme="minorHAnsi" w:hAnsiTheme="minorHAnsi"/>
            <w:highlight w:val="yellow"/>
          </w:rPr>
          <w:delText xml:space="preserve">bucket </w:delText>
        </w:r>
      </w:del>
      <w:r w:rsidR="00BC63E0" w:rsidRPr="00E212AB">
        <w:rPr>
          <w:rFonts w:asciiTheme="minorHAnsi" w:hAnsiTheme="minorHAnsi"/>
          <w:highlight w:val="yellow"/>
        </w:rPr>
        <w:t>cage. Place cages in</w:t>
      </w:r>
      <w:r w:rsidR="00BC2655" w:rsidRPr="00E212AB">
        <w:rPr>
          <w:rFonts w:asciiTheme="minorHAnsi" w:hAnsiTheme="minorHAnsi"/>
          <w:highlight w:val="yellow"/>
        </w:rPr>
        <w:t xml:space="preserve"> the</w:t>
      </w:r>
      <w:r w:rsidR="00BC63E0" w:rsidRPr="00E212AB">
        <w:rPr>
          <w:rFonts w:asciiTheme="minorHAnsi" w:hAnsiTheme="minorHAnsi"/>
          <w:highlight w:val="yellow"/>
        </w:rPr>
        <w:t xml:space="preserve"> </w:t>
      </w:r>
      <w:r w:rsidR="00BC63E0" w:rsidRPr="00F47C9B">
        <w:rPr>
          <w:rFonts w:asciiTheme="minorHAnsi" w:hAnsiTheme="minorHAnsi"/>
          <w:highlight w:val="yellow"/>
        </w:rPr>
        <w:t xml:space="preserve">respective photoperiod cabinet </w:t>
      </w:r>
      <w:r w:rsidR="00AF3F66" w:rsidRPr="00F47C9B">
        <w:rPr>
          <w:rFonts w:asciiTheme="minorHAnsi" w:hAnsiTheme="minorHAnsi"/>
          <w:highlight w:val="yellow"/>
        </w:rPr>
        <w:t xml:space="preserve">- </w:t>
      </w:r>
      <w:r w:rsidR="00F14A7A" w:rsidRPr="00F14A7A">
        <w:rPr>
          <w:rFonts w:asciiTheme="minorHAnsi" w:hAnsiTheme="minorHAnsi"/>
          <w:i/>
          <w:highlight w:val="yellow"/>
          <w:rPrChange w:id="132" w:author="" w:date="2014-05-03T19:54:00Z">
            <w:rPr>
              <w:rFonts w:asciiTheme="minorHAnsi" w:hAnsiTheme="minorHAnsi"/>
              <w:i/>
            </w:rPr>
          </w:rPrChange>
        </w:rPr>
        <w:t xml:space="preserve">A. albopictus </w:t>
      </w:r>
      <w:r w:rsidR="00F14A7A" w:rsidRPr="00F14A7A">
        <w:rPr>
          <w:rFonts w:asciiTheme="minorHAnsi" w:hAnsiTheme="minorHAnsi"/>
          <w:highlight w:val="yellow"/>
          <w:rPrChange w:id="133" w:author="" w:date="2014-05-03T19:54:00Z">
            <w:rPr>
              <w:rFonts w:asciiTheme="minorHAnsi" w:hAnsiTheme="minorHAnsi"/>
            </w:rPr>
          </w:rPrChange>
        </w:rPr>
        <w:t>pupae are photosensitive</w:t>
      </w:r>
      <w:r w:rsidR="00F14A7A" w:rsidRPr="00F14A7A">
        <w:rPr>
          <w:rFonts w:hAnsiTheme="minorHAnsi"/>
          <w:highlight w:val="yellow"/>
          <w:vertAlign w:val="superscript"/>
          <w:rPrChange w:id="134" w:author="" w:date="2014-05-03T19:54:00Z">
            <w:rPr>
              <w:rFonts w:hAnsiTheme="minorHAnsi"/>
              <w:vertAlign w:val="superscript"/>
            </w:rPr>
          </w:rPrChange>
        </w:rPr>
        <w:t>15</w:t>
      </w:r>
      <w:r w:rsidR="00F14A7A" w:rsidRPr="00F14A7A">
        <w:rPr>
          <w:rFonts w:asciiTheme="minorHAnsi" w:hAnsiTheme="minorHAnsi"/>
          <w:highlight w:val="yellow"/>
          <w:rPrChange w:id="135" w:author="" w:date="2014-05-03T19:54:00Z">
            <w:rPr>
              <w:rFonts w:asciiTheme="minorHAnsi" w:hAnsiTheme="minorHAnsi"/>
            </w:rPr>
          </w:rPrChange>
        </w:rPr>
        <w:t>.</w:t>
      </w:r>
      <w:r w:rsidR="00AF3F66" w:rsidRPr="00E212AB">
        <w:rPr>
          <w:rFonts w:asciiTheme="minorHAnsi" w:hAnsiTheme="minorHAnsi"/>
        </w:rPr>
        <w:t xml:space="preserve"> </w:t>
      </w:r>
    </w:p>
    <w:p w:rsidR="004E6F9D" w:rsidRPr="00E212AB" w:rsidRDefault="004E6F9D" w:rsidP="00E212AB">
      <w:pPr>
        <w:widowControl/>
        <w:autoSpaceDE/>
        <w:autoSpaceDN/>
        <w:adjustRightInd/>
        <w:jc w:val="left"/>
        <w:rPr>
          <w:rFonts w:asciiTheme="minorHAnsi" w:hAnsiTheme="minorHAnsi"/>
        </w:rPr>
      </w:pPr>
    </w:p>
    <w:p w:rsidR="00AF3F66" w:rsidRPr="00E212AB" w:rsidRDefault="00FC3881" w:rsidP="00E212AB">
      <w:pPr>
        <w:widowControl/>
        <w:autoSpaceDE/>
        <w:autoSpaceDN/>
        <w:adjustRightInd/>
        <w:jc w:val="left"/>
        <w:rPr>
          <w:rFonts w:asciiTheme="minorHAnsi" w:hAnsiTheme="minorHAnsi"/>
        </w:rPr>
      </w:pPr>
      <w:r w:rsidRPr="00E212AB">
        <w:rPr>
          <w:rFonts w:asciiTheme="minorHAnsi" w:hAnsiTheme="minorHAnsi"/>
        </w:rPr>
        <w:t>1.8</w:t>
      </w:r>
      <w:r w:rsidR="004E6F9D" w:rsidRPr="00E212AB">
        <w:rPr>
          <w:rFonts w:asciiTheme="minorHAnsi" w:hAnsiTheme="minorHAnsi"/>
        </w:rPr>
        <w:t xml:space="preserve">) </w:t>
      </w:r>
      <w:r w:rsidR="00AF3F66" w:rsidRPr="00E212AB">
        <w:rPr>
          <w:rFonts w:asciiTheme="minorHAnsi" w:hAnsiTheme="minorHAnsi"/>
        </w:rPr>
        <w:t>Ensure daily that H</w:t>
      </w:r>
      <w:r w:rsidR="00AF3F66" w:rsidRPr="00E212AB">
        <w:rPr>
          <w:rFonts w:asciiTheme="minorHAnsi" w:hAnsiTheme="minorHAnsi"/>
          <w:vertAlign w:val="subscript"/>
        </w:rPr>
        <w:t>2</w:t>
      </w:r>
      <w:r w:rsidR="00AF3F66" w:rsidRPr="00E212AB">
        <w:rPr>
          <w:rFonts w:asciiTheme="minorHAnsi" w:hAnsiTheme="minorHAnsi"/>
        </w:rPr>
        <w:t>0 in cups is clean and clear, and remove dead pupae, because build-up of dead pupae can cause mass mortality. R</w:t>
      </w:r>
      <w:r w:rsidR="00BC63E0" w:rsidRPr="00E212AB">
        <w:rPr>
          <w:rFonts w:asciiTheme="minorHAnsi" w:hAnsiTheme="minorHAnsi"/>
        </w:rPr>
        <w:t>emove H</w:t>
      </w:r>
      <w:r w:rsidR="00BC63E0" w:rsidRPr="00E212AB">
        <w:rPr>
          <w:rFonts w:asciiTheme="minorHAnsi" w:hAnsiTheme="minorHAnsi"/>
          <w:vertAlign w:val="subscript"/>
        </w:rPr>
        <w:t>2</w:t>
      </w:r>
      <w:r w:rsidR="00BC63E0" w:rsidRPr="00E212AB">
        <w:rPr>
          <w:rFonts w:asciiTheme="minorHAnsi" w:hAnsiTheme="minorHAnsi"/>
        </w:rPr>
        <w:t xml:space="preserve">0 cups after all pupae emerge. </w:t>
      </w:r>
    </w:p>
    <w:p w:rsidR="00D3116B" w:rsidRPr="00E212AB" w:rsidRDefault="00D3116B" w:rsidP="00E212AB">
      <w:pPr>
        <w:widowControl/>
        <w:autoSpaceDE/>
        <w:autoSpaceDN/>
        <w:adjustRightInd/>
        <w:jc w:val="left"/>
        <w:rPr>
          <w:rFonts w:asciiTheme="minorHAnsi" w:hAnsiTheme="minorHAnsi"/>
          <w:highlight w:val="yellow"/>
        </w:rPr>
      </w:pPr>
    </w:p>
    <w:p w:rsidR="00BC63E0" w:rsidRPr="00E212AB" w:rsidRDefault="004E6F9D" w:rsidP="00E212AB">
      <w:pPr>
        <w:widowControl/>
        <w:autoSpaceDE/>
        <w:autoSpaceDN/>
        <w:adjustRightInd/>
        <w:jc w:val="left"/>
        <w:rPr>
          <w:rFonts w:asciiTheme="minorHAnsi" w:hAnsiTheme="minorHAnsi"/>
        </w:rPr>
      </w:pPr>
      <w:r w:rsidRPr="00E212AB">
        <w:rPr>
          <w:rFonts w:asciiTheme="minorHAnsi" w:hAnsiTheme="minorHAnsi"/>
          <w:highlight w:val="yellow"/>
        </w:rPr>
        <w:t>1.9</w:t>
      </w:r>
      <w:r w:rsidR="00D3116B" w:rsidRPr="00E212AB">
        <w:rPr>
          <w:rFonts w:asciiTheme="minorHAnsi" w:hAnsiTheme="minorHAnsi"/>
          <w:highlight w:val="yellow"/>
        </w:rPr>
        <w:t xml:space="preserve">) </w:t>
      </w:r>
      <w:r w:rsidR="00BC63E0" w:rsidRPr="00E212AB">
        <w:rPr>
          <w:rFonts w:asciiTheme="minorHAnsi" w:hAnsiTheme="minorHAnsi"/>
          <w:highlight w:val="yellow"/>
        </w:rPr>
        <w:t>Place organic raisins on the top mesh of the cage to provide sugar for emerged adults.</w:t>
      </w:r>
      <w:r w:rsidR="00BC63E0" w:rsidRPr="00E212AB">
        <w:rPr>
          <w:rFonts w:asciiTheme="minorHAnsi" w:hAnsiTheme="minorHAnsi"/>
        </w:rPr>
        <w:t xml:space="preserve"> </w:t>
      </w:r>
      <w:proofErr w:type="gramStart"/>
      <w:ins w:id="136" w:author="" w:date="2014-05-08T19:03:00Z">
        <w:r w:rsidR="00AC2275">
          <w:rPr>
            <w:rFonts w:asciiTheme="minorHAnsi" w:hAnsiTheme="minorHAnsi"/>
          </w:rPr>
          <w:t>Monitor raisins, and c</w:t>
        </w:r>
      </w:ins>
      <w:del w:id="137" w:author="" w:date="2014-05-08T19:03:00Z">
        <w:r w:rsidR="00BC63E0" w:rsidRPr="00E212AB" w:rsidDel="00AC2275">
          <w:rPr>
            <w:rFonts w:asciiTheme="minorHAnsi" w:hAnsiTheme="minorHAnsi"/>
          </w:rPr>
          <w:delText>C</w:delText>
        </w:r>
      </w:del>
      <w:r w:rsidR="00BC63E0" w:rsidRPr="00E212AB">
        <w:rPr>
          <w:rFonts w:asciiTheme="minorHAnsi" w:hAnsiTheme="minorHAnsi"/>
        </w:rPr>
        <w:t xml:space="preserve">hange </w:t>
      </w:r>
      <w:del w:id="138" w:author="" w:date="2014-05-08T19:04:00Z">
        <w:r w:rsidR="00BC63E0" w:rsidRPr="00E212AB" w:rsidDel="00AC2275">
          <w:rPr>
            <w:rFonts w:asciiTheme="minorHAnsi" w:hAnsiTheme="minorHAnsi"/>
          </w:rPr>
          <w:delText xml:space="preserve">raisins </w:delText>
        </w:r>
      </w:del>
      <w:ins w:id="139" w:author="" w:date="2014-05-08T19:04:00Z">
        <w:r w:rsidR="00AC2275">
          <w:rPr>
            <w:rFonts w:asciiTheme="minorHAnsi" w:hAnsiTheme="minorHAnsi"/>
          </w:rPr>
          <w:t xml:space="preserve">them </w:t>
        </w:r>
      </w:ins>
      <w:r w:rsidR="00BC63E0" w:rsidRPr="00E212AB">
        <w:rPr>
          <w:rFonts w:asciiTheme="minorHAnsi" w:hAnsiTheme="minorHAnsi"/>
        </w:rPr>
        <w:t xml:space="preserve">every </w:t>
      </w:r>
      <w:ins w:id="140" w:author="" w:date="2014-05-07T19:47:00Z">
        <w:r w:rsidR="00A0551B">
          <w:rPr>
            <w:rFonts w:asciiTheme="minorHAnsi" w:hAnsiTheme="minorHAnsi"/>
          </w:rPr>
          <w:t>3</w:t>
        </w:r>
      </w:ins>
      <w:del w:id="141" w:author="" w:date="2014-05-07T19:47:00Z">
        <w:r w:rsidR="00BC63E0" w:rsidRPr="00E212AB" w:rsidDel="00A0551B">
          <w:rPr>
            <w:rFonts w:asciiTheme="minorHAnsi" w:hAnsiTheme="minorHAnsi"/>
          </w:rPr>
          <w:delText>4</w:delText>
        </w:r>
      </w:del>
      <w:r w:rsidR="00BC63E0" w:rsidRPr="00E212AB">
        <w:rPr>
          <w:rFonts w:asciiTheme="minorHAnsi" w:hAnsiTheme="minorHAnsi"/>
        </w:rPr>
        <w:t>-5 days to prevent mold accumulation.</w:t>
      </w:r>
      <w:proofErr w:type="gramEnd"/>
      <w:r w:rsidR="00BC63E0" w:rsidRPr="00E212AB">
        <w:rPr>
          <w:rFonts w:asciiTheme="minorHAnsi" w:hAnsiTheme="minorHAnsi"/>
        </w:rPr>
        <w:t xml:space="preserve"> </w:t>
      </w:r>
    </w:p>
    <w:p w:rsidR="00D3116B" w:rsidRPr="00E212AB" w:rsidRDefault="00D3116B" w:rsidP="00E212AB">
      <w:pPr>
        <w:widowControl/>
        <w:autoSpaceDE/>
        <w:autoSpaceDN/>
        <w:adjustRightInd/>
        <w:jc w:val="left"/>
        <w:rPr>
          <w:rFonts w:asciiTheme="minorHAnsi" w:hAnsiTheme="minorHAnsi"/>
        </w:rPr>
      </w:pPr>
    </w:p>
    <w:p w:rsidR="00BC63E0" w:rsidRPr="00E212AB" w:rsidRDefault="00BC63E0" w:rsidP="00E212AB">
      <w:pPr>
        <w:rPr>
          <w:rFonts w:asciiTheme="minorHAnsi" w:hAnsiTheme="minorHAnsi"/>
          <w:b/>
        </w:rPr>
      </w:pPr>
      <w:r w:rsidRPr="00E212AB">
        <w:rPr>
          <w:rFonts w:asciiTheme="minorHAnsi" w:hAnsiTheme="minorHAnsi"/>
          <w:b/>
        </w:rPr>
        <w:t>2. Maintenance of adults</w:t>
      </w:r>
      <w:r w:rsidR="004E6F9D" w:rsidRPr="00E212AB">
        <w:rPr>
          <w:rFonts w:asciiTheme="minorHAnsi" w:hAnsiTheme="minorHAnsi"/>
          <w:b/>
        </w:rPr>
        <w:t xml:space="preserve"> to </w:t>
      </w:r>
      <w:r w:rsidRPr="00E212AB">
        <w:rPr>
          <w:rFonts w:asciiTheme="minorHAnsi" w:hAnsiTheme="minorHAnsi"/>
          <w:b/>
        </w:rPr>
        <w:t xml:space="preserve">allow mating </w:t>
      </w:r>
      <w:r w:rsidR="004E6F9D" w:rsidRPr="00E212AB">
        <w:rPr>
          <w:rFonts w:asciiTheme="minorHAnsi" w:hAnsiTheme="minorHAnsi"/>
          <w:b/>
        </w:rPr>
        <w:t>and egg production</w:t>
      </w:r>
      <w:r w:rsidRPr="00E212AB">
        <w:rPr>
          <w:rFonts w:asciiTheme="minorHAnsi" w:hAnsiTheme="minorHAnsi"/>
          <w:b/>
        </w:rPr>
        <w:t>.</w:t>
      </w:r>
    </w:p>
    <w:p w:rsidR="00BC63E0" w:rsidRPr="00E212AB" w:rsidRDefault="00BC63E0" w:rsidP="00E212AB">
      <w:pPr>
        <w:rPr>
          <w:rFonts w:asciiTheme="minorHAnsi" w:hAnsiTheme="minorHAnsi"/>
        </w:rPr>
      </w:pPr>
    </w:p>
    <w:p w:rsidR="00BC63E0" w:rsidRPr="00E212AB" w:rsidRDefault="009752C4" w:rsidP="00E212AB">
      <w:pPr>
        <w:rPr>
          <w:rFonts w:asciiTheme="minorHAnsi" w:hAnsiTheme="minorHAnsi"/>
        </w:rPr>
      </w:pPr>
      <w:r w:rsidRPr="00E212AB">
        <w:rPr>
          <w:rFonts w:asciiTheme="minorHAnsi" w:hAnsiTheme="minorHAnsi"/>
        </w:rPr>
        <w:t>2.1</w:t>
      </w:r>
      <w:r w:rsidR="00CF7B61" w:rsidRPr="00E212AB">
        <w:rPr>
          <w:rFonts w:asciiTheme="minorHAnsi" w:hAnsiTheme="minorHAnsi"/>
        </w:rPr>
        <w:t>)</w:t>
      </w:r>
      <w:r w:rsidR="00BC63E0" w:rsidRPr="00E212AB">
        <w:rPr>
          <w:rFonts w:asciiTheme="minorHAnsi" w:hAnsiTheme="minorHAnsi"/>
        </w:rPr>
        <w:t xml:space="preserve"> </w:t>
      </w:r>
      <w:r w:rsidR="00CF7B61" w:rsidRPr="00E212AB">
        <w:rPr>
          <w:rFonts w:asciiTheme="minorHAnsi" w:hAnsiTheme="minorHAnsi"/>
        </w:rPr>
        <w:t>Maintain c</w:t>
      </w:r>
      <w:r w:rsidR="00BC63E0" w:rsidRPr="00E212AB">
        <w:rPr>
          <w:rFonts w:asciiTheme="minorHAnsi" w:hAnsiTheme="minorHAnsi"/>
        </w:rPr>
        <w:t>ages at high humidity (approx. 80</w:t>
      </w:r>
      <w:r w:rsidR="00D3116B" w:rsidRPr="00E212AB">
        <w:rPr>
          <w:rFonts w:asciiTheme="minorHAnsi" w:hAnsiTheme="minorHAnsi"/>
        </w:rPr>
        <w:t xml:space="preserve"> </w:t>
      </w:r>
      <w:r w:rsidR="00BC63E0" w:rsidRPr="00E212AB">
        <w:rPr>
          <w:rFonts w:asciiTheme="minorHAnsi" w:hAnsiTheme="minorHAnsi"/>
        </w:rPr>
        <w:t xml:space="preserve">%) </w:t>
      </w:r>
      <w:r w:rsidR="00CF7B61" w:rsidRPr="00E212AB">
        <w:rPr>
          <w:rFonts w:asciiTheme="minorHAnsi" w:hAnsiTheme="minorHAnsi"/>
        </w:rPr>
        <w:t xml:space="preserve">by </w:t>
      </w:r>
      <w:r w:rsidR="00BC63E0" w:rsidRPr="00E212AB">
        <w:rPr>
          <w:rFonts w:asciiTheme="minorHAnsi" w:hAnsiTheme="minorHAnsi"/>
        </w:rPr>
        <w:t xml:space="preserve">lining the cage bottom </w:t>
      </w:r>
      <w:r w:rsidR="00CF7B61" w:rsidRPr="00E212AB">
        <w:rPr>
          <w:rFonts w:asciiTheme="minorHAnsi" w:hAnsiTheme="minorHAnsi"/>
        </w:rPr>
        <w:t xml:space="preserve">with a moist </w:t>
      </w:r>
      <w:r w:rsidR="00FC3881" w:rsidRPr="00E212AB">
        <w:rPr>
          <w:rFonts w:asciiTheme="minorHAnsi" w:hAnsiTheme="minorHAnsi"/>
        </w:rPr>
        <w:t>filter paper</w:t>
      </w:r>
      <w:r w:rsidR="00CF7B61" w:rsidRPr="00E212AB">
        <w:rPr>
          <w:rFonts w:asciiTheme="minorHAnsi" w:hAnsiTheme="minorHAnsi"/>
        </w:rPr>
        <w:t xml:space="preserve">, </w:t>
      </w:r>
      <w:r w:rsidR="00BC63E0" w:rsidRPr="00E212AB">
        <w:rPr>
          <w:rFonts w:asciiTheme="minorHAnsi" w:hAnsiTheme="minorHAnsi"/>
        </w:rPr>
        <w:t xml:space="preserve">and </w:t>
      </w:r>
      <w:r w:rsidR="00CF7B61" w:rsidRPr="00E212AB">
        <w:rPr>
          <w:rFonts w:asciiTheme="minorHAnsi" w:hAnsiTheme="minorHAnsi"/>
        </w:rPr>
        <w:t>provid</w:t>
      </w:r>
      <w:ins w:id="142" w:author="" w:date="2014-05-08T19:20:00Z">
        <w:r w:rsidR="0048774C">
          <w:rPr>
            <w:rFonts w:asciiTheme="minorHAnsi" w:hAnsiTheme="minorHAnsi"/>
          </w:rPr>
          <w:t>e</w:t>
        </w:r>
      </w:ins>
      <w:del w:id="143" w:author="" w:date="2014-05-08T19:20:00Z">
        <w:r w:rsidR="00CF7B61" w:rsidRPr="00E212AB" w:rsidDel="0048774C">
          <w:rPr>
            <w:rFonts w:asciiTheme="minorHAnsi" w:hAnsiTheme="minorHAnsi"/>
          </w:rPr>
          <w:delText>ing</w:delText>
        </w:r>
      </w:del>
      <w:r w:rsidR="00CF7B61" w:rsidRPr="00E212AB">
        <w:rPr>
          <w:rFonts w:asciiTheme="minorHAnsi" w:hAnsiTheme="minorHAnsi"/>
        </w:rPr>
        <w:t xml:space="preserve"> </w:t>
      </w:r>
      <w:r w:rsidR="00BC63E0" w:rsidRPr="00E212AB">
        <w:rPr>
          <w:rFonts w:asciiTheme="minorHAnsi" w:hAnsiTheme="minorHAnsi"/>
        </w:rPr>
        <w:t>access to non-moldy raisins</w:t>
      </w:r>
      <w:r w:rsidR="00CF7B61" w:rsidRPr="00E212AB">
        <w:rPr>
          <w:rFonts w:asciiTheme="minorHAnsi" w:hAnsiTheme="minorHAnsi"/>
        </w:rPr>
        <w:t>,</w:t>
      </w:r>
      <w:r w:rsidR="00BC63E0" w:rsidRPr="00E212AB">
        <w:rPr>
          <w:rFonts w:asciiTheme="minorHAnsi" w:hAnsiTheme="minorHAnsi"/>
        </w:rPr>
        <w:t xml:space="preserve"> as described above (</w:t>
      </w:r>
      <w:r w:rsidRPr="00E212AB">
        <w:rPr>
          <w:rFonts w:asciiTheme="minorHAnsi" w:hAnsiTheme="minorHAnsi"/>
        </w:rPr>
        <w:t>Section</w:t>
      </w:r>
      <w:r w:rsidR="00D3116B" w:rsidRPr="00E212AB">
        <w:rPr>
          <w:rFonts w:asciiTheme="minorHAnsi" w:hAnsiTheme="minorHAnsi"/>
        </w:rPr>
        <w:t>s</w:t>
      </w:r>
      <w:r w:rsidRPr="00E212AB">
        <w:rPr>
          <w:rFonts w:asciiTheme="minorHAnsi" w:hAnsiTheme="minorHAnsi"/>
        </w:rPr>
        <w:t xml:space="preserve"> </w:t>
      </w:r>
      <w:r w:rsidR="00BC63E0" w:rsidRPr="00E212AB">
        <w:rPr>
          <w:rFonts w:asciiTheme="minorHAnsi" w:hAnsiTheme="minorHAnsi"/>
        </w:rPr>
        <w:t>1.</w:t>
      </w:r>
      <w:r w:rsidR="00FC3881" w:rsidRPr="00E212AB">
        <w:rPr>
          <w:rFonts w:asciiTheme="minorHAnsi" w:hAnsiTheme="minorHAnsi"/>
        </w:rPr>
        <w:t>5</w:t>
      </w:r>
      <w:r w:rsidR="00D3116B" w:rsidRPr="00E212AB">
        <w:rPr>
          <w:rFonts w:asciiTheme="minorHAnsi" w:hAnsiTheme="minorHAnsi"/>
        </w:rPr>
        <w:t xml:space="preserve"> and 1.</w:t>
      </w:r>
      <w:r w:rsidR="004E6F9D" w:rsidRPr="00E212AB">
        <w:rPr>
          <w:rFonts w:asciiTheme="minorHAnsi" w:hAnsiTheme="minorHAnsi"/>
        </w:rPr>
        <w:t>9</w:t>
      </w:r>
      <w:r w:rsidR="00BC63E0" w:rsidRPr="00E212AB">
        <w:rPr>
          <w:rFonts w:asciiTheme="minorHAnsi" w:hAnsiTheme="minorHAnsi"/>
        </w:rPr>
        <w:t>).</w:t>
      </w:r>
    </w:p>
    <w:p w:rsidR="00BC63E0" w:rsidRPr="00E212AB" w:rsidRDefault="00BC63E0" w:rsidP="00E212AB">
      <w:pPr>
        <w:rPr>
          <w:rFonts w:asciiTheme="minorHAnsi" w:hAnsiTheme="minorHAnsi"/>
          <w:b/>
        </w:rPr>
      </w:pPr>
    </w:p>
    <w:p w:rsidR="00D171E1" w:rsidRPr="00E212AB" w:rsidRDefault="00D171E1" w:rsidP="00E212AB">
      <w:pPr>
        <w:rPr>
          <w:b/>
        </w:rPr>
      </w:pPr>
      <w:r w:rsidRPr="00E212AB">
        <w:rPr>
          <w:b/>
        </w:rPr>
        <w:t>3. Blood-feeding.</w:t>
      </w:r>
      <w:r w:rsidR="007F6AE3">
        <w:rPr>
          <w:b/>
        </w:rPr>
        <w:t xml:space="preserve"> </w:t>
      </w:r>
    </w:p>
    <w:p w:rsidR="00D171E1" w:rsidRPr="00E212AB" w:rsidRDefault="00D171E1" w:rsidP="00E212AB"/>
    <w:p w:rsidR="00D171E1" w:rsidRPr="00E212AB" w:rsidRDefault="00D171E1" w:rsidP="00E212AB">
      <w:r w:rsidRPr="00E212AB">
        <w:t xml:space="preserve">3.1) Prepare to blood-feed females between two to six days after </w:t>
      </w:r>
      <w:proofErr w:type="spellStart"/>
      <w:r w:rsidRPr="00E212AB">
        <w:t>eclosion</w:t>
      </w:r>
      <w:proofErr w:type="spellEnd"/>
      <w:r w:rsidRPr="00E212AB">
        <w:t xml:space="preserve"> to ensure that females have been exposed to at least eight unambiguous short days before oviposition commences</w:t>
      </w:r>
      <w:r w:rsidR="005B5D50">
        <w:t xml:space="preserve"> for</w:t>
      </w:r>
      <w:r w:rsidRPr="00E212AB">
        <w:t xml:space="preserve"> nearly 100 % diapause eggs</w:t>
      </w:r>
      <w:r w:rsidRPr="00E212AB">
        <w:rPr>
          <w:vertAlign w:val="superscript"/>
        </w:rPr>
        <w:t>14</w:t>
      </w:r>
      <w:r w:rsidRPr="00E212AB">
        <w:t xml:space="preserve">. </w:t>
      </w:r>
    </w:p>
    <w:p w:rsidR="00D171E1" w:rsidRPr="00E212AB" w:rsidRDefault="00D171E1" w:rsidP="00E212AB"/>
    <w:p w:rsidR="00D171E1" w:rsidRPr="00E212AB" w:rsidRDefault="00D171E1" w:rsidP="00E212AB">
      <w:r w:rsidRPr="00E212AB">
        <w:t xml:space="preserve">3.2) </w:t>
      </w:r>
      <w:proofErr w:type="gramStart"/>
      <w:r w:rsidRPr="00E212AB">
        <w:t>Prepare</w:t>
      </w:r>
      <w:proofErr w:type="gramEnd"/>
      <w:r w:rsidRPr="00E212AB">
        <w:t xml:space="preserve"> the </w:t>
      </w:r>
      <w:proofErr w:type="spellStart"/>
      <w:r w:rsidRPr="00E212AB">
        <w:t>Hemotek</w:t>
      </w:r>
      <w:proofErr w:type="spellEnd"/>
      <w:r w:rsidRPr="00E212AB">
        <w:t xml:space="preserve"> Membrane Feeding system.</w:t>
      </w:r>
      <w:r w:rsidR="007F6AE3">
        <w:t xml:space="preserve"> </w:t>
      </w:r>
      <w:r w:rsidRPr="00E212AB">
        <w:t xml:space="preserve">Plug the feeding units into the power supply. Adjust the temperature of each unit to 37 </w:t>
      </w:r>
      <w:ins w:id="144" w:author="" w:date="2014-05-08T19:21:00Z">
        <w:r w:rsidR="009C3C1F">
          <w:sym w:font="Symbol" w:char="F0B0"/>
        </w:r>
      </w:ins>
      <w:del w:id="145" w:author="" w:date="2014-05-08T19:21:00Z">
        <w:r w:rsidRPr="00E212AB" w:rsidDel="009C3C1F">
          <w:delText>º</w:delText>
        </w:r>
      </w:del>
      <w:r w:rsidRPr="00E212AB">
        <w:t>C using the adjustment screw.</w:t>
      </w:r>
      <w:r w:rsidR="007F6AE3">
        <w:t xml:space="preserve"> </w:t>
      </w:r>
      <w:r w:rsidRPr="00E212AB">
        <w:t>Use an electronic thermometer and probe to measure the temperature of the feeding unit during calibration.</w:t>
      </w:r>
      <w:r w:rsidR="007F6AE3">
        <w:t xml:space="preserve">  </w:t>
      </w:r>
    </w:p>
    <w:p w:rsidR="00D171E1" w:rsidRPr="00E212AB" w:rsidRDefault="00D171E1" w:rsidP="00E212AB"/>
    <w:p w:rsidR="00C9102F" w:rsidRDefault="00D171E1" w:rsidP="00E212AB">
      <w:r w:rsidRPr="00E212AB">
        <w:t xml:space="preserve">3.3) </w:t>
      </w:r>
      <w:proofErr w:type="gramStart"/>
      <w:r w:rsidRPr="00E212AB">
        <w:t>Prepare</w:t>
      </w:r>
      <w:proofErr w:type="gramEnd"/>
      <w:r w:rsidRPr="00E212AB">
        <w:t xml:space="preserve"> the meal reservoir. Stretch a square of collagen feeding membrane</w:t>
      </w:r>
      <w:del w:id="146" w:author="" w:date="2014-05-04T14:40:00Z">
        <w:r w:rsidRPr="00E212AB" w:rsidDel="005367B7">
          <w:delText>,</w:delText>
        </w:r>
      </w:del>
      <w:r w:rsidRPr="00E212AB">
        <w:t xml:space="preserve"> over the aperture of the meal reservoir and secure it with an O-ring. Carefully pull the corners to remove wrinkles; trim the excess membrane with scissors. </w:t>
      </w:r>
    </w:p>
    <w:p w:rsidR="00C9102F" w:rsidRDefault="00C9102F" w:rsidP="00E212AB"/>
    <w:p w:rsidR="00D171E1" w:rsidRPr="00E212AB" w:rsidRDefault="00D171E1" w:rsidP="00E212AB">
      <w:r w:rsidRPr="00E212AB">
        <w:rPr>
          <w:b/>
        </w:rPr>
        <w:t>Note:</w:t>
      </w:r>
      <w:r w:rsidRPr="00E212AB">
        <w:t xml:space="preserve"> Collagen membrane may not work well for all mosquito species, and it may be necessary to try several types to find the </w:t>
      </w:r>
      <w:r w:rsidR="00801D20" w:rsidRPr="00E212AB">
        <w:t xml:space="preserve">optimal membrane if working with a species other than </w:t>
      </w:r>
      <w:r w:rsidR="00801D20" w:rsidRPr="00E212AB">
        <w:rPr>
          <w:i/>
        </w:rPr>
        <w:t>A. albopictus</w:t>
      </w:r>
      <w:r w:rsidRPr="00E212AB">
        <w:t>.</w:t>
      </w:r>
      <w:r w:rsidR="007F6AE3">
        <w:t xml:space="preserve"> </w:t>
      </w:r>
      <w:proofErr w:type="spellStart"/>
      <w:r w:rsidRPr="00E212AB">
        <w:t>Parafilm</w:t>
      </w:r>
      <w:proofErr w:type="spellEnd"/>
      <w:r w:rsidRPr="00E212AB">
        <w:t xml:space="preserve"> works well with </w:t>
      </w:r>
      <w:proofErr w:type="spellStart"/>
      <w:r w:rsidRPr="00E212AB">
        <w:rPr>
          <w:i/>
        </w:rPr>
        <w:t>Culex</w:t>
      </w:r>
      <w:proofErr w:type="spellEnd"/>
      <w:r w:rsidRPr="00E212AB">
        <w:rPr>
          <w:i/>
        </w:rPr>
        <w:t xml:space="preserve"> </w:t>
      </w:r>
      <w:proofErr w:type="spellStart"/>
      <w:r w:rsidRPr="00E212AB">
        <w:rPr>
          <w:i/>
        </w:rPr>
        <w:t>pipiens</w:t>
      </w:r>
      <w:proofErr w:type="spellEnd"/>
      <w:r w:rsidRPr="00E212AB">
        <w:t xml:space="preserve">. </w:t>
      </w:r>
    </w:p>
    <w:p w:rsidR="00D171E1" w:rsidRDefault="00D171E1" w:rsidP="00E212AB">
      <w:pPr>
        <w:numPr>
          <w:ins w:id="147" w:author="" w:date="2014-05-08T19:22:00Z"/>
        </w:numPr>
        <w:rPr>
          <w:ins w:id="148" w:author="" w:date="2014-05-08T19:22:00Z"/>
        </w:rPr>
      </w:pPr>
    </w:p>
    <w:p w:rsidR="009C3C1F" w:rsidRPr="00E212AB" w:rsidRDefault="009C3C1F" w:rsidP="009C3C1F">
      <w:pPr>
        <w:numPr>
          <w:ins w:id="149" w:author="" w:date="2014-05-08T19:22:00Z"/>
        </w:numPr>
        <w:rPr>
          <w:ins w:id="150" w:author="" w:date="2014-05-08T19:22:00Z"/>
        </w:rPr>
      </w:pPr>
      <w:ins w:id="151" w:author="" w:date="2014-05-08T19:22:00Z">
        <w:r>
          <w:t xml:space="preserve">3.3.1) </w:t>
        </w:r>
        <w:proofErr w:type="gramStart"/>
        <w:r w:rsidRPr="00E212AB">
          <w:t>If</w:t>
        </w:r>
        <w:proofErr w:type="gramEnd"/>
        <w:r w:rsidRPr="00E212AB">
          <w:t xml:space="preserve"> blood is stored frozen, </w:t>
        </w:r>
        <w:r>
          <w:t>thaw</w:t>
        </w:r>
        <w:r w:rsidRPr="00E212AB">
          <w:t xml:space="preserve"> at room temperature for at least 1 hour before using. </w:t>
        </w:r>
      </w:ins>
    </w:p>
    <w:p w:rsidR="009C3C1F" w:rsidRPr="00E212AB" w:rsidRDefault="009C3C1F" w:rsidP="00E212AB"/>
    <w:p w:rsidR="00C9102F" w:rsidDel="009C3C1F" w:rsidRDefault="00D171E1" w:rsidP="00E212AB">
      <w:pPr>
        <w:rPr>
          <w:del w:id="152" w:author="" w:date="2014-05-08T19:22:00Z"/>
        </w:rPr>
      </w:pPr>
      <w:r w:rsidRPr="00E212AB">
        <w:t>3.3.</w:t>
      </w:r>
      <w:ins w:id="153" w:author="" w:date="2014-05-08T19:22:00Z">
        <w:r w:rsidR="009C3C1F">
          <w:t>2</w:t>
        </w:r>
      </w:ins>
      <w:del w:id="154" w:author="" w:date="2014-05-08T19:22:00Z">
        <w:r w:rsidRPr="00E212AB" w:rsidDel="009C3C1F">
          <w:delText>1</w:delText>
        </w:r>
      </w:del>
      <w:r w:rsidRPr="00E212AB">
        <w:t xml:space="preserve">) </w:t>
      </w:r>
      <w:proofErr w:type="gramStart"/>
      <w:r w:rsidRPr="00E212AB">
        <w:t>Hold</w:t>
      </w:r>
      <w:proofErr w:type="gramEnd"/>
      <w:r w:rsidRPr="00E212AB">
        <w:t xml:space="preserve"> the reservoir so the membrane is facing down, unsupported, and the filling ports are facing up. Use a transfer pipette or syringe to fill the reservoir with approximately </w:t>
      </w:r>
      <w:r w:rsidR="00A015EF" w:rsidRPr="00E212AB">
        <w:t>3</w:t>
      </w:r>
      <w:r w:rsidRPr="00E212AB">
        <w:t xml:space="preserve"> ml of whole blood from </w:t>
      </w:r>
      <w:proofErr w:type="gramStart"/>
      <w:r w:rsidRPr="00E212AB">
        <w:t>chickens that has</w:t>
      </w:r>
      <w:proofErr w:type="gramEnd"/>
      <w:r w:rsidRPr="00E212AB">
        <w:t xml:space="preserve"> sodium citrate as an anti-coagulant. </w:t>
      </w:r>
      <w:proofErr w:type="gramStart"/>
      <w:r w:rsidRPr="00E212AB">
        <w:t>Seal filling ports with plastic plugs.</w:t>
      </w:r>
      <w:proofErr w:type="gramEnd"/>
      <w:r w:rsidRPr="00E212AB">
        <w:t xml:space="preserve"> </w:t>
      </w:r>
    </w:p>
    <w:p w:rsidR="004B650C" w:rsidRDefault="004B650C" w:rsidP="00E212AB"/>
    <w:p w:rsidR="00D171E1" w:rsidRPr="00E212AB" w:rsidDel="009C3C1F" w:rsidRDefault="004B650C" w:rsidP="00E212AB">
      <w:pPr>
        <w:rPr>
          <w:del w:id="155" w:author="" w:date="2014-05-08T19:21:00Z"/>
        </w:rPr>
      </w:pPr>
      <w:del w:id="156" w:author="" w:date="2014-05-08T19:21:00Z">
        <w:r w:rsidDel="009C3C1F">
          <w:delText xml:space="preserve">3.3.2) </w:delText>
        </w:r>
        <w:r w:rsidR="00D171E1" w:rsidRPr="00E212AB" w:rsidDel="009C3C1F">
          <w:delText xml:space="preserve">If blood is stored frozen, </w:delText>
        </w:r>
        <w:r w:rsidDel="009C3C1F">
          <w:delText>thaw</w:delText>
        </w:r>
        <w:r w:rsidR="00D171E1" w:rsidRPr="00E212AB" w:rsidDel="009C3C1F">
          <w:delText xml:space="preserve"> at room temperature for at least 1 hour before using. </w:delText>
        </w:r>
      </w:del>
    </w:p>
    <w:p w:rsidR="00D171E1" w:rsidRPr="00E212AB" w:rsidRDefault="00D171E1" w:rsidP="00E212AB"/>
    <w:p w:rsidR="00D171E1" w:rsidRPr="00E212AB" w:rsidRDefault="00D171E1" w:rsidP="00E212AB">
      <w:r w:rsidRPr="00E212AB">
        <w:t>3.4) Attach the prepared reservoir to the feeder by screwing it onto the stud on the heat transfer plate on the bottom of the feeder.</w:t>
      </w:r>
      <w:r w:rsidR="007F6AE3">
        <w:t xml:space="preserve"> </w:t>
      </w:r>
      <w:r w:rsidRPr="00E212AB">
        <w:t>Invert the feeder and place it on top of the cage, membrane side down, so that mosquitoes can feed through the mesh of the cage.</w:t>
      </w:r>
      <w:r w:rsidR="007F6AE3">
        <w:t xml:space="preserve"> </w:t>
      </w:r>
      <w:r w:rsidRPr="00E212AB">
        <w:t>Keep the feeder on the cage for approximately 45 min</w:t>
      </w:r>
      <w:r w:rsidR="005B4CA9">
        <w:t xml:space="preserve"> </w:t>
      </w:r>
      <w:r w:rsidRPr="00E212AB">
        <w:t xml:space="preserve">to maximize feeding. </w:t>
      </w:r>
    </w:p>
    <w:p w:rsidR="00BC63E0" w:rsidRPr="00E212AB" w:rsidRDefault="00BC63E0" w:rsidP="00E212AB">
      <w:pPr>
        <w:rPr>
          <w:rFonts w:asciiTheme="minorHAnsi" w:hAnsiTheme="minorHAnsi"/>
          <w:b/>
        </w:rPr>
      </w:pPr>
    </w:p>
    <w:p w:rsidR="00BC63E0" w:rsidRPr="00E212AB" w:rsidRDefault="00F14A7A" w:rsidP="00E212AB">
      <w:pPr>
        <w:rPr>
          <w:rFonts w:asciiTheme="minorHAnsi" w:hAnsiTheme="minorHAnsi"/>
          <w:b/>
        </w:rPr>
      </w:pPr>
      <w:proofErr w:type="gramStart"/>
      <w:r w:rsidRPr="00F14A7A">
        <w:rPr>
          <w:rFonts w:asciiTheme="minorHAnsi" w:hAnsiTheme="minorHAnsi"/>
          <w:b/>
          <w:highlight w:val="yellow"/>
          <w:rPrChange w:id="157" w:author="" w:date="2014-05-03T19:54:00Z">
            <w:rPr>
              <w:rFonts w:asciiTheme="minorHAnsi" w:hAnsiTheme="minorHAnsi"/>
              <w:b/>
            </w:rPr>
          </w:rPrChange>
        </w:rPr>
        <w:t>4. Stimulate Oviposition.</w:t>
      </w:r>
      <w:proofErr w:type="gramEnd"/>
    </w:p>
    <w:p w:rsidR="00BC63E0" w:rsidRPr="00E212AB" w:rsidRDefault="00BC63E0" w:rsidP="00E212AB">
      <w:pPr>
        <w:rPr>
          <w:rFonts w:asciiTheme="minorHAnsi" w:hAnsiTheme="minorHAnsi"/>
        </w:rPr>
      </w:pPr>
    </w:p>
    <w:p w:rsidR="005B4CA9" w:rsidRDefault="00BC63E0" w:rsidP="00E212AB">
      <w:pPr>
        <w:rPr>
          <w:rFonts w:asciiTheme="minorHAnsi" w:hAnsiTheme="minorHAnsi"/>
        </w:rPr>
      </w:pPr>
      <w:r w:rsidRPr="00E212AB">
        <w:rPr>
          <w:rFonts w:asciiTheme="minorHAnsi" w:hAnsiTheme="minorHAnsi"/>
        </w:rPr>
        <w:t>4.1</w:t>
      </w:r>
      <w:r w:rsidR="00913701" w:rsidRPr="00E212AB">
        <w:rPr>
          <w:rFonts w:asciiTheme="minorHAnsi" w:hAnsiTheme="minorHAnsi"/>
        </w:rPr>
        <w:t>)</w:t>
      </w:r>
      <w:r w:rsidRPr="00E212AB">
        <w:rPr>
          <w:rFonts w:asciiTheme="minorHAnsi" w:hAnsiTheme="minorHAnsi"/>
        </w:rPr>
        <w:t xml:space="preserve"> </w:t>
      </w:r>
      <w:r w:rsidRPr="00E212AB">
        <w:rPr>
          <w:rFonts w:asciiTheme="minorHAnsi" w:hAnsiTheme="minorHAnsi"/>
          <w:highlight w:val="yellow"/>
        </w:rPr>
        <w:t>Four to five days post blood meal, equip each cage with a dark colored 50</w:t>
      </w:r>
      <w:r w:rsidR="00D3116B" w:rsidRPr="00E212AB">
        <w:rPr>
          <w:rFonts w:asciiTheme="minorHAnsi" w:hAnsiTheme="minorHAnsi"/>
          <w:highlight w:val="yellow"/>
        </w:rPr>
        <w:t xml:space="preserve"> </w:t>
      </w:r>
      <w:r w:rsidRPr="00E212AB">
        <w:rPr>
          <w:rFonts w:asciiTheme="minorHAnsi" w:hAnsiTheme="minorHAnsi"/>
          <w:highlight w:val="yellow"/>
        </w:rPr>
        <w:t>m</w:t>
      </w:r>
      <w:r w:rsidR="00D3116B" w:rsidRPr="00E212AB">
        <w:rPr>
          <w:rFonts w:asciiTheme="minorHAnsi" w:hAnsiTheme="minorHAnsi"/>
          <w:highlight w:val="yellow"/>
        </w:rPr>
        <w:t>l</w:t>
      </w:r>
      <w:r w:rsidRPr="00E212AB">
        <w:rPr>
          <w:rFonts w:asciiTheme="minorHAnsi" w:hAnsiTheme="minorHAnsi"/>
          <w:highlight w:val="yellow"/>
        </w:rPr>
        <w:t xml:space="preserve"> cup lined with unbleached seed germination paper (egg paper) or textured non-bleached paper towel and fill halfway with </w:t>
      </w:r>
      <w:proofErr w:type="spellStart"/>
      <w:r w:rsidR="00CB5FFD" w:rsidRPr="00E212AB">
        <w:rPr>
          <w:rFonts w:asciiTheme="minorHAnsi" w:hAnsiTheme="minorHAnsi"/>
          <w:highlight w:val="yellow"/>
        </w:rPr>
        <w:t>deionized</w:t>
      </w:r>
      <w:proofErr w:type="spellEnd"/>
      <w:r w:rsidRPr="00E212AB">
        <w:rPr>
          <w:rFonts w:asciiTheme="minorHAnsi" w:hAnsiTheme="minorHAnsi"/>
          <w:highlight w:val="yellow"/>
        </w:rPr>
        <w:t xml:space="preserve"> water</w:t>
      </w:r>
      <w:r w:rsidR="00DF054D" w:rsidRPr="00E212AB">
        <w:rPr>
          <w:rFonts w:hAnsiTheme="minorHAnsi"/>
          <w:vertAlign w:val="superscript"/>
        </w:rPr>
        <w:t>9</w:t>
      </w:r>
      <w:r w:rsidRPr="00E212AB">
        <w:rPr>
          <w:rFonts w:asciiTheme="minorHAnsi" w:hAnsiTheme="minorHAnsi"/>
          <w:highlight w:val="yellow"/>
        </w:rPr>
        <w:t>.</w:t>
      </w:r>
      <w:r w:rsidRPr="00E212AB">
        <w:rPr>
          <w:rFonts w:asciiTheme="minorHAnsi" w:hAnsiTheme="minorHAnsi"/>
        </w:rPr>
        <w:t xml:space="preserve"> </w:t>
      </w:r>
      <w:r w:rsidR="004E6F9D" w:rsidRPr="00E212AB">
        <w:rPr>
          <w:rFonts w:asciiTheme="minorHAnsi" w:hAnsiTheme="minorHAnsi"/>
        </w:rPr>
        <w:t xml:space="preserve">If more than 250 mosquitoes are in a cage, </w:t>
      </w:r>
      <w:r w:rsidR="00784375" w:rsidRPr="00E212AB">
        <w:rPr>
          <w:rFonts w:asciiTheme="minorHAnsi" w:hAnsiTheme="minorHAnsi"/>
        </w:rPr>
        <w:t>use</w:t>
      </w:r>
      <w:r w:rsidRPr="00E212AB">
        <w:rPr>
          <w:rFonts w:asciiTheme="minorHAnsi" w:hAnsiTheme="minorHAnsi"/>
        </w:rPr>
        <w:t xml:space="preserve"> two cups. </w:t>
      </w:r>
    </w:p>
    <w:p w:rsidR="005B4CA9" w:rsidRDefault="005B4CA9"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b/>
        </w:rPr>
        <w:t>Note:</w:t>
      </w:r>
      <w:r w:rsidRPr="00E212AB">
        <w:rPr>
          <w:rFonts w:asciiTheme="minorHAnsi" w:hAnsiTheme="minorHAnsi"/>
        </w:rPr>
        <w:t xml:space="preserve"> For small cages or single-female vials, “hay infusion” in oviposition containers may increase oviposition due to </w:t>
      </w:r>
      <w:r w:rsidR="00801D20" w:rsidRPr="00E212AB">
        <w:rPr>
          <w:rFonts w:asciiTheme="minorHAnsi" w:hAnsiTheme="minorHAnsi"/>
        </w:rPr>
        <w:t xml:space="preserve">the </w:t>
      </w:r>
      <w:del w:id="158" w:author="" w:date="2014-05-08T19:22:00Z">
        <w:r w:rsidRPr="00E212AB" w:rsidDel="009C3C1F">
          <w:rPr>
            <w:rFonts w:asciiTheme="minorHAnsi" w:hAnsiTheme="minorHAnsi"/>
          </w:rPr>
          <w:delText>strong</w:delText>
        </w:r>
        <w:r w:rsidR="00801D20" w:rsidRPr="00E212AB" w:rsidDel="009C3C1F">
          <w:rPr>
            <w:rFonts w:asciiTheme="minorHAnsi" w:hAnsiTheme="minorHAnsi"/>
          </w:rPr>
          <w:delText xml:space="preserve"> </w:delText>
        </w:r>
      </w:del>
      <w:r w:rsidRPr="00E212AB">
        <w:rPr>
          <w:rFonts w:asciiTheme="minorHAnsi" w:hAnsiTheme="minorHAnsi"/>
        </w:rPr>
        <w:t xml:space="preserve">odor </w:t>
      </w:r>
      <w:r w:rsidR="00801D20" w:rsidRPr="00E212AB">
        <w:rPr>
          <w:rFonts w:asciiTheme="minorHAnsi" w:hAnsiTheme="minorHAnsi"/>
        </w:rPr>
        <w:t xml:space="preserve">of the </w:t>
      </w:r>
      <w:r w:rsidRPr="00E212AB">
        <w:rPr>
          <w:rFonts w:asciiTheme="minorHAnsi" w:hAnsiTheme="minorHAnsi"/>
        </w:rPr>
        <w:t>microbial flora</w:t>
      </w:r>
      <w:r w:rsidR="005202AA" w:rsidRPr="00E212AB">
        <w:rPr>
          <w:rFonts w:hAnsiTheme="minorHAnsi"/>
          <w:vertAlign w:val="superscript"/>
        </w:rPr>
        <w:t>25</w:t>
      </w:r>
      <w:r w:rsidRPr="00E212AB">
        <w:rPr>
          <w:rFonts w:asciiTheme="minorHAnsi" w:hAnsiTheme="minorHAnsi"/>
        </w:rPr>
        <w:t>.</w:t>
      </w:r>
    </w:p>
    <w:p w:rsidR="00BC63E0" w:rsidRPr="00E212AB" w:rsidRDefault="00BC63E0" w:rsidP="00E212AB">
      <w:pPr>
        <w:rPr>
          <w:rFonts w:asciiTheme="minorHAnsi" w:hAnsiTheme="minorHAnsi"/>
          <w:b/>
        </w:rPr>
      </w:pPr>
    </w:p>
    <w:p w:rsidR="005202AA" w:rsidRPr="00E212AB" w:rsidRDefault="00F14A7A" w:rsidP="00E212AB">
      <w:pPr>
        <w:rPr>
          <w:rFonts w:asciiTheme="minorHAnsi" w:hAnsiTheme="minorHAnsi"/>
          <w:b/>
        </w:rPr>
      </w:pPr>
      <w:r w:rsidRPr="00F14A7A">
        <w:rPr>
          <w:rFonts w:asciiTheme="minorHAnsi" w:hAnsiTheme="minorHAnsi"/>
          <w:b/>
          <w:highlight w:val="yellow"/>
          <w:rPrChange w:id="159" w:author="" w:date="2014-05-03T19:54:00Z">
            <w:rPr>
              <w:rFonts w:asciiTheme="minorHAnsi" w:hAnsiTheme="minorHAnsi"/>
              <w:b/>
            </w:rPr>
          </w:rPrChange>
        </w:rPr>
        <w:t>5. Collect and Store Eggs.</w:t>
      </w:r>
      <w:r w:rsidR="00DA4F57" w:rsidRPr="00E212AB">
        <w:rPr>
          <w:rFonts w:asciiTheme="minorHAnsi" w:hAnsiTheme="minorHAnsi"/>
          <w:b/>
        </w:rPr>
        <w:t xml:space="preserve"> </w:t>
      </w:r>
    </w:p>
    <w:p w:rsidR="005202AA" w:rsidRPr="00E212AB" w:rsidRDefault="005202AA" w:rsidP="00E212AB">
      <w:pPr>
        <w:rPr>
          <w:rFonts w:asciiTheme="minorHAnsi" w:hAnsiTheme="minorHAnsi"/>
          <w:b/>
        </w:rPr>
      </w:pPr>
    </w:p>
    <w:p w:rsidR="00BC63E0" w:rsidRPr="00E212AB" w:rsidRDefault="005202AA" w:rsidP="00E212AB">
      <w:pPr>
        <w:rPr>
          <w:rFonts w:asciiTheme="minorHAnsi" w:hAnsiTheme="minorHAnsi"/>
          <w:b/>
        </w:rPr>
      </w:pPr>
      <w:r w:rsidRPr="00E212AB">
        <w:rPr>
          <w:rFonts w:asciiTheme="minorHAnsi" w:hAnsiTheme="minorHAnsi"/>
        </w:rPr>
        <w:t xml:space="preserve">5.1) </w:t>
      </w:r>
      <w:r w:rsidR="005B4CA9">
        <w:rPr>
          <w:rFonts w:asciiTheme="minorHAnsi" w:hAnsiTheme="minorHAnsi"/>
        </w:rPr>
        <w:t>Commence</w:t>
      </w:r>
      <w:r w:rsidR="00B01F8A" w:rsidRPr="00E212AB">
        <w:rPr>
          <w:rFonts w:asciiTheme="minorHAnsi" w:hAnsiTheme="minorHAnsi"/>
        </w:rPr>
        <w:t xml:space="preserve"> </w:t>
      </w:r>
      <w:r w:rsidR="00DA4F57" w:rsidRPr="00E212AB">
        <w:rPr>
          <w:rFonts w:asciiTheme="minorHAnsi" w:hAnsiTheme="minorHAnsi"/>
        </w:rPr>
        <w:t>egg collection within 4-5 days of blood</w:t>
      </w:r>
      <w:r w:rsidR="002A4501" w:rsidRPr="00E212AB">
        <w:rPr>
          <w:rFonts w:asciiTheme="minorHAnsi" w:hAnsiTheme="minorHAnsi"/>
        </w:rPr>
        <w:t xml:space="preserve"> </w:t>
      </w:r>
      <w:r w:rsidR="00DA4F57" w:rsidRPr="00E212AB">
        <w:rPr>
          <w:rFonts w:asciiTheme="minorHAnsi" w:hAnsiTheme="minorHAnsi"/>
        </w:rPr>
        <w:t>feeding</w:t>
      </w:r>
      <w:r w:rsidR="005B4CA9">
        <w:rPr>
          <w:rFonts w:asciiTheme="minorHAnsi" w:hAnsiTheme="minorHAnsi"/>
        </w:rPr>
        <w:t xml:space="preserve"> because e</w:t>
      </w:r>
      <w:r w:rsidR="005B4CA9" w:rsidRPr="00E212AB">
        <w:rPr>
          <w:rFonts w:asciiTheme="minorHAnsi" w:hAnsiTheme="minorHAnsi"/>
        </w:rPr>
        <w:t>gg production typically peaks approximately five days after blood feeding, and then subsides over the next week.</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proofErr w:type="gramStart"/>
      <w:r w:rsidRPr="00E212AB">
        <w:rPr>
          <w:rFonts w:asciiTheme="minorHAnsi" w:hAnsiTheme="minorHAnsi"/>
        </w:rPr>
        <w:t>5.</w:t>
      </w:r>
      <w:r w:rsidR="005202AA" w:rsidRPr="00E212AB">
        <w:rPr>
          <w:rFonts w:asciiTheme="minorHAnsi" w:hAnsiTheme="minorHAnsi"/>
        </w:rPr>
        <w:t>2</w:t>
      </w:r>
      <w:r w:rsidR="00913701" w:rsidRPr="00E212AB">
        <w:rPr>
          <w:rFonts w:asciiTheme="minorHAnsi" w:hAnsiTheme="minorHAnsi"/>
        </w:rPr>
        <w:t>)</w:t>
      </w:r>
      <w:r w:rsidRPr="00E212AB">
        <w:rPr>
          <w:rFonts w:asciiTheme="minorHAnsi" w:hAnsiTheme="minorHAnsi"/>
        </w:rPr>
        <w:t xml:space="preserve"> </w:t>
      </w:r>
      <w:r w:rsidR="005B4CA9">
        <w:rPr>
          <w:rFonts w:asciiTheme="minorHAnsi" w:hAnsiTheme="minorHAnsi"/>
        </w:rPr>
        <w:t>Vary e</w:t>
      </w:r>
      <w:r w:rsidRPr="00E212AB">
        <w:rPr>
          <w:rFonts w:asciiTheme="minorHAnsi" w:hAnsiTheme="minorHAnsi"/>
        </w:rPr>
        <w:t>gg collection frequency on necessities of the experiment.</w:t>
      </w:r>
      <w:proofErr w:type="gramEnd"/>
      <w:r w:rsidRPr="00E212AB">
        <w:rPr>
          <w:rFonts w:asciiTheme="minorHAnsi" w:hAnsiTheme="minorHAnsi"/>
        </w:rPr>
        <w:t xml:space="preserve"> For general </w:t>
      </w:r>
      <w:r w:rsidR="00913701" w:rsidRPr="00E212AB">
        <w:rPr>
          <w:rFonts w:asciiTheme="minorHAnsi" w:hAnsiTheme="minorHAnsi"/>
        </w:rPr>
        <w:t>purposes</w:t>
      </w:r>
      <w:r w:rsidRPr="00E212AB">
        <w:rPr>
          <w:rFonts w:asciiTheme="minorHAnsi" w:hAnsiTheme="minorHAnsi"/>
        </w:rPr>
        <w:t xml:space="preserve">, </w:t>
      </w:r>
      <w:r w:rsidR="00913701" w:rsidRPr="00E212AB">
        <w:rPr>
          <w:rFonts w:asciiTheme="minorHAnsi" w:hAnsiTheme="minorHAnsi"/>
        </w:rPr>
        <w:t xml:space="preserve">collect egg papers </w:t>
      </w:r>
      <w:r w:rsidRPr="00E212AB">
        <w:rPr>
          <w:rFonts w:asciiTheme="minorHAnsi" w:hAnsiTheme="minorHAnsi"/>
        </w:rPr>
        <w:t>on a M-W-F schedule.</w:t>
      </w:r>
      <w:r w:rsidR="00286160" w:rsidRPr="00E212AB">
        <w:rPr>
          <w:rFonts w:asciiTheme="minorHAnsi" w:hAnsiTheme="minorHAnsi"/>
        </w:rPr>
        <w:t xml:space="preserve"> </w:t>
      </w:r>
      <w:r w:rsidRPr="00E212AB">
        <w:rPr>
          <w:rFonts w:asciiTheme="minorHAnsi" w:hAnsiTheme="minorHAnsi"/>
          <w:highlight w:val="yellow"/>
        </w:rPr>
        <w:t xml:space="preserve">Remove egg papers from each cage and replace with fresh paper. Place recently removed papers in </w:t>
      </w:r>
      <w:proofErr w:type="spellStart"/>
      <w:r w:rsidRPr="00E212AB">
        <w:rPr>
          <w:rFonts w:asciiTheme="minorHAnsi" w:hAnsiTheme="minorHAnsi"/>
          <w:highlight w:val="yellow"/>
        </w:rPr>
        <w:t>petri</w:t>
      </w:r>
      <w:proofErr w:type="spellEnd"/>
      <w:r w:rsidRPr="00E212AB">
        <w:rPr>
          <w:rFonts w:asciiTheme="minorHAnsi" w:hAnsiTheme="minorHAnsi"/>
          <w:highlight w:val="yellow"/>
        </w:rPr>
        <w:t xml:space="preserve"> dishes and store in SD photoperiod cabinet to avoid confounding effects of egg storage</w:t>
      </w:r>
      <w:r w:rsidRPr="00E212AB">
        <w:rPr>
          <w:rFonts w:asciiTheme="minorHAnsi" w:hAnsiTheme="minorHAnsi"/>
        </w:rPr>
        <w:t xml:space="preserve">. </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5.</w:t>
      </w:r>
      <w:r w:rsidR="005202AA" w:rsidRPr="00E212AB">
        <w:rPr>
          <w:rFonts w:asciiTheme="minorHAnsi" w:hAnsiTheme="minorHAnsi"/>
        </w:rPr>
        <w:t>3</w:t>
      </w:r>
      <w:r w:rsidR="00913701" w:rsidRPr="00E212AB">
        <w:rPr>
          <w:rFonts w:asciiTheme="minorHAnsi" w:hAnsiTheme="minorHAnsi"/>
        </w:rPr>
        <w:t>)</w:t>
      </w:r>
      <w:r w:rsidRPr="00E212AB">
        <w:rPr>
          <w:rFonts w:asciiTheme="minorHAnsi" w:hAnsiTheme="minorHAnsi"/>
        </w:rPr>
        <w:t xml:space="preserve"> Allow egg papers to remain wet for 2 days post-oviposition</w:t>
      </w:r>
      <w:r w:rsidR="005B4CA9">
        <w:rPr>
          <w:rFonts w:asciiTheme="minorHAnsi" w:hAnsiTheme="minorHAnsi"/>
        </w:rPr>
        <w:t xml:space="preserve"> to allow</w:t>
      </w:r>
      <w:r w:rsidRPr="00E212AB">
        <w:rPr>
          <w:rFonts w:asciiTheme="minorHAnsi" w:hAnsiTheme="minorHAnsi"/>
        </w:rPr>
        <w:t xml:space="preserve"> </w:t>
      </w:r>
      <w:proofErr w:type="spellStart"/>
      <w:r w:rsidRPr="00E212AB">
        <w:rPr>
          <w:rFonts w:asciiTheme="minorHAnsi" w:hAnsiTheme="minorHAnsi"/>
        </w:rPr>
        <w:t>serosal</w:t>
      </w:r>
      <w:proofErr w:type="spellEnd"/>
      <w:r w:rsidRPr="00E212AB">
        <w:rPr>
          <w:rFonts w:asciiTheme="minorHAnsi" w:hAnsiTheme="minorHAnsi"/>
        </w:rPr>
        <w:t xml:space="preserve"> cuticle formation, which increases egg desiccation resistance</w:t>
      </w:r>
      <w:r w:rsidR="005202AA" w:rsidRPr="00E212AB">
        <w:rPr>
          <w:rFonts w:hAnsiTheme="minorHAnsi"/>
          <w:vertAlign w:val="superscript"/>
        </w:rPr>
        <w:t>26</w:t>
      </w:r>
      <w:r w:rsidRPr="00E212AB">
        <w:rPr>
          <w:rFonts w:asciiTheme="minorHAnsi" w:hAnsiTheme="minorHAnsi"/>
        </w:rPr>
        <w:t xml:space="preserve">. </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highlight w:val="yellow"/>
        </w:rPr>
        <w:t>5.</w:t>
      </w:r>
      <w:r w:rsidR="005202AA" w:rsidRPr="00E212AB">
        <w:rPr>
          <w:rFonts w:asciiTheme="minorHAnsi" w:hAnsiTheme="minorHAnsi"/>
          <w:highlight w:val="yellow"/>
        </w:rPr>
        <w:t>4</w:t>
      </w:r>
      <w:r w:rsidR="00913701" w:rsidRPr="00E212AB">
        <w:rPr>
          <w:rFonts w:asciiTheme="minorHAnsi" w:hAnsiTheme="minorHAnsi"/>
          <w:highlight w:val="yellow"/>
        </w:rPr>
        <w:t>)</w:t>
      </w:r>
      <w:r w:rsidRPr="00E212AB">
        <w:rPr>
          <w:rFonts w:asciiTheme="minorHAnsi" w:hAnsiTheme="minorHAnsi"/>
          <w:highlight w:val="yellow"/>
        </w:rPr>
        <w:t xml:space="preserve"> Approximately 48</w:t>
      </w:r>
      <w:r w:rsidR="00D3116B" w:rsidRPr="00E212AB">
        <w:rPr>
          <w:rFonts w:asciiTheme="minorHAnsi" w:hAnsiTheme="minorHAnsi"/>
          <w:highlight w:val="yellow"/>
        </w:rPr>
        <w:t xml:space="preserve"> </w:t>
      </w:r>
      <w:r w:rsidRPr="00E212AB">
        <w:rPr>
          <w:rFonts w:asciiTheme="minorHAnsi" w:hAnsiTheme="minorHAnsi"/>
          <w:highlight w:val="yellow"/>
        </w:rPr>
        <w:t>h</w:t>
      </w:r>
      <w:r w:rsidR="00D3116B" w:rsidRPr="00E212AB">
        <w:rPr>
          <w:rFonts w:asciiTheme="minorHAnsi" w:hAnsiTheme="minorHAnsi"/>
          <w:highlight w:val="yellow"/>
        </w:rPr>
        <w:t>ou</w:t>
      </w:r>
      <w:r w:rsidRPr="00E212AB">
        <w:rPr>
          <w:rFonts w:asciiTheme="minorHAnsi" w:hAnsiTheme="minorHAnsi"/>
          <w:highlight w:val="yellow"/>
        </w:rPr>
        <w:t xml:space="preserve">rs post collection, dry eggs in open air. Dry </w:t>
      </w:r>
      <w:r w:rsidR="00454604">
        <w:rPr>
          <w:rFonts w:asciiTheme="minorHAnsi" w:hAnsiTheme="minorHAnsi"/>
          <w:highlight w:val="yellow"/>
        </w:rPr>
        <w:t xml:space="preserve">the </w:t>
      </w:r>
      <w:r w:rsidRPr="00E212AB">
        <w:rPr>
          <w:rFonts w:asciiTheme="minorHAnsi" w:hAnsiTheme="minorHAnsi"/>
          <w:highlight w:val="yellow"/>
        </w:rPr>
        <w:t xml:space="preserve">paper </w:t>
      </w:r>
      <w:r w:rsidR="00454604" w:rsidRPr="00E212AB">
        <w:rPr>
          <w:rFonts w:asciiTheme="minorHAnsi" w:hAnsiTheme="minorHAnsi"/>
          <w:highlight w:val="yellow"/>
        </w:rPr>
        <w:t xml:space="preserve">such that </w:t>
      </w:r>
      <w:r w:rsidR="00454604">
        <w:rPr>
          <w:rFonts w:asciiTheme="minorHAnsi" w:hAnsiTheme="minorHAnsi"/>
          <w:highlight w:val="yellow"/>
        </w:rPr>
        <w:t xml:space="preserve">it </w:t>
      </w:r>
      <w:r w:rsidRPr="00E212AB">
        <w:rPr>
          <w:rFonts w:asciiTheme="minorHAnsi" w:hAnsiTheme="minorHAnsi"/>
          <w:highlight w:val="yellow"/>
        </w:rPr>
        <w:t>is limp and slightly damp to the touch, but not so wet that the paper is dark from H</w:t>
      </w:r>
      <w:r w:rsidRPr="00E212AB">
        <w:rPr>
          <w:rFonts w:asciiTheme="minorHAnsi" w:hAnsiTheme="minorHAnsi"/>
          <w:highlight w:val="yellow"/>
          <w:vertAlign w:val="subscript"/>
        </w:rPr>
        <w:t>2</w:t>
      </w:r>
      <w:r w:rsidRPr="00E212AB">
        <w:rPr>
          <w:rFonts w:asciiTheme="minorHAnsi" w:hAnsiTheme="minorHAnsi"/>
          <w:highlight w:val="yellow"/>
        </w:rPr>
        <w:t>0 or stimulates hatching of eggs.</w:t>
      </w:r>
      <w:r w:rsidRPr="00E212AB">
        <w:rPr>
          <w:rFonts w:asciiTheme="minorHAnsi" w:hAnsiTheme="minorHAnsi"/>
        </w:rPr>
        <w:t xml:space="preserve"> A 6.5” x 4” paper may take approximately 3.5</w:t>
      </w:r>
      <w:r w:rsidR="00454604">
        <w:rPr>
          <w:rFonts w:asciiTheme="minorHAnsi" w:hAnsiTheme="minorHAnsi"/>
        </w:rPr>
        <w:t xml:space="preserve"> </w:t>
      </w:r>
      <w:r w:rsidRPr="00E212AB">
        <w:rPr>
          <w:rFonts w:asciiTheme="minorHAnsi" w:hAnsiTheme="minorHAnsi"/>
        </w:rPr>
        <w:t xml:space="preserve">hrs </w:t>
      </w:r>
      <w:r w:rsidR="00913701" w:rsidRPr="00E212AB">
        <w:rPr>
          <w:rFonts w:asciiTheme="minorHAnsi" w:hAnsiTheme="minorHAnsi"/>
        </w:rPr>
        <w:t>to dry. Be cautious not to over-</w:t>
      </w:r>
      <w:r w:rsidRPr="00E212AB">
        <w:rPr>
          <w:rFonts w:asciiTheme="minorHAnsi" w:hAnsiTheme="minorHAnsi"/>
        </w:rPr>
        <w:t>dry egg papers</w:t>
      </w:r>
      <w:r w:rsidR="00913701" w:rsidRPr="00E212AB">
        <w:rPr>
          <w:rFonts w:asciiTheme="minorHAnsi" w:hAnsiTheme="minorHAnsi"/>
        </w:rPr>
        <w:t>,</w:t>
      </w:r>
      <w:r w:rsidRPr="00E212AB">
        <w:rPr>
          <w:rFonts w:asciiTheme="minorHAnsi" w:hAnsiTheme="minorHAnsi"/>
        </w:rPr>
        <w:t xml:space="preserve"> as this will result in egg desiccation</w:t>
      </w:r>
      <w:r w:rsidR="005202AA" w:rsidRPr="00E212AB">
        <w:rPr>
          <w:rFonts w:hAnsiTheme="minorHAnsi"/>
          <w:vertAlign w:val="superscript"/>
        </w:rPr>
        <w:t>27</w:t>
      </w:r>
      <w:r w:rsidRPr="00E212AB">
        <w:rPr>
          <w:rFonts w:asciiTheme="minorHAnsi" w:hAnsiTheme="minorHAnsi"/>
        </w:rPr>
        <w:t>.</w:t>
      </w:r>
    </w:p>
    <w:p w:rsidR="00BC63E0" w:rsidRPr="00E212AB" w:rsidRDefault="00BC63E0" w:rsidP="00E212AB">
      <w:pPr>
        <w:rPr>
          <w:rFonts w:asciiTheme="minorHAnsi" w:hAnsiTheme="minorHAnsi"/>
        </w:rPr>
      </w:pPr>
    </w:p>
    <w:p w:rsidR="00286160" w:rsidRPr="00E212AB" w:rsidRDefault="005202AA" w:rsidP="00E212AB">
      <w:pPr>
        <w:rPr>
          <w:rFonts w:asciiTheme="minorHAnsi" w:hAnsiTheme="minorHAnsi"/>
        </w:rPr>
      </w:pPr>
      <w:r w:rsidRPr="00E212AB">
        <w:rPr>
          <w:rFonts w:asciiTheme="minorHAnsi" w:hAnsiTheme="minorHAnsi"/>
        </w:rPr>
        <w:t>5.5</w:t>
      </w:r>
      <w:r w:rsidR="00286160" w:rsidRPr="00E212AB">
        <w:rPr>
          <w:rFonts w:asciiTheme="minorHAnsi" w:hAnsiTheme="minorHAnsi"/>
        </w:rPr>
        <w:t xml:space="preserve">) Reserve additional eggs from both LD and SD photoperiods to assess diapause incidence and interpret </w:t>
      </w:r>
      <w:r w:rsidR="00BC2655" w:rsidRPr="00E212AB">
        <w:rPr>
          <w:rFonts w:asciiTheme="minorHAnsi" w:hAnsiTheme="minorHAnsi"/>
        </w:rPr>
        <w:t xml:space="preserve">the </w:t>
      </w:r>
      <w:r w:rsidR="00286160" w:rsidRPr="00E212AB">
        <w:rPr>
          <w:rFonts w:asciiTheme="minorHAnsi" w:hAnsiTheme="minorHAnsi"/>
        </w:rPr>
        <w:t>photoperiodic effect (see Measuring Diapause, Section 6).</w:t>
      </w:r>
    </w:p>
    <w:p w:rsidR="00286160" w:rsidRPr="00E212AB" w:rsidRDefault="0028616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5.</w:t>
      </w:r>
      <w:r w:rsidR="005202AA" w:rsidRPr="00E212AB">
        <w:rPr>
          <w:rFonts w:asciiTheme="minorHAnsi" w:hAnsiTheme="minorHAnsi"/>
        </w:rPr>
        <w:t>6</w:t>
      </w:r>
      <w:r w:rsidR="00913701" w:rsidRPr="00E212AB">
        <w:rPr>
          <w:rFonts w:asciiTheme="minorHAnsi" w:hAnsiTheme="minorHAnsi"/>
        </w:rPr>
        <w:t>)</w:t>
      </w:r>
      <w:r w:rsidRPr="00E212AB">
        <w:rPr>
          <w:rFonts w:asciiTheme="minorHAnsi" w:hAnsiTheme="minorHAnsi"/>
        </w:rPr>
        <w:t xml:space="preserve"> </w:t>
      </w:r>
      <w:proofErr w:type="gramStart"/>
      <w:r w:rsidRPr="00E212AB">
        <w:rPr>
          <w:rFonts w:asciiTheme="minorHAnsi" w:hAnsiTheme="minorHAnsi"/>
        </w:rPr>
        <w:t>For</w:t>
      </w:r>
      <w:proofErr w:type="gramEnd"/>
      <w:r w:rsidRPr="00E212AB">
        <w:rPr>
          <w:rFonts w:asciiTheme="minorHAnsi" w:hAnsiTheme="minorHAnsi"/>
        </w:rPr>
        <w:t xml:space="preserve"> long-term storage, keep egg papers at 21</w:t>
      </w:r>
      <w:r w:rsidR="00D3116B" w:rsidRPr="00E212AB">
        <w:rPr>
          <w:rFonts w:asciiTheme="minorHAnsi" w:hAnsiTheme="minorHAnsi"/>
        </w:rPr>
        <w:t xml:space="preserve"> </w:t>
      </w:r>
      <w:r w:rsidRPr="00E212AB">
        <w:rPr>
          <w:rFonts w:asciiTheme="minorHAnsi" w:hAnsiTheme="minorHAnsi"/>
        </w:rPr>
        <w:t xml:space="preserve">°C and approximately 80% humidity in </w:t>
      </w:r>
      <w:proofErr w:type="spellStart"/>
      <w:r w:rsidRPr="00E212AB">
        <w:rPr>
          <w:rFonts w:asciiTheme="minorHAnsi" w:hAnsiTheme="minorHAnsi"/>
        </w:rPr>
        <w:t>petri</w:t>
      </w:r>
      <w:proofErr w:type="spellEnd"/>
      <w:r w:rsidRPr="00E212AB">
        <w:rPr>
          <w:rFonts w:asciiTheme="minorHAnsi" w:hAnsiTheme="minorHAnsi"/>
        </w:rPr>
        <w:t xml:space="preserve"> dish</w:t>
      </w:r>
      <w:r w:rsidR="00B01F8A" w:rsidRPr="00E212AB">
        <w:rPr>
          <w:rFonts w:asciiTheme="minorHAnsi" w:hAnsiTheme="minorHAnsi"/>
        </w:rPr>
        <w:t>es</w:t>
      </w:r>
      <w:r w:rsidRPr="00E212AB">
        <w:rPr>
          <w:rFonts w:asciiTheme="minorHAnsi" w:hAnsiTheme="minorHAnsi"/>
        </w:rPr>
        <w:t xml:space="preserve">. </w:t>
      </w:r>
      <w:r w:rsidR="00454604">
        <w:rPr>
          <w:rFonts w:asciiTheme="minorHAnsi" w:hAnsiTheme="minorHAnsi"/>
        </w:rPr>
        <w:t xml:space="preserve">Keep </w:t>
      </w:r>
      <w:proofErr w:type="spellStart"/>
      <w:r w:rsidR="00454604">
        <w:rPr>
          <w:rFonts w:asciiTheme="minorHAnsi" w:hAnsiTheme="minorHAnsi"/>
        </w:rPr>
        <w:t>p</w:t>
      </w:r>
      <w:r w:rsidRPr="00E212AB">
        <w:rPr>
          <w:rFonts w:asciiTheme="minorHAnsi" w:hAnsiTheme="minorHAnsi"/>
        </w:rPr>
        <w:t>etri</w:t>
      </w:r>
      <w:proofErr w:type="spellEnd"/>
      <w:r w:rsidRPr="00E212AB">
        <w:rPr>
          <w:rFonts w:asciiTheme="minorHAnsi" w:hAnsiTheme="minorHAnsi"/>
        </w:rPr>
        <w:t xml:space="preserve"> dish</w:t>
      </w:r>
      <w:r w:rsidR="00B01F8A" w:rsidRPr="00E212AB">
        <w:rPr>
          <w:rFonts w:asciiTheme="minorHAnsi" w:hAnsiTheme="minorHAnsi"/>
        </w:rPr>
        <w:t>es</w:t>
      </w:r>
      <w:r w:rsidRPr="00E212AB">
        <w:rPr>
          <w:rFonts w:asciiTheme="minorHAnsi" w:hAnsiTheme="minorHAnsi"/>
        </w:rPr>
        <w:t xml:space="preserve"> in a Tupperware storage container with a flask of water to maintain local humidity</w:t>
      </w:r>
      <w:r w:rsidR="00454604">
        <w:rPr>
          <w:rFonts w:asciiTheme="minorHAnsi" w:hAnsiTheme="minorHAnsi"/>
        </w:rPr>
        <w:t xml:space="preserve"> as e</w:t>
      </w:r>
      <w:r w:rsidR="004D3D2F" w:rsidRPr="00E212AB">
        <w:rPr>
          <w:rFonts w:asciiTheme="minorHAnsi" w:hAnsiTheme="minorHAnsi"/>
        </w:rPr>
        <w:t xml:space="preserve">mbryonic development </w:t>
      </w:r>
      <w:r w:rsidR="009752C4" w:rsidRPr="00E212AB">
        <w:rPr>
          <w:rFonts w:asciiTheme="minorHAnsi" w:hAnsiTheme="minorHAnsi"/>
        </w:rPr>
        <w:t>takes four to five days at 21</w:t>
      </w:r>
      <w:r w:rsidR="00454604">
        <w:rPr>
          <w:rFonts w:asciiTheme="minorHAnsi" w:hAnsiTheme="minorHAnsi"/>
        </w:rPr>
        <w:t xml:space="preserve"> </w:t>
      </w:r>
      <w:proofErr w:type="spellStart"/>
      <w:r w:rsidR="009752C4" w:rsidRPr="00E212AB">
        <w:rPr>
          <w:rFonts w:asciiTheme="minorHAnsi" w:hAnsiTheme="minorHAnsi"/>
          <w:vertAlign w:val="superscript"/>
        </w:rPr>
        <w:t>o</w:t>
      </w:r>
      <w:r w:rsidR="009752C4" w:rsidRPr="00E212AB">
        <w:rPr>
          <w:rFonts w:asciiTheme="minorHAnsi" w:hAnsiTheme="minorHAnsi"/>
        </w:rPr>
        <w:t>C</w:t>
      </w:r>
      <w:proofErr w:type="spellEnd"/>
      <w:r w:rsidR="009752C4" w:rsidRPr="00E212AB">
        <w:rPr>
          <w:rFonts w:asciiTheme="minorHAnsi" w:hAnsiTheme="minorHAnsi"/>
        </w:rPr>
        <w:t>.</w:t>
      </w:r>
    </w:p>
    <w:p w:rsidR="00BC63E0" w:rsidRPr="00E212AB" w:rsidRDefault="00BC63E0" w:rsidP="00E212AB">
      <w:pPr>
        <w:rPr>
          <w:rFonts w:asciiTheme="minorHAnsi" w:hAnsiTheme="minorHAnsi"/>
          <w:b/>
        </w:rPr>
      </w:pPr>
    </w:p>
    <w:p w:rsidR="00BC63E0" w:rsidRPr="00E212AB" w:rsidRDefault="00F14A7A" w:rsidP="00E212AB">
      <w:pPr>
        <w:rPr>
          <w:rFonts w:asciiTheme="minorHAnsi" w:hAnsiTheme="minorHAnsi"/>
          <w:b/>
        </w:rPr>
      </w:pPr>
      <w:r w:rsidRPr="00F14A7A">
        <w:rPr>
          <w:rFonts w:asciiTheme="minorHAnsi" w:hAnsiTheme="minorHAnsi"/>
          <w:b/>
          <w:highlight w:val="yellow"/>
          <w:rPrChange w:id="160" w:author="" w:date="2014-05-03T19:55:00Z">
            <w:rPr>
              <w:rFonts w:asciiTheme="minorHAnsi" w:hAnsiTheme="minorHAnsi"/>
              <w:b/>
            </w:rPr>
          </w:rPrChange>
        </w:rPr>
        <w:t>6. Measure Diapause</w:t>
      </w:r>
      <w:ins w:id="161" w:author="" w:date="2014-05-07T19:48:00Z">
        <w:r w:rsidR="00A0551B">
          <w:rPr>
            <w:rFonts w:asciiTheme="minorHAnsi" w:hAnsiTheme="minorHAnsi"/>
            <w:b/>
            <w:highlight w:val="yellow"/>
          </w:rPr>
          <w:t xml:space="preserve"> Incidence</w:t>
        </w:r>
      </w:ins>
      <w:r w:rsidRPr="00F14A7A">
        <w:rPr>
          <w:rFonts w:asciiTheme="minorHAnsi" w:hAnsiTheme="minorHAnsi"/>
          <w:b/>
          <w:highlight w:val="yellow"/>
          <w:rPrChange w:id="162" w:author="" w:date="2014-05-03T19:55:00Z">
            <w:rPr>
              <w:rFonts w:asciiTheme="minorHAnsi" w:hAnsiTheme="minorHAnsi"/>
              <w:b/>
            </w:rPr>
          </w:rPrChange>
        </w:rPr>
        <w:t>.</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6.1</w:t>
      </w:r>
      <w:r w:rsidR="00913701" w:rsidRPr="00E212AB">
        <w:rPr>
          <w:rFonts w:asciiTheme="minorHAnsi" w:hAnsiTheme="minorHAnsi"/>
        </w:rPr>
        <w:t>)</w:t>
      </w:r>
      <w:r w:rsidRPr="00E212AB">
        <w:rPr>
          <w:rFonts w:asciiTheme="minorHAnsi" w:hAnsiTheme="minorHAnsi"/>
        </w:rPr>
        <w:t xml:space="preserve"> Use additional reserved embryos (see Stimulate Oviposition, Section 4) </w:t>
      </w:r>
      <w:r w:rsidR="00597AC3" w:rsidRPr="00E212AB">
        <w:rPr>
          <w:rFonts w:asciiTheme="minorHAnsi" w:hAnsiTheme="minorHAnsi"/>
        </w:rPr>
        <w:t xml:space="preserve">that are </w:t>
      </w:r>
      <w:r w:rsidR="00801D20" w:rsidRPr="00E212AB">
        <w:rPr>
          <w:rFonts w:asciiTheme="minorHAnsi" w:hAnsiTheme="minorHAnsi"/>
        </w:rPr>
        <w:t>7 – 2</w:t>
      </w:r>
      <w:r w:rsidR="00583723" w:rsidRPr="00E212AB">
        <w:rPr>
          <w:rFonts w:asciiTheme="minorHAnsi" w:hAnsiTheme="minorHAnsi"/>
        </w:rPr>
        <w:t xml:space="preserve">0 days old </w:t>
      </w:r>
      <w:r w:rsidRPr="00E212AB">
        <w:rPr>
          <w:rFonts w:asciiTheme="minorHAnsi" w:hAnsiTheme="minorHAnsi"/>
        </w:rPr>
        <w:t xml:space="preserve">to quantify </w:t>
      </w:r>
      <w:r w:rsidR="00B01F8A" w:rsidRPr="00E212AB">
        <w:rPr>
          <w:rFonts w:asciiTheme="minorHAnsi" w:hAnsiTheme="minorHAnsi"/>
        </w:rPr>
        <w:t xml:space="preserve">the </w:t>
      </w:r>
      <w:r w:rsidRPr="00E212AB">
        <w:rPr>
          <w:rFonts w:asciiTheme="minorHAnsi" w:hAnsiTheme="minorHAnsi"/>
        </w:rPr>
        <w:t xml:space="preserve">diapause response. </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highlight w:val="yellow"/>
        </w:rPr>
        <w:t>6.2</w:t>
      </w:r>
      <w:r w:rsidR="00913701" w:rsidRPr="00E212AB">
        <w:rPr>
          <w:rFonts w:asciiTheme="minorHAnsi" w:hAnsiTheme="minorHAnsi"/>
          <w:highlight w:val="yellow"/>
        </w:rPr>
        <w:t>)</w:t>
      </w:r>
      <w:r w:rsidRPr="00E212AB">
        <w:rPr>
          <w:rFonts w:asciiTheme="minorHAnsi" w:hAnsiTheme="minorHAnsi"/>
          <w:highlight w:val="yellow"/>
        </w:rPr>
        <w:t xml:space="preserve"> Record </w:t>
      </w:r>
      <w:r w:rsidR="00B01F8A" w:rsidRPr="00E212AB">
        <w:rPr>
          <w:rFonts w:asciiTheme="minorHAnsi" w:hAnsiTheme="minorHAnsi"/>
          <w:highlight w:val="yellow"/>
        </w:rPr>
        <w:t xml:space="preserve">the </w:t>
      </w:r>
      <w:r w:rsidRPr="00E212AB">
        <w:rPr>
          <w:rFonts w:asciiTheme="minorHAnsi" w:hAnsiTheme="minorHAnsi"/>
          <w:highlight w:val="yellow"/>
        </w:rPr>
        <w:t>number of eggs present on each egg paper.</w:t>
      </w:r>
      <w:r w:rsidRPr="00E212AB">
        <w:rPr>
          <w:rFonts w:asciiTheme="minorHAnsi" w:hAnsiTheme="minorHAnsi"/>
        </w:rPr>
        <w:t xml:space="preserve"> </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highlight w:val="yellow"/>
        </w:rPr>
      </w:pPr>
      <w:r w:rsidRPr="00E212AB">
        <w:rPr>
          <w:rFonts w:asciiTheme="minorHAnsi" w:hAnsiTheme="minorHAnsi"/>
        </w:rPr>
        <w:t>6.3</w:t>
      </w:r>
      <w:r w:rsidR="00913701" w:rsidRPr="00E212AB">
        <w:rPr>
          <w:rFonts w:asciiTheme="minorHAnsi" w:hAnsiTheme="minorHAnsi"/>
          <w:highlight w:val="yellow"/>
        </w:rPr>
        <w:t>)</w:t>
      </w:r>
      <w:r w:rsidRPr="00E212AB">
        <w:rPr>
          <w:rFonts w:asciiTheme="minorHAnsi" w:hAnsiTheme="minorHAnsi"/>
          <w:highlight w:val="yellow"/>
        </w:rPr>
        <w:t xml:space="preserve"> Stimulate eggs to hatch by completely submerging individual egg papers in</w:t>
      </w:r>
      <w:r w:rsidR="00B01F8A" w:rsidRPr="00E212AB">
        <w:rPr>
          <w:rFonts w:asciiTheme="minorHAnsi" w:hAnsiTheme="minorHAnsi"/>
          <w:highlight w:val="yellow"/>
        </w:rPr>
        <w:t xml:space="preserve"> a</w:t>
      </w:r>
      <w:r w:rsidRPr="00E212AB">
        <w:rPr>
          <w:rFonts w:asciiTheme="minorHAnsi" w:hAnsiTheme="minorHAnsi"/>
          <w:highlight w:val="yellow"/>
        </w:rPr>
        <w:t xml:space="preserve"> 90</w:t>
      </w:r>
      <w:r w:rsidR="00D3116B" w:rsidRPr="00E212AB">
        <w:rPr>
          <w:rFonts w:asciiTheme="minorHAnsi" w:hAnsiTheme="minorHAnsi"/>
          <w:highlight w:val="yellow"/>
        </w:rPr>
        <w:t xml:space="preserve"> </w:t>
      </w:r>
      <w:r w:rsidRPr="00E212AB">
        <w:rPr>
          <w:rFonts w:asciiTheme="minorHAnsi" w:hAnsiTheme="minorHAnsi"/>
          <w:highlight w:val="yellow"/>
        </w:rPr>
        <w:t>m</w:t>
      </w:r>
      <w:r w:rsidR="00D3116B" w:rsidRPr="00E212AB">
        <w:rPr>
          <w:rFonts w:asciiTheme="minorHAnsi" w:hAnsiTheme="minorHAnsi"/>
          <w:highlight w:val="yellow"/>
        </w:rPr>
        <w:t>l</w:t>
      </w:r>
      <w:r w:rsidRPr="00E212AB">
        <w:rPr>
          <w:rFonts w:asciiTheme="minorHAnsi" w:hAnsiTheme="minorHAnsi"/>
          <w:highlight w:val="yellow"/>
        </w:rPr>
        <w:t xml:space="preserve"> </w:t>
      </w:r>
      <w:proofErr w:type="spellStart"/>
      <w:r w:rsidRPr="00E212AB">
        <w:rPr>
          <w:rFonts w:asciiTheme="minorHAnsi" w:hAnsiTheme="minorHAnsi"/>
          <w:highlight w:val="yellow"/>
        </w:rPr>
        <w:t>petri</w:t>
      </w:r>
      <w:proofErr w:type="spellEnd"/>
      <w:r w:rsidRPr="00E212AB">
        <w:rPr>
          <w:rFonts w:asciiTheme="minorHAnsi" w:hAnsiTheme="minorHAnsi"/>
          <w:highlight w:val="yellow"/>
        </w:rPr>
        <w:t xml:space="preserve"> dish with approximately 80</w:t>
      </w:r>
      <w:r w:rsidR="00D3116B" w:rsidRPr="00E212AB">
        <w:rPr>
          <w:rFonts w:asciiTheme="minorHAnsi" w:hAnsiTheme="minorHAnsi"/>
          <w:highlight w:val="yellow"/>
        </w:rPr>
        <w:t xml:space="preserve"> </w:t>
      </w:r>
      <w:r w:rsidRPr="00E212AB">
        <w:rPr>
          <w:rFonts w:asciiTheme="minorHAnsi" w:hAnsiTheme="minorHAnsi"/>
          <w:highlight w:val="yellow"/>
        </w:rPr>
        <w:t>m</w:t>
      </w:r>
      <w:r w:rsidR="00D3116B" w:rsidRPr="00E212AB">
        <w:rPr>
          <w:rFonts w:asciiTheme="minorHAnsi" w:hAnsiTheme="minorHAnsi"/>
          <w:highlight w:val="yellow"/>
        </w:rPr>
        <w:t>l</w:t>
      </w:r>
      <w:r w:rsidRPr="00E212AB">
        <w:rPr>
          <w:rFonts w:asciiTheme="minorHAnsi" w:hAnsiTheme="minorHAnsi"/>
          <w:highlight w:val="yellow"/>
        </w:rPr>
        <w:t xml:space="preserve"> </w:t>
      </w:r>
      <w:proofErr w:type="spellStart"/>
      <w:r w:rsidR="00CB5FFD" w:rsidRPr="00E212AB">
        <w:rPr>
          <w:rFonts w:asciiTheme="minorHAnsi" w:hAnsiTheme="minorHAnsi"/>
          <w:highlight w:val="yellow"/>
        </w:rPr>
        <w:t>deionized</w:t>
      </w:r>
      <w:proofErr w:type="spellEnd"/>
      <w:r w:rsidRPr="00E212AB">
        <w:rPr>
          <w:rFonts w:asciiTheme="minorHAnsi" w:hAnsiTheme="minorHAnsi"/>
          <w:highlight w:val="yellow"/>
        </w:rPr>
        <w:t xml:space="preserve"> H</w:t>
      </w:r>
      <w:r w:rsidRPr="00E212AB">
        <w:rPr>
          <w:rFonts w:asciiTheme="minorHAnsi" w:hAnsiTheme="minorHAnsi"/>
          <w:highlight w:val="yellow"/>
          <w:vertAlign w:val="subscript"/>
        </w:rPr>
        <w:t>2</w:t>
      </w:r>
      <w:r w:rsidRPr="00E212AB">
        <w:rPr>
          <w:rFonts w:asciiTheme="minorHAnsi" w:hAnsiTheme="minorHAnsi"/>
          <w:highlight w:val="yellow"/>
        </w:rPr>
        <w:t>0. Add approximately 0.25</w:t>
      </w:r>
      <w:r w:rsidR="00D3116B" w:rsidRPr="00E212AB">
        <w:rPr>
          <w:rFonts w:asciiTheme="minorHAnsi" w:hAnsiTheme="minorHAnsi"/>
          <w:highlight w:val="yellow"/>
        </w:rPr>
        <w:t xml:space="preserve"> </w:t>
      </w:r>
      <w:r w:rsidRPr="00E212AB">
        <w:rPr>
          <w:rFonts w:asciiTheme="minorHAnsi" w:hAnsiTheme="minorHAnsi"/>
          <w:highlight w:val="yellow"/>
        </w:rPr>
        <w:t>m</w:t>
      </w:r>
      <w:r w:rsidR="00D3116B" w:rsidRPr="00E212AB">
        <w:rPr>
          <w:rFonts w:asciiTheme="minorHAnsi" w:hAnsiTheme="minorHAnsi"/>
          <w:highlight w:val="yellow"/>
        </w:rPr>
        <w:t>l</w:t>
      </w:r>
      <w:r w:rsidRPr="00E212AB">
        <w:rPr>
          <w:rFonts w:asciiTheme="minorHAnsi" w:hAnsiTheme="minorHAnsi"/>
          <w:highlight w:val="yellow"/>
        </w:rPr>
        <w:t xml:space="preserve"> food slurry. </w:t>
      </w:r>
    </w:p>
    <w:p w:rsidR="00BC63E0" w:rsidRPr="00E212AB" w:rsidRDefault="00BC63E0" w:rsidP="00E212AB">
      <w:pPr>
        <w:rPr>
          <w:rFonts w:asciiTheme="minorHAnsi" w:hAnsiTheme="minorHAnsi"/>
          <w:highlight w:val="yellow"/>
        </w:rPr>
      </w:pPr>
    </w:p>
    <w:p w:rsidR="00BC63E0" w:rsidRPr="00E212AB" w:rsidRDefault="00BC63E0" w:rsidP="00E212AB">
      <w:pPr>
        <w:rPr>
          <w:rFonts w:asciiTheme="minorHAnsi" w:hAnsiTheme="minorHAnsi"/>
          <w:highlight w:val="yellow"/>
        </w:rPr>
      </w:pPr>
      <w:r w:rsidRPr="00E212AB">
        <w:rPr>
          <w:rFonts w:asciiTheme="minorHAnsi" w:hAnsiTheme="minorHAnsi"/>
          <w:highlight w:val="yellow"/>
        </w:rPr>
        <w:t>6.4</w:t>
      </w:r>
      <w:r w:rsidR="00913701" w:rsidRPr="00E212AB">
        <w:rPr>
          <w:rFonts w:asciiTheme="minorHAnsi" w:hAnsiTheme="minorHAnsi"/>
          <w:highlight w:val="yellow"/>
        </w:rPr>
        <w:t>)</w:t>
      </w:r>
      <w:r w:rsidRPr="00E212AB">
        <w:rPr>
          <w:rFonts w:asciiTheme="minorHAnsi" w:hAnsiTheme="minorHAnsi"/>
          <w:highlight w:val="yellow"/>
        </w:rPr>
        <w:t xml:space="preserve"> After 24</w:t>
      </w:r>
      <w:r w:rsidR="00D3116B" w:rsidRPr="00E212AB">
        <w:rPr>
          <w:rFonts w:asciiTheme="minorHAnsi" w:hAnsiTheme="minorHAnsi"/>
          <w:highlight w:val="yellow"/>
        </w:rPr>
        <w:t xml:space="preserve"> </w:t>
      </w:r>
      <w:r w:rsidRPr="00E212AB">
        <w:rPr>
          <w:rFonts w:asciiTheme="minorHAnsi" w:hAnsiTheme="minorHAnsi"/>
          <w:highlight w:val="yellow"/>
        </w:rPr>
        <w:t>h</w:t>
      </w:r>
      <w:r w:rsidR="00D3116B" w:rsidRPr="00E212AB">
        <w:rPr>
          <w:rFonts w:asciiTheme="minorHAnsi" w:hAnsiTheme="minorHAnsi"/>
          <w:highlight w:val="yellow"/>
        </w:rPr>
        <w:t>ou</w:t>
      </w:r>
      <w:r w:rsidRPr="00E212AB">
        <w:rPr>
          <w:rFonts w:asciiTheme="minorHAnsi" w:hAnsiTheme="minorHAnsi"/>
          <w:highlight w:val="yellow"/>
        </w:rPr>
        <w:t xml:space="preserve">rs tally </w:t>
      </w:r>
      <w:r w:rsidR="00B01F8A" w:rsidRPr="00E212AB">
        <w:rPr>
          <w:rFonts w:asciiTheme="minorHAnsi" w:hAnsiTheme="minorHAnsi"/>
          <w:highlight w:val="yellow"/>
        </w:rPr>
        <w:t xml:space="preserve">the </w:t>
      </w:r>
      <w:r w:rsidRPr="00E212AB">
        <w:rPr>
          <w:rFonts w:asciiTheme="minorHAnsi" w:hAnsiTheme="minorHAnsi"/>
          <w:highlight w:val="yellow"/>
        </w:rPr>
        <w:t xml:space="preserve">number of hatched first </w:t>
      </w:r>
      <w:proofErr w:type="spellStart"/>
      <w:r w:rsidRPr="00E212AB">
        <w:rPr>
          <w:rFonts w:asciiTheme="minorHAnsi" w:hAnsiTheme="minorHAnsi"/>
          <w:highlight w:val="yellow"/>
        </w:rPr>
        <w:t>instar</w:t>
      </w:r>
      <w:proofErr w:type="spellEnd"/>
      <w:r w:rsidRPr="00E212AB">
        <w:rPr>
          <w:rFonts w:asciiTheme="minorHAnsi" w:hAnsiTheme="minorHAnsi"/>
          <w:highlight w:val="yellow"/>
        </w:rPr>
        <w:t xml:space="preserve"> larvae. Place </w:t>
      </w:r>
      <w:r w:rsidR="00B01F8A" w:rsidRPr="00E212AB">
        <w:rPr>
          <w:rFonts w:asciiTheme="minorHAnsi" w:hAnsiTheme="minorHAnsi"/>
          <w:highlight w:val="yellow"/>
        </w:rPr>
        <w:t xml:space="preserve">the </w:t>
      </w:r>
      <w:proofErr w:type="spellStart"/>
      <w:r w:rsidRPr="00E212AB">
        <w:rPr>
          <w:rFonts w:asciiTheme="minorHAnsi" w:hAnsiTheme="minorHAnsi"/>
          <w:highlight w:val="yellow"/>
        </w:rPr>
        <w:t>petri</w:t>
      </w:r>
      <w:proofErr w:type="spellEnd"/>
      <w:r w:rsidRPr="00E212AB">
        <w:rPr>
          <w:rFonts w:asciiTheme="minorHAnsi" w:hAnsiTheme="minorHAnsi"/>
          <w:highlight w:val="yellow"/>
        </w:rPr>
        <w:t xml:space="preserve"> dish on </w:t>
      </w:r>
      <w:r w:rsidR="00B01F8A" w:rsidRPr="00E212AB">
        <w:rPr>
          <w:rFonts w:asciiTheme="minorHAnsi" w:hAnsiTheme="minorHAnsi"/>
          <w:highlight w:val="yellow"/>
        </w:rPr>
        <w:t xml:space="preserve">a </w:t>
      </w:r>
      <w:r w:rsidRPr="00E212AB">
        <w:rPr>
          <w:rFonts w:asciiTheme="minorHAnsi" w:hAnsiTheme="minorHAnsi"/>
          <w:highlight w:val="yellow"/>
        </w:rPr>
        <w:t xml:space="preserve">black surface to visualize larvae and place </w:t>
      </w:r>
      <w:r w:rsidR="00B01F8A" w:rsidRPr="00E212AB">
        <w:rPr>
          <w:rFonts w:asciiTheme="minorHAnsi" w:hAnsiTheme="minorHAnsi"/>
          <w:highlight w:val="yellow"/>
        </w:rPr>
        <w:t xml:space="preserve">a </w:t>
      </w:r>
      <w:r w:rsidRPr="00E212AB">
        <w:rPr>
          <w:rFonts w:asciiTheme="minorHAnsi" w:hAnsiTheme="minorHAnsi"/>
          <w:highlight w:val="yellow"/>
        </w:rPr>
        <w:t xml:space="preserve">light source on one side of dish. Larvae will </w:t>
      </w:r>
      <w:r w:rsidR="004D3D2F" w:rsidRPr="00E212AB">
        <w:rPr>
          <w:rFonts w:asciiTheme="minorHAnsi" w:hAnsiTheme="minorHAnsi"/>
          <w:highlight w:val="yellow"/>
        </w:rPr>
        <w:t>move</w:t>
      </w:r>
      <w:r w:rsidRPr="00E212AB">
        <w:rPr>
          <w:rFonts w:asciiTheme="minorHAnsi" w:hAnsiTheme="minorHAnsi"/>
          <w:highlight w:val="yellow"/>
        </w:rPr>
        <w:t xml:space="preserve"> away from </w:t>
      </w:r>
      <w:r w:rsidR="00B01F8A" w:rsidRPr="00E212AB">
        <w:rPr>
          <w:rFonts w:asciiTheme="minorHAnsi" w:hAnsiTheme="minorHAnsi"/>
          <w:highlight w:val="yellow"/>
        </w:rPr>
        <w:t xml:space="preserve">the </w:t>
      </w:r>
      <w:r w:rsidRPr="00E212AB">
        <w:rPr>
          <w:rFonts w:asciiTheme="minorHAnsi" w:hAnsiTheme="minorHAnsi"/>
          <w:highlight w:val="yellow"/>
        </w:rPr>
        <w:t xml:space="preserve">light source, allowing for </w:t>
      </w:r>
      <w:r w:rsidR="00B01F8A" w:rsidRPr="00E212AB">
        <w:rPr>
          <w:rFonts w:asciiTheme="minorHAnsi" w:hAnsiTheme="minorHAnsi"/>
          <w:highlight w:val="yellow"/>
        </w:rPr>
        <w:t xml:space="preserve">a </w:t>
      </w:r>
      <w:r w:rsidRPr="00E212AB">
        <w:rPr>
          <w:rFonts w:asciiTheme="minorHAnsi" w:hAnsiTheme="minorHAnsi"/>
          <w:highlight w:val="yellow"/>
        </w:rPr>
        <w:t xml:space="preserve">clear tally of individual larvae. </w:t>
      </w:r>
      <w:r w:rsidR="004D3D2F" w:rsidRPr="00E212AB">
        <w:rPr>
          <w:rFonts w:asciiTheme="minorHAnsi" w:hAnsiTheme="minorHAnsi"/>
          <w:highlight w:val="yellow"/>
        </w:rPr>
        <w:t xml:space="preserve">Remove individual larvae with a pipette </w:t>
      </w:r>
      <w:r w:rsidR="00B01F8A" w:rsidRPr="00E212AB">
        <w:rPr>
          <w:rFonts w:asciiTheme="minorHAnsi" w:hAnsiTheme="minorHAnsi"/>
          <w:highlight w:val="yellow"/>
        </w:rPr>
        <w:t xml:space="preserve">while </w:t>
      </w:r>
      <w:r w:rsidR="004D3D2F" w:rsidRPr="00E212AB">
        <w:rPr>
          <w:rFonts w:asciiTheme="minorHAnsi" w:hAnsiTheme="minorHAnsi"/>
          <w:highlight w:val="yellow"/>
        </w:rPr>
        <w:t>count</w:t>
      </w:r>
      <w:r w:rsidR="00B01F8A" w:rsidRPr="00E212AB">
        <w:rPr>
          <w:rFonts w:asciiTheme="minorHAnsi" w:hAnsiTheme="minorHAnsi"/>
          <w:highlight w:val="yellow"/>
        </w:rPr>
        <w:t>ing</w:t>
      </w:r>
      <w:r w:rsidR="004D3D2F" w:rsidRPr="00E212AB">
        <w:rPr>
          <w:rFonts w:asciiTheme="minorHAnsi" w:hAnsiTheme="minorHAnsi"/>
          <w:highlight w:val="yellow"/>
        </w:rPr>
        <w:t xml:space="preserve"> to prevent recounting individual larvae.</w:t>
      </w:r>
    </w:p>
    <w:p w:rsidR="00BC63E0" w:rsidRPr="00E212AB" w:rsidRDefault="00BC63E0" w:rsidP="00E212AB">
      <w:pPr>
        <w:rPr>
          <w:rFonts w:asciiTheme="minorHAnsi" w:hAnsiTheme="minorHAnsi"/>
          <w:highlight w:val="yellow"/>
        </w:rPr>
      </w:pPr>
    </w:p>
    <w:p w:rsidR="00BC63E0" w:rsidRPr="00E212AB" w:rsidRDefault="00BC63E0" w:rsidP="00E212AB">
      <w:pPr>
        <w:rPr>
          <w:rFonts w:asciiTheme="minorHAnsi" w:hAnsiTheme="minorHAnsi"/>
        </w:rPr>
      </w:pPr>
      <w:r w:rsidRPr="00E212AB">
        <w:rPr>
          <w:rFonts w:asciiTheme="minorHAnsi" w:hAnsiTheme="minorHAnsi"/>
          <w:highlight w:val="yellow"/>
        </w:rPr>
        <w:t>6.5</w:t>
      </w:r>
      <w:r w:rsidR="00913701" w:rsidRPr="00E212AB">
        <w:rPr>
          <w:rFonts w:asciiTheme="minorHAnsi" w:hAnsiTheme="minorHAnsi"/>
          <w:highlight w:val="yellow"/>
        </w:rPr>
        <w:t>)</w:t>
      </w:r>
      <w:r w:rsidRPr="00E212AB">
        <w:rPr>
          <w:rFonts w:asciiTheme="minorHAnsi" w:hAnsiTheme="minorHAnsi"/>
          <w:highlight w:val="yellow"/>
        </w:rPr>
        <w:t xml:space="preserve"> Place egg papers in </w:t>
      </w:r>
      <w:r w:rsidR="00B01F8A" w:rsidRPr="00E212AB">
        <w:rPr>
          <w:rFonts w:asciiTheme="minorHAnsi" w:hAnsiTheme="minorHAnsi"/>
          <w:highlight w:val="yellow"/>
        </w:rPr>
        <w:t xml:space="preserve">a </w:t>
      </w:r>
      <w:r w:rsidRPr="00E212AB">
        <w:rPr>
          <w:rFonts w:asciiTheme="minorHAnsi" w:hAnsiTheme="minorHAnsi"/>
          <w:highlight w:val="yellow"/>
        </w:rPr>
        <w:t xml:space="preserve">new </w:t>
      </w:r>
      <w:proofErr w:type="spellStart"/>
      <w:r w:rsidRPr="00E212AB">
        <w:rPr>
          <w:rFonts w:asciiTheme="minorHAnsi" w:hAnsiTheme="minorHAnsi"/>
          <w:highlight w:val="yellow"/>
        </w:rPr>
        <w:t>petri</w:t>
      </w:r>
      <w:proofErr w:type="spellEnd"/>
      <w:r w:rsidRPr="00E212AB">
        <w:rPr>
          <w:rFonts w:asciiTheme="minorHAnsi" w:hAnsiTheme="minorHAnsi"/>
          <w:highlight w:val="yellow"/>
        </w:rPr>
        <w:t xml:space="preserve"> dish and re-dry.</w:t>
      </w:r>
      <w:r w:rsidRPr="00E212AB">
        <w:rPr>
          <w:rFonts w:asciiTheme="minorHAnsi" w:hAnsiTheme="minorHAnsi"/>
        </w:rPr>
        <w:t xml:space="preserve"> Re-hatch eggs after ~1 week and again tally eggs hatched using</w:t>
      </w:r>
      <w:r w:rsidR="00B01F8A" w:rsidRPr="00E212AB">
        <w:rPr>
          <w:rFonts w:asciiTheme="minorHAnsi" w:hAnsiTheme="minorHAnsi"/>
        </w:rPr>
        <w:t xml:space="preserve"> the</w:t>
      </w:r>
      <w:r w:rsidRPr="00E212AB">
        <w:rPr>
          <w:rFonts w:asciiTheme="minorHAnsi" w:hAnsiTheme="minorHAnsi"/>
        </w:rPr>
        <w:t xml:space="preserve"> above method. </w:t>
      </w:r>
    </w:p>
    <w:p w:rsidR="00BC63E0" w:rsidRPr="00E212AB" w:rsidRDefault="00BC63E0" w:rsidP="00E212AB">
      <w:pPr>
        <w:rPr>
          <w:rFonts w:asciiTheme="minorHAnsi" w:hAnsiTheme="minorHAnsi"/>
        </w:rPr>
      </w:pPr>
    </w:p>
    <w:p w:rsidR="00BC63E0" w:rsidRDefault="00BC63E0" w:rsidP="00E212AB">
      <w:pPr>
        <w:rPr>
          <w:rFonts w:asciiTheme="minorHAnsi" w:hAnsiTheme="minorHAnsi"/>
        </w:rPr>
      </w:pPr>
      <w:r w:rsidRPr="00E212AB">
        <w:rPr>
          <w:rFonts w:asciiTheme="minorHAnsi" w:hAnsiTheme="minorHAnsi"/>
        </w:rPr>
        <w:t>6.6</w:t>
      </w:r>
      <w:r w:rsidR="00913701" w:rsidRPr="00E212AB">
        <w:rPr>
          <w:rFonts w:asciiTheme="minorHAnsi" w:hAnsiTheme="minorHAnsi"/>
        </w:rPr>
        <w:t>)</w:t>
      </w:r>
      <w:r w:rsidRPr="00E212AB">
        <w:rPr>
          <w:rFonts w:asciiTheme="minorHAnsi" w:hAnsiTheme="minorHAnsi"/>
        </w:rPr>
        <w:t xml:space="preserve"> </w:t>
      </w:r>
      <w:r w:rsidRPr="00E212AB">
        <w:rPr>
          <w:rFonts w:asciiTheme="minorHAnsi" w:hAnsiTheme="minorHAnsi"/>
          <w:highlight w:val="yellow"/>
        </w:rPr>
        <w:t>Place egg paper</w:t>
      </w:r>
      <w:r w:rsidR="00B01F8A" w:rsidRPr="00E212AB">
        <w:rPr>
          <w:rFonts w:asciiTheme="minorHAnsi" w:hAnsiTheme="minorHAnsi"/>
          <w:highlight w:val="yellow"/>
        </w:rPr>
        <w:t>s</w:t>
      </w:r>
      <w:r w:rsidRPr="00E212AB">
        <w:rPr>
          <w:rFonts w:asciiTheme="minorHAnsi" w:hAnsiTheme="minorHAnsi"/>
          <w:highlight w:val="yellow"/>
        </w:rPr>
        <w:t xml:space="preserve"> with </w:t>
      </w:r>
      <w:r w:rsidR="00B01F8A" w:rsidRPr="00E212AB">
        <w:rPr>
          <w:rFonts w:asciiTheme="minorHAnsi" w:hAnsiTheme="minorHAnsi"/>
          <w:highlight w:val="yellow"/>
        </w:rPr>
        <w:t xml:space="preserve">the </w:t>
      </w:r>
      <w:r w:rsidRPr="00E212AB">
        <w:rPr>
          <w:rFonts w:asciiTheme="minorHAnsi" w:hAnsiTheme="minorHAnsi"/>
          <w:highlight w:val="yellow"/>
        </w:rPr>
        <w:t>remaining un</w:t>
      </w:r>
      <w:r w:rsidR="00913701" w:rsidRPr="00E212AB">
        <w:rPr>
          <w:rFonts w:asciiTheme="minorHAnsi" w:hAnsiTheme="minorHAnsi"/>
          <w:highlight w:val="yellow"/>
        </w:rPr>
        <w:t>-</w:t>
      </w:r>
      <w:r w:rsidRPr="00E212AB">
        <w:rPr>
          <w:rFonts w:asciiTheme="minorHAnsi" w:hAnsiTheme="minorHAnsi"/>
          <w:highlight w:val="yellow"/>
        </w:rPr>
        <w:t>hatched eggs in new 90</w:t>
      </w:r>
      <w:r w:rsidR="00D3116B" w:rsidRPr="00E212AB">
        <w:rPr>
          <w:rFonts w:asciiTheme="minorHAnsi" w:hAnsiTheme="minorHAnsi"/>
          <w:highlight w:val="yellow"/>
        </w:rPr>
        <w:t xml:space="preserve"> </w:t>
      </w:r>
      <w:r w:rsidRPr="00E212AB">
        <w:rPr>
          <w:rFonts w:asciiTheme="minorHAnsi" w:hAnsiTheme="minorHAnsi"/>
          <w:highlight w:val="yellow"/>
        </w:rPr>
        <w:t>m</w:t>
      </w:r>
      <w:r w:rsidR="00D3116B" w:rsidRPr="00E212AB">
        <w:rPr>
          <w:rFonts w:asciiTheme="minorHAnsi" w:hAnsiTheme="minorHAnsi"/>
          <w:highlight w:val="yellow"/>
        </w:rPr>
        <w:t>l</w:t>
      </w:r>
      <w:r w:rsidRPr="00E212AB">
        <w:rPr>
          <w:rFonts w:asciiTheme="minorHAnsi" w:hAnsiTheme="minorHAnsi"/>
          <w:highlight w:val="yellow"/>
        </w:rPr>
        <w:t xml:space="preserve"> </w:t>
      </w:r>
      <w:proofErr w:type="spellStart"/>
      <w:r w:rsidRPr="00E212AB">
        <w:rPr>
          <w:rFonts w:asciiTheme="minorHAnsi" w:hAnsiTheme="minorHAnsi"/>
          <w:highlight w:val="yellow"/>
        </w:rPr>
        <w:t>petri</w:t>
      </w:r>
      <w:proofErr w:type="spellEnd"/>
      <w:r w:rsidRPr="00E212AB">
        <w:rPr>
          <w:rFonts w:asciiTheme="minorHAnsi" w:hAnsiTheme="minorHAnsi"/>
          <w:highlight w:val="yellow"/>
        </w:rPr>
        <w:t xml:space="preserve"> dish</w:t>
      </w:r>
      <w:r w:rsidR="00B01F8A" w:rsidRPr="00E212AB">
        <w:rPr>
          <w:rFonts w:asciiTheme="minorHAnsi" w:hAnsiTheme="minorHAnsi"/>
          <w:highlight w:val="yellow"/>
        </w:rPr>
        <w:t>es</w:t>
      </w:r>
      <w:r w:rsidRPr="00E212AB">
        <w:rPr>
          <w:rFonts w:asciiTheme="minorHAnsi" w:hAnsiTheme="minorHAnsi"/>
          <w:highlight w:val="yellow"/>
        </w:rPr>
        <w:t xml:space="preserve"> with approximately 80</w:t>
      </w:r>
      <w:r w:rsidR="00D3116B" w:rsidRPr="00E212AB">
        <w:rPr>
          <w:rFonts w:asciiTheme="minorHAnsi" w:hAnsiTheme="minorHAnsi"/>
          <w:highlight w:val="yellow"/>
        </w:rPr>
        <w:t xml:space="preserve"> </w:t>
      </w:r>
      <w:r w:rsidRPr="00E212AB">
        <w:rPr>
          <w:rFonts w:asciiTheme="minorHAnsi" w:hAnsiTheme="minorHAnsi"/>
          <w:highlight w:val="yellow"/>
        </w:rPr>
        <w:t>m</w:t>
      </w:r>
      <w:r w:rsidR="00D3116B" w:rsidRPr="00E212AB">
        <w:rPr>
          <w:rFonts w:asciiTheme="minorHAnsi" w:hAnsiTheme="minorHAnsi"/>
          <w:highlight w:val="yellow"/>
        </w:rPr>
        <w:t>l</w:t>
      </w:r>
      <w:r w:rsidRPr="00E212AB">
        <w:rPr>
          <w:rFonts w:asciiTheme="minorHAnsi" w:hAnsiTheme="minorHAnsi"/>
          <w:highlight w:val="yellow"/>
        </w:rPr>
        <w:t xml:space="preserve"> bleaching solution</w:t>
      </w:r>
      <w:r w:rsidR="005202AA" w:rsidRPr="00E212AB">
        <w:rPr>
          <w:rFonts w:hAnsiTheme="minorHAnsi"/>
          <w:vertAlign w:val="superscript"/>
        </w:rPr>
        <w:t>28</w:t>
      </w:r>
      <w:r w:rsidR="00417498">
        <w:rPr>
          <w:rFonts w:asciiTheme="minorHAnsi" w:hAnsiTheme="minorHAnsi"/>
          <w:highlight w:val="yellow"/>
        </w:rPr>
        <w:t xml:space="preserve">. </w:t>
      </w:r>
      <w:r w:rsidRPr="00E212AB">
        <w:rPr>
          <w:rFonts w:asciiTheme="minorHAnsi" w:hAnsiTheme="minorHAnsi"/>
          <w:highlight w:val="yellow"/>
        </w:rPr>
        <w:t xml:space="preserve">Ensure </w:t>
      </w:r>
      <w:r w:rsidR="00B01F8A" w:rsidRPr="00E212AB">
        <w:rPr>
          <w:rFonts w:asciiTheme="minorHAnsi" w:hAnsiTheme="minorHAnsi"/>
          <w:highlight w:val="yellow"/>
        </w:rPr>
        <w:t xml:space="preserve">that the </w:t>
      </w:r>
      <w:r w:rsidRPr="00E212AB">
        <w:rPr>
          <w:rFonts w:asciiTheme="minorHAnsi" w:hAnsiTheme="minorHAnsi"/>
          <w:highlight w:val="yellow"/>
        </w:rPr>
        <w:t>egg paper</w:t>
      </w:r>
      <w:r w:rsidR="00B01F8A" w:rsidRPr="00E212AB">
        <w:rPr>
          <w:rFonts w:asciiTheme="minorHAnsi" w:hAnsiTheme="minorHAnsi"/>
          <w:highlight w:val="yellow"/>
        </w:rPr>
        <w:t>s</w:t>
      </w:r>
      <w:r w:rsidRPr="00E212AB">
        <w:rPr>
          <w:rFonts w:asciiTheme="minorHAnsi" w:hAnsiTheme="minorHAnsi"/>
          <w:highlight w:val="yellow"/>
        </w:rPr>
        <w:t xml:space="preserve"> </w:t>
      </w:r>
      <w:r w:rsidR="00B01F8A" w:rsidRPr="00E212AB">
        <w:rPr>
          <w:rFonts w:asciiTheme="minorHAnsi" w:hAnsiTheme="minorHAnsi"/>
          <w:highlight w:val="yellow"/>
        </w:rPr>
        <w:t>are</w:t>
      </w:r>
      <w:r w:rsidRPr="00E212AB">
        <w:rPr>
          <w:rFonts w:asciiTheme="minorHAnsi" w:hAnsiTheme="minorHAnsi"/>
          <w:highlight w:val="yellow"/>
        </w:rPr>
        <w:t xml:space="preserve"> completely submerged in </w:t>
      </w:r>
      <w:r w:rsidR="00B01F8A" w:rsidRPr="00E212AB">
        <w:rPr>
          <w:rFonts w:asciiTheme="minorHAnsi" w:hAnsiTheme="minorHAnsi"/>
          <w:highlight w:val="yellow"/>
        </w:rPr>
        <w:t xml:space="preserve">the </w:t>
      </w:r>
      <w:r w:rsidRPr="00E212AB">
        <w:rPr>
          <w:rFonts w:asciiTheme="minorHAnsi" w:hAnsiTheme="minorHAnsi"/>
          <w:highlight w:val="yellow"/>
        </w:rPr>
        <w:t>bleaching solution and leave under</w:t>
      </w:r>
      <w:r w:rsidR="00B01F8A" w:rsidRPr="00E212AB">
        <w:rPr>
          <w:rFonts w:asciiTheme="minorHAnsi" w:hAnsiTheme="minorHAnsi"/>
          <w:highlight w:val="yellow"/>
        </w:rPr>
        <w:t xml:space="preserve"> a</w:t>
      </w:r>
      <w:r w:rsidRPr="00E212AB">
        <w:rPr>
          <w:rFonts w:asciiTheme="minorHAnsi" w:hAnsiTheme="minorHAnsi"/>
          <w:highlight w:val="yellow"/>
        </w:rPr>
        <w:t xml:space="preserve"> </w:t>
      </w:r>
      <w:del w:id="163" w:author="" w:date="2014-05-04T14:29:00Z">
        <w:r w:rsidRPr="00E212AB" w:rsidDel="002B0584">
          <w:rPr>
            <w:rFonts w:asciiTheme="minorHAnsi" w:hAnsiTheme="minorHAnsi"/>
            <w:highlight w:val="yellow"/>
          </w:rPr>
          <w:delText xml:space="preserve">laminar flow </w:delText>
        </w:r>
      </w:del>
      <w:ins w:id="164" w:author="" w:date="2014-05-04T14:29:00Z">
        <w:r w:rsidR="002B0584">
          <w:rPr>
            <w:rFonts w:asciiTheme="minorHAnsi" w:hAnsiTheme="minorHAnsi"/>
            <w:highlight w:val="yellow"/>
          </w:rPr>
          <w:t xml:space="preserve">fume </w:t>
        </w:r>
      </w:ins>
      <w:r w:rsidRPr="00E212AB">
        <w:rPr>
          <w:rFonts w:asciiTheme="minorHAnsi" w:hAnsiTheme="minorHAnsi"/>
          <w:highlight w:val="yellow"/>
        </w:rPr>
        <w:t>hood overnight</w:t>
      </w:r>
      <w:ins w:id="165" w:author="" w:date="2014-05-04T14:29:00Z">
        <w:r w:rsidR="002B0584">
          <w:rPr>
            <w:rFonts w:asciiTheme="minorHAnsi" w:hAnsiTheme="minorHAnsi"/>
            <w:highlight w:val="yellow"/>
          </w:rPr>
          <w:t xml:space="preserve"> to avoid the odor of bleach</w:t>
        </w:r>
      </w:ins>
      <w:r w:rsidRPr="00E212AB">
        <w:rPr>
          <w:rFonts w:asciiTheme="minorHAnsi" w:hAnsiTheme="minorHAnsi"/>
          <w:highlight w:val="yellow"/>
        </w:rPr>
        <w:t>.</w:t>
      </w:r>
      <w:r w:rsidRPr="00E212AB">
        <w:rPr>
          <w:rFonts w:asciiTheme="minorHAnsi" w:hAnsiTheme="minorHAnsi"/>
        </w:rPr>
        <w:t xml:space="preserve"> </w:t>
      </w:r>
    </w:p>
    <w:p w:rsidR="00417498" w:rsidDel="002B0584" w:rsidRDefault="00417498" w:rsidP="00E212AB">
      <w:pPr>
        <w:rPr>
          <w:del w:id="166" w:author="" w:date="2014-05-04T14:29:00Z"/>
          <w:rFonts w:asciiTheme="minorHAnsi" w:hAnsiTheme="minorHAnsi"/>
        </w:rPr>
      </w:pPr>
    </w:p>
    <w:p w:rsidR="00417498" w:rsidDel="002B0584" w:rsidRDefault="00417498" w:rsidP="00E212AB">
      <w:pPr>
        <w:rPr>
          <w:del w:id="167" w:author="" w:date="2014-05-04T14:29:00Z"/>
          <w:rFonts w:asciiTheme="minorHAnsi" w:hAnsiTheme="minorHAnsi"/>
        </w:rPr>
      </w:pPr>
      <w:del w:id="168" w:author="" w:date="2014-05-04T14:29:00Z">
        <w:r w:rsidDel="002B0584">
          <w:rPr>
            <w:rFonts w:asciiTheme="minorHAnsi" w:hAnsiTheme="minorHAnsi"/>
            <w:highlight w:val="yellow"/>
          </w:rPr>
          <w:delText>CAUTION: S</w:delText>
        </w:r>
        <w:r w:rsidRPr="00E212AB" w:rsidDel="002B0584">
          <w:rPr>
            <w:rFonts w:asciiTheme="minorHAnsi" w:hAnsiTheme="minorHAnsi"/>
            <w:highlight w:val="yellow"/>
          </w:rPr>
          <w:delText xml:space="preserve">tore bleaching </w:delText>
        </w:r>
        <w:r w:rsidDel="002B0584">
          <w:rPr>
            <w:rFonts w:asciiTheme="minorHAnsi" w:hAnsiTheme="minorHAnsi"/>
            <w:highlight w:val="yellow"/>
          </w:rPr>
          <w:delText>solution in a laminar flow hood</w:delText>
        </w:r>
        <w:r w:rsidRPr="00E212AB" w:rsidDel="002B0584">
          <w:rPr>
            <w:rFonts w:asciiTheme="minorHAnsi" w:hAnsiTheme="minorHAnsi"/>
            <w:highlight w:val="yellow"/>
          </w:rPr>
          <w:delText>.</w:delText>
        </w:r>
      </w:del>
    </w:p>
    <w:p w:rsidR="00417498" w:rsidRPr="00E212AB" w:rsidRDefault="00417498"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b/>
        </w:rPr>
        <w:t xml:space="preserve">Note: </w:t>
      </w:r>
      <w:r w:rsidRPr="00E212AB">
        <w:rPr>
          <w:rFonts w:asciiTheme="minorHAnsi" w:hAnsiTheme="minorHAnsi"/>
        </w:rPr>
        <w:t>Bleaching solution can be stored for ~1 week at 4</w:t>
      </w:r>
      <w:r w:rsidR="00D3116B" w:rsidRPr="00E212AB">
        <w:rPr>
          <w:rFonts w:asciiTheme="minorHAnsi" w:hAnsiTheme="minorHAnsi"/>
        </w:rPr>
        <w:t xml:space="preserve"> </w:t>
      </w:r>
      <w:r w:rsidRPr="00E212AB">
        <w:rPr>
          <w:rFonts w:asciiTheme="minorHAnsi" w:hAnsiTheme="minorHAnsi"/>
          <w:b/>
        </w:rPr>
        <w:t>°</w:t>
      </w:r>
      <w:r w:rsidRPr="00E212AB">
        <w:rPr>
          <w:rFonts w:asciiTheme="minorHAnsi" w:hAnsiTheme="minorHAnsi"/>
        </w:rPr>
        <w:t>C, but should otherwise be made fresh.</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6.7</w:t>
      </w:r>
      <w:r w:rsidR="00913701" w:rsidRPr="00E212AB">
        <w:rPr>
          <w:rFonts w:asciiTheme="minorHAnsi" w:hAnsiTheme="minorHAnsi"/>
        </w:rPr>
        <w:t>)</w:t>
      </w:r>
      <w:r w:rsidRPr="00E212AB">
        <w:rPr>
          <w:rFonts w:asciiTheme="minorHAnsi" w:hAnsiTheme="minorHAnsi"/>
        </w:rPr>
        <w:t xml:space="preserve"> </w:t>
      </w:r>
      <w:r w:rsidRPr="00E212AB">
        <w:rPr>
          <w:rFonts w:asciiTheme="minorHAnsi" w:hAnsiTheme="minorHAnsi"/>
          <w:highlight w:val="yellow"/>
        </w:rPr>
        <w:t xml:space="preserve">Inspect eggs using a light </w:t>
      </w:r>
      <w:proofErr w:type="gramStart"/>
      <w:r w:rsidRPr="00E212AB">
        <w:rPr>
          <w:rFonts w:asciiTheme="minorHAnsi" w:hAnsiTheme="minorHAnsi"/>
          <w:highlight w:val="yellow"/>
        </w:rPr>
        <w:t>microscope</w:t>
      </w:r>
      <w:proofErr w:type="gramEnd"/>
      <w:r w:rsidR="00417498">
        <w:rPr>
          <w:rFonts w:asciiTheme="minorHAnsi" w:hAnsiTheme="minorHAnsi"/>
          <w:highlight w:val="yellow"/>
        </w:rPr>
        <w:t xml:space="preserve"> as the bleaching will clear the </w:t>
      </w:r>
      <w:proofErr w:type="spellStart"/>
      <w:r w:rsidR="00417498">
        <w:rPr>
          <w:rFonts w:asciiTheme="minorHAnsi" w:hAnsiTheme="minorHAnsi"/>
          <w:highlight w:val="yellow"/>
        </w:rPr>
        <w:t>chorion</w:t>
      </w:r>
      <w:proofErr w:type="spellEnd"/>
      <w:r w:rsidR="00417498">
        <w:rPr>
          <w:rFonts w:asciiTheme="minorHAnsi" w:hAnsiTheme="minorHAnsi"/>
          <w:highlight w:val="yellow"/>
        </w:rPr>
        <w:t xml:space="preserve"> and allow </w:t>
      </w:r>
      <w:r w:rsidR="00417498" w:rsidRPr="00F47C9B">
        <w:rPr>
          <w:rFonts w:asciiTheme="minorHAnsi" w:hAnsiTheme="minorHAnsi"/>
          <w:highlight w:val="yellow"/>
        </w:rPr>
        <w:t xml:space="preserve">visualization of </w:t>
      </w:r>
      <w:proofErr w:type="spellStart"/>
      <w:r w:rsidR="00F14A7A" w:rsidRPr="00F14A7A">
        <w:rPr>
          <w:rFonts w:asciiTheme="minorHAnsi" w:hAnsiTheme="minorHAnsi"/>
          <w:highlight w:val="yellow"/>
          <w:rPrChange w:id="169" w:author="" w:date="2014-05-03T19:55:00Z">
            <w:rPr>
              <w:rFonts w:asciiTheme="minorHAnsi" w:hAnsiTheme="minorHAnsi"/>
            </w:rPr>
          </w:rPrChange>
        </w:rPr>
        <w:t>embryonated</w:t>
      </w:r>
      <w:proofErr w:type="spellEnd"/>
      <w:r w:rsidR="00F14A7A" w:rsidRPr="00F14A7A">
        <w:rPr>
          <w:rFonts w:asciiTheme="minorHAnsi" w:hAnsiTheme="minorHAnsi"/>
          <w:highlight w:val="yellow"/>
          <w:rPrChange w:id="170" w:author="" w:date="2014-05-03T19:55:00Z">
            <w:rPr>
              <w:rFonts w:asciiTheme="minorHAnsi" w:hAnsiTheme="minorHAnsi"/>
            </w:rPr>
          </w:rPrChange>
        </w:rPr>
        <w:t>, un-hatched eggs</w:t>
      </w:r>
      <w:r w:rsidRPr="00F47C9B">
        <w:rPr>
          <w:rFonts w:asciiTheme="minorHAnsi" w:hAnsiTheme="minorHAnsi"/>
          <w:highlight w:val="yellow"/>
        </w:rPr>
        <w:t xml:space="preserve">. If the egg is </w:t>
      </w:r>
      <w:proofErr w:type="spellStart"/>
      <w:r w:rsidRPr="00F47C9B">
        <w:rPr>
          <w:rFonts w:asciiTheme="minorHAnsi" w:hAnsiTheme="minorHAnsi"/>
          <w:highlight w:val="yellow"/>
        </w:rPr>
        <w:t>embryonated</w:t>
      </w:r>
      <w:proofErr w:type="spellEnd"/>
      <w:r w:rsidRPr="00F47C9B">
        <w:rPr>
          <w:rFonts w:asciiTheme="minorHAnsi" w:hAnsiTheme="minorHAnsi"/>
          <w:highlight w:val="yellow"/>
        </w:rPr>
        <w:t xml:space="preserve">, the egg </w:t>
      </w:r>
      <w:r w:rsidR="00B01F8A" w:rsidRPr="00F47C9B">
        <w:rPr>
          <w:rFonts w:asciiTheme="minorHAnsi" w:hAnsiTheme="minorHAnsi"/>
          <w:highlight w:val="yellow"/>
        </w:rPr>
        <w:t xml:space="preserve">will have an </w:t>
      </w:r>
      <w:r w:rsidRPr="00E212AB">
        <w:rPr>
          <w:rFonts w:asciiTheme="minorHAnsi" w:hAnsiTheme="minorHAnsi"/>
          <w:highlight w:val="yellow"/>
        </w:rPr>
        <w:t xml:space="preserve">off-white color with eyes appearing as two small black dots opposite each other on the </w:t>
      </w:r>
      <w:r w:rsidR="00175EDE" w:rsidRPr="00E212AB">
        <w:rPr>
          <w:rFonts w:asciiTheme="minorHAnsi" w:hAnsiTheme="minorHAnsi"/>
          <w:highlight w:val="yellow"/>
        </w:rPr>
        <w:t>dorsal</w:t>
      </w:r>
      <w:r w:rsidRPr="00E212AB">
        <w:rPr>
          <w:rFonts w:asciiTheme="minorHAnsi" w:hAnsiTheme="minorHAnsi"/>
          <w:highlight w:val="yellow"/>
        </w:rPr>
        <w:t xml:space="preserve"> side. Tally</w:t>
      </w:r>
      <w:r w:rsidR="00967BBF" w:rsidRPr="00E212AB">
        <w:rPr>
          <w:rFonts w:asciiTheme="minorHAnsi" w:hAnsiTheme="minorHAnsi"/>
          <w:highlight w:val="yellow"/>
        </w:rPr>
        <w:t xml:space="preserve"> the</w:t>
      </w:r>
      <w:r w:rsidRPr="00E212AB">
        <w:rPr>
          <w:rFonts w:asciiTheme="minorHAnsi" w:hAnsiTheme="minorHAnsi"/>
          <w:highlight w:val="yellow"/>
        </w:rPr>
        <w:t xml:space="preserve"> number </w:t>
      </w:r>
      <w:r w:rsidR="00967BBF" w:rsidRPr="00E212AB">
        <w:rPr>
          <w:rFonts w:asciiTheme="minorHAnsi" w:hAnsiTheme="minorHAnsi"/>
          <w:highlight w:val="yellow"/>
        </w:rPr>
        <w:t xml:space="preserve">of </w:t>
      </w:r>
      <w:r w:rsidRPr="00E212AB">
        <w:rPr>
          <w:rFonts w:asciiTheme="minorHAnsi" w:hAnsiTheme="minorHAnsi"/>
          <w:highlight w:val="yellow"/>
        </w:rPr>
        <w:t>un</w:t>
      </w:r>
      <w:r w:rsidR="00967BBF" w:rsidRPr="00E212AB">
        <w:rPr>
          <w:rFonts w:asciiTheme="minorHAnsi" w:hAnsiTheme="minorHAnsi"/>
          <w:highlight w:val="yellow"/>
        </w:rPr>
        <w:t>-</w:t>
      </w:r>
      <w:r w:rsidRPr="00E212AB">
        <w:rPr>
          <w:rFonts w:asciiTheme="minorHAnsi" w:hAnsiTheme="minorHAnsi"/>
          <w:highlight w:val="yellow"/>
        </w:rPr>
        <w:t>hatched</w:t>
      </w:r>
      <w:r w:rsidR="00913701" w:rsidRPr="00E212AB">
        <w:rPr>
          <w:rFonts w:asciiTheme="minorHAnsi" w:hAnsiTheme="minorHAnsi"/>
          <w:highlight w:val="yellow"/>
        </w:rPr>
        <w:t>,</w:t>
      </w:r>
      <w:r w:rsidRPr="00E212AB">
        <w:rPr>
          <w:rFonts w:asciiTheme="minorHAnsi" w:hAnsiTheme="minorHAnsi"/>
          <w:highlight w:val="yellow"/>
        </w:rPr>
        <w:t xml:space="preserve"> </w:t>
      </w:r>
      <w:proofErr w:type="spellStart"/>
      <w:r w:rsidRPr="00E212AB">
        <w:rPr>
          <w:rFonts w:asciiTheme="minorHAnsi" w:hAnsiTheme="minorHAnsi"/>
          <w:highlight w:val="yellow"/>
        </w:rPr>
        <w:t>embryonated</w:t>
      </w:r>
      <w:proofErr w:type="spellEnd"/>
      <w:r w:rsidRPr="00E212AB">
        <w:rPr>
          <w:rFonts w:asciiTheme="minorHAnsi" w:hAnsiTheme="minorHAnsi"/>
          <w:highlight w:val="yellow"/>
        </w:rPr>
        <w:t xml:space="preserve"> eggs</w:t>
      </w:r>
      <w:r w:rsidR="005202AA" w:rsidRPr="00E212AB">
        <w:rPr>
          <w:rFonts w:hAnsiTheme="minorHAnsi"/>
          <w:vertAlign w:val="superscript"/>
        </w:rPr>
        <w:t>13</w:t>
      </w:r>
      <w:r w:rsidRPr="00E212AB">
        <w:rPr>
          <w:rFonts w:asciiTheme="minorHAnsi" w:hAnsiTheme="minorHAnsi"/>
          <w:highlight w:val="yellow"/>
        </w:rPr>
        <w:t>.</w:t>
      </w:r>
      <w:r w:rsidRPr="00E212AB">
        <w:rPr>
          <w:rFonts w:asciiTheme="minorHAnsi" w:hAnsiTheme="minorHAnsi"/>
        </w:rPr>
        <w:t xml:space="preserve"> </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6.8</w:t>
      </w:r>
      <w:r w:rsidR="002F674B" w:rsidRPr="00E212AB">
        <w:rPr>
          <w:rFonts w:asciiTheme="minorHAnsi" w:hAnsiTheme="minorHAnsi"/>
        </w:rPr>
        <w:t>)</w:t>
      </w:r>
      <w:r w:rsidRPr="00E212AB">
        <w:rPr>
          <w:rFonts w:asciiTheme="minorHAnsi" w:hAnsiTheme="minorHAnsi"/>
        </w:rPr>
        <w:t xml:space="preserve"> </w:t>
      </w:r>
      <w:r w:rsidR="00417498">
        <w:rPr>
          <w:rFonts w:asciiTheme="minorHAnsi" w:hAnsiTheme="minorHAnsi"/>
        </w:rPr>
        <w:t>Determine d</w:t>
      </w:r>
      <w:r w:rsidRPr="00E212AB">
        <w:rPr>
          <w:rFonts w:asciiTheme="minorHAnsi" w:hAnsiTheme="minorHAnsi"/>
        </w:rPr>
        <w:t xml:space="preserve">iapause incidence with the following formula: % diapause = no. </w:t>
      </w:r>
      <w:proofErr w:type="spellStart"/>
      <w:proofErr w:type="gramStart"/>
      <w:r w:rsidRPr="00E212AB">
        <w:rPr>
          <w:rFonts w:asciiTheme="minorHAnsi" w:hAnsiTheme="minorHAnsi"/>
        </w:rPr>
        <w:t>embryonated</w:t>
      </w:r>
      <w:proofErr w:type="spellEnd"/>
      <w:proofErr w:type="gramEnd"/>
      <w:r w:rsidRPr="00E212AB">
        <w:rPr>
          <w:rFonts w:asciiTheme="minorHAnsi" w:hAnsiTheme="minorHAnsi"/>
        </w:rPr>
        <w:t xml:space="preserve"> un</w:t>
      </w:r>
      <w:r w:rsidR="00967BBF" w:rsidRPr="00E212AB">
        <w:rPr>
          <w:rFonts w:asciiTheme="minorHAnsi" w:hAnsiTheme="minorHAnsi"/>
        </w:rPr>
        <w:t>-</w:t>
      </w:r>
      <w:r w:rsidRPr="00E212AB">
        <w:rPr>
          <w:rFonts w:asciiTheme="minorHAnsi" w:hAnsiTheme="minorHAnsi"/>
        </w:rPr>
        <w:t xml:space="preserve">hatched eggs/(no. </w:t>
      </w:r>
      <w:proofErr w:type="gramStart"/>
      <w:r w:rsidRPr="00E212AB">
        <w:rPr>
          <w:rFonts w:asciiTheme="minorHAnsi" w:hAnsiTheme="minorHAnsi"/>
        </w:rPr>
        <w:t>hatched</w:t>
      </w:r>
      <w:proofErr w:type="gramEnd"/>
      <w:r w:rsidRPr="00E212AB">
        <w:rPr>
          <w:rFonts w:asciiTheme="minorHAnsi" w:hAnsiTheme="minorHAnsi"/>
        </w:rPr>
        <w:t xml:space="preserve"> eggs + no. </w:t>
      </w:r>
      <w:proofErr w:type="spellStart"/>
      <w:proofErr w:type="gramStart"/>
      <w:r w:rsidRPr="00E212AB">
        <w:rPr>
          <w:rFonts w:asciiTheme="minorHAnsi" w:hAnsiTheme="minorHAnsi"/>
        </w:rPr>
        <w:t>embryonated</w:t>
      </w:r>
      <w:proofErr w:type="spellEnd"/>
      <w:proofErr w:type="gramEnd"/>
      <w:r w:rsidRPr="00E212AB">
        <w:rPr>
          <w:rFonts w:asciiTheme="minorHAnsi" w:hAnsiTheme="minorHAnsi"/>
        </w:rPr>
        <w:t xml:space="preserve"> un</w:t>
      </w:r>
      <w:r w:rsidR="00967BBF" w:rsidRPr="00E212AB">
        <w:rPr>
          <w:rFonts w:asciiTheme="minorHAnsi" w:hAnsiTheme="minorHAnsi"/>
        </w:rPr>
        <w:t>-</w:t>
      </w:r>
      <w:r w:rsidRPr="00E212AB">
        <w:rPr>
          <w:rFonts w:asciiTheme="minorHAnsi" w:hAnsiTheme="minorHAnsi"/>
        </w:rPr>
        <w:t>hatched eggs)</w:t>
      </w:r>
      <w:r w:rsidR="004248FD" w:rsidRPr="00E212AB">
        <w:rPr>
          <w:rFonts w:asciiTheme="minorHAnsi" w:hAnsiTheme="minorHAnsi"/>
        </w:rPr>
        <w:t xml:space="preserve"> * 100 </w:t>
      </w:r>
      <w:r w:rsidR="005202AA" w:rsidRPr="00E212AB">
        <w:rPr>
          <w:rFonts w:hAnsiTheme="minorHAnsi"/>
          <w:vertAlign w:val="superscript"/>
        </w:rPr>
        <w:t>13</w:t>
      </w:r>
      <w:r w:rsidRPr="00E212AB">
        <w:rPr>
          <w:rFonts w:asciiTheme="minorHAnsi" w:hAnsiTheme="minorHAnsi"/>
        </w:rPr>
        <w:t xml:space="preserve">. </w:t>
      </w:r>
    </w:p>
    <w:p w:rsidR="00BC63E0" w:rsidRPr="00E212AB" w:rsidRDefault="00BC63E0" w:rsidP="00E212AB">
      <w:pPr>
        <w:pStyle w:val="NormalWeb"/>
        <w:spacing w:before="0" w:beforeAutospacing="0" w:after="0" w:afterAutospacing="0"/>
        <w:rPr>
          <w:rFonts w:asciiTheme="minorHAnsi" w:hAnsiTheme="minorHAnsi" w:cs="Arial"/>
          <w:b/>
          <w:bCs/>
          <w:color w:val="808080"/>
        </w:rPr>
      </w:pPr>
    </w:p>
    <w:p w:rsidR="00417498" w:rsidRDefault="00F14A7A" w:rsidP="00E212AB">
      <w:pPr>
        <w:rPr>
          <w:rFonts w:asciiTheme="minorHAnsi" w:hAnsiTheme="minorHAnsi" w:cs="Times New Roman"/>
          <w:b/>
        </w:rPr>
      </w:pPr>
      <w:r w:rsidRPr="00F14A7A">
        <w:rPr>
          <w:rFonts w:asciiTheme="minorHAnsi" w:hAnsiTheme="minorHAnsi" w:cs="Times New Roman"/>
          <w:b/>
          <w:highlight w:val="yellow"/>
          <w:lang w:eastAsia="zh-CN"/>
          <w:rPrChange w:id="171" w:author="" w:date="2014-05-03T19:55:00Z">
            <w:rPr>
              <w:rFonts w:asciiTheme="minorHAnsi" w:hAnsiTheme="minorHAnsi" w:cs="Times New Roman"/>
              <w:b/>
              <w:lang w:eastAsia="zh-CN"/>
            </w:rPr>
          </w:rPrChange>
        </w:rPr>
        <w:t xml:space="preserve">7. </w:t>
      </w:r>
      <w:r w:rsidRPr="00F14A7A">
        <w:rPr>
          <w:rFonts w:asciiTheme="minorHAnsi" w:hAnsiTheme="minorHAnsi" w:cs="Times New Roman"/>
          <w:b/>
          <w:highlight w:val="yellow"/>
          <w:rPrChange w:id="172" w:author="" w:date="2014-05-03T19:55:00Z">
            <w:rPr>
              <w:rFonts w:asciiTheme="minorHAnsi" w:hAnsiTheme="minorHAnsi" w:cs="Times New Roman"/>
              <w:b/>
            </w:rPr>
          </w:rPrChange>
        </w:rPr>
        <w:t>RNA extraction from eggs/pharate larvae.</w:t>
      </w:r>
      <w:r w:rsidR="00BC63E0" w:rsidRPr="00E212AB">
        <w:rPr>
          <w:rFonts w:asciiTheme="minorHAnsi" w:hAnsiTheme="minorHAnsi" w:cs="Times New Roman"/>
          <w:b/>
        </w:rPr>
        <w:t xml:space="preserve"> </w:t>
      </w:r>
    </w:p>
    <w:p w:rsidR="00417498" w:rsidRDefault="00417498" w:rsidP="00E212AB">
      <w:pPr>
        <w:rPr>
          <w:rFonts w:asciiTheme="minorHAnsi" w:hAnsiTheme="minorHAnsi" w:cs="Times New Roman"/>
          <w:b/>
        </w:rPr>
      </w:pPr>
    </w:p>
    <w:p w:rsidR="00BC63E0" w:rsidRPr="00E212AB" w:rsidRDefault="00BC63E0" w:rsidP="00E212AB">
      <w:pPr>
        <w:rPr>
          <w:rFonts w:asciiTheme="minorHAnsi" w:hAnsiTheme="minorHAnsi" w:cs="Times New Roman"/>
        </w:rPr>
      </w:pPr>
      <w:r w:rsidRPr="00E212AB">
        <w:rPr>
          <w:rFonts w:asciiTheme="minorHAnsi" w:hAnsiTheme="minorHAnsi" w:cs="Times New Roman"/>
        </w:rPr>
        <w:t>CAUTION</w:t>
      </w:r>
      <w:r w:rsidR="00417498">
        <w:rPr>
          <w:rFonts w:asciiTheme="minorHAnsi" w:hAnsiTheme="minorHAnsi" w:cs="Times New Roman"/>
        </w:rPr>
        <w:t>:</w:t>
      </w:r>
      <w:r w:rsidRPr="00E212AB">
        <w:rPr>
          <w:rFonts w:asciiTheme="minorHAnsi" w:hAnsiTheme="minorHAnsi" w:cs="Times New Roman"/>
        </w:rPr>
        <w:t xml:space="preserve"> </w:t>
      </w:r>
      <w:r w:rsidR="00417498">
        <w:rPr>
          <w:rFonts w:asciiTheme="minorHAnsi" w:hAnsiTheme="minorHAnsi" w:cs="Times New Roman"/>
        </w:rPr>
        <w:t xml:space="preserve">Use </w:t>
      </w:r>
      <w:del w:id="173" w:author="" w:date="2014-05-08T19:23:00Z">
        <w:r w:rsidR="00417498" w:rsidDel="00356564">
          <w:rPr>
            <w:rFonts w:asciiTheme="minorHAnsi" w:hAnsiTheme="minorHAnsi" w:cs="Times New Roman"/>
          </w:rPr>
          <w:delText>p</w:delText>
        </w:r>
        <w:r w:rsidR="00417498" w:rsidRPr="00E212AB" w:rsidDel="00356564">
          <w:rPr>
            <w:rFonts w:asciiTheme="minorHAnsi" w:hAnsiTheme="minorHAnsi" w:cs="Times New Roman"/>
          </w:rPr>
          <w:delText>henol</w:delText>
        </w:r>
        <w:r w:rsidRPr="00E212AB" w:rsidDel="00356564">
          <w:rPr>
            <w:rFonts w:asciiTheme="minorHAnsi" w:hAnsiTheme="minorHAnsi" w:cs="Times New Roman"/>
          </w:rPr>
          <w:delText>/chloroform</w:delText>
        </w:r>
      </w:del>
      <w:proofErr w:type="spellStart"/>
      <w:ins w:id="174" w:author="" w:date="2014-05-08T19:23:00Z">
        <w:r w:rsidR="00356564">
          <w:rPr>
            <w:rFonts w:asciiTheme="minorHAnsi" w:hAnsiTheme="minorHAnsi" w:cs="Times New Roman"/>
          </w:rPr>
          <w:t>Trizol</w:t>
        </w:r>
      </w:ins>
      <w:proofErr w:type="spellEnd"/>
      <w:r w:rsidR="00417498">
        <w:rPr>
          <w:rFonts w:asciiTheme="minorHAnsi" w:hAnsiTheme="minorHAnsi" w:cs="Times New Roman"/>
        </w:rPr>
        <w:t xml:space="preserve"> </w:t>
      </w:r>
      <w:r w:rsidRPr="00E212AB">
        <w:rPr>
          <w:rFonts w:asciiTheme="minorHAnsi" w:hAnsiTheme="minorHAnsi" w:cs="Times New Roman"/>
        </w:rPr>
        <w:t>in a laminar flow hood</w:t>
      </w:r>
      <w:r w:rsidR="00417498">
        <w:rPr>
          <w:rFonts w:asciiTheme="minorHAnsi" w:hAnsiTheme="minorHAnsi" w:cs="Times New Roman"/>
        </w:rPr>
        <w:t>.</w:t>
      </w:r>
    </w:p>
    <w:p w:rsidR="00BC63E0" w:rsidRPr="00E212AB" w:rsidRDefault="00BC63E0" w:rsidP="00E212AB">
      <w:pPr>
        <w:rPr>
          <w:rFonts w:asciiTheme="minorHAnsi" w:hAnsiTheme="minorHAnsi" w:cs="Times New Roman"/>
        </w:rPr>
      </w:pPr>
    </w:p>
    <w:p w:rsidR="00996996" w:rsidRDefault="00F14A7A" w:rsidP="00E212AB">
      <w:pPr>
        <w:rPr>
          <w:rFonts w:asciiTheme="minorHAnsi" w:hAnsiTheme="minorHAnsi" w:cs="Times New Roman"/>
        </w:rPr>
      </w:pPr>
      <w:r w:rsidRPr="00F14A7A">
        <w:rPr>
          <w:rFonts w:asciiTheme="minorHAnsi" w:hAnsiTheme="minorHAnsi" w:cs="Times New Roman"/>
          <w:highlight w:val="yellow"/>
          <w:rPrChange w:id="175" w:author="" w:date="2014-05-06T20:12:00Z">
            <w:rPr>
              <w:rFonts w:asciiTheme="minorHAnsi" w:hAnsiTheme="minorHAnsi" w:cs="Times New Roman"/>
            </w:rPr>
          </w:rPrChange>
        </w:rPr>
        <w:t xml:space="preserve">7.1) </w:t>
      </w:r>
      <w:r w:rsidR="00BC63E0" w:rsidRPr="00504A2F">
        <w:rPr>
          <w:rFonts w:asciiTheme="minorHAnsi" w:hAnsiTheme="minorHAnsi" w:cs="Times New Roman"/>
          <w:highlight w:val="yellow"/>
        </w:rPr>
        <w:t xml:space="preserve">Brush mosquito eggs containing developing embryos or pharate larvae at distinct development time points from egg papers to glass grinders using a camel-hair brush. Grind the eggs in </w:t>
      </w:r>
      <w:proofErr w:type="spellStart"/>
      <w:r w:rsidR="00BC63E0" w:rsidRPr="00504A2F">
        <w:rPr>
          <w:rFonts w:asciiTheme="minorHAnsi" w:hAnsiTheme="minorHAnsi" w:cs="Times New Roman"/>
          <w:highlight w:val="yellow"/>
        </w:rPr>
        <w:t>Trizol</w:t>
      </w:r>
      <w:proofErr w:type="spellEnd"/>
      <w:r w:rsidR="00BC63E0" w:rsidRPr="00504A2F">
        <w:rPr>
          <w:rFonts w:asciiTheme="minorHAnsi" w:hAnsiTheme="minorHAnsi" w:cs="Times New Roman"/>
          <w:highlight w:val="yellow"/>
        </w:rPr>
        <w:t xml:space="preserve"> (</w:t>
      </w:r>
      <w:r w:rsidR="00BC63E0" w:rsidRPr="00504A2F">
        <w:rPr>
          <w:rFonts w:asciiTheme="minorHAnsi" w:hAnsiTheme="minorHAnsi" w:cs="Times New Roman"/>
          <w:bCs/>
          <w:highlight w:val="yellow"/>
        </w:rPr>
        <w:t>1 ml</w:t>
      </w:r>
      <w:r w:rsidR="00BC63E0" w:rsidRPr="00504A2F">
        <w:rPr>
          <w:rFonts w:asciiTheme="minorHAnsi" w:hAnsiTheme="minorHAnsi" w:cs="Times New Roman"/>
          <w:highlight w:val="yellow"/>
        </w:rPr>
        <w:t> per 50–100 mg of </w:t>
      </w:r>
      <w:r w:rsidR="00BC63E0" w:rsidRPr="00504A2F">
        <w:rPr>
          <w:rFonts w:asciiTheme="minorHAnsi" w:hAnsiTheme="minorHAnsi" w:cs="Times New Roman"/>
          <w:bCs/>
          <w:highlight w:val="yellow"/>
        </w:rPr>
        <w:t>tissue) until completely pulverized</w:t>
      </w:r>
      <w:r w:rsidR="00BC63E0" w:rsidRPr="00504A2F">
        <w:rPr>
          <w:rFonts w:asciiTheme="minorHAnsi" w:hAnsiTheme="minorHAnsi" w:cs="Times New Roman"/>
          <w:highlight w:val="yellow"/>
        </w:rPr>
        <w:t>.</w:t>
      </w:r>
      <w:r w:rsidRPr="00F14A7A">
        <w:rPr>
          <w:rFonts w:asciiTheme="minorHAnsi" w:hAnsiTheme="minorHAnsi" w:cs="Times New Roman"/>
          <w:highlight w:val="yellow"/>
          <w:rPrChange w:id="176" w:author="" w:date="2014-05-06T20:12:00Z">
            <w:rPr>
              <w:rFonts w:asciiTheme="minorHAnsi" w:hAnsiTheme="minorHAnsi" w:cs="Times New Roman"/>
            </w:rPr>
          </w:rPrChange>
        </w:rPr>
        <w:t xml:space="preserve"> Use at least 400 eggs per library to yield sufficient RNA.</w:t>
      </w:r>
      <w:r w:rsidR="00BC63E0" w:rsidRPr="00E212AB">
        <w:rPr>
          <w:rFonts w:asciiTheme="minorHAnsi" w:hAnsiTheme="minorHAnsi" w:cs="Times New Roman"/>
        </w:rPr>
        <w:t xml:space="preserve"> </w:t>
      </w:r>
    </w:p>
    <w:p w:rsidR="00996996" w:rsidRPr="006603BA" w:rsidRDefault="00996996" w:rsidP="00E212AB">
      <w:pPr>
        <w:rPr>
          <w:rFonts w:asciiTheme="minorHAnsi" w:hAnsiTheme="minorHAnsi" w:cs="Times New Roman"/>
        </w:rPr>
      </w:pPr>
    </w:p>
    <w:p w:rsidR="00BC63E0" w:rsidRPr="00E212AB" w:rsidRDefault="00996996" w:rsidP="00E212AB">
      <w:pPr>
        <w:rPr>
          <w:rFonts w:asciiTheme="minorHAnsi" w:hAnsiTheme="minorHAnsi" w:cs="Times New Roman"/>
        </w:rPr>
      </w:pPr>
      <w:r w:rsidRPr="006603BA">
        <w:rPr>
          <w:rFonts w:asciiTheme="minorHAnsi" w:hAnsiTheme="minorHAnsi" w:cs="Times New Roman"/>
        </w:rPr>
        <w:t>7.1.1)</w:t>
      </w:r>
      <w:r w:rsidR="00DA4F57" w:rsidRPr="006603BA">
        <w:rPr>
          <w:rFonts w:asciiTheme="minorHAnsi" w:hAnsiTheme="minorHAnsi" w:cs="Times New Roman"/>
        </w:rPr>
        <w:t xml:space="preserve"> Alternatively</w:t>
      </w:r>
      <w:r w:rsidR="00DA4F57" w:rsidRPr="00E212AB">
        <w:rPr>
          <w:rFonts w:asciiTheme="minorHAnsi" w:hAnsiTheme="minorHAnsi" w:cs="Times New Roman"/>
        </w:rPr>
        <w:t xml:space="preserve">, </w:t>
      </w:r>
      <w:r>
        <w:rPr>
          <w:rFonts w:asciiTheme="minorHAnsi" w:hAnsiTheme="minorHAnsi" w:cs="Times New Roman"/>
        </w:rPr>
        <w:t xml:space="preserve">snap freeze </w:t>
      </w:r>
      <w:r w:rsidR="00DA4F57" w:rsidRPr="00E212AB">
        <w:rPr>
          <w:rFonts w:asciiTheme="minorHAnsi" w:hAnsiTheme="minorHAnsi" w:cs="Times New Roman"/>
        </w:rPr>
        <w:t>eggs in liquid nitrogen and stored at -80</w:t>
      </w:r>
      <w:r w:rsidR="003870C2" w:rsidRPr="00E212AB">
        <w:rPr>
          <w:rFonts w:asciiTheme="minorHAnsi" w:hAnsiTheme="minorHAnsi" w:cs="Times New Roman"/>
        </w:rPr>
        <w:t xml:space="preserve"> </w:t>
      </w:r>
      <w:r w:rsidR="00DA4F57" w:rsidRPr="00E212AB">
        <w:rPr>
          <w:rFonts w:cs="Times New Roman"/>
        </w:rPr>
        <w:t>°</w:t>
      </w:r>
      <w:r w:rsidR="00DA4F57" w:rsidRPr="00E212AB">
        <w:rPr>
          <w:rFonts w:asciiTheme="minorHAnsi" w:hAnsiTheme="minorHAnsi" w:cs="Times New Roman"/>
        </w:rPr>
        <w:t xml:space="preserve">C in </w:t>
      </w:r>
      <w:proofErr w:type="spellStart"/>
      <w:r w:rsidR="00DA4F57" w:rsidRPr="00E212AB">
        <w:rPr>
          <w:rFonts w:asciiTheme="minorHAnsi" w:hAnsiTheme="minorHAnsi" w:cs="Times New Roman"/>
        </w:rPr>
        <w:t>microcentrifuge</w:t>
      </w:r>
      <w:proofErr w:type="spellEnd"/>
      <w:r w:rsidR="00DA4F57" w:rsidRPr="00E212AB">
        <w:rPr>
          <w:rFonts w:asciiTheme="minorHAnsi" w:hAnsiTheme="minorHAnsi" w:cs="Times New Roman"/>
        </w:rPr>
        <w:t xml:space="preserve"> tubes for up to a month before grinding in </w:t>
      </w:r>
      <w:proofErr w:type="spellStart"/>
      <w:r w:rsidR="00DA4F57" w:rsidRPr="00E212AB">
        <w:rPr>
          <w:rFonts w:asciiTheme="minorHAnsi" w:hAnsiTheme="minorHAnsi" w:cs="Times New Roman"/>
        </w:rPr>
        <w:t>Trizol</w:t>
      </w:r>
      <w:proofErr w:type="spellEnd"/>
      <w:r w:rsidR="00DA4F57" w:rsidRPr="00E212AB">
        <w:rPr>
          <w:rFonts w:asciiTheme="minorHAnsi" w:hAnsiTheme="minorHAnsi" w:cs="Times New Roman"/>
        </w:rPr>
        <w:t>.</w:t>
      </w:r>
    </w:p>
    <w:p w:rsidR="00BC63E0" w:rsidRPr="00E212AB" w:rsidRDefault="00BC63E0" w:rsidP="00E212AB">
      <w:pPr>
        <w:rPr>
          <w:rFonts w:asciiTheme="minorHAnsi" w:hAnsiTheme="minorHAnsi" w:cs="Times New Roman"/>
        </w:rPr>
      </w:pPr>
    </w:p>
    <w:p w:rsidR="00A76754" w:rsidRPr="00504A2F" w:rsidRDefault="00F14A7A" w:rsidP="00E212AB">
      <w:pPr>
        <w:rPr>
          <w:rFonts w:asciiTheme="minorHAnsi" w:hAnsiTheme="minorHAnsi" w:cs="Times New Roman"/>
          <w:highlight w:val="yellow"/>
          <w:rPrChange w:id="177" w:author="" w:date="2014-05-06T20:12:00Z">
            <w:rPr>
              <w:rFonts w:asciiTheme="minorHAnsi" w:hAnsiTheme="minorHAnsi" w:cs="Times New Roman"/>
            </w:rPr>
          </w:rPrChange>
        </w:rPr>
      </w:pPr>
      <w:proofErr w:type="gramStart"/>
      <w:r w:rsidRPr="00F14A7A">
        <w:rPr>
          <w:rFonts w:asciiTheme="minorHAnsi" w:hAnsiTheme="minorHAnsi" w:cs="Times New Roman"/>
          <w:highlight w:val="yellow"/>
          <w:rPrChange w:id="178" w:author="" w:date="2014-05-06T20:12:00Z">
            <w:rPr>
              <w:rFonts w:asciiTheme="minorHAnsi" w:hAnsiTheme="minorHAnsi" w:cs="Times New Roman"/>
            </w:rPr>
          </w:rPrChange>
        </w:rPr>
        <w:t xml:space="preserve">7.2) Perform RNA extraction </w:t>
      </w:r>
      <w:ins w:id="179" w:author="" w:date="2014-05-04T15:47:00Z">
        <w:r w:rsidRPr="00F14A7A">
          <w:rPr>
            <w:rFonts w:asciiTheme="minorHAnsi" w:hAnsiTheme="minorHAnsi" w:cs="Times New Roman"/>
            <w:highlight w:val="yellow"/>
            <w:rPrChange w:id="180" w:author="" w:date="2014-05-06T20:12:00Z">
              <w:rPr>
                <w:rFonts w:asciiTheme="minorHAnsi" w:hAnsiTheme="minorHAnsi" w:cs="Times New Roman"/>
              </w:rPr>
            </w:rPrChange>
          </w:rPr>
          <w:t xml:space="preserve">in </w:t>
        </w:r>
        <w:proofErr w:type="spellStart"/>
        <w:r w:rsidRPr="00F14A7A">
          <w:rPr>
            <w:rFonts w:asciiTheme="minorHAnsi" w:hAnsiTheme="minorHAnsi" w:cs="Times New Roman"/>
            <w:highlight w:val="yellow"/>
            <w:rPrChange w:id="181" w:author="" w:date="2014-05-06T20:12:00Z">
              <w:rPr>
                <w:rFonts w:asciiTheme="minorHAnsi" w:hAnsiTheme="minorHAnsi" w:cs="Times New Roman"/>
              </w:rPr>
            </w:rPrChange>
          </w:rPr>
          <w:t>Trizol</w:t>
        </w:r>
        <w:proofErr w:type="spellEnd"/>
        <w:r w:rsidRPr="00F14A7A">
          <w:rPr>
            <w:rFonts w:asciiTheme="minorHAnsi" w:hAnsiTheme="minorHAnsi" w:cs="Times New Roman"/>
            <w:highlight w:val="yellow"/>
            <w:rPrChange w:id="182" w:author="" w:date="2014-05-06T20:12:00Z">
              <w:rPr>
                <w:rFonts w:asciiTheme="minorHAnsi" w:hAnsiTheme="minorHAnsi" w:cs="Times New Roman"/>
              </w:rPr>
            </w:rPrChange>
          </w:rPr>
          <w:t xml:space="preserve"> </w:t>
        </w:r>
      </w:ins>
      <w:del w:id="183" w:author="" w:date="2014-05-04T15:48:00Z">
        <w:r w:rsidRPr="00F14A7A">
          <w:rPr>
            <w:rFonts w:asciiTheme="minorHAnsi" w:hAnsiTheme="minorHAnsi" w:cs="Times New Roman"/>
            <w:highlight w:val="yellow"/>
            <w:rPrChange w:id="184" w:author="" w:date="2014-05-06T20:12:00Z">
              <w:rPr>
                <w:rFonts w:asciiTheme="minorHAnsi" w:hAnsiTheme="minorHAnsi" w:cs="Times New Roman"/>
              </w:rPr>
            </w:rPrChange>
          </w:rPr>
          <w:delText xml:space="preserve">and </w:delText>
        </w:r>
      </w:del>
      <w:ins w:id="185" w:author="" w:date="2014-05-04T15:48:00Z">
        <w:r w:rsidRPr="00F14A7A">
          <w:rPr>
            <w:rFonts w:asciiTheme="minorHAnsi" w:hAnsiTheme="minorHAnsi" w:cs="Times New Roman"/>
            <w:highlight w:val="yellow"/>
            <w:rPrChange w:id="186" w:author="" w:date="2014-05-06T20:12:00Z">
              <w:rPr>
                <w:rFonts w:asciiTheme="minorHAnsi" w:hAnsiTheme="minorHAnsi" w:cs="Times New Roman"/>
              </w:rPr>
            </w:rPrChange>
          </w:rPr>
          <w:t xml:space="preserve">followed by </w:t>
        </w:r>
      </w:ins>
      <w:proofErr w:type="spellStart"/>
      <w:r w:rsidRPr="00F14A7A">
        <w:rPr>
          <w:rFonts w:asciiTheme="minorHAnsi" w:hAnsiTheme="minorHAnsi" w:cs="Times New Roman"/>
          <w:highlight w:val="yellow"/>
          <w:rPrChange w:id="187" w:author="" w:date="2014-05-06T20:12:00Z">
            <w:rPr>
              <w:rFonts w:asciiTheme="minorHAnsi" w:hAnsiTheme="minorHAnsi" w:cs="Times New Roman"/>
            </w:rPr>
          </w:rPrChange>
        </w:rPr>
        <w:t>isopropanol</w:t>
      </w:r>
      <w:proofErr w:type="spellEnd"/>
      <w:r w:rsidRPr="00F14A7A">
        <w:rPr>
          <w:rFonts w:asciiTheme="minorHAnsi" w:hAnsiTheme="minorHAnsi" w:cs="Times New Roman"/>
          <w:highlight w:val="yellow"/>
          <w:rPrChange w:id="188" w:author="" w:date="2014-05-06T20:12:00Z">
            <w:rPr>
              <w:rFonts w:asciiTheme="minorHAnsi" w:hAnsiTheme="minorHAnsi" w:cs="Times New Roman"/>
            </w:rPr>
          </w:rPrChange>
        </w:rPr>
        <w:t xml:space="preserve"> precipitation according to manufacturer’s instructions.</w:t>
      </w:r>
      <w:proofErr w:type="gramEnd"/>
      <w:r w:rsidRPr="00F14A7A">
        <w:rPr>
          <w:rFonts w:asciiTheme="minorHAnsi" w:hAnsiTheme="minorHAnsi" w:cs="Times New Roman"/>
          <w:highlight w:val="yellow"/>
          <w:rPrChange w:id="189" w:author="" w:date="2014-05-06T20:12:00Z">
            <w:rPr>
              <w:rFonts w:asciiTheme="minorHAnsi" w:hAnsiTheme="minorHAnsi" w:cs="Times New Roman"/>
            </w:rPr>
          </w:rPrChange>
        </w:rPr>
        <w:t xml:space="preserve"> </w:t>
      </w:r>
    </w:p>
    <w:p w:rsidR="00A76754" w:rsidRPr="00504A2F" w:rsidRDefault="00A76754" w:rsidP="00E212AB">
      <w:pPr>
        <w:rPr>
          <w:rFonts w:asciiTheme="minorHAnsi" w:hAnsiTheme="minorHAnsi" w:cs="Times New Roman"/>
          <w:highlight w:val="yellow"/>
          <w:rPrChange w:id="190" w:author="" w:date="2014-05-06T20:12:00Z">
            <w:rPr>
              <w:rFonts w:asciiTheme="minorHAnsi" w:hAnsiTheme="minorHAnsi" w:cs="Times New Roman"/>
            </w:rPr>
          </w:rPrChange>
        </w:rPr>
      </w:pPr>
    </w:p>
    <w:p w:rsidR="008B7C7D" w:rsidRDefault="008B7C7D" w:rsidP="00E212AB">
      <w:pPr>
        <w:rPr>
          <w:ins w:id="191" w:author="" w:date="2014-05-06T20:18:00Z"/>
          <w:rFonts w:asciiTheme="minorHAnsi" w:hAnsiTheme="minorHAnsi" w:cs="Times New Roman"/>
          <w:highlight w:val="yellow"/>
          <w:lang w:eastAsia="zh-CN"/>
        </w:rPr>
      </w:pPr>
      <w:ins w:id="192" w:author="" w:date="2014-05-06T20:18:00Z">
        <w:r>
          <w:rPr>
            <w:rFonts w:asciiTheme="minorHAnsi" w:hAnsiTheme="minorHAnsi" w:cs="Times New Roman"/>
            <w:highlight w:val="yellow"/>
            <w:lang w:eastAsia="zh-CN"/>
          </w:rPr>
          <w:t>7.3.1</w:t>
        </w:r>
        <w:r w:rsidRPr="00504A2F">
          <w:rPr>
            <w:rFonts w:asciiTheme="minorHAnsi" w:hAnsiTheme="minorHAnsi" w:cs="Times New Roman"/>
            <w:highlight w:val="yellow"/>
            <w:lang w:eastAsia="zh-CN"/>
          </w:rPr>
          <w:t xml:space="preserve">) </w:t>
        </w:r>
        <w:proofErr w:type="gramStart"/>
        <w:r w:rsidRPr="00504A2F">
          <w:rPr>
            <w:rFonts w:asciiTheme="minorHAnsi" w:hAnsiTheme="minorHAnsi" w:cs="Times New Roman"/>
            <w:highlight w:val="yellow"/>
            <w:lang w:eastAsia="zh-CN"/>
          </w:rPr>
          <w:t>Treat</w:t>
        </w:r>
        <w:proofErr w:type="gramEnd"/>
        <w:r w:rsidRPr="00504A2F">
          <w:rPr>
            <w:rFonts w:asciiTheme="minorHAnsi" w:hAnsiTheme="minorHAnsi" w:cs="Times New Roman"/>
            <w:highlight w:val="yellow"/>
            <w:lang w:eastAsia="zh-CN"/>
          </w:rPr>
          <w:t xml:space="preserve"> the bench with </w:t>
        </w:r>
        <w:proofErr w:type="spellStart"/>
        <w:r w:rsidRPr="00504A2F">
          <w:rPr>
            <w:rFonts w:asciiTheme="minorHAnsi" w:hAnsiTheme="minorHAnsi" w:cs="Times New Roman"/>
            <w:highlight w:val="yellow"/>
            <w:lang w:eastAsia="zh-CN"/>
          </w:rPr>
          <w:t>RNase</w:t>
        </w:r>
        <w:proofErr w:type="spellEnd"/>
        <w:r w:rsidRPr="00504A2F">
          <w:rPr>
            <w:rFonts w:asciiTheme="minorHAnsi" w:hAnsiTheme="minorHAnsi" w:cs="Times New Roman"/>
            <w:highlight w:val="yellow"/>
            <w:lang w:eastAsia="zh-CN"/>
          </w:rPr>
          <w:t xml:space="preserve"> decontamination solution or other agents to remove any residual nucleases to avoid RNA degradation. </w:t>
        </w:r>
      </w:ins>
    </w:p>
    <w:p w:rsidR="008B7C7D" w:rsidRDefault="008B7C7D" w:rsidP="00E212AB">
      <w:pPr>
        <w:numPr>
          <w:ins w:id="193" w:author="" w:date="2014-05-06T20:18:00Z"/>
        </w:numPr>
        <w:rPr>
          <w:ins w:id="194" w:author="" w:date="2014-05-06T20:18:00Z"/>
          <w:rFonts w:asciiTheme="minorHAnsi" w:hAnsiTheme="minorHAnsi" w:cs="Times New Roman"/>
          <w:highlight w:val="yellow"/>
          <w:lang w:eastAsia="zh-CN"/>
        </w:rPr>
      </w:pPr>
    </w:p>
    <w:p w:rsidR="00996996" w:rsidDel="008B7C7D" w:rsidRDefault="00F14A7A" w:rsidP="00E212AB">
      <w:pPr>
        <w:numPr>
          <w:ins w:id="195" w:author="" w:date="2014-05-06T20:18:00Z"/>
        </w:numPr>
        <w:rPr>
          <w:del w:id="196" w:author="" w:date="2014-05-06T20:19:00Z"/>
          <w:rFonts w:asciiTheme="minorHAnsi" w:hAnsiTheme="minorHAnsi" w:cs="Times New Roman"/>
          <w:lang w:eastAsia="zh-CN"/>
        </w:rPr>
      </w:pPr>
      <w:r w:rsidRPr="00F14A7A">
        <w:rPr>
          <w:rFonts w:asciiTheme="minorHAnsi" w:hAnsiTheme="minorHAnsi" w:cs="Times New Roman"/>
          <w:highlight w:val="yellow"/>
          <w:rPrChange w:id="197" w:author="" w:date="2014-05-06T20:12:00Z">
            <w:rPr>
              <w:rFonts w:asciiTheme="minorHAnsi" w:hAnsiTheme="minorHAnsi" w:cs="Times New Roman"/>
            </w:rPr>
          </w:rPrChange>
        </w:rPr>
        <w:t>7.3.</w:t>
      </w:r>
      <w:ins w:id="198" w:author="" w:date="2014-05-06T20:19:00Z">
        <w:r w:rsidR="008B7C7D">
          <w:rPr>
            <w:rFonts w:asciiTheme="minorHAnsi" w:hAnsiTheme="minorHAnsi" w:cs="Times New Roman"/>
            <w:highlight w:val="yellow"/>
          </w:rPr>
          <w:t>2</w:t>
        </w:r>
      </w:ins>
      <w:del w:id="199" w:author="" w:date="2014-05-06T20:19:00Z">
        <w:r w:rsidRPr="00F14A7A">
          <w:rPr>
            <w:rFonts w:asciiTheme="minorHAnsi" w:hAnsiTheme="minorHAnsi" w:cs="Times New Roman"/>
            <w:highlight w:val="yellow"/>
            <w:rPrChange w:id="200" w:author="" w:date="2014-05-06T20:12:00Z">
              <w:rPr>
                <w:rFonts w:asciiTheme="minorHAnsi" w:hAnsiTheme="minorHAnsi" w:cs="Times New Roman"/>
              </w:rPr>
            </w:rPrChange>
          </w:rPr>
          <w:delText>1</w:delText>
        </w:r>
      </w:del>
      <w:r w:rsidRPr="00F14A7A">
        <w:rPr>
          <w:rFonts w:asciiTheme="minorHAnsi" w:hAnsiTheme="minorHAnsi" w:cs="Times New Roman"/>
          <w:highlight w:val="yellow"/>
          <w:rPrChange w:id="201" w:author="" w:date="2014-05-06T20:12:00Z">
            <w:rPr>
              <w:rFonts w:asciiTheme="minorHAnsi" w:hAnsiTheme="minorHAnsi" w:cs="Times New Roman"/>
            </w:rPr>
          </w:rPrChange>
        </w:rPr>
        <w:t xml:space="preserve">) </w:t>
      </w:r>
      <w:proofErr w:type="gramStart"/>
      <w:r w:rsidRPr="00F14A7A">
        <w:rPr>
          <w:rFonts w:asciiTheme="minorHAnsi" w:hAnsiTheme="minorHAnsi" w:cs="Times New Roman"/>
          <w:highlight w:val="yellow"/>
          <w:rPrChange w:id="202" w:author="" w:date="2014-05-06T20:12:00Z">
            <w:rPr>
              <w:rFonts w:asciiTheme="minorHAnsi" w:hAnsiTheme="minorHAnsi" w:cs="Times New Roman"/>
            </w:rPr>
          </w:rPrChange>
        </w:rPr>
        <w:t>Treat</w:t>
      </w:r>
      <w:proofErr w:type="gramEnd"/>
      <w:r w:rsidRPr="00F14A7A">
        <w:rPr>
          <w:rFonts w:asciiTheme="minorHAnsi" w:hAnsiTheme="minorHAnsi" w:cs="Times New Roman"/>
          <w:highlight w:val="yellow"/>
          <w:rPrChange w:id="203" w:author="" w:date="2014-05-06T20:12:00Z">
            <w:rPr>
              <w:rFonts w:asciiTheme="minorHAnsi" w:hAnsiTheme="minorHAnsi" w:cs="Times New Roman"/>
            </w:rPr>
          </w:rPrChange>
        </w:rPr>
        <w:t xml:space="preserve"> the extracted RNA with </w:t>
      </w:r>
      <w:proofErr w:type="spellStart"/>
      <w:r w:rsidRPr="00F14A7A">
        <w:rPr>
          <w:rFonts w:asciiTheme="minorHAnsi" w:hAnsiTheme="minorHAnsi" w:cs="Times New Roman"/>
          <w:highlight w:val="yellow"/>
          <w:rPrChange w:id="204" w:author="" w:date="2014-05-06T20:12:00Z">
            <w:rPr>
              <w:rFonts w:asciiTheme="minorHAnsi" w:hAnsiTheme="minorHAnsi" w:cs="Times New Roman"/>
            </w:rPr>
          </w:rPrChange>
        </w:rPr>
        <w:t>DNase</w:t>
      </w:r>
      <w:proofErr w:type="spellEnd"/>
      <w:r w:rsidRPr="00F14A7A">
        <w:rPr>
          <w:rFonts w:asciiTheme="minorHAnsi" w:hAnsiTheme="minorHAnsi" w:cs="Times New Roman"/>
          <w:highlight w:val="yellow"/>
          <w:rPrChange w:id="205" w:author="" w:date="2014-05-06T20:12:00Z">
            <w:rPr>
              <w:rFonts w:asciiTheme="minorHAnsi" w:hAnsiTheme="minorHAnsi" w:cs="Times New Roman"/>
            </w:rPr>
          </w:rPrChange>
        </w:rPr>
        <w:t>.</w:t>
      </w:r>
      <w:r w:rsidRPr="00F14A7A">
        <w:rPr>
          <w:rFonts w:asciiTheme="minorHAnsi" w:hAnsiTheme="minorHAnsi" w:cs="Times New Roman"/>
          <w:highlight w:val="yellow"/>
          <w:lang w:eastAsia="zh-CN"/>
          <w:rPrChange w:id="206" w:author="" w:date="2014-05-06T20:12:00Z">
            <w:rPr>
              <w:rFonts w:asciiTheme="minorHAnsi" w:hAnsiTheme="minorHAnsi" w:cs="Times New Roman"/>
              <w:lang w:eastAsia="zh-CN"/>
            </w:rPr>
          </w:rPrChange>
        </w:rPr>
        <w:t xml:space="preserve"> According to manufacturer’s instructions, </w:t>
      </w:r>
      <w:r w:rsidRPr="00F14A7A">
        <w:rPr>
          <w:rFonts w:asciiTheme="minorHAnsi" w:hAnsiTheme="minorHAnsi" w:cs="Times New Roman"/>
          <w:highlight w:val="yellow"/>
          <w:lang w:eastAsia="zh-TW"/>
          <w:rPrChange w:id="207" w:author="" w:date="2014-05-06T20:12:00Z">
            <w:rPr>
              <w:rFonts w:asciiTheme="minorHAnsi" w:hAnsiTheme="minorHAnsi" w:cs="Times New Roman"/>
              <w:lang w:eastAsia="zh-TW"/>
            </w:rPr>
          </w:rPrChange>
        </w:rPr>
        <w:t xml:space="preserve">incubate the </w:t>
      </w:r>
      <w:r w:rsidRPr="00F14A7A">
        <w:rPr>
          <w:rFonts w:asciiTheme="minorHAnsi" w:hAnsiTheme="minorHAnsi" w:cs="Times New Roman"/>
          <w:highlight w:val="yellow"/>
          <w:lang w:eastAsia="zh-CN"/>
          <w:rPrChange w:id="208" w:author="" w:date="2014-05-06T20:12:00Z">
            <w:rPr>
              <w:rFonts w:asciiTheme="minorHAnsi" w:hAnsiTheme="minorHAnsi" w:cs="Times New Roman"/>
              <w:lang w:eastAsia="zh-CN"/>
            </w:rPr>
          </w:rPrChange>
        </w:rPr>
        <w:t xml:space="preserve">RNA samples with </w:t>
      </w:r>
      <w:proofErr w:type="spellStart"/>
      <w:r w:rsidRPr="00F14A7A">
        <w:rPr>
          <w:rFonts w:asciiTheme="minorHAnsi" w:hAnsiTheme="minorHAnsi" w:cs="Times New Roman"/>
          <w:highlight w:val="yellow"/>
          <w:lang w:eastAsia="zh-CN"/>
          <w:rPrChange w:id="209" w:author="" w:date="2014-05-06T20:12:00Z">
            <w:rPr>
              <w:rFonts w:asciiTheme="minorHAnsi" w:hAnsiTheme="minorHAnsi" w:cs="Times New Roman"/>
              <w:lang w:eastAsia="zh-CN"/>
            </w:rPr>
          </w:rPrChange>
        </w:rPr>
        <w:t>DNase</w:t>
      </w:r>
      <w:proofErr w:type="spellEnd"/>
      <w:r w:rsidRPr="00F14A7A">
        <w:rPr>
          <w:rFonts w:asciiTheme="minorHAnsi" w:hAnsiTheme="minorHAnsi" w:cs="Times New Roman"/>
          <w:highlight w:val="yellow"/>
          <w:lang w:eastAsia="zh-CN"/>
          <w:rPrChange w:id="210" w:author="" w:date="2014-05-06T20:12:00Z">
            <w:rPr>
              <w:rFonts w:asciiTheme="minorHAnsi" w:hAnsiTheme="minorHAnsi" w:cs="Times New Roman"/>
              <w:lang w:eastAsia="zh-CN"/>
            </w:rPr>
          </w:rPrChange>
        </w:rPr>
        <w:t xml:space="preserve"> for 30 minutes at 37 </w:t>
      </w:r>
      <w:r w:rsidRPr="00F14A7A">
        <w:rPr>
          <w:rFonts w:cs="Times New Roman"/>
          <w:highlight w:val="yellow"/>
          <w:lang w:eastAsia="zh-CN"/>
          <w:rPrChange w:id="211" w:author="" w:date="2014-05-06T20:12:00Z">
            <w:rPr>
              <w:rFonts w:cs="Times New Roman"/>
              <w:lang w:eastAsia="zh-CN"/>
            </w:rPr>
          </w:rPrChange>
        </w:rPr>
        <w:t>°</w:t>
      </w:r>
      <w:r w:rsidRPr="00F14A7A">
        <w:rPr>
          <w:rFonts w:asciiTheme="minorHAnsi" w:hAnsiTheme="minorHAnsi" w:cs="Times New Roman"/>
          <w:highlight w:val="yellow"/>
          <w:lang w:eastAsia="zh-CN"/>
          <w:rPrChange w:id="212" w:author="" w:date="2014-05-06T20:12:00Z">
            <w:rPr>
              <w:rFonts w:asciiTheme="minorHAnsi" w:hAnsiTheme="minorHAnsi" w:cs="Times New Roman"/>
              <w:lang w:eastAsia="zh-CN"/>
            </w:rPr>
          </w:rPrChange>
        </w:rPr>
        <w:t xml:space="preserve">C. Use 1 µl </w:t>
      </w:r>
      <w:proofErr w:type="spellStart"/>
      <w:r w:rsidRPr="00F14A7A">
        <w:rPr>
          <w:rFonts w:asciiTheme="minorHAnsi" w:hAnsiTheme="minorHAnsi" w:cs="Times New Roman"/>
          <w:highlight w:val="yellow"/>
          <w:lang w:eastAsia="zh-CN"/>
          <w:rPrChange w:id="213" w:author="" w:date="2014-05-06T20:12:00Z">
            <w:rPr>
              <w:rFonts w:asciiTheme="minorHAnsi" w:hAnsiTheme="minorHAnsi" w:cs="Times New Roman"/>
              <w:lang w:eastAsia="zh-CN"/>
            </w:rPr>
          </w:rPrChange>
        </w:rPr>
        <w:t>DNase</w:t>
      </w:r>
      <w:proofErr w:type="spellEnd"/>
      <w:r w:rsidRPr="00F14A7A">
        <w:rPr>
          <w:rFonts w:asciiTheme="minorHAnsi" w:hAnsiTheme="minorHAnsi" w:cs="Times New Roman"/>
          <w:highlight w:val="yellow"/>
          <w:lang w:eastAsia="zh-CN"/>
          <w:rPrChange w:id="214" w:author="" w:date="2014-05-06T20:12:00Z">
            <w:rPr>
              <w:rFonts w:asciiTheme="minorHAnsi" w:hAnsiTheme="minorHAnsi" w:cs="Times New Roman"/>
              <w:lang w:eastAsia="zh-CN"/>
            </w:rPr>
          </w:rPrChange>
        </w:rPr>
        <w:t xml:space="preserve"> for up to 10 µg of RNA in a 50 µl reaction.</w:t>
      </w:r>
      <w:r w:rsidR="00A76754" w:rsidRPr="00E212AB">
        <w:rPr>
          <w:rFonts w:asciiTheme="minorHAnsi" w:hAnsiTheme="minorHAnsi" w:cs="Times New Roman"/>
          <w:lang w:eastAsia="zh-CN"/>
        </w:rPr>
        <w:t xml:space="preserve"> </w:t>
      </w:r>
      <w:ins w:id="215" w:author="" w:date="2014-05-06T20:17:00Z">
        <w:r w:rsidRPr="00F14A7A">
          <w:rPr>
            <w:rFonts w:asciiTheme="minorHAnsi" w:hAnsiTheme="minorHAnsi" w:cs="Times New Roman"/>
            <w:lang w:eastAsia="zh-CN"/>
            <w:rPrChange w:id="216" w:author="" w:date="2014-05-06T20:20:00Z">
              <w:rPr>
                <w:rFonts w:asciiTheme="minorHAnsi" w:hAnsiTheme="minorHAnsi" w:cs="Times New Roman"/>
                <w:highlight w:val="yellow"/>
                <w:lang w:eastAsia="zh-CN"/>
              </w:rPr>
            </w:rPrChange>
          </w:rPr>
          <w:t xml:space="preserve">Increase the amount of </w:t>
        </w:r>
        <w:proofErr w:type="spellStart"/>
        <w:r w:rsidRPr="00F14A7A">
          <w:rPr>
            <w:rFonts w:asciiTheme="minorHAnsi" w:hAnsiTheme="minorHAnsi" w:cs="Times New Roman"/>
            <w:lang w:eastAsia="zh-CN"/>
            <w:rPrChange w:id="217" w:author="" w:date="2014-05-06T20:20:00Z">
              <w:rPr>
                <w:rFonts w:asciiTheme="minorHAnsi" w:hAnsiTheme="minorHAnsi" w:cs="Times New Roman"/>
                <w:highlight w:val="yellow"/>
                <w:lang w:eastAsia="zh-CN"/>
              </w:rPr>
            </w:rPrChange>
          </w:rPr>
          <w:t>DNase</w:t>
        </w:r>
        <w:proofErr w:type="spellEnd"/>
        <w:r w:rsidRPr="00F14A7A">
          <w:rPr>
            <w:rFonts w:asciiTheme="minorHAnsi" w:hAnsiTheme="minorHAnsi" w:cs="Times New Roman"/>
            <w:lang w:eastAsia="zh-CN"/>
            <w:rPrChange w:id="218" w:author="" w:date="2014-05-06T20:20:00Z">
              <w:rPr>
                <w:rFonts w:asciiTheme="minorHAnsi" w:hAnsiTheme="minorHAnsi" w:cs="Times New Roman"/>
                <w:highlight w:val="yellow"/>
                <w:lang w:eastAsia="zh-CN"/>
              </w:rPr>
            </w:rPrChange>
          </w:rPr>
          <w:t xml:space="preserve"> if there are more than 10 µg of RNA in one reaction.</w:t>
        </w:r>
      </w:ins>
    </w:p>
    <w:p w:rsidR="00996996" w:rsidDel="008B7C7D" w:rsidRDefault="00996996" w:rsidP="00E212AB">
      <w:pPr>
        <w:rPr>
          <w:del w:id="219" w:author="" w:date="2014-05-06T20:19:00Z"/>
          <w:rFonts w:asciiTheme="minorHAnsi" w:hAnsiTheme="minorHAnsi" w:cs="Times New Roman"/>
          <w:lang w:eastAsia="zh-CN"/>
        </w:rPr>
      </w:pPr>
    </w:p>
    <w:p w:rsidR="00316ADA" w:rsidRPr="00504A2F" w:rsidRDefault="00F14A7A" w:rsidP="00E212AB">
      <w:pPr>
        <w:numPr>
          <w:ins w:id="220" w:author="Unknown"/>
        </w:numPr>
        <w:rPr>
          <w:rFonts w:asciiTheme="minorHAnsi" w:hAnsiTheme="minorHAnsi" w:cs="Times New Roman"/>
          <w:highlight w:val="yellow"/>
          <w:rPrChange w:id="221" w:author="" w:date="2014-05-06T20:13:00Z">
            <w:rPr>
              <w:rFonts w:asciiTheme="minorHAnsi" w:hAnsiTheme="minorHAnsi" w:cs="Times New Roman"/>
            </w:rPr>
          </w:rPrChange>
        </w:rPr>
      </w:pPr>
      <w:del w:id="222" w:author="" w:date="2014-05-06T20:18:00Z">
        <w:r w:rsidRPr="00F14A7A">
          <w:rPr>
            <w:rFonts w:asciiTheme="minorHAnsi" w:hAnsiTheme="minorHAnsi" w:cs="Times New Roman"/>
            <w:highlight w:val="yellow"/>
            <w:lang w:eastAsia="zh-CN"/>
            <w:rPrChange w:id="223" w:author="" w:date="2014-05-06T20:13:00Z">
              <w:rPr>
                <w:rFonts w:asciiTheme="minorHAnsi" w:hAnsiTheme="minorHAnsi" w:cs="Times New Roman"/>
                <w:lang w:eastAsia="zh-CN"/>
              </w:rPr>
            </w:rPrChange>
          </w:rPr>
          <w:delText xml:space="preserve">7.3.2) Treat the bench with RNase decontamination solution or other agents to remove any residual nucleases to avoid RNA degradation. </w:delText>
        </w:r>
      </w:del>
      <w:del w:id="224" w:author="" w:date="2014-05-06T20:17:00Z">
        <w:r w:rsidRPr="00F14A7A">
          <w:rPr>
            <w:rFonts w:asciiTheme="minorHAnsi" w:hAnsiTheme="minorHAnsi" w:cs="Times New Roman"/>
            <w:highlight w:val="yellow"/>
            <w:lang w:eastAsia="zh-CN"/>
            <w:rPrChange w:id="225" w:author="" w:date="2014-05-06T20:13:00Z">
              <w:rPr>
                <w:rFonts w:asciiTheme="minorHAnsi" w:hAnsiTheme="minorHAnsi" w:cs="Times New Roman"/>
                <w:lang w:eastAsia="zh-CN"/>
              </w:rPr>
            </w:rPrChange>
          </w:rPr>
          <w:delText>Increase the amount of DNase if there are more than 10 µg of RNA in one reaction.</w:delText>
        </w:r>
      </w:del>
    </w:p>
    <w:p w:rsidR="00316ADA" w:rsidRPr="00504A2F" w:rsidRDefault="00316ADA" w:rsidP="00E212AB">
      <w:pPr>
        <w:rPr>
          <w:rFonts w:asciiTheme="minorHAnsi" w:hAnsiTheme="minorHAnsi" w:cs="Times New Roman"/>
          <w:highlight w:val="yellow"/>
          <w:lang w:eastAsia="zh-CN"/>
          <w:rPrChange w:id="226" w:author="" w:date="2014-05-06T20:13:00Z">
            <w:rPr>
              <w:rFonts w:asciiTheme="minorHAnsi" w:hAnsiTheme="minorHAnsi" w:cs="Times New Roman"/>
              <w:lang w:eastAsia="zh-CN"/>
            </w:rPr>
          </w:rPrChange>
        </w:rPr>
      </w:pPr>
    </w:p>
    <w:p w:rsidR="00996996" w:rsidRPr="00504A2F" w:rsidRDefault="00F14A7A" w:rsidP="00E212AB">
      <w:pPr>
        <w:rPr>
          <w:rFonts w:asciiTheme="minorHAnsi" w:hAnsiTheme="minorHAnsi" w:cs="Times New Roman"/>
          <w:highlight w:val="yellow"/>
          <w:lang w:eastAsia="zh-CN"/>
          <w:rPrChange w:id="227" w:author="" w:date="2014-05-06T20:13:00Z">
            <w:rPr>
              <w:rFonts w:asciiTheme="minorHAnsi" w:hAnsiTheme="minorHAnsi" w:cs="Times New Roman"/>
              <w:lang w:eastAsia="zh-CN"/>
            </w:rPr>
          </w:rPrChange>
        </w:rPr>
      </w:pPr>
      <w:r w:rsidRPr="00F14A7A">
        <w:rPr>
          <w:rFonts w:asciiTheme="minorHAnsi" w:hAnsiTheme="minorHAnsi" w:cs="Times New Roman"/>
          <w:highlight w:val="yellow"/>
          <w:lang w:eastAsia="zh-CN"/>
          <w:rPrChange w:id="228" w:author="" w:date="2014-05-06T20:13:00Z">
            <w:rPr>
              <w:rFonts w:asciiTheme="minorHAnsi" w:hAnsiTheme="minorHAnsi" w:cs="Times New Roman"/>
              <w:lang w:eastAsia="zh-CN"/>
            </w:rPr>
          </w:rPrChange>
        </w:rPr>
        <w:t xml:space="preserve">7.3.3) Inactivate </w:t>
      </w:r>
      <w:proofErr w:type="spellStart"/>
      <w:r w:rsidRPr="00F14A7A">
        <w:rPr>
          <w:rFonts w:asciiTheme="minorHAnsi" w:hAnsiTheme="minorHAnsi" w:cs="Times New Roman"/>
          <w:highlight w:val="yellow"/>
          <w:lang w:eastAsia="zh-CN"/>
          <w:rPrChange w:id="229" w:author="" w:date="2014-05-06T20:13:00Z">
            <w:rPr>
              <w:rFonts w:asciiTheme="minorHAnsi" w:hAnsiTheme="minorHAnsi" w:cs="Times New Roman"/>
              <w:lang w:eastAsia="zh-CN"/>
            </w:rPr>
          </w:rPrChange>
        </w:rPr>
        <w:t>DNase</w:t>
      </w:r>
      <w:proofErr w:type="spellEnd"/>
      <w:r w:rsidRPr="00F14A7A">
        <w:rPr>
          <w:rFonts w:asciiTheme="minorHAnsi" w:hAnsiTheme="minorHAnsi" w:cs="Times New Roman"/>
          <w:highlight w:val="yellow"/>
          <w:lang w:eastAsia="zh-CN"/>
          <w:rPrChange w:id="230" w:author="" w:date="2014-05-06T20:13:00Z">
            <w:rPr>
              <w:rFonts w:asciiTheme="minorHAnsi" w:hAnsiTheme="minorHAnsi" w:cs="Times New Roman"/>
              <w:lang w:eastAsia="zh-CN"/>
            </w:rPr>
          </w:rPrChange>
        </w:rPr>
        <w:t xml:space="preserve"> by adding 5 µl suspended </w:t>
      </w:r>
      <w:proofErr w:type="spellStart"/>
      <w:r w:rsidRPr="00F14A7A">
        <w:rPr>
          <w:rFonts w:asciiTheme="minorHAnsi" w:hAnsiTheme="minorHAnsi" w:cs="Times New Roman"/>
          <w:highlight w:val="yellow"/>
          <w:lang w:eastAsia="zh-CN"/>
          <w:rPrChange w:id="231" w:author="" w:date="2014-05-06T20:13:00Z">
            <w:rPr>
              <w:rFonts w:asciiTheme="minorHAnsi" w:hAnsiTheme="minorHAnsi" w:cs="Times New Roman"/>
              <w:lang w:eastAsia="zh-CN"/>
            </w:rPr>
          </w:rPrChange>
        </w:rPr>
        <w:t>DNase</w:t>
      </w:r>
      <w:proofErr w:type="spellEnd"/>
      <w:r w:rsidRPr="00F14A7A">
        <w:rPr>
          <w:rFonts w:asciiTheme="minorHAnsi" w:hAnsiTheme="minorHAnsi" w:cs="Times New Roman"/>
          <w:highlight w:val="yellow"/>
          <w:lang w:eastAsia="zh-CN"/>
          <w:rPrChange w:id="232" w:author="" w:date="2014-05-06T20:13:00Z">
            <w:rPr>
              <w:rFonts w:asciiTheme="minorHAnsi" w:hAnsiTheme="minorHAnsi" w:cs="Times New Roman"/>
              <w:lang w:eastAsia="zh-CN"/>
            </w:rPr>
          </w:rPrChange>
        </w:rPr>
        <w:t xml:space="preserve"> inactivation reagent. Incubate 5 minutes at room temperature, mixing three times during incubation period (gentle </w:t>
      </w:r>
      <w:proofErr w:type="spellStart"/>
      <w:r w:rsidRPr="00F14A7A">
        <w:rPr>
          <w:rFonts w:asciiTheme="minorHAnsi" w:hAnsiTheme="minorHAnsi" w:cs="Times New Roman"/>
          <w:highlight w:val="yellow"/>
          <w:lang w:eastAsia="zh-CN"/>
          <w:rPrChange w:id="233" w:author="" w:date="2014-05-06T20:13:00Z">
            <w:rPr>
              <w:rFonts w:asciiTheme="minorHAnsi" w:hAnsiTheme="minorHAnsi" w:cs="Times New Roman"/>
              <w:lang w:eastAsia="zh-CN"/>
            </w:rPr>
          </w:rPrChange>
        </w:rPr>
        <w:t>vortexing</w:t>
      </w:r>
      <w:proofErr w:type="spellEnd"/>
      <w:r w:rsidRPr="00F14A7A">
        <w:rPr>
          <w:rFonts w:asciiTheme="minorHAnsi" w:hAnsiTheme="minorHAnsi" w:cs="Times New Roman"/>
          <w:highlight w:val="yellow"/>
          <w:lang w:eastAsia="zh-CN"/>
          <w:rPrChange w:id="234" w:author="" w:date="2014-05-06T20:13:00Z">
            <w:rPr>
              <w:rFonts w:asciiTheme="minorHAnsi" w:hAnsiTheme="minorHAnsi" w:cs="Times New Roman"/>
              <w:lang w:eastAsia="zh-CN"/>
            </w:rPr>
          </w:rPrChange>
        </w:rPr>
        <w:t xml:space="preserve">). </w:t>
      </w:r>
    </w:p>
    <w:p w:rsidR="00996996" w:rsidRPr="00504A2F" w:rsidRDefault="00996996" w:rsidP="00E212AB">
      <w:pPr>
        <w:rPr>
          <w:rFonts w:asciiTheme="minorHAnsi" w:hAnsiTheme="minorHAnsi" w:cs="Times New Roman"/>
          <w:highlight w:val="yellow"/>
          <w:lang w:eastAsia="zh-CN"/>
          <w:rPrChange w:id="235" w:author="" w:date="2014-05-06T20:13:00Z">
            <w:rPr>
              <w:rFonts w:asciiTheme="minorHAnsi" w:hAnsiTheme="minorHAnsi" w:cs="Times New Roman"/>
              <w:lang w:eastAsia="zh-CN"/>
            </w:rPr>
          </w:rPrChange>
        </w:rPr>
      </w:pPr>
    </w:p>
    <w:p w:rsidR="00BC63E0" w:rsidRPr="00E212AB" w:rsidRDefault="00F14A7A" w:rsidP="00E212AB">
      <w:pPr>
        <w:rPr>
          <w:rFonts w:asciiTheme="minorHAnsi" w:hAnsiTheme="minorHAnsi" w:cs="Times New Roman"/>
        </w:rPr>
      </w:pPr>
      <w:r w:rsidRPr="00F14A7A">
        <w:rPr>
          <w:rFonts w:asciiTheme="minorHAnsi" w:hAnsiTheme="minorHAnsi" w:cs="Times New Roman"/>
          <w:highlight w:val="yellow"/>
          <w:lang w:eastAsia="zh-CN"/>
          <w:rPrChange w:id="236" w:author="" w:date="2014-05-06T20:13:00Z">
            <w:rPr>
              <w:rFonts w:asciiTheme="minorHAnsi" w:hAnsiTheme="minorHAnsi" w:cs="Times New Roman"/>
              <w:lang w:eastAsia="zh-CN"/>
            </w:rPr>
          </w:rPrChange>
        </w:rPr>
        <w:t>7.3.4) Centrifuge at 10</w:t>
      </w:r>
      <w:proofErr w:type="gramStart"/>
      <w:r w:rsidRPr="00F14A7A">
        <w:rPr>
          <w:rFonts w:asciiTheme="minorHAnsi" w:hAnsiTheme="minorHAnsi" w:cs="Times New Roman"/>
          <w:highlight w:val="yellow"/>
          <w:lang w:eastAsia="zh-CN"/>
          <w:rPrChange w:id="237" w:author="" w:date="2014-05-06T20:13:00Z">
            <w:rPr>
              <w:rFonts w:asciiTheme="minorHAnsi" w:hAnsiTheme="minorHAnsi" w:cs="Times New Roman"/>
              <w:lang w:eastAsia="zh-CN"/>
            </w:rPr>
          </w:rPrChange>
        </w:rPr>
        <w:t>,000 x</w:t>
      </w:r>
      <w:proofErr w:type="gramEnd"/>
      <w:r w:rsidRPr="00F14A7A">
        <w:rPr>
          <w:rFonts w:asciiTheme="minorHAnsi" w:hAnsiTheme="minorHAnsi" w:cs="Times New Roman"/>
          <w:highlight w:val="yellow"/>
          <w:lang w:eastAsia="zh-CN"/>
          <w:rPrChange w:id="238" w:author="" w:date="2014-05-06T20:13:00Z">
            <w:rPr>
              <w:rFonts w:asciiTheme="minorHAnsi" w:hAnsiTheme="minorHAnsi" w:cs="Times New Roman"/>
              <w:lang w:eastAsia="zh-CN"/>
            </w:rPr>
          </w:rPrChange>
        </w:rPr>
        <w:t xml:space="preserve"> g for 1.5 minutes. Transfer the supernatant containing the treated RNA samples to fresh tubes for subsequent steps.</w:t>
      </w:r>
      <w:r w:rsidR="003870C2" w:rsidRPr="00E212AB">
        <w:rPr>
          <w:rFonts w:asciiTheme="minorHAnsi" w:hAnsiTheme="minorHAnsi" w:cs="Times New Roman"/>
          <w:lang w:eastAsia="zh-CN"/>
        </w:rPr>
        <w:t xml:space="preserve"> </w:t>
      </w:r>
    </w:p>
    <w:p w:rsidR="00BC63E0" w:rsidRPr="00E212AB" w:rsidRDefault="00BC63E0" w:rsidP="00E212AB">
      <w:pPr>
        <w:rPr>
          <w:rFonts w:asciiTheme="minorHAnsi" w:hAnsiTheme="minorHAnsi" w:cs="Times New Roman"/>
        </w:rPr>
      </w:pPr>
    </w:p>
    <w:p w:rsidR="00996996" w:rsidRPr="008B7C7D" w:rsidDel="00AC40CF" w:rsidRDefault="00BC63E0" w:rsidP="00E212AB">
      <w:pPr>
        <w:numPr>
          <w:ins w:id="239" w:author="" w:date="2014-05-03T19:00:00Z"/>
        </w:numPr>
        <w:rPr>
          <w:del w:id="240" w:author="" w:date="2014-05-03T18:59:00Z"/>
          <w:rFonts w:asciiTheme="minorHAnsi" w:hAnsiTheme="minorHAnsi" w:cs="Times New Roman"/>
        </w:rPr>
      </w:pPr>
      <w:r w:rsidRPr="008B7C7D">
        <w:rPr>
          <w:rFonts w:asciiTheme="minorHAnsi" w:hAnsiTheme="minorHAnsi" w:cs="Times New Roman"/>
        </w:rPr>
        <w:t>7.</w:t>
      </w:r>
      <w:r w:rsidR="00316ADA" w:rsidRPr="008B7C7D">
        <w:rPr>
          <w:rFonts w:asciiTheme="minorHAnsi" w:hAnsiTheme="minorHAnsi" w:cs="Times New Roman"/>
        </w:rPr>
        <w:t>4</w:t>
      </w:r>
      <w:r w:rsidRPr="008B7C7D">
        <w:rPr>
          <w:rFonts w:asciiTheme="minorHAnsi" w:hAnsiTheme="minorHAnsi" w:cs="Times New Roman"/>
        </w:rPr>
        <w:t xml:space="preserve">) </w:t>
      </w:r>
      <w:proofErr w:type="gramStart"/>
      <w:r w:rsidRPr="008B7C7D">
        <w:rPr>
          <w:rFonts w:asciiTheme="minorHAnsi" w:hAnsiTheme="minorHAnsi" w:cs="Times New Roman"/>
        </w:rPr>
        <w:t>Assess</w:t>
      </w:r>
      <w:proofErr w:type="gramEnd"/>
      <w:r w:rsidRPr="008B7C7D">
        <w:rPr>
          <w:rFonts w:asciiTheme="minorHAnsi" w:hAnsiTheme="minorHAnsi" w:cs="Times New Roman"/>
        </w:rPr>
        <w:t xml:space="preserve"> the quality of the total RNA samples by </w:t>
      </w:r>
      <w:proofErr w:type="spellStart"/>
      <w:r w:rsidRPr="008B7C7D">
        <w:rPr>
          <w:rFonts w:asciiTheme="minorHAnsi" w:hAnsiTheme="minorHAnsi" w:cs="Times New Roman"/>
        </w:rPr>
        <w:t>fluorometry</w:t>
      </w:r>
      <w:proofErr w:type="spellEnd"/>
      <w:r w:rsidRPr="008B7C7D">
        <w:rPr>
          <w:rFonts w:asciiTheme="minorHAnsi" w:hAnsiTheme="minorHAnsi" w:cs="Times New Roman"/>
        </w:rPr>
        <w:t>.</w:t>
      </w:r>
      <w:r w:rsidR="004B0C98" w:rsidRPr="008B7C7D">
        <w:rPr>
          <w:rFonts w:asciiTheme="minorHAnsi" w:hAnsiTheme="minorHAnsi" w:cs="Times New Roman"/>
        </w:rPr>
        <w:t xml:space="preserve"> </w:t>
      </w:r>
      <w:r w:rsidR="003870C2" w:rsidRPr="008B7C7D">
        <w:rPr>
          <w:rFonts w:asciiTheme="minorHAnsi" w:hAnsiTheme="minorHAnsi" w:cs="Times New Roman"/>
          <w:lang w:eastAsia="zh-TW"/>
        </w:rPr>
        <w:t xml:space="preserve">Send the samples to a specialty facility with proper instrument for this task. </w:t>
      </w:r>
    </w:p>
    <w:p w:rsidR="00996996" w:rsidRPr="008B7C7D" w:rsidDel="00AC40CF" w:rsidRDefault="00996996" w:rsidP="00E212AB">
      <w:pPr>
        <w:rPr>
          <w:del w:id="241" w:author="" w:date="2014-05-03T18:59:00Z"/>
          <w:rFonts w:asciiTheme="minorHAnsi" w:hAnsiTheme="minorHAnsi" w:cs="Times New Roman"/>
          <w:lang w:eastAsia="zh-TW"/>
        </w:rPr>
      </w:pPr>
    </w:p>
    <w:p w:rsidR="00996996" w:rsidRPr="008B7C7D" w:rsidRDefault="00996996" w:rsidP="00381B41">
      <w:pPr>
        <w:rPr>
          <w:rFonts w:asciiTheme="minorHAnsi" w:hAnsiTheme="minorHAnsi" w:cs="Times New Roman"/>
          <w:lang w:eastAsia="zh-TW"/>
        </w:rPr>
      </w:pPr>
      <w:del w:id="242" w:author="" w:date="2014-05-03T18:59:00Z">
        <w:r w:rsidRPr="008B7C7D" w:rsidDel="00AC40CF">
          <w:rPr>
            <w:rFonts w:asciiTheme="minorHAnsi" w:hAnsiTheme="minorHAnsi" w:cs="Times New Roman"/>
            <w:lang w:eastAsia="zh-TW"/>
          </w:rPr>
          <w:delText xml:space="preserve">7.4.1) </w:delText>
        </w:r>
      </w:del>
      <w:del w:id="243" w:author="" w:date="2014-05-03T19:08:00Z">
        <w:r w:rsidR="003870C2" w:rsidRPr="008B7C7D" w:rsidDel="00381B41">
          <w:rPr>
            <w:rFonts w:asciiTheme="minorHAnsi" w:hAnsiTheme="minorHAnsi" w:cs="Times New Roman"/>
            <w:lang w:eastAsia="zh-TW"/>
          </w:rPr>
          <w:delText xml:space="preserve">Briefly, </w:delText>
        </w:r>
      </w:del>
      <w:ins w:id="244" w:author="" w:date="2014-05-03T19:08:00Z">
        <w:r w:rsidR="00381B41" w:rsidRPr="008B7C7D">
          <w:rPr>
            <w:rFonts w:asciiTheme="minorHAnsi" w:hAnsiTheme="minorHAnsi" w:cs="Times New Roman"/>
            <w:lang w:eastAsia="zh-TW"/>
          </w:rPr>
          <w:t>T</w:t>
        </w:r>
      </w:ins>
      <w:ins w:id="245" w:author="" w:date="2014-05-03T19:00:00Z">
        <w:r w:rsidR="00AC40CF" w:rsidRPr="008B7C7D">
          <w:rPr>
            <w:rFonts w:asciiTheme="minorHAnsi" w:hAnsiTheme="minorHAnsi" w:cs="Times New Roman"/>
            <w:lang w:eastAsia="zh-TW"/>
          </w:rPr>
          <w:t xml:space="preserve">he facility will </w:t>
        </w:r>
      </w:ins>
      <w:r w:rsidR="003870C2" w:rsidRPr="008B7C7D">
        <w:rPr>
          <w:rFonts w:asciiTheme="minorHAnsi" w:hAnsiTheme="minorHAnsi" w:cs="Times New Roman"/>
          <w:lang w:eastAsia="zh-TW"/>
        </w:rPr>
        <w:t xml:space="preserve">perform on-chip gel electrophoresis to determine the sizes of RNA species in the sample, </w:t>
      </w:r>
      <w:r w:rsidR="003870C2" w:rsidRPr="008B7C7D">
        <w:rPr>
          <w:rFonts w:asciiTheme="minorHAnsi" w:hAnsiTheme="minorHAnsi" w:cs="Times New Roman" w:hint="eastAsia"/>
          <w:lang w:eastAsia="zh-TW"/>
        </w:rPr>
        <w:t>visualized</w:t>
      </w:r>
      <w:r w:rsidR="003870C2" w:rsidRPr="008B7C7D">
        <w:rPr>
          <w:rFonts w:asciiTheme="minorHAnsi" w:hAnsiTheme="minorHAnsi" w:cs="Times New Roman"/>
          <w:lang w:eastAsia="zh-TW"/>
        </w:rPr>
        <w:t xml:space="preserve"> by fluorescent dye instilled in the chip</w:t>
      </w:r>
      <w:ins w:id="246" w:author="" w:date="2014-05-03T19:22:00Z">
        <w:r w:rsidR="00381B41" w:rsidRPr="008B7C7D">
          <w:rPr>
            <w:rFonts w:asciiTheme="minorHAnsi" w:hAnsiTheme="minorHAnsi" w:cs="Times New Roman"/>
            <w:lang w:eastAsia="zh-TW"/>
          </w:rPr>
          <w:t xml:space="preserve">. The results will be returned as an </w:t>
        </w:r>
        <w:proofErr w:type="spellStart"/>
        <w:r w:rsidR="00381B41" w:rsidRPr="008B7C7D">
          <w:rPr>
            <w:rFonts w:asciiTheme="minorHAnsi" w:hAnsiTheme="minorHAnsi" w:cs="Times New Roman"/>
            <w:lang w:eastAsia="zh-TW"/>
          </w:rPr>
          <w:t>electropherogram</w:t>
        </w:r>
        <w:proofErr w:type="spellEnd"/>
        <w:r w:rsidR="00381B41" w:rsidRPr="008B7C7D">
          <w:rPr>
            <w:rFonts w:asciiTheme="minorHAnsi" w:hAnsiTheme="minorHAnsi" w:cs="Times New Roman"/>
            <w:lang w:eastAsia="zh-TW"/>
          </w:rPr>
          <w:t>.</w:t>
        </w:r>
      </w:ins>
      <w:del w:id="247" w:author="" w:date="2014-05-03T19:22:00Z">
        <w:r w:rsidR="003870C2" w:rsidRPr="008B7C7D" w:rsidDel="00381B41">
          <w:rPr>
            <w:rFonts w:asciiTheme="minorHAnsi" w:hAnsiTheme="minorHAnsi" w:cs="Times New Roman"/>
            <w:lang w:eastAsia="zh-TW"/>
          </w:rPr>
          <w:delText xml:space="preserve">. </w:delText>
        </w:r>
      </w:del>
    </w:p>
    <w:p w:rsidR="00996996" w:rsidRPr="008B7C7D" w:rsidRDefault="00996996" w:rsidP="00E212AB">
      <w:pPr>
        <w:rPr>
          <w:rFonts w:asciiTheme="minorHAnsi" w:hAnsiTheme="minorHAnsi" w:cs="Times New Roman"/>
          <w:lang w:eastAsia="zh-TW"/>
        </w:rPr>
      </w:pPr>
    </w:p>
    <w:p w:rsidR="00BC63E0" w:rsidRPr="00E212AB" w:rsidRDefault="00996996" w:rsidP="00E212AB">
      <w:pPr>
        <w:rPr>
          <w:rFonts w:asciiTheme="minorHAnsi" w:hAnsiTheme="minorHAnsi" w:cs="Times New Roman"/>
        </w:rPr>
      </w:pPr>
      <w:r w:rsidRPr="008B7C7D">
        <w:rPr>
          <w:rFonts w:asciiTheme="minorHAnsi" w:hAnsiTheme="minorHAnsi" w:cs="Times New Roman"/>
          <w:lang w:eastAsia="zh-TW"/>
        </w:rPr>
        <w:t>7.4.</w:t>
      </w:r>
      <w:ins w:id="248" w:author="" w:date="2014-05-03T19:21:00Z">
        <w:r w:rsidR="00381B41" w:rsidRPr="008B7C7D">
          <w:rPr>
            <w:rFonts w:asciiTheme="minorHAnsi" w:hAnsiTheme="minorHAnsi" w:cs="Times New Roman"/>
            <w:lang w:eastAsia="zh-TW"/>
          </w:rPr>
          <w:t>1</w:t>
        </w:r>
      </w:ins>
      <w:del w:id="249" w:author="" w:date="2014-05-03T19:21:00Z">
        <w:r w:rsidRPr="008B7C7D" w:rsidDel="00381B41">
          <w:rPr>
            <w:rFonts w:asciiTheme="minorHAnsi" w:hAnsiTheme="minorHAnsi" w:cs="Times New Roman"/>
            <w:lang w:eastAsia="zh-TW"/>
          </w:rPr>
          <w:delText>2</w:delText>
        </w:r>
      </w:del>
      <w:r w:rsidRPr="008B7C7D">
        <w:rPr>
          <w:rFonts w:asciiTheme="minorHAnsi" w:hAnsiTheme="minorHAnsi" w:cs="Times New Roman"/>
          <w:lang w:eastAsia="zh-TW"/>
        </w:rPr>
        <w:t xml:space="preserve">) </w:t>
      </w:r>
      <w:r w:rsidR="003870C2" w:rsidRPr="008B7C7D">
        <w:rPr>
          <w:rFonts w:asciiTheme="minorHAnsi" w:hAnsiTheme="minorHAnsi" w:cs="Times New Roman"/>
          <w:lang w:eastAsia="zh-TW"/>
        </w:rPr>
        <w:t>Determine the integrity of total RNA samples by the presence or absence of degradation products</w:t>
      </w:r>
      <w:ins w:id="250" w:author="" w:date="2014-05-03T19:19:00Z">
        <w:r w:rsidR="00381B41" w:rsidRPr="008B7C7D">
          <w:rPr>
            <w:rFonts w:asciiTheme="minorHAnsi" w:hAnsiTheme="minorHAnsi" w:cs="Times New Roman"/>
            <w:lang w:eastAsia="zh-TW"/>
          </w:rPr>
          <w:t xml:space="preserve">, as evidenced by the presence of </w:t>
        </w:r>
      </w:ins>
      <w:ins w:id="251" w:author="" w:date="2014-05-03T19:21:00Z">
        <w:r w:rsidR="00381B41" w:rsidRPr="008B7C7D">
          <w:rPr>
            <w:rFonts w:asciiTheme="minorHAnsi" w:hAnsiTheme="minorHAnsi" w:cs="Times New Roman"/>
            <w:lang w:eastAsia="zh-TW"/>
          </w:rPr>
          <w:t>peaks</w:t>
        </w:r>
      </w:ins>
      <w:ins w:id="252" w:author="" w:date="2014-05-03T19:19:00Z">
        <w:r w:rsidR="00381B41" w:rsidRPr="008B7C7D">
          <w:rPr>
            <w:rFonts w:asciiTheme="minorHAnsi" w:hAnsiTheme="minorHAnsi" w:cs="Times New Roman"/>
            <w:lang w:eastAsia="zh-TW"/>
          </w:rPr>
          <w:t xml:space="preserve"> between </w:t>
        </w:r>
      </w:ins>
      <w:ins w:id="253" w:author="" w:date="2014-05-03T19:20:00Z">
        <w:r w:rsidR="00381B41" w:rsidRPr="008B7C7D">
          <w:rPr>
            <w:rFonts w:asciiTheme="minorHAnsi" w:hAnsiTheme="minorHAnsi" w:cs="Times New Roman"/>
            <w:lang w:eastAsia="zh-TW"/>
          </w:rPr>
          <w:t>the</w:t>
        </w:r>
      </w:ins>
      <w:ins w:id="254" w:author="" w:date="2014-05-03T19:19:00Z">
        <w:r w:rsidR="00381B41" w:rsidRPr="008B7C7D">
          <w:rPr>
            <w:rFonts w:asciiTheme="minorHAnsi" w:hAnsiTheme="minorHAnsi" w:cs="Times New Roman"/>
            <w:lang w:eastAsia="zh-TW"/>
          </w:rPr>
          <w:t xml:space="preserve"> </w:t>
        </w:r>
      </w:ins>
      <w:ins w:id="255" w:author="" w:date="2014-05-03T19:20:00Z">
        <w:r w:rsidR="00381B41" w:rsidRPr="008B7C7D">
          <w:rPr>
            <w:rFonts w:asciiTheme="minorHAnsi" w:hAnsiTheme="minorHAnsi" w:cs="Times New Roman"/>
            <w:lang w:eastAsia="zh-TW"/>
          </w:rPr>
          <w:t xml:space="preserve">18S and 5S </w:t>
        </w:r>
      </w:ins>
      <w:ins w:id="256" w:author="" w:date="2014-05-03T19:21:00Z">
        <w:r w:rsidR="00381B41" w:rsidRPr="008B7C7D">
          <w:rPr>
            <w:rFonts w:asciiTheme="minorHAnsi" w:hAnsiTheme="minorHAnsi" w:cs="Times New Roman"/>
            <w:lang w:eastAsia="zh-TW"/>
          </w:rPr>
          <w:t>ribosomal RNA peaks</w:t>
        </w:r>
      </w:ins>
      <w:ins w:id="257" w:author="" w:date="2014-05-03T19:20:00Z">
        <w:r w:rsidR="00381B41" w:rsidRPr="008B7C7D">
          <w:rPr>
            <w:rFonts w:asciiTheme="minorHAnsi" w:hAnsiTheme="minorHAnsi" w:cs="Times New Roman"/>
            <w:lang w:eastAsia="zh-TW"/>
          </w:rPr>
          <w:t xml:space="preserve"> on the resulting </w:t>
        </w:r>
        <w:proofErr w:type="spellStart"/>
        <w:r w:rsidR="00381B41" w:rsidRPr="008B7C7D">
          <w:rPr>
            <w:rFonts w:asciiTheme="minorHAnsi" w:hAnsiTheme="minorHAnsi" w:cs="Times New Roman"/>
            <w:lang w:eastAsia="zh-TW"/>
          </w:rPr>
          <w:t>electropherogram</w:t>
        </w:r>
        <w:proofErr w:type="spellEnd"/>
        <w:r w:rsidR="00381B41" w:rsidRPr="008B7C7D">
          <w:rPr>
            <w:rFonts w:asciiTheme="minorHAnsi" w:hAnsiTheme="minorHAnsi" w:cs="Times New Roman"/>
            <w:lang w:eastAsia="zh-TW"/>
          </w:rPr>
          <w:t xml:space="preserve"> (Figure 1B).</w:t>
        </w:r>
      </w:ins>
      <w:del w:id="258" w:author="" w:date="2014-05-03T19:19:00Z">
        <w:r w:rsidR="003870C2" w:rsidRPr="008B7C7D" w:rsidDel="00381B41">
          <w:rPr>
            <w:rFonts w:asciiTheme="minorHAnsi" w:hAnsiTheme="minorHAnsi" w:cs="Times New Roman"/>
            <w:lang w:eastAsia="zh-TW"/>
          </w:rPr>
          <w:delText>.</w:delText>
        </w:r>
        <w:r w:rsidR="003870C2" w:rsidRPr="00E212AB" w:rsidDel="00381B41">
          <w:rPr>
            <w:rFonts w:asciiTheme="minorHAnsi" w:hAnsiTheme="minorHAnsi" w:cs="Times New Roman"/>
            <w:lang w:eastAsia="zh-TW"/>
          </w:rPr>
          <w:delText xml:space="preserve"> </w:delText>
        </w:r>
      </w:del>
    </w:p>
    <w:p w:rsidR="00BC63E0" w:rsidRPr="00E212AB" w:rsidRDefault="00BC63E0" w:rsidP="00E212AB">
      <w:pPr>
        <w:rPr>
          <w:rFonts w:asciiTheme="minorHAnsi" w:hAnsiTheme="minorHAnsi" w:cs="Times New Roman"/>
        </w:rPr>
      </w:pPr>
    </w:p>
    <w:p w:rsidR="00AC3FC5" w:rsidRDefault="00BC63E0" w:rsidP="00E212AB">
      <w:pPr>
        <w:rPr>
          <w:rFonts w:asciiTheme="minorHAnsi" w:hAnsiTheme="minorHAnsi" w:cs="Times New Roman"/>
        </w:rPr>
      </w:pPr>
      <w:r w:rsidRPr="00E212AB">
        <w:rPr>
          <w:rFonts w:asciiTheme="minorHAnsi" w:hAnsiTheme="minorHAnsi" w:cs="Times New Roman"/>
          <w:b/>
          <w:lang w:eastAsia="zh-CN"/>
        </w:rPr>
        <w:t xml:space="preserve">8. </w:t>
      </w:r>
      <w:r w:rsidRPr="00E212AB">
        <w:rPr>
          <w:rFonts w:asciiTheme="minorHAnsi" w:hAnsiTheme="minorHAnsi" w:cs="Times New Roman"/>
          <w:b/>
        </w:rPr>
        <w:t>RNA sequencing.</w:t>
      </w:r>
      <w:r w:rsidRPr="00E212AB">
        <w:rPr>
          <w:rFonts w:asciiTheme="minorHAnsi" w:hAnsiTheme="minorHAnsi" w:cs="Times New Roman"/>
        </w:rPr>
        <w:t xml:space="preserve"> </w:t>
      </w:r>
    </w:p>
    <w:p w:rsidR="00AC3FC5" w:rsidRDefault="00AC3FC5" w:rsidP="00E212AB">
      <w:pPr>
        <w:rPr>
          <w:rFonts w:asciiTheme="minorHAnsi" w:hAnsiTheme="minorHAnsi" w:cs="Times New Roman"/>
        </w:rPr>
      </w:pPr>
    </w:p>
    <w:p w:rsidR="00AC3FC5" w:rsidRDefault="00AC3FC5" w:rsidP="00E212AB">
      <w:pPr>
        <w:rPr>
          <w:rFonts w:asciiTheme="minorHAnsi" w:hAnsiTheme="minorHAnsi" w:cs="Times New Roman"/>
        </w:rPr>
      </w:pPr>
      <w:r>
        <w:rPr>
          <w:rFonts w:asciiTheme="minorHAnsi" w:hAnsiTheme="minorHAnsi" w:cs="Times New Roman"/>
        </w:rPr>
        <w:t xml:space="preserve">8.1) </w:t>
      </w:r>
      <w:r w:rsidR="00BC63E0" w:rsidRPr="00E212AB">
        <w:rPr>
          <w:rFonts w:asciiTheme="minorHAnsi" w:hAnsiTheme="minorHAnsi" w:cs="Times New Roman"/>
        </w:rPr>
        <w:t xml:space="preserve">Send total RNA samples </w:t>
      </w:r>
      <w:r w:rsidR="007913DC" w:rsidRPr="00E212AB">
        <w:rPr>
          <w:rFonts w:asciiTheme="minorHAnsi" w:hAnsiTheme="minorHAnsi" w:cs="Times New Roman"/>
        </w:rPr>
        <w:t>with sufficiently high quality (Figure 1A) and quantity (usually &gt;3</w:t>
      </w:r>
      <w:r w:rsidR="00D3116B" w:rsidRPr="00E212AB">
        <w:rPr>
          <w:rFonts w:asciiTheme="minorHAnsi" w:hAnsiTheme="minorHAnsi" w:cs="Times New Roman"/>
        </w:rPr>
        <w:t xml:space="preserve"> </w:t>
      </w:r>
      <w:proofErr w:type="spellStart"/>
      <w:r w:rsidR="007913DC" w:rsidRPr="00E212AB">
        <w:rPr>
          <w:rFonts w:cs="Times New Roman"/>
        </w:rPr>
        <w:t>μ</w:t>
      </w:r>
      <w:r w:rsidR="007913DC" w:rsidRPr="00E212AB">
        <w:rPr>
          <w:rFonts w:asciiTheme="minorHAnsi" w:hAnsiTheme="minorHAnsi" w:cs="Times New Roman"/>
        </w:rPr>
        <w:t>g</w:t>
      </w:r>
      <w:proofErr w:type="spellEnd"/>
      <w:r w:rsidR="007913DC" w:rsidRPr="00E212AB">
        <w:rPr>
          <w:rFonts w:asciiTheme="minorHAnsi" w:hAnsiTheme="minorHAnsi" w:cs="Times New Roman"/>
        </w:rPr>
        <w:t xml:space="preserve"> per library) </w:t>
      </w:r>
      <w:r w:rsidR="00BC63E0" w:rsidRPr="00E212AB">
        <w:rPr>
          <w:rFonts w:asciiTheme="minorHAnsi" w:hAnsiTheme="minorHAnsi" w:cs="Times New Roman"/>
        </w:rPr>
        <w:t xml:space="preserve">to a commercial sequencing center for construction of enriched paired-end mRNA libraries and mRNA sequencing, following standard protocols. </w:t>
      </w:r>
    </w:p>
    <w:p w:rsidR="00AC3FC5" w:rsidRDefault="00AC3FC5" w:rsidP="00E212AB">
      <w:pPr>
        <w:rPr>
          <w:rFonts w:asciiTheme="minorHAnsi" w:hAnsiTheme="minorHAnsi" w:cs="Times New Roman"/>
        </w:rPr>
      </w:pPr>
    </w:p>
    <w:p w:rsidR="00BC63E0" w:rsidRPr="00E212AB" w:rsidRDefault="00AC3FC5" w:rsidP="00E212AB">
      <w:pPr>
        <w:rPr>
          <w:rFonts w:asciiTheme="minorHAnsi" w:hAnsiTheme="minorHAnsi" w:cs="Times New Roman"/>
        </w:rPr>
      </w:pPr>
      <w:r>
        <w:rPr>
          <w:rFonts w:asciiTheme="minorHAnsi" w:hAnsiTheme="minorHAnsi" w:cs="Times New Roman"/>
        </w:rPr>
        <w:t xml:space="preserve">8.2) </w:t>
      </w:r>
      <w:r w:rsidR="00BC63E0" w:rsidRPr="00E212AB">
        <w:rPr>
          <w:rFonts w:asciiTheme="minorHAnsi" w:hAnsiTheme="minorHAnsi" w:cs="Times New Roman"/>
        </w:rPr>
        <w:t xml:space="preserve">If more than one lane is being used for sequencing a single experiment, split individual libraries into two lanes for sequencing to account for technical variation </w:t>
      </w:r>
      <w:r w:rsidR="004B0C98" w:rsidRPr="00E212AB">
        <w:rPr>
          <w:rFonts w:asciiTheme="minorHAnsi" w:hAnsiTheme="minorHAnsi" w:cs="Times New Roman"/>
        </w:rPr>
        <w:t xml:space="preserve">among lanes </w:t>
      </w:r>
      <w:r w:rsidR="00BC63E0" w:rsidRPr="00E212AB">
        <w:rPr>
          <w:rFonts w:asciiTheme="minorHAnsi" w:hAnsiTheme="minorHAnsi" w:cs="Times New Roman"/>
        </w:rPr>
        <w:t>during sequencing.</w:t>
      </w:r>
    </w:p>
    <w:p w:rsidR="00D3116B" w:rsidRPr="00E212AB" w:rsidRDefault="00D3116B" w:rsidP="00E212AB">
      <w:pPr>
        <w:rPr>
          <w:rFonts w:asciiTheme="minorHAnsi" w:hAnsiTheme="minorHAnsi" w:cs="Times New Roman"/>
          <w:b/>
        </w:rPr>
      </w:pPr>
    </w:p>
    <w:p w:rsidR="00AC3FC5" w:rsidRDefault="00BC63E0" w:rsidP="00E212AB">
      <w:pPr>
        <w:pStyle w:val="NormalWeb"/>
        <w:spacing w:before="0" w:beforeAutospacing="0" w:after="0" w:afterAutospacing="0"/>
        <w:rPr>
          <w:rFonts w:asciiTheme="minorHAnsi" w:hAnsiTheme="minorHAnsi" w:cs="Arial"/>
          <w:b/>
        </w:rPr>
      </w:pPr>
      <w:r w:rsidRPr="00E212AB">
        <w:rPr>
          <w:rFonts w:asciiTheme="minorHAnsi" w:hAnsiTheme="minorHAnsi" w:cs="Arial"/>
          <w:b/>
        </w:rPr>
        <w:t xml:space="preserve">9. </w:t>
      </w:r>
      <w:proofErr w:type="spellStart"/>
      <w:proofErr w:type="gramStart"/>
      <w:r w:rsidRPr="00E212AB">
        <w:rPr>
          <w:rFonts w:asciiTheme="minorHAnsi" w:hAnsiTheme="minorHAnsi" w:cs="Arial"/>
          <w:b/>
        </w:rPr>
        <w:t>lllumina</w:t>
      </w:r>
      <w:proofErr w:type="spellEnd"/>
      <w:proofErr w:type="gramEnd"/>
      <w:r w:rsidRPr="00E212AB">
        <w:rPr>
          <w:rFonts w:asciiTheme="minorHAnsi" w:hAnsiTheme="minorHAnsi" w:cs="Arial"/>
          <w:b/>
        </w:rPr>
        <w:t xml:space="preserve"> read cleaning. </w:t>
      </w:r>
    </w:p>
    <w:p w:rsidR="00AC3FC5" w:rsidRDefault="00AC3FC5" w:rsidP="00E212AB">
      <w:pPr>
        <w:pStyle w:val="NormalWeb"/>
        <w:spacing w:before="0" w:beforeAutospacing="0" w:after="0" w:afterAutospacing="0"/>
        <w:rPr>
          <w:rFonts w:asciiTheme="minorHAnsi" w:hAnsiTheme="minorHAnsi" w:cs="Arial"/>
          <w:b/>
        </w:rPr>
      </w:pPr>
    </w:p>
    <w:p w:rsidR="00BC63E0" w:rsidRPr="00E212AB" w:rsidRDefault="00AC3FC5" w:rsidP="00E212AB">
      <w:pPr>
        <w:pStyle w:val="NormalWeb"/>
        <w:spacing w:before="0" w:beforeAutospacing="0" w:after="0" w:afterAutospacing="0"/>
        <w:rPr>
          <w:rFonts w:asciiTheme="minorHAnsi" w:hAnsiTheme="minorHAnsi" w:cs="Arial"/>
        </w:rPr>
      </w:pPr>
      <w:r>
        <w:rPr>
          <w:rFonts w:asciiTheme="minorHAnsi" w:hAnsiTheme="minorHAnsi" w:cs="Arial"/>
          <w:b/>
        </w:rPr>
        <w:t xml:space="preserve">Note: </w:t>
      </w:r>
      <w:r w:rsidR="00E218B6" w:rsidRPr="00E212AB">
        <w:rPr>
          <w:rFonts w:asciiTheme="minorHAnsi" w:hAnsiTheme="minorHAnsi" w:cs="Arial"/>
          <w:highlight w:val="yellow"/>
        </w:rPr>
        <w:t>Figure 2</w:t>
      </w:r>
      <w:r w:rsidR="005C2B4F" w:rsidRPr="00E212AB">
        <w:rPr>
          <w:rFonts w:asciiTheme="minorHAnsi" w:hAnsiTheme="minorHAnsi" w:cs="Arial"/>
          <w:highlight w:val="yellow"/>
        </w:rPr>
        <w:t xml:space="preserve"> summarizes the bioinformatics portion of this protocol.</w:t>
      </w:r>
      <w:r w:rsidR="005C2B4F" w:rsidRPr="00E212AB">
        <w:rPr>
          <w:rFonts w:asciiTheme="minorHAnsi" w:hAnsiTheme="minorHAnsi" w:cs="Arial"/>
        </w:rPr>
        <w:t xml:space="preserve"> </w:t>
      </w:r>
      <w:r w:rsidR="00B073B7" w:rsidRPr="00E212AB">
        <w:rPr>
          <w:rFonts w:asciiTheme="minorHAnsi" w:hAnsiTheme="minorHAnsi" w:cs="Arial"/>
        </w:rPr>
        <w:t xml:space="preserve">For a full list of all programs and resources used in </w:t>
      </w:r>
      <w:del w:id="259" w:author="" w:date="2014-05-07T19:48:00Z">
        <w:r w:rsidR="00B073B7" w:rsidRPr="00E212AB" w:rsidDel="00A0551B">
          <w:rPr>
            <w:rFonts w:asciiTheme="minorHAnsi" w:hAnsiTheme="minorHAnsi" w:cs="Arial"/>
          </w:rPr>
          <w:delText xml:space="preserve">for </w:delText>
        </w:r>
      </w:del>
      <w:r w:rsidR="00B073B7" w:rsidRPr="00E212AB">
        <w:rPr>
          <w:rFonts w:asciiTheme="minorHAnsi" w:hAnsiTheme="minorHAnsi" w:cs="Arial"/>
        </w:rPr>
        <w:t xml:space="preserve">the bioinformatics section of this protocol, refer to Table 1. In addition, Supplemental File 1 contains command line examples for each of the </w:t>
      </w:r>
      <w:r w:rsidR="00994D0D" w:rsidRPr="00E212AB">
        <w:rPr>
          <w:rFonts w:asciiTheme="minorHAnsi" w:hAnsiTheme="minorHAnsi" w:cs="Arial"/>
        </w:rPr>
        <w:t xml:space="preserve">following </w:t>
      </w:r>
      <w:r w:rsidR="00B073B7" w:rsidRPr="00E212AB">
        <w:rPr>
          <w:rFonts w:asciiTheme="minorHAnsi" w:hAnsiTheme="minorHAnsi" w:cs="Arial"/>
        </w:rPr>
        <w:t xml:space="preserve">bioinformatics protocol steps. </w:t>
      </w:r>
    </w:p>
    <w:p w:rsidR="00D3116B" w:rsidRPr="00E212AB" w:rsidRDefault="00D3116B" w:rsidP="00E212AB">
      <w:pPr>
        <w:pStyle w:val="NormalWeb"/>
        <w:spacing w:before="0" w:beforeAutospacing="0" w:after="0" w:afterAutospacing="0"/>
        <w:rPr>
          <w:rFonts w:asciiTheme="minorHAnsi" w:hAnsiTheme="minorHAnsi" w:cs="Arial"/>
          <w:b/>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9.1) Use ssaha2</w:t>
      </w:r>
      <w:r w:rsidR="005202AA" w:rsidRPr="00E212AB">
        <w:rPr>
          <w:rFonts w:hAnsiTheme="minorHAnsi"/>
          <w:vertAlign w:val="superscript"/>
        </w:rPr>
        <w:t>29</w:t>
      </w:r>
      <w:r w:rsidRPr="00E212AB">
        <w:rPr>
          <w:rFonts w:asciiTheme="minorHAnsi" w:hAnsiTheme="minorHAnsi" w:cs="Arial"/>
        </w:rPr>
        <w:t xml:space="preserve"> </w:t>
      </w:r>
      <w:r w:rsidR="001713F5" w:rsidRPr="00E212AB">
        <w:rPr>
          <w:rFonts w:asciiTheme="minorHAnsi" w:hAnsiTheme="minorHAnsi" w:cs="Arial"/>
        </w:rPr>
        <w:t xml:space="preserve">(Table 1) </w:t>
      </w:r>
      <w:r w:rsidRPr="00E212AB">
        <w:rPr>
          <w:rFonts w:asciiTheme="minorHAnsi" w:hAnsiTheme="minorHAnsi" w:cs="Arial"/>
        </w:rPr>
        <w:t xml:space="preserve">to identify matches of 95% identity or higher to the NCBI </w:t>
      </w:r>
      <w:proofErr w:type="spellStart"/>
      <w:r w:rsidRPr="00E212AB">
        <w:rPr>
          <w:rFonts w:asciiTheme="minorHAnsi" w:hAnsiTheme="minorHAnsi" w:cs="Arial"/>
        </w:rPr>
        <w:t>UniVec</w:t>
      </w:r>
      <w:proofErr w:type="spellEnd"/>
      <w:r w:rsidRPr="00E212AB">
        <w:rPr>
          <w:rFonts w:asciiTheme="minorHAnsi" w:hAnsiTheme="minorHAnsi" w:cs="Arial"/>
        </w:rPr>
        <w:t xml:space="preserve"> Core database (</w:t>
      </w:r>
      <w:r w:rsidR="00E774C5" w:rsidRPr="00E212AB">
        <w:rPr>
          <w:rFonts w:asciiTheme="minorHAnsi" w:hAnsiTheme="minorHAnsi" w:cs="Arial"/>
        </w:rPr>
        <w:t>Table 1</w:t>
      </w:r>
      <w:r w:rsidR="00FF30A3" w:rsidRPr="00E212AB">
        <w:rPr>
          <w:rFonts w:asciiTheme="minorHAnsi" w:hAnsiTheme="minorHAnsi" w:cs="Arial"/>
        </w:rPr>
        <w:t xml:space="preserve">), </w:t>
      </w:r>
      <w:r w:rsidR="00FF30A3" w:rsidRPr="00E212AB">
        <w:rPr>
          <w:rFonts w:asciiTheme="minorHAnsi" w:hAnsiTheme="minorHAnsi" w:cs="Arial"/>
          <w:i/>
        </w:rPr>
        <w:t>A</w:t>
      </w:r>
      <w:r w:rsidRPr="00E212AB">
        <w:rPr>
          <w:rFonts w:asciiTheme="minorHAnsi" w:hAnsiTheme="minorHAnsi" w:cs="Arial"/>
          <w:i/>
        </w:rPr>
        <w:t xml:space="preserve">. albopictus </w:t>
      </w:r>
      <w:proofErr w:type="spellStart"/>
      <w:r w:rsidR="00FF30A3" w:rsidRPr="00E212AB">
        <w:rPr>
          <w:rFonts w:asciiTheme="minorHAnsi" w:hAnsiTheme="minorHAnsi" w:cs="Arial"/>
        </w:rPr>
        <w:t>rRNA</w:t>
      </w:r>
      <w:proofErr w:type="spellEnd"/>
      <w:r w:rsidR="00FF30A3" w:rsidRPr="00E212AB">
        <w:rPr>
          <w:rFonts w:asciiTheme="minorHAnsi" w:hAnsiTheme="minorHAnsi" w:cs="Arial"/>
        </w:rPr>
        <w:t xml:space="preserve"> sequence (</w:t>
      </w:r>
      <w:proofErr w:type="spellStart"/>
      <w:r w:rsidR="00FF30A3" w:rsidRPr="00E212AB">
        <w:rPr>
          <w:rFonts w:asciiTheme="minorHAnsi" w:hAnsiTheme="minorHAnsi" w:cs="Arial"/>
        </w:rPr>
        <w:t>GenBank</w:t>
      </w:r>
      <w:proofErr w:type="spellEnd"/>
      <w:r w:rsidR="00FF30A3" w:rsidRPr="00E212AB">
        <w:rPr>
          <w:rFonts w:asciiTheme="minorHAnsi" w:hAnsiTheme="minorHAnsi" w:cs="Arial"/>
        </w:rPr>
        <w:t xml:space="preserve"> #</w:t>
      </w:r>
      <w:r w:rsidRPr="00E212AB">
        <w:rPr>
          <w:rFonts w:asciiTheme="minorHAnsi" w:hAnsiTheme="minorHAnsi" w:cs="Arial"/>
        </w:rPr>
        <w:t>L22060.1), and sequencing adapters</w:t>
      </w:r>
      <w:r w:rsidR="001D1550" w:rsidRPr="00E212AB">
        <w:rPr>
          <w:rFonts w:asciiTheme="minorHAnsi" w:hAnsiTheme="minorHAnsi" w:cs="Arial"/>
        </w:rPr>
        <w:t xml:space="preserve"> (detailed command-line examples provided in Supplemental File 1)</w:t>
      </w:r>
      <w:r w:rsidRPr="00E212AB">
        <w:rPr>
          <w:rFonts w:asciiTheme="minorHAnsi" w:hAnsiTheme="minorHAnsi" w:cs="Arial"/>
        </w:rPr>
        <w:t xml:space="preserve">. Remove read pairs with matches using </w:t>
      </w:r>
      <w:ins w:id="260" w:author="" w:date="2014-05-07T19:49:00Z">
        <w:r w:rsidR="00A0551B">
          <w:rPr>
            <w:rFonts w:asciiTheme="minorHAnsi" w:hAnsiTheme="minorHAnsi" w:cs="Arial"/>
          </w:rPr>
          <w:t>P</w:t>
        </w:r>
      </w:ins>
      <w:del w:id="261" w:author="" w:date="2014-05-07T19:49:00Z">
        <w:r w:rsidRPr="00E212AB" w:rsidDel="00A0551B">
          <w:rPr>
            <w:rFonts w:asciiTheme="minorHAnsi" w:hAnsiTheme="minorHAnsi" w:cs="Arial"/>
          </w:rPr>
          <w:delText>p</w:delText>
        </w:r>
      </w:del>
      <w:r w:rsidRPr="00E212AB">
        <w:rPr>
          <w:rFonts w:asciiTheme="minorHAnsi" w:hAnsiTheme="minorHAnsi" w:cs="Arial"/>
        </w:rPr>
        <w:t>erl or a similar scripting tool</w:t>
      </w:r>
      <w:r w:rsidR="00036377" w:rsidRPr="00E212AB">
        <w:rPr>
          <w:rFonts w:asciiTheme="minorHAnsi" w:hAnsiTheme="minorHAnsi" w:cs="Arial"/>
        </w:rPr>
        <w:t xml:space="preserve">, for example by adapting the provided </w:t>
      </w:r>
      <w:ins w:id="262" w:author="" w:date="2014-05-07T19:49:00Z">
        <w:r w:rsidR="00A0551B">
          <w:rPr>
            <w:rFonts w:asciiTheme="minorHAnsi" w:hAnsiTheme="minorHAnsi" w:cs="Arial"/>
          </w:rPr>
          <w:t>P</w:t>
        </w:r>
      </w:ins>
      <w:del w:id="263" w:author="" w:date="2014-05-07T19:49:00Z">
        <w:r w:rsidR="00036377" w:rsidRPr="00E212AB" w:rsidDel="00A0551B">
          <w:rPr>
            <w:rFonts w:asciiTheme="minorHAnsi" w:hAnsiTheme="minorHAnsi" w:cs="Arial"/>
          </w:rPr>
          <w:delText>p</w:delText>
        </w:r>
      </w:del>
      <w:r w:rsidR="00036377" w:rsidRPr="00E212AB">
        <w:rPr>
          <w:rFonts w:asciiTheme="minorHAnsi" w:hAnsiTheme="minorHAnsi" w:cs="Arial"/>
        </w:rPr>
        <w:t>erl script</w:t>
      </w:r>
      <w:r w:rsidR="00B073B7" w:rsidRPr="00E212AB">
        <w:rPr>
          <w:rFonts w:asciiTheme="minorHAnsi" w:hAnsiTheme="minorHAnsi" w:cs="Arial"/>
        </w:rPr>
        <w:t xml:space="preserve"> (Supplemental File 2)</w:t>
      </w:r>
      <w:r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9.2) Clean remaining reads with the </w:t>
      </w:r>
      <w:proofErr w:type="spellStart"/>
      <w:r w:rsidRPr="00E212AB">
        <w:rPr>
          <w:rFonts w:asciiTheme="minorHAnsi" w:hAnsiTheme="minorHAnsi" w:cs="Arial"/>
        </w:rPr>
        <w:t>SolexaQA</w:t>
      </w:r>
      <w:proofErr w:type="spellEnd"/>
      <w:r w:rsidRPr="00E212AB">
        <w:rPr>
          <w:rFonts w:asciiTheme="minorHAnsi" w:hAnsiTheme="minorHAnsi" w:cs="Arial"/>
        </w:rPr>
        <w:t xml:space="preserve"> package</w:t>
      </w:r>
      <w:r w:rsidR="005202AA" w:rsidRPr="00E212AB">
        <w:rPr>
          <w:rFonts w:hAnsiTheme="minorHAnsi"/>
          <w:vertAlign w:val="superscript"/>
        </w:rPr>
        <w:t>30</w:t>
      </w:r>
      <w:r w:rsidR="001713F5" w:rsidRPr="00E212AB">
        <w:rPr>
          <w:rFonts w:asciiTheme="minorHAnsi" w:hAnsiTheme="minorHAnsi" w:cs="Arial"/>
        </w:rPr>
        <w:t xml:space="preserve"> (Table 1</w:t>
      </w:r>
      <w:r w:rsidR="008E4AB7" w:rsidRPr="00E212AB">
        <w:rPr>
          <w:rFonts w:asciiTheme="minorHAnsi" w:hAnsiTheme="minorHAnsi" w:cs="Arial"/>
        </w:rPr>
        <w:t>; Supplemental File 1</w:t>
      </w:r>
      <w:r w:rsidR="001713F5" w:rsidRPr="00E212AB">
        <w:rPr>
          <w:rFonts w:asciiTheme="minorHAnsi" w:hAnsiTheme="minorHAnsi" w:cs="Arial"/>
        </w:rPr>
        <w:t>)</w:t>
      </w:r>
      <w:r w:rsidRPr="00E212AB">
        <w:rPr>
          <w:rFonts w:asciiTheme="minorHAnsi" w:hAnsiTheme="minorHAnsi" w:cs="Arial"/>
        </w:rPr>
        <w:t xml:space="preserve">: trim regions with a </w:t>
      </w:r>
      <w:proofErr w:type="spellStart"/>
      <w:r w:rsidRPr="00E212AB">
        <w:rPr>
          <w:rFonts w:asciiTheme="minorHAnsi" w:hAnsiTheme="minorHAnsi" w:cs="Arial"/>
        </w:rPr>
        <w:t>phred</w:t>
      </w:r>
      <w:proofErr w:type="spellEnd"/>
      <w:r w:rsidRPr="00E212AB">
        <w:rPr>
          <w:rFonts w:asciiTheme="minorHAnsi" w:hAnsiTheme="minorHAnsi" w:cs="Arial"/>
        </w:rPr>
        <w:t xml:space="preserve"> score equivalent of less than 20 using the default settings of DynamicTrim.pl.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9.2.1) Remove</w:t>
      </w:r>
      <w:r w:rsidR="00BC63E0" w:rsidRPr="00E212AB">
        <w:rPr>
          <w:rFonts w:asciiTheme="minorHAnsi" w:hAnsiTheme="minorHAnsi" w:cs="Arial"/>
        </w:rPr>
        <w:t xml:space="preserve"> reads shorter than 25 </w:t>
      </w:r>
      <w:proofErr w:type="spellStart"/>
      <w:r w:rsidR="00BC63E0" w:rsidRPr="00E212AB">
        <w:rPr>
          <w:rFonts w:asciiTheme="minorHAnsi" w:hAnsiTheme="minorHAnsi" w:cs="Arial"/>
        </w:rPr>
        <w:t>bp</w:t>
      </w:r>
      <w:proofErr w:type="spellEnd"/>
      <w:r w:rsidR="00BC63E0" w:rsidRPr="00E212AB">
        <w:rPr>
          <w:rFonts w:asciiTheme="minorHAnsi" w:hAnsiTheme="minorHAnsi" w:cs="Arial"/>
        </w:rPr>
        <w:t xml:space="preserve"> with LengthSort.pl on both forward and reverse reads simultaneously. Evaluate the quality of the cleaned </w:t>
      </w:r>
      <w:proofErr w:type="spellStart"/>
      <w:r w:rsidR="00BC63E0" w:rsidRPr="00E212AB">
        <w:rPr>
          <w:rFonts w:asciiTheme="minorHAnsi" w:hAnsiTheme="minorHAnsi" w:cs="Arial"/>
        </w:rPr>
        <w:t>fastq</w:t>
      </w:r>
      <w:proofErr w:type="spellEnd"/>
      <w:r w:rsidR="00BC63E0" w:rsidRPr="00E212AB">
        <w:rPr>
          <w:rFonts w:asciiTheme="minorHAnsi" w:hAnsiTheme="minorHAnsi" w:cs="Arial"/>
        </w:rPr>
        <w:t xml:space="preserve"> files with </w:t>
      </w:r>
      <w:proofErr w:type="spellStart"/>
      <w:r w:rsidR="00BC63E0" w:rsidRPr="00E212AB">
        <w:rPr>
          <w:rFonts w:asciiTheme="minorHAnsi" w:hAnsiTheme="minorHAnsi" w:cs="Arial"/>
        </w:rPr>
        <w:t>FastQC</w:t>
      </w:r>
      <w:proofErr w:type="spellEnd"/>
      <w:r w:rsidR="00BC63E0" w:rsidRPr="00E212AB">
        <w:rPr>
          <w:rFonts w:asciiTheme="minorHAnsi" w:hAnsiTheme="minorHAnsi" w:cs="Arial"/>
        </w:rPr>
        <w:t xml:space="preserve"> </w:t>
      </w:r>
      <w:r w:rsidR="001713F5" w:rsidRPr="00E212AB">
        <w:rPr>
          <w:rFonts w:asciiTheme="minorHAnsi" w:hAnsiTheme="minorHAnsi" w:cs="Arial"/>
        </w:rPr>
        <w:t>(Table 1)</w:t>
      </w:r>
      <w:r w:rsidR="00936A3C" w:rsidRPr="00E212AB">
        <w:rPr>
          <w:rFonts w:asciiTheme="minorHAnsi" w:hAnsiTheme="minorHAnsi" w:cs="Arial"/>
        </w:rPr>
        <w:t xml:space="preserve"> – in particular, verify that the per-base sequence quality and the per-sequence quality scores</w:t>
      </w:r>
      <w:r w:rsidR="007F6AE3">
        <w:rPr>
          <w:rFonts w:asciiTheme="minorHAnsi" w:hAnsiTheme="minorHAnsi" w:cs="Arial"/>
        </w:rPr>
        <w:t xml:space="preserve"> </w:t>
      </w:r>
      <w:r w:rsidR="00936A3C" w:rsidRPr="00E212AB">
        <w:rPr>
          <w:rFonts w:asciiTheme="minorHAnsi" w:hAnsiTheme="minorHAnsi" w:cs="Arial"/>
        </w:rPr>
        <w:t>are above 20</w:t>
      </w:r>
      <w:r w:rsidR="00BC63E0" w:rsidRPr="00E212AB">
        <w:rPr>
          <w:rFonts w:asciiTheme="minorHAnsi" w:hAnsiTheme="minorHAnsi" w:cs="Arial"/>
        </w:rPr>
        <w:t>.</w:t>
      </w:r>
    </w:p>
    <w:p w:rsidR="00D3116B" w:rsidRPr="00E212AB" w:rsidRDefault="00D3116B" w:rsidP="00E212AB">
      <w:pPr>
        <w:pStyle w:val="NormalWeb"/>
        <w:spacing w:before="0" w:beforeAutospacing="0" w:after="0" w:afterAutospacing="0"/>
        <w:rPr>
          <w:rFonts w:asciiTheme="minorHAnsi" w:hAnsiTheme="minorHAnsi" w:cs="Arial"/>
          <w:b/>
        </w:rPr>
      </w:pPr>
    </w:p>
    <w:p w:rsidR="00BE50D1" w:rsidRDefault="00BC63E0" w:rsidP="00E212AB">
      <w:pPr>
        <w:pStyle w:val="NormalWeb"/>
        <w:spacing w:before="0" w:beforeAutospacing="0" w:after="0" w:afterAutospacing="0"/>
        <w:rPr>
          <w:rFonts w:asciiTheme="minorHAnsi" w:hAnsiTheme="minorHAnsi" w:cs="Arial"/>
          <w:i/>
        </w:rPr>
      </w:pPr>
      <w:r w:rsidRPr="00E212AB">
        <w:rPr>
          <w:rFonts w:asciiTheme="minorHAnsi" w:hAnsiTheme="minorHAnsi" w:cs="Arial"/>
          <w:b/>
        </w:rPr>
        <w:t>10. Digital normalization.</w:t>
      </w:r>
      <w:r w:rsidRPr="00E212AB">
        <w:rPr>
          <w:rFonts w:asciiTheme="minorHAnsi" w:hAnsiTheme="minorHAnsi" w:cs="Arial"/>
          <w:i/>
        </w:rPr>
        <w:t xml:space="preserve"> </w:t>
      </w:r>
    </w:p>
    <w:p w:rsidR="00BE50D1" w:rsidRDefault="00BE50D1" w:rsidP="00E212AB">
      <w:pPr>
        <w:pStyle w:val="NormalWeb"/>
        <w:spacing w:before="0" w:beforeAutospacing="0" w:after="0" w:afterAutospacing="0"/>
        <w:rPr>
          <w:rFonts w:asciiTheme="minorHAnsi" w:hAnsiTheme="minorHAnsi" w:cs="Arial"/>
          <w:i/>
        </w:rPr>
      </w:pPr>
    </w:p>
    <w:p w:rsidR="00BE50D1"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10.1) </w:t>
      </w:r>
      <w:r w:rsidR="00BC63E0" w:rsidRPr="00E212AB">
        <w:rPr>
          <w:rFonts w:asciiTheme="minorHAnsi" w:hAnsiTheme="minorHAnsi" w:cs="Arial"/>
        </w:rPr>
        <w:t xml:space="preserve">Perform one round of digital normalization on the cleaned reads using the </w:t>
      </w:r>
      <w:proofErr w:type="spellStart"/>
      <w:r w:rsidR="00BC63E0" w:rsidRPr="00E212AB">
        <w:rPr>
          <w:rFonts w:asciiTheme="minorHAnsi" w:hAnsiTheme="minorHAnsi" w:cs="Arial"/>
        </w:rPr>
        <w:t>khmer</w:t>
      </w:r>
      <w:proofErr w:type="spellEnd"/>
      <w:r w:rsidR="00BC63E0" w:rsidRPr="00E212AB">
        <w:rPr>
          <w:rFonts w:asciiTheme="minorHAnsi" w:hAnsiTheme="minorHAnsi" w:cs="Arial"/>
        </w:rPr>
        <w:t xml:space="preserve"> tool</w:t>
      </w:r>
      <w:r w:rsidR="005202AA" w:rsidRPr="00E212AB">
        <w:rPr>
          <w:rFonts w:hAnsiTheme="minorHAnsi"/>
          <w:vertAlign w:val="superscript"/>
        </w:rPr>
        <w:t>31</w:t>
      </w:r>
      <w:r w:rsidR="001713F5" w:rsidRPr="00E212AB">
        <w:rPr>
          <w:rFonts w:asciiTheme="minorHAnsi" w:hAnsiTheme="minorHAnsi" w:cs="Arial"/>
        </w:rPr>
        <w:t xml:space="preserve"> (Table 1</w:t>
      </w:r>
      <w:r w:rsidR="008E4AB7" w:rsidRPr="00E212AB">
        <w:rPr>
          <w:rFonts w:asciiTheme="minorHAnsi" w:hAnsiTheme="minorHAnsi" w:cs="Arial"/>
        </w:rPr>
        <w:t>; Supplemental File 1</w:t>
      </w:r>
      <w:r w:rsidR="001713F5" w:rsidRPr="00E212AB">
        <w:rPr>
          <w:rFonts w:asciiTheme="minorHAnsi" w:hAnsiTheme="minorHAnsi" w:cs="Arial"/>
        </w:rPr>
        <w:t>)</w:t>
      </w:r>
      <w:r w:rsidR="00BC63E0" w:rsidRPr="00E212AB">
        <w:rPr>
          <w:rFonts w:asciiTheme="minorHAnsi" w:hAnsiTheme="minorHAnsi" w:cs="Arial"/>
        </w:rPr>
        <w:t>, specifically normalize-by-</w:t>
      </w:r>
      <w:proofErr w:type="spellStart"/>
      <w:r w:rsidR="00BC63E0" w:rsidRPr="00E212AB">
        <w:rPr>
          <w:rFonts w:asciiTheme="minorHAnsi" w:hAnsiTheme="minorHAnsi" w:cs="Arial"/>
        </w:rPr>
        <w:t>median.py</w:t>
      </w:r>
      <w:proofErr w:type="spellEnd"/>
      <w:r w:rsidR="00BC63E0" w:rsidRPr="00E212AB">
        <w:rPr>
          <w:rFonts w:asciiTheme="minorHAnsi" w:hAnsiTheme="minorHAnsi" w:cs="Arial"/>
        </w:rPr>
        <w:t xml:space="preserve"> (using k-</w:t>
      </w:r>
      <w:proofErr w:type="spellStart"/>
      <w:r w:rsidR="00BC63E0" w:rsidRPr="00E212AB">
        <w:rPr>
          <w:rFonts w:asciiTheme="minorHAnsi" w:hAnsiTheme="minorHAnsi" w:cs="Arial"/>
        </w:rPr>
        <w:t>mer</w:t>
      </w:r>
      <w:proofErr w:type="spellEnd"/>
      <w:r w:rsidR="00BC63E0" w:rsidRPr="00E212AB">
        <w:rPr>
          <w:rFonts w:asciiTheme="minorHAnsi" w:hAnsiTheme="minorHAnsi" w:cs="Arial"/>
        </w:rPr>
        <w:t xml:space="preserve"> size 20, a coverage cut-off of 20, and x = 1e10).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10.2) </w:t>
      </w:r>
      <w:proofErr w:type="gramStart"/>
      <w:r w:rsidR="00BC63E0" w:rsidRPr="00E212AB">
        <w:rPr>
          <w:rFonts w:asciiTheme="minorHAnsi" w:hAnsiTheme="minorHAnsi" w:cs="Arial"/>
        </w:rPr>
        <w:t>Alternatively</w:t>
      </w:r>
      <w:proofErr w:type="gramEnd"/>
      <w:r w:rsidR="00BC63E0" w:rsidRPr="00E212AB">
        <w:rPr>
          <w:rFonts w:asciiTheme="minorHAnsi" w:hAnsiTheme="minorHAnsi" w:cs="Arial"/>
        </w:rPr>
        <w:t xml:space="preserve">, if a machine with high RAM is available (hundreds of </w:t>
      </w:r>
      <w:proofErr w:type="spellStart"/>
      <w:r w:rsidR="00BC63E0" w:rsidRPr="00E212AB">
        <w:rPr>
          <w:rFonts w:asciiTheme="minorHAnsi" w:hAnsiTheme="minorHAnsi" w:cs="Arial"/>
        </w:rPr>
        <w:t>Gbs</w:t>
      </w:r>
      <w:proofErr w:type="spellEnd"/>
      <w:r w:rsidR="00BC63E0" w:rsidRPr="00E212AB">
        <w:rPr>
          <w:rFonts w:asciiTheme="minorHAnsi" w:hAnsiTheme="minorHAnsi" w:cs="Arial"/>
        </w:rPr>
        <w:t xml:space="preserve">), </w:t>
      </w:r>
      <w:r w:rsidR="0042305A" w:rsidRPr="00E212AB">
        <w:rPr>
          <w:rFonts w:asciiTheme="minorHAnsi" w:hAnsiTheme="minorHAnsi" w:cs="Arial"/>
        </w:rPr>
        <w:t xml:space="preserve">use </w:t>
      </w:r>
      <w:r w:rsidR="00BC63E0" w:rsidRPr="00E212AB">
        <w:rPr>
          <w:rFonts w:asciiTheme="minorHAnsi" w:hAnsiTheme="minorHAnsi" w:cs="Arial"/>
        </w:rPr>
        <w:t>Trinity's normalize_by_kmer_coverage.pl script (</w:t>
      </w:r>
      <w:r w:rsidR="00B073B7" w:rsidRPr="00E212AB">
        <w:rPr>
          <w:rFonts w:asciiTheme="minorHAnsi" w:hAnsiTheme="minorHAnsi" w:cs="Arial"/>
        </w:rPr>
        <w:t>Table 1</w:t>
      </w:r>
      <w:r w:rsidR="00BC63E0"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i/>
        </w:rPr>
      </w:pPr>
      <w:r w:rsidRPr="00E212AB">
        <w:rPr>
          <w:rFonts w:asciiTheme="minorHAnsi" w:hAnsiTheme="minorHAnsi" w:cs="Arial"/>
          <w:b/>
        </w:rPr>
        <w:t xml:space="preserve">11. </w:t>
      </w:r>
      <w:proofErr w:type="gramStart"/>
      <w:r w:rsidRPr="00E212AB">
        <w:rPr>
          <w:rFonts w:asciiTheme="minorHAnsi" w:hAnsiTheme="minorHAnsi" w:cs="Arial"/>
          <w:b/>
          <w:i/>
        </w:rPr>
        <w:t>de</w:t>
      </w:r>
      <w:proofErr w:type="gramEnd"/>
      <w:r w:rsidRPr="00E212AB">
        <w:rPr>
          <w:rFonts w:asciiTheme="minorHAnsi" w:hAnsiTheme="minorHAnsi" w:cs="Arial"/>
          <w:b/>
          <w:i/>
        </w:rPr>
        <w:t xml:space="preserve"> novo </w:t>
      </w:r>
      <w:r w:rsidRPr="00E212AB">
        <w:rPr>
          <w:rFonts w:asciiTheme="minorHAnsi" w:hAnsiTheme="minorHAnsi" w:cs="Arial"/>
          <w:b/>
        </w:rPr>
        <w:t>Transcriptome Assembly</w:t>
      </w:r>
      <w:r w:rsidRPr="00E212AB">
        <w:rPr>
          <w:rFonts w:asciiTheme="minorHAnsi" w:hAnsiTheme="minorHAnsi" w:cs="Arial"/>
          <w:i/>
        </w:rPr>
        <w:t xml:space="preserve">. </w:t>
      </w:r>
    </w:p>
    <w:p w:rsidR="00BE50D1" w:rsidRDefault="00BE50D1" w:rsidP="00E212AB">
      <w:pPr>
        <w:pStyle w:val="NormalWeb"/>
        <w:spacing w:before="0" w:beforeAutospacing="0" w:after="0" w:afterAutospacing="0"/>
        <w:rPr>
          <w:rFonts w:asciiTheme="minorHAnsi" w:hAnsiTheme="minorHAnsi" w:cs="Arial"/>
          <w:i/>
        </w:rPr>
      </w:pPr>
    </w:p>
    <w:p w:rsidR="00BE50D1" w:rsidRDefault="00BE50D1" w:rsidP="00E212AB">
      <w:pPr>
        <w:pStyle w:val="NormalWeb"/>
        <w:spacing w:before="0" w:beforeAutospacing="0" w:after="0" w:afterAutospacing="0"/>
        <w:rPr>
          <w:rFonts w:asciiTheme="minorHAnsi" w:hAnsiTheme="minorHAnsi" w:cs="Arial"/>
          <w:i/>
        </w:rPr>
      </w:pPr>
      <w:proofErr w:type="gramStart"/>
      <w:r w:rsidRPr="006603BA">
        <w:rPr>
          <w:rFonts w:asciiTheme="minorHAnsi" w:hAnsiTheme="minorHAnsi" w:cs="Arial"/>
        </w:rPr>
        <w:t xml:space="preserve">11.1) </w:t>
      </w:r>
      <w:r>
        <w:rPr>
          <w:rFonts w:asciiTheme="minorHAnsi" w:hAnsiTheme="minorHAnsi" w:cs="Arial"/>
        </w:rPr>
        <w:t xml:space="preserve">Obtain </w:t>
      </w:r>
      <w:r w:rsidRPr="00E212AB">
        <w:rPr>
          <w:rFonts w:asciiTheme="minorHAnsi" w:hAnsiTheme="minorHAnsi" w:cs="Arial"/>
        </w:rPr>
        <w:t>access to a computer or computer cluster with up to 256</w:t>
      </w:r>
      <w:r>
        <w:rPr>
          <w:rFonts w:asciiTheme="minorHAnsi" w:hAnsiTheme="minorHAnsi" w:cs="Arial"/>
        </w:rPr>
        <w:t xml:space="preserve"> </w:t>
      </w:r>
      <w:proofErr w:type="spellStart"/>
      <w:r w:rsidRPr="00E212AB">
        <w:rPr>
          <w:rFonts w:asciiTheme="minorHAnsi" w:hAnsiTheme="minorHAnsi" w:cs="Arial"/>
        </w:rPr>
        <w:t>Gb</w:t>
      </w:r>
      <w:proofErr w:type="spellEnd"/>
      <w:r w:rsidRPr="00E212AB">
        <w:rPr>
          <w:rFonts w:asciiTheme="minorHAnsi" w:hAnsiTheme="minorHAnsi" w:cs="Arial"/>
        </w:rPr>
        <w:t xml:space="preserve"> of RAM and 24 </w:t>
      </w:r>
      <w:proofErr w:type="spellStart"/>
      <w:r w:rsidRPr="00E212AB">
        <w:rPr>
          <w:rFonts w:asciiTheme="minorHAnsi" w:hAnsiTheme="minorHAnsi" w:cs="Arial"/>
        </w:rPr>
        <w:t>cpus</w:t>
      </w:r>
      <w:proofErr w:type="spellEnd"/>
      <w:r w:rsidRPr="00E212AB">
        <w:rPr>
          <w:rFonts w:asciiTheme="minorHAnsi" w:hAnsiTheme="minorHAnsi" w:cs="Arial"/>
        </w:rPr>
        <w:t>, depending on the size of the assembly</w:t>
      </w:r>
      <w:r w:rsidRPr="00E212AB">
        <w:rPr>
          <w:rFonts w:asciiTheme="minorHAnsi" w:hAnsiTheme="minorHAnsi" w:cs="Arial"/>
          <w:i/>
        </w:rPr>
        <w:t>.</w:t>
      </w:r>
      <w:proofErr w:type="gramEnd"/>
    </w:p>
    <w:p w:rsidR="00BE50D1" w:rsidRDefault="00BE50D1" w:rsidP="00E212AB">
      <w:pPr>
        <w:pStyle w:val="NormalWeb"/>
        <w:spacing w:before="0" w:beforeAutospacing="0" w:after="0" w:afterAutospacing="0"/>
        <w:rPr>
          <w:rFonts w:asciiTheme="minorHAnsi" w:hAnsiTheme="minorHAnsi" w:cs="Arial"/>
          <w:i/>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11.2) </w:t>
      </w:r>
      <w:r w:rsidR="00BC63E0" w:rsidRPr="00E212AB">
        <w:rPr>
          <w:rFonts w:asciiTheme="minorHAnsi" w:hAnsiTheme="minorHAnsi" w:cs="Arial"/>
        </w:rPr>
        <w:t>Use Trinity</w:t>
      </w:r>
      <w:r w:rsidR="005202AA" w:rsidRPr="00E212AB">
        <w:rPr>
          <w:rFonts w:hAnsiTheme="minorHAnsi"/>
          <w:vertAlign w:val="superscript"/>
        </w:rPr>
        <w:t>32</w:t>
      </w:r>
      <w:r w:rsidR="00BC63E0" w:rsidRPr="00E212AB">
        <w:rPr>
          <w:rFonts w:asciiTheme="minorHAnsi" w:hAnsiTheme="minorHAnsi" w:cs="Arial"/>
        </w:rPr>
        <w:t xml:space="preserve"> </w:t>
      </w:r>
      <w:r w:rsidR="001713F5" w:rsidRPr="00E212AB">
        <w:rPr>
          <w:rFonts w:asciiTheme="minorHAnsi" w:hAnsiTheme="minorHAnsi" w:cs="Arial"/>
        </w:rPr>
        <w:t>(Table 1</w:t>
      </w:r>
      <w:r w:rsidR="008E4AB7" w:rsidRPr="00E212AB">
        <w:rPr>
          <w:rFonts w:asciiTheme="minorHAnsi" w:hAnsiTheme="minorHAnsi" w:cs="Arial"/>
        </w:rPr>
        <w:t>; Supplemental File 1</w:t>
      </w:r>
      <w:r w:rsidR="001713F5" w:rsidRPr="00E212AB">
        <w:rPr>
          <w:rFonts w:asciiTheme="minorHAnsi" w:hAnsiTheme="minorHAnsi" w:cs="Arial"/>
        </w:rPr>
        <w:t xml:space="preserve">) </w:t>
      </w:r>
      <w:r w:rsidR="00BC63E0" w:rsidRPr="00E212AB">
        <w:rPr>
          <w:rFonts w:asciiTheme="minorHAnsi" w:hAnsiTheme="minorHAnsi" w:cs="Arial"/>
        </w:rPr>
        <w:t xml:space="preserve">to assemble the digitally normalized read set into </w:t>
      </w:r>
      <w:proofErr w:type="spellStart"/>
      <w:r w:rsidR="00BC63E0" w:rsidRPr="00E212AB">
        <w:rPr>
          <w:rFonts w:asciiTheme="minorHAnsi" w:hAnsiTheme="minorHAnsi" w:cs="Arial"/>
        </w:rPr>
        <w:t>contigs</w:t>
      </w:r>
      <w:proofErr w:type="spellEnd"/>
      <w:r w:rsidR="00BC63E0" w:rsidRPr="00E212AB">
        <w:rPr>
          <w:rFonts w:asciiTheme="minorHAnsi" w:hAnsiTheme="minorHAnsi" w:cs="Arial"/>
        </w:rPr>
        <w:t xml:space="preserve">. </w:t>
      </w:r>
      <w:r w:rsidR="00D15376" w:rsidRPr="00E212AB">
        <w:rPr>
          <w:rFonts w:asciiTheme="minorHAnsi" w:hAnsiTheme="minorHAnsi" w:cs="Arial"/>
        </w:rPr>
        <w:t>To reduce memory usage,</w:t>
      </w:r>
      <w:r w:rsidR="00D15376" w:rsidRPr="00E212AB" w:rsidDel="00D15376">
        <w:rPr>
          <w:rFonts w:asciiTheme="minorHAnsi" w:hAnsiTheme="minorHAnsi" w:cs="Arial"/>
        </w:rPr>
        <w:t xml:space="preserve"> </w:t>
      </w:r>
      <w:r w:rsidR="00D15376" w:rsidRPr="00E212AB">
        <w:rPr>
          <w:rFonts w:asciiTheme="minorHAnsi" w:hAnsiTheme="minorHAnsi" w:cs="Arial"/>
        </w:rPr>
        <w:t>use</w:t>
      </w:r>
      <w:r w:rsidR="00BC63E0" w:rsidRPr="00E212AB">
        <w:rPr>
          <w:rFonts w:asciiTheme="minorHAnsi" w:hAnsiTheme="minorHAnsi" w:cs="Arial"/>
        </w:rPr>
        <w:t xml:space="preserve"> --</w:t>
      </w:r>
      <w:proofErr w:type="spellStart"/>
      <w:r w:rsidR="00BC63E0" w:rsidRPr="00E212AB">
        <w:rPr>
          <w:rFonts w:asciiTheme="minorHAnsi" w:hAnsiTheme="minorHAnsi" w:cs="Arial"/>
        </w:rPr>
        <w:t>min_kmer_cov</w:t>
      </w:r>
      <w:proofErr w:type="spellEnd"/>
      <w:r w:rsidR="00BC63E0" w:rsidRPr="00E212AB">
        <w:rPr>
          <w:rFonts w:asciiTheme="minorHAnsi" w:hAnsiTheme="minorHAnsi" w:cs="Arial"/>
        </w:rPr>
        <w:t xml:space="preserve"> 2.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i/>
        </w:rPr>
      </w:pPr>
      <w:r w:rsidRPr="00E212AB">
        <w:rPr>
          <w:rFonts w:asciiTheme="minorHAnsi" w:hAnsiTheme="minorHAnsi" w:cs="Arial"/>
          <w:b/>
        </w:rPr>
        <w:t>12. Assembly evaluation</w:t>
      </w:r>
      <w:r w:rsidRPr="00E212AB">
        <w:rPr>
          <w:rFonts w:asciiTheme="minorHAnsi" w:hAnsiTheme="minorHAnsi" w:cs="Arial"/>
          <w:i/>
        </w:rPr>
        <w:t xml:space="preserve">. </w:t>
      </w:r>
    </w:p>
    <w:p w:rsidR="00BE50D1" w:rsidRDefault="00BE50D1" w:rsidP="00E212AB">
      <w:pPr>
        <w:pStyle w:val="NormalWeb"/>
        <w:spacing w:before="0" w:beforeAutospacing="0" w:after="0" w:afterAutospacing="0"/>
        <w:rPr>
          <w:rFonts w:asciiTheme="minorHAnsi" w:hAnsiTheme="minorHAnsi" w:cs="Arial"/>
          <w:i/>
        </w:rPr>
      </w:pPr>
    </w:p>
    <w:p w:rsidR="00BC63E0" w:rsidRPr="00E212AB" w:rsidRDefault="00BE50D1" w:rsidP="00E212AB">
      <w:pPr>
        <w:pStyle w:val="NormalWeb"/>
        <w:spacing w:before="0" w:beforeAutospacing="0" w:after="0" w:afterAutospacing="0"/>
        <w:rPr>
          <w:rFonts w:asciiTheme="minorHAnsi" w:hAnsiTheme="minorHAnsi" w:cs="Arial"/>
        </w:rPr>
      </w:pPr>
      <w:proofErr w:type="gramStart"/>
      <w:r>
        <w:rPr>
          <w:rFonts w:asciiTheme="minorHAnsi" w:hAnsiTheme="minorHAnsi" w:cs="Arial"/>
        </w:rPr>
        <w:t xml:space="preserve">12.1) </w:t>
      </w:r>
      <w:r w:rsidR="00BC63E0" w:rsidRPr="00E212AB">
        <w:rPr>
          <w:rFonts w:asciiTheme="minorHAnsi" w:hAnsiTheme="minorHAnsi" w:cs="Arial"/>
        </w:rPr>
        <w:t xml:space="preserve">Run assemblathon_stats.pl </w:t>
      </w:r>
      <w:ins w:id="264" w:author="" w:date="2014-05-08T19:44:00Z">
        <w:r w:rsidR="007F2405">
          <w:rPr>
            <w:rFonts w:asciiTheme="minorHAnsi" w:hAnsiTheme="minorHAnsi" w:cs="Arial"/>
          </w:rPr>
          <w:t>from t</w:t>
        </w:r>
        <w:r w:rsidR="007F2405" w:rsidRPr="00E212AB">
          <w:rPr>
            <w:rFonts w:asciiTheme="minorHAnsi" w:hAnsiTheme="minorHAnsi" w:cs="Arial"/>
          </w:rPr>
          <w:t>he Assemblathon2</w:t>
        </w:r>
        <w:r w:rsidR="007F2405">
          <w:rPr>
            <w:rFonts w:asciiTheme="minorHAnsi" w:hAnsiTheme="minorHAnsi" w:cs="Arial"/>
          </w:rPr>
          <w:t xml:space="preserve"> project</w:t>
        </w:r>
        <w:r w:rsidR="007F2405" w:rsidRPr="00E212AB">
          <w:rPr>
            <w:rFonts w:hAnsiTheme="minorHAnsi"/>
            <w:vertAlign w:val="superscript"/>
          </w:rPr>
          <w:t>33</w:t>
        </w:r>
        <w:r w:rsidR="007F2405">
          <w:rPr>
            <w:rFonts w:hAnsiTheme="minorHAnsi"/>
            <w:vertAlign w:val="superscript"/>
          </w:rPr>
          <w:t xml:space="preserve"> </w:t>
        </w:r>
      </w:ins>
      <w:r w:rsidR="00BC63E0" w:rsidRPr="00E212AB">
        <w:rPr>
          <w:rFonts w:asciiTheme="minorHAnsi" w:hAnsiTheme="minorHAnsi" w:cs="Arial"/>
        </w:rPr>
        <w:t>on the Trin</w:t>
      </w:r>
      <w:ins w:id="265" w:author="" w:date="2014-05-04T15:53:00Z">
        <w:r w:rsidR="00D503D4">
          <w:rPr>
            <w:rFonts w:asciiTheme="minorHAnsi" w:hAnsiTheme="minorHAnsi" w:cs="Arial"/>
          </w:rPr>
          <w:t>i</w:t>
        </w:r>
      </w:ins>
      <w:r w:rsidR="00BC63E0" w:rsidRPr="00E212AB">
        <w:rPr>
          <w:rFonts w:asciiTheme="minorHAnsi" w:hAnsiTheme="minorHAnsi" w:cs="Arial"/>
        </w:rPr>
        <w:t xml:space="preserve">ty </w:t>
      </w:r>
      <w:proofErr w:type="spellStart"/>
      <w:r w:rsidR="00BC63E0" w:rsidRPr="00E212AB">
        <w:rPr>
          <w:rFonts w:asciiTheme="minorHAnsi" w:hAnsiTheme="minorHAnsi" w:cs="Arial"/>
        </w:rPr>
        <w:t>contig</w:t>
      </w:r>
      <w:proofErr w:type="spellEnd"/>
      <w:r w:rsidR="00BC63E0" w:rsidRPr="00E212AB">
        <w:rPr>
          <w:rFonts w:asciiTheme="minorHAnsi" w:hAnsiTheme="minorHAnsi" w:cs="Arial"/>
        </w:rPr>
        <w:t xml:space="preserve"> output</w:t>
      </w:r>
      <w:ins w:id="266" w:author="" w:date="2014-05-08T19:44:00Z">
        <w:r w:rsidR="007F2405">
          <w:rPr>
            <w:rFonts w:asciiTheme="minorHAnsi" w:hAnsiTheme="minorHAnsi" w:cs="Arial"/>
          </w:rPr>
          <w:t>.</w:t>
        </w:r>
        <w:proofErr w:type="gramEnd"/>
        <w:r w:rsidR="007F2405">
          <w:rPr>
            <w:rFonts w:asciiTheme="minorHAnsi" w:hAnsiTheme="minorHAnsi" w:cs="Arial"/>
          </w:rPr>
          <w:t xml:space="preserve"> This script</w:t>
        </w:r>
      </w:ins>
      <w:r w:rsidR="00BC63E0" w:rsidRPr="00E212AB">
        <w:rPr>
          <w:rFonts w:asciiTheme="minorHAnsi" w:hAnsiTheme="minorHAnsi" w:cs="Arial"/>
        </w:rPr>
        <w:t xml:space="preserve"> </w:t>
      </w:r>
      <w:del w:id="267" w:author="" w:date="2014-05-08T19:44:00Z">
        <w:r w:rsidR="00BC63E0" w:rsidRPr="00E212AB" w:rsidDel="007F2405">
          <w:rPr>
            <w:rFonts w:asciiTheme="minorHAnsi" w:hAnsiTheme="minorHAnsi" w:cs="Arial"/>
          </w:rPr>
          <w:delText xml:space="preserve">to </w:delText>
        </w:r>
      </w:del>
      <w:r w:rsidR="004B0C98" w:rsidRPr="00E212AB">
        <w:rPr>
          <w:rFonts w:asciiTheme="minorHAnsi" w:hAnsiTheme="minorHAnsi" w:cs="Arial"/>
        </w:rPr>
        <w:t>perform</w:t>
      </w:r>
      <w:ins w:id="268" w:author="" w:date="2014-05-08T19:44:00Z">
        <w:r w:rsidR="007F2405">
          <w:rPr>
            <w:rFonts w:asciiTheme="minorHAnsi" w:hAnsiTheme="minorHAnsi" w:cs="Arial"/>
          </w:rPr>
          <w:t>s</w:t>
        </w:r>
      </w:ins>
      <w:r w:rsidR="004B0C98" w:rsidRPr="00E212AB">
        <w:rPr>
          <w:rFonts w:asciiTheme="minorHAnsi" w:hAnsiTheme="minorHAnsi" w:cs="Arial"/>
        </w:rPr>
        <w:t xml:space="preserve"> basic calculations </w:t>
      </w:r>
      <w:r w:rsidR="00801D20" w:rsidRPr="00E212AB">
        <w:rPr>
          <w:rFonts w:asciiTheme="minorHAnsi" w:hAnsiTheme="minorHAnsi" w:cs="Arial"/>
        </w:rPr>
        <w:t>relevant to evaluating assembly quality</w:t>
      </w:r>
      <w:del w:id="269" w:author="" w:date="2014-05-08T19:45:00Z">
        <w:r w:rsidDel="007F2405">
          <w:rPr>
            <w:rFonts w:asciiTheme="minorHAnsi" w:hAnsiTheme="minorHAnsi" w:cs="Arial"/>
          </w:rPr>
          <w:delText xml:space="preserve"> using the simple scripts </w:delText>
        </w:r>
      </w:del>
      <w:del w:id="270" w:author="" w:date="2014-05-08T19:44:00Z">
        <w:r w:rsidDel="007F2405">
          <w:rPr>
            <w:rFonts w:asciiTheme="minorHAnsi" w:hAnsiTheme="minorHAnsi" w:cs="Arial"/>
          </w:rPr>
          <w:delText>from t</w:delText>
        </w:r>
        <w:r w:rsidRPr="00E212AB" w:rsidDel="007F2405">
          <w:rPr>
            <w:rFonts w:asciiTheme="minorHAnsi" w:hAnsiTheme="minorHAnsi" w:cs="Arial"/>
          </w:rPr>
          <w:delText>he Assemblathon2</w:delText>
        </w:r>
        <w:r w:rsidRPr="00E212AB" w:rsidDel="007F2405">
          <w:rPr>
            <w:rFonts w:hAnsiTheme="minorHAnsi"/>
            <w:vertAlign w:val="superscript"/>
          </w:rPr>
          <w:delText>33</w:delText>
        </w:r>
        <w:r w:rsidRPr="00E212AB" w:rsidDel="007F2405">
          <w:rPr>
            <w:rFonts w:asciiTheme="minorHAnsi" w:hAnsiTheme="minorHAnsi" w:cs="Arial"/>
          </w:rPr>
          <w:delText xml:space="preserve"> </w:delText>
        </w:r>
      </w:del>
      <w:del w:id="271" w:author="" w:date="2014-05-08T19:45:00Z">
        <w:r w:rsidDel="007F2405">
          <w:rPr>
            <w:rFonts w:asciiTheme="minorHAnsi" w:hAnsiTheme="minorHAnsi" w:cs="Arial"/>
          </w:rPr>
          <w:delText>for</w:delText>
        </w:r>
        <w:r w:rsidRPr="00E212AB" w:rsidDel="007F2405">
          <w:rPr>
            <w:rFonts w:asciiTheme="minorHAnsi" w:hAnsiTheme="minorHAnsi" w:cs="Arial"/>
          </w:rPr>
          <w:delText xml:space="preserve"> basic assembly stats</w:delText>
        </w:r>
      </w:del>
      <w:r w:rsidRPr="00E212AB">
        <w:rPr>
          <w:rFonts w:asciiTheme="minorHAnsi" w:hAnsiTheme="minorHAnsi" w:cs="Arial"/>
        </w:rPr>
        <w:t>, such as number of scaffolds, N50, assembly composition, and more (Table 1; Supplemental File 1).</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b/>
        </w:rPr>
        <w:t>13. Annotation of the assembled transcriptome.</w:t>
      </w:r>
      <w:r w:rsidRPr="00E212AB">
        <w:rPr>
          <w:rFonts w:asciiTheme="minorHAnsi" w:hAnsiTheme="minorHAnsi" w:cs="Arial"/>
        </w:rPr>
        <w:t xml:space="preserve">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13.1) </w:t>
      </w:r>
      <w:r w:rsidR="00BC63E0" w:rsidRPr="00E212AB">
        <w:rPr>
          <w:rFonts w:asciiTheme="minorHAnsi" w:hAnsiTheme="minorHAnsi" w:cs="Arial"/>
        </w:rPr>
        <w:t xml:space="preserve">Perform </w:t>
      </w:r>
      <w:proofErr w:type="spellStart"/>
      <w:r w:rsidR="00BC63E0" w:rsidRPr="00E212AB">
        <w:rPr>
          <w:rFonts w:asciiTheme="minorHAnsi" w:hAnsiTheme="minorHAnsi" w:cs="Arial"/>
        </w:rPr>
        <w:t>Blastx</w:t>
      </w:r>
      <w:proofErr w:type="spellEnd"/>
      <w:r w:rsidR="00BC63E0" w:rsidRPr="00E212AB">
        <w:rPr>
          <w:rFonts w:asciiTheme="minorHAnsi" w:hAnsiTheme="minorHAnsi" w:cs="Arial"/>
        </w:rPr>
        <w:t xml:space="preserve"> </w:t>
      </w:r>
      <w:r w:rsidR="001713F5" w:rsidRPr="00E212AB">
        <w:rPr>
          <w:rFonts w:asciiTheme="minorHAnsi" w:hAnsiTheme="minorHAnsi" w:cs="Arial"/>
        </w:rPr>
        <w:t>(Table 1)</w:t>
      </w:r>
      <w:r w:rsidR="00BC63E0" w:rsidRPr="00E212AB">
        <w:rPr>
          <w:rFonts w:asciiTheme="minorHAnsi" w:hAnsiTheme="minorHAnsi" w:cs="Arial"/>
        </w:rPr>
        <w:t xml:space="preserve"> of the assembly against a reference protein set; for mosquitoes, </w:t>
      </w:r>
      <w:r w:rsidR="00BC63E0" w:rsidRPr="00E212AB">
        <w:rPr>
          <w:rFonts w:asciiTheme="minorHAnsi" w:hAnsiTheme="minorHAnsi" w:cs="Arial"/>
          <w:i/>
        </w:rPr>
        <w:t xml:space="preserve">Drosophila melanogaster, Anopheles </w:t>
      </w:r>
      <w:proofErr w:type="spellStart"/>
      <w:r w:rsidR="00BC63E0" w:rsidRPr="00E212AB">
        <w:rPr>
          <w:rFonts w:asciiTheme="minorHAnsi" w:hAnsiTheme="minorHAnsi" w:cs="Arial"/>
          <w:i/>
        </w:rPr>
        <w:t>gambiae</w:t>
      </w:r>
      <w:proofErr w:type="spellEnd"/>
      <w:r w:rsidR="00BC63E0" w:rsidRPr="00E212AB">
        <w:rPr>
          <w:rFonts w:asciiTheme="minorHAnsi" w:hAnsiTheme="minorHAnsi" w:cs="Arial"/>
          <w:i/>
        </w:rPr>
        <w:t xml:space="preserve">, </w:t>
      </w:r>
      <w:proofErr w:type="spellStart"/>
      <w:r w:rsidR="00BC63E0" w:rsidRPr="00E212AB">
        <w:rPr>
          <w:rFonts w:asciiTheme="minorHAnsi" w:hAnsiTheme="minorHAnsi" w:cs="Arial"/>
          <w:i/>
        </w:rPr>
        <w:t>Culex</w:t>
      </w:r>
      <w:proofErr w:type="spellEnd"/>
      <w:r w:rsidR="00BC63E0" w:rsidRPr="00E212AB">
        <w:rPr>
          <w:rFonts w:asciiTheme="minorHAnsi" w:hAnsiTheme="minorHAnsi" w:cs="Arial"/>
          <w:i/>
        </w:rPr>
        <w:t xml:space="preserve"> </w:t>
      </w:r>
      <w:proofErr w:type="spellStart"/>
      <w:r w:rsidR="00BC63E0" w:rsidRPr="00E212AB">
        <w:rPr>
          <w:rFonts w:asciiTheme="minorHAnsi" w:hAnsiTheme="minorHAnsi" w:cs="Arial"/>
          <w:i/>
        </w:rPr>
        <w:t>pipiens</w:t>
      </w:r>
      <w:proofErr w:type="spellEnd"/>
      <w:r w:rsidR="00BC63E0" w:rsidRPr="00E212AB">
        <w:rPr>
          <w:rFonts w:asciiTheme="minorHAnsi" w:hAnsiTheme="minorHAnsi" w:cs="Arial"/>
        </w:rPr>
        <w:t xml:space="preserve">, and </w:t>
      </w:r>
      <w:r w:rsidR="00BC63E0" w:rsidRPr="00E212AB">
        <w:rPr>
          <w:rFonts w:asciiTheme="minorHAnsi" w:hAnsiTheme="minorHAnsi" w:cs="Arial"/>
          <w:i/>
        </w:rPr>
        <w:t xml:space="preserve">Aedes </w:t>
      </w:r>
      <w:proofErr w:type="spellStart"/>
      <w:r w:rsidR="00BC63E0" w:rsidRPr="00E212AB">
        <w:rPr>
          <w:rFonts w:asciiTheme="minorHAnsi" w:hAnsiTheme="minorHAnsi" w:cs="Arial"/>
          <w:i/>
        </w:rPr>
        <w:t>aegypti</w:t>
      </w:r>
      <w:proofErr w:type="spellEnd"/>
      <w:r w:rsidR="00BC63E0" w:rsidRPr="00E212AB">
        <w:rPr>
          <w:rFonts w:asciiTheme="minorHAnsi" w:hAnsiTheme="minorHAnsi" w:cs="Arial"/>
          <w:i/>
        </w:rPr>
        <w:t xml:space="preserve"> </w:t>
      </w:r>
      <w:r w:rsidR="00BC63E0" w:rsidRPr="00E212AB">
        <w:rPr>
          <w:rFonts w:asciiTheme="minorHAnsi" w:hAnsiTheme="minorHAnsi" w:cs="Arial"/>
        </w:rPr>
        <w:t>are suitable references. Specifically, format the referenc</w:t>
      </w:r>
      <w:r w:rsidR="00FF30A3" w:rsidRPr="00E212AB">
        <w:rPr>
          <w:rFonts w:asciiTheme="minorHAnsi" w:hAnsiTheme="minorHAnsi" w:cs="Arial"/>
        </w:rPr>
        <w:t xml:space="preserve">e protein </w:t>
      </w:r>
      <w:proofErr w:type="spellStart"/>
      <w:r w:rsidR="00FF30A3" w:rsidRPr="00E212AB">
        <w:rPr>
          <w:rFonts w:asciiTheme="minorHAnsi" w:hAnsiTheme="minorHAnsi" w:cs="Arial"/>
        </w:rPr>
        <w:t>fasta</w:t>
      </w:r>
      <w:proofErr w:type="spellEnd"/>
      <w:r w:rsidR="00FF30A3" w:rsidRPr="00E212AB">
        <w:rPr>
          <w:rFonts w:asciiTheme="minorHAnsi" w:hAnsiTheme="minorHAnsi" w:cs="Arial"/>
        </w:rPr>
        <w:t xml:space="preserve"> file for blast</w:t>
      </w:r>
      <w:r w:rsidR="004B0C98" w:rsidRPr="00E212AB">
        <w:rPr>
          <w:rFonts w:asciiTheme="minorHAnsi" w:hAnsiTheme="minorHAnsi" w:cs="Arial"/>
        </w:rPr>
        <w:t>, followed by</w:t>
      </w:r>
      <w:r w:rsidR="00FF30A3" w:rsidRPr="00E212AB">
        <w:rPr>
          <w:rFonts w:asciiTheme="minorHAnsi" w:hAnsiTheme="minorHAnsi" w:cs="Arial"/>
        </w:rPr>
        <w:t xml:space="preserve"> </w:t>
      </w:r>
      <w:proofErr w:type="spellStart"/>
      <w:r w:rsidR="00FF30A3" w:rsidRPr="00E212AB">
        <w:rPr>
          <w:rFonts w:asciiTheme="minorHAnsi" w:hAnsiTheme="minorHAnsi" w:cs="Arial"/>
        </w:rPr>
        <w:t>blastx</w:t>
      </w:r>
      <w:proofErr w:type="spellEnd"/>
      <w:r w:rsidR="004B0C98" w:rsidRPr="00E212AB">
        <w:rPr>
          <w:rFonts w:asciiTheme="minorHAnsi" w:hAnsiTheme="minorHAnsi" w:cs="Arial"/>
        </w:rPr>
        <w:t xml:space="preserve"> (Supplemental File 1)</w:t>
      </w:r>
      <w:r w:rsidR="00BC63E0"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b/>
        </w:rPr>
      </w:pPr>
      <w:r w:rsidRPr="00E212AB">
        <w:rPr>
          <w:rFonts w:asciiTheme="minorHAnsi" w:hAnsiTheme="minorHAnsi" w:cs="Arial"/>
          <w:b/>
        </w:rPr>
        <w:t>14. Map reads to the assembly using RSEM</w:t>
      </w:r>
      <w:r w:rsidR="005202AA" w:rsidRPr="00E212AB">
        <w:rPr>
          <w:rFonts w:hAnsiTheme="minorHAnsi"/>
          <w:vertAlign w:val="superscript"/>
        </w:rPr>
        <w:t>34</w:t>
      </w:r>
      <w:r w:rsidR="001713F5" w:rsidRPr="00E212AB">
        <w:rPr>
          <w:rFonts w:asciiTheme="minorHAnsi" w:hAnsiTheme="minorHAnsi" w:cs="Arial"/>
          <w:b/>
        </w:rPr>
        <w:t xml:space="preserve"> </w:t>
      </w:r>
      <w:r w:rsidR="001713F5" w:rsidRPr="00E212AB">
        <w:rPr>
          <w:rFonts w:asciiTheme="minorHAnsi" w:hAnsiTheme="minorHAnsi" w:cs="Arial"/>
        </w:rPr>
        <w:t>(Table 1)</w:t>
      </w:r>
      <w:r w:rsidRPr="00E212AB">
        <w:rPr>
          <w:rFonts w:asciiTheme="minorHAnsi" w:hAnsiTheme="minorHAnsi" w:cs="Arial"/>
          <w:b/>
        </w:rPr>
        <w:t xml:space="preserve">. </w:t>
      </w:r>
    </w:p>
    <w:p w:rsidR="00D3116B" w:rsidRPr="00E212AB" w:rsidRDefault="00D3116B" w:rsidP="00E212AB">
      <w:pPr>
        <w:pStyle w:val="NormalWeb"/>
        <w:spacing w:before="0" w:beforeAutospacing="0" w:after="0" w:afterAutospacing="0"/>
        <w:rPr>
          <w:rFonts w:asciiTheme="minorHAnsi" w:hAnsiTheme="minorHAnsi" w:cs="Arial"/>
          <w:b/>
        </w:rPr>
      </w:pPr>
    </w:p>
    <w:p w:rsidR="00BE50D1"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14.1) Create a 'transcript-to-gene-map' file, in which the first column contains the reference gene IDs, and the second column the </w:t>
      </w:r>
      <w:proofErr w:type="spellStart"/>
      <w:r w:rsidRPr="00E212AB">
        <w:rPr>
          <w:rFonts w:asciiTheme="minorHAnsi" w:hAnsiTheme="minorHAnsi" w:cs="Arial"/>
        </w:rPr>
        <w:t>contig</w:t>
      </w:r>
      <w:proofErr w:type="spellEnd"/>
      <w:r w:rsidRPr="00E212AB">
        <w:rPr>
          <w:rFonts w:asciiTheme="minorHAnsi" w:hAnsiTheme="minorHAnsi" w:cs="Arial"/>
        </w:rPr>
        <w:t xml:space="preserve"> IDs. </w:t>
      </w:r>
      <w:r w:rsidR="0042305A" w:rsidRPr="00E212AB">
        <w:rPr>
          <w:rFonts w:asciiTheme="minorHAnsi" w:hAnsiTheme="minorHAnsi" w:cs="Arial"/>
        </w:rPr>
        <w:t>I</w:t>
      </w:r>
      <w:r w:rsidRPr="00E212AB">
        <w:rPr>
          <w:rFonts w:asciiTheme="minorHAnsi" w:hAnsiTheme="minorHAnsi" w:cs="Arial"/>
        </w:rPr>
        <w:t xml:space="preserve">n a spreadsheet editor, swap the first and second columns from the </w:t>
      </w:r>
      <w:proofErr w:type="spellStart"/>
      <w:r w:rsidRPr="00E212AB">
        <w:rPr>
          <w:rFonts w:asciiTheme="minorHAnsi" w:hAnsiTheme="minorHAnsi" w:cs="Arial"/>
        </w:rPr>
        <w:t>Blastx</w:t>
      </w:r>
      <w:proofErr w:type="spellEnd"/>
      <w:r w:rsidRPr="00E212AB">
        <w:rPr>
          <w:rFonts w:asciiTheme="minorHAnsi" w:hAnsiTheme="minorHAnsi" w:cs="Arial"/>
        </w:rPr>
        <w:t xml:space="preserve"> output</w:t>
      </w:r>
      <w:r w:rsidR="0042305A" w:rsidRPr="00E212AB">
        <w:rPr>
          <w:rFonts w:asciiTheme="minorHAnsi" w:hAnsiTheme="minorHAnsi" w:cs="Arial"/>
        </w:rPr>
        <w:t>,</w:t>
      </w:r>
      <w:r w:rsidRPr="00E212AB">
        <w:rPr>
          <w:rFonts w:asciiTheme="minorHAnsi" w:hAnsiTheme="minorHAnsi" w:cs="Arial"/>
        </w:rPr>
        <w:t xml:space="preserve"> and writ</w:t>
      </w:r>
      <w:r w:rsidR="0042305A" w:rsidRPr="00E212AB">
        <w:rPr>
          <w:rFonts w:asciiTheme="minorHAnsi" w:hAnsiTheme="minorHAnsi" w:cs="Arial"/>
        </w:rPr>
        <w:t>e</w:t>
      </w:r>
      <w:r w:rsidRPr="00E212AB">
        <w:rPr>
          <w:rFonts w:asciiTheme="minorHAnsi" w:hAnsiTheme="minorHAnsi" w:cs="Arial"/>
        </w:rPr>
        <w:t xml:space="preserve"> these </w:t>
      </w:r>
      <w:r w:rsidR="0042305A" w:rsidRPr="00E212AB">
        <w:rPr>
          <w:rFonts w:asciiTheme="minorHAnsi" w:hAnsiTheme="minorHAnsi" w:cs="Arial"/>
        </w:rPr>
        <w:t xml:space="preserve">columns </w:t>
      </w:r>
      <w:r w:rsidRPr="00E212AB">
        <w:rPr>
          <w:rFonts w:asciiTheme="minorHAnsi" w:hAnsiTheme="minorHAnsi" w:cs="Arial"/>
        </w:rPr>
        <w:t>to a .txt file</w:t>
      </w:r>
      <w:ins w:id="272" w:author="" w:date="2014-05-08T19:45:00Z">
        <w:r w:rsidR="007F2405">
          <w:rPr>
            <w:rFonts w:asciiTheme="minorHAnsi" w:hAnsiTheme="minorHAnsi" w:cs="Arial"/>
          </w:rPr>
          <w:t>.</w:t>
        </w:r>
      </w:ins>
      <w:del w:id="273" w:author="" w:date="2014-05-08T19:45:00Z">
        <w:r w:rsidRPr="00E212AB" w:rsidDel="007F2405">
          <w:rPr>
            <w:rFonts w:asciiTheme="minorHAnsi" w:hAnsiTheme="minorHAnsi" w:cs="Arial"/>
          </w:rPr>
          <w:delText>,</w:delText>
        </w:r>
      </w:del>
      <w:r w:rsidRPr="00E212AB">
        <w:rPr>
          <w:rFonts w:asciiTheme="minorHAnsi" w:hAnsiTheme="minorHAnsi" w:cs="Arial"/>
        </w:rPr>
        <w:t xml:space="preserve"> </w:t>
      </w:r>
      <w:r w:rsidR="0042305A" w:rsidRPr="00E212AB">
        <w:rPr>
          <w:rFonts w:asciiTheme="minorHAnsi" w:hAnsiTheme="minorHAnsi" w:cs="Arial"/>
        </w:rPr>
        <w:t xml:space="preserve">Use the </w:t>
      </w:r>
      <w:proofErr w:type="spellStart"/>
      <w:r w:rsidR="0042305A" w:rsidRPr="00E212AB">
        <w:rPr>
          <w:rFonts w:asciiTheme="minorHAnsi" w:hAnsiTheme="minorHAnsi" w:cs="Arial"/>
        </w:rPr>
        <w:t>LineBreak</w:t>
      </w:r>
      <w:proofErr w:type="spellEnd"/>
      <w:r w:rsidR="0042305A" w:rsidRPr="00E212AB">
        <w:rPr>
          <w:rFonts w:asciiTheme="minorHAnsi" w:hAnsiTheme="minorHAnsi" w:cs="Arial"/>
        </w:rPr>
        <w:t xml:space="preserve"> program to convert line breaks in the resulting .txt file to Unix format</w:t>
      </w:r>
      <w:r w:rsidRPr="00E212AB">
        <w:rPr>
          <w:rFonts w:asciiTheme="minorHAnsi" w:hAnsiTheme="minorHAnsi" w:cs="Arial"/>
        </w:rPr>
        <w:t>.</w:t>
      </w:r>
      <w:r w:rsidR="0042305A"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14.2) </w:t>
      </w:r>
      <w:proofErr w:type="gramStart"/>
      <w:r w:rsidRPr="00E212AB">
        <w:rPr>
          <w:rFonts w:asciiTheme="minorHAnsi" w:hAnsiTheme="minorHAnsi" w:cs="Arial"/>
        </w:rPr>
        <w:t>Create</w:t>
      </w:r>
      <w:proofErr w:type="gramEnd"/>
      <w:r w:rsidRPr="00E212AB">
        <w:rPr>
          <w:rFonts w:asciiTheme="minorHAnsi" w:hAnsiTheme="minorHAnsi" w:cs="Arial"/>
        </w:rPr>
        <w:t xml:space="preserve"> a reference dataset from the transcriptome </w:t>
      </w:r>
      <w:proofErr w:type="spellStart"/>
      <w:r w:rsidRPr="00E212AB">
        <w:rPr>
          <w:rFonts w:asciiTheme="minorHAnsi" w:hAnsiTheme="minorHAnsi" w:cs="Arial"/>
        </w:rPr>
        <w:t>fasta</w:t>
      </w:r>
      <w:proofErr w:type="spellEnd"/>
      <w:r w:rsidRPr="00E212AB">
        <w:rPr>
          <w:rFonts w:asciiTheme="minorHAnsi" w:hAnsiTheme="minorHAnsi" w:cs="Arial"/>
        </w:rPr>
        <w:t xml:space="preserve"> file</w:t>
      </w:r>
      <w:r w:rsidR="00DD299A" w:rsidRPr="00E212AB">
        <w:rPr>
          <w:rFonts w:asciiTheme="minorHAnsi" w:hAnsiTheme="minorHAnsi" w:cs="Arial"/>
        </w:rPr>
        <w:t xml:space="preserve"> using the </w:t>
      </w:r>
      <w:proofErr w:type="spellStart"/>
      <w:r w:rsidR="00DD299A" w:rsidRPr="00E212AB">
        <w:rPr>
          <w:rFonts w:asciiTheme="minorHAnsi" w:hAnsiTheme="minorHAnsi" w:cs="Arial"/>
        </w:rPr>
        <w:t>rsem</w:t>
      </w:r>
      <w:proofErr w:type="spellEnd"/>
      <w:r w:rsidR="00DD299A" w:rsidRPr="00E212AB">
        <w:rPr>
          <w:rFonts w:asciiTheme="minorHAnsi" w:hAnsiTheme="minorHAnsi" w:cs="Arial"/>
        </w:rPr>
        <w:t>-prepare-reference script, provided in the RSEM package</w:t>
      </w:r>
      <w:r w:rsidR="008E4AB7" w:rsidRPr="00E212AB">
        <w:rPr>
          <w:rFonts w:asciiTheme="minorHAnsi" w:hAnsiTheme="minorHAnsi" w:cs="Arial"/>
        </w:rPr>
        <w:t xml:space="preserve"> (Supplemental File 1)</w:t>
      </w:r>
      <w:r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14.3) </w:t>
      </w:r>
      <w:proofErr w:type="gramStart"/>
      <w:r w:rsidRPr="00E212AB">
        <w:rPr>
          <w:rFonts w:asciiTheme="minorHAnsi" w:hAnsiTheme="minorHAnsi" w:cs="Arial"/>
        </w:rPr>
        <w:t>Calculate</w:t>
      </w:r>
      <w:proofErr w:type="gramEnd"/>
      <w:r w:rsidRPr="00E212AB">
        <w:rPr>
          <w:rFonts w:asciiTheme="minorHAnsi" w:hAnsiTheme="minorHAnsi" w:cs="Arial"/>
        </w:rPr>
        <w:t xml:space="preserve"> the expression values</w:t>
      </w:r>
      <w:r w:rsidR="00816815" w:rsidRPr="00E212AB">
        <w:rPr>
          <w:rFonts w:asciiTheme="minorHAnsi" w:hAnsiTheme="minorHAnsi" w:cs="Arial"/>
        </w:rPr>
        <w:t xml:space="preserve"> separately</w:t>
      </w:r>
      <w:r w:rsidRPr="00E212AB">
        <w:rPr>
          <w:rFonts w:asciiTheme="minorHAnsi" w:hAnsiTheme="minorHAnsi" w:cs="Arial"/>
        </w:rPr>
        <w:t xml:space="preserve"> </w:t>
      </w:r>
      <w:r w:rsidR="00816815" w:rsidRPr="00E212AB">
        <w:rPr>
          <w:rFonts w:asciiTheme="minorHAnsi" w:hAnsiTheme="minorHAnsi" w:cs="Arial"/>
        </w:rPr>
        <w:t xml:space="preserve">for each library </w:t>
      </w:r>
      <w:r w:rsidR="00994D0D" w:rsidRPr="00E212AB">
        <w:rPr>
          <w:rFonts w:asciiTheme="minorHAnsi" w:hAnsiTheme="minorHAnsi" w:cs="Arial"/>
        </w:rPr>
        <w:t xml:space="preserve">using the </w:t>
      </w:r>
      <w:proofErr w:type="spellStart"/>
      <w:r w:rsidR="00994D0D" w:rsidRPr="00E212AB">
        <w:rPr>
          <w:rFonts w:asciiTheme="minorHAnsi" w:hAnsiTheme="minorHAnsi" w:cs="Arial"/>
        </w:rPr>
        <w:t>rsem</w:t>
      </w:r>
      <w:proofErr w:type="spellEnd"/>
      <w:r w:rsidR="00994D0D" w:rsidRPr="00E212AB">
        <w:rPr>
          <w:rFonts w:asciiTheme="minorHAnsi" w:hAnsiTheme="minorHAnsi" w:cs="Arial"/>
        </w:rPr>
        <w:t>-calculate-expression command, provided in the RSEM package</w:t>
      </w:r>
      <w:r w:rsidR="008E4AB7" w:rsidRPr="00E212AB">
        <w:rPr>
          <w:rFonts w:asciiTheme="minorHAnsi" w:hAnsiTheme="minorHAnsi" w:cs="Arial"/>
        </w:rPr>
        <w:t xml:space="preserve"> (Supplemental File 1)</w:t>
      </w:r>
      <w:r w:rsidRPr="00E212AB">
        <w:rPr>
          <w:rFonts w:asciiTheme="minorHAnsi" w:hAnsiTheme="minorHAnsi" w:cs="Arial"/>
        </w:rPr>
        <w:t xml:space="preserve">. As reads, use the </w:t>
      </w:r>
      <w:r w:rsidR="00DA4F57" w:rsidRPr="00E212AB">
        <w:rPr>
          <w:rFonts w:asciiTheme="minorHAnsi" w:hAnsiTheme="minorHAnsi" w:cs="Arial"/>
        </w:rPr>
        <w:t xml:space="preserve">paired </w:t>
      </w:r>
      <w:proofErr w:type="spellStart"/>
      <w:r w:rsidRPr="00E212AB">
        <w:rPr>
          <w:rFonts w:asciiTheme="minorHAnsi" w:hAnsiTheme="minorHAnsi" w:cs="Arial"/>
        </w:rPr>
        <w:t>fastq</w:t>
      </w:r>
      <w:proofErr w:type="spellEnd"/>
      <w:r w:rsidRPr="00E212AB">
        <w:rPr>
          <w:rFonts w:asciiTheme="minorHAnsi" w:hAnsiTheme="minorHAnsi" w:cs="Arial"/>
        </w:rPr>
        <w:t xml:space="preserve"> files resulting from the read</w:t>
      </w:r>
      <w:r w:rsidR="00DD299A" w:rsidRPr="00E212AB">
        <w:rPr>
          <w:rFonts w:asciiTheme="minorHAnsi" w:hAnsiTheme="minorHAnsi" w:cs="Arial"/>
        </w:rPr>
        <w:t>-</w:t>
      </w:r>
      <w:r w:rsidRPr="00E212AB">
        <w:rPr>
          <w:rFonts w:asciiTheme="minorHAnsi" w:hAnsiTheme="minorHAnsi" w:cs="Arial"/>
        </w:rPr>
        <w:t>cleaning step</w:t>
      </w:r>
      <w:r w:rsidR="00FF30A3" w:rsidRPr="00E212AB">
        <w:rPr>
          <w:rFonts w:asciiTheme="minorHAnsi" w:hAnsiTheme="minorHAnsi" w:cs="Arial"/>
        </w:rPr>
        <w:t xml:space="preserve"> (step 9.2)</w:t>
      </w:r>
      <w:r w:rsidRPr="00E212AB">
        <w:rPr>
          <w:rFonts w:asciiTheme="minorHAnsi" w:hAnsiTheme="minorHAnsi" w:cs="Arial"/>
        </w:rPr>
        <w:t>.</w:t>
      </w:r>
      <w:r w:rsidR="00DD299A" w:rsidRPr="00E212AB">
        <w:rPr>
          <w:rFonts w:asciiTheme="minorHAnsi" w:hAnsiTheme="minorHAnsi" w:cs="Arial"/>
        </w:rPr>
        <w:t xml:space="preserve">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14.3.1) </w:t>
      </w:r>
      <w:proofErr w:type="gramStart"/>
      <w:r w:rsidR="00816815" w:rsidRPr="00E212AB">
        <w:rPr>
          <w:rFonts w:asciiTheme="minorHAnsi" w:hAnsiTheme="minorHAnsi" w:cs="Arial"/>
        </w:rPr>
        <w:t>If</w:t>
      </w:r>
      <w:proofErr w:type="gramEnd"/>
      <w:r w:rsidR="00816815" w:rsidRPr="00E212AB">
        <w:rPr>
          <w:rFonts w:asciiTheme="minorHAnsi" w:hAnsiTheme="minorHAnsi" w:cs="Arial"/>
        </w:rPr>
        <w:t xml:space="preserve"> RNA from a biological replicate was split into two lanes for sequencing, include both </w:t>
      </w:r>
      <w:proofErr w:type="spellStart"/>
      <w:r w:rsidR="00816815" w:rsidRPr="00E212AB">
        <w:rPr>
          <w:rFonts w:asciiTheme="minorHAnsi" w:hAnsiTheme="minorHAnsi" w:cs="Arial"/>
        </w:rPr>
        <w:t>fastq</w:t>
      </w:r>
      <w:proofErr w:type="spellEnd"/>
      <w:r w:rsidR="00816815" w:rsidRPr="00E212AB">
        <w:rPr>
          <w:rFonts w:asciiTheme="minorHAnsi" w:hAnsiTheme="minorHAnsi" w:cs="Arial"/>
        </w:rPr>
        <w:t xml:space="preserve"> files in the expression calculation to generate a single file.</w:t>
      </w:r>
      <w:r w:rsidR="00BC63E0"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816815" w:rsidRPr="00E212AB" w:rsidRDefault="00816815" w:rsidP="00E212AB">
      <w:pPr>
        <w:pStyle w:val="NormalWeb"/>
        <w:spacing w:before="0" w:beforeAutospacing="0" w:after="0" w:afterAutospacing="0"/>
        <w:rPr>
          <w:rFonts w:asciiTheme="minorHAnsi" w:hAnsiTheme="minorHAnsi" w:cs="Arial"/>
        </w:rPr>
      </w:pPr>
      <w:r w:rsidRPr="00E212AB">
        <w:rPr>
          <w:rFonts w:asciiTheme="minorHAnsi" w:hAnsiTheme="minorHAnsi" w:cs="Arial"/>
        </w:rPr>
        <w:t>14.4) Convert the expression results from each library</w:t>
      </w:r>
      <w:r w:rsidR="00D149D3" w:rsidRPr="00E212AB">
        <w:rPr>
          <w:rFonts w:asciiTheme="minorHAnsi" w:hAnsiTheme="minorHAnsi" w:cs="Arial"/>
        </w:rPr>
        <w:t xml:space="preserve"> to a</w:t>
      </w:r>
      <w:r w:rsidRPr="00E212AB">
        <w:rPr>
          <w:rFonts w:asciiTheme="minorHAnsi" w:hAnsiTheme="minorHAnsi" w:cs="Arial"/>
        </w:rPr>
        <w:t xml:space="preserve"> matrix easily processed by other programs using the provided script </w:t>
      </w:r>
      <w:proofErr w:type="spellStart"/>
      <w:r w:rsidRPr="00E212AB">
        <w:rPr>
          <w:rFonts w:asciiTheme="minorHAnsi" w:hAnsiTheme="minorHAnsi" w:cs="Arial"/>
        </w:rPr>
        <w:t>rsem</w:t>
      </w:r>
      <w:proofErr w:type="spellEnd"/>
      <w:r w:rsidRPr="00E212AB">
        <w:rPr>
          <w:rFonts w:asciiTheme="minorHAnsi" w:hAnsiTheme="minorHAnsi" w:cs="Arial"/>
        </w:rPr>
        <w:t>-generate-data-matrix, provided in the RSEM package</w:t>
      </w:r>
      <w:r w:rsidR="008E4AB7" w:rsidRPr="00E212AB">
        <w:rPr>
          <w:rFonts w:asciiTheme="minorHAnsi" w:hAnsiTheme="minorHAnsi" w:cs="Arial"/>
        </w:rPr>
        <w:t xml:space="preserve"> (Supplemental File 1)</w:t>
      </w:r>
      <w:r w:rsidRPr="00E212AB">
        <w:rPr>
          <w:rFonts w:asciiTheme="minorHAnsi" w:hAnsiTheme="minorHAnsi" w:cs="Arial"/>
        </w:rPr>
        <w:t>.</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b/>
        </w:rPr>
        <w:t xml:space="preserve">15. Differential expression analysis. </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15.1) Install R and </w:t>
      </w:r>
      <w:proofErr w:type="spellStart"/>
      <w:r w:rsidRPr="00E212AB">
        <w:rPr>
          <w:rFonts w:asciiTheme="minorHAnsi" w:hAnsiTheme="minorHAnsi" w:cs="Arial"/>
        </w:rPr>
        <w:t>EdgeR</w:t>
      </w:r>
      <w:proofErr w:type="spellEnd"/>
      <w:r w:rsidRPr="00E212AB">
        <w:rPr>
          <w:rFonts w:asciiTheme="minorHAnsi" w:hAnsiTheme="minorHAnsi" w:cs="Arial"/>
        </w:rPr>
        <w:t xml:space="preserve"> (</w:t>
      </w:r>
      <w:r w:rsidR="00994D0D" w:rsidRPr="00E212AB">
        <w:rPr>
          <w:rFonts w:asciiTheme="minorHAnsi" w:hAnsiTheme="minorHAnsi" w:cs="Arial"/>
        </w:rPr>
        <w:t>Table 1</w:t>
      </w:r>
      <w:r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rPr>
      </w:pPr>
      <w:proofErr w:type="gramStart"/>
      <w:r w:rsidRPr="00E212AB">
        <w:rPr>
          <w:rFonts w:asciiTheme="minorHAnsi" w:hAnsiTheme="minorHAnsi" w:cs="Arial"/>
        </w:rPr>
        <w:t xml:space="preserve">15.2) Use </w:t>
      </w:r>
      <w:proofErr w:type="spellStart"/>
      <w:r w:rsidRPr="00E212AB">
        <w:rPr>
          <w:rFonts w:asciiTheme="minorHAnsi" w:hAnsiTheme="minorHAnsi" w:cs="Arial"/>
        </w:rPr>
        <w:t>read.delim</w:t>
      </w:r>
      <w:proofErr w:type="spellEnd"/>
      <w:r w:rsidRPr="00E212AB">
        <w:rPr>
          <w:rFonts w:asciiTheme="minorHAnsi" w:hAnsiTheme="minorHAnsi" w:cs="Arial"/>
        </w:rPr>
        <w:t xml:space="preserve"> to </w:t>
      </w:r>
      <w:r w:rsidR="00FF30A3" w:rsidRPr="00E212AB">
        <w:rPr>
          <w:rFonts w:asciiTheme="minorHAnsi" w:hAnsiTheme="minorHAnsi" w:cs="Arial"/>
        </w:rPr>
        <w:t>load</w:t>
      </w:r>
      <w:r w:rsidRPr="00E212AB">
        <w:rPr>
          <w:rFonts w:asciiTheme="minorHAnsi" w:hAnsiTheme="minorHAnsi" w:cs="Arial"/>
        </w:rPr>
        <w:t xml:space="preserve"> </w:t>
      </w:r>
      <w:r w:rsidR="00A34A7D" w:rsidRPr="00E212AB">
        <w:rPr>
          <w:rFonts w:asciiTheme="minorHAnsi" w:hAnsiTheme="minorHAnsi" w:cs="Arial"/>
        </w:rPr>
        <w:t>the RSEM results from step 14.3</w:t>
      </w:r>
      <w:r w:rsidR="008E4AB7" w:rsidRPr="00E212AB">
        <w:rPr>
          <w:rFonts w:asciiTheme="minorHAnsi" w:hAnsiTheme="minorHAnsi" w:cs="Arial"/>
        </w:rPr>
        <w:t xml:space="preserve"> (Supplemental File 1)</w:t>
      </w:r>
      <w:r w:rsidRPr="00E212AB">
        <w:rPr>
          <w:rFonts w:asciiTheme="minorHAnsi" w:hAnsiTheme="minorHAnsi" w:cs="Arial"/>
        </w:rPr>
        <w:t>.</w:t>
      </w:r>
      <w:proofErr w:type="gramEnd"/>
      <w:r w:rsidRPr="00E212AB">
        <w:rPr>
          <w:rFonts w:asciiTheme="minorHAnsi" w:hAnsiTheme="minorHAnsi" w:cs="Arial"/>
        </w:rPr>
        <w:t xml:space="preserve"> </w:t>
      </w:r>
      <w:proofErr w:type="gramStart"/>
      <w:r w:rsidRPr="00E212AB">
        <w:rPr>
          <w:rFonts w:asciiTheme="minorHAnsi" w:hAnsiTheme="minorHAnsi" w:cs="Arial"/>
        </w:rPr>
        <w:t>If necessary, round the counts to the nearest integer.</w:t>
      </w:r>
      <w:proofErr w:type="gramEnd"/>
      <w:r w:rsidR="003B511F" w:rsidRPr="00E212AB">
        <w:rPr>
          <w:rFonts w:asciiTheme="minorHAnsi" w:hAnsiTheme="minorHAnsi" w:cs="Arial"/>
        </w:rPr>
        <w:t xml:space="preserve">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3B511F" w:rsidP="00E212AB">
      <w:pPr>
        <w:pStyle w:val="NormalWeb"/>
        <w:spacing w:before="0" w:beforeAutospacing="0" w:after="0" w:afterAutospacing="0"/>
        <w:rPr>
          <w:rFonts w:asciiTheme="minorHAnsi" w:hAnsiTheme="minorHAnsi" w:cs="Arial"/>
        </w:rPr>
      </w:pPr>
      <w:r w:rsidRPr="00E212AB">
        <w:rPr>
          <w:rFonts w:asciiTheme="minorHAnsi" w:hAnsiTheme="minorHAnsi" w:cs="Arial"/>
          <w:b/>
        </w:rPr>
        <w:t>Note:</w:t>
      </w:r>
      <w:r w:rsidR="00BC63E0" w:rsidRPr="00E212AB">
        <w:rPr>
          <w:rFonts w:asciiTheme="minorHAnsi" w:hAnsiTheme="minorHAnsi" w:cs="Arial"/>
        </w:rPr>
        <w:t xml:space="preserve"> The </w:t>
      </w:r>
      <w:proofErr w:type="spellStart"/>
      <w:r w:rsidR="00BC63E0" w:rsidRPr="00E212AB">
        <w:rPr>
          <w:rFonts w:asciiTheme="minorHAnsi" w:hAnsiTheme="minorHAnsi" w:cs="Arial"/>
        </w:rPr>
        <w:t>EdgeR</w:t>
      </w:r>
      <w:proofErr w:type="spellEnd"/>
      <w:r w:rsidR="00BC63E0" w:rsidRPr="00E212AB">
        <w:rPr>
          <w:rFonts w:asciiTheme="minorHAnsi" w:hAnsiTheme="minorHAnsi" w:cs="Arial"/>
        </w:rPr>
        <w:t xml:space="preserve"> guide recommends limiting the dataset to genes with high enough expression to detect</w:t>
      </w:r>
      <w:r w:rsidR="00994D0D" w:rsidRPr="00E212AB">
        <w:rPr>
          <w:rFonts w:asciiTheme="minorHAnsi" w:hAnsiTheme="minorHAnsi" w:cs="Arial"/>
        </w:rPr>
        <w:t xml:space="preserve"> significance</w:t>
      </w:r>
      <w:r w:rsidR="00BC63E0"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color w:val="auto"/>
        </w:rPr>
        <w:t xml:space="preserve">15.3) </w:t>
      </w:r>
      <w:proofErr w:type="gramStart"/>
      <w:r w:rsidR="008E4AB7" w:rsidRPr="00E212AB">
        <w:rPr>
          <w:rFonts w:asciiTheme="minorHAnsi" w:hAnsiTheme="minorHAnsi" w:cs="Arial"/>
          <w:color w:val="auto"/>
        </w:rPr>
        <w:t>To</w:t>
      </w:r>
      <w:proofErr w:type="gramEnd"/>
      <w:r w:rsidR="008E4AB7" w:rsidRPr="00E212AB">
        <w:rPr>
          <w:rFonts w:asciiTheme="minorHAnsi" w:hAnsiTheme="minorHAnsi" w:cs="Arial"/>
          <w:color w:val="auto"/>
        </w:rPr>
        <w:t xml:space="preserve"> format the data for </w:t>
      </w:r>
      <w:proofErr w:type="spellStart"/>
      <w:r w:rsidR="008E4AB7" w:rsidRPr="00E212AB">
        <w:rPr>
          <w:rFonts w:asciiTheme="minorHAnsi" w:hAnsiTheme="minorHAnsi" w:cs="Arial"/>
          <w:color w:val="auto"/>
        </w:rPr>
        <w:t>EdgeR</w:t>
      </w:r>
      <w:proofErr w:type="spellEnd"/>
      <w:r w:rsidR="008E4AB7" w:rsidRPr="00E212AB">
        <w:rPr>
          <w:rFonts w:asciiTheme="minorHAnsi" w:hAnsiTheme="minorHAnsi" w:cs="Arial"/>
          <w:color w:val="auto"/>
        </w:rPr>
        <w:t>, g</w:t>
      </w:r>
      <w:r w:rsidRPr="00E212AB">
        <w:rPr>
          <w:rFonts w:asciiTheme="minorHAnsi" w:hAnsiTheme="minorHAnsi" w:cs="Arial"/>
          <w:color w:val="auto"/>
        </w:rPr>
        <w:t xml:space="preserve">enerate a </w:t>
      </w:r>
      <w:proofErr w:type="spellStart"/>
      <w:r w:rsidRPr="00E212AB">
        <w:rPr>
          <w:rFonts w:asciiTheme="minorHAnsi" w:hAnsiTheme="minorHAnsi" w:cs="Arial"/>
          <w:color w:val="auto"/>
        </w:rPr>
        <w:t>DGEList</w:t>
      </w:r>
      <w:proofErr w:type="spellEnd"/>
      <w:r w:rsidRPr="00E212AB">
        <w:rPr>
          <w:rFonts w:asciiTheme="minorHAnsi" w:hAnsiTheme="minorHAnsi" w:cs="Arial"/>
          <w:color w:val="auto"/>
        </w:rPr>
        <w:t xml:space="preserve"> object</w:t>
      </w:r>
      <w:r w:rsidR="008E4AB7" w:rsidRPr="00E212AB">
        <w:rPr>
          <w:rFonts w:asciiTheme="minorHAnsi" w:hAnsiTheme="minorHAnsi" w:cs="Arial"/>
          <w:color w:val="auto"/>
        </w:rPr>
        <w:t xml:space="preserve"> from the loaded data</w:t>
      </w:r>
      <w:r w:rsidR="00E35391" w:rsidRPr="00E212AB">
        <w:rPr>
          <w:rFonts w:asciiTheme="minorHAnsi" w:hAnsiTheme="minorHAnsi" w:cs="Arial"/>
          <w:color w:val="auto"/>
        </w:rPr>
        <w:t xml:space="preserve"> </w:t>
      </w:r>
      <w:r w:rsidR="008E4AB7" w:rsidRPr="00E212AB">
        <w:rPr>
          <w:rFonts w:asciiTheme="minorHAnsi" w:hAnsiTheme="minorHAnsi" w:cs="Arial"/>
          <w:color w:val="auto"/>
        </w:rPr>
        <w:t xml:space="preserve">file </w:t>
      </w:r>
      <w:r w:rsidR="008E4AB7" w:rsidRPr="00E212AB">
        <w:rPr>
          <w:rFonts w:asciiTheme="minorHAnsi" w:hAnsiTheme="minorHAnsi" w:cs="Arial"/>
        </w:rPr>
        <w:t>(Supplemental File 1)</w:t>
      </w:r>
      <w:r w:rsidRPr="00E212AB">
        <w:rPr>
          <w:rFonts w:asciiTheme="minorHAnsi" w:hAnsiTheme="minorHAnsi" w:cs="Arial"/>
          <w:color w:val="auto"/>
        </w:rPr>
        <w:t xml:space="preserve">. </w:t>
      </w:r>
      <w:r w:rsidR="008E4AB7" w:rsidRPr="00E212AB">
        <w:rPr>
          <w:rFonts w:asciiTheme="minorHAnsi" w:hAnsiTheme="minorHAnsi" w:cs="Arial"/>
          <w:color w:val="auto"/>
        </w:rPr>
        <w:t xml:space="preserve">Then, </w:t>
      </w:r>
      <w:r w:rsidR="008E4AB7" w:rsidRPr="00E212AB">
        <w:rPr>
          <w:rFonts w:asciiTheme="minorHAnsi" w:hAnsiTheme="minorHAnsi" w:cs="Arial"/>
        </w:rPr>
        <w:t xml:space="preserve">normalize the data using </w:t>
      </w:r>
      <w:r w:rsidRPr="00E212AB">
        <w:rPr>
          <w:rFonts w:asciiTheme="minorHAnsi" w:hAnsiTheme="minorHAnsi" w:cs="Arial"/>
        </w:rPr>
        <w:t>TMM normalization</w:t>
      </w:r>
      <w:r w:rsidR="008E4AB7" w:rsidRPr="00E212AB">
        <w:rPr>
          <w:rFonts w:asciiTheme="minorHAnsi" w:hAnsiTheme="minorHAnsi" w:cs="Arial"/>
        </w:rPr>
        <w:t xml:space="preserve"> (Supplemental File 1)</w:t>
      </w:r>
      <w:r w:rsidRPr="00E212AB">
        <w:rPr>
          <w:rFonts w:asciiTheme="minorHAnsi" w:hAnsiTheme="minorHAnsi" w:cs="Arial"/>
        </w:rPr>
        <w:t>.</w:t>
      </w:r>
      <w:r w:rsidR="008E4AB7" w:rsidRPr="00E212AB">
        <w:rPr>
          <w:rFonts w:asciiTheme="minorHAnsi" w:hAnsiTheme="minorHAnsi" w:cs="Arial"/>
          <w:color w:val="auto"/>
        </w:rPr>
        <w:t xml:space="preserve"> </w:t>
      </w:r>
      <w:r w:rsidRPr="00E212AB">
        <w:rPr>
          <w:rFonts w:asciiTheme="minorHAnsi" w:hAnsiTheme="minorHAnsi" w:cs="Arial"/>
        </w:rPr>
        <w:t xml:space="preserve">Estimate the common and </w:t>
      </w:r>
      <w:proofErr w:type="spellStart"/>
      <w:r w:rsidRPr="00E212AB">
        <w:rPr>
          <w:rFonts w:asciiTheme="minorHAnsi" w:hAnsiTheme="minorHAnsi" w:cs="Arial"/>
        </w:rPr>
        <w:t>tagwise</w:t>
      </w:r>
      <w:proofErr w:type="spellEnd"/>
      <w:r w:rsidRPr="00E212AB">
        <w:rPr>
          <w:rFonts w:asciiTheme="minorHAnsi" w:hAnsiTheme="minorHAnsi" w:cs="Arial"/>
        </w:rPr>
        <w:t xml:space="preserve"> dispersions of the data</w:t>
      </w:r>
      <w:r w:rsidR="008E4AB7" w:rsidRPr="00E212AB">
        <w:rPr>
          <w:rFonts w:asciiTheme="minorHAnsi" w:hAnsiTheme="minorHAnsi" w:cs="Arial"/>
        </w:rPr>
        <w:t xml:space="preserve"> (Supplemental File 1)</w:t>
      </w:r>
      <w:r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color w:val="auto"/>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15.6) </w:t>
      </w:r>
      <w:r w:rsidR="008E4AB7" w:rsidRPr="00E212AB">
        <w:rPr>
          <w:rFonts w:asciiTheme="minorHAnsi" w:hAnsiTheme="minorHAnsi" w:cs="Arial"/>
        </w:rPr>
        <w:t>Identify</w:t>
      </w:r>
      <w:r w:rsidRPr="00E212AB">
        <w:rPr>
          <w:rFonts w:asciiTheme="minorHAnsi" w:hAnsiTheme="minorHAnsi" w:cs="Arial"/>
        </w:rPr>
        <w:t xml:space="preserve"> </w:t>
      </w:r>
      <w:r w:rsidR="008E4AB7" w:rsidRPr="00E212AB">
        <w:rPr>
          <w:rFonts w:asciiTheme="minorHAnsi" w:hAnsiTheme="minorHAnsi" w:cs="Arial"/>
        </w:rPr>
        <w:t xml:space="preserve">differentially expressed </w:t>
      </w:r>
      <w:r w:rsidRPr="00E212AB">
        <w:rPr>
          <w:rFonts w:asciiTheme="minorHAnsi" w:hAnsiTheme="minorHAnsi" w:cs="Arial"/>
        </w:rPr>
        <w:t xml:space="preserve">genes with a </w:t>
      </w:r>
      <w:proofErr w:type="spellStart"/>
      <w:r w:rsidRPr="00E212AB">
        <w:rPr>
          <w:rFonts w:asciiTheme="minorHAnsi" w:hAnsiTheme="minorHAnsi" w:cs="Arial"/>
        </w:rPr>
        <w:t>Benjamini</w:t>
      </w:r>
      <w:proofErr w:type="spellEnd"/>
      <w:r w:rsidRPr="00E212AB">
        <w:rPr>
          <w:rFonts w:asciiTheme="minorHAnsi" w:hAnsiTheme="minorHAnsi" w:cs="Arial"/>
        </w:rPr>
        <w:t>-Hoc</w:t>
      </w:r>
      <w:r w:rsidR="008E4AB7" w:rsidRPr="00E212AB">
        <w:rPr>
          <w:rFonts w:asciiTheme="minorHAnsi" w:hAnsiTheme="minorHAnsi" w:cs="Arial"/>
        </w:rPr>
        <w:t>hberg corrected p-value &lt; 0.05 (Supplemental File 1).</w:t>
      </w:r>
      <w:r w:rsidRPr="00E212AB">
        <w:rPr>
          <w:rFonts w:asciiTheme="minorHAnsi" w:hAnsiTheme="minorHAnsi" w:cs="Arial"/>
        </w:rPr>
        <w:t xml:space="preserve"> Plot the distribution of log-fold-change vs. abundance</w:t>
      </w:r>
      <w:r w:rsidR="008E4AB7" w:rsidRPr="00E212AB">
        <w:rPr>
          <w:rFonts w:asciiTheme="minorHAnsi" w:hAnsiTheme="minorHAnsi" w:cs="Arial"/>
        </w:rPr>
        <w:t xml:space="preserve"> (Supplemental File 1)</w:t>
      </w:r>
      <w:r w:rsidRPr="00E212AB">
        <w:rPr>
          <w:rFonts w:asciiTheme="minorHAnsi" w:hAnsiTheme="minorHAnsi" w:cs="Arial"/>
        </w:rPr>
        <w:t xml:space="preserve">. </w:t>
      </w:r>
    </w:p>
    <w:p w:rsidR="006305D7" w:rsidRPr="00E212AB" w:rsidRDefault="006305D7" w:rsidP="00E212AB">
      <w:pPr>
        <w:rPr>
          <w:rFonts w:asciiTheme="minorHAnsi" w:hAnsiTheme="minorHAnsi" w:cs="Arial"/>
          <w:b/>
        </w:rPr>
      </w:pPr>
    </w:p>
    <w:p w:rsidR="006305D7" w:rsidRPr="00E212AB" w:rsidRDefault="006305D7" w:rsidP="00E212AB">
      <w:pPr>
        <w:rPr>
          <w:rFonts w:asciiTheme="minorHAnsi" w:hAnsiTheme="minorHAnsi" w:cs="Arial"/>
          <w:color w:val="808080"/>
        </w:rPr>
      </w:pPr>
      <w:r w:rsidRPr="00E212AB">
        <w:rPr>
          <w:rFonts w:asciiTheme="minorHAnsi" w:hAnsiTheme="minorHAnsi" w:cs="Arial"/>
          <w:b/>
        </w:rPr>
        <w:t>REPRESENTATIVE RESULTS</w:t>
      </w:r>
      <w:r w:rsidRPr="00E212AB">
        <w:rPr>
          <w:rFonts w:asciiTheme="minorHAnsi" w:hAnsiTheme="minorHAnsi" w:cs="Arial"/>
          <w:b/>
          <w:bCs/>
        </w:rPr>
        <w:t xml:space="preserve">: </w:t>
      </w:r>
    </w:p>
    <w:p w:rsidR="007F2405" w:rsidRDefault="000312E3" w:rsidP="00E212AB">
      <w:pPr>
        <w:rPr>
          <w:ins w:id="274" w:author="" w:date="2014-05-08T19:47:00Z"/>
          <w:rFonts w:asciiTheme="minorHAnsi" w:hAnsiTheme="minorHAnsi" w:cs="Times New Roman"/>
          <w:lang w:eastAsia="zh-CN"/>
        </w:rPr>
      </w:pPr>
      <w:proofErr w:type="spellStart"/>
      <w:r w:rsidRPr="006603BA">
        <w:rPr>
          <w:rFonts w:asciiTheme="minorHAnsi" w:hAnsiTheme="minorHAnsi" w:cs="Times New Roman"/>
        </w:rPr>
        <w:t>Fluorometry</w:t>
      </w:r>
      <w:proofErr w:type="spellEnd"/>
      <w:r w:rsidRPr="006603BA">
        <w:rPr>
          <w:rFonts w:asciiTheme="minorHAnsi" w:hAnsiTheme="minorHAnsi" w:cs="Times New Roman"/>
        </w:rPr>
        <w:t xml:space="preserve"> of </w:t>
      </w:r>
      <w:r w:rsidR="00B50250" w:rsidRPr="006603BA">
        <w:rPr>
          <w:rFonts w:asciiTheme="minorHAnsi" w:hAnsiTheme="minorHAnsi" w:cs="Times New Roman"/>
        </w:rPr>
        <w:t xml:space="preserve">two representative </w:t>
      </w:r>
      <w:r w:rsidRPr="006603BA">
        <w:rPr>
          <w:rFonts w:asciiTheme="minorHAnsi" w:hAnsiTheme="minorHAnsi" w:cs="Times New Roman"/>
        </w:rPr>
        <w:t xml:space="preserve">RNA samples </w:t>
      </w:r>
      <w:r w:rsidR="00B50250" w:rsidRPr="006603BA">
        <w:rPr>
          <w:rFonts w:asciiTheme="minorHAnsi" w:hAnsiTheme="minorHAnsi" w:cs="Times New Roman"/>
        </w:rPr>
        <w:t xml:space="preserve">showed two bands at approximately 2,000 </w:t>
      </w:r>
      <w:proofErr w:type="spellStart"/>
      <w:proofErr w:type="gramStart"/>
      <w:r w:rsidR="00B50250" w:rsidRPr="006603BA">
        <w:rPr>
          <w:rFonts w:asciiTheme="minorHAnsi" w:hAnsiTheme="minorHAnsi" w:cs="Times New Roman"/>
        </w:rPr>
        <w:t>nt</w:t>
      </w:r>
      <w:proofErr w:type="spellEnd"/>
      <w:proofErr w:type="gramEnd"/>
      <w:r w:rsidR="00B50250" w:rsidRPr="006603BA">
        <w:rPr>
          <w:rFonts w:asciiTheme="minorHAnsi" w:hAnsiTheme="minorHAnsi" w:cs="Times New Roman"/>
        </w:rPr>
        <w:t xml:space="preserve"> </w:t>
      </w:r>
      <w:r w:rsidR="00E218B6" w:rsidRPr="006603BA">
        <w:rPr>
          <w:rFonts w:asciiTheme="minorHAnsi" w:hAnsiTheme="minorHAnsi" w:cs="Times New Roman"/>
          <w:lang w:eastAsia="zh-CN"/>
        </w:rPr>
        <w:t>(Figure 1</w:t>
      </w:r>
      <w:r w:rsidR="00B50250" w:rsidRPr="006603BA">
        <w:rPr>
          <w:rFonts w:asciiTheme="minorHAnsi" w:hAnsiTheme="minorHAnsi" w:cs="Times New Roman"/>
          <w:lang w:eastAsia="zh-CN"/>
        </w:rPr>
        <w:t>A, B)</w:t>
      </w:r>
      <w:r w:rsidR="00B50250" w:rsidRPr="006603BA">
        <w:rPr>
          <w:rFonts w:asciiTheme="minorHAnsi" w:hAnsiTheme="minorHAnsi" w:cs="Times New Roman"/>
        </w:rPr>
        <w:t>. T</w:t>
      </w:r>
      <w:r w:rsidR="003870C2" w:rsidRPr="006603BA">
        <w:rPr>
          <w:rFonts w:asciiTheme="minorHAnsi" w:hAnsiTheme="minorHAnsi" w:cs="Times New Roman"/>
          <w:lang w:eastAsia="zh-TW"/>
        </w:rPr>
        <w:t>he</w:t>
      </w:r>
      <w:r w:rsidR="003870C2" w:rsidRPr="006603BA">
        <w:rPr>
          <w:rFonts w:asciiTheme="minorHAnsi" w:hAnsiTheme="minorHAnsi" w:cs="Times New Roman"/>
          <w:lang w:eastAsia="zh-CN"/>
        </w:rPr>
        <w:t xml:space="preserve"> insect 28S ribosomal RNA is comprised of two polynucleotide chains held together by hydrogen bonds, which are easily disrupted by brief heating or agents that disrupt hydrogen bonds</w:t>
      </w:r>
      <w:r w:rsidR="005202AA" w:rsidRPr="006603BA">
        <w:rPr>
          <w:rFonts w:hAnsiTheme="minorHAnsi"/>
          <w:vertAlign w:val="superscript"/>
        </w:rPr>
        <w:t>35</w:t>
      </w:r>
      <w:r w:rsidR="003870C2" w:rsidRPr="006603BA">
        <w:rPr>
          <w:rFonts w:asciiTheme="minorHAnsi" w:hAnsiTheme="minorHAnsi" w:cs="Times New Roman"/>
          <w:lang w:eastAsia="zh-CN"/>
        </w:rPr>
        <w:t xml:space="preserve">. The resulting two components </w:t>
      </w:r>
      <w:r w:rsidR="00B50250" w:rsidRPr="006603BA">
        <w:rPr>
          <w:rFonts w:asciiTheme="minorHAnsi" w:hAnsiTheme="minorHAnsi" w:cs="Times New Roman"/>
          <w:lang w:eastAsia="zh-CN"/>
        </w:rPr>
        <w:t>are approximately the same size as the 18S ribosomal RNA</w:t>
      </w:r>
      <w:r w:rsidR="00A015EF" w:rsidRPr="006603BA">
        <w:rPr>
          <w:rFonts w:asciiTheme="minorHAnsi" w:hAnsiTheme="minorHAnsi" w:cs="Times New Roman"/>
          <w:lang w:eastAsia="zh-CN"/>
        </w:rPr>
        <w:t>.</w:t>
      </w:r>
      <w:r w:rsidRPr="006603BA">
        <w:rPr>
          <w:rFonts w:asciiTheme="minorHAnsi" w:hAnsiTheme="minorHAnsi" w:cs="Times New Roman"/>
          <w:lang w:eastAsia="zh-CN"/>
        </w:rPr>
        <w:t xml:space="preserve"> </w:t>
      </w:r>
      <w:r w:rsidR="00B50250" w:rsidRPr="006603BA">
        <w:rPr>
          <w:rFonts w:asciiTheme="minorHAnsi" w:hAnsiTheme="minorHAnsi" w:cs="Times New Roman"/>
          <w:lang w:eastAsia="zh-CN"/>
        </w:rPr>
        <w:t>The second RNA sample showed high</w:t>
      </w:r>
      <w:r w:rsidR="00E218B6" w:rsidRPr="006603BA">
        <w:rPr>
          <w:rFonts w:asciiTheme="minorHAnsi" w:hAnsiTheme="minorHAnsi" w:cs="Times New Roman"/>
          <w:lang w:eastAsia="zh-CN"/>
        </w:rPr>
        <w:t xml:space="preserve"> levels of degradation (Figure 1</w:t>
      </w:r>
      <w:r w:rsidR="00B50250" w:rsidRPr="006603BA">
        <w:rPr>
          <w:rFonts w:asciiTheme="minorHAnsi" w:hAnsiTheme="minorHAnsi" w:cs="Times New Roman"/>
          <w:lang w:eastAsia="zh-CN"/>
        </w:rPr>
        <w:t xml:space="preserve">B). </w:t>
      </w:r>
    </w:p>
    <w:p w:rsidR="007F2405" w:rsidRDefault="007F2405" w:rsidP="00E212AB">
      <w:pPr>
        <w:numPr>
          <w:ins w:id="275" w:author="" w:date="2014-05-08T19:47:00Z"/>
        </w:numPr>
        <w:rPr>
          <w:ins w:id="276" w:author="" w:date="2014-05-08T19:47:00Z"/>
          <w:rFonts w:asciiTheme="minorHAnsi" w:hAnsiTheme="minorHAnsi" w:cs="Times New Roman"/>
          <w:lang w:eastAsia="zh-CN"/>
        </w:rPr>
      </w:pPr>
    </w:p>
    <w:p w:rsidR="007F2405" w:rsidRDefault="003B511F" w:rsidP="00E212AB">
      <w:pPr>
        <w:numPr>
          <w:ins w:id="277" w:author="" w:date="2014-05-08T19:47:00Z"/>
        </w:numPr>
        <w:rPr>
          <w:ins w:id="278" w:author="" w:date="2014-05-08T19:47:00Z"/>
          <w:rFonts w:asciiTheme="minorHAnsi" w:hAnsiTheme="minorHAnsi" w:cs="Arial"/>
        </w:rPr>
      </w:pPr>
      <w:r w:rsidRPr="006603BA">
        <w:rPr>
          <w:rFonts w:asciiTheme="minorHAnsi" w:hAnsiTheme="minorHAnsi"/>
          <w:color w:val="auto"/>
        </w:rPr>
        <w:t>P</w:t>
      </w:r>
      <w:r w:rsidR="007E1D9F" w:rsidRPr="006603BA">
        <w:rPr>
          <w:rFonts w:asciiTheme="minorHAnsi" w:hAnsiTheme="minorHAnsi"/>
          <w:color w:val="auto"/>
        </w:rPr>
        <w:t xml:space="preserve">hotoperiodic treatment of a representative group of </w:t>
      </w:r>
      <w:r w:rsidR="007E1D9F" w:rsidRPr="006603BA">
        <w:rPr>
          <w:rFonts w:asciiTheme="minorHAnsi" w:hAnsiTheme="minorHAnsi"/>
          <w:i/>
          <w:color w:val="auto"/>
        </w:rPr>
        <w:t xml:space="preserve">A. albopictus </w:t>
      </w:r>
      <w:r w:rsidR="007E1D9F" w:rsidRPr="006603BA">
        <w:rPr>
          <w:rFonts w:asciiTheme="minorHAnsi" w:hAnsiTheme="minorHAnsi"/>
          <w:color w:val="auto"/>
        </w:rPr>
        <w:t xml:space="preserve">mosquitoes resulted in high diapause incidence in short-day-reared mosquitoes, and low diapause incidence in long-day-reared mosquitoes, although there was some variation among replicates (Table </w:t>
      </w:r>
      <w:r w:rsidR="00994D0D" w:rsidRPr="006603BA">
        <w:rPr>
          <w:rFonts w:asciiTheme="minorHAnsi" w:hAnsiTheme="minorHAnsi"/>
          <w:color w:val="auto"/>
        </w:rPr>
        <w:t>2</w:t>
      </w:r>
      <w:r w:rsidR="007E1D9F" w:rsidRPr="006603BA">
        <w:rPr>
          <w:rFonts w:asciiTheme="minorHAnsi" w:hAnsiTheme="minorHAnsi"/>
          <w:color w:val="auto"/>
        </w:rPr>
        <w:t xml:space="preserve">). </w:t>
      </w:r>
      <w:ins w:id="279" w:author="" w:date="2014-05-03T21:04:00Z">
        <w:r w:rsidR="002F4628">
          <w:rPr>
            <w:rFonts w:asciiTheme="minorHAnsi" w:hAnsiTheme="minorHAnsi" w:cs="Arial"/>
          </w:rPr>
          <w:t>F</w:t>
        </w:r>
        <w:r w:rsidR="002F4628" w:rsidRPr="00E212AB">
          <w:rPr>
            <w:rFonts w:asciiTheme="minorHAnsi" w:hAnsiTheme="minorHAnsi" w:cs="Arial"/>
          </w:rPr>
          <w:t xml:space="preserve">or example, replicate SD2 shows lower (80%) diapause incidence than the remaining replicates (87.18% - 97.67%). This replicate also had the smallest sample size, so it is recommended to set aside a sufficient number of eggs </w:t>
        </w:r>
      </w:ins>
      <w:ins w:id="280" w:author="" w:date="2014-05-04T15:53:00Z">
        <w:r w:rsidR="00D503D4">
          <w:rPr>
            <w:rFonts w:asciiTheme="minorHAnsi" w:hAnsiTheme="minorHAnsi" w:cs="Arial"/>
          </w:rPr>
          <w:t xml:space="preserve">(&gt;150) </w:t>
        </w:r>
      </w:ins>
      <w:ins w:id="281" w:author="" w:date="2014-05-03T21:04:00Z">
        <w:r w:rsidR="002F4628" w:rsidRPr="00E212AB">
          <w:rPr>
            <w:rFonts w:asciiTheme="minorHAnsi" w:hAnsiTheme="minorHAnsi" w:cs="Arial"/>
          </w:rPr>
          <w:t xml:space="preserve">for the diapause measurement in order to obtain an accurate result. </w:t>
        </w:r>
      </w:ins>
    </w:p>
    <w:p w:rsidR="007F2405" w:rsidRDefault="007F2405" w:rsidP="00E212AB">
      <w:pPr>
        <w:numPr>
          <w:ins w:id="282" w:author="" w:date="2014-05-08T19:47:00Z"/>
        </w:numPr>
        <w:rPr>
          <w:ins w:id="283" w:author="" w:date="2014-05-08T19:47:00Z"/>
          <w:rFonts w:asciiTheme="minorHAnsi" w:hAnsiTheme="minorHAnsi" w:cs="Arial"/>
        </w:rPr>
      </w:pPr>
    </w:p>
    <w:p w:rsidR="007E1D9F" w:rsidRPr="00E212AB" w:rsidRDefault="007E1D9F" w:rsidP="00E212AB">
      <w:pPr>
        <w:numPr>
          <w:ins w:id="284" w:author="" w:date="2014-05-08T19:47:00Z"/>
        </w:numPr>
        <w:rPr>
          <w:rFonts w:asciiTheme="minorHAnsi" w:hAnsiTheme="minorHAnsi" w:cs="Times New Roman"/>
        </w:rPr>
      </w:pPr>
      <w:r w:rsidRPr="006603BA">
        <w:rPr>
          <w:rFonts w:asciiTheme="minorHAnsi" w:hAnsiTheme="minorHAnsi"/>
          <w:color w:val="auto"/>
        </w:rPr>
        <w:t xml:space="preserve">Post-sequencing read cleaning </w:t>
      </w:r>
      <w:r w:rsidR="0024109E" w:rsidRPr="006603BA">
        <w:rPr>
          <w:rFonts w:asciiTheme="minorHAnsi" w:hAnsiTheme="minorHAnsi"/>
          <w:color w:val="auto"/>
        </w:rPr>
        <w:t xml:space="preserve">on one representative library from adult </w:t>
      </w:r>
      <w:r w:rsidR="0024109E" w:rsidRPr="006603BA">
        <w:rPr>
          <w:rFonts w:asciiTheme="minorHAnsi" w:hAnsiTheme="minorHAnsi"/>
          <w:i/>
          <w:color w:val="auto"/>
        </w:rPr>
        <w:t xml:space="preserve">A. albopictus </w:t>
      </w:r>
      <w:r w:rsidR="00780D91" w:rsidRPr="006603BA">
        <w:rPr>
          <w:rFonts w:asciiTheme="minorHAnsi" w:hAnsiTheme="minorHAnsi"/>
          <w:color w:val="auto"/>
        </w:rPr>
        <w:t>females removed a substantial</w:t>
      </w:r>
      <w:r w:rsidR="0024109E" w:rsidRPr="006603BA">
        <w:rPr>
          <w:rFonts w:asciiTheme="minorHAnsi" w:hAnsiTheme="minorHAnsi"/>
          <w:color w:val="auto"/>
        </w:rPr>
        <w:t xml:space="preserve"> number of reads</w:t>
      </w:r>
      <w:r w:rsidRPr="006603BA">
        <w:rPr>
          <w:rFonts w:asciiTheme="minorHAnsi" w:hAnsiTheme="minorHAnsi"/>
          <w:color w:val="auto"/>
        </w:rPr>
        <w:t xml:space="preserve"> (from </w:t>
      </w:r>
      <w:r w:rsidR="00325EE5" w:rsidRPr="006603BA">
        <w:rPr>
          <w:rFonts w:asciiTheme="minorHAnsi" w:hAnsiTheme="minorHAnsi"/>
          <w:color w:val="auto"/>
        </w:rPr>
        <w:t>83,853,322</w:t>
      </w:r>
      <w:r w:rsidR="00780D91" w:rsidRPr="006603BA">
        <w:rPr>
          <w:rFonts w:asciiTheme="minorHAnsi" w:hAnsiTheme="minorHAnsi"/>
          <w:color w:val="auto"/>
        </w:rPr>
        <w:t xml:space="preserve"> to 52,736,065</w:t>
      </w:r>
      <w:r w:rsidRPr="006603BA">
        <w:rPr>
          <w:rFonts w:asciiTheme="minorHAnsi" w:hAnsiTheme="minorHAnsi"/>
          <w:color w:val="auto"/>
        </w:rPr>
        <w:t xml:space="preserve"> </w:t>
      </w:r>
      <w:r w:rsidR="00780D91" w:rsidRPr="006603BA">
        <w:rPr>
          <w:rFonts w:asciiTheme="minorHAnsi" w:hAnsiTheme="minorHAnsi"/>
          <w:color w:val="auto"/>
        </w:rPr>
        <w:t xml:space="preserve">total reads </w:t>
      </w:r>
      <w:r w:rsidRPr="006603BA">
        <w:rPr>
          <w:rFonts w:asciiTheme="minorHAnsi" w:hAnsiTheme="minorHAnsi"/>
          <w:color w:val="auto"/>
        </w:rPr>
        <w:t xml:space="preserve">for one representative library). Digital normalization </w:t>
      </w:r>
      <w:r w:rsidR="0024109E" w:rsidRPr="006603BA">
        <w:rPr>
          <w:rFonts w:asciiTheme="minorHAnsi" w:hAnsiTheme="minorHAnsi"/>
          <w:color w:val="auto"/>
        </w:rPr>
        <w:t xml:space="preserve">further </w:t>
      </w:r>
      <w:r w:rsidRPr="006603BA">
        <w:rPr>
          <w:rFonts w:asciiTheme="minorHAnsi" w:hAnsiTheme="minorHAnsi"/>
          <w:color w:val="auto"/>
        </w:rPr>
        <w:t xml:space="preserve">reduced the </w:t>
      </w:r>
      <w:r w:rsidR="0024109E" w:rsidRPr="006603BA">
        <w:rPr>
          <w:rFonts w:asciiTheme="minorHAnsi" w:hAnsiTheme="minorHAnsi"/>
          <w:color w:val="auto"/>
        </w:rPr>
        <w:t xml:space="preserve">number of </w:t>
      </w:r>
      <w:r w:rsidR="00780D91" w:rsidRPr="006603BA">
        <w:rPr>
          <w:rFonts w:asciiTheme="minorHAnsi" w:hAnsiTheme="minorHAnsi"/>
          <w:color w:val="auto"/>
        </w:rPr>
        <w:t>total reads</w:t>
      </w:r>
      <w:r w:rsidR="0024109E" w:rsidRPr="006603BA">
        <w:rPr>
          <w:rFonts w:asciiTheme="minorHAnsi" w:hAnsiTheme="minorHAnsi"/>
          <w:color w:val="auto"/>
        </w:rPr>
        <w:t xml:space="preserve"> to </w:t>
      </w:r>
      <w:r w:rsidR="0024109E" w:rsidRPr="006603BA">
        <w:rPr>
          <w:rFonts w:asciiTheme="minorHAnsi" w:hAnsiTheme="minorHAnsi" w:cs="Times New Roman"/>
        </w:rPr>
        <w:t>41,435,934</w:t>
      </w:r>
      <w:r w:rsidRPr="006603BA">
        <w:rPr>
          <w:rFonts w:asciiTheme="minorHAnsi" w:hAnsiTheme="minorHAnsi"/>
          <w:color w:val="auto"/>
        </w:rPr>
        <w:t xml:space="preserve">. A Trinity assembly </w:t>
      </w:r>
      <w:r w:rsidR="0024109E" w:rsidRPr="006603BA">
        <w:rPr>
          <w:rFonts w:asciiTheme="minorHAnsi" w:hAnsiTheme="minorHAnsi"/>
          <w:color w:val="auto"/>
        </w:rPr>
        <w:t>of these reads</w:t>
      </w:r>
      <w:r w:rsidRPr="006603BA">
        <w:rPr>
          <w:rFonts w:asciiTheme="minorHAnsi" w:hAnsiTheme="minorHAnsi"/>
          <w:color w:val="auto"/>
        </w:rPr>
        <w:t xml:space="preserve"> generated </w:t>
      </w:r>
      <w:r w:rsidRPr="006603BA">
        <w:rPr>
          <w:rFonts w:asciiTheme="minorHAnsi" w:hAnsiTheme="minorHAnsi" w:cs="Times New Roman"/>
        </w:rPr>
        <w:t>76,377</w:t>
      </w:r>
      <w:r w:rsidRPr="006603BA">
        <w:rPr>
          <w:rFonts w:asciiTheme="minorHAnsi" w:hAnsiTheme="minorHAnsi"/>
          <w:color w:val="auto"/>
        </w:rPr>
        <w:t xml:space="preserve"> </w:t>
      </w:r>
      <w:proofErr w:type="spellStart"/>
      <w:r w:rsidRPr="006603BA">
        <w:rPr>
          <w:rFonts w:asciiTheme="minorHAnsi" w:hAnsiTheme="minorHAnsi"/>
          <w:color w:val="auto"/>
        </w:rPr>
        <w:t>contigs</w:t>
      </w:r>
      <w:proofErr w:type="spellEnd"/>
      <w:r w:rsidRPr="006603BA">
        <w:rPr>
          <w:rFonts w:asciiTheme="minorHAnsi" w:hAnsiTheme="minorHAnsi"/>
          <w:color w:val="auto"/>
        </w:rPr>
        <w:t xml:space="preserve">, with an N50 of 1,879, mean </w:t>
      </w:r>
      <w:proofErr w:type="spellStart"/>
      <w:r w:rsidRPr="006603BA">
        <w:rPr>
          <w:rFonts w:asciiTheme="minorHAnsi" w:hAnsiTheme="minorHAnsi"/>
          <w:color w:val="auto"/>
        </w:rPr>
        <w:t>contig</w:t>
      </w:r>
      <w:proofErr w:type="spellEnd"/>
      <w:r w:rsidRPr="006603BA">
        <w:rPr>
          <w:rFonts w:asciiTheme="minorHAnsi" w:hAnsiTheme="minorHAnsi"/>
          <w:color w:val="auto"/>
        </w:rPr>
        <w:t xml:space="preserve"> length of </w:t>
      </w:r>
      <w:r w:rsidRPr="006603BA">
        <w:rPr>
          <w:rFonts w:asciiTheme="minorHAnsi" w:hAnsiTheme="minorHAnsi" w:cs="Times New Roman"/>
        </w:rPr>
        <w:t>1,023.1</w:t>
      </w:r>
      <w:r w:rsidRPr="006603BA">
        <w:rPr>
          <w:rFonts w:asciiTheme="minorHAnsi" w:hAnsiTheme="minorHAnsi"/>
          <w:color w:val="auto"/>
        </w:rPr>
        <w:t xml:space="preserve">, and a maximum </w:t>
      </w:r>
      <w:proofErr w:type="spellStart"/>
      <w:r w:rsidRPr="006603BA">
        <w:rPr>
          <w:rFonts w:asciiTheme="minorHAnsi" w:hAnsiTheme="minorHAnsi"/>
          <w:color w:val="auto"/>
        </w:rPr>
        <w:t>contig</w:t>
      </w:r>
      <w:proofErr w:type="spellEnd"/>
      <w:r w:rsidRPr="006603BA">
        <w:rPr>
          <w:rFonts w:asciiTheme="minorHAnsi" w:hAnsiTheme="minorHAnsi"/>
          <w:color w:val="auto"/>
        </w:rPr>
        <w:t xml:space="preserve"> length of </w:t>
      </w:r>
      <w:r w:rsidRPr="006603BA">
        <w:rPr>
          <w:rFonts w:asciiTheme="minorHAnsi" w:hAnsiTheme="minorHAnsi" w:cs="Times New Roman"/>
        </w:rPr>
        <w:t>20,892</w:t>
      </w:r>
      <w:r w:rsidR="0024109E" w:rsidRPr="006603BA">
        <w:rPr>
          <w:rFonts w:asciiTheme="minorHAnsi" w:hAnsiTheme="minorHAnsi" w:cs="Times New Roman"/>
        </w:rPr>
        <w:t xml:space="preserve"> (Figure </w:t>
      </w:r>
      <w:r w:rsidR="005C2B4F" w:rsidRPr="006603BA">
        <w:rPr>
          <w:rFonts w:asciiTheme="minorHAnsi" w:hAnsiTheme="minorHAnsi" w:cs="Times New Roman"/>
        </w:rPr>
        <w:t>3</w:t>
      </w:r>
      <w:r w:rsidRPr="006603BA">
        <w:rPr>
          <w:rFonts w:asciiTheme="minorHAnsi" w:hAnsiTheme="minorHAnsi" w:cs="Times New Roman"/>
        </w:rPr>
        <w:t>)</w:t>
      </w:r>
      <w:r w:rsidRPr="006603BA">
        <w:rPr>
          <w:rFonts w:asciiTheme="minorHAnsi" w:hAnsiTheme="minorHAnsi"/>
          <w:color w:val="auto"/>
        </w:rPr>
        <w:t>. Differential expression analyses from a similar workflow of embryos reared under diapause-inducing conditions at 11 and 21 days post-oviposition revealed 3,128 differentially expressed genes between these two time periods (</w:t>
      </w:r>
      <w:r w:rsidR="006545B2" w:rsidRPr="006603BA">
        <w:rPr>
          <w:rFonts w:asciiTheme="minorHAnsi" w:hAnsiTheme="minorHAnsi"/>
          <w:color w:val="auto"/>
        </w:rPr>
        <w:t xml:space="preserve">Figure </w:t>
      </w:r>
      <w:r w:rsidR="005C2B4F" w:rsidRPr="006603BA">
        <w:rPr>
          <w:rFonts w:asciiTheme="minorHAnsi" w:hAnsiTheme="minorHAnsi"/>
          <w:color w:val="auto"/>
        </w:rPr>
        <w:t>4</w:t>
      </w:r>
      <w:r w:rsidRPr="006603BA">
        <w:rPr>
          <w:rFonts w:asciiTheme="minorHAnsi" w:hAnsiTheme="minorHAnsi"/>
          <w:color w:val="auto"/>
        </w:rPr>
        <w:t>).</w:t>
      </w:r>
      <w:r w:rsidRPr="00E212AB">
        <w:rPr>
          <w:rFonts w:asciiTheme="minorHAnsi" w:hAnsiTheme="minorHAnsi"/>
          <w:color w:val="auto"/>
        </w:rPr>
        <w:t xml:space="preserve"> </w:t>
      </w:r>
    </w:p>
    <w:p w:rsidR="006305D7" w:rsidRPr="00E212AB" w:rsidRDefault="006305D7" w:rsidP="00E212AB">
      <w:pPr>
        <w:rPr>
          <w:rFonts w:asciiTheme="minorHAnsi" w:hAnsiTheme="minorHAnsi" w:cs="Arial"/>
          <w:color w:val="808080"/>
        </w:rPr>
      </w:pPr>
    </w:p>
    <w:p w:rsidR="006305D7" w:rsidRPr="00E212AB" w:rsidRDefault="006305D7" w:rsidP="00E212AB">
      <w:pPr>
        <w:rPr>
          <w:rFonts w:asciiTheme="minorHAnsi" w:hAnsiTheme="minorHAnsi" w:cs="Arial"/>
          <w:b/>
        </w:rPr>
      </w:pPr>
      <w:r w:rsidRPr="00E212AB">
        <w:rPr>
          <w:rFonts w:asciiTheme="minorHAnsi" w:hAnsiTheme="minorHAnsi" w:cs="Arial"/>
          <w:b/>
        </w:rPr>
        <w:t>Figure Legends</w:t>
      </w:r>
      <w:r w:rsidR="006545B2" w:rsidRPr="00E212AB">
        <w:rPr>
          <w:rFonts w:asciiTheme="minorHAnsi" w:hAnsiTheme="minorHAnsi" w:cs="Arial"/>
          <w:b/>
        </w:rPr>
        <w:t>:</w:t>
      </w:r>
    </w:p>
    <w:p w:rsidR="006305D7" w:rsidRPr="00E212AB" w:rsidRDefault="006305D7" w:rsidP="00E212AB">
      <w:pPr>
        <w:rPr>
          <w:rFonts w:asciiTheme="minorHAnsi" w:hAnsiTheme="minorHAnsi" w:cs="Arial"/>
          <w:b/>
        </w:rPr>
      </w:pPr>
    </w:p>
    <w:p w:rsidR="006305D7" w:rsidRPr="00E212AB" w:rsidRDefault="006305D7" w:rsidP="00E212AB">
      <w:pPr>
        <w:rPr>
          <w:rFonts w:asciiTheme="minorHAnsi" w:hAnsiTheme="minorHAnsi" w:cs="Arial"/>
          <w:i/>
          <w:color w:val="000000" w:themeColor="text1"/>
        </w:rPr>
      </w:pPr>
      <w:r w:rsidRPr="00E212AB">
        <w:rPr>
          <w:rFonts w:asciiTheme="minorHAnsi" w:hAnsiTheme="minorHAnsi" w:cs="Arial"/>
          <w:b/>
          <w:color w:val="000000" w:themeColor="text1"/>
        </w:rPr>
        <w:t xml:space="preserve">Figure 1: </w:t>
      </w:r>
      <w:proofErr w:type="spellStart"/>
      <w:r w:rsidR="00FF30A3" w:rsidRPr="00E212AB">
        <w:rPr>
          <w:rFonts w:asciiTheme="minorHAnsi" w:hAnsiTheme="minorHAnsi" w:cs="Arial"/>
          <w:b/>
          <w:color w:val="000000" w:themeColor="text1"/>
        </w:rPr>
        <w:t>Fluorometry</w:t>
      </w:r>
      <w:proofErr w:type="spellEnd"/>
      <w:r w:rsidR="00766641" w:rsidRPr="00E212AB">
        <w:rPr>
          <w:rFonts w:asciiTheme="minorHAnsi" w:hAnsiTheme="minorHAnsi" w:cs="Arial"/>
          <w:b/>
          <w:color w:val="000000" w:themeColor="text1"/>
        </w:rPr>
        <w:t xml:space="preserve"> profiles of </w:t>
      </w:r>
      <w:r w:rsidR="006545B2" w:rsidRPr="00E212AB">
        <w:rPr>
          <w:rFonts w:asciiTheme="minorHAnsi" w:hAnsiTheme="minorHAnsi" w:cs="Arial"/>
          <w:b/>
          <w:color w:val="000000" w:themeColor="text1"/>
        </w:rPr>
        <w:t xml:space="preserve">example </w:t>
      </w:r>
      <w:proofErr w:type="gramStart"/>
      <w:r w:rsidR="00766641" w:rsidRPr="00E212AB">
        <w:rPr>
          <w:rFonts w:asciiTheme="minorHAnsi" w:hAnsiTheme="minorHAnsi" w:cs="Arial"/>
          <w:b/>
          <w:color w:val="000000" w:themeColor="text1"/>
        </w:rPr>
        <w:t>high-quality</w:t>
      </w:r>
      <w:proofErr w:type="gramEnd"/>
      <w:r w:rsidR="00766641" w:rsidRPr="00E212AB">
        <w:rPr>
          <w:rFonts w:asciiTheme="minorHAnsi" w:hAnsiTheme="minorHAnsi" w:cs="Arial"/>
          <w:b/>
          <w:color w:val="000000" w:themeColor="text1"/>
        </w:rPr>
        <w:t xml:space="preserve"> (A) and low-quality (B) RNA extractions from </w:t>
      </w:r>
      <w:r w:rsidR="00766641" w:rsidRPr="00E212AB">
        <w:rPr>
          <w:rFonts w:asciiTheme="minorHAnsi" w:hAnsiTheme="minorHAnsi" w:cs="Arial"/>
          <w:b/>
          <w:i/>
          <w:color w:val="000000" w:themeColor="text1"/>
        </w:rPr>
        <w:t>A. albopictus.</w:t>
      </w:r>
    </w:p>
    <w:p w:rsidR="00766641" w:rsidRPr="00E212AB" w:rsidRDefault="00766641" w:rsidP="00E212AB">
      <w:pPr>
        <w:rPr>
          <w:rFonts w:asciiTheme="minorHAnsi" w:hAnsiTheme="minorHAnsi" w:cs="Times New Roman"/>
        </w:rPr>
      </w:pPr>
      <w:r w:rsidRPr="00E212AB">
        <w:rPr>
          <w:rFonts w:asciiTheme="minorHAnsi" w:hAnsiTheme="minorHAnsi" w:cs="Times New Roman"/>
        </w:rPr>
        <w:t xml:space="preserve">The x-axis represents the sizes of the nucleotide fragments, and the y-axis represents the fluorescent readings. </w:t>
      </w:r>
      <w:r w:rsidR="007F5936" w:rsidRPr="00E212AB">
        <w:rPr>
          <w:rFonts w:asciiTheme="minorHAnsi" w:hAnsiTheme="minorHAnsi" w:cs="Times New Roman"/>
        </w:rPr>
        <w:t>Not</w:t>
      </w:r>
      <w:r w:rsidR="0071689E" w:rsidRPr="00E212AB">
        <w:rPr>
          <w:rFonts w:asciiTheme="minorHAnsi" w:hAnsiTheme="minorHAnsi" w:cs="Times New Roman"/>
        </w:rPr>
        <w:t>e</w:t>
      </w:r>
      <w:r w:rsidR="007F5936" w:rsidRPr="00E212AB">
        <w:rPr>
          <w:rFonts w:asciiTheme="minorHAnsi" w:hAnsiTheme="minorHAnsi" w:cs="Times New Roman"/>
        </w:rPr>
        <w:t xml:space="preserve"> the difference in the y-axis scale between panels (A) and (B). </w:t>
      </w:r>
      <w:r w:rsidR="0071689E" w:rsidRPr="00E212AB">
        <w:rPr>
          <w:rFonts w:asciiTheme="minorHAnsi" w:hAnsiTheme="minorHAnsi" w:cs="Times New Roman"/>
        </w:rPr>
        <w:t xml:space="preserve">Arrows mark the positions of the different ribosomal </w:t>
      </w:r>
      <w:proofErr w:type="spellStart"/>
      <w:r w:rsidR="0071689E" w:rsidRPr="00E212AB">
        <w:rPr>
          <w:rFonts w:asciiTheme="minorHAnsi" w:hAnsiTheme="minorHAnsi" w:cs="Times New Roman"/>
        </w:rPr>
        <w:t>RNAs</w:t>
      </w:r>
      <w:proofErr w:type="spellEnd"/>
      <w:r w:rsidR="0071689E" w:rsidRPr="00E212AB">
        <w:rPr>
          <w:rFonts w:asciiTheme="minorHAnsi" w:hAnsiTheme="minorHAnsi" w:cs="Times New Roman"/>
        </w:rPr>
        <w:t xml:space="preserve">. </w:t>
      </w:r>
      <w:r w:rsidRPr="00E212AB">
        <w:rPr>
          <w:rFonts w:asciiTheme="minorHAnsi" w:hAnsiTheme="minorHAnsi" w:cs="Times New Roman"/>
        </w:rPr>
        <w:t>The apparent bands close to the green marker band indicate degradation.</w:t>
      </w:r>
    </w:p>
    <w:p w:rsidR="006305D7" w:rsidRPr="00E212AB" w:rsidRDefault="006305D7" w:rsidP="00E212AB">
      <w:pPr>
        <w:rPr>
          <w:rFonts w:asciiTheme="minorHAnsi" w:hAnsiTheme="minorHAnsi" w:cs="Arial"/>
          <w:color w:val="808080"/>
        </w:rPr>
      </w:pPr>
    </w:p>
    <w:p w:rsidR="00E218B6" w:rsidRPr="00E212AB" w:rsidRDefault="00E218B6" w:rsidP="00E212AB">
      <w:pPr>
        <w:rPr>
          <w:rFonts w:asciiTheme="minorHAnsi" w:hAnsiTheme="minorHAnsi" w:cs="Arial"/>
          <w:i/>
          <w:color w:val="000000" w:themeColor="text1"/>
        </w:rPr>
      </w:pPr>
      <w:r w:rsidRPr="00E212AB">
        <w:rPr>
          <w:rFonts w:asciiTheme="minorHAnsi" w:hAnsiTheme="minorHAnsi" w:cs="Arial"/>
          <w:b/>
          <w:color w:val="000000" w:themeColor="text1"/>
        </w:rPr>
        <w:t xml:space="preserve">Figure 2: Summary of the bioinformatics workflow from read preparation to differential expression. </w:t>
      </w:r>
      <w:r w:rsidRPr="00E212AB">
        <w:rPr>
          <w:rFonts w:asciiTheme="minorHAnsi" w:hAnsiTheme="minorHAnsi" w:cs="Arial"/>
          <w:color w:val="000000" w:themeColor="text1"/>
        </w:rPr>
        <w:t>Each box represents a step in the bioinformatics section of this protocol</w:t>
      </w:r>
      <w:r w:rsidR="00A015EF" w:rsidRPr="00E212AB">
        <w:rPr>
          <w:rFonts w:asciiTheme="minorHAnsi" w:hAnsiTheme="minorHAnsi" w:cs="Arial"/>
          <w:color w:val="000000" w:themeColor="text1"/>
        </w:rPr>
        <w:t>, accompanied by the corresponding number of each protocol step.</w:t>
      </w:r>
    </w:p>
    <w:p w:rsidR="00E218B6" w:rsidRPr="00E212AB" w:rsidRDefault="00E218B6" w:rsidP="00E212AB">
      <w:pPr>
        <w:rPr>
          <w:rFonts w:asciiTheme="minorHAnsi" w:hAnsiTheme="minorHAnsi" w:cs="Arial"/>
          <w:b/>
          <w:color w:val="000000" w:themeColor="text1"/>
        </w:rPr>
      </w:pPr>
    </w:p>
    <w:p w:rsidR="00421F82" w:rsidRPr="00E212AB" w:rsidRDefault="00421F82" w:rsidP="00E212AB">
      <w:pPr>
        <w:rPr>
          <w:rFonts w:asciiTheme="minorHAnsi" w:hAnsiTheme="minorHAnsi" w:cs="Arial"/>
          <w:color w:val="000000" w:themeColor="text1"/>
        </w:rPr>
      </w:pPr>
      <w:r w:rsidRPr="00E212AB">
        <w:rPr>
          <w:rFonts w:asciiTheme="minorHAnsi" w:hAnsiTheme="minorHAnsi" w:cs="Arial"/>
          <w:b/>
          <w:color w:val="000000" w:themeColor="text1"/>
        </w:rPr>
        <w:t xml:space="preserve">Figure </w:t>
      </w:r>
      <w:r w:rsidR="005C2B4F" w:rsidRPr="00E212AB">
        <w:rPr>
          <w:rFonts w:asciiTheme="minorHAnsi" w:hAnsiTheme="minorHAnsi" w:cs="Arial"/>
          <w:b/>
          <w:color w:val="000000" w:themeColor="text1"/>
        </w:rPr>
        <w:t>3</w:t>
      </w:r>
      <w:r w:rsidRPr="00E212AB">
        <w:rPr>
          <w:rFonts w:asciiTheme="minorHAnsi" w:hAnsiTheme="minorHAnsi" w:cs="Arial"/>
          <w:b/>
          <w:color w:val="000000" w:themeColor="text1"/>
        </w:rPr>
        <w:t xml:space="preserve">: Histogram of </w:t>
      </w:r>
      <w:proofErr w:type="spellStart"/>
      <w:r w:rsidRPr="00E212AB">
        <w:rPr>
          <w:rFonts w:asciiTheme="minorHAnsi" w:hAnsiTheme="minorHAnsi" w:cs="Arial"/>
          <w:b/>
          <w:color w:val="000000" w:themeColor="text1"/>
        </w:rPr>
        <w:t>contig</w:t>
      </w:r>
      <w:proofErr w:type="spellEnd"/>
      <w:r w:rsidRPr="00E212AB">
        <w:rPr>
          <w:rFonts w:asciiTheme="minorHAnsi" w:hAnsiTheme="minorHAnsi" w:cs="Arial"/>
          <w:b/>
          <w:color w:val="000000" w:themeColor="text1"/>
        </w:rPr>
        <w:t xml:space="preserve"> lengths from a Trinity </w:t>
      </w:r>
      <w:r w:rsidRPr="00E212AB">
        <w:rPr>
          <w:rFonts w:asciiTheme="minorHAnsi" w:hAnsiTheme="minorHAnsi" w:cs="Arial"/>
          <w:b/>
          <w:i/>
          <w:color w:val="000000" w:themeColor="text1"/>
        </w:rPr>
        <w:t>de novo</w:t>
      </w:r>
      <w:r w:rsidRPr="00E212AB">
        <w:rPr>
          <w:rFonts w:asciiTheme="minorHAnsi" w:hAnsiTheme="minorHAnsi" w:cs="Arial"/>
          <w:b/>
          <w:color w:val="000000" w:themeColor="text1"/>
        </w:rPr>
        <w:t xml:space="preserve"> </w:t>
      </w:r>
      <w:r w:rsidR="00C4299F" w:rsidRPr="00E212AB">
        <w:rPr>
          <w:rFonts w:asciiTheme="minorHAnsi" w:hAnsiTheme="minorHAnsi" w:cs="Arial"/>
          <w:b/>
          <w:color w:val="000000" w:themeColor="text1"/>
        </w:rPr>
        <w:t xml:space="preserve">transcriptome </w:t>
      </w:r>
      <w:r w:rsidRPr="00E212AB">
        <w:rPr>
          <w:rFonts w:asciiTheme="minorHAnsi" w:hAnsiTheme="minorHAnsi" w:cs="Arial"/>
          <w:b/>
          <w:color w:val="000000" w:themeColor="text1"/>
        </w:rPr>
        <w:t>assembly.</w:t>
      </w:r>
      <w:r w:rsidR="007F6AE3">
        <w:rPr>
          <w:rFonts w:asciiTheme="minorHAnsi" w:hAnsiTheme="minorHAnsi" w:cs="Arial"/>
          <w:color w:val="000000" w:themeColor="text1"/>
        </w:rPr>
        <w:t xml:space="preserve"> </w:t>
      </w:r>
      <w:r w:rsidR="00BC7711" w:rsidRPr="00E212AB">
        <w:rPr>
          <w:rFonts w:asciiTheme="minorHAnsi" w:hAnsiTheme="minorHAnsi" w:cs="Arial"/>
          <w:color w:val="000000" w:themeColor="text1"/>
        </w:rPr>
        <w:t xml:space="preserve">The </w:t>
      </w:r>
      <w:r w:rsidR="00BC7711" w:rsidRPr="00E212AB">
        <w:rPr>
          <w:rFonts w:asciiTheme="minorHAnsi" w:hAnsiTheme="minorHAnsi"/>
          <w:color w:val="auto"/>
        </w:rPr>
        <w:t xml:space="preserve">average </w:t>
      </w:r>
      <w:proofErr w:type="spellStart"/>
      <w:r w:rsidR="00BC7711" w:rsidRPr="00E212AB">
        <w:rPr>
          <w:rFonts w:asciiTheme="minorHAnsi" w:hAnsiTheme="minorHAnsi"/>
          <w:color w:val="auto"/>
        </w:rPr>
        <w:t>contig</w:t>
      </w:r>
      <w:proofErr w:type="spellEnd"/>
      <w:r w:rsidR="00BC7711" w:rsidRPr="00E212AB">
        <w:rPr>
          <w:rFonts w:asciiTheme="minorHAnsi" w:hAnsiTheme="minorHAnsi"/>
          <w:color w:val="auto"/>
        </w:rPr>
        <w:t xml:space="preserve"> length is </w:t>
      </w:r>
      <w:r w:rsidR="00BC7711" w:rsidRPr="00E212AB">
        <w:rPr>
          <w:rFonts w:asciiTheme="minorHAnsi" w:hAnsiTheme="minorHAnsi" w:cs="Times New Roman"/>
        </w:rPr>
        <w:t>1,023.1</w:t>
      </w:r>
      <w:r w:rsidR="00BC7711" w:rsidRPr="00E212AB">
        <w:rPr>
          <w:rFonts w:asciiTheme="minorHAnsi" w:hAnsiTheme="minorHAnsi"/>
          <w:color w:val="auto"/>
        </w:rPr>
        <w:t xml:space="preserve">. </w:t>
      </w:r>
      <w:proofErr w:type="gramStart"/>
      <w:r w:rsidR="00C4299F" w:rsidRPr="00E212AB">
        <w:rPr>
          <w:rFonts w:asciiTheme="minorHAnsi" w:hAnsiTheme="minorHAnsi" w:cs="Arial"/>
          <w:color w:val="000000" w:themeColor="text1"/>
        </w:rPr>
        <w:t xml:space="preserve">Note that the distribution of </w:t>
      </w:r>
      <w:proofErr w:type="spellStart"/>
      <w:r w:rsidR="00C4299F" w:rsidRPr="00E212AB">
        <w:rPr>
          <w:rFonts w:asciiTheme="minorHAnsi" w:hAnsiTheme="minorHAnsi" w:cs="Arial"/>
          <w:color w:val="000000" w:themeColor="text1"/>
        </w:rPr>
        <w:t>contig</w:t>
      </w:r>
      <w:proofErr w:type="spellEnd"/>
      <w:r w:rsidR="00C4299F" w:rsidRPr="00E212AB">
        <w:rPr>
          <w:rFonts w:asciiTheme="minorHAnsi" w:hAnsiTheme="minorHAnsi" w:cs="Arial"/>
          <w:color w:val="000000" w:themeColor="text1"/>
        </w:rPr>
        <w:t xml:space="preserve"> lengths is heavily skewed towards shorter </w:t>
      </w:r>
      <w:proofErr w:type="spellStart"/>
      <w:r w:rsidR="00C4299F" w:rsidRPr="00E212AB">
        <w:rPr>
          <w:rFonts w:asciiTheme="minorHAnsi" w:hAnsiTheme="minorHAnsi" w:cs="Arial"/>
          <w:color w:val="000000" w:themeColor="text1"/>
        </w:rPr>
        <w:t>contigs</w:t>
      </w:r>
      <w:proofErr w:type="spellEnd"/>
      <w:r w:rsidR="00C4299F" w:rsidRPr="00E212AB">
        <w:rPr>
          <w:rFonts w:asciiTheme="minorHAnsi" w:hAnsiTheme="minorHAnsi" w:cs="Arial"/>
          <w:color w:val="000000" w:themeColor="text1"/>
        </w:rPr>
        <w:t xml:space="preserve">; this is typical of </w:t>
      </w:r>
      <w:r w:rsidR="00C4299F" w:rsidRPr="00E212AB">
        <w:rPr>
          <w:rFonts w:asciiTheme="minorHAnsi" w:hAnsiTheme="minorHAnsi" w:cs="Arial"/>
          <w:i/>
          <w:color w:val="000000" w:themeColor="text1"/>
        </w:rPr>
        <w:t xml:space="preserve">de novo </w:t>
      </w:r>
      <w:r w:rsidR="00C4299F" w:rsidRPr="00E212AB">
        <w:rPr>
          <w:rFonts w:asciiTheme="minorHAnsi" w:hAnsiTheme="minorHAnsi" w:cs="Arial"/>
          <w:color w:val="000000" w:themeColor="text1"/>
        </w:rPr>
        <w:t>transcriptome assembly.</w:t>
      </w:r>
      <w:proofErr w:type="gramEnd"/>
      <w:r w:rsidR="00C4299F" w:rsidRPr="00E212AB">
        <w:rPr>
          <w:rFonts w:asciiTheme="minorHAnsi" w:hAnsiTheme="minorHAnsi" w:cs="Arial"/>
          <w:color w:val="000000" w:themeColor="text1"/>
        </w:rPr>
        <w:t xml:space="preserve"> </w:t>
      </w:r>
    </w:p>
    <w:p w:rsidR="00421F82" w:rsidRPr="00E212AB" w:rsidRDefault="00421F82" w:rsidP="00E212AB">
      <w:pPr>
        <w:rPr>
          <w:rFonts w:asciiTheme="minorHAnsi" w:hAnsiTheme="minorHAnsi" w:cs="Arial"/>
          <w:color w:val="808080"/>
        </w:rPr>
      </w:pPr>
    </w:p>
    <w:p w:rsidR="00421F82" w:rsidRPr="00E212AB" w:rsidRDefault="00421F82" w:rsidP="00E212AB">
      <w:pPr>
        <w:rPr>
          <w:rFonts w:asciiTheme="minorHAnsi" w:hAnsiTheme="minorHAnsi" w:cs="Arial"/>
          <w:color w:val="000000" w:themeColor="text1"/>
        </w:rPr>
      </w:pPr>
      <w:r w:rsidRPr="00E212AB">
        <w:rPr>
          <w:rFonts w:asciiTheme="minorHAnsi" w:hAnsiTheme="minorHAnsi" w:cs="Arial"/>
          <w:b/>
          <w:color w:val="000000" w:themeColor="text1"/>
        </w:rPr>
        <w:t xml:space="preserve">Figure </w:t>
      </w:r>
      <w:r w:rsidR="005C2B4F" w:rsidRPr="00E212AB">
        <w:rPr>
          <w:rFonts w:asciiTheme="minorHAnsi" w:hAnsiTheme="minorHAnsi" w:cs="Arial"/>
          <w:b/>
          <w:color w:val="000000" w:themeColor="text1"/>
        </w:rPr>
        <w:t>4</w:t>
      </w:r>
      <w:r w:rsidRPr="00E212AB">
        <w:rPr>
          <w:rFonts w:asciiTheme="minorHAnsi" w:hAnsiTheme="minorHAnsi" w:cs="Arial"/>
          <w:b/>
          <w:color w:val="000000" w:themeColor="text1"/>
        </w:rPr>
        <w:t>: Log</w:t>
      </w:r>
      <w:r w:rsidR="008E4AB7" w:rsidRPr="00E212AB">
        <w:rPr>
          <w:rFonts w:asciiTheme="minorHAnsi" w:hAnsiTheme="minorHAnsi" w:cs="Arial"/>
          <w:b/>
          <w:bCs/>
          <w:color w:val="000000" w:themeColor="text1"/>
          <w:vertAlign w:val="subscript"/>
        </w:rPr>
        <w:t>2</w:t>
      </w:r>
      <w:r w:rsidRPr="00E212AB">
        <w:rPr>
          <w:rFonts w:asciiTheme="minorHAnsi" w:hAnsiTheme="minorHAnsi" w:cs="Arial"/>
          <w:b/>
          <w:color w:val="000000" w:themeColor="text1"/>
        </w:rPr>
        <w:t xml:space="preserve">-fold-change vs. abundance of TMM-normalized gene expression of diapause pharate larvae at 11 days vs. 21 days post-oviposition. </w:t>
      </w:r>
      <w:r w:rsidRPr="00E212AB">
        <w:rPr>
          <w:rFonts w:asciiTheme="minorHAnsi" w:hAnsiTheme="minorHAnsi" w:cs="Arial"/>
          <w:color w:val="000000" w:themeColor="text1"/>
        </w:rPr>
        <w:t xml:space="preserve">Each point designates a </w:t>
      </w:r>
      <w:proofErr w:type="spellStart"/>
      <w:r w:rsidRPr="00E212AB">
        <w:rPr>
          <w:rFonts w:asciiTheme="minorHAnsi" w:hAnsiTheme="minorHAnsi" w:cs="Arial"/>
          <w:color w:val="000000" w:themeColor="text1"/>
        </w:rPr>
        <w:t>unigene</w:t>
      </w:r>
      <w:proofErr w:type="spellEnd"/>
      <w:r w:rsidRPr="00E212AB">
        <w:rPr>
          <w:rFonts w:asciiTheme="minorHAnsi" w:hAnsiTheme="minorHAnsi" w:cs="Arial"/>
          <w:color w:val="000000" w:themeColor="text1"/>
        </w:rPr>
        <w:t xml:space="preserve">; differentially expressed </w:t>
      </w:r>
      <w:proofErr w:type="spellStart"/>
      <w:r w:rsidRPr="00E212AB">
        <w:rPr>
          <w:rFonts w:asciiTheme="minorHAnsi" w:hAnsiTheme="minorHAnsi" w:cs="Arial"/>
          <w:color w:val="000000" w:themeColor="text1"/>
        </w:rPr>
        <w:t>unigenes</w:t>
      </w:r>
      <w:proofErr w:type="spellEnd"/>
      <w:r w:rsidRPr="00E212AB">
        <w:rPr>
          <w:rFonts w:asciiTheme="minorHAnsi" w:hAnsiTheme="minorHAnsi" w:cs="Arial"/>
          <w:color w:val="000000" w:themeColor="text1"/>
        </w:rPr>
        <w:t xml:space="preserve"> are in red.</w:t>
      </w:r>
      <w:r w:rsidRPr="00E212AB">
        <w:rPr>
          <w:rFonts w:asciiTheme="minorHAnsi" w:hAnsiTheme="minorHAnsi" w:cs="Arial"/>
          <w:i/>
          <w:color w:val="000000" w:themeColor="text1"/>
        </w:rPr>
        <w:t xml:space="preserve"> </w:t>
      </w:r>
      <w:proofErr w:type="spellStart"/>
      <w:r w:rsidRPr="00E212AB">
        <w:rPr>
          <w:rFonts w:asciiTheme="minorHAnsi" w:hAnsiTheme="minorHAnsi" w:cs="Arial"/>
          <w:color w:val="000000" w:themeColor="text1"/>
        </w:rPr>
        <w:t>Unigenes</w:t>
      </w:r>
      <w:proofErr w:type="spellEnd"/>
      <w:r w:rsidRPr="00E212AB">
        <w:rPr>
          <w:rFonts w:asciiTheme="minorHAnsi" w:hAnsiTheme="minorHAnsi" w:cs="Arial"/>
          <w:color w:val="000000" w:themeColor="text1"/>
        </w:rPr>
        <w:t xml:space="preserve"> with higher expression at 11 days post-oviposition have positive fold-change values, whereas </w:t>
      </w:r>
      <w:proofErr w:type="spellStart"/>
      <w:r w:rsidRPr="00E212AB">
        <w:rPr>
          <w:rFonts w:asciiTheme="minorHAnsi" w:hAnsiTheme="minorHAnsi" w:cs="Arial"/>
          <w:color w:val="000000" w:themeColor="text1"/>
        </w:rPr>
        <w:t>unigenes</w:t>
      </w:r>
      <w:proofErr w:type="spellEnd"/>
      <w:r w:rsidRPr="00E212AB">
        <w:rPr>
          <w:rFonts w:asciiTheme="minorHAnsi" w:hAnsiTheme="minorHAnsi" w:cs="Arial"/>
          <w:color w:val="000000" w:themeColor="text1"/>
        </w:rPr>
        <w:t xml:space="preserve"> with higher expression 21 days post-oviposition have negative fold-change values. </w:t>
      </w:r>
    </w:p>
    <w:p w:rsidR="00421F82" w:rsidRPr="00E212AB" w:rsidRDefault="00421F82" w:rsidP="00E212AB">
      <w:pPr>
        <w:rPr>
          <w:rFonts w:asciiTheme="minorHAnsi" w:hAnsiTheme="minorHAnsi" w:cs="Arial"/>
          <w:color w:val="808080"/>
        </w:rPr>
      </w:pPr>
    </w:p>
    <w:p w:rsidR="00994D0D" w:rsidRPr="00E212AB" w:rsidRDefault="00994D0D" w:rsidP="00E212AB">
      <w:pPr>
        <w:rPr>
          <w:rFonts w:asciiTheme="minorHAnsi" w:hAnsiTheme="minorHAnsi" w:cs="Arial"/>
          <w:color w:val="808080"/>
        </w:rPr>
      </w:pPr>
      <w:r w:rsidRPr="00E212AB">
        <w:rPr>
          <w:rFonts w:asciiTheme="minorHAnsi" w:hAnsiTheme="minorHAnsi" w:cs="Arial"/>
          <w:b/>
          <w:color w:val="000000" w:themeColor="text1"/>
        </w:rPr>
        <w:t xml:space="preserve">Table 1: Programs and resources used for the bioinformatics </w:t>
      </w:r>
      <w:r w:rsidR="007031BD" w:rsidRPr="00E212AB">
        <w:rPr>
          <w:rFonts w:asciiTheme="minorHAnsi" w:hAnsiTheme="minorHAnsi" w:cs="Arial"/>
          <w:b/>
          <w:color w:val="000000" w:themeColor="text1"/>
        </w:rPr>
        <w:t xml:space="preserve">procedures in this protocol. </w:t>
      </w:r>
      <w:r w:rsidR="007031BD" w:rsidRPr="00E212AB">
        <w:rPr>
          <w:rFonts w:asciiTheme="minorHAnsi" w:hAnsiTheme="minorHAnsi" w:cs="Arial"/>
          <w:color w:val="000000" w:themeColor="text1"/>
        </w:rPr>
        <w:t xml:space="preserve">URLs </w:t>
      </w:r>
      <w:r w:rsidR="00D15376" w:rsidRPr="00E212AB">
        <w:rPr>
          <w:rFonts w:asciiTheme="minorHAnsi" w:hAnsiTheme="minorHAnsi" w:cs="Arial"/>
          <w:color w:val="000000" w:themeColor="text1"/>
        </w:rPr>
        <w:t xml:space="preserve">are listed </w:t>
      </w:r>
      <w:r w:rsidR="007031BD" w:rsidRPr="00E212AB">
        <w:rPr>
          <w:rFonts w:asciiTheme="minorHAnsi" w:hAnsiTheme="minorHAnsi" w:cs="Arial"/>
          <w:color w:val="000000" w:themeColor="text1"/>
        </w:rPr>
        <w:t xml:space="preserve">to easily access each of the resources needed in this protocol. </w:t>
      </w:r>
    </w:p>
    <w:p w:rsidR="00994D0D" w:rsidRPr="00E212AB" w:rsidRDefault="00994D0D" w:rsidP="00E212AB">
      <w:pPr>
        <w:rPr>
          <w:rFonts w:asciiTheme="minorHAnsi" w:hAnsiTheme="minorHAnsi" w:cs="Arial"/>
          <w:color w:val="808080"/>
        </w:rPr>
      </w:pPr>
    </w:p>
    <w:p w:rsidR="006305D7" w:rsidRPr="00E212AB" w:rsidRDefault="00994D0D" w:rsidP="00E212AB">
      <w:pPr>
        <w:rPr>
          <w:rFonts w:asciiTheme="minorHAnsi" w:hAnsiTheme="minorHAnsi" w:cs="Arial"/>
          <w:color w:val="000000" w:themeColor="text1"/>
        </w:rPr>
      </w:pPr>
      <w:r w:rsidRPr="00E212AB">
        <w:rPr>
          <w:rFonts w:asciiTheme="minorHAnsi" w:hAnsiTheme="minorHAnsi" w:cs="Arial"/>
          <w:b/>
          <w:color w:val="000000" w:themeColor="text1"/>
        </w:rPr>
        <w:t>Table 2</w:t>
      </w:r>
      <w:r w:rsidR="006305D7" w:rsidRPr="00E212AB">
        <w:rPr>
          <w:rFonts w:asciiTheme="minorHAnsi" w:hAnsiTheme="minorHAnsi" w:cs="Arial"/>
          <w:b/>
          <w:color w:val="000000" w:themeColor="text1"/>
        </w:rPr>
        <w:t>:</w:t>
      </w:r>
      <w:r w:rsidR="006305D7" w:rsidRPr="00E212AB">
        <w:rPr>
          <w:rFonts w:asciiTheme="minorHAnsi" w:hAnsiTheme="minorHAnsi" w:cs="Arial"/>
          <w:color w:val="000000" w:themeColor="text1"/>
        </w:rPr>
        <w:t xml:space="preserve"> </w:t>
      </w:r>
      <w:r w:rsidR="00924AD9" w:rsidRPr="00E212AB">
        <w:rPr>
          <w:rFonts w:asciiTheme="minorHAnsi" w:hAnsiTheme="minorHAnsi" w:cs="Arial"/>
          <w:b/>
          <w:color w:val="000000" w:themeColor="text1"/>
        </w:rPr>
        <w:t xml:space="preserve">Diapause incidence calculations. </w:t>
      </w:r>
      <w:r w:rsidR="00924AD9" w:rsidRPr="00E212AB">
        <w:rPr>
          <w:rFonts w:asciiTheme="minorHAnsi" w:hAnsiTheme="minorHAnsi" w:cs="Arial"/>
          <w:color w:val="000000" w:themeColor="text1"/>
        </w:rPr>
        <w:t xml:space="preserve">Results from </w:t>
      </w:r>
      <w:r w:rsidR="00137A4E" w:rsidRPr="00E212AB">
        <w:rPr>
          <w:rFonts w:asciiTheme="minorHAnsi" w:hAnsiTheme="minorHAnsi" w:cs="Arial"/>
          <w:color w:val="000000" w:themeColor="text1"/>
        </w:rPr>
        <w:t>five</w:t>
      </w:r>
      <w:r w:rsidR="00924AD9" w:rsidRPr="00E212AB">
        <w:rPr>
          <w:rFonts w:asciiTheme="minorHAnsi" w:hAnsiTheme="minorHAnsi" w:cs="Arial"/>
          <w:color w:val="000000" w:themeColor="text1"/>
        </w:rPr>
        <w:t xml:space="preserve"> replicates per photoperiod of diapause incidence calculations. Numbers of hatched larvae from two separate hatchings are included, as are the number of</w:t>
      </w:r>
      <w:r w:rsidR="00534FB8" w:rsidRPr="00E212AB">
        <w:rPr>
          <w:rFonts w:asciiTheme="minorHAnsi" w:hAnsiTheme="minorHAnsi" w:cs="Arial"/>
          <w:color w:val="000000" w:themeColor="text1"/>
        </w:rPr>
        <w:t xml:space="preserve"> un</w:t>
      </w:r>
      <w:r w:rsidR="00E35391" w:rsidRPr="00E212AB">
        <w:rPr>
          <w:rFonts w:asciiTheme="minorHAnsi" w:hAnsiTheme="minorHAnsi" w:cs="Arial"/>
          <w:color w:val="000000" w:themeColor="text1"/>
        </w:rPr>
        <w:t>-</w:t>
      </w:r>
      <w:r w:rsidR="00534FB8" w:rsidRPr="00E212AB">
        <w:rPr>
          <w:rFonts w:asciiTheme="minorHAnsi" w:hAnsiTheme="minorHAnsi" w:cs="Arial"/>
          <w:color w:val="000000" w:themeColor="text1"/>
        </w:rPr>
        <w:t>hatched,</w:t>
      </w:r>
      <w:r w:rsidR="00924AD9" w:rsidRPr="00E212AB">
        <w:rPr>
          <w:rFonts w:asciiTheme="minorHAnsi" w:hAnsiTheme="minorHAnsi" w:cs="Arial"/>
          <w:color w:val="000000" w:themeColor="text1"/>
        </w:rPr>
        <w:t xml:space="preserve"> </w:t>
      </w:r>
      <w:proofErr w:type="spellStart"/>
      <w:r w:rsidR="00924AD9" w:rsidRPr="00E212AB">
        <w:rPr>
          <w:rFonts w:asciiTheme="minorHAnsi" w:hAnsiTheme="minorHAnsi" w:cs="Arial"/>
          <w:color w:val="000000" w:themeColor="text1"/>
        </w:rPr>
        <w:t>embryonated</w:t>
      </w:r>
      <w:proofErr w:type="spellEnd"/>
      <w:r w:rsidR="00924AD9" w:rsidRPr="00E212AB">
        <w:rPr>
          <w:rFonts w:asciiTheme="minorHAnsi" w:hAnsiTheme="minorHAnsi" w:cs="Arial"/>
          <w:color w:val="000000" w:themeColor="text1"/>
        </w:rPr>
        <w:t xml:space="preserve"> eggs</w:t>
      </w:r>
      <w:r w:rsidR="00534FB8" w:rsidRPr="00E212AB">
        <w:rPr>
          <w:rFonts w:asciiTheme="minorHAnsi" w:hAnsiTheme="minorHAnsi" w:cs="Arial"/>
          <w:color w:val="000000" w:themeColor="text1"/>
        </w:rPr>
        <w:t>, all of which are necessary to calculate diapause incidence</w:t>
      </w:r>
      <w:r w:rsidR="00924AD9" w:rsidRPr="00E212AB">
        <w:rPr>
          <w:rFonts w:asciiTheme="minorHAnsi" w:hAnsiTheme="minorHAnsi" w:cs="Arial"/>
          <w:color w:val="000000" w:themeColor="text1"/>
        </w:rPr>
        <w:t>.</w:t>
      </w:r>
      <w:r w:rsidR="007F6AE3">
        <w:rPr>
          <w:rFonts w:asciiTheme="minorHAnsi" w:hAnsiTheme="minorHAnsi" w:cs="Arial"/>
          <w:color w:val="000000" w:themeColor="text1"/>
        </w:rPr>
        <w:t xml:space="preserve"> </w:t>
      </w:r>
    </w:p>
    <w:p w:rsidR="006305D7" w:rsidRPr="00E212AB" w:rsidRDefault="006305D7" w:rsidP="00E212AB">
      <w:pPr>
        <w:rPr>
          <w:rFonts w:asciiTheme="minorHAnsi" w:hAnsiTheme="minorHAnsi"/>
          <w:b/>
        </w:rPr>
      </w:pPr>
    </w:p>
    <w:p w:rsidR="006305D7" w:rsidRPr="00E212AB" w:rsidRDefault="006305D7" w:rsidP="00E212AB">
      <w:pPr>
        <w:rPr>
          <w:rFonts w:asciiTheme="minorHAnsi" w:hAnsiTheme="minorHAnsi" w:cs="Arial"/>
          <w:b/>
        </w:rPr>
      </w:pPr>
      <w:r w:rsidRPr="00E212AB">
        <w:rPr>
          <w:rFonts w:asciiTheme="minorHAnsi" w:hAnsiTheme="minorHAnsi"/>
          <w:b/>
        </w:rPr>
        <w:t>DISCUSSION</w:t>
      </w:r>
      <w:r w:rsidRPr="00E212AB">
        <w:rPr>
          <w:rFonts w:asciiTheme="minorHAnsi" w:hAnsiTheme="minorHAnsi"/>
          <w:b/>
          <w:bCs/>
        </w:rPr>
        <w:t xml:space="preserve">: </w:t>
      </w:r>
    </w:p>
    <w:p w:rsidR="003C3C68" w:rsidRPr="00E212AB" w:rsidRDefault="00D15376"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This protocol </w:t>
      </w:r>
      <w:r w:rsidR="003C3C68" w:rsidRPr="00E212AB">
        <w:rPr>
          <w:rFonts w:asciiTheme="minorHAnsi" w:hAnsiTheme="minorHAnsi" w:cs="Arial"/>
        </w:rPr>
        <w:t>present</w:t>
      </w:r>
      <w:r w:rsidR="003E1D33" w:rsidRPr="00E212AB">
        <w:rPr>
          <w:rFonts w:asciiTheme="minorHAnsi" w:hAnsiTheme="minorHAnsi" w:cs="Arial"/>
        </w:rPr>
        <w:t>s</w:t>
      </w:r>
      <w:r w:rsidR="003C3C68" w:rsidRPr="00E212AB">
        <w:rPr>
          <w:rFonts w:asciiTheme="minorHAnsi" w:hAnsiTheme="minorHAnsi" w:cs="Arial"/>
        </w:rPr>
        <w:t xml:space="preserve"> methods to discover differentially expressed genes due to </w:t>
      </w:r>
      <w:proofErr w:type="spellStart"/>
      <w:r w:rsidR="003C3C68" w:rsidRPr="00E212AB">
        <w:rPr>
          <w:rFonts w:asciiTheme="minorHAnsi" w:hAnsiTheme="minorHAnsi" w:cs="Arial"/>
        </w:rPr>
        <w:t>photoperiodically</w:t>
      </w:r>
      <w:proofErr w:type="spellEnd"/>
      <w:r w:rsidR="003C3C68" w:rsidRPr="00E212AB">
        <w:rPr>
          <w:rFonts w:asciiTheme="minorHAnsi" w:hAnsiTheme="minorHAnsi" w:cs="Arial"/>
        </w:rPr>
        <w:t xml:space="preserve"> induced diapause in </w:t>
      </w:r>
      <w:r w:rsidR="003C3C68" w:rsidRPr="00E212AB">
        <w:rPr>
          <w:rFonts w:asciiTheme="minorHAnsi" w:hAnsiTheme="minorHAnsi" w:cs="Arial"/>
          <w:i/>
        </w:rPr>
        <w:t>A. albopictus</w:t>
      </w:r>
      <w:r w:rsidR="003C3C68" w:rsidRPr="00E212AB">
        <w:rPr>
          <w:rFonts w:asciiTheme="minorHAnsi" w:hAnsiTheme="minorHAnsi" w:cs="Arial"/>
        </w:rPr>
        <w:t xml:space="preserve">. </w:t>
      </w:r>
      <w:ins w:id="285" w:author="" w:date="2014-05-03T20:30:00Z">
        <w:r w:rsidR="00AD7307">
          <w:rPr>
            <w:rFonts w:asciiTheme="minorHAnsi" w:hAnsiTheme="minorHAnsi" w:cs="Arial"/>
          </w:rPr>
          <w:t xml:space="preserve">The protocol </w:t>
        </w:r>
      </w:ins>
      <w:ins w:id="286" w:author="" w:date="2014-05-03T20:47:00Z">
        <w:r w:rsidR="000333A0">
          <w:rPr>
            <w:rFonts w:asciiTheme="minorHAnsi" w:hAnsiTheme="minorHAnsi" w:cs="Arial"/>
          </w:rPr>
          <w:t>is significant in that it uniquely combines mosquito rearing and bioinformatics techniques to make</w:t>
        </w:r>
      </w:ins>
      <w:ins w:id="287" w:author="" w:date="2014-05-03T20:48:00Z">
        <w:r w:rsidR="000333A0">
          <w:rPr>
            <w:rFonts w:asciiTheme="minorHAnsi" w:hAnsiTheme="minorHAnsi" w:cs="Arial"/>
          </w:rPr>
          <w:t xml:space="preserve"> all experimental aspects of a molecular physiology program accessible</w:t>
        </w:r>
      </w:ins>
      <w:ins w:id="288" w:author="" w:date="2014-05-03T21:03:00Z">
        <w:r w:rsidR="002F4628">
          <w:rPr>
            <w:rFonts w:asciiTheme="minorHAnsi" w:hAnsiTheme="minorHAnsi" w:cs="Arial"/>
          </w:rPr>
          <w:t xml:space="preserve"> to novice users</w:t>
        </w:r>
      </w:ins>
      <w:ins w:id="289" w:author="" w:date="2014-05-03T21:06:00Z">
        <w:r w:rsidR="002F4628">
          <w:rPr>
            <w:rFonts w:asciiTheme="minorHAnsi" w:hAnsiTheme="minorHAnsi" w:cs="Arial"/>
          </w:rPr>
          <w:t xml:space="preserve"> – in particular for those focusing on the photoperiodic diapause response</w:t>
        </w:r>
      </w:ins>
      <w:ins w:id="290" w:author="" w:date="2014-05-03T20:48:00Z">
        <w:r w:rsidR="000333A0">
          <w:rPr>
            <w:rFonts w:asciiTheme="minorHAnsi" w:hAnsiTheme="minorHAnsi" w:cs="Arial"/>
          </w:rPr>
          <w:t>.</w:t>
        </w:r>
      </w:ins>
      <w:ins w:id="291" w:author="" w:date="2014-05-03T20:47:00Z">
        <w:r w:rsidR="000333A0">
          <w:rPr>
            <w:rFonts w:asciiTheme="minorHAnsi" w:hAnsiTheme="minorHAnsi" w:cs="Arial"/>
          </w:rPr>
          <w:t xml:space="preserve"> </w:t>
        </w:r>
      </w:ins>
      <w:ins w:id="292" w:author="" w:date="2014-05-03T21:21:00Z">
        <w:r w:rsidR="001720F5">
          <w:rPr>
            <w:rFonts w:asciiTheme="minorHAnsi" w:hAnsiTheme="minorHAnsi" w:cs="Arial"/>
          </w:rPr>
          <w:t xml:space="preserve">Existing methods, to our knowledge, do not </w:t>
        </w:r>
      </w:ins>
      <w:ins w:id="293" w:author="" w:date="2014-05-03T21:22:00Z">
        <w:r w:rsidR="001720F5">
          <w:rPr>
            <w:rFonts w:asciiTheme="minorHAnsi" w:hAnsiTheme="minorHAnsi" w:cs="Arial"/>
          </w:rPr>
          <w:t xml:space="preserve">provide as much detail in the rearing protocol – which is often necessary to identify rearing mistakes - nor do they </w:t>
        </w:r>
      </w:ins>
      <w:ins w:id="294" w:author="" w:date="2014-05-03T21:24:00Z">
        <w:r w:rsidR="001720F5">
          <w:rPr>
            <w:rFonts w:asciiTheme="minorHAnsi" w:hAnsiTheme="minorHAnsi" w:cs="Arial"/>
          </w:rPr>
          <w:t>provide insight on experimental design during the</w:t>
        </w:r>
      </w:ins>
      <w:ins w:id="295" w:author="" w:date="2014-05-03T21:22:00Z">
        <w:r w:rsidR="001720F5">
          <w:rPr>
            <w:rFonts w:asciiTheme="minorHAnsi" w:hAnsiTheme="minorHAnsi" w:cs="Arial"/>
          </w:rPr>
          <w:t xml:space="preserve"> rearing </w:t>
        </w:r>
      </w:ins>
      <w:ins w:id="296" w:author="" w:date="2014-05-03T21:25:00Z">
        <w:r w:rsidR="001720F5">
          <w:rPr>
            <w:rFonts w:asciiTheme="minorHAnsi" w:hAnsiTheme="minorHAnsi" w:cs="Arial"/>
          </w:rPr>
          <w:t xml:space="preserve">stage </w:t>
        </w:r>
      </w:ins>
      <w:ins w:id="297" w:author="" w:date="2014-05-03T21:22:00Z">
        <w:r w:rsidR="001720F5">
          <w:rPr>
            <w:rFonts w:asciiTheme="minorHAnsi" w:hAnsiTheme="minorHAnsi" w:cs="Arial"/>
          </w:rPr>
          <w:t xml:space="preserve">that will enable successful </w:t>
        </w:r>
        <w:proofErr w:type="spellStart"/>
        <w:r w:rsidR="001720F5">
          <w:rPr>
            <w:rFonts w:asciiTheme="minorHAnsi" w:hAnsiTheme="minorHAnsi" w:cs="Arial"/>
          </w:rPr>
          <w:t>bioinformatic</w:t>
        </w:r>
        <w:proofErr w:type="spellEnd"/>
        <w:r w:rsidR="001720F5">
          <w:rPr>
            <w:rFonts w:asciiTheme="minorHAnsi" w:hAnsiTheme="minorHAnsi" w:cs="Arial"/>
          </w:rPr>
          <w:t xml:space="preserve"> analysis downstream. </w:t>
        </w:r>
      </w:ins>
      <w:r w:rsidR="003C3C68" w:rsidRPr="00E212AB">
        <w:rPr>
          <w:rFonts w:asciiTheme="minorHAnsi" w:hAnsiTheme="minorHAnsi" w:cs="Arial"/>
        </w:rPr>
        <w:t>The</w:t>
      </w:r>
      <w:del w:id="298" w:author="" w:date="2014-05-03T20:48:00Z">
        <w:r w:rsidR="003C3C68" w:rsidRPr="00E212AB" w:rsidDel="000333A0">
          <w:rPr>
            <w:rFonts w:asciiTheme="minorHAnsi" w:hAnsiTheme="minorHAnsi" w:cs="Arial"/>
          </w:rPr>
          <w:delText>se</w:delText>
        </w:r>
      </w:del>
      <w:r w:rsidR="003C3C68" w:rsidRPr="00E212AB">
        <w:rPr>
          <w:rFonts w:asciiTheme="minorHAnsi" w:hAnsiTheme="minorHAnsi" w:cs="Arial"/>
        </w:rPr>
        <w:t xml:space="preserve"> methods </w:t>
      </w:r>
      <w:ins w:id="299" w:author="" w:date="2014-05-03T21:23:00Z">
        <w:r w:rsidR="001720F5">
          <w:rPr>
            <w:rFonts w:asciiTheme="minorHAnsi" w:hAnsiTheme="minorHAnsi" w:cs="Arial"/>
          </w:rPr>
          <w:t xml:space="preserve">presented here </w:t>
        </w:r>
      </w:ins>
      <w:r w:rsidR="003C3C68" w:rsidRPr="00E212AB">
        <w:rPr>
          <w:rFonts w:asciiTheme="minorHAnsi" w:hAnsiTheme="minorHAnsi" w:cs="Arial"/>
        </w:rPr>
        <w:t xml:space="preserve">have been optimized for </w:t>
      </w:r>
      <w:r w:rsidR="003C3C68" w:rsidRPr="00E212AB">
        <w:rPr>
          <w:rFonts w:asciiTheme="minorHAnsi" w:hAnsiTheme="minorHAnsi" w:cs="Arial"/>
          <w:i/>
        </w:rPr>
        <w:t>A. albopictus</w:t>
      </w:r>
      <w:r w:rsidR="003C3C68" w:rsidRPr="00E212AB">
        <w:rPr>
          <w:rFonts w:asciiTheme="minorHAnsi" w:hAnsiTheme="minorHAnsi" w:cs="Arial"/>
        </w:rPr>
        <w:t xml:space="preserve">, </w:t>
      </w:r>
      <w:r w:rsidR="00801D20" w:rsidRPr="00E212AB">
        <w:rPr>
          <w:rFonts w:asciiTheme="minorHAnsi" w:hAnsiTheme="minorHAnsi" w:cs="Arial"/>
        </w:rPr>
        <w:t xml:space="preserve">especially </w:t>
      </w:r>
      <w:r w:rsidR="003C3C68" w:rsidRPr="00E212AB">
        <w:rPr>
          <w:rFonts w:asciiTheme="minorHAnsi" w:hAnsiTheme="minorHAnsi" w:cs="Arial"/>
        </w:rPr>
        <w:t xml:space="preserve">the rearing methods, which generally take six weeks from one laboratory generation to the next. </w:t>
      </w:r>
      <w:ins w:id="300" w:author="" w:date="2014-05-03T20:48:00Z">
        <w:r w:rsidR="000333A0">
          <w:rPr>
            <w:rFonts w:asciiTheme="minorHAnsi" w:hAnsiTheme="minorHAnsi" w:cs="Arial"/>
          </w:rPr>
          <w:t xml:space="preserve">However, </w:t>
        </w:r>
      </w:ins>
      <w:ins w:id="301" w:author="" w:date="2014-05-08T19:24:00Z">
        <w:r w:rsidR="00356564">
          <w:rPr>
            <w:rFonts w:asciiTheme="minorHAnsi" w:hAnsiTheme="minorHAnsi" w:cs="Arial"/>
          </w:rPr>
          <w:t xml:space="preserve">in future applications </w:t>
        </w:r>
      </w:ins>
      <w:ins w:id="302" w:author="" w:date="2014-05-03T20:48:00Z">
        <w:r w:rsidR="000333A0">
          <w:rPr>
            <w:rFonts w:asciiTheme="minorHAnsi" w:hAnsiTheme="minorHAnsi" w:cs="Arial"/>
          </w:rPr>
          <w:t>t</w:t>
        </w:r>
      </w:ins>
      <w:del w:id="303" w:author="" w:date="2014-05-03T20:48:00Z">
        <w:r w:rsidRPr="00E212AB" w:rsidDel="000333A0">
          <w:rPr>
            <w:rFonts w:asciiTheme="minorHAnsi" w:hAnsiTheme="minorHAnsi" w:cs="Arial"/>
          </w:rPr>
          <w:delText>T</w:delText>
        </w:r>
      </w:del>
      <w:r w:rsidRPr="00E212AB">
        <w:rPr>
          <w:rFonts w:asciiTheme="minorHAnsi" w:hAnsiTheme="minorHAnsi" w:cs="Arial"/>
        </w:rPr>
        <w:t xml:space="preserve">his </w:t>
      </w:r>
      <w:r w:rsidR="003C3C68" w:rsidRPr="00E212AB">
        <w:rPr>
          <w:rFonts w:asciiTheme="minorHAnsi" w:hAnsiTheme="minorHAnsi" w:cs="Arial"/>
        </w:rPr>
        <w:t xml:space="preserve">method could be adapted with modest </w:t>
      </w:r>
      <w:r w:rsidR="00BC7711" w:rsidRPr="00E212AB">
        <w:rPr>
          <w:rFonts w:asciiTheme="minorHAnsi" w:hAnsiTheme="minorHAnsi" w:cs="Arial"/>
        </w:rPr>
        <w:t>adjustments</w:t>
      </w:r>
      <w:r w:rsidR="003C3C68" w:rsidRPr="00E212AB">
        <w:rPr>
          <w:rFonts w:asciiTheme="minorHAnsi" w:hAnsiTheme="minorHAnsi" w:cs="Arial"/>
        </w:rPr>
        <w:t xml:space="preserve"> to other mosquito species that exhibit photoperiodic diapause</w:t>
      </w:r>
      <w:r w:rsidR="005202AA" w:rsidRPr="00E212AB">
        <w:rPr>
          <w:rFonts w:hAnsiTheme="minorHAnsi"/>
          <w:vertAlign w:val="superscript"/>
        </w:rPr>
        <w:t>23</w:t>
      </w:r>
      <w:r w:rsidR="003C3C68" w:rsidRPr="00E212AB">
        <w:rPr>
          <w:rFonts w:asciiTheme="minorHAnsi" w:hAnsiTheme="minorHAnsi" w:cs="Arial"/>
        </w:rPr>
        <w:t xml:space="preserve">. </w:t>
      </w:r>
      <w:ins w:id="304" w:author="" w:date="2014-05-03T20:26:00Z">
        <w:r w:rsidR="004F2AB3">
          <w:rPr>
            <w:rFonts w:asciiTheme="minorHAnsi" w:hAnsiTheme="minorHAnsi" w:cs="Arial"/>
          </w:rPr>
          <w:t xml:space="preserve">Furthermore, the </w:t>
        </w:r>
      </w:ins>
      <w:ins w:id="305" w:author="" w:date="2014-05-03T20:27:00Z">
        <w:r w:rsidR="004F2AB3">
          <w:rPr>
            <w:rFonts w:asciiTheme="minorHAnsi" w:hAnsiTheme="minorHAnsi" w:cs="Arial"/>
          </w:rPr>
          <w:t xml:space="preserve">general experimental design and </w:t>
        </w:r>
      </w:ins>
      <w:ins w:id="306" w:author="" w:date="2014-05-03T20:26:00Z">
        <w:r w:rsidR="004F2AB3">
          <w:rPr>
            <w:rFonts w:asciiTheme="minorHAnsi" w:hAnsiTheme="minorHAnsi" w:cs="Arial"/>
          </w:rPr>
          <w:t xml:space="preserve">bioinformatics workflow </w:t>
        </w:r>
      </w:ins>
      <w:ins w:id="307" w:author="" w:date="2014-05-03T20:27:00Z">
        <w:r w:rsidR="004F2AB3">
          <w:rPr>
            <w:rFonts w:asciiTheme="minorHAnsi" w:hAnsiTheme="minorHAnsi" w:cs="Arial"/>
          </w:rPr>
          <w:t xml:space="preserve">are applicable to </w:t>
        </w:r>
      </w:ins>
      <w:ins w:id="308" w:author="" w:date="2014-05-03T20:28:00Z">
        <w:r w:rsidR="00AD7307">
          <w:rPr>
            <w:rFonts w:asciiTheme="minorHAnsi" w:hAnsiTheme="minorHAnsi" w:cs="Arial"/>
          </w:rPr>
          <w:t xml:space="preserve">the study of other </w:t>
        </w:r>
        <w:proofErr w:type="spellStart"/>
        <w:r w:rsidR="00AD7307">
          <w:rPr>
            <w:rFonts w:asciiTheme="minorHAnsi" w:hAnsiTheme="minorHAnsi" w:cs="Arial"/>
          </w:rPr>
          <w:t>polyphenisms</w:t>
        </w:r>
        <w:proofErr w:type="spellEnd"/>
        <w:r w:rsidR="00AD7307">
          <w:rPr>
            <w:rFonts w:asciiTheme="minorHAnsi" w:hAnsiTheme="minorHAnsi" w:cs="Arial"/>
          </w:rPr>
          <w:t xml:space="preserve">. </w:t>
        </w:r>
      </w:ins>
      <w:del w:id="309" w:author="" w:date="2014-05-03T21:04:00Z">
        <w:r w:rsidRPr="00E212AB" w:rsidDel="002F4628">
          <w:rPr>
            <w:rFonts w:asciiTheme="minorHAnsi" w:hAnsiTheme="minorHAnsi" w:cs="Arial"/>
          </w:rPr>
          <w:delText xml:space="preserve">The </w:delText>
        </w:r>
        <w:r w:rsidR="003C3C68" w:rsidRPr="00E212AB" w:rsidDel="002F4628">
          <w:rPr>
            <w:rFonts w:asciiTheme="minorHAnsi" w:hAnsiTheme="minorHAnsi" w:cs="Arial"/>
          </w:rPr>
          <w:delText>rearing techniques in the example presented here demonstrate some variability in diapause incid</w:delText>
        </w:r>
        <w:r w:rsidR="00137A4E" w:rsidRPr="00E212AB" w:rsidDel="002F4628">
          <w:rPr>
            <w:rFonts w:asciiTheme="minorHAnsi" w:hAnsiTheme="minorHAnsi" w:cs="Arial"/>
          </w:rPr>
          <w:delText>ence: for example, replicate SD2 shows lower (80</w:delText>
        </w:r>
        <w:r w:rsidR="003C3C68" w:rsidRPr="00E212AB" w:rsidDel="002F4628">
          <w:rPr>
            <w:rFonts w:asciiTheme="minorHAnsi" w:hAnsiTheme="minorHAnsi" w:cs="Arial"/>
          </w:rPr>
          <w:delText xml:space="preserve">%) diapause incidence than </w:delText>
        </w:r>
        <w:r w:rsidR="00137A4E" w:rsidRPr="00E212AB" w:rsidDel="002F4628">
          <w:rPr>
            <w:rFonts w:asciiTheme="minorHAnsi" w:hAnsiTheme="minorHAnsi" w:cs="Arial"/>
          </w:rPr>
          <w:delText>the remaining replicates (87.18% - 97.67%)</w:delText>
        </w:r>
        <w:r w:rsidR="003C3C68" w:rsidRPr="00E212AB" w:rsidDel="002F4628">
          <w:rPr>
            <w:rFonts w:asciiTheme="minorHAnsi" w:hAnsiTheme="minorHAnsi" w:cs="Arial"/>
          </w:rPr>
          <w:delText xml:space="preserve">. This replicate also had the smallest sample size, so </w:delText>
        </w:r>
        <w:r w:rsidRPr="00E212AB" w:rsidDel="002F4628">
          <w:rPr>
            <w:rFonts w:asciiTheme="minorHAnsi" w:hAnsiTheme="minorHAnsi" w:cs="Arial"/>
          </w:rPr>
          <w:delText xml:space="preserve">it is </w:delText>
        </w:r>
        <w:r w:rsidR="003C3C68" w:rsidRPr="00E212AB" w:rsidDel="002F4628">
          <w:rPr>
            <w:rFonts w:asciiTheme="minorHAnsi" w:hAnsiTheme="minorHAnsi" w:cs="Arial"/>
          </w:rPr>
          <w:delText>recommend</w:delText>
        </w:r>
        <w:r w:rsidRPr="00E212AB" w:rsidDel="002F4628">
          <w:rPr>
            <w:rFonts w:asciiTheme="minorHAnsi" w:hAnsiTheme="minorHAnsi" w:cs="Arial"/>
          </w:rPr>
          <w:delText>ed to</w:delText>
        </w:r>
        <w:r w:rsidR="003C3C68" w:rsidRPr="00E212AB" w:rsidDel="002F4628">
          <w:rPr>
            <w:rFonts w:asciiTheme="minorHAnsi" w:hAnsiTheme="minorHAnsi" w:cs="Arial"/>
          </w:rPr>
          <w:delText xml:space="preserve"> set aside a sufficient number of eggs for the diapause measurement in order to </w:delText>
        </w:r>
        <w:r w:rsidR="003E1D33" w:rsidRPr="00E212AB" w:rsidDel="002F4628">
          <w:rPr>
            <w:rFonts w:asciiTheme="minorHAnsi" w:hAnsiTheme="minorHAnsi" w:cs="Arial"/>
          </w:rPr>
          <w:delText xml:space="preserve">obtain </w:delText>
        </w:r>
        <w:r w:rsidR="003C3C68" w:rsidRPr="00E212AB" w:rsidDel="002F4628">
          <w:rPr>
            <w:rFonts w:asciiTheme="minorHAnsi" w:hAnsiTheme="minorHAnsi" w:cs="Arial"/>
          </w:rPr>
          <w:delText xml:space="preserve">an accurate result. </w:delText>
        </w:r>
      </w:del>
    </w:p>
    <w:p w:rsidR="003C3C68" w:rsidRPr="00E212AB" w:rsidRDefault="003C3C68" w:rsidP="00E212AB">
      <w:pPr>
        <w:pStyle w:val="NormalWeb"/>
        <w:spacing w:before="0" w:beforeAutospacing="0" w:after="0" w:afterAutospacing="0"/>
        <w:rPr>
          <w:rFonts w:asciiTheme="minorHAnsi" w:hAnsiTheme="minorHAnsi" w:cs="Arial"/>
        </w:rPr>
      </w:pPr>
    </w:p>
    <w:p w:rsidR="00E36658" w:rsidRPr="00EC38CD" w:rsidDel="001D4D8F" w:rsidRDefault="00E36658" w:rsidP="00E212AB">
      <w:pPr>
        <w:widowControl/>
        <w:autoSpaceDE/>
        <w:autoSpaceDN/>
        <w:adjustRightInd/>
        <w:jc w:val="left"/>
        <w:rPr>
          <w:del w:id="310" w:author="" w:date="2014-05-06T20:12:00Z"/>
          <w:rFonts w:asciiTheme="minorHAnsi" w:hAnsiTheme="minorHAnsi"/>
          <w:rPrChange w:id="311" w:author="" w:date="2014-05-04T20:23:00Z">
            <w:rPr>
              <w:del w:id="312" w:author="" w:date="2014-05-06T20:12:00Z"/>
            </w:rPr>
          </w:rPrChange>
        </w:rPr>
      </w:pPr>
      <w:r w:rsidRPr="00E212AB">
        <w:rPr>
          <w:rFonts w:asciiTheme="minorHAnsi" w:hAnsiTheme="minorHAnsi"/>
        </w:rPr>
        <w:t xml:space="preserve">Several points not detailed in the protocol should be considered when rearing </w:t>
      </w:r>
      <w:r w:rsidRPr="00E212AB">
        <w:rPr>
          <w:rFonts w:asciiTheme="minorHAnsi" w:hAnsiTheme="minorHAnsi"/>
          <w:i/>
        </w:rPr>
        <w:t xml:space="preserve">A. albopictus </w:t>
      </w:r>
      <w:r w:rsidRPr="00E212AB">
        <w:rPr>
          <w:rFonts w:asciiTheme="minorHAnsi" w:hAnsiTheme="minorHAnsi"/>
        </w:rPr>
        <w:t xml:space="preserve">larvae. First, </w:t>
      </w:r>
      <w:ins w:id="313" w:author="" w:date="2014-05-08T19:32:00Z">
        <w:r w:rsidR="00776145" w:rsidRPr="00951413">
          <w:rPr>
            <w:i/>
            <w:rPrChange w:id="314" w:author="" w:date="2014-05-08T19:39:00Z">
              <w:rPr/>
            </w:rPrChange>
          </w:rPr>
          <w:t>A. albopictus</w:t>
        </w:r>
        <w:r w:rsidR="00776145">
          <w:t xml:space="preserve"> can be found in a wide variety of natural and artificial container habitats as described in previous papers</w:t>
        </w:r>
        <w:r w:rsidR="00776145" w:rsidRPr="00F14A7A">
          <w:rPr>
            <w:rFonts w:asciiTheme="minorHAnsi" w:hAnsiTheme="minorHAnsi"/>
            <w:vertAlign w:val="superscript"/>
          </w:rPr>
          <w:t>36, 37</w:t>
        </w:r>
        <w:r w:rsidR="00776145">
          <w:t xml:space="preserve">.  Used tire lots are a common source of larvae for establishing laboratory colonies.  Populations collected </w:t>
        </w:r>
        <w:proofErr w:type="gramStart"/>
        <w:r w:rsidR="00776145">
          <w:t>above 32</w:t>
        </w:r>
        <w:r w:rsidR="00776145">
          <w:sym w:font="Symbol" w:char="F0B0"/>
        </w:r>
        <w:r w:rsidR="00776145">
          <w:t>N latitude in North America</w:t>
        </w:r>
        <w:proofErr w:type="gramEnd"/>
        <w:r w:rsidR="00776145">
          <w:t xml:space="preserve"> can be expected to exhibit a strong diapause response</w:t>
        </w:r>
        <w:r w:rsidR="00776145" w:rsidRPr="00776145">
          <w:rPr>
            <w:vertAlign w:val="superscript"/>
            <w:rPrChange w:id="315" w:author="" w:date="2014-05-08T19:33:00Z">
              <w:rPr/>
            </w:rPrChange>
          </w:rPr>
          <w:t>13</w:t>
        </w:r>
      </w:ins>
      <w:ins w:id="316" w:author="Scott" w:date="2014-05-06T19:26:00Z">
        <w:del w:id="317" w:author="" w:date="2014-05-08T19:32:00Z">
          <w:r w:rsidR="00405504" w:rsidDel="00776145">
            <w:rPr>
              <w:rFonts w:asciiTheme="minorHAnsi" w:hAnsiTheme="minorHAnsi"/>
            </w:rPr>
            <w:delText xml:space="preserve">Several papers already outline </w:delText>
          </w:r>
          <w:r w:rsidR="00405504" w:rsidDel="00776145">
            <w:rPr>
              <w:rFonts w:asciiTheme="minorHAnsi" w:hAnsiTheme="minorHAnsi"/>
              <w:i/>
            </w:rPr>
            <w:delText xml:space="preserve">A. albopictus </w:delText>
          </w:r>
          <w:r w:rsidR="00405504" w:rsidDel="00776145">
            <w:rPr>
              <w:rFonts w:asciiTheme="minorHAnsi" w:hAnsiTheme="minorHAnsi"/>
            </w:rPr>
            <w:delText>habitat</w:delText>
          </w:r>
        </w:del>
        <w:del w:id="318" w:author="" w:date="2014-05-06T19:45:00Z">
          <w:r w:rsidR="00405504" w:rsidDel="00C17142">
            <w:rPr>
              <w:rFonts w:asciiTheme="minorHAnsi" w:hAnsiTheme="minorHAnsi"/>
            </w:rPr>
            <w:delText xml:space="preserve"> (Hawley)</w:delText>
          </w:r>
        </w:del>
        <w:del w:id="319" w:author="" w:date="2014-05-08T19:32:00Z">
          <w:r w:rsidR="00405504" w:rsidDel="00776145">
            <w:rPr>
              <w:rFonts w:asciiTheme="minorHAnsi" w:hAnsiTheme="minorHAnsi"/>
            </w:rPr>
            <w:delText xml:space="preserve"> and container</w:delText>
          </w:r>
        </w:del>
      </w:ins>
      <w:ins w:id="320" w:author="Scott" w:date="2014-05-06T19:27:00Z">
        <w:del w:id="321" w:author="" w:date="2014-05-08T19:32:00Z">
          <w:r w:rsidR="00405504" w:rsidDel="00776145">
            <w:rPr>
              <w:rFonts w:asciiTheme="minorHAnsi" w:hAnsiTheme="minorHAnsi"/>
            </w:rPr>
            <w:delText>preferences</w:delText>
          </w:r>
        </w:del>
        <w:del w:id="322" w:author="" w:date="2014-05-06T19:45:00Z">
          <w:r w:rsidR="00405504" w:rsidDel="00C17142">
            <w:rPr>
              <w:rFonts w:asciiTheme="minorHAnsi" w:hAnsiTheme="minorHAnsi"/>
            </w:rPr>
            <w:delText xml:space="preserve"> (Hawley, Dowling)</w:delText>
          </w:r>
        </w:del>
      </w:ins>
      <w:ins w:id="323" w:author="" w:date="2014-05-04T16:18:00Z">
        <w:r w:rsidR="00C00CE1">
          <w:rPr>
            <w:rFonts w:asciiTheme="minorHAnsi" w:hAnsiTheme="minorHAnsi"/>
          </w:rPr>
          <w:t xml:space="preserve">. </w:t>
        </w:r>
      </w:ins>
      <w:ins w:id="324" w:author="" w:date="2014-05-04T20:22:00Z">
        <w:r w:rsidR="00EC38CD">
          <w:rPr>
            <w:rFonts w:asciiTheme="minorHAnsi" w:hAnsiTheme="minorHAnsi"/>
          </w:rPr>
          <w:t xml:space="preserve">The </w:t>
        </w:r>
        <w:r w:rsidR="00EC38CD">
          <w:rPr>
            <w:rFonts w:asciiTheme="minorHAnsi" w:hAnsiTheme="minorHAnsi"/>
            <w:i/>
          </w:rPr>
          <w:t xml:space="preserve">A. albopictus </w:t>
        </w:r>
        <w:r w:rsidR="00EC38CD">
          <w:rPr>
            <w:rFonts w:asciiTheme="minorHAnsi" w:hAnsiTheme="minorHAnsi"/>
          </w:rPr>
          <w:t>strain used in this protocol was collected from Manassas, VA, and was reared in a laboratory setting for more than</w:t>
        </w:r>
        <w:r w:rsidR="00D829E0">
          <w:rPr>
            <w:rFonts w:asciiTheme="minorHAnsi" w:hAnsiTheme="minorHAnsi"/>
          </w:rPr>
          <w:t xml:space="preserve"> eight generations</w:t>
        </w:r>
      </w:ins>
      <w:ins w:id="325" w:author="" w:date="2014-05-08T19:33:00Z">
        <w:r w:rsidR="00776145" w:rsidRPr="00776145">
          <w:rPr>
            <w:rFonts w:asciiTheme="minorHAnsi" w:hAnsiTheme="minorHAnsi"/>
          </w:rPr>
          <w:t xml:space="preserve"> </w:t>
        </w:r>
        <w:r w:rsidR="00776145">
          <w:rPr>
            <w:rFonts w:asciiTheme="minorHAnsi" w:hAnsiTheme="minorHAnsi"/>
          </w:rPr>
          <w:t>prior to experimental manipulation</w:t>
        </w:r>
      </w:ins>
      <w:ins w:id="326" w:author="" w:date="2014-05-04T20:22:00Z">
        <w:r w:rsidR="00EC38CD">
          <w:rPr>
            <w:rFonts w:asciiTheme="minorHAnsi" w:hAnsiTheme="minorHAnsi"/>
          </w:rPr>
          <w:t xml:space="preserve">. </w:t>
        </w:r>
      </w:ins>
      <w:ins w:id="327" w:author="" w:date="2014-05-04T20:23:00Z">
        <w:r w:rsidR="00EC38CD">
          <w:rPr>
            <w:rFonts w:asciiTheme="minorHAnsi" w:hAnsiTheme="minorHAnsi"/>
          </w:rPr>
          <w:t xml:space="preserve">Second, </w:t>
        </w:r>
      </w:ins>
      <w:r w:rsidRPr="00E212AB">
        <w:rPr>
          <w:rFonts w:asciiTheme="minorHAnsi" w:hAnsiTheme="minorHAnsi"/>
        </w:rPr>
        <w:t>lighting in the photoperiod cabinets should be chosen with care.</w:t>
      </w:r>
      <w:r w:rsidRPr="00E212AB">
        <w:rPr>
          <w:rFonts w:asciiTheme="minorHAnsi" w:hAnsiTheme="minorHAnsi"/>
          <w:b/>
        </w:rPr>
        <w:t xml:space="preserve"> </w:t>
      </w:r>
      <w:r w:rsidRPr="00E212AB">
        <w:rPr>
          <w:rFonts w:asciiTheme="minorHAnsi" w:hAnsiTheme="minorHAnsi"/>
        </w:rPr>
        <w:t>Bulbs in cabinets with built-in lighting functions can cause temperature spikes within the cab</w:t>
      </w:r>
      <w:r w:rsidR="003F280E" w:rsidRPr="00E212AB">
        <w:rPr>
          <w:rFonts w:asciiTheme="minorHAnsi" w:hAnsiTheme="minorHAnsi"/>
        </w:rPr>
        <w:t xml:space="preserve">inet when the lighting turns on or </w:t>
      </w:r>
      <w:r w:rsidRPr="00E212AB">
        <w:rPr>
          <w:rFonts w:asciiTheme="minorHAnsi" w:hAnsiTheme="minorHAnsi"/>
        </w:rPr>
        <w:t xml:space="preserve">off. Anecdotal observation suggests these temperature spikes can disrupt the diapause response. To prevent this, built-in lighting functions should be disabled and cabinets should be equipped with a 4-watt cool-fluorescent bulb. </w:t>
      </w:r>
      <w:del w:id="328" w:author="" w:date="2014-05-04T20:24:00Z">
        <w:r w:rsidRPr="00E212AB" w:rsidDel="00EC38CD">
          <w:rPr>
            <w:rFonts w:asciiTheme="minorHAnsi" w:hAnsiTheme="minorHAnsi"/>
          </w:rPr>
          <w:delText>Second</w:delText>
        </w:r>
      </w:del>
      <w:ins w:id="329" w:author="" w:date="2014-05-04T20:24:00Z">
        <w:r w:rsidR="00EC38CD">
          <w:rPr>
            <w:rFonts w:asciiTheme="minorHAnsi" w:hAnsiTheme="minorHAnsi"/>
          </w:rPr>
          <w:t>Third</w:t>
        </w:r>
      </w:ins>
      <w:r w:rsidRPr="00E212AB">
        <w:rPr>
          <w:rFonts w:asciiTheme="minorHAnsi" w:hAnsiTheme="minorHAnsi"/>
        </w:rPr>
        <w:t>,</w:t>
      </w:r>
      <w:r w:rsidRPr="00E212AB">
        <w:rPr>
          <w:rFonts w:asciiTheme="minorHAnsi" w:hAnsiTheme="minorHAnsi"/>
          <w:b/>
        </w:rPr>
        <w:t xml:space="preserve"> </w:t>
      </w:r>
      <w:r w:rsidRPr="00E212AB">
        <w:rPr>
          <w:rFonts w:asciiTheme="minorHAnsi" w:hAnsiTheme="minorHAnsi"/>
        </w:rPr>
        <w:t>larvae are sensitive to H</w:t>
      </w:r>
      <w:r w:rsidRPr="00E212AB">
        <w:rPr>
          <w:rFonts w:asciiTheme="minorHAnsi" w:hAnsiTheme="minorHAnsi"/>
          <w:vertAlign w:val="subscript"/>
        </w:rPr>
        <w:t>2</w:t>
      </w:r>
      <w:r w:rsidRPr="00E212AB">
        <w:rPr>
          <w:rFonts w:asciiTheme="minorHAnsi" w:hAnsiTheme="minorHAnsi"/>
        </w:rPr>
        <w:t>0 quality and food abundance. Therefore, over-feeding may lead to bacterial accumulation and larval mortality.</w:t>
      </w:r>
      <w:ins w:id="330" w:author="" w:date="2014-05-06T19:41:00Z">
        <w:r w:rsidR="007239B5">
          <w:rPr>
            <w:rFonts w:asciiTheme="minorHAnsi" w:hAnsiTheme="minorHAnsi"/>
          </w:rPr>
          <w:t xml:space="preserve"> Fourth, there are alternative methods to b</w:t>
        </w:r>
        <w:r w:rsidR="007239B5" w:rsidRPr="00121E7D">
          <w:rPr>
            <w:rFonts w:asciiTheme="minorHAnsi" w:hAnsiTheme="minorHAnsi"/>
          </w:rPr>
          <w:t>lood-feed a</w:t>
        </w:r>
        <w:r w:rsidR="007239B5">
          <w:rPr>
            <w:rFonts w:asciiTheme="minorHAnsi" w:hAnsiTheme="minorHAnsi"/>
          </w:rPr>
          <w:t xml:space="preserve">dult female mosquitoes. Glass membranes are an alternative </w:t>
        </w:r>
        <w:r w:rsidR="007239B5" w:rsidRPr="00121E7D">
          <w:rPr>
            <w:rFonts w:asciiTheme="minorHAnsi" w:hAnsiTheme="minorHAnsi"/>
          </w:rPr>
          <w:t>artificial membrane</w:t>
        </w:r>
        <w:r w:rsidR="007239B5">
          <w:rPr>
            <w:rFonts w:asciiTheme="minorHAnsi" w:hAnsiTheme="minorHAnsi"/>
          </w:rPr>
          <w:t xml:space="preserve"> system</w:t>
        </w:r>
      </w:ins>
      <w:ins w:id="331" w:author="" w:date="2014-05-06T19:45:00Z">
        <w:r w:rsidR="00F14A7A" w:rsidRPr="00F14A7A">
          <w:rPr>
            <w:rFonts w:asciiTheme="minorHAnsi" w:hAnsiTheme="minorHAnsi"/>
            <w:vertAlign w:val="superscript"/>
            <w:rPrChange w:id="332" w:author="" w:date="2014-05-06T19:45:00Z">
              <w:rPr>
                <w:rFonts w:asciiTheme="minorHAnsi" w:hAnsiTheme="minorHAnsi"/>
              </w:rPr>
            </w:rPrChange>
          </w:rPr>
          <w:t>38, 39</w:t>
        </w:r>
      </w:ins>
      <w:ins w:id="333" w:author="" w:date="2014-05-06T19:41:00Z">
        <w:r w:rsidR="007239B5">
          <w:rPr>
            <w:rFonts w:asciiTheme="minorHAnsi" w:hAnsiTheme="minorHAnsi"/>
          </w:rPr>
          <w:t xml:space="preserve">, although the </w:t>
        </w:r>
        <w:proofErr w:type="spellStart"/>
        <w:r w:rsidR="007239B5">
          <w:rPr>
            <w:rFonts w:asciiTheme="minorHAnsi" w:hAnsiTheme="minorHAnsi"/>
          </w:rPr>
          <w:t>HemoTek</w:t>
        </w:r>
        <w:proofErr w:type="spellEnd"/>
        <w:r w:rsidR="007239B5">
          <w:rPr>
            <w:rFonts w:asciiTheme="minorHAnsi" w:hAnsiTheme="minorHAnsi"/>
          </w:rPr>
          <w:t xml:space="preserve"> system performs better in the authors’ experience. L</w:t>
        </w:r>
        <w:r w:rsidR="007239B5" w:rsidRPr="00121E7D">
          <w:rPr>
            <w:rFonts w:asciiTheme="minorHAnsi" w:hAnsiTheme="minorHAnsi"/>
          </w:rPr>
          <w:t>ive animal</w:t>
        </w:r>
        <w:r w:rsidR="007239B5">
          <w:rPr>
            <w:rFonts w:asciiTheme="minorHAnsi" w:hAnsiTheme="minorHAnsi"/>
          </w:rPr>
          <w:t>s</w:t>
        </w:r>
        <w:r w:rsidR="007239B5" w:rsidRPr="00121E7D">
          <w:rPr>
            <w:rFonts w:asciiTheme="minorHAnsi" w:hAnsiTheme="minorHAnsi"/>
          </w:rPr>
          <w:t xml:space="preserve"> (usually chicken or rodent) </w:t>
        </w:r>
        <w:r w:rsidR="007239B5">
          <w:rPr>
            <w:rFonts w:asciiTheme="minorHAnsi" w:hAnsiTheme="minorHAnsi"/>
          </w:rPr>
          <w:t>can also be used</w:t>
        </w:r>
      </w:ins>
      <w:ins w:id="334" w:author="" w:date="2014-05-06T19:46:00Z">
        <w:r w:rsidR="00F14A7A" w:rsidRPr="00F14A7A">
          <w:rPr>
            <w:rFonts w:asciiTheme="minorHAnsi" w:hAnsiTheme="minorHAnsi"/>
            <w:vertAlign w:val="superscript"/>
            <w:rPrChange w:id="335" w:author="" w:date="2014-05-06T19:46:00Z">
              <w:rPr>
                <w:rFonts w:asciiTheme="minorHAnsi" w:hAnsiTheme="minorHAnsi"/>
              </w:rPr>
            </w:rPrChange>
          </w:rPr>
          <w:t>38</w:t>
        </w:r>
      </w:ins>
      <w:ins w:id="336" w:author="" w:date="2014-05-06T19:41:00Z">
        <w:r w:rsidR="007239B5">
          <w:rPr>
            <w:rFonts w:asciiTheme="minorHAnsi" w:hAnsiTheme="minorHAnsi"/>
          </w:rPr>
          <w:t xml:space="preserve">– in this case, </w:t>
        </w:r>
        <w:r w:rsidR="007239B5" w:rsidRPr="00121E7D">
          <w:rPr>
            <w:rFonts w:asciiTheme="minorHAnsi" w:hAnsiTheme="minorHAnsi"/>
          </w:rPr>
          <w:t>it is essential to first obtain appropriate certification from your Institutional Animal Care and Use Committee (IACUC).</w:t>
        </w:r>
      </w:ins>
      <w:r w:rsidRPr="00E212AB">
        <w:rPr>
          <w:rFonts w:asciiTheme="minorHAnsi" w:hAnsiTheme="minorHAnsi"/>
        </w:rPr>
        <w:t xml:space="preserve"> </w:t>
      </w:r>
      <w:del w:id="337" w:author="" w:date="2014-05-04T20:24:00Z">
        <w:r w:rsidRPr="00E212AB" w:rsidDel="00EC38CD">
          <w:rPr>
            <w:rFonts w:asciiTheme="minorHAnsi" w:hAnsiTheme="minorHAnsi"/>
          </w:rPr>
          <w:delText>Third</w:delText>
        </w:r>
      </w:del>
      <w:ins w:id="338" w:author="" w:date="2014-05-06T19:41:00Z">
        <w:r w:rsidR="007239B5">
          <w:rPr>
            <w:rFonts w:asciiTheme="minorHAnsi" w:hAnsiTheme="minorHAnsi"/>
          </w:rPr>
          <w:t>Fifth</w:t>
        </w:r>
      </w:ins>
      <w:r w:rsidRPr="00E212AB">
        <w:rPr>
          <w:rFonts w:asciiTheme="minorHAnsi" w:hAnsiTheme="minorHAnsi"/>
        </w:rPr>
        <w:t>, although there is no clear published evidence that eggs are photosensitive</w:t>
      </w:r>
      <w:r w:rsidR="005202AA" w:rsidRPr="00E212AB">
        <w:rPr>
          <w:rFonts w:hAnsiTheme="minorHAnsi"/>
          <w:vertAlign w:val="superscript"/>
        </w:rPr>
        <w:t>15</w:t>
      </w:r>
      <w:r w:rsidRPr="00E212AB">
        <w:rPr>
          <w:rFonts w:asciiTheme="minorHAnsi" w:hAnsiTheme="minorHAnsi"/>
        </w:rPr>
        <w:t>, anecdotal observations suggest that eggs from an SD photoperiod treatment exhibit slightly reduced diapause incidence when exposed to an LD photoperiod within 10 days of oviposition.</w:t>
      </w:r>
      <w:r w:rsidR="007F6AE3">
        <w:rPr>
          <w:rFonts w:asciiTheme="minorHAnsi" w:hAnsiTheme="minorHAnsi"/>
        </w:rPr>
        <w:t xml:space="preserve"> </w:t>
      </w:r>
      <w:r w:rsidRPr="00E212AB">
        <w:rPr>
          <w:rFonts w:asciiTheme="minorHAnsi" w:hAnsiTheme="minorHAnsi"/>
        </w:rPr>
        <w:t>Thus, store both SD and LD eggs under SD conditions to produce a maximal diapause response in the SD eggs and avoid any confounding effect of photoperiod (SD vs. LD) during egg storage.</w:t>
      </w:r>
    </w:p>
    <w:p w:rsidR="0013000E" w:rsidDel="001D4D8F" w:rsidRDefault="0013000E" w:rsidP="00E212AB">
      <w:pPr>
        <w:numPr>
          <w:ins w:id="339" w:author="" w:date="2014-05-04T20:45:00Z"/>
        </w:numPr>
        <w:rPr>
          <w:ins w:id="340" w:author="Scott" w:date="2014-05-06T19:28:00Z"/>
          <w:del w:id="341" w:author="" w:date="2014-05-06T20:11:00Z"/>
          <w:rFonts w:asciiTheme="minorHAnsi" w:hAnsiTheme="minorHAnsi" w:cs="Times New Roman"/>
          <w:lang w:eastAsia="zh-CN"/>
        </w:rPr>
      </w:pPr>
    </w:p>
    <w:p w:rsidR="00E360E9" w:rsidRDefault="00E360E9">
      <w:pPr>
        <w:widowControl/>
        <w:autoSpaceDE/>
        <w:autoSpaceDN/>
        <w:adjustRightInd/>
        <w:jc w:val="left"/>
        <w:rPr>
          <w:ins w:id="342" w:author="Scott" w:date="2014-05-06T19:25:00Z"/>
          <w:rFonts w:asciiTheme="minorHAnsi" w:hAnsiTheme="minorHAnsi" w:cs="Times New Roman"/>
          <w:lang w:eastAsia="zh-CN"/>
        </w:rPr>
        <w:pPrChange w:id="343" w:author="" w:date="2014-05-06T20:12:00Z">
          <w:pPr/>
        </w:pPrChange>
      </w:pPr>
    </w:p>
    <w:p w:rsidR="0013000E" w:rsidRPr="00E212AB" w:rsidRDefault="0013000E" w:rsidP="00E212AB">
      <w:pPr>
        <w:rPr>
          <w:rFonts w:asciiTheme="minorHAnsi" w:hAnsiTheme="minorHAnsi" w:cs="Times New Roman"/>
          <w:lang w:eastAsia="zh-CN"/>
        </w:rPr>
      </w:pPr>
    </w:p>
    <w:p w:rsidR="003C3C68" w:rsidRPr="00E212AB" w:rsidRDefault="003C3C68" w:rsidP="00E212AB">
      <w:pPr>
        <w:rPr>
          <w:rFonts w:asciiTheme="minorHAnsi" w:hAnsiTheme="minorHAnsi" w:cs="Times New Roman"/>
          <w:lang w:eastAsia="zh-CN"/>
        </w:rPr>
      </w:pPr>
      <w:r w:rsidRPr="00E212AB">
        <w:rPr>
          <w:rFonts w:asciiTheme="minorHAnsi" w:hAnsiTheme="minorHAnsi" w:cs="Times New Roman"/>
          <w:lang w:eastAsia="zh-CN"/>
        </w:rPr>
        <w:t>High RNA quality is essential for generating high quality RNA-</w:t>
      </w:r>
      <w:proofErr w:type="spellStart"/>
      <w:ins w:id="344" w:author="" w:date="2014-05-04T13:28:00Z">
        <w:r w:rsidR="00DB6FA8">
          <w:rPr>
            <w:rFonts w:asciiTheme="minorHAnsi" w:hAnsiTheme="minorHAnsi" w:cs="Times New Roman"/>
            <w:lang w:eastAsia="zh-CN"/>
          </w:rPr>
          <w:t>S</w:t>
        </w:r>
      </w:ins>
      <w:del w:id="345" w:author="" w:date="2014-05-04T13:28:00Z">
        <w:r w:rsidRPr="00E212AB" w:rsidDel="00DB6FA8">
          <w:rPr>
            <w:rFonts w:asciiTheme="minorHAnsi" w:hAnsiTheme="minorHAnsi" w:cs="Times New Roman"/>
            <w:lang w:eastAsia="zh-CN"/>
          </w:rPr>
          <w:delText>s</w:delText>
        </w:r>
      </w:del>
      <w:r w:rsidRPr="00E212AB">
        <w:rPr>
          <w:rFonts w:asciiTheme="minorHAnsi" w:hAnsiTheme="minorHAnsi" w:cs="Times New Roman"/>
          <w:lang w:eastAsia="zh-CN"/>
        </w:rPr>
        <w:t>eq</w:t>
      </w:r>
      <w:proofErr w:type="spellEnd"/>
      <w:r w:rsidRPr="00E212AB">
        <w:rPr>
          <w:rFonts w:asciiTheme="minorHAnsi" w:hAnsiTheme="minorHAnsi" w:cs="Times New Roman"/>
          <w:lang w:eastAsia="zh-CN"/>
        </w:rPr>
        <w:t xml:space="preserve"> data. Abundant care should be taken during the RNA extraction to avoid any nuclease contamination. Low quality RNA samples, such as that shown in Figure </w:t>
      </w:r>
      <w:r w:rsidRPr="00E212AB">
        <w:rPr>
          <w:rFonts w:asciiTheme="minorHAnsi" w:hAnsiTheme="minorHAnsi" w:cs="Times New Roman"/>
          <w:color w:val="000000" w:themeColor="text1"/>
          <w:lang w:eastAsia="zh-CN"/>
        </w:rPr>
        <w:t>1B</w:t>
      </w:r>
      <w:r w:rsidRPr="00E212AB">
        <w:rPr>
          <w:rFonts w:asciiTheme="minorHAnsi" w:hAnsiTheme="minorHAnsi" w:cs="Times New Roman"/>
          <w:lang w:eastAsia="zh-CN"/>
        </w:rPr>
        <w:t xml:space="preserve">, are not appropriate for sequencing. Assessing the RNA quality before sending the samples for sequencing is </w:t>
      </w:r>
      <w:r w:rsidR="00FE73A7" w:rsidRPr="00E212AB">
        <w:rPr>
          <w:rFonts w:asciiTheme="minorHAnsi" w:hAnsiTheme="minorHAnsi" w:cs="Times New Roman"/>
          <w:lang w:eastAsia="zh-CN"/>
        </w:rPr>
        <w:t>imperative</w:t>
      </w:r>
      <w:r w:rsidRPr="00E212AB">
        <w:rPr>
          <w:rFonts w:asciiTheme="minorHAnsi" w:hAnsiTheme="minorHAnsi" w:cs="Times New Roman"/>
          <w:lang w:eastAsia="zh-CN"/>
        </w:rPr>
        <w:t xml:space="preserve">. Characteristic bands of RNA molecules might be visible for different types of insect tissue used for RNA extraction, such as the four bands smaller than 18S shown in the high quality RNA </w:t>
      </w:r>
      <w:proofErr w:type="spellStart"/>
      <w:r w:rsidRPr="00E212AB">
        <w:rPr>
          <w:rFonts w:asciiTheme="minorHAnsi" w:hAnsiTheme="minorHAnsi" w:cs="Times New Roman"/>
          <w:lang w:eastAsia="zh-CN"/>
        </w:rPr>
        <w:t>electropherogram</w:t>
      </w:r>
      <w:proofErr w:type="spellEnd"/>
      <w:r w:rsidRPr="00E212AB">
        <w:rPr>
          <w:rFonts w:asciiTheme="minorHAnsi" w:hAnsiTheme="minorHAnsi" w:cs="Times New Roman"/>
          <w:lang w:eastAsia="zh-CN"/>
        </w:rPr>
        <w:t xml:space="preserve"> in Figure </w:t>
      </w:r>
      <w:r w:rsidRPr="00E212AB">
        <w:rPr>
          <w:rFonts w:asciiTheme="minorHAnsi" w:hAnsiTheme="minorHAnsi" w:cs="Times New Roman"/>
          <w:color w:val="000000" w:themeColor="text1"/>
          <w:lang w:eastAsia="zh-CN"/>
        </w:rPr>
        <w:t>1A</w:t>
      </w:r>
      <w:r w:rsidRPr="00E212AB">
        <w:rPr>
          <w:rFonts w:asciiTheme="minorHAnsi" w:hAnsiTheme="minorHAnsi" w:cs="Times New Roman"/>
          <w:lang w:eastAsia="zh-CN"/>
        </w:rPr>
        <w:t>. Consistent patterns of RNA bands other than the two bands at 18S across samples under distinct biological treatments can strongly indicate that these bands do not result from degradation, but represent biological composition of the RNA molecules in the specific tissue types chosen in the experimental design.</w:t>
      </w:r>
    </w:p>
    <w:p w:rsidR="003C3C68" w:rsidRPr="00E212AB" w:rsidRDefault="003C3C68" w:rsidP="00E212AB">
      <w:pPr>
        <w:pStyle w:val="NormalWeb"/>
        <w:spacing w:before="0" w:beforeAutospacing="0" w:after="0" w:afterAutospacing="0"/>
        <w:rPr>
          <w:rFonts w:asciiTheme="minorHAnsi" w:hAnsiTheme="minorHAnsi" w:cs="Arial"/>
        </w:rPr>
      </w:pPr>
    </w:p>
    <w:p w:rsidR="003B511F" w:rsidRPr="00E212AB" w:rsidRDefault="003E1D33"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The </w:t>
      </w:r>
      <w:del w:id="346" w:author="" w:date="2014-05-08T19:33:00Z">
        <w:r w:rsidRPr="00E212AB" w:rsidDel="00776145">
          <w:rPr>
            <w:rFonts w:asciiTheme="minorHAnsi" w:hAnsiTheme="minorHAnsi" w:cs="Arial"/>
          </w:rPr>
          <w:delText xml:space="preserve">provided </w:delText>
        </w:r>
      </w:del>
      <w:r w:rsidR="003C3C68" w:rsidRPr="00E212AB">
        <w:rPr>
          <w:rFonts w:asciiTheme="minorHAnsi" w:hAnsiTheme="minorHAnsi" w:cs="Arial"/>
        </w:rPr>
        <w:t xml:space="preserve">bioinformatics workflow </w:t>
      </w:r>
      <w:ins w:id="347" w:author="" w:date="2014-05-08T19:33:00Z">
        <w:r w:rsidR="00776145">
          <w:rPr>
            <w:rFonts w:asciiTheme="minorHAnsi" w:hAnsiTheme="minorHAnsi" w:cs="Arial"/>
          </w:rPr>
          <w:t xml:space="preserve">outlined here </w:t>
        </w:r>
      </w:ins>
      <w:r w:rsidR="003C3C68" w:rsidRPr="00E212AB">
        <w:rPr>
          <w:rFonts w:asciiTheme="minorHAnsi" w:hAnsiTheme="minorHAnsi" w:cs="Arial"/>
        </w:rPr>
        <w:t xml:space="preserve">allows a user with some command-line and scripting skills to obtain a list of differentially expressed genes from </w:t>
      </w:r>
      <w:proofErr w:type="spellStart"/>
      <w:r w:rsidR="003C3C68" w:rsidRPr="00E212AB">
        <w:rPr>
          <w:rFonts w:asciiTheme="minorHAnsi" w:hAnsiTheme="minorHAnsi" w:cs="Arial"/>
        </w:rPr>
        <w:t>Illumina</w:t>
      </w:r>
      <w:proofErr w:type="spellEnd"/>
      <w:r w:rsidR="003C3C68" w:rsidRPr="00E212AB">
        <w:rPr>
          <w:rFonts w:asciiTheme="minorHAnsi" w:hAnsiTheme="minorHAnsi" w:cs="Arial"/>
        </w:rPr>
        <w:t xml:space="preserve"> sequencing data generated from replicated RNA libraries from two contrasting experimental conditions. While </w:t>
      </w:r>
      <w:r w:rsidRPr="00E212AB">
        <w:rPr>
          <w:rFonts w:asciiTheme="minorHAnsi" w:hAnsiTheme="minorHAnsi" w:cs="Arial"/>
        </w:rPr>
        <w:t xml:space="preserve">this </w:t>
      </w:r>
      <w:r w:rsidR="003C3C68" w:rsidRPr="00E212AB">
        <w:rPr>
          <w:rFonts w:asciiTheme="minorHAnsi" w:hAnsiTheme="minorHAnsi" w:cs="Arial"/>
        </w:rPr>
        <w:t xml:space="preserve">example concerns genes differentially expressed due to photoperiod, this workflow can be applied to any experimental design with two or more treatments, in any organism. There are many other ways to arrive at a list of differentially expressed genes; however, this protocol is likely to be the most straightforward approach for the novice user. More experienced </w:t>
      </w:r>
      <w:proofErr w:type="spellStart"/>
      <w:r w:rsidR="003C3C68" w:rsidRPr="00E212AB">
        <w:rPr>
          <w:rFonts w:asciiTheme="minorHAnsi" w:hAnsiTheme="minorHAnsi" w:cs="Arial"/>
        </w:rPr>
        <w:t>bioinformatici</w:t>
      </w:r>
      <w:ins w:id="348" w:author="" w:date="2014-05-08T19:09:00Z">
        <w:r w:rsidR="00E360E9">
          <w:rPr>
            <w:rFonts w:asciiTheme="minorHAnsi" w:hAnsiTheme="minorHAnsi" w:cs="Arial"/>
          </w:rPr>
          <w:t>ans</w:t>
        </w:r>
      </w:ins>
      <w:proofErr w:type="spellEnd"/>
      <w:del w:id="349" w:author="" w:date="2014-05-08T19:09:00Z">
        <w:r w:rsidR="003C3C68" w:rsidRPr="00E212AB" w:rsidDel="00E360E9">
          <w:rPr>
            <w:rFonts w:asciiTheme="minorHAnsi" w:hAnsiTheme="minorHAnsi" w:cs="Arial"/>
          </w:rPr>
          <w:delText>sts</w:delText>
        </w:r>
      </w:del>
      <w:r w:rsidR="003C3C68" w:rsidRPr="00E212AB">
        <w:rPr>
          <w:rFonts w:asciiTheme="minorHAnsi" w:hAnsiTheme="minorHAnsi" w:cs="Arial"/>
        </w:rPr>
        <w:t xml:space="preserve"> may want to take extra measures to improve the contiguity and redundancy of their assembly. Biologists with little to no bioinformatics experience may also complete at least part of this pipeline within the iPlant</w:t>
      </w:r>
      <w:ins w:id="350" w:author="" w:date="2014-05-06T19:52:00Z">
        <w:r w:rsidR="00BE221B">
          <w:rPr>
            <w:rFonts w:hAnsiTheme="minorHAnsi"/>
            <w:vertAlign w:val="superscript"/>
          </w:rPr>
          <w:t>40</w:t>
        </w:r>
      </w:ins>
      <w:del w:id="351" w:author="" w:date="2014-05-06T19:52:00Z">
        <w:r w:rsidR="005202AA" w:rsidRPr="00E212AB" w:rsidDel="00BE221B">
          <w:rPr>
            <w:rFonts w:hAnsiTheme="minorHAnsi"/>
            <w:vertAlign w:val="superscript"/>
          </w:rPr>
          <w:delText>36</w:delText>
        </w:r>
      </w:del>
      <w:r w:rsidR="002057C8" w:rsidRPr="00E212AB">
        <w:rPr>
          <w:rFonts w:asciiTheme="minorHAnsi" w:hAnsiTheme="minorHAnsi" w:cs="Arial"/>
        </w:rPr>
        <w:t xml:space="preserve"> Discovery Environment</w:t>
      </w:r>
      <w:r w:rsidR="003C3C68" w:rsidRPr="00E212AB">
        <w:rPr>
          <w:rFonts w:asciiTheme="minorHAnsi" w:hAnsiTheme="minorHAnsi" w:cs="Arial"/>
        </w:rPr>
        <w:t>, which is a free graphical-user-interface driven analysis environment</w:t>
      </w:r>
      <w:del w:id="352" w:author="" w:date="2014-05-04T15:56:00Z">
        <w:r w:rsidR="003C3C68" w:rsidRPr="00E212AB" w:rsidDel="00D503D4">
          <w:rPr>
            <w:rFonts w:asciiTheme="minorHAnsi" w:hAnsiTheme="minorHAnsi" w:cs="Arial"/>
          </w:rPr>
          <w:delText xml:space="preserve"> available to researchers working on plants or other taxa (including mosquitoes)</w:delText>
        </w:r>
      </w:del>
      <w:r w:rsidR="003C3C68" w:rsidRPr="00E212AB">
        <w:rPr>
          <w:rFonts w:asciiTheme="minorHAnsi" w:hAnsiTheme="minorHAnsi" w:cs="Arial"/>
        </w:rPr>
        <w:t xml:space="preserve">. It is likely that </w:t>
      </w:r>
      <w:proofErr w:type="spellStart"/>
      <w:r w:rsidR="003C3C68" w:rsidRPr="00E212AB">
        <w:rPr>
          <w:rFonts w:asciiTheme="minorHAnsi" w:hAnsiTheme="minorHAnsi" w:cs="Arial"/>
        </w:rPr>
        <w:t>iPlant’s</w:t>
      </w:r>
      <w:proofErr w:type="spellEnd"/>
      <w:r w:rsidR="003C3C68" w:rsidRPr="00E212AB">
        <w:rPr>
          <w:rFonts w:asciiTheme="minorHAnsi" w:hAnsiTheme="minorHAnsi" w:cs="Arial"/>
        </w:rPr>
        <w:t xml:space="preserve"> functionality will grow larger in the future in order to accommodate full RNA-</w:t>
      </w:r>
      <w:proofErr w:type="spellStart"/>
      <w:r w:rsidR="003C3C68" w:rsidRPr="00E212AB">
        <w:rPr>
          <w:rFonts w:asciiTheme="minorHAnsi" w:hAnsiTheme="minorHAnsi" w:cs="Arial"/>
        </w:rPr>
        <w:t>Seq</w:t>
      </w:r>
      <w:proofErr w:type="spellEnd"/>
      <w:r w:rsidR="003C3C68" w:rsidRPr="00E212AB">
        <w:rPr>
          <w:rFonts w:asciiTheme="minorHAnsi" w:hAnsiTheme="minorHAnsi" w:cs="Arial"/>
        </w:rPr>
        <w:t xml:space="preserve"> pipelines from de novo transcriptome assemblies. </w:t>
      </w:r>
      <w:r w:rsidR="003B511F" w:rsidRPr="00E212AB">
        <w:rPr>
          <w:rFonts w:asciiTheme="minorHAnsi" w:hAnsiTheme="minorHAnsi" w:cs="Arial"/>
        </w:rPr>
        <w:t>Finally, note that the excellent User's Guide</w:t>
      </w:r>
      <w:r w:rsidR="00BE43DC">
        <w:rPr>
          <w:rFonts w:asciiTheme="minorHAnsi" w:hAnsiTheme="minorHAnsi" w:cs="Arial"/>
        </w:rPr>
        <w:t xml:space="preserve"> </w:t>
      </w:r>
      <w:del w:id="353" w:author="" w:date="2014-05-07T19:50:00Z">
        <w:r w:rsidR="00BE43DC" w:rsidDel="005B0356">
          <w:rPr>
            <w:rFonts w:asciiTheme="minorHAnsi" w:hAnsiTheme="minorHAnsi" w:cs="Arial"/>
          </w:rPr>
          <w:delText xml:space="preserve">that </w:delText>
        </w:r>
      </w:del>
      <w:r w:rsidR="003B511F" w:rsidRPr="00E212AB">
        <w:rPr>
          <w:rFonts w:asciiTheme="minorHAnsi" w:hAnsiTheme="minorHAnsi" w:cs="Arial"/>
        </w:rPr>
        <w:t>thoroughly discusses the many ways to use EdgeR</w:t>
      </w:r>
      <w:ins w:id="354" w:author="" w:date="2014-05-06T19:52:00Z">
        <w:r w:rsidR="00BE221B">
          <w:rPr>
            <w:rFonts w:hAnsiTheme="minorHAnsi"/>
            <w:vertAlign w:val="superscript"/>
          </w:rPr>
          <w:t>41</w:t>
        </w:r>
      </w:ins>
      <w:del w:id="355" w:author="" w:date="2014-05-06T19:52:00Z">
        <w:r w:rsidR="005202AA" w:rsidRPr="00E212AB" w:rsidDel="00BE221B">
          <w:rPr>
            <w:rFonts w:hAnsiTheme="minorHAnsi"/>
            <w:vertAlign w:val="superscript"/>
          </w:rPr>
          <w:delText>37</w:delText>
        </w:r>
      </w:del>
      <w:r w:rsidR="003B511F" w:rsidRPr="00E212AB">
        <w:rPr>
          <w:rFonts w:asciiTheme="minorHAnsi" w:hAnsiTheme="minorHAnsi" w:cs="Arial"/>
        </w:rPr>
        <w:t xml:space="preserve"> (Table 1) for differential expression analysis. </w:t>
      </w:r>
    </w:p>
    <w:p w:rsidR="003C3C68" w:rsidRPr="00E212AB" w:rsidRDefault="003C3C68" w:rsidP="00E212AB">
      <w:pPr>
        <w:pStyle w:val="NormalWeb"/>
        <w:spacing w:before="0" w:beforeAutospacing="0" w:after="0" w:afterAutospacing="0"/>
        <w:rPr>
          <w:rFonts w:asciiTheme="minorHAnsi" w:hAnsiTheme="minorHAnsi" w:cs="Arial"/>
        </w:rPr>
      </w:pPr>
    </w:p>
    <w:p w:rsidR="003C3C68" w:rsidRPr="00E212AB" w:rsidRDefault="00D15376" w:rsidP="00E212AB">
      <w:pPr>
        <w:pStyle w:val="NormalWeb"/>
        <w:spacing w:before="0" w:beforeAutospacing="0" w:after="0" w:afterAutospacing="0"/>
        <w:rPr>
          <w:rFonts w:asciiTheme="minorHAnsi" w:hAnsiTheme="minorHAnsi" w:cs="Arial"/>
        </w:rPr>
      </w:pPr>
      <w:r w:rsidRPr="00E212AB">
        <w:rPr>
          <w:rFonts w:asciiTheme="minorHAnsi" w:hAnsiTheme="minorHAnsi" w:cs="Arial"/>
        </w:rPr>
        <w:t>In some cases</w:t>
      </w:r>
      <w:r w:rsidR="003C3C68" w:rsidRPr="00E212AB">
        <w:rPr>
          <w:rFonts w:asciiTheme="minorHAnsi" w:hAnsiTheme="minorHAnsi" w:cs="Arial"/>
        </w:rPr>
        <w:t xml:space="preserve">, </w:t>
      </w:r>
      <w:proofErr w:type="spellStart"/>
      <w:r w:rsidR="003C3C68" w:rsidRPr="00E212AB">
        <w:rPr>
          <w:rFonts w:asciiTheme="minorHAnsi" w:hAnsiTheme="minorHAnsi" w:cs="Arial"/>
        </w:rPr>
        <w:t>mis</w:t>
      </w:r>
      <w:proofErr w:type="spellEnd"/>
      <w:r w:rsidR="000C363F">
        <w:rPr>
          <w:rFonts w:asciiTheme="minorHAnsi" w:hAnsiTheme="minorHAnsi" w:cs="Arial"/>
        </w:rPr>
        <w:t>-</w:t>
      </w:r>
      <w:r w:rsidR="003C3C68" w:rsidRPr="00E212AB">
        <w:rPr>
          <w:rFonts w:asciiTheme="minorHAnsi" w:hAnsiTheme="minorHAnsi" w:cs="Arial"/>
        </w:rPr>
        <w:t xml:space="preserve">assemblies can generate </w:t>
      </w:r>
      <w:proofErr w:type="spellStart"/>
      <w:r w:rsidR="003C3C68" w:rsidRPr="00E212AB">
        <w:rPr>
          <w:rFonts w:asciiTheme="minorHAnsi" w:hAnsiTheme="minorHAnsi" w:cs="Arial"/>
        </w:rPr>
        <w:t>chimeric</w:t>
      </w:r>
      <w:proofErr w:type="spellEnd"/>
      <w:r w:rsidR="003C3C68" w:rsidRPr="00E212AB">
        <w:rPr>
          <w:rFonts w:asciiTheme="minorHAnsi" w:hAnsiTheme="minorHAnsi" w:cs="Arial"/>
        </w:rPr>
        <w:t xml:space="preserve"> </w:t>
      </w:r>
      <w:proofErr w:type="spellStart"/>
      <w:r w:rsidR="003C3C68" w:rsidRPr="00E212AB">
        <w:rPr>
          <w:rFonts w:asciiTheme="minorHAnsi" w:hAnsiTheme="minorHAnsi" w:cs="Arial"/>
        </w:rPr>
        <w:t>contigs</w:t>
      </w:r>
      <w:proofErr w:type="spellEnd"/>
      <w:r w:rsidR="003C3C68" w:rsidRPr="00E212AB">
        <w:rPr>
          <w:rFonts w:asciiTheme="minorHAnsi" w:hAnsiTheme="minorHAnsi" w:cs="Arial"/>
        </w:rPr>
        <w:t xml:space="preserve">. There are several methods that can help to identify these </w:t>
      </w:r>
      <w:proofErr w:type="spellStart"/>
      <w:r w:rsidR="003C3C68" w:rsidRPr="00E212AB">
        <w:rPr>
          <w:rFonts w:asciiTheme="minorHAnsi" w:hAnsiTheme="minorHAnsi" w:cs="Arial"/>
        </w:rPr>
        <w:t>mis</w:t>
      </w:r>
      <w:proofErr w:type="spellEnd"/>
      <w:r w:rsidR="003C3C68" w:rsidRPr="00E212AB">
        <w:rPr>
          <w:rFonts w:asciiTheme="minorHAnsi" w:hAnsiTheme="minorHAnsi" w:cs="Arial"/>
        </w:rPr>
        <w:t>-assemblies, for example, Uchime</w:t>
      </w:r>
      <w:ins w:id="356" w:author="" w:date="2014-05-06T19:52:00Z">
        <w:r w:rsidR="00BE221B">
          <w:rPr>
            <w:rFonts w:hAnsiTheme="minorHAnsi"/>
            <w:vertAlign w:val="superscript"/>
          </w:rPr>
          <w:t>42</w:t>
        </w:r>
      </w:ins>
      <w:del w:id="357" w:author="" w:date="2014-05-06T19:52:00Z">
        <w:r w:rsidR="005202AA" w:rsidRPr="00E212AB" w:rsidDel="00BE221B">
          <w:rPr>
            <w:rFonts w:hAnsiTheme="minorHAnsi"/>
            <w:vertAlign w:val="superscript"/>
          </w:rPr>
          <w:delText>38</w:delText>
        </w:r>
      </w:del>
      <w:r w:rsidR="003C3C68" w:rsidRPr="00E212AB">
        <w:rPr>
          <w:rFonts w:asciiTheme="minorHAnsi" w:hAnsiTheme="minorHAnsi" w:cs="Arial"/>
        </w:rPr>
        <w:t xml:space="preserve">. However, </w:t>
      </w:r>
      <w:r w:rsidRPr="00E212AB">
        <w:rPr>
          <w:rFonts w:asciiTheme="minorHAnsi" w:hAnsiTheme="minorHAnsi" w:cs="Arial"/>
        </w:rPr>
        <w:t>from past</w:t>
      </w:r>
      <w:r w:rsidR="003C3C68" w:rsidRPr="00E212AB">
        <w:rPr>
          <w:rFonts w:asciiTheme="minorHAnsi" w:hAnsiTheme="minorHAnsi" w:cs="Arial"/>
        </w:rPr>
        <w:t xml:space="preserve"> experience, the number of detected chimeras is exceedingly low (&lt; 0.1%); therefore, employing a chimera detection program may not be worth the extra effort. </w:t>
      </w:r>
    </w:p>
    <w:p w:rsidR="003C3C68" w:rsidRPr="00E212AB" w:rsidRDefault="003C3C68" w:rsidP="00E212AB">
      <w:pPr>
        <w:pStyle w:val="NormalWeb"/>
        <w:spacing w:before="0" w:beforeAutospacing="0" w:after="0" w:afterAutospacing="0"/>
        <w:rPr>
          <w:rFonts w:asciiTheme="minorHAnsi" w:hAnsiTheme="minorHAnsi" w:cs="Arial"/>
        </w:rPr>
      </w:pPr>
    </w:p>
    <w:p w:rsidR="003C3C68" w:rsidRPr="00E212AB" w:rsidRDefault="003C3C68" w:rsidP="00E212AB">
      <w:pPr>
        <w:rPr>
          <w:rFonts w:asciiTheme="minorHAnsi" w:hAnsiTheme="minorHAnsi" w:cs="Times New Roman"/>
          <w:lang w:eastAsia="zh-CN"/>
        </w:rPr>
      </w:pPr>
      <w:r w:rsidRPr="00E212AB">
        <w:rPr>
          <w:rFonts w:asciiTheme="minorHAnsi" w:hAnsiTheme="minorHAnsi" w:cs="Times New Roman"/>
          <w:lang w:eastAsia="zh-CN"/>
        </w:rPr>
        <w:t xml:space="preserve">Processing high-throughput, next-generation sequencing data requires the ability to </w:t>
      </w:r>
      <w:r w:rsidR="00FE73A7" w:rsidRPr="00E212AB">
        <w:rPr>
          <w:rFonts w:asciiTheme="minorHAnsi" w:hAnsiTheme="minorHAnsi" w:cs="Times New Roman"/>
          <w:lang w:eastAsia="zh-CN"/>
        </w:rPr>
        <w:t xml:space="preserve">1) </w:t>
      </w:r>
      <w:r w:rsidRPr="00E212AB">
        <w:rPr>
          <w:rFonts w:asciiTheme="minorHAnsi" w:hAnsiTheme="minorHAnsi" w:cs="Times New Roman"/>
          <w:lang w:eastAsia="zh-CN"/>
        </w:rPr>
        <w:t xml:space="preserve">store large amounts of data (for a single project, &gt;500 </w:t>
      </w:r>
      <w:proofErr w:type="spellStart"/>
      <w:r w:rsidRPr="00E212AB">
        <w:rPr>
          <w:rFonts w:asciiTheme="minorHAnsi" w:hAnsiTheme="minorHAnsi" w:cs="Times New Roman"/>
          <w:lang w:eastAsia="zh-CN"/>
        </w:rPr>
        <w:t>Gb</w:t>
      </w:r>
      <w:proofErr w:type="spellEnd"/>
      <w:r w:rsidRPr="00E212AB">
        <w:rPr>
          <w:rFonts w:asciiTheme="minorHAnsi" w:hAnsiTheme="minorHAnsi" w:cs="Times New Roman"/>
          <w:lang w:eastAsia="zh-CN"/>
        </w:rPr>
        <w:t xml:space="preserve">); </w:t>
      </w:r>
      <w:r w:rsidR="00FE73A7" w:rsidRPr="00E212AB">
        <w:rPr>
          <w:rFonts w:asciiTheme="minorHAnsi" w:hAnsiTheme="minorHAnsi" w:cs="Times New Roman"/>
          <w:lang w:eastAsia="zh-CN"/>
        </w:rPr>
        <w:t xml:space="preserve">2) </w:t>
      </w:r>
      <w:r w:rsidRPr="00E212AB">
        <w:rPr>
          <w:rFonts w:asciiTheme="minorHAnsi" w:hAnsiTheme="minorHAnsi" w:cs="Times New Roman"/>
          <w:lang w:eastAsia="zh-CN"/>
        </w:rPr>
        <w:t xml:space="preserve">manipulate large data files that cannot be opened in traditional word processors or spreadsheet programs; </w:t>
      </w:r>
      <w:r w:rsidR="00FE73A7" w:rsidRPr="00E212AB">
        <w:rPr>
          <w:rFonts w:asciiTheme="minorHAnsi" w:hAnsiTheme="minorHAnsi" w:cs="Times New Roman"/>
          <w:lang w:eastAsia="zh-CN"/>
        </w:rPr>
        <w:t xml:space="preserve">3) </w:t>
      </w:r>
      <w:r w:rsidRPr="00E212AB">
        <w:rPr>
          <w:rFonts w:asciiTheme="minorHAnsi" w:hAnsiTheme="minorHAnsi" w:cs="Times New Roman"/>
          <w:lang w:eastAsia="zh-CN"/>
        </w:rPr>
        <w:t xml:space="preserve">perform analyses that require large amounts of RAM, e.g. for </w:t>
      </w:r>
      <w:r w:rsidRPr="00E212AB">
        <w:rPr>
          <w:rFonts w:asciiTheme="minorHAnsi" w:hAnsiTheme="minorHAnsi" w:cs="Times New Roman"/>
          <w:i/>
          <w:lang w:eastAsia="zh-CN"/>
        </w:rPr>
        <w:t xml:space="preserve">de novo </w:t>
      </w:r>
      <w:r w:rsidRPr="00E212AB">
        <w:rPr>
          <w:rFonts w:asciiTheme="minorHAnsi" w:hAnsiTheme="minorHAnsi" w:cs="Times New Roman"/>
          <w:lang w:eastAsia="zh-CN"/>
        </w:rPr>
        <w:t xml:space="preserve">assembly; and </w:t>
      </w:r>
      <w:r w:rsidR="00FE73A7" w:rsidRPr="00E212AB">
        <w:rPr>
          <w:rFonts w:asciiTheme="minorHAnsi" w:hAnsiTheme="minorHAnsi" w:cs="Times New Roman"/>
          <w:lang w:eastAsia="zh-CN"/>
        </w:rPr>
        <w:t xml:space="preserve">4) </w:t>
      </w:r>
      <w:r w:rsidRPr="00E212AB">
        <w:rPr>
          <w:rFonts w:asciiTheme="minorHAnsi" w:hAnsiTheme="minorHAnsi" w:cs="Times New Roman"/>
          <w:lang w:eastAsia="zh-CN"/>
        </w:rPr>
        <w:t>analyze large datasets, either through programs driven by a command-line interface (which requires the ability to install these programs, which is often non-trivial), or through analysis suites with graphical user interfaces (e.g. Galaxy</w:t>
      </w:r>
      <w:ins w:id="358" w:author="" w:date="2014-05-06T19:52:00Z">
        <w:r w:rsidR="00BE221B">
          <w:rPr>
            <w:rFonts w:hAnsiTheme="minorHAnsi"/>
            <w:vertAlign w:val="superscript"/>
          </w:rPr>
          <w:t>43</w:t>
        </w:r>
      </w:ins>
      <w:del w:id="359" w:author="" w:date="2014-05-06T19:52:00Z">
        <w:r w:rsidR="005202AA" w:rsidRPr="00E212AB" w:rsidDel="00BE221B">
          <w:rPr>
            <w:rFonts w:hAnsiTheme="minorHAnsi"/>
            <w:vertAlign w:val="superscript"/>
          </w:rPr>
          <w:delText>39</w:delText>
        </w:r>
      </w:del>
      <w:r w:rsidR="002057C8" w:rsidRPr="00E212AB">
        <w:rPr>
          <w:rFonts w:asciiTheme="minorHAnsi" w:hAnsiTheme="minorHAnsi" w:cs="Times New Roman"/>
          <w:lang w:eastAsia="zh-CN"/>
        </w:rPr>
        <w:t xml:space="preserve"> or</w:t>
      </w:r>
      <w:r w:rsidR="007F1093" w:rsidRPr="00E212AB">
        <w:rPr>
          <w:rFonts w:asciiTheme="minorHAnsi" w:hAnsiTheme="minorHAnsi" w:cs="Times New Roman"/>
          <w:lang w:eastAsia="zh-CN"/>
        </w:rPr>
        <w:t xml:space="preserve"> iPlant</w:t>
      </w:r>
      <w:ins w:id="360" w:author="" w:date="2014-05-06T19:52:00Z">
        <w:r w:rsidR="00BE221B">
          <w:rPr>
            <w:rFonts w:hAnsiTheme="minorHAnsi"/>
            <w:vertAlign w:val="superscript"/>
          </w:rPr>
          <w:t>40</w:t>
        </w:r>
      </w:ins>
      <w:del w:id="361" w:author="" w:date="2014-05-06T19:52:00Z">
        <w:r w:rsidR="005202AA" w:rsidRPr="00E212AB" w:rsidDel="00BE221B">
          <w:rPr>
            <w:rFonts w:hAnsiTheme="minorHAnsi"/>
            <w:vertAlign w:val="superscript"/>
          </w:rPr>
          <w:delText>36</w:delText>
        </w:r>
      </w:del>
      <w:r w:rsidR="007F1093" w:rsidRPr="00E212AB">
        <w:rPr>
          <w:rFonts w:asciiTheme="minorHAnsi" w:hAnsiTheme="minorHAnsi" w:cs="Times New Roman"/>
          <w:lang w:eastAsia="zh-CN"/>
        </w:rPr>
        <w:t xml:space="preserve">). </w:t>
      </w:r>
      <w:r w:rsidR="00137781" w:rsidRPr="00E212AB">
        <w:rPr>
          <w:rFonts w:asciiTheme="minorHAnsi" w:hAnsiTheme="minorHAnsi" w:cs="Arial"/>
        </w:rPr>
        <w:t>R</w:t>
      </w:r>
      <w:r w:rsidRPr="00E212AB">
        <w:rPr>
          <w:rFonts w:asciiTheme="minorHAnsi" w:hAnsiTheme="minorHAnsi" w:cs="Arial"/>
        </w:rPr>
        <w:t>esearchers with some proficiency in Unix command line and a scripting language</w:t>
      </w:r>
      <w:r w:rsidR="00137781" w:rsidRPr="00E212AB">
        <w:rPr>
          <w:rFonts w:asciiTheme="minorHAnsi" w:hAnsiTheme="minorHAnsi" w:cs="Arial"/>
        </w:rPr>
        <w:t xml:space="preserve"> will gain the most benefit from</w:t>
      </w:r>
      <w:r w:rsidRPr="00E212AB">
        <w:rPr>
          <w:rFonts w:asciiTheme="minorHAnsi" w:hAnsiTheme="minorHAnsi" w:cs="Arial"/>
        </w:rPr>
        <w:t xml:space="preserve"> access to a local computing cluster - either University-owned, via a collaborator, or purchased for their own laboratory. For example, the above workflow </w:t>
      </w:r>
      <w:r w:rsidR="00137781" w:rsidRPr="00E212AB">
        <w:rPr>
          <w:rFonts w:asciiTheme="minorHAnsi" w:hAnsiTheme="minorHAnsi" w:cs="Arial"/>
        </w:rPr>
        <w:t xml:space="preserve">was accomplished </w:t>
      </w:r>
      <w:r w:rsidRPr="00E212AB">
        <w:rPr>
          <w:rFonts w:asciiTheme="minorHAnsi" w:hAnsiTheme="minorHAnsi" w:cs="Arial"/>
        </w:rPr>
        <w:t>using a laboratory-owned Macintosh (</w:t>
      </w:r>
      <w:r w:rsidR="00F66F7A" w:rsidRPr="00E212AB">
        <w:rPr>
          <w:rFonts w:asciiTheme="minorHAnsi" w:hAnsiTheme="minorHAnsi" w:cs="Arial"/>
        </w:rPr>
        <w:t xml:space="preserve">12 cores, 64 </w:t>
      </w:r>
      <w:proofErr w:type="spellStart"/>
      <w:r w:rsidR="00F66F7A" w:rsidRPr="00E212AB">
        <w:rPr>
          <w:rFonts w:asciiTheme="minorHAnsi" w:hAnsiTheme="minorHAnsi" w:cs="Arial"/>
        </w:rPr>
        <w:t>Gb</w:t>
      </w:r>
      <w:proofErr w:type="spellEnd"/>
      <w:r w:rsidR="00F66F7A" w:rsidRPr="00E212AB">
        <w:rPr>
          <w:rFonts w:asciiTheme="minorHAnsi" w:hAnsiTheme="minorHAnsi" w:cs="Arial"/>
        </w:rPr>
        <w:t xml:space="preserve"> RAM</w:t>
      </w:r>
      <w:r w:rsidR="00D73F1A" w:rsidRPr="00E212AB">
        <w:rPr>
          <w:rFonts w:asciiTheme="minorHAnsi" w:hAnsiTheme="minorHAnsi" w:cs="Arial"/>
        </w:rPr>
        <w:t>, 1 Tb hard drive</w:t>
      </w:r>
      <w:r w:rsidRPr="00E212AB">
        <w:rPr>
          <w:rFonts w:asciiTheme="minorHAnsi" w:hAnsiTheme="minorHAnsi" w:cs="Arial"/>
        </w:rPr>
        <w:t xml:space="preserve">), </w:t>
      </w:r>
      <w:r w:rsidR="00FE73A7" w:rsidRPr="00E212AB">
        <w:rPr>
          <w:rFonts w:asciiTheme="minorHAnsi" w:hAnsiTheme="minorHAnsi" w:cs="Arial"/>
        </w:rPr>
        <w:t xml:space="preserve">and </w:t>
      </w:r>
      <w:r w:rsidRPr="00E212AB">
        <w:rPr>
          <w:rFonts w:asciiTheme="minorHAnsi" w:hAnsiTheme="minorHAnsi" w:cs="Arial"/>
        </w:rPr>
        <w:t xml:space="preserve">a University-owned computer cluster for the Trinity assembly. If similar resources are not available, researchers can still turn to </w:t>
      </w:r>
      <w:del w:id="362" w:author="" w:date="2014-05-08T19:34:00Z">
        <w:r w:rsidRPr="00E212AB" w:rsidDel="00776145">
          <w:rPr>
            <w:rFonts w:asciiTheme="minorHAnsi" w:hAnsiTheme="minorHAnsi" w:cs="Arial"/>
          </w:rPr>
          <w:delText xml:space="preserve">the </w:delText>
        </w:r>
      </w:del>
      <w:proofErr w:type="spellStart"/>
      <w:r w:rsidRPr="00E212AB">
        <w:rPr>
          <w:rFonts w:asciiTheme="minorHAnsi" w:hAnsiTheme="minorHAnsi" w:cs="Arial"/>
        </w:rPr>
        <w:t>iPlant</w:t>
      </w:r>
      <w:proofErr w:type="spellEnd"/>
      <w:r w:rsidRPr="00E212AB">
        <w:rPr>
          <w:rFonts w:asciiTheme="minorHAnsi" w:hAnsiTheme="minorHAnsi" w:cs="Arial"/>
        </w:rPr>
        <w:t xml:space="preserve"> </w:t>
      </w:r>
      <w:del w:id="363" w:author="" w:date="2014-05-08T19:34:00Z">
        <w:r w:rsidRPr="00E212AB" w:rsidDel="00776145">
          <w:rPr>
            <w:rFonts w:asciiTheme="minorHAnsi" w:hAnsiTheme="minorHAnsi" w:cs="Arial"/>
          </w:rPr>
          <w:delText xml:space="preserve">Discovery Environment and Atmosphere </w:delText>
        </w:r>
      </w:del>
      <w:r w:rsidRPr="00E212AB">
        <w:rPr>
          <w:rFonts w:asciiTheme="minorHAnsi" w:hAnsiTheme="minorHAnsi" w:cs="Arial"/>
        </w:rPr>
        <w:t>to perform large-scale analyses at no cost, and with relatively l</w:t>
      </w:r>
      <w:r w:rsidR="006168DF" w:rsidRPr="00E212AB">
        <w:rPr>
          <w:rFonts w:asciiTheme="minorHAnsi" w:hAnsiTheme="minorHAnsi" w:cs="Arial"/>
        </w:rPr>
        <w:t>ower</w:t>
      </w:r>
      <w:r w:rsidRPr="00E212AB">
        <w:rPr>
          <w:rFonts w:asciiTheme="minorHAnsi" w:hAnsiTheme="minorHAnsi" w:cs="Arial"/>
        </w:rPr>
        <w:t xml:space="preserve"> investment in training due to the gr</w:t>
      </w:r>
      <w:r w:rsidR="00FE73A7" w:rsidRPr="00E212AB">
        <w:rPr>
          <w:rFonts w:asciiTheme="minorHAnsi" w:hAnsiTheme="minorHAnsi" w:cs="Arial"/>
        </w:rPr>
        <w:t>aphical interface environment.</w:t>
      </w:r>
      <w:r w:rsidRPr="00E212AB">
        <w:rPr>
          <w:rFonts w:asciiTheme="minorHAnsi" w:hAnsiTheme="minorHAnsi" w:cs="Arial"/>
        </w:rPr>
        <w:t xml:space="preserve"> </w:t>
      </w:r>
      <w:r w:rsidR="00FE73A7" w:rsidRPr="00E212AB">
        <w:rPr>
          <w:rFonts w:asciiTheme="minorHAnsi" w:hAnsiTheme="minorHAnsi" w:cs="Arial"/>
        </w:rPr>
        <w:t xml:space="preserve">However, </w:t>
      </w:r>
      <w:r w:rsidRPr="00E212AB">
        <w:rPr>
          <w:rFonts w:asciiTheme="minorHAnsi" w:hAnsiTheme="minorHAnsi" w:cs="Arial"/>
        </w:rPr>
        <w:t xml:space="preserve">those performing and interpreting the analyses still need to understand the assumptions of each program used. </w:t>
      </w:r>
    </w:p>
    <w:p w:rsidR="006305D7" w:rsidRPr="00E212AB" w:rsidRDefault="006305D7" w:rsidP="00E212AB">
      <w:pPr>
        <w:rPr>
          <w:rFonts w:asciiTheme="minorHAnsi" w:hAnsiTheme="minorHAnsi"/>
        </w:rPr>
      </w:pPr>
    </w:p>
    <w:p w:rsidR="006305D7" w:rsidRPr="00E212AB" w:rsidRDefault="006305D7" w:rsidP="00E212AB">
      <w:pPr>
        <w:rPr>
          <w:rFonts w:asciiTheme="minorHAnsi" w:hAnsiTheme="minorHAnsi" w:cs="Arial"/>
        </w:rPr>
      </w:pPr>
      <w:r w:rsidRPr="00E212AB">
        <w:rPr>
          <w:rFonts w:asciiTheme="minorHAnsi" w:hAnsiTheme="minorHAnsi" w:cs="Arial"/>
          <w:b/>
          <w:bCs/>
        </w:rPr>
        <w:t>ACKNOWLEDGMENTS:</w:t>
      </w:r>
      <w:r w:rsidRPr="00E212AB">
        <w:rPr>
          <w:rFonts w:asciiTheme="minorHAnsi" w:hAnsiTheme="minorHAnsi" w:cs="Arial"/>
        </w:rPr>
        <w:t xml:space="preserve"> </w:t>
      </w:r>
    </w:p>
    <w:p w:rsidR="006305D7" w:rsidRDefault="00494B62" w:rsidP="00E212AB">
      <w:pPr>
        <w:jc w:val="left"/>
        <w:rPr>
          <w:rFonts w:asciiTheme="minorHAnsi" w:hAnsiTheme="minorHAnsi" w:cs="Times"/>
          <w:color w:val="auto"/>
        </w:rPr>
      </w:pPr>
      <w:r w:rsidRPr="00E212AB">
        <w:rPr>
          <w:rFonts w:asciiTheme="minorHAnsi" w:hAnsiTheme="minorHAnsi" w:cs="Times"/>
          <w:color w:val="auto"/>
        </w:rPr>
        <w:t>This work was supported by the National Institutes of Health grant 5R21AI081041-02 and Georgetown University.</w:t>
      </w:r>
    </w:p>
    <w:p w:rsidR="00A9210D" w:rsidRPr="00E212AB" w:rsidRDefault="00A9210D" w:rsidP="00E212AB">
      <w:pPr>
        <w:jc w:val="left"/>
        <w:rPr>
          <w:rFonts w:asciiTheme="minorHAnsi" w:hAnsiTheme="minorHAnsi" w:cs="Times"/>
          <w:color w:val="auto"/>
        </w:rPr>
      </w:pPr>
    </w:p>
    <w:p w:rsidR="006305D7" w:rsidRPr="00E212AB" w:rsidRDefault="006305D7" w:rsidP="00E212AB">
      <w:pPr>
        <w:rPr>
          <w:rFonts w:asciiTheme="minorHAnsi" w:hAnsiTheme="minorHAnsi" w:cs="Arial"/>
          <w:b/>
        </w:rPr>
      </w:pPr>
      <w:r w:rsidRPr="00E212AB">
        <w:rPr>
          <w:rFonts w:asciiTheme="minorHAnsi" w:hAnsiTheme="minorHAnsi" w:cs="Arial"/>
          <w:b/>
        </w:rPr>
        <w:t xml:space="preserve">DISCLOSURES: </w:t>
      </w:r>
    </w:p>
    <w:p w:rsidR="006305D7" w:rsidRPr="00E212AB" w:rsidRDefault="006305D7" w:rsidP="00E212AB">
      <w:pPr>
        <w:rPr>
          <w:rFonts w:asciiTheme="minorHAnsi" w:hAnsiTheme="minorHAnsi" w:cs="Arial"/>
          <w:color w:val="auto"/>
        </w:rPr>
      </w:pPr>
      <w:r w:rsidRPr="00E212AB">
        <w:rPr>
          <w:rFonts w:asciiTheme="minorHAnsi" w:hAnsiTheme="minorHAnsi" w:cs="Arial"/>
          <w:color w:val="auto"/>
        </w:rPr>
        <w:t>The authors have nothing to disclose.</w:t>
      </w:r>
      <w:r w:rsidR="0030242A" w:rsidRPr="00E212AB">
        <w:rPr>
          <w:rFonts w:hAnsiTheme="minorHAnsi"/>
        </w:rPr>
        <w:t xml:space="preserve"> </w:t>
      </w:r>
    </w:p>
    <w:p w:rsidR="00CF7545" w:rsidRPr="00E212AB" w:rsidRDefault="00CF7545" w:rsidP="00E212AB">
      <w:pPr>
        <w:rPr>
          <w:rFonts w:asciiTheme="minorHAnsi" w:hAnsiTheme="minorHAnsi"/>
          <w:color w:val="7F7F7F"/>
        </w:rPr>
      </w:pPr>
    </w:p>
    <w:p w:rsidR="006305D7" w:rsidRPr="00E212AB" w:rsidRDefault="006305D7" w:rsidP="00E212AB">
      <w:pPr>
        <w:rPr>
          <w:rFonts w:asciiTheme="minorHAnsi" w:hAnsiTheme="minorHAnsi" w:cs="Arial"/>
          <w:i/>
          <w:color w:val="808080"/>
        </w:rPr>
      </w:pPr>
      <w:r w:rsidRPr="00E212AB">
        <w:rPr>
          <w:rFonts w:asciiTheme="minorHAnsi" w:hAnsiTheme="minorHAnsi" w:cs="Arial"/>
          <w:b/>
          <w:bCs/>
        </w:rPr>
        <w:t>REFERENCES</w:t>
      </w:r>
      <w:r w:rsidRPr="00E212AB">
        <w:rPr>
          <w:rFonts w:asciiTheme="minorHAnsi" w:hAnsiTheme="minorHAnsi" w:cs="Arial"/>
        </w:rPr>
        <w:t xml:space="preserve"> </w:t>
      </w:r>
    </w:p>
    <w:p w:rsidR="005202AA" w:rsidRPr="00E212AB" w:rsidRDefault="005202AA" w:rsidP="00E212AB">
      <w:pPr>
        <w:pStyle w:val="Bibliography"/>
        <w:rPr>
          <w:rFonts w:hAnsiTheme="minorHAnsi"/>
        </w:rPr>
      </w:pPr>
      <w:r w:rsidRPr="00E212AB">
        <w:rPr>
          <w:rFonts w:hAnsiTheme="minorHAnsi"/>
        </w:rPr>
        <w:t>1.</w:t>
      </w:r>
      <w:r w:rsidRPr="00E212AB">
        <w:rPr>
          <w:rFonts w:hAnsiTheme="minorHAnsi"/>
        </w:rPr>
        <w:tab/>
      </w:r>
      <w:proofErr w:type="spellStart"/>
      <w:r w:rsidRPr="00E212AB">
        <w:rPr>
          <w:rFonts w:hAnsiTheme="minorHAnsi"/>
        </w:rPr>
        <w:t>Bilyk</w:t>
      </w:r>
      <w:proofErr w:type="spellEnd"/>
      <w:r w:rsidRPr="00E212AB">
        <w:rPr>
          <w:rFonts w:hAnsiTheme="minorHAnsi"/>
        </w:rPr>
        <w:t>, K.</w:t>
      </w:r>
      <w:del w:id="364" w:author="" w:date="2014-05-03T21:28:00Z">
        <w:r w:rsidRPr="00E212AB" w:rsidDel="00C41500">
          <w:rPr>
            <w:rFonts w:hAnsiTheme="minorHAnsi"/>
          </w:rPr>
          <w:delText xml:space="preserve"> </w:delText>
        </w:r>
      </w:del>
      <w:r w:rsidRPr="00E212AB">
        <w:rPr>
          <w:rFonts w:hAnsiTheme="minorHAnsi"/>
        </w:rPr>
        <w:t>T. &amp; Cheng, C.</w:t>
      </w:r>
      <w:del w:id="365" w:author="" w:date="2014-05-03T21:28:00Z">
        <w:r w:rsidRPr="00E212AB" w:rsidDel="00C41500">
          <w:rPr>
            <w:rFonts w:hAnsiTheme="minorHAnsi"/>
          </w:rPr>
          <w:delText xml:space="preserve"> </w:delText>
        </w:r>
      </w:del>
      <w:r w:rsidRPr="00E212AB">
        <w:rPr>
          <w:rFonts w:hAnsiTheme="minorHAnsi"/>
        </w:rPr>
        <w:t>H.</w:t>
      </w:r>
      <w:del w:id="366" w:author="" w:date="2014-05-03T21:28:00Z">
        <w:r w:rsidRPr="00E212AB" w:rsidDel="00C41500">
          <w:rPr>
            <w:rFonts w:hAnsiTheme="minorHAnsi"/>
          </w:rPr>
          <w:delText xml:space="preserve"> </w:delText>
        </w:r>
      </w:del>
      <w:r w:rsidRPr="00E212AB">
        <w:rPr>
          <w:rFonts w:hAnsiTheme="minorHAnsi"/>
        </w:rPr>
        <w:t xml:space="preserve">C. Model of gene expression in extreme cold - reference transcriptome for the high-Antarctic </w:t>
      </w:r>
      <w:proofErr w:type="spellStart"/>
      <w:r w:rsidRPr="00E212AB">
        <w:rPr>
          <w:rFonts w:hAnsiTheme="minorHAnsi"/>
        </w:rPr>
        <w:t>cryopelagic</w:t>
      </w:r>
      <w:proofErr w:type="spellEnd"/>
      <w:r w:rsidRPr="00E212AB">
        <w:rPr>
          <w:rFonts w:hAnsiTheme="minorHAnsi"/>
        </w:rPr>
        <w:t xml:space="preserve"> </w:t>
      </w:r>
      <w:proofErr w:type="spellStart"/>
      <w:r w:rsidRPr="00E212AB">
        <w:rPr>
          <w:rFonts w:hAnsiTheme="minorHAnsi"/>
        </w:rPr>
        <w:t>notothenioid</w:t>
      </w:r>
      <w:proofErr w:type="spellEnd"/>
      <w:r w:rsidRPr="00E212AB">
        <w:rPr>
          <w:rFonts w:hAnsiTheme="minorHAnsi"/>
        </w:rPr>
        <w:t xml:space="preserve"> fish </w:t>
      </w:r>
      <w:proofErr w:type="spellStart"/>
      <w:r w:rsidRPr="00E212AB">
        <w:rPr>
          <w:rFonts w:hAnsiTheme="minorHAnsi"/>
          <w:i/>
          <w:iCs/>
        </w:rPr>
        <w:t>Pagothenia</w:t>
      </w:r>
      <w:proofErr w:type="spellEnd"/>
      <w:r w:rsidRPr="00E212AB">
        <w:rPr>
          <w:rFonts w:hAnsiTheme="minorHAnsi"/>
          <w:i/>
          <w:iCs/>
        </w:rPr>
        <w:t xml:space="preserve"> </w:t>
      </w:r>
      <w:proofErr w:type="spellStart"/>
      <w:r w:rsidRPr="00E212AB">
        <w:rPr>
          <w:rFonts w:hAnsiTheme="minorHAnsi"/>
          <w:i/>
          <w:iCs/>
        </w:rPr>
        <w:t>borchgrevinki</w:t>
      </w:r>
      <w:proofErr w:type="spellEnd"/>
      <w:r w:rsidRPr="00E212AB">
        <w:rPr>
          <w:rFonts w:hAnsiTheme="minorHAnsi"/>
        </w:rPr>
        <w:t xml:space="preserve">. </w:t>
      </w:r>
      <w:r w:rsidRPr="00E212AB">
        <w:rPr>
          <w:rFonts w:hAnsiTheme="minorHAnsi"/>
          <w:i/>
          <w:iCs/>
        </w:rPr>
        <w:t>BMC Genomics</w:t>
      </w:r>
      <w:r w:rsidRPr="00E212AB">
        <w:rPr>
          <w:rFonts w:hAnsiTheme="minorHAnsi"/>
        </w:rPr>
        <w:t xml:space="preserve"> </w:t>
      </w:r>
      <w:r w:rsidRPr="00E212AB">
        <w:rPr>
          <w:rFonts w:hAnsiTheme="minorHAnsi"/>
          <w:b/>
          <w:bCs/>
        </w:rPr>
        <w:t>14</w:t>
      </w:r>
      <w:r w:rsidR="0030242A" w:rsidRPr="00E212AB">
        <w:rPr>
          <w:rFonts w:hAnsiTheme="minorHAnsi"/>
        </w:rPr>
        <w:t>, 634, doi</w:t>
      </w:r>
      <w:proofErr w:type="gramStart"/>
      <w:r w:rsidR="0030242A" w:rsidRPr="00E212AB">
        <w:rPr>
          <w:rFonts w:hAnsiTheme="minorHAnsi"/>
        </w:rPr>
        <w:t>:</w:t>
      </w:r>
      <w:r w:rsidRPr="00E212AB">
        <w:rPr>
          <w:rFonts w:hAnsiTheme="minorHAnsi"/>
        </w:rPr>
        <w:t>dx.doi.org</w:t>
      </w:r>
      <w:proofErr w:type="gramEnd"/>
      <w:r w:rsidRPr="00E212AB">
        <w:rPr>
          <w:rFonts w:hAnsiTheme="minorHAnsi"/>
        </w:rPr>
        <w:t>/10.1186/1471-2164-14-634 (2013).</w:t>
      </w:r>
    </w:p>
    <w:p w:rsidR="005202AA" w:rsidRPr="00E212AB" w:rsidRDefault="005202AA" w:rsidP="00E212AB">
      <w:pPr>
        <w:pStyle w:val="Bibliography"/>
        <w:rPr>
          <w:rFonts w:hAnsiTheme="minorHAnsi"/>
        </w:rPr>
      </w:pPr>
      <w:r w:rsidRPr="00E212AB">
        <w:rPr>
          <w:rFonts w:hAnsiTheme="minorHAnsi"/>
        </w:rPr>
        <w:t>2.</w:t>
      </w:r>
      <w:r w:rsidRPr="00E212AB">
        <w:rPr>
          <w:rFonts w:hAnsiTheme="minorHAnsi"/>
        </w:rPr>
        <w:tab/>
        <w:t>Chapman, M.</w:t>
      </w:r>
      <w:del w:id="367" w:author="" w:date="2014-05-03T22:12:00Z">
        <w:r w:rsidRPr="00E212AB" w:rsidDel="000762D6">
          <w:rPr>
            <w:rFonts w:hAnsiTheme="minorHAnsi"/>
          </w:rPr>
          <w:delText xml:space="preserve"> </w:delText>
        </w:r>
      </w:del>
      <w:r w:rsidRPr="00E212AB">
        <w:rPr>
          <w:rFonts w:hAnsiTheme="minorHAnsi"/>
        </w:rPr>
        <w:t xml:space="preserve">A., </w:t>
      </w:r>
      <w:proofErr w:type="spellStart"/>
      <w:r w:rsidRPr="00E212AB">
        <w:rPr>
          <w:rFonts w:hAnsiTheme="minorHAnsi"/>
        </w:rPr>
        <w:t>Hiscock</w:t>
      </w:r>
      <w:proofErr w:type="spellEnd"/>
      <w:r w:rsidRPr="00E212AB">
        <w:rPr>
          <w:rFonts w:hAnsiTheme="minorHAnsi"/>
        </w:rPr>
        <w:t>, S.</w:t>
      </w:r>
      <w:del w:id="368" w:author="" w:date="2014-05-03T22:12:00Z">
        <w:r w:rsidRPr="00E212AB" w:rsidDel="000762D6">
          <w:rPr>
            <w:rFonts w:hAnsiTheme="minorHAnsi"/>
          </w:rPr>
          <w:delText xml:space="preserve"> </w:delText>
        </w:r>
      </w:del>
      <w:r w:rsidRPr="00E212AB">
        <w:rPr>
          <w:rFonts w:hAnsiTheme="minorHAnsi"/>
        </w:rPr>
        <w:t xml:space="preserve">J. &amp; </w:t>
      </w:r>
      <w:proofErr w:type="spellStart"/>
      <w:r w:rsidRPr="00E212AB">
        <w:rPr>
          <w:rFonts w:hAnsiTheme="minorHAnsi"/>
        </w:rPr>
        <w:t>Filatov</w:t>
      </w:r>
      <w:proofErr w:type="spellEnd"/>
      <w:r w:rsidRPr="00E212AB">
        <w:rPr>
          <w:rFonts w:hAnsiTheme="minorHAnsi"/>
        </w:rPr>
        <w:t>, D.</w:t>
      </w:r>
      <w:del w:id="369" w:author="" w:date="2014-05-03T22:12:00Z">
        <w:r w:rsidRPr="00E212AB" w:rsidDel="000762D6">
          <w:rPr>
            <w:rFonts w:hAnsiTheme="minorHAnsi"/>
          </w:rPr>
          <w:delText xml:space="preserve"> </w:delText>
        </w:r>
      </w:del>
      <w:r w:rsidRPr="00E212AB">
        <w:rPr>
          <w:rFonts w:hAnsiTheme="minorHAnsi"/>
        </w:rPr>
        <w:t xml:space="preserve">A. Genomic divergence during speciation driven by adaptation to altitude. </w:t>
      </w:r>
      <w:r w:rsidRPr="00E212AB">
        <w:rPr>
          <w:rFonts w:hAnsiTheme="minorHAnsi"/>
          <w:i/>
          <w:iCs/>
        </w:rPr>
        <w:t>Mol</w:t>
      </w:r>
      <w:ins w:id="370" w:author="" w:date="2014-05-03T21:34:00Z">
        <w:r w:rsidR="00C41500">
          <w:rPr>
            <w:rFonts w:hAnsiTheme="minorHAnsi"/>
            <w:i/>
            <w:iCs/>
          </w:rPr>
          <w:t>.</w:t>
        </w:r>
      </w:ins>
      <w:del w:id="371" w:author="" w:date="2014-05-03T21:34:00Z">
        <w:r w:rsidRPr="00E212AB" w:rsidDel="00C41500">
          <w:rPr>
            <w:rFonts w:hAnsiTheme="minorHAnsi"/>
            <w:i/>
            <w:iCs/>
          </w:rPr>
          <w:delText>ecular</w:delText>
        </w:r>
      </w:del>
      <w:r w:rsidRPr="00E212AB">
        <w:rPr>
          <w:rFonts w:hAnsiTheme="minorHAnsi"/>
          <w:i/>
          <w:iCs/>
        </w:rPr>
        <w:t xml:space="preserve"> </w:t>
      </w:r>
      <w:del w:id="372" w:author="" w:date="2014-05-03T21:34:00Z">
        <w:r w:rsidRPr="00E212AB" w:rsidDel="00C41500">
          <w:rPr>
            <w:rFonts w:hAnsiTheme="minorHAnsi"/>
            <w:i/>
            <w:iCs/>
          </w:rPr>
          <w:delText xml:space="preserve">Biology </w:delText>
        </w:r>
      </w:del>
      <w:ins w:id="373" w:author="" w:date="2014-05-03T21:34:00Z">
        <w:r w:rsidR="00C41500" w:rsidRPr="00E212AB">
          <w:rPr>
            <w:rFonts w:hAnsiTheme="minorHAnsi"/>
            <w:i/>
            <w:iCs/>
          </w:rPr>
          <w:t>Biol</w:t>
        </w:r>
        <w:r w:rsidR="00C41500">
          <w:rPr>
            <w:rFonts w:hAnsiTheme="minorHAnsi"/>
            <w:i/>
            <w:iCs/>
          </w:rPr>
          <w:t xml:space="preserve">. </w:t>
        </w:r>
      </w:ins>
      <w:del w:id="374" w:author="" w:date="2014-05-03T21:34:00Z">
        <w:r w:rsidRPr="00E212AB" w:rsidDel="00C41500">
          <w:rPr>
            <w:rFonts w:hAnsiTheme="minorHAnsi"/>
            <w:i/>
            <w:iCs/>
          </w:rPr>
          <w:delText xml:space="preserve">and </w:delText>
        </w:r>
      </w:del>
      <w:proofErr w:type="spellStart"/>
      <w:r w:rsidRPr="00E212AB">
        <w:rPr>
          <w:rFonts w:hAnsiTheme="minorHAnsi"/>
          <w:i/>
          <w:iCs/>
        </w:rPr>
        <w:t>Evol</w:t>
      </w:r>
      <w:proofErr w:type="spellEnd"/>
      <w:ins w:id="375" w:author="" w:date="2014-05-03T21:34:00Z">
        <w:r w:rsidR="00C41500">
          <w:rPr>
            <w:rFonts w:hAnsiTheme="minorHAnsi"/>
            <w:i/>
            <w:iCs/>
          </w:rPr>
          <w:t>.</w:t>
        </w:r>
      </w:ins>
      <w:del w:id="376" w:author="" w:date="2014-05-03T21:34:00Z">
        <w:r w:rsidRPr="00E212AB" w:rsidDel="00C41500">
          <w:rPr>
            <w:rFonts w:hAnsiTheme="minorHAnsi"/>
            <w:i/>
            <w:iCs/>
          </w:rPr>
          <w:delText>ution</w:delText>
        </w:r>
      </w:del>
      <w:r w:rsidRPr="00E212AB">
        <w:rPr>
          <w:rFonts w:hAnsiTheme="minorHAnsi"/>
        </w:rPr>
        <w:t xml:space="preserve"> </w:t>
      </w:r>
      <w:r w:rsidRPr="00E212AB">
        <w:rPr>
          <w:rFonts w:hAnsiTheme="minorHAnsi"/>
          <w:b/>
          <w:bCs/>
        </w:rPr>
        <w:t>30</w:t>
      </w:r>
      <w:r w:rsidRPr="00E212AB">
        <w:rPr>
          <w:rFonts w:hAnsiTheme="minorHAnsi"/>
        </w:rPr>
        <w:t xml:space="preserve">, 2553–2567, </w:t>
      </w:r>
      <w:proofErr w:type="spellStart"/>
      <w:r w:rsidRPr="00E212AB">
        <w:rPr>
          <w:rFonts w:hAnsiTheme="minorHAnsi"/>
        </w:rPr>
        <w:t>doi</w:t>
      </w:r>
      <w:proofErr w:type="spellEnd"/>
      <w:r w:rsidRPr="00E212AB">
        <w:rPr>
          <w:rFonts w:hAnsiTheme="minorHAnsi"/>
        </w:rPr>
        <w:t>:</w:t>
      </w:r>
      <w:r w:rsidR="0030242A" w:rsidRPr="00E212AB">
        <w:rPr>
          <w:rFonts w:hAnsiTheme="minorHAnsi"/>
        </w:rPr>
        <w:t xml:space="preserve"> </w:t>
      </w:r>
      <w:r w:rsidRPr="00E212AB">
        <w:rPr>
          <w:rFonts w:hAnsiTheme="minorHAnsi"/>
        </w:rPr>
        <w:t>dx.doi.org/10.1093/molbev/mst168 (2013).</w:t>
      </w:r>
    </w:p>
    <w:p w:rsidR="005202AA" w:rsidRPr="00E212AB" w:rsidRDefault="005202AA" w:rsidP="00E212AB">
      <w:pPr>
        <w:pStyle w:val="Bibliography"/>
        <w:rPr>
          <w:rFonts w:hAnsiTheme="minorHAnsi"/>
        </w:rPr>
      </w:pPr>
      <w:r w:rsidRPr="00E212AB">
        <w:rPr>
          <w:rFonts w:hAnsiTheme="minorHAnsi"/>
        </w:rPr>
        <w:t>3.</w:t>
      </w:r>
      <w:r w:rsidRPr="00E212AB">
        <w:rPr>
          <w:rFonts w:hAnsiTheme="minorHAnsi"/>
        </w:rPr>
        <w:tab/>
        <w:t xml:space="preserve">Schwarz, D., </w:t>
      </w:r>
      <w:del w:id="377" w:author="" w:date="2014-05-03T22:12:00Z">
        <w:r w:rsidRPr="00E212AB" w:rsidDel="000762D6">
          <w:rPr>
            <w:rFonts w:hAnsiTheme="minorHAnsi"/>
          </w:rPr>
          <w:delText xml:space="preserve">Robertson, H. M., </w:delText>
        </w:r>
      </w:del>
      <w:r w:rsidRPr="00E212AB">
        <w:rPr>
          <w:rFonts w:hAnsiTheme="minorHAnsi"/>
          <w:i/>
          <w:iCs/>
        </w:rPr>
        <w:t>et al.</w:t>
      </w:r>
      <w:r w:rsidRPr="00E212AB">
        <w:rPr>
          <w:rFonts w:hAnsiTheme="minorHAnsi"/>
        </w:rPr>
        <w:t xml:space="preserve"> Sympatric ecological speciation meets </w:t>
      </w:r>
      <w:proofErr w:type="spellStart"/>
      <w:r w:rsidRPr="00E212AB">
        <w:rPr>
          <w:rFonts w:hAnsiTheme="minorHAnsi"/>
        </w:rPr>
        <w:t>pyrosequencing</w:t>
      </w:r>
      <w:proofErr w:type="spellEnd"/>
      <w:r w:rsidRPr="00E212AB">
        <w:rPr>
          <w:rFonts w:hAnsiTheme="minorHAnsi"/>
        </w:rPr>
        <w:t xml:space="preserve">: sampling the transcriptome of the apple maggot </w:t>
      </w:r>
      <w:proofErr w:type="spellStart"/>
      <w:r w:rsidRPr="00E212AB">
        <w:rPr>
          <w:rFonts w:hAnsiTheme="minorHAnsi"/>
          <w:i/>
          <w:iCs/>
        </w:rPr>
        <w:t>Rhagoletis</w:t>
      </w:r>
      <w:proofErr w:type="spellEnd"/>
      <w:r w:rsidRPr="00E212AB">
        <w:rPr>
          <w:rFonts w:hAnsiTheme="minorHAnsi"/>
          <w:i/>
          <w:iCs/>
        </w:rPr>
        <w:t xml:space="preserve"> </w:t>
      </w:r>
      <w:proofErr w:type="spellStart"/>
      <w:r w:rsidRPr="00E212AB">
        <w:rPr>
          <w:rFonts w:hAnsiTheme="minorHAnsi"/>
          <w:i/>
          <w:iCs/>
        </w:rPr>
        <w:t>pomonella</w:t>
      </w:r>
      <w:proofErr w:type="spellEnd"/>
      <w:r w:rsidRPr="00E212AB">
        <w:rPr>
          <w:rFonts w:hAnsiTheme="minorHAnsi"/>
        </w:rPr>
        <w:t xml:space="preserve">. </w:t>
      </w:r>
      <w:r w:rsidRPr="00E212AB">
        <w:rPr>
          <w:rFonts w:hAnsiTheme="minorHAnsi"/>
          <w:i/>
          <w:iCs/>
        </w:rPr>
        <w:t>BMC Genomics</w:t>
      </w:r>
      <w:r w:rsidRPr="00E212AB">
        <w:rPr>
          <w:rFonts w:hAnsiTheme="minorHAnsi"/>
        </w:rPr>
        <w:t xml:space="preserve"> </w:t>
      </w:r>
      <w:r w:rsidRPr="00E212AB">
        <w:rPr>
          <w:rFonts w:hAnsiTheme="minorHAnsi"/>
          <w:b/>
          <w:bCs/>
        </w:rPr>
        <w:t>10</w:t>
      </w:r>
      <w:r w:rsidRPr="00E212AB">
        <w:rPr>
          <w:rFonts w:hAnsiTheme="minorHAnsi"/>
        </w:rPr>
        <w:t>, 633, doi</w:t>
      </w:r>
      <w:proofErr w:type="gramStart"/>
      <w:r w:rsidRPr="00E212AB">
        <w:rPr>
          <w:rFonts w:hAnsiTheme="minorHAnsi"/>
        </w:rPr>
        <w:t>:dx.doi.org</w:t>
      </w:r>
      <w:proofErr w:type="gramEnd"/>
      <w:r w:rsidRPr="00E212AB">
        <w:rPr>
          <w:rFonts w:hAnsiTheme="minorHAnsi"/>
        </w:rPr>
        <w:t>/10.1186/1471-2164-10-633 (2009).</w:t>
      </w:r>
    </w:p>
    <w:p w:rsidR="005202AA" w:rsidRPr="00E212AB" w:rsidRDefault="005202AA" w:rsidP="00E212AB">
      <w:pPr>
        <w:pStyle w:val="Bibliography"/>
        <w:rPr>
          <w:rFonts w:hAnsiTheme="minorHAnsi"/>
        </w:rPr>
      </w:pPr>
      <w:r w:rsidRPr="00E212AB">
        <w:rPr>
          <w:rFonts w:hAnsiTheme="minorHAnsi"/>
        </w:rPr>
        <w:t>4.</w:t>
      </w:r>
      <w:r w:rsidRPr="00E212AB">
        <w:rPr>
          <w:rFonts w:hAnsiTheme="minorHAnsi"/>
        </w:rPr>
        <w:tab/>
      </w:r>
      <w:proofErr w:type="spellStart"/>
      <w:r w:rsidRPr="00E212AB">
        <w:rPr>
          <w:rFonts w:hAnsiTheme="minorHAnsi"/>
        </w:rPr>
        <w:t>Barshis</w:t>
      </w:r>
      <w:proofErr w:type="spellEnd"/>
      <w:r w:rsidRPr="00E212AB">
        <w:rPr>
          <w:rFonts w:hAnsiTheme="minorHAnsi"/>
        </w:rPr>
        <w:t>, D.</w:t>
      </w:r>
      <w:del w:id="378" w:author="" w:date="2014-05-03T22:12:00Z">
        <w:r w:rsidRPr="00E212AB" w:rsidDel="000762D6">
          <w:rPr>
            <w:rFonts w:hAnsiTheme="minorHAnsi"/>
          </w:rPr>
          <w:delText xml:space="preserve"> </w:delText>
        </w:r>
      </w:del>
      <w:r w:rsidRPr="00E212AB">
        <w:rPr>
          <w:rFonts w:hAnsiTheme="minorHAnsi"/>
        </w:rPr>
        <w:t xml:space="preserve">J., </w:t>
      </w:r>
      <w:proofErr w:type="spellStart"/>
      <w:r w:rsidRPr="00E212AB">
        <w:rPr>
          <w:rFonts w:hAnsiTheme="minorHAnsi"/>
        </w:rPr>
        <w:t>Ladner</w:t>
      </w:r>
      <w:proofErr w:type="spellEnd"/>
      <w:r w:rsidRPr="00E212AB">
        <w:rPr>
          <w:rFonts w:hAnsiTheme="minorHAnsi"/>
        </w:rPr>
        <w:t>, J.</w:t>
      </w:r>
      <w:del w:id="379" w:author="" w:date="2014-05-03T22:12:00Z">
        <w:r w:rsidRPr="00E212AB" w:rsidDel="000762D6">
          <w:rPr>
            <w:rFonts w:hAnsiTheme="minorHAnsi"/>
          </w:rPr>
          <w:delText xml:space="preserve"> </w:delText>
        </w:r>
      </w:del>
      <w:r w:rsidRPr="00E212AB">
        <w:rPr>
          <w:rFonts w:hAnsiTheme="minorHAnsi"/>
        </w:rPr>
        <w:t>T., Oliver, T.</w:t>
      </w:r>
      <w:del w:id="380" w:author="" w:date="2014-05-03T22:12:00Z">
        <w:r w:rsidRPr="00E212AB" w:rsidDel="000762D6">
          <w:rPr>
            <w:rFonts w:hAnsiTheme="minorHAnsi"/>
          </w:rPr>
          <w:delText xml:space="preserve"> </w:delText>
        </w:r>
      </w:del>
      <w:r w:rsidRPr="00E212AB">
        <w:rPr>
          <w:rFonts w:hAnsiTheme="minorHAnsi"/>
        </w:rPr>
        <w:t>A., Seneca, F.</w:t>
      </w:r>
      <w:del w:id="381" w:author="" w:date="2014-05-03T22:12:00Z">
        <w:r w:rsidRPr="00E212AB" w:rsidDel="000762D6">
          <w:rPr>
            <w:rFonts w:hAnsiTheme="minorHAnsi"/>
          </w:rPr>
          <w:delText xml:space="preserve"> </w:delText>
        </w:r>
      </w:del>
      <w:r w:rsidRPr="00E212AB">
        <w:rPr>
          <w:rFonts w:hAnsiTheme="minorHAnsi"/>
        </w:rPr>
        <w:t xml:space="preserve">O., Traylor-Knowles, N. &amp; </w:t>
      </w:r>
      <w:proofErr w:type="spellStart"/>
      <w:r w:rsidRPr="00E212AB">
        <w:rPr>
          <w:rFonts w:hAnsiTheme="minorHAnsi"/>
        </w:rPr>
        <w:t>Palumbi</w:t>
      </w:r>
      <w:proofErr w:type="spellEnd"/>
      <w:r w:rsidRPr="00E212AB">
        <w:rPr>
          <w:rFonts w:hAnsiTheme="minorHAnsi"/>
        </w:rPr>
        <w:t>, S.</w:t>
      </w:r>
      <w:del w:id="382" w:author="" w:date="2014-05-03T22:12:00Z">
        <w:r w:rsidRPr="00E212AB" w:rsidDel="000762D6">
          <w:rPr>
            <w:rFonts w:hAnsiTheme="minorHAnsi"/>
          </w:rPr>
          <w:delText xml:space="preserve"> </w:delText>
        </w:r>
      </w:del>
      <w:r w:rsidRPr="00E212AB">
        <w:rPr>
          <w:rFonts w:hAnsiTheme="minorHAnsi"/>
        </w:rPr>
        <w:t xml:space="preserve">R. Genomic basis for coral resilience to climate change. </w:t>
      </w:r>
      <w:del w:id="383" w:author="" w:date="2014-05-03T21:35:00Z">
        <w:r w:rsidRPr="00E212AB" w:rsidDel="00C41500">
          <w:rPr>
            <w:rFonts w:hAnsiTheme="minorHAnsi"/>
            <w:i/>
            <w:iCs/>
          </w:rPr>
          <w:delText>Proceedings of</w:delText>
        </w:r>
      </w:del>
      <w:proofErr w:type="gramStart"/>
      <w:ins w:id="384" w:author="" w:date="2014-05-03T21:35:00Z">
        <w:r w:rsidR="00C41500">
          <w:rPr>
            <w:rFonts w:hAnsiTheme="minorHAnsi"/>
            <w:i/>
            <w:iCs/>
          </w:rPr>
          <w:t>P.</w:t>
        </w:r>
      </w:ins>
      <w:r w:rsidRPr="00E212AB">
        <w:rPr>
          <w:rFonts w:hAnsiTheme="minorHAnsi"/>
          <w:i/>
          <w:iCs/>
        </w:rPr>
        <w:t xml:space="preserve"> </w:t>
      </w:r>
      <w:del w:id="385" w:author="" w:date="2014-05-03T21:35:00Z">
        <w:r w:rsidRPr="00E212AB" w:rsidDel="00C41500">
          <w:rPr>
            <w:rFonts w:hAnsiTheme="minorHAnsi"/>
            <w:i/>
            <w:iCs/>
          </w:rPr>
          <w:delText xml:space="preserve">the </w:delText>
        </w:r>
      </w:del>
      <w:proofErr w:type="spellStart"/>
      <w:r w:rsidRPr="00E212AB">
        <w:rPr>
          <w:rFonts w:hAnsiTheme="minorHAnsi"/>
          <w:i/>
          <w:iCs/>
        </w:rPr>
        <w:t>Nat</w:t>
      </w:r>
      <w:del w:id="386" w:author="" w:date="2014-05-03T21:35:00Z">
        <w:r w:rsidRPr="00E212AB" w:rsidDel="00C41500">
          <w:rPr>
            <w:rFonts w:hAnsiTheme="minorHAnsi"/>
            <w:i/>
            <w:iCs/>
          </w:rPr>
          <w:delText xml:space="preserve">ional </w:delText>
        </w:r>
      </w:del>
      <w:ins w:id="387" w:author="" w:date="2014-05-03T21:35:00Z">
        <w:r w:rsidR="00C41500">
          <w:rPr>
            <w:rFonts w:hAnsiTheme="minorHAnsi"/>
            <w:i/>
            <w:iCs/>
          </w:rPr>
          <w:t>l</w:t>
        </w:r>
        <w:proofErr w:type="spellEnd"/>
        <w:r w:rsidR="00C41500">
          <w:rPr>
            <w:rFonts w:hAnsiTheme="minorHAnsi"/>
            <w:i/>
            <w:iCs/>
          </w:rPr>
          <w:t xml:space="preserve"> </w:t>
        </w:r>
      </w:ins>
      <w:r w:rsidRPr="00E212AB">
        <w:rPr>
          <w:rFonts w:hAnsiTheme="minorHAnsi"/>
          <w:i/>
          <w:iCs/>
        </w:rPr>
        <w:t>Acad</w:t>
      </w:r>
      <w:ins w:id="388" w:author="" w:date="2014-05-03T21:36:00Z">
        <w:r w:rsidR="00C41500">
          <w:rPr>
            <w:rFonts w:hAnsiTheme="minorHAnsi"/>
            <w:i/>
            <w:iCs/>
          </w:rPr>
          <w:t>.</w:t>
        </w:r>
      </w:ins>
      <w:proofErr w:type="gramEnd"/>
      <w:del w:id="389" w:author="" w:date="2014-05-03T21:36:00Z">
        <w:r w:rsidRPr="00E212AB" w:rsidDel="00C41500">
          <w:rPr>
            <w:rFonts w:hAnsiTheme="minorHAnsi"/>
            <w:i/>
            <w:iCs/>
          </w:rPr>
          <w:delText xml:space="preserve">emy </w:delText>
        </w:r>
      </w:del>
      <w:ins w:id="390" w:author="" w:date="2014-05-03T21:36:00Z">
        <w:r w:rsidR="00C41500">
          <w:rPr>
            <w:rFonts w:hAnsiTheme="minorHAnsi"/>
            <w:i/>
            <w:iCs/>
          </w:rPr>
          <w:t xml:space="preserve"> </w:t>
        </w:r>
      </w:ins>
      <w:del w:id="391" w:author="" w:date="2014-05-03T21:36:00Z">
        <w:r w:rsidRPr="00E212AB" w:rsidDel="00C41500">
          <w:rPr>
            <w:rFonts w:hAnsiTheme="minorHAnsi"/>
            <w:i/>
            <w:iCs/>
          </w:rPr>
          <w:delText xml:space="preserve">of </w:delText>
        </w:r>
      </w:del>
      <w:r w:rsidRPr="00E212AB">
        <w:rPr>
          <w:rFonts w:hAnsiTheme="minorHAnsi"/>
          <w:i/>
          <w:iCs/>
        </w:rPr>
        <w:t>Sci</w:t>
      </w:r>
      <w:del w:id="392" w:author="" w:date="2014-05-03T21:36:00Z">
        <w:r w:rsidRPr="00E212AB" w:rsidDel="00C41500">
          <w:rPr>
            <w:rFonts w:hAnsiTheme="minorHAnsi"/>
            <w:i/>
            <w:iCs/>
          </w:rPr>
          <w:delText>ences</w:delText>
        </w:r>
      </w:del>
      <w:ins w:id="393" w:author="" w:date="2014-05-03T21:36:00Z">
        <w:r w:rsidR="00C41500">
          <w:rPr>
            <w:rFonts w:hAnsiTheme="minorHAnsi"/>
            <w:i/>
            <w:iCs/>
          </w:rPr>
          <w:t>.</w:t>
        </w:r>
      </w:ins>
      <w:r w:rsidRPr="00E212AB">
        <w:rPr>
          <w:rFonts w:hAnsiTheme="minorHAnsi"/>
          <w:i/>
          <w:iCs/>
        </w:rPr>
        <w:t xml:space="preserve"> </w:t>
      </w:r>
      <w:del w:id="394" w:author="" w:date="2014-05-03T21:36:00Z">
        <w:r w:rsidRPr="00E212AB" w:rsidDel="00C41500">
          <w:rPr>
            <w:rFonts w:hAnsiTheme="minorHAnsi"/>
            <w:i/>
            <w:iCs/>
          </w:rPr>
          <w:delText>of the United States of America</w:delText>
        </w:r>
        <w:r w:rsidRPr="00E212AB" w:rsidDel="00C41500">
          <w:rPr>
            <w:rFonts w:hAnsiTheme="minorHAnsi"/>
          </w:rPr>
          <w:delText xml:space="preserve"> </w:delText>
        </w:r>
      </w:del>
      <w:ins w:id="395" w:author="" w:date="2014-05-03T21:36:00Z">
        <w:r w:rsidR="00C41500">
          <w:rPr>
            <w:rFonts w:hAnsiTheme="minorHAnsi"/>
            <w:i/>
            <w:iCs/>
          </w:rPr>
          <w:t xml:space="preserve">USA </w:t>
        </w:r>
      </w:ins>
      <w:r w:rsidRPr="00E212AB">
        <w:rPr>
          <w:rFonts w:hAnsiTheme="minorHAnsi"/>
          <w:b/>
          <w:bCs/>
        </w:rPr>
        <w:t>110</w:t>
      </w:r>
      <w:r w:rsidRPr="00E212AB">
        <w:rPr>
          <w:rFonts w:hAnsiTheme="minorHAnsi"/>
        </w:rPr>
        <w:t xml:space="preserve">, 1387–1392, </w:t>
      </w:r>
      <w:proofErr w:type="spellStart"/>
      <w:r w:rsidRPr="00E212AB">
        <w:rPr>
          <w:rFonts w:hAnsiTheme="minorHAnsi"/>
        </w:rPr>
        <w:t>doi</w:t>
      </w:r>
      <w:proofErr w:type="spellEnd"/>
      <w:r w:rsidRPr="00E212AB">
        <w:rPr>
          <w:rFonts w:hAnsiTheme="minorHAnsi"/>
        </w:rPr>
        <w:t>:</w:t>
      </w:r>
      <w:r w:rsidR="0030242A" w:rsidRPr="00E212AB">
        <w:rPr>
          <w:rFonts w:hAnsiTheme="minorHAnsi"/>
        </w:rPr>
        <w:t xml:space="preserve"> </w:t>
      </w:r>
      <w:r w:rsidRPr="00E212AB">
        <w:rPr>
          <w:rFonts w:hAnsiTheme="minorHAnsi"/>
        </w:rPr>
        <w:t>dx.doi.org/10.1073/pnas.1210224110 (2013).</w:t>
      </w:r>
    </w:p>
    <w:p w:rsidR="005202AA" w:rsidRPr="00E212AB" w:rsidRDefault="005202AA" w:rsidP="00E212AB">
      <w:pPr>
        <w:pStyle w:val="Bibliography"/>
        <w:rPr>
          <w:rFonts w:hAnsiTheme="minorHAnsi"/>
        </w:rPr>
      </w:pPr>
      <w:r w:rsidRPr="00E212AB">
        <w:rPr>
          <w:rFonts w:hAnsiTheme="minorHAnsi"/>
        </w:rPr>
        <w:t>5.</w:t>
      </w:r>
      <w:r w:rsidRPr="00E212AB">
        <w:rPr>
          <w:rFonts w:hAnsiTheme="minorHAnsi"/>
        </w:rPr>
        <w:tab/>
      </w:r>
      <w:proofErr w:type="spellStart"/>
      <w:r w:rsidRPr="00E212AB">
        <w:rPr>
          <w:rFonts w:hAnsiTheme="minorHAnsi"/>
        </w:rPr>
        <w:t>Urbanski</w:t>
      </w:r>
      <w:proofErr w:type="spellEnd"/>
      <w:r w:rsidRPr="00E212AB">
        <w:rPr>
          <w:rFonts w:hAnsiTheme="minorHAnsi"/>
        </w:rPr>
        <w:t>, J.</w:t>
      </w:r>
      <w:del w:id="396" w:author="" w:date="2014-05-03T22:12:00Z">
        <w:r w:rsidRPr="00E212AB" w:rsidDel="000762D6">
          <w:rPr>
            <w:rFonts w:hAnsiTheme="minorHAnsi"/>
          </w:rPr>
          <w:delText xml:space="preserve"> </w:delText>
        </w:r>
      </w:del>
      <w:r w:rsidRPr="00E212AB">
        <w:rPr>
          <w:rFonts w:hAnsiTheme="minorHAnsi"/>
        </w:rPr>
        <w:t xml:space="preserve">M., </w:t>
      </w:r>
      <w:proofErr w:type="spellStart"/>
      <w:r w:rsidRPr="00E212AB">
        <w:rPr>
          <w:rFonts w:hAnsiTheme="minorHAnsi"/>
        </w:rPr>
        <w:t>Aruda</w:t>
      </w:r>
      <w:proofErr w:type="spellEnd"/>
      <w:r w:rsidRPr="00E212AB">
        <w:rPr>
          <w:rFonts w:hAnsiTheme="minorHAnsi"/>
        </w:rPr>
        <w:t xml:space="preserve">, A. &amp; </w:t>
      </w:r>
      <w:proofErr w:type="spellStart"/>
      <w:r w:rsidRPr="00E212AB">
        <w:rPr>
          <w:rFonts w:hAnsiTheme="minorHAnsi"/>
        </w:rPr>
        <w:t>Armbruster</w:t>
      </w:r>
      <w:proofErr w:type="spellEnd"/>
      <w:r w:rsidRPr="00E212AB">
        <w:rPr>
          <w:rFonts w:hAnsiTheme="minorHAnsi"/>
        </w:rPr>
        <w:t>, P.</w:t>
      </w:r>
      <w:del w:id="397" w:author="" w:date="2014-05-03T22:12:00Z">
        <w:r w:rsidRPr="00E212AB" w:rsidDel="000762D6">
          <w:rPr>
            <w:rFonts w:hAnsiTheme="minorHAnsi"/>
          </w:rPr>
          <w:delText xml:space="preserve"> </w:delText>
        </w:r>
      </w:del>
      <w:r w:rsidRPr="00E212AB">
        <w:rPr>
          <w:rFonts w:hAnsiTheme="minorHAnsi"/>
        </w:rPr>
        <w:t xml:space="preserve">A. </w:t>
      </w:r>
      <w:proofErr w:type="gramStart"/>
      <w:r w:rsidRPr="00E212AB">
        <w:rPr>
          <w:rFonts w:hAnsiTheme="minorHAnsi"/>
        </w:rPr>
        <w:t>A transcriptional element of the diapause program in the Asian tiger mosquito, Aedes albopictus, identified by suppressive subtractive hybridization.</w:t>
      </w:r>
      <w:proofErr w:type="gramEnd"/>
      <w:r w:rsidRPr="00E212AB">
        <w:rPr>
          <w:rFonts w:hAnsiTheme="minorHAnsi"/>
        </w:rPr>
        <w:t xml:space="preserve"> </w:t>
      </w:r>
      <w:r w:rsidRPr="00E212AB">
        <w:rPr>
          <w:rFonts w:hAnsiTheme="minorHAnsi"/>
          <w:i/>
          <w:iCs/>
        </w:rPr>
        <w:t>J</w:t>
      </w:r>
      <w:del w:id="398" w:author="" w:date="2014-05-03T21:37:00Z">
        <w:r w:rsidRPr="00E212AB" w:rsidDel="00C41500">
          <w:rPr>
            <w:rFonts w:hAnsiTheme="minorHAnsi"/>
            <w:i/>
            <w:iCs/>
          </w:rPr>
          <w:delText>ournal of</w:delText>
        </w:r>
      </w:del>
      <w:ins w:id="399" w:author="" w:date="2014-05-03T21:37:00Z">
        <w:r w:rsidR="00C41500">
          <w:rPr>
            <w:rFonts w:hAnsiTheme="minorHAnsi"/>
            <w:i/>
            <w:iCs/>
          </w:rPr>
          <w:t>.</w:t>
        </w:r>
      </w:ins>
      <w:r w:rsidRPr="00E212AB">
        <w:rPr>
          <w:rFonts w:hAnsiTheme="minorHAnsi"/>
          <w:i/>
          <w:iCs/>
        </w:rPr>
        <w:t xml:space="preserve"> </w:t>
      </w:r>
      <w:proofErr w:type="gramStart"/>
      <w:r w:rsidRPr="00E212AB">
        <w:rPr>
          <w:rFonts w:hAnsiTheme="minorHAnsi"/>
          <w:i/>
          <w:iCs/>
        </w:rPr>
        <w:t>insect</w:t>
      </w:r>
      <w:proofErr w:type="gramEnd"/>
      <w:r w:rsidRPr="00E212AB">
        <w:rPr>
          <w:rFonts w:hAnsiTheme="minorHAnsi"/>
          <w:i/>
          <w:iCs/>
        </w:rPr>
        <w:t xml:space="preserve"> </w:t>
      </w:r>
      <w:del w:id="400" w:author="" w:date="2014-05-03T21:37:00Z">
        <w:r w:rsidRPr="00E212AB" w:rsidDel="00C41500">
          <w:rPr>
            <w:rFonts w:hAnsiTheme="minorHAnsi"/>
            <w:i/>
            <w:iCs/>
          </w:rPr>
          <w:delText>physiology</w:delText>
        </w:r>
        <w:r w:rsidRPr="00E212AB" w:rsidDel="00C41500">
          <w:rPr>
            <w:rFonts w:hAnsiTheme="minorHAnsi"/>
          </w:rPr>
          <w:delText xml:space="preserve"> </w:delText>
        </w:r>
      </w:del>
      <w:ins w:id="401" w:author="" w:date="2014-05-03T21:37:00Z">
        <w:r w:rsidR="00C41500" w:rsidRPr="00E212AB">
          <w:rPr>
            <w:rFonts w:hAnsiTheme="minorHAnsi"/>
            <w:i/>
            <w:iCs/>
          </w:rPr>
          <w:t>physiol</w:t>
        </w:r>
        <w:r w:rsidR="00C41500">
          <w:rPr>
            <w:rFonts w:hAnsiTheme="minorHAnsi"/>
            <w:i/>
            <w:iCs/>
          </w:rPr>
          <w:t>.</w:t>
        </w:r>
        <w:r w:rsidR="00C41500" w:rsidRPr="00E212AB">
          <w:rPr>
            <w:rFonts w:hAnsiTheme="minorHAnsi"/>
          </w:rPr>
          <w:t xml:space="preserve"> </w:t>
        </w:r>
      </w:ins>
      <w:r w:rsidRPr="00E212AB">
        <w:rPr>
          <w:rFonts w:hAnsiTheme="minorHAnsi"/>
          <w:b/>
          <w:bCs/>
        </w:rPr>
        <w:t>56</w:t>
      </w:r>
      <w:r w:rsidRPr="00E212AB">
        <w:rPr>
          <w:rFonts w:hAnsiTheme="minorHAnsi"/>
        </w:rPr>
        <w:t xml:space="preserve">, 1147–1154, </w:t>
      </w:r>
      <w:proofErr w:type="spellStart"/>
      <w:r w:rsidRPr="00E212AB">
        <w:rPr>
          <w:rFonts w:hAnsiTheme="minorHAnsi"/>
        </w:rPr>
        <w:t>doi</w:t>
      </w:r>
      <w:proofErr w:type="spellEnd"/>
      <w:r w:rsidRPr="00E212AB">
        <w:rPr>
          <w:rFonts w:hAnsiTheme="minorHAnsi"/>
        </w:rPr>
        <w:t>:</w:t>
      </w:r>
      <w:r w:rsidR="0030242A" w:rsidRPr="00E212AB">
        <w:rPr>
          <w:rFonts w:hAnsiTheme="minorHAnsi"/>
        </w:rPr>
        <w:t xml:space="preserve"> </w:t>
      </w:r>
      <w:r w:rsidRPr="00E212AB">
        <w:rPr>
          <w:rFonts w:hAnsiTheme="minorHAnsi"/>
        </w:rPr>
        <w:t>dx.doi.org/10.1016/j.jinsphys.2010.03.008 (2010).</w:t>
      </w:r>
    </w:p>
    <w:p w:rsidR="005202AA" w:rsidRPr="00E212AB" w:rsidRDefault="005202AA" w:rsidP="00E212AB">
      <w:pPr>
        <w:pStyle w:val="Bibliography"/>
        <w:rPr>
          <w:rFonts w:hAnsiTheme="minorHAnsi"/>
        </w:rPr>
      </w:pPr>
      <w:r w:rsidRPr="00E212AB">
        <w:rPr>
          <w:rFonts w:hAnsiTheme="minorHAnsi"/>
        </w:rPr>
        <w:t>6.</w:t>
      </w:r>
      <w:r w:rsidRPr="00E212AB">
        <w:rPr>
          <w:rFonts w:hAnsiTheme="minorHAnsi"/>
        </w:rPr>
        <w:tab/>
        <w:t xml:space="preserve">Huang, Y. H., Li, Y. R, Burt, D. W., Chen, H. L., Zhang, Y. &amp; </w:t>
      </w:r>
      <w:proofErr w:type="spellStart"/>
      <w:r w:rsidRPr="00E212AB">
        <w:rPr>
          <w:rFonts w:hAnsiTheme="minorHAnsi"/>
        </w:rPr>
        <w:t>Qian</w:t>
      </w:r>
      <w:proofErr w:type="spellEnd"/>
      <w:r w:rsidRPr="00E212AB">
        <w:rPr>
          <w:rFonts w:hAnsiTheme="minorHAnsi"/>
        </w:rPr>
        <w:t xml:space="preserve">, W. B. The duck genome and transcriptome provide insight into an avian influenza virus reservoir species. </w:t>
      </w:r>
      <w:r w:rsidRPr="00E212AB">
        <w:rPr>
          <w:rFonts w:hAnsiTheme="minorHAnsi"/>
          <w:i/>
          <w:iCs/>
        </w:rPr>
        <w:t>Nat</w:t>
      </w:r>
      <w:ins w:id="402" w:author="" w:date="2014-05-03T21:37:00Z">
        <w:r w:rsidR="00C41500">
          <w:rPr>
            <w:rFonts w:hAnsiTheme="minorHAnsi"/>
            <w:i/>
            <w:iCs/>
          </w:rPr>
          <w:t>.</w:t>
        </w:r>
      </w:ins>
      <w:del w:id="403" w:author="" w:date="2014-05-03T21:37:00Z">
        <w:r w:rsidRPr="00E212AB" w:rsidDel="00C41500">
          <w:rPr>
            <w:rFonts w:hAnsiTheme="minorHAnsi"/>
            <w:i/>
            <w:iCs/>
          </w:rPr>
          <w:delText>ure</w:delText>
        </w:r>
      </w:del>
      <w:r w:rsidRPr="00E212AB">
        <w:rPr>
          <w:rFonts w:hAnsiTheme="minorHAnsi"/>
          <w:i/>
          <w:iCs/>
        </w:rPr>
        <w:t xml:space="preserve"> Genet</w:t>
      </w:r>
      <w:ins w:id="404" w:author="" w:date="2014-05-03T21:37:00Z">
        <w:r w:rsidR="00C41500">
          <w:rPr>
            <w:rFonts w:hAnsiTheme="minorHAnsi"/>
            <w:i/>
            <w:iCs/>
          </w:rPr>
          <w:t>.</w:t>
        </w:r>
      </w:ins>
      <w:del w:id="405" w:author="" w:date="2014-05-03T21:37:00Z">
        <w:r w:rsidRPr="00E212AB" w:rsidDel="00C41500">
          <w:rPr>
            <w:rFonts w:hAnsiTheme="minorHAnsi"/>
            <w:i/>
            <w:iCs/>
          </w:rPr>
          <w:delText>ics</w:delText>
        </w:r>
      </w:del>
      <w:r w:rsidRPr="00E212AB">
        <w:rPr>
          <w:rFonts w:hAnsiTheme="minorHAnsi"/>
        </w:rPr>
        <w:t xml:space="preserve"> </w:t>
      </w:r>
      <w:r w:rsidRPr="00E212AB">
        <w:rPr>
          <w:rFonts w:hAnsiTheme="minorHAnsi"/>
          <w:b/>
          <w:bCs/>
        </w:rPr>
        <w:t>45</w:t>
      </w:r>
      <w:r w:rsidRPr="00E212AB">
        <w:rPr>
          <w:rFonts w:hAnsiTheme="minorHAnsi"/>
        </w:rPr>
        <w:t xml:space="preserve">, 776–783, </w:t>
      </w:r>
      <w:proofErr w:type="spellStart"/>
      <w:r w:rsidRPr="00E212AB">
        <w:rPr>
          <w:rFonts w:hAnsiTheme="minorHAnsi"/>
        </w:rPr>
        <w:t>doi</w:t>
      </w:r>
      <w:proofErr w:type="spellEnd"/>
      <w:r w:rsidRPr="00E212AB">
        <w:rPr>
          <w:rFonts w:hAnsiTheme="minorHAnsi"/>
        </w:rPr>
        <w:t>:</w:t>
      </w:r>
      <w:r w:rsidR="0030242A" w:rsidRPr="00E212AB">
        <w:rPr>
          <w:rFonts w:hAnsiTheme="minorHAnsi"/>
        </w:rPr>
        <w:t xml:space="preserve"> </w:t>
      </w:r>
      <w:r w:rsidRPr="00E212AB">
        <w:rPr>
          <w:rFonts w:hAnsiTheme="minorHAnsi"/>
        </w:rPr>
        <w:t>dx.doi.org/10.1038/ng.2657 (2013).</w:t>
      </w:r>
    </w:p>
    <w:p w:rsidR="005202AA" w:rsidRPr="00E212AB" w:rsidRDefault="005202AA" w:rsidP="00E212AB">
      <w:pPr>
        <w:pStyle w:val="Bibliography"/>
        <w:rPr>
          <w:rFonts w:hAnsiTheme="minorHAnsi"/>
        </w:rPr>
      </w:pPr>
      <w:r w:rsidRPr="00E212AB">
        <w:rPr>
          <w:rFonts w:hAnsiTheme="minorHAnsi"/>
        </w:rPr>
        <w:t>7.</w:t>
      </w:r>
      <w:r w:rsidRPr="00E212AB">
        <w:rPr>
          <w:rFonts w:hAnsiTheme="minorHAnsi"/>
        </w:rPr>
        <w:tab/>
      </w:r>
      <w:r w:rsidRPr="00C41500">
        <w:rPr>
          <w:rFonts w:hAnsiTheme="minorHAnsi"/>
        </w:rPr>
        <w:t xml:space="preserve">Sessions, O. M., </w:t>
      </w:r>
      <w:del w:id="406" w:author="" w:date="2014-05-03T21:40:00Z">
        <w:r w:rsidRPr="00C41500" w:rsidDel="00C41500">
          <w:rPr>
            <w:rFonts w:hAnsiTheme="minorHAnsi"/>
          </w:rPr>
          <w:delText xml:space="preserve">Tan, Y., </w:delText>
        </w:r>
      </w:del>
      <w:r w:rsidRPr="00C41500">
        <w:rPr>
          <w:rFonts w:hAnsiTheme="minorHAnsi"/>
          <w:i/>
          <w:iCs/>
        </w:rPr>
        <w:t>et al</w:t>
      </w:r>
      <w:r w:rsidRPr="00E212AB">
        <w:rPr>
          <w:rFonts w:hAnsiTheme="minorHAnsi"/>
          <w:i/>
          <w:iCs/>
        </w:rPr>
        <w:t>.</w:t>
      </w:r>
      <w:r w:rsidRPr="00E212AB">
        <w:rPr>
          <w:rFonts w:hAnsiTheme="minorHAnsi"/>
        </w:rPr>
        <w:t xml:space="preserve"> Host </w:t>
      </w:r>
      <w:proofErr w:type="gramStart"/>
      <w:r w:rsidRPr="00E212AB">
        <w:rPr>
          <w:rFonts w:hAnsiTheme="minorHAnsi"/>
        </w:rPr>
        <w:t>cell</w:t>
      </w:r>
      <w:proofErr w:type="gramEnd"/>
      <w:r w:rsidRPr="00E212AB">
        <w:rPr>
          <w:rFonts w:hAnsiTheme="minorHAnsi"/>
        </w:rPr>
        <w:t xml:space="preserve"> transcriptome profile during wild-type and attenuated dengue virus infection. </w:t>
      </w:r>
      <w:proofErr w:type="spellStart"/>
      <w:r w:rsidRPr="00E212AB">
        <w:rPr>
          <w:rFonts w:hAnsiTheme="minorHAnsi"/>
          <w:i/>
          <w:iCs/>
        </w:rPr>
        <w:t>PLoS</w:t>
      </w:r>
      <w:proofErr w:type="spellEnd"/>
      <w:r w:rsidRPr="00E212AB">
        <w:rPr>
          <w:rFonts w:hAnsiTheme="minorHAnsi"/>
          <w:i/>
          <w:iCs/>
        </w:rPr>
        <w:t xml:space="preserve"> Neglect</w:t>
      </w:r>
      <w:ins w:id="407" w:author="" w:date="2014-05-03T21:38:00Z">
        <w:r w:rsidR="00C41500">
          <w:rPr>
            <w:rFonts w:hAnsiTheme="minorHAnsi"/>
            <w:i/>
            <w:iCs/>
          </w:rPr>
          <w:t>.</w:t>
        </w:r>
      </w:ins>
      <w:del w:id="408" w:author="" w:date="2014-05-03T21:38:00Z">
        <w:r w:rsidRPr="00E212AB" w:rsidDel="00C41500">
          <w:rPr>
            <w:rFonts w:hAnsiTheme="minorHAnsi"/>
            <w:i/>
            <w:iCs/>
          </w:rPr>
          <w:delText>ed</w:delText>
        </w:r>
      </w:del>
      <w:r w:rsidRPr="00E212AB">
        <w:rPr>
          <w:rFonts w:hAnsiTheme="minorHAnsi"/>
          <w:i/>
          <w:iCs/>
        </w:rPr>
        <w:t xml:space="preserve"> Trop</w:t>
      </w:r>
      <w:ins w:id="409" w:author="" w:date="2014-05-03T21:38:00Z">
        <w:r w:rsidR="00C41500">
          <w:rPr>
            <w:rFonts w:hAnsiTheme="minorHAnsi"/>
            <w:i/>
            <w:iCs/>
          </w:rPr>
          <w:t>.</w:t>
        </w:r>
      </w:ins>
      <w:del w:id="410" w:author="" w:date="2014-05-03T21:38:00Z">
        <w:r w:rsidRPr="00E212AB" w:rsidDel="00C41500">
          <w:rPr>
            <w:rFonts w:hAnsiTheme="minorHAnsi"/>
            <w:i/>
            <w:iCs/>
          </w:rPr>
          <w:delText>ical</w:delText>
        </w:r>
      </w:del>
      <w:r w:rsidRPr="00E212AB">
        <w:rPr>
          <w:rFonts w:hAnsiTheme="minorHAnsi"/>
          <w:i/>
          <w:iCs/>
        </w:rPr>
        <w:t xml:space="preserve"> D</w:t>
      </w:r>
      <w:ins w:id="411" w:author="" w:date="2014-05-03T21:38:00Z">
        <w:r w:rsidR="00C41500">
          <w:rPr>
            <w:rFonts w:hAnsiTheme="minorHAnsi"/>
            <w:i/>
            <w:iCs/>
          </w:rPr>
          <w:t>.</w:t>
        </w:r>
      </w:ins>
      <w:del w:id="412" w:author="" w:date="2014-05-03T21:38:00Z">
        <w:r w:rsidRPr="00E212AB" w:rsidDel="00C41500">
          <w:rPr>
            <w:rFonts w:hAnsiTheme="minorHAnsi"/>
            <w:i/>
            <w:iCs/>
          </w:rPr>
          <w:delText>iseases</w:delText>
        </w:r>
      </w:del>
      <w:r w:rsidRPr="00E212AB">
        <w:rPr>
          <w:rFonts w:hAnsiTheme="minorHAnsi"/>
        </w:rPr>
        <w:t xml:space="preserve"> </w:t>
      </w:r>
      <w:r w:rsidRPr="00E212AB">
        <w:rPr>
          <w:rFonts w:hAnsiTheme="minorHAnsi"/>
          <w:b/>
          <w:bCs/>
        </w:rPr>
        <w:t>7</w:t>
      </w:r>
      <w:r w:rsidRPr="00E212AB">
        <w:rPr>
          <w:rFonts w:hAnsiTheme="minorHAnsi"/>
        </w:rPr>
        <w:t xml:space="preserve"> (3), e2107, doi</w:t>
      </w:r>
      <w:proofErr w:type="gramStart"/>
      <w:r w:rsidRPr="00E212AB">
        <w:rPr>
          <w:rFonts w:hAnsiTheme="minorHAnsi"/>
        </w:rPr>
        <w:t>:doi:10.1371</w:t>
      </w:r>
      <w:proofErr w:type="gramEnd"/>
      <w:r w:rsidRPr="00E212AB">
        <w:rPr>
          <w:rFonts w:hAnsiTheme="minorHAnsi"/>
        </w:rPr>
        <w:t>/journal.pntd.0002107</w:t>
      </w:r>
    </w:p>
    <w:p w:rsidR="005202AA" w:rsidRPr="00E212AB" w:rsidRDefault="005202AA" w:rsidP="00E212AB">
      <w:pPr>
        <w:pStyle w:val="Bibliography"/>
        <w:rPr>
          <w:rFonts w:hAnsiTheme="minorHAnsi"/>
        </w:rPr>
      </w:pPr>
      <w:r w:rsidRPr="00E212AB">
        <w:rPr>
          <w:rFonts w:hAnsiTheme="minorHAnsi"/>
        </w:rPr>
        <w:t>8.</w:t>
      </w:r>
      <w:r w:rsidRPr="00E212AB">
        <w:rPr>
          <w:rFonts w:hAnsiTheme="minorHAnsi"/>
        </w:rPr>
        <w:tab/>
        <w:t>Poelchau, M.</w:t>
      </w:r>
      <w:del w:id="413" w:author="" w:date="2014-05-03T22:12:00Z">
        <w:r w:rsidRPr="00E212AB" w:rsidDel="000762D6">
          <w:rPr>
            <w:rFonts w:hAnsiTheme="minorHAnsi"/>
          </w:rPr>
          <w:delText xml:space="preserve"> </w:delText>
        </w:r>
      </w:del>
      <w:r w:rsidRPr="00E212AB">
        <w:rPr>
          <w:rFonts w:hAnsiTheme="minorHAnsi"/>
        </w:rPr>
        <w:t>F., Reynolds, J.</w:t>
      </w:r>
      <w:del w:id="414" w:author="" w:date="2014-05-03T22:12:00Z">
        <w:r w:rsidRPr="00E212AB" w:rsidDel="000762D6">
          <w:rPr>
            <w:rFonts w:hAnsiTheme="minorHAnsi"/>
          </w:rPr>
          <w:delText xml:space="preserve"> </w:delText>
        </w:r>
      </w:del>
      <w:r w:rsidRPr="00E212AB">
        <w:rPr>
          <w:rFonts w:hAnsiTheme="minorHAnsi"/>
        </w:rPr>
        <w:t xml:space="preserve">A., </w:t>
      </w:r>
      <w:proofErr w:type="spellStart"/>
      <w:r w:rsidRPr="00E212AB">
        <w:rPr>
          <w:rFonts w:hAnsiTheme="minorHAnsi"/>
        </w:rPr>
        <w:t>Elsik</w:t>
      </w:r>
      <w:proofErr w:type="spellEnd"/>
      <w:r w:rsidRPr="00E212AB">
        <w:rPr>
          <w:rFonts w:hAnsiTheme="minorHAnsi"/>
        </w:rPr>
        <w:t>, C.</w:t>
      </w:r>
      <w:del w:id="415" w:author="" w:date="2014-05-03T22:12:00Z">
        <w:r w:rsidRPr="00E212AB" w:rsidDel="000762D6">
          <w:rPr>
            <w:rFonts w:hAnsiTheme="minorHAnsi"/>
          </w:rPr>
          <w:delText xml:space="preserve"> </w:delText>
        </w:r>
      </w:del>
      <w:r w:rsidRPr="00E212AB">
        <w:rPr>
          <w:rFonts w:hAnsiTheme="minorHAnsi"/>
        </w:rPr>
        <w:t xml:space="preserve">G., </w:t>
      </w:r>
      <w:proofErr w:type="spellStart"/>
      <w:r w:rsidRPr="00E212AB">
        <w:rPr>
          <w:rFonts w:hAnsiTheme="minorHAnsi"/>
        </w:rPr>
        <w:t>Denlinger</w:t>
      </w:r>
      <w:proofErr w:type="spellEnd"/>
      <w:r w:rsidRPr="00E212AB">
        <w:rPr>
          <w:rFonts w:hAnsiTheme="minorHAnsi"/>
        </w:rPr>
        <w:t>, D.</w:t>
      </w:r>
      <w:del w:id="416" w:author="" w:date="2014-05-03T22:12:00Z">
        <w:r w:rsidRPr="00E212AB" w:rsidDel="000762D6">
          <w:rPr>
            <w:rFonts w:hAnsiTheme="minorHAnsi"/>
          </w:rPr>
          <w:delText xml:space="preserve"> </w:delText>
        </w:r>
      </w:del>
      <w:r w:rsidRPr="00E212AB">
        <w:rPr>
          <w:rFonts w:hAnsiTheme="minorHAnsi"/>
        </w:rPr>
        <w:t xml:space="preserve">L. &amp; </w:t>
      </w:r>
      <w:proofErr w:type="spellStart"/>
      <w:r w:rsidRPr="00E212AB">
        <w:rPr>
          <w:rFonts w:hAnsiTheme="minorHAnsi"/>
        </w:rPr>
        <w:t>Armbruster</w:t>
      </w:r>
      <w:proofErr w:type="spellEnd"/>
      <w:r w:rsidRPr="00E212AB">
        <w:rPr>
          <w:rFonts w:hAnsiTheme="minorHAnsi"/>
        </w:rPr>
        <w:t>, P.</w:t>
      </w:r>
      <w:del w:id="417" w:author="" w:date="2014-05-03T22:12:00Z">
        <w:r w:rsidRPr="00E212AB" w:rsidDel="000762D6">
          <w:rPr>
            <w:rFonts w:hAnsiTheme="minorHAnsi"/>
          </w:rPr>
          <w:delText xml:space="preserve"> </w:delText>
        </w:r>
      </w:del>
      <w:r w:rsidRPr="00E212AB">
        <w:rPr>
          <w:rFonts w:hAnsiTheme="minorHAnsi"/>
        </w:rPr>
        <w:t xml:space="preserve">A. Deep sequencing reveals complex mechanisms of diapause preparation in the invasive mosquito, </w:t>
      </w:r>
      <w:r w:rsidRPr="00E212AB">
        <w:rPr>
          <w:rFonts w:hAnsiTheme="minorHAnsi"/>
          <w:i/>
          <w:iCs/>
        </w:rPr>
        <w:t>Aedes albopictus</w:t>
      </w:r>
      <w:r w:rsidRPr="00E212AB">
        <w:rPr>
          <w:rFonts w:hAnsiTheme="minorHAnsi"/>
        </w:rPr>
        <w:t xml:space="preserve">. </w:t>
      </w:r>
      <w:del w:id="418" w:author="" w:date="2014-05-03T21:41:00Z">
        <w:r w:rsidRPr="00E212AB" w:rsidDel="008B7B3C">
          <w:rPr>
            <w:rFonts w:hAnsiTheme="minorHAnsi"/>
            <w:i/>
            <w:iCs/>
          </w:rPr>
          <w:delText>Proceedings of the</w:delText>
        </w:r>
      </w:del>
      <w:ins w:id="419" w:author="" w:date="2014-05-03T21:41:00Z">
        <w:r w:rsidR="008B7B3C">
          <w:rPr>
            <w:rFonts w:hAnsiTheme="minorHAnsi"/>
            <w:i/>
            <w:iCs/>
          </w:rPr>
          <w:t>P.</w:t>
        </w:r>
      </w:ins>
      <w:r w:rsidRPr="00E212AB">
        <w:rPr>
          <w:rFonts w:hAnsiTheme="minorHAnsi"/>
          <w:i/>
          <w:iCs/>
        </w:rPr>
        <w:t xml:space="preserve"> </w:t>
      </w:r>
      <w:del w:id="420" w:author="" w:date="2014-05-03T21:41:00Z">
        <w:r w:rsidRPr="00E212AB" w:rsidDel="008B7B3C">
          <w:rPr>
            <w:rFonts w:hAnsiTheme="minorHAnsi"/>
            <w:i/>
            <w:iCs/>
          </w:rPr>
          <w:delText xml:space="preserve">Royal </w:delText>
        </w:r>
      </w:del>
      <w:ins w:id="421" w:author="" w:date="2014-05-03T21:41:00Z">
        <w:r w:rsidR="008B7B3C" w:rsidRPr="00E212AB">
          <w:rPr>
            <w:rFonts w:hAnsiTheme="minorHAnsi"/>
            <w:i/>
            <w:iCs/>
          </w:rPr>
          <w:t>R</w:t>
        </w:r>
        <w:r w:rsidR="008B7B3C">
          <w:rPr>
            <w:rFonts w:hAnsiTheme="minorHAnsi"/>
            <w:i/>
            <w:iCs/>
          </w:rPr>
          <w:t>.</w:t>
        </w:r>
        <w:r w:rsidR="008B7B3C" w:rsidRPr="00E212AB">
          <w:rPr>
            <w:rFonts w:hAnsiTheme="minorHAnsi"/>
            <w:i/>
            <w:iCs/>
          </w:rPr>
          <w:t xml:space="preserve"> </w:t>
        </w:r>
      </w:ins>
      <w:del w:id="422" w:author="" w:date="2014-05-03T21:42:00Z">
        <w:r w:rsidRPr="00E212AB" w:rsidDel="008B7B3C">
          <w:rPr>
            <w:rFonts w:hAnsiTheme="minorHAnsi"/>
            <w:i/>
            <w:iCs/>
          </w:rPr>
          <w:delText xml:space="preserve">Society </w:delText>
        </w:r>
      </w:del>
      <w:ins w:id="423" w:author="" w:date="2014-05-03T21:42:00Z">
        <w:r w:rsidR="008B7B3C" w:rsidRPr="00E212AB">
          <w:rPr>
            <w:rFonts w:hAnsiTheme="minorHAnsi"/>
            <w:i/>
            <w:iCs/>
          </w:rPr>
          <w:t>Soc</w:t>
        </w:r>
        <w:r w:rsidR="008B7B3C">
          <w:rPr>
            <w:rFonts w:hAnsiTheme="minorHAnsi"/>
            <w:i/>
            <w:iCs/>
          </w:rPr>
          <w:t>.</w:t>
        </w:r>
        <w:r w:rsidR="008B7B3C" w:rsidRPr="00E212AB">
          <w:rPr>
            <w:rFonts w:hAnsiTheme="minorHAnsi"/>
            <w:i/>
            <w:iCs/>
          </w:rPr>
          <w:t xml:space="preserve"> </w:t>
        </w:r>
      </w:ins>
      <w:r w:rsidRPr="00E212AB">
        <w:rPr>
          <w:rFonts w:hAnsiTheme="minorHAnsi"/>
          <w:i/>
          <w:iCs/>
        </w:rPr>
        <w:t>B</w:t>
      </w:r>
      <w:del w:id="424" w:author="" w:date="2014-05-03T21:42:00Z">
        <w:r w:rsidRPr="00E212AB" w:rsidDel="008B7B3C">
          <w:rPr>
            <w:rFonts w:hAnsiTheme="minorHAnsi"/>
            <w:i/>
            <w:iCs/>
          </w:rPr>
          <w:delText>: Biological Sciences</w:delText>
        </w:r>
      </w:del>
      <w:r w:rsidRPr="00E212AB">
        <w:rPr>
          <w:rFonts w:hAnsiTheme="minorHAnsi"/>
        </w:rPr>
        <w:t xml:space="preserve"> </w:t>
      </w:r>
      <w:r w:rsidRPr="00E212AB">
        <w:rPr>
          <w:rFonts w:hAnsiTheme="minorHAnsi"/>
          <w:b/>
          <w:bCs/>
        </w:rPr>
        <w:t>280</w:t>
      </w:r>
      <w:r w:rsidRPr="00E212AB">
        <w:rPr>
          <w:rFonts w:hAnsiTheme="minorHAnsi"/>
        </w:rPr>
        <w:t xml:space="preserve">, 20130143, </w:t>
      </w:r>
      <w:proofErr w:type="spellStart"/>
      <w:r w:rsidRPr="00E212AB">
        <w:rPr>
          <w:rFonts w:hAnsiTheme="minorHAnsi"/>
        </w:rPr>
        <w:t>doi</w:t>
      </w:r>
      <w:proofErr w:type="spellEnd"/>
      <w:r w:rsidRPr="00E212AB">
        <w:rPr>
          <w:rFonts w:hAnsiTheme="minorHAnsi"/>
        </w:rPr>
        <w:t>:</w:t>
      </w:r>
      <w:r w:rsidR="0030242A" w:rsidRPr="00E212AB">
        <w:rPr>
          <w:rFonts w:hAnsiTheme="minorHAnsi"/>
        </w:rPr>
        <w:t xml:space="preserve"> </w:t>
      </w:r>
      <w:r w:rsidRPr="00E212AB">
        <w:rPr>
          <w:rFonts w:hAnsiTheme="minorHAnsi"/>
        </w:rPr>
        <w:t>dx.doi.org/10.1098/rspb.2013.0143 (2013).</w:t>
      </w:r>
    </w:p>
    <w:p w:rsidR="005202AA" w:rsidRPr="00E212AB" w:rsidRDefault="005202AA" w:rsidP="00E212AB">
      <w:pPr>
        <w:pStyle w:val="Bibliography"/>
        <w:rPr>
          <w:rFonts w:hAnsiTheme="minorHAnsi"/>
        </w:rPr>
      </w:pPr>
      <w:r w:rsidRPr="00E212AB">
        <w:rPr>
          <w:rFonts w:hAnsiTheme="minorHAnsi"/>
        </w:rPr>
        <w:t>9.</w:t>
      </w:r>
      <w:r w:rsidRPr="00E212AB">
        <w:rPr>
          <w:rFonts w:hAnsiTheme="minorHAnsi"/>
        </w:rPr>
        <w:tab/>
        <w:t>Poelchau, M.</w:t>
      </w:r>
      <w:del w:id="425" w:author="" w:date="2014-05-03T22:12:00Z">
        <w:r w:rsidRPr="00E212AB" w:rsidDel="000762D6">
          <w:rPr>
            <w:rFonts w:hAnsiTheme="minorHAnsi"/>
          </w:rPr>
          <w:delText xml:space="preserve"> </w:delText>
        </w:r>
      </w:del>
      <w:r w:rsidRPr="00E212AB">
        <w:rPr>
          <w:rFonts w:hAnsiTheme="minorHAnsi"/>
        </w:rPr>
        <w:t>F., Reynolds, J.</w:t>
      </w:r>
      <w:del w:id="426" w:author="" w:date="2014-05-03T22:12:00Z">
        <w:r w:rsidRPr="00E212AB" w:rsidDel="000762D6">
          <w:rPr>
            <w:rFonts w:hAnsiTheme="minorHAnsi"/>
          </w:rPr>
          <w:delText xml:space="preserve"> </w:delText>
        </w:r>
      </w:del>
      <w:r w:rsidRPr="00E212AB">
        <w:rPr>
          <w:rFonts w:hAnsiTheme="minorHAnsi"/>
        </w:rPr>
        <w:t xml:space="preserve">A., </w:t>
      </w:r>
      <w:proofErr w:type="spellStart"/>
      <w:r w:rsidRPr="00E212AB">
        <w:rPr>
          <w:rFonts w:hAnsiTheme="minorHAnsi"/>
        </w:rPr>
        <w:t>Elsik</w:t>
      </w:r>
      <w:proofErr w:type="spellEnd"/>
      <w:r w:rsidRPr="00E212AB">
        <w:rPr>
          <w:rFonts w:hAnsiTheme="minorHAnsi"/>
        </w:rPr>
        <w:t>, C.</w:t>
      </w:r>
      <w:del w:id="427" w:author="" w:date="2014-05-03T22:12:00Z">
        <w:r w:rsidRPr="00E212AB" w:rsidDel="000762D6">
          <w:rPr>
            <w:rFonts w:hAnsiTheme="minorHAnsi"/>
          </w:rPr>
          <w:delText xml:space="preserve"> </w:delText>
        </w:r>
      </w:del>
      <w:r w:rsidRPr="00E212AB">
        <w:rPr>
          <w:rFonts w:hAnsiTheme="minorHAnsi"/>
        </w:rPr>
        <w:t xml:space="preserve">G., </w:t>
      </w:r>
      <w:proofErr w:type="spellStart"/>
      <w:r w:rsidRPr="00E212AB">
        <w:rPr>
          <w:rFonts w:hAnsiTheme="minorHAnsi"/>
        </w:rPr>
        <w:t>Denlinger</w:t>
      </w:r>
      <w:proofErr w:type="spellEnd"/>
      <w:r w:rsidRPr="00E212AB">
        <w:rPr>
          <w:rFonts w:hAnsiTheme="minorHAnsi"/>
        </w:rPr>
        <w:t>, D.</w:t>
      </w:r>
      <w:del w:id="428" w:author="" w:date="2014-05-03T22:12:00Z">
        <w:r w:rsidRPr="00E212AB" w:rsidDel="000762D6">
          <w:rPr>
            <w:rFonts w:hAnsiTheme="minorHAnsi"/>
          </w:rPr>
          <w:delText xml:space="preserve"> </w:delText>
        </w:r>
      </w:del>
      <w:r w:rsidRPr="00E212AB">
        <w:rPr>
          <w:rFonts w:hAnsiTheme="minorHAnsi"/>
        </w:rPr>
        <w:t xml:space="preserve">L. &amp; </w:t>
      </w:r>
      <w:proofErr w:type="spellStart"/>
      <w:r w:rsidRPr="00E212AB">
        <w:rPr>
          <w:rFonts w:hAnsiTheme="minorHAnsi"/>
        </w:rPr>
        <w:t>Armbruster</w:t>
      </w:r>
      <w:proofErr w:type="spellEnd"/>
      <w:r w:rsidRPr="00E212AB">
        <w:rPr>
          <w:rFonts w:hAnsiTheme="minorHAnsi"/>
        </w:rPr>
        <w:t>, P.</w:t>
      </w:r>
      <w:del w:id="429" w:author="" w:date="2014-05-03T22:12:00Z">
        <w:r w:rsidRPr="00E212AB" w:rsidDel="000762D6">
          <w:rPr>
            <w:rFonts w:hAnsiTheme="minorHAnsi"/>
          </w:rPr>
          <w:delText xml:space="preserve"> </w:delText>
        </w:r>
      </w:del>
      <w:r w:rsidRPr="00E212AB">
        <w:rPr>
          <w:rFonts w:hAnsiTheme="minorHAnsi"/>
        </w:rPr>
        <w:t xml:space="preserve">A. Transcriptome sequencing as a platform to elucidate molecular components of the diapause response in </w:t>
      </w:r>
      <w:r w:rsidRPr="00E212AB">
        <w:rPr>
          <w:rFonts w:hAnsiTheme="minorHAnsi"/>
          <w:i/>
          <w:iCs/>
        </w:rPr>
        <w:t>Aedes albopictus</w:t>
      </w:r>
      <w:r w:rsidRPr="00E212AB">
        <w:rPr>
          <w:rFonts w:hAnsiTheme="minorHAnsi"/>
        </w:rPr>
        <w:t xml:space="preserve">. </w:t>
      </w:r>
      <w:del w:id="430" w:author="" w:date="2014-05-03T21:42:00Z">
        <w:r w:rsidRPr="00E212AB" w:rsidDel="008B7B3C">
          <w:rPr>
            <w:rFonts w:hAnsiTheme="minorHAnsi"/>
            <w:i/>
            <w:iCs/>
          </w:rPr>
          <w:delText xml:space="preserve">Physiological </w:delText>
        </w:r>
      </w:del>
      <w:ins w:id="431" w:author="" w:date="2014-05-03T21:42:00Z">
        <w:r w:rsidR="008B7B3C" w:rsidRPr="00E212AB">
          <w:rPr>
            <w:rFonts w:hAnsiTheme="minorHAnsi"/>
            <w:i/>
            <w:iCs/>
          </w:rPr>
          <w:t>Physiol</w:t>
        </w:r>
        <w:r w:rsidR="008B7B3C">
          <w:rPr>
            <w:rFonts w:hAnsiTheme="minorHAnsi"/>
            <w:i/>
            <w:iCs/>
          </w:rPr>
          <w:t>.</w:t>
        </w:r>
        <w:r w:rsidR="008B7B3C" w:rsidRPr="00E212AB">
          <w:rPr>
            <w:rFonts w:hAnsiTheme="minorHAnsi"/>
            <w:i/>
            <w:iCs/>
          </w:rPr>
          <w:t xml:space="preserve"> </w:t>
        </w:r>
      </w:ins>
      <w:del w:id="432" w:author="" w:date="2014-05-03T21:42:00Z">
        <w:r w:rsidRPr="00E212AB" w:rsidDel="008B7B3C">
          <w:rPr>
            <w:rFonts w:hAnsiTheme="minorHAnsi"/>
            <w:i/>
            <w:iCs/>
          </w:rPr>
          <w:delText>Entomology</w:delText>
        </w:r>
        <w:r w:rsidRPr="00E212AB" w:rsidDel="008B7B3C">
          <w:rPr>
            <w:rFonts w:hAnsiTheme="minorHAnsi"/>
          </w:rPr>
          <w:delText xml:space="preserve"> </w:delText>
        </w:r>
      </w:del>
      <w:proofErr w:type="spellStart"/>
      <w:ins w:id="433" w:author="" w:date="2014-05-03T21:42:00Z">
        <w:r w:rsidR="008B7B3C" w:rsidRPr="00E212AB">
          <w:rPr>
            <w:rFonts w:hAnsiTheme="minorHAnsi"/>
            <w:i/>
            <w:iCs/>
          </w:rPr>
          <w:t>Entomol</w:t>
        </w:r>
        <w:proofErr w:type="spellEnd"/>
        <w:r w:rsidR="008B7B3C">
          <w:rPr>
            <w:rFonts w:hAnsiTheme="minorHAnsi"/>
            <w:i/>
            <w:iCs/>
          </w:rPr>
          <w:t>.</w:t>
        </w:r>
        <w:r w:rsidR="008B7B3C" w:rsidRPr="00E212AB">
          <w:rPr>
            <w:rFonts w:hAnsiTheme="minorHAnsi"/>
          </w:rPr>
          <w:t xml:space="preserve"> </w:t>
        </w:r>
      </w:ins>
      <w:r w:rsidRPr="00E212AB">
        <w:rPr>
          <w:rFonts w:hAnsiTheme="minorHAnsi"/>
          <w:b/>
          <w:bCs/>
        </w:rPr>
        <w:t>38</w:t>
      </w:r>
      <w:r w:rsidRPr="00E212AB">
        <w:rPr>
          <w:rFonts w:hAnsiTheme="minorHAnsi"/>
        </w:rPr>
        <w:t>, 173–181, doi</w:t>
      </w:r>
      <w:proofErr w:type="gramStart"/>
      <w:r w:rsidRPr="00E212AB">
        <w:rPr>
          <w:rFonts w:hAnsiTheme="minorHAnsi"/>
        </w:rPr>
        <w:t>:dx.doi.org</w:t>
      </w:r>
      <w:proofErr w:type="gramEnd"/>
      <w:r w:rsidRPr="00E212AB">
        <w:rPr>
          <w:rFonts w:hAnsiTheme="minorHAnsi"/>
        </w:rPr>
        <w:t>/10.1111/phen.12016 (2013).</w:t>
      </w:r>
    </w:p>
    <w:p w:rsidR="005202AA" w:rsidRPr="00E212AB" w:rsidRDefault="005202AA" w:rsidP="00E212AB">
      <w:pPr>
        <w:pStyle w:val="Bibliography"/>
        <w:rPr>
          <w:rFonts w:hAnsiTheme="minorHAnsi"/>
        </w:rPr>
      </w:pPr>
      <w:r w:rsidRPr="00E212AB">
        <w:rPr>
          <w:rFonts w:hAnsiTheme="minorHAnsi"/>
        </w:rPr>
        <w:t>10.</w:t>
      </w:r>
      <w:r w:rsidRPr="00E212AB">
        <w:rPr>
          <w:rFonts w:hAnsiTheme="minorHAnsi"/>
        </w:rPr>
        <w:tab/>
        <w:t>Poelchau, M.</w:t>
      </w:r>
      <w:del w:id="434" w:author="" w:date="2014-05-03T22:12:00Z">
        <w:r w:rsidRPr="00E212AB" w:rsidDel="000762D6">
          <w:rPr>
            <w:rFonts w:hAnsiTheme="minorHAnsi"/>
          </w:rPr>
          <w:delText xml:space="preserve"> </w:delText>
        </w:r>
      </w:del>
      <w:r w:rsidRPr="00E212AB">
        <w:rPr>
          <w:rFonts w:hAnsiTheme="minorHAnsi"/>
        </w:rPr>
        <w:t>F., Reynolds, J.</w:t>
      </w:r>
      <w:del w:id="435" w:author="" w:date="2014-05-03T22:12:00Z">
        <w:r w:rsidRPr="00E212AB" w:rsidDel="000762D6">
          <w:rPr>
            <w:rFonts w:hAnsiTheme="minorHAnsi"/>
          </w:rPr>
          <w:delText xml:space="preserve"> </w:delText>
        </w:r>
      </w:del>
      <w:r w:rsidRPr="00E212AB">
        <w:rPr>
          <w:rFonts w:hAnsiTheme="minorHAnsi"/>
        </w:rPr>
        <w:t xml:space="preserve">A., </w:t>
      </w:r>
      <w:proofErr w:type="spellStart"/>
      <w:r w:rsidRPr="00E212AB">
        <w:rPr>
          <w:rFonts w:hAnsiTheme="minorHAnsi"/>
        </w:rPr>
        <w:t>Denlinger</w:t>
      </w:r>
      <w:proofErr w:type="spellEnd"/>
      <w:r w:rsidRPr="00E212AB">
        <w:rPr>
          <w:rFonts w:hAnsiTheme="minorHAnsi"/>
        </w:rPr>
        <w:t>, D.</w:t>
      </w:r>
      <w:del w:id="436" w:author="" w:date="2014-05-03T22:11:00Z">
        <w:r w:rsidRPr="00E212AB" w:rsidDel="000762D6">
          <w:rPr>
            <w:rFonts w:hAnsiTheme="minorHAnsi"/>
          </w:rPr>
          <w:delText xml:space="preserve"> </w:delText>
        </w:r>
      </w:del>
      <w:r w:rsidRPr="00E212AB">
        <w:rPr>
          <w:rFonts w:hAnsiTheme="minorHAnsi"/>
        </w:rPr>
        <w:t xml:space="preserve">L., </w:t>
      </w:r>
      <w:proofErr w:type="spellStart"/>
      <w:r w:rsidRPr="00E212AB">
        <w:rPr>
          <w:rFonts w:hAnsiTheme="minorHAnsi"/>
        </w:rPr>
        <w:t>Elsik</w:t>
      </w:r>
      <w:proofErr w:type="spellEnd"/>
      <w:r w:rsidRPr="00E212AB">
        <w:rPr>
          <w:rFonts w:hAnsiTheme="minorHAnsi"/>
        </w:rPr>
        <w:t>, C.</w:t>
      </w:r>
      <w:del w:id="437" w:author="" w:date="2014-05-03T22:11:00Z">
        <w:r w:rsidRPr="00E212AB" w:rsidDel="000762D6">
          <w:rPr>
            <w:rFonts w:hAnsiTheme="minorHAnsi"/>
          </w:rPr>
          <w:delText xml:space="preserve"> </w:delText>
        </w:r>
      </w:del>
      <w:r w:rsidRPr="00E212AB">
        <w:rPr>
          <w:rFonts w:hAnsiTheme="minorHAnsi"/>
        </w:rPr>
        <w:t xml:space="preserve">G. &amp; </w:t>
      </w:r>
      <w:proofErr w:type="spellStart"/>
      <w:r w:rsidRPr="00E212AB">
        <w:rPr>
          <w:rFonts w:hAnsiTheme="minorHAnsi"/>
        </w:rPr>
        <w:t>Armbruster</w:t>
      </w:r>
      <w:proofErr w:type="spellEnd"/>
      <w:r w:rsidRPr="00E212AB">
        <w:rPr>
          <w:rFonts w:hAnsiTheme="minorHAnsi"/>
        </w:rPr>
        <w:t>, P.</w:t>
      </w:r>
      <w:del w:id="438" w:author="" w:date="2014-05-03T22:11:00Z">
        <w:r w:rsidRPr="00E212AB" w:rsidDel="000762D6">
          <w:rPr>
            <w:rFonts w:hAnsiTheme="minorHAnsi"/>
          </w:rPr>
          <w:delText xml:space="preserve"> </w:delText>
        </w:r>
      </w:del>
      <w:r w:rsidRPr="00E212AB">
        <w:rPr>
          <w:rFonts w:hAnsiTheme="minorHAnsi"/>
        </w:rPr>
        <w:t xml:space="preserve">A. </w:t>
      </w:r>
      <w:proofErr w:type="gramStart"/>
      <w:r w:rsidRPr="00E212AB">
        <w:rPr>
          <w:rFonts w:hAnsiTheme="minorHAnsi"/>
        </w:rPr>
        <w:t xml:space="preserve">A </w:t>
      </w:r>
      <w:r w:rsidR="00F14A7A" w:rsidRPr="00F14A7A">
        <w:rPr>
          <w:rFonts w:hAnsiTheme="minorHAnsi"/>
          <w:i/>
          <w:rPrChange w:id="439" w:author="" w:date="2014-05-03T21:42:00Z">
            <w:rPr>
              <w:rFonts w:hAnsiTheme="minorHAnsi"/>
            </w:rPr>
          </w:rPrChange>
        </w:rPr>
        <w:t xml:space="preserve">de novo </w:t>
      </w:r>
      <w:r w:rsidRPr="00E212AB">
        <w:rPr>
          <w:rFonts w:hAnsiTheme="minorHAnsi"/>
        </w:rPr>
        <w:t xml:space="preserve">transcriptome of the Asian tiger mosquito, </w:t>
      </w:r>
      <w:r w:rsidRPr="00E212AB">
        <w:rPr>
          <w:rFonts w:hAnsiTheme="minorHAnsi"/>
          <w:i/>
          <w:iCs/>
        </w:rPr>
        <w:t>Aedes albopictus</w:t>
      </w:r>
      <w:r w:rsidRPr="00E212AB">
        <w:rPr>
          <w:rFonts w:hAnsiTheme="minorHAnsi"/>
        </w:rPr>
        <w:t>, to identify candidate transcripts for diapause preparation.</w:t>
      </w:r>
      <w:proofErr w:type="gramEnd"/>
      <w:r w:rsidRPr="00E212AB">
        <w:rPr>
          <w:rFonts w:hAnsiTheme="minorHAnsi"/>
        </w:rPr>
        <w:t xml:space="preserve"> </w:t>
      </w:r>
      <w:r w:rsidRPr="00E212AB">
        <w:rPr>
          <w:rFonts w:hAnsiTheme="minorHAnsi"/>
          <w:i/>
          <w:iCs/>
        </w:rPr>
        <w:t>BMC Genomics</w:t>
      </w:r>
      <w:r w:rsidRPr="00E212AB">
        <w:rPr>
          <w:rFonts w:hAnsiTheme="minorHAnsi"/>
        </w:rPr>
        <w:t xml:space="preserve"> </w:t>
      </w:r>
      <w:r w:rsidRPr="00E212AB">
        <w:rPr>
          <w:rFonts w:hAnsiTheme="minorHAnsi"/>
          <w:b/>
          <w:bCs/>
        </w:rPr>
        <w:t>12</w:t>
      </w:r>
      <w:r w:rsidRPr="00E212AB">
        <w:rPr>
          <w:rFonts w:hAnsiTheme="minorHAnsi"/>
        </w:rPr>
        <w:t>, 619, doi</w:t>
      </w:r>
      <w:proofErr w:type="gramStart"/>
      <w:r w:rsidRPr="00E212AB">
        <w:rPr>
          <w:rFonts w:hAnsiTheme="minorHAnsi"/>
        </w:rPr>
        <w:t>:dx.doi.org</w:t>
      </w:r>
      <w:proofErr w:type="gramEnd"/>
      <w:r w:rsidRPr="00E212AB">
        <w:rPr>
          <w:rFonts w:hAnsiTheme="minorHAnsi"/>
        </w:rPr>
        <w:t>/10.1186/1471-2164-12-619 (2011).</w:t>
      </w:r>
    </w:p>
    <w:p w:rsidR="005202AA" w:rsidRPr="00E212AB" w:rsidRDefault="005202AA" w:rsidP="00E212AB">
      <w:pPr>
        <w:pStyle w:val="Bibliography"/>
        <w:rPr>
          <w:rFonts w:hAnsiTheme="minorHAnsi"/>
        </w:rPr>
      </w:pPr>
      <w:r w:rsidRPr="00E212AB">
        <w:rPr>
          <w:rFonts w:hAnsiTheme="minorHAnsi"/>
        </w:rPr>
        <w:t>11.</w:t>
      </w:r>
      <w:r w:rsidRPr="00E212AB">
        <w:rPr>
          <w:rFonts w:hAnsiTheme="minorHAnsi"/>
        </w:rPr>
        <w:tab/>
        <w:t>Benedict, M.</w:t>
      </w:r>
      <w:del w:id="440" w:author="" w:date="2014-05-03T22:11:00Z">
        <w:r w:rsidRPr="00E212AB" w:rsidDel="000762D6">
          <w:rPr>
            <w:rFonts w:hAnsiTheme="minorHAnsi"/>
          </w:rPr>
          <w:delText xml:space="preserve"> </w:delText>
        </w:r>
      </w:del>
      <w:r w:rsidRPr="00E212AB">
        <w:rPr>
          <w:rFonts w:hAnsiTheme="minorHAnsi"/>
        </w:rPr>
        <w:t>Q., Levine, R.</w:t>
      </w:r>
      <w:del w:id="441" w:author="" w:date="2014-05-03T22:11:00Z">
        <w:r w:rsidRPr="00E212AB" w:rsidDel="000762D6">
          <w:rPr>
            <w:rFonts w:hAnsiTheme="minorHAnsi"/>
          </w:rPr>
          <w:delText xml:space="preserve"> </w:delText>
        </w:r>
      </w:del>
      <w:r w:rsidRPr="00E212AB">
        <w:rPr>
          <w:rFonts w:hAnsiTheme="minorHAnsi"/>
        </w:rPr>
        <w:t xml:space="preserve">S., </w:t>
      </w:r>
      <w:proofErr w:type="gramStart"/>
      <w:r w:rsidRPr="00E212AB">
        <w:rPr>
          <w:rFonts w:hAnsiTheme="minorHAnsi"/>
        </w:rPr>
        <w:t>Hawley, W.</w:t>
      </w:r>
      <w:del w:id="442" w:author="" w:date="2014-05-03T22:11:00Z">
        <w:r w:rsidRPr="00E212AB" w:rsidDel="000762D6">
          <w:rPr>
            <w:rFonts w:hAnsiTheme="minorHAnsi"/>
          </w:rPr>
          <w:delText xml:space="preserve"> </w:delText>
        </w:r>
      </w:del>
      <w:r w:rsidRPr="00E212AB">
        <w:rPr>
          <w:rFonts w:hAnsiTheme="minorHAnsi"/>
        </w:rPr>
        <w:t xml:space="preserve">A. &amp; </w:t>
      </w:r>
      <w:proofErr w:type="spellStart"/>
      <w:r w:rsidRPr="00E212AB">
        <w:rPr>
          <w:rFonts w:hAnsiTheme="minorHAnsi"/>
        </w:rPr>
        <w:t>Lounibos</w:t>
      </w:r>
      <w:proofErr w:type="spellEnd"/>
      <w:r w:rsidRPr="00E212AB">
        <w:rPr>
          <w:rFonts w:hAnsiTheme="minorHAnsi"/>
        </w:rPr>
        <w:t>,</w:t>
      </w:r>
      <w:proofErr w:type="gramEnd"/>
      <w:r w:rsidRPr="00E212AB">
        <w:rPr>
          <w:rFonts w:hAnsiTheme="minorHAnsi"/>
        </w:rPr>
        <w:t xml:space="preserve"> L.</w:t>
      </w:r>
      <w:del w:id="443" w:author="" w:date="2014-05-03T22:11:00Z">
        <w:r w:rsidRPr="00E212AB" w:rsidDel="000762D6">
          <w:rPr>
            <w:rFonts w:hAnsiTheme="minorHAnsi"/>
          </w:rPr>
          <w:delText xml:space="preserve"> </w:delText>
        </w:r>
      </w:del>
      <w:r w:rsidRPr="00E212AB">
        <w:rPr>
          <w:rFonts w:hAnsiTheme="minorHAnsi"/>
        </w:rPr>
        <w:t xml:space="preserve">P. Spread of the tiger: Global risk of invasion by the mosquito Aedes albopictus. </w:t>
      </w:r>
      <w:r w:rsidRPr="00E212AB">
        <w:rPr>
          <w:rFonts w:hAnsiTheme="minorHAnsi"/>
          <w:i/>
          <w:iCs/>
        </w:rPr>
        <w:t xml:space="preserve">Vector-Borne </w:t>
      </w:r>
      <w:del w:id="444" w:author="" w:date="2014-05-03T21:43:00Z">
        <w:r w:rsidRPr="00E212AB" w:rsidDel="008B7B3C">
          <w:rPr>
            <w:rFonts w:hAnsiTheme="minorHAnsi"/>
            <w:i/>
            <w:iCs/>
          </w:rPr>
          <w:delText xml:space="preserve">and </w:delText>
        </w:r>
      </w:del>
      <w:proofErr w:type="spellStart"/>
      <w:r w:rsidRPr="00E212AB">
        <w:rPr>
          <w:rFonts w:hAnsiTheme="minorHAnsi"/>
          <w:i/>
          <w:iCs/>
        </w:rPr>
        <w:t>Zoonot</w:t>
      </w:r>
      <w:proofErr w:type="spellEnd"/>
      <w:del w:id="445" w:author="" w:date="2014-05-03T21:43:00Z">
        <w:r w:rsidRPr="00E212AB" w:rsidDel="008B7B3C">
          <w:rPr>
            <w:rFonts w:hAnsiTheme="minorHAnsi"/>
            <w:i/>
            <w:iCs/>
          </w:rPr>
          <w:delText>ic Diseases</w:delText>
        </w:r>
      </w:del>
      <w:ins w:id="446" w:author="" w:date="2014-05-03T21:43:00Z">
        <w:r w:rsidR="008B7B3C">
          <w:rPr>
            <w:rFonts w:hAnsiTheme="minorHAnsi"/>
            <w:i/>
            <w:iCs/>
          </w:rPr>
          <w:t>.</w:t>
        </w:r>
      </w:ins>
      <w:r w:rsidRPr="00E212AB">
        <w:rPr>
          <w:rFonts w:hAnsiTheme="minorHAnsi"/>
        </w:rPr>
        <w:t xml:space="preserve"> </w:t>
      </w:r>
      <w:r w:rsidRPr="00E212AB">
        <w:rPr>
          <w:rFonts w:hAnsiTheme="minorHAnsi"/>
          <w:b/>
          <w:bCs/>
        </w:rPr>
        <w:t>7</w:t>
      </w:r>
      <w:r w:rsidRPr="00E212AB">
        <w:rPr>
          <w:rFonts w:hAnsiTheme="minorHAnsi"/>
        </w:rPr>
        <w:t>, 76–85, doi</w:t>
      </w:r>
      <w:proofErr w:type="gramStart"/>
      <w:r w:rsidRPr="00E212AB">
        <w:rPr>
          <w:rFonts w:hAnsiTheme="minorHAnsi"/>
        </w:rPr>
        <w:t>:dx.doi.org</w:t>
      </w:r>
      <w:proofErr w:type="gramEnd"/>
      <w:r w:rsidRPr="00E212AB">
        <w:rPr>
          <w:rFonts w:hAnsiTheme="minorHAnsi"/>
        </w:rPr>
        <w:t>/10.1089/vbz.2006.0562 (2007).</w:t>
      </w:r>
    </w:p>
    <w:p w:rsidR="005202AA" w:rsidRPr="00E212AB" w:rsidRDefault="005202AA" w:rsidP="00E212AB">
      <w:pPr>
        <w:pStyle w:val="Bibliography"/>
        <w:rPr>
          <w:rFonts w:hAnsiTheme="minorHAnsi"/>
        </w:rPr>
      </w:pPr>
      <w:r w:rsidRPr="00E212AB">
        <w:rPr>
          <w:rFonts w:hAnsiTheme="minorHAnsi"/>
        </w:rPr>
        <w:t>12.</w:t>
      </w:r>
      <w:r w:rsidRPr="00E212AB">
        <w:rPr>
          <w:rFonts w:hAnsiTheme="minorHAnsi"/>
        </w:rPr>
        <w:tab/>
      </w:r>
      <w:proofErr w:type="spellStart"/>
      <w:r w:rsidRPr="00E212AB">
        <w:rPr>
          <w:rFonts w:hAnsiTheme="minorHAnsi"/>
        </w:rPr>
        <w:t>Lounibos</w:t>
      </w:r>
      <w:proofErr w:type="spellEnd"/>
      <w:r w:rsidRPr="00E212AB">
        <w:rPr>
          <w:rFonts w:hAnsiTheme="minorHAnsi"/>
        </w:rPr>
        <w:t>, L.</w:t>
      </w:r>
      <w:del w:id="447" w:author="" w:date="2014-05-03T22:11:00Z">
        <w:r w:rsidRPr="00E212AB" w:rsidDel="000762D6">
          <w:rPr>
            <w:rFonts w:hAnsiTheme="minorHAnsi"/>
          </w:rPr>
          <w:delText xml:space="preserve"> </w:delText>
        </w:r>
      </w:del>
      <w:r w:rsidRPr="00E212AB">
        <w:rPr>
          <w:rFonts w:hAnsiTheme="minorHAnsi"/>
        </w:rPr>
        <w:t xml:space="preserve">P. Invasions by insect vectors of human disease. </w:t>
      </w:r>
      <w:del w:id="448" w:author="" w:date="2014-05-03T21:43:00Z">
        <w:r w:rsidRPr="00E212AB" w:rsidDel="00890E40">
          <w:rPr>
            <w:rFonts w:hAnsiTheme="minorHAnsi"/>
            <w:i/>
            <w:iCs/>
          </w:rPr>
          <w:delText xml:space="preserve">Annual </w:delText>
        </w:r>
      </w:del>
      <w:proofErr w:type="spellStart"/>
      <w:ins w:id="449" w:author="" w:date="2014-05-03T21:43:00Z">
        <w:r w:rsidR="00890E40" w:rsidRPr="00E212AB">
          <w:rPr>
            <w:rFonts w:hAnsiTheme="minorHAnsi"/>
            <w:i/>
            <w:iCs/>
          </w:rPr>
          <w:t>Annu</w:t>
        </w:r>
        <w:proofErr w:type="spellEnd"/>
        <w:r w:rsidR="00890E40">
          <w:rPr>
            <w:rFonts w:hAnsiTheme="minorHAnsi"/>
            <w:i/>
            <w:iCs/>
          </w:rPr>
          <w:t>.</w:t>
        </w:r>
        <w:r w:rsidR="00890E40" w:rsidRPr="00E212AB">
          <w:rPr>
            <w:rFonts w:hAnsiTheme="minorHAnsi"/>
            <w:i/>
            <w:iCs/>
          </w:rPr>
          <w:t xml:space="preserve"> </w:t>
        </w:r>
      </w:ins>
      <w:r w:rsidRPr="00E212AB">
        <w:rPr>
          <w:rFonts w:hAnsiTheme="minorHAnsi"/>
          <w:i/>
          <w:iCs/>
        </w:rPr>
        <w:t>Rev</w:t>
      </w:r>
      <w:del w:id="450" w:author="" w:date="2014-05-03T21:43:00Z">
        <w:r w:rsidRPr="00E212AB" w:rsidDel="00890E40">
          <w:rPr>
            <w:rFonts w:hAnsiTheme="minorHAnsi"/>
            <w:i/>
            <w:iCs/>
          </w:rPr>
          <w:delText xml:space="preserve">iew of </w:delText>
        </w:r>
      </w:del>
      <w:ins w:id="451" w:author="" w:date="2014-05-03T21:43:00Z">
        <w:r w:rsidR="00890E40">
          <w:rPr>
            <w:rFonts w:hAnsiTheme="minorHAnsi"/>
            <w:i/>
            <w:iCs/>
          </w:rPr>
          <w:t xml:space="preserve">. </w:t>
        </w:r>
      </w:ins>
      <w:proofErr w:type="spellStart"/>
      <w:r w:rsidRPr="00E212AB">
        <w:rPr>
          <w:rFonts w:hAnsiTheme="minorHAnsi"/>
          <w:i/>
          <w:iCs/>
        </w:rPr>
        <w:t>Entomo</w:t>
      </w:r>
      <w:ins w:id="452" w:author="" w:date="2014-05-03T21:44:00Z">
        <w:r w:rsidR="00890E40">
          <w:rPr>
            <w:rFonts w:hAnsiTheme="minorHAnsi"/>
            <w:i/>
            <w:iCs/>
          </w:rPr>
          <w:t>l</w:t>
        </w:r>
        <w:proofErr w:type="spellEnd"/>
        <w:r w:rsidR="00890E40">
          <w:rPr>
            <w:rFonts w:hAnsiTheme="minorHAnsi"/>
            <w:i/>
            <w:iCs/>
          </w:rPr>
          <w:t>.</w:t>
        </w:r>
      </w:ins>
      <w:del w:id="453" w:author="" w:date="2014-05-03T21:44:00Z">
        <w:r w:rsidRPr="00E212AB" w:rsidDel="00890E40">
          <w:rPr>
            <w:rFonts w:hAnsiTheme="minorHAnsi"/>
            <w:i/>
            <w:iCs/>
          </w:rPr>
          <w:delText>lo</w:delText>
        </w:r>
      </w:del>
      <w:del w:id="454" w:author="" w:date="2014-05-03T21:43:00Z">
        <w:r w:rsidRPr="00E212AB" w:rsidDel="00890E40">
          <w:rPr>
            <w:rFonts w:hAnsiTheme="minorHAnsi"/>
            <w:i/>
            <w:iCs/>
          </w:rPr>
          <w:delText>gy</w:delText>
        </w:r>
        <w:r w:rsidRPr="00E212AB" w:rsidDel="00890E40">
          <w:rPr>
            <w:rFonts w:hAnsiTheme="minorHAnsi"/>
          </w:rPr>
          <w:delText xml:space="preserve"> </w:delText>
        </w:r>
      </w:del>
      <w:del w:id="455" w:author="" w:date="2014-05-03T21:44:00Z">
        <w:r w:rsidRPr="00E212AB" w:rsidDel="00890E40">
          <w:rPr>
            <w:rFonts w:hAnsiTheme="minorHAnsi"/>
          </w:rPr>
          <w:delText>,</w:delText>
        </w:r>
      </w:del>
      <w:r w:rsidRPr="00E212AB">
        <w:rPr>
          <w:rFonts w:hAnsiTheme="minorHAnsi"/>
        </w:rPr>
        <w:t xml:space="preserve"> </w:t>
      </w:r>
      <w:ins w:id="456" w:author="" w:date="2014-05-03T21:44:00Z">
        <w:r w:rsidR="00890E40">
          <w:rPr>
            <w:rFonts w:hAnsiTheme="minorHAnsi"/>
            <w:b/>
          </w:rPr>
          <w:t xml:space="preserve">47, </w:t>
        </w:r>
      </w:ins>
      <w:r w:rsidRPr="00E212AB">
        <w:rPr>
          <w:rFonts w:hAnsiTheme="minorHAnsi"/>
        </w:rPr>
        <w:t>233–266, doi</w:t>
      </w:r>
      <w:proofErr w:type="gramStart"/>
      <w:r w:rsidRPr="00E212AB">
        <w:rPr>
          <w:rFonts w:hAnsiTheme="minorHAnsi"/>
        </w:rPr>
        <w:t>:dx.doi.org</w:t>
      </w:r>
      <w:proofErr w:type="gramEnd"/>
      <w:r w:rsidRPr="00E212AB">
        <w:rPr>
          <w:rFonts w:hAnsiTheme="minorHAnsi"/>
        </w:rPr>
        <w:t>/10.1146/annurev.ento.47.091201.145206 (2002).</w:t>
      </w:r>
    </w:p>
    <w:p w:rsidR="005202AA" w:rsidRPr="00E212AB" w:rsidRDefault="005202AA" w:rsidP="00E212AB">
      <w:pPr>
        <w:pStyle w:val="Bibliography"/>
        <w:rPr>
          <w:rFonts w:hAnsiTheme="minorHAnsi"/>
        </w:rPr>
      </w:pPr>
      <w:r w:rsidRPr="00E212AB">
        <w:rPr>
          <w:rFonts w:hAnsiTheme="minorHAnsi"/>
        </w:rPr>
        <w:t>13.</w:t>
      </w:r>
      <w:r w:rsidRPr="00E212AB">
        <w:rPr>
          <w:rFonts w:hAnsiTheme="minorHAnsi"/>
        </w:rPr>
        <w:tab/>
      </w:r>
      <w:proofErr w:type="spellStart"/>
      <w:r w:rsidRPr="00E212AB">
        <w:rPr>
          <w:rFonts w:hAnsiTheme="minorHAnsi"/>
        </w:rPr>
        <w:t>Urbanski</w:t>
      </w:r>
      <w:proofErr w:type="spellEnd"/>
      <w:r w:rsidRPr="00E212AB">
        <w:rPr>
          <w:rFonts w:hAnsiTheme="minorHAnsi"/>
        </w:rPr>
        <w:t>, J.</w:t>
      </w:r>
      <w:del w:id="457" w:author="" w:date="2014-05-03T22:11:00Z">
        <w:r w:rsidRPr="00E212AB" w:rsidDel="000762D6">
          <w:rPr>
            <w:rFonts w:hAnsiTheme="minorHAnsi"/>
          </w:rPr>
          <w:delText xml:space="preserve"> </w:delText>
        </w:r>
      </w:del>
      <w:r w:rsidRPr="00E212AB">
        <w:rPr>
          <w:rFonts w:hAnsiTheme="minorHAnsi"/>
        </w:rPr>
        <w:t>M., Mogi, M., O’Donnell, D.</w:t>
      </w:r>
      <w:del w:id="458" w:author="" w:date="2014-05-03T22:11:00Z">
        <w:r w:rsidRPr="00E212AB" w:rsidDel="000762D6">
          <w:rPr>
            <w:rFonts w:hAnsiTheme="minorHAnsi"/>
          </w:rPr>
          <w:delText xml:space="preserve"> </w:delText>
        </w:r>
      </w:del>
      <w:r w:rsidRPr="00E212AB">
        <w:rPr>
          <w:rFonts w:hAnsiTheme="minorHAnsi"/>
        </w:rPr>
        <w:t xml:space="preserve">L., </w:t>
      </w:r>
      <w:proofErr w:type="spellStart"/>
      <w:r w:rsidRPr="00E212AB">
        <w:rPr>
          <w:rFonts w:hAnsiTheme="minorHAnsi"/>
        </w:rPr>
        <w:t>DeCotiis</w:t>
      </w:r>
      <w:proofErr w:type="spellEnd"/>
      <w:r w:rsidRPr="00E212AB">
        <w:rPr>
          <w:rFonts w:hAnsiTheme="minorHAnsi"/>
        </w:rPr>
        <w:t xml:space="preserve">, M., </w:t>
      </w:r>
      <w:proofErr w:type="spellStart"/>
      <w:r w:rsidRPr="00E212AB">
        <w:rPr>
          <w:rFonts w:hAnsiTheme="minorHAnsi"/>
        </w:rPr>
        <w:t>Toma</w:t>
      </w:r>
      <w:proofErr w:type="spellEnd"/>
      <w:r w:rsidRPr="00E212AB">
        <w:rPr>
          <w:rFonts w:hAnsiTheme="minorHAnsi"/>
        </w:rPr>
        <w:t xml:space="preserve">, T. &amp; </w:t>
      </w:r>
      <w:proofErr w:type="spellStart"/>
      <w:r w:rsidRPr="00E212AB">
        <w:rPr>
          <w:rFonts w:hAnsiTheme="minorHAnsi"/>
        </w:rPr>
        <w:t>Armbruster</w:t>
      </w:r>
      <w:proofErr w:type="spellEnd"/>
      <w:r w:rsidRPr="00E212AB">
        <w:rPr>
          <w:rFonts w:hAnsiTheme="minorHAnsi"/>
        </w:rPr>
        <w:t>, P.</w:t>
      </w:r>
      <w:del w:id="459" w:author="" w:date="2014-05-03T22:11:00Z">
        <w:r w:rsidRPr="00E212AB" w:rsidDel="000762D6">
          <w:rPr>
            <w:rFonts w:hAnsiTheme="minorHAnsi"/>
          </w:rPr>
          <w:delText xml:space="preserve"> </w:delText>
        </w:r>
      </w:del>
      <w:r w:rsidRPr="00E212AB">
        <w:rPr>
          <w:rFonts w:hAnsiTheme="minorHAnsi"/>
        </w:rPr>
        <w:t xml:space="preserve">A. Rapid adaptive evolution of photoperiodic response during invasion and range expansion across a climatic gradient. </w:t>
      </w:r>
      <w:del w:id="460" w:author="" w:date="2014-05-03T21:46:00Z">
        <w:r w:rsidRPr="00E212AB" w:rsidDel="00890E40">
          <w:rPr>
            <w:rFonts w:hAnsiTheme="minorHAnsi"/>
            <w:i/>
            <w:iCs/>
          </w:rPr>
          <w:delText xml:space="preserve">The </w:delText>
        </w:r>
      </w:del>
      <w:r w:rsidRPr="00E212AB">
        <w:rPr>
          <w:rFonts w:hAnsiTheme="minorHAnsi"/>
          <w:i/>
          <w:iCs/>
        </w:rPr>
        <w:t>Am</w:t>
      </w:r>
      <w:del w:id="461" w:author="" w:date="2014-05-03T21:46:00Z">
        <w:r w:rsidRPr="00E212AB" w:rsidDel="00890E40">
          <w:rPr>
            <w:rFonts w:hAnsiTheme="minorHAnsi"/>
            <w:i/>
            <w:iCs/>
          </w:rPr>
          <w:delText>erican</w:delText>
        </w:r>
      </w:del>
      <w:ins w:id="462" w:author="" w:date="2014-05-03T21:46:00Z">
        <w:r w:rsidR="00890E40">
          <w:rPr>
            <w:rFonts w:hAnsiTheme="minorHAnsi"/>
            <w:i/>
            <w:iCs/>
          </w:rPr>
          <w:t>.</w:t>
        </w:r>
      </w:ins>
      <w:r w:rsidRPr="00E212AB">
        <w:rPr>
          <w:rFonts w:hAnsiTheme="minorHAnsi"/>
          <w:i/>
          <w:iCs/>
        </w:rPr>
        <w:t xml:space="preserve"> </w:t>
      </w:r>
      <w:del w:id="463" w:author="" w:date="2014-05-03T21:46:00Z">
        <w:r w:rsidRPr="00E212AB" w:rsidDel="00890E40">
          <w:rPr>
            <w:rFonts w:hAnsiTheme="minorHAnsi"/>
            <w:i/>
            <w:iCs/>
          </w:rPr>
          <w:delText>Naturalist</w:delText>
        </w:r>
        <w:r w:rsidRPr="00E212AB" w:rsidDel="00890E40">
          <w:rPr>
            <w:rFonts w:hAnsiTheme="minorHAnsi"/>
          </w:rPr>
          <w:delText xml:space="preserve"> </w:delText>
        </w:r>
      </w:del>
      <w:ins w:id="464" w:author="" w:date="2014-05-03T21:46:00Z">
        <w:r w:rsidR="00890E40" w:rsidRPr="00E212AB">
          <w:rPr>
            <w:rFonts w:hAnsiTheme="minorHAnsi"/>
            <w:i/>
            <w:iCs/>
          </w:rPr>
          <w:t>Nat</w:t>
        </w:r>
        <w:r w:rsidR="00890E40">
          <w:rPr>
            <w:rFonts w:hAnsiTheme="minorHAnsi"/>
            <w:i/>
            <w:iCs/>
          </w:rPr>
          <w:t>.</w:t>
        </w:r>
        <w:r w:rsidR="00890E40" w:rsidRPr="00E212AB">
          <w:rPr>
            <w:rFonts w:hAnsiTheme="minorHAnsi"/>
          </w:rPr>
          <w:t xml:space="preserve"> </w:t>
        </w:r>
      </w:ins>
      <w:r w:rsidRPr="00E212AB">
        <w:rPr>
          <w:rFonts w:hAnsiTheme="minorHAnsi"/>
          <w:b/>
          <w:bCs/>
        </w:rPr>
        <w:t>179</w:t>
      </w:r>
      <w:r w:rsidRPr="00E212AB">
        <w:rPr>
          <w:rFonts w:hAnsiTheme="minorHAnsi"/>
        </w:rPr>
        <w:t>, 490–500, doi</w:t>
      </w:r>
      <w:proofErr w:type="gramStart"/>
      <w:r w:rsidRPr="00E212AB">
        <w:rPr>
          <w:rFonts w:hAnsiTheme="minorHAnsi"/>
        </w:rPr>
        <w:t>:dx.doi.org</w:t>
      </w:r>
      <w:proofErr w:type="gramEnd"/>
      <w:r w:rsidRPr="00E212AB">
        <w:rPr>
          <w:rFonts w:hAnsiTheme="minorHAnsi"/>
        </w:rPr>
        <w:t>/10.1086/664709 (2012).</w:t>
      </w:r>
    </w:p>
    <w:p w:rsidR="005202AA" w:rsidRPr="00E212AB" w:rsidRDefault="005202AA" w:rsidP="00E212AB">
      <w:pPr>
        <w:pStyle w:val="Bibliography"/>
        <w:rPr>
          <w:rFonts w:hAnsiTheme="minorHAnsi"/>
        </w:rPr>
      </w:pPr>
      <w:r w:rsidRPr="00E212AB">
        <w:rPr>
          <w:rFonts w:hAnsiTheme="minorHAnsi"/>
        </w:rPr>
        <w:t>14.</w:t>
      </w:r>
      <w:r w:rsidRPr="00E212AB">
        <w:rPr>
          <w:rFonts w:hAnsiTheme="minorHAnsi"/>
        </w:rPr>
        <w:tab/>
      </w:r>
      <w:proofErr w:type="spellStart"/>
      <w:r w:rsidRPr="00E212AB">
        <w:rPr>
          <w:rFonts w:hAnsiTheme="minorHAnsi"/>
        </w:rPr>
        <w:t>Lounibos</w:t>
      </w:r>
      <w:proofErr w:type="spellEnd"/>
      <w:r w:rsidRPr="00E212AB">
        <w:rPr>
          <w:rFonts w:hAnsiTheme="minorHAnsi"/>
        </w:rPr>
        <w:t>, L.</w:t>
      </w:r>
      <w:del w:id="465" w:author="" w:date="2014-05-03T22:11:00Z">
        <w:r w:rsidRPr="00E212AB" w:rsidDel="000762D6">
          <w:rPr>
            <w:rFonts w:hAnsiTheme="minorHAnsi"/>
          </w:rPr>
          <w:delText xml:space="preserve"> </w:delText>
        </w:r>
      </w:del>
      <w:r w:rsidRPr="00E212AB">
        <w:rPr>
          <w:rFonts w:hAnsiTheme="minorHAnsi"/>
        </w:rPr>
        <w:t>P., Escher, R.</w:t>
      </w:r>
      <w:del w:id="466" w:author="" w:date="2014-05-03T22:11:00Z">
        <w:r w:rsidRPr="00E212AB" w:rsidDel="000762D6">
          <w:rPr>
            <w:rFonts w:hAnsiTheme="minorHAnsi"/>
          </w:rPr>
          <w:delText xml:space="preserve"> </w:delText>
        </w:r>
      </w:del>
      <w:r w:rsidRPr="00E212AB">
        <w:rPr>
          <w:rFonts w:hAnsiTheme="minorHAnsi"/>
        </w:rPr>
        <w:t>L. &amp; Lourenco-de-</w:t>
      </w:r>
      <w:proofErr w:type="spellStart"/>
      <w:r w:rsidRPr="00E212AB">
        <w:rPr>
          <w:rFonts w:hAnsiTheme="minorHAnsi"/>
        </w:rPr>
        <w:t>Oliveria</w:t>
      </w:r>
      <w:proofErr w:type="spellEnd"/>
      <w:r w:rsidRPr="00E212AB">
        <w:rPr>
          <w:rFonts w:hAnsiTheme="minorHAnsi"/>
        </w:rPr>
        <w:t xml:space="preserve">, R. Asymmetric evolution of photoperiodic diapause in temperate and tropical invasive populations of </w:t>
      </w:r>
      <w:r w:rsidR="00F14A7A" w:rsidRPr="00F14A7A">
        <w:rPr>
          <w:rFonts w:hAnsiTheme="minorHAnsi"/>
          <w:i/>
          <w:rPrChange w:id="467" w:author="" w:date="2014-05-03T21:46:00Z">
            <w:rPr>
              <w:rFonts w:hAnsiTheme="minorHAnsi"/>
            </w:rPr>
          </w:rPrChange>
        </w:rPr>
        <w:t xml:space="preserve">Aedes albopictus </w:t>
      </w:r>
      <w:r w:rsidRPr="00E212AB">
        <w:rPr>
          <w:rFonts w:hAnsiTheme="minorHAnsi"/>
        </w:rPr>
        <w:t>(</w:t>
      </w:r>
      <w:proofErr w:type="spellStart"/>
      <w:r w:rsidRPr="00E212AB">
        <w:rPr>
          <w:rFonts w:hAnsiTheme="minorHAnsi"/>
        </w:rPr>
        <w:t>Diptera</w:t>
      </w:r>
      <w:proofErr w:type="spellEnd"/>
      <w:r w:rsidRPr="00E212AB">
        <w:rPr>
          <w:rFonts w:hAnsiTheme="minorHAnsi"/>
        </w:rPr>
        <w:t xml:space="preserve">: </w:t>
      </w:r>
      <w:proofErr w:type="spellStart"/>
      <w:r w:rsidRPr="00E212AB">
        <w:rPr>
          <w:rFonts w:hAnsiTheme="minorHAnsi"/>
        </w:rPr>
        <w:t>Culicidae</w:t>
      </w:r>
      <w:proofErr w:type="spellEnd"/>
      <w:r w:rsidRPr="00E212AB">
        <w:rPr>
          <w:rFonts w:hAnsiTheme="minorHAnsi"/>
        </w:rPr>
        <w:t xml:space="preserve">). </w:t>
      </w:r>
      <w:r w:rsidRPr="00E212AB">
        <w:rPr>
          <w:rFonts w:hAnsiTheme="minorHAnsi"/>
          <w:i/>
          <w:iCs/>
        </w:rPr>
        <w:t>Ann</w:t>
      </w:r>
      <w:del w:id="468" w:author="" w:date="2014-05-03T21:46:00Z">
        <w:r w:rsidRPr="00E212AB" w:rsidDel="00890E40">
          <w:rPr>
            <w:rFonts w:hAnsiTheme="minorHAnsi"/>
            <w:i/>
            <w:iCs/>
          </w:rPr>
          <w:delText>als of the</w:delText>
        </w:r>
      </w:del>
      <w:ins w:id="469" w:author="" w:date="2014-05-03T21:46:00Z">
        <w:r w:rsidR="00890E40">
          <w:rPr>
            <w:rFonts w:hAnsiTheme="minorHAnsi"/>
            <w:i/>
            <w:iCs/>
          </w:rPr>
          <w:t>.</w:t>
        </w:r>
      </w:ins>
      <w:r w:rsidRPr="00E212AB">
        <w:rPr>
          <w:rFonts w:hAnsiTheme="minorHAnsi"/>
          <w:i/>
          <w:iCs/>
        </w:rPr>
        <w:t xml:space="preserve"> </w:t>
      </w:r>
      <w:proofErr w:type="spellStart"/>
      <w:r w:rsidRPr="00E212AB">
        <w:rPr>
          <w:rFonts w:hAnsiTheme="minorHAnsi"/>
          <w:i/>
          <w:iCs/>
        </w:rPr>
        <w:t>Entomol</w:t>
      </w:r>
      <w:proofErr w:type="spellEnd"/>
      <w:ins w:id="470" w:author="" w:date="2014-05-03T21:46:00Z">
        <w:r w:rsidR="00890E40">
          <w:rPr>
            <w:rFonts w:hAnsiTheme="minorHAnsi"/>
            <w:i/>
            <w:iCs/>
          </w:rPr>
          <w:t>.</w:t>
        </w:r>
      </w:ins>
      <w:del w:id="471" w:author="" w:date="2014-05-03T21:46:00Z">
        <w:r w:rsidRPr="00E212AB" w:rsidDel="00890E40">
          <w:rPr>
            <w:rFonts w:hAnsiTheme="minorHAnsi"/>
            <w:i/>
            <w:iCs/>
          </w:rPr>
          <w:delText>ogical</w:delText>
        </w:r>
      </w:del>
      <w:r w:rsidRPr="00E212AB">
        <w:rPr>
          <w:rFonts w:hAnsiTheme="minorHAnsi"/>
          <w:i/>
          <w:iCs/>
        </w:rPr>
        <w:t xml:space="preserve"> Soc</w:t>
      </w:r>
      <w:ins w:id="472" w:author="" w:date="2014-05-03T21:46:00Z">
        <w:r w:rsidR="00890E40">
          <w:rPr>
            <w:rFonts w:hAnsiTheme="minorHAnsi"/>
            <w:i/>
            <w:iCs/>
          </w:rPr>
          <w:t>.</w:t>
        </w:r>
      </w:ins>
      <w:del w:id="473" w:author="" w:date="2014-05-03T21:46:00Z">
        <w:r w:rsidRPr="00E212AB" w:rsidDel="00890E40">
          <w:rPr>
            <w:rFonts w:hAnsiTheme="minorHAnsi"/>
            <w:i/>
            <w:iCs/>
          </w:rPr>
          <w:delText>iety of</w:delText>
        </w:r>
      </w:del>
      <w:r w:rsidRPr="00E212AB">
        <w:rPr>
          <w:rFonts w:hAnsiTheme="minorHAnsi"/>
          <w:i/>
          <w:iCs/>
        </w:rPr>
        <w:t xml:space="preserve"> Am</w:t>
      </w:r>
      <w:ins w:id="474" w:author="" w:date="2014-05-03T21:46:00Z">
        <w:r w:rsidR="00890E40">
          <w:rPr>
            <w:rFonts w:hAnsiTheme="minorHAnsi"/>
            <w:i/>
            <w:iCs/>
          </w:rPr>
          <w:t>.</w:t>
        </w:r>
      </w:ins>
      <w:del w:id="475" w:author="" w:date="2014-05-03T21:46:00Z">
        <w:r w:rsidRPr="00E212AB" w:rsidDel="00890E40">
          <w:rPr>
            <w:rFonts w:hAnsiTheme="minorHAnsi"/>
            <w:i/>
            <w:iCs/>
          </w:rPr>
          <w:delText>erica</w:delText>
        </w:r>
      </w:del>
      <w:r w:rsidRPr="00E212AB">
        <w:rPr>
          <w:rFonts w:hAnsiTheme="minorHAnsi"/>
        </w:rPr>
        <w:t xml:space="preserve"> </w:t>
      </w:r>
      <w:r w:rsidRPr="00E212AB">
        <w:rPr>
          <w:rFonts w:hAnsiTheme="minorHAnsi"/>
          <w:b/>
          <w:bCs/>
        </w:rPr>
        <w:t>96</w:t>
      </w:r>
      <w:r w:rsidRPr="00E212AB">
        <w:rPr>
          <w:rFonts w:hAnsiTheme="minorHAnsi"/>
        </w:rPr>
        <w:t>, 512–518, doi</w:t>
      </w:r>
      <w:proofErr w:type="gramStart"/>
      <w:r w:rsidRPr="00E212AB">
        <w:rPr>
          <w:rFonts w:hAnsiTheme="minorHAnsi"/>
        </w:rPr>
        <w:t>:dx.doi.org</w:t>
      </w:r>
      <w:proofErr w:type="gramEnd"/>
      <w:r w:rsidRPr="00E212AB">
        <w:rPr>
          <w:rFonts w:hAnsiTheme="minorHAnsi"/>
        </w:rPr>
        <w:t>/10.1603/0013-8746(2003)096[0512:AEOPDI]2.0.CO;2 (2003).</w:t>
      </w:r>
    </w:p>
    <w:p w:rsidR="005202AA" w:rsidRPr="00E212AB" w:rsidRDefault="005202AA" w:rsidP="00E212AB">
      <w:pPr>
        <w:pStyle w:val="Bibliography"/>
        <w:rPr>
          <w:rFonts w:hAnsiTheme="minorHAnsi"/>
        </w:rPr>
      </w:pPr>
      <w:r w:rsidRPr="00E212AB">
        <w:rPr>
          <w:rFonts w:hAnsiTheme="minorHAnsi"/>
        </w:rPr>
        <w:t>15.</w:t>
      </w:r>
      <w:r w:rsidRPr="00E212AB">
        <w:rPr>
          <w:rFonts w:hAnsiTheme="minorHAnsi"/>
        </w:rPr>
        <w:tab/>
        <w:t xml:space="preserve">Mori, A., </w:t>
      </w:r>
      <w:proofErr w:type="spellStart"/>
      <w:r w:rsidRPr="00E212AB">
        <w:rPr>
          <w:rFonts w:hAnsiTheme="minorHAnsi"/>
        </w:rPr>
        <w:t>Oda</w:t>
      </w:r>
      <w:proofErr w:type="spellEnd"/>
      <w:r w:rsidRPr="00E212AB">
        <w:rPr>
          <w:rFonts w:hAnsiTheme="minorHAnsi"/>
        </w:rPr>
        <w:t xml:space="preserve">, T. &amp; Wada, Y. Studies on the egg diapause and overwintering of </w:t>
      </w:r>
      <w:r w:rsidRPr="00E212AB">
        <w:rPr>
          <w:rFonts w:hAnsiTheme="minorHAnsi"/>
          <w:i/>
          <w:iCs/>
        </w:rPr>
        <w:t>Aedes albopictus</w:t>
      </w:r>
      <w:r w:rsidRPr="00E212AB">
        <w:rPr>
          <w:rFonts w:hAnsiTheme="minorHAnsi"/>
        </w:rPr>
        <w:t xml:space="preserve"> in Nagasaki. </w:t>
      </w:r>
      <w:del w:id="476" w:author="" w:date="2014-05-03T21:47:00Z">
        <w:r w:rsidRPr="00E212AB" w:rsidDel="00890E40">
          <w:rPr>
            <w:rFonts w:hAnsiTheme="minorHAnsi"/>
            <w:i/>
            <w:iCs/>
          </w:rPr>
          <w:delText xml:space="preserve">Tropical </w:delText>
        </w:r>
      </w:del>
      <w:ins w:id="477" w:author="" w:date="2014-05-03T21:47:00Z">
        <w:r w:rsidR="00890E40" w:rsidRPr="00E212AB">
          <w:rPr>
            <w:rFonts w:hAnsiTheme="minorHAnsi"/>
            <w:i/>
            <w:iCs/>
          </w:rPr>
          <w:t>Trop</w:t>
        </w:r>
        <w:r w:rsidR="00890E40">
          <w:rPr>
            <w:rFonts w:hAnsiTheme="minorHAnsi"/>
            <w:i/>
            <w:iCs/>
          </w:rPr>
          <w:t>.</w:t>
        </w:r>
        <w:r w:rsidR="00890E40" w:rsidRPr="00E212AB">
          <w:rPr>
            <w:rFonts w:hAnsiTheme="minorHAnsi"/>
            <w:i/>
            <w:iCs/>
          </w:rPr>
          <w:t xml:space="preserve"> </w:t>
        </w:r>
      </w:ins>
      <w:del w:id="478" w:author="" w:date="2014-05-03T21:47:00Z">
        <w:r w:rsidRPr="00E212AB" w:rsidDel="00890E40">
          <w:rPr>
            <w:rFonts w:hAnsiTheme="minorHAnsi"/>
            <w:i/>
            <w:iCs/>
          </w:rPr>
          <w:delText>Medicine</w:delText>
        </w:r>
        <w:r w:rsidRPr="00E212AB" w:rsidDel="00890E40">
          <w:rPr>
            <w:rFonts w:hAnsiTheme="minorHAnsi"/>
          </w:rPr>
          <w:delText xml:space="preserve"> </w:delText>
        </w:r>
      </w:del>
      <w:ins w:id="479" w:author="" w:date="2014-05-03T21:47:00Z">
        <w:r w:rsidR="00890E40" w:rsidRPr="00E212AB">
          <w:rPr>
            <w:rFonts w:hAnsiTheme="minorHAnsi"/>
            <w:i/>
            <w:iCs/>
          </w:rPr>
          <w:t>Med</w:t>
        </w:r>
        <w:r w:rsidR="00890E40">
          <w:rPr>
            <w:rFonts w:hAnsiTheme="minorHAnsi"/>
            <w:i/>
            <w:iCs/>
          </w:rPr>
          <w:t>.</w:t>
        </w:r>
        <w:r w:rsidR="00890E40" w:rsidRPr="00E212AB">
          <w:rPr>
            <w:rFonts w:hAnsiTheme="minorHAnsi"/>
          </w:rPr>
          <w:t xml:space="preserve"> </w:t>
        </w:r>
      </w:ins>
      <w:r w:rsidRPr="00E212AB">
        <w:rPr>
          <w:rFonts w:hAnsiTheme="minorHAnsi"/>
          <w:b/>
          <w:bCs/>
        </w:rPr>
        <w:t>23</w:t>
      </w:r>
      <w:r w:rsidRPr="00E212AB">
        <w:rPr>
          <w:rFonts w:hAnsiTheme="minorHAnsi"/>
        </w:rPr>
        <w:t>, 79–90 (1981).</w:t>
      </w:r>
    </w:p>
    <w:p w:rsidR="005202AA" w:rsidRPr="00E212AB" w:rsidRDefault="0037775D" w:rsidP="00E212AB">
      <w:pPr>
        <w:pStyle w:val="Bibliography"/>
        <w:rPr>
          <w:rFonts w:hAnsiTheme="minorHAnsi"/>
        </w:rPr>
      </w:pPr>
      <w:r w:rsidRPr="00252804">
        <w:rPr>
          <w:rFonts w:hAnsiTheme="minorHAnsi"/>
        </w:rPr>
        <w:t>16.</w:t>
      </w:r>
      <w:r w:rsidRPr="00252804">
        <w:rPr>
          <w:rFonts w:hAnsiTheme="minorHAnsi"/>
        </w:rPr>
        <w:tab/>
      </w:r>
      <w:proofErr w:type="spellStart"/>
      <w:r w:rsidRPr="00252804">
        <w:rPr>
          <w:rFonts w:hAnsiTheme="minorHAnsi"/>
        </w:rPr>
        <w:t>Pumpuni</w:t>
      </w:r>
      <w:proofErr w:type="spellEnd"/>
      <w:r w:rsidRPr="00252804">
        <w:rPr>
          <w:rFonts w:hAnsiTheme="minorHAnsi"/>
        </w:rPr>
        <w:t>, C.</w:t>
      </w:r>
      <w:del w:id="480" w:author="" w:date="2014-05-03T22:11:00Z">
        <w:r w:rsidRPr="00252804">
          <w:rPr>
            <w:rFonts w:hAnsiTheme="minorHAnsi"/>
          </w:rPr>
          <w:delText xml:space="preserve"> </w:delText>
        </w:r>
      </w:del>
      <w:r w:rsidRPr="00252804">
        <w:rPr>
          <w:rFonts w:hAnsiTheme="minorHAnsi"/>
        </w:rPr>
        <w:t xml:space="preserve">B. </w:t>
      </w:r>
      <w:r w:rsidR="00F14A7A" w:rsidRPr="00F14A7A">
        <w:rPr>
          <w:rFonts w:hAnsiTheme="minorHAnsi"/>
          <w:iCs/>
          <w:rPrChange w:id="481" w:author="" w:date="2014-05-06T20:06:00Z">
            <w:rPr>
              <w:rFonts w:hAnsiTheme="minorHAnsi"/>
              <w:i/>
              <w:iCs/>
            </w:rPr>
          </w:rPrChange>
        </w:rPr>
        <w:t xml:space="preserve">Factors influencing photoperiodic control of egg diapause in </w:t>
      </w:r>
      <w:r w:rsidR="00F14A7A" w:rsidRPr="00F14A7A">
        <w:rPr>
          <w:rFonts w:hAnsiTheme="minorHAnsi"/>
          <w:i/>
          <w:rPrChange w:id="482" w:author="" w:date="2014-05-06T20:06:00Z">
            <w:rPr>
              <w:rFonts w:hAnsiTheme="minorHAnsi"/>
            </w:rPr>
          </w:rPrChange>
        </w:rPr>
        <w:t>Aedes albopictus</w:t>
      </w:r>
      <w:r w:rsidRPr="00252804">
        <w:rPr>
          <w:rFonts w:hAnsiTheme="minorHAnsi"/>
          <w:i/>
          <w:iCs/>
        </w:rPr>
        <w:t xml:space="preserve"> </w:t>
      </w:r>
      <w:r w:rsidR="00F14A7A" w:rsidRPr="00F14A7A">
        <w:rPr>
          <w:rFonts w:hAnsiTheme="minorHAnsi"/>
          <w:iCs/>
          <w:rPrChange w:id="483" w:author="" w:date="2014-05-06T20:06:00Z">
            <w:rPr>
              <w:rFonts w:hAnsiTheme="minorHAnsi"/>
              <w:i/>
              <w:iCs/>
            </w:rPr>
          </w:rPrChange>
        </w:rPr>
        <w:t>(</w:t>
      </w:r>
      <w:proofErr w:type="spellStart"/>
      <w:r w:rsidR="00F14A7A" w:rsidRPr="00F14A7A">
        <w:rPr>
          <w:rFonts w:hAnsiTheme="minorHAnsi"/>
          <w:iCs/>
          <w:rPrChange w:id="484" w:author="" w:date="2014-05-06T20:06:00Z">
            <w:rPr>
              <w:rFonts w:hAnsiTheme="minorHAnsi"/>
              <w:i/>
              <w:iCs/>
            </w:rPr>
          </w:rPrChange>
        </w:rPr>
        <w:t>Skuse</w:t>
      </w:r>
      <w:proofErr w:type="spellEnd"/>
      <w:r w:rsidR="00F14A7A" w:rsidRPr="00F14A7A">
        <w:rPr>
          <w:rFonts w:hAnsiTheme="minorHAnsi"/>
          <w:iCs/>
          <w:rPrChange w:id="485" w:author="" w:date="2014-05-06T20:06:00Z">
            <w:rPr>
              <w:rFonts w:hAnsiTheme="minorHAnsi"/>
              <w:i/>
              <w:iCs/>
            </w:rPr>
          </w:rPrChange>
        </w:rPr>
        <w:t>)</w:t>
      </w:r>
      <w:r w:rsidRPr="00252804">
        <w:rPr>
          <w:rFonts w:hAnsiTheme="minorHAnsi"/>
        </w:rPr>
        <w:t xml:space="preserve">. </w:t>
      </w:r>
      <w:ins w:id="486" w:author="" w:date="2014-05-03T22:14:00Z">
        <w:r w:rsidR="00F14A7A" w:rsidRPr="00F14A7A">
          <w:rPr>
            <w:rFonts w:hAnsiTheme="minorHAnsi"/>
            <w:rPrChange w:id="487" w:author="" w:date="2014-05-06T20:05:00Z">
              <w:rPr>
                <w:rFonts w:hAnsiTheme="minorHAnsi"/>
                <w:highlight w:val="red"/>
              </w:rPr>
            </w:rPrChange>
          </w:rPr>
          <w:t>Doctoral disser</w:t>
        </w:r>
      </w:ins>
      <w:ins w:id="488" w:author="" w:date="2014-05-06T20:05:00Z">
        <w:r w:rsidR="00252804">
          <w:rPr>
            <w:rFonts w:hAnsiTheme="minorHAnsi"/>
          </w:rPr>
          <w:t>t</w:t>
        </w:r>
      </w:ins>
      <w:ins w:id="489" w:author="" w:date="2014-05-03T22:14:00Z">
        <w:r w:rsidR="00F14A7A" w:rsidRPr="00F14A7A">
          <w:rPr>
            <w:rFonts w:hAnsiTheme="minorHAnsi"/>
            <w:rPrChange w:id="490" w:author="" w:date="2014-05-06T20:05:00Z">
              <w:rPr>
                <w:rFonts w:hAnsiTheme="minorHAnsi"/>
                <w:highlight w:val="red"/>
              </w:rPr>
            </w:rPrChange>
          </w:rPr>
          <w:t>ation</w:t>
        </w:r>
      </w:ins>
      <w:ins w:id="491" w:author="" w:date="2014-05-06T20:05:00Z">
        <w:r w:rsidR="00252804">
          <w:rPr>
            <w:rFonts w:hAnsiTheme="minorHAnsi"/>
          </w:rPr>
          <w:t>,</w:t>
        </w:r>
      </w:ins>
      <w:ins w:id="492" w:author="" w:date="2014-05-03T22:14:00Z">
        <w:r w:rsidR="00F14A7A" w:rsidRPr="00F14A7A">
          <w:rPr>
            <w:rFonts w:hAnsiTheme="minorHAnsi"/>
            <w:rPrChange w:id="493" w:author="" w:date="2014-05-06T20:05:00Z">
              <w:rPr>
                <w:rFonts w:hAnsiTheme="minorHAnsi"/>
                <w:highlight w:val="red"/>
              </w:rPr>
            </w:rPrChange>
          </w:rPr>
          <w:t xml:space="preserve"> </w:t>
        </w:r>
      </w:ins>
      <w:r w:rsidRPr="00252804">
        <w:rPr>
          <w:rFonts w:hAnsiTheme="minorHAnsi"/>
        </w:rPr>
        <w:t>(1989).</w:t>
      </w:r>
    </w:p>
    <w:p w:rsidR="005202AA" w:rsidRPr="00E212AB" w:rsidRDefault="005202AA" w:rsidP="00E212AB">
      <w:pPr>
        <w:pStyle w:val="Bibliography"/>
        <w:rPr>
          <w:rFonts w:hAnsiTheme="minorHAnsi"/>
        </w:rPr>
      </w:pPr>
      <w:r w:rsidRPr="00E212AB">
        <w:rPr>
          <w:rFonts w:hAnsiTheme="minorHAnsi"/>
        </w:rPr>
        <w:t>17.</w:t>
      </w:r>
      <w:r w:rsidRPr="00E212AB">
        <w:rPr>
          <w:rFonts w:hAnsiTheme="minorHAnsi"/>
        </w:rPr>
        <w:tab/>
        <w:t>Wang, R.</w:t>
      </w:r>
      <w:del w:id="494" w:author="" w:date="2014-05-03T22:11:00Z">
        <w:r w:rsidRPr="00E212AB" w:rsidDel="000762D6">
          <w:rPr>
            <w:rFonts w:hAnsiTheme="minorHAnsi"/>
          </w:rPr>
          <w:delText xml:space="preserve"> </w:delText>
        </w:r>
      </w:del>
      <w:r w:rsidRPr="00E212AB">
        <w:rPr>
          <w:rFonts w:hAnsiTheme="minorHAnsi"/>
        </w:rPr>
        <w:t xml:space="preserve">L. Observations on the influence of photoperiod on egg diapause in </w:t>
      </w:r>
      <w:r w:rsidRPr="00E212AB">
        <w:rPr>
          <w:rFonts w:hAnsiTheme="minorHAnsi"/>
          <w:i/>
          <w:iCs/>
        </w:rPr>
        <w:t>Aedes albopictus</w:t>
      </w:r>
      <w:r w:rsidRPr="00E212AB">
        <w:rPr>
          <w:rFonts w:hAnsiTheme="minorHAnsi"/>
        </w:rPr>
        <w:t xml:space="preserve"> </w:t>
      </w:r>
      <w:proofErr w:type="spellStart"/>
      <w:r w:rsidRPr="00E212AB">
        <w:rPr>
          <w:rFonts w:hAnsiTheme="minorHAnsi"/>
        </w:rPr>
        <w:t>Skuse</w:t>
      </w:r>
      <w:proofErr w:type="spellEnd"/>
      <w:r w:rsidRPr="00E212AB">
        <w:rPr>
          <w:rFonts w:hAnsiTheme="minorHAnsi"/>
        </w:rPr>
        <w:t xml:space="preserve">. </w:t>
      </w:r>
      <w:proofErr w:type="spellStart"/>
      <w:r w:rsidRPr="00E212AB">
        <w:rPr>
          <w:rFonts w:hAnsiTheme="minorHAnsi"/>
          <w:i/>
          <w:iCs/>
        </w:rPr>
        <w:t>Acta</w:t>
      </w:r>
      <w:proofErr w:type="spellEnd"/>
      <w:r w:rsidRPr="00E212AB">
        <w:rPr>
          <w:rFonts w:hAnsiTheme="minorHAnsi"/>
          <w:i/>
          <w:iCs/>
        </w:rPr>
        <w:t xml:space="preserve"> </w:t>
      </w:r>
      <w:del w:id="495" w:author="" w:date="2014-05-03T21:49:00Z">
        <w:r w:rsidRPr="00E212AB" w:rsidDel="0029462D">
          <w:rPr>
            <w:rFonts w:hAnsiTheme="minorHAnsi"/>
            <w:i/>
            <w:iCs/>
          </w:rPr>
          <w:delText xml:space="preserve">Entomologica </w:delText>
        </w:r>
      </w:del>
      <w:proofErr w:type="spellStart"/>
      <w:ins w:id="496" w:author="" w:date="2014-05-03T21:49:00Z">
        <w:r w:rsidR="0029462D" w:rsidRPr="00E212AB">
          <w:rPr>
            <w:rFonts w:hAnsiTheme="minorHAnsi"/>
            <w:i/>
            <w:iCs/>
          </w:rPr>
          <w:t>Entomo</w:t>
        </w:r>
        <w:r w:rsidR="0029462D">
          <w:rPr>
            <w:rFonts w:hAnsiTheme="minorHAnsi"/>
            <w:i/>
            <w:iCs/>
          </w:rPr>
          <w:t>l</w:t>
        </w:r>
        <w:proofErr w:type="spellEnd"/>
        <w:r w:rsidR="0029462D">
          <w:rPr>
            <w:rFonts w:hAnsiTheme="minorHAnsi"/>
            <w:i/>
            <w:iCs/>
          </w:rPr>
          <w:t>.</w:t>
        </w:r>
        <w:r w:rsidR="0029462D" w:rsidRPr="00E212AB">
          <w:rPr>
            <w:rFonts w:hAnsiTheme="minorHAnsi"/>
            <w:i/>
            <w:iCs/>
          </w:rPr>
          <w:t xml:space="preserve"> </w:t>
        </w:r>
      </w:ins>
      <w:proofErr w:type="spellStart"/>
      <w:r w:rsidRPr="00E212AB">
        <w:rPr>
          <w:rFonts w:hAnsiTheme="minorHAnsi"/>
          <w:i/>
          <w:iCs/>
        </w:rPr>
        <w:t>Sinica</w:t>
      </w:r>
      <w:proofErr w:type="spellEnd"/>
      <w:r w:rsidRPr="00E212AB">
        <w:rPr>
          <w:rFonts w:hAnsiTheme="minorHAnsi"/>
        </w:rPr>
        <w:t xml:space="preserve"> </w:t>
      </w:r>
      <w:r w:rsidRPr="00E212AB">
        <w:rPr>
          <w:rFonts w:hAnsiTheme="minorHAnsi"/>
          <w:b/>
          <w:bCs/>
        </w:rPr>
        <w:t>15</w:t>
      </w:r>
      <w:r w:rsidRPr="00E212AB">
        <w:rPr>
          <w:rFonts w:hAnsiTheme="minorHAnsi"/>
        </w:rPr>
        <w:t>, 75–77 (1966).</w:t>
      </w:r>
    </w:p>
    <w:p w:rsidR="005202AA" w:rsidRPr="00E212AB" w:rsidRDefault="005202AA" w:rsidP="00E212AB">
      <w:pPr>
        <w:pStyle w:val="Bibliography"/>
        <w:rPr>
          <w:rFonts w:hAnsiTheme="minorHAnsi"/>
        </w:rPr>
      </w:pPr>
      <w:r w:rsidRPr="00E212AB">
        <w:rPr>
          <w:rFonts w:hAnsiTheme="minorHAnsi"/>
        </w:rPr>
        <w:t>18.</w:t>
      </w:r>
      <w:r w:rsidRPr="00E212AB">
        <w:rPr>
          <w:rFonts w:hAnsiTheme="minorHAnsi"/>
        </w:rPr>
        <w:tab/>
      </w:r>
      <w:proofErr w:type="spellStart"/>
      <w:r w:rsidRPr="00E212AB">
        <w:rPr>
          <w:rFonts w:hAnsiTheme="minorHAnsi"/>
        </w:rPr>
        <w:t>Sota</w:t>
      </w:r>
      <w:proofErr w:type="spellEnd"/>
      <w:r w:rsidRPr="00E212AB">
        <w:rPr>
          <w:rFonts w:hAnsiTheme="minorHAnsi"/>
        </w:rPr>
        <w:t xml:space="preserve">, T. &amp; Mogi, M. Survival-time and resistance to desiccation of diapause and non-diapause eggs of temperate </w:t>
      </w:r>
      <w:r w:rsidRPr="00E212AB">
        <w:rPr>
          <w:rFonts w:hAnsiTheme="minorHAnsi"/>
          <w:i/>
          <w:iCs/>
        </w:rPr>
        <w:t>Aedes</w:t>
      </w:r>
      <w:r w:rsidRPr="00E212AB">
        <w:rPr>
          <w:rFonts w:hAnsiTheme="minorHAnsi"/>
        </w:rPr>
        <w:t xml:space="preserve"> (</w:t>
      </w:r>
      <w:proofErr w:type="spellStart"/>
      <w:r w:rsidRPr="00E212AB">
        <w:rPr>
          <w:rFonts w:hAnsiTheme="minorHAnsi"/>
        </w:rPr>
        <w:t>Stegomyia</w:t>
      </w:r>
      <w:proofErr w:type="spellEnd"/>
      <w:r w:rsidRPr="00E212AB">
        <w:rPr>
          <w:rFonts w:hAnsiTheme="minorHAnsi"/>
        </w:rPr>
        <w:t xml:space="preserve">) mosquitoes. </w:t>
      </w:r>
      <w:del w:id="497" w:author="" w:date="2014-05-03T21:50:00Z">
        <w:r w:rsidRPr="00E212AB" w:rsidDel="0029462D">
          <w:rPr>
            <w:rFonts w:hAnsiTheme="minorHAnsi"/>
            <w:i/>
            <w:iCs/>
          </w:rPr>
          <w:delText xml:space="preserve">Entomologia </w:delText>
        </w:r>
      </w:del>
      <w:proofErr w:type="spellStart"/>
      <w:ins w:id="498" w:author="" w:date="2014-05-03T21:50:00Z">
        <w:r w:rsidR="0029462D" w:rsidRPr="00E212AB">
          <w:rPr>
            <w:rFonts w:hAnsiTheme="minorHAnsi"/>
            <w:i/>
            <w:iCs/>
          </w:rPr>
          <w:t>Entomol</w:t>
        </w:r>
        <w:proofErr w:type="spellEnd"/>
        <w:r w:rsidR="0029462D">
          <w:rPr>
            <w:rFonts w:hAnsiTheme="minorHAnsi"/>
            <w:i/>
            <w:iCs/>
          </w:rPr>
          <w:t>.</w:t>
        </w:r>
        <w:r w:rsidR="0029462D" w:rsidRPr="00E212AB">
          <w:rPr>
            <w:rFonts w:hAnsiTheme="minorHAnsi"/>
            <w:i/>
            <w:iCs/>
          </w:rPr>
          <w:t xml:space="preserve"> </w:t>
        </w:r>
      </w:ins>
      <w:r w:rsidRPr="00E212AB">
        <w:rPr>
          <w:rFonts w:hAnsiTheme="minorHAnsi"/>
          <w:i/>
          <w:iCs/>
        </w:rPr>
        <w:t>Exp</w:t>
      </w:r>
      <w:del w:id="499" w:author="" w:date="2014-05-03T21:50:00Z">
        <w:r w:rsidRPr="00E212AB" w:rsidDel="0029462D">
          <w:rPr>
            <w:rFonts w:hAnsiTheme="minorHAnsi"/>
            <w:i/>
            <w:iCs/>
          </w:rPr>
          <w:delText>erimentalis et</w:delText>
        </w:r>
      </w:del>
      <w:ins w:id="500" w:author="" w:date="2014-05-03T21:50:00Z">
        <w:r w:rsidR="0029462D">
          <w:rPr>
            <w:rFonts w:hAnsiTheme="minorHAnsi"/>
            <w:i/>
            <w:iCs/>
          </w:rPr>
          <w:t>.</w:t>
        </w:r>
      </w:ins>
      <w:r w:rsidRPr="00E212AB">
        <w:rPr>
          <w:rFonts w:hAnsiTheme="minorHAnsi"/>
          <w:i/>
          <w:iCs/>
        </w:rPr>
        <w:t xml:space="preserve"> Appl</w:t>
      </w:r>
      <w:ins w:id="501" w:author="" w:date="2014-05-03T21:50:00Z">
        <w:r w:rsidR="0029462D">
          <w:rPr>
            <w:rFonts w:hAnsiTheme="minorHAnsi"/>
            <w:i/>
            <w:iCs/>
          </w:rPr>
          <w:t>.</w:t>
        </w:r>
      </w:ins>
      <w:del w:id="502" w:author="" w:date="2014-05-03T21:50:00Z">
        <w:r w:rsidRPr="00E212AB" w:rsidDel="0029462D">
          <w:rPr>
            <w:rFonts w:hAnsiTheme="minorHAnsi"/>
            <w:i/>
            <w:iCs/>
          </w:rPr>
          <w:delText>icata</w:delText>
        </w:r>
      </w:del>
      <w:r w:rsidRPr="00E212AB">
        <w:rPr>
          <w:rFonts w:hAnsiTheme="minorHAnsi"/>
        </w:rPr>
        <w:t xml:space="preserve"> </w:t>
      </w:r>
      <w:r w:rsidRPr="00E212AB">
        <w:rPr>
          <w:rFonts w:hAnsiTheme="minorHAnsi"/>
          <w:b/>
          <w:bCs/>
        </w:rPr>
        <w:t>63</w:t>
      </w:r>
      <w:r w:rsidRPr="00E212AB">
        <w:rPr>
          <w:rFonts w:hAnsiTheme="minorHAnsi"/>
        </w:rPr>
        <w:t>, 155–161, doi</w:t>
      </w:r>
      <w:proofErr w:type="gramStart"/>
      <w:r w:rsidRPr="00E212AB">
        <w:rPr>
          <w:rFonts w:hAnsiTheme="minorHAnsi"/>
        </w:rPr>
        <w:t>:dx.doi.org</w:t>
      </w:r>
      <w:proofErr w:type="gramEnd"/>
      <w:r w:rsidRPr="00E212AB">
        <w:rPr>
          <w:rFonts w:hAnsiTheme="minorHAnsi"/>
        </w:rPr>
        <w:t>/10.1111/j.1570-7458.1992.tb01570.x (1992).</w:t>
      </w:r>
    </w:p>
    <w:p w:rsidR="005202AA" w:rsidRPr="00E212AB" w:rsidRDefault="005202AA" w:rsidP="00E212AB">
      <w:pPr>
        <w:pStyle w:val="Bibliography"/>
        <w:rPr>
          <w:rFonts w:hAnsiTheme="minorHAnsi"/>
        </w:rPr>
      </w:pPr>
      <w:r w:rsidRPr="00E212AB">
        <w:rPr>
          <w:rFonts w:hAnsiTheme="minorHAnsi"/>
        </w:rPr>
        <w:t>19.</w:t>
      </w:r>
      <w:r w:rsidRPr="00E212AB">
        <w:rPr>
          <w:rFonts w:hAnsiTheme="minorHAnsi"/>
        </w:rPr>
        <w:tab/>
        <w:t>Reynolds, J.</w:t>
      </w:r>
      <w:del w:id="503" w:author="" w:date="2014-05-03T22:11:00Z">
        <w:r w:rsidRPr="00E212AB" w:rsidDel="000762D6">
          <w:rPr>
            <w:rFonts w:hAnsiTheme="minorHAnsi"/>
          </w:rPr>
          <w:delText xml:space="preserve"> </w:delText>
        </w:r>
      </w:del>
      <w:r w:rsidRPr="00E212AB">
        <w:rPr>
          <w:rFonts w:hAnsiTheme="minorHAnsi"/>
        </w:rPr>
        <w:t>A., Poelchau, M.</w:t>
      </w:r>
      <w:del w:id="504" w:author="" w:date="2014-05-03T22:11:00Z">
        <w:r w:rsidRPr="00E212AB" w:rsidDel="000762D6">
          <w:rPr>
            <w:rFonts w:hAnsiTheme="minorHAnsi"/>
          </w:rPr>
          <w:delText xml:space="preserve"> </w:delText>
        </w:r>
      </w:del>
      <w:r w:rsidRPr="00E212AB">
        <w:rPr>
          <w:rFonts w:hAnsiTheme="minorHAnsi"/>
        </w:rPr>
        <w:t xml:space="preserve">F., </w:t>
      </w:r>
      <w:proofErr w:type="spellStart"/>
      <w:r w:rsidRPr="00E212AB">
        <w:rPr>
          <w:rFonts w:hAnsiTheme="minorHAnsi"/>
        </w:rPr>
        <w:t>Rahman</w:t>
      </w:r>
      <w:proofErr w:type="spellEnd"/>
      <w:r w:rsidRPr="00E212AB">
        <w:rPr>
          <w:rFonts w:hAnsiTheme="minorHAnsi"/>
        </w:rPr>
        <w:t xml:space="preserve">, Z., </w:t>
      </w:r>
      <w:proofErr w:type="spellStart"/>
      <w:r w:rsidRPr="00E212AB">
        <w:rPr>
          <w:rFonts w:hAnsiTheme="minorHAnsi"/>
        </w:rPr>
        <w:t>Armbruster</w:t>
      </w:r>
      <w:proofErr w:type="spellEnd"/>
      <w:r w:rsidRPr="00E212AB">
        <w:rPr>
          <w:rFonts w:hAnsiTheme="minorHAnsi"/>
        </w:rPr>
        <w:t>, P.</w:t>
      </w:r>
      <w:del w:id="505" w:author="" w:date="2014-05-03T22:11:00Z">
        <w:r w:rsidRPr="00E212AB" w:rsidDel="000762D6">
          <w:rPr>
            <w:rFonts w:hAnsiTheme="minorHAnsi"/>
          </w:rPr>
          <w:delText xml:space="preserve"> </w:delText>
        </w:r>
      </w:del>
      <w:r w:rsidRPr="00E212AB">
        <w:rPr>
          <w:rFonts w:hAnsiTheme="minorHAnsi"/>
        </w:rPr>
        <w:t xml:space="preserve">A. &amp; </w:t>
      </w:r>
      <w:proofErr w:type="spellStart"/>
      <w:r w:rsidRPr="00E212AB">
        <w:rPr>
          <w:rFonts w:hAnsiTheme="minorHAnsi"/>
        </w:rPr>
        <w:t>Denlinger</w:t>
      </w:r>
      <w:proofErr w:type="spellEnd"/>
      <w:r w:rsidRPr="00E212AB">
        <w:rPr>
          <w:rFonts w:hAnsiTheme="minorHAnsi"/>
        </w:rPr>
        <w:t>, D.</w:t>
      </w:r>
      <w:del w:id="506" w:author="" w:date="2014-05-03T22:11:00Z">
        <w:r w:rsidRPr="00E212AB" w:rsidDel="000762D6">
          <w:rPr>
            <w:rFonts w:hAnsiTheme="minorHAnsi"/>
          </w:rPr>
          <w:delText xml:space="preserve"> </w:delText>
        </w:r>
      </w:del>
      <w:r w:rsidRPr="00E212AB">
        <w:rPr>
          <w:rFonts w:hAnsiTheme="minorHAnsi"/>
        </w:rPr>
        <w:t xml:space="preserve">L. Transcript profiling reveals mechanisms for lipid conservation during diapause in the mosquito, </w:t>
      </w:r>
      <w:r w:rsidRPr="00E212AB">
        <w:rPr>
          <w:rFonts w:hAnsiTheme="minorHAnsi"/>
          <w:i/>
          <w:iCs/>
        </w:rPr>
        <w:t>Aedes albopictus</w:t>
      </w:r>
      <w:r w:rsidRPr="00E212AB">
        <w:rPr>
          <w:rFonts w:hAnsiTheme="minorHAnsi"/>
        </w:rPr>
        <w:t xml:space="preserve">. </w:t>
      </w:r>
      <w:r w:rsidRPr="00E212AB">
        <w:rPr>
          <w:rFonts w:hAnsiTheme="minorHAnsi"/>
          <w:i/>
          <w:iCs/>
        </w:rPr>
        <w:t>J</w:t>
      </w:r>
      <w:ins w:id="507" w:author="" w:date="2014-05-03T21:51:00Z">
        <w:r w:rsidR="0029462D">
          <w:rPr>
            <w:rFonts w:hAnsiTheme="minorHAnsi"/>
            <w:i/>
            <w:iCs/>
          </w:rPr>
          <w:t>.</w:t>
        </w:r>
      </w:ins>
      <w:del w:id="508" w:author="" w:date="2014-05-03T21:51:00Z">
        <w:r w:rsidRPr="00E212AB" w:rsidDel="0029462D">
          <w:rPr>
            <w:rFonts w:hAnsiTheme="minorHAnsi"/>
            <w:i/>
            <w:iCs/>
          </w:rPr>
          <w:delText>ournal of</w:delText>
        </w:r>
      </w:del>
      <w:r w:rsidRPr="00E212AB">
        <w:rPr>
          <w:rFonts w:hAnsiTheme="minorHAnsi"/>
          <w:i/>
          <w:iCs/>
        </w:rPr>
        <w:t xml:space="preserve"> </w:t>
      </w:r>
      <w:ins w:id="509" w:author="" w:date="2014-05-08T19:51:00Z">
        <w:r w:rsidR="00D151A5">
          <w:rPr>
            <w:rFonts w:hAnsiTheme="minorHAnsi"/>
            <w:i/>
            <w:iCs/>
          </w:rPr>
          <w:t>I</w:t>
        </w:r>
      </w:ins>
      <w:del w:id="510" w:author="" w:date="2014-05-08T19:51:00Z">
        <w:r w:rsidRPr="00E212AB" w:rsidDel="00D151A5">
          <w:rPr>
            <w:rFonts w:hAnsiTheme="minorHAnsi"/>
            <w:i/>
            <w:iCs/>
          </w:rPr>
          <w:delText>i</w:delText>
        </w:r>
      </w:del>
      <w:r w:rsidRPr="00E212AB">
        <w:rPr>
          <w:rFonts w:hAnsiTheme="minorHAnsi"/>
          <w:i/>
          <w:iCs/>
        </w:rPr>
        <w:t xml:space="preserve">nsect </w:t>
      </w:r>
      <w:ins w:id="511" w:author="" w:date="2014-05-08T19:51:00Z">
        <w:r w:rsidR="00D151A5">
          <w:rPr>
            <w:rFonts w:hAnsiTheme="minorHAnsi"/>
            <w:i/>
            <w:iCs/>
          </w:rPr>
          <w:t>P</w:t>
        </w:r>
      </w:ins>
      <w:del w:id="512" w:author="" w:date="2014-05-08T19:51:00Z">
        <w:r w:rsidRPr="00E212AB" w:rsidDel="00D151A5">
          <w:rPr>
            <w:rFonts w:hAnsiTheme="minorHAnsi"/>
            <w:i/>
            <w:iCs/>
          </w:rPr>
          <w:delText>p</w:delText>
        </w:r>
      </w:del>
      <w:r w:rsidRPr="00E212AB">
        <w:rPr>
          <w:rFonts w:hAnsiTheme="minorHAnsi"/>
          <w:i/>
          <w:iCs/>
        </w:rPr>
        <w:t>hysiol</w:t>
      </w:r>
      <w:ins w:id="513" w:author="" w:date="2014-05-03T21:51:00Z">
        <w:r w:rsidR="0029462D">
          <w:rPr>
            <w:rFonts w:hAnsiTheme="minorHAnsi"/>
            <w:i/>
            <w:iCs/>
          </w:rPr>
          <w:t>.</w:t>
        </w:r>
      </w:ins>
      <w:del w:id="514" w:author="" w:date="2014-05-03T21:51:00Z">
        <w:r w:rsidRPr="00E212AB" w:rsidDel="0029462D">
          <w:rPr>
            <w:rFonts w:hAnsiTheme="minorHAnsi"/>
            <w:i/>
            <w:iCs/>
          </w:rPr>
          <w:delText>ogy</w:delText>
        </w:r>
      </w:del>
      <w:r w:rsidRPr="00E212AB">
        <w:rPr>
          <w:rFonts w:hAnsiTheme="minorHAnsi"/>
        </w:rPr>
        <w:t xml:space="preserve"> </w:t>
      </w:r>
      <w:r w:rsidRPr="00E212AB">
        <w:rPr>
          <w:rFonts w:hAnsiTheme="minorHAnsi"/>
          <w:b/>
          <w:bCs/>
        </w:rPr>
        <w:t>58</w:t>
      </w:r>
      <w:r w:rsidRPr="00E212AB">
        <w:rPr>
          <w:rFonts w:hAnsiTheme="minorHAnsi"/>
        </w:rPr>
        <w:t>, 966–973, doi</w:t>
      </w:r>
      <w:proofErr w:type="gramStart"/>
      <w:r w:rsidRPr="00E212AB">
        <w:rPr>
          <w:rFonts w:hAnsiTheme="minorHAnsi"/>
        </w:rPr>
        <w:t>:dx.doi.org</w:t>
      </w:r>
      <w:proofErr w:type="gramEnd"/>
      <w:r w:rsidRPr="00E212AB">
        <w:rPr>
          <w:rFonts w:hAnsiTheme="minorHAnsi"/>
        </w:rPr>
        <w:t>/10.1016/j.jinsphys.2012.04.013 (2012).</w:t>
      </w:r>
    </w:p>
    <w:p w:rsidR="005202AA" w:rsidRPr="00E212AB" w:rsidRDefault="005202AA" w:rsidP="00E212AB">
      <w:pPr>
        <w:pStyle w:val="Bibliography"/>
        <w:rPr>
          <w:rFonts w:hAnsiTheme="minorHAnsi"/>
        </w:rPr>
      </w:pPr>
      <w:r w:rsidRPr="00E212AB">
        <w:rPr>
          <w:rFonts w:hAnsiTheme="minorHAnsi"/>
        </w:rPr>
        <w:t>20.</w:t>
      </w:r>
      <w:r w:rsidRPr="00E212AB">
        <w:rPr>
          <w:rFonts w:hAnsiTheme="minorHAnsi"/>
        </w:rPr>
        <w:tab/>
        <w:t>Andrewartha, H.</w:t>
      </w:r>
      <w:del w:id="515" w:author="" w:date="2014-05-03T22:11:00Z">
        <w:r w:rsidRPr="00E212AB" w:rsidDel="000762D6">
          <w:rPr>
            <w:rFonts w:hAnsiTheme="minorHAnsi"/>
          </w:rPr>
          <w:delText xml:space="preserve"> </w:delText>
        </w:r>
      </w:del>
      <w:r w:rsidRPr="00E212AB">
        <w:rPr>
          <w:rFonts w:hAnsiTheme="minorHAnsi"/>
        </w:rPr>
        <w:t xml:space="preserve">G. Diapause in relation to the ecology of insects. </w:t>
      </w:r>
      <w:del w:id="516" w:author="" w:date="2014-05-03T21:51:00Z">
        <w:r w:rsidRPr="00E212AB" w:rsidDel="0029462D">
          <w:rPr>
            <w:rFonts w:hAnsiTheme="minorHAnsi"/>
            <w:i/>
            <w:iCs/>
          </w:rPr>
          <w:delText xml:space="preserve">Biological </w:delText>
        </w:r>
      </w:del>
      <w:ins w:id="517" w:author="" w:date="2014-05-03T21:51:00Z">
        <w:r w:rsidR="0029462D" w:rsidRPr="00E212AB">
          <w:rPr>
            <w:rFonts w:hAnsiTheme="minorHAnsi"/>
            <w:i/>
            <w:iCs/>
          </w:rPr>
          <w:t>Biol</w:t>
        </w:r>
        <w:r w:rsidR="0029462D">
          <w:rPr>
            <w:rFonts w:hAnsiTheme="minorHAnsi"/>
            <w:i/>
            <w:iCs/>
          </w:rPr>
          <w:t>.</w:t>
        </w:r>
        <w:r w:rsidR="0029462D" w:rsidRPr="00E212AB">
          <w:rPr>
            <w:rFonts w:hAnsiTheme="minorHAnsi"/>
            <w:i/>
            <w:iCs/>
          </w:rPr>
          <w:t xml:space="preserve"> </w:t>
        </w:r>
      </w:ins>
      <w:del w:id="518" w:author="" w:date="2014-05-03T21:51:00Z">
        <w:r w:rsidRPr="00E212AB" w:rsidDel="0029462D">
          <w:rPr>
            <w:rFonts w:hAnsiTheme="minorHAnsi"/>
            <w:i/>
            <w:iCs/>
          </w:rPr>
          <w:delText>Reviews</w:delText>
        </w:r>
        <w:r w:rsidRPr="00E212AB" w:rsidDel="0029462D">
          <w:rPr>
            <w:rFonts w:hAnsiTheme="minorHAnsi"/>
          </w:rPr>
          <w:delText xml:space="preserve"> </w:delText>
        </w:r>
      </w:del>
      <w:ins w:id="519" w:author="" w:date="2014-05-03T21:51:00Z">
        <w:r w:rsidR="0029462D" w:rsidRPr="00E212AB">
          <w:rPr>
            <w:rFonts w:hAnsiTheme="minorHAnsi"/>
            <w:i/>
            <w:iCs/>
          </w:rPr>
          <w:t>Rev</w:t>
        </w:r>
        <w:r w:rsidR="0029462D">
          <w:rPr>
            <w:rFonts w:hAnsiTheme="minorHAnsi"/>
            <w:i/>
            <w:iCs/>
          </w:rPr>
          <w:t>.</w:t>
        </w:r>
        <w:r w:rsidR="0029462D" w:rsidRPr="00E212AB">
          <w:rPr>
            <w:rFonts w:hAnsiTheme="minorHAnsi"/>
          </w:rPr>
          <w:t xml:space="preserve"> </w:t>
        </w:r>
      </w:ins>
      <w:r w:rsidRPr="00E212AB">
        <w:rPr>
          <w:rFonts w:hAnsiTheme="minorHAnsi"/>
          <w:b/>
          <w:bCs/>
        </w:rPr>
        <w:t>27</w:t>
      </w:r>
      <w:r w:rsidRPr="00E212AB">
        <w:rPr>
          <w:rFonts w:hAnsiTheme="minorHAnsi"/>
        </w:rPr>
        <w:t>, 50–107, doi</w:t>
      </w:r>
      <w:proofErr w:type="gramStart"/>
      <w:r w:rsidRPr="00E212AB">
        <w:rPr>
          <w:rFonts w:hAnsiTheme="minorHAnsi"/>
        </w:rPr>
        <w:t>:dx.doi.org</w:t>
      </w:r>
      <w:proofErr w:type="gramEnd"/>
      <w:r w:rsidRPr="00E212AB">
        <w:rPr>
          <w:rFonts w:hAnsiTheme="minorHAnsi"/>
        </w:rPr>
        <w:t>/10.1111/j.1469-185X.1952.tb01363.x (1952).</w:t>
      </w:r>
    </w:p>
    <w:p w:rsidR="005202AA" w:rsidRPr="00E212AB" w:rsidRDefault="005202AA" w:rsidP="00E212AB">
      <w:pPr>
        <w:pStyle w:val="Bibliography"/>
        <w:rPr>
          <w:rFonts w:hAnsiTheme="minorHAnsi"/>
        </w:rPr>
      </w:pPr>
      <w:r w:rsidRPr="00E212AB">
        <w:rPr>
          <w:rFonts w:hAnsiTheme="minorHAnsi"/>
        </w:rPr>
        <w:t>21.</w:t>
      </w:r>
      <w:r w:rsidRPr="00E212AB">
        <w:rPr>
          <w:rFonts w:hAnsiTheme="minorHAnsi"/>
        </w:rPr>
        <w:tab/>
      </w:r>
      <w:proofErr w:type="spellStart"/>
      <w:r w:rsidRPr="00E212AB">
        <w:rPr>
          <w:rFonts w:hAnsiTheme="minorHAnsi"/>
        </w:rPr>
        <w:t>Danks</w:t>
      </w:r>
      <w:proofErr w:type="spellEnd"/>
      <w:r w:rsidRPr="00E212AB">
        <w:rPr>
          <w:rFonts w:hAnsiTheme="minorHAnsi"/>
        </w:rPr>
        <w:t>, H.</w:t>
      </w:r>
      <w:del w:id="520" w:author="" w:date="2014-05-03T22:11:00Z">
        <w:r w:rsidRPr="00E212AB" w:rsidDel="000762D6">
          <w:rPr>
            <w:rFonts w:hAnsiTheme="minorHAnsi"/>
          </w:rPr>
          <w:delText xml:space="preserve"> </w:delText>
        </w:r>
      </w:del>
      <w:r w:rsidRPr="00E212AB">
        <w:rPr>
          <w:rFonts w:hAnsiTheme="minorHAnsi"/>
        </w:rPr>
        <w:t xml:space="preserve">V. </w:t>
      </w:r>
      <w:r w:rsidRPr="00E212AB">
        <w:rPr>
          <w:rFonts w:hAnsiTheme="minorHAnsi"/>
          <w:i/>
          <w:iCs/>
        </w:rPr>
        <w:t>Insect Dormancy: An Ecological Perspective</w:t>
      </w:r>
      <w:r w:rsidRPr="00E212AB">
        <w:rPr>
          <w:rFonts w:hAnsiTheme="minorHAnsi"/>
        </w:rPr>
        <w:t xml:space="preserve">. </w:t>
      </w:r>
      <w:del w:id="521" w:author="" w:date="2014-05-03T21:51:00Z">
        <w:r w:rsidRPr="00E212AB" w:rsidDel="007A5AAA">
          <w:rPr>
            <w:rFonts w:hAnsiTheme="minorHAnsi"/>
          </w:rPr>
          <w:delText>(</w:delText>
        </w:r>
      </w:del>
      <w:r w:rsidRPr="00E212AB">
        <w:rPr>
          <w:rFonts w:hAnsiTheme="minorHAnsi"/>
        </w:rPr>
        <w:t xml:space="preserve">Biological Survey of Canada (Terrestrial Arthropods): </w:t>
      </w:r>
      <w:proofErr w:type="spellStart"/>
      <w:r w:rsidRPr="00E212AB">
        <w:rPr>
          <w:rFonts w:hAnsiTheme="minorHAnsi"/>
        </w:rPr>
        <w:t>Ottowa</w:t>
      </w:r>
      <w:proofErr w:type="spellEnd"/>
      <w:r w:rsidRPr="00E212AB">
        <w:rPr>
          <w:rFonts w:hAnsiTheme="minorHAnsi"/>
        </w:rPr>
        <w:t>, Canada, 1987</w:t>
      </w:r>
      <w:del w:id="522" w:author="" w:date="2014-05-03T21:51:00Z">
        <w:r w:rsidRPr="00E212AB" w:rsidDel="007A5AAA">
          <w:rPr>
            <w:rFonts w:hAnsiTheme="minorHAnsi"/>
          </w:rPr>
          <w:delText>)</w:delText>
        </w:r>
      </w:del>
      <w:r w:rsidRPr="00E212AB">
        <w:rPr>
          <w:rFonts w:hAnsiTheme="minorHAnsi"/>
        </w:rPr>
        <w:t>.</w:t>
      </w:r>
    </w:p>
    <w:p w:rsidR="005202AA" w:rsidRPr="00E212AB" w:rsidRDefault="005202AA" w:rsidP="00E212AB">
      <w:pPr>
        <w:pStyle w:val="Bibliography"/>
        <w:rPr>
          <w:rFonts w:hAnsiTheme="minorHAnsi"/>
        </w:rPr>
      </w:pPr>
      <w:r w:rsidRPr="00E212AB">
        <w:rPr>
          <w:rFonts w:hAnsiTheme="minorHAnsi"/>
        </w:rPr>
        <w:t>22.</w:t>
      </w:r>
      <w:r w:rsidRPr="00E212AB">
        <w:rPr>
          <w:rFonts w:hAnsiTheme="minorHAnsi"/>
        </w:rPr>
        <w:tab/>
      </w:r>
      <w:proofErr w:type="spellStart"/>
      <w:r w:rsidRPr="00E212AB">
        <w:rPr>
          <w:rFonts w:hAnsiTheme="minorHAnsi"/>
        </w:rPr>
        <w:t>Denlinger</w:t>
      </w:r>
      <w:proofErr w:type="spellEnd"/>
      <w:r w:rsidRPr="00E212AB">
        <w:rPr>
          <w:rFonts w:hAnsiTheme="minorHAnsi"/>
        </w:rPr>
        <w:t>, D.</w:t>
      </w:r>
      <w:del w:id="523" w:author="" w:date="2014-05-03T22:11:00Z">
        <w:r w:rsidRPr="00E212AB" w:rsidDel="000762D6">
          <w:rPr>
            <w:rFonts w:hAnsiTheme="minorHAnsi"/>
          </w:rPr>
          <w:delText xml:space="preserve"> </w:delText>
        </w:r>
      </w:del>
      <w:r w:rsidRPr="00E212AB">
        <w:rPr>
          <w:rFonts w:hAnsiTheme="minorHAnsi"/>
        </w:rPr>
        <w:t xml:space="preserve">L. Regulation of diapause. </w:t>
      </w:r>
      <w:del w:id="524" w:author="" w:date="2014-05-03T21:51:00Z">
        <w:r w:rsidRPr="00E212AB" w:rsidDel="007A5AAA">
          <w:rPr>
            <w:rFonts w:hAnsiTheme="minorHAnsi"/>
            <w:i/>
            <w:iCs/>
          </w:rPr>
          <w:delText xml:space="preserve">Annual </w:delText>
        </w:r>
      </w:del>
      <w:ins w:id="525" w:author="" w:date="2014-05-03T21:51:00Z">
        <w:r w:rsidR="007A5AAA" w:rsidRPr="00E212AB">
          <w:rPr>
            <w:rFonts w:hAnsiTheme="minorHAnsi"/>
            <w:i/>
            <w:iCs/>
          </w:rPr>
          <w:t>Ann</w:t>
        </w:r>
        <w:r w:rsidR="007A5AAA">
          <w:rPr>
            <w:rFonts w:hAnsiTheme="minorHAnsi"/>
            <w:i/>
            <w:iCs/>
          </w:rPr>
          <w:t>.</w:t>
        </w:r>
        <w:r w:rsidR="007A5AAA" w:rsidRPr="00E212AB">
          <w:rPr>
            <w:rFonts w:hAnsiTheme="minorHAnsi"/>
            <w:i/>
            <w:iCs/>
          </w:rPr>
          <w:t xml:space="preserve"> </w:t>
        </w:r>
      </w:ins>
      <w:r w:rsidRPr="00E212AB">
        <w:rPr>
          <w:rFonts w:hAnsiTheme="minorHAnsi"/>
          <w:i/>
          <w:iCs/>
        </w:rPr>
        <w:t>Rev</w:t>
      </w:r>
      <w:del w:id="526" w:author="" w:date="2014-05-03T21:51:00Z">
        <w:r w:rsidRPr="00E212AB" w:rsidDel="007A5AAA">
          <w:rPr>
            <w:rFonts w:hAnsiTheme="minorHAnsi"/>
            <w:i/>
            <w:iCs/>
          </w:rPr>
          <w:delText xml:space="preserve">iew of </w:delText>
        </w:r>
      </w:del>
      <w:ins w:id="527" w:author="" w:date="2014-05-03T21:51:00Z">
        <w:r w:rsidR="007A5AAA">
          <w:rPr>
            <w:rFonts w:hAnsiTheme="minorHAnsi"/>
            <w:i/>
            <w:iCs/>
          </w:rPr>
          <w:t xml:space="preserve">. </w:t>
        </w:r>
      </w:ins>
      <w:proofErr w:type="spellStart"/>
      <w:r w:rsidRPr="00E212AB">
        <w:rPr>
          <w:rFonts w:hAnsiTheme="minorHAnsi"/>
          <w:i/>
          <w:iCs/>
        </w:rPr>
        <w:t>Entomo</w:t>
      </w:r>
      <w:ins w:id="528" w:author="" w:date="2014-05-03T21:52:00Z">
        <w:r w:rsidR="007A5AAA">
          <w:rPr>
            <w:rFonts w:hAnsiTheme="minorHAnsi"/>
            <w:i/>
            <w:iCs/>
          </w:rPr>
          <w:t>l</w:t>
        </w:r>
        <w:proofErr w:type="spellEnd"/>
        <w:r w:rsidR="007A5AAA">
          <w:rPr>
            <w:rFonts w:hAnsiTheme="minorHAnsi"/>
            <w:i/>
            <w:iCs/>
          </w:rPr>
          <w:t>.</w:t>
        </w:r>
      </w:ins>
      <w:del w:id="529" w:author="" w:date="2014-05-03T21:52:00Z">
        <w:r w:rsidRPr="00E212AB" w:rsidDel="007A5AAA">
          <w:rPr>
            <w:rFonts w:hAnsiTheme="minorHAnsi"/>
            <w:i/>
            <w:iCs/>
          </w:rPr>
          <w:delText>logy</w:delText>
        </w:r>
      </w:del>
      <w:r w:rsidRPr="00E212AB">
        <w:rPr>
          <w:rFonts w:hAnsiTheme="minorHAnsi"/>
        </w:rPr>
        <w:t xml:space="preserve"> </w:t>
      </w:r>
      <w:r w:rsidRPr="00E212AB">
        <w:rPr>
          <w:rFonts w:hAnsiTheme="minorHAnsi"/>
          <w:b/>
          <w:bCs/>
        </w:rPr>
        <w:t>47</w:t>
      </w:r>
      <w:r w:rsidRPr="00E212AB">
        <w:rPr>
          <w:rFonts w:hAnsiTheme="minorHAnsi"/>
        </w:rPr>
        <w:t>, 93–122, doi</w:t>
      </w:r>
      <w:proofErr w:type="gramStart"/>
      <w:r w:rsidRPr="00E212AB">
        <w:rPr>
          <w:rFonts w:hAnsiTheme="minorHAnsi"/>
        </w:rPr>
        <w:t>:dx.doi.org</w:t>
      </w:r>
      <w:proofErr w:type="gramEnd"/>
      <w:r w:rsidRPr="00E212AB">
        <w:rPr>
          <w:rFonts w:hAnsiTheme="minorHAnsi"/>
        </w:rPr>
        <w:t>/10.1146/annurev.ento.47.091201.145137 (2002).</w:t>
      </w:r>
    </w:p>
    <w:p w:rsidR="005202AA" w:rsidRPr="00E212AB" w:rsidRDefault="005202AA" w:rsidP="00E212AB">
      <w:pPr>
        <w:pStyle w:val="Bibliography"/>
        <w:rPr>
          <w:rFonts w:hAnsiTheme="minorHAnsi"/>
        </w:rPr>
      </w:pPr>
      <w:r w:rsidRPr="00E212AB">
        <w:rPr>
          <w:rFonts w:hAnsiTheme="minorHAnsi"/>
        </w:rPr>
        <w:t>23.</w:t>
      </w:r>
      <w:r w:rsidRPr="00E212AB">
        <w:rPr>
          <w:rFonts w:hAnsiTheme="minorHAnsi"/>
        </w:rPr>
        <w:tab/>
      </w:r>
      <w:proofErr w:type="spellStart"/>
      <w:r w:rsidRPr="00E212AB">
        <w:rPr>
          <w:rFonts w:hAnsiTheme="minorHAnsi"/>
        </w:rPr>
        <w:t>Denlinger</w:t>
      </w:r>
      <w:proofErr w:type="spellEnd"/>
      <w:r w:rsidRPr="00E212AB">
        <w:rPr>
          <w:rFonts w:hAnsiTheme="minorHAnsi"/>
        </w:rPr>
        <w:t>, D.</w:t>
      </w:r>
      <w:del w:id="530" w:author="" w:date="2014-05-03T22:11:00Z">
        <w:r w:rsidRPr="00E212AB" w:rsidDel="000762D6">
          <w:rPr>
            <w:rFonts w:hAnsiTheme="minorHAnsi"/>
          </w:rPr>
          <w:delText xml:space="preserve"> </w:delText>
        </w:r>
      </w:del>
      <w:r w:rsidRPr="00E212AB">
        <w:rPr>
          <w:rFonts w:hAnsiTheme="minorHAnsi"/>
        </w:rPr>
        <w:t xml:space="preserve">L. &amp; </w:t>
      </w:r>
      <w:proofErr w:type="spellStart"/>
      <w:r w:rsidRPr="00E212AB">
        <w:rPr>
          <w:rFonts w:hAnsiTheme="minorHAnsi"/>
        </w:rPr>
        <w:t>Armbruster</w:t>
      </w:r>
      <w:proofErr w:type="spellEnd"/>
      <w:r w:rsidRPr="00E212AB">
        <w:rPr>
          <w:rFonts w:hAnsiTheme="minorHAnsi"/>
        </w:rPr>
        <w:t>, P.</w:t>
      </w:r>
      <w:del w:id="531" w:author="" w:date="2014-05-03T22:11:00Z">
        <w:r w:rsidRPr="00E212AB" w:rsidDel="000762D6">
          <w:rPr>
            <w:rFonts w:hAnsiTheme="minorHAnsi"/>
          </w:rPr>
          <w:delText xml:space="preserve"> </w:delText>
        </w:r>
      </w:del>
      <w:r w:rsidRPr="00E212AB">
        <w:rPr>
          <w:rFonts w:hAnsiTheme="minorHAnsi"/>
        </w:rPr>
        <w:t xml:space="preserve">A. Mosquito diapause. </w:t>
      </w:r>
      <w:del w:id="532" w:author="" w:date="2014-05-03T21:52:00Z">
        <w:r w:rsidRPr="00E212AB" w:rsidDel="007A5AAA">
          <w:rPr>
            <w:rFonts w:hAnsiTheme="minorHAnsi"/>
            <w:i/>
            <w:iCs/>
          </w:rPr>
          <w:delText xml:space="preserve">Annual </w:delText>
        </w:r>
      </w:del>
      <w:ins w:id="533" w:author="" w:date="2014-05-03T21:52:00Z">
        <w:r w:rsidR="007A5AAA" w:rsidRPr="00E212AB">
          <w:rPr>
            <w:rFonts w:hAnsiTheme="minorHAnsi"/>
            <w:i/>
            <w:iCs/>
          </w:rPr>
          <w:t>Ann</w:t>
        </w:r>
        <w:r w:rsidR="007A5AAA">
          <w:rPr>
            <w:rFonts w:hAnsiTheme="minorHAnsi"/>
            <w:i/>
            <w:iCs/>
          </w:rPr>
          <w:t>.</w:t>
        </w:r>
        <w:r w:rsidR="007A5AAA" w:rsidRPr="00E212AB">
          <w:rPr>
            <w:rFonts w:hAnsiTheme="minorHAnsi"/>
            <w:i/>
            <w:iCs/>
          </w:rPr>
          <w:t xml:space="preserve"> </w:t>
        </w:r>
      </w:ins>
      <w:r w:rsidRPr="00E212AB">
        <w:rPr>
          <w:rFonts w:hAnsiTheme="minorHAnsi"/>
          <w:i/>
          <w:iCs/>
        </w:rPr>
        <w:t>Rev</w:t>
      </w:r>
      <w:del w:id="534" w:author="" w:date="2014-05-03T21:52:00Z">
        <w:r w:rsidRPr="00E212AB" w:rsidDel="007A5AAA">
          <w:rPr>
            <w:rFonts w:hAnsiTheme="minorHAnsi"/>
            <w:i/>
            <w:iCs/>
          </w:rPr>
          <w:delText>iew of</w:delText>
        </w:r>
      </w:del>
      <w:ins w:id="535" w:author="" w:date="2014-05-03T21:52:00Z">
        <w:r w:rsidR="007A5AAA">
          <w:rPr>
            <w:rFonts w:hAnsiTheme="minorHAnsi"/>
            <w:i/>
            <w:iCs/>
          </w:rPr>
          <w:t>.</w:t>
        </w:r>
      </w:ins>
      <w:r w:rsidRPr="00E212AB">
        <w:rPr>
          <w:rFonts w:hAnsiTheme="minorHAnsi"/>
          <w:i/>
          <w:iCs/>
        </w:rPr>
        <w:t xml:space="preserve"> </w:t>
      </w:r>
      <w:proofErr w:type="spellStart"/>
      <w:r w:rsidRPr="00E212AB">
        <w:rPr>
          <w:rFonts w:hAnsiTheme="minorHAnsi"/>
          <w:i/>
          <w:iCs/>
        </w:rPr>
        <w:t>Entomol</w:t>
      </w:r>
      <w:proofErr w:type="spellEnd"/>
      <w:del w:id="536" w:author="" w:date="2014-05-03T21:52:00Z">
        <w:r w:rsidRPr="00E212AB" w:rsidDel="007A5AAA">
          <w:rPr>
            <w:rFonts w:hAnsiTheme="minorHAnsi"/>
            <w:i/>
            <w:iCs/>
          </w:rPr>
          <w:delText>ogy</w:delText>
        </w:r>
      </w:del>
      <w:r w:rsidRPr="00E212AB">
        <w:rPr>
          <w:rFonts w:hAnsiTheme="minorHAnsi"/>
        </w:rPr>
        <w:t xml:space="preserve"> </w:t>
      </w:r>
      <w:r w:rsidRPr="00E212AB">
        <w:rPr>
          <w:rFonts w:hAnsiTheme="minorHAnsi"/>
          <w:b/>
          <w:bCs/>
        </w:rPr>
        <w:t>59</w:t>
      </w:r>
      <w:r w:rsidRPr="00E212AB">
        <w:rPr>
          <w:rFonts w:hAnsiTheme="minorHAnsi"/>
        </w:rPr>
        <w:t>, 93–122, doi</w:t>
      </w:r>
      <w:proofErr w:type="gramStart"/>
      <w:r w:rsidRPr="00E212AB">
        <w:rPr>
          <w:rFonts w:hAnsiTheme="minorHAnsi"/>
        </w:rPr>
        <w:t>:dx.doi.org</w:t>
      </w:r>
      <w:proofErr w:type="gramEnd"/>
      <w:r w:rsidRPr="00E212AB">
        <w:rPr>
          <w:rFonts w:hAnsiTheme="minorHAnsi"/>
        </w:rPr>
        <w:t>/10.1146/annurev-ento-011613-162023 (2014).</w:t>
      </w:r>
    </w:p>
    <w:p w:rsidR="005202AA" w:rsidRPr="00E212AB" w:rsidRDefault="005202AA" w:rsidP="00E212AB">
      <w:pPr>
        <w:pStyle w:val="Bibliography"/>
        <w:rPr>
          <w:rFonts w:hAnsiTheme="minorHAnsi"/>
        </w:rPr>
      </w:pPr>
      <w:r w:rsidRPr="00E212AB">
        <w:rPr>
          <w:rFonts w:hAnsiTheme="minorHAnsi"/>
        </w:rPr>
        <w:t>24.</w:t>
      </w:r>
      <w:r w:rsidRPr="00E212AB">
        <w:rPr>
          <w:rFonts w:hAnsiTheme="minorHAnsi"/>
        </w:rPr>
        <w:tab/>
      </w:r>
      <w:proofErr w:type="spellStart"/>
      <w:r w:rsidRPr="00E212AB">
        <w:rPr>
          <w:rFonts w:hAnsiTheme="minorHAnsi"/>
        </w:rPr>
        <w:t>Armbruster</w:t>
      </w:r>
      <w:proofErr w:type="spellEnd"/>
      <w:r w:rsidRPr="00E212AB">
        <w:rPr>
          <w:rFonts w:hAnsiTheme="minorHAnsi"/>
        </w:rPr>
        <w:t>, P.</w:t>
      </w:r>
      <w:del w:id="537" w:author="" w:date="2014-05-03T22:10:00Z">
        <w:r w:rsidRPr="00E212AB" w:rsidDel="000762D6">
          <w:rPr>
            <w:rFonts w:hAnsiTheme="minorHAnsi"/>
          </w:rPr>
          <w:delText xml:space="preserve"> </w:delText>
        </w:r>
      </w:del>
      <w:r w:rsidRPr="00E212AB">
        <w:rPr>
          <w:rFonts w:hAnsiTheme="minorHAnsi"/>
        </w:rPr>
        <w:t>A. &amp; Conn, J.</w:t>
      </w:r>
      <w:del w:id="538" w:author="" w:date="2014-05-03T22:10:00Z">
        <w:r w:rsidRPr="00E212AB" w:rsidDel="000762D6">
          <w:rPr>
            <w:rFonts w:hAnsiTheme="minorHAnsi"/>
          </w:rPr>
          <w:delText xml:space="preserve"> </w:delText>
        </w:r>
      </w:del>
      <w:r w:rsidRPr="00E212AB">
        <w:rPr>
          <w:rFonts w:hAnsiTheme="minorHAnsi"/>
        </w:rPr>
        <w:t>E. Geographic variation of larval growth in North American Aedes albopictus (</w:t>
      </w:r>
      <w:proofErr w:type="spellStart"/>
      <w:r w:rsidRPr="00E212AB">
        <w:rPr>
          <w:rFonts w:hAnsiTheme="minorHAnsi"/>
        </w:rPr>
        <w:t>Diptera</w:t>
      </w:r>
      <w:proofErr w:type="spellEnd"/>
      <w:r w:rsidRPr="00E212AB">
        <w:rPr>
          <w:rFonts w:hAnsiTheme="minorHAnsi"/>
        </w:rPr>
        <w:t xml:space="preserve">: </w:t>
      </w:r>
      <w:proofErr w:type="spellStart"/>
      <w:r w:rsidRPr="00E212AB">
        <w:rPr>
          <w:rFonts w:hAnsiTheme="minorHAnsi"/>
        </w:rPr>
        <w:t>Culicidae</w:t>
      </w:r>
      <w:proofErr w:type="spellEnd"/>
      <w:r w:rsidRPr="00E212AB">
        <w:rPr>
          <w:rFonts w:hAnsiTheme="minorHAnsi"/>
        </w:rPr>
        <w:t xml:space="preserve">). </w:t>
      </w:r>
      <w:ins w:id="539" w:author="" w:date="2014-05-03T21:52:00Z">
        <w:r w:rsidR="007A5AAA" w:rsidRPr="00E212AB">
          <w:rPr>
            <w:rFonts w:hAnsiTheme="minorHAnsi"/>
            <w:i/>
            <w:iCs/>
          </w:rPr>
          <w:t>Ann</w:t>
        </w:r>
        <w:r w:rsidR="007A5AAA">
          <w:rPr>
            <w:rFonts w:hAnsiTheme="minorHAnsi"/>
            <w:i/>
            <w:iCs/>
          </w:rPr>
          <w:t>.</w:t>
        </w:r>
        <w:r w:rsidR="007A5AAA" w:rsidRPr="00E212AB">
          <w:rPr>
            <w:rFonts w:hAnsiTheme="minorHAnsi"/>
            <w:i/>
            <w:iCs/>
          </w:rPr>
          <w:t xml:space="preserve"> </w:t>
        </w:r>
        <w:proofErr w:type="spellStart"/>
        <w:r w:rsidR="007A5AAA" w:rsidRPr="00E212AB">
          <w:rPr>
            <w:rFonts w:hAnsiTheme="minorHAnsi"/>
            <w:i/>
            <w:iCs/>
          </w:rPr>
          <w:t>Entomol</w:t>
        </w:r>
        <w:proofErr w:type="spellEnd"/>
        <w:r w:rsidR="007A5AAA">
          <w:rPr>
            <w:rFonts w:hAnsiTheme="minorHAnsi"/>
            <w:i/>
            <w:iCs/>
          </w:rPr>
          <w:t>.</w:t>
        </w:r>
        <w:r w:rsidR="007A5AAA" w:rsidRPr="00E212AB">
          <w:rPr>
            <w:rFonts w:hAnsiTheme="minorHAnsi"/>
            <w:i/>
            <w:iCs/>
          </w:rPr>
          <w:t xml:space="preserve"> Soc</w:t>
        </w:r>
        <w:r w:rsidR="007A5AAA">
          <w:rPr>
            <w:rFonts w:hAnsiTheme="minorHAnsi"/>
            <w:i/>
            <w:iCs/>
          </w:rPr>
          <w:t>.</w:t>
        </w:r>
        <w:r w:rsidR="007A5AAA" w:rsidRPr="00E212AB">
          <w:rPr>
            <w:rFonts w:hAnsiTheme="minorHAnsi"/>
            <w:i/>
            <w:iCs/>
          </w:rPr>
          <w:t xml:space="preserve"> Am</w:t>
        </w:r>
        <w:r w:rsidR="007A5AAA">
          <w:rPr>
            <w:rFonts w:hAnsiTheme="minorHAnsi"/>
            <w:i/>
            <w:iCs/>
          </w:rPr>
          <w:t>.</w:t>
        </w:r>
      </w:ins>
      <w:del w:id="540" w:author="" w:date="2014-05-03T21:52:00Z">
        <w:r w:rsidRPr="00E212AB" w:rsidDel="007A5AAA">
          <w:rPr>
            <w:rFonts w:hAnsiTheme="minorHAnsi"/>
            <w:i/>
            <w:iCs/>
          </w:rPr>
          <w:delText>Annals of the Entomological Society of America</w:delText>
        </w:r>
      </w:del>
      <w:r w:rsidRPr="00E212AB">
        <w:rPr>
          <w:rFonts w:hAnsiTheme="minorHAnsi"/>
        </w:rPr>
        <w:t xml:space="preserve"> </w:t>
      </w:r>
      <w:r w:rsidRPr="00E212AB">
        <w:rPr>
          <w:rFonts w:hAnsiTheme="minorHAnsi"/>
          <w:b/>
          <w:bCs/>
        </w:rPr>
        <w:t>99</w:t>
      </w:r>
      <w:r w:rsidRPr="00E212AB">
        <w:rPr>
          <w:rFonts w:hAnsiTheme="minorHAnsi"/>
        </w:rPr>
        <w:t>, 1234–1243, doi</w:t>
      </w:r>
      <w:proofErr w:type="gramStart"/>
      <w:r w:rsidRPr="00E212AB">
        <w:rPr>
          <w:rFonts w:hAnsiTheme="minorHAnsi"/>
        </w:rPr>
        <w:t>:dx.doi.org</w:t>
      </w:r>
      <w:proofErr w:type="gramEnd"/>
      <w:r w:rsidRPr="00E212AB">
        <w:rPr>
          <w:rFonts w:hAnsiTheme="minorHAnsi"/>
        </w:rPr>
        <w:t>/10.1603/0013-8746(2006)99[1234:GVOLGI]2.0.CO;2 (2006).</w:t>
      </w:r>
    </w:p>
    <w:p w:rsidR="005202AA" w:rsidRPr="00E212AB" w:rsidRDefault="005202AA" w:rsidP="00E212AB">
      <w:pPr>
        <w:pStyle w:val="Bibliography"/>
        <w:rPr>
          <w:rFonts w:hAnsiTheme="minorHAnsi"/>
        </w:rPr>
      </w:pPr>
      <w:r w:rsidRPr="00E212AB">
        <w:rPr>
          <w:rFonts w:hAnsiTheme="minorHAnsi"/>
        </w:rPr>
        <w:t>25.</w:t>
      </w:r>
      <w:r w:rsidRPr="00E212AB">
        <w:rPr>
          <w:rFonts w:hAnsiTheme="minorHAnsi"/>
        </w:rPr>
        <w:tab/>
        <w:t>Reiter, P., Amador, M.</w:t>
      </w:r>
      <w:del w:id="541" w:author="" w:date="2014-05-03T22:10:00Z">
        <w:r w:rsidRPr="00E212AB" w:rsidDel="000762D6">
          <w:rPr>
            <w:rFonts w:hAnsiTheme="minorHAnsi"/>
          </w:rPr>
          <w:delText xml:space="preserve"> </w:delText>
        </w:r>
      </w:del>
      <w:r w:rsidRPr="00E212AB">
        <w:rPr>
          <w:rFonts w:hAnsiTheme="minorHAnsi"/>
        </w:rPr>
        <w:t xml:space="preserve">A. &amp; Colon, N. Enhancement of the CDC </w:t>
      </w:r>
      <w:proofErr w:type="spellStart"/>
      <w:r w:rsidRPr="00E212AB">
        <w:rPr>
          <w:rFonts w:hAnsiTheme="minorHAnsi"/>
        </w:rPr>
        <w:t>ovitrap</w:t>
      </w:r>
      <w:proofErr w:type="spellEnd"/>
      <w:r w:rsidRPr="00E212AB">
        <w:rPr>
          <w:rFonts w:hAnsiTheme="minorHAnsi"/>
        </w:rPr>
        <w:t xml:space="preserve"> with hay infusions for daily monitoring of </w:t>
      </w:r>
      <w:r w:rsidRPr="00E212AB">
        <w:rPr>
          <w:rFonts w:hAnsiTheme="minorHAnsi"/>
          <w:i/>
          <w:iCs/>
        </w:rPr>
        <w:t xml:space="preserve">Aedes </w:t>
      </w:r>
      <w:proofErr w:type="spellStart"/>
      <w:r w:rsidRPr="00E212AB">
        <w:rPr>
          <w:rFonts w:hAnsiTheme="minorHAnsi"/>
          <w:i/>
          <w:iCs/>
        </w:rPr>
        <w:t>aegypti</w:t>
      </w:r>
      <w:proofErr w:type="spellEnd"/>
      <w:r w:rsidRPr="00E212AB">
        <w:rPr>
          <w:rFonts w:hAnsiTheme="minorHAnsi"/>
        </w:rPr>
        <w:t xml:space="preserve"> populations. </w:t>
      </w:r>
      <w:r w:rsidRPr="00E212AB">
        <w:rPr>
          <w:rFonts w:hAnsiTheme="minorHAnsi"/>
          <w:i/>
          <w:iCs/>
        </w:rPr>
        <w:t>J</w:t>
      </w:r>
      <w:del w:id="542" w:author="" w:date="2014-05-03T21:53:00Z">
        <w:r w:rsidRPr="00E212AB" w:rsidDel="007A5AAA">
          <w:rPr>
            <w:rFonts w:hAnsiTheme="minorHAnsi"/>
            <w:i/>
            <w:iCs/>
          </w:rPr>
          <w:delText>ournal of the</w:delText>
        </w:r>
      </w:del>
      <w:ins w:id="543" w:author="" w:date="2014-05-03T21:53:00Z">
        <w:r w:rsidR="007A5AAA">
          <w:rPr>
            <w:rFonts w:hAnsiTheme="minorHAnsi"/>
            <w:i/>
            <w:iCs/>
          </w:rPr>
          <w:t>.</w:t>
        </w:r>
      </w:ins>
      <w:r w:rsidRPr="00E212AB">
        <w:rPr>
          <w:rFonts w:hAnsiTheme="minorHAnsi"/>
          <w:i/>
          <w:iCs/>
        </w:rPr>
        <w:t xml:space="preserve"> </w:t>
      </w:r>
      <w:del w:id="544" w:author="" w:date="2014-05-03T21:53:00Z">
        <w:r w:rsidRPr="00E212AB" w:rsidDel="007A5AAA">
          <w:rPr>
            <w:rFonts w:hAnsiTheme="minorHAnsi"/>
            <w:i/>
            <w:iCs/>
          </w:rPr>
          <w:delText xml:space="preserve">American </w:delText>
        </w:r>
      </w:del>
      <w:proofErr w:type="gramStart"/>
      <w:ins w:id="545" w:author="" w:date="2014-05-03T21:53:00Z">
        <w:r w:rsidR="007A5AAA" w:rsidRPr="00E212AB">
          <w:rPr>
            <w:rFonts w:hAnsiTheme="minorHAnsi"/>
            <w:i/>
            <w:iCs/>
          </w:rPr>
          <w:t>Am</w:t>
        </w:r>
        <w:r w:rsidR="007A5AAA">
          <w:rPr>
            <w:rFonts w:hAnsiTheme="minorHAnsi"/>
            <w:i/>
            <w:iCs/>
          </w:rPr>
          <w:t>.</w:t>
        </w:r>
        <w:r w:rsidR="007A5AAA" w:rsidRPr="00E212AB">
          <w:rPr>
            <w:rFonts w:hAnsiTheme="minorHAnsi"/>
            <w:i/>
            <w:iCs/>
          </w:rPr>
          <w:t xml:space="preserve"> </w:t>
        </w:r>
      </w:ins>
      <w:r w:rsidRPr="00E212AB">
        <w:rPr>
          <w:rFonts w:hAnsiTheme="minorHAnsi"/>
          <w:i/>
          <w:iCs/>
        </w:rPr>
        <w:t>Mosquito Cont</w:t>
      </w:r>
      <w:ins w:id="546" w:author="" w:date="2014-05-03T21:53:00Z">
        <w:r w:rsidR="007A5AAA">
          <w:rPr>
            <w:rFonts w:hAnsiTheme="minorHAnsi"/>
            <w:i/>
            <w:iCs/>
          </w:rPr>
          <w:t>r.</w:t>
        </w:r>
      </w:ins>
      <w:proofErr w:type="gramEnd"/>
      <w:del w:id="547" w:author="" w:date="2014-05-03T21:53:00Z">
        <w:r w:rsidRPr="00E212AB" w:rsidDel="007A5AAA">
          <w:rPr>
            <w:rFonts w:hAnsiTheme="minorHAnsi"/>
            <w:i/>
            <w:iCs/>
          </w:rPr>
          <w:delText>rol</w:delText>
        </w:r>
      </w:del>
      <w:r w:rsidRPr="00E212AB">
        <w:rPr>
          <w:rFonts w:hAnsiTheme="minorHAnsi"/>
          <w:i/>
          <w:iCs/>
        </w:rPr>
        <w:t xml:space="preserve"> </w:t>
      </w:r>
      <w:proofErr w:type="gramStart"/>
      <w:r w:rsidRPr="00E212AB">
        <w:rPr>
          <w:rFonts w:hAnsiTheme="minorHAnsi"/>
          <w:i/>
          <w:iCs/>
        </w:rPr>
        <w:t>Association</w:t>
      </w:r>
      <w:r w:rsidRPr="00E212AB">
        <w:rPr>
          <w:rFonts w:hAnsiTheme="minorHAnsi"/>
        </w:rPr>
        <w:t xml:space="preserve"> </w:t>
      </w:r>
      <w:r w:rsidRPr="00E212AB">
        <w:rPr>
          <w:rFonts w:hAnsiTheme="minorHAnsi"/>
          <w:b/>
          <w:bCs/>
        </w:rPr>
        <w:t>7</w:t>
      </w:r>
      <w:r w:rsidRPr="00E212AB">
        <w:rPr>
          <w:rFonts w:hAnsiTheme="minorHAnsi"/>
        </w:rPr>
        <w:t xml:space="preserve"> (1), 52 (1991).</w:t>
      </w:r>
      <w:proofErr w:type="gramEnd"/>
    </w:p>
    <w:p w:rsidR="005202AA" w:rsidRPr="00E212AB" w:rsidRDefault="005202AA" w:rsidP="00E212AB">
      <w:pPr>
        <w:pStyle w:val="Bibliography"/>
        <w:rPr>
          <w:rFonts w:hAnsiTheme="minorHAnsi"/>
        </w:rPr>
      </w:pPr>
      <w:r w:rsidRPr="00E212AB">
        <w:rPr>
          <w:rFonts w:hAnsiTheme="minorHAnsi"/>
        </w:rPr>
        <w:t>26.</w:t>
      </w:r>
      <w:r w:rsidRPr="00E212AB">
        <w:rPr>
          <w:rFonts w:hAnsiTheme="minorHAnsi"/>
        </w:rPr>
        <w:tab/>
      </w:r>
      <w:proofErr w:type="spellStart"/>
      <w:r w:rsidRPr="00E212AB">
        <w:rPr>
          <w:rFonts w:hAnsiTheme="minorHAnsi"/>
        </w:rPr>
        <w:t>Rezende</w:t>
      </w:r>
      <w:proofErr w:type="spellEnd"/>
      <w:r w:rsidRPr="00E212AB">
        <w:rPr>
          <w:rFonts w:hAnsiTheme="minorHAnsi"/>
        </w:rPr>
        <w:t>, G.</w:t>
      </w:r>
      <w:del w:id="548" w:author="" w:date="2014-05-03T22:10:00Z">
        <w:r w:rsidRPr="00E212AB" w:rsidDel="000762D6">
          <w:rPr>
            <w:rFonts w:hAnsiTheme="minorHAnsi"/>
          </w:rPr>
          <w:delText xml:space="preserve"> </w:delText>
        </w:r>
      </w:del>
      <w:r w:rsidRPr="00E212AB">
        <w:rPr>
          <w:rFonts w:hAnsiTheme="minorHAnsi"/>
        </w:rPr>
        <w:t xml:space="preserve">L., </w:t>
      </w:r>
      <w:del w:id="549" w:author="" w:date="2014-05-03T22:10:00Z">
        <w:r w:rsidRPr="00E212AB" w:rsidDel="000762D6">
          <w:rPr>
            <w:rFonts w:hAnsiTheme="minorHAnsi"/>
          </w:rPr>
          <w:delText xml:space="preserve">Martins, A. J., </w:delText>
        </w:r>
      </w:del>
      <w:r w:rsidRPr="00E212AB">
        <w:rPr>
          <w:rFonts w:hAnsiTheme="minorHAnsi"/>
          <w:i/>
          <w:iCs/>
        </w:rPr>
        <w:t>et al.</w:t>
      </w:r>
      <w:r w:rsidRPr="00E212AB">
        <w:rPr>
          <w:rFonts w:hAnsiTheme="minorHAnsi"/>
        </w:rPr>
        <w:t xml:space="preserve"> Embryonic desiccation resistance in </w:t>
      </w:r>
      <w:r w:rsidRPr="00E212AB">
        <w:rPr>
          <w:rFonts w:hAnsiTheme="minorHAnsi"/>
          <w:i/>
          <w:iCs/>
        </w:rPr>
        <w:t xml:space="preserve">Aedes </w:t>
      </w:r>
      <w:proofErr w:type="spellStart"/>
      <w:r w:rsidRPr="00E212AB">
        <w:rPr>
          <w:rFonts w:hAnsiTheme="minorHAnsi"/>
          <w:i/>
          <w:iCs/>
        </w:rPr>
        <w:t>aegypti</w:t>
      </w:r>
      <w:proofErr w:type="spellEnd"/>
      <w:r w:rsidRPr="00E212AB">
        <w:rPr>
          <w:rFonts w:hAnsiTheme="minorHAnsi"/>
        </w:rPr>
        <w:t xml:space="preserve">: presumptive role of the </w:t>
      </w:r>
      <w:proofErr w:type="spellStart"/>
      <w:r w:rsidRPr="00E212AB">
        <w:rPr>
          <w:rFonts w:hAnsiTheme="minorHAnsi"/>
        </w:rPr>
        <w:t>chitinized</w:t>
      </w:r>
      <w:proofErr w:type="spellEnd"/>
      <w:r w:rsidRPr="00E212AB">
        <w:rPr>
          <w:rFonts w:hAnsiTheme="minorHAnsi"/>
        </w:rPr>
        <w:t xml:space="preserve"> </w:t>
      </w:r>
      <w:proofErr w:type="spellStart"/>
      <w:r w:rsidRPr="00E212AB">
        <w:rPr>
          <w:rFonts w:hAnsiTheme="minorHAnsi"/>
        </w:rPr>
        <w:t>serosal</w:t>
      </w:r>
      <w:proofErr w:type="spellEnd"/>
      <w:r w:rsidRPr="00E212AB">
        <w:rPr>
          <w:rFonts w:hAnsiTheme="minorHAnsi"/>
        </w:rPr>
        <w:t xml:space="preserve"> cuticle. </w:t>
      </w:r>
      <w:r w:rsidRPr="00E212AB">
        <w:rPr>
          <w:rFonts w:hAnsiTheme="minorHAnsi"/>
          <w:i/>
          <w:iCs/>
        </w:rPr>
        <w:t xml:space="preserve">BMC </w:t>
      </w:r>
      <w:del w:id="550" w:author="" w:date="2014-05-03T21:53:00Z">
        <w:r w:rsidRPr="00E212AB" w:rsidDel="00FA5C74">
          <w:rPr>
            <w:rFonts w:hAnsiTheme="minorHAnsi"/>
            <w:i/>
            <w:iCs/>
          </w:rPr>
          <w:delText xml:space="preserve">Developmental </w:delText>
        </w:r>
      </w:del>
      <w:ins w:id="551" w:author="" w:date="2014-05-03T21:53:00Z">
        <w:r w:rsidR="00FA5C74" w:rsidRPr="00E212AB">
          <w:rPr>
            <w:rFonts w:hAnsiTheme="minorHAnsi"/>
            <w:i/>
            <w:iCs/>
          </w:rPr>
          <w:t>Dev</w:t>
        </w:r>
        <w:r w:rsidR="00FA5C74">
          <w:rPr>
            <w:rFonts w:hAnsiTheme="minorHAnsi"/>
            <w:i/>
            <w:iCs/>
          </w:rPr>
          <w:t>.</w:t>
        </w:r>
        <w:r w:rsidR="00FA5C74" w:rsidRPr="00E212AB">
          <w:rPr>
            <w:rFonts w:hAnsiTheme="minorHAnsi"/>
            <w:i/>
            <w:iCs/>
          </w:rPr>
          <w:t xml:space="preserve"> </w:t>
        </w:r>
      </w:ins>
      <w:del w:id="552" w:author="" w:date="2014-05-03T21:53:00Z">
        <w:r w:rsidRPr="00E212AB" w:rsidDel="00FA5C74">
          <w:rPr>
            <w:rFonts w:hAnsiTheme="minorHAnsi"/>
            <w:i/>
            <w:iCs/>
          </w:rPr>
          <w:delText>Biology</w:delText>
        </w:r>
        <w:r w:rsidRPr="00E212AB" w:rsidDel="00FA5C74">
          <w:rPr>
            <w:rFonts w:hAnsiTheme="minorHAnsi"/>
          </w:rPr>
          <w:delText xml:space="preserve"> </w:delText>
        </w:r>
      </w:del>
      <w:ins w:id="553" w:author="" w:date="2014-05-03T21:53:00Z">
        <w:r w:rsidR="00FA5C74" w:rsidRPr="00E212AB">
          <w:rPr>
            <w:rFonts w:hAnsiTheme="minorHAnsi"/>
            <w:i/>
            <w:iCs/>
          </w:rPr>
          <w:t>Biol</w:t>
        </w:r>
        <w:r w:rsidR="00FA5C74">
          <w:rPr>
            <w:rFonts w:hAnsiTheme="minorHAnsi"/>
            <w:i/>
            <w:iCs/>
          </w:rPr>
          <w:t>.</w:t>
        </w:r>
        <w:r w:rsidR="00FA5C74" w:rsidRPr="00E212AB">
          <w:rPr>
            <w:rFonts w:hAnsiTheme="minorHAnsi"/>
          </w:rPr>
          <w:t xml:space="preserve"> </w:t>
        </w:r>
      </w:ins>
      <w:r w:rsidRPr="00E212AB">
        <w:rPr>
          <w:rFonts w:hAnsiTheme="minorHAnsi"/>
          <w:b/>
          <w:bCs/>
        </w:rPr>
        <w:t>8</w:t>
      </w:r>
      <w:r w:rsidRPr="00E212AB">
        <w:rPr>
          <w:rFonts w:hAnsiTheme="minorHAnsi"/>
        </w:rPr>
        <w:t>, 182, doi</w:t>
      </w:r>
      <w:proofErr w:type="gramStart"/>
      <w:r w:rsidRPr="00E212AB">
        <w:rPr>
          <w:rFonts w:hAnsiTheme="minorHAnsi"/>
        </w:rPr>
        <w:t>:dx.doi.org</w:t>
      </w:r>
      <w:proofErr w:type="gramEnd"/>
      <w:r w:rsidRPr="00E212AB">
        <w:rPr>
          <w:rFonts w:hAnsiTheme="minorHAnsi"/>
        </w:rPr>
        <w:t>/10.1186/1471-213X-8-82 (2008).</w:t>
      </w:r>
    </w:p>
    <w:p w:rsidR="005202AA" w:rsidRPr="00E212AB" w:rsidRDefault="005202AA" w:rsidP="00E212AB">
      <w:pPr>
        <w:pStyle w:val="Bibliography"/>
        <w:rPr>
          <w:rFonts w:hAnsiTheme="minorHAnsi"/>
        </w:rPr>
      </w:pPr>
      <w:r w:rsidRPr="00E212AB">
        <w:rPr>
          <w:rFonts w:hAnsiTheme="minorHAnsi"/>
        </w:rPr>
        <w:t>27.</w:t>
      </w:r>
      <w:r w:rsidRPr="00E212AB">
        <w:rPr>
          <w:rFonts w:hAnsiTheme="minorHAnsi"/>
        </w:rPr>
        <w:tab/>
      </w:r>
      <w:proofErr w:type="spellStart"/>
      <w:r w:rsidRPr="00E212AB">
        <w:rPr>
          <w:rFonts w:hAnsiTheme="minorHAnsi"/>
        </w:rPr>
        <w:t>Munstermann</w:t>
      </w:r>
      <w:proofErr w:type="spellEnd"/>
      <w:r w:rsidRPr="00E212AB">
        <w:rPr>
          <w:rFonts w:hAnsiTheme="minorHAnsi"/>
        </w:rPr>
        <w:t xml:space="preserve">, L. Care and maintenance of </w:t>
      </w:r>
      <w:r w:rsidRPr="00E212AB">
        <w:rPr>
          <w:rFonts w:hAnsiTheme="minorHAnsi"/>
          <w:i/>
          <w:iCs/>
        </w:rPr>
        <w:t>Aedes</w:t>
      </w:r>
      <w:r w:rsidRPr="00E212AB">
        <w:rPr>
          <w:rFonts w:hAnsiTheme="minorHAnsi"/>
        </w:rPr>
        <w:t xml:space="preserve"> mosquito colonies. </w:t>
      </w:r>
      <w:ins w:id="554" w:author="" w:date="2014-05-03T21:56:00Z">
        <w:r w:rsidR="00FA5C74">
          <w:rPr>
            <w:rFonts w:hAnsiTheme="minorHAnsi"/>
          </w:rPr>
          <w:t xml:space="preserve">In: </w:t>
        </w:r>
      </w:ins>
      <w:r w:rsidRPr="00E212AB">
        <w:rPr>
          <w:rFonts w:hAnsiTheme="minorHAnsi"/>
          <w:i/>
          <w:iCs/>
        </w:rPr>
        <w:t>The Molecular Biology of Insect Disease Vectors</w:t>
      </w:r>
      <w:del w:id="555" w:author="" w:date="2014-05-03T21:54:00Z">
        <w:r w:rsidRPr="00E212AB" w:rsidDel="00FA5C74">
          <w:rPr>
            <w:rFonts w:hAnsiTheme="minorHAnsi"/>
          </w:rPr>
          <w:delText xml:space="preserve"> </w:delText>
        </w:r>
      </w:del>
      <w:r w:rsidRPr="00E212AB">
        <w:rPr>
          <w:rFonts w:hAnsiTheme="minorHAnsi"/>
        </w:rPr>
        <w:t xml:space="preserve">, </w:t>
      </w:r>
      <w:proofErr w:type="spellStart"/>
      <w:ins w:id="556" w:author="" w:date="2014-05-03T21:57:00Z">
        <w:r w:rsidR="00FA5C74" w:rsidRPr="00FA5C74">
          <w:rPr>
            <w:rFonts w:hAnsiTheme="minorHAnsi"/>
          </w:rPr>
          <w:t>Crampton</w:t>
        </w:r>
        <w:proofErr w:type="spellEnd"/>
        <w:r w:rsidR="00FA5C74" w:rsidRPr="00FA5C74">
          <w:rPr>
            <w:rFonts w:hAnsiTheme="minorHAnsi"/>
          </w:rPr>
          <w:t>, J</w:t>
        </w:r>
        <w:r w:rsidR="00FA5C74">
          <w:rPr>
            <w:rFonts w:hAnsiTheme="minorHAnsi"/>
          </w:rPr>
          <w:t>.</w:t>
        </w:r>
        <w:r w:rsidR="00FA5C74" w:rsidRPr="00FA5C74">
          <w:rPr>
            <w:rFonts w:hAnsiTheme="minorHAnsi"/>
          </w:rPr>
          <w:t>, Beard, C</w:t>
        </w:r>
        <w:r w:rsidR="00FA5C74">
          <w:rPr>
            <w:rFonts w:hAnsiTheme="minorHAnsi"/>
          </w:rPr>
          <w:t>.</w:t>
        </w:r>
        <w:r w:rsidR="00FA5C74" w:rsidRPr="00FA5C74">
          <w:rPr>
            <w:rFonts w:hAnsiTheme="minorHAnsi"/>
          </w:rPr>
          <w:t>, Louis, C.</w:t>
        </w:r>
      </w:ins>
      <w:ins w:id="557" w:author="" w:date="2014-05-03T21:58:00Z">
        <w:r w:rsidR="00FA5C74">
          <w:rPr>
            <w:rFonts w:hAnsiTheme="minorHAnsi"/>
          </w:rPr>
          <w:t xml:space="preserve">, </w:t>
        </w:r>
        <w:proofErr w:type="gramStart"/>
        <w:r w:rsidR="00FA5C74">
          <w:rPr>
            <w:rFonts w:hAnsiTheme="minorHAnsi"/>
          </w:rPr>
          <w:t>eds</w:t>
        </w:r>
        <w:proofErr w:type="gramEnd"/>
        <w:r w:rsidR="00FA5C74">
          <w:rPr>
            <w:rFonts w:hAnsiTheme="minorHAnsi"/>
          </w:rPr>
          <w:t xml:space="preserve">. </w:t>
        </w:r>
      </w:ins>
      <w:ins w:id="558" w:author="" w:date="2014-05-03T22:00:00Z">
        <w:r w:rsidR="00FA5C74">
          <w:rPr>
            <w:rFonts w:hAnsiTheme="minorHAnsi"/>
          </w:rPr>
          <w:t xml:space="preserve">Springer Netherlands, </w:t>
        </w:r>
      </w:ins>
      <w:r w:rsidRPr="00E212AB">
        <w:rPr>
          <w:rFonts w:hAnsiTheme="minorHAnsi"/>
        </w:rPr>
        <w:t>13–20</w:t>
      </w:r>
      <w:ins w:id="559" w:author="" w:date="2014-05-03T21:54:00Z">
        <w:r w:rsidR="00FA5C74">
          <w:rPr>
            <w:rFonts w:hAnsiTheme="minorHAnsi"/>
          </w:rPr>
          <w:t xml:space="preserve"> (1997).</w:t>
        </w:r>
      </w:ins>
    </w:p>
    <w:p w:rsidR="005202AA" w:rsidRPr="00E212AB" w:rsidRDefault="005202AA" w:rsidP="00E212AB">
      <w:pPr>
        <w:pStyle w:val="Bibliography"/>
        <w:rPr>
          <w:rFonts w:hAnsiTheme="minorHAnsi"/>
        </w:rPr>
      </w:pPr>
      <w:r w:rsidRPr="00E212AB">
        <w:rPr>
          <w:rFonts w:hAnsiTheme="minorHAnsi"/>
        </w:rPr>
        <w:t>28.</w:t>
      </w:r>
      <w:r w:rsidRPr="00E212AB">
        <w:rPr>
          <w:rFonts w:hAnsiTheme="minorHAnsi"/>
        </w:rPr>
        <w:tab/>
      </w:r>
      <w:proofErr w:type="spellStart"/>
      <w:r w:rsidRPr="00E212AB">
        <w:rPr>
          <w:rFonts w:hAnsiTheme="minorHAnsi"/>
        </w:rPr>
        <w:t>Trpis</w:t>
      </w:r>
      <w:proofErr w:type="spellEnd"/>
      <w:r w:rsidRPr="00E212AB">
        <w:rPr>
          <w:rFonts w:hAnsiTheme="minorHAnsi"/>
        </w:rPr>
        <w:t xml:space="preserve">, M. </w:t>
      </w:r>
      <w:proofErr w:type="gramStart"/>
      <w:r w:rsidRPr="00E212AB">
        <w:rPr>
          <w:rFonts w:hAnsiTheme="minorHAnsi"/>
        </w:rPr>
        <w:t>A new bleaching and decalcifying method for general use in zoology.</w:t>
      </w:r>
      <w:proofErr w:type="gramEnd"/>
      <w:r w:rsidRPr="00E212AB">
        <w:rPr>
          <w:rFonts w:hAnsiTheme="minorHAnsi"/>
        </w:rPr>
        <w:t xml:space="preserve"> </w:t>
      </w:r>
      <w:del w:id="560" w:author="" w:date="2014-05-03T22:01:00Z">
        <w:r w:rsidRPr="00E212AB" w:rsidDel="004A6B05">
          <w:rPr>
            <w:rFonts w:hAnsiTheme="minorHAnsi"/>
            <w:i/>
            <w:iCs/>
          </w:rPr>
          <w:delText xml:space="preserve">Canadian </w:delText>
        </w:r>
      </w:del>
      <w:ins w:id="561" w:author="" w:date="2014-05-03T22:01:00Z">
        <w:r w:rsidR="004A6B05" w:rsidRPr="00E212AB">
          <w:rPr>
            <w:rFonts w:hAnsiTheme="minorHAnsi"/>
            <w:i/>
            <w:iCs/>
          </w:rPr>
          <w:t>Can</w:t>
        </w:r>
        <w:r w:rsidR="004A6B05">
          <w:rPr>
            <w:rFonts w:hAnsiTheme="minorHAnsi"/>
            <w:i/>
            <w:iCs/>
          </w:rPr>
          <w:t xml:space="preserve">. </w:t>
        </w:r>
      </w:ins>
      <w:del w:id="562" w:author="" w:date="2014-05-03T22:01:00Z">
        <w:r w:rsidRPr="00E212AB" w:rsidDel="004A6B05">
          <w:rPr>
            <w:rFonts w:hAnsiTheme="minorHAnsi"/>
            <w:i/>
            <w:iCs/>
          </w:rPr>
          <w:delText xml:space="preserve">journal of </w:delText>
        </w:r>
      </w:del>
      <w:ins w:id="563" w:author="" w:date="2014-05-03T22:01:00Z">
        <w:r w:rsidR="004A6B05">
          <w:rPr>
            <w:rFonts w:hAnsiTheme="minorHAnsi"/>
            <w:i/>
            <w:iCs/>
          </w:rPr>
          <w:t xml:space="preserve">J. </w:t>
        </w:r>
      </w:ins>
      <w:proofErr w:type="spellStart"/>
      <w:ins w:id="564" w:author="" w:date="2014-05-03T22:02:00Z">
        <w:r w:rsidR="004A6B05">
          <w:rPr>
            <w:rFonts w:hAnsiTheme="minorHAnsi"/>
            <w:i/>
            <w:iCs/>
          </w:rPr>
          <w:t>Z</w:t>
        </w:r>
      </w:ins>
      <w:del w:id="565" w:author="" w:date="2014-05-03T22:02:00Z">
        <w:r w:rsidRPr="00E212AB" w:rsidDel="004A6B05">
          <w:rPr>
            <w:rFonts w:hAnsiTheme="minorHAnsi"/>
            <w:i/>
            <w:iCs/>
          </w:rPr>
          <w:delText>z</w:delText>
        </w:r>
      </w:del>
      <w:r w:rsidRPr="00E212AB">
        <w:rPr>
          <w:rFonts w:hAnsiTheme="minorHAnsi"/>
          <w:i/>
          <w:iCs/>
        </w:rPr>
        <w:t>oolog</w:t>
      </w:r>
      <w:proofErr w:type="spellEnd"/>
      <w:ins w:id="566" w:author="" w:date="2014-05-03T22:02:00Z">
        <w:r w:rsidR="004A6B05">
          <w:rPr>
            <w:rFonts w:hAnsiTheme="minorHAnsi"/>
            <w:i/>
            <w:iCs/>
          </w:rPr>
          <w:t>.</w:t>
        </w:r>
      </w:ins>
      <w:del w:id="567" w:author="" w:date="2014-05-03T22:02:00Z">
        <w:r w:rsidRPr="00E212AB" w:rsidDel="004A6B05">
          <w:rPr>
            <w:rFonts w:hAnsiTheme="minorHAnsi"/>
            <w:i/>
            <w:iCs/>
          </w:rPr>
          <w:delText>y</w:delText>
        </w:r>
      </w:del>
      <w:r w:rsidRPr="00E212AB">
        <w:rPr>
          <w:rFonts w:hAnsiTheme="minorHAnsi"/>
        </w:rPr>
        <w:t xml:space="preserve"> </w:t>
      </w:r>
      <w:r w:rsidRPr="00E212AB">
        <w:rPr>
          <w:rFonts w:hAnsiTheme="minorHAnsi"/>
          <w:b/>
          <w:bCs/>
        </w:rPr>
        <w:t>48</w:t>
      </w:r>
      <w:r w:rsidRPr="00E212AB">
        <w:rPr>
          <w:rFonts w:hAnsiTheme="minorHAnsi"/>
        </w:rPr>
        <w:t>, 892–893, doi</w:t>
      </w:r>
      <w:proofErr w:type="gramStart"/>
      <w:r w:rsidRPr="00E212AB">
        <w:rPr>
          <w:rFonts w:hAnsiTheme="minorHAnsi"/>
        </w:rPr>
        <w:t>:dx.doi.org</w:t>
      </w:r>
      <w:proofErr w:type="gramEnd"/>
      <w:r w:rsidRPr="00E212AB">
        <w:rPr>
          <w:rFonts w:hAnsiTheme="minorHAnsi"/>
        </w:rPr>
        <w:t>/10.1139/z70-158 (1970).</w:t>
      </w:r>
    </w:p>
    <w:p w:rsidR="005202AA" w:rsidRPr="00E212AB" w:rsidRDefault="005202AA" w:rsidP="00E212AB">
      <w:pPr>
        <w:pStyle w:val="Bibliography"/>
        <w:rPr>
          <w:rFonts w:hAnsiTheme="minorHAnsi"/>
        </w:rPr>
      </w:pPr>
      <w:r w:rsidRPr="00E212AB">
        <w:rPr>
          <w:rFonts w:hAnsiTheme="minorHAnsi"/>
        </w:rPr>
        <w:t>29.</w:t>
      </w:r>
      <w:r w:rsidRPr="00E212AB">
        <w:rPr>
          <w:rFonts w:hAnsiTheme="minorHAnsi"/>
        </w:rPr>
        <w:tab/>
      </w:r>
      <w:proofErr w:type="spellStart"/>
      <w:r w:rsidRPr="00E212AB">
        <w:rPr>
          <w:rFonts w:hAnsiTheme="minorHAnsi"/>
        </w:rPr>
        <w:t>Ning</w:t>
      </w:r>
      <w:proofErr w:type="spellEnd"/>
      <w:r w:rsidRPr="00E212AB">
        <w:rPr>
          <w:rFonts w:hAnsiTheme="minorHAnsi"/>
        </w:rPr>
        <w:t xml:space="preserve">, Z. M., Cox, A. J. &amp; </w:t>
      </w:r>
      <w:proofErr w:type="spellStart"/>
      <w:r w:rsidRPr="00E212AB">
        <w:rPr>
          <w:rFonts w:hAnsiTheme="minorHAnsi"/>
        </w:rPr>
        <w:t>Mullikin</w:t>
      </w:r>
      <w:proofErr w:type="spellEnd"/>
      <w:r w:rsidRPr="00E212AB">
        <w:rPr>
          <w:rFonts w:hAnsiTheme="minorHAnsi"/>
        </w:rPr>
        <w:t xml:space="preserve">, J. C. SSAHA: A fast search method for large DNA databases. </w:t>
      </w:r>
      <w:r w:rsidRPr="00E212AB">
        <w:rPr>
          <w:rFonts w:hAnsiTheme="minorHAnsi"/>
          <w:i/>
          <w:iCs/>
        </w:rPr>
        <w:t xml:space="preserve">Genome </w:t>
      </w:r>
      <w:ins w:id="568" w:author="" w:date="2014-05-03T22:02:00Z">
        <w:r w:rsidR="000762D6">
          <w:rPr>
            <w:rFonts w:hAnsiTheme="minorHAnsi"/>
            <w:i/>
            <w:iCs/>
          </w:rPr>
          <w:t>R</w:t>
        </w:r>
      </w:ins>
      <w:del w:id="569" w:author="" w:date="2014-05-03T22:02:00Z">
        <w:r w:rsidRPr="00E212AB" w:rsidDel="000762D6">
          <w:rPr>
            <w:rFonts w:hAnsiTheme="minorHAnsi"/>
            <w:i/>
            <w:iCs/>
          </w:rPr>
          <w:delText>r</w:delText>
        </w:r>
      </w:del>
      <w:r w:rsidRPr="00E212AB">
        <w:rPr>
          <w:rFonts w:hAnsiTheme="minorHAnsi"/>
          <w:i/>
          <w:iCs/>
        </w:rPr>
        <w:t>es</w:t>
      </w:r>
      <w:del w:id="570" w:author="" w:date="2014-05-03T22:02:00Z">
        <w:r w:rsidRPr="00E212AB" w:rsidDel="000762D6">
          <w:rPr>
            <w:rFonts w:hAnsiTheme="minorHAnsi"/>
            <w:i/>
            <w:iCs/>
          </w:rPr>
          <w:delText>earch</w:delText>
        </w:r>
      </w:del>
      <w:ins w:id="571" w:author="" w:date="2014-05-03T22:02:00Z">
        <w:r w:rsidR="000762D6">
          <w:rPr>
            <w:rFonts w:hAnsiTheme="minorHAnsi"/>
            <w:i/>
            <w:iCs/>
          </w:rPr>
          <w:t>.</w:t>
        </w:r>
      </w:ins>
      <w:del w:id="572" w:author="" w:date="2014-05-03T22:02:00Z">
        <w:r w:rsidRPr="00E212AB" w:rsidDel="000762D6">
          <w:rPr>
            <w:rFonts w:hAnsiTheme="minorHAnsi"/>
          </w:rPr>
          <w:delText xml:space="preserve"> </w:delText>
        </w:r>
      </w:del>
      <w:r w:rsidRPr="00E212AB">
        <w:rPr>
          <w:rFonts w:hAnsiTheme="minorHAnsi"/>
        </w:rPr>
        <w:t>, 1725–1729, doi</w:t>
      </w:r>
      <w:proofErr w:type="gramStart"/>
      <w:r w:rsidRPr="00E212AB">
        <w:rPr>
          <w:rFonts w:hAnsiTheme="minorHAnsi"/>
        </w:rPr>
        <w:t>:dx.doi.org</w:t>
      </w:r>
      <w:proofErr w:type="gramEnd"/>
      <w:r w:rsidRPr="00E212AB">
        <w:rPr>
          <w:rFonts w:hAnsiTheme="minorHAnsi"/>
        </w:rPr>
        <w:t>/10.1101/gr.194201 (2001).</w:t>
      </w:r>
    </w:p>
    <w:p w:rsidR="005202AA" w:rsidRPr="00E212AB" w:rsidRDefault="005202AA" w:rsidP="00E212AB">
      <w:pPr>
        <w:pStyle w:val="Bibliography"/>
        <w:rPr>
          <w:rFonts w:hAnsiTheme="minorHAnsi"/>
        </w:rPr>
      </w:pPr>
      <w:r w:rsidRPr="00E212AB">
        <w:rPr>
          <w:rFonts w:hAnsiTheme="minorHAnsi"/>
        </w:rPr>
        <w:t>30.</w:t>
      </w:r>
      <w:r w:rsidRPr="00E212AB">
        <w:rPr>
          <w:rFonts w:hAnsiTheme="minorHAnsi"/>
        </w:rPr>
        <w:tab/>
        <w:t>Cox, M.</w:t>
      </w:r>
      <w:del w:id="573" w:author="" w:date="2014-05-03T22:10:00Z">
        <w:r w:rsidRPr="00E212AB" w:rsidDel="000762D6">
          <w:rPr>
            <w:rFonts w:hAnsiTheme="minorHAnsi"/>
          </w:rPr>
          <w:delText xml:space="preserve"> </w:delText>
        </w:r>
      </w:del>
      <w:r w:rsidRPr="00E212AB">
        <w:rPr>
          <w:rFonts w:hAnsiTheme="minorHAnsi"/>
        </w:rPr>
        <w:t>P., Peterson, D.</w:t>
      </w:r>
      <w:del w:id="574" w:author="" w:date="2014-05-03T22:10:00Z">
        <w:r w:rsidRPr="00E212AB" w:rsidDel="000762D6">
          <w:rPr>
            <w:rFonts w:hAnsiTheme="minorHAnsi"/>
          </w:rPr>
          <w:delText xml:space="preserve"> </w:delText>
        </w:r>
      </w:del>
      <w:r w:rsidRPr="00E212AB">
        <w:rPr>
          <w:rFonts w:hAnsiTheme="minorHAnsi"/>
        </w:rPr>
        <w:t xml:space="preserve">A. &amp; Biggs, </w:t>
      </w:r>
      <w:proofErr w:type="gramStart"/>
      <w:r w:rsidRPr="00E212AB">
        <w:rPr>
          <w:rFonts w:hAnsiTheme="minorHAnsi"/>
        </w:rPr>
        <w:t>P</w:t>
      </w:r>
      <w:proofErr w:type="gramEnd"/>
      <w:r w:rsidRPr="00E212AB">
        <w:rPr>
          <w:rFonts w:hAnsiTheme="minorHAnsi"/>
        </w:rPr>
        <w:t>.</w:t>
      </w:r>
      <w:del w:id="575" w:author="" w:date="2014-05-03T22:10:00Z">
        <w:r w:rsidRPr="00E212AB" w:rsidDel="000762D6">
          <w:rPr>
            <w:rFonts w:hAnsiTheme="minorHAnsi"/>
          </w:rPr>
          <w:delText xml:space="preserve"> </w:delText>
        </w:r>
      </w:del>
      <w:r w:rsidRPr="00E212AB">
        <w:rPr>
          <w:rFonts w:hAnsiTheme="minorHAnsi"/>
        </w:rPr>
        <w:t xml:space="preserve">J. </w:t>
      </w:r>
      <w:proofErr w:type="spellStart"/>
      <w:r w:rsidRPr="00E212AB">
        <w:rPr>
          <w:rFonts w:hAnsiTheme="minorHAnsi"/>
        </w:rPr>
        <w:t>SolexaQA</w:t>
      </w:r>
      <w:proofErr w:type="spellEnd"/>
      <w:r w:rsidRPr="00E212AB">
        <w:rPr>
          <w:rFonts w:hAnsiTheme="minorHAnsi"/>
        </w:rPr>
        <w:t xml:space="preserve">: At-a-glance quality assessment of </w:t>
      </w:r>
      <w:proofErr w:type="spellStart"/>
      <w:r w:rsidRPr="00E212AB">
        <w:rPr>
          <w:rFonts w:hAnsiTheme="minorHAnsi"/>
        </w:rPr>
        <w:t>Illumina</w:t>
      </w:r>
      <w:proofErr w:type="spellEnd"/>
      <w:r w:rsidRPr="00E212AB">
        <w:rPr>
          <w:rFonts w:hAnsiTheme="minorHAnsi"/>
        </w:rPr>
        <w:t xml:space="preserve"> second-generation sequencing data. </w:t>
      </w:r>
      <w:r w:rsidRPr="00E212AB">
        <w:rPr>
          <w:rFonts w:hAnsiTheme="minorHAnsi"/>
          <w:i/>
          <w:iCs/>
        </w:rPr>
        <w:t>BMC Bioinformatics</w:t>
      </w:r>
      <w:r w:rsidRPr="00E212AB">
        <w:rPr>
          <w:rFonts w:hAnsiTheme="minorHAnsi"/>
        </w:rPr>
        <w:t xml:space="preserve"> </w:t>
      </w:r>
      <w:r w:rsidRPr="00E212AB">
        <w:rPr>
          <w:rFonts w:hAnsiTheme="minorHAnsi"/>
          <w:b/>
          <w:bCs/>
        </w:rPr>
        <w:t>11</w:t>
      </w:r>
      <w:r w:rsidRPr="00E212AB">
        <w:rPr>
          <w:rFonts w:hAnsiTheme="minorHAnsi"/>
        </w:rPr>
        <w:t>, 485, doi</w:t>
      </w:r>
      <w:proofErr w:type="gramStart"/>
      <w:r w:rsidRPr="00E212AB">
        <w:rPr>
          <w:rFonts w:hAnsiTheme="minorHAnsi"/>
        </w:rPr>
        <w:t>:dx.doi.org</w:t>
      </w:r>
      <w:proofErr w:type="gramEnd"/>
      <w:r w:rsidRPr="00E212AB">
        <w:rPr>
          <w:rFonts w:hAnsiTheme="minorHAnsi"/>
        </w:rPr>
        <w:t>/10.1186/1471-2105-11-485 (2010).</w:t>
      </w:r>
    </w:p>
    <w:p w:rsidR="005202AA" w:rsidRPr="00E212AB" w:rsidRDefault="005202AA" w:rsidP="00E212AB">
      <w:pPr>
        <w:pStyle w:val="Bibliography"/>
        <w:rPr>
          <w:rFonts w:hAnsiTheme="minorHAnsi"/>
        </w:rPr>
      </w:pPr>
      <w:r w:rsidRPr="00E212AB">
        <w:rPr>
          <w:rFonts w:hAnsiTheme="minorHAnsi"/>
        </w:rPr>
        <w:t>31.</w:t>
      </w:r>
      <w:r w:rsidRPr="00E212AB">
        <w:rPr>
          <w:rFonts w:hAnsiTheme="minorHAnsi"/>
        </w:rPr>
        <w:tab/>
        <w:t xml:space="preserve">Brown, C. T., Howe, A., Zhang, Q., </w:t>
      </w:r>
      <w:proofErr w:type="spellStart"/>
      <w:r w:rsidRPr="00E212AB">
        <w:rPr>
          <w:rFonts w:hAnsiTheme="minorHAnsi"/>
        </w:rPr>
        <w:t>Pyrkosz</w:t>
      </w:r>
      <w:proofErr w:type="spellEnd"/>
      <w:r w:rsidRPr="00E212AB">
        <w:rPr>
          <w:rFonts w:hAnsiTheme="minorHAnsi"/>
        </w:rPr>
        <w:t>, A.</w:t>
      </w:r>
      <w:del w:id="576" w:author="" w:date="2014-05-03T22:10:00Z">
        <w:r w:rsidRPr="00E212AB" w:rsidDel="000762D6">
          <w:rPr>
            <w:rFonts w:hAnsiTheme="minorHAnsi"/>
          </w:rPr>
          <w:delText xml:space="preserve"> </w:delText>
        </w:r>
      </w:del>
      <w:r w:rsidRPr="00E212AB">
        <w:rPr>
          <w:rFonts w:hAnsiTheme="minorHAnsi"/>
        </w:rPr>
        <w:t xml:space="preserve">B. &amp; </w:t>
      </w:r>
      <w:proofErr w:type="spellStart"/>
      <w:r w:rsidRPr="00E212AB">
        <w:rPr>
          <w:rFonts w:hAnsiTheme="minorHAnsi"/>
        </w:rPr>
        <w:t>Brom</w:t>
      </w:r>
      <w:proofErr w:type="spellEnd"/>
      <w:r w:rsidRPr="00E212AB">
        <w:rPr>
          <w:rFonts w:hAnsiTheme="minorHAnsi"/>
        </w:rPr>
        <w:t>, T.</w:t>
      </w:r>
      <w:del w:id="577" w:author="" w:date="2014-05-03T22:10:00Z">
        <w:r w:rsidRPr="00E212AB" w:rsidDel="000762D6">
          <w:rPr>
            <w:rFonts w:hAnsiTheme="minorHAnsi"/>
          </w:rPr>
          <w:delText xml:space="preserve"> </w:delText>
        </w:r>
      </w:del>
      <w:r w:rsidRPr="00E212AB">
        <w:rPr>
          <w:rFonts w:hAnsiTheme="minorHAnsi"/>
        </w:rPr>
        <w:t xml:space="preserve">H. </w:t>
      </w:r>
      <w:proofErr w:type="gramStart"/>
      <w:r w:rsidR="00F14A7A" w:rsidRPr="00F14A7A">
        <w:rPr>
          <w:rFonts w:hAnsiTheme="minorHAnsi"/>
          <w:iCs/>
          <w:rPrChange w:id="578" w:author="" w:date="2014-05-03T22:03:00Z">
            <w:rPr>
              <w:rFonts w:hAnsiTheme="minorHAnsi"/>
              <w:i/>
              <w:iCs/>
            </w:rPr>
          </w:rPrChange>
        </w:rPr>
        <w:t>A reference-free algorithm for computational normalization of shotgun sequencing data</w:t>
      </w:r>
      <w:ins w:id="579" w:author="" w:date="2014-05-06T20:08:00Z">
        <w:r w:rsidR="00FB1FC7">
          <w:rPr>
            <w:rFonts w:hAnsiTheme="minorHAnsi"/>
            <w:iCs/>
          </w:rPr>
          <w:t xml:space="preserve"> [Internet]</w:t>
        </w:r>
      </w:ins>
      <w:r w:rsidRPr="000762D6">
        <w:rPr>
          <w:rFonts w:hAnsiTheme="minorHAnsi"/>
        </w:rPr>
        <w:t>.</w:t>
      </w:r>
      <w:proofErr w:type="gramEnd"/>
      <w:ins w:id="580" w:author="" w:date="2014-05-06T20:09:00Z">
        <w:r w:rsidR="00FB1FC7">
          <w:rPr>
            <w:rFonts w:hAnsiTheme="minorHAnsi"/>
          </w:rPr>
          <w:t xml:space="preserve"> [</w:t>
        </w:r>
        <w:proofErr w:type="gramStart"/>
        <w:r w:rsidR="00FB1FC7">
          <w:rPr>
            <w:rFonts w:hAnsiTheme="minorHAnsi"/>
          </w:rPr>
          <w:t>cited</w:t>
        </w:r>
        <w:proofErr w:type="gramEnd"/>
        <w:r w:rsidR="00FB1FC7">
          <w:rPr>
            <w:rFonts w:hAnsiTheme="minorHAnsi"/>
          </w:rPr>
          <w:t xml:space="preserve"> May 6</w:t>
        </w:r>
        <w:r w:rsidR="00F14A7A" w:rsidRPr="00F14A7A">
          <w:rPr>
            <w:rFonts w:hAnsiTheme="minorHAnsi"/>
            <w:vertAlign w:val="superscript"/>
            <w:rPrChange w:id="581" w:author="" w:date="2014-05-06T20:09:00Z">
              <w:rPr>
                <w:rFonts w:hAnsiTheme="minorHAnsi"/>
              </w:rPr>
            </w:rPrChange>
          </w:rPr>
          <w:t>th</w:t>
        </w:r>
        <w:r w:rsidR="00FB1FC7">
          <w:rPr>
            <w:rFonts w:hAnsiTheme="minorHAnsi"/>
          </w:rPr>
          <w:t>, 2014]</w:t>
        </w:r>
      </w:ins>
      <w:r w:rsidRPr="00E212AB">
        <w:rPr>
          <w:rFonts w:hAnsiTheme="minorHAnsi"/>
        </w:rPr>
        <w:t xml:space="preserve"> </w:t>
      </w:r>
      <w:ins w:id="582" w:author="" w:date="2014-05-06T20:08:00Z">
        <w:r w:rsidR="00FB1FC7">
          <w:rPr>
            <w:rFonts w:hAnsiTheme="minorHAnsi"/>
          </w:rPr>
          <w:t xml:space="preserve">Available from </w:t>
        </w:r>
      </w:ins>
      <w:ins w:id="583" w:author="" w:date="2014-05-03T22:05:00Z">
        <w:r w:rsidR="000762D6" w:rsidRPr="000762D6">
          <w:rPr>
            <w:rFonts w:hAnsiTheme="minorHAnsi"/>
          </w:rPr>
          <w:t>arXiv</w:t>
        </w:r>
        <w:proofErr w:type="gramStart"/>
        <w:r w:rsidR="000762D6" w:rsidRPr="000762D6">
          <w:rPr>
            <w:rFonts w:hAnsiTheme="minorHAnsi"/>
          </w:rPr>
          <w:t>:1203.4802</w:t>
        </w:r>
        <w:proofErr w:type="gramEnd"/>
        <w:r w:rsidR="000762D6" w:rsidRPr="000762D6">
          <w:rPr>
            <w:rFonts w:hAnsiTheme="minorHAnsi"/>
          </w:rPr>
          <w:t xml:space="preserve"> </w:t>
        </w:r>
      </w:ins>
      <w:r w:rsidRPr="00E212AB">
        <w:rPr>
          <w:rFonts w:hAnsiTheme="minorHAnsi"/>
        </w:rPr>
        <w:t>(2012).</w:t>
      </w:r>
    </w:p>
    <w:p w:rsidR="005202AA" w:rsidRPr="00E212AB" w:rsidRDefault="005202AA" w:rsidP="00E212AB">
      <w:pPr>
        <w:pStyle w:val="Bibliography"/>
        <w:rPr>
          <w:rFonts w:hAnsiTheme="minorHAnsi"/>
        </w:rPr>
      </w:pPr>
      <w:r w:rsidRPr="00E212AB">
        <w:rPr>
          <w:rFonts w:hAnsiTheme="minorHAnsi"/>
        </w:rPr>
        <w:t>32.</w:t>
      </w:r>
      <w:r w:rsidRPr="00E212AB">
        <w:rPr>
          <w:rFonts w:hAnsiTheme="minorHAnsi"/>
        </w:rPr>
        <w:tab/>
      </w:r>
      <w:proofErr w:type="spellStart"/>
      <w:r w:rsidRPr="00E212AB">
        <w:rPr>
          <w:rFonts w:hAnsiTheme="minorHAnsi"/>
        </w:rPr>
        <w:t>Grabherr</w:t>
      </w:r>
      <w:proofErr w:type="spellEnd"/>
      <w:r w:rsidRPr="00E212AB">
        <w:rPr>
          <w:rFonts w:hAnsiTheme="minorHAnsi"/>
        </w:rPr>
        <w:t>, M.</w:t>
      </w:r>
      <w:del w:id="584" w:author="" w:date="2014-05-03T22:10:00Z">
        <w:r w:rsidRPr="00E212AB" w:rsidDel="000762D6">
          <w:rPr>
            <w:rFonts w:hAnsiTheme="minorHAnsi"/>
          </w:rPr>
          <w:delText xml:space="preserve"> </w:delText>
        </w:r>
      </w:del>
      <w:r w:rsidRPr="00E212AB">
        <w:rPr>
          <w:rFonts w:hAnsiTheme="minorHAnsi"/>
        </w:rPr>
        <w:t xml:space="preserve">G., </w:t>
      </w:r>
      <w:del w:id="585" w:author="" w:date="2014-05-03T22:06:00Z">
        <w:r w:rsidRPr="00E212AB" w:rsidDel="000762D6">
          <w:rPr>
            <w:rFonts w:hAnsiTheme="minorHAnsi"/>
          </w:rPr>
          <w:delText xml:space="preserve">Haas, B. J., </w:delText>
        </w:r>
      </w:del>
      <w:r w:rsidRPr="00E212AB">
        <w:rPr>
          <w:rFonts w:hAnsiTheme="minorHAnsi"/>
          <w:i/>
          <w:iCs/>
        </w:rPr>
        <w:t>et al.</w:t>
      </w:r>
      <w:r w:rsidRPr="00E212AB">
        <w:rPr>
          <w:rFonts w:hAnsiTheme="minorHAnsi"/>
        </w:rPr>
        <w:t xml:space="preserve"> Full-length transcriptome assembly from RNA-</w:t>
      </w:r>
      <w:proofErr w:type="spellStart"/>
      <w:r w:rsidRPr="00E212AB">
        <w:rPr>
          <w:rFonts w:hAnsiTheme="minorHAnsi"/>
        </w:rPr>
        <w:t>Seq</w:t>
      </w:r>
      <w:proofErr w:type="spellEnd"/>
      <w:r w:rsidRPr="00E212AB">
        <w:rPr>
          <w:rFonts w:hAnsiTheme="minorHAnsi"/>
        </w:rPr>
        <w:t xml:space="preserve"> data without a reference genome. </w:t>
      </w:r>
      <w:del w:id="586" w:author="" w:date="2014-05-03T22:06:00Z">
        <w:r w:rsidRPr="00E212AB" w:rsidDel="000762D6">
          <w:rPr>
            <w:rFonts w:hAnsiTheme="minorHAnsi"/>
            <w:i/>
            <w:iCs/>
          </w:rPr>
          <w:delText xml:space="preserve">Nature </w:delText>
        </w:r>
      </w:del>
      <w:proofErr w:type="gramStart"/>
      <w:ins w:id="587" w:author="" w:date="2014-05-03T22:06:00Z">
        <w:r w:rsidR="000762D6" w:rsidRPr="00E212AB">
          <w:rPr>
            <w:rFonts w:hAnsiTheme="minorHAnsi"/>
            <w:i/>
            <w:iCs/>
          </w:rPr>
          <w:t>Nat</w:t>
        </w:r>
        <w:r w:rsidR="000762D6">
          <w:rPr>
            <w:rFonts w:hAnsiTheme="minorHAnsi"/>
            <w:i/>
            <w:iCs/>
          </w:rPr>
          <w:t>.</w:t>
        </w:r>
        <w:r w:rsidR="000762D6" w:rsidRPr="00E212AB">
          <w:rPr>
            <w:rFonts w:hAnsiTheme="minorHAnsi"/>
            <w:i/>
            <w:iCs/>
          </w:rPr>
          <w:t xml:space="preserve"> </w:t>
        </w:r>
        <w:proofErr w:type="spellStart"/>
        <w:r w:rsidR="000762D6">
          <w:rPr>
            <w:rFonts w:hAnsiTheme="minorHAnsi"/>
            <w:i/>
            <w:iCs/>
          </w:rPr>
          <w:t>B</w:t>
        </w:r>
      </w:ins>
      <w:del w:id="588" w:author="" w:date="2014-05-03T22:06:00Z">
        <w:r w:rsidRPr="00E212AB" w:rsidDel="000762D6">
          <w:rPr>
            <w:rFonts w:hAnsiTheme="minorHAnsi"/>
            <w:i/>
            <w:iCs/>
          </w:rPr>
          <w:delText>b</w:delText>
        </w:r>
      </w:del>
      <w:r w:rsidRPr="00E212AB">
        <w:rPr>
          <w:rFonts w:hAnsiTheme="minorHAnsi"/>
          <w:i/>
          <w:iCs/>
        </w:rPr>
        <w:t>iotechnol</w:t>
      </w:r>
      <w:proofErr w:type="spellEnd"/>
      <w:ins w:id="589" w:author="" w:date="2014-05-03T22:06:00Z">
        <w:r w:rsidR="000762D6">
          <w:rPr>
            <w:rFonts w:hAnsiTheme="minorHAnsi"/>
            <w:i/>
            <w:iCs/>
          </w:rPr>
          <w:t>.</w:t>
        </w:r>
      </w:ins>
      <w:proofErr w:type="gramEnd"/>
      <w:del w:id="590" w:author="" w:date="2014-05-03T22:06:00Z">
        <w:r w:rsidRPr="00E212AB" w:rsidDel="000762D6">
          <w:rPr>
            <w:rFonts w:hAnsiTheme="minorHAnsi"/>
            <w:i/>
            <w:iCs/>
          </w:rPr>
          <w:delText>ogy</w:delText>
        </w:r>
      </w:del>
      <w:r w:rsidRPr="00E212AB">
        <w:rPr>
          <w:rFonts w:hAnsiTheme="minorHAnsi"/>
        </w:rPr>
        <w:t xml:space="preserve"> </w:t>
      </w:r>
      <w:r w:rsidRPr="00E212AB">
        <w:rPr>
          <w:rFonts w:hAnsiTheme="minorHAnsi"/>
          <w:b/>
          <w:bCs/>
        </w:rPr>
        <w:t>29</w:t>
      </w:r>
      <w:r w:rsidRPr="00E212AB">
        <w:rPr>
          <w:rFonts w:hAnsiTheme="minorHAnsi"/>
        </w:rPr>
        <w:t xml:space="preserve"> (7), 644–652, doi</w:t>
      </w:r>
      <w:proofErr w:type="gramStart"/>
      <w:r w:rsidRPr="00E212AB">
        <w:rPr>
          <w:rFonts w:hAnsiTheme="minorHAnsi"/>
        </w:rPr>
        <w:t>:dx.doi.org</w:t>
      </w:r>
      <w:proofErr w:type="gramEnd"/>
      <w:r w:rsidRPr="00E212AB">
        <w:rPr>
          <w:rFonts w:hAnsiTheme="minorHAnsi"/>
        </w:rPr>
        <w:t>/10.1038/nbt.1883 (2011).</w:t>
      </w:r>
    </w:p>
    <w:p w:rsidR="005202AA" w:rsidRPr="00E212AB" w:rsidRDefault="005202AA" w:rsidP="00E212AB">
      <w:pPr>
        <w:pStyle w:val="Bibliography"/>
        <w:rPr>
          <w:rFonts w:hAnsiTheme="minorHAnsi"/>
        </w:rPr>
      </w:pPr>
      <w:r w:rsidRPr="00E212AB">
        <w:rPr>
          <w:rFonts w:hAnsiTheme="minorHAnsi"/>
        </w:rPr>
        <w:t>33.</w:t>
      </w:r>
      <w:r w:rsidRPr="00E212AB">
        <w:rPr>
          <w:rFonts w:hAnsiTheme="minorHAnsi"/>
        </w:rPr>
        <w:tab/>
      </w:r>
      <w:proofErr w:type="spellStart"/>
      <w:r w:rsidRPr="00E212AB">
        <w:rPr>
          <w:rFonts w:hAnsiTheme="minorHAnsi"/>
        </w:rPr>
        <w:t>Bradnam</w:t>
      </w:r>
      <w:proofErr w:type="spellEnd"/>
      <w:r w:rsidRPr="00E212AB">
        <w:rPr>
          <w:rFonts w:hAnsiTheme="minorHAnsi"/>
        </w:rPr>
        <w:t>, K.</w:t>
      </w:r>
      <w:del w:id="591" w:author="" w:date="2014-05-03T22:10:00Z">
        <w:r w:rsidRPr="00E212AB" w:rsidDel="000762D6">
          <w:rPr>
            <w:rFonts w:hAnsiTheme="minorHAnsi"/>
          </w:rPr>
          <w:delText xml:space="preserve"> </w:delText>
        </w:r>
      </w:del>
      <w:r w:rsidRPr="00E212AB">
        <w:rPr>
          <w:rFonts w:hAnsiTheme="minorHAnsi"/>
        </w:rPr>
        <w:t xml:space="preserve">R., </w:t>
      </w:r>
      <w:del w:id="592" w:author="" w:date="2014-05-03T22:06:00Z">
        <w:r w:rsidRPr="00E212AB" w:rsidDel="000762D6">
          <w:rPr>
            <w:rFonts w:hAnsiTheme="minorHAnsi"/>
          </w:rPr>
          <w:delText xml:space="preserve">Fass, J. N., </w:delText>
        </w:r>
      </w:del>
      <w:r w:rsidRPr="00E212AB">
        <w:rPr>
          <w:rFonts w:hAnsiTheme="minorHAnsi"/>
          <w:i/>
          <w:iCs/>
        </w:rPr>
        <w:t>et al.</w:t>
      </w:r>
      <w:r w:rsidRPr="00E212AB">
        <w:rPr>
          <w:rFonts w:hAnsiTheme="minorHAnsi"/>
        </w:rPr>
        <w:t xml:space="preserve"> </w:t>
      </w:r>
      <w:proofErr w:type="spellStart"/>
      <w:r w:rsidRPr="00E212AB">
        <w:rPr>
          <w:rFonts w:hAnsiTheme="minorHAnsi"/>
        </w:rPr>
        <w:t>Assemblathon</w:t>
      </w:r>
      <w:proofErr w:type="spellEnd"/>
      <w:r w:rsidRPr="00E212AB">
        <w:rPr>
          <w:rFonts w:hAnsiTheme="minorHAnsi"/>
        </w:rPr>
        <w:t xml:space="preserve"> 2: evaluating de novo methods of genome assembly in three vertebrate species. </w:t>
      </w:r>
      <w:proofErr w:type="spellStart"/>
      <w:r w:rsidRPr="00E212AB">
        <w:rPr>
          <w:rFonts w:hAnsiTheme="minorHAnsi"/>
          <w:i/>
          <w:iCs/>
        </w:rPr>
        <w:t>GigaScience</w:t>
      </w:r>
      <w:proofErr w:type="spellEnd"/>
      <w:r w:rsidRPr="00E212AB">
        <w:rPr>
          <w:rFonts w:hAnsiTheme="minorHAnsi"/>
        </w:rPr>
        <w:t xml:space="preserve"> </w:t>
      </w:r>
      <w:r w:rsidRPr="00E212AB">
        <w:rPr>
          <w:rFonts w:hAnsiTheme="minorHAnsi"/>
          <w:b/>
          <w:bCs/>
        </w:rPr>
        <w:t>2</w:t>
      </w:r>
      <w:r w:rsidRPr="00E212AB">
        <w:rPr>
          <w:rFonts w:hAnsiTheme="minorHAnsi"/>
        </w:rPr>
        <w:t>, 10, doi</w:t>
      </w:r>
      <w:proofErr w:type="gramStart"/>
      <w:r w:rsidRPr="00E212AB">
        <w:rPr>
          <w:rFonts w:hAnsiTheme="minorHAnsi"/>
        </w:rPr>
        <w:t>:dx.doi.org</w:t>
      </w:r>
      <w:proofErr w:type="gramEnd"/>
      <w:r w:rsidRPr="00E212AB">
        <w:rPr>
          <w:rFonts w:hAnsiTheme="minorHAnsi"/>
        </w:rPr>
        <w:t>/10.1186/2047-217X-2-10 (2013).</w:t>
      </w:r>
    </w:p>
    <w:p w:rsidR="005202AA" w:rsidRPr="00E212AB" w:rsidRDefault="005202AA" w:rsidP="00E212AB">
      <w:pPr>
        <w:pStyle w:val="Bibliography"/>
        <w:rPr>
          <w:rFonts w:hAnsiTheme="minorHAnsi"/>
        </w:rPr>
      </w:pPr>
      <w:r w:rsidRPr="00E212AB">
        <w:rPr>
          <w:rFonts w:hAnsiTheme="minorHAnsi"/>
        </w:rPr>
        <w:t>34.</w:t>
      </w:r>
      <w:r w:rsidRPr="00E212AB">
        <w:rPr>
          <w:rFonts w:hAnsiTheme="minorHAnsi"/>
        </w:rPr>
        <w:tab/>
        <w:t>Li, B. &amp; Dewey, C. RSEM: accurate transcript quantification from RNA-</w:t>
      </w:r>
      <w:proofErr w:type="spellStart"/>
      <w:r w:rsidRPr="00E212AB">
        <w:rPr>
          <w:rFonts w:hAnsiTheme="minorHAnsi"/>
        </w:rPr>
        <w:t>Seq</w:t>
      </w:r>
      <w:proofErr w:type="spellEnd"/>
      <w:r w:rsidRPr="00E212AB">
        <w:rPr>
          <w:rFonts w:hAnsiTheme="minorHAnsi"/>
        </w:rPr>
        <w:t xml:space="preserve"> data with or without a reference genome. </w:t>
      </w:r>
      <w:r w:rsidRPr="00E212AB">
        <w:rPr>
          <w:rFonts w:hAnsiTheme="minorHAnsi"/>
          <w:i/>
          <w:iCs/>
        </w:rPr>
        <w:t>BMC Bioinformatics</w:t>
      </w:r>
      <w:r w:rsidRPr="00E212AB">
        <w:rPr>
          <w:rFonts w:hAnsiTheme="minorHAnsi"/>
        </w:rPr>
        <w:t xml:space="preserve"> </w:t>
      </w:r>
      <w:r w:rsidRPr="00E212AB">
        <w:rPr>
          <w:rFonts w:hAnsiTheme="minorHAnsi"/>
          <w:b/>
          <w:bCs/>
        </w:rPr>
        <w:t>12</w:t>
      </w:r>
      <w:r w:rsidRPr="00E212AB">
        <w:rPr>
          <w:rFonts w:hAnsiTheme="minorHAnsi"/>
        </w:rPr>
        <w:t>, 323, doi</w:t>
      </w:r>
      <w:proofErr w:type="gramStart"/>
      <w:r w:rsidRPr="00E212AB">
        <w:rPr>
          <w:rFonts w:hAnsiTheme="minorHAnsi"/>
        </w:rPr>
        <w:t>:dx.doi.org</w:t>
      </w:r>
      <w:proofErr w:type="gramEnd"/>
      <w:r w:rsidRPr="00E212AB">
        <w:rPr>
          <w:rFonts w:hAnsiTheme="minorHAnsi"/>
        </w:rPr>
        <w:t>/10.1186/1471-2105-12-323 (2011).</w:t>
      </w:r>
    </w:p>
    <w:p w:rsidR="005202AA" w:rsidRPr="00C17142" w:rsidRDefault="00F14A7A" w:rsidP="00E212AB">
      <w:pPr>
        <w:pStyle w:val="Bibliography"/>
        <w:rPr>
          <w:rFonts w:asciiTheme="minorHAnsi" w:hAnsiTheme="minorHAnsi"/>
          <w:rPrChange w:id="593" w:author="" w:date="2014-05-06T19:47:00Z">
            <w:rPr>
              <w:rFonts w:hAnsiTheme="minorHAnsi"/>
            </w:rPr>
          </w:rPrChange>
        </w:rPr>
      </w:pPr>
      <w:r w:rsidRPr="00F14A7A">
        <w:rPr>
          <w:rFonts w:asciiTheme="minorHAnsi" w:hAnsiTheme="minorHAnsi"/>
          <w:rPrChange w:id="594" w:author="" w:date="2014-05-06T19:47:00Z">
            <w:rPr>
              <w:rFonts w:hAnsiTheme="minorHAnsi"/>
            </w:rPr>
          </w:rPrChange>
        </w:rPr>
        <w:t>35.</w:t>
      </w:r>
      <w:r w:rsidRPr="00F14A7A">
        <w:rPr>
          <w:rFonts w:asciiTheme="minorHAnsi" w:hAnsiTheme="minorHAnsi"/>
          <w:rPrChange w:id="595" w:author="" w:date="2014-05-06T19:47:00Z">
            <w:rPr>
              <w:rFonts w:hAnsiTheme="minorHAnsi"/>
            </w:rPr>
          </w:rPrChange>
        </w:rPr>
        <w:tab/>
        <w:t>White, B.</w:t>
      </w:r>
      <w:del w:id="596" w:author="" w:date="2014-05-03T22:09:00Z">
        <w:r w:rsidRPr="00F14A7A">
          <w:rPr>
            <w:rFonts w:asciiTheme="minorHAnsi" w:hAnsiTheme="minorHAnsi"/>
            <w:rPrChange w:id="597" w:author="" w:date="2014-05-06T19:47:00Z">
              <w:rPr>
                <w:rFonts w:hAnsiTheme="minorHAnsi"/>
              </w:rPr>
            </w:rPrChange>
          </w:rPr>
          <w:delText xml:space="preserve"> </w:delText>
        </w:r>
      </w:del>
      <w:r w:rsidRPr="00F14A7A">
        <w:rPr>
          <w:rFonts w:asciiTheme="minorHAnsi" w:hAnsiTheme="minorHAnsi"/>
          <w:rPrChange w:id="598" w:author="" w:date="2014-05-06T19:47:00Z">
            <w:rPr>
              <w:rFonts w:hAnsiTheme="minorHAnsi"/>
            </w:rPr>
          </w:rPrChange>
        </w:rPr>
        <w:t>N. &amp; De Lucca, F.</w:t>
      </w:r>
      <w:del w:id="599" w:author="" w:date="2014-05-03T22:09:00Z">
        <w:r w:rsidRPr="00F14A7A">
          <w:rPr>
            <w:rFonts w:asciiTheme="minorHAnsi" w:hAnsiTheme="minorHAnsi"/>
            <w:rPrChange w:id="600" w:author="" w:date="2014-05-06T19:47:00Z">
              <w:rPr>
                <w:rFonts w:hAnsiTheme="minorHAnsi"/>
              </w:rPr>
            </w:rPrChange>
          </w:rPr>
          <w:delText xml:space="preserve"> </w:delText>
        </w:r>
      </w:del>
      <w:r w:rsidRPr="00F14A7A">
        <w:rPr>
          <w:rFonts w:asciiTheme="minorHAnsi" w:hAnsiTheme="minorHAnsi"/>
          <w:rPrChange w:id="601" w:author="" w:date="2014-05-06T19:47:00Z">
            <w:rPr>
              <w:rFonts w:hAnsiTheme="minorHAnsi"/>
            </w:rPr>
          </w:rPrChange>
        </w:rPr>
        <w:t xml:space="preserve">L. Preparation and analysis of RNA. In: </w:t>
      </w:r>
      <w:r w:rsidRPr="00F14A7A">
        <w:rPr>
          <w:rFonts w:asciiTheme="minorHAnsi" w:hAnsiTheme="minorHAnsi"/>
          <w:i/>
          <w:iCs/>
          <w:rPrChange w:id="602" w:author="" w:date="2014-05-06T19:47:00Z">
            <w:rPr>
              <w:rFonts w:hAnsiTheme="minorHAnsi"/>
              <w:i/>
              <w:iCs/>
            </w:rPr>
          </w:rPrChange>
        </w:rPr>
        <w:t>Analytical Biochemistry of Insects</w:t>
      </w:r>
      <w:r w:rsidRPr="00F14A7A">
        <w:rPr>
          <w:rFonts w:asciiTheme="minorHAnsi" w:hAnsiTheme="minorHAnsi"/>
          <w:rPrChange w:id="603" w:author="" w:date="2014-05-06T19:47:00Z">
            <w:rPr>
              <w:rFonts w:hAnsiTheme="minorHAnsi"/>
            </w:rPr>
          </w:rPrChange>
        </w:rPr>
        <w:t>. Turner, R.B., ed., Elsevier Scientific Publishing Company, 85evie</w:t>
      </w:r>
      <w:ins w:id="604" w:author="" w:date="2014-05-03T22:08:00Z">
        <w:r w:rsidRPr="00F14A7A">
          <w:rPr>
            <w:rFonts w:asciiTheme="minorHAnsi" w:hAnsiTheme="minorHAnsi"/>
            <w:rPrChange w:id="605" w:author="" w:date="2014-05-06T19:47:00Z">
              <w:rPr>
                <w:rFonts w:hAnsiTheme="minorHAnsi"/>
              </w:rPr>
            </w:rPrChange>
          </w:rPr>
          <w:t xml:space="preserve"> (</w:t>
        </w:r>
      </w:ins>
      <w:del w:id="606" w:author="" w:date="2014-05-03T22:08:00Z">
        <w:r w:rsidRPr="00F14A7A">
          <w:rPr>
            <w:rFonts w:asciiTheme="minorHAnsi" w:hAnsiTheme="minorHAnsi"/>
            <w:rPrChange w:id="607" w:author="" w:date="2014-05-06T19:47:00Z">
              <w:rPr>
                <w:rFonts w:hAnsiTheme="minorHAnsi"/>
              </w:rPr>
            </w:rPrChange>
          </w:rPr>
          <w:delText>.</w:delText>
        </w:r>
      </w:del>
      <w:ins w:id="608" w:author="" w:date="2014-05-03T22:07:00Z">
        <w:r w:rsidRPr="00F14A7A">
          <w:rPr>
            <w:rFonts w:asciiTheme="minorHAnsi" w:hAnsiTheme="minorHAnsi"/>
            <w:rPrChange w:id="609" w:author="" w:date="2014-05-06T19:47:00Z">
              <w:rPr>
                <w:rFonts w:hAnsiTheme="minorHAnsi"/>
              </w:rPr>
            </w:rPrChange>
          </w:rPr>
          <w:t>1977</w:t>
        </w:r>
      </w:ins>
      <w:ins w:id="610" w:author="" w:date="2014-05-03T22:08:00Z">
        <w:r w:rsidRPr="00F14A7A">
          <w:rPr>
            <w:rFonts w:asciiTheme="minorHAnsi" w:hAnsiTheme="minorHAnsi"/>
            <w:rPrChange w:id="611" w:author="" w:date="2014-05-06T19:47:00Z">
              <w:rPr>
                <w:rFonts w:hAnsiTheme="minorHAnsi"/>
              </w:rPr>
            </w:rPrChange>
          </w:rPr>
          <w:t>).</w:t>
        </w:r>
      </w:ins>
    </w:p>
    <w:p w:rsidR="00AC2F2B" w:rsidRDefault="00C17142" w:rsidP="00AC2F2B">
      <w:pPr>
        <w:pStyle w:val="Bibliography"/>
        <w:numPr>
          <w:ins w:id="612" w:author="" w:date="2014-05-06T19:46:00Z"/>
        </w:numPr>
        <w:rPr>
          <w:ins w:id="613" w:author="" w:date="2014-05-06T19:46:00Z"/>
        </w:rPr>
      </w:pPr>
      <w:ins w:id="614" w:author="" w:date="2014-05-06T19:47:00Z">
        <w:r>
          <w:rPr>
            <w:shd w:val="clear" w:color="auto" w:fill="FFFFFF"/>
          </w:rPr>
          <w:t>36.</w:t>
        </w:r>
        <w:r>
          <w:rPr>
            <w:shd w:val="clear" w:color="auto" w:fill="FFFFFF"/>
          </w:rPr>
          <w:tab/>
        </w:r>
      </w:ins>
      <w:ins w:id="615" w:author="" w:date="2014-05-06T19:46:00Z">
        <w:r w:rsidR="00F14A7A" w:rsidRPr="00F14A7A">
          <w:rPr>
            <w:shd w:val="clear" w:color="auto" w:fill="FFFFFF"/>
            <w:rPrChange w:id="616" w:author="" w:date="2014-05-06T19:47:00Z">
              <w:rPr>
                <w:rFonts w:ascii="Arial" w:hAnsi="Arial" w:cs="Arial"/>
                <w:color w:val="222222"/>
                <w:sz w:val="15"/>
                <w:szCs w:val="15"/>
                <w:shd w:val="clear" w:color="auto" w:fill="FFFFFF"/>
              </w:rPr>
            </w:rPrChange>
          </w:rPr>
          <w:t>Hawley</w:t>
        </w:r>
      </w:ins>
      <w:ins w:id="617" w:author="" w:date="2014-05-06T19:47:00Z">
        <w:r>
          <w:rPr>
            <w:shd w:val="clear" w:color="auto" w:fill="FFFFFF"/>
          </w:rPr>
          <w:t>,</w:t>
        </w:r>
      </w:ins>
      <w:ins w:id="618" w:author="" w:date="2014-05-06T19:46:00Z">
        <w:r w:rsidR="00F14A7A" w:rsidRPr="00F14A7A">
          <w:rPr>
            <w:shd w:val="clear" w:color="auto" w:fill="FFFFFF"/>
            <w:rPrChange w:id="619" w:author="" w:date="2014-05-06T19:47:00Z">
              <w:rPr>
                <w:rFonts w:ascii="Arial" w:hAnsi="Arial" w:cs="Arial"/>
                <w:color w:val="222222"/>
                <w:sz w:val="15"/>
                <w:szCs w:val="15"/>
                <w:shd w:val="clear" w:color="auto" w:fill="FFFFFF"/>
              </w:rPr>
            </w:rPrChange>
          </w:rPr>
          <w:t xml:space="preserve"> W</w:t>
        </w:r>
      </w:ins>
      <w:ins w:id="620" w:author="" w:date="2014-05-06T19:47:00Z">
        <w:r>
          <w:rPr>
            <w:shd w:val="clear" w:color="auto" w:fill="FFFFFF"/>
          </w:rPr>
          <w:t>.</w:t>
        </w:r>
      </w:ins>
      <w:ins w:id="621" w:author="" w:date="2014-05-06T19:46:00Z">
        <w:r w:rsidR="00F14A7A" w:rsidRPr="00F14A7A">
          <w:rPr>
            <w:shd w:val="clear" w:color="auto" w:fill="FFFFFF"/>
            <w:rPrChange w:id="622" w:author="" w:date="2014-05-06T19:47:00Z">
              <w:rPr>
                <w:rFonts w:ascii="Arial" w:hAnsi="Arial" w:cs="Arial"/>
                <w:color w:val="222222"/>
                <w:sz w:val="15"/>
                <w:szCs w:val="15"/>
                <w:shd w:val="clear" w:color="auto" w:fill="FFFFFF"/>
              </w:rPr>
            </w:rPrChange>
          </w:rPr>
          <w:t xml:space="preserve">A. </w:t>
        </w:r>
        <w:proofErr w:type="gramStart"/>
        <w:r w:rsidR="00F14A7A" w:rsidRPr="00F14A7A">
          <w:rPr>
            <w:shd w:val="clear" w:color="auto" w:fill="FFFFFF"/>
            <w:rPrChange w:id="623" w:author="" w:date="2014-05-06T19:47:00Z">
              <w:rPr>
                <w:rFonts w:ascii="Arial" w:hAnsi="Arial" w:cs="Arial"/>
                <w:color w:val="222222"/>
                <w:sz w:val="15"/>
                <w:szCs w:val="15"/>
                <w:shd w:val="clear" w:color="auto" w:fill="FFFFFF"/>
              </w:rPr>
            </w:rPrChange>
          </w:rPr>
          <w:t xml:space="preserve">The biology of </w:t>
        </w:r>
        <w:r w:rsidR="00F14A7A" w:rsidRPr="00F14A7A">
          <w:rPr>
            <w:i/>
            <w:shd w:val="clear" w:color="auto" w:fill="FFFFFF"/>
            <w:rPrChange w:id="624" w:author="" w:date="2014-05-06T19:47:00Z">
              <w:rPr>
                <w:rFonts w:ascii="Arial" w:hAnsi="Arial" w:cs="Arial"/>
                <w:color w:val="222222"/>
                <w:sz w:val="15"/>
                <w:szCs w:val="15"/>
                <w:shd w:val="clear" w:color="auto" w:fill="FFFFFF"/>
              </w:rPr>
            </w:rPrChange>
          </w:rPr>
          <w:t>Aedes albopictus</w:t>
        </w:r>
        <w:r w:rsidR="00F14A7A" w:rsidRPr="00F14A7A">
          <w:rPr>
            <w:shd w:val="clear" w:color="auto" w:fill="FFFFFF"/>
            <w:rPrChange w:id="625" w:author="" w:date="2014-05-06T19:47:00Z">
              <w:rPr>
                <w:rFonts w:ascii="Arial" w:hAnsi="Arial" w:cs="Arial"/>
                <w:color w:val="222222"/>
                <w:sz w:val="15"/>
                <w:szCs w:val="15"/>
                <w:shd w:val="clear" w:color="auto" w:fill="FFFFFF"/>
              </w:rPr>
            </w:rPrChange>
          </w:rPr>
          <w:t>.</w:t>
        </w:r>
        <w:proofErr w:type="gramEnd"/>
        <w:r w:rsidR="00F14A7A" w:rsidRPr="00F14A7A">
          <w:rPr>
            <w:shd w:val="clear" w:color="auto" w:fill="FFFFFF"/>
            <w:rPrChange w:id="626" w:author="" w:date="2014-05-06T19:47:00Z">
              <w:rPr>
                <w:rFonts w:ascii="Arial" w:hAnsi="Arial" w:cs="Arial"/>
                <w:color w:val="222222"/>
                <w:sz w:val="15"/>
                <w:szCs w:val="15"/>
                <w:shd w:val="clear" w:color="auto" w:fill="FFFFFF"/>
              </w:rPr>
            </w:rPrChange>
          </w:rPr>
          <w:t xml:space="preserve"> </w:t>
        </w:r>
        <w:r w:rsidR="00F14A7A" w:rsidRPr="00F14A7A">
          <w:rPr>
            <w:i/>
            <w:shd w:val="clear" w:color="auto" w:fill="FFFFFF"/>
            <w:rPrChange w:id="627" w:author="" w:date="2014-05-06T19:47:00Z">
              <w:rPr>
                <w:rFonts w:ascii="Arial" w:hAnsi="Arial" w:cs="Arial"/>
                <w:color w:val="222222"/>
                <w:sz w:val="15"/>
                <w:szCs w:val="15"/>
                <w:shd w:val="clear" w:color="auto" w:fill="FFFFFF"/>
              </w:rPr>
            </w:rPrChange>
          </w:rPr>
          <w:t xml:space="preserve">J. Am. </w:t>
        </w:r>
        <w:proofErr w:type="spellStart"/>
        <w:r w:rsidR="00F14A7A" w:rsidRPr="00F14A7A">
          <w:rPr>
            <w:i/>
            <w:shd w:val="clear" w:color="auto" w:fill="FFFFFF"/>
            <w:rPrChange w:id="628" w:author="" w:date="2014-05-06T19:47:00Z">
              <w:rPr>
                <w:rFonts w:ascii="Arial" w:hAnsi="Arial" w:cs="Arial"/>
                <w:color w:val="222222"/>
                <w:sz w:val="15"/>
                <w:szCs w:val="15"/>
                <w:shd w:val="clear" w:color="auto" w:fill="FFFFFF"/>
              </w:rPr>
            </w:rPrChange>
          </w:rPr>
          <w:t>Mosq</w:t>
        </w:r>
        <w:proofErr w:type="spellEnd"/>
        <w:r w:rsidR="00F14A7A" w:rsidRPr="00F14A7A">
          <w:rPr>
            <w:i/>
            <w:shd w:val="clear" w:color="auto" w:fill="FFFFFF"/>
            <w:rPrChange w:id="629" w:author="" w:date="2014-05-06T19:47:00Z">
              <w:rPr>
                <w:rFonts w:ascii="Arial" w:hAnsi="Arial" w:cs="Arial"/>
                <w:color w:val="222222"/>
                <w:sz w:val="15"/>
                <w:szCs w:val="15"/>
                <w:shd w:val="clear" w:color="auto" w:fill="FFFFFF"/>
              </w:rPr>
            </w:rPrChange>
          </w:rPr>
          <w:t>. Contr. Assoc.</w:t>
        </w:r>
        <w:r w:rsidR="00F14A7A" w:rsidRPr="00F14A7A">
          <w:rPr>
            <w:shd w:val="clear" w:color="auto" w:fill="FFFFFF"/>
            <w:rPrChange w:id="630" w:author="" w:date="2014-05-06T19:47:00Z">
              <w:rPr>
                <w:rFonts w:ascii="Arial" w:hAnsi="Arial" w:cs="Arial"/>
                <w:color w:val="222222"/>
                <w:sz w:val="15"/>
                <w:szCs w:val="15"/>
                <w:shd w:val="clear" w:color="auto" w:fill="FFFFFF"/>
              </w:rPr>
            </w:rPrChange>
          </w:rPr>
          <w:t xml:space="preserve"> </w:t>
        </w:r>
        <w:r w:rsidR="00F14A7A" w:rsidRPr="00F14A7A">
          <w:rPr>
            <w:b/>
            <w:shd w:val="clear" w:color="auto" w:fill="FFFFFF"/>
            <w:rPrChange w:id="631" w:author="" w:date="2014-05-06T19:48:00Z">
              <w:rPr>
                <w:rFonts w:ascii="Arial" w:hAnsi="Arial" w:cs="Arial"/>
                <w:color w:val="222222"/>
                <w:sz w:val="15"/>
                <w:szCs w:val="15"/>
                <w:shd w:val="clear" w:color="auto" w:fill="FFFFFF"/>
              </w:rPr>
            </w:rPrChange>
          </w:rPr>
          <w:t>4</w:t>
        </w:r>
        <w:r>
          <w:rPr>
            <w:shd w:val="clear" w:color="auto" w:fill="FFFFFF"/>
          </w:rPr>
          <w:t>,</w:t>
        </w:r>
        <w:r w:rsidR="00F14A7A" w:rsidRPr="00F14A7A">
          <w:rPr>
            <w:shd w:val="clear" w:color="auto" w:fill="FFFFFF"/>
            <w:rPrChange w:id="632" w:author="" w:date="2014-05-06T19:47:00Z">
              <w:rPr>
                <w:rFonts w:ascii="Arial" w:hAnsi="Arial" w:cs="Arial"/>
                <w:color w:val="222222"/>
                <w:sz w:val="15"/>
                <w:szCs w:val="15"/>
                <w:shd w:val="clear" w:color="auto" w:fill="FFFFFF"/>
              </w:rPr>
            </w:rPrChange>
          </w:rPr>
          <w:t xml:space="preserve"> 1-39</w:t>
        </w:r>
      </w:ins>
      <w:ins w:id="633" w:author="" w:date="2014-05-06T19:47:00Z">
        <w:r>
          <w:rPr>
            <w:shd w:val="clear" w:color="auto" w:fill="FFFFFF"/>
          </w:rPr>
          <w:t xml:space="preserve"> (</w:t>
        </w:r>
        <w:r w:rsidRPr="00C17142">
          <w:rPr>
            <w:shd w:val="clear" w:color="auto" w:fill="FFFFFF"/>
          </w:rPr>
          <w:t>1988</w:t>
        </w:r>
        <w:r>
          <w:rPr>
            <w:shd w:val="clear" w:color="auto" w:fill="FFFFFF"/>
          </w:rPr>
          <w:t>)</w:t>
        </w:r>
      </w:ins>
      <w:ins w:id="634" w:author="" w:date="2014-05-06T20:03:00Z">
        <w:r w:rsidR="00AC2F2B">
          <w:rPr>
            <w:shd w:val="clear" w:color="auto" w:fill="FFFFFF"/>
          </w:rPr>
          <w:t>.</w:t>
        </w:r>
      </w:ins>
    </w:p>
    <w:p w:rsidR="00E360E9" w:rsidRPr="007F2405" w:rsidRDefault="00C17142">
      <w:pPr>
        <w:pStyle w:val="Bibliography"/>
        <w:numPr>
          <w:ins w:id="635" w:author="" w:date="2014-05-06T20:03:00Z"/>
        </w:numPr>
        <w:rPr>
          <w:ins w:id="636" w:author="" w:date="2014-05-06T19:49:00Z"/>
          <w:rFonts w:cs="Times New Roman"/>
          <w:color w:val="auto"/>
          <w:lang w:eastAsia="zh-CN"/>
          <w:rPrChange w:id="637" w:author="" w:date="2014-05-08T19:41:00Z">
            <w:rPr>
              <w:ins w:id="638" w:author="" w:date="2014-05-06T19:49:00Z"/>
              <w:rFonts w:cs="Times New Roman"/>
              <w:lang w:eastAsia="zh-CN"/>
            </w:rPr>
          </w:rPrChange>
        </w:rPr>
        <w:pPrChange w:id="639" w:author="" w:date="2014-05-06T20:02:00Z">
          <w:pPr/>
        </w:pPrChange>
      </w:pPr>
      <w:ins w:id="640" w:author="" w:date="2014-05-06T19:48:00Z">
        <w:r>
          <w:rPr>
            <w:shd w:val="clear" w:color="auto" w:fill="FFFFFF"/>
          </w:rPr>
          <w:t>37.</w:t>
        </w:r>
        <w:r>
          <w:rPr>
            <w:shd w:val="clear" w:color="auto" w:fill="FFFFFF"/>
          </w:rPr>
          <w:tab/>
        </w:r>
      </w:ins>
      <w:ins w:id="641" w:author="" w:date="2014-05-06T19:46:00Z">
        <w:r w:rsidR="00F14A7A" w:rsidRPr="00F14A7A">
          <w:rPr>
            <w:shd w:val="clear" w:color="auto" w:fill="FFFFFF"/>
            <w:rPrChange w:id="642" w:author="" w:date="2014-05-06T19:47:00Z">
              <w:rPr>
                <w:rFonts w:ascii="Arial" w:hAnsi="Arial" w:cs="Arial"/>
                <w:color w:val="222222"/>
                <w:sz w:val="15"/>
                <w:szCs w:val="15"/>
                <w:shd w:val="clear" w:color="auto" w:fill="FFFFFF"/>
              </w:rPr>
            </w:rPrChange>
          </w:rPr>
          <w:t>Dowling</w:t>
        </w:r>
      </w:ins>
      <w:ins w:id="643" w:author="" w:date="2014-05-06T19:48:00Z">
        <w:r>
          <w:rPr>
            <w:shd w:val="clear" w:color="auto" w:fill="FFFFFF"/>
          </w:rPr>
          <w:t>,</w:t>
        </w:r>
      </w:ins>
      <w:ins w:id="644" w:author="" w:date="2014-05-06T19:46:00Z">
        <w:r w:rsidR="00F14A7A" w:rsidRPr="00F14A7A">
          <w:rPr>
            <w:shd w:val="clear" w:color="auto" w:fill="FFFFFF"/>
            <w:rPrChange w:id="645" w:author="" w:date="2014-05-06T19:47:00Z">
              <w:rPr>
                <w:rFonts w:ascii="Arial" w:hAnsi="Arial" w:cs="Arial"/>
                <w:color w:val="222222"/>
                <w:sz w:val="15"/>
                <w:szCs w:val="15"/>
                <w:shd w:val="clear" w:color="auto" w:fill="FFFFFF"/>
              </w:rPr>
            </w:rPrChange>
          </w:rPr>
          <w:t xml:space="preserve"> Z</w:t>
        </w:r>
      </w:ins>
      <w:ins w:id="646" w:author="" w:date="2014-05-06T19:48:00Z">
        <w:r>
          <w:rPr>
            <w:shd w:val="clear" w:color="auto" w:fill="FFFFFF"/>
          </w:rPr>
          <w:t>.</w:t>
        </w:r>
      </w:ins>
      <w:ins w:id="647" w:author="" w:date="2014-05-06T19:46:00Z">
        <w:r w:rsidR="00F14A7A" w:rsidRPr="00F14A7A">
          <w:rPr>
            <w:shd w:val="clear" w:color="auto" w:fill="FFFFFF"/>
            <w:rPrChange w:id="648" w:author="" w:date="2014-05-06T19:47:00Z">
              <w:rPr>
                <w:rFonts w:ascii="Arial" w:hAnsi="Arial" w:cs="Arial"/>
                <w:color w:val="222222"/>
                <w:sz w:val="15"/>
                <w:szCs w:val="15"/>
                <w:shd w:val="clear" w:color="auto" w:fill="FFFFFF"/>
              </w:rPr>
            </w:rPrChange>
          </w:rPr>
          <w:t xml:space="preserve">, </w:t>
        </w:r>
        <w:proofErr w:type="spellStart"/>
        <w:r w:rsidR="00F14A7A" w:rsidRPr="00F14A7A">
          <w:rPr>
            <w:shd w:val="clear" w:color="auto" w:fill="FFFFFF"/>
            <w:rPrChange w:id="649" w:author="" w:date="2014-05-06T19:47:00Z">
              <w:rPr>
                <w:rFonts w:ascii="Arial" w:hAnsi="Arial" w:cs="Arial"/>
                <w:color w:val="222222"/>
                <w:sz w:val="15"/>
                <w:szCs w:val="15"/>
                <w:shd w:val="clear" w:color="auto" w:fill="FFFFFF"/>
              </w:rPr>
            </w:rPrChange>
          </w:rPr>
          <w:t>Ladeau</w:t>
        </w:r>
      </w:ins>
      <w:proofErr w:type="spellEnd"/>
      <w:ins w:id="650" w:author="" w:date="2014-05-06T19:48:00Z">
        <w:r>
          <w:rPr>
            <w:shd w:val="clear" w:color="auto" w:fill="FFFFFF"/>
          </w:rPr>
          <w:t>,</w:t>
        </w:r>
      </w:ins>
      <w:ins w:id="651" w:author="" w:date="2014-05-06T19:46:00Z">
        <w:r w:rsidR="00F14A7A" w:rsidRPr="00F14A7A">
          <w:rPr>
            <w:shd w:val="clear" w:color="auto" w:fill="FFFFFF"/>
            <w:rPrChange w:id="652" w:author="" w:date="2014-05-06T19:47:00Z">
              <w:rPr>
                <w:rFonts w:ascii="Arial" w:hAnsi="Arial" w:cs="Arial"/>
                <w:color w:val="222222"/>
                <w:sz w:val="15"/>
                <w:szCs w:val="15"/>
                <w:shd w:val="clear" w:color="auto" w:fill="FFFFFF"/>
              </w:rPr>
            </w:rPrChange>
          </w:rPr>
          <w:t xml:space="preserve"> S</w:t>
        </w:r>
      </w:ins>
      <w:ins w:id="653" w:author="" w:date="2014-05-06T19:48:00Z">
        <w:r>
          <w:rPr>
            <w:shd w:val="clear" w:color="auto" w:fill="FFFFFF"/>
          </w:rPr>
          <w:t>.</w:t>
        </w:r>
      </w:ins>
      <w:ins w:id="654" w:author="" w:date="2014-05-06T19:46:00Z">
        <w:r w:rsidR="00F14A7A" w:rsidRPr="00F14A7A">
          <w:rPr>
            <w:shd w:val="clear" w:color="auto" w:fill="FFFFFF"/>
            <w:rPrChange w:id="655" w:author="" w:date="2014-05-06T19:47:00Z">
              <w:rPr>
                <w:rFonts w:ascii="Arial" w:hAnsi="Arial" w:cs="Arial"/>
                <w:color w:val="222222"/>
                <w:sz w:val="15"/>
                <w:szCs w:val="15"/>
                <w:shd w:val="clear" w:color="auto" w:fill="FFFFFF"/>
              </w:rPr>
            </w:rPrChange>
          </w:rPr>
          <w:t>L</w:t>
        </w:r>
      </w:ins>
      <w:ins w:id="656" w:author="" w:date="2014-05-06T19:48:00Z">
        <w:r>
          <w:rPr>
            <w:shd w:val="clear" w:color="auto" w:fill="FFFFFF"/>
          </w:rPr>
          <w:t>.</w:t>
        </w:r>
      </w:ins>
      <w:ins w:id="657" w:author="" w:date="2014-05-06T19:46:00Z">
        <w:r w:rsidR="00F14A7A" w:rsidRPr="00F14A7A">
          <w:rPr>
            <w:shd w:val="clear" w:color="auto" w:fill="FFFFFF"/>
            <w:rPrChange w:id="658" w:author="" w:date="2014-05-06T19:47:00Z">
              <w:rPr>
                <w:rFonts w:ascii="Arial" w:hAnsi="Arial" w:cs="Arial"/>
                <w:color w:val="222222"/>
                <w:sz w:val="15"/>
                <w:szCs w:val="15"/>
                <w:shd w:val="clear" w:color="auto" w:fill="FFFFFF"/>
              </w:rPr>
            </w:rPrChange>
          </w:rPr>
          <w:t xml:space="preserve">, </w:t>
        </w:r>
        <w:proofErr w:type="spellStart"/>
        <w:r w:rsidR="00F14A7A" w:rsidRPr="00F14A7A">
          <w:rPr>
            <w:shd w:val="clear" w:color="auto" w:fill="FFFFFF"/>
            <w:rPrChange w:id="659" w:author="" w:date="2014-05-06T19:47:00Z">
              <w:rPr>
                <w:rFonts w:ascii="Arial" w:hAnsi="Arial" w:cs="Arial"/>
                <w:color w:val="222222"/>
                <w:sz w:val="15"/>
                <w:szCs w:val="15"/>
                <w:shd w:val="clear" w:color="auto" w:fill="FFFFFF"/>
              </w:rPr>
            </w:rPrChange>
          </w:rPr>
          <w:t>Armbruster</w:t>
        </w:r>
      </w:ins>
      <w:proofErr w:type="spellEnd"/>
      <w:ins w:id="660" w:author="" w:date="2014-05-06T19:48:00Z">
        <w:r>
          <w:rPr>
            <w:shd w:val="clear" w:color="auto" w:fill="FFFFFF"/>
          </w:rPr>
          <w:t>,</w:t>
        </w:r>
      </w:ins>
      <w:ins w:id="661" w:author="" w:date="2014-05-06T19:46:00Z">
        <w:r w:rsidR="00F14A7A" w:rsidRPr="00F14A7A">
          <w:rPr>
            <w:shd w:val="clear" w:color="auto" w:fill="FFFFFF"/>
            <w:rPrChange w:id="662" w:author="" w:date="2014-05-06T19:47:00Z">
              <w:rPr>
                <w:rFonts w:ascii="Arial" w:hAnsi="Arial" w:cs="Arial"/>
                <w:color w:val="222222"/>
                <w:sz w:val="15"/>
                <w:szCs w:val="15"/>
                <w:shd w:val="clear" w:color="auto" w:fill="FFFFFF"/>
              </w:rPr>
            </w:rPrChange>
          </w:rPr>
          <w:t xml:space="preserve"> P</w:t>
        </w:r>
      </w:ins>
      <w:ins w:id="663" w:author="" w:date="2014-05-06T19:48:00Z">
        <w:r>
          <w:rPr>
            <w:shd w:val="clear" w:color="auto" w:fill="FFFFFF"/>
          </w:rPr>
          <w:t>.</w:t>
        </w:r>
      </w:ins>
      <w:ins w:id="664" w:author="" w:date="2014-05-06T19:46:00Z">
        <w:r w:rsidR="00F14A7A" w:rsidRPr="00F14A7A">
          <w:rPr>
            <w:shd w:val="clear" w:color="auto" w:fill="FFFFFF"/>
            <w:rPrChange w:id="665" w:author="" w:date="2014-05-06T19:47:00Z">
              <w:rPr>
                <w:rFonts w:ascii="Arial" w:hAnsi="Arial" w:cs="Arial"/>
                <w:color w:val="222222"/>
                <w:sz w:val="15"/>
                <w:szCs w:val="15"/>
                <w:shd w:val="clear" w:color="auto" w:fill="FFFFFF"/>
              </w:rPr>
            </w:rPrChange>
          </w:rPr>
          <w:t xml:space="preserve">, </w:t>
        </w:r>
        <w:proofErr w:type="spellStart"/>
        <w:r w:rsidR="00F14A7A" w:rsidRPr="00F14A7A">
          <w:rPr>
            <w:shd w:val="clear" w:color="auto" w:fill="FFFFFF"/>
            <w:rPrChange w:id="666" w:author="" w:date="2014-05-06T19:47:00Z">
              <w:rPr>
                <w:rFonts w:ascii="Arial" w:hAnsi="Arial" w:cs="Arial"/>
                <w:color w:val="222222"/>
                <w:sz w:val="15"/>
                <w:szCs w:val="15"/>
                <w:shd w:val="clear" w:color="auto" w:fill="FFFFFF"/>
              </w:rPr>
            </w:rPrChange>
          </w:rPr>
          <w:t>Biehler</w:t>
        </w:r>
      </w:ins>
      <w:proofErr w:type="spellEnd"/>
      <w:ins w:id="667" w:author="" w:date="2014-05-06T19:48:00Z">
        <w:r>
          <w:rPr>
            <w:shd w:val="clear" w:color="auto" w:fill="FFFFFF"/>
          </w:rPr>
          <w:t>,</w:t>
        </w:r>
      </w:ins>
      <w:ins w:id="668" w:author="" w:date="2014-05-06T19:46:00Z">
        <w:r w:rsidR="00F14A7A" w:rsidRPr="00F14A7A">
          <w:rPr>
            <w:shd w:val="clear" w:color="auto" w:fill="FFFFFF"/>
            <w:rPrChange w:id="669" w:author="" w:date="2014-05-06T19:47:00Z">
              <w:rPr>
                <w:rFonts w:ascii="Arial" w:hAnsi="Arial" w:cs="Arial"/>
                <w:color w:val="222222"/>
                <w:sz w:val="15"/>
                <w:szCs w:val="15"/>
                <w:shd w:val="clear" w:color="auto" w:fill="FFFFFF"/>
              </w:rPr>
            </w:rPrChange>
          </w:rPr>
          <w:t xml:space="preserve"> D</w:t>
        </w:r>
      </w:ins>
      <w:ins w:id="670" w:author="" w:date="2014-05-06T19:48:00Z">
        <w:r>
          <w:rPr>
            <w:shd w:val="clear" w:color="auto" w:fill="FFFFFF"/>
          </w:rPr>
          <w:t>.</w:t>
        </w:r>
      </w:ins>
      <w:ins w:id="671" w:author="" w:date="2014-05-06T19:46:00Z">
        <w:r>
          <w:rPr>
            <w:shd w:val="clear" w:color="auto" w:fill="FFFFFF"/>
          </w:rPr>
          <w:t xml:space="preserve"> &amp;</w:t>
        </w:r>
        <w:r w:rsidR="00F14A7A" w:rsidRPr="00F14A7A">
          <w:rPr>
            <w:shd w:val="clear" w:color="auto" w:fill="FFFFFF"/>
            <w:rPrChange w:id="672" w:author="" w:date="2014-05-06T19:47:00Z">
              <w:rPr>
                <w:rFonts w:ascii="Arial" w:hAnsi="Arial" w:cs="Arial"/>
                <w:color w:val="222222"/>
                <w:sz w:val="15"/>
                <w:szCs w:val="15"/>
                <w:shd w:val="clear" w:color="auto" w:fill="FFFFFF"/>
              </w:rPr>
            </w:rPrChange>
          </w:rPr>
          <w:t xml:space="preserve"> </w:t>
        </w:r>
        <w:proofErr w:type="spellStart"/>
        <w:r w:rsidR="00F14A7A" w:rsidRPr="00F14A7A">
          <w:rPr>
            <w:shd w:val="clear" w:color="auto" w:fill="FFFFFF"/>
            <w:rPrChange w:id="673" w:author="" w:date="2014-05-06T19:47:00Z">
              <w:rPr>
                <w:rFonts w:ascii="Arial" w:hAnsi="Arial" w:cs="Arial"/>
                <w:color w:val="222222"/>
                <w:sz w:val="15"/>
                <w:szCs w:val="15"/>
                <w:shd w:val="clear" w:color="auto" w:fill="FFFFFF"/>
              </w:rPr>
            </w:rPrChange>
          </w:rPr>
          <w:t>Leisnham</w:t>
        </w:r>
      </w:ins>
      <w:proofErr w:type="spellEnd"/>
      <w:ins w:id="674" w:author="" w:date="2014-05-06T19:48:00Z">
        <w:r>
          <w:rPr>
            <w:shd w:val="clear" w:color="auto" w:fill="FFFFFF"/>
          </w:rPr>
          <w:t>,</w:t>
        </w:r>
      </w:ins>
      <w:ins w:id="675" w:author="" w:date="2014-05-06T19:46:00Z">
        <w:r w:rsidR="00F14A7A" w:rsidRPr="00F14A7A">
          <w:rPr>
            <w:shd w:val="clear" w:color="auto" w:fill="FFFFFF"/>
            <w:rPrChange w:id="676" w:author="" w:date="2014-05-06T19:47:00Z">
              <w:rPr>
                <w:rFonts w:ascii="Arial" w:hAnsi="Arial" w:cs="Arial"/>
                <w:color w:val="222222"/>
                <w:sz w:val="15"/>
                <w:szCs w:val="15"/>
                <w:shd w:val="clear" w:color="auto" w:fill="FFFFFF"/>
              </w:rPr>
            </w:rPrChange>
          </w:rPr>
          <w:t xml:space="preserve"> P</w:t>
        </w:r>
      </w:ins>
      <w:ins w:id="677" w:author="" w:date="2014-05-06T19:48:00Z">
        <w:r>
          <w:rPr>
            <w:shd w:val="clear" w:color="auto" w:fill="FFFFFF"/>
          </w:rPr>
          <w:t>.</w:t>
        </w:r>
      </w:ins>
      <w:ins w:id="678" w:author="" w:date="2014-05-06T19:46:00Z">
        <w:r w:rsidR="00F14A7A" w:rsidRPr="00F14A7A">
          <w:rPr>
            <w:shd w:val="clear" w:color="auto" w:fill="FFFFFF"/>
            <w:rPrChange w:id="679" w:author="" w:date="2014-05-06T19:47:00Z">
              <w:rPr>
                <w:rFonts w:ascii="Arial" w:hAnsi="Arial" w:cs="Arial"/>
                <w:color w:val="222222"/>
                <w:sz w:val="15"/>
                <w:szCs w:val="15"/>
                <w:shd w:val="clear" w:color="auto" w:fill="FFFFFF"/>
              </w:rPr>
            </w:rPrChange>
          </w:rPr>
          <w:t xml:space="preserve">T. Socioeconomic </w:t>
        </w:r>
        <w:r w:rsidR="00F14A7A" w:rsidRPr="007F2405">
          <w:rPr>
            <w:color w:val="auto"/>
            <w:shd w:val="clear" w:color="auto" w:fill="FFFFFF"/>
            <w:rPrChange w:id="680" w:author="" w:date="2014-05-08T19:41:00Z">
              <w:rPr>
                <w:rFonts w:ascii="Arial" w:hAnsi="Arial" w:cs="Arial"/>
                <w:color w:val="222222"/>
                <w:sz w:val="15"/>
                <w:szCs w:val="15"/>
                <w:shd w:val="clear" w:color="auto" w:fill="FFFFFF"/>
              </w:rPr>
            </w:rPrChange>
          </w:rPr>
          <w:t>status affect mosquito (</w:t>
        </w:r>
        <w:proofErr w:type="spellStart"/>
        <w:r w:rsidR="00F14A7A" w:rsidRPr="007F2405">
          <w:rPr>
            <w:color w:val="auto"/>
            <w:shd w:val="clear" w:color="auto" w:fill="FFFFFF"/>
            <w:rPrChange w:id="681" w:author="" w:date="2014-05-08T19:41:00Z">
              <w:rPr>
                <w:rFonts w:ascii="Arial" w:hAnsi="Arial" w:cs="Arial"/>
                <w:color w:val="222222"/>
                <w:sz w:val="15"/>
                <w:szCs w:val="15"/>
                <w:shd w:val="clear" w:color="auto" w:fill="FFFFFF"/>
              </w:rPr>
            </w:rPrChange>
          </w:rPr>
          <w:t>Diptera</w:t>
        </w:r>
        <w:proofErr w:type="gramStart"/>
        <w:r w:rsidR="00F14A7A" w:rsidRPr="007F2405">
          <w:rPr>
            <w:color w:val="auto"/>
            <w:shd w:val="clear" w:color="auto" w:fill="FFFFFF"/>
            <w:rPrChange w:id="682" w:author="" w:date="2014-05-08T19:41:00Z">
              <w:rPr>
                <w:rFonts w:ascii="Arial" w:hAnsi="Arial" w:cs="Arial"/>
                <w:color w:val="222222"/>
                <w:sz w:val="15"/>
                <w:szCs w:val="15"/>
                <w:shd w:val="clear" w:color="auto" w:fill="FFFFFF"/>
              </w:rPr>
            </w:rPrChange>
          </w:rPr>
          <w:t>:Culicidae</w:t>
        </w:r>
        <w:proofErr w:type="spellEnd"/>
        <w:proofErr w:type="gramEnd"/>
        <w:r w:rsidR="00F14A7A" w:rsidRPr="007F2405">
          <w:rPr>
            <w:color w:val="auto"/>
            <w:shd w:val="clear" w:color="auto" w:fill="FFFFFF"/>
            <w:rPrChange w:id="683" w:author="" w:date="2014-05-08T19:41:00Z">
              <w:rPr>
                <w:rFonts w:ascii="Arial" w:hAnsi="Arial" w:cs="Arial"/>
                <w:color w:val="222222"/>
                <w:sz w:val="15"/>
                <w:szCs w:val="15"/>
                <w:shd w:val="clear" w:color="auto" w:fill="FFFFFF"/>
              </w:rPr>
            </w:rPrChange>
          </w:rPr>
          <w:t xml:space="preserve">) larval habitat type availability and infestation level. </w:t>
        </w:r>
        <w:r w:rsidR="00F14A7A" w:rsidRPr="007F2405">
          <w:rPr>
            <w:i/>
            <w:color w:val="auto"/>
            <w:shd w:val="clear" w:color="auto" w:fill="FFFFFF"/>
            <w:rPrChange w:id="684" w:author="" w:date="2014-05-08T19:41:00Z">
              <w:rPr>
                <w:rFonts w:ascii="Arial" w:hAnsi="Arial" w:cs="Arial"/>
                <w:color w:val="222222"/>
                <w:sz w:val="15"/>
                <w:szCs w:val="15"/>
                <w:shd w:val="clear" w:color="auto" w:fill="FFFFFF"/>
              </w:rPr>
            </w:rPrChange>
          </w:rPr>
          <w:t xml:space="preserve">J. Med. </w:t>
        </w:r>
        <w:proofErr w:type="spellStart"/>
        <w:r w:rsidR="00F14A7A" w:rsidRPr="007F2405">
          <w:rPr>
            <w:i/>
            <w:color w:val="auto"/>
            <w:shd w:val="clear" w:color="auto" w:fill="FFFFFF"/>
            <w:rPrChange w:id="685" w:author="" w:date="2014-05-08T19:41:00Z">
              <w:rPr>
                <w:rFonts w:ascii="Arial" w:hAnsi="Arial" w:cs="Arial"/>
                <w:color w:val="222222"/>
                <w:sz w:val="15"/>
                <w:szCs w:val="15"/>
                <w:shd w:val="clear" w:color="auto" w:fill="FFFFFF"/>
              </w:rPr>
            </w:rPrChange>
          </w:rPr>
          <w:t>Entomol</w:t>
        </w:r>
        <w:proofErr w:type="spellEnd"/>
        <w:r w:rsidR="00F14A7A" w:rsidRPr="007F2405">
          <w:rPr>
            <w:i/>
            <w:color w:val="auto"/>
            <w:shd w:val="clear" w:color="auto" w:fill="FFFFFF"/>
            <w:rPrChange w:id="686" w:author="" w:date="2014-05-08T19:41:00Z">
              <w:rPr>
                <w:rFonts w:ascii="Arial" w:hAnsi="Arial" w:cs="Arial"/>
                <w:color w:val="222222"/>
                <w:sz w:val="15"/>
                <w:szCs w:val="15"/>
                <w:shd w:val="clear" w:color="auto" w:fill="FFFFFF"/>
              </w:rPr>
            </w:rPrChange>
          </w:rPr>
          <w:t>.</w:t>
        </w:r>
        <w:r w:rsidR="00F14A7A" w:rsidRPr="007F2405">
          <w:rPr>
            <w:color w:val="auto"/>
            <w:shd w:val="clear" w:color="auto" w:fill="FFFFFF"/>
            <w:rPrChange w:id="687" w:author="" w:date="2014-05-08T19:41:00Z">
              <w:rPr>
                <w:rFonts w:ascii="Arial" w:hAnsi="Arial" w:cs="Arial"/>
                <w:color w:val="222222"/>
                <w:sz w:val="15"/>
                <w:szCs w:val="15"/>
                <w:shd w:val="clear" w:color="auto" w:fill="FFFFFF"/>
              </w:rPr>
            </w:rPrChange>
          </w:rPr>
          <w:t xml:space="preserve"> </w:t>
        </w:r>
        <w:proofErr w:type="gramStart"/>
        <w:r w:rsidR="00F14A7A" w:rsidRPr="007F2405">
          <w:rPr>
            <w:b/>
            <w:color w:val="auto"/>
            <w:shd w:val="clear" w:color="auto" w:fill="FFFFFF"/>
            <w:rPrChange w:id="688" w:author="" w:date="2014-05-08T19:41:00Z">
              <w:rPr>
                <w:rFonts w:ascii="Arial" w:hAnsi="Arial" w:cs="Arial"/>
                <w:color w:val="222222"/>
                <w:sz w:val="15"/>
                <w:szCs w:val="15"/>
                <w:shd w:val="clear" w:color="auto" w:fill="FFFFFF"/>
              </w:rPr>
            </w:rPrChange>
          </w:rPr>
          <w:t>50</w:t>
        </w:r>
        <w:r w:rsidRPr="007F2405">
          <w:rPr>
            <w:color w:val="auto"/>
            <w:shd w:val="clear" w:color="auto" w:fill="FFFFFF"/>
            <w:rPrChange w:id="689" w:author="" w:date="2014-05-08T19:41:00Z">
              <w:rPr>
                <w:shd w:val="clear" w:color="auto" w:fill="FFFFFF"/>
              </w:rPr>
            </w:rPrChange>
          </w:rPr>
          <w:t>,</w:t>
        </w:r>
        <w:r w:rsidR="00F14A7A" w:rsidRPr="007F2405">
          <w:rPr>
            <w:color w:val="auto"/>
            <w:shd w:val="clear" w:color="auto" w:fill="FFFFFF"/>
            <w:rPrChange w:id="690" w:author="" w:date="2014-05-08T19:41:00Z">
              <w:rPr>
                <w:rFonts w:ascii="Arial" w:hAnsi="Arial" w:cs="Arial"/>
                <w:color w:val="222222"/>
                <w:sz w:val="15"/>
                <w:szCs w:val="15"/>
                <w:shd w:val="clear" w:color="auto" w:fill="FFFFFF"/>
              </w:rPr>
            </w:rPrChange>
          </w:rPr>
          <w:t xml:space="preserve"> 764-72</w:t>
        </w:r>
      </w:ins>
      <w:ins w:id="691" w:author="" w:date="2014-05-06T19:48:00Z">
        <w:r w:rsidRPr="007F2405">
          <w:rPr>
            <w:color w:val="auto"/>
            <w:shd w:val="clear" w:color="auto" w:fill="FFFFFF"/>
            <w:rPrChange w:id="692" w:author="" w:date="2014-05-08T19:41:00Z">
              <w:rPr>
                <w:shd w:val="clear" w:color="auto" w:fill="FFFFFF"/>
              </w:rPr>
            </w:rPrChange>
          </w:rPr>
          <w:t xml:space="preserve"> (2013)</w:t>
        </w:r>
      </w:ins>
      <w:ins w:id="693" w:author="" w:date="2014-05-06T19:49:00Z">
        <w:r w:rsidRPr="007F2405">
          <w:rPr>
            <w:color w:val="auto"/>
            <w:shd w:val="clear" w:color="auto" w:fill="FFFFFF"/>
            <w:rPrChange w:id="694" w:author="" w:date="2014-05-08T19:41:00Z">
              <w:rPr>
                <w:shd w:val="clear" w:color="auto" w:fill="FFFFFF"/>
              </w:rPr>
            </w:rPrChange>
          </w:rPr>
          <w:t>.</w:t>
        </w:r>
        <w:proofErr w:type="gramEnd"/>
      </w:ins>
    </w:p>
    <w:p w:rsidR="00E360E9" w:rsidRPr="007F2405" w:rsidRDefault="00C17142">
      <w:pPr>
        <w:pStyle w:val="Bibliography"/>
        <w:numPr>
          <w:ins w:id="695" w:author="" w:date="2014-05-06T19:49:00Z"/>
        </w:numPr>
        <w:rPr>
          <w:ins w:id="696" w:author="" w:date="2014-05-06T19:46:00Z"/>
          <w:rFonts w:cs="Times New Roman"/>
          <w:color w:val="auto"/>
          <w:lang w:eastAsia="zh-CN"/>
          <w:rPrChange w:id="697" w:author="" w:date="2014-05-08T19:41:00Z">
            <w:rPr>
              <w:ins w:id="698" w:author="" w:date="2014-05-06T19:46:00Z"/>
              <w:rFonts w:ascii="Arial" w:hAnsi="Arial" w:cs="Arial"/>
              <w:color w:val="500050"/>
              <w:sz w:val="15"/>
              <w:szCs w:val="15"/>
              <w:shd w:val="clear" w:color="auto" w:fill="FFFFFF"/>
            </w:rPr>
          </w:rPrChange>
        </w:rPr>
        <w:pPrChange w:id="699" w:author="" w:date="2014-05-06T20:02:00Z">
          <w:pPr/>
        </w:pPrChange>
      </w:pPr>
      <w:ins w:id="700" w:author="" w:date="2014-05-06T19:49:00Z">
        <w:r w:rsidRPr="007F2405">
          <w:rPr>
            <w:rFonts w:cs="Times New Roman"/>
            <w:color w:val="auto"/>
            <w:lang w:eastAsia="zh-CN"/>
            <w:rPrChange w:id="701" w:author="" w:date="2014-05-08T19:41:00Z">
              <w:rPr>
                <w:rFonts w:cs="Times New Roman"/>
                <w:lang w:eastAsia="zh-CN"/>
              </w:rPr>
            </w:rPrChange>
          </w:rPr>
          <w:t>38.</w:t>
        </w:r>
        <w:r w:rsidRPr="007F2405">
          <w:rPr>
            <w:rFonts w:cs="Times New Roman"/>
            <w:color w:val="auto"/>
            <w:lang w:eastAsia="zh-CN"/>
            <w:rPrChange w:id="702" w:author="" w:date="2014-05-08T19:41:00Z">
              <w:rPr>
                <w:rFonts w:cs="Times New Roman"/>
                <w:lang w:eastAsia="zh-CN"/>
              </w:rPr>
            </w:rPrChange>
          </w:rPr>
          <w:tab/>
        </w:r>
      </w:ins>
      <w:ins w:id="703" w:author="" w:date="2014-05-06T19:46:00Z">
        <w:r w:rsidRPr="007F2405">
          <w:rPr>
            <w:rFonts w:cs="Times New Roman"/>
            <w:color w:val="auto"/>
            <w:lang w:eastAsia="zh-CN"/>
            <w:rPrChange w:id="704" w:author="" w:date="2014-05-08T19:41:00Z">
              <w:rPr>
                <w:rFonts w:cs="Times New Roman"/>
                <w:lang w:eastAsia="zh-CN"/>
              </w:rPr>
            </w:rPrChange>
          </w:rPr>
          <w:t>Benedict</w:t>
        </w:r>
      </w:ins>
      <w:ins w:id="705" w:author="" w:date="2014-05-06T19:49:00Z">
        <w:r w:rsidRPr="007F2405">
          <w:rPr>
            <w:rFonts w:cs="Times New Roman"/>
            <w:color w:val="auto"/>
            <w:lang w:eastAsia="zh-CN"/>
            <w:rPrChange w:id="706" w:author="" w:date="2014-05-08T19:41:00Z">
              <w:rPr>
                <w:rFonts w:cs="Times New Roman"/>
                <w:lang w:eastAsia="zh-CN"/>
              </w:rPr>
            </w:rPrChange>
          </w:rPr>
          <w:t>,</w:t>
        </w:r>
      </w:ins>
      <w:ins w:id="707" w:author="" w:date="2014-05-06T19:46:00Z">
        <w:r w:rsidRPr="007F2405">
          <w:rPr>
            <w:rFonts w:cs="Times New Roman"/>
            <w:color w:val="auto"/>
            <w:lang w:eastAsia="zh-CN"/>
            <w:rPrChange w:id="708" w:author="" w:date="2014-05-08T19:41:00Z">
              <w:rPr>
                <w:rFonts w:cs="Times New Roman"/>
                <w:lang w:eastAsia="zh-CN"/>
              </w:rPr>
            </w:rPrChange>
          </w:rPr>
          <w:t xml:space="preserve"> </w:t>
        </w:r>
        <w:r w:rsidR="00F14A7A" w:rsidRPr="007F2405">
          <w:rPr>
            <w:color w:val="auto"/>
            <w:shd w:val="clear" w:color="auto" w:fill="FFFFFF"/>
            <w:rPrChange w:id="709" w:author="" w:date="2014-05-08T19:41:00Z">
              <w:rPr>
                <w:rFonts w:ascii="Arial" w:hAnsi="Arial" w:cs="Arial"/>
                <w:color w:val="500050"/>
                <w:sz w:val="15"/>
                <w:szCs w:val="15"/>
                <w:shd w:val="clear" w:color="auto" w:fill="FFFFFF"/>
              </w:rPr>
            </w:rPrChange>
          </w:rPr>
          <w:t>M</w:t>
        </w:r>
      </w:ins>
      <w:ins w:id="710" w:author="" w:date="2014-05-06T19:49:00Z">
        <w:r w:rsidRPr="007F2405">
          <w:rPr>
            <w:color w:val="auto"/>
            <w:shd w:val="clear" w:color="auto" w:fill="FFFFFF"/>
            <w:rPrChange w:id="711" w:author="" w:date="2014-05-08T19:41:00Z">
              <w:rPr>
                <w:color w:val="500050"/>
                <w:shd w:val="clear" w:color="auto" w:fill="FFFFFF"/>
              </w:rPr>
            </w:rPrChange>
          </w:rPr>
          <w:t>.</w:t>
        </w:r>
      </w:ins>
      <w:ins w:id="712" w:author="" w:date="2014-05-06T19:46:00Z">
        <w:r w:rsidRPr="007F2405">
          <w:rPr>
            <w:color w:val="auto"/>
            <w:shd w:val="clear" w:color="auto" w:fill="FFFFFF"/>
            <w:rPrChange w:id="713" w:author="" w:date="2014-05-08T19:41:00Z">
              <w:rPr>
                <w:color w:val="500050"/>
                <w:shd w:val="clear" w:color="auto" w:fill="FFFFFF"/>
              </w:rPr>
            </w:rPrChange>
          </w:rPr>
          <w:t xml:space="preserve">Q. </w:t>
        </w:r>
        <w:proofErr w:type="spellStart"/>
        <w:r w:rsidR="00F14A7A" w:rsidRPr="007F2405">
          <w:rPr>
            <w:color w:val="auto"/>
            <w:shd w:val="clear" w:color="auto" w:fill="FFFFFF"/>
            <w:rPrChange w:id="714" w:author="" w:date="2014-05-08T19:41:00Z">
              <w:rPr>
                <w:rFonts w:ascii="Arial" w:hAnsi="Arial" w:cs="Arial"/>
                <w:color w:val="500050"/>
                <w:sz w:val="15"/>
                <w:szCs w:val="15"/>
                <w:shd w:val="clear" w:color="auto" w:fill="FFFFFF"/>
              </w:rPr>
            </w:rPrChange>
          </w:rPr>
          <w:t>Bloodfeeding</w:t>
        </w:r>
        <w:proofErr w:type="spellEnd"/>
        <w:r w:rsidR="00F14A7A" w:rsidRPr="007F2405">
          <w:rPr>
            <w:color w:val="auto"/>
            <w:shd w:val="clear" w:color="auto" w:fill="FFFFFF"/>
            <w:rPrChange w:id="715" w:author="" w:date="2014-05-08T19:41:00Z">
              <w:rPr>
                <w:rFonts w:ascii="Arial" w:hAnsi="Arial" w:cs="Arial"/>
                <w:color w:val="500050"/>
                <w:sz w:val="15"/>
                <w:szCs w:val="15"/>
                <w:shd w:val="clear" w:color="auto" w:fill="FFFFFF"/>
              </w:rPr>
            </w:rPrChange>
          </w:rPr>
          <w:t xml:space="preserve">: Membrane apparatuses and animals. </w:t>
        </w:r>
        <w:proofErr w:type="gramStart"/>
        <w:r w:rsidR="00F14A7A" w:rsidRPr="007F2405">
          <w:rPr>
            <w:i/>
            <w:color w:val="auto"/>
            <w:shd w:val="clear" w:color="auto" w:fill="FFFFFF"/>
            <w:rPrChange w:id="716" w:author="" w:date="2014-05-08T19:41:00Z">
              <w:rPr>
                <w:rFonts w:ascii="Arial" w:hAnsi="Arial" w:cs="Arial"/>
                <w:color w:val="500050"/>
                <w:sz w:val="15"/>
                <w:szCs w:val="15"/>
                <w:shd w:val="clear" w:color="auto" w:fill="FFFFFF"/>
              </w:rPr>
            </w:rPrChange>
          </w:rPr>
          <w:t>Methods in Anopheles Research</w:t>
        </w:r>
      </w:ins>
      <w:ins w:id="717" w:author="" w:date="2014-05-06T20:00:00Z">
        <w:r w:rsidR="00846B0F" w:rsidRPr="007F2405">
          <w:rPr>
            <w:color w:val="auto"/>
            <w:shd w:val="clear" w:color="auto" w:fill="FFFFFF"/>
            <w:rPrChange w:id="718" w:author="" w:date="2014-05-08T19:41:00Z">
              <w:rPr>
                <w:color w:val="500050"/>
                <w:shd w:val="clear" w:color="auto" w:fill="FFFFFF"/>
              </w:rPr>
            </w:rPrChange>
          </w:rPr>
          <w:t>, Malaria Research and Reference Reagent Resource Center</w:t>
        </w:r>
      </w:ins>
      <w:ins w:id="719" w:author="" w:date="2014-05-06T19:46:00Z">
        <w:r w:rsidR="00F14A7A" w:rsidRPr="007F2405">
          <w:rPr>
            <w:i/>
            <w:color w:val="auto"/>
            <w:shd w:val="clear" w:color="auto" w:fill="FFFFFF"/>
            <w:rPrChange w:id="720" w:author="" w:date="2014-05-08T19:41:00Z">
              <w:rPr>
                <w:rFonts w:ascii="Arial" w:hAnsi="Arial" w:cs="Arial"/>
                <w:color w:val="500050"/>
                <w:sz w:val="15"/>
                <w:szCs w:val="15"/>
                <w:shd w:val="clear" w:color="auto" w:fill="FFFFFF"/>
              </w:rPr>
            </w:rPrChange>
          </w:rPr>
          <w:t xml:space="preserve"> </w:t>
        </w:r>
      </w:ins>
      <w:ins w:id="721" w:author="" w:date="2014-05-06T20:00:00Z">
        <w:r w:rsidR="00846B0F" w:rsidRPr="007F2405">
          <w:rPr>
            <w:color w:val="auto"/>
            <w:shd w:val="clear" w:color="auto" w:fill="FFFFFF"/>
            <w:rPrChange w:id="722" w:author="" w:date="2014-05-08T19:41:00Z">
              <w:rPr>
                <w:color w:val="500050"/>
                <w:shd w:val="clear" w:color="auto" w:fill="FFFFFF"/>
              </w:rPr>
            </w:rPrChange>
          </w:rPr>
          <w:t>(</w:t>
        </w:r>
      </w:ins>
      <w:ins w:id="723" w:author="" w:date="2014-05-06T19:46:00Z">
        <w:r w:rsidR="00F14A7A" w:rsidRPr="007F2405">
          <w:rPr>
            <w:color w:val="auto"/>
            <w:shd w:val="clear" w:color="auto" w:fill="FFFFFF"/>
            <w:rPrChange w:id="724" w:author="" w:date="2014-05-08T19:41:00Z">
              <w:rPr>
                <w:rFonts w:ascii="Arial" w:hAnsi="Arial" w:cs="Arial"/>
                <w:color w:val="500050"/>
                <w:sz w:val="15"/>
                <w:szCs w:val="15"/>
                <w:shd w:val="clear" w:color="auto" w:fill="FFFFFF"/>
              </w:rPr>
            </w:rPrChange>
          </w:rPr>
          <w:t>MR4</w:t>
        </w:r>
      </w:ins>
      <w:ins w:id="725" w:author="" w:date="2014-05-06T20:00:00Z">
        <w:r w:rsidR="00846B0F" w:rsidRPr="007F2405">
          <w:rPr>
            <w:color w:val="auto"/>
            <w:shd w:val="clear" w:color="auto" w:fill="FFFFFF"/>
            <w:rPrChange w:id="726" w:author="" w:date="2014-05-08T19:41:00Z">
              <w:rPr>
                <w:color w:val="500050"/>
                <w:shd w:val="clear" w:color="auto" w:fill="FFFFFF"/>
              </w:rPr>
            </w:rPrChange>
          </w:rPr>
          <w:t>), Chapter</w:t>
        </w:r>
      </w:ins>
      <w:ins w:id="727" w:author="" w:date="2014-05-06T19:46:00Z">
        <w:r w:rsidR="00F14A7A" w:rsidRPr="007F2405">
          <w:rPr>
            <w:color w:val="auto"/>
            <w:shd w:val="clear" w:color="auto" w:fill="FFFFFF"/>
            <w:rPrChange w:id="728" w:author="" w:date="2014-05-08T19:41:00Z">
              <w:rPr>
                <w:rFonts w:ascii="Arial" w:hAnsi="Arial" w:cs="Arial"/>
                <w:color w:val="500050"/>
                <w:sz w:val="15"/>
                <w:szCs w:val="15"/>
                <w:shd w:val="clear" w:color="auto" w:fill="FFFFFF"/>
              </w:rPr>
            </w:rPrChange>
          </w:rPr>
          <w:t xml:space="preserve"> 2.4.10</w:t>
        </w:r>
      </w:ins>
      <w:ins w:id="729" w:author="" w:date="2014-05-06T19:49:00Z">
        <w:r w:rsidR="00AC2F2B" w:rsidRPr="007F2405">
          <w:rPr>
            <w:color w:val="auto"/>
            <w:shd w:val="clear" w:color="auto" w:fill="FFFFFF"/>
            <w:rPrChange w:id="730" w:author="" w:date="2014-05-08T19:41:00Z">
              <w:rPr>
                <w:color w:val="500050"/>
                <w:shd w:val="clear" w:color="auto" w:fill="FFFFFF"/>
              </w:rPr>
            </w:rPrChange>
          </w:rPr>
          <w:t>.</w:t>
        </w:r>
        <w:proofErr w:type="gramEnd"/>
        <w:r w:rsidR="00AC2F2B" w:rsidRPr="007F2405">
          <w:rPr>
            <w:color w:val="auto"/>
            <w:shd w:val="clear" w:color="auto" w:fill="FFFFFF"/>
            <w:rPrChange w:id="731" w:author="" w:date="2014-05-08T19:41:00Z">
              <w:rPr>
                <w:color w:val="500050"/>
                <w:shd w:val="clear" w:color="auto" w:fill="FFFFFF"/>
              </w:rPr>
            </w:rPrChange>
          </w:rPr>
          <w:t xml:space="preserve"> </w:t>
        </w:r>
      </w:ins>
      <w:ins w:id="732" w:author="" w:date="2014-05-06T20:01:00Z">
        <w:r w:rsidR="00AC2F2B" w:rsidRPr="007F2405">
          <w:rPr>
            <w:color w:val="auto"/>
            <w:shd w:val="clear" w:color="auto" w:fill="FFFFFF"/>
            <w:rPrChange w:id="733" w:author="" w:date="2014-05-08T19:41:00Z">
              <w:rPr>
                <w:color w:val="500050"/>
                <w:shd w:val="clear" w:color="auto" w:fill="FFFFFF"/>
              </w:rPr>
            </w:rPrChange>
          </w:rPr>
          <w:t>http://www.mr4.org/Portals/3/MR4_Publications/Anopheles%20Protocol%20Manual%20Second%20Ed%20v2011/2011%20Complete%20Manual%20PDF%20TOC.pdf</w:t>
        </w:r>
      </w:ins>
      <w:ins w:id="734" w:author="" w:date="2014-05-06T20:02:00Z">
        <w:r w:rsidR="00AC2F2B" w:rsidRPr="007F2405">
          <w:rPr>
            <w:color w:val="auto"/>
            <w:shd w:val="clear" w:color="auto" w:fill="FFFFFF"/>
            <w:rPrChange w:id="735" w:author="" w:date="2014-05-08T19:41:00Z">
              <w:rPr>
                <w:color w:val="500050"/>
                <w:shd w:val="clear" w:color="auto" w:fill="FFFFFF"/>
              </w:rPr>
            </w:rPrChange>
          </w:rPr>
          <w:t>,</w:t>
        </w:r>
      </w:ins>
      <w:ins w:id="736" w:author="" w:date="2014-05-06T20:01:00Z">
        <w:r w:rsidR="00AC2F2B" w:rsidRPr="007F2405">
          <w:rPr>
            <w:color w:val="auto"/>
            <w:shd w:val="clear" w:color="auto" w:fill="FFFFFF"/>
            <w:rPrChange w:id="737" w:author="" w:date="2014-05-08T19:41:00Z">
              <w:rPr>
                <w:color w:val="500050"/>
                <w:shd w:val="clear" w:color="auto" w:fill="FFFFFF"/>
              </w:rPr>
            </w:rPrChange>
          </w:rPr>
          <w:t xml:space="preserve"> </w:t>
        </w:r>
      </w:ins>
      <w:ins w:id="738" w:author="" w:date="2014-05-06T19:49:00Z">
        <w:r w:rsidRPr="007F2405">
          <w:rPr>
            <w:color w:val="auto"/>
            <w:shd w:val="clear" w:color="auto" w:fill="FFFFFF"/>
            <w:rPrChange w:id="739" w:author="" w:date="2014-05-08T19:41:00Z">
              <w:rPr>
                <w:color w:val="500050"/>
                <w:shd w:val="clear" w:color="auto" w:fill="FFFFFF"/>
              </w:rPr>
            </w:rPrChange>
          </w:rPr>
          <w:t>(2011)</w:t>
        </w:r>
      </w:ins>
      <w:ins w:id="740" w:author="" w:date="2014-05-06T20:02:00Z">
        <w:r w:rsidR="00AC2F2B" w:rsidRPr="007F2405">
          <w:rPr>
            <w:color w:val="auto"/>
            <w:shd w:val="clear" w:color="auto" w:fill="FFFFFF"/>
            <w:rPrChange w:id="741" w:author="" w:date="2014-05-08T19:41:00Z">
              <w:rPr>
                <w:color w:val="500050"/>
                <w:shd w:val="clear" w:color="auto" w:fill="FFFFFF"/>
              </w:rPr>
            </w:rPrChange>
          </w:rPr>
          <w:t>.</w:t>
        </w:r>
      </w:ins>
    </w:p>
    <w:p w:rsidR="00E360E9" w:rsidRPr="007F2405" w:rsidRDefault="00C17142">
      <w:pPr>
        <w:pStyle w:val="Bibliography"/>
        <w:numPr>
          <w:ins w:id="742" w:author="" w:date="2014-05-06T19:46:00Z"/>
        </w:numPr>
        <w:rPr>
          <w:ins w:id="743" w:author="" w:date="2014-05-06T19:46:00Z"/>
          <w:color w:val="auto"/>
          <w:rPrChange w:id="744" w:author="" w:date="2014-05-08T19:41:00Z">
            <w:rPr>
              <w:ins w:id="745" w:author="" w:date="2014-05-06T19:46:00Z"/>
            </w:rPr>
          </w:rPrChange>
        </w:rPr>
        <w:pPrChange w:id="746" w:author="" w:date="2014-05-06T20:02:00Z">
          <w:pPr/>
        </w:pPrChange>
      </w:pPr>
      <w:ins w:id="747" w:author="" w:date="2014-05-06T19:46:00Z">
        <w:r w:rsidRPr="007F2405">
          <w:rPr>
            <w:color w:val="auto"/>
            <w:rPrChange w:id="748" w:author="" w:date="2014-05-08T19:41:00Z">
              <w:rPr/>
            </w:rPrChange>
          </w:rPr>
          <w:t>39.</w:t>
        </w:r>
        <w:r w:rsidRPr="007F2405">
          <w:rPr>
            <w:color w:val="auto"/>
            <w:rPrChange w:id="749" w:author="" w:date="2014-05-08T19:41:00Z">
              <w:rPr/>
            </w:rPrChange>
          </w:rPr>
          <w:tab/>
        </w:r>
        <w:r w:rsidR="00F14A7A" w:rsidRPr="007F2405">
          <w:rPr>
            <w:color w:val="auto"/>
            <w:rPrChange w:id="750" w:author="" w:date="2014-05-08T19:41:00Z">
              <w:rPr>
                <w:rFonts w:hAnsiTheme="minorHAnsi"/>
              </w:rPr>
            </w:rPrChange>
          </w:rPr>
          <w:t>D</w:t>
        </w:r>
        <w:r w:rsidRPr="007F2405">
          <w:rPr>
            <w:color w:val="auto"/>
            <w:rPrChange w:id="751" w:author="" w:date="2014-05-08T19:41:00Z">
              <w:rPr/>
            </w:rPrChange>
          </w:rPr>
          <w:t xml:space="preserve">as, S., </w:t>
        </w:r>
        <w:proofErr w:type="spellStart"/>
        <w:r w:rsidRPr="007F2405">
          <w:rPr>
            <w:color w:val="auto"/>
            <w:rPrChange w:id="752" w:author="" w:date="2014-05-08T19:41:00Z">
              <w:rPr/>
            </w:rPrChange>
          </w:rPr>
          <w:t>Garver</w:t>
        </w:r>
        <w:proofErr w:type="spellEnd"/>
        <w:r w:rsidRPr="007F2405">
          <w:rPr>
            <w:color w:val="auto"/>
            <w:rPrChange w:id="753" w:author="" w:date="2014-05-08T19:41:00Z">
              <w:rPr/>
            </w:rPrChange>
          </w:rPr>
          <w:t>, S., Ramirez, J.</w:t>
        </w:r>
        <w:r w:rsidR="00F14A7A" w:rsidRPr="007F2405">
          <w:rPr>
            <w:color w:val="auto"/>
            <w:rPrChange w:id="754" w:author="" w:date="2014-05-08T19:41:00Z">
              <w:rPr>
                <w:rFonts w:hAnsiTheme="minorHAnsi"/>
              </w:rPr>
            </w:rPrChange>
          </w:rPr>
          <w:t xml:space="preserve">R., Xi, Z. &amp; </w:t>
        </w:r>
        <w:proofErr w:type="spellStart"/>
        <w:r w:rsidR="00F14A7A" w:rsidRPr="007F2405">
          <w:rPr>
            <w:color w:val="auto"/>
            <w:rPrChange w:id="755" w:author="" w:date="2014-05-08T19:41:00Z">
              <w:rPr>
                <w:rFonts w:hAnsiTheme="minorHAnsi"/>
              </w:rPr>
            </w:rPrChange>
          </w:rPr>
          <w:t>Dimopolous</w:t>
        </w:r>
        <w:proofErr w:type="spellEnd"/>
        <w:r w:rsidR="00F14A7A" w:rsidRPr="007F2405">
          <w:rPr>
            <w:color w:val="auto"/>
            <w:rPrChange w:id="756" w:author="" w:date="2014-05-08T19:41:00Z">
              <w:rPr>
                <w:rFonts w:hAnsiTheme="minorHAnsi"/>
              </w:rPr>
            </w:rPrChange>
          </w:rPr>
          <w:t>, G. Protocol for dengue infections in mosquitoes (</w:t>
        </w:r>
        <w:r w:rsidR="00F14A7A" w:rsidRPr="007F2405">
          <w:rPr>
            <w:i/>
            <w:iCs/>
            <w:color w:val="auto"/>
            <w:rPrChange w:id="757" w:author="" w:date="2014-05-08T19:41:00Z">
              <w:rPr>
                <w:rFonts w:hAnsiTheme="minorHAnsi"/>
                <w:i/>
                <w:iCs/>
              </w:rPr>
            </w:rPrChange>
          </w:rPr>
          <w:t xml:space="preserve">A. </w:t>
        </w:r>
        <w:proofErr w:type="spellStart"/>
        <w:r w:rsidR="00F14A7A" w:rsidRPr="007F2405">
          <w:rPr>
            <w:i/>
            <w:iCs/>
            <w:color w:val="auto"/>
            <w:rPrChange w:id="758" w:author="" w:date="2014-05-08T19:41:00Z">
              <w:rPr>
                <w:rFonts w:hAnsiTheme="minorHAnsi"/>
                <w:i/>
                <w:iCs/>
              </w:rPr>
            </w:rPrChange>
          </w:rPr>
          <w:t>aegypti</w:t>
        </w:r>
        <w:proofErr w:type="spellEnd"/>
        <w:r w:rsidR="00F14A7A" w:rsidRPr="007F2405">
          <w:rPr>
            <w:color w:val="auto"/>
            <w:rPrChange w:id="759" w:author="" w:date="2014-05-08T19:41:00Z">
              <w:rPr>
                <w:rFonts w:hAnsiTheme="minorHAnsi"/>
              </w:rPr>
            </w:rPrChange>
          </w:rPr>
          <w:t xml:space="preserve">) and infection phenotype determination. </w:t>
        </w:r>
        <w:r w:rsidRPr="007F2405">
          <w:rPr>
            <w:i/>
            <w:iCs/>
            <w:color w:val="auto"/>
            <w:rPrChange w:id="760" w:author="" w:date="2014-05-08T19:41:00Z">
              <w:rPr>
                <w:i/>
                <w:iCs/>
              </w:rPr>
            </w:rPrChange>
          </w:rPr>
          <w:t>J.</w:t>
        </w:r>
        <w:r w:rsidR="00F14A7A" w:rsidRPr="007F2405">
          <w:rPr>
            <w:i/>
            <w:iCs/>
            <w:color w:val="auto"/>
            <w:rPrChange w:id="761" w:author="" w:date="2014-05-08T19:41:00Z">
              <w:rPr>
                <w:rFonts w:hAnsiTheme="minorHAnsi"/>
                <w:i/>
                <w:iCs/>
              </w:rPr>
            </w:rPrChange>
          </w:rPr>
          <w:t xml:space="preserve"> Vis</w:t>
        </w:r>
      </w:ins>
      <w:ins w:id="762" w:author="" w:date="2014-05-06T19:50:00Z">
        <w:r w:rsidRPr="007F2405">
          <w:rPr>
            <w:i/>
            <w:iCs/>
            <w:color w:val="auto"/>
            <w:rPrChange w:id="763" w:author="" w:date="2014-05-08T19:41:00Z">
              <w:rPr>
                <w:i/>
                <w:iCs/>
              </w:rPr>
            </w:rPrChange>
          </w:rPr>
          <w:t>.</w:t>
        </w:r>
      </w:ins>
      <w:ins w:id="764" w:author="" w:date="2014-05-06T19:46:00Z">
        <w:r w:rsidR="00F14A7A" w:rsidRPr="007F2405">
          <w:rPr>
            <w:i/>
            <w:iCs/>
            <w:color w:val="auto"/>
            <w:rPrChange w:id="765" w:author="" w:date="2014-05-08T19:41:00Z">
              <w:rPr>
                <w:rFonts w:hAnsiTheme="minorHAnsi"/>
                <w:i/>
                <w:iCs/>
              </w:rPr>
            </w:rPrChange>
          </w:rPr>
          <w:t xml:space="preserve"> Exp</w:t>
        </w:r>
      </w:ins>
      <w:ins w:id="766" w:author="" w:date="2014-05-06T19:50:00Z">
        <w:r w:rsidRPr="007F2405">
          <w:rPr>
            <w:i/>
            <w:iCs/>
            <w:color w:val="auto"/>
            <w:rPrChange w:id="767" w:author="" w:date="2014-05-08T19:41:00Z">
              <w:rPr>
                <w:i/>
                <w:iCs/>
              </w:rPr>
            </w:rPrChange>
          </w:rPr>
          <w:t>.</w:t>
        </w:r>
      </w:ins>
      <w:ins w:id="768" w:author="" w:date="2014-05-06T19:46:00Z">
        <w:r w:rsidR="00F14A7A" w:rsidRPr="007F2405">
          <w:rPr>
            <w:color w:val="auto"/>
            <w:rPrChange w:id="769" w:author="" w:date="2014-05-08T19:41:00Z">
              <w:rPr>
                <w:rFonts w:hAnsiTheme="minorHAnsi"/>
              </w:rPr>
            </w:rPrChange>
          </w:rPr>
          <w:t xml:space="preserve"> </w:t>
        </w:r>
        <w:r w:rsidR="00F14A7A" w:rsidRPr="007F2405">
          <w:rPr>
            <w:b/>
            <w:bCs/>
            <w:color w:val="auto"/>
            <w:rPrChange w:id="770" w:author="" w:date="2014-05-08T19:41:00Z">
              <w:rPr>
                <w:rFonts w:hAnsiTheme="minorHAnsi"/>
                <w:b/>
                <w:bCs/>
              </w:rPr>
            </w:rPrChange>
          </w:rPr>
          <w:t>5</w:t>
        </w:r>
        <w:r w:rsidR="00F14A7A" w:rsidRPr="007F2405">
          <w:rPr>
            <w:color w:val="auto"/>
            <w:rPrChange w:id="771" w:author="" w:date="2014-05-08T19:41:00Z">
              <w:rPr>
                <w:rFonts w:hAnsiTheme="minorHAnsi"/>
              </w:rPr>
            </w:rPrChange>
          </w:rPr>
          <w:t>, 220 (2007).</w:t>
        </w:r>
      </w:ins>
    </w:p>
    <w:p w:rsidR="005202AA" w:rsidRPr="00AC2F2B" w:rsidRDefault="00BE221B" w:rsidP="00AC2F2B">
      <w:pPr>
        <w:pStyle w:val="Bibliography"/>
        <w:rPr>
          <w:rPrChange w:id="772" w:author="" w:date="2014-05-06T20:03:00Z">
            <w:rPr>
              <w:rFonts w:hAnsiTheme="minorHAnsi"/>
            </w:rPr>
          </w:rPrChange>
        </w:rPr>
      </w:pPr>
      <w:ins w:id="773" w:author="" w:date="2014-05-06T19:51:00Z">
        <w:r w:rsidRPr="007F2405">
          <w:rPr>
            <w:color w:val="auto"/>
            <w:rPrChange w:id="774" w:author="" w:date="2014-05-08T19:41:00Z">
              <w:rPr/>
            </w:rPrChange>
          </w:rPr>
          <w:t>40</w:t>
        </w:r>
      </w:ins>
      <w:del w:id="775" w:author="" w:date="2014-05-06T19:51:00Z">
        <w:r w:rsidR="00F14A7A" w:rsidRPr="007F2405">
          <w:rPr>
            <w:color w:val="auto"/>
            <w:rPrChange w:id="776" w:author="" w:date="2014-05-08T19:41:00Z">
              <w:rPr>
                <w:rFonts w:hAnsiTheme="minorHAnsi"/>
              </w:rPr>
            </w:rPrChange>
          </w:rPr>
          <w:delText>36</w:delText>
        </w:r>
      </w:del>
      <w:r w:rsidR="00F14A7A" w:rsidRPr="007F2405">
        <w:rPr>
          <w:color w:val="auto"/>
          <w:rPrChange w:id="777" w:author="" w:date="2014-05-08T19:41:00Z">
            <w:rPr>
              <w:rFonts w:hAnsiTheme="minorHAnsi"/>
            </w:rPr>
          </w:rPrChange>
        </w:rPr>
        <w:t>.</w:t>
      </w:r>
      <w:r w:rsidR="00F14A7A" w:rsidRPr="007F2405">
        <w:rPr>
          <w:color w:val="auto"/>
          <w:rPrChange w:id="778" w:author="" w:date="2014-05-08T19:41:00Z">
            <w:rPr>
              <w:rFonts w:hAnsiTheme="minorHAnsi"/>
            </w:rPr>
          </w:rPrChange>
        </w:rPr>
        <w:tab/>
        <w:t>Goff, S.</w:t>
      </w:r>
      <w:del w:id="779" w:author="" w:date="2014-05-03T22:09:00Z">
        <w:r w:rsidR="00F14A7A" w:rsidRPr="007F2405">
          <w:rPr>
            <w:color w:val="auto"/>
            <w:rPrChange w:id="780" w:author="" w:date="2014-05-08T19:41:00Z">
              <w:rPr>
                <w:rFonts w:hAnsiTheme="minorHAnsi"/>
              </w:rPr>
            </w:rPrChange>
          </w:rPr>
          <w:delText xml:space="preserve"> </w:delText>
        </w:r>
      </w:del>
      <w:r w:rsidR="00F14A7A" w:rsidRPr="007F2405">
        <w:rPr>
          <w:color w:val="auto"/>
          <w:rPrChange w:id="781" w:author="" w:date="2014-05-08T19:41:00Z">
            <w:rPr>
              <w:rFonts w:hAnsiTheme="minorHAnsi"/>
            </w:rPr>
          </w:rPrChange>
        </w:rPr>
        <w:t xml:space="preserve">A., </w:t>
      </w:r>
      <w:del w:id="782" w:author="" w:date="2014-05-03T22:08:00Z">
        <w:r w:rsidR="00F14A7A" w:rsidRPr="007F2405">
          <w:rPr>
            <w:color w:val="auto"/>
            <w:rPrChange w:id="783" w:author="" w:date="2014-05-08T19:41:00Z">
              <w:rPr>
                <w:rFonts w:hAnsiTheme="minorHAnsi"/>
              </w:rPr>
            </w:rPrChange>
          </w:rPr>
          <w:delText xml:space="preserve">Vaughn, M., </w:delText>
        </w:r>
      </w:del>
      <w:r w:rsidR="00F14A7A" w:rsidRPr="007F2405">
        <w:rPr>
          <w:color w:val="auto"/>
          <w:rPrChange w:id="784" w:author="" w:date="2014-05-08T19:41:00Z">
            <w:rPr>
              <w:rFonts w:hAnsiTheme="minorHAnsi"/>
              <w:i/>
              <w:iCs/>
            </w:rPr>
          </w:rPrChange>
        </w:rPr>
        <w:t xml:space="preserve">et al. The </w:t>
      </w:r>
      <w:proofErr w:type="spellStart"/>
      <w:r w:rsidR="00F14A7A" w:rsidRPr="007F2405">
        <w:rPr>
          <w:color w:val="auto"/>
          <w:rPrChange w:id="785" w:author="" w:date="2014-05-08T19:41:00Z">
            <w:rPr>
              <w:rFonts w:hAnsiTheme="minorHAnsi"/>
            </w:rPr>
          </w:rPrChange>
        </w:rPr>
        <w:t>iPlant</w:t>
      </w:r>
      <w:proofErr w:type="spellEnd"/>
      <w:r w:rsidR="00F14A7A" w:rsidRPr="007F2405">
        <w:rPr>
          <w:color w:val="auto"/>
          <w:rPrChange w:id="786" w:author="" w:date="2014-05-08T19:41:00Z">
            <w:rPr>
              <w:rFonts w:hAnsiTheme="minorHAnsi"/>
            </w:rPr>
          </w:rPrChange>
        </w:rPr>
        <w:t xml:space="preserve"> collaborative: </w:t>
      </w:r>
      <w:proofErr w:type="spellStart"/>
      <w:r w:rsidR="00F14A7A" w:rsidRPr="007F2405">
        <w:rPr>
          <w:color w:val="auto"/>
          <w:rPrChange w:id="787" w:author="" w:date="2014-05-08T19:41:00Z">
            <w:rPr>
              <w:rFonts w:hAnsiTheme="minorHAnsi"/>
            </w:rPr>
          </w:rPrChange>
        </w:rPr>
        <w:t>cyberinfrastructure</w:t>
      </w:r>
      <w:proofErr w:type="spellEnd"/>
      <w:r w:rsidR="00F14A7A" w:rsidRPr="007F2405">
        <w:rPr>
          <w:color w:val="auto"/>
          <w:rPrChange w:id="788" w:author="" w:date="2014-05-08T19:41:00Z">
            <w:rPr>
              <w:rFonts w:hAnsiTheme="minorHAnsi"/>
            </w:rPr>
          </w:rPrChange>
        </w:rPr>
        <w:t xml:space="preserve"> for plant biology. Front</w:t>
      </w:r>
      <w:ins w:id="789" w:author="" w:date="2014-05-03T22:09:00Z">
        <w:r w:rsidR="00F14A7A" w:rsidRPr="007F2405">
          <w:rPr>
            <w:color w:val="auto"/>
            <w:rPrChange w:id="790" w:author="" w:date="2014-05-08T19:41:00Z">
              <w:rPr>
                <w:rFonts w:hAnsiTheme="minorHAnsi"/>
                <w:i/>
                <w:iCs/>
              </w:rPr>
            </w:rPrChange>
          </w:rPr>
          <w:t>.</w:t>
        </w:r>
      </w:ins>
      <w:del w:id="791" w:author="" w:date="2014-05-03T22:09:00Z">
        <w:r w:rsidR="00F14A7A" w:rsidRPr="007F2405">
          <w:rPr>
            <w:color w:val="auto"/>
            <w:rPrChange w:id="792" w:author="" w:date="2014-05-08T19:41:00Z">
              <w:rPr>
                <w:rFonts w:hAnsiTheme="minorHAnsi"/>
                <w:i/>
                <w:iCs/>
              </w:rPr>
            </w:rPrChange>
          </w:rPr>
          <w:delText>iers in</w:delText>
        </w:r>
      </w:del>
      <w:ins w:id="793" w:author="" w:date="2014-05-06T20:03:00Z">
        <w:r w:rsidR="00F14A7A" w:rsidRPr="00F14A7A">
          <w:rPr>
            <w:rPrChange w:id="794" w:author="" w:date="2014-05-06T20:03:00Z">
              <w:rPr>
                <w:i/>
                <w:iCs/>
              </w:rPr>
            </w:rPrChange>
          </w:rPr>
          <w:t xml:space="preserve"> </w:t>
        </w:r>
      </w:ins>
      <w:del w:id="795" w:author="" w:date="2014-05-06T20:03:00Z">
        <w:r w:rsidR="00F14A7A" w:rsidRPr="00F14A7A">
          <w:rPr>
            <w:rPrChange w:id="796" w:author="" w:date="2014-05-06T20:03:00Z">
              <w:rPr>
                <w:rFonts w:hAnsiTheme="minorHAnsi"/>
                <w:i/>
                <w:iCs/>
              </w:rPr>
            </w:rPrChange>
          </w:rPr>
          <w:delText xml:space="preserve"> </w:delText>
        </w:r>
      </w:del>
      <w:proofErr w:type="gramStart"/>
      <w:ins w:id="797" w:author="" w:date="2014-05-03T22:09:00Z">
        <w:r w:rsidR="00F14A7A" w:rsidRPr="00F14A7A">
          <w:rPr>
            <w:rPrChange w:id="798" w:author="" w:date="2014-05-06T20:03:00Z">
              <w:rPr>
                <w:rFonts w:hAnsiTheme="minorHAnsi"/>
                <w:i/>
                <w:iCs/>
              </w:rPr>
            </w:rPrChange>
          </w:rPr>
          <w:t>P</w:t>
        </w:r>
      </w:ins>
      <w:del w:id="799" w:author="" w:date="2014-05-03T22:09:00Z">
        <w:r w:rsidR="00F14A7A" w:rsidRPr="00F14A7A">
          <w:rPr>
            <w:rPrChange w:id="800" w:author="" w:date="2014-05-06T20:03:00Z">
              <w:rPr>
                <w:rFonts w:hAnsiTheme="minorHAnsi"/>
                <w:i/>
                <w:iCs/>
              </w:rPr>
            </w:rPrChange>
          </w:rPr>
          <w:delText>p</w:delText>
        </w:r>
      </w:del>
      <w:r w:rsidR="00F14A7A" w:rsidRPr="00F14A7A">
        <w:rPr>
          <w:rPrChange w:id="801" w:author="" w:date="2014-05-06T20:03:00Z">
            <w:rPr>
              <w:rFonts w:hAnsiTheme="minorHAnsi"/>
              <w:i/>
              <w:iCs/>
            </w:rPr>
          </w:rPrChange>
        </w:rPr>
        <w:t xml:space="preserve">lant </w:t>
      </w:r>
      <w:ins w:id="802" w:author="" w:date="2014-05-03T22:09:00Z">
        <w:r w:rsidR="00F14A7A" w:rsidRPr="00F14A7A">
          <w:rPr>
            <w:rPrChange w:id="803" w:author="" w:date="2014-05-06T20:03:00Z">
              <w:rPr>
                <w:rFonts w:hAnsiTheme="minorHAnsi"/>
                <w:i/>
                <w:iCs/>
              </w:rPr>
            </w:rPrChange>
          </w:rPr>
          <w:t>S</w:t>
        </w:r>
      </w:ins>
      <w:del w:id="804" w:author="" w:date="2014-05-03T22:09:00Z">
        <w:r w:rsidR="00F14A7A" w:rsidRPr="00F14A7A">
          <w:rPr>
            <w:rPrChange w:id="805" w:author="" w:date="2014-05-06T20:03:00Z">
              <w:rPr>
                <w:rFonts w:hAnsiTheme="minorHAnsi"/>
                <w:i/>
                <w:iCs/>
              </w:rPr>
            </w:rPrChange>
          </w:rPr>
          <w:delText>s</w:delText>
        </w:r>
      </w:del>
      <w:r w:rsidR="00F14A7A" w:rsidRPr="00F14A7A">
        <w:rPr>
          <w:rPrChange w:id="806" w:author="" w:date="2014-05-06T20:03:00Z">
            <w:rPr>
              <w:rFonts w:hAnsiTheme="minorHAnsi"/>
              <w:i/>
              <w:iCs/>
            </w:rPr>
          </w:rPrChange>
        </w:rPr>
        <w:t>ci</w:t>
      </w:r>
      <w:ins w:id="807" w:author="" w:date="2014-05-03T22:09:00Z">
        <w:r w:rsidR="00F14A7A" w:rsidRPr="00F14A7A">
          <w:rPr>
            <w:rPrChange w:id="808" w:author="" w:date="2014-05-06T20:03:00Z">
              <w:rPr>
                <w:rFonts w:hAnsiTheme="minorHAnsi"/>
              </w:rPr>
            </w:rPrChange>
          </w:rPr>
          <w:t>.</w:t>
        </w:r>
        <w:proofErr w:type="gramEnd"/>
        <w:r w:rsidR="00F14A7A" w:rsidRPr="00F14A7A">
          <w:rPr>
            <w:rPrChange w:id="809" w:author="" w:date="2014-05-06T20:03:00Z">
              <w:rPr>
                <w:rFonts w:hAnsiTheme="minorHAnsi"/>
              </w:rPr>
            </w:rPrChange>
          </w:rPr>
          <w:t xml:space="preserve"> </w:t>
        </w:r>
      </w:ins>
      <w:del w:id="810" w:author="" w:date="2014-05-03T22:09:00Z">
        <w:r w:rsidR="00F14A7A" w:rsidRPr="00F14A7A">
          <w:rPr>
            <w:rPrChange w:id="811" w:author="" w:date="2014-05-06T20:03:00Z">
              <w:rPr>
                <w:rFonts w:hAnsiTheme="minorHAnsi"/>
                <w:i/>
                <w:iCs/>
              </w:rPr>
            </w:rPrChange>
          </w:rPr>
          <w:delText xml:space="preserve">ence </w:delText>
        </w:r>
      </w:del>
      <w:r w:rsidR="00F14A7A" w:rsidRPr="00F14A7A">
        <w:rPr>
          <w:rPrChange w:id="812" w:author="" w:date="2014-05-06T20:03:00Z">
            <w:rPr>
              <w:rFonts w:hAnsiTheme="minorHAnsi"/>
              <w:b/>
              <w:bCs/>
            </w:rPr>
          </w:rPrChange>
        </w:rPr>
        <w:t>2, doi</w:t>
      </w:r>
      <w:proofErr w:type="gramStart"/>
      <w:r w:rsidR="00F14A7A" w:rsidRPr="00F14A7A">
        <w:rPr>
          <w:rPrChange w:id="813" w:author="" w:date="2014-05-06T20:03:00Z">
            <w:rPr>
              <w:rFonts w:hAnsiTheme="minorHAnsi"/>
            </w:rPr>
          </w:rPrChange>
        </w:rPr>
        <w:t>:doi:10.3389</w:t>
      </w:r>
      <w:proofErr w:type="gramEnd"/>
      <w:r w:rsidR="00F14A7A" w:rsidRPr="00F14A7A">
        <w:rPr>
          <w:rPrChange w:id="814" w:author="" w:date="2014-05-06T20:03:00Z">
            <w:rPr>
              <w:rFonts w:hAnsiTheme="minorHAnsi"/>
            </w:rPr>
          </w:rPrChange>
        </w:rPr>
        <w:t>/fpls.2011.00034 (2011).</w:t>
      </w:r>
    </w:p>
    <w:p w:rsidR="005202AA" w:rsidRPr="00E212AB" w:rsidRDefault="00BE221B" w:rsidP="00E212AB">
      <w:pPr>
        <w:pStyle w:val="Bibliography"/>
        <w:rPr>
          <w:rFonts w:hAnsiTheme="minorHAnsi"/>
        </w:rPr>
      </w:pPr>
      <w:ins w:id="815" w:author="" w:date="2014-05-06T19:51:00Z">
        <w:r>
          <w:rPr>
            <w:rFonts w:hAnsiTheme="minorHAnsi"/>
          </w:rPr>
          <w:t>41</w:t>
        </w:r>
      </w:ins>
      <w:del w:id="816" w:author="" w:date="2014-05-06T19:51:00Z">
        <w:r w:rsidR="005202AA" w:rsidRPr="00E212AB" w:rsidDel="00BE221B">
          <w:rPr>
            <w:rFonts w:hAnsiTheme="minorHAnsi"/>
          </w:rPr>
          <w:delText>37</w:delText>
        </w:r>
      </w:del>
      <w:r w:rsidR="005202AA" w:rsidRPr="00E212AB">
        <w:rPr>
          <w:rFonts w:hAnsiTheme="minorHAnsi"/>
        </w:rPr>
        <w:t>.</w:t>
      </w:r>
      <w:r w:rsidR="005202AA" w:rsidRPr="00E212AB">
        <w:rPr>
          <w:rFonts w:hAnsiTheme="minorHAnsi"/>
        </w:rPr>
        <w:tab/>
        <w:t>Robinson, M.</w:t>
      </w:r>
      <w:del w:id="817" w:author="" w:date="2014-05-03T22:09:00Z">
        <w:r w:rsidR="005202AA" w:rsidRPr="00E212AB" w:rsidDel="000762D6">
          <w:rPr>
            <w:rFonts w:hAnsiTheme="minorHAnsi"/>
          </w:rPr>
          <w:delText xml:space="preserve"> </w:delText>
        </w:r>
      </w:del>
      <w:r w:rsidR="005202AA" w:rsidRPr="00E212AB">
        <w:rPr>
          <w:rFonts w:hAnsiTheme="minorHAnsi"/>
        </w:rPr>
        <w:t xml:space="preserve">D., McCarthy, </w:t>
      </w:r>
      <w:proofErr w:type="gramStart"/>
      <w:r w:rsidR="005202AA" w:rsidRPr="00E212AB">
        <w:rPr>
          <w:rFonts w:hAnsiTheme="minorHAnsi"/>
        </w:rPr>
        <w:t>D.</w:t>
      </w:r>
      <w:del w:id="818" w:author="" w:date="2014-05-03T22:09:00Z">
        <w:r w:rsidR="005202AA" w:rsidRPr="00E212AB" w:rsidDel="000762D6">
          <w:rPr>
            <w:rFonts w:hAnsiTheme="minorHAnsi"/>
          </w:rPr>
          <w:delText xml:space="preserve"> </w:delText>
        </w:r>
      </w:del>
      <w:r w:rsidR="005202AA" w:rsidRPr="00E212AB">
        <w:rPr>
          <w:rFonts w:hAnsiTheme="minorHAnsi"/>
        </w:rPr>
        <w:t>J. &amp; Smyth,</w:t>
      </w:r>
      <w:proofErr w:type="gramEnd"/>
      <w:r w:rsidR="005202AA" w:rsidRPr="00E212AB">
        <w:rPr>
          <w:rFonts w:hAnsiTheme="minorHAnsi"/>
        </w:rPr>
        <w:t xml:space="preserve"> G.</w:t>
      </w:r>
      <w:del w:id="819" w:author="" w:date="2014-05-03T22:09:00Z">
        <w:r w:rsidR="005202AA" w:rsidRPr="00E212AB" w:rsidDel="000762D6">
          <w:rPr>
            <w:rFonts w:hAnsiTheme="minorHAnsi"/>
          </w:rPr>
          <w:delText xml:space="preserve"> </w:delText>
        </w:r>
      </w:del>
      <w:r w:rsidR="005202AA" w:rsidRPr="00E212AB">
        <w:rPr>
          <w:rFonts w:hAnsiTheme="minorHAnsi"/>
        </w:rPr>
        <w:t xml:space="preserve">K. </w:t>
      </w:r>
      <w:proofErr w:type="spellStart"/>
      <w:r w:rsidR="005202AA" w:rsidRPr="00E212AB">
        <w:rPr>
          <w:rFonts w:hAnsiTheme="minorHAnsi"/>
        </w:rPr>
        <w:t>edgeR</w:t>
      </w:r>
      <w:proofErr w:type="spellEnd"/>
      <w:r w:rsidR="005202AA" w:rsidRPr="00E212AB">
        <w:rPr>
          <w:rFonts w:hAnsiTheme="minorHAnsi"/>
        </w:rPr>
        <w:t xml:space="preserve">: a </w:t>
      </w:r>
      <w:proofErr w:type="spellStart"/>
      <w:r w:rsidR="005202AA" w:rsidRPr="00E212AB">
        <w:rPr>
          <w:rFonts w:hAnsiTheme="minorHAnsi"/>
        </w:rPr>
        <w:t>Bioconductor</w:t>
      </w:r>
      <w:proofErr w:type="spellEnd"/>
      <w:r w:rsidR="005202AA" w:rsidRPr="00E212AB">
        <w:rPr>
          <w:rFonts w:hAnsiTheme="minorHAnsi"/>
        </w:rPr>
        <w:t xml:space="preserve"> package for differential expression analysis of digital gene expression data. </w:t>
      </w:r>
      <w:r w:rsidR="005202AA" w:rsidRPr="00E212AB">
        <w:rPr>
          <w:rFonts w:hAnsiTheme="minorHAnsi"/>
          <w:i/>
          <w:iCs/>
        </w:rPr>
        <w:t>Bioinformatics</w:t>
      </w:r>
      <w:r w:rsidR="005202AA" w:rsidRPr="00E212AB">
        <w:rPr>
          <w:rFonts w:hAnsiTheme="minorHAnsi"/>
        </w:rPr>
        <w:t xml:space="preserve"> </w:t>
      </w:r>
      <w:r w:rsidR="005202AA" w:rsidRPr="00E212AB">
        <w:rPr>
          <w:rFonts w:hAnsiTheme="minorHAnsi"/>
          <w:b/>
          <w:bCs/>
        </w:rPr>
        <w:t>26</w:t>
      </w:r>
      <w:r w:rsidR="005202AA" w:rsidRPr="00E212AB">
        <w:rPr>
          <w:rFonts w:hAnsiTheme="minorHAnsi"/>
        </w:rPr>
        <w:t>, 139–140, doi</w:t>
      </w:r>
      <w:proofErr w:type="gramStart"/>
      <w:r w:rsidR="005202AA" w:rsidRPr="00E212AB">
        <w:rPr>
          <w:rFonts w:hAnsiTheme="minorHAnsi"/>
        </w:rPr>
        <w:t>:dx.doi.org</w:t>
      </w:r>
      <w:proofErr w:type="gramEnd"/>
      <w:r w:rsidR="005202AA" w:rsidRPr="00E212AB">
        <w:rPr>
          <w:rFonts w:hAnsiTheme="minorHAnsi"/>
        </w:rPr>
        <w:t>/10.1093/bioinformatics/btp616 (2010).</w:t>
      </w:r>
    </w:p>
    <w:p w:rsidR="005202AA" w:rsidRPr="00E212AB" w:rsidRDefault="00BE221B" w:rsidP="00E212AB">
      <w:pPr>
        <w:pStyle w:val="Bibliography"/>
        <w:rPr>
          <w:rFonts w:hAnsiTheme="minorHAnsi"/>
        </w:rPr>
      </w:pPr>
      <w:ins w:id="820" w:author="" w:date="2014-05-06T19:51:00Z">
        <w:r>
          <w:rPr>
            <w:rFonts w:hAnsiTheme="minorHAnsi"/>
          </w:rPr>
          <w:t>42</w:t>
        </w:r>
      </w:ins>
      <w:del w:id="821" w:author="" w:date="2014-05-06T19:51:00Z">
        <w:r w:rsidR="005202AA" w:rsidRPr="00E212AB" w:rsidDel="00BE221B">
          <w:rPr>
            <w:rFonts w:hAnsiTheme="minorHAnsi"/>
          </w:rPr>
          <w:delText>38</w:delText>
        </w:r>
      </w:del>
      <w:r w:rsidR="005202AA" w:rsidRPr="00E212AB">
        <w:rPr>
          <w:rFonts w:hAnsiTheme="minorHAnsi"/>
        </w:rPr>
        <w:t>.</w:t>
      </w:r>
      <w:r w:rsidR="005202AA" w:rsidRPr="00E212AB">
        <w:rPr>
          <w:rFonts w:hAnsiTheme="minorHAnsi"/>
        </w:rPr>
        <w:tab/>
        <w:t>Edgar, R.</w:t>
      </w:r>
      <w:del w:id="822" w:author="" w:date="2014-05-03T22:09:00Z">
        <w:r w:rsidR="005202AA" w:rsidRPr="00E212AB" w:rsidDel="000762D6">
          <w:rPr>
            <w:rFonts w:hAnsiTheme="minorHAnsi"/>
          </w:rPr>
          <w:delText xml:space="preserve"> </w:delText>
        </w:r>
      </w:del>
      <w:r w:rsidR="005202AA" w:rsidRPr="00E212AB">
        <w:rPr>
          <w:rFonts w:hAnsiTheme="minorHAnsi"/>
        </w:rPr>
        <w:t>C., Haas, B</w:t>
      </w:r>
      <w:ins w:id="823" w:author="" w:date="2014-05-03T22:09:00Z">
        <w:r w:rsidR="000762D6">
          <w:rPr>
            <w:rFonts w:hAnsiTheme="minorHAnsi"/>
          </w:rPr>
          <w:t>.</w:t>
        </w:r>
      </w:ins>
      <w:del w:id="824" w:author="" w:date="2014-05-03T22:09:00Z">
        <w:r w:rsidR="005202AA" w:rsidRPr="00E212AB" w:rsidDel="000762D6">
          <w:rPr>
            <w:rFonts w:hAnsiTheme="minorHAnsi"/>
          </w:rPr>
          <w:delText xml:space="preserve">. </w:delText>
        </w:r>
      </w:del>
      <w:r w:rsidR="005202AA" w:rsidRPr="00E212AB">
        <w:rPr>
          <w:rFonts w:hAnsiTheme="minorHAnsi"/>
        </w:rPr>
        <w:t>J., Clemente, J.</w:t>
      </w:r>
      <w:del w:id="825" w:author="" w:date="2014-05-03T22:09:00Z">
        <w:r w:rsidR="005202AA" w:rsidRPr="00E212AB" w:rsidDel="000762D6">
          <w:rPr>
            <w:rFonts w:hAnsiTheme="minorHAnsi"/>
          </w:rPr>
          <w:delText xml:space="preserve"> </w:delText>
        </w:r>
      </w:del>
      <w:r w:rsidR="005202AA" w:rsidRPr="00E212AB">
        <w:rPr>
          <w:rFonts w:hAnsiTheme="minorHAnsi"/>
        </w:rPr>
        <w:t xml:space="preserve">C., Quince, C. &amp; Knight, R. UCHIME improves sensitivity and speed of chimera detection. </w:t>
      </w:r>
      <w:r w:rsidR="005202AA" w:rsidRPr="00E212AB">
        <w:rPr>
          <w:rFonts w:hAnsiTheme="minorHAnsi"/>
          <w:i/>
          <w:iCs/>
        </w:rPr>
        <w:t>Bioinformatics</w:t>
      </w:r>
      <w:r w:rsidR="005202AA" w:rsidRPr="00E212AB">
        <w:rPr>
          <w:rFonts w:hAnsiTheme="minorHAnsi"/>
        </w:rPr>
        <w:t xml:space="preserve"> </w:t>
      </w:r>
      <w:r w:rsidR="005202AA" w:rsidRPr="00E212AB">
        <w:rPr>
          <w:rFonts w:hAnsiTheme="minorHAnsi"/>
          <w:b/>
          <w:bCs/>
        </w:rPr>
        <w:t>27</w:t>
      </w:r>
      <w:r w:rsidR="005202AA" w:rsidRPr="00E212AB">
        <w:rPr>
          <w:rFonts w:hAnsiTheme="minorHAnsi"/>
        </w:rPr>
        <w:t xml:space="preserve"> (16), 2194–2200, doi</w:t>
      </w:r>
      <w:proofErr w:type="gramStart"/>
      <w:r w:rsidR="005202AA" w:rsidRPr="00E212AB">
        <w:rPr>
          <w:rFonts w:hAnsiTheme="minorHAnsi"/>
        </w:rPr>
        <w:t>:dx.doi.org</w:t>
      </w:r>
      <w:proofErr w:type="gramEnd"/>
      <w:r w:rsidR="005202AA" w:rsidRPr="00E212AB">
        <w:rPr>
          <w:rFonts w:hAnsiTheme="minorHAnsi"/>
        </w:rPr>
        <w:t>/10.1093/bioinformatics/btr381 (2011).</w:t>
      </w:r>
    </w:p>
    <w:p w:rsidR="009F3887" w:rsidRPr="00D0583D" w:rsidRDefault="00BE221B" w:rsidP="00D0583D">
      <w:pPr>
        <w:pStyle w:val="Bibliography"/>
        <w:rPr>
          <w:rFonts w:hAnsiTheme="minorHAnsi"/>
        </w:rPr>
      </w:pPr>
      <w:ins w:id="826" w:author="" w:date="2014-05-06T19:51:00Z">
        <w:r>
          <w:rPr>
            <w:rFonts w:hAnsiTheme="minorHAnsi"/>
          </w:rPr>
          <w:t>43</w:t>
        </w:r>
      </w:ins>
      <w:del w:id="827" w:author="" w:date="2014-05-06T19:51:00Z">
        <w:r w:rsidR="005202AA" w:rsidRPr="00E212AB" w:rsidDel="00BE221B">
          <w:rPr>
            <w:rFonts w:hAnsiTheme="minorHAnsi"/>
          </w:rPr>
          <w:delText>39</w:delText>
        </w:r>
      </w:del>
      <w:r w:rsidR="005202AA" w:rsidRPr="00E212AB">
        <w:rPr>
          <w:rFonts w:hAnsiTheme="minorHAnsi"/>
        </w:rPr>
        <w:t>.</w:t>
      </w:r>
      <w:r w:rsidR="005202AA" w:rsidRPr="00E212AB">
        <w:rPr>
          <w:rFonts w:hAnsiTheme="minorHAnsi"/>
        </w:rPr>
        <w:tab/>
      </w:r>
      <w:proofErr w:type="spellStart"/>
      <w:r w:rsidR="005202AA" w:rsidRPr="00E212AB">
        <w:rPr>
          <w:rFonts w:hAnsiTheme="minorHAnsi"/>
        </w:rPr>
        <w:t>Goecks</w:t>
      </w:r>
      <w:proofErr w:type="spellEnd"/>
      <w:r w:rsidR="005202AA" w:rsidRPr="00E212AB">
        <w:rPr>
          <w:rFonts w:hAnsiTheme="minorHAnsi"/>
        </w:rPr>
        <w:t xml:space="preserve">, J., </w:t>
      </w:r>
      <w:del w:id="828" w:author="" w:date="2014-05-03T22:10:00Z">
        <w:r w:rsidR="00F14A7A" w:rsidRPr="00F14A7A">
          <w:rPr>
            <w:rFonts w:hAnsiTheme="minorHAnsi"/>
            <w:i/>
            <w:rPrChange w:id="829" w:author="" w:date="2014-05-03T22:10:00Z">
              <w:rPr>
                <w:rFonts w:hAnsiTheme="minorHAnsi"/>
              </w:rPr>
            </w:rPrChange>
          </w:rPr>
          <w:delText>Nekrutenko, A., Taylor, J., Team, T. G. &amp; others</w:delText>
        </w:r>
      </w:del>
      <w:ins w:id="830" w:author="" w:date="2014-05-03T22:10:00Z">
        <w:r w:rsidR="000762D6">
          <w:rPr>
            <w:rFonts w:hAnsiTheme="minorHAnsi"/>
            <w:i/>
          </w:rPr>
          <w:t>et al.</w:t>
        </w:r>
      </w:ins>
      <w:r w:rsidR="005202AA" w:rsidRPr="00E212AB">
        <w:rPr>
          <w:rFonts w:hAnsiTheme="minorHAnsi"/>
        </w:rPr>
        <w:t xml:space="preserve"> Galaxy: a comprehensive approach for supporting accessible, reproducible, and transparent computational research in the life sciences. </w:t>
      </w:r>
      <w:r w:rsidR="005202AA" w:rsidRPr="00E212AB">
        <w:rPr>
          <w:rFonts w:hAnsiTheme="minorHAnsi"/>
          <w:i/>
          <w:iCs/>
        </w:rPr>
        <w:t>Genome Biol</w:t>
      </w:r>
      <w:ins w:id="831" w:author="" w:date="2014-05-03T22:10:00Z">
        <w:r w:rsidR="000762D6">
          <w:rPr>
            <w:rFonts w:hAnsiTheme="minorHAnsi"/>
            <w:i/>
            <w:iCs/>
          </w:rPr>
          <w:t>.</w:t>
        </w:r>
      </w:ins>
      <w:r w:rsidR="005202AA" w:rsidRPr="00E212AB">
        <w:rPr>
          <w:rFonts w:hAnsiTheme="minorHAnsi"/>
        </w:rPr>
        <w:t xml:space="preserve"> </w:t>
      </w:r>
      <w:r w:rsidR="005202AA" w:rsidRPr="00E212AB">
        <w:rPr>
          <w:rFonts w:hAnsiTheme="minorHAnsi"/>
          <w:b/>
          <w:bCs/>
        </w:rPr>
        <w:t>11</w:t>
      </w:r>
      <w:r w:rsidR="005202AA" w:rsidRPr="00E212AB">
        <w:rPr>
          <w:rFonts w:hAnsiTheme="minorHAnsi"/>
        </w:rPr>
        <w:t xml:space="preserve"> (8), R86, doi</w:t>
      </w:r>
      <w:proofErr w:type="gramStart"/>
      <w:r w:rsidR="005202AA" w:rsidRPr="00E212AB">
        <w:rPr>
          <w:rFonts w:hAnsiTheme="minorHAnsi"/>
        </w:rPr>
        <w:t>:dx.doi.org</w:t>
      </w:r>
      <w:proofErr w:type="gramEnd"/>
      <w:r w:rsidR="005202AA" w:rsidRPr="00E212AB">
        <w:rPr>
          <w:rFonts w:hAnsiTheme="minorHAnsi"/>
        </w:rPr>
        <w:t>/10.1186/gb-2010-11-8-r86 (2010).</w:t>
      </w:r>
      <w:bookmarkStart w:id="832" w:name="_GoBack"/>
      <w:bookmarkEnd w:id="832"/>
    </w:p>
    <w:sectPr w:rsidR="009F3887" w:rsidRPr="00D0583D" w:rsidSect="00E212AB">
      <w:headerReference w:type="default" r:id="rId11"/>
      <w:footerReference w:type="first" r:id="rId12"/>
      <w:pgSz w:w="12240" w:h="15840"/>
      <w:pgMar w:top="1440" w:right="1440" w:bottom="1440" w:left="1440" w:footer="605" w:gutter="0"/>
      <w:lnNumType w:countBy="1" w:restart="continuous"/>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405" w:rsidRDefault="007F2405" w:rsidP="00621C4E">
      <w:r>
        <w:separator/>
      </w:r>
    </w:p>
  </w:endnote>
  <w:endnote w:type="continuationSeparator" w:id="0">
    <w:p w:rsidR="007F2405" w:rsidRDefault="007F2405" w:rsidP="00621C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405" w:rsidRPr="00BD60B4" w:rsidRDefault="007F2405"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F12465">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F12465">
      <w:rPr>
        <w:noProof/>
        <w:sz w:val="22"/>
      </w:rPr>
      <w:t>16</w:t>
    </w:r>
    <w:r w:rsidRPr="00801257">
      <w:rPr>
        <w:noProof/>
        <w:sz w:val="22"/>
      </w:rPr>
      <w:fldChar w:fldCharType="end"/>
    </w:r>
    <w:r>
      <w:tab/>
    </w:r>
    <w:r>
      <w:tab/>
    </w:r>
    <w:r>
      <w:tab/>
    </w:r>
    <w:r>
      <w:tab/>
    </w:r>
    <w:r>
      <w:tab/>
    </w:r>
    <w:r>
      <w:tab/>
    </w:r>
    <w:r>
      <w:tab/>
    </w:r>
    <w:r>
      <w:tab/>
    </w:r>
  </w:p>
  <w:p w:rsidR="007F2405" w:rsidRDefault="007F2405" w:rsidP="00621C4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405" w:rsidRDefault="007F2405" w:rsidP="00621C4E">
      <w:r>
        <w:separator/>
      </w:r>
    </w:p>
  </w:footnote>
  <w:footnote w:type="continuationSeparator" w:id="0">
    <w:p w:rsidR="007F2405" w:rsidRDefault="007F2405" w:rsidP="00621C4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405" w:rsidRPr="006F06E4" w:rsidRDefault="007F2405" w:rsidP="00621C4E">
    <w:pPr>
      <w:pStyle w:val="Header"/>
      <w:rPr>
        <w:b/>
        <w:color w:val="1F497D"/>
        <w:sz w:val="28"/>
        <w:szCs w:val="28"/>
      </w:rPr>
    </w:pPr>
    <w:r w:rsidRPr="009A38A5">
      <w:rPr>
        <w:sz w:val="22"/>
      </w:rPr>
      <w:tab/>
    </w:r>
    <w:r w:rsidRPr="009A38A5">
      <w:rPr>
        <w:sz w:val="22"/>
      </w:rP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31F56"/>
    <w:multiLevelType w:val="multilevel"/>
    <w:tmpl w:val="B43CF39C"/>
    <w:lvl w:ilvl="0">
      <w:start w:val="1"/>
      <w:numFmt w:val="decimal"/>
      <w:lvlText w:val="%1."/>
      <w:lvlJc w:val="left"/>
      <w:pPr>
        <w:ind w:left="555" w:hanging="555"/>
      </w:pPr>
      <w:rPr>
        <w:rFonts w:cs="Lucida Grande" w:hint="default"/>
      </w:rPr>
    </w:lvl>
    <w:lvl w:ilvl="1">
      <w:start w:val="2"/>
      <w:numFmt w:val="decimal"/>
      <w:lvlText w:val="%1.%2."/>
      <w:lvlJc w:val="left"/>
      <w:pPr>
        <w:ind w:left="555" w:hanging="555"/>
      </w:pPr>
      <w:rPr>
        <w:rFonts w:cs="Lucida Grande" w:hint="default"/>
      </w:rPr>
    </w:lvl>
    <w:lvl w:ilvl="2">
      <w:start w:val="1"/>
      <w:numFmt w:val="decimal"/>
      <w:lvlText w:val="%1.%2.%3)"/>
      <w:lvlJc w:val="left"/>
      <w:pPr>
        <w:ind w:left="720" w:hanging="720"/>
      </w:pPr>
      <w:rPr>
        <w:rFonts w:cs="Lucida Grande" w:hint="default"/>
      </w:rPr>
    </w:lvl>
    <w:lvl w:ilvl="3">
      <w:start w:val="1"/>
      <w:numFmt w:val="decimal"/>
      <w:lvlText w:val="%1.%2.%3)%4."/>
      <w:lvlJc w:val="left"/>
      <w:pPr>
        <w:ind w:left="1080" w:hanging="1080"/>
      </w:pPr>
      <w:rPr>
        <w:rFonts w:cs="Lucida Grande" w:hint="default"/>
      </w:rPr>
    </w:lvl>
    <w:lvl w:ilvl="4">
      <w:start w:val="1"/>
      <w:numFmt w:val="decimal"/>
      <w:lvlText w:val="%1.%2.%3)%4.%5."/>
      <w:lvlJc w:val="left"/>
      <w:pPr>
        <w:ind w:left="1080" w:hanging="1080"/>
      </w:pPr>
      <w:rPr>
        <w:rFonts w:cs="Lucida Grande" w:hint="default"/>
      </w:rPr>
    </w:lvl>
    <w:lvl w:ilvl="5">
      <w:start w:val="1"/>
      <w:numFmt w:val="decimal"/>
      <w:lvlText w:val="%1.%2.%3)%4.%5.%6."/>
      <w:lvlJc w:val="left"/>
      <w:pPr>
        <w:ind w:left="1440" w:hanging="1440"/>
      </w:pPr>
      <w:rPr>
        <w:rFonts w:cs="Lucida Grande" w:hint="default"/>
      </w:rPr>
    </w:lvl>
    <w:lvl w:ilvl="6">
      <w:start w:val="1"/>
      <w:numFmt w:val="decimal"/>
      <w:lvlText w:val="%1.%2.%3)%4.%5.%6.%7."/>
      <w:lvlJc w:val="left"/>
      <w:pPr>
        <w:ind w:left="1440" w:hanging="1440"/>
      </w:pPr>
      <w:rPr>
        <w:rFonts w:cs="Lucida Grande" w:hint="default"/>
      </w:rPr>
    </w:lvl>
    <w:lvl w:ilvl="7">
      <w:start w:val="1"/>
      <w:numFmt w:val="decimal"/>
      <w:lvlText w:val="%1.%2.%3)%4.%5.%6.%7.%8."/>
      <w:lvlJc w:val="left"/>
      <w:pPr>
        <w:ind w:left="1800" w:hanging="1800"/>
      </w:pPr>
      <w:rPr>
        <w:rFonts w:cs="Lucida Grande" w:hint="default"/>
      </w:rPr>
    </w:lvl>
    <w:lvl w:ilvl="8">
      <w:start w:val="1"/>
      <w:numFmt w:val="decimal"/>
      <w:lvlText w:val="%1.%2.%3)%4.%5.%6.%7.%8.%9."/>
      <w:lvlJc w:val="left"/>
      <w:pPr>
        <w:ind w:left="1800" w:hanging="1800"/>
      </w:pPr>
      <w:rPr>
        <w:rFonts w:cs="Lucida Grande" w:hint="default"/>
      </w:rPr>
    </w:lvl>
  </w:abstractNum>
  <w:abstractNum w:abstractNumId="1">
    <w:nsid w:val="2B1A49F9"/>
    <w:multiLevelType w:val="multilevel"/>
    <w:tmpl w:val="21E00BE0"/>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FD53CE2"/>
    <w:multiLevelType w:val="multilevel"/>
    <w:tmpl w:val="B3EE3792"/>
    <w:lvl w:ilvl="0">
      <w:start w:val="1"/>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540935C8"/>
    <w:multiLevelType w:val="multilevel"/>
    <w:tmpl w:val="F914017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6D855183"/>
    <w:multiLevelType w:val="multilevel"/>
    <w:tmpl w:val="B56EEF2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0"/>
  </w:num>
  <w:num w:numId="4">
    <w:abstractNumId w:val="1"/>
  </w:num>
  <w:num w:numId="5">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grammar="clean"/>
  <w:stylePaneFormatFilter w:val="3701"/>
  <w:trackRevisions/>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EE705F"/>
    <w:rsid w:val="00001806"/>
    <w:rsid w:val="00005815"/>
    <w:rsid w:val="00007DBC"/>
    <w:rsid w:val="00007EA1"/>
    <w:rsid w:val="000100F0"/>
    <w:rsid w:val="00012FF9"/>
    <w:rsid w:val="00017BB1"/>
    <w:rsid w:val="00021434"/>
    <w:rsid w:val="00021DF3"/>
    <w:rsid w:val="00023869"/>
    <w:rsid w:val="00024598"/>
    <w:rsid w:val="000312E3"/>
    <w:rsid w:val="0003205D"/>
    <w:rsid w:val="00032769"/>
    <w:rsid w:val="000333A0"/>
    <w:rsid w:val="00036377"/>
    <w:rsid w:val="00037B58"/>
    <w:rsid w:val="00042764"/>
    <w:rsid w:val="00051176"/>
    <w:rsid w:val="00051B73"/>
    <w:rsid w:val="00057C37"/>
    <w:rsid w:val="00060ABE"/>
    <w:rsid w:val="00061A50"/>
    <w:rsid w:val="00061D92"/>
    <w:rsid w:val="00063AC4"/>
    <w:rsid w:val="00064104"/>
    <w:rsid w:val="00066025"/>
    <w:rsid w:val="000701D1"/>
    <w:rsid w:val="00071EFF"/>
    <w:rsid w:val="000762D6"/>
    <w:rsid w:val="00080A20"/>
    <w:rsid w:val="00081E63"/>
    <w:rsid w:val="00082796"/>
    <w:rsid w:val="00087C0A"/>
    <w:rsid w:val="00093A5B"/>
    <w:rsid w:val="00093BC4"/>
    <w:rsid w:val="00097929"/>
    <w:rsid w:val="000A1E80"/>
    <w:rsid w:val="000A3B70"/>
    <w:rsid w:val="000A5153"/>
    <w:rsid w:val="000B10AE"/>
    <w:rsid w:val="000B30BF"/>
    <w:rsid w:val="000B566B"/>
    <w:rsid w:val="000B7294"/>
    <w:rsid w:val="000B75D0"/>
    <w:rsid w:val="000B7CAF"/>
    <w:rsid w:val="000C1CF8"/>
    <w:rsid w:val="000C363F"/>
    <w:rsid w:val="000C49CF"/>
    <w:rsid w:val="000C52E9"/>
    <w:rsid w:val="000C5CDC"/>
    <w:rsid w:val="000C65DC"/>
    <w:rsid w:val="000C66F3"/>
    <w:rsid w:val="000C6900"/>
    <w:rsid w:val="000D31E8"/>
    <w:rsid w:val="000D76E4"/>
    <w:rsid w:val="000E26F9"/>
    <w:rsid w:val="000E3816"/>
    <w:rsid w:val="000E4F77"/>
    <w:rsid w:val="000F265C"/>
    <w:rsid w:val="000F3AFA"/>
    <w:rsid w:val="000F5712"/>
    <w:rsid w:val="000F6611"/>
    <w:rsid w:val="000F7E22"/>
    <w:rsid w:val="00100842"/>
    <w:rsid w:val="00112EEB"/>
    <w:rsid w:val="001200B3"/>
    <w:rsid w:val="00121E7D"/>
    <w:rsid w:val="0012563A"/>
    <w:rsid w:val="0013000E"/>
    <w:rsid w:val="001313A7"/>
    <w:rsid w:val="0013276F"/>
    <w:rsid w:val="001363ED"/>
    <w:rsid w:val="00136A80"/>
    <w:rsid w:val="00137145"/>
    <w:rsid w:val="00137781"/>
    <w:rsid w:val="00137A4E"/>
    <w:rsid w:val="00152A23"/>
    <w:rsid w:val="00161F33"/>
    <w:rsid w:val="00162CB7"/>
    <w:rsid w:val="001713F5"/>
    <w:rsid w:val="00171E5B"/>
    <w:rsid w:val="00171F94"/>
    <w:rsid w:val="001720F5"/>
    <w:rsid w:val="00175EDE"/>
    <w:rsid w:val="0017668A"/>
    <w:rsid w:val="001766FE"/>
    <w:rsid w:val="001771E7"/>
    <w:rsid w:val="00190984"/>
    <w:rsid w:val="00192006"/>
    <w:rsid w:val="00193180"/>
    <w:rsid w:val="001A10B1"/>
    <w:rsid w:val="001B2E2D"/>
    <w:rsid w:val="001B5CD2"/>
    <w:rsid w:val="001C0BEE"/>
    <w:rsid w:val="001C2A98"/>
    <w:rsid w:val="001D1550"/>
    <w:rsid w:val="001D3D7D"/>
    <w:rsid w:val="001D3FFF"/>
    <w:rsid w:val="001D4D8F"/>
    <w:rsid w:val="001D5160"/>
    <w:rsid w:val="001D625F"/>
    <w:rsid w:val="001D7576"/>
    <w:rsid w:val="001E14A0"/>
    <w:rsid w:val="001E298E"/>
    <w:rsid w:val="001E2DB3"/>
    <w:rsid w:val="001E7376"/>
    <w:rsid w:val="001F225C"/>
    <w:rsid w:val="00201CFA"/>
    <w:rsid w:val="0020220D"/>
    <w:rsid w:val="00202448"/>
    <w:rsid w:val="00202D15"/>
    <w:rsid w:val="0020309D"/>
    <w:rsid w:val="00204D6A"/>
    <w:rsid w:val="002057C8"/>
    <w:rsid w:val="002102A7"/>
    <w:rsid w:val="00214BEE"/>
    <w:rsid w:val="002205B8"/>
    <w:rsid w:val="002259E5"/>
    <w:rsid w:val="00226140"/>
    <w:rsid w:val="00226D83"/>
    <w:rsid w:val="002274F3"/>
    <w:rsid w:val="0023094C"/>
    <w:rsid w:val="00234BE3"/>
    <w:rsid w:val="00235A90"/>
    <w:rsid w:val="0024008B"/>
    <w:rsid w:val="0024109E"/>
    <w:rsid w:val="00241E48"/>
    <w:rsid w:val="0024214E"/>
    <w:rsid w:val="00242623"/>
    <w:rsid w:val="002447CD"/>
    <w:rsid w:val="00250558"/>
    <w:rsid w:val="00252804"/>
    <w:rsid w:val="00260652"/>
    <w:rsid w:val="00261F25"/>
    <w:rsid w:val="002648A9"/>
    <w:rsid w:val="0026553C"/>
    <w:rsid w:val="00267DD5"/>
    <w:rsid w:val="00274A0A"/>
    <w:rsid w:val="00277593"/>
    <w:rsid w:val="00280918"/>
    <w:rsid w:val="00282AF6"/>
    <w:rsid w:val="00286160"/>
    <w:rsid w:val="00287085"/>
    <w:rsid w:val="00290AF9"/>
    <w:rsid w:val="0029462D"/>
    <w:rsid w:val="002967CF"/>
    <w:rsid w:val="00297788"/>
    <w:rsid w:val="002A4501"/>
    <w:rsid w:val="002A64A6"/>
    <w:rsid w:val="002B0584"/>
    <w:rsid w:val="002C47D4"/>
    <w:rsid w:val="002D0F38"/>
    <w:rsid w:val="002D77E3"/>
    <w:rsid w:val="002F2859"/>
    <w:rsid w:val="002F4628"/>
    <w:rsid w:val="002F674B"/>
    <w:rsid w:val="002F6E3C"/>
    <w:rsid w:val="003004C5"/>
    <w:rsid w:val="0030117D"/>
    <w:rsid w:val="0030242A"/>
    <w:rsid w:val="00303C87"/>
    <w:rsid w:val="003120CB"/>
    <w:rsid w:val="00316ADA"/>
    <w:rsid w:val="00320153"/>
    <w:rsid w:val="00320367"/>
    <w:rsid w:val="00322871"/>
    <w:rsid w:val="00324FCB"/>
    <w:rsid w:val="00325EE5"/>
    <w:rsid w:val="00326FB3"/>
    <w:rsid w:val="003316D4"/>
    <w:rsid w:val="00333822"/>
    <w:rsid w:val="00336715"/>
    <w:rsid w:val="00336F58"/>
    <w:rsid w:val="00340DFD"/>
    <w:rsid w:val="00350CD7"/>
    <w:rsid w:val="00356564"/>
    <w:rsid w:val="00360C17"/>
    <w:rsid w:val="003621C6"/>
    <w:rsid w:val="003622B8"/>
    <w:rsid w:val="00363A31"/>
    <w:rsid w:val="00364A3D"/>
    <w:rsid w:val="00366B76"/>
    <w:rsid w:val="00372A4F"/>
    <w:rsid w:val="00373051"/>
    <w:rsid w:val="00373B8F"/>
    <w:rsid w:val="00376D95"/>
    <w:rsid w:val="0037775D"/>
    <w:rsid w:val="00377FBB"/>
    <w:rsid w:val="00381B41"/>
    <w:rsid w:val="003868F6"/>
    <w:rsid w:val="003870C2"/>
    <w:rsid w:val="003A0D8B"/>
    <w:rsid w:val="003A16FC"/>
    <w:rsid w:val="003A4FCD"/>
    <w:rsid w:val="003B0944"/>
    <w:rsid w:val="003B1593"/>
    <w:rsid w:val="003B4381"/>
    <w:rsid w:val="003B511F"/>
    <w:rsid w:val="003C1043"/>
    <w:rsid w:val="003C1A30"/>
    <w:rsid w:val="003C3C68"/>
    <w:rsid w:val="003C653D"/>
    <w:rsid w:val="003C6779"/>
    <w:rsid w:val="003D0171"/>
    <w:rsid w:val="003D2621"/>
    <w:rsid w:val="003D2998"/>
    <w:rsid w:val="003D2F0A"/>
    <w:rsid w:val="003D3891"/>
    <w:rsid w:val="003E0F4F"/>
    <w:rsid w:val="003E18AC"/>
    <w:rsid w:val="003E1D33"/>
    <w:rsid w:val="003E210B"/>
    <w:rsid w:val="003E2A12"/>
    <w:rsid w:val="003E3384"/>
    <w:rsid w:val="003E548E"/>
    <w:rsid w:val="003F280E"/>
    <w:rsid w:val="00405504"/>
    <w:rsid w:val="004148E1"/>
    <w:rsid w:val="00414CFA"/>
    <w:rsid w:val="00417498"/>
    <w:rsid w:val="00420BE9"/>
    <w:rsid w:val="00421F82"/>
    <w:rsid w:val="00422F60"/>
    <w:rsid w:val="0042305A"/>
    <w:rsid w:val="00423AD8"/>
    <w:rsid w:val="004248FD"/>
    <w:rsid w:val="00424C85"/>
    <w:rsid w:val="004260BD"/>
    <w:rsid w:val="0043012F"/>
    <w:rsid w:val="00430F1F"/>
    <w:rsid w:val="004326EA"/>
    <w:rsid w:val="0044456B"/>
    <w:rsid w:val="00447BD1"/>
    <w:rsid w:val="004501BC"/>
    <w:rsid w:val="004507F3"/>
    <w:rsid w:val="00450AF4"/>
    <w:rsid w:val="00454604"/>
    <w:rsid w:val="00467059"/>
    <w:rsid w:val="004671C7"/>
    <w:rsid w:val="00472A4B"/>
    <w:rsid w:val="00472F4D"/>
    <w:rsid w:val="004730BF"/>
    <w:rsid w:val="0047535C"/>
    <w:rsid w:val="00477390"/>
    <w:rsid w:val="00485870"/>
    <w:rsid w:val="00485FE8"/>
    <w:rsid w:val="0048774C"/>
    <w:rsid w:val="00492EB5"/>
    <w:rsid w:val="00494B62"/>
    <w:rsid w:val="00494F77"/>
    <w:rsid w:val="00497721"/>
    <w:rsid w:val="004A0229"/>
    <w:rsid w:val="004A35D2"/>
    <w:rsid w:val="004A6B05"/>
    <w:rsid w:val="004B0C98"/>
    <w:rsid w:val="004B2F00"/>
    <w:rsid w:val="004B31F1"/>
    <w:rsid w:val="004B650C"/>
    <w:rsid w:val="004B6E31"/>
    <w:rsid w:val="004C1D66"/>
    <w:rsid w:val="004C31D7"/>
    <w:rsid w:val="004C4AD2"/>
    <w:rsid w:val="004D1F21"/>
    <w:rsid w:val="004D3D2F"/>
    <w:rsid w:val="004D59D8"/>
    <w:rsid w:val="004D5DA1"/>
    <w:rsid w:val="004E0BCC"/>
    <w:rsid w:val="004E150F"/>
    <w:rsid w:val="004E23A1"/>
    <w:rsid w:val="004E3489"/>
    <w:rsid w:val="004E3AFA"/>
    <w:rsid w:val="004E6F9D"/>
    <w:rsid w:val="004F2AB3"/>
    <w:rsid w:val="00502A0A"/>
    <w:rsid w:val="00504A2F"/>
    <w:rsid w:val="00507C50"/>
    <w:rsid w:val="00511776"/>
    <w:rsid w:val="00517C3A"/>
    <w:rsid w:val="005202AA"/>
    <w:rsid w:val="00527BF4"/>
    <w:rsid w:val="00534F6C"/>
    <w:rsid w:val="00534FB8"/>
    <w:rsid w:val="0053646D"/>
    <w:rsid w:val="005367B7"/>
    <w:rsid w:val="00540AAD"/>
    <w:rsid w:val="005418C2"/>
    <w:rsid w:val="00546458"/>
    <w:rsid w:val="0055087C"/>
    <w:rsid w:val="00553413"/>
    <w:rsid w:val="00573C78"/>
    <w:rsid w:val="0058219C"/>
    <w:rsid w:val="00583723"/>
    <w:rsid w:val="0058707F"/>
    <w:rsid w:val="00590EB8"/>
    <w:rsid w:val="005931FE"/>
    <w:rsid w:val="00597AC3"/>
    <w:rsid w:val="005A7276"/>
    <w:rsid w:val="005B0072"/>
    <w:rsid w:val="005B0356"/>
    <w:rsid w:val="005B0732"/>
    <w:rsid w:val="005B0B4B"/>
    <w:rsid w:val="005B38A0"/>
    <w:rsid w:val="005B491C"/>
    <w:rsid w:val="005B4CA9"/>
    <w:rsid w:val="005B4DBF"/>
    <w:rsid w:val="005B5D50"/>
    <w:rsid w:val="005B5DE2"/>
    <w:rsid w:val="005B674C"/>
    <w:rsid w:val="005C2B4F"/>
    <w:rsid w:val="005C7561"/>
    <w:rsid w:val="005D1E57"/>
    <w:rsid w:val="005D2F57"/>
    <w:rsid w:val="005D34F6"/>
    <w:rsid w:val="005E1884"/>
    <w:rsid w:val="005F373A"/>
    <w:rsid w:val="005F423C"/>
    <w:rsid w:val="005F6842"/>
    <w:rsid w:val="005F6B0E"/>
    <w:rsid w:val="005F760E"/>
    <w:rsid w:val="005F7B1D"/>
    <w:rsid w:val="0060222A"/>
    <w:rsid w:val="00610C21"/>
    <w:rsid w:val="00611907"/>
    <w:rsid w:val="00613116"/>
    <w:rsid w:val="006168DF"/>
    <w:rsid w:val="006175CE"/>
    <w:rsid w:val="006202A6"/>
    <w:rsid w:val="00621C4E"/>
    <w:rsid w:val="006305D7"/>
    <w:rsid w:val="00633A01"/>
    <w:rsid w:val="006341F7"/>
    <w:rsid w:val="00635014"/>
    <w:rsid w:val="006369CE"/>
    <w:rsid w:val="006411CA"/>
    <w:rsid w:val="00646A78"/>
    <w:rsid w:val="006545B2"/>
    <w:rsid w:val="006603BA"/>
    <w:rsid w:val="006619C8"/>
    <w:rsid w:val="00664525"/>
    <w:rsid w:val="00671710"/>
    <w:rsid w:val="00673414"/>
    <w:rsid w:val="00676079"/>
    <w:rsid w:val="00676ECD"/>
    <w:rsid w:val="00677D0A"/>
    <w:rsid w:val="0068185F"/>
    <w:rsid w:val="0068790B"/>
    <w:rsid w:val="006A01CF"/>
    <w:rsid w:val="006B074C"/>
    <w:rsid w:val="006B5D8C"/>
    <w:rsid w:val="006B72D4"/>
    <w:rsid w:val="006C11CC"/>
    <w:rsid w:val="006C1AEB"/>
    <w:rsid w:val="006C1E10"/>
    <w:rsid w:val="006C57FE"/>
    <w:rsid w:val="006E4B63"/>
    <w:rsid w:val="006F06E4"/>
    <w:rsid w:val="006F7B41"/>
    <w:rsid w:val="00702B5D"/>
    <w:rsid w:val="007031BD"/>
    <w:rsid w:val="00703ED2"/>
    <w:rsid w:val="00707B8D"/>
    <w:rsid w:val="00707D62"/>
    <w:rsid w:val="00713636"/>
    <w:rsid w:val="00714B8C"/>
    <w:rsid w:val="0071675D"/>
    <w:rsid w:val="0071689E"/>
    <w:rsid w:val="007239B5"/>
    <w:rsid w:val="00735CF5"/>
    <w:rsid w:val="0074063A"/>
    <w:rsid w:val="00743BA1"/>
    <w:rsid w:val="00743FBA"/>
    <w:rsid w:val="00745F1E"/>
    <w:rsid w:val="007515FE"/>
    <w:rsid w:val="007601D0"/>
    <w:rsid w:val="0076109D"/>
    <w:rsid w:val="00766641"/>
    <w:rsid w:val="00767107"/>
    <w:rsid w:val="00773BFD"/>
    <w:rsid w:val="007743B3"/>
    <w:rsid w:val="00774490"/>
    <w:rsid w:val="00776145"/>
    <w:rsid w:val="00780D91"/>
    <w:rsid w:val="007819FF"/>
    <w:rsid w:val="00784375"/>
    <w:rsid w:val="00784BC6"/>
    <w:rsid w:val="0078523D"/>
    <w:rsid w:val="007913DC"/>
    <w:rsid w:val="007931DF"/>
    <w:rsid w:val="007A0172"/>
    <w:rsid w:val="007A2511"/>
    <w:rsid w:val="007A260E"/>
    <w:rsid w:val="007A4D4C"/>
    <w:rsid w:val="007A5AAA"/>
    <w:rsid w:val="007A5CB9"/>
    <w:rsid w:val="007B6D43"/>
    <w:rsid w:val="007B7C6E"/>
    <w:rsid w:val="007C5CAA"/>
    <w:rsid w:val="007D4403"/>
    <w:rsid w:val="007D44D7"/>
    <w:rsid w:val="007D621A"/>
    <w:rsid w:val="007E1D9F"/>
    <w:rsid w:val="007E2887"/>
    <w:rsid w:val="007E5278"/>
    <w:rsid w:val="007E749C"/>
    <w:rsid w:val="007F1093"/>
    <w:rsid w:val="007F1B5C"/>
    <w:rsid w:val="007F2405"/>
    <w:rsid w:val="007F5936"/>
    <w:rsid w:val="007F6AE3"/>
    <w:rsid w:val="00801257"/>
    <w:rsid w:val="00801D20"/>
    <w:rsid w:val="00803B0A"/>
    <w:rsid w:val="00804DED"/>
    <w:rsid w:val="00805B96"/>
    <w:rsid w:val="008115A5"/>
    <w:rsid w:val="00811D46"/>
    <w:rsid w:val="0081415D"/>
    <w:rsid w:val="00816815"/>
    <w:rsid w:val="00820229"/>
    <w:rsid w:val="00822448"/>
    <w:rsid w:val="00822ABE"/>
    <w:rsid w:val="00827F51"/>
    <w:rsid w:val="0083104E"/>
    <w:rsid w:val="008343BE"/>
    <w:rsid w:val="00840623"/>
    <w:rsid w:val="00840FB4"/>
    <w:rsid w:val="008410B2"/>
    <w:rsid w:val="00842D97"/>
    <w:rsid w:val="00846B0F"/>
    <w:rsid w:val="008500A0"/>
    <w:rsid w:val="0085351C"/>
    <w:rsid w:val="008549CA"/>
    <w:rsid w:val="008556C3"/>
    <w:rsid w:val="0085687C"/>
    <w:rsid w:val="008575C2"/>
    <w:rsid w:val="0085763C"/>
    <w:rsid w:val="008663D2"/>
    <w:rsid w:val="0086734C"/>
    <w:rsid w:val="008706C5"/>
    <w:rsid w:val="00873707"/>
    <w:rsid w:val="008763E1"/>
    <w:rsid w:val="00877EC8"/>
    <w:rsid w:val="00880F36"/>
    <w:rsid w:val="008823FD"/>
    <w:rsid w:val="00885530"/>
    <w:rsid w:val="00890E40"/>
    <w:rsid w:val="008910D1"/>
    <w:rsid w:val="0089296C"/>
    <w:rsid w:val="00896ABD"/>
    <w:rsid w:val="008A7A9C"/>
    <w:rsid w:val="008B206E"/>
    <w:rsid w:val="008B5218"/>
    <w:rsid w:val="008B7102"/>
    <w:rsid w:val="008B7B3C"/>
    <w:rsid w:val="008B7C7D"/>
    <w:rsid w:val="008C3B7D"/>
    <w:rsid w:val="008D0F90"/>
    <w:rsid w:val="008D1BAD"/>
    <w:rsid w:val="008D3715"/>
    <w:rsid w:val="008D5465"/>
    <w:rsid w:val="008D7EB7"/>
    <w:rsid w:val="008E3684"/>
    <w:rsid w:val="008E4AB7"/>
    <w:rsid w:val="008E57F5"/>
    <w:rsid w:val="008E7606"/>
    <w:rsid w:val="008F1DAA"/>
    <w:rsid w:val="008F3EBD"/>
    <w:rsid w:val="008F60B2"/>
    <w:rsid w:val="008F7C41"/>
    <w:rsid w:val="009031E2"/>
    <w:rsid w:val="0091276C"/>
    <w:rsid w:val="00913701"/>
    <w:rsid w:val="009165AC"/>
    <w:rsid w:val="0092053F"/>
    <w:rsid w:val="0092340A"/>
    <w:rsid w:val="00924AD9"/>
    <w:rsid w:val="00927F6C"/>
    <w:rsid w:val="009313D9"/>
    <w:rsid w:val="00933537"/>
    <w:rsid w:val="00935B7F"/>
    <w:rsid w:val="00936A3C"/>
    <w:rsid w:val="00941293"/>
    <w:rsid w:val="00946278"/>
    <w:rsid w:val="00950C17"/>
    <w:rsid w:val="00951413"/>
    <w:rsid w:val="00954740"/>
    <w:rsid w:val="00963ABC"/>
    <w:rsid w:val="009657A0"/>
    <w:rsid w:val="00965D21"/>
    <w:rsid w:val="00967764"/>
    <w:rsid w:val="00967BBF"/>
    <w:rsid w:val="00970B0E"/>
    <w:rsid w:val="009752C4"/>
    <w:rsid w:val="00976D03"/>
    <w:rsid w:val="00977B30"/>
    <w:rsid w:val="00982F41"/>
    <w:rsid w:val="00985090"/>
    <w:rsid w:val="00987710"/>
    <w:rsid w:val="009904AB"/>
    <w:rsid w:val="00994D0D"/>
    <w:rsid w:val="00995688"/>
    <w:rsid w:val="009958A6"/>
    <w:rsid w:val="00996456"/>
    <w:rsid w:val="00996996"/>
    <w:rsid w:val="009A04F5"/>
    <w:rsid w:val="009A15EF"/>
    <w:rsid w:val="009A38A5"/>
    <w:rsid w:val="009B118B"/>
    <w:rsid w:val="009B1737"/>
    <w:rsid w:val="009B3D4B"/>
    <w:rsid w:val="009B5B99"/>
    <w:rsid w:val="009B6EFC"/>
    <w:rsid w:val="009C2DF8"/>
    <w:rsid w:val="009C3968"/>
    <w:rsid w:val="009C3C1F"/>
    <w:rsid w:val="009C68B7"/>
    <w:rsid w:val="009C70D5"/>
    <w:rsid w:val="009D0834"/>
    <w:rsid w:val="009D0A1E"/>
    <w:rsid w:val="009D52BC"/>
    <w:rsid w:val="009D7D0A"/>
    <w:rsid w:val="009F01B1"/>
    <w:rsid w:val="009F0DBB"/>
    <w:rsid w:val="009F3887"/>
    <w:rsid w:val="009F732B"/>
    <w:rsid w:val="00A015EF"/>
    <w:rsid w:val="00A01FE0"/>
    <w:rsid w:val="00A0551B"/>
    <w:rsid w:val="00A10656"/>
    <w:rsid w:val="00A12FA6"/>
    <w:rsid w:val="00A1339B"/>
    <w:rsid w:val="00A14ABA"/>
    <w:rsid w:val="00A24CB6"/>
    <w:rsid w:val="00A254C9"/>
    <w:rsid w:val="00A26CD2"/>
    <w:rsid w:val="00A27667"/>
    <w:rsid w:val="00A34A67"/>
    <w:rsid w:val="00A34A7D"/>
    <w:rsid w:val="00A37462"/>
    <w:rsid w:val="00A459E1"/>
    <w:rsid w:val="00A52296"/>
    <w:rsid w:val="00A54CBE"/>
    <w:rsid w:val="00A55661"/>
    <w:rsid w:val="00A56841"/>
    <w:rsid w:val="00A61B70"/>
    <w:rsid w:val="00A61FA8"/>
    <w:rsid w:val="00A637F4"/>
    <w:rsid w:val="00A65485"/>
    <w:rsid w:val="00A66E05"/>
    <w:rsid w:val="00A70753"/>
    <w:rsid w:val="00A712D2"/>
    <w:rsid w:val="00A75964"/>
    <w:rsid w:val="00A76754"/>
    <w:rsid w:val="00A82C8A"/>
    <w:rsid w:val="00A852FF"/>
    <w:rsid w:val="00A87337"/>
    <w:rsid w:val="00A90C97"/>
    <w:rsid w:val="00A9210D"/>
    <w:rsid w:val="00A960C8"/>
    <w:rsid w:val="00AA1B4F"/>
    <w:rsid w:val="00AA54F3"/>
    <w:rsid w:val="00AA6B43"/>
    <w:rsid w:val="00AB367A"/>
    <w:rsid w:val="00AB731E"/>
    <w:rsid w:val="00AC01D1"/>
    <w:rsid w:val="00AC2275"/>
    <w:rsid w:val="00AC2F2B"/>
    <w:rsid w:val="00AC3FC5"/>
    <w:rsid w:val="00AC40CF"/>
    <w:rsid w:val="00AD6A05"/>
    <w:rsid w:val="00AD7307"/>
    <w:rsid w:val="00AE272B"/>
    <w:rsid w:val="00AE3E3A"/>
    <w:rsid w:val="00AE77B4"/>
    <w:rsid w:val="00AE7C1A"/>
    <w:rsid w:val="00AF0D9C"/>
    <w:rsid w:val="00AF13AB"/>
    <w:rsid w:val="00AF1D36"/>
    <w:rsid w:val="00AF3F66"/>
    <w:rsid w:val="00AF5F75"/>
    <w:rsid w:val="00AF6001"/>
    <w:rsid w:val="00B01A16"/>
    <w:rsid w:val="00B01F8A"/>
    <w:rsid w:val="00B073B7"/>
    <w:rsid w:val="00B07F45"/>
    <w:rsid w:val="00B1021A"/>
    <w:rsid w:val="00B1029A"/>
    <w:rsid w:val="00B1187A"/>
    <w:rsid w:val="00B1528C"/>
    <w:rsid w:val="00B1571A"/>
    <w:rsid w:val="00B15A1F"/>
    <w:rsid w:val="00B15BB3"/>
    <w:rsid w:val="00B15FE9"/>
    <w:rsid w:val="00B2148A"/>
    <w:rsid w:val="00B220C2"/>
    <w:rsid w:val="00B25B32"/>
    <w:rsid w:val="00B36C42"/>
    <w:rsid w:val="00B42EA7"/>
    <w:rsid w:val="00B45627"/>
    <w:rsid w:val="00B50250"/>
    <w:rsid w:val="00B5331C"/>
    <w:rsid w:val="00B5337C"/>
    <w:rsid w:val="00B53FDE"/>
    <w:rsid w:val="00B56397"/>
    <w:rsid w:val="00B6027B"/>
    <w:rsid w:val="00B67AFF"/>
    <w:rsid w:val="00B70B59"/>
    <w:rsid w:val="00B73657"/>
    <w:rsid w:val="00BA1735"/>
    <w:rsid w:val="00BA19FA"/>
    <w:rsid w:val="00BA4288"/>
    <w:rsid w:val="00BB48E5"/>
    <w:rsid w:val="00BB5607"/>
    <w:rsid w:val="00BB5ACA"/>
    <w:rsid w:val="00BC2655"/>
    <w:rsid w:val="00BC34BC"/>
    <w:rsid w:val="00BC3823"/>
    <w:rsid w:val="00BC5841"/>
    <w:rsid w:val="00BC63E0"/>
    <w:rsid w:val="00BC7711"/>
    <w:rsid w:val="00BD60B4"/>
    <w:rsid w:val="00BD750C"/>
    <w:rsid w:val="00BE221B"/>
    <w:rsid w:val="00BE40C0"/>
    <w:rsid w:val="00BE43DC"/>
    <w:rsid w:val="00BE50D1"/>
    <w:rsid w:val="00BE5F4A"/>
    <w:rsid w:val="00BF09B0"/>
    <w:rsid w:val="00BF1544"/>
    <w:rsid w:val="00BF1B53"/>
    <w:rsid w:val="00C00CE1"/>
    <w:rsid w:val="00C053E6"/>
    <w:rsid w:val="00C06F06"/>
    <w:rsid w:val="00C17142"/>
    <w:rsid w:val="00C20FAD"/>
    <w:rsid w:val="00C2375F"/>
    <w:rsid w:val="00C247CB"/>
    <w:rsid w:val="00C3355F"/>
    <w:rsid w:val="00C3569A"/>
    <w:rsid w:val="00C41500"/>
    <w:rsid w:val="00C4299F"/>
    <w:rsid w:val="00C43F48"/>
    <w:rsid w:val="00C448FF"/>
    <w:rsid w:val="00C45E57"/>
    <w:rsid w:val="00C52F29"/>
    <w:rsid w:val="00C54FFD"/>
    <w:rsid w:val="00C56CE6"/>
    <w:rsid w:val="00C5745F"/>
    <w:rsid w:val="00C61A98"/>
    <w:rsid w:val="00C63201"/>
    <w:rsid w:val="00C64E62"/>
    <w:rsid w:val="00C651D5"/>
    <w:rsid w:val="00C65CCC"/>
    <w:rsid w:val="00C67DC9"/>
    <w:rsid w:val="00C7618F"/>
    <w:rsid w:val="00C765A9"/>
    <w:rsid w:val="00C8162D"/>
    <w:rsid w:val="00C83A0B"/>
    <w:rsid w:val="00C842D0"/>
    <w:rsid w:val="00C84ED1"/>
    <w:rsid w:val="00C9038F"/>
    <w:rsid w:val="00C9102F"/>
    <w:rsid w:val="00C929DF"/>
    <w:rsid w:val="00C92AAB"/>
    <w:rsid w:val="00CA2435"/>
    <w:rsid w:val="00CB5FFD"/>
    <w:rsid w:val="00CD0E2F"/>
    <w:rsid w:val="00CD2F20"/>
    <w:rsid w:val="00CD6B20"/>
    <w:rsid w:val="00CE1339"/>
    <w:rsid w:val="00CE2176"/>
    <w:rsid w:val="00CE5DF3"/>
    <w:rsid w:val="00CE61CC"/>
    <w:rsid w:val="00CE6E42"/>
    <w:rsid w:val="00CF1F5A"/>
    <w:rsid w:val="00CF20B7"/>
    <w:rsid w:val="00CF6692"/>
    <w:rsid w:val="00CF7441"/>
    <w:rsid w:val="00CF7545"/>
    <w:rsid w:val="00CF7B61"/>
    <w:rsid w:val="00D00D16"/>
    <w:rsid w:val="00D03C6C"/>
    <w:rsid w:val="00D0583D"/>
    <w:rsid w:val="00D06288"/>
    <w:rsid w:val="00D068C7"/>
    <w:rsid w:val="00D128A4"/>
    <w:rsid w:val="00D149D3"/>
    <w:rsid w:val="00D151A5"/>
    <w:rsid w:val="00D15376"/>
    <w:rsid w:val="00D171E1"/>
    <w:rsid w:val="00D20954"/>
    <w:rsid w:val="00D21C39"/>
    <w:rsid w:val="00D21FC6"/>
    <w:rsid w:val="00D2243A"/>
    <w:rsid w:val="00D3116B"/>
    <w:rsid w:val="00D33393"/>
    <w:rsid w:val="00D33D36"/>
    <w:rsid w:val="00D34D94"/>
    <w:rsid w:val="00D409E2"/>
    <w:rsid w:val="00D427D7"/>
    <w:rsid w:val="00D44E62"/>
    <w:rsid w:val="00D4735D"/>
    <w:rsid w:val="00D503D4"/>
    <w:rsid w:val="00D51570"/>
    <w:rsid w:val="00D556AD"/>
    <w:rsid w:val="00D60381"/>
    <w:rsid w:val="00D616DE"/>
    <w:rsid w:val="00D62201"/>
    <w:rsid w:val="00D651D1"/>
    <w:rsid w:val="00D717BB"/>
    <w:rsid w:val="00D7226B"/>
    <w:rsid w:val="00D72707"/>
    <w:rsid w:val="00D73F1A"/>
    <w:rsid w:val="00D75A9C"/>
    <w:rsid w:val="00D829E0"/>
    <w:rsid w:val="00D90871"/>
    <w:rsid w:val="00D9155F"/>
    <w:rsid w:val="00D9403F"/>
    <w:rsid w:val="00D959B4"/>
    <w:rsid w:val="00DA44DE"/>
    <w:rsid w:val="00DA4F57"/>
    <w:rsid w:val="00DA7EF5"/>
    <w:rsid w:val="00DA7F51"/>
    <w:rsid w:val="00DB620A"/>
    <w:rsid w:val="00DB6FA8"/>
    <w:rsid w:val="00DC3832"/>
    <w:rsid w:val="00DC7A51"/>
    <w:rsid w:val="00DD299A"/>
    <w:rsid w:val="00DE08F4"/>
    <w:rsid w:val="00DE5B5F"/>
    <w:rsid w:val="00DF054D"/>
    <w:rsid w:val="00E00696"/>
    <w:rsid w:val="00E060C2"/>
    <w:rsid w:val="00E06324"/>
    <w:rsid w:val="00E115D1"/>
    <w:rsid w:val="00E12FB0"/>
    <w:rsid w:val="00E14814"/>
    <w:rsid w:val="00E1591B"/>
    <w:rsid w:val="00E16A50"/>
    <w:rsid w:val="00E212AB"/>
    <w:rsid w:val="00E218B6"/>
    <w:rsid w:val="00E249D5"/>
    <w:rsid w:val="00E33C68"/>
    <w:rsid w:val="00E34EEB"/>
    <w:rsid w:val="00E35391"/>
    <w:rsid w:val="00E360E9"/>
    <w:rsid w:val="00E36658"/>
    <w:rsid w:val="00E44EB9"/>
    <w:rsid w:val="00E46358"/>
    <w:rsid w:val="00E471DC"/>
    <w:rsid w:val="00E50609"/>
    <w:rsid w:val="00E50EB4"/>
    <w:rsid w:val="00E532FC"/>
    <w:rsid w:val="00E55BB0"/>
    <w:rsid w:val="00E6050A"/>
    <w:rsid w:val="00E609E5"/>
    <w:rsid w:val="00E60F27"/>
    <w:rsid w:val="00E64D93"/>
    <w:rsid w:val="00E65EDB"/>
    <w:rsid w:val="00E66927"/>
    <w:rsid w:val="00E677B8"/>
    <w:rsid w:val="00E67FA1"/>
    <w:rsid w:val="00E73D53"/>
    <w:rsid w:val="00E75111"/>
    <w:rsid w:val="00E75A60"/>
    <w:rsid w:val="00E77296"/>
    <w:rsid w:val="00E774C5"/>
    <w:rsid w:val="00E8174F"/>
    <w:rsid w:val="00E93763"/>
    <w:rsid w:val="00EA427A"/>
    <w:rsid w:val="00EA723B"/>
    <w:rsid w:val="00EB4753"/>
    <w:rsid w:val="00EB6350"/>
    <w:rsid w:val="00EC2F62"/>
    <w:rsid w:val="00EC38CD"/>
    <w:rsid w:val="00EC4A3E"/>
    <w:rsid w:val="00EC62EB"/>
    <w:rsid w:val="00EC6E9F"/>
    <w:rsid w:val="00EC70BE"/>
    <w:rsid w:val="00ED44F0"/>
    <w:rsid w:val="00ED4B33"/>
    <w:rsid w:val="00ED7DD6"/>
    <w:rsid w:val="00EE15A1"/>
    <w:rsid w:val="00EE2A7C"/>
    <w:rsid w:val="00EE2C42"/>
    <w:rsid w:val="00EE341B"/>
    <w:rsid w:val="00EE4453"/>
    <w:rsid w:val="00EE5FCE"/>
    <w:rsid w:val="00EE6BBD"/>
    <w:rsid w:val="00EE6E1E"/>
    <w:rsid w:val="00EE705F"/>
    <w:rsid w:val="00EF05C2"/>
    <w:rsid w:val="00EF54FD"/>
    <w:rsid w:val="00EF7E87"/>
    <w:rsid w:val="00F06DD9"/>
    <w:rsid w:val="00F12465"/>
    <w:rsid w:val="00F13112"/>
    <w:rsid w:val="00F14A7A"/>
    <w:rsid w:val="00F16FE6"/>
    <w:rsid w:val="00F21C44"/>
    <w:rsid w:val="00F238BD"/>
    <w:rsid w:val="00F24992"/>
    <w:rsid w:val="00F32F2F"/>
    <w:rsid w:val="00F33F3F"/>
    <w:rsid w:val="00F35BDD"/>
    <w:rsid w:val="00F403FD"/>
    <w:rsid w:val="00F41E72"/>
    <w:rsid w:val="00F47C9B"/>
    <w:rsid w:val="00F50300"/>
    <w:rsid w:val="00F5500D"/>
    <w:rsid w:val="00F56E39"/>
    <w:rsid w:val="00F623E9"/>
    <w:rsid w:val="00F63951"/>
    <w:rsid w:val="00F63C86"/>
    <w:rsid w:val="00F66F7A"/>
    <w:rsid w:val="00F67712"/>
    <w:rsid w:val="00F766BE"/>
    <w:rsid w:val="00F77EB9"/>
    <w:rsid w:val="00F80635"/>
    <w:rsid w:val="00F815D1"/>
    <w:rsid w:val="00F81E7E"/>
    <w:rsid w:val="00F81F0F"/>
    <w:rsid w:val="00F825F4"/>
    <w:rsid w:val="00F92AA1"/>
    <w:rsid w:val="00F932DE"/>
    <w:rsid w:val="00F963DD"/>
    <w:rsid w:val="00FA2045"/>
    <w:rsid w:val="00FA5C74"/>
    <w:rsid w:val="00FB1AA9"/>
    <w:rsid w:val="00FB1FC7"/>
    <w:rsid w:val="00FB4B5A"/>
    <w:rsid w:val="00FB5DAA"/>
    <w:rsid w:val="00FC04B9"/>
    <w:rsid w:val="00FC161A"/>
    <w:rsid w:val="00FC23D5"/>
    <w:rsid w:val="00FC3881"/>
    <w:rsid w:val="00FC4C1A"/>
    <w:rsid w:val="00FC6468"/>
    <w:rsid w:val="00FC6D49"/>
    <w:rsid w:val="00FD10A9"/>
    <w:rsid w:val="00FD4922"/>
    <w:rsid w:val="00FD6461"/>
    <w:rsid w:val="00FE0281"/>
    <w:rsid w:val="00FE7083"/>
    <w:rsid w:val="00FE73A7"/>
    <w:rsid w:val="00FF019F"/>
    <w:rsid w:val="00FF30A3"/>
    <w:rsid w:val="00FF644B"/>
  </w:rsids>
  <m:mathPr>
    <m:mathFont m:val="@ＭＳ ゴシック"/>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ibliography">
    <w:name w:val="Bibliography"/>
    <w:basedOn w:val="Normal"/>
    <w:next w:val="Normal"/>
    <w:uiPriority w:val="37"/>
    <w:unhideWhenUsed/>
    <w:rsid w:val="00CF7545"/>
    <w:pPr>
      <w:tabs>
        <w:tab w:val="left" w:pos="260"/>
      </w:tabs>
      <w:ind w:left="264" w:hanging="264"/>
    </w:pPr>
  </w:style>
  <w:style w:type="character" w:styleId="LineNumber">
    <w:name w:val="line number"/>
    <w:basedOn w:val="DefaultParagraphFont"/>
    <w:uiPriority w:val="99"/>
    <w:semiHidden/>
    <w:unhideWhenUsed/>
    <w:rsid w:val="00E212AB"/>
  </w:style>
</w:styles>
</file>

<file path=word/webSettings.xml><?xml version="1.0" encoding="utf-8"?>
<w:webSettings xmlns:r="http://schemas.openxmlformats.org/officeDocument/2006/relationships" xmlns:w="http://schemas.openxmlformats.org/wordprocessingml/2006/main">
  <w:divs>
    <w:div w:id="205264940">
      <w:bodyDiv w:val="1"/>
      <w:marLeft w:val="0"/>
      <w:marRight w:val="0"/>
      <w:marTop w:val="0"/>
      <w:marBottom w:val="0"/>
      <w:divBdr>
        <w:top w:val="none" w:sz="0" w:space="0" w:color="auto"/>
        <w:left w:val="none" w:sz="0" w:space="0" w:color="auto"/>
        <w:bottom w:val="none" w:sz="0" w:space="0" w:color="auto"/>
        <w:right w:val="none" w:sz="0" w:space="0" w:color="auto"/>
      </w:divBdr>
    </w:div>
    <w:div w:id="65919173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00239">
      <w:bodyDiv w:val="1"/>
      <w:marLeft w:val="0"/>
      <w:marRight w:val="0"/>
      <w:marTop w:val="0"/>
      <w:marBottom w:val="0"/>
      <w:divBdr>
        <w:top w:val="none" w:sz="0" w:space="0" w:color="auto"/>
        <w:left w:val="none" w:sz="0" w:space="0" w:color="auto"/>
        <w:bottom w:val="none" w:sz="0" w:space="0" w:color="auto"/>
        <w:right w:val="none" w:sz="0" w:space="0" w:color="auto"/>
      </w:divBdr>
    </w:div>
    <w:div w:id="948051029">
      <w:bodyDiv w:val="1"/>
      <w:marLeft w:val="0"/>
      <w:marRight w:val="0"/>
      <w:marTop w:val="0"/>
      <w:marBottom w:val="0"/>
      <w:divBdr>
        <w:top w:val="none" w:sz="0" w:space="0" w:color="auto"/>
        <w:left w:val="none" w:sz="0" w:space="0" w:color="auto"/>
        <w:bottom w:val="none" w:sz="0" w:space="0" w:color="auto"/>
        <w:right w:val="none" w:sz="0" w:space="0" w:color="auto"/>
      </w:divBdr>
    </w:div>
    <w:div w:id="1055007097">
      <w:bodyDiv w:val="1"/>
      <w:marLeft w:val="0"/>
      <w:marRight w:val="0"/>
      <w:marTop w:val="0"/>
      <w:marBottom w:val="0"/>
      <w:divBdr>
        <w:top w:val="none" w:sz="0" w:space="0" w:color="auto"/>
        <w:left w:val="none" w:sz="0" w:space="0" w:color="auto"/>
        <w:bottom w:val="none" w:sz="0" w:space="0" w:color="auto"/>
        <w:right w:val="none" w:sz="0" w:space="0" w:color="auto"/>
      </w:divBdr>
    </w:div>
    <w:div w:id="110503013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05494084">
      <w:bodyDiv w:val="1"/>
      <w:marLeft w:val="0"/>
      <w:marRight w:val="0"/>
      <w:marTop w:val="0"/>
      <w:marBottom w:val="0"/>
      <w:divBdr>
        <w:top w:val="none" w:sz="0" w:space="0" w:color="auto"/>
        <w:left w:val="none" w:sz="0" w:space="0" w:color="auto"/>
        <w:bottom w:val="none" w:sz="0" w:space="0" w:color="auto"/>
        <w:right w:val="none" w:sz="0" w:space="0" w:color="auto"/>
      </w:divBdr>
    </w:div>
    <w:div w:id="1689015864">
      <w:bodyDiv w:val="1"/>
      <w:marLeft w:val="0"/>
      <w:marRight w:val="0"/>
      <w:marTop w:val="0"/>
      <w:marBottom w:val="0"/>
      <w:divBdr>
        <w:top w:val="none" w:sz="0" w:space="0" w:color="auto"/>
        <w:left w:val="none" w:sz="0" w:space="0" w:color="auto"/>
        <w:bottom w:val="none" w:sz="0" w:space="0" w:color="auto"/>
        <w:right w:val="none" w:sz="0" w:space="0" w:color="auto"/>
      </w:divBdr>
    </w:div>
    <w:div w:id="187526680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0777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Xh33@georgetown.edu" TargetMode="External"/><Relationship Id="rId9" Type="http://schemas.openxmlformats.org/officeDocument/2006/relationships/hyperlink" Target="mailto:Xh33@georgetown.edu" TargetMode="External"/><Relationship Id="rId10" Type="http://schemas.openxmlformats.org/officeDocument/2006/relationships/hyperlink" Target="mailto:paa9@georgetow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8D5E2-0774-1B43-8CD3-E9F6F8602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6434</Words>
  <Characters>36677</Characters>
  <Application>Microsoft Macintosh Word</Application>
  <DocSecurity>0</DocSecurity>
  <Lines>305</Lines>
  <Paragraphs>73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45041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Scott</cp:lastModifiedBy>
  <cp:revision>2</cp:revision>
  <cp:lastPrinted>2013-05-29T14:32:00Z</cp:lastPrinted>
  <dcterms:created xsi:type="dcterms:W3CDTF">2014-05-08T23:54:00Z</dcterms:created>
  <dcterms:modified xsi:type="dcterms:W3CDTF">2014-05-08T23:54:00Z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zotero-version="4.0.17"&gt;&lt;session id="UyBzi5is"/&gt;&lt;style id="http://www.zotero.org/styles/journal-of-visualized-experiments" hasBibliography="1" bibliographyStyleHasBeenSet="1"/&gt;&lt;prefs&gt;&lt;pref name="fieldType" value="Field"/&gt;&lt;pref name=</vt:lpwstr>
  </property>
  <property fmtid="{D5CDD505-2E9C-101B-9397-08002B2CF9AE}" pid="9" name="ZOTERO_PREF_2">
    <vt:lpwstr>"storeReferences" value="true"/&gt;&lt;pref name="automaticJournalAbbreviations" value="true"/&gt;&lt;pref name="noteType" value="0"/&gt;&lt;/prefs&gt;&lt;/data&gt;</vt:lpwstr>
  </property>
</Properties>
</file>