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364" w:rsidRPr="007D3FFB" w:rsidRDefault="00FE5364" w:rsidP="00FE5364">
      <w:pPr>
        <w:pStyle w:val="NormalWeb"/>
        <w:spacing w:before="0" w:beforeAutospacing="0" w:after="0" w:afterAutospacing="0"/>
        <w:jc w:val="both"/>
        <w:rPr>
          <w:rFonts w:ascii="Calibri" w:hAnsi="Calibri" w:cs="Arial"/>
        </w:rPr>
      </w:pPr>
      <w:r w:rsidRPr="007D3FFB">
        <w:rPr>
          <w:rFonts w:ascii="Calibri" w:hAnsi="Calibri" w:cs="Arial"/>
          <w:b/>
          <w:bCs/>
        </w:rPr>
        <w:t>TITLE:</w:t>
      </w:r>
      <w:r w:rsidRPr="007D3FFB">
        <w:rPr>
          <w:rFonts w:ascii="Calibri" w:hAnsi="Calibri" w:cs="Arial"/>
        </w:rPr>
        <w:t xml:space="preserve"> Reduced-Gravity Environment </w:t>
      </w:r>
      <w:r w:rsidR="00413507">
        <w:rPr>
          <w:rFonts w:ascii="Calibri" w:hAnsi="Calibri" w:cs="Arial"/>
        </w:rPr>
        <w:t xml:space="preserve">Hardware </w:t>
      </w:r>
      <w:r w:rsidRPr="007D3FFB">
        <w:rPr>
          <w:rFonts w:ascii="Calibri" w:hAnsi="Calibri" w:cs="Arial"/>
        </w:rPr>
        <w:t>Demonstration</w:t>
      </w:r>
      <w:r w:rsidR="00442AFB">
        <w:rPr>
          <w:rFonts w:ascii="Calibri" w:hAnsi="Calibri" w:cs="Arial"/>
        </w:rPr>
        <w:t>s</w:t>
      </w:r>
      <w:r w:rsidRPr="007D3FFB">
        <w:rPr>
          <w:rFonts w:ascii="Calibri" w:hAnsi="Calibri" w:cs="Arial"/>
        </w:rPr>
        <w:t xml:space="preserve"> </w:t>
      </w:r>
      <w:r w:rsidR="0088312E">
        <w:rPr>
          <w:rFonts w:ascii="Calibri" w:hAnsi="Calibri" w:cs="Arial"/>
        </w:rPr>
        <w:t>of</w:t>
      </w:r>
      <w:r w:rsidR="00413507">
        <w:rPr>
          <w:rFonts w:ascii="Calibri" w:hAnsi="Calibri" w:cs="Arial"/>
        </w:rPr>
        <w:t xml:space="preserve"> a Prototype Miniaturized Flow Cytometer</w:t>
      </w:r>
      <w:r w:rsidR="00D35D63">
        <w:rPr>
          <w:rFonts w:ascii="Calibri" w:hAnsi="Calibri" w:cs="Arial"/>
        </w:rPr>
        <w:t xml:space="preserve"> and Companion </w:t>
      </w:r>
      <w:r w:rsidR="00520EAE">
        <w:rPr>
          <w:rFonts w:ascii="Calibri" w:hAnsi="Calibri" w:cs="Arial"/>
        </w:rPr>
        <w:t xml:space="preserve">Microfluidic Mixing </w:t>
      </w:r>
      <w:r w:rsidR="00D35D63">
        <w:rPr>
          <w:rFonts w:ascii="Calibri" w:hAnsi="Calibri" w:cs="Arial"/>
        </w:rPr>
        <w:t>Technology</w:t>
      </w:r>
      <w:r w:rsidR="002F4672">
        <w:rPr>
          <w:rFonts w:ascii="Calibri" w:hAnsi="Calibri" w:cs="Arial"/>
        </w:rPr>
        <w:t>.</w:t>
      </w:r>
    </w:p>
    <w:p w:rsidR="00FE5364" w:rsidRPr="007D3FFB" w:rsidRDefault="00FE5364" w:rsidP="00FE5364">
      <w:pPr>
        <w:widowControl w:val="0"/>
        <w:autoSpaceDE w:val="0"/>
        <w:autoSpaceDN w:val="0"/>
        <w:adjustRightInd w:val="0"/>
        <w:jc w:val="both"/>
        <w:rPr>
          <w:rFonts w:ascii="Calibri" w:hAnsi="Calibri" w:cs="Arial"/>
          <w:b/>
          <w:bCs/>
        </w:rPr>
      </w:pPr>
    </w:p>
    <w:p w:rsidR="00FE5364" w:rsidRPr="007D3FFB" w:rsidRDefault="00FE5364" w:rsidP="00FE5364">
      <w:pPr>
        <w:widowControl w:val="0"/>
        <w:autoSpaceDE w:val="0"/>
        <w:autoSpaceDN w:val="0"/>
        <w:adjustRightInd w:val="0"/>
        <w:jc w:val="both"/>
        <w:rPr>
          <w:rFonts w:ascii="Calibri" w:hAnsi="Calibri" w:cs="Arial"/>
          <w:bCs/>
        </w:rPr>
      </w:pPr>
      <w:r w:rsidRPr="007D3FFB">
        <w:rPr>
          <w:rFonts w:ascii="Calibri" w:hAnsi="Calibri" w:cs="Arial"/>
          <w:b/>
          <w:bCs/>
        </w:rPr>
        <w:t>AUTHORS:</w:t>
      </w:r>
    </w:p>
    <w:p w:rsidR="00FE5364" w:rsidRPr="007D3FFB" w:rsidRDefault="00FE5364" w:rsidP="00FE5364">
      <w:pPr>
        <w:rPr>
          <w:rFonts w:ascii="Calibri" w:hAnsi="Calibri"/>
        </w:rPr>
      </w:pPr>
      <w:proofErr w:type="gramStart"/>
      <w:r w:rsidRPr="007D3FFB">
        <w:rPr>
          <w:rFonts w:ascii="Calibri" w:hAnsi="Calibri"/>
        </w:rPr>
        <w:t>Phipps, William S</w:t>
      </w:r>
      <w:r>
        <w:rPr>
          <w:rFonts w:ascii="Calibri" w:hAnsi="Calibri"/>
        </w:rPr>
        <w:t xml:space="preserve">. </w:t>
      </w:r>
      <w:r w:rsidRPr="007D3FFB">
        <w:rPr>
          <w:rFonts w:ascii="Calibri" w:hAnsi="Calibri"/>
        </w:rPr>
        <w:t>*</w:t>
      </w:r>
      <w:proofErr w:type="gramEnd"/>
    </w:p>
    <w:p w:rsidR="00FE5364" w:rsidRPr="008845F9" w:rsidRDefault="00FE5364" w:rsidP="00FE5364">
      <w:pPr>
        <w:rPr>
          <w:rFonts w:asciiTheme="minorHAnsi" w:hAnsiTheme="minorHAnsi"/>
        </w:rPr>
      </w:pPr>
      <w:r w:rsidRPr="007D3FFB">
        <w:rPr>
          <w:rFonts w:ascii="Calibri" w:hAnsi="Calibri"/>
        </w:rPr>
        <w:t xml:space="preserve">DNA </w:t>
      </w:r>
      <w:r w:rsidRPr="008845F9">
        <w:rPr>
          <w:rFonts w:asciiTheme="minorHAnsi" w:hAnsiTheme="minorHAnsi"/>
        </w:rPr>
        <w:t>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8845F9" w:rsidRDefault="006E3750" w:rsidP="00FE5364">
      <w:pPr>
        <w:rPr>
          <w:rFonts w:asciiTheme="minorHAnsi" w:hAnsiTheme="minorHAnsi"/>
        </w:rPr>
      </w:pPr>
      <w:hyperlink r:id="rId9" w:history="1">
        <w:r w:rsidR="00FE5364" w:rsidRPr="00E92C3C">
          <w:rPr>
            <w:rStyle w:val="Hyperlink"/>
            <w:rFonts w:asciiTheme="minorHAnsi" w:hAnsiTheme="minorHAnsi"/>
          </w:rPr>
          <w:t>wphipps@dnamedinstitute.com</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Pr="00B607AB" w:rsidRDefault="00FE5364" w:rsidP="00FE5364">
      <w:pPr>
        <w:rPr>
          <w:rFonts w:asciiTheme="minorHAnsi" w:hAnsiTheme="minorHAnsi"/>
          <w:color w:val="FF0000"/>
        </w:rPr>
      </w:pPr>
      <w:r w:rsidRPr="008845F9">
        <w:rPr>
          <w:rFonts w:asciiTheme="minorHAnsi" w:hAnsiTheme="minorHAnsi"/>
        </w:rPr>
        <w:t xml:space="preserve">Yin, </w:t>
      </w:r>
      <w:proofErr w:type="spellStart"/>
      <w:r w:rsidRPr="008845F9">
        <w:rPr>
          <w:rFonts w:asciiTheme="minorHAnsi" w:hAnsiTheme="minorHAnsi"/>
        </w:rPr>
        <w:t>Zhizhong</w:t>
      </w:r>
      <w:proofErr w:type="spellEnd"/>
      <w:r>
        <w:rPr>
          <w:rFonts w:asciiTheme="minorHAnsi" w:hAnsiTheme="minorHAnsi"/>
        </w:rPr>
        <w:t xml:space="preserve"> </w:t>
      </w:r>
      <w:r w:rsidRPr="008845F9">
        <w:rPr>
          <w:rFonts w:asciiTheme="minorHAnsi" w:hAnsiTheme="minorHAnsi"/>
        </w:rPr>
        <w:t>*</w:t>
      </w:r>
      <w:r w:rsidRPr="00AB33FB">
        <w:rPr>
          <w:rFonts w:asciiTheme="minorHAnsi" w:hAnsiTheme="minorHAnsi"/>
          <w:vertAlign w:val="superscript"/>
        </w:rPr>
        <w:t>1</w:t>
      </w:r>
    </w:p>
    <w:p w:rsidR="00FE5364" w:rsidRPr="008845F9" w:rsidRDefault="00FE5364" w:rsidP="00FE5364">
      <w:pPr>
        <w:rPr>
          <w:rFonts w:ascii="Calibri" w:hAnsi="Calibri" w:cs="Calibri"/>
        </w:rPr>
      </w:pPr>
      <w:r w:rsidRPr="007D3FFB">
        <w:rPr>
          <w:rFonts w:ascii="Calibri" w:hAnsi="Calibri" w:cs="Calibri"/>
        </w:rPr>
        <w:t xml:space="preserve">DNA </w:t>
      </w:r>
      <w:r w:rsidRPr="008845F9">
        <w:rPr>
          <w:rFonts w:ascii="Calibri" w:hAnsi="Calibri" w:cs="Calibri"/>
        </w:rPr>
        <w:t>Medicine Institute</w:t>
      </w:r>
    </w:p>
    <w:p w:rsidR="00FE5364" w:rsidRPr="008845F9" w:rsidRDefault="00FE5364" w:rsidP="00FE5364">
      <w:pPr>
        <w:rPr>
          <w:rFonts w:ascii="Calibri" w:hAnsi="Calibri" w:cs="Calibri"/>
        </w:rPr>
      </w:pPr>
      <w:r w:rsidRPr="008845F9">
        <w:rPr>
          <w:rFonts w:ascii="Calibri" w:hAnsi="Calibri" w:cs="Calibri"/>
        </w:rPr>
        <w:t>Cambridge, MA, USA</w:t>
      </w:r>
    </w:p>
    <w:p w:rsidR="00FE5364" w:rsidRPr="0089134C" w:rsidRDefault="006E3750" w:rsidP="00FE5364">
      <w:pPr>
        <w:rPr>
          <w:rFonts w:ascii="Calibri" w:hAnsi="Calibri" w:cs="Calibri"/>
        </w:rPr>
      </w:pPr>
      <w:hyperlink r:id="rId10" w:history="1">
        <w:r w:rsidR="00FE5364" w:rsidRPr="00E92C3C">
          <w:rPr>
            <w:rStyle w:val="Hyperlink"/>
            <w:rFonts w:ascii="Calibri" w:hAnsi="Calibri" w:cs="Calibri"/>
          </w:rPr>
          <w:t>zzyin@jhu.edu</w:t>
        </w:r>
      </w:hyperlink>
      <w:r w:rsidR="00FE5364">
        <w:rPr>
          <w:rFonts w:ascii="Calibri" w:hAnsi="Calibri" w:cs="Calibri"/>
        </w:rPr>
        <w:t xml:space="preserve"> </w:t>
      </w:r>
    </w:p>
    <w:p w:rsidR="00FE5364" w:rsidRPr="008845F9" w:rsidRDefault="00FE5364" w:rsidP="00FE5364">
      <w:pPr>
        <w:rPr>
          <w:rFonts w:asciiTheme="minorHAnsi" w:hAnsiTheme="minorHAnsi"/>
        </w:rPr>
      </w:pPr>
    </w:p>
    <w:p w:rsidR="00FE5364" w:rsidRPr="008845F9" w:rsidRDefault="00FE5364" w:rsidP="00FE5364">
      <w:pPr>
        <w:rPr>
          <w:rFonts w:asciiTheme="minorHAnsi" w:hAnsiTheme="minorHAnsi"/>
        </w:rPr>
      </w:pPr>
      <w:proofErr w:type="spellStart"/>
      <w:r w:rsidRPr="008845F9">
        <w:rPr>
          <w:rFonts w:asciiTheme="minorHAnsi" w:hAnsiTheme="minorHAnsi"/>
        </w:rPr>
        <w:t>Bae</w:t>
      </w:r>
      <w:proofErr w:type="spellEnd"/>
      <w:r w:rsidRPr="008845F9">
        <w:rPr>
          <w:rFonts w:asciiTheme="minorHAnsi" w:hAnsiTheme="minorHAnsi"/>
        </w:rPr>
        <w:t>, Candice</w:t>
      </w:r>
    </w:p>
    <w:p w:rsidR="00FE5364" w:rsidRPr="008845F9" w:rsidRDefault="00FE5364" w:rsidP="00FE5364">
      <w:pPr>
        <w:rPr>
          <w:rFonts w:asciiTheme="minorHAnsi" w:hAnsiTheme="minorHAnsi"/>
        </w:rPr>
      </w:pPr>
      <w:r w:rsidRPr="008845F9">
        <w:rPr>
          <w:rFonts w:asciiTheme="minorHAnsi" w:hAnsiTheme="minorHAnsi"/>
        </w:rPr>
        <w:t>DNA 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8845F9" w:rsidRDefault="006E3750" w:rsidP="00FE5364">
      <w:pPr>
        <w:rPr>
          <w:rFonts w:asciiTheme="minorHAnsi" w:hAnsiTheme="minorHAnsi"/>
        </w:rPr>
      </w:pPr>
      <w:hyperlink r:id="rId11" w:history="1">
        <w:r w:rsidR="00FE5364" w:rsidRPr="00E92C3C">
          <w:rPr>
            <w:rStyle w:val="Hyperlink"/>
            <w:rFonts w:asciiTheme="minorHAnsi" w:hAnsiTheme="minorHAnsi"/>
          </w:rPr>
          <w:t>cbae@dnamedinstitute.com</w:t>
        </w:r>
      </w:hyperlink>
      <w:r w:rsidR="00FE5364">
        <w:rPr>
          <w:rFonts w:asciiTheme="minorHAnsi" w:hAnsiTheme="minorHAnsi"/>
        </w:rPr>
        <w:t xml:space="preserve"> </w:t>
      </w:r>
    </w:p>
    <w:p w:rsidR="00FE5364" w:rsidRDefault="00FE5364" w:rsidP="00FE5364">
      <w:pPr>
        <w:rPr>
          <w:rFonts w:asciiTheme="minorHAnsi" w:hAnsiTheme="minorHAnsi"/>
        </w:rPr>
      </w:pPr>
    </w:p>
    <w:p w:rsidR="00FE5364" w:rsidRPr="00A719A8" w:rsidRDefault="00FE5364" w:rsidP="00FE5364">
      <w:pPr>
        <w:rPr>
          <w:rFonts w:asciiTheme="minorHAnsi" w:hAnsiTheme="minorHAnsi"/>
        </w:rPr>
      </w:pPr>
      <w:r w:rsidRPr="00A719A8">
        <w:rPr>
          <w:rFonts w:asciiTheme="minorHAnsi" w:hAnsiTheme="minorHAnsi"/>
        </w:rPr>
        <w:t>Sharpe, Julia Z</w:t>
      </w:r>
      <w:r>
        <w:rPr>
          <w:rFonts w:asciiTheme="minorHAnsi" w:hAnsiTheme="minorHAnsi"/>
        </w:rPr>
        <w:t xml:space="preserve">. </w:t>
      </w:r>
      <w:r w:rsidRPr="00297523">
        <w:rPr>
          <w:rFonts w:asciiTheme="minorHAnsi" w:hAnsiTheme="minorHAnsi"/>
          <w:vertAlign w:val="superscript"/>
        </w:rPr>
        <w:t>2</w:t>
      </w:r>
    </w:p>
    <w:p w:rsidR="00FE5364" w:rsidRPr="00A719A8" w:rsidRDefault="00FE5364" w:rsidP="00FE5364">
      <w:r w:rsidRPr="00A719A8">
        <w:rPr>
          <w:rFonts w:ascii="Calibri" w:eastAsia="Calibri" w:hAnsi="Calibri" w:cs="Calibri"/>
        </w:rPr>
        <w:t>DNA Medicine Institute</w:t>
      </w:r>
    </w:p>
    <w:p w:rsidR="00FE5364" w:rsidRPr="00A719A8" w:rsidRDefault="00FE5364" w:rsidP="00FE5364">
      <w:r w:rsidRPr="00A719A8">
        <w:rPr>
          <w:rFonts w:ascii="Calibri" w:eastAsia="Calibri" w:hAnsi="Calibri" w:cs="Calibri"/>
        </w:rPr>
        <w:t>Cambridge, MA, USA</w:t>
      </w:r>
    </w:p>
    <w:p w:rsidR="00FE5364" w:rsidRPr="00A719A8" w:rsidRDefault="006E3750" w:rsidP="00FE5364">
      <w:hyperlink r:id="rId12" w:history="1">
        <w:r w:rsidR="00FE5364" w:rsidRPr="00E92C3C">
          <w:rPr>
            <w:rStyle w:val="Hyperlink"/>
            <w:rFonts w:ascii="Calibri" w:eastAsia="Calibri" w:hAnsi="Calibri" w:cs="Calibri"/>
          </w:rPr>
          <w:t>jzimm@alum.mit.edu</w:t>
        </w:r>
      </w:hyperlink>
      <w:r w:rsidR="00FE5364">
        <w:rPr>
          <w:rFonts w:ascii="Calibri" w:eastAsia="Calibri" w:hAnsi="Calibri" w:cs="Calibri"/>
        </w:rPr>
        <w:t xml:space="preserve"> </w:t>
      </w:r>
    </w:p>
    <w:p w:rsidR="00FE5364" w:rsidRDefault="00FE5364" w:rsidP="00FE5364">
      <w:pPr>
        <w:rPr>
          <w:rFonts w:asciiTheme="minorHAnsi" w:hAnsiTheme="minorHAnsi"/>
        </w:rPr>
      </w:pPr>
    </w:p>
    <w:p w:rsidR="00FE5364" w:rsidRPr="008845F9" w:rsidRDefault="00FE5364" w:rsidP="00FE5364">
      <w:pPr>
        <w:rPr>
          <w:rFonts w:asciiTheme="minorHAnsi" w:hAnsiTheme="minorHAnsi"/>
        </w:rPr>
      </w:pPr>
      <w:proofErr w:type="spellStart"/>
      <w:r w:rsidRPr="008845F9">
        <w:rPr>
          <w:rFonts w:asciiTheme="minorHAnsi" w:hAnsiTheme="minorHAnsi"/>
        </w:rPr>
        <w:t>Bishara</w:t>
      </w:r>
      <w:proofErr w:type="spellEnd"/>
      <w:r w:rsidRPr="008845F9">
        <w:rPr>
          <w:rFonts w:asciiTheme="minorHAnsi" w:hAnsiTheme="minorHAnsi"/>
        </w:rPr>
        <w:t>, Andrew</w:t>
      </w:r>
      <w:r>
        <w:rPr>
          <w:rFonts w:asciiTheme="minorHAnsi" w:hAnsiTheme="minorHAnsi"/>
        </w:rPr>
        <w:t xml:space="preserve"> M.</w:t>
      </w:r>
    </w:p>
    <w:p w:rsidR="00FE5364" w:rsidRPr="00A719A8" w:rsidRDefault="00FE5364" w:rsidP="00FE5364">
      <w:r>
        <w:rPr>
          <w:rFonts w:ascii="Calibri" w:eastAsia="Calibri" w:hAnsi="Calibri" w:cs="Calibri"/>
        </w:rPr>
        <w:t>Harvard Medical School</w:t>
      </w:r>
    </w:p>
    <w:p w:rsidR="00FE5364" w:rsidRPr="00A719A8" w:rsidRDefault="00FE5364" w:rsidP="00FE5364">
      <w:r>
        <w:rPr>
          <w:rFonts w:ascii="Calibri" w:eastAsia="Calibri" w:hAnsi="Calibri" w:cs="Calibri"/>
        </w:rPr>
        <w:t>Boston</w:t>
      </w:r>
      <w:r w:rsidRPr="00A719A8">
        <w:rPr>
          <w:rFonts w:ascii="Calibri" w:eastAsia="Calibri" w:hAnsi="Calibri" w:cs="Calibri"/>
        </w:rPr>
        <w:t>, MA, USA</w:t>
      </w:r>
    </w:p>
    <w:p w:rsidR="00FE5364" w:rsidRDefault="006E3750" w:rsidP="00FE5364">
      <w:pPr>
        <w:rPr>
          <w:rFonts w:ascii="Calibri" w:eastAsia="Calibri" w:hAnsi="Calibri" w:cs="Calibri"/>
        </w:rPr>
      </w:pPr>
      <w:hyperlink r:id="rId13" w:history="1">
        <w:r w:rsidR="00FE5364" w:rsidRPr="00E92C3C">
          <w:rPr>
            <w:rStyle w:val="Hyperlink"/>
            <w:rFonts w:ascii="Calibri" w:eastAsia="Calibri" w:hAnsi="Calibri" w:cs="Calibri"/>
          </w:rPr>
          <w:t>andrew_bishara@hms.harvard.edu</w:t>
        </w:r>
      </w:hyperlink>
      <w:r w:rsidR="00FE5364">
        <w:rPr>
          <w:rFonts w:ascii="Calibri" w:eastAsia="Calibri" w:hAnsi="Calibri" w:cs="Calibri"/>
        </w:rPr>
        <w:t xml:space="preserve"> </w:t>
      </w:r>
    </w:p>
    <w:p w:rsidR="00FE5364" w:rsidRPr="008845F9" w:rsidRDefault="00FE5364" w:rsidP="00FE5364">
      <w:pPr>
        <w:rPr>
          <w:rFonts w:asciiTheme="minorHAnsi" w:hAnsiTheme="minorHAnsi"/>
        </w:rPr>
      </w:pPr>
    </w:p>
    <w:p w:rsidR="00FE5364" w:rsidRPr="008845F9" w:rsidRDefault="00FE5364" w:rsidP="00FE5364">
      <w:pPr>
        <w:rPr>
          <w:rFonts w:asciiTheme="minorHAnsi" w:hAnsiTheme="minorHAnsi"/>
        </w:rPr>
      </w:pPr>
      <w:r w:rsidRPr="008845F9">
        <w:rPr>
          <w:rFonts w:asciiTheme="minorHAnsi" w:hAnsiTheme="minorHAnsi"/>
        </w:rPr>
        <w:t>Nelson, Emily S</w:t>
      </w:r>
      <w:r>
        <w:rPr>
          <w:rFonts w:asciiTheme="minorHAnsi" w:hAnsiTheme="minorHAnsi"/>
        </w:rPr>
        <w:t>.</w:t>
      </w:r>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B660E8" w:rsidRDefault="00FE5364" w:rsidP="00FE5364">
      <w:pPr>
        <w:rPr>
          <w:rFonts w:asciiTheme="minorHAnsi" w:hAnsiTheme="minorHAnsi"/>
        </w:rPr>
      </w:pPr>
      <w:r w:rsidRPr="00B660E8">
        <w:rPr>
          <w:rFonts w:asciiTheme="minorHAnsi" w:hAnsiTheme="minorHAnsi"/>
        </w:rPr>
        <w:t>Cleveland, OH, USA</w:t>
      </w:r>
    </w:p>
    <w:p w:rsidR="00FE5364" w:rsidRPr="00B660E8" w:rsidRDefault="006E3750" w:rsidP="00FE5364">
      <w:pPr>
        <w:rPr>
          <w:rFonts w:asciiTheme="minorHAnsi" w:hAnsiTheme="minorHAnsi"/>
        </w:rPr>
      </w:pPr>
      <w:hyperlink r:id="rId14" w:history="1">
        <w:r w:rsidR="00FE5364" w:rsidRPr="00E92C3C">
          <w:rPr>
            <w:rStyle w:val="Hyperlink"/>
            <w:rFonts w:asciiTheme="minorHAnsi" w:hAnsiTheme="minorHAnsi" w:cs="Arial"/>
            <w:shd w:val="clear" w:color="auto" w:fill="FFFFFF"/>
          </w:rPr>
          <w:t>emily.s.nelson@nasa.gov</w:t>
        </w:r>
      </w:hyperlink>
      <w:r w:rsidR="00FE5364">
        <w:rPr>
          <w:rFonts w:asciiTheme="minorHAnsi" w:hAnsiTheme="minorHAnsi" w:cs="Arial"/>
          <w:shd w:val="clear" w:color="auto" w:fill="FFFFFF"/>
        </w:rPr>
        <w:t xml:space="preserve"> </w:t>
      </w:r>
    </w:p>
    <w:p w:rsidR="00FE5364" w:rsidRPr="00B660E8" w:rsidRDefault="00FE5364" w:rsidP="00FE5364">
      <w:pPr>
        <w:pStyle w:val="NoSpacing"/>
        <w:rPr>
          <w:rFonts w:asciiTheme="minorHAnsi" w:hAnsiTheme="minorHAnsi"/>
        </w:rPr>
      </w:pPr>
    </w:p>
    <w:p w:rsidR="00FE5364" w:rsidRPr="00B660E8" w:rsidRDefault="00FE5364" w:rsidP="00FE5364">
      <w:pPr>
        <w:pStyle w:val="NoSpacing"/>
        <w:rPr>
          <w:rFonts w:asciiTheme="minorHAnsi" w:hAnsiTheme="minorHAnsi"/>
        </w:rPr>
      </w:pPr>
      <w:r w:rsidRPr="00B660E8">
        <w:rPr>
          <w:rFonts w:asciiTheme="minorHAnsi" w:hAnsiTheme="minorHAnsi"/>
        </w:rPr>
        <w:t>Weaver, Aaron</w:t>
      </w:r>
      <w:r>
        <w:rPr>
          <w:rFonts w:asciiTheme="minorHAnsi" w:hAnsiTheme="minorHAnsi"/>
        </w:rPr>
        <w:t xml:space="preserve"> S.</w:t>
      </w:r>
    </w:p>
    <w:p w:rsidR="00FE5364" w:rsidRPr="00B660E8" w:rsidRDefault="00FE5364" w:rsidP="00FE5364">
      <w:pPr>
        <w:pStyle w:val="NoSpacing"/>
        <w:rPr>
          <w:rFonts w:asciiTheme="minorHAnsi" w:hAnsiTheme="minorHAnsi"/>
        </w:rPr>
      </w:pPr>
      <w:r>
        <w:rPr>
          <w:rFonts w:asciiTheme="minorHAnsi" w:hAnsiTheme="minorHAnsi"/>
        </w:rPr>
        <w:t xml:space="preserve">NASA </w:t>
      </w:r>
      <w:r w:rsidRPr="00B660E8">
        <w:rPr>
          <w:rFonts w:asciiTheme="minorHAnsi" w:hAnsiTheme="minorHAnsi"/>
        </w:rPr>
        <w:t>Glenn Research Center</w:t>
      </w:r>
    </w:p>
    <w:p w:rsidR="00FE5364" w:rsidRPr="00B660E8" w:rsidRDefault="00FE5364" w:rsidP="00FE5364">
      <w:pPr>
        <w:rPr>
          <w:rFonts w:asciiTheme="minorHAnsi" w:hAnsiTheme="minorHAnsi"/>
        </w:rPr>
      </w:pPr>
      <w:r w:rsidRPr="00B660E8">
        <w:rPr>
          <w:rFonts w:asciiTheme="minorHAnsi" w:hAnsiTheme="minorHAnsi"/>
        </w:rPr>
        <w:t>Cleveland, OH, USA</w:t>
      </w:r>
    </w:p>
    <w:p w:rsidR="00FE5364" w:rsidRPr="00B660E8" w:rsidRDefault="006E3750" w:rsidP="00FE5364">
      <w:pPr>
        <w:rPr>
          <w:rFonts w:asciiTheme="minorHAnsi" w:hAnsiTheme="minorHAnsi"/>
        </w:rPr>
      </w:pPr>
      <w:hyperlink r:id="rId15" w:history="1">
        <w:r w:rsidR="00FE5364" w:rsidRPr="00E92C3C">
          <w:rPr>
            <w:rStyle w:val="Hyperlink"/>
            <w:rFonts w:asciiTheme="minorHAnsi" w:hAnsiTheme="minorHAnsi"/>
          </w:rPr>
          <w:t>aaron.s.weaver@nasa.gov</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Brown, Dan</w:t>
      </w:r>
      <w:r>
        <w:rPr>
          <w:rFonts w:asciiTheme="minorHAnsi" w:hAnsiTheme="minorHAnsi"/>
        </w:rPr>
        <w:t>iel</w:t>
      </w: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ZIN</w:t>
      </w:r>
      <w:r>
        <w:rPr>
          <w:rFonts w:asciiTheme="minorHAnsi" w:hAnsiTheme="minorHAnsi"/>
        </w:rPr>
        <w:t xml:space="preserve"> </w:t>
      </w:r>
      <w:r w:rsidRPr="008845F9">
        <w:rPr>
          <w:rFonts w:asciiTheme="minorHAnsi" w:hAnsiTheme="minorHAnsi"/>
        </w:rPr>
        <w:t>Technologies</w:t>
      </w:r>
    </w:p>
    <w:p w:rsidR="00FE5364" w:rsidRPr="008845F9" w:rsidRDefault="00FE5364" w:rsidP="00FE5364">
      <w:pPr>
        <w:shd w:val="clear" w:color="auto" w:fill="FFFFFF" w:themeFill="background1"/>
        <w:rPr>
          <w:rFonts w:asciiTheme="minorHAnsi" w:hAnsiTheme="minorHAnsi"/>
        </w:rPr>
      </w:pPr>
      <w:r w:rsidRPr="008845F9">
        <w:rPr>
          <w:rFonts w:asciiTheme="minorHAnsi" w:hAnsiTheme="minorHAnsi"/>
        </w:rPr>
        <w:t>Cleveland, OH, USA</w:t>
      </w:r>
    </w:p>
    <w:p w:rsidR="00FE5364" w:rsidRPr="008845F9" w:rsidRDefault="006E3750" w:rsidP="00FE5364">
      <w:pPr>
        <w:shd w:val="clear" w:color="auto" w:fill="FFFFFF" w:themeFill="background1"/>
        <w:rPr>
          <w:rFonts w:asciiTheme="minorHAnsi" w:hAnsiTheme="minorHAnsi" w:cs="Arial"/>
        </w:rPr>
      </w:pPr>
      <w:hyperlink r:id="rId16" w:history="1">
        <w:r w:rsidR="00FE5364" w:rsidRPr="00E92C3C">
          <w:rPr>
            <w:rStyle w:val="Hyperlink"/>
            <w:rFonts w:asciiTheme="minorHAnsi" w:hAnsiTheme="minorHAnsi" w:cs="Arial"/>
          </w:rPr>
          <w:t>daniel.brown@zin-tech.com</w:t>
        </w:r>
      </w:hyperlink>
      <w:r w:rsidR="00FE5364">
        <w:rPr>
          <w:rFonts w:asciiTheme="minorHAnsi" w:hAnsiTheme="minorHAnsi" w:cs="Arial"/>
        </w:rPr>
        <w:t xml:space="preserve"> </w:t>
      </w:r>
    </w:p>
    <w:p w:rsidR="00FE5364" w:rsidRPr="008845F9" w:rsidRDefault="00FE5364" w:rsidP="00FE5364">
      <w:pPr>
        <w:shd w:val="clear" w:color="auto" w:fill="FFFFFF" w:themeFill="background1"/>
        <w:rPr>
          <w:rFonts w:asciiTheme="minorHAnsi" w:hAnsiTheme="minorHAnsi" w:cs="Arial"/>
          <w:color w:val="222222"/>
        </w:rPr>
      </w:pPr>
    </w:p>
    <w:p w:rsidR="00FE5364" w:rsidRPr="008845F9" w:rsidRDefault="00FE5364" w:rsidP="00FE5364">
      <w:pPr>
        <w:rPr>
          <w:rFonts w:asciiTheme="minorHAnsi" w:hAnsiTheme="minorHAnsi"/>
        </w:rPr>
      </w:pPr>
      <w:r w:rsidRPr="008845F9">
        <w:rPr>
          <w:rFonts w:asciiTheme="minorHAnsi" w:hAnsiTheme="minorHAnsi"/>
        </w:rPr>
        <w:lastRenderedPageBreak/>
        <w:t>McKay, Terri L</w:t>
      </w:r>
      <w:r>
        <w:rPr>
          <w:rFonts w:asciiTheme="minorHAnsi" w:hAnsiTheme="minorHAnsi"/>
        </w:rPr>
        <w:t>.</w:t>
      </w:r>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8845F9" w:rsidRDefault="00FE5364" w:rsidP="00FE5364">
      <w:pPr>
        <w:rPr>
          <w:rFonts w:asciiTheme="minorHAnsi" w:hAnsiTheme="minorHAnsi"/>
        </w:rPr>
      </w:pPr>
      <w:r w:rsidRPr="008845F9">
        <w:rPr>
          <w:rFonts w:asciiTheme="minorHAnsi" w:hAnsiTheme="minorHAnsi"/>
        </w:rPr>
        <w:t>Cleveland, OH, USA</w:t>
      </w:r>
    </w:p>
    <w:p w:rsidR="00FE5364" w:rsidRPr="008845F9" w:rsidRDefault="006E3750" w:rsidP="00FE5364">
      <w:pPr>
        <w:rPr>
          <w:rFonts w:asciiTheme="minorHAnsi" w:hAnsiTheme="minorHAnsi"/>
        </w:rPr>
      </w:pPr>
      <w:hyperlink r:id="rId17" w:history="1">
        <w:r w:rsidR="00FE5364" w:rsidRPr="00E92C3C">
          <w:rPr>
            <w:rStyle w:val="Hyperlink"/>
            <w:rFonts w:asciiTheme="minorHAnsi" w:hAnsiTheme="minorHAnsi"/>
          </w:rPr>
          <w:t>terri.l.mcKay@nasa.gov</w:t>
        </w:r>
      </w:hyperlink>
      <w:r w:rsidR="00FE5364">
        <w:rPr>
          <w:rFonts w:asciiTheme="minorHAnsi" w:hAnsiTheme="minorHAnsi"/>
        </w:rPr>
        <w:t xml:space="preserve"> </w:t>
      </w:r>
    </w:p>
    <w:p w:rsidR="00FE5364" w:rsidRPr="008845F9" w:rsidRDefault="00FE5364" w:rsidP="00FE5364">
      <w:pPr>
        <w:rPr>
          <w:rFonts w:asciiTheme="minorHAnsi" w:hAnsiTheme="minorHAnsi"/>
        </w:rPr>
      </w:pPr>
    </w:p>
    <w:p w:rsidR="00FE5364" w:rsidRDefault="00FE5364" w:rsidP="00FE5364">
      <w:pPr>
        <w:shd w:val="clear" w:color="auto" w:fill="FFFFFF" w:themeFill="background1"/>
        <w:rPr>
          <w:rFonts w:asciiTheme="minorHAnsi" w:hAnsiTheme="minorHAnsi" w:cs="Arial"/>
        </w:rPr>
      </w:pPr>
      <w:r w:rsidRPr="004D0E1C">
        <w:rPr>
          <w:rFonts w:asciiTheme="minorHAnsi" w:hAnsiTheme="minorHAnsi" w:cs="Arial"/>
        </w:rPr>
        <w:t xml:space="preserve">Griffin, </w:t>
      </w:r>
      <w:proofErr w:type="spellStart"/>
      <w:r w:rsidRPr="004D0E1C">
        <w:rPr>
          <w:rFonts w:asciiTheme="minorHAnsi" w:hAnsiTheme="minorHAnsi" w:cs="Arial"/>
        </w:rPr>
        <w:t>DeVon</w:t>
      </w:r>
      <w:proofErr w:type="spellEnd"/>
    </w:p>
    <w:p w:rsidR="00FE5364" w:rsidRPr="008845F9" w:rsidRDefault="00FE5364" w:rsidP="00FE5364">
      <w:pPr>
        <w:rPr>
          <w:rFonts w:asciiTheme="minorHAnsi" w:hAnsiTheme="minorHAnsi"/>
        </w:rPr>
      </w:pPr>
      <w:r w:rsidRPr="008845F9">
        <w:rPr>
          <w:rFonts w:asciiTheme="minorHAnsi" w:hAnsiTheme="minorHAnsi"/>
        </w:rPr>
        <w:t>NASA Glenn Research Center</w:t>
      </w:r>
    </w:p>
    <w:p w:rsidR="00FE5364" w:rsidRPr="00E15E2B" w:rsidRDefault="00FE5364" w:rsidP="00FE5364">
      <w:pPr>
        <w:rPr>
          <w:rFonts w:asciiTheme="minorHAnsi" w:hAnsiTheme="minorHAnsi"/>
        </w:rPr>
      </w:pPr>
      <w:r w:rsidRPr="008845F9">
        <w:rPr>
          <w:rFonts w:asciiTheme="minorHAnsi" w:hAnsiTheme="minorHAnsi"/>
        </w:rPr>
        <w:t>Cleveland, OH, USA</w:t>
      </w:r>
    </w:p>
    <w:p w:rsidR="00FE5364" w:rsidRPr="004D0E1C" w:rsidRDefault="006E3750" w:rsidP="00FE5364">
      <w:pPr>
        <w:shd w:val="clear" w:color="auto" w:fill="FFFFFF" w:themeFill="background1"/>
        <w:rPr>
          <w:rFonts w:asciiTheme="minorHAnsi" w:hAnsiTheme="minorHAnsi" w:cs="Arial"/>
        </w:rPr>
      </w:pPr>
      <w:hyperlink r:id="rId18" w:history="1">
        <w:r w:rsidR="00FE5364" w:rsidRPr="00E92C3C">
          <w:rPr>
            <w:rStyle w:val="Hyperlink"/>
            <w:rFonts w:asciiTheme="minorHAnsi" w:hAnsiTheme="minorHAnsi" w:cs="Arial"/>
          </w:rPr>
          <w:t>devon.w.griffin@nasa.gov</w:t>
        </w:r>
      </w:hyperlink>
      <w:r w:rsidR="00FE5364">
        <w:rPr>
          <w:rFonts w:asciiTheme="minorHAnsi" w:hAnsiTheme="minorHAnsi" w:cs="Arial"/>
        </w:rPr>
        <w:t xml:space="preserve"> </w:t>
      </w:r>
    </w:p>
    <w:p w:rsidR="00FE5364" w:rsidRDefault="00FE5364" w:rsidP="00FE5364">
      <w:pPr>
        <w:rPr>
          <w:rFonts w:asciiTheme="minorHAnsi" w:hAnsiTheme="minorHAnsi"/>
        </w:rPr>
      </w:pPr>
    </w:p>
    <w:p w:rsidR="00FE5364" w:rsidRPr="008845F9" w:rsidRDefault="00FE5364" w:rsidP="00FE5364">
      <w:pPr>
        <w:rPr>
          <w:rFonts w:asciiTheme="minorHAnsi" w:hAnsiTheme="minorHAnsi"/>
        </w:rPr>
      </w:pPr>
      <w:proofErr w:type="gramStart"/>
      <w:r w:rsidRPr="008845F9">
        <w:rPr>
          <w:rFonts w:asciiTheme="minorHAnsi" w:hAnsiTheme="minorHAnsi"/>
        </w:rPr>
        <w:t>Chan, Eugene Y</w:t>
      </w:r>
      <w:r>
        <w:rPr>
          <w:rFonts w:asciiTheme="minorHAnsi" w:hAnsiTheme="minorHAnsi"/>
        </w:rPr>
        <w:t>.</w:t>
      </w:r>
      <w:proofErr w:type="gramEnd"/>
    </w:p>
    <w:p w:rsidR="00FE5364" w:rsidRPr="008845F9" w:rsidRDefault="00FE5364" w:rsidP="00FE5364">
      <w:pPr>
        <w:rPr>
          <w:rFonts w:asciiTheme="minorHAnsi" w:hAnsiTheme="minorHAnsi"/>
        </w:rPr>
      </w:pPr>
      <w:r w:rsidRPr="008845F9">
        <w:rPr>
          <w:rFonts w:asciiTheme="minorHAnsi" w:hAnsiTheme="minorHAnsi"/>
        </w:rPr>
        <w:t>DNA Medicine Institute</w:t>
      </w:r>
    </w:p>
    <w:p w:rsidR="00FE5364" w:rsidRPr="008845F9" w:rsidRDefault="00FE5364" w:rsidP="00FE5364">
      <w:pPr>
        <w:rPr>
          <w:rFonts w:asciiTheme="minorHAnsi" w:hAnsiTheme="minorHAnsi"/>
        </w:rPr>
      </w:pPr>
      <w:r w:rsidRPr="008845F9">
        <w:rPr>
          <w:rFonts w:asciiTheme="minorHAnsi" w:hAnsiTheme="minorHAnsi"/>
        </w:rPr>
        <w:t>Cambridge, MA, USA</w:t>
      </w:r>
    </w:p>
    <w:p w:rsidR="00FE5364" w:rsidRPr="007D3FFB" w:rsidRDefault="006E3750" w:rsidP="00FE5364">
      <w:pPr>
        <w:rPr>
          <w:rFonts w:ascii="Calibri" w:hAnsi="Calibri"/>
        </w:rPr>
      </w:pPr>
      <w:hyperlink r:id="rId19" w:history="1">
        <w:r w:rsidR="00FE5364" w:rsidRPr="00E92C3C">
          <w:rPr>
            <w:rStyle w:val="Hyperlink"/>
            <w:rFonts w:asciiTheme="minorHAnsi" w:hAnsiTheme="minorHAnsi"/>
          </w:rPr>
          <w:t>echan@dnamedinstitute.com</w:t>
        </w:r>
      </w:hyperlink>
      <w:r w:rsidR="00FE5364">
        <w:rPr>
          <w:rFonts w:asciiTheme="minorHAnsi" w:hAnsiTheme="minorHAnsi"/>
        </w:rPr>
        <w:t xml:space="preserve"> </w:t>
      </w:r>
    </w:p>
    <w:p w:rsidR="00FE5364" w:rsidRPr="007D3FFB" w:rsidRDefault="00FE5364" w:rsidP="00FE5364">
      <w:pPr>
        <w:rPr>
          <w:rFonts w:ascii="Calibri" w:hAnsi="Calibri"/>
        </w:rPr>
      </w:pPr>
    </w:p>
    <w:p w:rsidR="00FE5364" w:rsidRDefault="00FE5364" w:rsidP="00FE5364">
      <w:pPr>
        <w:rPr>
          <w:rFonts w:ascii="Calibri" w:hAnsi="Calibri"/>
          <w:noProof/>
        </w:rPr>
      </w:pPr>
      <w:r w:rsidRPr="007D3FFB">
        <w:rPr>
          <w:rFonts w:ascii="Calibri" w:hAnsi="Calibri"/>
        </w:rPr>
        <w:t>*These authors contributed equally to this publication.</w:t>
      </w:r>
      <w:r w:rsidRPr="007D3FFB">
        <w:rPr>
          <w:rFonts w:ascii="Calibri" w:hAnsi="Calibri"/>
          <w:noProof/>
        </w:rPr>
        <w:t xml:space="preserve"> </w:t>
      </w:r>
    </w:p>
    <w:p w:rsidR="000170C6" w:rsidRDefault="00FE5364" w:rsidP="00FE5364">
      <w:pPr>
        <w:pStyle w:val="NormalWeb"/>
        <w:spacing w:before="0" w:beforeAutospacing="0" w:after="0" w:afterAutospacing="0"/>
        <w:jc w:val="both"/>
        <w:rPr>
          <w:rFonts w:ascii="Calibri" w:hAnsi="Calibri" w:cs="Arial"/>
          <w:bCs/>
        </w:rPr>
      </w:pPr>
      <w:r w:rsidRPr="00297523">
        <w:rPr>
          <w:rFonts w:ascii="Calibri" w:hAnsi="Calibri" w:cs="Arial"/>
          <w:bCs/>
          <w:vertAlign w:val="superscript"/>
        </w:rPr>
        <w:t>1</w:t>
      </w:r>
      <w:r>
        <w:rPr>
          <w:rFonts w:ascii="Calibri" w:hAnsi="Calibri" w:cs="Arial"/>
          <w:bCs/>
        </w:rPr>
        <w:t xml:space="preserve">Current affiliation: </w:t>
      </w:r>
      <w:proofErr w:type="spellStart"/>
      <w:r w:rsidR="000170C6" w:rsidRPr="000170C6">
        <w:rPr>
          <w:rFonts w:ascii="Calibri" w:hAnsi="Calibri" w:cs="Arial"/>
          <w:bCs/>
        </w:rPr>
        <w:t>Euveda</w:t>
      </w:r>
      <w:proofErr w:type="spellEnd"/>
      <w:r w:rsidR="000170C6" w:rsidRPr="000170C6">
        <w:rPr>
          <w:rFonts w:ascii="Calibri" w:hAnsi="Calibri" w:cs="Arial"/>
          <w:bCs/>
        </w:rPr>
        <w:t xml:space="preserve"> </w:t>
      </w:r>
      <w:proofErr w:type="spellStart"/>
      <w:r w:rsidR="000170C6" w:rsidRPr="000170C6">
        <w:rPr>
          <w:rFonts w:ascii="Calibri" w:hAnsi="Calibri" w:cs="Arial"/>
          <w:bCs/>
        </w:rPr>
        <w:t>Boisciences</w:t>
      </w:r>
      <w:proofErr w:type="spellEnd"/>
      <w:r w:rsidR="000170C6" w:rsidRPr="000170C6">
        <w:rPr>
          <w:rFonts w:ascii="Calibri" w:hAnsi="Calibri" w:cs="Arial"/>
          <w:bCs/>
        </w:rPr>
        <w:t>, Baltimore, MD, USA</w:t>
      </w:r>
    </w:p>
    <w:p w:rsidR="00FE5364" w:rsidRDefault="00FE5364" w:rsidP="00FE5364">
      <w:pPr>
        <w:pStyle w:val="NormalWeb"/>
        <w:spacing w:before="0" w:beforeAutospacing="0" w:after="0" w:afterAutospacing="0"/>
        <w:jc w:val="both"/>
        <w:rPr>
          <w:rFonts w:ascii="Calibri" w:hAnsi="Calibri" w:cs="Arial"/>
          <w:bCs/>
        </w:rPr>
      </w:pPr>
      <w:r w:rsidRPr="00297523">
        <w:rPr>
          <w:rFonts w:asciiTheme="minorHAnsi" w:hAnsiTheme="minorHAnsi"/>
          <w:vertAlign w:val="superscript"/>
        </w:rPr>
        <w:t>2</w:t>
      </w:r>
      <w:r>
        <w:rPr>
          <w:rFonts w:ascii="Calibri" w:hAnsi="Calibri" w:cs="Arial"/>
          <w:bCs/>
        </w:rPr>
        <w:t xml:space="preserve">Current affiliation: </w:t>
      </w:r>
      <w:proofErr w:type="spellStart"/>
      <w:r w:rsidRPr="00560977">
        <w:rPr>
          <w:rFonts w:ascii="Calibri" w:hAnsi="Calibri" w:cs="Arial"/>
          <w:bCs/>
        </w:rPr>
        <w:t>Gnu</w:t>
      </w:r>
      <w:bookmarkStart w:id="0" w:name="_GoBack"/>
      <w:bookmarkEnd w:id="0"/>
      <w:r w:rsidRPr="00560977">
        <w:rPr>
          <w:rFonts w:ascii="Calibri" w:hAnsi="Calibri" w:cs="Arial"/>
          <w:bCs/>
        </w:rPr>
        <w:t>BIO</w:t>
      </w:r>
      <w:proofErr w:type="spellEnd"/>
      <w:r>
        <w:rPr>
          <w:rFonts w:ascii="Calibri" w:hAnsi="Calibri" w:cs="Arial"/>
          <w:bCs/>
        </w:rPr>
        <w:t>, Cambridge, MA, USA</w:t>
      </w:r>
    </w:p>
    <w:p w:rsidR="00FE5364" w:rsidRPr="007D3FFB" w:rsidRDefault="00FE5364" w:rsidP="00FE5364">
      <w:pPr>
        <w:pStyle w:val="NormalWeb"/>
        <w:spacing w:before="0" w:beforeAutospacing="0" w:after="0" w:afterAutospacing="0"/>
        <w:jc w:val="both"/>
        <w:rPr>
          <w:rFonts w:ascii="Calibri" w:hAnsi="Calibri" w:cs="Arial"/>
          <w:b/>
          <w:bCs/>
        </w:rPr>
      </w:pPr>
    </w:p>
    <w:p w:rsidR="00FE5364" w:rsidRPr="007D3FFB" w:rsidRDefault="00FE5364" w:rsidP="00FE5364">
      <w:pPr>
        <w:pStyle w:val="NormalWeb"/>
        <w:spacing w:before="0" w:beforeAutospacing="0" w:after="0" w:afterAutospacing="0"/>
        <w:jc w:val="both"/>
        <w:rPr>
          <w:rFonts w:ascii="Calibri" w:hAnsi="Calibri" w:cs="Arial"/>
        </w:rPr>
      </w:pPr>
      <w:r w:rsidRPr="007D3FFB">
        <w:rPr>
          <w:rFonts w:ascii="Calibri" w:hAnsi="Calibri" w:cs="Arial"/>
          <w:b/>
          <w:bCs/>
        </w:rPr>
        <w:t>CORRESPONDING AUTHOR:</w:t>
      </w:r>
      <w:r w:rsidRPr="007D3FFB">
        <w:rPr>
          <w:rFonts w:ascii="Calibri" w:hAnsi="Calibri" w:cs="Arial"/>
        </w:rPr>
        <w:t xml:space="preserve"> Eugene Y</w:t>
      </w:r>
      <w:r>
        <w:rPr>
          <w:rFonts w:ascii="Calibri" w:hAnsi="Calibri" w:cs="Arial"/>
        </w:rPr>
        <w:t>.</w:t>
      </w:r>
      <w:r w:rsidRPr="007D3FFB">
        <w:rPr>
          <w:rFonts w:ascii="Calibri" w:hAnsi="Calibri" w:cs="Arial"/>
        </w:rPr>
        <w:t xml:space="preserve"> Chan</w:t>
      </w:r>
      <w:r>
        <w:rPr>
          <w:rFonts w:ascii="Calibri" w:hAnsi="Calibri" w:cs="Arial"/>
        </w:rPr>
        <w:t xml:space="preserve"> (617-233-7656)</w:t>
      </w:r>
    </w:p>
    <w:p w:rsidR="00FE5364" w:rsidRPr="007D3FFB" w:rsidRDefault="00FE5364" w:rsidP="00FE5364">
      <w:pPr>
        <w:pStyle w:val="NormalWeb"/>
        <w:spacing w:before="0" w:beforeAutospacing="0" w:after="0" w:afterAutospacing="0"/>
        <w:jc w:val="both"/>
        <w:rPr>
          <w:rFonts w:ascii="Calibri" w:hAnsi="Calibri" w:cs="Arial"/>
          <w:b/>
          <w:bCs/>
        </w:rPr>
      </w:pPr>
    </w:p>
    <w:p w:rsidR="00FE5364" w:rsidRPr="00C05BEB" w:rsidRDefault="00FE5364" w:rsidP="00FE5364">
      <w:pPr>
        <w:pStyle w:val="NormalWeb"/>
        <w:spacing w:before="0" w:beforeAutospacing="0" w:after="0" w:afterAutospacing="0"/>
        <w:jc w:val="both"/>
        <w:rPr>
          <w:rFonts w:ascii="Calibri" w:hAnsi="Calibri" w:cs="Arial"/>
          <w:bCs/>
        </w:rPr>
      </w:pPr>
      <w:r w:rsidRPr="007D3FFB">
        <w:rPr>
          <w:rFonts w:ascii="Calibri" w:hAnsi="Calibri" w:cs="Arial"/>
          <w:b/>
          <w:bCs/>
        </w:rPr>
        <w:t>KEYWORDS:</w:t>
      </w:r>
      <w:r>
        <w:rPr>
          <w:rFonts w:ascii="Calibri" w:hAnsi="Calibri" w:cs="Arial"/>
          <w:bCs/>
        </w:rPr>
        <w:t xml:space="preserve"> </w:t>
      </w:r>
      <w:r w:rsidRPr="007D3FFB">
        <w:rPr>
          <w:rFonts w:ascii="Calibri" w:hAnsi="Calibri" w:cs="Arial"/>
        </w:rPr>
        <w:t>P</w:t>
      </w:r>
      <w:r>
        <w:rPr>
          <w:rFonts w:ascii="Calibri" w:hAnsi="Calibri" w:cs="Arial"/>
        </w:rPr>
        <w:t>oint-of-care</w:t>
      </w:r>
      <w:r>
        <w:rPr>
          <w:rFonts w:ascii="Calibri" w:hAnsi="Calibri" w:cs="Arial"/>
          <w:bCs/>
        </w:rPr>
        <w:t xml:space="preserve">, </w:t>
      </w:r>
      <w:r>
        <w:rPr>
          <w:rFonts w:ascii="Calibri" w:hAnsi="Calibri" w:cs="Arial"/>
        </w:rPr>
        <w:t xml:space="preserve">prototype, diagnostics, </w:t>
      </w:r>
      <w:r w:rsidRPr="007D3FFB">
        <w:rPr>
          <w:rFonts w:ascii="Calibri" w:hAnsi="Calibri" w:cs="Arial"/>
        </w:rPr>
        <w:t>spaceflight</w:t>
      </w:r>
      <w:r>
        <w:rPr>
          <w:rFonts w:ascii="Calibri" w:hAnsi="Calibri" w:cs="Arial"/>
        </w:rPr>
        <w:t xml:space="preserve">, </w:t>
      </w:r>
      <w:r w:rsidRPr="007D3FFB">
        <w:rPr>
          <w:rFonts w:ascii="Calibri" w:hAnsi="Calibri" w:cs="Arial"/>
        </w:rPr>
        <w:t>reduced gravity</w:t>
      </w:r>
      <w:r>
        <w:rPr>
          <w:rFonts w:ascii="Calibri" w:hAnsi="Calibri" w:cs="Arial"/>
        </w:rPr>
        <w:t xml:space="preserve">, parabolic flight, flow cytometry, fluorescence, cell counting, </w:t>
      </w:r>
      <w:proofErr w:type="spellStart"/>
      <w:r>
        <w:rPr>
          <w:rFonts w:ascii="Calibri" w:hAnsi="Calibri" w:cs="Arial"/>
        </w:rPr>
        <w:t>micromixing</w:t>
      </w:r>
      <w:proofErr w:type="spellEnd"/>
      <w:r>
        <w:rPr>
          <w:rFonts w:ascii="Calibri" w:hAnsi="Calibri" w:cs="Arial"/>
        </w:rPr>
        <w:t>, spiral-vortex, blood mixing</w:t>
      </w:r>
    </w:p>
    <w:p w:rsidR="00FE5364" w:rsidRPr="007D3FFB" w:rsidRDefault="00FE5364" w:rsidP="00FE5364">
      <w:pPr>
        <w:pStyle w:val="NormalWeb"/>
        <w:spacing w:before="0" w:beforeAutospacing="0" w:after="0" w:afterAutospacing="0"/>
        <w:jc w:val="both"/>
        <w:rPr>
          <w:rFonts w:ascii="Calibri" w:hAnsi="Calibri" w:cs="Arial"/>
        </w:rPr>
      </w:pPr>
    </w:p>
    <w:p w:rsidR="00FE5364" w:rsidRDefault="00FE5364" w:rsidP="00FE5364">
      <w:pPr>
        <w:widowControl w:val="0"/>
        <w:autoSpaceDE w:val="0"/>
        <w:autoSpaceDN w:val="0"/>
        <w:adjustRightInd w:val="0"/>
        <w:jc w:val="both"/>
        <w:rPr>
          <w:rFonts w:ascii="Calibri" w:hAnsi="Calibri" w:cs="Arial"/>
          <w:bCs/>
        </w:rPr>
      </w:pPr>
      <w:r w:rsidRPr="007D3FFB">
        <w:rPr>
          <w:rFonts w:ascii="Calibri" w:hAnsi="Calibri" w:cs="Arial"/>
          <w:b/>
          <w:bCs/>
        </w:rPr>
        <w:t xml:space="preserve">SHORT ABSTRACT: </w:t>
      </w:r>
      <w:r w:rsidRPr="007D3FFB">
        <w:rPr>
          <w:rFonts w:ascii="Calibri" w:hAnsi="Calibri" w:cs="Arial"/>
          <w:bCs/>
        </w:rPr>
        <w:t>Spaceflight blood diagnostics need innovation</w:t>
      </w:r>
      <w:r w:rsidRPr="007D3FFB">
        <w:rPr>
          <w:rFonts w:ascii="Calibri" w:hAnsi="Calibri"/>
          <w:shd w:val="clear" w:color="auto" w:fill="FFFFFF"/>
        </w:rPr>
        <w:t xml:space="preserve">.  Few demonstrations have been published illustrating in-flight, reduced-gravity health diagnostic </w:t>
      </w:r>
      <w:r w:rsidR="0061450E">
        <w:rPr>
          <w:rFonts w:ascii="Calibri" w:hAnsi="Calibri"/>
          <w:shd w:val="clear" w:color="auto" w:fill="FFFFFF"/>
        </w:rPr>
        <w:t>technology</w:t>
      </w:r>
      <w:r w:rsidRPr="007D3FFB">
        <w:rPr>
          <w:rFonts w:ascii="Calibri" w:hAnsi="Calibri"/>
          <w:shd w:val="clear" w:color="auto" w:fill="FFFFFF"/>
        </w:rPr>
        <w:t xml:space="preserve">.  Here </w:t>
      </w:r>
      <w:r w:rsidRPr="007D3FFB">
        <w:rPr>
          <w:rFonts w:ascii="Calibri" w:hAnsi="Calibri" w:cs="Arial"/>
          <w:bCs/>
        </w:rPr>
        <w:t xml:space="preserve">we present a method for construction and operation of a </w:t>
      </w:r>
      <w:r>
        <w:rPr>
          <w:rFonts w:ascii="Calibri" w:hAnsi="Calibri" w:cs="Arial"/>
          <w:bCs/>
        </w:rPr>
        <w:t>par</w:t>
      </w:r>
      <w:r w:rsidRPr="007D3FFB">
        <w:rPr>
          <w:rFonts w:ascii="Calibri" w:hAnsi="Calibri" w:cs="Arial"/>
          <w:bCs/>
        </w:rPr>
        <w:t>abolic flight test rig for a prototype point-of-care flow-cytometry design</w:t>
      </w:r>
      <w:r>
        <w:rPr>
          <w:rFonts w:ascii="Calibri" w:hAnsi="Calibri" w:cs="Arial"/>
          <w:bCs/>
        </w:rPr>
        <w:t>,</w:t>
      </w:r>
      <w:r w:rsidRPr="007D3FFB">
        <w:rPr>
          <w:rFonts w:ascii="Calibri" w:hAnsi="Calibri" w:cs="Arial"/>
          <w:bCs/>
        </w:rPr>
        <w:t xml:space="preserve"> with </w:t>
      </w:r>
      <w:r>
        <w:rPr>
          <w:rFonts w:ascii="Calibri" w:hAnsi="Calibri" w:cs="Arial"/>
          <w:bCs/>
        </w:rPr>
        <w:t>components and</w:t>
      </w:r>
      <w:r w:rsidRPr="007D3FFB">
        <w:rPr>
          <w:rFonts w:ascii="Calibri" w:hAnsi="Calibri" w:cs="Arial"/>
          <w:bCs/>
        </w:rPr>
        <w:t xml:space="preserve"> </w:t>
      </w:r>
      <w:r>
        <w:rPr>
          <w:rFonts w:ascii="Calibri" w:hAnsi="Calibri" w:cs="Arial"/>
          <w:bCs/>
        </w:rPr>
        <w:t>preparation strategies</w:t>
      </w:r>
      <w:r w:rsidRPr="007D3FFB">
        <w:rPr>
          <w:rFonts w:ascii="Calibri" w:hAnsi="Calibri" w:cs="Arial"/>
          <w:bCs/>
        </w:rPr>
        <w:t xml:space="preserve"> adaptable to other setups.</w:t>
      </w:r>
    </w:p>
    <w:p w:rsidR="00FE5364" w:rsidRDefault="00FE5364" w:rsidP="00FE5364">
      <w:pPr>
        <w:widowControl w:val="0"/>
        <w:autoSpaceDE w:val="0"/>
        <w:autoSpaceDN w:val="0"/>
        <w:adjustRightInd w:val="0"/>
        <w:jc w:val="both"/>
        <w:rPr>
          <w:rFonts w:ascii="Calibri" w:hAnsi="Calibri" w:cs="Arial"/>
          <w:bCs/>
        </w:rPr>
      </w:pPr>
    </w:p>
    <w:p w:rsidR="00FE5364" w:rsidRDefault="00FE5364" w:rsidP="00FE5364">
      <w:pPr>
        <w:widowControl w:val="0"/>
        <w:autoSpaceDE w:val="0"/>
        <w:autoSpaceDN w:val="0"/>
        <w:adjustRightInd w:val="0"/>
        <w:jc w:val="both"/>
        <w:rPr>
          <w:rFonts w:ascii="Calibri" w:hAnsi="Calibri"/>
          <w:shd w:val="clear" w:color="auto" w:fill="FFFFFF"/>
        </w:rPr>
      </w:pPr>
      <w:r w:rsidRPr="007D3FFB">
        <w:rPr>
          <w:rFonts w:ascii="Calibri" w:hAnsi="Calibri" w:cs="Arial"/>
          <w:b/>
          <w:bCs/>
        </w:rPr>
        <w:t>LONG ABSTRACT:</w:t>
      </w:r>
      <w:r w:rsidRPr="007D3FFB">
        <w:rPr>
          <w:rFonts w:ascii="Calibri" w:hAnsi="Calibri" w:cs="Arial"/>
        </w:rPr>
        <w:t xml:space="preserve"> </w:t>
      </w:r>
      <w:r w:rsidRPr="00DD0FA0">
        <w:rPr>
          <w:rFonts w:ascii="Calibri" w:hAnsi="Calibri" w:cs="Arial"/>
        </w:rPr>
        <w:t xml:space="preserve">Until recently, astronaut </w:t>
      </w:r>
      <w:r>
        <w:rPr>
          <w:rFonts w:ascii="Calibri" w:hAnsi="Calibri" w:cs="Arial"/>
        </w:rPr>
        <w:t>blood samples were collected in-</w:t>
      </w:r>
      <w:r w:rsidRPr="00DD0FA0">
        <w:rPr>
          <w:rFonts w:ascii="Calibri" w:hAnsi="Calibri" w:cs="Arial"/>
        </w:rPr>
        <w:t xml:space="preserve">flight, transported to earth on the Space Shuttle, and analyzed in terrestrial laboratories.  </w:t>
      </w:r>
      <w:r>
        <w:rPr>
          <w:rFonts w:ascii="Calibri" w:hAnsi="Calibri"/>
          <w:shd w:val="clear" w:color="auto" w:fill="FFFFFF"/>
        </w:rPr>
        <w:t xml:space="preserve">If humans are to travel beyond low Earth orbit, a transition towards space-ready, point-of-care testing is required.  Such testing needs to be comprehensive, easy to perform in a reduced-gravity environment, and unaffected by the stresses of launch and spaceflight.  </w:t>
      </w:r>
      <w:r w:rsidRPr="007D3FFB">
        <w:rPr>
          <w:rFonts w:ascii="Calibri" w:hAnsi="Calibri"/>
          <w:shd w:val="clear" w:color="auto" w:fill="FFFFFF"/>
        </w:rPr>
        <w:t>Countless POC devices have been developed to mimic laboratory scale counterparts, but most have narrow applications</w:t>
      </w:r>
      <w:r>
        <w:rPr>
          <w:rFonts w:ascii="Calibri" w:hAnsi="Calibri"/>
          <w:shd w:val="clear" w:color="auto" w:fill="FFFFFF"/>
        </w:rPr>
        <w:t xml:space="preserve"> and few </w:t>
      </w:r>
      <w:r w:rsidRPr="007D3FFB">
        <w:rPr>
          <w:rFonts w:ascii="Calibri" w:hAnsi="Calibri"/>
          <w:shd w:val="clear" w:color="auto" w:fill="FFFFFF"/>
        </w:rPr>
        <w:t xml:space="preserve">have demonstrable </w:t>
      </w:r>
      <w:r>
        <w:rPr>
          <w:rFonts w:ascii="Calibri" w:hAnsi="Calibri"/>
          <w:shd w:val="clear" w:color="auto" w:fill="FFFFFF"/>
        </w:rPr>
        <w:t>use in an in-flight, reduced-</w:t>
      </w:r>
      <w:r w:rsidRPr="007D3FFB">
        <w:rPr>
          <w:rFonts w:ascii="Calibri" w:hAnsi="Calibri"/>
          <w:shd w:val="clear" w:color="auto" w:fill="FFFFFF"/>
        </w:rPr>
        <w:t xml:space="preserve">gravity </w:t>
      </w:r>
      <w:r w:rsidRPr="000B5B00">
        <w:rPr>
          <w:rFonts w:ascii="Calibri" w:hAnsi="Calibri"/>
          <w:shd w:val="clear" w:color="auto" w:fill="FFFFFF"/>
        </w:rPr>
        <w:t>environment</w:t>
      </w:r>
      <w:r>
        <w:rPr>
          <w:rFonts w:ascii="Calibri" w:hAnsi="Calibri"/>
          <w:shd w:val="clear" w:color="auto" w:fill="FFFFFF"/>
        </w:rPr>
        <w:t>.</w:t>
      </w:r>
      <w:r w:rsidRPr="000B5B00">
        <w:rPr>
          <w:rFonts w:ascii="Calibri" w:hAnsi="Calibri"/>
          <w:shd w:val="clear" w:color="auto" w:fill="FFFFFF"/>
        </w:rPr>
        <w:t xml:space="preserve">  </w:t>
      </w:r>
      <w:r w:rsidRPr="007D3FFB">
        <w:rPr>
          <w:rFonts w:ascii="Calibri" w:hAnsi="Calibri"/>
          <w:shd w:val="clear" w:color="auto" w:fill="FFFFFF"/>
        </w:rPr>
        <w:t xml:space="preserve">In fact, demonstrations of biomedical diagnostics </w:t>
      </w:r>
      <w:r>
        <w:rPr>
          <w:rFonts w:ascii="Calibri" w:hAnsi="Calibri"/>
          <w:shd w:val="clear" w:color="auto" w:fill="FFFFFF"/>
        </w:rPr>
        <w:t xml:space="preserve">in reduced </w:t>
      </w:r>
      <w:r w:rsidRPr="007D3FFB">
        <w:rPr>
          <w:rFonts w:ascii="Calibri" w:hAnsi="Calibri"/>
          <w:shd w:val="clear" w:color="auto" w:fill="FFFFFF"/>
        </w:rPr>
        <w:t xml:space="preserve">gravity are limited altogether, making component choice and certain logistical challenges difficult to approach when seeking to test new technology.  To </w:t>
      </w:r>
      <w:r>
        <w:rPr>
          <w:rFonts w:ascii="Calibri" w:hAnsi="Calibri"/>
          <w:shd w:val="clear" w:color="auto" w:fill="FFFFFF"/>
        </w:rPr>
        <w:t xml:space="preserve">help </w:t>
      </w:r>
      <w:r w:rsidRPr="007D3FFB">
        <w:rPr>
          <w:rFonts w:ascii="Calibri" w:hAnsi="Calibri"/>
          <w:shd w:val="clear" w:color="auto" w:fill="FFFFFF"/>
        </w:rPr>
        <w:t>fill the void</w:t>
      </w:r>
      <w:r>
        <w:rPr>
          <w:rFonts w:ascii="Calibri" w:hAnsi="Calibri"/>
          <w:shd w:val="clear" w:color="auto" w:fill="FFFFFF"/>
        </w:rPr>
        <w:t>,</w:t>
      </w:r>
      <w:r w:rsidRPr="007D3FFB">
        <w:rPr>
          <w:rFonts w:ascii="Calibri" w:hAnsi="Calibri"/>
          <w:shd w:val="clear" w:color="auto" w:fill="FFFFFF"/>
        </w:rPr>
        <w:t xml:space="preserve"> we are </w:t>
      </w:r>
      <w:r>
        <w:rPr>
          <w:rFonts w:ascii="Calibri" w:hAnsi="Calibri"/>
          <w:shd w:val="clear" w:color="auto" w:fill="FFFFFF"/>
        </w:rPr>
        <w:t xml:space="preserve">presenting a modular </w:t>
      </w:r>
      <w:r w:rsidRPr="007D3FFB">
        <w:rPr>
          <w:rFonts w:ascii="Calibri" w:hAnsi="Calibri"/>
          <w:shd w:val="clear" w:color="auto" w:fill="FFFFFF"/>
        </w:rPr>
        <w:t>method for</w:t>
      </w:r>
      <w:r>
        <w:rPr>
          <w:rFonts w:ascii="Calibri" w:hAnsi="Calibri"/>
          <w:shd w:val="clear" w:color="auto" w:fill="FFFFFF"/>
        </w:rPr>
        <w:t xml:space="preserve"> the</w:t>
      </w:r>
      <w:r w:rsidRPr="007D3FFB">
        <w:rPr>
          <w:rFonts w:ascii="Calibri" w:hAnsi="Calibri"/>
          <w:shd w:val="clear" w:color="auto" w:fill="FFFFFF"/>
        </w:rPr>
        <w:t xml:space="preserve"> construction</w:t>
      </w:r>
      <w:r>
        <w:rPr>
          <w:rFonts w:ascii="Calibri" w:hAnsi="Calibri"/>
          <w:shd w:val="clear" w:color="auto" w:fill="FFFFFF"/>
        </w:rPr>
        <w:t xml:space="preserve"> and operation</w:t>
      </w:r>
      <w:r w:rsidRPr="007D3FFB">
        <w:rPr>
          <w:rFonts w:ascii="Calibri" w:hAnsi="Calibri"/>
          <w:shd w:val="clear" w:color="auto" w:fill="FFFFFF"/>
        </w:rPr>
        <w:t xml:space="preserve"> of a prototype blood diagnostic device and its associated parabolic flight test rig</w:t>
      </w:r>
      <w:r>
        <w:rPr>
          <w:rFonts w:ascii="Calibri" w:hAnsi="Calibri"/>
          <w:shd w:val="clear" w:color="auto" w:fill="FFFFFF"/>
        </w:rPr>
        <w:t xml:space="preserve"> that meet the standards for flight-testing onboard a </w:t>
      </w:r>
      <w:r w:rsidR="006621A9">
        <w:rPr>
          <w:rFonts w:ascii="Calibri" w:hAnsi="Calibri"/>
          <w:shd w:val="clear" w:color="auto" w:fill="FFFFFF"/>
        </w:rPr>
        <w:t xml:space="preserve">parabolic flight, </w:t>
      </w:r>
      <w:r>
        <w:rPr>
          <w:rFonts w:ascii="Calibri" w:hAnsi="Calibri"/>
          <w:shd w:val="clear" w:color="auto" w:fill="FFFFFF"/>
        </w:rPr>
        <w:t>reduced-gravity aircraft</w:t>
      </w:r>
      <w:r w:rsidRPr="007D3FFB">
        <w:rPr>
          <w:rFonts w:ascii="Calibri" w:hAnsi="Calibri"/>
          <w:shd w:val="clear" w:color="auto" w:fill="FFFFFF"/>
        </w:rPr>
        <w:t xml:space="preserve">.  The method </w:t>
      </w:r>
      <w:r>
        <w:rPr>
          <w:rFonts w:ascii="Calibri" w:hAnsi="Calibri"/>
          <w:shd w:val="clear" w:color="auto" w:fill="FFFFFF"/>
        </w:rPr>
        <w:t xml:space="preserve">first </w:t>
      </w:r>
      <w:r w:rsidRPr="007D3FFB">
        <w:rPr>
          <w:rFonts w:ascii="Calibri" w:hAnsi="Calibri"/>
          <w:shd w:val="clear" w:color="auto" w:fill="FFFFFF"/>
        </w:rPr>
        <w:t xml:space="preserve">focuses on </w:t>
      </w:r>
      <w:r>
        <w:rPr>
          <w:rFonts w:ascii="Calibri" w:hAnsi="Calibri"/>
          <w:shd w:val="clear" w:color="auto" w:fill="FFFFFF"/>
        </w:rPr>
        <w:t>rig assembly for in-flight, reduced-gravity testing of a flow cytometer</w:t>
      </w:r>
      <w:r w:rsidR="006621A9">
        <w:rPr>
          <w:rFonts w:ascii="Calibri" w:hAnsi="Calibri"/>
          <w:shd w:val="clear" w:color="auto" w:fill="FFFFFF"/>
        </w:rPr>
        <w:t xml:space="preserve"> and a companion microfluidic mixing chip</w:t>
      </w:r>
      <w:r>
        <w:rPr>
          <w:rFonts w:ascii="Calibri" w:hAnsi="Calibri"/>
          <w:shd w:val="clear" w:color="auto" w:fill="FFFFFF"/>
        </w:rPr>
        <w:t xml:space="preserve">.  Components are adaptable to other designs and </w:t>
      </w:r>
      <w:r w:rsidRPr="00B319F7">
        <w:rPr>
          <w:rFonts w:ascii="Calibri" w:hAnsi="Calibri"/>
          <w:shd w:val="clear" w:color="auto" w:fill="FFFFFF"/>
        </w:rPr>
        <w:t xml:space="preserve">some </w:t>
      </w:r>
      <w:r w:rsidRPr="00B319F7">
        <w:rPr>
          <w:rFonts w:ascii="Calibri" w:hAnsi="Calibri"/>
          <w:shd w:val="clear" w:color="auto" w:fill="FFFFFF"/>
        </w:rPr>
        <w:lastRenderedPageBreak/>
        <w:t xml:space="preserve">custom components, such as a </w:t>
      </w:r>
      <w:proofErr w:type="spellStart"/>
      <w:r w:rsidRPr="00B319F7">
        <w:rPr>
          <w:rFonts w:ascii="Calibri" w:hAnsi="Calibri"/>
          <w:shd w:val="clear" w:color="auto" w:fill="FFFFFF"/>
        </w:rPr>
        <w:t>microvolume</w:t>
      </w:r>
      <w:proofErr w:type="spellEnd"/>
      <w:r w:rsidRPr="00B319F7">
        <w:rPr>
          <w:rFonts w:ascii="Calibri" w:hAnsi="Calibri"/>
          <w:shd w:val="clear" w:color="auto" w:fill="FFFFFF"/>
        </w:rPr>
        <w:t xml:space="preserve"> sample loader and </w:t>
      </w:r>
      <w:r w:rsidR="006621A9">
        <w:rPr>
          <w:rFonts w:ascii="Calibri" w:hAnsi="Calibri"/>
          <w:shd w:val="clear" w:color="auto" w:fill="FFFFFF"/>
        </w:rPr>
        <w:t xml:space="preserve">the </w:t>
      </w:r>
      <w:proofErr w:type="spellStart"/>
      <w:r w:rsidRPr="00B319F7">
        <w:rPr>
          <w:rFonts w:ascii="Calibri" w:hAnsi="Calibri"/>
          <w:shd w:val="clear" w:color="auto" w:fill="FFFFFF"/>
        </w:rPr>
        <w:t>micromixer</w:t>
      </w:r>
      <w:proofErr w:type="spellEnd"/>
      <w:r w:rsidRPr="00B319F7">
        <w:rPr>
          <w:rFonts w:ascii="Calibri" w:hAnsi="Calibri"/>
          <w:shd w:val="clear" w:color="auto" w:fill="FFFFFF"/>
        </w:rPr>
        <w:t xml:space="preserve"> may be of particular interest.  </w:t>
      </w:r>
      <w:r>
        <w:rPr>
          <w:rFonts w:ascii="Calibri" w:hAnsi="Calibri"/>
          <w:shd w:val="clear" w:color="auto" w:fill="FFFFFF"/>
        </w:rPr>
        <w:t>The method then shifts focus to flight preparation, by offering guidelines and suggestions to prepare for a successful flight test with regard to user training, development of a standard operating procedure (SOP)</w:t>
      </w:r>
      <w:r>
        <w:rPr>
          <w:rFonts w:ascii="Calibri" w:hAnsi="Calibri" w:cs="Arial"/>
          <w:bCs/>
        </w:rPr>
        <w:t>, and other issues.  Finally, in-flight experimental procedures specific to our demonstrations are described.</w:t>
      </w:r>
      <w:r w:rsidRPr="00130DE7">
        <w:rPr>
          <w:rFonts w:asciiTheme="minorHAnsi" w:hAnsiTheme="minorHAnsi" w:cs="Arial"/>
          <w:bCs/>
          <w:noProof/>
        </w:rPr>
        <w:t xml:space="preserve"> </w:t>
      </w:r>
    </w:p>
    <w:p w:rsidR="00FE5364" w:rsidRPr="00E05BF7" w:rsidRDefault="00FE5364" w:rsidP="00FE5364">
      <w:pPr>
        <w:widowControl w:val="0"/>
        <w:autoSpaceDE w:val="0"/>
        <w:autoSpaceDN w:val="0"/>
        <w:adjustRightInd w:val="0"/>
        <w:jc w:val="both"/>
        <w:rPr>
          <w:rFonts w:ascii="Calibri" w:hAnsi="Calibri"/>
          <w:shd w:val="clear" w:color="auto" w:fill="FFFFFF"/>
        </w:rPr>
      </w:pPr>
    </w:p>
    <w:p w:rsidR="00FE5364" w:rsidRPr="006B0D3E" w:rsidRDefault="00FE5364" w:rsidP="006E7D91">
      <w:pPr>
        <w:widowControl w:val="0"/>
        <w:autoSpaceDE w:val="0"/>
        <w:autoSpaceDN w:val="0"/>
        <w:adjustRightInd w:val="0"/>
        <w:jc w:val="both"/>
        <w:rPr>
          <w:rFonts w:ascii="Calibri" w:hAnsi="Calibri" w:cs="Arial"/>
        </w:rPr>
      </w:pPr>
      <w:r w:rsidRPr="007D3FFB">
        <w:rPr>
          <w:rFonts w:ascii="Calibri" w:hAnsi="Calibri" w:cs="Arial"/>
          <w:b/>
        </w:rPr>
        <w:t>INTRODUCTION</w:t>
      </w:r>
      <w:r w:rsidRPr="007D3FFB">
        <w:rPr>
          <w:rFonts w:ascii="Calibri" w:hAnsi="Calibri" w:cs="Arial"/>
          <w:b/>
          <w:bCs/>
        </w:rPr>
        <w:t>:</w:t>
      </w:r>
      <w:r w:rsidRPr="007D3FFB">
        <w:rPr>
          <w:rFonts w:ascii="Calibri" w:hAnsi="Calibri" w:cs="Arial"/>
        </w:rPr>
        <w:t xml:space="preserve"> </w:t>
      </w:r>
      <w:r w:rsidR="00E0673E">
        <w:rPr>
          <w:rFonts w:ascii="Calibri" w:hAnsi="Calibri"/>
          <w:shd w:val="clear" w:color="auto" w:fill="FFFFFF"/>
        </w:rPr>
        <w:t xml:space="preserve">The inadequacy of </w:t>
      </w:r>
      <w:r w:rsidR="00671BAC">
        <w:rPr>
          <w:rFonts w:ascii="Calibri" w:hAnsi="Calibri"/>
          <w:shd w:val="clear" w:color="auto" w:fill="FFFFFF"/>
        </w:rPr>
        <w:t xml:space="preserve">current </w:t>
      </w:r>
      <w:r w:rsidR="00E0673E">
        <w:rPr>
          <w:rFonts w:ascii="Calibri" w:hAnsi="Calibri"/>
          <w:shd w:val="clear" w:color="auto" w:fill="FFFFFF"/>
        </w:rPr>
        <w:t>s</w:t>
      </w:r>
      <w:r w:rsidR="001F14B6">
        <w:rPr>
          <w:rFonts w:ascii="Calibri" w:hAnsi="Calibri"/>
          <w:shd w:val="clear" w:color="auto" w:fill="FFFFFF"/>
        </w:rPr>
        <w:t>pace-ready h</w:t>
      </w:r>
      <w:r w:rsidR="00DB216F">
        <w:rPr>
          <w:rFonts w:ascii="Calibri" w:hAnsi="Calibri"/>
          <w:shd w:val="clear" w:color="auto" w:fill="FFFFFF"/>
        </w:rPr>
        <w:t xml:space="preserve">ealth diagnostics </w:t>
      </w:r>
      <w:r w:rsidR="00671BAC">
        <w:rPr>
          <w:rFonts w:ascii="Calibri" w:hAnsi="Calibri"/>
          <w:shd w:val="clear" w:color="auto" w:fill="FFFFFF"/>
        </w:rPr>
        <w:t xml:space="preserve">presents a </w:t>
      </w:r>
      <w:r w:rsidRPr="007D3FFB">
        <w:rPr>
          <w:rFonts w:ascii="Calibri" w:hAnsi="Calibri"/>
          <w:shd w:val="clear" w:color="auto" w:fill="FFFFFF"/>
        </w:rPr>
        <w:t xml:space="preserve">limiting factor to deeper manned space exploration.  </w:t>
      </w:r>
      <w:r w:rsidR="00AE55C1">
        <w:rPr>
          <w:rFonts w:ascii="Calibri" w:hAnsi="Calibri"/>
          <w:shd w:val="clear" w:color="auto" w:fill="FFFFFF"/>
        </w:rPr>
        <w:t xml:space="preserve">Diagnostics need to be comprehensive, easy to use in reduced gravity, and relatively unaffected by the stresses of launch and </w:t>
      </w:r>
      <w:proofErr w:type="gramStart"/>
      <w:r w:rsidR="00AE55C1">
        <w:rPr>
          <w:rFonts w:ascii="Calibri" w:hAnsi="Calibri"/>
          <w:shd w:val="clear" w:color="auto" w:fill="FFFFFF"/>
        </w:rPr>
        <w:t>spaceflight  (</w:t>
      </w:r>
      <w:proofErr w:type="gramEnd"/>
      <w:r w:rsidR="00AE55C1">
        <w:rPr>
          <w:rFonts w:ascii="Calibri" w:hAnsi="Calibri"/>
          <w:shd w:val="clear" w:color="auto" w:fill="FFFFFF"/>
        </w:rPr>
        <w:t xml:space="preserve">e.g., </w:t>
      </w:r>
      <w:r w:rsidR="00AE55C1" w:rsidRPr="007D3FFB">
        <w:rPr>
          <w:rFonts w:ascii="Calibri" w:hAnsi="Calibri"/>
          <w:shd w:val="clear" w:color="auto" w:fill="FFFFFF"/>
        </w:rPr>
        <w:t>high g-forces, vibration, radiatio</w:t>
      </w:r>
      <w:r w:rsidR="00AE55C1">
        <w:rPr>
          <w:rFonts w:ascii="Calibri" w:hAnsi="Calibri"/>
          <w:shd w:val="clear" w:color="auto" w:fill="FFFFFF"/>
        </w:rPr>
        <w:t xml:space="preserve">n, temperature changes, and cabin pressure changes).  </w:t>
      </w:r>
      <w:r>
        <w:rPr>
          <w:rFonts w:ascii="Calibri" w:hAnsi="Calibri"/>
          <w:shd w:val="clear" w:color="auto" w:fill="FFFFFF"/>
        </w:rPr>
        <w:t>Developments in point-of-care testing (POCT) may</w:t>
      </w:r>
      <w:r w:rsidR="00AE55C1">
        <w:rPr>
          <w:rFonts w:ascii="Calibri" w:hAnsi="Calibri"/>
          <w:shd w:val="clear" w:color="auto" w:fill="FFFFFF"/>
        </w:rPr>
        <w:t xml:space="preserve"> translate </w:t>
      </w:r>
      <w:r w:rsidR="00436284">
        <w:rPr>
          <w:rFonts w:ascii="Calibri" w:hAnsi="Calibri"/>
          <w:shd w:val="clear" w:color="auto" w:fill="FFFFFF"/>
        </w:rPr>
        <w:t>to effective spaceflight solutions</w:t>
      </w:r>
      <w:r>
        <w:rPr>
          <w:rFonts w:ascii="Calibri" w:hAnsi="Calibri"/>
          <w:shd w:val="clear" w:color="auto" w:fill="FFFFFF"/>
        </w:rPr>
        <w:t xml:space="preserve"> through the use of </w:t>
      </w:r>
      <w:r w:rsidRPr="007D3FFB">
        <w:rPr>
          <w:rFonts w:ascii="Calibri" w:hAnsi="Calibri"/>
          <w:shd w:val="clear" w:color="auto" w:fill="FFFFFF"/>
        </w:rPr>
        <w:t>smaller patient specimens (e.g., a finger prick)</w:t>
      </w:r>
      <w:r>
        <w:rPr>
          <w:rFonts w:ascii="Calibri" w:hAnsi="Calibri"/>
          <w:shd w:val="clear" w:color="auto" w:fill="FFFFFF"/>
        </w:rPr>
        <w:t xml:space="preserve">, </w:t>
      </w:r>
      <w:r w:rsidRPr="007D3FFB">
        <w:rPr>
          <w:rFonts w:ascii="Calibri" w:hAnsi="Calibri"/>
          <w:shd w:val="clear" w:color="auto" w:fill="FFFFFF"/>
        </w:rPr>
        <w:t>simpler</w:t>
      </w:r>
      <w:r>
        <w:rPr>
          <w:rFonts w:ascii="Calibri" w:hAnsi="Calibri"/>
          <w:shd w:val="clear" w:color="auto" w:fill="FFFFFF"/>
        </w:rPr>
        <w:t xml:space="preserve"> and </w:t>
      </w:r>
      <w:r w:rsidRPr="007D3FFB">
        <w:rPr>
          <w:rFonts w:ascii="Calibri" w:hAnsi="Calibri"/>
          <w:shd w:val="clear" w:color="auto" w:fill="FFFFFF"/>
        </w:rPr>
        <w:t>smaller fluidics (</w:t>
      </w:r>
      <w:r>
        <w:rPr>
          <w:rFonts w:ascii="Calibri" w:hAnsi="Calibri"/>
          <w:shd w:val="clear" w:color="auto" w:fill="FFFFFF"/>
        </w:rPr>
        <w:t xml:space="preserve">i.e., </w:t>
      </w:r>
      <w:r w:rsidRPr="007D3FFB">
        <w:rPr>
          <w:rFonts w:ascii="Calibri" w:hAnsi="Calibri"/>
          <w:shd w:val="clear" w:color="auto" w:fill="FFFFFF"/>
        </w:rPr>
        <w:t>microfluidics)</w:t>
      </w:r>
      <w:r>
        <w:rPr>
          <w:rFonts w:ascii="Calibri" w:hAnsi="Calibri"/>
          <w:shd w:val="clear" w:color="auto" w:fill="FFFFFF"/>
        </w:rPr>
        <w:t>, and reduced electrical power requirements</w:t>
      </w:r>
      <w:r w:rsidR="00436284">
        <w:rPr>
          <w:rFonts w:ascii="Calibri" w:hAnsi="Calibri"/>
          <w:shd w:val="clear" w:color="auto" w:fill="FFFFFF"/>
        </w:rPr>
        <w:t>, among other advantages</w:t>
      </w:r>
      <w:r>
        <w:rPr>
          <w:rFonts w:ascii="Calibri" w:hAnsi="Calibri"/>
          <w:shd w:val="clear" w:color="auto" w:fill="FFFFFF"/>
        </w:rPr>
        <w:t>.</w:t>
      </w:r>
      <w:r>
        <w:rPr>
          <w:rFonts w:ascii="Calibri" w:hAnsi="Calibri"/>
          <w:b/>
          <w:color w:val="FF0000"/>
          <w:sz w:val="20"/>
          <w:szCs w:val="20"/>
          <w:shd w:val="clear" w:color="auto" w:fill="FFFFFF"/>
        </w:rPr>
        <w:t xml:space="preserve"> </w:t>
      </w:r>
      <w:r w:rsidR="00703783">
        <w:rPr>
          <w:rFonts w:ascii="Calibri" w:hAnsi="Calibri"/>
          <w:b/>
          <w:color w:val="FF0000"/>
          <w:sz w:val="20"/>
          <w:szCs w:val="20"/>
          <w:shd w:val="clear" w:color="auto" w:fill="FFFFFF"/>
        </w:rPr>
        <w:t xml:space="preserve"> </w:t>
      </w:r>
      <w:r w:rsidR="00A720E6" w:rsidRPr="009D0A93">
        <w:rPr>
          <w:rFonts w:ascii="Calibri" w:hAnsi="Calibri"/>
          <w:shd w:val="clear" w:color="auto" w:fill="FFFFFF"/>
        </w:rPr>
        <w:t xml:space="preserve">Flow cytometry </w:t>
      </w:r>
      <w:r w:rsidR="00A720E6">
        <w:rPr>
          <w:rFonts w:ascii="Calibri" w:hAnsi="Calibri"/>
          <w:shd w:val="clear" w:color="auto" w:fill="FFFFFF"/>
        </w:rPr>
        <w:t xml:space="preserve">is </w:t>
      </w:r>
      <w:r w:rsidR="00535ACD">
        <w:rPr>
          <w:rFonts w:ascii="Calibri" w:hAnsi="Calibri"/>
          <w:shd w:val="clear" w:color="auto" w:fill="FFFFFF"/>
        </w:rPr>
        <w:t>one</w:t>
      </w:r>
      <w:r w:rsidR="00A720E6" w:rsidRPr="009D0A93">
        <w:rPr>
          <w:rFonts w:ascii="Calibri" w:hAnsi="Calibri"/>
          <w:shd w:val="clear" w:color="auto" w:fill="FFFFFF"/>
        </w:rPr>
        <w:t xml:space="preserve"> attractive approach for in-space POC because of the broad utility of the technology</w:t>
      </w:r>
      <w:r w:rsidR="00A720E6">
        <w:rPr>
          <w:rFonts w:ascii="Calibri" w:hAnsi="Calibri"/>
          <w:shd w:val="clear" w:color="auto" w:fill="FFFFFF"/>
        </w:rPr>
        <w:t>,</w:t>
      </w:r>
      <w:r w:rsidR="00A720E6" w:rsidRPr="009D0A93">
        <w:rPr>
          <w:rFonts w:ascii="Calibri" w:hAnsi="Calibri"/>
          <w:shd w:val="clear" w:color="auto" w:fill="FFFFFF"/>
        </w:rPr>
        <w:t xml:space="preserve"> including</w:t>
      </w:r>
      <w:r w:rsidR="00881BAC">
        <w:rPr>
          <w:rFonts w:ascii="Calibri" w:hAnsi="Calibri"/>
          <w:shd w:val="clear" w:color="auto" w:fill="FFFFFF"/>
        </w:rPr>
        <w:t xml:space="preserve"> toward</w:t>
      </w:r>
      <w:r w:rsidR="00A720E6">
        <w:rPr>
          <w:rFonts w:ascii="Calibri" w:hAnsi="Calibri"/>
          <w:shd w:val="clear" w:color="auto" w:fill="FFFFFF"/>
        </w:rPr>
        <w:t xml:space="preserve"> </w:t>
      </w:r>
      <w:r w:rsidR="00A720E6" w:rsidRPr="009D0A93">
        <w:rPr>
          <w:rFonts w:ascii="Calibri" w:hAnsi="Calibri"/>
          <w:shd w:val="clear" w:color="auto" w:fill="FFFFFF"/>
        </w:rPr>
        <w:t>cell counting and biom</w:t>
      </w:r>
      <w:r w:rsidR="00A720E6">
        <w:rPr>
          <w:rFonts w:ascii="Calibri" w:hAnsi="Calibri"/>
          <w:shd w:val="clear" w:color="auto" w:fill="FFFFFF"/>
        </w:rPr>
        <w:t>arker quantification</w:t>
      </w:r>
      <w:r w:rsidR="00EB56FD">
        <w:rPr>
          <w:rFonts w:ascii="Calibri" w:hAnsi="Calibri"/>
          <w:shd w:val="clear" w:color="auto" w:fill="FFFFFF"/>
        </w:rPr>
        <w:t xml:space="preserve">, as well as significant </w:t>
      </w:r>
      <w:r w:rsidR="00B40B39">
        <w:rPr>
          <w:rFonts w:ascii="Calibri" w:hAnsi="Calibri"/>
          <w:shd w:val="clear" w:color="auto" w:fill="FFFFFF"/>
        </w:rPr>
        <w:t>miniaturization potential</w:t>
      </w:r>
      <w:r w:rsidR="00A720E6">
        <w:rPr>
          <w:rFonts w:ascii="Calibri" w:hAnsi="Calibri"/>
          <w:shd w:val="clear" w:color="auto" w:fill="FFFFFF"/>
        </w:rPr>
        <w:t xml:space="preserve">.  Previous </w:t>
      </w:r>
      <w:r w:rsidR="00B40B39">
        <w:rPr>
          <w:rFonts w:ascii="Calibri" w:hAnsi="Calibri"/>
          <w:shd w:val="clear" w:color="auto" w:fill="FFFFFF"/>
        </w:rPr>
        <w:t>space-</w:t>
      </w:r>
      <w:r w:rsidR="00A720E6">
        <w:rPr>
          <w:rFonts w:ascii="Calibri" w:hAnsi="Calibri"/>
          <w:shd w:val="clear" w:color="auto" w:fill="FFFFFF"/>
        </w:rPr>
        <w:t>relevant flow cytometers include the ‘</w:t>
      </w:r>
      <w:r w:rsidR="00A720E6" w:rsidRPr="00A247DB">
        <w:rPr>
          <w:rFonts w:ascii="Calibri" w:hAnsi="Calibri"/>
          <w:shd w:val="clear" w:color="auto" w:fill="FFFFFF"/>
        </w:rPr>
        <w:t>nuclear packing efficiency</w:t>
      </w:r>
      <w:r w:rsidR="00A720E6">
        <w:rPr>
          <w:rFonts w:ascii="Calibri" w:hAnsi="Calibri"/>
          <w:shd w:val="clear" w:color="auto" w:fill="FFFFFF"/>
        </w:rPr>
        <w:t>’</w:t>
      </w:r>
      <w:r w:rsidR="00A720E6" w:rsidRPr="00A247DB">
        <w:rPr>
          <w:rFonts w:ascii="Calibri" w:hAnsi="Calibri"/>
          <w:shd w:val="clear" w:color="auto" w:fill="FFFFFF"/>
        </w:rPr>
        <w:t xml:space="preserve"> (NPE) </w:t>
      </w:r>
      <w:r w:rsidR="00A720E6">
        <w:rPr>
          <w:rFonts w:ascii="Calibri" w:hAnsi="Calibri"/>
          <w:shd w:val="clear" w:color="auto" w:fill="FFFFFF"/>
        </w:rPr>
        <w:t xml:space="preserve">instrument that utilized </w:t>
      </w:r>
      <w:r w:rsidR="00A720E6" w:rsidRPr="00A247DB">
        <w:rPr>
          <w:rFonts w:ascii="Calibri" w:hAnsi="Calibri"/>
          <w:shd w:val="clear" w:color="auto" w:fill="FFFFFF"/>
        </w:rPr>
        <w:t xml:space="preserve">simultaneous arc-lamp induced fluorescence and </w:t>
      </w:r>
      <w:r w:rsidR="00A720E6" w:rsidRPr="00E462DD">
        <w:rPr>
          <w:rFonts w:ascii="Calibri" w:hAnsi="Calibri"/>
          <w:color w:val="000000"/>
        </w:rPr>
        <w:t>electronic volume (Coulter volume) measurement</w:t>
      </w:r>
      <w:r w:rsidR="00A720E6">
        <w:rPr>
          <w:rFonts w:ascii="Calibri" w:hAnsi="Calibri"/>
          <w:color w:val="000000"/>
        </w:rPr>
        <w:t xml:space="preserve"> </w:t>
      </w:r>
      <w:r w:rsidR="00F328C2">
        <w:rPr>
          <w:rFonts w:ascii="Calibri" w:hAnsi="Calibri"/>
          <w:color w:val="000000"/>
          <w:vertAlign w:val="superscript"/>
        </w:rPr>
        <w:t>1</w:t>
      </w:r>
      <w:r w:rsidR="00A720E6">
        <w:rPr>
          <w:rFonts w:ascii="Calibri" w:hAnsi="Calibri"/>
          <w:color w:val="000000"/>
          <w:vertAlign w:val="superscript"/>
        </w:rPr>
        <w:t>-</w:t>
      </w:r>
      <w:r w:rsidR="00F328C2">
        <w:rPr>
          <w:rFonts w:ascii="Calibri" w:hAnsi="Calibri"/>
          <w:color w:val="000000"/>
          <w:vertAlign w:val="superscript"/>
        </w:rPr>
        <w:t>4</w:t>
      </w:r>
      <w:r w:rsidR="00A720E6">
        <w:rPr>
          <w:rFonts w:ascii="Calibri" w:hAnsi="Calibri"/>
          <w:color w:val="000000"/>
        </w:rPr>
        <w:t xml:space="preserve">, a relatively small </w:t>
      </w:r>
      <w:proofErr w:type="spellStart"/>
      <w:r w:rsidR="00A720E6">
        <w:rPr>
          <w:rFonts w:ascii="Calibri" w:hAnsi="Calibri"/>
          <w:color w:val="000000"/>
        </w:rPr>
        <w:t>benchtop</w:t>
      </w:r>
      <w:proofErr w:type="spellEnd"/>
      <w:r w:rsidR="00A720E6">
        <w:rPr>
          <w:rFonts w:ascii="Calibri" w:hAnsi="Calibri"/>
          <w:color w:val="000000"/>
        </w:rPr>
        <w:t xml:space="preserve"> flow cytometer representing the ‘</w:t>
      </w:r>
      <w:r w:rsidR="00A720E6" w:rsidRPr="00AF2674">
        <w:rPr>
          <w:rFonts w:ascii="Calibri" w:hAnsi="Calibri"/>
          <w:color w:val="000000"/>
        </w:rPr>
        <w:t>first generation of real-time flow cytometry data during zero</w:t>
      </w:r>
      <w:r w:rsidR="00A720E6">
        <w:rPr>
          <w:rFonts w:ascii="Calibri" w:hAnsi="Calibri"/>
          <w:color w:val="000000"/>
        </w:rPr>
        <w:t xml:space="preserve"> gravity’ </w:t>
      </w:r>
      <w:r w:rsidR="00F328C2">
        <w:rPr>
          <w:rFonts w:ascii="Calibri" w:hAnsi="Calibri"/>
          <w:color w:val="000000"/>
          <w:vertAlign w:val="superscript"/>
        </w:rPr>
        <w:t>5</w:t>
      </w:r>
      <w:r w:rsidR="00A720E6">
        <w:rPr>
          <w:rFonts w:ascii="Calibri" w:hAnsi="Calibri"/>
          <w:color w:val="000000"/>
        </w:rPr>
        <w:t>, a ‘</w:t>
      </w:r>
      <w:proofErr w:type="spellStart"/>
      <w:r w:rsidR="00A720E6">
        <w:rPr>
          <w:rFonts w:ascii="Calibri" w:hAnsi="Calibri"/>
          <w:color w:val="000000"/>
        </w:rPr>
        <w:t>sheathless</w:t>
      </w:r>
      <w:proofErr w:type="spellEnd"/>
      <w:r w:rsidR="00A720E6">
        <w:rPr>
          <w:rFonts w:ascii="Calibri" w:hAnsi="Calibri"/>
          <w:color w:val="000000"/>
        </w:rPr>
        <w:t xml:space="preserve"> </w:t>
      </w:r>
      <w:proofErr w:type="spellStart"/>
      <w:r w:rsidR="00A720E6">
        <w:rPr>
          <w:rFonts w:ascii="Calibri" w:hAnsi="Calibri"/>
          <w:color w:val="000000"/>
        </w:rPr>
        <w:t>microflow</w:t>
      </w:r>
      <w:proofErr w:type="spellEnd"/>
      <w:r w:rsidR="00A720E6">
        <w:rPr>
          <w:rFonts w:ascii="Calibri" w:hAnsi="Calibri"/>
          <w:color w:val="000000"/>
        </w:rPr>
        <w:t xml:space="preserve"> cytometer’ capable of 4 and 5-part white blood cell (WBC) differential count using pretreated 5 μL whole  blood samples </w:t>
      </w:r>
      <w:r w:rsidR="00F328C2">
        <w:rPr>
          <w:rFonts w:ascii="Calibri" w:hAnsi="Calibri"/>
          <w:color w:val="000000"/>
          <w:vertAlign w:val="superscript"/>
        </w:rPr>
        <w:t>6-9</w:t>
      </w:r>
      <w:r w:rsidR="00A720E6">
        <w:rPr>
          <w:rFonts w:ascii="Calibri" w:hAnsi="Calibri"/>
          <w:color w:val="000000"/>
        </w:rPr>
        <w:t xml:space="preserve">, and a ‘fiber-optic-based’ flow cytometer recently tested onboard in the International Space Station </w:t>
      </w:r>
      <w:r w:rsidR="00F328C2">
        <w:rPr>
          <w:rFonts w:ascii="Calibri" w:hAnsi="Calibri"/>
          <w:color w:val="000000"/>
          <w:vertAlign w:val="superscript"/>
        </w:rPr>
        <w:t>10</w:t>
      </w:r>
      <w:r w:rsidR="00A720E6">
        <w:rPr>
          <w:rFonts w:ascii="Calibri" w:hAnsi="Calibri"/>
          <w:color w:val="000000"/>
        </w:rPr>
        <w:t xml:space="preserve">.  </w:t>
      </w:r>
    </w:p>
    <w:p w:rsidR="00FE5364" w:rsidRDefault="00FE5364" w:rsidP="00AD2587">
      <w:pPr>
        <w:widowControl w:val="0"/>
        <w:autoSpaceDE w:val="0"/>
        <w:autoSpaceDN w:val="0"/>
        <w:adjustRightInd w:val="0"/>
        <w:rPr>
          <w:rFonts w:ascii="Calibri" w:hAnsi="Calibri"/>
          <w:shd w:val="clear" w:color="auto" w:fill="FFFFFF"/>
        </w:rPr>
      </w:pPr>
    </w:p>
    <w:p w:rsidR="00696390" w:rsidRDefault="00FE5364" w:rsidP="00381B6C">
      <w:pPr>
        <w:widowControl w:val="0"/>
        <w:autoSpaceDE w:val="0"/>
        <w:autoSpaceDN w:val="0"/>
        <w:adjustRightInd w:val="0"/>
        <w:jc w:val="both"/>
        <w:rPr>
          <w:rFonts w:ascii="Calibri" w:hAnsi="Calibri"/>
          <w:shd w:val="clear" w:color="auto" w:fill="FFFFFF"/>
        </w:rPr>
      </w:pPr>
      <w:r>
        <w:rPr>
          <w:rFonts w:ascii="Calibri" w:hAnsi="Calibri"/>
          <w:shd w:val="clear" w:color="auto" w:fill="FFFFFF"/>
        </w:rPr>
        <w:t xml:space="preserve">Evaluating </w:t>
      </w:r>
      <w:r w:rsidR="00703783">
        <w:rPr>
          <w:rFonts w:ascii="Calibri" w:hAnsi="Calibri"/>
          <w:shd w:val="clear" w:color="auto" w:fill="FFFFFF"/>
        </w:rPr>
        <w:t>diagnostic technology for potential</w:t>
      </w:r>
      <w:r w:rsidR="00795897">
        <w:rPr>
          <w:rFonts w:ascii="Calibri" w:hAnsi="Calibri"/>
          <w:shd w:val="clear" w:color="auto" w:fill="FFFFFF"/>
        </w:rPr>
        <w:t xml:space="preserve"> space application</w:t>
      </w:r>
      <w:r w:rsidR="00881BAC">
        <w:rPr>
          <w:rFonts w:ascii="Calibri" w:hAnsi="Calibri"/>
          <w:shd w:val="clear" w:color="auto" w:fill="FFFFFF"/>
        </w:rPr>
        <w:t>s</w:t>
      </w:r>
      <w:r>
        <w:rPr>
          <w:rFonts w:ascii="Calibri" w:hAnsi="Calibri"/>
          <w:shd w:val="clear" w:color="auto" w:fill="FFFFFF"/>
        </w:rPr>
        <w:t xml:space="preserve"> is typically performed onboard reduced-gravity aircraft that use an </w:t>
      </w:r>
      <w:r w:rsidRPr="00874A2B">
        <w:rPr>
          <w:rFonts w:ascii="Calibri" w:hAnsi="Calibri"/>
          <w:shd w:val="clear" w:color="auto" w:fill="FFFFFF"/>
        </w:rPr>
        <w:t>approximately parabolic</w:t>
      </w:r>
      <w:r>
        <w:rPr>
          <w:rFonts w:ascii="Calibri" w:hAnsi="Calibri"/>
          <w:shd w:val="clear" w:color="auto" w:fill="FFFFFF"/>
        </w:rPr>
        <w:t xml:space="preserve"> flight trajectory to simulate </w:t>
      </w:r>
      <w:r w:rsidR="009E3C1A">
        <w:rPr>
          <w:rFonts w:ascii="Calibri" w:hAnsi="Calibri"/>
          <w:shd w:val="clear" w:color="auto" w:fill="FFFFFF"/>
        </w:rPr>
        <w:t xml:space="preserve">a chosen level of </w:t>
      </w:r>
      <w:r>
        <w:rPr>
          <w:rFonts w:ascii="Calibri" w:hAnsi="Calibri"/>
          <w:shd w:val="clear" w:color="auto" w:fill="FFFFFF"/>
        </w:rPr>
        <w:t>weightlessness</w:t>
      </w:r>
      <w:r w:rsidR="009E3C1A">
        <w:rPr>
          <w:rFonts w:ascii="Calibri" w:hAnsi="Calibri"/>
          <w:shd w:val="clear" w:color="auto" w:fill="FFFFFF"/>
        </w:rPr>
        <w:t xml:space="preserve"> (e.g., zero-gravity, </w:t>
      </w:r>
      <w:proofErr w:type="spellStart"/>
      <w:r w:rsidR="009E3C1A">
        <w:rPr>
          <w:rFonts w:ascii="Calibri" w:hAnsi="Calibri"/>
          <w:shd w:val="clear" w:color="auto" w:fill="FFFFFF"/>
        </w:rPr>
        <w:t>martian</w:t>
      </w:r>
      <w:proofErr w:type="spellEnd"/>
      <w:r w:rsidR="009E3C1A">
        <w:rPr>
          <w:rFonts w:ascii="Calibri" w:hAnsi="Calibri"/>
          <w:shd w:val="clear" w:color="auto" w:fill="FFFFFF"/>
        </w:rPr>
        <w:t xml:space="preserve">-gravity) </w:t>
      </w:r>
      <w:r w:rsidR="004C6035">
        <w:rPr>
          <w:rFonts w:ascii="Calibri" w:hAnsi="Calibri"/>
          <w:shd w:val="clear" w:color="auto" w:fill="FFFFFF"/>
          <w:vertAlign w:val="superscript"/>
        </w:rPr>
        <w:t>11</w:t>
      </w:r>
      <w:r>
        <w:rPr>
          <w:rFonts w:ascii="Calibri" w:hAnsi="Calibri"/>
          <w:shd w:val="clear" w:color="auto" w:fill="FFFFFF"/>
        </w:rPr>
        <w:t xml:space="preserve">.  Evaluation is challenging because flight opportunities are limited, </w:t>
      </w:r>
      <w:r w:rsidR="00834879">
        <w:rPr>
          <w:rFonts w:ascii="Calibri" w:hAnsi="Calibri"/>
          <w:shd w:val="clear" w:color="auto" w:fill="FFFFFF"/>
        </w:rPr>
        <w:t xml:space="preserve">repetitive short windows of microgravity can make it difficult to </w:t>
      </w:r>
      <w:r w:rsidR="00834879" w:rsidRPr="001A6665">
        <w:rPr>
          <w:rFonts w:ascii="Calibri" w:hAnsi="Calibri"/>
          <w:shd w:val="clear" w:color="auto" w:fill="FFFFFF"/>
        </w:rPr>
        <w:t xml:space="preserve">assess </w:t>
      </w:r>
      <w:r w:rsidR="00834879">
        <w:rPr>
          <w:rFonts w:ascii="Calibri" w:hAnsi="Calibri"/>
          <w:shd w:val="clear" w:color="auto" w:fill="FFFFFF"/>
        </w:rPr>
        <w:t xml:space="preserve">methodologies or processes </w:t>
      </w:r>
      <w:r w:rsidR="00834879" w:rsidRPr="001A6665">
        <w:rPr>
          <w:rFonts w:ascii="Calibri" w:hAnsi="Calibri"/>
          <w:shd w:val="clear" w:color="auto" w:fill="FFFFFF"/>
        </w:rPr>
        <w:t xml:space="preserve">that </w:t>
      </w:r>
      <w:r w:rsidR="00834879">
        <w:rPr>
          <w:rFonts w:ascii="Calibri" w:hAnsi="Calibri"/>
          <w:shd w:val="clear" w:color="auto" w:fill="FFFFFF"/>
        </w:rPr>
        <w:t xml:space="preserve">normally </w:t>
      </w:r>
      <w:r w:rsidR="00834879" w:rsidRPr="001A6665">
        <w:rPr>
          <w:rFonts w:ascii="Calibri" w:hAnsi="Calibri"/>
          <w:shd w:val="clear" w:color="auto" w:fill="FFFFFF"/>
        </w:rPr>
        <w:t>require uninterrupted period</w:t>
      </w:r>
      <w:r w:rsidR="00834879">
        <w:rPr>
          <w:rFonts w:ascii="Calibri" w:hAnsi="Calibri"/>
          <w:shd w:val="clear" w:color="auto" w:fill="FFFFFF"/>
        </w:rPr>
        <w:t>s</w:t>
      </w:r>
      <w:r w:rsidR="00834879" w:rsidRPr="001A6665">
        <w:rPr>
          <w:rFonts w:ascii="Calibri" w:hAnsi="Calibri"/>
          <w:shd w:val="clear" w:color="auto" w:fill="FFFFFF"/>
        </w:rPr>
        <w:t xml:space="preserve"> longer than 20</w:t>
      </w:r>
      <w:r w:rsidR="00834879">
        <w:rPr>
          <w:rFonts w:ascii="Calibri" w:hAnsi="Calibri"/>
          <w:shd w:val="clear" w:color="auto" w:fill="FFFFFF"/>
        </w:rPr>
        <w:t xml:space="preserve">-40 seconds, and </w:t>
      </w:r>
      <w:r>
        <w:rPr>
          <w:rFonts w:ascii="Calibri" w:hAnsi="Calibri"/>
          <w:shd w:val="clear" w:color="auto" w:fill="FFFFFF"/>
        </w:rPr>
        <w:t>demonstrations may require additional equipment not easily utilized in-flight</w:t>
      </w:r>
      <w:r w:rsidR="00834879">
        <w:rPr>
          <w:rFonts w:ascii="Calibri" w:hAnsi="Calibri"/>
          <w:shd w:val="clear" w:color="auto" w:fill="FFFFFF"/>
        </w:rPr>
        <w:t xml:space="preserve"> </w:t>
      </w:r>
      <w:r w:rsidR="004C6035">
        <w:rPr>
          <w:rFonts w:ascii="Calibri" w:hAnsi="Calibri"/>
          <w:shd w:val="clear" w:color="auto" w:fill="FFFFFF"/>
          <w:vertAlign w:val="superscript"/>
        </w:rPr>
        <w:t>12</w:t>
      </w:r>
      <w:r w:rsidR="00834879" w:rsidRPr="002F4672">
        <w:rPr>
          <w:rFonts w:ascii="Calibri" w:hAnsi="Calibri"/>
          <w:shd w:val="clear" w:color="auto" w:fill="FFFFFF"/>
          <w:vertAlign w:val="superscript"/>
        </w:rPr>
        <w:t>-</w:t>
      </w:r>
      <w:r w:rsidR="004C6035">
        <w:rPr>
          <w:rFonts w:ascii="Calibri" w:hAnsi="Calibri"/>
          <w:shd w:val="clear" w:color="auto" w:fill="FFFFFF"/>
          <w:vertAlign w:val="superscript"/>
        </w:rPr>
        <w:t>1</w:t>
      </w:r>
      <w:r w:rsidR="000521D1">
        <w:rPr>
          <w:rFonts w:ascii="Calibri" w:hAnsi="Calibri"/>
          <w:shd w:val="clear" w:color="auto" w:fill="FFFFFF"/>
          <w:vertAlign w:val="superscript"/>
        </w:rPr>
        <w:t>5</w:t>
      </w:r>
      <w:r w:rsidR="00834879">
        <w:rPr>
          <w:rFonts w:ascii="Calibri" w:hAnsi="Calibri"/>
          <w:shd w:val="clear" w:color="auto" w:fill="FFFFFF"/>
        </w:rPr>
        <w:t>.</w:t>
      </w:r>
      <w:r w:rsidR="00881BAC">
        <w:rPr>
          <w:rFonts w:ascii="Calibri" w:hAnsi="Calibri"/>
          <w:shd w:val="clear" w:color="auto" w:fill="FFFFFF"/>
        </w:rPr>
        <w:t xml:space="preserve">  </w:t>
      </w:r>
      <w:r w:rsidR="00474AC4">
        <w:rPr>
          <w:rFonts w:ascii="Calibri" w:hAnsi="Calibri"/>
          <w:shd w:val="clear" w:color="auto" w:fill="FFFFFF"/>
        </w:rPr>
        <w:t xml:space="preserve">Furthermore, </w:t>
      </w:r>
      <w:r>
        <w:rPr>
          <w:rFonts w:ascii="Calibri" w:hAnsi="Calibri"/>
          <w:shd w:val="clear" w:color="auto" w:fill="FFFFFF"/>
        </w:rPr>
        <w:t>previous demonstrations of</w:t>
      </w:r>
      <w:r w:rsidR="007B60A8">
        <w:rPr>
          <w:rFonts w:ascii="Calibri" w:hAnsi="Calibri"/>
          <w:shd w:val="clear" w:color="auto" w:fill="FFFFFF"/>
        </w:rPr>
        <w:t xml:space="preserve"> </w:t>
      </w:r>
      <w:r w:rsidR="007B60A8">
        <w:rPr>
          <w:rFonts w:ascii="Calibri" w:hAnsi="Calibri"/>
          <w:i/>
          <w:shd w:val="clear" w:color="auto" w:fill="FFFFFF"/>
        </w:rPr>
        <w:t>in vitro</w:t>
      </w:r>
      <w:r w:rsidR="007B60A8">
        <w:rPr>
          <w:rFonts w:ascii="Calibri" w:hAnsi="Calibri"/>
          <w:shd w:val="clear" w:color="auto" w:fill="FFFFFF"/>
        </w:rPr>
        <w:t xml:space="preserve"> diagnostic (IVD)</w:t>
      </w:r>
      <w:r>
        <w:rPr>
          <w:rFonts w:ascii="Calibri" w:hAnsi="Calibri"/>
          <w:shd w:val="clear" w:color="auto" w:fill="FFFFFF"/>
        </w:rPr>
        <w:t xml:space="preserve"> technolog</w:t>
      </w:r>
      <w:r w:rsidR="007B60A8">
        <w:rPr>
          <w:rFonts w:ascii="Calibri" w:hAnsi="Calibri"/>
          <w:shd w:val="clear" w:color="auto" w:fill="FFFFFF"/>
        </w:rPr>
        <w:t>ies</w:t>
      </w:r>
      <w:r>
        <w:rPr>
          <w:rFonts w:ascii="Calibri" w:hAnsi="Calibri"/>
          <w:shd w:val="clear" w:color="auto" w:fill="FFFFFF"/>
        </w:rPr>
        <w:t xml:space="preserve"> </w:t>
      </w:r>
      <w:r w:rsidR="007B60A8">
        <w:rPr>
          <w:rFonts w:ascii="Calibri" w:hAnsi="Calibri"/>
          <w:shd w:val="clear" w:color="auto" w:fill="FFFFFF"/>
        </w:rPr>
        <w:t xml:space="preserve">used </w:t>
      </w:r>
      <w:r>
        <w:rPr>
          <w:rFonts w:ascii="Calibri" w:hAnsi="Calibri"/>
          <w:shd w:val="clear" w:color="auto" w:fill="FFFFFF"/>
        </w:rPr>
        <w:t>in</w:t>
      </w:r>
      <w:r w:rsidR="003A1F1F">
        <w:rPr>
          <w:rFonts w:ascii="Calibri" w:hAnsi="Calibri"/>
          <w:shd w:val="clear" w:color="auto" w:fill="FFFFFF"/>
        </w:rPr>
        <w:t>,</w:t>
      </w:r>
      <w:r>
        <w:rPr>
          <w:rFonts w:ascii="Calibri" w:hAnsi="Calibri"/>
          <w:shd w:val="clear" w:color="auto" w:fill="FFFFFF"/>
        </w:rPr>
        <w:t xml:space="preserve"> </w:t>
      </w:r>
      <w:r w:rsidR="007B60A8">
        <w:rPr>
          <w:rFonts w:ascii="Calibri" w:hAnsi="Calibri"/>
          <w:shd w:val="clear" w:color="auto" w:fill="FFFFFF"/>
        </w:rPr>
        <w:t>or designed for</w:t>
      </w:r>
      <w:r w:rsidR="003A1F1F">
        <w:rPr>
          <w:rFonts w:ascii="Calibri" w:hAnsi="Calibri"/>
          <w:shd w:val="clear" w:color="auto" w:fill="FFFFFF"/>
        </w:rPr>
        <w:t>,</w:t>
      </w:r>
      <w:r w:rsidR="007B60A8">
        <w:rPr>
          <w:rFonts w:ascii="Calibri" w:hAnsi="Calibri"/>
          <w:shd w:val="clear" w:color="auto" w:fill="FFFFFF"/>
        </w:rPr>
        <w:t xml:space="preserve"> </w:t>
      </w:r>
      <w:r>
        <w:rPr>
          <w:rFonts w:ascii="Calibri" w:hAnsi="Calibri"/>
          <w:shd w:val="clear" w:color="auto" w:fill="FFFFFF"/>
        </w:rPr>
        <w:t xml:space="preserve">reduced gravity are limited and much work remains unpublished.  </w:t>
      </w:r>
      <w:r w:rsidR="00474AC4">
        <w:rPr>
          <w:rFonts w:ascii="Calibri" w:hAnsi="Calibri"/>
          <w:shd w:val="clear" w:color="auto" w:fill="FFFFFF"/>
        </w:rPr>
        <w:t xml:space="preserve">In addition to the above flow cytometers, </w:t>
      </w:r>
      <w:r w:rsidR="00474AC4">
        <w:rPr>
          <w:rFonts w:ascii="Calibri" w:hAnsi="Calibri"/>
          <w:color w:val="000000"/>
        </w:rPr>
        <w:t xml:space="preserve">other space-relevant </w:t>
      </w:r>
      <w:r w:rsidR="005901F4">
        <w:rPr>
          <w:rFonts w:ascii="Calibri" w:hAnsi="Calibri"/>
          <w:color w:val="000000"/>
        </w:rPr>
        <w:t>IVD-</w:t>
      </w:r>
      <w:r w:rsidR="00535ACD">
        <w:rPr>
          <w:rFonts w:ascii="Calibri" w:hAnsi="Calibri"/>
          <w:color w:val="000000"/>
        </w:rPr>
        <w:t xml:space="preserve">technologies described in the literature include </w:t>
      </w:r>
      <w:r w:rsidR="0017088A">
        <w:rPr>
          <w:rFonts w:ascii="Calibri" w:hAnsi="Calibri"/>
          <w:color w:val="000000"/>
        </w:rPr>
        <w:t xml:space="preserve">a whole blood staining </w:t>
      </w:r>
      <w:r w:rsidR="00474AC4">
        <w:rPr>
          <w:rFonts w:ascii="Calibri" w:hAnsi="Calibri"/>
          <w:color w:val="000000"/>
        </w:rPr>
        <w:t xml:space="preserve">device </w:t>
      </w:r>
      <w:r w:rsidR="0017088A">
        <w:rPr>
          <w:rFonts w:ascii="Calibri" w:hAnsi="Calibri"/>
          <w:color w:val="000000"/>
        </w:rPr>
        <w:t xml:space="preserve">for </w:t>
      </w:r>
      <w:proofErr w:type="spellStart"/>
      <w:r w:rsidR="0017088A">
        <w:rPr>
          <w:rFonts w:ascii="Calibri" w:hAnsi="Calibri"/>
          <w:color w:val="000000"/>
        </w:rPr>
        <w:t>immunophenotyping</w:t>
      </w:r>
      <w:proofErr w:type="spellEnd"/>
      <w:r w:rsidR="0017088A">
        <w:rPr>
          <w:rFonts w:ascii="Calibri" w:hAnsi="Calibri"/>
          <w:color w:val="000000"/>
        </w:rPr>
        <w:t xml:space="preserve"> applications</w:t>
      </w:r>
      <w:r w:rsidR="00AB1388">
        <w:rPr>
          <w:rFonts w:ascii="Calibri" w:hAnsi="Calibri"/>
          <w:color w:val="000000"/>
        </w:rPr>
        <w:t xml:space="preserve"> </w:t>
      </w:r>
      <w:r w:rsidR="000521D1">
        <w:rPr>
          <w:rFonts w:ascii="Calibri" w:hAnsi="Calibri"/>
          <w:color w:val="000000"/>
          <w:vertAlign w:val="superscript"/>
        </w:rPr>
        <w:t>16</w:t>
      </w:r>
      <w:r w:rsidR="0017088A">
        <w:rPr>
          <w:rFonts w:ascii="Calibri" w:hAnsi="Calibri"/>
          <w:color w:val="000000"/>
        </w:rPr>
        <w:t xml:space="preserve">, </w:t>
      </w:r>
      <w:r w:rsidR="00474AC4">
        <w:rPr>
          <w:rFonts w:ascii="Calibri" w:hAnsi="Calibri"/>
          <w:color w:val="000000"/>
        </w:rPr>
        <w:t>an automated camera-based cytometer</w:t>
      </w:r>
      <w:r w:rsidR="005901F4">
        <w:rPr>
          <w:rFonts w:ascii="Calibri" w:hAnsi="Calibri"/>
          <w:color w:val="000000"/>
        </w:rPr>
        <w:t xml:space="preserve"> </w:t>
      </w:r>
      <w:r w:rsidR="000521D1">
        <w:rPr>
          <w:rFonts w:ascii="Calibri" w:hAnsi="Calibri"/>
          <w:color w:val="000000"/>
          <w:vertAlign w:val="superscript"/>
        </w:rPr>
        <w:t>12</w:t>
      </w:r>
      <w:r w:rsidR="005901F4">
        <w:rPr>
          <w:rFonts w:ascii="Calibri" w:hAnsi="Calibri"/>
          <w:color w:val="000000"/>
        </w:rPr>
        <w:t xml:space="preserve">, </w:t>
      </w:r>
      <w:r w:rsidR="00474AC4">
        <w:rPr>
          <w:rFonts w:ascii="Calibri" w:hAnsi="Calibri"/>
          <w:color w:val="000000"/>
        </w:rPr>
        <w:t xml:space="preserve">a </w:t>
      </w:r>
      <w:r w:rsidR="00474AC4" w:rsidRPr="00492BEC">
        <w:rPr>
          <w:rFonts w:ascii="Calibri" w:hAnsi="Calibri"/>
          <w:color w:val="000000"/>
        </w:rPr>
        <w:t>handheld clinical analyzer</w:t>
      </w:r>
      <w:r w:rsidR="00474AC4">
        <w:rPr>
          <w:rFonts w:ascii="Calibri" w:hAnsi="Calibri"/>
          <w:color w:val="000000"/>
        </w:rPr>
        <w:t xml:space="preserve"> for </w:t>
      </w:r>
      <w:r w:rsidR="005901F4">
        <w:rPr>
          <w:rFonts w:ascii="Calibri" w:hAnsi="Calibri"/>
          <w:color w:val="000000"/>
        </w:rPr>
        <w:t>i</w:t>
      </w:r>
      <w:r w:rsidR="005901F4" w:rsidRPr="00492BEC">
        <w:rPr>
          <w:rFonts w:ascii="Calibri" w:hAnsi="Calibri"/>
          <w:color w:val="000000"/>
        </w:rPr>
        <w:t xml:space="preserve">ntegrated </w:t>
      </w:r>
      <w:proofErr w:type="spellStart"/>
      <w:r w:rsidR="005901F4" w:rsidRPr="00492BEC">
        <w:rPr>
          <w:rFonts w:ascii="Calibri" w:hAnsi="Calibri"/>
          <w:color w:val="000000"/>
        </w:rPr>
        <w:t>potentiometry</w:t>
      </w:r>
      <w:proofErr w:type="spellEnd"/>
      <w:r w:rsidR="005901F4" w:rsidRPr="00492BEC">
        <w:rPr>
          <w:rFonts w:ascii="Calibri" w:hAnsi="Calibri"/>
          <w:color w:val="000000"/>
        </w:rPr>
        <w:t xml:space="preserve">, </w:t>
      </w:r>
      <w:proofErr w:type="spellStart"/>
      <w:r w:rsidR="005901F4" w:rsidRPr="00492BEC">
        <w:rPr>
          <w:rFonts w:ascii="Calibri" w:hAnsi="Calibri"/>
          <w:color w:val="000000"/>
        </w:rPr>
        <w:t>a</w:t>
      </w:r>
      <w:r w:rsidR="00474AC4">
        <w:rPr>
          <w:rFonts w:ascii="Calibri" w:hAnsi="Calibri"/>
          <w:color w:val="000000"/>
        </w:rPr>
        <w:t>mperometry</w:t>
      </w:r>
      <w:proofErr w:type="spellEnd"/>
      <w:r w:rsidR="00474AC4">
        <w:rPr>
          <w:rFonts w:ascii="Calibri" w:hAnsi="Calibri"/>
          <w:color w:val="000000"/>
        </w:rPr>
        <w:t xml:space="preserve">, and </w:t>
      </w:r>
      <w:proofErr w:type="spellStart"/>
      <w:r w:rsidR="00474AC4">
        <w:rPr>
          <w:rFonts w:ascii="Calibri" w:hAnsi="Calibri"/>
          <w:color w:val="000000"/>
        </w:rPr>
        <w:t>conductometry</w:t>
      </w:r>
      <w:proofErr w:type="spellEnd"/>
      <w:r w:rsidR="005901F4" w:rsidRPr="00492BEC">
        <w:rPr>
          <w:rFonts w:ascii="Calibri" w:hAnsi="Calibri"/>
          <w:color w:val="000000"/>
        </w:rPr>
        <w:t xml:space="preserve"> </w:t>
      </w:r>
      <w:r w:rsidR="00536161">
        <w:rPr>
          <w:rFonts w:ascii="Calibri" w:hAnsi="Calibri"/>
          <w:color w:val="000000"/>
          <w:vertAlign w:val="superscript"/>
        </w:rPr>
        <w:t>12</w:t>
      </w:r>
      <w:proofErr w:type="gramStart"/>
      <w:r w:rsidR="00273AFA">
        <w:rPr>
          <w:rFonts w:ascii="Calibri" w:hAnsi="Calibri"/>
          <w:color w:val="000000"/>
          <w:vertAlign w:val="superscript"/>
        </w:rPr>
        <w:t>,</w:t>
      </w:r>
      <w:r w:rsidR="00851F2F">
        <w:rPr>
          <w:rFonts w:ascii="Calibri" w:hAnsi="Calibri"/>
          <w:color w:val="000000"/>
          <w:vertAlign w:val="superscript"/>
        </w:rPr>
        <w:t>1</w:t>
      </w:r>
      <w:r w:rsidR="00E30FDD">
        <w:rPr>
          <w:rFonts w:ascii="Calibri" w:hAnsi="Calibri"/>
          <w:color w:val="000000"/>
          <w:vertAlign w:val="superscript"/>
        </w:rPr>
        <w:t>7</w:t>
      </w:r>
      <w:proofErr w:type="gramEnd"/>
      <w:r w:rsidR="005901F4">
        <w:rPr>
          <w:rFonts w:ascii="Calibri" w:hAnsi="Calibri"/>
          <w:color w:val="000000"/>
        </w:rPr>
        <w:t xml:space="preserve">, </w:t>
      </w:r>
      <w:r w:rsidR="00474AC4">
        <w:rPr>
          <w:rFonts w:ascii="Calibri" w:hAnsi="Calibri"/>
          <w:color w:val="000000"/>
        </w:rPr>
        <w:t xml:space="preserve">a </w:t>
      </w:r>
      <w:r w:rsidR="00B954E7">
        <w:rPr>
          <w:rFonts w:ascii="Calibri" w:hAnsi="Calibri"/>
          <w:color w:val="000000"/>
        </w:rPr>
        <w:t xml:space="preserve">microfluidic </w:t>
      </w:r>
      <w:r w:rsidR="00BF0862">
        <w:rPr>
          <w:rFonts w:ascii="Calibri" w:hAnsi="Calibri"/>
          <w:color w:val="000000"/>
        </w:rPr>
        <w:t>‘T-sensor’</w:t>
      </w:r>
      <w:r w:rsidR="00B954E7">
        <w:rPr>
          <w:rFonts w:ascii="Calibri" w:hAnsi="Calibri"/>
          <w:color w:val="000000"/>
        </w:rPr>
        <w:t xml:space="preserve"> </w:t>
      </w:r>
      <w:r w:rsidR="00474AC4">
        <w:rPr>
          <w:rFonts w:ascii="Calibri" w:hAnsi="Calibri"/>
          <w:color w:val="000000"/>
        </w:rPr>
        <w:t xml:space="preserve">device for analyte quantitation that relies on diffusion-based mixing and separation </w:t>
      </w:r>
      <w:r w:rsidR="00B954E7" w:rsidRPr="002F4672">
        <w:rPr>
          <w:rFonts w:ascii="Calibri" w:hAnsi="Calibri"/>
          <w:color w:val="000000"/>
          <w:vertAlign w:val="superscript"/>
        </w:rPr>
        <w:t>18</w:t>
      </w:r>
      <w:r w:rsidR="00BF0862">
        <w:rPr>
          <w:rFonts w:ascii="Calibri" w:hAnsi="Calibri"/>
          <w:color w:val="000000"/>
        </w:rPr>
        <w:t xml:space="preserve">, </w:t>
      </w:r>
      <w:r w:rsidR="005901F4">
        <w:rPr>
          <w:rFonts w:ascii="Calibri" w:hAnsi="Calibri"/>
          <w:color w:val="000000"/>
        </w:rPr>
        <w:t xml:space="preserve">and </w:t>
      </w:r>
      <w:r w:rsidR="00465378">
        <w:rPr>
          <w:rFonts w:ascii="Calibri" w:hAnsi="Calibri"/>
          <w:color w:val="000000"/>
        </w:rPr>
        <w:t xml:space="preserve">a </w:t>
      </w:r>
      <w:r w:rsidR="005901F4" w:rsidRPr="00A90FFE">
        <w:rPr>
          <w:rFonts w:ascii="Calibri" w:hAnsi="Calibri"/>
          <w:color w:val="000000"/>
        </w:rPr>
        <w:t>r</w:t>
      </w:r>
      <w:r w:rsidR="0008315A">
        <w:rPr>
          <w:rFonts w:ascii="Calibri" w:hAnsi="Calibri"/>
          <w:color w:val="000000"/>
        </w:rPr>
        <w:t xml:space="preserve">otating </w:t>
      </w:r>
      <w:r w:rsidR="00465378">
        <w:rPr>
          <w:rFonts w:ascii="Calibri" w:hAnsi="Calibri"/>
          <w:color w:val="000000"/>
        </w:rPr>
        <w:t>‘lab on a CD</w:t>
      </w:r>
      <w:r w:rsidR="00567C13">
        <w:rPr>
          <w:rFonts w:ascii="Calibri" w:hAnsi="Calibri"/>
          <w:color w:val="000000"/>
        </w:rPr>
        <w:t>’</w:t>
      </w:r>
      <w:r w:rsidR="00465378">
        <w:rPr>
          <w:rFonts w:ascii="Calibri" w:hAnsi="Calibri"/>
          <w:color w:val="000000"/>
        </w:rPr>
        <w:t xml:space="preserve"> </w:t>
      </w:r>
      <w:r w:rsidR="0008315A">
        <w:rPr>
          <w:rFonts w:ascii="Calibri" w:hAnsi="Calibri"/>
          <w:color w:val="000000"/>
        </w:rPr>
        <w:t xml:space="preserve">diagnostics </w:t>
      </w:r>
      <w:r w:rsidR="00465378">
        <w:rPr>
          <w:rFonts w:ascii="Calibri" w:hAnsi="Calibri"/>
          <w:color w:val="000000"/>
        </w:rPr>
        <w:t xml:space="preserve">platform </w:t>
      </w:r>
      <w:r w:rsidR="006842D5">
        <w:rPr>
          <w:rFonts w:ascii="Calibri" w:hAnsi="Calibri"/>
          <w:color w:val="000000"/>
          <w:vertAlign w:val="superscript"/>
        </w:rPr>
        <w:t>19</w:t>
      </w:r>
      <w:r w:rsidR="00BF0862">
        <w:rPr>
          <w:rFonts w:ascii="Calibri" w:hAnsi="Calibri"/>
          <w:color w:val="000000"/>
          <w:vertAlign w:val="superscript"/>
        </w:rPr>
        <w:t>,20</w:t>
      </w:r>
      <w:r w:rsidR="0008315A">
        <w:rPr>
          <w:rFonts w:ascii="Calibri" w:hAnsi="Calibri"/>
          <w:color w:val="000000"/>
        </w:rPr>
        <w:t xml:space="preserve">. </w:t>
      </w:r>
      <w:r w:rsidR="00535ACD">
        <w:rPr>
          <w:rFonts w:ascii="Calibri" w:hAnsi="Calibri"/>
          <w:color w:val="000000"/>
        </w:rPr>
        <w:t xml:space="preserve"> Newcomers to reduced gravity testing may also look to parabolic flight demonstrations unrelated to </w:t>
      </w:r>
      <w:r w:rsidR="00DD7785">
        <w:rPr>
          <w:rFonts w:ascii="Calibri" w:hAnsi="Calibri"/>
          <w:i/>
          <w:shd w:val="clear" w:color="auto" w:fill="FFFFFF"/>
        </w:rPr>
        <w:t>in vitro</w:t>
      </w:r>
      <w:r w:rsidR="00DD7785">
        <w:rPr>
          <w:rFonts w:ascii="Calibri" w:hAnsi="Calibri"/>
          <w:shd w:val="clear" w:color="auto" w:fill="FFFFFF"/>
        </w:rPr>
        <w:t xml:space="preserve"> diagnostic</w:t>
      </w:r>
      <w:r w:rsidR="00535ACD">
        <w:rPr>
          <w:rFonts w:ascii="Calibri" w:hAnsi="Calibri"/>
          <w:shd w:val="clear" w:color="auto" w:fill="FFFFFF"/>
        </w:rPr>
        <w:t>s</w:t>
      </w:r>
      <w:r w:rsidR="00DD7785">
        <w:rPr>
          <w:rFonts w:ascii="Calibri" w:hAnsi="Calibri"/>
          <w:shd w:val="clear" w:color="auto" w:fill="FFFFFF"/>
        </w:rPr>
        <w:t xml:space="preserve"> </w:t>
      </w:r>
      <w:r w:rsidR="00535ACD">
        <w:rPr>
          <w:rFonts w:ascii="Calibri" w:hAnsi="Calibri"/>
          <w:shd w:val="clear" w:color="auto" w:fill="FFFFFF"/>
        </w:rPr>
        <w:t xml:space="preserve">when attempting to </w:t>
      </w:r>
      <w:r>
        <w:rPr>
          <w:rFonts w:ascii="Calibri" w:hAnsi="Calibri"/>
          <w:shd w:val="clear" w:color="auto" w:fill="FFFFFF"/>
        </w:rPr>
        <w:t>mak</w:t>
      </w:r>
      <w:r w:rsidR="00535ACD">
        <w:rPr>
          <w:rFonts w:ascii="Calibri" w:hAnsi="Calibri"/>
          <w:shd w:val="clear" w:color="auto" w:fill="FFFFFF"/>
        </w:rPr>
        <w:t>e</w:t>
      </w:r>
      <w:r>
        <w:rPr>
          <w:rFonts w:ascii="Calibri" w:hAnsi="Calibri"/>
          <w:shd w:val="clear" w:color="auto" w:fill="FFFFFF"/>
        </w:rPr>
        <w:t xml:space="preserve"> device evaluation possible (or figuring out what </w:t>
      </w:r>
      <w:r w:rsidRPr="00C0236C">
        <w:rPr>
          <w:rFonts w:ascii="Calibri" w:hAnsi="Calibri"/>
          <w:i/>
          <w:shd w:val="clear" w:color="auto" w:fill="FFFFFF"/>
        </w:rPr>
        <w:t>is</w:t>
      </w:r>
      <w:r>
        <w:rPr>
          <w:rFonts w:ascii="Calibri" w:hAnsi="Calibri"/>
          <w:shd w:val="clear" w:color="auto" w:fill="FFFFFF"/>
        </w:rPr>
        <w:t xml:space="preserve"> possible)</w:t>
      </w:r>
      <w:r w:rsidR="002F44D6">
        <w:rPr>
          <w:rFonts w:ascii="Calibri" w:hAnsi="Calibri"/>
          <w:shd w:val="clear" w:color="auto" w:fill="FFFFFF"/>
        </w:rPr>
        <w:t xml:space="preserve">.  Demonstrations </w:t>
      </w:r>
      <w:r>
        <w:rPr>
          <w:rFonts w:ascii="Calibri" w:hAnsi="Calibri"/>
          <w:shd w:val="clear" w:color="auto" w:fill="FFFFFF"/>
        </w:rPr>
        <w:t>from other previous medical or biological experimentation with well-documented flight preparation, in-flight strategies, and flight test equipment</w:t>
      </w:r>
      <w:r w:rsidR="00363703">
        <w:rPr>
          <w:rFonts w:ascii="Calibri" w:hAnsi="Calibri"/>
          <w:shd w:val="clear" w:color="auto" w:fill="FFFFFF"/>
        </w:rPr>
        <w:t xml:space="preserve"> </w:t>
      </w:r>
      <w:r w:rsidR="00A7455E">
        <w:rPr>
          <w:rFonts w:ascii="Calibri" w:hAnsi="Calibri"/>
          <w:shd w:val="clear" w:color="auto" w:fill="FFFFFF"/>
        </w:rPr>
        <w:t xml:space="preserve">are included in </w:t>
      </w:r>
      <w:r w:rsidR="00B319E1" w:rsidRPr="002F4672">
        <w:rPr>
          <w:rFonts w:ascii="Calibri" w:hAnsi="Calibri"/>
          <w:b/>
          <w:shd w:val="clear" w:color="auto" w:fill="FFFFFF"/>
        </w:rPr>
        <w:t>Table 1</w:t>
      </w:r>
      <w:r w:rsidR="00363703">
        <w:rPr>
          <w:rFonts w:ascii="Calibri" w:hAnsi="Calibri"/>
          <w:shd w:val="clear" w:color="auto" w:fill="FFFFFF"/>
        </w:rPr>
        <w:t xml:space="preserve"> </w:t>
      </w:r>
      <w:r w:rsidR="00FA173B">
        <w:rPr>
          <w:rFonts w:ascii="Calibri" w:hAnsi="Calibri"/>
          <w:shd w:val="clear" w:color="auto" w:fill="FFFFFF"/>
          <w:vertAlign w:val="superscript"/>
        </w:rPr>
        <w:t>15, 2</w:t>
      </w:r>
      <w:r w:rsidR="00381B6C">
        <w:rPr>
          <w:rFonts w:ascii="Calibri" w:hAnsi="Calibri"/>
          <w:shd w:val="clear" w:color="auto" w:fill="FFFFFF"/>
          <w:vertAlign w:val="superscript"/>
        </w:rPr>
        <w:t>1</w:t>
      </w:r>
      <w:r w:rsidR="00A8758F" w:rsidRPr="002F4672">
        <w:rPr>
          <w:rFonts w:ascii="Calibri" w:hAnsi="Calibri"/>
          <w:shd w:val="clear" w:color="auto" w:fill="FFFFFF"/>
          <w:vertAlign w:val="superscript"/>
        </w:rPr>
        <w:t>-3</w:t>
      </w:r>
      <w:r w:rsidR="00FA173B">
        <w:rPr>
          <w:rFonts w:ascii="Calibri" w:hAnsi="Calibri"/>
          <w:shd w:val="clear" w:color="auto" w:fill="FFFFFF"/>
          <w:vertAlign w:val="superscript"/>
        </w:rPr>
        <w:t>5</w:t>
      </w:r>
      <w:r w:rsidR="00A7455E">
        <w:rPr>
          <w:rFonts w:ascii="Calibri" w:hAnsi="Calibri"/>
          <w:shd w:val="clear" w:color="auto" w:fill="FFFFFF"/>
        </w:rPr>
        <w:t xml:space="preserve">.  These </w:t>
      </w:r>
      <w:r w:rsidR="002F44D6" w:rsidRPr="002F4672">
        <w:rPr>
          <w:rFonts w:ascii="Calibri" w:hAnsi="Calibri"/>
          <w:shd w:val="clear" w:color="auto" w:fill="FFFFFF"/>
        </w:rPr>
        <w:t xml:space="preserve">may </w:t>
      </w:r>
      <w:r w:rsidR="002F44D6">
        <w:rPr>
          <w:rFonts w:ascii="Calibri" w:hAnsi="Calibri"/>
          <w:shd w:val="clear" w:color="auto" w:fill="FFFFFF"/>
        </w:rPr>
        <w:t xml:space="preserve">be </w:t>
      </w:r>
      <w:r w:rsidR="00881BAC">
        <w:rPr>
          <w:rFonts w:ascii="Calibri" w:hAnsi="Calibri"/>
          <w:shd w:val="clear" w:color="auto" w:fill="FFFFFF"/>
        </w:rPr>
        <w:t>informative</w:t>
      </w:r>
      <w:r w:rsidR="00372032">
        <w:rPr>
          <w:rFonts w:ascii="Calibri" w:hAnsi="Calibri"/>
          <w:shd w:val="clear" w:color="auto" w:fill="FFFFFF"/>
        </w:rPr>
        <w:t xml:space="preserve"> due to inclusion of </w:t>
      </w:r>
      <w:r w:rsidR="00EB6324">
        <w:rPr>
          <w:rFonts w:ascii="Calibri" w:hAnsi="Calibri"/>
          <w:shd w:val="clear" w:color="auto" w:fill="FFFFFF"/>
        </w:rPr>
        <w:t xml:space="preserve">manual in-flight tasks, use of </w:t>
      </w:r>
      <w:proofErr w:type="gramStart"/>
      <w:r w:rsidR="00EB6324">
        <w:rPr>
          <w:rFonts w:ascii="Calibri" w:hAnsi="Calibri"/>
          <w:shd w:val="clear" w:color="auto" w:fill="FFFFFF"/>
        </w:rPr>
        <w:t xml:space="preserve">specialized </w:t>
      </w:r>
      <w:r w:rsidR="00B64391">
        <w:rPr>
          <w:rFonts w:ascii="Calibri" w:hAnsi="Calibri"/>
          <w:shd w:val="clear" w:color="auto" w:fill="FFFFFF"/>
        </w:rPr>
        <w:t xml:space="preserve"> </w:t>
      </w:r>
      <w:r w:rsidR="00EB6324">
        <w:rPr>
          <w:rFonts w:ascii="Calibri" w:hAnsi="Calibri"/>
          <w:shd w:val="clear" w:color="auto" w:fill="FFFFFF"/>
        </w:rPr>
        <w:t>equipment</w:t>
      </w:r>
      <w:proofErr w:type="gramEnd"/>
      <w:r w:rsidR="00EB6324">
        <w:rPr>
          <w:rFonts w:ascii="Calibri" w:hAnsi="Calibri"/>
          <w:shd w:val="clear" w:color="auto" w:fill="FFFFFF"/>
        </w:rPr>
        <w:t xml:space="preserve">, and </w:t>
      </w:r>
      <w:r w:rsidR="000C7032">
        <w:rPr>
          <w:rFonts w:ascii="Calibri" w:hAnsi="Calibri"/>
          <w:shd w:val="clear" w:color="auto" w:fill="FFFFFF"/>
        </w:rPr>
        <w:t xml:space="preserve">experimental </w:t>
      </w:r>
      <w:r w:rsidR="00EB6324">
        <w:rPr>
          <w:rFonts w:ascii="Calibri" w:hAnsi="Calibri"/>
          <w:shd w:val="clear" w:color="auto" w:fill="FFFFFF"/>
        </w:rPr>
        <w:t>containment</w:t>
      </w:r>
      <w:r w:rsidR="00372032">
        <w:rPr>
          <w:rFonts w:ascii="Calibri" w:hAnsi="Calibri"/>
          <w:shd w:val="clear" w:color="auto" w:fill="FFFFFF"/>
        </w:rPr>
        <w:t>.</w:t>
      </w:r>
    </w:p>
    <w:p w:rsidR="006519B7" w:rsidRDefault="006519B7" w:rsidP="00417F4B">
      <w:pPr>
        <w:widowControl w:val="0"/>
        <w:autoSpaceDE w:val="0"/>
        <w:autoSpaceDN w:val="0"/>
        <w:adjustRightInd w:val="0"/>
        <w:jc w:val="both"/>
        <w:rPr>
          <w:rFonts w:ascii="Calibri" w:hAnsi="Calibri"/>
          <w:shd w:val="clear" w:color="auto" w:fill="FFFFFF"/>
        </w:rPr>
      </w:pPr>
    </w:p>
    <w:p w:rsidR="00FE5364" w:rsidRDefault="00696390" w:rsidP="00FE5364">
      <w:pPr>
        <w:widowControl w:val="0"/>
        <w:autoSpaceDE w:val="0"/>
        <w:autoSpaceDN w:val="0"/>
        <w:adjustRightInd w:val="0"/>
        <w:jc w:val="both"/>
        <w:rPr>
          <w:rFonts w:ascii="Calibri" w:hAnsi="Calibri"/>
          <w:shd w:val="clear" w:color="auto" w:fill="FFFFFF"/>
        </w:rPr>
      </w:pPr>
      <w:r>
        <w:rPr>
          <w:rFonts w:ascii="Calibri" w:hAnsi="Calibri"/>
          <w:shd w:val="clear" w:color="auto" w:fill="FFFFFF"/>
        </w:rPr>
        <w:lastRenderedPageBreak/>
        <w:t>[Place Table 1 here]</w:t>
      </w:r>
    </w:p>
    <w:p w:rsidR="00FE5364" w:rsidRPr="005E7C5E" w:rsidRDefault="00FE5364" w:rsidP="00FE5364">
      <w:pPr>
        <w:widowControl w:val="0"/>
        <w:autoSpaceDE w:val="0"/>
        <w:autoSpaceDN w:val="0"/>
        <w:adjustRightInd w:val="0"/>
        <w:jc w:val="both"/>
        <w:rPr>
          <w:rFonts w:ascii="Calibri" w:hAnsi="Calibri"/>
          <w:shd w:val="clear" w:color="auto" w:fill="FFFFFF"/>
        </w:rPr>
      </w:pPr>
    </w:p>
    <w:p w:rsidR="00FE5364" w:rsidRPr="00F67FD4" w:rsidRDefault="00881BAC" w:rsidP="00FE5364">
      <w:pPr>
        <w:jc w:val="both"/>
        <w:rPr>
          <w:rFonts w:ascii="Calibri" w:hAnsi="Calibri"/>
          <w:shd w:val="clear" w:color="auto" w:fill="FFFFFF"/>
        </w:rPr>
      </w:pPr>
      <w:r>
        <w:rPr>
          <w:rFonts w:ascii="Calibri" w:hAnsi="Calibri"/>
          <w:shd w:val="clear" w:color="auto" w:fill="FFFFFF"/>
        </w:rPr>
        <w:t>To expand on previous</w:t>
      </w:r>
      <w:r w:rsidR="003915C5">
        <w:rPr>
          <w:rFonts w:ascii="Calibri" w:hAnsi="Calibri"/>
          <w:shd w:val="clear" w:color="auto" w:fill="FFFFFF"/>
        </w:rPr>
        <w:t xml:space="preserve"> examples</w:t>
      </w:r>
      <w:r>
        <w:rPr>
          <w:rFonts w:ascii="Calibri" w:hAnsi="Calibri"/>
          <w:shd w:val="clear" w:color="auto" w:fill="FFFFFF"/>
        </w:rPr>
        <w:t xml:space="preserve"> and provide greater insight into successful in-flight demonstrations</w:t>
      </w:r>
      <w:r w:rsidR="006E5CB8">
        <w:rPr>
          <w:rFonts w:ascii="Calibri" w:hAnsi="Calibri"/>
          <w:shd w:val="clear" w:color="auto" w:fill="FFFFFF"/>
        </w:rPr>
        <w:t>,</w:t>
      </w:r>
      <w:r w:rsidR="003915C5">
        <w:rPr>
          <w:rFonts w:ascii="Calibri" w:hAnsi="Calibri"/>
          <w:shd w:val="clear" w:color="auto" w:fill="FFFFFF"/>
        </w:rPr>
        <w:t xml:space="preserve"> </w:t>
      </w:r>
      <w:r w:rsidR="00FE5364" w:rsidRPr="009D0A93">
        <w:rPr>
          <w:rFonts w:ascii="Calibri" w:hAnsi="Calibri"/>
          <w:shd w:val="clear" w:color="auto" w:fill="FFFFFF"/>
        </w:rPr>
        <w:t>we are pre</w:t>
      </w:r>
      <w:r w:rsidR="00FE5364">
        <w:rPr>
          <w:rFonts w:ascii="Calibri" w:hAnsi="Calibri"/>
          <w:shd w:val="clear" w:color="auto" w:fill="FFFFFF"/>
        </w:rPr>
        <w:t xml:space="preserve">senting a modular and adaptable </w:t>
      </w:r>
      <w:r w:rsidR="003915C5">
        <w:rPr>
          <w:rFonts w:ascii="Calibri" w:hAnsi="Calibri"/>
          <w:shd w:val="clear" w:color="auto" w:fill="FFFFFF"/>
        </w:rPr>
        <w:t>p</w:t>
      </w:r>
      <w:r w:rsidR="006E5CB8">
        <w:rPr>
          <w:rFonts w:ascii="Calibri" w:hAnsi="Calibri"/>
          <w:shd w:val="clear" w:color="auto" w:fill="FFFFFF"/>
        </w:rPr>
        <w:t>rocedure</w:t>
      </w:r>
      <w:r w:rsidR="003915C5">
        <w:rPr>
          <w:rFonts w:ascii="Calibri" w:hAnsi="Calibri"/>
          <w:shd w:val="clear" w:color="auto" w:fill="FFFFFF"/>
        </w:rPr>
        <w:t xml:space="preserve"> </w:t>
      </w:r>
      <w:r w:rsidR="00FE5364" w:rsidRPr="009D0A93">
        <w:rPr>
          <w:rFonts w:ascii="Calibri" w:hAnsi="Calibri"/>
          <w:shd w:val="clear" w:color="auto" w:fill="FFFFFF"/>
        </w:rPr>
        <w:t xml:space="preserve">for construction </w:t>
      </w:r>
      <w:r w:rsidR="00FE5364">
        <w:rPr>
          <w:rFonts w:ascii="Calibri" w:hAnsi="Calibri"/>
          <w:shd w:val="clear" w:color="auto" w:fill="FFFFFF"/>
        </w:rPr>
        <w:t xml:space="preserve">and operation </w:t>
      </w:r>
      <w:r w:rsidR="00FE5364" w:rsidRPr="009D0A93">
        <w:rPr>
          <w:rFonts w:ascii="Calibri" w:hAnsi="Calibri"/>
          <w:shd w:val="clear" w:color="auto" w:fill="FFFFFF"/>
        </w:rPr>
        <w:t xml:space="preserve">of a prototype </w:t>
      </w:r>
      <w:r w:rsidR="00FE5364">
        <w:rPr>
          <w:rFonts w:ascii="Calibri" w:hAnsi="Calibri"/>
          <w:shd w:val="clear" w:color="auto" w:fill="FFFFFF"/>
        </w:rPr>
        <w:t>flow cytometer</w:t>
      </w:r>
      <w:r w:rsidR="0041213A">
        <w:rPr>
          <w:rFonts w:ascii="Calibri" w:hAnsi="Calibri"/>
          <w:shd w:val="clear" w:color="auto" w:fill="FFFFFF"/>
        </w:rPr>
        <w:t xml:space="preserve"> </w:t>
      </w:r>
      <w:r w:rsidR="007D763D">
        <w:rPr>
          <w:rFonts w:ascii="Calibri" w:hAnsi="Calibri"/>
          <w:shd w:val="clear" w:color="auto" w:fill="FFFFFF"/>
        </w:rPr>
        <w:t xml:space="preserve">with </w:t>
      </w:r>
      <w:r w:rsidR="0041213A">
        <w:rPr>
          <w:rFonts w:ascii="Calibri" w:hAnsi="Calibri"/>
          <w:shd w:val="clear" w:color="auto" w:fill="FFFFFF"/>
        </w:rPr>
        <w:t xml:space="preserve">related </w:t>
      </w:r>
      <w:r w:rsidR="005334A7">
        <w:rPr>
          <w:rFonts w:ascii="Calibri" w:hAnsi="Calibri"/>
          <w:shd w:val="clear" w:color="auto" w:fill="FFFFFF"/>
        </w:rPr>
        <w:t xml:space="preserve">microfluidic mixing </w:t>
      </w:r>
      <w:r w:rsidR="0041213A">
        <w:rPr>
          <w:rFonts w:ascii="Calibri" w:hAnsi="Calibri"/>
          <w:shd w:val="clear" w:color="auto" w:fill="FFFFFF"/>
        </w:rPr>
        <w:t>technology</w:t>
      </w:r>
      <w:r w:rsidR="00FE5364">
        <w:rPr>
          <w:rFonts w:ascii="Calibri" w:hAnsi="Calibri"/>
          <w:shd w:val="clear" w:color="auto" w:fill="FFFFFF"/>
        </w:rPr>
        <w:t xml:space="preserve"> as part of a </w:t>
      </w:r>
      <w:r w:rsidR="00FE5364" w:rsidRPr="009D0A93">
        <w:rPr>
          <w:rFonts w:ascii="Calibri" w:hAnsi="Calibri"/>
          <w:shd w:val="clear" w:color="auto" w:fill="FFFFFF"/>
        </w:rPr>
        <w:t>parabolic flight test rig</w:t>
      </w:r>
      <w:r w:rsidR="00FE5364">
        <w:rPr>
          <w:rFonts w:ascii="Calibri" w:hAnsi="Calibri"/>
          <w:shd w:val="clear" w:color="auto" w:fill="FFFFFF"/>
        </w:rPr>
        <w:t xml:space="preserve">.  The rig enables demonstrations of sample loading, microfluidic mixing, and fluorescent particle detection, and was tested </w:t>
      </w:r>
      <w:r w:rsidR="00FE5364" w:rsidRPr="009D0A93">
        <w:rPr>
          <w:rFonts w:ascii="Calibri" w:hAnsi="Calibri"/>
          <w:shd w:val="clear" w:color="auto" w:fill="FFFFFF"/>
        </w:rPr>
        <w:t xml:space="preserve">onboard the 2010 NASA Facilitated Access to the Space Environment (FAST) parabolic flights, flown from September 29 to October 1 2010. </w:t>
      </w:r>
      <w:r w:rsidR="006E5CB8">
        <w:rPr>
          <w:rFonts w:ascii="Calibri" w:hAnsi="Calibri"/>
          <w:shd w:val="clear" w:color="auto" w:fill="FFFFFF"/>
        </w:rPr>
        <w:t xml:space="preserve"> These demonstrations pull from the beginning, middle, and end, respectively of a </w:t>
      </w:r>
      <w:proofErr w:type="gramStart"/>
      <w:r w:rsidR="006E5CB8">
        <w:rPr>
          <w:rFonts w:ascii="Calibri" w:hAnsi="Calibri"/>
          <w:shd w:val="clear" w:color="auto" w:fill="FFFFFF"/>
        </w:rPr>
        <w:t xml:space="preserve">potential </w:t>
      </w:r>
      <w:r w:rsidR="00FE5364" w:rsidRPr="009D0A93">
        <w:rPr>
          <w:rFonts w:ascii="Calibri" w:hAnsi="Calibri"/>
          <w:shd w:val="clear" w:color="auto" w:fill="FFFFFF"/>
        </w:rPr>
        <w:t xml:space="preserve"> </w:t>
      </w:r>
      <w:r w:rsidR="00F96796">
        <w:rPr>
          <w:rFonts w:ascii="Calibri" w:hAnsi="Calibri"/>
          <w:shd w:val="clear" w:color="auto" w:fill="FFFFFF"/>
        </w:rPr>
        <w:t>device</w:t>
      </w:r>
      <w:proofErr w:type="gramEnd"/>
      <w:r w:rsidR="00F96796">
        <w:rPr>
          <w:rFonts w:ascii="Calibri" w:hAnsi="Calibri"/>
          <w:shd w:val="clear" w:color="auto" w:fill="FFFFFF"/>
        </w:rPr>
        <w:t xml:space="preserve"> workflow in which </w:t>
      </w:r>
      <w:proofErr w:type="spellStart"/>
      <w:r w:rsidR="00F96796">
        <w:rPr>
          <w:rFonts w:ascii="Calibri" w:hAnsi="Calibri"/>
          <w:shd w:val="clear" w:color="auto" w:fill="FFFFFF"/>
        </w:rPr>
        <w:t>fingerstick</w:t>
      </w:r>
      <w:proofErr w:type="spellEnd"/>
      <w:r w:rsidR="00F96796">
        <w:rPr>
          <w:rFonts w:ascii="Calibri" w:hAnsi="Calibri"/>
          <w:shd w:val="clear" w:color="auto" w:fill="FFFFFF"/>
        </w:rPr>
        <w:t xml:space="preserve">-sized blood samples are loaded, diluted or mixed with reagents, and </w:t>
      </w:r>
      <w:r w:rsidR="00A42A1F">
        <w:rPr>
          <w:rFonts w:ascii="Calibri" w:hAnsi="Calibri"/>
          <w:shd w:val="clear" w:color="auto" w:fill="FFFFFF"/>
        </w:rPr>
        <w:t>analyzed via optical</w:t>
      </w:r>
      <w:r w:rsidR="00F96796">
        <w:rPr>
          <w:rFonts w:ascii="Calibri" w:hAnsi="Calibri"/>
          <w:shd w:val="clear" w:color="auto" w:fill="FFFFFF"/>
        </w:rPr>
        <w:t xml:space="preserve"> detection. </w:t>
      </w:r>
      <w:r w:rsidR="00FE5364">
        <w:rPr>
          <w:rFonts w:ascii="Calibri" w:hAnsi="Calibri"/>
          <w:shd w:val="clear" w:color="auto" w:fill="FFFFFF"/>
        </w:rPr>
        <w:t xml:space="preserve">Scaling a flow cytometer </w:t>
      </w:r>
      <w:r w:rsidR="00FE5364" w:rsidRPr="009D0A93">
        <w:rPr>
          <w:rFonts w:ascii="Calibri" w:hAnsi="Calibri"/>
          <w:shd w:val="clear" w:color="auto" w:fill="FFFFFF"/>
        </w:rPr>
        <w:t>into a compact unit requires innovation and careful part selection.</w:t>
      </w:r>
      <w:r w:rsidR="00FE5364">
        <w:rPr>
          <w:rFonts w:ascii="Calibri" w:hAnsi="Calibri"/>
          <w:shd w:val="clear" w:color="auto" w:fill="FFFFFF"/>
        </w:rPr>
        <w:t xml:space="preserve">  </w:t>
      </w:r>
      <w:r w:rsidR="00FE5364" w:rsidRPr="009D0A93">
        <w:rPr>
          <w:rFonts w:ascii="Calibri" w:hAnsi="Calibri"/>
          <w:shd w:val="clear" w:color="auto" w:fill="FFFFFF"/>
        </w:rPr>
        <w:t>Custom and off-the-shelf components are used</w:t>
      </w:r>
      <w:r w:rsidR="00FE5364">
        <w:rPr>
          <w:rFonts w:ascii="Calibri" w:hAnsi="Calibri"/>
          <w:shd w:val="clear" w:color="auto" w:fill="FFFFFF"/>
        </w:rPr>
        <w:t xml:space="preserve"> here</w:t>
      </w:r>
      <w:r w:rsidR="00FE5364" w:rsidRPr="009D0A93">
        <w:rPr>
          <w:rFonts w:ascii="Calibri" w:hAnsi="Calibri"/>
          <w:shd w:val="clear" w:color="auto" w:fill="FFFFFF"/>
        </w:rPr>
        <w:t>, chosen as best early approximations of final component choices</w:t>
      </w:r>
      <w:r w:rsidR="00FE5364">
        <w:rPr>
          <w:rFonts w:ascii="Calibri" w:hAnsi="Calibri"/>
          <w:shd w:val="clear" w:color="auto" w:fill="FFFFFF"/>
        </w:rPr>
        <w:t>, and may be adaptable to the designs of other innovators.  Following an outline of prototype component choices, setup is described on a support structure serving as a skeleton for rig assembly.  Prototype components are assigned locations, secured, and accompanied by additional components necessary for successful experimentation</w:t>
      </w:r>
      <w:r w:rsidR="00FE5364" w:rsidRPr="002854A0">
        <w:rPr>
          <w:rFonts w:ascii="Calibri" w:hAnsi="Calibri"/>
          <w:shd w:val="clear" w:color="auto" w:fill="FFFFFF"/>
        </w:rPr>
        <w:t>.  Attention then shifts to more abstract</w:t>
      </w:r>
      <w:r w:rsidR="00FE5364">
        <w:rPr>
          <w:rFonts w:ascii="Calibri" w:hAnsi="Calibri"/>
          <w:shd w:val="clear" w:color="auto" w:fill="FFFFFF"/>
        </w:rPr>
        <w:t xml:space="preserve"> procedures involving standard operating procedure (SOP) development, training, and other logistics.  Finally, demonstration-specific procedures are described. The strategies described here and the choices of supporting rig components (e.g., microscope, acrylic box, etc.), although implemented here for specific prototype, speak to the general issues and challenges relevant to testing any blood diagnostic equipment in a reduced-gravity environment.</w:t>
      </w:r>
    </w:p>
    <w:p w:rsidR="00FE5364" w:rsidRPr="00F35BDD" w:rsidRDefault="00FE5364" w:rsidP="00FE5364">
      <w:pPr>
        <w:widowControl w:val="0"/>
        <w:autoSpaceDE w:val="0"/>
        <w:autoSpaceDN w:val="0"/>
        <w:adjustRightInd w:val="0"/>
        <w:jc w:val="both"/>
        <w:rPr>
          <w:rFonts w:asciiTheme="minorHAnsi" w:hAnsiTheme="minorHAnsi"/>
          <w:color w:val="31849B" w:themeColor="accent5" w:themeShade="BF"/>
          <w:u w:val="single"/>
          <w:shd w:val="clear" w:color="auto" w:fill="FFFFFF"/>
        </w:rPr>
      </w:pPr>
    </w:p>
    <w:p w:rsidR="0072056F" w:rsidRDefault="00FE5364" w:rsidP="00FE5364">
      <w:pPr>
        <w:widowControl w:val="0"/>
        <w:autoSpaceDE w:val="0"/>
        <w:autoSpaceDN w:val="0"/>
        <w:adjustRightInd w:val="0"/>
        <w:jc w:val="both"/>
        <w:rPr>
          <w:rFonts w:asciiTheme="minorHAnsi" w:hAnsiTheme="minorHAnsi"/>
          <w:shd w:val="clear" w:color="auto" w:fill="FFFFFF"/>
        </w:rPr>
      </w:pPr>
      <w:r>
        <w:rPr>
          <w:rFonts w:asciiTheme="minorHAnsi" w:hAnsiTheme="minorHAnsi"/>
          <w:shd w:val="clear" w:color="auto" w:fill="FFFFFF"/>
        </w:rPr>
        <w:t xml:space="preserve">In the 2010 flights, two lunar-gravity </w:t>
      </w:r>
      <w:r w:rsidRPr="0032603B">
        <w:rPr>
          <w:rFonts w:asciiTheme="minorHAnsi" w:hAnsiTheme="minorHAnsi"/>
          <w:shd w:val="clear" w:color="auto" w:fill="FFFFFF"/>
        </w:rPr>
        <w:t>(achieving approximately</w:t>
      </w:r>
      <w:r>
        <w:rPr>
          <w:rFonts w:asciiTheme="minorHAnsi" w:hAnsiTheme="minorHAnsi"/>
          <w:shd w:val="clear" w:color="auto" w:fill="FFFFFF"/>
        </w:rPr>
        <w:t xml:space="preserve"> 1/6 earth gravity</w:t>
      </w:r>
      <w:r w:rsidRPr="0032603B">
        <w:rPr>
          <w:rFonts w:asciiTheme="minorHAnsi" w:hAnsiTheme="minorHAnsi"/>
          <w:shd w:val="clear" w:color="auto" w:fill="FFFFFF"/>
        </w:rPr>
        <w:t>)</w:t>
      </w:r>
      <w:r>
        <w:rPr>
          <w:rFonts w:asciiTheme="minorHAnsi" w:hAnsiTheme="minorHAnsi"/>
          <w:color w:val="00B0F0"/>
          <w:shd w:val="clear" w:color="auto" w:fill="FFFFFF"/>
        </w:rPr>
        <w:t xml:space="preserve"> </w:t>
      </w:r>
      <w:r>
        <w:rPr>
          <w:rFonts w:asciiTheme="minorHAnsi" w:hAnsiTheme="minorHAnsi"/>
          <w:shd w:val="clear" w:color="auto" w:fill="FFFFFF"/>
        </w:rPr>
        <w:t>and two micro-gravity flights were scheduled across 4 days, although ultimately these were rescheduled across 3 days.  Demonstrations were performed onboard a modified privately operated, narrow-body jet airliner</w:t>
      </w:r>
      <w:r w:rsidR="00381B6C">
        <w:rPr>
          <w:rFonts w:asciiTheme="minorHAnsi" w:hAnsiTheme="minorHAnsi"/>
          <w:shd w:val="clear" w:color="auto" w:fill="FFFFFF"/>
        </w:rPr>
        <w:t xml:space="preserve"> </w:t>
      </w:r>
      <w:r w:rsidR="00381B6C" w:rsidRPr="002F4672">
        <w:rPr>
          <w:rFonts w:asciiTheme="minorHAnsi" w:hAnsiTheme="minorHAnsi"/>
          <w:shd w:val="clear" w:color="auto" w:fill="FFFFFF"/>
          <w:vertAlign w:val="superscript"/>
        </w:rPr>
        <w:t>3</w:t>
      </w:r>
      <w:r w:rsidR="00541DE0">
        <w:rPr>
          <w:rFonts w:asciiTheme="minorHAnsi" w:hAnsiTheme="minorHAnsi"/>
          <w:shd w:val="clear" w:color="auto" w:fill="FFFFFF"/>
          <w:vertAlign w:val="superscript"/>
        </w:rPr>
        <w:t>6</w:t>
      </w:r>
      <w:r>
        <w:rPr>
          <w:rFonts w:asciiTheme="minorHAnsi" w:hAnsiTheme="minorHAnsi"/>
          <w:shd w:val="clear" w:color="auto" w:fill="FFFFFF"/>
        </w:rPr>
        <w:t>.  Each flight provided 30-40 parabolas, each yielding about 20 seconds of high-gravitation (roughly 1.8 g) followed by 20-25 seconds of reduced-gravity conditions.  After half of the parabolas were executed, the plane paused for a period of about 5-10 minutes in level flight to enable the plane to turn around and head back toward the landing site while performing the remainder of the parabolas.</w:t>
      </w:r>
    </w:p>
    <w:p w:rsidR="00FE5364" w:rsidRDefault="00FE5364" w:rsidP="00792807">
      <w:pPr>
        <w:widowControl w:val="0"/>
        <w:autoSpaceDE w:val="0"/>
        <w:autoSpaceDN w:val="0"/>
        <w:adjustRightInd w:val="0"/>
        <w:jc w:val="both"/>
        <w:rPr>
          <w:rFonts w:asciiTheme="minorHAnsi" w:hAnsiTheme="minorHAnsi" w:cs="Arial"/>
          <w:b/>
        </w:rPr>
      </w:pPr>
    </w:p>
    <w:p w:rsidR="00792807" w:rsidRDefault="00792807" w:rsidP="00792807">
      <w:pPr>
        <w:widowControl w:val="0"/>
        <w:autoSpaceDE w:val="0"/>
        <w:autoSpaceDN w:val="0"/>
        <w:adjustRightInd w:val="0"/>
        <w:jc w:val="both"/>
        <w:rPr>
          <w:rFonts w:asciiTheme="minorHAnsi" w:hAnsiTheme="minorHAnsi" w:cs="Arial"/>
          <w:b/>
        </w:rPr>
      </w:pPr>
      <w:r w:rsidRPr="002E23B1">
        <w:rPr>
          <w:rFonts w:asciiTheme="minorHAnsi" w:hAnsiTheme="minorHAnsi" w:cs="Arial"/>
          <w:b/>
        </w:rPr>
        <w:t>PROTOCOL:</w:t>
      </w:r>
    </w:p>
    <w:p w:rsidR="00792807" w:rsidRPr="00AB1EC0" w:rsidRDefault="00792807" w:rsidP="00792807">
      <w:pPr>
        <w:widowControl w:val="0"/>
        <w:autoSpaceDE w:val="0"/>
        <w:autoSpaceDN w:val="0"/>
        <w:adjustRightInd w:val="0"/>
        <w:jc w:val="both"/>
        <w:rPr>
          <w:rFonts w:asciiTheme="minorHAnsi" w:hAnsiTheme="minorHAnsi" w:cs="Arial"/>
        </w:rPr>
      </w:pPr>
      <w:r w:rsidRPr="00AB1EC0">
        <w:rPr>
          <w:rFonts w:asciiTheme="minorHAnsi" w:hAnsiTheme="minorHAnsi" w:cs="Arial"/>
        </w:rPr>
        <w:t xml:space="preserve">The human blood samples used in this </w:t>
      </w:r>
      <w:r>
        <w:rPr>
          <w:rFonts w:asciiTheme="minorHAnsi" w:hAnsiTheme="minorHAnsi" w:cs="Arial"/>
        </w:rPr>
        <w:t>protocol</w:t>
      </w:r>
      <w:r w:rsidRPr="00AB1EC0">
        <w:rPr>
          <w:rFonts w:asciiTheme="minorHAnsi" w:hAnsiTheme="minorHAnsi" w:cs="Arial"/>
        </w:rPr>
        <w:t xml:space="preserve"> were collected with IRB approval using minimally invasive protocols (see Acknowledgements).</w:t>
      </w:r>
    </w:p>
    <w:p w:rsidR="00792807" w:rsidRDefault="00792807" w:rsidP="00792807">
      <w:pPr>
        <w:widowControl w:val="0"/>
        <w:autoSpaceDE w:val="0"/>
        <w:autoSpaceDN w:val="0"/>
        <w:adjustRightInd w:val="0"/>
        <w:jc w:val="both"/>
        <w:rPr>
          <w:rFonts w:asciiTheme="minorHAnsi" w:hAnsiTheme="minorHAnsi" w:cs="Arial"/>
          <w:b/>
        </w:rPr>
      </w:pPr>
    </w:p>
    <w:p w:rsidR="00792807" w:rsidRPr="005A4215" w:rsidRDefault="00792807" w:rsidP="00792807">
      <w:pPr>
        <w:pStyle w:val="NormalWeb"/>
        <w:spacing w:before="0" w:beforeAutospacing="0" w:after="0" w:afterAutospacing="0"/>
        <w:jc w:val="both"/>
        <w:rPr>
          <w:rFonts w:asciiTheme="minorHAnsi" w:hAnsiTheme="minorHAnsi" w:cs="Arial"/>
          <w:b/>
          <w:bCs/>
        </w:rPr>
      </w:pPr>
      <w:r w:rsidRPr="005A4215">
        <w:rPr>
          <w:rFonts w:asciiTheme="minorHAnsi" w:hAnsiTheme="minorHAnsi" w:cs="Arial"/>
          <w:b/>
          <w:bCs/>
          <w:highlight w:val="yellow"/>
        </w:rPr>
        <w:t>1. Rig Assembly</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10330E" w:rsidRDefault="00792807" w:rsidP="00792807">
      <w:pPr>
        <w:pStyle w:val="NormalWeb"/>
        <w:spacing w:before="0" w:beforeAutospacing="0" w:after="0" w:afterAutospacing="0"/>
        <w:jc w:val="both"/>
        <w:rPr>
          <w:rFonts w:asciiTheme="minorHAnsi" w:hAnsiTheme="minorHAnsi" w:cs="Arial"/>
          <w:bCs/>
        </w:rPr>
      </w:pPr>
      <w:proofErr w:type="gramStart"/>
      <w:r w:rsidRPr="00817586">
        <w:rPr>
          <w:rFonts w:asciiTheme="minorHAnsi" w:hAnsiTheme="minorHAnsi" w:cs="Arial"/>
          <w:bCs/>
          <w:highlight w:val="yellow"/>
        </w:rPr>
        <w:t xml:space="preserve">1.1) </w:t>
      </w:r>
      <w:r>
        <w:rPr>
          <w:rFonts w:asciiTheme="minorHAnsi" w:hAnsiTheme="minorHAnsi" w:cs="Arial"/>
          <w:bCs/>
          <w:highlight w:val="yellow"/>
        </w:rPr>
        <w:t>Assemble p</w:t>
      </w:r>
      <w:r w:rsidRPr="00817586">
        <w:rPr>
          <w:rFonts w:asciiTheme="minorHAnsi" w:hAnsiTheme="minorHAnsi" w:cs="Arial"/>
          <w:bCs/>
          <w:highlight w:val="yellow"/>
        </w:rPr>
        <w:t>rototype</w:t>
      </w:r>
      <w:r w:rsidRPr="00817586">
        <w:rPr>
          <w:rFonts w:asciiTheme="minorHAnsi" w:hAnsiTheme="minorHAnsi" w:cs="Arial"/>
          <w:b/>
          <w:bCs/>
          <w:highlight w:val="yellow"/>
        </w:rPr>
        <w:t xml:space="preserve"> </w:t>
      </w:r>
      <w:r w:rsidRPr="00817586">
        <w:rPr>
          <w:rFonts w:asciiTheme="minorHAnsi" w:hAnsiTheme="minorHAnsi" w:cs="Arial"/>
          <w:bCs/>
          <w:highlight w:val="yellow"/>
        </w:rPr>
        <w:t>components</w:t>
      </w:r>
      <w:r w:rsidRPr="00817586">
        <w:rPr>
          <w:rFonts w:asciiTheme="minorHAnsi" w:hAnsiTheme="minorHAnsi" w:cs="Arial"/>
          <w:b/>
          <w:bCs/>
          <w:highlight w:val="yellow"/>
        </w:rPr>
        <w:t xml:space="preserve"> </w:t>
      </w:r>
      <w:r>
        <w:rPr>
          <w:rFonts w:asciiTheme="minorHAnsi" w:hAnsiTheme="minorHAnsi" w:cs="Arial"/>
          <w:bCs/>
          <w:highlight w:val="yellow"/>
        </w:rPr>
        <w:t xml:space="preserve">(fluidics, optical, electronic system control/ data acquisition) </w:t>
      </w:r>
      <w:r w:rsidRPr="00817586">
        <w:rPr>
          <w:rFonts w:asciiTheme="minorHAnsi" w:hAnsiTheme="minorHAnsi" w:cs="Arial"/>
          <w:bCs/>
          <w:highlight w:val="yellow"/>
        </w:rPr>
        <w:t>for a simple flow cytometry system</w:t>
      </w:r>
      <w:r>
        <w:rPr>
          <w:rFonts w:asciiTheme="minorHAnsi" w:hAnsiTheme="minorHAnsi" w:cs="Arial"/>
          <w:bCs/>
          <w:highlight w:val="yellow"/>
        </w:rPr>
        <w:t xml:space="preserve"> to be used in reduced gravity conditions</w:t>
      </w:r>
      <w:r>
        <w:rPr>
          <w:rFonts w:asciiTheme="minorHAnsi" w:hAnsiTheme="minorHAnsi" w:cs="Arial"/>
          <w:b/>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FD2738">
        <w:rPr>
          <w:rFonts w:asciiTheme="minorHAnsi" w:hAnsiTheme="minorHAnsi" w:cs="Arial"/>
          <w:b/>
          <w:bCs/>
          <w:highlight w:val="yellow"/>
        </w:rPr>
        <w:t xml:space="preserve">1.1.1) </w:t>
      </w:r>
      <w:r w:rsidR="008C0D0F">
        <w:rPr>
          <w:rFonts w:asciiTheme="minorHAnsi" w:hAnsiTheme="minorHAnsi" w:cs="Arial"/>
          <w:b/>
          <w:bCs/>
          <w:highlight w:val="yellow"/>
        </w:rPr>
        <w:t>Prepare a</w:t>
      </w:r>
      <w:r w:rsidR="008C0D0F" w:rsidRPr="00FD2738">
        <w:rPr>
          <w:rFonts w:asciiTheme="minorHAnsi" w:hAnsiTheme="minorHAnsi" w:cs="Arial"/>
          <w:b/>
          <w:bCs/>
          <w:highlight w:val="yellow"/>
        </w:rPr>
        <w:t xml:space="preserve"> pressure</w:t>
      </w:r>
      <w:r w:rsidRPr="00FD2738">
        <w:rPr>
          <w:rFonts w:asciiTheme="minorHAnsi" w:hAnsiTheme="minorHAnsi" w:cs="Arial"/>
          <w:b/>
          <w:bCs/>
          <w:highlight w:val="yellow"/>
        </w:rPr>
        <w:t xml:space="preserve"> system with minimal weight and power </w:t>
      </w:r>
      <w:r w:rsidR="00B577E5" w:rsidRPr="00FD2738">
        <w:rPr>
          <w:rFonts w:asciiTheme="minorHAnsi" w:hAnsiTheme="minorHAnsi" w:cs="Arial"/>
          <w:b/>
          <w:bCs/>
          <w:highlight w:val="yellow"/>
        </w:rPr>
        <w:t xml:space="preserve">needs </w:t>
      </w:r>
      <w:r w:rsidRPr="00FD2738">
        <w:rPr>
          <w:rFonts w:asciiTheme="minorHAnsi" w:hAnsiTheme="minorHAnsi" w:cs="Arial"/>
          <w:b/>
          <w:bCs/>
          <w:highlight w:val="yellow"/>
        </w:rPr>
        <w:t>to drive system fluidics</w:t>
      </w:r>
      <w:r w:rsidRPr="00532B3F">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1.1.1.1) Connect </w:t>
      </w:r>
      <w:proofErr w:type="gramStart"/>
      <w:r w:rsidRPr="00FD2738">
        <w:rPr>
          <w:rFonts w:asciiTheme="minorHAnsi" w:hAnsiTheme="minorHAnsi" w:cs="Arial"/>
          <w:bCs/>
          <w:highlight w:val="yellow"/>
        </w:rPr>
        <w:t>a miniaturized air pump</w:t>
      </w:r>
      <w:proofErr w:type="gramEnd"/>
      <w:r w:rsidRPr="00FD2738">
        <w:rPr>
          <w:rFonts w:asciiTheme="minorHAnsi" w:hAnsiTheme="minorHAnsi" w:cs="Arial"/>
          <w:bCs/>
          <w:highlight w:val="yellow"/>
        </w:rPr>
        <w:t xml:space="preserve"> to a differential pressure sensor.</w:t>
      </w: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  </w:t>
      </w:r>
    </w:p>
    <w:p w:rsidR="00792807" w:rsidRPr="0043511C"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1.1.1.2) To maintain a constant driving pressure, control pump output using </w:t>
      </w:r>
      <w:r w:rsidRPr="004A5ABF">
        <w:rPr>
          <w:rFonts w:asciiTheme="minorHAnsi" w:hAnsiTheme="minorHAnsi" w:cs="Arial"/>
          <w:bCs/>
        </w:rPr>
        <w:t xml:space="preserve">pulse-width-modulation </w:t>
      </w:r>
      <w:r>
        <w:rPr>
          <w:rFonts w:asciiTheme="minorHAnsi" w:hAnsiTheme="minorHAnsi" w:cs="Arial"/>
          <w:bCs/>
        </w:rPr>
        <w:t xml:space="preserve">and a </w:t>
      </w:r>
      <w:r w:rsidRPr="004A5ABF">
        <w:rPr>
          <w:rFonts w:asciiTheme="minorHAnsi" w:hAnsiTheme="minorHAnsi" w:cs="Arial"/>
          <w:bCs/>
        </w:rPr>
        <w:t xml:space="preserve">duty cycle </w:t>
      </w:r>
      <w:r>
        <w:rPr>
          <w:rFonts w:asciiTheme="minorHAnsi" w:hAnsiTheme="minorHAnsi" w:cs="Arial"/>
          <w:bCs/>
        </w:rPr>
        <w:t xml:space="preserve">regulated </w:t>
      </w:r>
      <w:r w:rsidRPr="004A5ABF">
        <w:rPr>
          <w:rFonts w:asciiTheme="minorHAnsi" w:hAnsiTheme="minorHAnsi" w:cs="Arial"/>
          <w:bCs/>
        </w:rPr>
        <w:t>using a proportional–integral–derivative  controller</w:t>
      </w:r>
      <w:r>
        <w:rPr>
          <w:rFonts w:asciiTheme="minorHAnsi" w:hAnsiTheme="minorHAnsi" w:cs="Arial"/>
          <w:bCs/>
        </w:rPr>
        <w:t xml:space="preserve"> in custom control software (step 1.1.7</w:t>
      </w:r>
      <w:r w:rsidRPr="00C90497">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highlight w:val="yellow"/>
        </w:rPr>
        <w:t xml:space="preserve">1.1.2) </w:t>
      </w:r>
      <w:r w:rsidR="0029084E" w:rsidRPr="00532B3F">
        <w:rPr>
          <w:rFonts w:asciiTheme="minorHAnsi" w:hAnsiTheme="minorHAnsi" w:cs="Arial"/>
          <w:b/>
          <w:bCs/>
          <w:highlight w:val="yellow"/>
        </w:rPr>
        <w:t>A</w:t>
      </w:r>
      <w:r w:rsidR="0029084E">
        <w:rPr>
          <w:rFonts w:asciiTheme="minorHAnsi" w:hAnsiTheme="minorHAnsi" w:cs="Arial"/>
          <w:b/>
          <w:bCs/>
          <w:highlight w:val="yellow"/>
        </w:rPr>
        <w:t>ssemble a</w:t>
      </w:r>
      <w:r w:rsidRPr="00532B3F">
        <w:rPr>
          <w:rFonts w:asciiTheme="minorHAnsi" w:hAnsiTheme="minorHAnsi" w:cs="Arial"/>
          <w:b/>
          <w:bCs/>
          <w:highlight w:val="yellow"/>
        </w:rPr>
        <w:t xml:space="preserve"> fluid source container that can be loaded without trapping air</w:t>
      </w:r>
      <w:r w:rsidRPr="00532B3F">
        <w:rPr>
          <w:rFonts w:asciiTheme="minorHAnsi" w:hAnsiTheme="minorHAnsi" w:cs="Arial"/>
          <w:b/>
          <w:bCs/>
        </w:rPr>
        <w:t xml:space="preserve"> (See Step 3.</w:t>
      </w:r>
      <w:r w:rsidR="0029084E">
        <w:rPr>
          <w:rFonts w:asciiTheme="minorHAnsi" w:hAnsiTheme="minorHAnsi" w:cs="Arial"/>
          <w:b/>
          <w:bCs/>
        </w:rPr>
        <w:t>4</w:t>
      </w:r>
      <w:r w:rsidRPr="00532B3F">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1.1.2.1) </w:t>
      </w:r>
      <w:proofErr w:type="gramStart"/>
      <w:r w:rsidRPr="00FD2738">
        <w:rPr>
          <w:rFonts w:asciiTheme="minorHAnsi" w:hAnsiTheme="minorHAnsi" w:cs="Arial"/>
          <w:bCs/>
          <w:highlight w:val="yellow"/>
        </w:rPr>
        <w:t>Fit</w:t>
      </w:r>
      <w:proofErr w:type="gramEnd"/>
      <w:r w:rsidRPr="00FD2738">
        <w:rPr>
          <w:rFonts w:asciiTheme="minorHAnsi" w:hAnsiTheme="minorHAnsi" w:cs="Arial"/>
          <w:bCs/>
          <w:highlight w:val="yellow"/>
        </w:rPr>
        <w:t xml:space="preserve"> a rigid plastic vial (</w:t>
      </w:r>
      <w:r w:rsidRPr="00FD2738">
        <w:rPr>
          <w:rFonts w:asciiTheme="minorHAnsi" w:hAnsiTheme="minorHAnsi" w:cs="Arial"/>
          <w:b/>
          <w:bCs/>
          <w:highlight w:val="yellow"/>
        </w:rPr>
        <w:t>Figure 1A</w:t>
      </w:r>
      <w:r w:rsidRPr="00FD2738">
        <w:rPr>
          <w:rFonts w:asciiTheme="minorHAnsi" w:hAnsiTheme="minorHAnsi" w:cs="Arial"/>
          <w:bCs/>
          <w:highlight w:val="yellow"/>
        </w:rPr>
        <w:t>) with a latex diaphragm, firmly secured cap, and inlet air tubing at the vial base (sealed connection using optical adhesive).</w:t>
      </w:r>
      <w:r>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236A8F">
        <w:rPr>
          <w:rFonts w:asciiTheme="minorHAnsi" w:hAnsiTheme="minorHAnsi" w:cs="Arial"/>
          <w:bCs/>
          <w:highlight w:val="yellow"/>
        </w:rPr>
        <w:t>1.1.2.2) Ensure that the pump pressurizes the vial without air or fluid leaks, compressing the diaphragm to drive fluid flow out of the cap exit tubing.</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Calibri" w:hAnsi="Calibri" w:cs="Arial"/>
          <w:b/>
          <w:bCs/>
        </w:rPr>
      </w:pPr>
      <w:r w:rsidRPr="00532B3F">
        <w:rPr>
          <w:rFonts w:asciiTheme="minorHAnsi" w:hAnsiTheme="minorHAnsi" w:cs="Arial"/>
          <w:b/>
          <w:bCs/>
          <w:highlight w:val="yellow"/>
        </w:rPr>
        <w:t xml:space="preserve">1.1.3) </w:t>
      </w:r>
      <w:r w:rsidR="0029084E">
        <w:rPr>
          <w:rFonts w:asciiTheme="minorHAnsi" w:hAnsiTheme="minorHAnsi" w:cs="Arial"/>
          <w:b/>
          <w:bCs/>
          <w:highlight w:val="yellow"/>
        </w:rPr>
        <w:t>Design a</w:t>
      </w:r>
      <w:r w:rsidR="0029084E" w:rsidRPr="00532B3F">
        <w:rPr>
          <w:rFonts w:asciiTheme="minorHAnsi" w:hAnsiTheme="minorHAnsi" w:cs="Arial"/>
          <w:b/>
          <w:bCs/>
          <w:highlight w:val="yellow"/>
        </w:rPr>
        <w:t xml:space="preserve"> fluid</w:t>
      </w:r>
      <w:r w:rsidRPr="00532B3F">
        <w:rPr>
          <w:rFonts w:asciiTheme="minorHAnsi" w:hAnsiTheme="minorHAnsi" w:cs="Arial"/>
          <w:b/>
          <w:bCs/>
          <w:highlight w:val="yellow"/>
        </w:rPr>
        <w:t xml:space="preserve"> </w:t>
      </w:r>
      <w:proofErr w:type="spellStart"/>
      <w:r w:rsidRPr="00532B3F">
        <w:rPr>
          <w:rFonts w:asciiTheme="minorHAnsi" w:hAnsiTheme="minorHAnsi" w:cs="Arial"/>
          <w:b/>
          <w:bCs/>
          <w:highlight w:val="yellow"/>
        </w:rPr>
        <w:t>fluid</w:t>
      </w:r>
      <w:proofErr w:type="spellEnd"/>
      <w:r w:rsidRPr="00532B3F">
        <w:rPr>
          <w:rFonts w:asciiTheme="minorHAnsi" w:hAnsiTheme="minorHAnsi" w:cs="Arial"/>
          <w:b/>
          <w:bCs/>
          <w:highlight w:val="yellow"/>
        </w:rPr>
        <w:t xml:space="preserve"> waste container </w:t>
      </w:r>
      <w:r w:rsidRPr="00532B3F">
        <w:rPr>
          <w:rFonts w:ascii="Calibri" w:hAnsi="Calibri" w:cs="Arial"/>
          <w:b/>
          <w:bCs/>
          <w:highlight w:val="yellow"/>
        </w:rPr>
        <w:t xml:space="preserve">to collect waste without building a backpressure </w:t>
      </w:r>
      <w:proofErr w:type="gramStart"/>
      <w:r>
        <w:rPr>
          <w:rFonts w:ascii="Calibri" w:hAnsi="Calibri" w:cs="Arial"/>
          <w:b/>
          <w:bCs/>
          <w:highlight w:val="yellow"/>
        </w:rPr>
        <w:t>that  will</w:t>
      </w:r>
      <w:proofErr w:type="gramEnd"/>
      <w:r>
        <w:rPr>
          <w:rFonts w:ascii="Calibri" w:hAnsi="Calibri" w:cs="Arial"/>
          <w:b/>
          <w:bCs/>
          <w:highlight w:val="yellow"/>
        </w:rPr>
        <w:t xml:space="preserve"> </w:t>
      </w:r>
      <w:r w:rsidRPr="00532B3F">
        <w:rPr>
          <w:rFonts w:ascii="Calibri" w:hAnsi="Calibri" w:cs="Arial"/>
          <w:b/>
          <w:bCs/>
          <w:highlight w:val="yellow"/>
        </w:rPr>
        <w:t>compromise flow</w:t>
      </w:r>
    </w:p>
    <w:p w:rsidR="00792807" w:rsidRDefault="00792807" w:rsidP="00792807">
      <w:pPr>
        <w:pStyle w:val="NormalWeb"/>
        <w:spacing w:before="0" w:beforeAutospacing="0" w:after="0" w:afterAutospacing="0"/>
        <w:jc w:val="both"/>
        <w:rPr>
          <w:rFonts w:ascii="Calibri" w:hAnsi="Calibri" w:cs="Arial"/>
          <w:bCs/>
          <w:i/>
        </w:rPr>
      </w:pPr>
    </w:p>
    <w:p w:rsidR="00792807" w:rsidRDefault="00792807" w:rsidP="00792807">
      <w:pPr>
        <w:pStyle w:val="NormalWeb"/>
        <w:spacing w:before="0" w:beforeAutospacing="0" w:after="0" w:afterAutospacing="0"/>
        <w:jc w:val="both"/>
        <w:rPr>
          <w:rFonts w:ascii="Calibri" w:hAnsi="Calibri" w:cs="Arial"/>
          <w:bCs/>
        </w:rPr>
      </w:pPr>
      <w:r>
        <w:rPr>
          <w:rFonts w:ascii="Calibri" w:hAnsi="Calibri" w:cs="Arial"/>
          <w:bCs/>
        </w:rPr>
        <w:t>1.1.3.1) Use a vial-</w:t>
      </w:r>
      <w:r w:rsidR="004A3B7D">
        <w:rPr>
          <w:rFonts w:ascii="Calibri" w:hAnsi="Calibri" w:cs="Arial"/>
          <w:bCs/>
        </w:rPr>
        <w:t>glued-</w:t>
      </w:r>
      <w:r>
        <w:rPr>
          <w:rFonts w:ascii="Calibri" w:hAnsi="Calibri" w:cs="Arial"/>
          <w:bCs/>
        </w:rPr>
        <w:t xml:space="preserve">within-a-vial design </w:t>
      </w:r>
      <w:r w:rsidRPr="002D6074">
        <w:rPr>
          <w:rFonts w:asciiTheme="minorHAnsi" w:hAnsiTheme="minorHAnsi" w:cs="Arial"/>
          <w:bCs/>
        </w:rPr>
        <w:t>(</w:t>
      </w:r>
      <w:r>
        <w:rPr>
          <w:rFonts w:asciiTheme="minorHAnsi" w:hAnsiTheme="minorHAnsi" w:cs="Arial"/>
          <w:b/>
          <w:bCs/>
        </w:rPr>
        <w:t>Figure 1B</w:t>
      </w:r>
      <w:r w:rsidRPr="002D6074">
        <w:rPr>
          <w:rFonts w:asciiTheme="minorHAnsi" w:hAnsiTheme="minorHAnsi" w:cs="Arial"/>
          <w:bCs/>
        </w:rPr>
        <w:t>)</w:t>
      </w:r>
      <w:r>
        <w:rPr>
          <w:rFonts w:ascii="Calibri" w:hAnsi="Calibri" w:cs="Arial"/>
          <w:bCs/>
        </w:rPr>
        <w:t xml:space="preserve"> for double containment.</w:t>
      </w:r>
    </w:p>
    <w:p w:rsidR="00792807" w:rsidRDefault="00792807" w:rsidP="00792807">
      <w:pPr>
        <w:pStyle w:val="NormalWeb"/>
        <w:spacing w:before="0" w:beforeAutospacing="0" w:after="0" w:afterAutospacing="0"/>
        <w:jc w:val="both"/>
        <w:rPr>
          <w:rFonts w:ascii="Calibri" w:hAnsi="Calibri" w:cs="Arial"/>
          <w:bCs/>
        </w:rPr>
      </w:pPr>
    </w:p>
    <w:p w:rsidR="00792807" w:rsidRDefault="00792807" w:rsidP="00792807">
      <w:pPr>
        <w:pStyle w:val="NormalWeb"/>
        <w:spacing w:before="0" w:beforeAutospacing="0" w:after="0" w:afterAutospacing="0"/>
        <w:jc w:val="both"/>
        <w:rPr>
          <w:rFonts w:ascii="Calibri" w:hAnsi="Calibri" w:cs="Arial"/>
          <w:bCs/>
        </w:rPr>
      </w:pPr>
      <w:r w:rsidRPr="00FD2738">
        <w:rPr>
          <w:rFonts w:ascii="Calibri" w:hAnsi="Calibri" w:cs="Arial"/>
          <w:bCs/>
          <w:highlight w:val="yellow"/>
        </w:rPr>
        <w:t>1.1.3.2) Cap the vials with a secured foam sponge window that traps floating waste but allows air pressure equalization with the cabin environment.</w:t>
      </w:r>
      <w:r>
        <w:rPr>
          <w:rFonts w:ascii="Calibri" w:hAnsi="Calibr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1.1.4</w:t>
      </w:r>
      <w:r w:rsidRPr="00532B3F">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shd w:val="clear" w:color="auto" w:fill="FFFF00"/>
        </w:rPr>
        <w:t>Make a</w:t>
      </w:r>
      <w:r w:rsidR="0029084E" w:rsidRPr="00532B3F">
        <w:rPr>
          <w:rFonts w:asciiTheme="minorHAnsi" w:hAnsiTheme="minorHAnsi" w:cs="Arial"/>
          <w:b/>
          <w:bCs/>
          <w:highlight w:val="yellow"/>
          <w:shd w:val="clear" w:color="auto" w:fill="FFFF00"/>
        </w:rPr>
        <w:t xml:space="preserve"> </w:t>
      </w:r>
      <w:r w:rsidRPr="00532B3F">
        <w:rPr>
          <w:rFonts w:asciiTheme="minorHAnsi" w:hAnsiTheme="minorHAnsi" w:cs="Arial"/>
          <w:b/>
          <w:bCs/>
          <w:highlight w:val="yellow"/>
          <w:shd w:val="clear" w:color="auto" w:fill="FFFF00"/>
        </w:rPr>
        <w:t>s</w:t>
      </w:r>
      <w:r w:rsidRPr="00532B3F">
        <w:rPr>
          <w:rFonts w:asciiTheme="minorHAnsi" w:hAnsiTheme="minorHAnsi" w:cs="Arial"/>
          <w:b/>
          <w:bCs/>
          <w:highlight w:val="yellow"/>
        </w:rPr>
        <w:t>ample loader for use in reduced gravity</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14187E" w:rsidRDefault="00792807" w:rsidP="00792807">
      <w:pPr>
        <w:pStyle w:val="NormalWeb"/>
        <w:spacing w:before="0" w:beforeAutospacing="0" w:after="0" w:afterAutospacing="0"/>
        <w:jc w:val="both"/>
        <w:rPr>
          <w:rFonts w:ascii="Calibri" w:hAnsi="Calibri"/>
          <w:shd w:val="clear" w:color="auto" w:fill="FFFFFF"/>
        </w:rPr>
      </w:pPr>
      <w:r w:rsidRPr="00FD2738">
        <w:rPr>
          <w:rFonts w:asciiTheme="minorHAnsi" w:hAnsiTheme="minorHAnsi" w:cs="Arial"/>
          <w:bCs/>
          <w:highlight w:val="yellow"/>
        </w:rPr>
        <w:t xml:space="preserve">1.1.4.1) Machine and assemble </w:t>
      </w:r>
      <w:r w:rsidRPr="00FD2738">
        <w:rPr>
          <w:rFonts w:ascii="Calibri" w:hAnsi="Calibri"/>
          <w:highlight w:val="yellow"/>
          <w:shd w:val="clear" w:color="auto" w:fill="FFFFFF"/>
        </w:rPr>
        <w:t>a spring-loaded clamp design with guiderails (</w:t>
      </w:r>
      <w:r w:rsidRPr="00FD2738">
        <w:rPr>
          <w:rFonts w:asciiTheme="minorHAnsi" w:hAnsiTheme="minorHAnsi" w:cs="Arial"/>
          <w:b/>
          <w:bCs/>
          <w:highlight w:val="yellow"/>
        </w:rPr>
        <w:t>Figure 1C</w:t>
      </w:r>
      <w:r w:rsidRPr="00FD2738">
        <w:rPr>
          <w:rFonts w:asciiTheme="minorHAnsi" w:hAnsiTheme="minorHAnsi" w:cs="Arial"/>
          <w:bCs/>
          <w:highlight w:val="yellow"/>
        </w:rPr>
        <w:t xml:space="preserve">) such </w:t>
      </w:r>
      <w:r w:rsidRPr="00FD2738">
        <w:rPr>
          <w:rFonts w:ascii="Calibri" w:hAnsi="Calibri"/>
          <w:highlight w:val="yellow"/>
          <w:shd w:val="clear" w:color="auto" w:fill="FFFFFF"/>
        </w:rPr>
        <w:t>that it reliably clamps a sheath-fitted capillary between two O-rings in the fluid line.</w:t>
      </w:r>
      <w:r>
        <w:rPr>
          <w:rFonts w:ascii="Calibri" w:hAnsi="Calibri"/>
          <w:shd w:val="clear" w:color="auto" w:fill="FFFFFF"/>
        </w:rPr>
        <w:t xml:space="preserve"> Ensure it</w:t>
      </w:r>
      <w:r w:rsidRPr="00F35BDD">
        <w:rPr>
          <w:rFonts w:asciiTheme="minorHAnsi" w:hAnsiTheme="minorHAnsi" w:cs="Arial"/>
          <w:bCs/>
        </w:rPr>
        <w:t xml:space="preserve"> preserves sample volume when loading, accommodates system priming when a sample is not inserted, and avoids errant bubble introduction.</w:t>
      </w:r>
    </w:p>
    <w:p w:rsidR="00792807" w:rsidRDefault="00792807" w:rsidP="00792807">
      <w:pPr>
        <w:pStyle w:val="NormalWeb"/>
        <w:spacing w:before="0" w:beforeAutospacing="0" w:after="0" w:afterAutospacing="0"/>
        <w:jc w:val="both"/>
        <w:rPr>
          <w:rFonts w:ascii="Calibri" w:hAnsi="Calibri"/>
          <w:shd w:val="clear" w:color="auto" w:fill="FFFFFF"/>
        </w:rPr>
      </w:pPr>
    </w:p>
    <w:p w:rsidR="00792807" w:rsidRDefault="00792807" w:rsidP="00792807">
      <w:pPr>
        <w:pStyle w:val="NormalWeb"/>
        <w:spacing w:before="0" w:beforeAutospacing="0" w:after="0" w:afterAutospacing="0"/>
        <w:jc w:val="both"/>
        <w:rPr>
          <w:rFonts w:asciiTheme="minorHAnsi" w:hAnsiTheme="minorHAnsi" w:cs="Arial"/>
          <w:bCs/>
        </w:rPr>
      </w:pPr>
      <w:r w:rsidRPr="00236A8F">
        <w:rPr>
          <w:rFonts w:ascii="Calibri" w:hAnsi="Calibri"/>
          <w:highlight w:val="yellow"/>
          <w:shd w:val="clear" w:color="auto" w:fill="FFFFFF"/>
        </w:rPr>
        <w:t>1.1.4.2) Ensure that in the absence of a capillary, the springs press the O-rings together to complete the fluid line and enable priming without leaking (</w:t>
      </w:r>
      <w:r w:rsidRPr="00236A8F">
        <w:rPr>
          <w:rFonts w:ascii="Calibri" w:hAnsi="Calibri"/>
          <w:b/>
          <w:highlight w:val="yellow"/>
          <w:shd w:val="clear" w:color="auto" w:fill="FFFFFF"/>
        </w:rPr>
        <w:t>Fig. 1D</w:t>
      </w:r>
      <w:r w:rsidRPr="00236A8F">
        <w:rPr>
          <w:rFonts w:ascii="Calibri" w:hAnsi="Calibri"/>
          <w:highlight w:val="yellow"/>
          <w:shd w:val="clear" w:color="auto" w:fill="FFFFFF"/>
        </w:rPr>
        <w:t>, left).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32B3F" w:rsidRDefault="00792807" w:rsidP="00792807">
      <w:pPr>
        <w:pStyle w:val="NormalWeb"/>
        <w:spacing w:before="0" w:beforeAutospacing="0" w:after="0" w:afterAutospacing="0"/>
        <w:jc w:val="both"/>
        <w:rPr>
          <w:rFonts w:asciiTheme="minorHAnsi" w:hAnsiTheme="minorHAnsi" w:cs="Arial"/>
          <w:b/>
          <w:bCs/>
        </w:rPr>
      </w:pPr>
      <w:r w:rsidRPr="00532B3F">
        <w:rPr>
          <w:rFonts w:asciiTheme="minorHAnsi" w:hAnsiTheme="minorHAnsi" w:cs="Arial"/>
          <w:b/>
          <w:bCs/>
          <w:shd w:val="clear" w:color="auto" w:fill="FFFF00"/>
        </w:rPr>
        <w:t>1.1</w:t>
      </w:r>
      <w:r w:rsidRPr="00532B3F">
        <w:rPr>
          <w:rFonts w:asciiTheme="minorHAnsi" w:hAnsiTheme="minorHAnsi" w:cs="Arial"/>
          <w:b/>
          <w:bCs/>
          <w:highlight w:val="yellow"/>
          <w:shd w:val="clear" w:color="auto" w:fill="FFFF00"/>
        </w:rPr>
        <w:t xml:space="preserve">.5) </w:t>
      </w:r>
      <w:r w:rsidR="0029084E">
        <w:rPr>
          <w:rFonts w:asciiTheme="minorHAnsi" w:hAnsiTheme="minorHAnsi" w:cs="Arial"/>
          <w:b/>
          <w:bCs/>
          <w:highlight w:val="yellow"/>
          <w:shd w:val="clear" w:color="auto" w:fill="FFFF00"/>
        </w:rPr>
        <w:t xml:space="preserve">Design a </w:t>
      </w:r>
      <w:proofErr w:type="spellStart"/>
      <w:r w:rsidR="0029084E">
        <w:rPr>
          <w:rFonts w:asciiTheme="minorHAnsi" w:hAnsiTheme="minorHAnsi" w:cs="Arial"/>
          <w:b/>
          <w:bCs/>
          <w:highlight w:val="yellow"/>
          <w:shd w:val="clear" w:color="auto" w:fill="FFFF00"/>
        </w:rPr>
        <w:t>m</w:t>
      </w:r>
      <w:r w:rsidR="0029084E" w:rsidRPr="00532B3F">
        <w:rPr>
          <w:rFonts w:asciiTheme="minorHAnsi" w:hAnsiTheme="minorHAnsi" w:cs="Arial"/>
          <w:b/>
          <w:bCs/>
          <w:highlight w:val="yellow"/>
        </w:rPr>
        <w:t>icromixer</w:t>
      </w:r>
      <w:proofErr w:type="spellEnd"/>
      <w:r w:rsidR="0029084E" w:rsidRPr="00532B3F">
        <w:rPr>
          <w:rFonts w:asciiTheme="minorHAnsi" w:hAnsiTheme="minorHAnsi" w:cs="Arial"/>
          <w:b/>
          <w:bCs/>
          <w:highlight w:val="yellow"/>
        </w:rPr>
        <w:t xml:space="preserve"> </w:t>
      </w:r>
      <w:r w:rsidRPr="00532B3F">
        <w:rPr>
          <w:rFonts w:asciiTheme="minorHAnsi" w:hAnsiTheme="minorHAnsi" w:cs="Arial"/>
          <w:b/>
          <w:bCs/>
          <w:highlight w:val="yellow"/>
        </w:rPr>
        <w:t>that does not rely on powered mechanical subcomponents to function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1.1.5.1) Conceive</w:t>
      </w:r>
      <w:r w:rsidRPr="00EB7F9A">
        <w:rPr>
          <w:rFonts w:asciiTheme="minorHAnsi" w:hAnsiTheme="minorHAnsi" w:cs="Arial"/>
          <w:bCs/>
        </w:rPr>
        <w:t xml:space="preserve"> a two-inlet spiral-vortex </w:t>
      </w:r>
      <w:proofErr w:type="spellStart"/>
      <w:r w:rsidRPr="00EB7F9A">
        <w:rPr>
          <w:rFonts w:asciiTheme="minorHAnsi" w:hAnsiTheme="minorHAnsi" w:cs="Arial"/>
          <w:bCs/>
        </w:rPr>
        <w:t>micromixer</w:t>
      </w:r>
      <w:proofErr w:type="spellEnd"/>
      <w:r w:rsidRPr="00EB7F9A">
        <w:rPr>
          <w:rFonts w:asciiTheme="minorHAnsi" w:hAnsiTheme="minorHAnsi" w:cs="Arial"/>
          <w:bCs/>
        </w:rPr>
        <w:t xml:space="preserve"> (</w:t>
      </w:r>
      <w:r w:rsidRPr="00EB7F9A">
        <w:rPr>
          <w:rFonts w:asciiTheme="minorHAnsi" w:hAnsiTheme="minorHAnsi" w:cs="Arial"/>
          <w:b/>
          <w:bCs/>
        </w:rPr>
        <w:t>Figure 1E</w:t>
      </w:r>
      <w:r w:rsidRPr="00EB7F9A">
        <w:rPr>
          <w:rFonts w:asciiTheme="minorHAnsi" w:hAnsiTheme="minorHAnsi" w:cs="Arial"/>
          <w:bCs/>
        </w:rPr>
        <w:t>)</w:t>
      </w:r>
      <w:r>
        <w:rPr>
          <w:rFonts w:asciiTheme="minorHAnsi" w:hAnsiTheme="minorHAnsi" w:cs="Arial"/>
          <w:bCs/>
        </w:rPr>
        <w:t xml:space="preserve"> that </w:t>
      </w:r>
      <w:r w:rsidRPr="007D3FFB">
        <w:rPr>
          <w:rFonts w:asciiTheme="minorHAnsi" w:hAnsiTheme="minorHAnsi"/>
          <w:shd w:val="clear" w:color="auto" w:fill="FFFFFF"/>
        </w:rPr>
        <w:t>achieves chaotic advection necessary to overcome laminar flow</w:t>
      </w:r>
      <w:r>
        <w:rPr>
          <w:rFonts w:asciiTheme="minorHAnsi" w:hAnsiTheme="minorHAnsi"/>
          <w:shd w:val="clear" w:color="auto" w:fill="FFFFFF"/>
        </w:rPr>
        <w:t xml:space="preserve"> within the microfluidic channels</w:t>
      </w:r>
      <w:r>
        <w:rPr>
          <w:rFonts w:asciiTheme="minorHAnsi" w:hAnsiTheme="minorHAnsi" w:cs="Arial"/>
          <w:bCs/>
        </w:rPr>
        <w:t xml:space="preserve">.  This design delivers all entering fluid downstream so that one sample run does not affect the next.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407BBB">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yellow"/>
        </w:rPr>
        <w:t xml:space="preserve">1.1.5.2) </w:t>
      </w:r>
      <w:proofErr w:type="gramStart"/>
      <w:r w:rsidRPr="00FD2738">
        <w:rPr>
          <w:rFonts w:asciiTheme="minorHAnsi" w:hAnsiTheme="minorHAnsi" w:cs="Arial"/>
          <w:bCs/>
          <w:highlight w:val="yellow"/>
        </w:rPr>
        <w:t>For</w:t>
      </w:r>
      <w:proofErr w:type="gramEnd"/>
      <w:r w:rsidRPr="00FD2738">
        <w:rPr>
          <w:rFonts w:asciiTheme="minorHAnsi" w:hAnsiTheme="minorHAnsi" w:cs="Arial"/>
          <w:bCs/>
          <w:highlight w:val="yellow"/>
        </w:rPr>
        <w:t xml:space="preserve"> convenience, fabricate chosen design using the rapid-prototype </w:t>
      </w:r>
      <w:proofErr w:type="spellStart"/>
      <w:r w:rsidRPr="00FD2738">
        <w:rPr>
          <w:rFonts w:asciiTheme="minorHAnsi" w:hAnsiTheme="minorHAnsi" w:cs="Arial"/>
          <w:bCs/>
          <w:highlight w:val="yellow"/>
        </w:rPr>
        <w:t>polydimethylsiloxane</w:t>
      </w:r>
      <w:proofErr w:type="spellEnd"/>
      <w:r w:rsidRPr="00FD2738">
        <w:rPr>
          <w:rFonts w:ascii="Calibri" w:hAnsi="Calibri" w:cs="Arial"/>
          <w:highlight w:val="yellow"/>
        </w:rPr>
        <w:t xml:space="preserve"> (PDMS) method</w:t>
      </w:r>
      <w:r>
        <w:rPr>
          <w:rFonts w:ascii="Calibri" w:hAnsi="Calibri" w:cs="Arial"/>
        </w:rPr>
        <w:t xml:space="preserve"> (</w:t>
      </w:r>
      <w:r w:rsidRPr="00EB44A8">
        <w:rPr>
          <w:rFonts w:ascii="Calibri" w:hAnsi="Calibri" w:cs="Arial"/>
          <w:b/>
        </w:rPr>
        <w:t>Fig</w:t>
      </w:r>
      <w:r>
        <w:rPr>
          <w:rFonts w:ascii="Calibri" w:hAnsi="Calibri" w:cs="Arial"/>
          <w:b/>
        </w:rPr>
        <w:t>ure</w:t>
      </w:r>
      <w:r w:rsidRPr="00EB44A8">
        <w:rPr>
          <w:rFonts w:ascii="Calibri" w:hAnsi="Calibri" w:cs="Arial"/>
          <w:b/>
        </w:rPr>
        <w:t xml:space="preserve"> 1F</w:t>
      </w:r>
      <w:r>
        <w:rPr>
          <w:rFonts w:ascii="Calibri" w:hAnsi="Calibri" w:cs="Arial"/>
        </w:rPr>
        <w:t>).</w:t>
      </w:r>
      <w:r w:rsidR="00545955">
        <w:rPr>
          <w:rFonts w:ascii="Calibri" w:hAnsi="Calibri" w:cs="Arial"/>
        </w:rPr>
        <w:t xml:space="preserve">  </w:t>
      </w:r>
      <w:r w:rsidR="00407BBB">
        <w:rPr>
          <w:rFonts w:ascii="Calibri" w:hAnsi="Calibri" w:cs="Arial"/>
        </w:rPr>
        <w:t xml:space="preserve">Utilize a two-dimensional computer-aided </w:t>
      </w:r>
      <w:r w:rsidR="00407BBB">
        <w:rPr>
          <w:rFonts w:ascii="Calibri" w:hAnsi="Calibri" w:cs="Arial"/>
        </w:rPr>
        <w:lastRenderedPageBreak/>
        <w:t xml:space="preserve">designed </w:t>
      </w:r>
      <w:proofErr w:type="spellStart"/>
      <w:r w:rsidR="00407BBB">
        <w:rPr>
          <w:rFonts w:ascii="Calibri" w:hAnsi="Calibri" w:cs="Arial"/>
        </w:rPr>
        <w:t>photomask</w:t>
      </w:r>
      <w:proofErr w:type="spellEnd"/>
      <w:r w:rsidR="00407BBB">
        <w:rPr>
          <w:rFonts w:ascii="Calibri" w:hAnsi="Calibri" w:cs="Arial"/>
        </w:rPr>
        <w:t xml:space="preserve"> printed at 20,000 dpi to fabricate the necessary </w:t>
      </w:r>
      <w:r w:rsidR="00C43B31" w:rsidRPr="007D3FFB">
        <w:rPr>
          <w:rFonts w:asciiTheme="minorHAnsi" w:hAnsiTheme="minorHAnsi" w:cs="Arial"/>
          <w:bCs/>
        </w:rPr>
        <w:t>SU-8 mold</w:t>
      </w:r>
      <w:r w:rsidR="00C43B31">
        <w:rPr>
          <w:rFonts w:asciiTheme="minorHAnsi" w:hAnsiTheme="minorHAnsi" w:cs="Arial"/>
          <w:bCs/>
        </w:rPr>
        <w:t xml:space="preserve"> in a cleanroom facility </w:t>
      </w:r>
      <w:r w:rsidR="00C43B31">
        <w:rPr>
          <w:rFonts w:asciiTheme="minorHAnsi" w:hAnsiTheme="minorHAnsi" w:cs="Arial"/>
          <w:bCs/>
          <w:vertAlign w:val="superscript"/>
        </w:rPr>
        <w:t>3</w:t>
      </w:r>
      <w:r w:rsidR="00541DE0">
        <w:rPr>
          <w:rFonts w:asciiTheme="minorHAnsi" w:hAnsiTheme="minorHAnsi" w:cs="Arial"/>
          <w:bCs/>
          <w:vertAlign w:val="superscript"/>
        </w:rPr>
        <w:t>7</w:t>
      </w:r>
      <w:r w:rsidR="00C43B31" w:rsidRPr="00862E88">
        <w:rPr>
          <w:rFonts w:asciiTheme="minorHAnsi" w:hAnsiTheme="minorHAnsi" w:cs="Arial"/>
          <w:bCs/>
        </w:rPr>
        <w:t>.</w:t>
      </w:r>
    </w:p>
    <w:p w:rsidR="00A746E5" w:rsidRPr="007D3FFB" w:rsidRDefault="00A746E5" w:rsidP="00407BBB">
      <w:pPr>
        <w:pStyle w:val="NormalWeb"/>
        <w:spacing w:before="0" w:beforeAutospacing="0" w:after="0" w:afterAutospacing="0"/>
        <w:jc w:val="both"/>
        <w:rPr>
          <w:rFonts w:asciiTheme="minorHAnsi" w:hAnsiTheme="minorHAnsi" w:cs="Arial"/>
          <w:bCs/>
        </w:rPr>
      </w:pPr>
    </w:p>
    <w:p w:rsidR="00792807" w:rsidRDefault="00674F40" w:rsidP="00EC1FC7">
      <w:pPr>
        <w:pStyle w:val="NormalWeb"/>
        <w:spacing w:before="0" w:beforeAutospacing="0" w:after="0" w:afterAutospacing="0"/>
        <w:jc w:val="both"/>
        <w:rPr>
          <w:rFonts w:ascii="Calibri" w:hAnsi="Calibri" w:cs="Arial"/>
        </w:rPr>
      </w:pPr>
      <w:r>
        <w:rPr>
          <w:rFonts w:asciiTheme="minorHAnsi" w:hAnsiTheme="minorHAnsi" w:cs="Arial"/>
          <w:bCs/>
        </w:rPr>
        <w:t xml:space="preserve">Use a modified </w:t>
      </w:r>
      <w:r w:rsidR="00792807">
        <w:rPr>
          <w:rFonts w:asciiTheme="minorHAnsi" w:hAnsiTheme="minorHAnsi" w:cs="Arial"/>
          <w:bCs/>
        </w:rPr>
        <w:t xml:space="preserve">23 gauge </w:t>
      </w:r>
      <w:r>
        <w:rPr>
          <w:rFonts w:asciiTheme="minorHAnsi" w:hAnsiTheme="minorHAnsi" w:cs="Arial"/>
          <w:bCs/>
        </w:rPr>
        <w:t xml:space="preserve">fit </w:t>
      </w:r>
      <w:r w:rsidR="00EC1FC7">
        <w:rPr>
          <w:rFonts w:asciiTheme="minorHAnsi" w:hAnsiTheme="minorHAnsi" w:cs="Arial"/>
          <w:bCs/>
        </w:rPr>
        <w:t xml:space="preserve">to a vertical drilling mill </w:t>
      </w:r>
      <w:r>
        <w:rPr>
          <w:rFonts w:asciiTheme="minorHAnsi" w:hAnsiTheme="minorHAnsi" w:cs="Arial"/>
          <w:bCs/>
        </w:rPr>
        <w:t>to drill holes</w:t>
      </w:r>
      <w:r w:rsidR="00792807">
        <w:rPr>
          <w:rFonts w:ascii="Calibri" w:hAnsi="Calibri" w:cs="Arial"/>
        </w:rPr>
        <w:t xml:space="preserve"> at the inlets, vortex, detection inlet, and detection outlet spots</w:t>
      </w:r>
      <w:r w:rsidR="00933EDF">
        <w:rPr>
          <w:rFonts w:ascii="Calibri" w:hAnsi="Calibri" w:cs="Arial"/>
        </w:rPr>
        <w:t>, and</w:t>
      </w:r>
      <w:r w:rsidR="00792807" w:rsidRPr="009C218F">
        <w:rPr>
          <w:rFonts w:ascii="Calibri" w:hAnsi="Calibri" w:cs="Arial"/>
        </w:rPr>
        <w:t xml:space="preserve"> a hand m</w:t>
      </w:r>
      <w:r w:rsidR="00792807">
        <w:rPr>
          <w:rFonts w:ascii="Calibri" w:hAnsi="Calibri" w:cs="Arial"/>
        </w:rPr>
        <w:t xml:space="preserve">agnifier to help aim the needle. </w:t>
      </w:r>
      <w:r w:rsidR="00792807" w:rsidRPr="007D3FFB">
        <w:rPr>
          <w:rFonts w:ascii="Calibri" w:hAnsi="Calibri" w:cs="Arial"/>
        </w:rPr>
        <w:t>Cut out the chips from the PDMS using a razorblade</w:t>
      </w:r>
      <w:r w:rsidR="00580DCE">
        <w:rPr>
          <w:rFonts w:ascii="Calibri" w:hAnsi="Calibri" w:cs="Arial"/>
        </w:rPr>
        <w:t xml:space="preserve"> and f</w:t>
      </w:r>
      <w:r w:rsidR="00EC1FC7">
        <w:rPr>
          <w:rFonts w:ascii="Calibri" w:hAnsi="Calibri" w:cs="Arial"/>
        </w:rPr>
        <w:t xml:space="preserve">it the holes with </w:t>
      </w:r>
      <w:r w:rsidR="00792807">
        <w:rPr>
          <w:rFonts w:ascii="Calibri" w:hAnsi="Calibri" w:cs="Arial"/>
        </w:rPr>
        <w:t>0.5” hollow steel pins stick</w:t>
      </w:r>
      <w:r w:rsidR="00EC1FC7">
        <w:rPr>
          <w:rFonts w:ascii="Calibri" w:hAnsi="Calibri" w:cs="Arial"/>
        </w:rPr>
        <w:t>ing</w:t>
      </w:r>
      <w:r w:rsidR="00792807">
        <w:rPr>
          <w:rFonts w:ascii="Calibri" w:hAnsi="Calibri" w:cs="Arial"/>
        </w:rPr>
        <w:t xml:space="preserve"> out </w:t>
      </w:r>
      <w:r w:rsidR="00EC1FC7">
        <w:rPr>
          <w:rFonts w:ascii="Calibri" w:hAnsi="Calibri" w:cs="Arial"/>
        </w:rPr>
        <w:t>of</w:t>
      </w:r>
      <w:r w:rsidR="00792807">
        <w:rPr>
          <w:rFonts w:ascii="Calibri" w:hAnsi="Calibri" w:cs="Arial"/>
        </w:rPr>
        <w:t xml:space="preserve"> the n</w:t>
      </w:r>
      <w:r w:rsidR="00792807" w:rsidRPr="00C5249E">
        <w:rPr>
          <w:rFonts w:ascii="Calibri" w:hAnsi="Calibri" w:cs="Arial"/>
        </w:rPr>
        <w:t>on-molded</w:t>
      </w:r>
      <w:r w:rsidR="00792807">
        <w:rPr>
          <w:rFonts w:ascii="Calibri" w:hAnsi="Calibri" w:cs="Arial"/>
        </w:rPr>
        <w:t xml:space="preserve"> back</w:t>
      </w:r>
      <w:r w:rsidR="00792807" w:rsidRPr="00C5249E">
        <w:rPr>
          <w:rFonts w:ascii="Calibri" w:hAnsi="Calibri" w:cs="Arial"/>
        </w:rPr>
        <w:t xml:space="preserve"> side of the chip.</w:t>
      </w:r>
      <w:r w:rsidR="00792807">
        <w:rPr>
          <w:rFonts w:ascii="Calibri" w:hAnsi="Calibri" w:cs="Arial"/>
        </w:rPr>
        <w:t xml:space="preserve"> Co</w:t>
      </w:r>
      <w:r w:rsidR="00792807" w:rsidRPr="007D3FFB">
        <w:rPr>
          <w:rFonts w:ascii="Calibri" w:hAnsi="Calibri" w:cs="Arial"/>
        </w:rPr>
        <w:t xml:space="preserve">nnect the central spiral exit pin to the detection channel entrance pin using </w:t>
      </w:r>
      <w:proofErr w:type="spellStart"/>
      <w:r w:rsidR="00792807">
        <w:rPr>
          <w:rFonts w:ascii="Calibri" w:hAnsi="Calibri" w:cs="Arial"/>
        </w:rPr>
        <w:t>microbore</w:t>
      </w:r>
      <w:proofErr w:type="spellEnd"/>
      <w:r w:rsidR="00792807">
        <w:rPr>
          <w:rFonts w:ascii="Calibri" w:hAnsi="Calibri" w:cs="Arial"/>
        </w:rPr>
        <w:t xml:space="preserve"> tubing</w:t>
      </w:r>
      <w:r w:rsidR="00792807" w:rsidRPr="007D3FFB">
        <w:rPr>
          <w:rFonts w:ascii="Calibri" w:hAnsi="Calibri" w:cs="Arial"/>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23278" w:rsidRDefault="00792807" w:rsidP="00C32E4B">
      <w:pPr>
        <w:pStyle w:val="NormalWeb"/>
        <w:spacing w:before="0" w:beforeAutospacing="0" w:after="0" w:afterAutospacing="0"/>
        <w:jc w:val="both"/>
        <w:rPr>
          <w:rFonts w:ascii="Calibri" w:hAnsi="Calibri" w:cs="Arial"/>
        </w:rPr>
      </w:pPr>
      <w:r>
        <w:rPr>
          <w:rFonts w:asciiTheme="minorHAnsi" w:hAnsiTheme="minorHAnsi" w:cs="Arial"/>
          <w:bCs/>
        </w:rPr>
        <w:t>1.1.5.</w:t>
      </w:r>
      <w:r w:rsidR="00D8755B">
        <w:rPr>
          <w:rFonts w:asciiTheme="minorHAnsi" w:hAnsiTheme="minorHAnsi" w:cs="Arial"/>
          <w:bCs/>
        </w:rPr>
        <w:t>3</w:t>
      </w:r>
      <w:r>
        <w:rPr>
          <w:rFonts w:ascii="Calibri" w:hAnsi="Calibri" w:cs="Arial"/>
        </w:rPr>
        <w:t xml:space="preserve">) </w:t>
      </w:r>
      <w:proofErr w:type="gramStart"/>
      <w:r w:rsidR="00EC1FC7">
        <w:rPr>
          <w:rFonts w:ascii="Calibri" w:hAnsi="Calibri" w:cs="Arial"/>
        </w:rPr>
        <w:t>Thoroughly</w:t>
      </w:r>
      <w:proofErr w:type="gramEnd"/>
      <w:r w:rsidR="00EC1FC7">
        <w:rPr>
          <w:rFonts w:ascii="Calibri" w:hAnsi="Calibri" w:cs="Arial"/>
        </w:rPr>
        <w:t xml:space="preserve"> clean chip with ethanol and dry </w:t>
      </w:r>
      <w:r w:rsidR="009F0629">
        <w:rPr>
          <w:rFonts w:ascii="Calibri" w:hAnsi="Calibri" w:cs="Arial"/>
        </w:rPr>
        <w:t xml:space="preserve">molded surface </w:t>
      </w:r>
      <w:r w:rsidR="00EC1FC7">
        <w:rPr>
          <w:rFonts w:ascii="Calibri" w:hAnsi="Calibri" w:cs="Arial"/>
        </w:rPr>
        <w:t xml:space="preserve">with </w:t>
      </w:r>
      <w:r>
        <w:rPr>
          <w:rFonts w:ascii="Calibri" w:hAnsi="Calibri" w:cs="Arial"/>
        </w:rPr>
        <w:t>matte scotch tape</w:t>
      </w:r>
      <w:r w:rsidR="009F0629">
        <w:rPr>
          <w:rFonts w:ascii="Calibri" w:hAnsi="Calibri" w:cs="Arial"/>
        </w:rPr>
        <w:t>.</w:t>
      </w:r>
      <w:r w:rsidR="005A7D36">
        <w:rPr>
          <w:rFonts w:ascii="Calibri" w:hAnsi="Calibri" w:cs="Arial"/>
        </w:rPr>
        <w:t xml:space="preserve"> </w:t>
      </w:r>
      <w:r w:rsidR="009F0629">
        <w:rPr>
          <w:rFonts w:ascii="Calibri" w:hAnsi="Calibri" w:cs="Arial"/>
        </w:rPr>
        <w:t xml:space="preserve"> U</w:t>
      </w:r>
      <w:r w:rsidR="005A7D36">
        <w:rPr>
          <w:rFonts w:ascii="Calibri" w:hAnsi="Calibri" w:cs="Arial"/>
        </w:rPr>
        <w:t>se</w:t>
      </w:r>
      <w:r w:rsidR="00EC1FC7">
        <w:rPr>
          <w:rFonts w:ascii="Calibri" w:hAnsi="Calibri" w:cs="Arial"/>
        </w:rPr>
        <w:t xml:space="preserve"> an </w:t>
      </w:r>
      <w:r>
        <w:rPr>
          <w:rFonts w:ascii="Calibri" w:hAnsi="Calibri" w:cs="Arial"/>
        </w:rPr>
        <w:t xml:space="preserve">empty syringe to blow ethanol </w:t>
      </w:r>
      <w:r w:rsidR="00EC1FC7">
        <w:rPr>
          <w:rFonts w:ascii="Calibri" w:hAnsi="Calibri" w:cs="Arial"/>
        </w:rPr>
        <w:t xml:space="preserve">out of the </w:t>
      </w:r>
      <w:r>
        <w:rPr>
          <w:rFonts w:ascii="Calibri" w:hAnsi="Calibri" w:cs="Arial"/>
        </w:rPr>
        <w:t>pins</w:t>
      </w:r>
      <w:r w:rsidR="00D8755B">
        <w:rPr>
          <w:rFonts w:ascii="Calibri" w:hAnsi="Calibri" w:cs="Arial"/>
        </w:rPr>
        <w:t xml:space="preserve">.  </w:t>
      </w:r>
      <w:r w:rsidRPr="007D3FFB">
        <w:rPr>
          <w:rFonts w:ascii="Calibri" w:hAnsi="Calibri" w:cs="Arial"/>
        </w:rPr>
        <w:t xml:space="preserve">Treat PDMS chip and </w:t>
      </w:r>
      <w:r>
        <w:rPr>
          <w:rFonts w:ascii="Calibri" w:hAnsi="Calibri" w:cs="Arial"/>
        </w:rPr>
        <w:t xml:space="preserve">a </w:t>
      </w:r>
      <w:r w:rsidR="005A7D36">
        <w:rPr>
          <w:rFonts w:ascii="Calibri" w:hAnsi="Calibri" w:cs="Arial"/>
        </w:rPr>
        <w:t xml:space="preserve">pristine </w:t>
      </w:r>
      <w:r>
        <w:rPr>
          <w:rFonts w:ascii="Calibri" w:hAnsi="Calibri" w:cs="Arial"/>
        </w:rPr>
        <w:t xml:space="preserve">cover </w:t>
      </w:r>
      <w:r w:rsidRPr="007D3FFB">
        <w:rPr>
          <w:rFonts w:ascii="Calibri" w:hAnsi="Calibri" w:cs="Arial"/>
        </w:rPr>
        <w:t>glass inside plasma</w:t>
      </w:r>
      <w:r>
        <w:rPr>
          <w:rFonts w:ascii="Calibri" w:hAnsi="Calibri" w:cs="Arial"/>
        </w:rPr>
        <w:t xml:space="preserve"> cleaner and bond them within 10</w:t>
      </w:r>
      <w:r w:rsidRPr="007D3FFB">
        <w:rPr>
          <w:rFonts w:ascii="Calibri" w:hAnsi="Calibri" w:cs="Arial"/>
        </w:rPr>
        <w:t xml:space="preserve"> seconds by applying light pressure</w:t>
      </w:r>
      <w:r w:rsidR="005A7D36">
        <w:rPr>
          <w:rFonts w:ascii="Calibri" w:hAnsi="Calibri" w:cs="Arial"/>
        </w:rPr>
        <w:t xml:space="preserve">, checking immediately by light </w:t>
      </w:r>
      <w:proofErr w:type="gramStart"/>
      <w:r w:rsidR="005A7D36">
        <w:rPr>
          <w:rFonts w:ascii="Calibri" w:hAnsi="Calibri" w:cs="Arial"/>
        </w:rPr>
        <w:t>microscopy</w:t>
      </w:r>
      <w:r>
        <w:rPr>
          <w:rFonts w:ascii="Calibri" w:hAnsi="Calibri" w:cs="Arial"/>
        </w:rPr>
        <w:t xml:space="preserve">  </w:t>
      </w:r>
      <w:r w:rsidR="005A7D36">
        <w:rPr>
          <w:rFonts w:ascii="Calibri" w:hAnsi="Calibri" w:cs="Arial"/>
        </w:rPr>
        <w:t>that</w:t>
      </w:r>
      <w:proofErr w:type="gramEnd"/>
      <w:r w:rsidR="005A7D36">
        <w:rPr>
          <w:rFonts w:ascii="Calibri" w:hAnsi="Calibri" w:cs="Arial"/>
        </w:rPr>
        <w:t xml:space="preserve"> the </w:t>
      </w:r>
      <w:r>
        <w:rPr>
          <w:rFonts w:ascii="Calibri" w:hAnsi="Calibri" w:cs="Arial"/>
        </w:rPr>
        <w:t>chip is fully pressed without compromising channel patency.</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2E4613" w:rsidRDefault="00792807" w:rsidP="00792807">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shd w:val="clear" w:color="auto" w:fill="FFFF00"/>
        </w:rPr>
        <w:t>1.1.6</w:t>
      </w:r>
      <w:r w:rsidRPr="002E4613">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shd w:val="clear" w:color="auto" w:fill="FFFF00"/>
        </w:rPr>
        <w:t>Mount a</w:t>
      </w:r>
      <w:r w:rsidR="0029084E" w:rsidRPr="002E4613">
        <w:rPr>
          <w:rFonts w:asciiTheme="minorHAnsi" w:hAnsiTheme="minorHAnsi" w:cs="Arial"/>
          <w:b/>
          <w:bCs/>
          <w:highlight w:val="yellow"/>
          <w:shd w:val="clear" w:color="auto" w:fill="FFFF00"/>
        </w:rPr>
        <w:t xml:space="preserve"> </w:t>
      </w:r>
      <w:r w:rsidR="0029084E">
        <w:rPr>
          <w:rFonts w:asciiTheme="minorHAnsi" w:hAnsiTheme="minorHAnsi" w:cs="Arial"/>
          <w:b/>
          <w:bCs/>
          <w:highlight w:val="yellow"/>
        </w:rPr>
        <w:t>p</w:t>
      </w:r>
      <w:r w:rsidR="0029084E" w:rsidRPr="002E4613">
        <w:rPr>
          <w:rFonts w:asciiTheme="minorHAnsi" w:hAnsiTheme="minorHAnsi" w:cs="Arial"/>
          <w:b/>
          <w:bCs/>
          <w:highlight w:val="yellow"/>
        </w:rPr>
        <w:t xml:space="preserve">alm-sized </w:t>
      </w:r>
      <w:r w:rsidRPr="002E4613">
        <w:rPr>
          <w:rFonts w:asciiTheme="minorHAnsi" w:hAnsiTheme="minorHAnsi" w:cs="Arial"/>
          <w:b/>
          <w:bCs/>
          <w:highlight w:val="yellow"/>
        </w:rPr>
        <w:t xml:space="preserve">miniature optical block to detect </w:t>
      </w:r>
      <w:r w:rsidRPr="000022ED">
        <w:rPr>
          <w:rFonts w:asciiTheme="minorHAnsi" w:hAnsiTheme="minorHAnsi" w:cs="Arial"/>
          <w:b/>
          <w:bCs/>
          <w:highlight w:val="yellow"/>
        </w:rPr>
        <w:t>individual flowing particles.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1.1.6.1) </w:t>
      </w:r>
      <w:proofErr w:type="gramStart"/>
      <w:r>
        <w:rPr>
          <w:rFonts w:asciiTheme="minorHAnsi" w:hAnsiTheme="minorHAnsi" w:cs="Arial"/>
          <w:bCs/>
        </w:rPr>
        <w:t>The</w:t>
      </w:r>
      <w:proofErr w:type="gramEnd"/>
      <w:r w:rsidRPr="00987726">
        <w:rPr>
          <w:rFonts w:asciiTheme="minorHAnsi" w:hAnsiTheme="minorHAnsi" w:cs="Arial"/>
          <w:bCs/>
        </w:rPr>
        <w:t xml:space="preserve"> design in </w:t>
      </w:r>
      <w:r w:rsidRPr="00FA4FAC">
        <w:rPr>
          <w:rFonts w:asciiTheme="minorHAnsi" w:hAnsiTheme="minorHAnsi" w:cs="Arial"/>
          <w:b/>
          <w:bCs/>
        </w:rPr>
        <w:t xml:space="preserve">Figure </w:t>
      </w:r>
      <w:r>
        <w:rPr>
          <w:rFonts w:asciiTheme="minorHAnsi" w:hAnsiTheme="minorHAnsi" w:cs="Arial"/>
          <w:b/>
          <w:bCs/>
        </w:rPr>
        <w:t>2AB</w:t>
      </w:r>
      <w:r>
        <w:rPr>
          <w:rFonts w:asciiTheme="minorHAnsi" w:hAnsiTheme="minorHAnsi" w:cs="Arial"/>
          <w:bCs/>
        </w:rPr>
        <w:t xml:space="preserve"> is </w:t>
      </w:r>
      <w:r w:rsidRPr="00987726">
        <w:rPr>
          <w:rFonts w:asciiTheme="minorHAnsi" w:hAnsiTheme="minorHAnsi" w:cs="Arial"/>
          <w:bCs/>
        </w:rPr>
        <w:t xml:space="preserve">suitable for two-color </w:t>
      </w:r>
      <w:proofErr w:type="spellStart"/>
      <w:r w:rsidRPr="00987726">
        <w:rPr>
          <w:rFonts w:asciiTheme="minorHAnsi" w:hAnsiTheme="minorHAnsi" w:cs="Arial"/>
          <w:bCs/>
        </w:rPr>
        <w:t>epifluorescence</w:t>
      </w:r>
      <w:proofErr w:type="spellEnd"/>
      <w:r w:rsidRPr="00987726">
        <w:rPr>
          <w:rFonts w:asciiTheme="minorHAnsi" w:hAnsiTheme="minorHAnsi" w:cs="Arial"/>
          <w:bCs/>
        </w:rPr>
        <w:t xml:space="preserve"> laser illumination and detection</w:t>
      </w:r>
      <w:r>
        <w:rPr>
          <w:rFonts w:asciiTheme="minorHAnsi" w:hAnsiTheme="minorHAnsi" w:cs="Arial"/>
          <w:bCs/>
        </w:rPr>
        <w:t xml:space="preserve">, and utilizes a PDMS straight-channel (120 by 200 um) flow cell for </w:t>
      </w:r>
      <w:r w:rsidRPr="003F2479">
        <w:rPr>
          <w:rFonts w:asciiTheme="minorHAnsi" w:hAnsiTheme="minorHAnsi" w:cs="Arial"/>
          <w:bCs/>
        </w:rPr>
        <w:t>convenience</w:t>
      </w:r>
      <w:r w:rsidRPr="00F35BDD">
        <w:rPr>
          <w:rFonts w:asciiTheme="minorHAnsi" w:hAnsiTheme="minorHAnsi" w:cs="Arial"/>
          <w:bCs/>
        </w:rPr>
        <w:t>.</w:t>
      </w:r>
      <w:r w:rsidRPr="00987726">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236A8F">
        <w:rPr>
          <w:rFonts w:asciiTheme="minorHAnsi" w:hAnsiTheme="minorHAnsi" w:cs="Arial"/>
          <w:bCs/>
          <w:highlight w:val="yellow"/>
        </w:rPr>
        <w:t>1.1.6.2) Mount block (</w:t>
      </w:r>
      <w:r w:rsidRPr="00236A8F">
        <w:rPr>
          <w:rFonts w:asciiTheme="minorHAnsi" w:hAnsiTheme="minorHAnsi" w:cs="Arial"/>
          <w:b/>
          <w:bCs/>
          <w:highlight w:val="yellow"/>
        </w:rPr>
        <w:t>Fig. 2C</w:t>
      </w:r>
      <w:r w:rsidRPr="00236A8F">
        <w:rPr>
          <w:rFonts w:asciiTheme="minorHAnsi" w:hAnsiTheme="minorHAnsi" w:cs="Arial"/>
          <w:bCs/>
          <w:highlight w:val="yellow"/>
        </w:rPr>
        <w:t xml:space="preserve">) using commercially available </w:t>
      </w:r>
      <w:proofErr w:type="spellStart"/>
      <w:r w:rsidRPr="00236A8F">
        <w:rPr>
          <w:rFonts w:asciiTheme="minorHAnsi" w:hAnsiTheme="minorHAnsi" w:cs="Arial"/>
          <w:bCs/>
          <w:highlight w:val="yellow"/>
        </w:rPr>
        <w:t>optomechanical</w:t>
      </w:r>
      <w:proofErr w:type="spellEnd"/>
      <w:r w:rsidRPr="00236A8F">
        <w:rPr>
          <w:rFonts w:asciiTheme="minorHAnsi" w:hAnsiTheme="minorHAnsi" w:cs="Arial"/>
          <w:bCs/>
          <w:highlight w:val="yellow"/>
        </w:rPr>
        <w:t xml:space="preserve"> components and align fiber-coupled single photon counting modules.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2E4613" w:rsidRDefault="00792807" w:rsidP="00792807">
      <w:pPr>
        <w:pStyle w:val="NormalWeb"/>
        <w:spacing w:before="0" w:beforeAutospacing="0" w:after="0" w:afterAutospacing="0"/>
        <w:jc w:val="both"/>
        <w:rPr>
          <w:rFonts w:asciiTheme="minorHAnsi" w:hAnsiTheme="minorHAnsi" w:cs="Arial"/>
          <w:b/>
          <w:bCs/>
        </w:rPr>
      </w:pPr>
      <w:r w:rsidRPr="002E4613">
        <w:rPr>
          <w:rFonts w:asciiTheme="minorHAnsi" w:hAnsiTheme="minorHAnsi" w:cs="Arial"/>
          <w:b/>
          <w:bCs/>
          <w:highlight w:val="yellow"/>
        </w:rPr>
        <w:t xml:space="preserve">1.1.7) </w:t>
      </w:r>
      <w:r w:rsidR="0029084E">
        <w:rPr>
          <w:rFonts w:asciiTheme="minorHAnsi" w:hAnsiTheme="minorHAnsi" w:cs="Arial"/>
          <w:b/>
          <w:bCs/>
          <w:highlight w:val="yellow"/>
        </w:rPr>
        <w:t>Design e</w:t>
      </w:r>
      <w:r w:rsidR="0029084E" w:rsidRPr="002E4613">
        <w:rPr>
          <w:rFonts w:asciiTheme="minorHAnsi" w:hAnsiTheme="minorHAnsi" w:cs="Arial"/>
          <w:b/>
          <w:bCs/>
          <w:highlight w:val="yellow"/>
        </w:rPr>
        <w:t>lectronics</w:t>
      </w:r>
      <w:r w:rsidRPr="002E4613">
        <w:rPr>
          <w:rFonts w:asciiTheme="minorHAnsi" w:hAnsiTheme="minorHAnsi" w:cs="Arial"/>
          <w:b/>
          <w:bCs/>
          <w:highlight w:val="yellow"/>
        </w:rPr>
        <w:t xml:space="preserve"> and software for device control and data acquisition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1.1.7.1) </w:t>
      </w:r>
      <w:proofErr w:type="gramStart"/>
      <w:r w:rsidRPr="00627768">
        <w:rPr>
          <w:rFonts w:asciiTheme="minorHAnsi" w:hAnsiTheme="minorHAnsi" w:cs="Arial"/>
          <w:bCs/>
        </w:rPr>
        <w:t>For</w:t>
      </w:r>
      <w:proofErr w:type="gramEnd"/>
      <w:r>
        <w:rPr>
          <w:rFonts w:asciiTheme="minorHAnsi" w:hAnsiTheme="minorHAnsi" w:cs="Arial"/>
          <w:bCs/>
        </w:rPr>
        <w:t xml:space="preserve"> convenience in early prototyping, utilize hand-soldered pieces connected to data acquisition (DAQ) cards (</w:t>
      </w:r>
      <w:r w:rsidRPr="00C56076">
        <w:rPr>
          <w:rFonts w:asciiTheme="minorHAnsi" w:hAnsiTheme="minorHAnsi" w:cs="Arial"/>
          <w:b/>
          <w:bCs/>
        </w:rPr>
        <w:t xml:space="preserve">Figure </w:t>
      </w:r>
      <w:r>
        <w:rPr>
          <w:rFonts w:asciiTheme="minorHAnsi" w:hAnsiTheme="minorHAnsi" w:cs="Arial"/>
          <w:b/>
          <w:bCs/>
        </w:rPr>
        <w:t>2D</w:t>
      </w:r>
      <w:r w:rsidRPr="006C330E">
        <w:rPr>
          <w:rFonts w:asciiTheme="minorHAnsi" w:hAnsiTheme="minorHAnsi" w:cs="Arial"/>
          <w:bCs/>
        </w:rPr>
        <w:t>)</w:t>
      </w:r>
      <w:r>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8B39C7" w:rsidRDefault="00792807" w:rsidP="00792807">
      <w:pPr>
        <w:pStyle w:val="NormalWeb"/>
        <w:spacing w:before="0" w:beforeAutospacing="0" w:after="0" w:afterAutospacing="0"/>
        <w:jc w:val="both"/>
        <w:rPr>
          <w:rFonts w:asciiTheme="minorHAnsi" w:hAnsiTheme="minorHAnsi" w:cs="Arial"/>
          <w:bCs/>
        </w:rPr>
      </w:pPr>
      <w:r w:rsidRPr="008B39C7">
        <w:rPr>
          <w:rFonts w:asciiTheme="minorHAnsi" w:hAnsiTheme="minorHAnsi" w:cs="Arial"/>
          <w:bCs/>
          <w:highlight w:val="yellow"/>
        </w:rPr>
        <w:t xml:space="preserve">1.1.7.2) </w:t>
      </w:r>
      <w:r w:rsidR="0029084E">
        <w:rPr>
          <w:rFonts w:asciiTheme="minorHAnsi" w:hAnsiTheme="minorHAnsi" w:cs="Arial"/>
          <w:bCs/>
          <w:highlight w:val="yellow"/>
        </w:rPr>
        <w:t>Code and program a</w:t>
      </w:r>
      <w:r w:rsidRPr="008B39C7">
        <w:rPr>
          <w:rFonts w:asciiTheme="minorHAnsi" w:hAnsiTheme="minorHAnsi" w:cs="Arial"/>
          <w:bCs/>
          <w:highlight w:val="yellow"/>
        </w:rPr>
        <w:t xml:space="preserve"> custom software (example in Fig. 2E) to operate rig devices and synchronize all data</w:t>
      </w:r>
      <w:r w:rsidRPr="008B39C7">
        <w:rPr>
          <w:rFonts w:asciiTheme="minorHAnsi" w:hAnsiTheme="minorHAnsi" w:cs="Arial"/>
          <w:bCs/>
        </w:rPr>
        <w:t>.</w:t>
      </w:r>
    </w:p>
    <w:p w:rsidR="00792807" w:rsidRDefault="00792807" w:rsidP="00792807">
      <w:pPr>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proofErr w:type="gramStart"/>
      <w:r w:rsidRPr="003C3C74">
        <w:rPr>
          <w:rFonts w:asciiTheme="minorHAnsi" w:hAnsiTheme="minorHAnsi" w:cs="Arial"/>
          <w:b/>
          <w:bCs/>
        </w:rPr>
        <w:t>1.2) Additional Components (not formally part of prototype).</w:t>
      </w:r>
      <w:proofErr w:type="gramEnd"/>
      <w:r w:rsidRPr="003C3C74">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1.2.1) </w:t>
      </w:r>
      <w:r w:rsidRPr="00CC76A1">
        <w:rPr>
          <w:rFonts w:asciiTheme="minorHAnsi" w:hAnsiTheme="minorHAnsi" w:cs="Arial"/>
          <w:bCs/>
        </w:rPr>
        <w:t>Incorporate</w:t>
      </w:r>
      <w:r w:rsidRPr="00CC76A1">
        <w:rPr>
          <w:rFonts w:asciiTheme="minorHAnsi" w:hAnsiTheme="minorHAnsi" w:cs="Arial"/>
          <w:bCs/>
          <w:i/>
        </w:rPr>
        <w:t xml:space="preserve"> </w:t>
      </w:r>
      <w:r w:rsidRPr="00CC76A1">
        <w:rPr>
          <w:rFonts w:asciiTheme="minorHAnsi" w:hAnsiTheme="minorHAnsi" w:cs="Arial"/>
          <w:bCs/>
        </w:rPr>
        <w:t>a 3 dimensional accelerometer (</w:t>
      </w:r>
      <w:r w:rsidRPr="00CC76A1">
        <w:rPr>
          <w:rFonts w:asciiTheme="minorHAnsi" w:hAnsiTheme="minorHAnsi" w:cs="Arial"/>
          <w:b/>
          <w:bCs/>
        </w:rPr>
        <w:t xml:space="preserve">Fig. 2D, </w:t>
      </w:r>
      <w:r w:rsidRPr="00CC76A1">
        <w:rPr>
          <w:rFonts w:asciiTheme="minorHAnsi" w:hAnsiTheme="minorHAnsi" w:cs="Arial"/>
          <w:bCs/>
        </w:rPr>
        <w:t xml:space="preserve">left) and a flow rate meter (not pictured).  </w:t>
      </w:r>
      <w:r w:rsidRPr="00260EE2">
        <w:rPr>
          <w:rFonts w:asciiTheme="minorHAnsi" w:hAnsiTheme="minorHAnsi" w:cs="Arial"/>
          <w:bCs/>
        </w:rPr>
        <w:t>An accelerometer is present onboard the aircraft but (likely) cannot be directly</w:t>
      </w:r>
      <w:r>
        <w:rPr>
          <w:rFonts w:asciiTheme="minorHAnsi" w:hAnsiTheme="minorHAnsi" w:cs="Arial"/>
          <w:bCs/>
        </w:rPr>
        <w:t xml:space="preserve"> synced to other recorded data</w:t>
      </w:r>
      <w:r w:rsidRPr="00260EE2">
        <w:rPr>
          <w:rFonts w:asciiTheme="minorHAnsi" w:hAnsiTheme="minorHAnsi" w:cs="Arial"/>
          <w:bCs/>
        </w:rPr>
        <w:t xml:space="preserve">.  </w:t>
      </w:r>
    </w:p>
    <w:p w:rsidR="00792807" w:rsidRPr="00F35BDD"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jc w:val="both"/>
        <w:rPr>
          <w:rFonts w:asciiTheme="minorHAnsi" w:hAnsiTheme="minorHAnsi" w:cs="Arial"/>
          <w:b/>
          <w:bCs/>
        </w:rPr>
      </w:pPr>
      <w:r w:rsidRPr="003C3C74">
        <w:rPr>
          <w:rFonts w:asciiTheme="minorHAnsi" w:hAnsiTheme="minorHAnsi" w:cs="Arial"/>
          <w:b/>
          <w:bCs/>
          <w:highlight w:val="yellow"/>
        </w:rPr>
        <w:t>1.3) Electrical power scheme</w:t>
      </w:r>
    </w:p>
    <w:p w:rsidR="00792807" w:rsidRPr="00BB6801" w:rsidRDefault="00792807" w:rsidP="00792807">
      <w:pPr>
        <w:jc w:val="both"/>
        <w:rPr>
          <w:rFonts w:asciiTheme="minorHAnsi" w:hAnsiTheme="minorHAnsi" w:cs="Arial"/>
          <w:bCs/>
        </w:rPr>
      </w:pPr>
    </w:p>
    <w:p w:rsidR="00792807" w:rsidRPr="00CC3E76" w:rsidRDefault="00792807" w:rsidP="00792807">
      <w:pPr>
        <w:jc w:val="both"/>
        <w:rPr>
          <w:rFonts w:asciiTheme="minorHAnsi" w:hAnsiTheme="minorHAnsi" w:cs="Arial"/>
          <w:bCs/>
        </w:rPr>
      </w:pPr>
      <w:r w:rsidRPr="00CC3E76">
        <w:rPr>
          <w:rFonts w:asciiTheme="minorHAnsi" w:hAnsiTheme="minorHAnsi" w:cs="Arial"/>
          <w:bCs/>
          <w:highlight w:val="yellow"/>
        </w:rPr>
        <w:t xml:space="preserve">1.3.1) </w:t>
      </w:r>
      <w:proofErr w:type="gramStart"/>
      <w:r w:rsidRPr="00CC3E76">
        <w:rPr>
          <w:rFonts w:asciiTheme="minorHAnsi" w:hAnsiTheme="minorHAnsi" w:cs="Arial"/>
          <w:bCs/>
          <w:highlight w:val="yellow"/>
        </w:rPr>
        <w:t>A</w:t>
      </w:r>
      <w:proofErr w:type="gramEnd"/>
      <w:r w:rsidRPr="00CC3E76">
        <w:rPr>
          <w:rFonts w:asciiTheme="minorHAnsi" w:hAnsiTheme="minorHAnsi" w:cs="Arial"/>
          <w:bCs/>
          <w:highlight w:val="yellow"/>
        </w:rPr>
        <w:t xml:space="preserve"> mechanism for quick and complete electronics shutdown </w:t>
      </w:r>
      <w:r w:rsidR="00B2479B">
        <w:rPr>
          <w:rFonts w:asciiTheme="minorHAnsi" w:hAnsiTheme="minorHAnsi" w:cs="Arial"/>
          <w:bCs/>
          <w:highlight w:val="yellow"/>
        </w:rPr>
        <w:t>(</w:t>
      </w:r>
      <w:r w:rsidRPr="00CC3E76">
        <w:rPr>
          <w:rFonts w:asciiTheme="minorHAnsi" w:hAnsiTheme="minorHAnsi" w:cs="Arial"/>
          <w:bCs/>
          <w:highlight w:val="yellow"/>
        </w:rPr>
        <w:t>required for safety reasons on reduced-gravity flights</w:t>
      </w:r>
      <w:r w:rsidR="00B2479B">
        <w:rPr>
          <w:rFonts w:asciiTheme="minorHAnsi" w:hAnsiTheme="minorHAnsi" w:cs="Arial"/>
          <w:bCs/>
        </w:rPr>
        <w:t>)</w:t>
      </w:r>
    </w:p>
    <w:p w:rsidR="00792807" w:rsidRDefault="00792807" w:rsidP="00792807">
      <w:pPr>
        <w:jc w:val="both"/>
        <w:rPr>
          <w:rFonts w:asciiTheme="minorHAnsi" w:hAnsiTheme="minorHAnsi" w:cs="Arial"/>
          <w:bCs/>
          <w:i/>
        </w:rPr>
      </w:pPr>
    </w:p>
    <w:p w:rsidR="00792807" w:rsidRDefault="00792807" w:rsidP="00792807">
      <w:pPr>
        <w:jc w:val="both"/>
        <w:rPr>
          <w:rFonts w:asciiTheme="minorHAnsi" w:hAnsiTheme="minorHAnsi" w:cs="Arial"/>
          <w:bCs/>
        </w:rPr>
      </w:pPr>
      <w:r w:rsidRPr="00FD2738">
        <w:rPr>
          <w:rFonts w:asciiTheme="minorHAnsi" w:hAnsiTheme="minorHAnsi" w:cs="Arial"/>
          <w:bCs/>
        </w:rPr>
        <w:t>1.3.1.1) Connect a single power strip (with single I/O button) to the aircraft power distribution panel (120 VAC 60 Hz).</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1.3.1.2) Remove laptop battery and set laptop to operate through power cable alone.</w:t>
      </w:r>
    </w:p>
    <w:p w:rsidR="00792807" w:rsidRDefault="00792807" w:rsidP="00792807">
      <w:pPr>
        <w:jc w:val="both"/>
        <w:rPr>
          <w:rFonts w:asciiTheme="minorHAnsi" w:hAnsiTheme="minorHAnsi" w:cs="Arial"/>
          <w:bCs/>
        </w:rPr>
      </w:pPr>
    </w:p>
    <w:p w:rsidR="00792807" w:rsidRPr="003C3C74" w:rsidRDefault="00792807" w:rsidP="00792807">
      <w:pPr>
        <w:jc w:val="both"/>
        <w:rPr>
          <w:rFonts w:asciiTheme="minorHAnsi" w:hAnsiTheme="minorHAnsi" w:cs="Arial"/>
          <w:bCs/>
        </w:rPr>
      </w:pPr>
      <w:r w:rsidRPr="003C3C74">
        <w:rPr>
          <w:rFonts w:asciiTheme="minorHAnsi" w:hAnsiTheme="minorHAnsi" w:cs="Arial"/>
          <w:bCs/>
        </w:rPr>
        <w:t>1.3.2) Power for all devices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 xml:space="preserve">1.3.2.1) </w:t>
      </w:r>
      <w:proofErr w:type="gramStart"/>
      <w:r w:rsidRPr="00026EE2">
        <w:rPr>
          <w:rFonts w:asciiTheme="minorHAnsi" w:hAnsiTheme="minorHAnsi" w:cs="Arial"/>
          <w:bCs/>
        </w:rPr>
        <w:t>Directly</w:t>
      </w:r>
      <w:proofErr w:type="gramEnd"/>
      <w:r w:rsidRPr="00026EE2">
        <w:rPr>
          <w:rFonts w:asciiTheme="minorHAnsi" w:hAnsiTheme="minorHAnsi" w:cs="Arial"/>
          <w:bCs/>
        </w:rPr>
        <w:t xml:space="preserve"> power the laptop (battery removed), a light microscope, and two photon detectors using power strip.</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
          <w:bCs/>
        </w:rPr>
      </w:pPr>
      <w:r>
        <w:rPr>
          <w:rFonts w:asciiTheme="minorHAnsi" w:hAnsiTheme="minorHAnsi" w:cs="Arial"/>
          <w:bCs/>
        </w:rPr>
        <w:t xml:space="preserve">1.3.2.2) </w:t>
      </w:r>
      <w:r w:rsidRPr="00026EE2">
        <w:rPr>
          <w:rFonts w:asciiTheme="minorHAnsi" w:hAnsiTheme="minorHAnsi" w:cs="Arial"/>
          <w:bCs/>
        </w:rPr>
        <w:t>Power remaining devices via USB DAQ cards connected to the</w:t>
      </w:r>
      <w:r>
        <w:rPr>
          <w:rFonts w:asciiTheme="minorHAnsi" w:hAnsiTheme="minorHAnsi" w:cs="Arial"/>
          <w:bCs/>
        </w:rPr>
        <w:t xml:space="preserve"> laptop or using batteries.</w:t>
      </w:r>
    </w:p>
    <w:p w:rsidR="00792807" w:rsidRPr="00F35BDD"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
          <w:bCs/>
          <w:highlight w:val="green"/>
        </w:rPr>
      </w:pPr>
      <w:r w:rsidRPr="00FD2738">
        <w:rPr>
          <w:rFonts w:asciiTheme="minorHAnsi" w:hAnsiTheme="minorHAnsi" w:cs="Arial"/>
          <w:b/>
          <w:bCs/>
          <w:highlight w:val="green"/>
        </w:rPr>
        <w:t>1.4) Flight-ready rig layout</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1.4.1) Considerations for successful in-flight performance</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r w:rsidRPr="00FD2738">
        <w:rPr>
          <w:rFonts w:asciiTheme="minorHAnsi" w:hAnsiTheme="minorHAnsi" w:cs="Arial"/>
          <w:bCs/>
          <w:highlight w:val="green"/>
        </w:rPr>
        <w:t xml:space="preserve">1.4.1.1) Total space available is limited to a smaller area than provided for </w:t>
      </w:r>
      <w:r w:rsidR="006228B1" w:rsidRPr="00FD2738">
        <w:rPr>
          <w:rFonts w:asciiTheme="minorHAnsi" w:hAnsiTheme="minorHAnsi" w:cs="Arial"/>
          <w:bCs/>
          <w:highlight w:val="green"/>
        </w:rPr>
        <w:t xml:space="preserve">a </w:t>
      </w:r>
      <w:r w:rsidRPr="00FD2738">
        <w:rPr>
          <w:rFonts w:asciiTheme="minorHAnsi" w:hAnsiTheme="minorHAnsi" w:cs="Arial"/>
          <w:bCs/>
          <w:highlight w:val="green"/>
        </w:rPr>
        <w:t>similar demonstration on the ground (</w:t>
      </w:r>
      <w:r w:rsidRPr="00FD2738">
        <w:rPr>
          <w:rFonts w:asciiTheme="minorHAnsi" w:hAnsiTheme="minorHAnsi" w:cs="Arial"/>
          <w:b/>
          <w:bCs/>
          <w:highlight w:val="green"/>
        </w:rPr>
        <w:t>Figure 3A</w:t>
      </w:r>
      <w:r w:rsidRPr="00FD2738">
        <w:rPr>
          <w:rFonts w:asciiTheme="minorHAnsi" w:hAnsiTheme="minorHAnsi" w:cs="Arial"/>
          <w:bCs/>
          <w:highlight w:val="green"/>
        </w:rPr>
        <w:t xml:space="preserve">).  Consider total space available and how that space will be divided between experimental rig space (including for components beyond those formally part of the prototype) and user space surrounding the rig. </w:t>
      </w:r>
      <w:r w:rsidRPr="000022ED">
        <w:rPr>
          <w:rFonts w:asciiTheme="minorHAnsi" w:hAnsiTheme="minorHAnsi" w:cs="Arial"/>
          <w:bCs/>
        </w:rPr>
        <w:t xml:space="preserve"> Experimental</w:t>
      </w:r>
      <w:r w:rsidRPr="009918DC">
        <w:rPr>
          <w:rFonts w:asciiTheme="minorHAnsi" w:hAnsiTheme="minorHAnsi" w:cs="Arial"/>
          <w:bCs/>
        </w:rPr>
        <w:t xml:space="preserve"> rigs vary in terms of forward or aft positioning, but this largely does not affect available operational space (or in-flight physics).</w:t>
      </w: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1.4.1.2) Determine which components are more appropriately accessed at a standing, kneeling, or floor height, as well as considering which components will benefit most from the protection attained within a structure support structure.</w:t>
      </w:r>
    </w:p>
    <w:p w:rsidR="00792807" w:rsidRPr="00F35BDD" w:rsidRDefault="00792807" w:rsidP="00792807">
      <w:pPr>
        <w:pStyle w:val="NormalWeb"/>
        <w:spacing w:before="0" w:beforeAutospacing="0" w:after="0" w:afterAutospacing="0"/>
        <w:jc w:val="both"/>
        <w:rPr>
          <w:rFonts w:asciiTheme="minorHAnsi" w:hAnsiTheme="minorHAnsi" w:cs="Arial"/>
          <w:bCs/>
          <w:highlight w:val="yellow"/>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1.4.2) Rig support structure</w:t>
      </w:r>
    </w:p>
    <w:p w:rsidR="00792807" w:rsidRPr="00FD2738" w:rsidRDefault="00792807" w:rsidP="00792807">
      <w:pPr>
        <w:pStyle w:val="NormalWeb"/>
        <w:spacing w:before="0" w:beforeAutospacing="0" w:after="0" w:afterAutospacing="0"/>
        <w:jc w:val="both"/>
        <w:rPr>
          <w:rFonts w:asciiTheme="minorHAnsi" w:hAnsiTheme="minorHAnsi" w:cs="Arial"/>
          <w:b/>
          <w:bCs/>
          <w:highlight w:val="green"/>
        </w:rPr>
      </w:pPr>
    </w:p>
    <w:p w:rsidR="00792807" w:rsidRPr="00870969" w:rsidRDefault="00792807" w:rsidP="00792807">
      <w:pPr>
        <w:jc w:val="both"/>
        <w:rPr>
          <w:rFonts w:asciiTheme="minorHAnsi" w:hAnsiTheme="minorHAnsi" w:cs="Arial"/>
          <w:bCs/>
        </w:rPr>
      </w:pPr>
      <w:r w:rsidRPr="00FD2738">
        <w:rPr>
          <w:rFonts w:asciiTheme="minorHAnsi" w:hAnsiTheme="minorHAnsi" w:cs="Arial"/>
          <w:bCs/>
          <w:highlight w:val="green"/>
        </w:rPr>
        <w:t>1.4.2.1) Obtain or construct a vertical equipment rack that meets considered layout needs, contains all components, enables different vertical levels for organization, withstands flight accelerations, and securely attaches to the intended aircraft cabin floor</w:t>
      </w:r>
      <w:r w:rsidRPr="00F35BDD">
        <w:rPr>
          <w:rFonts w:asciiTheme="minorHAnsi" w:hAnsiTheme="minorHAnsi" w:cs="Arial"/>
          <w:bCs/>
          <w:highlight w:val="yellow"/>
        </w:rPr>
        <w:t>.</w:t>
      </w:r>
      <w:r w:rsidRPr="00870969">
        <w:rPr>
          <w:rFonts w:asciiTheme="minorHAnsi" w:hAnsiTheme="minorHAnsi" w:cs="Arial"/>
          <w:bCs/>
        </w:rPr>
        <w:t xml:space="preserve">  </w:t>
      </w:r>
    </w:p>
    <w:p w:rsidR="00792807" w:rsidRPr="00870969" w:rsidRDefault="00792807" w:rsidP="00792807">
      <w:pPr>
        <w:jc w:val="both"/>
        <w:rPr>
          <w:rFonts w:asciiTheme="minorHAnsi" w:hAnsiTheme="minorHAnsi" w:cs="Arial"/>
          <w:bCs/>
        </w:rPr>
      </w:pPr>
    </w:p>
    <w:p w:rsidR="00792807" w:rsidRPr="00870969" w:rsidRDefault="00792807" w:rsidP="00792807">
      <w:pPr>
        <w:jc w:val="both"/>
        <w:rPr>
          <w:rFonts w:asciiTheme="minorHAnsi" w:hAnsiTheme="minorHAnsi" w:cs="Arial"/>
          <w:bCs/>
        </w:rPr>
      </w:pPr>
      <w:r w:rsidRPr="00FD2738">
        <w:rPr>
          <w:rFonts w:asciiTheme="minorHAnsi" w:hAnsiTheme="minorHAnsi" w:cs="Arial"/>
          <w:bCs/>
          <w:highlight w:val="yellow"/>
        </w:rPr>
        <w:t>1.4.2.2) Assign components to levels within the equipment rack (</w:t>
      </w:r>
      <w:r w:rsidRPr="00FD2738">
        <w:rPr>
          <w:rFonts w:asciiTheme="minorHAnsi" w:hAnsiTheme="minorHAnsi" w:cs="Arial"/>
          <w:b/>
          <w:bCs/>
          <w:highlight w:val="yellow"/>
        </w:rPr>
        <w:t>Figure 3B</w:t>
      </w:r>
      <w:r w:rsidRPr="00FD2738">
        <w:rPr>
          <w:rFonts w:asciiTheme="minorHAnsi" w:hAnsiTheme="minorHAnsi" w:cs="Arial"/>
          <w:bCs/>
          <w:highlight w:val="yellow"/>
        </w:rPr>
        <w:t>)</w:t>
      </w:r>
      <w:r w:rsidRPr="00FD2738">
        <w:rPr>
          <w:rFonts w:asciiTheme="minorHAnsi" w:hAnsiTheme="minorHAnsi" w:cs="Arial"/>
          <w:bCs/>
          <w:color w:val="000000" w:themeColor="text1"/>
          <w:highlight w:val="yellow"/>
        </w:rPr>
        <w:t>: a top level to place the laptop, a mid-rack level to contain prototype subcomponents and a floor level to contain extra wipes, gloves, and a miscellaneous waste container.</w:t>
      </w:r>
    </w:p>
    <w:p w:rsidR="00792807" w:rsidRDefault="00792807" w:rsidP="00792807">
      <w:pPr>
        <w:jc w:val="both"/>
        <w:rPr>
          <w:rFonts w:asciiTheme="minorHAnsi" w:hAnsiTheme="minorHAnsi" w:cs="Arial"/>
          <w:bCs/>
          <w:color w:val="000000" w:themeColor="text1"/>
        </w:rPr>
      </w:pPr>
    </w:p>
    <w:p w:rsidR="00792807" w:rsidRDefault="00792807" w:rsidP="00792807">
      <w:pPr>
        <w:jc w:val="both"/>
        <w:rPr>
          <w:rFonts w:asciiTheme="minorHAnsi" w:hAnsiTheme="minorHAnsi" w:cs="Arial"/>
          <w:bCs/>
          <w:color w:val="000000" w:themeColor="text1"/>
        </w:rPr>
      </w:pPr>
      <w:proofErr w:type="gramStart"/>
      <w:r>
        <w:rPr>
          <w:rFonts w:asciiTheme="minorHAnsi" w:hAnsiTheme="minorHAnsi" w:cs="Arial"/>
          <w:bCs/>
        </w:rPr>
        <w:t>1.4.2.3) Conceive additional structures within the rack to accommodate different desired levels.</w:t>
      </w:r>
      <w:proofErr w:type="gramEnd"/>
      <w:r>
        <w:rPr>
          <w:rFonts w:asciiTheme="minorHAnsi" w:hAnsiTheme="minorHAnsi" w:cs="Arial"/>
          <w:bCs/>
        </w:rPr>
        <w:t xml:space="preserve">  Implement</w:t>
      </w:r>
      <w:r w:rsidRPr="00870969">
        <w:rPr>
          <w:rFonts w:asciiTheme="minorHAnsi" w:hAnsiTheme="minorHAnsi" w:cs="Arial"/>
          <w:bCs/>
        </w:rPr>
        <w:t xml:space="preserve"> support beams at ‘mid’-height to hold a 2 ft. by 2 ft. microscope breadboard plate for screwing down rig components</w:t>
      </w:r>
      <w:r>
        <w:rPr>
          <w:rFonts w:asciiTheme="minorHAnsi" w:hAnsiTheme="minorHAnsi" w:cs="Arial"/>
          <w:bCs/>
        </w:rPr>
        <w:t xml:space="preserve">, and </w:t>
      </w:r>
      <w:r w:rsidRPr="00870969">
        <w:rPr>
          <w:rFonts w:asciiTheme="minorHAnsi" w:hAnsiTheme="minorHAnsi" w:cs="Arial"/>
          <w:bCs/>
        </w:rPr>
        <w:t>support beams approximately 2 feet higher to support a flight-approved laptop trough.</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1.4</w:t>
      </w:r>
      <w:r w:rsidRPr="00E26C76">
        <w:rPr>
          <w:rFonts w:asciiTheme="minorHAnsi" w:hAnsiTheme="minorHAnsi" w:cs="Arial"/>
          <w:bCs/>
        </w:rPr>
        <w:t>.2.4) Within vertical levels, determine opti</w:t>
      </w:r>
      <w:r w:rsidRPr="00A373F2">
        <w:rPr>
          <w:rFonts w:asciiTheme="minorHAnsi" w:hAnsiTheme="minorHAnsi" w:cs="Arial"/>
          <w:bCs/>
        </w:rPr>
        <w:t>mal component arrangement, taking into account accessibility limitations incurred due to the presence of other components as well as due to the potential position/orientation of the rig itself onboard a flight (e.g., 4</w:t>
      </w:r>
      <w:r w:rsidRPr="008A555F">
        <w:rPr>
          <w:rFonts w:asciiTheme="minorHAnsi" w:hAnsiTheme="minorHAnsi" w:cs="Arial"/>
          <w:bCs/>
          <w:vertAlign w:val="superscript"/>
        </w:rPr>
        <w:t>th</w:t>
      </w:r>
      <w:r w:rsidRPr="008A555F">
        <w:rPr>
          <w:rFonts w:asciiTheme="minorHAnsi" w:hAnsiTheme="minorHAnsi" w:cs="Arial"/>
          <w:bCs/>
        </w:rPr>
        <w:t xml:space="preserve"> side of a square rig may be close to aircraft wall, leaving only </w:t>
      </w:r>
      <w:r w:rsidRPr="00BA00C2">
        <w:rPr>
          <w:rFonts w:asciiTheme="minorHAnsi" w:hAnsiTheme="minorHAnsi" w:cs="Arial"/>
          <w:bCs/>
        </w:rPr>
        <w:t xml:space="preserve">3 sides accessible).  </w:t>
      </w:r>
    </w:p>
    <w:p w:rsidR="00792807" w:rsidRDefault="00792807" w:rsidP="00792807">
      <w:pPr>
        <w:jc w:val="both"/>
        <w:rPr>
          <w:rFonts w:asciiTheme="minorHAnsi" w:hAnsiTheme="minorHAnsi" w:cs="Arial"/>
          <w:bCs/>
        </w:rPr>
      </w:pPr>
      <w:r w:rsidRPr="00325285">
        <w:rPr>
          <w:rFonts w:asciiTheme="minorHAnsi" w:hAnsiTheme="minorHAnsi" w:cs="Arial"/>
          <w:b/>
          <w:bCs/>
        </w:rPr>
        <w:lastRenderedPageBreak/>
        <w:t>NOTE:</w:t>
      </w:r>
      <w:r>
        <w:rPr>
          <w:rFonts w:asciiTheme="minorHAnsi" w:hAnsiTheme="minorHAnsi" w:cs="Arial"/>
          <w:bCs/>
        </w:rPr>
        <w:t xml:space="preserve"> The</w:t>
      </w:r>
      <w:r w:rsidRPr="00BA00C2">
        <w:rPr>
          <w:rFonts w:asciiTheme="minorHAnsi" w:hAnsiTheme="minorHAnsi" w:cs="Arial"/>
          <w:bCs/>
        </w:rPr>
        <w:t xml:space="preserve"> leg straps to secure test operator</w:t>
      </w:r>
      <w:r>
        <w:rPr>
          <w:rFonts w:asciiTheme="minorHAnsi" w:hAnsiTheme="minorHAnsi" w:cs="Arial"/>
          <w:bCs/>
        </w:rPr>
        <w:t>s</w:t>
      </w:r>
      <w:r w:rsidRPr="00BA00C2">
        <w:rPr>
          <w:rFonts w:asciiTheme="minorHAnsi" w:hAnsiTheme="minorHAnsi" w:cs="Arial"/>
          <w:bCs/>
        </w:rPr>
        <w:t xml:space="preserve"> </w:t>
      </w:r>
      <w:r>
        <w:rPr>
          <w:rFonts w:asciiTheme="minorHAnsi" w:hAnsiTheme="minorHAnsi" w:cs="Arial"/>
          <w:bCs/>
        </w:rPr>
        <w:t>are at</w:t>
      </w:r>
      <w:r w:rsidRPr="00BA00C2">
        <w:rPr>
          <w:rFonts w:asciiTheme="minorHAnsi" w:hAnsiTheme="minorHAnsi" w:cs="Arial"/>
          <w:bCs/>
        </w:rPr>
        <w:t xml:space="preserve"> a fixed distance from the rig and </w:t>
      </w:r>
      <w:r w:rsidR="00545955">
        <w:rPr>
          <w:rFonts w:asciiTheme="minorHAnsi" w:hAnsiTheme="minorHAnsi" w:cs="Arial"/>
          <w:bCs/>
        </w:rPr>
        <w:t xml:space="preserve">are </w:t>
      </w:r>
      <w:r>
        <w:rPr>
          <w:rFonts w:asciiTheme="minorHAnsi" w:hAnsiTheme="minorHAnsi" w:cs="Arial"/>
          <w:bCs/>
        </w:rPr>
        <w:t>not</w:t>
      </w:r>
      <w:r w:rsidRPr="00BA00C2">
        <w:rPr>
          <w:rFonts w:asciiTheme="minorHAnsi" w:hAnsiTheme="minorHAnsi" w:cs="Arial"/>
          <w:bCs/>
        </w:rPr>
        <w:t xml:space="preserve"> available on all sides.</w:t>
      </w:r>
    </w:p>
    <w:p w:rsidR="00792807" w:rsidRPr="00A54F09" w:rsidRDefault="00792807" w:rsidP="00792807">
      <w:pPr>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t>1.4.2.5) Based on these determinations, d</w:t>
      </w:r>
      <w:r w:rsidRPr="00870969">
        <w:rPr>
          <w:rFonts w:asciiTheme="minorHAnsi" w:hAnsiTheme="minorHAnsi" w:cs="Arial"/>
          <w:bCs/>
        </w:rPr>
        <w:t>ivide the breadboard plate into 4 quadrants (</w:t>
      </w:r>
      <w:r w:rsidRPr="00870969">
        <w:rPr>
          <w:rFonts w:asciiTheme="minorHAnsi" w:hAnsiTheme="minorHAnsi" w:cs="Arial"/>
          <w:b/>
          <w:bCs/>
        </w:rPr>
        <w:t>Figure 3C</w:t>
      </w:r>
      <w:r w:rsidRPr="00870969">
        <w:rPr>
          <w:rFonts w:asciiTheme="minorHAnsi" w:hAnsiTheme="minorHAnsi" w:cs="Arial"/>
          <w:bCs/>
        </w:rPr>
        <w:t xml:space="preserve">), placing dedicated locations for electronics and optical block toward the aircraft wall, and the sample loader and microfluidic chip </w:t>
      </w:r>
      <w:r>
        <w:rPr>
          <w:rFonts w:asciiTheme="minorHAnsi" w:hAnsiTheme="minorHAnsi" w:cs="Arial"/>
          <w:bCs/>
        </w:rPr>
        <w:t>toward the cabin spac</w:t>
      </w:r>
      <w:r w:rsidRPr="00870969">
        <w:rPr>
          <w:rFonts w:asciiTheme="minorHAnsi" w:hAnsiTheme="minorHAnsi" w:cs="Arial"/>
          <w:bCs/>
        </w:rPr>
        <w:t>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rPr>
        <w:t>1.5) Prototype securing, containment, and visualization setup</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1.5.1) System electronics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1.5.1.1) Design, laser-cut, and assemble a custom acrylic box (</w:t>
      </w:r>
      <w:r w:rsidRPr="003C0297">
        <w:rPr>
          <w:rFonts w:asciiTheme="minorHAnsi" w:hAnsiTheme="minorHAnsi" w:cs="Arial"/>
          <w:b/>
          <w:bCs/>
        </w:rPr>
        <w:t>Figure</w:t>
      </w:r>
      <w:r>
        <w:rPr>
          <w:rFonts w:asciiTheme="minorHAnsi" w:hAnsiTheme="minorHAnsi" w:cs="Arial"/>
          <w:bCs/>
        </w:rPr>
        <w:t xml:space="preserve"> </w:t>
      </w:r>
      <w:r>
        <w:rPr>
          <w:rFonts w:asciiTheme="minorHAnsi" w:hAnsiTheme="minorHAnsi" w:cs="Arial"/>
          <w:b/>
          <w:bCs/>
        </w:rPr>
        <w:t xml:space="preserve">2D) </w:t>
      </w:r>
      <w:r>
        <w:rPr>
          <w:rFonts w:asciiTheme="minorHAnsi" w:hAnsiTheme="minorHAnsi" w:cs="Arial"/>
          <w:bCs/>
        </w:rPr>
        <w:t>to contain</w:t>
      </w:r>
      <w:r>
        <w:rPr>
          <w:rFonts w:asciiTheme="minorHAnsi" w:hAnsiTheme="minorHAnsi" w:cs="Arial"/>
          <w:b/>
          <w:bCs/>
        </w:rPr>
        <w:t xml:space="preserve"> </w:t>
      </w:r>
      <w:r>
        <w:rPr>
          <w:rFonts w:asciiTheme="minorHAnsi" w:hAnsiTheme="minorHAnsi" w:cs="Arial"/>
          <w:bCs/>
        </w:rPr>
        <w:t>the DAQ cards (strapped down) and hand-soldered boards (screwed to box wall).</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1.5.1.2) Utilize a swinging door for easy access (secured in-flight with </w:t>
      </w:r>
      <w:r w:rsidRPr="00D57027">
        <w:rPr>
          <w:rFonts w:asciiTheme="minorHAnsi" w:hAnsiTheme="minorHAnsi" w:cs="Arial"/>
          <w:color w:val="000000"/>
          <w:shd w:val="clear" w:color="auto" w:fill="FFFFFF"/>
        </w:rPr>
        <w:t>fabric</w:t>
      </w:r>
      <w:r w:rsidRPr="00D57027">
        <w:rPr>
          <w:rStyle w:val="apple-converted-space"/>
          <w:rFonts w:asciiTheme="minorHAnsi" w:hAnsiTheme="minorHAnsi" w:cs="Arial"/>
          <w:color w:val="000000"/>
          <w:shd w:val="clear" w:color="auto" w:fill="FFFFFF"/>
        </w:rPr>
        <w:t> </w:t>
      </w:r>
      <w:r w:rsidRPr="00D57027">
        <w:rPr>
          <w:rFonts w:asciiTheme="minorHAnsi" w:hAnsiTheme="minorHAnsi" w:cs="Arial"/>
          <w:bCs/>
          <w:color w:val="000000"/>
          <w:shd w:val="clear" w:color="auto" w:fill="FFFFFF"/>
        </w:rPr>
        <w:t xml:space="preserve">hook-and-loop </w:t>
      </w:r>
      <w:r w:rsidRPr="00325285">
        <w:rPr>
          <w:rFonts w:asciiTheme="minorHAnsi" w:hAnsiTheme="minorHAnsi" w:cs="Arial"/>
          <w:bCs/>
          <w:color w:val="000000"/>
          <w:shd w:val="clear" w:color="auto" w:fill="FFFFFF"/>
        </w:rPr>
        <w:t>fastener</w:t>
      </w:r>
      <w:r w:rsidRPr="00325285">
        <w:rPr>
          <w:rFonts w:asciiTheme="minorHAnsi" w:hAnsiTheme="minorHAnsi" w:cs="Arial"/>
          <w:bCs/>
        </w:rPr>
        <w:t xml:space="preserve">) and exit holes for USB cables and wires.  </w:t>
      </w:r>
    </w:p>
    <w:p w:rsidR="00792807" w:rsidRPr="00325285"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1.5.2) Sample loader</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1.5.2.1) Fabricate a custom acrylic ‘glove’ box (</w:t>
      </w:r>
      <w:r w:rsidRPr="00C379C1">
        <w:rPr>
          <w:rFonts w:asciiTheme="minorHAnsi" w:hAnsiTheme="minorHAnsi" w:cs="Arial"/>
          <w:b/>
          <w:bCs/>
        </w:rPr>
        <w:t xml:space="preserve">Figure </w:t>
      </w:r>
      <w:r>
        <w:rPr>
          <w:rFonts w:asciiTheme="minorHAnsi" w:hAnsiTheme="minorHAnsi" w:cs="Arial"/>
          <w:b/>
          <w:bCs/>
        </w:rPr>
        <w:t>4A</w:t>
      </w:r>
      <w:r w:rsidRPr="009C425D">
        <w:rPr>
          <w:rFonts w:asciiTheme="minorHAnsi" w:hAnsiTheme="minorHAnsi" w:cs="Arial"/>
          <w:bCs/>
        </w:rPr>
        <w:t>)</w:t>
      </w:r>
      <w:r>
        <w:rPr>
          <w:rFonts w:asciiTheme="minorHAnsi" w:hAnsiTheme="minorHAnsi" w:cs="Arial"/>
          <w:bCs/>
        </w:rPr>
        <w:t xml:space="preserve"> with arm access holes to provide a cubic space in which to perform the loader demonstration (</w:t>
      </w:r>
      <w:r>
        <w:rPr>
          <w:rFonts w:asciiTheme="minorHAnsi" w:hAnsiTheme="minorHAnsi" w:cs="Arial"/>
          <w:b/>
          <w:bCs/>
        </w:rPr>
        <w:t>Figure 4C</w:t>
      </w:r>
      <w:r>
        <w:rPr>
          <w:rFonts w:asciiTheme="minorHAnsi" w:hAnsiTheme="minorHAnsi" w:cs="Arial"/>
          <w:bCs/>
        </w:rPr>
        <w:t>) without risking contamination of the flight cabin.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Pr>
          <w:rFonts w:asciiTheme="minorHAnsi" w:hAnsiTheme="minorHAnsi" w:cs="Arial"/>
          <w:bCs/>
        </w:rPr>
        <w:t>1.5.2.2) Feed tubing to and from the loader through small circular holes in the side of the box.</w:t>
      </w:r>
      <w:proofErr w:type="gramEnd"/>
      <w:r>
        <w:rPr>
          <w:rFonts w:asciiTheme="minorHAnsi" w:hAnsiTheme="minorHAnsi" w:cs="Arial"/>
          <w:bCs/>
        </w:rPr>
        <w:t xml:space="preserve">  </w:t>
      </w:r>
    </w:p>
    <w:p w:rsidR="00792807" w:rsidRPr="00325285"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 xml:space="preserve">1.5.3) </w:t>
      </w:r>
      <w:proofErr w:type="spellStart"/>
      <w:r w:rsidRPr="00325285">
        <w:rPr>
          <w:rFonts w:asciiTheme="minorHAnsi" w:hAnsiTheme="minorHAnsi" w:cs="Arial"/>
          <w:bCs/>
        </w:rPr>
        <w:t>Micromixer</w:t>
      </w:r>
      <w:proofErr w:type="spellEnd"/>
    </w:p>
    <w:p w:rsidR="00792807" w:rsidRDefault="00792807" w:rsidP="00792807">
      <w:pPr>
        <w:pStyle w:val="NormalWeb"/>
        <w:spacing w:before="0" w:beforeAutospacing="0" w:after="0" w:afterAutospacing="0"/>
        <w:jc w:val="both"/>
        <w:rPr>
          <w:rFonts w:asciiTheme="minorHAnsi" w:hAnsiTheme="minorHAnsi" w:cs="Arial"/>
          <w:bCs/>
          <w:i/>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Pr>
          <w:rFonts w:asciiTheme="minorHAnsi" w:hAnsiTheme="minorHAnsi" w:cs="Arial"/>
          <w:bCs/>
        </w:rPr>
        <w:t>1.5.3.1) A</w:t>
      </w:r>
      <w:r w:rsidRPr="00F35BDD">
        <w:rPr>
          <w:rFonts w:asciiTheme="minorHAnsi" w:hAnsiTheme="minorHAnsi" w:cs="Arial"/>
          <w:bCs/>
        </w:rPr>
        <w:t>dapt equipment used on the ground</w:t>
      </w:r>
      <w:r w:rsidRPr="00DA73AF">
        <w:rPr>
          <w:rFonts w:asciiTheme="minorHAnsi" w:hAnsiTheme="minorHAnsi" w:cs="Arial"/>
          <w:bCs/>
        </w:rPr>
        <w:t>.</w:t>
      </w:r>
      <w:proofErr w:type="gramEnd"/>
      <w:r w:rsidRPr="00DA73AF">
        <w:rPr>
          <w:rFonts w:asciiTheme="minorHAnsi" w:hAnsiTheme="minorHAnsi" w:cs="Arial"/>
          <w:bCs/>
        </w:rPr>
        <w:t xml:space="preserve">  </w:t>
      </w:r>
      <w:r>
        <w:rPr>
          <w:rFonts w:asciiTheme="minorHAnsi" w:hAnsiTheme="minorHAnsi" w:cs="Arial"/>
          <w:bCs/>
        </w:rPr>
        <w:t>Bolt a stereomicroscope (</w:t>
      </w:r>
      <w:r>
        <w:rPr>
          <w:rFonts w:asciiTheme="minorHAnsi" w:hAnsiTheme="minorHAnsi" w:cs="Arial"/>
          <w:b/>
          <w:bCs/>
        </w:rPr>
        <w:t>Figure 4B</w:t>
      </w:r>
      <w:r w:rsidRPr="002B5157">
        <w:rPr>
          <w:rFonts w:asciiTheme="minorHAnsi" w:hAnsiTheme="minorHAnsi" w:cs="Arial"/>
          <w:bCs/>
        </w:rPr>
        <w:t>)</w:t>
      </w:r>
      <w:r>
        <w:rPr>
          <w:rFonts w:asciiTheme="minorHAnsi" w:hAnsiTheme="minorHAnsi" w:cs="Arial"/>
          <w:bCs/>
        </w:rPr>
        <w:t xml:space="preserve"> to the breadboard plate and fit it with a custom acrylic chip holder, also bolted to the plate.</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1.5.3.2) Fit a USB CCD camera to the microscope eyepiece and </w:t>
      </w:r>
      <w:proofErr w:type="gramStart"/>
      <w:r>
        <w:rPr>
          <w:rFonts w:asciiTheme="minorHAnsi" w:hAnsiTheme="minorHAnsi" w:cs="Arial"/>
          <w:bCs/>
        </w:rPr>
        <w:t>connect</w:t>
      </w:r>
      <w:proofErr w:type="gramEnd"/>
      <w:r>
        <w:rPr>
          <w:rFonts w:asciiTheme="minorHAnsi" w:hAnsiTheme="minorHAnsi" w:cs="Arial"/>
          <w:bCs/>
        </w:rPr>
        <w:t xml:space="preserve"> it to the laptop (</w:t>
      </w:r>
      <w:r>
        <w:rPr>
          <w:rFonts w:asciiTheme="minorHAnsi" w:hAnsiTheme="minorHAnsi" w:cs="Arial"/>
          <w:b/>
          <w:bCs/>
        </w:rPr>
        <w:t>Fig. 4D</w:t>
      </w:r>
      <w:r>
        <w:rPr>
          <w:rFonts w:asciiTheme="minorHAnsi" w:hAnsiTheme="minorHAnsi" w:cs="Arial"/>
          <w:bCs/>
        </w:rPr>
        <w:t>) to save video synchronize</w:t>
      </w:r>
      <w:r w:rsidR="00191A09">
        <w:rPr>
          <w:rFonts w:asciiTheme="minorHAnsi" w:hAnsiTheme="minorHAnsi" w:cs="Arial"/>
          <w:bCs/>
        </w:rPr>
        <w:t>d</w:t>
      </w:r>
      <w:r>
        <w:rPr>
          <w:rFonts w:asciiTheme="minorHAnsi" w:hAnsiTheme="minorHAnsi" w:cs="Arial"/>
          <w:bCs/>
        </w:rPr>
        <w:t xml:space="preserve"> with other data (gravity, driving pressure, and flow rate).</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1.5.4) Optical block</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1.5.4.1) Fabricate a custom opaque acrylic box (</w:t>
      </w:r>
      <w:r>
        <w:rPr>
          <w:rFonts w:asciiTheme="minorHAnsi" w:hAnsiTheme="minorHAnsi" w:cs="Arial"/>
          <w:b/>
          <w:bCs/>
        </w:rPr>
        <w:t>Figure.</w:t>
      </w:r>
      <w:r w:rsidRPr="00A63F04">
        <w:rPr>
          <w:rFonts w:asciiTheme="minorHAnsi" w:hAnsiTheme="minorHAnsi" w:cs="Arial"/>
          <w:b/>
          <w:bCs/>
        </w:rPr>
        <w:t xml:space="preserve"> </w:t>
      </w:r>
      <w:r>
        <w:rPr>
          <w:rFonts w:asciiTheme="minorHAnsi" w:hAnsiTheme="minorHAnsi" w:cs="Arial"/>
          <w:b/>
          <w:bCs/>
        </w:rPr>
        <w:t>4A</w:t>
      </w:r>
      <w:r>
        <w:rPr>
          <w:rFonts w:asciiTheme="minorHAnsi" w:hAnsiTheme="minorHAnsi" w:cs="Arial"/>
          <w:bCs/>
        </w:rPr>
        <w:t>, right) to cover the block, shielding it from ambient light and controlling laser hazards.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1.5.4.2) Utilize an optical filter ‘window’ to safely check laser function.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25285" w:rsidRDefault="00792807" w:rsidP="00792807">
      <w:pPr>
        <w:pStyle w:val="NormalWeb"/>
        <w:spacing w:before="0" w:beforeAutospacing="0" w:after="0" w:afterAutospacing="0"/>
        <w:jc w:val="both"/>
        <w:rPr>
          <w:rFonts w:asciiTheme="minorHAnsi" w:hAnsiTheme="minorHAnsi" w:cs="Arial"/>
          <w:bCs/>
        </w:rPr>
      </w:pPr>
      <w:r w:rsidRPr="00325285">
        <w:rPr>
          <w:rFonts w:asciiTheme="minorHAnsi" w:hAnsiTheme="minorHAnsi" w:cs="Arial"/>
          <w:bCs/>
        </w:rPr>
        <w:t>1.5.5) Laptop</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1.5.5.1) Bolt a flight-approved laptop tray to the support beams within the support structure.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lastRenderedPageBreak/>
        <w:t>1.5.5.2) Use hook-and-loop fastener to secure USB cables along rack architecture.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highlight w:val="yellow"/>
        </w:rPr>
      </w:pPr>
      <w:r w:rsidRPr="003C3C74">
        <w:rPr>
          <w:rFonts w:asciiTheme="minorHAnsi" w:hAnsiTheme="minorHAnsi" w:cs="Arial"/>
          <w:b/>
          <w:bCs/>
          <w:highlight w:val="yellow"/>
        </w:rPr>
        <w:t>1.6) In-flight demonstration implementation</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Pr="00325285" w:rsidRDefault="00792807" w:rsidP="00792807">
      <w:pPr>
        <w:pStyle w:val="NormalWeb"/>
        <w:spacing w:before="0" w:beforeAutospacing="0" w:after="0" w:afterAutospacing="0"/>
        <w:jc w:val="both"/>
        <w:rPr>
          <w:rFonts w:asciiTheme="minorHAnsi" w:hAnsiTheme="minorHAnsi" w:cs="Arial"/>
          <w:bCs/>
          <w:highlight w:val="yellow"/>
        </w:rPr>
      </w:pPr>
      <w:r w:rsidRPr="00325285">
        <w:rPr>
          <w:rFonts w:asciiTheme="minorHAnsi" w:hAnsiTheme="minorHAnsi" w:cs="Arial"/>
          <w:bCs/>
          <w:highlight w:val="yellow"/>
        </w:rPr>
        <w:t>1.6.1) Simple interventions to proceed through demonstrations</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1.6.1.1) </w:t>
      </w:r>
      <w:proofErr w:type="gramStart"/>
      <w:r>
        <w:rPr>
          <w:rFonts w:asciiTheme="minorHAnsi" w:hAnsiTheme="minorHAnsi" w:cs="Arial"/>
          <w:bCs/>
          <w:highlight w:val="yellow"/>
        </w:rPr>
        <w:t>Incorporate</w:t>
      </w:r>
      <w:proofErr w:type="gramEnd"/>
      <w:r>
        <w:rPr>
          <w:rFonts w:asciiTheme="minorHAnsi" w:hAnsiTheme="minorHAnsi" w:cs="Arial"/>
          <w:bCs/>
          <w:highlight w:val="yellow"/>
        </w:rPr>
        <w:t xml:space="preserve"> additional components that e</w:t>
      </w:r>
      <w:r w:rsidRPr="003469CB">
        <w:rPr>
          <w:rFonts w:asciiTheme="minorHAnsi" w:hAnsiTheme="minorHAnsi" w:cs="Arial"/>
          <w:bCs/>
          <w:highlight w:val="yellow"/>
        </w:rPr>
        <w:t>liminate required manual tubing adjustments in-flight or other actions that require significant dexterity or could risk leaking fluids into the cabin environment.</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Pr="00F01C54" w:rsidRDefault="00792807" w:rsidP="00792807">
      <w:pPr>
        <w:pStyle w:val="NormalWeb"/>
        <w:spacing w:before="0" w:beforeAutospacing="0" w:after="0" w:afterAutospacing="0"/>
        <w:jc w:val="both"/>
        <w:rPr>
          <w:rFonts w:asciiTheme="minorHAnsi" w:hAnsiTheme="minorHAnsi" w:cs="Arial"/>
          <w:bCs/>
        </w:rPr>
      </w:pPr>
      <w:r w:rsidRPr="00F01C54">
        <w:rPr>
          <w:rFonts w:asciiTheme="minorHAnsi" w:hAnsiTheme="minorHAnsi" w:cs="Arial"/>
          <w:bCs/>
        </w:rPr>
        <w:t>1.6.1</w:t>
      </w:r>
      <w:r>
        <w:rPr>
          <w:rFonts w:asciiTheme="minorHAnsi" w:hAnsiTheme="minorHAnsi" w:cs="Arial"/>
          <w:bCs/>
        </w:rPr>
        <w:t>.1.1</w:t>
      </w:r>
      <w:r w:rsidRPr="00F01C54">
        <w:rPr>
          <w:rFonts w:asciiTheme="minorHAnsi" w:hAnsiTheme="minorHAnsi" w:cs="Arial"/>
          <w:bCs/>
        </w:rPr>
        <w:t>)</w:t>
      </w:r>
      <w:r w:rsidRPr="00F01C54">
        <w:rPr>
          <w:rFonts w:asciiTheme="minorHAnsi" w:hAnsiTheme="minorHAnsi" w:cs="Arial"/>
          <w:bCs/>
          <w:i/>
        </w:rPr>
        <w:t xml:space="preserve"> </w:t>
      </w:r>
      <w:r>
        <w:rPr>
          <w:rFonts w:asciiTheme="minorHAnsi" w:hAnsiTheme="minorHAnsi" w:cs="Arial"/>
          <w:bCs/>
        </w:rPr>
        <w:t>C</w:t>
      </w:r>
      <w:r w:rsidRPr="00F01C54">
        <w:rPr>
          <w:rFonts w:asciiTheme="minorHAnsi" w:hAnsiTheme="minorHAnsi" w:cs="Arial"/>
          <w:bCs/>
        </w:rPr>
        <w:t>ustom</w:t>
      </w:r>
      <w:r>
        <w:rPr>
          <w:rFonts w:asciiTheme="minorHAnsi" w:hAnsiTheme="minorHAnsi" w:cs="Arial"/>
          <w:bCs/>
        </w:rPr>
        <w:t>-machine and integrate a</w:t>
      </w:r>
      <w:r w:rsidRPr="00F01C54">
        <w:rPr>
          <w:rFonts w:asciiTheme="minorHAnsi" w:hAnsiTheme="minorHAnsi" w:cs="Arial"/>
          <w:bCs/>
        </w:rPr>
        <w:t xml:space="preserve"> pressure manifold (</w:t>
      </w:r>
      <w:r w:rsidRPr="00F01C54">
        <w:rPr>
          <w:rFonts w:asciiTheme="minorHAnsi" w:hAnsiTheme="minorHAnsi" w:cs="Arial"/>
          <w:b/>
          <w:bCs/>
        </w:rPr>
        <w:t>Figure 5A</w:t>
      </w:r>
      <w:r w:rsidRPr="00F01C54">
        <w:rPr>
          <w:rFonts w:asciiTheme="minorHAnsi" w:hAnsiTheme="minorHAnsi" w:cs="Arial"/>
          <w:bCs/>
        </w:rPr>
        <w:t xml:space="preserve">) consisting of an aluminum cylinder drilled and tapped to fit a screw-on needle </w:t>
      </w:r>
      <w:proofErr w:type="spellStart"/>
      <w:r w:rsidRPr="00F01C54">
        <w:rPr>
          <w:rFonts w:asciiTheme="minorHAnsi" w:hAnsiTheme="minorHAnsi" w:cs="Arial"/>
          <w:bCs/>
        </w:rPr>
        <w:t>luer</w:t>
      </w:r>
      <w:proofErr w:type="spellEnd"/>
      <w:r w:rsidRPr="00F01C54">
        <w:rPr>
          <w:rFonts w:asciiTheme="minorHAnsi" w:hAnsiTheme="minorHAnsi" w:cs="Arial"/>
          <w:bCs/>
        </w:rPr>
        <w:t xml:space="preserve"> adaptor serving as a pressure inlet.  Drill smaller holes around the circumference to fit O-rings and </w:t>
      </w:r>
      <w:proofErr w:type="spellStart"/>
      <w:r w:rsidRPr="00F01C54">
        <w:rPr>
          <w:rFonts w:asciiTheme="minorHAnsi" w:hAnsiTheme="minorHAnsi" w:cs="Arial"/>
          <w:bCs/>
        </w:rPr>
        <w:t>microbore</w:t>
      </w:r>
      <w:proofErr w:type="spellEnd"/>
      <w:r w:rsidRPr="00F01C54">
        <w:rPr>
          <w:rFonts w:asciiTheme="minorHAnsi" w:hAnsiTheme="minorHAnsi" w:cs="Arial"/>
          <w:bCs/>
        </w:rPr>
        <w:t xml:space="preserve"> tubing as outlets.</w:t>
      </w:r>
      <w:r>
        <w:rPr>
          <w:rFonts w:asciiTheme="minorHAnsi" w:hAnsiTheme="minorHAnsi" w:cs="Arial"/>
          <w:bCs/>
        </w:rPr>
        <w:t xml:space="preserve">  Use to pressure multiple source vials simultaneously.</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01C54">
        <w:rPr>
          <w:rFonts w:asciiTheme="minorHAnsi" w:hAnsiTheme="minorHAnsi" w:cs="Arial"/>
          <w:bCs/>
        </w:rPr>
        <w:t>1.6.</w:t>
      </w:r>
      <w:r>
        <w:rPr>
          <w:rFonts w:asciiTheme="minorHAnsi" w:hAnsiTheme="minorHAnsi" w:cs="Arial"/>
          <w:bCs/>
        </w:rPr>
        <w:t>1.1.2</w:t>
      </w:r>
      <w:r w:rsidRPr="00F01C54">
        <w:rPr>
          <w:rFonts w:asciiTheme="minorHAnsi" w:hAnsiTheme="minorHAnsi" w:cs="Arial"/>
          <w:bCs/>
        </w:rPr>
        <w:t xml:space="preserve">) </w:t>
      </w:r>
      <w:r>
        <w:rPr>
          <w:rFonts w:asciiTheme="minorHAnsi" w:hAnsiTheme="minorHAnsi" w:cs="Arial"/>
          <w:bCs/>
        </w:rPr>
        <w:t xml:space="preserve">Assemble </w:t>
      </w:r>
      <w:r w:rsidRPr="00F01C54">
        <w:rPr>
          <w:rFonts w:asciiTheme="minorHAnsi" w:hAnsiTheme="minorHAnsi" w:cs="Arial"/>
          <w:bCs/>
        </w:rPr>
        <w:t>a panel of three-way solenoid valves (</w:t>
      </w:r>
      <w:r w:rsidRPr="00F01C54">
        <w:rPr>
          <w:rFonts w:asciiTheme="minorHAnsi" w:hAnsiTheme="minorHAnsi" w:cs="Arial"/>
          <w:b/>
          <w:bCs/>
        </w:rPr>
        <w:t>Figures 5B</w:t>
      </w:r>
      <w:r w:rsidRPr="00F01C54">
        <w:rPr>
          <w:rFonts w:asciiTheme="minorHAnsi" w:hAnsiTheme="minorHAnsi" w:cs="Arial"/>
          <w:bCs/>
        </w:rPr>
        <w:t>) controlled by tandem</w:t>
      </w:r>
      <w:r>
        <w:rPr>
          <w:rFonts w:asciiTheme="minorHAnsi" w:hAnsiTheme="minorHAnsi" w:cs="Arial"/>
          <w:bCs/>
        </w:rPr>
        <w:t xml:space="preserve"> MOSFET switches (</w:t>
      </w:r>
      <w:r>
        <w:rPr>
          <w:rFonts w:asciiTheme="minorHAnsi" w:hAnsiTheme="minorHAnsi" w:cs="Arial"/>
          <w:b/>
          <w:bCs/>
        </w:rPr>
        <w:t>Figure 5C</w:t>
      </w:r>
      <w:r>
        <w:rPr>
          <w:rFonts w:asciiTheme="minorHAnsi" w:hAnsiTheme="minorHAnsi" w:cs="Arial"/>
          <w:bCs/>
        </w:rPr>
        <w:t xml:space="preserve">) wired to a DAQ card.  Adapt </w:t>
      </w:r>
      <w:proofErr w:type="spellStart"/>
      <w:r>
        <w:rPr>
          <w:rFonts w:asciiTheme="minorHAnsi" w:hAnsiTheme="minorHAnsi" w:cs="Arial"/>
          <w:bCs/>
        </w:rPr>
        <w:t>microbore</w:t>
      </w:r>
      <w:proofErr w:type="spellEnd"/>
      <w:r>
        <w:rPr>
          <w:rFonts w:asciiTheme="minorHAnsi" w:hAnsiTheme="minorHAnsi" w:cs="Arial"/>
          <w:bCs/>
        </w:rPr>
        <w:t xml:space="preserve"> tubing to fit valve ports.   Use to control fluid flow from the different vials. </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r>
        <w:rPr>
          <w:rFonts w:asciiTheme="minorHAnsi" w:hAnsiTheme="minorHAnsi" w:cs="Arial"/>
          <w:bCs/>
          <w:highlight w:val="yellow"/>
        </w:rPr>
        <w:t xml:space="preserve">1.6.1.2) Program software to </w:t>
      </w:r>
      <w:proofErr w:type="gramStart"/>
      <w:r>
        <w:rPr>
          <w:rFonts w:asciiTheme="minorHAnsi" w:hAnsiTheme="minorHAnsi" w:cs="Arial"/>
          <w:bCs/>
          <w:highlight w:val="yellow"/>
        </w:rPr>
        <w:t>proceed</w:t>
      </w:r>
      <w:proofErr w:type="gramEnd"/>
      <w:r>
        <w:rPr>
          <w:rFonts w:asciiTheme="minorHAnsi" w:hAnsiTheme="minorHAnsi" w:cs="Arial"/>
          <w:bCs/>
          <w:highlight w:val="yellow"/>
        </w:rPr>
        <w:t xml:space="preserve"> through demonstrations (</w:t>
      </w:r>
      <w:r w:rsidRPr="005F2E0C">
        <w:rPr>
          <w:rFonts w:asciiTheme="minorHAnsi" w:hAnsiTheme="minorHAnsi" w:cs="Arial"/>
          <w:b/>
          <w:bCs/>
          <w:highlight w:val="yellow"/>
        </w:rPr>
        <w:t>Figure 6</w:t>
      </w:r>
      <w:r>
        <w:rPr>
          <w:rFonts w:asciiTheme="minorHAnsi" w:hAnsiTheme="minorHAnsi" w:cs="Arial"/>
          <w:bCs/>
          <w:highlight w:val="yellow"/>
        </w:rPr>
        <w:t>) using single-button interventions (e.g., single click on the laptop)</w:t>
      </w:r>
      <w:r w:rsidRPr="003469CB">
        <w:rPr>
          <w:rFonts w:asciiTheme="minorHAnsi" w:hAnsiTheme="minorHAnsi" w:cs="Arial"/>
          <w:bCs/>
          <w:highlight w:val="yellow"/>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1.6.2) Backup Manual Control</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1.6.2.1) Add slide clamps to rig to enable some manual control over the fluidics, perhaps if tubing unexpectedly needs to be disconnected and reconnected during 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1.6.2.2) Include sufficient cleanup wipes in the floor rack section </w:t>
      </w:r>
      <w:r w:rsidR="00037C8D">
        <w:rPr>
          <w:rFonts w:asciiTheme="minorHAnsi" w:hAnsiTheme="minorHAnsi" w:cs="Arial"/>
          <w:bCs/>
        </w:rPr>
        <w:t xml:space="preserve">in case of </w:t>
      </w:r>
      <w:r>
        <w:rPr>
          <w:rFonts w:asciiTheme="minorHAnsi" w:hAnsiTheme="minorHAnsi" w:cs="Arial"/>
          <w:bCs/>
        </w:rPr>
        <w:t>leaks in 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37E9D"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
          <w:bCs/>
          <w:highlight w:val="green"/>
        </w:rPr>
        <w:t xml:space="preserve">1.7) Flight disturbance readiness: </w:t>
      </w:r>
      <w:r w:rsidRPr="00FD2738">
        <w:rPr>
          <w:rFonts w:asciiTheme="minorHAnsi" w:hAnsiTheme="minorHAnsi" w:cs="Arial"/>
          <w:bCs/>
          <w:highlight w:val="green"/>
        </w:rPr>
        <w:t xml:space="preserve">Ready system for possible sudden jolting forces, vibration, or passenger collision in </w:t>
      </w:r>
      <w:r w:rsidRPr="00D53500">
        <w:rPr>
          <w:rFonts w:asciiTheme="minorHAnsi" w:hAnsiTheme="minorHAnsi" w:cs="Arial"/>
          <w:bCs/>
          <w:highlight w:val="green"/>
        </w:rPr>
        <w:t>flight.</w:t>
      </w:r>
    </w:p>
    <w:p w:rsidR="00792807" w:rsidRPr="003C3C74"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1.7.1) Alignment stabilization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1.7.1.1) </w:t>
      </w:r>
      <w:r w:rsidRPr="00F36A5F">
        <w:rPr>
          <w:rFonts w:asciiTheme="minorHAnsi" w:hAnsiTheme="minorHAnsi" w:cs="Arial"/>
          <w:bCs/>
        </w:rPr>
        <w:t xml:space="preserve">Apply quick-drying epoxy to aligned components that are easily misadjusted, particularly optical components.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A7EA4" w:rsidRDefault="00792807" w:rsidP="00792807">
      <w:pPr>
        <w:pStyle w:val="NormalWeb"/>
        <w:spacing w:before="0" w:beforeAutospacing="0" w:after="0" w:afterAutospacing="0"/>
        <w:jc w:val="both"/>
        <w:rPr>
          <w:rFonts w:asciiTheme="minorHAnsi" w:hAnsiTheme="minorHAnsi" w:cs="Arial"/>
          <w:bCs/>
        </w:rPr>
      </w:pPr>
      <w:r w:rsidRPr="00236A8F">
        <w:rPr>
          <w:rFonts w:asciiTheme="minorHAnsi" w:hAnsiTheme="minorHAnsi" w:cs="Arial"/>
          <w:bCs/>
          <w:highlight w:val="yellow"/>
        </w:rPr>
        <w:t>1.7.1.2) Apply industrial grade epoxy over the quick-dry epoxy as well as to secure other components as necessary, including the CCD camera attachment to the microscope eyepiece.</w:t>
      </w:r>
    </w:p>
    <w:p w:rsidR="00792807" w:rsidRPr="003C3C74"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1.7.2) Physical disturbance testing</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highlight w:val="yellow"/>
        </w:rPr>
      </w:pPr>
      <w:proofErr w:type="gramStart"/>
      <w:r w:rsidRPr="00FD2738">
        <w:rPr>
          <w:rFonts w:asciiTheme="minorHAnsi" w:hAnsiTheme="minorHAnsi" w:cs="Arial"/>
          <w:bCs/>
          <w:highlight w:val="green"/>
        </w:rPr>
        <w:t>1.7.2.1) Shake rig support structure with all components in place.</w:t>
      </w:r>
      <w:proofErr w:type="gramEnd"/>
      <w:r w:rsidRPr="00FD2738">
        <w:rPr>
          <w:rFonts w:asciiTheme="minorHAnsi" w:hAnsiTheme="minorHAnsi" w:cs="Arial"/>
          <w:bCs/>
          <w:highlight w:val="green"/>
        </w:rPr>
        <w:t xml:space="preserve"> </w:t>
      </w:r>
    </w:p>
    <w:p w:rsidR="00792807" w:rsidRDefault="00792807" w:rsidP="00792807">
      <w:pPr>
        <w:pStyle w:val="NormalWeb"/>
        <w:spacing w:before="0" w:beforeAutospacing="0" w:after="0" w:afterAutospacing="0"/>
        <w:jc w:val="both"/>
        <w:rPr>
          <w:rFonts w:asciiTheme="minorHAnsi" w:hAnsiTheme="minorHAnsi" w:cs="Arial"/>
          <w:bCs/>
          <w:highlight w:val="yellow"/>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highlight w:val="yellow"/>
        </w:rPr>
        <w:lastRenderedPageBreak/>
        <w:t xml:space="preserve">1.7.2.2) </w:t>
      </w:r>
      <w:r w:rsidRPr="00F35BDD">
        <w:rPr>
          <w:rFonts w:asciiTheme="minorHAnsi" w:hAnsiTheme="minorHAnsi" w:cs="Arial"/>
          <w:bCs/>
          <w:highlight w:val="yellow"/>
        </w:rPr>
        <w:t xml:space="preserve">Check individual component functionality after subjecting the rig to the </w:t>
      </w:r>
      <w:proofErr w:type="gramStart"/>
      <w:r w:rsidRPr="00F35BDD">
        <w:rPr>
          <w:rFonts w:asciiTheme="minorHAnsi" w:hAnsiTheme="minorHAnsi" w:cs="Arial"/>
          <w:bCs/>
          <w:highlight w:val="yellow"/>
        </w:rPr>
        <w:t>disturbance,</w:t>
      </w:r>
      <w:proofErr w:type="gramEnd"/>
      <w:r w:rsidRPr="00F35BDD">
        <w:rPr>
          <w:rFonts w:asciiTheme="minorHAnsi" w:hAnsiTheme="minorHAnsi" w:cs="Arial"/>
          <w:bCs/>
          <w:highlight w:val="yellow"/>
        </w:rPr>
        <w:t xml:space="preserve"> particularly aligned optical components.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Cs/>
        </w:rPr>
      </w:pPr>
      <w:r w:rsidRPr="003C3C74">
        <w:rPr>
          <w:rFonts w:asciiTheme="minorHAnsi" w:hAnsiTheme="minorHAnsi" w:cs="Arial"/>
          <w:bCs/>
        </w:rPr>
        <w:t>1.7.3) Passenger risk management</w:t>
      </w:r>
    </w:p>
    <w:p w:rsidR="00792807" w:rsidRPr="000022ED"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901CA3">
        <w:rPr>
          <w:rFonts w:asciiTheme="minorHAnsi" w:hAnsiTheme="minorHAnsi" w:cs="Arial"/>
          <w:bCs/>
        </w:rPr>
        <w:t>1.7.</w:t>
      </w:r>
      <w:r>
        <w:rPr>
          <w:rFonts w:asciiTheme="minorHAnsi" w:hAnsiTheme="minorHAnsi" w:cs="Arial"/>
          <w:bCs/>
        </w:rPr>
        <w:t>3</w:t>
      </w:r>
      <w:r w:rsidRPr="00F35BDD">
        <w:rPr>
          <w:rFonts w:asciiTheme="minorHAnsi" w:hAnsiTheme="minorHAnsi" w:cs="Arial"/>
          <w:bCs/>
        </w:rPr>
        <w:t>.1)</w:t>
      </w:r>
      <w:r>
        <w:rPr>
          <w:rFonts w:asciiTheme="minorHAnsi" w:hAnsiTheme="minorHAnsi" w:cs="Arial"/>
          <w:bCs/>
          <w:i/>
        </w:rPr>
        <w:t xml:space="preserve"> </w:t>
      </w:r>
      <w:r w:rsidRPr="00F35BDD">
        <w:rPr>
          <w:rFonts w:asciiTheme="minorHAnsi" w:hAnsiTheme="minorHAnsi" w:cs="Arial"/>
          <w:bCs/>
        </w:rPr>
        <w:t>Apply foam padding</w:t>
      </w:r>
      <w:r>
        <w:rPr>
          <w:rFonts w:asciiTheme="minorHAnsi" w:hAnsiTheme="minorHAnsi" w:cs="Arial"/>
          <w:bCs/>
        </w:rPr>
        <w:t xml:space="preserve"> to areas (corners, edges) of the vertical equipment rack structure that could harm a flight passenger that accidentally knocks into the rig (</w:t>
      </w:r>
      <w:r>
        <w:rPr>
          <w:rFonts w:asciiTheme="minorHAnsi" w:hAnsiTheme="minorHAnsi" w:cs="Arial"/>
          <w:b/>
          <w:bCs/>
        </w:rPr>
        <w:t>Figure 4C</w:t>
      </w:r>
      <w:r>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901CA3">
        <w:rPr>
          <w:rFonts w:asciiTheme="minorHAnsi" w:hAnsiTheme="minorHAnsi" w:cs="Arial"/>
          <w:bCs/>
        </w:rPr>
        <w:t>1.7.</w:t>
      </w:r>
      <w:r>
        <w:rPr>
          <w:rFonts w:asciiTheme="minorHAnsi" w:hAnsiTheme="minorHAnsi" w:cs="Arial"/>
          <w:bCs/>
        </w:rPr>
        <w:t>3</w:t>
      </w:r>
      <w:r w:rsidRPr="00F35BDD">
        <w:rPr>
          <w:rFonts w:asciiTheme="minorHAnsi" w:hAnsiTheme="minorHAnsi" w:cs="Arial"/>
          <w:bCs/>
        </w:rPr>
        <w:t xml:space="preserve">.2) </w:t>
      </w:r>
      <w:r>
        <w:rPr>
          <w:rFonts w:asciiTheme="minorHAnsi" w:hAnsiTheme="minorHAnsi" w:cs="Arial"/>
          <w:bCs/>
        </w:rPr>
        <w:t>Secure padding with black duct tape.</w:t>
      </w:r>
      <w:proofErr w:type="gramEnd"/>
    </w:p>
    <w:p w:rsidR="00792807" w:rsidRPr="00E300C5"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highlight w:val="yellow"/>
        </w:rPr>
        <w:t>2. Demonstration Preparation and Logistics</w:t>
      </w:r>
    </w:p>
    <w:p w:rsidR="00792807" w:rsidRPr="00E300C5"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236A8F">
        <w:rPr>
          <w:rFonts w:asciiTheme="minorHAnsi" w:hAnsiTheme="minorHAnsi" w:cs="Arial"/>
          <w:b/>
          <w:bCs/>
        </w:rPr>
        <w:t>2.1) In-flight and ground team role assignments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2.1.1)</w:t>
      </w:r>
      <w:r w:rsidRPr="00721B9C">
        <w:rPr>
          <w:rFonts w:asciiTheme="minorHAnsi" w:hAnsiTheme="minorHAnsi" w:cs="Arial"/>
          <w:b/>
          <w:bCs/>
        </w:rPr>
        <w:t xml:space="preserve"> </w:t>
      </w:r>
      <w:r w:rsidRPr="00C30126">
        <w:rPr>
          <w:rFonts w:asciiTheme="minorHAnsi" w:hAnsiTheme="minorHAnsi" w:cs="Arial"/>
          <w:bCs/>
        </w:rPr>
        <w:t xml:space="preserve">Assign </w:t>
      </w:r>
      <w:r w:rsidRPr="00F35BDD">
        <w:rPr>
          <w:rFonts w:asciiTheme="minorHAnsi" w:hAnsiTheme="minorHAnsi" w:cs="Arial"/>
          <w:bCs/>
        </w:rPr>
        <w:t>rig operator(s) to perform</w:t>
      </w:r>
      <w:r>
        <w:rPr>
          <w:rFonts w:asciiTheme="minorHAnsi" w:hAnsiTheme="minorHAnsi" w:cs="Arial"/>
          <w:bCs/>
        </w:rPr>
        <w:t xml:space="preserve"> both</w:t>
      </w:r>
      <w:r w:rsidRPr="00F35BDD">
        <w:rPr>
          <w:rFonts w:asciiTheme="minorHAnsi" w:hAnsiTheme="minorHAnsi" w:cs="Arial"/>
          <w:bCs/>
        </w:rPr>
        <w:t xml:space="preserve"> rig setup </w:t>
      </w:r>
      <w:r w:rsidRPr="00862E88">
        <w:rPr>
          <w:rFonts w:asciiTheme="minorHAnsi" w:hAnsiTheme="minorHAnsi" w:cs="Arial"/>
          <w:bCs/>
          <w:i/>
        </w:rPr>
        <w:t>and</w:t>
      </w:r>
      <w:r w:rsidRPr="00F35BDD">
        <w:rPr>
          <w:rFonts w:asciiTheme="minorHAnsi" w:hAnsiTheme="minorHAnsi" w:cs="Arial"/>
          <w:bCs/>
        </w:rPr>
        <w:t xml:space="preserve"> all hands-on operations in-flight</w:t>
      </w:r>
      <w:r w:rsidRPr="00C30126">
        <w:rPr>
          <w:rFonts w:asciiTheme="minorHAnsi" w:hAnsiTheme="minorHAnsi" w:cs="Arial"/>
          <w:bCs/>
        </w:rPr>
        <w:t>.</w:t>
      </w:r>
      <w:proofErr w:type="gramEnd"/>
      <w:r w:rsidRPr="00721B9C">
        <w:rPr>
          <w:rFonts w:asciiTheme="minorHAnsi" w:hAnsiTheme="minorHAnsi" w:cs="Arial"/>
          <w:bCs/>
        </w:rPr>
        <w:t xml:space="preserve">  </w:t>
      </w:r>
      <w:r w:rsidR="00A85CE9">
        <w:rPr>
          <w:rFonts w:asciiTheme="minorHAnsi" w:hAnsiTheme="minorHAnsi" w:cs="Arial"/>
          <w:bCs/>
        </w:rPr>
        <w:t>H</w:t>
      </w:r>
      <w:r w:rsidRPr="00C30126">
        <w:rPr>
          <w:rFonts w:asciiTheme="minorHAnsi" w:hAnsiTheme="minorHAnsi" w:cs="Arial"/>
          <w:bCs/>
        </w:rPr>
        <w:t>ands-on operators can best visualize when rig setup is complete.</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r w:rsidRPr="00C30126">
        <w:rPr>
          <w:rFonts w:asciiTheme="minorHAnsi" w:hAnsiTheme="minorHAnsi" w:cs="Arial"/>
          <w:bCs/>
        </w:rPr>
        <w:t xml:space="preserve">2.1.2) Assign an </w:t>
      </w:r>
      <w:r w:rsidRPr="00F35BDD">
        <w:rPr>
          <w:rFonts w:asciiTheme="minorHAnsi" w:hAnsiTheme="minorHAnsi" w:cs="Arial"/>
          <w:bCs/>
        </w:rPr>
        <w:t>SOP reader to read the SOP aloud during training and in-flight.</w:t>
      </w:r>
      <w:r w:rsidRPr="00C30126">
        <w:rPr>
          <w:rFonts w:asciiTheme="minorHAnsi" w:hAnsiTheme="minorHAnsi" w:cs="Arial"/>
          <w:bCs/>
        </w:rPr>
        <w:t xml:space="preserve"> </w:t>
      </w:r>
      <w:r w:rsidRPr="00721B9C">
        <w:rPr>
          <w:rFonts w:asciiTheme="minorHAnsi" w:hAnsiTheme="minorHAnsi" w:cs="Arial"/>
          <w:bCs/>
        </w:rPr>
        <w:t xml:space="preserve"> The process of </w:t>
      </w:r>
      <w:r w:rsidRPr="00C30126">
        <w:rPr>
          <w:rFonts w:asciiTheme="minorHAnsi" w:hAnsiTheme="minorHAnsi" w:cs="Arial"/>
          <w:bCs/>
        </w:rPr>
        <w:t>SOP reading during training may identify awkward or ill-timed staging.</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tabs>
          <w:tab w:val="left" w:pos="360"/>
          <w:tab w:val="left" w:pos="720"/>
          <w:tab w:val="left" w:pos="1080"/>
          <w:tab w:val="left" w:pos="1890"/>
          <w:tab w:val="left" w:pos="3240"/>
        </w:tabs>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2.1.3) Assign ground support</w:t>
      </w:r>
      <w:r w:rsidRPr="00F35BDD">
        <w:rPr>
          <w:rFonts w:asciiTheme="minorHAnsi" w:hAnsiTheme="minorHAnsi" w:cs="Arial"/>
          <w:bCs/>
        </w:rPr>
        <w:t xml:space="preserve"> to perform sample preparation</w:t>
      </w:r>
      <w:r w:rsidRPr="00C30126">
        <w:rPr>
          <w:rFonts w:asciiTheme="minorHAnsi" w:hAnsiTheme="minorHAnsi" w:cs="Arial"/>
          <w:bCs/>
        </w:rPr>
        <w:t xml:space="preserve"> </w:t>
      </w:r>
      <w:r w:rsidRPr="00721B9C">
        <w:rPr>
          <w:rFonts w:asciiTheme="minorHAnsi" w:hAnsiTheme="minorHAnsi" w:cs="Arial"/>
          <w:bCs/>
        </w:rPr>
        <w:t>and</w:t>
      </w:r>
      <w:r w:rsidRPr="00C30126">
        <w:rPr>
          <w:rFonts w:asciiTheme="minorHAnsi" w:hAnsiTheme="minorHAnsi" w:cs="Arial"/>
          <w:bCs/>
        </w:rPr>
        <w:t xml:space="preserve"> any other preparation tasks not directly involving the rig</w:t>
      </w:r>
      <w:r w:rsidR="00A85CE9">
        <w:rPr>
          <w:rFonts w:asciiTheme="minorHAnsi" w:hAnsiTheme="minorHAnsi" w:cs="Arial"/>
          <w:bCs/>
        </w:rPr>
        <w:t>, minimizing time burdens on rig operators</w:t>
      </w:r>
      <w:r w:rsidRPr="00C30126">
        <w:rPr>
          <w:rFonts w:asciiTheme="minorHAnsi" w:hAnsiTheme="minorHAnsi" w:cs="Arial"/>
          <w:bCs/>
        </w:rPr>
        <w:t>.</w:t>
      </w:r>
      <w:proofErr w:type="gramEnd"/>
      <w:r w:rsidRPr="00C30126">
        <w:rPr>
          <w:rFonts w:asciiTheme="minorHAnsi" w:hAnsiTheme="minorHAnsi" w:cs="Arial"/>
          <w:bCs/>
        </w:rPr>
        <w:t xml:space="preserve">  </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3C3C74">
        <w:rPr>
          <w:rFonts w:asciiTheme="minorHAnsi" w:hAnsiTheme="minorHAnsi" w:cs="Arial"/>
          <w:b/>
          <w:bCs/>
        </w:rPr>
        <w:t>2.2) Initial standard operating procedure (SOP) development</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497229" w:rsidRDefault="00792807" w:rsidP="00792807">
      <w:pPr>
        <w:pStyle w:val="NormalWeb"/>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 xml:space="preserve">2.2.1) Write all steps to incorporate pre-flight (day before and morning before), in-flight, and post-flight procedures </w:t>
      </w:r>
      <w:r>
        <w:rPr>
          <w:rFonts w:asciiTheme="minorHAnsi" w:hAnsiTheme="minorHAnsi" w:cs="Arial"/>
          <w:bCs/>
        </w:rPr>
        <w:t>utiliz</w:t>
      </w:r>
      <w:r w:rsidR="00595DA5">
        <w:rPr>
          <w:rFonts w:asciiTheme="minorHAnsi" w:hAnsiTheme="minorHAnsi" w:cs="Arial"/>
          <w:bCs/>
        </w:rPr>
        <w:t>ing</w:t>
      </w:r>
      <w:r>
        <w:rPr>
          <w:rFonts w:asciiTheme="minorHAnsi" w:hAnsiTheme="minorHAnsi" w:cs="Arial"/>
          <w:bCs/>
        </w:rPr>
        <w:t xml:space="preserve"> </w:t>
      </w:r>
      <w:r w:rsidR="00595DA5">
        <w:rPr>
          <w:rFonts w:asciiTheme="minorHAnsi" w:hAnsiTheme="minorHAnsi" w:cs="Arial"/>
          <w:bCs/>
        </w:rPr>
        <w:t xml:space="preserve">only </w:t>
      </w:r>
      <w:r w:rsidRPr="00C30126">
        <w:rPr>
          <w:rFonts w:asciiTheme="minorHAnsi" w:hAnsiTheme="minorHAnsi" w:cs="Arial"/>
          <w:bCs/>
        </w:rPr>
        <w:t>equipment and materials that will be available at flight location.</w:t>
      </w:r>
      <w:proofErr w:type="gramEnd"/>
      <w:r w:rsidRPr="00C30126">
        <w:rPr>
          <w:rFonts w:asciiTheme="minorHAnsi" w:hAnsiTheme="minorHAnsi" w:cs="Arial"/>
          <w:bCs/>
        </w:rPr>
        <w:t xml:space="preserve">  </w:t>
      </w:r>
      <w:r w:rsidR="00595DA5">
        <w:rPr>
          <w:rFonts w:asciiTheme="minorHAnsi" w:hAnsiTheme="minorHAnsi" w:cs="Arial"/>
          <w:bCs/>
        </w:rPr>
        <w:t xml:space="preserve">A </w:t>
      </w:r>
      <w:r w:rsidRPr="00C30126">
        <w:rPr>
          <w:rFonts w:asciiTheme="minorHAnsi" w:hAnsiTheme="minorHAnsi" w:cs="Arial"/>
          <w:bCs/>
        </w:rPr>
        <w:t>5 to 10 minute block of level plane flight may be available for last minute setup procedures before parabolas begin or at the halfway point as the plane turns around.</w:t>
      </w:r>
    </w:p>
    <w:p w:rsidR="00792807" w:rsidRPr="0049722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407BBB">
      <w:pPr>
        <w:pStyle w:val="NormalWeb"/>
        <w:spacing w:before="0" w:beforeAutospacing="0" w:after="0" w:afterAutospacing="0"/>
        <w:jc w:val="both"/>
        <w:rPr>
          <w:rFonts w:asciiTheme="minorHAnsi" w:hAnsiTheme="minorHAnsi" w:cs="Arial"/>
          <w:bCs/>
        </w:rPr>
      </w:pPr>
      <w:proofErr w:type="gramStart"/>
      <w:r w:rsidRPr="00497229">
        <w:rPr>
          <w:rFonts w:asciiTheme="minorHAnsi" w:hAnsiTheme="minorHAnsi" w:cs="Arial"/>
          <w:bCs/>
        </w:rPr>
        <w:t xml:space="preserve">2.2.2) </w:t>
      </w:r>
      <w:r>
        <w:rPr>
          <w:rFonts w:asciiTheme="minorHAnsi" w:hAnsiTheme="minorHAnsi" w:cs="Arial"/>
          <w:bCs/>
        </w:rPr>
        <w:t>Assign in-flight experimental procedures to dedicated numbers of parabolas, noting that the parabolas will likely be separated partway through to allow the plane to turn around and head back to the landing site</w:t>
      </w:r>
      <w:r w:rsidR="00045203">
        <w:rPr>
          <w:rFonts w:asciiTheme="minorHAnsi" w:hAnsiTheme="minorHAnsi" w:cs="Arial"/>
          <w:bCs/>
        </w:rPr>
        <w:t>, and that</w:t>
      </w:r>
      <w:r w:rsidR="00C32E4B">
        <w:rPr>
          <w:rFonts w:asciiTheme="minorHAnsi" w:hAnsiTheme="minorHAnsi" w:cs="Arial"/>
          <w:bCs/>
        </w:rPr>
        <w:t xml:space="preserve"> </w:t>
      </w:r>
      <w:r w:rsidR="00045203">
        <w:rPr>
          <w:rFonts w:asciiTheme="minorHAnsi" w:hAnsiTheme="minorHAnsi" w:cs="Arial"/>
          <w:bCs/>
        </w:rPr>
        <w:t>a</w:t>
      </w:r>
      <w:r w:rsidR="00045203" w:rsidRPr="00F35BDD">
        <w:rPr>
          <w:rFonts w:asciiTheme="minorHAnsi" w:hAnsiTheme="minorHAnsi" w:cs="Arial"/>
          <w:bCs/>
        </w:rPr>
        <w:t xml:space="preserve">nother </w:t>
      </w:r>
      <w:r w:rsidRPr="00F35BDD">
        <w:rPr>
          <w:rFonts w:asciiTheme="minorHAnsi" w:hAnsiTheme="minorHAnsi" w:cs="Arial"/>
          <w:bCs/>
        </w:rPr>
        <w:t>group may request the plane to level out mid-experiment or fewer parabolas may be flown than expected.</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r w:rsidRPr="00F35BDD">
        <w:rPr>
          <w:rFonts w:asciiTheme="minorHAnsi" w:hAnsiTheme="minorHAnsi" w:cs="Arial"/>
          <w:bCs/>
        </w:rPr>
        <w:t>2.2.</w:t>
      </w:r>
      <w:r w:rsidR="00045203">
        <w:rPr>
          <w:rFonts w:asciiTheme="minorHAnsi" w:hAnsiTheme="minorHAnsi" w:cs="Arial"/>
          <w:bCs/>
        </w:rPr>
        <w:t>3</w:t>
      </w:r>
      <w:r w:rsidRPr="00F35BDD">
        <w:rPr>
          <w:rFonts w:asciiTheme="minorHAnsi" w:hAnsiTheme="minorHAnsi" w:cs="Arial"/>
          <w:bCs/>
        </w:rPr>
        <w:t xml:space="preserve">) </w:t>
      </w:r>
      <w:r w:rsidR="00045203">
        <w:rPr>
          <w:rFonts w:asciiTheme="minorHAnsi" w:hAnsiTheme="minorHAnsi" w:cs="Arial"/>
          <w:bCs/>
        </w:rPr>
        <w:t xml:space="preserve">Conceive demonstration procedures to minimize </w:t>
      </w:r>
      <w:r w:rsidRPr="00F35BDD">
        <w:rPr>
          <w:rFonts w:asciiTheme="minorHAnsi" w:hAnsiTheme="minorHAnsi" w:cs="Arial"/>
          <w:bCs/>
        </w:rPr>
        <w:t>biological hazard risk beyond effective containment</w:t>
      </w:r>
      <w:r w:rsidR="00045203">
        <w:rPr>
          <w:rFonts w:asciiTheme="minorHAnsi" w:hAnsiTheme="minorHAnsi" w:cs="Arial"/>
          <w:bCs/>
        </w:rPr>
        <w:t>, a</w:t>
      </w:r>
      <w:r w:rsidRPr="00F35BDD">
        <w:rPr>
          <w:rFonts w:asciiTheme="minorHAnsi" w:hAnsiTheme="minorHAnsi" w:cs="Arial"/>
          <w:bCs/>
        </w:rPr>
        <w:t>void</w:t>
      </w:r>
      <w:r w:rsidR="00045203">
        <w:rPr>
          <w:rFonts w:asciiTheme="minorHAnsi" w:hAnsiTheme="minorHAnsi" w:cs="Arial"/>
          <w:bCs/>
        </w:rPr>
        <w:t>ing</w:t>
      </w:r>
      <w:r w:rsidRPr="00F35BDD">
        <w:rPr>
          <w:rFonts w:asciiTheme="minorHAnsi" w:hAnsiTheme="minorHAnsi" w:cs="Arial"/>
          <w:bCs/>
        </w:rPr>
        <w:t xml:space="preserve"> actual biological specimens when</w:t>
      </w:r>
      <w:r w:rsidR="00045203">
        <w:rPr>
          <w:rFonts w:asciiTheme="minorHAnsi" w:hAnsiTheme="minorHAnsi" w:cs="Arial"/>
          <w:bCs/>
        </w:rPr>
        <w:t xml:space="preserve"> possible</w:t>
      </w:r>
      <w:r w:rsidRPr="00F35BDD">
        <w:rPr>
          <w:rFonts w:asciiTheme="minorHAnsi" w:hAnsiTheme="minorHAnsi" w:cs="Arial"/>
          <w:bCs/>
        </w:rPr>
        <w:t>.  Utilize blue food dye spiked with fluorescent counting beads</w:t>
      </w:r>
      <w:r w:rsidRPr="00F35BDD">
        <w:rPr>
          <w:rFonts w:asciiTheme="minorHAnsi" w:hAnsiTheme="minorHAnsi" w:cs="Arial"/>
          <w:b/>
          <w:bCs/>
        </w:rPr>
        <w:t xml:space="preserve"> </w:t>
      </w:r>
      <w:r w:rsidRPr="00F35BDD">
        <w:rPr>
          <w:rFonts w:asciiTheme="minorHAnsi" w:hAnsiTheme="minorHAnsi" w:cs="Arial"/>
          <w:bCs/>
        </w:rPr>
        <w:t>(</w:t>
      </w:r>
      <w:r w:rsidRPr="00F35BDD">
        <w:rPr>
          <w:rFonts w:asciiTheme="minorHAnsi" w:hAnsiTheme="minorHAnsi" w:cs="Arial"/>
          <w:b/>
          <w:bCs/>
        </w:rPr>
        <w:t>Fig. 1D</w:t>
      </w:r>
      <w:r w:rsidRPr="00F35BDD">
        <w:rPr>
          <w:rFonts w:asciiTheme="minorHAnsi" w:hAnsiTheme="minorHAnsi" w:cs="Arial"/>
          <w:bCs/>
        </w:rPr>
        <w:t>) as an alternative to blood during the sample loader demonstration.</w:t>
      </w:r>
    </w:p>
    <w:p w:rsidR="00792807" w:rsidRPr="00A265B9" w:rsidRDefault="00792807" w:rsidP="00792807">
      <w:pPr>
        <w:pStyle w:val="NormalWeb"/>
        <w:spacing w:before="0" w:beforeAutospacing="0" w:after="0" w:afterAutospacing="0"/>
        <w:jc w:val="both"/>
        <w:rPr>
          <w:rFonts w:asciiTheme="minorHAnsi" w:hAnsiTheme="minorHAnsi" w:cs="Arial"/>
          <w:b/>
          <w:bCs/>
        </w:rPr>
      </w:pPr>
    </w:p>
    <w:p w:rsidR="00792807" w:rsidRPr="003C3C74" w:rsidRDefault="00792807" w:rsidP="00792807">
      <w:pPr>
        <w:pStyle w:val="NormalWeb"/>
        <w:spacing w:before="0" w:beforeAutospacing="0" w:after="0" w:afterAutospacing="0"/>
        <w:jc w:val="both"/>
        <w:rPr>
          <w:rFonts w:asciiTheme="minorHAnsi" w:hAnsiTheme="minorHAnsi" w:cs="Arial"/>
          <w:b/>
          <w:bCs/>
        </w:rPr>
      </w:pPr>
      <w:r w:rsidRPr="00236A8F">
        <w:rPr>
          <w:rFonts w:asciiTheme="minorHAnsi" w:hAnsiTheme="minorHAnsi" w:cs="Arial"/>
          <w:b/>
          <w:bCs/>
          <w:highlight w:val="yellow"/>
        </w:rPr>
        <w:t>2.3) Demonstration Training</w:t>
      </w:r>
      <w:r w:rsidRPr="003C3C74">
        <w:rPr>
          <w:rFonts w:asciiTheme="minorHAnsi" w:hAnsiTheme="minorHAnsi" w:cs="Arial"/>
          <w:b/>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2.3.1) </w:t>
      </w:r>
      <w:proofErr w:type="gramStart"/>
      <w:r>
        <w:rPr>
          <w:rFonts w:asciiTheme="minorHAnsi" w:hAnsiTheme="minorHAnsi" w:cs="Arial"/>
          <w:bCs/>
        </w:rPr>
        <w:t>Set</w:t>
      </w:r>
      <w:proofErr w:type="gramEnd"/>
      <w:r>
        <w:rPr>
          <w:rFonts w:asciiTheme="minorHAnsi" w:hAnsiTheme="minorHAnsi" w:cs="Arial"/>
          <w:bCs/>
        </w:rPr>
        <w:t xml:space="preserve"> a training schedule sufficient </w:t>
      </w:r>
      <w:r w:rsidRPr="00A265B9">
        <w:rPr>
          <w:rFonts w:asciiTheme="minorHAnsi" w:hAnsiTheme="minorHAnsi" w:cs="Arial"/>
          <w:bCs/>
        </w:rPr>
        <w:t>to fully revise and refine the SOP</w:t>
      </w:r>
      <w:r>
        <w:rPr>
          <w:rFonts w:asciiTheme="minorHAnsi" w:hAnsiTheme="minorHAnsi" w:cs="Arial"/>
          <w:bCs/>
        </w:rPr>
        <w:t xml:space="preserve">, as well as generate thorough </w:t>
      </w:r>
      <w:r w:rsidR="006557A3">
        <w:rPr>
          <w:rFonts w:asciiTheme="minorHAnsi" w:hAnsiTheme="minorHAnsi" w:cs="Arial"/>
          <w:bCs/>
        </w:rPr>
        <w:t xml:space="preserve">ground </w:t>
      </w:r>
      <w:r>
        <w:rPr>
          <w:rFonts w:asciiTheme="minorHAnsi" w:hAnsiTheme="minorHAnsi" w:cs="Arial"/>
          <w:bCs/>
        </w:rPr>
        <w:t xml:space="preserve">control data </w:t>
      </w:r>
      <w:r w:rsidR="006557A3">
        <w:rPr>
          <w:rFonts w:asciiTheme="minorHAnsi" w:hAnsiTheme="minorHAnsi" w:cs="Arial"/>
          <w:bCs/>
        </w:rPr>
        <w:t>to compare with flight data</w:t>
      </w:r>
      <w:r w:rsidRPr="00A265B9">
        <w:rPr>
          <w:rFonts w:asciiTheme="minorHAnsi" w:hAnsiTheme="minorHAnsi" w:cs="Arial"/>
          <w:bCs/>
        </w:rPr>
        <w: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A265B9">
        <w:rPr>
          <w:rFonts w:asciiTheme="minorHAnsi" w:hAnsiTheme="minorHAnsi" w:cs="Arial"/>
          <w:bCs/>
        </w:rPr>
        <w:t>2.3.</w:t>
      </w:r>
      <w:r>
        <w:rPr>
          <w:rFonts w:asciiTheme="minorHAnsi" w:hAnsiTheme="minorHAnsi" w:cs="Arial"/>
          <w:bCs/>
        </w:rPr>
        <w:t>2</w:t>
      </w:r>
      <w:r w:rsidRPr="00A265B9">
        <w:rPr>
          <w:rFonts w:asciiTheme="minorHAnsi" w:hAnsiTheme="minorHAnsi" w:cs="Arial"/>
          <w:bCs/>
        </w:rPr>
        <w:t xml:space="preserve">) </w:t>
      </w:r>
      <w:proofErr w:type="gramStart"/>
      <w:r w:rsidR="001671FE">
        <w:rPr>
          <w:rFonts w:asciiTheme="minorHAnsi" w:hAnsiTheme="minorHAnsi" w:cs="Arial"/>
          <w:bCs/>
        </w:rPr>
        <w:t>A</w:t>
      </w:r>
      <w:r w:rsidRPr="00A265B9">
        <w:rPr>
          <w:rFonts w:asciiTheme="minorHAnsi" w:hAnsiTheme="minorHAnsi" w:cs="Arial"/>
          <w:bCs/>
        </w:rPr>
        <w:t>fter</w:t>
      </w:r>
      <w:proofErr w:type="gramEnd"/>
      <w:r w:rsidRPr="00A265B9">
        <w:rPr>
          <w:rFonts w:asciiTheme="minorHAnsi" w:hAnsiTheme="minorHAnsi" w:cs="Arial"/>
          <w:bCs/>
        </w:rPr>
        <w:t xml:space="preserve"> performing pre-flight SOP, ‘lock’ the rig into a room to simulate the in-flight experience</w:t>
      </w:r>
      <w:r w:rsidR="001671FE">
        <w:rPr>
          <w:rFonts w:asciiTheme="minorHAnsi" w:hAnsiTheme="minorHAnsi" w:cs="Arial"/>
          <w:bCs/>
        </w:rPr>
        <w:t xml:space="preserve">, cutting </w:t>
      </w:r>
      <w:r w:rsidRPr="00A265B9">
        <w:rPr>
          <w:rFonts w:asciiTheme="minorHAnsi" w:hAnsiTheme="minorHAnsi" w:cs="Arial"/>
          <w:bCs/>
        </w:rPr>
        <w:t xml:space="preserve">access </w:t>
      </w:r>
      <w:r w:rsidR="001671FE">
        <w:rPr>
          <w:rFonts w:asciiTheme="minorHAnsi" w:hAnsiTheme="minorHAnsi" w:cs="Arial"/>
          <w:bCs/>
        </w:rPr>
        <w:t xml:space="preserve">to </w:t>
      </w:r>
      <w:r w:rsidRPr="00A265B9">
        <w:rPr>
          <w:rFonts w:asciiTheme="minorHAnsi" w:hAnsiTheme="minorHAnsi" w:cs="Arial"/>
          <w:bCs/>
        </w:rPr>
        <w:t xml:space="preserve">tools or </w:t>
      </w:r>
      <w:r w:rsidR="001671FE">
        <w:rPr>
          <w:rFonts w:asciiTheme="minorHAnsi" w:hAnsiTheme="minorHAnsi" w:cs="Arial"/>
          <w:bCs/>
        </w:rPr>
        <w:t xml:space="preserve">ground </w:t>
      </w:r>
      <w:r w:rsidRPr="00A265B9">
        <w:rPr>
          <w:rFonts w:asciiTheme="minorHAnsi" w:hAnsiTheme="minorHAnsi" w:cs="Arial"/>
          <w:bCs/>
        </w:rPr>
        <w:t>materials</w:t>
      </w:r>
      <w:r w:rsidRPr="006F124B">
        <w:rPr>
          <w:rFonts w:asciiTheme="minorHAnsi" w:hAnsiTheme="minorHAnsi" w:cs="Arial"/>
          <w:bCs/>
        </w:rPr>
        <w:t xml:space="preserve">.  </w:t>
      </w:r>
      <w:proofErr w:type="gramStart"/>
      <w:r w:rsidRPr="006F124B">
        <w:rPr>
          <w:rFonts w:asciiTheme="minorHAnsi" w:hAnsiTheme="minorHAnsi" w:cs="Arial"/>
          <w:bCs/>
        </w:rPr>
        <w:t>For even stricter training, mark off a section of the floor meeting the allocated dimensions that will be available</w:t>
      </w:r>
      <w:r>
        <w:rPr>
          <w:rFonts w:asciiTheme="minorHAnsi" w:hAnsiTheme="minorHAnsi" w:cs="Arial"/>
          <w:bCs/>
        </w:rPr>
        <w:t xml:space="preserve"> in-flight </w:t>
      </w:r>
      <w:r w:rsidR="00E9779F">
        <w:rPr>
          <w:rFonts w:asciiTheme="minorHAnsi" w:hAnsiTheme="minorHAnsi" w:cs="Arial"/>
          <w:bCs/>
          <w:vertAlign w:val="superscript"/>
        </w:rPr>
        <w:t>32</w:t>
      </w:r>
      <w:r w:rsidRPr="00BF1B1A">
        <w:rPr>
          <w:rFonts w:asciiTheme="minorHAnsi" w:hAnsiTheme="minorHAnsi" w:cs="Arial"/>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6B41EC">
        <w:rPr>
          <w:rFonts w:asciiTheme="minorHAnsi" w:hAnsiTheme="minorHAnsi" w:cs="Arial"/>
          <w:bCs/>
        </w:rPr>
        <w:t>2.3.</w:t>
      </w:r>
      <w:r>
        <w:rPr>
          <w:rFonts w:asciiTheme="minorHAnsi" w:hAnsiTheme="minorHAnsi" w:cs="Arial"/>
          <w:bCs/>
        </w:rPr>
        <w:t>3</w:t>
      </w:r>
      <w:r w:rsidRPr="006B41EC">
        <w:rPr>
          <w:rFonts w:asciiTheme="minorHAnsi" w:hAnsiTheme="minorHAnsi" w:cs="Arial"/>
          <w:bCs/>
        </w:rPr>
        <w:t xml:space="preserve">) </w:t>
      </w:r>
      <w:r>
        <w:rPr>
          <w:rFonts w:asciiTheme="minorHAnsi" w:hAnsiTheme="minorHAnsi" w:cs="Arial"/>
          <w:bCs/>
        </w:rPr>
        <w:t>During training, f</w:t>
      </w:r>
      <w:r w:rsidRPr="006B41EC">
        <w:rPr>
          <w:rFonts w:asciiTheme="minorHAnsi" w:hAnsiTheme="minorHAnsi" w:cs="Arial"/>
          <w:bCs/>
        </w:rPr>
        <w:t>ollow SOP exactly</w:t>
      </w:r>
      <w:r w:rsidR="0045523D">
        <w:rPr>
          <w:rFonts w:asciiTheme="minorHAnsi" w:hAnsiTheme="minorHAnsi" w:cs="Arial"/>
          <w:bCs/>
        </w:rPr>
        <w:t>, and u</w:t>
      </w:r>
      <w:r w:rsidRPr="006B41EC">
        <w:rPr>
          <w:rFonts w:asciiTheme="minorHAnsi" w:hAnsiTheme="minorHAnsi" w:cs="Arial"/>
          <w:bCs/>
        </w:rPr>
        <w:t xml:space="preserve">se a stopwatch to announce 20 to 30 second parabolas, indicating entrance and exit of reduced gravity, as well as </w:t>
      </w:r>
      <w:r w:rsidR="0045523D">
        <w:rPr>
          <w:rFonts w:asciiTheme="minorHAnsi" w:hAnsiTheme="minorHAnsi" w:cs="Arial"/>
          <w:bCs/>
        </w:rPr>
        <w:t xml:space="preserve">a </w:t>
      </w:r>
      <w:r w:rsidRPr="006B41EC">
        <w:rPr>
          <w:rFonts w:asciiTheme="minorHAnsi" w:hAnsiTheme="minorHAnsi" w:cs="Arial"/>
          <w:bCs/>
        </w:rPr>
        <w:t>mid-flight parabola break.</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2.3.4</w:t>
      </w:r>
      <w:proofErr w:type="gramStart"/>
      <w:r>
        <w:rPr>
          <w:rFonts w:asciiTheme="minorHAnsi" w:hAnsiTheme="minorHAnsi" w:cs="Arial"/>
          <w:bCs/>
        </w:rPr>
        <w:t>)</w:t>
      </w:r>
      <w:r w:rsidR="0045523D">
        <w:rPr>
          <w:rFonts w:asciiTheme="minorHAnsi" w:hAnsiTheme="minorHAnsi" w:cs="Arial"/>
          <w:bCs/>
        </w:rPr>
        <w:t>I</w:t>
      </w:r>
      <w:r>
        <w:rPr>
          <w:rFonts w:asciiTheme="minorHAnsi" w:hAnsiTheme="minorHAnsi" w:cs="Arial"/>
          <w:bCs/>
        </w:rPr>
        <w:t>ncorporate</w:t>
      </w:r>
      <w:proofErr w:type="gramEnd"/>
      <w:r>
        <w:rPr>
          <w:rFonts w:asciiTheme="minorHAnsi" w:hAnsiTheme="minorHAnsi" w:cs="Arial"/>
          <w:bCs/>
        </w:rPr>
        <w:t xml:space="preserve"> </w:t>
      </w:r>
      <w:r w:rsidR="0045523D">
        <w:rPr>
          <w:rFonts w:asciiTheme="minorHAnsi" w:hAnsiTheme="minorHAnsi" w:cs="Arial"/>
          <w:bCs/>
        </w:rPr>
        <w:t xml:space="preserve">finalized SOPs </w:t>
      </w:r>
      <w:r>
        <w:rPr>
          <w:rFonts w:asciiTheme="minorHAnsi" w:hAnsiTheme="minorHAnsi" w:cs="Arial"/>
          <w:bCs/>
        </w:rPr>
        <w:t xml:space="preserve">into actual flight day schedules, </w:t>
      </w:r>
      <w:r w:rsidR="0045523D">
        <w:rPr>
          <w:rFonts w:asciiTheme="minorHAnsi" w:hAnsiTheme="minorHAnsi" w:cs="Arial"/>
          <w:bCs/>
        </w:rPr>
        <w:t>dividing</w:t>
      </w:r>
      <w:r>
        <w:rPr>
          <w:rFonts w:asciiTheme="minorHAnsi" w:hAnsiTheme="minorHAnsi" w:cs="Arial"/>
          <w:bCs/>
        </w:rPr>
        <w:t xml:space="preserve"> ‘pre-flight’ activities </w:t>
      </w:r>
      <w:r w:rsidR="0045523D">
        <w:rPr>
          <w:rFonts w:asciiTheme="minorHAnsi" w:hAnsiTheme="minorHAnsi" w:cs="Arial"/>
          <w:bCs/>
        </w:rPr>
        <w:t xml:space="preserve">between </w:t>
      </w:r>
      <w:r>
        <w:rPr>
          <w:rFonts w:asciiTheme="minorHAnsi" w:hAnsiTheme="minorHAnsi" w:cs="Arial"/>
          <w:bCs/>
        </w:rPr>
        <w:t>day</w:t>
      </w:r>
      <w:r w:rsidR="0045523D">
        <w:rPr>
          <w:rFonts w:asciiTheme="minorHAnsi" w:hAnsiTheme="minorHAnsi" w:cs="Arial"/>
          <w:bCs/>
        </w:rPr>
        <w:t>-</w:t>
      </w:r>
      <w:r>
        <w:rPr>
          <w:rFonts w:asciiTheme="minorHAnsi" w:hAnsiTheme="minorHAnsi" w:cs="Arial"/>
          <w:bCs/>
        </w:rPr>
        <w:t>of</w:t>
      </w:r>
      <w:r w:rsidR="0045523D">
        <w:rPr>
          <w:rFonts w:asciiTheme="minorHAnsi" w:hAnsiTheme="minorHAnsi" w:cs="Arial"/>
          <w:bCs/>
        </w:rPr>
        <w:t xml:space="preserve">-flight </w:t>
      </w:r>
      <w:r>
        <w:rPr>
          <w:rFonts w:asciiTheme="minorHAnsi" w:hAnsiTheme="minorHAnsi" w:cs="Arial"/>
          <w:bCs/>
        </w:rPr>
        <w:t xml:space="preserve"> </w:t>
      </w:r>
      <w:r w:rsidR="0045523D">
        <w:rPr>
          <w:rFonts w:asciiTheme="minorHAnsi" w:hAnsiTheme="minorHAnsi" w:cs="Arial"/>
          <w:bCs/>
        </w:rPr>
        <w:t xml:space="preserve">and </w:t>
      </w:r>
      <w:r>
        <w:rPr>
          <w:rFonts w:asciiTheme="minorHAnsi" w:hAnsiTheme="minorHAnsi" w:cs="Arial"/>
          <w:bCs/>
        </w:rPr>
        <w:t>day</w:t>
      </w:r>
      <w:r w:rsidR="0045523D">
        <w:rPr>
          <w:rFonts w:asciiTheme="minorHAnsi" w:hAnsiTheme="minorHAnsi" w:cs="Arial"/>
          <w:bCs/>
        </w:rPr>
        <w:t>-</w:t>
      </w:r>
      <w:r>
        <w:rPr>
          <w:rFonts w:asciiTheme="minorHAnsi" w:hAnsiTheme="minorHAnsi" w:cs="Arial"/>
          <w:bCs/>
        </w:rPr>
        <w:t>before</w:t>
      </w:r>
      <w:r w:rsidR="0045523D">
        <w:rPr>
          <w:rFonts w:asciiTheme="minorHAnsi" w:hAnsiTheme="minorHAnsi" w:cs="Arial"/>
          <w:bCs/>
        </w:rPr>
        <w:t>-flight</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FD2738">
        <w:rPr>
          <w:rFonts w:asciiTheme="minorHAnsi" w:hAnsiTheme="minorHAnsi" w:cs="Arial"/>
          <w:bCs/>
          <w:highlight w:val="green"/>
        </w:rPr>
        <w:t>2.3.5) Train for unexpected in-flight occurrences including sudden forces hitting the rig or the plane suddenly leveling out in the middle of an experiment.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
          <w:bCs/>
        </w:rPr>
      </w:pPr>
      <w:r>
        <w:rPr>
          <w:rFonts w:asciiTheme="minorHAnsi" w:hAnsiTheme="minorHAnsi" w:cs="Arial"/>
          <w:bCs/>
        </w:rPr>
        <w:t xml:space="preserve">2.3.6) Test </w:t>
      </w:r>
      <w:r w:rsidR="00146084">
        <w:rPr>
          <w:rFonts w:asciiTheme="minorHAnsi" w:hAnsiTheme="minorHAnsi" w:cs="Arial"/>
          <w:bCs/>
        </w:rPr>
        <w:t xml:space="preserve">stabilities of samples and reagents when subjected to an </w:t>
      </w:r>
      <w:r>
        <w:rPr>
          <w:rFonts w:asciiTheme="minorHAnsi" w:hAnsiTheme="minorHAnsi" w:cs="Arial"/>
          <w:bCs/>
        </w:rPr>
        <w:t xml:space="preserve">extended break (hours or more) between </w:t>
      </w:r>
      <w:r w:rsidRPr="00CA31EF">
        <w:rPr>
          <w:rFonts w:asciiTheme="minorHAnsi" w:hAnsiTheme="minorHAnsi" w:cs="Arial"/>
          <w:bCs/>
        </w:rPr>
        <w:t>pre-flight procedures and in-flight activity</w:t>
      </w:r>
      <w:proofErr w:type="gramStart"/>
      <w:r w:rsidR="00146084">
        <w:rPr>
          <w:rFonts w:asciiTheme="minorHAnsi" w:hAnsiTheme="minorHAnsi" w:cs="Arial"/>
          <w:bCs/>
        </w:rPr>
        <w:t>.</w:t>
      </w:r>
      <w:r w:rsidRPr="00CA31EF">
        <w:rPr>
          <w:rFonts w:asciiTheme="minorHAnsi" w:hAnsiTheme="minorHAnsi" w:cs="Arial"/>
          <w:bCs/>
        </w:rPr>
        <w:t>.</w:t>
      </w:r>
      <w:proofErr w:type="gramEnd"/>
      <w:r w:rsidRPr="00031E55">
        <w:rPr>
          <w:rFonts w:asciiTheme="minorHAnsi" w:hAnsiTheme="minorHAnsi" w:cs="Arial"/>
          <w:bCs/>
        </w:rPr>
        <w:t xml:space="preserve"> </w:t>
      </w:r>
      <w:r>
        <w:rPr>
          <w:rFonts w:asciiTheme="minorHAnsi" w:hAnsiTheme="minorHAnsi" w:cs="Arial"/>
          <w:bCs/>
        </w:rPr>
        <w:t xml:space="preserve"> Note also that temperatures may be significantly higher at flight location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031E55"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green"/>
        </w:rPr>
        <w:t>2.3.7) Train multiple individuals as primary operators to expertly operate the device in-flight.  It is unpredictable who will get sick during the parabolas, and a given user may be unaffected on one flight and become sick on another.</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2.4) Ground equipment and supporting materials.</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275F23">
        <w:rPr>
          <w:rFonts w:asciiTheme="minorHAnsi" w:hAnsiTheme="minorHAnsi" w:cs="Arial"/>
          <w:bCs/>
        </w:rPr>
        <w:t xml:space="preserve">2.4.1) </w:t>
      </w:r>
      <w:r>
        <w:rPr>
          <w:rFonts w:asciiTheme="minorHAnsi" w:hAnsiTheme="minorHAnsi" w:cs="Arial"/>
          <w:bCs/>
        </w:rPr>
        <w:t>Assemble a t</w:t>
      </w:r>
      <w:r w:rsidRPr="00275F23">
        <w:rPr>
          <w:rFonts w:asciiTheme="minorHAnsi" w:hAnsiTheme="minorHAnsi" w:cs="Arial"/>
          <w:bCs/>
        </w:rPr>
        <w:t>oolbox</w:t>
      </w:r>
      <w:r>
        <w:rPr>
          <w:rFonts w:asciiTheme="minorHAnsi" w:hAnsiTheme="minorHAnsi" w:cs="Arial"/>
          <w:bCs/>
        </w:rPr>
        <w:t xml:space="preserve"> to include backup components and equipment necessary for repairs</w:t>
      </w:r>
      <w:r w:rsidR="00005890">
        <w:rPr>
          <w:rFonts w:asciiTheme="minorHAnsi" w:hAnsiTheme="minorHAnsi" w:cs="Arial"/>
          <w:bCs/>
        </w:rPr>
        <w:t>, including</w:t>
      </w:r>
      <w:r>
        <w:rPr>
          <w:rFonts w:asciiTheme="minorHAnsi" w:hAnsiTheme="minorHAnsi" w:cs="Arial"/>
          <w:bCs/>
        </w:rPr>
        <w:t xml:space="preserve"> hand tools, soldering equipment, and glue/epoxy among many other items.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DF71C6" w:rsidRDefault="00792807" w:rsidP="00792807">
      <w:pPr>
        <w:pStyle w:val="NormalWeb"/>
        <w:spacing w:before="0" w:beforeAutospacing="0" w:after="0" w:afterAutospacing="0"/>
        <w:jc w:val="both"/>
        <w:rPr>
          <w:rFonts w:asciiTheme="minorHAnsi" w:hAnsiTheme="minorHAnsi" w:cs="Arial"/>
          <w:bCs/>
        </w:rPr>
      </w:pPr>
      <w:r w:rsidRPr="006B2847">
        <w:rPr>
          <w:rFonts w:asciiTheme="minorHAnsi" w:hAnsiTheme="minorHAnsi" w:cs="Arial"/>
          <w:bCs/>
        </w:rPr>
        <w:t xml:space="preserve">2.4.2) Gather </w:t>
      </w:r>
      <w:r>
        <w:rPr>
          <w:rFonts w:asciiTheme="minorHAnsi" w:hAnsiTheme="minorHAnsi" w:cs="Arial"/>
          <w:bCs/>
        </w:rPr>
        <w:t xml:space="preserve">sample and </w:t>
      </w:r>
      <w:r w:rsidRPr="006B2847">
        <w:rPr>
          <w:rFonts w:asciiTheme="minorHAnsi" w:hAnsiTheme="minorHAnsi" w:cs="Arial"/>
          <w:bCs/>
        </w:rPr>
        <w:t>reagent quantities beyond what is intended for use during the scheduled flights</w:t>
      </w:r>
      <w:r w:rsidR="00FF647E">
        <w:rPr>
          <w:rFonts w:asciiTheme="minorHAnsi" w:hAnsiTheme="minorHAnsi" w:cs="Arial"/>
          <w:bCs/>
        </w:rPr>
        <w:t xml:space="preserve"> </w:t>
      </w:r>
      <w:r w:rsidR="000A3347">
        <w:rPr>
          <w:rFonts w:asciiTheme="minorHAnsi" w:hAnsiTheme="minorHAnsi" w:cs="Arial"/>
          <w:bCs/>
        </w:rPr>
        <w:t>in case u</w:t>
      </w:r>
      <w:r>
        <w:rPr>
          <w:rFonts w:asciiTheme="minorHAnsi" w:hAnsiTheme="minorHAnsi" w:cs="Arial"/>
          <w:bCs/>
        </w:rPr>
        <w:t>nexpected flight postponement occur</w:t>
      </w:r>
      <w:r w:rsidR="000A3347">
        <w:rPr>
          <w:rFonts w:asciiTheme="minorHAnsi" w:hAnsiTheme="minorHAnsi" w:cs="Arial"/>
          <w:bCs/>
        </w:rPr>
        <w:t>s</w:t>
      </w:r>
      <w:r>
        <w:rPr>
          <w:rFonts w:asciiTheme="minorHAnsi" w:hAnsiTheme="minorHAnsi" w:cs="Arial"/>
          <w:bCs/>
        </w:rPr>
        <w:t xml:space="preserve"> after a sample or </w:t>
      </w:r>
      <w:r w:rsidRPr="00DF71C6">
        <w:rPr>
          <w:rFonts w:asciiTheme="minorHAnsi" w:hAnsiTheme="minorHAnsi" w:cs="Arial"/>
          <w:bCs/>
        </w:rPr>
        <w:t xml:space="preserve">reagent has already been readied for flight. </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2.5) Shipping</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ED5718"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 xml:space="preserve">2.5.1) </w:t>
      </w:r>
      <w:r w:rsidRPr="00D04DE7">
        <w:rPr>
          <w:rFonts w:asciiTheme="minorHAnsi" w:hAnsiTheme="minorHAnsi" w:cs="Arial"/>
          <w:bCs/>
        </w:rPr>
        <w:t>Setup shipmen</w:t>
      </w:r>
      <w:r>
        <w:rPr>
          <w:rFonts w:asciiTheme="minorHAnsi" w:hAnsiTheme="minorHAnsi" w:cs="Arial"/>
          <w:bCs/>
        </w:rPr>
        <w:t xml:space="preserve">t necessary to transport the </w:t>
      </w:r>
      <w:r w:rsidRPr="00D04DE7">
        <w:rPr>
          <w:rFonts w:asciiTheme="minorHAnsi" w:hAnsiTheme="minorHAnsi" w:cs="Arial"/>
          <w:bCs/>
        </w:rPr>
        <w:t>rig</w:t>
      </w:r>
      <w:proofErr w:type="gramStart"/>
      <w:r>
        <w:rPr>
          <w:rFonts w:asciiTheme="minorHAnsi" w:hAnsiTheme="minorHAnsi" w:cs="Arial"/>
          <w:bCs/>
        </w:rPr>
        <w:t xml:space="preserve">, </w:t>
      </w:r>
      <w:r w:rsidRPr="00D04DE7">
        <w:rPr>
          <w:rFonts w:asciiTheme="minorHAnsi" w:hAnsiTheme="minorHAnsi" w:cs="Arial"/>
          <w:bCs/>
        </w:rPr>
        <w:t xml:space="preserve"> </w:t>
      </w:r>
      <w:r>
        <w:rPr>
          <w:rFonts w:asciiTheme="minorHAnsi" w:hAnsiTheme="minorHAnsi" w:cs="Arial"/>
          <w:bCs/>
        </w:rPr>
        <w:t>g</w:t>
      </w:r>
      <w:r w:rsidRPr="00ED5718">
        <w:rPr>
          <w:rFonts w:asciiTheme="minorHAnsi" w:hAnsiTheme="minorHAnsi" w:cs="Arial"/>
          <w:bCs/>
        </w:rPr>
        <w:t>round</w:t>
      </w:r>
      <w:proofErr w:type="gramEnd"/>
      <w:r w:rsidRPr="00ED5718">
        <w:rPr>
          <w:rFonts w:asciiTheme="minorHAnsi" w:hAnsiTheme="minorHAnsi" w:cs="Arial"/>
          <w:bCs/>
        </w:rPr>
        <w:t xml:space="preserve"> equipment (</w:t>
      </w:r>
      <w:r>
        <w:rPr>
          <w:rFonts w:asciiTheme="minorHAnsi" w:hAnsiTheme="minorHAnsi" w:cs="Arial"/>
          <w:bCs/>
        </w:rPr>
        <w:t xml:space="preserve">tools, </w:t>
      </w:r>
      <w:r w:rsidRPr="00ED5718">
        <w:rPr>
          <w:rFonts w:asciiTheme="minorHAnsi" w:hAnsiTheme="minorHAnsi" w:cs="Arial"/>
          <w:bCs/>
        </w:rPr>
        <w:t>centrifuge, pipets, vortex mixer, others) and</w:t>
      </w:r>
      <w:r>
        <w:rPr>
          <w:rFonts w:asciiTheme="minorHAnsi" w:hAnsiTheme="minorHAnsi" w:cs="Arial"/>
          <w:bCs/>
        </w:rPr>
        <w:t xml:space="preserve"> p</w:t>
      </w:r>
      <w:r w:rsidRPr="00ED5718">
        <w:rPr>
          <w:rFonts w:asciiTheme="minorHAnsi" w:hAnsiTheme="minorHAnsi" w:cs="Arial"/>
          <w:bCs/>
        </w:rPr>
        <w:t>erishables (blood cells, reagents).</w:t>
      </w:r>
      <w:r>
        <w:rPr>
          <w:rFonts w:asciiTheme="minorHAnsi" w:hAnsiTheme="minorHAnsi" w:cs="Arial"/>
          <w:bCs/>
        </w:rPr>
        <w:t xml:space="preserve">  </w:t>
      </w:r>
      <w:r w:rsidR="000A5FB9">
        <w:rPr>
          <w:rFonts w:asciiTheme="minorHAnsi" w:hAnsiTheme="minorHAnsi" w:cs="Arial"/>
          <w:bCs/>
        </w:rPr>
        <w:t xml:space="preserve">Ensure </w:t>
      </w:r>
      <w:r>
        <w:rPr>
          <w:rFonts w:asciiTheme="minorHAnsi" w:hAnsiTheme="minorHAnsi" w:cs="Arial"/>
          <w:bCs/>
        </w:rPr>
        <w:t xml:space="preserve">adequate time to receive, inspect, assemble, and test hardware for </w:t>
      </w:r>
      <w:r w:rsidR="000A5FB9">
        <w:rPr>
          <w:rFonts w:asciiTheme="minorHAnsi" w:hAnsiTheme="minorHAnsi" w:cs="Arial"/>
          <w:bCs/>
        </w:rPr>
        <w:t xml:space="preserve">the </w:t>
      </w:r>
      <w:r>
        <w:rPr>
          <w:rFonts w:asciiTheme="minorHAnsi" w:hAnsiTheme="minorHAnsi" w:cs="Arial"/>
          <w:bCs/>
        </w:rPr>
        <w:t>flight campaign.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C30126" w:rsidRDefault="00792807" w:rsidP="00792807">
      <w:pPr>
        <w:pStyle w:val="NormalWeb"/>
        <w:spacing w:before="0" w:beforeAutospacing="0" w:after="0" w:afterAutospacing="0"/>
        <w:jc w:val="both"/>
        <w:rPr>
          <w:rFonts w:asciiTheme="minorHAnsi" w:hAnsiTheme="minorHAnsi" w:cs="Arial"/>
          <w:bCs/>
        </w:rPr>
      </w:pPr>
      <w:r w:rsidRPr="00ED5718">
        <w:rPr>
          <w:rFonts w:asciiTheme="minorHAnsi" w:hAnsiTheme="minorHAnsi" w:cs="Arial"/>
          <w:bCs/>
        </w:rPr>
        <w:t>2.5.</w:t>
      </w:r>
      <w:r>
        <w:rPr>
          <w:rFonts w:asciiTheme="minorHAnsi" w:hAnsiTheme="minorHAnsi" w:cs="Arial"/>
          <w:bCs/>
        </w:rPr>
        <w:t>2</w:t>
      </w:r>
      <w:r w:rsidRPr="00ED5718">
        <w:rPr>
          <w:rFonts w:asciiTheme="minorHAnsi" w:hAnsiTheme="minorHAnsi" w:cs="Arial"/>
          <w:bCs/>
        </w:rPr>
        <w:t xml:space="preserve">) </w:t>
      </w:r>
      <w:r w:rsidR="00D21A3D" w:rsidRPr="00ED5718">
        <w:rPr>
          <w:rFonts w:asciiTheme="minorHAnsi" w:hAnsiTheme="minorHAnsi" w:cs="Arial"/>
          <w:bCs/>
        </w:rPr>
        <w:t>Enc</w:t>
      </w:r>
      <w:r w:rsidR="00D21A3D" w:rsidRPr="00D04DE7">
        <w:rPr>
          <w:rFonts w:asciiTheme="minorHAnsi" w:hAnsiTheme="minorHAnsi" w:cs="Arial"/>
          <w:bCs/>
        </w:rPr>
        <w:t>as</w:t>
      </w:r>
      <w:r w:rsidR="00D21A3D" w:rsidRPr="00ED5718">
        <w:rPr>
          <w:rFonts w:asciiTheme="minorHAnsi" w:hAnsiTheme="minorHAnsi" w:cs="Arial"/>
          <w:bCs/>
        </w:rPr>
        <w:t xml:space="preserve">e rig on all sides except </w:t>
      </w:r>
      <w:r w:rsidR="00D21A3D" w:rsidRPr="00C30126">
        <w:rPr>
          <w:rFonts w:asciiTheme="minorHAnsi" w:hAnsiTheme="minorHAnsi" w:cs="Arial"/>
          <w:bCs/>
        </w:rPr>
        <w:t>bottom using bubble wrap.</w:t>
      </w:r>
      <w:r w:rsidR="00D21A3D">
        <w:rPr>
          <w:rFonts w:asciiTheme="minorHAnsi" w:hAnsiTheme="minorHAnsi" w:cs="Arial"/>
          <w:bCs/>
        </w:rPr>
        <w:t xml:space="preserve">  </w:t>
      </w:r>
      <w:r w:rsidRPr="00ED5718">
        <w:rPr>
          <w:rFonts w:asciiTheme="minorHAnsi" w:hAnsiTheme="minorHAnsi" w:cs="Arial"/>
          <w:bCs/>
        </w:rPr>
        <w:t xml:space="preserve">Ship rig using a custom wooden crate box, fitted internally with foam pads </w:t>
      </w:r>
      <w:r w:rsidR="00D21A3D">
        <w:rPr>
          <w:rFonts w:asciiTheme="minorHAnsi" w:hAnsiTheme="minorHAnsi" w:cs="Arial"/>
          <w:bCs/>
        </w:rPr>
        <w:t>and shock material</w:t>
      </w:r>
      <w:r w:rsidRPr="00ED5718">
        <w:rPr>
          <w:rFonts w:asciiTheme="minorHAnsi" w:hAnsiTheme="minorHAnsi" w:cs="Arial"/>
          <w:bCs/>
        </w:rPr>
        <w:t>.</w:t>
      </w:r>
    </w:p>
    <w:p w:rsidR="00792807" w:rsidRPr="00C30126" w:rsidRDefault="00792807" w:rsidP="00792807">
      <w:pPr>
        <w:pStyle w:val="NormalWeb"/>
        <w:spacing w:before="0" w:beforeAutospacing="0" w:after="0" w:afterAutospacing="0"/>
        <w:jc w:val="both"/>
        <w:rPr>
          <w:rFonts w:asciiTheme="minorHAnsi" w:hAnsiTheme="minorHAnsi" w:cs="Arial"/>
          <w:bCs/>
        </w:rPr>
      </w:pPr>
    </w:p>
    <w:p w:rsidR="00792807" w:rsidRPr="00ED5718" w:rsidRDefault="00792807" w:rsidP="00792807">
      <w:pPr>
        <w:pStyle w:val="NormalWeb"/>
        <w:spacing w:before="0" w:beforeAutospacing="0" w:after="0" w:afterAutospacing="0"/>
        <w:jc w:val="both"/>
        <w:rPr>
          <w:rFonts w:asciiTheme="minorHAnsi" w:hAnsiTheme="minorHAnsi" w:cs="Arial"/>
          <w:bCs/>
        </w:rPr>
      </w:pPr>
      <w:proofErr w:type="gramStart"/>
      <w:r w:rsidRPr="00C30126">
        <w:rPr>
          <w:rFonts w:asciiTheme="minorHAnsi" w:hAnsiTheme="minorHAnsi" w:cs="Arial"/>
          <w:bCs/>
        </w:rPr>
        <w:t>2.5.</w:t>
      </w:r>
      <w:r w:rsidRPr="00F35BDD">
        <w:rPr>
          <w:rFonts w:asciiTheme="minorHAnsi" w:hAnsiTheme="minorHAnsi" w:cs="Arial"/>
          <w:bCs/>
        </w:rPr>
        <w:t>3</w:t>
      </w:r>
      <w:r w:rsidRPr="00C30126">
        <w:rPr>
          <w:rFonts w:asciiTheme="minorHAnsi" w:hAnsiTheme="minorHAnsi" w:cs="Arial"/>
          <w:bCs/>
        </w:rPr>
        <w:t>) Ship supporting ground equipment</w:t>
      </w:r>
      <w:r w:rsidRPr="00F35BDD">
        <w:rPr>
          <w:rFonts w:asciiTheme="minorHAnsi" w:hAnsiTheme="minorHAnsi" w:cs="Arial"/>
          <w:bCs/>
        </w:rPr>
        <w:t>/tools</w:t>
      </w:r>
      <w:r w:rsidRPr="00C30126">
        <w:rPr>
          <w:rFonts w:asciiTheme="minorHAnsi" w:hAnsiTheme="minorHAnsi" w:cs="Arial"/>
          <w:bCs/>
        </w:rPr>
        <w:t xml:space="preserve"> in a rigid container</w:t>
      </w:r>
      <w:r w:rsidRPr="00F35BDD">
        <w:rPr>
          <w:rFonts w:asciiTheme="minorHAnsi" w:hAnsiTheme="minorHAnsi" w:cs="Arial"/>
          <w:bCs/>
        </w:rPr>
        <w:t xml:space="preserve"> or chest</w:t>
      </w:r>
      <w:r w:rsidRPr="00C30126">
        <w:rPr>
          <w:rFonts w:asciiTheme="minorHAnsi" w:hAnsiTheme="minorHAnsi" w:cs="Arial"/>
          <w:bCs/>
        </w:rPr>
        <w:t>.</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ED5718">
        <w:rPr>
          <w:rFonts w:asciiTheme="minorHAnsi" w:hAnsiTheme="minorHAnsi" w:cs="Arial"/>
          <w:bCs/>
        </w:rPr>
        <w:lastRenderedPageBreak/>
        <w:t>2.5.</w:t>
      </w:r>
      <w:r>
        <w:rPr>
          <w:rFonts w:asciiTheme="minorHAnsi" w:hAnsiTheme="minorHAnsi" w:cs="Arial"/>
          <w:bCs/>
        </w:rPr>
        <w:t>4</w:t>
      </w:r>
      <w:r w:rsidRPr="00ED5718">
        <w:rPr>
          <w:rFonts w:asciiTheme="minorHAnsi" w:hAnsiTheme="minorHAnsi" w:cs="Arial"/>
          <w:bCs/>
        </w:rPr>
        <w:t>) Ship perishables in 1 in thick insulated foam box, containing dry ice for items requiring -20</w:t>
      </w:r>
      <w:r>
        <w:rPr>
          <w:rFonts w:asciiTheme="minorHAnsi" w:hAnsiTheme="minorHAnsi" w:cs="Arial"/>
          <w:bCs/>
        </w:rPr>
        <w:t xml:space="preserve"> </w:t>
      </w:r>
      <w:r w:rsidRPr="00ED5718">
        <w:rPr>
          <w:rFonts w:asciiTheme="minorHAnsi" w:hAnsiTheme="minorHAnsi" w:cs="Arial"/>
          <w:bCs/>
        </w:rPr>
        <w:t>˚C</w:t>
      </w:r>
      <w:r>
        <w:rPr>
          <w:rFonts w:asciiTheme="minorHAnsi" w:hAnsiTheme="minorHAnsi" w:cs="Arial"/>
          <w:bCs/>
        </w:rPr>
        <w:t xml:space="preserve"> </w:t>
      </w:r>
      <w:r w:rsidRPr="00ED5718">
        <w:rPr>
          <w:rFonts w:asciiTheme="minorHAnsi" w:hAnsiTheme="minorHAnsi"/>
        </w:rPr>
        <w:t xml:space="preserve">storage and </w:t>
      </w:r>
      <w:r>
        <w:rPr>
          <w:rFonts w:asciiTheme="minorHAnsi" w:hAnsiTheme="minorHAnsi"/>
        </w:rPr>
        <w:t xml:space="preserve">freezer cool pack for items requiring </w:t>
      </w:r>
      <w:proofErr w:type="gramStart"/>
      <w:r>
        <w:rPr>
          <w:rFonts w:asciiTheme="minorHAnsi" w:hAnsiTheme="minorHAnsi"/>
        </w:rPr>
        <w:t xml:space="preserve">4 </w:t>
      </w:r>
      <w:r w:rsidRPr="00ED5718">
        <w:rPr>
          <w:rFonts w:asciiTheme="minorHAnsi" w:hAnsiTheme="minorHAnsi" w:cs="Arial"/>
          <w:bCs/>
        </w:rPr>
        <w:t>˚C</w:t>
      </w:r>
      <w:r>
        <w:rPr>
          <w:rFonts w:asciiTheme="minorHAnsi" w:hAnsiTheme="minorHAnsi" w:cs="Arial"/>
          <w:bCs/>
        </w:rPr>
        <w:t xml:space="preserve"> storage</w:t>
      </w:r>
      <w:proofErr w:type="gramEnd"/>
      <w:r>
        <w:rPr>
          <w:rFonts w:asciiTheme="minorHAnsi" w:hAnsiTheme="minorHAnsi" w:cs="Arial"/>
          <w:bCs/>
        </w:rPr>
        <w:t>.</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FD2738"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
          <w:bCs/>
        </w:rPr>
        <w:t>2.6) Pre-flight testing --</w:t>
      </w:r>
      <w:r w:rsidRPr="00FD2738">
        <w:rPr>
          <w:rFonts w:asciiTheme="minorHAnsi" w:hAnsiTheme="minorHAnsi" w:cs="Arial"/>
          <w:bCs/>
        </w:rPr>
        <w:t xml:space="preserve"> Perform pre-flight testing at the flight location to check functionality of all components several days before the flights.</w:t>
      </w:r>
      <w:r w:rsidRPr="00FF647E">
        <w:rPr>
          <w:rFonts w:asciiTheme="minorHAnsi" w:hAnsiTheme="minorHAnsi" w:cs="Arial"/>
          <w:bCs/>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577E2F" w:rsidRDefault="00792807" w:rsidP="00792807">
      <w:pPr>
        <w:pStyle w:val="NormalWeb"/>
        <w:spacing w:before="0" w:beforeAutospacing="0" w:after="0" w:afterAutospacing="0"/>
        <w:jc w:val="both"/>
        <w:rPr>
          <w:rFonts w:asciiTheme="minorHAnsi" w:hAnsiTheme="minorHAnsi"/>
        </w:rPr>
      </w:pPr>
      <w:r>
        <w:rPr>
          <w:rFonts w:asciiTheme="minorHAnsi" w:hAnsiTheme="minorHAnsi" w:cs="Arial"/>
          <w:bCs/>
        </w:rPr>
        <w:t xml:space="preserve">Flight rigs are weighed and </w:t>
      </w:r>
      <w:proofErr w:type="gramStart"/>
      <w:r>
        <w:rPr>
          <w:rFonts w:asciiTheme="minorHAnsi" w:hAnsiTheme="minorHAnsi" w:cs="Arial"/>
          <w:bCs/>
        </w:rPr>
        <w:t xml:space="preserve">crane loaded onto the aircraft, and </w:t>
      </w:r>
      <w:r w:rsidR="007B6B1F">
        <w:rPr>
          <w:rFonts w:asciiTheme="minorHAnsi" w:hAnsiTheme="minorHAnsi" w:cs="Arial"/>
          <w:bCs/>
        </w:rPr>
        <w:t xml:space="preserve">likely </w:t>
      </w:r>
      <w:r>
        <w:rPr>
          <w:rFonts w:asciiTheme="minorHAnsi" w:hAnsiTheme="minorHAnsi" w:cs="Arial"/>
          <w:bCs/>
        </w:rPr>
        <w:t>remain</w:t>
      </w:r>
      <w:proofErr w:type="gramEnd"/>
      <w:r>
        <w:rPr>
          <w:rFonts w:asciiTheme="minorHAnsi" w:hAnsiTheme="minorHAnsi" w:cs="Arial"/>
          <w:bCs/>
        </w:rPr>
        <w:t xml:space="preserve"> on the aircraft for the duration of the flight week.</w:t>
      </w:r>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 In-flight Demonstrations</w:t>
      </w:r>
    </w:p>
    <w:p w:rsidR="00792807" w:rsidRDefault="00792807" w:rsidP="00792807">
      <w:pPr>
        <w:jc w:val="both"/>
        <w:rPr>
          <w:rFonts w:asciiTheme="minorHAnsi" w:hAnsiTheme="minorHAnsi" w:cs="Arial"/>
          <w:b/>
          <w:bCs/>
        </w:rPr>
      </w:pPr>
    </w:p>
    <w:p w:rsidR="00792807" w:rsidRDefault="00792807" w:rsidP="00792807">
      <w:pPr>
        <w:jc w:val="both"/>
        <w:rPr>
          <w:rFonts w:asciiTheme="minorHAnsi" w:hAnsiTheme="minorHAnsi" w:cs="Arial"/>
          <w:b/>
          <w:bCs/>
        </w:rPr>
      </w:pPr>
      <w:r>
        <w:rPr>
          <w:rFonts w:asciiTheme="minorHAnsi" w:hAnsiTheme="minorHAnsi" w:cs="Arial"/>
          <w:bCs/>
        </w:rPr>
        <w:t xml:space="preserve">Demonstrations/experiments are divided between two day designations (“Day A” and “Day B” below).  Day A is designated for the </w:t>
      </w:r>
      <w:proofErr w:type="spellStart"/>
      <w:r>
        <w:rPr>
          <w:rFonts w:asciiTheme="minorHAnsi" w:hAnsiTheme="minorHAnsi" w:cs="Arial"/>
          <w:bCs/>
        </w:rPr>
        <w:t>micromixing</w:t>
      </w:r>
      <w:proofErr w:type="spellEnd"/>
      <w:r>
        <w:rPr>
          <w:rFonts w:asciiTheme="minorHAnsi" w:hAnsiTheme="minorHAnsi" w:cs="Arial"/>
          <w:bCs/>
        </w:rPr>
        <w:t xml:space="preserve"> demonstration and Day B is designated for the particle detection and sample loading demonstrations.</w:t>
      </w:r>
    </w:p>
    <w:p w:rsidR="00792807"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 xml:space="preserve">3.1) Ground sample preparation for </w:t>
      </w:r>
      <w:proofErr w:type="spellStart"/>
      <w:r w:rsidRPr="004F5EDB">
        <w:rPr>
          <w:rFonts w:asciiTheme="minorHAnsi" w:hAnsiTheme="minorHAnsi" w:cs="Arial"/>
          <w:b/>
          <w:bCs/>
        </w:rPr>
        <w:t>micromixer</w:t>
      </w:r>
      <w:proofErr w:type="spellEnd"/>
      <w:r w:rsidRPr="004F5EDB">
        <w:rPr>
          <w:rFonts w:asciiTheme="minorHAnsi" w:hAnsiTheme="minorHAnsi" w:cs="Arial"/>
          <w:b/>
          <w:bCs/>
        </w:rPr>
        <w:t xml:space="preserve"> demonstrations (Day A only)</w:t>
      </w:r>
    </w:p>
    <w:p w:rsidR="00792807" w:rsidRPr="00A265B9" w:rsidRDefault="00792807" w:rsidP="00792807">
      <w:pPr>
        <w:jc w:val="both"/>
        <w:rPr>
          <w:rFonts w:asciiTheme="minorHAnsi" w:hAnsiTheme="minorHAnsi" w:cs="Arial"/>
          <w:bCs/>
        </w:rPr>
      </w:pPr>
    </w:p>
    <w:p w:rsidR="00792807" w:rsidRPr="00A265B9" w:rsidRDefault="00792807" w:rsidP="00792807">
      <w:pPr>
        <w:jc w:val="both"/>
        <w:rPr>
          <w:rFonts w:asciiTheme="minorHAnsi" w:hAnsiTheme="minorHAnsi" w:cs="Arial"/>
          <w:bCs/>
        </w:rPr>
      </w:pPr>
      <w:r w:rsidRPr="00A265B9">
        <w:rPr>
          <w:rFonts w:asciiTheme="minorHAnsi" w:hAnsiTheme="minorHAnsi" w:cs="Arial"/>
          <w:bCs/>
        </w:rPr>
        <w:t xml:space="preserve">3.1.1) Dilute 3 mL </w:t>
      </w:r>
      <w:r w:rsidRPr="00F35BDD">
        <w:rPr>
          <w:rFonts w:asciiTheme="minorHAnsi" w:hAnsiTheme="minorHAnsi" w:cs="Arial"/>
          <w:bCs/>
        </w:rPr>
        <w:t>blue food dye</w:t>
      </w:r>
      <w:r w:rsidRPr="00A265B9">
        <w:rPr>
          <w:rFonts w:asciiTheme="minorHAnsi" w:hAnsiTheme="minorHAnsi" w:cs="Arial"/>
          <w:bCs/>
        </w:rPr>
        <w:t xml:space="preserve"> into 12 mL 1x phosphate buffered saline (PBS)</w:t>
      </w:r>
    </w:p>
    <w:p w:rsidR="00792807" w:rsidRPr="00A265B9"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sidRPr="00A265B9">
        <w:rPr>
          <w:rFonts w:asciiTheme="minorHAnsi" w:hAnsiTheme="minorHAnsi" w:cs="Arial"/>
          <w:bCs/>
        </w:rPr>
        <w:t xml:space="preserve">3.1.2) Dilute 3 mL yellow </w:t>
      </w:r>
      <w:r w:rsidRPr="00F35BDD">
        <w:rPr>
          <w:rFonts w:asciiTheme="minorHAnsi" w:hAnsiTheme="minorHAnsi" w:cs="Arial"/>
          <w:bCs/>
        </w:rPr>
        <w:t>food dye</w:t>
      </w:r>
      <w:r w:rsidRPr="00A265B9">
        <w:rPr>
          <w:rFonts w:asciiTheme="minorHAnsi" w:hAnsiTheme="minorHAnsi" w:cs="Arial"/>
          <w:bCs/>
        </w:rPr>
        <w:t xml:space="preserve"> into 12 mL 1x PBS.</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 xml:space="preserve">3.1.3) </w:t>
      </w:r>
      <w:r w:rsidRPr="002B17FD">
        <w:rPr>
          <w:rFonts w:asciiTheme="minorHAnsi" w:hAnsiTheme="minorHAnsi" w:cs="Arial"/>
          <w:bCs/>
        </w:rPr>
        <w:t>Strain 15 mL of commercially purified red blood cells.</w:t>
      </w:r>
      <w:proofErr w:type="gramEnd"/>
      <w:r w:rsidRPr="002B17FD">
        <w:rPr>
          <w:rFonts w:asciiTheme="minorHAnsi" w:hAnsiTheme="minorHAnsi" w:cs="Arial"/>
          <w:bCs/>
        </w:rPr>
        <w:t xml:space="preserve"> </w:t>
      </w:r>
    </w:p>
    <w:p w:rsidR="00792807" w:rsidRDefault="00792807" w:rsidP="00792807">
      <w:pPr>
        <w:jc w:val="both"/>
        <w:rPr>
          <w:rFonts w:asciiTheme="minorHAnsi" w:hAnsiTheme="minorHAnsi" w:cs="Arial"/>
          <w:bCs/>
        </w:rPr>
      </w:pPr>
    </w:p>
    <w:p w:rsidR="00792807" w:rsidRPr="002B17FD" w:rsidRDefault="00792807" w:rsidP="00792807">
      <w:pPr>
        <w:jc w:val="both"/>
        <w:rPr>
          <w:rFonts w:asciiTheme="minorHAnsi" w:hAnsiTheme="minorHAnsi" w:cs="Arial"/>
          <w:bCs/>
        </w:rPr>
      </w:pPr>
      <w:r w:rsidRPr="00017590">
        <w:rPr>
          <w:rFonts w:asciiTheme="minorHAnsi" w:hAnsiTheme="minorHAnsi" w:cs="Arial"/>
          <w:b/>
          <w:bCs/>
        </w:rPr>
        <w:t>CAUTION: Because no test</w:t>
      </w:r>
      <w:r>
        <w:rPr>
          <w:rFonts w:asciiTheme="minorHAnsi" w:hAnsiTheme="minorHAnsi" w:cs="Arial"/>
          <w:b/>
          <w:bCs/>
        </w:rPr>
        <w:t>ing</w:t>
      </w:r>
      <w:r w:rsidRPr="00017590">
        <w:rPr>
          <w:rFonts w:asciiTheme="minorHAnsi" w:hAnsiTheme="minorHAnsi" w:cs="Arial"/>
          <w:b/>
          <w:bCs/>
        </w:rPr>
        <w:t xml:space="preserve"> methods can guarantee with 100% certainty the absence of an infectious agent, human derived products should always be handled as biological hazards.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0A5D25">
        <w:rPr>
          <w:rFonts w:asciiTheme="minorHAnsi" w:hAnsiTheme="minorHAnsi" w:cs="Arial"/>
          <w:bCs/>
        </w:rPr>
        <w:t>3.1.4) Load sample vials (See Step</w:t>
      </w:r>
      <w:r>
        <w:rPr>
          <w:rFonts w:asciiTheme="minorHAnsi" w:hAnsiTheme="minorHAnsi" w:cs="Arial"/>
          <w:bCs/>
        </w:rPr>
        <w:t xml:space="preserve"> 3.3) for each sample, plus an additional vial containing only saline.</w:t>
      </w:r>
    </w:p>
    <w:p w:rsidR="00792807"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3.2) Ground sample preparation for optical block demonstration</w:t>
      </w:r>
    </w:p>
    <w:p w:rsidR="00792807" w:rsidRPr="00A265B9" w:rsidRDefault="00792807" w:rsidP="00792807">
      <w:pPr>
        <w:jc w:val="both"/>
        <w:rPr>
          <w:rFonts w:asciiTheme="minorHAnsi" w:hAnsiTheme="minorHAnsi" w:cs="Arial"/>
          <w:bCs/>
        </w:rPr>
      </w:pPr>
    </w:p>
    <w:p w:rsidR="00792807" w:rsidRDefault="00792807" w:rsidP="00792807">
      <w:pPr>
        <w:jc w:val="both"/>
        <w:rPr>
          <w:rFonts w:ascii="Calibri" w:hAnsi="Calibri"/>
          <w:b/>
          <w:bCs/>
          <w:noProof/>
          <w:color w:val="000000"/>
          <w:kern w:val="24"/>
        </w:rPr>
      </w:pPr>
      <w:proofErr w:type="gramStart"/>
      <w:r w:rsidRPr="00A265B9">
        <w:rPr>
          <w:rFonts w:asciiTheme="minorHAnsi" w:hAnsiTheme="minorHAnsi" w:cs="Arial"/>
          <w:bCs/>
        </w:rPr>
        <w:t xml:space="preserve">3.2.1) Combine 60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fluorescent counting beads with 14 mL 1xPBS (4.3 beads/ </w:t>
      </w:r>
      <w:proofErr w:type="spellStart"/>
      <w:r w:rsidRPr="00A265B9">
        <w:rPr>
          <w:rFonts w:asciiTheme="minorHAnsi" w:hAnsiTheme="minorHAnsi" w:cs="Arial"/>
          <w:bCs/>
        </w:rPr>
        <w:t>uL</w:t>
      </w:r>
      <w:proofErr w:type="spellEnd"/>
      <w:r w:rsidRPr="00A265B9">
        <w:rPr>
          <w:rFonts w:asciiTheme="minorHAnsi" w:hAnsiTheme="minorHAnsi" w:cs="Arial"/>
          <w:bCs/>
        </w:rPr>
        <w:t>) with 1% Tween.</w:t>
      </w:r>
      <w:proofErr w:type="gramEnd"/>
      <w:r w:rsidRPr="00A265B9">
        <w:rPr>
          <w:rFonts w:asciiTheme="minorHAnsi" w:hAnsiTheme="minorHAnsi" w:cs="Arial"/>
          <w:bCs/>
        </w:rPr>
        <w:t xml:space="preserve">  Load into sample vial.</w:t>
      </w:r>
      <w:r w:rsidRPr="00A265B9">
        <w:rPr>
          <w:rFonts w:ascii="Calibri" w:hAnsi="Calibri"/>
          <w:b/>
          <w:bCs/>
          <w:noProof/>
          <w:color w:val="000000"/>
          <w:kern w:val="24"/>
        </w:rPr>
        <w:t xml:space="preserve"> </w:t>
      </w:r>
    </w:p>
    <w:p w:rsidR="00792807" w:rsidRDefault="00792807" w:rsidP="00792807">
      <w:pPr>
        <w:jc w:val="both"/>
        <w:rPr>
          <w:rFonts w:ascii="Calibri" w:hAnsi="Calibri"/>
          <w:b/>
          <w:bCs/>
          <w:noProof/>
          <w:color w:val="000000"/>
          <w:kern w:val="24"/>
        </w:rPr>
      </w:pPr>
    </w:p>
    <w:p w:rsidR="00792807" w:rsidRPr="00A265B9" w:rsidRDefault="00792807" w:rsidP="00792807">
      <w:pPr>
        <w:jc w:val="both"/>
        <w:rPr>
          <w:rFonts w:asciiTheme="minorHAnsi" w:hAnsiTheme="minorHAnsi" w:cs="Arial"/>
          <w:b/>
          <w:bCs/>
        </w:rPr>
      </w:pPr>
      <w:r w:rsidRPr="00A265B9">
        <w:rPr>
          <w:rFonts w:ascii="Calibri" w:hAnsi="Calibri"/>
          <w:b/>
          <w:bCs/>
          <w:noProof/>
          <w:color w:val="000000"/>
          <w:kern w:val="24"/>
        </w:rPr>
        <w:t>CAUTION: Handle all chemicals with caution and using personal protective equipment (PPE).</w:t>
      </w:r>
    </w:p>
    <w:p w:rsidR="00792807" w:rsidRPr="00A265B9"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A265B9">
        <w:rPr>
          <w:rFonts w:asciiTheme="minorHAnsi" w:hAnsiTheme="minorHAnsi" w:cs="Arial"/>
          <w:bCs/>
        </w:rPr>
        <w:t xml:space="preserve">3.2.2) Dilute a 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finger stick whole blood sample 100-fold with 1xPBS and add </w:t>
      </w:r>
      <w:r w:rsidRPr="00F35BDD">
        <w:rPr>
          <w:rFonts w:asciiTheme="minorHAnsi" w:hAnsiTheme="minorHAnsi" w:cs="Arial"/>
          <w:bCs/>
        </w:rPr>
        <w:t>SYTO 83 dye</w:t>
      </w:r>
      <w:r w:rsidRPr="00A265B9">
        <w:rPr>
          <w:rFonts w:asciiTheme="minorHAnsi" w:hAnsiTheme="minorHAnsi" w:cs="Arial"/>
          <w:bCs/>
        </w:rPr>
        <w:t xml:space="preserve"> for [Final] = 5 </w:t>
      </w:r>
      <w:proofErr w:type="spellStart"/>
      <w:r w:rsidRPr="00A265B9">
        <w:rPr>
          <w:rFonts w:asciiTheme="minorHAnsi" w:hAnsiTheme="minorHAnsi" w:cs="Arial"/>
          <w:bCs/>
        </w:rPr>
        <w:t>uM</w:t>
      </w:r>
      <w:proofErr w:type="spellEnd"/>
      <w:r w:rsidRPr="00A265B9">
        <w:rPr>
          <w:rFonts w:asciiTheme="minorHAnsi" w:hAnsiTheme="minorHAnsi" w:cs="Arial"/>
          <w:bCs/>
        </w:rPr>
        <w:t xml:space="preserve">.  </w:t>
      </w:r>
      <w:proofErr w:type="gramStart"/>
      <w:r w:rsidRPr="00A265B9">
        <w:rPr>
          <w:rFonts w:asciiTheme="minorHAnsi" w:hAnsiTheme="minorHAnsi" w:cs="Arial"/>
          <w:bCs/>
        </w:rPr>
        <w:t>Lightly vortex to mix.</w:t>
      </w:r>
      <w:proofErr w:type="gramEnd"/>
      <w:r w:rsidRPr="00A265B9">
        <w:rPr>
          <w:rFonts w:asciiTheme="minorHAnsi" w:hAnsiTheme="minorHAnsi" w:cs="Arial"/>
          <w:bCs/>
        </w:rPr>
        <w:t xml:space="preserve">  Incubate for &gt;5 minutes at room temperature.  </w:t>
      </w:r>
    </w:p>
    <w:p w:rsidR="00792807" w:rsidRDefault="00792807" w:rsidP="00792807">
      <w:pPr>
        <w:jc w:val="both"/>
        <w:rPr>
          <w:rFonts w:asciiTheme="minorHAnsi" w:hAnsiTheme="minorHAnsi" w:cs="Arial"/>
          <w:bCs/>
        </w:rPr>
      </w:pPr>
    </w:p>
    <w:p w:rsidR="00792807" w:rsidRPr="004344BC" w:rsidRDefault="00792807" w:rsidP="00792807">
      <w:pPr>
        <w:jc w:val="both"/>
        <w:rPr>
          <w:rFonts w:asciiTheme="minorHAnsi" w:hAnsiTheme="minorHAnsi" w:cs="Arial"/>
          <w:b/>
          <w:bCs/>
        </w:rPr>
      </w:pPr>
      <w:r w:rsidRPr="00A265B9">
        <w:rPr>
          <w:rFonts w:asciiTheme="minorHAnsi" w:hAnsiTheme="minorHAnsi" w:cs="Arial"/>
          <w:b/>
          <w:bCs/>
        </w:rPr>
        <w:t xml:space="preserve">CAUTION: SYTO 83 </w:t>
      </w:r>
      <w:proofErr w:type="gramStart"/>
      <w:r w:rsidRPr="00A265B9">
        <w:rPr>
          <w:rFonts w:asciiTheme="minorHAnsi" w:hAnsiTheme="minorHAnsi" w:cs="Arial"/>
          <w:b/>
          <w:bCs/>
        </w:rPr>
        <w:t>dye</w:t>
      </w:r>
      <w:proofErr w:type="gramEnd"/>
      <w:r w:rsidRPr="00A265B9">
        <w:rPr>
          <w:rFonts w:asciiTheme="minorHAnsi" w:hAnsiTheme="minorHAnsi" w:cs="Arial"/>
          <w:b/>
          <w:bCs/>
        </w:rPr>
        <w:t xml:space="preserve"> is dissolved in </w:t>
      </w:r>
      <w:proofErr w:type="spellStart"/>
      <w:r w:rsidRPr="00A265B9">
        <w:rPr>
          <w:rFonts w:asciiTheme="minorHAnsi" w:hAnsiTheme="minorHAnsi" w:cs="Arial"/>
          <w:b/>
          <w:bCs/>
        </w:rPr>
        <w:t>dimethylsulfoxide</w:t>
      </w:r>
      <w:proofErr w:type="spellEnd"/>
      <w:r w:rsidRPr="00A265B9">
        <w:rPr>
          <w:rFonts w:asciiTheme="minorHAnsi" w:hAnsiTheme="minorHAnsi" w:cs="Arial"/>
          <w:b/>
          <w:bCs/>
        </w:rPr>
        <w:t xml:space="preserve"> (DMSO), which is readily absorbed through the skin. </w:t>
      </w:r>
      <w:proofErr w:type="gramStart"/>
      <w:r w:rsidRPr="00A265B9">
        <w:rPr>
          <w:rFonts w:asciiTheme="minorHAnsi" w:hAnsiTheme="minorHAnsi" w:cs="Arial"/>
          <w:b/>
          <w:bCs/>
        </w:rPr>
        <w:t>May be irritating to eyes, respiratory system and skin.</w:t>
      </w:r>
      <w:proofErr w:type="gramEnd"/>
      <w:r w:rsidRPr="00A265B9">
        <w:rPr>
          <w:rFonts w:asciiTheme="minorHAnsi" w:hAnsiTheme="minorHAnsi" w:cs="Arial"/>
          <w:b/>
          <w:bCs/>
        </w:rPr>
        <w:t xml:space="preserve">  Handle </w:t>
      </w:r>
      <w:r w:rsidRPr="004344BC">
        <w:rPr>
          <w:rFonts w:asciiTheme="minorHAnsi" w:hAnsiTheme="minorHAnsi" w:cs="Arial"/>
          <w:b/>
          <w:bCs/>
        </w:rPr>
        <w:t>us</w:t>
      </w:r>
      <w:r w:rsidR="009E54C2">
        <w:rPr>
          <w:rFonts w:asciiTheme="minorHAnsi" w:hAnsiTheme="minorHAnsi" w:cs="Arial"/>
          <w:b/>
          <w:bCs/>
        </w:rPr>
        <w:t>ing</w:t>
      </w:r>
      <w:r w:rsidRPr="004344BC">
        <w:rPr>
          <w:rFonts w:asciiTheme="minorHAnsi" w:hAnsiTheme="minorHAnsi" w:cs="Arial"/>
          <w:b/>
          <w:bCs/>
        </w:rPr>
        <w:t xml:space="preserve"> PPE.</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3.2.3) Centrifuge cell sample (at 2300 x g for 4 minutes), pipet off supernatant.</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lastRenderedPageBreak/>
        <w:t>3.2.4) Wash stained cell sample by adding 1 mL 1xPBS, centrifuging at 2300 x g for 4 minutes</w:t>
      </w:r>
      <w:r w:rsidRPr="00113445">
        <w:rPr>
          <w:rFonts w:asciiTheme="minorHAnsi" w:hAnsiTheme="minorHAnsi" w:cs="Arial"/>
          <w:bCs/>
        </w:rPr>
        <w:t xml:space="preserve"> pipetting off supernatant</w:t>
      </w:r>
      <w:r>
        <w:rPr>
          <w:rFonts w:asciiTheme="minorHAnsi" w:hAnsiTheme="minorHAnsi" w:cs="Arial"/>
          <w:bCs/>
        </w:rPr>
        <w:t>.  Repeat two more times.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3.2.5) Return volume to 15mL with 1xPBS for to reach a final 1:500-fold dilution of original commercial stock.</w:t>
      </w:r>
      <w:proofErr w:type="gramEnd"/>
      <w:r>
        <w:rPr>
          <w:rFonts w:asciiTheme="minorHAnsi" w:hAnsiTheme="minorHAnsi" w:cs="Arial"/>
          <w:bCs/>
        </w:rPr>
        <w:t xml:space="preserve">  Strain cells and load into sample vial.</w:t>
      </w:r>
    </w:p>
    <w:p w:rsidR="00792807" w:rsidRDefault="00792807" w:rsidP="00792807">
      <w:pPr>
        <w:jc w:val="both"/>
        <w:rPr>
          <w:rFonts w:asciiTheme="minorHAnsi" w:hAnsiTheme="minorHAnsi" w:cs="Arial"/>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3.3</w:t>
      </w:r>
      <w:r>
        <w:rPr>
          <w:rFonts w:asciiTheme="minorHAnsi" w:hAnsiTheme="minorHAnsi" w:cs="Arial"/>
          <w:b/>
          <w:bCs/>
        </w:rPr>
        <w:t xml:space="preserve">) </w:t>
      </w:r>
      <w:r w:rsidRPr="004F5EDB">
        <w:rPr>
          <w:rFonts w:asciiTheme="minorHAnsi" w:hAnsiTheme="minorHAnsi" w:cs="Arial"/>
          <w:b/>
          <w:bCs/>
        </w:rPr>
        <w:t xml:space="preserve"> Ground sample preparation for sample loader demonstration (Day B only).  </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3.3.1) Prepare capillary consumables for sample loader demonstration by cutting micro-hematocrit capillary tubes into 15 mm segments with a razor blade.</w:t>
      </w:r>
      <w:proofErr w:type="gramEnd"/>
    </w:p>
    <w:p w:rsidR="00792807" w:rsidRDefault="00792807" w:rsidP="00792807">
      <w:pPr>
        <w:jc w:val="both"/>
        <w:rPr>
          <w:rFonts w:asciiTheme="minorHAnsi" w:hAnsiTheme="minorHAnsi" w:cs="Arial"/>
          <w:bCs/>
        </w:rPr>
      </w:pPr>
    </w:p>
    <w:p w:rsidR="00792807" w:rsidRPr="00C07E4D" w:rsidRDefault="00792807" w:rsidP="00792807">
      <w:pPr>
        <w:jc w:val="both"/>
        <w:rPr>
          <w:rFonts w:asciiTheme="minorHAnsi" w:hAnsiTheme="minorHAnsi" w:cs="Arial"/>
          <w:bCs/>
        </w:rPr>
      </w:pPr>
      <w:r w:rsidRPr="00F35BDD">
        <w:rPr>
          <w:rFonts w:asciiTheme="minorHAnsi" w:hAnsiTheme="minorHAnsi" w:cs="Arial"/>
          <w:bCs/>
        </w:rPr>
        <w:t>3.</w:t>
      </w:r>
      <w:r>
        <w:rPr>
          <w:rFonts w:asciiTheme="minorHAnsi" w:hAnsiTheme="minorHAnsi" w:cs="Arial"/>
          <w:bCs/>
        </w:rPr>
        <w:t>3.2</w:t>
      </w:r>
      <w:r w:rsidRPr="00F35BDD">
        <w:rPr>
          <w:rFonts w:asciiTheme="minorHAnsi" w:hAnsiTheme="minorHAnsi" w:cs="Arial"/>
          <w:bCs/>
        </w:rPr>
        <w:t>) Prepare sample for loader demonstration</w:t>
      </w:r>
      <w:r w:rsidRPr="00A265B9">
        <w:rPr>
          <w:rFonts w:asciiTheme="minorHAnsi" w:hAnsiTheme="minorHAnsi" w:cs="Arial"/>
          <w:bCs/>
        </w:rPr>
        <w:t xml:space="preserve">: Mix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stock fluorescent </w:t>
      </w:r>
      <w:r w:rsidRPr="00F35BDD">
        <w:rPr>
          <w:rFonts w:asciiTheme="minorHAnsi" w:hAnsiTheme="minorHAnsi" w:cs="Arial"/>
          <w:bCs/>
        </w:rPr>
        <w:t>beads</w:t>
      </w:r>
      <w:r w:rsidRPr="00A265B9">
        <w:rPr>
          <w:rFonts w:asciiTheme="minorHAnsi" w:hAnsiTheme="minorHAnsi" w:cs="Arial"/>
          <w:bCs/>
        </w:rPr>
        <w:t xml:space="preserve"> with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undiluted </w:t>
      </w:r>
      <w:r w:rsidRPr="00F35BDD">
        <w:rPr>
          <w:rFonts w:asciiTheme="minorHAnsi" w:hAnsiTheme="minorHAnsi" w:cs="Arial"/>
          <w:bCs/>
        </w:rPr>
        <w:t>blue food dye</w:t>
      </w:r>
      <w:r w:rsidRPr="00A265B9">
        <w:rPr>
          <w:rFonts w:asciiTheme="minorHAnsi" w:hAnsiTheme="minorHAnsi" w:cs="Arial"/>
          <w:bCs/>
        </w:rPr>
        <w:t xml:space="preserve"> (500 beads/ </w:t>
      </w:r>
      <w:proofErr w:type="spellStart"/>
      <w:r w:rsidRPr="00A265B9">
        <w:rPr>
          <w:rFonts w:asciiTheme="minorHAnsi" w:hAnsiTheme="minorHAnsi" w:cs="Arial"/>
          <w:bCs/>
        </w:rPr>
        <w:t>uL</w:t>
      </w:r>
      <w:proofErr w:type="spellEnd"/>
      <w:r w:rsidRPr="00A265B9">
        <w:rPr>
          <w:rFonts w:asciiTheme="minorHAnsi" w:hAnsiTheme="minorHAnsi" w:cs="Arial"/>
          <w:bCs/>
        </w:rPr>
        <w:t xml:space="preserve">).  Draw 250 </w:t>
      </w:r>
      <w:proofErr w:type="spellStart"/>
      <w:r w:rsidRPr="00A265B9">
        <w:rPr>
          <w:rFonts w:asciiTheme="minorHAnsi" w:hAnsiTheme="minorHAnsi" w:cs="Arial"/>
          <w:bCs/>
        </w:rPr>
        <w:t>uL</w:t>
      </w:r>
      <w:proofErr w:type="spellEnd"/>
      <w:r w:rsidRPr="00A265B9">
        <w:rPr>
          <w:rFonts w:asciiTheme="minorHAnsi" w:hAnsiTheme="minorHAnsi" w:cs="Arial"/>
          <w:bCs/>
        </w:rPr>
        <w:t xml:space="preserve"> sample into two 1 mL syringes, each fitted with a blunt tip needle that is taped shut with electrical tape.</w:t>
      </w:r>
    </w:p>
    <w:p w:rsidR="00792807"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4</w:t>
      </w:r>
      <w:r w:rsidRPr="004F5EDB">
        <w:rPr>
          <w:rFonts w:asciiTheme="minorHAnsi" w:hAnsiTheme="minorHAnsi" w:cs="Arial"/>
          <w:b/>
          <w:bCs/>
          <w:highlight w:val="yellow"/>
        </w:rPr>
        <w:t>) Load fluid source vials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FC7BDA" w:rsidRDefault="00792807" w:rsidP="00792807">
      <w:pPr>
        <w:pStyle w:val="NormalWeb"/>
        <w:spacing w:before="0" w:beforeAutospacing="0" w:after="0" w:afterAutospacing="0"/>
        <w:jc w:val="both"/>
        <w:rPr>
          <w:rFonts w:asciiTheme="minorHAnsi" w:hAnsiTheme="minorHAnsi" w:cs="Arial"/>
          <w:bCs/>
          <w:highlight w:val="yellow"/>
        </w:rPr>
      </w:pPr>
      <w:r w:rsidRPr="00FC7BDA">
        <w:rPr>
          <w:rFonts w:asciiTheme="minorHAnsi" w:hAnsiTheme="minorHAnsi" w:cs="Arial"/>
          <w:bCs/>
          <w:highlight w:val="yellow"/>
        </w:rPr>
        <w:t>3.</w:t>
      </w:r>
      <w:r w:rsidR="007B6B1F">
        <w:rPr>
          <w:rFonts w:asciiTheme="minorHAnsi" w:hAnsiTheme="minorHAnsi" w:cs="Arial"/>
          <w:bCs/>
          <w:highlight w:val="yellow"/>
        </w:rPr>
        <w:t>4</w:t>
      </w:r>
      <w:r w:rsidRPr="00FC7BDA">
        <w:rPr>
          <w:rFonts w:asciiTheme="minorHAnsi" w:hAnsiTheme="minorHAnsi" w:cs="Arial"/>
          <w:bCs/>
          <w:highlight w:val="yellow"/>
        </w:rPr>
        <w:t xml:space="preserve">.1) Apply fresh, powder-free latex diaphragm to vial (cut finger from glove acceptable).  </w:t>
      </w:r>
      <w:r>
        <w:rPr>
          <w:rFonts w:asciiTheme="minorHAnsi" w:hAnsiTheme="minorHAnsi" w:cs="Arial"/>
          <w:bCs/>
          <w:highlight w:val="yellow"/>
        </w:rPr>
        <w:t>Make sure t</w:t>
      </w:r>
      <w:r w:rsidRPr="00FC7BDA">
        <w:rPr>
          <w:rFonts w:asciiTheme="minorHAnsi" w:hAnsiTheme="minorHAnsi" w:cs="Arial"/>
          <w:bCs/>
          <w:highlight w:val="yellow"/>
        </w:rPr>
        <w:t xml:space="preserve">he diaphragm </w:t>
      </w:r>
      <w:r>
        <w:rPr>
          <w:rFonts w:asciiTheme="minorHAnsi" w:hAnsiTheme="minorHAnsi" w:cs="Arial"/>
          <w:bCs/>
          <w:highlight w:val="yellow"/>
        </w:rPr>
        <w:t>is</w:t>
      </w:r>
      <w:r w:rsidRPr="00FC7BDA">
        <w:rPr>
          <w:rFonts w:asciiTheme="minorHAnsi" w:hAnsiTheme="minorHAnsi" w:cs="Arial"/>
          <w:bCs/>
          <w:highlight w:val="yellow"/>
        </w:rPr>
        <w:t xml:space="preserve"> long enough to extend from the vial floor and fold over the top outer rim.  Slide the vial ring over the folded portion.</w:t>
      </w:r>
    </w:p>
    <w:p w:rsidR="00792807" w:rsidRPr="00FC7BDA" w:rsidRDefault="00792807" w:rsidP="00792807">
      <w:pPr>
        <w:pStyle w:val="NormalWeb"/>
        <w:spacing w:before="0" w:beforeAutospacing="0" w:after="0" w:afterAutospacing="0"/>
        <w:jc w:val="both"/>
        <w:rPr>
          <w:rFonts w:ascii="Calibri" w:hAnsi="Calibri" w:cs="Arial"/>
          <w:bCs/>
          <w:highlight w:val="yellow"/>
        </w:rPr>
      </w:pPr>
    </w:p>
    <w:p w:rsidR="00792807" w:rsidRPr="00F35BDD" w:rsidRDefault="00792807" w:rsidP="00792807">
      <w:pPr>
        <w:pStyle w:val="NormalWeb"/>
        <w:spacing w:before="0" w:beforeAutospacing="0" w:after="0" w:afterAutospacing="0"/>
        <w:jc w:val="both"/>
        <w:rPr>
          <w:rFonts w:ascii="Calibri" w:hAnsi="Calibri" w:cs="Arial"/>
          <w:bCs/>
        </w:rPr>
      </w:pPr>
      <w:r w:rsidRPr="00F35BDD">
        <w:rPr>
          <w:rFonts w:ascii="Calibri" w:hAnsi="Calibri" w:cs="Arial"/>
          <w:bCs/>
        </w:rPr>
        <w:t>3.</w:t>
      </w:r>
      <w:r w:rsidR="007B6B1F">
        <w:rPr>
          <w:rFonts w:ascii="Calibri" w:hAnsi="Calibri" w:cs="Arial"/>
          <w:bCs/>
        </w:rPr>
        <w:t>4</w:t>
      </w:r>
      <w:r w:rsidRPr="00F35BDD">
        <w:rPr>
          <w:rFonts w:ascii="Calibri" w:hAnsi="Calibri" w:cs="Arial"/>
          <w:bCs/>
        </w:rPr>
        <w:t>.2) Place a temporary slide clamp onto cap outlet tubing that will prevent fluid expulsion during cap insertion.</w:t>
      </w:r>
    </w:p>
    <w:p w:rsidR="00792807" w:rsidRPr="00FC7BDA" w:rsidRDefault="00792807" w:rsidP="00792807">
      <w:pPr>
        <w:pStyle w:val="NormalWeb"/>
        <w:spacing w:before="0" w:beforeAutospacing="0" w:after="0" w:afterAutospacing="0"/>
        <w:jc w:val="both"/>
        <w:rPr>
          <w:rFonts w:ascii="Calibri" w:hAnsi="Calibri" w:cs="Arial"/>
          <w:bCs/>
          <w:highlight w:val="yellow"/>
        </w:rPr>
      </w:pPr>
    </w:p>
    <w:p w:rsidR="00792807" w:rsidRPr="00FB3387" w:rsidRDefault="00792807" w:rsidP="00792807">
      <w:pPr>
        <w:pStyle w:val="NormalWeb"/>
        <w:spacing w:before="0" w:beforeAutospacing="0" w:after="0" w:afterAutospacing="0"/>
        <w:jc w:val="both"/>
        <w:rPr>
          <w:rFonts w:ascii="Calibri" w:hAnsi="Calibri" w:cs="Arial"/>
          <w:bCs/>
        </w:rPr>
      </w:pPr>
      <w:r w:rsidRPr="00FC7BDA">
        <w:rPr>
          <w:rFonts w:ascii="Calibri" w:hAnsi="Calibri" w:cs="Arial"/>
          <w:bCs/>
          <w:highlight w:val="yellow"/>
        </w:rPr>
        <w:t>3.</w:t>
      </w:r>
      <w:r w:rsidR="007B6B1F">
        <w:rPr>
          <w:rFonts w:ascii="Calibri" w:hAnsi="Calibri" w:cs="Arial"/>
          <w:bCs/>
          <w:highlight w:val="yellow"/>
        </w:rPr>
        <w:t>4</w:t>
      </w:r>
      <w:r w:rsidRPr="00FC7BDA">
        <w:rPr>
          <w:rFonts w:ascii="Calibri" w:hAnsi="Calibri" w:cs="Arial"/>
          <w:bCs/>
          <w:highlight w:val="yellow"/>
        </w:rPr>
        <w:t xml:space="preserve">.3) </w:t>
      </w:r>
      <w:proofErr w:type="gramStart"/>
      <w:r w:rsidRPr="00FC7BDA">
        <w:rPr>
          <w:rFonts w:ascii="Calibri" w:hAnsi="Calibri" w:cs="Arial"/>
          <w:bCs/>
          <w:highlight w:val="yellow"/>
        </w:rPr>
        <w:t>Before</w:t>
      </w:r>
      <w:proofErr w:type="gramEnd"/>
      <w:r w:rsidRPr="00FC7BDA">
        <w:rPr>
          <w:rFonts w:ascii="Calibri" w:hAnsi="Calibri" w:cs="Arial"/>
          <w:bCs/>
          <w:highlight w:val="yellow"/>
        </w:rPr>
        <w:t xml:space="preserve"> filling the vial, negatively pressurize the vial with a syringe to expand the diaphragm.  Pour fluid to top of vial and insert the cap at an angle such that no air is trapped under the cap during cap placement (some fluid will spill out).  </w:t>
      </w:r>
      <w:r>
        <w:rPr>
          <w:rFonts w:ascii="Calibri" w:hAnsi="Calibri" w:cs="Arial"/>
          <w:bCs/>
          <w:highlight w:val="yellow"/>
        </w:rPr>
        <w:t>B</w:t>
      </w:r>
      <w:r w:rsidRPr="00FC7BDA">
        <w:rPr>
          <w:rFonts w:ascii="Calibri" w:hAnsi="Calibri" w:cs="Arial"/>
          <w:bCs/>
          <w:highlight w:val="yellow"/>
        </w:rPr>
        <w:t>riefly remove</w:t>
      </w:r>
      <w:r>
        <w:rPr>
          <w:rFonts w:ascii="Calibri" w:hAnsi="Calibri" w:cs="Arial"/>
          <w:bCs/>
          <w:highlight w:val="yellow"/>
        </w:rPr>
        <w:t xml:space="preserve"> slide clamp</w:t>
      </w:r>
      <w:r w:rsidRPr="00FC7BDA">
        <w:rPr>
          <w:rFonts w:ascii="Calibri" w:hAnsi="Calibri" w:cs="Arial"/>
          <w:bCs/>
          <w:highlight w:val="yellow"/>
        </w:rPr>
        <w:t xml:space="preserve"> to prime the outlet tubing and release collapsing pressure exerted by the diaphragm.</w:t>
      </w:r>
      <w:r>
        <w:rPr>
          <w:rFonts w:asciiTheme="minorHAnsi" w:hAnsiTheme="minorHAnsi" w:cs="Arial"/>
          <w:bCs/>
        </w:rPr>
        <w:tab/>
      </w:r>
    </w:p>
    <w:p w:rsidR="00792807" w:rsidRPr="00D04DE7" w:rsidRDefault="00792807" w:rsidP="00792807">
      <w:pPr>
        <w:jc w:val="both"/>
        <w:rPr>
          <w:rFonts w:asciiTheme="minorHAnsi" w:hAnsiTheme="minorHAnsi" w:cs="Arial"/>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5</w:t>
      </w:r>
      <w:r w:rsidRPr="004F5EDB">
        <w:rPr>
          <w:rFonts w:asciiTheme="minorHAnsi" w:hAnsiTheme="minorHAnsi" w:cs="Arial"/>
          <w:b/>
          <w:bCs/>
        </w:rPr>
        <w:t>) Prepare rig demonstrations</w:t>
      </w:r>
    </w:p>
    <w:p w:rsidR="00792807" w:rsidRPr="00D04DE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5</w:t>
      </w:r>
      <w:r w:rsidRPr="00A45060">
        <w:rPr>
          <w:rFonts w:asciiTheme="minorHAnsi" w:hAnsiTheme="minorHAnsi" w:cs="Arial"/>
          <w:bCs/>
        </w:rPr>
        <w:t>.1)</w:t>
      </w:r>
      <w:r>
        <w:rPr>
          <w:rFonts w:asciiTheme="minorHAnsi" w:hAnsiTheme="minorHAnsi" w:cs="Arial"/>
          <w:bCs/>
        </w:rPr>
        <w:t xml:space="preserve"> Connect and check all tubing connections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5</w:t>
      </w:r>
      <w:r w:rsidRPr="00F35BDD">
        <w:rPr>
          <w:rFonts w:asciiTheme="minorHAnsi" w:hAnsiTheme="minorHAnsi" w:cs="Arial"/>
          <w:bCs/>
        </w:rPr>
        <w:t>.2) Hook source vials into system.</w:t>
      </w:r>
      <w:r w:rsidRPr="00A265B9">
        <w:rPr>
          <w:rFonts w:asciiTheme="minorHAnsi" w:hAnsiTheme="minorHAnsi" w:cs="Arial"/>
          <w:bCs/>
        </w:rPr>
        <w:t xml:space="preserve"> </w:t>
      </w:r>
      <w:r>
        <w:rPr>
          <w:rFonts w:asciiTheme="minorHAnsi" w:hAnsiTheme="minorHAnsi" w:cs="Arial"/>
          <w:bCs/>
        </w:rPr>
        <w:t>Fit v</w:t>
      </w:r>
      <w:r w:rsidRPr="00A265B9">
        <w:rPr>
          <w:rFonts w:asciiTheme="minorHAnsi" w:hAnsiTheme="minorHAnsi" w:cs="Arial"/>
          <w:bCs/>
        </w:rPr>
        <w:t>ials into a custom acrylic vial</w:t>
      </w:r>
      <w:r>
        <w:rPr>
          <w:rFonts w:asciiTheme="minorHAnsi" w:hAnsiTheme="minorHAnsi" w:cs="Arial"/>
          <w:bCs/>
        </w:rPr>
        <w:t xml:space="preserve"> holder and secure</w:t>
      </w:r>
      <w:r w:rsidR="009A2A51">
        <w:rPr>
          <w:rFonts w:asciiTheme="minorHAnsi" w:hAnsiTheme="minorHAnsi" w:cs="Arial"/>
          <w:bCs/>
        </w:rPr>
        <w:t xml:space="preserve"> </w:t>
      </w:r>
      <w:r w:rsidR="0039478A">
        <w:rPr>
          <w:rFonts w:asciiTheme="minorHAnsi" w:hAnsiTheme="minorHAnsi" w:cs="Arial"/>
          <w:bCs/>
        </w:rPr>
        <w:t xml:space="preserve">them </w:t>
      </w:r>
      <w:r>
        <w:rPr>
          <w:rFonts w:asciiTheme="minorHAnsi" w:hAnsiTheme="minorHAnsi" w:cs="Arial"/>
          <w:bCs/>
        </w:rPr>
        <w:t>with</w:t>
      </w:r>
      <w:r w:rsidRPr="00A265B9">
        <w:rPr>
          <w:rFonts w:asciiTheme="minorHAnsi" w:hAnsiTheme="minorHAnsi" w:cs="Arial"/>
          <w:bCs/>
        </w:rPr>
        <w:t xml:space="preserve"> </w:t>
      </w:r>
      <w:r>
        <w:rPr>
          <w:rFonts w:asciiTheme="minorHAnsi" w:hAnsiTheme="minorHAnsi" w:cs="Arial"/>
          <w:bCs/>
        </w:rPr>
        <w:t>and hook-and-loop fastener.</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5</w:t>
      </w:r>
      <w:r>
        <w:rPr>
          <w:rFonts w:asciiTheme="minorHAnsi" w:hAnsiTheme="minorHAnsi" w:cs="Arial"/>
          <w:bCs/>
        </w:rPr>
        <w:t>.3) Empty any contained waste in vials or bins.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 xml:space="preserve">.4) </w:t>
      </w:r>
      <w:r w:rsidR="00E435FE">
        <w:rPr>
          <w:rFonts w:asciiTheme="minorHAnsi" w:hAnsiTheme="minorHAnsi" w:cs="Arial"/>
          <w:bCs/>
        </w:rPr>
        <w:t>Check hard drive space and s</w:t>
      </w:r>
      <w:r>
        <w:rPr>
          <w:rFonts w:asciiTheme="minorHAnsi" w:hAnsiTheme="minorHAnsi" w:cs="Arial"/>
          <w:bCs/>
        </w:rPr>
        <w:t xml:space="preserve">tartup custom </w:t>
      </w:r>
      <w:r w:rsidR="00E435FE">
        <w:rPr>
          <w:rFonts w:asciiTheme="minorHAnsi" w:hAnsiTheme="minorHAnsi" w:cs="Arial"/>
          <w:bCs/>
        </w:rPr>
        <w:t xml:space="preserve">demonstration </w:t>
      </w:r>
      <w:r>
        <w:rPr>
          <w:rFonts w:asciiTheme="minorHAnsi" w:hAnsiTheme="minorHAnsi" w:cs="Arial"/>
          <w:bCs/>
        </w:rPr>
        <w:t>software.</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.5) Perform system fluidics priming procedure specific to each demonstration.</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.6) Swap in new batteries to any battery-powered device (e.g., accelerometer).</w:t>
      </w:r>
      <w:proofErr w:type="gramEnd"/>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lastRenderedPageBreak/>
        <w:t>3.</w:t>
      </w:r>
      <w:r w:rsidR="007B6B1F">
        <w:rPr>
          <w:rFonts w:asciiTheme="minorHAnsi" w:hAnsiTheme="minorHAnsi" w:cs="Arial"/>
          <w:bCs/>
        </w:rPr>
        <w:t>5</w:t>
      </w:r>
      <w:r>
        <w:rPr>
          <w:rFonts w:asciiTheme="minorHAnsi" w:hAnsiTheme="minorHAnsi" w:cs="Arial"/>
          <w:bCs/>
        </w:rPr>
        <w:t xml:space="preserve">.7) </w:t>
      </w:r>
      <w:proofErr w:type="gramStart"/>
      <w:r>
        <w:rPr>
          <w:rFonts w:asciiTheme="minorHAnsi" w:hAnsiTheme="minorHAnsi" w:cs="Arial"/>
          <w:bCs/>
        </w:rPr>
        <w:t>Manually</w:t>
      </w:r>
      <w:proofErr w:type="gramEnd"/>
      <w:r>
        <w:rPr>
          <w:rFonts w:asciiTheme="minorHAnsi" w:hAnsiTheme="minorHAnsi" w:cs="Arial"/>
          <w:bCs/>
        </w:rPr>
        <w:t xml:space="preserve"> shake fluorescent particle samples.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Pr>
          <w:rFonts w:asciiTheme="minorHAnsi" w:hAnsiTheme="minorHAnsi" w:cs="Arial"/>
          <w:bCs/>
        </w:rPr>
        <w:t>3.</w:t>
      </w:r>
      <w:r w:rsidR="007B6B1F">
        <w:rPr>
          <w:rFonts w:asciiTheme="minorHAnsi" w:hAnsiTheme="minorHAnsi" w:cs="Arial"/>
          <w:bCs/>
        </w:rPr>
        <w:t>5</w:t>
      </w:r>
      <w:r>
        <w:rPr>
          <w:rFonts w:asciiTheme="minorHAnsi" w:hAnsiTheme="minorHAnsi" w:cs="Arial"/>
          <w:bCs/>
        </w:rPr>
        <w:t>.8) Run brief pre-flight test experiment.</w:t>
      </w:r>
      <w:proofErr w:type="gramEnd"/>
      <w:r>
        <w:rPr>
          <w:rFonts w:asciiTheme="minorHAnsi" w:hAnsiTheme="minorHAnsi" w:cs="Arial"/>
          <w:bCs/>
        </w:rPr>
        <w:tab/>
      </w:r>
    </w:p>
    <w:p w:rsidR="00792807" w:rsidRPr="004F5EDB" w:rsidRDefault="00792807" w:rsidP="00792807">
      <w:pPr>
        <w:jc w:val="both"/>
        <w:rPr>
          <w:rFonts w:asciiTheme="minorHAnsi" w:hAnsiTheme="minorHAnsi" w:cs="Arial"/>
          <w:b/>
          <w:bCs/>
        </w:rPr>
      </w:pPr>
    </w:p>
    <w:p w:rsidR="00792807" w:rsidRPr="004F5EDB" w:rsidRDefault="00792807" w:rsidP="00792807">
      <w:pPr>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6</w:t>
      </w:r>
      <w:r w:rsidRPr="004F5EDB">
        <w:rPr>
          <w:rFonts w:asciiTheme="minorHAnsi" w:hAnsiTheme="minorHAnsi" w:cs="Arial"/>
          <w:b/>
          <w:bCs/>
        </w:rPr>
        <w:t xml:space="preserve">) </w:t>
      </w:r>
      <w:proofErr w:type="gramStart"/>
      <w:r w:rsidRPr="004F5EDB">
        <w:rPr>
          <w:rFonts w:asciiTheme="minorHAnsi" w:hAnsiTheme="minorHAnsi" w:cs="Arial"/>
          <w:b/>
          <w:bCs/>
        </w:rPr>
        <w:t>Avoid</w:t>
      </w:r>
      <w:proofErr w:type="gramEnd"/>
      <w:r w:rsidRPr="004F5EDB">
        <w:rPr>
          <w:rFonts w:asciiTheme="minorHAnsi" w:hAnsiTheme="minorHAnsi" w:cs="Arial"/>
          <w:b/>
          <w:bCs/>
        </w:rPr>
        <w:t xml:space="preserve"> in-flight motion sickness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Pr>
          <w:rFonts w:asciiTheme="minorHAnsi" w:hAnsiTheme="minorHAnsi" w:cs="Arial"/>
          <w:bCs/>
        </w:rPr>
        <w:t>3.</w:t>
      </w:r>
      <w:r w:rsidR="007B6B1F">
        <w:rPr>
          <w:rFonts w:asciiTheme="minorHAnsi" w:hAnsiTheme="minorHAnsi" w:cs="Arial"/>
          <w:bCs/>
        </w:rPr>
        <w:t>6</w:t>
      </w:r>
      <w:r>
        <w:rPr>
          <w:rFonts w:asciiTheme="minorHAnsi" w:hAnsiTheme="minorHAnsi" w:cs="Arial"/>
          <w:bCs/>
        </w:rPr>
        <w:t xml:space="preserve">.1) Take provided medications </w:t>
      </w:r>
      <w:r w:rsidRPr="00D748F3">
        <w:rPr>
          <w:rFonts w:asciiTheme="minorHAnsi" w:hAnsiTheme="minorHAnsi" w:cs="Arial"/>
          <w:bCs/>
        </w:rPr>
        <w:t>(</w:t>
      </w:r>
      <w:r w:rsidRPr="00374DE4">
        <w:rPr>
          <w:rFonts w:asciiTheme="minorHAnsi" w:hAnsiTheme="minorHAnsi" w:cs="Arial"/>
          <w:bCs/>
        </w:rPr>
        <w:t xml:space="preserve">scopolamine and </w:t>
      </w:r>
      <w:proofErr w:type="spellStart"/>
      <w:r w:rsidRPr="00374DE4">
        <w:rPr>
          <w:rFonts w:asciiTheme="minorHAnsi" w:hAnsiTheme="minorHAnsi" w:cs="Arial"/>
          <w:bCs/>
        </w:rPr>
        <w:t>dextroampthetamine</w:t>
      </w:r>
      <w:proofErr w:type="spellEnd"/>
      <w:r>
        <w:rPr>
          <w:rFonts w:asciiTheme="minorHAnsi" w:hAnsiTheme="minorHAnsi" w:cs="Arial"/>
          <w:bCs/>
        </w:rPr>
        <w:t xml:space="preserve">, both safe and effective for preventing motion sickness in-flight) </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6</w:t>
      </w:r>
      <w:r w:rsidRPr="00F35BDD">
        <w:rPr>
          <w:rFonts w:asciiTheme="minorHAnsi" w:hAnsiTheme="minorHAnsi" w:cs="Arial"/>
          <w:bCs/>
        </w:rPr>
        <w:t>.2) Heed recommended body positioning strategies in-flight (e.g., lie flat on back during increased gravity, with body straight and head cocked forward, and allow body to float up on its own during transition to reduced gravity)</w:t>
      </w:r>
      <w:r w:rsidRPr="00E01CB5">
        <w:rPr>
          <w:rFonts w:asciiTheme="minorHAnsi" w:hAnsiTheme="minorHAnsi" w:cs="Arial"/>
          <w:bCs/>
        </w:rPr>
        <w:t>.</w:t>
      </w:r>
      <w:r w:rsidRPr="00F35BDD">
        <w:rPr>
          <w:rFonts w:asciiTheme="minorHAnsi" w:hAnsiTheme="minorHAnsi" w:cs="Arial"/>
          <w:bCs/>
        </w:rPr>
        <w:t xml:space="preserve">  If possible, use several early parabolas to adjust to the gravity changes.</w:t>
      </w:r>
    </w:p>
    <w:p w:rsidR="00792807" w:rsidRDefault="00792807" w:rsidP="00792807">
      <w:pPr>
        <w:jc w:val="both"/>
        <w:rPr>
          <w:rFonts w:asciiTheme="minorHAnsi" w:hAnsiTheme="minorHAnsi" w:cs="Arial"/>
          <w:bCs/>
        </w:rPr>
      </w:pPr>
    </w:p>
    <w:p w:rsidR="00792807" w:rsidRDefault="00792807" w:rsidP="00792807">
      <w:pPr>
        <w:jc w:val="both"/>
        <w:rPr>
          <w:rFonts w:asciiTheme="minorHAnsi" w:hAnsiTheme="minorHAnsi" w:cs="Arial"/>
          <w:bCs/>
        </w:rPr>
      </w:pPr>
      <w:proofErr w:type="gramStart"/>
      <w:r w:rsidRPr="00F35BDD">
        <w:rPr>
          <w:rFonts w:asciiTheme="minorHAnsi" w:hAnsiTheme="minorHAnsi" w:cs="Arial"/>
          <w:bCs/>
        </w:rPr>
        <w:t>3.</w:t>
      </w:r>
      <w:r w:rsidR="007B6B1F">
        <w:rPr>
          <w:rFonts w:asciiTheme="minorHAnsi" w:hAnsiTheme="minorHAnsi" w:cs="Arial"/>
          <w:bCs/>
        </w:rPr>
        <w:t>6</w:t>
      </w:r>
      <w:r w:rsidRPr="00F35BDD">
        <w:rPr>
          <w:rFonts w:asciiTheme="minorHAnsi" w:hAnsiTheme="minorHAnsi" w:cs="Arial"/>
          <w:bCs/>
        </w:rPr>
        <w:t>.3) Retain a plastic vomit bag easily accessible in a front pocket.</w:t>
      </w:r>
      <w:proofErr w:type="gramEnd"/>
      <w:r w:rsidRPr="00721B9C">
        <w:rPr>
          <w:rFonts w:asciiTheme="minorHAnsi" w:hAnsiTheme="minorHAnsi" w:cs="Arial"/>
          <w:bCs/>
        </w:rPr>
        <w:t xml:space="preserve">  Vomiting can occur suddenly and without preceding nausea.</w:t>
      </w:r>
    </w:p>
    <w:p w:rsidR="00792807" w:rsidRDefault="00792807" w:rsidP="00792807">
      <w:pPr>
        <w:jc w:val="both"/>
        <w:rPr>
          <w:rFonts w:asciiTheme="minorHAnsi" w:hAnsiTheme="minorHAnsi" w:cs="Arial"/>
          <w:b/>
          <w:bCs/>
        </w:rPr>
      </w:pPr>
    </w:p>
    <w:p w:rsidR="00792807" w:rsidRPr="00404DAC" w:rsidRDefault="00792807" w:rsidP="00792807">
      <w:pPr>
        <w:jc w:val="both"/>
        <w:rPr>
          <w:rFonts w:asciiTheme="minorHAnsi" w:hAnsiTheme="minorHAnsi" w:cs="Arial"/>
          <w:b/>
          <w:bCs/>
          <w:color w:val="FF0000"/>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7</w:t>
      </w:r>
      <w:r w:rsidRPr="00FD2738">
        <w:rPr>
          <w:rFonts w:asciiTheme="minorHAnsi" w:hAnsiTheme="minorHAnsi" w:cs="Arial"/>
          <w:bCs/>
          <w:highlight w:val="green"/>
        </w:rPr>
        <w:t>) Position rig operators once in-flight, nearing dedicated parabola airspace.</w:t>
      </w:r>
      <w:proofErr w:type="gramEnd"/>
      <w:r w:rsidRPr="00FD2738">
        <w:rPr>
          <w:rFonts w:asciiTheme="minorHAnsi" w:hAnsiTheme="minorHAnsi" w:cs="Arial"/>
          <w:bCs/>
          <w:highlight w:val="green"/>
        </w:rPr>
        <w:t xml:space="preserve"> Provide enough space to allow rig operators to lie down during high-gravitation intervals and enable access to leg straps.  Once parabolas begin, do not apply strong forces on body during reduced gravity as this may send the body up too quickly and somewhat </w:t>
      </w:r>
      <w:proofErr w:type="gramStart"/>
      <w:r w:rsidRPr="00FD2738">
        <w:rPr>
          <w:rFonts w:asciiTheme="minorHAnsi" w:hAnsiTheme="minorHAnsi" w:cs="Arial"/>
          <w:bCs/>
          <w:highlight w:val="green"/>
        </w:rPr>
        <w:t>dangerously .</w:t>
      </w:r>
      <w:proofErr w:type="gramEnd"/>
    </w:p>
    <w:p w:rsidR="00792807" w:rsidRPr="004F5EDB" w:rsidRDefault="00792807" w:rsidP="00792807">
      <w:pPr>
        <w:pStyle w:val="NormalWeb"/>
        <w:spacing w:before="0" w:beforeAutospacing="0" w:after="0" w:afterAutospacing="0"/>
        <w:jc w:val="both"/>
        <w:rPr>
          <w:rFonts w:asciiTheme="minorHAnsi" w:hAnsiTheme="minorHAnsi" w:cs="Arial"/>
          <w:b/>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8</w:t>
      </w:r>
      <w:r w:rsidRPr="004F5EDB">
        <w:rPr>
          <w:rFonts w:asciiTheme="minorHAnsi" w:hAnsiTheme="minorHAnsi" w:cs="Arial"/>
          <w:b/>
          <w:bCs/>
          <w:highlight w:val="yellow"/>
        </w:rPr>
        <w:t>) Perform microfluidic mixer demonstration</w:t>
      </w:r>
      <w:r w:rsidRPr="004F5EDB">
        <w:rPr>
          <w:rFonts w:asciiTheme="minorHAnsi" w:hAnsiTheme="minorHAnsi" w:cs="Arial"/>
          <w:b/>
          <w:bCs/>
        </w:rPr>
        <w:t xml:space="preserve"> (Day A only)</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sidRPr="00F35BDD">
        <w:rPr>
          <w:rFonts w:asciiTheme="minorHAnsi" w:hAnsiTheme="minorHAnsi" w:cs="Arial"/>
          <w:bCs/>
        </w:rPr>
        <w:t>3.</w:t>
      </w:r>
      <w:r w:rsidR="007B6B1F">
        <w:rPr>
          <w:rFonts w:asciiTheme="minorHAnsi" w:hAnsiTheme="minorHAnsi" w:cs="Arial"/>
          <w:bCs/>
        </w:rPr>
        <w:t>8</w:t>
      </w:r>
      <w:r w:rsidRPr="00F35BDD">
        <w:rPr>
          <w:rFonts w:asciiTheme="minorHAnsi" w:hAnsiTheme="minorHAnsi" w:cs="Arial"/>
          <w:bCs/>
        </w:rPr>
        <w:t xml:space="preserve">.1) </w:t>
      </w:r>
      <w:proofErr w:type="gramStart"/>
      <w:r w:rsidRPr="00F35BDD">
        <w:rPr>
          <w:rFonts w:asciiTheme="minorHAnsi" w:hAnsiTheme="minorHAnsi" w:cs="Arial"/>
          <w:bCs/>
        </w:rPr>
        <w:t>Manually</w:t>
      </w:r>
      <w:proofErr w:type="gramEnd"/>
      <w:r w:rsidRPr="00F35BDD">
        <w:rPr>
          <w:rFonts w:asciiTheme="minorHAnsi" w:hAnsiTheme="minorHAnsi" w:cs="Arial"/>
          <w:bCs/>
        </w:rPr>
        <w:t xml:space="preserve"> shake blood vial before test run.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 xml:space="preserve">.2) Mix blood and saline in a 1:1 ratio at 1.5, 2, 3, 4, 5, and 6 psi, for at least 2 parabolas each, recording video data synchronized to other readings. </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.3) Inject air into saline inlet to test whether channel architecture will trap a bubble that could prevent optimal mixing.</w:t>
      </w:r>
      <w:proofErr w:type="gramEnd"/>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Pr="00AC5DA1" w:rsidRDefault="00792807" w:rsidP="00792807">
      <w:pPr>
        <w:pStyle w:val="NormalWeb"/>
        <w:spacing w:before="0" w:beforeAutospacing="0" w:after="0" w:afterAutospacing="0"/>
        <w:jc w:val="both"/>
        <w:rPr>
          <w:rFonts w:asciiTheme="minorHAnsi" w:hAnsiTheme="minorHAnsi" w:cs="Arial"/>
          <w:bCs/>
        </w:rPr>
      </w:pPr>
      <w:r w:rsidRPr="00FD2738">
        <w:rPr>
          <w:rFonts w:asciiTheme="minorHAnsi" w:hAnsiTheme="minorHAnsi" w:cs="Arial"/>
          <w:bCs/>
          <w:highlight w:val="green"/>
        </w:rPr>
        <w:t>3.</w:t>
      </w:r>
      <w:r w:rsidR="007B6B1F" w:rsidRPr="00FD2738">
        <w:rPr>
          <w:rFonts w:asciiTheme="minorHAnsi" w:hAnsiTheme="minorHAnsi" w:cs="Arial"/>
          <w:bCs/>
          <w:highlight w:val="green"/>
        </w:rPr>
        <w:t>8</w:t>
      </w:r>
      <w:r w:rsidRPr="00FD2738">
        <w:rPr>
          <w:rFonts w:asciiTheme="minorHAnsi" w:hAnsiTheme="minorHAnsi" w:cs="Arial"/>
          <w:bCs/>
          <w:highlight w:val="green"/>
        </w:rPr>
        <w:t>.4) Mix blue and yellow food dyes at 1.5, 2, 3, 4, 5, and 6 psi for at least 2 parabolas each, again recording synchronized data.</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8</w:t>
      </w:r>
      <w:r>
        <w:rPr>
          <w:rFonts w:asciiTheme="minorHAnsi" w:hAnsiTheme="minorHAnsi" w:cs="Arial"/>
          <w:bCs/>
        </w:rPr>
        <w:t>.5) Apply slide clamps to system fluidics when finished to prevent further waste production.</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19791E"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8</w:t>
      </w:r>
      <w:r>
        <w:rPr>
          <w:rFonts w:asciiTheme="minorHAnsi" w:hAnsiTheme="minorHAnsi" w:cs="Arial"/>
          <w:bCs/>
        </w:rPr>
        <w:t xml:space="preserve">.6) Check data </w:t>
      </w:r>
      <w:r w:rsidR="00AE31AE">
        <w:rPr>
          <w:rFonts w:asciiTheme="minorHAnsi" w:hAnsiTheme="minorHAnsi" w:cs="Arial"/>
          <w:bCs/>
        </w:rPr>
        <w:t xml:space="preserve">integrity </w:t>
      </w:r>
      <w:r>
        <w:rPr>
          <w:rFonts w:asciiTheme="minorHAnsi" w:hAnsiTheme="minorHAnsi" w:cs="Arial"/>
          <w:bCs/>
        </w:rPr>
        <w:t>before shutting down electronics</w:t>
      </w:r>
      <w:r w:rsidR="00AE31AE">
        <w:rPr>
          <w:rFonts w:asciiTheme="minorHAnsi" w:hAnsiTheme="minorHAnsi" w:cs="Arial"/>
          <w:bCs/>
        </w:rPr>
        <w:t xml:space="preserve"> in case demo repeat is required</w:t>
      </w:r>
      <w:r>
        <w:rPr>
          <w:rFonts w:asciiTheme="minorHAnsi" w:hAnsiTheme="minorHAnsi" w:cs="Arial"/>
          <w:bCs/>
        </w:rPr>
        <w:t>.</w:t>
      </w:r>
    </w:p>
    <w:p w:rsidR="00792807" w:rsidRPr="003F68C9" w:rsidRDefault="00792807" w:rsidP="00792807">
      <w:pPr>
        <w:pStyle w:val="NormalWeb"/>
        <w:spacing w:before="0" w:beforeAutospacing="0" w:after="0" w:afterAutospacing="0"/>
        <w:jc w:val="both"/>
        <w:rPr>
          <w:rFonts w:asciiTheme="minorHAnsi" w:hAnsiTheme="minorHAnsi" w:cs="Arial"/>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highlight w:val="yellow"/>
        </w:rPr>
        <w:t>3.</w:t>
      </w:r>
      <w:r w:rsidR="007B6B1F">
        <w:rPr>
          <w:rFonts w:asciiTheme="minorHAnsi" w:hAnsiTheme="minorHAnsi" w:cs="Arial"/>
          <w:b/>
          <w:bCs/>
          <w:highlight w:val="yellow"/>
        </w:rPr>
        <w:t>9</w:t>
      </w:r>
      <w:r w:rsidRPr="004F5EDB">
        <w:rPr>
          <w:rFonts w:asciiTheme="minorHAnsi" w:hAnsiTheme="minorHAnsi" w:cs="Arial"/>
          <w:b/>
          <w:bCs/>
          <w:highlight w:val="yellow"/>
        </w:rPr>
        <w:t>) Perform optical block and sample loader demonstrations (Day B only)</w:t>
      </w:r>
    </w:p>
    <w:p w:rsidR="00792807" w:rsidRPr="003F68C9"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 xml:space="preserve">.1) </w:t>
      </w:r>
      <w:proofErr w:type="gramStart"/>
      <w:r>
        <w:rPr>
          <w:rFonts w:asciiTheme="minorHAnsi" w:hAnsiTheme="minorHAnsi" w:cs="Arial"/>
          <w:bCs/>
        </w:rPr>
        <w:t>Manually</w:t>
      </w:r>
      <w:proofErr w:type="gramEnd"/>
      <w:r>
        <w:rPr>
          <w:rFonts w:asciiTheme="minorHAnsi" w:hAnsiTheme="minorHAnsi" w:cs="Arial"/>
          <w:bCs/>
        </w:rPr>
        <w:t xml:space="preserve"> shake samples before running.</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lastRenderedPageBreak/>
        <w:t>3.</w:t>
      </w:r>
      <w:r w:rsidR="007B6B1F">
        <w:rPr>
          <w:rFonts w:asciiTheme="minorHAnsi" w:hAnsiTheme="minorHAnsi" w:cs="Arial"/>
          <w:bCs/>
        </w:rPr>
        <w:t>9</w:t>
      </w:r>
      <w:r w:rsidRPr="00A265B9">
        <w:rPr>
          <w:rFonts w:asciiTheme="minorHAnsi" w:hAnsiTheme="minorHAnsi" w:cs="Arial"/>
          <w:bCs/>
        </w:rPr>
        <w:t xml:space="preserve">.2) </w:t>
      </w:r>
      <w:r w:rsidRPr="00F35BDD">
        <w:rPr>
          <w:rFonts w:asciiTheme="minorHAnsi" w:hAnsiTheme="minorHAnsi" w:cs="Arial"/>
          <w:bCs/>
        </w:rPr>
        <w:t>Drive fluorescent counting beads</w:t>
      </w:r>
      <w:r w:rsidRPr="00A265B9">
        <w:rPr>
          <w:rFonts w:asciiTheme="minorHAnsi" w:hAnsiTheme="minorHAnsi" w:cs="Arial"/>
          <w:bCs/>
        </w:rPr>
        <w:t xml:space="preserve"> through the optical block for 3 parabolas.</w:t>
      </w:r>
      <w:proofErr w:type="gramEnd"/>
      <w:r w:rsidRPr="00A265B9">
        <w:rPr>
          <w:rFonts w:asciiTheme="minorHAnsi" w:hAnsiTheme="minorHAnsi" w:cs="Arial"/>
          <w:bCs/>
        </w:rPr>
        <w:t xml:space="preserve">  Flush system with saline for at least 1 parabola.</w:t>
      </w:r>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.3) Repeat 3.8.1 for the fluorescently labeled WBCs</w:t>
      </w:r>
      <w:r w:rsidRPr="00F35BDD">
        <w:rPr>
          <w:rFonts w:asciiTheme="minorHAnsi" w:hAnsiTheme="minorHAnsi" w:cs="Arial"/>
          <w:bCs/>
        </w:rPr>
        <w:t>.</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A265B9"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.4) Check data for any missing entities that need to be repeated before moving on to sample loader demonstration.</w:t>
      </w:r>
      <w:proofErr w:type="gramEnd"/>
    </w:p>
    <w:p w:rsidR="00792807" w:rsidRPr="00A265B9" w:rsidRDefault="00792807" w:rsidP="00792807">
      <w:pPr>
        <w:pStyle w:val="NormalWeb"/>
        <w:spacing w:before="0" w:beforeAutospacing="0" w:after="0" w:afterAutospacing="0"/>
        <w:jc w:val="both"/>
        <w:rPr>
          <w:rFonts w:asciiTheme="minorHAnsi" w:hAnsiTheme="minorHAnsi" w:cs="Arial"/>
          <w:bCs/>
        </w:rPr>
      </w:pPr>
    </w:p>
    <w:p w:rsidR="00792807" w:rsidRPr="004E58F0" w:rsidRDefault="00792807" w:rsidP="00792807">
      <w:pPr>
        <w:pStyle w:val="NormalWeb"/>
        <w:spacing w:before="0" w:beforeAutospacing="0" w:after="0" w:afterAutospacing="0"/>
        <w:jc w:val="both"/>
        <w:rPr>
          <w:rFonts w:asciiTheme="minorHAnsi" w:hAnsiTheme="minorHAnsi" w:cs="Arial"/>
          <w:bCs/>
        </w:rPr>
      </w:pPr>
      <w:proofErr w:type="gramStart"/>
      <w:r w:rsidRPr="00A265B9">
        <w:rPr>
          <w:rFonts w:asciiTheme="minorHAnsi" w:hAnsiTheme="minorHAnsi" w:cs="Arial"/>
          <w:bCs/>
        </w:rPr>
        <w:t>3.</w:t>
      </w:r>
      <w:r w:rsidR="007B6B1F">
        <w:rPr>
          <w:rFonts w:asciiTheme="minorHAnsi" w:hAnsiTheme="minorHAnsi" w:cs="Arial"/>
          <w:bCs/>
        </w:rPr>
        <w:t>9</w:t>
      </w:r>
      <w:r w:rsidRPr="00A265B9">
        <w:rPr>
          <w:rFonts w:asciiTheme="minorHAnsi" w:hAnsiTheme="minorHAnsi" w:cs="Arial"/>
          <w:bCs/>
        </w:rPr>
        <w:t xml:space="preserve">.5)  </w:t>
      </w:r>
      <w:r w:rsidRPr="00A265B9">
        <w:rPr>
          <w:rFonts w:ascii="Calibri" w:hAnsi="Calibri" w:cs="Arial"/>
          <w:bCs/>
        </w:rPr>
        <w:t xml:space="preserve">Begin recording </w:t>
      </w:r>
      <w:r w:rsidRPr="00F35BDD">
        <w:rPr>
          <w:rFonts w:ascii="Calibri" w:hAnsi="Calibri" w:cs="Arial"/>
          <w:bCs/>
        </w:rPr>
        <w:t>sample loader demonstration</w:t>
      </w:r>
      <w:r w:rsidRPr="00A265B9">
        <w:rPr>
          <w:rFonts w:ascii="Calibri" w:hAnsi="Calibri" w:cs="Arial"/>
          <w:bCs/>
        </w:rPr>
        <w:t xml:space="preserve"> using HD video recorder.</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FD2738" w:rsidRDefault="00792807" w:rsidP="00792807">
      <w:pPr>
        <w:pStyle w:val="NormalWeb"/>
        <w:spacing w:before="0" w:beforeAutospacing="0" w:after="0" w:afterAutospacing="0"/>
        <w:jc w:val="both"/>
        <w:rPr>
          <w:rFonts w:ascii="Calibri" w:hAnsi="Calibri" w:cs="Arial"/>
          <w:bCs/>
          <w:highlight w:val="green"/>
        </w:rPr>
      </w:pPr>
      <w:r w:rsidRPr="00FD2738">
        <w:rPr>
          <w:rFonts w:asciiTheme="minorHAnsi" w:hAnsiTheme="minorHAnsi" w:cs="Arial"/>
          <w:bCs/>
          <w:highlight w:val="green"/>
        </w:rPr>
        <w:t>3.</w:t>
      </w:r>
      <w:r w:rsidR="007B6B1F" w:rsidRPr="00FD2738">
        <w:rPr>
          <w:rFonts w:asciiTheme="minorHAnsi" w:hAnsiTheme="minorHAnsi" w:cs="Arial"/>
          <w:bCs/>
          <w:highlight w:val="green"/>
        </w:rPr>
        <w:t>9</w:t>
      </w:r>
      <w:r w:rsidRPr="00FD2738">
        <w:rPr>
          <w:rFonts w:asciiTheme="minorHAnsi" w:hAnsiTheme="minorHAnsi" w:cs="Arial"/>
          <w:bCs/>
          <w:highlight w:val="green"/>
        </w:rPr>
        <w:t>.</w:t>
      </w:r>
      <w:r w:rsidRPr="00FD2738">
        <w:rPr>
          <w:rFonts w:ascii="Calibri" w:hAnsi="Calibri" w:cs="Arial"/>
          <w:bCs/>
          <w:highlight w:val="green"/>
        </w:rPr>
        <w:t xml:space="preserve">6) </w:t>
      </w:r>
      <w:proofErr w:type="gramStart"/>
      <w:r w:rsidRPr="00FD2738">
        <w:rPr>
          <w:rFonts w:ascii="Calibri" w:hAnsi="Calibri" w:cs="Arial"/>
          <w:bCs/>
          <w:highlight w:val="green"/>
        </w:rPr>
        <w:t>When</w:t>
      </w:r>
      <w:proofErr w:type="gramEnd"/>
      <w:r w:rsidRPr="00FD2738">
        <w:rPr>
          <w:rFonts w:ascii="Calibri" w:hAnsi="Calibri" w:cs="Arial"/>
          <w:bCs/>
          <w:highlight w:val="green"/>
        </w:rPr>
        <w:t xml:space="preserve"> the plane enters reduced gravity, use a sample syringe to place a drop of the counting bead dye mixture on a fingertip to simulate a finger prick sample. Use an unrealistically large drop (</w:t>
      </w:r>
      <w:r w:rsidRPr="00FD2738">
        <w:rPr>
          <w:rFonts w:ascii="Calibri" w:hAnsi="Calibri" w:cs="Arial"/>
          <w:b/>
          <w:bCs/>
          <w:highlight w:val="green"/>
        </w:rPr>
        <w:t>Fig. 1B</w:t>
      </w:r>
      <w:r w:rsidRPr="00FD2738">
        <w:rPr>
          <w:rFonts w:ascii="Calibri" w:hAnsi="Calibri" w:cs="Arial"/>
          <w:bCs/>
          <w:highlight w:val="green"/>
        </w:rPr>
        <w:t>) to test the limits of keeping a finger prick sample on a finger during reduced gravity.</w:t>
      </w:r>
    </w:p>
    <w:p w:rsidR="00792807" w:rsidRPr="00FD2738" w:rsidRDefault="00792807" w:rsidP="00792807">
      <w:pPr>
        <w:pStyle w:val="NormalWeb"/>
        <w:spacing w:before="0" w:beforeAutospacing="0" w:after="0" w:afterAutospacing="0"/>
        <w:jc w:val="both"/>
        <w:rPr>
          <w:rFonts w:asciiTheme="minorHAnsi" w:hAnsiTheme="minorHAnsi" w:cs="Arial"/>
          <w:bCs/>
          <w:highlight w:val="green"/>
        </w:rPr>
      </w:pPr>
    </w:p>
    <w:p w:rsidR="00792807" w:rsidRDefault="00792807" w:rsidP="00792807">
      <w:pPr>
        <w:pStyle w:val="NormalWeb"/>
        <w:spacing w:before="0" w:beforeAutospacing="0" w:after="0" w:afterAutospacing="0"/>
        <w:jc w:val="both"/>
        <w:rPr>
          <w:rFonts w:ascii="Calibri" w:hAnsi="Calibri" w:cs="Arial"/>
          <w:bCs/>
        </w:rPr>
      </w:pPr>
      <w:proofErr w:type="gramStart"/>
      <w:r w:rsidRPr="00FD2738">
        <w:rPr>
          <w:rFonts w:asciiTheme="minorHAnsi" w:hAnsiTheme="minorHAnsi" w:cs="Arial"/>
          <w:bCs/>
          <w:highlight w:val="green"/>
        </w:rPr>
        <w:t>3.</w:t>
      </w:r>
      <w:r w:rsidR="007B6B1F" w:rsidRPr="00FD2738">
        <w:rPr>
          <w:rFonts w:asciiTheme="minorHAnsi" w:hAnsiTheme="minorHAnsi" w:cs="Arial"/>
          <w:bCs/>
          <w:highlight w:val="green"/>
        </w:rPr>
        <w:t>9</w:t>
      </w:r>
      <w:r w:rsidRPr="00FD2738">
        <w:rPr>
          <w:rFonts w:asciiTheme="minorHAnsi" w:hAnsiTheme="minorHAnsi" w:cs="Arial"/>
          <w:bCs/>
          <w:highlight w:val="green"/>
        </w:rPr>
        <w:t>.</w:t>
      </w:r>
      <w:r w:rsidRPr="00FD2738">
        <w:rPr>
          <w:rFonts w:ascii="Calibri" w:hAnsi="Calibri" w:cs="Arial"/>
          <w:bCs/>
          <w:highlight w:val="green"/>
        </w:rPr>
        <w:t xml:space="preserve">7) Use capillary consumable to pick up sample (about 10 </w:t>
      </w:r>
      <w:proofErr w:type="spellStart"/>
      <w:r w:rsidRPr="00FD2738">
        <w:rPr>
          <w:rFonts w:ascii="Calibri" w:hAnsi="Calibri" w:cs="Arial"/>
          <w:bCs/>
          <w:highlight w:val="green"/>
        </w:rPr>
        <w:t>uL</w:t>
      </w:r>
      <w:proofErr w:type="spellEnd"/>
      <w:r w:rsidRPr="00FD2738">
        <w:rPr>
          <w:rFonts w:ascii="Calibri" w:hAnsi="Calibri" w:cs="Arial"/>
          <w:bCs/>
          <w:highlight w:val="green"/>
        </w:rPr>
        <w:t>) off finger and load into capillary loader.</w:t>
      </w:r>
      <w:proofErr w:type="gramEnd"/>
      <w:r w:rsidRPr="00FD2738">
        <w:rPr>
          <w:rFonts w:ascii="Calibri" w:hAnsi="Calibri" w:cs="Arial"/>
          <w:bCs/>
          <w:highlight w:val="green"/>
        </w:rPr>
        <w:t xml:space="preserve"> </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7D3FFB" w:rsidRDefault="00792807" w:rsidP="00792807">
      <w:pPr>
        <w:pStyle w:val="NormalWeb"/>
        <w:spacing w:before="0" w:beforeAutospacing="0" w:after="0" w:afterAutospacing="0"/>
        <w:jc w:val="both"/>
        <w:rPr>
          <w:rFonts w:ascii="Calibri" w:hAnsi="Calibr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8) Wipe remaining sample off finger using wipes included in box.</w:t>
      </w:r>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Calibri" w:hAnsi="Calibri" w:cs="Arial"/>
          <w:bCs/>
        </w:rPr>
      </w:pPr>
      <w:proofErr w:type="gramStart"/>
      <w:r w:rsidRPr="00D515FB">
        <w:rPr>
          <w:rFonts w:asciiTheme="minorHAnsi" w:hAnsiTheme="minorHAnsi" w:cs="Arial"/>
          <w:bCs/>
          <w:highlight w:val="yellow"/>
        </w:rPr>
        <w:t>3.</w:t>
      </w:r>
      <w:r w:rsidR="007B6B1F">
        <w:rPr>
          <w:rFonts w:asciiTheme="minorHAnsi" w:hAnsiTheme="minorHAnsi" w:cs="Arial"/>
          <w:bCs/>
          <w:highlight w:val="yellow"/>
        </w:rPr>
        <w:t>9</w:t>
      </w:r>
      <w:r w:rsidRPr="00D515FB">
        <w:rPr>
          <w:rFonts w:asciiTheme="minorHAnsi" w:hAnsiTheme="minorHAnsi" w:cs="Arial"/>
          <w:bCs/>
          <w:highlight w:val="yellow"/>
        </w:rPr>
        <w:t>.</w:t>
      </w:r>
      <w:r w:rsidRPr="00D515FB">
        <w:rPr>
          <w:rFonts w:ascii="Calibri" w:hAnsi="Calibri" w:cs="Arial"/>
          <w:bCs/>
          <w:highlight w:val="yellow"/>
        </w:rPr>
        <w:t xml:space="preserve">9) Drive sample into optical system for </w:t>
      </w:r>
      <w:r w:rsidRPr="006867B8">
        <w:rPr>
          <w:rFonts w:ascii="Calibri" w:hAnsi="Calibri" w:cs="Arial"/>
          <w:bCs/>
          <w:highlight w:val="yellow"/>
        </w:rPr>
        <w:t>detection.</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Calibri" w:hAnsi="Calibri" w:cs="Arial"/>
          <w:bCs/>
        </w:rPr>
      </w:pPr>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10) Repeat tests several times using different operators.</w:t>
      </w:r>
    </w:p>
    <w:p w:rsidR="00792807" w:rsidRDefault="00792807" w:rsidP="00792807">
      <w:pPr>
        <w:pStyle w:val="NormalWeb"/>
        <w:spacing w:before="0" w:beforeAutospacing="0" w:after="0" w:afterAutospacing="0"/>
        <w:jc w:val="both"/>
        <w:rPr>
          <w:rFonts w:asciiTheme="minorHAnsi" w:hAnsiTheme="minorHAnsi" w:cs="Arial"/>
          <w:bCs/>
        </w:rPr>
      </w:pPr>
    </w:p>
    <w:p w:rsidR="00792807" w:rsidRPr="00AF40DA" w:rsidRDefault="00792807" w:rsidP="00792807">
      <w:pPr>
        <w:pStyle w:val="NormalWeb"/>
        <w:spacing w:before="0" w:beforeAutospacing="0" w:after="0" w:afterAutospacing="0"/>
        <w:jc w:val="both"/>
        <w:rPr>
          <w:rFonts w:ascii="Calibri" w:hAnsi="Calibri" w:cs="Arial"/>
          <w:bCs/>
        </w:rPr>
      </w:pPr>
      <w:proofErr w:type="gramStart"/>
      <w:r>
        <w:rPr>
          <w:rFonts w:asciiTheme="minorHAnsi" w:hAnsiTheme="minorHAnsi" w:cs="Arial"/>
          <w:bCs/>
        </w:rPr>
        <w:t>3.</w:t>
      </w:r>
      <w:r w:rsidR="007B6B1F">
        <w:rPr>
          <w:rFonts w:asciiTheme="minorHAnsi" w:hAnsiTheme="minorHAnsi" w:cs="Arial"/>
          <w:bCs/>
        </w:rPr>
        <w:t>9</w:t>
      </w:r>
      <w:r>
        <w:rPr>
          <w:rFonts w:asciiTheme="minorHAnsi" w:hAnsiTheme="minorHAnsi" w:cs="Arial"/>
          <w:bCs/>
        </w:rPr>
        <w:t>.</w:t>
      </w:r>
      <w:r>
        <w:rPr>
          <w:rFonts w:ascii="Calibri" w:hAnsi="Calibri" w:cs="Arial"/>
          <w:bCs/>
        </w:rPr>
        <w:t xml:space="preserve">11) </w:t>
      </w:r>
      <w:r>
        <w:rPr>
          <w:rFonts w:asciiTheme="minorHAnsi" w:hAnsiTheme="minorHAnsi" w:cs="Arial"/>
          <w:bCs/>
        </w:rPr>
        <w:t>Check data for any missing entities that need to be repeated before shutting down electronics.</w:t>
      </w:r>
      <w:proofErr w:type="gramEnd"/>
    </w:p>
    <w:p w:rsidR="00792807" w:rsidRDefault="00792807" w:rsidP="00792807">
      <w:pPr>
        <w:pStyle w:val="NormalWeb"/>
        <w:spacing w:before="0" w:beforeAutospacing="0" w:after="0" w:afterAutospacing="0"/>
        <w:jc w:val="both"/>
        <w:rPr>
          <w:rFonts w:asciiTheme="minorHAnsi" w:hAnsiTheme="minorHAnsi" w:cs="Arial"/>
          <w:bCs/>
        </w:rPr>
      </w:pPr>
    </w:p>
    <w:p w:rsidR="00792807" w:rsidRPr="004F5EDB" w:rsidRDefault="00792807" w:rsidP="00792807">
      <w:pPr>
        <w:pStyle w:val="NormalWeb"/>
        <w:spacing w:before="0" w:beforeAutospacing="0" w:after="0" w:afterAutospacing="0"/>
        <w:jc w:val="both"/>
        <w:rPr>
          <w:rFonts w:asciiTheme="minorHAnsi" w:hAnsiTheme="minorHAnsi" w:cs="Arial"/>
          <w:b/>
          <w:bCs/>
        </w:rPr>
      </w:pPr>
      <w:r w:rsidRPr="004F5EDB">
        <w:rPr>
          <w:rFonts w:asciiTheme="minorHAnsi" w:hAnsiTheme="minorHAnsi" w:cs="Arial"/>
          <w:b/>
          <w:bCs/>
        </w:rPr>
        <w:t>3.</w:t>
      </w:r>
      <w:r w:rsidR="007B6B1F">
        <w:rPr>
          <w:rFonts w:asciiTheme="minorHAnsi" w:hAnsiTheme="minorHAnsi" w:cs="Arial"/>
          <w:b/>
          <w:bCs/>
        </w:rPr>
        <w:t>10</w:t>
      </w:r>
      <w:r w:rsidRPr="004F5EDB">
        <w:rPr>
          <w:rFonts w:asciiTheme="minorHAnsi" w:hAnsiTheme="minorHAnsi" w:cs="Arial"/>
          <w:b/>
          <w:bCs/>
        </w:rPr>
        <w:t>) Post-flight shutdown</w:t>
      </w:r>
    </w:p>
    <w:p w:rsidR="00792807" w:rsidRPr="008A555F" w:rsidRDefault="00792807" w:rsidP="00792807">
      <w:pPr>
        <w:pStyle w:val="NormalWeb"/>
        <w:spacing w:before="0" w:beforeAutospacing="0" w:after="0" w:afterAutospacing="0"/>
        <w:jc w:val="both"/>
        <w:rPr>
          <w:rFonts w:asciiTheme="minorHAnsi" w:hAnsiTheme="minorHAnsi" w:cs="Arial"/>
          <w:bCs/>
        </w:rPr>
      </w:pPr>
    </w:p>
    <w:p w:rsidR="00792807" w:rsidRPr="003A7EA4" w:rsidRDefault="00792807" w:rsidP="00792807">
      <w:pPr>
        <w:pStyle w:val="NormalWeb"/>
        <w:spacing w:before="0" w:beforeAutospacing="0" w:after="0" w:afterAutospacing="0"/>
        <w:jc w:val="both"/>
        <w:rPr>
          <w:rFonts w:asciiTheme="minorHAnsi" w:hAnsiTheme="minorHAnsi" w:cs="Arial"/>
          <w:bCs/>
        </w:rPr>
      </w:pPr>
      <w:r w:rsidRPr="00BA00C2">
        <w:rPr>
          <w:rFonts w:asciiTheme="minorHAnsi" w:hAnsiTheme="minorHAnsi" w:cs="Arial"/>
          <w:bCs/>
        </w:rPr>
        <w:t>3.</w:t>
      </w:r>
      <w:r w:rsidR="007B6B1F">
        <w:rPr>
          <w:rFonts w:asciiTheme="minorHAnsi" w:hAnsiTheme="minorHAnsi" w:cs="Arial"/>
          <w:bCs/>
        </w:rPr>
        <w:t>10</w:t>
      </w:r>
      <w:r w:rsidRPr="00BA00C2">
        <w:rPr>
          <w:rFonts w:asciiTheme="minorHAnsi" w:hAnsiTheme="minorHAnsi" w:cs="Arial"/>
          <w:bCs/>
        </w:rPr>
        <w:t>.1) Empty and dispose waste properly using biohazard labeled containment receptacles</w:t>
      </w:r>
      <w:r w:rsidRPr="00707DEA">
        <w:rPr>
          <w:rFonts w:asciiTheme="minorHAnsi" w:hAnsiTheme="minorHAnsi" w:cs="Arial"/>
          <w:bCs/>
        </w:rPr>
        <w:t xml:space="preserve"> as n</w:t>
      </w:r>
      <w:r w:rsidRPr="00F21EC8">
        <w:rPr>
          <w:rFonts w:asciiTheme="minorHAnsi" w:hAnsiTheme="minorHAnsi" w:cs="Arial"/>
          <w:bCs/>
        </w:rPr>
        <w:t xml:space="preserve">ecessary.  </w:t>
      </w:r>
      <w:r w:rsidRPr="003A7EA4">
        <w:rPr>
          <w:rFonts w:asciiTheme="minorHAnsi" w:hAnsiTheme="minorHAnsi" w:cs="Arial"/>
          <w:bCs/>
        </w:rPr>
        <w:t>Hazardous waste may require shipment out of the aircraft facility.</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Pr="00E26C76" w:rsidRDefault="00792807" w:rsidP="00792807">
      <w:pPr>
        <w:pStyle w:val="NormalWeb"/>
        <w:spacing w:before="0" w:beforeAutospacing="0" w:after="0" w:afterAutospacing="0"/>
        <w:jc w:val="both"/>
        <w:rPr>
          <w:rFonts w:asciiTheme="minorHAnsi" w:hAnsiTheme="minorHAnsi" w:cs="Arial"/>
          <w:bCs/>
        </w:rPr>
      </w:pPr>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 xml:space="preserve">.2) </w:t>
      </w:r>
      <w:proofErr w:type="gramStart"/>
      <w:r w:rsidRPr="00E26C76">
        <w:rPr>
          <w:rFonts w:asciiTheme="minorHAnsi" w:hAnsiTheme="minorHAnsi" w:cs="Arial"/>
          <w:bCs/>
        </w:rPr>
        <w:t>Thoroughly</w:t>
      </w:r>
      <w:proofErr w:type="gramEnd"/>
      <w:r w:rsidRPr="00E26C76">
        <w:rPr>
          <w:rFonts w:asciiTheme="minorHAnsi" w:hAnsiTheme="minorHAnsi" w:cs="Arial"/>
          <w:bCs/>
        </w:rPr>
        <w:t xml:space="preserve"> flush system, using a 5 mL syringe loaded with water to provide forceful cleaning.  Flush valves backwards and forwards through all 3 ports.</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Pr="00E26C76" w:rsidRDefault="00792807" w:rsidP="00792807">
      <w:pPr>
        <w:pStyle w:val="NormalWeb"/>
        <w:spacing w:before="0" w:beforeAutospacing="0" w:after="0" w:afterAutospacing="0"/>
        <w:jc w:val="both"/>
        <w:rPr>
          <w:rFonts w:asciiTheme="minorHAnsi" w:hAnsiTheme="minorHAnsi" w:cs="Arial"/>
          <w:bCs/>
        </w:rPr>
      </w:pPr>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.3) Wipe down any mess using alcohol wipes.</w:t>
      </w:r>
    </w:p>
    <w:p w:rsidR="00792807" w:rsidRPr="00E26C76" w:rsidRDefault="00792807" w:rsidP="00792807">
      <w:pPr>
        <w:pStyle w:val="NormalWeb"/>
        <w:spacing w:before="0" w:beforeAutospacing="0" w:after="0" w:afterAutospacing="0"/>
        <w:jc w:val="both"/>
        <w:rPr>
          <w:rFonts w:asciiTheme="minorHAnsi" w:hAnsiTheme="minorHAnsi" w:cs="Arial"/>
          <w:bCs/>
        </w:rPr>
      </w:pPr>
    </w:p>
    <w:p w:rsidR="00792807" w:rsidRDefault="00792807" w:rsidP="00792807">
      <w:pPr>
        <w:pStyle w:val="NormalWeb"/>
        <w:spacing w:before="0" w:beforeAutospacing="0" w:after="0" w:afterAutospacing="0"/>
        <w:jc w:val="both"/>
        <w:rPr>
          <w:rFonts w:asciiTheme="minorHAnsi" w:hAnsiTheme="minorHAnsi" w:cs="Arial"/>
          <w:bCs/>
        </w:rPr>
      </w:pPr>
      <w:proofErr w:type="gramStart"/>
      <w:r w:rsidRPr="00E26C76">
        <w:rPr>
          <w:rFonts w:asciiTheme="minorHAnsi" w:hAnsiTheme="minorHAnsi" w:cs="Arial"/>
          <w:bCs/>
        </w:rPr>
        <w:t>3.</w:t>
      </w:r>
      <w:r w:rsidR="007B6B1F">
        <w:rPr>
          <w:rFonts w:asciiTheme="minorHAnsi" w:hAnsiTheme="minorHAnsi" w:cs="Arial"/>
          <w:bCs/>
        </w:rPr>
        <w:t>10</w:t>
      </w:r>
      <w:r w:rsidRPr="00E26C76">
        <w:rPr>
          <w:rFonts w:asciiTheme="minorHAnsi" w:hAnsiTheme="minorHAnsi" w:cs="Arial"/>
          <w:bCs/>
        </w:rPr>
        <w:t xml:space="preserve">.4) </w:t>
      </w:r>
      <w:proofErr w:type="spellStart"/>
      <w:r w:rsidRPr="00E26C76">
        <w:rPr>
          <w:rFonts w:asciiTheme="minorHAnsi" w:hAnsiTheme="minorHAnsi" w:cs="Arial"/>
          <w:bCs/>
        </w:rPr>
        <w:t>Reprime</w:t>
      </w:r>
      <w:proofErr w:type="spellEnd"/>
      <w:r w:rsidRPr="00E26C76">
        <w:rPr>
          <w:rFonts w:asciiTheme="minorHAnsi" w:hAnsiTheme="minorHAnsi" w:cs="Arial"/>
          <w:bCs/>
        </w:rPr>
        <w:t xml:space="preserve"> system for next demonstration.</w:t>
      </w:r>
      <w:proofErr w:type="gramEnd"/>
    </w:p>
    <w:p w:rsidR="004B7AF1" w:rsidRDefault="004B7AF1" w:rsidP="00792807">
      <w:pPr>
        <w:rPr>
          <w:rFonts w:asciiTheme="minorHAnsi" w:hAnsiTheme="minorHAnsi" w:cs="Arial"/>
          <w:bCs/>
          <w:color w:val="000000" w:themeColor="text1"/>
          <w:u w:val="single"/>
        </w:rPr>
      </w:pPr>
    </w:p>
    <w:p w:rsidR="00FE5364" w:rsidRPr="00752AEC" w:rsidRDefault="00FE5364" w:rsidP="00FE5364">
      <w:pPr>
        <w:pStyle w:val="NormalWeb"/>
        <w:spacing w:before="0" w:beforeAutospacing="0" w:after="0" w:afterAutospacing="0"/>
        <w:jc w:val="both"/>
        <w:rPr>
          <w:rFonts w:asciiTheme="minorHAnsi" w:hAnsiTheme="minorHAnsi" w:cs="Arial"/>
          <w:bCs/>
        </w:rPr>
      </w:pPr>
      <w:r w:rsidRPr="007D3FFB">
        <w:rPr>
          <w:rFonts w:ascii="Calibri" w:hAnsi="Calibri" w:cs="Arial"/>
          <w:b/>
        </w:rPr>
        <w:t>REPRESENTATIVE RESULTS</w:t>
      </w:r>
      <w:r w:rsidRPr="004F1D81">
        <w:rPr>
          <w:rFonts w:ascii="Calibri" w:hAnsi="Calibri" w:cs="Arial"/>
          <w:b/>
          <w:bCs/>
        </w:rPr>
        <w:t>:</w:t>
      </w:r>
      <w:r w:rsidRPr="004F1D81">
        <w:rPr>
          <w:rFonts w:ascii="Calibri" w:hAnsi="Calibri" w:cs="Arial"/>
          <w:bCs/>
        </w:rPr>
        <w:t xml:space="preserve"> </w:t>
      </w:r>
      <w:r w:rsidRPr="00FD2DD3">
        <w:rPr>
          <w:rFonts w:ascii="Calibri" w:hAnsi="Calibri" w:cs="Arial"/>
        </w:rPr>
        <w:t xml:space="preserve"> </w:t>
      </w:r>
      <w:r>
        <w:rPr>
          <w:rFonts w:ascii="Calibri" w:hAnsi="Calibri" w:cs="Arial"/>
        </w:rPr>
        <w:t xml:space="preserve">Representative results for the </w:t>
      </w:r>
      <w:proofErr w:type="spellStart"/>
      <w:r>
        <w:rPr>
          <w:rFonts w:ascii="Calibri" w:hAnsi="Calibri" w:cs="Arial"/>
        </w:rPr>
        <w:t>micromixer</w:t>
      </w:r>
      <w:proofErr w:type="spellEnd"/>
      <w:r>
        <w:rPr>
          <w:rFonts w:ascii="Calibri" w:hAnsi="Calibri" w:cs="Arial"/>
        </w:rPr>
        <w:t xml:space="preserve"> demonstration appear in </w:t>
      </w:r>
      <w:r>
        <w:rPr>
          <w:rFonts w:ascii="Calibri" w:hAnsi="Calibri" w:cs="Arial"/>
          <w:b/>
        </w:rPr>
        <w:t>Figure 7</w:t>
      </w:r>
      <w:r>
        <w:rPr>
          <w:rFonts w:ascii="Calibri" w:hAnsi="Calibri" w:cs="Arial"/>
        </w:rPr>
        <w:t xml:space="preserve">, as viewed by the CCD camera fitted to the stereomicroscope.  Mixing can be visually assessed at any point along the spiral, as well as in the Exit channel for experiments involving two sets of fluids: blood/saline and blue/yellow dye.  Quantitative analysis of the two-dimensional images </w:t>
      </w:r>
      <w:r w:rsidR="000E76E8">
        <w:rPr>
          <w:rFonts w:ascii="Calibri" w:hAnsi="Calibri" w:cs="Arial"/>
        </w:rPr>
        <w:t xml:space="preserve">can include determination </w:t>
      </w:r>
      <w:proofErr w:type="gramStart"/>
      <w:r w:rsidR="000E76E8">
        <w:rPr>
          <w:rFonts w:ascii="Calibri" w:hAnsi="Calibri" w:cs="Arial"/>
        </w:rPr>
        <w:t xml:space="preserve">of </w:t>
      </w:r>
      <w:r w:rsidR="00000FED">
        <w:rPr>
          <w:rFonts w:ascii="Calibri" w:hAnsi="Calibri" w:cs="Arial"/>
        </w:rPr>
        <w:t xml:space="preserve"> </w:t>
      </w:r>
      <w:r>
        <w:rPr>
          <w:rFonts w:ascii="Calibri" w:hAnsi="Calibri" w:cs="Arial"/>
        </w:rPr>
        <w:t>shade</w:t>
      </w:r>
      <w:proofErr w:type="gramEnd"/>
      <w:r>
        <w:rPr>
          <w:rFonts w:ascii="Calibri" w:hAnsi="Calibri" w:cs="Arial"/>
        </w:rPr>
        <w:t xml:space="preserve"> uniformity across </w:t>
      </w:r>
      <w:r w:rsidR="000E76E8">
        <w:rPr>
          <w:rFonts w:ascii="Calibri" w:hAnsi="Calibri" w:cs="Arial"/>
        </w:rPr>
        <w:t xml:space="preserve">the </w:t>
      </w:r>
      <w:r>
        <w:rPr>
          <w:rFonts w:ascii="Calibri" w:hAnsi="Calibri" w:cs="Arial"/>
        </w:rPr>
        <w:t>channel width</w:t>
      </w:r>
      <w:r w:rsidR="00000FED">
        <w:rPr>
          <w:rFonts w:ascii="Calibri" w:hAnsi="Calibri" w:cs="Arial"/>
        </w:rPr>
        <w:t xml:space="preserve"> in </w:t>
      </w:r>
      <w:r w:rsidR="00000FED">
        <w:rPr>
          <w:rFonts w:ascii="Calibri" w:hAnsi="Calibri" w:cs="Arial"/>
        </w:rPr>
        <w:lastRenderedPageBreak/>
        <w:t>different regions</w:t>
      </w:r>
      <w:r w:rsidR="000E76E8">
        <w:rPr>
          <w:rFonts w:ascii="Calibri" w:hAnsi="Calibri" w:cs="Arial"/>
        </w:rPr>
        <w:t>, as shown in other publications</w:t>
      </w:r>
      <w:r w:rsidR="006B4F6B">
        <w:rPr>
          <w:rFonts w:ascii="Calibri" w:hAnsi="Calibri" w:cs="Arial"/>
        </w:rPr>
        <w:t xml:space="preserve"> </w:t>
      </w:r>
      <w:r w:rsidR="00C23BFC">
        <w:rPr>
          <w:rFonts w:ascii="Calibri" w:hAnsi="Calibri" w:cs="Arial"/>
          <w:vertAlign w:val="superscript"/>
        </w:rPr>
        <w:t>3</w:t>
      </w:r>
      <w:r w:rsidR="00541DE0">
        <w:rPr>
          <w:rFonts w:ascii="Calibri" w:hAnsi="Calibri" w:cs="Arial"/>
          <w:vertAlign w:val="superscript"/>
        </w:rPr>
        <w:t>8</w:t>
      </w:r>
      <w:r w:rsidR="006B4F6B" w:rsidRPr="001D44A4">
        <w:rPr>
          <w:rFonts w:ascii="Calibri" w:hAnsi="Calibri" w:cs="Arial"/>
          <w:vertAlign w:val="superscript"/>
        </w:rPr>
        <w:t>-4</w:t>
      </w:r>
      <w:r w:rsidR="00541DE0">
        <w:rPr>
          <w:rFonts w:ascii="Calibri" w:hAnsi="Calibri" w:cs="Arial"/>
          <w:vertAlign w:val="superscript"/>
        </w:rPr>
        <w:t>0</w:t>
      </w:r>
      <w:r w:rsidR="006B4F6B">
        <w:rPr>
          <w:rFonts w:ascii="Calibri" w:hAnsi="Calibri" w:cs="Arial"/>
        </w:rPr>
        <w:t>.  S</w:t>
      </w:r>
      <w:r w:rsidR="00C91EE3">
        <w:rPr>
          <w:rFonts w:ascii="Calibri" w:hAnsi="Calibri" w:cs="Arial"/>
        </w:rPr>
        <w:t xml:space="preserve">ee </w:t>
      </w:r>
      <w:r w:rsidR="00C91EE3" w:rsidRPr="002F4672">
        <w:rPr>
          <w:rFonts w:ascii="Calibri" w:hAnsi="Calibri" w:cs="Arial"/>
          <w:b/>
        </w:rPr>
        <w:t>Supplementary Figure 1</w:t>
      </w:r>
      <w:r w:rsidR="006B4F6B">
        <w:rPr>
          <w:rFonts w:ascii="Calibri" w:hAnsi="Calibri" w:cs="Arial"/>
        </w:rPr>
        <w:t xml:space="preserve"> for further details</w:t>
      </w:r>
      <w:r>
        <w:rPr>
          <w:rFonts w:ascii="Calibri" w:hAnsi="Calibri" w:cs="Arial"/>
        </w:rPr>
        <w:t xml:space="preserve">.  </w:t>
      </w:r>
      <w:r w:rsidR="009D59E0">
        <w:rPr>
          <w:rFonts w:ascii="Calibri" w:hAnsi="Calibri" w:cs="Arial"/>
        </w:rPr>
        <w:t>See</w:t>
      </w:r>
      <w:r w:rsidR="00752AEC">
        <w:rPr>
          <w:rFonts w:ascii="Calibri" w:hAnsi="Calibri" w:cs="Arial"/>
        </w:rPr>
        <w:t xml:space="preserve"> </w:t>
      </w:r>
      <w:r w:rsidR="00752AEC">
        <w:rPr>
          <w:rFonts w:ascii="Calibri" w:hAnsi="Calibri" w:cs="Arial"/>
          <w:b/>
        </w:rPr>
        <w:t>Supplementary Figure 2</w:t>
      </w:r>
      <w:r w:rsidR="009D59E0" w:rsidRPr="002F4672">
        <w:rPr>
          <w:rFonts w:ascii="Calibri" w:hAnsi="Calibri" w:cs="Arial"/>
        </w:rPr>
        <w:t xml:space="preserve"> for </w:t>
      </w:r>
      <w:r w:rsidR="009D59E0">
        <w:rPr>
          <w:rFonts w:ascii="Calibri" w:hAnsi="Calibri" w:cs="Arial"/>
        </w:rPr>
        <w:t>demonstration of bubble handling by the microfluidic chip</w:t>
      </w:r>
      <w:r w:rsidR="00752AEC">
        <w:rPr>
          <w:rFonts w:ascii="Calibri" w:hAnsi="Calibri" w:cs="Arial"/>
        </w:rPr>
        <w:t xml:space="preserve">. </w:t>
      </w:r>
    </w:p>
    <w:p w:rsidR="00FE5364" w:rsidRDefault="00FE5364" w:rsidP="00FE5364">
      <w:pPr>
        <w:jc w:val="both"/>
        <w:rPr>
          <w:rFonts w:ascii="Calibri" w:hAnsi="Calibri" w:cs="Arial"/>
        </w:rPr>
      </w:pPr>
      <w:r>
        <w:rPr>
          <w:rFonts w:ascii="Calibri" w:hAnsi="Calibri" w:cs="Arial"/>
        </w:rPr>
        <w:tab/>
      </w:r>
    </w:p>
    <w:p w:rsidR="00FE5364" w:rsidRPr="009F390C" w:rsidRDefault="00FE5364" w:rsidP="00FE5364">
      <w:pPr>
        <w:jc w:val="both"/>
        <w:rPr>
          <w:rFonts w:ascii="Calibri" w:hAnsi="Calibri" w:cs="Arial"/>
          <w:b/>
        </w:rPr>
      </w:pPr>
      <w:r>
        <w:rPr>
          <w:rFonts w:ascii="Calibri" w:hAnsi="Calibri" w:cs="Arial"/>
        </w:rPr>
        <w:t xml:space="preserve">Results for particle detection in the optical block and sample loader demonstrations appear in </w:t>
      </w:r>
      <w:r w:rsidRPr="003E1269">
        <w:rPr>
          <w:rFonts w:ascii="Calibri" w:hAnsi="Calibri" w:cs="Arial"/>
          <w:b/>
        </w:rPr>
        <w:t xml:space="preserve">Figure </w:t>
      </w:r>
      <w:r>
        <w:rPr>
          <w:rFonts w:ascii="Calibri" w:hAnsi="Calibri" w:cs="Arial"/>
          <w:b/>
        </w:rPr>
        <w:t>7</w:t>
      </w:r>
      <w:r w:rsidRPr="003E1269">
        <w:rPr>
          <w:rFonts w:ascii="Calibri" w:hAnsi="Calibri" w:cs="Arial"/>
          <w:b/>
        </w:rPr>
        <w:t>C</w:t>
      </w:r>
      <w:r>
        <w:rPr>
          <w:rFonts w:ascii="Calibri" w:hAnsi="Calibri" w:cs="Arial"/>
        </w:rPr>
        <w:t xml:space="preserve"> and </w:t>
      </w:r>
      <w:r w:rsidRPr="003E1269">
        <w:rPr>
          <w:rFonts w:ascii="Calibri" w:hAnsi="Calibri" w:cs="Arial"/>
          <w:b/>
        </w:rPr>
        <w:t>D</w:t>
      </w:r>
      <w:r>
        <w:rPr>
          <w:rFonts w:ascii="Calibri" w:hAnsi="Calibri" w:cs="Arial"/>
        </w:rPr>
        <w:t>, respectively.  Optical block detection of fluorescently labeled white blood cells</w:t>
      </w:r>
      <w:r>
        <w:rPr>
          <w:rFonts w:ascii="Calibri" w:hAnsi="Calibri" w:cs="Arial"/>
          <w:b/>
        </w:rPr>
        <w:t xml:space="preserve"> </w:t>
      </w:r>
      <w:r w:rsidRPr="008F5843">
        <w:rPr>
          <w:rFonts w:ascii="Calibri" w:hAnsi="Calibri" w:cs="Arial"/>
        </w:rPr>
        <w:t>(</w:t>
      </w:r>
      <w:r>
        <w:rPr>
          <w:rFonts w:ascii="Calibri" w:hAnsi="Calibri" w:cs="Arial"/>
          <w:b/>
        </w:rPr>
        <w:t>Fig. 7C</w:t>
      </w:r>
      <w:r w:rsidRPr="008F5843">
        <w:rPr>
          <w:rFonts w:ascii="Calibri" w:hAnsi="Calibri" w:cs="Arial"/>
        </w:rPr>
        <w:t>)</w:t>
      </w:r>
      <w:r>
        <w:rPr>
          <w:rFonts w:ascii="Calibri" w:hAnsi="Calibri" w:cs="Arial"/>
          <w:b/>
        </w:rPr>
        <w:t xml:space="preserve"> </w:t>
      </w:r>
      <w:r>
        <w:rPr>
          <w:rFonts w:ascii="Calibri" w:hAnsi="Calibri" w:cs="Arial"/>
        </w:rPr>
        <w:t>appears relatively unperturbed by a transition from approximately 1.5 g to nearly zero-g, and continues during the transition back to 1.5 g.  The sample loader data demonstrates that a sample was successfully loaded (here under lunar gravity conditions) and reached the optical block for detection (</w:t>
      </w:r>
      <w:r w:rsidRPr="006D518A">
        <w:rPr>
          <w:rFonts w:ascii="Calibri" w:hAnsi="Calibri" w:cs="Arial"/>
          <w:b/>
        </w:rPr>
        <w:t>Fig. 7</w:t>
      </w:r>
      <w:r>
        <w:rPr>
          <w:rFonts w:ascii="Calibri" w:hAnsi="Calibri" w:cs="Arial"/>
          <w:b/>
        </w:rPr>
        <w:t>D</w:t>
      </w:r>
      <w:r>
        <w:rPr>
          <w:rFonts w:ascii="Calibri" w:hAnsi="Calibri" w:cs="Arial"/>
        </w:rPr>
        <w:t xml:space="preserve">).  Quantitative analysis of the data reading utilizes a custom peak counting algorithm to compare counts and signal-to-noise ratio in reduced versus normal and high gravity conditions. </w:t>
      </w:r>
      <w:r w:rsidR="007953D4">
        <w:rPr>
          <w:rFonts w:ascii="Calibri" w:hAnsi="Calibri" w:cs="Arial"/>
        </w:rPr>
        <w:t xml:space="preserve"> </w:t>
      </w:r>
      <w:r w:rsidR="00001E50">
        <w:rPr>
          <w:rFonts w:ascii="Calibri" w:hAnsi="Calibri" w:cs="Arial"/>
        </w:rPr>
        <w:t>See</w:t>
      </w:r>
      <w:r w:rsidR="00586023">
        <w:rPr>
          <w:rFonts w:ascii="Calibri" w:hAnsi="Calibri" w:cs="Arial"/>
        </w:rPr>
        <w:t xml:space="preserve"> </w:t>
      </w:r>
      <w:r w:rsidR="00586023" w:rsidRPr="001D44A4">
        <w:rPr>
          <w:rFonts w:ascii="Calibri" w:hAnsi="Calibri" w:cs="Arial"/>
          <w:b/>
        </w:rPr>
        <w:t>Sup</w:t>
      </w:r>
      <w:r w:rsidR="00001E50">
        <w:rPr>
          <w:rFonts w:ascii="Calibri" w:hAnsi="Calibri" w:cs="Arial"/>
          <w:b/>
        </w:rPr>
        <w:t>plementary Figure 3</w:t>
      </w:r>
      <w:r w:rsidR="00001E50">
        <w:rPr>
          <w:rFonts w:ascii="Calibri" w:hAnsi="Calibri" w:cs="Arial"/>
        </w:rPr>
        <w:t xml:space="preserve"> for extended traces</w:t>
      </w:r>
      <w:r w:rsidR="00F726BA">
        <w:rPr>
          <w:rFonts w:ascii="Calibri" w:hAnsi="Calibri" w:cs="Arial"/>
        </w:rPr>
        <w:t xml:space="preserve"> and example analysis</w:t>
      </w:r>
      <w:r w:rsidR="00586023">
        <w:rPr>
          <w:rFonts w:ascii="Calibri" w:hAnsi="Calibri" w:cs="Arial"/>
        </w:rPr>
        <w:t>.</w:t>
      </w:r>
      <w:r>
        <w:rPr>
          <w:rFonts w:asciiTheme="minorHAnsi" w:hAnsiTheme="minorHAnsi" w:cs="Arial"/>
          <w:b/>
        </w:rPr>
        <w:br w:type="page"/>
      </w:r>
    </w:p>
    <w:p w:rsidR="00FE5364" w:rsidRDefault="00FE5364" w:rsidP="00FE5364">
      <w:pPr>
        <w:jc w:val="both"/>
        <w:rPr>
          <w:rFonts w:asciiTheme="minorHAnsi" w:hAnsiTheme="minorHAnsi" w:cs="Arial"/>
          <w:b/>
        </w:rPr>
      </w:pPr>
      <w:r w:rsidRPr="007D3FFB">
        <w:rPr>
          <w:rFonts w:asciiTheme="minorHAnsi" w:hAnsiTheme="minorHAnsi" w:cs="Arial"/>
          <w:b/>
        </w:rPr>
        <w:lastRenderedPageBreak/>
        <w:t>FIGURES:</w:t>
      </w:r>
    </w:p>
    <w:p w:rsidR="00FE5364" w:rsidRDefault="00FE5364" w:rsidP="002F4672">
      <w:pPr>
        <w:pStyle w:val="NormalWeb"/>
        <w:spacing w:before="0" w:beforeAutospacing="0" w:after="0" w:afterAutospacing="0"/>
        <w:jc w:val="both"/>
      </w:pPr>
      <w:proofErr w:type="gramStart"/>
      <w:r>
        <w:rPr>
          <w:rFonts w:ascii="Calibri" w:hAnsi="Calibri"/>
          <w:b/>
          <w:bCs/>
          <w:color w:val="000000"/>
          <w:kern w:val="24"/>
        </w:rPr>
        <w:t>Figure 1.</w:t>
      </w:r>
      <w:proofErr w:type="gramEnd"/>
      <w:r>
        <w:rPr>
          <w:rFonts w:ascii="Calibri" w:hAnsi="Calibri"/>
          <w:b/>
          <w:bCs/>
          <w:color w:val="000000"/>
          <w:kern w:val="24"/>
        </w:rPr>
        <w:t xml:space="preserve">  </w:t>
      </w:r>
      <w:proofErr w:type="gramStart"/>
      <w:r>
        <w:rPr>
          <w:rFonts w:ascii="Calibri" w:hAnsi="Calibri"/>
          <w:b/>
          <w:bCs/>
          <w:color w:val="000000"/>
          <w:kern w:val="24"/>
        </w:rPr>
        <w:t>Fluidics Subcomponents</w:t>
      </w:r>
      <w:r>
        <w:rPr>
          <w:rFonts w:ascii="Calibri" w:hAnsi="Calibri"/>
          <w:color w:val="000000"/>
          <w:kern w:val="24"/>
        </w:rPr>
        <w:t>.</w:t>
      </w:r>
      <w:proofErr w:type="gramEnd"/>
      <w:r>
        <w:rPr>
          <w:rFonts w:ascii="Calibri" w:hAnsi="Calibri"/>
          <w:color w:val="000000"/>
          <w:kern w:val="24"/>
        </w:rPr>
        <w:t xml:space="preserve"> </w:t>
      </w:r>
      <w:r>
        <w:rPr>
          <w:rFonts w:ascii="Calibri" w:hAnsi="Calibri"/>
          <w:b/>
          <w:bCs/>
          <w:color w:val="000000"/>
          <w:kern w:val="24"/>
        </w:rPr>
        <w:t xml:space="preserve">(A) </w:t>
      </w:r>
      <w:r>
        <w:rPr>
          <w:rFonts w:ascii="Calibri" w:hAnsi="Calibri"/>
          <w:color w:val="000000"/>
          <w:kern w:val="24"/>
        </w:rPr>
        <w:t xml:space="preserve">The candidate source vial uses a custom-machined aluminum cap fitted with two O-rings along its inserted portion.  The cap screws down to the vial ‘ring,’ holding the cap firmly against the upper vial rim. </w:t>
      </w:r>
      <w:r>
        <w:rPr>
          <w:rFonts w:ascii="Calibri" w:hAnsi="Calibri"/>
          <w:b/>
          <w:bCs/>
          <w:color w:val="000000"/>
          <w:kern w:val="24"/>
        </w:rPr>
        <w:t xml:space="preserve">(B) </w:t>
      </w:r>
      <w:r>
        <w:rPr>
          <w:rFonts w:ascii="Calibri" w:hAnsi="Calibri"/>
          <w:color w:val="000000"/>
          <w:kern w:val="24"/>
        </w:rPr>
        <w:t xml:space="preserve">The candidate waste vial cap allows air but not fluid to pass through the cut opening in the top. </w:t>
      </w:r>
      <w:r>
        <w:rPr>
          <w:rFonts w:ascii="Calibri" w:hAnsi="Calibri"/>
          <w:b/>
          <w:bCs/>
          <w:color w:val="000000"/>
          <w:kern w:val="24"/>
        </w:rPr>
        <w:t xml:space="preserve">(C) </w:t>
      </w:r>
      <w:r>
        <w:rPr>
          <w:rFonts w:ascii="Calibri" w:hAnsi="Calibri"/>
          <w:color w:val="000000"/>
          <w:kern w:val="24"/>
        </w:rPr>
        <w:t xml:space="preserve">The candidate sample loader comprises individually machined head, center, and foot pieces, fit to two guiderails.  Guiderail spacing facilitates capillary positioning. </w:t>
      </w:r>
      <w:r>
        <w:rPr>
          <w:rFonts w:ascii="Calibri" w:hAnsi="Calibri"/>
          <w:b/>
          <w:bCs/>
          <w:color w:val="000000"/>
          <w:kern w:val="24"/>
        </w:rPr>
        <w:t xml:space="preserve">(D) </w:t>
      </w:r>
      <w:r>
        <w:rPr>
          <w:rFonts w:ascii="Calibri" w:hAnsi="Calibri"/>
          <w:color w:val="000000"/>
          <w:kern w:val="24"/>
        </w:rPr>
        <w:t xml:space="preserve">A collected sample drop from a </w:t>
      </w:r>
      <w:proofErr w:type="spellStart"/>
      <w:r>
        <w:rPr>
          <w:rFonts w:ascii="Calibri" w:hAnsi="Calibri"/>
          <w:color w:val="000000"/>
          <w:kern w:val="24"/>
        </w:rPr>
        <w:t>finger tip</w:t>
      </w:r>
      <w:proofErr w:type="spellEnd"/>
      <w:r>
        <w:rPr>
          <w:rFonts w:ascii="Calibri" w:hAnsi="Calibri"/>
          <w:color w:val="000000"/>
          <w:kern w:val="24"/>
        </w:rPr>
        <w:t xml:space="preserve"> is loaded into the fluid line. </w:t>
      </w:r>
      <w:r>
        <w:rPr>
          <w:rFonts w:ascii="Calibri" w:hAnsi="Calibri"/>
          <w:b/>
          <w:bCs/>
          <w:color w:val="000000"/>
          <w:kern w:val="24"/>
        </w:rPr>
        <w:t xml:space="preserve">(E) </w:t>
      </w:r>
      <w:r>
        <w:rPr>
          <w:rFonts w:ascii="Calibri" w:hAnsi="Calibri"/>
          <w:color w:val="000000"/>
          <w:kern w:val="24"/>
        </w:rPr>
        <w:t xml:space="preserve">The candidate spiral-vortex </w:t>
      </w:r>
      <w:proofErr w:type="spellStart"/>
      <w:r>
        <w:rPr>
          <w:rFonts w:ascii="Calibri" w:hAnsi="Calibri"/>
          <w:color w:val="000000"/>
          <w:kern w:val="24"/>
        </w:rPr>
        <w:t>micromixer</w:t>
      </w:r>
      <w:proofErr w:type="spellEnd"/>
      <w:r>
        <w:rPr>
          <w:rFonts w:ascii="Calibri" w:hAnsi="Calibri"/>
          <w:color w:val="000000"/>
          <w:kern w:val="24"/>
        </w:rPr>
        <w:t xml:space="preserve"> mixes two solutions  through a 3-rotation (‘1’, ‘2’, ‘3’) spiral (inner radii from 1.9 to 0.9 mm ) and vortex drain  (‘V’, diameter </w:t>
      </w:r>
      <w:r w:rsidRPr="00D313FC">
        <w:rPr>
          <w:rFonts w:ascii="Calibri" w:hAnsi="Calibri"/>
          <w:bCs/>
          <w:kern w:val="24"/>
        </w:rPr>
        <w:t>320 um</w:t>
      </w:r>
      <w:r>
        <w:rPr>
          <w:rFonts w:ascii="Calibri" w:hAnsi="Calibri"/>
          <w:color w:val="000000"/>
          <w:kern w:val="24"/>
        </w:rPr>
        <w:t xml:space="preserve">).  Fluid then passes via </w:t>
      </w:r>
      <w:proofErr w:type="spellStart"/>
      <w:r>
        <w:rPr>
          <w:rFonts w:ascii="Calibri" w:hAnsi="Calibri"/>
          <w:color w:val="000000"/>
          <w:kern w:val="24"/>
        </w:rPr>
        <w:t>microbore</w:t>
      </w:r>
      <w:proofErr w:type="spellEnd"/>
      <w:r>
        <w:rPr>
          <w:rFonts w:ascii="Calibri" w:hAnsi="Calibri"/>
          <w:color w:val="000000"/>
          <w:kern w:val="24"/>
        </w:rPr>
        <w:t xml:space="preserve"> tubing to an exit channel (‘E’).  Channels are 200 um wide by 120 um high.  The height of the vortex drain (V) is 1-2 mm before meeting pin.</w:t>
      </w:r>
      <w:r>
        <w:rPr>
          <w:rFonts w:ascii="Calibri" w:hAnsi="Calibri"/>
          <w:b/>
          <w:bCs/>
          <w:color w:val="000000"/>
          <w:kern w:val="24"/>
        </w:rPr>
        <w:t xml:space="preserve"> (F) </w:t>
      </w:r>
      <w:r>
        <w:rPr>
          <w:rFonts w:ascii="Calibri" w:hAnsi="Calibri"/>
          <w:color w:val="000000"/>
          <w:kern w:val="24"/>
        </w:rPr>
        <w:t>Chip footprint is comparatively smaller than a dime.</w:t>
      </w:r>
    </w:p>
    <w:p w:rsidR="00FE5364" w:rsidRPr="00CE6102" w:rsidRDefault="00FE5364" w:rsidP="002F4672">
      <w:pPr>
        <w:jc w:val="both"/>
        <w:rPr>
          <w:rFonts w:asciiTheme="minorHAnsi" w:hAnsiTheme="minorHAnsi" w:cs="Arial"/>
          <w:b/>
          <w:u w:val="single"/>
        </w:rPr>
      </w:pPr>
    </w:p>
    <w:p w:rsidR="00FE5364" w:rsidRDefault="00FE5364" w:rsidP="002F4672">
      <w:pPr>
        <w:pStyle w:val="NormalWeb"/>
        <w:spacing w:before="0" w:beforeAutospacing="0" w:after="0" w:afterAutospacing="0"/>
        <w:jc w:val="both"/>
      </w:pPr>
      <w:proofErr w:type="gramStart"/>
      <w:r>
        <w:rPr>
          <w:rFonts w:ascii="Calibri" w:eastAsia="SimSun" w:hAnsi="Calibri"/>
          <w:b/>
          <w:bCs/>
          <w:color w:val="000000"/>
          <w:kern w:val="24"/>
        </w:rPr>
        <w:t>Figure 2.</w:t>
      </w:r>
      <w:proofErr w:type="gramEnd"/>
      <w:r>
        <w:rPr>
          <w:rFonts w:ascii="Calibri" w:eastAsia="SimSun" w:hAnsi="Calibri"/>
          <w:b/>
          <w:bCs/>
          <w:color w:val="000000"/>
          <w:kern w:val="24"/>
        </w:rPr>
        <w:t xml:space="preserve">  </w:t>
      </w:r>
      <w:proofErr w:type="gramStart"/>
      <w:r>
        <w:rPr>
          <w:rFonts w:ascii="Calibri" w:eastAsia="SimSun" w:hAnsi="Calibri"/>
          <w:b/>
          <w:bCs/>
          <w:color w:val="000000"/>
          <w:kern w:val="24"/>
        </w:rPr>
        <w:t>Optical and Electronic Subcomponents.</w:t>
      </w:r>
      <w:proofErr w:type="gramEnd"/>
      <w:r>
        <w:rPr>
          <w:rFonts w:ascii="Calibri" w:eastAsia="SimSun" w:hAnsi="Calibri"/>
          <w:b/>
          <w:bCs/>
          <w:color w:val="000000"/>
          <w:kern w:val="24"/>
        </w:rPr>
        <w:t xml:space="preserve"> (A) </w:t>
      </w:r>
      <w:r>
        <w:rPr>
          <w:rFonts w:ascii="Calibri" w:eastAsia="SimSun" w:hAnsi="Calibri"/>
          <w:color w:val="000000"/>
          <w:kern w:val="24"/>
        </w:rPr>
        <w:t xml:space="preserve">Candidate optical block component design includes two lasers (‘Green’ and ‘Red’) plus several </w:t>
      </w:r>
      <w:proofErr w:type="spellStart"/>
      <w:r>
        <w:rPr>
          <w:rFonts w:ascii="Calibri" w:eastAsia="SimSun" w:hAnsi="Calibri"/>
          <w:color w:val="000000"/>
          <w:kern w:val="24"/>
        </w:rPr>
        <w:t>beamsplitters</w:t>
      </w:r>
      <w:proofErr w:type="spellEnd"/>
      <w:r>
        <w:rPr>
          <w:rFonts w:ascii="Calibri" w:eastAsia="SimSun" w:hAnsi="Calibri"/>
          <w:color w:val="000000"/>
          <w:kern w:val="24"/>
        </w:rPr>
        <w:t xml:space="preserve"> (‘BS’), lenses, and photon detectors (‘PD’). </w:t>
      </w:r>
      <w:r>
        <w:rPr>
          <w:rFonts w:ascii="Calibri" w:eastAsia="SimSun" w:hAnsi="Calibri"/>
          <w:b/>
          <w:bCs/>
          <w:color w:val="000000"/>
          <w:kern w:val="24"/>
        </w:rPr>
        <w:t xml:space="preserve">(B) </w:t>
      </w:r>
      <w:r>
        <w:rPr>
          <w:rFonts w:ascii="Calibri" w:eastAsia="SimSun" w:hAnsi="Calibri"/>
          <w:color w:val="000000"/>
          <w:kern w:val="24"/>
        </w:rPr>
        <w:t xml:space="preserve">A solid modeled design (inset) is machined, anodized, and assembled.   Stage (S), flow cell placement site (blue arrow), red laser (red arrow) are labeled.  </w:t>
      </w:r>
      <w:r>
        <w:rPr>
          <w:rFonts w:ascii="Calibri" w:eastAsia="SimSun" w:hAnsi="Calibri"/>
          <w:b/>
          <w:bCs/>
          <w:color w:val="000000"/>
          <w:kern w:val="24"/>
        </w:rPr>
        <w:t xml:space="preserve">(C) </w:t>
      </w:r>
      <w:r>
        <w:rPr>
          <w:rFonts w:ascii="Calibri" w:eastAsia="SimSun" w:hAnsi="Calibri"/>
          <w:color w:val="000000"/>
          <w:kern w:val="24"/>
        </w:rPr>
        <w:t xml:space="preserve">For in-flight testing, the block is fixed using clamps and alignment fixtures, which also hold fiber optics feeding to photon counting modules. </w:t>
      </w:r>
      <w:r>
        <w:rPr>
          <w:rFonts w:ascii="Calibri" w:eastAsia="Calibri" w:hAnsi="Calibri"/>
          <w:b/>
          <w:bCs/>
          <w:color w:val="000000"/>
          <w:kern w:val="24"/>
        </w:rPr>
        <w:t xml:space="preserve">(D) </w:t>
      </w:r>
      <w:r>
        <w:rPr>
          <w:rFonts w:ascii="Calibri" w:hAnsi="Calibri"/>
          <w:color w:val="000000"/>
          <w:kern w:val="24"/>
        </w:rPr>
        <w:t xml:space="preserve">Large DAQ boards and hand-soldered electronics are practical solutions before control/acquisition electronics can be reduced to microelectronic equivalents.  </w:t>
      </w:r>
      <w:r>
        <w:rPr>
          <w:rFonts w:ascii="Calibri" w:eastAsia="Calibri" w:hAnsi="Calibri"/>
          <w:color w:val="000000"/>
          <w:kern w:val="24"/>
        </w:rPr>
        <w:t xml:space="preserve">The optical block (covered in a custom black acrylic box, unlabeled to the left) is visible in the photograph with an accelerometer (‘Acc.’) fixed on top. </w:t>
      </w:r>
      <w:r>
        <w:rPr>
          <w:rFonts w:ascii="Calibri" w:eastAsia="Calibri" w:hAnsi="Calibri"/>
          <w:b/>
          <w:bCs/>
          <w:color w:val="000000"/>
          <w:kern w:val="24"/>
        </w:rPr>
        <w:t xml:space="preserve">(E) </w:t>
      </w:r>
      <w:r>
        <w:rPr>
          <w:rFonts w:ascii="Calibri" w:eastAsia="Calibri" w:hAnsi="Calibri"/>
          <w:color w:val="000000"/>
          <w:kern w:val="24"/>
        </w:rPr>
        <w:t xml:space="preserve">Example custom software for the </w:t>
      </w:r>
      <w:proofErr w:type="spellStart"/>
      <w:r>
        <w:rPr>
          <w:rFonts w:ascii="Calibri" w:eastAsia="Calibri" w:hAnsi="Calibri"/>
          <w:color w:val="000000"/>
          <w:kern w:val="24"/>
        </w:rPr>
        <w:t>micromixer</w:t>
      </w:r>
      <w:proofErr w:type="spellEnd"/>
      <w:r>
        <w:rPr>
          <w:rFonts w:ascii="Calibri" w:eastAsia="Calibri" w:hAnsi="Calibri"/>
          <w:color w:val="000000"/>
          <w:kern w:val="24"/>
        </w:rPr>
        <w:t xml:space="preserve"> demonstration enables simultaneous devic</w:t>
      </w:r>
      <w:r w:rsidRPr="00D313FC">
        <w:rPr>
          <w:rFonts w:ascii="Calibri" w:eastAsia="Calibri" w:hAnsi="Calibri"/>
          <w:bCs/>
          <w:color w:val="000000"/>
          <w:kern w:val="24"/>
        </w:rPr>
        <w:t>e</w:t>
      </w:r>
      <w:r w:rsidRPr="00D313FC">
        <w:rPr>
          <w:rFonts w:ascii="Calibri" w:eastAsia="Calibri" w:hAnsi="Calibri"/>
          <w:color w:val="000000"/>
          <w:kern w:val="24"/>
        </w:rPr>
        <w:t xml:space="preserve"> </w:t>
      </w:r>
      <w:r>
        <w:rPr>
          <w:rFonts w:ascii="Calibri" w:eastAsia="Calibri" w:hAnsi="Calibri"/>
          <w:color w:val="000000"/>
          <w:kern w:val="24"/>
        </w:rPr>
        <w:t>control, readouts, and data storage.</w:t>
      </w:r>
      <w:r w:rsidRPr="005E4CF6">
        <w:t xml:space="preserve"> </w:t>
      </w:r>
    </w:p>
    <w:p w:rsidR="00FE5364" w:rsidRDefault="00FE5364" w:rsidP="002F4672">
      <w:pPr>
        <w:pStyle w:val="NormalWeb"/>
        <w:spacing w:before="0" w:beforeAutospacing="0" w:after="0" w:afterAutospacing="0"/>
        <w:jc w:val="both"/>
      </w:pPr>
    </w:p>
    <w:p w:rsidR="00FE5364" w:rsidRDefault="00FE5364" w:rsidP="002F4672">
      <w:pPr>
        <w:pStyle w:val="NormalWeb"/>
        <w:spacing w:before="0" w:beforeAutospacing="0" w:after="0" w:afterAutospacing="0"/>
        <w:jc w:val="both"/>
        <w:rPr>
          <w:rFonts w:asciiTheme="majorHAnsi" w:eastAsia="Calibri" w:hAnsi="Calibri" w:cs="Arial"/>
          <w:b/>
          <w:bCs/>
          <w:color w:val="000000" w:themeColor="text1"/>
          <w:kern w:val="24"/>
        </w:rPr>
      </w:pPr>
      <w:proofErr w:type="gramStart"/>
      <w:r w:rsidRPr="005E4CF6">
        <w:rPr>
          <w:rFonts w:ascii="Calibri" w:eastAsia="Calibri" w:hAnsi="Calibri"/>
          <w:b/>
          <w:color w:val="000000"/>
          <w:kern w:val="24"/>
        </w:rPr>
        <w:t>Figure 3.</w:t>
      </w:r>
      <w:proofErr w:type="gramEnd"/>
      <w:r w:rsidRPr="005E4CF6">
        <w:rPr>
          <w:rFonts w:ascii="Calibri" w:eastAsia="Calibri" w:hAnsi="Calibri"/>
          <w:b/>
          <w:color w:val="000000"/>
          <w:kern w:val="24"/>
        </w:rPr>
        <w:t xml:space="preserve"> Test Rig Layout.</w:t>
      </w:r>
      <w:r w:rsidRPr="005E4CF6">
        <w:rPr>
          <w:rFonts w:ascii="Calibri" w:eastAsia="Calibri" w:hAnsi="Calibri"/>
          <w:color w:val="000000"/>
          <w:kern w:val="24"/>
        </w:rPr>
        <w:t xml:space="preserve"> </w:t>
      </w:r>
      <w:r w:rsidRPr="005E4CF6">
        <w:rPr>
          <w:rFonts w:ascii="Calibri" w:eastAsia="Calibri" w:hAnsi="Calibri"/>
          <w:b/>
          <w:color w:val="000000"/>
          <w:kern w:val="24"/>
        </w:rPr>
        <w:t>(A)</w:t>
      </w:r>
      <w:r>
        <w:rPr>
          <w:rFonts w:ascii="Calibri" w:eastAsia="Calibri" w:hAnsi="Calibri"/>
          <w:b/>
          <w:color w:val="000000"/>
          <w:kern w:val="24"/>
        </w:rPr>
        <w:t xml:space="preserve"> </w:t>
      </w:r>
      <w:r w:rsidRPr="005E4CF6">
        <w:rPr>
          <w:rFonts w:ascii="Calibri" w:eastAsia="Calibri" w:hAnsi="Calibri"/>
          <w:color w:val="000000"/>
          <w:kern w:val="24"/>
        </w:rPr>
        <w:t>Flight environment may be crowded depending on how many groups are simultaneously</w:t>
      </w:r>
      <w:r>
        <w:rPr>
          <w:rFonts w:ascii="Calibri" w:eastAsia="Calibri" w:hAnsi="Calibri"/>
          <w:color w:val="000000"/>
          <w:kern w:val="24"/>
        </w:rPr>
        <w:t xml:space="preserve"> running experiments in-flight.</w:t>
      </w:r>
      <w:r w:rsidRPr="005E4CF6">
        <w:rPr>
          <w:rFonts w:ascii="Calibri" w:eastAsia="Calibri" w:hAnsi="Calibri"/>
          <w:color w:val="000000"/>
          <w:kern w:val="24"/>
        </w:rPr>
        <w:t xml:space="preserve"> </w:t>
      </w:r>
      <w:r w:rsidRPr="005E4CF6">
        <w:rPr>
          <w:rFonts w:ascii="Calibri" w:eastAsia="Calibri" w:hAnsi="Calibri"/>
          <w:b/>
          <w:color w:val="000000"/>
          <w:kern w:val="24"/>
        </w:rPr>
        <w:t>(B)</w:t>
      </w:r>
      <w:r>
        <w:rPr>
          <w:rFonts w:ascii="Calibri" w:eastAsia="Calibri" w:hAnsi="Calibri"/>
          <w:color w:val="000000"/>
          <w:kern w:val="24"/>
        </w:rPr>
        <w:t xml:space="preserve"> </w:t>
      </w:r>
      <w:r w:rsidRPr="005E4CF6">
        <w:rPr>
          <w:rFonts w:ascii="Calibri" w:eastAsia="Calibri" w:hAnsi="Calibri"/>
          <w:color w:val="000000"/>
          <w:kern w:val="24"/>
        </w:rPr>
        <w:t xml:space="preserve">Rig components are assembled on a vertical equipment rack divided between 3 levels.  Leg straps (red and yellow) are visible in an arc around the rack. </w:t>
      </w:r>
      <w:r w:rsidRPr="005E4CF6">
        <w:rPr>
          <w:rFonts w:ascii="Calibri" w:eastAsia="Calibri" w:hAnsi="Calibri"/>
          <w:b/>
          <w:color w:val="000000"/>
          <w:kern w:val="24"/>
        </w:rPr>
        <w:t>(C)</w:t>
      </w:r>
      <w:r>
        <w:rPr>
          <w:rFonts w:ascii="Calibri" w:eastAsia="Calibri" w:hAnsi="Calibri"/>
          <w:color w:val="000000"/>
          <w:kern w:val="24"/>
        </w:rPr>
        <w:t xml:space="preserve"> </w:t>
      </w:r>
      <w:r w:rsidRPr="005E4CF6">
        <w:rPr>
          <w:rFonts w:ascii="Calibri" w:eastAsia="Calibri" w:hAnsi="Calibri"/>
          <w:color w:val="000000"/>
          <w:kern w:val="24"/>
        </w:rPr>
        <w:t>The microscope breadboard plate is divided into 4 quadrants for demonstrations and placement of the electronics box.</w:t>
      </w:r>
      <w:r w:rsidRPr="000179D0">
        <w:rPr>
          <w:rFonts w:asciiTheme="majorHAnsi" w:eastAsia="Calibri" w:hAnsi="Calibri" w:cs="Arial"/>
          <w:b/>
          <w:bCs/>
          <w:color w:val="000000" w:themeColor="text1"/>
          <w:kern w:val="24"/>
        </w:rPr>
        <w:t xml:space="preserve"> </w:t>
      </w:r>
    </w:p>
    <w:p w:rsidR="00FE5364" w:rsidRDefault="00FE5364" w:rsidP="002F4672">
      <w:pPr>
        <w:pStyle w:val="NormalWeb"/>
        <w:spacing w:before="0" w:beforeAutospacing="0" w:after="0" w:afterAutospacing="0"/>
        <w:jc w:val="both"/>
        <w:rPr>
          <w:rFonts w:asciiTheme="majorHAnsi" w:eastAsia="Calibri" w:hAnsi="Calibri" w:cs="Arial"/>
          <w:b/>
          <w:bCs/>
          <w:color w:val="000000" w:themeColor="text1"/>
          <w:kern w:val="24"/>
        </w:rPr>
      </w:pPr>
    </w:p>
    <w:p w:rsidR="00FE5364" w:rsidRDefault="00FE5364" w:rsidP="002F4672">
      <w:pPr>
        <w:pStyle w:val="NormalWeb"/>
        <w:spacing w:before="0" w:beforeAutospacing="0" w:after="0" w:afterAutospacing="0"/>
        <w:jc w:val="both"/>
        <w:rPr>
          <w:rFonts w:ascii="Calibri" w:eastAsia="Calibri" w:hAnsi="Calibri"/>
          <w:color w:val="000000"/>
          <w:kern w:val="24"/>
        </w:rPr>
      </w:pPr>
      <w:proofErr w:type="gramStart"/>
      <w:r w:rsidRPr="000179D0">
        <w:rPr>
          <w:rFonts w:ascii="Calibri" w:eastAsia="Calibri" w:hAnsi="Calibri"/>
          <w:b/>
          <w:bCs/>
          <w:color w:val="000000"/>
          <w:kern w:val="24"/>
        </w:rPr>
        <w:t>Figure 4.</w:t>
      </w:r>
      <w:proofErr w:type="gramEnd"/>
      <w:r w:rsidRPr="000179D0">
        <w:rPr>
          <w:rFonts w:ascii="Calibri" w:eastAsia="Calibri" w:hAnsi="Calibri"/>
          <w:b/>
          <w:bCs/>
          <w:color w:val="000000"/>
          <w:kern w:val="24"/>
        </w:rPr>
        <w:t xml:space="preserve"> </w:t>
      </w:r>
      <w:proofErr w:type="gramStart"/>
      <w:r w:rsidRPr="000179D0">
        <w:rPr>
          <w:rFonts w:ascii="Calibri" w:eastAsia="Calibri" w:hAnsi="Calibri"/>
          <w:b/>
          <w:bCs/>
          <w:color w:val="000000"/>
          <w:kern w:val="24"/>
        </w:rPr>
        <w:t>Containment and Visualization.</w:t>
      </w:r>
      <w:proofErr w:type="gramEnd"/>
      <w:r w:rsidRPr="000179D0">
        <w:rPr>
          <w:rFonts w:ascii="Calibri" w:eastAsia="Calibri" w:hAnsi="Calibri"/>
          <w:b/>
          <w:bCs/>
          <w:color w:val="000000"/>
          <w:kern w:val="24"/>
        </w:rPr>
        <w:t xml:space="preserve"> (A</w:t>
      </w:r>
      <w:r w:rsidRPr="00177509">
        <w:rPr>
          <w:rFonts w:ascii="Calibri" w:eastAsia="Calibri" w:hAnsi="Calibri"/>
          <w:b/>
          <w:color w:val="000000"/>
          <w:kern w:val="24"/>
        </w:rPr>
        <w:t xml:space="preserve">) </w:t>
      </w:r>
      <w:r w:rsidRPr="000179D0">
        <w:rPr>
          <w:rFonts w:ascii="Calibri" w:eastAsia="Calibri" w:hAnsi="Calibri"/>
          <w:color w:val="000000"/>
          <w:kern w:val="24"/>
        </w:rPr>
        <w:t>A custom-fabricated acrylic ‘glove’ box enables the sample loader demonstration</w:t>
      </w:r>
      <w:r>
        <w:rPr>
          <w:rFonts w:ascii="Calibri" w:eastAsia="Calibri" w:hAnsi="Calibri"/>
          <w:color w:val="000000"/>
          <w:kern w:val="24"/>
        </w:rPr>
        <w:t xml:space="preserve"> in-flight.  </w:t>
      </w:r>
      <w:r w:rsidRPr="000179D0">
        <w:rPr>
          <w:rFonts w:ascii="Calibri" w:eastAsia="Calibri" w:hAnsi="Calibri"/>
          <w:color w:val="000000"/>
          <w:kern w:val="24"/>
        </w:rPr>
        <w:t xml:space="preserve">Inner bins hold samples, capillaries, and waste. </w:t>
      </w:r>
      <w:r w:rsidRPr="003C7DB1">
        <w:rPr>
          <w:rFonts w:ascii="Calibri" w:eastAsia="Calibri" w:hAnsi="Calibri"/>
          <w:b/>
          <w:color w:val="000000"/>
          <w:kern w:val="24"/>
        </w:rPr>
        <w:t>(</w:t>
      </w:r>
      <w:r w:rsidRPr="000179D0">
        <w:rPr>
          <w:rFonts w:ascii="Calibri" w:eastAsia="Calibri" w:hAnsi="Calibri"/>
          <w:b/>
          <w:bCs/>
          <w:color w:val="000000"/>
          <w:kern w:val="24"/>
        </w:rPr>
        <w:t xml:space="preserve">B) </w:t>
      </w:r>
      <w:r>
        <w:rPr>
          <w:rFonts w:ascii="Calibri" w:eastAsia="Calibri" w:hAnsi="Calibri"/>
          <w:color w:val="000000"/>
          <w:kern w:val="24"/>
        </w:rPr>
        <w:t>A</w:t>
      </w:r>
      <w:r w:rsidRPr="000179D0">
        <w:rPr>
          <w:rFonts w:ascii="Calibri" w:eastAsia="Calibri" w:hAnsi="Calibri"/>
          <w:color w:val="000000"/>
          <w:kern w:val="24"/>
        </w:rPr>
        <w:t xml:space="preserve"> stereomicroscope fitted with a custom-fabricated microfluidic chip holder enables </w:t>
      </w:r>
      <w:r>
        <w:rPr>
          <w:rFonts w:ascii="Calibri" w:eastAsia="Calibri" w:hAnsi="Calibri"/>
          <w:color w:val="000000"/>
          <w:kern w:val="24"/>
        </w:rPr>
        <w:t xml:space="preserve">in-flight visualization of </w:t>
      </w:r>
      <w:r w:rsidRPr="000179D0">
        <w:rPr>
          <w:rFonts w:ascii="Calibri" w:eastAsia="Calibri" w:hAnsi="Calibri"/>
          <w:color w:val="000000"/>
          <w:kern w:val="24"/>
        </w:rPr>
        <w:t xml:space="preserve">the </w:t>
      </w:r>
      <w:proofErr w:type="spellStart"/>
      <w:r w:rsidRPr="000179D0">
        <w:rPr>
          <w:rFonts w:ascii="Calibri" w:eastAsia="Calibri" w:hAnsi="Calibri"/>
          <w:color w:val="000000"/>
          <w:kern w:val="24"/>
        </w:rPr>
        <w:t>micromixer</w:t>
      </w:r>
      <w:proofErr w:type="spellEnd"/>
      <w:r w:rsidRPr="000179D0">
        <w:rPr>
          <w:rFonts w:ascii="Calibri" w:eastAsia="Calibri" w:hAnsi="Calibri"/>
          <w:color w:val="000000"/>
          <w:kern w:val="24"/>
        </w:rPr>
        <w:t xml:space="preserve"> demonstration.  The microscope is modified with an extended neck to </w:t>
      </w:r>
      <w:r>
        <w:rPr>
          <w:rFonts w:ascii="Calibri" w:eastAsia="Calibri" w:hAnsi="Calibri"/>
          <w:color w:val="000000"/>
          <w:kern w:val="24"/>
        </w:rPr>
        <w:t xml:space="preserve">make space for the </w:t>
      </w:r>
      <w:r w:rsidRPr="000179D0">
        <w:rPr>
          <w:rFonts w:ascii="Calibri" w:eastAsia="Calibri" w:hAnsi="Calibri"/>
          <w:color w:val="000000"/>
          <w:kern w:val="24"/>
        </w:rPr>
        <w:t xml:space="preserve">chip holder, which holds two chips </w:t>
      </w:r>
      <w:r>
        <w:rPr>
          <w:rFonts w:ascii="Calibri" w:eastAsia="Calibri" w:hAnsi="Calibri"/>
          <w:color w:val="000000"/>
          <w:kern w:val="24"/>
        </w:rPr>
        <w:t xml:space="preserve">simultaneously </w:t>
      </w:r>
      <w:r w:rsidRPr="000179D0">
        <w:rPr>
          <w:rFonts w:ascii="Calibri" w:eastAsia="Calibri" w:hAnsi="Calibri"/>
          <w:color w:val="000000"/>
          <w:kern w:val="24"/>
        </w:rPr>
        <w:t xml:space="preserve">that can be quickly flipped between using a chip tray fitted with magnets to hold </w:t>
      </w:r>
      <w:r>
        <w:rPr>
          <w:rFonts w:ascii="Calibri" w:eastAsia="Calibri" w:hAnsi="Calibri"/>
          <w:color w:val="000000"/>
          <w:kern w:val="24"/>
        </w:rPr>
        <w:t>it in one of two positions</w:t>
      </w:r>
      <w:r w:rsidRPr="000179D0">
        <w:rPr>
          <w:rFonts w:ascii="Calibri" w:eastAsia="Calibri" w:hAnsi="Calibri"/>
          <w:color w:val="000000"/>
          <w:kern w:val="24"/>
        </w:rPr>
        <w:t>.</w:t>
      </w:r>
      <w:r>
        <w:rPr>
          <w:rFonts w:ascii="Calibri" w:eastAsia="Calibri" w:hAnsi="Calibri"/>
          <w:color w:val="000000"/>
          <w:kern w:val="24"/>
        </w:rPr>
        <w:t xml:space="preserve"> </w:t>
      </w:r>
      <w:r w:rsidRPr="000179D0">
        <w:rPr>
          <w:rFonts w:ascii="Calibri" w:eastAsia="Calibri" w:hAnsi="Calibri"/>
          <w:b/>
          <w:bCs/>
          <w:color w:val="000000"/>
          <w:kern w:val="24"/>
        </w:rPr>
        <w:t xml:space="preserve">(C) </w:t>
      </w:r>
      <w:r w:rsidRPr="000179D0">
        <w:rPr>
          <w:rFonts w:ascii="Calibri" w:eastAsia="Calibri" w:hAnsi="Calibri"/>
          <w:color w:val="000000"/>
          <w:kern w:val="24"/>
        </w:rPr>
        <w:t xml:space="preserve">A rig operator performs the sample loader demonstration while kneeling in-flight.  A second operator operates a video camera to his left. </w:t>
      </w:r>
      <w:r w:rsidRPr="000179D0">
        <w:rPr>
          <w:rFonts w:ascii="Calibri" w:eastAsia="Calibri" w:hAnsi="Calibri"/>
          <w:b/>
          <w:bCs/>
          <w:color w:val="000000"/>
          <w:kern w:val="24"/>
        </w:rPr>
        <w:t xml:space="preserve">(D) </w:t>
      </w:r>
      <w:r>
        <w:rPr>
          <w:rFonts w:ascii="Calibri" w:eastAsia="Calibri" w:hAnsi="Calibri"/>
          <w:color w:val="000000"/>
          <w:kern w:val="24"/>
        </w:rPr>
        <w:t xml:space="preserve">The </w:t>
      </w:r>
      <w:proofErr w:type="spellStart"/>
      <w:r>
        <w:rPr>
          <w:rFonts w:ascii="Calibri" w:eastAsia="Calibri" w:hAnsi="Calibri"/>
          <w:color w:val="000000"/>
          <w:kern w:val="24"/>
        </w:rPr>
        <w:t>m</w:t>
      </w:r>
      <w:r w:rsidRPr="000179D0">
        <w:rPr>
          <w:rFonts w:ascii="Calibri" w:eastAsia="Calibri" w:hAnsi="Calibri"/>
          <w:color w:val="000000"/>
          <w:kern w:val="24"/>
        </w:rPr>
        <w:t>icro</w:t>
      </w:r>
      <w:r>
        <w:rPr>
          <w:rFonts w:ascii="Calibri" w:eastAsia="Calibri" w:hAnsi="Calibri"/>
          <w:color w:val="000000"/>
          <w:kern w:val="24"/>
        </w:rPr>
        <w:t>mixer</w:t>
      </w:r>
      <w:proofErr w:type="spellEnd"/>
      <w:r>
        <w:rPr>
          <w:rFonts w:ascii="Calibri" w:eastAsia="Calibri" w:hAnsi="Calibri"/>
          <w:color w:val="000000"/>
          <w:kern w:val="24"/>
        </w:rPr>
        <w:t xml:space="preserve"> is visible on the laptop.</w:t>
      </w:r>
    </w:p>
    <w:p w:rsidR="00FE5364" w:rsidRDefault="00FE5364" w:rsidP="002F4672">
      <w:pPr>
        <w:pStyle w:val="NormalWeb"/>
        <w:spacing w:before="0" w:beforeAutospacing="0" w:after="0" w:afterAutospacing="0"/>
        <w:jc w:val="both"/>
        <w:rPr>
          <w:rFonts w:ascii="Calibri" w:eastAsia="Calibri" w:hAnsi="Calibri"/>
          <w:color w:val="000000"/>
          <w:kern w:val="24"/>
        </w:rPr>
      </w:pPr>
    </w:p>
    <w:p w:rsidR="00FE5364" w:rsidRDefault="00FE5364" w:rsidP="002F4672">
      <w:pPr>
        <w:pStyle w:val="NormalWeb"/>
        <w:spacing w:before="0" w:beforeAutospacing="0" w:after="0" w:afterAutospacing="0"/>
        <w:jc w:val="both"/>
        <w:rPr>
          <w:rFonts w:ascii="Calibri" w:eastAsia="Calibri" w:hAnsi="Calibri"/>
          <w:bCs/>
          <w:color w:val="000000"/>
          <w:kern w:val="24"/>
        </w:rPr>
      </w:pPr>
      <w:proofErr w:type="gramStart"/>
      <w:r w:rsidRPr="00C109FC">
        <w:rPr>
          <w:rFonts w:ascii="Calibri" w:eastAsia="Calibri" w:hAnsi="Calibri"/>
          <w:b/>
          <w:bCs/>
          <w:color w:val="000000"/>
          <w:kern w:val="24"/>
        </w:rPr>
        <w:t>Figure 5.</w:t>
      </w:r>
      <w:proofErr w:type="gramEnd"/>
      <w:r w:rsidRPr="00C109FC">
        <w:rPr>
          <w:rFonts w:ascii="Calibri" w:eastAsia="Calibri" w:hAnsi="Calibri"/>
          <w:b/>
          <w:bCs/>
          <w:color w:val="000000"/>
          <w:kern w:val="24"/>
        </w:rPr>
        <w:t xml:space="preserve">  </w:t>
      </w:r>
      <w:proofErr w:type="gramStart"/>
      <w:r>
        <w:rPr>
          <w:rFonts w:ascii="Calibri" w:eastAsia="Calibri" w:hAnsi="Calibri"/>
          <w:b/>
          <w:bCs/>
          <w:color w:val="000000"/>
          <w:kern w:val="24"/>
        </w:rPr>
        <w:t>Additional C</w:t>
      </w:r>
      <w:r w:rsidRPr="00C109FC">
        <w:rPr>
          <w:rFonts w:ascii="Calibri" w:eastAsia="Calibri" w:hAnsi="Calibri"/>
          <w:b/>
          <w:bCs/>
          <w:color w:val="000000"/>
          <w:kern w:val="24"/>
        </w:rPr>
        <w:t xml:space="preserve">omponents </w:t>
      </w:r>
      <w:r>
        <w:rPr>
          <w:rFonts w:ascii="Calibri" w:eastAsia="Calibri" w:hAnsi="Calibri"/>
          <w:b/>
          <w:bCs/>
          <w:color w:val="000000"/>
          <w:kern w:val="24"/>
        </w:rPr>
        <w:t xml:space="preserve">to Enable Demonstrations to </w:t>
      </w:r>
      <w:r>
        <w:rPr>
          <w:rFonts w:asciiTheme="minorHAnsi" w:hAnsiTheme="minorHAnsi" w:cs="Arial"/>
          <w:b/>
          <w:bCs/>
        </w:rPr>
        <w:t>Operate Via Simple Interventions</w:t>
      </w:r>
      <w:r w:rsidRPr="00C109FC">
        <w:rPr>
          <w:rFonts w:ascii="Calibri" w:eastAsia="Calibri" w:hAnsi="Calibri"/>
          <w:b/>
          <w:bCs/>
          <w:color w:val="000000"/>
          <w:kern w:val="24"/>
        </w:rPr>
        <w:t>.</w:t>
      </w:r>
      <w:proofErr w:type="gramEnd"/>
      <w:r w:rsidRPr="00C109FC">
        <w:rPr>
          <w:rFonts w:ascii="Calibri" w:eastAsia="Calibri" w:hAnsi="Calibri"/>
          <w:b/>
          <w:bCs/>
          <w:color w:val="000000"/>
          <w:kern w:val="24"/>
        </w:rPr>
        <w:t xml:space="preserve"> (A)</w:t>
      </w:r>
      <w:r w:rsidRPr="00C109FC">
        <w:rPr>
          <w:rFonts w:ascii="Calibri" w:eastAsia="Calibri" w:hAnsi="Calibri"/>
          <w:color w:val="000000"/>
          <w:kern w:val="24"/>
        </w:rPr>
        <w:t xml:space="preserve"> </w:t>
      </w:r>
      <w:r>
        <w:rPr>
          <w:rFonts w:ascii="Calibri" w:eastAsia="Calibri" w:hAnsi="Calibri"/>
          <w:color w:val="000000"/>
          <w:kern w:val="24"/>
        </w:rPr>
        <w:t xml:space="preserve">The air pressure splitter consists of a partially hollowed and tapped cylinder to which a needle is adapted.  Pressure outlets can be selectively clamped to reduce number of </w:t>
      </w:r>
      <w:r>
        <w:rPr>
          <w:rFonts w:ascii="Calibri" w:eastAsia="Calibri" w:hAnsi="Calibri"/>
          <w:color w:val="000000"/>
          <w:kern w:val="24"/>
        </w:rPr>
        <w:lastRenderedPageBreak/>
        <w:t xml:space="preserve">outlet ports. </w:t>
      </w:r>
      <w:r w:rsidRPr="00C109FC">
        <w:rPr>
          <w:rFonts w:ascii="Calibri" w:eastAsia="Calibri" w:hAnsi="Calibri"/>
          <w:b/>
          <w:bCs/>
          <w:color w:val="000000"/>
          <w:kern w:val="24"/>
        </w:rPr>
        <w:t xml:space="preserve">(B) </w:t>
      </w:r>
      <w:r>
        <w:rPr>
          <w:rFonts w:ascii="Calibri" w:eastAsia="Calibri" w:hAnsi="Calibri"/>
          <w:bCs/>
          <w:color w:val="000000"/>
          <w:kern w:val="24"/>
        </w:rPr>
        <w:t xml:space="preserve">The panel of 12 three-way solenoid valves is controlled through the tandem MOSFET circuit in </w:t>
      </w:r>
      <w:r w:rsidRPr="00C109FC">
        <w:rPr>
          <w:rFonts w:ascii="Calibri" w:eastAsia="Calibri" w:hAnsi="Calibri"/>
          <w:b/>
          <w:bCs/>
          <w:color w:val="000000"/>
          <w:kern w:val="24"/>
        </w:rPr>
        <w:t>(C</w:t>
      </w:r>
      <w:r>
        <w:rPr>
          <w:rFonts w:ascii="Calibri" w:eastAsia="Calibri" w:hAnsi="Calibri"/>
          <w:b/>
          <w:bCs/>
          <w:color w:val="000000"/>
          <w:kern w:val="24"/>
        </w:rPr>
        <w:t>)</w:t>
      </w:r>
      <w:r w:rsidRPr="0052215B">
        <w:rPr>
          <w:rFonts w:ascii="Calibri" w:eastAsia="Calibri" w:hAnsi="Calibri"/>
          <w:bCs/>
          <w:color w:val="000000"/>
          <w:kern w:val="24"/>
        </w:rPr>
        <w:t>.</w:t>
      </w:r>
      <w:r>
        <w:rPr>
          <w:rFonts w:ascii="Calibri" w:eastAsia="Calibri" w:hAnsi="Calibri"/>
          <w:b/>
          <w:bCs/>
          <w:color w:val="000000"/>
          <w:kern w:val="24"/>
        </w:rPr>
        <w:t xml:space="preserve"> </w:t>
      </w:r>
    </w:p>
    <w:p w:rsidR="00FE5364" w:rsidRDefault="00FE5364" w:rsidP="002F4672">
      <w:pPr>
        <w:pStyle w:val="NormalWeb"/>
        <w:spacing w:before="0" w:beforeAutospacing="0" w:after="0" w:afterAutospacing="0"/>
        <w:jc w:val="both"/>
        <w:rPr>
          <w:rFonts w:ascii="Calibri" w:eastAsia="Calibri" w:hAnsi="Calibri"/>
          <w:bCs/>
          <w:color w:val="000000"/>
          <w:kern w:val="24"/>
        </w:rPr>
      </w:pPr>
    </w:p>
    <w:p w:rsidR="00FE5364" w:rsidRPr="00E70780" w:rsidRDefault="00FE5364" w:rsidP="002F4672">
      <w:pPr>
        <w:pStyle w:val="NormalWeb"/>
        <w:spacing w:before="0" w:beforeAutospacing="0" w:after="0" w:afterAutospacing="0"/>
        <w:jc w:val="both"/>
        <w:rPr>
          <w:rFonts w:ascii="Calibri" w:eastAsia="Calibri" w:hAnsi="Calibri"/>
          <w:bCs/>
          <w:color w:val="000000"/>
          <w:kern w:val="24"/>
        </w:rPr>
      </w:pPr>
      <w:proofErr w:type="gramStart"/>
      <w:r w:rsidRPr="00A46DF8">
        <w:rPr>
          <w:rFonts w:ascii="Calibri" w:eastAsia="Calibri" w:hAnsi="Calibri"/>
          <w:b/>
          <w:bCs/>
          <w:color w:val="000000"/>
          <w:kern w:val="24"/>
        </w:rPr>
        <w:t>Figure 6.</w:t>
      </w:r>
      <w:proofErr w:type="gramEnd"/>
      <w:r w:rsidRPr="00A46DF8">
        <w:rPr>
          <w:rFonts w:ascii="Calibri" w:eastAsia="Calibri" w:hAnsi="Calibri"/>
          <w:b/>
          <w:bCs/>
          <w:color w:val="000000"/>
          <w:kern w:val="24"/>
        </w:rPr>
        <w:t xml:space="preserve">  </w:t>
      </w:r>
      <w:proofErr w:type="gramStart"/>
      <w:r w:rsidRPr="00A46DF8">
        <w:rPr>
          <w:rFonts w:ascii="Calibri" w:eastAsia="Calibri" w:hAnsi="Calibri"/>
          <w:b/>
          <w:bCs/>
          <w:color w:val="000000"/>
          <w:kern w:val="24"/>
        </w:rPr>
        <w:t>In-Flight Demonstrations.</w:t>
      </w:r>
      <w:proofErr w:type="gramEnd"/>
      <w:r w:rsidRPr="00A46DF8">
        <w:rPr>
          <w:rFonts w:ascii="Calibri" w:eastAsia="Calibri" w:hAnsi="Calibri"/>
          <w:b/>
          <w:bCs/>
          <w:color w:val="000000"/>
          <w:kern w:val="24"/>
        </w:rPr>
        <w:t xml:space="preserve">  </w:t>
      </w:r>
      <w:r w:rsidRPr="00A46DF8">
        <w:rPr>
          <w:rFonts w:ascii="Calibri" w:eastAsia="Calibri" w:hAnsi="Calibri"/>
          <w:bCs/>
          <w:color w:val="000000"/>
          <w:kern w:val="24"/>
        </w:rPr>
        <w:t>The three-way solenoid valves have a common port (white</w:t>
      </w:r>
      <w:r>
        <w:rPr>
          <w:rFonts w:ascii="Calibri" w:eastAsia="Calibri" w:hAnsi="Calibri"/>
          <w:bCs/>
          <w:color w:val="000000"/>
          <w:kern w:val="24"/>
        </w:rPr>
        <w:t xml:space="preserve"> arrow tip</w:t>
      </w:r>
      <w:r w:rsidRPr="00A46DF8">
        <w:rPr>
          <w:rFonts w:ascii="Calibri" w:eastAsia="Calibri" w:hAnsi="Calibri"/>
          <w:bCs/>
          <w:color w:val="000000"/>
          <w:kern w:val="24"/>
        </w:rPr>
        <w:t xml:space="preserve">) that is always connected to either the default OFF port (red) or ON port (green). The switch to ON state is triggered with a 5-volt I/O signal. </w:t>
      </w:r>
      <w:r w:rsidRPr="00A46DF8">
        <w:rPr>
          <w:rFonts w:ascii="Calibri" w:eastAsia="Calibri" w:hAnsi="Calibri"/>
          <w:b/>
          <w:bCs/>
          <w:color w:val="000000"/>
          <w:kern w:val="24"/>
        </w:rPr>
        <w:t xml:space="preserve">(A) </w:t>
      </w:r>
      <w:r w:rsidRPr="00A46DF8">
        <w:rPr>
          <w:rFonts w:ascii="Calibri" w:eastAsia="Calibri" w:hAnsi="Calibri"/>
          <w:bCs/>
          <w:color w:val="000000"/>
          <w:kern w:val="24"/>
        </w:rPr>
        <w:t xml:space="preserve">The sample loader demonstration includes loading a sample and driving the sample to the optical block (OB) for detection.  The setup utilizes two valves, one before and one after the loader.  During loading, both valves are set to OFF, preventing fluid movement as the loader is utilized.  </w:t>
      </w:r>
      <w:proofErr w:type="gramStart"/>
      <w:r w:rsidRPr="00A46DF8">
        <w:rPr>
          <w:rFonts w:ascii="Calibri" w:eastAsia="Calibri" w:hAnsi="Calibri"/>
          <w:bCs/>
          <w:color w:val="000000"/>
          <w:kern w:val="24"/>
        </w:rPr>
        <w:t>Turning the valves ON opens the fluidic</w:t>
      </w:r>
      <w:r>
        <w:rPr>
          <w:rFonts w:ascii="Calibri" w:eastAsia="Calibri" w:hAnsi="Calibri"/>
          <w:bCs/>
          <w:color w:val="000000"/>
          <w:kern w:val="24"/>
        </w:rPr>
        <w:t>s pathway extending from the sal</w:t>
      </w:r>
      <w:r w:rsidRPr="00A46DF8">
        <w:rPr>
          <w:rFonts w:ascii="Calibri" w:eastAsia="Calibri" w:hAnsi="Calibri"/>
          <w:bCs/>
          <w:color w:val="000000"/>
          <w:kern w:val="24"/>
        </w:rPr>
        <w:t>ine (S) vial to the waste (W) vial, allowing the pump to drive the sample for analysis.</w:t>
      </w:r>
      <w:proofErr w:type="gramEnd"/>
      <w:r w:rsidRPr="00A46DF8">
        <w:rPr>
          <w:rFonts w:ascii="Calibri" w:eastAsia="Calibri" w:hAnsi="Calibri"/>
          <w:bCs/>
          <w:color w:val="000000"/>
          <w:kern w:val="24"/>
        </w:rPr>
        <w:t xml:space="preserve">  </w:t>
      </w:r>
      <w:r w:rsidRPr="00A46DF8">
        <w:rPr>
          <w:rFonts w:ascii="Calibri" w:eastAsia="Calibri" w:hAnsi="Calibri"/>
          <w:b/>
          <w:bCs/>
          <w:color w:val="000000"/>
          <w:kern w:val="24"/>
        </w:rPr>
        <w:t xml:space="preserve">(B) </w:t>
      </w:r>
      <w:r w:rsidRPr="00A46DF8">
        <w:rPr>
          <w:rFonts w:ascii="Calibri" w:eastAsia="Calibri" w:hAnsi="Calibri"/>
          <w:bCs/>
          <w:color w:val="000000"/>
          <w:kern w:val="24"/>
        </w:rPr>
        <w:t xml:space="preserve">The transition from </w:t>
      </w:r>
      <w:r>
        <w:rPr>
          <w:rFonts w:ascii="Calibri" w:eastAsia="Calibri" w:hAnsi="Calibri"/>
          <w:bCs/>
          <w:color w:val="000000"/>
          <w:kern w:val="24"/>
        </w:rPr>
        <w:t>‘</w:t>
      </w:r>
      <w:r w:rsidRPr="00A46DF8">
        <w:rPr>
          <w:rFonts w:ascii="Calibri" w:eastAsia="Calibri" w:hAnsi="Calibri"/>
          <w:bCs/>
          <w:color w:val="000000"/>
          <w:kern w:val="24"/>
        </w:rPr>
        <w:t>manual</w:t>
      </w:r>
      <w:r>
        <w:rPr>
          <w:rFonts w:ascii="Calibri" w:eastAsia="Calibri" w:hAnsi="Calibri"/>
          <w:bCs/>
          <w:color w:val="000000"/>
          <w:kern w:val="24"/>
        </w:rPr>
        <w:t>’</w:t>
      </w:r>
      <w:r w:rsidRPr="00A46DF8">
        <w:rPr>
          <w:rFonts w:ascii="Calibri" w:eastAsia="Calibri" w:hAnsi="Calibri"/>
          <w:bCs/>
          <w:color w:val="000000"/>
          <w:kern w:val="24"/>
        </w:rPr>
        <w:t xml:space="preserve"> to </w:t>
      </w:r>
      <w:r>
        <w:rPr>
          <w:rFonts w:ascii="Calibri" w:eastAsia="Calibri" w:hAnsi="Calibri"/>
          <w:bCs/>
          <w:color w:val="000000"/>
          <w:kern w:val="24"/>
        </w:rPr>
        <w:t>‘</w:t>
      </w:r>
      <w:r w:rsidRPr="00A46DF8">
        <w:rPr>
          <w:rFonts w:ascii="Calibri" w:eastAsia="Calibri" w:hAnsi="Calibri"/>
          <w:bCs/>
          <w:color w:val="000000"/>
          <w:kern w:val="24"/>
        </w:rPr>
        <w:t>1-button</w:t>
      </w:r>
      <w:r>
        <w:rPr>
          <w:rFonts w:ascii="Calibri" w:eastAsia="Calibri" w:hAnsi="Calibri"/>
          <w:bCs/>
          <w:color w:val="000000"/>
          <w:kern w:val="24"/>
        </w:rPr>
        <w:t>’</w:t>
      </w:r>
      <w:r w:rsidRPr="00A46DF8">
        <w:rPr>
          <w:rFonts w:ascii="Calibri" w:eastAsia="Calibri" w:hAnsi="Calibri"/>
          <w:bCs/>
          <w:color w:val="000000"/>
          <w:kern w:val="24"/>
        </w:rPr>
        <w:t xml:space="preserve"> interventions in the optical block demonstration allows sequential testing of three different sample types</w:t>
      </w:r>
      <w:r>
        <w:rPr>
          <w:rFonts w:ascii="Calibri" w:eastAsia="Calibri" w:hAnsi="Calibri"/>
          <w:bCs/>
          <w:color w:val="000000"/>
          <w:kern w:val="24"/>
        </w:rPr>
        <w:t xml:space="preserve"> —  </w:t>
      </w:r>
      <w:r w:rsidRPr="00A46DF8">
        <w:rPr>
          <w:rFonts w:ascii="Calibri" w:eastAsia="Calibri" w:hAnsi="Calibri"/>
          <w:bCs/>
          <w:color w:val="000000"/>
          <w:kern w:val="24"/>
        </w:rPr>
        <w:t>fluorescent counting beads</w:t>
      </w:r>
      <w:r>
        <w:rPr>
          <w:rFonts w:ascii="Calibri" w:eastAsia="Calibri" w:hAnsi="Calibri"/>
          <w:bCs/>
          <w:color w:val="000000"/>
          <w:kern w:val="24"/>
        </w:rPr>
        <w:t xml:space="preserve"> (CB),  a proprietary fluorescent hydrogel </w:t>
      </w:r>
      <w:proofErr w:type="spellStart"/>
      <w:r>
        <w:rPr>
          <w:rFonts w:ascii="Calibri" w:eastAsia="Calibri" w:hAnsi="Calibri"/>
          <w:bCs/>
          <w:color w:val="000000"/>
          <w:kern w:val="24"/>
        </w:rPr>
        <w:t>microparticle</w:t>
      </w:r>
      <w:proofErr w:type="spellEnd"/>
      <w:r>
        <w:rPr>
          <w:rFonts w:ascii="Calibri" w:eastAsia="Calibri" w:hAnsi="Calibri"/>
          <w:bCs/>
          <w:color w:val="000000"/>
          <w:kern w:val="24"/>
        </w:rPr>
        <w:t xml:space="preserve"> (NS), and fluorescently labeled WBCs — </w:t>
      </w:r>
      <w:r w:rsidRPr="00A46DF8">
        <w:rPr>
          <w:rFonts w:ascii="Calibri" w:eastAsia="Calibri" w:hAnsi="Calibri"/>
          <w:bCs/>
          <w:color w:val="000000"/>
          <w:kern w:val="24"/>
        </w:rPr>
        <w:t>without a need to reconfigure tubing connections</w:t>
      </w:r>
      <w:r>
        <w:rPr>
          <w:rFonts w:ascii="Calibri" w:eastAsia="Calibri" w:hAnsi="Calibri"/>
          <w:bCs/>
          <w:color w:val="000000"/>
          <w:kern w:val="24"/>
        </w:rPr>
        <w:t xml:space="preserve">.  Saline is able to flush the system between samples.  </w:t>
      </w:r>
      <w:proofErr w:type="spellStart"/>
      <w:r>
        <w:rPr>
          <w:rFonts w:ascii="Calibri" w:eastAsia="Calibri" w:hAnsi="Calibri"/>
          <w:bCs/>
          <w:color w:val="000000"/>
          <w:kern w:val="24"/>
        </w:rPr>
        <w:t>Spl</w:t>
      </w:r>
      <w:proofErr w:type="spellEnd"/>
      <w:r>
        <w:rPr>
          <w:rFonts w:ascii="Calibri" w:eastAsia="Calibri" w:hAnsi="Calibri"/>
          <w:bCs/>
          <w:color w:val="000000"/>
          <w:kern w:val="24"/>
        </w:rPr>
        <w:t>. = Air pressure splitter.</w:t>
      </w:r>
    </w:p>
    <w:p w:rsidR="00FE5364" w:rsidRDefault="00FE5364" w:rsidP="002F4672">
      <w:pPr>
        <w:pStyle w:val="NormalWeb"/>
        <w:spacing w:before="0" w:beforeAutospacing="0" w:after="0" w:afterAutospacing="0"/>
        <w:jc w:val="both"/>
        <w:rPr>
          <w:rFonts w:ascii="Calibri" w:eastAsia="SimSun" w:hAnsi="Calibri"/>
          <w:b/>
          <w:bCs/>
          <w:color w:val="000000" w:themeColor="text1"/>
          <w:kern w:val="24"/>
        </w:rPr>
      </w:pPr>
    </w:p>
    <w:p w:rsidR="00FE5364" w:rsidRPr="002F4672" w:rsidRDefault="00FE5364" w:rsidP="002F4672">
      <w:pPr>
        <w:pStyle w:val="NormalWeb"/>
        <w:spacing w:before="0" w:beforeAutospacing="0" w:after="0" w:afterAutospacing="0"/>
        <w:jc w:val="both"/>
        <w:rPr>
          <w:rFonts w:asciiTheme="minorHAnsi" w:eastAsia="Calibri" w:hAnsiTheme="minorHAnsi"/>
          <w:bCs/>
          <w:color w:val="000000"/>
          <w:kern w:val="24"/>
        </w:rPr>
      </w:pPr>
      <w:proofErr w:type="gramStart"/>
      <w:r w:rsidRPr="00FA2426">
        <w:rPr>
          <w:rFonts w:ascii="Calibri" w:eastAsia="Calibri" w:hAnsi="Calibri"/>
          <w:b/>
          <w:bCs/>
          <w:color w:val="000000"/>
          <w:kern w:val="24"/>
        </w:rPr>
        <w:t>Figu</w:t>
      </w:r>
      <w:r>
        <w:rPr>
          <w:rFonts w:ascii="Calibri" w:eastAsia="Calibri" w:hAnsi="Calibri"/>
          <w:b/>
          <w:bCs/>
          <w:color w:val="000000"/>
          <w:kern w:val="24"/>
        </w:rPr>
        <w:t>re 7.</w:t>
      </w:r>
      <w:proofErr w:type="gramEnd"/>
      <w:r>
        <w:rPr>
          <w:rFonts w:ascii="Calibri" w:eastAsia="Calibri" w:hAnsi="Calibri"/>
          <w:b/>
          <w:bCs/>
          <w:color w:val="000000"/>
          <w:kern w:val="24"/>
        </w:rPr>
        <w:t xml:space="preserve">  </w:t>
      </w:r>
      <w:r w:rsidRPr="002F4672">
        <w:rPr>
          <w:rFonts w:asciiTheme="minorHAnsi" w:eastAsia="Calibri" w:hAnsiTheme="minorHAnsi"/>
          <w:b/>
          <w:bCs/>
          <w:color w:val="000000"/>
          <w:kern w:val="24"/>
        </w:rPr>
        <w:t xml:space="preserve">Representative Results. (A) </w:t>
      </w:r>
      <w:r w:rsidRPr="002F4672">
        <w:rPr>
          <w:rFonts w:asciiTheme="minorHAnsi" w:eastAsia="Calibri" w:hAnsiTheme="minorHAnsi"/>
          <w:bCs/>
          <w:color w:val="000000"/>
          <w:kern w:val="24"/>
        </w:rPr>
        <w:t xml:space="preserve">Blue-yellow dye mixing under micro gravity conditions. </w:t>
      </w:r>
      <w:r w:rsidRPr="002F4672">
        <w:rPr>
          <w:rFonts w:asciiTheme="minorHAnsi" w:eastAsia="Calibri" w:hAnsiTheme="minorHAnsi"/>
          <w:b/>
          <w:bCs/>
          <w:color w:val="000000"/>
          <w:kern w:val="24"/>
        </w:rPr>
        <w:t xml:space="preserve">(B) </w:t>
      </w:r>
      <w:r w:rsidRPr="002F4672">
        <w:rPr>
          <w:rFonts w:asciiTheme="minorHAnsi" w:eastAsia="Calibri" w:hAnsiTheme="minorHAnsi"/>
          <w:bCs/>
          <w:color w:val="000000"/>
          <w:kern w:val="24"/>
        </w:rPr>
        <w:t xml:space="preserve">Blood-saline mixing under lunar gravity conditions. </w:t>
      </w:r>
      <w:r w:rsidRPr="002F4672">
        <w:rPr>
          <w:rFonts w:asciiTheme="minorHAnsi" w:eastAsia="Calibri" w:hAnsiTheme="minorHAnsi"/>
          <w:b/>
          <w:bCs/>
          <w:color w:val="000000"/>
          <w:kern w:val="24"/>
        </w:rPr>
        <w:t xml:space="preserve">(C) </w:t>
      </w:r>
      <w:r w:rsidRPr="002F4672">
        <w:rPr>
          <w:rFonts w:asciiTheme="minorHAnsi" w:eastAsia="Calibri" w:hAnsiTheme="minorHAnsi"/>
          <w:bCs/>
          <w:color w:val="000000"/>
          <w:kern w:val="24"/>
        </w:rPr>
        <w:t xml:space="preserve">WBC detection during microgravity flight. </w:t>
      </w:r>
      <w:r w:rsidR="0096372A" w:rsidRPr="002F4672">
        <w:rPr>
          <w:rFonts w:asciiTheme="minorHAnsi" w:eastAsia="Calibri" w:hAnsiTheme="minorHAnsi"/>
          <w:bCs/>
          <w:color w:val="000000"/>
          <w:kern w:val="24"/>
        </w:rPr>
        <w:t xml:space="preserve"> Critical performance metrics </w:t>
      </w:r>
      <w:r w:rsidR="00A111C9" w:rsidRPr="002F4672">
        <w:rPr>
          <w:rFonts w:asciiTheme="minorHAnsi" w:eastAsia="Calibri" w:hAnsiTheme="minorHAnsi"/>
          <w:bCs/>
          <w:color w:val="000000"/>
          <w:kern w:val="24"/>
        </w:rPr>
        <w:t xml:space="preserve">for the flow cytometry data </w:t>
      </w:r>
      <w:r w:rsidR="0096372A" w:rsidRPr="002F4672">
        <w:rPr>
          <w:rFonts w:asciiTheme="minorHAnsi" w:eastAsia="Calibri" w:hAnsiTheme="minorHAnsi"/>
          <w:bCs/>
          <w:color w:val="000000"/>
          <w:kern w:val="24"/>
        </w:rPr>
        <w:t>include the coefficient of variation of the peak intensities, signal-to-noise ratio</w:t>
      </w:r>
      <w:r w:rsidR="000E76E8">
        <w:rPr>
          <w:rFonts w:asciiTheme="minorHAnsi" w:eastAsia="Calibri" w:hAnsiTheme="minorHAnsi"/>
          <w:bCs/>
          <w:color w:val="000000"/>
          <w:kern w:val="24"/>
        </w:rPr>
        <w:t>s</w:t>
      </w:r>
      <w:r w:rsidR="0096372A" w:rsidRPr="002F4672">
        <w:rPr>
          <w:rFonts w:asciiTheme="minorHAnsi" w:eastAsia="Calibri" w:hAnsiTheme="minorHAnsi"/>
          <w:bCs/>
          <w:color w:val="000000"/>
          <w:kern w:val="24"/>
        </w:rPr>
        <w:t>, peak counting rates, and detection efficiency</w:t>
      </w:r>
      <w:r w:rsidR="00A111C9" w:rsidRPr="002F4672">
        <w:rPr>
          <w:rFonts w:asciiTheme="minorHAnsi" w:eastAsia="Calibri" w:hAnsiTheme="minorHAnsi"/>
          <w:bCs/>
          <w:color w:val="000000"/>
          <w:kern w:val="24"/>
        </w:rPr>
        <w:t>.</w:t>
      </w:r>
      <w:r w:rsidR="0096372A" w:rsidRPr="002F4672">
        <w:rPr>
          <w:rFonts w:asciiTheme="minorHAnsi" w:eastAsia="Calibri" w:hAnsiTheme="minorHAnsi"/>
          <w:bCs/>
          <w:color w:val="000000"/>
          <w:kern w:val="24"/>
        </w:rPr>
        <w:t xml:space="preserve"> </w:t>
      </w:r>
      <w:r w:rsidRPr="002F4672">
        <w:rPr>
          <w:rFonts w:asciiTheme="minorHAnsi" w:eastAsia="Calibri" w:hAnsiTheme="minorHAnsi"/>
          <w:b/>
          <w:bCs/>
          <w:color w:val="000000"/>
          <w:kern w:val="24"/>
        </w:rPr>
        <w:t xml:space="preserve">(D) </w:t>
      </w:r>
      <w:r w:rsidRPr="002F4672">
        <w:rPr>
          <w:rFonts w:asciiTheme="minorHAnsi" w:eastAsia="Calibri" w:hAnsiTheme="minorHAnsi"/>
          <w:bCs/>
          <w:color w:val="000000"/>
          <w:kern w:val="24"/>
        </w:rPr>
        <w:t>Fluorescent counting beads spiked into a loaded sample are detected following demonstration of the loader in lunar gravity.</w:t>
      </w:r>
    </w:p>
    <w:p w:rsidR="00CD6E16" w:rsidRPr="002F4672" w:rsidRDefault="00CD6E16" w:rsidP="002F4672">
      <w:pPr>
        <w:pStyle w:val="NormalWeb"/>
        <w:spacing w:before="0" w:beforeAutospacing="0" w:after="0" w:afterAutospacing="0"/>
        <w:jc w:val="both"/>
        <w:rPr>
          <w:rFonts w:asciiTheme="minorHAnsi" w:eastAsia="Calibri" w:hAnsiTheme="minorHAnsi"/>
          <w:bCs/>
          <w:color w:val="000000"/>
          <w:kern w:val="24"/>
        </w:rPr>
      </w:pPr>
    </w:p>
    <w:p w:rsidR="00CD6E16" w:rsidRPr="002F4672" w:rsidRDefault="00CD6E16" w:rsidP="002F4672">
      <w:pPr>
        <w:pStyle w:val="NormalWeb"/>
        <w:spacing w:before="0" w:beforeAutospacing="0" w:after="0" w:afterAutospacing="0"/>
        <w:jc w:val="both"/>
        <w:rPr>
          <w:rFonts w:asciiTheme="minorHAnsi" w:eastAsia="Calibri" w:hAnsiTheme="minorHAnsi" w:cs="Arial"/>
          <w:bCs/>
          <w:color w:val="000000"/>
          <w:kern w:val="24"/>
        </w:rPr>
      </w:pPr>
      <w:proofErr w:type="gramStart"/>
      <w:r w:rsidRPr="002F4672">
        <w:rPr>
          <w:rFonts w:asciiTheme="minorHAnsi" w:eastAsia="Calibri" w:hAnsiTheme="minorHAnsi"/>
          <w:b/>
          <w:bCs/>
          <w:color w:val="000000"/>
          <w:kern w:val="24"/>
        </w:rPr>
        <w:t>Supplementary Figure 1.</w:t>
      </w:r>
      <w:proofErr w:type="gramEnd"/>
      <w:r w:rsidRPr="002F4672">
        <w:rPr>
          <w:rFonts w:asciiTheme="minorHAnsi" w:eastAsia="Calibri" w:hAnsiTheme="minorHAnsi"/>
          <w:b/>
          <w:bCs/>
          <w:color w:val="000000"/>
          <w:kern w:val="24"/>
        </w:rPr>
        <w:t xml:space="preserve">  </w:t>
      </w:r>
      <w:proofErr w:type="gramStart"/>
      <w:r w:rsidR="006E56FD" w:rsidRPr="002F4672">
        <w:rPr>
          <w:rFonts w:asciiTheme="minorHAnsi" w:eastAsia="Calibri" w:hAnsiTheme="minorHAnsi"/>
          <w:b/>
          <w:bCs/>
          <w:color w:val="000000"/>
          <w:kern w:val="24"/>
        </w:rPr>
        <w:t xml:space="preserve">Mixing analysis </w:t>
      </w:r>
      <w:r w:rsidR="00F15257" w:rsidRPr="002F4672">
        <w:rPr>
          <w:rFonts w:asciiTheme="minorHAnsi" w:eastAsia="Calibri" w:hAnsiTheme="minorHAnsi"/>
          <w:b/>
          <w:bCs/>
          <w:color w:val="000000"/>
          <w:kern w:val="24"/>
        </w:rPr>
        <w:t>(blood-saline)</w:t>
      </w:r>
      <w:r w:rsidR="006E56FD" w:rsidRPr="002F4672">
        <w:rPr>
          <w:rFonts w:asciiTheme="minorHAnsi" w:eastAsia="Calibri" w:hAnsiTheme="minorHAnsi"/>
          <w:b/>
          <w:bCs/>
          <w:color w:val="000000"/>
          <w:kern w:val="24"/>
        </w:rPr>
        <w:t>.</w:t>
      </w:r>
      <w:proofErr w:type="gramEnd"/>
      <w:r w:rsidR="00464819" w:rsidRPr="002F4672">
        <w:rPr>
          <w:rFonts w:asciiTheme="minorHAnsi" w:eastAsia="Calibri" w:hAnsiTheme="minorHAnsi"/>
          <w:b/>
          <w:bCs/>
          <w:color w:val="000000"/>
          <w:kern w:val="24"/>
        </w:rPr>
        <w:t xml:space="preserve">  </w:t>
      </w:r>
      <w:r w:rsidR="00F15257" w:rsidRPr="002F4672">
        <w:rPr>
          <w:rFonts w:asciiTheme="minorHAnsi" w:eastAsia="Calibri" w:hAnsiTheme="minorHAnsi"/>
          <w:b/>
          <w:bCs/>
          <w:color w:val="000000"/>
          <w:kern w:val="24"/>
        </w:rPr>
        <w:t xml:space="preserve">(A) </w:t>
      </w:r>
      <w:r w:rsidR="00517F0E" w:rsidRPr="002F4672">
        <w:rPr>
          <w:rFonts w:asciiTheme="minorHAnsi" w:eastAsia="Calibri" w:hAnsiTheme="minorHAnsi"/>
          <w:bCs/>
          <w:color w:val="000000"/>
          <w:kern w:val="24"/>
        </w:rPr>
        <w:t>Mixing</w:t>
      </w:r>
      <w:r w:rsidR="00517F0E">
        <w:rPr>
          <w:rFonts w:asciiTheme="minorHAnsi" w:eastAsia="Calibri" w:hAnsiTheme="minorHAnsi"/>
          <w:b/>
          <w:bCs/>
          <w:color w:val="000000"/>
          <w:kern w:val="24"/>
        </w:rPr>
        <w:t xml:space="preserve"> </w:t>
      </w:r>
      <w:r w:rsidR="00517F0E">
        <w:rPr>
          <w:rFonts w:asciiTheme="minorHAnsi" w:eastAsia="Calibri" w:hAnsiTheme="minorHAnsi"/>
          <w:bCs/>
          <w:color w:val="000000"/>
          <w:kern w:val="24"/>
        </w:rPr>
        <w:t>i</w:t>
      </w:r>
      <w:r w:rsidR="00FD1AD8" w:rsidRPr="002F4672">
        <w:rPr>
          <w:rFonts w:asciiTheme="minorHAnsi" w:eastAsia="Calibri" w:hAnsiTheme="minorHAnsi"/>
          <w:bCs/>
          <w:color w:val="000000"/>
          <w:kern w:val="24"/>
        </w:rPr>
        <w:t xml:space="preserve">mages </w:t>
      </w:r>
      <w:r w:rsidR="00517F0E">
        <w:rPr>
          <w:rFonts w:asciiTheme="minorHAnsi" w:eastAsia="Calibri" w:hAnsiTheme="minorHAnsi"/>
          <w:bCs/>
          <w:color w:val="000000"/>
          <w:kern w:val="24"/>
        </w:rPr>
        <w:t xml:space="preserve">are </w:t>
      </w:r>
      <w:r w:rsidR="00FD1AD8" w:rsidRPr="002F4672">
        <w:rPr>
          <w:rFonts w:asciiTheme="minorHAnsi" w:eastAsia="Calibri" w:hAnsiTheme="minorHAnsi"/>
          <w:bCs/>
          <w:color w:val="000000"/>
          <w:kern w:val="24"/>
        </w:rPr>
        <w:t>converted to grayscale and analyzed</w:t>
      </w:r>
      <w:r w:rsidR="005C7806" w:rsidRPr="002F4672">
        <w:rPr>
          <w:rFonts w:asciiTheme="minorHAnsi" w:eastAsia="Calibri" w:hAnsiTheme="minorHAnsi"/>
          <w:bCs/>
          <w:color w:val="000000"/>
          <w:kern w:val="24"/>
        </w:rPr>
        <w:t xml:space="preserve"> in the designated regions </w:t>
      </w:r>
      <w:r w:rsidR="005C7806">
        <w:rPr>
          <w:rFonts w:asciiTheme="minorHAnsi" w:eastAsia="Calibri" w:hAnsiTheme="minorHAnsi"/>
          <w:bCs/>
          <w:color w:val="000000"/>
          <w:kern w:val="24"/>
        </w:rPr>
        <w:t xml:space="preserve">(inlet, spirals 1-3, and exit) </w:t>
      </w:r>
      <w:r w:rsidR="00FD1AD8" w:rsidRPr="002F4672">
        <w:rPr>
          <w:rFonts w:asciiTheme="minorHAnsi" w:eastAsia="Calibri" w:hAnsiTheme="minorHAnsi"/>
          <w:bCs/>
          <w:color w:val="000000"/>
          <w:kern w:val="24"/>
        </w:rPr>
        <w:t xml:space="preserve"> </w:t>
      </w:r>
      <w:r w:rsidR="00464819" w:rsidRPr="002F4672">
        <w:rPr>
          <w:rFonts w:asciiTheme="minorHAnsi" w:hAnsiTheme="minorHAnsi"/>
        </w:rPr>
        <w:t xml:space="preserve">per the equation </w:t>
      </w:r>
      <m:oMath>
        <m:r>
          <w:rPr>
            <w:rFonts w:ascii="Cambria Math" w:hAnsi="Cambria Math"/>
          </w:rPr>
          <m:t xml:space="preserve"> σ=</m:t>
        </m:r>
        <m:sSup>
          <m:sSupPr>
            <m:ctrlPr>
              <w:ins w:id="1" w:author="Jaydev Upponi" w:date="2014-04-29T09:44:00Z">
                <w:rPr>
                  <w:rFonts w:ascii="Cambria Math" w:hAnsi="Cambria Math"/>
                  <w:i/>
                </w:rPr>
              </w:ins>
            </m:ctrlPr>
          </m:sSupPr>
          <m:e>
            <m:d>
              <m:dPr>
                <m:begChr m:val="〈"/>
                <m:endChr m:val="〉"/>
                <m:ctrlPr>
                  <w:ins w:id="2" w:author="Jaydev Upponi" w:date="2014-04-29T09:44:00Z">
                    <w:rPr>
                      <w:rFonts w:ascii="Cambria Math" w:hAnsi="Cambria Math"/>
                      <w:i/>
                    </w:rPr>
                  </w:ins>
                </m:ctrlPr>
              </m:dPr>
              <m:e>
                <m:sSup>
                  <m:sSupPr>
                    <m:ctrlPr>
                      <w:ins w:id="3" w:author="Jaydev Upponi" w:date="2014-04-29T09:44:00Z">
                        <w:rPr>
                          <w:rFonts w:ascii="Cambria Math" w:hAnsi="Cambria Math"/>
                          <w:i/>
                        </w:rPr>
                      </w:ins>
                    </m:ctrlPr>
                  </m:sSupPr>
                  <m:e>
                    <m:d>
                      <m:dPr>
                        <m:ctrlPr>
                          <w:ins w:id="4" w:author="Jaydev Upponi" w:date="2014-04-29T09:44:00Z">
                            <w:rPr>
                              <w:rFonts w:ascii="Cambria Math" w:hAnsi="Cambria Math"/>
                              <w:i/>
                            </w:rPr>
                          </w:ins>
                        </m:ctrlPr>
                      </m:dPr>
                      <m:e>
                        <m:r>
                          <w:rPr>
                            <w:rFonts w:ascii="Cambria Math" w:hAnsi="Cambria Math"/>
                          </w:rPr>
                          <m:t>I-</m:t>
                        </m:r>
                        <m:d>
                          <m:dPr>
                            <m:begChr m:val="〈"/>
                            <m:endChr m:val="〉"/>
                            <m:ctrlPr>
                              <w:ins w:id="5" w:author="Jaydev Upponi" w:date="2014-04-29T09:44:00Z">
                                <w:rPr>
                                  <w:rFonts w:ascii="Cambria Math" w:hAnsi="Cambria Math"/>
                                  <w:i/>
                                </w:rPr>
                              </w:ins>
                            </m:ctrlPr>
                          </m:dPr>
                          <m:e>
                            <m:r>
                              <w:rPr>
                                <w:rFonts w:ascii="Cambria Math" w:hAnsi="Cambria Math"/>
                              </w:rPr>
                              <m:t>I</m:t>
                            </m:r>
                          </m:e>
                        </m:d>
                      </m:e>
                    </m:d>
                  </m:e>
                  <m:sup>
                    <m:r>
                      <w:rPr>
                        <w:rFonts w:ascii="Cambria Math" w:hAnsi="Cambria Math"/>
                      </w:rPr>
                      <m:t>2</m:t>
                    </m:r>
                  </m:sup>
                </m:sSup>
              </m:e>
            </m:d>
          </m:e>
          <m:sup>
            <m:f>
              <m:fPr>
                <m:type m:val="lin"/>
                <m:ctrlPr>
                  <w:ins w:id="6" w:author="Jaydev Upponi" w:date="2014-04-29T09:44:00Z">
                    <w:rPr>
                      <w:rFonts w:ascii="Cambria Math" w:hAnsi="Cambria Math"/>
                      <w:i/>
                    </w:rPr>
                  </w:ins>
                </m:ctrlPr>
              </m:fPr>
              <m:num>
                <m:r>
                  <w:rPr>
                    <w:rFonts w:ascii="Cambria Math" w:hAnsi="Cambria Math"/>
                  </w:rPr>
                  <m:t>1</m:t>
                </m:r>
              </m:num>
              <m:den>
                <m:r>
                  <w:rPr>
                    <w:rFonts w:ascii="Cambria Math" w:hAnsi="Cambria Math"/>
                  </w:rPr>
                  <m:t>2</m:t>
                </m:r>
              </m:den>
            </m:f>
          </m:sup>
        </m:sSup>
      </m:oMath>
      <w:r w:rsidR="00464819" w:rsidRPr="002F4672">
        <w:rPr>
          <w:rFonts w:asciiTheme="minorHAnsi" w:hAnsiTheme="minorHAnsi"/>
        </w:rPr>
        <w:t xml:space="preserve">, where </w:t>
      </w:r>
      <w:r w:rsidR="00464819" w:rsidRPr="002F4672">
        <w:rPr>
          <w:rFonts w:asciiTheme="minorHAnsi" w:hAnsiTheme="minorHAnsi"/>
          <w:i/>
        </w:rPr>
        <w:t>σ</w:t>
      </w:r>
      <w:r w:rsidR="00464819" w:rsidRPr="002F4672">
        <w:rPr>
          <w:rFonts w:asciiTheme="minorHAnsi" w:hAnsiTheme="minorHAnsi"/>
        </w:rPr>
        <w:t xml:space="preserve"> </w:t>
      </w:r>
      <w:r w:rsidR="00FD1AD8" w:rsidRPr="002F4672">
        <w:rPr>
          <w:rFonts w:asciiTheme="minorHAnsi" w:hAnsiTheme="minorHAnsi"/>
        </w:rPr>
        <w:t>reflects the degree of mixing</w:t>
      </w:r>
      <w:r w:rsidR="00464819" w:rsidRPr="002F4672">
        <w:rPr>
          <w:rFonts w:asciiTheme="minorHAnsi" w:hAnsiTheme="minorHAnsi"/>
        </w:rPr>
        <w:t xml:space="preserve">, </w:t>
      </w:r>
      <w:r w:rsidR="00464819" w:rsidRPr="002F4672">
        <w:rPr>
          <w:rFonts w:asciiTheme="minorHAnsi" w:hAnsiTheme="minorHAnsi"/>
          <w:i/>
        </w:rPr>
        <w:t xml:space="preserve">I = </w:t>
      </w:r>
      <w:r w:rsidR="00464819" w:rsidRPr="002F4672">
        <w:rPr>
          <w:rFonts w:asciiTheme="minorHAnsi" w:hAnsiTheme="minorHAnsi"/>
        </w:rPr>
        <w:t xml:space="preserve">grayscale intensity between 0 and 1, and </w:t>
      </w:r>
      <w:r w:rsidR="00464819" w:rsidRPr="002F4672">
        <w:rPr>
          <w:rFonts w:asciiTheme="minorHAnsi" w:hAnsiTheme="minorHAnsi"/>
          <w:i/>
        </w:rPr>
        <w:t>&lt;&gt;</w:t>
      </w:r>
      <w:r w:rsidR="00464819" w:rsidRPr="002F4672">
        <w:rPr>
          <w:rFonts w:asciiTheme="minorHAnsi" w:hAnsiTheme="minorHAnsi"/>
        </w:rPr>
        <w:t xml:space="preserve"> is the average across the sample.  </w:t>
      </w:r>
      <w:r w:rsidR="00FD1AD8" w:rsidRPr="002F4672">
        <w:rPr>
          <w:rFonts w:asciiTheme="minorHAnsi" w:hAnsiTheme="minorHAnsi"/>
        </w:rPr>
        <w:t xml:space="preserve">This method reflects similar determinations in published literature </w:t>
      </w:r>
      <w:r w:rsidR="003A1199" w:rsidRPr="003A1199">
        <w:rPr>
          <w:rFonts w:asciiTheme="minorHAnsi" w:hAnsiTheme="minorHAnsi"/>
          <w:vertAlign w:val="superscript"/>
        </w:rPr>
        <w:t>3</w:t>
      </w:r>
      <w:r w:rsidR="00541DE0">
        <w:rPr>
          <w:rFonts w:asciiTheme="minorHAnsi" w:hAnsiTheme="minorHAnsi"/>
          <w:vertAlign w:val="superscript"/>
        </w:rPr>
        <w:t>8</w:t>
      </w:r>
      <w:r w:rsidR="00FD1AD8" w:rsidRPr="002F4672">
        <w:rPr>
          <w:rFonts w:asciiTheme="minorHAnsi" w:hAnsiTheme="minorHAnsi"/>
          <w:vertAlign w:val="superscript"/>
        </w:rPr>
        <w:t>-4</w:t>
      </w:r>
      <w:r w:rsidR="00541DE0">
        <w:rPr>
          <w:rFonts w:asciiTheme="minorHAnsi" w:hAnsiTheme="minorHAnsi"/>
          <w:vertAlign w:val="superscript"/>
        </w:rPr>
        <w:t>0</w:t>
      </w:r>
      <w:r w:rsidR="00FD1AD8" w:rsidRPr="002F4672">
        <w:rPr>
          <w:rFonts w:asciiTheme="minorHAnsi" w:hAnsiTheme="minorHAnsi"/>
        </w:rPr>
        <w:t xml:space="preserve">.  </w:t>
      </w:r>
      <w:r w:rsidR="00464819" w:rsidRPr="002F4672">
        <w:rPr>
          <w:rFonts w:asciiTheme="minorHAnsi" w:hAnsiTheme="minorHAnsi"/>
        </w:rPr>
        <w:t xml:space="preserve">For a completely mixed sample, </w:t>
      </w:r>
      <w:r w:rsidR="00464819" w:rsidRPr="002F4672">
        <w:rPr>
          <w:rFonts w:asciiTheme="minorHAnsi" w:hAnsiTheme="minorHAnsi"/>
          <w:i/>
        </w:rPr>
        <w:t>σ</w:t>
      </w:r>
      <w:r w:rsidR="00464819" w:rsidRPr="002F4672">
        <w:rPr>
          <w:rFonts w:asciiTheme="minorHAnsi" w:hAnsiTheme="minorHAnsi"/>
        </w:rPr>
        <w:t xml:space="preserve"> equals zero.  For an unmixed sample, </w:t>
      </w:r>
      <w:r w:rsidR="00464819" w:rsidRPr="002F4672">
        <w:rPr>
          <w:rFonts w:asciiTheme="minorHAnsi" w:hAnsiTheme="minorHAnsi"/>
          <w:i/>
        </w:rPr>
        <w:t>σ</w:t>
      </w:r>
      <w:r w:rsidR="00464819" w:rsidRPr="002F4672">
        <w:rPr>
          <w:rFonts w:asciiTheme="minorHAnsi" w:hAnsiTheme="minorHAnsi"/>
        </w:rPr>
        <w:t xml:space="preserve"> equals 0.4 to 0.5.  In </w:t>
      </w:r>
      <w:r w:rsidR="00464819" w:rsidRPr="002F4672">
        <w:rPr>
          <w:rFonts w:asciiTheme="minorHAnsi" w:hAnsiTheme="minorHAnsi" w:cs="Arial"/>
        </w:rPr>
        <w:t xml:space="preserve">practice, </w:t>
      </w:r>
      <w:r w:rsidR="00464819" w:rsidRPr="002F4672">
        <w:rPr>
          <w:rFonts w:asciiTheme="minorHAnsi" w:eastAsia="SimSun" w:hAnsiTheme="minorHAnsi" w:cs="Arial"/>
        </w:rPr>
        <w:t>complete mixing when the sigma value is less than 0.1.</w:t>
      </w:r>
      <w:r w:rsidR="00FD1AD8" w:rsidRPr="002F4672">
        <w:rPr>
          <w:rFonts w:asciiTheme="minorHAnsi" w:eastAsia="SimSun" w:hAnsiTheme="minorHAnsi" w:cs="Arial"/>
        </w:rPr>
        <w:t xml:space="preserve">  </w:t>
      </w:r>
      <w:r w:rsidR="00D71769" w:rsidRPr="002F4672">
        <w:rPr>
          <w:rFonts w:asciiTheme="minorHAnsi" w:eastAsia="SimSun" w:hAnsiTheme="minorHAnsi" w:cs="Arial"/>
        </w:rPr>
        <w:t>This method, although sufficient for demonstration</w:t>
      </w:r>
      <w:r w:rsidR="003A1199">
        <w:rPr>
          <w:rFonts w:asciiTheme="minorHAnsi" w:eastAsia="SimSun" w:hAnsiTheme="minorHAnsi" w:cs="Arial"/>
        </w:rPr>
        <w:t xml:space="preserve"> purposes</w:t>
      </w:r>
      <w:r w:rsidR="00D71769" w:rsidRPr="002F4672">
        <w:rPr>
          <w:rFonts w:asciiTheme="minorHAnsi" w:eastAsia="SimSun" w:hAnsiTheme="minorHAnsi" w:cs="Arial"/>
        </w:rPr>
        <w:t xml:space="preserve">, is limited because mixing is a 3-dimensional </w:t>
      </w:r>
      <w:r w:rsidR="005C7806">
        <w:rPr>
          <w:rFonts w:asciiTheme="minorHAnsi" w:eastAsia="SimSun" w:hAnsiTheme="minorHAnsi" w:cs="Arial"/>
        </w:rPr>
        <w:t>process and therefore requires 3-dimensional assessment (through confocal microscopy or other means) to fully describe the degree of mixing</w:t>
      </w:r>
      <w:r w:rsidR="00D71769" w:rsidRPr="002F4672">
        <w:rPr>
          <w:rFonts w:asciiTheme="minorHAnsi" w:eastAsia="SimSun" w:hAnsiTheme="minorHAnsi" w:cs="Arial"/>
        </w:rPr>
        <w:t>.</w:t>
      </w:r>
      <w:r w:rsidR="005C7806">
        <w:rPr>
          <w:rFonts w:asciiTheme="minorHAnsi" w:eastAsia="SimSun" w:hAnsiTheme="minorHAnsi" w:cs="Arial"/>
        </w:rPr>
        <w:t xml:space="preserve"> </w:t>
      </w:r>
      <w:r w:rsidR="00D71769" w:rsidRPr="002F4672">
        <w:rPr>
          <w:rFonts w:asciiTheme="minorHAnsi" w:eastAsia="SimSun" w:hAnsiTheme="minorHAnsi" w:cs="Arial"/>
        </w:rPr>
        <w:t xml:space="preserve"> </w:t>
      </w:r>
      <w:r w:rsidR="005C7806" w:rsidRPr="002F4672">
        <w:rPr>
          <w:rFonts w:asciiTheme="minorHAnsi" w:eastAsia="SimSun" w:hAnsiTheme="minorHAnsi" w:cs="Arial"/>
          <w:b/>
        </w:rPr>
        <w:t xml:space="preserve">(B) </w:t>
      </w:r>
      <w:r w:rsidR="009156EB">
        <w:rPr>
          <w:rFonts w:asciiTheme="minorHAnsi" w:eastAsia="SimSun" w:hAnsiTheme="minorHAnsi" w:cs="Arial"/>
          <w:b/>
        </w:rPr>
        <w:t xml:space="preserve"> </w:t>
      </w:r>
      <w:r w:rsidR="009156EB">
        <w:rPr>
          <w:rFonts w:asciiTheme="minorHAnsi" w:eastAsia="SimSun" w:hAnsiTheme="minorHAnsi" w:cs="Arial"/>
        </w:rPr>
        <w:t xml:space="preserve">Blood-saline mixing results </w:t>
      </w:r>
      <w:r w:rsidR="009D0759">
        <w:rPr>
          <w:rFonts w:asciiTheme="minorHAnsi" w:eastAsia="SimSun" w:hAnsiTheme="minorHAnsi" w:cs="Arial"/>
        </w:rPr>
        <w:t xml:space="preserve">obtained in flight </w:t>
      </w:r>
      <w:r w:rsidR="00E34CE3">
        <w:rPr>
          <w:rFonts w:asciiTheme="minorHAnsi" w:eastAsia="SimSun" w:hAnsiTheme="minorHAnsi" w:cs="Arial"/>
        </w:rPr>
        <w:t xml:space="preserve">are displayed </w:t>
      </w:r>
      <w:r w:rsidR="009156EB">
        <w:rPr>
          <w:rFonts w:asciiTheme="minorHAnsi" w:eastAsia="SimSun" w:hAnsiTheme="minorHAnsi" w:cs="Arial"/>
        </w:rPr>
        <w:t xml:space="preserve">under different gravity conditions.  </w:t>
      </w:r>
      <w:r w:rsidR="00E34CE3">
        <w:rPr>
          <w:rFonts w:asciiTheme="minorHAnsi" w:eastAsia="SimSun" w:hAnsiTheme="minorHAnsi" w:cs="Arial"/>
        </w:rPr>
        <w:t xml:space="preserve">The ‘high’ gravity graph was obtained during a micro gravity flight.  </w:t>
      </w:r>
      <w:r w:rsidR="009156EB">
        <w:rPr>
          <w:rFonts w:asciiTheme="minorHAnsi" w:eastAsia="SimSun" w:hAnsiTheme="minorHAnsi" w:cs="Arial"/>
        </w:rPr>
        <w:t xml:space="preserve">Pump driving pressure </w:t>
      </w:r>
      <w:r w:rsidR="00C22B98">
        <w:rPr>
          <w:rFonts w:asciiTheme="minorHAnsi" w:eastAsia="SimSun" w:hAnsiTheme="minorHAnsi" w:cs="Arial"/>
        </w:rPr>
        <w:t xml:space="preserve">setting </w:t>
      </w:r>
      <w:r w:rsidR="009156EB">
        <w:rPr>
          <w:rFonts w:asciiTheme="minorHAnsi" w:eastAsia="SimSun" w:hAnsiTheme="minorHAnsi" w:cs="Arial"/>
        </w:rPr>
        <w:t xml:space="preserve">increases from left to right in each graph. </w:t>
      </w:r>
    </w:p>
    <w:p w:rsidR="00CD6E16" w:rsidRPr="002F4672" w:rsidRDefault="00CD6E16" w:rsidP="002F4672">
      <w:pPr>
        <w:pStyle w:val="NormalWeb"/>
        <w:spacing w:before="0" w:beforeAutospacing="0" w:after="0" w:afterAutospacing="0"/>
        <w:jc w:val="both"/>
        <w:rPr>
          <w:rFonts w:asciiTheme="minorHAnsi" w:eastAsia="Calibri" w:hAnsiTheme="minorHAnsi" w:cs="Arial"/>
          <w:b/>
          <w:bCs/>
          <w:color w:val="000000"/>
          <w:kern w:val="24"/>
        </w:rPr>
      </w:pPr>
    </w:p>
    <w:p w:rsidR="00CD6E16" w:rsidRPr="002F4672" w:rsidRDefault="00CD6E16" w:rsidP="002F4672">
      <w:pPr>
        <w:pStyle w:val="NormalWeb"/>
        <w:spacing w:before="0" w:beforeAutospacing="0" w:after="0" w:afterAutospacing="0"/>
        <w:jc w:val="both"/>
        <w:rPr>
          <w:rFonts w:asciiTheme="minorHAnsi" w:eastAsia="Calibri" w:hAnsiTheme="minorHAnsi"/>
          <w:bCs/>
          <w:color w:val="000000"/>
          <w:kern w:val="24"/>
        </w:rPr>
      </w:pPr>
      <w:proofErr w:type="gramStart"/>
      <w:r w:rsidRPr="002F4672">
        <w:rPr>
          <w:rFonts w:asciiTheme="minorHAnsi" w:eastAsia="Calibri" w:hAnsiTheme="minorHAnsi"/>
          <w:b/>
          <w:bCs/>
          <w:color w:val="000000"/>
          <w:kern w:val="24"/>
        </w:rPr>
        <w:t>Supplementary Figure 2.</w:t>
      </w:r>
      <w:proofErr w:type="gramEnd"/>
      <w:r w:rsidRPr="002F4672">
        <w:rPr>
          <w:rFonts w:asciiTheme="minorHAnsi" w:eastAsia="Calibri" w:hAnsiTheme="minorHAnsi"/>
          <w:b/>
          <w:bCs/>
          <w:color w:val="000000"/>
          <w:kern w:val="24"/>
        </w:rPr>
        <w:t xml:space="preserve">  </w:t>
      </w:r>
      <w:proofErr w:type="gramStart"/>
      <w:r w:rsidR="006E56FD" w:rsidRPr="002F4672">
        <w:rPr>
          <w:rFonts w:asciiTheme="minorHAnsi" w:eastAsia="Calibri" w:hAnsiTheme="minorHAnsi"/>
          <w:b/>
          <w:bCs/>
          <w:color w:val="000000"/>
          <w:kern w:val="24"/>
        </w:rPr>
        <w:t>D</w:t>
      </w:r>
      <w:r w:rsidR="00491352" w:rsidRPr="00491352">
        <w:rPr>
          <w:rFonts w:asciiTheme="minorHAnsi" w:eastAsia="Calibri" w:hAnsiTheme="minorHAnsi"/>
          <w:b/>
          <w:bCs/>
          <w:color w:val="000000"/>
          <w:kern w:val="24"/>
        </w:rPr>
        <w:t>emonstration of bubble handling</w:t>
      </w:r>
      <w:r w:rsidR="00B348B4">
        <w:rPr>
          <w:rFonts w:asciiTheme="minorHAnsi" w:eastAsia="Calibri" w:hAnsiTheme="minorHAnsi"/>
          <w:bCs/>
          <w:color w:val="000000"/>
          <w:kern w:val="24"/>
        </w:rPr>
        <w:t>.</w:t>
      </w:r>
      <w:proofErr w:type="gramEnd"/>
      <w:r w:rsidR="00B348B4">
        <w:rPr>
          <w:rFonts w:asciiTheme="minorHAnsi" w:eastAsia="Calibri" w:hAnsiTheme="minorHAnsi"/>
          <w:bCs/>
          <w:color w:val="000000"/>
          <w:kern w:val="24"/>
        </w:rPr>
        <w:t xml:space="preserve">  Two b</w:t>
      </w:r>
      <w:r w:rsidR="0006372C">
        <w:rPr>
          <w:rFonts w:asciiTheme="minorHAnsi" w:eastAsia="Calibri" w:hAnsiTheme="minorHAnsi"/>
          <w:bCs/>
          <w:color w:val="000000"/>
          <w:kern w:val="24"/>
        </w:rPr>
        <w:t>ubbles, one injected in high gr</w:t>
      </w:r>
      <w:r w:rsidR="00A872CF">
        <w:rPr>
          <w:rFonts w:asciiTheme="minorHAnsi" w:eastAsia="Calibri" w:hAnsiTheme="minorHAnsi"/>
          <w:bCs/>
          <w:color w:val="000000"/>
          <w:kern w:val="24"/>
        </w:rPr>
        <w:t>avity and one injected in micro-</w:t>
      </w:r>
      <w:r w:rsidR="0006372C">
        <w:rPr>
          <w:rFonts w:asciiTheme="minorHAnsi" w:eastAsia="Calibri" w:hAnsiTheme="minorHAnsi"/>
          <w:bCs/>
          <w:color w:val="000000"/>
          <w:kern w:val="24"/>
        </w:rPr>
        <w:t xml:space="preserve">gravity, are traced over time via video observation.  Each bubble effectively clears the microfluidic chip.  </w:t>
      </w:r>
      <w:r w:rsidR="009A273D">
        <w:rPr>
          <w:rFonts w:asciiTheme="minorHAnsi" w:eastAsia="Calibri" w:hAnsiTheme="minorHAnsi"/>
          <w:bCs/>
          <w:color w:val="000000"/>
          <w:kern w:val="24"/>
        </w:rPr>
        <w:t xml:space="preserve">The performance </w:t>
      </w:r>
      <w:r w:rsidR="0006372C">
        <w:rPr>
          <w:rFonts w:asciiTheme="minorHAnsi" w:eastAsia="Calibri" w:hAnsiTheme="minorHAnsi"/>
          <w:bCs/>
          <w:color w:val="000000"/>
          <w:kern w:val="24"/>
        </w:rPr>
        <w:t xml:space="preserve">contrasts with </w:t>
      </w:r>
      <w:r w:rsidR="009A273D">
        <w:rPr>
          <w:rFonts w:asciiTheme="minorHAnsi" w:eastAsia="Calibri" w:hAnsiTheme="minorHAnsi"/>
          <w:bCs/>
          <w:color w:val="000000"/>
          <w:kern w:val="24"/>
        </w:rPr>
        <w:t xml:space="preserve">that of </w:t>
      </w:r>
      <w:r w:rsidR="0006372C">
        <w:rPr>
          <w:rFonts w:asciiTheme="minorHAnsi" w:eastAsia="Calibri" w:hAnsiTheme="minorHAnsi"/>
          <w:bCs/>
          <w:color w:val="000000"/>
          <w:kern w:val="24"/>
        </w:rPr>
        <w:t xml:space="preserve">other ground-tested mixing geometries </w:t>
      </w:r>
      <w:r w:rsidR="00C86F1E">
        <w:rPr>
          <w:rFonts w:asciiTheme="minorHAnsi" w:eastAsia="Calibri" w:hAnsiTheme="minorHAnsi"/>
          <w:bCs/>
          <w:color w:val="000000"/>
          <w:kern w:val="24"/>
        </w:rPr>
        <w:t xml:space="preserve">with a greater tendency to </w:t>
      </w:r>
      <w:r w:rsidR="0006372C">
        <w:rPr>
          <w:rFonts w:asciiTheme="minorHAnsi" w:eastAsia="Calibri" w:hAnsiTheme="minorHAnsi"/>
          <w:bCs/>
          <w:color w:val="000000"/>
          <w:kern w:val="24"/>
        </w:rPr>
        <w:t xml:space="preserve">trap bubbles </w:t>
      </w:r>
      <w:r w:rsidR="00C86F1E">
        <w:rPr>
          <w:rFonts w:asciiTheme="minorHAnsi" w:eastAsia="Calibri" w:hAnsiTheme="minorHAnsi"/>
          <w:bCs/>
          <w:color w:val="000000"/>
          <w:kern w:val="24"/>
        </w:rPr>
        <w:t>(data not shown)</w:t>
      </w:r>
      <w:r w:rsidR="009A273D">
        <w:rPr>
          <w:rFonts w:asciiTheme="minorHAnsi" w:eastAsia="Calibri" w:hAnsiTheme="minorHAnsi"/>
          <w:bCs/>
          <w:color w:val="000000"/>
          <w:kern w:val="24"/>
        </w:rPr>
        <w:t xml:space="preserve">.  </w:t>
      </w:r>
      <w:r w:rsidR="0006372C">
        <w:rPr>
          <w:rFonts w:asciiTheme="minorHAnsi" w:eastAsia="Calibri" w:hAnsiTheme="minorHAnsi"/>
          <w:bCs/>
          <w:color w:val="000000"/>
          <w:kern w:val="24"/>
        </w:rPr>
        <w:t>White arrows indicate air</w:t>
      </w:r>
      <w:r w:rsidR="009A273D">
        <w:rPr>
          <w:rFonts w:asciiTheme="minorHAnsi" w:eastAsia="Calibri" w:hAnsiTheme="minorHAnsi"/>
          <w:bCs/>
          <w:color w:val="000000"/>
          <w:kern w:val="24"/>
        </w:rPr>
        <w:t xml:space="preserve"> moving through the chip</w:t>
      </w:r>
      <w:r w:rsidR="0006372C">
        <w:rPr>
          <w:rFonts w:asciiTheme="minorHAnsi" w:eastAsia="Calibri" w:hAnsiTheme="minorHAnsi"/>
          <w:bCs/>
          <w:color w:val="000000"/>
          <w:kern w:val="24"/>
        </w:rPr>
        <w:t xml:space="preserve">, which </w:t>
      </w:r>
      <w:r w:rsidR="009A273D">
        <w:rPr>
          <w:rFonts w:asciiTheme="minorHAnsi" w:eastAsia="Calibri" w:hAnsiTheme="minorHAnsi"/>
          <w:bCs/>
          <w:color w:val="000000"/>
          <w:kern w:val="24"/>
        </w:rPr>
        <w:t xml:space="preserve">is </w:t>
      </w:r>
      <w:r w:rsidR="0006372C">
        <w:rPr>
          <w:rFonts w:asciiTheme="minorHAnsi" w:eastAsia="Calibri" w:hAnsiTheme="minorHAnsi"/>
          <w:bCs/>
          <w:color w:val="000000"/>
          <w:kern w:val="24"/>
        </w:rPr>
        <w:t xml:space="preserve">difficult to distinguish from saline in the static images. </w:t>
      </w:r>
    </w:p>
    <w:p w:rsidR="00CD6E16" w:rsidRPr="002F4672" w:rsidRDefault="00CD6E16" w:rsidP="002F4672">
      <w:pPr>
        <w:pStyle w:val="NormalWeb"/>
        <w:spacing w:before="0" w:beforeAutospacing="0" w:after="0" w:afterAutospacing="0"/>
        <w:jc w:val="both"/>
        <w:rPr>
          <w:rFonts w:asciiTheme="minorHAnsi" w:eastAsia="Calibri" w:hAnsiTheme="minorHAnsi"/>
          <w:b/>
          <w:bCs/>
          <w:color w:val="000000"/>
          <w:kern w:val="24"/>
        </w:rPr>
      </w:pPr>
    </w:p>
    <w:p w:rsidR="00CD6E16" w:rsidRPr="00A72607" w:rsidRDefault="00CD6E16" w:rsidP="002F4672">
      <w:pPr>
        <w:pStyle w:val="NormalWeb"/>
        <w:spacing w:before="0" w:beforeAutospacing="0" w:after="0" w:afterAutospacing="0"/>
        <w:jc w:val="both"/>
        <w:rPr>
          <w:rFonts w:ascii="Calibri" w:eastAsia="Calibri" w:hAnsi="Calibri"/>
          <w:bCs/>
          <w:color w:val="000000"/>
          <w:kern w:val="24"/>
        </w:rPr>
      </w:pPr>
      <w:proofErr w:type="gramStart"/>
      <w:r>
        <w:rPr>
          <w:rFonts w:ascii="Calibri" w:eastAsia="Calibri" w:hAnsi="Calibri"/>
          <w:b/>
          <w:bCs/>
          <w:color w:val="000000"/>
          <w:kern w:val="24"/>
        </w:rPr>
        <w:lastRenderedPageBreak/>
        <w:t>Supplementary Figure 3.</w:t>
      </w:r>
      <w:proofErr w:type="gramEnd"/>
      <w:r>
        <w:rPr>
          <w:rFonts w:ascii="Calibri" w:eastAsia="Calibri" w:hAnsi="Calibri"/>
          <w:b/>
          <w:bCs/>
          <w:color w:val="000000"/>
          <w:kern w:val="24"/>
        </w:rPr>
        <w:t xml:space="preserve">  </w:t>
      </w:r>
      <w:r w:rsidR="001D4F49">
        <w:rPr>
          <w:rFonts w:ascii="Calibri" w:eastAsia="Calibri" w:hAnsi="Calibri"/>
          <w:b/>
          <w:bCs/>
          <w:color w:val="000000"/>
          <w:kern w:val="24"/>
        </w:rPr>
        <w:t>Extended</w:t>
      </w:r>
      <w:r w:rsidR="006E56FD">
        <w:rPr>
          <w:rFonts w:ascii="Calibri" w:eastAsia="Calibri" w:hAnsi="Calibri"/>
          <w:b/>
          <w:bCs/>
          <w:color w:val="000000"/>
          <w:kern w:val="24"/>
        </w:rPr>
        <w:t xml:space="preserve"> flow cytometry </w:t>
      </w:r>
      <w:r w:rsidR="001D4F49">
        <w:rPr>
          <w:rFonts w:ascii="Calibri" w:eastAsia="Calibri" w:hAnsi="Calibri"/>
          <w:b/>
          <w:bCs/>
          <w:color w:val="000000"/>
          <w:kern w:val="24"/>
        </w:rPr>
        <w:t>traces</w:t>
      </w:r>
      <w:r w:rsidR="00DA5710">
        <w:rPr>
          <w:rFonts w:ascii="Calibri" w:eastAsia="Calibri" w:hAnsi="Calibri"/>
          <w:b/>
          <w:bCs/>
          <w:color w:val="000000"/>
          <w:kern w:val="24"/>
        </w:rPr>
        <w:t xml:space="preserve">.  </w:t>
      </w:r>
      <w:r w:rsidR="00A72607">
        <w:rPr>
          <w:rFonts w:ascii="Calibri" w:eastAsia="Calibri" w:hAnsi="Calibri"/>
          <w:bCs/>
          <w:color w:val="000000"/>
          <w:kern w:val="24"/>
        </w:rPr>
        <w:t xml:space="preserve">Fluorescent counting </w:t>
      </w:r>
      <w:proofErr w:type="gramStart"/>
      <w:r w:rsidR="00A72607">
        <w:rPr>
          <w:rFonts w:ascii="Calibri" w:eastAsia="Calibri" w:hAnsi="Calibri"/>
          <w:bCs/>
          <w:color w:val="000000"/>
          <w:kern w:val="24"/>
        </w:rPr>
        <w:t>bead</w:t>
      </w:r>
      <w:r w:rsidR="004E6B63">
        <w:rPr>
          <w:rFonts w:ascii="Calibri" w:eastAsia="Calibri" w:hAnsi="Calibri"/>
          <w:bCs/>
          <w:color w:val="000000"/>
          <w:kern w:val="24"/>
        </w:rPr>
        <w:t xml:space="preserve"> </w:t>
      </w:r>
      <w:r w:rsidR="00A72607">
        <w:rPr>
          <w:rFonts w:ascii="Calibri" w:eastAsia="Calibri" w:hAnsi="Calibri"/>
          <w:bCs/>
          <w:color w:val="000000"/>
          <w:kern w:val="24"/>
        </w:rPr>
        <w:t xml:space="preserve"> </w:t>
      </w:r>
      <w:r w:rsidR="004E6B63" w:rsidRPr="002F4672">
        <w:rPr>
          <w:rFonts w:ascii="Calibri" w:eastAsia="Calibri" w:hAnsi="Calibri"/>
          <w:b/>
          <w:bCs/>
          <w:color w:val="000000"/>
          <w:kern w:val="24"/>
        </w:rPr>
        <w:t>(</w:t>
      </w:r>
      <w:proofErr w:type="gramEnd"/>
      <w:r w:rsidR="004E6B63" w:rsidRPr="002F4672">
        <w:rPr>
          <w:rFonts w:ascii="Calibri" w:eastAsia="Calibri" w:hAnsi="Calibri"/>
          <w:b/>
          <w:bCs/>
          <w:color w:val="000000"/>
          <w:kern w:val="24"/>
        </w:rPr>
        <w:t>A)</w:t>
      </w:r>
      <w:r w:rsidR="004E6B63">
        <w:rPr>
          <w:rFonts w:ascii="Calibri" w:eastAsia="Calibri" w:hAnsi="Calibri"/>
          <w:bCs/>
          <w:color w:val="000000"/>
          <w:kern w:val="24"/>
        </w:rPr>
        <w:t xml:space="preserve"> and white blood cell </w:t>
      </w:r>
      <w:r w:rsidR="004E6B63" w:rsidRPr="002F4672">
        <w:rPr>
          <w:rFonts w:ascii="Calibri" w:eastAsia="Calibri" w:hAnsi="Calibri"/>
          <w:b/>
          <w:bCs/>
          <w:color w:val="000000"/>
          <w:kern w:val="24"/>
        </w:rPr>
        <w:t>(</w:t>
      </w:r>
      <w:r w:rsidR="004E6B63" w:rsidRPr="004E6B63">
        <w:rPr>
          <w:rFonts w:ascii="Calibri" w:eastAsia="Calibri" w:hAnsi="Calibri"/>
          <w:b/>
          <w:bCs/>
          <w:color w:val="000000"/>
          <w:kern w:val="24"/>
        </w:rPr>
        <w:t xml:space="preserve">B) </w:t>
      </w:r>
      <w:r w:rsidR="00A72607">
        <w:rPr>
          <w:rFonts w:ascii="Calibri" w:eastAsia="Calibri" w:hAnsi="Calibri"/>
          <w:bCs/>
          <w:color w:val="000000"/>
          <w:kern w:val="24"/>
        </w:rPr>
        <w:t>detection trace</w:t>
      </w:r>
      <w:r w:rsidR="003011B1">
        <w:rPr>
          <w:rFonts w:ascii="Calibri" w:eastAsia="Calibri" w:hAnsi="Calibri"/>
          <w:bCs/>
          <w:color w:val="000000"/>
          <w:kern w:val="24"/>
        </w:rPr>
        <w:t>s</w:t>
      </w:r>
      <w:r w:rsidR="00A72607">
        <w:rPr>
          <w:rFonts w:ascii="Calibri" w:eastAsia="Calibri" w:hAnsi="Calibri"/>
          <w:bCs/>
          <w:color w:val="000000"/>
          <w:kern w:val="24"/>
        </w:rPr>
        <w:t xml:space="preserve"> recorded over 3 parabolas</w:t>
      </w:r>
      <w:r w:rsidR="00202423">
        <w:rPr>
          <w:rFonts w:ascii="Calibri" w:eastAsia="Calibri" w:hAnsi="Calibri"/>
          <w:bCs/>
          <w:color w:val="000000"/>
          <w:kern w:val="24"/>
        </w:rPr>
        <w:t xml:space="preserve"> </w:t>
      </w:r>
      <w:r w:rsidR="003011B1">
        <w:rPr>
          <w:rFonts w:ascii="Calibri" w:eastAsia="Calibri" w:hAnsi="Calibri"/>
          <w:bCs/>
          <w:color w:val="000000"/>
          <w:kern w:val="24"/>
        </w:rPr>
        <w:t>are</w:t>
      </w:r>
      <w:r w:rsidR="00146B84">
        <w:rPr>
          <w:rFonts w:ascii="Calibri" w:eastAsia="Calibri" w:hAnsi="Calibri"/>
          <w:bCs/>
          <w:color w:val="000000"/>
          <w:kern w:val="24"/>
        </w:rPr>
        <w:t xml:space="preserve"> shown</w:t>
      </w:r>
      <w:r w:rsidR="003011B1">
        <w:rPr>
          <w:rFonts w:ascii="Calibri" w:eastAsia="Calibri" w:hAnsi="Calibri"/>
          <w:bCs/>
          <w:color w:val="000000"/>
          <w:kern w:val="24"/>
        </w:rPr>
        <w:t xml:space="preserve">.  </w:t>
      </w:r>
      <w:r w:rsidR="00202423">
        <w:rPr>
          <w:rFonts w:ascii="Calibri" w:eastAsia="Calibri" w:hAnsi="Calibri"/>
          <w:bCs/>
          <w:color w:val="000000"/>
          <w:kern w:val="24"/>
        </w:rPr>
        <w:t>Detection rates</w:t>
      </w:r>
      <w:r w:rsidR="00950ABF">
        <w:rPr>
          <w:rFonts w:ascii="Calibri" w:eastAsia="Calibri" w:hAnsi="Calibri"/>
          <w:bCs/>
          <w:color w:val="000000"/>
          <w:kern w:val="24"/>
        </w:rPr>
        <w:t xml:space="preserve"> (peaks/second) are displayed </w:t>
      </w:r>
      <w:r w:rsidR="003011B1">
        <w:rPr>
          <w:rFonts w:ascii="Calibri" w:eastAsia="Calibri" w:hAnsi="Calibri"/>
          <w:bCs/>
          <w:color w:val="000000"/>
          <w:kern w:val="24"/>
        </w:rPr>
        <w:t xml:space="preserve">(white text) during </w:t>
      </w:r>
      <w:r w:rsidR="00950ABF">
        <w:rPr>
          <w:rFonts w:ascii="Calibri" w:eastAsia="Calibri" w:hAnsi="Calibri"/>
          <w:bCs/>
          <w:color w:val="000000"/>
          <w:kern w:val="24"/>
        </w:rPr>
        <w:t xml:space="preserve">high and low gravity </w:t>
      </w:r>
      <w:r w:rsidR="003011B1">
        <w:rPr>
          <w:rFonts w:ascii="Calibri" w:eastAsia="Calibri" w:hAnsi="Calibri"/>
          <w:bCs/>
          <w:color w:val="000000"/>
          <w:kern w:val="24"/>
        </w:rPr>
        <w:t>periods</w:t>
      </w:r>
      <w:r w:rsidR="003A1199">
        <w:rPr>
          <w:rFonts w:ascii="Calibri" w:eastAsia="Calibri" w:hAnsi="Calibri"/>
          <w:bCs/>
          <w:color w:val="000000"/>
          <w:kern w:val="24"/>
        </w:rPr>
        <w:t xml:space="preserve"> as determined via custom software</w:t>
      </w:r>
      <w:r w:rsidR="003011B1">
        <w:rPr>
          <w:rFonts w:ascii="Calibri" w:eastAsia="Calibri" w:hAnsi="Calibri"/>
          <w:bCs/>
          <w:color w:val="000000"/>
          <w:kern w:val="24"/>
        </w:rPr>
        <w:t>.</w:t>
      </w:r>
      <w:r w:rsidR="00BA6358">
        <w:rPr>
          <w:rFonts w:ascii="Calibri" w:eastAsia="Calibri" w:hAnsi="Calibri"/>
          <w:bCs/>
          <w:color w:val="000000"/>
          <w:kern w:val="24"/>
        </w:rPr>
        <w:t xml:space="preserve">  Other critical metrics (e.g., coefficient of variation of peak intensity, signal-to-noise ratio) can be measured for insight into the effects of gravity on the fluidics and optical detection</w:t>
      </w:r>
      <w:r w:rsidR="0001456C">
        <w:rPr>
          <w:rFonts w:ascii="Calibri" w:eastAsia="Calibri" w:hAnsi="Calibri"/>
          <w:bCs/>
          <w:color w:val="000000"/>
          <w:kern w:val="24"/>
        </w:rPr>
        <w:t xml:space="preserve"> </w:t>
      </w:r>
      <w:r w:rsidR="00F4719D">
        <w:rPr>
          <w:rFonts w:ascii="Calibri" w:eastAsia="Calibri" w:hAnsi="Calibri"/>
          <w:bCs/>
          <w:color w:val="000000"/>
          <w:kern w:val="24"/>
        </w:rPr>
        <w:t>architecture</w:t>
      </w:r>
      <w:r w:rsidR="00BA6358">
        <w:rPr>
          <w:rFonts w:ascii="Calibri" w:eastAsia="Calibri" w:hAnsi="Calibri"/>
          <w:bCs/>
          <w:color w:val="000000"/>
          <w:kern w:val="24"/>
        </w:rPr>
        <w:t>.</w:t>
      </w:r>
    </w:p>
    <w:p w:rsidR="00FE5364" w:rsidRDefault="00FE5364" w:rsidP="00FE5364">
      <w:pPr>
        <w:pStyle w:val="NormalWeb"/>
        <w:spacing w:before="0" w:beforeAutospacing="0" w:after="0" w:afterAutospacing="0"/>
        <w:rPr>
          <w:rFonts w:ascii="Calibri" w:eastAsia="Calibri" w:hAnsi="Calibri"/>
          <w:bCs/>
          <w:color w:val="000000"/>
          <w:kern w:val="24"/>
        </w:rPr>
      </w:pPr>
    </w:p>
    <w:p w:rsidR="00FE5364" w:rsidRDefault="00FE5364" w:rsidP="00FE5364">
      <w:pPr>
        <w:jc w:val="both"/>
        <w:rPr>
          <w:rFonts w:asciiTheme="minorHAnsi" w:hAnsiTheme="minorHAnsi" w:cs="Arial"/>
        </w:rPr>
      </w:pPr>
      <w:r w:rsidRPr="007D3FFB">
        <w:rPr>
          <w:rFonts w:asciiTheme="minorHAnsi" w:hAnsiTheme="minorHAnsi" w:cs="Arial"/>
          <w:b/>
        </w:rPr>
        <w:t>DISCUSSION</w:t>
      </w:r>
      <w:r w:rsidRPr="007D3FFB">
        <w:rPr>
          <w:rFonts w:asciiTheme="minorHAnsi" w:hAnsiTheme="minorHAnsi" w:cs="Arial"/>
          <w:b/>
          <w:bCs/>
        </w:rPr>
        <w:t>:</w:t>
      </w:r>
      <w:r w:rsidRPr="00B63CFF">
        <w:rPr>
          <w:rFonts w:ascii="Calibri" w:hAnsi="Calibri" w:cs="Arial"/>
          <w:b/>
          <w:bCs/>
          <w:noProof/>
        </w:rPr>
        <w:t xml:space="preserve"> </w:t>
      </w:r>
      <w:r>
        <w:rPr>
          <w:rFonts w:asciiTheme="minorHAnsi" w:hAnsiTheme="minorHAnsi" w:cs="Arial"/>
        </w:rPr>
        <w:t xml:space="preserve">The method described here enabled effective </w:t>
      </w:r>
      <w:r w:rsidR="000058C5">
        <w:rPr>
          <w:rFonts w:asciiTheme="minorHAnsi" w:hAnsiTheme="minorHAnsi" w:cs="Arial"/>
        </w:rPr>
        <w:t xml:space="preserve">demonstration </w:t>
      </w:r>
      <w:r>
        <w:rPr>
          <w:rFonts w:asciiTheme="minorHAnsi" w:hAnsiTheme="minorHAnsi" w:cs="Arial"/>
        </w:rPr>
        <w:t xml:space="preserve">of </w:t>
      </w:r>
      <w:r w:rsidR="00533959">
        <w:rPr>
          <w:rFonts w:asciiTheme="minorHAnsi" w:hAnsiTheme="minorHAnsi" w:cs="Arial"/>
        </w:rPr>
        <w:t xml:space="preserve">the </w:t>
      </w:r>
      <w:r>
        <w:rPr>
          <w:rFonts w:asciiTheme="minorHAnsi" w:hAnsiTheme="minorHAnsi" w:cs="Arial"/>
        </w:rPr>
        <w:t xml:space="preserve">major technology components </w:t>
      </w:r>
      <w:r w:rsidRPr="00053288">
        <w:rPr>
          <w:rFonts w:asciiTheme="minorHAnsi" w:hAnsiTheme="minorHAnsi" w:cs="Arial"/>
        </w:rPr>
        <w:t xml:space="preserve">(sample loading, microfluidic mixing, and </w:t>
      </w:r>
      <w:r>
        <w:rPr>
          <w:rFonts w:asciiTheme="minorHAnsi" w:hAnsiTheme="minorHAnsi" w:cs="Arial"/>
        </w:rPr>
        <w:t>optical</w:t>
      </w:r>
      <w:r w:rsidRPr="00053288">
        <w:rPr>
          <w:rFonts w:asciiTheme="minorHAnsi" w:hAnsiTheme="minorHAnsi" w:cs="Arial"/>
        </w:rPr>
        <w:t xml:space="preserve"> detection)</w:t>
      </w:r>
      <w:r>
        <w:rPr>
          <w:rFonts w:asciiTheme="minorHAnsi" w:hAnsiTheme="minorHAnsi" w:cs="Arial"/>
        </w:rPr>
        <w:t xml:space="preserve"> during the 2010 FAST parabolic flights</w:t>
      </w:r>
      <w:r w:rsidR="00533959">
        <w:rPr>
          <w:rFonts w:asciiTheme="minorHAnsi" w:hAnsiTheme="minorHAnsi" w:cs="Arial"/>
        </w:rPr>
        <w:t xml:space="preserve">, with comparable results to </w:t>
      </w:r>
      <w:r>
        <w:rPr>
          <w:rFonts w:asciiTheme="minorHAnsi" w:hAnsiTheme="minorHAnsi" w:cs="Arial"/>
        </w:rPr>
        <w:t xml:space="preserve">ground testing.  Training and SOP methods described here were particularly effective, and helped to illuminate tools and other ‘crutches’ being relied on for </w:t>
      </w:r>
      <w:r w:rsidR="000058C5">
        <w:rPr>
          <w:rFonts w:asciiTheme="minorHAnsi" w:hAnsiTheme="minorHAnsi" w:cs="Arial"/>
        </w:rPr>
        <w:t xml:space="preserve">practice </w:t>
      </w:r>
      <w:r>
        <w:rPr>
          <w:rFonts w:asciiTheme="minorHAnsi" w:hAnsiTheme="minorHAnsi" w:cs="Arial"/>
        </w:rPr>
        <w:t>demonstration</w:t>
      </w:r>
      <w:r w:rsidR="00533959">
        <w:rPr>
          <w:rFonts w:asciiTheme="minorHAnsi" w:hAnsiTheme="minorHAnsi" w:cs="Arial"/>
        </w:rPr>
        <w:t>s</w:t>
      </w:r>
      <w:r>
        <w:rPr>
          <w:rFonts w:asciiTheme="minorHAnsi" w:hAnsiTheme="minorHAnsi" w:cs="Arial"/>
        </w:rPr>
        <w:t xml:space="preserve"> that would not be available onboard the parabolic flight.</w:t>
      </w:r>
    </w:p>
    <w:p w:rsidR="00FE5364" w:rsidRDefault="00FE5364" w:rsidP="00FE5364">
      <w:pPr>
        <w:jc w:val="both"/>
        <w:rPr>
          <w:rFonts w:asciiTheme="minorHAnsi" w:hAnsiTheme="minorHAnsi" w:cs="Arial"/>
        </w:rPr>
      </w:pPr>
    </w:p>
    <w:p w:rsidR="00FE5364" w:rsidRDefault="00FE5364" w:rsidP="00AC593D">
      <w:pPr>
        <w:jc w:val="both"/>
        <w:rPr>
          <w:rFonts w:asciiTheme="minorHAnsi" w:hAnsiTheme="minorHAnsi" w:cs="Arial"/>
        </w:rPr>
      </w:pPr>
      <w:r>
        <w:rPr>
          <w:rFonts w:asciiTheme="minorHAnsi" w:hAnsiTheme="minorHAnsi" w:cs="Arial"/>
        </w:rPr>
        <w:t>Areas</w:t>
      </w:r>
      <w:r w:rsidR="0051460E">
        <w:rPr>
          <w:rFonts w:asciiTheme="minorHAnsi" w:hAnsiTheme="minorHAnsi" w:cs="Arial"/>
        </w:rPr>
        <w:t xml:space="preserve"> for improvement include </w:t>
      </w:r>
      <w:r>
        <w:rPr>
          <w:rFonts w:asciiTheme="minorHAnsi" w:hAnsiTheme="minorHAnsi" w:cs="Arial"/>
        </w:rPr>
        <w:t>containment</w:t>
      </w:r>
      <w:r w:rsidR="0051460E">
        <w:rPr>
          <w:rFonts w:asciiTheme="minorHAnsi" w:hAnsiTheme="minorHAnsi" w:cs="Arial"/>
        </w:rPr>
        <w:t xml:space="preserve"> and layout</w:t>
      </w:r>
      <w:r>
        <w:rPr>
          <w:rFonts w:asciiTheme="minorHAnsi" w:hAnsiTheme="minorHAnsi" w:cs="Arial"/>
        </w:rPr>
        <w:t xml:space="preserve">.  </w:t>
      </w:r>
      <w:r w:rsidR="00986263">
        <w:rPr>
          <w:rFonts w:asciiTheme="minorHAnsi" w:hAnsiTheme="minorHAnsi" w:cs="Arial"/>
        </w:rPr>
        <w:t>C</w:t>
      </w:r>
      <w:r>
        <w:rPr>
          <w:rFonts w:asciiTheme="minorHAnsi" w:hAnsiTheme="minorHAnsi" w:cs="Arial"/>
        </w:rPr>
        <w:t xml:space="preserve">ustom acrylic components may not be </w:t>
      </w:r>
      <w:r w:rsidR="00986263">
        <w:rPr>
          <w:rFonts w:asciiTheme="minorHAnsi" w:hAnsiTheme="minorHAnsi" w:cs="Arial"/>
        </w:rPr>
        <w:t xml:space="preserve">sufficiently </w:t>
      </w:r>
      <w:r>
        <w:rPr>
          <w:rFonts w:asciiTheme="minorHAnsi" w:hAnsiTheme="minorHAnsi" w:cs="Arial"/>
        </w:rPr>
        <w:t>robust</w:t>
      </w:r>
      <w:r w:rsidR="00986263">
        <w:rPr>
          <w:rFonts w:asciiTheme="minorHAnsi" w:hAnsiTheme="minorHAnsi" w:cs="Arial"/>
        </w:rPr>
        <w:t xml:space="preserve"> for containment purposes</w:t>
      </w:r>
      <w:r>
        <w:rPr>
          <w:rFonts w:asciiTheme="minorHAnsi" w:hAnsiTheme="minorHAnsi" w:cs="Arial"/>
        </w:rPr>
        <w:t xml:space="preserve">.  The ‘glove’ box was struck by a passenger in-flight during a gravity transition and </w:t>
      </w:r>
      <w:r w:rsidR="00682B19">
        <w:rPr>
          <w:rFonts w:asciiTheme="minorHAnsi" w:hAnsiTheme="minorHAnsi" w:cs="Arial"/>
        </w:rPr>
        <w:t xml:space="preserve">subsequently </w:t>
      </w:r>
      <w:r>
        <w:rPr>
          <w:rFonts w:asciiTheme="minorHAnsi" w:hAnsiTheme="minorHAnsi" w:cs="Arial"/>
        </w:rPr>
        <w:t xml:space="preserve">fell apart during a rough plane landing.  Tubing connected to the microfluidic chip became unhooked during a blue-yellow dye mixing demonstration, briefly leaking food dye into the cabin environment.  This needed to be fixed during a high-g interval, which was particularly difficult because reconnecting </w:t>
      </w:r>
      <w:proofErr w:type="spellStart"/>
      <w:r>
        <w:rPr>
          <w:rFonts w:asciiTheme="minorHAnsi" w:hAnsiTheme="minorHAnsi" w:cs="Arial"/>
        </w:rPr>
        <w:t>microbore</w:t>
      </w:r>
      <w:proofErr w:type="spellEnd"/>
      <w:r>
        <w:rPr>
          <w:rFonts w:asciiTheme="minorHAnsi" w:hAnsiTheme="minorHAnsi" w:cs="Arial"/>
        </w:rPr>
        <w:t xml:space="preserve"> tubing requires dexterity and user stability.</w:t>
      </w:r>
      <w:r w:rsidR="00986263">
        <w:rPr>
          <w:rFonts w:asciiTheme="minorHAnsi" w:hAnsiTheme="minorHAnsi" w:cs="Arial"/>
        </w:rPr>
        <w:t xml:space="preserve">  In terms of layout, </w:t>
      </w:r>
      <w:r>
        <w:rPr>
          <w:rFonts w:asciiTheme="minorHAnsi" w:hAnsiTheme="minorHAnsi" w:cs="Arial"/>
        </w:rPr>
        <w:t>placement of the laptop at standing height</w:t>
      </w:r>
      <w:r w:rsidR="00986263">
        <w:rPr>
          <w:rFonts w:asciiTheme="minorHAnsi" w:hAnsiTheme="minorHAnsi" w:cs="Arial"/>
        </w:rPr>
        <w:t xml:space="preserve"> made</w:t>
      </w:r>
      <w:r>
        <w:rPr>
          <w:rFonts w:asciiTheme="minorHAnsi" w:hAnsiTheme="minorHAnsi" w:cs="Arial"/>
        </w:rPr>
        <w:t xml:space="preserve"> it difficult to operate during the high-g intervals.  Users may become light-headed when attempting to stand during the high-g phases.  A mid-level computer could be a better alternative, but here would have required displacement of prototype subcomponents.  Other researchers have included seating in their parabolic flight setups for stabilization of test operators </w:t>
      </w:r>
      <w:r>
        <w:rPr>
          <w:rFonts w:asciiTheme="minorHAnsi" w:hAnsiTheme="minorHAnsi" w:cs="Arial"/>
          <w:vertAlign w:val="superscript"/>
        </w:rPr>
        <w:t>2</w:t>
      </w:r>
      <w:r w:rsidR="000058C5">
        <w:rPr>
          <w:rFonts w:asciiTheme="minorHAnsi" w:hAnsiTheme="minorHAnsi" w:cs="Arial"/>
          <w:vertAlign w:val="superscript"/>
        </w:rPr>
        <w:t>6</w:t>
      </w:r>
      <w:r>
        <w:rPr>
          <w:rFonts w:asciiTheme="minorHAnsi" w:hAnsiTheme="minorHAnsi" w:cs="Arial"/>
        </w:rPr>
        <w:t>, although this requires additional space, which is scarce on parabolic flights.</w:t>
      </w:r>
    </w:p>
    <w:p w:rsidR="00FE5364" w:rsidRDefault="00FE5364" w:rsidP="00FE5364">
      <w:pPr>
        <w:jc w:val="both"/>
        <w:rPr>
          <w:rFonts w:asciiTheme="minorHAnsi" w:hAnsiTheme="minorHAnsi" w:cs="Arial"/>
        </w:rPr>
      </w:pPr>
    </w:p>
    <w:p w:rsidR="00546F9D" w:rsidRPr="002F4672" w:rsidRDefault="0039206F" w:rsidP="00FE5364">
      <w:pPr>
        <w:jc w:val="both"/>
        <w:rPr>
          <w:rFonts w:ascii="Calibri" w:hAnsi="Calibri"/>
          <w:shd w:val="clear" w:color="auto" w:fill="FFFFFF"/>
        </w:rPr>
      </w:pPr>
      <w:r>
        <w:rPr>
          <w:rFonts w:ascii="Calibri" w:hAnsi="Calibri"/>
          <w:shd w:val="clear" w:color="auto" w:fill="FFFFFF"/>
        </w:rPr>
        <w:t xml:space="preserve">In </w:t>
      </w:r>
      <w:r w:rsidR="00ED1D75">
        <w:rPr>
          <w:rFonts w:ascii="Calibri" w:hAnsi="Calibri"/>
          <w:shd w:val="clear" w:color="auto" w:fill="FFFFFF"/>
        </w:rPr>
        <w:t xml:space="preserve">addition to </w:t>
      </w:r>
      <w:r w:rsidR="00355407">
        <w:rPr>
          <w:rFonts w:ascii="Calibri" w:hAnsi="Calibri"/>
          <w:shd w:val="clear" w:color="auto" w:fill="FFFFFF"/>
        </w:rPr>
        <w:t>providing</w:t>
      </w:r>
      <w:r w:rsidR="00ED1D75">
        <w:rPr>
          <w:rFonts w:ascii="Calibri" w:hAnsi="Calibri"/>
          <w:shd w:val="clear" w:color="auto" w:fill="FFFFFF"/>
        </w:rPr>
        <w:t xml:space="preserve"> </w:t>
      </w:r>
      <w:r w:rsidR="00355407">
        <w:rPr>
          <w:rFonts w:ascii="Calibri" w:hAnsi="Calibri"/>
          <w:shd w:val="clear" w:color="auto" w:fill="FFFFFF"/>
        </w:rPr>
        <w:t xml:space="preserve">a </w:t>
      </w:r>
      <w:r w:rsidR="00ED1D75">
        <w:rPr>
          <w:rFonts w:ascii="Calibri" w:hAnsi="Calibri"/>
          <w:shd w:val="clear" w:color="auto" w:fill="FFFFFF"/>
        </w:rPr>
        <w:t>greater level of detail</w:t>
      </w:r>
      <w:r w:rsidR="001F3FAC">
        <w:rPr>
          <w:rFonts w:ascii="Calibri" w:hAnsi="Calibri"/>
          <w:shd w:val="clear" w:color="auto" w:fill="FFFFFF"/>
        </w:rPr>
        <w:t xml:space="preserve"> regarding </w:t>
      </w:r>
      <w:r w:rsidR="00C54594">
        <w:rPr>
          <w:rFonts w:ascii="Calibri" w:hAnsi="Calibri"/>
          <w:shd w:val="clear" w:color="auto" w:fill="FFFFFF"/>
        </w:rPr>
        <w:t xml:space="preserve">preparation and </w:t>
      </w:r>
      <w:r w:rsidR="001F3FAC">
        <w:rPr>
          <w:rFonts w:ascii="Calibri" w:hAnsi="Calibri"/>
          <w:shd w:val="clear" w:color="auto" w:fill="FFFFFF"/>
        </w:rPr>
        <w:t>setup</w:t>
      </w:r>
      <w:r w:rsidR="00ED1D75">
        <w:rPr>
          <w:rFonts w:ascii="Calibri" w:hAnsi="Calibri"/>
          <w:shd w:val="clear" w:color="auto" w:fill="FFFFFF"/>
        </w:rPr>
        <w:t xml:space="preserve"> </w:t>
      </w:r>
      <w:r w:rsidR="001F3FAC">
        <w:rPr>
          <w:rFonts w:ascii="Calibri" w:hAnsi="Calibri"/>
          <w:shd w:val="clear" w:color="auto" w:fill="FFFFFF"/>
        </w:rPr>
        <w:t xml:space="preserve">compared to previous demonstrations of parabolic flight flow cytometry, </w:t>
      </w:r>
      <w:r w:rsidR="00ED1D75">
        <w:rPr>
          <w:rFonts w:ascii="Calibri" w:hAnsi="Calibri"/>
          <w:shd w:val="clear" w:color="auto" w:fill="FFFFFF"/>
        </w:rPr>
        <w:t xml:space="preserve">this work describes </w:t>
      </w:r>
      <w:r w:rsidR="00D700DA">
        <w:rPr>
          <w:rFonts w:ascii="Calibri" w:hAnsi="Calibri"/>
          <w:shd w:val="clear" w:color="auto" w:fill="FFFFFF"/>
        </w:rPr>
        <w:t xml:space="preserve">inclusion of potentially significant </w:t>
      </w:r>
      <w:r w:rsidR="00ED1D75">
        <w:rPr>
          <w:rFonts w:ascii="Calibri" w:hAnsi="Calibri"/>
          <w:shd w:val="clear" w:color="auto" w:fill="FFFFFF"/>
        </w:rPr>
        <w:t xml:space="preserve">‘companion’ technology </w:t>
      </w:r>
      <w:r w:rsidR="00D24CE0">
        <w:rPr>
          <w:rFonts w:ascii="Calibri" w:hAnsi="Calibri"/>
          <w:shd w:val="clear" w:color="auto" w:fill="FFFFFF"/>
        </w:rPr>
        <w:t xml:space="preserve">(i.e., the microfluidic chip for reagent mixing and </w:t>
      </w:r>
      <w:r w:rsidR="00E50F17">
        <w:rPr>
          <w:rFonts w:ascii="Calibri" w:hAnsi="Calibri"/>
          <w:shd w:val="clear" w:color="auto" w:fill="FFFFFF"/>
        </w:rPr>
        <w:t xml:space="preserve">sample </w:t>
      </w:r>
      <w:r w:rsidR="00D24CE0">
        <w:rPr>
          <w:rFonts w:ascii="Calibri" w:hAnsi="Calibri"/>
          <w:shd w:val="clear" w:color="auto" w:fill="FFFFFF"/>
        </w:rPr>
        <w:t xml:space="preserve">dilution) </w:t>
      </w:r>
      <w:r w:rsidR="00ED1D75">
        <w:rPr>
          <w:rFonts w:ascii="Calibri" w:hAnsi="Calibri"/>
          <w:shd w:val="clear" w:color="auto" w:fill="FFFFFF"/>
        </w:rPr>
        <w:t xml:space="preserve">alongside </w:t>
      </w:r>
      <w:r w:rsidR="00AC65C8">
        <w:rPr>
          <w:rFonts w:ascii="Calibri" w:hAnsi="Calibri"/>
          <w:shd w:val="clear" w:color="auto" w:fill="FFFFFF"/>
        </w:rPr>
        <w:t xml:space="preserve">the </w:t>
      </w:r>
      <w:r w:rsidR="00ED1D75">
        <w:rPr>
          <w:rFonts w:ascii="Calibri" w:hAnsi="Calibri"/>
          <w:shd w:val="clear" w:color="auto" w:fill="FFFFFF"/>
        </w:rPr>
        <w:t xml:space="preserve">cytometer.  </w:t>
      </w:r>
      <w:r w:rsidR="00E50F17">
        <w:rPr>
          <w:rFonts w:ascii="Calibri" w:hAnsi="Calibri"/>
          <w:shd w:val="clear" w:color="auto" w:fill="FFFFFF"/>
        </w:rPr>
        <w:t>Sample pre-processing (e.g., fluorescent staining, mixing, incubation)</w:t>
      </w:r>
      <w:r w:rsidR="00C66DC9">
        <w:rPr>
          <w:rFonts w:ascii="Calibri" w:hAnsi="Calibri"/>
          <w:shd w:val="clear" w:color="auto" w:fill="FFFFFF"/>
        </w:rPr>
        <w:t xml:space="preserve">, as performed on the ground, </w:t>
      </w:r>
      <w:r w:rsidR="00E50F17">
        <w:rPr>
          <w:rFonts w:ascii="Calibri" w:hAnsi="Calibri"/>
          <w:shd w:val="clear" w:color="auto" w:fill="FFFFFF"/>
        </w:rPr>
        <w:t xml:space="preserve">may be </w:t>
      </w:r>
      <w:r w:rsidR="005D0A17">
        <w:rPr>
          <w:rFonts w:ascii="Calibri" w:hAnsi="Calibri"/>
          <w:shd w:val="clear" w:color="auto" w:fill="FFFFFF"/>
        </w:rPr>
        <w:t xml:space="preserve">difficult </w:t>
      </w:r>
      <w:r w:rsidR="00E50F17">
        <w:rPr>
          <w:rFonts w:ascii="Calibri" w:hAnsi="Calibri"/>
          <w:shd w:val="clear" w:color="auto" w:fill="FFFFFF"/>
        </w:rPr>
        <w:t xml:space="preserve">or hazardous in space, </w:t>
      </w:r>
      <w:r w:rsidR="005D0A17">
        <w:rPr>
          <w:rFonts w:ascii="Calibri" w:hAnsi="Calibri"/>
          <w:shd w:val="clear" w:color="auto" w:fill="FFFFFF"/>
        </w:rPr>
        <w:t xml:space="preserve">in turn </w:t>
      </w:r>
      <w:r w:rsidR="00E50F17">
        <w:rPr>
          <w:rFonts w:ascii="Calibri" w:hAnsi="Calibri"/>
          <w:shd w:val="clear" w:color="auto" w:fill="FFFFFF"/>
        </w:rPr>
        <w:t>making companion technologies</w:t>
      </w:r>
      <w:r w:rsidR="00767D59">
        <w:rPr>
          <w:rFonts w:ascii="Calibri" w:hAnsi="Calibri"/>
          <w:shd w:val="clear" w:color="auto" w:fill="FFFFFF"/>
        </w:rPr>
        <w:t>, such as a mixing chip,</w:t>
      </w:r>
      <w:r w:rsidR="00E50F17">
        <w:rPr>
          <w:rFonts w:ascii="Calibri" w:hAnsi="Calibri"/>
          <w:shd w:val="clear" w:color="auto" w:fill="FFFFFF"/>
        </w:rPr>
        <w:t xml:space="preserve"> necessary</w:t>
      </w:r>
      <w:r w:rsidR="005D0A17">
        <w:rPr>
          <w:rFonts w:ascii="Calibri" w:hAnsi="Calibri"/>
          <w:shd w:val="clear" w:color="auto" w:fill="FFFFFF"/>
        </w:rPr>
        <w:t xml:space="preserve"> to achieve the same functions in reduced gravity.  In contrast to the present work, previous demonstrations of potentially space-worthy flow cytometers have focused almost entirely on </w:t>
      </w:r>
      <w:r w:rsidR="00E1711A">
        <w:rPr>
          <w:rFonts w:ascii="Calibri" w:hAnsi="Calibri"/>
          <w:shd w:val="clear" w:color="auto" w:fill="FFFFFF"/>
        </w:rPr>
        <w:t xml:space="preserve">cytometry performance </w:t>
      </w:r>
      <w:r w:rsidR="002361E6">
        <w:rPr>
          <w:rFonts w:ascii="Calibri" w:hAnsi="Calibri"/>
          <w:shd w:val="clear" w:color="auto" w:fill="FFFFFF"/>
        </w:rPr>
        <w:t>(</w:t>
      </w:r>
      <w:r w:rsidR="005D0A17">
        <w:rPr>
          <w:rFonts w:ascii="Calibri" w:hAnsi="Calibri"/>
          <w:shd w:val="clear" w:color="auto" w:fill="FFFFFF"/>
        </w:rPr>
        <w:t>using samples pre-processed on earth</w:t>
      </w:r>
      <w:r w:rsidR="002361E6">
        <w:rPr>
          <w:rFonts w:ascii="Calibri" w:hAnsi="Calibri"/>
          <w:shd w:val="clear" w:color="auto" w:fill="FFFFFF"/>
        </w:rPr>
        <w:t xml:space="preserve">) and </w:t>
      </w:r>
      <w:r w:rsidR="005D0A17">
        <w:rPr>
          <w:rFonts w:ascii="Calibri" w:hAnsi="Calibri"/>
          <w:shd w:val="clear" w:color="auto" w:fill="FFFFFF"/>
        </w:rPr>
        <w:t xml:space="preserve">without indicated strategies to bridge </w:t>
      </w:r>
      <w:r w:rsidR="00C66DC9">
        <w:rPr>
          <w:rFonts w:ascii="Calibri" w:hAnsi="Calibri"/>
          <w:shd w:val="clear" w:color="auto" w:fill="FFFFFF"/>
        </w:rPr>
        <w:t xml:space="preserve">the </w:t>
      </w:r>
      <w:r w:rsidR="005D0A17">
        <w:rPr>
          <w:rFonts w:ascii="Calibri" w:hAnsi="Calibri"/>
          <w:shd w:val="clear" w:color="auto" w:fill="FFFFFF"/>
        </w:rPr>
        <w:t xml:space="preserve">gaps in sample </w:t>
      </w:r>
      <w:r w:rsidR="008C0091">
        <w:rPr>
          <w:rFonts w:ascii="Calibri" w:hAnsi="Calibri"/>
          <w:shd w:val="clear" w:color="auto" w:fill="FFFFFF"/>
        </w:rPr>
        <w:t>pre-</w:t>
      </w:r>
      <w:r w:rsidR="005D0A17">
        <w:rPr>
          <w:rFonts w:ascii="Calibri" w:hAnsi="Calibri"/>
          <w:shd w:val="clear" w:color="auto" w:fill="FFFFFF"/>
        </w:rPr>
        <w:t xml:space="preserve">processing.  The described </w:t>
      </w:r>
      <w:r w:rsidR="005D0A17">
        <w:rPr>
          <w:rFonts w:ascii="Calibri" w:hAnsi="Calibri"/>
          <w:color w:val="000000"/>
        </w:rPr>
        <w:t xml:space="preserve">‘fiber-optic-based’ flow cytometer, for example, used ground-loaded sample cartridges for </w:t>
      </w:r>
      <w:proofErr w:type="spellStart"/>
      <w:r w:rsidR="005D0A17" w:rsidRPr="00AB3698">
        <w:rPr>
          <w:rFonts w:ascii="Calibri" w:hAnsi="Calibri"/>
          <w:color w:val="000000"/>
        </w:rPr>
        <w:t>immunophenotyping</w:t>
      </w:r>
      <w:proofErr w:type="spellEnd"/>
      <w:r w:rsidR="005D0A17" w:rsidRPr="00AB3698">
        <w:rPr>
          <w:rFonts w:ascii="Calibri" w:hAnsi="Calibri"/>
          <w:color w:val="000000"/>
        </w:rPr>
        <w:t xml:space="preserve"> </w:t>
      </w:r>
      <w:r w:rsidR="005D0A17">
        <w:rPr>
          <w:rFonts w:ascii="Calibri" w:hAnsi="Calibri"/>
          <w:color w:val="000000"/>
        </w:rPr>
        <w:t xml:space="preserve">and </w:t>
      </w:r>
      <w:proofErr w:type="spellStart"/>
      <w:r w:rsidR="005D0A17" w:rsidRPr="00AB3698">
        <w:rPr>
          <w:rFonts w:ascii="Calibri" w:hAnsi="Calibri"/>
          <w:color w:val="000000"/>
        </w:rPr>
        <w:t>microbead</w:t>
      </w:r>
      <w:proofErr w:type="spellEnd"/>
      <w:r w:rsidR="005D0A17" w:rsidRPr="00AB3698">
        <w:rPr>
          <w:rFonts w:ascii="Calibri" w:hAnsi="Calibri"/>
          <w:color w:val="000000"/>
        </w:rPr>
        <w:t>-based cytokine assays</w:t>
      </w:r>
      <w:r w:rsidR="005D0A17">
        <w:rPr>
          <w:rFonts w:ascii="Calibri" w:hAnsi="Calibri"/>
          <w:shd w:val="clear" w:color="auto" w:fill="FFFFFF"/>
        </w:rPr>
        <w:t xml:space="preserve"> and it is not </w:t>
      </w:r>
      <w:r w:rsidR="00E1711A">
        <w:rPr>
          <w:rFonts w:ascii="Calibri" w:hAnsi="Calibri"/>
          <w:shd w:val="clear" w:color="auto" w:fill="FFFFFF"/>
        </w:rPr>
        <w:t>obvious</w:t>
      </w:r>
      <w:r w:rsidR="005D0A17">
        <w:rPr>
          <w:rFonts w:ascii="Calibri" w:hAnsi="Calibri"/>
          <w:shd w:val="clear" w:color="auto" w:fill="FFFFFF"/>
        </w:rPr>
        <w:t xml:space="preserve"> how the system could be adapted for actual in-flight diagnostics.  </w:t>
      </w:r>
      <w:r w:rsidR="00E1711A">
        <w:rPr>
          <w:rFonts w:ascii="Calibri" w:hAnsi="Calibri"/>
          <w:shd w:val="clear" w:color="auto" w:fill="FFFFFF"/>
        </w:rPr>
        <w:t>S</w:t>
      </w:r>
      <w:r w:rsidR="00DD5051">
        <w:rPr>
          <w:rFonts w:ascii="Calibri" w:hAnsi="Calibri"/>
          <w:shd w:val="clear" w:color="auto" w:fill="FFFFFF"/>
        </w:rPr>
        <w:t xml:space="preserve">ome efforts have partially addressed the </w:t>
      </w:r>
      <w:r w:rsidR="00767D59">
        <w:rPr>
          <w:rFonts w:ascii="Calibri" w:hAnsi="Calibri"/>
          <w:shd w:val="clear" w:color="auto" w:fill="FFFFFF"/>
        </w:rPr>
        <w:t>issue</w:t>
      </w:r>
      <w:r w:rsidR="001234B7">
        <w:rPr>
          <w:rFonts w:ascii="Calibri" w:hAnsi="Calibri"/>
          <w:shd w:val="clear" w:color="auto" w:fill="FFFFFF"/>
        </w:rPr>
        <w:t xml:space="preserve">, including </w:t>
      </w:r>
      <w:r w:rsidR="00E1711A">
        <w:rPr>
          <w:rFonts w:ascii="Calibri" w:hAnsi="Calibri"/>
          <w:shd w:val="clear" w:color="auto" w:fill="FFFFFF"/>
        </w:rPr>
        <w:t xml:space="preserve">development of </w:t>
      </w:r>
      <w:r w:rsidR="001234B7">
        <w:rPr>
          <w:rFonts w:ascii="Calibri" w:hAnsi="Calibri"/>
          <w:shd w:val="clear" w:color="auto" w:fill="FFFFFF"/>
        </w:rPr>
        <w:t xml:space="preserve">the whole </w:t>
      </w:r>
      <w:r w:rsidR="00DD5051">
        <w:rPr>
          <w:rFonts w:ascii="Calibri" w:hAnsi="Calibri"/>
          <w:shd w:val="clear" w:color="auto" w:fill="FFFFFF"/>
        </w:rPr>
        <w:t>blood staining device</w:t>
      </w:r>
      <w:r w:rsidR="001234B7">
        <w:rPr>
          <w:rFonts w:ascii="Calibri" w:hAnsi="Calibri"/>
          <w:shd w:val="clear" w:color="auto" w:fill="FFFFFF"/>
        </w:rPr>
        <w:t xml:space="preserve"> </w:t>
      </w:r>
      <w:r w:rsidR="00A4281C">
        <w:rPr>
          <w:rFonts w:ascii="Calibri" w:hAnsi="Calibri"/>
          <w:shd w:val="clear" w:color="auto" w:fill="FFFFFF"/>
        </w:rPr>
        <w:t xml:space="preserve">which has seen recent improvements </w:t>
      </w:r>
      <w:r w:rsidR="00A4281C" w:rsidRPr="002F4672">
        <w:rPr>
          <w:rFonts w:ascii="Calibri" w:hAnsi="Calibri"/>
          <w:shd w:val="clear" w:color="auto" w:fill="FFFFFF"/>
          <w:vertAlign w:val="superscript"/>
        </w:rPr>
        <w:t>4</w:t>
      </w:r>
      <w:r w:rsidR="007E7A7E">
        <w:rPr>
          <w:rFonts w:ascii="Calibri" w:hAnsi="Calibri"/>
          <w:shd w:val="clear" w:color="auto" w:fill="FFFFFF"/>
          <w:vertAlign w:val="superscript"/>
        </w:rPr>
        <w:t>1</w:t>
      </w:r>
      <w:r w:rsidR="001234B7">
        <w:rPr>
          <w:rFonts w:ascii="Calibri" w:hAnsi="Calibri"/>
          <w:shd w:val="clear" w:color="auto" w:fill="FFFFFF"/>
        </w:rPr>
        <w:t>.</w:t>
      </w:r>
      <w:r w:rsidR="00DD5051">
        <w:rPr>
          <w:rFonts w:ascii="Calibri" w:hAnsi="Calibri"/>
          <w:shd w:val="clear" w:color="auto" w:fill="FFFFFF"/>
        </w:rPr>
        <w:t xml:space="preserve"> </w:t>
      </w:r>
      <w:r w:rsidR="009B2AA8">
        <w:rPr>
          <w:rFonts w:ascii="Calibri" w:hAnsi="Calibri"/>
          <w:shd w:val="clear" w:color="auto" w:fill="FFFFFF"/>
        </w:rPr>
        <w:t xml:space="preserve">The NASA-tested </w:t>
      </w:r>
      <w:r w:rsidR="00EA097A">
        <w:rPr>
          <w:rFonts w:ascii="Calibri" w:hAnsi="Calibri"/>
          <w:shd w:val="clear" w:color="auto" w:fill="FFFFFF"/>
        </w:rPr>
        <w:t xml:space="preserve">flow </w:t>
      </w:r>
      <w:r w:rsidR="009B2AA8">
        <w:rPr>
          <w:rFonts w:ascii="Calibri" w:hAnsi="Calibri"/>
          <w:shd w:val="clear" w:color="auto" w:fill="FFFFFF"/>
        </w:rPr>
        <w:t>cytometer utilized</w:t>
      </w:r>
      <w:r w:rsidR="00E1711A">
        <w:rPr>
          <w:rFonts w:ascii="Calibri" w:hAnsi="Calibri"/>
          <w:shd w:val="clear" w:color="auto" w:fill="FFFFFF"/>
        </w:rPr>
        <w:t xml:space="preserve"> a</w:t>
      </w:r>
      <w:r w:rsidR="009B2AA8">
        <w:rPr>
          <w:rFonts w:ascii="Calibri" w:hAnsi="Calibri"/>
          <w:shd w:val="clear" w:color="auto" w:fill="FFFFFF"/>
        </w:rPr>
        <w:t xml:space="preserve"> pr</w:t>
      </w:r>
      <w:r w:rsidR="00A23BBE">
        <w:rPr>
          <w:rFonts w:ascii="Calibri" w:hAnsi="Calibri"/>
          <w:shd w:val="clear" w:color="auto" w:fill="FFFFFF"/>
        </w:rPr>
        <w:t xml:space="preserve">e-staining method potentially usable </w:t>
      </w:r>
      <w:r w:rsidR="009B2AA8">
        <w:rPr>
          <w:rFonts w:ascii="Calibri" w:hAnsi="Calibri"/>
          <w:shd w:val="clear" w:color="auto" w:fill="FFFFFF"/>
        </w:rPr>
        <w:t>with the whole blood staining device</w:t>
      </w:r>
      <w:r w:rsidR="00A4281C">
        <w:rPr>
          <w:rFonts w:ascii="Calibri" w:hAnsi="Calibri"/>
          <w:shd w:val="clear" w:color="auto" w:fill="FFFFFF"/>
        </w:rPr>
        <w:t xml:space="preserve"> </w:t>
      </w:r>
      <w:r w:rsidR="00A4281C" w:rsidRPr="002F4672">
        <w:rPr>
          <w:rFonts w:ascii="Calibri" w:hAnsi="Calibri"/>
          <w:shd w:val="clear" w:color="auto" w:fill="FFFFFF"/>
          <w:vertAlign w:val="superscript"/>
        </w:rPr>
        <w:t>5</w:t>
      </w:r>
      <w:r w:rsidR="009B2AA8">
        <w:rPr>
          <w:rFonts w:ascii="Calibri" w:hAnsi="Calibri"/>
          <w:shd w:val="clear" w:color="auto" w:fill="FFFFFF"/>
        </w:rPr>
        <w:t xml:space="preserve">.  </w:t>
      </w:r>
      <w:r w:rsidR="00120C28">
        <w:rPr>
          <w:rFonts w:ascii="Calibri" w:hAnsi="Calibri"/>
          <w:shd w:val="clear" w:color="auto" w:fill="FFFFFF"/>
        </w:rPr>
        <w:t xml:space="preserve">Still, </w:t>
      </w:r>
      <w:r w:rsidR="00783023">
        <w:rPr>
          <w:rFonts w:ascii="Calibri" w:hAnsi="Calibri"/>
          <w:shd w:val="clear" w:color="auto" w:fill="FFFFFF"/>
        </w:rPr>
        <w:t xml:space="preserve">efforts to develop </w:t>
      </w:r>
      <w:r w:rsidR="00A23BBE">
        <w:rPr>
          <w:rFonts w:ascii="Calibri" w:hAnsi="Calibri"/>
          <w:shd w:val="clear" w:color="auto" w:fill="FFFFFF"/>
        </w:rPr>
        <w:t>necessary</w:t>
      </w:r>
      <w:r w:rsidR="00120C28">
        <w:rPr>
          <w:rFonts w:ascii="Calibri" w:hAnsi="Calibri"/>
          <w:shd w:val="clear" w:color="auto" w:fill="FFFFFF"/>
        </w:rPr>
        <w:t xml:space="preserve"> </w:t>
      </w:r>
      <w:r w:rsidR="005472FD">
        <w:rPr>
          <w:rFonts w:ascii="Calibri" w:hAnsi="Calibri"/>
          <w:shd w:val="clear" w:color="auto" w:fill="FFFFFF"/>
        </w:rPr>
        <w:t xml:space="preserve">space-ready </w:t>
      </w:r>
      <w:r w:rsidR="00635205">
        <w:rPr>
          <w:rFonts w:ascii="Calibri" w:hAnsi="Calibri"/>
          <w:shd w:val="clear" w:color="auto" w:fill="FFFFFF"/>
        </w:rPr>
        <w:t xml:space="preserve">companion technology </w:t>
      </w:r>
      <w:r w:rsidR="00783023">
        <w:rPr>
          <w:rFonts w:ascii="Calibri" w:hAnsi="Calibri"/>
          <w:shd w:val="clear" w:color="auto" w:fill="FFFFFF"/>
        </w:rPr>
        <w:t>seem</w:t>
      </w:r>
      <w:r w:rsidR="00120C28">
        <w:rPr>
          <w:rFonts w:ascii="Calibri" w:hAnsi="Calibri"/>
          <w:shd w:val="clear" w:color="auto" w:fill="FFFFFF"/>
        </w:rPr>
        <w:t xml:space="preserve"> to lag </w:t>
      </w:r>
      <w:r w:rsidR="00BC6513">
        <w:rPr>
          <w:rFonts w:ascii="Calibri" w:hAnsi="Calibri"/>
          <w:shd w:val="clear" w:color="auto" w:fill="FFFFFF"/>
        </w:rPr>
        <w:t xml:space="preserve">sufficiently </w:t>
      </w:r>
      <w:r w:rsidR="002A2618">
        <w:rPr>
          <w:rFonts w:ascii="Calibri" w:hAnsi="Calibri"/>
          <w:shd w:val="clear" w:color="auto" w:fill="FFFFFF"/>
        </w:rPr>
        <w:t xml:space="preserve">behind those to develop </w:t>
      </w:r>
      <w:r w:rsidR="005472FD">
        <w:rPr>
          <w:rFonts w:ascii="Calibri" w:hAnsi="Calibri"/>
          <w:shd w:val="clear" w:color="auto" w:fill="FFFFFF"/>
        </w:rPr>
        <w:t xml:space="preserve">flow cytometers to keep flow </w:t>
      </w:r>
      <w:proofErr w:type="gramStart"/>
      <w:r w:rsidR="005472FD">
        <w:rPr>
          <w:rFonts w:ascii="Calibri" w:hAnsi="Calibri"/>
          <w:shd w:val="clear" w:color="auto" w:fill="FFFFFF"/>
        </w:rPr>
        <w:t xml:space="preserve">cytometry  </w:t>
      </w:r>
      <w:r w:rsidR="00767D59">
        <w:rPr>
          <w:rFonts w:ascii="Calibri" w:hAnsi="Calibri"/>
          <w:shd w:val="clear" w:color="auto" w:fill="FFFFFF"/>
        </w:rPr>
        <w:t>impractical</w:t>
      </w:r>
      <w:proofErr w:type="gramEnd"/>
      <w:r w:rsidR="005472FD">
        <w:rPr>
          <w:rFonts w:ascii="Calibri" w:hAnsi="Calibri"/>
          <w:shd w:val="clear" w:color="auto" w:fill="FFFFFF"/>
        </w:rPr>
        <w:t xml:space="preserve"> for </w:t>
      </w:r>
      <w:r w:rsidR="005472FD">
        <w:rPr>
          <w:rFonts w:ascii="Calibri" w:hAnsi="Calibri"/>
          <w:shd w:val="clear" w:color="auto" w:fill="FFFFFF"/>
        </w:rPr>
        <w:lastRenderedPageBreak/>
        <w:t>diagnostic purposes in space and other resource-limited environments in the near future.</w:t>
      </w:r>
      <w:r w:rsidR="006139DA">
        <w:rPr>
          <w:rFonts w:ascii="Calibri" w:hAnsi="Calibri"/>
          <w:shd w:val="clear" w:color="auto" w:fill="FFFFFF"/>
        </w:rPr>
        <w:t xml:space="preserve">  </w:t>
      </w:r>
      <w:r w:rsidR="00905802">
        <w:rPr>
          <w:rFonts w:ascii="Calibri" w:hAnsi="Calibri"/>
          <w:shd w:val="clear" w:color="auto" w:fill="FFFFFF"/>
        </w:rPr>
        <w:t>More generally, d</w:t>
      </w:r>
      <w:r w:rsidR="006139DA">
        <w:rPr>
          <w:rFonts w:ascii="Calibri" w:hAnsi="Calibri"/>
          <w:shd w:val="clear" w:color="auto" w:fill="FFFFFF"/>
        </w:rPr>
        <w:t xml:space="preserve">evelopers of </w:t>
      </w:r>
      <w:r w:rsidR="006139DA" w:rsidRPr="002F4672">
        <w:rPr>
          <w:rFonts w:ascii="Calibri" w:hAnsi="Calibri"/>
          <w:i/>
          <w:shd w:val="clear" w:color="auto" w:fill="FFFFFF"/>
        </w:rPr>
        <w:t>any</w:t>
      </w:r>
      <w:r w:rsidR="006139DA">
        <w:rPr>
          <w:rFonts w:ascii="Calibri" w:hAnsi="Calibri"/>
          <w:shd w:val="clear" w:color="auto" w:fill="FFFFFF"/>
        </w:rPr>
        <w:t xml:space="preserve"> IVDs for outer space need to consider full workflow adaptation for their technology and should </w:t>
      </w:r>
      <w:r w:rsidR="00905802">
        <w:rPr>
          <w:rFonts w:ascii="Calibri" w:hAnsi="Calibri"/>
          <w:shd w:val="clear" w:color="auto" w:fill="FFFFFF"/>
        </w:rPr>
        <w:t xml:space="preserve">always </w:t>
      </w:r>
      <w:r w:rsidR="006139DA">
        <w:rPr>
          <w:rFonts w:ascii="Calibri" w:hAnsi="Calibri"/>
          <w:shd w:val="clear" w:color="auto" w:fill="FFFFFF"/>
        </w:rPr>
        <w:t xml:space="preserve">consider testing of </w:t>
      </w:r>
      <w:r w:rsidR="00905802">
        <w:rPr>
          <w:rFonts w:ascii="Calibri" w:hAnsi="Calibri"/>
          <w:shd w:val="clear" w:color="auto" w:fill="FFFFFF"/>
        </w:rPr>
        <w:t xml:space="preserve">potentially necessary </w:t>
      </w:r>
      <w:r w:rsidR="006139DA">
        <w:rPr>
          <w:rFonts w:ascii="Calibri" w:hAnsi="Calibri"/>
          <w:shd w:val="clear" w:color="auto" w:fill="FFFFFF"/>
        </w:rPr>
        <w:t>companion technology to take full advantage of limited reduced-gravity flight opportunities.</w:t>
      </w:r>
    </w:p>
    <w:p w:rsidR="00546F9D" w:rsidRDefault="00546F9D" w:rsidP="00FE5364">
      <w:pPr>
        <w:jc w:val="both"/>
        <w:rPr>
          <w:rFonts w:asciiTheme="minorHAnsi" w:hAnsiTheme="minorHAnsi" w:cs="Arial"/>
        </w:rPr>
      </w:pPr>
    </w:p>
    <w:p w:rsidR="0090503C" w:rsidRPr="007B5857" w:rsidRDefault="00FE5364" w:rsidP="009B4E28">
      <w:pPr>
        <w:widowControl w:val="0"/>
        <w:tabs>
          <w:tab w:val="left" w:pos="1890"/>
          <w:tab w:val="left" w:pos="3240"/>
        </w:tabs>
        <w:autoSpaceDE w:val="0"/>
        <w:autoSpaceDN w:val="0"/>
        <w:adjustRightInd w:val="0"/>
        <w:jc w:val="both"/>
        <w:rPr>
          <w:rFonts w:asciiTheme="minorHAnsi" w:hAnsiTheme="minorHAnsi" w:cs="Arial"/>
        </w:rPr>
      </w:pPr>
      <w:r>
        <w:rPr>
          <w:rFonts w:asciiTheme="minorHAnsi" w:hAnsiTheme="minorHAnsi" w:cs="Arial"/>
        </w:rPr>
        <w:t xml:space="preserve">The </w:t>
      </w:r>
      <w:r w:rsidR="006B0F0A">
        <w:rPr>
          <w:rFonts w:asciiTheme="minorHAnsi" w:hAnsiTheme="minorHAnsi" w:cs="Arial"/>
        </w:rPr>
        <w:t xml:space="preserve">described </w:t>
      </w:r>
      <w:r>
        <w:rPr>
          <w:rFonts w:asciiTheme="minorHAnsi" w:hAnsiTheme="minorHAnsi" w:cs="Arial"/>
        </w:rPr>
        <w:t>prototype flow cytometer is a starting point for a more sophisticated design, utilizing more advanced fluidics, optics, and electronics.   The design presented here cannot effectively discriminate between different fluorescent entities (e.g., cell types, beads) because the detection is one-dimensional and being performed on samples that are floating freely through a wide channel (across which incident laser intensity is not constant).  Differential cell counting could be achieved through implementation of hydrodynamic flow focusing combined with a second or third mode of detection (e.g., light scatter, absorption).  Other components will need to be replaced simply because they are convenient in rig-based designs but would be impractical in actual handheld devices (e.g., waste vial, control/acquisition electronics</w:t>
      </w:r>
      <w:r w:rsidRPr="00976CCA">
        <w:rPr>
          <w:rFonts w:asciiTheme="minorHAnsi" w:hAnsiTheme="minorHAnsi" w:cs="Arial"/>
        </w:rPr>
        <w:t>).   More advanced electronics would include microelectronics operated using a miniature screen interface and embedded microprocessors to eliminate the laptop and associated DAQ cards.</w:t>
      </w:r>
    </w:p>
    <w:p w:rsidR="00FE5364" w:rsidRDefault="00FE5364" w:rsidP="00FE5364">
      <w:pPr>
        <w:widowControl w:val="0"/>
        <w:autoSpaceDE w:val="0"/>
        <w:autoSpaceDN w:val="0"/>
        <w:adjustRightInd w:val="0"/>
        <w:jc w:val="both"/>
        <w:rPr>
          <w:rFonts w:asciiTheme="minorHAnsi" w:hAnsiTheme="minorHAnsi" w:cs="Arial"/>
          <w:b/>
          <w:bCs/>
        </w:rPr>
      </w:pPr>
    </w:p>
    <w:p w:rsidR="00FE5364" w:rsidRPr="00943725" w:rsidRDefault="00FE5364" w:rsidP="00FE5364">
      <w:pPr>
        <w:widowControl w:val="0"/>
        <w:autoSpaceDE w:val="0"/>
        <w:autoSpaceDN w:val="0"/>
        <w:adjustRightInd w:val="0"/>
        <w:jc w:val="both"/>
        <w:rPr>
          <w:rFonts w:asciiTheme="minorHAnsi" w:hAnsiTheme="minorHAnsi" w:cs="Arial"/>
          <w:bCs/>
        </w:rPr>
      </w:pPr>
      <w:r w:rsidRPr="00976CCA">
        <w:rPr>
          <w:rFonts w:asciiTheme="minorHAnsi" w:hAnsiTheme="minorHAnsi" w:cs="Arial"/>
          <w:b/>
          <w:bCs/>
        </w:rPr>
        <w:t>ACKNOWLEDGMENTS:</w:t>
      </w:r>
      <w:r>
        <w:rPr>
          <w:rFonts w:asciiTheme="minorHAnsi" w:hAnsiTheme="minorHAnsi" w:cs="Arial"/>
          <w:b/>
          <w:bCs/>
        </w:rPr>
        <w:t xml:space="preserve">  </w:t>
      </w:r>
      <w:r>
        <w:rPr>
          <w:rFonts w:asciiTheme="minorHAnsi" w:hAnsiTheme="minorHAnsi"/>
        </w:rPr>
        <w:t>H</w:t>
      </w:r>
      <w:r w:rsidRPr="00976CCA">
        <w:rPr>
          <w:rFonts w:asciiTheme="minorHAnsi" w:hAnsiTheme="minorHAnsi"/>
        </w:rPr>
        <w:t xml:space="preserve">ardware development was supported by the NASA SBIR Contracts </w:t>
      </w:r>
      <w:r w:rsidRPr="00976CCA">
        <w:rPr>
          <w:rFonts w:asciiTheme="minorHAnsi" w:hAnsiTheme="minorHAnsi"/>
          <w:bCs/>
        </w:rPr>
        <w:t xml:space="preserve">NNX09CA44C and NNX10CA97C.  Data analysis for </w:t>
      </w:r>
      <w:r>
        <w:rPr>
          <w:rFonts w:asciiTheme="minorHAnsi" w:hAnsiTheme="minorHAnsi"/>
          <w:bCs/>
        </w:rPr>
        <w:t xml:space="preserve">the optical block and sample loader demonstrations </w:t>
      </w:r>
      <w:r w:rsidRPr="00976CCA">
        <w:rPr>
          <w:rFonts w:asciiTheme="minorHAnsi" w:hAnsiTheme="minorHAnsi"/>
          <w:bCs/>
        </w:rPr>
        <w:t xml:space="preserve">was supported by NASA Phase III Contract NNC11CA04C.  The human blood collection was performed using NASA IRB Protocol # SA-10-008.  </w:t>
      </w:r>
      <w:r>
        <w:rPr>
          <w:rFonts w:asciiTheme="minorHAnsi" w:hAnsiTheme="minorHAnsi"/>
          <w:bCs/>
        </w:rPr>
        <w:t xml:space="preserve">Control/acquisition software provided through the National Instruments Medical Device Grant Program.  Molds for the </w:t>
      </w:r>
      <w:r>
        <w:rPr>
          <w:rFonts w:ascii="Calibri" w:hAnsi="Calibri" w:cs="Calibri"/>
        </w:rPr>
        <w:t>m</w:t>
      </w:r>
      <w:r w:rsidRPr="00350C16">
        <w:rPr>
          <w:rFonts w:ascii="Calibri" w:hAnsi="Calibri" w:cs="Calibri"/>
        </w:rPr>
        <w:t xml:space="preserve">icrochips were made </w:t>
      </w:r>
      <w:r>
        <w:rPr>
          <w:rFonts w:ascii="Calibri" w:hAnsi="Calibri" w:cs="Calibri"/>
        </w:rPr>
        <w:t xml:space="preserve">at the </w:t>
      </w:r>
      <w:r w:rsidRPr="00350C16">
        <w:rPr>
          <w:rFonts w:ascii="Calibri" w:hAnsi="Calibri" w:cs="Calibri"/>
        </w:rPr>
        <w:t xml:space="preserve">Johns Hopkins </w:t>
      </w:r>
      <w:proofErr w:type="spellStart"/>
      <w:r w:rsidRPr="00350C16">
        <w:rPr>
          <w:rFonts w:ascii="Calibri" w:hAnsi="Calibri" w:cs="Calibri"/>
        </w:rPr>
        <w:t>m</w:t>
      </w:r>
      <w:r>
        <w:rPr>
          <w:rFonts w:ascii="Calibri" w:hAnsi="Calibri" w:cs="Calibri"/>
        </w:rPr>
        <w:t>icrofabrication</w:t>
      </w:r>
      <w:proofErr w:type="spellEnd"/>
      <w:r>
        <w:rPr>
          <w:rFonts w:ascii="Calibri" w:hAnsi="Calibri" w:cs="Calibri"/>
        </w:rPr>
        <w:t xml:space="preserve"> facility and the </w:t>
      </w:r>
      <w:r w:rsidRPr="00350C16">
        <w:rPr>
          <w:rFonts w:ascii="Calibri" w:hAnsi="Calibri" w:cs="Calibri"/>
        </w:rPr>
        <w:t xml:space="preserve">Harvard Center for </w:t>
      </w:r>
      <w:proofErr w:type="spellStart"/>
      <w:r w:rsidRPr="00350C16">
        <w:rPr>
          <w:rFonts w:ascii="Calibri" w:hAnsi="Calibri" w:cs="Calibri"/>
        </w:rPr>
        <w:t>Nanoscale</w:t>
      </w:r>
      <w:proofErr w:type="spellEnd"/>
      <w:r w:rsidRPr="00350C16">
        <w:rPr>
          <w:rFonts w:ascii="Calibri" w:hAnsi="Calibri" w:cs="Calibri"/>
        </w:rPr>
        <w:t xml:space="preserve"> Systems</w:t>
      </w:r>
      <w:r>
        <w:rPr>
          <w:rFonts w:asciiTheme="minorHAnsi" w:hAnsiTheme="minorHAnsi"/>
          <w:bCs/>
        </w:rPr>
        <w:t>.</w:t>
      </w:r>
      <w:r>
        <w:rPr>
          <w:rFonts w:asciiTheme="minorHAnsi" w:hAnsiTheme="minorHAnsi" w:cs="Arial"/>
          <w:b/>
          <w:bCs/>
        </w:rPr>
        <w:t xml:space="preserve">  </w:t>
      </w:r>
      <w:r>
        <w:rPr>
          <w:rFonts w:asciiTheme="minorHAnsi" w:hAnsiTheme="minorHAnsi" w:cs="Arial"/>
          <w:bCs/>
        </w:rPr>
        <w:t>Otto J</w:t>
      </w:r>
      <w:r w:rsidR="005334A7">
        <w:rPr>
          <w:rFonts w:asciiTheme="minorHAnsi" w:hAnsiTheme="minorHAnsi" w:cs="Arial"/>
          <w:bCs/>
        </w:rPr>
        <w:t>.</w:t>
      </w:r>
      <w:r>
        <w:rPr>
          <w:rFonts w:asciiTheme="minorHAnsi" w:hAnsiTheme="minorHAnsi" w:cs="Arial"/>
          <w:bCs/>
        </w:rPr>
        <w:t xml:space="preserve"> </w:t>
      </w:r>
      <w:proofErr w:type="spellStart"/>
      <w:r>
        <w:rPr>
          <w:rFonts w:asciiTheme="minorHAnsi" w:hAnsiTheme="minorHAnsi" w:cs="Arial"/>
          <w:bCs/>
        </w:rPr>
        <w:t>Briner</w:t>
      </w:r>
      <w:proofErr w:type="spellEnd"/>
      <w:r>
        <w:rPr>
          <w:rFonts w:asciiTheme="minorHAnsi" w:hAnsiTheme="minorHAnsi" w:cs="Arial"/>
          <w:bCs/>
        </w:rPr>
        <w:t xml:space="preserve"> and Luke</w:t>
      </w:r>
      <w:r>
        <w:rPr>
          <w:rFonts w:asciiTheme="minorHAnsi" w:hAnsiTheme="minorHAnsi" w:cs="Arial"/>
          <w:bCs/>
          <w:color w:val="FF0000"/>
        </w:rPr>
        <w:t xml:space="preserve"> </w:t>
      </w:r>
      <w:r w:rsidRPr="00AD651F">
        <w:rPr>
          <w:rFonts w:asciiTheme="minorHAnsi" w:hAnsiTheme="minorHAnsi" w:cs="Arial"/>
          <w:bCs/>
        </w:rPr>
        <w:t xml:space="preserve">Jaffe </w:t>
      </w:r>
      <w:r>
        <w:rPr>
          <w:rFonts w:asciiTheme="minorHAnsi" w:hAnsiTheme="minorHAnsi" w:cs="Arial"/>
          <w:bCs/>
        </w:rPr>
        <w:t xml:space="preserve">(DNA Medicine Institute) aided </w:t>
      </w:r>
      <w:r w:rsidRPr="00943725">
        <w:rPr>
          <w:rFonts w:asciiTheme="minorHAnsi" w:hAnsiTheme="minorHAnsi" w:cs="Arial"/>
          <w:bCs/>
        </w:rPr>
        <w:t>in</w:t>
      </w:r>
      <w:r>
        <w:rPr>
          <w:rFonts w:asciiTheme="minorHAnsi" w:hAnsiTheme="minorHAnsi" w:cs="Arial"/>
          <w:bCs/>
        </w:rPr>
        <w:t xml:space="preserve"> rack assembly during summer 2010.</w:t>
      </w:r>
      <w:r w:rsidRPr="00943725">
        <w:rPr>
          <w:rFonts w:asciiTheme="minorHAnsi" w:hAnsiTheme="minorHAnsi" w:cs="Arial"/>
          <w:bCs/>
        </w:rPr>
        <w:t xml:space="preserve"> </w:t>
      </w:r>
      <w:r w:rsidRPr="00943725">
        <w:rPr>
          <w:rFonts w:asciiTheme="minorHAnsi" w:hAnsiTheme="minorHAnsi" w:cs="Arial"/>
        </w:rPr>
        <w:t>NASA flight video staff provided video footage</w:t>
      </w:r>
      <w:r>
        <w:rPr>
          <w:rFonts w:asciiTheme="minorHAnsi" w:hAnsiTheme="minorHAnsi" w:cs="Arial"/>
        </w:rPr>
        <w:t xml:space="preserve"> during flight week.  Carlos Barrientos (DNA Medicine Institute) provided photograph and figure assistance.  </w:t>
      </w:r>
      <w:r w:rsidRPr="00976CCA">
        <w:rPr>
          <w:rFonts w:asciiTheme="minorHAnsi" w:hAnsiTheme="minorHAnsi"/>
          <w:bCs/>
        </w:rPr>
        <w:t xml:space="preserve">Special thanks to the Facilitated Access to the Space Environment for Technology 2010 Program, the NASA Reduced Gravity </w:t>
      </w:r>
      <w:r w:rsidRPr="00E45EFB">
        <w:rPr>
          <w:rFonts w:asciiTheme="minorHAnsi" w:hAnsiTheme="minorHAnsi"/>
          <w:bCs/>
        </w:rPr>
        <w:t xml:space="preserve">Office, the Human Adaptation and Countermeasures Division, </w:t>
      </w:r>
      <w:r>
        <w:rPr>
          <w:rFonts w:asciiTheme="minorHAnsi" w:hAnsiTheme="minorHAnsi"/>
          <w:bCs/>
        </w:rPr>
        <w:t xml:space="preserve">NASA </w:t>
      </w:r>
      <w:r w:rsidRPr="00E45EFB">
        <w:rPr>
          <w:rFonts w:asciiTheme="minorHAnsi" w:hAnsiTheme="minorHAnsi"/>
          <w:bCs/>
        </w:rPr>
        <w:t>Glenn Researc</w:t>
      </w:r>
      <w:r>
        <w:rPr>
          <w:rFonts w:asciiTheme="minorHAnsi" w:hAnsiTheme="minorHAnsi"/>
          <w:bCs/>
        </w:rPr>
        <w:t>h Center, ZIN</w:t>
      </w:r>
      <w:r w:rsidRPr="00E45EFB">
        <w:rPr>
          <w:rFonts w:asciiTheme="minorHAnsi" w:hAnsiTheme="minorHAnsi"/>
          <w:bCs/>
        </w:rPr>
        <w:t xml:space="preserve"> Technologies, a</w:t>
      </w:r>
      <w:r>
        <w:rPr>
          <w:rFonts w:asciiTheme="minorHAnsi" w:hAnsiTheme="minorHAnsi"/>
          <w:bCs/>
        </w:rPr>
        <w:t>nd the Human Research Program.</w:t>
      </w:r>
    </w:p>
    <w:p w:rsidR="00FE5364" w:rsidRPr="000046CD" w:rsidRDefault="00FE5364" w:rsidP="00FE5364">
      <w:pPr>
        <w:widowControl w:val="0"/>
        <w:autoSpaceDE w:val="0"/>
        <w:autoSpaceDN w:val="0"/>
        <w:adjustRightInd w:val="0"/>
        <w:jc w:val="both"/>
        <w:rPr>
          <w:rFonts w:asciiTheme="minorHAnsi" w:hAnsiTheme="minorHAnsi" w:cs="Arial"/>
        </w:rPr>
      </w:pPr>
    </w:p>
    <w:p w:rsidR="00FE5364" w:rsidRPr="00FD2DD3" w:rsidRDefault="00FE5364" w:rsidP="00FE5364">
      <w:pPr>
        <w:widowControl w:val="0"/>
        <w:autoSpaceDE w:val="0"/>
        <w:autoSpaceDN w:val="0"/>
        <w:adjustRightInd w:val="0"/>
        <w:jc w:val="both"/>
        <w:rPr>
          <w:rFonts w:asciiTheme="minorHAnsi" w:hAnsiTheme="minorHAnsi" w:cs="Arial"/>
          <w:b/>
        </w:rPr>
      </w:pPr>
      <w:r w:rsidRPr="000046CD">
        <w:rPr>
          <w:rFonts w:asciiTheme="minorHAnsi" w:hAnsiTheme="minorHAnsi" w:cs="Arial"/>
          <w:b/>
        </w:rPr>
        <w:t>DISCLOSURES:</w:t>
      </w:r>
      <w:r>
        <w:rPr>
          <w:rFonts w:asciiTheme="minorHAnsi" w:hAnsiTheme="minorHAnsi" w:cs="Arial"/>
          <w:b/>
        </w:rPr>
        <w:t xml:space="preserve">  </w:t>
      </w:r>
      <w:r>
        <w:rPr>
          <w:rFonts w:asciiTheme="minorHAnsi" w:hAnsiTheme="minorHAnsi" w:cs="Arial"/>
        </w:rPr>
        <w:t xml:space="preserve">Eugene Y. Chan, Candice </w:t>
      </w:r>
      <w:proofErr w:type="spellStart"/>
      <w:r>
        <w:rPr>
          <w:rFonts w:asciiTheme="minorHAnsi" w:hAnsiTheme="minorHAnsi" w:cs="Arial"/>
        </w:rPr>
        <w:t>Bae</w:t>
      </w:r>
      <w:proofErr w:type="spellEnd"/>
      <w:r>
        <w:rPr>
          <w:rFonts w:asciiTheme="minorHAnsi" w:hAnsiTheme="minorHAnsi" w:cs="Arial"/>
        </w:rPr>
        <w:t>, and Julia Z. Sharpe are inventors on related technology patents filed through the DNA Medicine Institute, a commercial entity.</w:t>
      </w:r>
    </w:p>
    <w:p w:rsidR="00FE5364" w:rsidRPr="005C2D21" w:rsidRDefault="00FE5364" w:rsidP="00FE5364">
      <w:pPr>
        <w:widowControl w:val="0"/>
        <w:autoSpaceDE w:val="0"/>
        <w:autoSpaceDN w:val="0"/>
        <w:adjustRightInd w:val="0"/>
        <w:jc w:val="both"/>
        <w:rPr>
          <w:rFonts w:asciiTheme="minorHAnsi" w:hAnsiTheme="minorHAnsi" w:cs="Arial"/>
          <w:b/>
        </w:rPr>
      </w:pPr>
    </w:p>
    <w:p w:rsidR="00FE5364" w:rsidRPr="00591C39" w:rsidRDefault="00FE5364" w:rsidP="00C1309A">
      <w:pPr>
        <w:jc w:val="both"/>
        <w:rPr>
          <w:rFonts w:asciiTheme="minorHAnsi" w:hAnsiTheme="minorHAnsi" w:cs="Arial"/>
          <w:b/>
          <w:bCs/>
          <w:color w:val="00FF00"/>
        </w:rPr>
      </w:pPr>
      <w:r w:rsidRPr="000046CD">
        <w:rPr>
          <w:rFonts w:asciiTheme="minorHAnsi" w:hAnsiTheme="minorHAnsi" w:cs="Arial"/>
          <w:b/>
          <w:bCs/>
        </w:rPr>
        <w:t>REFERENCES</w:t>
      </w:r>
      <w:r>
        <w:rPr>
          <w:rFonts w:asciiTheme="minorHAnsi" w:hAnsiTheme="minorHAnsi" w:cs="Arial"/>
          <w:b/>
          <w:bCs/>
        </w:rPr>
        <w:t>:</w:t>
      </w:r>
    </w:p>
    <w:p w:rsidR="00F328C2" w:rsidRPr="004C3075" w:rsidRDefault="00F328C2" w:rsidP="00C1309A">
      <w:pPr>
        <w:pStyle w:val="ListParagraph"/>
        <w:numPr>
          <w:ilvl w:val="0"/>
          <w:numId w:val="25"/>
        </w:numPr>
        <w:ind w:left="540"/>
        <w:rPr>
          <w:rFonts w:asciiTheme="minorHAnsi" w:hAnsiTheme="minorHAnsi"/>
          <w:color w:val="auto"/>
        </w:rPr>
      </w:pPr>
      <w:r>
        <w:t xml:space="preserve">Thomas, R. A., </w:t>
      </w:r>
      <w:proofErr w:type="spellStart"/>
      <w:r>
        <w:t>Krishan</w:t>
      </w:r>
      <w:proofErr w:type="spellEnd"/>
      <w:r>
        <w:t xml:space="preserve">, A., Robinson, D. M., </w:t>
      </w:r>
      <w:proofErr w:type="spellStart"/>
      <w:r>
        <w:t>Sams</w:t>
      </w:r>
      <w:proofErr w:type="spellEnd"/>
      <w:r>
        <w:t xml:space="preserve">, C. &amp; Costa, F. NASA/American Cancer Society High-Resolution Flow Cytometry Project-I. </w:t>
      </w:r>
      <w:r>
        <w:rPr>
          <w:i/>
          <w:iCs/>
        </w:rPr>
        <w:t>Cytometry</w:t>
      </w:r>
      <w:r>
        <w:t xml:space="preserve"> </w:t>
      </w:r>
      <w:r>
        <w:rPr>
          <w:b/>
          <w:bCs/>
        </w:rPr>
        <w:t>43,</w:t>
      </w:r>
      <w:r>
        <w:t xml:space="preserve"> 2–11 (2001).</w:t>
      </w:r>
    </w:p>
    <w:p w:rsidR="00F328C2" w:rsidRPr="004C3075" w:rsidRDefault="00F328C2" w:rsidP="00C1309A">
      <w:pPr>
        <w:pStyle w:val="ListParagraph"/>
        <w:numPr>
          <w:ilvl w:val="0"/>
          <w:numId w:val="25"/>
        </w:numPr>
        <w:ind w:left="540"/>
        <w:rPr>
          <w:rFonts w:asciiTheme="minorHAnsi" w:hAnsiTheme="minorHAnsi"/>
          <w:color w:val="auto"/>
        </w:rPr>
      </w:pPr>
      <w:r>
        <w:t xml:space="preserve">Wen, J., </w:t>
      </w:r>
      <w:proofErr w:type="spellStart"/>
      <w:r>
        <w:t>Krishan</w:t>
      </w:r>
      <w:proofErr w:type="spellEnd"/>
      <w:r>
        <w:t xml:space="preserve">, A. &amp; Thomas, R. A. NASA/American Cancer Society High-Resolution Flow Cytometry Project - II. Effect of pH and DAPI concentration on dual parametric analysis of DNA/DAPI fluorescence and electronic nuclear volume. </w:t>
      </w:r>
      <w:r>
        <w:rPr>
          <w:i/>
          <w:iCs/>
        </w:rPr>
        <w:t>Cytometry</w:t>
      </w:r>
      <w:r>
        <w:t xml:space="preserve"> </w:t>
      </w:r>
      <w:r>
        <w:rPr>
          <w:b/>
          <w:bCs/>
        </w:rPr>
        <w:t>43,</w:t>
      </w:r>
      <w:r>
        <w:t xml:space="preserve"> 12–5 (2001).</w:t>
      </w:r>
    </w:p>
    <w:p w:rsidR="00F328C2" w:rsidRPr="004C3075" w:rsidRDefault="00F328C2" w:rsidP="00C1309A">
      <w:pPr>
        <w:pStyle w:val="ListParagraph"/>
        <w:numPr>
          <w:ilvl w:val="0"/>
          <w:numId w:val="25"/>
        </w:numPr>
        <w:ind w:left="540"/>
        <w:rPr>
          <w:rFonts w:asciiTheme="minorHAnsi" w:hAnsiTheme="minorHAnsi"/>
          <w:color w:val="auto"/>
        </w:rPr>
      </w:pPr>
      <w:proofErr w:type="spellStart"/>
      <w:r>
        <w:t>Krishan</w:t>
      </w:r>
      <w:proofErr w:type="spellEnd"/>
      <w:r>
        <w:t xml:space="preserve">, A., Wen, J., Thomas, R. A., Sridhar, K. S. &amp; Smith, W. I. NASA/American Cancer Society High-Resolution Flow Cytometry Project - III. </w:t>
      </w:r>
      <w:proofErr w:type="spellStart"/>
      <w:r>
        <w:t>Multiparametric</w:t>
      </w:r>
      <w:proofErr w:type="spellEnd"/>
      <w:r>
        <w:t xml:space="preserve"> analysis of DNA content and electronic nuclear volume in human solid tumors. </w:t>
      </w:r>
      <w:r>
        <w:rPr>
          <w:i/>
          <w:iCs/>
        </w:rPr>
        <w:t>Cytometry</w:t>
      </w:r>
      <w:r>
        <w:t xml:space="preserve"> </w:t>
      </w:r>
      <w:r>
        <w:rPr>
          <w:b/>
          <w:bCs/>
        </w:rPr>
        <w:t>43,</w:t>
      </w:r>
      <w:r>
        <w:t xml:space="preserve"> 16–22 (2001).</w:t>
      </w:r>
    </w:p>
    <w:p w:rsidR="00F328C2" w:rsidRPr="002F4672" w:rsidRDefault="00F328C2" w:rsidP="00C1309A">
      <w:pPr>
        <w:pStyle w:val="ListParagraph"/>
        <w:numPr>
          <w:ilvl w:val="0"/>
          <w:numId w:val="25"/>
        </w:numPr>
        <w:ind w:left="540"/>
        <w:rPr>
          <w:rFonts w:asciiTheme="minorHAnsi" w:hAnsiTheme="minorHAnsi" w:cs="Arial"/>
          <w:bCs/>
          <w:color w:val="auto"/>
          <w:u w:val="single"/>
        </w:rPr>
      </w:pPr>
      <w:r>
        <w:t xml:space="preserve">Cram, L. S. Spin-offs from the NASA space program for tumor diagnosis. </w:t>
      </w:r>
      <w:r>
        <w:rPr>
          <w:i/>
          <w:iCs/>
        </w:rPr>
        <w:t>Cytometry</w:t>
      </w:r>
      <w:r>
        <w:t xml:space="preserve"> </w:t>
      </w:r>
      <w:r>
        <w:rPr>
          <w:b/>
          <w:bCs/>
        </w:rPr>
        <w:t>43,</w:t>
      </w:r>
      <w:r>
        <w:t xml:space="preserve"> 1 </w:t>
      </w:r>
      <w:r>
        <w:lastRenderedPageBreak/>
        <w:t>(2001).</w:t>
      </w:r>
    </w:p>
    <w:p w:rsidR="00F328C2" w:rsidRDefault="00F328C2" w:rsidP="00C1309A">
      <w:pPr>
        <w:pStyle w:val="ListParagraph"/>
        <w:numPr>
          <w:ilvl w:val="0"/>
          <w:numId w:val="25"/>
        </w:numPr>
        <w:ind w:left="540"/>
        <w:rPr>
          <w:rFonts w:asciiTheme="minorHAnsi" w:hAnsiTheme="minorHAnsi"/>
          <w:color w:val="auto"/>
        </w:rPr>
      </w:pPr>
      <w:proofErr w:type="spellStart"/>
      <w:r w:rsidRPr="00894846">
        <w:rPr>
          <w:rFonts w:asciiTheme="minorHAnsi" w:hAnsiTheme="minorHAnsi"/>
          <w:color w:val="auto"/>
        </w:rPr>
        <w:t>Crucian</w:t>
      </w:r>
      <w:proofErr w:type="spellEnd"/>
      <w:r w:rsidRPr="00894846">
        <w:rPr>
          <w:rFonts w:asciiTheme="minorHAnsi" w:hAnsiTheme="minorHAnsi"/>
          <w:color w:val="auto"/>
        </w:rPr>
        <w:t xml:space="preserve">, B. &amp; </w:t>
      </w:r>
      <w:proofErr w:type="spellStart"/>
      <w:r w:rsidRPr="00894846">
        <w:rPr>
          <w:rFonts w:asciiTheme="minorHAnsi" w:hAnsiTheme="minorHAnsi"/>
          <w:color w:val="auto"/>
        </w:rPr>
        <w:t>Sams</w:t>
      </w:r>
      <w:proofErr w:type="spellEnd"/>
      <w:r w:rsidRPr="00894846">
        <w:rPr>
          <w:rFonts w:asciiTheme="minorHAnsi" w:hAnsiTheme="minorHAnsi"/>
          <w:color w:val="auto"/>
        </w:rPr>
        <w:t xml:space="preserve">, C. Reduced gravity evaluation of potential spaceflight-compatible flow cytometer technology. </w:t>
      </w:r>
      <w:r w:rsidRPr="002C077F">
        <w:rPr>
          <w:rFonts w:asciiTheme="minorHAnsi" w:hAnsiTheme="minorHAnsi"/>
          <w:i/>
          <w:iCs/>
          <w:color w:val="auto"/>
        </w:rPr>
        <w:t xml:space="preserve">Cytometry B </w:t>
      </w:r>
      <w:proofErr w:type="spellStart"/>
      <w:r w:rsidRPr="002C077F">
        <w:rPr>
          <w:rFonts w:asciiTheme="minorHAnsi" w:hAnsiTheme="minorHAnsi"/>
          <w:i/>
          <w:iCs/>
          <w:color w:val="auto"/>
        </w:rPr>
        <w:t>Clin</w:t>
      </w:r>
      <w:proofErr w:type="spellEnd"/>
      <w:r>
        <w:rPr>
          <w:rFonts w:asciiTheme="minorHAnsi" w:hAnsiTheme="minorHAnsi"/>
          <w:i/>
          <w:iCs/>
          <w:color w:val="auto"/>
        </w:rPr>
        <w:t>.</w:t>
      </w:r>
      <w:r w:rsidRPr="002C077F">
        <w:rPr>
          <w:rFonts w:asciiTheme="minorHAnsi" w:hAnsiTheme="minorHAnsi"/>
          <w:i/>
          <w:iCs/>
          <w:color w:val="auto"/>
        </w:rPr>
        <w:t xml:space="preserve"> </w:t>
      </w:r>
      <w:proofErr w:type="spellStart"/>
      <w:r w:rsidRPr="002C077F">
        <w:rPr>
          <w:rFonts w:asciiTheme="minorHAnsi" w:hAnsiTheme="minorHAnsi"/>
          <w:i/>
          <w:iCs/>
          <w:color w:val="auto"/>
        </w:rPr>
        <w:t>Cytom</w:t>
      </w:r>
      <w:proofErr w:type="spellEnd"/>
      <w:r>
        <w:rPr>
          <w:rFonts w:asciiTheme="minorHAnsi" w:hAnsiTheme="minorHAnsi"/>
          <w:i/>
          <w:iCs/>
          <w:color w:val="auto"/>
        </w:rPr>
        <w:t>.</w:t>
      </w:r>
      <w:r w:rsidRPr="002C077F">
        <w:rPr>
          <w:rFonts w:asciiTheme="minorHAnsi" w:hAnsiTheme="minorHAnsi"/>
          <w:i/>
          <w:iCs/>
          <w:color w:val="auto"/>
        </w:rPr>
        <w:t xml:space="preserve"> </w:t>
      </w:r>
      <w:r w:rsidRPr="00275683">
        <w:rPr>
          <w:rFonts w:asciiTheme="minorHAnsi" w:hAnsiTheme="minorHAnsi"/>
          <w:b/>
          <w:bCs/>
          <w:color w:val="auto"/>
        </w:rPr>
        <w:t>66</w:t>
      </w:r>
      <w:r w:rsidRPr="00894846">
        <w:rPr>
          <w:rFonts w:asciiTheme="minorHAnsi" w:hAnsiTheme="minorHAnsi"/>
          <w:color w:val="auto"/>
        </w:rPr>
        <w:t xml:space="preserve"> (1), 1–9, doi:10.1002/cyto.b.20057</w:t>
      </w:r>
      <w:r w:rsidR="00C1309A">
        <w:rPr>
          <w:rFonts w:asciiTheme="minorHAnsi" w:hAnsiTheme="minorHAnsi"/>
          <w:color w:val="auto"/>
        </w:rPr>
        <w:t>,</w:t>
      </w:r>
      <w:r w:rsidRPr="00894846">
        <w:rPr>
          <w:rFonts w:asciiTheme="minorHAnsi" w:hAnsiTheme="minorHAnsi"/>
          <w:color w:val="auto"/>
        </w:rPr>
        <w:t xml:space="preserve"> (2005).</w:t>
      </w:r>
    </w:p>
    <w:p w:rsidR="004C6035" w:rsidRDefault="004C6035" w:rsidP="00C1309A">
      <w:pPr>
        <w:pStyle w:val="ListParagraph"/>
        <w:numPr>
          <w:ilvl w:val="0"/>
          <w:numId w:val="25"/>
        </w:numPr>
        <w:ind w:left="540"/>
        <w:rPr>
          <w:rFonts w:asciiTheme="minorHAnsi" w:hAnsiTheme="minorHAnsi"/>
          <w:color w:val="auto"/>
        </w:rPr>
      </w:pPr>
      <w:r w:rsidRPr="00894846">
        <w:rPr>
          <w:rFonts w:asciiTheme="minorHAnsi" w:hAnsiTheme="minorHAnsi"/>
          <w:color w:val="auto"/>
        </w:rPr>
        <w:t xml:space="preserve">Shi, W., </w:t>
      </w:r>
      <w:proofErr w:type="spellStart"/>
      <w:r w:rsidRPr="00894846">
        <w:rPr>
          <w:rFonts w:asciiTheme="minorHAnsi" w:hAnsiTheme="minorHAnsi"/>
          <w:color w:val="auto"/>
        </w:rPr>
        <w:t>Kasdan</w:t>
      </w:r>
      <w:proofErr w:type="spellEnd"/>
      <w:r w:rsidRPr="00894846">
        <w:rPr>
          <w:rFonts w:asciiTheme="minorHAnsi" w:hAnsiTheme="minorHAnsi"/>
          <w:color w:val="auto"/>
        </w:rPr>
        <w:t>, H. L., Fridge, A.</w:t>
      </w:r>
      <w:r>
        <w:rPr>
          <w:rFonts w:asciiTheme="minorHAnsi" w:hAnsiTheme="minorHAnsi"/>
          <w:color w:val="auto"/>
        </w:rPr>
        <w:t>,</w:t>
      </w:r>
      <w:r w:rsidRPr="00894846">
        <w:rPr>
          <w:rFonts w:asciiTheme="minorHAnsi" w:hAnsiTheme="minorHAnsi"/>
          <w:color w:val="auto"/>
        </w:rPr>
        <w:t xml:space="preserve"> &amp; Tai, Y.-C. Four-part differential leukocyte count using </w:t>
      </w:r>
      <w:proofErr w:type="spellStart"/>
      <w:r w:rsidRPr="00894846">
        <w:rPr>
          <w:rFonts w:asciiTheme="minorHAnsi" w:hAnsiTheme="minorHAnsi"/>
          <w:color w:val="auto"/>
        </w:rPr>
        <w:t>μflow</w:t>
      </w:r>
      <w:proofErr w:type="spellEnd"/>
      <w:r w:rsidRPr="00894846">
        <w:rPr>
          <w:rFonts w:asciiTheme="minorHAnsi" w:hAnsiTheme="minorHAnsi"/>
          <w:color w:val="auto"/>
        </w:rPr>
        <w:t xml:space="preserve"> cytometer. </w:t>
      </w:r>
      <w:r w:rsidRPr="00894846">
        <w:rPr>
          <w:rFonts w:asciiTheme="minorHAnsi" w:hAnsiTheme="minorHAnsi"/>
          <w:i/>
          <w:iCs/>
          <w:color w:val="auto"/>
        </w:rPr>
        <w:t xml:space="preserve">2010 IEEE 23rd International Conference on </w:t>
      </w:r>
      <w:r>
        <w:rPr>
          <w:rFonts w:asciiTheme="minorHAnsi" w:hAnsiTheme="minorHAnsi"/>
          <w:i/>
          <w:iCs/>
          <w:color w:val="auto"/>
        </w:rPr>
        <w:t>Micro Electro Mechanical System</w:t>
      </w:r>
      <w:r w:rsidRPr="00586DA5">
        <w:rPr>
          <w:rFonts w:asciiTheme="minorHAnsi" w:hAnsiTheme="minorHAnsi"/>
          <w:i/>
          <w:color w:val="auto"/>
        </w:rPr>
        <w:t>s</w:t>
      </w:r>
      <w:r>
        <w:rPr>
          <w:rFonts w:asciiTheme="minorHAnsi" w:hAnsiTheme="minorHAnsi"/>
          <w:i/>
          <w:color w:val="auto"/>
        </w:rPr>
        <w:t>.</w:t>
      </w:r>
      <w:r>
        <w:rPr>
          <w:rFonts w:asciiTheme="minorHAnsi" w:hAnsiTheme="minorHAnsi"/>
          <w:color w:val="auto"/>
        </w:rPr>
        <w:t xml:space="preserve"> </w:t>
      </w:r>
      <w:r w:rsidRPr="00586DA5">
        <w:rPr>
          <w:rFonts w:asciiTheme="minorHAnsi" w:hAnsiTheme="minorHAnsi"/>
          <w:b/>
          <w:bCs/>
          <w:color w:val="auto"/>
        </w:rPr>
        <w:t>13</w:t>
      </w:r>
      <w:r>
        <w:rPr>
          <w:rFonts w:asciiTheme="minorHAnsi" w:hAnsiTheme="minorHAnsi"/>
          <w:color w:val="auto"/>
        </w:rPr>
        <w:t xml:space="preserve"> (7), 1019–</w:t>
      </w:r>
      <w:r w:rsidRPr="00894846">
        <w:rPr>
          <w:rFonts w:asciiTheme="minorHAnsi" w:hAnsiTheme="minorHAnsi"/>
          <w:color w:val="auto"/>
        </w:rPr>
        <w:t>22, doi:10.1109/MEMSYS.2010.5442382</w:t>
      </w:r>
      <w:r w:rsidR="00C1309A">
        <w:rPr>
          <w:rFonts w:asciiTheme="minorHAnsi" w:hAnsiTheme="minorHAnsi"/>
          <w:color w:val="auto"/>
        </w:rPr>
        <w:t>,</w:t>
      </w:r>
      <w:r w:rsidRPr="00894846">
        <w:rPr>
          <w:rFonts w:asciiTheme="minorHAnsi" w:hAnsiTheme="minorHAnsi"/>
          <w:color w:val="auto"/>
        </w:rPr>
        <w:t xml:space="preserve"> (2010).</w:t>
      </w:r>
    </w:p>
    <w:p w:rsidR="004C6035" w:rsidRPr="004C3075" w:rsidRDefault="004C6035" w:rsidP="00C1309A">
      <w:pPr>
        <w:pStyle w:val="ListParagraph"/>
        <w:numPr>
          <w:ilvl w:val="0"/>
          <w:numId w:val="25"/>
        </w:numPr>
        <w:ind w:left="540"/>
        <w:rPr>
          <w:rFonts w:asciiTheme="minorHAnsi" w:hAnsiTheme="minorHAnsi"/>
          <w:color w:val="auto"/>
        </w:rPr>
      </w:pPr>
      <w:r w:rsidRPr="00003739">
        <w:rPr>
          <w:rFonts w:asciiTheme="minorHAnsi" w:hAnsiTheme="minorHAnsi"/>
        </w:rPr>
        <w:t xml:space="preserve">Tai, Y.-C., Ho, C.-M. &amp; </w:t>
      </w:r>
      <w:proofErr w:type="spellStart"/>
      <w:r w:rsidRPr="00003739">
        <w:rPr>
          <w:rFonts w:asciiTheme="minorHAnsi" w:hAnsiTheme="minorHAnsi"/>
        </w:rPr>
        <w:t>Kasdan</w:t>
      </w:r>
      <w:proofErr w:type="spellEnd"/>
      <w:r w:rsidRPr="00003739">
        <w:rPr>
          <w:rFonts w:asciiTheme="minorHAnsi" w:hAnsiTheme="minorHAnsi"/>
        </w:rPr>
        <w:t xml:space="preserve">, H. L. In-Flight Blood Analysis Technology for Astronaut Health Monitoring. NASA Human Research Program Investigators’ Workshop (2010).  Found at: </w:t>
      </w:r>
      <w:hyperlink r:id="rId20" w:history="1">
        <w:r w:rsidRPr="00003739">
          <w:rPr>
            <w:rFonts w:asciiTheme="minorHAnsi" w:hAnsiTheme="minorHAnsi"/>
          </w:rPr>
          <w:t>http://www.dsls.usra.edu/meetings/hrp2010/pdf/ExMC/1018Tai.pdf</w:t>
        </w:r>
      </w:hyperlink>
      <w:r w:rsidRPr="00003739">
        <w:rPr>
          <w:rFonts w:asciiTheme="minorHAnsi" w:hAnsiTheme="minorHAnsi"/>
        </w:rPr>
        <w:t>.</w:t>
      </w:r>
    </w:p>
    <w:p w:rsidR="004C6035" w:rsidRPr="004C3075" w:rsidRDefault="004C6035" w:rsidP="00C1309A">
      <w:pPr>
        <w:pStyle w:val="ListParagraph"/>
        <w:numPr>
          <w:ilvl w:val="0"/>
          <w:numId w:val="25"/>
        </w:numPr>
        <w:ind w:left="540"/>
        <w:rPr>
          <w:rFonts w:asciiTheme="minorHAnsi" w:hAnsiTheme="minorHAnsi"/>
          <w:color w:val="auto"/>
        </w:rPr>
      </w:pPr>
      <w:r w:rsidRPr="00AD7795">
        <w:rPr>
          <w:rFonts w:asciiTheme="minorHAnsi" w:hAnsiTheme="minorHAnsi"/>
        </w:rPr>
        <w:t xml:space="preserve">Shi, W., </w:t>
      </w:r>
      <w:proofErr w:type="spellStart"/>
      <w:r w:rsidRPr="00AD7795">
        <w:rPr>
          <w:rFonts w:asciiTheme="minorHAnsi" w:hAnsiTheme="minorHAnsi"/>
        </w:rPr>
        <w:t>Guo</w:t>
      </w:r>
      <w:proofErr w:type="spellEnd"/>
      <w:r w:rsidRPr="00AD7795">
        <w:rPr>
          <w:rFonts w:asciiTheme="minorHAnsi" w:hAnsiTheme="minorHAnsi"/>
        </w:rPr>
        <w:t xml:space="preserve">, L. W., </w:t>
      </w:r>
      <w:proofErr w:type="spellStart"/>
      <w:r w:rsidRPr="00AD7795">
        <w:rPr>
          <w:rFonts w:asciiTheme="minorHAnsi" w:hAnsiTheme="minorHAnsi"/>
        </w:rPr>
        <w:t>Kasdan</w:t>
      </w:r>
      <w:proofErr w:type="spellEnd"/>
      <w:r w:rsidRPr="00AD7795">
        <w:rPr>
          <w:rFonts w:asciiTheme="minorHAnsi" w:hAnsiTheme="minorHAnsi"/>
        </w:rPr>
        <w:t xml:space="preserve">, H., Fridge, A. &amp; Tai, Y. Leukocyte 5-part differential count using a microfluidic cytometer. </w:t>
      </w:r>
      <w:r w:rsidRPr="00AD7795">
        <w:rPr>
          <w:rFonts w:asciiTheme="minorHAnsi" w:hAnsiTheme="minorHAnsi"/>
          <w:i/>
          <w:iCs/>
        </w:rPr>
        <w:t xml:space="preserve">2011 16th International Solid-State Sensors, Actuators and </w:t>
      </w:r>
      <w:r w:rsidRPr="00003739">
        <w:rPr>
          <w:rFonts w:asciiTheme="minorHAnsi" w:hAnsiTheme="minorHAnsi"/>
        </w:rPr>
        <w:t>Microsystems Conference.</w:t>
      </w:r>
      <w:r w:rsidRPr="00AD7795">
        <w:rPr>
          <w:rFonts w:asciiTheme="minorHAnsi" w:hAnsiTheme="minorHAnsi"/>
        </w:rPr>
        <w:t xml:space="preserve"> 2956–2959, doi:10.1109/TRANSDUCERS.2011.5969374</w:t>
      </w:r>
      <w:r w:rsidR="00C1309A">
        <w:rPr>
          <w:rFonts w:asciiTheme="minorHAnsi" w:hAnsiTheme="minorHAnsi"/>
        </w:rPr>
        <w:t>,</w:t>
      </w:r>
      <w:r w:rsidRPr="00AD7795">
        <w:rPr>
          <w:rFonts w:asciiTheme="minorHAnsi" w:hAnsiTheme="minorHAnsi"/>
        </w:rPr>
        <w:t xml:space="preserve"> (2011).</w:t>
      </w:r>
    </w:p>
    <w:p w:rsidR="004C6035" w:rsidRDefault="004C6035" w:rsidP="00C1309A">
      <w:pPr>
        <w:pStyle w:val="ListParagraph"/>
        <w:numPr>
          <w:ilvl w:val="0"/>
          <w:numId w:val="25"/>
        </w:numPr>
        <w:ind w:left="540"/>
        <w:rPr>
          <w:rFonts w:asciiTheme="minorHAnsi" w:hAnsiTheme="minorHAnsi"/>
          <w:color w:val="auto"/>
        </w:rPr>
      </w:pPr>
      <w:r w:rsidRPr="00894846">
        <w:rPr>
          <w:rFonts w:asciiTheme="minorHAnsi" w:hAnsiTheme="minorHAnsi"/>
          <w:color w:val="auto"/>
        </w:rPr>
        <w:t xml:space="preserve">Shi, W., </w:t>
      </w:r>
      <w:proofErr w:type="spellStart"/>
      <w:r w:rsidRPr="00894846">
        <w:rPr>
          <w:rFonts w:asciiTheme="minorHAnsi" w:hAnsiTheme="minorHAnsi"/>
          <w:color w:val="auto"/>
        </w:rPr>
        <w:t>Guo</w:t>
      </w:r>
      <w:proofErr w:type="spellEnd"/>
      <w:r w:rsidRPr="00894846">
        <w:rPr>
          <w:rFonts w:asciiTheme="minorHAnsi" w:hAnsiTheme="minorHAnsi"/>
          <w:color w:val="auto"/>
        </w:rPr>
        <w:t xml:space="preserve">, L., </w:t>
      </w:r>
      <w:proofErr w:type="spellStart"/>
      <w:r w:rsidRPr="00894846">
        <w:rPr>
          <w:rFonts w:asciiTheme="minorHAnsi" w:hAnsiTheme="minorHAnsi"/>
          <w:color w:val="auto"/>
        </w:rPr>
        <w:t>Kasdan</w:t>
      </w:r>
      <w:proofErr w:type="spellEnd"/>
      <w:r w:rsidRPr="00894846">
        <w:rPr>
          <w:rFonts w:asciiTheme="minorHAnsi" w:hAnsiTheme="minorHAnsi"/>
          <w:color w:val="auto"/>
        </w:rPr>
        <w:t>, H.</w:t>
      </w:r>
      <w:r>
        <w:rPr>
          <w:rFonts w:asciiTheme="minorHAnsi" w:hAnsiTheme="minorHAnsi"/>
          <w:color w:val="auto"/>
        </w:rPr>
        <w:t>,</w:t>
      </w:r>
      <w:r w:rsidRPr="00894846">
        <w:rPr>
          <w:rFonts w:asciiTheme="minorHAnsi" w:hAnsiTheme="minorHAnsi"/>
          <w:color w:val="auto"/>
        </w:rPr>
        <w:t xml:space="preserve"> &amp; Tai, Y.-C. Four-part leukocyte differential count based on </w:t>
      </w:r>
      <w:proofErr w:type="spellStart"/>
      <w:r w:rsidRPr="00894846">
        <w:rPr>
          <w:rFonts w:asciiTheme="minorHAnsi" w:hAnsiTheme="minorHAnsi"/>
          <w:color w:val="auto"/>
        </w:rPr>
        <w:t>sheathless</w:t>
      </w:r>
      <w:proofErr w:type="spellEnd"/>
      <w:r w:rsidRPr="00894846">
        <w:rPr>
          <w:rFonts w:asciiTheme="minorHAnsi" w:hAnsiTheme="minorHAnsi"/>
          <w:color w:val="auto"/>
        </w:rPr>
        <w:t xml:space="preserve"> </w:t>
      </w:r>
      <w:proofErr w:type="spellStart"/>
      <w:r w:rsidRPr="00894846">
        <w:rPr>
          <w:rFonts w:asciiTheme="minorHAnsi" w:hAnsiTheme="minorHAnsi"/>
          <w:color w:val="auto"/>
        </w:rPr>
        <w:t>microflow</w:t>
      </w:r>
      <w:proofErr w:type="spellEnd"/>
      <w:r w:rsidRPr="00894846">
        <w:rPr>
          <w:rFonts w:asciiTheme="minorHAnsi" w:hAnsiTheme="minorHAnsi"/>
          <w:color w:val="auto"/>
        </w:rPr>
        <w:t xml:space="preserve"> cytometer and fluorescent dye assay. </w:t>
      </w:r>
      <w:r>
        <w:rPr>
          <w:rFonts w:asciiTheme="minorHAnsi" w:hAnsiTheme="minorHAnsi"/>
          <w:i/>
          <w:iCs/>
          <w:color w:val="auto"/>
        </w:rPr>
        <w:t>Lab C</w:t>
      </w:r>
      <w:r w:rsidRPr="00894846">
        <w:rPr>
          <w:rFonts w:asciiTheme="minorHAnsi" w:hAnsiTheme="minorHAnsi"/>
          <w:i/>
          <w:iCs/>
          <w:color w:val="auto"/>
        </w:rPr>
        <w:t>hip</w:t>
      </w:r>
      <w:r>
        <w:rPr>
          <w:rFonts w:asciiTheme="minorHAnsi" w:hAnsiTheme="minorHAnsi"/>
          <w:i/>
          <w:iCs/>
          <w:color w:val="auto"/>
        </w:rPr>
        <w:t>.</w:t>
      </w:r>
      <w:r w:rsidRPr="00894846">
        <w:rPr>
          <w:rFonts w:asciiTheme="minorHAnsi" w:hAnsiTheme="minorHAnsi"/>
          <w:color w:val="auto"/>
        </w:rPr>
        <w:t xml:space="preserve"> </w:t>
      </w:r>
      <w:r w:rsidRPr="00C82D48">
        <w:rPr>
          <w:rFonts w:asciiTheme="minorHAnsi" w:hAnsiTheme="minorHAnsi"/>
          <w:b/>
          <w:bCs/>
          <w:color w:val="auto"/>
        </w:rPr>
        <w:t>13</w:t>
      </w:r>
      <w:r w:rsidRPr="00894846">
        <w:rPr>
          <w:rFonts w:asciiTheme="minorHAnsi" w:hAnsiTheme="minorHAnsi"/>
          <w:color w:val="auto"/>
        </w:rPr>
        <w:t xml:space="preserve"> (7), 1257–65, doi</w:t>
      </w:r>
      <w:proofErr w:type="gramStart"/>
      <w:r w:rsidRPr="00894846">
        <w:rPr>
          <w:rFonts w:asciiTheme="minorHAnsi" w:hAnsiTheme="minorHAnsi"/>
          <w:color w:val="auto"/>
        </w:rPr>
        <w:t>:10.1039</w:t>
      </w:r>
      <w:proofErr w:type="gramEnd"/>
      <w:r w:rsidRPr="00894846">
        <w:rPr>
          <w:rFonts w:asciiTheme="minorHAnsi" w:hAnsiTheme="minorHAnsi"/>
          <w:color w:val="auto"/>
        </w:rPr>
        <w:t>/c3lc41059e</w:t>
      </w:r>
      <w:r w:rsidR="00C1309A">
        <w:rPr>
          <w:rFonts w:asciiTheme="minorHAnsi" w:hAnsiTheme="minorHAnsi"/>
          <w:color w:val="auto"/>
        </w:rPr>
        <w:t>,</w:t>
      </w:r>
      <w:r w:rsidRPr="00894846">
        <w:rPr>
          <w:rFonts w:asciiTheme="minorHAnsi" w:hAnsiTheme="minorHAnsi"/>
          <w:color w:val="auto"/>
        </w:rPr>
        <w:t xml:space="preserve"> (2013).</w:t>
      </w:r>
    </w:p>
    <w:p w:rsidR="00F328C2" w:rsidRDefault="004C6035" w:rsidP="00C1309A">
      <w:pPr>
        <w:pStyle w:val="ListParagraph"/>
        <w:numPr>
          <w:ilvl w:val="0"/>
          <w:numId w:val="25"/>
        </w:numPr>
        <w:ind w:left="540"/>
        <w:rPr>
          <w:rFonts w:asciiTheme="minorHAnsi" w:hAnsiTheme="minorHAnsi" w:cs="Arial"/>
          <w:bCs/>
          <w:color w:val="auto"/>
          <w:u w:val="single"/>
        </w:rPr>
      </w:pPr>
      <w:proofErr w:type="spellStart"/>
      <w:r w:rsidRPr="00F1364F">
        <w:rPr>
          <w:rFonts w:asciiTheme="minorHAnsi" w:hAnsiTheme="minorHAnsi"/>
        </w:rPr>
        <w:t>Dubeau-Laramée</w:t>
      </w:r>
      <w:proofErr w:type="spellEnd"/>
      <w:r w:rsidRPr="00F1364F">
        <w:rPr>
          <w:rFonts w:asciiTheme="minorHAnsi" w:hAnsiTheme="minorHAnsi"/>
        </w:rPr>
        <w:t xml:space="preserve">, G., </w:t>
      </w:r>
      <w:proofErr w:type="spellStart"/>
      <w:r w:rsidRPr="00F1364F">
        <w:rPr>
          <w:rFonts w:asciiTheme="minorHAnsi" w:hAnsiTheme="minorHAnsi"/>
        </w:rPr>
        <w:t>Rivière</w:t>
      </w:r>
      <w:proofErr w:type="spellEnd"/>
      <w:r w:rsidRPr="00F1364F">
        <w:rPr>
          <w:rFonts w:asciiTheme="minorHAnsi" w:hAnsiTheme="minorHAnsi"/>
        </w:rPr>
        <w:t xml:space="preserve">, C., Jean, I., </w:t>
      </w:r>
      <w:proofErr w:type="spellStart"/>
      <w:r w:rsidRPr="00F1364F">
        <w:rPr>
          <w:rFonts w:asciiTheme="minorHAnsi" w:hAnsiTheme="minorHAnsi"/>
        </w:rPr>
        <w:t>Mermut</w:t>
      </w:r>
      <w:proofErr w:type="spellEnd"/>
      <w:r w:rsidRPr="00F1364F">
        <w:rPr>
          <w:rFonts w:asciiTheme="minorHAnsi" w:hAnsiTheme="minorHAnsi"/>
        </w:rPr>
        <w:t xml:space="preserve">, O. &amp; Cohen, L. Y. Microflow1, a </w:t>
      </w:r>
      <w:r>
        <w:rPr>
          <w:rFonts w:asciiTheme="minorHAnsi" w:hAnsiTheme="minorHAnsi"/>
        </w:rPr>
        <w:t xml:space="preserve"> </w:t>
      </w:r>
      <w:proofErr w:type="spellStart"/>
      <w:r w:rsidRPr="00F1364F">
        <w:rPr>
          <w:rFonts w:asciiTheme="minorHAnsi" w:hAnsiTheme="minorHAnsi"/>
        </w:rPr>
        <w:t>sheathless</w:t>
      </w:r>
      <w:proofErr w:type="spellEnd"/>
      <w:r w:rsidRPr="00F1364F">
        <w:rPr>
          <w:rFonts w:asciiTheme="minorHAnsi" w:hAnsiTheme="minorHAnsi"/>
        </w:rPr>
        <w:t xml:space="preserve"> fiber-optic flow cytometry biomedical platform: Demonstration onboard the internat</w:t>
      </w:r>
      <w:r>
        <w:rPr>
          <w:rFonts w:asciiTheme="minorHAnsi" w:hAnsiTheme="minorHAnsi"/>
        </w:rPr>
        <w:t xml:space="preserve">ional space station. </w:t>
      </w:r>
      <w:r w:rsidRPr="004C3075">
        <w:rPr>
          <w:rFonts w:asciiTheme="minorHAnsi" w:hAnsiTheme="minorHAnsi"/>
          <w:i/>
        </w:rPr>
        <w:t>Cytometry A</w:t>
      </w:r>
      <w:r w:rsidRPr="00F1364F">
        <w:rPr>
          <w:rFonts w:asciiTheme="minorHAnsi" w:hAnsiTheme="minorHAnsi"/>
        </w:rPr>
        <w:t>. doi:10.1002/cyto.a.22427</w:t>
      </w:r>
      <w:r w:rsidR="00C1309A">
        <w:rPr>
          <w:rFonts w:asciiTheme="minorHAnsi" w:hAnsiTheme="minorHAnsi"/>
        </w:rPr>
        <w:t>,</w:t>
      </w:r>
      <w:r>
        <w:rPr>
          <w:rFonts w:asciiTheme="minorHAnsi" w:hAnsiTheme="minorHAnsi"/>
        </w:rPr>
        <w:t xml:space="preserve"> </w:t>
      </w:r>
      <w:r w:rsidRPr="00F1364F">
        <w:rPr>
          <w:rFonts w:asciiTheme="minorHAnsi" w:hAnsiTheme="minorHAnsi"/>
        </w:rPr>
        <w:t>(2013)</w:t>
      </w:r>
      <w:r>
        <w:rPr>
          <w:rFonts w:asciiTheme="minorHAnsi" w:hAnsiTheme="minorHAnsi"/>
        </w:rPr>
        <w:t>.</w:t>
      </w:r>
    </w:p>
    <w:p w:rsidR="009A50EF" w:rsidRPr="002F4672" w:rsidRDefault="009A50EF" w:rsidP="00C1309A">
      <w:pPr>
        <w:pStyle w:val="ListParagraph"/>
        <w:numPr>
          <w:ilvl w:val="0"/>
          <w:numId w:val="25"/>
        </w:numPr>
        <w:ind w:left="540"/>
        <w:rPr>
          <w:rFonts w:asciiTheme="minorHAnsi" w:hAnsiTheme="minorHAnsi" w:cs="Arial"/>
          <w:bCs/>
          <w:color w:val="auto"/>
        </w:rPr>
      </w:pPr>
      <w:r w:rsidRPr="002F4672">
        <w:rPr>
          <w:rFonts w:asciiTheme="minorHAnsi" w:hAnsiTheme="minorHAnsi" w:cs="Arial"/>
          <w:bCs/>
          <w:color w:val="auto"/>
        </w:rPr>
        <w:t xml:space="preserve">NASA/JSC Aircraft Operations: C-9B Flight Trajectory.  </w:t>
      </w:r>
      <w:r w:rsidRPr="002F4672">
        <w:rPr>
          <w:rFonts w:asciiTheme="minorHAnsi" w:hAnsiTheme="minorHAnsi" w:cs="Arial"/>
          <w:bCs/>
          <w:i/>
          <w:color w:val="auto"/>
        </w:rPr>
        <w:t xml:space="preserve">NASA.gov. </w:t>
      </w:r>
      <w:r w:rsidRPr="002F4672">
        <w:rPr>
          <w:rFonts w:asciiTheme="minorHAnsi" w:hAnsiTheme="minorHAnsi" w:cs="Arial"/>
          <w:bCs/>
          <w:color w:val="auto"/>
        </w:rPr>
        <w:t xml:space="preserve">Found at: </w:t>
      </w:r>
      <w:hyperlink r:id="rId21" w:history="1">
        <w:r w:rsidR="00944D05" w:rsidRPr="002F4672">
          <w:rPr>
            <w:rStyle w:val="Hyperlink"/>
            <w:rFonts w:asciiTheme="minorHAnsi" w:hAnsiTheme="minorHAnsi" w:cs="Arial"/>
            <w:bCs/>
            <w:u w:val="none"/>
          </w:rPr>
          <w:t>http://jsc-aircraft-ops.jsc.nasa.gov/Reduced_Gravity/trajectory.html.  Accessed on 04/23/2014</w:t>
        </w:r>
      </w:hyperlink>
      <w:r w:rsidRPr="002F4672">
        <w:rPr>
          <w:rFonts w:asciiTheme="minorHAnsi" w:hAnsiTheme="minorHAnsi" w:cs="Arial"/>
          <w:bCs/>
          <w:color w:val="auto"/>
        </w:rPr>
        <w:t>.</w:t>
      </w:r>
    </w:p>
    <w:p w:rsidR="000521D1" w:rsidRPr="002F4672" w:rsidRDefault="000521D1" w:rsidP="00C1309A">
      <w:pPr>
        <w:pStyle w:val="ListParagraph"/>
        <w:numPr>
          <w:ilvl w:val="0"/>
          <w:numId w:val="25"/>
        </w:numPr>
        <w:ind w:left="540"/>
        <w:rPr>
          <w:rFonts w:asciiTheme="minorHAnsi" w:hAnsiTheme="minorHAnsi"/>
          <w:color w:val="auto"/>
        </w:rPr>
      </w:pPr>
      <w:proofErr w:type="spellStart"/>
      <w:r>
        <w:t>Crucian</w:t>
      </w:r>
      <w:proofErr w:type="spellEnd"/>
      <w:r>
        <w:t xml:space="preserve">, B., </w:t>
      </w:r>
      <w:proofErr w:type="spellStart"/>
      <w:r>
        <w:t>Quiriarte</w:t>
      </w:r>
      <w:proofErr w:type="spellEnd"/>
      <w:r>
        <w:t xml:space="preserve">, H., Guess, T., </w:t>
      </w:r>
      <w:proofErr w:type="spellStart"/>
      <w:r>
        <w:t>Ploutz</w:t>
      </w:r>
      <w:proofErr w:type="spellEnd"/>
      <w:r>
        <w:t xml:space="preserve">-Snyder, R., </w:t>
      </w:r>
      <w:proofErr w:type="spellStart"/>
      <w:r>
        <w:t>McMonigal</w:t>
      </w:r>
      <w:proofErr w:type="spellEnd"/>
      <w:r>
        <w:t xml:space="preserve">, K., &amp; </w:t>
      </w:r>
      <w:proofErr w:type="spellStart"/>
      <w:r>
        <w:t>Sams</w:t>
      </w:r>
      <w:proofErr w:type="spellEnd"/>
      <w:r>
        <w:t xml:space="preserve">, C. A Miniaturized Analyzer Capable of White-Blood-Cell and Differential Analyses </w:t>
      </w:r>
      <w:proofErr w:type="gramStart"/>
      <w:r>
        <w:t>During</w:t>
      </w:r>
      <w:proofErr w:type="gramEnd"/>
      <w:r>
        <w:t xml:space="preserve"> Spaceflight. </w:t>
      </w:r>
      <w:r>
        <w:rPr>
          <w:i/>
          <w:iCs/>
        </w:rPr>
        <w:t xml:space="preserve">Lab Medicine. </w:t>
      </w:r>
      <w:r>
        <w:rPr>
          <w:b/>
          <w:bCs/>
        </w:rPr>
        <w:t xml:space="preserve">44 </w:t>
      </w:r>
      <w:r w:rsidRPr="00CC76A1">
        <w:rPr>
          <w:bCs/>
        </w:rPr>
        <w:t>(4)</w:t>
      </w:r>
      <w:r>
        <w:t>, 304–31, doi</w:t>
      </w:r>
      <w:proofErr w:type="gramStart"/>
      <w:r>
        <w:t>:10.1309</w:t>
      </w:r>
      <w:proofErr w:type="gramEnd"/>
      <w:r>
        <w:t>/LMD3THAYCHICF2XT(2013)</w:t>
      </w:r>
      <w:r w:rsidR="00C1309A">
        <w:t>,</w:t>
      </w:r>
      <w:r>
        <w:t xml:space="preserve"> (2013).</w:t>
      </w:r>
    </w:p>
    <w:p w:rsidR="000521D1" w:rsidRPr="00EE4211" w:rsidRDefault="000521D1" w:rsidP="00C1309A">
      <w:pPr>
        <w:pStyle w:val="ListParagraph"/>
        <w:numPr>
          <w:ilvl w:val="0"/>
          <w:numId w:val="25"/>
        </w:numPr>
        <w:ind w:left="540"/>
        <w:rPr>
          <w:rFonts w:asciiTheme="minorHAnsi" w:hAnsiTheme="minorHAnsi" w:cs="Arial"/>
          <w:bCs/>
          <w:color w:val="auto"/>
          <w:u w:val="single"/>
        </w:rPr>
      </w:pPr>
      <w:proofErr w:type="spellStart"/>
      <w:r>
        <w:t>Rehnberg</w:t>
      </w:r>
      <w:proofErr w:type="spellEnd"/>
      <w:r>
        <w:t xml:space="preserve">, L., </w:t>
      </w:r>
      <w:proofErr w:type="spellStart"/>
      <w:r>
        <w:t>Russomano</w:t>
      </w:r>
      <w:proofErr w:type="spellEnd"/>
      <w:r>
        <w:t xml:space="preserve">, T., </w:t>
      </w:r>
      <w:proofErr w:type="spellStart"/>
      <w:r>
        <w:t>Falcão</w:t>
      </w:r>
      <w:proofErr w:type="spellEnd"/>
      <w:r>
        <w:t xml:space="preserve">, F., Campos, F., &amp; </w:t>
      </w:r>
      <w:proofErr w:type="spellStart"/>
      <w:r>
        <w:t>Everts</w:t>
      </w:r>
      <w:proofErr w:type="spellEnd"/>
      <w:r>
        <w:t xml:space="preserve">, S. N. Evaluation of a novel basic life support method in simulated microgravity. </w:t>
      </w:r>
      <w:proofErr w:type="spellStart"/>
      <w:r w:rsidRPr="007838C6">
        <w:rPr>
          <w:i/>
          <w:iCs/>
        </w:rPr>
        <w:t>Aviat</w:t>
      </w:r>
      <w:proofErr w:type="spellEnd"/>
      <w:r>
        <w:rPr>
          <w:i/>
          <w:iCs/>
        </w:rPr>
        <w:t>.</w:t>
      </w:r>
      <w:r w:rsidRPr="007838C6">
        <w:rPr>
          <w:i/>
          <w:iCs/>
        </w:rPr>
        <w:t xml:space="preserve"> Space</w:t>
      </w:r>
      <w:r>
        <w:rPr>
          <w:i/>
          <w:iCs/>
        </w:rPr>
        <w:t>.</w:t>
      </w:r>
      <w:r w:rsidRPr="007838C6">
        <w:rPr>
          <w:i/>
          <w:iCs/>
        </w:rPr>
        <w:t xml:space="preserve"> Environ</w:t>
      </w:r>
      <w:r>
        <w:rPr>
          <w:i/>
          <w:iCs/>
        </w:rPr>
        <w:t>.</w:t>
      </w:r>
      <w:r w:rsidRPr="007838C6">
        <w:rPr>
          <w:i/>
          <w:iCs/>
        </w:rPr>
        <w:t xml:space="preserve"> Med</w:t>
      </w:r>
      <w:r>
        <w:rPr>
          <w:i/>
          <w:iCs/>
        </w:rPr>
        <w:t>.</w:t>
      </w:r>
      <w:r w:rsidRPr="007838C6">
        <w:rPr>
          <w:i/>
          <w:iCs/>
        </w:rPr>
        <w:t xml:space="preserve"> </w:t>
      </w:r>
      <w:r w:rsidRPr="00EE4211">
        <w:rPr>
          <w:b/>
          <w:bCs/>
        </w:rPr>
        <w:t>82</w:t>
      </w:r>
      <w:r>
        <w:t xml:space="preserve"> (2), 104–10, </w:t>
      </w:r>
      <w:proofErr w:type="spellStart"/>
      <w:r>
        <w:t>doi</w:t>
      </w:r>
      <w:proofErr w:type="spellEnd"/>
      <w:r>
        <w:t xml:space="preserve">: </w:t>
      </w:r>
      <w:r w:rsidRPr="004C28E8">
        <w:t>10.3357/ASEM.2856.2011</w:t>
      </w:r>
      <w:r w:rsidR="00C1309A">
        <w:t>,</w:t>
      </w:r>
      <w:r>
        <w:t xml:space="preserve"> (2011).</w:t>
      </w:r>
    </w:p>
    <w:p w:rsidR="000521D1" w:rsidRPr="00E6501D" w:rsidRDefault="000521D1" w:rsidP="00C1309A">
      <w:pPr>
        <w:pStyle w:val="ListParagraph"/>
        <w:numPr>
          <w:ilvl w:val="0"/>
          <w:numId w:val="25"/>
        </w:numPr>
        <w:ind w:left="540"/>
        <w:rPr>
          <w:rFonts w:asciiTheme="minorHAnsi" w:hAnsiTheme="minorHAnsi" w:cs="Arial"/>
          <w:bCs/>
          <w:color w:val="auto"/>
          <w:u w:val="single"/>
        </w:rPr>
      </w:pPr>
      <w:proofErr w:type="gramStart"/>
      <w:r>
        <w:t>Pump,</w:t>
      </w:r>
      <w:proofErr w:type="gramEnd"/>
      <w:r>
        <w:t xml:space="preserve"> B., </w:t>
      </w:r>
      <w:proofErr w:type="spellStart"/>
      <w:r>
        <w:t>Videbaek</w:t>
      </w:r>
      <w:proofErr w:type="spellEnd"/>
      <w:r>
        <w:t xml:space="preserve">, R., </w:t>
      </w:r>
      <w:proofErr w:type="spellStart"/>
      <w:r>
        <w:t>Gabrielsen</w:t>
      </w:r>
      <w:proofErr w:type="spellEnd"/>
      <w:r>
        <w:t xml:space="preserve">, A., &amp; </w:t>
      </w:r>
      <w:proofErr w:type="spellStart"/>
      <w:r>
        <w:t>Norsk</w:t>
      </w:r>
      <w:proofErr w:type="spellEnd"/>
      <w:r>
        <w:t xml:space="preserve">, P. Arterial pressure in humans during weightlessness induced by parabolic flights. </w:t>
      </w:r>
      <w:r w:rsidRPr="006521D7">
        <w:rPr>
          <w:i/>
          <w:iCs/>
        </w:rPr>
        <w:t>J</w:t>
      </w:r>
      <w:r>
        <w:rPr>
          <w:i/>
          <w:iCs/>
        </w:rPr>
        <w:t>.</w:t>
      </w:r>
      <w:r w:rsidRPr="006521D7">
        <w:rPr>
          <w:i/>
          <w:iCs/>
        </w:rPr>
        <w:t xml:space="preserve"> Appl</w:t>
      </w:r>
      <w:r>
        <w:rPr>
          <w:i/>
          <w:iCs/>
        </w:rPr>
        <w:t>.</w:t>
      </w:r>
      <w:r w:rsidRPr="006521D7">
        <w:rPr>
          <w:i/>
          <w:iCs/>
        </w:rPr>
        <w:t xml:space="preserve"> Physiol</w:t>
      </w:r>
      <w:r>
        <w:rPr>
          <w:i/>
          <w:iCs/>
        </w:rPr>
        <w:t>.</w:t>
      </w:r>
      <w:r w:rsidRPr="006521D7">
        <w:rPr>
          <w:i/>
          <w:iCs/>
        </w:rPr>
        <w:t xml:space="preserve"> </w:t>
      </w:r>
      <w:r>
        <w:rPr>
          <w:b/>
          <w:bCs/>
        </w:rPr>
        <w:t>87</w:t>
      </w:r>
      <w:r>
        <w:t xml:space="preserve"> (3), 928–32, (1999).</w:t>
      </w:r>
    </w:p>
    <w:p w:rsidR="000521D1" w:rsidRPr="004C3075" w:rsidRDefault="000521D1" w:rsidP="00C1309A">
      <w:pPr>
        <w:pStyle w:val="ListParagraph"/>
        <w:numPr>
          <w:ilvl w:val="0"/>
          <w:numId w:val="25"/>
        </w:numPr>
        <w:ind w:left="540"/>
        <w:rPr>
          <w:rFonts w:asciiTheme="minorHAnsi" w:hAnsiTheme="minorHAnsi"/>
          <w:color w:val="auto"/>
        </w:rPr>
      </w:pPr>
      <w:proofErr w:type="spellStart"/>
      <w:r>
        <w:t>Strauch</w:t>
      </w:r>
      <w:proofErr w:type="spellEnd"/>
      <w:r>
        <w:t xml:space="preserve">, S. M., Richter, P., Schuster, M., &amp; </w:t>
      </w:r>
      <w:proofErr w:type="spellStart"/>
      <w:r>
        <w:t>Häder</w:t>
      </w:r>
      <w:proofErr w:type="spellEnd"/>
      <w:r>
        <w:t xml:space="preserve">, D. The beating pattern of the flagellum of Euglena </w:t>
      </w:r>
      <w:proofErr w:type="spellStart"/>
      <w:r>
        <w:t>gracilis</w:t>
      </w:r>
      <w:proofErr w:type="spellEnd"/>
      <w:r>
        <w:t xml:space="preserve"> under altered gravity during parabolic flights. </w:t>
      </w:r>
      <w:r w:rsidRPr="00F0737E">
        <w:rPr>
          <w:i/>
          <w:iCs/>
        </w:rPr>
        <w:t>J</w:t>
      </w:r>
      <w:r>
        <w:rPr>
          <w:i/>
          <w:iCs/>
        </w:rPr>
        <w:t>.</w:t>
      </w:r>
      <w:r w:rsidRPr="00F0737E">
        <w:rPr>
          <w:i/>
          <w:iCs/>
        </w:rPr>
        <w:t xml:space="preserve"> Plant Physiol.</w:t>
      </w:r>
      <w:r>
        <w:t xml:space="preserve"> </w:t>
      </w:r>
      <w:r>
        <w:rPr>
          <w:b/>
          <w:bCs/>
        </w:rPr>
        <w:t>167</w:t>
      </w:r>
      <w:r>
        <w:t xml:space="preserve"> (1), 41–6, </w:t>
      </w:r>
      <w:proofErr w:type="spellStart"/>
      <w:r>
        <w:t>doi</w:t>
      </w:r>
      <w:proofErr w:type="spellEnd"/>
      <w:r>
        <w:t>: 10.1016/j.jplph.2009.07.009</w:t>
      </w:r>
      <w:r w:rsidR="00C1309A">
        <w:t>,</w:t>
      </w:r>
      <w:r>
        <w:t xml:space="preserve"> (2010).</w:t>
      </w:r>
    </w:p>
    <w:p w:rsidR="00536161" w:rsidRDefault="00536161" w:rsidP="00C1309A">
      <w:pPr>
        <w:pStyle w:val="ListParagraph"/>
        <w:numPr>
          <w:ilvl w:val="0"/>
          <w:numId w:val="25"/>
        </w:numPr>
        <w:ind w:left="540"/>
        <w:rPr>
          <w:rFonts w:asciiTheme="minorHAnsi" w:hAnsiTheme="minorHAnsi"/>
          <w:color w:val="auto"/>
        </w:rPr>
      </w:pPr>
      <w:proofErr w:type="spellStart"/>
      <w:r w:rsidRPr="00894846">
        <w:rPr>
          <w:rFonts w:asciiTheme="minorHAnsi" w:hAnsiTheme="minorHAnsi"/>
          <w:color w:val="auto"/>
        </w:rPr>
        <w:t>Sams</w:t>
      </w:r>
      <w:proofErr w:type="spellEnd"/>
      <w:r w:rsidRPr="00894846">
        <w:rPr>
          <w:rFonts w:asciiTheme="minorHAnsi" w:hAnsiTheme="minorHAnsi"/>
          <w:color w:val="auto"/>
        </w:rPr>
        <w:t xml:space="preserve">, C. F., </w:t>
      </w:r>
      <w:proofErr w:type="spellStart"/>
      <w:r w:rsidRPr="00894846">
        <w:rPr>
          <w:rFonts w:asciiTheme="minorHAnsi" w:hAnsiTheme="minorHAnsi"/>
          <w:color w:val="auto"/>
        </w:rPr>
        <w:t>Crucian</w:t>
      </w:r>
      <w:proofErr w:type="spellEnd"/>
      <w:r w:rsidRPr="00894846">
        <w:rPr>
          <w:rFonts w:asciiTheme="minorHAnsi" w:hAnsiTheme="minorHAnsi"/>
          <w:color w:val="auto"/>
        </w:rPr>
        <w:t>, B. E., Clift, V. L.</w:t>
      </w:r>
      <w:r>
        <w:rPr>
          <w:rFonts w:asciiTheme="minorHAnsi" w:hAnsiTheme="minorHAnsi"/>
          <w:color w:val="auto"/>
        </w:rPr>
        <w:t>,</w:t>
      </w:r>
      <w:r w:rsidRPr="00894846">
        <w:rPr>
          <w:rFonts w:asciiTheme="minorHAnsi" w:hAnsiTheme="minorHAnsi"/>
          <w:color w:val="auto"/>
        </w:rPr>
        <w:t xml:space="preserve"> &amp; </w:t>
      </w:r>
      <w:proofErr w:type="spellStart"/>
      <w:r w:rsidRPr="00894846">
        <w:rPr>
          <w:rFonts w:asciiTheme="minorHAnsi" w:hAnsiTheme="minorHAnsi"/>
          <w:color w:val="auto"/>
        </w:rPr>
        <w:t>Meinelt</w:t>
      </w:r>
      <w:proofErr w:type="spellEnd"/>
      <w:r w:rsidRPr="00894846">
        <w:rPr>
          <w:rFonts w:asciiTheme="minorHAnsi" w:hAnsiTheme="minorHAnsi"/>
          <w:color w:val="auto"/>
        </w:rPr>
        <w:t xml:space="preserve">, E. M. Development of a whole blood staining device for use during space shuttle flights. </w:t>
      </w:r>
      <w:r w:rsidRPr="00894846">
        <w:rPr>
          <w:rFonts w:asciiTheme="minorHAnsi" w:hAnsiTheme="minorHAnsi"/>
          <w:i/>
          <w:iCs/>
          <w:color w:val="auto"/>
        </w:rPr>
        <w:t>Cytometry</w:t>
      </w:r>
      <w:r>
        <w:rPr>
          <w:rFonts w:asciiTheme="minorHAnsi" w:hAnsiTheme="minorHAnsi"/>
          <w:i/>
          <w:iCs/>
          <w:color w:val="auto"/>
        </w:rPr>
        <w:t>.</w:t>
      </w:r>
      <w:r w:rsidRPr="00894846">
        <w:rPr>
          <w:rFonts w:asciiTheme="minorHAnsi" w:hAnsiTheme="minorHAnsi"/>
          <w:color w:val="auto"/>
        </w:rPr>
        <w:t xml:space="preserve"> </w:t>
      </w:r>
      <w:r w:rsidRPr="00A17E99">
        <w:rPr>
          <w:rFonts w:asciiTheme="minorHAnsi" w:hAnsiTheme="minorHAnsi"/>
          <w:b/>
          <w:bCs/>
          <w:color w:val="auto"/>
        </w:rPr>
        <w:t>37</w:t>
      </w:r>
      <w:r w:rsidRPr="00894846">
        <w:rPr>
          <w:rFonts w:asciiTheme="minorHAnsi" w:hAnsiTheme="minorHAnsi"/>
          <w:color w:val="auto"/>
        </w:rPr>
        <w:t xml:space="preserve"> (1), 74–80</w:t>
      </w:r>
      <w:r>
        <w:rPr>
          <w:rFonts w:asciiTheme="minorHAnsi" w:hAnsiTheme="minorHAnsi"/>
          <w:color w:val="auto"/>
        </w:rPr>
        <w:t xml:space="preserve">. </w:t>
      </w:r>
      <w:r w:rsidRPr="00894846">
        <w:rPr>
          <w:rFonts w:asciiTheme="minorHAnsi" w:hAnsiTheme="minorHAnsi"/>
          <w:color w:val="auto"/>
        </w:rPr>
        <w:t>(1999).</w:t>
      </w:r>
    </w:p>
    <w:p w:rsidR="00536161" w:rsidRPr="004C3075" w:rsidRDefault="00536161" w:rsidP="00C1309A">
      <w:pPr>
        <w:pStyle w:val="ListParagraph"/>
        <w:numPr>
          <w:ilvl w:val="0"/>
          <w:numId w:val="25"/>
        </w:numPr>
        <w:ind w:left="540"/>
        <w:rPr>
          <w:rFonts w:asciiTheme="minorHAnsi" w:hAnsiTheme="minorHAnsi"/>
          <w:color w:val="auto"/>
        </w:rPr>
      </w:pPr>
      <w:r>
        <w:t xml:space="preserve">Smith, S. M., Davis-Street, J. E., Fontenot, T. B. &amp; Lane, H. W. Assessment of a portable clinical blood analyzer during space flight. </w:t>
      </w:r>
      <w:proofErr w:type="spellStart"/>
      <w:r>
        <w:rPr>
          <w:i/>
          <w:iCs/>
        </w:rPr>
        <w:t>Clin</w:t>
      </w:r>
      <w:proofErr w:type="spellEnd"/>
      <w:r>
        <w:rPr>
          <w:i/>
          <w:iCs/>
        </w:rPr>
        <w:t>. Chem.</w:t>
      </w:r>
      <w:r>
        <w:t xml:space="preserve"> </w:t>
      </w:r>
      <w:r>
        <w:rPr>
          <w:b/>
          <w:bCs/>
        </w:rPr>
        <w:t>43,</w:t>
      </w:r>
      <w:r>
        <w:t xml:space="preserve"> 1056–65 (1997).</w:t>
      </w:r>
    </w:p>
    <w:p w:rsidR="00536161" w:rsidRPr="004C3075" w:rsidRDefault="00536161" w:rsidP="00C1309A">
      <w:pPr>
        <w:pStyle w:val="ListParagraph"/>
        <w:numPr>
          <w:ilvl w:val="0"/>
          <w:numId w:val="25"/>
        </w:numPr>
        <w:ind w:left="540"/>
        <w:rPr>
          <w:rFonts w:asciiTheme="minorHAnsi" w:hAnsiTheme="minorHAnsi"/>
          <w:color w:val="auto"/>
        </w:rPr>
      </w:pPr>
      <w:proofErr w:type="spellStart"/>
      <w:r w:rsidRPr="005E051A">
        <w:rPr>
          <w:rFonts w:asciiTheme="minorHAnsi" w:hAnsiTheme="minorHAnsi"/>
          <w:color w:val="auto"/>
        </w:rPr>
        <w:t>Weigl</w:t>
      </w:r>
      <w:proofErr w:type="spellEnd"/>
      <w:r w:rsidRPr="005E051A">
        <w:rPr>
          <w:rFonts w:asciiTheme="minorHAnsi" w:hAnsiTheme="minorHAnsi"/>
          <w:color w:val="auto"/>
        </w:rPr>
        <w:t xml:space="preserve">, B. H., </w:t>
      </w:r>
      <w:proofErr w:type="spellStart"/>
      <w:r w:rsidRPr="005E051A">
        <w:rPr>
          <w:rFonts w:asciiTheme="minorHAnsi" w:hAnsiTheme="minorHAnsi"/>
          <w:color w:val="auto"/>
        </w:rPr>
        <w:t>Kriebel</w:t>
      </w:r>
      <w:proofErr w:type="spellEnd"/>
      <w:r w:rsidRPr="005E051A">
        <w:rPr>
          <w:rFonts w:asciiTheme="minorHAnsi" w:hAnsiTheme="minorHAnsi"/>
          <w:color w:val="auto"/>
        </w:rPr>
        <w:t xml:space="preserve">, J., Mayes, K. J., Bui, T., &amp; </w:t>
      </w:r>
      <w:proofErr w:type="spellStart"/>
      <w:r w:rsidRPr="005E051A">
        <w:rPr>
          <w:rFonts w:asciiTheme="minorHAnsi" w:hAnsiTheme="minorHAnsi"/>
          <w:color w:val="auto"/>
        </w:rPr>
        <w:t>Yager</w:t>
      </w:r>
      <w:proofErr w:type="spellEnd"/>
      <w:r w:rsidRPr="005E051A">
        <w:rPr>
          <w:rFonts w:asciiTheme="minorHAnsi" w:hAnsiTheme="minorHAnsi"/>
          <w:color w:val="auto"/>
        </w:rPr>
        <w:t xml:space="preserve">, P. Whole Blood Diagnostics in Standard Gravity and Microgravity by Use of Microfluidic Structures (T-Sensors). </w:t>
      </w:r>
      <w:proofErr w:type="spellStart"/>
      <w:r w:rsidRPr="002F4672">
        <w:rPr>
          <w:rFonts w:asciiTheme="minorHAnsi" w:hAnsiTheme="minorHAnsi"/>
          <w:i/>
          <w:color w:val="auto"/>
        </w:rPr>
        <w:t>Microchimica</w:t>
      </w:r>
      <w:proofErr w:type="spellEnd"/>
      <w:r w:rsidRPr="002F4672">
        <w:rPr>
          <w:rFonts w:asciiTheme="minorHAnsi" w:hAnsiTheme="minorHAnsi"/>
          <w:i/>
          <w:color w:val="auto"/>
        </w:rPr>
        <w:t xml:space="preserve"> </w:t>
      </w:r>
      <w:proofErr w:type="spellStart"/>
      <w:r w:rsidRPr="002F4672">
        <w:rPr>
          <w:rFonts w:asciiTheme="minorHAnsi" w:hAnsiTheme="minorHAnsi"/>
          <w:i/>
          <w:color w:val="auto"/>
        </w:rPr>
        <w:t>Acta</w:t>
      </w:r>
      <w:proofErr w:type="spellEnd"/>
      <w:r w:rsidRPr="005E051A">
        <w:rPr>
          <w:rFonts w:asciiTheme="minorHAnsi" w:hAnsiTheme="minorHAnsi"/>
          <w:color w:val="auto"/>
        </w:rPr>
        <w:t xml:space="preserve">. 131 (1-2), 75–83, </w:t>
      </w:r>
      <w:proofErr w:type="spellStart"/>
      <w:r w:rsidRPr="005E051A">
        <w:rPr>
          <w:rFonts w:asciiTheme="minorHAnsi" w:hAnsiTheme="minorHAnsi"/>
          <w:color w:val="auto"/>
        </w:rPr>
        <w:t>doi</w:t>
      </w:r>
      <w:proofErr w:type="spellEnd"/>
      <w:r w:rsidRPr="005E051A">
        <w:rPr>
          <w:rFonts w:asciiTheme="minorHAnsi" w:hAnsiTheme="minorHAnsi"/>
          <w:color w:val="auto"/>
        </w:rPr>
        <w:t>: 10.1007/s006040050011</w:t>
      </w:r>
      <w:r w:rsidR="00C1309A">
        <w:rPr>
          <w:rFonts w:asciiTheme="minorHAnsi" w:hAnsiTheme="minorHAnsi"/>
          <w:color w:val="auto"/>
        </w:rPr>
        <w:t>,</w:t>
      </w:r>
      <w:r w:rsidRPr="005E051A">
        <w:rPr>
          <w:rFonts w:asciiTheme="minorHAnsi" w:hAnsiTheme="minorHAnsi"/>
          <w:color w:val="auto"/>
        </w:rPr>
        <w:t xml:space="preserve"> (1999).</w:t>
      </w:r>
    </w:p>
    <w:p w:rsidR="00536161" w:rsidRDefault="00536161" w:rsidP="00C1309A">
      <w:pPr>
        <w:pStyle w:val="ListParagraph"/>
        <w:numPr>
          <w:ilvl w:val="0"/>
          <w:numId w:val="25"/>
        </w:numPr>
        <w:ind w:left="540"/>
        <w:rPr>
          <w:rFonts w:asciiTheme="minorHAnsi" w:hAnsiTheme="minorHAnsi"/>
          <w:color w:val="auto"/>
        </w:rPr>
      </w:pPr>
      <w:r w:rsidRPr="008F0F82">
        <w:rPr>
          <w:rFonts w:asciiTheme="minorHAnsi" w:hAnsiTheme="minorHAnsi"/>
          <w:color w:val="auto"/>
        </w:rPr>
        <w:t>Revolutionizing Medical Technology for Earth and Space</w:t>
      </w:r>
      <w:r>
        <w:rPr>
          <w:rFonts w:asciiTheme="minorHAnsi" w:hAnsiTheme="minorHAnsi"/>
          <w:color w:val="auto"/>
        </w:rPr>
        <w:t xml:space="preserve">.  </w:t>
      </w:r>
      <w:r>
        <w:rPr>
          <w:rFonts w:asciiTheme="minorHAnsi" w:hAnsiTheme="minorHAnsi"/>
          <w:i/>
          <w:color w:val="auto"/>
        </w:rPr>
        <w:t xml:space="preserve">Canadian Space Agency.  </w:t>
      </w:r>
      <w:r>
        <w:rPr>
          <w:rFonts w:asciiTheme="minorHAnsi" w:hAnsiTheme="minorHAnsi"/>
          <w:color w:val="auto"/>
        </w:rPr>
        <w:t xml:space="preserve">Found at: </w:t>
      </w:r>
      <w:hyperlink r:id="rId22" w:history="1">
        <w:r w:rsidRPr="00BA30A8">
          <w:rPr>
            <w:rStyle w:val="Hyperlink"/>
            <w:rFonts w:asciiTheme="minorHAnsi" w:hAnsiTheme="minorHAnsi"/>
          </w:rPr>
          <w:t>http://www.asc-csa.gc.ca/eng/media/backgrounders/2012/0229.asp</w:t>
        </w:r>
      </w:hyperlink>
      <w:r>
        <w:rPr>
          <w:rFonts w:asciiTheme="minorHAnsi" w:hAnsiTheme="minorHAnsi"/>
          <w:color w:val="auto"/>
        </w:rPr>
        <w:t xml:space="preserve"> (2012).</w:t>
      </w:r>
    </w:p>
    <w:p w:rsidR="00536161" w:rsidRPr="004C3075" w:rsidRDefault="00536161" w:rsidP="00C1309A">
      <w:pPr>
        <w:pStyle w:val="ListParagraph"/>
        <w:numPr>
          <w:ilvl w:val="0"/>
          <w:numId w:val="25"/>
        </w:numPr>
        <w:ind w:left="540"/>
        <w:rPr>
          <w:rFonts w:asciiTheme="minorHAnsi" w:hAnsiTheme="minorHAnsi"/>
          <w:color w:val="auto"/>
        </w:rPr>
      </w:pPr>
      <w:proofErr w:type="spellStart"/>
      <w:r>
        <w:t>Peytavi</w:t>
      </w:r>
      <w:proofErr w:type="spellEnd"/>
      <w:r>
        <w:t xml:space="preserve">, R. </w:t>
      </w:r>
      <w:r>
        <w:rPr>
          <w:i/>
          <w:iCs/>
        </w:rPr>
        <w:t>et al.</w:t>
      </w:r>
      <w:r>
        <w:t xml:space="preserve"> Microfluidic device for rapid (&lt;15 min) automated microarray hybridization. </w:t>
      </w:r>
      <w:proofErr w:type="spellStart"/>
      <w:r>
        <w:rPr>
          <w:i/>
          <w:iCs/>
        </w:rPr>
        <w:t>Clin</w:t>
      </w:r>
      <w:proofErr w:type="spellEnd"/>
      <w:r>
        <w:rPr>
          <w:i/>
          <w:iCs/>
        </w:rPr>
        <w:t>. Chem.</w:t>
      </w:r>
      <w:r>
        <w:t xml:space="preserve"> </w:t>
      </w:r>
      <w:r>
        <w:rPr>
          <w:b/>
          <w:bCs/>
        </w:rPr>
        <w:t>51,</w:t>
      </w:r>
      <w:r>
        <w:t xml:space="preserve"> 1836–44 (2005).</w:t>
      </w:r>
    </w:p>
    <w:p w:rsidR="00381B6C" w:rsidRPr="005A02C8" w:rsidRDefault="00381B6C" w:rsidP="00C1309A">
      <w:pPr>
        <w:pStyle w:val="ListParagraph"/>
        <w:numPr>
          <w:ilvl w:val="0"/>
          <w:numId w:val="25"/>
        </w:numPr>
        <w:ind w:left="540"/>
        <w:rPr>
          <w:rFonts w:asciiTheme="minorHAnsi" w:hAnsiTheme="minorHAnsi"/>
          <w:color w:val="auto"/>
        </w:rPr>
      </w:pPr>
      <w:proofErr w:type="spellStart"/>
      <w:r w:rsidRPr="00797D75">
        <w:lastRenderedPageBreak/>
        <w:t>Groemer</w:t>
      </w:r>
      <w:proofErr w:type="spellEnd"/>
      <w:r w:rsidRPr="00797D75">
        <w:t xml:space="preserve">, G. E., </w:t>
      </w:r>
      <w:r w:rsidRPr="005A02C8">
        <w:rPr>
          <w:i/>
          <w:iCs/>
        </w:rPr>
        <w:t>et al.</w:t>
      </w:r>
      <w:r w:rsidRPr="00797D75">
        <w:t xml:space="preserve"> The feasibility of laryngoscope-guided tracheal intubation in microgravity during parabolic flight: a comparison of two techniques. </w:t>
      </w:r>
      <w:r w:rsidRPr="005A02C8">
        <w:rPr>
          <w:i/>
          <w:iCs/>
        </w:rPr>
        <w:t>Anesthesia and analgesia.</w:t>
      </w:r>
      <w:r w:rsidRPr="00797D75">
        <w:t xml:space="preserve"> </w:t>
      </w:r>
      <w:r w:rsidRPr="005A02C8">
        <w:rPr>
          <w:b/>
          <w:bCs/>
        </w:rPr>
        <w:t>101</w:t>
      </w:r>
      <w:r w:rsidRPr="00797D75">
        <w:t xml:space="preserve"> (5), 1533–5, </w:t>
      </w:r>
      <w:proofErr w:type="spellStart"/>
      <w:r w:rsidRPr="00797D75">
        <w:t>doi</w:t>
      </w:r>
      <w:proofErr w:type="spellEnd"/>
      <w:r w:rsidRPr="00797D75">
        <w:t>: 10.1213/01.ANE.0000181001.25777.53</w:t>
      </w:r>
      <w:r w:rsidR="00C1309A">
        <w:t>,</w:t>
      </w:r>
      <w:r w:rsidRPr="00797D75">
        <w:t xml:space="preserve"> (2005).</w:t>
      </w:r>
    </w:p>
    <w:p w:rsidR="00381B6C" w:rsidRPr="005A02C8" w:rsidRDefault="00381B6C" w:rsidP="00C1309A">
      <w:pPr>
        <w:pStyle w:val="ListParagraph"/>
        <w:numPr>
          <w:ilvl w:val="0"/>
          <w:numId w:val="25"/>
        </w:numPr>
        <w:ind w:left="540"/>
        <w:rPr>
          <w:rFonts w:asciiTheme="minorHAnsi" w:hAnsiTheme="minorHAnsi"/>
        </w:rPr>
      </w:pPr>
      <w:r w:rsidRPr="00797D75">
        <w:t xml:space="preserve">Johnston, S. L., Campbell, M. R., </w:t>
      </w:r>
      <w:proofErr w:type="spellStart"/>
      <w:r w:rsidRPr="00797D75">
        <w:t>Billica</w:t>
      </w:r>
      <w:proofErr w:type="spellEnd"/>
      <w:r w:rsidRPr="00797D75">
        <w:t xml:space="preserve">, R. D., &amp; Gilmore, S. M. Cardiopulmonary resuscitation in microgravity: efficacy in the swine during parabolic flight. </w:t>
      </w:r>
      <w:proofErr w:type="spellStart"/>
      <w:r w:rsidRPr="005A02C8">
        <w:rPr>
          <w:i/>
          <w:iCs/>
        </w:rPr>
        <w:t>Aviat</w:t>
      </w:r>
      <w:proofErr w:type="spellEnd"/>
      <w:r w:rsidRPr="005A02C8">
        <w:rPr>
          <w:i/>
          <w:iCs/>
        </w:rPr>
        <w:t xml:space="preserve">. Space Environ. Med. </w:t>
      </w:r>
      <w:r w:rsidRPr="005A02C8">
        <w:rPr>
          <w:b/>
          <w:bCs/>
        </w:rPr>
        <w:t>75</w:t>
      </w:r>
      <w:r w:rsidRPr="00797D75">
        <w:t xml:space="preserve"> (6), 546–50 (2004).</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Panait</w:t>
      </w:r>
      <w:proofErr w:type="spellEnd"/>
      <w:r w:rsidRPr="00797D75">
        <w:t xml:space="preserve">, L., Broderick, T., </w:t>
      </w:r>
      <w:proofErr w:type="spellStart"/>
      <w:r w:rsidRPr="00797D75">
        <w:t>Rafiq</w:t>
      </w:r>
      <w:proofErr w:type="spellEnd"/>
      <w:r w:rsidRPr="00797D75">
        <w:t xml:space="preserve">, A., </w:t>
      </w:r>
      <w:proofErr w:type="spellStart"/>
      <w:r w:rsidRPr="00797D75">
        <w:t>Speich</w:t>
      </w:r>
      <w:proofErr w:type="spellEnd"/>
      <w:r w:rsidRPr="00797D75">
        <w:t xml:space="preserve">, J., </w:t>
      </w:r>
      <w:proofErr w:type="spellStart"/>
      <w:r w:rsidRPr="00797D75">
        <w:t>Doarn</w:t>
      </w:r>
      <w:proofErr w:type="spellEnd"/>
      <w:r w:rsidRPr="00797D75">
        <w:t xml:space="preserve">, C. R., &amp; Merrell, R. C. Measurement of laparoscopic skills in microgravity anticipates the space surgeon. </w:t>
      </w:r>
      <w:r w:rsidRPr="00797D75">
        <w:rPr>
          <w:i/>
          <w:iCs/>
        </w:rPr>
        <w:t xml:space="preserve">Am. J. Surg. </w:t>
      </w:r>
      <w:r w:rsidRPr="00797D75">
        <w:rPr>
          <w:b/>
          <w:bCs/>
        </w:rPr>
        <w:t>188</w:t>
      </w:r>
      <w:r w:rsidRPr="00797D75">
        <w:t xml:space="preserve"> (5), 549–52, </w:t>
      </w:r>
      <w:proofErr w:type="spellStart"/>
      <w:r w:rsidRPr="00797D75">
        <w:t>doi</w:t>
      </w:r>
      <w:proofErr w:type="spellEnd"/>
      <w:r w:rsidRPr="00797D75">
        <w:t>: 10.1016/j.amjsurg.2004.07.029</w:t>
      </w:r>
      <w:r w:rsidR="00C1309A">
        <w:t>,</w:t>
      </w:r>
      <w:r w:rsidRPr="00797D75">
        <w:t xml:space="preserve"> (2004).</w:t>
      </w:r>
    </w:p>
    <w:p w:rsidR="00381B6C" w:rsidRPr="005A02C8" w:rsidRDefault="00381B6C" w:rsidP="00C1309A">
      <w:pPr>
        <w:pStyle w:val="ListParagraph"/>
        <w:numPr>
          <w:ilvl w:val="0"/>
          <w:numId w:val="25"/>
        </w:numPr>
        <w:ind w:left="540"/>
        <w:rPr>
          <w:rFonts w:asciiTheme="minorHAnsi" w:hAnsiTheme="minorHAnsi"/>
          <w:color w:val="auto"/>
        </w:rPr>
      </w:pPr>
      <w:r w:rsidRPr="00797D75">
        <w:t xml:space="preserve">Kirkpatrick, A. W., </w:t>
      </w:r>
      <w:r w:rsidRPr="005A02C8">
        <w:rPr>
          <w:i/>
          <w:iCs/>
        </w:rPr>
        <w:t>et al</w:t>
      </w:r>
      <w:r w:rsidRPr="00797D75">
        <w:t xml:space="preserve">. </w:t>
      </w:r>
      <w:proofErr w:type="spellStart"/>
      <w:r w:rsidRPr="00797D75">
        <w:t>Intraperitoneal</w:t>
      </w:r>
      <w:proofErr w:type="spellEnd"/>
      <w:r w:rsidRPr="00797D75">
        <w:t xml:space="preserve"> gas insufflation will be required for laparoscopic visualization in space: a comparison of laparoscopic techniques in weightlessness. </w:t>
      </w:r>
      <w:r w:rsidRPr="005A02C8">
        <w:rPr>
          <w:i/>
          <w:iCs/>
        </w:rPr>
        <w:t xml:space="preserve">J. Am. Coll. Surg. </w:t>
      </w:r>
      <w:r w:rsidRPr="005A02C8">
        <w:rPr>
          <w:b/>
          <w:bCs/>
        </w:rPr>
        <w:t>209</w:t>
      </w:r>
      <w:r w:rsidRPr="00797D75">
        <w:t xml:space="preserve"> (2), 233–41, </w:t>
      </w:r>
      <w:proofErr w:type="spellStart"/>
      <w:r w:rsidRPr="00797D75">
        <w:t>doi</w:t>
      </w:r>
      <w:proofErr w:type="spellEnd"/>
      <w:r w:rsidRPr="00797D75">
        <w:t>: 10.1016/j.jamcollsurg.2009.03.026</w:t>
      </w:r>
      <w:r w:rsidR="00C1309A">
        <w:t>,</w:t>
      </w:r>
      <w:r w:rsidRPr="00797D75">
        <w:t xml:space="preserve"> (2009).</w:t>
      </w:r>
    </w:p>
    <w:p w:rsidR="00381B6C" w:rsidRPr="005A02C8" w:rsidRDefault="00381B6C" w:rsidP="00C1309A">
      <w:pPr>
        <w:pStyle w:val="ListParagraph"/>
        <w:numPr>
          <w:ilvl w:val="0"/>
          <w:numId w:val="25"/>
        </w:numPr>
        <w:ind w:left="540"/>
        <w:rPr>
          <w:rFonts w:asciiTheme="minorHAnsi" w:hAnsiTheme="minorHAnsi"/>
          <w:color w:val="auto"/>
        </w:rPr>
      </w:pPr>
      <w:r w:rsidRPr="00797D75">
        <w:t xml:space="preserve">Campbell, M. R., </w:t>
      </w:r>
      <w:r w:rsidRPr="005A02C8">
        <w:rPr>
          <w:i/>
          <w:iCs/>
        </w:rPr>
        <w:t>et al.</w:t>
      </w:r>
      <w:r w:rsidRPr="00797D75">
        <w:t xml:space="preserve"> Endoscopic surgery in weightlessness: the investigation of basic principles for surgery in space. </w:t>
      </w:r>
      <w:r w:rsidRPr="005A02C8">
        <w:rPr>
          <w:i/>
          <w:iCs/>
        </w:rPr>
        <w:t xml:space="preserve">Surg. </w:t>
      </w:r>
      <w:proofErr w:type="spellStart"/>
      <w:r w:rsidRPr="005A02C8">
        <w:rPr>
          <w:i/>
          <w:iCs/>
        </w:rPr>
        <w:t>Endosc</w:t>
      </w:r>
      <w:proofErr w:type="spellEnd"/>
      <w:r w:rsidRPr="005A02C8">
        <w:rPr>
          <w:i/>
          <w:iCs/>
        </w:rPr>
        <w:t xml:space="preserve">. </w:t>
      </w:r>
      <w:r w:rsidRPr="005A02C8">
        <w:rPr>
          <w:b/>
          <w:bCs/>
        </w:rPr>
        <w:t>15</w:t>
      </w:r>
      <w:r w:rsidRPr="00797D75">
        <w:t xml:space="preserve"> (12), 1413–8, </w:t>
      </w:r>
      <w:proofErr w:type="spellStart"/>
      <w:r w:rsidRPr="00797D75">
        <w:t>doi</w:t>
      </w:r>
      <w:proofErr w:type="spellEnd"/>
      <w:r w:rsidRPr="00797D75">
        <w:t>: 10.1007/s004640080178</w:t>
      </w:r>
      <w:r w:rsidR="00C1309A">
        <w:t>,</w:t>
      </w:r>
      <w:r w:rsidRPr="00797D75">
        <w:t xml:space="preserve"> (2001).</w:t>
      </w:r>
    </w:p>
    <w:p w:rsidR="00381B6C" w:rsidRPr="005A02C8" w:rsidRDefault="00381B6C" w:rsidP="00C1309A">
      <w:pPr>
        <w:pStyle w:val="ListParagraph"/>
        <w:numPr>
          <w:ilvl w:val="0"/>
          <w:numId w:val="25"/>
        </w:numPr>
        <w:ind w:left="540"/>
        <w:rPr>
          <w:rFonts w:asciiTheme="minorHAnsi" w:hAnsiTheme="minorHAnsi"/>
          <w:color w:val="auto"/>
        </w:rPr>
      </w:pPr>
      <w:proofErr w:type="spellStart"/>
      <w:r w:rsidRPr="00797D75">
        <w:t>Caiani</w:t>
      </w:r>
      <w:proofErr w:type="spellEnd"/>
      <w:r w:rsidRPr="00797D75">
        <w:t xml:space="preserve">, E. G., </w:t>
      </w:r>
      <w:proofErr w:type="spellStart"/>
      <w:r w:rsidRPr="00797D75">
        <w:t>Sugeng</w:t>
      </w:r>
      <w:proofErr w:type="spellEnd"/>
      <w:r w:rsidRPr="00797D75">
        <w:t xml:space="preserve">, L., </w:t>
      </w:r>
      <w:proofErr w:type="spellStart"/>
      <w:r w:rsidRPr="00797D75">
        <w:t>Weinert</w:t>
      </w:r>
      <w:proofErr w:type="spellEnd"/>
      <w:r w:rsidRPr="00797D75">
        <w:t xml:space="preserve">, L., </w:t>
      </w:r>
      <w:proofErr w:type="spellStart"/>
      <w:r w:rsidRPr="00797D75">
        <w:t>Capderou</w:t>
      </w:r>
      <w:proofErr w:type="spellEnd"/>
      <w:r w:rsidRPr="00797D75">
        <w:t xml:space="preserve">, A., Lang, R. M., &amp; </w:t>
      </w:r>
      <w:proofErr w:type="spellStart"/>
      <w:r w:rsidRPr="00797D75">
        <w:t>Vaïda</w:t>
      </w:r>
      <w:proofErr w:type="spellEnd"/>
      <w:r w:rsidRPr="00797D75">
        <w:t xml:space="preserve">, P. Objective evaluation of changes in left ventricular and atrial volumes during parabolic flight using real-time three-dimensional echocardiography. </w:t>
      </w:r>
      <w:r w:rsidRPr="005A02C8">
        <w:rPr>
          <w:i/>
          <w:iCs/>
        </w:rPr>
        <w:t xml:space="preserve">J. Appl. Physiol. </w:t>
      </w:r>
      <w:r w:rsidRPr="005A02C8">
        <w:rPr>
          <w:b/>
          <w:bCs/>
        </w:rPr>
        <w:t>101</w:t>
      </w:r>
      <w:r w:rsidRPr="00797D75">
        <w:t xml:space="preserve"> (2), 460–8, doi:10.1152/japplphysiol.00014.2006</w:t>
      </w:r>
      <w:r w:rsidR="00C1309A">
        <w:t>,</w:t>
      </w:r>
      <w:r w:rsidRPr="00797D75">
        <w:t xml:space="preserve"> (2006).</w:t>
      </w:r>
    </w:p>
    <w:p w:rsidR="00381B6C" w:rsidRPr="009878C8" w:rsidRDefault="00381B6C" w:rsidP="00C1309A">
      <w:pPr>
        <w:pStyle w:val="ListParagraph"/>
        <w:numPr>
          <w:ilvl w:val="0"/>
          <w:numId w:val="25"/>
        </w:numPr>
        <w:ind w:left="540"/>
        <w:rPr>
          <w:rFonts w:asciiTheme="minorHAnsi" w:hAnsiTheme="minorHAnsi"/>
          <w:color w:val="auto"/>
        </w:rPr>
      </w:pPr>
      <w:r w:rsidRPr="00797D75">
        <w:t xml:space="preserve">Ansari R, Manuel FK, </w:t>
      </w:r>
      <w:proofErr w:type="spellStart"/>
      <w:r w:rsidRPr="00797D75">
        <w:t>Geiser</w:t>
      </w:r>
      <w:proofErr w:type="spellEnd"/>
      <w:r w:rsidRPr="00797D75">
        <w:t xml:space="preserve"> M, </w:t>
      </w:r>
      <w:proofErr w:type="spellStart"/>
      <w:r w:rsidRPr="00797D75">
        <w:t>Moret</w:t>
      </w:r>
      <w:proofErr w:type="spellEnd"/>
      <w:r w:rsidRPr="00797D75">
        <w:t xml:space="preserve"> F, Messer RK, King JF, </w:t>
      </w:r>
      <w:proofErr w:type="spellStart"/>
      <w:r w:rsidRPr="00797D75">
        <w:t>Suh</w:t>
      </w:r>
      <w:proofErr w:type="spellEnd"/>
      <w:r w:rsidRPr="00797D75">
        <w:t xml:space="preserve"> KI, Measurement of </w:t>
      </w:r>
      <w:proofErr w:type="spellStart"/>
      <w:r w:rsidRPr="00797D75">
        <w:t>choroidal</w:t>
      </w:r>
      <w:proofErr w:type="spellEnd"/>
      <w:r w:rsidRPr="00797D75">
        <w:t xml:space="preserve"> blood flow in zero gravity, in </w:t>
      </w:r>
      <w:r w:rsidRPr="009878C8">
        <w:rPr>
          <w:i/>
          <w:iCs/>
        </w:rPr>
        <w:t>Ophthalmic technologies XII : 19-20 January 2002, San Jose, USA</w:t>
      </w:r>
      <w:r w:rsidRPr="00797D75">
        <w:t xml:space="preserve">, F. </w:t>
      </w:r>
      <w:proofErr w:type="spellStart"/>
      <w:r w:rsidRPr="00797D75">
        <w:t>Manns</w:t>
      </w:r>
      <w:proofErr w:type="spellEnd"/>
      <w:r w:rsidRPr="00797D75">
        <w:t xml:space="preserve">, P.G. S </w:t>
      </w:r>
      <w:proofErr w:type="spellStart"/>
      <w:r w:rsidRPr="00797D75">
        <w:t>derberg</w:t>
      </w:r>
      <w:proofErr w:type="spellEnd"/>
      <w:r w:rsidRPr="00797D75">
        <w:t>, and A. Ho, Editors. 2002; SPIE: Bellingham, Wash. 4951:177-184.</w:t>
      </w:r>
    </w:p>
    <w:p w:rsidR="00381B6C" w:rsidRPr="00797D75" w:rsidRDefault="00381B6C" w:rsidP="00C1309A">
      <w:pPr>
        <w:pStyle w:val="ListParagraph"/>
        <w:numPr>
          <w:ilvl w:val="0"/>
          <w:numId w:val="25"/>
        </w:numPr>
        <w:ind w:left="540"/>
      </w:pPr>
      <w:proofErr w:type="spellStart"/>
      <w:r w:rsidRPr="00797D75">
        <w:t>Foldager</w:t>
      </w:r>
      <w:proofErr w:type="spellEnd"/>
      <w:r w:rsidRPr="00797D75">
        <w:t xml:space="preserve">, N., </w:t>
      </w:r>
      <w:r w:rsidRPr="001A50EF">
        <w:rPr>
          <w:i/>
          <w:iCs/>
        </w:rPr>
        <w:t>et al.</w:t>
      </w:r>
      <w:r w:rsidRPr="00797D75">
        <w:t xml:space="preserve"> Central venous pressure in humans during microgravity. </w:t>
      </w:r>
      <w:r w:rsidRPr="001A50EF">
        <w:rPr>
          <w:i/>
          <w:iCs/>
        </w:rPr>
        <w:t>J</w:t>
      </w:r>
      <w:r w:rsidRPr="00797D75">
        <w:t xml:space="preserve">. </w:t>
      </w:r>
      <w:r w:rsidRPr="001A50EF">
        <w:rPr>
          <w:i/>
          <w:iCs/>
        </w:rPr>
        <w:t xml:space="preserve">Appl. Physiol. </w:t>
      </w:r>
      <w:r w:rsidRPr="001A50EF">
        <w:rPr>
          <w:b/>
          <w:bCs/>
        </w:rPr>
        <w:t>81</w:t>
      </w:r>
      <w:r w:rsidRPr="00797D75">
        <w:t xml:space="preserve"> (1), 408–12 (1996).</w:t>
      </w:r>
    </w:p>
    <w:p w:rsidR="00381B6C" w:rsidRPr="004C3075" w:rsidRDefault="00381B6C" w:rsidP="00C1309A">
      <w:pPr>
        <w:pStyle w:val="ListParagraph"/>
        <w:numPr>
          <w:ilvl w:val="0"/>
          <w:numId w:val="25"/>
        </w:numPr>
        <w:ind w:left="540"/>
        <w:rPr>
          <w:rFonts w:asciiTheme="minorHAnsi" w:hAnsiTheme="minorHAnsi"/>
          <w:color w:val="auto"/>
        </w:rPr>
      </w:pPr>
      <w:proofErr w:type="spellStart"/>
      <w:r>
        <w:t>Hausmann</w:t>
      </w:r>
      <w:proofErr w:type="spellEnd"/>
      <w:r>
        <w:t xml:space="preserve">, N. </w:t>
      </w:r>
      <w:r>
        <w:rPr>
          <w:i/>
          <w:iCs/>
        </w:rPr>
        <w:t>et al.</w:t>
      </w:r>
      <w:r>
        <w:t xml:space="preserve"> Cytosolic calcium, hydrogen peroxide and related gene expression and protein modulation in Arabidopsis thaliana cell cultures respond immediately to altered gravitation: parabolic flight data. </w:t>
      </w:r>
      <w:r>
        <w:rPr>
          <w:i/>
          <w:iCs/>
        </w:rPr>
        <w:t>Plant Biol. (</w:t>
      </w:r>
      <w:proofErr w:type="spellStart"/>
      <w:r>
        <w:rPr>
          <w:i/>
          <w:iCs/>
        </w:rPr>
        <w:t>Stuttg</w:t>
      </w:r>
      <w:proofErr w:type="spellEnd"/>
      <w:r>
        <w:rPr>
          <w:i/>
          <w:iCs/>
        </w:rPr>
        <w:t>).</w:t>
      </w:r>
      <w:r>
        <w:t xml:space="preserve"> </w:t>
      </w:r>
      <w:r>
        <w:rPr>
          <w:b/>
          <w:bCs/>
        </w:rPr>
        <w:t xml:space="preserve">16 </w:t>
      </w:r>
      <w:proofErr w:type="spellStart"/>
      <w:r>
        <w:rPr>
          <w:b/>
          <w:bCs/>
        </w:rPr>
        <w:t>Suppl</w:t>
      </w:r>
      <w:proofErr w:type="spellEnd"/>
      <w:r>
        <w:rPr>
          <w:b/>
          <w:bCs/>
        </w:rPr>
        <w:t xml:space="preserve"> 1,</w:t>
      </w:r>
      <w:r>
        <w:t xml:space="preserve"> 120–8 (2014).</w:t>
      </w:r>
    </w:p>
    <w:p w:rsidR="00381B6C" w:rsidRPr="00797D75" w:rsidRDefault="00381B6C" w:rsidP="00C1309A">
      <w:pPr>
        <w:pStyle w:val="ListParagraph"/>
        <w:numPr>
          <w:ilvl w:val="0"/>
          <w:numId w:val="25"/>
        </w:numPr>
        <w:ind w:left="540"/>
      </w:pPr>
      <w:r w:rsidRPr="00797D75">
        <w:t xml:space="preserve">Thiel, C. S., </w:t>
      </w:r>
      <w:r w:rsidRPr="00F44A99">
        <w:rPr>
          <w:i/>
          <w:iCs/>
        </w:rPr>
        <w:t>et al.</w:t>
      </w:r>
      <w:r w:rsidRPr="00797D75">
        <w:t xml:space="preserve"> Rapid alterations of cell cycle control proteins in human T lymphocytes in microgravity. </w:t>
      </w:r>
      <w:r w:rsidRPr="00F44A99">
        <w:rPr>
          <w:i/>
          <w:iCs/>
        </w:rPr>
        <w:t xml:space="preserve">Cell </w:t>
      </w:r>
      <w:proofErr w:type="spellStart"/>
      <w:r w:rsidRPr="00F44A99">
        <w:rPr>
          <w:i/>
          <w:iCs/>
        </w:rPr>
        <w:t>Commun</w:t>
      </w:r>
      <w:proofErr w:type="spellEnd"/>
      <w:r w:rsidRPr="00F44A99">
        <w:rPr>
          <w:i/>
          <w:iCs/>
        </w:rPr>
        <w:t xml:space="preserve">. Signal. </w:t>
      </w:r>
      <w:r w:rsidRPr="00F44A99">
        <w:rPr>
          <w:b/>
          <w:bCs/>
        </w:rPr>
        <w:t>10</w:t>
      </w:r>
      <w:r w:rsidRPr="00797D75">
        <w:t xml:space="preserve"> (1), 1, doi</w:t>
      </w:r>
      <w:proofErr w:type="gramStart"/>
      <w:r w:rsidRPr="00797D75">
        <w:t>:10.1186</w:t>
      </w:r>
      <w:proofErr w:type="gramEnd"/>
      <w:r w:rsidRPr="00797D75">
        <w:t>/1478-811X-10-1</w:t>
      </w:r>
      <w:r w:rsidR="00C1309A">
        <w:t>,</w:t>
      </w:r>
      <w:r w:rsidRPr="00797D75">
        <w:t xml:space="preserve"> (2012).</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Tsuda</w:t>
      </w:r>
      <w:proofErr w:type="spellEnd"/>
      <w:r w:rsidRPr="00797D75">
        <w:t xml:space="preserve">, T., Kitagawa, S., &amp; Yamamoto, Y. Estimation of electrophoretic </w:t>
      </w:r>
      <w:proofErr w:type="spellStart"/>
      <w:r w:rsidRPr="00797D75">
        <w:t>mobilities</w:t>
      </w:r>
      <w:proofErr w:type="spellEnd"/>
      <w:r w:rsidRPr="00797D75">
        <w:t xml:space="preserve"> of red blood cells in 1-G and microgravity using a miniature capillary electrophoresis unit. </w:t>
      </w:r>
      <w:r w:rsidRPr="00CC621E">
        <w:rPr>
          <w:i/>
          <w:iCs/>
        </w:rPr>
        <w:t>Electrophoresis.</w:t>
      </w:r>
      <w:r w:rsidRPr="00797D75">
        <w:t xml:space="preserve"> </w:t>
      </w:r>
      <w:r w:rsidRPr="00CC621E">
        <w:rPr>
          <w:b/>
          <w:bCs/>
        </w:rPr>
        <w:t>23</w:t>
      </w:r>
      <w:r w:rsidRPr="00797D75">
        <w:t xml:space="preserve"> (13), 2035–9, doi</w:t>
      </w:r>
      <w:proofErr w:type="gramStart"/>
      <w:r w:rsidRPr="00797D75">
        <w:t>:10.1002</w:t>
      </w:r>
      <w:proofErr w:type="gramEnd"/>
      <w:r w:rsidRPr="00797D75">
        <w:t>/1522-2683(200207)23:13&lt;2035::AID-ELPS2035&gt;3.0.CO;2-C</w:t>
      </w:r>
      <w:r w:rsidR="00C1309A">
        <w:t>,</w:t>
      </w:r>
      <w:r w:rsidRPr="00797D75">
        <w:t xml:space="preserve"> (2002).</w:t>
      </w:r>
    </w:p>
    <w:p w:rsidR="00381B6C" w:rsidRPr="004C3075" w:rsidRDefault="00381B6C" w:rsidP="00C1309A">
      <w:pPr>
        <w:pStyle w:val="ListParagraph"/>
        <w:numPr>
          <w:ilvl w:val="0"/>
          <w:numId w:val="25"/>
        </w:numPr>
        <w:ind w:left="540"/>
        <w:rPr>
          <w:rFonts w:asciiTheme="minorHAnsi" w:hAnsiTheme="minorHAnsi"/>
          <w:color w:val="auto"/>
        </w:rPr>
      </w:pPr>
      <w:r w:rsidRPr="00797D75">
        <w:t xml:space="preserve">Paul, A.-L., </w:t>
      </w:r>
      <w:proofErr w:type="spellStart"/>
      <w:r w:rsidRPr="00797D75">
        <w:t>Manak</w:t>
      </w:r>
      <w:proofErr w:type="spellEnd"/>
      <w:r w:rsidRPr="00797D75">
        <w:t xml:space="preserve">, M. S., Mayfield, J. D., Reyes, M. F., Gurley, W. B., &amp; </w:t>
      </w:r>
      <w:proofErr w:type="spellStart"/>
      <w:r w:rsidRPr="00797D75">
        <w:t>Ferl</w:t>
      </w:r>
      <w:proofErr w:type="spellEnd"/>
      <w:r w:rsidRPr="00797D75">
        <w:t xml:space="preserve">, R. J. Parabolic flight induces changes in gene expression patterns in Arabidopsis thaliana. </w:t>
      </w:r>
      <w:r w:rsidRPr="00797D75">
        <w:rPr>
          <w:i/>
          <w:iCs/>
        </w:rPr>
        <w:t>Astrobiology.</w:t>
      </w:r>
      <w:r w:rsidRPr="00797D75">
        <w:t xml:space="preserve"> </w:t>
      </w:r>
      <w:r w:rsidRPr="00797D75">
        <w:rPr>
          <w:b/>
          <w:bCs/>
        </w:rPr>
        <w:t>11</w:t>
      </w:r>
      <w:r>
        <w:t xml:space="preserve"> (8), 743–58,</w:t>
      </w:r>
      <w:r w:rsidRPr="00797D75">
        <w:t xml:space="preserve"> </w:t>
      </w:r>
      <w:proofErr w:type="spellStart"/>
      <w:r w:rsidRPr="00797D75">
        <w:t>doi</w:t>
      </w:r>
      <w:proofErr w:type="spellEnd"/>
      <w:r w:rsidRPr="00797D75">
        <w:t>: 10.1089/ast.2011.0659</w:t>
      </w:r>
      <w:r w:rsidR="002F4672">
        <w:t>,</w:t>
      </w:r>
      <w:r w:rsidRPr="00797D75">
        <w:t xml:space="preserve"> (2011).</w:t>
      </w:r>
    </w:p>
    <w:p w:rsidR="00381B6C" w:rsidRPr="004C3075" w:rsidRDefault="00381B6C" w:rsidP="00C1309A">
      <w:pPr>
        <w:pStyle w:val="ListParagraph"/>
        <w:numPr>
          <w:ilvl w:val="0"/>
          <w:numId w:val="25"/>
        </w:numPr>
        <w:ind w:left="540"/>
        <w:rPr>
          <w:rFonts w:asciiTheme="minorHAnsi" w:hAnsiTheme="minorHAnsi"/>
          <w:color w:val="auto"/>
        </w:rPr>
      </w:pPr>
      <w:proofErr w:type="spellStart"/>
      <w:r w:rsidRPr="00797D75">
        <w:t>Zeredo</w:t>
      </w:r>
      <w:proofErr w:type="spellEnd"/>
      <w:r w:rsidRPr="00797D75">
        <w:t xml:space="preserve">, J. L., Toda, K., Matsuura, M., &amp; </w:t>
      </w:r>
      <w:proofErr w:type="spellStart"/>
      <w:r w:rsidRPr="00797D75">
        <w:t>Kumei</w:t>
      </w:r>
      <w:proofErr w:type="spellEnd"/>
      <w:r w:rsidRPr="00797D75">
        <w:t xml:space="preserve">, Y. Behavioral responses to partial-gravity conditions in rats. </w:t>
      </w:r>
      <w:proofErr w:type="spellStart"/>
      <w:r w:rsidRPr="00797D75">
        <w:rPr>
          <w:i/>
          <w:iCs/>
        </w:rPr>
        <w:t>Neurosci</w:t>
      </w:r>
      <w:proofErr w:type="spellEnd"/>
      <w:r w:rsidRPr="00797D75">
        <w:rPr>
          <w:i/>
          <w:iCs/>
        </w:rPr>
        <w:t xml:space="preserve">. </w:t>
      </w:r>
      <w:proofErr w:type="spellStart"/>
      <w:r w:rsidRPr="00797D75">
        <w:rPr>
          <w:i/>
          <w:iCs/>
        </w:rPr>
        <w:t>Lett</w:t>
      </w:r>
      <w:proofErr w:type="spellEnd"/>
      <w:r w:rsidRPr="00797D75">
        <w:rPr>
          <w:i/>
          <w:iCs/>
        </w:rPr>
        <w:t xml:space="preserve">. </w:t>
      </w:r>
      <w:r w:rsidRPr="00797D75">
        <w:rPr>
          <w:b/>
          <w:bCs/>
        </w:rPr>
        <w:t>529</w:t>
      </w:r>
      <w:r w:rsidRPr="00797D75">
        <w:t xml:space="preserve"> (2), 108–11, doi:10.1016/j.neulet.2012.09.043 (2012).</w:t>
      </w:r>
    </w:p>
    <w:p w:rsidR="00381B6C" w:rsidRPr="004C3075" w:rsidRDefault="00381B6C" w:rsidP="00C1309A">
      <w:pPr>
        <w:pStyle w:val="ListParagraph"/>
        <w:numPr>
          <w:ilvl w:val="0"/>
          <w:numId w:val="25"/>
        </w:numPr>
        <w:ind w:left="540"/>
        <w:rPr>
          <w:rFonts w:asciiTheme="minorHAnsi" w:hAnsiTheme="minorHAnsi"/>
          <w:color w:val="auto"/>
        </w:rPr>
      </w:pPr>
      <w:r w:rsidRPr="00797D75">
        <w:t xml:space="preserve">Taube, J. S., </w:t>
      </w:r>
      <w:proofErr w:type="spellStart"/>
      <w:r w:rsidRPr="00797D75">
        <w:t>Stackman</w:t>
      </w:r>
      <w:proofErr w:type="spellEnd"/>
      <w:r w:rsidRPr="00797D75">
        <w:t xml:space="preserve">, R. W., </w:t>
      </w:r>
      <w:proofErr w:type="spellStart"/>
      <w:r w:rsidRPr="00797D75">
        <w:t>Calton</w:t>
      </w:r>
      <w:proofErr w:type="spellEnd"/>
      <w:r w:rsidRPr="00797D75">
        <w:t xml:space="preserve">, J. L., &amp; Oman, C. M. Rat head direction cell responses in zero-gravity parabolic flight. </w:t>
      </w:r>
      <w:r w:rsidRPr="00797D75">
        <w:rPr>
          <w:i/>
          <w:iCs/>
        </w:rPr>
        <w:t xml:space="preserve">J. </w:t>
      </w:r>
      <w:proofErr w:type="spellStart"/>
      <w:r w:rsidRPr="00797D75">
        <w:rPr>
          <w:i/>
          <w:iCs/>
        </w:rPr>
        <w:t>Neurophysiol</w:t>
      </w:r>
      <w:proofErr w:type="spellEnd"/>
      <w:r w:rsidRPr="00797D75">
        <w:rPr>
          <w:i/>
          <w:iCs/>
        </w:rPr>
        <w:t xml:space="preserve">. </w:t>
      </w:r>
      <w:r w:rsidRPr="00797D75">
        <w:rPr>
          <w:b/>
          <w:bCs/>
        </w:rPr>
        <w:t>92</w:t>
      </w:r>
      <w:r w:rsidRPr="00797D75">
        <w:t xml:space="preserve"> (5), 2887–97, doi:10.1152/jn.00887.2003</w:t>
      </w:r>
      <w:r w:rsidR="002F4672">
        <w:t>,</w:t>
      </w:r>
      <w:r w:rsidRPr="00797D75">
        <w:t xml:space="preserve"> (2004).</w:t>
      </w:r>
    </w:p>
    <w:p w:rsidR="00381B6C" w:rsidRPr="002F4672" w:rsidRDefault="00381B6C" w:rsidP="00C1309A">
      <w:pPr>
        <w:pStyle w:val="ListParagraph"/>
        <w:numPr>
          <w:ilvl w:val="0"/>
          <w:numId w:val="25"/>
        </w:numPr>
        <w:ind w:left="540"/>
        <w:rPr>
          <w:rFonts w:asciiTheme="minorHAnsi" w:hAnsiTheme="minorHAnsi"/>
          <w:color w:val="auto"/>
        </w:rPr>
      </w:pPr>
      <w:proofErr w:type="spellStart"/>
      <w:r w:rsidRPr="00797D75">
        <w:t>Hilbig</w:t>
      </w:r>
      <w:proofErr w:type="spellEnd"/>
      <w:r w:rsidRPr="00797D75">
        <w:t xml:space="preserve">, R., </w:t>
      </w:r>
      <w:r w:rsidRPr="00797D75">
        <w:rPr>
          <w:i/>
          <w:iCs/>
        </w:rPr>
        <w:t>et al.</w:t>
      </w:r>
      <w:r w:rsidRPr="00797D75">
        <w:t xml:space="preserve"> Effects of altered gravity on the swimming </w:t>
      </w:r>
      <w:proofErr w:type="spellStart"/>
      <w:r w:rsidRPr="00797D75">
        <w:t>behaviour</w:t>
      </w:r>
      <w:proofErr w:type="spellEnd"/>
      <w:r w:rsidRPr="00797D75">
        <w:t xml:space="preserve"> of fish. </w:t>
      </w:r>
      <w:r w:rsidRPr="00797D75">
        <w:rPr>
          <w:i/>
          <w:iCs/>
        </w:rPr>
        <w:t xml:space="preserve">Adv. Space </w:t>
      </w:r>
      <w:r w:rsidRPr="00797D75">
        <w:rPr>
          <w:i/>
          <w:iCs/>
        </w:rPr>
        <w:lastRenderedPageBreak/>
        <w:t xml:space="preserve">Res. </w:t>
      </w:r>
      <w:r w:rsidRPr="00797D75">
        <w:rPr>
          <w:b/>
          <w:bCs/>
        </w:rPr>
        <w:t>30</w:t>
      </w:r>
      <w:r w:rsidRPr="00797D75">
        <w:t xml:space="preserve"> (4), 835–41 (2002).</w:t>
      </w:r>
    </w:p>
    <w:p w:rsidR="00381B6C" w:rsidRPr="00CC621E" w:rsidRDefault="001034D1" w:rsidP="00C1309A">
      <w:pPr>
        <w:pStyle w:val="ListParagraph"/>
        <w:numPr>
          <w:ilvl w:val="0"/>
          <w:numId w:val="25"/>
        </w:numPr>
        <w:ind w:left="540"/>
        <w:rPr>
          <w:rFonts w:asciiTheme="minorHAnsi" w:hAnsiTheme="minorHAnsi"/>
          <w:color w:val="auto"/>
        </w:rPr>
      </w:pPr>
      <w:r w:rsidRPr="001034D1">
        <w:rPr>
          <w:rFonts w:asciiTheme="minorHAnsi" w:hAnsiTheme="minorHAnsi"/>
          <w:color w:val="auto"/>
        </w:rPr>
        <w:t>2010 FAST Flight Week</w:t>
      </w:r>
      <w:r>
        <w:rPr>
          <w:rFonts w:asciiTheme="minorHAnsi" w:hAnsiTheme="minorHAnsi"/>
          <w:color w:val="auto"/>
        </w:rPr>
        <w:t xml:space="preserve">. </w:t>
      </w:r>
      <w:r>
        <w:rPr>
          <w:rFonts w:asciiTheme="minorHAnsi" w:hAnsiTheme="minorHAnsi"/>
          <w:i/>
          <w:color w:val="auto"/>
        </w:rPr>
        <w:t xml:space="preserve">Nasa.gov: Office of the Chief Technologist. </w:t>
      </w:r>
      <w:r>
        <w:rPr>
          <w:rFonts w:asciiTheme="minorHAnsi" w:hAnsiTheme="minorHAnsi"/>
          <w:color w:val="auto"/>
        </w:rPr>
        <w:t xml:space="preserve">Found at: </w:t>
      </w:r>
      <w:hyperlink r:id="rId23" w:history="1">
        <w:r w:rsidRPr="0039491A">
          <w:rPr>
            <w:rStyle w:val="Hyperlink"/>
            <w:rFonts w:asciiTheme="minorHAnsi" w:hAnsiTheme="minorHAnsi"/>
          </w:rPr>
          <w:t>http://www.nasa.gov/offices/oct/crosscutting_capability/flight_opportunities/fast/09_27_10_flight_week_feature.html</w:t>
        </w:r>
      </w:hyperlink>
      <w:r>
        <w:rPr>
          <w:rFonts w:asciiTheme="minorHAnsi" w:hAnsiTheme="minorHAnsi"/>
          <w:color w:val="auto"/>
        </w:rPr>
        <w:t>. Accessed 04/28/2014.</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Deng J., </w:t>
      </w:r>
      <w:r w:rsidRPr="00722ABC">
        <w:rPr>
          <w:rFonts w:asciiTheme="minorHAnsi" w:hAnsiTheme="minorHAnsi"/>
          <w:color w:val="000000" w:themeColor="text1"/>
        </w:rPr>
        <w:t xml:space="preserve">Harvard Center for </w:t>
      </w:r>
      <w:proofErr w:type="spellStart"/>
      <w:r w:rsidRPr="00722ABC">
        <w:rPr>
          <w:rFonts w:asciiTheme="minorHAnsi" w:hAnsiTheme="minorHAnsi"/>
          <w:color w:val="000000" w:themeColor="text1"/>
        </w:rPr>
        <w:t>Nanoscale</w:t>
      </w:r>
      <w:proofErr w:type="spellEnd"/>
      <w:r w:rsidRPr="00722ABC">
        <w:rPr>
          <w:rFonts w:asciiTheme="minorHAnsi" w:hAnsiTheme="minorHAnsi"/>
          <w:color w:val="000000" w:themeColor="text1"/>
        </w:rPr>
        <w:t xml:space="preserve"> Systems Standard Operating Procedure: SOP031 (</w:t>
      </w:r>
      <w:r w:rsidRPr="00722ABC">
        <w:rPr>
          <w:color w:val="000000" w:themeColor="text1"/>
        </w:rPr>
        <w:t>SU-8 Photolithography Process)</w:t>
      </w:r>
      <w:r>
        <w:rPr>
          <w:color w:val="000000" w:themeColor="text1"/>
        </w:rPr>
        <w:t xml:space="preserve">, </w:t>
      </w:r>
      <w:proofErr w:type="spellStart"/>
      <w:r>
        <w:rPr>
          <w:color w:val="000000" w:themeColor="text1"/>
        </w:rPr>
        <w:t>Vers</w:t>
      </w:r>
      <w:proofErr w:type="spellEnd"/>
      <w:r>
        <w:rPr>
          <w:color w:val="000000" w:themeColor="text1"/>
        </w:rPr>
        <w:t>. 2.6</w:t>
      </w:r>
      <w:proofErr w:type="gramStart"/>
      <w:r>
        <w:rPr>
          <w:color w:val="000000" w:themeColor="text1"/>
        </w:rPr>
        <w:t>.</w:t>
      </w:r>
      <w:r w:rsidRPr="00722ABC">
        <w:rPr>
          <w:color w:val="000000" w:themeColor="text1"/>
        </w:rPr>
        <w:t xml:space="preserve">  Found</w:t>
      </w:r>
      <w:proofErr w:type="gramEnd"/>
      <w:r w:rsidRPr="00722ABC">
        <w:rPr>
          <w:color w:val="000000" w:themeColor="text1"/>
        </w:rPr>
        <w:t xml:space="preserve"> at: </w:t>
      </w:r>
      <w:hyperlink r:id="rId24" w:history="1">
        <w:r w:rsidRPr="003A4019">
          <w:rPr>
            <w:rStyle w:val="Hyperlink"/>
            <w:rFonts w:asciiTheme="minorHAnsi" w:hAnsiTheme="minorHAnsi"/>
          </w:rPr>
          <w:t>http://www.cns.fas.harvard.edu/facilities/docs/SOP031_r2_6_SU-8%20photolithography%20process.pdf</w:t>
        </w:r>
      </w:hyperlink>
      <w:r>
        <w:rPr>
          <w:rFonts w:asciiTheme="minorHAnsi" w:hAnsiTheme="minorHAnsi"/>
          <w:color w:val="000000" w:themeColor="text1"/>
        </w:rPr>
        <w:t>.</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Yang, J., Qi, L., Chen, Y. &amp; Ma, H. Design and Fabrication of a Three Dimensional Spiral </w:t>
      </w:r>
      <w:proofErr w:type="spellStart"/>
      <w:r>
        <w:t>Micromixer</w:t>
      </w:r>
      <w:proofErr w:type="spellEnd"/>
      <w:r>
        <w:t xml:space="preserve">. </w:t>
      </w:r>
      <w:r>
        <w:rPr>
          <w:i/>
          <w:iCs/>
        </w:rPr>
        <w:t>Chinese J. Chem.</w:t>
      </w:r>
      <w:r>
        <w:t xml:space="preserve"> </w:t>
      </w:r>
      <w:r>
        <w:rPr>
          <w:b/>
          <w:bCs/>
        </w:rPr>
        <w:t>31,</w:t>
      </w:r>
      <w:r>
        <w:t xml:space="preserve"> 209–214, 10.1002/cjoc.201200922, (2013).</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Zhang, K. </w:t>
      </w:r>
      <w:r>
        <w:rPr>
          <w:i/>
          <w:iCs/>
        </w:rPr>
        <w:t>et al.</w:t>
      </w:r>
      <w:r>
        <w:t xml:space="preserve"> Realization of planar mixing by chaotic velocity in microfluidics. </w:t>
      </w:r>
      <w:proofErr w:type="spellStart"/>
      <w:r>
        <w:rPr>
          <w:i/>
          <w:iCs/>
        </w:rPr>
        <w:t>Microelectron</w:t>
      </w:r>
      <w:proofErr w:type="spellEnd"/>
      <w:r>
        <w:rPr>
          <w:i/>
          <w:iCs/>
        </w:rPr>
        <w:t>. Eng.</w:t>
      </w:r>
      <w:r>
        <w:t xml:space="preserve"> </w:t>
      </w:r>
      <w:r>
        <w:rPr>
          <w:b/>
          <w:bCs/>
        </w:rPr>
        <w:t>88,</w:t>
      </w:r>
      <w:r>
        <w:t xml:space="preserve"> 959–963,</w:t>
      </w:r>
      <w:r w:rsidRPr="00472E2F">
        <w:t xml:space="preserve"> doi:10.1016/j.mee.2010.12.029</w:t>
      </w:r>
      <w:r>
        <w:t>, (2011).</w:t>
      </w:r>
    </w:p>
    <w:p w:rsidR="00C23BFC" w:rsidRPr="004C3075" w:rsidRDefault="00C23BFC" w:rsidP="00C1309A">
      <w:pPr>
        <w:pStyle w:val="ListParagraph"/>
        <w:numPr>
          <w:ilvl w:val="0"/>
          <w:numId w:val="25"/>
        </w:numPr>
        <w:ind w:left="540"/>
        <w:rPr>
          <w:rFonts w:asciiTheme="minorHAnsi" w:hAnsiTheme="minorHAnsi" w:cs="Arial"/>
          <w:bCs/>
          <w:color w:val="000000" w:themeColor="text1"/>
          <w:u w:val="single"/>
        </w:rPr>
      </w:pPr>
      <w:r>
        <w:t xml:space="preserve">Liu, R. H. </w:t>
      </w:r>
      <w:r>
        <w:rPr>
          <w:i/>
          <w:iCs/>
        </w:rPr>
        <w:t>et al.</w:t>
      </w:r>
      <w:r>
        <w:t xml:space="preserve"> Passive mixing in a three-dimensional serpentine </w:t>
      </w:r>
      <w:proofErr w:type="spellStart"/>
      <w:r>
        <w:t>microchannel</w:t>
      </w:r>
      <w:proofErr w:type="spellEnd"/>
      <w:r>
        <w:t xml:space="preserve">. </w:t>
      </w:r>
      <w:r>
        <w:rPr>
          <w:i/>
          <w:iCs/>
        </w:rPr>
        <w:t xml:space="preserve">J. </w:t>
      </w:r>
      <w:proofErr w:type="spellStart"/>
      <w:r>
        <w:rPr>
          <w:i/>
          <w:iCs/>
        </w:rPr>
        <w:t>Microelectromechanical</w:t>
      </w:r>
      <w:proofErr w:type="spellEnd"/>
      <w:r>
        <w:rPr>
          <w:i/>
          <w:iCs/>
        </w:rPr>
        <w:t xml:space="preserve"> Syst.</w:t>
      </w:r>
      <w:r>
        <w:t xml:space="preserve"> </w:t>
      </w:r>
      <w:r>
        <w:rPr>
          <w:b/>
          <w:bCs/>
        </w:rPr>
        <w:t>9,</w:t>
      </w:r>
      <w:r>
        <w:t xml:space="preserve"> 190–197, </w:t>
      </w:r>
      <w:proofErr w:type="spellStart"/>
      <w:r>
        <w:t>doi</w:t>
      </w:r>
      <w:proofErr w:type="spellEnd"/>
      <w:r>
        <w:t>:</w:t>
      </w:r>
      <w:r w:rsidRPr="00C6201B">
        <w:t xml:space="preserve"> </w:t>
      </w:r>
      <w:hyperlink r:id="rId25" w:tgtFrame="blank" w:history="1">
        <w:r>
          <w:rPr>
            <w:rStyle w:val="Hyperlink"/>
          </w:rPr>
          <w:t>10.1109/84.846699</w:t>
        </w:r>
      </w:hyperlink>
      <w:r>
        <w:t>, (2000).</w:t>
      </w:r>
    </w:p>
    <w:p w:rsidR="000521D1" w:rsidRDefault="00EC6774" w:rsidP="00C1309A">
      <w:pPr>
        <w:pStyle w:val="ListParagraph"/>
        <w:numPr>
          <w:ilvl w:val="0"/>
          <w:numId w:val="25"/>
        </w:numPr>
        <w:ind w:left="540"/>
        <w:rPr>
          <w:rFonts w:asciiTheme="minorHAnsi" w:hAnsiTheme="minorHAnsi" w:cs="Arial"/>
          <w:bCs/>
          <w:color w:val="auto"/>
          <w:u w:val="single"/>
        </w:rPr>
      </w:pPr>
      <w:r w:rsidRPr="00EC6774">
        <w:t>Improved Whole-Blood-Staining Device</w:t>
      </w:r>
      <w:r>
        <w:t xml:space="preserve">.  </w:t>
      </w:r>
      <w:r w:rsidR="005E5B2F" w:rsidRPr="005E5B2F">
        <w:rPr>
          <w:i/>
        </w:rPr>
        <w:t>NASA Tech Briefs</w:t>
      </w:r>
      <w:r>
        <w:rPr>
          <w:i/>
        </w:rPr>
        <w:t xml:space="preserve">.  </w:t>
      </w:r>
      <w:r w:rsidR="00944D05">
        <w:t xml:space="preserve">Found at: </w:t>
      </w:r>
      <w:hyperlink r:id="rId26" w:history="1">
        <w:r w:rsidR="00944D05" w:rsidRPr="00944D05">
          <w:rPr>
            <w:rStyle w:val="Hyperlink"/>
          </w:rPr>
          <w:t>http://www.techbriefs.com/component/content/article/10-ntb/tech-briefs/bio-medical/13574</w:t>
        </w:r>
      </w:hyperlink>
      <w:r w:rsidR="00944D05">
        <w:t>.  Accessed: 04/28/2014.</w:t>
      </w:r>
    </w:p>
    <w:p w:rsidR="00FE5364" w:rsidRPr="002F4672" w:rsidRDefault="00C1309A" w:rsidP="00C1309A">
      <w:pPr>
        <w:pStyle w:val="ListParagraph"/>
        <w:rPr>
          <w:rFonts w:asciiTheme="minorHAnsi" w:hAnsiTheme="minorHAnsi" w:cs="Arial"/>
          <w:bCs/>
          <w:color w:val="000000" w:themeColor="text1"/>
          <w:u w:val="single"/>
        </w:rPr>
      </w:pPr>
      <w:r>
        <w:rPr>
          <w:rFonts w:asciiTheme="minorHAnsi" w:hAnsiTheme="minorHAnsi" w:cs="Arial"/>
          <w:bCs/>
          <w:color w:val="000000" w:themeColor="text1"/>
          <w:u w:val="single"/>
        </w:rPr>
        <w:t>`</w:t>
      </w:r>
    </w:p>
    <w:sectPr w:rsidR="00FE5364" w:rsidRPr="002F4672" w:rsidSect="00E24C9B">
      <w:footerReference w:type="first" r:id="rId2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50" w:rsidRDefault="006E3750" w:rsidP="00BE5F4A">
      <w:r>
        <w:separator/>
      </w:r>
    </w:p>
  </w:endnote>
  <w:endnote w:type="continuationSeparator" w:id="0">
    <w:p w:rsidR="006E3750" w:rsidRDefault="006E3750"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672" w:rsidRPr="00494F77" w:rsidRDefault="002F4672">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0170C6">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0170C6">
      <w:rPr>
        <w:rFonts w:ascii="Calibri" w:hAnsi="Calibri" w:cs="Calibri"/>
        <w:noProof/>
        <w:sz w:val="20"/>
      </w:rPr>
      <w:t>3</w:t>
    </w:r>
    <w:r w:rsidRPr="00494F77">
      <w:rPr>
        <w:rFonts w:ascii="Calibri" w:hAnsi="Calibri" w:cs="Calibri"/>
        <w:sz w:val="20"/>
      </w:rPr>
      <w:fldChar w:fldCharType="end"/>
    </w:r>
  </w:p>
  <w:p w:rsidR="002F4672" w:rsidRDefault="002F46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50" w:rsidRDefault="006E3750" w:rsidP="00BE5F4A">
      <w:r>
        <w:separator/>
      </w:r>
    </w:p>
  </w:footnote>
  <w:footnote w:type="continuationSeparator" w:id="0">
    <w:p w:rsidR="006E3750" w:rsidRDefault="006E3750" w:rsidP="00BE5F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15pt;height:12.15pt;visibility:visible;mso-wrap-style:square" o:bullet="t">
        <v:imagedata r:id="rId1" o:title=""/>
      </v:shape>
    </w:pict>
  </w:numPicBullet>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324E09"/>
    <w:multiLevelType w:val="hybridMultilevel"/>
    <w:tmpl w:val="E2682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FB7B86"/>
    <w:multiLevelType w:val="hybridMultilevel"/>
    <w:tmpl w:val="0BE0F5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A66473D"/>
    <w:multiLevelType w:val="hybridMultilevel"/>
    <w:tmpl w:val="AE101024"/>
    <w:lvl w:ilvl="0" w:tplc="04090015">
      <w:start w:val="1"/>
      <w:numFmt w:val="upperLetter"/>
      <w:lvlText w:val="%1."/>
      <w:lvlJc w:val="left"/>
      <w:pPr>
        <w:ind w:left="720" w:hanging="360"/>
      </w:pPr>
      <w:rPr>
        <w:rFonts w:ascii="Times New Roman" w:hAnsi="Times New Roman" w:cs="Times New Roman"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483691"/>
    <w:multiLevelType w:val="hybridMultilevel"/>
    <w:tmpl w:val="1F44C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62264D4"/>
    <w:multiLevelType w:val="hybridMultilevel"/>
    <w:tmpl w:val="DA48B7CC"/>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4939E3"/>
    <w:multiLevelType w:val="hybridMultilevel"/>
    <w:tmpl w:val="C5C2299E"/>
    <w:lvl w:ilvl="0" w:tplc="40E4D3C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893002"/>
    <w:multiLevelType w:val="hybridMultilevel"/>
    <w:tmpl w:val="786E939A"/>
    <w:lvl w:ilvl="0" w:tplc="812623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777435"/>
    <w:multiLevelType w:val="hybridMultilevel"/>
    <w:tmpl w:val="5A225DD0"/>
    <w:lvl w:ilvl="0" w:tplc="EE6C4A2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F96579E"/>
    <w:multiLevelType w:val="hybridMultilevel"/>
    <w:tmpl w:val="38F22A4E"/>
    <w:lvl w:ilvl="0" w:tplc="40E4D3C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DC0454"/>
    <w:multiLevelType w:val="hybridMultilevel"/>
    <w:tmpl w:val="E51ADAC8"/>
    <w:lvl w:ilvl="0" w:tplc="5FEC61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D9E12E5"/>
    <w:multiLevelType w:val="hybridMultilevel"/>
    <w:tmpl w:val="4640914A"/>
    <w:lvl w:ilvl="0" w:tplc="0409000F">
      <w:start w:val="1"/>
      <w:numFmt w:val="decimal"/>
      <w:lvlText w:val="%1."/>
      <w:lvlJc w:val="left"/>
      <w:pPr>
        <w:ind w:left="720" w:hanging="360"/>
      </w:pPr>
      <w:rPr>
        <w:rFonts w:ascii="Times New Roman" w:hAnsi="Times New Roman" w:cs="Times New Roman" w:hint="default"/>
        <w:b w:val="0"/>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BB055F"/>
    <w:multiLevelType w:val="hybridMultilevel"/>
    <w:tmpl w:val="7A1E54B6"/>
    <w:lvl w:ilvl="0" w:tplc="81CC091C">
      <w:start w:val="1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8"/>
  </w:num>
  <w:num w:numId="3">
    <w:abstractNumId w:val="1"/>
  </w:num>
  <w:num w:numId="4">
    <w:abstractNumId w:val="12"/>
  </w:num>
  <w:num w:numId="5">
    <w:abstractNumId w:val="3"/>
  </w:num>
  <w:num w:numId="6">
    <w:abstractNumId w:val="22"/>
  </w:num>
  <w:num w:numId="7">
    <w:abstractNumId w:val="25"/>
  </w:num>
  <w:num w:numId="8">
    <w:abstractNumId w:val="8"/>
  </w:num>
  <w:num w:numId="9">
    <w:abstractNumId w:val="21"/>
  </w:num>
  <w:num w:numId="10">
    <w:abstractNumId w:val="10"/>
  </w:num>
  <w:num w:numId="11">
    <w:abstractNumId w:val="4"/>
  </w:num>
  <w:num w:numId="12">
    <w:abstractNumId w:val="0"/>
  </w:num>
  <w:num w:numId="13">
    <w:abstractNumId w:val="5"/>
  </w:num>
  <w:num w:numId="14">
    <w:abstractNumId w:val="23"/>
  </w:num>
  <w:num w:numId="15">
    <w:abstractNumId w:val="11"/>
  </w:num>
  <w:num w:numId="16">
    <w:abstractNumId w:val="14"/>
  </w:num>
  <w:num w:numId="17">
    <w:abstractNumId w:val="13"/>
  </w:num>
  <w:num w:numId="18">
    <w:abstractNumId w:val="17"/>
  </w:num>
  <w:num w:numId="19">
    <w:abstractNumId w:val="6"/>
  </w:num>
  <w:num w:numId="20">
    <w:abstractNumId w:val="15"/>
  </w:num>
  <w:num w:numId="21">
    <w:abstractNumId w:val="19"/>
  </w:num>
  <w:num w:numId="22">
    <w:abstractNumId w:val="9"/>
  </w:num>
  <w:num w:numId="23">
    <w:abstractNumId w:val="7"/>
  </w:num>
  <w:num w:numId="24">
    <w:abstractNumId w:val="20"/>
  </w:num>
  <w:num w:numId="25">
    <w:abstractNumId w:val="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024A"/>
    <w:rsid w:val="00000296"/>
    <w:rsid w:val="000004E2"/>
    <w:rsid w:val="0000070B"/>
    <w:rsid w:val="0000071A"/>
    <w:rsid w:val="000007B7"/>
    <w:rsid w:val="000007EB"/>
    <w:rsid w:val="00000917"/>
    <w:rsid w:val="00000A97"/>
    <w:rsid w:val="00000BA7"/>
    <w:rsid w:val="00000C5E"/>
    <w:rsid w:val="00000CF8"/>
    <w:rsid w:val="00000D5B"/>
    <w:rsid w:val="00000E91"/>
    <w:rsid w:val="00000FED"/>
    <w:rsid w:val="000012FF"/>
    <w:rsid w:val="0000144B"/>
    <w:rsid w:val="000016B0"/>
    <w:rsid w:val="0000173B"/>
    <w:rsid w:val="00001842"/>
    <w:rsid w:val="00001C46"/>
    <w:rsid w:val="00001C6C"/>
    <w:rsid w:val="00001E02"/>
    <w:rsid w:val="00001E50"/>
    <w:rsid w:val="00001E8F"/>
    <w:rsid w:val="00001E99"/>
    <w:rsid w:val="00001F2E"/>
    <w:rsid w:val="00001F83"/>
    <w:rsid w:val="0000203A"/>
    <w:rsid w:val="000020AE"/>
    <w:rsid w:val="000020FC"/>
    <w:rsid w:val="000022A1"/>
    <w:rsid w:val="000022ED"/>
    <w:rsid w:val="00002304"/>
    <w:rsid w:val="00002497"/>
    <w:rsid w:val="000025B4"/>
    <w:rsid w:val="000025CF"/>
    <w:rsid w:val="00002663"/>
    <w:rsid w:val="00002742"/>
    <w:rsid w:val="00002747"/>
    <w:rsid w:val="000029B1"/>
    <w:rsid w:val="00002BD0"/>
    <w:rsid w:val="00002C64"/>
    <w:rsid w:val="00002D50"/>
    <w:rsid w:val="00002D5F"/>
    <w:rsid w:val="0000347B"/>
    <w:rsid w:val="0000362C"/>
    <w:rsid w:val="00003739"/>
    <w:rsid w:val="00003B94"/>
    <w:rsid w:val="00003BEC"/>
    <w:rsid w:val="00003C69"/>
    <w:rsid w:val="00003E63"/>
    <w:rsid w:val="0000416E"/>
    <w:rsid w:val="0000439C"/>
    <w:rsid w:val="000046CD"/>
    <w:rsid w:val="0000496F"/>
    <w:rsid w:val="000049D6"/>
    <w:rsid w:val="000049EB"/>
    <w:rsid w:val="000049FC"/>
    <w:rsid w:val="00004A3E"/>
    <w:rsid w:val="00004FD2"/>
    <w:rsid w:val="000052EC"/>
    <w:rsid w:val="000054BE"/>
    <w:rsid w:val="000055C1"/>
    <w:rsid w:val="0000566F"/>
    <w:rsid w:val="0000568B"/>
    <w:rsid w:val="00005890"/>
    <w:rsid w:val="000058BA"/>
    <w:rsid w:val="000058C5"/>
    <w:rsid w:val="0000595F"/>
    <w:rsid w:val="000059E5"/>
    <w:rsid w:val="00005ADB"/>
    <w:rsid w:val="00005B00"/>
    <w:rsid w:val="00005B69"/>
    <w:rsid w:val="00005B6C"/>
    <w:rsid w:val="00005D9C"/>
    <w:rsid w:val="00005E00"/>
    <w:rsid w:val="00005F7E"/>
    <w:rsid w:val="00005FBF"/>
    <w:rsid w:val="00006007"/>
    <w:rsid w:val="00006395"/>
    <w:rsid w:val="00006754"/>
    <w:rsid w:val="000068AA"/>
    <w:rsid w:val="00006971"/>
    <w:rsid w:val="00006AE5"/>
    <w:rsid w:val="00006BF4"/>
    <w:rsid w:val="00006E9F"/>
    <w:rsid w:val="00006EC8"/>
    <w:rsid w:val="00006F17"/>
    <w:rsid w:val="00006F1F"/>
    <w:rsid w:val="0000703D"/>
    <w:rsid w:val="000070E9"/>
    <w:rsid w:val="000071E7"/>
    <w:rsid w:val="0000725D"/>
    <w:rsid w:val="00007308"/>
    <w:rsid w:val="000074FD"/>
    <w:rsid w:val="00007982"/>
    <w:rsid w:val="000079DC"/>
    <w:rsid w:val="00007C45"/>
    <w:rsid w:val="00010082"/>
    <w:rsid w:val="000101EC"/>
    <w:rsid w:val="0001033F"/>
    <w:rsid w:val="0001043C"/>
    <w:rsid w:val="00010620"/>
    <w:rsid w:val="000109C7"/>
    <w:rsid w:val="00010A62"/>
    <w:rsid w:val="00010AEB"/>
    <w:rsid w:val="00010DBB"/>
    <w:rsid w:val="000110B7"/>
    <w:rsid w:val="0001143A"/>
    <w:rsid w:val="00011771"/>
    <w:rsid w:val="00011835"/>
    <w:rsid w:val="00011849"/>
    <w:rsid w:val="000119BA"/>
    <w:rsid w:val="00011C58"/>
    <w:rsid w:val="00012132"/>
    <w:rsid w:val="000121CF"/>
    <w:rsid w:val="000123CC"/>
    <w:rsid w:val="0001265D"/>
    <w:rsid w:val="00012792"/>
    <w:rsid w:val="000128AD"/>
    <w:rsid w:val="000128EC"/>
    <w:rsid w:val="00012907"/>
    <w:rsid w:val="00012C5F"/>
    <w:rsid w:val="00012CC8"/>
    <w:rsid w:val="00012D04"/>
    <w:rsid w:val="00012D0A"/>
    <w:rsid w:val="000131A6"/>
    <w:rsid w:val="00013296"/>
    <w:rsid w:val="0001351C"/>
    <w:rsid w:val="00013606"/>
    <w:rsid w:val="000136D5"/>
    <w:rsid w:val="00013749"/>
    <w:rsid w:val="000139DA"/>
    <w:rsid w:val="00013ADF"/>
    <w:rsid w:val="00013B24"/>
    <w:rsid w:val="00013C0F"/>
    <w:rsid w:val="000143BD"/>
    <w:rsid w:val="000144A0"/>
    <w:rsid w:val="0001456C"/>
    <w:rsid w:val="00014570"/>
    <w:rsid w:val="000148A6"/>
    <w:rsid w:val="0001498F"/>
    <w:rsid w:val="00014B73"/>
    <w:rsid w:val="00014D30"/>
    <w:rsid w:val="00014E48"/>
    <w:rsid w:val="000150A4"/>
    <w:rsid w:val="000150D3"/>
    <w:rsid w:val="000151D3"/>
    <w:rsid w:val="00015564"/>
    <w:rsid w:val="000155EE"/>
    <w:rsid w:val="000156AE"/>
    <w:rsid w:val="00015AA8"/>
    <w:rsid w:val="00015AFC"/>
    <w:rsid w:val="00015C7D"/>
    <w:rsid w:val="00015D5D"/>
    <w:rsid w:val="00015F51"/>
    <w:rsid w:val="00016072"/>
    <w:rsid w:val="00016315"/>
    <w:rsid w:val="000164D2"/>
    <w:rsid w:val="0001658F"/>
    <w:rsid w:val="000165D9"/>
    <w:rsid w:val="0001664F"/>
    <w:rsid w:val="000167CD"/>
    <w:rsid w:val="00016AD0"/>
    <w:rsid w:val="00016AEA"/>
    <w:rsid w:val="00016BFF"/>
    <w:rsid w:val="00016E00"/>
    <w:rsid w:val="00016EC5"/>
    <w:rsid w:val="000170C6"/>
    <w:rsid w:val="00017590"/>
    <w:rsid w:val="000175F8"/>
    <w:rsid w:val="00017659"/>
    <w:rsid w:val="0001776A"/>
    <w:rsid w:val="000179D0"/>
    <w:rsid w:val="00017BAA"/>
    <w:rsid w:val="00017CC0"/>
    <w:rsid w:val="00017CC7"/>
    <w:rsid w:val="00017DBB"/>
    <w:rsid w:val="00017F6D"/>
    <w:rsid w:val="00020008"/>
    <w:rsid w:val="000209CD"/>
    <w:rsid w:val="000209CE"/>
    <w:rsid w:val="000209DA"/>
    <w:rsid w:val="0002101D"/>
    <w:rsid w:val="000212BC"/>
    <w:rsid w:val="000215DA"/>
    <w:rsid w:val="00021689"/>
    <w:rsid w:val="000217C6"/>
    <w:rsid w:val="00021902"/>
    <w:rsid w:val="00021A5B"/>
    <w:rsid w:val="00021BBE"/>
    <w:rsid w:val="00021C8D"/>
    <w:rsid w:val="00021CEB"/>
    <w:rsid w:val="00021CF4"/>
    <w:rsid w:val="00021D7B"/>
    <w:rsid w:val="00021E37"/>
    <w:rsid w:val="00021FBC"/>
    <w:rsid w:val="0002216F"/>
    <w:rsid w:val="00022383"/>
    <w:rsid w:val="00022494"/>
    <w:rsid w:val="000227CC"/>
    <w:rsid w:val="0002290F"/>
    <w:rsid w:val="00022A0E"/>
    <w:rsid w:val="00022E8F"/>
    <w:rsid w:val="00022EA6"/>
    <w:rsid w:val="00022FA1"/>
    <w:rsid w:val="00023185"/>
    <w:rsid w:val="00023453"/>
    <w:rsid w:val="000234D0"/>
    <w:rsid w:val="0002359C"/>
    <w:rsid w:val="000235F4"/>
    <w:rsid w:val="00023651"/>
    <w:rsid w:val="000236BC"/>
    <w:rsid w:val="00023A46"/>
    <w:rsid w:val="00023ACB"/>
    <w:rsid w:val="00023B16"/>
    <w:rsid w:val="00023B4F"/>
    <w:rsid w:val="00023B83"/>
    <w:rsid w:val="00023B97"/>
    <w:rsid w:val="00023C2D"/>
    <w:rsid w:val="00023D7A"/>
    <w:rsid w:val="00023E9B"/>
    <w:rsid w:val="00023EEA"/>
    <w:rsid w:val="000240D8"/>
    <w:rsid w:val="000240F2"/>
    <w:rsid w:val="000240F6"/>
    <w:rsid w:val="0002429A"/>
    <w:rsid w:val="0002430F"/>
    <w:rsid w:val="0002439A"/>
    <w:rsid w:val="00024AF9"/>
    <w:rsid w:val="00024B69"/>
    <w:rsid w:val="00024BE6"/>
    <w:rsid w:val="00024D77"/>
    <w:rsid w:val="00024F96"/>
    <w:rsid w:val="000258E8"/>
    <w:rsid w:val="000259FB"/>
    <w:rsid w:val="00025F03"/>
    <w:rsid w:val="00026090"/>
    <w:rsid w:val="000260E8"/>
    <w:rsid w:val="000263C5"/>
    <w:rsid w:val="00026852"/>
    <w:rsid w:val="0002685E"/>
    <w:rsid w:val="000269C3"/>
    <w:rsid w:val="00026ACD"/>
    <w:rsid w:val="00026B77"/>
    <w:rsid w:val="00026CEF"/>
    <w:rsid w:val="00026EE2"/>
    <w:rsid w:val="00027323"/>
    <w:rsid w:val="00027365"/>
    <w:rsid w:val="0002750C"/>
    <w:rsid w:val="00027665"/>
    <w:rsid w:val="000276B6"/>
    <w:rsid w:val="00027733"/>
    <w:rsid w:val="000277AB"/>
    <w:rsid w:val="000278CF"/>
    <w:rsid w:val="00027A25"/>
    <w:rsid w:val="00027D95"/>
    <w:rsid w:val="000300DE"/>
    <w:rsid w:val="000302E2"/>
    <w:rsid w:val="00030573"/>
    <w:rsid w:val="000305F3"/>
    <w:rsid w:val="0003069D"/>
    <w:rsid w:val="000307D7"/>
    <w:rsid w:val="000308B3"/>
    <w:rsid w:val="000309EF"/>
    <w:rsid w:val="00030A19"/>
    <w:rsid w:val="00030B20"/>
    <w:rsid w:val="00030CE8"/>
    <w:rsid w:val="00030FC9"/>
    <w:rsid w:val="0003119B"/>
    <w:rsid w:val="000311B6"/>
    <w:rsid w:val="00031337"/>
    <w:rsid w:val="000313C8"/>
    <w:rsid w:val="0003166E"/>
    <w:rsid w:val="0003174A"/>
    <w:rsid w:val="00031DCC"/>
    <w:rsid w:val="00031E55"/>
    <w:rsid w:val="00031F51"/>
    <w:rsid w:val="000320ED"/>
    <w:rsid w:val="00032228"/>
    <w:rsid w:val="0003229F"/>
    <w:rsid w:val="00032328"/>
    <w:rsid w:val="00032492"/>
    <w:rsid w:val="000324AB"/>
    <w:rsid w:val="00032619"/>
    <w:rsid w:val="000328EA"/>
    <w:rsid w:val="00032B17"/>
    <w:rsid w:val="00032CFB"/>
    <w:rsid w:val="00032DF9"/>
    <w:rsid w:val="00032E2A"/>
    <w:rsid w:val="00032F40"/>
    <w:rsid w:val="000331BA"/>
    <w:rsid w:val="0003359B"/>
    <w:rsid w:val="00033B18"/>
    <w:rsid w:val="00033B92"/>
    <w:rsid w:val="00033BA6"/>
    <w:rsid w:val="00033BAF"/>
    <w:rsid w:val="00033D43"/>
    <w:rsid w:val="00033F1A"/>
    <w:rsid w:val="0003415E"/>
    <w:rsid w:val="000342B3"/>
    <w:rsid w:val="0003433F"/>
    <w:rsid w:val="00034558"/>
    <w:rsid w:val="00034577"/>
    <w:rsid w:val="0003465F"/>
    <w:rsid w:val="000346A1"/>
    <w:rsid w:val="0003474E"/>
    <w:rsid w:val="00034AC8"/>
    <w:rsid w:val="00034ACB"/>
    <w:rsid w:val="00034B4B"/>
    <w:rsid w:val="00034B5A"/>
    <w:rsid w:val="00034BE8"/>
    <w:rsid w:val="00034CC9"/>
    <w:rsid w:val="00034FF5"/>
    <w:rsid w:val="000356C0"/>
    <w:rsid w:val="000359E9"/>
    <w:rsid w:val="00035EB9"/>
    <w:rsid w:val="00035F14"/>
    <w:rsid w:val="00036095"/>
    <w:rsid w:val="000365D3"/>
    <w:rsid w:val="00036639"/>
    <w:rsid w:val="0003677D"/>
    <w:rsid w:val="00036803"/>
    <w:rsid w:val="00036807"/>
    <w:rsid w:val="00036860"/>
    <w:rsid w:val="00036CBC"/>
    <w:rsid w:val="00036DCB"/>
    <w:rsid w:val="00036EC8"/>
    <w:rsid w:val="0003713A"/>
    <w:rsid w:val="0003770D"/>
    <w:rsid w:val="00037740"/>
    <w:rsid w:val="000378A9"/>
    <w:rsid w:val="00037A19"/>
    <w:rsid w:val="00037A1D"/>
    <w:rsid w:val="00037AB0"/>
    <w:rsid w:val="00037AE8"/>
    <w:rsid w:val="00037BC9"/>
    <w:rsid w:val="00037C8D"/>
    <w:rsid w:val="00037FC0"/>
    <w:rsid w:val="000400B7"/>
    <w:rsid w:val="0004013E"/>
    <w:rsid w:val="000401C5"/>
    <w:rsid w:val="0004033D"/>
    <w:rsid w:val="00040542"/>
    <w:rsid w:val="00040B8A"/>
    <w:rsid w:val="00040E83"/>
    <w:rsid w:val="00040F04"/>
    <w:rsid w:val="00040F13"/>
    <w:rsid w:val="00040FA8"/>
    <w:rsid w:val="0004109A"/>
    <w:rsid w:val="000410A3"/>
    <w:rsid w:val="0004121C"/>
    <w:rsid w:val="000412FD"/>
    <w:rsid w:val="00041346"/>
    <w:rsid w:val="000413E2"/>
    <w:rsid w:val="00041562"/>
    <w:rsid w:val="00041587"/>
    <w:rsid w:val="00041594"/>
    <w:rsid w:val="0004168F"/>
    <w:rsid w:val="000416B3"/>
    <w:rsid w:val="00041761"/>
    <w:rsid w:val="000417B5"/>
    <w:rsid w:val="000417FC"/>
    <w:rsid w:val="000419EF"/>
    <w:rsid w:val="00041B7D"/>
    <w:rsid w:val="00041D25"/>
    <w:rsid w:val="00042597"/>
    <w:rsid w:val="00042690"/>
    <w:rsid w:val="00042DA8"/>
    <w:rsid w:val="000430F8"/>
    <w:rsid w:val="0004310B"/>
    <w:rsid w:val="00043238"/>
    <w:rsid w:val="0004328D"/>
    <w:rsid w:val="0004357D"/>
    <w:rsid w:val="0004363C"/>
    <w:rsid w:val="00043682"/>
    <w:rsid w:val="0004380F"/>
    <w:rsid w:val="0004390B"/>
    <w:rsid w:val="00043CF8"/>
    <w:rsid w:val="00043F5D"/>
    <w:rsid w:val="00043F70"/>
    <w:rsid w:val="000440C5"/>
    <w:rsid w:val="0004417E"/>
    <w:rsid w:val="0004424C"/>
    <w:rsid w:val="0004441D"/>
    <w:rsid w:val="0004444C"/>
    <w:rsid w:val="000444CE"/>
    <w:rsid w:val="000444F1"/>
    <w:rsid w:val="00044571"/>
    <w:rsid w:val="00044577"/>
    <w:rsid w:val="00044714"/>
    <w:rsid w:val="000448D9"/>
    <w:rsid w:val="00044903"/>
    <w:rsid w:val="00044A8E"/>
    <w:rsid w:val="00044BBF"/>
    <w:rsid w:val="00045203"/>
    <w:rsid w:val="0004523E"/>
    <w:rsid w:val="0004534A"/>
    <w:rsid w:val="00045379"/>
    <w:rsid w:val="00045612"/>
    <w:rsid w:val="00045764"/>
    <w:rsid w:val="000459CD"/>
    <w:rsid w:val="00045A90"/>
    <w:rsid w:val="00045B38"/>
    <w:rsid w:val="00045C74"/>
    <w:rsid w:val="00045D27"/>
    <w:rsid w:val="00045D9C"/>
    <w:rsid w:val="00045DD5"/>
    <w:rsid w:val="00045E8C"/>
    <w:rsid w:val="00046429"/>
    <w:rsid w:val="0004672F"/>
    <w:rsid w:val="0004685E"/>
    <w:rsid w:val="00046DBD"/>
    <w:rsid w:val="0004720E"/>
    <w:rsid w:val="00047259"/>
    <w:rsid w:val="0004738A"/>
    <w:rsid w:val="00047798"/>
    <w:rsid w:val="0004799F"/>
    <w:rsid w:val="00047A88"/>
    <w:rsid w:val="00047AF2"/>
    <w:rsid w:val="00047B8B"/>
    <w:rsid w:val="00047C11"/>
    <w:rsid w:val="00047D02"/>
    <w:rsid w:val="00047F33"/>
    <w:rsid w:val="00047F7A"/>
    <w:rsid w:val="000504F2"/>
    <w:rsid w:val="00050504"/>
    <w:rsid w:val="0005053C"/>
    <w:rsid w:val="00050741"/>
    <w:rsid w:val="00050D11"/>
    <w:rsid w:val="00050E1D"/>
    <w:rsid w:val="00050FC9"/>
    <w:rsid w:val="00051409"/>
    <w:rsid w:val="0005140A"/>
    <w:rsid w:val="00051475"/>
    <w:rsid w:val="0005157F"/>
    <w:rsid w:val="000516A5"/>
    <w:rsid w:val="0005185E"/>
    <w:rsid w:val="00051878"/>
    <w:rsid w:val="00051AA0"/>
    <w:rsid w:val="00051BC9"/>
    <w:rsid w:val="00051C04"/>
    <w:rsid w:val="00051CCE"/>
    <w:rsid w:val="00051DAE"/>
    <w:rsid w:val="000521D1"/>
    <w:rsid w:val="00052229"/>
    <w:rsid w:val="00052306"/>
    <w:rsid w:val="000523BC"/>
    <w:rsid w:val="00052439"/>
    <w:rsid w:val="00052860"/>
    <w:rsid w:val="000529B2"/>
    <w:rsid w:val="00052B4B"/>
    <w:rsid w:val="00052E78"/>
    <w:rsid w:val="000530C4"/>
    <w:rsid w:val="0005311E"/>
    <w:rsid w:val="00053288"/>
    <w:rsid w:val="000533AF"/>
    <w:rsid w:val="00053563"/>
    <w:rsid w:val="0005361E"/>
    <w:rsid w:val="00053896"/>
    <w:rsid w:val="00053910"/>
    <w:rsid w:val="00053962"/>
    <w:rsid w:val="00053BD8"/>
    <w:rsid w:val="00053C57"/>
    <w:rsid w:val="00053D48"/>
    <w:rsid w:val="00053DB3"/>
    <w:rsid w:val="00054324"/>
    <w:rsid w:val="00054541"/>
    <w:rsid w:val="0005463E"/>
    <w:rsid w:val="000547AE"/>
    <w:rsid w:val="00054A26"/>
    <w:rsid w:val="00054ADA"/>
    <w:rsid w:val="00054AFB"/>
    <w:rsid w:val="00054BF1"/>
    <w:rsid w:val="00054D26"/>
    <w:rsid w:val="00054D3F"/>
    <w:rsid w:val="0005502F"/>
    <w:rsid w:val="0005514E"/>
    <w:rsid w:val="000553AF"/>
    <w:rsid w:val="0005546D"/>
    <w:rsid w:val="000554C3"/>
    <w:rsid w:val="000556EC"/>
    <w:rsid w:val="00055B02"/>
    <w:rsid w:val="00055D19"/>
    <w:rsid w:val="00055D3D"/>
    <w:rsid w:val="00055D6A"/>
    <w:rsid w:val="00055DFD"/>
    <w:rsid w:val="0005609F"/>
    <w:rsid w:val="00056128"/>
    <w:rsid w:val="0005635C"/>
    <w:rsid w:val="000563BB"/>
    <w:rsid w:val="0005653F"/>
    <w:rsid w:val="00056544"/>
    <w:rsid w:val="000567D7"/>
    <w:rsid w:val="000568EB"/>
    <w:rsid w:val="000569A6"/>
    <w:rsid w:val="00056AEF"/>
    <w:rsid w:val="00056B80"/>
    <w:rsid w:val="00056C86"/>
    <w:rsid w:val="00056CF7"/>
    <w:rsid w:val="00056F2E"/>
    <w:rsid w:val="0005738F"/>
    <w:rsid w:val="00057548"/>
    <w:rsid w:val="000575C2"/>
    <w:rsid w:val="000578A2"/>
    <w:rsid w:val="00057A93"/>
    <w:rsid w:val="00057B07"/>
    <w:rsid w:val="00057EBC"/>
    <w:rsid w:val="000605FB"/>
    <w:rsid w:val="000607C1"/>
    <w:rsid w:val="000607D5"/>
    <w:rsid w:val="00060A15"/>
    <w:rsid w:val="00060B43"/>
    <w:rsid w:val="00060C90"/>
    <w:rsid w:val="00060D4A"/>
    <w:rsid w:val="00060FA9"/>
    <w:rsid w:val="00061004"/>
    <w:rsid w:val="000610CF"/>
    <w:rsid w:val="000611D2"/>
    <w:rsid w:val="00061733"/>
    <w:rsid w:val="00061A24"/>
    <w:rsid w:val="00061E6C"/>
    <w:rsid w:val="00061EAA"/>
    <w:rsid w:val="00061F7E"/>
    <w:rsid w:val="00062003"/>
    <w:rsid w:val="00062876"/>
    <w:rsid w:val="00062988"/>
    <w:rsid w:val="00062B2B"/>
    <w:rsid w:val="00062C89"/>
    <w:rsid w:val="00062EA8"/>
    <w:rsid w:val="00062FF1"/>
    <w:rsid w:val="0006301E"/>
    <w:rsid w:val="000630CB"/>
    <w:rsid w:val="00063134"/>
    <w:rsid w:val="0006322F"/>
    <w:rsid w:val="00063545"/>
    <w:rsid w:val="0006354C"/>
    <w:rsid w:val="000635EE"/>
    <w:rsid w:val="000635FA"/>
    <w:rsid w:val="0006372C"/>
    <w:rsid w:val="000637EC"/>
    <w:rsid w:val="00063E84"/>
    <w:rsid w:val="00063ED5"/>
    <w:rsid w:val="000642F9"/>
    <w:rsid w:val="00064305"/>
    <w:rsid w:val="00064330"/>
    <w:rsid w:val="0006434D"/>
    <w:rsid w:val="000645DD"/>
    <w:rsid w:val="00064906"/>
    <w:rsid w:val="00064C95"/>
    <w:rsid w:val="00064D36"/>
    <w:rsid w:val="00064EEF"/>
    <w:rsid w:val="00064F42"/>
    <w:rsid w:val="00064F46"/>
    <w:rsid w:val="0006506A"/>
    <w:rsid w:val="000652F9"/>
    <w:rsid w:val="00065385"/>
    <w:rsid w:val="0006541E"/>
    <w:rsid w:val="000655A0"/>
    <w:rsid w:val="0006563C"/>
    <w:rsid w:val="00065727"/>
    <w:rsid w:val="00065870"/>
    <w:rsid w:val="00065883"/>
    <w:rsid w:val="00065A7D"/>
    <w:rsid w:val="00065B87"/>
    <w:rsid w:val="00065CC4"/>
    <w:rsid w:val="00065F33"/>
    <w:rsid w:val="00065FDA"/>
    <w:rsid w:val="00065FF2"/>
    <w:rsid w:val="00066028"/>
    <w:rsid w:val="00066107"/>
    <w:rsid w:val="000661AA"/>
    <w:rsid w:val="000661ED"/>
    <w:rsid w:val="000663BD"/>
    <w:rsid w:val="000663E4"/>
    <w:rsid w:val="00066564"/>
    <w:rsid w:val="0006675F"/>
    <w:rsid w:val="00066916"/>
    <w:rsid w:val="00066AD4"/>
    <w:rsid w:val="00066ADC"/>
    <w:rsid w:val="00066DDE"/>
    <w:rsid w:val="00066E61"/>
    <w:rsid w:val="00066F1D"/>
    <w:rsid w:val="0006714D"/>
    <w:rsid w:val="0006715D"/>
    <w:rsid w:val="000671DF"/>
    <w:rsid w:val="0006733A"/>
    <w:rsid w:val="000673C6"/>
    <w:rsid w:val="00067C7D"/>
    <w:rsid w:val="00067D99"/>
    <w:rsid w:val="0007007B"/>
    <w:rsid w:val="000702C2"/>
    <w:rsid w:val="0007065B"/>
    <w:rsid w:val="00070900"/>
    <w:rsid w:val="00070A33"/>
    <w:rsid w:val="00070A9A"/>
    <w:rsid w:val="00070CA5"/>
    <w:rsid w:val="00070F2B"/>
    <w:rsid w:val="00071073"/>
    <w:rsid w:val="000710FA"/>
    <w:rsid w:val="00071195"/>
    <w:rsid w:val="000712A6"/>
    <w:rsid w:val="000714BB"/>
    <w:rsid w:val="0007194B"/>
    <w:rsid w:val="00071AC3"/>
    <w:rsid w:val="00071B61"/>
    <w:rsid w:val="00071DC1"/>
    <w:rsid w:val="00071DD6"/>
    <w:rsid w:val="00071E04"/>
    <w:rsid w:val="00071FE2"/>
    <w:rsid w:val="00072273"/>
    <w:rsid w:val="000723E6"/>
    <w:rsid w:val="000725E2"/>
    <w:rsid w:val="000725FC"/>
    <w:rsid w:val="000727E9"/>
    <w:rsid w:val="000728D5"/>
    <w:rsid w:val="00072D90"/>
    <w:rsid w:val="00072EB4"/>
    <w:rsid w:val="0007335A"/>
    <w:rsid w:val="000733A1"/>
    <w:rsid w:val="000733AA"/>
    <w:rsid w:val="000735F3"/>
    <w:rsid w:val="000736CA"/>
    <w:rsid w:val="00073731"/>
    <w:rsid w:val="00073797"/>
    <w:rsid w:val="000737AC"/>
    <w:rsid w:val="000737B1"/>
    <w:rsid w:val="000738A5"/>
    <w:rsid w:val="00073926"/>
    <w:rsid w:val="00073E19"/>
    <w:rsid w:val="0007409E"/>
    <w:rsid w:val="00074196"/>
    <w:rsid w:val="0007420D"/>
    <w:rsid w:val="0007421B"/>
    <w:rsid w:val="00074407"/>
    <w:rsid w:val="00074508"/>
    <w:rsid w:val="00074535"/>
    <w:rsid w:val="000747E4"/>
    <w:rsid w:val="00074C80"/>
    <w:rsid w:val="00074D72"/>
    <w:rsid w:val="00074DCC"/>
    <w:rsid w:val="000752F4"/>
    <w:rsid w:val="0007534E"/>
    <w:rsid w:val="00075608"/>
    <w:rsid w:val="00075773"/>
    <w:rsid w:val="000757A9"/>
    <w:rsid w:val="0007586E"/>
    <w:rsid w:val="0007588D"/>
    <w:rsid w:val="00075910"/>
    <w:rsid w:val="00075B03"/>
    <w:rsid w:val="00075DDB"/>
    <w:rsid w:val="0007617B"/>
    <w:rsid w:val="00076367"/>
    <w:rsid w:val="0007643F"/>
    <w:rsid w:val="0007652D"/>
    <w:rsid w:val="00076544"/>
    <w:rsid w:val="000765C1"/>
    <w:rsid w:val="000765DF"/>
    <w:rsid w:val="000765F0"/>
    <w:rsid w:val="000765F1"/>
    <w:rsid w:val="0007660A"/>
    <w:rsid w:val="000766B8"/>
    <w:rsid w:val="00076760"/>
    <w:rsid w:val="0007687A"/>
    <w:rsid w:val="000768B8"/>
    <w:rsid w:val="00076944"/>
    <w:rsid w:val="00076DEA"/>
    <w:rsid w:val="0007718C"/>
    <w:rsid w:val="00077444"/>
    <w:rsid w:val="000774D7"/>
    <w:rsid w:val="000774FD"/>
    <w:rsid w:val="000778D9"/>
    <w:rsid w:val="00077A3D"/>
    <w:rsid w:val="00077CE5"/>
    <w:rsid w:val="00077FDC"/>
    <w:rsid w:val="0008012E"/>
    <w:rsid w:val="0008027E"/>
    <w:rsid w:val="000802FD"/>
    <w:rsid w:val="00080497"/>
    <w:rsid w:val="000804D4"/>
    <w:rsid w:val="00080909"/>
    <w:rsid w:val="00080A46"/>
    <w:rsid w:val="00080AC2"/>
    <w:rsid w:val="000810F8"/>
    <w:rsid w:val="00081134"/>
    <w:rsid w:val="00081213"/>
    <w:rsid w:val="0008121A"/>
    <w:rsid w:val="00081510"/>
    <w:rsid w:val="0008151F"/>
    <w:rsid w:val="000818FB"/>
    <w:rsid w:val="00081C3B"/>
    <w:rsid w:val="0008232C"/>
    <w:rsid w:val="0008266F"/>
    <w:rsid w:val="0008302C"/>
    <w:rsid w:val="0008315A"/>
    <w:rsid w:val="0008325E"/>
    <w:rsid w:val="000832CC"/>
    <w:rsid w:val="00083352"/>
    <w:rsid w:val="000833B8"/>
    <w:rsid w:val="000835AC"/>
    <w:rsid w:val="00083721"/>
    <w:rsid w:val="00083935"/>
    <w:rsid w:val="000839BB"/>
    <w:rsid w:val="00083B88"/>
    <w:rsid w:val="00083C14"/>
    <w:rsid w:val="00083DAF"/>
    <w:rsid w:val="00083E23"/>
    <w:rsid w:val="00083E35"/>
    <w:rsid w:val="00083F42"/>
    <w:rsid w:val="00084068"/>
    <w:rsid w:val="000841F7"/>
    <w:rsid w:val="000842C9"/>
    <w:rsid w:val="00084699"/>
    <w:rsid w:val="00084AF9"/>
    <w:rsid w:val="00084B91"/>
    <w:rsid w:val="00084CF4"/>
    <w:rsid w:val="00084F55"/>
    <w:rsid w:val="00085009"/>
    <w:rsid w:val="000852CA"/>
    <w:rsid w:val="000853F3"/>
    <w:rsid w:val="000854E6"/>
    <w:rsid w:val="00085653"/>
    <w:rsid w:val="000857F0"/>
    <w:rsid w:val="000858EC"/>
    <w:rsid w:val="00085B15"/>
    <w:rsid w:val="00085CB9"/>
    <w:rsid w:val="00085DD6"/>
    <w:rsid w:val="00086385"/>
    <w:rsid w:val="00086578"/>
    <w:rsid w:val="000865D9"/>
    <w:rsid w:val="00086984"/>
    <w:rsid w:val="00086A39"/>
    <w:rsid w:val="00086B94"/>
    <w:rsid w:val="00086BAE"/>
    <w:rsid w:val="00086D1D"/>
    <w:rsid w:val="00087083"/>
    <w:rsid w:val="000871D6"/>
    <w:rsid w:val="00087372"/>
    <w:rsid w:val="000873B7"/>
    <w:rsid w:val="000873F1"/>
    <w:rsid w:val="000875A7"/>
    <w:rsid w:val="0008770D"/>
    <w:rsid w:val="00087867"/>
    <w:rsid w:val="00087970"/>
    <w:rsid w:val="00087C5D"/>
    <w:rsid w:val="00087CF5"/>
    <w:rsid w:val="0009042B"/>
    <w:rsid w:val="000904C9"/>
    <w:rsid w:val="000904CC"/>
    <w:rsid w:val="0009069F"/>
    <w:rsid w:val="00090984"/>
    <w:rsid w:val="00090ABE"/>
    <w:rsid w:val="00090DE0"/>
    <w:rsid w:val="00090F9F"/>
    <w:rsid w:val="0009134F"/>
    <w:rsid w:val="000915C3"/>
    <w:rsid w:val="0009161C"/>
    <w:rsid w:val="0009192A"/>
    <w:rsid w:val="00091976"/>
    <w:rsid w:val="00091A8A"/>
    <w:rsid w:val="00091F7C"/>
    <w:rsid w:val="00091F85"/>
    <w:rsid w:val="00092492"/>
    <w:rsid w:val="0009250E"/>
    <w:rsid w:val="0009256F"/>
    <w:rsid w:val="0009260F"/>
    <w:rsid w:val="00092740"/>
    <w:rsid w:val="000928D6"/>
    <w:rsid w:val="000929B5"/>
    <w:rsid w:val="00092A82"/>
    <w:rsid w:val="00092E90"/>
    <w:rsid w:val="00092EB3"/>
    <w:rsid w:val="00093162"/>
    <w:rsid w:val="00093187"/>
    <w:rsid w:val="000932A0"/>
    <w:rsid w:val="0009331E"/>
    <w:rsid w:val="0009341A"/>
    <w:rsid w:val="00093485"/>
    <w:rsid w:val="00093A6C"/>
    <w:rsid w:val="00093B83"/>
    <w:rsid w:val="00093BDC"/>
    <w:rsid w:val="00093D9E"/>
    <w:rsid w:val="00093E31"/>
    <w:rsid w:val="000941BC"/>
    <w:rsid w:val="000944E7"/>
    <w:rsid w:val="00094512"/>
    <w:rsid w:val="0009455E"/>
    <w:rsid w:val="00094564"/>
    <w:rsid w:val="000945C0"/>
    <w:rsid w:val="000945CF"/>
    <w:rsid w:val="00094682"/>
    <w:rsid w:val="000946DB"/>
    <w:rsid w:val="000948B2"/>
    <w:rsid w:val="00094969"/>
    <w:rsid w:val="00094A0A"/>
    <w:rsid w:val="00094AB1"/>
    <w:rsid w:val="00094BC8"/>
    <w:rsid w:val="00094D47"/>
    <w:rsid w:val="00094E76"/>
    <w:rsid w:val="00094F9A"/>
    <w:rsid w:val="000950EE"/>
    <w:rsid w:val="0009527C"/>
    <w:rsid w:val="000952C6"/>
    <w:rsid w:val="00095360"/>
    <w:rsid w:val="000954C9"/>
    <w:rsid w:val="0009568C"/>
    <w:rsid w:val="000957FB"/>
    <w:rsid w:val="000958FC"/>
    <w:rsid w:val="00095A7C"/>
    <w:rsid w:val="00095AB0"/>
    <w:rsid w:val="00095AE9"/>
    <w:rsid w:val="00095B5D"/>
    <w:rsid w:val="00095B75"/>
    <w:rsid w:val="00095C08"/>
    <w:rsid w:val="00095D48"/>
    <w:rsid w:val="00095DBC"/>
    <w:rsid w:val="00095DC3"/>
    <w:rsid w:val="0009606F"/>
    <w:rsid w:val="00096122"/>
    <w:rsid w:val="00096225"/>
    <w:rsid w:val="00096320"/>
    <w:rsid w:val="00096422"/>
    <w:rsid w:val="00096427"/>
    <w:rsid w:val="00096549"/>
    <w:rsid w:val="0009689C"/>
    <w:rsid w:val="000968ED"/>
    <w:rsid w:val="00096A32"/>
    <w:rsid w:val="00096A57"/>
    <w:rsid w:val="00096C05"/>
    <w:rsid w:val="00096CE8"/>
    <w:rsid w:val="00096E39"/>
    <w:rsid w:val="00096EBE"/>
    <w:rsid w:val="000978A8"/>
    <w:rsid w:val="0009792D"/>
    <w:rsid w:val="000979F7"/>
    <w:rsid w:val="00097A93"/>
    <w:rsid w:val="00097ADA"/>
    <w:rsid w:val="00097B78"/>
    <w:rsid w:val="00097C53"/>
    <w:rsid w:val="00097E06"/>
    <w:rsid w:val="000A0B79"/>
    <w:rsid w:val="000A0C2A"/>
    <w:rsid w:val="000A0C6F"/>
    <w:rsid w:val="000A0C9C"/>
    <w:rsid w:val="000A0EF2"/>
    <w:rsid w:val="000A110C"/>
    <w:rsid w:val="000A147C"/>
    <w:rsid w:val="000A160F"/>
    <w:rsid w:val="000A16C8"/>
    <w:rsid w:val="000A1AC3"/>
    <w:rsid w:val="000A1AC8"/>
    <w:rsid w:val="000A1CCF"/>
    <w:rsid w:val="000A2052"/>
    <w:rsid w:val="000A2399"/>
    <w:rsid w:val="000A250F"/>
    <w:rsid w:val="000A25BC"/>
    <w:rsid w:val="000A25DA"/>
    <w:rsid w:val="000A26EF"/>
    <w:rsid w:val="000A2847"/>
    <w:rsid w:val="000A2A5F"/>
    <w:rsid w:val="000A2B4E"/>
    <w:rsid w:val="000A2B56"/>
    <w:rsid w:val="000A2B68"/>
    <w:rsid w:val="000A2BF8"/>
    <w:rsid w:val="000A2DF0"/>
    <w:rsid w:val="000A2E78"/>
    <w:rsid w:val="000A2F8C"/>
    <w:rsid w:val="000A3179"/>
    <w:rsid w:val="000A3189"/>
    <w:rsid w:val="000A3194"/>
    <w:rsid w:val="000A3347"/>
    <w:rsid w:val="000A36B5"/>
    <w:rsid w:val="000A391F"/>
    <w:rsid w:val="000A39D4"/>
    <w:rsid w:val="000A3A4B"/>
    <w:rsid w:val="000A3B96"/>
    <w:rsid w:val="000A3C29"/>
    <w:rsid w:val="000A3D66"/>
    <w:rsid w:val="000A3EDC"/>
    <w:rsid w:val="000A3F74"/>
    <w:rsid w:val="000A4341"/>
    <w:rsid w:val="000A43F7"/>
    <w:rsid w:val="000A4423"/>
    <w:rsid w:val="000A45E8"/>
    <w:rsid w:val="000A468E"/>
    <w:rsid w:val="000A4706"/>
    <w:rsid w:val="000A4857"/>
    <w:rsid w:val="000A4A97"/>
    <w:rsid w:val="000A4ADE"/>
    <w:rsid w:val="000A4CDD"/>
    <w:rsid w:val="000A4D8A"/>
    <w:rsid w:val="000A4EAD"/>
    <w:rsid w:val="000A5044"/>
    <w:rsid w:val="000A50E3"/>
    <w:rsid w:val="000A50FA"/>
    <w:rsid w:val="000A5193"/>
    <w:rsid w:val="000A5472"/>
    <w:rsid w:val="000A55C5"/>
    <w:rsid w:val="000A5602"/>
    <w:rsid w:val="000A5AB4"/>
    <w:rsid w:val="000A5C3E"/>
    <w:rsid w:val="000A5D25"/>
    <w:rsid w:val="000A5D67"/>
    <w:rsid w:val="000A5DAD"/>
    <w:rsid w:val="000A5F44"/>
    <w:rsid w:val="000A5FB9"/>
    <w:rsid w:val="000A5FF5"/>
    <w:rsid w:val="000A609A"/>
    <w:rsid w:val="000A61BC"/>
    <w:rsid w:val="000A61DD"/>
    <w:rsid w:val="000A62BE"/>
    <w:rsid w:val="000A62E4"/>
    <w:rsid w:val="000A66BA"/>
    <w:rsid w:val="000A67EF"/>
    <w:rsid w:val="000A67FF"/>
    <w:rsid w:val="000A6917"/>
    <w:rsid w:val="000A6AE9"/>
    <w:rsid w:val="000A6B7B"/>
    <w:rsid w:val="000A6C16"/>
    <w:rsid w:val="000A6C54"/>
    <w:rsid w:val="000A6E5E"/>
    <w:rsid w:val="000A705F"/>
    <w:rsid w:val="000A735D"/>
    <w:rsid w:val="000A73DE"/>
    <w:rsid w:val="000A7641"/>
    <w:rsid w:val="000A7741"/>
    <w:rsid w:val="000A7829"/>
    <w:rsid w:val="000A7990"/>
    <w:rsid w:val="000A7993"/>
    <w:rsid w:val="000A79C0"/>
    <w:rsid w:val="000A7A32"/>
    <w:rsid w:val="000A7B5D"/>
    <w:rsid w:val="000A7D8E"/>
    <w:rsid w:val="000A7E94"/>
    <w:rsid w:val="000A7EBC"/>
    <w:rsid w:val="000A7F37"/>
    <w:rsid w:val="000B0137"/>
    <w:rsid w:val="000B0419"/>
    <w:rsid w:val="000B0491"/>
    <w:rsid w:val="000B05C1"/>
    <w:rsid w:val="000B07F7"/>
    <w:rsid w:val="000B0AEC"/>
    <w:rsid w:val="000B0C47"/>
    <w:rsid w:val="000B0C90"/>
    <w:rsid w:val="000B0D9D"/>
    <w:rsid w:val="000B13D2"/>
    <w:rsid w:val="000B14AB"/>
    <w:rsid w:val="000B15A7"/>
    <w:rsid w:val="000B17A6"/>
    <w:rsid w:val="000B184A"/>
    <w:rsid w:val="000B1A3B"/>
    <w:rsid w:val="000B1C26"/>
    <w:rsid w:val="000B1D10"/>
    <w:rsid w:val="000B1D44"/>
    <w:rsid w:val="000B1E1C"/>
    <w:rsid w:val="000B1EF4"/>
    <w:rsid w:val="000B1F32"/>
    <w:rsid w:val="000B1F5D"/>
    <w:rsid w:val="000B210C"/>
    <w:rsid w:val="000B249C"/>
    <w:rsid w:val="000B24EC"/>
    <w:rsid w:val="000B25F8"/>
    <w:rsid w:val="000B2782"/>
    <w:rsid w:val="000B2881"/>
    <w:rsid w:val="000B2A33"/>
    <w:rsid w:val="000B2C09"/>
    <w:rsid w:val="000B2C31"/>
    <w:rsid w:val="000B2F36"/>
    <w:rsid w:val="000B2F4D"/>
    <w:rsid w:val="000B2F87"/>
    <w:rsid w:val="000B300F"/>
    <w:rsid w:val="000B314D"/>
    <w:rsid w:val="000B3262"/>
    <w:rsid w:val="000B33E3"/>
    <w:rsid w:val="000B3695"/>
    <w:rsid w:val="000B374D"/>
    <w:rsid w:val="000B386C"/>
    <w:rsid w:val="000B3B42"/>
    <w:rsid w:val="000B3D13"/>
    <w:rsid w:val="000B3E7E"/>
    <w:rsid w:val="000B4031"/>
    <w:rsid w:val="000B4100"/>
    <w:rsid w:val="000B425B"/>
    <w:rsid w:val="000B4464"/>
    <w:rsid w:val="000B4586"/>
    <w:rsid w:val="000B46A0"/>
    <w:rsid w:val="000B46DF"/>
    <w:rsid w:val="000B46E3"/>
    <w:rsid w:val="000B4884"/>
    <w:rsid w:val="000B48D9"/>
    <w:rsid w:val="000B4B0C"/>
    <w:rsid w:val="000B4BCE"/>
    <w:rsid w:val="000B4DD2"/>
    <w:rsid w:val="000B4F76"/>
    <w:rsid w:val="000B4F87"/>
    <w:rsid w:val="000B505D"/>
    <w:rsid w:val="000B50AE"/>
    <w:rsid w:val="000B50EC"/>
    <w:rsid w:val="000B5458"/>
    <w:rsid w:val="000B54B2"/>
    <w:rsid w:val="000B5629"/>
    <w:rsid w:val="000B5B00"/>
    <w:rsid w:val="000B5B41"/>
    <w:rsid w:val="000B5D0B"/>
    <w:rsid w:val="000B5D1D"/>
    <w:rsid w:val="000B5FA6"/>
    <w:rsid w:val="000B60AC"/>
    <w:rsid w:val="000B6164"/>
    <w:rsid w:val="000B6349"/>
    <w:rsid w:val="000B6479"/>
    <w:rsid w:val="000B6524"/>
    <w:rsid w:val="000B689E"/>
    <w:rsid w:val="000B68F9"/>
    <w:rsid w:val="000B6BD8"/>
    <w:rsid w:val="000B6E77"/>
    <w:rsid w:val="000B6F1E"/>
    <w:rsid w:val="000B73C1"/>
    <w:rsid w:val="000B7481"/>
    <w:rsid w:val="000B7583"/>
    <w:rsid w:val="000B79DA"/>
    <w:rsid w:val="000B7A96"/>
    <w:rsid w:val="000B7B48"/>
    <w:rsid w:val="000B7B5F"/>
    <w:rsid w:val="000B7D50"/>
    <w:rsid w:val="000B7DBE"/>
    <w:rsid w:val="000C011A"/>
    <w:rsid w:val="000C0136"/>
    <w:rsid w:val="000C01E0"/>
    <w:rsid w:val="000C0724"/>
    <w:rsid w:val="000C07E8"/>
    <w:rsid w:val="000C087D"/>
    <w:rsid w:val="000C0ED4"/>
    <w:rsid w:val="000C0EE1"/>
    <w:rsid w:val="000C0EEA"/>
    <w:rsid w:val="000C10B8"/>
    <w:rsid w:val="000C130A"/>
    <w:rsid w:val="000C13B5"/>
    <w:rsid w:val="000C13C6"/>
    <w:rsid w:val="000C1521"/>
    <w:rsid w:val="000C1678"/>
    <w:rsid w:val="000C1708"/>
    <w:rsid w:val="000C1722"/>
    <w:rsid w:val="000C17FC"/>
    <w:rsid w:val="000C1818"/>
    <w:rsid w:val="000C19B9"/>
    <w:rsid w:val="000C1D2D"/>
    <w:rsid w:val="000C1F8B"/>
    <w:rsid w:val="000C206F"/>
    <w:rsid w:val="000C2537"/>
    <w:rsid w:val="000C2592"/>
    <w:rsid w:val="000C25B7"/>
    <w:rsid w:val="000C2B5A"/>
    <w:rsid w:val="000C2C10"/>
    <w:rsid w:val="000C2DAD"/>
    <w:rsid w:val="000C2FBD"/>
    <w:rsid w:val="000C2FDF"/>
    <w:rsid w:val="000C3109"/>
    <w:rsid w:val="000C3219"/>
    <w:rsid w:val="000C321B"/>
    <w:rsid w:val="000C3233"/>
    <w:rsid w:val="000C358B"/>
    <w:rsid w:val="000C3916"/>
    <w:rsid w:val="000C3917"/>
    <w:rsid w:val="000C3980"/>
    <w:rsid w:val="000C3A44"/>
    <w:rsid w:val="000C3B01"/>
    <w:rsid w:val="000C3B70"/>
    <w:rsid w:val="000C3B72"/>
    <w:rsid w:val="000C3B96"/>
    <w:rsid w:val="000C3CA9"/>
    <w:rsid w:val="000C3D60"/>
    <w:rsid w:val="000C3E9F"/>
    <w:rsid w:val="000C3F58"/>
    <w:rsid w:val="000C41A0"/>
    <w:rsid w:val="000C46BA"/>
    <w:rsid w:val="000C46ED"/>
    <w:rsid w:val="000C4700"/>
    <w:rsid w:val="000C49CF"/>
    <w:rsid w:val="000C49E0"/>
    <w:rsid w:val="000C4A27"/>
    <w:rsid w:val="000C4B4D"/>
    <w:rsid w:val="000C4C9F"/>
    <w:rsid w:val="000C4D3F"/>
    <w:rsid w:val="000C4DB5"/>
    <w:rsid w:val="000C5176"/>
    <w:rsid w:val="000C51A5"/>
    <w:rsid w:val="000C542A"/>
    <w:rsid w:val="000C5494"/>
    <w:rsid w:val="000C54DB"/>
    <w:rsid w:val="000C5593"/>
    <w:rsid w:val="000C5664"/>
    <w:rsid w:val="000C5888"/>
    <w:rsid w:val="000C5C85"/>
    <w:rsid w:val="000C5CC4"/>
    <w:rsid w:val="000C62A9"/>
    <w:rsid w:val="000C63FA"/>
    <w:rsid w:val="000C660A"/>
    <w:rsid w:val="000C675B"/>
    <w:rsid w:val="000C6792"/>
    <w:rsid w:val="000C6A54"/>
    <w:rsid w:val="000C6A6B"/>
    <w:rsid w:val="000C6CCF"/>
    <w:rsid w:val="000C6DA4"/>
    <w:rsid w:val="000C6F1C"/>
    <w:rsid w:val="000C6F8C"/>
    <w:rsid w:val="000C7032"/>
    <w:rsid w:val="000C742A"/>
    <w:rsid w:val="000C7482"/>
    <w:rsid w:val="000C7509"/>
    <w:rsid w:val="000C7669"/>
    <w:rsid w:val="000C7712"/>
    <w:rsid w:val="000C7838"/>
    <w:rsid w:val="000C7921"/>
    <w:rsid w:val="000C7BA5"/>
    <w:rsid w:val="000C7C56"/>
    <w:rsid w:val="000D0048"/>
    <w:rsid w:val="000D005B"/>
    <w:rsid w:val="000D016E"/>
    <w:rsid w:val="000D0180"/>
    <w:rsid w:val="000D0217"/>
    <w:rsid w:val="000D0294"/>
    <w:rsid w:val="000D04D4"/>
    <w:rsid w:val="000D07AF"/>
    <w:rsid w:val="000D07E3"/>
    <w:rsid w:val="000D0814"/>
    <w:rsid w:val="000D0952"/>
    <w:rsid w:val="000D0B57"/>
    <w:rsid w:val="000D0BD5"/>
    <w:rsid w:val="000D0C08"/>
    <w:rsid w:val="000D0DB1"/>
    <w:rsid w:val="000D1013"/>
    <w:rsid w:val="000D1110"/>
    <w:rsid w:val="000D116D"/>
    <w:rsid w:val="000D133A"/>
    <w:rsid w:val="000D162C"/>
    <w:rsid w:val="000D169B"/>
    <w:rsid w:val="000D1A77"/>
    <w:rsid w:val="000D1B1E"/>
    <w:rsid w:val="000D1B2A"/>
    <w:rsid w:val="000D1C1B"/>
    <w:rsid w:val="000D1F58"/>
    <w:rsid w:val="000D20B1"/>
    <w:rsid w:val="000D219E"/>
    <w:rsid w:val="000D245A"/>
    <w:rsid w:val="000D25AA"/>
    <w:rsid w:val="000D284F"/>
    <w:rsid w:val="000D2887"/>
    <w:rsid w:val="000D299F"/>
    <w:rsid w:val="000D2B12"/>
    <w:rsid w:val="000D2DC1"/>
    <w:rsid w:val="000D2E5F"/>
    <w:rsid w:val="000D30BC"/>
    <w:rsid w:val="000D3249"/>
    <w:rsid w:val="000D32CD"/>
    <w:rsid w:val="000D3425"/>
    <w:rsid w:val="000D35E9"/>
    <w:rsid w:val="000D38EC"/>
    <w:rsid w:val="000D3A20"/>
    <w:rsid w:val="000D3BA0"/>
    <w:rsid w:val="000D3C61"/>
    <w:rsid w:val="000D4316"/>
    <w:rsid w:val="000D445C"/>
    <w:rsid w:val="000D47DB"/>
    <w:rsid w:val="000D47F5"/>
    <w:rsid w:val="000D48C9"/>
    <w:rsid w:val="000D4A20"/>
    <w:rsid w:val="000D4CBA"/>
    <w:rsid w:val="000D4CF3"/>
    <w:rsid w:val="000D4DC4"/>
    <w:rsid w:val="000D4DE0"/>
    <w:rsid w:val="000D4EE1"/>
    <w:rsid w:val="000D4F2D"/>
    <w:rsid w:val="000D52DB"/>
    <w:rsid w:val="000D5444"/>
    <w:rsid w:val="000D54F6"/>
    <w:rsid w:val="000D550A"/>
    <w:rsid w:val="000D554D"/>
    <w:rsid w:val="000D5713"/>
    <w:rsid w:val="000D5AE9"/>
    <w:rsid w:val="000D60CB"/>
    <w:rsid w:val="000D60FA"/>
    <w:rsid w:val="000D62F5"/>
    <w:rsid w:val="000D64EF"/>
    <w:rsid w:val="000D655B"/>
    <w:rsid w:val="000D665A"/>
    <w:rsid w:val="000D683B"/>
    <w:rsid w:val="000D6A7A"/>
    <w:rsid w:val="000D6B33"/>
    <w:rsid w:val="000D6C6F"/>
    <w:rsid w:val="000D6CE4"/>
    <w:rsid w:val="000D6D46"/>
    <w:rsid w:val="000D6F7B"/>
    <w:rsid w:val="000D7042"/>
    <w:rsid w:val="000D7306"/>
    <w:rsid w:val="000D735E"/>
    <w:rsid w:val="000D7701"/>
    <w:rsid w:val="000D7877"/>
    <w:rsid w:val="000D79BB"/>
    <w:rsid w:val="000D7B6F"/>
    <w:rsid w:val="000D7DCE"/>
    <w:rsid w:val="000D7E53"/>
    <w:rsid w:val="000D7E93"/>
    <w:rsid w:val="000E00E3"/>
    <w:rsid w:val="000E0135"/>
    <w:rsid w:val="000E021C"/>
    <w:rsid w:val="000E0286"/>
    <w:rsid w:val="000E02FA"/>
    <w:rsid w:val="000E0311"/>
    <w:rsid w:val="000E04CF"/>
    <w:rsid w:val="000E072A"/>
    <w:rsid w:val="000E0A82"/>
    <w:rsid w:val="000E0A96"/>
    <w:rsid w:val="000E0B4A"/>
    <w:rsid w:val="000E105D"/>
    <w:rsid w:val="000E110A"/>
    <w:rsid w:val="000E14F1"/>
    <w:rsid w:val="000E1597"/>
    <w:rsid w:val="000E19D2"/>
    <w:rsid w:val="000E1E0C"/>
    <w:rsid w:val="000E2079"/>
    <w:rsid w:val="000E21B3"/>
    <w:rsid w:val="000E21FA"/>
    <w:rsid w:val="000E24A2"/>
    <w:rsid w:val="000E2829"/>
    <w:rsid w:val="000E2A92"/>
    <w:rsid w:val="000E2C1A"/>
    <w:rsid w:val="000E2E83"/>
    <w:rsid w:val="000E2FCD"/>
    <w:rsid w:val="000E3070"/>
    <w:rsid w:val="000E3215"/>
    <w:rsid w:val="000E330E"/>
    <w:rsid w:val="000E336C"/>
    <w:rsid w:val="000E3428"/>
    <w:rsid w:val="000E3552"/>
    <w:rsid w:val="000E3816"/>
    <w:rsid w:val="000E3907"/>
    <w:rsid w:val="000E3ADD"/>
    <w:rsid w:val="000E3B1B"/>
    <w:rsid w:val="000E3BDB"/>
    <w:rsid w:val="000E3C25"/>
    <w:rsid w:val="000E3D1F"/>
    <w:rsid w:val="000E3FCD"/>
    <w:rsid w:val="000E40E9"/>
    <w:rsid w:val="000E47CD"/>
    <w:rsid w:val="000E4889"/>
    <w:rsid w:val="000E48FD"/>
    <w:rsid w:val="000E49CB"/>
    <w:rsid w:val="000E4C2F"/>
    <w:rsid w:val="000E4F9C"/>
    <w:rsid w:val="000E4FBD"/>
    <w:rsid w:val="000E507C"/>
    <w:rsid w:val="000E50FC"/>
    <w:rsid w:val="000E52FC"/>
    <w:rsid w:val="000E5ADE"/>
    <w:rsid w:val="000E5BA4"/>
    <w:rsid w:val="000E5CCB"/>
    <w:rsid w:val="000E5DBD"/>
    <w:rsid w:val="000E5EA0"/>
    <w:rsid w:val="000E5EB3"/>
    <w:rsid w:val="000E5F94"/>
    <w:rsid w:val="000E60D2"/>
    <w:rsid w:val="000E612A"/>
    <w:rsid w:val="000E614D"/>
    <w:rsid w:val="000E62AE"/>
    <w:rsid w:val="000E651A"/>
    <w:rsid w:val="000E65C4"/>
    <w:rsid w:val="000E65CD"/>
    <w:rsid w:val="000E6762"/>
    <w:rsid w:val="000E6A13"/>
    <w:rsid w:val="000E6B75"/>
    <w:rsid w:val="000E7399"/>
    <w:rsid w:val="000E73B1"/>
    <w:rsid w:val="000E75FD"/>
    <w:rsid w:val="000E76E8"/>
    <w:rsid w:val="000E777A"/>
    <w:rsid w:val="000E7ABF"/>
    <w:rsid w:val="000E7E35"/>
    <w:rsid w:val="000E7F3D"/>
    <w:rsid w:val="000E7FCA"/>
    <w:rsid w:val="000E7FF8"/>
    <w:rsid w:val="000F0068"/>
    <w:rsid w:val="000F006F"/>
    <w:rsid w:val="000F0086"/>
    <w:rsid w:val="000F009D"/>
    <w:rsid w:val="000F00E6"/>
    <w:rsid w:val="000F0587"/>
    <w:rsid w:val="000F05D6"/>
    <w:rsid w:val="000F05DA"/>
    <w:rsid w:val="000F0668"/>
    <w:rsid w:val="000F0995"/>
    <w:rsid w:val="000F0BA1"/>
    <w:rsid w:val="000F0E10"/>
    <w:rsid w:val="000F0E77"/>
    <w:rsid w:val="000F111F"/>
    <w:rsid w:val="000F11C5"/>
    <w:rsid w:val="000F11D2"/>
    <w:rsid w:val="000F12F8"/>
    <w:rsid w:val="000F132A"/>
    <w:rsid w:val="000F19B3"/>
    <w:rsid w:val="000F1AA8"/>
    <w:rsid w:val="000F1C57"/>
    <w:rsid w:val="000F1D6F"/>
    <w:rsid w:val="000F1FF2"/>
    <w:rsid w:val="000F2088"/>
    <w:rsid w:val="000F213E"/>
    <w:rsid w:val="000F2182"/>
    <w:rsid w:val="000F23CB"/>
    <w:rsid w:val="000F25E4"/>
    <w:rsid w:val="000F27B8"/>
    <w:rsid w:val="000F2915"/>
    <w:rsid w:val="000F2A74"/>
    <w:rsid w:val="000F3036"/>
    <w:rsid w:val="000F3449"/>
    <w:rsid w:val="000F34DA"/>
    <w:rsid w:val="000F3524"/>
    <w:rsid w:val="000F35D9"/>
    <w:rsid w:val="000F37CE"/>
    <w:rsid w:val="000F3893"/>
    <w:rsid w:val="000F391F"/>
    <w:rsid w:val="000F3A5C"/>
    <w:rsid w:val="000F3CCD"/>
    <w:rsid w:val="000F3CFA"/>
    <w:rsid w:val="000F3DE6"/>
    <w:rsid w:val="000F4291"/>
    <w:rsid w:val="000F42EB"/>
    <w:rsid w:val="000F453E"/>
    <w:rsid w:val="000F45EC"/>
    <w:rsid w:val="000F46F7"/>
    <w:rsid w:val="000F483E"/>
    <w:rsid w:val="000F4A53"/>
    <w:rsid w:val="000F4A92"/>
    <w:rsid w:val="000F4C3C"/>
    <w:rsid w:val="000F4D51"/>
    <w:rsid w:val="000F4DF8"/>
    <w:rsid w:val="000F4EC1"/>
    <w:rsid w:val="000F4F49"/>
    <w:rsid w:val="000F4F5F"/>
    <w:rsid w:val="000F5501"/>
    <w:rsid w:val="000F5635"/>
    <w:rsid w:val="000F5715"/>
    <w:rsid w:val="000F5847"/>
    <w:rsid w:val="000F5A18"/>
    <w:rsid w:val="000F5F45"/>
    <w:rsid w:val="000F5FBB"/>
    <w:rsid w:val="000F6009"/>
    <w:rsid w:val="000F6052"/>
    <w:rsid w:val="000F6241"/>
    <w:rsid w:val="000F6247"/>
    <w:rsid w:val="000F63BF"/>
    <w:rsid w:val="000F63D6"/>
    <w:rsid w:val="000F6541"/>
    <w:rsid w:val="000F65EE"/>
    <w:rsid w:val="000F6667"/>
    <w:rsid w:val="000F6683"/>
    <w:rsid w:val="000F66E7"/>
    <w:rsid w:val="000F6B09"/>
    <w:rsid w:val="000F6E1B"/>
    <w:rsid w:val="000F6E7B"/>
    <w:rsid w:val="000F735C"/>
    <w:rsid w:val="000F7621"/>
    <w:rsid w:val="000F77B5"/>
    <w:rsid w:val="000F78C2"/>
    <w:rsid w:val="000F7F58"/>
    <w:rsid w:val="000F7FC7"/>
    <w:rsid w:val="00100205"/>
    <w:rsid w:val="0010051C"/>
    <w:rsid w:val="001005FA"/>
    <w:rsid w:val="00100A06"/>
    <w:rsid w:val="00100BA3"/>
    <w:rsid w:val="00100C08"/>
    <w:rsid w:val="00100E14"/>
    <w:rsid w:val="00100EB2"/>
    <w:rsid w:val="0010132E"/>
    <w:rsid w:val="00101457"/>
    <w:rsid w:val="0010145A"/>
    <w:rsid w:val="0010158A"/>
    <w:rsid w:val="00101611"/>
    <w:rsid w:val="001016D7"/>
    <w:rsid w:val="001018DA"/>
    <w:rsid w:val="001019DC"/>
    <w:rsid w:val="00101ED9"/>
    <w:rsid w:val="00101F0E"/>
    <w:rsid w:val="00101F69"/>
    <w:rsid w:val="00102051"/>
    <w:rsid w:val="001021AF"/>
    <w:rsid w:val="001023B2"/>
    <w:rsid w:val="00102495"/>
    <w:rsid w:val="001025FF"/>
    <w:rsid w:val="00102659"/>
    <w:rsid w:val="0010273E"/>
    <w:rsid w:val="00102742"/>
    <w:rsid w:val="001027D2"/>
    <w:rsid w:val="001027F0"/>
    <w:rsid w:val="001028A3"/>
    <w:rsid w:val="00102B1B"/>
    <w:rsid w:val="00102C77"/>
    <w:rsid w:val="00102F05"/>
    <w:rsid w:val="00102FCB"/>
    <w:rsid w:val="00102FD1"/>
    <w:rsid w:val="00103003"/>
    <w:rsid w:val="00103027"/>
    <w:rsid w:val="00103139"/>
    <w:rsid w:val="00103204"/>
    <w:rsid w:val="00103216"/>
    <w:rsid w:val="001032E3"/>
    <w:rsid w:val="0010330E"/>
    <w:rsid w:val="00103372"/>
    <w:rsid w:val="001034D1"/>
    <w:rsid w:val="0010360C"/>
    <w:rsid w:val="00103773"/>
    <w:rsid w:val="00103A31"/>
    <w:rsid w:val="00103B71"/>
    <w:rsid w:val="00103BC4"/>
    <w:rsid w:val="00103D6B"/>
    <w:rsid w:val="00103D6F"/>
    <w:rsid w:val="001041C4"/>
    <w:rsid w:val="001042A9"/>
    <w:rsid w:val="00104498"/>
    <w:rsid w:val="0010489C"/>
    <w:rsid w:val="00104A24"/>
    <w:rsid w:val="00104BA9"/>
    <w:rsid w:val="00104D46"/>
    <w:rsid w:val="00104D4C"/>
    <w:rsid w:val="00104D8F"/>
    <w:rsid w:val="00104E0B"/>
    <w:rsid w:val="00104FA2"/>
    <w:rsid w:val="00104FB0"/>
    <w:rsid w:val="00105217"/>
    <w:rsid w:val="0010532D"/>
    <w:rsid w:val="001053B5"/>
    <w:rsid w:val="0010575A"/>
    <w:rsid w:val="00105846"/>
    <w:rsid w:val="00105897"/>
    <w:rsid w:val="00105A55"/>
    <w:rsid w:val="00105B4B"/>
    <w:rsid w:val="0010609D"/>
    <w:rsid w:val="00106125"/>
    <w:rsid w:val="001061A6"/>
    <w:rsid w:val="00106301"/>
    <w:rsid w:val="001063D3"/>
    <w:rsid w:val="001063E2"/>
    <w:rsid w:val="0010644D"/>
    <w:rsid w:val="0010676E"/>
    <w:rsid w:val="00106861"/>
    <w:rsid w:val="001068B0"/>
    <w:rsid w:val="00106920"/>
    <w:rsid w:val="0010694D"/>
    <w:rsid w:val="00106A17"/>
    <w:rsid w:val="00106A7C"/>
    <w:rsid w:val="00106A8C"/>
    <w:rsid w:val="00106E6A"/>
    <w:rsid w:val="00106F04"/>
    <w:rsid w:val="00106F82"/>
    <w:rsid w:val="001070C7"/>
    <w:rsid w:val="00107311"/>
    <w:rsid w:val="0010733D"/>
    <w:rsid w:val="00107448"/>
    <w:rsid w:val="001074CE"/>
    <w:rsid w:val="00107811"/>
    <w:rsid w:val="001078A1"/>
    <w:rsid w:val="001079D2"/>
    <w:rsid w:val="00107A42"/>
    <w:rsid w:val="00107AA6"/>
    <w:rsid w:val="00107B2B"/>
    <w:rsid w:val="00107C16"/>
    <w:rsid w:val="00107E55"/>
    <w:rsid w:val="00107F19"/>
    <w:rsid w:val="0011027D"/>
    <w:rsid w:val="0011027F"/>
    <w:rsid w:val="00110415"/>
    <w:rsid w:val="001104DE"/>
    <w:rsid w:val="001104FA"/>
    <w:rsid w:val="00110AF3"/>
    <w:rsid w:val="00110B0E"/>
    <w:rsid w:val="00110DC6"/>
    <w:rsid w:val="00110F35"/>
    <w:rsid w:val="001110AD"/>
    <w:rsid w:val="0011118C"/>
    <w:rsid w:val="00111215"/>
    <w:rsid w:val="0011140D"/>
    <w:rsid w:val="001114E0"/>
    <w:rsid w:val="00111718"/>
    <w:rsid w:val="001117CF"/>
    <w:rsid w:val="001118CA"/>
    <w:rsid w:val="0011193D"/>
    <w:rsid w:val="00111B50"/>
    <w:rsid w:val="00111D0D"/>
    <w:rsid w:val="00111D5F"/>
    <w:rsid w:val="00112089"/>
    <w:rsid w:val="00112193"/>
    <w:rsid w:val="0011229B"/>
    <w:rsid w:val="00112305"/>
    <w:rsid w:val="00112335"/>
    <w:rsid w:val="00112348"/>
    <w:rsid w:val="0011249C"/>
    <w:rsid w:val="00112658"/>
    <w:rsid w:val="001126A3"/>
    <w:rsid w:val="00112977"/>
    <w:rsid w:val="00112A2C"/>
    <w:rsid w:val="00112AA9"/>
    <w:rsid w:val="00112DD3"/>
    <w:rsid w:val="00112EEB"/>
    <w:rsid w:val="00112F02"/>
    <w:rsid w:val="00112F54"/>
    <w:rsid w:val="00113037"/>
    <w:rsid w:val="00113445"/>
    <w:rsid w:val="0011347B"/>
    <w:rsid w:val="001134C7"/>
    <w:rsid w:val="001134E4"/>
    <w:rsid w:val="001135DF"/>
    <w:rsid w:val="001137EB"/>
    <w:rsid w:val="00113958"/>
    <w:rsid w:val="0011399D"/>
    <w:rsid w:val="001139E9"/>
    <w:rsid w:val="00114023"/>
    <w:rsid w:val="00114086"/>
    <w:rsid w:val="001140E2"/>
    <w:rsid w:val="001141D6"/>
    <w:rsid w:val="0011422A"/>
    <w:rsid w:val="00114250"/>
    <w:rsid w:val="00114661"/>
    <w:rsid w:val="001147F0"/>
    <w:rsid w:val="00114824"/>
    <w:rsid w:val="001148D2"/>
    <w:rsid w:val="001149C1"/>
    <w:rsid w:val="00114C2A"/>
    <w:rsid w:val="00114D3E"/>
    <w:rsid w:val="00114FFA"/>
    <w:rsid w:val="001150ED"/>
    <w:rsid w:val="001152D1"/>
    <w:rsid w:val="001152D9"/>
    <w:rsid w:val="001153E7"/>
    <w:rsid w:val="0011562A"/>
    <w:rsid w:val="001158B5"/>
    <w:rsid w:val="0011594A"/>
    <w:rsid w:val="00115A3A"/>
    <w:rsid w:val="00115BAE"/>
    <w:rsid w:val="00115BC2"/>
    <w:rsid w:val="00115C92"/>
    <w:rsid w:val="00116044"/>
    <w:rsid w:val="0011606F"/>
    <w:rsid w:val="0011611E"/>
    <w:rsid w:val="001161D7"/>
    <w:rsid w:val="001165BF"/>
    <w:rsid w:val="00116659"/>
    <w:rsid w:val="001166C5"/>
    <w:rsid w:val="001169A1"/>
    <w:rsid w:val="00116A09"/>
    <w:rsid w:val="00116D63"/>
    <w:rsid w:val="0011734C"/>
    <w:rsid w:val="001173D5"/>
    <w:rsid w:val="00117440"/>
    <w:rsid w:val="001174C7"/>
    <w:rsid w:val="001174F8"/>
    <w:rsid w:val="00117726"/>
    <w:rsid w:val="00117917"/>
    <w:rsid w:val="00117B41"/>
    <w:rsid w:val="00117BA1"/>
    <w:rsid w:val="00117C00"/>
    <w:rsid w:val="00117D5B"/>
    <w:rsid w:val="00117DE0"/>
    <w:rsid w:val="00117E05"/>
    <w:rsid w:val="00117E48"/>
    <w:rsid w:val="00117E5F"/>
    <w:rsid w:val="00117F60"/>
    <w:rsid w:val="00120162"/>
    <w:rsid w:val="00120330"/>
    <w:rsid w:val="00120483"/>
    <w:rsid w:val="00120657"/>
    <w:rsid w:val="00120740"/>
    <w:rsid w:val="00120768"/>
    <w:rsid w:val="001207CE"/>
    <w:rsid w:val="00120848"/>
    <w:rsid w:val="001208A3"/>
    <w:rsid w:val="00120A3B"/>
    <w:rsid w:val="00120AF4"/>
    <w:rsid w:val="00120C28"/>
    <w:rsid w:val="00120CD0"/>
    <w:rsid w:val="00120D0C"/>
    <w:rsid w:val="00120DC3"/>
    <w:rsid w:val="00120FBD"/>
    <w:rsid w:val="0012122F"/>
    <w:rsid w:val="00121233"/>
    <w:rsid w:val="001216C7"/>
    <w:rsid w:val="001219B8"/>
    <w:rsid w:val="00121C8D"/>
    <w:rsid w:val="00121CC8"/>
    <w:rsid w:val="00121DE0"/>
    <w:rsid w:val="00121EA7"/>
    <w:rsid w:val="00121F21"/>
    <w:rsid w:val="001221DD"/>
    <w:rsid w:val="0012267F"/>
    <w:rsid w:val="001226D8"/>
    <w:rsid w:val="00122779"/>
    <w:rsid w:val="001228E1"/>
    <w:rsid w:val="00122A71"/>
    <w:rsid w:val="00122B2D"/>
    <w:rsid w:val="00122F63"/>
    <w:rsid w:val="001232E5"/>
    <w:rsid w:val="0012335D"/>
    <w:rsid w:val="00123435"/>
    <w:rsid w:val="001234B7"/>
    <w:rsid w:val="00123591"/>
    <w:rsid w:val="001235E1"/>
    <w:rsid w:val="001237ED"/>
    <w:rsid w:val="0012395C"/>
    <w:rsid w:val="00123A9C"/>
    <w:rsid w:val="00124002"/>
    <w:rsid w:val="0012420E"/>
    <w:rsid w:val="0012426C"/>
    <w:rsid w:val="001242E8"/>
    <w:rsid w:val="00124332"/>
    <w:rsid w:val="00124341"/>
    <w:rsid w:val="0012481E"/>
    <w:rsid w:val="0012486F"/>
    <w:rsid w:val="001249E3"/>
    <w:rsid w:val="001249F3"/>
    <w:rsid w:val="00124ABF"/>
    <w:rsid w:val="0012507A"/>
    <w:rsid w:val="001250A2"/>
    <w:rsid w:val="001250BA"/>
    <w:rsid w:val="001251DA"/>
    <w:rsid w:val="0012533E"/>
    <w:rsid w:val="00125366"/>
    <w:rsid w:val="00125A74"/>
    <w:rsid w:val="00125B7D"/>
    <w:rsid w:val="00125BA8"/>
    <w:rsid w:val="00125CE8"/>
    <w:rsid w:val="00125D34"/>
    <w:rsid w:val="00125E26"/>
    <w:rsid w:val="0012602C"/>
    <w:rsid w:val="001264CD"/>
    <w:rsid w:val="00126555"/>
    <w:rsid w:val="001269C2"/>
    <w:rsid w:val="001269CA"/>
    <w:rsid w:val="00126B69"/>
    <w:rsid w:val="00126E62"/>
    <w:rsid w:val="00126EFF"/>
    <w:rsid w:val="00126F6C"/>
    <w:rsid w:val="00126FC4"/>
    <w:rsid w:val="00126FC5"/>
    <w:rsid w:val="001271C8"/>
    <w:rsid w:val="001272C0"/>
    <w:rsid w:val="00127345"/>
    <w:rsid w:val="00127399"/>
    <w:rsid w:val="00127443"/>
    <w:rsid w:val="00127514"/>
    <w:rsid w:val="00127E01"/>
    <w:rsid w:val="00127E5D"/>
    <w:rsid w:val="00127F0F"/>
    <w:rsid w:val="00127F48"/>
    <w:rsid w:val="00127FF2"/>
    <w:rsid w:val="001300C9"/>
    <w:rsid w:val="001300F2"/>
    <w:rsid w:val="001301BD"/>
    <w:rsid w:val="001307D9"/>
    <w:rsid w:val="00130B3B"/>
    <w:rsid w:val="00130DE7"/>
    <w:rsid w:val="00130E2A"/>
    <w:rsid w:val="00130E78"/>
    <w:rsid w:val="00130EEC"/>
    <w:rsid w:val="00130F19"/>
    <w:rsid w:val="001310B6"/>
    <w:rsid w:val="001312A0"/>
    <w:rsid w:val="0013155E"/>
    <w:rsid w:val="001315B1"/>
    <w:rsid w:val="0013160E"/>
    <w:rsid w:val="0013174B"/>
    <w:rsid w:val="0013187F"/>
    <w:rsid w:val="00131BB4"/>
    <w:rsid w:val="00131BE6"/>
    <w:rsid w:val="00131DE1"/>
    <w:rsid w:val="00131F6B"/>
    <w:rsid w:val="00132617"/>
    <w:rsid w:val="001326A2"/>
    <w:rsid w:val="001326CC"/>
    <w:rsid w:val="001326F7"/>
    <w:rsid w:val="0013294B"/>
    <w:rsid w:val="001329EE"/>
    <w:rsid w:val="00132D13"/>
    <w:rsid w:val="00132D68"/>
    <w:rsid w:val="00133201"/>
    <w:rsid w:val="0013341D"/>
    <w:rsid w:val="00133508"/>
    <w:rsid w:val="00133559"/>
    <w:rsid w:val="001335DD"/>
    <w:rsid w:val="00133655"/>
    <w:rsid w:val="00133739"/>
    <w:rsid w:val="00133A75"/>
    <w:rsid w:val="00133A98"/>
    <w:rsid w:val="00133CED"/>
    <w:rsid w:val="00133E84"/>
    <w:rsid w:val="00133EEF"/>
    <w:rsid w:val="00134248"/>
    <w:rsid w:val="001343B0"/>
    <w:rsid w:val="00134430"/>
    <w:rsid w:val="00134830"/>
    <w:rsid w:val="0013485D"/>
    <w:rsid w:val="001349FF"/>
    <w:rsid w:val="00134AB0"/>
    <w:rsid w:val="00134FA7"/>
    <w:rsid w:val="0013505F"/>
    <w:rsid w:val="001350EF"/>
    <w:rsid w:val="00135290"/>
    <w:rsid w:val="00135483"/>
    <w:rsid w:val="001355FA"/>
    <w:rsid w:val="00135629"/>
    <w:rsid w:val="0013568D"/>
    <w:rsid w:val="001356E7"/>
    <w:rsid w:val="001356FA"/>
    <w:rsid w:val="00135747"/>
    <w:rsid w:val="001357F3"/>
    <w:rsid w:val="001358A3"/>
    <w:rsid w:val="00135AB6"/>
    <w:rsid w:val="00135B6D"/>
    <w:rsid w:val="00135C16"/>
    <w:rsid w:val="00135C47"/>
    <w:rsid w:val="00135C8C"/>
    <w:rsid w:val="00135E6F"/>
    <w:rsid w:val="00135F82"/>
    <w:rsid w:val="00135F91"/>
    <w:rsid w:val="00136457"/>
    <w:rsid w:val="001366FF"/>
    <w:rsid w:val="00136A3C"/>
    <w:rsid w:val="00136A90"/>
    <w:rsid w:val="00136AF6"/>
    <w:rsid w:val="00136B10"/>
    <w:rsid w:val="00136CB9"/>
    <w:rsid w:val="00136DB3"/>
    <w:rsid w:val="00136E6A"/>
    <w:rsid w:val="00137250"/>
    <w:rsid w:val="001373C0"/>
    <w:rsid w:val="001374F5"/>
    <w:rsid w:val="00137524"/>
    <w:rsid w:val="001376E8"/>
    <w:rsid w:val="001377AE"/>
    <w:rsid w:val="001378BE"/>
    <w:rsid w:val="00137914"/>
    <w:rsid w:val="0013797E"/>
    <w:rsid w:val="001379C4"/>
    <w:rsid w:val="001379D0"/>
    <w:rsid w:val="00137AC8"/>
    <w:rsid w:val="00137B79"/>
    <w:rsid w:val="00137D41"/>
    <w:rsid w:val="00137EE6"/>
    <w:rsid w:val="001402DC"/>
    <w:rsid w:val="00140335"/>
    <w:rsid w:val="0014040A"/>
    <w:rsid w:val="00140440"/>
    <w:rsid w:val="00140518"/>
    <w:rsid w:val="00140609"/>
    <w:rsid w:val="00140650"/>
    <w:rsid w:val="001406CB"/>
    <w:rsid w:val="0014096B"/>
    <w:rsid w:val="00140A52"/>
    <w:rsid w:val="00140B59"/>
    <w:rsid w:val="00140BF3"/>
    <w:rsid w:val="00140C10"/>
    <w:rsid w:val="00140C5B"/>
    <w:rsid w:val="00140C95"/>
    <w:rsid w:val="00140C9A"/>
    <w:rsid w:val="00140CB1"/>
    <w:rsid w:val="00140DB2"/>
    <w:rsid w:val="00140EC4"/>
    <w:rsid w:val="001410E9"/>
    <w:rsid w:val="0014111B"/>
    <w:rsid w:val="0014139B"/>
    <w:rsid w:val="00141583"/>
    <w:rsid w:val="0014187E"/>
    <w:rsid w:val="00141A09"/>
    <w:rsid w:val="00141CAC"/>
    <w:rsid w:val="00141CB3"/>
    <w:rsid w:val="00141D19"/>
    <w:rsid w:val="00141DD4"/>
    <w:rsid w:val="00141F63"/>
    <w:rsid w:val="0014232C"/>
    <w:rsid w:val="0014239F"/>
    <w:rsid w:val="00142455"/>
    <w:rsid w:val="001424A2"/>
    <w:rsid w:val="0014274A"/>
    <w:rsid w:val="0014276E"/>
    <w:rsid w:val="001427A8"/>
    <w:rsid w:val="00142874"/>
    <w:rsid w:val="001428E4"/>
    <w:rsid w:val="0014290E"/>
    <w:rsid w:val="00142910"/>
    <w:rsid w:val="00142A92"/>
    <w:rsid w:val="00142C4A"/>
    <w:rsid w:val="00142FA3"/>
    <w:rsid w:val="00142FDD"/>
    <w:rsid w:val="00142FEB"/>
    <w:rsid w:val="00143143"/>
    <w:rsid w:val="001431E1"/>
    <w:rsid w:val="0014336A"/>
    <w:rsid w:val="00143374"/>
    <w:rsid w:val="001435D8"/>
    <w:rsid w:val="001437A9"/>
    <w:rsid w:val="00143857"/>
    <w:rsid w:val="0014391A"/>
    <w:rsid w:val="00143B65"/>
    <w:rsid w:val="00144009"/>
    <w:rsid w:val="001440A7"/>
    <w:rsid w:val="001441C0"/>
    <w:rsid w:val="001441F8"/>
    <w:rsid w:val="00144314"/>
    <w:rsid w:val="001443BA"/>
    <w:rsid w:val="00144518"/>
    <w:rsid w:val="00144796"/>
    <w:rsid w:val="00144888"/>
    <w:rsid w:val="001448B9"/>
    <w:rsid w:val="001449A0"/>
    <w:rsid w:val="00144EBB"/>
    <w:rsid w:val="00144EDB"/>
    <w:rsid w:val="00144F9E"/>
    <w:rsid w:val="00145073"/>
    <w:rsid w:val="00145133"/>
    <w:rsid w:val="001454D7"/>
    <w:rsid w:val="00145A93"/>
    <w:rsid w:val="00145C20"/>
    <w:rsid w:val="00145D69"/>
    <w:rsid w:val="00146084"/>
    <w:rsid w:val="001462E4"/>
    <w:rsid w:val="00146388"/>
    <w:rsid w:val="00146547"/>
    <w:rsid w:val="00146589"/>
    <w:rsid w:val="0014669A"/>
    <w:rsid w:val="00146854"/>
    <w:rsid w:val="00146A15"/>
    <w:rsid w:val="00146B84"/>
    <w:rsid w:val="00146E38"/>
    <w:rsid w:val="00147032"/>
    <w:rsid w:val="001470AF"/>
    <w:rsid w:val="001470BF"/>
    <w:rsid w:val="00147390"/>
    <w:rsid w:val="001473D5"/>
    <w:rsid w:val="00147553"/>
    <w:rsid w:val="001475FC"/>
    <w:rsid w:val="00147661"/>
    <w:rsid w:val="001479E3"/>
    <w:rsid w:val="00147C1F"/>
    <w:rsid w:val="00147C9C"/>
    <w:rsid w:val="00147D0E"/>
    <w:rsid w:val="00147D78"/>
    <w:rsid w:val="00147E85"/>
    <w:rsid w:val="001500E0"/>
    <w:rsid w:val="00150139"/>
    <w:rsid w:val="0015025C"/>
    <w:rsid w:val="0015064F"/>
    <w:rsid w:val="001506F9"/>
    <w:rsid w:val="001509D2"/>
    <w:rsid w:val="00150AFA"/>
    <w:rsid w:val="00150B74"/>
    <w:rsid w:val="00150B9C"/>
    <w:rsid w:val="00150C77"/>
    <w:rsid w:val="00150E9B"/>
    <w:rsid w:val="00150F20"/>
    <w:rsid w:val="00150F93"/>
    <w:rsid w:val="00150FD1"/>
    <w:rsid w:val="001510C6"/>
    <w:rsid w:val="00151704"/>
    <w:rsid w:val="00151785"/>
    <w:rsid w:val="001518A2"/>
    <w:rsid w:val="00151B3D"/>
    <w:rsid w:val="00151C4B"/>
    <w:rsid w:val="00151C8D"/>
    <w:rsid w:val="00151D13"/>
    <w:rsid w:val="00151D1B"/>
    <w:rsid w:val="00151D73"/>
    <w:rsid w:val="00151E28"/>
    <w:rsid w:val="001520CD"/>
    <w:rsid w:val="00152135"/>
    <w:rsid w:val="001521A5"/>
    <w:rsid w:val="0015239A"/>
    <w:rsid w:val="00152489"/>
    <w:rsid w:val="001525CB"/>
    <w:rsid w:val="00152604"/>
    <w:rsid w:val="0015279B"/>
    <w:rsid w:val="001528EA"/>
    <w:rsid w:val="00152984"/>
    <w:rsid w:val="00152CC4"/>
    <w:rsid w:val="001531D3"/>
    <w:rsid w:val="0015362D"/>
    <w:rsid w:val="0015362F"/>
    <w:rsid w:val="001536FE"/>
    <w:rsid w:val="001537C6"/>
    <w:rsid w:val="00153B9A"/>
    <w:rsid w:val="00153BC6"/>
    <w:rsid w:val="00153C49"/>
    <w:rsid w:val="00153C6C"/>
    <w:rsid w:val="00153C78"/>
    <w:rsid w:val="00153DA7"/>
    <w:rsid w:val="00153F2F"/>
    <w:rsid w:val="001540BB"/>
    <w:rsid w:val="0015419C"/>
    <w:rsid w:val="001543DA"/>
    <w:rsid w:val="001548B7"/>
    <w:rsid w:val="001548DE"/>
    <w:rsid w:val="00154B1A"/>
    <w:rsid w:val="00154C88"/>
    <w:rsid w:val="00154D2D"/>
    <w:rsid w:val="00154DD4"/>
    <w:rsid w:val="00154EE4"/>
    <w:rsid w:val="00155150"/>
    <w:rsid w:val="00155387"/>
    <w:rsid w:val="00155488"/>
    <w:rsid w:val="00155CA2"/>
    <w:rsid w:val="001561D3"/>
    <w:rsid w:val="001562D0"/>
    <w:rsid w:val="001564D3"/>
    <w:rsid w:val="00156528"/>
    <w:rsid w:val="001566E7"/>
    <w:rsid w:val="001569A2"/>
    <w:rsid w:val="001569BD"/>
    <w:rsid w:val="00156AC9"/>
    <w:rsid w:val="00156B09"/>
    <w:rsid w:val="00156DD7"/>
    <w:rsid w:val="00157011"/>
    <w:rsid w:val="0015704B"/>
    <w:rsid w:val="0015709B"/>
    <w:rsid w:val="001570C2"/>
    <w:rsid w:val="001570D4"/>
    <w:rsid w:val="001572E3"/>
    <w:rsid w:val="00157437"/>
    <w:rsid w:val="001575D8"/>
    <w:rsid w:val="00157638"/>
    <w:rsid w:val="001576C0"/>
    <w:rsid w:val="001577D8"/>
    <w:rsid w:val="001579F8"/>
    <w:rsid w:val="00157A28"/>
    <w:rsid w:val="00157A7D"/>
    <w:rsid w:val="00157DAA"/>
    <w:rsid w:val="00157F26"/>
    <w:rsid w:val="00160242"/>
    <w:rsid w:val="001604E5"/>
    <w:rsid w:val="001606CD"/>
    <w:rsid w:val="001606E0"/>
    <w:rsid w:val="001609DC"/>
    <w:rsid w:val="00160C2C"/>
    <w:rsid w:val="00160F0A"/>
    <w:rsid w:val="001613FA"/>
    <w:rsid w:val="0016165D"/>
    <w:rsid w:val="0016193F"/>
    <w:rsid w:val="00161BC1"/>
    <w:rsid w:val="00161BD9"/>
    <w:rsid w:val="00161D30"/>
    <w:rsid w:val="00161DD7"/>
    <w:rsid w:val="00161F16"/>
    <w:rsid w:val="001620A3"/>
    <w:rsid w:val="0016210F"/>
    <w:rsid w:val="00162112"/>
    <w:rsid w:val="00162243"/>
    <w:rsid w:val="00162312"/>
    <w:rsid w:val="00162349"/>
    <w:rsid w:val="00162364"/>
    <w:rsid w:val="00162A97"/>
    <w:rsid w:val="00162AE2"/>
    <w:rsid w:val="00162B37"/>
    <w:rsid w:val="00162B74"/>
    <w:rsid w:val="00162CC8"/>
    <w:rsid w:val="00162F11"/>
    <w:rsid w:val="0016300B"/>
    <w:rsid w:val="001630C4"/>
    <w:rsid w:val="0016336F"/>
    <w:rsid w:val="001633C6"/>
    <w:rsid w:val="00163404"/>
    <w:rsid w:val="0016349C"/>
    <w:rsid w:val="00163716"/>
    <w:rsid w:val="0016388D"/>
    <w:rsid w:val="00163AE0"/>
    <w:rsid w:val="00163F33"/>
    <w:rsid w:val="00164009"/>
    <w:rsid w:val="001641C4"/>
    <w:rsid w:val="00164540"/>
    <w:rsid w:val="001645A7"/>
    <w:rsid w:val="001645FF"/>
    <w:rsid w:val="0016470E"/>
    <w:rsid w:val="001648D6"/>
    <w:rsid w:val="00164A1D"/>
    <w:rsid w:val="00164DEC"/>
    <w:rsid w:val="00164F8B"/>
    <w:rsid w:val="00164F90"/>
    <w:rsid w:val="00164F95"/>
    <w:rsid w:val="0016509B"/>
    <w:rsid w:val="001650B4"/>
    <w:rsid w:val="0016531F"/>
    <w:rsid w:val="00165476"/>
    <w:rsid w:val="001654BC"/>
    <w:rsid w:val="00165531"/>
    <w:rsid w:val="001655A0"/>
    <w:rsid w:val="00165660"/>
    <w:rsid w:val="0016572A"/>
    <w:rsid w:val="001657D7"/>
    <w:rsid w:val="001658A3"/>
    <w:rsid w:val="001659B9"/>
    <w:rsid w:val="00165A64"/>
    <w:rsid w:val="00165B3B"/>
    <w:rsid w:val="00165B73"/>
    <w:rsid w:val="001660D3"/>
    <w:rsid w:val="001661E9"/>
    <w:rsid w:val="001663C2"/>
    <w:rsid w:val="00166A2F"/>
    <w:rsid w:val="00166C16"/>
    <w:rsid w:val="00166CFA"/>
    <w:rsid w:val="00166D89"/>
    <w:rsid w:val="00166EB5"/>
    <w:rsid w:val="001671FE"/>
    <w:rsid w:val="001677D0"/>
    <w:rsid w:val="00167815"/>
    <w:rsid w:val="0016788A"/>
    <w:rsid w:val="00167AED"/>
    <w:rsid w:val="00167BC8"/>
    <w:rsid w:val="00167C6A"/>
    <w:rsid w:val="00167CB9"/>
    <w:rsid w:val="00167F02"/>
    <w:rsid w:val="0017016E"/>
    <w:rsid w:val="00170190"/>
    <w:rsid w:val="0017021A"/>
    <w:rsid w:val="001703BA"/>
    <w:rsid w:val="001703D8"/>
    <w:rsid w:val="001706CF"/>
    <w:rsid w:val="00170879"/>
    <w:rsid w:val="0017088A"/>
    <w:rsid w:val="00170949"/>
    <w:rsid w:val="001709FE"/>
    <w:rsid w:val="00170A19"/>
    <w:rsid w:val="00170B16"/>
    <w:rsid w:val="00170B40"/>
    <w:rsid w:val="00170DEF"/>
    <w:rsid w:val="00171038"/>
    <w:rsid w:val="00171059"/>
    <w:rsid w:val="001711BF"/>
    <w:rsid w:val="0017124E"/>
    <w:rsid w:val="00171351"/>
    <w:rsid w:val="0017138A"/>
    <w:rsid w:val="00171428"/>
    <w:rsid w:val="0017166B"/>
    <w:rsid w:val="0017166C"/>
    <w:rsid w:val="001716E2"/>
    <w:rsid w:val="00171706"/>
    <w:rsid w:val="00171BCC"/>
    <w:rsid w:val="00171E20"/>
    <w:rsid w:val="001722AE"/>
    <w:rsid w:val="001722CC"/>
    <w:rsid w:val="001723B5"/>
    <w:rsid w:val="001723BF"/>
    <w:rsid w:val="001724F1"/>
    <w:rsid w:val="00172631"/>
    <w:rsid w:val="0017272E"/>
    <w:rsid w:val="00172757"/>
    <w:rsid w:val="00172865"/>
    <w:rsid w:val="00172B6F"/>
    <w:rsid w:val="00172BAC"/>
    <w:rsid w:val="00172C4A"/>
    <w:rsid w:val="00172C69"/>
    <w:rsid w:val="00172D11"/>
    <w:rsid w:val="00172DB2"/>
    <w:rsid w:val="00172E3C"/>
    <w:rsid w:val="00172E5C"/>
    <w:rsid w:val="00173155"/>
    <w:rsid w:val="00173163"/>
    <w:rsid w:val="001734C1"/>
    <w:rsid w:val="0017352A"/>
    <w:rsid w:val="0017367A"/>
    <w:rsid w:val="001736A8"/>
    <w:rsid w:val="00173B1F"/>
    <w:rsid w:val="00173D63"/>
    <w:rsid w:val="00173E18"/>
    <w:rsid w:val="00173E1D"/>
    <w:rsid w:val="00173EBF"/>
    <w:rsid w:val="00173FA0"/>
    <w:rsid w:val="0017410A"/>
    <w:rsid w:val="0017418D"/>
    <w:rsid w:val="001743AA"/>
    <w:rsid w:val="00174563"/>
    <w:rsid w:val="00174767"/>
    <w:rsid w:val="0017476D"/>
    <w:rsid w:val="00174DD4"/>
    <w:rsid w:val="001750D4"/>
    <w:rsid w:val="00175107"/>
    <w:rsid w:val="00175142"/>
    <w:rsid w:val="0017517D"/>
    <w:rsid w:val="00175291"/>
    <w:rsid w:val="00175353"/>
    <w:rsid w:val="00175497"/>
    <w:rsid w:val="001754A4"/>
    <w:rsid w:val="001758B0"/>
    <w:rsid w:val="00175BE7"/>
    <w:rsid w:val="00175DB3"/>
    <w:rsid w:val="00175F98"/>
    <w:rsid w:val="001763B7"/>
    <w:rsid w:val="0017656C"/>
    <w:rsid w:val="0017662C"/>
    <w:rsid w:val="00176795"/>
    <w:rsid w:val="00176905"/>
    <w:rsid w:val="00176BD3"/>
    <w:rsid w:val="00176D31"/>
    <w:rsid w:val="00176E5E"/>
    <w:rsid w:val="00176F31"/>
    <w:rsid w:val="0017705B"/>
    <w:rsid w:val="00177131"/>
    <w:rsid w:val="001771DF"/>
    <w:rsid w:val="0017746F"/>
    <w:rsid w:val="001774B4"/>
    <w:rsid w:val="001774B7"/>
    <w:rsid w:val="001774E5"/>
    <w:rsid w:val="00177509"/>
    <w:rsid w:val="00177671"/>
    <w:rsid w:val="00177690"/>
    <w:rsid w:val="001776CE"/>
    <w:rsid w:val="0017773A"/>
    <w:rsid w:val="00177812"/>
    <w:rsid w:val="00177825"/>
    <w:rsid w:val="0017788C"/>
    <w:rsid w:val="00177941"/>
    <w:rsid w:val="001779EB"/>
    <w:rsid w:val="00177E8E"/>
    <w:rsid w:val="00177F77"/>
    <w:rsid w:val="0018009E"/>
    <w:rsid w:val="00180194"/>
    <w:rsid w:val="001801F4"/>
    <w:rsid w:val="0018042D"/>
    <w:rsid w:val="00180436"/>
    <w:rsid w:val="00180549"/>
    <w:rsid w:val="001807E0"/>
    <w:rsid w:val="00180891"/>
    <w:rsid w:val="00180B4A"/>
    <w:rsid w:val="00180C19"/>
    <w:rsid w:val="00180E6E"/>
    <w:rsid w:val="00180FEC"/>
    <w:rsid w:val="00181270"/>
    <w:rsid w:val="001812B5"/>
    <w:rsid w:val="00181584"/>
    <w:rsid w:val="001816D9"/>
    <w:rsid w:val="00181CA8"/>
    <w:rsid w:val="00181FC9"/>
    <w:rsid w:val="0018213F"/>
    <w:rsid w:val="001822C2"/>
    <w:rsid w:val="0018238E"/>
    <w:rsid w:val="00182391"/>
    <w:rsid w:val="001823E0"/>
    <w:rsid w:val="0018245B"/>
    <w:rsid w:val="00182568"/>
    <w:rsid w:val="001826C2"/>
    <w:rsid w:val="0018275D"/>
    <w:rsid w:val="00182799"/>
    <w:rsid w:val="001828D6"/>
    <w:rsid w:val="00182907"/>
    <w:rsid w:val="0018291B"/>
    <w:rsid w:val="001829E5"/>
    <w:rsid w:val="00182B0B"/>
    <w:rsid w:val="0018305D"/>
    <w:rsid w:val="001833CC"/>
    <w:rsid w:val="001835B0"/>
    <w:rsid w:val="001835C6"/>
    <w:rsid w:val="001836A5"/>
    <w:rsid w:val="0018373A"/>
    <w:rsid w:val="00183894"/>
    <w:rsid w:val="00183E63"/>
    <w:rsid w:val="00183FC1"/>
    <w:rsid w:val="00184115"/>
    <w:rsid w:val="00184151"/>
    <w:rsid w:val="0018427F"/>
    <w:rsid w:val="001843B8"/>
    <w:rsid w:val="001843C9"/>
    <w:rsid w:val="00184552"/>
    <w:rsid w:val="001847E5"/>
    <w:rsid w:val="0018483F"/>
    <w:rsid w:val="00184866"/>
    <w:rsid w:val="001849B3"/>
    <w:rsid w:val="00184BEB"/>
    <w:rsid w:val="00184D36"/>
    <w:rsid w:val="00184D9A"/>
    <w:rsid w:val="00184FE2"/>
    <w:rsid w:val="00185181"/>
    <w:rsid w:val="00185518"/>
    <w:rsid w:val="00185530"/>
    <w:rsid w:val="0018557D"/>
    <w:rsid w:val="00185622"/>
    <w:rsid w:val="00185BB4"/>
    <w:rsid w:val="00185BDB"/>
    <w:rsid w:val="00185F4A"/>
    <w:rsid w:val="00185F6C"/>
    <w:rsid w:val="0018600C"/>
    <w:rsid w:val="001862C6"/>
    <w:rsid w:val="0018644C"/>
    <w:rsid w:val="0018674C"/>
    <w:rsid w:val="001867A4"/>
    <w:rsid w:val="0018695B"/>
    <w:rsid w:val="001869B3"/>
    <w:rsid w:val="00186DB1"/>
    <w:rsid w:val="001870FA"/>
    <w:rsid w:val="001871C9"/>
    <w:rsid w:val="001871F9"/>
    <w:rsid w:val="0018722F"/>
    <w:rsid w:val="00187278"/>
    <w:rsid w:val="001872FB"/>
    <w:rsid w:val="001873E3"/>
    <w:rsid w:val="0018745C"/>
    <w:rsid w:val="001874C9"/>
    <w:rsid w:val="00187570"/>
    <w:rsid w:val="00187888"/>
    <w:rsid w:val="00187C03"/>
    <w:rsid w:val="00187C14"/>
    <w:rsid w:val="00187DA1"/>
    <w:rsid w:val="00187E53"/>
    <w:rsid w:val="00187FEC"/>
    <w:rsid w:val="00190085"/>
    <w:rsid w:val="0019069C"/>
    <w:rsid w:val="001908BC"/>
    <w:rsid w:val="00190D7F"/>
    <w:rsid w:val="00190ECD"/>
    <w:rsid w:val="00191379"/>
    <w:rsid w:val="00191504"/>
    <w:rsid w:val="001917B1"/>
    <w:rsid w:val="00191A09"/>
    <w:rsid w:val="00191B0A"/>
    <w:rsid w:val="00191BE0"/>
    <w:rsid w:val="00191C70"/>
    <w:rsid w:val="00191F16"/>
    <w:rsid w:val="00191FA3"/>
    <w:rsid w:val="00192152"/>
    <w:rsid w:val="00192182"/>
    <w:rsid w:val="001922A1"/>
    <w:rsid w:val="001924D1"/>
    <w:rsid w:val="001924F5"/>
    <w:rsid w:val="00192727"/>
    <w:rsid w:val="00192917"/>
    <w:rsid w:val="00192B99"/>
    <w:rsid w:val="00192D61"/>
    <w:rsid w:val="0019350A"/>
    <w:rsid w:val="00193594"/>
    <w:rsid w:val="001937DE"/>
    <w:rsid w:val="0019388B"/>
    <w:rsid w:val="00193907"/>
    <w:rsid w:val="00193949"/>
    <w:rsid w:val="00193AA5"/>
    <w:rsid w:val="00193B10"/>
    <w:rsid w:val="00193D4A"/>
    <w:rsid w:val="00193DA2"/>
    <w:rsid w:val="00193F09"/>
    <w:rsid w:val="0019403D"/>
    <w:rsid w:val="001941E5"/>
    <w:rsid w:val="00194241"/>
    <w:rsid w:val="00194394"/>
    <w:rsid w:val="0019439D"/>
    <w:rsid w:val="00194470"/>
    <w:rsid w:val="00194B5B"/>
    <w:rsid w:val="00194CED"/>
    <w:rsid w:val="00194D70"/>
    <w:rsid w:val="00194D8B"/>
    <w:rsid w:val="00194ED9"/>
    <w:rsid w:val="001953CC"/>
    <w:rsid w:val="0019543E"/>
    <w:rsid w:val="001956ED"/>
    <w:rsid w:val="001957D9"/>
    <w:rsid w:val="00195932"/>
    <w:rsid w:val="00195ADD"/>
    <w:rsid w:val="00195B9A"/>
    <w:rsid w:val="00195C6F"/>
    <w:rsid w:val="00195E38"/>
    <w:rsid w:val="00196052"/>
    <w:rsid w:val="00196220"/>
    <w:rsid w:val="0019625A"/>
    <w:rsid w:val="00196283"/>
    <w:rsid w:val="001963CF"/>
    <w:rsid w:val="00196525"/>
    <w:rsid w:val="00196911"/>
    <w:rsid w:val="001969C4"/>
    <w:rsid w:val="001969DF"/>
    <w:rsid w:val="00196BC9"/>
    <w:rsid w:val="00197268"/>
    <w:rsid w:val="001972AB"/>
    <w:rsid w:val="001974A1"/>
    <w:rsid w:val="00197552"/>
    <w:rsid w:val="001978A0"/>
    <w:rsid w:val="0019791E"/>
    <w:rsid w:val="00197A4D"/>
    <w:rsid w:val="00197BF4"/>
    <w:rsid w:val="001A0130"/>
    <w:rsid w:val="001A0135"/>
    <w:rsid w:val="001A028B"/>
    <w:rsid w:val="001A07E3"/>
    <w:rsid w:val="001A09FF"/>
    <w:rsid w:val="001A0A99"/>
    <w:rsid w:val="001A0AFD"/>
    <w:rsid w:val="001A0B89"/>
    <w:rsid w:val="001A0EA4"/>
    <w:rsid w:val="001A0EA6"/>
    <w:rsid w:val="001A0F97"/>
    <w:rsid w:val="001A1229"/>
    <w:rsid w:val="001A1231"/>
    <w:rsid w:val="001A1246"/>
    <w:rsid w:val="001A12AF"/>
    <w:rsid w:val="001A13B1"/>
    <w:rsid w:val="001A15F9"/>
    <w:rsid w:val="001A1663"/>
    <w:rsid w:val="001A1759"/>
    <w:rsid w:val="001A186D"/>
    <w:rsid w:val="001A1A2D"/>
    <w:rsid w:val="001A1B46"/>
    <w:rsid w:val="001A1B96"/>
    <w:rsid w:val="001A1C5D"/>
    <w:rsid w:val="001A1D25"/>
    <w:rsid w:val="001A1E78"/>
    <w:rsid w:val="001A1F16"/>
    <w:rsid w:val="001A1F27"/>
    <w:rsid w:val="001A20EE"/>
    <w:rsid w:val="001A215C"/>
    <w:rsid w:val="001A21A0"/>
    <w:rsid w:val="001A2225"/>
    <w:rsid w:val="001A24B7"/>
    <w:rsid w:val="001A267B"/>
    <w:rsid w:val="001A27AF"/>
    <w:rsid w:val="001A27C3"/>
    <w:rsid w:val="001A2B52"/>
    <w:rsid w:val="001A2CA7"/>
    <w:rsid w:val="001A2D76"/>
    <w:rsid w:val="001A3164"/>
    <w:rsid w:val="001A3289"/>
    <w:rsid w:val="001A346B"/>
    <w:rsid w:val="001A3566"/>
    <w:rsid w:val="001A35C2"/>
    <w:rsid w:val="001A3820"/>
    <w:rsid w:val="001A3A03"/>
    <w:rsid w:val="001A3AA7"/>
    <w:rsid w:val="001A3BC6"/>
    <w:rsid w:val="001A3C30"/>
    <w:rsid w:val="001A3F19"/>
    <w:rsid w:val="001A3FE3"/>
    <w:rsid w:val="001A4589"/>
    <w:rsid w:val="001A45F5"/>
    <w:rsid w:val="001A47C5"/>
    <w:rsid w:val="001A47F1"/>
    <w:rsid w:val="001A492E"/>
    <w:rsid w:val="001A4953"/>
    <w:rsid w:val="001A4A40"/>
    <w:rsid w:val="001A4CA1"/>
    <w:rsid w:val="001A5026"/>
    <w:rsid w:val="001A50EF"/>
    <w:rsid w:val="001A5157"/>
    <w:rsid w:val="001A52F7"/>
    <w:rsid w:val="001A5800"/>
    <w:rsid w:val="001A5A09"/>
    <w:rsid w:val="001A5A3B"/>
    <w:rsid w:val="001A5AF1"/>
    <w:rsid w:val="001A5CAC"/>
    <w:rsid w:val="001A5DC7"/>
    <w:rsid w:val="001A5E23"/>
    <w:rsid w:val="001A5F0A"/>
    <w:rsid w:val="001A60A2"/>
    <w:rsid w:val="001A6330"/>
    <w:rsid w:val="001A64A3"/>
    <w:rsid w:val="001A6665"/>
    <w:rsid w:val="001A687A"/>
    <w:rsid w:val="001A6BDF"/>
    <w:rsid w:val="001A6C0C"/>
    <w:rsid w:val="001A6C6F"/>
    <w:rsid w:val="001A6C72"/>
    <w:rsid w:val="001A6DBD"/>
    <w:rsid w:val="001A71E8"/>
    <w:rsid w:val="001A7251"/>
    <w:rsid w:val="001A73BF"/>
    <w:rsid w:val="001A7598"/>
    <w:rsid w:val="001A75DB"/>
    <w:rsid w:val="001A7862"/>
    <w:rsid w:val="001A7868"/>
    <w:rsid w:val="001A7B78"/>
    <w:rsid w:val="001A7EB2"/>
    <w:rsid w:val="001B017D"/>
    <w:rsid w:val="001B0296"/>
    <w:rsid w:val="001B0299"/>
    <w:rsid w:val="001B0525"/>
    <w:rsid w:val="001B0759"/>
    <w:rsid w:val="001B0ADB"/>
    <w:rsid w:val="001B0B1E"/>
    <w:rsid w:val="001B0BAA"/>
    <w:rsid w:val="001B0E6C"/>
    <w:rsid w:val="001B0F24"/>
    <w:rsid w:val="001B0F5F"/>
    <w:rsid w:val="001B1253"/>
    <w:rsid w:val="001B14DE"/>
    <w:rsid w:val="001B16BE"/>
    <w:rsid w:val="001B1947"/>
    <w:rsid w:val="001B19FA"/>
    <w:rsid w:val="001B1A30"/>
    <w:rsid w:val="001B1AA5"/>
    <w:rsid w:val="001B1CBD"/>
    <w:rsid w:val="001B1DEA"/>
    <w:rsid w:val="001B1DF2"/>
    <w:rsid w:val="001B1E94"/>
    <w:rsid w:val="001B1FAC"/>
    <w:rsid w:val="001B1FCB"/>
    <w:rsid w:val="001B202D"/>
    <w:rsid w:val="001B2277"/>
    <w:rsid w:val="001B23CE"/>
    <w:rsid w:val="001B2837"/>
    <w:rsid w:val="001B2A0A"/>
    <w:rsid w:val="001B2BFA"/>
    <w:rsid w:val="001B2ECC"/>
    <w:rsid w:val="001B2EFF"/>
    <w:rsid w:val="001B2FCE"/>
    <w:rsid w:val="001B303A"/>
    <w:rsid w:val="001B3099"/>
    <w:rsid w:val="001B32A7"/>
    <w:rsid w:val="001B390E"/>
    <w:rsid w:val="001B39A5"/>
    <w:rsid w:val="001B3CAC"/>
    <w:rsid w:val="001B3D9A"/>
    <w:rsid w:val="001B3FB1"/>
    <w:rsid w:val="001B3FC0"/>
    <w:rsid w:val="001B4016"/>
    <w:rsid w:val="001B4020"/>
    <w:rsid w:val="001B41D0"/>
    <w:rsid w:val="001B42D7"/>
    <w:rsid w:val="001B442A"/>
    <w:rsid w:val="001B4594"/>
    <w:rsid w:val="001B4789"/>
    <w:rsid w:val="001B492A"/>
    <w:rsid w:val="001B4A8C"/>
    <w:rsid w:val="001B4DFB"/>
    <w:rsid w:val="001B5136"/>
    <w:rsid w:val="001B52BE"/>
    <w:rsid w:val="001B5428"/>
    <w:rsid w:val="001B5AF6"/>
    <w:rsid w:val="001B5B9B"/>
    <w:rsid w:val="001B5C44"/>
    <w:rsid w:val="001B5D13"/>
    <w:rsid w:val="001B5D83"/>
    <w:rsid w:val="001B5E88"/>
    <w:rsid w:val="001B6017"/>
    <w:rsid w:val="001B601A"/>
    <w:rsid w:val="001B6144"/>
    <w:rsid w:val="001B61D3"/>
    <w:rsid w:val="001B624F"/>
    <w:rsid w:val="001B630A"/>
    <w:rsid w:val="001B6318"/>
    <w:rsid w:val="001B6482"/>
    <w:rsid w:val="001B66E6"/>
    <w:rsid w:val="001B6708"/>
    <w:rsid w:val="001B6777"/>
    <w:rsid w:val="001B689B"/>
    <w:rsid w:val="001B68B7"/>
    <w:rsid w:val="001B727A"/>
    <w:rsid w:val="001B72F1"/>
    <w:rsid w:val="001B756E"/>
    <w:rsid w:val="001B76F9"/>
    <w:rsid w:val="001B7983"/>
    <w:rsid w:val="001B7B05"/>
    <w:rsid w:val="001B7F83"/>
    <w:rsid w:val="001C01C9"/>
    <w:rsid w:val="001C01EE"/>
    <w:rsid w:val="001C034D"/>
    <w:rsid w:val="001C035B"/>
    <w:rsid w:val="001C06FB"/>
    <w:rsid w:val="001C0853"/>
    <w:rsid w:val="001C09F2"/>
    <w:rsid w:val="001C0FE3"/>
    <w:rsid w:val="001C1282"/>
    <w:rsid w:val="001C1308"/>
    <w:rsid w:val="001C13C7"/>
    <w:rsid w:val="001C1521"/>
    <w:rsid w:val="001C1823"/>
    <w:rsid w:val="001C186D"/>
    <w:rsid w:val="001C198B"/>
    <w:rsid w:val="001C1A1B"/>
    <w:rsid w:val="001C1AC6"/>
    <w:rsid w:val="001C1F43"/>
    <w:rsid w:val="001C224F"/>
    <w:rsid w:val="001C2266"/>
    <w:rsid w:val="001C2272"/>
    <w:rsid w:val="001C2283"/>
    <w:rsid w:val="001C22F4"/>
    <w:rsid w:val="001C2394"/>
    <w:rsid w:val="001C23CE"/>
    <w:rsid w:val="001C24C7"/>
    <w:rsid w:val="001C27D8"/>
    <w:rsid w:val="001C2826"/>
    <w:rsid w:val="001C28C9"/>
    <w:rsid w:val="001C29AC"/>
    <w:rsid w:val="001C2C68"/>
    <w:rsid w:val="001C30B4"/>
    <w:rsid w:val="001C30B5"/>
    <w:rsid w:val="001C31A0"/>
    <w:rsid w:val="001C3280"/>
    <w:rsid w:val="001C33B1"/>
    <w:rsid w:val="001C3579"/>
    <w:rsid w:val="001C3680"/>
    <w:rsid w:val="001C3769"/>
    <w:rsid w:val="001C37FE"/>
    <w:rsid w:val="001C3A3C"/>
    <w:rsid w:val="001C3CF3"/>
    <w:rsid w:val="001C3CF6"/>
    <w:rsid w:val="001C3DC6"/>
    <w:rsid w:val="001C3F53"/>
    <w:rsid w:val="001C406C"/>
    <w:rsid w:val="001C4305"/>
    <w:rsid w:val="001C4450"/>
    <w:rsid w:val="001C4546"/>
    <w:rsid w:val="001C4608"/>
    <w:rsid w:val="001C4A13"/>
    <w:rsid w:val="001C4AD7"/>
    <w:rsid w:val="001C4AF8"/>
    <w:rsid w:val="001C4C9B"/>
    <w:rsid w:val="001C4D3E"/>
    <w:rsid w:val="001C4D6C"/>
    <w:rsid w:val="001C52EB"/>
    <w:rsid w:val="001C5339"/>
    <w:rsid w:val="001C54DA"/>
    <w:rsid w:val="001C54FB"/>
    <w:rsid w:val="001C5755"/>
    <w:rsid w:val="001C57E0"/>
    <w:rsid w:val="001C58AB"/>
    <w:rsid w:val="001C5B95"/>
    <w:rsid w:val="001C5BB9"/>
    <w:rsid w:val="001C5D47"/>
    <w:rsid w:val="001C5FCD"/>
    <w:rsid w:val="001C608C"/>
    <w:rsid w:val="001C6122"/>
    <w:rsid w:val="001C61AE"/>
    <w:rsid w:val="001C632E"/>
    <w:rsid w:val="001C6448"/>
    <w:rsid w:val="001C675E"/>
    <w:rsid w:val="001C6774"/>
    <w:rsid w:val="001C67A6"/>
    <w:rsid w:val="001C6800"/>
    <w:rsid w:val="001C6948"/>
    <w:rsid w:val="001C6970"/>
    <w:rsid w:val="001C6A8B"/>
    <w:rsid w:val="001C6B19"/>
    <w:rsid w:val="001C6B8B"/>
    <w:rsid w:val="001C6C1B"/>
    <w:rsid w:val="001C6CE3"/>
    <w:rsid w:val="001C6FBE"/>
    <w:rsid w:val="001C7061"/>
    <w:rsid w:val="001C72C6"/>
    <w:rsid w:val="001C74A1"/>
    <w:rsid w:val="001C75A1"/>
    <w:rsid w:val="001C75F4"/>
    <w:rsid w:val="001C760E"/>
    <w:rsid w:val="001C79E0"/>
    <w:rsid w:val="001C7AFF"/>
    <w:rsid w:val="001C7C71"/>
    <w:rsid w:val="001C7E01"/>
    <w:rsid w:val="001C7E0B"/>
    <w:rsid w:val="001C7E28"/>
    <w:rsid w:val="001C7EB9"/>
    <w:rsid w:val="001C7EBC"/>
    <w:rsid w:val="001C7FE0"/>
    <w:rsid w:val="001D00A2"/>
    <w:rsid w:val="001D02A9"/>
    <w:rsid w:val="001D03E1"/>
    <w:rsid w:val="001D0997"/>
    <w:rsid w:val="001D099E"/>
    <w:rsid w:val="001D0A6C"/>
    <w:rsid w:val="001D0B90"/>
    <w:rsid w:val="001D0DAF"/>
    <w:rsid w:val="001D0EAA"/>
    <w:rsid w:val="001D0F16"/>
    <w:rsid w:val="001D1031"/>
    <w:rsid w:val="001D11FF"/>
    <w:rsid w:val="001D143D"/>
    <w:rsid w:val="001D151A"/>
    <w:rsid w:val="001D156D"/>
    <w:rsid w:val="001D1681"/>
    <w:rsid w:val="001D191D"/>
    <w:rsid w:val="001D19B5"/>
    <w:rsid w:val="001D1A7D"/>
    <w:rsid w:val="001D1F9C"/>
    <w:rsid w:val="001D2007"/>
    <w:rsid w:val="001D2039"/>
    <w:rsid w:val="001D243E"/>
    <w:rsid w:val="001D2466"/>
    <w:rsid w:val="001D2512"/>
    <w:rsid w:val="001D2875"/>
    <w:rsid w:val="001D29C8"/>
    <w:rsid w:val="001D2CBE"/>
    <w:rsid w:val="001D2DEC"/>
    <w:rsid w:val="001D2ED3"/>
    <w:rsid w:val="001D32B2"/>
    <w:rsid w:val="001D342C"/>
    <w:rsid w:val="001D34D3"/>
    <w:rsid w:val="001D35E2"/>
    <w:rsid w:val="001D38C0"/>
    <w:rsid w:val="001D394B"/>
    <w:rsid w:val="001D3B0E"/>
    <w:rsid w:val="001D3BE0"/>
    <w:rsid w:val="001D3BFB"/>
    <w:rsid w:val="001D3BFD"/>
    <w:rsid w:val="001D408A"/>
    <w:rsid w:val="001D40F5"/>
    <w:rsid w:val="001D4342"/>
    <w:rsid w:val="001D4510"/>
    <w:rsid w:val="001D453D"/>
    <w:rsid w:val="001D4588"/>
    <w:rsid w:val="001D46E7"/>
    <w:rsid w:val="001D49C5"/>
    <w:rsid w:val="001D49EB"/>
    <w:rsid w:val="001D4A52"/>
    <w:rsid w:val="001D4B2B"/>
    <w:rsid w:val="001D4C45"/>
    <w:rsid w:val="001D4D8B"/>
    <w:rsid w:val="001D4DA9"/>
    <w:rsid w:val="001D4F49"/>
    <w:rsid w:val="001D4FAB"/>
    <w:rsid w:val="001D4FE7"/>
    <w:rsid w:val="001D511D"/>
    <w:rsid w:val="001D51CC"/>
    <w:rsid w:val="001D5316"/>
    <w:rsid w:val="001D53B8"/>
    <w:rsid w:val="001D5575"/>
    <w:rsid w:val="001D5B8A"/>
    <w:rsid w:val="001D5BB9"/>
    <w:rsid w:val="001D5BEE"/>
    <w:rsid w:val="001D5D2F"/>
    <w:rsid w:val="001D5ECA"/>
    <w:rsid w:val="001D5F19"/>
    <w:rsid w:val="001D6032"/>
    <w:rsid w:val="001D60FF"/>
    <w:rsid w:val="001D625F"/>
    <w:rsid w:val="001D6269"/>
    <w:rsid w:val="001D6352"/>
    <w:rsid w:val="001D65ED"/>
    <w:rsid w:val="001D677D"/>
    <w:rsid w:val="001D67E8"/>
    <w:rsid w:val="001D6822"/>
    <w:rsid w:val="001D6A1A"/>
    <w:rsid w:val="001D6FD6"/>
    <w:rsid w:val="001D73EC"/>
    <w:rsid w:val="001D78E2"/>
    <w:rsid w:val="001D7A71"/>
    <w:rsid w:val="001D7A9D"/>
    <w:rsid w:val="001D7BF7"/>
    <w:rsid w:val="001D7CCB"/>
    <w:rsid w:val="001D7D14"/>
    <w:rsid w:val="001D7D61"/>
    <w:rsid w:val="001D7D9E"/>
    <w:rsid w:val="001D7FC8"/>
    <w:rsid w:val="001D7FE2"/>
    <w:rsid w:val="001D7FFA"/>
    <w:rsid w:val="001E0082"/>
    <w:rsid w:val="001E02FA"/>
    <w:rsid w:val="001E033C"/>
    <w:rsid w:val="001E0472"/>
    <w:rsid w:val="001E04EC"/>
    <w:rsid w:val="001E06B1"/>
    <w:rsid w:val="001E06BA"/>
    <w:rsid w:val="001E0813"/>
    <w:rsid w:val="001E0951"/>
    <w:rsid w:val="001E09EE"/>
    <w:rsid w:val="001E0A8F"/>
    <w:rsid w:val="001E0BAE"/>
    <w:rsid w:val="001E0BCE"/>
    <w:rsid w:val="001E0C25"/>
    <w:rsid w:val="001E0D2B"/>
    <w:rsid w:val="001E0E06"/>
    <w:rsid w:val="001E10E7"/>
    <w:rsid w:val="001E10F3"/>
    <w:rsid w:val="001E123D"/>
    <w:rsid w:val="001E1349"/>
    <w:rsid w:val="001E1792"/>
    <w:rsid w:val="001E17FD"/>
    <w:rsid w:val="001E18B7"/>
    <w:rsid w:val="001E18E5"/>
    <w:rsid w:val="001E1AD9"/>
    <w:rsid w:val="001E1BEE"/>
    <w:rsid w:val="001E1EB8"/>
    <w:rsid w:val="001E2310"/>
    <w:rsid w:val="001E2554"/>
    <w:rsid w:val="001E2CDD"/>
    <w:rsid w:val="001E2EC4"/>
    <w:rsid w:val="001E2F47"/>
    <w:rsid w:val="001E2F8E"/>
    <w:rsid w:val="001E325C"/>
    <w:rsid w:val="001E3281"/>
    <w:rsid w:val="001E3451"/>
    <w:rsid w:val="001E351F"/>
    <w:rsid w:val="001E3637"/>
    <w:rsid w:val="001E3881"/>
    <w:rsid w:val="001E388F"/>
    <w:rsid w:val="001E38B3"/>
    <w:rsid w:val="001E3AB0"/>
    <w:rsid w:val="001E3B15"/>
    <w:rsid w:val="001E3BAD"/>
    <w:rsid w:val="001E3C8D"/>
    <w:rsid w:val="001E3DB5"/>
    <w:rsid w:val="001E3F02"/>
    <w:rsid w:val="001E4158"/>
    <w:rsid w:val="001E44D7"/>
    <w:rsid w:val="001E453A"/>
    <w:rsid w:val="001E4701"/>
    <w:rsid w:val="001E47F3"/>
    <w:rsid w:val="001E4A23"/>
    <w:rsid w:val="001E4A9B"/>
    <w:rsid w:val="001E4B15"/>
    <w:rsid w:val="001E4C18"/>
    <w:rsid w:val="001E4C59"/>
    <w:rsid w:val="001E4E6D"/>
    <w:rsid w:val="001E5193"/>
    <w:rsid w:val="001E5299"/>
    <w:rsid w:val="001E5856"/>
    <w:rsid w:val="001E5862"/>
    <w:rsid w:val="001E5948"/>
    <w:rsid w:val="001E5ACA"/>
    <w:rsid w:val="001E5B13"/>
    <w:rsid w:val="001E5B72"/>
    <w:rsid w:val="001E5B88"/>
    <w:rsid w:val="001E5CD8"/>
    <w:rsid w:val="001E60C2"/>
    <w:rsid w:val="001E60D9"/>
    <w:rsid w:val="001E6169"/>
    <w:rsid w:val="001E6191"/>
    <w:rsid w:val="001E644B"/>
    <w:rsid w:val="001E6687"/>
    <w:rsid w:val="001E671C"/>
    <w:rsid w:val="001E6899"/>
    <w:rsid w:val="001E6C11"/>
    <w:rsid w:val="001E7215"/>
    <w:rsid w:val="001E727E"/>
    <w:rsid w:val="001E7682"/>
    <w:rsid w:val="001E78E6"/>
    <w:rsid w:val="001E7A29"/>
    <w:rsid w:val="001E7A39"/>
    <w:rsid w:val="001E7A7C"/>
    <w:rsid w:val="001E7ABA"/>
    <w:rsid w:val="001E7CB1"/>
    <w:rsid w:val="001E7D4A"/>
    <w:rsid w:val="001E7DAD"/>
    <w:rsid w:val="001E7F94"/>
    <w:rsid w:val="001F0010"/>
    <w:rsid w:val="001F00A3"/>
    <w:rsid w:val="001F00C2"/>
    <w:rsid w:val="001F04C5"/>
    <w:rsid w:val="001F04CE"/>
    <w:rsid w:val="001F0614"/>
    <w:rsid w:val="001F06F3"/>
    <w:rsid w:val="001F09D7"/>
    <w:rsid w:val="001F0B37"/>
    <w:rsid w:val="001F0BAE"/>
    <w:rsid w:val="001F0D44"/>
    <w:rsid w:val="001F0F42"/>
    <w:rsid w:val="001F10B2"/>
    <w:rsid w:val="001F12A4"/>
    <w:rsid w:val="001F14B6"/>
    <w:rsid w:val="001F159A"/>
    <w:rsid w:val="001F15C0"/>
    <w:rsid w:val="001F16D1"/>
    <w:rsid w:val="001F1761"/>
    <w:rsid w:val="001F17AF"/>
    <w:rsid w:val="001F17C0"/>
    <w:rsid w:val="001F1BC4"/>
    <w:rsid w:val="001F1C87"/>
    <w:rsid w:val="001F2065"/>
    <w:rsid w:val="001F2232"/>
    <w:rsid w:val="001F228F"/>
    <w:rsid w:val="001F22E7"/>
    <w:rsid w:val="001F2345"/>
    <w:rsid w:val="001F2384"/>
    <w:rsid w:val="001F26AA"/>
    <w:rsid w:val="001F27DF"/>
    <w:rsid w:val="001F2C97"/>
    <w:rsid w:val="001F3123"/>
    <w:rsid w:val="001F3235"/>
    <w:rsid w:val="001F337A"/>
    <w:rsid w:val="001F341F"/>
    <w:rsid w:val="001F3589"/>
    <w:rsid w:val="001F358D"/>
    <w:rsid w:val="001F35F7"/>
    <w:rsid w:val="001F3C9A"/>
    <w:rsid w:val="001F3CB9"/>
    <w:rsid w:val="001F3E44"/>
    <w:rsid w:val="001F3E5E"/>
    <w:rsid w:val="001F3E87"/>
    <w:rsid w:val="001F3FAC"/>
    <w:rsid w:val="001F4041"/>
    <w:rsid w:val="001F4102"/>
    <w:rsid w:val="001F439A"/>
    <w:rsid w:val="001F4541"/>
    <w:rsid w:val="001F45AC"/>
    <w:rsid w:val="001F4642"/>
    <w:rsid w:val="001F4909"/>
    <w:rsid w:val="001F4965"/>
    <w:rsid w:val="001F4985"/>
    <w:rsid w:val="001F4E83"/>
    <w:rsid w:val="001F4F2F"/>
    <w:rsid w:val="001F4F6B"/>
    <w:rsid w:val="001F505A"/>
    <w:rsid w:val="001F5260"/>
    <w:rsid w:val="001F53F2"/>
    <w:rsid w:val="001F549A"/>
    <w:rsid w:val="001F564C"/>
    <w:rsid w:val="001F56EC"/>
    <w:rsid w:val="001F5A68"/>
    <w:rsid w:val="001F5E6D"/>
    <w:rsid w:val="001F5F59"/>
    <w:rsid w:val="001F616D"/>
    <w:rsid w:val="001F6209"/>
    <w:rsid w:val="001F636E"/>
    <w:rsid w:val="001F638C"/>
    <w:rsid w:val="001F67B4"/>
    <w:rsid w:val="001F67B9"/>
    <w:rsid w:val="001F6951"/>
    <w:rsid w:val="001F69F0"/>
    <w:rsid w:val="001F6EB5"/>
    <w:rsid w:val="001F6EEB"/>
    <w:rsid w:val="001F7109"/>
    <w:rsid w:val="001F719D"/>
    <w:rsid w:val="001F7394"/>
    <w:rsid w:val="001F73B9"/>
    <w:rsid w:val="001F7462"/>
    <w:rsid w:val="001F74D9"/>
    <w:rsid w:val="001F75C7"/>
    <w:rsid w:val="001F7739"/>
    <w:rsid w:val="001F788C"/>
    <w:rsid w:val="001F78C6"/>
    <w:rsid w:val="001F79B0"/>
    <w:rsid w:val="001F79E7"/>
    <w:rsid w:val="001F7EDF"/>
    <w:rsid w:val="001F7EEC"/>
    <w:rsid w:val="001F7F10"/>
    <w:rsid w:val="002000E6"/>
    <w:rsid w:val="00200301"/>
    <w:rsid w:val="002004C8"/>
    <w:rsid w:val="002004CF"/>
    <w:rsid w:val="00200573"/>
    <w:rsid w:val="0020060B"/>
    <w:rsid w:val="002006D0"/>
    <w:rsid w:val="00200A23"/>
    <w:rsid w:val="00200B2E"/>
    <w:rsid w:val="00200C70"/>
    <w:rsid w:val="00200D5F"/>
    <w:rsid w:val="00200EB8"/>
    <w:rsid w:val="0020115C"/>
    <w:rsid w:val="002011EC"/>
    <w:rsid w:val="0020121B"/>
    <w:rsid w:val="00201377"/>
    <w:rsid w:val="002013BF"/>
    <w:rsid w:val="002014C6"/>
    <w:rsid w:val="00201714"/>
    <w:rsid w:val="0020172E"/>
    <w:rsid w:val="002018EA"/>
    <w:rsid w:val="00201907"/>
    <w:rsid w:val="00201E68"/>
    <w:rsid w:val="00201E98"/>
    <w:rsid w:val="00201F0A"/>
    <w:rsid w:val="00201FE8"/>
    <w:rsid w:val="00202423"/>
    <w:rsid w:val="002025E7"/>
    <w:rsid w:val="002026C9"/>
    <w:rsid w:val="002027A6"/>
    <w:rsid w:val="00202904"/>
    <w:rsid w:val="002029CF"/>
    <w:rsid w:val="00202DB4"/>
    <w:rsid w:val="00203056"/>
    <w:rsid w:val="002031D0"/>
    <w:rsid w:val="00203396"/>
    <w:rsid w:val="0020343B"/>
    <w:rsid w:val="0020364F"/>
    <w:rsid w:val="002037FC"/>
    <w:rsid w:val="002039B4"/>
    <w:rsid w:val="00203BC3"/>
    <w:rsid w:val="00203C8C"/>
    <w:rsid w:val="00203DE0"/>
    <w:rsid w:val="00203EE4"/>
    <w:rsid w:val="00204178"/>
    <w:rsid w:val="002041CD"/>
    <w:rsid w:val="002042AD"/>
    <w:rsid w:val="002043B5"/>
    <w:rsid w:val="002044C6"/>
    <w:rsid w:val="00204534"/>
    <w:rsid w:val="0020457D"/>
    <w:rsid w:val="0020480A"/>
    <w:rsid w:val="00204954"/>
    <w:rsid w:val="00204E1A"/>
    <w:rsid w:val="00204E6E"/>
    <w:rsid w:val="00204FC2"/>
    <w:rsid w:val="00205035"/>
    <w:rsid w:val="0020503D"/>
    <w:rsid w:val="002050F4"/>
    <w:rsid w:val="00205250"/>
    <w:rsid w:val="002054C1"/>
    <w:rsid w:val="002054CD"/>
    <w:rsid w:val="002055D2"/>
    <w:rsid w:val="00205846"/>
    <w:rsid w:val="00205928"/>
    <w:rsid w:val="00205B66"/>
    <w:rsid w:val="00205DE7"/>
    <w:rsid w:val="00205DF0"/>
    <w:rsid w:val="00205E7F"/>
    <w:rsid w:val="0020600B"/>
    <w:rsid w:val="00206104"/>
    <w:rsid w:val="002062E7"/>
    <w:rsid w:val="0020634F"/>
    <w:rsid w:val="0020645F"/>
    <w:rsid w:val="00206461"/>
    <w:rsid w:val="00206504"/>
    <w:rsid w:val="00206606"/>
    <w:rsid w:val="0020687C"/>
    <w:rsid w:val="00206B05"/>
    <w:rsid w:val="00206C23"/>
    <w:rsid w:val="00206E36"/>
    <w:rsid w:val="00207249"/>
    <w:rsid w:val="00207280"/>
    <w:rsid w:val="002072C2"/>
    <w:rsid w:val="0020744C"/>
    <w:rsid w:val="00207669"/>
    <w:rsid w:val="00207771"/>
    <w:rsid w:val="00207AB1"/>
    <w:rsid w:val="00207CA2"/>
    <w:rsid w:val="00207CDA"/>
    <w:rsid w:val="00207E0F"/>
    <w:rsid w:val="00207E97"/>
    <w:rsid w:val="00210048"/>
    <w:rsid w:val="002102E4"/>
    <w:rsid w:val="002103EC"/>
    <w:rsid w:val="002108B8"/>
    <w:rsid w:val="00210E5B"/>
    <w:rsid w:val="00210EDE"/>
    <w:rsid w:val="002110DA"/>
    <w:rsid w:val="002110DC"/>
    <w:rsid w:val="0021137F"/>
    <w:rsid w:val="0021150E"/>
    <w:rsid w:val="0021154B"/>
    <w:rsid w:val="00211A87"/>
    <w:rsid w:val="00211A9B"/>
    <w:rsid w:val="00211ABE"/>
    <w:rsid w:val="00211C13"/>
    <w:rsid w:val="00211E18"/>
    <w:rsid w:val="002122E9"/>
    <w:rsid w:val="002123E6"/>
    <w:rsid w:val="00212531"/>
    <w:rsid w:val="002126BF"/>
    <w:rsid w:val="0021271F"/>
    <w:rsid w:val="00212887"/>
    <w:rsid w:val="002128DA"/>
    <w:rsid w:val="0021294E"/>
    <w:rsid w:val="00212F1F"/>
    <w:rsid w:val="00212F64"/>
    <w:rsid w:val="00213134"/>
    <w:rsid w:val="00213243"/>
    <w:rsid w:val="002132E6"/>
    <w:rsid w:val="002133D1"/>
    <w:rsid w:val="00213498"/>
    <w:rsid w:val="00213577"/>
    <w:rsid w:val="002136D0"/>
    <w:rsid w:val="00213899"/>
    <w:rsid w:val="00213A31"/>
    <w:rsid w:val="00213C31"/>
    <w:rsid w:val="00214008"/>
    <w:rsid w:val="00214069"/>
    <w:rsid w:val="00214210"/>
    <w:rsid w:val="002143A0"/>
    <w:rsid w:val="002145AF"/>
    <w:rsid w:val="002146DD"/>
    <w:rsid w:val="002147E0"/>
    <w:rsid w:val="00214836"/>
    <w:rsid w:val="002148B9"/>
    <w:rsid w:val="00214A57"/>
    <w:rsid w:val="00214AF9"/>
    <w:rsid w:val="00214BB8"/>
    <w:rsid w:val="00214EA7"/>
    <w:rsid w:val="00215A73"/>
    <w:rsid w:val="00215C7B"/>
    <w:rsid w:val="00215DB9"/>
    <w:rsid w:val="00215E16"/>
    <w:rsid w:val="00215EB5"/>
    <w:rsid w:val="00216361"/>
    <w:rsid w:val="002167C8"/>
    <w:rsid w:val="00216DA2"/>
    <w:rsid w:val="00216F44"/>
    <w:rsid w:val="00217476"/>
    <w:rsid w:val="002175F1"/>
    <w:rsid w:val="00217649"/>
    <w:rsid w:val="002178FD"/>
    <w:rsid w:val="00217BD7"/>
    <w:rsid w:val="002200DC"/>
    <w:rsid w:val="002200E7"/>
    <w:rsid w:val="002202AB"/>
    <w:rsid w:val="002202B9"/>
    <w:rsid w:val="002205D7"/>
    <w:rsid w:val="002208BC"/>
    <w:rsid w:val="00220922"/>
    <w:rsid w:val="002209B9"/>
    <w:rsid w:val="00220BA1"/>
    <w:rsid w:val="00220C22"/>
    <w:rsid w:val="00220C6D"/>
    <w:rsid w:val="00220E5C"/>
    <w:rsid w:val="00221130"/>
    <w:rsid w:val="0022130A"/>
    <w:rsid w:val="0022148D"/>
    <w:rsid w:val="002216BC"/>
    <w:rsid w:val="0022184F"/>
    <w:rsid w:val="0022185B"/>
    <w:rsid w:val="0022190B"/>
    <w:rsid w:val="00221959"/>
    <w:rsid w:val="00221B2F"/>
    <w:rsid w:val="00221B86"/>
    <w:rsid w:val="00221BA0"/>
    <w:rsid w:val="00221EBB"/>
    <w:rsid w:val="00221ECF"/>
    <w:rsid w:val="00221F00"/>
    <w:rsid w:val="00221F07"/>
    <w:rsid w:val="00222044"/>
    <w:rsid w:val="00222079"/>
    <w:rsid w:val="00222447"/>
    <w:rsid w:val="002225C0"/>
    <w:rsid w:val="002225E0"/>
    <w:rsid w:val="0022264A"/>
    <w:rsid w:val="00222781"/>
    <w:rsid w:val="00222790"/>
    <w:rsid w:val="00222829"/>
    <w:rsid w:val="00222C07"/>
    <w:rsid w:val="00223108"/>
    <w:rsid w:val="00223136"/>
    <w:rsid w:val="002231AC"/>
    <w:rsid w:val="002233EE"/>
    <w:rsid w:val="0022355B"/>
    <w:rsid w:val="0022365E"/>
    <w:rsid w:val="00223660"/>
    <w:rsid w:val="00223681"/>
    <w:rsid w:val="002237BC"/>
    <w:rsid w:val="00223A1D"/>
    <w:rsid w:val="00223AD1"/>
    <w:rsid w:val="00223C33"/>
    <w:rsid w:val="00223D02"/>
    <w:rsid w:val="00223DAF"/>
    <w:rsid w:val="002240D3"/>
    <w:rsid w:val="002240D9"/>
    <w:rsid w:val="00224365"/>
    <w:rsid w:val="0022436D"/>
    <w:rsid w:val="00224391"/>
    <w:rsid w:val="0022463C"/>
    <w:rsid w:val="00224D63"/>
    <w:rsid w:val="00224E30"/>
    <w:rsid w:val="00224E7C"/>
    <w:rsid w:val="00224E98"/>
    <w:rsid w:val="00224F0C"/>
    <w:rsid w:val="00224F4B"/>
    <w:rsid w:val="00225126"/>
    <w:rsid w:val="002253CD"/>
    <w:rsid w:val="002253F7"/>
    <w:rsid w:val="00225411"/>
    <w:rsid w:val="00225813"/>
    <w:rsid w:val="0022583F"/>
    <w:rsid w:val="002258C6"/>
    <w:rsid w:val="00225926"/>
    <w:rsid w:val="00225952"/>
    <w:rsid w:val="00225C71"/>
    <w:rsid w:val="00225D69"/>
    <w:rsid w:val="00225E2B"/>
    <w:rsid w:val="00225EC8"/>
    <w:rsid w:val="002260FA"/>
    <w:rsid w:val="00226154"/>
    <w:rsid w:val="002262D4"/>
    <w:rsid w:val="00226501"/>
    <w:rsid w:val="0022656D"/>
    <w:rsid w:val="00226648"/>
    <w:rsid w:val="00226A4A"/>
    <w:rsid w:val="00226BA8"/>
    <w:rsid w:val="00226C18"/>
    <w:rsid w:val="00226D83"/>
    <w:rsid w:val="00226DF7"/>
    <w:rsid w:val="00226F2A"/>
    <w:rsid w:val="00226F64"/>
    <w:rsid w:val="00226F70"/>
    <w:rsid w:val="00226FA1"/>
    <w:rsid w:val="00227199"/>
    <w:rsid w:val="002272F9"/>
    <w:rsid w:val="0022745C"/>
    <w:rsid w:val="00227508"/>
    <w:rsid w:val="002275E4"/>
    <w:rsid w:val="00227752"/>
    <w:rsid w:val="00227972"/>
    <w:rsid w:val="00227B5F"/>
    <w:rsid w:val="00227BCB"/>
    <w:rsid w:val="00227CAD"/>
    <w:rsid w:val="00227E5A"/>
    <w:rsid w:val="00227FFC"/>
    <w:rsid w:val="0023001B"/>
    <w:rsid w:val="0023009F"/>
    <w:rsid w:val="002301B7"/>
    <w:rsid w:val="00230446"/>
    <w:rsid w:val="00230591"/>
    <w:rsid w:val="00230A95"/>
    <w:rsid w:val="00230B1B"/>
    <w:rsid w:val="00230F9E"/>
    <w:rsid w:val="002310F9"/>
    <w:rsid w:val="00231328"/>
    <w:rsid w:val="00231479"/>
    <w:rsid w:val="0023153C"/>
    <w:rsid w:val="002317C1"/>
    <w:rsid w:val="002319F5"/>
    <w:rsid w:val="00231AB3"/>
    <w:rsid w:val="00231B87"/>
    <w:rsid w:val="00231FD9"/>
    <w:rsid w:val="0023208E"/>
    <w:rsid w:val="002323BA"/>
    <w:rsid w:val="00232588"/>
    <w:rsid w:val="002326D6"/>
    <w:rsid w:val="00232AF4"/>
    <w:rsid w:val="00232D49"/>
    <w:rsid w:val="00232FA9"/>
    <w:rsid w:val="002331CF"/>
    <w:rsid w:val="00233247"/>
    <w:rsid w:val="00233260"/>
    <w:rsid w:val="0023353E"/>
    <w:rsid w:val="00233663"/>
    <w:rsid w:val="00233750"/>
    <w:rsid w:val="00233836"/>
    <w:rsid w:val="002338EE"/>
    <w:rsid w:val="00233AB8"/>
    <w:rsid w:val="00233B27"/>
    <w:rsid w:val="00233B5C"/>
    <w:rsid w:val="00233C2C"/>
    <w:rsid w:val="00233D18"/>
    <w:rsid w:val="00233D87"/>
    <w:rsid w:val="00233DED"/>
    <w:rsid w:val="00233F5D"/>
    <w:rsid w:val="00233F91"/>
    <w:rsid w:val="00233FA6"/>
    <w:rsid w:val="00234274"/>
    <w:rsid w:val="002342A3"/>
    <w:rsid w:val="002342A5"/>
    <w:rsid w:val="0023450A"/>
    <w:rsid w:val="002345FB"/>
    <w:rsid w:val="002348C7"/>
    <w:rsid w:val="00234969"/>
    <w:rsid w:val="00234B04"/>
    <w:rsid w:val="00234C6D"/>
    <w:rsid w:val="00234D28"/>
    <w:rsid w:val="00234E00"/>
    <w:rsid w:val="002356C0"/>
    <w:rsid w:val="00235994"/>
    <w:rsid w:val="00235B05"/>
    <w:rsid w:val="00235B4A"/>
    <w:rsid w:val="00235C46"/>
    <w:rsid w:val="00235DF9"/>
    <w:rsid w:val="00235E68"/>
    <w:rsid w:val="00235FB2"/>
    <w:rsid w:val="002361E6"/>
    <w:rsid w:val="0023642B"/>
    <w:rsid w:val="0023661D"/>
    <w:rsid w:val="00236693"/>
    <w:rsid w:val="002367E5"/>
    <w:rsid w:val="0023685C"/>
    <w:rsid w:val="002369CB"/>
    <w:rsid w:val="00236A1C"/>
    <w:rsid w:val="00236A84"/>
    <w:rsid w:val="00236A8F"/>
    <w:rsid w:val="00236E72"/>
    <w:rsid w:val="00237196"/>
    <w:rsid w:val="00237329"/>
    <w:rsid w:val="002374CA"/>
    <w:rsid w:val="002375A2"/>
    <w:rsid w:val="0023763D"/>
    <w:rsid w:val="002379D4"/>
    <w:rsid w:val="00237BB0"/>
    <w:rsid w:val="002400FC"/>
    <w:rsid w:val="002401EA"/>
    <w:rsid w:val="002402D0"/>
    <w:rsid w:val="00240321"/>
    <w:rsid w:val="00240800"/>
    <w:rsid w:val="002409BC"/>
    <w:rsid w:val="002409C1"/>
    <w:rsid w:val="00240EFE"/>
    <w:rsid w:val="00241096"/>
    <w:rsid w:val="00241100"/>
    <w:rsid w:val="0024117A"/>
    <w:rsid w:val="00241292"/>
    <w:rsid w:val="00241374"/>
    <w:rsid w:val="00241668"/>
    <w:rsid w:val="00241683"/>
    <w:rsid w:val="0024171D"/>
    <w:rsid w:val="002417B0"/>
    <w:rsid w:val="002417B6"/>
    <w:rsid w:val="0024182E"/>
    <w:rsid w:val="002419BA"/>
    <w:rsid w:val="00241AD4"/>
    <w:rsid w:val="00241CAD"/>
    <w:rsid w:val="00241CE3"/>
    <w:rsid w:val="00241E48"/>
    <w:rsid w:val="00241EB2"/>
    <w:rsid w:val="00242096"/>
    <w:rsid w:val="002420AB"/>
    <w:rsid w:val="00242118"/>
    <w:rsid w:val="0024214E"/>
    <w:rsid w:val="00242188"/>
    <w:rsid w:val="0024218B"/>
    <w:rsid w:val="002424CC"/>
    <w:rsid w:val="0024251E"/>
    <w:rsid w:val="002425A2"/>
    <w:rsid w:val="00242623"/>
    <w:rsid w:val="002428F0"/>
    <w:rsid w:val="0024294B"/>
    <w:rsid w:val="0024298E"/>
    <w:rsid w:val="00242B90"/>
    <w:rsid w:val="00242D3E"/>
    <w:rsid w:val="00242D99"/>
    <w:rsid w:val="00242DFA"/>
    <w:rsid w:val="00242F04"/>
    <w:rsid w:val="00242F3C"/>
    <w:rsid w:val="002430D8"/>
    <w:rsid w:val="00243217"/>
    <w:rsid w:val="002432CF"/>
    <w:rsid w:val="0024351F"/>
    <w:rsid w:val="00243586"/>
    <w:rsid w:val="002435D5"/>
    <w:rsid w:val="002436A3"/>
    <w:rsid w:val="002438F3"/>
    <w:rsid w:val="00243CAC"/>
    <w:rsid w:val="00243D09"/>
    <w:rsid w:val="00243DCE"/>
    <w:rsid w:val="00244372"/>
    <w:rsid w:val="002447CA"/>
    <w:rsid w:val="002448F4"/>
    <w:rsid w:val="00244984"/>
    <w:rsid w:val="00244EDD"/>
    <w:rsid w:val="00244F18"/>
    <w:rsid w:val="00244FA6"/>
    <w:rsid w:val="0024537B"/>
    <w:rsid w:val="00245403"/>
    <w:rsid w:val="00245AB4"/>
    <w:rsid w:val="00245B2F"/>
    <w:rsid w:val="00245DD9"/>
    <w:rsid w:val="00246223"/>
    <w:rsid w:val="002463C3"/>
    <w:rsid w:val="00246557"/>
    <w:rsid w:val="002465F8"/>
    <w:rsid w:val="002467C2"/>
    <w:rsid w:val="002468D0"/>
    <w:rsid w:val="00246D07"/>
    <w:rsid w:val="00246F3F"/>
    <w:rsid w:val="00247075"/>
    <w:rsid w:val="00247291"/>
    <w:rsid w:val="0024730B"/>
    <w:rsid w:val="002474EB"/>
    <w:rsid w:val="0024755C"/>
    <w:rsid w:val="002478FC"/>
    <w:rsid w:val="0024791E"/>
    <w:rsid w:val="002479A0"/>
    <w:rsid w:val="00247A4B"/>
    <w:rsid w:val="00247C2A"/>
    <w:rsid w:val="00247EA1"/>
    <w:rsid w:val="0025002A"/>
    <w:rsid w:val="0025002E"/>
    <w:rsid w:val="002500F8"/>
    <w:rsid w:val="0025013D"/>
    <w:rsid w:val="00250422"/>
    <w:rsid w:val="002504A6"/>
    <w:rsid w:val="002506C4"/>
    <w:rsid w:val="00250759"/>
    <w:rsid w:val="002507AF"/>
    <w:rsid w:val="0025090B"/>
    <w:rsid w:val="00250B0D"/>
    <w:rsid w:val="00250B4B"/>
    <w:rsid w:val="00250D5B"/>
    <w:rsid w:val="00250DC0"/>
    <w:rsid w:val="00250F30"/>
    <w:rsid w:val="00251043"/>
    <w:rsid w:val="00251062"/>
    <w:rsid w:val="00251102"/>
    <w:rsid w:val="002512C6"/>
    <w:rsid w:val="00251391"/>
    <w:rsid w:val="00251571"/>
    <w:rsid w:val="0025157B"/>
    <w:rsid w:val="00251740"/>
    <w:rsid w:val="002518A0"/>
    <w:rsid w:val="00251B4F"/>
    <w:rsid w:val="00251D61"/>
    <w:rsid w:val="00251E91"/>
    <w:rsid w:val="0025230C"/>
    <w:rsid w:val="00252484"/>
    <w:rsid w:val="0025270E"/>
    <w:rsid w:val="00252BA7"/>
    <w:rsid w:val="00252C74"/>
    <w:rsid w:val="00252CD0"/>
    <w:rsid w:val="00252EF7"/>
    <w:rsid w:val="00252F94"/>
    <w:rsid w:val="0025300C"/>
    <w:rsid w:val="0025331D"/>
    <w:rsid w:val="00253461"/>
    <w:rsid w:val="00253510"/>
    <w:rsid w:val="00253615"/>
    <w:rsid w:val="002536C6"/>
    <w:rsid w:val="00253700"/>
    <w:rsid w:val="002538EA"/>
    <w:rsid w:val="00253946"/>
    <w:rsid w:val="00253B58"/>
    <w:rsid w:val="00253BB3"/>
    <w:rsid w:val="00253C15"/>
    <w:rsid w:val="00253D18"/>
    <w:rsid w:val="00253DD7"/>
    <w:rsid w:val="00254260"/>
    <w:rsid w:val="00254316"/>
    <w:rsid w:val="0025447F"/>
    <w:rsid w:val="002547C7"/>
    <w:rsid w:val="0025483F"/>
    <w:rsid w:val="002548EE"/>
    <w:rsid w:val="002549AB"/>
    <w:rsid w:val="00254D76"/>
    <w:rsid w:val="0025502F"/>
    <w:rsid w:val="002550BF"/>
    <w:rsid w:val="00255115"/>
    <w:rsid w:val="0025541E"/>
    <w:rsid w:val="00255694"/>
    <w:rsid w:val="0025576E"/>
    <w:rsid w:val="002558B4"/>
    <w:rsid w:val="00255907"/>
    <w:rsid w:val="00255BA3"/>
    <w:rsid w:val="00255C74"/>
    <w:rsid w:val="00255C87"/>
    <w:rsid w:val="00255D50"/>
    <w:rsid w:val="00255F40"/>
    <w:rsid w:val="002564B3"/>
    <w:rsid w:val="002567A4"/>
    <w:rsid w:val="002567B1"/>
    <w:rsid w:val="00256A5C"/>
    <w:rsid w:val="00256AD8"/>
    <w:rsid w:val="00256CA0"/>
    <w:rsid w:val="00257020"/>
    <w:rsid w:val="0025713B"/>
    <w:rsid w:val="002574F5"/>
    <w:rsid w:val="00257543"/>
    <w:rsid w:val="00257755"/>
    <w:rsid w:val="002578C4"/>
    <w:rsid w:val="002578F2"/>
    <w:rsid w:val="0025790B"/>
    <w:rsid w:val="002579A0"/>
    <w:rsid w:val="00257C0E"/>
    <w:rsid w:val="00257E0D"/>
    <w:rsid w:val="00257E9C"/>
    <w:rsid w:val="00257F4C"/>
    <w:rsid w:val="0026013B"/>
    <w:rsid w:val="00260186"/>
    <w:rsid w:val="0026037E"/>
    <w:rsid w:val="002603F5"/>
    <w:rsid w:val="00260505"/>
    <w:rsid w:val="0026055A"/>
    <w:rsid w:val="002605A3"/>
    <w:rsid w:val="0026068F"/>
    <w:rsid w:val="00260805"/>
    <w:rsid w:val="002608FB"/>
    <w:rsid w:val="002609E1"/>
    <w:rsid w:val="00260EE2"/>
    <w:rsid w:val="00260F53"/>
    <w:rsid w:val="0026104B"/>
    <w:rsid w:val="002610F8"/>
    <w:rsid w:val="00261229"/>
    <w:rsid w:val="00261337"/>
    <w:rsid w:val="00261479"/>
    <w:rsid w:val="00261CFD"/>
    <w:rsid w:val="00261EB1"/>
    <w:rsid w:val="00261ECD"/>
    <w:rsid w:val="0026203D"/>
    <w:rsid w:val="0026244E"/>
    <w:rsid w:val="002624EE"/>
    <w:rsid w:val="00262559"/>
    <w:rsid w:val="002627C6"/>
    <w:rsid w:val="0026290F"/>
    <w:rsid w:val="002629BE"/>
    <w:rsid w:val="002629FF"/>
    <w:rsid w:val="00262CAC"/>
    <w:rsid w:val="00262D80"/>
    <w:rsid w:val="00262EFA"/>
    <w:rsid w:val="00262FA9"/>
    <w:rsid w:val="0026300A"/>
    <w:rsid w:val="002634C8"/>
    <w:rsid w:val="002635EA"/>
    <w:rsid w:val="0026363C"/>
    <w:rsid w:val="00263812"/>
    <w:rsid w:val="00263B4A"/>
    <w:rsid w:val="00263C81"/>
    <w:rsid w:val="00263CB4"/>
    <w:rsid w:val="00263E85"/>
    <w:rsid w:val="0026402B"/>
    <w:rsid w:val="00264246"/>
    <w:rsid w:val="00264620"/>
    <w:rsid w:val="0026480A"/>
    <w:rsid w:val="00264CB6"/>
    <w:rsid w:val="00264EE3"/>
    <w:rsid w:val="00264FAC"/>
    <w:rsid w:val="0026501F"/>
    <w:rsid w:val="00265036"/>
    <w:rsid w:val="00265114"/>
    <w:rsid w:val="0026526E"/>
    <w:rsid w:val="0026534E"/>
    <w:rsid w:val="002653BB"/>
    <w:rsid w:val="0026566A"/>
    <w:rsid w:val="002657AE"/>
    <w:rsid w:val="002657CA"/>
    <w:rsid w:val="00265AAD"/>
    <w:rsid w:val="00265B55"/>
    <w:rsid w:val="00265E65"/>
    <w:rsid w:val="0026606C"/>
    <w:rsid w:val="002660E0"/>
    <w:rsid w:val="00266172"/>
    <w:rsid w:val="002665A5"/>
    <w:rsid w:val="002668CA"/>
    <w:rsid w:val="00266947"/>
    <w:rsid w:val="00266A5D"/>
    <w:rsid w:val="00266E16"/>
    <w:rsid w:val="00266F30"/>
    <w:rsid w:val="00266F9C"/>
    <w:rsid w:val="002670F7"/>
    <w:rsid w:val="002672B2"/>
    <w:rsid w:val="002674E3"/>
    <w:rsid w:val="00267541"/>
    <w:rsid w:val="0026756E"/>
    <w:rsid w:val="00267717"/>
    <w:rsid w:val="00267956"/>
    <w:rsid w:val="00267B16"/>
    <w:rsid w:val="00267DD5"/>
    <w:rsid w:val="002703EB"/>
    <w:rsid w:val="002709B5"/>
    <w:rsid w:val="00270A94"/>
    <w:rsid w:val="00270BD4"/>
    <w:rsid w:val="00270BDB"/>
    <w:rsid w:val="00270CC8"/>
    <w:rsid w:val="00270D88"/>
    <w:rsid w:val="00270DBC"/>
    <w:rsid w:val="00270E28"/>
    <w:rsid w:val="00270E2D"/>
    <w:rsid w:val="00271117"/>
    <w:rsid w:val="002712AF"/>
    <w:rsid w:val="00271376"/>
    <w:rsid w:val="002717CA"/>
    <w:rsid w:val="002717EA"/>
    <w:rsid w:val="00271975"/>
    <w:rsid w:val="00271F1D"/>
    <w:rsid w:val="0027200C"/>
    <w:rsid w:val="00272182"/>
    <w:rsid w:val="0027232D"/>
    <w:rsid w:val="00272387"/>
    <w:rsid w:val="00272469"/>
    <w:rsid w:val="00272586"/>
    <w:rsid w:val="002727AC"/>
    <w:rsid w:val="002727EB"/>
    <w:rsid w:val="0027299F"/>
    <w:rsid w:val="00272B6E"/>
    <w:rsid w:val="00272D21"/>
    <w:rsid w:val="00272E12"/>
    <w:rsid w:val="0027313E"/>
    <w:rsid w:val="002731A9"/>
    <w:rsid w:val="00273348"/>
    <w:rsid w:val="002734C3"/>
    <w:rsid w:val="002734C5"/>
    <w:rsid w:val="002734CB"/>
    <w:rsid w:val="002736D8"/>
    <w:rsid w:val="002737F9"/>
    <w:rsid w:val="0027386B"/>
    <w:rsid w:val="002739DA"/>
    <w:rsid w:val="00273AFA"/>
    <w:rsid w:val="00273E5C"/>
    <w:rsid w:val="00273FCF"/>
    <w:rsid w:val="002740EC"/>
    <w:rsid w:val="002742B8"/>
    <w:rsid w:val="002743B0"/>
    <w:rsid w:val="00274573"/>
    <w:rsid w:val="002745C8"/>
    <w:rsid w:val="00274639"/>
    <w:rsid w:val="002749B8"/>
    <w:rsid w:val="002749DF"/>
    <w:rsid w:val="00274A9D"/>
    <w:rsid w:val="00274D16"/>
    <w:rsid w:val="00274D7E"/>
    <w:rsid w:val="002750B9"/>
    <w:rsid w:val="00275165"/>
    <w:rsid w:val="0027520D"/>
    <w:rsid w:val="00275273"/>
    <w:rsid w:val="002752D1"/>
    <w:rsid w:val="00275683"/>
    <w:rsid w:val="00275C27"/>
    <w:rsid w:val="00275EBE"/>
    <w:rsid w:val="00275F20"/>
    <w:rsid w:val="00275F23"/>
    <w:rsid w:val="00275F91"/>
    <w:rsid w:val="0027600B"/>
    <w:rsid w:val="0027624A"/>
    <w:rsid w:val="00276371"/>
    <w:rsid w:val="002766EF"/>
    <w:rsid w:val="002767C7"/>
    <w:rsid w:val="002767F8"/>
    <w:rsid w:val="00276895"/>
    <w:rsid w:val="0027694B"/>
    <w:rsid w:val="00276BFD"/>
    <w:rsid w:val="00276D64"/>
    <w:rsid w:val="00276F51"/>
    <w:rsid w:val="00277094"/>
    <w:rsid w:val="002776B2"/>
    <w:rsid w:val="002776BA"/>
    <w:rsid w:val="0027789B"/>
    <w:rsid w:val="0027796D"/>
    <w:rsid w:val="002779D2"/>
    <w:rsid w:val="00277B63"/>
    <w:rsid w:val="00277BCD"/>
    <w:rsid w:val="00277FB8"/>
    <w:rsid w:val="00277FBC"/>
    <w:rsid w:val="00280208"/>
    <w:rsid w:val="00280841"/>
    <w:rsid w:val="00280CE4"/>
    <w:rsid w:val="00280D0B"/>
    <w:rsid w:val="00280E31"/>
    <w:rsid w:val="0028121A"/>
    <w:rsid w:val="00281373"/>
    <w:rsid w:val="0028154F"/>
    <w:rsid w:val="002815CC"/>
    <w:rsid w:val="00281A29"/>
    <w:rsid w:val="00281C46"/>
    <w:rsid w:val="00281DA9"/>
    <w:rsid w:val="00281EB9"/>
    <w:rsid w:val="00281EC1"/>
    <w:rsid w:val="00281FB0"/>
    <w:rsid w:val="0028220D"/>
    <w:rsid w:val="0028228E"/>
    <w:rsid w:val="002822AF"/>
    <w:rsid w:val="00282344"/>
    <w:rsid w:val="00282366"/>
    <w:rsid w:val="002826F9"/>
    <w:rsid w:val="00282708"/>
    <w:rsid w:val="00282710"/>
    <w:rsid w:val="0028292B"/>
    <w:rsid w:val="00282D27"/>
    <w:rsid w:val="00282D6B"/>
    <w:rsid w:val="00282F02"/>
    <w:rsid w:val="00282F16"/>
    <w:rsid w:val="00283050"/>
    <w:rsid w:val="00283094"/>
    <w:rsid w:val="00283124"/>
    <w:rsid w:val="00283453"/>
    <w:rsid w:val="00283461"/>
    <w:rsid w:val="0028349F"/>
    <w:rsid w:val="00283517"/>
    <w:rsid w:val="002837D8"/>
    <w:rsid w:val="00283847"/>
    <w:rsid w:val="00283898"/>
    <w:rsid w:val="00283939"/>
    <w:rsid w:val="00283B96"/>
    <w:rsid w:val="00283C52"/>
    <w:rsid w:val="00283CF3"/>
    <w:rsid w:val="00283E24"/>
    <w:rsid w:val="00283E8A"/>
    <w:rsid w:val="00283EA7"/>
    <w:rsid w:val="002840BD"/>
    <w:rsid w:val="002840C4"/>
    <w:rsid w:val="00284123"/>
    <w:rsid w:val="00284154"/>
    <w:rsid w:val="0028444F"/>
    <w:rsid w:val="002846FF"/>
    <w:rsid w:val="002847F9"/>
    <w:rsid w:val="002848B0"/>
    <w:rsid w:val="0028495A"/>
    <w:rsid w:val="00284C9A"/>
    <w:rsid w:val="00284DE0"/>
    <w:rsid w:val="00284E0A"/>
    <w:rsid w:val="00285096"/>
    <w:rsid w:val="002854A0"/>
    <w:rsid w:val="002854F1"/>
    <w:rsid w:val="002855FA"/>
    <w:rsid w:val="002855FC"/>
    <w:rsid w:val="0028567A"/>
    <w:rsid w:val="002856A9"/>
    <w:rsid w:val="00285863"/>
    <w:rsid w:val="00285878"/>
    <w:rsid w:val="0028592B"/>
    <w:rsid w:val="0028592E"/>
    <w:rsid w:val="0028593C"/>
    <w:rsid w:val="00285A24"/>
    <w:rsid w:val="00285CC4"/>
    <w:rsid w:val="002862A3"/>
    <w:rsid w:val="00286395"/>
    <w:rsid w:val="002865E4"/>
    <w:rsid w:val="0028697A"/>
    <w:rsid w:val="00286A18"/>
    <w:rsid w:val="00286C7C"/>
    <w:rsid w:val="00286E6A"/>
    <w:rsid w:val="00287171"/>
    <w:rsid w:val="002873ED"/>
    <w:rsid w:val="0028749F"/>
    <w:rsid w:val="002875E3"/>
    <w:rsid w:val="00287720"/>
    <w:rsid w:val="002877C6"/>
    <w:rsid w:val="00287983"/>
    <w:rsid w:val="002879EA"/>
    <w:rsid w:val="00287A9E"/>
    <w:rsid w:val="00287D09"/>
    <w:rsid w:val="00287D4A"/>
    <w:rsid w:val="00287F20"/>
    <w:rsid w:val="0029011A"/>
    <w:rsid w:val="002901F9"/>
    <w:rsid w:val="002906F0"/>
    <w:rsid w:val="0029084E"/>
    <w:rsid w:val="00290897"/>
    <w:rsid w:val="00290E68"/>
    <w:rsid w:val="002910CE"/>
    <w:rsid w:val="002912F2"/>
    <w:rsid w:val="002914A1"/>
    <w:rsid w:val="00291534"/>
    <w:rsid w:val="002915A9"/>
    <w:rsid w:val="00291747"/>
    <w:rsid w:val="002917F4"/>
    <w:rsid w:val="002919E2"/>
    <w:rsid w:val="00291B74"/>
    <w:rsid w:val="00291E53"/>
    <w:rsid w:val="00291FDB"/>
    <w:rsid w:val="00292253"/>
    <w:rsid w:val="002924B4"/>
    <w:rsid w:val="00292583"/>
    <w:rsid w:val="002926A9"/>
    <w:rsid w:val="002926C4"/>
    <w:rsid w:val="00292776"/>
    <w:rsid w:val="002927C4"/>
    <w:rsid w:val="00292906"/>
    <w:rsid w:val="00292A63"/>
    <w:rsid w:val="00292D7C"/>
    <w:rsid w:val="00292DE4"/>
    <w:rsid w:val="00292E2B"/>
    <w:rsid w:val="00293426"/>
    <w:rsid w:val="00293676"/>
    <w:rsid w:val="0029379C"/>
    <w:rsid w:val="002937BF"/>
    <w:rsid w:val="00293909"/>
    <w:rsid w:val="002939E2"/>
    <w:rsid w:val="00293DDC"/>
    <w:rsid w:val="00293E6D"/>
    <w:rsid w:val="00293F7A"/>
    <w:rsid w:val="00294130"/>
    <w:rsid w:val="002941E4"/>
    <w:rsid w:val="002943A7"/>
    <w:rsid w:val="00294479"/>
    <w:rsid w:val="0029449E"/>
    <w:rsid w:val="002944CA"/>
    <w:rsid w:val="00294639"/>
    <w:rsid w:val="00294A6C"/>
    <w:rsid w:val="00294AA7"/>
    <w:rsid w:val="00294BFE"/>
    <w:rsid w:val="00294CC9"/>
    <w:rsid w:val="002951C3"/>
    <w:rsid w:val="00295395"/>
    <w:rsid w:val="0029545D"/>
    <w:rsid w:val="002954AA"/>
    <w:rsid w:val="00295530"/>
    <w:rsid w:val="002959C7"/>
    <w:rsid w:val="00295BA4"/>
    <w:rsid w:val="00295C59"/>
    <w:rsid w:val="00295CBA"/>
    <w:rsid w:val="00295FB6"/>
    <w:rsid w:val="002961BE"/>
    <w:rsid w:val="0029628C"/>
    <w:rsid w:val="00296305"/>
    <w:rsid w:val="002964BB"/>
    <w:rsid w:val="002965DC"/>
    <w:rsid w:val="0029661E"/>
    <w:rsid w:val="0029680B"/>
    <w:rsid w:val="00296ACD"/>
    <w:rsid w:val="00296B64"/>
    <w:rsid w:val="00296C62"/>
    <w:rsid w:val="00296F1D"/>
    <w:rsid w:val="002970F8"/>
    <w:rsid w:val="00297182"/>
    <w:rsid w:val="0029719C"/>
    <w:rsid w:val="00297227"/>
    <w:rsid w:val="002972FB"/>
    <w:rsid w:val="00297523"/>
    <w:rsid w:val="00297669"/>
    <w:rsid w:val="00297770"/>
    <w:rsid w:val="0029782B"/>
    <w:rsid w:val="00297A27"/>
    <w:rsid w:val="00297EA0"/>
    <w:rsid w:val="00297EF7"/>
    <w:rsid w:val="00297F9D"/>
    <w:rsid w:val="002A0051"/>
    <w:rsid w:val="002A00F2"/>
    <w:rsid w:val="002A01AA"/>
    <w:rsid w:val="002A01C9"/>
    <w:rsid w:val="002A03AC"/>
    <w:rsid w:val="002A0BAF"/>
    <w:rsid w:val="002A0BC1"/>
    <w:rsid w:val="002A0C67"/>
    <w:rsid w:val="002A0C79"/>
    <w:rsid w:val="002A0CAC"/>
    <w:rsid w:val="002A0CD5"/>
    <w:rsid w:val="002A0CE9"/>
    <w:rsid w:val="002A0D07"/>
    <w:rsid w:val="002A118A"/>
    <w:rsid w:val="002A1399"/>
    <w:rsid w:val="002A1561"/>
    <w:rsid w:val="002A165F"/>
    <w:rsid w:val="002A181D"/>
    <w:rsid w:val="002A1CAE"/>
    <w:rsid w:val="002A1D4D"/>
    <w:rsid w:val="002A1DBA"/>
    <w:rsid w:val="002A1EA5"/>
    <w:rsid w:val="002A1F86"/>
    <w:rsid w:val="002A2133"/>
    <w:rsid w:val="002A2386"/>
    <w:rsid w:val="002A24EC"/>
    <w:rsid w:val="002A2551"/>
    <w:rsid w:val="002A2618"/>
    <w:rsid w:val="002A264A"/>
    <w:rsid w:val="002A2AF0"/>
    <w:rsid w:val="002A2E3F"/>
    <w:rsid w:val="002A2E74"/>
    <w:rsid w:val="002A2EF6"/>
    <w:rsid w:val="002A300C"/>
    <w:rsid w:val="002A3096"/>
    <w:rsid w:val="002A32C1"/>
    <w:rsid w:val="002A3391"/>
    <w:rsid w:val="002A3550"/>
    <w:rsid w:val="002A35E2"/>
    <w:rsid w:val="002A3913"/>
    <w:rsid w:val="002A392D"/>
    <w:rsid w:val="002A3DD0"/>
    <w:rsid w:val="002A400A"/>
    <w:rsid w:val="002A4221"/>
    <w:rsid w:val="002A4403"/>
    <w:rsid w:val="002A4561"/>
    <w:rsid w:val="002A4580"/>
    <w:rsid w:val="002A4640"/>
    <w:rsid w:val="002A46A6"/>
    <w:rsid w:val="002A48C4"/>
    <w:rsid w:val="002A4B8C"/>
    <w:rsid w:val="002A4BCF"/>
    <w:rsid w:val="002A4CA9"/>
    <w:rsid w:val="002A4D72"/>
    <w:rsid w:val="002A4E2F"/>
    <w:rsid w:val="002A4EAC"/>
    <w:rsid w:val="002A5007"/>
    <w:rsid w:val="002A5179"/>
    <w:rsid w:val="002A51F1"/>
    <w:rsid w:val="002A52E9"/>
    <w:rsid w:val="002A535A"/>
    <w:rsid w:val="002A54F6"/>
    <w:rsid w:val="002A5514"/>
    <w:rsid w:val="002A567A"/>
    <w:rsid w:val="002A56D8"/>
    <w:rsid w:val="002A594D"/>
    <w:rsid w:val="002A596B"/>
    <w:rsid w:val="002A598A"/>
    <w:rsid w:val="002A5AD0"/>
    <w:rsid w:val="002A5B24"/>
    <w:rsid w:val="002A5B6E"/>
    <w:rsid w:val="002A5B96"/>
    <w:rsid w:val="002A5C7D"/>
    <w:rsid w:val="002A5DC2"/>
    <w:rsid w:val="002A5DD5"/>
    <w:rsid w:val="002A604A"/>
    <w:rsid w:val="002A610B"/>
    <w:rsid w:val="002A6149"/>
    <w:rsid w:val="002A6162"/>
    <w:rsid w:val="002A6207"/>
    <w:rsid w:val="002A62DE"/>
    <w:rsid w:val="002A630D"/>
    <w:rsid w:val="002A642E"/>
    <w:rsid w:val="002A647E"/>
    <w:rsid w:val="002A6490"/>
    <w:rsid w:val="002A64A6"/>
    <w:rsid w:val="002A6700"/>
    <w:rsid w:val="002A688B"/>
    <w:rsid w:val="002A6990"/>
    <w:rsid w:val="002A6EE2"/>
    <w:rsid w:val="002A6EE4"/>
    <w:rsid w:val="002A70EB"/>
    <w:rsid w:val="002A78C0"/>
    <w:rsid w:val="002A79FA"/>
    <w:rsid w:val="002A7AB0"/>
    <w:rsid w:val="002A7B46"/>
    <w:rsid w:val="002A7B60"/>
    <w:rsid w:val="002A7B6B"/>
    <w:rsid w:val="002A7BF4"/>
    <w:rsid w:val="002A7E62"/>
    <w:rsid w:val="002A7E94"/>
    <w:rsid w:val="002A7FFC"/>
    <w:rsid w:val="002B0020"/>
    <w:rsid w:val="002B004C"/>
    <w:rsid w:val="002B00B5"/>
    <w:rsid w:val="002B00F0"/>
    <w:rsid w:val="002B015E"/>
    <w:rsid w:val="002B0311"/>
    <w:rsid w:val="002B042A"/>
    <w:rsid w:val="002B046E"/>
    <w:rsid w:val="002B0621"/>
    <w:rsid w:val="002B065D"/>
    <w:rsid w:val="002B0741"/>
    <w:rsid w:val="002B08F3"/>
    <w:rsid w:val="002B09D7"/>
    <w:rsid w:val="002B0AC1"/>
    <w:rsid w:val="002B0D01"/>
    <w:rsid w:val="002B0F97"/>
    <w:rsid w:val="002B0FDA"/>
    <w:rsid w:val="002B119A"/>
    <w:rsid w:val="002B12A9"/>
    <w:rsid w:val="002B141B"/>
    <w:rsid w:val="002B17FD"/>
    <w:rsid w:val="002B18B0"/>
    <w:rsid w:val="002B1BD2"/>
    <w:rsid w:val="002B1BE1"/>
    <w:rsid w:val="002B1C11"/>
    <w:rsid w:val="002B1C2E"/>
    <w:rsid w:val="002B1C43"/>
    <w:rsid w:val="002B1D61"/>
    <w:rsid w:val="002B1D8A"/>
    <w:rsid w:val="002B2577"/>
    <w:rsid w:val="002B288B"/>
    <w:rsid w:val="002B28B0"/>
    <w:rsid w:val="002B2926"/>
    <w:rsid w:val="002B29AF"/>
    <w:rsid w:val="002B2AD3"/>
    <w:rsid w:val="002B2C87"/>
    <w:rsid w:val="002B2CD5"/>
    <w:rsid w:val="002B2CD6"/>
    <w:rsid w:val="002B2DE3"/>
    <w:rsid w:val="002B2E61"/>
    <w:rsid w:val="002B302D"/>
    <w:rsid w:val="002B3297"/>
    <w:rsid w:val="002B32D9"/>
    <w:rsid w:val="002B32F9"/>
    <w:rsid w:val="002B3412"/>
    <w:rsid w:val="002B34C4"/>
    <w:rsid w:val="002B3524"/>
    <w:rsid w:val="002B35A2"/>
    <w:rsid w:val="002B36D9"/>
    <w:rsid w:val="002B3708"/>
    <w:rsid w:val="002B389C"/>
    <w:rsid w:val="002B3979"/>
    <w:rsid w:val="002B3A8C"/>
    <w:rsid w:val="002B3B4B"/>
    <w:rsid w:val="002B3B94"/>
    <w:rsid w:val="002B3DD0"/>
    <w:rsid w:val="002B3F8C"/>
    <w:rsid w:val="002B48A8"/>
    <w:rsid w:val="002B48DD"/>
    <w:rsid w:val="002B4941"/>
    <w:rsid w:val="002B49C0"/>
    <w:rsid w:val="002B49E4"/>
    <w:rsid w:val="002B4A26"/>
    <w:rsid w:val="002B4C28"/>
    <w:rsid w:val="002B4DB2"/>
    <w:rsid w:val="002B4DC4"/>
    <w:rsid w:val="002B4F17"/>
    <w:rsid w:val="002B5078"/>
    <w:rsid w:val="002B50A9"/>
    <w:rsid w:val="002B5157"/>
    <w:rsid w:val="002B538E"/>
    <w:rsid w:val="002B5451"/>
    <w:rsid w:val="002B54A7"/>
    <w:rsid w:val="002B5797"/>
    <w:rsid w:val="002B58AE"/>
    <w:rsid w:val="002B5B28"/>
    <w:rsid w:val="002B5C14"/>
    <w:rsid w:val="002B5DBB"/>
    <w:rsid w:val="002B5DCE"/>
    <w:rsid w:val="002B5E9D"/>
    <w:rsid w:val="002B5F90"/>
    <w:rsid w:val="002B608F"/>
    <w:rsid w:val="002B60F1"/>
    <w:rsid w:val="002B6240"/>
    <w:rsid w:val="002B62C4"/>
    <w:rsid w:val="002B62EA"/>
    <w:rsid w:val="002B637A"/>
    <w:rsid w:val="002B65A7"/>
    <w:rsid w:val="002B66C8"/>
    <w:rsid w:val="002B680F"/>
    <w:rsid w:val="002B68C9"/>
    <w:rsid w:val="002B692E"/>
    <w:rsid w:val="002B6936"/>
    <w:rsid w:val="002B6A39"/>
    <w:rsid w:val="002B6AC5"/>
    <w:rsid w:val="002B6AE2"/>
    <w:rsid w:val="002B6C67"/>
    <w:rsid w:val="002B6D2D"/>
    <w:rsid w:val="002B6EA4"/>
    <w:rsid w:val="002B6F38"/>
    <w:rsid w:val="002B6FE3"/>
    <w:rsid w:val="002B7154"/>
    <w:rsid w:val="002B73D1"/>
    <w:rsid w:val="002B73E3"/>
    <w:rsid w:val="002B7433"/>
    <w:rsid w:val="002B762C"/>
    <w:rsid w:val="002B79B1"/>
    <w:rsid w:val="002B7BFC"/>
    <w:rsid w:val="002B7CE2"/>
    <w:rsid w:val="002B7CEA"/>
    <w:rsid w:val="002B7FC8"/>
    <w:rsid w:val="002C0017"/>
    <w:rsid w:val="002C0028"/>
    <w:rsid w:val="002C00E3"/>
    <w:rsid w:val="002C0275"/>
    <w:rsid w:val="002C036F"/>
    <w:rsid w:val="002C0452"/>
    <w:rsid w:val="002C051B"/>
    <w:rsid w:val="002C06DC"/>
    <w:rsid w:val="002C077F"/>
    <w:rsid w:val="002C07B9"/>
    <w:rsid w:val="002C0B74"/>
    <w:rsid w:val="002C0C38"/>
    <w:rsid w:val="002C0D0D"/>
    <w:rsid w:val="002C0DE6"/>
    <w:rsid w:val="002C0E33"/>
    <w:rsid w:val="002C100A"/>
    <w:rsid w:val="002C107C"/>
    <w:rsid w:val="002C1360"/>
    <w:rsid w:val="002C140A"/>
    <w:rsid w:val="002C14DF"/>
    <w:rsid w:val="002C179F"/>
    <w:rsid w:val="002C18E4"/>
    <w:rsid w:val="002C18E5"/>
    <w:rsid w:val="002C19A8"/>
    <w:rsid w:val="002C19CC"/>
    <w:rsid w:val="002C1E1E"/>
    <w:rsid w:val="002C2209"/>
    <w:rsid w:val="002C2336"/>
    <w:rsid w:val="002C24C0"/>
    <w:rsid w:val="002C2927"/>
    <w:rsid w:val="002C29E9"/>
    <w:rsid w:val="002C2AD4"/>
    <w:rsid w:val="002C2F2E"/>
    <w:rsid w:val="002C302A"/>
    <w:rsid w:val="002C3775"/>
    <w:rsid w:val="002C3D37"/>
    <w:rsid w:val="002C3D56"/>
    <w:rsid w:val="002C3EE1"/>
    <w:rsid w:val="002C3F80"/>
    <w:rsid w:val="002C40AE"/>
    <w:rsid w:val="002C4482"/>
    <w:rsid w:val="002C4513"/>
    <w:rsid w:val="002C45BA"/>
    <w:rsid w:val="002C463F"/>
    <w:rsid w:val="002C479A"/>
    <w:rsid w:val="002C47C1"/>
    <w:rsid w:val="002C494C"/>
    <w:rsid w:val="002C49E2"/>
    <w:rsid w:val="002C4A68"/>
    <w:rsid w:val="002C4AE5"/>
    <w:rsid w:val="002C4C33"/>
    <w:rsid w:val="002C4DFF"/>
    <w:rsid w:val="002C508A"/>
    <w:rsid w:val="002C5615"/>
    <w:rsid w:val="002C562D"/>
    <w:rsid w:val="002C564F"/>
    <w:rsid w:val="002C579D"/>
    <w:rsid w:val="002C5946"/>
    <w:rsid w:val="002C595D"/>
    <w:rsid w:val="002C5D3A"/>
    <w:rsid w:val="002C5F08"/>
    <w:rsid w:val="002C5FBD"/>
    <w:rsid w:val="002C600E"/>
    <w:rsid w:val="002C6249"/>
    <w:rsid w:val="002C6366"/>
    <w:rsid w:val="002C6686"/>
    <w:rsid w:val="002C677A"/>
    <w:rsid w:val="002C6BF3"/>
    <w:rsid w:val="002C6F24"/>
    <w:rsid w:val="002C6F3E"/>
    <w:rsid w:val="002C7192"/>
    <w:rsid w:val="002C71EE"/>
    <w:rsid w:val="002C7239"/>
    <w:rsid w:val="002C75B0"/>
    <w:rsid w:val="002C76BC"/>
    <w:rsid w:val="002C7955"/>
    <w:rsid w:val="002C7B60"/>
    <w:rsid w:val="002C7CD9"/>
    <w:rsid w:val="002C7E32"/>
    <w:rsid w:val="002C7F3F"/>
    <w:rsid w:val="002D0038"/>
    <w:rsid w:val="002D00BB"/>
    <w:rsid w:val="002D02D2"/>
    <w:rsid w:val="002D03CC"/>
    <w:rsid w:val="002D03D6"/>
    <w:rsid w:val="002D0455"/>
    <w:rsid w:val="002D04BB"/>
    <w:rsid w:val="002D057F"/>
    <w:rsid w:val="002D06C7"/>
    <w:rsid w:val="002D0783"/>
    <w:rsid w:val="002D089C"/>
    <w:rsid w:val="002D0970"/>
    <w:rsid w:val="002D0BF8"/>
    <w:rsid w:val="002D0BFB"/>
    <w:rsid w:val="002D0C6F"/>
    <w:rsid w:val="002D0E9E"/>
    <w:rsid w:val="002D0F84"/>
    <w:rsid w:val="002D0FA8"/>
    <w:rsid w:val="002D0FC5"/>
    <w:rsid w:val="002D1052"/>
    <w:rsid w:val="002D1095"/>
    <w:rsid w:val="002D10CF"/>
    <w:rsid w:val="002D10FF"/>
    <w:rsid w:val="002D1352"/>
    <w:rsid w:val="002D16BF"/>
    <w:rsid w:val="002D1849"/>
    <w:rsid w:val="002D1C11"/>
    <w:rsid w:val="002D1E60"/>
    <w:rsid w:val="002D1ECD"/>
    <w:rsid w:val="002D20B0"/>
    <w:rsid w:val="002D2435"/>
    <w:rsid w:val="002D2542"/>
    <w:rsid w:val="002D2682"/>
    <w:rsid w:val="002D277C"/>
    <w:rsid w:val="002D27F2"/>
    <w:rsid w:val="002D2902"/>
    <w:rsid w:val="002D290F"/>
    <w:rsid w:val="002D2D77"/>
    <w:rsid w:val="002D2D93"/>
    <w:rsid w:val="002D2E2C"/>
    <w:rsid w:val="002D2F9E"/>
    <w:rsid w:val="002D2FBC"/>
    <w:rsid w:val="002D32CB"/>
    <w:rsid w:val="002D33D9"/>
    <w:rsid w:val="002D35D9"/>
    <w:rsid w:val="002D3608"/>
    <w:rsid w:val="002D3665"/>
    <w:rsid w:val="002D36BC"/>
    <w:rsid w:val="002D3ABE"/>
    <w:rsid w:val="002D3BFF"/>
    <w:rsid w:val="002D3D17"/>
    <w:rsid w:val="002D3D59"/>
    <w:rsid w:val="002D412E"/>
    <w:rsid w:val="002D4230"/>
    <w:rsid w:val="002D42AC"/>
    <w:rsid w:val="002D4321"/>
    <w:rsid w:val="002D43EC"/>
    <w:rsid w:val="002D445B"/>
    <w:rsid w:val="002D45DD"/>
    <w:rsid w:val="002D46C7"/>
    <w:rsid w:val="002D46F9"/>
    <w:rsid w:val="002D4881"/>
    <w:rsid w:val="002D48D5"/>
    <w:rsid w:val="002D4A92"/>
    <w:rsid w:val="002D4BC1"/>
    <w:rsid w:val="002D4C44"/>
    <w:rsid w:val="002D4F49"/>
    <w:rsid w:val="002D4FA2"/>
    <w:rsid w:val="002D4FAF"/>
    <w:rsid w:val="002D503C"/>
    <w:rsid w:val="002D50EB"/>
    <w:rsid w:val="002D5202"/>
    <w:rsid w:val="002D52A5"/>
    <w:rsid w:val="002D53AF"/>
    <w:rsid w:val="002D5516"/>
    <w:rsid w:val="002D5565"/>
    <w:rsid w:val="002D5635"/>
    <w:rsid w:val="002D5BE6"/>
    <w:rsid w:val="002D5CBF"/>
    <w:rsid w:val="002D5D00"/>
    <w:rsid w:val="002D5EF4"/>
    <w:rsid w:val="002D6042"/>
    <w:rsid w:val="002D6074"/>
    <w:rsid w:val="002D6129"/>
    <w:rsid w:val="002D617E"/>
    <w:rsid w:val="002D623B"/>
    <w:rsid w:val="002D6387"/>
    <w:rsid w:val="002D643B"/>
    <w:rsid w:val="002D6467"/>
    <w:rsid w:val="002D6553"/>
    <w:rsid w:val="002D6675"/>
    <w:rsid w:val="002D66C8"/>
    <w:rsid w:val="002D6809"/>
    <w:rsid w:val="002D6A9F"/>
    <w:rsid w:val="002D6AFD"/>
    <w:rsid w:val="002D6B8F"/>
    <w:rsid w:val="002D7004"/>
    <w:rsid w:val="002D7097"/>
    <w:rsid w:val="002D715F"/>
    <w:rsid w:val="002D7256"/>
    <w:rsid w:val="002D73BB"/>
    <w:rsid w:val="002D73F9"/>
    <w:rsid w:val="002D747E"/>
    <w:rsid w:val="002D74B6"/>
    <w:rsid w:val="002D76BE"/>
    <w:rsid w:val="002D76DD"/>
    <w:rsid w:val="002D77C5"/>
    <w:rsid w:val="002D79F3"/>
    <w:rsid w:val="002D7F31"/>
    <w:rsid w:val="002E0215"/>
    <w:rsid w:val="002E02DF"/>
    <w:rsid w:val="002E0342"/>
    <w:rsid w:val="002E0454"/>
    <w:rsid w:val="002E045B"/>
    <w:rsid w:val="002E07EC"/>
    <w:rsid w:val="002E098D"/>
    <w:rsid w:val="002E10D6"/>
    <w:rsid w:val="002E1166"/>
    <w:rsid w:val="002E121C"/>
    <w:rsid w:val="002E123D"/>
    <w:rsid w:val="002E1326"/>
    <w:rsid w:val="002E1343"/>
    <w:rsid w:val="002E16DB"/>
    <w:rsid w:val="002E1718"/>
    <w:rsid w:val="002E1A3E"/>
    <w:rsid w:val="002E1B85"/>
    <w:rsid w:val="002E1D44"/>
    <w:rsid w:val="002E1FC2"/>
    <w:rsid w:val="002E2143"/>
    <w:rsid w:val="002E23B1"/>
    <w:rsid w:val="002E244F"/>
    <w:rsid w:val="002E27EF"/>
    <w:rsid w:val="002E2862"/>
    <w:rsid w:val="002E2A1B"/>
    <w:rsid w:val="002E2D0F"/>
    <w:rsid w:val="002E2F04"/>
    <w:rsid w:val="002E2F16"/>
    <w:rsid w:val="002E326B"/>
    <w:rsid w:val="002E33BA"/>
    <w:rsid w:val="002E37E0"/>
    <w:rsid w:val="002E381B"/>
    <w:rsid w:val="002E3927"/>
    <w:rsid w:val="002E3929"/>
    <w:rsid w:val="002E3990"/>
    <w:rsid w:val="002E3F27"/>
    <w:rsid w:val="002E42DB"/>
    <w:rsid w:val="002E4450"/>
    <w:rsid w:val="002E452F"/>
    <w:rsid w:val="002E4613"/>
    <w:rsid w:val="002E46D3"/>
    <w:rsid w:val="002E471B"/>
    <w:rsid w:val="002E4885"/>
    <w:rsid w:val="002E4A3A"/>
    <w:rsid w:val="002E4C6A"/>
    <w:rsid w:val="002E4DB0"/>
    <w:rsid w:val="002E4E9D"/>
    <w:rsid w:val="002E5245"/>
    <w:rsid w:val="002E52D6"/>
    <w:rsid w:val="002E533C"/>
    <w:rsid w:val="002E5936"/>
    <w:rsid w:val="002E5A03"/>
    <w:rsid w:val="002E5F7A"/>
    <w:rsid w:val="002E614E"/>
    <w:rsid w:val="002E63AD"/>
    <w:rsid w:val="002E63DC"/>
    <w:rsid w:val="002E6417"/>
    <w:rsid w:val="002E6509"/>
    <w:rsid w:val="002E6567"/>
    <w:rsid w:val="002E65CB"/>
    <w:rsid w:val="002E65F1"/>
    <w:rsid w:val="002E6726"/>
    <w:rsid w:val="002E67E2"/>
    <w:rsid w:val="002E6888"/>
    <w:rsid w:val="002E6902"/>
    <w:rsid w:val="002E691F"/>
    <w:rsid w:val="002E6972"/>
    <w:rsid w:val="002E6A58"/>
    <w:rsid w:val="002E6BEA"/>
    <w:rsid w:val="002E6C4B"/>
    <w:rsid w:val="002E6C7E"/>
    <w:rsid w:val="002E6D9D"/>
    <w:rsid w:val="002E6EF4"/>
    <w:rsid w:val="002E6FF3"/>
    <w:rsid w:val="002E708D"/>
    <w:rsid w:val="002E73B1"/>
    <w:rsid w:val="002E7521"/>
    <w:rsid w:val="002E76CD"/>
    <w:rsid w:val="002E7843"/>
    <w:rsid w:val="002E7CAF"/>
    <w:rsid w:val="002E7EA1"/>
    <w:rsid w:val="002E7F0E"/>
    <w:rsid w:val="002F0246"/>
    <w:rsid w:val="002F0289"/>
    <w:rsid w:val="002F046C"/>
    <w:rsid w:val="002F052F"/>
    <w:rsid w:val="002F0540"/>
    <w:rsid w:val="002F06A1"/>
    <w:rsid w:val="002F071F"/>
    <w:rsid w:val="002F0822"/>
    <w:rsid w:val="002F09D3"/>
    <w:rsid w:val="002F0BBE"/>
    <w:rsid w:val="002F0C0C"/>
    <w:rsid w:val="002F0C1D"/>
    <w:rsid w:val="002F0D19"/>
    <w:rsid w:val="002F10C6"/>
    <w:rsid w:val="002F11AB"/>
    <w:rsid w:val="002F124B"/>
    <w:rsid w:val="002F129F"/>
    <w:rsid w:val="002F12C2"/>
    <w:rsid w:val="002F1308"/>
    <w:rsid w:val="002F13A7"/>
    <w:rsid w:val="002F13B7"/>
    <w:rsid w:val="002F1711"/>
    <w:rsid w:val="002F1882"/>
    <w:rsid w:val="002F2112"/>
    <w:rsid w:val="002F2198"/>
    <w:rsid w:val="002F21E1"/>
    <w:rsid w:val="002F2362"/>
    <w:rsid w:val="002F2A14"/>
    <w:rsid w:val="002F2A51"/>
    <w:rsid w:val="002F2A6B"/>
    <w:rsid w:val="002F2C24"/>
    <w:rsid w:val="002F2CAB"/>
    <w:rsid w:val="002F2CE2"/>
    <w:rsid w:val="002F2CE3"/>
    <w:rsid w:val="002F2E12"/>
    <w:rsid w:val="002F308C"/>
    <w:rsid w:val="002F3167"/>
    <w:rsid w:val="002F31BA"/>
    <w:rsid w:val="002F332B"/>
    <w:rsid w:val="002F3476"/>
    <w:rsid w:val="002F39EE"/>
    <w:rsid w:val="002F3C0E"/>
    <w:rsid w:val="002F3C43"/>
    <w:rsid w:val="002F3CE6"/>
    <w:rsid w:val="002F3CF1"/>
    <w:rsid w:val="002F3E11"/>
    <w:rsid w:val="002F3F62"/>
    <w:rsid w:val="002F4033"/>
    <w:rsid w:val="002F406C"/>
    <w:rsid w:val="002F4323"/>
    <w:rsid w:val="002F433F"/>
    <w:rsid w:val="002F438B"/>
    <w:rsid w:val="002F44D6"/>
    <w:rsid w:val="002F45FD"/>
    <w:rsid w:val="002F4672"/>
    <w:rsid w:val="002F46B7"/>
    <w:rsid w:val="002F4739"/>
    <w:rsid w:val="002F47A2"/>
    <w:rsid w:val="002F47FA"/>
    <w:rsid w:val="002F4955"/>
    <w:rsid w:val="002F4ADE"/>
    <w:rsid w:val="002F4F80"/>
    <w:rsid w:val="002F4F82"/>
    <w:rsid w:val="002F51F5"/>
    <w:rsid w:val="002F5219"/>
    <w:rsid w:val="002F52A3"/>
    <w:rsid w:val="002F543B"/>
    <w:rsid w:val="002F5454"/>
    <w:rsid w:val="002F5970"/>
    <w:rsid w:val="002F59B5"/>
    <w:rsid w:val="002F59D1"/>
    <w:rsid w:val="002F5A4F"/>
    <w:rsid w:val="002F5A71"/>
    <w:rsid w:val="002F5C6D"/>
    <w:rsid w:val="002F5F98"/>
    <w:rsid w:val="002F5FC9"/>
    <w:rsid w:val="002F6066"/>
    <w:rsid w:val="002F622D"/>
    <w:rsid w:val="002F63BA"/>
    <w:rsid w:val="002F63C9"/>
    <w:rsid w:val="002F6436"/>
    <w:rsid w:val="002F6479"/>
    <w:rsid w:val="002F65DA"/>
    <w:rsid w:val="002F6657"/>
    <w:rsid w:val="002F66D4"/>
    <w:rsid w:val="002F69C6"/>
    <w:rsid w:val="002F6DFB"/>
    <w:rsid w:val="002F6F0A"/>
    <w:rsid w:val="002F715A"/>
    <w:rsid w:val="002F7219"/>
    <w:rsid w:val="002F729F"/>
    <w:rsid w:val="002F7326"/>
    <w:rsid w:val="002F756D"/>
    <w:rsid w:val="002F7734"/>
    <w:rsid w:val="002F7DD9"/>
    <w:rsid w:val="002F7F0B"/>
    <w:rsid w:val="002F7FCA"/>
    <w:rsid w:val="003002D4"/>
    <w:rsid w:val="003002DC"/>
    <w:rsid w:val="003003C3"/>
    <w:rsid w:val="00300460"/>
    <w:rsid w:val="003004B8"/>
    <w:rsid w:val="003009ED"/>
    <w:rsid w:val="00300B94"/>
    <w:rsid w:val="00300C7F"/>
    <w:rsid w:val="00300D59"/>
    <w:rsid w:val="00301044"/>
    <w:rsid w:val="003011B1"/>
    <w:rsid w:val="003013AF"/>
    <w:rsid w:val="0030140B"/>
    <w:rsid w:val="00301491"/>
    <w:rsid w:val="00301514"/>
    <w:rsid w:val="00301640"/>
    <w:rsid w:val="003017FF"/>
    <w:rsid w:val="00301877"/>
    <w:rsid w:val="0030192F"/>
    <w:rsid w:val="00301B08"/>
    <w:rsid w:val="00301BE9"/>
    <w:rsid w:val="00301D3A"/>
    <w:rsid w:val="00301D70"/>
    <w:rsid w:val="00301F28"/>
    <w:rsid w:val="00301FF3"/>
    <w:rsid w:val="00302169"/>
    <w:rsid w:val="003022C5"/>
    <w:rsid w:val="003022D5"/>
    <w:rsid w:val="0030263A"/>
    <w:rsid w:val="0030264C"/>
    <w:rsid w:val="0030285B"/>
    <w:rsid w:val="00302884"/>
    <w:rsid w:val="003028A0"/>
    <w:rsid w:val="003029FB"/>
    <w:rsid w:val="00302A86"/>
    <w:rsid w:val="00302C22"/>
    <w:rsid w:val="00303162"/>
    <w:rsid w:val="00303197"/>
    <w:rsid w:val="003033AA"/>
    <w:rsid w:val="00303855"/>
    <w:rsid w:val="0030399A"/>
    <w:rsid w:val="00303A3C"/>
    <w:rsid w:val="00303A9D"/>
    <w:rsid w:val="00303C5F"/>
    <w:rsid w:val="00303CC9"/>
    <w:rsid w:val="00303DAB"/>
    <w:rsid w:val="0030449A"/>
    <w:rsid w:val="003047A0"/>
    <w:rsid w:val="00304E4A"/>
    <w:rsid w:val="00304EC0"/>
    <w:rsid w:val="00304F00"/>
    <w:rsid w:val="00304F4D"/>
    <w:rsid w:val="00304F86"/>
    <w:rsid w:val="00305154"/>
    <w:rsid w:val="003051D0"/>
    <w:rsid w:val="003051E8"/>
    <w:rsid w:val="003053FF"/>
    <w:rsid w:val="003059AF"/>
    <w:rsid w:val="00305DBB"/>
    <w:rsid w:val="00306300"/>
    <w:rsid w:val="003069C6"/>
    <w:rsid w:val="00306AE5"/>
    <w:rsid w:val="00306B3C"/>
    <w:rsid w:val="00306E4C"/>
    <w:rsid w:val="00306F68"/>
    <w:rsid w:val="00307040"/>
    <w:rsid w:val="0030757D"/>
    <w:rsid w:val="00307809"/>
    <w:rsid w:val="00307AC8"/>
    <w:rsid w:val="00307B0B"/>
    <w:rsid w:val="00307B68"/>
    <w:rsid w:val="00307BC7"/>
    <w:rsid w:val="00307BEE"/>
    <w:rsid w:val="00307CB1"/>
    <w:rsid w:val="00307F7F"/>
    <w:rsid w:val="003100E9"/>
    <w:rsid w:val="00310360"/>
    <w:rsid w:val="003103E5"/>
    <w:rsid w:val="0031082F"/>
    <w:rsid w:val="003109CD"/>
    <w:rsid w:val="00310A62"/>
    <w:rsid w:val="00310B37"/>
    <w:rsid w:val="00310C08"/>
    <w:rsid w:val="00310C09"/>
    <w:rsid w:val="00310D53"/>
    <w:rsid w:val="00310D61"/>
    <w:rsid w:val="00310EAE"/>
    <w:rsid w:val="00311333"/>
    <w:rsid w:val="0031138A"/>
    <w:rsid w:val="003113B9"/>
    <w:rsid w:val="00311564"/>
    <w:rsid w:val="0031165F"/>
    <w:rsid w:val="00311675"/>
    <w:rsid w:val="00311833"/>
    <w:rsid w:val="00311AD2"/>
    <w:rsid w:val="00311ADA"/>
    <w:rsid w:val="00311B24"/>
    <w:rsid w:val="00311CC0"/>
    <w:rsid w:val="00311D4D"/>
    <w:rsid w:val="003122C8"/>
    <w:rsid w:val="00312309"/>
    <w:rsid w:val="00312346"/>
    <w:rsid w:val="00312352"/>
    <w:rsid w:val="00312524"/>
    <w:rsid w:val="00312569"/>
    <w:rsid w:val="00312806"/>
    <w:rsid w:val="00312BA8"/>
    <w:rsid w:val="00312C4E"/>
    <w:rsid w:val="00312E97"/>
    <w:rsid w:val="003133F6"/>
    <w:rsid w:val="00313457"/>
    <w:rsid w:val="00313748"/>
    <w:rsid w:val="00313749"/>
    <w:rsid w:val="003138F0"/>
    <w:rsid w:val="003139AA"/>
    <w:rsid w:val="00313B81"/>
    <w:rsid w:val="00313B95"/>
    <w:rsid w:val="00313D4E"/>
    <w:rsid w:val="00313E53"/>
    <w:rsid w:val="00314692"/>
    <w:rsid w:val="0031486E"/>
    <w:rsid w:val="00314946"/>
    <w:rsid w:val="00314AB1"/>
    <w:rsid w:val="00314B46"/>
    <w:rsid w:val="00314BA4"/>
    <w:rsid w:val="00314BAB"/>
    <w:rsid w:val="00314BAC"/>
    <w:rsid w:val="00314E12"/>
    <w:rsid w:val="0031519B"/>
    <w:rsid w:val="00315270"/>
    <w:rsid w:val="00315480"/>
    <w:rsid w:val="00315631"/>
    <w:rsid w:val="00315723"/>
    <w:rsid w:val="00315763"/>
    <w:rsid w:val="003158DD"/>
    <w:rsid w:val="0031599B"/>
    <w:rsid w:val="00315A3D"/>
    <w:rsid w:val="00315D26"/>
    <w:rsid w:val="00315E88"/>
    <w:rsid w:val="00315F15"/>
    <w:rsid w:val="00315F2C"/>
    <w:rsid w:val="00315F82"/>
    <w:rsid w:val="0031603B"/>
    <w:rsid w:val="003160C8"/>
    <w:rsid w:val="0031619D"/>
    <w:rsid w:val="003161C2"/>
    <w:rsid w:val="0031628E"/>
    <w:rsid w:val="003162AF"/>
    <w:rsid w:val="0031631A"/>
    <w:rsid w:val="0031637D"/>
    <w:rsid w:val="003164E5"/>
    <w:rsid w:val="003165AB"/>
    <w:rsid w:val="00316721"/>
    <w:rsid w:val="003167E2"/>
    <w:rsid w:val="00316BFE"/>
    <w:rsid w:val="00316E2D"/>
    <w:rsid w:val="00316E4C"/>
    <w:rsid w:val="00316E86"/>
    <w:rsid w:val="00316F01"/>
    <w:rsid w:val="00317146"/>
    <w:rsid w:val="00317170"/>
    <w:rsid w:val="0031727A"/>
    <w:rsid w:val="003172E3"/>
    <w:rsid w:val="00317357"/>
    <w:rsid w:val="003173A0"/>
    <w:rsid w:val="003174CD"/>
    <w:rsid w:val="0031757D"/>
    <w:rsid w:val="00317680"/>
    <w:rsid w:val="003176C2"/>
    <w:rsid w:val="00317746"/>
    <w:rsid w:val="0031784C"/>
    <w:rsid w:val="00317AB0"/>
    <w:rsid w:val="00317ADF"/>
    <w:rsid w:val="00317B4D"/>
    <w:rsid w:val="00320547"/>
    <w:rsid w:val="00320748"/>
    <w:rsid w:val="00320872"/>
    <w:rsid w:val="00320A6B"/>
    <w:rsid w:val="00320AC6"/>
    <w:rsid w:val="00320BA4"/>
    <w:rsid w:val="00320BE6"/>
    <w:rsid w:val="00320E6D"/>
    <w:rsid w:val="00320F0B"/>
    <w:rsid w:val="00320F69"/>
    <w:rsid w:val="003210A9"/>
    <w:rsid w:val="003210F3"/>
    <w:rsid w:val="00321467"/>
    <w:rsid w:val="00321478"/>
    <w:rsid w:val="003214C9"/>
    <w:rsid w:val="00321528"/>
    <w:rsid w:val="003215AD"/>
    <w:rsid w:val="0032177A"/>
    <w:rsid w:val="00321839"/>
    <w:rsid w:val="00321AEF"/>
    <w:rsid w:val="00321B64"/>
    <w:rsid w:val="00321C4C"/>
    <w:rsid w:val="00321C67"/>
    <w:rsid w:val="00321D67"/>
    <w:rsid w:val="00322190"/>
    <w:rsid w:val="00322238"/>
    <w:rsid w:val="003222D4"/>
    <w:rsid w:val="00322456"/>
    <w:rsid w:val="0032258D"/>
    <w:rsid w:val="003225E4"/>
    <w:rsid w:val="00322672"/>
    <w:rsid w:val="00322760"/>
    <w:rsid w:val="003229C0"/>
    <w:rsid w:val="00322AC1"/>
    <w:rsid w:val="00322B30"/>
    <w:rsid w:val="00322C4A"/>
    <w:rsid w:val="00322CC4"/>
    <w:rsid w:val="00322CEE"/>
    <w:rsid w:val="0032303B"/>
    <w:rsid w:val="003231C0"/>
    <w:rsid w:val="00323570"/>
    <w:rsid w:val="00323654"/>
    <w:rsid w:val="0032368B"/>
    <w:rsid w:val="0032398D"/>
    <w:rsid w:val="00323D3C"/>
    <w:rsid w:val="00323DBF"/>
    <w:rsid w:val="00323F99"/>
    <w:rsid w:val="0032414F"/>
    <w:rsid w:val="0032415B"/>
    <w:rsid w:val="0032424A"/>
    <w:rsid w:val="00324258"/>
    <w:rsid w:val="003243AF"/>
    <w:rsid w:val="003243E5"/>
    <w:rsid w:val="00324400"/>
    <w:rsid w:val="00324438"/>
    <w:rsid w:val="0032497F"/>
    <w:rsid w:val="003249D6"/>
    <w:rsid w:val="00324CB2"/>
    <w:rsid w:val="00324D58"/>
    <w:rsid w:val="003250CF"/>
    <w:rsid w:val="003251A6"/>
    <w:rsid w:val="00325285"/>
    <w:rsid w:val="003255BD"/>
    <w:rsid w:val="00325646"/>
    <w:rsid w:val="003256E8"/>
    <w:rsid w:val="00325751"/>
    <w:rsid w:val="0032590D"/>
    <w:rsid w:val="0032591A"/>
    <w:rsid w:val="00325A98"/>
    <w:rsid w:val="00325CD1"/>
    <w:rsid w:val="00325EBC"/>
    <w:rsid w:val="0032603B"/>
    <w:rsid w:val="00326333"/>
    <w:rsid w:val="003264A0"/>
    <w:rsid w:val="00326500"/>
    <w:rsid w:val="00326533"/>
    <w:rsid w:val="0032664F"/>
    <w:rsid w:val="00326933"/>
    <w:rsid w:val="00326A42"/>
    <w:rsid w:val="00326A87"/>
    <w:rsid w:val="00326AD9"/>
    <w:rsid w:val="00326F10"/>
    <w:rsid w:val="00326FB9"/>
    <w:rsid w:val="00327014"/>
    <w:rsid w:val="0032724E"/>
    <w:rsid w:val="003272E0"/>
    <w:rsid w:val="003273CA"/>
    <w:rsid w:val="003273F0"/>
    <w:rsid w:val="00327697"/>
    <w:rsid w:val="003276D3"/>
    <w:rsid w:val="003278F6"/>
    <w:rsid w:val="00327C91"/>
    <w:rsid w:val="00327E8A"/>
    <w:rsid w:val="00327EBF"/>
    <w:rsid w:val="00327EF2"/>
    <w:rsid w:val="0033008A"/>
    <w:rsid w:val="00330289"/>
    <w:rsid w:val="003303EE"/>
    <w:rsid w:val="00330849"/>
    <w:rsid w:val="0033091F"/>
    <w:rsid w:val="00330B2C"/>
    <w:rsid w:val="00330B7D"/>
    <w:rsid w:val="00330BFB"/>
    <w:rsid w:val="00330DD5"/>
    <w:rsid w:val="00330EE8"/>
    <w:rsid w:val="00331077"/>
    <w:rsid w:val="0033109B"/>
    <w:rsid w:val="00331118"/>
    <w:rsid w:val="00331133"/>
    <w:rsid w:val="0033116C"/>
    <w:rsid w:val="00331232"/>
    <w:rsid w:val="00331580"/>
    <w:rsid w:val="0033167C"/>
    <w:rsid w:val="0033172B"/>
    <w:rsid w:val="003317C9"/>
    <w:rsid w:val="00331859"/>
    <w:rsid w:val="003318A2"/>
    <w:rsid w:val="00331ADE"/>
    <w:rsid w:val="00331CF2"/>
    <w:rsid w:val="00331CF6"/>
    <w:rsid w:val="003320E1"/>
    <w:rsid w:val="00332110"/>
    <w:rsid w:val="00332178"/>
    <w:rsid w:val="003322DB"/>
    <w:rsid w:val="003325AB"/>
    <w:rsid w:val="00332A5A"/>
    <w:rsid w:val="00332B50"/>
    <w:rsid w:val="00332C00"/>
    <w:rsid w:val="00332C60"/>
    <w:rsid w:val="00332D08"/>
    <w:rsid w:val="00332F22"/>
    <w:rsid w:val="0033304D"/>
    <w:rsid w:val="0033305F"/>
    <w:rsid w:val="003330BE"/>
    <w:rsid w:val="003332D4"/>
    <w:rsid w:val="003332DE"/>
    <w:rsid w:val="00333505"/>
    <w:rsid w:val="0033354D"/>
    <w:rsid w:val="00333881"/>
    <w:rsid w:val="00333A7C"/>
    <w:rsid w:val="00333B9F"/>
    <w:rsid w:val="00333D67"/>
    <w:rsid w:val="00333E4F"/>
    <w:rsid w:val="00333FBA"/>
    <w:rsid w:val="003341B2"/>
    <w:rsid w:val="003342C1"/>
    <w:rsid w:val="003345FC"/>
    <w:rsid w:val="00334694"/>
    <w:rsid w:val="003347D1"/>
    <w:rsid w:val="00334BCD"/>
    <w:rsid w:val="00334BE8"/>
    <w:rsid w:val="00334BF7"/>
    <w:rsid w:val="00334D78"/>
    <w:rsid w:val="00334E26"/>
    <w:rsid w:val="00334EB9"/>
    <w:rsid w:val="0033513C"/>
    <w:rsid w:val="0033523E"/>
    <w:rsid w:val="00335337"/>
    <w:rsid w:val="0033538D"/>
    <w:rsid w:val="00335420"/>
    <w:rsid w:val="003354C0"/>
    <w:rsid w:val="003356CE"/>
    <w:rsid w:val="00335CFA"/>
    <w:rsid w:val="00335D2E"/>
    <w:rsid w:val="00335E2A"/>
    <w:rsid w:val="00335F91"/>
    <w:rsid w:val="00336594"/>
    <w:rsid w:val="003365CD"/>
    <w:rsid w:val="003365DF"/>
    <w:rsid w:val="003369A5"/>
    <w:rsid w:val="00336A3B"/>
    <w:rsid w:val="00336A6A"/>
    <w:rsid w:val="00336A92"/>
    <w:rsid w:val="00336E86"/>
    <w:rsid w:val="00336F41"/>
    <w:rsid w:val="00337005"/>
    <w:rsid w:val="00337066"/>
    <w:rsid w:val="003370B5"/>
    <w:rsid w:val="00337106"/>
    <w:rsid w:val="003374A6"/>
    <w:rsid w:val="00337748"/>
    <w:rsid w:val="00337A6A"/>
    <w:rsid w:val="00337BF3"/>
    <w:rsid w:val="0034040D"/>
    <w:rsid w:val="0034045F"/>
    <w:rsid w:val="003404B9"/>
    <w:rsid w:val="0034079A"/>
    <w:rsid w:val="003409C4"/>
    <w:rsid w:val="003409DA"/>
    <w:rsid w:val="00340A09"/>
    <w:rsid w:val="00340DB9"/>
    <w:rsid w:val="00341240"/>
    <w:rsid w:val="00341364"/>
    <w:rsid w:val="003413E6"/>
    <w:rsid w:val="003414C9"/>
    <w:rsid w:val="0034157A"/>
    <w:rsid w:val="0034166E"/>
    <w:rsid w:val="003417AA"/>
    <w:rsid w:val="00341807"/>
    <w:rsid w:val="00341988"/>
    <w:rsid w:val="003419AA"/>
    <w:rsid w:val="003419F5"/>
    <w:rsid w:val="00341B49"/>
    <w:rsid w:val="00341DFB"/>
    <w:rsid w:val="00341E4F"/>
    <w:rsid w:val="00341EDB"/>
    <w:rsid w:val="00342076"/>
    <w:rsid w:val="00342255"/>
    <w:rsid w:val="00342524"/>
    <w:rsid w:val="0034259C"/>
    <w:rsid w:val="0034281D"/>
    <w:rsid w:val="00342923"/>
    <w:rsid w:val="00342A69"/>
    <w:rsid w:val="00342B58"/>
    <w:rsid w:val="00342F18"/>
    <w:rsid w:val="00343020"/>
    <w:rsid w:val="00343024"/>
    <w:rsid w:val="0034306F"/>
    <w:rsid w:val="00343165"/>
    <w:rsid w:val="003431E0"/>
    <w:rsid w:val="0034361F"/>
    <w:rsid w:val="00343707"/>
    <w:rsid w:val="00343735"/>
    <w:rsid w:val="0034375B"/>
    <w:rsid w:val="00343AF8"/>
    <w:rsid w:val="00343BA0"/>
    <w:rsid w:val="00343D7C"/>
    <w:rsid w:val="00343F21"/>
    <w:rsid w:val="00343F86"/>
    <w:rsid w:val="0034404E"/>
    <w:rsid w:val="003441FE"/>
    <w:rsid w:val="00344433"/>
    <w:rsid w:val="003444FD"/>
    <w:rsid w:val="00344562"/>
    <w:rsid w:val="0034528D"/>
    <w:rsid w:val="00345433"/>
    <w:rsid w:val="00345567"/>
    <w:rsid w:val="0034567B"/>
    <w:rsid w:val="003457BE"/>
    <w:rsid w:val="003457D5"/>
    <w:rsid w:val="00345838"/>
    <w:rsid w:val="00346081"/>
    <w:rsid w:val="00346113"/>
    <w:rsid w:val="00346117"/>
    <w:rsid w:val="003462CB"/>
    <w:rsid w:val="003462F3"/>
    <w:rsid w:val="003463D2"/>
    <w:rsid w:val="00346422"/>
    <w:rsid w:val="00346775"/>
    <w:rsid w:val="003467B3"/>
    <w:rsid w:val="00346998"/>
    <w:rsid w:val="003469CB"/>
    <w:rsid w:val="00346B70"/>
    <w:rsid w:val="00346CCB"/>
    <w:rsid w:val="003472CB"/>
    <w:rsid w:val="0034736E"/>
    <w:rsid w:val="00347426"/>
    <w:rsid w:val="003475D9"/>
    <w:rsid w:val="00347666"/>
    <w:rsid w:val="0034790F"/>
    <w:rsid w:val="00347B27"/>
    <w:rsid w:val="00347BAC"/>
    <w:rsid w:val="00347C0F"/>
    <w:rsid w:val="00347EA4"/>
    <w:rsid w:val="00350125"/>
    <w:rsid w:val="00350155"/>
    <w:rsid w:val="003501C0"/>
    <w:rsid w:val="0035033D"/>
    <w:rsid w:val="003503BA"/>
    <w:rsid w:val="003503F4"/>
    <w:rsid w:val="00350669"/>
    <w:rsid w:val="003507E6"/>
    <w:rsid w:val="003507E8"/>
    <w:rsid w:val="003509E2"/>
    <w:rsid w:val="00350DCD"/>
    <w:rsid w:val="00350E47"/>
    <w:rsid w:val="003512F3"/>
    <w:rsid w:val="0035131B"/>
    <w:rsid w:val="00351361"/>
    <w:rsid w:val="003516A7"/>
    <w:rsid w:val="00351783"/>
    <w:rsid w:val="00351793"/>
    <w:rsid w:val="00351817"/>
    <w:rsid w:val="00351830"/>
    <w:rsid w:val="00351A0B"/>
    <w:rsid w:val="00351A53"/>
    <w:rsid w:val="00351BDE"/>
    <w:rsid w:val="00351C7C"/>
    <w:rsid w:val="00351CCC"/>
    <w:rsid w:val="00351CEE"/>
    <w:rsid w:val="0035208B"/>
    <w:rsid w:val="00352102"/>
    <w:rsid w:val="00352202"/>
    <w:rsid w:val="0035233C"/>
    <w:rsid w:val="00352BDA"/>
    <w:rsid w:val="00352DA1"/>
    <w:rsid w:val="00352EBE"/>
    <w:rsid w:val="00352F26"/>
    <w:rsid w:val="00353027"/>
    <w:rsid w:val="003531FE"/>
    <w:rsid w:val="0035337B"/>
    <w:rsid w:val="00353456"/>
    <w:rsid w:val="0035380E"/>
    <w:rsid w:val="0035399E"/>
    <w:rsid w:val="003539C2"/>
    <w:rsid w:val="00353A1C"/>
    <w:rsid w:val="00353AA1"/>
    <w:rsid w:val="00353C06"/>
    <w:rsid w:val="00353C2C"/>
    <w:rsid w:val="00353DD1"/>
    <w:rsid w:val="00353DDB"/>
    <w:rsid w:val="00353DF0"/>
    <w:rsid w:val="003540A7"/>
    <w:rsid w:val="0035412C"/>
    <w:rsid w:val="003543DC"/>
    <w:rsid w:val="003544E5"/>
    <w:rsid w:val="003547AB"/>
    <w:rsid w:val="00354807"/>
    <w:rsid w:val="0035487C"/>
    <w:rsid w:val="00354ACF"/>
    <w:rsid w:val="00354C25"/>
    <w:rsid w:val="00354DD3"/>
    <w:rsid w:val="00354F20"/>
    <w:rsid w:val="00355222"/>
    <w:rsid w:val="0035526D"/>
    <w:rsid w:val="00355339"/>
    <w:rsid w:val="0035535B"/>
    <w:rsid w:val="00355384"/>
    <w:rsid w:val="00355403"/>
    <w:rsid w:val="00355407"/>
    <w:rsid w:val="00355467"/>
    <w:rsid w:val="0035556F"/>
    <w:rsid w:val="00355624"/>
    <w:rsid w:val="00355693"/>
    <w:rsid w:val="003558A4"/>
    <w:rsid w:val="00355998"/>
    <w:rsid w:val="003559A5"/>
    <w:rsid w:val="003559AD"/>
    <w:rsid w:val="00355A18"/>
    <w:rsid w:val="00355A8A"/>
    <w:rsid w:val="00355B59"/>
    <w:rsid w:val="00355E4E"/>
    <w:rsid w:val="00355E87"/>
    <w:rsid w:val="00355EF4"/>
    <w:rsid w:val="00356235"/>
    <w:rsid w:val="003562ED"/>
    <w:rsid w:val="00356536"/>
    <w:rsid w:val="00356540"/>
    <w:rsid w:val="00356558"/>
    <w:rsid w:val="0035671B"/>
    <w:rsid w:val="00356A2D"/>
    <w:rsid w:val="003571F2"/>
    <w:rsid w:val="003572C3"/>
    <w:rsid w:val="003575A7"/>
    <w:rsid w:val="003575D7"/>
    <w:rsid w:val="00357636"/>
    <w:rsid w:val="00357A82"/>
    <w:rsid w:val="00357AEC"/>
    <w:rsid w:val="00357B5A"/>
    <w:rsid w:val="00357C19"/>
    <w:rsid w:val="00357D95"/>
    <w:rsid w:val="00357F5E"/>
    <w:rsid w:val="00357FC8"/>
    <w:rsid w:val="00360231"/>
    <w:rsid w:val="003602E1"/>
    <w:rsid w:val="0036055F"/>
    <w:rsid w:val="00360653"/>
    <w:rsid w:val="003606E9"/>
    <w:rsid w:val="00360979"/>
    <w:rsid w:val="00360A66"/>
    <w:rsid w:val="00360C2F"/>
    <w:rsid w:val="00360C8A"/>
    <w:rsid w:val="00360C8E"/>
    <w:rsid w:val="003611B0"/>
    <w:rsid w:val="00361287"/>
    <w:rsid w:val="00361368"/>
    <w:rsid w:val="00361543"/>
    <w:rsid w:val="0036163C"/>
    <w:rsid w:val="003617FD"/>
    <w:rsid w:val="00361A4A"/>
    <w:rsid w:val="00361F0F"/>
    <w:rsid w:val="00361F43"/>
    <w:rsid w:val="00362345"/>
    <w:rsid w:val="0036240A"/>
    <w:rsid w:val="00362451"/>
    <w:rsid w:val="00362656"/>
    <w:rsid w:val="003626A7"/>
    <w:rsid w:val="0036271D"/>
    <w:rsid w:val="0036274B"/>
    <w:rsid w:val="0036292D"/>
    <w:rsid w:val="00362B0C"/>
    <w:rsid w:val="00362DE9"/>
    <w:rsid w:val="00362E80"/>
    <w:rsid w:val="0036309C"/>
    <w:rsid w:val="003630C5"/>
    <w:rsid w:val="0036314F"/>
    <w:rsid w:val="00363564"/>
    <w:rsid w:val="003636AC"/>
    <w:rsid w:val="00363703"/>
    <w:rsid w:val="003639E4"/>
    <w:rsid w:val="00363A13"/>
    <w:rsid w:val="00363C25"/>
    <w:rsid w:val="00363DAF"/>
    <w:rsid w:val="00363E4C"/>
    <w:rsid w:val="00363F0B"/>
    <w:rsid w:val="00364059"/>
    <w:rsid w:val="0036414A"/>
    <w:rsid w:val="00364154"/>
    <w:rsid w:val="00364183"/>
    <w:rsid w:val="0036430C"/>
    <w:rsid w:val="00364555"/>
    <w:rsid w:val="0036466D"/>
    <w:rsid w:val="0036471D"/>
    <w:rsid w:val="003647FA"/>
    <w:rsid w:val="003648BF"/>
    <w:rsid w:val="00364A32"/>
    <w:rsid w:val="00364C50"/>
    <w:rsid w:val="00364D9F"/>
    <w:rsid w:val="00364E92"/>
    <w:rsid w:val="00365002"/>
    <w:rsid w:val="0036500E"/>
    <w:rsid w:val="00365028"/>
    <w:rsid w:val="00365278"/>
    <w:rsid w:val="0036568B"/>
    <w:rsid w:val="00365786"/>
    <w:rsid w:val="00365937"/>
    <w:rsid w:val="00365994"/>
    <w:rsid w:val="00365A05"/>
    <w:rsid w:val="00365B57"/>
    <w:rsid w:val="003662F1"/>
    <w:rsid w:val="00366310"/>
    <w:rsid w:val="00366408"/>
    <w:rsid w:val="003665D5"/>
    <w:rsid w:val="00366761"/>
    <w:rsid w:val="003667B5"/>
    <w:rsid w:val="00366AC8"/>
    <w:rsid w:val="00366BA0"/>
    <w:rsid w:val="00366BB0"/>
    <w:rsid w:val="00366F45"/>
    <w:rsid w:val="00366F71"/>
    <w:rsid w:val="00366FB3"/>
    <w:rsid w:val="00366FEA"/>
    <w:rsid w:val="00367029"/>
    <w:rsid w:val="003670EC"/>
    <w:rsid w:val="003671B1"/>
    <w:rsid w:val="0036752B"/>
    <w:rsid w:val="0036753B"/>
    <w:rsid w:val="0036770E"/>
    <w:rsid w:val="0036787D"/>
    <w:rsid w:val="003678F0"/>
    <w:rsid w:val="0036791C"/>
    <w:rsid w:val="0036797C"/>
    <w:rsid w:val="00367AF5"/>
    <w:rsid w:val="00367CB8"/>
    <w:rsid w:val="00367D2F"/>
    <w:rsid w:val="00367DA3"/>
    <w:rsid w:val="00370025"/>
    <w:rsid w:val="00370832"/>
    <w:rsid w:val="00370887"/>
    <w:rsid w:val="003708E4"/>
    <w:rsid w:val="00370937"/>
    <w:rsid w:val="00370A00"/>
    <w:rsid w:val="00370B21"/>
    <w:rsid w:val="00370C38"/>
    <w:rsid w:val="00370EC5"/>
    <w:rsid w:val="00370F5D"/>
    <w:rsid w:val="00371026"/>
    <w:rsid w:val="003713EF"/>
    <w:rsid w:val="0037140F"/>
    <w:rsid w:val="003714BB"/>
    <w:rsid w:val="00371536"/>
    <w:rsid w:val="00371612"/>
    <w:rsid w:val="00371694"/>
    <w:rsid w:val="003716CE"/>
    <w:rsid w:val="003716E7"/>
    <w:rsid w:val="0037198B"/>
    <w:rsid w:val="00371A64"/>
    <w:rsid w:val="00371A7B"/>
    <w:rsid w:val="00371C32"/>
    <w:rsid w:val="0037202E"/>
    <w:rsid w:val="00372032"/>
    <w:rsid w:val="003720A8"/>
    <w:rsid w:val="0037223E"/>
    <w:rsid w:val="003724B5"/>
    <w:rsid w:val="00372663"/>
    <w:rsid w:val="00372764"/>
    <w:rsid w:val="00372937"/>
    <w:rsid w:val="00372976"/>
    <w:rsid w:val="00372AAF"/>
    <w:rsid w:val="00372CFB"/>
    <w:rsid w:val="00373380"/>
    <w:rsid w:val="003733B7"/>
    <w:rsid w:val="00373760"/>
    <w:rsid w:val="00373842"/>
    <w:rsid w:val="0037388B"/>
    <w:rsid w:val="00373928"/>
    <w:rsid w:val="003739F5"/>
    <w:rsid w:val="00373A3F"/>
    <w:rsid w:val="00373A8C"/>
    <w:rsid w:val="00373BE8"/>
    <w:rsid w:val="003741CC"/>
    <w:rsid w:val="003742C5"/>
    <w:rsid w:val="00374457"/>
    <w:rsid w:val="00374531"/>
    <w:rsid w:val="00374660"/>
    <w:rsid w:val="003749F6"/>
    <w:rsid w:val="00374B16"/>
    <w:rsid w:val="00374BB1"/>
    <w:rsid w:val="00374CD9"/>
    <w:rsid w:val="00374DE4"/>
    <w:rsid w:val="00374EFC"/>
    <w:rsid w:val="00375131"/>
    <w:rsid w:val="00375145"/>
    <w:rsid w:val="0037543A"/>
    <w:rsid w:val="0037563D"/>
    <w:rsid w:val="0037576A"/>
    <w:rsid w:val="003757C6"/>
    <w:rsid w:val="0037580D"/>
    <w:rsid w:val="00375ABD"/>
    <w:rsid w:val="00375C75"/>
    <w:rsid w:val="00375D2F"/>
    <w:rsid w:val="00375E1F"/>
    <w:rsid w:val="003764D1"/>
    <w:rsid w:val="0037650F"/>
    <w:rsid w:val="003766FA"/>
    <w:rsid w:val="003768EE"/>
    <w:rsid w:val="00376A73"/>
    <w:rsid w:val="00376C50"/>
    <w:rsid w:val="00376C74"/>
    <w:rsid w:val="00376CA8"/>
    <w:rsid w:val="00376DC5"/>
    <w:rsid w:val="00376DFE"/>
    <w:rsid w:val="00376EC2"/>
    <w:rsid w:val="00377192"/>
    <w:rsid w:val="003772F1"/>
    <w:rsid w:val="00377855"/>
    <w:rsid w:val="00377871"/>
    <w:rsid w:val="00377B1F"/>
    <w:rsid w:val="00377B4A"/>
    <w:rsid w:val="00377E41"/>
    <w:rsid w:val="0038007F"/>
    <w:rsid w:val="0038016F"/>
    <w:rsid w:val="00380298"/>
    <w:rsid w:val="003802E9"/>
    <w:rsid w:val="0038053D"/>
    <w:rsid w:val="00380541"/>
    <w:rsid w:val="003805F3"/>
    <w:rsid w:val="00380737"/>
    <w:rsid w:val="00380747"/>
    <w:rsid w:val="003808C6"/>
    <w:rsid w:val="003809C6"/>
    <w:rsid w:val="003809CC"/>
    <w:rsid w:val="00380A1D"/>
    <w:rsid w:val="00380AA2"/>
    <w:rsid w:val="00380F21"/>
    <w:rsid w:val="003810B2"/>
    <w:rsid w:val="00381128"/>
    <w:rsid w:val="00381133"/>
    <w:rsid w:val="00381166"/>
    <w:rsid w:val="00381407"/>
    <w:rsid w:val="00381412"/>
    <w:rsid w:val="0038144C"/>
    <w:rsid w:val="00381ADF"/>
    <w:rsid w:val="00381B6C"/>
    <w:rsid w:val="00381C60"/>
    <w:rsid w:val="00381D15"/>
    <w:rsid w:val="00381DE4"/>
    <w:rsid w:val="00381E32"/>
    <w:rsid w:val="00381EEE"/>
    <w:rsid w:val="00382011"/>
    <w:rsid w:val="00382060"/>
    <w:rsid w:val="0038213C"/>
    <w:rsid w:val="003823B9"/>
    <w:rsid w:val="003823D0"/>
    <w:rsid w:val="0038247B"/>
    <w:rsid w:val="003824D7"/>
    <w:rsid w:val="00382685"/>
    <w:rsid w:val="003827C6"/>
    <w:rsid w:val="003829B3"/>
    <w:rsid w:val="00382B46"/>
    <w:rsid w:val="00382C63"/>
    <w:rsid w:val="00382CDE"/>
    <w:rsid w:val="00382D7E"/>
    <w:rsid w:val="00382EFD"/>
    <w:rsid w:val="00382F57"/>
    <w:rsid w:val="003833E0"/>
    <w:rsid w:val="003834FE"/>
    <w:rsid w:val="0038353B"/>
    <w:rsid w:val="00383D09"/>
    <w:rsid w:val="00383D28"/>
    <w:rsid w:val="00383EA0"/>
    <w:rsid w:val="0038402C"/>
    <w:rsid w:val="003841DA"/>
    <w:rsid w:val="00384255"/>
    <w:rsid w:val="00384555"/>
    <w:rsid w:val="0038463C"/>
    <w:rsid w:val="0038493A"/>
    <w:rsid w:val="00384DCB"/>
    <w:rsid w:val="00384E0E"/>
    <w:rsid w:val="00385109"/>
    <w:rsid w:val="00385307"/>
    <w:rsid w:val="003856AE"/>
    <w:rsid w:val="003857D4"/>
    <w:rsid w:val="00385A43"/>
    <w:rsid w:val="00385FDC"/>
    <w:rsid w:val="003861AB"/>
    <w:rsid w:val="003864F8"/>
    <w:rsid w:val="0038682F"/>
    <w:rsid w:val="00386D03"/>
    <w:rsid w:val="00386DD4"/>
    <w:rsid w:val="00386F54"/>
    <w:rsid w:val="00387128"/>
    <w:rsid w:val="00387130"/>
    <w:rsid w:val="00387521"/>
    <w:rsid w:val="003875D0"/>
    <w:rsid w:val="003877A2"/>
    <w:rsid w:val="00387AF8"/>
    <w:rsid w:val="00387D0A"/>
    <w:rsid w:val="00387E9C"/>
    <w:rsid w:val="00390097"/>
    <w:rsid w:val="00390363"/>
    <w:rsid w:val="003906E3"/>
    <w:rsid w:val="003909EC"/>
    <w:rsid w:val="00390A20"/>
    <w:rsid w:val="00390AE1"/>
    <w:rsid w:val="00390B69"/>
    <w:rsid w:val="00390CCA"/>
    <w:rsid w:val="00390EB1"/>
    <w:rsid w:val="00391023"/>
    <w:rsid w:val="003911B9"/>
    <w:rsid w:val="00391378"/>
    <w:rsid w:val="003915C5"/>
    <w:rsid w:val="003917EB"/>
    <w:rsid w:val="00391968"/>
    <w:rsid w:val="00391CD9"/>
    <w:rsid w:val="00391D1B"/>
    <w:rsid w:val="00391E10"/>
    <w:rsid w:val="00391EF4"/>
    <w:rsid w:val="0039206F"/>
    <w:rsid w:val="00392091"/>
    <w:rsid w:val="00392385"/>
    <w:rsid w:val="003924FE"/>
    <w:rsid w:val="0039265F"/>
    <w:rsid w:val="003926B6"/>
    <w:rsid w:val="0039287C"/>
    <w:rsid w:val="003928C3"/>
    <w:rsid w:val="00392D6E"/>
    <w:rsid w:val="00392F0A"/>
    <w:rsid w:val="00392F77"/>
    <w:rsid w:val="003931EF"/>
    <w:rsid w:val="0039321F"/>
    <w:rsid w:val="003934EE"/>
    <w:rsid w:val="003935B2"/>
    <w:rsid w:val="00393747"/>
    <w:rsid w:val="00393A30"/>
    <w:rsid w:val="00393C8A"/>
    <w:rsid w:val="00393CDD"/>
    <w:rsid w:val="00393F27"/>
    <w:rsid w:val="00393F8A"/>
    <w:rsid w:val="00394166"/>
    <w:rsid w:val="0039449E"/>
    <w:rsid w:val="003945D7"/>
    <w:rsid w:val="0039478A"/>
    <w:rsid w:val="0039479C"/>
    <w:rsid w:val="003947A9"/>
    <w:rsid w:val="003947D6"/>
    <w:rsid w:val="0039485B"/>
    <w:rsid w:val="00394BBD"/>
    <w:rsid w:val="00394CD3"/>
    <w:rsid w:val="00394D1A"/>
    <w:rsid w:val="00394D64"/>
    <w:rsid w:val="00394E68"/>
    <w:rsid w:val="00394E72"/>
    <w:rsid w:val="00395056"/>
    <w:rsid w:val="0039512B"/>
    <w:rsid w:val="0039528D"/>
    <w:rsid w:val="0039580E"/>
    <w:rsid w:val="003959AD"/>
    <w:rsid w:val="00395AFD"/>
    <w:rsid w:val="00395B5E"/>
    <w:rsid w:val="00395C0B"/>
    <w:rsid w:val="003961B7"/>
    <w:rsid w:val="00396212"/>
    <w:rsid w:val="00396544"/>
    <w:rsid w:val="00396681"/>
    <w:rsid w:val="00396AF4"/>
    <w:rsid w:val="00396DA5"/>
    <w:rsid w:val="00396E2B"/>
    <w:rsid w:val="00396EB6"/>
    <w:rsid w:val="0039707A"/>
    <w:rsid w:val="003970C6"/>
    <w:rsid w:val="00397196"/>
    <w:rsid w:val="003973D5"/>
    <w:rsid w:val="003973DE"/>
    <w:rsid w:val="003973EA"/>
    <w:rsid w:val="00397720"/>
    <w:rsid w:val="003977C1"/>
    <w:rsid w:val="003979C0"/>
    <w:rsid w:val="00397BA4"/>
    <w:rsid w:val="00397C7A"/>
    <w:rsid w:val="00397D33"/>
    <w:rsid w:val="00397DDF"/>
    <w:rsid w:val="00397DE9"/>
    <w:rsid w:val="003A0134"/>
    <w:rsid w:val="003A046F"/>
    <w:rsid w:val="003A05E2"/>
    <w:rsid w:val="003A05E4"/>
    <w:rsid w:val="003A08C7"/>
    <w:rsid w:val="003A0941"/>
    <w:rsid w:val="003A09B5"/>
    <w:rsid w:val="003A0AD2"/>
    <w:rsid w:val="003A10DF"/>
    <w:rsid w:val="003A1199"/>
    <w:rsid w:val="003A1344"/>
    <w:rsid w:val="003A147C"/>
    <w:rsid w:val="003A1574"/>
    <w:rsid w:val="003A15BC"/>
    <w:rsid w:val="003A18B3"/>
    <w:rsid w:val="003A18DB"/>
    <w:rsid w:val="003A1A8D"/>
    <w:rsid w:val="003A1A95"/>
    <w:rsid w:val="003A1A9A"/>
    <w:rsid w:val="003A1C11"/>
    <w:rsid w:val="003A1F1F"/>
    <w:rsid w:val="003A2001"/>
    <w:rsid w:val="003A262F"/>
    <w:rsid w:val="003A2643"/>
    <w:rsid w:val="003A26DA"/>
    <w:rsid w:val="003A29BB"/>
    <w:rsid w:val="003A2A76"/>
    <w:rsid w:val="003A2B86"/>
    <w:rsid w:val="003A2E99"/>
    <w:rsid w:val="003A2EFF"/>
    <w:rsid w:val="003A31C5"/>
    <w:rsid w:val="003A33C1"/>
    <w:rsid w:val="003A33D3"/>
    <w:rsid w:val="003A37AA"/>
    <w:rsid w:val="003A38F5"/>
    <w:rsid w:val="003A39AE"/>
    <w:rsid w:val="003A39F9"/>
    <w:rsid w:val="003A3AE7"/>
    <w:rsid w:val="003A3D03"/>
    <w:rsid w:val="003A3D5E"/>
    <w:rsid w:val="003A3DC6"/>
    <w:rsid w:val="003A3ED2"/>
    <w:rsid w:val="003A40F0"/>
    <w:rsid w:val="003A41A2"/>
    <w:rsid w:val="003A4349"/>
    <w:rsid w:val="003A43C3"/>
    <w:rsid w:val="003A4510"/>
    <w:rsid w:val="003A4604"/>
    <w:rsid w:val="003A4645"/>
    <w:rsid w:val="003A46CA"/>
    <w:rsid w:val="003A479F"/>
    <w:rsid w:val="003A4825"/>
    <w:rsid w:val="003A4BDC"/>
    <w:rsid w:val="003A4C76"/>
    <w:rsid w:val="003A4D70"/>
    <w:rsid w:val="003A4D97"/>
    <w:rsid w:val="003A4E56"/>
    <w:rsid w:val="003A4F28"/>
    <w:rsid w:val="003A51E5"/>
    <w:rsid w:val="003A5527"/>
    <w:rsid w:val="003A560B"/>
    <w:rsid w:val="003A56CB"/>
    <w:rsid w:val="003A5833"/>
    <w:rsid w:val="003A593B"/>
    <w:rsid w:val="003A598B"/>
    <w:rsid w:val="003A5A35"/>
    <w:rsid w:val="003A5A61"/>
    <w:rsid w:val="003A5B67"/>
    <w:rsid w:val="003A5B7C"/>
    <w:rsid w:val="003A5CE1"/>
    <w:rsid w:val="003A5D00"/>
    <w:rsid w:val="003A5D0D"/>
    <w:rsid w:val="003A5D0E"/>
    <w:rsid w:val="003A613F"/>
    <w:rsid w:val="003A6471"/>
    <w:rsid w:val="003A65C6"/>
    <w:rsid w:val="003A6765"/>
    <w:rsid w:val="003A6C03"/>
    <w:rsid w:val="003A6CFF"/>
    <w:rsid w:val="003A6D3C"/>
    <w:rsid w:val="003A6DAC"/>
    <w:rsid w:val="003A6E52"/>
    <w:rsid w:val="003A6E7A"/>
    <w:rsid w:val="003A6EA7"/>
    <w:rsid w:val="003A7008"/>
    <w:rsid w:val="003A7177"/>
    <w:rsid w:val="003A7187"/>
    <w:rsid w:val="003A73B4"/>
    <w:rsid w:val="003A7446"/>
    <w:rsid w:val="003A74AC"/>
    <w:rsid w:val="003A75EA"/>
    <w:rsid w:val="003A7630"/>
    <w:rsid w:val="003A772F"/>
    <w:rsid w:val="003A7796"/>
    <w:rsid w:val="003A7A26"/>
    <w:rsid w:val="003A7AAD"/>
    <w:rsid w:val="003A7AD1"/>
    <w:rsid w:val="003A7B64"/>
    <w:rsid w:val="003A7BD5"/>
    <w:rsid w:val="003A7C22"/>
    <w:rsid w:val="003A7CCA"/>
    <w:rsid w:val="003A7EA4"/>
    <w:rsid w:val="003B0006"/>
    <w:rsid w:val="003B00BC"/>
    <w:rsid w:val="003B0472"/>
    <w:rsid w:val="003B05E1"/>
    <w:rsid w:val="003B08E0"/>
    <w:rsid w:val="003B092E"/>
    <w:rsid w:val="003B09CD"/>
    <w:rsid w:val="003B0DEF"/>
    <w:rsid w:val="003B0E12"/>
    <w:rsid w:val="003B0F4C"/>
    <w:rsid w:val="003B0FCE"/>
    <w:rsid w:val="003B1022"/>
    <w:rsid w:val="003B10A9"/>
    <w:rsid w:val="003B113F"/>
    <w:rsid w:val="003B1472"/>
    <w:rsid w:val="003B1488"/>
    <w:rsid w:val="003B148D"/>
    <w:rsid w:val="003B1527"/>
    <w:rsid w:val="003B152E"/>
    <w:rsid w:val="003B1551"/>
    <w:rsid w:val="003B1611"/>
    <w:rsid w:val="003B1644"/>
    <w:rsid w:val="003B1710"/>
    <w:rsid w:val="003B1867"/>
    <w:rsid w:val="003B18AB"/>
    <w:rsid w:val="003B1A7F"/>
    <w:rsid w:val="003B1D80"/>
    <w:rsid w:val="003B1FB1"/>
    <w:rsid w:val="003B210C"/>
    <w:rsid w:val="003B217F"/>
    <w:rsid w:val="003B245E"/>
    <w:rsid w:val="003B24E7"/>
    <w:rsid w:val="003B2687"/>
    <w:rsid w:val="003B2843"/>
    <w:rsid w:val="003B287E"/>
    <w:rsid w:val="003B2C7F"/>
    <w:rsid w:val="003B2CD2"/>
    <w:rsid w:val="003B2E2C"/>
    <w:rsid w:val="003B2F5D"/>
    <w:rsid w:val="003B3014"/>
    <w:rsid w:val="003B3034"/>
    <w:rsid w:val="003B3088"/>
    <w:rsid w:val="003B30B0"/>
    <w:rsid w:val="003B314A"/>
    <w:rsid w:val="003B31E1"/>
    <w:rsid w:val="003B31E8"/>
    <w:rsid w:val="003B3363"/>
    <w:rsid w:val="003B33BB"/>
    <w:rsid w:val="003B340E"/>
    <w:rsid w:val="003B3417"/>
    <w:rsid w:val="003B342E"/>
    <w:rsid w:val="003B34B3"/>
    <w:rsid w:val="003B35BC"/>
    <w:rsid w:val="003B369C"/>
    <w:rsid w:val="003B389C"/>
    <w:rsid w:val="003B39AC"/>
    <w:rsid w:val="003B3D6F"/>
    <w:rsid w:val="003B3DDB"/>
    <w:rsid w:val="003B40CB"/>
    <w:rsid w:val="003B42C9"/>
    <w:rsid w:val="003B4403"/>
    <w:rsid w:val="003B455C"/>
    <w:rsid w:val="003B460E"/>
    <w:rsid w:val="003B4623"/>
    <w:rsid w:val="003B46B6"/>
    <w:rsid w:val="003B4710"/>
    <w:rsid w:val="003B4778"/>
    <w:rsid w:val="003B4D88"/>
    <w:rsid w:val="003B4E17"/>
    <w:rsid w:val="003B5111"/>
    <w:rsid w:val="003B532B"/>
    <w:rsid w:val="003B5504"/>
    <w:rsid w:val="003B558C"/>
    <w:rsid w:val="003B5722"/>
    <w:rsid w:val="003B59E3"/>
    <w:rsid w:val="003B5A1A"/>
    <w:rsid w:val="003B5A6E"/>
    <w:rsid w:val="003B5AE6"/>
    <w:rsid w:val="003B5E9E"/>
    <w:rsid w:val="003B5EB4"/>
    <w:rsid w:val="003B60B9"/>
    <w:rsid w:val="003B60E7"/>
    <w:rsid w:val="003B653C"/>
    <w:rsid w:val="003B658C"/>
    <w:rsid w:val="003B668B"/>
    <w:rsid w:val="003B690E"/>
    <w:rsid w:val="003B6A0C"/>
    <w:rsid w:val="003B6E50"/>
    <w:rsid w:val="003B7127"/>
    <w:rsid w:val="003B7519"/>
    <w:rsid w:val="003B761E"/>
    <w:rsid w:val="003B7709"/>
    <w:rsid w:val="003B7761"/>
    <w:rsid w:val="003B77AF"/>
    <w:rsid w:val="003B7B64"/>
    <w:rsid w:val="003B7C66"/>
    <w:rsid w:val="003B7D23"/>
    <w:rsid w:val="003C01D0"/>
    <w:rsid w:val="003C0297"/>
    <w:rsid w:val="003C03AD"/>
    <w:rsid w:val="003C05F7"/>
    <w:rsid w:val="003C0774"/>
    <w:rsid w:val="003C084E"/>
    <w:rsid w:val="003C0881"/>
    <w:rsid w:val="003C0A74"/>
    <w:rsid w:val="003C0BA5"/>
    <w:rsid w:val="003C0DDF"/>
    <w:rsid w:val="003C0DF3"/>
    <w:rsid w:val="003C0F01"/>
    <w:rsid w:val="003C0FAE"/>
    <w:rsid w:val="003C10FD"/>
    <w:rsid w:val="003C124E"/>
    <w:rsid w:val="003C133B"/>
    <w:rsid w:val="003C1341"/>
    <w:rsid w:val="003C19E8"/>
    <w:rsid w:val="003C1C3A"/>
    <w:rsid w:val="003C1CED"/>
    <w:rsid w:val="003C1D5F"/>
    <w:rsid w:val="003C1DD6"/>
    <w:rsid w:val="003C1E7C"/>
    <w:rsid w:val="003C1EF7"/>
    <w:rsid w:val="003C1F37"/>
    <w:rsid w:val="003C1FCF"/>
    <w:rsid w:val="003C2168"/>
    <w:rsid w:val="003C21DA"/>
    <w:rsid w:val="003C2368"/>
    <w:rsid w:val="003C2474"/>
    <w:rsid w:val="003C249C"/>
    <w:rsid w:val="003C2537"/>
    <w:rsid w:val="003C26E3"/>
    <w:rsid w:val="003C2751"/>
    <w:rsid w:val="003C2791"/>
    <w:rsid w:val="003C28DA"/>
    <w:rsid w:val="003C2AFB"/>
    <w:rsid w:val="003C3184"/>
    <w:rsid w:val="003C3215"/>
    <w:rsid w:val="003C32AB"/>
    <w:rsid w:val="003C3612"/>
    <w:rsid w:val="003C37C7"/>
    <w:rsid w:val="003C37FC"/>
    <w:rsid w:val="003C398D"/>
    <w:rsid w:val="003C39EE"/>
    <w:rsid w:val="003C3A7E"/>
    <w:rsid w:val="003C3B37"/>
    <w:rsid w:val="003C3C74"/>
    <w:rsid w:val="003C3CFA"/>
    <w:rsid w:val="003C3D59"/>
    <w:rsid w:val="003C3EF7"/>
    <w:rsid w:val="003C427D"/>
    <w:rsid w:val="003C44DC"/>
    <w:rsid w:val="003C47E0"/>
    <w:rsid w:val="003C4866"/>
    <w:rsid w:val="003C4943"/>
    <w:rsid w:val="003C4A50"/>
    <w:rsid w:val="003C4A5B"/>
    <w:rsid w:val="003C4AA1"/>
    <w:rsid w:val="003C4B04"/>
    <w:rsid w:val="003C4C48"/>
    <w:rsid w:val="003C4CE4"/>
    <w:rsid w:val="003C4D13"/>
    <w:rsid w:val="003C4DF9"/>
    <w:rsid w:val="003C4E53"/>
    <w:rsid w:val="003C53C2"/>
    <w:rsid w:val="003C5665"/>
    <w:rsid w:val="003C5B05"/>
    <w:rsid w:val="003C60AB"/>
    <w:rsid w:val="003C62F6"/>
    <w:rsid w:val="003C630F"/>
    <w:rsid w:val="003C6346"/>
    <w:rsid w:val="003C6630"/>
    <w:rsid w:val="003C672A"/>
    <w:rsid w:val="003C6752"/>
    <w:rsid w:val="003C6780"/>
    <w:rsid w:val="003C67EF"/>
    <w:rsid w:val="003C67F2"/>
    <w:rsid w:val="003C6A50"/>
    <w:rsid w:val="003C6B14"/>
    <w:rsid w:val="003C6CF4"/>
    <w:rsid w:val="003C6CFD"/>
    <w:rsid w:val="003C6EF5"/>
    <w:rsid w:val="003C6FA5"/>
    <w:rsid w:val="003C710A"/>
    <w:rsid w:val="003C722A"/>
    <w:rsid w:val="003C7270"/>
    <w:rsid w:val="003C72F0"/>
    <w:rsid w:val="003C738E"/>
    <w:rsid w:val="003C7544"/>
    <w:rsid w:val="003C7561"/>
    <w:rsid w:val="003C75FF"/>
    <w:rsid w:val="003C76BC"/>
    <w:rsid w:val="003C76C5"/>
    <w:rsid w:val="003C776F"/>
    <w:rsid w:val="003C77BE"/>
    <w:rsid w:val="003C7908"/>
    <w:rsid w:val="003C7923"/>
    <w:rsid w:val="003C79A5"/>
    <w:rsid w:val="003C7B01"/>
    <w:rsid w:val="003C7DB1"/>
    <w:rsid w:val="003D0598"/>
    <w:rsid w:val="003D09AA"/>
    <w:rsid w:val="003D0AF9"/>
    <w:rsid w:val="003D0C20"/>
    <w:rsid w:val="003D0D25"/>
    <w:rsid w:val="003D0D2C"/>
    <w:rsid w:val="003D0E0F"/>
    <w:rsid w:val="003D0E7A"/>
    <w:rsid w:val="003D0EB2"/>
    <w:rsid w:val="003D0F54"/>
    <w:rsid w:val="003D118F"/>
    <w:rsid w:val="003D17EC"/>
    <w:rsid w:val="003D1AF3"/>
    <w:rsid w:val="003D1DEE"/>
    <w:rsid w:val="003D1F0A"/>
    <w:rsid w:val="003D1FC5"/>
    <w:rsid w:val="003D2060"/>
    <w:rsid w:val="003D218F"/>
    <w:rsid w:val="003D221A"/>
    <w:rsid w:val="003D241B"/>
    <w:rsid w:val="003D24C1"/>
    <w:rsid w:val="003D25E9"/>
    <w:rsid w:val="003D26DB"/>
    <w:rsid w:val="003D2923"/>
    <w:rsid w:val="003D2961"/>
    <w:rsid w:val="003D2D25"/>
    <w:rsid w:val="003D2F0A"/>
    <w:rsid w:val="003D2F1B"/>
    <w:rsid w:val="003D2FAE"/>
    <w:rsid w:val="003D2FB2"/>
    <w:rsid w:val="003D32F3"/>
    <w:rsid w:val="003D3369"/>
    <w:rsid w:val="003D34BA"/>
    <w:rsid w:val="003D375A"/>
    <w:rsid w:val="003D3A00"/>
    <w:rsid w:val="003D3B7A"/>
    <w:rsid w:val="003D3C51"/>
    <w:rsid w:val="003D3F99"/>
    <w:rsid w:val="003D400A"/>
    <w:rsid w:val="003D4071"/>
    <w:rsid w:val="003D40D1"/>
    <w:rsid w:val="003D4254"/>
    <w:rsid w:val="003D4490"/>
    <w:rsid w:val="003D4570"/>
    <w:rsid w:val="003D470B"/>
    <w:rsid w:val="003D4714"/>
    <w:rsid w:val="003D4855"/>
    <w:rsid w:val="003D49E9"/>
    <w:rsid w:val="003D4B07"/>
    <w:rsid w:val="003D4BFB"/>
    <w:rsid w:val="003D4CF8"/>
    <w:rsid w:val="003D4DFD"/>
    <w:rsid w:val="003D505D"/>
    <w:rsid w:val="003D52C0"/>
    <w:rsid w:val="003D56A6"/>
    <w:rsid w:val="003D58DE"/>
    <w:rsid w:val="003D5A7F"/>
    <w:rsid w:val="003D5E9B"/>
    <w:rsid w:val="003D5EBD"/>
    <w:rsid w:val="003D5F71"/>
    <w:rsid w:val="003D6166"/>
    <w:rsid w:val="003D6183"/>
    <w:rsid w:val="003D61EE"/>
    <w:rsid w:val="003D629A"/>
    <w:rsid w:val="003D6472"/>
    <w:rsid w:val="003D64FD"/>
    <w:rsid w:val="003D659E"/>
    <w:rsid w:val="003D66A0"/>
    <w:rsid w:val="003D6753"/>
    <w:rsid w:val="003D688D"/>
    <w:rsid w:val="003D69E9"/>
    <w:rsid w:val="003D706E"/>
    <w:rsid w:val="003D7102"/>
    <w:rsid w:val="003D7129"/>
    <w:rsid w:val="003D71E3"/>
    <w:rsid w:val="003D7338"/>
    <w:rsid w:val="003D7440"/>
    <w:rsid w:val="003D7818"/>
    <w:rsid w:val="003D7BC2"/>
    <w:rsid w:val="003D7CA1"/>
    <w:rsid w:val="003D7CD8"/>
    <w:rsid w:val="003D7CF6"/>
    <w:rsid w:val="003D7F36"/>
    <w:rsid w:val="003D7F7E"/>
    <w:rsid w:val="003D7FB6"/>
    <w:rsid w:val="003E01AF"/>
    <w:rsid w:val="003E03FC"/>
    <w:rsid w:val="003E06BD"/>
    <w:rsid w:val="003E071F"/>
    <w:rsid w:val="003E0A18"/>
    <w:rsid w:val="003E0C9B"/>
    <w:rsid w:val="003E0D6A"/>
    <w:rsid w:val="003E0E72"/>
    <w:rsid w:val="003E10D9"/>
    <w:rsid w:val="003E1269"/>
    <w:rsid w:val="003E1394"/>
    <w:rsid w:val="003E1577"/>
    <w:rsid w:val="003E1724"/>
    <w:rsid w:val="003E18E2"/>
    <w:rsid w:val="003E19BA"/>
    <w:rsid w:val="003E19EA"/>
    <w:rsid w:val="003E1D88"/>
    <w:rsid w:val="003E1E93"/>
    <w:rsid w:val="003E214F"/>
    <w:rsid w:val="003E2252"/>
    <w:rsid w:val="003E2356"/>
    <w:rsid w:val="003E2477"/>
    <w:rsid w:val="003E2599"/>
    <w:rsid w:val="003E273A"/>
    <w:rsid w:val="003E2C1C"/>
    <w:rsid w:val="003E2C68"/>
    <w:rsid w:val="003E2DE2"/>
    <w:rsid w:val="003E2E81"/>
    <w:rsid w:val="003E2EB3"/>
    <w:rsid w:val="003E3028"/>
    <w:rsid w:val="003E3029"/>
    <w:rsid w:val="003E3175"/>
    <w:rsid w:val="003E3229"/>
    <w:rsid w:val="003E3410"/>
    <w:rsid w:val="003E3570"/>
    <w:rsid w:val="003E36E4"/>
    <w:rsid w:val="003E377D"/>
    <w:rsid w:val="003E3932"/>
    <w:rsid w:val="003E3ACC"/>
    <w:rsid w:val="003E3B7B"/>
    <w:rsid w:val="003E3C66"/>
    <w:rsid w:val="003E41FB"/>
    <w:rsid w:val="003E41FC"/>
    <w:rsid w:val="003E43C9"/>
    <w:rsid w:val="003E43D4"/>
    <w:rsid w:val="003E466A"/>
    <w:rsid w:val="003E466C"/>
    <w:rsid w:val="003E46DB"/>
    <w:rsid w:val="003E4700"/>
    <w:rsid w:val="003E4781"/>
    <w:rsid w:val="003E47F0"/>
    <w:rsid w:val="003E48B0"/>
    <w:rsid w:val="003E4E99"/>
    <w:rsid w:val="003E5304"/>
    <w:rsid w:val="003E537C"/>
    <w:rsid w:val="003E539A"/>
    <w:rsid w:val="003E54EA"/>
    <w:rsid w:val="003E56CB"/>
    <w:rsid w:val="003E56D0"/>
    <w:rsid w:val="003E596D"/>
    <w:rsid w:val="003E5C94"/>
    <w:rsid w:val="003E5E42"/>
    <w:rsid w:val="003E5F7F"/>
    <w:rsid w:val="003E6040"/>
    <w:rsid w:val="003E664C"/>
    <w:rsid w:val="003E6729"/>
    <w:rsid w:val="003E6800"/>
    <w:rsid w:val="003E6809"/>
    <w:rsid w:val="003E681E"/>
    <w:rsid w:val="003E691D"/>
    <w:rsid w:val="003E6C31"/>
    <w:rsid w:val="003E6CDE"/>
    <w:rsid w:val="003E6FE5"/>
    <w:rsid w:val="003E72F9"/>
    <w:rsid w:val="003E7BC7"/>
    <w:rsid w:val="003E7D18"/>
    <w:rsid w:val="003E7D7C"/>
    <w:rsid w:val="003E7DC2"/>
    <w:rsid w:val="003E7F50"/>
    <w:rsid w:val="003F017A"/>
    <w:rsid w:val="003F04DB"/>
    <w:rsid w:val="003F0556"/>
    <w:rsid w:val="003F0565"/>
    <w:rsid w:val="003F0665"/>
    <w:rsid w:val="003F0A82"/>
    <w:rsid w:val="003F0ADE"/>
    <w:rsid w:val="003F0BE2"/>
    <w:rsid w:val="003F0CCF"/>
    <w:rsid w:val="003F0D25"/>
    <w:rsid w:val="003F110E"/>
    <w:rsid w:val="003F1157"/>
    <w:rsid w:val="003F1223"/>
    <w:rsid w:val="003F133A"/>
    <w:rsid w:val="003F143F"/>
    <w:rsid w:val="003F1574"/>
    <w:rsid w:val="003F15F2"/>
    <w:rsid w:val="003F1805"/>
    <w:rsid w:val="003F1CC7"/>
    <w:rsid w:val="003F1D3C"/>
    <w:rsid w:val="003F204C"/>
    <w:rsid w:val="003F2058"/>
    <w:rsid w:val="003F2132"/>
    <w:rsid w:val="003F213D"/>
    <w:rsid w:val="003F23E5"/>
    <w:rsid w:val="003F2479"/>
    <w:rsid w:val="003F2609"/>
    <w:rsid w:val="003F2633"/>
    <w:rsid w:val="003F2744"/>
    <w:rsid w:val="003F27AE"/>
    <w:rsid w:val="003F282F"/>
    <w:rsid w:val="003F2830"/>
    <w:rsid w:val="003F28BE"/>
    <w:rsid w:val="003F2AFD"/>
    <w:rsid w:val="003F2D74"/>
    <w:rsid w:val="003F2D89"/>
    <w:rsid w:val="003F3059"/>
    <w:rsid w:val="003F309A"/>
    <w:rsid w:val="003F312E"/>
    <w:rsid w:val="003F31BA"/>
    <w:rsid w:val="003F31D8"/>
    <w:rsid w:val="003F3428"/>
    <w:rsid w:val="003F3573"/>
    <w:rsid w:val="003F358A"/>
    <w:rsid w:val="003F3687"/>
    <w:rsid w:val="003F36B4"/>
    <w:rsid w:val="003F378E"/>
    <w:rsid w:val="003F37AA"/>
    <w:rsid w:val="003F38A8"/>
    <w:rsid w:val="003F38C6"/>
    <w:rsid w:val="003F3A52"/>
    <w:rsid w:val="003F3AB9"/>
    <w:rsid w:val="003F3C0D"/>
    <w:rsid w:val="003F3D82"/>
    <w:rsid w:val="003F3E0D"/>
    <w:rsid w:val="003F3FFA"/>
    <w:rsid w:val="003F40D4"/>
    <w:rsid w:val="003F40F1"/>
    <w:rsid w:val="003F43D0"/>
    <w:rsid w:val="003F456B"/>
    <w:rsid w:val="003F4787"/>
    <w:rsid w:val="003F479F"/>
    <w:rsid w:val="003F4803"/>
    <w:rsid w:val="003F4A5B"/>
    <w:rsid w:val="003F4CA1"/>
    <w:rsid w:val="003F4D55"/>
    <w:rsid w:val="003F4D97"/>
    <w:rsid w:val="003F4EDA"/>
    <w:rsid w:val="003F503E"/>
    <w:rsid w:val="003F5155"/>
    <w:rsid w:val="003F51D1"/>
    <w:rsid w:val="003F5403"/>
    <w:rsid w:val="003F55F0"/>
    <w:rsid w:val="003F56FC"/>
    <w:rsid w:val="003F578F"/>
    <w:rsid w:val="003F5913"/>
    <w:rsid w:val="003F5963"/>
    <w:rsid w:val="003F59AB"/>
    <w:rsid w:val="003F5A7D"/>
    <w:rsid w:val="003F5B67"/>
    <w:rsid w:val="003F5B8E"/>
    <w:rsid w:val="003F5C21"/>
    <w:rsid w:val="003F5DE0"/>
    <w:rsid w:val="003F6145"/>
    <w:rsid w:val="003F648E"/>
    <w:rsid w:val="003F64AF"/>
    <w:rsid w:val="003F6587"/>
    <w:rsid w:val="003F68C9"/>
    <w:rsid w:val="003F690E"/>
    <w:rsid w:val="003F69F0"/>
    <w:rsid w:val="003F6A7C"/>
    <w:rsid w:val="003F6D8C"/>
    <w:rsid w:val="003F6E0F"/>
    <w:rsid w:val="003F6F2E"/>
    <w:rsid w:val="003F6F84"/>
    <w:rsid w:val="003F6FEC"/>
    <w:rsid w:val="003F70A7"/>
    <w:rsid w:val="003F72AA"/>
    <w:rsid w:val="003F73C1"/>
    <w:rsid w:val="003F73F1"/>
    <w:rsid w:val="003F73F7"/>
    <w:rsid w:val="003F74B2"/>
    <w:rsid w:val="003F757A"/>
    <w:rsid w:val="003F7A70"/>
    <w:rsid w:val="003F7C20"/>
    <w:rsid w:val="003F7F3E"/>
    <w:rsid w:val="0040011E"/>
    <w:rsid w:val="00400137"/>
    <w:rsid w:val="0040017F"/>
    <w:rsid w:val="00400224"/>
    <w:rsid w:val="00400271"/>
    <w:rsid w:val="0040036C"/>
    <w:rsid w:val="0040051C"/>
    <w:rsid w:val="00400611"/>
    <w:rsid w:val="00400700"/>
    <w:rsid w:val="0040081E"/>
    <w:rsid w:val="004008AC"/>
    <w:rsid w:val="00400B92"/>
    <w:rsid w:val="00400ED1"/>
    <w:rsid w:val="004010F8"/>
    <w:rsid w:val="0040125E"/>
    <w:rsid w:val="004012EF"/>
    <w:rsid w:val="004013A9"/>
    <w:rsid w:val="0040148C"/>
    <w:rsid w:val="004017D3"/>
    <w:rsid w:val="004019E2"/>
    <w:rsid w:val="00401BD6"/>
    <w:rsid w:val="00401C31"/>
    <w:rsid w:val="00401C44"/>
    <w:rsid w:val="00401DE2"/>
    <w:rsid w:val="00401F3A"/>
    <w:rsid w:val="0040237F"/>
    <w:rsid w:val="0040273B"/>
    <w:rsid w:val="00402962"/>
    <w:rsid w:val="00402A57"/>
    <w:rsid w:val="00402D7A"/>
    <w:rsid w:val="00402E3D"/>
    <w:rsid w:val="0040311A"/>
    <w:rsid w:val="004032BA"/>
    <w:rsid w:val="00403359"/>
    <w:rsid w:val="004033B1"/>
    <w:rsid w:val="004034D1"/>
    <w:rsid w:val="00403812"/>
    <w:rsid w:val="004038B5"/>
    <w:rsid w:val="004038BA"/>
    <w:rsid w:val="0040397C"/>
    <w:rsid w:val="00403D30"/>
    <w:rsid w:val="00403D74"/>
    <w:rsid w:val="00403DCA"/>
    <w:rsid w:val="004041F8"/>
    <w:rsid w:val="00404264"/>
    <w:rsid w:val="004043BB"/>
    <w:rsid w:val="0040459F"/>
    <w:rsid w:val="00404781"/>
    <w:rsid w:val="00404C0A"/>
    <w:rsid w:val="00404D6B"/>
    <w:rsid w:val="00404DAC"/>
    <w:rsid w:val="0040526F"/>
    <w:rsid w:val="0040536B"/>
    <w:rsid w:val="004053ED"/>
    <w:rsid w:val="0040544B"/>
    <w:rsid w:val="00405510"/>
    <w:rsid w:val="00405562"/>
    <w:rsid w:val="00405787"/>
    <w:rsid w:val="0040578B"/>
    <w:rsid w:val="00405877"/>
    <w:rsid w:val="00405AF5"/>
    <w:rsid w:val="00405B16"/>
    <w:rsid w:val="00405B33"/>
    <w:rsid w:val="00405B72"/>
    <w:rsid w:val="00405D9D"/>
    <w:rsid w:val="00405E88"/>
    <w:rsid w:val="00405F17"/>
    <w:rsid w:val="0040617B"/>
    <w:rsid w:val="0040639E"/>
    <w:rsid w:val="004065B5"/>
    <w:rsid w:val="00406719"/>
    <w:rsid w:val="00406823"/>
    <w:rsid w:val="004069A3"/>
    <w:rsid w:val="00406A06"/>
    <w:rsid w:val="00406BA7"/>
    <w:rsid w:val="00406E83"/>
    <w:rsid w:val="00406F49"/>
    <w:rsid w:val="00407215"/>
    <w:rsid w:val="00407290"/>
    <w:rsid w:val="0040759C"/>
    <w:rsid w:val="00407777"/>
    <w:rsid w:val="004077E0"/>
    <w:rsid w:val="00407BBB"/>
    <w:rsid w:val="00407BF4"/>
    <w:rsid w:val="00407D9C"/>
    <w:rsid w:val="00407DE2"/>
    <w:rsid w:val="00407E86"/>
    <w:rsid w:val="00407F1B"/>
    <w:rsid w:val="00407F5F"/>
    <w:rsid w:val="00407F9B"/>
    <w:rsid w:val="00407FBE"/>
    <w:rsid w:val="0041000F"/>
    <w:rsid w:val="00410221"/>
    <w:rsid w:val="00410380"/>
    <w:rsid w:val="004105B2"/>
    <w:rsid w:val="0041072E"/>
    <w:rsid w:val="0041089C"/>
    <w:rsid w:val="00410AFF"/>
    <w:rsid w:val="00410C44"/>
    <w:rsid w:val="00410CFE"/>
    <w:rsid w:val="00410D26"/>
    <w:rsid w:val="00410F89"/>
    <w:rsid w:val="00410FAF"/>
    <w:rsid w:val="004110D7"/>
    <w:rsid w:val="00411279"/>
    <w:rsid w:val="00411341"/>
    <w:rsid w:val="0041169F"/>
    <w:rsid w:val="00411790"/>
    <w:rsid w:val="00411961"/>
    <w:rsid w:val="004119FD"/>
    <w:rsid w:val="00411A11"/>
    <w:rsid w:val="00411AD1"/>
    <w:rsid w:val="00411E31"/>
    <w:rsid w:val="0041213A"/>
    <w:rsid w:val="00412408"/>
    <w:rsid w:val="00412416"/>
    <w:rsid w:val="00412608"/>
    <w:rsid w:val="00412E2B"/>
    <w:rsid w:val="00412E4E"/>
    <w:rsid w:val="00412E61"/>
    <w:rsid w:val="00412F10"/>
    <w:rsid w:val="00412FDB"/>
    <w:rsid w:val="00413037"/>
    <w:rsid w:val="0041307C"/>
    <w:rsid w:val="0041332D"/>
    <w:rsid w:val="0041332F"/>
    <w:rsid w:val="004133F0"/>
    <w:rsid w:val="00413441"/>
    <w:rsid w:val="0041346C"/>
    <w:rsid w:val="00413507"/>
    <w:rsid w:val="0041360E"/>
    <w:rsid w:val="004137D7"/>
    <w:rsid w:val="004137F7"/>
    <w:rsid w:val="004138D1"/>
    <w:rsid w:val="00413C53"/>
    <w:rsid w:val="00413E3E"/>
    <w:rsid w:val="00413EBE"/>
    <w:rsid w:val="00413F7D"/>
    <w:rsid w:val="00414074"/>
    <w:rsid w:val="004140E5"/>
    <w:rsid w:val="00414106"/>
    <w:rsid w:val="0041423E"/>
    <w:rsid w:val="00414289"/>
    <w:rsid w:val="00414297"/>
    <w:rsid w:val="00414349"/>
    <w:rsid w:val="004148EA"/>
    <w:rsid w:val="004149E1"/>
    <w:rsid w:val="00414A7C"/>
    <w:rsid w:val="00414AC7"/>
    <w:rsid w:val="00414B8F"/>
    <w:rsid w:val="00414BDD"/>
    <w:rsid w:val="00414CAD"/>
    <w:rsid w:val="00414F7D"/>
    <w:rsid w:val="00414FB2"/>
    <w:rsid w:val="004151DC"/>
    <w:rsid w:val="004151E4"/>
    <w:rsid w:val="00415348"/>
    <w:rsid w:val="00415676"/>
    <w:rsid w:val="00415759"/>
    <w:rsid w:val="00415895"/>
    <w:rsid w:val="004159FB"/>
    <w:rsid w:val="00415BB3"/>
    <w:rsid w:val="00415D45"/>
    <w:rsid w:val="00415F25"/>
    <w:rsid w:val="00415FBC"/>
    <w:rsid w:val="00415FE4"/>
    <w:rsid w:val="00416020"/>
    <w:rsid w:val="004160C0"/>
    <w:rsid w:val="0041644B"/>
    <w:rsid w:val="0041674B"/>
    <w:rsid w:val="00416844"/>
    <w:rsid w:val="004168EB"/>
    <w:rsid w:val="00416A01"/>
    <w:rsid w:val="00416ADD"/>
    <w:rsid w:val="00416B59"/>
    <w:rsid w:val="00416B72"/>
    <w:rsid w:val="00416C11"/>
    <w:rsid w:val="0041700D"/>
    <w:rsid w:val="004174A9"/>
    <w:rsid w:val="00417819"/>
    <w:rsid w:val="0041782F"/>
    <w:rsid w:val="004179E9"/>
    <w:rsid w:val="00417A56"/>
    <w:rsid w:val="00417C79"/>
    <w:rsid w:val="00417E7E"/>
    <w:rsid w:val="00417F4B"/>
    <w:rsid w:val="00417F9B"/>
    <w:rsid w:val="00420065"/>
    <w:rsid w:val="004202B3"/>
    <w:rsid w:val="00420332"/>
    <w:rsid w:val="00420A11"/>
    <w:rsid w:val="00420A42"/>
    <w:rsid w:val="00420DB7"/>
    <w:rsid w:val="00420FA0"/>
    <w:rsid w:val="004210E2"/>
    <w:rsid w:val="0042148E"/>
    <w:rsid w:val="00421715"/>
    <w:rsid w:val="0042175D"/>
    <w:rsid w:val="004218F7"/>
    <w:rsid w:val="00421B67"/>
    <w:rsid w:val="00421B7C"/>
    <w:rsid w:val="00421DC0"/>
    <w:rsid w:val="00421F4C"/>
    <w:rsid w:val="0042213F"/>
    <w:rsid w:val="0042219B"/>
    <w:rsid w:val="00422264"/>
    <w:rsid w:val="00422280"/>
    <w:rsid w:val="004225C7"/>
    <w:rsid w:val="004228CA"/>
    <w:rsid w:val="004229C1"/>
    <w:rsid w:val="00422A00"/>
    <w:rsid w:val="00422AD0"/>
    <w:rsid w:val="00422B8A"/>
    <w:rsid w:val="00422CA6"/>
    <w:rsid w:val="00422CC8"/>
    <w:rsid w:val="00422F47"/>
    <w:rsid w:val="0042306B"/>
    <w:rsid w:val="004233A1"/>
    <w:rsid w:val="004233EF"/>
    <w:rsid w:val="0042367C"/>
    <w:rsid w:val="00423765"/>
    <w:rsid w:val="00423824"/>
    <w:rsid w:val="00423884"/>
    <w:rsid w:val="0042392A"/>
    <w:rsid w:val="00423A07"/>
    <w:rsid w:val="00423ACA"/>
    <w:rsid w:val="00423B22"/>
    <w:rsid w:val="00423B9B"/>
    <w:rsid w:val="00423CA9"/>
    <w:rsid w:val="00423CE1"/>
    <w:rsid w:val="00423D26"/>
    <w:rsid w:val="00423D4E"/>
    <w:rsid w:val="00423F70"/>
    <w:rsid w:val="0042413A"/>
    <w:rsid w:val="00424313"/>
    <w:rsid w:val="004245B7"/>
    <w:rsid w:val="004246B5"/>
    <w:rsid w:val="0042474C"/>
    <w:rsid w:val="00424878"/>
    <w:rsid w:val="004248F0"/>
    <w:rsid w:val="00424A9B"/>
    <w:rsid w:val="00424C07"/>
    <w:rsid w:val="00424EEA"/>
    <w:rsid w:val="00424F3D"/>
    <w:rsid w:val="00424F41"/>
    <w:rsid w:val="0042502B"/>
    <w:rsid w:val="00425094"/>
    <w:rsid w:val="0042525A"/>
    <w:rsid w:val="00425272"/>
    <w:rsid w:val="004252F1"/>
    <w:rsid w:val="0042531A"/>
    <w:rsid w:val="00425398"/>
    <w:rsid w:val="004253A1"/>
    <w:rsid w:val="00425435"/>
    <w:rsid w:val="004254DD"/>
    <w:rsid w:val="004255F3"/>
    <w:rsid w:val="00425618"/>
    <w:rsid w:val="00425683"/>
    <w:rsid w:val="00425794"/>
    <w:rsid w:val="00425A4B"/>
    <w:rsid w:val="00425AFA"/>
    <w:rsid w:val="00425C46"/>
    <w:rsid w:val="00425CB5"/>
    <w:rsid w:val="00425ED5"/>
    <w:rsid w:val="00425F33"/>
    <w:rsid w:val="00426052"/>
    <w:rsid w:val="004262D8"/>
    <w:rsid w:val="004263D7"/>
    <w:rsid w:val="004264A0"/>
    <w:rsid w:val="00426544"/>
    <w:rsid w:val="0042661A"/>
    <w:rsid w:val="00426741"/>
    <w:rsid w:val="00426A45"/>
    <w:rsid w:val="00426AB3"/>
    <w:rsid w:val="00426EB4"/>
    <w:rsid w:val="00426ECC"/>
    <w:rsid w:val="00426F4E"/>
    <w:rsid w:val="0042759F"/>
    <w:rsid w:val="00427687"/>
    <w:rsid w:val="004277B1"/>
    <w:rsid w:val="004277BC"/>
    <w:rsid w:val="004277F3"/>
    <w:rsid w:val="00427E84"/>
    <w:rsid w:val="0043005B"/>
    <w:rsid w:val="00430175"/>
    <w:rsid w:val="0043035C"/>
    <w:rsid w:val="004307F5"/>
    <w:rsid w:val="00430887"/>
    <w:rsid w:val="00430994"/>
    <w:rsid w:val="0043099C"/>
    <w:rsid w:val="00430AF3"/>
    <w:rsid w:val="00430ED1"/>
    <w:rsid w:val="0043119E"/>
    <w:rsid w:val="0043135B"/>
    <w:rsid w:val="00431383"/>
    <w:rsid w:val="004314CF"/>
    <w:rsid w:val="00431672"/>
    <w:rsid w:val="004316D8"/>
    <w:rsid w:val="004317F9"/>
    <w:rsid w:val="00431945"/>
    <w:rsid w:val="00431C40"/>
    <w:rsid w:val="00431E24"/>
    <w:rsid w:val="00431FDD"/>
    <w:rsid w:val="004320C1"/>
    <w:rsid w:val="004321E4"/>
    <w:rsid w:val="00432461"/>
    <w:rsid w:val="00432604"/>
    <w:rsid w:val="00432848"/>
    <w:rsid w:val="0043297C"/>
    <w:rsid w:val="0043299B"/>
    <w:rsid w:val="00432A4D"/>
    <w:rsid w:val="00432A8C"/>
    <w:rsid w:val="00432D33"/>
    <w:rsid w:val="00432E00"/>
    <w:rsid w:val="00432E44"/>
    <w:rsid w:val="004334E8"/>
    <w:rsid w:val="004334F3"/>
    <w:rsid w:val="00433A81"/>
    <w:rsid w:val="00433C21"/>
    <w:rsid w:val="00433DBA"/>
    <w:rsid w:val="00433F39"/>
    <w:rsid w:val="00433F47"/>
    <w:rsid w:val="00433F5B"/>
    <w:rsid w:val="00433FB3"/>
    <w:rsid w:val="004340DC"/>
    <w:rsid w:val="004341A7"/>
    <w:rsid w:val="00434255"/>
    <w:rsid w:val="00434401"/>
    <w:rsid w:val="00434462"/>
    <w:rsid w:val="004344BC"/>
    <w:rsid w:val="004345D8"/>
    <w:rsid w:val="0043465D"/>
    <w:rsid w:val="004346AC"/>
    <w:rsid w:val="0043475D"/>
    <w:rsid w:val="00434762"/>
    <w:rsid w:val="00434816"/>
    <w:rsid w:val="004348C0"/>
    <w:rsid w:val="0043493B"/>
    <w:rsid w:val="004349AC"/>
    <w:rsid w:val="00434C0F"/>
    <w:rsid w:val="00434DAF"/>
    <w:rsid w:val="00434DF7"/>
    <w:rsid w:val="00434E0B"/>
    <w:rsid w:val="00434F30"/>
    <w:rsid w:val="0043511C"/>
    <w:rsid w:val="00435127"/>
    <w:rsid w:val="00435144"/>
    <w:rsid w:val="004351FF"/>
    <w:rsid w:val="00435423"/>
    <w:rsid w:val="00435425"/>
    <w:rsid w:val="00435441"/>
    <w:rsid w:val="00435914"/>
    <w:rsid w:val="00435D38"/>
    <w:rsid w:val="00435DB1"/>
    <w:rsid w:val="00435F6C"/>
    <w:rsid w:val="00436141"/>
    <w:rsid w:val="00436284"/>
    <w:rsid w:val="004366B3"/>
    <w:rsid w:val="0043680B"/>
    <w:rsid w:val="0043685B"/>
    <w:rsid w:val="0043686F"/>
    <w:rsid w:val="00436A4B"/>
    <w:rsid w:val="00436D08"/>
    <w:rsid w:val="00437011"/>
    <w:rsid w:val="0043716A"/>
    <w:rsid w:val="0043759C"/>
    <w:rsid w:val="00437B8B"/>
    <w:rsid w:val="00437CB3"/>
    <w:rsid w:val="00437DED"/>
    <w:rsid w:val="0044007D"/>
    <w:rsid w:val="00440147"/>
    <w:rsid w:val="00440274"/>
    <w:rsid w:val="00440279"/>
    <w:rsid w:val="004406A9"/>
    <w:rsid w:val="00440AAA"/>
    <w:rsid w:val="00440C4C"/>
    <w:rsid w:val="00440CC9"/>
    <w:rsid w:val="00440DD5"/>
    <w:rsid w:val="004411BC"/>
    <w:rsid w:val="00441260"/>
    <w:rsid w:val="0044160B"/>
    <w:rsid w:val="00441623"/>
    <w:rsid w:val="0044193D"/>
    <w:rsid w:val="00441B1E"/>
    <w:rsid w:val="00441B75"/>
    <w:rsid w:val="00441D19"/>
    <w:rsid w:val="0044210F"/>
    <w:rsid w:val="00442245"/>
    <w:rsid w:val="00442273"/>
    <w:rsid w:val="00442388"/>
    <w:rsid w:val="0044240F"/>
    <w:rsid w:val="00442458"/>
    <w:rsid w:val="0044266D"/>
    <w:rsid w:val="00442768"/>
    <w:rsid w:val="0044288C"/>
    <w:rsid w:val="00442961"/>
    <w:rsid w:val="00442A21"/>
    <w:rsid w:val="00442AFB"/>
    <w:rsid w:val="00442B29"/>
    <w:rsid w:val="00443230"/>
    <w:rsid w:val="004435B0"/>
    <w:rsid w:val="00443676"/>
    <w:rsid w:val="00443B26"/>
    <w:rsid w:val="00443B9F"/>
    <w:rsid w:val="00443D87"/>
    <w:rsid w:val="00443E97"/>
    <w:rsid w:val="00444240"/>
    <w:rsid w:val="00444688"/>
    <w:rsid w:val="00444A97"/>
    <w:rsid w:val="00444ADA"/>
    <w:rsid w:val="00444C0D"/>
    <w:rsid w:val="00444C90"/>
    <w:rsid w:val="0044506C"/>
    <w:rsid w:val="00445136"/>
    <w:rsid w:val="0044545B"/>
    <w:rsid w:val="004455CC"/>
    <w:rsid w:val="00445728"/>
    <w:rsid w:val="004458A5"/>
    <w:rsid w:val="00445973"/>
    <w:rsid w:val="00445A7B"/>
    <w:rsid w:val="00445E41"/>
    <w:rsid w:val="00445F69"/>
    <w:rsid w:val="00446188"/>
    <w:rsid w:val="00446236"/>
    <w:rsid w:val="00446329"/>
    <w:rsid w:val="0044663D"/>
    <w:rsid w:val="00446714"/>
    <w:rsid w:val="00446ADB"/>
    <w:rsid w:val="00446C4F"/>
    <w:rsid w:val="00446D09"/>
    <w:rsid w:val="0044712A"/>
    <w:rsid w:val="004471E8"/>
    <w:rsid w:val="0044746D"/>
    <w:rsid w:val="004476AC"/>
    <w:rsid w:val="0044784E"/>
    <w:rsid w:val="00447861"/>
    <w:rsid w:val="0044789F"/>
    <w:rsid w:val="00447904"/>
    <w:rsid w:val="00447A24"/>
    <w:rsid w:val="00447AB1"/>
    <w:rsid w:val="00447F2C"/>
    <w:rsid w:val="00447FD5"/>
    <w:rsid w:val="004502E4"/>
    <w:rsid w:val="004504DF"/>
    <w:rsid w:val="004505DE"/>
    <w:rsid w:val="004506AB"/>
    <w:rsid w:val="0045081A"/>
    <w:rsid w:val="00450B47"/>
    <w:rsid w:val="00450EE8"/>
    <w:rsid w:val="0045100D"/>
    <w:rsid w:val="00451183"/>
    <w:rsid w:val="00451266"/>
    <w:rsid w:val="004513EA"/>
    <w:rsid w:val="00451665"/>
    <w:rsid w:val="00451750"/>
    <w:rsid w:val="004518D5"/>
    <w:rsid w:val="004519B5"/>
    <w:rsid w:val="00451A03"/>
    <w:rsid w:val="00451ACF"/>
    <w:rsid w:val="00451CB4"/>
    <w:rsid w:val="004520CF"/>
    <w:rsid w:val="004521A0"/>
    <w:rsid w:val="00452445"/>
    <w:rsid w:val="00452497"/>
    <w:rsid w:val="004525B8"/>
    <w:rsid w:val="00452704"/>
    <w:rsid w:val="0045292D"/>
    <w:rsid w:val="00452A2F"/>
    <w:rsid w:val="00452AB3"/>
    <w:rsid w:val="00452B33"/>
    <w:rsid w:val="00452B6C"/>
    <w:rsid w:val="00452CA9"/>
    <w:rsid w:val="00452CFC"/>
    <w:rsid w:val="00452ED3"/>
    <w:rsid w:val="00452EDA"/>
    <w:rsid w:val="00452F28"/>
    <w:rsid w:val="00452FD5"/>
    <w:rsid w:val="0045319E"/>
    <w:rsid w:val="004536B8"/>
    <w:rsid w:val="00453B35"/>
    <w:rsid w:val="00453CAD"/>
    <w:rsid w:val="00453D12"/>
    <w:rsid w:val="00453E81"/>
    <w:rsid w:val="00453EDC"/>
    <w:rsid w:val="00453FF9"/>
    <w:rsid w:val="004540FE"/>
    <w:rsid w:val="004545A9"/>
    <w:rsid w:val="00454667"/>
    <w:rsid w:val="0045476F"/>
    <w:rsid w:val="0045481D"/>
    <w:rsid w:val="004548D3"/>
    <w:rsid w:val="00454AFD"/>
    <w:rsid w:val="00454C22"/>
    <w:rsid w:val="00454CE7"/>
    <w:rsid w:val="00454D01"/>
    <w:rsid w:val="00454DA4"/>
    <w:rsid w:val="00454F3F"/>
    <w:rsid w:val="00455207"/>
    <w:rsid w:val="0045523D"/>
    <w:rsid w:val="00455372"/>
    <w:rsid w:val="00455574"/>
    <w:rsid w:val="00455594"/>
    <w:rsid w:val="0045570F"/>
    <w:rsid w:val="00455793"/>
    <w:rsid w:val="00455960"/>
    <w:rsid w:val="00455C99"/>
    <w:rsid w:val="00455D09"/>
    <w:rsid w:val="00455F0B"/>
    <w:rsid w:val="004562CB"/>
    <w:rsid w:val="00456358"/>
    <w:rsid w:val="0045641E"/>
    <w:rsid w:val="004564B0"/>
    <w:rsid w:val="004564F8"/>
    <w:rsid w:val="00456651"/>
    <w:rsid w:val="00456675"/>
    <w:rsid w:val="00456A70"/>
    <w:rsid w:val="00456CE2"/>
    <w:rsid w:val="00456ECC"/>
    <w:rsid w:val="00456F5C"/>
    <w:rsid w:val="0045729B"/>
    <w:rsid w:val="00457384"/>
    <w:rsid w:val="0045783F"/>
    <w:rsid w:val="004578AB"/>
    <w:rsid w:val="00457ABB"/>
    <w:rsid w:val="00457C5A"/>
    <w:rsid w:val="00457C8C"/>
    <w:rsid w:val="00457CB2"/>
    <w:rsid w:val="00457DB5"/>
    <w:rsid w:val="00457EC1"/>
    <w:rsid w:val="00457F1B"/>
    <w:rsid w:val="00457F53"/>
    <w:rsid w:val="00457FD8"/>
    <w:rsid w:val="00457FEB"/>
    <w:rsid w:val="00460028"/>
    <w:rsid w:val="00460274"/>
    <w:rsid w:val="004602E8"/>
    <w:rsid w:val="004603D4"/>
    <w:rsid w:val="00460519"/>
    <w:rsid w:val="004605EB"/>
    <w:rsid w:val="0046060E"/>
    <w:rsid w:val="00460A6B"/>
    <w:rsid w:val="00460F24"/>
    <w:rsid w:val="004610A2"/>
    <w:rsid w:val="004611B9"/>
    <w:rsid w:val="0046120A"/>
    <w:rsid w:val="0046124C"/>
    <w:rsid w:val="004612C6"/>
    <w:rsid w:val="00461380"/>
    <w:rsid w:val="00461451"/>
    <w:rsid w:val="004614E8"/>
    <w:rsid w:val="00461526"/>
    <w:rsid w:val="004615D7"/>
    <w:rsid w:val="004617B8"/>
    <w:rsid w:val="0046187A"/>
    <w:rsid w:val="00461887"/>
    <w:rsid w:val="004618A9"/>
    <w:rsid w:val="004619D8"/>
    <w:rsid w:val="00461ACC"/>
    <w:rsid w:val="00461C3A"/>
    <w:rsid w:val="00461DC2"/>
    <w:rsid w:val="00461EEB"/>
    <w:rsid w:val="00461FE0"/>
    <w:rsid w:val="004620EF"/>
    <w:rsid w:val="0046211F"/>
    <w:rsid w:val="00462196"/>
    <w:rsid w:val="004621F2"/>
    <w:rsid w:val="00462202"/>
    <w:rsid w:val="004624A3"/>
    <w:rsid w:val="004625EA"/>
    <w:rsid w:val="004627FD"/>
    <w:rsid w:val="004628AB"/>
    <w:rsid w:val="004629F8"/>
    <w:rsid w:val="00462B23"/>
    <w:rsid w:val="00462BB6"/>
    <w:rsid w:val="00462BD5"/>
    <w:rsid w:val="00462D2D"/>
    <w:rsid w:val="00462D73"/>
    <w:rsid w:val="00462EA3"/>
    <w:rsid w:val="00462F7B"/>
    <w:rsid w:val="00463343"/>
    <w:rsid w:val="004633AD"/>
    <w:rsid w:val="0046359C"/>
    <w:rsid w:val="004635F8"/>
    <w:rsid w:val="004637DB"/>
    <w:rsid w:val="00463916"/>
    <w:rsid w:val="00463A3C"/>
    <w:rsid w:val="00463A48"/>
    <w:rsid w:val="00463A96"/>
    <w:rsid w:val="00463B8F"/>
    <w:rsid w:val="00463D8C"/>
    <w:rsid w:val="00463D90"/>
    <w:rsid w:val="00463D94"/>
    <w:rsid w:val="00463F1D"/>
    <w:rsid w:val="00463FF6"/>
    <w:rsid w:val="0046400B"/>
    <w:rsid w:val="00464219"/>
    <w:rsid w:val="004643D9"/>
    <w:rsid w:val="00464760"/>
    <w:rsid w:val="00464819"/>
    <w:rsid w:val="004649EA"/>
    <w:rsid w:val="00464C6A"/>
    <w:rsid w:val="00464D9C"/>
    <w:rsid w:val="00464FAB"/>
    <w:rsid w:val="004651ED"/>
    <w:rsid w:val="004651F1"/>
    <w:rsid w:val="00465378"/>
    <w:rsid w:val="004655DE"/>
    <w:rsid w:val="0046592A"/>
    <w:rsid w:val="004659AE"/>
    <w:rsid w:val="004659B5"/>
    <w:rsid w:val="00465B0B"/>
    <w:rsid w:val="00465D58"/>
    <w:rsid w:val="004660ED"/>
    <w:rsid w:val="004662B3"/>
    <w:rsid w:val="004663DD"/>
    <w:rsid w:val="0046646C"/>
    <w:rsid w:val="004666BE"/>
    <w:rsid w:val="00466821"/>
    <w:rsid w:val="00466FFD"/>
    <w:rsid w:val="00467063"/>
    <w:rsid w:val="004670AC"/>
    <w:rsid w:val="00467190"/>
    <w:rsid w:val="004671AE"/>
    <w:rsid w:val="00467236"/>
    <w:rsid w:val="004672C0"/>
    <w:rsid w:val="00467478"/>
    <w:rsid w:val="004674DD"/>
    <w:rsid w:val="004675CA"/>
    <w:rsid w:val="00467710"/>
    <w:rsid w:val="00467865"/>
    <w:rsid w:val="004679BE"/>
    <w:rsid w:val="004679DC"/>
    <w:rsid w:val="00467BA6"/>
    <w:rsid w:val="00467C5F"/>
    <w:rsid w:val="00467E07"/>
    <w:rsid w:val="004701E3"/>
    <w:rsid w:val="004701FF"/>
    <w:rsid w:val="004706CA"/>
    <w:rsid w:val="00470A74"/>
    <w:rsid w:val="00470CD3"/>
    <w:rsid w:val="00470E74"/>
    <w:rsid w:val="00471165"/>
    <w:rsid w:val="00471246"/>
    <w:rsid w:val="00471672"/>
    <w:rsid w:val="0047176C"/>
    <w:rsid w:val="004718A5"/>
    <w:rsid w:val="004718B9"/>
    <w:rsid w:val="00471F30"/>
    <w:rsid w:val="00471F93"/>
    <w:rsid w:val="004722F5"/>
    <w:rsid w:val="00472426"/>
    <w:rsid w:val="00472451"/>
    <w:rsid w:val="004724A6"/>
    <w:rsid w:val="00472710"/>
    <w:rsid w:val="00472864"/>
    <w:rsid w:val="00472887"/>
    <w:rsid w:val="00472AD2"/>
    <w:rsid w:val="00472E2F"/>
    <w:rsid w:val="00473203"/>
    <w:rsid w:val="00473212"/>
    <w:rsid w:val="00473268"/>
    <w:rsid w:val="004732DC"/>
    <w:rsid w:val="004733AF"/>
    <w:rsid w:val="004734F0"/>
    <w:rsid w:val="00473525"/>
    <w:rsid w:val="004739B5"/>
    <w:rsid w:val="004739DD"/>
    <w:rsid w:val="00473A11"/>
    <w:rsid w:val="00473A37"/>
    <w:rsid w:val="00473A52"/>
    <w:rsid w:val="00473B8B"/>
    <w:rsid w:val="00473C6D"/>
    <w:rsid w:val="00473D3B"/>
    <w:rsid w:val="00473D91"/>
    <w:rsid w:val="00473DEA"/>
    <w:rsid w:val="00473E4E"/>
    <w:rsid w:val="00473EDD"/>
    <w:rsid w:val="00473F86"/>
    <w:rsid w:val="004740E9"/>
    <w:rsid w:val="004742D1"/>
    <w:rsid w:val="0047441B"/>
    <w:rsid w:val="0047448B"/>
    <w:rsid w:val="0047463F"/>
    <w:rsid w:val="004746D3"/>
    <w:rsid w:val="004747BE"/>
    <w:rsid w:val="00474804"/>
    <w:rsid w:val="00474AC4"/>
    <w:rsid w:val="00474D6A"/>
    <w:rsid w:val="00474D91"/>
    <w:rsid w:val="00474E97"/>
    <w:rsid w:val="00474EFE"/>
    <w:rsid w:val="00474F19"/>
    <w:rsid w:val="00474F5A"/>
    <w:rsid w:val="00475017"/>
    <w:rsid w:val="00475162"/>
    <w:rsid w:val="00475254"/>
    <w:rsid w:val="004752A5"/>
    <w:rsid w:val="004752DC"/>
    <w:rsid w:val="0047597B"/>
    <w:rsid w:val="00475A30"/>
    <w:rsid w:val="00475A86"/>
    <w:rsid w:val="00475E26"/>
    <w:rsid w:val="00475E55"/>
    <w:rsid w:val="00475F8D"/>
    <w:rsid w:val="00475FF0"/>
    <w:rsid w:val="00476131"/>
    <w:rsid w:val="0047624E"/>
    <w:rsid w:val="00476273"/>
    <w:rsid w:val="004762F5"/>
    <w:rsid w:val="00476400"/>
    <w:rsid w:val="00476525"/>
    <w:rsid w:val="00476650"/>
    <w:rsid w:val="0047683A"/>
    <w:rsid w:val="004768A7"/>
    <w:rsid w:val="00476A8B"/>
    <w:rsid w:val="00476DFB"/>
    <w:rsid w:val="00476E59"/>
    <w:rsid w:val="00476EBA"/>
    <w:rsid w:val="00477410"/>
    <w:rsid w:val="0047778A"/>
    <w:rsid w:val="00477859"/>
    <w:rsid w:val="00477E24"/>
    <w:rsid w:val="00477E76"/>
    <w:rsid w:val="00477E95"/>
    <w:rsid w:val="00480111"/>
    <w:rsid w:val="00480178"/>
    <w:rsid w:val="00480246"/>
    <w:rsid w:val="0048029D"/>
    <w:rsid w:val="00480656"/>
    <w:rsid w:val="00480675"/>
    <w:rsid w:val="00480687"/>
    <w:rsid w:val="00480773"/>
    <w:rsid w:val="00480936"/>
    <w:rsid w:val="00480A8B"/>
    <w:rsid w:val="00480DA4"/>
    <w:rsid w:val="00480E98"/>
    <w:rsid w:val="00480F85"/>
    <w:rsid w:val="004811CB"/>
    <w:rsid w:val="0048141A"/>
    <w:rsid w:val="004818AE"/>
    <w:rsid w:val="004819F2"/>
    <w:rsid w:val="00481C73"/>
    <w:rsid w:val="00481DAA"/>
    <w:rsid w:val="00481DF6"/>
    <w:rsid w:val="00481ED9"/>
    <w:rsid w:val="00482002"/>
    <w:rsid w:val="004820FA"/>
    <w:rsid w:val="004822F0"/>
    <w:rsid w:val="00482320"/>
    <w:rsid w:val="00482412"/>
    <w:rsid w:val="00482535"/>
    <w:rsid w:val="0048272A"/>
    <w:rsid w:val="00482794"/>
    <w:rsid w:val="00482869"/>
    <w:rsid w:val="004828A4"/>
    <w:rsid w:val="00482C5A"/>
    <w:rsid w:val="00482D28"/>
    <w:rsid w:val="00482D3D"/>
    <w:rsid w:val="00482D70"/>
    <w:rsid w:val="00482DA8"/>
    <w:rsid w:val="00482FFC"/>
    <w:rsid w:val="0048323C"/>
    <w:rsid w:val="00483545"/>
    <w:rsid w:val="004836F8"/>
    <w:rsid w:val="00483771"/>
    <w:rsid w:val="0048378D"/>
    <w:rsid w:val="00483877"/>
    <w:rsid w:val="004838AC"/>
    <w:rsid w:val="00483A04"/>
    <w:rsid w:val="004840AA"/>
    <w:rsid w:val="0048429E"/>
    <w:rsid w:val="004843E1"/>
    <w:rsid w:val="00484497"/>
    <w:rsid w:val="0048483A"/>
    <w:rsid w:val="00484ADE"/>
    <w:rsid w:val="00484AFB"/>
    <w:rsid w:val="00484F6E"/>
    <w:rsid w:val="004851CD"/>
    <w:rsid w:val="004852DF"/>
    <w:rsid w:val="004853DB"/>
    <w:rsid w:val="0048566D"/>
    <w:rsid w:val="0048569C"/>
    <w:rsid w:val="004856AD"/>
    <w:rsid w:val="004856E7"/>
    <w:rsid w:val="00485947"/>
    <w:rsid w:val="0048597E"/>
    <w:rsid w:val="004859A6"/>
    <w:rsid w:val="004859D0"/>
    <w:rsid w:val="00485A5D"/>
    <w:rsid w:val="00485BBB"/>
    <w:rsid w:val="00485CC0"/>
    <w:rsid w:val="00486059"/>
    <w:rsid w:val="004860CA"/>
    <w:rsid w:val="00486186"/>
    <w:rsid w:val="004861A9"/>
    <w:rsid w:val="00486283"/>
    <w:rsid w:val="0048629D"/>
    <w:rsid w:val="004862D1"/>
    <w:rsid w:val="004862DB"/>
    <w:rsid w:val="00486511"/>
    <w:rsid w:val="00486853"/>
    <w:rsid w:val="00486965"/>
    <w:rsid w:val="00486ACE"/>
    <w:rsid w:val="00486AEB"/>
    <w:rsid w:val="00486C53"/>
    <w:rsid w:val="00486D67"/>
    <w:rsid w:val="00486DBD"/>
    <w:rsid w:val="0048704A"/>
    <w:rsid w:val="00487314"/>
    <w:rsid w:val="0048765E"/>
    <w:rsid w:val="004876B2"/>
    <w:rsid w:val="00487774"/>
    <w:rsid w:val="00487836"/>
    <w:rsid w:val="004878F6"/>
    <w:rsid w:val="00487A6A"/>
    <w:rsid w:val="00487AB8"/>
    <w:rsid w:val="00487AFD"/>
    <w:rsid w:val="00487CD5"/>
    <w:rsid w:val="00487FBB"/>
    <w:rsid w:val="004900FC"/>
    <w:rsid w:val="00490542"/>
    <w:rsid w:val="00490558"/>
    <w:rsid w:val="00490950"/>
    <w:rsid w:val="00490A9E"/>
    <w:rsid w:val="0049108E"/>
    <w:rsid w:val="004910BB"/>
    <w:rsid w:val="00491130"/>
    <w:rsid w:val="00491171"/>
    <w:rsid w:val="00491352"/>
    <w:rsid w:val="0049147E"/>
    <w:rsid w:val="004915AB"/>
    <w:rsid w:val="0049165B"/>
    <w:rsid w:val="004917BE"/>
    <w:rsid w:val="004918BF"/>
    <w:rsid w:val="00491A85"/>
    <w:rsid w:val="00491C29"/>
    <w:rsid w:val="00491CCF"/>
    <w:rsid w:val="00491E53"/>
    <w:rsid w:val="00491E82"/>
    <w:rsid w:val="00491F56"/>
    <w:rsid w:val="0049205A"/>
    <w:rsid w:val="00492323"/>
    <w:rsid w:val="00492573"/>
    <w:rsid w:val="004927B3"/>
    <w:rsid w:val="00492994"/>
    <w:rsid w:val="00492B12"/>
    <w:rsid w:val="00492BCF"/>
    <w:rsid w:val="00492C26"/>
    <w:rsid w:val="00492E21"/>
    <w:rsid w:val="00492E26"/>
    <w:rsid w:val="00492F3B"/>
    <w:rsid w:val="00493057"/>
    <w:rsid w:val="00493493"/>
    <w:rsid w:val="00493785"/>
    <w:rsid w:val="00493836"/>
    <w:rsid w:val="00493A42"/>
    <w:rsid w:val="00493E3D"/>
    <w:rsid w:val="00493F5B"/>
    <w:rsid w:val="0049400A"/>
    <w:rsid w:val="004940E3"/>
    <w:rsid w:val="004940F4"/>
    <w:rsid w:val="004941CE"/>
    <w:rsid w:val="004942E1"/>
    <w:rsid w:val="0049430C"/>
    <w:rsid w:val="004944D6"/>
    <w:rsid w:val="004944DC"/>
    <w:rsid w:val="004945F3"/>
    <w:rsid w:val="004948A7"/>
    <w:rsid w:val="00494B44"/>
    <w:rsid w:val="00494C36"/>
    <w:rsid w:val="00494CC3"/>
    <w:rsid w:val="00494F77"/>
    <w:rsid w:val="00495013"/>
    <w:rsid w:val="0049501E"/>
    <w:rsid w:val="0049503F"/>
    <w:rsid w:val="004950F8"/>
    <w:rsid w:val="0049538B"/>
    <w:rsid w:val="004953A6"/>
    <w:rsid w:val="00495569"/>
    <w:rsid w:val="004955AF"/>
    <w:rsid w:val="004957CA"/>
    <w:rsid w:val="004959EF"/>
    <w:rsid w:val="00495AE9"/>
    <w:rsid w:val="00495BD7"/>
    <w:rsid w:val="00495C34"/>
    <w:rsid w:val="00495EF1"/>
    <w:rsid w:val="00496579"/>
    <w:rsid w:val="00496A94"/>
    <w:rsid w:val="00496C64"/>
    <w:rsid w:val="00496C7F"/>
    <w:rsid w:val="00496CF6"/>
    <w:rsid w:val="00496DC4"/>
    <w:rsid w:val="00496E8A"/>
    <w:rsid w:val="0049710A"/>
    <w:rsid w:val="004971C6"/>
    <w:rsid w:val="00497229"/>
    <w:rsid w:val="00497447"/>
    <w:rsid w:val="00497788"/>
    <w:rsid w:val="00497A47"/>
    <w:rsid w:val="00497AA5"/>
    <w:rsid w:val="00497ADC"/>
    <w:rsid w:val="00497AE4"/>
    <w:rsid w:val="00497B99"/>
    <w:rsid w:val="00497DA1"/>
    <w:rsid w:val="00497DC4"/>
    <w:rsid w:val="00497E14"/>
    <w:rsid w:val="00497FC9"/>
    <w:rsid w:val="004A00B7"/>
    <w:rsid w:val="004A00BC"/>
    <w:rsid w:val="004A02E2"/>
    <w:rsid w:val="004A0330"/>
    <w:rsid w:val="004A0420"/>
    <w:rsid w:val="004A058B"/>
    <w:rsid w:val="004A0591"/>
    <w:rsid w:val="004A085F"/>
    <w:rsid w:val="004A0870"/>
    <w:rsid w:val="004A0BB7"/>
    <w:rsid w:val="004A0DC7"/>
    <w:rsid w:val="004A0E72"/>
    <w:rsid w:val="004A123D"/>
    <w:rsid w:val="004A12C6"/>
    <w:rsid w:val="004A130A"/>
    <w:rsid w:val="004A14F6"/>
    <w:rsid w:val="004A1584"/>
    <w:rsid w:val="004A15C2"/>
    <w:rsid w:val="004A1923"/>
    <w:rsid w:val="004A192A"/>
    <w:rsid w:val="004A20CF"/>
    <w:rsid w:val="004A22CA"/>
    <w:rsid w:val="004A2384"/>
    <w:rsid w:val="004A238D"/>
    <w:rsid w:val="004A257A"/>
    <w:rsid w:val="004A284B"/>
    <w:rsid w:val="004A2942"/>
    <w:rsid w:val="004A2B02"/>
    <w:rsid w:val="004A30DA"/>
    <w:rsid w:val="004A31E4"/>
    <w:rsid w:val="004A3337"/>
    <w:rsid w:val="004A3423"/>
    <w:rsid w:val="004A3512"/>
    <w:rsid w:val="004A358E"/>
    <w:rsid w:val="004A3607"/>
    <w:rsid w:val="004A3963"/>
    <w:rsid w:val="004A3ABA"/>
    <w:rsid w:val="004A3B7D"/>
    <w:rsid w:val="004A3C22"/>
    <w:rsid w:val="004A3C47"/>
    <w:rsid w:val="004A3DD4"/>
    <w:rsid w:val="004A40FC"/>
    <w:rsid w:val="004A40FE"/>
    <w:rsid w:val="004A428B"/>
    <w:rsid w:val="004A4302"/>
    <w:rsid w:val="004A46A1"/>
    <w:rsid w:val="004A46B9"/>
    <w:rsid w:val="004A4974"/>
    <w:rsid w:val="004A4983"/>
    <w:rsid w:val="004A4FE3"/>
    <w:rsid w:val="004A50F8"/>
    <w:rsid w:val="004A5133"/>
    <w:rsid w:val="004A5257"/>
    <w:rsid w:val="004A5649"/>
    <w:rsid w:val="004A5769"/>
    <w:rsid w:val="004A5ABF"/>
    <w:rsid w:val="004A5D65"/>
    <w:rsid w:val="004A5DD2"/>
    <w:rsid w:val="004A5EDC"/>
    <w:rsid w:val="004A5EE9"/>
    <w:rsid w:val="004A601A"/>
    <w:rsid w:val="004A6069"/>
    <w:rsid w:val="004A60B8"/>
    <w:rsid w:val="004A6440"/>
    <w:rsid w:val="004A64C1"/>
    <w:rsid w:val="004A6573"/>
    <w:rsid w:val="004A65FF"/>
    <w:rsid w:val="004A67D3"/>
    <w:rsid w:val="004A6A7A"/>
    <w:rsid w:val="004A6A8A"/>
    <w:rsid w:val="004A6CC8"/>
    <w:rsid w:val="004A6E65"/>
    <w:rsid w:val="004A6EAF"/>
    <w:rsid w:val="004A6FD2"/>
    <w:rsid w:val="004A7038"/>
    <w:rsid w:val="004A710F"/>
    <w:rsid w:val="004A7119"/>
    <w:rsid w:val="004A7148"/>
    <w:rsid w:val="004A743E"/>
    <w:rsid w:val="004A7663"/>
    <w:rsid w:val="004A7704"/>
    <w:rsid w:val="004A7836"/>
    <w:rsid w:val="004A786A"/>
    <w:rsid w:val="004A789A"/>
    <w:rsid w:val="004A79CD"/>
    <w:rsid w:val="004A7AE7"/>
    <w:rsid w:val="004A7BCF"/>
    <w:rsid w:val="004B01C0"/>
    <w:rsid w:val="004B022D"/>
    <w:rsid w:val="004B029B"/>
    <w:rsid w:val="004B0456"/>
    <w:rsid w:val="004B062A"/>
    <w:rsid w:val="004B074B"/>
    <w:rsid w:val="004B0790"/>
    <w:rsid w:val="004B08B6"/>
    <w:rsid w:val="004B0AC8"/>
    <w:rsid w:val="004B0DC2"/>
    <w:rsid w:val="004B0EE2"/>
    <w:rsid w:val="004B18CA"/>
    <w:rsid w:val="004B1954"/>
    <w:rsid w:val="004B1A4B"/>
    <w:rsid w:val="004B1BDD"/>
    <w:rsid w:val="004B1D99"/>
    <w:rsid w:val="004B1DE5"/>
    <w:rsid w:val="004B1DF3"/>
    <w:rsid w:val="004B21AB"/>
    <w:rsid w:val="004B21B8"/>
    <w:rsid w:val="004B22EF"/>
    <w:rsid w:val="004B23F4"/>
    <w:rsid w:val="004B2497"/>
    <w:rsid w:val="004B25AE"/>
    <w:rsid w:val="004B262A"/>
    <w:rsid w:val="004B28B6"/>
    <w:rsid w:val="004B297B"/>
    <w:rsid w:val="004B2AE2"/>
    <w:rsid w:val="004B2B21"/>
    <w:rsid w:val="004B2C4C"/>
    <w:rsid w:val="004B2CF9"/>
    <w:rsid w:val="004B2F42"/>
    <w:rsid w:val="004B318D"/>
    <w:rsid w:val="004B330B"/>
    <w:rsid w:val="004B33B0"/>
    <w:rsid w:val="004B33B2"/>
    <w:rsid w:val="004B349B"/>
    <w:rsid w:val="004B3954"/>
    <w:rsid w:val="004B39CC"/>
    <w:rsid w:val="004B39D5"/>
    <w:rsid w:val="004B3A05"/>
    <w:rsid w:val="004B4014"/>
    <w:rsid w:val="004B4183"/>
    <w:rsid w:val="004B43A4"/>
    <w:rsid w:val="004B4473"/>
    <w:rsid w:val="004B453A"/>
    <w:rsid w:val="004B45F4"/>
    <w:rsid w:val="004B486D"/>
    <w:rsid w:val="004B4A25"/>
    <w:rsid w:val="004B4A97"/>
    <w:rsid w:val="004B4E69"/>
    <w:rsid w:val="004B4FB1"/>
    <w:rsid w:val="004B5079"/>
    <w:rsid w:val="004B5285"/>
    <w:rsid w:val="004B53B6"/>
    <w:rsid w:val="004B53C0"/>
    <w:rsid w:val="004B5759"/>
    <w:rsid w:val="004B5777"/>
    <w:rsid w:val="004B594C"/>
    <w:rsid w:val="004B5A68"/>
    <w:rsid w:val="004B5A7A"/>
    <w:rsid w:val="004B5BBD"/>
    <w:rsid w:val="004B5D2B"/>
    <w:rsid w:val="004B5D97"/>
    <w:rsid w:val="004B5E54"/>
    <w:rsid w:val="004B6076"/>
    <w:rsid w:val="004B6374"/>
    <w:rsid w:val="004B648C"/>
    <w:rsid w:val="004B6499"/>
    <w:rsid w:val="004B657A"/>
    <w:rsid w:val="004B65AC"/>
    <w:rsid w:val="004B67DD"/>
    <w:rsid w:val="004B68B5"/>
    <w:rsid w:val="004B694C"/>
    <w:rsid w:val="004B6D03"/>
    <w:rsid w:val="004B6D95"/>
    <w:rsid w:val="004B6ED3"/>
    <w:rsid w:val="004B6F43"/>
    <w:rsid w:val="004B703A"/>
    <w:rsid w:val="004B7040"/>
    <w:rsid w:val="004B7137"/>
    <w:rsid w:val="004B71F0"/>
    <w:rsid w:val="004B72C4"/>
    <w:rsid w:val="004B7718"/>
    <w:rsid w:val="004B774E"/>
    <w:rsid w:val="004B7A2E"/>
    <w:rsid w:val="004B7AF1"/>
    <w:rsid w:val="004B7B1A"/>
    <w:rsid w:val="004B7FCC"/>
    <w:rsid w:val="004C01FA"/>
    <w:rsid w:val="004C03C5"/>
    <w:rsid w:val="004C08F1"/>
    <w:rsid w:val="004C0915"/>
    <w:rsid w:val="004C0BC4"/>
    <w:rsid w:val="004C0BDB"/>
    <w:rsid w:val="004C0C9B"/>
    <w:rsid w:val="004C0CDE"/>
    <w:rsid w:val="004C0E89"/>
    <w:rsid w:val="004C0EB4"/>
    <w:rsid w:val="004C0EB7"/>
    <w:rsid w:val="004C0F40"/>
    <w:rsid w:val="004C0FEB"/>
    <w:rsid w:val="004C11D5"/>
    <w:rsid w:val="004C1880"/>
    <w:rsid w:val="004C1A0A"/>
    <w:rsid w:val="004C1D66"/>
    <w:rsid w:val="004C1E28"/>
    <w:rsid w:val="004C1F6F"/>
    <w:rsid w:val="004C2037"/>
    <w:rsid w:val="004C205D"/>
    <w:rsid w:val="004C2138"/>
    <w:rsid w:val="004C2209"/>
    <w:rsid w:val="004C2301"/>
    <w:rsid w:val="004C24B4"/>
    <w:rsid w:val="004C25F3"/>
    <w:rsid w:val="004C2738"/>
    <w:rsid w:val="004C27C8"/>
    <w:rsid w:val="004C28E8"/>
    <w:rsid w:val="004C2971"/>
    <w:rsid w:val="004C2AAD"/>
    <w:rsid w:val="004C2B31"/>
    <w:rsid w:val="004C2CA9"/>
    <w:rsid w:val="004C2CF1"/>
    <w:rsid w:val="004C2D4A"/>
    <w:rsid w:val="004C2FAB"/>
    <w:rsid w:val="004C30CE"/>
    <w:rsid w:val="004C315B"/>
    <w:rsid w:val="004C3230"/>
    <w:rsid w:val="004C3422"/>
    <w:rsid w:val="004C348A"/>
    <w:rsid w:val="004C3886"/>
    <w:rsid w:val="004C3926"/>
    <w:rsid w:val="004C392A"/>
    <w:rsid w:val="004C3C12"/>
    <w:rsid w:val="004C3C35"/>
    <w:rsid w:val="004C3D5D"/>
    <w:rsid w:val="004C3E66"/>
    <w:rsid w:val="004C4058"/>
    <w:rsid w:val="004C418A"/>
    <w:rsid w:val="004C4239"/>
    <w:rsid w:val="004C423B"/>
    <w:rsid w:val="004C4249"/>
    <w:rsid w:val="004C4315"/>
    <w:rsid w:val="004C43EB"/>
    <w:rsid w:val="004C4454"/>
    <w:rsid w:val="004C44FA"/>
    <w:rsid w:val="004C46FE"/>
    <w:rsid w:val="004C4793"/>
    <w:rsid w:val="004C4810"/>
    <w:rsid w:val="004C4B5E"/>
    <w:rsid w:val="004C4CBC"/>
    <w:rsid w:val="004C4E4B"/>
    <w:rsid w:val="004C4EB9"/>
    <w:rsid w:val="004C4F37"/>
    <w:rsid w:val="004C4FE9"/>
    <w:rsid w:val="004C509A"/>
    <w:rsid w:val="004C54FF"/>
    <w:rsid w:val="004C5509"/>
    <w:rsid w:val="004C5567"/>
    <w:rsid w:val="004C5859"/>
    <w:rsid w:val="004C58AD"/>
    <w:rsid w:val="004C5A06"/>
    <w:rsid w:val="004C5CB2"/>
    <w:rsid w:val="004C5EA8"/>
    <w:rsid w:val="004C6035"/>
    <w:rsid w:val="004C6349"/>
    <w:rsid w:val="004C640C"/>
    <w:rsid w:val="004C64DD"/>
    <w:rsid w:val="004C6931"/>
    <w:rsid w:val="004C6996"/>
    <w:rsid w:val="004C699C"/>
    <w:rsid w:val="004C69A0"/>
    <w:rsid w:val="004C6D2B"/>
    <w:rsid w:val="004C6DC7"/>
    <w:rsid w:val="004C6E0A"/>
    <w:rsid w:val="004C7075"/>
    <w:rsid w:val="004C739B"/>
    <w:rsid w:val="004C7464"/>
    <w:rsid w:val="004C7549"/>
    <w:rsid w:val="004C760E"/>
    <w:rsid w:val="004C7697"/>
    <w:rsid w:val="004C7841"/>
    <w:rsid w:val="004C7998"/>
    <w:rsid w:val="004C7B26"/>
    <w:rsid w:val="004C7B51"/>
    <w:rsid w:val="004C7BB1"/>
    <w:rsid w:val="004D006D"/>
    <w:rsid w:val="004D0133"/>
    <w:rsid w:val="004D01B7"/>
    <w:rsid w:val="004D06E6"/>
    <w:rsid w:val="004D0769"/>
    <w:rsid w:val="004D0945"/>
    <w:rsid w:val="004D0A54"/>
    <w:rsid w:val="004D0B94"/>
    <w:rsid w:val="004D0CCD"/>
    <w:rsid w:val="004D0E1C"/>
    <w:rsid w:val="004D0E5E"/>
    <w:rsid w:val="004D0ED2"/>
    <w:rsid w:val="004D12DF"/>
    <w:rsid w:val="004D1482"/>
    <w:rsid w:val="004D1577"/>
    <w:rsid w:val="004D1881"/>
    <w:rsid w:val="004D197C"/>
    <w:rsid w:val="004D1A31"/>
    <w:rsid w:val="004D1A6F"/>
    <w:rsid w:val="004D1DD1"/>
    <w:rsid w:val="004D1E78"/>
    <w:rsid w:val="004D21B2"/>
    <w:rsid w:val="004D23CA"/>
    <w:rsid w:val="004D241C"/>
    <w:rsid w:val="004D26EF"/>
    <w:rsid w:val="004D2969"/>
    <w:rsid w:val="004D29B4"/>
    <w:rsid w:val="004D2CDA"/>
    <w:rsid w:val="004D2D77"/>
    <w:rsid w:val="004D2F31"/>
    <w:rsid w:val="004D2F32"/>
    <w:rsid w:val="004D2F4C"/>
    <w:rsid w:val="004D3178"/>
    <w:rsid w:val="004D3290"/>
    <w:rsid w:val="004D3376"/>
    <w:rsid w:val="004D33C8"/>
    <w:rsid w:val="004D351A"/>
    <w:rsid w:val="004D36F7"/>
    <w:rsid w:val="004D3815"/>
    <w:rsid w:val="004D3944"/>
    <w:rsid w:val="004D3C41"/>
    <w:rsid w:val="004D3FA8"/>
    <w:rsid w:val="004D40F7"/>
    <w:rsid w:val="004D4218"/>
    <w:rsid w:val="004D437B"/>
    <w:rsid w:val="004D455C"/>
    <w:rsid w:val="004D47E7"/>
    <w:rsid w:val="004D4A35"/>
    <w:rsid w:val="004D4BF7"/>
    <w:rsid w:val="004D4DBE"/>
    <w:rsid w:val="004D4E4F"/>
    <w:rsid w:val="004D4EB8"/>
    <w:rsid w:val="004D4ECD"/>
    <w:rsid w:val="004D4F01"/>
    <w:rsid w:val="004D5040"/>
    <w:rsid w:val="004D523E"/>
    <w:rsid w:val="004D52C5"/>
    <w:rsid w:val="004D53EE"/>
    <w:rsid w:val="004D5948"/>
    <w:rsid w:val="004D5A1A"/>
    <w:rsid w:val="004D5C07"/>
    <w:rsid w:val="004D5C7C"/>
    <w:rsid w:val="004D5CD7"/>
    <w:rsid w:val="004D5D46"/>
    <w:rsid w:val="004D5DF0"/>
    <w:rsid w:val="004D5E7C"/>
    <w:rsid w:val="004D64A5"/>
    <w:rsid w:val="004D65F5"/>
    <w:rsid w:val="004D6636"/>
    <w:rsid w:val="004D6711"/>
    <w:rsid w:val="004D6769"/>
    <w:rsid w:val="004D67EF"/>
    <w:rsid w:val="004D6AC5"/>
    <w:rsid w:val="004D6B6D"/>
    <w:rsid w:val="004D6F5F"/>
    <w:rsid w:val="004D6F67"/>
    <w:rsid w:val="004D702F"/>
    <w:rsid w:val="004D71B9"/>
    <w:rsid w:val="004D7240"/>
    <w:rsid w:val="004D72CE"/>
    <w:rsid w:val="004D72F0"/>
    <w:rsid w:val="004D7310"/>
    <w:rsid w:val="004D755B"/>
    <w:rsid w:val="004D75E1"/>
    <w:rsid w:val="004D76D6"/>
    <w:rsid w:val="004D7711"/>
    <w:rsid w:val="004D7862"/>
    <w:rsid w:val="004D7FED"/>
    <w:rsid w:val="004E0094"/>
    <w:rsid w:val="004E04D2"/>
    <w:rsid w:val="004E04E4"/>
    <w:rsid w:val="004E05B0"/>
    <w:rsid w:val="004E05BB"/>
    <w:rsid w:val="004E05BC"/>
    <w:rsid w:val="004E05E0"/>
    <w:rsid w:val="004E0793"/>
    <w:rsid w:val="004E0868"/>
    <w:rsid w:val="004E089F"/>
    <w:rsid w:val="004E08C1"/>
    <w:rsid w:val="004E0989"/>
    <w:rsid w:val="004E0CF8"/>
    <w:rsid w:val="004E0D6A"/>
    <w:rsid w:val="004E1018"/>
    <w:rsid w:val="004E12AD"/>
    <w:rsid w:val="004E12D8"/>
    <w:rsid w:val="004E1450"/>
    <w:rsid w:val="004E15C8"/>
    <w:rsid w:val="004E19EB"/>
    <w:rsid w:val="004E1BD9"/>
    <w:rsid w:val="004E1C23"/>
    <w:rsid w:val="004E1E08"/>
    <w:rsid w:val="004E1F92"/>
    <w:rsid w:val="004E20DC"/>
    <w:rsid w:val="004E21F3"/>
    <w:rsid w:val="004E2277"/>
    <w:rsid w:val="004E2378"/>
    <w:rsid w:val="004E24EA"/>
    <w:rsid w:val="004E27AC"/>
    <w:rsid w:val="004E29F3"/>
    <w:rsid w:val="004E2ACB"/>
    <w:rsid w:val="004E2AF3"/>
    <w:rsid w:val="004E2C76"/>
    <w:rsid w:val="004E2C86"/>
    <w:rsid w:val="004E2CFB"/>
    <w:rsid w:val="004E2FA1"/>
    <w:rsid w:val="004E3082"/>
    <w:rsid w:val="004E30F7"/>
    <w:rsid w:val="004E3251"/>
    <w:rsid w:val="004E3489"/>
    <w:rsid w:val="004E34E1"/>
    <w:rsid w:val="004E36A7"/>
    <w:rsid w:val="004E37A0"/>
    <w:rsid w:val="004E38DD"/>
    <w:rsid w:val="004E3A57"/>
    <w:rsid w:val="004E3B61"/>
    <w:rsid w:val="004E3BEC"/>
    <w:rsid w:val="004E3CA9"/>
    <w:rsid w:val="004E40CC"/>
    <w:rsid w:val="004E4150"/>
    <w:rsid w:val="004E4260"/>
    <w:rsid w:val="004E42BE"/>
    <w:rsid w:val="004E4394"/>
    <w:rsid w:val="004E4745"/>
    <w:rsid w:val="004E482F"/>
    <w:rsid w:val="004E48E1"/>
    <w:rsid w:val="004E4AD6"/>
    <w:rsid w:val="004E4B18"/>
    <w:rsid w:val="004E4B1C"/>
    <w:rsid w:val="004E4B2D"/>
    <w:rsid w:val="004E4E0B"/>
    <w:rsid w:val="004E4ED8"/>
    <w:rsid w:val="004E5217"/>
    <w:rsid w:val="004E5363"/>
    <w:rsid w:val="004E549A"/>
    <w:rsid w:val="004E554F"/>
    <w:rsid w:val="004E556F"/>
    <w:rsid w:val="004E5704"/>
    <w:rsid w:val="004E58F0"/>
    <w:rsid w:val="004E5C4A"/>
    <w:rsid w:val="004E5C69"/>
    <w:rsid w:val="004E5E06"/>
    <w:rsid w:val="004E617B"/>
    <w:rsid w:val="004E6265"/>
    <w:rsid w:val="004E63EC"/>
    <w:rsid w:val="004E6622"/>
    <w:rsid w:val="004E67BF"/>
    <w:rsid w:val="004E67C5"/>
    <w:rsid w:val="004E687C"/>
    <w:rsid w:val="004E6931"/>
    <w:rsid w:val="004E697C"/>
    <w:rsid w:val="004E6B63"/>
    <w:rsid w:val="004E6D00"/>
    <w:rsid w:val="004E6F60"/>
    <w:rsid w:val="004E71A5"/>
    <w:rsid w:val="004E721A"/>
    <w:rsid w:val="004E7289"/>
    <w:rsid w:val="004E7341"/>
    <w:rsid w:val="004E74B4"/>
    <w:rsid w:val="004E780F"/>
    <w:rsid w:val="004E7826"/>
    <w:rsid w:val="004E7AAE"/>
    <w:rsid w:val="004E7ACF"/>
    <w:rsid w:val="004E7B0E"/>
    <w:rsid w:val="004E7CF7"/>
    <w:rsid w:val="004E7F49"/>
    <w:rsid w:val="004F0051"/>
    <w:rsid w:val="004F007A"/>
    <w:rsid w:val="004F0435"/>
    <w:rsid w:val="004F06BD"/>
    <w:rsid w:val="004F07BB"/>
    <w:rsid w:val="004F093B"/>
    <w:rsid w:val="004F0990"/>
    <w:rsid w:val="004F09EE"/>
    <w:rsid w:val="004F0EC0"/>
    <w:rsid w:val="004F0F7C"/>
    <w:rsid w:val="004F0FFC"/>
    <w:rsid w:val="004F10D7"/>
    <w:rsid w:val="004F113C"/>
    <w:rsid w:val="004F11B8"/>
    <w:rsid w:val="004F1376"/>
    <w:rsid w:val="004F1453"/>
    <w:rsid w:val="004F14A7"/>
    <w:rsid w:val="004F151C"/>
    <w:rsid w:val="004F163B"/>
    <w:rsid w:val="004F167F"/>
    <w:rsid w:val="004F16A6"/>
    <w:rsid w:val="004F1822"/>
    <w:rsid w:val="004F19DB"/>
    <w:rsid w:val="004F19DC"/>
    <w:rsid w:val="004F1A2E"/>
    <w:rsid w:val="004F1ADC"/>
    <w:rsid w:val="004F1AF3"/>
    <w:rsid w:val="004F1C21"/>
    <w:rsid w:val="004F1D12"/>
    <w:rsid w:val="004F1D81"/>
    <w:rsid w:val="004F1F35"/>
    <w:rsid w:val="004F1F81"/>
    <w:rsid w:val="004F1FBA"/>
    <w:rsid w:val="004F2174"/>
    <w:rsid w:val="004F22F7"/>
    <w:rsid w:val="004F237C"/>
    <w:rsid w:val="004F23AC"/>
    <w:rsid w:val="004F2833"/>
    <w:rsid w:val="004F2C1E"/>
    <w:rsid w:val="004F3063"/>
    <w:rsid w:val="004F3076"/>
    <w:rsid w:val="004F31D9"/>
    <w:rsid w:val="004F32CE"/>
    <w:rsid w:val="004F3370"/>
    <w:rsid w:val="004F36B9"/>
    <w:rsid w:val="004F37F5"/>
    <w:rsid w:val="004F389D"/>
    <w:rsid w:val="004F3CE6"/>
    <w:rsid w:val="004F3DFE"/>
    <w:rsid w:val="004F3E3E"/>
    <w:rsid w:val="004F3E98"/>
    <w:rsid w:val="004F3EA0"/>
    <w:rsid w:val="004F3FEE"/>
    <w:rsid w:val="004F4237"/>
    <w:rsid w:val="004F45E0"/>
    <w:rsid w:val="004F4716"/>
    <w:rsid w:val="004F476F"/>
    <w:rsid w:val="004F4860"/>
    <w:rsid w:val="004F4F72"/>
    <w:rsid w:val="004F5018"/>
    <w:rsid w:val="004F51FF"/>
    <w:rsid w:val="004F544E"/>
    <w:rsid w:val="004F549E"/>
    <w:rsid w:val="004F54A2"/>
    <w:rsid w:val="004F559A"/>
    <w:rsid w:val="004F55A5"/>
    <w:rsid w:val="004F56EE"/>
    <w:rsid w:val="004F57D1"/>
    <w:rsid w:val="004F5831"/>
    <w:rsid w:val="004F5887"/>
    <w:rsid w:val="004F5DF6"/>
    <w:rsid w:val="004F5EDB"/>
    <w:rsid w:val="004F5F63"/>
    <w:rsid w:val="004F5F81"/>
    <w:rsid w:val="004F6091"/>
    <w:rsid w:val="004F60A6"/>
    <w:rsid w:val="004F618F"/>
    <w:rsid w:val="004F61FE"/>
    <w:rsid w:val="004F6279"/>
    <w:rsid w:val="004F6377"/>
    <w:rsid w:val="004F63B5"/>
    <w:rsid w:val="004F6900"/>
    <w:rsid w:val="004F6A56"/>
    <w:rsid w:val="004F6E0E"/>
    <w:rsid w:val="004F6F85"/>
    <w:rsid w:val="004F6FEE"/>
    <w:rsid w:val="004F7047"/>
    <w:rsid w:val="004F7147"/>
    <w:rsid w:val="004F7430"/>
    <w:rsid w:val="004F74F1"/>
    <w:rsid w:val="004F757A"/>
    <w:rsid w:val="004F7880"/>
    <w:rsid w:val="004F7B88"/>
    <w:rsid w:val="004F7BE4"/>
    <w:rsid w:val="004F7C79"/>
    <w:rsid w:val="004F7EC9"/>
    <w:rsid w:val="004F7F0C"/>
    <w:rsid w:val="00500324"/>
    <w:rsid w:val="005005B1"/>
    <w:rsid w:val="0050080C"/>
    <w:rsid w:val="0050083D"/>
    <w:rsid w:val="00500960"/>
    <w:rsid w:val="00500B7A"/>
    <w:rsid w:val="00500B82"/>
    <w:rsid w:val="00500BA8"/>
    <w:rsid w:val="00500FA7"/>
    <w:rsid w:val="00500FAF"/>
    <w:rsid w:val="005013BD"/>
    <w:rsid w:val="005013C7"/>
    <w:rsid w:val="00501439"/>
    <w:rsid w:val="00501780"/>
    <w:rsid w:val="005017DB"/>
    <w:rsid w:val="005018CC"/>
    <w:rsid w:val="00501A6F"/>
    <w:rsid w:val="00501D52"/>
    <w:rsid w:val="00501DC7"/>
    <w:rsid w:val="00501E13"/>
    <w:rsid w:val="005020C5"/>
    <w:rsid w:val="0050211E"/>
    <w:rsid w:val="00502305"/>
    <w:rsid w:val="00502707"/>
    <w:rsid w:val="00502A1E"/>
    <w:rsid w:val="00502AC5"/>
    <w:rsid w:val="00502BE6"/>
    <w:rsid w:val="00502C83"/>
    <w:rsid w:val="00502D18"/>
    <w:rsid w:val="00502E86"/>
    <w:rsid w:val="00502F26"/>
    <w:rsid w:val="00503113"/>
    <w:rsid w:val="0050338C"/>
    <w:rsid w:val="0050339C"/>
    <w:rsid w:val="005033D5"/>
    <w:rsid w:val="00503439"/>
    <w:rsid w:val="0050351E"/>
    <w:rsid w:val="00503614"/>
    <w:rsid w:val="0050378E"/>
    <w:rsid w:val="005038FF"/>
    <w:rsid w:val="00503955"/>
    <w:rsid w:val="00503959"/>
    <w:rsid w:val="00503AD5"/>
    <w:rsid w:val="00503B2A"/>
    <w:rsid w:val="00503DBD"/>
    <w:rsid w:val="00503DFD"/>
    <w:rsid w:val="00504065"/>
    <w:rsid w:val="005040B3"/>
    <w:rsid w:val="00504654"/>
    <w:rsid w:val="00504657"/>
    <w:rsid w:val="00504DF8"/>
    <w:rsid w:val="00504E1C"/>
    <w:rsid w:val="005050CD"/>
    <w:rsid w:val="0050520F"/>
    <w:rsid w:val="005056F7"/>
    <w:rsid w:val="0050579A"/>
    <w:rsid w:val="00505859"/>
    <w:rsid w:val="0050592B"/>
    <w:rsid w:val="00505B47"/>
    <w:rsid w:val="00505C38"/>
    <w:rsid w:val="00505CF5"/>
    <w:rsid w:val="00505D58"/>
    <w:rsid w:val="00505DC0"/>
    <w:rsid w:val="00505E64"/>
    <w:rsid w:val="00505EBF"/>
    <w:rsid w:val="00505EDB"/>
    <w:rsid w:val="0050638E"/>
    <w:rsid w:val="00506479"/>
    <w:rsid w:val="00506603"/>
    <w:rsid w:val="005066AF"/>
    <w:rsid w:val="00506797"/>
    <w:rsid w:val="005068B4"/>
    <w:rsid w:val="005068D3"/>
    <w:rsid w:val="00506AC2"/>
    <w:rsid w:val="00506B60"/>
    <w:rsid w:val="00506F1E"/>
    <w:rsid w:val="00506FAB"/>
    <w:rsid w:val="0050701D"/>
    <w:rsid w:val="00507055"/>
    <w:rsid w:val="005071A9"/>
    <w:rsid w:val="005074C7"/>
    <w:rsid w:val="005075A1"/>
    <w:rsid w:val="0050761B"/>
    <w:rsid w:val="00507826"/>
    <w:rsid w:val="00507860"/>
    <w:rsid w:val="00507A32"/>
    <w:rsid w:val="00507C46"/>
    <w:rsid w:val="00507C50"/>
    <w:rsid w:val="00507CC4"/>
    <w:rsid w:val="005100C1"/>
    <w:rsid w:val="0051031E"/>
    <w:rsid w:val="005103FA"/>
    <w:rsid w:val="00510439"/>
    <w:rsid w:val="00510473"/>
    <w:rsid w:val="00510512"/>
    <w:rsid w:val="00510572"/>
    <w:rsid w:val="005106C4"/>
    <w:rsid w:val="005106FA"/>
    <w:rsid w:val="00510931"/>
    <w:rsid w:val="00510939"/>
    <w:rsid w:val="00510975"/>
    <w:rsid w:val="00510A79"/>
    <w:rsid w:val="00510E12"/>
    <w:rsid w:val="00510E60"/>
    <w:rsid w:val="0051103A"/>
    <w:rsid w:val="005110EF"/>
    <w:rsid w:val="00511166"/>
    <w:rsid w:val="00511186"/>
    <w:rsid w:val="005112BC"/>
    <w:rsid w:val="005114AE"/>
    <w:rsid w:val="005114B4"/>
    <w:rsid w:val="00511505"/>
    <w:rsid w:val="0051159A"/>
    <w:rsid w:val="005118A3"/>
    <w:rsid w:val="0051199A"/>
    <w:rsid w:val="00511BF9"/>
    <w:rsid w:val="00511D75"/>
    <w:rsid w:val="00511F91"/>
    <w:rsid w:val="00511FBB"/>
    <w:rsid w:val="0051207D"/>
    <w:rsid w:val="0051210E"/>
    <w:rsid w:val="00512472"/>
    <w:rsid w:val="005124BD"/>
    <w:rsid w:val="00512878"/>
    <w:rsid w:val="005128AE"/>
    <w:rsid w:val="00512938"/>
    <w:rsid w:val="00512A23"/>
    <w:rsid w:val="00512BDF"/>
    <w:rsid w:val="00512D80"/>
    <w:rsid w:val="00512E0A"/>
    <w:rsid w:val="00512F87"/>
    <w:rsid w:val="00512FDE"/>
    <w:rsid w:val="005132CE"/>
    <w:rsid w:val="005132F3"/>
    <w:rsid w:val="0051345C"/>
    <w:rsid w:val="005134C2"/>
    <w:rsid w:val="0051391B"/>
    <w:rsid w:val="00513E24"/>
    <w:rsid w:val="00513E84"/>
    <w:rsid w:val="00513FF4"/>
    <w:rsid w:val="0051412F"/>
    <w:rsid w:val="0051460E"/>
    <w:rsid w:val="005147F1"/>
    <w:rsid w:val="005148E5"/>
    <w:rsid w:val="00514B14"/>
    <w:rsid w:val="00514D25"/>
    <w:rsid w:val="0051501C"/>
    <w:rsid w:val="00515132"/>
    <w:rsid w:val="00515216"/>
    <w:rsid w:val="00515334"/>
    <w:rsid w:val="00515455"/>
    <w:rsid w:val="005154AF"/>
    <w:rsid w:val="00515729"/>
    <w:rsid w:val="0051599D"/>
    <w:rsid w:val="00515A19"/>
    <w:rsid w:val="00515BE5"/>
    <w:rsid w:val="00515BE9"/>
    <w:rsid w:val="00515C80"/>
    <w:rsid w:val="00515CC1"/>
    <w:rsid w:val="00515DA1"/>
    <w:rsid w:val="00515EB7"/>
    <w:rsid w:val="00515F35"/>
    <w:rsid w:val="00516025"/>
    <w:rsid w:val="00516181"/>
    <w:rsid w:val="0051638E"/>
    <w:rsid w:val="005165E8"/>
    <w:rsid w:val="0051697D"/>
    <w:rsid w:val="00516E80"/>
    <w:rsid w:val="00516EB6"/>
    <w:rsid w:val="00516FD8"/>
    <w:rsid w:val="00517142"/>
    <w:rsid w:val="00517247"/>
    <w:rsid w:val="0051725C"/>
    <w:rsid w:val="005173BA"/>
    <w:rsid w:val="0051747E"/>
    <w:rsid w:val="00517510"/>
    <w:rsid w:val="00517AC2"/>
    <w:rsid w:val="00517B64"/>
    <w:rsid w:val="00517C55"/>
    <w:rsid w:val="00517F0E"/>
    <w:rsid w:val="0052010E"/>
    <w:rsid w:val="005202DA"/>
    <w:rsid w:val="00520688"/>
    <w:rsid w:val="005207D3"/>
    <w:rsid w:val="005209FA"/>
    <w:rsid w:val="00520D92"/>
    <w:rsid w:val="00520EAE"/>
    <w:rsid w:val="00520ED1"/>
    <w:rsid w:val="005211D3"/>
    <w:rsid w:val="005212AF"/>
    <w:rsid w:val="005216E4"/>
    <w:rsid w:val="0052176F"/>
    <w:rsid w:val="0052194A"/>
    <w:rsid w:val="00521DC0"/>
    <w:rsid w:val="00521EFB"/>
    <w:rsid w:val="0052215B"/>
    <w:rsid w:val="00522401"/>
    <w:rsid w:val="00522619"/>
    <w:rsid w:val="0052278B"/>
    <w:rsid w:val="005227F2"/>
    <w:rsid w:val="00522871"/>
    <w:rsid w:val="00522930"/>
    <w:rsid w:val="0052295F"/>
    <w:rsid w:val="00522BE9"/>
    <w:rsid w:val="00522C11"/>
    <w:rsid w:val="00522E5E"/>
    <w:rsid w:val="005231C3"/>
    <w:rsid w:val="00523263"/>
    <w:rsid w:val="005232F7"/>
    <w:rsid w:val="0052330B"/>
    <w:rsid w:val="005235BE"/>
    <w:rsid w:val="00523727"/>
    <w:rsid w:val="0052376B"/>
    <w:rsid w:val="005239F9"/>
    <w:rsid w:val="00523AE6"/>
    <w:rsid w:val="00523EAC"/>
    <w:rsid w:val="00523F3A"/>
    <w:rsid w:val="005240A8"/>
    <w:rsid w:val="00524126"/>
    <w:rsid w:val="005243C0"/>
    <w:rsid w:val="005243C4"/>
    <w:rsid w:val="005244EA"/>
    <w:rsid w:val="0052453F"/>
    <w:rsid w:val="00524579"/>
    <w:rsid w:val="00524A3C"/>
    <w:rsid w:val="00524BDD"/>
    <w:rsid w:val="00524D97"/>
    <w:rsid w:val="00525043"/>
    <w:rsid w:val="005252D2"/>
    <w:rsid w:val="005254EE"/>
    <w:rsid w:val="00525641"/>
    <w:rsid w:val="00525869"/>
    <w:rsid w:val="0052595D"/>
    <w:rsid w:val="00525A4E"/>
    <w:rsid w:val="00525C61"/>
    <w:rsid w:val="00525EDE"/>
    <w:rsid w:val="00526362"/>
    <w:rsid w:val="00526368"/>
    <w:rsid w:val="00526513"/>
    <w:rsid w:val="00526608"/>
    <w:rsid w:val="0052678E"/>
    <w:rsid w:val="00526D1A"/>
    <w:rsid w:val="00526D27"/>
    <w:rsid w:val="00527040"/>
    <w:rsid w:val="00527077"/>
    <w:rsid w:val="005270B0"/>
    <w:rsid w:val="005271AF"/>
    <w:rsid w:val="005272ED"/>
    <w:rsid w:val="00527365"/>
    <w:rsid w:val="00527433"/>
    <w:rsid w:val="005279F4"/>
    <w:rsid w:val="00527A57"/>
    <w:rsid w:val="00527B39"/>
    <w:rsid w:val="00527B65"/>
    <w:rsid w:val="00527D4B"/>
    <w:rsid w:val="00527E01"/>
    <w:rsid w:val="00527EEF"/>
    <w:rsid w:val="00527FED"/>
    <w:rsid w:val="005300A0"/>
    <w:rsid w:val="00530245"/>
    <w:rsid w:val="005302A5"/>
    <w:rsid w:val="005303A6"/>
    <w:rsid w:val="005303E4"/>
    <w:rsid w:val="005304A9"/>
    <w:rsid w:val="0053078E"/>
    <w:rsid w:val="005309C6"/>
    <w:rsid w:val="00530B15"/>
    <w:rsid w:val="00530D3E"/>
    <w:rsid w:val="00530F01"/>
    <w:rsid w:val="00530FAC"/>
    <w:rsid w:val="0053103B"/>
    <w:rsid w:val="005311C1"/>
    <w:rsid w:val="00531396"/>
    <w:rsid w:val="00531808"/>
    <w:rsid w:val="00531A35"/>
    <w:rsid w:val="00531A90"/>
    <w:rsid w:val="00531BE3"/>
    <w:rsid w:val="00531CDC"/>
    <w:rsid w:val="00531D59"/>
    <w:rsid w:val="00531DEE"/>
    <w:rsid w:val="00531EF5"/>
    <w:rsid w:val="00531FB1"/>
    <w:rsid w:val="0053240E"/>
    <w:rsid w:val="0053260E"/>
    <w:rsid w:val="00532743"/>
    <w:rsid w:val="0053278F"/>
    <w:rsid w:val="00532798"/>
    <w:rsid w:val="00532839"/>
    <w:rsid w:val="005329EE"/>
    <w:rsid w:val="00532A8E"/>
    <w:rsid w:val="00532AF8"/>
    <w:rsid w:val="00532AFE"/>
    <w:rsid w:val="00532B3F"/>
    <w:rsid w:val="00532BC7"/>
    <w:rsid w:val="00532C1C"/>
    <w:rsid w:val="00532C68"/>
    <w:rsid w:val="0053325B"/>
    <w:rsid w:val="005333D4"/>
    <w:rsid w:val="005334A7"/>
    <w:rsid w:val="00533568"/>
    <w:rsid w:val="005338AC"/>
    <w:rsid w:val="00533959"/>
    <w:rsid w:val="00533CC0"/>
    <w:rsid w:val="00533DD2"/>
    <w:rsid w:val="00533EBF"/>
    <w:rsid w:val="00533F38"/>
    <w:rsid w:val="0053400B"/>
    <w:rsid w:val="00534225"/>
    <w:rsid w:val="00534782"/>
    <w:rsid w:val="005349AE"/>
    <w:rsid w:val="00534BC1"/>
    <w:rsid w:val="00534C58"/>
    <w:rsid w:val="00534CFB"/>
    <w:rsid w:val="00535059"/>
    <w:rsid w:val="00535061"/>
    <w:rsid w:val="0053516A"/>
    <w:rsid w:val="00535269"/>
    <w:rsid w:val="005354B8"/>
    <w:rsid w:val="0053556A"/>
    <w:rsid w:val="0053564A"/>
    <w:rsid w:val="005357B6"/>
    <w:rsid w:val="005357E5"/>
    <w:rsid w:val="005358D7"/>
    <w:rsid w:val="005358FD"/>
    <w:rsid w:val="00535935"/>
    <w:rsid w:val="0053596C"/>
    <w:rsid w:val="00535A09"/>
    <w:rsid w:val="00535ACD"/>
    <w:rsid w:val="00535F42"/>
    <w:rsid w:val="00536161"/>
    <w:rsid w:val="005362D9"/>
    <w:rsid w:val="005363BE"/>
    <w:rsid w:val="005363E3"/>
    <w:rsid w:val="005363ED"/>
    <w:rsid w:val="005365D0"/>
    <w:rsid w:val="00536651"/>
    <w:rsid w:val="005369BB"/>
    <w:rsid w:val="00536ACB"/>
    <w:rsid w:val="00536D78"/>
    <w:rsid w:val="00536F49"/>
    <w:rsid w:val="00537270"/>
    <w:rsid w:val="00537721"/>
    <w:rsid w:val="0053796A"/>
    <w:rsid w:val="00537995"/>
    <w:rsid w:val="00537B12"/>
    <w:rsid w:val="00537B44"/>
    <w:rsid w:val="00537B51"/>
    <w:rsid w:val="00537DFC"/>
    <w:rsid w:val="00537ED9"/>
    <w:rsid w:val="0054014C"/>
    <w:rsid w:val="00540153"/>
    <w:rsid w:val="00540284"/>
    <w:rsid w:val="005403A6"/>
    <w:rsid w:val="0054055E"/>
    <w:rsid w:val="00540716"/>
    <w:rsid w:val="00540776"/>
    <w:rsid w:val="00540953"/>
    <w:rsid w:val="00540A68"/>
    <w:rsid w:val="00540E86"/>
    <w:rsid w:val="00541273"/>
    <w:rsid w:val="005414BB"/>
    <w:rsid w:val="0054157D"/>
    <w:rsid w:val="00541694"/>
    <w:rsid w:val="00541839"/>
    <w:rsid w:val="005418A0"/>
    <w:rsid w:val="00541980"/>
    <w:rsid w:val="00541AF1"/>
    <w:rsid w:val="00541AF7"/>
    <w:rsid w:val="00541D26"/>
    <w:rsid w:val="00541DE0"/>
    <w:rsid w:val="00541E4F"/>
    <w:rsid w:val="00541EA7"/>
    <w:rsid w:val="00542059"/>
    <w:rsid w:val="005421BE"/>
    <w:rsid w:val="00542293"/>
    <w:rsid w:val="00542546"/>
    <w:rsid w:val="005426D6"/>
    <w:rsid w:val="005427C7"/>
    <w:rsid w:val="00542EF3"/>
    <w:rsid w:val="0054314C"/>
    <w:rsid w:val="00543219"/>
    <w:rsid w:val="0054337B"/>
    <w:rsid w:val="0054364A"/>
    <w:rsid w:val="00543661"/>
    <w:rsid w:val="00543932"/>
    <w:rsid w:val="00543B8D"/>
    <w:rsid w:val="00543D15"/>
    <w:rsid w:val="00543E17"/>
    <w:rsid w:val="00543F24"/>
    <w:rsid w:val="00543FF8"/>
    <w:rsid w:val="00544099"/>
    <w:rsid w:val="005440EF"/>
    <w:rsid w:val="0054424C"/>
    <w:rsid w:val="0054431A"/>
    <w:rsid w:val="005443FE"/>
    <w:rsid w:val="00544471"/>
    <w:rsid w:val="00544D36"/>
    <w:rsid w:val="00544D92"/>
    <w:rsid w:val="00544D9F"/>
    <w:rsid w:val="00544DD3"/>
    <w:rsid w:val="00544E83"/>
    <w:rsid w:val="00544E85"/>
    <w:rsid w:val="00544F2C"/>
    <w:rsid w:val="005450F5"/>
    <w:rsid w:val="00545163"/>
    <w:rsid w:val="00545167"/>
    <w:rsid w:val="005451E0"/>
    <w:rsid w:val="005453A0"/>
    <w:rsid w:val="005453C3"/>
    <w:rsid w:val="005454F0"/>
    <w:rsid w:val="00545559"/>
    <w:rsid w:val="0054557B"/>
    <w:rsid w:val="0054570A"/>
    <w:rsid w:val="00545955"/>
    <w:rsid w:val="00545AF8"/>
    <w:rsid w:val="00545C8A"/>
    <w:rsid w:val="00545CC6"/>
    <w:rsid w:val="00545CF4"/>
    <w:rsid w:val="005464DA"/>
    <w:rsid w:val="005466CC"/>
    <w:rsid w:val="005467C4"/>
    <w:rsid w:val="00546914"/>
    <w:rsid w:val="00546C69"/>
    <w:rsid w:val="00546D3C"/>
    <w:rsid w:val="00546F6B"/>
    <w:rsid w:val="00546F9D"/>
    <w:rsid w:val="00546FAB"/>
    <w:rsid w:val="00546FEA"/>
    <w:rsid w:val="005470B0"/>
    <w:rsid w:val="00547189"/>
    <w:rsid w:val="0054724A"/>
    <w:rsid w:val="005472FD"/>
    <w:rsid w:val="00547349"/>
    <w:rsid w:val="00547508"/>
    <w:rsid w:val="00547538"/>
    <w:rsid w:val="005475F4"/>
    <w:rsid w:val="005476AE"/>
    <w:rsid w:val="005479F0"/>
    <w:rsid w:val="00547B23"/>
    <w:rsid w:val="00547E45"/>
    <w:rsid w:val="00547E9F"/>
    <w:rsid w:val="005501EC"/>
    <w:rsid w:val="00550625"/>
    <w:rsid w:val="005509CA"/>
    <w:rsid w:val="00550DEF"/>
    <w:rsid w:val="00550E57"/>
    <w:rsid w:val="00550EDA"/>
    <w:rsid w:val="00550F6B"/>
    <w:rsid w:val="0055105D"/>
    <w:rsid w:val="00551277"/>
    <w:rsid w:val="005513DB"/>
    <w:rsid w:val="005516B3"/>
    <w:rsid w:val="0055193E"/>
    <w:rsid w:val="00551B8E"/>
    <w:rsid w:val="00551EC5"/>
    <w:rsid w:val="00552163"/>
    <w:rsid w:val="005523BC"/>
    <w:rsid w:val="005524FE"/>
    <w:rsid w:val="0055250E"/>
    <w:rsid w:val="005525D0"/>
    <w:rsid w:val="005526D0"/>
    <w:rsid w:val="0055279A"/>
    <w:rsid w:val="0055290B"/>
    <w:rsid w:val="005529C9"/>
    <w:rsid w:val="00552BD9"/>
    <w:rsid w:val="00552C44"/>
    <w:rsid w:val="00552CB6"/>
    <w:rsid w:val="00552D11"/>
    <w:rsid w:val="00552E12"/>
    <w:rsid w:val="00552E21"/>
    <w:rsid w:val="00552E7D"/>
    <w:rsid w:val="0055301C"/>
    <w:rsid w:val="00553235"/>
    <w:rsid w:val="00553262"/>
    <w:rsid w:val="005533AB"/>
    <w:rsid w:val="005538D6"/>
    <w:rsid w:val="005539AB"/>
    <w:rsid w:val="005539DD"/>
    <w:rsid w:val="005542FF"/>
    <w:rsid w:val="00554366"/>
    <w:rsid w:val="005546AB"/>
    <w:rsid w:val="00554765"/>
    <w:rsid w:val="0055478D"/>
    <w:rsid w:val="005549B2"/>
    <w:rsid w:val="00554CC2"/>
    <w:rsid w:val="0055500C"/>
    <w:rsid w:val="005551A3"/>
    <w:rsid w:val="005552EE"/>
    <w:rsid w:val="00555320"/>
    <w:rsid w:val="00555684"/>
    <w:rsid w:val="0055571C"/>
    <w:rsid w:val="0055573D"/>
    <w:rsid w:val="005559AE"/>
    <w:rsid w:val="00555D49"/>
    <w:rsid w:val="00555DF4"/>
    <w:rsid w:val="00555EB0"/>
    <w:rsid w:val="00555ED1"/>
    <w:rsid w:val="00555EE6"/>
    <w:rsid w:val="00555FB0"/>
    <w:rsid w:val="00556068"/>
    <w:rsid w:val="00556123"/>
    <w:rsid w:val="00556172"/>
    <w:rsid w:val="005565AD"/>
    <w:rsid w:val="0055670E"/>
    <w:rsid w:val="005567F8"/>
    <w:rsid w:val="00556AFF"/>
    <w:rsid w:val="00556E05"/>
    <w:rsid w:val="00556EED"/>
    <w:rsid w:val="00556FEC"/>
    <w:rsid w:val="00557018"/>
    <w:rsid w:val="00557106"/>
    <w:rsid w:val="005571AD"/>
    <w:rsid w:val="005572AC"/>
    <w:rsid w:val="00557393"/>
    <w:rsid w:val="0055761C"/>
    <w:rsid w:val="005576B7"/>
    <w:rsid w:val="00557B73"/>
    <w:rsid w:val="00557D86"/>
    <w:rsid w:val="00557E2C"/>
    <w:rsid w:val="00557FBC"/>
    <w:rsid w:val="0056024A"/>
    <w:rsid w:val="00560276"/>
    <w:rsid w:val="005603AB"/>
    <w:rsid w:val="005605B2"/>
    <w:rsid w:val="0056066F"/>
    <w:rsid w:val="005607A1"/>
    <w:rsid w:val="00560873"/>
    <w:rsid w:val="00560977"/>
    <w:rsid w:val="005609BA"/>
    <w:rsid w:val="00560A2D"/>
    <w:rsid w:val="00560C30"/>
    <w:rsid w:val="00560E56"/>
    <w:rsid w:val="00560EB1"/>
    <w:rsid w:val="005614AB"/>
    <w:rsid w:val="00561566"/>
    <w:rsid w:val="005616C0"/>
    <w:rsid w:val="005616CD"/>
    <w:rsid w:val="005617A0"/>
    <w:rsid w:val="00561963"/>
    <w:rsid w:val="00561B77"/>
    <w:rsid w:val="00561D37"/>
    <w:rsid w:val="00561E8F"/>
    <w:rsid w:val="00561EA0"/>
    <w:rsid w:val="00561FF6"/>
    <w:rsid w:val="0056206E"/>
    <w:rsid w:val="0056220F"/>
    <w:rsid w:val="00562274"/>
    <w:rsid w:val="005622F1"/>
    <w:rsid w:val="0056235D"/>
    <w:rsid w:val="005623A8"/>
    <w:rsid w:val="00562434"/>
    <w:rsid w:val="00562621"/>
    <w:rsid w:val="005628C6"/>
    <w:rsid w:val="00562938"/>
    <w:rsid w:val="005629AF"/>
    <w:rsid w:val="005629D2"/>
    <w:rsid w:val="00562ADB"/>
    <w:rsid w:val="00562B7F"/>
    <w:rsid w:val="00562B92"/>
    <w:rsid w:val="00562BFD"/>
    <w:rsid w:val="00562D47"/>
    <w:rsid w:val="0056303C"/>
    <w:rsid w:val="00563400"/>
    <w:rsid w:val="00563753"/>
    <w:rsid w:val="00563C6C"/>
    <w:rsid w:val="00563C78"/>
    <w:rsid w:val="00563C8B"/>
    <w:rsid w:val="00563D59"/>
    <w:rsid w:val="00563E07"/>
    <w:rsid w:val="00564188"/>
    <w:rsid w:val="00564584"/>
    <w:rsid w:val="0056458E"/>
    <w:rsid w:val="0056468B"/>
    <w:rsid w:val="00564728"/>
    <w:rsid w:val="005647C2"/>
    <w:rsid w:val="0056484E"/>
    <w:rsid w:val="0056495E"/>
    <w:rsid w:val="0056499F"/>
    <w:rsid w:val="00564B32"/>
    <w:rsid w:val="00564D89"/>
    <w:rsid w:val="00564F49"/>
    <w:rsid w:val="00565194"/>
    <w:rsid w:val="005652B4"/>
    <w:rsid w:val="00565738"/>
    <w:rsid w:val="0056573B"/>
    <w:rsid w:val="00565822"/>
    <w:rsid w:val="00565940"/>
    <w:rsid w:val="00565A93"/>
    <w:rsid w:val="00565B09"/>
    <w:rsid w:val="00565B71"/>
    <w:rsid w:val="00565CB4"/>
    <w:rsid w:val="00565DD6"/>
    <w:rsid w:val="00565DEF"/>
    <w:rsid w:val="00565E24"/>
    <w:rsid w:val="00565FC1"/>
    <w:rsid w:val="005660D3"/>
    <w:rsid w:val="0056611F"/>
    <w:rsid w:val="005661A7"/>
    <w:rsid w:val="005661F6"/>
    <w:rsid w:val="00566508"/>
    <w:rsid w:val="00566595"/>
    <w:rsid w:val="005666D5"/>
    <w:rsid w:val="005667EB"/>
    <w:rsid w:val="005669E1"/>
    <w:rsid w:val="00566A3A"/>
    <w:rsid w:val="00566CF8"/>
    <w:rsid w:val="00566D41"/>
    <w:rsid w:val="00566E44"/>
    <w:rsid w:val="00567246"/>
    <w:rsid w:val="0056732C"/>
    <w:rsid w:val="005673AE"/>
    <w:rsid w:val="00567576"/>
    <w:rsid w:val="0056774B"/>
    <w:rsid w:val="005679B6"/>
    <w:rsid w:val="00567A44"/>
    <w:rsid w:val="00567AC7"/>
    <w:rsid w:val="00567B67"/>
    <w:rsid w:val="00567C13"/>
    <w:rsid w:val="00567ECA"/>
    <w:rsid w:val="0057002D"/>
    <w:rsid w:val="00570182"/>
    <w:rsid w:val="0057018B"/>
    <w:rsid w:val="00570212"/>
    <w:rsid w:val="005703D9"/>
    <w:rsid w:val="005703EC"/>
    <w:rsid w:val="00570716"/>
    <w:rsid w:val="00570725"/>
    <w:rsid w:val="00570994"/>
    <w:rsid w:val="00570ACC"/>
    <w:rsid w:val="00570B4B"/>
    <w:rsid w:val="00570CA4"/>
    <w:rsid w:val="00571043"/>
    <w:rsid w:val="0057117D"/>
    <w:rsid w:val="00571213"/>
    <w:rsid w:val="00571304"/>
    <w:rsid w:val="00571636"/>
    <w:rsid w:val="00571688"/>
    <w:rsid w:val="00571926"/>
    <w:rsid w:val="0057196A"/>
    <w:rsid w:val="00571983"/>
    <w:rsid w:val="005719B0"/>
    <w:rsid w:val="00571A6E"/>
    <w:rsid w:val="00571CF4"/>
    <w:rsid w:val="00571EE4"/>
    <w:rsid w:val="00571F8C"/>
    <w:rsid w:val="005720FA"/>
    <w:rsid w:val="00572100"/>
    <w:rsid w:val="0057222C"/>
    <w:rsid w:val="0057244F"/>
    <w:rsid w:val="005724F7"/>
    <w:rsid w:val="00572577"/>
    <w:rsid w:val="005729B4"/>
    <w:rsid w:val="00572E08"/>
    <w:rsid w:val="00572E2B"/>
    <w:rsid w:val="00572F50"/>
    <w:rsid w:val="00572FDE"/>
    <w:rsid w:val="0057302E"/>
    <w:rsid w:val="005733E2"/>
    <w:rsid w:val="0057348A"/>
    <w:rsid w:val="00573541"/>
    <w:rsid w:val="00573978"/>
    <w:rsid w:val="00573BD4"/>
    <w:rsid w:val="00573CA5"/>
    <w:rsid w:val="00573EEC"/>
    <w:rsid w:val="00573F79"/>
    <w:rsid w:val="00574082"/>
    <w:rsid w:val="005743BE"/>
    <w:rsid w:val="005744F6"/>
    <w:rsid w:val="005746E9"/>
    <w:rsid w:val="005748DF"/>
    <w:rsid w:val="00574B49"/>
    <w:rsid w:val="00574CE3"/>
    <w:rsid w:val="00574D38"/>
    <w:rsid w:val="00574E24"/>
    <w:rsid w:val="00574E8B"/>
    <w:rsid w:val="00574F10"/>
    <w:rsid w:val="00574F1A"/>
    <w:rsid w:val="00574FD0"/>
    <w:rsid w:val="005751DC"/>
    <w:rsid w:val="005752FD"/>
    <w:rsid w:val="00575A7A"/>
    <w:rsid w:val="00575A7F"/>
    <w:rsid w:val="00575D65"/>
    <w:rsid w:val="00575D6B"/>
    <w:rsid w:val="00575EEA"/>
    <w:rsid w:val="005761F0"/>
    <w:rsid w:val="0057623A"/>
    <w:rsid w:val="00576335"/>
    <w:rsid w:val="0057647D"/>
    <w:rsid w:val="00576584"/>
    <w:rsid w:val="00576631"/>
    <w:rsid w:val="0057679D"/>
    <w:rsid w:val="0057697C"/>
    <w:rsid w:val="005769CF"/>
    <w:rsid w:val="00576B3A"/>
    <w:rsid w:val="00576B53"/>
    <w:rsid w:val="00576DF6"/>
    <w:rsid w:val="00577135"/>
    <w:rsid w:val="005773B9"/>
    <w:rsid w:val="00577447"/>
    <w:rsid w:val="00577958"/>
    <w:rsid w:val="00577BDB"/>
    <w:rsid w:val="00577C5D"/>
    <w:rsid w:val="00577D14"/>
    <w:rsid w:val="00577E2F"/>
    <w:rsid w:val="00577E44"/>
    <w:rsid w:val="00577EBA"/>
    <w:rsid w:val="00577FF4"/>
    <w:rsid w:val="00580148"/>
    <w:rsid w:val="0058039F"/>
    <w:rsid w:val="0058048E"/>
    <w:rsid w:val="00580617"/>
    <w:rsid w:val="0058070A"/>
    <w:rsid w:val="00580713"/>
    <w:rsid w:val="00580932"/>
    <w:rsid w:val="00580950"/>
    <w:rsid w:val="00580AF4"/>
    <w:rsid w:val="00580BB1"/>
    <w:rsid w:val="00580C78"/>
    <w:rsid w:val="00580D0A"/>
    <w:rsid w:val="00580DCE"/>
    <w:rsid w:val="00580E3C"/>
    <w:rsid w:val="0058103E"/>
    <w:rsid w:val="005810BD"/>
    <w:rsid w:val="00581202"/>
    <w:rsid w:val="005812C8"/>
    <w:rsid w:val="005813D4"/>
    <w:rsid w:val="005813DF"/>
    <w:rsid w:val="00581467"/>
    <w:rsid w:val="005814A4"/>
    <w:rsid w:val="005814B3"/>
    <w:rsid w:val="005814F1"/>
    <w:rsid w:val="0058166C"/>
    <w:rsid w:val="005817CB"/>
    <w:rsid w:val="005817D0"/>
    <w:rsid w:val="005819FA"/>
    <w:rsid w:val="00581AB5"/>
    <w:rsid w:val="00581C9C"/>
    <w:rsid w:val="00581E44"/>
    <w:rsid w:val="0058219C"/>
    <w:rsid w:val="00582240"/>
    <w:rsid w:val="0058225E"/>
    <w:rsid w:val="00582342"/>
    <w:rsid w:val="00582792"/>
    <w:rsid w:val="0058289F"/>
    <w:rsid w:val="0058292B"/>
    <w:rsid w:val="00582A54"/>
    <w:rsid w:val="00582E93"/>
    <w:rsid w:val="00583348"/>
    <w:rsid w:val="00583531"/>
    <w:rsid w:val="005838B9"/>
    <w:rsid w:val="005838EB"/>
    <w:rsid w:val="00583A8B"/>
    <w:rsid w:val="00583E7C"/>
    <w:rsid w:val="005841DF"/>
    <w:rsid w:val="005842B5"/>
    <w:rsid w:val="0058437E"/>
    <w:rsid w:val="005843F0"/>
    <w:rsid w:val="005844E3"/>
    <w:rsid w:val="00584584"/>
    <w:rsid w:val="00584625"/>
    <w:rsid w:val="005846CD"/>
    <w:rsid w:val="00584BE9"/>
    <w:rsid w:val="00584BF6"/>
    <w:rsid w:val="005850EB"/>
    <w:rsid w:val="005851DF"/>
    <w:rsid w:val="005853AA"/>
    <w:rsid w:val="0058543A"/>
    <w:rsid w:val="00585612"/>
    <w:rsid w:val="0058563B"/>
    <w:rsid w:val="005857B7"/>
    <w:rsid w:val="0058584D"/>
    <w:rsid w:val="00585862"/>
    <w:rsid w:val="005858C8"/>
    <w:rsid w:val="0058593E"/>
    <w:rsid w:val="00585A5C"/>
    <w:rsid w:val="00585AF7"/>
    <w:rsid w:val="00585BAF"/>
    <w:rsid w:val="00585BFA"/>
    <w:rsid w:val="00585C2D"/>
    <w:rsid w:val="00585CB6"/>
    <w:rsid w:val="00585D13"/>
    <w:rsid w:val="00586023"/>
    <w:rsid w:val="00586039"/>
    <w:rsid w:val="00586275"/>
    <w:rsid w:val="00586401"/>
    <w:rsid w:val="0058644A"/>
    <w:rsid w:val="005864B4"/>
    <w:rsid w:val="005864D3"/>
    <w:rsid w:val="00586634"/>
    <w:rsid w:val="00586862"/>
    <w:rsid w:val="00586883"/>
    <w:rsid w:val="005868A5"/>
    <w:rsid w:val="00586AD7"/>
    <w:rsid w:val="00586C17"/>
    <w:rsid w:val="00586DA5"/>
    <w:rsid w:val="00586E41"/>
    <w:rsid w:val="0058702A"/>
    <w:rsid w:val="005875AE"/>
    <w:rsid w:val="0058773C"/>
    <w:rsid w:val="00587CB9"/>
    <w:rsid w:val="005901F4"/>
    <w:rsid w:val="005905D8"/>
    <w:rsid w:val="00590784"/>
    <w:rsid w:val="00590851"/>
    <w:rsid w:val="00590D75"/>
    <w:rsid w:val="00590EDC"/>
    <w:rsid w:val="0059113A"/>
    <w:rsid w:val="00591153"/>
    <w:rsid w:val="00591332"/>
    <w:rsid w:val="00591559"/>
    <w:rsid w:val="00591777"/>
    <w:rsid w:val="00591C39"/>
    <w:rsid w:val="00591C5E"/>
    <w:rsid w:val="00591E2C"/>
    <w:rsid w:val="00591E61"/>
    <w:rsid w:val="00591FC3"/>
    <w:rsid w:val="0059219B"/>
    <w:rsid w:val="005921F3"/>
    <w:rsid w:val="00592495"/>
    <w:rsid w:val="00592654"/>
    <w:rsid w:val="005928D2"/>
    <w:rsid w:val="00592978"/>
    <w:rsid w:val="00592DE9"/>
    <w:rsid w:val="00592E87"/>
    <w:rsid w:val="00592F4F"/>
    <w:rsid w:val="00593084"/>
    <w:rsid w:val="005932F5"/>
    <w:rsid w:val="005934DB"/>
    <w:rsid w:val="005934FF"/>
    <w:rsid w:val="0059376F"/>
    <w:rsid w:val="00593B45"/>
    <w:rsid w:val="00593B73"/>
    <w:rsid w:val="00593C37"/>
    <w:rsid w:val="00593D39"/>
    <w:rsid w:val="00594083"/>
    <w:rsid w:val="005941E7"/>
    <w:rsid w:val="00594313"/>
    <w:rsid w:val="00594427"/>
    <w:rsid w:val="00594531"/>
    <w:rsid w:val="005946E7"/>
    <w:rsid w:val="00594730"/>
    <w:rsid w:val="00594BB5"/>
    <w:rsid w:val="0059516D"/>
    <w:rsid w:val="005951C4"/>
    <w:rsid w:val="0059563B"/>
    <w:rsid w:val="00595A48"/>
    <w:rsid w:val="00595A57"/>
    <w:rsid w:val="00595A5B"/>
    <w:rsid w:val="00595AE8"/>
    <w:rsid w:val="00595BE9"/>
    <w:rsid w:val="00595DA5"/>
    <w:rsid w:val="00595E4D"/>
    <w:rsid w:val="0059604F"/>
    <w:rsid w:val="00596358"/>
    <w:rsid w:val="0059644F"/>
    <w:rsid w:val="00596773"/>
    <w:rsid w:val="00596829"/>
    <w:rsid w:val="00596932"/>
    <w:rsid w:val="005969A6"/>
    <w:rsid w:val="00596AD3"/>
    <w:rsid w:val="00596C64"/>
    <w:rsid w:val="00596DA8"/>
    <w:rsid w:val="00596E6F"/>
    <w:rsid w:val="00596E8A"/>
    <w:rsid w:val="00596EBF"/>
    <w:rsid w:val="005970E4"/>
    <w:rsid w:val="005971BE"/>
    <w:rsid w:val="0059726B"/>
    <w:rsid w:val="00597283"/>
    <w:rsid w:val="005972A7"/>
    <w:rsid w:val="005973B9"/>
    <w:rsid w:val="005974DB"/>
    <w:rsid w:val="005976B3"/>
    <w:rsid w:val="00597D03"/>
    <w:rsid w:val="00597E18"/>
    <w:rsid w:val="00597E47"/>
    <w:rsid w:val="00597FAB"/>
    <w:rsid w:val="005A0106"/>
    <w:rsid w:val="005A02C8"/>
    <w:rsid w:val="005A0489"/>
    <w:rsid w:val="005A05E1"/>
    <w:rsid w:val="005A0A34"/>
    <w:rsid w:val="005A0DC8"/>
    <w:rsid w:val="005A0EF0"/>
    <w:rsid w:val="005A10F7"/>
    <w:rsid w:val="005A120E"/>
    <w:rsid w:val="005A1250"/>
    <w:rsid w:val="005A1276"/>
    <w:rsid w:val="005A129C"/>
    <w:rsid w:val="005A1424"/>
    <w:rsid w:val="005A14AC"/>
    <w:rsid w:val="005A1558"/>
    <w:rsid w:val="005A170E"/>
    <w:rsid w:val="005A1736"/>
    <w:rsid w:val="005A1B9B"/>
    <w:rsid w:val="005A1D94"/>
    <w:rsid w:val="005A1DF5"/>
    <w:rsid w:val="005A1FC7"/>
    <w:rsid w:val="005A2087"/>
    <w:rsid w:val="005A2252"/>
    <w:rsid w:val="005A245D"/>
    <w:rsid w:val="005A2469"/>
    <w:rsid w:val="005A253E"/>
    <w:rsid w:val="005A27C6"/>
    <w:rsid w:val="005A2854"/>
    <w:rsid w:val="005A28D8"/>
    <w:rsid w:val="005A28DF"/>
    <w:rsid w:val="005A2CC6"/>
    <w:rsid w:val="005A2EC3"/>
    <w:rsid w:val="005A2ED7"/>
    <w:rsid w:val="005A2EF3"/>
    <w:rsid w:val="005A2F1D"/>
    <w:rsid w:val="005A2F3B"/>
    <w:rsid w:val="005A301D"/>
    <w:rsid w:val="005A3060"/>
    <w:rsid w:val="005A339D"/>
    <w:rsid w:val="005A33CD"/>
    <w:rsid w:val="005A342C"/>
    <w:rsid w:val="005A35E0"/>
    <w:rsid w:val="005A35F9"/>
    <w:rsid w:val="005A390E"/>
    <w:rsid w:val="005A3E3D"/>
    <w:rsid w:val="005A418E"/>
    <w:rsid w:val="005A4215"/>
    <w:rsid w:val="005A427B"/>
    <w:rsid w:val="005A4308"/>
    <w:rsid w:val="005A4530"/>
    <w:rsid w:val="005A4678"/>
    <w:rsid w:val="005A46F8"/>
    <w:rsid w:val="005A48AC"/>
    <w:rsid w:val="005A4A6B"/>
    <w:rsid w:val="005A4CEB"/>
    <w:rsid w:val="005A5029"/>
    <w:rsid w:val="005A5112"/>
    <w:rsid w:val="005A52F3"/>
    <w:rsid w:val="005A534E"/>
    <w:rsid w:val="005A56B1"/>
    <w:rsid w:val="005A574A"/>
    <w:rsid w:val="005A5A20"/>
    <w:rsid w:val="005A5CF8"/>
    <w:rsid w:val="005A5F96"/>
    <w:rsid w:val="005A6287"/>
    <w:rsid w:val="005A63F6"/>
    <w:rsid w:val="005A6401"/>
    <w:rsid w:val="005A6479"/>
    <w:rsid w:val="005A6634"/>
    <w:rsid w:val="005A675F"/>
    <w:rsid w:val="005A6796"/>
    <w:rsid w:val="005A680E"/>
    <w:rsid w:val="005A69A9"/>
    <w:rsid w:val="005A69C3"/>
    <w:rsid w:val="005A6AF7"/>
    <w:rsid w:val="005A6D8C"/>
    <w:rsid w:val="005A6DF8"/>
    <w:rsid w:val="005A6EAD"/>
    <w:rsid w:val="005A7679"/>
    <w:rsid w:val="005A79BD"/>
    <w:rsid w:val="005A7A1F"/>
    <w:rsid w:val="005A7D36"/>
    <w:rsid w:val="005A7F0D"/>
    <w:rsid w:val="005B0072"/>
    <w:rsid w:val="005B02D6"/>
    <w:rsid w:val="005B03A7"/>
    <w:rsid w:val="005B0485"/>
    <w:rsid w:val="005B0732"/>
    <w:rsid w:val="005B0772"/>
    <w:rsid w:val="005B0890"/>
    <w:rsid w:val="005B09DD"/>
    <w:rsid w:val="005B0EE7"/>
    <w:rsid w:val="005B0F09"/>
    <w:rsid w:val="005B12A9"/>
    <w:rsid w:val="005B132B"/>
    <w:rsid w:val="005B13F4"/>
    <w:rsid w:val="005B14D2"/>
    <w:rsid w:val="005B1575"/>
    <w:rsid w:val="005B1672"/>
    <w:rsid w:val="005B168C"/>
    <w:rsid w:val="005B168F"/>
    <w:rsid w:val="005B1817"/>
    <w:rsid w:val="005B19B0"/>
    <w:rsid w:val="005B19D7"/>
    <w:rsid w:val="005B1A77"/>
    <w:rsid w:val="005B1B34"/>
    <w:rsid w:val="005B200A"/>
    <w:rsid w:val="005B2088"/>
    <w:rsid w:val="005B21F7"/>
    <w:rsid w:val="005B222D"/>
    <w:rsid w:val="005B2239"/>
    <w:rsid w:val="005B23F9"/>
    <w:rsid w:val="005B23FF"/>
    <w:rsid w:val="005B26B0"/>
    <w:rsid w:val="005B28DB"/>
    <w:rsid w:val="005B2994"/>
    <w:rsid w:val="005B2AE9"/>
    <w:rsid w:val="005B2D4A"/>
    <w:rsid w:val="005B2EAF"/>
    <w:rsid w:val="005B2EC7"/>
    <w:rsid w:val="005B2F31"/>
    <w:rsid w:val="005B31BE"/>
    <w:rsid w:val="005B327D"/>
    <w:rsid w:val="005B32AE"/>
    <w:rsid w:val="005B3579"/>
    <w:rsid w:val="005B358F"/>
    <w:rsid w:val="005B35D4"/>
    <w:rsid w:val="005B3902"/>
    <w:rsid w:val="005B3B77"/>
    <w:rsid w:val="005B3B93"/>
    <w:rsid w:val="005B3C15"/>
    <w:rsid w:val="005B3CEE"/>
    <w:rsid w:val="005B3EE5"/>
    <w:rsid w:val="005B412E"/>
    <w:rsid w:val="005B4462"/>
    <w:rsid w:val="005B468E"/>
    <w:rsid w:val="005B47DF"/>
    <w:rsid w:val="005B4A1E"/>
    <w:rsid w:val="005B4AE9"/>
    <w:rsid w:val="005B4B54"/>
    <w:rsid w:val="005B4C95"/>
    <w:rsid w:val="005B4CD5"/>
    <w:rsid w:val="005B4D37"/>
    <w:rsid w:val="005B4EBF"/>
    <w:rsid w:val="005B4EF4"/>
    <w:rsid w:val="005B5128"/>
    <w:rsid w:val="005B5134"/>
    <w:rsid w:val="005B5266"/>
    <w:rsid w:val="005B586B"/>
    <w:rsid w:val="005B5CB5"/>
    <w:rsid w:val="005B5D0F"/>
    <w:rsid w:val="005B5DDA"/>
    <w:rsid w:val="005B5DE2"/>
    <w:rsid w:val="005B5EDD"/>
    <w:rsid w:val="005B658D"/>
    <w:rsid w:val="005B65D6"/>
    <w:rsid w:val="005B669F"/>
    <w:rsid w:val="005B6982"/>
    <w:rsid w:val="005B69C6"/>
    <w:rsid w:val="005B6B9F"/>
    <w:rsid w:val="005B6DA1"/>
    <w:rsid w:val="005B6DC0"/>
    <w:rsid w:val="005B758A"/>
    <w:rsid w:val="005B76FF"/>
    <w:rsid w:val="005B7783"/>
    <w:rsid w:val="005B77EC"/>
    <w:rsid w:val="005B7D05"/>
    <w:rsid w:val="005B7E10"/>
    <w:rsid w:val="005B7ECE"/>
    <w:rsid w:val="005C00A3"/>
    <w:rsid w:val="005C014B"/>
    <w:rsid w:val="005C016B"/>
    <w:rsid w:val="005C0184"/>
    <w:rsid w:val="005C02CA"/>
    <w:rsid w:val="005C033B"/>
    <w:rsid w:val="005C0374"/>
    <w:rsid w:val="005C05BA"/>
    <w:rsid w:val="005C06BD"/>
    <w:rsid w:val="005C077C"/>
    <w:rsid w:val="005C0AAA"/>
    <w:rsid w:val="005C0BC8"/>
    <w:rsid w:val="005C0BCF"/>
    <w:rsid w:val="005C0D31"/>
    <w:rsid w:val="005C0DE5"/>
    <w:rsid w:val="005C0E25"/>
    <w:rsid w:val="005C0EA9"/>
    <w:rsid w:val="005C0FF2"/>
    <w:rsid w:val="005C10CC"/>
    <w:rsid w:val="005C10DC"/>
    <w:rsid w:val="005C136E"/>
    <w:rsid w:val="005C14B6"/>
    <w:rsid w:val="005C154F"/>
    <w:rsid w:val="005C15F0"/>
    <w:rsid w:val="005C17CF"/>
    <w:rsid w:val="005C1925"/>
    <w:rsid w:val="005C1B36"/>
    <w:rsid w:val="005C1B8D"/>
    <w:rsid w:val="005C1CE4"/>
    <w:rsid w:val="005C1E07"/>
    <w:rsid w:val="005C1EBF"/>
    <w:rsid w:val="005C2064"/>
    <w:rsid w:val="005C2364"/>
    <w:rsid w:val="005C25AD"/>
    <w:rsid w:val="005C276A"/>
    <w:rsid w:val="005C28F3"/>
    <w:rsid w:val="005C292A"/>
    <w:rsid w:val="005C2B01"/>
    <w:rsid w:val="005C2D21"/>
    <w:rsid w:val="005C2E1B"/>
    <w:rsid w:val="005C2E3D"/>
    <w:rsid w:val="005C32B7"/>
    <w:rsid w:val="005C359F"/>
    <w:rsid w:val="005C363A"/>
    <w:rsid w:val="005C36BE"/>
    <w:rsid w:val="005C3780"/>
    <w:rsid w:val="005C3861"/>
    <w:rsid w:val="005C3A05"/>
    <w:rsid w:val="005C3AEA"/>
    <w:rsid w:val="005C3C1D"/>
    <w:rsid w:val="005C3D85"/>
    <w:rsid w:val="005C4027"/>
    <w:rsid w:val="005C4059"/>
    <w:rsid w:val="005C41E2"/>
    <w:rsid w:val="005C4295"/>
    <w:rsid w:val="005C432F"/>
    <w:rsid w:val="005C4692"/>
    <w:rsid w:val="005C4696"/>
    <w:rsid w:val="005C479B"/>
    <w:rsid w:val="005C4994"/>
    <w:rsid w:val="005C4AA0"/>
    <w:rsid w:val="005C4ADD"/>
    <w:rsid w:val="005C4BCF"/>
    <w:rsid w:val="005C4DA0"/>
    <w:rsid w:val="005C4DB5"/>
    <w:rsid w:val="005C53F2"/>
    <w:rsid w:val="005C546C"/>
    <w:rsid w:val="005C5480"/>
    <w:rsid w:val="005C54D2"/>
    <w:rsid w:val="005C593F"/>
    <w:rsid w:val="005C595D"/>
    <w:rsid w:val="005C59D3"/>
    <w:rsid w:val="005C5CBC"/>
    <w:rsid w:val="005C61AB"/>
    <w:rsid w:val="005C6207"/>
    <w:rsid w:val="005C634E"/>
    <w:rsid w:val="005C635D"/>
    <w:rsid w:val="005C64EE"/>
    <w:rsid w:val="005C66DE"/>
    <w:rsid w:val="005C68F7"/>
    <w:rsid w:val="005C69EE"/>
    <w:rsid w:val="005C6A23"/>
    <w:rsid w:val="005C6A82"/>
    <w:rsid w:val="005C6E28"/>
    <w:rsid w:val="005C6F2B"/>
    <w:rsid w:val="005C6F98"/>
    <w:rsid w:val="005C7452"/>
    <w:rsid w:val="005C7515"/>
    <w:rsid w:val="005C752F"/>
    <w:rsid w:val="005C771C"/>
    <w:rsid w:val="005C7806"/>
    <w:rsid w:val="005C7917"/>
    <w:rsid w:val="005C7A1F"/>
    <w:rsid w:val="005C7B6C"/>
    <w:rsid w:val="005C7C95"/>
    <w:rsid w:val="005C7FBB"/>
    <w:rsid w:val="005D00B2"/>
    <w:rsid w:val="005D0199"/>
    <w:rsid w:val="005D052E"/>
    <w:rsid w:val="005D077D"/>
    <w:rsid w:val="005D0A02"/>
    <w:rsid w:val="005D0A17"/>
    <w:rsid w:val="005D0B75"/>
    <w:rsid w:val="005D0C59"/>
    <w:rsid w:val="005D0DA7"/>
    <w:rsid w:val="005D0ED2"/>
    <w:rsid w:val="005D0F01"/>
    <w:rsid w:val="005D1260"/>
    <w:rsid w:val="005D16E2"/>
    <w:rsid w:val="005D1794"/>
    <w:rsid w:val="005D1854"/>
    <w:rsid w:val="005D1A2E"/>
    <w:rsid w:val="005D1B3B"/>
    <w:rsid w:val="005D1E35"/>
    <w:rsid w:val="005D203B"/>
    <w:rsid w:val="005D22C7"/>
    <w:rsid w:val="005D237E"/>
    <w:rsid w:val="005D24C1"/>
    <w:rsid w:val="005D26EE"/>
    <w:rsid w:val="005D28D9"/>
    <w:rsid w:val="005D2904"/>
    <w:rsid w:val="005D2966"/>
    <w:rsid w:val="005D29FB"/>
    <w:rsid w:val="005D2A91"/>
    <w:rsid w:val="005D2AA7"/>
    <w:rsid w:val="005D2D02"/>
    <w:rsid w:val="005D2D52"/>
    <w:rsid w:val="005D2DFE"/>
    <w:rsid w:val="005D2E88"/>
    <w:rsid w:val="005D311B"/>
    <w:rsid w:val="005D3327"/>
    <w:rsid w:val="005D349E"/>
    <w:rsid w:val="005D371F"/>
    <w:rsid w:val="005D3783"/>
    <w:rsid w:val="005D39F3"/>
    <w:rsid w:val="005D3BB5"/>
    <w:rsid w:val="005D3BEC"/>
    <w:rsid w:val="005D3E1D"/>
    <w:rsid w:val="005D3F82"/>
    <w:rsid w:val="005D3FEB"/>
    <w:rsid w:val="005D461B"/>
    <w:rsid w:val="005D46FD"/>
    <w:rsid w:val="005D4731"/>
    <w:rsid w:val="005D4980"/>
    <w:rsid w:val="005D4AD9"/>
    <w:rsid w:val="005D4DF3"/>
    <w:rsid w:val="005D4E22"/>
    <w:rsid w:val="005D509F"/>
    <w:rsid w:val="005D5474"/>
    <w:rsid w:val="005D5515"/>
    <w:rsid w:val="005D5561"/>
    <w:rsid w:val="005D558C"/>
    <w:rsid w:val="005D57C3"/>
    <w:rsid w:val="005D5990"/>
    <w:rsid w:val="005D61C4"/>
    <w:rsid w:val="005D6330"/>
    <w:rsid w:val="005D657A"/>
    <w:rsid w:val="005D66D8"/>
    <w:rsid w:val="005D6916"/>
    <w:rsid w:val="005D6BB7"/>
    <w:rsid w:val="005D6E54"/>
    <w:rsid w:val="005D6FDD"/>
    <w:rsid w:val="005D7039"/>
    <w:rsid w:val="005D7192"/>
    <w:rsid w:val="005D7292"/>
    <w:rsid w:val="005D76A0"/>
    <w:rsid w:val="005D79CA"/>
    <w:rsid w:val="005D7C1E"/>
    <w:rsid w:val="005D7C5D"/>
    <w:rsid w:val="005D7D71"/>
    <w:rsid w:val="005E0230"/>
    <w:rsid w:val="005E051A"/>
    <w:rsid w:val="005E0614"/>
    <w:rsid w:val="005E0847"/>
    <w:rsid w:val="005E0B66"/>
    <w:rsid w:val="005E0BBA"/>
    <w:rsid w:val="005E0F26"/>
    <w:rsid w:val="005E10CB"/>
    <w:rsid w:val="005E1148"/>
    <w:rsid w:val="005E130D"/>
    <w:rsid w:val="005E136A"/>
    <w:rsid w:val="005E13C2"/>
    <w:rsid w:val="005E17B5"/>
    <w:rsid w:val="005E187E"/>
    <w:rsid w:val="005E1884"/>
    <w:rsid w:val="005E18AB"/>
    <w:rsid w:val="005E1B00"/>
    <w:rsid w:val="005E1E9F"/>
    <w:rsid w:val="005E1FE1"/>
    <w:rsid w:val="005E203F"/>
    <w:rsid w:val="005E20B2"/>
    <w:rsid w:val="005E210F"/>
    <w:rsid w:val="005E214F"/>
    <w:rsid w:val="005E2515"/>
    <w:rsid w:val="005E259E"/>
    <w:rsid w:val="005E27B0"/>
    <w:rsid w:val="005E2857"/>
    <w:rsid w:val="005E2876"/>
    <w:rsid w:val="005E293E"/>
    <w:rsid w:val="005E2B5C"/>
    <w:rsid w:val="005E2D4A"/>
    <w:rsid w:val="005E2DD8"/>
    <w:rsid w:val="005E2EC2"/>
    <w:rsid w:val="005E2F8E"/>
    <w:rsid w:val="005E316F"/>
    <w:rsid w:val="005E31D3"/>
    <w:rsid w:val="005E3557"/>
    <w:rsid w:val="005E35AC"/>
    <w:rsid w:val="005E367B"/>
    <w:rsid w:val="005E37FA"/>
    <w:rsid w:val="005E38BA"/>
    <w:rsid w:val="005E38DC"/>
    <w:rsid w:val="005E3A09"/>
    <w:rsid w:val="005E3A2C"/>
    <w:rsid w:val="005E3A61"/>
    <w:rsid w:val="005E3ABA"/>
    <w:rsid w:val="005E3BA5"/>
    <w:rsid w:val="005E3BA6"/>
    <w:rsid w:val="005E3C9B"/>
    <w:rsid w:val="005E3D79"/>
    <w:rsid w:val="005E3DC8"/>
    <w:rsid w:val="005E3E41"/>
    <w:rsid w:val="005E3F18"/>
    <w:rsid w:val="005E40B2"/>
    <w:rsid w:val="005E4294"/>
    <w:rsid w:val="005E432C"/>
    <w:rsid w:val="005E43E8"/>
    <w:rsid w:val="005E44B7"/>
    <w:rsid w:val="005E46B8"/>
    <w:rsid w:val="005E4759"/>
    <w:rsid w:val="005E47E4"/>
    <w:rsid w:val="005E485E"/>
    <w:rsid w:val="005E48B9"/>
    <w:rsid w:val="005E49CB"/>
    <w:rsid w:val="005E4A68"/>
    <w:rsid w:val="005E4C55"/>
    <w:rsid w:val="005E4CF6"/>
    <w:rsid w:val="005E4ED1"/>
    <w:rsid w:val="005E4F54"/>
    <w:rsid w:val="005E5302"/>
    <w:rsid w:val="005E5427"/>
    <w:rsid w:val="005E54E4"/>
    <w:rsid w:val="005E55CC"/>
    <w:rsid w:val="005E58E7"/>
    <w:rsid w:val="005E59BA"/>
    <w:rsid w:val="005E5B2F"/>
    <w:rsid w:val="005E5C65"/>
    <w:rsid w:val="005E5CF7"/>
    <w:rsid w:val="005E5D09"/>
    <w:rsid w:val="005E6016"/>
    <w:rsid w:val="005E60FF"/>
    <w:rsid w:val="005E686D"/>
    <w:rsid w:val="005E691A"/>
    <w:rsid w:val="005E69AB"/>
    <w:rsid w:val="005E6A63"/>
    <w:rsid w:val="005E6A67"/>
    <w:rsid w:val="005E6BFB"/>
    <w:rsid w:val="005E6D70"/>
    <w:rsid w:val="005E6DBA"/>
    <w:rsid w:val="005E7073"/>
    <w:rsid w:val="005E7098"/>
    <w:rsid w:val="005E7112"/>
    <w:rsid w:val="005E73A3"/>
    <w:rsid w:val="005E7617"/>
    <w:rsid w:val="005E77EF"/>
    <w:rsid w:val="005E78F5"/>
    <w:rsid w:val="005E79FF"/>
    <w:rsid w:val="005E7B2B"/>
    <w:rsid w:val="005E7C5E"/>
    <w:rsid w:val="005E7C71"/>
    <w:rsid w:val="005E7D4A"/>
    <w:rsid w:val="005E7D61"/>
    <w:rsid w:val="005E7D80"/>
    <w:rsid w:val="005F003C"/>
    <w:rsid w:val="005F02A4"/>
    <w:rsid w:val="005F048A"/>
    <w:rsid w:val="005F0582"/>
    <w:rsid w:val="005F08EB"/>
    <w:rsid w:val="005F0982"/>
    <w:rsid w:val="005F0C63"/>
    <w:rsid w:val="005F1248"/>
    <w:rsid w:val="005F1350"/>
    <w:rsid w:val="005F13FC"/>
    <w:rsid w:val="005F1429"/>
    <w:rsid w:val="005F15A9"/>
    <w:rsid w:val="005F18E1"/>
    <w:rsid w:val="005F1914"/>
    <w:rsid w:val="005F1A2C"/>
    <w:rsid w:val="005F1A81"/>
    <w:rsid w:val="005F1ADD"/>
    <w:rsid w:val="005F1AFD"/>
    <w:rsid w:val="005F1DD3"/>
    <w:rsid w:val="005F1E06"/>
    <w:rsid w:val="005F1EBC"/>
    <w:rsid w:val="005F22AC"/>
    <w:rsid w:val="005F24A4"/>
    <w:rsid w:val="005F24F3"/>
    <w:rsid w:val="005F2556"/>
    <w:rsid w:val="005F27B2"/>
    <w:rsid w:val="005F27C6"/>
    <w:rsid w:val="005F2820"/>
    <w:rsid w:val="005F28E1"/>
    <w:rsid w:val="005F29D7"/>
    <w:rsid w:val="005F2AB9"/>
    <w:rsid w:val="005F2BA3"/>
    <w:rsid w:val="005F2F05"/>
    <w:rsid w:val="005F2FB4"/>
    <w:rsid w:val="005F319F"/>
    <w:rsid w:val="005F31FE"/>
    <w:rsid w:val="005F33F8"/>
    <w:rsid w:val="005F34CF"/>
    <w:rsid w:val="005F36BD"/>
    <w:rsid w:val="005F3791"/>
    <w:rsid w:val="005F379D"/>
    <w:rsid w:val="005F398C"/>
    <w:rsid w:val="005F3A40"/>
    <w:rsid w:val="005F3B24"/>
    <w:rsid w:val="005F3D2A"/>
    <w:rsid w:val="005F3FEF"/>
    <w:rsid w:val="005F43CA"/>
    <w:rsid w:val="005F4666"/>
    <w:rsid w:val="005F46BB"/>
    <w:rsid w:val="005F46C1"/>
    <w:rsid w:val="005F4908"/>
    <w:rsid w:val="005F490F"/>
    <w:rsid w:val="005F496E"/>
    <w:rsid w:val="005F497F"/>
    <w:rsid w:val="005F49E3"/>
    <w:rsid w:val="005F4A4C"/>
    <w:rsid w:val="005F4A8E"/>
    <w:rsid w:val="005F4B1F"/>
    <w:rsid w:val="005F4C66"/>
    <w:rsid w:val="005F4D45"/>
    <w:rsid w:val="005F5087"/>
    <w:rsid w:val="005F50E0"/>
    <w:rsid w:val="005F521C"/>
    <w:rsid w:val="005F537A"/>
    <w:rsid w:val="005F5433"/>
    <w:rsid w:val="005F54E8"/>
    <w:rsid w:val="005F5537"/>
    <w:rsid w:val="005F57D0"/>
    <w:rsid w:val="005F57F1"/>
    <w:rsid w:val="005F5BC8"/>
    <w:rsid w:val="005F5C7F"/>
    <w:rsid w:val="005F5C88"/>
    <w:rsid w:val="005F6355"/>
    <w:rsid w:val="005F65D1"/>
    <w:rsid w:val="005F68F4"/>
    <w:rsid w:val="005F6932"/>
    <w:rsid w:val="005F6CBC"/>
    <w:rsid w:val="005F6F0A"/>
    <w:rsid w:val="005F6FF1"/>
    <w:rsid w:val="005F7124"/>
    <w:rsid w:val="005F72EC"/>
    <w:rsid w:val="005F766B"/>
    <w:rsid w:val="005F7843"/>
    <w:rsid w:val="005F7914"/>
    <w:rsid w:val="005F7953"/>
    <w:rsid w:val="005F7A4C"/>
    <w:rsid w:val="005F7A8E"/>
    <w:rsid w:val="005F7AAB"/>
    <w:rsid w:val="005F7AB6"/>
    <w:rsid w:val="005F7ADD"/>
    <w:rsid w:val="005F7CC8"/>
    <w:rsid w:val="005F7FB9"/>
    <w:rsid w:val="006001BF"/>
    <w:rsid w:val="006003E3"/>
    <w:rsid w:val="006004AD"/>
    <w:rsid w:val="0060072D"/>
    <w:rsid w:val="00600949"/>
    <w:rsid w:val="00600A4A"/>
    <w:rsid w:val="00600D0A"/>
    <w:rsid w:val="00601102"/>
    <w:rsid w:val="006012FA"/>
    <w:rsid w:val="0060132B"/>
    <w:rsid w:val="00601502"/>
    <w:rsid w:val="006015F0"/>
    <w:rsid w:val="0060161B"/>
    <w:rsid w:val="0060162B"/>
    <w:rsid w:val="006016B6"/>
    <w:rsid w:val="00601700"/>
    <w:rsid w:val="00601740"/>
    <w:rsid w:val="006017C6"/>
    <w:rsid w:val="00601B51"/>
    <w:rsid w:val="00601B6F"/>
    <w:rsid w:val="00601BB1"/>
    <w:rsid w:val="00601BF8"/>
    <w:rsid w:val="00601DDA"/>
    <w:rsid w:val="00601E59"/>
    <w:rsid w:val="00601F44"/>
    <w:rsid w:val="00602090"/>
    <w:rsid w:val="00602194"/>
    <w:rsid w:val="00602271"/>
    <w:rsid w:val="0060243A"/>
    <w:rsid w:val="00602513"/>
    <w:rsid w:val="006027C1"/>
    <w:rsid w:val="00602D11"/>
    <w:rsid w:val="00602D83"/>
    <w:rsid w:val="0060318E"/>
    <w:rsid w:val="006032D1"/>
    <w:rsid w:val="006032EE"/>
    <w:rsid w:val="00603651"/>
    <w:rsid w:val="0060371C"/>
    <w:rsid w:val="006038C9"/>
    <w:rsid w:val="00603E56"/>
    <w:rsid w:val="00604041"/>
    <w:rsid w:val="00604044"/>
    <w:rsid w:val="00604057"/>
    <w:rsid w:val="006041EC"/>
    <w:rsid w:val="006043B2"/>
    <w:rsid w:val="006044E8"/>
    <w:rsid w:val="0060455A"/>
    <w:rsid w:val="00604577"/>
    <w:rsid w:val="00604636"/>
    <w:rsid w:val="0060472C"/>
    <w:rsid w:val="006047E1"/>
    <w:rsid w:val="006047E9"/>
    <w:rsid w:val="00604882"/>
    <w:rsid w:val="00604903"/>
    <w:rsid w:val="00604994"/>
    <w:rsid w:val="00604AA8"/>
    <w:rsid w:val="00604CE5"/>
    <w:rsid w:val="00605094"/>
    <w:rsid w:val="006051FC"/>
    <w:rsid w:val="006056D2"/>
    <w:rsid w:val="00605864"/>
    <w:rsid w:val="0060599D"/>
    <w:rsid w:val="00605A12"/>
    <w:rsid w:val="00605A69"/>
    <w:rsid w:val="00605A75"/>
    <w:rsid w:val="00605A95"/>
    <w:rsid w:val="00605D0A"/>
    <w:rsid w:val="00605DB4"/>
    <w:rsid w:val="00605DEA"/>
    <w:rsid w:val="00605E16"/>
    <w:rsid w:val="00605E60"/>
    <w:rsid w:val="00606372"/>
    <w:rsid w:val="0060639E"/>
    <w:rsid w:val="006063FF"/>
    <w:rsid w:val="0060694B"/>
    <w:rsid w:val="00606964"/>
    <w:rsid w:val="00606A8C"/>
    <w:rsid w:val="00606B5E"/>
    <w:rsid w:val="00606BBD"/>
    <w:rsid w:val="00606DAE"/>
    <w:rsid w:val="00606DD1"/>
    <w:rsid w:val="00606E2D"/>
    <w:rsid w:val="00606FA4"/>
    <w:rsid w:val="00607058"/>
    <w:rsid w:val="00607117"/>
    <w:rsid w:val="00607122"/>
    <w:rsid w:val="0060714A"/>
    <w:rsid w:val="00607181"/>
    <w:rsid w:val="00607576"/>
    <w:rsid w:val="0060759B"/>
    <w:rsid w:val="006075FD"/>
    <w:rsid w:val="00607797"/>
    <w:rsid w:val="006077FA"/>
    <w:rsid w:val="0060788C"/>
    <w:rsid w:val="00607922"/>
    <w:rsid w:val="0060795A"/>
    <w:rsid w:val="006079D6"/>
    <w:rsid w:val="00607B64"/>
    <w:rsid w:val="00607B8F"/>
    <w:rsid w:val="00607C1D"/>
    <w:rsid w:val="00607F01"/>
    <w:rsid w:val="0061013B"/>
    <w:rsid w:val="00610150"/>
    <w:rsid w:val="006101E7"/>
    <w:rsid w:val="006103EF"/>
    <w:rsid w:val="00610413"/>
    <w:rsid w:val="00610562"/>
    <w:rsid w:val="0061057C"/>
    <w:rsid w:val="0061070D"/>
    <w:rsid w:val="0061092A"/>
    <w:rsid w:val="00610990"/>
    <w:rsid w:val="00610F40"/>
    <w:rsid w:val="0061131E"/>
    <w:rsid w:val="006113F9"/>
    <w:rsid w:val="006114CA"/>
    <w:rsid w:val="0061152C"/>
    <w:rsid w:val="00611648"/>
    <w:rsid w:val="006119A5"/>
    <w:rsid w:val="00611B87"/>
    <w:rsid w:val="00611C8C"/>
    <w:rsid w:val="00611D1A"/>
    <w:rsid w:val="00611F4A"/>
    <w:rsid w:val="00611F80"/>
    <w:rsid w:val="006120EA"/>
    <w:rsid w:val="0061213D"/>
    <w:rsid w:val="00612363"/>
    <w:rsid w:val="0061238B"/>
    <w:rsid w:val="0061242F"/>
    <w:rsid w:val="006128BA"/>
    <w:rsid w:val="00612991"/>
    <w:rsid w:val="006129D8"/>
    <w:rsid w:val="00612C13"/>
    <w:rsid w:val="00612D17"/>
    <w:rsid w:val="00612E60"/>
    <w:rsid w:val="00613330"/>
    <w:rsid w:val="00613520"/>
    <w:rsid w:val="00613611"/>
    <w:rsid w:val="00613728"/>
    <w:rsid w:val="006139DA"/>
    <w:rsid w:val="00613F59"/>
    <w:rsid w:val="006141D7"/>
    <w:rsid w:val="0061450E"/>
    <w:rsid w:val="006147CA"/>
    <w:rsid w:val="00614ABF"/>
    <w:rsid w:val="00614B49"/>
    <w:rsid w:val="00614C42"/>
    <w:rsid w:val="00614D86"/>
    <w:rsid w:val="0061523E"/>
    <w:rsid w:val="006156A1"/>
    <w:rsid w:val="0061584D"/>
    <w:rsid w:val="006158AA"/>
    <w:rsid w:val="00615988"/>
    <w:rsid w:val="006159FA"/>
    <w:rsid w:val="00615C36"/>
    <w:rsid w:val="00615C3C"/>
    <w:rsid w:val="00615CB3"/>
    <w:rsid w:val="00615D19"/>
    <w:rsid w:val="00615E2E"/>
    <w:rsid w:val="00616012"/>
    <w:rsid w:val="00616043"/>
    <w:rsid w:val="006163F3"/>
    <w:rsid w:val="006163F5"/>
    <w:rsid w:val="006164E7"/>
    <w:rsid w:val="00616517"/>
    <w:rsid w:val="00616519"/>
    <w:rsid w:val="00616548"/>
    <w:rsid w:val="0061674C"/>
    <w:rsid w:val="00616827"/>
    <w:rsid w:val="00616B9C"/>
    <w:rsid w:val="00616D48"/>
    <w:rsid w:val="00616E69"/>
    <w:rsid w:val="00616F49"/>
    <w:rsid w:val="0061720E"/>
    <w:rsid w:val="0061722E"/>
    <w:rsid w:val="006173C6"/>
    <w:rsid w:val="006175BE"/>
    <w:rsid w:val="00617902"/>
    <w:rsid w:val="00617943"/>
    <w:rsid w:val="00617E6D"/>
    <w:rsid w:val="00617F11"/>
    <w:rsid w:val="0062008C"/>
    <w:rsid w:val="006200FE"/>
    <w:rsid w:val="006201F1"/>
    <w:rsid w:val="006202C2"/>
    <w:rsid w:val="00620338"/>
    <w:rsid w:val="0062035A"/>
    <w:rsid w:val="0062051E"/>
    <w:rsid w:val="0062056C"/>
    <w:rsid w:val="00620692"/>
    <w:rsid w:val="00620772"/>
    <w:rsid w:val="006209AF"/>
    <w:rsid w:val="00620BCD"/>
    <w:rsid w:val="00620CCD"/>
    <w:rsid w:val="00621254"/>
    <w:rsid w:val="006214C8"/>
    <w:rsid w:val="00621603"/>
    <w:rsid w:val="00621691"/>
    <w:rsid w:val="00621B26"/>
    <w:rsid w:val="00621C45"/>
    <w:rsid w:val="00621E82"/>
    <w:rsid w:val="00621F0B"/>
    <w:rsid w:val="00621F6E"/>
    <w:rsid w:val="00621FDD"/>
    <w:rsid w:val="00622060"/>
    <w:rsid w:val="006221AE"/>
    <w:rsid w:val="00622220"/>
    <w:rsid w:val="006222D7"/>
    <w:rsid w:val="00622381"/>
    <w:rsid w:val="0062261E"/>
    <w:rsid w:val="006226BC"/>
    <w:rsid w:val="0062284B"/>
    <w:rsid w:val="006228B1"/>
    <w:rsid w:val="00622A28"/>
    <w:rsid w:val="00622A3E"/>
    <w:rsid w:val="00622AD0"/>
    <w:rsid w:val="00622B4C"/>
    <w:rsid w:val="00622B9F"/>
    <w:rsid w:val="00622E56"/>
    <w:rsid w:val="00622EB5"/>
    <w:rsid w:val="0062300F"/>
    <w:rsid w:val="006232D0"/>
    <w:rsid w:val="00623404"/>
    <w:rsid w:val="0062340A"/>
    <w:rsid w:val="00623427"/>
    <w:rsid w:val="00623573"/>
    <w:rsid w:val="006236CE"/>
    <w:rsid w:val="0062380C"/>
    <w:rsid w:val="006238D6"/>
    <w:rsid w:val="00623BED"/>
    <w:rsid w:val="00623C70"/>
    <w:rsid w:val="00623CE1"/>
    <w:rsid w:val="00623D8C"/>
    <w:rsid w:val="00623F63"/>
    <w:rsid w:val="00623FB5"/>
    <w:rsid w:val="00624068"/>
    <w:rsid w:val="0062494E"/>
    <w:rsid w:val="00624CD8"/>
    <w:rsid w:val="00624FA4"/>
    <w:rsid w:val="006251C1"/>
    <w:rsid w:val="006251F2"/>
    <w:rsid w:val="00625242"/>
    <w:rsid w:val="006252F0"/>
    <w:rsid w:val="00625AAC"/>
    <w:rsid w:val="00625C29"/>
    <w:rsid w:val="00625DA8"/>
    <w:rsid w:val="006261FE"/>
    <w:rsid w:val="006265D4"/>
    <w:rsid w:val="00626AF8"/>
    <w:rsid w:val="00626B8A"/>
    <w:rsid w:val="00626C22"/>
    <w:rsid w:val="00626D23"/>
    <w:rsid w:val="0062702F"/>
    <w:rsid w:val="006273BC"/>
    <w:rsid w:val="006273DB"/>
    <w:rsid w:val="00627419"/>
    <w:rsid w:val="0062765C"/>
    <w:rsid w:val="00627768"/>
    <w:rsid w:val="00627B6F"/>
    <w:rsid w:val="00627D21"/>
    <w:rsid w:val="00627D3E"/>
    <w:rsid w:val="00627EB5"/>
    <w:rsid w:val="00627EBE"/>
    <w:rsid w:val="00630079"/>
    <w:rsid w:val="006300A7"/>
    <w:rsid w:val="006300C0"/>
    <w:rsid w:val="006303BB"/>
    <w:rsid w:val="00630939"/>
    <w:rsid w:val="00630AB2"/>
    <w:rsid w:val="00630AF0"/>
    <w:rsid w:val="00630E08"/>
    <w:rsid w:val="006311A2"/>
    <w:rsid w:val="006312C7"/>
    <w:rsid w:val="0063163B"/>
    <w:rsid w:val="00631B3A"/>
    <w:rsid w:val="00631BE6"/>
    <w:rsid w:val="00631C21"/>
    <w:rsid w:val="00631CF1"/>
    <w:rsid w:val="00631F27"/>
    <w:rsid w:val="00631F83"/>
    <w:rsid w:val="006320CA"/>
    <w:rsid w:val="00632127"/>
    <w:rsid w:val="00632228"/>
    <w:rsid w:val="006322A0"/>
    <w:rsid w:val="006322C4"/>
    <w:rsid w:val="0063235E"/>
    <w:rsid w:val="0063237A"/>
    <w:rsid w:val="00632548"/>
    <w:rsid w:val="0063271F"/>
    <w:rsid w:val="006328B7"/>
    <w:rsid w:val="00632914"/>
    <w:rsid w:val="00632A72"/>
    <w:rsid w:val="00632B97"/>
    <w:rsid w:val="00632C07"/>
    <w:rsid w:val="00632C52"/>
    <w:rsid w:val="00632EA2"/>
    <w:rsid w:val="00632ECA"/>
    <w:rsid w:val="006330FB"/>
    <w:rsid w:val="0063319C"/>
    <w:rsid w:val="006331BB"/>
    <w:rsid w:val="0063336B"/>
    <w:rsid w:val="006333C3"/>
    <w:rsid w:val="006337DF"/>
    <w:rsid w:val="00633970"/>
    <w:rsid w:val="00633C50"/>
    <w:rsid w:val="00633CB9"/>
    <w:rsid w:val="00633D0B"/>
    <w:rsid w:val="00633D3B"/>
    <w:rsid w:val="00633E8B"/>
    <w:rsid w:val="00633FFF"/>
    <w:rsid w:val="00634078"/>
    <w:rsid w:val="00634166"/>
    <w:rsid w:val="006342C7"/>
    <w:rsid w:val="006342F2"/>
    <w:rsid w:val="00634653"/>
    <w:rsid w:val="006347A1"/>
    <w:rsid w:val="006347BD"/>
    <w:rsid w:val="00634846"/>
    <w:rsid w:val="0063498B"/>
    <w:rsid w:val="006349AA"/>
    <w:rsid w:val="00634AF8"/>
    <w:rsid w:val="00634D30"/>
    <w:rsid w:val="00634D3E"/>
    <w:rsid w:val="00634D7B"/>
    <w:rsid w:val="00634E3D"/>
    <w:rsid w:val="00634FA4"/>
    <w:rsid w:val="00635205"/>
    <w:rsid w:val="006353AC"/>
    <w:rsid w:val="00635462"/>
    <w:rsid w:val="006356E1"/>
    <w:rsid w:val="006359A9"/>
    <w:rsid w:val="00635A2A"/>
    <w:rsid w:val="00635CF8"/>
    <w:rsid w:val="00635DC3"/>
    <w:rsid w:val="00635ECE"/>
    <w:rsid w:val="00635EDB"/>
    <w:rsid w:val="00635F8E"/>
    <w:rsid w:val="0063620C"/>
    <w:rsid w:val="0063623C"/>
    <w:rsid w:val="006363E6"/>
    <w:rsid w:val="006364E1"/>
    <w:rsid w:val="00636751"/>
    <w:rsid w:val="0063682F"/>
    <w:rsid w:val="00636854"/>
    <w:rsid w:val="006368D0"/>
    <w:rsid w:val="00636AE2"/>
    <w:rsid w:val="00636B24"/>
    <w:rsid w:val="00636D8A"/>
    <w:rsid w:val="00636E8E"/>
    <w:rsid w:val="00636EB8"/>
    <w:rsid w:val="0063712F"/>
    <w:rsid w:val="00637617"/>
    <w:rsid w:val="00637632"/>
    <w:rsid w:val="00637803"/>
    <w:rsid w:val="00637AB6"/>
    <w:rsid w:val="00637B2B"/>
    <w:rsid w:val="00637D40"/>
    <w:rsid w:val="00637DF1"/>
    <w:rsid w:val="00640361"/>
    <w:rsid w:val="0064046B"/>
    <w:rsid w:val="0064058B"/>
    <w:rsid w:val="00640643"/>
    <w:rsid w:val="00640652"/>
    <w:rsid w:val="006406CE"/>
    <w:rsid w:val="00640BED"/>
    <w:rsid w:val="00640D57"/>
    <w:rsid w:val="00640D5E"/>
    <w:rsid w:val="00640EA6"/>
    <w:rsid w:val="00640F16"/>
    <w:rsid w:val="00641130"/>
    <w:rsid w:val="006411E0"/>
    <w:rsid w:val="006413C3"/>
    <w:rsid w:val="0064140D"/>
    <w:rsid w:val="00641485"/>
    <w:rsid w:val="00641613"/>
    <w:rsid w:val="0064163F"/>
    <w:rsid w:val="00641713"/>
    <w:rsid w:val="006418B7"/>
    <w:rsid w:val="00641985"/>
    <w:rsid w:val="006419AC"/>
    <w:rsid w:val="006419B3"/>
    <w:rsid w:val="00641D15"/>
    <w:rsid w:val="00641D9E"/>
    <w:rsid w:val="00641DC7"/>
    <w:rsid w:val="006420B1"/>
    <w:rsid w:val="006420D0"/>
    <w:rsid w:val="00642106"/>
    <w:rsid w:val="00642137"/>
    <w:rsid w:val="006423D8"/>
    <w:rsid w:val="0064243D"/>
    <w:rsid w:val="006427AC"/>
    <w:rsid w:val="0064295A"/>
    <w:rsid w:val="00642A37"/>
    <w:rsid w:val="00642A62"/>
    <w:rsid w:val="00642AA5"/>
    <w:rsid w:val="00642AE4"/>
    <w:rsid w:val="00642EA2"/>
    <w:rsid w:val="006430E5"/>
    <w:rsid w:val="00643134"/>
    <w:rsid w:val="0064315F"/>
    <w:rsid w:val="00643274"/>
    <w:rsid w:val="006432A5"/>
    <w:rsid w:val="0064349E"/>
    <w:rsid w:val="00643530"/>
    <w:rsid w:val="006435FD"/>
    <w:rsid w:val="0064370D"/>
    <w:rsid w:val="006437ED"/>
    <w:rsid w:val="00643F6C"/>
    <w:rsid w:val="00644091"/>
    <w:rsid w:val="00644202"/>
    <w:rsid w:val="00644425"/>
    <w:rsid w:val="00644470"/>
    <w:rsid w:val="006445B2"/>
    <w:rsid w:val="00644601"/>
    <w:rsid w:val="006447B0"/>
    <w:rsid w:val="006447C0"/>
    <w:rsid w:val="00644869"/>
    <w:rsid w:val="00644A8E"/>
    <w:rsid w:val="00644A99"/>
    <w:rsid w:val="00644AEA"/>
    <w:rsid w:val="00644C24"/>
    <w:rsid w:val="00644CE3"/>
    <w:rsid w:val="00644EEF"/>
    <w:rsid w:val="00645433"/>
    <w:rsid w:val="006456AD"/>
    <w:rsid w:val="00645797"/>
    <w:rsid w:val="006457B4"/>
    <w:rsid w:val="0064580B"/>
    <w:rsid w:val="00645AD6"/>
    <w:rsid w:val="0064609F"/>
    <w:rsid w:val="0064652A"/>
    <w:rsid w:val="00646C31"/>
    <w:rsid w:val="00646CB2"/>
    <w:rsid w:val="00646D50"/>
    <w:rsid w:val="00646D92"/>
    <w:rsid w:val="00646DF0"/>
    <w:rsid w:val="00646EAC"/>
    <w:rsid w:val="0064716C"/>
    <w:rsid w:val="0064718F"/>
    <w:rsid w:val="00647513"/>
    <w:rsid w:val="00647C4E"/>
    <w:rsid w:val="00647C5D"/>
    <w:rsid w:val="00647CC1"/>
    <w:rsid w:val="00647E7B"/>
    <w:rsid w:val="00647FCC"/>
    <w:rsid w:val="00647FD7"/>
    <w:rsid w:val="00647FFC"/>
    <w:rsid w:val="0065003D"/>
    <w:rsid w:val="0065097B"/>
    <w:rsid w:val="00650C32"/>
    <w:rsid w:val="00650C61"/>
    <w:rsid w:val="00650F4F"/>
    <w:rsid w:val="0065123E"/>
    <w:rsid w:val="00651344"/>
    <w:rsid w:val="00651468"/>
    <w:rsid w:val="006519B7"/>
    <w:rsid w:val="00651D92"/>
    <w:rsid w:val="00651E4B"/>
    <w:rsid w:val="006521D7"/>
    <w:rsid w:val="0065229A"/>
    <w:rsid w:val="006523CF"/>
    <w:rsid w:val="006527BF"/>
    <w:rsid w:val="006528B6"/>
    <w:rsid w:val="00652AC9"/>
    <w:rsid w:val="00652CAE"/>
    <w:rsid w:val="00652D55"/>
    <w:rsid w:val="00652EFD"/>
    <w:rsid w:val="00652F68"/>
    <w:rsid w:val="00652F6D"/>
    <w:rsid w:val="0065315F"/>
    <w:rsid w:val="006532B7"/>
    <w:rsid w:val="006533A9"/>
    <w:rsid w:val="0065350C"/>
    <w:rsid w:val="0065356F"/>
    <w:rsid w:val="006535CC"/>
    <w:rsid w:val="0065362D"/>
    <w:rsid w:val="006537FB"/>
    <w:rsid w:val="00653842"/>
    <w:rsid w:val="0065387C"/>
    <w:rsid w:val="00653BDB"/>
    <w:rsid w:val="00653C81"/>
    <w:rsid w:val="00653FEE"/>
    <w:rsid w:val="006540D1"/>
    <w:rsid w:val="006541A4"/>
    <w:rsid w:val="006541CC"/>
    <w:rsid w:val="0065420C"/>
    <w:rsid w:val="00654640"/>
    <w:rsid w:val="00654748"/>
    <w:rsid w:val="00654806"/>
    <w:rsid w:val="00654CE3"/>
    <w:rsid w:val="00654F4E"/>
    <w:rsid w:val="00655114"/>
    <w:rsid w:val="0065528F"/>
    <w:rsid w:val="0065530B"/>
    <w:rsid w:val="0065544E"/>
    <w:rsid w:val="006554B2"/>
    <w:rsid w:val="00655511"/>
    <w:rsid w:val="00655738"/>
    <w:rsid w:val="006557A3"/>
    <w:rsid w:val="00655829"/>
    <w:rsid w:val="00655897"/>
    <w:rsid w:val="00655900"/>
    <w:rsid w:val="00655C90"/>
    <w:rsid w:val="00655DF8"/>
    <w:rsid w:val="00655F17"/>
    <w:rsid w:val="0065673B"/>
    <w:rsid w:val="00656BCB"/>
    <w:rsid w:val="00656E2B"/>
    <w:rsid w:val="00656F0F"/>
    <w:rsid w:val="006570FE"/>
    <w:rsid w:val="0065712E"/>
    <w:rsid w:val="00657192"/>
    <w:rsid w:val="00657459"/>
    <w:rsid w:val="0065776E"/>
    <w:rsid w:val="00657856"/>
    <w:rsid w:val="0065788F"/>
    <w:rsid w:val="006578B3"/>
    <w:rsid w:val="00657D53"/>
    <w:rsid w:val="00657E40"/>
    <w:rsid w:val="00657F2E"/>
    <w:rsid w:val="0066000F"/>
    <w:rsid w:val="006600F2"/>
    <w:rsid w:val="006602F1"/>
    <w:rsid w:val="006605A6"/>
    <w:rsid w:val="00660618"/>
    <w:rsid w:val="006606E7"/>
    <w:rsid w:val="0066074C"/>
    <w:rsid w:val="006607D6"/>
    <w:rsid w:val="00660987"/>
    <w:rsid w:val="006609E6"/>
    <w:rsid w:val="00660A94"/>
    <w:rsid w:val="00660C72"/>
    <w:rsid w:val="00660CD3"/>
    <w:rsid w:val="00660D2C"/>
    <w:rsid w:val="00660E29"/>
    <w:rsid w:val="00660EC7"/>
    <w:rsid w:val="0066111C"/>
    <w:rsid w:val="00661163"/>
    <w:rsid w:val="006611CC"/>
    <w:rsid w:val="006613C3"/>
    <w:rsid w:val="006617A5"/>
    <w:rsid w:val="00661C2D"/>
    <w:rsid w:val="00661CD9"/>
    <w:rsid w:val="00661DA6"/>
    <w:rsid w:val="00661E39"/>
    <w:rsid w:val="00661E8A"/>
    <w:rsid w:val="00661EE5"/>
    <w:rsid w:val="00661EF2"/>
    <w:rsid w:val="0066207F"/>
    <w:rsid w:val="006621A9"/>
    <w:rsid w:val="0066244A"/>
    <w:rsid w:val="00662653"/>
    <w:rsid w:val="00662660"/>
    <w:rsid w:val="006626DD"/>
    <w:rsid w:val="006628D5"/>
    <w:rsid w:val="00662950"/>
    <w:rsid w:val="00662AB7"/>
    <w:rsid w:val="00662AC2"/>
    <w:rsid w:val="00662BA3"/>
    <w:rsid w:val="00662C8B"/>
    <w:rsid w:val="00662D31"/>
    <w:rsid w:val="00662E63"/>
    <w:rsid w:val="00662ECB"/>
    <w:rsid w:val="00662EED"/>
    <w:rsid w:val="00662EF9"/>
    <w:rsid w:val="00663073"/>
    <w:rsid w:val="00663191"/>
    <w:rsid w:val="0066330C"/>
    <w:rsid w:val="0066357C"/>
    <w:rsid w:val="0066362B"/>
    <w:rsid w:val="006636AA"/>
    <w:rsid w:val="006636CC"/>
    <w:rsid w:val="0066378C"/>
    <w:rsid w:val="0066387B"/>
    <w:rsid w:val="006638EF"/>
    <w:rsid w:val="006639AC"/>
    <w:rsid w:val="00663B2B"/>
    <w:rsid w:val="00663E50"/>
    <w:rsid w:val="00663E74"/>
    <w:rsid w:val="00663EB7"/>
    <w:rsid w:val="006640D2"/>
    <w:rsid w:val="00664624"/>
    <w:rsid w:val="00664AA7"/>
    <w:rsid w:val="00664AF1"/>
    <w:rsid w:val="00664BA9"/>
    <w:rsid w:val="00664DBF"/>
    <w:rsid w:val="00664E23"/>
    <w:rsid w:val="006650CB"/>
    <w:rsid w:val="006650DA"/>
    <w:rsid w:val="0066531D"/>
    <w:rsid w:val="006653FF"/>
    <w:rsid w:val="0066542B"/>
    <w:rsid w:val="00665521"/>
    <w:rsid w:val="0066560B"/>
    <w:rsid w:val="006657DE"/>
    <w:rsid w:val="00665852"/>
    <w:rsid w:val="00665CC9"/>
    <w:rsid w:val="00665EA8"/>
    <w:rsid w:val="006662A7"/>
    <w:rsid w:val="006662AA"/>
    <w:rsid w:val="00666692"/>
    <w:rsid w:val="006668F2"/>
    <w:rsid w:val="00666968"/>
    <w:rsid w:val="006669B2"/>
    <w:rsid w:val="00666A4D"/>
    <w:rsid w:val="00666A99"/>
    <w:rsid w:val="00666B2A"/>
    <w:rsid w:val="00666C09"/>
    <w:rsid w:val="00666C21"/>
    <w:rsid w:val="00666D06"/>
    <w:rsid w:val="00666D3F"/>
    <w:rsid w:val="00666EF3"/>
    <w:rsid w:val="00666F5E"/>
    <w:rsid w:val="00667642"/>
    <w:rsid w:val="00667665"/>
    <w:rsid w:val="0066775F"/>
    <w:rsid w:val="006677A4"/>
    <w:rsid w:val="006677A5"/>
    <w:rsid w:val="006677FE"/>
    <w:rsid w:val="00667920"/>
    <w:rsid w:val="006679CB"/>
    <w:rsid w:val="00670131"/>
    <w:rsid w:val="00670134"/>
    <w:rsid w:val="006702B4"/>
    <w:rsid w:val="006703AA"/>
    <w:rsid w:val="006705B8"/>
    <w:rsid w:val="00670649"/>
    <w:rsid w:val="006706BA"/>
    <w:rsid w:val="00670F61"/>
    <w:rsid w:val="006711ED"/>
    <w:rsid w:val="00671201"/>
    <w:rsid w:val="006713A3"/>
    <w:rsid w:val="006713AE"/>
    <w:rsid w:val="0067168B"/>
    <w:rsid w:val="00671781"/>
    <w:rsid w:val="0067178E"/>
    <w:rsid w:val="006717F9"/>
    <w:rsid w:val="006718B7"/>
    <w:rsid w:val="00671A22"/>
    <w:rsid w:val="00671BAC"/>
    <w:rsid w:val="00671C35"/>
    <w:rsid w:val="00671DEF"/>
    <w:rsid w:val="00672116"/>
    <w:rsid w:val="00672281"/>
    <w:rsid w:val="00672394"/>
    <w:rsid w:val="00672706"/>
    <w:rsid w:val="0067287D"/>
    <w:rsid w:val="00672A66"/>
    <w:rsid w:val="00672A95"/>
    <w:rsid w:val="00672BD1"/>
    <w:rsid w:val="00672C32"/>
    <w:rsid w:val="00672CBE"/>
    <w:rsid w:val="00672D66"/>
    <w:rsid w:val="00673063"/>
    <w:rsid w:val="006730E1"/>
    <w:rsid w:val="00673204"/>
    <w:rsid w:val="0067322F"/>
    <w:rsid w:val="00673314"/>
    <w:rsid w:val="006733E2"/>
    <w:rsid w:val="00673471"/>
    <w:rsid w:val="006734F6"/>
    <w:rsid w:val="006736E7"/>
    <w:rsid w:val="00673729"/>
    <w:rsid w:val="00673865"/>
    <w:rsid w:val="00673A01"/>
    <w:rsid w:val="00673A20"/>
    <w:rsid w:val="00673B10"/>
    <w:rsid w:val="00673B4F"/>
    <w:rsid w:val="00673C4E"/>
    <w:rsid w:val="00673F8D"/>
    <w:rsid w:val="00673FF7"/>
    <w:rsid w:val="00674144"/>
    <w:rsid w:val="00674160"/>
    <w:rsid w:val="0067422C"/>
    <w:rsid w:val="00674273"/>
    <w:rsid w:val="00674316"/>
    <w:rsid w:val="00674609"/>
    <w:rsid w:val="0067470B"/>
    <w:rsid w:val="0067471B"/>
    <w:rsid w:val="006748FC"/>
    <w:rsid w:val="00674A81"/>
    <w:rsid w:val="00674B9A"/>
    <w:rsid w:val="00674D5C"/>
    <w:rsid w:val="00674E2E"/>
    <w:rsid w:val="00674EEE"/>
    <w:rsid w:val="00674F40"/>
    <w:rsid w:val="00675000"/>
    <w:rsid w:val="00675369"/>
    <w:rsid w:val="00675399"/>
    <w:rsid w:val="0067571E"/>
    <w:rsid w:val="006758C4"/>
    <w:rsid w:val="006759B8"/>
    <w:rsid w:val="00675B82"/>
    <w:rsid w:val="00675E53"/>
    <w:rsid w:val="00675E97"/>
    <w:rsid w:val="0067615D"/>
    <w:rsid w:val="0067655E"/>
    <w:rsid w:val="00676561"/>
    <w:rsid w:val="0067685D"/>
    <w:rsid w:val="00676BD8"/>
    <w:rsid w:val="0067719F"/>
    <w:rsid w:val="00677597"/>
    <w:rsid w:val="006777A8"/>
    <w:rsid w:val="00677B55"/>
    <w:rsid w:val="00677D85"/>
    <w:rsid w:val="00677F75"/>
    <w:rsid w:val="00677FE5"/>
    <w:rsid w:val="00677FF9"/>
    <w:rsid w:val="006800D7"/>
    <w:rsid w:val="00680133"/>
    <w:rsid w:val="00680207"/>
    <w:rsid w:val="006803F4"/>
    <w:rsid w:val="006806B9"/>
    <w:rsid w:val="00680746"/>
    <w:rsid w:val="006807B4"/>
    <w:rsid w:val="00680AC9"/>
    <w:rsid w:val="00680CD4"/>
    <w:rsid w:val="00680D7A"/>
    <w:rsid w:val="00680E26"/>
    <w:rsid w:val="006810F6"/>
    <w:rsid w:val="0068111E"/>
    <w:rsid w:val="00681202"/>
    <w:rsid w:val="00681400"/>
    <w:rsid w:val="00681447"/>
    <w:rsid w:val="00681449"/>
    <w:rsid w:val="006814D2"/>
    <w:rsid w:val="00681695"/>
    <w:rsid w:val="00681A3E"/>
    <w:rsid w:val="00681BE1"/>
    <w:rsid w:val="00681D61"/>
    <w:rsid w:val="00681DAD"/>
    <w:rsid w:val="00681DDF"/>
    <w:rsid w:val="00681F04"/>
    <w:rsid w:val="0068240B"/>
    <w:rsid w:val="00682791"/>
    <w:rsid w:val="00682830"/>
    <w:rsid w:val="0068289A"/>
    <w:rsid w:val="00682A7E"/>
    <w:rsid w:val="00682B19"/>
    <w:rsid w:val="00682B52"/>
    <w:rsid w:val="00682C6D"/>
    <w:rsid w:val="0068310D"/>
    <w:rsid w:val="006833FB"/>
    <w:rsid w:val="006834B8"/>
    <w:rsid w:val="006834CC"/>
    <w:rsid w:val="006834D3"/>
    <w:rsid w:val="006835D8"/>
    <w:rsid w:val="0068365B"/>
    <w:rsid w:val="00683791"/>
    <w:rsid w:val="006837F0"/>
    <w:rsid w:val="00683B75"/>
    <w:rsid w:val="00683C99"/>
    <w:rsid w:val="00683DBB"/>
    <w:rsid w:val="00683ED6"/>
    <w:rsid w:val="00683F70"/>
    <w:rsid w:val="00684179"/>
    <w:rsid w:val="006842D5"/>
    <w:rsid w:val="006844C6"/>
    <w:rsid w:val="006844EC"/>
    <w:rsid w:val="00684552"/>
    <w:rsid w:val="00684554"/>
    <w:rsid w:val="0068456D"/>
    <w:rsid w:val="00685212"/>
    <w:rsid w:val="0068530A"/>
    <w:rsid w:val="00685425"/>
    <w:rsid w:val="00685442"/>
    <w:rsid w:val="006859E4"/>
    <w:rsid w:val="00685A67"/>
    <w:rsid w:val="00685B7C"/>
    <w:rsid w:val="00685C55"/>
    <w:rsid w:val="00685D75"/>
    <w:rsid w:val="00685E2B"/>
    <w:rsid w:val="00685FA0"/>
    <w:rsid w:val="0068626E"/>
    <w:rsid w:val="00686367"/>
    <w:rsid w:val="006865D3"/>
    <w:rsid w:val="006867B8"/>
    <w:rsid w:val="00686918"/>
    <w:rsid w:val="006869F1"/>
    <w:rsid w:val="00686B2F"/>
    <w:rsid w:val="00686D7B"/>
    <w:rsid w:val="00686D8B"/>
    <w:rsid w:val="00686DB4"/>
    <w:rsid w:val="00687129"/>
    <w:rsid w:val="0068712E"/>
    <w:rsid w:val="0068713B"/>
    <w:rsid w:val="006879E2"/>
    <w:rsid w:val="00687A3C"/>
    <w:rsid w:val="00687B77"/>
    <w:rsid w:val="00687F8E"/>
    <w:rsid w:val="00690084"/>
    <w:rsid w:val="0069014A"/>
    <w:rsid w:val="006902EB"/>
    <w:rsid w:val="00690640"/>
    <w:rsid w:val="00690795"/>
    <w:rsid w:val="00690829"/>
    <w:rsid w:val="0069091D"/>
    <w:rsid w:val="00690922"/>
    <w:rsid w:val="00690951"/>
    <w:rsid w:val="00690BD6"/>
    <w:rsid w:val="00690C19"/>
    <w:rsid w:val="00690DCD"/>
    <w:rsid w:val="0069102E"/>
    <w:rsid w:val="006910C2"/>
    <w:rsid w:val="006910CC"/>
    <w:rsid w:val="00691132"/>
    <w:rsid w:val="00691169"/>
    <w:rsid w:val="006911B6"/>
    <w:rsid w:val="006911FB"/>
    <w:rsid w:val="0069153A"/>
    <w:rsid w:val="006915A6"/>
    <w:rsid w:val="006915D5"/>
    <w:rsid w:val="00691777"/>
    <w:rsid w:val="00691845"/>
    <w:rsid w:val="00691875"/>
    <w:rsid w:val="00691D30"/>
    <w:rsid w:val="00691DE5"/>
    <w:rsid w:val="0069244E"/>
    <w:rsid w:val="0069246C"/>
    <w:rsid w:val="0069285E"/>
    <w:rsid w:val="00692B7F"/>
    <w:rsid w:val="00692DD7"/>
    <w:rsid w:val="00692E8F"/>
    <w:rsid w:val="006932FB"/>
    <w:rsid w:val="00693314"/>
    <w:rsid w:val="00693421"/>
    <w:rsid w:val="00693670"/>
    <w:rsid w:val="00693824"/>
    <w:rsid w:val="00693851"/>
    <w:rsid w:val="00693A35"/>
    <w:rsid w:val="00693B06"/>
    <w:rsid w:val="00693B95"/>
    <w:rsid w:val="00693E55"/>
    <w:rsid w:val="00693F57"/>
    <w:rsid w:val="00693F8D"/>
    <w:rsid w:val="00694030"/>
    <w:rsid w:val="0069406D"/>
    <w:rsid w:val="0069428F"/>
    <w:rsid w:val="00694355"/>
    <w:rsid w:val="0069452E"/>
    <w:rsid w:val="006947D9"/>
    <w:rsid w:val="006948AF"/>
    <w:rsid w:val="00694B3C"/>
    <w:rsid w:val="00694CA7"/>
    <w:rsid w:val="00694DC6"/>
    <w:rsid w:val="00694E26"/>
    <w:rsid w:val="00694E3F"/>
    <w:rsid w:val="00695359"/>
    <w:rsid w:val="0069559C"/>
    <w:rsid w:val="00695666"/>
    <w:rsid w:val="00695980"/>
    <w:rsid w:val="00695A6C"/>
    <w:rsid w:val="00695C46"/>
    <w:rsid w:val="00695CE0"/>
    <w:rsid w:val="00695DE2"/>
    <w:rsid w:val="00695E14"/>
    <w:rsid w:val="00695F53"/>
    <w:rsid w:val="0069636E"/>
    <w:rsid w:val="00696390"/>
    <w:rsid w:val="006967B3"/>
    <w:rsid w:val="006968CF"/>
    <w:rsid w:val="00696941"/>
    <w:rsid w:val="006969DA"/>
    <w:rsid w:val="00696A4E"/>
    <w:rsid w:val="00697153"/>
    <w:rsid w:val="00697182"/>
    <w:rsid w:val="00697238"/>
    <w:rsid w:val="0069735A"/>
    <w:rsid w:val="00697360"/>
    <w:rsid w:val="0069736D"/>
    <w:rsid w:val="006974C3"/>
    <w:rsid w:val="00697561"/>
    <w:rsid w:val="00697593"/>
    <w:rsid w:val="006975CE"/>
    <w:rsid w:val="00697679"/>
    <w:rsid w:val="00697B18"/>
    <w:rsid w:val="00697ECB"/>
    <w:rsid w:val="006A0101"/>
    <w:rsid w:val="006A0188"/>
    <w:rsid w:val="006A046A"/>
    <w:rsid w:val="006A0605"/>
    <w:rsid w:val="006A0672"/>
    <w:rsid w:val="006A082A"/>
    <w:rsid w:val="006A0873"/>
    <w:rsid w:val="006A0A87"/>
    <w:rsid w:val="006A0AFE"/>
    <w:rsid w:val="006A0C8B"/>
    <w:rsid w:val="006A1068"/>
    <w:rsid w:val="006A1094"/>
    <w:rsid w:val="006A12D7"/>
    <w:rsid w:val="006A1409"/>
    <w:rsid w:val="006A1427"/>
    <w:rsid w:val="006A172A"/>
    <w:rsid w:val="006A193B"/>
    <w:rsid w:val="006A1996"/>
    <w:rsid w:val="006A1C3D"/>
    <w:rsid w:val="006A1DB9"/>
    <w:rsid w:val="006A1E7E"/>
    <w:rsid w:val="006A1F0A"/>
    <w:rsid w:val="006A1F7B"/>
    <w:rsid w:val="006A221C"/>
    <w:rsid w:val="006A2293"/>
    <w:rsid w:val="006A23F3"/>
    <w:rsid w:val="006A2408"/>
    <w:rsid w:val="006A2480"/>
    <w:rsid w:val="006A25E4"/>
    <w:rsid w:val="006A26B6"/>
    <w:rsid w:val="006A27AD"/>
    <w:rsid w:val="006A2A59"/>
    <w:rsid w:val="006A2B21"/>
    <w:rsid w:val="006A301C"/>
    <w:rsid w:val="006A3251"/>
    <w:rsid w:val="006A361E"/>
    <w:rsid w:val="006A369C"/>
    <w:rsid w:val="006A36CB"/>
    <w:rsid w:val="006A3901"/>
    <w:rsid w:val="006A3983"/>
    <w:rsid w:val="006A3B2F"/>
    <w:rsid w:val="006A3B6C"/>
    <w:rsid w:val="006A4347"/>
    <w:rsid w:val="006A4461"/>
    <w:rsid w:val="006A460D"/>
    <w:rsid w:val="006A4626"/>
    <w:rsid w:val="006A4641"/>
    <w:rsid w:val="006A47F7"/>
    <w:rsid w:val="006A485B"/>
    <w:rsid w:val="006A48ED"/>
    <w:rsid w:val="006A499F"/>
    <w:rsid w:val="006A4A16"/>
    <w:rsid w:val="006A4B39"/>
    <w:rsid w:val="006A4C7F"/>
    <w:rsid w:val="006A50F5"/>
    <w:rsid w:val="006A5390"/>
    <w:rsid w:val="006A548D"/>
    <w:rsid w:val="006A5814"/>
    <w:rsid w:val="006A5907"/>
    <w:rsid w:val="006A5ADF"/>
    <w:rsid w:val="006A5B42"/>
    <w:rsid w:val="006A5BE8"/>
    <w:rsid w:val="006A5C31"/>
    <w:rsid w:val="006A607F"/>
    <w:rsid w:val="006A6580"/>
    <w:rsid w:val="006A66D9"/>
    <w:rsid w:val="006A6812"/>
    <w:rsid w:val="006A6890"/>
    <w:rsid w:val="006A6BF4"/>
    <w:rsid w:val="006A6EBF"/>
    <w:rsid w:val="006A71E9"/>
    <w:rsid w:val="006A7563"/>
    <w:rsid w:val="006A7828"/>
    <w:rsid w:val="006A784B"/>
    <w:rsid w:val="006A79C4"/>
    <w:rsid w:val="006A7A53"/>
    <w:rsid w:val="006A7ADB"/>
    <w:rsid w:val="006A7CDA"/>
    <w:rsid w:val="006B01B9"/>
    <w:rsid w:val="006B02A9"/>
    <w:rsid w:val="006B04B7"/>
    <w:rsid w:val="006B067F"/>
    <w:rsid w:val="006B06C6"/>
    <w:rsid w:val="006B0B69"/>
    <w:rsid w:val="006B0C46"/>
    <w:rsid w:val="006B0C68"/>
    <w:rsid w:val="006B0D3E"/>
    <w:rsid w:val="006B0E9E"/>
    <w:rsid w:val="006B0EBE"/>
    <w:rsid w:val="006B0F05"/>
    <w:rsid w:val="006B0F0A"/>
    <w:rsid w:val="006B0F7C"/>
    <w:rsid w:val="006B0FB1"/>
    <w:rsid w:val="006B11E7"/>
    <w:rsid w:val="006B14EE"/>
    <w:rsid w:val="006B150C"/>
    <w:rsid w:val="006B150D"/>
    <w:rsid w:val="006B16EC"/>
    <w:rsid w:val="006B1B5C"/>
    <w:rsid w:val="006B1CF8"/>
    <w:rsid w:val="006B1DF4"/>
    <w:rsid w:val="006B1E84"/>
    <w:rsid w:val="006B1EFD"/>
    <w:rsid w:val="006B1FD6"/>
    <w:rsid w:val="006B2054"/>
    <w:rsid w:val="006B216C"/>
    <w:rsid w:val="006B23B3"/>
    <w:rsid w:val="006B2416"/>
    <w:rsid w:val="006B25F7"/>
    <w:rsid w:val="006B26BE"/>
    <w:rsid w:val="006B26D1"/>
    <w:rsid w:val="006B273E"/>
    <w:rsid w:val="006B2847"/>
    <w:rsid w:val="006B296E"/>
    <w:rsid w:val="006B2971"/>
    <w:rsid w:val="006B2BC5"/>
    <w:rsid w:val="006B2CC7"/>
    <w:rsid w:val="006B307B"/>
    <w:rsid w:val="006B3311"/>
    <w:rsid w:val="006B35F0"/>
    <w:rsid w:val="006B36C9"/>
    <w:rsid w:val="006B373A"/>
    <w:rsid w:val="006B381B"/>
    <w:rsid w:val="006B38E0"/>
    <w:rsid w:val="006B3A05"/>
    <w:rsid w:val="006B3E28"/>
    <w:rsid w:val="006B3EFB"/>
    <w:rsid w:val="006B4019"/>
    <w:rsid w:val="006B4183"/>
    <w:rsid w:val="006B41EC"/>
    <w:rsid w:val="006B4451"/>
    <w:rsid w:val="006B46FF"/>
    <w:rsid w:val="006B4789"/>
    <w:rsid w:val="006B48DF"/>
    <w:rsid w:val="006B4C15"/>
    <w:rsid w:val="006B4CD8"/>
    <w:rsid w:val="006B4F6B"/>
    <w:rsid w:val="006B4F73"/>
    <w:rsid w:val="006B4F84"/>
    <w:rsid w:val="006B4FA1"/>
    <w:rsid w:val="006B513F"/>
    <w:rsid w:val="006B5144"/>
    <w:rsid w:val="006B5184"/>
    <w:rsid w:val="006B51D8"/>
    <w:rsid w:val="006B520C"/>
    <w:rsid w:val="006B5246"/>
    <w:rsid w:val="006B53BC"/>
    <w:rsid w:val="006B53DA"/>
    <w:rsid w:val="006B5533"/>
    <w:rsid w:val="006B55A8"/>
    <w:rsid w:val="006B5750"/>
    <w:rsid w:val="006B5929"/>
    <w:rsid w:val="006B594B"/>
    <w:rsid w:val="006B5B80"/>
    <w:rsid w:val="006B5D45"/>
    <w:rsid w:val="006B5EED"/>
    <w:rsid w:val="006B5F0A"/>
    <w:rsid w:val="006B5F1A"/>
    <w:rsid w:val="006B60FB"/>
    <w:rsid w:val="006B6520"/>
    <w:rsid w:val="006B6713"/>
    <w:rsid w:val="006B6BBB"/>
    <w:rsid w:val="006B6DCB"/>
    <w:rsid w:val="006B6E05"/>
    <w:rsid w:val="006B6E31"/>
    <w:rsid w:val="006B6E62"/>
    <w:rsid w:val="006B6EB2"/>
    <w:rsid w:val="006B70A4"/>
    <w:rsid w:val="006B71A5"/>
    <w:rsid w:val="006B71CC"/>
    <w:rsid w:val="006B71DB"/>
    <w:rsid w:val="006B72D1"/>
    <w:rsid w:val="006B73A3"/>
    <w:rsid w:val="006B74C3"/>
    <w:rsid w:val="006B781E"/>
    <w:rsid w:val="006B7B1C"/>
    <w:rsid w:val="006B7B53"/>
    <w:rsid w:val="006B7B71"/>
    <w:rsid w:val="006B7ED9"/>
    <w:rsid w:val="006B7F37"/>
    <w:rsid w:val="006B7F69"/>
    <w:rsid w:val="006C0172"/>
    <w:rsid w:val="006C0240"/>
    <w:rsid w:val="006C0369"/>
    <w:rsid w:val="006C036E"/>
    <w:rsid w:val="006C038F"/>
    <w:rsid w:val="006C0393"/>
    <w:rsid w:val="006C04BC"/>
    <w:rsid w:val="006C0740"/>
    <w:rsid w:val="006C08B3"/>
    <w:rsid w:val="006C0C0A"/>
    <w:rsid w:val="006C0CCF"/>
    <w:rsid w:val="006C0D48"/>
    <w:rsid w:val="006C0EDD"/>
    <w:rsid w:val="006C0F11"/>
    <w:rsid w:val="006C0F31"/>
    <w:rsid w:val="006C111F"/>
    <w:rsid w:val="006C14F2"/>
    <w:rsid w:val="006C1524"/>
    <w:rsid w:val="006C164B"/>
    <w:rsid w:val="006C183F"/>
    <w:rsid w:val="006C196D"/>
    <w:rsid w:val="006C1BFC"/>
    <w:rsid w:val="006C1C4C"/>
    <w:rsid w:val="006C1D3C"/>
    <w:rsid w:val="006C1F46"/>
    <w:rsid w:val="006C1F91"/>
    <w:rsid w:val="006C20B8"/>
    <w:rsid w:val="006C21BB"/>
    <w:rsid w:val="006C2282"/>
    <w:rsid w:val="006C22C9"/>
    <w:rsid w:val="006C2315"/>
    <w:rsid w:val="006C2341"/>
    <w:rsid w:val="006C2401"/>
    <w:rsid w:val="006C2424"/>
    <w:rsid w:val="006C246A"/>
    <w:rsid w:val="006C25A3"/>
    <w:rsid w:val="006C2873"/>
    <w:rsid w:val="006C2999"/>
    <w:rsid w:val="006C330E"/>
    <w:rsid w:val="006C35A7"/>
    <w:rsid w:val="006C36AD"/>
    <w:rsid w:val="006C3907"/>
    <w:rsid w:val="006C3995"/>
    <w:rsid w:val="006C3A24"/>
    <w:rsid w:val="006C3BEA"/>
    <w:rsid w:val="006C3D4B"/>
    <w:rsid w:val="006C3D66"/>
    <w:rsid w:val="006C3EB4"/>
    <w:rsid w:val="006C40D8"/>
    <w:rsid w:val="006C4553"/>
    <w:rsid w:val="006C488A"/>
    <w:rsid w:val="006C49A3"/>
    <w:rsid w:val="006C49FF"/>
    <w:rsid w:val="006C4B55"/>
    <w:rsid w:val="006C4C19"/>
    <w:rsid w:val="006C4E41"/>
    <w:rsid w:val="006C4FFD"/>
    <w:rsid w:val="006C523B"/>
    <w:rsid w:val="006C5258"/>
    <w:rsid w:val="006C534C"/>
    <w:rsid w:val="006C545D"/>
    <w:rsid w:val="006C57F0"/>
    <w:rsid w:val="006C5A0B"/>
    <w:rsid w:val="006C5B57"/>
    <w:rsid w:val="006C5BED"/>
    <w:rsid w:val="006C624B"/>
    <w:rsid w:val="006C64D5"/>
    <w:rsid w:val="006C6581"/>
    <w:rsid w:val="006C684B"/>
    <w:rsid w:val="006C6A61"/>
    <w:rsid w:val="006C6A78"/>
    <w:rsid w:val="006C6CFA"/>
    <w:rsid w:val="006C6E7E"/>
    <w:rsid w:val="006C6E8D"/>
    <w:rsid w:val="006C6E8F"/>
    <w:rsid w:val="006C6EA4"/>
    <w:rsid w:val="006C7154"/>
    <w:rsid w:val="006C7370"/>
    <w:rsid w:val="006C73F0"/>
    <w:rsid w:val="006C7607"/>
    <w:rsid w:val="006C7878"/>
    <w:rsid w:val="006C79C7"/>
    <w:rsid w:val="006C7B11"/>
    <w:rsid w:val="006C7C06"/>
    <w:rsid w:val="006C7C58"/>
    <w:rsid w:val="006C7C88"/>
    <w:rsid w:val="006D010E"/>
    <w:rsid w:val="006D0129"/>
    <w:rsid w:val="006D0222"/>
    <w:rsid w:val="006D03C8"/>
    <w:rsid w:val="006D0454"/>
    <w:rsid w:val="006D0503"/>
    <w:rsid w:val="006D0545"/>
    <w:rsid w:val="006D05F6"/>
    <w:rsid w:val="006D074C"/>
    <w:rsid w:val="006D0910"/>
    <w:rsid w:val="006D0B07"/>
    <w:rsid w:val="006D0B86"/>
    <w:rsid w:val="006D0E04"/>
    <w:rsid w:val="006D0FCC"/>
    <w:rsid w:val="006D1D53"/>
    <w:rsid w:val="006D1D8D"/>
    <w:rsid w:val="006D1F4D"/>
    <w:rsid w:val="006D20CC"/>
    <w:rsid w:val="006D26AB"/>
    <w:rsid w:val="006D2A41"/>
    <w:rsid w:val="006D2BEF"/>
    <w:rsid w:val="006D2C1D"/>
    <w:rsid w:val="006D2C4C"/>
    <w:rsid w:val="006D2F48"/>
    <w:rsid w:val="006D2F69"/>
    <w:rsid w:val="006D3005"/>
    <w:rsid w:val="006D326E"/>
    <w:rsid w:val="006D3721"/>
    <w:rsid w:val="006D3815"/>
    <w:rsid w:val="006D3818"/>
    <w:rsid w:val="006D38AB"/>
    <w:rsid w:val="006D3C76"/>
    <w:rsid w:val="006D3E42"/>
    <w:rsid w:val="006D3F25"/>
    <w:rsid w:val="006D3FA1"/>
    <w:rsid w:val="006D4011"/>
    <w:rsid w:val="006D4112"/>
    <w:rsid w:val="006D437F"/>
    <w:rsid w:val="006D43A9"/>
    <w:rsid w:val="006D43CC"/>
    <w:rsid w:val="006D4762"/>
    <w:rsid w:val="006D47B2"/>
    <w:rsid w:val="006D4C04"/>
    <w:rsid w:val="006D4E7E"/>
    <w:rsid w:val="006D4EAB"/>
    <w:rsid w:val="006D500B"/>
    <w:rsid w:val="006D50A0"/>
    <w:rsid w:val="006D518A"/>
    <w:rsid w:val="006D51A1"/>
    <w:rsid w:val="006D530E"/>
    <w:rsid w:val="006D57B3"/>
    <w:rsid w:val="006D5BDE"/>
    <w:rsid w:val="006D5C00"/>
    <w:rsid w:val="006D5D31"/>
    <w:rsid w:val="006D5D97"/>
    <w:rsid w:val="006D5E4C"/>
    <w:rsid w:val="006D628E"/>
    <w:rsid w:val="006D6506"/>
    <w:rsid w:val="006D6546"/>
    <w:rsid w:val="006D6917"/>
    <w:rsid w:val="006D6B83"/>
    <w:rsid w:val="006D6CA6"/>
    <w:rsid w:val="006D6E60"/>
    <w:rsid w:val="006D6FF5"/>
    <w:rsid w:val="006D7237"/>
    <w:rsid w:val="006D724C"/>
    <w:rsid w:val="006D76A7"/>
    <w:rsid w:val="006D777C"/>
    <w:rsid w:val="006D786B"/>
    <w:rsid w:val="006D7985"/>
    <w:rsid w:val="006D7CA0"/>
    <w:rsid w:val="006D7D55"/>
    <w:rsid w:val="006D7E20"/>
    <w:rsid w:val="006E0164"/>
    <w:rsid w:val="006E02E2"/>
    <w:rsid w:val="006E0379"/>
    <w:rsid w:val="006E0543"/>
    <w:rsid w:val="006E067F"/>
    <w:rsid w:val="006E06A2"/>
    <w:rsid w:val="006E0868"/>
    <w:rsid w:val="006E08A6"/>
    <w:rsid w:val="006E0A6C"/>
    <w:rsid w:val="006E0A9C"/>
    <w:rsid w:val="006E0C50"/>
    <w:rsid w:val="006E0C63"/>
    <w:rsid w:val="006E0C69"/>
    <w:rsid w:val="006E0CD7"/>
    <w:rsid w:val="006E0E6E"/>
    <w:rsid w:val="006E0ECD"/>
    <w:rsid w:val="006E0EE7"/>
    <w:rsid w:val="006E11B0"/>
    <w:rsid w:val="006E1217"/>
    <w:rsid w:val="006E157F"/>
    <w:rsid w:val="006E1593"/>
    <w:rsid w:val="006E1725"/>
    <w:rsid w:val="006E1759"/>
    <w:rsid w:val="006E1DE3"/>
    <w:rsid w:val="006E1F3E"/>
    <w:rsid w:val="006E253A"/>
    <w:rsid w:val="006E2707"/>
    <w:rsid w:val="006E2735"/>
    <w:rsid w:val="006E2883"/>
    <w:rsid w:val="006E2899"/>
    <w:rsid w:val="006E2924"/>
    <w:rsid w:val="006E2D13"/>
    <w:rsid w:val="006E2D30"/>
    <w:rsid w:val="006E2D58"/>
    <w:rsid w:val="006E31FE"/>
    <w:rsid w:val="006E336E"/>
    <w:rsid w:val="006E3705"/>
    <w:rsid w:val="006E3750"/>
    <w:rsid w:val="006E395B"/>
    <w:rsid w:val="006E3A57"/>
    <w:rsid w:val="006E3BA5"/>
    <w:rsid w:val="006E3CA3"/>
    <w:rsid w:val="006E3DF3"/>
    <w:rsid w:val="006E3FD6"/>
    <w:rsid w:val="006E4005"/>
    <w:rsid w:val="006E457D"/>
    <w:rsid w:val="006E4847"/>
    <w:rsid w:val="006E4994"/>
    <w:rsid w:val="006E499B"/>
    <w:rsid w:val="006E4C30"/>
    <w:rsid w:val="006E4CB3"/>
    <w:rsid w:val="006E4FC3"/>
    <w:rsid w:val="006E5178"/>
    <w:rsid w:val="006E5430"/>
    <w:rsid w:val="006E55E8"/>
    <w:rsid w:val="006E56FD"/>
    <w:rsid w:val="006E5844"/>
    <w:rsid w:val="006E58C8"/>
    <w:rsid w:val="006E5933"/>
    <w:rsid w:val="006E5AF9"/>
    <w:rsid w:val="006E5BF6"/>
    <w:rsid w:val="006E5C2A"/>
    <w:rsid w:val="006E5CB8"/>
    <w:rsid w:val="006E5DF2"/>
    <w:rsid w:val="006E5E18"/>
    <w:rsid w:val="006E5E9C"/>
    <w:rsid w:val="006E5EA7"/>
    <w:rsid w:val="006E5F88"/>
    <w:rsid w:val="006E6025"/>
    <w:rsid w:val="006E6067"/>
    <w:rsid w:val="006E637B"/>
    <w:rsid w:val="006E673A"/>
    <w:rsid w:val="006E67EF"/>
    <w:rsid w:val="006E6813"/>
    <w:rsid w:val="006E6946"/>
    <w:rsid w:val="006E69D4"/>
    <w:rsid w:val="006E6C1E"/>
    <w:rsid w:val="006E6C2E"/>
    <w:rsid w:val="006E6CA6"/>
    <w:rsid w:val="006E6FD5"/>
    <w:rsid w:val="006E7116"/>
    <w:rsid w:val="006E71A5"/>
    <w:rsid w:val="006E73B4"/>
    <w:rsid w:val="006E7634"/>
    <w:rsid w:val="006E7760"/>
    <w:rsid w:val="006E7785"/>
    <w:rsid w:val="006E7BEB"/>
    <w:rsid w:val="006E7D91"/>
    <w:rsid w:val="006F00BB"/>
    <w:rsid w:val="006F0308"/>
    <w:rsid w:val="006F0323"/>
    <w:rsid w:val="006F0478"/>
    <w:rsid w:val="006F04E7"/>
    <w:rsid w:val="006F054D"/>
    <w:rsid w:val="006F071A"/>
    <w:rsid w:val="006F0732"/>
    <w:rsid w:val="006F0A00"/>
    <w:rsid w:val="006F0D02"/>
    <w:rsid w:val="006F0D8F"/>
    <w:rsid w:val="006F10C7"/>
    <w:rsid w:val="006F1224"/>
    <w:rsid w:val="006F124B"/>
    <w:rsid w:val="006F126F"/>
    <w:rsid w:val="006F1715"/>
    <w:rsid w:val="006F192A"/>
    <w:rsid w:val="006F19DF"/>
    <w:rsid w:val="006F1ADA"/>
    <w:rsid w:val="006F1BD7"/>
    <w:rsid w:val="006F22C5"/>
    <w:rsid w:val="006F2413"/>
    <w:rsid w:val="006F248F"/>
    <w:rsid w:val="006F263B"/>
    <w:rsid w:val="006F26FD"/>
    <w:rsid w:val="006F276C"/>
    <w:rsid w:val="006F27AC"/>
    <w:rsid w:val="006F27F5"/>
    <w:rsid w:val="006F282E"/>
    <w:rsid w:val="006F29A2"/>
    <w:rsid w:val="006F2F2B"/>
    <w:rsid w:val="006F2FD1"/>
    <w:rsid w:val="006F2FE6"/>
    <w:rsid w:val="006F3329"/>
    <w:rsid w:val="006F34A6"/>
    <w:rsid w:val="006F359F"/>
    <w:rsid w:val="006F36DC"/>
    <w:rsid w:val="006F3874"/>
    <w:rsid w:val="006F387E"/>
    <w:rsid w:val="006F3AAD"/>
    <w:rsid w:val="006F3D22"/>
    <w:rsid w:val="006F3D57"/>
    <w:rsid w:val="006F3D6B"/>
    <w:rsid w:val="006F3D8C"/>
    <w:rsid w:val="006F4041"/>
    <w:rsid w:val="006F4062"/>
    <w:rsid w:val="006F407E"/>
    <w:rsid w:val="006F40C7"/>
    <w:rsid w:val="006F4606"/>
    <w:rsid w:val="006F46F0"/>
    <w:rsid w:val="006F47AC"/>
    <w:rsid w:val="006F4828"/>
    <w:rsid w:val="006F483F"/>
    <w:rsid w:val="006F488B"/>
    <w:rsid w:val="006F48EC"/>
    <w:rsid w:val="006F4A5B"/>
    <w:rsid w:val="006F4A5E"/>
    <w:rsid w:val="006F589A"/>
    <w:rsid w:val="006F5BD2"/>
    <w:rsid w:val="006F5E35"/>
    <w:rsid w:val="006F5E4F"/>
    <w:rsid w:val="006F5FBE"/>
    <w:rsid w:val="006F61B3"/>
    <w:rsid w:val="006F61F9"/>
    <w:rsid w:val="006F6251"/>
    <w:rsid w:val="006F63F8"/>
    <w:rsid w:val="006F63FF"/>
    <w:rsid w:val="006F642B"/>
    <w:rsid w:val="006F64B5"/>
    <w:rsid w:val="006F6594"/>
    <w:rsid w:val="006F681D"/>
    <w:rsid w:val="006F6C2F"/>
    <w:rsid w:val="006F6C8D"/>
    <w:rsid w:val="006F6D5E"/>
    <w:rsid w:val="006F6EE5"/>
    <w:rsid w:val="006F6FA8"/>
    <w:rsid w:val="006F70AB"/>
    <w:rsid w:val="006F72E0"/>
    <w:rsid w:val="006F7360"/>
    <w:rsid w:val="006F7464"/>
    <w:rsid w:val="006F754F"/>
    <w:rsid w:val="006F7577"/>
    <w:rsid w:val="006F7B63"/>
    <w:rsid w:val="006F7D54"/>
    <w:rsid w:val="006F7ED8"/>
    <w:rsid w:val="00700034"/>
    <w:rsid w:val="00700242"/>
    <w:rsid w:val="00700426"/>
    <w:rsid w:val="007004BE"/>
    <w:rsid w:val="00700504"/>
    <w:rsid w:val="00700572"/>
    <w:rsid w:val="007005F1"/>
    <w:rsid w:val="0070069F"/>
    <w:rsid w:val="00700787"/>
    <w:rsid w:val="00700A0F"/>
    <w:rsid w:val="00700AF1"/>
    <w:rsid w:val="00700C5C"/>
    <w:rsid w:val="00700ED9"/>
    <w:rsid w:val="00700F29"/>
    <w:rsid w:val="00701459"/>
    <w:rsid w:val="0070160B"/>
    <w:rsid w:val="00701853"/>
    <w:rsid w:val="00701941"/>
    <w:rsid w:val="007019F3"/>
    <w:rsid w:val="00701A8C"/>
    <w:rsid w:val="00701C06"/>
    <w:rsid w:val="00701C0E"/>
    <w:rsid w:val="00701C0F"/>
    <w:rsid w:val="00701E71"/>
    <w:rsid w:val="00701EBA"/>
    <w:rsid w:val="00701EC9"/>
    <w:rsid w:val="00701FBD"/>
    <w:rsid w:val="0070207C"/>
    <w:rsid w:val="00702110"/>
    <w:rsid w:val="00702382"/>
    <w:rsid w:val="007024EA"/>
    <w:rsid w:val="007025A0"/>
    <w:rsid w:val="007025C5"/>
    <w:rsid w:val="007027DD"/>
    <w:rsid w:val="007028D8"/>
    <w:rsid w:val="00702AD8"/>
    <w:rsid w:val="00702B0F"/>
    <w:rsid w:val="00702F2F"/>
    <w:rsid w:val="0070304A"/>
    <w:rsid w:val="00703212"/>
    <w:rsid w:val="0070321C"/>
    <w:rsid w:val="0070323A"/>
    <w:rsid w:val="0070346B"/>
    <w:rsid w:val="007034C4"/>
    <w:rsid w:val="00703600"/>
    <w:rsid w:val="00703761"/>
    <w:rsid w:val="00703783"/>
    <w:rsid w:val="007037AC"/>
    <w:rsid w:val="00703949"/>
    <w:rsid w:val="00703BE7"/>
    <w:rsid w:val="00703CD1"/>
    <w:rsid w:val="00703CEE"/>
    <w:rsid w:val="00703EA8"/>
    <w:rsid w:val="00703EB8"/>
    <w:rsid w:val="0070411B"/>
    <w:rsid w:val="00704139"/>
    <w:rsid w:val="00704177"/>
    <w:rsid w:val="0070420B"/>
    <w:rsid w:val="00704234"/>
    <w:rsid w:val="00704274"/>
    <w:rsid w:val="0070431B"/>
    <w:rsid w:val="00704521"/>
    <w:rsid w:val="0070485D"/>
    <w:rsid w:val="00704911"/>
    <w:rsid w:val="00704B1A"/>
    <w:rsid w:val="00704B7C"/>
    <w:rsid w:val="00704DCA"/>
    <w:rsid w:val="00704DF5"/>
    <w:rsid w:val="00704F7A"/>
    <w:rsid w:val="007050FB"/>
    <w:rsid w:val="00705116"/>
    <w:rsid w:val="007052DA"/>
    <w:rsid w:val="00705879"/>
    <w:rsid w:val="007059B2"/>
    <w:rsid w:val="00705A14"/>
    <w:rsid w:val="00705B51"/>
    <w:rsid w:val="00705C42"/>
    <w:rsid w:val="00705D66"/>
    <w:rsid w:val="00705EC1"/>
    <w:rsid w:val="0070607C"/>
    <w:rsid w:val="007060F5"/>
    <w:rsid w:val="007061C0"/>
    <w:rsid w:val="0070636E"/>
    <w:rsid w:val="0070646A"/>
    <w:rsid w:val="0070648C"/>
    <w:rsid w:val="007064EF"/>
    <w:rsid w:val="00706588"/>
    <w:rsid w:val="00706667"/>
    <w:rsid w:val="00706685"/>
    <w:rsid w:val="0070673D"/>
    <w:rsid w:val="007067B7"/>
    <w:rsid w:val="007068D9"/>
    <w:rsid w:val="007069D8"/>
    <w:rsid w:val="00706AD0"/>
    <w:rsid w:val="00706AD4"/>
    <w:rsid w:val="00706CA7"/>
    <w:rsid w:val="00706D81"/>
    <w:rsid w:val="00706E77"/>
    <w:rsid w:val="007070FF"/>
    <w:rsid w:val="00707120"/>
    <w:rsid w:val="00707284"/>
    <w:rsid w:val="007074CD"/>
    <w:rsid w:val="00707676"/>
    <w:rsid w:val="007076AE"/>
    <w:rsid w:val="00707763"/>
    <w:rsid w:val="007078A4"/>
    <w:rsid w:val="00707B52"/>
    <w:rsid w:val="00707DEA"/>
    <w:rsid w:val="00707EC3"/>
    <w:rsid w:val="00707FB4"/>
    <w:rsid w:val="00710226"/>
    <w:rsid w:val="0071040C"/>
    <w:rsid w:val="00710584"/>
    <w:rsid w:val="00710593"/>
    <w:rsid w:val="007105CA"/>
    <w:rsid w:val="007105D3"/>
    <w:rsid w:val="007105F0"/>
    <w:rsid w:val="007107B4"/>
    <w:rsid w:val="007109D5"/>
    <w:rsid w:val="00710B1F"/>
    <w:rsid w:val="00710C91"/>
    <w:rsid w:val="007112CB"/>
    <w:rsid w:val="007112CE"/>
    <w:rsid w:val="007113EC"/>
    <w:rsid w:val="00711450"/>
    <w:rsid w:val="0071147B"/>
    <w:rsid w:val="00711700"/>
    <w:rsid w:val="007117C9"/>
    <w:rsid w:val="00711A33"/>
    <w:rsid w:val="00711C15"/>
    <w:rsid w:val="00711D67"/>
    <w:rsid w:val="00711D85"/>
    <w:rsid w:val="00711DEA"/>
    <w:rsid w:val="00711E14"/>
    <w:rsid w:val="00711E16"/>
    <w:rsid w:val="00711F35"/>
    <w:rsid w:val="00711FF4"/>
    <w:rsid w:val="007122DD"/>
    <w:rsid w:val="00712456"/>
    <w:rsid w:val="007128E5"/>
    <w:rsid w:val="007128FB"/>
    <w:rsid w:val="00712C5F"/>
    <w:rsid w:val="00712DFF"/>
    <w:rsid w:val="00712EC6"/>
    <w:rsid w:val="00712F8F"/>
    <w:rsid w:val="007135A9"/>
    <w:rsid w:val="00713636"/>
    <w:rsid w:val="0071374E"/>
    <w:rsid w:val="00713A6B"/>
    <w:rsid w:val="00713A87"/>
    <w:rsid w:val="00713BAD"/>
    <w:rsid w:val="00713BFD"/>
    <w:rsid w:val="00713C83"/>
    <w:rsid w:val="00713DA1"/>
    <w:rsid w:val="00713EB3"/>
    <w:rsid w:val="00714229"/>
    <w:rsid w:val="00714396"/>
    <w:rsid w:val="00714491"/>
    <w:rsid w:val="007144AF"/>
    <w:rsid w:val="0071486E"/>
    <w:rsid w:val="007149D5"/>
    <w:rsid w:val="00714BEE"/>
    <w:rsid w:val="00714DAB"/>
    <w:rsid w:val="00714E2A"/>
    <w:rsid w:val="00714EED"/>
    <w:rsid w:val="00714F11"/>
    <w:rsid w:val="00715003"/>
    <w:rsid w:val="00715105"/>
    <w:rsid w:val="00715264"/>
    <w:rsid w:val="007152D9"/>
    <w:rsid w:val="00715421"/>
    <w:rsid w:val="007155A9"/>
    <w:rsid w:val="007158C7"/>
    <w:rsid w:val="00715970"/>
    <w:rsid w:val="00715A6F"/>
    <w:rsid w:val="00715A93"/>
    <w:rsid w:val="00715B62"/>
    <w:rsid w:val="00715D27"/>
    <w:rsid w:val="00715F6D"/>
    <w:rsid w:val="00715FB4"/>
    <w:rsid w:val="0071619C"/>
    <w:rsid w:val="007162F1"/>
    <w:rsid w:val="00716590"/>
    <w:rsid w:val="00716599"/>
    <w:rsid w:val="007165A6"/>
    <w:rsid w:val="00716731"/>
    <w:rsid w:val="0071675F"/>
    <w:rsid w:val="00716877"/>
    <w:rsid w:val="00716ACE"/>
    <w:rsid w:val="00716BB3"/>
    <w:rsid w:val="00716DA4"/>
    <w:rsid w:val="00716DCD"/>
    <w:rsid w:val="00716FCD"/>
    <w:rsid w:val="00717363"/>
    <w:rsid w:val="00717370"/>
    <w:rsid w:val="00717464"/>
    <w:rsid w:val="00717480"/>
    <w:rsid w:val="007177C0"/>
    <w:rsid w:val="0071784C"/>
    <w:rsid w:val="007179DA"/>
    <w:rsid w:val="00717BE6"/>
    <w:rsid w:val="00717EF1"/>
    <w:rsid w:val="00717FF3"/>
    <w:rsid w:val="00720001"/>
    <w:rsid w:val="007200F1"/>
    <w:rsid w:val="00720199"/>
    <w:rsid w:val="007201C6"/>
    <w:rsid w:val="00720296"/>
    <w:rsid w:val="00720337"/>
    <w:rsid w:val="007203CC"/>
    <w:rsid w:val="0072049E"/>
    <w:rsid w:val="0072056F"/>
    <w:rsid w:val="00720660"/>
    <w:rsid w:val="00720672"/>
    <w:rsid w:val="007206EA"/>
    <w:rsid w:val="007207CB"/>
    <w:rsid w:val="007207F2"/>
    <w:rsid w:val="007209BF"/>
    <w:rsid w:val="00720A2D"/>
    <w:rsid w:val="00720CF8"/>
    <w:rsid w:val="00720D59"/>
    <w:rsid w:val="00720D5D"/>
    <w:rsid w:val="00720D85"/>
    <w:rsid w:val="00720E6D"/>
    <w:rsid w:val="00720FCF"/>
    <w:rsid w:val="007211E4"/>
    <w:rsid w:val="007213E8"/>
    <w:rsid w:val="0072156C"/>
    <w:rsid w:val="00721864"/>
    <w:rsid w:val="00721ACD"/>
    <w:rsid w:val="00721B9C"/>
    <w:rsid w:val="00721DB0"/>
    <w:rsid w:val="00721E4D"/>
    <w:rsid w:val="0072216B"/>
    <w:rsid w:val="007221A7"/>
    <w:rsid w:val="007222CC"/>
    <w:rsid w:val="00722454"/>
    <w:rsid w:val="007227BF"/>
    <w:rsid w:val="007229A4"/>
    <w:rsid w:val="00722ABC"/>
    <w:rsid w:val="00722B61"/>
    <w:rsid w:val="00722CFE"/>
    <w:rsid w:val="00722F7B"/>
    <w:rsid w:val="00723168"/>
    <w:rsid w:val="00723278"/>
    <w:rsid w:val="00723441"/>
    <w:rsid w:val="0072372A"/>
    <w:rsid w:val="007237D7"/>
    <w:rsid w:val="007238C7"/>
    <w:rsid w:val="00723A72"/>
    <w:rsid w:val="00723BCB"/>
    <w:rsid w:val="00723C94"/>
    <w:rsid w:val="00723D01"/>
    <w:rsid w:val="00723E0E"/>
    <w:rsid w:val="00723E4D"/>
    <w:rsid w:val="00724006"/>
    <w:rsid w:val="0072411C"/>
    <w:rsid w:val="0072435B"/>
    <w:rsid w:val="00724565"/>
    <w:rsid w:val="00724569"/>
    <w:rsid w:val="00724A21"/>
    <w:rsid w:val="00724A24"/>
    <w:rsid w:val="00724BA8"/>
    <w:rsid w:val="00724BB0"/>
    <w:rsid w:val="00724EBF"/>
    <w:rsid w:val="007252C3"/>
    <w:rsid w:val="0072533B"/>
    <w:rsid w:val="00725503"/>
    <w:rsid w:val="007256E2"/>
    <w:rsid w:val="00725A08"/>
    <w:rsid w:val="00725AB8"/>
    <w:rsid w:val="00725B40"/>
    <w:rsid w:val="00725B71"/>
    <w:rsid w:val="00725DFA"/>
    <w:rsid w:val="00725E99"/>
    <w:rsid w:val="00725F83"/>
    <w:rsid w:val="00725FAF"/>
    <w:rsid w:val="0072612B"/>
    <w:rsid w:val="007261F1"/>
    <w:rsid w:val="00726436"/>
    <w:rsid w:val="00726642"/>
    <w:rsid w:val="007266FF"/>
    <w:rsid w:val="007268BF"/>
    <w:rsid w:val="00726C9D"/>
    <w:rsid w:val="00726D27"/>
    <w:rsid w:val="00726D74"/>
    <w:rsid w:val="00726F03"/>
    <w:rsid w:val="0072705C"/>
    <w:rsid w:val="007273EA"/>
    <w:rsid w:val="00727796"/>
    <w:rsid w:val="00727A16"/>
    <w:rsid w:val="00727A49"/>
    <w:rsid w:val="00727A7C"/>
    <w:rsid w:val="00727D28"/>
    <w:rsid w:val="00727D6F"/>
    <w:rsid w:val="00727EB8"/>
    <w:rsid w:val="00727ED5"/>
    <w:rsid w:val="00730278"/>
    <w:rsid w:val="007302C1"/>
    <w:rsid w:val="007303FE"/>
    <w:rsid w:val="00730558"/>
    <w:rsid w:val="00730694"/>
    <w:rsid w:val="0073091D"/>
    <w:rsid w:val="00730A32"/>
    <w:rsid w:val="00730BDE"/>
    <w:rsid w:val="00730C17"/>
    <w:rsid w:val="00730E72"/>
    <w:rsid w:val="00731110"/>
    <w:rsid w:val="00731214"/>
    <w:rsid w:val="0073172D"/>
    <w:rsid w:val="007319D5"/>
    <w:rsid w:val="007319E3"/>
    <w:rsid w:val="00731CCF"/>
    <w:rsid w:val="00731E9B"/>
    <w:rsid w:val="00731EE8"/>
    <w:rsid w:val="00732181"/>
    <w:rsid w:val="00732412"/>
    <w:rsid w:val="007324D6"/>
    <w:rsid w:val="0073250E"/>
    <w:rsid w:val="00732579"/>
    <w:rsid w:val="00732632"/>
    <w:rsid w:val="0073263D"/>
    <w:rsid w:val="0073275E"/>
    <w:rsid w:val="00732AE3"/>
    <w:rsid w:val="00732AE7"/>
    <w:rsid w:val="00732C4A"/>
    <w:rsid w:val="00732C8E"/>
    <w:rsid w:val="00732CD9"/>
    <w:rsid w:val="00732DE5"/>
    <w:rsid w:val="00732E1E"/>
    <w:rsid w:val="00732EE0"/>
    <w:rsid w:val="00732F34"/>
    <w:rsid w:val="00732FF6"/>
    <w:rsid w:val="00733154"/>
    <w:rsid w:val="00733473"/>
    <w:rsid w:val="0073356F"/>
    <w:rsid w:val="007335A4"/>
    <w:rsid w:val="0073377B"/>
    <w:rsid w:val="007337A4"/>
    <w:rsid w:val="0073399D"/>
    <w:rsid w:val="007339B4"/>
    <w:rsid w:val="00733B09"/>
    <w:rsid w:val="00733B3E"/>
    <w:rsid w:val="00733B48"/>
    <w:rsid w:val="00733C09"/>
    <w:rsid w:val="00733C0B"/>
    <w:rsid w:val="00733C86"/>
    <w:rsid w:val="00734001"/>
    <w:rsid w:val="0073404D"/>
    <w:rsid w:val="007341A0"/>
    <w:rsid w:val="007342CA"/>
    <w:rsid w:val="00734621"/>
    <w:rsid w:val="0073462E"/>
    <w:rsid w:val="007347D6"/>
    <w:rsid w:val="00734955"/>
    <w:rsid w:val="00734A48"/>
    <w:rsid w:val="00734A59"/>
    <w:rsid w:val="00734AC5"/>
    <w:rsid w:val="00734BE6"/>
    <w:rsid w:val="00734D54"/>
    <w:rsid w:val="00734E61"/>
    <w:rsid w:val="00734E66"/>
    <w:rsid w:val="00734F2A"/>
    <w:rsid w:val="00734F9F"/>
    <w:rsid w:val="00734FEE"/>
    <w:rsid w:val="00734FFB"/>
    <w:rsid w:val="00735096"/>
    <w:rsid w:val="007350C8"/>
    <w:rsid w:val="00735159"/>
    <w:rsid w:val="007351EE"/>
    <w:rsid w:val="00735398"/>
    <w:rsid w:val="007355C3"/>
    <w:rsid w:val="007355E2"/>
    <w:rsid w:val="00735728"/>
    <w:rsid w:val="00735773"/>
    <w:rsid w:val="007358B1"/>
    <w:rsid w:val="007358B8"/>
    <w:rsid w:val="00735932"/>
    <w:rsid w:val="007359D5"/>
    <w:rsid w:val="00735BFF"/>
    <w:rsid w:val="00735C90"/>
    <w:rsid w:val="00735D7C"/>
    <w:rsid w:val="00736040"/>
    <w:rsid w:val="00736072"/>
    <w:rsid w:val="0073608A"/>
    <w:rsid w:val="00736130"/>
    <w:rsid w:val="0073619C"/>
    <w:rsid w:val="00736311"/>
    <w:rsid w:val="0073648B"/>
    <w:rsid w:val="007366B4"/>
    <w:rsid w:val="00736954"/>
    <w:rsid w:val="00736C1E"/>
    <w:rsid w:val="00736CC0"/>
    <w:rsid w:val="00736E06"/>
    <w:rsid w:val="00736E72"/>
    <w:rsid w:val="00736ED6"/>
    <w:rsid w:val="00736F16"/>
    <w:rsid w:val="00737031"/>
    <w:rsid w:val="0073725B"/>
    <w:rsid w:val="00737353"/>
    <w:rsid w:val="007373D8"/>
    <w:rsid w:val="007374C9"/>
    <w:rsid w:val="00737799"/>
    <w:rsid w:val="007377C3"/>
    <w:rsid w:val="0073787C"/>
    <w:rsid w:val="0073789E"/>
    <w:rsid w:val="007378A4"/>
    <w:rsid w:val="007379CD"/>
    <w:rsid w:val="00737CEF"/>
    <w:rsid w:val="00737D73"/>
    <w:rsid w:val="00737E9D"/>
    <w:rsid w:val="00740045"/>
    <w:rsid w:val="0074004F"/>
    <w:rsid w:val="00740320"/>
    <w:rsid w:val="0074034B"/>
    <w:rsid w:val="0074053D"/>
    <w:rsid w:val="00740692"/>
    <w:rsid w:val="00740B8F"/>
    <w:rsid w:val="00740BA6"/>
    <w:rsid w:val="00740BC0"/>
    <w:rsid w:val="00740C13"/>
    <w:rsid w:val="00740DEF"/>
    <w:rsid w:val="00740F3C"/>
    <w:rsid w:val="0074107F"/>
    <w:rsid w:val="0074114E"/>
    <w:rsid w:val="007412BF"/>
    <w:rsid w:val="007412FD"/>
    <w:rsid w:val="0074132B"/>
    <w:rsid w:val="007416E3"/>
    <w:rsid w:val="00741898"/>
    <w:rsid w:val="0074191D"/>
    <w:rsid w:val="00741B33"/>
    <w:rsid w:val="00741E28"/>
    <w:rsid w:val="00741EFE"/>
    <w:rsid w:val="0074210F"/>
    <w:rsid w:val="0074228F"/>
    <w:rsid w:val="007422DB"/>
    <w:rsid w:val="00742351"/>
    <w:rsid w:val="00742452"/>
    <w:rsid w:val="00742500"/>
    <w:rsid w:val="007425FB"/>
    <w:rsid w:val="007429CC"/>
    <w:rsid w:val="00742A52"/>
    <w:rsid w:val="00742AEB"/>
    <w:rsid w:val="00742CB4"/>
    <w:rsid w:val="0074330D"/>
    <w:rsid w:val="00743403"/>
    <w:rsid w:val="00743682"/>
    <w:rsid w:val="007437C2"/>
    <w:rsid w:val="00743925"/>
    <w:rsid w:val="00743A4B"/>
    <w:rsid w:val="00743B49"/>
    <w:rsid w:val="00743BB8"/>
    <w:rsid w:val="00743C48"/>
    <w:rsid w:val="00743C9D"/>
    <w:rsid w:val="00743CBC"/>
    <w:rsid w:val="00743E57"/>
    <w:rsid w:val="00743EB8"/>
    <w:rsid w:val="00743F40"/>
    <w:rsid w:val="007440A6"/>
    <w:rsid w:val="007449B5"/>
    <w:rsid w:val="00744A9E"/>
    <w:rsid w:val="00744B77"/>
    <w:rsid w:val="00744DC1"/>
    <w:rsid w:val="00744E25"/>
    <w:rsid w:val="00745117"/>
    <w:rsid w:val="0074524E"/>
    <w:rsid w:val="00745467"/>
    <w:rsid w:val="0074547C"/>
    <w:rsid w:val="007456DF"/>
    <w:rsid w:val="00745A9D"/>
    <w:rsid w:val="00745B03"/>
    <w:rsid w:val="00745B23"/>
    <w:rsid w:val="00745B25"/>
    <w:rsid w:val="00745C8A"/>
    <w:rsid w:val="00745D69"/>
    <w:rsid w:val="00745EC2"/>
    <w:rsid w:val="00745F7D"/>
    <w:rsid w:val="00745F9C"/>
    <w:rsid w:val="007460D1"/>
    <w:rsid w:val="00746263"/>
    <w:rsid w:val="0074631F"/>
    <w:rsid w:val="007464C9"/>
    <w:rsid w:val="00746532"/>
    <w:rsid w:val="007466F2"/>
    <w:rsid w:val="007467CA"/>
    <w:rsid w:val="0074686B"/>
    <w:rsid w:val="00746872"/>
    <w:rsid w:val="0074690C"/>
    <w:rsid w:val="00746B1B"/>
    <w:rsid w:val="00746C39"/>
    <w:rsid w:val="00746CC8"/>
    <w:rsid w:val="00746D64"/>
    <w:rsid w:val="00746F3F"/>
    <w:rsid w:val="00746FB1"/>
    <w:rsid w:val="00746FF6"/>
    <w:rsid w:val="007472C7"/>
    <w:rsid w:val="00747399"/>
    <w:rsid w:val="007473E9"/>
    <w:rsid w:val="0074746A"/>
    <w:rsid w:val="007475DB"/>
    <w:rsid w:val="0074765C"/>
    <w:rsid w:val="0074771B"/>
    <w:rsid w:val="007477E0"/>
    <w:rsid w:val="00747A3F"/>
    <w:rsid w:val="00747CDA"/>
    <w:rsid w:val="00747D1E"/>
    <w:rsid w:val="00747DC4"/>
    <w:rsid w:val="00747E60"/>
    <w:rsid w:val="00747ED0"/>
    <w:rsid w:val="00750090"/>
    <w:rsid w:val="007509F6"/>
    <w:rsid w:val="00750C41"/>
    <w:rsid w:val="00750C5C"/>
    <w:rsid w:val="00750D73"/>
    <w:rsid w:val="007512F7"/>
    <w:rsid w:val="00751474"/>
    <w:rsid w:val="007514AF"/>
    <w:rsid w:val="0075169C"/>
    <w:rsid w:val="0075178E"/>
    <w:rsid w:val="007517E3"/>
    <w:rsid w:val="00751BDB"/>
    <w:rsid w:val="00751D44"/>
    <w:rsid w:val="00751E72"/>
    <w:rsid w:val="00751E83"/>
    <w:rsid w:val="0075208D"/>
    <w:rsid w:val="007523F0"/>
    <w:rsid w:val="00752543"/>
    <w:rsid w:val="007527A1"/>
    <w:rsid w:val="007527DB"/>
    <w:rsid w:val="007528B0"/>
    <w:rsid w:val="0075296A"/>
    <w:rsid w:val="007529FB"/>
    <w:rsid w:val="00752A76"/>
    <w:rsid w:val="00752AEA"/>
    <w:rsid w:val="00752AEC"/>
    <w:rsid w:val="00752B7E"/>
    <w:rsid w:val="00752DF3"/>
    <w:rsid w:val="00752F05"/>
    <w:rsid w:val="0075318F"/>
    <w:rsid w:val="007531B3"/>
    <w:rsid w:val="007533F7"/>
    <w:rsid w:val="00753404"/>
    <w:rsid w:val="007537D8"/>
    <w:rsid w:val="0075387D"/>
    <w:rsid w:val="00753A1D"/>
    <w:rsid w:val="00753B58"/>
    <w:rsid w:val="00753B7C"/>
    <w:rsid w:val="00753CD5"/>
    <w:rsid w:val="00753D88"/>
    <w:rsid w:val="00753EAB"/>
    <w:rsid w:val="00753F40"/>
    <w:rsid w:val="007540E8"/>
    <w:rsid w:val="007542D8"/>
    <w:rsid w:val="0075433F"/>
    <w:rsid w:val="00754350"/>
    <w:rsid w:val="007543F4"/>
    <w:rsid w:val="00754660"/>
    <w:rsid w:val="00754802"/>
    <w:rsid w:val="00754838"/>
    <w:rsid w:val="00754A1F"/>
    <w:rsid w:val="00754A77"/>
    <w:rsid w:val="00754C07"/>
    <w:rsid w:val="00754CF6"/>
    <w:rsid w:val="0075525E"/>
    <w:rsid w:val="00755668"/>
    <w:rsid w:val="0075568C"/>
    <w:rsid w:val="007557C9"/>
    <w:rsid w:val="00755994"/>
    <w:rsid w:val="007559EF"/>
    <w:rsid w:val="00755E45"/>
    <w:rsid w:val="00755F00"/>
    <w:rsid w:val="00756098"/>
    <w:rsid w:val="007560B3"/>
    <w:rsid w:val="00756217"/>
    <w:rsid w:val="007563C4"/>
    <w:rsid w:val="007565E9"/>
    <w:rsid w:val="007566A4"/>
    <w:rsid w:val="00756E3D"/>
    <w:rsid w:val="00756FA0"/>
    <w:rsid w:val="007574F2"/>
    <w:rsid w:val="007575F0"/>
    <w:rsid w:val="007576B8"/>
    <w:rsid w:val="00757BE1"/>
    <w:rsid w:val="00757CAA"/>
    <w:rsid w:val="00757E3A"/>
    <w:rsid w:val="00757E75"/>
    <w:rsid w:val="00757EB7"/>
    <w:rsid w:val="0076000E"/>
    <w:rsid w:val="007601B6"/>
    <w:rsid w:val="00760489"/>
    <w:rsid w:val="0076065E"/>
    <w:rsid w:val="0076082D"/>
    <w:rsid w:val="00760B9D"/>
    <w:rsid w:val="00760BB8"/>
    <w:rsid w:val="00760DDB"/>
    <w:rsid w:val="00760F5F"/>
    <w:rsid w:val="00760F8F"/>
    <w:rsid w:val="0076109D"/>
    <w:rsid w:val="00761158"/>
    <w:rsid w:val="0076121B"/>
    <w:rsid w:val="0076136A"/>
    <w:rsid w:val="0076162F"/>
    <w:rsid w:val="00761BAF"/>
    <w:rsid w:val="00761C17"/>
    <w:rsid w:val="00761F65"/>
    <w:rsid w:val="00761F82"/>
    <w:rsid w:val="00762099"/>
    <w:rsid w:val="0076216B"/>
    <w:rsid w:val="0076232C"/>
    <w:rsid w:val="00762379"/>
    <w:rsid w:val="0076237A"/>
    <w:rsid w:val="00762457"/>
    <w:rsid w:val="007625FB"/>
    <w:rsid w:val="007626A0"/>
    <w:rsid w:val="0076271E"/>
    <w:rsid w:val="00762931"/>
    <w:rsid w:val="00762A1A"/>
    <w:rsid w:val="00762B1E"/>
    <w:rsid w:val="00762B95"/>
    <w:rsid w:val="00762CF4"/>
    <w:rsid w:val="00762D49"/>
    <w:rsid w:val="00762D76"/>
    <w:rsid w:val="00762F9B"/>
    <w:rsid w:val="00763013"/>
    <w:rsid w:val="007630A4"/>
    <w:rsid w:val="007630B3"/>
    <w:rsid w:val="00763672"/>
    <w:rsid w:val="0076368C"/>
    <w:rsid w:val="007636CB"/>
    <w:rsid w:val="00763871"/>
    <w:rsid w:val="007638FE"/>
    <w:rsid w:val="00763916"/>
    <w:rsid w:val="00763969"/>
    <w:rsid w:val="007639A3"/>
    <w:rsid w:val="00763AEE"/>
    <w:rsid w:val="00763C3B"/>
    <w:rsid w:val="00763EED"/>
    <w:rsid w:val="007642A4"/>
    <w:rsid w:val="00764481"/>
    <w:rsid w:val="0076449E"/>
    <w:rsid w:val="00764665"/>
    <w:rsid w:val="00764873"/>
    <w:rsid w:val="007648B2"/>
    <w:rsid w:val="00764AA8"/>
    <w:rsid w:val="00764AC7"/>
    <w:rsid w:val="00764B04"/>
    <w:rsid w:val="00764BBF"/>
    <w:rsid w:val="00764C77"/>
    <w:rsid w:val="00765067"/>
    <w:rsid w:val="0076520F"/>
    <w:rsid w:val="00765A46"/>
    <w:rsid w:val="00765C46"/>
    <w:rsid w:val="00765DF0"/>
    <w:rsid w:val="00765F35"/>
    <w:rsid w:val="0076600F"/>
    <w:rsid w:val="00766690"/>
    <w:rsid w:val="007667F2"/>
    <w:rsid w:val="00766BAA"/>
    <w:rsid w:val="00766C06"/>
    <w:rsid w:val="00766C68"/>
    <w:rsid w:val="00766E92"/>
    <w:rsid w:val="0076718C"/>
    <w:rsid w:val="007671DC"/>
    <w:rsid w:val="0076729E"/>
    <w:rsid w:val="007672F8"/>
    <w:rsid w:val="0076736B"/>
    <w:rsid w:val="007673F0"/>
    <w:rsid w:val="007674DC"/>
    <w:rsid w:val="007676B6"/>
    <w:rsid w:val="007679EE"/>
    <w:rsid w:val="00767B81"/>
    <w:rsid w:val="00767CC8"/>
    <w:rsid w:val="00767CE9"/>
    <w:rsid w:val="00767D56"/>
    <w:rsid w:val="00767D59"/>
    <w:rsid w:val="00767DE6"/>
    <w:rsid w:val="00767ED3"/>
    <w:rsid w:val="00767EF2"/>
    <w:rsid w:val="00767F31"/>
    <w:rsid w:val="00767F3F"/>
    <w:rsid w:val="007700C0"/>
    <w:rsid w:val="007702B3"/>
    <w:rsid w:val="007702FA"/>
    <w:rsid w:val="0077032D"/>
    <w:rsid w:val="0077039E"/>
    <w:rsid w:val="007703A7"/>
    <w:rsid w:val="0077045B"/>
    <w:rsid w:val="007705AC"/>
    <w:rsid w:val="007706D4"/>
    <w:rsid w:val="00770714"/>
    <w:rsid w:val="00770753"/>
    <w:rsid w:val="00770E37"/>
    <w:rsid w:val="007711BA"/>
    <w:rsid w:val="007713FF"/>
    <w:rsid w:val="00771441"/>
    <w:rsid w:val="007714F5"/>
    <w:rsid w:val="0077154A"/>
    <w:rsid w:val="00771694"/>
    <w:rsid w:val="007717EA"/>
    <w:rsid w:val="00771950"/>
    <w:rsid w:val="00771AB0"/>
    <w:rsid w:val="00771C64"/>
    <w:rsid w:val="00771CE5"/>
    <w:rsid w:val="00771D5F"/>
    <w:rsid w:val="00771DC6"/>
    <w:rsid w:val="00771E56"/>
    <w:rsid w:val="00771E88"/>
    <w:rsid w:val="00771EFD"/>
    <w:rsid w:val="00772186"/>
    <w:rsid w:val="007721CA"/>
    <w:rsid w:val="007723E9"/>
    <w:rsid w:val="0077254D"/>
    <w:rsid w:val="007725CB"/>
    <w:rsid w:val="0077270A"/>
    <w:rsid w:val="00772741"/>
    <w:rsid w:val="00772F87"/>
    <w:rsid w:val="007731F2"/>
    <w:rsid w:val="007732F6"/>
    <w:rsid w:val="00773449"/>
    <w:rsid w:val="00773612"/>
    <w:rsid w:val="00773624"/>
    <w:rsid w:val="007738C1"/>
    <w:rsid w:val="0077394E"/>
    <w:rsid w:val="00773B7D"/>
    <w:rsid w:val="00773C0E"/>
    <w:rsid w:val="00773C2A"/>
    <w:rsid w:val="00773C3B"/>
    <w:rsid w:val="00773DB2"/>
    <w:rsid w:val="0077403E"/>
    <w:rsid w:val="00774400"/>
    <w:rsid w:val="00774658"/>
    <w:rsid w:val="00774A45"/>
    <w:rsid w:val="00774AAE"/>
    <w:rsid w:val="00774B04"/>
    <w:rsid w:val="00774E53"/>
    <w:rsid w:val="00774F06"/>
    <w:rsid w:val="00774F55"/>
    <w:rsid w:val="00774FCD"/>
    <w:rsid w:val="00774FF9"/>
    <w:rsid w:val="007750B4"/>
    <w:rsid w:val="007751EC"/>
    <w:rsid w:val="007753BE"/>
    <w:rsid w:val="00775637"/>
    <w:rsid w:val="00775727"/>
    <w:rsid w:val="00775994"/>
    <w:rsid w:val="00775997"/>
    <w:rsid w:val="00775E94"/>
    <w:rsid w:val="00775FAC"/>
    <w:rsid w:val="00775FD0"/>
    <w:rsid w:val="00776052"/>
    <w:rsid w:val="00776058"/>
    <w:rsid w:val="00776288"/>
    <w:rsid w:val="007764CA"/>
    <w:rsid w:val="007764DB"/>
    <w:rsid w:val="007766EB"/>
    <w:rsid w:val="0077682C"/>
    <w:rsid w:val="007768F9"/>
    <w:rsid w:val="00776967"/>
    <w:rsid w:val="00776AB3"/>
    <w:rsid w:val="00776D6D"/>
    <w:rsid w:val="00776EDC"/>
    <w:rsid w:val="0077723C"/>
    <w:rsid w:val="0077730B"/>
    <w:rsid w:val="007774E0"/>
    <w:rsid w:val="00777A60"/>
    <w:rsid w:val="00777B89"/>
    <w:rsid w:val="00777CE4"/>
    <w:rsid w:val="00777E6F"/>
    <w:rsid w:val="00780261"/>
    <w:rsid w:val="00780327"/>
    <w:rsid w:val="0078032A"/>
    <w:rsid w:val="007806EE"/>
    <w:rsid w:val="007809C1"/>
    <w:rsid w:val="00780AAE"/>
    <w:rsid w:val="00780B76"/>
    <w:rsid w:val="00780CB4"/>
    <w:rsid w:val="00780CEB"/>
    <w:rsid w:val="00780E39"/>
    <w:rsid w:val="007810FA"/>
    <w:rsid w:val="00781162"/>
    <w:rsid w:val="0078120F"/>
    <w:rsid w:val="0078122A"/>
    <w:rsid w:val="00781391"/>
    <w:rsid w:val="007815D3"/>
    <w:rsid w:val="00781688"/>
    <w:rsid w:val="007819E7"/>
    <w:rsid w:val="007819FE"/>
    <w:rsid w:val="00781B66"/>
    <w:rsid w:val="00781C92"/>
    <w:rsid w:val="00781FF9"/>
    <w:rsid w:val="0078201C"/>
    <w:rsid w:val="00782223"/>
    <w:rsid w:val="007822C5"/>
    <w:rsid w:val="0078236A"/>
    <w:rsid w:val="00782441"/>
    <w:rsid w:val="007824A8"/>
    <w:rsid w:val="00782595"/>
    <w:rsid w:val="00782956"/>
    <w:rsid w:val="007829A8"/>
    <w:rsid w:val="00782D0F"/>
    <w:rsid w:val="00782E5A"/>
    <w:rsid w:val="00782F3F"/>
    <w:rsid w:val="00783023"/>
    <w:rsid w:val="0078345B"/>
    <w:rsid w:val="007834A4"/>
    <w:rsid w:val="00783819"/>
    <w:rsid w:val="007838C6"/>
    <w:rsid w:val="007839DE"/>
    <w:rsid w:val="00783CFD"/>
    <w:rsid w:val="00783E9D"/>
    <w:rsid w:val="0078460C"/>
    <w:rsid w:val="00784844"/>
    <w:rsid w:val="00784849"/>
    <w:rsid w:val="007848D8"/>
    <w:rsid w:val="0078499A"/>
    <w:rsid w:val="00784A27"/>
    <w:rsid w:val="00784C61"/>
    <w:rsid w:val="00784CAA"/>
    <w:rsid w:val="00784CAD"/>
    <w:rsid w:val="0078515D"/>
    <w:rsid w:val="007851B1"/>
    <w:rsid w:val="007852DB"/>
    <w:rsid w:val="0078559D"/>
    <w:rsid w:val="0078582C"/>
    <w:rsid w:val="007859E2"/>
    <w:rsid w:val="00785A8A"/>
    <w:rsid w:val="00785C9A"/>
    <w:rsid w:val="00785FD4"/>
    <w:rsid w:val="00786067"/>
    <w:rsid w:val="0078619F"/>
    <w:rsid w:val="00786212"/>
    <w:rsid w:val="00786395"/>
    <w:rsid w:val="007864C4"/>
    <w:rsid w:val="007866FB"/>
    <w:rsid w:val="007868AF"/>
    <w:rsid w:val="0078694C"/>
    <w:rsid w:val="007869E0"/>
    <w:rsid w:val="00786A30"/>
    <w:rsid w:val="00786B42"/>
    <w:rsid w:val="00786BDD"/>
    <w:rsid w:val="00786CCD"/>
    <w:rsid w:val="00786FD3"/>
    <w:rsid w:val="0078722E"/>
    <w:rsid w:val="007873F4"/>
    <w:rsid w:val="007873F6"/>
    <w:rsid w:val="0078776E"/>
    <w:rsid w:val="0078784E"/>
    <w:rsid w:val="00787B59"/>
    <w:rsid w:val="00787C71"/>
    <w:rsid w:val="00787E83"/>
    <w:rsid w:val="00787F82"/>
    <w:rsid w:val="00787F8D"/>
    <w:rsid w:val="0079006E"/>
    <w:rsid w:val="00790253"/>
    <w:rsid w:val="00790317"/>
    <w:rsid w:val="007903C4"/>
    <w:rsid w:val="007904BC"/>
    <w:rsid w:val="007904CF"/>
    <w:rsid w:val="007905E4"/>
    <w:rsid w:val="00790A89"/>
    <w:rsid w:val="00790B89"/>
    <w:rsid w:val="00790C67"/>
    <w:rsid w:val="00790D70"/>
    <w:rsid w:val="00790F13"/>
    <w:rsid w:val="00790F69"/>
    <w:rsid w:val="0079129F"/>
    <w:rsid w:val="0079133B"/>
    <w:rsid w:val="00791416"/>
    <w:rsid w:val="00791679"/>
    <w:rsid w:val="00791768"/>
    <w:rsid w:val="00791C3E"/>
    <w:rsid w:val="00791D92"/>
    <w:rsid w:val="00791EAC"/>
    <w:rsid w:val="007921D5"/>
    <w:rsid w:val="0079225A"/>
    <w:rsid w:val="0079228C"/>
    <w:rsid w:val="00792347"/>
    <w:rsid w:val="00792385"/>
    <w:rsid w:val="00792807"/>
    <w:rsid w:val="0079283A"/>
    <w:rsid w:val="007928DD"/>
    <w:rsid w:val="00792B75"/>
    <w:rsid w:val="00792F38"/>
    <w:rsid w:val="0079309D"/>
    <w:rsid w:val="0079311F"/>
    <w:rsid w:val="007931D6"/>
    <w:rsid w:val="007932A7"/>
    <w:rsid w:val="0079338A"/>
    <w:rsid w:val="0079370D"/>
    <w:rsid w:val="00793844"/>
    <w:rsid w:val="00793977"/>
    <w:rsid w:val="007939AB"/>
    <w:rsid w:val="00793A04"/>
    <w:rsid w:val="00793A27"/>
    <w:rsid w:val="00793C58"/>
    <w:rsid w:val="00793CDB"/>
    <w:rsid w:val="00793F85"/>
    <w:rsid w:val="00793FD9"/>
    <w:rsid w:val="007941EF"/>
    <w:rsid w:val="007943BE"/>
    <w:rsid w:val="00794AC6"/>
    <w:rsid w:val="00794B0C"/>
    <w:rsid w:val="00794C19"/>
    <w:rsid w:val="00794E05"/>
    <w:rsid w:val="00795146"/>
    <w:rsid w:val="0079517B"/>
    <w:rsid w:val="007952ED"/>
    <w:rsid w:val="007953BB"/>
    <w:rsid w:val="007953D4"/>
    <w:rsid w:val="00795415"/>
    <w:rsid w:val="00795454"/>
    <w:rsid w:val="00795497"/>
    <w:rsid w:val="007954A1"/>
    <w:rsid w:val="00795825"/>
    <w:rsid w:val="00795897"/>
    <w:rsid w:val="007958FA"/>
    <w:rsid w:val="00795BB3"/>
    <w:rsid w:val="00795C3A"/>
    <w:rsid w:val="00795F13"/>
    <w:rsid w:val="00795F4C"/>
    <w:rsid w:val="007960D9"/>
    <w:rsid w:val="007960ED"/>
    <w:rsid w:val="00796448"/>
    <w:rsid w:val="007965AD"/>
    <w:rsid w:val="00796641"/>
    <w:rsid w:val="0079671A"/>
    <w:rsid w:val="0079673F"/>
    <w:rsid w:val="00796849"/>
    <w:rsid w:val="0079700D"/>
    <w:rsid w:val="0079702A"/>
    <w:rsid w:val="0079726C"/>
    <w:rsid w:val="00797423"/>
    <w:rsid w:val="0079756E"/>
    <w:rsid w:val="0079762E"/>
    <w:rsid w:val="00797655"/>
    <w:rsid w:val="007976A4"/>
    <w:rsid w:val="00797795"/>
    <w:rsid w:val="007978C8"/>
    <w:rsid w:val="00797A6C"/>
    <w:rsid w:val="00797C0D"/>
    <w:rsid w:val="00797DFA"/>
    <w:rsid w:val="00797FC7"/>
    <w:rsid w:val="007A011E"/>
    <w:rsid w:val="007A0256"/>
    <w:rsid w:val="007A0278"/>
    <w:rsid w:val="007A05B4"/>
    <w:rsid w:val="007A07EC"/>
    <w:rsid w:val="007A08E7"/>
    <w:rsid w:val="007A0927"/>
    <w:rsid w:val="007A0A29"/>
    <w:rsid w:val="007A10D7"/>
    <w:rsid w:val="007A1260"/>
    <w:rsid w:val="007A13B5"/>
    <w:rsid w:val="007A159A"/>
    <w:rsid w:val="007A179A"/>
    <w:rsid w:val="007A181F"/>
    <w:rsid w:val="007A1966"/>
    <w:rsid w:val="007A19DB"/>
    <w:rsid w:val="007A1A25"/>
    <w:rsid w:val="007A1A73"/>
    <w:rsid w:val="007A1B68"/>
    <w:rsid w:val="007A1DCD"/>
    <w:rsid w:val="007A1F04"/>
    <w:rsid w:val="007A1F63"/>
    <w:rsid w:val="007A2262"/>
    <w:rsid w:val="007A245E"/>
    <w:rsid w:val="007A258E"/>
    <w:rsid w:val="007A2619"/>
    <w:rsid w:val="007A2A41"/>
    <w:rsid w:val="007A2B48"/>
    <w:rsid w:val="007A2DCB"/>
    <w:rsid w:val="007A2FC4"/>
    <w:rsid w:val="007A3200"/>
    <w:rsid w:val="007A326B"/>
    <w:rsid w:val="007A33F7"/>
    <w:rsid w:val="007A375B"/>
    <w:rsid w:val="007A391C"/>
    <w:rsid w:val="007A3A93"/>
    <w:rsid w:val="007A3C8D"/>
    <w:rsid w:val="007A3CE8"/>
    <w:rsid w:val="007A3EA0"/>
    <w:rsid w:val="007A3FDD"/>
    <w:rsid w:val="007A4051"/>
    <w:rsid w:val="007A413F"/>
    <w:rsid w:val="007A41C1"/>
    <w:rsid w:val="007A41DE"/>
    <w:rsid w:val="007A454F"/>
    <w:rsid w:val="007A45AC"/>
    <w:rsid w:val="007A486C"/>
    <w:rsid w:val="007A4999"/>
    <w:rsid w:val="007A4AFF"/>
    <w:rsid w:val="007A4C71"/>
    <w:rsid w:val="007A50A4"/>
    <w:rsid w:val="007A527F"/>
    <w:rsid w:val="007A57BC"/>
    <w:rsid w:val="007A5938"/>
    <w:rsid w:val="007A596B"/>
    <w:rsid w:val="007A5A93"/>
    <w:rsid w:val="007A5B33"/>
    <w:rsid w:val="007A5B3E"/>
    <w:rsid w:val="007A5BCC"/>
    <w:rsid w:val="007A6470"/>
    <w:rsid w:val="007A678B"/>
    <w:rsid w:val="007A6947"/>
    <w:rsid w:val="007A6A63"/>
    <w:rsid w:val="007A6C68"/>
    <w:rsid w:val="007A6E76"/>
    <w:rsid w:val="007A6FEE"/>
    <w:rsid w:val="007A710E"/>
    <w:rsid w:val="007A713D"/>
    <w:rsid w:val="007A71FE"/>
    <w:rsid w:val="007A73CB"/>
    <w:rsid w:val="007A740E"/>
    <w:rsid w:val="007A75D9"/>
    <w:rsid w:val="007A7675"/>
    <w:rsid w:val="007A7842"/>
    <w:rsid w:val="007A7944"/>
    <w:rsid w:val="007A7977"/>
    <w:rsid w:val="007A7A7C"/>
    <w:rsid w:val="007A7D00"/>
    <w:rsid w:val="007A7E0C"/>
    <w:rsid w:val="007A7E34"/>
    <w:rsid w:val="007A7EAC"/>
    <w:rsid w:val="007B0227"/>
    <w:rsid w:val="007B0536"/>
    <w:rsid w:val="007B0575"/>
    <w:rsid w:val="007B0578"/>
    <w:rsid w:val="007B084C"/>
    <w:rsid w:val="007B0876"/>
    <w:rsid w:val="007B0A28"/>
    <w:rsid w:val="007B0D3D"/>
    <w:rsid w:val="007B0DD6"/>
    <w:rsid w:val="007B0E2D"/>
    <w:rsid w:val="007B104B"/>
    <w:rsid w:val="007B11D3"/>
    <w:rsid w:val="007B130A"/>
    <w:rsid w:val="007B13D7"/>
    <w:rsid w:val="007B1530"/>
    <w:rsid w:val="007B1598"/>
    <w:rsid w:val="007B170F"/>
    <w:rsid w:val="007B1857"/>
    <w:rsid w:val="007B19FC"/>
    <w:rsid w:val="007B1AC0"/>
    <w:rsid w:val="007B1CC3"/>
    <w:rsid w:val="007B1EA4"/>
    <w:rsid w:val="007B1EBA"/>
    <w:rsid w:val="007B1FA1"/>
    <w:rsid w:val="007B239F"/>
    <w:rsid w:val="007B2853"/>
    <w:rsid w:val="007B2899"/>
    <w:rsid w:val="007B2A01"/>
    <w:rsid w:val="007B2C17"/>
    <w:rsid w:val="007B2C59"/>
    <w:rsid w:val="007B2D3D"/>
    <w:rsid w:val="007B2EB5"/>
    <w:rsid w:val="007B3177"/>
    <w:rsid w:val="007B35B1"/>
    <w:rsid w:val="007B35DC"/>
    <w:rsid w:val="007B3926"/>
    <w:rsid w:val="007B39A9"/>
    <w:rsid w:val="007B3AAD"/>
    <w:rsid w:val="007B3AD8"/>
    <w:rsid w:val="007B3AF9"/>
    <w:rsid w:val="007B40A6"/>
    <w:rsid w:val="007B41EE"/>
    <w:rsid w:val="007B45A4"/>
    <w:rsid w:val="007B4715"/>
    <w:rsid w:val="007B48A2"/>
    <w:rsid w:val="007B48E8"/>
    <w:rsid w:val="007B4923"/>
    <w:rsid w:val="007B4976"/>
    <w:rsid w:val="007B4AF1"/>
    <w:rsid w:val="007B4B0E"/>
    <w:rsid w:val="007B4D51"/>
    <w:rsid w:val="007B4E66"/>
    <w:rsid w:val="007B4E87"/>
    <w:rsid w:val="007B508D"/>
    <w:rsid w:val="007B50FD"/>
    <w:rsid w:val="007B5165"/>
    <w:rsid w:val="007B528B"/>
    <w:rsid w:val="007B5478"/>
    <w:rsid w:val="007B555E"/>
    <w:rsid w:val="007B57CB"/>
    <w:rsid w:val="007B5857"/>
    <w:rsid w:val="007B58AD"/>
    <w:rsid w:val="007B58E9"/>
    <w:rsid w:val="007B5976"/>
    <w:rsid w:val="007B5AA3"/>
    <w:rsid w:val="007B5B45"/>
    <w:rsid w:val="007B5BE4"/>
    <w:rsid w:val="007B5D85"/>
    <w:rsid w:val="007B5FE2"/>
    <w:rsid w:val="007B60A8"/>
    <w:rsid w:val="007B6341"/>
    <w:rsid w:val="007B637A"/>
    <w:rsid w:val="007B6445"/>
    <w:rsid w:val="007B66F5"/>
    <w:rsid w:val="007B679C"/>
    <w:rsid w:val="007B67B3"/>
    <w:rsid w:val="007B686B"/>
    <w:rsid w:val="007B6A8B"/>
    <w:rsid w:val="007B6B1F"/>
    <w:rsid w:val="007B6BC8"/>
    <w:rsid w:val="007B6DBC"/>
    <w:rsid w:val="007B6DE1"/>
    <w:rsid w:val="007B6F3A"/>
    <w:rsid w:val="007B7059"/>
    <w:rsid w:val="007B7508"/>
    <w:rsid w:val="007B776C"/>
    <w:rsid w:val="007B780E"/>
    <w:rsid w:val="007B79B6"/>
    <w:rsid w:val="007B7A61"/>
    <w:rsid w:val="007B7C09"/>
    <w:rsid w:val="007B7DBF"/>
    <w:rsid w:val="007C0201"/>
    <w:rsid w:val="007C02E9"/>
    <w:rsid w:val="007C0409"/>
    <w:rsid w:val="007C0508"/>
    <w:rsid w:val="007C058B"/>
    <w:rsid w:val="007C0733"/>
    <w:rsid w:val="007C0772"/>
    <w:rsid w:val="007C079A"/>
    <w:rsid w:val="007C07CE"/>
    <w:rsid w:val="007C09E1"/>
    <w:rsid w:val="007C0D5C"/>
    <w:rsid w:val="007C101C"/>
    <w:rsid w:val="007C1150"/>
    <w:rsid w:val="007C13D4"/>
    <w:rsid w:val="007C150A"/>
    <w:rsid w:val="007C186D"/>
    <w:rsid w:val="007C19F5"/>
    <w:rsid w:val="007C1CA4"/>
    <w:rsid w:val="007C1D32"/>
    <w:rsid w:val="007C1EB8"/>
    <w:rsid w:val="007C20B0"/>
    <w:rsid w:val="007C22E0"/>
    <w:rsid w:val="007C260A"/>
    <w:rsid w:val="007C2725"/>
    <w:rsid w:val="007C2740"/>
    <w:rsid w:val="007C2971"/>
    <w:rsid w:val="007C2A8D"/>
    <w:rsid w:val="007C2C24"/>
    <w:rsid w:val="007C2FA2"/>
    <w:rsid w:val="007C3026"/>
    <w:rsid w:val="007C31F5"/>
    <w:rsid w:val="007C331A"/>
    <w:rsid w:val="007C340B"/>
    <w:rsid w:val="007C365C"/>
    <w:rsid w:val="007C3795"/>
    <w:rsid w:val="007C37D5"/>
    <w:rsid w:val="007C3820"/>
    <w:rsid w:val="007C3A2B"/>
    <w:rsid w:val="007C3B63"/>
    <w:rsid w:val="007C3C24"/>
    <w:rsid w:val="007C3D28"/>
    <w:rsid w:val="007C3D3C"/>
    <w:rsid w:val="007C3D92"/>
    <w:rsid w:val="007C4466"/>
    <w:rsid w:val="007C469A"/>
    <w:rsid w:val="007C46BA"/>
    <w:rsid w:val="007C47BB"/>
    <w:rsid w:val="007C4A6C"/>
    <w:rsid w:val="007C4AB1"/>
    <w:rsid w:val="007C4B60"/>
    <w:rsid w:val="007C4E03"/>
    <w:rsid w:val="007C4E4F"/>
    <w:rsid w:val="007C4E58"/>
    <w:rsid w:val="007C51BB"/>
    <w:rsid w:val="007C5706"/>
    <w:rsid w:val="007C578C"/>
    <w:rsid w:val="007C5914"/>
    <w:rsid w:val="007C5959"/>
    <w:rsid w:val="007C5AC8"/>
    <w:rsid w:val="007C5AD4"/>
    <w:rsid w:val="007C5B46"/>
    <w:rsid w:val="007C5D73"/>
    <w:rsid w:val="007C5E45"/>
    <w:rsid w:val="007C5FD8"/>
    <w:rsid w:val="007C6078"/>
    <w:rsid w:val="007C60A6"/>
    <w:rsid w:val="007C625D"/>
    <w:rsid w:val="007C6956"/>
    <w:rsid w:val="007C69B2"/>
    <w:rsid w:val="007C6B1E"/>
    <w:rsid w:val="007C6DDA"/>
    <w:rsid w:val="007C6E39"/>
    <w:rsid w:val="007C702D"/>
    <w:rsid w:val="007C7134"/>
    <w:rsid w:val="007C7158"/>
    <w:rsid w:val="007C71CA"/>
    <w:rsid w:val="007C74E8"/>
    <w:rsid w:val="007C7591"/>
    <w:rsid w:val="007C767E"/>
    <w:rsid w:val="007C76D3"/>
    <w:rsid w:val="007C78B0"/>
    <w:rsid w:val="007C79C0"/>
    <w:rsid w:val="007C7A7E"/>
    <w:rsid w:val="007C7D1F"/>
    <w:rsid w:val="007C7E87"/>
    <w:rsid w:val="007D015D"/>
    <w:rsid w:val="007D01BB"/>
    <w:rsid w:val="007D0401"/>
    <w:rsid w:val="007D047C"/>
    <w:rsid w:val="007D04C0"/>
    <w:rsid w:val="007D0865"/>
    <w:rsid w:val="007D0940"/>
    <w:rsid w:val="007D0A92"/>
    <w:rsid w:val="007D0AAD"/>
    <w:rsid w:val="007D0AF3"/>
    <w:rsid w:val="007D0B46"/>
    <w:rsid w:val="007D0B9F"/>
    <w:rsid w:val="007D0D99"/>
    <w:rsid w:val="007D1520"/>
    <w:rsid w:val="007D18B9"/>
    <w:rsid w:val="007D1B95"/>
    <w:rsid w:val="007D1C25"/>
    <w:rsid w:val="007D1DBB"/>
    <w:rsid w:val="007D1EAD"/>
    <w:rsid w:val="007D202E"/>
    <w:rsid w:val="007D2031"/>
    <w:rsid w:val="007D228A"/>
    <w:rsid w:val="007D23E2"/>
    <w:rsid w:val="007D255C"/>
    <w:rsid w:val="007D25D3"/>
    <w:rsid w:val="007D262D"/>
    <w:rsid w:val="007D282E"/>
    <w:rsid w:val="007D297B"/>
    <w:rsid w:val="007D2BFD"/>
    <w:rsid w:val="007D3231"/>
    <w:rsid w:val="007D342E"/>
    <w:rsid w:val="007D3A12"/>
    <w:rsid w:val="007D3BA7"/>
    <w:rsid w:val="007D3C1C"/>
    <w:rsid w:val="007D3C96"/>
    <w:rsid w:val="007D3CFE"/>
    <w:rsid w:val="007D3FFB"/>
    <w:rsid w:val="007D4095"/>
    <w:rsid w:val="007D440B"/>
    <w:rsid w:val="007D4420"/>
    <w:rsid w:val="007D45D3"/>
    <w:rsid w:val="007D45F8"/>
    <w:rsid w:val="007D4808"/>
    <w:rsid w:val="007D4CE5"/>
    <w:rsid w:val="007D4E12"/>
    <w:rsid w:val="007D4FEF"/>
    <w:rsid w:val="007D533F"/>
    <w:rsid w:val="007D5520"/>
    <w:rsid w:val="007D5579"/>
    <w:rsid w:val="007D55CF"/>
    <w:rsid w:val="007D5843"/>
    <w:rsid w:val="007D5A3C"/>
    <w:rsid w:val="007D5A50"/>
    <w:rsid w:val="007D5D7C"/>
    <w:rsid w:val="007D607C"/>
    <w:rsid w:val="007D6089"/>
    <w:rsid w:val="007D6534"/>
    <w:rsid w:val="007D657D"/>
    <w:rsid w:val="007D66CA"/>
    <w:rsid w:val="007D683A"/>
    <w:rsid w:val="007D68E4"/>
    <w:rsid w:val="007D68FB"/>
    <w:rsid w:val="007D6CE1"/>
    <w:rsid w:val="007D6D8A"/>
    <w:rsid w:val="007D71A4"/>
    <w:rsid w:val="007D73C8"/>
    <w:rsid w:val="007D7448"/>
    <w:rsid w:val="007D7485"/>
    <w:rsid w:val="007D763D"/>
    <w:rsid w:val="007D7675"/>
    <w:rsid w:val="007D7A04"/>
    <w:rsid w:val="007D7AEE"/>
    <w:rsid w:val="007D7D6A"/>
    <w:rsid w:val="007E00A9"/>
    <w:rsid w:val="007E07AB"/>
    <w:rsid w:val="007E0AA8"/>
    <w:rsid w:val="007E0AEC"/>
    <w:rsid w:val="007E0C06"/>
    <w:rsid w:val="007E0C26"/>
    <w:rsid w:val="007E0C99"/>
    <w:rsid w:val="007E0D0B"/>
    <w:rsid w:val="007E0E6D"/>
    <w:rsid w:val="007E0E9C"/>
    <w:rsid w:val="007E1226"/>
    <w:rsid w:val="007E12DD"/>
    <w:rsid w:val="007E1412"/>
    <w:rsid w:val="007E143D"/>
    <w:rsid w:val="007E1796"/>
    <w:rsid w:val="007E1798"/>
    <w:rsid w:val="007E1981"/>
    <w:rsid w:val="007E1A5C"/>
    <w:rsid w:val="007E1A63"/>
    <w:rsid w:val="007E1BDD"/>
    <w:rsid w:val="007E23C2"/>
    <w:rsid w:val="007E247D"/>
    <w:rsid w:val="007E24B4"/>
    <w:rsid w:val="007E25CA"/>
    <w:rsid w:val="007E2B75"/>
    <w:rsid w:val="007E2C64"/>
    <w:rsid w:val="007E2C6C"/>
    <w:rsid w:val="007E2E85"/>
    <w:rsid w:val="007E2EDA"/>
    <w:rsid w:val="007E2F2A"/>
    <w:rsid w:val="007E2F73"/>
    <w:rsid w:val="007E303F"/>
    <w:rsid w:val="007E31CB"/>
    <w:rsid w:val="007E3321"/>
    <w:rsid w:val="007E334E"/>
    <w:rsid w:val="007E3435"/>
    <w:rsid w:val="007E34A7"/>
    <w:rsid w:val="007E3600"/>
    <w:rsid w:val="007E36A7"/>
    <w:rsid w:val="007E371F"/>
    <w:rsid w:val="007E3749"/>
    <w:rsid w:val="007E3F35"/>
    <w:rsid w:val="007E3FC0"/>
    <w:rsid w:val="007E421C"/>
    <w:rsid w:val="007E4387"/>
    <w:rsid w:val="007E4577"/>
    <w:rsid w:val="007E46FC"/>
    <w:rsid w:val="007E46FE"/>
    <w:rsid w:val="007E4786"/>
    <w:rsid w:val="007E4B3D"/>
    <w:rsid w:val="007E4BF7"/>
    <w:rsid w:val="007E4CD0"/>
    <w:rsid w:val="007E50C7"/>
    <w:rsid w:val="007E51F3"/>
    <w:rsid w:val="007E5466"/>
    <w:rsid w:val="007E5608"/>
    <w:rsid w:val="007E5705"/>
    <w:rsid w:val="007E57BD"/>
    <w:rsid w:val="007E5802"/>
    <w:rsid w:val="007E5AE1"/>
    <w:rsid w:val="007E5DD9"/>
    <w:rsid w:val="007E6579"/>
    <w:rsid w:val="007E691D"/>
    <w:rsid w:val="007E69F6"/>
    <w:rsid w:val="007E6A1E"/>
    <w:rsid w:val="007E6A30"/>
    <w:rsid w:val="007E6CE5"/>
    <w:rsid w:val="007E6E41"/>
    <w:rsid w:val="007E6E55"/>
    <w:rsid w:val="007E6EEB"/>
    <w:rsid w:val="007E6F1A"/>
    <w:rsid w:val="007E70F1"/>
    <w:rsid w:val="007E7119"/>
    <w:rsid w:val="007E71D1"/>
    <w:rsid w:val="007E7209"/>
    <w:rsid w:val="007E72DB"/>
    <w:rsid w:val="007E7480"/>
    <w:rsid w:val="007E7535"/>
    <w:rsid w:val="007E777D"/>
    <w:rsid w:val="007E78E5"/>
    <w:rsid w:val="007E79E6"/>
    <w:rsid w:val="007E7A7E"/>
    <w:rsid w:val="007E7B2E"/>
    <w:rsid w:val="007E7BEC"/>
    <w:rsid w:val="007E7BFD"/>
    <w:rsid w:val="007E7C7E"/>
    <w:rsid w:val="007E7EFE"/>
    <w:rsid w:val="007F02C9"/>
    <w:rsid w:val="007F02E4"/>
    <w:rsid w:val="007F03FF"/>
    <w:rsid w:val="007F0493"/>
    <w:rsid w:val="007F0789"/>
    <w:rsid w:val="007F0B6E"/>
    <w:rsid w:val="007F0EE2"/>
    <w:rsid w:val="007F0F36"/>
    <w:rsid w:val="007F0FDB"/>
    <w:rsid w:val="007F112D"/>
    <w:rsid w:val="007F114A"/>
    <w:rsid w:val="007F11F2"/>
    <w:rsid w:val="007F14B1"/>
    <w:rsid w:val="007F1614"/>
    <w:rsid w:val="007F1AA4"/>
    <w:rsid w:val="007F1B33"/>
    <w:rsid w:val="007F1BA9"/>
    <w:rsid w:val="007F1D3A"/>
    <w:rsid w:val="007F1DDC"/>
    <w:rsid w:val="007F2222"/>
    <w:rsid w:val="007F23AB"/>
    <w:rsid w:val="007F23CC"/>
    <w:rsid w:val="007F26A4"/>
    <w:rsid w:val="007F2772"/>
    <w:rsid w:val="007F27FF"/>
    <w:rsid w:val="007F2A22"/>
    <w:rsid w:val="007F2DC8"/>
    <w:rsid w:val="007F2E03"/>
    <w:rsid w:val="007F3058"/>
    <w:rsid w:val="007F3540"/>
    <w:rsid w:val="007F3573"/>
    <w:rsid w:val="007F35F9"/>
    <w:rsid w:val="007F3956"/>
    <w:rsid w:val="007F3A2E"/>
    <w:rsid w:val="007F3A6A"/>
    <w:rsid w:val="007F3AED"/>
    <w:rsid w:val="007F3BDD"/>
    <w:rsid w:val="007F3C57"/>
    <w:rsid w:val="007F3D36"/>
    <w:rsid w:val="007F4559"/>
    <w:rsid w:val="007F46D0"/>
    <w:rsid w:val="007F474E"/>
    <w:rsid w:val="007F4771"/>
    <w:rsid w:val="007F48A2"/>
    <w:rsid w:val="007F48C0"/>
    <w:rsid w:val="007F48D6"/>
    <w:rsid w:val="007F4992"/>
    <w:rsid w:val="007F4AE0"/>
    <w:rsid w:val="007F4B1A"/>
    <w:rsid w:val="007F4BAE"/>
    <w:rsid w:val="007F4BB1"/>
    <w:rsid w:val="007F4BD5"/>
    <w:rsid w:val="007F4C98"/>
    <w:rsid w:val="007F4D01"/>
    <w:rsid w:val="007F4D42"/>
    <w:rsid w:val="007F5298"/>
    <w:rsid w:val="007F57B9"/>
    <w:rsid w:val="007F6083"/>
    <w:rsid w:val="007F629A"/>
    <w:rsid w:val="007F64D2"/>
    <w:rsid w:val="007F6513"/>
    <w:rsid w:val="007F6613"/>
    <w:rsid w:val="007F6870"/>
    <w:rsid w:val="007F694C"/>
    <w:rsid w:val="007F6B2C"/>
    <w:rsid w:val="007F6D65"/>
    <w:rsid w:val="007F6DFE"/>
    <w:rsid w:val="007F70C7"/>
    <w:rsid w:val="007F7A12"/>
    <w:rsid w:val="007F7A33"/>
    <w:rsid w:val="007F7AAE"/>
    <w:rsid w:val="007F7AF5"/>
    <w:rsid w:val="007F7B4C"/>
    <w:rsid w:val="007F7CC9"/>
    <w:rsid w:val="007F7D69"/>
    <w:rsid w:val="007F7F6E"/>
    <w:rsid w:val="0080016F"/>
    <w:rsid w:val="008002C0"/>
    <w:rsid w:val="008004AF"/>
    <w:rsid w:val="00800582"/>
    <w:rsid w:val="00800604"/>
    <w:rsid w:val="00800886"/>
    <w:rsid w:val="00800A68"/>
    <w:rsid w:val="00800A99"/>
    <w:rsid w:val="00800BD5"/>
    <w:rsid w:val="00800D2D"/>
    <w:rsid w:val="00800E8A"/>
    <w:rsid w:val="00800EDA"/>
    <w:rsid w:val="00800F8D"/>
    <w:rsid w:val="00801300"/>
    <w:rsid w:val="008014CB"/>
    <w:rsid w:val="0080172F"/>
    <w:rsid w:val="00801844"/>
    <w:rsid w:val="00801B5A"/>
    <w:rsid w:val="00801CDB"/>
    <w:rsid w:val="00801F7A"/>
    <w:rsid w:val="008022B8"/>
    <w:rsid w:val="008023CC"/>
    <w:rsid w:val="0080241E"/>
    <w:rsid w:val="00802443"/>
    <w:rsid w:val="00802466"/>
    <w:rsid w:val="00802478"/>
    <w:rsid w:val="008025C1"/>
    <w:rsid w:val="00802600"/>
    <w:rsid w:val="008026ED"/>
    <w:rsid w:val="008026F5"/>
    <w:rsid w:val="0080282E"/>
    <w:rsid w:val="0080287E"/>
    <w:rsid w:val="00802899"/>
    <w:rsid w:val="0080298B"/>
    <w:rsid w:val="00802A91"/>
    <w:rsid w:val="00802C4B"/>
    <w:rsid w:val="0080308F"/>
    <w:rsid w:val="008035AF"/>
    <w:rsid w:val="00803694"/>
    <w:rsid w:val="008036C5"/>
    <w:rsid w:val="0080391A"/>
    <w:rsid w:val="00803CBF"/>
    <w:rsid w:val="00803D47"/>
    <w:rsid w:val="00804148"/>
    <w:rsid w:val="008044DD"/>
    <w:rsid w:val="00804678"/>
    <w:rsid w:val="008046C3"/>
    <w:rsid w:val="0080481A"/>
    <w:rsid w:val="008048E1"/>
    <w:rsid w:val="00804AED"/>
    <w:rsid w:val="00804DED"/>
    <w:rsid w:val="00804F53"/>
    <w:rsid w:val="00804F93"/>
    <w:rsid w:val="00804FA7"/>
    <w:rsid w:val="008052F0"/>
    <w:rsid w:val="008052F8"/>
    <w:rsid w:val="008054C3"/>
    <w:rsid w:val="00805531"/>
    <w:rsid w:val="0080562C"/>
    <w:rsid w:val="00805755"/>
    <w:rsid w:val="00805832"/>
    <w:rsid w:val="00805C39"/>
    <w:rsid w:val="00805D7F"/>
    <w:rsid w:val="008062AE"/>
    <w:rsid w:val="00806329"/>
    <w:rsid w:val="00806623"/>
    <w:rsid w:val="008066AD"/>
    <w:rsid w:val="00806A10"/>
    <w:rsid w:val="00806BD1"/>
    <w:rsid w:val="00806BF0"/>
    <w:rsid w:val="00806DCA"/>
    <w:rsid w:val="00806FC1"/>
    <w:rsid w:val="0080700A"/>
    <w:rsid w:val="008072FF"/>
    <w:rsid w:val="00807323"/>
    <w:rsid w:val="008073E3"/>
    <w:rsid w:val="008074F1"/>
    <w:rsid w:val="008075B2"/>
    <w:rsid w:val="00807949"/>
    <w:rsid w:val="0080799C"/>
    <w:rsid w:val="00807D8A"/>
    <w:rsid w:val="00807E22"/>
    <w:rsid w:val="00807E4D"/>
    <w:rsid w:val="00807F80"/>
    <w:rsid w:val="008100E6"/>
    <w:rsid w:val="0081015C"/>
    <w:rsid w:val="008103D3"/>
    <w:rsid w:val="0081044A"/>
    <w:rsid w:val="00810779"/>
    <w:rsid w:val="00810787"/>
    <w:rsid w:val="0081078D"/>
    <w:rsid w:val="0081084D"/>
    <w:rsid w:val="00810981"/>
    <w:rsid w:val="00810BFA"/>
    <w:rsid w:val="00810BFD"/>
    <w:rsid w:val="00810D51"/>
    <w:rsid w:val="00810EC6"/>
    <w:rsid w:val="00810EFF"/>
    <w:rsid w:val="00810F54"/>
    <w:rsid w:val="00810FCC"/>
    <w:rsid w:val="00811020"/>
    <w:rsid w:val="008110F8"/>
    <w:rsid w:val="00811643"/>
    <w:rsid w:val="008117BE"/>
    <w:rsid w:val="008117FB"/>
    <w:rsid w:val="008118C2"/>
    <w:rsid w:val="008118FD"/>
    <w:rsid w:val="00811C3C"/>
    <w:rsid w:val="00811D41"/>
    <w:rsid w:val="00811DAF"/>
    <w:rsid w:val="00811DD8"/>
    <w:rsid w:val="0081211C"/>
    <w:rsid w:val="0081212D"/>
    <w:rsid w:val="008122C4"/>
    <w:rsid w:val="00812414"/>
    <w:rsid w:val="00812575"/>
    <w:rsid w:val="00812A58"/>
    <w:rsid w:val="00812B15"/>
    <w:rsid w:val="00812B2A"/>
    <w:rsid w:val="00812C98"/>
    <w:rsid w:val="00812CB2"/>
    <w:rsid w:val="00812E30"/>
    <w:rsid w:val="00812EFB"/>
    <w:rsid w:val="00812FE9"/>
    <w:rsid w:val="0081301A"/>
    <w:rsid w:val="00813022"/>
    <w:rsid w:val="00813165"/>
    <w:rsid w:val="00813254"/>
    <w:rsid w:val="008133C9"/>
    <w:rsid w:val="00813427"/>
    <w:rsid w:val="008136FB"/>
    <w:rsid w:val="00813795"/>
    <w:rsid w:val="008137C7"/>
    <w:rsid w:val="00813897"/>
    <w:rsid w:val="008138CC"/>
    <w:rsid w:val="008138FF"/>
    <w:rsid w:val="00813AC8"/>
    <w:rsid w:val="00813CAE"/>
    <w:rsid w:val="00813FB4"/>
    <w:rsid w:val="00813FDF"/>
    <w:rsid w:val="008140B0"/>
    <w:rsid w:val="0081422E"/>
    <w:rsid w:val="00814292"/>
    <w:rsid w:val="008142E0"/>
    <w:rsid w:val="0081446A"/>
    <w:rsid w:val="008144A7"/>
    <w:rsid w:val="00814574"/>
    <w:rsid w:val="008145E2"/>
    <w:rsid w:val="00814721"/>
    <w:rsid w:val="00814D9A"/>
    <w:rsid w:val="00815138"/>
    <w:rsid w:val="0081559D"/>
    <w:rsid w:val="008155EB"/>
    <w:rsid w:val="00815696"/>
    <w:rsid w:val="008156A5"/>
    <w:rsid w:val="008157DA"/>
    <w:rsid w:val="00815882"/>
    <w:rsid w:val="008158B1"/>
    <w:rsid w:val="008159D9"/>
    <w:rsid w:val="008159F1"/>
    <w:rsid w:val="00815B28"/>
    <w:rsid w:val="00815DA9"/>
    <w:rsid w:val="0081636D"/>
    <w:rsid w:val="0081661D"/>
    <w:rsid w:val="00816660"/>
    <w:rsid w:val="008167FB"/>
    <w:rsid w:val="008168AA"/>
    <w:rsid w:val="008169AD"/>
    <w:rsid w:val="00816B3B"/>
    <w:rsid w:val="008171C5"/>
    <w:rsid w:val="00817586"/>
    <w:rsid w:val="0081779C"/>
    <w:rsid w:val="008177A5"/>
    <w:rsid w:val="0081794C"/>
    <w:rsid w:val="00817A2D"/>
    <w:rsid w:val="00817E3A"/>
    <w:rsid w:val="00817FBA"/>
    <w:rsid w:val="00820454"/>
    <w:rsid w:val="00820558"/>
    <w:rsid w:val="0082058C"/>
    <w:rsid w:val="00820628"/>
    <w:rsid w:val="00820DC2"/>
    <w:rsid w:val="0082118A"/>
    <w:rsid w:val="0082138A"/>
    <w:rsid w:val="00821414"/>
    <w:rsid w:val="00821667"/>
    <w:rsid w:val="008216F4"/>
    <w:rsid w:val="00821930"/>
    <w:rsid w:val="00821B47"/>
    <w:rsid w:val="00821B7F"/>
    <w:rsid w:val="00821C0B"/>
    <w:rsid w:val="00821C45"/>
    <w:rsid w:val="00821CC9"/>
    <w:rsid w:val="00821E65"/>
    <w:rsid w:val="00821F36"/>
    <w:rsid w:val="00822022"/>
    <w:rsid w:val="00822190"/>
    <w:rsid w:val="0082232D"/>
    <w:rsid w:val="008225A5"/>
    <w:rsid w:val="0082274A"/>
    <w:rsid w:val="0082287D"/>
    <w:rsid w:val="00822C96"/>
    <w:rsid w:val="00822DF9"/>
    <w:rsid w:val="00823179"/>
    <w:rsid w:val="008232D9"/>
    <w:rsid w:val="008233B2"/>
    <w:rsid w:val="008236B5"/>
    <w:rsid w:val="00823700"/>
    <w:rsid w:val="0082393A"/>
    <w:rsid w:val="00823A5F"/>
    <w:rsid w:val="00823C73"/>
    <w:rsid w:val="00823C9A"/>
    <w:rsid w:val="00823CFD"/>
    <w:rsid w:val="00823D84"/>
    <w:rsid w:val="008240FE"/>
    <w:rsid w:val="008242CE"/>
    <w:rsid w:val="008242CF"/>
    <w:rsid w:val="008243D0"/>
    <w:rsid w:val="008248BC"/>
    <w:rsid w:val="0082497F"/>
    <w:rsid w:val="0082499D"/>
    <w:rsid w:val="00824A01"/>
    <w:rsid w:val="00824A4C"/>
    <w:rsid w:val="00824C25"/>
    <w:rsid w:val="00824CDF"/>
    <w:rsid w:val="00824E22"/>
    <w:rsid w:val="00825354"/>
    <w:rsid w:val="0082541F"/>
    <w:rsid w:val="008254F2"/>
    <w:rsid w:val="008258E9"/>
    <w:rsid w:val="00825B73"/>
    <w:rsid w:val="00825CE5"/>
    <w:rsid w:val="00825E35"/>
    <w:rsid w:val="00825F50"/>
    <w:rsid w:val="00825F61"/>
    <w:rsid w:val="0082609B"/>
    <w:rsid w:val="0082664D"/>
    <w:rsid w:val="00826737"/>
    <w:rsid w:val="00826764"/>
    <w:rsid w:val="00826952"/>
    <w:rsid w:val="00826A94"/>
    <w:rsid w:val="00826C00"/>
    <w:rsid w:val="00826F4B"/>
    <w:rsid w:val="00826F79"/>
    <w:rsid w:val="008272CA"/>
    <w:rsid w:val="008275DF"/>
    <w:rsid w:val="00827B7F"/>
    <w:rsid w:val="00827DC3"/>
    <w:rsid w:val="00827F75"/>
    <w:rsid w:val="008300CA"/>
    <w:rsid w:val="00830118"/>
    <w:rsid w:val="00830198"/>
    <w:rsid w:val="00830386"/>
    <w:rsid w:val="008303AF"/>
    <w:rsid w:val="00830410"/>
    <w:rsid w:val="00830641"/>
    <w:rsid w:val="00830680"/>
    <w:rsid w:val="0083070A"/>
    <w:rsid w:val="008307EA"/>
    <w:rsid w:val="0083089E"/>
    <w:rsid w:val="008308AE"/>
    <w:rsid w:val="00830AF9"/>
    <w:rsid w:val="00830BD8"/>
    <w:rsid w:val="00830C3C"/>
    <w:rsid w:val="00830F37"/>
    <w:rsid w:val="00830FDF"/>
    <w:rsid w:val="00831167"/>
    <w:rsid w:val="008314CE"/>
    <w:rsid w:val="008316BB"/>
    <w:rsid w:val="008316F1"/>
    <w:rsid w:val="008317F2"/>
    <w:rsid w:val="00831AB5"/>
    <w:rsid w:val="00831B60"/>
    <w:rsid w:val="00831ECC"/>
    <w:rsid w:val="00831F31"/>
    <w:rsid w:val="008320C2"/>
    <w:rsid w:val="008321C8"/>
    <w:rsid w:val="00832429"/>
    <w:rsid w:val="00832440"/>
    <w:rsid w:val="0083245E"/>
    <w:rsid w:val="00832881"/>
    <w:rsid w:val="00832A58"/>
    <w:rsid w:val="00832A66"/>
    <w:rsid w:val="00832B8E"/>
    <w:rsid w:val="00832BD3"/>
    <w:rsid w:val="00832CF3"/>
    <w:rsid w:val="00832F8B"/>
    <w:rsid w:val="00833274"/>
    <w:rsid w:val="008333CD"/>
    <w:rsid w:val="00833572"/>
    <w:rsid w:val="008335B0"/>
    <w:rsid w:val="0083366F"/>
    <w:rsid w:val="0083382A"/>
    <w:rsid w:val="0083385E"/>
    <w:rsid w:val="0083386C"/>
    <w:rsid w:val="00833A7A"/>
    <w:rsid w:val="00833BE2"/>
    <w:rsid w:val="00833C03"/>
    <w:rsid w:val="00833CF1"/>
    <w:rsid w:val="00833D82"/>
    <w:rsid w:val="008341C7"/>
    <w:rsid w:val="00834510"/>
    <w:rsid w:val="008345B3"/>
    <w:rsid w:val="00834696"/>
    <w:rsid w:val="008347D5"/>
    <w:rsid w:val="00834879"/>
    <w:rsid w:val="008348DC"/>
    <w:rsid w:val="00834AC0"/>
    <w:rsid w:val="00834C99"/>
    <w:rsid w:val="00834E35"/>
    <w:rsid w:val="00834E6F"/>
    <w:rsid w:val="0083532F"/>
    <w:rsid w:val="008354DC"/>
    <w:rsid w:val="0083567A"/>
    <w:rsid w:val="00835985"/>
    <w:rsid w:val="00835E2F"/>
    <w:rsid w:val="00835EEE"/>
    <w:rsid w:val="00836173"/>
    <w:rsid w:val="008362B4"/>
    <w:rsid w:val="00836314"/>
    <w:rsid w:val="00836690"/>
    <w:rsid w:val="008366A0"/>
    <w:rsid w:val="008366B6"/>
    <w:rsid w:val="0083679B"/>
    <w:rsid w:val="00836910"/>
    <w:rsid w:val="00836993"/>
    <w:rsid w:val="00836995"/>
    <w:rsid w:val="00836B12"/>
    <w:rsid w:val="00836B68"/>
    <w:rsid w:val="00836BBD"/>
    <w:rsid w:val="00836D0A"/>
    <w:rsid w:val="00836D60"/>
    <w:rsid w:val="00836EA5"/>
    <w:rsid w:val="0083716A"/>
    <w:rsid w:val="008373D2"/>
    <w:rsid w:val="00837B4D"/>
    <w:rsid w:val="00837C4F"/>
    <w:rsid w:val="00837C82"/>
    <w:rsid w:val="00840249"/>
    <w:rsid w:val="00840441"/>
    <w:rsid w:val="008406C5"/>
    <w:rsid w:val="0084073C"/>
    <w:rsid w:val="008409C2"/>
    <w:rsid w:val="00840A9E"/>
    <w:rsid w:val="00840B77"/>
    <w:rsid w:val="00840F07"/>
    <w:rsid w:val="00840FED"/>
    <w:rsid w:val="0084113F"/>
    <w:rsid w:val="00841342"/>
    <w:rsid w:val="0084160B"/>
    <w:rsid w:val="0084180F"/>
    <w:rsid w:val="008418D9"/>
    <w:rsid w:val="00841A0B"/>
    <w:rsid w:val="00841A31"/>
    <w:rsid w:val="00841D0A"/>
    <w:rsid w:val="00841E9F"/>
    <w:rsid w:val="008420F5"/>
    <w:rsid w:val="0084215E"/>
    <w:rsid w:val="00842340"/>
    <w:rsid w:val="00842773"/>
    <w:rsid w:val="008428BA"/>
    <w:rsid w:val="008429A6"/>
    <w:rsid w:val="00842AAC"/>
    <w:rsid w:val="00842CFC"/>
    <w:rsid w:val="00842E6C"/>
    <w:rsid w:val="00842EC0"/>
    <w:rsid w:val="0084322C"/>
    <w:rsid w:val="00843433"/>
    <w:rsid w:val="0084380F"/>
    <w:rsid w:val="008438C4"/>
    <w:rsid w:val="00843980"/>
    <w:rsid w:val="00843A3E"/>
    <w:rsid w:val="00843C09"/>
    <w:rsid w:val="00843C67"/>
    <w:rsid w:val="00843E0E"/>
    <w:rsid w:val="00843E8E"/>
    <w:rsid w:val="00844002"/>
    <w:rsid w:val="0084401A"/>
    <w:rsid w:val="00844203"/>
    <w:rsid w:val="00844204"/>
    <w:rsid w:val="008444EE"/>
    <w:rsid w:val="008445DA"/>
    <w:rsid w:val="00844637"/>
    <w:rsid w:val="008446A4"/>
    <w:rsid w:val="0084490A"/>
    <w:rsid w:val="0084496D"/>
    <w:rsid w:val="00844A09"/>
    <w:rsid w:val="00844A9C"/>
    <w:rsid w:val="00844B87"/>
    <w:rsid w:val="00844DCB"/>
    <w:rsid w:val="008450FF"/>
    <w:rsid w:val="00845220"/>
    <w:rsid w:val="0084529C"/>
    <w:rsid w:val="008459DC"/>
    <w:rsid w:val="00845B10"/>
    <w:rsid w:val="00845F00"/>
    <w:rsid w:val="0084605A"/>
    <w:rsid w:val="008462C1"/>
    <w:rsid w:val="00846322"/>
    <w:rsid w:val="008463B4"/>
    <w:rsid w:val="00846482"/>
    <w:rsid w:val="00846544"/>
    <w:rsid w:val="0084658D"/>
    <w:rsid w:val="0084664D"/>
    <w:rsid w:val="0084695D"/>
    <w:rsid w:val="00846971"/>
    <w:rsid w:val="008469B3"/>
    <w:rsid w:val="00846A22"/>
    <w:rsid w:val="00846BA3"/>
    <w:rsid w:val="00846D7D"/>
    <w:rsid w:val="00846E88"/>
    <w:rsid w:val="0084709C"/>
    <w:rsid w:val="0084725B"/>
    <w:rsid w:val="008477FF"/>
    <w:rsid w:val="00847A7E"/>
    <w:rsid w:val="00847BE1"/>
    <w:rsid w:val="00847DE0"/>
    <w:rsid w:val="0085043A"/>
    <w:rsid w:val="0085062D"/>
    <w:rsid w:val="00850673"/>
    <w:rsid w:val="00850792"/>
    <w:rsid w:val="00850956"/>
    <w:rsid w:val="00850C08"/>
    <w:rsid w:val="00850C6E"/>
    <w:rsid w:val="00850D02"/>
    <w:rsid w:val="00850E8D"/>
    <w:rsid w:val="00850EA0"/>
    <w:rsid w:val="00851066"/>
    <w:rsid w:val="00851180"/>
    <w:rsid w:val="00851247"/>
    <w:rsid w:val="008514FF"/>
    <w:rsid w:val="00851537"/>
    <w:rsid w:val="00851696"/>
    <w:rsid w:val="00851842"/>
    <w:rsid w:val="00851879"/>
    <w:rsid w:val="008519F2"/>
    <w:rsid w:val="00851B99"/>
    <w:rsid w:val="00851C87"/>
    <w:rsid w:val="00851C8D"/>
    <w:rsid w:val="00851CB9"/>
    <w:rsid w:val="00851F2F"/>
    <w:rsid w:val="00852225"/>
    <w:rsid w:val="0085233A"/>
    <w:rsid w:val="008523F6"/>
    <w:rsid w:val="008524C8"/>
    <w:rsid w:val="008526B7"/>
    <w:rsid w:val="00852879"/>
    <w:rsid w:val="00852C0A"/>
    <w:rsid w:val="00852C21"/>
    <w:rsid w:val="00852C34"/>
    <w:rsid w:val="00852D37"/>
    <w:rsid w:val="00852F9F"/>
    <w:rsid w:val="00852FAF"/>
    <w:rsid w:val="0085307D"/>
    <w:rsid w:val="00853176"/>
    <w:rsid w:val="008531D2"/>
    <w:rsid w:val="008532EE"/>
    <w:rsid w:val="00853860"/>
    <w:rsid w:val="00853A9C"/>
    <w:rsid w:val="00853BF4"/>
    <w:rsid w:val="00853C6F"/>
    <w:rsid w:val="00853CE2"/>
    <w:rsid w:val="00853EC4"/>
    <w:rsid w:val="008540D9"/>
    <w:rsid w:val="00854123"/>
    <w:rsid w:val="00854223"/>
    <w:rsid w:val="0085429C"/>
    <w:rsid w:val="0085438A"/>
    <w:rsid w:val="00854535"/>
    <w:rsid w:val="0085466D"/>
    <w:rsid w:val="00854B3E"/>
    <w:rsid w:val="00854C8D"/>
    <w:rsid w:val="00854CCF"/>
    <w:rsid w:val="00854F74"/>
    <w:rsid w:val="008551E9"/>
    <w:rsid w:val="008553B5"/>
    <w:rsid w:val="00855415"/>
    <w:rsid w:val="0085575D"/>
    <w:rsid w:val="008559CC"/>
    <w:rsid w:val="00855C39"/>
    <w:rsid w:val="00855D2B"/>
    <w:rsid w:val="00855F01"/>
    <w:rsid w:val="008561A7"/>
    <w:rsid w:val="0085621A"/>
    <w:rsid w:val="00856253"/>
    <w:rsid w:val="00856488"/>
    <w:rsid w:val="008565A9"/>
    <w:rsid w:val="00856607"/>
    <w:rsid w:val="00856665"/>
    <w:rsid w:val="00856782"/>
    <w:rsid w:val="008567D3"/>
    <w:rsid w:val="00856850"/>
    <w:rsid w:val="0085687C"/>
    <w:rsid w:val="00856894"/>
    <w:rsid w:val="00856899"/>
    <w:rsid w:val="00856A00"/>
    <w:rsid w:val="00856B6A"/>
    <w:rsid w:val="00856E7F"/>
    <w:rsid w:val="00856F54"/>
    <w:rsid w:val="0085712C"/>
    <w:rsid w:val="008572A4"/>
    <w:rsid w:val="00857374"/>
    <w:rsid w:val="008573E8"/>
    <w:rsid w:val="0085755B"/>
    <w:rsid w:val="00857652"/>
    <w:rsid w:val="008576B3"/>
    <w:rsid w:val="0085771A"/>
    <w:rsid w:val="00857779"/>
    <w:rsid w:val="00857797"/>
    <w:rsid w:val="008579F6"/>
    <w:rsid w:val="00857A18"/>
    <w:rsid w:val="00857A5C"/>
    <w:rsid w:val="00857E00"/>
    <w:rsid w:val="00857F3C"/>
    <w:rsid w:val="00857F9A"/>
    <w:rsid w:val="00857FF6"/>
    <w:rsid w:val="008600F2"/>
    <w:rsid w:val="00860256"/>
    <w:rsid w:val="008603BF"/>
    <w:rsid w:val="008603E1"/>
    <w:rsid w:val="00860418"/>
    <w:rsid w:val="008604FE"/>
    <w:rsid w:val="00860744"/>
    <w:rsid w:val="0086082C"/>
    <w:rsid w:val="00860BAA"/>
    <w:rsid w:val="00860BDC"/>
    <w:rsid w:val="00861119"/>
    <w:rsid w:val="008611DF"/>
    <w:rsid w:val="00861308"/>
    <w:rsid w:val="00861443"/>
    <w:rsid w:val="00861538"/>
    <w:rsid w:val="0086173A"/>
    <w:rsid w:val="0086198F"/>
    <w:rsid w:val="00861C0F"/>
    <w:rsid w:val="00861D0B"/>
    <w:rsid w:val="00861DFE"/>
    <w:rsid w:val="0086224C"/>
    <w:rsid w:val="008623C4"/>
    <w:rsid w:val="00862642"/>
    <w:rsid w:val="00862A73"/>
    <w:rsid w:val="00862E88"/>
    <w:rsid w:val="00863013"/>
    <w:rsid w:val="008632C9"/>
    <w:rsid w:val="008634BB"/>
    <w:rsid w:val="008634DF"/>
    <w:rsid w:val="0086374E"/>
    <w:rsid w:val="00863A4C"/>
    <w:rsid w:val="00863A59"/>
    <w:rsid w:val="00863C52"/>
    <w:rsid w:val="00863E40"/>
    <w:rsid w:val="00863ECA"/>
    <w:rsid w:val="00863FB7"/>
    <w:rsid w:val="008642AF"/>
    <w:rsid w:val="0086432E"/>
    <w:rsid w:val="00864577"/>
    <w:rsid w:val="008646DC"/>
    <w:rsid w:val="0086478A"/>
    <w:rsid w:val="008647F7"/>
    <w:rsid w:val="00864A6B"/>
    <w:rsid w:val="00864B96"/>
    <w:rsid w:val="00864EA3"/>
    <w:rsid w:val="00864F79"/>
    <w:rsid w:val="0086505F"/>
    <w:rsid w:val="0086529E"/>
    <w:rsid w:val="00865A51"/>
    <w:rsid w:val="00865B26"/>
    <w:rsid w:val="00865D73"/>
    <w:rsid w:val="00865E1A"/>
    <w:rsid w:val="0086630A"/>
    <w:rsid w:val="00866478"/>
    <w:rsid w:val="008664C9"/>
    <w:rsid w:val="0086659E"/>
    <w:rsid w:val="008665AD"/>
    <w:rsid w:val="00866843"/>
    <w:rsid w:val="00866BF3"/>
    <w:rsid w:val="00866C41"/>
    <w:rsid w:val="00866C6F"/>
    <w:rsid w:val="00866DCB"/>
    <w:rsid w:val="00866E67"/>
    <w:rsid w:val="00867008"/>
    <w:rsid w:val="00867056"/>
    <w:rsid w:val="008671BF"/>
    <w:rsid w:val="00867408"/>
    <w:rsid w:val="008674A7"/>
    <w:rsid w:val="008675FA"/>
    <w:rsid w:val="0086765F"/>
    <w:rsid w:val="0086776A"/>
    <w:rsid w:val="00867839"/>
    <w:rsid w:val="00867C9E"/>
    <w:rsid w:val="00867E67"/>
    <w:rsid w:val="00867FB9"/>
    <w:rsid w:val="008707D8"/>
    <w:rsid w:val="00870826"/>
    <w:rsid w:val="00870952"/>
    <w:rsid w:val="00870BAF"/>
    <w:rsid w:val="00870C99"/>
    <w:rsid w:val="00871040"/>
    <w:rsid w:val="0087159E"/>
    <w:rsid w:val="0087162F"/>
    <w:rsid w:val="0087164D"/>
    <w:rsid w:val="00871650"/>
    <w:rsid w:val="0087174B"/>
    <w:rsid w:val="00871751"/>
    <w:rsid w:val="00871B76"/>
    <w:rsid w:val="00871C71"/>
    <w:rsid w:val="00871ECC"/>
    <w:rsid w:val="00872175"/>
    <w:rsid w:val="008722AA"/>
    <w:rsid w:val="008722E8"/>
    <w:rsid w:val="00872329"/>
    <w:rsid w:val="00872359"/>
    <w:rsid w:val="00872364"/>
    <w:rsid w:val="008723A5"/>
    <w:rsid w:val="008725E2"/>
    <w:rsid w:val="0087293D"/>
    <w:rsid w:val="008729D0"/>
    <w:rsid w:val="00872C2A"/>
    <w:rsid w:val="00872C32"/>
    <w:rsid w:val="00872D7F"/>
    <w:rsid w:val="00872E92"/>
    <w:rsid w:val="00872F5E"/>
    <w:rsid w:val="00873161"/>
    <w:rsid w:val="00873553"/>
    <w:rsid w:val="008735E8"/>
    <w:rsid w:val="00873659"/>
    <w:rsid w:val="008736B2"/>
    <w:rsid w:val="0087384E"/>
    <w:rsid w:val="00873AE8"/>
    <w:rsid w:val="00873B58"/>
    <w:rsid w:val="00873BA3"/>
    <w:rsid w:val="00873E5D"/>
    <w:rsid w:val="00874097"/>
    <w:rsid w:val="0087418F"/>
    <w:rsid w:val="00874245"/>
    <w:rsid w:val="0087424E"/>
    <w:rsid w:val="008742D1"/>
    <w:rsid w:val="008742F7"/>
    <w:rsid w:val="0087437A"/>
    <w:rsid w:val="008743A1"/>
    <w:rsid w:val="008743EE"/>
    <w:rsid w:val="00874411"/>
    <w:rsid w:val="008747F3"/>
    <w:rsid w:val="008747FD"/>
    <w:rsid w:val="00874828"/>
    <w:rsid w:val="0087482E"/>
    <w:rsid w:val="00874897"/>
    <w:rsid w:val="0087490E"/>
    <w:rsid w:val="00874A2B"/>
    <w:rsid w:val="00874ABA"/>
    <w:rsid w:val="00875298"/>
    <w:rsid w:val="0087537C"/>
    <w:rsid w:val="008753ED"/>
    <w:rsid w:val="008755F0"/>
    <w:rsid w:val="00875667"/>
    <w:rsid w:val="00875668"/>
    <w:rsid w:val="008758BD"/>
    <w:rsid w:val="0087591A"/>
    <w:rsid w:val="0087595C"/>
    <w:rsid w:val="008759B2"/>
    <w:rsid w:val="00875A62"/>
    <w:rsid w:val="00875AA7"/>
    <w:rsid w:val="00875ABB"/>
    <w:rsid w:val="00875E67"/>
    <w:rsid w:val="00875FD9"/>
    <w:rsid w:val="0087608B"/>
    <w:rsid w:val="008761C3"/>
    <w:rsid w:val="0087661D"/>
    <w:rsid w:val="008767A5"/>
    <w:rsid w:val="0087684A"/>
    <w:rsid w:val="00876C42"/>
    <w:rsid w:val="00876C4D"/>
    <w:rsid w:val="00876D3A"/>
    <w:rsid w:val="0087710D"/>
    <w:rsid w:val="00877286"/>
    <w:rsid w:val="0087739C"/>
    <w:rsid w:val="00877467"/>
    <w:rsid w:val="00877534"/>
    <w:rsid w:val="0087764B"/>
    <w:rsid w:val="00877811"/>
    <w:rsid w:val="00877902"/>
    <w:rsid w:val="00877AF8"/>
    <w:rsid w:val="00877C8F"/>
    <w:rsid w:val="00877CA1"/>
    <w:rsid w:val="00877CFE"/>
    <w:rsid w:val="00877EF7"/>
    <w:rsid w:val="0088069C"/>
    <w:rsid w:val="008807F5"/>
    <w:rsid w:val="008809F5"/>
    <w:rsid w:val="00880C09"/>
    <w:rsid w:val="00880D27"/>
    <w:rsid w:val="008810B8"/>
    <w:rsid w:val="00881349"/>
    <w:rsid w:val="00881654"/>
    <w:rsid w:val="00881695"/>
    <w:rsid w:val="008817A0"/>
    <w:rsid w:val="00881A53"/>
    <w:rsid w:val="00881BAC"/>
    <w:rsid w:val="00881CA6"/>
    <w:rsid w:val="00881F86"/>
    <w:rsid w:val="00881FA9"/>
    <w:rsid w:val="00881FC6"/>
    <w:rsid w:val="00882359"/>
    <w:rsid w:val="008825E1"/>
    <w:rsid w:val="00882644"/>
    <w:rsid w:val="008826F3"/>
    <w:rsid w:val="008826FE"/>
    <w:rsid w:val="00882743"/>
    <w:rsid w:val="008828E2"/>
    <w:rsid w:val="0088292D"/>
    <w:rsid w:val="00882E64"/>
    <w:rsid w:val="00882EB2"/>
    <w:rsid w:val="00882F3B"/>
    <w:rsid w:val="00882FBB"/>
    <w:rsid w:val="0088312E"/>
    <w:rsid w:val="00883300"/>
    <w:rsid w:val="00883323"/>
    <w:rsid w:val="008835BB"/>
    <w:rsid w:val="008836D6"/>
    <w:rsid w:val="00883744"/>
    <w:rsid w:val="00883753"/>
    <w:rsid w:val="0088375F"/>
    <w:rsid w:val="00883934"/>
    <w:rsid w:val="00883C07"/>
    <w:rsid w:val="00883DEF"/>
    <w:rsid w:val="00883E2D"/>
    <w:rsid w:val="00883F7E"/>
    <w:rsid w:val="00883F88"/>
    <w:rsid w:val="00884240"/>
    <w:rsid w:val="008845F9"/>
    <w:rsid w:val="00884B4B"/>
    <w:rsid w:val="00884CD3"/>
    <w:rsid w:val="00884D40"/>
    <w:rsid w:val="00884D9A"/>
    <w:rsid w:val="00884E70"/>
    <w:rsid w:val="00884F1D"/>
    <w:rsid w:val="0088504A"/>
    <w:rsid w:val="008850D8"/>
    <w:rsid w:val="008851E1"/>
    <w:rsid w:val="0088526E"/>
    <w:rsid w:val="008852F2"/>
    <w:rsid w:val="00885387"/>
    <w:rsid w:val="00885581"/>
    <w:rsid w:val="00885A35"/>
    <w:rsid w:val="00885AB7"/>
    <w:rsid w:val="00885AC4"/>
    <w:rsid w:val="00885C11"/>
    <w:rsid w:val="00885E3C"/>
    <w:rsid w:val="00886184"/>
    <w:rsid w:val="008862FE"/>
    <w:rsid w:val="008864B6"/>
    <w:rsid w:val="00886720"/>
    <w:rsid w:val="00886919"/>
    <w:rsid w:val="0088694C"/>
    <w:rsid w:val="0088696F"/>
    <w:rsid w:val="00886F08"/>
    <w:rsid w:val="00887142"/>
    <w:rsid w:val="00887337"/>
    <w:rsid w:val="008873E4"/>
    <w:rsid w:val="00887402"/>
    <w:rsid w:val="00887435"/>
    <w:rsid w:val="008876AF"/>
    <w:rsid w:val="00887CCC"/>
    <w:rsid w:val="008900BD"/>
    <w:rsid w:val="008900DB"/>
    <w:rsid w:val="008901ED"/>
    <w:rsid w:val="00890397"/>
    <w:rsid w:val="00890457"/>
    <w:rsid w:val="008904F9"/>
    <w:rsid w:val="00890533"/>
    <w:rsid w:val="0089060E"/>
    <w:rsid w:val="00890871"/>
    <w:rsid w:val="00890928"/>
    <w:rsid w:val="00890B74"/>
    <w:rsid w:val="0089105B"/>
    <w:rsid w:val="008910D1"/>
    <w:rsid w:val="00891137"/>
    <w:rsid w:val="00891216"/>
    <w:rsid w:val="008912E9"/>
    <w:rsid w:val="0089134C"/>
    <w:rsid w:val="00891369"/>
    <w:rsid w:val="0089156D"/>
    <w:rsid w:val="00891B44"/>
    <w:rsid w:val="00891D94"/>
    <w:rsid w:val="00891FED"/>
    <w:rsid w:val="0089264A"/>
    <w:rsid w:val="00892651"/>
    <w:rsid w:val="0089271E"/>
    <w:rsid w:val="00892AA6"/>
    <w:rsid w:val="00892AD3"/>
    <w:rsid w:val="00892C35"/>
    <w:rsid w:val="00892CC5"/>
    <w:rsid w:val="00892EC2"/>
    <w:rsid w:val="00892EEE"/>
    <w:rsid w:val="008930A1"/>
    <w:rsid w:val="0089356A"/>
    <w:rsid w:val="00893581"/>
    <w:rsid w:val="008936BC"/>
    <w:rsid w:val="00893723"/>
    <w:rsid w:val="0089375F"/>
    <w:rsid w:val="00893A75"/>
    <w:rsid w:val="00893B52"/>
    <w:rsid w:val="00893E8D"/>
    <w:rsid w:val="00894021"/>
    <w:rsid w:val="00894296"/>
    <w:rsid w:val="008945A1"/>
    <w:rsid w:val="008945D7"/>
    <w:rsid w:val="00894621"/>
    <w:rsid w:val="00894701"/>
    <w:rsid w:val="008947FB"/>
    <w:rsid w:val="00894840"/>
    <w:rsid w:val="00894B48"/>
    <w:rsid w:val="00894D62"/>
    <w:rsid w:val="00894FE6"/>
    <w:rsid w:val="00895113"/>
    <w:rsid w:val="00895131"/>
    <w:rsid w:val="008952F7"/>
    <w:rsid w:val="0089558C"/>
    <w:rsid w:val="00895878"/>
    <w:rsid w:val="00895ACF"/>
    <w:rsid w:val="00895ADA"/>
    <w:rsid w:val="00895C06"/>
    <w:rsid w:val="00895DB6"/>
    <w:rsid w:val="00895E65"/>
    <w:rsid w:val="00895F0F"/>
    <w:rsid w:val="008962E6"/>
    <w:rsid w:val="008963C1"/>
    <w:rsid w:val="008969A8"/>
    <w:rsid w:val="00896A48"/>
    <w:rsid w:val="00896A6C"/>
    <w:rsid w:val="00896DBF"/>
    <w:rsid w:val="00897102"/>
    <w:rsid w:val="008971CA"/>
    <w:rsid w:val="0089728D"/>
    <w:rsid w:val="0089728F"/>
    <w:rsid w:val="008973CE"/>
    <w:rsid w:val="008973F7"/>
    <w:rsid w:val="0089743A"/>
    <w:rsid w:val="008976F0"/>
    <w:rsid w:val="0089785E"/>
    <w:rsid w:val="00897928"/>
    <w:rsid w:val="00897BB2"/>
    <w:rsid w:val="00897D1B"/>
    <w:rsid w:val="00897D6E"/>
    <w:rsid w:val="00897DF7"/>
    <w:rsid w:val="00897E30"/>
    <w:rsid w:val="00897E54"/>
    <w:rsid w:val="00897E91"/>
    <w:rsid w:val="00897F1F"/>
    <w:rsid w:val="00897F48"/>
    <w:rsid w:val="008A0272"/>
    <w:rsid w:val="008A037F"/>
    <w:rsid w:val="008A0497"/>
    <w:rsid w:val="008A05BE"/>
    <w:rsid w:val="008A07BD"/>
    <w:rsid w:val="008A0976"/>
    <w:rsid w:val="008A0AC5"/>
    <w:rsid w:val="008A0AFD"/>
    <w:rsid w:val="008A0C81"/>
    <w:rsid w:val="008A0EA1"/>
    <w:rsid w:val="008A0F9E"/>
    <w:rsid w:val="008A1509"/>
    <w:rsid w:val="008A164C"/>
    <w:rsid w:val="008A184E"/>
    <w:rsid w:val="008A1A86"/>
    <w:rsid w:val="008A1A98"/>
    <w:rsid w:val="008A1AF3"/>
    <w:rsid w:val="008A1DCF"/>
    <w:rsid w:val="008A1E9B"/>
    <w:rsid w:val="008A1ED1"/>
    <w:rsid w:val="008A1F47"/>
    <w:rsid w:val="008A203A"/>
    <w:rsid w:val="008A236A"/>
    <w:rsid w:val="008A246E"/>
    <w:rsid w:val="008A2521"/>
    <w:rsid w:val="008A2856"/>
    <w:rsid w:val="008A285C"/>
    <w:rsid w:val="008A29CB"/>
    <w:rsid w:val="008A2A72"/>
    <w:rsid w:val="008A2B79"/>
    <w:rsid w:val="008A2E56"/>
    <w:rsid w:val="008A2F56"/>
    <w:rsid w:val="008A32E3"/>
    <w:rsid w:val="008A3375"/>
    <w:rsid w:val="008A3455"/>
    <w:rsid w:val="008A355A"/>
    <w:rsid w:val="008A35A4"/>
    <w:rsid w:val="008A3679"/>
    <w:rsid w:val="008A37AA"/>
    <w:rsid w:val="008A38B5"/>
    <w:rsid w:val="008A38E3"/>
    <w:rsid w:val="008A38F4"/>
    <w:rsid w:val="008A39B2"/>
    <w:rsid w:val="008A3A18"/>
    <w:rsid w:val="008A3BD4"/>
    <w:rsid w:val="008A3E4A"/>
    <w:rsid w:val="008A4073"/>
    <w:rsid w:val="008A42FE"/>
    <w:rsid w:val="008A4539"/>
    <w:rsid w:val="008A46EC"/>
    <w:rsid w:val="008A47BD"/>
    <w:rsid w:val="008A48AF"/>
    <w:rsid w:val="008A4929"/>
    <w:rsid w:val="008A4930"/>
    <w:rsid w:val="008A49F6"/>
    <w:rsid w:val="008A4A5D"/>
    <w:rsid w:val="008A4B3E"/>
    <w:rsid w:val="008A4D2C"/>
    <w:rsid w:val="008A4E3A"/>
    <w:rsid w:val="008A4FBC"/>
    <w:rsid w:val="008A500B"/>
    <w:rsid w:val="008A5265"/>
    <w:rsid w:val="008A54F5"/>
    <w:rsid w:val="008A555F"/>
    <w:rsid w:val="008A5572"/>
    <w:rsid w:val="008A56CF"/>
    <w:rsid w:val="008A5842"/>
    <w:rsid w:val="008A5B3C"/>
    <w:rsid w:val="008A5BB5"/>
    <w:rsid w:val="008A5DE3"/>
    <w:rsid w:val="008A6257"/>
    <w:rsid w:val="008A636E"/>
    <w:rsid w:val="008A65F8"/>
    <w:rsid w:val="008A6843"/>
    <w:rsid w:val="008A6869"/>
    <w:rsid w:val="008A6B68"/>
    <w:rsid w:val="008A6C46"/>
    <w:rsid w:val="008A7022"/>
    <w:rsid w:val="008A72D1"/>
    <w:rsid w:val="008A7459"/>
    <w:rsid w:val="008A7646"/>
    <w:rsid w:val="008A7B07"/>
    <w:rsid w:val="008A7FBB"/>
    <w:rsid w:val="008A7FD6"/>
    <w:rsid w:val="008A7FEF"/>
    <w:rsid w:val="008B0015"/>
    <w:rsid w:val="008B033C"/>
    <w:rsid w:val="008B0347"/>
    <w:rsid w:val="008B0483"/>
    <w:rsid w:val="008B061A"/>
    <w:rsid w:val="008B0643"/>
    <w:rsid w:val="008B09C2"/>
    <w:rsid w:val="008B0B3B"/>
    <w:rsid w:val="008B0BA3"/>
    <w:rsid w:val="008B0BC4"/>
    <w:rsid w:val="008B0EBF"/>
    <w:rsid w:val="008B0EEA"/>
    <w:rsid w:val="008B0F19"/>
    <w:rsid w:val="008B107E"/>
    <w:rsid w:val="008B11B2"/>
    <w:rsid w:val="008B1248"/>
    <w:rsid w:val="008B14CD"/>
    <w:rsid w:val="008B17D4"/>
    <w:rsid w:val="008B1ACA"/>
    <w:rsid w:val="008B1C87"/>
    <w:rsid w:val="008B1D84"/>
    <w:rsid w:val="008B1DD6"/>
    <w:rsid w:val="008B1F90"/>
    <w:rsid w:val="008B21E1"/>
    <w:rsid w:val="008B2204"/>
    <w:rsid w:val="008B22CA"/>
    <w:rsid w:val="008B23FA"/>
    <w:rsid w:val="008B24C4"/>
    <w:rsid w:val="008B276F"/>
    <w:rsid w:val="008B280D"/>
    <w:rsid w:val="008B2845"/>
    <w:rsid w:val="008B2AD5"/>
    <w:rsid w:val="008B2BBA"/>
    <w:rsid w:val="008B3463"/>
    <w:rsid w:val="008B39C7"/>
    <w:rsid w:val="008B3A58"/>
    <w:rsid w:val="008B3ADA"/>
    <w:rsid w:val="008B3B3E"/>
    <w:rsid w:val="008B3BB2"/>
    <w:rsid w:val="008B3CF1"/>
    <w:rsid w:val="008B3D6D"/>
    <w:rsid w:val="008B3DEA"/>
    <w:rsid w:val="008B3FEB"/>
    <w:rsid w:val="008B405A"/>
    <w:rsid w:val="008B409A"/>
    <w:rsid w:val="008B4108"/>
    <w:rsid w:val="008B42D3"/>
    <w:rsid w:val="008B4425"/>
    <w:rsid w:val="008B446A"/>
    <w:rsid w:val="008B458E"/>
    <w:rsid w:val="008B45C7"/>
    <w:rsid w:val="008B4961"/>
    <w:rsid w:val="008B4B17"/>
    <w:rsid w:val="008B4B97"/>
    <w:rsid w:val="008B4CA7"/>
    <w:rsid w:val="008B4D47"/>
    <w:rsid w:val="008B4EA8"/>
    <w:rsid w:val="008B5060"/>
    <w:rsid w:val="008B50EB"/>
    <w:rsid w:val="008B531D"/>
    <w:rsid w:val="008B5401"/>
    <w:rsid w:val="008B547E"/>
    <w:rsid w:val="008B54A1"/>
    <w:rsid w:val="008B5598"/>
    <w:rsid w:val="008B55A9"/>
    <w:rsid w:val="008B5800"/>
    <w:rsid w:val="008B5B7C"/>
    <w:rsid w:val="008B5C73"/>
    <w:rsid w:val="008B63C1"/>
    <w:rsid w:val="008B64B7"/>
    <w:rsid w:val="008B6557"/>
    <w:rsid w:val="008B65AF"/>
    <w:rsid w:val="008B6600"/>
    <w:rsid w:val="008B6757"/>
    <w:rsid w:val="008B6C0C"/>
    <w:rsid w:val="008B6DCA"/>
    <w:rsid w:val="008B6EA8"/>
    <w:rsid w:val="008B6F17"/>
    <w:rsid w:val="008B7211"/>
    <w:rsid w:val="008B7265"/>
    <w:rsid w:val="008B727D"/>
    <w:rsid w:val="008B727F"/>
    <w:rsid w:val="008B734A"/>
    <w:rsid w:val="008B760D"/>
    <w:rsid w:val="008B76DE"/>
    <w:rsid w:val="008B77B7"/>
    <w:rsid w:val="008B7897"/>
    <w:rsid w:val="008B7C22"/>
    <w:rsid w:val="008B7D38"/>
    <w:rsid w:val="008C0091"/>
    <w:rsid w:val="008C03CE"/>
    <w:rsid w:val="008C0759"/>
    <w:rsid w:val="008C08AE"/>
    <w:rsid w:val="008C0D0F"/>
    <w:rsid w:val="008C0E03"/>
    <w:rsid w:val="008C0F2C"/>
    <w:rsid w:val="008C0F94"/>
    <w:rsid w:val="008C0F9A"/>
    <w:rsid w:val="008C10A7"/>
    <w:rsid w:val="008C155C"/>
    <w:rsid w:val="008C1944"/>
    <w:rsid w:val="008C1AC1"/>
    <w:rsid w:val="008C1D5C"/>
    <w:rsid w:val="008C1EB1"/>
    <w:rsid w:val="008C1FED"/>
    <w:rsid w:val="008C200F"/>
    <w:rsid w:val="008C202E"/>
    <w:rsid w:val="008C22E1"/>
    <w:rsid w:val="008C2835"/>
    <w:rsid w:val="008C28ED"/>
    <w:rsid w:val="008C2A19"/>
    <w:rsid w:val="008C30D6"/>
    <w:rsid w:val="008C3304"/>
    <w:rsid w:val="008C349E"/>
    <w:rsid w:val="008C3901"/>
    <w:rsid w:val="008C3A1C"/>
    <w:rsid w:val="008C3B09"/>
    <w:rsid w:val="008C3B83"/>
    <w:rsid w:val="008C3BDA"/>
    <w:rsid w:val="008C3D3D"/>
    <w:rsid w:val="008C3DB8"/>
    <w:rsid w:val="008C4019"/>
    <w:rsid w:val="008C4211"/>
    <w:rsid w:val="008C44E1"/>
    <w:rsid w:val="008C451F"/>
    <w:rsid w:val="008C4624"/>
    <w:rsid w:val="008C496A"/>
    <w:rsid w:val="008C4A0F"/>
    <w:rsid w:val="008C4A71"/>
    <w:rsid w:val="008C4B6D"/>
    <w:rsid w:val="008C4CFC"/>
    <w:rsid w:val="008C4D52"/>
    <w:rsid w:val="008C51D5"/>
    <w:rsid w:val="008C52F1"/>
    <w:rsid w:val="008C5492"/>
    <w:rsid w:val="008C58E0"/>
    <w:rsid w:val="008C5908"/>
    <w:rsid w:val="008C59E0"/>
    <w:rsid w:val="008C5A0B"/>
    <w:rsid w:val="008C5AE9"/>
    <w:rsid w:val="008C5B4B"/>
    <w:rsid w:val="008C5B8D"/>
    <w:rsid w:val="008C5C7F"/>
    <w:rsid w:val="008C5E22"/>
    <w:rsid w:val="008C5F38"/>
    <w:rsid w:val="008C5F8B"/>
    <w:rsid w:val="008C608B"/>
    <w:rsid w:val="008C613E"/>
    <w:rsid w:val="008C632F"/>
    <w:rsid w:val="008C641A"/>
    <w:rsid w:val="008C647E"/>
    <w:rsid w:val="008C6D4A"/>
    <w:rsid w:val="008C6D73"/>
    <w:rsid w:val="008C6DD7"/>
    <w:rsid w:val="008C710C"/>
    <w:rsid w:val="008C7450"/>
    <w:rsid w:val="008C75E1"/>
    <w:rsid w:val="008C766E"/>
    <w:rsid w:val="008C772C"/>
    <w:rsid w:val="008C79A2"/>
    <w:rsid w:val="008C79F8"/>
    <w:rsid w:val="008C7D2C"/>
    <w:rsid w:val="008C7EB0"/>
    <w:rsid w:val="008C7F46"/>
    <w:rsid w:val="008D0175"/>
    <w:rsid w:val="008D02EB"/>
    <w:rsid w:val="008D0303"/>
    <w:rsid w:val="008D0366"/>
    <w:rsid w:val="008D03C5"/>
    <w:rsid w:val="008D0585"/>
    <w:rsid w:val="008D05CE"/>
    <w:rsid w:val="008D065D"/>
    <w:rsid w:val="008D0762"/>
    <w:rsid w:val="008D0801"/>
    <w:rsid w:val="008D0AF3"/>
    <w:rsid w:val="008D0B72"/>
    <w:rsid w:val="008D0B9B"/>
    <w:rsid w:val="008D0D52"/>
    <w:rsid w:val="008D0EA2"/>
    <w:rsid w:val="008D133E"/>
    <w:rsid w:val="008D1407"/>
    <w:rsid w:val="008D1416"/>
    <w:rsid w:val="008D1612"/>
    <w:rsid w:val="008D16AE"/>
    <w:rsid w:val="008D1772"/>
    <w:rsid w:val="008D19A3"/>
    <w:rsid w:val="008D19DC"/>
    <w:rsid w:val="008D1C3F"/>
    <w:rsid w:val="008D1E52"/>
    <w:rsid w:val="008D1F54"/>
    <w:rsid w:val="008D213B"/>
    <w:rsid w:val="008D21A0"/>
    <w:rsid w:val="008D2287"/>
    <w:rsid w:val="008D22D6"/>
    <w:rsid w:val="008D2316"/>
    <w:rsid w:val="008D2614"/>
    <w:rsid w:val="008D2D8D"/>
    <w:rsid w:val="008D3039"/>
    <w:rsid w:val="008D3219"/>
    <w:rsid w:val="008D332B"/>
    <w:rsid w:val="008D3619"/>
    <w:rsid w:val="008D3683"/>
    <w:rsid w:val="008D3A3A"/>
    <w:rsid w:val="008D3B04"/>
    <w:rsid w:val="008D3B13"/>
    <w:rsid w:val="008D3BF4"/>
    <w:rsid w:val="008D3C45"/>
    <w:rsid w:val="008D3CEA"/>
    <w:rsid w:val="008D3D43"/>
    <w:rsid w:val="008D402D"/>
    <w:rsid w:val="008D4183"/>
    <w:rsid w:val="008D433C"/>
    <w:rsid w:val="008D4368"/>
    <w:rsid w:val="008D43A1"/>
    <w:rsid w:val="008D4586"/>
    <w:rsid w:val="008D494D"/>
    <w:rsid w:val="008D495D"/>
    <w:rsid w:val="008D4B04"/>
    <w:rsid w:val="008D4B62"/>
    <w:rsid w:val="008D4C50"/>
    <w:rsid w:val="008D4C97"/>
    <w:rsid w:val="008D52CA"/>
    <w:rsid w:val="008D535E"/>
    <w:rsid w:val="008D5385"/>
    <w:rsid w:val="008D5453"/>
    <w:rsid w:val="008D6002"/>
    <w:rsid w:val="008D6189"/>
    <w:rsid w:val="008D62DB"/>
    <w:rsid w:val="008D66F7"/>
    <w:rsid w:val="008D67DF"/>
    <w:rsid w:val="008D689F"/>
    <w:rsid w:val="008D68EB"/>
    <w:rsid w:val="008D68FC"/>
    <w:rsid w:val="008D6A43"/>
    <w:rsid w:val="008D6BF4"/>
    <w:rsid w:val="008D7017"/>
    <w:rsid w:val="008D708B"/>
    <w:rsid w:val="008D71F3"/>
    <w:rsid w:val="008D7229"/>
    <w:rsid w:val="008D7540"/>
    <w:rsid w:val="008D769B"/>
    <w:rsid w:val="008D7A7C"/>
    <w:rsid w:val="008D7ABF"/>
    <w:rsid w:val="008D7B65"/>
    <w:rsid w:val="008D7E3A"/>
    <w:rsid w:val="008D7E89"/>
    <w:rsid w:val="008D7FC8"/>
    <w:rsid w:val="008E0009"/>
    <w:rsid w:val="008E0073"/>
    <w:rsid w:val="008E01D3"/>
    <w:rsid w:val="008E0232"/>
    <w:rsid w:val="008E0728"/>
    <w:rsid w:val="008E093E"/>
    <w:rsid w:val="008E0AA4"/>
    <w:rsid w:val="008E0AD3"/>
    <w:rsid w:val="008E0DF0"/>
    <w:rsid w:val="008E0ED7"/>
    <w:rsid w:val="008E1241"/>
    <w:rsid w:val="008E126D"/>
    <w:rsid w:val="008E130A"/>
    <w:rsid w:val="008E14E7"/>
    <w:rsid w:val="008E155D"/>
    <w:rsid w:val="008E1861"/>
    <w:rsid w:val="008E18BB"/>
    <w:rsid w:val="008E1A70"/>
    <w:rsid w:val="008E1B2C"/>
    <w:rsid w:val="008E1B81"/>
    <w:rsid w:val="008E1C46"/>
    <w:rsid w:val="008E1D28"/>
    <w:rsid w:val="008E1E8F"/>
    <w:rsid w:val="008E20D2"/>
    <w:rsid w:val="008E21B4"/>
    <w:rsid w:val="008E2428"/>
    <w:rsid w:val="008E266F"/>
    <w:rsid w:val="008E2844"/>
    <w:rsid w:val="008E29AE"/>
    <w:rsid w:val="008E2B1B"/>
    <w:rsid w:val="008E2DB5"/>
    <w:rsid w:val="008E2DC5"/>
    <w:rsid w:val="008E2FA3"/>
    <w:rsid w:val="008E2FB6"/>
    <w:rsid w:val="008E3000"/>
    <w:rsid w:val="008E3062"/>
    <w:rsid w:val="008E30FE"/>
    <w:rsid w:val="008E3106"/>
    <w:rsid w:val="008E31A0"/>
    <w:rsid w:val="008E3581"/>
    <w:rsid w:val="008E35B9"/>
    <w:rsid w:val="008E380F"/>
    <w:rsid w:val="008E3983"/>
    <w:rsid w:val="008E39FF"/>
    <w:rsid w:val="008E3B83"/>
    <w:rsid w:val="008E3CCB"/>
    <w:rsid w:val="008E3E5A"/>
    <w:rsid w:val="008E3F24"/>
    <w:rsid w:val="008E4017"/>
    <w:rsid w:val="008E4233"/>
    <w:rsid w:val="008E437A"/>
    <w:rsid w:val="008E450D"/>
    <w:rsid w:val="008E4642"/>
    <w:rsid w:val="008E47DD"/>
    <w:rsid w:val="008E483F"/>
    <w:rsid w:val="008E48B6"/>
    <w:rsid w:val="008E4914"/>
    <w:rsid w:val="008E4944"/>
    <w:rsid w:val="008E4E01"/>
    <w:rsid w:val="008E4F39"/>
    <w:rsid w:val="008E4FB4"/>
    <w:rsid w:val="008E520E"/>
    <w:rsid w:val="008E5352"/>
    <w:rsid w:val="008E5575"/>
    <w:rsid w:val="008E56A5"/>
    <w:rsid w:val="008E5B8F"/>
    <w:rsid w:val="008E5E76"/>
    <w:rsid w:val="008E5F85"/>
    <w:rsid w:val="008E60DE"/>
    <w:rsid w:val="008E631F"/>
    <w:rsid w:val="008E65C2"/>
    <w:rsid w:val="008E65CC"/>
    <w:rsid w:val="008E6639"/>
    <w:rsid w:val="008E6889"/>
    <w:rsid w:val="008E688B"/>
    <w:rsid w:val="008E6A4B"/>
    <w:rsid w:val="008E6B8F"/>
    <w:rsid w:val="008E6C9B"/>
    <w:rsid w:val="008E6DC0"/>
    <w:rsid w:val="008E6EDF"/>
    <w:rsid w:val="008E6F7E"/>
    <w:rsid w:val="008E73DF"/>
    <w:rsid w:val="008E75CF"/>
    <w:rsid w:val="008E7606"/>
    <w:rsid w:val="008E761D"/>
    <w:rsid w:val="008E7703"/>
    <w:rsid w:val="008E7A68"/>
    <w:rsid w:val="008E7B7A"/>
    <w:rsid w:val="008E7E5D"/>
    <w:rsid w:val="008E7FD9"/>
    <w:rsid w:val="008F00B4"/>
    <w:rsid w:val="008F03E8"/>
    <w:rsid w:val="008F0502"/>
    <w:rsid w:val="008F0556"/>
    <w:rsid w:val="008F05F9"/>
    <w:rsid w:val="008F0720"/>
    <w:rsid w:val="008F0A27"/>
    <w:rsid w:val="008F0B03"/>
    <w:rsid w:val="008F0C61"/>
    <w:rsid w:val="008F0C94"/>
    <w:rsid w:val="008F0F82"/>
    <w:rsid w:val="008F1009"/>
    <w:rsid w:val="008F108A"/>
    <w:rsid w:val="008F10B4"/>
    <w:rsid w:val="008F11FA"/>
    <w:rsid w:val="008F128D"/>
    <w:rsid w:val="008F140A"/>
    <w:rsid w:val="008F1540"/>
    <w:rsid w:val="008F158B"/>
    <w:rsid w:val="008F15AE"/>
    <w:rsid w:val="008F191B"/>
    <w:rsid w:val="008F19A1"/>
    <w:rsid w:val="008F19AB"/>
    <w:rsid w:val="008F1BEC"/>
    <w:rsid w:val="008F1C97"/>
    <w:rsid w:val="008F1CB0"/>
    <w:rsid w:val="008F1E41"/>
    <w:rsid w:val="008F1ED7"/>
    <w:rsid w:val="008F2504"/>
    <w:rsid w:val="008F261A"/>
    <w:rsid w:val="008F26DF"/>
    <w:rsid w:val="008F275D"/>
    <w:rsid w:val="008F2953"/>
    <w:rsid w:val="008F2A3E"/>
    <w:rsid w:val="008F2BCB"/>
    <w:rsid w:val="008F2C0B"/>
    <w:rsid w:val="008F2C2A"/>
    <w:rsid w:val="008F2E83"/>
    <w:rsid w:val="008F2F8F"/>
    <w:rsid w:val="008F2F96"/>
    <w:rsid w:val="008F3065"/>
    <w:rsid w:val="008F30BC"/>
    <w:rsid w:val="008F31F9"/>
    <w:rsid w:val="008F32B7"/>
    <w:rsid w:val="008F355D"/>
    <w:rsid w:val="008F3925"/>
    <w:rsid w:val="008F3A45"/>
    <w:rsid w:val="008F3CA0"/>
    <w:rsid w:val="008F3DB5"/>
    <w:rsid w:val="008F3DC8"/>
    <w:rsid w:val="008F3F1B"/>
    <w:rsid w:val="008F4002"/>
    <w:rsid w:val="008F4205"/>
    <w:rsid w:val="008F430F"/>
    <w:rsid w:val="008F4324"/>
    <w:rsid w:val="008F4447"/>
    <w:rsid w:val="008F45DC"/>
    <w:rsid w:val="008F492A"/>
    <w:rsid w:val="008F4A4F"/>
    <w:rsid w:val="008F4CB3"/>
    <w:rsid w:val="008F4E46"/>
    <w:rsid w:val="008F4FCF"/>
    <w:rsid w:val="008F4FE0"/>
    <w:rsid w:val="008F50EF"/>
    <w:rsid w:val="008F5162"/>
    <w:rsid w:val="008F5165"/>
    <w:rsid w:val="008F540B"/>
    <w:rsid w:val="008F546D"/>
    <w:rsid w:val="008F550D"/>
    <w:rsid w:val="008F5538"/>
    <w:rsid w:val="008F55D5"/>
    <w:rsid w:val="008F5843"/>
    <w:rsid w:val="008F58E0"/>
    <w:rsid w:val="008F591D"/>
    <w:rsid w:val="008F5ACE"/>
    <w:rsid w:val="008F5B41"/>
    <w:rsid w:val="008F5D40"/>
    <w:rsid w:val="008F5EAF"/>
    <w:rsid w:val="008F5F2D"/>
    <w:rsid w:val="008F6211"/>
    <w:rsid w:val="008F6273"/>
    <w:rsid w:val="008F63B6"/>
    <w:rsid w:val="008F6484"/>
    <w:rsid w:val="008F6549"/>
    <w:rsid w:val="008F6729"/>
    <w:rsid w:val="008F67EB"/>
    <w:rsid w:val="008F69B1"/>
    <w:rsid w:val="008F6A03"/>
    <w:rsid w:val="008F6A22"/>
    <w:rsid w:val="008F6C75"/>
    <w:rsid w:val="008F6DB6"/>
    <w:rsid w:val="008F6E07"/>
    <w:rsid w:val="008F7115"/>
    <w:rsid w:val="008F728C"/>
    <w:rsid w:val="008F72E0"/>
    <w:rsid w:val="008F737E"/>
    <w:rsid w:val="008F73B0"/>
    <w:rsid w:val="008F742D"/>
    <w:rsid w:val="008F75D9"/>
    <w:rsid w:val="008F7874"/>
    <w:rsid w:val="008F7913"/>
    <w:rsid w:val="008F7AA2"/>
    <w:rsid w:val="008F7D8B"/>
    <w:rsid w:val="008F7ED5"/>
    <w:rsid w:val="009002C6"/>
    <w:rsid w:val="00900384"/>
    <w:rsid w:val="009003DE"/>
    <w:rsid w:val="009003FB"/>
    <w:rsid w:val="0090040B"/>
    <w:rsid w:val="00900774"/>
    <w:rsid w:val="0090085F"/>
    <w:rsid w:val="00900B17"/>
    <w:rsid w:val="00900CFE"/>
    <w:rsid w:val="00900E4F"/>
    <w:rsid w:val="009010FB"/>
    <w:rsid w:val="009011DF"/>
    <w:rsid w:val="00901286"/>
    <w:rsid w:val="009012E3"/>
    <w:rsid w:val="0090174E"/>
    <w:rsid w:val="00901B11"/>
    <w:rsid w:val="00901CA3"/>
    <w:rsid w:val="00901D2C"/>
    <w:rsid w:val="00901D41"/>
    <w:rsid w:val="009020C4"/>
    <w:rsid w:val="0090220E"/>
    <w:rsid w:val="009022A2"/>
    <w:rsid w:val="009022BE"/>
    <w:rsid w:val="009022D5"/>
    <w:rsid w:val="00902491"/>
    <w:rsid w:val="00902553"/>
    <w:rsid w:val="0090256B"/>
    <w:rsid w:val="009025A0"/>
    <w:rsid w:val="00902643"/>
    <w:rsid w:val="009026A7"/>
    <w:rsid w:val="00902813"/>
    <w:rsid w:val="00902969"/>
    <w:rsid w:val="0090299E"/>
    <w:rsid w:val="009029C2"/>
    <w:rsid w:val="00902EB9"/>
    <w:rsid w:val="0090308C"/>
    <w:rsid w:val="009030EF"/>
    <w:rsid w:val="00903142"/>
    <w:rsid w:val="009033B3"/>
    <w:rsid w:val="00903470"/>
    <w:rsid w:val="009034C7"/>
    <w:rsid w:val="009034CA"/>
    <w:rsid w:val="00903529"/>
    <w:rsid w:val="00903818"/>
    <w:rsid w:val="00903958"/>
    <w:rsid w:val="00903A3A"/>
    <w:rsid w:val="00903B5F"/>
    <w:rsid w:val="00903B8E"/>
    <w:rsid w:val="00903BF2"/>
    <w:rsid w:val="00903C97"/>
    <w:rsid w:val="00903CAE"/>
    <w:rsid w:val="00903D41"/>
    <w:rsid w:val="00904133"/>
    <w:rsid w:val="00904233"/>
    <w:rsid w:val="009043A9"/>
    <w:rsid w:val="00904812"/>
    <w:rsid w:val="00904818"/>
    <w:rsid w:val="00904821"/>
    <w:rsid w:val="009048DD"/>
    <w:rsid w:val="00904A4B"/>
    <w:rsid w:val="00904EA1"/>
    <w:rsid w:val="00904F63"/>
    <w:rsid w:val="00904FD8"/>
    <w:rsid w:val="0090503C"/>
    <w:rsid w:val="00905097"/>
    <w:rsid w:val="00905130"/>
    <w:rsid w:val="0090541F"/>
    <w:rsid w:val="0090550D"/>
    <w:rsid w:val="00905802"/>
    <w:rsid w:val="009058DD"/>
    <w:rsid w:val="00905AD1"/>
    <w:rsid w:val="00905C9A"/>
    <w:rsid w:val="00905D18"/>
    <w:rsid w:val="00905D2D"/>
    <w:rsid w:val="00905E00"/>
    <w:rsid w:val="00905E16"/>
    <w:rsid w:val="0090609B"/>
    <w:rsid w:val="00906289"/>
    <w:rsid w:val="009064E2"/>
    <w:rsid w:val="009064E8"/>
    <w:rsid w:val="00906557"/>
    <w:rsid w:val="00906596"/>
    <w:rsid w:val="00906886"/>
    <w:rsid w:val="00906942"/>
    <w:rsid w:val="00906948"/>
    <w:rsid w:val="00906A15"/>
    <w:rsid w:val="00906B29"/>
    <w:rsid w:val="00906BE7"/>
    <w:rsid w:val="00906E21"/>
    <w:rsid w:val="00906EB0"/>
    <w:rsid w:val="0090701C"/>
    <w:rsid w:val="0090725B"/>
    <w:rsid w:val="00907340"/>
    <w:rsid w:val="00907614"/>
    <w:rsid w:val="0090777E"/>
    <w:rsid w:val="009078C0"/>
    <w:rsid w:val="00907B31"/>
    <w:rsid w:val="00907C07"/>
    <w:rsid w:val="00907C18"/>
    <w:rsid w:val="00907E19"/>
    <w:rsid w:val="00907F4B"/>
    <w:rsid w:val="00907FD3"/>
    <w:rsid w:val="00910250"/>
    <w:rsid w:val="009102A6"/>
    <w:rsid w:val="00910619"/>
    <w:rsid w:val="009106B8"/>
    <w:rsid w:val="009109B7"/>
    <w:rsid w:val="00911107"/>
    <w:rsid w:val="0091128A"/>
    <w:rsid w:val="0091129B"/>
    <w:rsid w:val="009113B3"/>
    <w:rsid w:val="00911800"/>
    <w:rsid w:val="00911A1A"/>
    <w:rsid w:val="00911C93"/>
    <w:rsid w:val="0091209F"/>
    <w:rsid w:val="009120F9"/>
    <w:rsid w:val="00912240"/>
    <w:rsid w:val="00912525"/>
    <w:rsid w:val="0091257C"/>
    <w:rsid w:val="009125DC"/>
    <w:rsid w:val="00912701"/>
    <w:rsid w:val="0091275D"/>
    <w:rsid w:val="00912BAB"/>
    <w:rsid w:val="00912CDC"/>
    <w:rsid w:val="00912D47"/>
    <w:rsid w:val="00912F34"/>
    <w:rsid w:val="00913104"/>
    <w:rsid w:val="0091315C"/>
    <w:rsid w:val="0091318F"/>
    <w:rsid w:val="0091324A"/>
    <w:rsid w:val="00913282"/>
    <w:rsid w:val="00913498"/>
    <w:rsid w:val="009135C9"/>
    <w:rsid w:val="00913714"/>
    <w:rsid w:val="00913B8A"/>
    <w:rsid w:val="00913E34"/>
    <w:rsid w:val="00913EDD"/>
    <w:rsid w:val="00913F57"/>
    <w:rsid w:val="00914102"/>
    <w:rsid w:val="00914181"/>
    <w:rsid w:val="009141D5"/>
    <w:rsid w:val="0091469D"/>
    <w:rsid w:val="0091477D"/>
    <w:rsid w:val="009148BC"/>
    <w:rsid w:val="00914CBD"/>
    <w:rsid w:val="00914DD6"/>
    <w:rsid w:val="009151BE"/>
    <w:rsid w:val="009151DE"/>
    <w:rsid w:val="00915533"/>
    <w:rsid w:val="009156EB"/>
    <w:rsid w:val="00915764"/>
    <w:rsid w:val="009157B5"/>
    <w:rsid w:val="009159A6"/>
    <w:rsid w:val="00915A3B"/>
    <w:rsid w:val="00915B62"/>
    <w:rsid w:val="00915D53"/>
    <w:rsid w:val="00915D84"/>
    <w:rsid w:val="00915E7D"/>
    <w:rsid w:val="009160BE"/>
    <w:rsid w:val="00916188"/>
    <w:rsid w:val="009161E4"/>
    <w:rsid w:val="0091621F"/>
    <w:rsid w:val="009162CF"/>
    <w:rsid w:val="0091637C"/>
    <w:rsid w:val="00916452"/>
    <w:rsid w:val="009165AC"/>
    <w:rsid w:val="009167F6"/>
    <w:rsid w:val="00916D22"/>
    <w:rsid w:val="00916F14"/>
    <w:rsid w:val="009170B7"/>
    <w:rsid w:val="00917181"/>
    <w:rsid w:val="0091738A"/>
    <w:rsid w:val="0091753B"/>
    <w:rsid w:val="00917703"/>
    <w:rsid w:val="009178DA"/>
    <w:rsid w:val="00917AEB"/>
    <w:rsid w:val="00917C0A"/>
    <w:rsid w:val="00920062"/>
    <w:rsid w:val="00920271"/>
    <w:rsid w:val="00920848"/>
    <w:rsid w:val="00920913"/>
    <w:rsid w:val="00920B8E"/>
    <w:rsid w:val="00920C2A"/>
    <w:rsid w:val="00920DFF"/>
    <w:rsid w:val="00921582"/>
    <w:rsid w:val="00921924"/>
    <w:rsid w:val="0092196F"/>
    <w:rsid w:val="009219DF"/>
    <w:rsid w:val="00921B1D"/>
    <w:rsid w:val="00921B97"/>
    <w:rsid w:val="00921BE2"/>
    <w:rsid w:val="00921BEC"/>
    <w:rsid w:val="00921CB3"/>
    <w:rsid w:val="00921DDC"/>
    <w:rsid w:val="00921F7C"/>
    <w:rsid w:val="0092209D"/>
    <w:rsid w:val="00922518"/>
    <w:rsid w:val="00922607"/>
    <w:rsid w:val="0092263B"/>
    <w:rsid w:val="009226A5"/>
    <w:rsid w:val="00922779"/>
    <w:rsid w:val="009227F0"/>
    <w:rsid w:val="00922C13"/>
    <w:rsid w:val="00922D56"/>
    <w:rsid w:val="00922DFE"/>
    <w:rsid w:val="00922EC9"/>
    <w:rsid w:val="00922F63"/>
    <w:rsid w:val="009230C6"/>
    <w:rsid w:val="00923217"/>
    <w:rsid w:val="009232D0"/>
    <w:rsid w:val="00923594"/>
    <w:rsid w:val="009235B7"/>
    <w:rsid w:val="00923A08"/>
    <w:rsid w:val="00923C7F"/>
    <w:rsid w:val="00923D0B"/>
    <w:rsid w:val="00923D16"/>
    <w:rsid w:val="00923F1A"/>
    <w:rsid w:val="00923F6C"/>
    <w:rsid w:val="00923FFC"/>
    <w:rsid w:val="00924071"/>
    <w:rsid w:val="00924167"/>
    <w:rsid w:val="009241E4"/>
    <w:rsid w:val="00924200"/>
    <w:rsid w:val="00924243"/>
    <w:rsid w:val="009242CF"/>
    <w:rsid w:val="00924543"/>
    <w:rsid w:val="00924703"/>
    <w:rsid w:val="00924733"/>
    <w:rsid w:val="009249B6"/>
    <w:rsid w:val="00924BFF"/>
    <w:rsid w:val="00924C22"/>
    <w:rsid w:val="00924E4B"/>
    <w:rsid w:val="00924F6C"/>
    <w:rsid w:val="0092506D"/>
    <w:rsid w:val="009252BF"/>
    <w:rsid w:val="0092547F"/>
    <w:rsid w:val="0092572F"/>
    <w:rsid w:val="009257C9"/>
    <w:rsid w:val="00925823"/>
    <w:rsid w:val="0092582D"/>
    <w:rsid w:val="0092599F"/>
    <w:rsid w:val="00925B81"/>
    <w:rsid w:val="00925CF3"/>
    <w:rsid w:val="00925D2B"/>
    <w:rsid w:val="00925D61"/>
    <w:rsid w:val="00926320"/>
    <w:rsid w:val="0092643A"/>
    <w:rsid w:val="009266F8"/>
    <w:rsid w:val="0092675B"/>
    <w:rsid w:val="00926836"/>
    <w:rsid w:val="00926AB6"/>
    <w:rsid w:val="00926B8D"/>
    <w:rsid w:val="009270C1"/>
    <w:rsid w:val="00927177"/>
    <w:rsid w:val="009273B2"/>
    <w:rsid w:val="00927562"/>
    <w:rsid w:val="00927606"/>
    <w:rsid w:val="0092761C"/>
    <w:rsid w:val="0092765C"/>
    <w:rsid w:val="009278D1"/>
    <w:rsid w:val="009279A6"/>
    <w:rsid w:val="00927A27"/>
    <w:rsid w:val="00927E3A"/>
    <w:rsid w:val="00927E3E"/>
    <w:rsid w:val="00927FF1"/>
    <w:rsid w:val="00930674"/>
    <w:rsid w:val="00930B08"/>
    <w:rsid w:val="00930C06"/>
    <w:rsid w:val="00930C23"/>
    <w:rsid w:val="00930F35"/>
    <w:rsid w:val="00931128"/>
    <w:rsid w:val="009311B4"/>
    <w:rsid w:val="00931350"/>
    <w:rsid w:val="00931372"/>
    <w:rsid w:val="0093139B"/>
    <w:rsid w:val="009313D9"/>
    <w:rsid w:val="009313DB"/>
    <w:rsid w:val="009314AF"/>
    <w:rsid w:val="0093150B"/>
    <w:rsid w:val="009315A6"/>
    <w:rsid w:val="009315AD"/>
    <w:rsid w:val="0093162C"/>
    <w:rsid w:val="009319E4"/>
    <w:rsid w:val="00931A0C"/>
    <w:rsid w:val="00931AEE"/>
    <w:rsid w:val="00931DE7"/>
    <w:rsid w:val="00932025"/>
    <w:rsid w:val="00932189"/>
    <w:rsid w:val="0093218A"/>
    <w:rsid w:val="0093227B"/>
    <w:rsid w:val="00932362"/>
    <w:rsid w:val="009325F7"/>
    <w:rsid w:val="00932734"/>
    <w:rsid w:val="0093282A"/>
    <w:rsid w:val="009329B4"/>
    <w:rsid w:val="00932F1A"/>
    <w:rsid w:val="00932FB5"/>
    <w:rsid w:val="009330A8"/>
    <w:rsid w:val="00933101"/>
    <w:rsid w:val="009335BD"/>
    <w:rsid w:val="00933802"/>
    <w:rsid w:val="00933889"/>
    <w:rsid w:val="0093388D"/>
    <w:rsid w:val="00933AC7"/>
    <w:rsid w:val="00933BBA"/>
    <w:rsid w:val="00933C35"/>
    <w:rsid w:val="00933D51"/>
    <w:rsid w:val="00933DFA"/>
    <w:rsid w:val="00933E04"/>
    <w:rsid w:val="00933E2D"/>
    <w:rsid w:val="00933EDF"/>
    <w:rsid w:val="00933F0D"/>
    <w:rsid w:val="009342D7"/>
    <w:rsid w:val="00934300"/>
    <w:rsid w:val="00934513"/>
    <w:rsid w:val="0093462C"/>
    <w:rsid w:val="00934639"/>
    <w:rsid w:val="00934A32"/>
    <w:rsid w:val="00934A3F"/>
    <w:rsid w:val="00934A88"/>
    <w:rsid w:val="00934AE2"/>
    <w:rsid w:val="00934AEA"/>
    <w:rsid w:val="00934DC8"/>
    <w:rsid w:val="00934E5D"/>
    <w:rsid w:val="00934F8C"/>
    <w:rsid w:val="009350E3"/>
    <w:rsid w:val="009354E2"/>
    <w:rsid w:val="0093554B"/>
    <w:rsid w:val="009355E0"/>
    <w:rsid w:val="00935712"/>
    <w:rsid w:val="00935A14"/>
    <w:rsid w:val="00935C15"/>
    <w:rsid w:val="00935D8D"/>
    <w:rsid w:val="00935E81"/>
    <w:rsid w:val="00935FEC"/>
    <w:rsid w:val="009362D2"/>
    <w:rsid w:val="0093646D"/>
    <w:rsid w:val="00936490"/>
    <w:rsid w:val="0093652E"/>
    <w:rsid w:val="009369F1"/>
    <w:rsid w:val="00936A9C"/>
    <w:rsid w:val="00936C40"/>
    <w:rsid w:val="00936C55"/>
    <w:rsid w:val="00936E98"/>
    <w:rsid w:val="00936ECD"/>
    <w:rsid w:val="00936F03"/>
    <w:rsid w:val="009371BD"/>
    <w:rsid w:val="00937521"/>
    <w:rsid w:val="0093769A"/>
    <w:rsid w:val="009376A8"/>
    <w:rsid w:val="00937707"/>
    <w:rsid w:val="00937713"/>
    <w:rsid w:val="009377CA"/>
    <w:rsid w:val="00937A19"/>
    <w:rsid w:val="00937D2F"/>
    <w:rsid w:val="00937DE1"/>
    <w:rsid w:val="00937F1B"/>
    <w:rsid w:val="009401F5"/>
    <w:rsid w:val="00940227"/>
    <w:rsid w:val="00940349"/>
    <w:rsid w:val="0094044B"/>
    <w:rsid w:val="009406C9"/>
    <w:rsid w:val="009406FF"/>
    <w:rsid w:val="0094081B"/>
    <w:rsid w:val="00940A38"/>
    <w:rsid w:val="00940A3C"/>
    <w:rsid w:val="00940A7D"/>
    <w:rsid w:val="00940D36"/>
    <w:rsid w:val="00940D76"/>
    <w:rsid w:val="00940E27"/>
    <w:rsid w:val="00941078"/>
    <w:rsid w:val="00941107"/>
    <w:rsid w:val="0094144A"/>
    <w:rsid w:val="009414D7"/>
    <w:rsid w:val="0094172C"/>
    <w:rsid w:val="00941A58"/>
    <w:rsid w:val="00941B9B"/>
    <w:rsid w:val="00941BFA"/>
    <w:rsid w:val="00941C34"/>
    <w:rsid w:val="00941C58"/>
    <w:rsid w:val="00941D57"/>
    <w:rsid w:val="00941D95"/>
    <w:rsid w:val="00941F3A"/>
    <w:rsid w:val="00941FB6"/>
    <w:rsid w:val="00942011"/>
    <w:rsid w:val="00942316"/>
    <w:rsid w:val="00942457"/>
    <w:rsid w:val="0094265A"/>
    <w:rsid w:val="009428BB"/>
    <w:rsid w:val="00942A3C"/>
    <w:rsid w:val="00942F47"/>
    <w:rsid w:val="00942F6F"/>
    <w:rsid w:val="00942FFA"/>
    <w:rsid w:val="00943246"/>
    <w:rsid w:val="00943725"/>
    <w:rsid w:val="0094377A"/>
    <w:rsid w:val="0094386C"/>
    <w:rsid w:val="00943991"/>
    <w:rsid w:val="009439EF"/>
    <w:rsid w:val="00943AA0"/>
    <w:rsid w:val="00943CF8"/>
    <w:rsid w:val="00943EE7"/>
    <w:rsid w:val="00943FE3"/>
    <w:rsid w:val="00943FED"/>
    <w:rsid w:val="009441E0"/>
    <w:rsid w:val="00944597"/>
    <w:rsid w:val="00944BF5"/>
    <w:rsid w:val="00944D05"/>
    <w:rsid w:val="00944E47"/>
    <w:rsid w:val="00944E85"/>
    <w:rsid w:val="00944F6C"/>
    <w:rsid w:val="00945104"/>
    <w:rsid w:val="00945126"/>
    <w:rsid w:val="0094524F"/>
    <w:rsid w:val="00945268"/>
    <w:rsid w:val="00945288"/>
    <w:rsid w:val="00945320"/>
    <w:rsid w:val="00945564"/>
    <w:rsid w:val="009457DE"/>
    <w:rsid w:val="009458FE"/>
    <w:rsid w:val="00945A7F"/>
    <w:rsid w:val="00945C3F"/>
    <w:rsid w:val="00945EBA"/>
    <w:rsid w:val="009460A1"/>
    <w:rsid w:val="009460B5"/>
    <w:rsid w:val="00946136"/>
    <w:rsid w:val="009464FC"/>
    <w:rsid w:val="0094656B"/>
    <w:rsid w:val="009465AA"/>
    <w:rsid w:val="009465F9"/>
    <w:rsid w:val="0094666B"/>
    <w:rsid w:val="009467DC"/>
    <w:rsid w:val="00946A0A"/>
    <w:rsid w:val="00946AD7"/>
    <w:rsid w:val="00946B1D"/>
    <w:rsid w:val="00946D4F"/>
    <w:rsid w:val="00946E24"/>
    <w:rsid w:val="00946F38"/>
    <w:rsid w:val="00946FB2"/>
    <w:rsid w:val="00947163"/>
    <w:rsid w:val="00947381"/>
    <w:rsid w:val="00947423"/>
    <w:rsid w:val="009474C0"/>
    <w:rsid w:val="00947726"/>
    <w:rsid w:val="00947738"/>
    <w:rsid w:val="00947997"/>
    <w:rsid w:val="00947A53"/>
    <w:rsid w:val="00947A54"/>
    <w:rsid w:val="00947AA3"/>
    <w:rsid w:val="00947AC7"/>
    <w:rsid w:val="00947AFA"/>
    <w:rsid w:val="00947B35"/>
    <w:rsid w:val="00947CD2"/>
    <w:rsid w:val="00947CF0"/>
    <w:rsid w:val="00947D8B"/>
    <w:rsid w:val="00947EEC"/>
    <w:rsid w:val="00947F9C"/>
    <w:rsid w:val="0095015D"/>
    <w:rsid w:val="009501D3"/>
    <w:rsid w:val="009504CE"/>
    <w:rsid w:val="009507FB"/>
    <w:rsid w:val="00950AB2"/>
    <w:rsid w:val="00950ABF"/>
    <w:rsid w:val="00950AE2"/>
    <w:rsid w:val="00950DEB"/>
    <w:rsid w:val="00950E53"/>
    <w:rsid w:val="00950EAF"/>
    <w:rsid w:val="00951032"/>
    <w:rsid w:val="00951368"/>
    <w:rsid w:val="009513A9"/>
    <w:rsid w:val="009513FC"/>
    <w:rsid w:val="009516A3"/>
    <w:rsid w:val="009516D0"/>
    <w:rsid w:val="00951821"/>
    <w:rsid w:val="00951A28"/>
    <w:rsid w:val="00951CF5"/>
    <w:rsid w:val="00951FBB"/>
    <w:rsid w:val="009520AB"/>
    <w:rsid w:val="009524D4"/>
    <w:rsid w:val="009524F7"/>
    <w:rsid w:val="00952556"/>
    <w:rsid w:val="009526D4"/>
    <w:rsid w:val="00952836"/>
    <w:rsid w:val="009529DE"/>
    <w:rsid w:val="00952B3C"/>
    <w:rsid w:val="00952BC9"/>
    <w:rsid w:val="00952CBC"/>
    <w:rsid w:val="009530A6"/>
    <w:rsid w:val="009531BE"/>
    <w:rsid w:val="00953344"/>
    <w:rsid w:val="00953434"/>
    <w:rsid w:val="0095361F"/>
    <w:rsid w:val="00953853"/>
    <w:rsid w:val="00953A42"/>
    <w:rsid w:val="00953AFD"/>
    <w:rsid w:val="00953CFC"/>
    <w:rsid w:val="00953E05"/>
    <w:rsid w:val="00953FF6"/>
    <w:rsid w:val="0095448B"/>
    <w:rsid w:val="009544D4"/>
    <w:rsid w:val="009545CD"/>
    <w:rsid w:val="00954662"/>
    <w:rsid w:val="009546C3"/>
    <w:rsid w:val="009549EA"/>
    <w:rsid w:val="00954F54"/>
    <w:rsid w:val="00954FE5"/>
    <w:rsid w:val="009550F5"/>
    <w:rsid w:val="009551C1"/>
    <w:rsid w:val="0095535E"/>
    <w:rsid w:val="009554DE"/>
    <w:rsid w:val="00955521"/>
    <w:rsid w:val="00955559"/>
    <w:rsid w:val="0095558E"/>
    <w:rsid w:val="009555A0"/>
    <w:rsid w:val="0095562F"/>
    <w:rsid w:val="00955773"/>
    <w:rsid w:val="00955C5C"/>
    <w:rsid w:val="00955CC8"/>
    <w:rsid w:val="00955E5D"/>
    <w:rsid w:val="00956054"/>
    <w:rsid w:val="00956341"/>
    <w:rsid w:val="0095644D"/>
    <w:rsid w:val="00956533"/>
    <w:rsid w:val="0095678A"/>
    <w:rsid w:val="009568E1"/>
    <w:rsid w:val="00956976"/>
    <w:rsid w:val="00956BB0"/>
    <w:rsid w:val="00956DC8"/>
    <w:rsid w:val="00957021"/>
    <w:rsid w:val="00957038"/>
    <w:rsid w:val="00957496"/>
    <w:rsid w:val="00957548"/>
    <w:rsid w:val="009575DF"/>
    <w:rsid w:val="00957B6F"/>
    <w:rsid w:val="00957CB3"/>
    <w:rsid w:val="00957E32"/>
    <w:rsid w:val="00957F6F"/>
    <w:rsid w:val="00957FDC"/>
    <w:rsid w:val="00960047"/>
    <w:rsid w:val="009600A5"/>
    <w:rsid w:val="0096026E"/>
    <w:rsid w:val="009605B9"/>
    <w:rsid w:val="0096068B"/>
    <w:rsid w:val="00960829"/>
    <w:rsid w:val="00960948"/>
    <w:rsid w:val="009609A7"/>
    <w:rsid w:val="00960BB3"/>
    <w:rsid w:val="00960CBF"/>
    <w:rsid w:val="00960D3E"/>
    <w:rsid w:val="009613DC"/>
    <w:rsid w:val="00961477"/>
    <w:rsid w:val="009614D3"/>
    <w:rsid w:val="00961559"/>
    <w:rsid w:val="00961562"/>
    <w:rsid w:val="009616B8"/>
    <w:rsid w:val="009616DA"/>
    <w:rsid w:val="00961840"/>
    <w:rsid w:val="009618BB"/>
    <w:rsid w:val="009619E8"/>
    <w:rsid w:val="00961CF1"/>
    <w:rsid w:val="00962171"/>
    <w:rsid w:val="009623AF"/>
    <w:rsid w:val="009623C9"/>
    <w:rsid w:val="009623DC"/>
    <w:rsid w:val="009623F0"/>
    <w:rsid w:val="009623F9"/>
    <w:rsid w:val="00962531"/>
    <w:rsid w:val="00962700"/>
    <w:rsid w:val="009628CC"/>
    <w:rsid w:val="00962CD9"/>
    <w:rsid w:val="00962E7D"/>
    <w:rsid w:val="00962EB7"/>
    <w:rsid w:val="00962F69"/>
    <w:rsid w:val="00962F8F"/>
    <w:rsid w:val="00963368"/>
    <w:rsid w:val="0096372A"/>
    <w:rsid w:val="00963738"/>
    <w:rsid w:val="00963787"/>
    <w:rsid w:val="0096390E"/>
    <w:rsid w:val="00963AF6"/>
    <w:rsid w:val="00963B04"/>
    <w:rsid w:val="00963F4B"/>
    <w:rsid w:val="00963FBB"/>
    <w:rsid w:val="00964194"/>
    <w:rsid w:val="0096456C"/>
    <w:rsid w:val="0096479D"/>
    <w:rsid w:val="0096487D"/>
    <w:rsid w:val="00964996"/>
    <w:rsid w:val="009649FB"/>
    <w:rsid w:val="00964BC6"/>
    <w:rsid w:val="00964C0B"/>
    <w:rsid w:val="00964CAA"/>
    <w:rsid w:val="00964F03"/>
    <w:rsid w:val="00964FFE"/>
    <w:rsid w:val="009650B4"/>
    <w:rsid w:val="00965159"/>
    <w:rsid w:val="009653AC"/>
    <w:rsid w:val="0096581A"/>
    <w:rsid w:val="00965832"/>
    <w:rsid w:val="00965BA0"/>
    <w:rsid w:val="00965E76"/>
    <w:rsid w:val="00965E9C"/>
    <w:rsid w:val="00966140"/>
    <w:rsid w:val="0096616E"/>
    <w:rsid w:val="009661FA"/>
    <w:rsid w:val="00966311"/>
    <w:rsid w:val="00966333"/>
    <w:rsid w:val="009664E6"/>
    <w:rsid w:val="009666AA"/>
    <w:rsid w:val="00966ADF"/>
    <w:rsid w:val="00966B92"/>
    <w:rsid w:val="00966C7F"/>
    <w:rsid w:val="00966CC1"/>
    <w:rsid w:val="00966D38"/>
    <w:rsid w:val="00966F0F"/>
    <w:rsid w:val="00967091"/>
    <w:rsid w:val="0096727B"/>
    <w:rsid w:val="00967280"/>
    <w:rsid w:val="0096732D"/>
    <w:rsid w:val="009673EB"/>
    <w:rsid w:val="00967A8E"/>
    <w:rsid w:val="00967A8F"/>
    <w:rsid w:val="00970005"/>
    <w:rsid w:val="00970271"/>
    <w:rsid w:val="0097030E"/>
    <w:rsid w:val="0097040F"/>
    <w:rsid w:val="0097041C"/>
    <w:rsid w:val="00970505"/>
    <w:rsid w:val="0097055E"/>
    <w:rsid w:val="0097064C"/>
    <w:rsid w:val="0097090F"/>
    <w:rsid w:val="00970A8F"/>
    <w:rsid w:val="00970BBA"/>
    <w:rsid w:val="00970D0D"/>
    <w:rsid w:val="00970D22"/>
    <w:rsid w:val="00970F39"/>
    <w:rsid w:val="0097104E"/>
    <w:rsid w:val="0097109E"/>
    <w:rsid w:val="009711DB"/>
    <w:rsid w:val="00971260"/>
    <w:rsid w:val="009712A1"/>
    <w:rsid w:val="009712E7"/>
    <w:rsid w:val="00971327"/>
    <w:rsid w:val="009715B1"/>
    <w:rsid w:val="00971C72"/>
    <w:rsid w:val="00971E97"/>
    <w:rsid w:val="00971EC8"/>
    <w:rsid w:val="0097274E"/>
    <w:rsid w:val="00972760"/>
    <w:rsid w:val="00972B0B"/>
    <w:rsid w:val="00972B11"/>
    <w:rsid w:val="00972B13"/>
    <w:rsid w:val="00972B1C"/>
    <w:rsid w:val="00972B63"/>
    <w:rsid w:val="00972C45"/>
    <w:rsid w:val="00972C74"/>
    <w:rsid w:val="00972DC1"/>
    <w:rsid w:val="00972F09"/>
    <w:rsid w:val="00972F59"/>
    <w:rsid w:val="0097306F"/>
    <w:rsid w:val="00973589"/>
    <w:rsid w:val="009736A2"/>
    <w:rsid w:val="009736E7"/>
    <w:rsid w:val="009737CE"/>
    <w:rsid w:val="0097381C"/>
    <w:rsid w:val="0097385A"/>
    <w:rsid w:val="00973959"/>
    <w:rsid w:val="00973B53"/>
    <w:rsid w:val="00973B75"/>
    <w:rsid w:val="00973BD9"/>
    <w:rsid w:val="00973CE5"/>
    <w:rsid w:val="00973D58"/>
    <w:rsid w:val="00974108"/>
    <w:rsid w:val="009741B5"/>
    <w:rsid w:val="009741BB"/>
    <w:rsid w:val="009741C9"/>
    <w:rsid w:val="009743B6"/>
    <w:rsid w:val="0097467A"/>
    <w:rsid w:val="00974A47"/>
    <w:rsid w:val="00974B35"/>
    <w:rsid w:val="00974BB8"/>
    <w:rsid w:val="00974C54"/>
    <w:rsid w:val="00974D36"/>
    <w:rsid w:val="00974D62"/>
    <w:rsid w:val="00974DF2"/>
    <w:rsid w:val="00974E96"/>
    <w:rsid w:val="00975038"/>
    <w:rsid w:val="0097525B"/>
    <w:rsid w:val="009756A5"/>
    <w:rsid w:val="0097572E"/>
    <w:rsid w:val="0097574B"/>
    <w:rsid w:val="00975889"/>
    <w:rsid w:val="00975924"/>
    <w:rsid w:val="00975C4F"/>
    <w:rsid w:val="00975E96"/>
    <w:rsid w:val="00975F62"/>
    <w:rsid w:val="00975FA7"/>
    <w:rsid w:val="009762BB"/>
    <w:rsid w:val="00976483"/>
    <w:rsid w:val="00976560"/>
    <w:rsid w:val="00976691"/>
    <w:rsid w:val="009766A5"/>
    <w:rsid w:val="0097670B"/>
    <w:rsid w:val="009767EF"/>
    <w:rsid w:val="009768C1"/>
    <w:rsid w:val="00976AFB"/>
    <w:rsid w:val="00976B43"/>
    <w:rsid w:val="00976CCA"/>
    <w:rsid w:val="00977021"/>
    <w:rsid w:val="00977203"/>
    <w:rsid w:val="00977314"/>
    <w:rsid w:val="009773AC"/>
    <w:rsid w:val="009774DD"/>
    <w:rsid w:val="00977542"/>
    <w:rsid w:val="009776B0"/>
    <w:rsid w:val="00977804"/>
    <w:rsid w:val="00977A99"/>
    <w:rsid w:val="00977C68"/>
    <w:rsid w:val="00977DCE"/>
    <w:rsid w:val="00977E70"/>
    <w:rsid w:val="00977E93"/>
    <w:rsid w:val="00980233"/>
    <w:rsid w:val="009805A9"/>
    <w:rsid w:val="009807FA"/>
    <w:rsid w:val="00980803"/>
    <w:rsid w:val="00980896"/>
    <w:rsid w:val="00980B03"/>
    <w:rsid w:val="00980ED8"/>
    <w:rsid w:val="009810D9"/>
    <w:rsid w:val="00981151"/>
    <w:rsid w:val="00981178"/>
    <w:rsid w:val="009811C9"/>
    <w:rsid w:val="00981323"/>
    <w:rsid w:val="009813DA"/>
    <w:rsid w:val="009813DC"/>
    <w:rsid w:val="00981401"/>
    <w:rsid w:val="0098150E"/>
    <w:rsid w:val="00981665"/>
    <w:rsid w:val="009817DC"/>
    <w:rsid w:val="00981978"/>
    <w:rsid w:val="00981AE8"/>
    <w:rsid w:val="00981B0D"/>
    <w:rsid w:val="00981D16"/>
    <w:rsid w:val="00981E39"/>
    <w:rsid w:val="00981F41"/>
    <w:rsid w:val="00981FFC"/>
    <w:rsid w:val="0098215E"/>
    <w:rsid w:val="00982533"/>
    <w:rsid w:val="0098256F"/>
    <w:rsid w:val="0098261B"/>
    <w:rsid w:val="00982854"/>
    <w:rsid w:val="00982977"/>
    <w:rsid w:val="009829BD"/>
    <w:rsid w:val="00982BDA"/>
    <w:rsid w:val="00982CBA"/>
    <w:rsid w:val="00982CBB"/>
    <w:rsid w:val="00982E0E"/>
    <w:rsid w:val="00982EC8"/>
    <w:rsid w:val="0098301B"/>
    <w:rsid w:val="00983032"/>
    <w:rsid w:val="0098323D"/>
    <w:rsid w:val="0098338C"/>
    <w:rsid w:val="0098339B"/>
    <w:rsid w:val="009834CF"/>
    <w:rsid w:val="009835AB"/>
    <w:rsid w:val="00983755"/>
    <w:rsid w:val="00983777"/>
    <w:rsid w:val="009837F1"/>
    <w:rsid w:val="009837F4"/>
    <w:rsid w:val="00983851"/>
    <w:rsid w:val="00983893"/>
    <w:rsid w:val="00983927"/>
    <w:rsid w:val="009839D3"/>
    <w:rsid w:val="00983A56"/>
    <w:rsid w:val="00983B69"/>
    <w:rsid w:val="00983BCA"/>
    <w:rsid w:val="00983DC9"/>
    <w:rsid w:val="00983EA5"/>
    <w:rsid w:val="009841CF"/>
    <w:rsid w:val="009843B9"/>
    <w:rsid w:val="00984414"/>
    <w:rsid w:val="00984684"/>
    <w:rsid w:val="00984714"/>
    <w:rsid w:val="009847E7"/>
    <w:rsid w:val="00984AFF"/>
    <w:rsid w:val="00984D23"/>
    <w:rsid w:val="00984DCC"/>
    <w:rsid w:val="00984E33"/>
    <w:rsid w:val="00985015"/>
    <w:rsid w:val="0098510E"/>
    <w:rsid w:val="00985515"/>
    <w:rsid w:val="0098574E"/>
    <w:rsid w:val="00985959"/>
    <w:rsid w:val="00985F20"/>
    <w:rsid w:val="009860A5"/>
    <w:rsid w:val="009860C7"/>
    <w:rsid w:val="00986263"/>
    <w:rsid w:val="009862B0"/>
    <w:rsid w:val="009863C3"/>
    <w:rsid w:val="00986411"/>
    <w:rsid w:val="0098659B"/>
    <w:rsid w:val="00986739"/>
    <w:rsid w:val="00986858"/>
    <w:rsid w:val="00986A2E"/>
    <w:rsid w:val="00986A7F"/>
    <w:rsid w:val="00986D99"/>
    <w:rsid w:val="00986DC5"/>
    <w:rsid w:val="0098726F"/>
    <w:rsid w:val="0098729F"/>
    <w:rsid w:val="009873F3"/>
    <w:rsid w:val="00987470"/>
    <w:rsid w:val="009874FF"/>
    <w:rsid w:val="00987595"/>
    <w:rsid w:val="0098767D"/>
    <w:rsid w:val="00987726"/>
    <w:rsid w:val="009878C8"/>
    <w:rsid w:val="00987A3C"/>
    <w:rsid w:val="00987BFF"/>
    <w:rsid w:val="00987E24"/>
    <w:rsid w:val="00987EC9"/>
    <w:rsid w:val="00990433"/>
    <w:rsid w:val="009905B1"/>
    <w:rsid w:val="0099090B"/>
    <w:rsid w:val="00990BFA"/>
    <w:rsid w:val="00990E0F"/>
    <w:rsid w:val="009910B5"/>
    <w:rsid w:val="009911D2"/>
    <w:rsid w:val="00991525"/>
    <w:rsid w:val="009918DC"/>
    <w:rsid w:val="00991A21"/>
    <w:rsid w:val="00991AB7"/>
    <w:rsid w:val="00991BE5"/>
    <w:rsid w:val="00991CE1"/>
    <w:rsid w:val="0099218B"/>
    <w:rsid w:val="00992443"/>
    <w:rsid w:val="009927DA"/>
    <w:rsid w:val="0099289D"/>
    <w:rsid w:val="00992981"/>
    <w:rsid w:val="0099298F"/>
    <w:rsid w:val="009929B8"/>
    <w:rsid w:val="009929C8"/>
    <w:rsid w:val="00992F5A"/>
    <w:rsid w:val="009930F7"/>
    <w:rsid w:val="00993104"/>
    <w:rsid w:val="009931F4"/>
    <w:rsid w:val="0099327E"/>
    <w:rsid w:val="009933B0"/>
    <w:rsid w:val="00993475"/>
    <w:rsid w:val="009936E4"/>
    <w:rsid w:val="009938D9"/>
    <w:rsid w:val="00993A32"/>
    <w:rsid w:val="00993C6D"/>
    <w:rsid w:val="00993C75"/>
    <w:rsid w:val="00993EAF"/>
    <w:rsid w:val="00994077"/>
    <w:rsid w:val="0099413F"/>
    <w:rsid w:val="00994355"/>
    <w:rsid w:val="00994480"/>
    <w:rsid w:val="00994651"/>
    <w:rsid w:val="009947B5"/>
    <w:rsid w:val="00994802"/>
    <w:rsid w:val="0099492D"/>
    <w:rsid w:val="00994999"/>
    <w:rsid w:val="00994A94"/>
    <w:rsid w:val="00994C0D"/>
    <w:rsid w:val="00994DD0"/>
    <w:rsid w:val="009951E4"/>
    <w:rsid w:val="009953D5"/>
    <w:rsid w:val="0099557F"/>
    <w:rsid w:val="00995915"/>
    <w:rsid w:val="00995C92"/>
    <w:rsid w:val="00995F2C"/>
    <w:rsid w:val="00996154"/>
    <w:rsid w:val="0099628D"/>
    <w:rsid w:val="00996317"/>
    <w:rsid w:val="0099637D"/>
    <w:rsid w:val="00996551"/>
    <w:rsid w:val="00996852"/>
    <w:rsid w:val="00996891"/>
    <w:rsid w:val="00996ADF"/>
    <w:rsid w:val="00996B63"/>
    <w:rsid w:val="00996B69"/>
    <w:rsid w:val="00996C0A"/>
    <w:rsid w:val="00996C28"/>
    <w:rsid w:val="00996C5D"/>
    <w:rsid w:val="00996C5F"/>
    <w:rsid w:val="00996FF3"/>
    <w:rsid w:val="0099702F"/>
    <w:rsid w:val="009971E9"/>
    <w:rsid w:val="00997261"/>
    <w:rsid w:val="00997358"/>
    <w:rsid w:val="009973D9"/>
    <w:rsid w:val="009974D5"/>
    <w:rsid w:val="00997CDC"/>
    <w:rsid w:val="00997D54"/>
    <w:rsid w:val="00997DDB"/>
    <w:rsid w:val="00997DF6"/>
    <w:rsid w:val="00997E0E"/>
    <w:rsid w:val="009A0064"/>
    <w:rsid w:val="009A0285"/>
    <w:rsid w:val="009A0778"/>
    <w:rsid w:val="009A095F"/>
    <w:rsid w:val="009A09A3"/>
    <w:rsid w:val="009A0BA6"/>
    <w:rsid w:val="009A0D87"/>
    <w:rsid w:val="009A0F42"/>
    <w:rsid w:val="009A130F"/>
    <w:rsid w:val="009A1372"/>
    <w:rsid w:val="009A1391"/>
    <w:rsid w:val="009A153A"/>
    <w:rsid w:val="009A16BF"/>
    <w:rsid w:val="009A16F2"/>
    <w:rsid w:val="009A1903"/>
    <w:rsid w:val="009A1A28"/>
    <w:rsid w:val="009A1AC7"/>
    <w:rsid w:val="009A1AD7"/>
    <w:rsid w:val="009A1BF2"/>
    <w:rsid w:val="009A1F81"/>
    <w:rsid w:val="009A20AC"/>
    <w:rsid w:val="009A210A"/>
    <w:rsid w:val="009A228E"/>
    <w:rsid w:val="009A2331"/>
    <w:rsid w:val="009A239A"/>
    <w:rsid w:val="009A23C8"/>
    <w:rsid w:val="009A259B"/>
    <w:rsid w:val="009A2600"/>
    <w:rsid w:val="009A272A"/>
    <w:rsid w:val="009A273D"/>
    <w:rsid w:val="009A2A51"/>
    <w:rsid w:val="009A2AD9"/>
    <w:rsid w:val="009A2D21"/>
    <w:rsid w:val="009A2D44"/>
    <w:rsid w:val="009A2D82"/>
    <w:rsid w:val="009A2DF4"/>
    <w:rsid w:val="009A3142"/>
    <w:rsid w:val="009A342A"/>
    <w:rsid w:val="009A3495"/>
    <w:rsid w:val="009A34AD"/>
    <w:rsid w:val="009A34C1"/>
    <w:rsid w:val="009A34F9"/>
    <w:rsid w:val="009A37B8"/>
    <w:rsid w:val="009A385A"/>
    <w:rsid w:val="009A38A5"/>
    <w:rsid w:val="009A3AAF"/>
    <w:rsid w:val="009A3AC3"/>
    <w:rsid w:val="009A3B2D"/>
    <w:rsid w:val="009A3BE1"/>
    <w:rsid w:val="009A3D66"/>
    <w:rsid w:val="009A3DE2"/>
    <w:rsid w:val="009A3DEB"/>
    <w:rsid w:val="009A41B4"/>
    <w:rsid w:val="009A4354"/>
    <w:rsid w:val="009A43A0"/>
    <w:rsid w:val="009A44A1"/>
    <w:rsid w:val="009A4577"/>
    <w:rsid w:val="009A47B6"/>
    <w:rsid w:val="009A4804"/>
    <w:rsid w:val="009A48FD"/>
    <w:rsid w:val="009A49B1"/>
    <w:rsid w:val="009A49F5"/>
    <w:rsid w:val="009A509E"/>
    <w:rsid w:val="009A50EF"/>
    <w:rsid w:val="009A517B"/>
    <w:rsid w:val="009A5506"/>
    <w:rsid w:val="009A5552"/>
    <w:rsid w:val="009A5596"/>
    <w:rsid w:val="009A573A"/>
    <w:rsid w:val="009A5811"/>
    <w:rsid w:val="009A5877"/>
    <w:rsid w:val="009A591F"/>
    <w:rsid w:val="009A5A4D"/>
    <w:rsid w:val="009A5A86"/>
    <w:rsid w:val="009A5B96"/>
    <w:rsid w:val="009A5B97"/>
    <w:rsid w:val="009A5C76"/>
    <w:rsid w:val="009A5D1F"/>
    <w:rsid w:val="009A5D8B"/>
    <w:rsid w:val="009A5E80"/>
    <w:rsid w:val="009A5EB5"/>
    <w:rsid w:val="009A60DE"/>
    <w:rsid w:val="009A61AE"/>
    <w:rsid w:val="009A636D"/>
    <w:rsid w:val="009A6374"/>
    <w:rsid w:val="009A656F"/>
    <w:rsid w:val="009A68DD"/>
    <w:rsid w:val="009A6921"/>
    <w:rsid w:val="009A697B"/>
    <w:rsid w:val="009A69E9"/>
    <w:rsid w:val="009A6A63"/>
    <w:rsid w:val="009A6B29"/>
    <w:rsid w:val="009A6F9F"/>
    <w:rsid w:val="009A72EC"/>
    <w:rsid w:val="009A7368"/>
    <w:rsid w:val="009A7820"/>
    <w:rsid w:val="009A78D6"/>
    <w:rsid w:val="009A7A48"/>
    <w:rsid w:val="009A7A55"/>
    <w:rsid w:val="009A7AE2"/>
    <w:rsid w:val="009A7AEC"/>
    <w:rsid w:val="009A7BB7"/>
    <w:rsid w:val="009A7C03"/>
    <w:rsid w:val="009A7D11"/>
    <w:rsid w:val="009B0052"/>
    <w:rsid w:val="009B074B"/>
    <w:rsid w:val="009B0898"/>
    <w:rsid w:val="009B0939"/>
    <w:rsid w:val="009B0D59"/>
    <w:rsid w:val="009B0E53"/>
    <w:rsid w:val="009B1151"/>
    <w:rsid w:val="009B142B"/>
    <w:rsid w:val="009B14BC"/>
    <w:rsid w:val="009B16CA"/>
    <w:rsid w:val="009B1709"/>
    <w:rsid w:val="009B1737"/>
    <w:rsid w:val="009B1854"/>
    <w:rsid w:val="009B1D6B"/>
    <w:rsid w:val="009B1E1A"/>
    <w:rsid w:val="009B21A9"/>
    <w:rsid w:val="009B2269"/>
    <w:rsid w:val="009B23FE"/>
    <w:rsid w:val="009B25EB"/>
    <w:rsid w:val="009B260B"/>
    <w:rsid w:val="009B2636"/>
    <w:rsid w:val="009B2AA8"/>
    <w:rsid w:val="009B2B05"/>
    <w:rsid w:val="009B2C8D"/>
    <w:rsid w:val="009B2E0A"/>
    <w:rsid w:val="009B2FBC"/>
    <w:rsid w:val="009B30ED"/>
    <w:rsid w:val="009B3166"/>
    <w:rsid w:val="009B3177"/>
    <w:rsid w:val="009B32A1"/>
    <w:rsid w:val="009B33DF"/>
    <w:rsid w:val="009B3618"/>
    <w:rsid w:val="009B3915"/>
    <w:rsid w:val="009B39DE"/>
    <w:rsid w:val="009B39EB"/>
    <w:rsid w:val="009B3A0C"/>
    <w:rsid w:val="009B3CED"/>
    <w:rsid w:val="009B3D63"/>
    <w:rsid w:val="009B3EDD"/>
    <w:rsid w:val="009B434B"/>
    <w:rsid w:val="009B43EE"/>
    <w:rsid w:val="009B441A"/>
    <w:rsid w:val="009B4800"/>
    <w:rsid w:val="009B4808"/>
    <w:rsid w:val="009B4820"/>
    <w:rsid w:val="009B49F7"/>
    <w:rsid w:val="009B4AF1"/>
    <w:rsid w:val="009B4DC6"/>
    <w:rsid w:val="009B4E28"/>
    <w:rsid w:val="009B508A"/>
    <w:rsid w:val="009B5114"/>
    <w:rsid w:val="009B51A5"/>
    <w:rsid w:val="009B5541"/>
    <w:rsid w:val="009B55DA"/>
    <w:rsid w:val="009B57DF"/>
    <w:rsid w:val="009B5BAA"/>
    <w:rsid w:val="009B5BB8"/>
    <w:rsid w:val="009B5C4D"/>
    <w:rsid w:val="009B610B"/>
    <w:rsid w:val="009B6169"/>
    <w:rsid w:val="009B6308"/>
    <w:rsid w:val="009B64D9"/>
    <w:rsid w:val="009B66B3"/>
    <w:rsid w:val="009B66DC"/>
    <w:rsid w:val="009B6A9F"/>
    <w:rsid w:val="009B6D11"/>
    <w:rsid w:val="009B6D46"/>
    <w:rsid w:val="009B6F5B"/>
    <w:rsid w:val="009B7127"/>
    <w:rsid w:val="009B712B"/>
    <w:rsid w:val="009B7216"/>
    <w:rsid w:val="009B7314"/>
    <w:rsid w:val="009B73CF"/>
    <w:rsid w:val="009B7551"/>
    <w:rsid w:val="009B7666"/>
    <w:rsid w:val="009B76A1"/>
    <w:rsid w:val="009B7827"/>
    <w:rsid w:val="009B7988"/>
    <w:rsid w:val="009B7C18"/>
    <w:rsid w:val="009B7E6E"/>
    <w:rsid w:val="009B7EBE"/>
    <w:rsid w:val="009B7FEC"/>
    <w:rsid w:val="009C00CF"/>
    <w:rsid w:val="009C0232"/>
    <w:rsid w:val="009C027E"/>
    <w:rsid w:val="009C050E"/>
    <w:rsid w:val="009C070D"/>
    <w:rsid w:val="009C0914"/>
    <w:rsid w:val="009C0AFF"/>
    <w:rsid w:val="009C0B08"/>
    <w:rsid w:val="009C0B64"/>
    <w:rsid w:val="009C0C81"/>
    <w:rsid w:val="009C0D6D"/>
    <w:rsid w:val="009C0DD8"/>
    <w:rsid w:val="009C0E3D"/>
    <w:rsid w:val="009C1047"/>
    <w:rsid w:val="009C12E8"/>
    <w:rsid w:val="009C13F5"/>
    <w:rsid w:val="009C171D"/>
    <w:rsid w:val="009C1880"/>
    <w:rsid w:val="009C1A4C"/>
    <w:rsid w:val="009C1BB3"/>
    <w:rsid w:val="009C1E1D"/>
    <w:rsid w:val="009C1E2D"/>
    <w:rsid w:val="009C1F85"/>
    <w:rsid w:val="009C1FB8"/>
    <w:rsid w:val="009C2137"/>
    <w:rsid w:val="009C218F"/>
    <w:rsid w:val="009C2666"/>
    <w:rsid w:val="009C2746"/>
    <w:rsid w:val="009C2A4B"/>
    <w:rsid w:val="009C2B9B"/>
    <w:rsid w:val="009C2BEC"/>
    <w:rsid w:val="009C2C72"/>
    <w:rsid w:val="009C2D0D"/>
    <w:rsid w:val="009C2D52"/>
    <w:rsid w:val="009C2DF8"/>
    <w:rsid w:val="009C3B2A"/>
    <w:rsid w:val="009C3FB9"/>
    <w:rsid w:val="009C40CF"/>
    <w:rsid w:val="009C4159"/>
    <w:rsid w:val="009C41A7"/>
    <w:rsid w:val="009C425D"/>
    <w:rsid w:val="009C42F8"/>
    <w:rsid w:val="009C4499"/>
    <w:rsid w:val="009C4609"/>
    <w:rsid w:val="009C46FF"/>
    <w:rsid w:val="009C485A"/>
    <w:rsid w:val="009C489A"/>
    <w:rsid w:val="009C48BF"/>
    <w:rsid w:val="009C4A27"/>
    <w:rsid w:val="009C4B46"/>
    <w:rsid w:val="009C4C03"/>
    <w:rsid w:val="009C4C7E"/>
    <w:rsid w:val="009C4D47"/>
    <w:rsid w:val="009C4E3B"/>
    <w:rsid w:val="009C50B7"/>
    <w:rsid w:val="009C520B"/>
    <w:rsid w:val="009C5428"/>
    <w:rsid w:val="009C5764"/>
    <w:rsid w:val="009C5986"/>
    <w:rsid w:val="009C5C58"/>
    <w:rsid w:val="009C5E33"/>
    <w:rsid w:val="009C6185"/>
    <w:rsid w:val="009C625E"/>
    <w:rsid w:val="009C64E2"/>
    <w:rsid w:val="009C6794"/>
    <w:rsid w:val="009C68A0"/>
    <w:rsid w:val="009C68ED"/>
    <w:rsid w:val="009C6B1C"/>
    <w:rsid w:val="009C6DCF"/>
    <w:rsid w:val="009C6E7C"/>
    <w:rsid w:val="009C702F"/>
    <w:rsid w:val="009C7044"/>
    <w:rsid w:val="009C7207"/>
    <w:rsid w:val="009C78DB"/>
    <w:rsid w:val="009C78FE"/>
    <w:rsid w:val="009C7A0D"/>
    <w:rsid w:val="009C7F8B"/>
    <w:rsid w:val="009D020B"/>
    <w:rsid w:val="009D02FC"/>
    <w:rsid w:val="009D0350"/>
    <w:rsid w:val="009D0415"/>
    <w:rsid w:val="009D0759"/>
    <w:rsid w:val="009D07C0"/>
    <w:rsid w:val="009D07CE"/>
    <w:rsid w:val="009D0861"/>
    <w:rsid w:val="009D0876"/>
    <w:rsid w:val="009D099A"/>
    <w:rsid w:val="009D0A93"/>
    <w:rsid w:val="009D0B27"/>
    <w:rsid w:val="009D0B2C"/>
    <w:rsid w:val="009D0C49"/>
    <w:rsid w:val="009D0CC6"/>
    <w:rsid w:val="009D0EAB"/>
    <w:rsid w:val="009D0FA1"/>
    <w:rsid w:val="009D1551"/>
    <w:rsid w:val="009D1841"/>
    <w:rsid w:val="009D1951"/>
    <w:rsid w:val="009D1A81"/>
    <w:rsid w:val="009D1B08"/>
    <w:rsid w:val="009D1B34"/>
    <w:rsid w:val="009D2044"/>
    <w:rsid w:val="009D2119"/>
    <w:rsid w:val="009D2169"/>
    <w:rsid w:val="009D2247"/>
    <w:rsid w:val="009D2289"/>
    <w:rsid w:val="009D22A0"/>
    <w:rsid w:val="009D22B0"/>
    <w:rsid w:val="009D231F"/>
    <w:rsid w:val="009D2325"/>
    <w:rsid w:val="009D24CE"/>
    <w:rsid w:val="009D264B"/>
    <w:rsid w:val="009D2783"/>
    <w:rsid w:val="009D284B"/>
    <w:rsid w:val="009D2A2A"/>
    <w:rsid w:val="009D2A44"/>
    <w:rsid w:val="009D2A5D"/>
    <w:rsid w:val="009D2AD5"/>
    <w:rsid w:val="009D2CAB"/>
    <w:rsid w:val="009D2CC4"/>
    <w:rsid w:val="009D2CD8"/>
    <w:rsid w:val="009D2CE1"/>
    <w:rsid w:val="009D2E45"/>
    <w:rsid w:val="009D2EBC"/>
    <w:rsid w:val="009D2F04"/>
    <w:rsid w:val="009D2FE9"/>
    <w:rsid w:val="009D313C"/>
    <w:rsid w:val="009D322D"/>
    <w:rsid w:val="009D32F5"/>
    <w:rsid w:val="009D32FC"/>
    <w:rsid w:val="009D333B"/>
    <w:rsid w:val="009D33BA"/>
    <w:rsid w:val="009D34C9"/>
    <w:rsid w:val="009D3799"/>
    <w:rsid w:val="009D37E5"/>
    <w:rsid w:val="009D3871"/>
    <w:rsid w:val="009D398F"/>
    <w:rsid w:val="009D39C2"/>
    <w:rsid w:val="009D3A68"/>
    <w:rsid w:val="009D3E5C"/>
    <w:rsid w:val="009D402E"/>
    <w:rsid w:val="009D4204"/>
    <w:rsid w:val="009D425F"/>
    <w:rsid w:val="009D4345"/>
    <w:rsid w:val="009D45B2"/>
    <w:rsid w:val="009D46BA"/>
    <w:rsid w:val="009D4702"/>
    <w:rsid w:val="009D47ED"/>
    <w:rsid w:val="009D488F"/>
    <w:rsid w:val="009D4B7B"/>
    <w:rsid w:val="009D4D85"/>
    <w:rsid w:val="009D4E4F"/>
    <w:rsid w:val="009D4F66"/>
    <w:rsid w:val="009D5043"/>
    <w:rsid w:val="009D5539"/>
    <w:rsid w:val="009D57CD"/>
    <w:rsid w:val="009D59AC"/>
    <w:rsid w:val="009D59E0"/>
    <w:rsid w:val="009D5AF0"/>
    <w:rsid w:val="009D5CF7"/>
    <w:rsid w:val="009D5D70"/>
    <w:rsid w:val="009D616C"/>
    <w:rsid w:val="009D62FA"/>
    <w:rsid w:val="009D663B"/>
    <w:rsid w:val="009D664E"/>
    <w:rsid w:val="009D6E3C"/>
    <w:rsid w:val="009D71E1"/>
    <w:rsid w:val="009D72C9"/>
    <w:rsid w:val="009D765D"/>
    <w:rsid w:val="009D77BB"/>
    <w:rsid w:val="009D79A6"/>
    <w:rsid w:val="009E0289"/>
    <w:rsid w:val="009E029C"/>
    <w:rsid w:val="009E03A7"/>
    <w:rsid w:val="009E03CC"/>
    <w:rsid w:val="009E03FC"/>
    <w:rsid w:val="009E048A"/>
    <w:rsid w:val="009E077B"/>
    <w:rsid w:val="009E08DE"/>
    <w:rsid w:val="009E0A3F"/>
    <w:rsid w:val="009E0AE8"/>
    <w:rsid w:val="009E0AF4"/>
    <w:rsid w:val="009E0BC6"/>
    <w:rsid w:val="009E0C5C"/>
    <w:rsid w:val="009E0C9E"/>
    <w:rsid w:val="009E0DB0"/>
    <w:rsid w:val="009E0E11"/>
    <w:rsid w:val="009E0E4D"/>
    <w:rsid w:val="009E0F14"/>
    <w:rsid w:val="009E0F27"/>
    <w:rsid w:val="009E1272"/>
    <w:rsid w:val="009E1478"/>
    <w:rsid w:val="009E15ED"/>
    <w:rsid w:val="009E16E8"/>
    <w:rsid w:val="009E1708"/>
    <w:rsid w:val="009E1BD8"/>
    <w:rsid w:val="009E1D01"/>
    <w:rsid w:val="009E1D79"/>
    <w:rsid w:val="009E1DE1"/>
    <w:rsid w:val="009E208F"/>
    <w:rsid w:val="009E256B"/>
    <w:rsid w:val="009E256C"/>
    <w:rsid w:val="009E27D6"/>
    <w:rsid w:val="009E28C3"/>
    <w:rsid w:val="009E2902"/>
    <w:rsid w:val="009E29C0"/>
    <w:rsid w:val="009E2AA2"/>
    <w:rsid w:val="009E2AD6"/>
    <w:rsid w:val="009E2B3D"/>
    <w:rsid w:val="009E2B56"/>
    <w:rsid w:val="009E2C04"/>
    <w:rsid w:val="009E2D70"/>
    <w:rsid w:val="009E2EB7"/>
    <w:rsid w:val="009E2EEE"/>
    <w:rsid w:val="009E3119"/>
    <w:rsid w:val="009E31FC"/>
    <w:rsid w:val="009E3308"/>
    <w:rsid w:val="009E3657"/>
    <w:rsid w:val="009E3B0C"/>
    <w:rsid w:val="009E3C1A"/>
    <w:rsid w:val="009E40D9"/>
    <w:rsid w:val="009E4249"/>
    <w:rsid w:val="009E4414"/>
    <w:rsid w:val="009E48BB"/>
    <w:rsid w:val="009E4A73"/>
    <w:rsid w:val="009E4A93"/>
    <w:rsid w:val="009E4AAB"/>
    <w:rsid w:val="009E4ADF"/>
    <w:rsid w:val="009E4B38"/>
    <w:rsid w:val="009E4C3B"/>
    <w:rsid w:val="009E4CF8"/>
    <w:rsid w:val="009E4D7A"/>
    <w:rsid w:val="009E4E36"/>
    <w:rsid w:val="009E53A2"/>
    <w:rsid w:val="009E53CB"/>
    <w:rsid w:val="009E5441"/>
    <w:rsid w:val="009E54C2"/>
    <w:rsid w:val="009E5606"/>
    <w:rsid w:val="009E56FE"/>
    <w:rsid w:val="009E592B"/>
    <w:rsid w:val="009E5AFB"/>
    <w:rsid w:val="009E5BC0"/>
    <w:rsid w:val="009E5C64"/>
    <w:rsid w:val="009E5C9B"/>
    <w:rsid w:val="009E5D16"/>
    <w:rsid w:val="009E5DE5"/>
    <w:rsid w:val="009E5FD5"/>
    <w:rsid w:val="009E6011"/>
    <w:rsid w:val="009E6143"/>
    <w:rsid w:val="009E6425"/>
    <w:rsid w:val="009E6455"/>
    <w:rsid w:val="009E664E"/>
    <w:rsid w:val="009E67BD"/>
    <w:rsid w:val="009E6824"/>
    <w:rsid w:val="009E69FC"/>
    <w:rsid w:val="009E6B7A"/>
    <w:rsid w:val="009E6F99"/>
    <w:rsid w:val="009E6FDB"/>
    <w:rsid w:val="009E7117"/>
    <w:rsid w:val="009E7146"/>
    <w:rsid w:val="009E72CA"/>
    <w:rsid w:val="009E7496"/>
    <w:rsid w:val="009E7583"/>
    <w:rsid w:val="009E7813"/>
    <w:rsid w:val="009E78D4"/>
    <w:rsid w:val="009E7D92"/>
    <w:rsid w:val="009E7E23"/>
    <w:rsid w:val="009F001F"/>
    <w:rsid w:val="009F01C2"/>
    <w:rsid w:val="009F02D6"/>
    <w:rsid w:val="009F02E5"/>
    <w:rsid w:val="009F048B"/>
    <w:rsid w:val="009F0568"/>
    <w:rsid w:val="009F0629"/>
    <w:rsid w:val="009F0789"/>
    <w:rsid w:val="009F0A32"/>
    <w:rsid w:val="009F0B89"/>
    <w:rsid w:val="009F0C9F"/>
    <w:rsid w:val="009F0DE4"/>
    <w:rsid w:val="009F0E44"/>
    <w:rsid w:val="009F0ED7"/>
    <w:rsid w:val="009F14E8"/>
    <w:rsid w:val="009F1B3B"/>
    <w:rsid w:val="009F1D6A"/>
    <w:rsid w:val="009F1D6D"/>
    <w:rsid w:val="009F1D79"/>
    <w:rsid w:val="009F2115"/>
    <w:rsid w:val="009F222F"/>
    <w:rsid w:val="009F263B"/>
    <w:rsid w:val="009F28DF"/>
    <w:rsid w:val="009F2911"/>
    <w:rsid w:val="009F2A78"/>
    <w:rsid w:val="009F2BAE"/>
    <w:rsid w:val="009F2D0E"/>
    <w:rsid w:val="009F2D5E"/>
    <w:rsid w:val="009F2DFD"/>
    <w:rsid w:val="009F2EC0"/>
    <w:rsid w:val="009F30F2"/>
    <w:rsid w:val="009F319B"/>
    <w:rsid w:val="009F31E0"/>
    <w:rsid w:val="009F3390"/>
    <w:rsid w:val="009F374E"/>
    <w:rsid w:val="009F390C"/>
    <w:rsid w:val="009F3A78"/>
    <w:rsid w:val="009F3A7B"/>
    <w:rsid w:val="009F3ACB"/>
    <w:rsid w:val="009F4037"/>
    <w:rsid w:val="009F40B0"/>
    <w:rsid w:val="009F417E"/>
    <w:rsid w:val="009F4241"/>
    <w:rsid w:val="009F428F"/>
    <w:rsid w:val="009F4691"/>
    <w:rsid w:val="009F46ED"/>
    <w:rsid w:val="009F475B"/>
    <w:rsid w:val="009F47BB"/>
    <w:rsid w:val="009F4A34"/>
    <w:rsid w:val="009F4B76"/>
    <w:rsid w:val="009F4C2E"/>
    <w:rsid w:val="009F4DC7"/>
    <w:rsid w:val="009F4DD6"/>
    <w:rsid w:val="009F4DE0"/>
    <w:rsid w:val="009F4E7D"/>
    <w:rsid w:val="009F4E84"/>
    <w:rsid w:val="009F4E92"/>
    <w:rsid w:val="009F55EC"/>
    <w:rsid w:val="009F5684"/>
    <w:rsid w:val="009F593A"/>
    <w:rsid w:val="009F5A3D"/>
    <w:rsid w:val="009F5AEF"/>
    <w:rsid w:val="009F5DE2"/>
    <w:rsid w:val="009F6004"/>
    <w:rsid w:val="009F606B"/>
    <w:rsid w:val="009F606E"/>
    <w:rsid w:val="009F6195"/>
    <w:rsid w:val="009F6490"/>
    <w:rsid w:val="009F6599"/>
    <w:rsid w:val="009F6690"/>
    <w:rsid w:val="009F6A1D"/>
    <w:rsid w:val="009F6D5F"/>
    <w:rsid w:val="009F6D7F"/>
    <w:rsid w:val="009F6D83"/>
    <w:rsid w:val="009F6FE4"/>
    <w:rsid w:val="009F703C"/>
    <w:rsid w:val="009F71DB"/>
    <w:rsid w:val="009F72D3"/>
    <w:rsid w:val="009F78CB"/>
    <w:rsid w:val="009F79FD"/>
    <w:rsid w:val="009F7A98"/>
    <w:rsid w:val="009F7C13"/>
    <w:rsid w:val="009F7E96"/>
    <w:rsid w:val="009F7F65"/>
    <w:rsid w:val="00A000A1"/>
    <w:rsid w:val="00A0018B"/>
    <w:rsid w:val="00A002B6"/>
    <w:rsid w:val="00A00309"/>
    <w:rsid w:val="00A0061B"/>
    <w:rsid w:val="00A008A9"/>
    <w:rsid w:val="00A00AE5"/>
    <w:rsid w:val="00A00B2E"/>
    <w:rsid w:val="00A0148B"/>
    <w:rsid w:val="00A014DA"/>
    <w:rsid w:val="00A0150D"/>
    <w:rsid w:val="00A0181E"/>
    <w:rsid w:val="00A01A37"/>
    <w:rsid w:val="00A01D32"/>
    <w:rsid w:val="00A01D39"/>
    <w:rsid w:val="00A02577"/>
    <w:rsid w:val="00A025E5"/>
    <w:rsid w:val="00A026E8"/>
    <w:rsid w:val="00A027B4"/>
    <w:rsid w:val="00A028B2"/>
    <w:rsid w:val="00A02926"/>
    <w:rsid w:val="00A0292D"/>
    <w:rsid w:val="00A02976"/>
    <w:rsid w:val="00A02C59"/>
    <w:rsid w:val="00A02D0F"/>
    <w:rsid w:val="00A02D27"/>
    <w:rsid w:val="00A02D56"/>
    <w:rsid w:val="00A02FD2"/>
    <w:rsid w:val="00A032CA"/>
    <w:rsid w:val="00A0332E"/>
    <w:rsid w:val="00A036AE"/>
    <w:rsid w:val="00A0385F"/>
    <w:rsid w:val="00A03AB7"/>
    <w:rsid w:val="00A03BDB"/>
    <w:rsid w:val="00A03CC5"/>
    <w:rsid w:val="00A03E81"/>
    <w:rsid w:val="00A03EA1"/>
    <w:rsid w:val="00A03EAA"/>
    <w:rsid w:val="00A040C7"/>
    <w:rsid w:val="00A04117"/>
    <w:rsid w:val="00A0422E"/>
    <w:rsid w:val="00A042FE"/>
    <w:rsid w:val="00A04483"/>
    <w:rsid w:val="00A048BF"/>
    <w:rsid w:val="00A048DC"/>
    <w:rsid w:val="00A04A0F"/>
    <w:rsid w:val="00A04A53"/>
    <w:rsid w:val="00A04BF9"/>
    <w:rsid w:val="00A04C7F"/>
    <w:rsid w:val="00A04E4C"/>
    <w:rsid w:val="00A0512C"/>
    <w:rsid w:val="00A0525F"/>
    <w:rsid w:val="00A05415"/>
    <w:rsid w:val="00A0548B"/>
    <w:rsid w:val="00A0578F"/>
    <w:rsid w:val="00A05C19"/>
    <w:rsid w:val="00A05C31"/>
    <w:rsid w:val="00A05CB8"/>
    <w:rsid w:val="00A05D02"/>
    <w:rsid w:val="00A05D03"/>
    <w:rsid w:val="00A05D07"/>
    <w:rsid w:val="00A05E8E"/>
    <w:rsid w:val="00A05F37"/>
    <w:rsid w:val="00A060E7"/>
    <w:rsid w:val="00A061EE"/>
    <w:rsid w:val="00A0621B"/>
    <w:rsid w:val="00A06261"/>
    <w:rsid w:val="00A062C8"/>
    <w:rsid w:val="00A064AA"/>
    <w:rsid w:val="00A06523"/>
    <w:rsid w:val="00A06527"/>
    <w:rsid w:val="00A065BC"/>
    <w:rsid w:val="00A066DF"/>
    <w:rsid w:val="00A06898"/>
    <w:rsid w:val="00A068AE"/>
    <w:rsid w:val="00A06C04"/>
    <w:rsid w:val="00A06C57"/>
    <w:rsid w:val="00A06D7E"/>
    <w:rsid w:val="00A06DBC"/>
    <w:rsid w:val="00A06F64"/>
    <w:rsid w:val="00A07291"/>
    <w:rsid w:val="00A07310"/>
    <w:rsid w:val="00A0739E"/>
    <w:rsid w:val="00A07549"/>
    <w:rsid w:val="00A0776D"/>
    <w:rsid w:val="00A0783C"/>
    <w:rsid w:val="00A0783F"/>
    <w:rsid w:val="00A078ED"/>
    <w:rsid w:val="00A07E35"/>
    <w:rsid w:val="00A07E82"/>
    <w:rsid w:val="00A100A9"/>
    <w:rsid w:val="00A10392"/>
    <w:rsid w:val="00A104D6"/>
    <w:rsid w:val="00A1055A"/>
    <w:rsid w:val="00A107D2"/>
    <w:rsid w:val="00A10854"/>
    <w:rsid w:val="00A10C93"/>
    <w:rsid w:val="00A10E12"/>
    <w:rsid w:val="00A10E57"/>
    <w:rsid w:val="00A110F5"/>
    <w:rsid w:val="00A111B2"/>
    <w:rsid w:val="00A111C9"/>
    <w:rsid w:val="00A111E0"/>
    <w:rsid w:val="00A1127A"/>
    <w:rsid w:val="00A112CF"/>
    <w:rsid w:val="00A112DD"/>
    <w:rsid w:val="00A11305"/>
    <w:rsid w:val="00A11315"/>
    <w:rsid w:val="00A113B4"/>
    <w:rsid w:val="00A119D2"/>
    <w:rsid w:val="00A11C35"/>
    <w:rsid w:val="00A120C7"/>
    <w:rsid w:val="00A12181"/>
    <w:rsid w:val="00A12307"/>
    <w:rsid w:val="00A12346"/>
    <w:rsid w:val="00A12354"/>
    <w:rsid w:val="00A1260D"/>
    <w:rsid w:val="00A1281C"/>
    <w:rsid w:val="00A1284A"/>
    <w:rsid w:val="00A129A1"/>
    <w:rsid w:val="00A12A39"/>
    <w:rsid w:val="00A12B5C"/>
    <w:rsid w:val="00A12C7B"/>
    <w:rsid w:val="00A12E35"/>
    <w:rsid w:val="00A12FF4"/>
    <w:rsid w:val="00A1348C"/>
    <w:rsid w:val="00A1386B"/>
    <w:rsid w:val="00A13BA8"/>
    <w:rsid w:val="00A13BF0"/>
    <w:rsid w:val="00A13C92"/>
    <w:rsid w:val="00A13E7C"/>
    <w:rsid w:val="00A13F4A"/>
    <w:rsid w:val="00A14258"/>
    <w:rsid w:val="00A143DD"/>
    <w:rsid w:val="00A1454E"/>
    <w:rsid w:val="00A14653"/>
    <w:rsid w:val="00A14897"/>
    <w:rsid w:val="00A14930"/>
    <w:rsid w:val="00A149BD"/>
    <w:rsid w:val="00A149E3"/>
    <w:rsid w:val="00A14C83"/>
    <w:rsid w:val="00A14D46"/>
    <w:rsid w:val="00A14E5E"/>
    <w:rsid w:val="00A14ECB"/>
    <w:rsid w:val="00A14F31"/>
    <w:rsid w:val="00A151B3"/>
    <w:rsid w:val="00A151E1"/>
    <w:rsid w:val="00A153A1"/>
    <w:rsid w:val="00A153A7"/>
    <w:rsid w:val="00A15481"/>
    <w:rsid w:val="00A1556B"/>
    <w:rsid w:val="00A155F2"/>
    <w:rsid w:val="00A1566D"/>
    <w:rsid w:val="00A15704"/>
    <w:rsid w:val="00A15713"/>
    <w:rsid w:val="00A15747"/>
    <w:rsid w:val="00A1582E"/>
    <w:rsid w:val="00A15889"/>
    <w:rsid w:val="00A15957"/>
    <w:rsid w:val="00A159F0"/>
    <w:rsid w:val="00A15C4A"/>
    <w:rsid w:val="00A15D51"/>
    <w:rsid w:val="00A15D52"/>
    <w:rsid w:val="00A15D94"/>
    <w:rsid w:val="00A16474"/>
    <w:rsid w:val="00A1660D"/>
    <w:rsid w:val="00A1669E"/>
    <w:rsid w:val="00A1673B"/>
    <w:rsid w:val="00A16868"/>
    <w:rsid w:val="00A16C97"/>
    <w:rsid w:val="00A16F50"/>
    <w:rsid w:val="00A17362"/>
    <w:rsid w:val="00A17387"/>
    <w:rsid w:val="00A175A1"/>
    <w:rsid w:val="00A176FD"/>
    <w:rsid w:val="00A17BC5"/>
    <w:rsid w:val="00A17C0C"/>
    <w:rsid w:val="00A17E99"/>
    <w:rsid w:val="00A20326"/>
    <w:rsid w:val="00A20469"/>
    <w:rsid w:val="00A2055A"/>
    <w:rsid w:val="00A205B1"/>
    <w:rsid w:val="00A2089E"/>
    <w:rsid w:val="00A20A03"/>
    <w:rsid w:val="00A20C56"/>
    <w:rsid w:val="00A20CA8"/>
    <w:rsid w:val="00A2115A"/>
    <w:rsid w:val="00A21260"/>
    <w:rsid w:val="00A21273"/>
    <w:rsid w:val="00A212C6"/>
    <w:rsid w:val="00A21362"/>
    <w:rsid w:val="00A213C4"/>
    <w:rsid w:val="00A21634"/>
    <w:rsid w:val="00A2182B"/>
    <w:rsid w:val="00A21960"/>
    <w:rsid w:val="00A21AB0"/>
    <w:rsid w:val="00A21C23"/>
    <w:rsid w:val="00A21D7B"/>
    <w:rsid w:val="00A21E0A"/>
    <w:rsid w:val="00A2204E"/>
    <w:rsid w:val="00A2220E"/>
    <w:rsid w:val="00A224ED"/>
    <w:rsid w:val="00A224EE"/>
    <w:rsid w:val="00A22547"/>
    <w:rsid w:val="00A2257B"/>
    <w:rsid w:val="00A22643"/>
    <w:rsid w:val="00A22679"/>
    <w:rsid w:val="00A226B8"/>
    <w:rsid w:val="00A2296A"/>
    <w:rsid w:val="00A229AF"/>
    <w:rsid w:val="00A22A0A"/>
    <w:rsid w:val="00A22C31"/>
    <w:rsid w:val="00A22FAA"/>
    <w:rsid w:val="00A23840"/>
    <w:rsid w:val="00A23AAD"/>
    <w:rsid w:val="00A23BBE"/>
    <w:rsid w:val="00A23D51"/>
    <w:rsid w:val="00A23D97"/>
    <w:rsid w:val="00A23E4A"/>
    <w:rsid w:val="00A23F4C"/>
    <w:rsid w:val="00A23FDD"/>
    <w:rsid w:val="00A243E6"/>
    <w:rsid w:val="00A245A3"/>
    <w:rsid w:val="00A245D4"/>
    <w:rsid w:val="00A246D0"/>
    <w:rsid w:val="00A24AC0"/>
    <w:rsid w:val="00A24C47"/>
    <w:rsid w:val="00A24D22"/>
    <w:rsid w:val="00A24EAC"/>
    <w:rsid w:val="00A24EEB"/>
    <w:rsid w:val="00A24FB8"/>
    <w:rsid w:val="00A25070"/>
    <w:rsid w:val="00A2514F"/>
    <w:rsid w:val="00A251A1"/>
    <w:rsid w:val="00A254C0"/>
    <w:rsid w:val="00A25528"/>
    <w:rsid w:val="00A256A2"/>
    <w:rsid w:val="00A2593F"/>
    <w:rsid w:val="00A2595A"/>
    <w:rsid w:val="00A25F10"/>
    <w:rsid w:val="00A25FDA"/>
    <w:rsid w:val="00A260A7"/>
    <w:rsid w:val="00A26337"/>
    <w:rsid w:val="00A26387"/>
    <w:rsid w:val="00A26413"/>
    <w:rsid w:val="00A264BE"/>
    <w:rsid w:val="00A265B9"/>
    <w:rsid w:val="00A267E6"/>
    <w:rsid w:val="00A26AFB"/>
    <w:rsid w:val="00A26CA2"/>
    <w:rsid w:val="00A26D33"/>
    <w:rsid w:val="00A26EBB"/>
    <w:rsid w:val="00A270EC"/>
    <w:rsid w:val="00A2712C"/>
    <w:rsid w:val="00A2714C"/>
    <w:rsid w:val="00A272A2"/>
    <w:rsid w:val="00A2737B"/>
    <w:rsid w:val="00A273F3"/>
    <w:rsid w:val="00A275DA"/>
    <w:rsid w:val="00A27667"/>
    <w:rsid w:val="00A27797"/>
    <w:rsid w:val="00A27BD9"/>
    <w:rsid w:val="00A27C3C"/>
    <w:rsid w:val="00A27EF3"/>
    <w:rsid w:val="00A30073"/>
    <w:rsid w:val="00A3009E"/>
    <w:rsid w:val="00A301CA"/>
    <w:rsid w:val="00A308A4"/>
    <w:rsid w:val="00A308F6"/>
    <w:rsid w:val="00A30A85"/>
    <w:rsid w:val="00A30BA7"/>
    <w:rsid w:val="00A30CAA"/>
    <w:rsid w:val="00A30DAC"/>
    <w:rsid w:val="00A30DE6"/>
    <w:rsid w:val="00A3113F"/>
    <w:rsid w:val="00A311B6"/>
    <w:rsid w:val="00A31211"/>
    <w:rsid w:val="00A313DE"/>
    <w:rsid w:val="00A31475"/>
    <w:rsid w:val="00A3161A"/>
    <w:rsid w:val="00A316BE"/>
    <w:rsid w:val="00A316E6"/>
    <w:rsid w:val="00A31760"/>
    <w:rsid w:val="00A31AB5"/>
    <w:rsid w:val="00A31B97"/>
    <w:rsid w:val="00A31D50"/>
    <w:rsid w:val="00A31E15"/>
    <w:rsid w:val="00A31E79"/>
    <w:rsid w:val="00A31E94"/>
    <w:rsid w:val="00A320CE"/>
    <w:rsid w:val="00A3213C"/>
    <w:rsid w:val="00A324CA"/>
    <w:rsid w:val="00A325C9"/>
    <w:rsid w:val="00A32BBA"/>
    <w:rsid w:val="00A32D69"/>
    <w:rsid w:val="00A32F1C"/>
    <w:rsid w:val="00A32FE1"/>
    <w:rsid w:val="00A33216"/>
    <w:rsid w:val="00A332A5"/>
    <w:rsid w:val="00A3335A"/>
    <w:rsid w:val="00A3359C"/>
    <w:rsid w:val="00A33B62"/>
    <w:rsid w:val="00A33DC1"/>
    <w:rsid w:val="00A3422B"/>
    <w:rsid w:val="00A34570"/>
    <w:rsid w:val="00A34785"/>
    <w:rsid w:val="00A34ADA"/>
    <w:rsid w:val="00A34B16"/>
    <w:rsid w:val="00A34CDB"/>
    <w:rsid w:val="00A34FAE"/>
    <w:rsid w:val="00A35005"/>
    <w:rsid w:val="00A35605"/>
    <w:rsid w:val="00A35833"/>
    <w:rsid w:val="00A35A2E"/>
    <w:rsid w:val="00A35AA3"/>
    <w:rsid w:val="00A35ACB"/>
    <w:rsid w:val="00A35C2E"/>
    <w:rsid w:val="00A35CF3"/>
    <w:rsid w:val="00A35D3B"/>
    <w:rsid w:val="00A35D49"/>
    <w:rsid w:val="00A35DF3"/>
    <w:rsid w:val="00A35E52"/>
    <w:rsid w:val="00A360F1"/>
    <w:rsid w:val="00A3633B"/>
    <w:rsid w:val="00A3636E"/>
    <w:rsid w:val="00A3644F"/>
    <w:rsid w:val="00A3666A"/>
    <w:rsid w:val="00A36720"/>
    <w:rsid w:val="00A3676C"/>
    <w:rsid w:val="00A36AFC"/>
    <w:rsid w:val="00A36C01"/>
    <w:rsid w:val="00A373F2"/>
    <w:rsid w:val="00A37532"/>
    <w:rsid w:val="00A375D0"/>
    <w:rsid w:val="00A37644"/>
    <w:rsid w:val="00A376AC"/>
    <w:rsid w:val="00A377F2"/>
    <w:rsid w:val="00A378C7"/>
    <w:rsid w:val="00A378D1"/>
    <w:rsid w:val="00A37CBA"/>
    <w:rsid w:val="00A37D52"/>
    <w:rsid w:val="00A37DF5"/>
    <w:rsid w:val="00A37E0F"/>
    <w:rsid w:val="00A37E40"/>
    <w:rsid w:val="00A4016D"/>
    <w:rsid w:val="00A4019D"/>
    <w:rsid w:val="00A402DF"/>
    <w:rsid w:val="00A404F7"/>
    <w:rsid w:val="00A4084F"/>
    <w:rsid w:val="00A40988"/>
    <w:rsid w:val="00A40B2F"/>
    <w:rsid w:val="00A40DB6"/>
    <w:rsid w:val="00A41197"/>
    <w:rsid w:val="00A4145A"/>
    <w:rsid w:val="00A416CE"/>
    <w:rsid w:val="00A4183F"/>
    <w:rsid w:val="00A4189E"/>
    <w:rsid w:val="00A41960"/>
    <w:rsid w:val="00A419F2"/>
    <w:rsid w:val="00A41B6C"/>
    <w:rsid w:val="00A41CE4"/>
    <w:rsid w:val="00A41DB6"/>
    <w:rsid w:val="00A41DC0"/>
    <w:rsid w:val="00A41DD3"/>
    <w:rsid w:val="00A41E94"/>
    <w:rsid w:val="00A41EA0"/>
    <w:rsid w:val="00A41F99"/>
    <w:rsid w:val="00A42069"/>
    <w:rsid w:val="00A424D0"/>
    <w:rsid w:val="00A42509"/>
    <w:rsid w:val="00A4281C"/>
    <w:rsid w:val="00A42864"/>
    <w:rsid w:val="00A42885"/>
    <w:rsid w:val="00A42A1F"/>
    <w:rsid w:val="00A42E94"/>
    <w:rsid w:val="00A42F8F"/>
    <w:rsid w:val="00A4302D"/>
    <w:rsid w:val="00A43092"/>
    <w:rsid w:val="00A431E5"/>
    <w:rsid w:val="00A4327D"/>
    <w:rsid w:val="00A43301"/>
    <w:rsid w:val="00A43307"/>
    <w:rsid w:val="00A43352"/>
    <w:rsid w:val="00A433CF"/>
    <w:rsid w:val="00A43403"/>
    <w:rsid w:val="00A4347E"/>
    <w:rsid w:val="00A43C42"/>
    <w:rsid w:val="00A43D15"/>
    <w:rsid w:val="00A43E18"/>
    <w:rsid w:val="00A43E96"/>
    <w:rsid w:val="00A44088"/>
    <w:rsid w:val="00A44408"/>
    <w:rsid w:val="00A44767"/>
    <w:rsid w:val="00A44C60"/>
    <w:rsid w:val="00A44CEE"/>
    <w:rsid w:val="00A44F06"/>
    <w:rsid w:val="00A45004"/>
    <w:rsid w:val="00A45060"/>
    <w:rsid w:val="00A45148"/>
    <w:rsid w:val="00A452C9"/>
    <w:rsid w:val="00A4533C"/>
    <w:rsid w:val="00A454C3"/>
    <w:rsid w:val="00A457E6"/>
    <w:rsid w:val="00A458D5"/>
    <w:rsid w:val="00A4593D"/>
    <w:rsid w:val="00A45A59"/>
    <w:rsid w:val="00A45AA1"/>
    <w:rsid w:val="00A45BE1"/>
    <w:rsid w:val="00A45D88"/>
    <w:rsid w:val="00A46004"/>
    <w:rsid w:val="00A46015"/>
    <w:rsid w:val="00A46334"/>
    <w:rsid w:val="00A46674"/>
    <w:rsid w:val="00A4672D"/>
    <w:rsid w:val="00A46C4B"/>
    <w:rsid w:val="00A46CA9"/>
    <w:rsid w:val="00A46DF8"/>
    <w:rsid w:val="00A46F4E"/>
    <w:rsid w:val="00A46F74"/>
    <w:rsid w:val="00A47197"/>
    <w:rsid w:val="00A47277"/>
    <w:rsid w:val="00A47610"/>
    <w:rsid w:val="00A47640"/>
    <w:rsid w:val="00A47657"/>
    <w:rsid w:val="00A47B33"/>
    <w:rsid w:val="00A47B9D"/>
    <w:rsid w:val="00A47BA7"/>
    <w:rsid w:val="00A47C98"/>
    <w:rsid w:val="00A47CAB"/>
    <w:rsid w:val="00A47FDF"/>
    <w:rsid w:val="00A50021"/>
    <w:rsid w:val="00A502AD"/>
    <w:rsid w:val="00A507D7"/>
    <w:rsid w:val="00A508D3"/>
    <w:rsid w:val="00A50B07"/>
    <w:rsid w:val="00A50B9E"/>
    <w:rsid w:val="00A50C9C"/>
    <w:rsid w:val="00A50DA5"/>
    <w:rsid w:val="00A50DDC"/>
    <w:rsid w:val="00A50E1A"/>
    <w:rsid w:val="00A50F8B"/>
    <w:rsid w:val="00A5150D"/>
    <w:rsid w:val="00A51590"/>
    <w:rsid w:val="00A51648"/>
    <w:rsid w:val="00A516A8"/>
    <w:rsid w:val="00A51A37"/>
    <w:rsid w:val="00A51EA2"/>
    <w:rsid w:val="00A52290"/>
    <w:rsid w:val="00A5259F"/>
    <w:rsid w:val="00A52611"/>
    <w:rsid w:val="00A52670"/>
    <w:rsid w:val="00A52953"/>
    <w:rsid w:val="00A52990"/>
    <w:rsid w:val="00A52BD7"/>
    <w:rsid w:val="00A52D94"/>
    <w:rsid w:val="00A53010"/>
    <w:rsid w:val="00A53372"/>
    <w:rsid w:val="00A53485"/>
    <w:rsid w:val="00A5379D"/>
    <w:rsid w:val="00A53818"/>
    <w:rsid w:val="00A53924"/>
    <w:rsid w:val="00A53BD3"/>
    <w:rsid w:val="00A53E7F"/>
    <w:rsid w:val="00A542C7"/>
    <w:rsid w:val="00A54594"/>
    <w:rsid w:val="00A546B0"/>
    <w:rsid w:val="00A547EA"/>
    <w:rsid w:val="00A5480E"/>
    <w:rsid w:val="00A54887"/>
    <w:rsid w:val="00A548AC"/>
    <w:rsid w:val="00A54BD6"/>
    <w:rsid w:val="00A54FF4"/>
    <w:rsid w:val="00A551E9"/>
    <w:rsid w:val="00A554A2"/>
    <w:rsid w:val="00A55908"/>
    <w:rsid w:val="00A55AC6"/>
    <w:rsid w:val="00A55C96"/>
    <w:rsid w:val="00A55D98"/>
    <w:rsid w:val="00A55FD3"/>
    <w:rsid w:val="00A5610F"/>
    <w:rsid w:val="00A564F5"/>
    <w:rsid w:val="00A565F8"/>
    <w:rsid w:val="00A5671C"/>
    <w:rsid w:val="00A567F2"/>
    <w:rsid w:val="00A5687A"/>
    <w:rsid w:val="00A56B64"/>
    <w:rsid w:val="00A56C56"/>
    <w:rsid w:val="00A56CFC"/>
    <w:rsid w:val="00A5715C"/>
    <w:rsid w:val="00A57239"/>
    <w:rsid w:val="00A576C6"/>
    <w:rsid w:val="00A57740"/>
    <w:rsid w:val="00A57C7B"/>
    <w:rsid w:val="00A57CB4"/>
    <w:rsid w:val="00A57CEF"/>
    <w:rsid w:val="00A57D61"/>
    <w:rsid w:val="00A57E85"/>
    <w:rsid w:val="00A60092"/>
    <w:rsid w:val="00A601A4"/>
    <w:rsid w:val="00A60A20"/>
    <w:rsid w:val="00A60C82"/>
    <w:rsid w:val="00A60D4E"/>
    <w:rsid w:val="00A60EC4"/>
    <w:rsid w:val="00A61144"/>
    <w:rsid w:val="00A61229"/>
    <w:rsid w:val="00A6128B"/>
    <w:rsid w:val="00A612CC"/>
    <w:rsid w:val="00A6138D"/>
    <w:rsid w:val="00A614FF"/>
    <w:rsid w:val="00A6186D"/>
    <w:rsid w:val="00A61B70"/>
    <w:rsid w:val="00A61B83"/>
    <w:rsid w:val="00A61C92"/>
    <w:rsid w:val="00A61DBB"/>
    <w:rsid w:val="00A62089"/>
    <w:rsid w:val="00A6218E"/>
    <w:rsid w:val="00A62316"/>
    <w:rsid w:val="00A62380"/>
    <w:rsid w:val="00A62470"/>
    <w:rsid w:val="00A62585"/>
    <w:rsid w:val="00A62678"/>
    <w:rsid w:val="00A62832"/>
    <w:rsid w:val="00A629C6"/>
    <w:rsid w:val="00A62C15"/>
    <w:rsid w:val="00A62CBF"/>
    <w:rsid w:val="00A62F38"/>
    <w:rsid w:val="00A62F64"/>
    <w:rsid w:val="00A630C8"/>
    <w:rsid w:val="00A632DB"/>
    <w:rsid w:val="00A63422"/>
    <w:rsid w:val="00A63A8B"/>
    <w:rsid w:val="00A63B98"/>
    <w:rsid w:val="00A63BCD"/>
    <w:rsid w:val="00A63F04"/>
    <w:rsid w:val="00A63F47"/>
    <w:rsid w:val="00A6419B"/>
    <w:rsid w:val="00A641CD"/>
    <w:rsid w:val="00A64346"/>
    <w:rsid w:val="00A64527"/>
    <w:rsid w:val="00A64824"/>
    <w:rsid w:val="00A64CCF"/>
    <w:rsid w:val="00A64D3D"/>
    <w:rsid w:val="00A64D68"/>
    <w:rsid w:val="00A64DA0"/>
    <w:rsid w:val="00A64E01"/>
    <w:rsid w:val="00A64E68"/>
    <w:rsid w:val="00A64FE2"/>
    <w:rsid w:val="00A6515F"/>
    <w:rsid w:val="00A65314"/>
    <w:rsid w:val="00A654A7"/>
    <w:rsid w:val="00A65884"/>
    <w:rsid w:val="00A65C59"/>
    <w:rsid w:val="00A65F84"/>
    <w:rsid w:val="00A66150"/>
    <w:rsid w:val="00A6657A"/>
    <w:rsid w:val="00A66704"/>
    <w:rsid w:val="00A66CAB"/>
    <w:rsid w:val="00A66D24"/>
    <w:rsid w:val="00A66DC9"/>
    <w:rsid w:val="00A66EDA"/>
    <w:rsid w:val="00A67058"/>
    <w:rsid w:val="00A6707A"/>
    <w:rsid w:val="00A670F9"/>
    <w:rsid w:val="00A6729F"/>
    <w:rsid w:val="00A6745B"/>
    <w:rsid w:val="00A67519"/>
    <w:rsid w:val="00A67539"/>
    <w:rsid w:val="00A6766C"/>
    <w:rsid w:val="00A67795"/>
    <w:rsid w:val="00A6799E"/>
    <w:rsid w:val="00A67A2F"/>
    <w:rsid w:val="00A67B97"/>
    <w:rsid w:val="00A67D49"/>
    <w:rsid w:val="00A67E06"/>
    <w:rsid w:val="00A70060"/>
    <w:rsid w:val="00A70188"/>
    <w:rsid w:val="00A701B1"/>
    <w:rsid w:val="00A70444"/>
    <w:rsid w:val="00A706F7"/>
    <w:rsid w:val="00A7098B"/>
    <w:rsid w:val="00A7098C"/>
    <w:rsid w:val="00A70A42"/>
    <w:rsid w:val="00A70E6E"/>
    <w:rsid w:val="00A71004"/>
    <w:rsid w:val="00A71199"/>
    <w:rsid w:val="00A71381"/>
    <w:rsid w:val="00A713C4"/>
    <w:rsid w:val="00A713F4"/>
    <w:rsid w:val="00A714C6"/>
    <w:rsid w:val="00A719A8"/>
    <w:rsid w:val="00A71BD9"/>
    <w:rsid w:val="00A71C0F"/>
    <w:rsid w:val="00A71C74"/>
    <w:rsid w:val="00A71CDC"/>
    <w:rsid w:val="00A71DCF"/>
    <w:rsid w:val="00A71E4B"/>
    <w:rsid w:val="00A71E6E"/>
    <w:rsid w:val="00A720E6"/>
    <w:rsid w:val="00A72182"/>
    <w:rsid w:val="00A722C8"/>
    <w:rsid w:val="00A722F8"/>
    <w:rsid w:val="00A72324"/>
    <w:rsid w:val="00A7247F"/>
    <w:rsid w:val="00A72607"/>
    <w:rsid w:val="00A72673"/>
    <w:rsid w:val="00A7275F"/>
    <w:rsid w:val="00A728C9"/>
    <w:rsid w:val="00A72B13"/>
    <w:rsid w:val="00A72BCF"/>
    <w:rsid w:val="00A72CEF"/>
    <w:rsid w:val="00A72D26"/>
    <w:rsid w:val="00A72F61"/>
    <w:rsid w:val="00A72FE9"/>
    <w:rsid w:val="00A73088"/>
    <w:rsid w:val="00A73114"/>
    <w:rsid w:val="00A7344D"/>
    <w:rsid w:val="00A734C4"/>
    <w:rsid w:val="00A73601"/>
    <w:rsid w:val="00A73650"/>
    <w:rsid w:val="00A7388A"/>
    <w:rsid w:val="00A73947"/>
    <w:rsid w:val="00A73B5D"/>
    <w:rsid w:val="00A73BC5"/>
    <w:rsid w:val="00A73EEF"/>
    <w:rsid w:val="00A7419E"/>
    <w:rsid w:val="00A742EE"/>
    <w:rsid w:val="00A7440B"/>
    <w:rsid w:val="00A7450A"/>
    <w:rsid w:val="00A7455E"/>
    <w:rsid w:val="00A7465F"/>
    <w:rsid w:val="00A746D9"/>
    <w:rsid w:val="00A746E5"/>
    <w:rsid w:val="00A74738"/>
    <w:rsid w:val="00A74876"/>
    <w:rsid w:val="00A74A79"/>
    <w:rsid w:val="00A74AFD"/>
    <w:rsid w:val="00A74B32"/>
    <w:rsid w:val="00A74F31"/>
    <w:rsid w:val="00A75419"/>
    <w:rsid w:val="00A7542D"/>
    <w:rsid w:val="00A75441"/>
    <w:rsid w:val="00A75535"/>
    <w:rsid w:val="00A7613E"/>
    <w:rsid w:val="00A76184"/>
    <w:rsid w:val="00A761D8"/>
    <w:rsid w:val="00A7651F"/>
    <w:rsid w:val="00A7675B"/>
    <w:rsid w:val="00A76938"/>
    <w:rsid w:val="00A76C47"/>
    <w:rsid w:val="00A76C65"/>
    <w:rsid w:val="00A76E67"/>
    <w:rsid w:val="00A77006"/>
    <w:rsid w:val="00A7711E"/>
    <w:rsid w:val="00A771BA"/>
    <w:rsid w:val="00A77993"/>
    <w:rsid w:val="00A779A1"/>
    <w:rsid w:val="00A77BD9"/>
    <w:rsid w:val="00A77CF0"/>
    <w:rsid w:val="00A77EA6"/>
    <w:rsid w:val="00A80124"/>
    <w:rsid w:val="00A80314"/>
    <w:rsid w:val="00A80483"/>
    <w:rsid w:val="00A807B1"/>
    <w:rsid w:val="00A807D3"/>
    <w:rsid w:val="00A80FFD"/>
    <w:rsid w:val="00A8135A"/>
    <w:rsid w:val="00A813BC"/>
    <w:rsid w:val="00A81484"/>
    <w:rsid w:val="00A81552"/>
    <w:rsid w:val="00A81553"/>
    <w:rsid w:val="00A81585"/>
    <w:rsid w:val="00A81615"/>
    <w:rsid w:val="00A81920"/>
    <w:rsid w:val="00A81B9C"/>
    <w:rsid w:val="00A81C85"/>
    <w:rsid w:val="00A81E5B"/>
    <w:rsid w:val="00A81FBF"/>
    <w:rsid w:val="00A820B7"/>
    <w:rsid w:val="00A8210B"/>
    <w:rsid w:val="00A8255F"/>
    <w:rsid w:val="00A82592"/>
    <w:rsid w:val="00A82689"/>
    <w:rsid w:val="00A826C7"/>
    <w:rsid w:val="00A827C9"/>
    <w:rsid w:val="00A8285E"/>
    <w:rsid w:val="00A82A6F"/>
    <w:rsid w:val="00A82B4F"/>
    <w:rsid w:val="00A82CA7"/>
    <w:rsid w:val="00A82DA0"/>
    <w:rsid w:val="00A82E22"/>
    <w:rsid w:val="00A82E7E"/>
    <w:rsid w:val="00A82EE5"/>
    <w:rsid w:val="00A82FA7"/>
    <w:rsid w:val="00A8327D"/>
    <w:rsid w:val="00A83562"/>
    <w:rsid w:val="00A8358F"/>
    <w:rsid w:val="00A835C6"/>
    <w:rsid w:val="00A83710"/>
    <w:rsid w:val="00A8387B"/>
    <w:rsid w:val="00A838A2"/>
    <w:rsid w:val="00A839F1"/>
    <w:rsid w:val="00A83BCE"/>
    <w:rsid w:val="00A842F7"/>
    <w:rsid w:val="00A8450E"/>
    <w:rsid w:val="00A84B1B"/>
    <w:rsid w:val="00A84C45"/>
    <w:rsid w:val="00A84C84"/>
    <w:rsid w:val="00A84E86"/>
    <w:rsid w:val="00A852FF"/>
    <w:rsid w:val="00A8537A"/>
    <w:rsid w:val="00A85624"/>
    <w:rsid w:val="00A85899"/>
    <w:rsid w:val="00A85A8D"/>
    <w:rsid w:val="00A85B72"/>
    <w:rsid w:val="00A85C6A"/>
    <w:rsid w:val="00A85CE9"/>
    <w:rsid w:val="00A85D04"/>
    <w:rsid w:val="00A85E1F"/>
    <w:rsid w:val="00A85FD7"/>
    <w:rsid w:val="00A86019"/>
    <w:rsid w:val="00A860F5"/>
    <w:rsid w:val="00A86303"/>
    <w:rsid w:val="00A863F3"/>
    <w:rsid w:val="00A86560"/>
    <w:rsid w:val="00A865F2"/>
    <w:rsid w:val="00A86B94"/>
    <w:rsid w:val="00A86D55"/>
    <w:rsid w:val="00A86DF6"/>
    <w:rsid w:val="00A87044"/>
    <w:rsid w:val="00A8707A"/>
    <w:rsid w:val="00A872B7"/>
    <w:rsid w:val="00A872CF"/>
    <w:rsid w:val="00A8758F"/>
    <w:rsid w:val="00A87699"/>
    <w:rsid w:val="00A8778E"/>
    <w:rsid w:val="00A8779C"/>
    <w:rsid w:val="00A87908"/>
    <w:rsid w:val="00A879CF"/>
    <w:rsid w:val="00A87A3B"/>
    <w:rsid w:val="00A87E9B"/>
    <w:rsid w:val="00A9013D"/>
    <w:rsid w:val="00A901C7"/>
    <w:rsid w:val="00A9029D"/>
    <w:rsid w:val="00A909EB"/>
    <w:rsid w:val="00A90C86"/>
    <w:rsid w:val="00A90CEF"/>
    <w:rsid w:val="00A90DA2"/>
    <w:rsid w:val="00A90EAD"/>
    <w:rsid w:val="00A90FA0"/>
    <w:rsid w:val="00A90FE5"/>
    <w:rsid w:val="00A91033"/>
    <w:rsid w:val="00A912CB"/>
    <w:rsid w:val="00A912DC"/>
    <w:rsid w:val="00A91324"/>
    <w:rsid w:val="00A91481"/>
    <w:rsid w:val="00A915DD"/>
    <w:rsid w:val="00A9172C"/>
    <w:rsid w:val="00A9179F"/>
    <w:rsid w:val="00A918FF"/>
    <w:rsid w:val="00A919AC"/>
    <w:rsid w:val="00A91A79"/>
    <w:rsid w:val="00A91AB3"/>
    <w:rsid w:val="00A91C2D"/>
    <w:rsid w:val="00A91DDC"/>
    <w:rsid w:val="00A92016"/>
    <w:rsid w:val="00A922F4"/>
    <w:rsid w:val="00A92365"/>
    <w:rsid w:val="00A92433"/>
    <w:rsid w:val="00A9247C"/>
    <w:rsid w:val="00A925DF"/>
    <w:rsid w:val="00A92658"/>
    <w:rsid w:val="00A9274B"/>
    <w:rsid w:val="00A9285F"/>
    <w:rsid w:val="00A9295C"/>
    <w:rsid w:val="00A92A4F"/>
    <w:rsid w:val="00A92B36"/>
    <w:rsid w:val="00A93230"/>
    <w:rsid w:val="00A93266"/>
    <w:rsid w:val="00A932C9"/>
    <w:rsid w:val="00A934E9"/>
    <w:rsid w:val="00A935EE"/>
    <w:rsid w:val="00A9371A"/>
    <w:rsid w:val="00A937C0"/>
    <w:rsid w:val="00A939E7"/>
    <w:rsid w:val="00A93C64"/>
    <w:rsid w:val="00A93D77"/>
    <w:rsid w:val="00A93D82"/>
    <w:rsid w:val="00A93EE5"/>
    <w:rsid w:val="00A93EEB"/>
    <w:rsid w:val="00A93F46"/>
    <w:rsid w:val="00A9407C"/>
    <w:rsid w:val="00A9409C"/>
    <w:rsid w:val="00A94121"/>
    <w:rsid w:val="00A94139"/>
    <w:rsid w:val="00A9423D"/>
    <w:rsid w:val="00A94363"/>
    <w:rsid w:val="00A945C1"/>
    <w:rsid w:val="00A94621"/>
    <w:rsid w:val="00A94656"/>
    <w:rsid w:val="00A946AF"/>
    <w:rsid w:val="00A94737"/>
    <w:rsid w:val="00A949EF"/>
    <w:rsid w:val="00A94A21"/>
    <w:rsid w:val="00A94B24"/>
    <w:rsid w:val="00A94D04"/>
    <w:rsid w:val="00A951A2"/>
    <w:rsid w:val="00A95471"/>
    <w:rsid w:val="00A95529"/>
    <w:rsid w:val="00A95563"/>
    <w:rsid w:val="00A95786"/>
    <w:rsid w:val="00A959F4"/>
    <w:rsid w:val="00A95D4F"/>
    <w:rsid w:val="00A95E3E"/>
    <w:rsid w:val="00A960C4"/>
    <w:rsid w:val="00A961A7"/>
    <w:rsid w:val="00A96311"/>
    <w:rsid w:val="00A9639B"/>
    <w:rsid w:val="00A964FD"/>
    <w:rsid w:val="00A9669D"/>
    <w:rsid w:val="00A969D7"/>
    <w:rsid w:val="00A96A1A"/>
    <w:rsid w:val="00A96AA9"/>
    <w:rsid w:val="00A96BD0"/>
    <w:rsid w:val="00A96CDB"/>
    <w:rsid w:val="00A970DF"/>
    <w:rsid w:val="00A9715C"/>
    <w:rsid w:val="00A971A6"/>
    <w:rsid w:val="00A971BF"/>
    <w:rsid w:val="00A972CA"/>
    <w:rsid w:val="00A9730D"/>
    <w:rsid w:val="00A978EB"/>
    <w:rsid w:val="00A97CA2"/>
    <w:rsid w:val="00A97D25"/>
    <w:rsid w:val="00A97D4D"/>
    <w:rsid w:val="00A97DD8"/>
    <w:rsid w:val="00A97E15"/>
    <w:rsid w:val="00A97E94"/>
    <w:rsid w:val="00A97EAE"/>
    <w:rsid w:val="00AA0041"/>
    <w:rsid w:val="00AA011A"/>
    <w:rsid w:val="00AA02E1"/>
    <w:rsid w:val="00AA0328"/>
    <w:rsid w:val="00AA04CB"/>
    <w:rsid w:val="00AA05C2"/>
    <w:rsid w:val="00AA068B"/>
    <w:rsid w:val="00AA07AB"/>
    <w:rsid w:val="00AA0923"/>
    <w:rsid w:val="00AA09CB"/>
    <w:rsid w:val="00AA0A05"/>
    <w:rsid w:val="00AA0B6C"/>
    <w:rsid w:val="00AA0CAC"/>
    <w:rsid w:val="00AA0CDD"/>
    <w:rsid w:val="00AA0D6C"/>
    <w:rsid w:val="00AA0EAE"/>
    <w:rsid w:val="00AA1084"/>
    <w:rsid w:val="00AA11AA"/>
    <w:rsid w:val="00AA11CC"/>
    <w:rsid w:val="00AA12DC"/>
    <w:rsid w:val="00AA176E"/>
    <w:rsid w:val="00AA187B"/>
    <w:rsid w:val="00AA192E"/>
    <w:rsid w:val="00AA193B"/>
    <w:rsid w:val="00AA1ABD"/>
    <w:rsid w:val="00AA1D26"/>
    <w:rsid w:val="00AA1D73"/>
    <w:rsid w:val="00AA1D80"/>
    <w:rsid w:val="00AA217D"/>
    <w:rsid w:val="00AA2299"/>
    <w:rsid w:val="00AA231B"/>
    <w:rsid w:val="00AA27EC"/>
    <w:rsid w:val="00AA28B0"/>
    <w:rsid w:val="00AA294F"/>
    <w:rsid w:val="00AA2A03"/>
    <w:rsid w:val="00AA2A4A"/>
    <w:rsid w:val="00AA2D93"/>
    <w:rsid w:val="00AA31FA"/>
    <w:rsid w:val="00AA3291"/>
    <w:rsid w:val="00AA36A1"/>
    <w:rsid w:val="00AA3753"/>
    <w:rsid w:val="00AA37CF"/>
    <w:rsid w:val="00AA38A0"/>
    <w:rsid w:val="00AA39E8"/>
    <w:rsid w:val="00AA3A3A"/>
    <w:rsid w:val="00AA3ADB"/>
    <w:rsid w:val="00AA3C1B"/>
    <w:rsid w:val="00AA3ECF"/>
    <w:rsid w:val="00AA3F89"/>
    <w:rsid w:val="00AA42DC"/>
    <w:rsid w:val="00AA469C"/>
    <w:rsid w:val="00AA472F"/>
    <w:rsid w:val="00AA4836"/>
    <w:rsid w:val="00AA4BAE"/>
    <w:rsid w:val="00AA4D48"/>
    <w:rsid w:val="00AA4D76"/>
    <w:rsid w:val="00AA4E6C"/>
    <w:rsid w:val="00AA5064"/>
    <w:rsid w:val="00AA50C5"/>
    <w:rsid w:val="00AA517C"/>
    <w:rsid w:val="00AA524F"/>
    <w:rsid w:val="00AA543C"/>
    <w:rsid w:val="00AA54B3"/>
    <w:rsid w:val="00AA57F7"/>
    <w:rsid w:val="00AA59C9"/>
    <w:rsid w:val="00AA604C"/>
    <w:rsid w:val="00AA63A5"/>
    <w:rsid w:val="00AA6516"/>
    <w:rsid w:val="00AA6658"/>
    <w:rsid w:val="00AA669E"/>
    <w:rsid w:val="00AA66E8"/>
    <w:rsid w:val="00AA6736"/>
    <w:rsid w:val="00AA67C3"/>
    <w:rsid w:val="00AA6A84"/>
    <w:rsid w:val="00AA6AAD"/>
    <w:rsid w:val="00AA6C83"/>
    <w:rsid w:val="00AA6ED2"/>
    <w:rsid w:val="00AA6FF1"/>
    <w:rsid w:val="00AA6FF4"/>
    <w:rsid w:val="00AA71D1"/>
    <w:rsid w:val="00AA721A"/>
    <w:rsid w:val="00AA74AB"/>
    <w:rsid w:val="00AA75C8"/>
    <w:rsid w:val="00AA7621"/>
    <w:rsid w:val="00AA77F3"/>
    <w:rsid w:val="00AA78A3"/>
    <w:rsid w:val="00AA7BC6"/>
    <w:rsid w:val="00AA7BCF"/>
    <w:rsid w:val="00AB00A2"/>
    <w:rsid w:val="00AB0226"/>
    <w:rsid w:val="00AB02A9"/>
    <w:rsid w:val="00AB02D7"/>
    <w:rsid w:val="00AB05C9"/>
    <w:rsid w:val="00AB077B"/>
    <w:rsid w:val="00AB0780"/>
    <w:rsid w:val="00AB0A75"/>
    <w:rsid w:val="00AB0C5C"/>
    <w:rsid w:val="00AB0CCF"/>
    <w:rsid w:val="00AB0DC7"/>
    <w:rsid w:val="00AB0E48"/>
    <w:rsid w:val="00AB0FEE"/>
    <w:rsid w:val="00AB1009"/>
    <w:rsid w:val="00AB11D5"/>
    <w:rsid w:val="00AB11EC"/>
    <w:rsid w:val="00AB12D4"/>
    <w:rsid w:val="00AB1388"/>
    <w:rsid w:val="00AB18E0"/>
    <w:rsid w:val="00AB1907"/>
    <w:rsid w:val="00AB1AA2"/>
    <w:rsid w:val="00AB1C2D"/>
    <w:rsid w:val="00AB1C30"/>
    <w:rsid w:val="00AB1D3D"/>
    <w:rsid w:val="00AB1EB6"/>
    <w:rsid w:val="00AB1EC0"/>
    <w:rsid w:val="00AB1F69"/>
    <w:rsid w:val="00AB20CF"/>
    <w:rsid w:val="00AB236D"/>
    <w:rsid w:val="00AB23BB"/>
    <w:rsid w:val="00AB243E"/>
    <w:rsid w:val="00AB25D9"/>
    <w:rsid w:val="00AB268B"/>
    <w:rsid w:val="00AB28BF"/>
    <w:rsid w:val="00AB2914"/>
    <w:rsid w:val="00AB293E"/>
    <w:rsid w:val="00AB29E6"/>
    <w:rsid w:val="00AB2BFD"/>
    <w:rsid w:val="00AB2DEA"/>
    <w:rsid w:val="00AB2E15"/>
    <w:rsid w:val="00AB2F0F"/>
    <w:rsid w:val="00AB333F"/>
    <w:rsid w:val="00AB33FB"/>
    <w:rsid w:val="00AB345D"/>
    <w:rsid w:val="00AB355B"/>
    <w:rsid w:val="00AB3698"/>
    <w:rsid w:val="00AB36E8"/>
    <w:rsid w:val="00AB3763"/>
    <w:rsid w:val="00AB3A7A"/>
    <w:rsid w:val="00AB3A80"/>
    <w:rsid w:val="00AB3AA3"/>
    <w:rsid w:val="00AB3BEC"/>
    <w:rsid w:val="00AB3CCC"/>
    <w:rsid w:val="00AB3F84"/>
    <w:rsid w:val="00AB4455"/>
    <w:rsid w:val="00AB449B"/>
    <w:rsid w:val="00AB45AD"/>
    <w:rsid w:val="00AB4612"/>
    <w:rsid w:val="00AB4628"/>
    <w:rsid w:val="00AB4693"/>
    <w:rsid w:val="00AB46EA"/>
    <w:rsid w:val="00AB46F3"/>
    <w:rsid w:val="00AB48BF"/>
    <w:rsid w:val="00AB49F7"/>
    <w:rsid w:val="00AB4EBF"/>
    <w:rsid w:val="00AB4F6F"/>
    <w:rsid w:val="00AB4FA2"/>
    <w:rsid w:val="00AB510F"/>
    <w:rsid w:val="00AB52D1"/>
    <w:rsid w:val="00AB542C"/>
    <w:rsid w:val="00AB54F4"/>
    <w:rsid w:val="00AB5670"/>
    <w:rsid w:val="00AB5789"/>
    <w:rsid w:val="00AB58B7"/>
    <w:rsid w:val="00AB593C"/>
    <w:rsid w:val="00AB5CCA"/>
    <w:rsid w:val="00AB5D27"/>
    <w:rsid w:val="00AB5F69"/>
    <w:rsid w:val="00AB5FDA"/>
    <w:rsid w:val="00AB5FFC"/>
    <w:rsid w:val="00AB6088"/>
    <w:rsid w:val="00AB60DE"/>
    <w:rsid w:val="00AB6188"/>
    <w:rsid w:val="00AB663F"/>
    <w:rsid w:val="00AB66E1"/>
    <w:rsid w:val="00AB6858"/>
    <w:rsid w:val="00AB692D"/>
    <w:rsid w:val="00AB6A3A"/>
    <w:rsid w:val="00AB6C75"/>
    <w:rsid w:val="00AB717C"/>
    <w:rsid w:val="00AB72A7"/>
    <w:rsid w:val="00AB750C"/>
    <w:rsid w:val="00AB76B8"/>
    <w:rsid w:val="00AB7806"/>
    <w:rsid w:val="00AB781D"/>
    <w:rsid w:val="00AB7A0D"/>
    <w:rsid w:val="00AB7AB8"/>
    <w:rsid w:val="00AB7D55"/>
    <w:rsid w:val="00AB7FFB"/>
    <w:rsid w:val="00AC03A0"/>
    <w:rsid w:val="00AC0440"/>
    <w:rsid w:val="00AC0857"/>
    <w:rsid w:val="00AC0861"/>
    <w:rsid w:val="00AC0F26"/>
    <w:rsid w:val="00AC12C5"/>
    <w:rsid w:val="00AC12F6"/>
    <w:rsid w:val="00AC143A"/>
    <w:rsid w:val="00AC1445"/>
    <w:rsid w:val="00AC146C"/>
    <w:rsid w:val="00AC1505"/>
    <w:rsid w:val="00AC1571"/>
    <w:rsid w:val="00AC1764"/>
    <w:rsid w:val="00AC1B52"/>
    <w:rsid w:val="00AC1B7C"/>
    <w:rsid w:val="00AC1E7D"/>
    <w:rsid w:val="00AC1E8E"/>
    <w:rsid w:val="00AC203E"/>
    <w:rsid w:val="00AC21F3"/>
    <w:rsid w:val="00AC2490"/>
    <w:rsid w:val="00AC25F2"/>
    <w:rsid w:val="00AC2667"/>
    <w:rsid w:val="00AC27E3"/>
    <w:rsid w:val="00AC28E9"/>
    <w:rsid w:val="00AC2ACA"/>
    <w:rsid w:val="00AC2C13"/>
    <w:rsid w:val="00AC2D92"/>
    <w:rsid w:val="00AC2E70"/>
    <w:rsid w:val="00AC2F0E"/>
    <w:rsid w:val="00AC2F87"/>
    <w:rsid w:val="00AC3005"/>
    <w:rsid w:val="00AC3253"/>
    <w:rsid w:val="00AC325D"/>
    <w:rsid w:val="00AC3717"/>
    <w:rsid w:val="00AC37CA"/>
    <w:rsid w:val="00AC3D72"/>
    <w:rsid w:val="00AC3E0C"/>
    <w:rsid w:val="00AC3F0B"/>
    <w:rsid w:val="00AC3F77"/>
    <w:rsid w:val="00AC40BD"/>
    <w:rsid w:val="00AC438C"/>
    <w:rsid w:val="00AC44AD"/>
    <w:rsid w:val="00AC4BD3"/>
    <w:rsid w:val="00AC4BFF"/>
    <w:rsid w:val="00AC4C7B"/>
    <w:rsid w:val="00AC4E57"/>
    <w:rsid w:val="00AC51C3"/>
    <w:rsid w:val="00AC5305"/>
    <w:rsid w:val="00AC53B5"/>
    <w:rsid w:val="00AC57E0"/>
    <w:rsid w:val="00AC593D"/>
    <w:rsid w:val="00AC5BE3"/>
    <w:rsid w:val="00AC5D15"/>
    <w:rsid w:val="00AC5DA1"/>
    <w:rsid w:val="00AC5DB8"/>
    <w:rsid w:val="00AC62E3"/>
    <w:rsid w:val="00AC6318"/>
    <w:rsid w:val="00AC6357"/>
    <w:rsid w:val="00AC64F7"/>
    <w:rsid w:val="00AC65C8"/>
    <w:rsid w:val="00AC665F"/>
    <w:rsid w:val="00AC6662"/>
    <w:rsid w:val="00AC66BD"/>
    <w:rsid w:val="00AC66D0"/>
    <w:rsid w:val="00AC674E"/>
    <w:rsid w:val="00AC69E3"/>
    <w:rsid w:val="00AC6A55"/>
    <w:rsid w:val="00AC6BCB"/>
    <w:rsid w:val="00AC6EA3"/>
    <w:rsid w:val="00AC6ED6"/>
    <w:rsid w:val="00AC7138"/>
    <w:rsid w:val="00AC7332"/>
    <w:rsid w:val="00AC7352"/>
    <w:rsid w:val="00AC743A"/>
    <w:rsid w:val="00AC74E9"/>
    <w:rsid w:val="00AC7581"/>
    <w:rsid w:val="00AC76B7"/>
    <w:rsid w:val="00AC7896"/>
    <w:rsid w:val="00AC7A11"/>
    <w:rsid w:val="00AC7AB7"/>
    <w:rsid w:val="00AC7B50"/>
    <w:rsid w:val="00AC7BC0"/>
    <w:rsid w:val="00AC7D0B"/>
    <w:rsid w:val="00AC7D71"/>
    <w:rsid w:val="00AC7F7D"/>
    <w:rsid w:val="00AD0007"/>
    <w:rsid w:val="00AD0026"/>
    <w:rsid w:val="00AD0425"/>
    <w:rsid w:val="00AD050B"/>
    <w:rsid w:val="00AD054D"/>
    <w:rsid w:val="00AD05F9"/>
    <w:rsid w:val="00AD0620"/>
    <w:rsid w:val="00AD0864"/>
    <w:rsid w:val="00AD08D9"/>
    <w:rsid w:val="00AD08E4"/>
    <w:rsid w:val="00AD0937"/>
    <w:rsid w:val="00AD0A82"/>
    <w:rsid w:val="00AD0BB7"/>
    <w:rsid w:val="00AD0F8C"/>
    <w:rsid w:val="00AD115B"/>
    <w:rsid w:val="00AD11AD"/>
    <w:rsid w:val="00AD11D4"/>
    <w:rsid w:val="00AD11EF"/>
    <w:rsid w:val="00AD179B"/>
    <w:rsid w:val="00AD1826"/>
    <w:rsid w:val="00AD18A1"/>
    <w:rsid w:val="00AD18AD"/>
    <w:rsid w:val="00AD1DD4"/>
    <w:rsid w:val="00AD1DDF"/>
    <w:rsid w:val="00AD1E7F"/>
    <w:rsid w:val="00AD20FE"/>
    <w:rsid w:val="00AD21E0"/>
    <w:rsid w:val="00AD2587"/>
    <w:rsid w:val="00AD2915"/>
    <w:rsid w:val="00AD29AC"/>
    <w:rsid w:val="00AD29BB"/>
    <w:rsid w:val="00AD2C91"/>
    <w:rsid w:val="00AD2E24"/>
    <w:rsid w:val="00AD2EC7"/>
    <w:rsid w:val="00AD2ECB"/>
    <w:rsid w:val="00AD2FAD"/>
    <w:rsid w:val="00AD30A9"/>
    <w:rsid w:val="00AD315F"/>
    <w:rsid w:val="00AD3352"/>
    <w:rsid w:val="00AD354C"/>
    <w:rsid w:val="00AD3892"/>
    <w:rsid w:val="00AD392F"/>
    <w:rsid w:val="00AD3AA3"/>
    <w:rsid w:val="00AD3D86"/>
    <w:rsid w:val="00AD4073"/>
    <w:rsid w:val="00AD4138"/>
    <w:rsid w:val="00AD44CF"/>
    <w:rsid w:val="00AD4562"/>
    <w:rsid w:val="00AD4752"/>
    <w:rsid w:val="00AD494C"/>
    <w:rsid w:val="00AD4B09"/>
    <w:rsid w:val="00AD4B2B"/>
    <w:rsid w:val="00AD4F85"/>
    <w:rsid w:val="00AD5219"/>
    <w:rsid w:val="00AD552E"/>
    <w:rsid w:val="00AD5561"/>
    <w:rsid w:val="00AD5566"/>
    <w:rsid w:val="00AD5567"/>
    <w:rsid w:val="00AD5ACB"/>
    <w:rsid w:val="00AD5B44"/>
    <w:rsid w:val="00AD5BDC"/>
    <w:rsid w:val="00AD5C66"/>
    <w:rsid w:val="00AD6097"/>
    <w:rsid w:val="00AD6245"/>
    <w:rsid w:val="00AD651F"/>
    <w:rsid w:val="00AD673E"/>
    <w:rsid w:val="00AD6762"/>
    <w:rsid w:val="00AD6877"/>
    <w:rsid w:val="00AD687B"/>
    <w:rsid w:val="00AD6927"/>
    <w:rsid w:val="00AD6A69"/>
    <w:rsid w:val="00AD6BA8"/>
    <w:rsid w:val="00AD6C3E"/>
    <w:rsid w:val="00AD6E8F"/>
    <w:rsid w:val="00AD6EF7"/>
    <w:rsid w:val="00AD6F57"/>
    <w:rsid w:val="00AD72DF"/>
    <w:rsid w:val="00AD740A"/>
    <w:rsid w:val="00AD75E5"/>
    <w:rsid w:val="00AD7611"/>
    <w:rsid w:val="00AD764E"/>
    <w:rsid w:val="00AD7715"/>
    <w:rsid w:val="00AD7787"/>
    <w:rsid w:val="00AD7871"/>
    <w:rsid w:val="00AD78BE"/>
    <w:rsid w:val="00AD79E0"/>
    <w:rsid w:val="00AE0113"/>
    <w:rsid w:val="00AE0151"/>
    <w:rsid w:val="00AE0301"/>
    <w:rsid w:val="00AE0358"/>
    <w:rsid w:val="00AE0410"/>
    <w:rsid w:val="00AE0506"/>
    <w:rsid w:val="00AE0878"/>
    <w:rsid w:val="00AE08E6"/>
    <w:rsid w:val="00AE0A51"/>
    <w:rsid w:val="00AE0B40"/>
    <w:rsid w:val="00AE0B4E"/>
    <w:rsid w:val="00AE0CDE"/>
    <w:rsid w:val="00AE0D02"/>
    <w:rsid w:val="00AE0E4E"/>
    <w:rsid w:val="00AE0E95"/>
    <w:rsid w:val="00AE0EAC"/>
    <w:rsid w:val="00AE0EFF"/>
    <w:rsid w:val="00AE131E"/>
    <w:rsid w:val="00AE138C"/>
    <w:rsid w:val="00AE151B"/>
    <w:rsid w:val="00AE1583"/>
    <w:rsid w:val="00AE173F"/>
    <w:rsid w:val="00AE1989"/>
    <w:rsid w:val="00AE1A8A"/>
    <w:rsid w:val="00AE1A97"/>
    <w:rsid w:val="00AE1C01"/>
    <w:rsid w:val="00AE1DFE"/>
    <w:rsid w:val="00AE1FC7"/>
    <w:rsid w:val="00AE20D1"/>
    <w:rsid w:val="00AE227B"/>
    <w:rsid w:val="00AE22C9"/>
    <w:rsid w:val="00AE26C9"/>
    <w:rsid w:val="00AE282F"/>
    <w:rsid w:val="00AE290D"/>
    <w:rsid w:val="00AE2ACD"/>
    <w:rsid w:val="00AE2B04"/>
    <w:rsid w:val="00AE2B11"/>
    <w:rsid w:val="00AE2BEA"/>
    <w:rsid w:val="00AE2C82"/>
    <w:rsid w:val="00AE3010"/>
    <w:rsid w:val="00AE30CF"/>
    <w:rsid w:val="00AE3194"/>
    <w:rsid w:val="00AE31AE"/>
    <w:rsid w:val="00AE31E0"/>
    <w:rsid w:val="00AE3280"/>
    <w:rsid w:val="00AE358F"/>
    <w:rsid w:val="00AE35E3"/>
    <w:rsid w:val="00AE39FE"/>
    <w:rsid w:val="00AE3A3C"/>
    <w:rsid w:val="00AE3D49"/>
    <w:rsid w:val="00AE3ED9"/>
    <w:rsid w:val="00AE3F9C"/>
    <w:rsid w:val="00AE4436"/>
    <w:rsid w:val="00AE4824"/>
    <w:rsid w:val="00AE48FD"/>
    <w:rsid w:val="00AE4B6D"/>
    <w:rsid w:val="00AE4C87"/>
    <w:rsid w:val="00AE4CD8"/>
    <w:rsid w:val="00AE4D35"/>
    <w:rsid w:val="00AE4D68"/>
    <w:rsid w:val="00AE4DBE"/>
    <w:rsid w:val="00AE5101"/>
    <w:rsid w:val="00AE510C"/>
    <w:rsid w:val="00AE515E"/>
    <w:rsid w:val="00AE51CC"/>
    <w:rsid w:val="00AE5250"/>
    <w:rsid w:val="00AE52A1"/>
    <w:rsid w:val="00AE52D5"/>
    <w:rsid w:val="00AE544D"/>
    <w:rsid w:val="00AE5590"/>
    <w:rsid w:val="00AE55C1"/>
    <w:rsid w:val="00AE56C5"/>
    <w:rsid w:val="00AE574E"/>
    <w:rsid w:val="00AE57E0"/>
    <w:rsid w:val="00AE63A9"/>
    <w:rsid w:val="00AE6596"/>
    <w:rsid w:val="00AE681A"/>
    <w:rsid w:val="00AE6845"/>
    <w:rsid w:val="00AE6A36"/>
    <w:rsid w:val="00AE6BBC"/>
    <w:rsid w:val="00AE6C8D"/>
    <w:rsid w:val="00AE6EFC"/>
    <w:rsid w:val="00AE7206"/>
    <w:rsid w:val="00AE722F"/>
    <w:rsid w:val="00AE7317"/>
    <w:rsid w:val="00AE7485"/>
    <w:rsid w:val="00AE77B4"/>
    <w:rsid w:val="00AE7B86"/>
    <w:rsid w:val="00AE7C1B"/>
    <w:rsid w:val="00AE7C1D"/>
    <w:rsid w:val="00AF00CA"/>
    <w:rsid w:val="00AF0306"/>
    <w:rsid w:val="00AF0404"/>
    <w:rsid w:val="00AF0468"/>
    <w:rsid w:val="00AF0641"/>
    <w:rsid w:val="00AF0656"/>
    <w:rsid w:val="00AF0679"/>
    <w:rsid w:val="00AF07A9"/>
    <w:rsid w:val="00AF07DD"/>
    <w:rsid w:val="00AF0A8C"/>
    <w:rsid w:val="00AF0B5A"/>
    <w:rsid w:val="00AF0B8A"/>
    <w:rsid w:val="00AF0D9C"/>
    <w:rsid w:val="00AF0F6D"/>
    <w:rsid w:val="00AF131C"/>
    <w:rsid w:val="00AF14E7"/>
    <w:rsid w:val="00AF15AE"/>
    <w:rsid w:val="00AF162D"/>
    <w:rsid w:val="00AF17D7"/>
    <w:rsid w:val="00AF1AB4"/>
    <w:rsid w:val="00AF1BAF"/>
    <w:rsid w:val="00AF1BD1"/>
    <w:rsid w:val="00AF1D6B"/>
    <w:rsid w:val="00AF1E06"/>
    <w:rsid w:val="00AF1E57"/>
    <w:rsid w:val="00AF1ED8"/>
    <w:rsid w:val="00AF205C"/>
    <w:rsid w:val="00AF246D"/>
    <w:rsid w:val="00AF2570"/>
    <w:rsid w:val="00AF268D"/>
    <w:rsid w:val="00AF2937"/>
    <w:rsid w:val="00AF2B86"/>
    <w:rsid w:val="00AF2DAD"/>
    <w:rsid w:val="00AF2DE2"/>
    <w:rsid w:val="00AF3382"/>
    <w:rsid w:val="00AF3897"/>
    <w:rsid w:val="00AF3914"/>
    <w:rsid w:val="00AF3961"/>
    <w:rsid w:val="00AF3BCE"/>
    <w:rsid w:val="00AF3D24"/>
    <w:rsid w:val="00AF3E23"/>
    <w:rsid w:val="00AF3E86"/>
    <w:rsid w:val="00AF40DA"/>
    <w:rsid w:val="00AF4274"/>
    <w:rsid w:val="00AF42A9"/>
    <w:rsid w:val="00AF4316"/>
    <w:rsid w:val="00AF4392"/>
    <w:rsid w:val="00AF43C3"/>
    <w:rsid w:val="00AF4642"/>
    <w:rsid w:val="00AF497A"/>
    <w:rsid w:val="00AF4D32"/>
    <w:rsid w:val="00AF503A"/>
    <w:rsid w:val="00AF516D"/>
    <w:rsid w:val="00AF51ED"/>
    <w:rsid w:val="00AF52B1"/>
    <w:rsid w:val="00AF52B8"/>
    <w:rsid w:val="00AF52C8"/>
    <w:rsid w:val="00AF5332"/>
    <w:rsid w:val="00AF54DE"/>
    <w:rsid w:val="00AF5612"/>
    <w:rsid w:val="00AF58A7"/>
    <w:rsid w:val="00AF590C"/>
    <w:rsid w:val="00AF5BA5"/>
    <w:rsid w:val="00AF5C51"/>
    <w:rsid w:val="00AF5D39"/>
    <w:rsid w:val="00AF5E61"/>
    <w:rsid w:val="00AF5FB5"/>
    <w:rsid w:val="00AF6138"/>
    <w:rsid w:val="00AF6490"/>
    <w:rsid w:val="00AF649B"/>
    <w:rsid w:val="00AF693D"/>
    <w:rsid w:val="00AF714B"/>
    <w:rsid w:val="00AF7258"/>
    <w:rsid w:val="00AF72A6"/>
    <w:rsid w:val="00AF7352"/>
    <w:rsid w:val="00AF7380"/>
    <w:rsid w:val="00AF7552"/>
    <w:rsid w:val="00AF778F"/>
    <w:rsid w:val="00AF7964"/>
    <w:rsid w:val="00AF7DAF"/>
    <w:rsid w:val="00AF7E3A"/>
    <w:rsid w:val="00B004E8"/>
    <w:rsid w:val="00B00566"/>
    <w:rsid w:val="00B00602"/>
    <w:rsid w:val="00B007F3"/>
    <w:rsid w:val="00B00988"/>
    <w:rsid w:val="00B00A22"/>
    <w:rsid w:val="00B00C3D"/>
    <w:rsid w:val="00B00FDA"/>
    <w:rsid w:val="00B010AC"/>
    <w:rsid w:val="00B010C8"/>
    <w:rsid w:val="00B01184"/>
    <w:rsid w:val="00B01492"/>
    <w:rsid w:val="00B014D9"/>
    <w:rsid w:val="00B01695"/>
    <w:rsid w:val="00B0174B"/>
    <w:rsid w:val="00B0191E"/>
    <w:rsid w:val="00B01A41"/>
    <w:rsid w:val="00B01C84"/>
    <w:rsid w:val="00B01D3C"/>
    <w:rsid w:val="00B02025"/>
    <w:rsid w:val="00B02028"/>
    <w:rsid w:val="00B02305"/>
    <w:rsid w:val="00B02380"/>
    <w:rsid w:val="00B024AA"/>
    <w:rsid w:val="00B0276D"/>
    <w:rsid w:val="00B02815"/>
    <w:rsid w:val="00B028BE"/>
    <w:rsid w:val="00B0295F"/>
    <w:rsid w:val="00B02DC9"/>
    <w:rsid w:val="00B03056"/>
    <w:rsid w:val="00B03218"/>
    <w:rsid w:val="00B0334B"/>
    <w:rsid w:val="00B035F8"/>
    <w:rsid w:val="00B0368A"/>
    <w:rsid w:val="00B037E2"/>
    <w:rsid w:val="00B03C7D"/>
    <w:rsid w:val="00B03CF5"/>
    <w:rsid w:val="00B03E5E"/>
    <w:rsid w:val="00B03EA7"/>
    <w:rsid w:val="00B041AA"/>
    <w:rsid w:val="00B04262"/>
    <w:rsid w:val="00B044C4"/>
    <w:rsid w:val="00B04682"/>
    <w:rsid w:val="00B048C5"/>
    <w:rsid w:val="00B04A56"/>
    <w:rsid w:val="00B04B4E"/>
    <w:rsid w:val="00B04C2E"/>
    <w:rsid w:val="00B04C77"/>
    <w:rsid w:val="00B04EAE"/>
    <w:rsid w:val="00B04F6F"/>
    <w:rsid w:val="00B0518C"/>
    <w:rsid w:val="00B05464"/>
    <w:rsid w:val="00B054C2"/>
    <w:rsid w:val="00B05507"/>
    <w:rsid w:val="00B0565C"/>
    <w:rsid w:val="00B058F2"/>
    <w:rsid w:val="00B05916"/>
    <w:rsid w:val="00B05962"/>
    <w:rsid w:val="00B059AA"/>
    <w:rsid w:val="00B05C7B"/>
    <w:rsid w:val="00B05CD8"/>
    <w:rsid w:val="00B05DD4"/>
    <w:rsid w:val="00B05DE4"/>
    <w:rsid w:val="00B06847"/>
    <w:rsid w:val="00B068F5"/>
    <w:rsid w:val="00B06992"/>
    <w:rsid w:val="00B06B7E"/>
    <w:rsid w:val="00B06B90"/>
    <w:rsid w:val="00B06BB7"/>
    <w:rsid w:val="00B06C70"/>
    <w:rsid w:val="00B06E99"/>
    <w:rsid w:val="00B06FF7"/>
    <w:rsid w:val="00B07112"/>
    <w:rsid w:val="00B07302"/>
    <w:rsid w:val="00B0735B"/>
    <w:rsid w:val="00B07462"/>
    <w:rsid w:val="00B076E7"/>
    <w:rsid w:val="00B07931"/>
    <w:rsid w:val="00B0796F"/>
    <w:rsid w:val="00B07B77"/>
    <w:rsid w:val="00B07CA8"/>
    <w:rsid w:val="00B07CCD"/>
    <w:rsid w:val="00B07DB8"/>
    <w:rsid w:val="00B07DCB"/>
    <w:rsid w:val="00B07F38"/>
    <w:rsid w:val="00B07F45"/>
    <w:rsid w:val="00B07FAC"/>
    <w:rsid w:val="00B102FF"/>
    <w:rsid w:val="00B10400"/>
    <w:rsid w:val="00B10567"/>
    <w:rsid w:val="00B1067D"/>
    <w:rsid w:val="00B10842"/>
    <w:rsid w:val="00B10916"/>
    <w:rsid w:val="00B109FA"/>
    <w:rsid w:val="00B10A4F"/>
    <w:rsid w:val="00B10AAA"/>
    <w:rsid w:val="00B10B4D"/>
    <w:rsid w:val="00B10B94"/>
    <w:rsid w:val="00B10F40"/>
    <w:rsid w:val="00B10F45"/>
    <w:rsid w:val="00B1102D"/>
    <w:rsid w:val="00B110ED"/>
    <w:rsid w:val="00B11625"/>
    <w:rsid w:val="00B1168C"/>
    <w:rsid w:val="00B11692"/>
    <w:rsid w:val="00B117C2"/>
    <w:rsid w:val="00B118FD"/>
    <w:rsid w:val="00B118FF"/>
    <w:rsid w:val="00B119E8"/>
    <w:rsid w:val="00B11CEC"/>
    <w:rsid w:val="00B11DC3"/>
    <w:rsid w:val="00B11EF7"/>
    <w:rsid w:val="00B12220"/>
    <w:rsid w:val="00B122FC"/>
    <w:rsid w:val="00B12438"/>
    <w:rsid w:val="00B124C2"/>
    <w:rsid w:val="00B126D6"/>
    <w:rsid w:val="00B126F2"/>
    <w:rsid w:val="00B12712"/>
    <w:rsid w:val="00B12734"/>
    <w:rsid w:val="00B127A6"/>
    <w:rsid w:val="00B12A8C"/>
    <w:rsid w:val="00B12E90"/>
    <w:rsid w:val="00B13297"/>
    <w:rsid w:val="00B13408"/>
    <w:rsid w:val="00B137DF"/>
    <w:rsid w:val="00B13969"/>
    <w:rsid w:val="00B13CBD"/>
    <w:rsid w:val="00B13CE2"/>
    <w:rsid w:val="00B13D34"/>
    <w:rsid w:val="00B13D62"/>
    <w:rsid w:val="00B13DBE"/>
    <w:rsid w:val="00B13EE2"/>
    <w:rsid w:val="00B13FDE"/>
    <w:rsid w:val="00B1402F"/>
    <w:rsid w:val="00B1423F"/>
    <w:rsid w:val="00B14540"/>
    <w:rsid w:val="00B1476A"/>
    <w:rsid w:val="00B148A0"/>
    <w:rsid w:val="00B14967"/>
    <w:rsid w:val="00B14AC7"/>
    <w:rsid w:val="00B14B9D"/>
    <w:rsid w:val="00B14C19"/>
    <w:rsid w:val="00B14D78"/>
    <w:rsid w:val="00B14E81"/>
    <w:rsid w:val="00B14E85"/>
    <w:rsid w:val="00B15059"/>
    <w:rsid w:val="00B152D7"/>
    <w:rsid w:val="00B152F8"/>
    <w:rsid w:val="00B15595"/>
    <w:rsid w:val="00B155C2"/>
    <w:rsid w:val="00B1581B"/>
    <w:rsid w:val="00B1584E"/>
    <w:rsid w:val="00B15928"/>
    <w:rsid w:val="00B15D71"/>
    <w:rsid w:val="00B15F16"/>
    <w:rsid w:val="00B16197"/>
    <w:rsid w:val="00B163E6"/>
    <w:rsid w:val="00B16757"/>
    <w:rsid w:val="00B16B9C"/>
    <w:rsid w:val="00B16D5A"/>
    <w:rsid w:val="00B16D9C"/>
    <w:rsid w:val="00B16F1D"/>
    <w:rsid w:val="00B1705B"/>
    <w:rsid w:val="00B17218"/>
    <w:rsid w:val="00B17255"/>
    <w:rsid w:val="00B174D8"/>
    <w:rsid w:val="00B17A6F"/>
    <w:rsid w:val="00B17AC5"/>
    <w:rsid w:val="00B17AC9"/>
    <w:rsid w:val="00B17E27"/>
    <w:rsid w:val="00B17F56"/>
    <w:rsid w:val="00B17F7C"/>
    <w:rsid w:val="00B200B4"/>
    <w:rsid w:val="00B200B5"/>
    <w:rsid w:val="00B20129"/>
    <w:rsid w:val="00B201CE"/>
    <w:rsid w:val="00B2055E"/>
    <w:rsid w:val="00B2060C"/>
    <w:rsid w:val="00B20770"/>
    <w:rsid w:val="00B20866"/>
    <w:rsid w:val="00B208B3"/>
    <w:rsid w:val="00B2090A"/>
    <w:rsid w:val="00B20B1B"/>
    <w:rsid w:val="00B20C3E"/>
    <w:rsid w:val="00B20C72"/>
    <w:rsid w:val="00B20D31"/>
    <w:rsid w:val="00B20D68"/>
    <w:rsid w:val="00B20E3F"/>
    <w:rsid w:val="00B20FEF"/>
    <w:rsid w:val="00B21172"/>
    <w:rsid w:val="00B211F9"/>
    <w:rsid w:val="00B212AB"/>
    <w:rsid w:val="00B2134D"/>
    <w:rsid w:val="00B21614"/>
    <w:rsid w:val="00B21731"/>
    <w:rsid w:val="00B2174E"/>
    <w:rsid w:val="00B218C1"/>
    <w:rsid w:val="00B219CA"/>
    <w:rsid w:val="00B21A5A"/>
    <w:rsid w:val="00B21C5C"/>
    <w:rsid w:val="00B21D3E"/>
    <w:rsid w:val="00B21D6B"/>
    <w:rsid w:val="00B21E07"/>
    <w:rsid w:val="00B21E48"/>
    <w:rsid w:val="00B21F61"/>
    <w:rsid w:val="00B221CD"/>
    <w:rsid w:val="00B2223D"/>
    <w:rsid w:val="00B223CA"/>
    <w:rsid w:val="00B2249F"/>
    <w:rsid w:val="00B2266D"/>
    <w:rsid w:val="00B22955"/>
    <w:rsid w:val="00B22978"/>
    <w:rsid w:val="00B22BED"/>
    <w:rsid w:val="00B22CDC"/>
    <w:rsid w:val="00B22F6D"/>
    <w:rsid w:val="00B23021"/>
    <w:rsid w:val="00B232A0"/>
    <w:rsid w:val="00B232D3"/>
    <w:rsid w:val="00B2339C"/>
    <w:rsid w:val="00B233A5"/>
    <w:rsid w:val="00B23825"/>
    <w:rsid w:val="00B23832"/>
    <w:rsid w:val="00B2385D"/>
    <w:rsid w:val="00B23B07"/>
    <w:rsid w:val="00B23DD0"/>
    <w:rsid w:val="00B23FAB"/>
    <w:rsid w:val="00B23FFE"/>
    <w:rsid w:val="00B24050"/>
    <w:rsid w:val="00B24369"/>
    <w:rsid w:val="00B243ED"/>
    <w:rsid w:val="00B244E4"/>
    <w:rsid w:val="00B2479B"/>
    <w:rsid w:val="00B247A0"/>
    <w:rsid w:val="00B24C36"/>
    <w:rsid w:val="00B24DF8"/>
    <w:rsid w:val="00B24DFE"/>
    <w:rsid w:val="00B24F38"/>
    <w:rsid w:val="00B25048"/>
    <w:rsid w:val="00B25061"/>
    <w:rsid w:val="00B2517F"/>
    <w:rsid w:val="00B251A9"/>
    <w:rsid w:val="00B25438"/>
    <w:rsid w:val="00B25655"/>
    <w:rsid w:val="00B257E0"/>
    <w:rsid w:val="00B258BA"/>
    <w:rsid w:val="00B25B07"/>
    <w:rsid w:val="00B25CAF"/>
    <w:rsid w:val="00B25D68"/>
    <w:rsid w:val="00B26183"/>
    <w:rsid w:val="00B263BE"/>
    <w:rsid w:val="00B26416"/>
    <w:rsid w:val="00B26852"/>
    <w:rsid w:val="00B26855"/>
    <w:rsid w:val="00B26950"/>
    <w:rsid w:val="00B26A5C"/>
    <w:rsid w:val="00B26FE0"/>
    <w:rsid w:val="00B26FE4"/>
    <w:rsid w:val="00B274BC"/>
    <w:rsid w:val="00B27654"/>
    <w:rsid w:val="00B27662"/>
    <w:rsid w:val="00B27C6B"/>
    <w:rsid w:val="00B27DFD"/>
    <w:rsid w:val="00B27E9C"/>
    <w:rsid w:val="00B27F46"/>
    <w:rsid w:val="00B306E6"/>
    <w:rsid w:val="00B3071E"/>
    <w:rsid w:val="00B30745"/>
    <w:rsid w:val="00B30943"/>
    <w:rsid w:val="00B30B3A"/>
    <w:rsid w:val="00B30CBF"/>
    <w:rsid w:val="00B30CF0"/>
    <w:rsid w:val="00B30E2F"/>
    <w:rsid w:val="00B30ECA"/>
    <w:rsid w:val="00B31278"/>
    <w:rsid w:val="00B31637"/>
    <w:rsid w:val="00B3172F"/>
    <w:rsid w:val="00B3174F"/>
    <w:rsid w:val="00B3195A"/>
    <w:rsid w:val="00B3195C"/>
    <w:rsid w:val="00B319A5"/>
    <w:rsid w:val="00B319BF"/>
    <w:rsid w:val="00B319E1"/>
    <w:rsid w:val="00B319F7"/>
    <w:rsid w:val="00B31A07"/>
    <w:rsid w:val="00B31B61"/>
    <w:rsid w:val="00B31D47"/>
    <w:rsid w:val="00B31DA8"/>
    <w:rsid w:val="00B31FBE"/>
    <w:rsid w:val="00B32045"/>
    <w:rsid w:val="00B32066"/>
    <w:rsid w:val="00B3211C"/>
    <w:rsid w:val="00B321AF"/>
    <w:rsid w:val="00B321F2"/>
    <w:rsid w:val="00B322B0"/>
    <w:rsid w:val="00B323C7"/>
    <w:rsid w:val="00B3288E"/>
    <w:rsid w:val="00B329E2"/>
    <w:rsid w:val="00B32A35"/>
    <w:rsid w:val="00B32ADA"/>
    <w:rsid w:val="00B32D18"/>
    <w:rsid w:val="00B3316A"/>
    <w:rsid w:val="00B33178"/>
    <w:rsid w:val="00B331FE"/>
    <w:rsid w:val="00B3328C"/>
    <w:rsid w:val="00B332CA"/>
    <w:rsid w:val="00B33314"/>
    <w:rsid w:val="00B33401"/>
    <w:rsid w:val="00B336D3"/>
    <w:rsid w:val="00B336DB"/>
    <w:rsid w:val="00B336FD"/>
    <w:rsid w:val="00B33703"/>
    <w:rsid w:val="00B3379C"/>
    <w:rsid w:val="00B33881"/>
    <w:rsid w:val="00B339E3"/>
    <w:rsid w:val="00B33A8A"/>
    <w:rsid w:val="00B33AA6"/>
    <w:rsid w:val="00B33F3D"/>
    <w:rsid w:val="00B33FA0"/>
    <w:rsid w:val="00B33FEA"/>
    <w:rsid w:val="00B3411D"/>
    <w:rsid w:val="00B34253"/>
    <w:rsid w:val="00B34287"/>
    <w:rsid w:val="00B3432E"/>
    <w:rsid w:val="00B345E3"/>
    <w:rsid w:val="00B348B4"/>
    <w:rsid w:val="00B349DF"/>
    <w:rsid w:val="00B34A97"/>
    <w:rsid w:val="00B34A99"/>
    <w:rsid w:val="00B34B6B"/>
    <w:rsid w:val="00B34BCD"/>
    <w:rsid w:val="00B34C69"/>
    <w:rsid w:val="00B34C82"/>
    <w:rsid w:val="00B34E7A"/>
    <w:rsid w:val="00B34E80"/>
    <w:rsid w:val="00B34EF7"/>
    <w:rsid w:val="00B3503E"/>
    <w:rsid w:val="00B3510B"/>
    <w:rsid w:val="00B3532A"/>
    <w:rsid w:val="00B35356"/>
    <w:rsid w:val="00B356A4"/>
    <w:rsid w:val="00B35741"/>
    <w:rsid w:val="00B358EE"/>
    <w:rsid w:val="00B35989"/>
    <w:rsid w:val="00B359A9"/>
    <w:rsid w:val="00B359F1"/>
    <w:rsid w:val="00B35CEF"/>
    <w:rsid w:val="00B35D97"/>
    <w:rsid w:val="00B36091"/>
    <w:rsid w:val="00B3626E"/>
    <w:rsid w:val="00B36278"/>
    <w:rsid w:val="00B3670E"/>
    <w:rsid w:val="00B36A80"/>
    <w:rsid w:val="00B36B64"/>
    <w:rsid w:val="00B36BA8"/>
    <w:rsid w:val="00B36C56"/>
    <w:rsid w:val="00B3707D"/>
    <w:rsid w:val="00B371BC"/>
    <w:rsid w:val="00B3740E"/>
    <w:rsid w:val="00B37696"/>
    <w:rsid w:val="00B376E7"/>
    <w:rsid w:val="00B3799C"/>
    <w:rsid w:val="00B37A1D"/>
    <w:rsid w:val="00B37B36"/>
    <w:rsid w:val="00B37B93"/>
    <w:rsid w:val="00B37C55"/>
    <w:rsid w:val="00B37CFE"/>
    <w:rsid w:val="00B37D79"/>
    <w:rsid w:val="00B37ED0"/>
    <w:rsid w:val="00B40026"/>
    <w:rsid w:val="00B4016F"/>
    <w:rsid w:val="00B4042E"/>
    <w:rsid w:val="00B40568"/>
    <w:rsid w:val="00B40678"/>
    <w:rsid w:val="00B40747"/>
    <w:rsid w:val="00B407FF"/>
    <w:rsid w:val="00B40927"/>
    <w:rsid w:val="00B40B39"/>
    <w:rsid w:val="00B40B78"/>
    <w:rsid w:val="00B40B7E"/>
    <w:rsid w:val="00B40C12"/>
    <w:rsid w:val="00B40C2F"/>
    <w:rsid w:val="00B40DAF"/>
    <w:rsid w:val="00B40FD7"/>
    <w:rsid w:val="00B41142"/>
    <w:rsid w:val="00B412F7"/>
    <w:rsid w:val="00B4135B"/>
    <w:rsid w:val="00B41569"/>
    <w:rsid w:val="00B41607"/>
    <w:rsid w:val="00B4169C"/>
    <w:rsid w:val="00B41750"/>
    <w:rsid w:val="00B41788"/>
    <w:rsid w:val="00B4196B"/>
    <w:rsid w:val="00B41A1C"/>
    <w:rsid w:val="00B41E38"/>
    <w:rsid w:val="00B41F00"/>
    <w:rsid w:val="00B4219F"/>
    <w:rsid w:val="00B423EC"/>
    <w:rsid w:val="00B424CC"/>
    <w:rsid w:val="00B4264B"/>
    <w:rsid w:val="00B429E6"/>
    <w:rsid w:val="00B42C07"/>
    <w:rsid w:val="00B42DCC"/>
    <w:rsid w:val="00B4317D"/>
    <w:rsid w:val="00B431D2"/>
    <w:rsid w:val="00B431EF"/>
    <w:rsid w:val="00B43260"/>
    <w:rsid w:val="00B4345C"/>
    <w:rsid w:val="00B43676"/>
    <w:rsid w:val="00B436BD"/>
    <w:rsid w:val="00B436ED"/>
    <w:rsid w:val="00B438CF"/>
    <w:rsid w:val="00B43C99"/>
    <w:rsid w:val="00B43CDD"/>
    <w:rsid w:val="00B43E00"/>
    <w:rsid w:val="00B43F5D"/>
    <w:rsid w:val="00B44101"/>
    <w:rsid w:val="00B4412A"/>
    <w:rsid w:val="00B44347"/>
    <w:rsid w:val="00B4458B"/>
    <w:rsid w:val="00B446D2"/>
    <w:rsid w:val="00B448FE"/>
    <w:rsid w:val="00B4499D"/>
    <w:rsid w:val="00B449DC"/>
    <w:rsid w:val="00B44B43"/>
    <w:rsid w:val="00B44BBA"/>
    <w:rsid w:val="00B44C12"/>
    <w:rsid w:val="00B452D3"/>
    <w:rsid w:val="00B4569E"/>
    <w:rsid w:val="00B458B0"/>
    <w:rsid w:val="00B45913"/>
    <w:rsid w:val="00B45CD8"/>
    <w:rsid w:val="00B45ED0"/>
    <w:rsid w:val="00B45F58"/>
    <w:rsid w:val="00B46085"/>
    <w:rsid w:val="00B461B1"/>
    <w:rsid w:val="00B46379"/>
    <w:rsid w:val="00B46AA8"/>
    <w:rsid w:val="00B46D32"/>
    <w:rsid w:val="00B46ED1"/>
    <w:rsid w:val="00B46F90"/>
    <w:rsid w:val="00B46FDA"/>
    <w:rsid w:val="00B47008"/>
    <w:rsid w:val="00B47017"/>
    <w:rsid w:val="00B472B8"/>
    <w:rsid w:val="00B47326"/>
    <w:rsid w:val="00B47459"/>
    <w:rsid w:val="00B47696"/>
    <w:rsid w:val="00B478AD"/>
    <w:rsid w:val="00B47990"/>
    <w:rsid w:val="00B47B0E"/>
    <w:rsid w:val="00B47B1C"/>
    <w:rsid w:val="00B47B45"/>
    <w:rsid w:val="00B47EE2"/>
    <w:rsid w:val="00B47F2E"/>
    <w:rsid w:val="00B50061"/>
    <w:rsid w:val="00B50083"/>
    <w:rsid w:val="00B5027A"/>
    <w:rsid w:val="00B50360"/>
    <w:rsid w:val="00B505A3"/>
    <w:rsid w:val="00B508C3"/>
    <w:rsid w:val="00B50C80"/>
    <w:rsid w:val="00B50FC9"/>
    <w:rsid w:val="00B51304"/>
    <w:rsid w:val="00B5130A"/>
    <w:rsid w:val="00B518B2"/>
    <w:rsid w:val="00B51BAE"/>
    <w:rsid w:val="00B51C7D"/>
    <w:rsid w:val="00B51D19"/>
    <w:rsid w:val="00B52554"/>
    <w:rsid w:val="00B5257A"/>
    <w:rsid w:val="00B52797"/>
    <w:rsid w:val="00B527E4"/>
    <w:rsid w:val="00B528B8"/>
    <w:rsid w:val="00B52982"/>
    <w:rsid w:val="00B52AA9"/>
    <w:rsid w:val="00B52AC5"/>
    <w:rsid w:val="00B52ACA"/>
    <w:rsid w:val="00B52B06"/>
    <w:rsid w:val="00B52B25"/>
    <w:rsid w:val="00B52BCA"/>
    <w:rsid w:val="00B52CA3"/>
    <w:rsid w:val="00B52D31"/>
    <w:rsid w:val="00B52DF3"/>
    <w:rsid w:val="00B52F53"/>
    <w:rsid w:val="00B53122"/>
    <w:rsid w:val="00B53129"/>
    <w:rsid w:val="00B5322D"/>
    <w:rsid w:val="00B5331E"/>
    <w:rsid w:val="00B5337C"/>
    <w:rsid w:val="00B535B6"/>
    <w:rsid w:val="00B536F7"/>
    <w:rsid w:val="00B53761"/>
    <w:rsid w:val="00B538A2"/>
    <w:rsid w:val="00B538FC"/>
    <w:rsid w:val="00B53A6E"/>
    <w:rsid w:val="00B53B0B"/>
    <w:rsid w:val="00B53BA3"/>
    <w:rsid w:val="00B53C4A"/>
    <w:rsid w:val="00B53FDE"/>
    <w:rsid w:val="00B540A8"/>
    <w:rsid w:val="00B542F2"/>
    <w:rsid w:val="00B54840"/>
    <w:rsid w:val="00B54E8A"/>
    <w:rsid w:val="00B55111"/>
    <w:rsid w:val="00B5525E"/>
    <w:rsid w:val="00B552F4"/>
    <w:rsid w:val="00B55498"/>
    <w:rsid w:val="00B554D5"/>
    <w:rsid w:val="00B556BD"/>
    <w:rsid w:val="00B558BC"/>
    <w:rsid w:val="00B55986"/>
    <w:rsid w:val="00B559B6"/>
    <w:rsid w:val="00B55D25"/>
    <w:rsid w:val="00B55F6F"/>
    <w:rsid w:val="00B5602B"/>
    <w:rsid w:val="00B56086"/>
    <w:rsid w:val="00B56383"/>
    <w:rsid w:val="00B5657A"/>
    <w:rsid w:val="00B5696C"/>
    <w:rsid w:val="00B569C0"/>
    <w:rsid w:val="00B56A88"/>
    <w:rsid w:val="00B56C15"/>
    <w:rsid w:val="00B56D6C"/>
    <w:rsid w:val="00B570B5"/>
    <w:rsid w:val="00B572B0"/>
    <w:rsid w:val="00B5747E"/>
    <w:rsid w:val="00B57760"/>
    <w:rsid w:val="00B577E5"/>
    <w:rsid w:val="00B57C7F"/>
    <w:rsid w:val="00B57D6D"/>
    <w:rsid w:val="00B6020E"/>
    <w:rsid w:val="00B60403"/>
    <w:rsid w:val="00B6051E"/>
    <w:rsid w:val="00B607AB"/>
    <w:rsid w:val="00B607D8"/>
    <w:rsid w:val="00B60BE6"/>
    <w:rsid w:val="00B60D32"/>
    <w:rsid w:val="00B60E85"/>
    <w:rsid w:val="00B6118A"/>
    <w:rsid w:val="00B614BE"/>
    <w:rsid w:val="00B61754"/>
    <w:rsid w:val="00B617ED"/>
    <w:rsid w:val="00B61869"/>
    <w:rsid w:val="00B6189A"/>
    <w:rsid w:val="00B619D7"/>
    <w:rsid w:val="00B61AB5"/>
    <w:rsid w:val="00B61CB3"/>
    <w:rsid w:val="00B61CB5"/>
    <w:rsid w:val="00B62094"/>
    <w:rsid w:val="00B6218B"/>
    <w:rsid w:val="00B62267"/>
    <w:rsid w:val="00B622A1"/>
    <w:rsid w:val="00B623AA"/>
    <w:rsid w:val="00B623FD"/>
    <w:rsid w:val="00B6258C"/>
    <w:rsid w:val="00B62662"/>
    <w:rsid w:val="00B626E9"/>
    <w:rsid w:val="00B62741"/>
    <w:rsid w:val="00B627C9"/>
    <w:rsid w:val="00B62832"/>
    <w:rsid w:val="00B62859"/>
    <w:rsid w:val="00B62971"/>
    <w:rsid w:val="00B629D8"/>
    <w:rsid w:val="00B62BEA"/>
    <w:rsid w:val="00B62BEF"/>
    <w:rsid w:val="00B62CA0"/>
    <w:rsid w:val="00B62E1B"/>
    <w:rsid w:val="00B62F4E"/>
    <w:rsid w:val="00B62FBA"/>
    <w:rsid w:val="00B630E3"/>
    <w:rsid w:val="00B63168"/>
    <w:rsid w:val="00B63184"/>
    <w:rsid w:val="00B63427"/>
    <w:rsid w:val="00B638B1"/>
    <w:rsid w:val="00B638C5"/>
    <w:rsid w:val="00B63A40"/>
    <w:rsid w:val="00B63B08"/>
    <w:rsid w:val="00B63B65"/>
    <w:rsid w:val="00B63B7B"/>
    <w:rsid w:val="00B63C15"/>
    <w:rsid w:val="00B63C95"/>
    <w:rsid w:val="00B63CFF"/>
    <w:rsid w:val="00B63ED0"/>
    <w:rsid w:val="00B63FFE"/>
    <w:rsid w:val="00B640C7"/>
    <w:rsid w:val="00B64140"/>
    <w:rsid w:val="00B64211"/>
    <w:rsid w:val="00B64308"/>
    <w:rsid w:val="00B64391"/>
    <w:rsid w:val="00B6458B"/>
    <w:rsid w:val="00B64711"/>
    <w:rsid w:val="00B64737"/>
    <w:rsid w:val="00B64769"/>
    <w:rsid w:val="00B648FE"/>
    <w:rsid w:val="00B64904"/>
    <w:rsid w:val="00B64ADC"/>
    <w:rsid w:val="00B64AF1"/>
    <w:rsid w:val="00B64B54"/>
    <w:rsid w:val="00B64CD7"/>
    <w:rsid w:val="00B64F01"/>
    <w:rsid w:val="00B6510A"/>
    <w:rsid w:val="00B652F6"/>
    <w:rsid w:val="00B6538E"/>
    <w:rsid w:val="00B65624"/>
    <w:rsid w:val="00B65652"/>
    <w:rsid w:val="00B656DC"/>
    <w:rsid w:val="00B65765"/>
    <w:rsid w:val="00B65D43"/>
    <w:rsid w:val="00B65D7D"/>
    <w:rsid w:val="00B65D9F"/>
    <w:rsid w:val="00B65F48"/>
    <w:rsid w:val="00B660E8"/>
    <w:rsid w:val="00B66165"/>
    <w:rsid w:val="00B66219"/>
    <w:rsid w:val="00B66225"/>
    <w:rsid w:val="00B662FB"/>
    <w:rsid w:val="00B664B1"/>
    <w:rsid w:val="00B665F6"/>
    <w:rsid w:val="00B66810"/>
    <w:rsid w:val="00B668D0"/>
    <w:rsid w:val="00B66B8E"/>
    <w:rsid w:val="00B66BBC"/>
    <w:rsid w:val="00B66C52"/>
    <w:rsid w:val="00B66DA8"/>
    <w:rsid w:val="00B66E9F"/>
    <w:rsid w:val="00B66FD9"/>
    <w:rsid w:val="00B671F8"/>
    <w:rsid w:val="00B672D7"/>
    <w:rsid w:val="00B673A1"/>
    <w:rsid w:val="00B673EB"/>
    <w:rsid w:val="00B67552"/>
    <w:rsid w:val="00B67694"/>
    <w:rsid w:val="00B678E2"/>
    <w:rsid w:val="00B67A09"/>
    <w:rsid w:val="00B67BB0"/>
    <w:rsid w:val="00B67CEF"/>
    <w:rsid w:val="00B67F6B"/>
    <w:rsid w:val="00B67F78"/>
    <w:rsid w:val="00B67FC8"/>
    <w:rsid w:val="00B67FD1"/>
    <w:rsid w:val="00B70145"/>
    <w:rsid w:val="00B702FF"/>
    <w:rsid w:val="00B7034E"/>
    <w:rsid w:val="00B704AD"/>
    <w:rsid w:val="00B705D3"/>
    <w:rsid w:val="00B706D3"/>
    <w:rsid w:val="00B70B6C"/>
    <w:rsid w:val="00B70F3E"/>
    <w:rsid w:val="00B71243"/>
    <w:rsid w:val="00B71286"/>
    <w:rsid w:val="00B71361"/>
    <w:rsid w:val="00B713FB"/>
    <w:rsid w:val="00B71646"/>
    <w:rsid w:val="00B7167B"/>
    <w:rsid w:val="00B71791"/>
    <w:rsid w:val="00B71B34"/>
    <w:rsid w:val="00B71EC2"/>
    <w:rsid w:val="00B71F6A"/>
    <w:rsid w:val="00B720F3"/>
    <w:rsid w:val="00B72206"/>
    <w:rsid w:val="00B72414"/>
    <w:rsid w:val="00B72702"/>
    <w:rsid w:val="00B72775"/>
    <w:rsid w:val="00B7289B"/>
    <w:rsid w:val="00B72CE8"/>
    <w:rsid w:val="00B72D77"/>
    <w:rsid w:val="00B72F2C"/>
    <w:rsid w:val="00B7367B"/>
    <w:rsid w:val="00B73960"/>
    <w:rsid w:val="00B73A43"/>
    <w:rsid w:val="00B73AA5"/>
    <w:rsid w:val="00B73ADC"/>
    <w:rsid w:val="00B73F75"/>
    <w:rsid w:val="00B7440F"/>
    <w:rsid w:val="00B744B4"/>
    <w:rsid w:val="00B744BF"/>
    <w:rsid w:val="00B744DD"/>
    <w:rsid w:val="00B7451D"/>
    <w:rsid w:val="00B7451F"/>
    <w:rsid w:val="00B7467F"/>
    <w:rsid w:val="00B74841"/>
    <w:rsid w:val="00B74A40"/>
    <w:rsid w:val="00B74A56"/>
    <w:rsid w:val="00B74BB8"/>
    <w:rsid w:val="00B74C50"/>
    <w:rsid w:val="00B74E3F"/>
    <w:rsid w:val="00B74F55"/>
    <w:rsid w:val="00B75060"/>
    <w:rsid w:val="00B751B5"/>
    <w:rsid w:val="00B7527E"/>
    <w:rsid w:val="00B75453"/>
    <w:rsid w:val="00B754DF"/>
    <w:rsid w:val="00B756FF"/>
    <w:rsid w:val="00B75768"/>
    <w:rsid w:val="00B757AA"/>
    <w:rsid w:val="00B75844"/>
    <w:rsid w:val="00B75928"/>
    <w:rsid w:val="00B75A08"/>
    <w:rsid w:val="00B75B19"/>
    <w:rsid w:val="00B75D47"/>
    <w:rsid w:val="00B75DC3"/>
    <w:rsid w:val="00B75DD7"/>
    <w:rsid w:val="00B75ECF"/>
    <w:rsid w:val="00B76106"/>
    <w:rsid w:val="00B7612B"/>
    <w:rsid w:val="00B7619D"/>
    <w:rsid w:val="00B765F4"/>
    <w:rsid w:val="00B765FB"/>
    <w:rsid w:val="00B76610"/>
    <w:rsid w:val="00B76788"/>
    <w:rsid w:val="00B76818"/>
    <w:rsid w:val="00B76DF8"/>
    <w:rsid w:val="00B7702F"/>
    <w:rsid w:val="00B773AD"/>
    <w:rsid w:val="00B77422"/>
    <w:rsid w:val="00B77430"/>
    <w:rsid w:val="00B77438"/>
    <w:rsid w:val="00B77538"/>
    <w:rsid w:val="00B776B1"/>
    <w:rsid w:val="00B77746"/>
    <w:rsid w:val="00B77970"/>
    <w:rsid w:val="00B77A0C"/>
    <w:rsid w:val="00B77FD9"/>
    <w:rsid w:val="00B80006"/>
    <w:rsid w:val="00B801C2"/>
    <w:rsid w:val="00B804E2"/>
    <w:rsid w:val="00B8059B"/>
    <w:rsid w:val="00B806D6"/>
    <w:rsid w:val="00B80926"/>
    <w:rsid w:val="00B809CF"/>
    <w:rsid w:val="00B80AB6"/>
    <w:rsid w:val="00B80B61"/>
    <w:rsid w:val="00B8137D"/>
    <w:rsid w:val="00B81391"/>
    <w:rsid w:val="00B8160B"/>
    <w:rsid w:val="00B818F0"/>
    <w:rsid w:val="00B81A31"/>
    <w:rsid w:val="00B81B50"/>
    <w:rsid w:val="00B81B71"/>
    <w:rsid w:val="00B81C62"/>
    <w:rsid w:val="00B81CAC"/>
    <w:rsid w:val="00B81DBF"/>
    <w:rsid w:val="00B82096"/>
    <w:rsid w:val="00B82122"/>
    <w:rsid w:val="00B822B9"/>
    <w:rsid w:val="00B82863"/>
    <w:rsid w:val="00B829F1"/>
    <w:rsid w:val="00B82BBD"/>
    <w:rsid w:val="00B82C10"/>
    <w:rsid w:val="00B82DF0"/>
    <w:rsid w:val="00B82E93"/>
    <w:rsid w:val="00B831C5"/>
    <w:rsid w:val="00B83200"/>
    <w:rsid w:val="00B8323A"/>
    <w:rsid w:val="00B833D5"/>
    <w:rsid w:val="00B835DD"/>
    <w:rsid w:val="00B835DE"/>
    <w:rsid w:val="00B8364F"/>
    <w:rsid w:val="00B839A7"/>
    <w:rsid w:val="00B839BE"/>
    <w:rsid w:val="00B83A0D"/>
    <w:rsid w:val="00B83EC1"/>
    <w:rsid w:val="00B84314"/>
    <w:rsid w:val="00B843AC"/>
    <w:rsid w:val="00B846CB"/>
    <w:rsid w:val="00B8478B"/>
    <w:rsid w:val="00B8482B"/>
    <w:rsid w:val="00B84845"/>
    <w:rsid w:val="00B84886"/>
    <w:rsid w:val="00B849B7"/>
    <w:rsid w:val="00B84DAF"/>
    <w:rsid w:val="00B84E2F"/>
    <w:rsid w:val="00B84EC2"/>
    <w:rsid w:val="00B8506C"/>
    <w:rsid w:val="00B851C7"/>
    <w:rsid w:val="00B8523E"/>
    <w:rsid w:val="00B85389"/>
    <w:rsid w:val="00B854A1"/>
    <w:rsid w:val="00B85536"/>
    <w:rsid w:val="00B85578"/>
    <w:rsid w:val="00B857E4"/>
    <w:rsid w:val="00B85878"/>
    <w:rsid w:val="00B858E7"/>
    <w:rsid w:val="00B85A7B"/>
    <w:rsid w:val="00B85B06"/>
    <w:rsid w:val="00B85E74"/>
    <w:rsid w:val="00B85F23"/>
    <w:rsid w:val="00B8616F"/>
    <w:rsid w:val="00B86230"/>
    <w:rsid w:val="00B863B3"/>
    <w:rsid w:val="00B863BF"/>
    <w:rsid w:val="00B863E0"/>
    <w:rsid w:val="00B86409"/>
    <w:rsid w:val="00B864CE"/>
    <w:rsid w:val="00B86535"/>
    <w:rsid w:val="00B86613"/>
    <w:rsid w:val="00B86682"/>
    <w:rsid w:val="00B8672A"/>
    <w:rsid w:val="00B86811"/>
    <w:rsid w:val="00B868B6"/>
    <w:rsid w:val="00B86A46"/>
    <w:rsid w:val="00B86A47"/>
    <w:rsid w:val="00B86A81"/>
    <w:rsid w:val="00B86AF7"/>
    <w:rsid w:val="00B86BBB"/>
    <w:rsid w:val="00B86CB3"/>
    <w:rsid w:val="00B86ED5"/>
    <w:rsid w:val="00B871F6"/>
    <w:rsid w:val="00B87346"/>
    <w:rsid w:val="00B87383"/>
    <w:rsid w:val="00B874C5"/>
    <w:rsid w:val="00B876B4"/>
    <w:rsid w:val="00B87937"/>
    <w:rsid w:val="00B87A5E"/>
    <w:rsid w:val="00B87B1B"/>
    <w:rsid w:val="00B87BC3"/>
    <w:rsid w:val="00B87C37"/>
    <w:rsid w:val="00B87EBE"/>
    <w:rsid w:val="00B901A0"/>
    <w:rsid w:val="00B9031A"/>
    <w:rsid w:val="00B90894"/>
    <w:rsid w:val="00B90A67"/>
    <w:rsid w:val="00B90BAF"/>
    <w:rsid w:val="00B90C20"/>
    <w:rsid w:val="00B90D75"/>
    <w:rsid w:val="00B90DE7"/>
    <w:rsid w:val="00B90EE8"/>
    <w:rsid w:val="00B90F8F"/>
    <w:rsid w:val="00B910B0"/>
    <w:rsid w:val="00B9112F"/>
    <w:rsid w:val="00B9123B"/>
    <w:rsid w:val="00B91312"/>
    <w:rsid w:val="00B91316"/>
    <w:rsid w:val="00B916B8"/>
    <w:rsid w:val="00B9171D"/>
    <w:rsid w:val="00B91727"/>
    <w:rsid w:val="00B91B0D"/>
    <w:rsid w:val="00B923E0"/>
    <w:rsid w:val="00B92414"/>
    <w:rsid w:val="00B92430"/>
    <w:rsid w:val="00B92472"/>
    <w:rsid w:val="00B924B2"/>
    <w:rsid w:val="00B92A33"/>
    <w:rsid w:val="00B92A75"/>
    <w:rsid w:val="00B92D94"/>
    <w:rsid w:val="00B930E5"/>
    <w:rsid w:val="00B931B7"/>
    <w:rsid w:val="00B9332F"/>
    <w:rsid w:val="00B934C5"/>
    <w:rsid w:val="00B934EF"/>
    <w:rsid w:val="00B9350C"/>
    <w:rsid w:val="00B936A8"/>
    <w:rsid w:val="00B93A90"/>
    <w:rsid w:val="00B93AB7"/>
    <w:rsid w:val="00B93B78"/>
    <w:rsid w:val="00B93BA4"/>
    <w:rsid w:val="00B93F7F"/>
    <w:rsid w:val="00B93FDC"/>
    <w:rsid w:val="00B9405F"/>
    <w:rsid w:val="00B94103"/>
    <w:rsid w:val="00B94138"/>
    <w:rsid w:val="00B941D4"/>
    <w:rsid w:val="00B94262"/>
    <w:rsid w:val="00B944AE"/>
    <w:rsid w:val="00B946B0"/>
    <w:rsid w:val="00B94A6A"/>
    <w:rsid w:val="00B94AB7"/>
    <w:rsid w:val="00B94BD6"/>
    <w:rsid w:val="00B94CED"/>
    <w:rsid w:val="00B94D42"/>
    <w:rsid w:val="00B95499"/>
    <w:rsid w:val="00B954E7"/>
    <w:rsid w:val="00B956D8"/>
    <w:rsid w:val="00B957B7"/>
    <w:rsid w:val="00B958FF"/>
    <w:rsid w:val="00B959B0"/>
    <w:rsid w:val="00B95C25"/>
    <w:rsid w:val="00B95E7B"/>
    <w:rsid w:val="00B9600C"/>
    <w:rsid w:val="00B961A5"/>
    <w:rsid w:val="00B9635F"/>
    <w:rsid w:val="00B96559"/>
    <w:rsid w:val="00B96665"/>
    <w:rsid w:val="00B966F2"/>
    <w:rsid w:val="00B967DD"/>
    <w:rsid w:val="00B96A3C"/>
    <w:rsid w:val="00B96AFD"/>
    <w:rsid w:val="00B96DAC"/>
    <w:rsid w:val="00B97401"/>
    <w:rsid w:val="00B97498"/>
    <w:rsid w:val="00B97503"/>
    <w:rsid w:val="00B975AB"/>
    <w:rsid w:val="00B975AF"/>
    <w:rsid w:val="00B97990"/>
    <w:rsid w:val="00B97A63"/>
    <w:rsid w:val="00B97B7D"/>
    <w:rsid w:val="00B97BEB"/>
    <w:rsid w:val="00B97D31"/>
    <w:rsid w:val="00B97D69"/>
    <w:rsid w:val="00B97DED"/>
    <w:rsid w:val="00B97E66"/>
    <w:rsid w:val="00B97E83"/>
    <w:rsid w:val="00BA00C2"/>
    <w:rsid w:val="00BA00C9"/>
    <w:rsid w:val="00BA014E"/>
    <w:rsid w:val="00BA0536"/>
    <w:rsid w:val="00BA0587"/>
    <w:rsid w:val="00BA0AAB"/>
    <w:rsid w:val="00BA0DCC"/>
    <w:rsid w:val="00BA0F57"/>
    <w:rsid w:val="00BA1102"/>
    <w:rsid w:val="00BA12D4"/>
    <w:rsid w:val="00BA134D"/>
    <w:rsid w:val="00BA18B8"/>
    <w:rsid w:val="00BA1A9E"/>
    <w:rsid w:val="00BA1B64"/>
    <w:rsid w:val="00BA1BB5"/>
    <w:rsid w:val="00BA1C7A"/>
    <w:rsid w:val="00BA1DFB"/>
    <w:rsid w:val="00BA2146"/>
    <w:rsid w:val="00BA2611"/>
    <w:rsid w:val="00BA289F"/>
    <w:rsid w:val="00BA2A13"/>
    <w:rsid w:val="00BA2C47"/>
    <w:rsid w:val="00BA2ECE"/>
    <w:rsid w:val="00BA3011"/>
    <w:rsid w:val="00BA3086"/>
    <w:rsid w:val="00BA30F9"/>
    <w:rsid w:val="00BA3293"/>
    <w:rsid w:val="00BA363D"/>
    <w:rsid w:val="00BA3690"/>
    <w:rsid w:val="00BA378C"/>
    <w:rsid w:val="00BA37BF"/>
    <w:rsid w:val="00BA3810"/>
    <w:rsid w:val="00BA3924"/>
    <w:rsid w:val="00BA3A94"/>
    <w:rsid w:val="00BA3C3E"/>
    <w:rsid w:val="00BA3E51"/>
    <w:rsid w:val="00BA3EF9"/>
    <w:rsid w:val="00BA3F1C"/>
    <w:rsid w:val="00BA3F68"/>
    <w:rsid w:val="00BA3F82"/>
    <w:rsid w:val="00BA400A"/>
    <w:rsid w:val="00BA4015"/>
    <w:rsid w:val="00BA4332"/>
    <w:rsid w:val="00BA4964"/>
    <w:rsid w:val="00BA4B9C"/>
    <w:rsid w:val="00BA4BC5"/>
    <w:rsid w:val="00BA4CE6"/>
    <w:rsid w:val="00BA4CFA"/>
    <w:rsid w:val="00BA4EA1"/>
    <w:rsid w:val="00BA51BB"/>
    <w:rsid w:val="00BA5483"/>
    <w:rsid w:val="00BA57F7"/>
    <w:rsid w:val="00BA583E"/>
    <w:rsid w:val="00BA5B4C"/>
    <w:rsid w:val="00BA5CA2"/>
    <w:rsid w:val="00BA5D31"/>
    <w:rsid w:val="00BA5DCB"/>
    <w:rsid w:val="00BA60E8"/>
    <w:rsid w:val="00BA60FD"/>
    <w:rsid w:val="00BA622D"/>
    <w:rsid w:val="00BA624E"/>
    <w:rsid w:val="00BA634D"/>
    <w:rsid w:val="00BA6358"/>
    <w:rsid w:val="00BA6474"/>
    <w:rsid w:val="00BA64A4"/>
    <w:rsid w:val="00BA66A4"/>
    <w:rsid w:val="00BA66D1"/>
    <w:rsid w:val="00BA67A0"/>
    <w:rsid w:val="00BA67F4"/>
    <w:rsid w:val="00BA6853"/>
    <w:rsid w:val="00BA69F3"/>
    <w:rsid w:val="00BA6C94"/>
    <w:rsid w:val="00BA6E3E"/>
    <w:rsid w:val="00BA6F5D"/>
    <w:rsid w:val="00BA6FCB"/>
    <w:rsid w:val="00BA706B"/>
    <w:rsid w:val="00BA7241"/>
    <w:rsid w:val="00BA7258"/>
    <w:rsid w:val="00BA745E"/>
    <w:rsid w:val="00BA7930"/>
    <w:rsid w:val="00BA7A61"/>
    <w:rsid w:val="00BA7A9D"/>
    <w:rsid w:val="00BA7B89"/>
    <w:rsid w:val="00BA7E92"/>
    <w:rsid w:val="00BB0014"/>
    <w:rsid w:val="00BB0073"/>
    <w:rsid w:val="00BB0269"/>
    <w:rsid w:val="00BB0355"/>
    <w:rsid w:val="00BB035F"/>
    <w:rsid w:val="00BB03F6"/>
    <w:rsid w:val="00BB085E"/>
    <w:rsid w:val="00BB0B9A"/>
    <w:rsid w:val="00BB0D0C"/>
    <w:rsid w:val="00BB0F5D"/>
    <w:rsid w:val="00BB0FEC"/>
    <w:rsid w:val="00BB1104"/>
    <w:rsid w:val="00BB1272"/>
    <w:rsid w:val="00BB1360"/>
    <w:rsid w:val="00BB13C4"/>
    <w:rsid w:val="00BB13F2"/>
    <w:rsid w:val="00BB158A"/>
    <w:rsid w:val="00BB17DD"/>
    <w:rsid w:val="00BB18E9"/>
    <w:rsid w:val="00BB191D"/>
    <w:rsid w:val="00BB1A5D"/>
    <w:rsid w:val="00BB1F60"/>
    <w:rsid w:val="00BB2198"/>
    <w:rsid w:val="00BB21B9"/>
    <w:rsid w:val="00BB238C"/>
    <w:rsid w:val="00BB24F9"/>
    <w:rsid w:val="00BB2687"/>
    <w:rsid w:val="00BB286E"/>
    <w:rsid w:val="00BB2BBD"/>
    <w:rsid w:val="00BB2EE3"/>
    <w:rsid w:val="00BB30CF"/>
    <w:rsid w:val="00BB30E1"/>
    <w:rsid w:val="00BB31C9"/>
    <w:rsid w:val="00BB3545"/>
    <w:rsid w:val="00BB3798"/>
    <w:rsid w:val="00BB38A8"/>
    <w:rsid w:val="00BB3E4C"/>
    <w:rsid w:val="00BB422D"/>
    <w:rsid w:val="00BB432B"/>
    <w:rsid w:val="00BB437F"/>
    <w:rsid w:val="00BB4667"/>
    <w:rsid w:val="00BB4813"/>
    <w:rsid w:val="00BB491D"/>
    <w:rsid w:val="00BB4B7F"/>
    <w:rsid w:val="00BB4C5A"/>
    <w:rsid w:val="00BB4CAD"/>
    <w:rsid w:val="00BB4DAE"/>
    <w:rsid w:val="00BB4E7D"/>
    <w:rsid w:val="00BB4EEC"/>
    <w:rsid w:val="00BB4EEE"/>
    <w:rsid w:val="00BB532F"/>
    <w:rsid w:val="00BB5BAE"/>
    <w:rsid w:val="00BB5BD8"/>
    <w:rsid w:val="00BB5C03"/>
    <w:rsid w:val="00BB5C3B"/>
    <w:rsid w:val="00BB5C55"/>
    <w:rsid w:val="00BB5C86"/>
    <w:rsid w:val="00BB5F72"/>
    <w:rsid w:val="00BB60EE"/>
    <w:rsid w:val="00BB6290"/>
    <w:rsid w:val="00BB63AE"/>
    <w:rsid w:val="00BB647D"/>
    <w:rsid w:val="00BB6544"/>
    <w:rsid w:val="00BB666A"/>
    <w:rsid w:val="00BB6801"/>
    <w:rsid w:val="00BB6941"/>
    <w:rsid w:val="00BB6C4F"/>
    <w:rsid w:val="00BB6E65"/>
    <w:rsid w:val="00BB6F22"/>
    <w:rsid w:val="00BB6F30"/>
    <w:rsid w:val="00BB700E"/>
    <w:rsid w:val="00BB707E"/>
    <w:rsid w:val="00BB70F6"/>
    <w:rsid w:val="00BB724C"/>
    <w:rsid w:val="00BB7813"/>
    <w:rsid w:val="00BB7880"/>
    <w:rsid w:val="00BB7B50"/>
    <w:rsid w:val="00BB7B53"/>
    <w:rsid w:val="00BB7D00"/>
    <w:rsid w:val="00BB7D79"/>
    <w:rsid w:val="00BB7F1F"/>
    <w:rsid w:val="00BB7F3A"/>
    <w:rsid w:val="00BC0022"/>
    <w:rsid w:val="00BC014D"/>
    <w:rsid w:val="00BC0348"/>
    <w:rsid w:val="00BC04E9"/>
    <w:rsid w:val="00BC0511"/>
    <w:rsid w:val="00BC0648"/>
    <w:rsid w:val="00BC067C"/>
    <w:rsid w:val="00BC077F"/>
    <w:rsid w:val="00BC0BCC"/>
    <w:rsid w:val="00BC0D1D"/>
    <w:rsid w:val="00BC0DAD"/>
    <w:rsid w:val="00BC0DE6"/>
    <w:rsid w:val="00BC0DF4"/>
    <w:rsid w:val="00BC1190"/>
    <w:rsid w:val="00BC12EF"/>
    <w:rsid w:val="00BC13A0"/>
    <w:rsid w:val="00BC142D"/>
    <w:rsid w:val="00BC1648"/>
    <w:rsid w:val="00BC1A48"/>
    <w:rsid w:val="00BC1BE5"/>
    <w:rsid w:val="00BC1C7E"/>
    <w:rsid w:val="00BC1D4F"/>
    <w:rsid w:val="00BC1EC7"/>
    <w:rsid w:val="00BC1FB4"/>
    <w:rsid w:val="00BC21F3"/>
    <w:rsid w:val="00BC226C"/>
    <w:rsid w:val="00BC22C3"/>
    <w:rsid w:val="00BC2333"/>
    <w:rsid w:val="00BC23C9"/>
    <w:rsid w:val="00BC246F"/>
    <w:rsid w:val="00BC24CD"/>
    <w:rsid w:val="00BC26B8"/>
    <w:rsid w:val="00BC277C"/>
    <w:rsid w:val="00BC2ACA"/>
    <w:rsid w:val="00BC2B60"/>
    <w:rsid w:val="00BC2FC1"/>
    <w:rsid w:val="00BC3113"/>
    <w:rsid w:val="00BC321C"/>
    <w:rsid w:val="00BC33D5"/>
    <w:rsid w:val="00BC3C89"/>
    <w:rsid w:val="00BC3E4C"/>
    <w:rsid w:val="00BC3E79"/>
    <w:rsid w:val="00BC3E94"/>
    <w:rsid w:val="00BC41BB"/>
    <w:rsid w:val="00BC41CD"/>
    <w:rsid w:val="00BC4437"/>
    <w:rsid w:val="00BC462F"/>
    <w:rsid w:val="00BC4692"/>
    <w:rsid w:val="00BC4738"/>
    <w:rsid w:val="00BC48C5"/>
    <w:rsid w:val="00BC49AA"/>
    <w:rsid w:val="00BC4A62"/>
    <w:rsid w:val="00BC4B1D"/>
    <w:rsid w:val="00BC4CBA"/>
    <w:rsid w:val="00BC4D47"/>
    <w:rsid w:val="00BC4F1A"/>
    <w:rsid w:val="00BC4F4E"/>
    <w:rsid w:val="00BC4F97"/>
    <w:rsid w:val="00BC53B7"/>
    <w:rsid w:val="00BC560A"/>
    <w:rsid w:val="00BC56E5"/>
    <w:rsid w:val="00BC578B"/>
    <w:rsid w:val="00BC588E"/>
    <w:rsid w:val="00BC590F"/>
    <w:rsid w:val="00BC59B5"/>
    <w:rsid w:val="00BC5A53"/>
    <w:rsid w:val="00BC5A91"/>
    <w:rsid w:val="00BC5B7C"/>
    <w:rsid w:val="00BC5CC9"/>
    <w:rsid w:val="00BC5F6B"/>
    <w:rsid w:val="00BC6421"/>
    <w:rsid w:val="00BC6513"/>
    <w:rsid w:val="00BC65F2"/>
    <w:rsid w:val="00BC6788"/>
    <w:rsid w:val="00BC67A5"/>
    <w:rsid w:val="00BC687F"/>
    <w:rsid w:val="00BC6913"/>
    <w:rsid w:val="00BC6BAD"/>
    <w:rsid w:val="00BC6F14"/>
    <w:rsid w:val="00BC71EB"/>
    <w:rsid w:val="00BC739D"/>
    <w:rsid w:val="00BC73AC"/>
    <w:rsid w:val="00BC742F"/>
    <w:rsid w:val="00BC750F"/>
    <w:rsid w:val="00BC7620"/>
    <w:rsid w:val="00BC7711"/>
    <w:rsid w:val="00BC7ACE"/>
    <w:rsid w:val="00BC7CB1"/>
    <w:rsid w:val="00BC7D08"/>
    <w:rsid w:val="00BC7EB6"/>
    <w:rsid w:val="00BC7ED6"/>
    <w:rsid w:val="00BD01A1"/>
    <w:rsid w:val="00BD0325"/>
    <w:rsid w:val="00BD045E"/>
    <w:rsid w:val="00BD09DC"/>
    <w:rsid w:val="00BD0BCF"/>
    <w:rsid w:val="00BD0CE3"/>
    <w:rsid w:val="00BD0CF1"/>
    <w:rsid w:val="00BD0D7D"/>
    <w:rsid w:val="00BD0E0C"/>
    <w:rsid w:val="00BD0EA3"/>
    <w:rsid w:val="00BD0F8F"/>
    <w:rsid w:val="00BD0FDD"/>
    <w:rsid w:val="00BD10DC"/>
    <w:rsid w:val="00BD1243"/>
    <w:rsid w:val="00BD13D0"/>
    <w:rsid w:val="00BD1421"/>
    <w:rsid w:val="00BD169B"/>
    <w:rsid w:val="00BD172D"/>
    <w:rsid w:val="00BD1741"/>
    <w:rsid w:val="00BD18DB"/>
    <w:rsid w:val="00BD1932"/>
    <w:rsid w:val="00BD2015"/>
    <w:rsid w:val="00BD2033"/>
    <w:rsid w:val="00BD214D"/>
    <w:rsid w:val="00BD219C"/>
    <w:rsid w:val="00BD237B"/>
    <w:rsid w:val="00BD23C3"/>
    <w:rsid w:val="00BD23EF"/>
    <w:rsid w:val="00BD240E"/>
    <w:rsid w:val="00BD26C0"/>
    <w:rsid w:val="00BD2795"/>
    <w:rsid w:val="00BD2853"/>
    <w:rsid w:val="00BD2897"/>
    <w:rsid w:val="00BD2B70"/>
    <w:rsid w:val="00BD2E08"/>
    <w:rsid w:val="00BD2E1D"/>
    <w:rsid w:val="00BD2E2A"/>
    <w:rsid w:val="00BD2E2F"/>
    <w:rsid w:val="00BD2F9E"/>
    <w:rsid w:val="00BD3167"/>
    <w:rsid w:val="00BD32E5"/>
    <w:rsid w:val="00BD32FF"/>
    <w:rsid w:val="00BD3348"/>
    <w:rsid w:val="00BD342E"/>
    <w:rsid w:val="00BD3494"/>
    <w:rsid w:val="00BD351B"/>
    <w:rsid w:val="00BD3589"/>
    <w:rsid w:val="00BD38BA"/>
    <w:rsid w:val="00BD3AB3"/>
    <w:rsid w:val="00BD3B0F"/>
    <w:rsid w:val="00BD3C3B"/>
    <w:rsid w:val="00BD3F69"/>
    <w:rsid w:val="00BD42BC"/>
    <w:rsid w:val="00BD4464"/>
    <w:rsid w:val="00BD452D"/>
    <w:rsid w:val="00BD4537"/>
    <w:rsid w:val="00BD4694"/>
    <w:rsid w:val="00BD49E2"/>
    <w:rsid w:val="00BD4A0E"/>
    <w:rsid w:val="00BD4AE4"/>
    <w:rsid w:val="00BD4B99"/>
    <w:rsid w:val="00BD4D84"/>
    <w:rsid w:val="00BD4DD6"/>
    <w:rsid w:val="00BD4E00"/>
    <w:rsid w:val="00BD4E35"/>
    <w:rsid w:val="00BD4F82"/>
    <w:rsid w:val="00BD518E"/>
    <w:rsid w:val="00BD5225"/>
    <w:rsid w:val="00BD53C1"/>
    <w:rsid w:val="00BD53DC"/>
    <w:rsid w:val="00BD54AC"/>
    <w:rsid w:val="00BD56BA"/>
    <w:rsid w:val="00BD57F5"/>
    <w:rsid w:val="00BD58EE"/>
    <w:rsid w:val="00BD5912"/>
    <w:rsid w:val="00BD5961"/>
    <w:rsid w:val="00BD5CFB"/>
    <w:rsid w:val="00BD5F0F"/>
    <w:rsid w:val="00BD6131"/>
    <w:rsid w:val="00BD6768"/>
    <w:rsid w:val="00BD6A63"/>
    <w:rsid w:val="00BD6B96"/>
    <w:rsid w:val="00BD6D14"/>
    <w:rsid w:val="00BD6D8A"/>
    <w:rsid w:val="00BD6EFC"/>
    <w:rsid w:val="00BD6FFB"/>
    <w:rsid w:val="00BD7160"/>
    <w:rsid w:val="00BD75DB"/>
    <w:rsid w:val="00BD77CB"/>
    <w:rsid w:val="00BD78BC"/>
    <w:rsid w:val="00BD7B95"/>
    <w:rsid w:val="00BD7C32"/>
    <w:rsid w:val="00BD7D88"/>
    <w:rsid w:val="00BE014D"/>
    <w:rsid w:val="00BE0208"/>
    <w:rsid w:val="00BE031E"/>
    <w:rsid w:val="00BE063B"/>
    <w:rsid w:val="00BE0671"/>
    <w:rsid w:val="00BE06CB"/>
    <w:rsid w:val="00BE0910"/>
    <w:rsid w:val="00BE0ADC"/>
    <w:rsid w:val="00BE0C7A"/>
    <w:rsid w:val="00BE0DFA"/>
    <w:rsid w:val="00BE0E8C"/>
    <w:rsid w:val="00BE0F52"/>
    <w:rsid w:val="00BE0F98"/>
    <w:rsid w:val="00BE1357"/>
    <w:rsid w:val="00BE15DD"/>
    <w:rsid w:val="00BE15F5"/>
    <w:rsid w:val="00BE1621"/>
    <w:rsid w:val="00BE1B1B"/>
    <w:rsid w:val="00BE1CF0"/>
    <w:rsid w:val="00BE1D5F"/>
    <w:rsid w:val="00BE2029"/>
    <w:rsid w:val="00BE20B7"/>
    <w:rsid w:val="00BE2134"/>
    <w:rsid w:val="00BE2502"/>
    <w:rsid w:val="00BE25BD"/>
    <w:rsid w:val="00BE25F5"/>
    <w:rsid w:val="00BE2A04"/>
    <w:rsid w:val="00BE2ADD"/>
    <w:rsid w:val="00BE2C73"/>
    <w:rsid w:val="00BE2E1B"/>
    <w:rsid w:val="00BE2E53"/>
    <w:rsid w:val="00BE30C6"/>
    <w:rsid w:val="00BE30C8"/>
    <w:rsid w:val="00BE3105"/>
    <w:rsid w:val="00BE33D9"/>
    <w:rsid w:val="00BE36E8"/>
    <w:rsid w:val="00BE370B"/>
    <w:rsid w:val="00BE3A1C"/>
    <w:rsid w:val="00BE3C56"/>
    <w:rsid w:val="00BE3CFC"/>
    <w:rsid w:val="00BE3F5F"/>
    <w:rsid w:val="00BE3FA6"/>
    <w:rsid w:val="00BE42ED"/>
    <w:rsid w:val="00BE43F3"/>
    <w:rsid w:val="00BE460F"/>
    <w:rsid w:val="00BE463E"/>
    <w:rsid w:val="00BE4699"/>
    <w:rsid w:val="00BE46AA"/>
    <w:rsid w:val="00BE4721"/>
    <w:rsid w:val="00BE477A"/>
    <w:rsid w:val="00BE4E4A"/>
    <w:rsid w:val="00BE4FCA"/>
    <w:rsid w:val="00BE5043"/>
    <w:rsid w:val="00BE5085"/>
    <w:rsid w:val="00BE513D"/>
    <w:rsid w:val="00BE5229"/>
    <w:rsid w:val="00BE528B"/>
    <w:rsid w:val="00BE5298"/>
    <w:rsid w:val="00BE52C6"/>
    <w:rsid w:val="00BE5303"/>
    <w:rsid w:val="00BE54B0"/>
    <w:rsid w:val="00BE578C"/>
    <w:rsid w:val="00BE593A"/>
    <w:rsid w:val="00BE5A25"/>
    <w:rsid w:val="00BE5B03"/>
    <w:rsid w:val="00BE5F11"/>
    <w:rsid w:val="00BE5F31"/>
    <w:rsid w:val="00BE5F4A"/>
    <w:rsid w:val="00BE5FD9"/>
    <w:rsid w:val="00BE6467"/>
    <w:rsid w:val="00BE6808"/>
    <w:rsid w:val="00BE69F9"/>
    <w:rsid w:val="00BE6AA3"/>
    <w:rsid w:val="00BE6B9B"/>
    <w:rsid w:val="00BE6C7D"/>
    <w:rsid w:val="00BE6D09"/>
    <w:rsid w:val="00BE6D6A"/>
    <w:rsid w:val="00BE6EF2"/>
    <w:rsid w:val="00BE6FC1"/>
    <w:rsid w:val="00BE70EB"/>
    <w:rsid w:val="00BE717E"/>
    <w:rsid w:val="00BE71B2"/>
    <w:rsid w:val="00BE71FC"/>
    <w:rsid w:val="00BE7217"/>
    <w:rsid w:val="00BE76B6"/>
    <w:rsid w:val="00BE78EE"/>
    <w:rsid w:val="00BE7BDF"/>
    <w:rsid w:val="00BE7CC9"/>
    <w:rsid w:val="00BE7E59"/>
    <w:rsid w:val="00BF0016"/>
    <w:rsid w:val="00BF0276"/>
    <w:rsid w:val="00BF05D9"/>
    <w:rsid w:val="00BF06B6"/>
    <w:rsid w:val="00BF076F"/>
    <w:rsid w:val="00BF0862"/>
    <w:rsid w:val="00BF088F"/>
    <w:rsid w:val="00BF0A03"/>
    <w:rsid w:val="00BF0B03"/>
    <w:rsid w:val="00BF0D56"/>
    <w:rsid w:val="00BF1168"/>
    <w:rsid w:val="00BF1469"/>
    <w:rsid w:val="00BF1702"/>
    <w:rsid w:val="00BF18F7"/>
    <w:rsid w:val="00BF1A29"/>
    <w:rsid w:val="00BF1B1A"/>
    <w:rsid w:val="00BF2215"/>
    <w:rsid w:val="00BF2290"/>
    <w:rsid w:val="00BF22B7"/>
    <w:rsid w:val="00BF22E7"/>
    <w:rsid w:val="00BF24E2"/>
    <w:rsid w:val="00BF2689"/>
    <w:rsid w:val="00BF2781"/>
    <w:rsid w:val="00BF2C22"/>
    <w:rsid w:val="00BF2ED8"/>
    <w:rsid w:val="00BF2F16"/>
    <w:rsid w:val="00BF2FA0"/>
    <w:rsid w:val="00BF3017"/>
    <w:rsid w:val="00BF343A"/>
    <w:rsid w:val="00BF34AE"/>
    <w:rsid w:val="00BF363B"/>
    <w:rsid w:val="00BF3666"/>
    <w:rsid w:val="00BF36DD"/>
    <w:rsid w:val="00BF3960"/>
    <w:rsid w:val="00BF3B5D"/>
    <w:rsid w:val="00BF3C62"/>
    <w:rsid w:val="00BF3CC4"/>
    <w:rsid w:val="00BF3D23"/>
    <w:rsid w:val="00BF3E63"/>
    <w:rsid w:val="00BF3E87"/>
    <w:rsid w:val="00BF3F78"/>
    <w:rsid w:val="00BF40CE"/>
    <w:rsid w:val="00BF4198"/>
    <w:rsid w:val="00BF433F"/>
    <w:rsid w:val="00BF4376"/>
    <w:rsid w:val="00BF43FF"/>
    <w:rsid w:val="00BF44C7"/>
    <w:rsid w:val="00BF4657"/>
    <w:rsid w:val="00BF4AAC"/>
    <w:rsid w:val="00BF4BA9"/>
    <w:rsid w:val="00BF4C84"/>
    <w:rsid w:val="00BF4E14"/>
    <w:rsid w:val="00BF4F5E"/>
    <w:rsid w:val="00BF5286"/>
    <w:rsid w:val="00BF536B"/>
    <w:rsid w:val="00BF53F1"/>
    <w:rsid w:val="00BF55C7"/>
    <w:rsid w:val="00BF57A5"/>
    <w:rsid w:val="00BF57D4"/>
    <w:rsid w:val="00BF584A"/>
    <w:rsid w:val="00BF5A5F"/>
    <w:rsid w:val="00BF5C3E"/>
    <w:rsid w:val="00BF6039"/>
    <w:rsid w:val="00BF61A8"/>
    <w:rsid w:val="00BF624B"/>
    <w:rsid w:val="00BF6445"/>
    <w:rsid w:val="00BF6453"/>
    <w:rsid w:val="00BF653E"/>
    <w:rsid w:val="00BF6EB8"/>
    <w:rsid w:val="00BF6EE3"/>
    <w:rsid w:val="00BF6F16"/>
    <w:rsid w:val="00BF70DB"/>
    <w:rsid w:val="00BF713B"/>
    <w:rsid w:val="00BF7268"/>
    <w:rsid w:val="00BF7431"/>
    <w:rsid w:val="00BF74C8"/>
    <w:rsid w:val="00BF7549"/>
    <w:rsid w:val="00BF7585"/>
    <w:rsid w:val="00BF7804"/>
    <w:rsid w:val="00BF7817"/>
    <w:rsid w:val="00BF7A4A"/>
    <w:rsid w:val="00BF7AF4"/>
    <w:rsid w:val="00BF7C08"/>
    <w:rsid w:val="00BF7F88"/>
    <w:rsid w:val="00BF7FFC"/>
    <w:rsid w:val="00C00096"/>
    <w:rsid w:val="00C001A7"/>
    <w:rsid w:val="00C001EF"/>
    <w:rsid w:val="00C002B2"/>
    <w:rsid w:val="00C005C6"/>
    <w:rsid w:val="00C0082D"/>
    <w:rsid w:val="00C008B0"/>
    <w:rsid w:val="00C009D1"/>
    <w:rsid w:val="00C00E19"/>
    <w:rsid w:val="00C00E25"/>
    <w:rsid w:val="00C00EA0"/>
    <w:rsid w:val="00C00F39"/>
    <w:rsid w:val="00C0100E"/>
    <w:rsid w:val="00C0113C"/>
    <w:rsid w:val="00C01248"/>
    <w:rsid w:val="00C013F2"/>
    <w:rsid w:val="00C013FB"/>
    <w:rsid w:val="00C0144E"/>
    <w:rsid w:val="00C01858"/>
    <w:rsid w:val="00C0189B"/>
    <w:rsid w:val="00C018EB"/>
    <w:rsid w:val="00C019C5"/>
    <w:rsid w:val="00C01A8E"/>
    <w:rsid w:val="00C01BA2"/>
    <w:rsid w:val="00C01E7E"/>
    <w:rsid w:val="00C0206F"/>
    <w:rsid w:val="00C021DD"/>
    <w:rsid w:val="00C0236C"/>
    <w:rsid w:val="00C023BA"/>
    <w:rsid w:val="00C023BE"/>
    <w:rsid w:val="00C02409"/>
    <w:rsid w:val="00C024FF"/>
    <w:rsid w:val="00C026E4"/>
    <w:rsid w:val="00C02744"/>
    <w:rsid w:val="00C02834"/>
    <w:rsid w:val="00C0293E"/>
    <w:rsid w:val="00C029D3"/>
    <w:rsid w:val="00C02B70"/>
    <w:rsid w:val="00C02BB6"/>
    <w:rsid w:val="00C02BD5"/>
    <w:rsid w:val="00C02C45"/>
    <w:rsid w:val="00C02C46"/>
    <w:rsid w:val="00C02E2B"/>
    <w:rsid w:val="00C02FEC"/>
    <w:rsid w:val="00C03072"/>
    <w:rsid w:val="00C0308B"/>
    <w:rsid w:val="00C03242"/>
    <w:rsid w:val="00C0329C"/>
    <w:rsid w:val="00C032C5"/>
    <w:rsid w:val="00C03543"/>
    <w:rsid w:val="00C035C9"/>
    <w:rsid w:val="00C035EE"/>
    <w:rsid w:val="00C03857"/>
    <w:rsid w:val="00C03A9C"/>
    <w:rsid w:val="00C03B94"/>
    <w:rsid w:val="00C03B96"/>
    <w:rsid w:val="00C03D15"/>
    <w:rsid w:val="00C03FAA"/>
    <w:rsid w:val="00C040A1"/>
    <w:rsid w:val="00C040D2"/>
    <w:rsid w:val="00C04161"/>
    <w:rsid w:val="00C04256"/>
    <w:rsid w:val="00C04362"/>
    <w:rsid w:val="00C043D7"/>
    <w:rsid w:val="00C045BB"/>
    <w:rsid w:val="00C04605"/>
    <w:rsid w:val="00C04668"/>
    <w:rsid w:val="00C04797"/>
    <w:rsid w:val="00C048C1"/>
    <w:rsid w:val="00C048F6"/>
    <w:rsid w:val="00C0494D"/>
    <w:rsid w:val="00C049BA"/>
    <w:rsid w:val="00C04BAA"/>
    <w:rsid w:val="00C04CA1"/>
    <w:rsid w:val="00C05132"/>
    <w:rsid w:val="00C05422"/>
    <w:rsid w:val="00C05509"/>
    <w:rsid w:val="00C05586"/>
    <w:rsid w:val="00C057F4"/>
    <w:rsid w:val="00C05932"/>
    <w:rsid w:val="00C0595F"/>
    <w:rsid w:val="00C0599E"/>
    <w:rsid w:val="00C05B86"/>
    <w:rsid w:val="00C05BEB"/>
    <w:rsid w:val="00C05DF6"/>
    <w:rsid w:val="00C0601C"/>
    <w:rsid w:val="00C0614B"/>
    <w:rsid w:val="00C062C4"/>
    <w:rsid w:val="00C062E5"/>
    <w:rsid w:val="00C0630A"/>
    <w:rsid w:val="00C06345"/>
    <w:rsid w:val="00C0652B"/>
    <w:rsid w:val="00C066E0"/>
    <w:rsid w:val="00C06767"/>
    <w:rsid w:val="00C06908"/>
    <w:rsid w:val="00C06A54"/>
    <w:rsid w:val="00C06B88"/>
    <w:rsid w:val="00C06D8D"/>
    <w:rsid w:val="00C06E89"/>
    <w:rsid w:val="00C07004"/>
    <w:rsid w:val="00C0703D"/>
    <w:rsid w:val="00C07138"/>
    <w:rsid w:val="00C07264"/>
    <w:rsid w:val="00C0754C"/>
    <w:rsid w:val="00C07829"/>
    <w:rsid w:val="00C079DC"/>
    <w:rsid w:val="00C07A0A"/>
    <w:rsid w:val="00C07C3A"/>
    <w:rsid w:val="00C07CC3"/>
    <w:rsid w:val="00C07DA5"/>
    <w:rsid w:val="00C07DFF"/>
    <w:rsid w:val="00C07E4D"/>
    <w:rsid w:val="00C07EB2"/>
    <w:rsid w:val="00C101B2"/>
    <w:rsid w:val="00C10314"/>
    <w:rsid w:val="00C1036A"/>
    <w:rsid w:val="00C1042A"/>
    <w:rsid w:val="00C104A0"/>
    <w:rsid w:val="00C10595"/>
    <w:rsid w:val="00C10626"/>
    <w:rsid w:val="00C10774"/>
    <w:rsid w:val="00C1084D"/>
    <w:rsid w:val="00C109E1"/>
    <w:rsid w:val="00C109FC"/>
    <w:rsid w:val="00C10CB2"/>
    <w:rsid w:val="00C10E76"/>
    <w:rsid w:val="00C10EE7"/>
    <w:rsid w:val="00C10FF0"/>
    <w:rsid w:val="00C113F3"/>
    <w:rsid w:val="00C11603"/>
    <w:rsid w:val="00C1165E"/>
    <w:rsid w:val="00C118E7"/>
    <w:rsid w:val="00C119BE"/>
    <w:rsid w:val="00C11BD1"/>
    <w:rsid w:val="00C11BDA"/>
    <w:rsid w:val="00C11D06"/>
    <w:rsid w:val="00C11D48"/>
    <w:rsid w:val="00C11F81"/>
    <w:rsid w:val="00C11FDF"/>
    <w:rsid w:val="00C12110"/>
    <w:rsid w:val="00C121C9"/>
    <w:rsid w:val="00C1268E"/>
    <w:rsid w:val="00C1272E"/>
    <w:rsid w:val="00C12BA3"/>
    <w:rsid w:val="00C12D80"/>
    <w:rsid w:val="00C12E6B"/>
    <w:rsid w:val="00C12F76"/>
    <w:rsid w:val="00C12FAC"/>
    <w:rsid w:val="00C12FBB"/>
    <w:rsid w:val="00C1309A"/>
    <w:rsid w:val="00C133CB"/>
    <w:rsid w:val="00C134C7"/>
    <w:rsid w:val="00C13938"/>
    <w:rsid w:val="00C13B3D"/>
    <w:rsid w:val="00C13BEA"/>
    <w:rsid w:val="00C13EC5"/>
    <w:rsid w:val="00C13F39"/>
    <w:rsid w:val="00C14021"/>
    <w:rsid w:val="00C14104"/>
    <w:rsid w:val="00C14125"/>
    <w:rsid w:val="00C14343"/>
    <w:rsid w:val="00C143E5"/>
    <w:rsid w:val="00C14651"/>
    <w:rsid w:val="00C146A4"/>
    <w:rsid w:val="00C14774"/>
    <w:rsid w:val="00C147E1"/>
    <w:rsid w:val="00C1485D"/>
    <w:rsid w:val="00C14B87"/>
    <w:rsid w:val="00C1514C"/>
    <w:rsid w:val="00C15253"/>
    <w:rsid w:val="00C15479"/>
    <w:rsid w:val="00C154BF"/>
    <w:rsid w:val="00C15697"/>
    <w:rsid w:val="00C157E7"/>
    <w:rsid w:val="00C15827"/>
    <w:rsid w:val="00C1583E"/>
    <w:rsid w:val="00C15C48"/>
    <w:rsid w:val="00C15CE9"/>
    <w:rsid w:val="00C15F66"/>
    <w:rsid w:val="00C16190"/>
    <w:rsid w:val="00C16372"/>
    <w:rsid w:val="00C16A5B"/>
    <w:rsid w:val="00C16E2E"/>
    <w:rsid w:val="00C16E51"/>
    <w:rsid w:val="00C16F83"/>
    <w:rsid w:val="00C170ED"/>
    <w:rsid w:val="00C17163"/>
    <w:rsid w:val="00C172CA"/>
    <w:rsid w:val="00C17316"/>
    <w:rsid w:val="00C1737D"/>
    <w:rsid w:val="00C1744B"/>
    <w:rsid w:val="00C174D7"/>
    <w:rsid w:val="00C174FE"/>
    <w:rsid w:val="00C17587"/>
    <w:rsid w:val="00C175BA"/>
    <w:rsid w:val="00C17896"/>
    <w:rsid w:val="00C178EB"/>
    <w:rsid w:val="00C17AC9"/>
    <w:rsid w:val="00C17B8A"/>
    <w:rsid w:val="00C17E41"/>
    <w:rsid w:val="00C17EA0"/>
    <w:rsid w:val="00C17EC8"/>
    <w:rsid w:val="00C2016A"/>
    <w:rsid w:val="00C20254"/>
    <w:rsid w:val="00C20391"/>
    <w:rsid w:val="00C203B6"/>
    <w:rsid w:val="00C205F3"/>
    <w:rsid w:val="00C20671"/>
    <w:rsid w:val="00C20C33"/>
    <w:rsid w:val="00C20DC1"/>
    <w:rsid w:val="00C20E0A"/>
    <w:rsid w:val="00C20F88"/>
    <w:rsid w:val="00C210C4"/>
    <w:rsid w:val="00C210D7"/>
    <w:rsid w:val="00C21488"/>
    <w:rsid w:val="00C215C9"/>
    <w:rsid w:val="00C2164D"/>
    <w:rsid w:val="00C216E1"/>
    <w:rsid w:val="00C21785"/>
    <w:rsid w:val="00C2180F"/>
    <w:rsid w:val="00C2190F"/>
    <w:rsid w:val="00C21B4D"/>
    <w:rsid w:val="00C21C53"/>
    <w:rsid w:val="00C21C67"/>
    <w:rsid w:val="00C21C92"/>
    <w:rsid w:val="00C21EB4"/>
    <w:rsid w:val="00C21F39"/>
    <w:rsid w:val="00C22150"/>
    <w:rsid w:val="00C22375"/>
    <w:rsid w:val="00C224F1"/>
    <w:rsid w:val="00C227B3"/>
    <w:rsid w:val="00C2289B"/>
    <w:rsid w:val="00C22B98"/>
    <w:rsid w:val="00C2319E"/>
    <w:rsid w:val="00C23264"/>
    <w:rsid w:val="00C23790"/>
    <w:rsid w:val="00C23B52"/>
    <w:rsid w:val="00C23BFC"/>
    <w:rsid w:val="00C23CEB"/>
    <w:rsid w:val="00C23D34"/>
    <w:rsid w:val="00C23D6B"/>
    <w:rsid w:val="00C23FA1"/>
    <w:rsid w:val="00C24083"/>
    <w:rsid w:val="00C242C9"/>
    <w:rsid w:val="00C243BF"/>
    <w:rsid w:val="00C24421"/>
    <w:rsid w:val="00C2443A"/>
    <w:rsid w:val="00C24608"/>
    <w:rsid w:val="00C24616"/>
    <w:rsid w:val="00C2488A"/>
    <w:rsid w:val="00C248FA"/>
    <w:rsid w:val="00C24CC3"/>
    <w:rsid w:val="00C24F30"/>
    <w:rsid w:val="00C24F95"/>
    <w:rsid w:val="00C253C3"/>
    <w:rsid w:val="00C25597"/>
    <w:rsid w:val="00C25608"/>
    <w:rsid w:val="00C258F4"/>
    <w:rsid w:val="00C259A6"/>
    <w:rsid w:val="00C25CE4"/>
    <w:rsid w:val="00C25D9A"/>
    <w:rsid w:val="00C25EB4"/>
    <w:rsid w:val="00C26208"/>
    <w:rsid w:val="00C26280"/>
    <w:rsid w:val="00C267BC"/>
    <w:rsid w:val="00C26C16"/>
    <w:rsid w:val="00C2735A"/>
    <w:rsid w:val="00C27380"/>
    <w:rsid w:val="00C274D3"/>
    <w:rsid w:val="00C27846"/>
    <w:rsid w:val="00C2797D"/>
    <w:rsid w:val="00C27A29"/>
    <w:rsid w:val="00C27CA0"/>
    <w:rsid w:val="00C27CAA"/>
    <w:rsid w:val="00C27D4A"/>
    <w:rsid w:val="00C27E74"/>
    <w:rsid w:val="00C27F6E"/>
    <w:rsid w:val="00C30126"/>
    <w:rsid w:val="00C30152"/>
    <w:rsid w:val="00C30221"/>
    <w:rsid w:val="00C30636"/>
    <w:rsid w:val="00C308CE"/>
    <w:rsid w:val="00C308EF"/>
    <w:rsid w:val="00C309F1"/>
    <w:rsid w:val="00C30A63"/>
    <w:rsid w:val="00C30DB2"/>
    <w:rsid w:val="00C30DCF"/>
    <w:rsid w:val="00C30E2D"/>
    <w:rsid w:val="00C30E33"/>
    <w:rsid w:val="00C31634"/>
    <w:rsid w:val="00C31674"/>
    <w:rsid w:val="00C31781"/>
    <w:rsid w:val="00C31A7D"/>
    <w:rsid w:val="00C31B18"/>
    <w:rsid w:val="00C31B59"/>
    <w:rsid w:val="00C31DB7"/>
    <w:rsid w:val="00C31E03"/>
    <w:rsid w:val="00C31F96"/>
    <w:rsid w:val="00C32111"/>
    <w:rsid w:val="00C321BF"/>
    <w:rsid w:val="00C3234D"/>
    <w:rsid w:val="00C32579"/>
    <w:rsid w:val="00C3283E"/>
    <w:rsid w:val="00C328D2"/>
    <w:rsid w:val="00C329A2"/>
    <w:rsid w:val="00C32A6B"/>
    <w:rsid w:val="00C32A8D"/>
    <w:rsid w:val="00C32B5F"/>
    <w:rsid w:val="00C32BAD"/>
    <w:rsid w:val="00C32E4B"/>
    <w:rsid w:val="00C32E6A"/>
    <w:rsid w:val="00C33182"/>
    <w:rsid w:val="00C33206"/>
    <w:rsid w:val="00C3320B"/>
    <w:rsid w:val="00C333B7"/>
    <w:rsid w:val="00C33514"/>
    <w:rsid w:val="00C33588"/>
    <w:rsid w:val="00C3390B"/>
    <w:rsid w:val="00C33AD9"/>
    <w:rsid w:val="00C33EB0"/>
    <w:rsid w:val="00C34561"/>
    <w:rsid w:val="00C345B3"/>
    <w:rsid w:val="00C34688"/>
    <w:rsid w:val="00C346F3"/>
    <w:rsid w:val="00C34776"/>
    <w:rsid w:val="00C34850"/>
    <w:rsid w:val="00C349AE"/>
    <w:rsid w:val="00C34A32"/>
    <w:rsid w:val="00C34BB6"/>
    <w:rsid w:val="00C3517A"/>
    <w:rsid w:val="00C35284"/>
    <w:rsid w:val="00C353BA"/>
    <w:rsid w:val="00C353DF"/>
    <w:rsid w:val="00C35464"/>
    <w:rsid w:val="00C3569A"/>
    <w:rsid w:val="00C3575B"/>
    <w:rsid w:val="00C357A0"/>
    <w:rsid w:val="00C3580E"/>
    <w:rsid w:val="00C358EF"/>
    <w:rsid w:val="00C3597E"/>
    <w:rsid w:val="00C35AE5"/>
    <w:rsid w:val="00C35BAB"/>
    <w:rsid w:val="00C35C59"/>
    <w:rsid w:val="00C35FA7"/>
    <w:rsid w:val="00C3620B"/>
    <w:rsid w:val="00C3688F"/>
    <w:rsid w:val="00C3690A"/>
    <w:rsid w:val="00C36FC7"/>
    <w:rsid w:val="00C37046"/>
    <w:rsid w:val="00C371B0"/>
    <w:rsid w:val="00C373D6"/>
    <w:rsid w:val="00C375B1"/>
    <w:rsid w:val="00C375D4"/>
    <w:rsid w:val="00C376EE"/>
    <w:rsid w:val="00C3774E"/>
    <w:rsid w:val="00C3776C"/>
    <w:rsid w:val="00C3778F"/>
    <w:rsid w:val="00C3797E"/>
    <w:rsid w:val="00C379C1"/>
    <w:rsid w:val="00C37A1F"/>
    <w:rsid w:val="00C37A4C"/>
    <w:rsid w:val="00C37B2A"/>
    <w:rsid w:val="00C37C51"/>
    <w:rsid w:val="00C37C7D"/>
    <w:rsid w:val="00C37DC0"/>
    <w:rsid w:val="00C37E25"/>
    <w:rsid w:val="00C37EDC"/>
    <w:rsid w:val="00C37FA5"/>
    <w:rsid w:val="00C400C1"/>
    <w:rsid w:val="00C400E8"/>
    <w:rsid w:val="00C401FB"/>
    <w:rsid w:val="00C40249"/>
    <w:rsid w:val="00C404A6"/>
    <w:rsid w:val="00C40546"/>
    <w:rsid w:val="00C40584"/>
    <w:rsid w:val="00C40BCC"/>
    <w:rsid w:val="00C40C89"/>
    <w:rsid w:val="00C40D2C"/>
    <w:rsid w:val="00C40D78"/>
    <w:rsid w:val="00C40F0A"/>
    <w:rsid w:val="00C40F4C"/>
    <w:rsid w:val="00C40FC3"/>
    <w:rsid w:val="00C41389"/>
    <w:rsid w:val="00C414C4"/>
    <w:rsid w:val="00C41608"/>
    <w:rsid w:val="00C41676"/>
    <w:rsid w:val="00C41826"/>
    <w:rsid w:val="00C41B2D"/>
    <w:rsid w:val="00C41D9E"/>
    <w:rsid w:val="00C41DD8"/>
    <w:rsid w:val="00C41E45"/>
    <w:rsid w:val="00C41FB4"/>
    <w:rsid w:val="00C42120"/>
    <w:rsid w:val="00C42480"/>
    <w:rsid w:val="00C42554"/>
    <w:rsid w:val="00C426EE"/>
    <w:rsid w:val="00C428A1"/>
    <w:rsid w:val="00C4296B"/>
    <w:rsid w:val="00C42978"/>
    <w:rsid w:val="00C42DAB"/>
    <w:rsid w:val="00C43101"/>
    <w:rsid w:val="00C43968"/>
    <w:rsid w:val="00C43B31"/>
    <w:rsid w:val="00C43D72"/>
    <w:rsid w:val="00C43F94"/>
    <w:rsid w:val="00C43FD5"/>
    <w:rsid w:val="00C440C7"/>
    <w:rsid w:val="00C440EB"/>
    <w:rsid w:val="00C442E9"/>
    <w:rsid w:val="00C44363"/>
    <w:rsid w:val="00C443E4"/>
    <w:rsid w:val="00C4442A"/>
    <w:rsid w:val="00C4470E"/>
    <w:rsid w:val="00C44755"/>
    <w:rsid w:val="00C4481D"/>
    <w:rsid w:val="00C448C2"/>
    <w:rsid w:val="00C449B0"/>
    <w:rsid w:val="00C44B40"/>
    <w:rsid w:val="00C44BB3"/>
    <w:rsid w:val="00C44D44"/>
    <w:rsid w:val="00C44E38"/>
    <w:rsid w:val="00C44FEA"/>
    <w:rsid w:val="00C452AA"/>
    <w:rsid w:val="00C45527"/>
    <w:rsid w:val="00C455B1"/>
    <w:rsid w:val="00C45627"/>
    <w:rsid w:val="00C45935"/>
    <w:rsid w:val="00C459B5"/>
    <w:rsid w:val="00C45BA9"/>
    <w:rsid w:val="00C45C18"/>
    <w:rsid w:val="00C45D79"/>
    <w:rsid w:val="00C461C9"/>
    <w:rsid w:val="00C46280"/>
    <w:rsid w:val="00C462EB"/>
    <w:rsid w:val="00C46650"/>
    <w:rsid w:val="00C4688A"/>
    <w:rsid w:val="00C469D2"/>
    <w:rsid w:val="00C46BA3"/>
    <w:rsid w:val="00C46E40"/>
    <w:rsid w:val="00C470E9"/>
    <w:rsid w:val="00C4720E"/>
    <w:rsid w:val="00C472CC"/>
    <w:rsid w:val="00C47565"/>
    <w:rsid w:val="00C47D52"/>
    <w:rsid w:val="00C47F0C"/>
    <w:rsid w:val="00C47F69"/>
    <w:rsid w:val="00C5003F"/>
    <w:rsid w:val="00C503D5"/>
    <w:rsid w:val="00C50523"/>
    <w:rsid w:val="00C505F8"/>
    <w:rsid w:val="00C50610"/>
    <w:rsid w:val="00C50AC1"/>
    <w:rsid w:val="00C50B46"/>
    <w:rsid w:val="00C50B73"/>
    <w:rsid w:val="00C50BA8"/>
    <w:rsid w:val="00C50CDC"/>
    <w:rsid w:val="00C50FA7"/>
    <w:rsid w:val="00C50FB9"/>
    <w:rsid w:val="00C5136D"/>
    <w:rsid w:val="00C51376"/>
    <w:rsid w:val="00C51581"/>
    <w:rsid w:val="00C515DE"/>
    <w:rsid w:val="00C5170C"/>
    <w:rsid w:val="00C5174C"/>
    <w:rsid w:val="00C5185A"/>
    <w:rsid w:val="00C51B86"/>
    <w:rsid w:val="00C51C86"/>
    <w:rsid w:val="00C51DF0"/>
    <w:rsid w:val="00C51FD3"/>
    <w:rsid w:val="00C5215A"/>
    <w:rsid w:val="00C5229A"/>
    <w:rsid w:val="00C5238C"/>
    <w:rsid w:val="00C5249E"/>
    <w:rsid w:val="00C525D9"/>
    <w:rsid w:val="00C52600"/>
    <w:rsid w:val="00C52801"/>
    <w:rsid w:val="00C52839"/>
    <w:rsid w:val="00C52841"/>
    <w:rsid w:val="00C5292B"/>
    <w:rsid w:val="00C52A22"/>
    <w:rsid w:val="00C52A48"/>
    <w:rsid w:val="00C52CE0"/>
    <w:rsid w:val="00C52E57"/>
    <w:rsid w:val="00C5305A"/>
    <w:rsid w:val="00C5313F"/>
    <w:rsid w:val="00C53485"/>
    <w:rsid w:val="00C53566"/>
    <w:rsid w:val="00C537A0"/>
    <w:rsid w:val="00C538DE"/>
    <w:rsid w:val="00C539FB"/>
    <w:rsid w:val="00C53A09"/>
    <w:rsid w:val="00C53AA1"/>
    <w:rsid w:val="00C53AA2"/>
    <w:rsid w:val="00C53B68"/>
    <w:rsid w:val="00C53B9E"/>
    <w:rsid w:val="00C53E9E"/>
    <w:rsid w:val="00C53EB1"/>
    <w:rsid w:val="00C53FD2"/>
    <w:rsid w:val="00C53FD9"/>
    <w:rsid w:val="00C5409B"/>
    <w:rsid w:val="00C5417A"/>
    <w:rsid w:val="00C541E3"/>
    <w:rsid w:val="00C54594"/>
    <w:rsid w:val="00C54658"/>
    <w:rsid w:val="00C549DF"/>
    <w:rsid w:val="00C54BA2"/>
    <w:rsid w:val="00C54CB8"/>
    <w:rsid w:val="00C54F3E"/>
    <w:rsid w:val="00C55081"/>
    <w:rsid w:val="00C5515E"/>
    <w:rsid w:val="00C5546C"/>
    <w:rsid w:val="00C55634"/>
    <w:rsid w:val="00C55D29"/>
    <w:rsid w:val="00C55D4B"/>
    <w:rsid w:val="00C55DEF"/>
    <w:rsid w:val="00C55FF2"/>
    <w:rsid w:val="00C56076"/>
    <w:rsid w:val="00C5626C"/>
    <w:rsid w:val="00C56384"/>
    <w:rsid w:val="00C568F4"/>
    <w:rsid w:val="00C569FA"/>
    <w:rsid w:val="00C56AA0"/>
    <w:rsid w:val="00C56AF3"/>
    <w:rsid w:val="00C56BFF"/>
    <w:rsid w:val="00C56C59"/>
    <w:rsid w:val="00C56CB4"/>
    <w:rsid w:val="00C56D2C"/>
    <w:rsid w:val="00C56F8F"/>
    <w:rsid w:val="00C571FA"/>
    <w:rsid w:val="00C572C3"/>
    <w:rsid w:val="00C574D1"/>
    <w:rsid w:val="00C576E6"/>
    <w:rsid w:val="00C57754"/>
    <w:rsid w:val="00C5783E"/>
    <w:rsid w:val="00C57A36"/>
    <w:rsid w:val="00C57D55"/>
    <w:rsid w:val="00C6020A"/>
    <w:rsid w:val="00C602BF"/>
    <w:rsid w:val="00C6033E"/>
    <w:rsid w:val="00C6038C"/>
    <w:rsid w:val="00C60528"/>
    <w:rsid w:val="00C605BB"/>
    <w:rsid w:val="00C60618"/>
    <w:rsid w:val="00C606D5"/>
    <w:rsid w:val="00C6071A"/>
    <w:rsid w:val="00C60823"/>
    <w:rsid w:val="00C609DC"/>
    <w:rsid w:val="00C60A78"/>
    <w:rsid w:val="00C60AEA"/>
    <w:rsid w:val="00C60CE1"/>
    <w:rsid w:val="00C611DB"/>
    <w:rsid w:val="00C61396"/>
    <w:rsid w:val="00C6160C"/>
    <w:rsid w:val="00C61774"/>
    <w:rsid w:val="00C617B3"/>
    <w:rsid w:val="00C617E7"/>
    <w:rsid w:val="00C618AD"/>
    <w:rsid w:val="00C61CD5"/>
    <w:rsid w:val="00C61E3B"/>
    <w:rsid w:val="00C6201B"/>
    <w:rsid w:val="00C6203D"/>
    <w:rsid w:val="00C622F4"/>
    <w:rsid w:val="00C625DC"/>
    <w:rsid w:val="00C62663"/>
    <w:rsid w:val="00C6283F"/>
    <w:rsid w:val="00C62857"/>
    <w:rsid w:val="00C62948"/>
    <w:rsid w:val="00C62D6E"/>
    <w:rsid w:val="00C62F82"/>
    <w:rsid w:val="00C630C6"/>
    <w:rsid w:val="00C63182"/>
    <w:rsid w:val="00C63499"/>
    <w:rsid w:val="00C63588"/>
    <w:rsid w:val="00C63612"/>
    <w:rsid w:val="00C637D3"/>
    <w:rsid w:val="00C6395E"/>
    <w:rsid w:val="00C639CD"/>
    <w:rsid w:val="00C639F1"/>
    <w:rsid w:val="00C63A41"/>
    <w:rsid w:val="00C63EFD"/>
    <w:rsid w:val="00C64138"/>
    <w:rsid w:val="00C64260"/>
    <w:rsid w:val="00C646B7"/>
    <w:rsid w:val="00C64986"/>
    <w:rsid w:val="00C64A57"/>
    <w:rsid w:val="00C64B45"/>
    <w:rsid w:val="00C64BD1"/>
    <w:rsid w:val="00C64E70"/>
    <w:rsid w:val="00C6507D"/>
    <w:rsid w:val="00C6528C"/>
    <w:rsid w:val="00C654CB"/>
    <w:rsid w:val="00C654EF"/>
    <w:rsid w:val="00C65624"/>
    <w:rsid w:val="00C65688"/>
    <w:rsid w:val="00C656FC"/>
    <w:rsid w:val="00C6577C"/>
    <w:rsid w:val="00C658F8"/>
    <w:rsid w:val="00C65B4E"/>
    <w:rsid w:val="00C65B72"/>
    <w:rsid w:val="00C65D0E"/>
    <w:rsid w:val="00C65D3B"/>
    <w:rsid w:val="00C65E45"/>
    <w:rsid w:val="00C6604A"/>
    <w:rsid w:val="00C660EA"/>
    <w:rsid w:val="00C661B0"/>
    <w:rsid w:val="00C66545"/>
    <w:rsid w:val="00C6658D"/>
    <w:rsid w:val="00C6664E"/>
    <w:rsid w:val="00C667A7"/>
    <w:rsid w:val="00C66849"/>
    <w:rsid w:val="00C668A5"/>
    <w:rsid w:val="00C669D3"/>
    <w:rsid w:val="00C66A5A"/>
    <w:rsid w:val="00C66DC9"/>
    <w:rsid w:val="00C66E64"/>
    <w:rsid w:val="00C66FD3"/>
    <w:rsid w:val="00C67019"/>
    <w:rsid w:val="00C671F1"/>
    <w:rsid w:val="00C67301"/>
    <w:rsid w:val="00C67319"/>
    <w:rsid w:val="00C675E2"/>
    <w:rsid w:val="00C676A0"/>
    <w:rsid w:val="00C6771C"/>
    <w:rsid w:val="00C67909"/>
    <w:rsid w:val="00C67B94"/>
    <w:rsid w:val="00C67C02"/>
    <w:rsid w:val="00C67E26"/>
    <w:rsid w:val="00C67E62"/>
    <w:rsid w:val="00C701E6"/>
    <w:rsid w:val="00C70292"/>
    <w:rsid w:val="00C70318"/>
    <w:rsid w:val="00C703B1"/>
    <w:rsid w:val="00C707C6"/>
    <w:rsid w:val="00C707D0"/>
    <w:rsid w:val="00C7080D"/>
    <w:rsid w:val="00C70A4A"/>
    <w:rsid w:val="00C70D4A"/>
    <w:rsid w:val="00C70DAF"/>
    <w:rsid w:val="00C70EEC"/>
    <w:rsid w:val="00C71167"/>
    <w:rsid w:val="00C71248"/>
    <w:rsid w:val="00C712F5"/>
    <w:rsid w:val="00C713E3"/>
    <w:rsid w:val="00C71515"/>
    <w:rsid w:val="00C71960"/>
    <w:rsid w:val="00C71A52"/>
    <w:rsid w:val="00C71B65"/>
    <w:rsid w:val="00C71C33"/>
    <w:rsid w:val="00C724A0"/>
    <w:rsid w:val="00C7258B"/>
    <w:rsid w:val="00C72970"/>
    <w:rsid w:val="00C729C9"/>
    <w:rsid w:val="00C72ADA"/>
    <w:rsid w:val="00C72C56"/>
    <w:rsid w:val="00C72D3F"/>
    <w:rsid w:val="00C72D61"/>
    <w:rsid w:val="00C72DB0"/>
    <w:rsid w:val="00C72FCE"/>
    <w:rsid w:val="00C730DC"/>
    <w:rsid w:val="00C731AC"/>
    <w:rsid w:val="00C73222"/>
    <w:rsid w:val="00C73376"/>
    <w:rsid w:val="00C73519"/>
    <w:rsid w:val="00C7357E"/>
    <w:rsid w:val="00C73591"/>
    <w:rsid w:val="00C736BA"/>
    <w:rsid w:val="00C737DE"/>
    <w:rsid w:val="00C7399D"/>
    <w:rsid w:val="00C739AB"/>
    <w:rsid w:val="00C73AB2"/>
    <w:rsid w:val="00C73CCA"/>
    <w:rsid w:val="00C73CD2"/>
    <w:rsid w:val="00C73F1C"/>
    <w:rsid w:val="00C74278"/>
    <w:rsid w:val="00C743FF"/>
    <w:rsid w:val="00C7450E"/>
    <w:rsid w:val="00C745A6"/>
    <w:rsid w:val="00C74732"/>
    <w:rsid w:val="00C7496F"/>
    <w:rsid w:val="00C74A85"/>
    <w:rsid w:val="00C74B1F"/>
    <w:rsid w:val="00C74BE1"/>
    <w:rsid w:val="00C74D25"/>
    <w:rsid w:val="00C74DD0"/>
    <w:rsid w:val="00C7516A"/>
    <w:rsid w:val="00C7519C"/>
    <w:rsid w:val="00C7535B"/>
    <w:rsid w:val="00C754E8"/>
    <w:rsid w:val="00C75666"/>
    <w:rsid w:val="00C75777"/>
    <w:rsid w:val="00C75971"/>
    <w:rsid w:val="00C75A81"/>
    <w:rsid w:val="00C75C94"/>
    <w:rsid w:val="00C75E04"/>
    <w:rsid w:val="00C76183"/>
    <w:rsid w:val="00C765A9"/>
    <w:rsid w:val="00C7679B"/>
    <w:rsid w:val="00C767FE"/>
    <w:rsid w:val="00C7680A"/>
    <w:rsid w:val="00C768D4"/>
    <w:rsid w:val="00C76B6C"/>
    <w:rsid w:val="00C76C82"/>
    <w:rsid w:val="00C76EB9"/>
    <w:rsid w:val="00C77001"/>
    <w:rsid w:val="00C77014"/>
    <w:rsid w:val="00C77102"/>
    <w:rsid w:val="00C7731C"/>
    <w:rsid w:val="00C7731E"/>
    <w:rsid w:val="00C7748F"/>
    <w:rsid w:val="00C77586"/>
    <w:rsid w:val="00C77849"/>
    <w:rsid w:val="00C779A0"/>
    <w:rsid w:val="00C77A9B"/>
    <w:rsid w:val="00C77D54"/>
    <w:rsid w:val="00C77F70"/>
    <w:rsid w:val="00C80115"/>
    <w:rsid w:val="00C80402"/>
    <w:rsid w:val="00C8051F"/>
    <w:rsid w:val="00C80684"/>
    <w:rsid w:val="00C8089A"/>
    <w:rsid w:val="00C809D3"/>
    <w:rsid w:val="00C80AC8"/>
    <w:rsid w:val="00C80EC0"/>
    <w:rsid w:val="00C813B7"/>
    <w:rsid w:val="00C8156A"/>
    <w:rsid w:val="00C8157E"/>
    <w:rsid w:val="00C816A1"/>
    <w:rsid w:val="00C818B3"/>
    <w:rsid w:val="00C81924"/>
    <w:rsid w:val="00C81A93"/>
    <w:rsid w:val="00C81B65"/>
    <w:rsid w:val="00C81C21"/>
    <w:rsid w:val="00C81CD9"/>
    <w:rsid w:val="00C81D06"/>
    <w:rsid w:val="00C81F78"/>
    <w:rsid w:val="00C81FE5"/>
    <w:rsid w:val="00C8207A"/>
    <w:rsid w:val="00C821B0"/>
    <w:rsid w:val="00C8229F"/>
    <w:rsid w:val="00C8233E"/>
    <w:rsid w:val="00C82437"/>
    <w:rsid w:val="00C8248C"/>
    <w:rsid w:val="00C8252A"/>
    <w:rsid w:val="00C82BD9"/>
    <w:rsid w:val="00C82C34"/>
    <w:rsid w:val="00C82C83"/>
    <w:rsid w:val="00C82D48"/>
    <w:rsid w:val="00C82DF2"/>
    <w:rsid w:val="00C83098"/>
    <w:rsid w:val="00C83103"/>
    <w:rsid w:val="00C8323A"/>
    <w:rsid w:val="00C83253"/>
    <w:rsid w:val="00C83258"/>
    <w:rsid w:val="00C832B3"/>
    <w:rsid w:val="00C8336F"/>
    <w:rsid w:val="00C8345C"/>
    <w:rsid w:val="00C83461"/>
    <w:rsid w:val="00C83B49"/>
    <w:rsid w:val="00C83C1E"/>
    <w:rsid w:val="00C83C56"/>
    <w:rsid w:val="00C83DDF"/>
    <w:rsid w:val="00C83EAD"/>
    <w:rsid w:val="00C83ED3"/>
    <w:rsid w:val="00C84041"/>
    <w:rsid w:val="00C846E0"/>
    <w:rsid w:val="00C8482F"/>
    <w:rsid w:val="00C84C32"/>
    <w:rsid w:val="00C85083"/>
    <w:rsid w:val="00C850B7"/>
    <w:rsid w:val="00C851D5"/>
    <w:rsid w:val="00C8547A"/>
    <w:rsid w:val="00C855EB"/>
    <w:rsid w:val="00C8570F"/>
    <w:rsid w:val="00C857D5"/>
    <w:rsid w:val="00C858AF"/>
    <w:rsid w:val="00C85A41"/>
    <w:rsid w:val="00C85A4D"/>
    <w:rsid w:val="00C85BE8"/>
    <w:rsid w:val="00C85C4E"/>
    <w:rsid w:val="00C85FB9"/>
    <w:rsid w:val="00C86092"/>
    <w:rsid w:val="00C861BF"/>
    <w:rsid w:val="00C861EF"/>
    <w:rsid w:val="00C86319"/>
    <w:rsid w:val="00C866CA"/>
    <w:rsid w:val="00C86A46"/>
    <w:rsid w:val="00C86B9B"/>
    <w:rsid w:val="00C86E7E"/>
    <w:rsid w:val="00C86EEB"/>
    <w:rsid w:val="00C86F1E"/>
    <w:rsid w:val="00C8730D"/>
    <w:rsid w:val="00C87606"/>
    <w:rsid w:val="00C87697"/>
    <w:rsid w:val="00C876B2"/>
    <w:rsid w:val="00C877CD"/>
    <w:rsid w:val="00C87827"/>
    <w:rsid w:val="00C87975"/>
    <w:rsid w:val="00C87A91"/>
    <w:rsid w:val="00C87AFB"/>
    <w:rsid w:val="00C87C03"/>
    <w:rsid w:val="00C87DD6"/>
    <w:rsid w:val="00C87F6C"/>
    <w:rsid w:val="00C87FD1"/>
    <w:rsid w:val="00C90003"/>
    <w:rsid w:val="00C900B7"/>
    <w:rsid w:val="00C902E3"/>
    <w:rsid w:val="00C9038F"/>
    <w:rsid w:val="00C90497"/>
    <w:rsid w:val="00C904CC"/>
    <w:rsid w:val="00C905C9"/>
    <w:rsid w:val="00C90791"/>
    <w:rsid w:val="00C9086E"/>
    <w:rsid w:val="00C90BA6"/>
    <w:rsid w:val="00C90CFD"/>
    <w:rsid w:val="00C90D4C"/>
    <w:rsid w:val="00C90E25"/>
    <w:rsid w:val="00C90F59"/>
    <w:rsid w:val="00C9112B"/>
    <w:rsid w:val="00C913D0"/>
    <w:rsid w:val="00C914A0"/>
    <w:rsid w:val="00C9156C"/>
    <w:rsid w:val="00C915F4"/>
    <w:rsid w:val="00C91608"/>
    <w:rsid w:val="00C91646"/>
    <w:rsid w:val="00C91729"/>
    <w:rsid w:val="00C917AD"/>
    <w:rsid w:val="00C918F0"/>
    <w:rsid w:val="00C91967"/>
    <w:rsid w:val="00C91ACA"/>
    <w:rsid w:val="00C91B3D"/>
    <w:rsid w:val="00C91C8E"/>
    <w:rsid w:val="00C91EE3"/>
    <w:rsid w:val="00C92013"/>
    <w:rsid w:val="00C92019"/>
    <w:rsid w:val="00C9208E"/>
    <w:rsid w:val="00C92342"/>
    <w:rsid w:val="00C9234E"/>
    <w:rsid w:val="00C92482"/>
    <w:rsid w:val="00C927C5"/>
    <w:rsid w:val="00C92AD5"/>
    <w:rsid w:val="00C92CC0"/>
    <w:rsid w:val="00C92CE5"/>
    <w:rsid w:val="00C92E15"/>
    <w:rsid w:val="00C92F87"/>
    <w:rsid w:val="00C93305"/>
    <w:rsid w:val="00C934A2"/>
    <w:rsid w:val="00C93643"/>
    <w:rsid w:val="00C938A6"/>
    <w:rsid w:val="00C93976"/>
    <w:rsid w:val="00C93B2A"/>
    <w:rsid w:val="00C93BB4"/>
    <w:rsid w:val="00C93C69"/>
    <w:rsid w:val="00C94192"/>
    <w:rsid w:val="00C94268"/>
    <w:rsid w:val="00C94289"/>
    <w:rsid w:val="00C9453A"/>
    <w:rsid w:val="00C94735"/>
    <w:rsid w:val="00C94893"/>
    <w:rsid w:val="00C949EF"/>
    <w:rsid w:val="00C94A79"/>
    <w:rsid w:val="00C94D2E"/>
    <w:rsid w:val="00C94DC4"/>
    <w:rsid w:val="00C94F75"/>
    <w:rsid w:val="00C94FB8"/>
    <w:rsid w:val="00C95008"/>
    <w:rsid w:val="00C955EB"/>
    <w:rsid w:val="00C956FC"/>
    <w:rsid w:val="00C957DE"/>
    <w:rsid w:val="00C95C53"/>
    <w:rsid w:val="00C95CB5"/>
    <w:rsid w:val="00C9658E"/>
    <w:rsid w:val="00C966BD"/>
    <w:rsid w:val="00C9671B"/>
    <w:rsid w:val="00C96919"/>
    <w:rsid w:val="00C96DB3"/>
    <w:rsid w:val="00C9715E"/>
    <w:rsid w:val="00C97177"/>
    <w:rsid w:val="00C972E1"/>
    <w:rsid w:val="00C974E6"/>
    <w:rsid w:val="00C97757"/>
    <w:rsid w:val="00C977A4"/>
    <w:rsid w:val="00C978ED"/>
    <w:rsid w:val="00C97D06"/>
    <w:rsid w:val="00C97FA1"/>
    <w:rsid w:val="00CA024A"/>
    <w:rsid w:val="00CA026E"/>
    <w:rsid w:val="00CA0270"/>
    <w:rsid w:val="00CA0323"/>
    <w:rsid w:val="00CA072A"/>
    <w:rsid w:val="00CA07B2"/>
    <w:rsid w:val="00CA09A6"/>
    <w:rsid w:val="00CA0AB7"/>
    <w:rsid w:val="00CA0B2B"/>
    <w:rsid w:val="00CA0C83"/>
    <w:rsid w:val="00CA0F64"/>
    <w:rsid w:val="00CA113D"/>
    <w:rsid w:val="00CA15A4"/>
    <w:rsid w:val="00CA1795"/>
    <w:rsid w:val="00CA17CA"/>
    <w:rsid w:val="00CA1B75"/>
    <w:rsid w:val="00CA1FC3"/>
    <w:rsid w:val="00CA23E5"/>
    <w:rsid w:val="00CA23EB"/>
    <w:rsid w:val="00CA2647"/>
    <w:rsid w:val="00CA26F2"/>
    <w:rsid w:val="00CA286A"/>
    <w:rsid w:val="00CA2A5E"/>
    <w:rsid w:val="00CA2B0E"/>
    <w:rsid w:val="00CA2B9F"/>
    <w:rsid w:val="00CA2BC8"/>
    <w:rsid w:val="00CA2D4D"/>
    <w:rsid w:val="00CA2D92"/>
    <w:rsid w:val="00CA2E37"/>
    <w:rsid w:val="00CA3188"/>
    <w:rsid w:val="00CA31EF"/>
    <w:rsid w:val="00CA31FF"/>
    <w:rsid w:val="00CA3484"/>
    <w:rsid w:val="00CA3552"/>
    <w:rsid w:val="00CA3627"/>
    <w:rsid w:val="00CA37BD"/>
    <w:rsid w:val="00CA37C4"/>
    <w:rsid w:val="00CA3B46"/>
    <w:rsid w:val="00CA4030"/>
    <w:rsid w:val="00CA410D"/>
    <w:rsid w:val="00CA4323"/>
    <w:rsid w:val="00CA4793"/>
    <w:rsid w:val="00CA4BE4"/>
    <w:rsid w:val="00CA4C24"/>
    <w:rsid w:val="00CA4CB8"/>
    <w:rsid w:val="00CA4E3D"/>
    <w:rsid w:val="00CA4F08"/>
    <w:rsid w:val="00CA4FD8"/>
    <w:rsid w:val="00CA5062"/>
    <w:rsid w:val="00CA507B"/>
    <w:rsid w:val="00CA5108"/>
    <w:rsid w:val="00CA526F"/>
    <w:rsid w:val="00CA5451"/>
    <w:rsid w:val="00CA54B4"/>
    <w:rsid w:val="00CA5693"/>
    <w:rsid w:val="00CA58F3"/>
    <w:rsid w:val="00CA594D"/>
    <w:rsid w:val="00CA5D4D"/>
    <w:rsid w:val="00CA5F9B"/>
    <w:rsid w:val="00CA60BA"/>
    <w:rsid w:val="00CA6135"/>
    <w:rsid w:val="00CA61B2"/>
    <w:rsid w:val="00CA69AC"/>
    <w:rsid w:val="00CA6A16"/>
    <w:rsid w:val="00CA6DDC"/>
    <w:rsid w:val="00CA6EA4"/>
    <w:rsid w:val="00CA6EBA"/>
    <w:rsid w:val="00CA7015"/>
    <w:rsid w:val="00CA7030"/>
    <w:rsid w:val="00CA7167"/>
    <w:rsid w:val="00CA71A8"/>
    <w:rsid w:val="00CA7273"/>
    <w:rsid w:val="00CA72C7"/>
    <w:rsid w:val="00CA7390"/>
    <w:rsid w:val="00CA7581"/>
    <w:rsid w:val="00CA7629"/>
    <w:rsid w:val="00CA77F6"/>
    <w:rsid w:val="00CA7AAF"/>
    <w:rsid w:val="00CA7B18"/>
    <w:rsid w:val="00CA7E4B"/>
    <w:rsid w:val="00CA7E7B"/>
    <w:rsid w:val="00CB00EE"/>
    <w:rsid w:val="00CB0338"/>
    <w:rsid w:val="00CB03C7"/>
    <w:rsid w:val="00CB05D8"/>
    <w:rsid w:val="00CB0630"/>
    <w:rsid w:val="00CB077C"/>
    <w:rsid w:val="00CB099D"/>
    <w:rsid w:val="00CB0E3B"/>
    <w:rsid w:val="00CB0F56"/>
    <w:rsid w:val="00CB0F89"/>
    <w:rsid w:val="00CB163B"/>
    <w:rsid w:val="00CB1B70"/>
    <w:rsid w:val="00CB1C03"/>
    <w:rsid w:val="00CB1C96"/>
    <w:rsid w:val="00CB1CC5"/>
    <w:rsid w:val="00CB2192"/>
    <w:rsid w:val="00CB21D3"/>
    <w:rsid w:val="00CB2364"/>
    <w:rsid w:val="00CB252F"/>
    <w:rsid w:val="00CB2699"/>
    <w:rsid w:val="00CB2897"/>
    <w:rsid w:val="00CB2A1F"/>
    <w:rsid w:val="00CB2E89"/>
    <w:rsid w:val="00CB3019"/>
    <w:rsid w:val="00CB309D"/>
    <w:rsid w:val="00CB348A"/>
    <w:rsid w:val="00CB349F"/>
    <w:rsid w:val="00CB34B4"/>
    <w:rsid w:val="00CB3604"/>
    <w:rsid w:val="00CB384B"/>
    <w:rsid w:val="00CB3888"/>
    <w:rsid w:val="00CB3A17"/>
    <w:rsid w:val="00CB3AC2"/>
    <w:rsid w:val="00CB3F6A"/>
    <w:rsid w:val="00CB4015"/>
    <w:rsid w:val="00CB4154"/>
    <w:rsid w:val="00CB42EE"/>
    <w:rsid w:val="00CB4509"/>
    <w:rsid w:val="00CB46A9"/>
    <w:rsid w:val="00CB487B"/>
    <w:rsid w:val="00CB4894"/>
    <w:rsid w:val="00CB4D0C"/>
    <w:rsid w:val="00CB4D28"/>
    <w:rsid w:val="00CB4D9D"/>
    <w:rsid w:val="00CB4E44"/>
    <w:rsid w:val="00CB51FE"/>
    <w:rsid w:val="00CB5379"/>
    <w:rsid w:val="00CB578A"/>
    <w:rsid w:val="00CB5B94"/>
    <w:rsid w:val="00CB5FE4"/>
    <w:rsid w:val="00CB6346"/>
    <w:rsid w:val="00CB66E7"/>
    <w:rsid w:val="00CB695D"/>
    <w:rsid w:val="00CB7188"/>
    <w:rsid w:val="00CB754A"/>
    <w:rsid w:val="00CB76A9"/>
    <w:rsid w:val="00CB7712"/>
    <w:rsid w:val="00CB77A5"/>
    <w:rsid w:val="00CB7882"/>
    <w:rsid w:val="00CB78BA"/>
    <w:rsid w:val="00CB792C"/>
    <w:rsid w:val="00CB795A"/>
    <w:rsid w:val="00CB7B00"/>
    <w:rsid w:val="00CB7CA0"/>
    <w:rsid w:val="00CB7CD5"/>
    <w:rsid w:val="00CB7DB9"/>
    <w:rsid w:val="00CB7DE9"/>
    <w:rsid w:val="00CB7EAC"/>
    <w:rsid w:val="00CC006C"/>
    <w:rsid w:val="00CC0080"/>
    <w:rsid w:val="00CC0123"/>
    <w:rsid w:val="00CC040D"/>
    <w:rsid w:val="00CC0488"/>
    <w:rsid w:val="00CC0495"/>
    <w:rsid w:val="00CC04D5"/>
    <w:rsid w:val="00CC08B6"/>
    <w:rsid w:val="00CC095C"/>
    <w:rsid w:val="00CC0A40"/>
    <w:rsid w:val="00CC0A52"/>
    <w:rsid w:val="00CC0A6E"/>
    <w:rsid w:val="00CC0B91"/>
    <w:rsid w:val="00CC0BB9"/>
    <w:rsid w:val="00CC0BC2"/>
    <w:rsid w:val="00CC0BCF"/>
    <w:rsid w:val="00CC10E9"/>
    <w:rsid w:val="00CC15DC"/>
    <w:rsid w:val="00CC1925"/>
    <w:rsid w:val="00CC194A"/>
    <w:rsid w:val="00CC1A7D"/>
    <w:rsid w:val="00CC1A7F"/>
    <w:rsid w:val="00CC1B67"/>
    <w:rsid w:val="00CC1BD6"/>
    <w:rsid w:val="00CC1D61"/>
    <w:rsid w:val="00CC1D8D"/>
    <w:rsid w:val="00CC20D5"/>
    <w:rsid w:val="00CC2373"/>
    <w:rsid w:val="00CC23E8"/>
    <w:rsid w:val="00CC246C"/>
    <w:rsid w:val="00CC2BDC"/>
    <w:rsid w:val="00CC2C45"/>
    <w:rsid w:val="00CC2E74"/>
    <w:rsid w:val="00CC2F1D"/>
    <w:rsid w:val="00CC313F"/>
    <w:rsid w:val="00CC33ED"/>
    <w:rsid w:val="00CC3481"/>
    <w:rsid w:val="00CC3833"/>
    <w:rsid w:val="00CC3A49"/>
    <w:rsid w:val="00CC3A7C"/>
    <w:rsid w:val="00CC3C48"/>
    <w:rsid w:val="00CC3D8C"/>
    <w:rsid w:val="00CC3DCD"/>
    <w:rsid w:val="00CC3E2F"/>
    <w:rsid w:val="00CC3E76"/>
    <w:rsid w:val="00CC40CA"/>
    <w:rsid w:val="00CC41D1"/>
    <w:rsid w:val="00CC41D3"/>
    <w:rsid w:val="00CC4A09"/>
    <w:rsid w:val="00CC4E4C"/>
    <w:rsid w:val="00CC4F6D"/>
    <w:rsid w:val="00CC5245"/>
    <w:rsid w:val="00CC52AF"/>
    <w:rsid w:val="00CC550B"/>
    <w:rsid w:val="00CC57D3"/>
    <w:rsid w:val="00CC57F6"/>
    <w:rsid w:val="00CC5B8A"/>
    <w:rsid w:val="00CC5C5C"/>
    <w:rsid w:val="00CC5CE0"/>
    <w:rsid w:val="00CC5D42"/>
    <w:rsid w:val="00CC5D80"/>
    <w:rsid w:val="00CC5DF7"/>
    <w:rsid w:val="00CC5FAC"/>
    <w:rsid w:val="00CC60A7"/>
    <w:rsid w:val="00CC6181"/>
    <w:rsid w:val="00CC6213"/>
    <w:rsid w:val="00CC621E"/>
    <w:rsid w:val="00CC6274"/>
    <w:rsid w:val="00CC650F"/>
    <w:rsid w:val="00CC6882"/>
    <w:rsid w:val="00CC6979"/>
    <w:rsid w:val="00CC6BEE"/>
    <w:rsid w:val="00CC6F57"/>
    <w:rsid w:val="00CC6FB5"/>
    <w:rsid w:val="00CC7176"/>
    <w:rsid w:val="00CC7856"/>
    <w:rsid w:val="00CC78CD"/>
    <w:rsid w:val="00CC7917"/>
    <w:rsid w:val="00CC7DB1"/>
    <w:rsid w:val="00CC7E3F"/>
    <w:rsid w:val="00CC7E72"/>
    <w:rsid w:val="00CD01B6"/>
    <w:rsid w:val="00CD036C"/>
    <w:rsid w:val="00CD045F"/>
    <w:rsid w:val="00CD0541"/>
    <w:rsid w:val="00CD05E7"/>
    <w:rsid w:val="00CD0A59"/>
    <w:rsid w:val="00CD0A5E"/>
    <w:rsid w:val="00CD0ACB"/>
    <w:rsid w:val="00CD0AF6"/>
    <w:rsid w:val="00CD0B6F"/>
    <w:rsid w:val="00CD0D1F"/>
    <w:rsid w:val="00CD0E2F"/>
    <w:rsid w:val="00CD0E69"/>
    <w:rsid w:val="00CD0FD4"/>
    <w:rsid w:val="00CD1147"/>
    <w:rsid w:val="00CD11FF"/>
    <w:rsid w:val="00CD13C5"/>
    <w:rsid w:val="00CD14BC"/>
    <w:rsid w:val="00CD1BFB"/>
    <w:rsid w:val="00CD1D72"/>
    <w:rsid w:val="00CD2148"/>
    <w:rsid w:val="00CD2272"/>
    <w:rsid w:val="00CD232E"/>
    <w:rsid w:val="00CD2648"/>
    <w:rsid w:val="00CD2724"/>
    <w:rsid w:val="00CD275B"/>
    <w:rsid w:val="00CD2B36"/>
    <w:rsid w:val="00CD2E86"/>
    <w:rsid w:val="00CD3113"/>
    <w:rsid w:val="00CD340A"/>
    <w:rsid w:val="00CD3441"/>
    <w:rsid w:val="00CD38FF"/>
    <w:rsid w:val="00CD3926"/>
    <w:rsid w:val="00CD3A5A"/>
    <w:rsid w:val="00CD3B5C"/>
    <w:rsid w:val="00CD3C4B"/>
    <w:rsid w:val="00CD3C98"/>
    <w:rsid w:val="00CD3E50"/>
    <w:rsid w:val="00CD4173"/>
    <w:rsid w:val="00CD41D9"/>
    <w:rsid w:val="00CD4285"/>
    <w:rsid w:val="00CD442F"/>
    <w:rsid w:val="00CD4504"/>
    <w:rsid w:val="00CD4600"/>
    <w:rsid w:val="00CD4808"/>
    <w:rsid w:val="00CD4A3C"/>
    <w:rsid w:val="00CD4B26"/>
    <w:rsid w:val="00CD4BF5"/>
    <w:rsid w:val="00CD4E19"/>
    <w:rsid w:val="00CD5290"/>
    <w:rsid w:val="00CD5598"/>
    <w:rsid w:val="00CD55E4"/>
    <w:rsid w:val="00CD5A65"/>
    <w:rsid w:val="00CD5AB2"/>
    <w:rsid w:val="00CD5C88"/>
    <w:rsid w:val="00CD600A"/>
    <w:rsid w:val="00CD622F"/>
    <w:rsid w:val="00CD6398"/>
    <w:rsid w:val="00CD63CB"/>
    <w:rsid w:val="00CD69BA"/>
    <w:rsid w:val="00CD6A29"/>
    <w:rsid w:val="00CD6A72"/>
    <w:rsid w:val="00CD6B51"/>
    <w:rsid w:val="00CD6CFA"/>
    <w:rsid w:val="00CD6E16"/>
    <w:rsid w:val="00CD6E4A"/>
    <w:rsid w:val="00CD6E5D"/>
    <w:rsid w:val="00CD6E95"/>
    <w:rsid w:val="00CD6F7D"/>
    <w:rsid w:val="00CD7064"/>
    <w:rsid w:val="00CD70E2"/>
    <w:rsid w:val="00CD7251"/>
    <w:rsid w:val="00CD73D3"/>
    <w:rsid w:val="00CD7400"/>
    <w:rsid w:val="00CD755B"/>
    <w:rsid w:val="00CD7596"/>
    <w:rsid w:val="00CD75CE"/>
    <w:rsid w:val="00CD77C5"/>
    <w:rsid w:val="00CD7915"/>
    <w:rsid w:val="00CD7938"/>
    <w:rsid w:val="00CD7B29"/>
    <w:rsid w:val="00CD7D53"/>
    <w:rsid w:val="00CD7E12"/>
    <w:rsid w:val="00CD7F1B"/>
    <w:rsid w:val="00CE0157"/>
    <w:rsid w:val="00CE0197"/>
    <w:rsid w:val="00CE02F5"/>
    <w:rsid w:val="00CE0312"/>
    <w:rsid w:val="00CE05EC"/>
    <w:rsid w:val="00CE0694"/>
    <w:rsid w:val="00CE085E"/>
    <w:rsid w:val="00CE08AD"/>
    <w:rsid w:val="00CE094D"/>
    <w:rsid w:val="00CE0D0C"/>
    <w:rsid w:val="00CE12FB"/>
    <w:rsid w:val="00CE1339"/>
    <w:rsid w:val="00CE14F0"/>
    <w:rsid w:val="00CE15D2"/>
    <w:rsid w:val="00CE1640"/>
    <w:rsid w:val="00CE16E1"/>
    <w:rsid w:val="00CE16FD"/>
    <w:rsid w:val="00CE1865"/>
    <w:rsid w:val="00CE1A3D"/>
    <w:rsid w:val="00CE205D"/>
    <w:rsid w:val="00CE2097"/>
    <w:rsid w:val="00CE21CD"/>
    <w:rsid w:val="00CE22F9"/>
    <w:rsid w:val="00CE25D3"/>
    <w:rsid w:val="00CE2685"/>
    <w:rsid w:val="00CE2728"/>
    <w:rsid w:val="00CE27E3"/>
    <w:rsid w:val="00CE2A8D"/>
    <w:rsid w:val="00CE2B61"/>
    <w:rsid w:val="00CE2C59"/>
    <w:rsid w:val="00CE3411"/>
    <w:rsid w:val="00CE3507"/>
    <w:rsid w:val="00CE3564"/>
    <w:rsid w:val="00CE3656"/>
    <w:rsid w:val="00CE3672"/>
    <w:rsid w:val="00CE379C"/>
    <w:rsid w:val="00CE38AB"/>
    <w:rsid w:val="00CE3E7C"/>
    <w:rsid w:val="00CE3F52"/>
    <w:rsid w:val="00CE3F87"/>
    <w:rsid w:val="00CE4148"/>
    <w:rsid w:val="00CE442D"/>
    <w:rsid w:val="00CE4681"/>
    <w:rsid w:val="00CE47ED"/>
    <w:rsid w:val="00CE484D"/>
    <w:rsid w:val="00CE4942"/>
    <w:rsid w:val="00CE49CE"/>
    <w:rsid w:val="00CE4BBE"/>
    <w:rsid w:val="00CE4BE3"/>
    <w:rsid w:val="00CE4BEE"/>
    <w:rsid w:val="00CE4D79"/>
    <w:rsid w:val="00CE4E67"/>
    <w:rsid w:val="00CE51A4"/>
    <w:rsid w:val="00CE5273"/>
    <w:rsid w:val="00CE5294"/>
    <w:rsid w:val="00CE53FF"/>
    <w:rsid w:val="00CE59FF"/>
    <w:rsid w:val="00CE5DC4"/>
    <w:rsid w:val="00CE5EAD"/>
    <w:rsid w:val="00CE6102"/>
    <w:rsid w:val="00CE6180"/>
    <w:rsid w:val="00CE64BF"/>
    <w:rsid w:val="00CE659D"/>
    <w:rsid w:val="00CE65D6"/>
    <w:rsid w:val="00CE674A"/>
    <w:rsid w:val="00CE675C"/>
    <w:rsid w:val="00CE69C7"/>
    <w:rsid w:val="00CE69FC"/>
    <w:rsid w:val="00CE6B07"/>
    <w:rsid w:val="00CE6BD5"/>
    <w:rsid w:val="00CE6CFD"/>
    <w:rsid w:val="00CE6D0D"/>
    <w:rsid w:val="00CE6D36"/>
    <w:rsid w:val="00CE6E90"/>
    <w:rsid w:val="00CE6ED6"/>
    <w:rsid w:val="00CE6F18"/>
    <w:rsid w:val="00CE7190"/>
    <w:rsid w:val="00CE7196"/>
    <w:rsid w:val="00CE7382"/>
    <w:rsid w:val="00CE7508"/>
    <w:rsid w:val="00CE767E"/>
    <w:rsid w:val="00CE777B"/>
    <w:rsid w:val="00CE7936"/>
    <w:rsid w:val="00CE7A2A"/>
    <w:rsid w:val="00CE7B68"/>
    <w:rsid w:val="00CE7CC1"/>
    <w:rsid w:val="00CE7CD4"/>
    <w:rsid w:val="00CE7D28"/>
    <w:rsid w:val="00CE7E0D"/>
    <w:rsid w:val="00CE7EF3"/>
    <w:rsid w:val="00CF0000"/>
    <w:rsid w:val="00CF019A"/>
    <w:rsid w:val="00CF0268"/>
    <w:rsid w:val="00CF027C"/>
    <w:rsid w:val="00CF057E"/>
    <w:rsid w:val="00CF0731"/>
    <w:rsid w:val="00CF08E1"/>
    <w:rsid w:val="00CF09BB"/>
    <w:rsid w:val="00CF0ACD"/>
    <w:rsid w:val="00CF0E62"/>
    <w:rsid w:val="00CF0F2E"/>
    <w:rsid w:val="00CF115C"/>
    <w:rsid w:val="00CF11BF"/>
    <w:rsid w:val="00CF11C9"/>
    <w:rsid w:val="00CF11FE"/>
    <w:rsid w:val="00CF1269"/>
    <w:rsid w:val="00CF146E"/>
    <w:rsid w:val="00CF14DD"/>
    <w:rsid w:val="00CF1596"/>
    <w:rsid w:val="00CF16FC"/>
    <w:rsid w:val="00CF19A8"/>
    <w:rsid w:val="00CF1BDB"/>
    <w:rsid w:val="00CF1E91"/>
    <w:rsid w:val="00CF1E95"/>
    <w:rsid w:val="00CF1F77"/>
    <w:rsid w:val="00CF1FD4"/>
    <w:rsid w:val="00CF22D3"/>
    <w:rsid w:val="00CF2324"/>
    <w:rsid w:val="00CF2378"/>
    <w:rsid w:val="00CF25A3"/>
    <w:rsid w:val="00CF25E7"/>
    <w:rsid w:val="00CF2635"/>
    <w:rsid w:val="00CF2C85"/>
    <w:rsid w:val="00CF2D08"/>
    <w:rsid w:val="00CF2E4F"/>
    <w:rsid w:val="00CF305C"/>
    <w:rsid w:val="00CF30A0"/>
    <w:rsid w:val="00CF3329"/>
    <w:rsid w:val="00CF3410"/>
    <w:rsid w:val="00CF3640"/>
    <w:rsid w:val="00CF36DE"/>
    <w:rsid w:val="00CF383A"/>
    <w:rsid w:val="00CF3868"/>
    <w:rsid w:val="00CF396E"/>
    <w:rsid w:val="00CF3BCC"/>
    <w:rsid w:val="00CF3CF8"/>
    <w:rsid w:val="00CF3E17"/>
    <w:rsid w:val="00CF3F2C"/>
    <w:rsid w:val="00CF409F"/>
    <w:rsid w:val="00CF4564"/>
    <w:rsid w:val="00CF45A7"/>
    <w:rsid w:val="00CF4775"/>
    <w:rsid w:val="00CF48E6"/>
    <w:rsid w:val="00CF4918"/>
    <w:rsid w:val="00CF4951"/>
    <w:rsid w:val="00CF4A5A"/>
    <w:rsid w:val="00CF4A6B"/>
    <w:rsid w:val="00CF4BAE"/>
    <w:rsid w:val="00CF4EA1"/>
    <w:rsid w:val="00CF4EEB"/>
    <w:rsid w:val="00CF500A"/>
    <w:rsid w:val="00CF5167"/>
    <w:rsid w:val="00CF52D1"/>
    <w:rsid w:val="00CF599E"/>
    <w:rsid w:val="00CF5A06"/>
    <w:rsid w:val="00CF5C24"/>
    <w:rsid w:val="00CF5C38"/>
    <w:rsid w:val="00CF5DA0"/>
    <w:rsid w:val="00CF5DA3"/>
    <w:rsid w:val="00CF5FF0"/>
    <w:rsid w:val="00CF616F"/>
    <w:rsid w:val="00CF6356"/>
    <w:rsid w:val="00CF63F7"/>
    <w:rsid w:val="00CF6599"/>
    <w:rsid w:val="00CF66E2"/>
    <w:rsid w:val="00CF6954"/>
    <w:rsid w:val="00CF6A2A"/>
    <w:rsid w:val="00CF6B6A"/>
    <w:rsid w:val="00CF6DB7"/>
    <w:rsid w:val="00CF6E04"/>
    <w:rsid w:val="00CF6E10"/>
    <w:rsid w:val="00CF6FF3"/>
    <w:rsid w:val="00CF717A"/>
    <w:rsid w:val="00CF7399"/>
    <w:rsid w:val="00CF73B8"/>
    <w:rsid w:val="00CF77B9"/>
    <w:rsid w:val="00CF7889"/>
    <w:rsid w:val="00CF7B1E"/>
    <w:rsid w:val="00CF7BF4"/>
    <w:rsid w:val="00CF7C87"/>
    <w:rsid w:val="00CF7D1B"/>
    <w:rsid w:val="00CF7D6C"/>
    <w:rsid w:val="00CF7DAF"/>
    <w:rsid w:val="00CF7F46"/>
    <w:rsid w:val="00CF7F95"/>
    <w:rsid w:val="00D00097"/>
    <w:rsid w:val="00D00264"/>
    <w:rsid w:val="00D00397"/>
    <w:rsid w:val="00D00769"/>
    <w:rsid w:val="00D00870"/>
    <w:rsid w:val="00D0096F"/>
    <w:rsid w:val="00D00B34"/>
    <w:rsid w:val="00D00B9D"/>
    <w:rsid w:val="00D00BA9"/>
    <w:rsid w:val="00D00DA3"/>
    <w:rsid w:val="00D00EB1"/>
    <w:rsid w:val="00D0111A"/>
    <w:rsid w:val="00D0145E"/>
    <w:rsid w:val="00D014EE"/>
    <w:rsid w:val="00D016DA"/>
    <w:rsid w:val="00D01BCB"/>
    <w:rsid w:val="00D01C2B"/>
    <w:rsid w:val="00D01D90"/>
    <w:rsid w:val="00D01E1E"/>
    <w:rsid w:val="00D01F68"/>
    <w:rsid w:val="00D020C4"/>
    <w:rsid w:val="00D02187"/>
    <w:rsid w:val="00D02322"/>
    <w:rsid w:val="00D02619"/>
    <w:rsid w:val="00D02969"/>
    <w:rsid w:val="00D02A47"/>
    <w:rsid w:val="00D02E7B"/>
    <w:rsid w:val="00D02F3E"/>
    <w:rsid w:val="00D03432"/>
    <w:rsid w:val="00D0386E"/>
    <w:rsid w:val="00D0398E"/>
    <w:rsid w:val="00D03B93"/>
    <w:rsid w:val="00D03D2C"/>
    <w:rsid w:val="00D03D3D"/>
    <w:rsid w:val="00D03D7F"/>
    <w:rsid w:val="00D03EDD"/>
    <w:rsid w:val="00D043A9"/>
    <w:rsid w:val="00D046B6"/>
    <w:rsid w:val="00D047A2"/>
    <w:rsid w:val="00D04A11"/>
    <w:rsid w:val="00D04DE7"/>
    <w:rsid w:val="00D04F2C"/>
    <w:rsid w:val="00D04F31"/>
    <w:rsid w:val="00D04F6A"/>
    <w:rsid w:val="00D05275"/>
    <w:rsid w:val="00D0533B"/>
    <w:rsid w:val="00D05648"/>
    <w:rsid w:val="00D05817"/>
    <w:rsid w:val="00D05B08"/>
    <w:rsid w:val="00D05BBB"/>
    <w:rsid w:val="00D05CDA"/>
    <w:rsid w:val="00D05ED7"/>
    <w:rsid w:val="00D05FB8"/>
    <w:rsid w:val="00D0620B"/>
    <w:rsid w:val="00D0635A"/>
    <w:rsid w:val="00D064F4"/>
    <w:rsid w:val="00D0653D"/>
    <w:rsid w:val="00D06677"/>
    <w:rsid w:val="00D06690"/>
    <w:rsid w:val="00D068A0"/>
    <w:rsid w:val="00D06925"/>
    <w:rsid w:val="00D06A43"/>
    <w:rsid w:val="00D06B08"/>
    <w:rsid w:val="00D06B3B"/>
    <w:rsid w:val="00D06C55"/>
    <w:rsid w:val="00D06E9B"/>
    <w:rsid w:val="00D071B2"/>
    <w:rsid w:val="00D07607"/>
    <w:rsid w:val="00D076C8"/>
    <w:rsid w:val="00D0774A"/>
    <w:rsid w:val="00D07AA5"/>
    <w:rsid w:val="00D07AD3"/>
    <w:rsid w:val="00D07B0F"/>
    <w:rsid w:val="00D07BA9"/>
    <w:rsid w:val="00D07BC5"/>
    <w:rsid w:val="00D07D51"/>
    <w:rsid w:val="00D07F72"/>
    <w:rsid w:val="00D10032"/>
    <w:rsid w:val="00D1004B"/>
    <w:rsid w:val="00D10376"/>
    <w:rsid w:val="00D109F0"/>
    <w:rsid w:val="00D10A53"/>
    <w:rsid w:val="00D10C25"/>
    <w:rsid w:val="00D10C79"/>
    <w:rsid w:val="00D10C9D"/>
    <w:rsid w:val="00D10CB8"/>
    <w:rsid w:val="00D110DA"/>
    <w:rsid w:val="00D1147F"/>
    <w:rsid w:val="00D11673"/>
    <w:rsid w:val="00D117E5"/>
    <w:rsid w:val="00D11B28"/>
    <w:rsid w:val="00D11C13"/>
    <w:rsid w:val="00D11EB3"/>
    <w:rsid w:val="00D11EDE"/>
    <w:rsid w:val="00D11F37"/>
    <w:rsid w:val="00D11F6E"/>
    <w:rsid w:val="00D12092"/>
    <w:rsid w:val="00D12179"/>
    <w:rsid w:val="00D1253F"/>
    <w:rsid w:val="00D127B4"/>
    <w:rsid w:val="00D12ADB"/>
    <w:rsid w:val="00D12B30"/>
    <w:rsid w:val="00D12D87"/>
    <w:rsid w:val="00D12DAF"/>
    <w:rsid w:val="00D12DC5"/>
    <w:rsid w:val="00D12E5B"/>
    <w:rsid w:val="00D12E68"/>
    <w:rsid w:val="00D13040"/>
    <w:rsid w:val="00D1314C"/>
    <w:rsid w:val="00D131CF"/>
    <w:rsid w:val="00D1321F"/>
    <w:rsid w:val="00D1328E"/>
    <w:rsid w:val="00D137C4"/>
    <w:rsid w:val="00D13A58"/>
    <w:rsid w:val="00D13CD7"/>
    <w:rsid w:val="00D14194"/>
    <w:rsid w:val="00D14505"/>
    <w:rsid w:val="00D14549"/>
    <w:rsid w:val="00D14784"/>
    <w:rsid w:val="00D14925"/>
    <w:rsid w:val="00D14939"/>
    <w:rsid w:val="00D14E21"/>
    <w:rsid w:val="00D151AC"/>
    <w:rsid w:val="00D151FE"/>
    <w:rsid w:val="00D153BA"/>
    <w:rsid w:val="00D154B4"/>
    <w:rsid w:val="00D155C3"/>
    <w:rsid w:val="00D15921"/>
    <w:rsid w:val="00D159B3"/>
    <w:rsid w:val="00D159EB"/>
    <w:rsid w:val="00D159EF"/>
    <w:rsid w:val="00D15B18"/>
    <w:rsid w:val="00D15C13"/>
    <w:rsid w:val="00D15F33"/>
    <w:rsid w:val="00D160B7"/>
    <w:rsid w:val="00D163AD"/>
    <w:rsid w:val="00D1644B"/>
    <w:rsid w:val="00D1654C"/>
    <w:rsid w:val="00D16749"/>
    <w:rsid w:val="00D16836"/>
    <w:rsid w:val="00D16A9D"/>
    <w:rsid w:val="00D16DF2"/>
    <w:rsid w:val="00D173F2"/>
    <w:rsid w:val="00D176D3"/>
    <w:rsid w:val="00D17849"/>
    <w:rsid w:val="00D17885"/>
    <w:rsid w:val="00D1790E"/>
    <w:rsid w:val="00D17BDC"/>
    <w:rsid w:val="00D17CFA"/>
    <w:rsid w:val="00D17E10"/>
    <w:rsid w:val="00D17EA7"/>
    <w:rsid w:val="00D17F6A"/>
    <w:rsid w:val="00D20012"/>
    <w:rsid w:val="00D201E9"/>
    <w:rsid w:val="00D202EE"/>
    <w:rsid w:val="00D2057F"/>
    <w:rsid w:val="00D20C39"/>
    <w:rsid w:val="00D20E7A"/>
    <w:rsid w:val="00D2100B"/>
    <w:rsid w:val="00D210B3"/>
    <w:rsid w:val="00D21327"/>
    <w:rsid w:val="00D21637"/>
    <w:rsid w:val="00D2163F"/>
    <w:rsid w:val="00D21826"/>
    <w:rsid w:val="00D21A30"/>
    <w:rsid w:val="00D21A33"/>
    <w:rsid w:val="00D21A3D"/>
    <w:rsid w:val="00D21B13"/>
    <w:rsid w:val="00D21BCF"/>
    <w:rsid w:val="00D21CD3"/>
    <w:rsid w:val="00D220AC"/>
    <w:rsid w:val="00D2223B"/>
    <w:rsid w:val="00D224A9"/>
    <w:rsid w:val="00D224AD"/>
    <w:rsid w:val="00D22608"/>
    <w:rsid w:val="00D22688"/>
    <w:rsid w:val="00D2269C"/>
    <w:rsid w:val="00D226CB"/>
    <w:rsid w:val="00D22AD0"/>
    <w:rsid w:val="00D22BA5"/>
    <w:rsid w:val="00D22C2E"/>
    <w:rsid w:val="00D22DFB"/>
    <w:rsid w:val="00D230A0"/>
    <w:rsid w:val="00D23110"/>
    <w:rsid w:val="00D23168"/>
    <w:rsid w:val="00D23299"/>
    <w:rsid w:val="00D23626"/>
    <w:rsid w:val="00D2375A"/>
    <w:rsid w:val="00D23B5A"/>
    <w:rsid w:val="00D23FF5"/>
    <w:rsid w:val="00D2410A"/>
    <w:rsid w:val="00D24190"/>
    <w:rsid w:val="00D2472C"/>
    <w:rsid w:val="00D24CDB"/>
    <w:rsid w:val="00D24CE0"/>
    <w:rsid w:val="00D24D08"/>
    <w:rsid w:val="00D25484"/>
    <w:rsid w:val="00D25638"/>
    <w:rsid w:val="00D256E2"/>
    <w:rsid w:val="00D25897"/>
    <w:rsid w:val="00D25C21"/>
    <w:rsid w:val="00D25D87"/>
    <w:rsid w:val="00D25D9E"/>
    <w:rsid w:val="00D25E69"/>
    <w:rsid w:val="00D25E85"/>
    <w:rsid w:val="00D26052"/>
    <w:rsid w:val="00D267CA"/>
    <w:rsid w:val="00D268A3"/>
    <w:rsid w:val="00D26DD8"/>
    <w:rsid w:val="00D27029"/>
    <w:rsid w:val="00D271C3"/>
    <w:rsid w:val="00D274DC"/>
    <w:rsid w:val="00D2762F"/>
    <w:rsid w:val="00D27686"/>
    <w:rsid w:val="00D2771D"/>
    <w:rsid w:val="00D277DF"/>
    <w:rsid w:val="00D27837"/>
    <w:rsid w:val="00D278E7"/>
    <w:rsid w:val="00D27A0B"/>
    <w:rsid w:val="00D27A1A"/>
    <w:rsid w:val="00D27BF0"/>
    <w:rsid w:val="00D27D72"/>
    <w:rsid w:val="00D27F80"/>
    <w:rsid w:val="00D301A5"/>
    <w:rsid w:val="00D302A5"/>
    <w:rsid w:val="00D302B4"/>
    <w:rsid w:val="00D303D4"/>
    <w:rsid w:val="00D30551"/>
    <w:rsid w:val="00D30619"/>
    <w:rsid w:val="00D3065C"/>
    <w:rsid w:val="00D30894"/>
    <w:rsid w:val="00D3097F"/>
    <w:rsid w:val="00D309C2"/>
    <w:rsid w:val="00D30A14"/>
    <w:rsid w:val="00D30EE4"/>
    <w:rsid w:val="00D31100"/>
    <w:rsid w:val="00D313FC"/>
    <w:rsid w:val="00D31412"/>
    <w:rsid w:val="00D31430"/>
    <w:rsid w:val="00D314BE"/>
    <w:rsid w:val="00D316DA"/>
    <w:rsid w:val="00D3171C"/>
    <w:rsid w:val="00D31779"/>
    <w:rsid w:val="00D31955"/>
    <w:rsid w:val="00D31A2E"/>
    <w:rsid w:val="00D31B45"/>
    <w:rsid w:val="00D31B9C"/>
    <w:rsid w:val="00D31E20"/>
    <w:rsid w:val="00D31EA6"/>
    <w:rsid w:val="00D31F5B"/>
    <w:rsid w:val="00D31FAF"/>
    <w:rsid w:val="00D321FB"/>
    <w:rsid w:val="00D322F1"/>
    <w:rsid w:val="00D324B1"/>
    <w:rsid w:val="00D324F7"/>
    <w:rsid w:val="00D32648"/>
    <w:rsid w:val="00D327F1"/>
    <w:rsid w:val="00D32858"/>
    <w:rsid w:val="00D32A32"/>
    <w:rsid w:val="00D32D23"/>
    <w:rsid w:val="00D32E4E"/>
    <w:rsid w:val="00D33247"/>
    <w:rsid w:val="00D33465"/>
    <w:rsid w:val="00D33567"/>
    <w:rsid w:val="00D33831"/>
    <w:rsid w:val="00D339A3"/>
    <w:rsid w:val="00D33A2E"/>
    <w:rsid w:val="00D33B1A"/>
    <w:rsid w:val="00D33BD8"/>
    <w:rsid w:val="00D33CFF"/>
    <w:rsid w:val="00D33DE4"/>
    <w:rsid w:val="00D33E63"/>
    <w:rsid w:val="00D34097"/>
    <w:rsid w:val="00D342DB"/>
    <w:rsid w:val="00D34497"/>
    <w:rsid w:val="00D344C4"/>
    <w:rsid w:val="00D3469A"/>
    <w:rsid w:val="00D346E7"/>
    <w:rsid w:val="00D346F4"/>
    <w:rsid w:val="00D34AD4"/>
    <w:rsid w:val="00D34BF4"/>
    <w:rsid w:val="00D34EF7"/>
    <w:rsid w:val="00D34FBF"/>
    <w:rsid w:val="00D3539F"/>
    <w:rsid w:val="00D354D6"/>
    <w:rsid w:val="00D35518"/>
    <w:rsid w:val="00D35727"/>
    <w:rsid w:val="00D357B7"/>
    <w:rsid w:val="00D35B7B"/>
    <w:rsid w:val="00D35D19"/>
    <w:rsid w:val="00D35D63"/>
    <w:rsid w:val="00D35E09"/>
    <w:rsid w:val="00D35ED4"/>
    <w:rsid w:val="00D35F1D"/>
    <w:rsid w:val="00D360E3"/>
    <w:rsid w:val="00D36290"/>
    <w:rsid w:val="00D363A8"/>
    <w:rsid w:val="00D365A2"/>
    <w:rsid w:val="00D36665"/>
    <w:rsid w:val="00D368A4"/>
    <w:rsid w:val="00D368FE"/>
    <w:rsid w:val="00D369DC"/>
    <w:rsid w:val="00D36AC0"/>
    <w:rsid w:val="00D36AC7"/>
    <w:rsid w:val="00D36B1D"/>
    <w:rsid w:val="00D36EDD"/>
    <w:rsid w:val="00D373F4"/>
    <w:rsid w:val="00D374C3"/>
    <w:rsid w:val="00D37519"/>
    <w:rsid w:val="00D37684"/>
    <w:rsid w:val="00D376FB"/>
    <w:rsid w:val="00D3779D"/>
    <w:rsid w:val="00D37828"/>
    <w:rsid w:val="00D37B31"/>
    <w:rsid w:val="00D37C09"/>
    <w:rsid w:val="00D37C6D"/>
    <w:rsid w:val="00D37CE8"/>
    <w:rsid w:val="00D37DBC"/>
    <w:rsid w:val="00D37DE2"/>
    <w:rsid w:val="00D37E13"/>
    <w:rsid w:val="00D37F44"/>
    <w:rsid w:val="00D37FE0"/>
    <w:rsid w:val="00D4018F"/>
    <w:rsid w:val="00D4049B"/>
    <w:rsid w:val="00D405B3"/>
    <w:rsid w:val="00D409BD"/>
    <w:rsid w:val="00D40D32"/>
    <w:rsid w:val="00D40E15"/>
    <w:rsid w:val="00D41022"/>
    <w:rsid w:val="00D414DF"/>
    <w:rsid w:val="00D414EA"/>
    <w:rsid w:val="00D41ABD"/>
    <w:rsid w:val="00D41D86"/>
    <w:rsid w:val="00D41E96"/>
    <w:rsid w:val="00D41FB7"/>
    <w:rsid w:val="00D4216A"/>
    <w:rsid w:val="00D422EA"/>
    <w:rsid w:val="00D4239B"/>
    <w:rsid w:val="00D4243C"/>
    <w:rsid w:val="00D42934"/>
    <w:rsid w:val="00D42B8E"/>
    <w:rsid w:val="00D42BEF"/>
    <w:rsid w:val="00D42D66"/>
    <w:rsid w:val="00D42E59"/>
    <w:rsid w:val="00D42EA2"/>
    <w:rsid w:val="00D4302F"/>
    <w:rsid w:val="00D433E9"/>
    <w:rsid w:val="00D43411"/>
    <w:rsid w:val="00D43422"/>
    <w:rsid w:val="00D437C9"/>
    <w:rsid w:val="00D43D0C"/>
    <w:rsid w:val="00D43F44"/>
    <w:rsid w:val="00D4412B"/>
    <w:rsid w:val="00D44164"/>
    <w:rsid w:val="00D442F3"/>
    <w:rsid w:val="00D44567"/>
    <w:rsid w:val="00D446BE"/>
    <w:rsid w:val="00D44839"/>
    <w:rsid w:val="00D4486B"/>
    <w:rsid w:val="00D44C57"/>
    <w:rsid w:val="00D44CF4"/>
    <w:rsid w:val="00D44D99"/>
    <w:rsid w:val="00D44E97"/>
    <w:rsid w:val="00D44F13"/>
    <w:rsid w:val="00D45175"/>
    <w:rsid w:val="00D4518A"/>
    <w:rsid w:val="00D45255"/>
    <w:rsid w:val="00D45625"/>
    <w:rsid w:val="00D457AA"/>
    <w:rsid w:val="00D45AA0"/>
    <w:rsid w:val="00D45D2C"/>
    <w:rsid w:val="00D45E44"/>
    <w:rsid w:val="00D45F23"/>
    <w:rsid w:val="00D4627C"/>
    <w:rsid w:val="00D462C7"/>
    <w:rsid w:val="00D46473"/>
    <w:rsid w:val="00D465BB"/>
    <w:rsid w:val="00D4668B"/>
    <w:rsid w:val="00D4675F"/>
    <w:rsid w:val="00D46817"/>
    <w:rsid w:val="00D4686D"/>
    <w:rsid w:val="00D46919"/>
    <w:rsid w:val="00D46A51"/>
    <w:rsid w:val="00D46AD0"/>
    <w:rsid w:val="00D46CB9"/>
    <w:rsid w:val="00D46D67"/>
    <w:rsid w:val="00D46F04"/>
    <w:rsid w:val="00D46F9E"/>
    <w:rsid w:val="00D46FC1"/>
    <w:rsid w:val="00D47125"/>
    <w:rsid w:val="00D471D7"/>
    <w:rsid w:val="00D473B4"/>
    <w:rsid w:val="00D4746B"/>
    <w:rsid w:val="00D474F8"/>
    <w:rsid w:val="00D4758A"/>
    <w:rsid w:val="00D4763A"/>
    <w:rsid w:val="00D476A8"/>
    <w:rsid w:val="00D476E6"/>
    <w:rsid w:val="00D4774B"/>
    <w:rsid w:val="00D478C0"/>
    <w:rsid w:val="00D478EB"/>
    <w:rsid w:val="00D47950"/>
    <w:rsid w:val="00D4797C"/>
    <w:rsid w:val="00D47AB5"/>
    <w:rsid w:val="00D47C5D"/>
    <w:rsid w:val="00D47EA9"/>
    <w:rsid w:val="00D47F2E"/>
    <w:rsid w:val="00D50074"/>
    <w:rsid w:val="00D5010F"/>
    <w:rsid w:val="00D501A7"/>
    <w:rsid w:val="00D504B2"/>
    <w:rsid w:val="00D50691"/>
    <w:rsid w:val="00D5070C"/>
    <w:rsid w:val="00D50745"/>
    <w:rsid w:val="00D50A1C"/>
    <w:rsid w:val="00D50AC6"/>
    <w:rsid w:val="00D50AF0"/>
    <w:rsid w:val="00D50B56"/>
    <w:rsid w:val="00D50D2A"/>
    <w:rsid w:val="00D50D99"/>
    <w:rsid w:val="00D50E9A"/>
    <w:rsid w:val="00D51045"/>
    <w:rsid w:val="00D5113E"/>
    <w:rsid w:val="00D5125E"/>
    <w:rsid w:val="00D5137B"/>
    <w:rsid w:val="00D51575"/>
    <w:rsid w:val="00D515FB"/>
    <w:rsid w:val="00D51922"/>
    <w:rsid w:val="00D5196F"/>
    <w:rsid w:val="00D51A82"/>
    <w:rsid w:val="00D51F6F"/>
    <w:rsid w:val="00D51FD8"/>
    <w:rsid w:val="00D520E1"/>
    <w:rsid w:val="00D520F5"/>
    <w:rsid w:val="00D5210D"/>
    <w:rsid w:val="00D52403"/>
    <w:rsid w:val="00D52443"/>
    <w:rsid w:val="00D52641"/>
    <w:rsid w:val="00D52677"/>
    <w:rsid w:val="00D528CF"/>
    <w:rsid w:val="00D5294A"/>
    <w:rsid w:val="00D52B1E"/>
    <w:rsid w:val="00D52BA4"/>
    <w:rsid w:val="00D52C58"/>
    <w:rsid w:val="00D5315B"/>
    <w:rsid w:val="00D531C8"/>
    <w:rsid w:val="00D5333F"/>
    <w:rsid w:val="00D534C2"/>
    <w:rsid w:val="00D53500"/>
    <w:rsid w:val="00D5352A"/>
    <w:rsid w:val="00D53606"/>
    <w:rsid w:val="00D5365E"/>
    <w:rsid w:val="00D536C3"/>
    <w:rsid w:val="00D53704"/>
    <w:rsid w:val="00D54114"/>
    <w:rsid w:val="00D5426F"/>
    <w:rsid w:val="00D546BA"/>
    <w:rsid w:val="00D5473F"/>
    <w:rsid w:val="00D54A34"/>
    <w:rsid w:val="00D54B81"/>
    <w:rsid w:val="00D5523B"/>
    <w:rsid w:val="00D55414"/>
    <w:rsid w:val="00D55443"/>
    <w:rsid w:val="00D55698"/>
    <w:rsid w:val="00D55719"/>
    <w:rsid w:val="00D557C8"/>
    <w:rsid w:val="00D55852"/>
    <w:rsid w:val="00D55986"/>
    <w:rsid w:val="00D55A14"/>
    <w:rsid w:val="00D55BB4"/>
    <w:rsid w:val="00D55F4E"/>
    <w:rsid w:val="00D56222"/>
    <w:rsid w:val="00D5638F"/>
    <w:rsid w:val="00D563FC"/>
    <w:rsid w:val="00D5674B"/>
    <w:rsid w:val="00D56885"/>
    <w:rsid w:val="00D569AF"/>
    <w:rsid w:val="00D56A31"/>
    <w:rsid w:val="00D56A80"/>
    <w:rsid w:val="00D56E77"/>
    <w:rsid w:val="00D56F35"/>
    <w:rsid w:val="00D56F83"/>
    <w:rsid w:val="00D57027"/>
    <w:rsid w:val="00D5725E"/>
    <w:rsid w:val="00D572DA"/>
    <w:rsid w:val="00D572DF"/>
    <w:rsid w:val="00D5769B"/>
    <w:rsid w:val="00D578B0"/>
    <w:rsid w:val="00D578E0"/>
    <w:rsid w:val="00D57A51"/>
    <w:rsid w:val="00D57E32"/>
    <w:rsid w:val="00D57EF1"/>
    <w:rsid w:val="00D57FB0"/>
    <w:rsid w:val="00D57FBA"/>
    <w:rsid w:val="00D6000C"/>
    <w:rsid w:val="00D60034"/>
    <w:rsid w:val="00D6012B"/>
    <w:rsid w:val="00D60220"/>
    <w:rsid w:val="00D60444"/>
    <w:rsid w:val="00D60652"/>
    <w:rsid w:val="00D60731"/>
    <w:rsid w:val="00D607BE"/>
    <w:rsid w:val="00D6084E"/>
    <w:rsid w:val="00D60A21"/>
    <w:rsid w:val="00D60AB2"/>
    <w:rsid w:val="00D60F9A"/>
    <w:rsid w:val="00D60FE0"/>
    <w:rsid w:val="00D610C0"/>
    <w:rsid w:val="00D613D5"/>
    <w:rsid w:val="00D616BA"/>
    <w:rsid w:val="00D61AD7"/>
    <w:rsid w:val="00D61AFC"/>
    <w:rsid w:val="00D61D37"/>
    <w:rsid w:val="00D62003"/>
    <w:rsid w:val="00D620C6"/>
    <w:rsid w:val="00D62178"/>
    <w:rsid w:val="00D62256"/>
    <w:rsid w:val="00D622AA"/>
    <w:rsid w:val="00D622F9"/>
    <w:rsid w:val="00D62358"/>
    <w:rsid w:val="00D6245A"/>
    <w:rsid w:val="00D624C3"/>
    <w:rsid w:val="00D624D1"/>
    <w:rsid w:val="00D624F3"/>
    <w:rsid w:val="00D6275C"/>
    <w:rsid w:val="00D6279D"/>
    <w:rsid w:val="00D62847"/>
    <w:rsid w:val="00D62905"/>
    <w:rsid w:val="00D6295D"/>
    <w:rsid w:val="00D62C5D"/>
    <w:rsid w:val="00D62E33"/>
    <w:rsid w:val="00D630C2"/>
    <w:rsid w:val="00D63210"/>
    <w:rsid w:val="00D63282"/>
    <w:rsid w:val="00D63602"/>
    <w:rsid w:val="00D63711"/>
    <w:rsid w:val="00D63727"/>
    <w:rsid w:val="00D63836"/>
    <w:rsid w:val="00D63A6A"/>
    <w:rsid w:val="00D63C18"/>
    <w:rsid w:val="00D63C2A"/>
    <w:rsid w:val="00D63C9B"/>
    <w:rsid w:val="00D63D16"/>
    <w:rsid w:val="00D63D7A"/>
    <w:rsid w:val="00D6419F"/>
    <w:rsid w:val="00D641B4"/>
    <w:rsid w:val="00D64206"/>
    <w:rsid w:val="00D642F8"/>
    <w:rsid w:val="00D648DA"/>
    <w:rsid w:val="00D649EC"/>
    <w:rsid w:val="00D64C53"/>
    <w:rsid w:val="00D64D30"/>
    <w:rsid w:val="00D64D47"/>
    <w:rsid w:val="00D64E5D"/>
    <w:rsid w:val="00D64FDF"/>
    <w:rsid w:val="00D651BE"/>
    <w:rsid w:val="00D652A3"/>
    <w:rsid w:val="00D654E3"/>
    <w:rsid w:val="00D655E4"/>
    <w:rsid w:val="00D6582A"/>
    <w:rsid w:val="00D658E5"/>
    <w:rsid w:val="00D659F5"/>
    <w:rsid w:val="00D65A2C"/>
    <w:rsid w:val="00D65A56"/>
    <w:rsid w:val="00D65B0E"/>
    <w:rsid w:val="00D65E7B"/>
    <w:rsid w:val="00D65F11"/>
    <w:rsid w:val="00D660D6"/>
    <w:rsid w:val="00D6631B"/>
    <w:rsid w:val="00D6632F"/>
    <w:rsid w:val="00D6657B"/>
    <w:rsid w:val="00D66777"/>
    <w:rsid w:val="00D6682A"/>
    <w:rsid w:val="00D6682D"/>
    <w:rsid w:val="00D668C0"/>
    <w:rsid w:val="00D66DAD"/>
    <w:rsid w:val="00D66ECD"/>
    <w:rsid w:val="00D67010"/>
    <w:rsid w:val="00D673C5"/>
    <w:rsid w:val="00D67432"/>
    <w:rsid w:val="00D67659"/>
    <w:rsid w:val="00D67829"/>
    <w:rsid w:val="00D67887"/>
    <w:rsid w:val="00D6788F"/>
    <w:rsid w:val="00D678CA"/>
    <w:rsid w:val="00D679C9"/>
    <w:rsid w:val="00D67A50"/>
    <w:rsid w:val="00D67C56"/>
    <w:rsid w:val="00D67C6A"/>
    <w:rsid w:val="00D67C6D"/>
    <w:rsid w:val="00D67E87"/>
    <w:rsid w:val="00D67E8D"/>
    <w:rsid w:val="00D700DA"/>
    <w:rsid w:val="00D7015E"/>
    <w:rsid w:val="00D70182"/>
    <w:rsid w:val="00D7018F"/>
    <w:rsid w:val="00D701FF"/>
    <w:rsid w:val="00D7029B"/>
    <w:rsid w:val="00D7042D"/>
    <w:rsid w:val="00D70620"/>
    <w:rsid w:val="00D7064E"/>
    <w:rsid w:val="00D71051"/>
    <w:rsid w:val="00D71072"/>
    <w:rsid w:val="00D71094"/>
    <w:rsid w:val="00D715F0"/>
    <w:rsid w:val="00D71769"/>
    <w:rsid w:val="00D719B3"/>
    <w:rsid w:val="00D71B73"/>
    <w:rsid w:val="00D71BDD"/>
    <w:rsid w:val="00D71C15"/>
    <w:rsid w:val="00D71C69"/>
    <w:rsid w:val="00D71D9F"/>
    <w:rsid w:val="00D71E5C"/>
    <w:rsid w:val="00D71E99"/>
    <w:rsid w:val="00D72236"/>
    <w:rsid w:val="00D72274"/>
    <w:rsid w:val="00D72323"/>
    <w:rsid w:val="00D72546"/>
    <w:rsid w:val="00D72720"/>
    <w:rsid w:val="00D72E52"/>
    <w:rsid w:val="00D72F88"/>
    <w:rsid w:val="00D730E1"/>
    <w:rsid w:val="00D7318B"/>
    <w:rsid w:val="00D73847"/>
    <w:rsid w:val="00D73A5A"/>
    <w:rsid w:val="00D73A79"/>
    <w:rsid w:val="00D73D07"/>
    <w:rsid w:val="00D73D9A"/>
    <w:rsid w:val="00D73E3B"/>
    <w:rsid w:val="00D74290"/>
    <w:rsid w:val="00D74353"/>
    <w:rsid w:val="00D7489E"/>
    <w:rsid w:val="00D748F3"/>
    <w:rsid w:val="00D749AF"/>
    <w:rsid w:val="00D74ADB"/>
    <w:rsid w:val="00D74BF4"/>
    <w:rsid w:val="00D74CEB"/>
    <w:rsid w:val="00D74D62"/>
    <w:rsid w:val="00D74D89"/>
    <w:rsid w:val="00D74E54"/>
    <w:rsid w:val="00D74FAB"/>
    <w:rsid w:val="00D7501F"/>
    <w:rsid w:val="00D75072"/>
    <w:rsid w:val="00D75221"/>
    <w:rsid w:val="00D75306"/>
    <w:rsid w:val="00D75346"/>
    <w:rsid w:val="00D753AE"/>
    <w:rsid w:val="00D7560B"/>
    <w:rsid w:val="00D75624"/>
    <w:rsid w:val="00D75673"/>
    <w:rsid w:val="00D75C4C"/>
    <w:rsid w:val="00D75D9B"/>
    <w:rsid w:val="00D75E29"/>
    <w:rsid w:val="00D75E8B"/>
    <w:rsid w:val="00D75FF8"/>
    <w:rsid w:val="00D76136"/>
    <w:rsid w:val="00D762EA"/>
    <w:rsid w:val="00D763D8"/>
    <w:rsid w:val="00D76D29"/>
    <w:rsid w:val="00D76D88"/>
    <w:rsid w:val="00D76EA3"/>
    <w:rsid w:val="00D76EED"/>
    <w:rsid w:val="00D77023"/>
    <w:rsid w:val="00D771BF"/>
    <w:rsid w:val="00D773DD"/>
    <w:rsid w:val="00D774EC"/>
    <w:rsid w:val="00D776C1"/>
    <w:rsid w:val="00D77787"/>
    <w:rsid w:val="00D77814"/>
    <w:rsid w:val="00D778BF"/>
    <w:rsid w:val="00D77DA0"/>
    <w:rsid w:val="00D77DB7"/>
    <w:rsid w:val="00D80541"/>
    <w:rsid w:val="00D80601"/>
    <w:rsid w:val="00D809EA"/>
    <w:rsid w:val="00D80C24"/>
    <w:rsid w:val="00D80CEF"/>
    <w:rsid w:val="00D80CF9"/>
    <w:rsid w:val="00D80D57"/>
    <w:rsid w:val="00D80DBC"/>
    <w:rsid w:val="00D80FC7"/>
    <w:rsid w:val="00D81199"/>
    <w:rsid w:val="00D812D8"/>
    <w:rsid w:val="00D81450"/>
    <w:rsid w:val="00D8159D"/>
    <w:rsid w:val="00D81604"/>
    <w:rsid w:val="00D81E07"/>
    <w:rsid w:val="00D81E6B"/>
    <w:rsid w:val="00D821F2"/>
    <w:rsid w:val="00D82604"/>
    <w:rsid w:val="00D827CC"/>
    <w:rsid w:val="00D82811"/>
    <w:rsid w:val="00D828F2"/>
    <w:rsid w:val="00D8290B"/>
    <w:rsid w:val="00D82AD7"/>
    <w:rsid w:val="00D82C31"/>
    <w:rsid w:val="00D82E64"/>
    <w:rsid w:val="00D82ECC"/>
    <w:rsid w:val="00D82ED3"/>
    <w:rsid w:val="00D83332"/>
    <w:rsid w:val="00D83379"/>
    <w:rsid w:val="00D833E9"/>
    <w:rsid w:val="00D8341D"/>
    <w:rsid w:val="00D8362C"/>
    <w:rsid w:val="00D83666"/>
    <w:rsid w:val="00D837CD"/>
    <w:rsid w:val="00D8387E"/>
    <w:rsid w:val="00D839F4"/>
    <w:rsid w:val="00D83DD2"/>
    <w:rsid w:val="00D8427C"/>
    <w:rsid w:val="00D84295"/>
    <w:rsid w:val="00D8433C"/>
    <w:rsid w:val="00D84342"/>
    <w:rsid w:val="00D843FA"/>
    <w:rsid w:val="00D84571"/>
    <w:rsid w:val="00D84777"/>
    <w:rsid w:val="00D847E4"/>
    <w:rsid w:val="00D849DC"/>
    <w:rsid w:val="00D84AFE"/>
    <w:rsid w:val="00D84D07"/>
    <w:rsid w:val="00D84D9D"/>
    <w:rsid w:val="00D850F3"/>
    <w:rsid w:val="00D85430"/>
    <w:rsid w:val="00D8571A"/>
    <w:rsid w:val="00D85873"/>
    <w:rsid w:val="00D859BE"/>
    <w:rsid w:val="00D85A29"/>
    <w:rsid w:val="00D85B6A"/>
    <w:rsid w:val="00D85BB3"/>
    <w:rsid w:val="00D85FB4"/>
    <w:rsid w:val="00D86023"/>
    <w:rsid w:val="00D86040"/>
    <w:rsid w:val="00D8605A"/>
    <w:rsid w:val="00D860D2"/>
    <w:rsid w:val="00D864DF"/>
    <w:rsid w:val="00D864F3"/>
    <w:rsid w:val="00D86538"/>
    <w:rsid w:val="00D866AD"/>
    <w:rsid w:val="00D86BA9"/>
    <w:rsid w:val="00D86C99"/>
    <w:rsid w:val="00D86CD1"/>
    <w:rsid w:val="00D86FD8"/>
    <w:rsid w:val="00D8723A"/>
    <w:rsid w:val="00D8735C"/>
    <w:rsid w:val="00D874A2"/>
    <w:rsid w:val="00D8755B"/>
    <w:rsid w:val="00D876E6"/>
    <w:rsid w:val="00D87838"/>
    <w:rsid w:val="00D87B62"/>
    <w:rsid w:val="00D87BEB"/>
    <w:rsid w:val="00D87D78"/>
    <w:rsid w:val="00D87F00"/>
    <w:rsid w:val="00D87F29"/>
    <w:rsid w:val="00D9007D"/>
    <w:rsid w:val="00D900CC"/>
    <w:rsid w:val="00D90150"/>
    <w:rsid w:val="00D901A6"/>
    <w:rsid w:val="00D9064D"/>
    <w:rsid w:val="00D90688"/>
    <w:rsid w:val="00D90761"/>
    <w:rsid w:val="00D908D5"/>
    <w:rsid w:val="00D908E6"/>
    <w:rsid w:val="00D90BAF"/>
    <w:rsid w:val="00D90CE1"/>
    <w:rsid w:val="00D90F03"/>
    <w:rsid w:val="00D90FDA"/>
    <w:rsid w:val="00D91052"/>
    <w:rsid w:val="00D910E6"/>
    <w:rsid w:val="00D912CC"/>
    <w:rsid w:val="00D912DF"/>
    <w:rsid w:val="00D915D1"/>
    <w:rsid w:val="00D91600"/>
    <w:rsid w:val="00D9172D"/>
    <w:rsid w:val="00D91982"/>
    <w:rsid w:val="00D91BC5"/>
    <w:rsid w:val="00D91C8A"/>
    <w:rsid w:val="00D9211A"/>
    <w:rsid w:val="00D921E2"/>
    <w:rsid w:val="00D921F1"/>
    <w:rsid w:val="00D92323"/>
    <w:rsid w:val="00D92927"/>
    <w:rsid w:val="00D92ADD"/>
    <w:rsid w:val="00D92B4F"/>
    <w:rsid w:val="00D92C8D"/>
    <w:rsid w:val="00D92D24"/>
    <w:rsid w:val="00D92EB3"/>
    <w:rsid w:val="00D92ECB"/>
    <w:rsid w:val="00D92F46"/>
    <w:rsid w:val="00D931E5"/>
    <w:rsid w:val="00D93360"/>
    <w:rsid w:val="00D93452"/>
    <w:rsid w:val="00D936E0"/>
    <w:rsid w:val="00D9377C"/>
    <w:rsid w:val="00D9397B"/>
    <w:rsid w:val="00D93AA2"/>
    <w:rsid w:val="00D93E29"/>
    <w:rsid w:val="00D9403F"/>
    <w:rsid w:val="00D94167"/>
    <w:rsid w:val="00D941CF"/>
    <w:rsid w:val="00D9446C"/>
    <w:rsid w:val="00D944FA"/>
    <w:rsid w:val="00D946EC"/>
    <w:rsid w:val="00D94812"/>
    <w:rsid w:val="00D94979"/>
    <w:rsid w:val="00D94DA8"/>
    <w:rsid w:val="00D950DB"/>
    <w:rsid w:val="00D9529A"/>
    <w:rsid w:val="00D952FA"/>
    <w:rsid w:val="00D95356"/>
    <w:rsid w:val="00D9569C"/>
    <w:rsid w:val="00D9596F"/>
    <w:rsid w:val="00D95B79"/>
    <w:rsid w:val="00D95C89"/>
    <w:rsid w:val="00D95CD1"/>
    <w:rsid w:val="00D95DCD"/>
    <w:rsid w:val="00D95DFA"/>
    <w:rsid w:val="00D95E42"/>
    <w:rsid w:val="00D9625D"/>
    <w:rsid w:val="00D96264"/>
    <w:rsid w:val="00D96548"/>
    <w:rsid w:val="00D96649"/>
    <w:rsid w:val="00D966B1"/>
    <w:rsid w:val="00D96872"/>
    <w:rsid w:val="00D96AC0"/>
    <w:rsid w:val="00D96AFE"/>
    <w:rsid w:val="00D96FA8"/>
    <w:rsid w:val="00D97059"/>
    <w:rsid w:val="00D9707F"/>
    <w:rsid w:val="00D97237"/>
    <w:rsid w:val="00D9728A"/>
    <w:rsid w:val="00D972E9"/>
    <w:rsid w:val="00D97309"/>
    <w:rsid w:val="00D97448"/>
    <w:rsid w:val="00D975E2"/>
    <w:rsid w:val="00D9773A"/>
    <w:rsid w:val="00D977C3"/>
    <w:rsid w:val="00D9786B"/>
    <w:rsid w:val="00D97A5B"/>
    <w:rsid w:val="00D97FB6"/>
    <w:rsid w:val="00DA00D0"/>
    <w:rsid w:val="00DA058E"/>
    <w:rsid w:val="00DA09B8"/>
    <w:rsid w:val="00DA0B8B"/>
    <w:rsid w:val="00DA0B98"/>
    <w:rsid w:val="00DA10C4"/>
    <w:rsid w:val="00DA11A2"/>
    <w:rsid w:val="00DA120F"/>
    <w:rsid w:val="00DA13CA"/>
    <w:rsid w:val="00DA14B3"/>
    <w:rsid w:val="00DA1632"/>
    <w:rsid w:val="00DA179A"/>
    <w:rsid w:val="00DA1C9B"/>
    <w:rsid w:val="00DA1E5E"/>
    <w:rsid w:val="00DA1FB1"/>
    <w:rsid w:val="00DA230F"/>
    <w:rsid w:val="00DA2422"/>
    <w:rsid w:val="00DA2564"/>
    <w:rsid w:val="00DA2648"/>
    <w:rsid w:val="00DA27CB"/>
    <w:rsid w:val="00DA27CD"/>
    <w:rsid w:val="00DA27E8"/>
    <w:rsid w:val="00DA2843"/>
    <w:rsid w:val="00DA2865"/>
    <w:rsid w:val="00DA28F8"/>
    <w:rsid w:val="00DA2A24"/>
    <w:rsid w:val="00DA2C48"/>
    <w:rsid w:val="00DA2D20"/>
    <w:rsid w:val="00DA2D5D"/>
    <w:rsid w:val="00DA3097"/>
    <w:rsid w:val="00DA3212"/>
    <w:rsid w:val="00DA33A1"/>
    <w:rsid w:val="00DA33FE"/>
    <w:rsid w:val="00DA3409"/>
    <w:rsid w:val="00DA343D"/>
    <w:rsid w:val="00DA3479"/>
    <w:rsid w:val="00DA348A"/>
    <w:rsid w:val="00DA3591"/>
    <w:rsid w:val="00DA35F2"/>
    <w:rsid w:val="00DA36B2"/>
    <w:rsid w:val="00DA36EA"/>
    <w:rsid w:val="00DA38B1"/>
    <w:rsid w:val="00DA3918"/>
    <w:rsid w:val="00DA3970"/>
    <w:rsid w:val="00DA3BA9"/>
    <w:rsid w:val="00DA3E55"/>
    <w:rsid w:val="00DA3EC8"/>
    <w:rsid w:val="00DA3F02"/>
    <w:rsid w:val="00DA3F39"/>
    <w:rsid w:val="00DA421A"/>
    <w:rsid w:val="00DA4260"/>
    <w:rsid w:val="00DA4299"/>
    <w:rsid w:val="00DA463B"/>
    <w:rsid w:val="00DA4946"/>
    <w:rsid w:val="00DA4CFC"/>
    <w:rsid w:val="00DA4D8D"/>
    <w:rsid w:val="00DA4DDE"/>
    <w:rsid w:val="00DA4E36"/>
    <w:rsid w:val="00DA4EC9"/>
    <w:rsid w:val="00DA5211"/>
    <w:rsid w:val="00DA523C"/>
    <w:rsid w:val="00DA5308"/>
    <w:rsid w:val="00DA5356"/>
    <w:rsid w:val="00DA5673"/>
    <w:rsid w:val="00DA5710"/>
    <w:rsid w:val="00DA5BC3"/>
    <w:rsid w:val="00DA5E76"/>
    <w:rsid w:val="00DA64A0"/>
    <w:rsid w:val="00DA654D"/>
    <w:rsid w:val="00DA662A"/>
    <w:rsid w:val="00DA675E"/>
    <w:rsid w:val="00DA6A84"/>
    <w:rsid w:val="00DA6BE7"/>
    <w:rsid w:val="00DA6C07"/>
    <w:rsid w:val="00DA6D5B"/>
    <w:rsid w:val="00DA6F10"/>
    <w:rsid w:val="00DA7396"/>
    <w:rsid w:val="00DA73AF"/>
    <w:rsid w:val="00DA749B"/>
    <w:rsid w:val="00DA74F2"/>
    <w:rsid w:val="00DA75AE"/>
    <w:rsid w:val="00DA7780"/>
    <w:rsid w:val="00DA7AB9"/>
    <w:rsid w:val="00DA7ACB"/>
    <w:rsid w:val="00DA7CFE"/>
    <w:rsid w:val="00DB030D"/>
    <w:rsid w:val="00DB03F0"/>
    <w:rsid w:val="00DB0596"/>
    <w:rsid w:val="00DB0682"/>
    <w:rsid w:val="00DB081B"/>
    <w:rsid w:val="00DB0859"/>
    <w:rsid w:val="00DB08A3"/>
    <w:rsid w:val="00DB0E27"/>
    <w:rsid w:val="00DB0E94"/>
    <w:rsid w:val="00DB10C6"/>
    <w:rsid w:val="00DB12BD"/>
    <w:rsid w:val="00DB12D3"/>
    <w:rsid w:val="00DB14F2"/>
    <w:rsid w:val="00DB157D"/>
    <w:rsid w:val="00DB1640"/>
    <w:rsid w:val="00DB1709"/>
    <w:rsid w:val="00DB179C"/>
    <w:rsid w:val="00DB1CB0"/>
    <w:rsid w:val="00DB1CD7"/>
    <w:rsid w:val="00DB1D22"/>
    <w:rsid w:val="00DB1D27"/>
    <w:rsid w:val="00DB1E2A"/>
    <w:rsid w:val="00DB216F"/>
    <w:rsid w:val="00DB2590"/>
    <w:rsid w:val="00DB268C"/>
    <w:rsid w:val="00DB2727"/>
    <w:rsid w:val="00DB28C0"/>
    <w:rsid w:val="00DB2BC8"/>
    <w:rsid w:val="00DB2DAB"/>
    <w:rsid w:val="00DB3110"/>
    <w:rsid w:val="00DB326C"/>
    <w:rsid w:val="00DB3371"/>
    <w:rsid w:val="00DB3493"/>
    <w:rsid w:val="00DB3631"/>
    <w:rsid w:val="00DB3809"/>
    <w:rsid w:val="00DB38FC"/>
    <w:rsid w:val="00DB3A62"/>
    <w:rsid w:val="00DB3B63"/>
    <w:rsid w:val="00DB413D"/>
    <w:rsid w:val="00DB422F"/>
    <w:rsid w:val="00DB4636"/>
    <w:rsid w:val="00DB481E"/>
    <w:rsid w:val="00DB4A3B"/>
    <w:rsid w:val="00DB4F31"/>
    <w:rsid w:val="00DB4FCA"/>
    <w:rsid w:val="00DB4FEA"/>
    <w:rsid w:val="00DB5066"/>
    <w:rsid w:val="00DB5154"/>
    <w:rsid w:val="00DB51F4"/>
    <w:rsid w:val="00DB53F6"/>
    <w:rsid w:val="00DB5773"/>
    <w:rsid w:val="00DB5968"/>
    <w:rsid w:val="00DB59C6"/>
    <w:rsid w:val="00DB5C2C"/>
    <w:rsid w:val="00DB5C95"/>
    <w:rsid w:val="00DB5CBC"/>
    <w:rsid w:val="00DB5F7E"/>
    <w:rsid w:val="00DB61D6"/>
    <w:rsid w:val="00DB6537"/>
    <w:rsid w:val="00DB6B96"/>
    <w:rsid w:val="00DB6CFE"/>
    <w:rsid w:val="00DB6E7F"/>
    <w:rsid w:val="00DB6ED5"/>
    <w:rsid w:val="00DB6F49"/>
    <w:rsid w:val="00DB6F83"/>
    <w:rsid w:val="00DB6FF1"/>
    <w:rsid w:val="00DB70D9"/>
    <w:rsid w:val="00DB70FA"/>
    <w:rsid w:val="00DB7117"/>
    <w:rsid w:val="00DB71EE"/>
    <w:rsid w:val="00DB73D6"/>
    <w:rsid w:val="00DB7508"/>
    <w:rsid w:val="00DB77B6"/>
    <w:rsid w:val="00DB78D1"/>
    <w:rsid w:val="00DB7D66"/>
    <w:rsid w:val="00DB7E39"/>
    <w:rsid w:val="00DC0050"/>
    <w:rsid w:val="00DC01E1"/>
    <w:rsid w:val="00DC0312"/>
    <w:rsid w:val="00DC042C"/>
    <w:rsid w:val="00DC0768"/>
    <w:rsid w:val="00DC0B0A"/>
    <w:rsid w:val="00DC0D16"/>
    <w:rsid w:val="00DC1025"/>
    <w:rsid w:val="00DC119A"/>
    <w:rsid w:val="00DC1223"/>
    <w:rsid w:val="00DC1365"/>
    <w:rsid w:val="00DC13F9"/>
    <w:rsid w:val="00DC1462"/>
    <w:rsid w:val="00DC1494"/>
    <w:rsid w:val="00DC163A"/>
    <w:rsid w:val="00DC18BB"/>
    <w:rsid w:val="00DC18F4"/>
    <w:rsid w:val="00DC1BDD"/>
    <w:rsid w:val="00DC201A"/>
    <w:rsid w:val="00DC22E6"/>
    <w:rsid w:val="00DC23A5"/>
    <w:rsid w:val="00DC2633"/>
    <w:rsid w:val="00DC274D"/>
    <w:rsid w:val="00DC2751"/>
    <w:rsid w:val="00DC27FC"/>
    <w:rsid w:val="00DC2A8E"/>
    <w:rsid w:val="00DC2D49"/>
    <w:rsid w:val="00DC2DFA"/>
    <w:rsid w:val="00DC2EA5"/>
    <w:rsid w:val="00DC2EDE"/>
    <w:rsid w:val="00DC325D"/>
    <w:rsid w:val="00DC330C"/>
    <w:rsid w:val="00DC3696"/>
    <w:rsid w:val="00DC382B"/>
    <w:rsid w:val="00DC39CC"/>
    <w:rsid w:val="00DC3B30"/>
    <w:rsid w:val="00DC3C8A"/>
    <w:rsid w:val="00DC4196"/>
    <w:rsid w:val="00DC44BE"/>
    <w:rsid w:val="00DC4750"/>
    <w:rsid w:val="00DC477E"/>
    <w:rsid w:val="00DC47AF"/>
    <w:rsid w:val="00DC47CB"/>
    <w:rsid w:val="00DC47E6"/>
    <w:rsid w:val="00DC49A2"/>
    <w:rsid w:val="00DC4BC4"/>
    <w:rsid w:val="00DC4BE3"/>
    <w:rsid w:val="00DC4C73"/>
    <w:rsid w:val="00DC4CCE"/>
    <w:rsid w:val="00DC4CF6"/>
    <w:rsid w:val="00DC5167"/>
    <w:rsid w:val="00DC5190"/>
    <w:rsid w:val="00DC586E"/>
    <w:rsid w:val="00DC5A22"/>
    <w:rsid w:val="00DC5BC3"/>
    <w:rsid w:val="00DC5C30"/>
    <w:rsid w:val="00DC5D56"/>
    <w:rsid w:val="00DC6244"/>
    <w:rsid w:val="00DC63B9"/>
    <w:rsid w:val="00DC65AC"/>
    <w:rsid w:val="00DC6644"/>
    <w:rsid w:val="00DC66C0"/>
    <w:rsid w:val="00DC690F"/>
    <w:rsid w:val="00DC6B78"/>
    <w:rsid w:val="00DC6BC5"/>
    <w:rsid w:val="00DC6C3F"/>
    <w:rsid w:val="00DC6D3E"/>
    <w:rsid w:val="00DC6DAD"/>
    <w:rsid w:val="00DC6EBB"/>
    <w:rsid w:val="00DC707D"/>
    <w:rsid w:val="00DC70ED"/>
    <w:rsid w:val="00DC7118"/>
    <w:rsid w:val="00DC72A6"/>
    <w:rsid w:val="00DC7476"/>
    <w:rsid w:val="00DC747B"/>
    <w:rsid w:val="00DC7791"/>
    <w:rsid w:val="00DC77CF"/>
    <w:rsid w:val="00DC7958"/>
    <w:rsid w:val="00DC7A68"/>
    <w:rsid w:val="00DC7ADE"/>
    <w:rsid w:val="00DC7BA3"/>
    <w:rsid w:val="00DC7CBD"/>
    <w:rsid w:val="00DC7E9C"/>
    <w:rsid w:val="00DC7F1A"/>
    <w:rsid w:val="00DD017C"/>
    <w:rsid w:val="00DD0271"/>
    <w:rsid w:val="00DD0280"/>
    <w:rsid w:val="00DD0361"/>
    <w:rsid w:val="00DD044A"/>
    <w:rsid w:val="00DD046B"/>
    <w:rsid w:val="00DD04D2"/>
    <w:rsid w:val="00DD059E"/>
    <w:rsid w:val="00DD0D27"/>
    <w:rsid w:val="00DD0FA0"/>
    <w:rsid w:val="00DD1211"/>
    <w:rsid w:val="00DD13CA"/>
    <w:rsid w:val="00DD13FE"/>
    <w:rsid w:val="00DD1595"/>
    <w:rsid w:val="00DD15FA"/>
    <w:rsid w:val="00DD1A6F"/>
    <w:rsid w:val="00DD1F9E"/>
    <w:rsid w:val="00DD213D"/>
    <w:rsid w:val="00DD22DF"/>
    <w:rsid w:val="00DD2401"/>
    <w:rsid w:val="00DD25D0"/>
    <w:rsid w:val="00DD27FE"/>
    <w:rsid w:val="00DD283E"/>
    <w:rsid w:val="00DD2898"/>
    <w:rsid w:val="00DD2AB8"/>
    <w:rsid w:val="00DD2AF2"/>
    <w:rsid w:val="00DD2B1D"/>
    <w:rsid w:val="00DD2B8D"/>
    <w:rsid w:val="00DD2B96"/>
    <w:rsid w:val="00DD2CD9"/>
    <w:rsid w:val="00DD2D74"/>
    <w:rsid w:val="00DD2D83"/>
    <w:rsid w:val="00DD2E6F"/>
    <w:rsid w:val="00DD2FD3"/>
    <w:rsid w:val="00DD3118"/>
    <w:rsid w:val="00DD31F2"/>
    <w:rsid w:val="00DD3370"/>
    <w:rsid w:val="00DD3849"/>
    <w:rsid w:val="00DD3881"/>
    <w:rsid w:val="00DD399B"/>
    <w:rsid w:val="00DD3C5B"/>
    <w:rsid w:val="00DD3C87"/>
    <w:rsid w:val="00DD3EF7"/>
    <w:rsid w:val="00DD3F91"/>
    <w:rsid w:val="00DD3FC0"/>
    <w:rsid w:val="00DD41AE"/>
    <w:rsid w:val="00DD41FA"/>
    <w:rsid w:val="00DD4338"/>
    <w:rsid w:val="00DD4498"/>
    <w:rsid w:val="00DD4813"/>
    <w:rsid w:val="00DD48D5"/>
    <w:rsid w:val="00DD49BA"/>
    <w:rsid w:val="00DD4AE5"/>
    <w:rsid w:val="00DD4C52"/>
    <w:rsid w:val="00DD5051"/>
    <w:rsid w:val="00DD54A9"/>
    <w:rsid w:val="00DD57ED"/>
    <w:rsid w:val="00DD5804"/>
    <w:rsid w:val="00DD5A7D"/>
    <w:rsid w:val="00DD5F90"/>
    <w:rsid w:val="00DD6111"/>
    <w:rsid w:val="00DD61E1"/>
    <w:rsid w:val="00DD6203"/>
    <w:rsid w:val="00DD631B"/>
    <w:rsid w:val="00DD662B"/>
    <w:rsid w:val="00DD6861"/>
    <w:rsid w:val="00DD6AB5"/>
    <w:rsid w:val="00DD6AEE"/>
    <w:rsid w:val="00DD6B4E"/>
    <w:rsid w:val="00DD6BF2"/>
    <w:rsid w:val="00DD6DBB"/>
    <w:rsid w:val="00DD6DF6"/>
    <w:rsid w:val="00DD6F51"/>
    <w:rsid w:val="00DD7186"/>
    <w:rsid w:val="00DD7469"/>
    <w:rsid w:val="00DD7723"/>
    <w:rsid w:val="00DD7785"/>
    <w:rsid w:val="00DD77C5"/>
    <w:rsid w:val="00DD7914"/>
    <w:rsid w:val="00DD7C1E"/>
    <w:rsid w:val="00DD7C3F"/>
    <w:rsid w:val="00DD7E8A"/>
    <w:rsid w:val="00DE00A9"/>
    <w:rsid w:val="00DE0190"/>
    <w:rsid w:val="00DE050A"/>
    <w:rsid w:val="00DE0A0B"/>
    <w:rsid w:val="00DE0C84"/>
    <w:rsid w:val="00DE0E08"/>
    <w:rsid w:val="00DE0E86"/>
    <w:rsid w:val="00DE0EC7"/>
    <w:rsid w:val="00DE0F6F"/>
    <w:rsid w:val="00DE1190"/>
    <w:rsid w:val="00DE14CD"/>
    <w:rsid w:val="00DE16F9"/>
    <w:rsid w:val="00DE1755"/>
    <w:rsid w:val="00DE17AC"/>
    <w:rsid w:val="00DE17D3"/>
    <w:rsid w:val="00DE1B80"/>
    <w:rsid w:val="00DE1D7F"/>
    <w:rsid w:val="00DE1DD0"/>
    <w:rsid w:val="00DE2173"/>
    <w:rsid w:val="00DE2332"/>
    <w:rsid w:val="00DE235F"/>
    <w:rsid w:val="00DE248C"/>
    <w:rsid w:val="00DE24B0"/>
    <w:rsid w:val="00DE277A"/>
    <w:rsid w:val="00DE2786"/>
    <w:rsid w:val="00DE28A9"/>
    <w:rsid w:val="00DE28FE"/>
    <w:rsid w:val="00DE2AE2"/>
    <w:rsid w:val="00DE2B59"/>
    <w:rsid w:val="00DE2F17"/>
    <w:rsid w:val="00DE32F8"/>
    <w:rsid w:val="00DE3300"/>
    <w:rsid w:val="00DE3587"/>
    <w:rsid w:val="00DE36C9"/>
    <w:rsid w:val="00DE37E0"/>
    <w:rsid w:val="00DE381F"/>
    <w:rsid w:val="00DE3898"/>
    <w:rsid w:val="00DE38AE"/>
    <w:rsid w:val="00DE3A3B"/>
    <w:rsid w:val="00DE3D5A"/>
    <w:rsid w:val="00DE4939"/>
    <w:rsid w:val="00DE4984"/>
    <w:rsid w:val="00DE4D1A"/>
    <w:rsid w:val="00DE4D96"/>
    <w:rsid w:val="00DE4FB3"/>
    <w:rsid w:val="00DE50DE"/>
    <w:rsid w:val="00DE51DC"/>
    <w:rsid w:val="00DE51EE"/>
    <w:rsid w:val="00DE57C4"/>
    <w:rsid w:val="00DE5813"/>
    <w:rsid w:val="00DE5AF2"/>
    <w:rsid w:val="00DE5BF3"/>
    <w:rsid w:val="00DE5C3A"/>
    <w:rsid w:val="00DE5DDB"/>
    <w:rsid w:val="00DE5DF2"/>
    <w:rsid w:val="00DE5FE7"/>
    <w:rsid w:val="00DE625E"/>
    <w:rsid w:val="00DE6267"/>
    <w:rsid w:val="00DE62A0"/>
    <w:rsid w:val="00DE63C8"/>
    <w:rsid w:val="00DE6414"/>
    <w:rsid w:val="00DE65D2"/>
    <w:rsid w:val="00DE6647"/>
    <w:rsid w:val="00DE66CB"/>
    <w:rsid w:val="00DE6836"/>
    <w:rsid w:val="00DE6C64"/>
    <w:rsid w:val="00DE6C81"/>
    <w:rsid w:val="00DE6E60"/>
    <w:rsid w:val="00DE6F49"/>
    <w:rsid w:val="00DE705B"/>
    <w:rsid w:val="00DE7093"/>
    <w:rsid w:val="00DE7096"/>
    <w:rsid w:val="00DE71D3"/>
    <w:rsid w:val="00DE728C"/>
    <w:rsid w:val="00DE7391"/>
    <w:rsid w:val="00DE746E"/>
    <w:rsid w:val="00DE76D5"/>
    <w:rsid w:val="00DE7836"/>
    <w:rsid w:val="00DE7942"/>
    <w:rsid w:val="00DE7987"/>
    <w:rsid w:val="00DE79D9"/>
    <w:rsid w:val="00DE7CD9"/>
    <w:rsid w:val="00DE7DA8"/>
    <w:rsid w:val="00DE7DC7"/>
    <w:rsid w:val="00DE7E63"/>
    <w:rsid w:val="00DE7EF9"/>
    <w:rsid w:val="00DE7F0D"/>
    <w:rsid w:val="00DE7FA2"/>
    <w:rsid w:val="00DF02AF"/>
    <w:rsid w:val="00DF02BE"/>
    <w:rsid w:val="00DF02D0"/>
    <w:rsid w:val="00DF03C6"/>
    <w:rsid w:val="00DF03D0"/>
    <w:rsid w:val="00DF070F"/>
    <w:rsid w:val="00DF0A57"/>
    <w:rsid w:val="00DF0B9F"/>
    <w:rsid w:val="00DF0F90"/>
    <w:rsid w:val="00DF1108"/>
    <w:rsid w:val="00DF111E"/>
    <w:rsid w:val="00DF11E3"/>
    <w:rsid w:val="00DF13A8"/>
    <w:rsid w:val="00DF1750"/>
    <w:rsid w:val="00DF17B3"/>
    <w:rsid w:val="00DF1830"/>
    <w:rsid w:val="00DF1A2F"/>
    <w:rsid w:val="00DF1A3E"/>
    <w:rsid w:val="00DF1A71"/>
    <w:rsid w:val="00DF1B09"/>
    <w:rsid w:val="00DF1C82"/>
    <w:rsid w:val="00DF1CBA"/>
    <w:rsid w:val="00DF1D8A"/>
    <w:rsid w:val="00DF1DFF"/>
    <w:rsid w:val="00DF1E2F"/>
    <w:rsid w:val="00DF1EF7"/>
    <w:rsid w:val="00DF1FE6"/>
    <w:rsid w:val="00DF2067"/>
    <w:rsid w:val="00DF20BE"/>
    <w:rsid w:val="00DF2625"/>
    <w:rsid w:val="00DF28ED"/>
    <w:rsid w:val="00DF2C2A"/>
    <w:rsid w:val="00DF2C4C"/>
    <w:rsid w:val="00DF2F7A"/>
    <w:rsid w:val="00DF2FE4"/>
    <w:rsid w:val="00DF3025"/>
    <w:rsid w:val="00DF32A9"/>
    <w:rsid w:val="00DF368B"/>
    <w:rsid w:val="00DF38BE"/>
    <w:rsid w:val="00DF39D3"/>
    <w:rsid w:val="00DF3B32"/>
    <w:rsid w:val="00DF3CA2"/>
    <w:rsid w:val="00DF3F3E"/>
    <w:rsid w:val="00DF3FCA"/>
    <w:rsid w:val="00DF400F"/>
    <w:rsid w:val="00DF43B1"/>
    <w:rsid w:val="00DF4493"/>
    <w:rsid w:val="00DF451E"/>
    <w:rsid w:val="00DF482A"/>
    <w:rsid w:val="00DF4B1D"/>
    <w:rsid w:val="00DF4B24"/>
    <w:rsid w:val="00DF4F58"/>
    <w:rsid w:val="00DF4FF0"/>
    <w:rsid w:val="00DF51C8"/>
    <w:rsid w:val="00DF53D0"/>
    <w:rsid w:val="00DF571B"/>
    <w:rsid w:val="00DF5803"/>
    <w:rsid w:val="00DF5806"/>
    <w:rsid w:val="00DF5CB7"/>
    <w:rsid w:val="00DF5D4F"/>
    <w:rsid w:val="00DF5D77"/>
    <w:rsid w:val="00DF6020"/>
    <w:rsid w:val="00DF6090"/>
    <w:rsid w:val="00DF60D8"/>
    <w:rsid w:val="00DF614F"/>
    <w:rsid w:val="00DF64E5"/>
    <w:rsid w:val="00DF64F7"/>
    <w:rsid w:val="00DF652D"/>
    <w:rsid w:val="00DF65EB"/>
    <w:rsid w:val="00DF6B4A"/>
    <w:rsid w:val="00DF6C47"/>
    <w:rsid w:val="00DF6FF7"/>
    <w:rsid w:val="00DF7117"/>
    <w:rsid w:val="00DF7141"/>
    <w:rsid w:val="00DF716E"/>
    <w:rsid w:val="00DF71C6"/>
    <w:rsid w:val="00DF7347"/>
    <w:rsid w:val="00DF762A"/>
    <w:rsid w:val="00DF7880"/>
    <w:rsid w:val="00DF7B75"/>
    <w:rsid w:val="00DF7BA2"/>
    <w:rsid w:val="00DF7D4B"/>
    <w:rsid w:val="00DF7E18"/>
    <w:rsid w:val="00DF7EDD"/>
    <w:rsid w:val="00E00422"/>
    <w:rsid w:val="00E005A2"/>
    <w:rsid w:val="00E00903"/>
    <w:rsid w:val="00E00944"/>
    <w:rsid w:val="00E00B6E"/>
    <w:rsid w:val="00E00C27"/>
    <w:rsid w:val="00E00F7A"/>
    <w:rsid w:val="00E0100B"/>
    <w:rsid w:val="00E0122E"/>
    <w:rsid w:val="00E01452"/>
    <w:rsid w:val="00E01508"/>
    <w:rsid w:val="00E01530"/>
    <w:rsid w:val="00E01572"/>
    <w:rsid w:val="00E0159C"/>
    <w:rsid w:val="00E01AB7"/>
    <w:rsid w:val="00E01C0E"/>
    <w:rsid w:val="00E01CB5"/>
    <w:rsid w:val="00E01EF5"/>
    <w:rsid w:val="00E01F5B"/>
    <w:rsid w:val="00E0218A"/>
    <w:rsid w:val="00E021D4"/>
    <w:rsid w:val="00E025DE"/>
    <w:rsid w:val="00E026EC"/>
    <w:rsid w:val="00E027FC"/>
    <w:rsid w:val="00E02B0C"/>
    <w:rsid w:val="00E02E85"/>
    <w:rsid w:val="00E02E8A"/>
    <w:rsid w:val="00E02FE9"/>
    <w:rsid w:val="00E032F8"/>
    <w:rsid w:val="00E03313"/>
    <w:rsid w:val="00E03485"/>
    <w:rsid w:val="00E035E8"/>
    <w:rsid w:val="00E0373D"/>
    <w:rsid w:val="00E03847"/>
    <w:rsid w:val="00E03912"/>
    <w:rsid w:val="00E03974"/>
    <w:rsid w:val="00E03BAD"/>
    <w:rsid w:val="00E03FCA"/>
    <w:rsid w:val="00E04093"/>
    <w:rsid w:val="00E0416D"/>
    <w:rsid w:val="00E044C1"/>
    <w:rsid w:val="00E04676"/>
    <w:rsid w:val="00E04772"/>
    <w:rsid w:val="00E047B6"/>
    <w:rsid w:val="00E04937"/>
    <w:rsid w:val="00E049E7"/>
    <w:rsid w:val="00E04B28"/>
    <w:rsid w:val="00E04CB2"/>
    <w:rsid w:val="00E05123"/>
    <w:rsid w:val="00E0516D"/>
    <w:rsid w:val="00E051CA"/>
    <w:rsid w:val="00E05301"/>
    <w:rsid w:val="00E05417"/>
    <w:rsid w:val="00E054CD"/>
    <w:rsid w:val="00E055EE"/>
    <w:rsid w:val="00E056D0"/>
    <w:rsid w:val="00E0576B"/>
    <w:rsid w:val="00E05B38"/>
    <w:rsid w:val="00E05BF7"/>
    <w:rsid w:val="00E05CA0"/>
    <w:rsid w:val="00E05F7D"/>
    <w:rsid w:val="00E061E3"/>
    <w:rsid w:val="00E0673E"/>
    <w:rsid w:val="00E067C6"/>
    <w:rsid w:val="00E06B10"/>
    <w:rsid w:val="00E06B15"/>
    <w:rsid w:val="00E06D01"/>
    <w:rsid w:val="00E06F66"/>
    <w:rsid w:val="00E07043"/>
    <w:rsid w:val="00E070B0"/>
    <w:rsid w:val="00E070CB"/>
    <w:rsid w:val="00E0742A"/>
    <w:rsid w:val="00E075CD"/>
    <w:rsid w:val="00E07680"/>
    <w:rsid w:val="00E07B89"/>
    <w:rsid w:val="00E07BC5"/>
    <w:rsid w:val="00E07E86"/>
    <w:rsid w:val="00E1000B"/>
    <w:rsid w:val="00E1016D"/>
    <w:rsid w:val="00E10560"/>
    <w:rsid w:val="00E10568"/>
    <w:rsid w:val="00E105C9"/>
    <w:rsid w:val="00E105DE"/>
    <w:rsid w:val="00E106BE"/>
    <w:rsid w:val="00E10721"/>
    <w:rsid w:val="00E108EA"/>
    <w:rsid w:val="00E109F5"/>
    <w:rsid w:val="00E10A64"/>
    <w:rsid w:val="00E10B3E"/>
    <w:rsid w:val="00E10DB0"/>
    <w:rsid w:val="00E11130"/>
    <w:rsid w:val="00E115EB"/>
    <w:rsid w:val="00E1199A"/>
    <w:rsid w:val="00E11A63"/>
    <w:rsid w:val="00E11C09"/>
    <w:rsid w:val="00E11CA8"/>
    <w:rsid w:val="00E11EA7"/>
    <w:rsid w:val="00E11EAD"/>
    <w:rsid w:val="00E12862"/>
    <w:rsid w:val="00E128ED"/>
    <w:rsid w:val="00E12906"/>
    <w:rsid w:val="00E1295C"/>
    <w:rsid w:val="00E12B98"/>
    <w:rsid w:val="00E12D76"/>
    <w:rsid w:val="00E12EE4"/>
    <w:rsid w:val="00E12FF5"/>
    <w:rsid w:val="00E13334"/>
    <w:rsid w:val="00E1338E"/>
    <w:rsid w:val="00E133C9"/>
    <w:rsid w:val="00E1342A"/>
    <w:rsid w:val="00E135EF"/>
    <w:rsid w:val="00E13652"/>
    <w:rsid w:val="00E1385F"/>
    <w:rsid w:val="00E13964"/>
    <w:rsid w:val="00E13AA2"/>
    <w:rsid w:val="00E13AD2"/>
    <w:rsid w:val="00E13BE4"/>
    <w:rsid w:val="00E13D24"/>
    <w:rsid w:val="00E13F4B"/>
    <w:rsid w:val="00E142A9"/>
    <w:rsid w:val="00E144AD"/>
    <w:rsid w:val="00E147D2"/>
    <w:rsid w:val="00E14A85"/>
    <w:rsid w:val="00E14ACF"/>
    <w:rsid w:val="00E14B25"/>
    <w:rsid w:val="00E14C77"/>
    <w:rsid w:val="00E14D35"/>
    <w:rsid w:val="00E150DB"/>
    <w:rsid w:val="00E150EF"/>
    <w:rsid w:val="00E15232"/>
    <w:rsid w:val="00E152B0"/>
    <w:rsid w:val="00E154DB"/>
    <w:rsid w:val="00E15547"/>
    <w:rsid w:val="00E156B6"/>
    <w:rsid w:val="00E159E2"/>
    <w:rsid w:val="00E15D03"/>
    <w:rsid w:val="00E15E2B"/>
    <w:rsid w:val="00E1607D"/>
    <w:rsid w:val="00E1612A"/>
    <w:rsid w:val="00E16240"/>
    <w:rsid w:val="00E1690A"/>
    <w:rsid w:val="00E1690B"/>
    <w:rsid w:val="00E16B4B"/>
    <w:rsid w:val="00E16B69"/>
    <w:rsid w:val="00E16BA7"/>
    <w:rsid w:val="00E16BFE"/>
    <w:rsid w:val="00E16C06"/>
    <w:rsid w:val="00E16C43"/>
    <w:rsid w:val="00E16D34"/>
    <w:rsid w:val="00E16D4A"/>
    <w:rsid w:val="00E16F4C"/>
    <w:rsid w:val="00E16F7E"/>
    <w:rsid w:val="00E1711A"/>
    <w:rsid w:val="00E17133"/>
    <w:rsid w:val="00E17165"/>
    <w:rsid w:val="00E1740B"/>
    <w:rsid w:val="00E174CE"/>
    <w:rsid w:val="00E175A5"/>
    <w:rsid w:val="00E176E1"/>
    <w:rsid w:val="00E1796C"/>
    <w:rsid w:val="00E179A2"/>
    <w:rsid w:val="00E179AE"/>
    <w:rsid w:val="00E17E23"/>
    <w:rsid w:val="00E17EF9"/>
    <w:rsid w:val="00E200E8"/>
    <w:rsid w:val="00E204B6"/>
    <w:rsid w:val="00E205DC"/>
    <w:rsid w:val="00E205E1"/>
    <w:rsid w:val="00E2068E"/>
    <w:rsid w:val="00E207B2"/>
    <w:rsid w:val="00E208BD"/>
    <w:rsid w:val="00E209D4"/>
    <w:rsid w:val="00E20A09"/>
    <w:rsid w:val="00E20C14"/>
    <w:rsid w:val="00E20CEA"/>
    <w:rsid w:val="00E20E42"/>
    <w:rsid w:val="00E20EA9"/>
    <w:rsid w:val="00E20EDF"/>
    <w:rsid w:val="00E21064"/>
    <w:rsid w:val="00E21230"/>
    <w:rsid w:val="00E21265"/>
    <w:rsid w:val="00E212CD"/>
    <w:rsid w:val="00E21339"/>
    <w:rsid w:val="00E213E5"/>
    <w:rsid w:val="00E21663"/>
    <w:rsid w:val="00E216D1"/>
    <w:rsid w:val="00E2170D"/>
    <w:rsid w:val="00E21825"/>
    <w:rsid w:val="00E21CAD"/>
    <w:rsid w:val="00E21E5E"/>
    <w:rsid w:val="00E2216D"/>
    <w:rsid w:val="00E22186"/>
    <w:rsid w:val="00E22238"/>
    <w:rsid w:val="00E22419"/>
    <w:rsid w:val="00E224DE"/>
    <w:rsid w:val="00E22504"/>
    <w:rsid w:val="00E2260E"/>
    <w:rsid w:val="00E22669"/>
    <w:rsid w:val="00E22748"/>
    <w:rsid w:val="00E22A3A"/>
    <w:rsid w:val="00E22A92"/>
    <w:rsid w:val="00E22D69"/>
    <w:rsid w:val="00E22DCF"/>
    <w:rsid w:val="00E2302F"/>
    <w:rsid w:val="00E23150"/>
    <w:rsid w:val="00E23156"/>
    <w:rsid w:val="00E23172"/>
    <w:rsid w:val="00E232F0"/>
    <w:rsid w:val="00E235CD"/>
    <w:rsid w:val="00E237A9"/>
    <w:rsid w:val="00E237DE"/>
    <w:rsid w:val="00E23910"/>
    <w:rsid w:val="00E23ADE"/>
    <w:rsid w:val="00E23C20"/>
    <w:rsid w:val="00E23EF3"/>
    <w:rsid w:val="00E24223"/>
    <w:rsid w:val="00E24238"/>
    <w:rsid w:val="00E2454F"/>
    <w:rsid w:val="00E24637"/>
    <w:rsid w:val="00E246FE"/>
    <w:rsid w:val="00E247E5"/>
    <w:rsid w:val="00E24856"/>
    <w:rsid w:val="00E248A6"/>
    <w:rsid w:val="00E24A7E"/>
    <w:rsid w:val="00E24AE3"/>
    <w:rsid w:val="00E24BE5"/>
    <w:rsid w:val="00E24C9B"/>
    <w:rsid w:val="00E25188"/>
    <w:rsid w:val="00E251DB"/>
    <w:rsid w:val="00E25420"/>
    <w:rsid w:val="00E25506"/>
    <w:rsid w:val="00E256A0"/>
    <w:rsid w:val="00E2580C"/>
    <w:rsid w:val="00E25837"/>
    <w:rsid w:val="00E25A48"/>
    <w:rsid w:val="00E26176"/>
    <w:rsid w:val="00E265F8"/>
    <w:rsid w:val="00E267D1"/>
    <w:rsid w:val="00E267DF"/>
    <w:rsid w:val="00E2697E"/>
    <w:rsid w:val="00E26B13"/>
    <w:rsid w:val="00E26C76"/>
    <w:rsid w:val="00E26C82"/>
    <w:rsid w:val="00E26CAE"/>
    <w:rsid w:val="00E26CE5"/>
    <w:rsid w:val="00E26F57"/>
    <w:rsid w:val="00E2701F"/>
    <w:rsid w:val="00E27347"/>
    <w:rsid w:val="00E27372"/>
    <w:rsid w:val="00E27381"/>
    <w:rsid w:val="00E275D4"/>
    <w:rsid w:val="00E27626"/>
    <w:rsid w:val="00E277BA"/>
    <w:rsid w:val="00E27A33"/>
    <w:rsid w:val="00E27B60"/>
    <w:rsid w:val="00E27D72"/>
    <w:rsid w:val="00E27E2D"/>
    <w:rsid w:val="00E27FE4"/>
    <w:rsid w:val="00E300BD"/>
    <w:rsid w:val="00E300C5"/>
    <w:rsid w:val="00E30119"/>
    <w:rsid w:val="00E3029B"/>
    <w:rsid w:val="00E304E2"/>
    <w:rsid w:val="00E308A6"/>
    <w:rsid w:val="00E30A52"/>
    <w:rsid w:val="00E30AF1"/>
    <w:rsid w:val="00E30DD3"/>
    <w:rsid w:val="00E30DF0"/>
    <w:rsid w:val="00E30FDD"/>
    <w:rsid w:val="00E310B4"/>
    <w:rsid w:val="00E312C5"/>
    <w:rsid w:val="00E31505"/>
    <w:rsid w:val="00E315F3"/>
    <w:rsid w:val="00E3175A"/>
    <w:rsid w:val="00E31802"/>
    <w:rsid w:val="00E31890"/>
    <w:rsid w:val="00E31DF7"/>
    <w:rsid w:val="00E31E7A"/>
    <w:rsid w:val="00E32354"/>
    <w:rsid w:val="00E3236A"/>
    <w:rsid w:val="00E32427"/>
    <w:rsid w:val="00E32466"/>
    <w:rsid w:val="00E32520"/>
    <w:rsid w:val="00E32884"/>
    <w:rsid w:val="00E329FE"/>
    <w:rsid w:val="00E32C45"/>
    <w:rsid w:val="00E33056"/>
    <w:rsid w:val="00E3312A"/>
    <w:rsid w:val="00E333F4"/>
    <w:rsid w:val="00E3340A"/>
    <w:rsid w:val="00E3357D"/>
    <w:rsid w:val="00E336F4"/>
    <w:rsid w:val="00E33910"/>
    <w:rsid w:val="00E339A9"/>
    <w:rsid w:val="00E339FB"/>
    <w:rsid w:val="00E33A2B"/>
    <w:rsid w:val="00E33AD3"/>
    <w:rsid w:val="00E33F5B"/>
    <w:rsid w:val="00E341CD"/>
    <w:rsid w:val="00E346AC"/>
    <w:rsid w:val="00E349CF"/>
    <w:rsid w:val="00E34A73"/>
    <w:rsid w:val="00E34A91"/>
    <w:rsid w:val="00E34CE3"/>
    <w:rsid w:val="00E3518A"/>
    <w:rsid w:val="00E351AE"/>
    <w:rsid w:val="00E35412"/>
    <w:rsid w:val="00E35552"/>
    <w:rsid w:val="00E3555B"/>
    <w:rsid w:val="00E35764"/>
    <w:rsid w:val="00E35806"/>
    <w:rsid w:val="00E3581E"/>
    <w:rsid w:val="00E35A19"/>
    <w:rsid w:val="00E35F23"/>
    <w:rsid w:val="00E362BD"/>
    <w:rsid w:val="00E3630F"/>
    <w:rsid w:val="00E36315"/>
    <w:rsid w:val="00E3636C"/>
    <w:rsid w:val="00E36512"/>
    <w:rsid w:val="00E366AE"/>
    <w:rsid w:val="00E367D7"/>
    <w:rsid w:val="00E36846"/>
    <w:rsid w:val="00E368C1"/>
    <w:rsid w:val="00E36950"/>
    <w:rsid w:val="00E369A1"/>
    <w:rsid w:val="00E36AA7"/>
    <w:rsid w:val="00E36BC4"/>
    <w:rsid w:val="00E36C88"/>
    <w:rsid w:val="00E36D12"/>
    <w:rsid w:val="00E36E2D"/>
    <w:rsid w:val="00E36E9C"/>
    <w:rsid w:val="00E36F0D"/>
    <w:rsid w:val="00E37240"/>
    <w:rsid w:val="00E372C7"/>
    <w:rsid w:val="00E3730C"/>
    <w:rsid w:val="00E37529"/>
    <w:rsid w:val="00E37555"/>
    <w:rsid w:val="00E37610"/>
    <w:rsid w:val="00E376A6"/>
    <w:rsid w:val="00E379F8"/>
    <w:rsid w:val="00E37B19"/>
    <w:rsid w:val="00E37C59"/>
    <w:rsid w:val="00E37F01"/>
    <w:rsid w:val="00E4008E"/>
    <w:rsid w:val="00E40113"/>
    <w:rsid w:val="00E40272"/>
    <w:rsid w:val="00E4035C"/>
    <w:rsid w:val="00E40506"/>
    <w:rsid w:val="00E40650"/>
    <w:rsid w:val="00E40734"/>
    <w:rsid w:val="00E408C4"/>
    <w:rsid w:val="00E40B74"/>
    <w:rsid w:val="00E40CC2"/>
    <w:rsid w:val="00E40FDA"/>
    <w:rsid w:val="00E4109B"/>
    <w:rsid w:val="00E4121C"/>
    <w:rsid w:val="00E4128A"/>
    <w:rsid w:val="00E41587"/>
    <w:rsid w:val="00E41588"/>
    <w:rsid w:val="00E41A2D"/>
    <w:rsid w:val="00E41BD1"/>
    <w:rsid w:val="00E41C7F"/>
    <w:rsid w:val="00E41C9E"/>
    <w:rsid w:val="00E41D96"/>
    <w:rsid w:val="00E42002"/>
    <w:rsid w:val="00E42105"/>
    <w:rsid w:val="00E421BF"/>
    <w:rsid w:val="00E421DE"/>
    <w:rsid w:val="00E423BC"/>
    <w:rsid w:val="00E42530"/>
    <w:rsid w:val="00E425A0"/>
    <w:rsid w:val="00E425A6"/>
    <w:rsid w:val="00E425DC"/>
    <w:rsid w:val="00E42688"/>
    <w:rsid w:val="00E42B85"/>
    <w:rsid w:val="00E42BF6"/>
    <w:rsid w:val="00E42C62"/>
    <w:rsid w:val="00E42D0A"/>
    <w:rsid w:val="00E42D26"/>
    <w:rsid w:val="00E43058"/>
    <w:rsid w:val="00E430F2"/>
    <w:rsid w:val="00E43410"/>
    <w:rsid w:val="00E435DA"/>
    <w:rsid w:val="00E435FE"/>
    <w:rsid w:val="00E438BB"/>
    <w:rsid w:val="00E43917"/>
    <w:rsid w:val="00E43956"/>
    <w:rsid w:val="00E43AB9"/>
    <w:rsid w:val="00E43F4B"/>
    <w:rsid w:val="00E44421"/>
    <w:rsid w:val="00E4463D"/>
    <w:rsid w:val="00E44668"/>
    <w:rsid w:val="00E448B6"/>
    <w:rsid w:val="00E448DF"/>
    <w:rsid w:val="00E448F0"/>
    <w:rsid w:val="00E448F7"/>
    <w:rsid w:val="00E449D0"/>
    <w:rsid w:val="00E44A70"/>
    <w:rsid w:val="00E44B0A"/>
    <w:rsid w:val="00E44C2F"/>
    <w:rsid w:val="00E44DD2"/>
    <w:rsid w:val="00E44FE9"/>
    <w:rsid w:val="00E45017"/>
    <w:rsid w:val="00E4513E"/>
    <w:rsid w:val="00E45169"/>
    <w:rsid w:val="00E451FC"/>
    <w:rsid w:val="00E45229"/>
    <w:rsid w:val="00E45299"/>
    <w:rsid w:val="00E4565F"/>
    <w:rsid w:val="00E457C1"/>
    <w:rsid w:val="00E459B4"/>
    <w:rsid w:val="00E459F5"/>
    <w:rsid w:val="00E45E07"/>
    <w:rsid w:val="00E45EFB"/>
    <w:rsid w:val="00E461E9"/>
    <w:rsid w:val="00E46358"/>
    <w:rsid w:val="00E463B4"/>
    <w:rsid w:val="00E465E8"/>
    <w:rsid w:val="00E46756"/>
    <w:rsid w:val="00E46A31"/>
    <w:rsid w:val="00E46D80"/>
    <w:rsid w:val="00E46EC5"/>
    <w:rsid w:val="00E470F6"/>
    <w:rsid w:val="00E47276"/>
    <w:rsid w:val="00E47301"/>
    <w:rsid w:val="00E47393"/>
    <w:rsid w:val="00E47682"/>
    <w:rsid w:val="00E477DA"/>
    <w:rsid w:val="00E4780F"/>
    <w:rsid w:val="00E4789D"/>
    <w:rsid w:val="00E47C9B"/>
    <w:rsid w:val="00E47ED3"/>
    <w:rsid w:val="00E500F2"/>
    <w:rsid w:val="00E5018D"/>
    <w:rsid w:val="00E50200"/>
    <w:rsid w:val="00E5038D"/>
    <w:rsid w:val="00E5039F"/>
    <w:rsid w:val="00E503DC"/>
    <w:rsid w:val="00E50430"/>
    <w:rsid w:val="00E50554"/>
    <w:rsid w:val="00E5077F"/>
    <w:rsid w:val="00E50D01"/>
    <w:rsid w:val="00E50EA8"/>
    <w:rsid w:val="00E50F17"/>
    <w:rsid w:val="00E50F2E"/>
    <w:rsid w:val="00E50FB8"/>
    <w:rsid w:val="00E51126"/>
    <w:rsid w:val="00E5119A"/>
    <w:rsid w:val="00E513CA"/>
    <w:rsid w:val="00E514FB"/>
    <w:rsid w:val="00E51538"/>
    <w:rsid w:val="00E5171D"/>
    <w:rsid w:val="00E5178C"/>
    <w:rsid w:val="00E517D8"/>
    <w:rsid w:val="00E51A47"/>
    <w:rsid w:val="00E51AEF"/>
    <w:rsid w:val="00E51D2C"/>
    <w:rsid w:val="00E51E3A"/>
    <w:rsid w:val="00E51EC2"/>
    <w:rsid w:val="00E52052"/>
    <w:rsid w:val="00E522C0"/>
    <w:rsid w:val="00E523A4"/>
    <w:rsid w:val="00E525DE"/>
    <w:rsid w:val="00E527CC"/>
    <w:rsid w:val="00E52AF2"/>
    <w:rsid w:val="00E52E32"/>
    <w:rsid w:val="00E52FFE"/>
    <w:rsid w:val="00E532BC"/>
    <w:rsid w:val="00E53668"/>
    <w:rsid w:val="00E536CD"/>
    <w:rsid w:val="00E537F5"/>
    <w:rsid w:val="00E53947"/>
    <w:rsid w:val="00E539A5"/>
    <w:rsid w:val="00E539ED"/>
    <w:rsid w:val="00E53A79"/>
    <w:rsid w:val="00E53B14"/>
    <w:rsid w:val="00E53D3F"/>
    <w:rsid w:val="00E53F47"/>
    <w:rsid w:val="00E54283"/>
    <w:rsid w:val="00E54359"/>
    <w:rsid w:val="00E5437E"/>
    <w:rsid w:val="00E544C5"/>
    <w:rsid w:val="00E546B4"/>
    <w:rsid w:val="00E54790"/>
    <w:rsid w:val="00E547D7"/>
    <w:rsid w:val="00E5494D"/>
    <w:rsid w:val="00E54B00"/>
    <w:rsid w:val="00E54DCA"/>
    <w:rsid w:val="00E54E8A"/>
    <w:rsid w:val="00E54EAC"/>
    <w:rsid w:val="00E5520A"/>
    <w:rsid w:val="00E552F5"/>
    <w:rsid w:val="00E55406"/>
    <w:rsid w:val="00E55635"/>
    <w:rsid w:val="00E556DF"/>
    <w:rsid w:val="00E5588F"/>
    <w:rsid w:val="00E559BC"/>
    <w:rsid w:val="00E55BD6"/>
    <w:rsid w:val="00E55D26"/>
    <w:rsid w:val="00E55F20"/>
    <w:rsid w:val="00E55F77"/>
    <w:rsid w:val="00E560F9"/>
    <w:rsid w:val="00E56104"/>
    <w:rsid w:val="00E56108"/>
    <w:rsid w:val="00E562C8"/>
    <w:rsid w:val="00E565F7"/>
    <w:rsid w:val="00E56836"/>
    <w:rsid w:val="00E568A1"/>
    <w:rsid w:val="00E57058"/>
    <w:rsid w:val="00E5712B"/>
    <w:rsid w:val="00E5717A"/>
    <w:rsid w:val="00E57381"/>
    <w:rsid w:val="00E5775C"/>
    <w:rsid w:val="00E5789A"/>
    <w:rsid w:val="00E57965"/>
    <w:rsid w:val="00E5799A"/>
    <w:rsid w:val="00E57ACF"/>
    <w:rsid w:val="00E57BFF"/>
    <w:rsid w:val="00E57EA0"/>
    <w:rsid w:val="00E57F53"/>
    <w:rsid w:val="00E6006D"/>
    <w:rsid w:val="00E6010E"/>
    <w:rsid w:val="00E602CC"/>
    <w:rsid w:val="00E60560"/>
    <w:rsid w:val="00E6071A"/>
    <w:rsid w:val="00E607E1"/>
    <w:rsid w:val="00E608E0"/>
    <w:rsid w:val="00E609F3"/>
    <w:rsid w:val="00E60AB0"/>
    <w:rsid w:val="00E60CB5"/>
    <w:rsid w:val="00E60E1D"/>
    <w:rsid w:val="00E60FAC"/>
    <w:rsid w:val="00E60FB4"/>
    <w:rsid w:val="00E61185"/>
    <w:rsid w:val="00E61478"/>
    <w:rsid w:val="00E614A5"/>
    <w:rsid w:val="00E6158E"/>
    <w:rsid w:val="00E615F6"/>
    <w:rsid w:val="00E616B8"/>
    <w:rsid w:val="00E6199C"/>
    <w:rsid w:val="00E619FF"/>
    <w:rsid w:val="00E61DF4"/>
    <w:rsid w:val="00E61E9A"/>
    <w:rsid w:val="00E61F69"/>
    <w:rsid w:val="00E620F4"/>
    <w:rsid w:val="00E621C3"/>
    <w:rsid w:val="00E6228E"/>
    <w:rsid w:val="00E622D6"/>
    <w:rsid w:val="00E62347"/>
    <w:rsid w:val="00E623C5"/>
    <w:rsid w:val="00E6243C"/>
    <w:rsid w:val="00E6245D"/>
    <w:rsid w:val="00E62590"/>
    <w:rsid w:val="00E625EF"/>
    <w:rsid w:val="00E6269A"/>
    <w:rsid w:val="00E62865"/>
    <w:rsid w:val="00E628C6"/>
    <w:rsid w:val="00E62B4B"/>
    <w:rsid w:val="00E62D6F"/>
    <w:rsid w:val="00E62E62"/>
    <w:rsid w:val="00E62EC3"/>
    <w:rsid w:val="00E62FB4"/>
    <w:rsid w:val="00E6307D"/>
    <w:rsid w:val="00E63369"/>
    <w:rsid w:val="00E6360D"/>
    <w:rsid w:val="00E6386F"/>
    <w:rsid w:val="00E638F0"/>
    <w:rsid w:val="00E63937"/>
    <w:rsid w:val="00E63A05"/>
    <w:rsid w:val="00E63A26"/>
    <w:rsid w:val="00E63D6E"/>
    <w:rsid w:val="00E63E0E"/>
    <w:rsid w:val="00E64277"/>
    <w:rsid w:val="00E642CC"/>
    <w:rsid w:val="00E6432D"/>
    <w:rsid w:val="00E64483"/>
    <w:rsid w:val="00E644D9"/>
    <w:rsid w:val="00E645AF"/>
    <w:rsid w:val="00E64881"/>
    <w:rsid w:val="00E6488B"/>
    <w:rsid w:val="00E64912"/>
    <w:rsid w:val="00E64AA4"/>
    <w:rsid w:val="00E64B7B"/>
    <w:rsid w:val="00E64CC0"/>
    <w:rsid w:val="00E64D93"/>
    <w:rsid w:val="00E64E1E"/>
    <w:rsid w:val="00E64FA9"/>
    <w:rsid w:val="00E64FFD"/>
    <w:rsid w:val="00E65011"/>
    <w:rsid w:val="00E65166"/>
    <w:rsid w:val="00E6517C"/>
    <w:rsid w:val="00E651AB"/>
    <w:rsid w:val="00E65243"/>
    <w:rsid w:val="00E65259"/>
    <w:rsid w:val="00E652D6"/>
    <w:rsid w:val="00E6540F"/>
    <w:rsid w:val="00E65766"/>
    <w:rsid w:val="00E658F8"/>
    <w:rsid w:val="00E65B31"/>
    <w:rsid w:val="00E65D26"/>
    <w:rsid w:val="00E65D7C"/>
    <w:rsid w:val="00E65DCA"/>
    <w:rsid w:val="00E65E11"/>
    <w:rsid w:val="00E65FAA"/>
    <w:rsid w:val="00E660E0"/>
    <w:rsid w:val="00E660F0"/>
    <w:rsid w:val="00E6643F"/>
    <w:rsid w:val="00E665C4"/>
    <w:rsid w:val="00E6662A"/>
    <w:rsid w:val="00E668E9"/>
    <w:rsid w:val="00E66DF4"/>
    <w:rsid w:val="00E6716A"/>
    <w:rsid w:val="00E6718B"/>
    <w:rsid w:val="00E672A8"/>
    <w:rsid w:val="00E67454"/>
    <w:rsid w:val="00E6758F"/>
    <w:rsid w:val="00E677D5"/>
    <w:rsid w:val="00E678D2"/>
    <w:rsid w:val="00E67985"/>
    <w:rsid w:val="00E67A74"/>
    <w:rsid w:val="00E67B41"/>
    <w:rsid w:val="00E67BCF"/>
    <w:rsid w:val="00E67BD7"/>
    <w:rsid w:val="00E67D76"/>
    <w:rsid w:val="00E67F57"/>
    <w:rsid w:val="00E67F9E"/>
    <w:rsid w:val="00E67FCF"/>
    <w:rsid w:val="00E67FFD"/>
    <w:rsid w:val="00E70043"/>
    <w:rsid w:val="00E70186"/>
    <w:rsid w:val="00E7032D"/>
    <w:rsid w:val="00E703DF"/>
    <w:rsid w:val="00E70556"/>
    <w:rsid w:val="00E70695"/>
    <w:rsid w:val="00E70737"/>
    <w:rsid w:val="00E70780"/>
    <w:rsid w:val="00E70C87"/>
    <w:rsid w:val="00E70DC7"/>
    <w:rsid w:val="00E70F42"/>
    <w:rsid w:val="00E712C6"/>
    <w:rsid w:val="00E712CB"/>
    <w:rsid w:val="00E71370"/>
    <w:rsid w:val="00E71386"/>
    <w:rsid w:val="00E715AA"/>
    <w:rsid w:val="00E71733"/>
    <w:rsid w:val="00E71764"/>
    <w:rsid w:val="00E71817"/>
    <w:rsid w:val="00E718A3"/>
    <w:rsid w:val="00E71913"/>
    <w:rsid w:val="00E71A3E"/>
    <w:rsid w:val="00E71BD1"/>
    <w:rsid w:val="00E71BF0"/>
    <w:rsid w:val="00E71EA5"/>
    <w:rsid w:val="00E71F41"/>
    <w:rsid w:val="00E72526"/>
    <w:rsid w:val="00E72566"/>
    <w:rsid w:val="00E725C5"/>
    <w:rsid w:val="00E7265D"/>
    <w:rsid w:val="00E72696"/>
    <w:rsid w:val="00E726F8"/>
    <w:rsid w:val="00E7286F"/>
    <w:rsid w:val="00E72D24"/>
    <w:rsid w:val="00E72E15"/>
    <w:rsid w:val="00E72E42"/>
    <w:rsid w:val="00E72E91"/>
    <w:rsid w:val="00E731C6"/>
    <w:rsid w:val="00E732D0"/>
    <w:rsid w:val="00E7359B"/>
    <w:rsid w:val="00E738B3"/>
    <w:rsid w:val="00E7393F"/>
    <w:rsid w:val="00E73C8F"/>
    <w:rsid w:val="00E73D15"/>
    <w:rsid w:val="00E73D53"/>
    <w:rsid w:val="00E741BB"/>
    <w:rsid w:val="00E742BD"/>
    <w:rsid w:val="00E74383"/>
    <w:rsid w:val="00E74394"/>
    <w:rsid w:val="00E74620"/>
    <w:rsid w:val="00E7472D"/>
    <w:rsid w:val="00E74A3B"/>
    <w:rsid w:val="00E74A8D"/>
    <w:rsid w:val="00E74C7E"/>
    <w:rsid w:val="00E74DBC"/>
    <w:rsid w:val="00E74DE6"/>
    <w:rsid w:val="00E74E17"/>
    <w:rsid w:val="00E75023"/>
    <w:rsid w:val="00E75082"/>
    <w:rsid w:val="00E75257"/>
    <w:rsid w:val="00E75269"/>
    <w:rsid w:val="00E7528C"/>
    <w:rsid w:val="00E752E8"/>
    <w:rsid w:val="00E756F7"/>
    <w:rsid w:val="00E75715"/>
    <w:rsid w:val="00E75786"/>
    <w:rsid w:val="00E757B2"/>
    <w:rsid w:val="00E7581B"/>
    <w:rsid w:val="00E75ADB"/>
    <w:rsid w:val="00E75BA1"/>
    <w:rsid w:val="00E75E3D"/>
    <w:rsid w:val="00E7603B"/>
    <w:rsid w:val="00E76303"/>
    <w:rsid w:val="00E7637E"/>
    <w:rsid w:val="00E763FE"/>
    <w:rsid w:val="00E7687B"/>
    <w:rsid w:val="00E76900"/>
    <w:rsid w:val="00E7692C"/>
    <w:rsid w:val="00E76FC3"/>
    <w:rsid w:val="00E76FC9"/>
    <w:rsid w:val="00E77014"/>
    <w:rsid w:val="00E7739A"/>
    <w:rsid w:val="00E7739E"/>
    <w:rsid w:val="00E77728"/>
    <w:rsid w:val="00E7776D"/>
    <w:rsid w:val="00E77A80"/>
    <w:rsid w:val="00E77C53"/>
    <w:rsid w:val="00E77F91"/>
    <w:rsid w:val="00E77F99"/>
    <w:rsid w:val="00E80433"/>
    <w:rsid w:val="00E805E9"/>
    <w:rsid w:val="00E807D4"/>
    <w:rsid w:val="00E80856"/>
    <w:rsid w:val="00E808B4"/>
    <w:rsid w:val="00E8096B"/>
    <w:rsid w:val="00E80B1B"/>
    <w:rsid w:val="00E80B5F"/>
    <w:rsid w:val="00E80CBF"/>
    <w:rsid w:val="00E811FE"/>
    <w:rsid w:val="00E8120A"/>
    <w:rsid w:val="00E8129D"/>
    <w:rsid w:val="00E8143E"/>
    <w:rsid w:val="00E81804"/>
    <w:rsid w:val="00E8193C"/>
    <w:rsid w:val="00E81BF6"/>
    <w:rsid w:val="00E81D35"/>
    <w:rsid w:val="00E81D62"/>
    <w:rsid w:val="00E81FB7"/>
    <w:rsid w:val="00E81FD3"/>
    <w:rsid w:val="00E820C6"/>
    <w:rsid w:val="00E823CA"/>
    <w:rsid w:val="00E82864"/>
    <w:rsid w:val="00E829DF"/>
    <w:rsid w:val="00E82BBA"/>
    <w:rsid w:val="00E82C13"/>
    <w:rsid w:val="00E82CE3"/>
    <w:rsid w:val="00E82EDE"/>
    <w:rsid w:val="00E82F1F"/>
    <w:rsid w:val="00E83077"/>
    <w:rsid w:val="00E8340C"/>
    <w:rsid w:val="00E83570"/>
    <w:rsid w:val="00E8357A"/>
    <w:rsid w:val="00E835AD"/>
    <w:rsid w:val="00E835CA"/>
    <w:rsid w:val="00E83624"/>
    <w:rsid w:val="00E83951"/>
    <w:rsid w:val="00E8396A"/>
    <w:rsid w:val="00E83C8A"/>
    <w:rsid w:val="00E83D23"/>
    <w:rsid w:val="00E83F74"/>
    <w:rsid w:val="00E84184"/>
    <w:rsid w:val="00E84373"/>
    <w:rsid w:val="00E846CB"/>
    <w:rsid w:val="00E848D8"/>
    <w:rsid w:val="00E8498F"/>
    <w:rsid w:val="00E84B4A"/>
    <w:rsid w:val="00E84CBD"/>
    <w:rsid w:val="00E84F61"/>
    <w:rsid w:val="00E84F68"/>
    <w:rsid w:val="00E84F80"/>
    <w:rsid w:val="00E850C5"/>
    <w:rsid w:val="00E85392"/>
    <w:rsid w:val="00E8546E"/>
    <w:rsid w:val="00E8562B"/>
    <w:rsid w:val="00E85749"/>
    <w:rsid w:val="00E8591D"/>
    <w:rsid w:val="00E85ADD"/>
    <w:rsid w:val="00E85B73"/>
    <w:rsid w:val="00E85B7F"/>
    <w:rsid w:val="00E8614E"/>
    <w:rsid w:val="00E86229"/>
    <w:rsid w:val="00E86237"/>
    <w:rsid w:val="00E8691A"/>
    <w:rsid w:val="00E86CD7"/>
    <w:rsid w:val="00E86D07"/>
    <w:rsid w:val="00E86D47"/>
    <w:rsid w:val="00E86D76"/>
    <w:rsid w:val="00E86E9A"/>
    <w:rsid w:val="00E87214"/>
    <w:rsid w:val="00E87243"/>
    <w:rsid w:val="00E8776D"/>
    <w:rsid w:val="00E877E6"/>
    <w:rsid w:val="00E87926"/>
    <w:rsid w:val="00E879D9"/>
    <w:rsid w:val="00E87A5F"/>
    <w:rsid w:val="00E87AA6"/>
    <w:rsid w:val="00E87D44"/>
    <w:rsid w:val="00E87E91"/>
    <w:rsid w:val="00E9025B"/>
    <w:rsid w:val="00E9039B"/>
    <w:rsid w:val="00E9040C"/>
    <w:rsid w:val="00E904C5"/>
    <w:rsid w:val="00E904CE"/>
    <w:rsid w:val="00E90531"/>
    <w:rsid w:val="00E90539"/>
    <w:rsid w:val="00E9064D"/>
    <w:rsid w:val="00E9082B"/>
    <w:rsid w:val="00E90D85"/>
    <w:rsid w:val="00E90DED"/>
    <w:rsid w:val="00E90EF2"/>
    <w:rsid w:val="00E90FBB"/>
    <w:rsid w:val="00E91125"/>
    <w:rsid w:val="00E912E0"/>
    <w:rsid w:val="00E91336"/>
    <w:rsid w:val="00E91742"/>
    <w:rsid w:val="00E91779"/>
    <w:rsid w:val="00E919F0"/>
    <w:rsid w:val="00E91A55"/>
    <w:rsid w:val="00E91AB3"/>
    <w:rsid w:val="00E91B9E"/>
    <w:rsid w:val="00E91F17"/>
    <w:rsid w:val="00E920A6"/>
    <w:rsid w:val="00E921E6"/>
    <w:rsid w:val="00E923A0"/>
    <w:rsid w:val="00E924D5"/>
    <w:rsid w:val="00E92721"/>
    <w:rsid w:val="00E927CF"/>
    <w:rsid w:val="00E927EF"/>
    <w:rsid w:val="00E928FF"/>
    <w:rsid w:val="00E92973"/>
    <w:rsid w:val="00E929AE"/>
    <w:rsid w:val="00E929EE"/>
    <w:rsid w:val="00E92A9A"/>
    <w:rsid w:val="00E92C76"/>
    <w:rsid w:val="00E93073"/>
    <w:rsid w:val="00E93424"/>
    <w:rsid w:val="00E93491"/>
    <w:rsid w:val="00E9359F"/>
    <w:rsid w:val="00E936B7"/>
    <w:rsid w:val="00E93799"/>
    <w:rsid w:val="00E93916"/>
    <w:rsid w:val="00E93A60"/>
    <w:rsid w:val="00E93C45"/>
    <w:rsid w:val="00E93EE1"/>
    <w:rsid w:val="00E9411F"/>
    <w:rsid w:val="00E944E8"/>
    <w:rsid w:val="00E94A75"/>
    <w:rsid w:val="00E94B60"/>
    <w:rsid w:val="00E94D27"/>
    <w:rsid w:val="00E952D2"/>
    <w:rsid w:val="00E953AE"/>
    <w:rsid w:val="00E954FD"/>
    <w:rsid w:val="00E955FE"/>
    <w:rsid w:val="00E95709"/>
    <w:rsid w:val="00E958EB"/>
    <w:rsid w:val="00E9599C"/>
    <w:rsid w:val="00E95A0A"/>
    <w:rsid w:val="00E95A13"/>
    <w:rsid w:val="00E95B3D"/>
    <w:rsid w:val="00E95E57"/>
    <w:rsid w:val="00E96AF2"/>
    <w:rsid w:val="00E96C0E"/>
    <w:rsid w:val="00E96CE9"/>
    <w:rsid w:val="00E96FF9"/>
    <w:rsid w:val="00E9710A"/>
    <w:rsid w:val="00E9744F"/>
    <w:rsid w:val="00E9779F"/>
    <w:rsid w:val="00E97D05"/>
    <w:rsid w:val="00E97D0A"/>
    <w:rsid w:val="00E97D27"/>
    <w:rsid w:val="00E97EDB"/>
    <w:rsid w:val="00E97EF0"/>
    <w:rsid w:val="00EA00CF"/>
    <w:rsid w:val="00EA01C8"/>
    <w:rsid w:val="00EA0455"/>
    <w:rsid w:val="00EA0459"/>
    <w:rsid w:val="00EA048D"/>
    <w:rsid w:val="00EA0564"/>
    <w:rsid w:val="00EA06BE"/>
    <w:rsid w:val="00EA0734"/>
    <w:rsid w:val="00EA0924"/>
    <w:rsid w:val="00EA097A"/>
    <w:rsid w:val="00EA09A5"/>
    <w:rsid w:val="00EA0B6B"/>
    <w:rsid w:val="00EA0B84"/>
    <w:rsid w:val="00EA0BB8"/>
    <w:rsid w:val="00EA0C43"/>
    <w:rsid w:val="00EA0D26"/>
    <w:rsid w:val="00EA0D34"/>
    <w:rsid w:val="00EA0DE2"/>
    <w:rsid w:val="00EA0E12"/>
    <w:rsid w:val="00EA0E2F"/>
    <w:rsid w:val="00EA10A7"/>
    <w:rsid w:val="00EA111D"/>
    <w:rsid w:val="00EA1425"/>
    <w:rsid w:val="00EA1487"/>
    <w:rsid w:val="00EA1498"/>
    <w:rsid w:val="00EA165B"/>
    <w:rsid w:val="00EA184E"/>
    <w:rsid w:val="00EA18A7"/>
    <w:rsid w:val="00EA1A30"/>
    <w:rsid w:val="00EA1AF6"/>
    <w:rsid w:val="00EA1EA6"/>
    <w:rsid w:val="00EA1EE9"/>
    <w:rsid w:val="00EA25EB"/>
    <w:rsid w:val="00EA26C7"/>
    <w:rsid w:val="00EA27B0"/>
    <w:rsid w:val="00EA2806"/>
    <w:rsid w:val="00EA28E8"/>
    <w:rsid w:val="00EA2DE4"/>
    <w:rsid w:val="00EA2EBA"/>
    <w:rsid w:val="00EA2F26"/>
    <w:rsid w:val="00EA30CC"/>
    <w:rsid w:val="00EA3220"/>
    <w:rsid w:val="00EA3438"/>
    <w:rsid w:val="00EA35DB"/>
    <w:rsid w:val="00EA38E2"/>
    <w:rsid w:val="00EA3B2F"/>
    <w:rsid w:val="00EA3B98"/>
    <w:rsid w:val="00EA3C09"/>
    <w:rsid w:val="00EA3D67"/>
    <w:rsid w:val="00EA3E73"/>
    <w:rsid w:val="00EA3EB4"/>
    <w:rsid w:val="00EA3F26"/>
    <w:rsid w:val="00EA40DC"/>
    <w:rsid w:val="00EA40F0"/>
    <w:rsid w:val="00EA41B8"/>
    <w:rsid w:val="00EA44B0"/>
    <w:rsid w:val="00EA465D"/>
    <w:rsid w:val="00EA48EE"/>
    <w:rsid w:val="00EA4907"/>
    <w:rsid w:val="00EA4BC7"/>
    <w:rsid w:val="00EA4C6B"/>
    <w:rsid w:val="00EA4DA8"/>
    <w:rsid w:val="00EA5093"/>
    <w:rsid w:val="00EA5196"/>
    <w:rsid w:val="00EA5237"/>
    <w:rsid w:val="00EA55FA"/>
    <w:rsid w:val="00EA5684"/>
    <w:rsid w:val="00EA5813"/>
    <w:rsid w:val="00EA582F"/>
    <w:rsid w:val="00EA588A"/>
    <w:rsid w:val="00EA58D0"/>
    <w:rsid w:val="00EA596C"/>
    <w:rsid w:val="00EA59AB"/>
    <w:rsid w:val="00EA5AC8"/>
    <w:rsid w:val="00EA5BAA"/>
    <w:rsid w:val="00EA5BC3"/>
    <w:rsid w:val="00EA5D44"/>
    <w:rsid w:val="00EA5DBA"/>
    <w:rsid w:val="00EA6153"/>
    <w:rsid w:val="00EA6186"/>
    <w:rsid w:val="00EA659A"/>
    <w:rsid w:val="00EA6C96"/>
    <w:rsid w:val="00EA6D8D"/>
    <w:rsid w:val="00EA6D9E"/>
    <w:rsid w:val="00EA707D"/>
    <w:rsid w:val="00EA7103"/>
    <w:rsid w:val="00EA7183"/>
    <w:rsid w:val="00EA71D9"/>
    <w:rsid w:val="00EA7252"/>
    <w:rsid w:val="00EA7465"/>
    <w:rsid w:val="00EA782B"/>
    <w:rsid w:val="00EA7881"/>
    <w:rsid w:val="00EA7947"/>
    <w:rsid w:val="00EA7ED5"/>
    <w:rsid w:val="00EA7FAB"/>
    <w:rsid w:val="00EA7FAF"/>
    <w:rsid w:val="00EB007D"/>
    <w:rsid w:val="00EB0267"/>
    <w:rsid w:val="00EB0323"/>
    <w:rsid w:val="00EB062A"/>
    <w:rsid w:val="00EB087A"/>
    <w:rsid w:val="00EB0903"/>
    <w:rsid w:val="00EB0D28"/>
    <w:rsid w:val="00EB0EF4"/>
    <w:rsid w:val="00EB0FC6"/>
    <w:rsid w:val="00EB1684"/>
    <w:rsid w:val="00EB1753"/>
    <w:rsid w:val="00EB1986"/>
    <w:rsid w:val="00EB19F7"/>
    <w:rsid w:val="00EB1AA3"/>
    <w:rsid w:val="00EB1ABA"/>
    <w:rsid w:val="00EB1B8F"/>
    <w:rsid w:val="00EB1BDC"/>
    <w:rsid w:val="00EB1E58"/>
    <w:rsid w:val="00EB1EC8"/>
    <w:rsid w:val="00EB1F71"/>
    <w:rsid w:val="00EB26BE"/>
    <w:rsid w:val="00EB27E4"/>
    <w:rsid w:val="00EB2928"/>
    <w:rsid w:val="00EB2AF2"/>
    <w:rsid w:val="00EB2BEC"/>
    <w:rsid w:val="00EB2D2B"/>
    <w:rsid w:val="00EB2E7C"/>
    <w:rsid w:val="00EB3125"/>
    <w:rsid w:val="00EB3258"/>
    <w:rsid w:val="00EB329C"/>
    <w:rsid w:val="00EB32CA"/>
    <w:rsid w:val="00EB3623"/>
    <w:rsid w:val="00EB3738"/>
    <w:rsid w:val="00EB3760"/>
    <w:rsid w:val="00EB3A21"/>
    <w:rsid w:val="00EB3B60"/>
    <w:rsid w:val="00EB3D06"/>
    <w:rsid w:val="00EB3EAB"/>
    <w:rsid w:val="00EB3EC7"/>
    <w:rsid w:val="00EB3EF6"/>
    <w:rsid w:val="00EB3F9A"/>
    <w:rsid w:val="00EB4102"/>
    <w:rsid w:val="00EB414F"/>
    <w:rsid w:val="00EB4157"/>
    <w:rsid w:val="00EB4412"/>
    <w:rsid w:val="00EB4459"/>
    <w:rsid w:val="00EB44A8"/>
    <w:rsid w:val="00EB457A"/>
    <w:rsid w:val="00EB459C"/>
    <w:rsid w:val="00EB473F"/>
    <w:rsid w:val="00EB48DD"/>
    <w:rsid w:val="00EB4A26"/>
    <w:rsid w:val="00EB4CA1"/>
    <w:rsid w:val="00EB4F60"/>
    <w:rsid w:val="00EB54AD"/>
    <w:rsid w:val="00EB55C8"/>
    <w:rsid w:val="00EB5610"/>
    <w:rsid w:val="00EB56FD"/>
    <w:rsid w:val="00EB58D6"/>
    <w:rsid w:val="00EB5AE3"/>
    <w:rsid w:val="00EB5C1E"/>
    <w:rsid w:val="00EB5E04"/>
    <w:rsid w:val="00EB62DD"/>
    <w:rsid w:val="00EB6324"/>
    <w:rsid w:val="00EB6350"/>
    <w:rsid w:val="00EB6634"/>
    <w:rsid w:val="00EB684B"/>
    <w:rsid w:val="00EB6A96"/>
    <w:rsid w:val="00EB6AD2"/>
    <w:rsid w:val="00EB6C97"/>
    <w:rsid w:val="00EB6CF8"/>
    <w:rsid w:val="00EB6F7B"/>
    <w:rsid w:val="00EB6F81"/>
    <w:rsid w:val="00EB71C8"/>
    <w:rsid w:val="00EB7352"/>
    <w:rsid w:val="00EB7519"/>
    <w:rsid w:val="00EB7520"/>
    <w:rsid w:val="00EB759C"/>
    <w:rsid w:val="00EB7752"/>
    <w:rsid w:val="00EB77FC"/>
    <w:rsid w:val="00EB7909"/>
    <w:rsid w:val="00EB79E0"/>
    <w:rsid w:val="00EB7A00"/>
    <w:rsid w:val="00EB7BF6"/>
    <w:rsid w:val="00EB7CF0"/>
    <w:rsid w:val="00EB7E2B"/>
    <w:rsid w:val="00EB7F9A"/>
    <w:rsid w:val="00EC003B"/>
    <w:rsid w:val="00EC0495"/>
    <w:rsid w:val="00EC04CC"/>
    <w:rsid w:val="00EC0523"/>
    <w:rsid w:val="00EC053D"/>
    <w:rsid w:val="00EC0861"/>
    <w:rsid w:val="00EC090B"/>
    <w:rsid w:val="00EC0A26"/>
    <w:rsid w:val="00EC0A6A"/>
    <w:rsid w:val="00EC0AC5"/>
    <w:rsid w:val="00EC0CF5"/>
    <w:rsid w:val="00EC0D8D"/>
    <w:rsid w:val="00EC0DF9"/>
    <w:rsid w:val="00EC0FA2"/>
    <w:rsid w:val="00EC0FD4"/>
    <w:rsid w:val="00EC1139"/>
    <w:rsid w:val="00EC14FD"/>
    <w:rsid w:val="00EC16C8"/>
    <w:rsid w:val="00EC1805"/>
    <w:rsid w:val="00EC1913"/>
    <w:rsid w:val="00EC1A00"/>
    <w:rsid w:val="00EC1A0F"/>
    <w:rsid w:val="00EC1B5A"/>
    <w:rsid w:val="00EC1BDA"/>
    <w:rsid w:val="00EC1DC0"/>
    <w:rsid w:val="00EC1FC7"/>
    <w:rsid w:val="00EC2016"/>
    <w:rsid w:val="00EC20ED"/>
    <w:rsid w:val="00EC2128"/>
    <w:rsid w:val="00EC22A6"/>
    <w:rsid w:val="00EC237D"/>
    <w:rsid w:val="00EC25A4"/>
    <w:rsid w:val="00EC2609"/>
    <w:rsid w:val="00EC26EB"/>
    <w:rsid w:val="00EC28DE"/>
    <w:rsid w:val="00EC2BC0"/>
    <w:rsid w:val="00EC2D16"/>
    <w:rsid w:val="00EC2D33"/>
    <w:rsid w:val="00EC2DF4"/>
    <w:rsid w:val="00EC3050"/>
    <w:rsid w:val="00EC317D"/>
    <w:rsid w:val="00EC31E9"/>
    <w:rsid w:val="00EC3231"/>
    <w:rsid w:val="00EC35CF"/>
    <w:rsid w:val="00EC3741"/>
    <w:rsid w:val="00EC3914"/>
    <w:rsid w:val="00EC3968"/>
    <w:rsid w:val="00EC3AEE"/>
    <w:rsid w:val="00EC3F89"/>
    <w:rsid w:val="00EC4015"/>
    <w:rsid w:val="00EC4125"/>
    <w:rsid w:val="00EC4A71"/>
    <w:rsid w:val="00EC4D5F"/>
    <w:rsid w:val="00EC50B2"/>
    <w:rsid w:val="00EC5215"/>
    <w:rsid w:val="00EC52AA"/>
    <w:rsid w:val="00EC5502"/>
    <w:rsid w:val="00EC5544"/>
    <w:rsid w:val="00EC55F3"/>
    <w:rsid w:val="00EC5820"/>
    <w:rsid w:val="00EC582F"/>
    <w:rsid w:val="00EC591D"/>
    <w:rsid w:val="00EC596E"/>
    <w:rsid w:val="00EC5A64"/>
    <w:rsid w:val="00EC5B1C"/>
    <w:rsid w:val="00EC5DB3"/>
    <w:rsid w:val="00EC5EE2"/>
    <w:rsid w:val="00EC60F9"/>
    <w:rsid w:val="00EC6447"/>
    <w:rsid w:val="00EC64AB"/>
    <w:rsid w:val="00EC66B5"/>
    <w:rsid w:val="00EC6774"/>
    <w:rsid w:val="00EC6894"/>
    <w:rsid w:val="00EC6E3A"/>
    <w:rsid w:val="00EC6E9C"/>
    <w:rsid w:val="00EC6F99"/>
    <w:rsid w:val="00EC712A"/>
    <w:rsid w:val="00EC71D2"/>
    <w:rsid w:val="00EC729D"/>
    <w:rsid w:val="00EC73C2"/>
    <w:rsid w:val="00EC74B7"/>
    <w:rsid w:val="00EC7596"/>
    <w:rsid w:val="00EC75D3"/>
    <w:rsid w:val="00EC764F"/>
    <w:rsid w:val="00EC7669"/>
    <w:rsid w:val="00EC7673"/>
    <w:rsid w:val="00EC7684"/>
    <w:rsid w:val="00EC779B"/>
    <w:rsid w:val="00EC7876"/>
    <w:rsid w:val="00EC7893"/>
    <w:rsid w:val="00EC7A1D"/>
    <w:rsid w:val="00EC7B57"/>
    <w:rsid w:val="00EC7BA1"/>
    <w:rsid w:val="00EC7BE2"/>
    <w:rsid w:val="00EC7C82"/>
    <w:rsid w:val="00EC7CB2"/>
    <w:rsid w:val="00EC7E4C"/>
    <w:rsid w:val="00EC7EA5"/>
    <w:rsid w:val="00ED0019"/>
    <w:rsid w:val="00ED043E"/>
    <w:rsid w:val="00ED04B0"/>
    <w:rsid w:val="00ED0769"/>
    <w:rsid w:val="00ED07CF"/>
    <w:rsid w:val="00ED0950"/>
    <w:rsid w:val="00ED0965"/>
    <w:rsid w:val="00ED09DB"/>
    <w:rsid w:val="00ED0A20"/>
    <w:rsid w:val="00ED0B7A"/>
    <w:rsid w:val="00ED0DAC"/>
    <w:rsid w:val="00ED0ECF"/>
    <w:rsid w:val="00ED0F75"/>
    <w:rsid w:val="00ED109F"/>
    <w:rsid w:val="00ED10DF"/>
    <w:rsid w:val="00ED1282"/>
    <w:rsid w:val="00ED12B0"/>
    <w:rsid w:val="00ED12BA"/>
    <w:rsid w:val="00ED12D4"/>
    <w:rsid w:val="00ED12F9"/>
    <w:rsid w:val="00ED144E"/>
    <w:rsid w:val="00ED154A"/>
    <w:rsid w:val="00ED17D7"/>
    <w:rsid w:val="00ED196D"/>
    <w:rsid w:val="00ED1A8F"/>
    <w:rsid w:val="00ED1B36"/>
    <w:rsid w:val="00ED1B66"/>
    <w:rsid w:val="00ED1D75"/>
    <w:rsid w:val="00ED2156"/>
    <w:rsid w:val="00ED23E9"/>
    <w:rsid w:val="00ED247A"/>
    <w:rsid w:val="00ED25CF"/>
    <w:rsid w:val="00ED2678"/>
    <w:rsid w:val="00ED26D0"/>
    <w:rsid w:val="00ED2775"/>
    <w:rsid w:val="00ED2795"/>
    <w:rsid w:val="00ED27B7"/>
    <w:rsid w:val="00ED2A23"/>
    <w:rsid w:val="00ED2A2D"/>
    <w:rsid w:val="00ED2CA0"/>
    <w:rsid w:val="00ED2DCA"/>
    <w:rsid w:val="00ED2E10"/>
    <w:rsid w:val="00ED2F14"/>
    <w:rsid w:val="00ED3031"/>
    <w:rsid w:val="00ED30AB"/>
    <w:rsid w:val="00ED30C8"/>
    <w:rsid w:val="00ED311B"/>
    <w:rsid w:val="00ED3250"/>
    <w:rsid w:val="00ED3502"/>
    <w:rsid w:val="00ED353F"/>
    <w:rsid w:val="00ED360C"/>
    <w:rsid w:val="00ED380E"/>
    <w:rsid w:val="00ED38EF"/>
    <w:rsid w:val="00ED3A01"/>
    <w:rsid w:val="00ED3A07"/>
    <w:rsid w:val="00ED3A20"/>
    <w:rsid w:val="00ED3A5A"/>
    <w:rsid w:val="00ED3A84"/>
    <w:rsid w:val="00ED3F56"/>
    <w:rsid w:val="00ED4054"/>
    <w:rsid w:val="00ED429C"/>
    <w:rsid w:val="00ED430D"/>
    <w:rsid w:val="00ED43AB"/>
    <w:rsid w:val="00ED458F"/>
    <w:rsid w:val="00ED46B9"/>
    <w:rsid w:val="00ED4821"/>
    <w:rsid w:val="00ED4952"/>
    <w:rsid w:val="00ED4B18"/>
    <w:rsid w:val="00ED4D8F"/>
    <w:rsid w:val="00ED4E41"/>
    <w:rsid w:val="00ED4F59"/>
    <w:rsid w:val="00ED4FCE"/>
    <w:rsid w:val="00ED5014"/>
    <w:rsid w:val="00ED5101"/>
    <w:rsid w:val="00ED5163"/>
    <w:rsid w:val="00ED51E6"/>
    <w:rsid w:val="00ED54CF"/>
    <w:rsid w:val="00ED55AD"/>
    <w:rsid w:val="00ED5637"/>
    <w:rsid w:val="00ED5718"/>
    <w:rsid w:val="00ED5781"/>
    <w:rsid w:val="00ED5807"/>
    <w:rsid w:val="00ED59D3"/>
    <w:rsid w:val="00ED5ABA"/>
    <w:rsid w:val="00ED5CB4"/>
    <w:rsid w:val="00ED5DF4"/>
    <w:rsid w:val="00ED5F30"/>
    <w:rsid w:val="00ED6051"/>
    <w:rsid w:val="00ED6140"/>
    <w:rsid w:val="00ED6273"/>
    <w:rsid w:val="00ED6440"/>
    <w:rsid w:val="00ED65B3"/>
    <w:rsid w:val="00ED668D"/>
    <w:rsid w:val="00ED6DCA"/>
    <w:rsid w:val="00ED6DE6"/>
    <w:rsid w:val="00ED6E15"/>
    <w:rsid w:val="00ED6EE4"/>
    <w:rsid w:val="00ED7038"/>
    <w:rsid w:val="00ED715C"/>
    <w:rsid w:val="00ED7169"/>
    <w:rsid w:val="00ED7315"/>
    <w:rsid w:val="00ED7514"/>
    <w:rsid w:val="00ED760A"/>
    <w:rsid w:val="00ED7681"/>
    <w:rsid w:val="00ED7764"/>
    <w:rsid w:val="00ED77D9"/>
    <w:rsid w:val="00ED79D4"/>
    <w:rsid w:val="00ED7AE5"/>
    <w:rsid w:val="00ED7DD6"/>
    <w:rsid w:val="00ED7DDA"/>
    <w:rsid w:val="00ED7E7B"/>
    <w:rsid w:val="00ED7FAB"/>
    <w:rsid w:val="00EE00E6"/>
    <w:rsid w:val="00EE0616"/>
    <w:rsid w:val="00EE0718"/>
    <w:rsid w:val="00EE0761"/>
    <w:rsid w:val="00EE0788"/>
    <w:rsid w:val="00EE0A83"/>
    <w:rsid w:val="00EE0F0E"/>
    <w:rsid w:val="00EE1144"/>
    <w:rsid w:val="00EE125F"/>
    <w:rsid w:val="00EE13E4"/>
    <w:rsid w:val="00EE1436"/>
    <w:rsid w:val="00EE145C"/>
    <w:rsid w:val="00EE15E7"/>
    <w:rsid w:val="00EE167A"/>
    <w:rsid w:val="00EE17BA"/>
    <w:rsid w:val="00EE1919"/>
    <w:rsid w:val="00EE1C10"/>
    <w:rsid w:val="00EE1CC2"/>
    <w:rsid w:val="00EE1CF8"/>
    <w:rsid w:val="00EE1D1D"/>
    <w:rsid w:val="00EE1DBD"/>
    <w:rsid w:val="00EE1EC1"/>
    <w:rsid w:val="00EE1EF1"/>
    <w:rsid w:val="00EE207A"/>
    <w:rsid w:val="00EE219B"/>
    <w:rsid w:val="00EE226E"/>
    <w:rsid w:val="00EE2322"/>
    <w:rsid w:val="00EE28D3"/>
    <w:rsid w:val="00EE2984"/>
    <w:rsid w:val="00EE2C4F"/>
    <w:rsid w:val="00EE2D40"/>
    <w:rsid w:val="00EE2D89"/>
    <w:rsid w:val="00EE2DB1"/>
    <w:rsid w:val="00EE2F05"/>
    <w:rsid w:val="00EE2F18"/>
    <w:rsid w:val="00EE2FE6"/>
    <w:rsid w:val="00EE3069"/>
    <w:rsid w:val="00EE31DD"/>
    <w:rsid w:val="00EE32AE"/>
    <w:rsid w:val="00EE34A0"/>
    <w:rsid w:val="00EE34B7"/>
    <w:rsid w:val="00EE353E"/>
    <w:rsid w:val="00EE358C"/>
    <w:rsid w:val="00EE35E1"/>
    <w:rsid w:val="00EE3947"/>
    <w:rsid w:val="00EE397D"/>
    <w:rsid w:val="00EE3BE2"/>
    <w:rsid w:val="00EE3DA7"/>
    <w:rsid w:val="00EE41B4"/>
    <w:rsid w:val="00EE41EF"/>
    <w:rsid w:val="00EE42F1"/>
    <w:rsid w:val="00EE439F"/>
    <w:rsid w:val="00EE441B"/>
    <w:rsid w:val="00EE4BAD"/>
    <w:rsid w:val="00EE4D6B"/>
    <w:rsid w:val="00EE4E30"/>
    <w:rsid w:val="00EE4EBE"/>
    <w:rsid w:val="00EE5034"/>
    <w:rsid w:val="00EE51B3"/>
    <w:rsid w:val="00EE5301"/>
    <w:rsid w:val="00EE541C"/>
    <w:rsid w:val="00EE543D"/>
    <w:rsid w:val="00EE5644"/>
    <w:rsid w:val="00EE5647"/>
    <w:rsid w:val="00EE5772"/>
    <w:rsid w:val="00EE5827"/>
    <w:rsid w:val="00EE58B0"/>
    <w:rsid w:val="00EE5A17"/>
    <w:rsid w:val="00EE62A6"/>
    <w:rsid w:val="00EE6482"/>
    <w:rsid w:val="00EE64B3"/>
    <w:rsid w:val="00EE6547"/>
    <w:rsid w:val="00EE66E6"/>
    <w:rsid w:val="00EE6771"/>
    <w:rsid w:val="00EE6AF3"/>
    <w:rsid w:val="00EE6B21"/>
    <w:rsid w:val="00EE6BA4"/>
    <w:rsid w:val="00EE6E1E"/>
    <w:rsid w:val="00EE6E4D"/>
    <w:rsid w:val="00EE6E6E"/>
    <w:rsid w:val="00EE6EAB"/>
    <w:rsid w:val="00EE705F"/>
    <w:rsid w:val="00EE7152"/>
    <w:rsid w:val="00EE72E6"/>
    <w:rsid w:val="00EE7313"/>
    <w:rsid w:val="00EE7321"/>
    <w:rsid w:val="00EE74AB"/>
    <w:rsid w:val="00EE74D0"/>
    <w:rsid w:val="00EE7520"/>
    <w:rsid w:val="00EE759A"/>
    <w:rsid w:val="00EE765F"/>
    <w:rsid w:val="00EE790D"/>
    <w:rsid w:val="00EE7A9A"/>
    <w:rsid w:val="00EE7C3D"/>
    <w:rsid w:val="00EE7D4C"/>
    <w:rsid w:val="00EE7DFB"/>
    <w:rsid w:val="00EE7E94"/>
    <w:rsid w:val="00EE7F79"/>
    <w:rsid w:val="00EE7FE4"/>
    <w:rsid w:val="00EF03A2"/>
    <w:rsid w:val="00EF03C9"/>
    <w:rsid w:val="00EF05B4"/>
    <w:rsid w:val="00EF06AF"/>
    <w:rsid w:val="00EF06E7"/>
    <w:rsid w:val="00EF0791"/>
    <w:rsid w:val="00EF091E"/>
    <w:rsid w:val="00EF106E"/>
    <w:rsid w:val="00EF1120"/>
    <w:rsid w:val="00EF12CA"/>
    <w:rsid w:val="00EF14DE"/>
    <w:rsid w:val="00EF14EF"/>
    <w:rsid w:val="00EF17DC"/>
    <w:rsid w:val="00EF1815"/>
    <w:rsid w:val="00EF1B9C"/>
    <w:rsid w:val="00EF1E04"/>
    <w:rsid w:val="00EF1FC4"/>
    <w:rsid w:val="00EF2594"/>
    <w:rsid w:val="00EF29CC"/>
    <w:rsid w:val="00EF2BE0"/>
    <w:rsid w:val="00EF2D3F"/>
    <w:rsid w:val="00EF2D8D"/>
    <w:rsid w:val="00EF2F50"/>
    <w:rsid w:val="00EF2FFA"/>
    <w:rsid w:val="00EF301D"/>
    <w:rsid w:val="00EF318C"/>
    <w:rsid w:val="00EF3542"/>
    <w:rsid w:val="00EF35AD"/>
    <w:rsid w:val="00EF367A"/>
    <w:rsid w:val="00EF36BC"/>
    <w:rsid w:val="00EF3751"/>
    <w:rsid w:val="00EF38BC"/>
    <w:rsid w:val="00EF3D75"/>
    <w:rsid w:val="00EF406D"/>
    <w:rsid w:val="00EF409A"/>
    <w:rsid w:val="00EF4106"/>
    <w:rsid w:val="00EF427C"/>
    <w:rsid w:val="00EF42F8"/>
    <w:rsid w:val="00EF44BA"/>
    <w:rsid w:val="00EF4660"/>
    <w:rsid w:val="00EF471A"/>
    <w:rsid w:val="00EF4B01"/>
    <w:rsid w:val="00EF4C28"/>
    <w:rsid w:val="00EF4C39"/>
    <w:rsid w:val="00EF4C95"/>
    <w:rsid w:val="00EF4D45"/>
    <w:rsid w:val="00EF4DE5"/>
    <w:rsid w:val="00EF4EBC"/>
    <w:rsid w:val="00EF4F75"/>
    <w:rsid w:val="00EF4F8F"/>
    <w:rsid w:val="00EF500A"/>
    <w:rsid w:val="00EF5028"/>
    <w:rsid w:val="00EF50F7"/>
    <w:rsid w:val="00EF55D7"/>
    <w:rsid w:val="00EF55E0"/>
    <w:rsid w:val="00EF5A04"/>
    <w:rsid w:val="00EF5AB1"/>
    <w:rsid w:val="00EF5AE8"/>
    <w:rsid w:val="00EF5BB9"/>
    <w:rsid w:val="00EF5BD2"/>
    <w:rsid w:val="00EF5E30"/>
    <w:rsid w:val="00EF5E3E"/>
    <w:rsid w:val="00EF5E65"/>
    <w:rsid w:val="00EF5FF7"/>
    <w:rsid w:val="00EF6155"/>
    <w:rsid w:val="00EF61F0"/>
    <w:rsid w:val="00EF621F"/>
    <w:rsid w:val="00EF63B3"/>
    <w:rsid w:val="00EF66D9"/>
    <w:rsid w:val="00EF672D"/>
    <w:rsid w:val="00EF67D8"/>
    <w:rsid w:val="00EF6932"/>
    <w:rsid w:val="00EF6A68"/>
    <w:rsid w:val="00EF6B11"/>
    <w:rsid w:val="00EF6CB3"/>
    <w:rsid w:val="00EF6CBA"/>
    <w:rsid w:val="00EF6DEE"/>
    <w:rsid w:val="00EF6F58"/>
    <w:rsid w:val="00EF70E3"/>
    <w:rsid w:val="00EF74B3"/>
    <w:rsid w:val="00EF74E4"/>
    <w:rsid w:val="00EF74F6"/>
    <w:rsid w:val="00EF7658"/>
    <w:rsid w:val="00EF76D7"/>
    <w:rsid w:val="00EF7758"/>
    <w:rsid w:val="00EF784D"/>
    <w:rsid w:val="00EF7F3B"/>
    <w:rsid w:val="00F00155"/>
    <w:rsid w:val="00F002C0"/>
    <w:rsid w:val="00F003E9"/>
    <w:rsid w:val="00F005B9"/>
    <w:rsid w:val="00F0099F"/>
    <w:rsid w:val="00F00C2D"/>
    <w:rsid w:val="00F00D65"/>
    <w:rsid w:val="00F010F7"/>
    <w:rsid w:val="00F011C1"/>
    <w:rsid w:val="00F011FF"/>
    <w:rsid w:val="00F012CF"/>
    <w:rsid w:val="00F01344"/>
    <w:rsid w:val="00F01539"/>
    <w:rsid w:val="00F018F0"/>
    <w:rsid w:val="00F01991"/>
    <w:rsid w:val="00F01A3B"/>
    <w:rsid w:val="00F01A3F"/>
    <w:rsid w:val="00F01A56"/>
    <w:rsid w:val="00F01C54"/>
    <w:rsid w:val="00F01D20"/>
    <w:rsid w:val="00F01F70"/>
    <w:rsid w:val="00F0224D"/>
    <w:rsid w:val="00F02759"/>
    <w:rsid w:val="00F027DC"/>
    <w:rsid w:val="00F02AA9"/>
    <w:rsid w:val="00F02C52"/>
    <w:rsid w:val="00F02CC3"/>
    <w:rsid w:val="00F02D72"/>
    <w:rsid w:val="00F02DE1"/>
    <w:rsid w:val="00F02E37"/>
    <w:rsid w:val="00F02E51"/>
    <w:rsid w:val="00F02E91"/>
    <w:rsid w:val="00F02FFB"/>
    <w:rsid w:val="00F03155"/>
    <w:rsid w:val="00F03441"/>
    <w:rsid w:val="00F035EF"/>
    <w:rsid w:val="00F0374B"/>
    <w:rsid w:val="00F037F4"/>
    <w:rsid w:val="00F038AE"/>
    <w:rsid w:val="00F03B45"/>
    <w:rsid w:val="00F03B7F"/>
    <w:rsid w:val="00F03B99"/>
    <w:rsid w:val="00F03B9E"/>
    <w:rsid w:val="00F03F5B"/>
    <w:rsid w:val="00F043E7"/>
    <w:rsid w:val="00F04428"/>
    <w:rsid w:val="00F0479B"/>
    <w:rsid w:val="00F049D9"/>
    <w:rsid w:val="00F049E4"/>
    <w:rsid w:val="00F04A96"/>
    <w:rsid w:val="00F04AC7"/>
    <w:rsid w:val="00F04BD6"/>
    <w:rsid w:val="00F04CD0"/>
    <w:rsid w:val="00F0501A"/>
    <w:rsid w:val="00F05157"/>
    <w:rsid w:val="00F0518A"/>
    <w:rsid w:val="00F05213"/>
    <w:rsid w:val="00F0536E"/>
    <w:rsid w:val="00F0538B"/>
    <w:rsid w:val="00F0547E"/>
    <w:rsid w:val="00F05544"/>
    <w:rsid w:val="00F055A5"/>
    <w:rsid w:val="00F05633"/>
    <w:rsid w:val="00F05728"/>
    <w:rsid w:val="00F0588B"/>
    <w:rsid w:val="00F05AC8"/>
    <w:rsid w:val="00F05AF6"/>
    <w:rsid w:val="00F05B06"/>
    <w:rsid w:val="00F05C64"/>
    <w:rsid w:val="00F05CCC"/>
    <w:rsid w:val="00F06185"/>
    <w:rsid w:val="00F06476"/>
    <w:rsid w:val="00F065E3"/>
    <w:rsid w:val="00F066FE"/>
    <w:rsid w:val="00F06745"/>
    <w:rsid w:val="00F06806"/>
    <w:rsid w:val="00F06A21"/>
    <w:rsid w:val="00F06B54"/>
    <w:rsid w:val="00F06C71"/>
    <w:rsid w:val="00F06DFC"/>
    <w:rsid w:val="00F06E0B"/>
    <w:rsid w:val="00F06F71"/>
    <w:rsid w:val="00F07048"/>
    <w:rsid w:val="00F07081"/>
    <w:rsid w:val="00F07174"/>
    <w:rsid w:val="00F0737E"/>
    <w:rsid w:val="00F07415"/>
    <w:rsid w:val="00F07471"/>
    <w:rsid w:val="00F07632"/>
    <w:rsid w:val="00F077EF"/>
    <w:rsid w:val="00F07A73"/>
    <w:rsid w:val="00F07AC4"/>
    <w:rsid w:val="00F07E39"/>
    <w:rsid w:val="00F07F9C"/>
    <w:rsid w:val="00F10180"/>
    <w:rsid w:val="00F1028C"/>
    <w:rsid w:val="00F103AB"/>
    <w:rsid w:val="00F10656"/>
    <w:rsid w:val="00F10990"/>
    <w:rsid w:val="00F10A67"/>
    <w:rsid w:val="00F10B0D"/>
    <w:rsid w:val="00F10D10"/>
    <w:rsid w:val="00F10FDC"/>
    <w:rsid w:val="00F110F5"/>
    <w:rsid w:val="00F111F0"/>
    <w:rsid w:val="00F115AE"/>
    <w:rsid w:val="00F11616"/>
    <w:rsid w:val="00F116CE"/>
    <w:rsid w:val="00F11B13"/>
    <w:rsid w:val="00F11E8B"/>
    <w:rsid w:val="00F11F39"/>
    <w:rsid w:val="00F12007"/>
    <w:rsid w:val="00F1219E"/>
    <w:rsid w:val="00F122CE"/>
    <w:rsid w:val="00F123C0"/>
    <w:rsid w:val="00F124BE"/>
    <w:rsid w:val="00F12C5D"/>
    <w:rsid w:val="00F12DF6"/>
    <w:rsid w:val="00F12DF7"/>
    <w:rsid w:val="00F12E46"/>
    <w:rsid w:val="00F130FF"/>
    <w:rsid w:val="00F13208"/>
    <w:rsid w:val="00F13381"/>
    <w:rsid w:val="00F1364F"/>
    <w:rsid w:val="00F1372F"/>
    <w:rsid w:val="00F1380B"/>
    <w:rsid w:val="00F13A7E"/>
    <w:rsid w:val="00F13C9D"/>
    <w:rsid w:val="00F13DFC"/>
    <w:rsid w:val="00F13E36"/>
    <w:rsid w:val="00F1457C"/>
    <w:rsid w:val="00F145D6"/>
    <w:rsid w:val="00F145FA"/>
    <w:rsid w:val="00F146FF"/>
    <w:rsid w:val="00F1474B"/>
    <w:rsid w:val="00F14767"/>
    <w:rsid w:val="00F1488A"/>
    <w:rsid w:val="00F14915"/>
    <w:rsid w:val="00F14BC4"/>
    <w:rsid w:val="00F14F5B"/>
    <w:rsid w:val="00F15243"/>
    <w:rsid w:val="00F15257"/>
    <w:rsid w:val="00F1536D"/>
    <w:rsid w:val="00F15663"/>
    <w:rsid w:val="00F15901"/>
    <w:rsid w:val="00F159AF"/>
    <w:rsid w:val="00F15A59"/>
    <w:rsid w:val="00F15A67"/>
    <w:rsid w:val="00F15B4D"/>
    <w:rsid w:val="00F15BAE"/>
    <w:rsid w:val="00F15C26"/>
    <w:rsid w:val="00F15C76"/>
    <w:rsid w:val="00F15D57"/>
    <w:rsid w:val="00F16002"/>
    <w:rsid w:val="00F16055"/>
    <w:rsid w:val="00F165B2"/>
    <w:rsid w:val="00F16664"/>
    <w:rsid w:val="00F1666F"/>
    <w:rsid w:val="00F1674B"/>
    <w:rsid w:val="00F16756"/>
    <w:rsid w:val="00F167A8"/>
    <w:rsid w:val="00F167B3"/>
    <w:rsid w:val="00F16AE2"/>
    <w:rsid w:val="00F16B92"/>
    <w:rsid w:val="00F16F96"/>
    <w:rsid w:val="00F1700C"/>
    <w:rsid w:val="00F17119"/>
    <w:rsid w:val="00F171EC"/>
    <w:rsid w:val="00F173C8"/>
    <w:rsid w:val="00F176B8"/>
    <w:rsid w:val="00F178DB"/>
    <w:rsid w:val="00F17B17"/>
    <w:rsid w:val="00F17B82"/>
    <w:rsid w:val="00F17CB5"/>
    <w:rsid w:val="00F17DA8"/>
    <w:rsid w:val="00F20095"/>
    <w:rsid w:val="00F200EC"/>
    <w:rsid w:val="00F20140"/>
    <w:rsid w:val="00F2033E"/>
    <w:rsid w:val="00F204EA"/>
    <w:rsid w:val="00F205DA"/>
    <w:rsid w:val="00F20655"/>
    <w:rsid w:val="00F20861"/>
    <w:rsid w:val="00F20911"/>
    <w:rsid w:val="00F20D04"/>
    <w:rsid w:val="00F20D9F"/>
    <w:rsid w:val="00F20DE4"/>
    <w:rsid w:val="00F20E4A"/>
    <w:rsid w:val="00F210C8"/>
    <w:rsid w:val="00F2129D"/>
    <w:rsid w:val="00F21314"/>
    <w:rsid w:val="00F21353"/>
    <w:rsid w:val="00F21570"/>
    <w:rsid w:val="00F218A5"/>
    <w:rsid w:val="00F21940"/>
    <w:rsid w:val="00F21AC6"/>
    <w:rsid w:val="00F21DD6"/>
    <w:rsid w:val="00F21E35"/>
    <w:rsid w:val="00F21E58"/>
    <w:rsid w:val="00F21EC8"/>
    <w:rsid w:val="00F21ED1"/>
    <w:rsid w:val="00F2207B"/>
    <w:rsid w:val="00F2211D"/>
    <w:rsid w:val="00F221B1"/>
    <w:rsid w:val="00F2224E"/>
    <w:rsid w:val="00F222E1"/>
    <w:rsid w:val="00F22354"/>
    <w:rsid w:val="00F2269C"/>
    <w:rsid w:val="00F227A0"/>
    <w:rsid w:val="00F22B06"/>
    <w:rsid w:val="00F22C97"/>
    <w:rsid w:val="00F22E60"/>
    <w:rsid w:val="00F22F79"/>
    <w:rsid w:val="00F2309C"/>
    <w:rsid w:val="00F230B1"/>
    <w:rsid w:val="00F2318F"/>
    <w:rsid w:val="00F231EF"/>
    <w:rsid w:val="00F232F8"/>
    <w:rsid w:val="00F2348E"/>
    <w:rsid w:val="00F2350B"/>
    <w:rsid w:val="00F2352F"/>
    <w:rsid w:val="00F23589"/>
    <w:rsid w:val="00F2363E"/>
    <w:rsid w:val="00F23765"/>
    <w:rsid w:val="00F23B0E"/>
    <w:rsid w:val="00F23BB6"/>
    <w:rsid w:val="00F23FF5"/>
    <w:rsid w:val="00F24061"/>
    <w:rsid w:val="00F24374"/>
    <w:rsid w:val="00F246B1"/>
    <w:rsid w:val="00F24B35"/>
    <w:rsid w:val="00F24C36"/>
    <w:rsid w:val="00F24EB5"/>
    <w:rsid w:val="00F24F0F"/>
    <w:rsid w:val="00F24FD9"/>
    <w:rsid w:val="00F2515B"/>
    <w:rsid w:val="00F2532B"/>
    <w:rsid w:val="00F25422"/>
    <w:rsid w:val="00F25424"/>
    <w:rsid w:val="00F255C8"/>
    <w:rsid w:val="00F2588B"/>
    <w:rsid w:val="00F258BC"/>
    <w:rsid w:val="00F25944"/>
    <w:rsid w:val="00F2597C"/>
    <w:rsid w:val="00F259F0"/>
    <w:rsid w:val="00F25B33"/>
    <w:rsid w:val="00F25D45"/>
    <w:rsid w:val="00F25DD3"/>
    <w:rsid w:val="00F25E2E"/>
    <w:rsid w:val="00F25EB0"/>
    <w:rsid w:val="00F260F6"/>
    <w:rsid w:val="00F26256"/>
    <w:rsid w:val="00F26328"/>
    <w:rsid w:val="00F2634F"/>
    <w:rsid w:val="00F26676"/>
    <w:rsid w:val="00F26707"/>
    <w:rsid w:val="00F26B69"/>
    <w:rsid w:val="00F26BE6"/>
    <w:rsid w:val="00F26D75"/>
    <w:rsid w:val="00F26E52"/>
    <w:rsid w:val="00F27266"/>
    <w:rsid w:val="00F272CA"/>
    <w:rsid w:val="00F27309"/>
    <w:rsid w:val="00F2743B"/>
    <w:rsid w:val="00F277DD"/>
    <w:rsid w:val="00F27B12"/>
    <w:rsid w:val="00F27B65"/>
    <w:rsid w:val="00F27D1E"/>
    <w:rsid w:val="00F27D5C"/>
    <w:rsid w:val="00F27EC3"/>
    <w:rsid w:val="00F27F86"/>
    <w:rsid w:val="00F27FE5"/>
    <w:rsid w:val="00F300FE"/>
    <w:rsid w:val="00F3039C"/>
    <w:rsid w:val="00F30451"/>
    <w:rsid w:val="00F304C2"/>
    <w:rsid w:val="00F305E4"/>
    <w:rsid w:val="00F30600"/>
    <w:rsid w:val="00F30999"/>
    <w:rsid w:val="00F30A34"/>
    <w:rsid w:val="00F30AF1"/>
    <w:rsid w:val="00F30E2D"/>
    <w:rsid w:val="00F30F13"/>
    <w:rsid w:val="00F30F74"/>
    <w:rsid w:val="00F31007"/>
    <w:rsid w:val="00F31106"/>
    <w:rsid w:val="00F31107"/>
    <w:rsid w:val="00F31136"/>
    <w:rsid w:val="00F311C1"/>
    <w:rsid w:val="00F311F2"/>
    <w:rsid w:val="00F312CE"/>
    <w:rsid w:val="00F313C3"/>
    <w:rsid w:val="00F31541"/>
    <w:rsid w:val="00F315C3"/>
    <w:rsid w:val="00F31760"/>
    <w:rsid w:val="00F31A19"/>
    <w:rsid w:val="00F31B34"/>
    <w:rsid w:val="00F31BEE"/>
    <w:rsid w:val="00F31DF6"/>
    <w:rsid w:val="00F321C3"/>
    <w:rsid w:val="00F323FC"/>
    <w:rsid w:val="00F325F1"/>
    <w:rsid w:val="00F326B2"/>
    <w:rsid w:val="00F32723"/>
    <w:rsid w:val="00F3275D"/>
    <w:rsid w:val="00F328C2"/>
    <w:rsid w:val="00F32956"/>
    <w:rsid w:val="00F329AA"/>
    <w:rsid w:val="00F32A20"/>
    <w:rsid w:val="00F32AAA"/>
    <w:rsid w:val="00F32AFB"/>
    <w:rsid w:val="00F32B13"/>
    <w:rsid w:val="00F32BBB"/>
    <w:rsid w:val="00F32D24"/>
    <w:rsid w:val="00F32ECB"/>
    <w:rsid w:val="00F3320F"/>
    <w:rsid w:val="00F333BB"/>
    <w:rsid w:val="00F33540"/>
    <w:rsid w:val="00F3361B"/>
    <w:rsid w:val="00F33663"/>
    <w:rsid w:val="00F336DB"/>
    <w:rsid w:val="00F33A10"/>
    <w:rsid w:val="00F33A9E"/>
    <w:rsid w:val="00F33DE6"/>
    <w:rsid w:val="00F33F3F"/>
    <w:rsid w:val="00F34108"/>
    <w:rsid w:val="00F34129"/>
    <w:rsid w:val="00F345F5"/>
    <w:rsid w:val="00F34868"/>
    <w:rsid w:val="00F348D1"/>
    <w:rsid w:val="00F34948"/>
    <w:rsid w:val="00F34B95"/>
    <w:rsid w:val="00F34C41"/>
    <w:rsid w:val="00F34CBB"/>
    <w:rsid w:val="00F34D25"/>
    <w:rsid w:val="00F34E24"/>
    <w:rsid w:val="00F34E51"/>
    <w:rsid w:val="00F34ED9"/>
    <w:rsid w:val="00F34F44"/>
    <w:rsid w:val="00F34F91"/>
    <w:rsid w:val="00F350C1"/>
    <w:rsid w:val="00F351E3"/>
    <w:rsid w:val="00F352AC"/>
    <w:rsid w:val="00F3532C"/>
    <w:rsid w:val="00F3533A"/>
    <w:rsid w:val="00F35BA2"/>
    <w:rsid w:val="00F35BDD"/>
    <w:rsid w:val="00F35E92"/>
    <w:rsid w:val="00F35F92"/>
    <w:rsid w:val="00F36160"/>
    <w:rsid w:val="00F3628E"/>
    <w:rsid w:val="00F36326"/>
    <w:rsid w:val="00F3636E"/>
    <w:rsid w:val="00F364A9"/>
    <w:rsid w:val="00F365C6"/>
    <w:rsid w:val="00F36711"/>
    <w:rsid w:val="00F36858"/>
    <w:rsid w:val="00F3685E"/>
    <w:rsid w:val="00F368CB"/>
    <w:rsid w:val="00F36A5F"/>
    <w:rsid w:val="00F36C53"/>
    <w:rsid w:val="00F36CCB"/>
    <w:rsid w:val="00F36D25"/>
    <w:rsid w:val="00F36D31"/>
    <w:rsid w:val="00F37010"/>
    <w:rsid w:val="00F3703E"/>
    <w:rsid w:val="00F37297"/>
    <w:rsid w:val="00F37354"/>
    <w:rsid w:val="00F37375"/>
    <w:rsid w:val="00F37604"/>
    <w:rsid w:val="00F3762F"/>
    <w:rsid w:val="00F376C5"/>
    <w:rsid w:val="00F377E4"/>
    <w:rsid w:val="00F378AD"/>
    <w:rsid w:val="00F37A78"/>
    <w:rsid w:val="00F37D32"/>
    <w:rsid w:val="00F37D95"/>
    <w:rsid w:val="00F37E01"/>
    <w:rsid w:val="00F37F20"/>
    <w:rsid w:val="00F4005C"/>
    <w:rsid w:val="00F400C4"/>
    <w:rsid w:val="00F401AA"/>
    <w:rsid w:val="00F4052B"/>
    <w:rsid w:val="00F406AD"/>
    <w:rsid w:val="00F407B0"/>
    <w:rsid w:val="00F40BB5"/>
    <w:rsid w:val="00F40BC3"/>
    <w:rsid w:val="00F41097"/>
    <w:rsid w:val="00F412A4"/>
    <w:rsid w:val="00F417D4"/>
    <w:rsid w:val="00F41C6D"/>
    <w:rsid w:val="00F41CC0"/>
    <w:rsid w:val="00F41D47"/>
    <w:rsid w:val="00F4217C"/>
    <w:rsid w:val="00F42316"/>
    <w:rsid w:val="00F424E9"/>
    <w:rsid w:val="00F42736"/>
    <w:rsid w:val="00F4291A"/>
    <w:rsid w:val="00F42934"/>
    <w:rsid w:val="00F429B0"/>
    <w:rsid w:val="00F42CFF"/>
    <w:rsid w:val="00F42D2F"/>
    <w:rsid w:val="00F42DA9"/>
    <w:rsid w:val="00F42E27"/>
    <w:rsid w:val="00F42F0B"/>
    <w:rsid w:val="00F42F0F"/>
    <w:rsid w:val="00F4300C"/>
    <w:rsid w:val="00F430CE"/>
    <w:rsid w:val="00F43172"/>
    <w:rsid w:val="00F43269"/>
    <w:rsid w:val="00F435DB"/>
    <w:rsid w:val="00F436BD"/>
    <w:rsid w:val="00F43708"/>
    <w:rsid w:val="00F4385C"/>
    <w:rsid w:val="00F43A4C"/>
    <w:rsid w:val="00F43C6B"/>
    <w:rsid w:val="00F43C73"/>
    <w:rsid w:val="00F43EB1"/>
    <w:rsid w:val="00F43EF7"/>
    <w:rsid w:val="00F43FDF"/>
    <w:rsid w:val="00F43FF1"/>
    <w:rsid w:val="00F44004"/>
    <w:rsid w:val="00F44005"/>
    <w:rsid w:val="00F440D4"/>
    <w:rsid w:val="00F4412B"/>
    <w:rsid w:val="00F44185"/>
    <w:rsid w:val="00F441DB"/>
    <w:rsid w:val="00F443A9"/>
    <w:rsid w:val="00F4441A"/>
    <w:rsid w:val="00F444BF"/>
    <w:rsid w:val="00F444E8"/>
    <w:rsid w:val="00F44559"/>
    <w:rsid w:val="00F44626"/>
    <w:rsid w:val="00F446F3"/>
    <w:rsid w:val="00F447F5"/>
    <w:rsid w:val="00F44818"/>
    <w:rsid w:val="00F4482D"/>
    <w:rsid w:val="00F448AF"/>
    <w:rsid w:val="00F449BC"/>
    <w:rsid w:val="00F44A99"/>
    <w:rsid w:val="00F44DAA"/>
    <w:rsid w:val="00F45167"/>
    <w:rsid w:val="00F45285"/>
    <w:rsid w:val="00F453D8"/>
    <w:rsid w:val="00F45645"/>
    <w:rsid w:val="00F45687"/>
    <w:rsid w:val="00F4586F"/>
    <w:rsid w:val="00F458A0"/>
    <w:rsid w:val="00F4593E"/>
    <w:rsid w:val="00F45AB8"/>
    <w:rsid w:val="00F45B60"/>
    <w:rsid w:val="00F45B8A"/>
    <w:rsid w:val="00F45BEE"/>
    <w:rsid w:val="00F45D4D"/>
    <w:rsid w:val="00F45F43"/>
    <w:rsid w:val="00F460CB"/>
    <w:rsid w:val="00F462B8"/>
    <w:rsid w:val="00F462DE"/>
    <w:rsid w:val="00F4664E"/>
    <w:rsid w:val="00F46A6D"/>
    <w:rsid w:val="00F4719D"/>
    <w:rsid w:val="00F472FC"/>
    <w:rsid w:val="00F4738B"/>
    <w:rsid w:val="00F4743A"/>
    <w:rsid w:val="00F4743D"/>
    <w:rsid w:val="00F47464"/>
    <w:rsid w:val="00F47501"/>
    <w:rsid w:val="00F4763B"/>
    <w:rsid w:val="00F477FB"/>
    <w:rsid w:val="00F47A45"/>
    <w:rsid w:val="00F47DD2"/>
    <w:rsid w:val="00F5015B"/>
    <w:rsid w:val="00F50527"/>
    <w:rsid w:val="00F506D2"/>
    <w:rsid w:val="00F5071E"/>
    <w:rsid w:val="00F5086F"/>
    <w:rsid w:val="00F50AE9"/>
    <w:rsid w:val="00F50B24"/>
    <w:rsid w:val="00F50C1D"/>
    <w:rsid w:val="00F50C91"/>
    <w:rsid w:val="00F510F7"/>
    <w:rsid w:val="00F51273"/>
    <w:rsid w:val="00F5132F"/>
    <w:rsid w:val="00F51488"/>
    <w:rsid w:val="00F5154A"/>
    <w:rsid w:val="00F51AAD"/>
    <w:rsid w:val="00F51AC4"/>
    <w:rsid w:val="00F51ADD"/>
    <w:rsid w:val="00F51B2D"/>
    <w:rsid w:val="00F51B92"/>
    <w:rsid w:val="00F51C42"/>
    <w:rsid w:val="00F51D3D"/>
    <w:rsid w:val="00F51DF1"/>
    <w:rsid w:val="00F5203B"/>
    <w:rsid w:val="00F520E2"/>
    <w:rsid w:val="00F521B4"/>
    <w:rsid w:val="00F52266"/>
    <w:rsid w:val="00F524F2"/>
    <w:rsid w:val="00F5286A"/>
    <w:rsid w:val="00F52BED"/>
    <w:rsid w:val="00F52F29"/>
    <w:rsid w:val="00F52F63"/>
    <w:rsid w:val="00F530C8"/>
    <w:rsid w:val="00F5315D"/>
    <w:rsid w:val="00F53658"/>
    <w:rsid w:val="00F53696"/>
    <w:rsid w:val="00F53766"/>
    <w:rsid w:val="00F538E0"/>
    <w:rsid w:val="00F53AAF"/>
    <w:rsid w:val="00F53B9F"/>
    <w:rsid w:val="00F53D17"/>
    <w:rsid w:val="00F53D58"/>
    <w:rsid w:val="00F53DEA"/>
    <w:rsid w:val="00F53F43"/>
    <w:rsid w:val="00F541F3"/>
    <w:rsid w:val="00F542BE"/>
    <w:rsid w:val="00F547B0"/>
    <w:rsid w:val="00F549AD"/>
    <w:rsid w:val="00F54DF2"/>
    <w:rsid w:val="00F54E93"/>
    <w:rsid w:val="00F54EB4"/>
    <w:rsid w:val="00F5512B"/>
    <w:rsid w:val="00F5549E"/>
    <w:rsid w:val="00F555CE"/>
    <w:rsid w:val="00F557E1"/>
    <w:rsid w:val="00F55818"/>
    <w:rsid w:val="00F558A2"/>
    <w:rsid w:val="00F559A1"/>
    <w:rsid w:val="00F55A2E"/>
    <w:rsid w:val="00F55E32"/>
    <w:rsid w:val="00F55F78"/>
    <w:rsid w:val="00F5648A"/>
    <w:rsid w:val="00F5650B"/>
    <w:rsid w:val="00F56523"/>
    <w:rsid w:val="00F569C0"/>
    <w:rsid w:val="00F56B8A"/>
    <w:rsid w:val="00F56B9B"/>
    <w:rsid w:val="00F56EC4"/>
    <w:rsid w:val="00F56ED0"/>
    <w:rsid w:val="00F571BA"/>
    <w:rsid w:val="00F5736E"/>
    <w:rsid w:val="00F57414"/>
    <w:rsid w:val="00F57456"/>
    <w:rsid w:val="00F57714"/>
    <w:rsid w:val="00F578B8"/>
    <w:rsid w:val="00F578C8"/>
    <w:rsid w:val="00F57915"/>
    <w:rsid w:val="00F57BEB"/>
    <w:rsid w:val="00F57C68"/>
    <w:rsid w:val="00F57D2E"/>
    <w:rsid w:val="00F60182"/>
    <w:rsid w:val="00F60211"/>
    <w:rsid w:val="00F60362"/>
    <w:rsid w:val="00F605D7"/>
    <w:rsid w:val="00F60663"/>
    <w:rsid w:val="00F60706"/>
    <w:rsid w:val="00F60A12"/>
    <w:rsid w:val="00F60A68"/>
    <w:rsid w:val="00F60BD0"/>
    <w:rsid w:val="00F60E9C"/>
    <w:rsid w:val="00F60FE8"/>
    <w:rsid w:val="00F6104D"/>
    <w:rsid w:val="00F6123D"/>
    <w:rsid w:val="00F61343"/>
    <w:rsid w:val="00F61622"/>
    <w:rsid w:val="00F61725"/>
    <w:rsid w:val="00F61938"/>
    <w:rsid w:val="00F61AAE"/>
    <w:rsid w:val="00F61DB9"/>
    <w:rsid w:val="00F61EF3"/>
    <w:rsid w:val="00F62216"/>
    <w:rsid w:val="00F622A1"/>
    <w:rsid w:val="00F622F4"/>
    <w:rsid w:val="00F623E9"/>
    <w:rsid w:val="00F6243F"/>
    <w:rsid w:val="00F6286A"/>
    <w:rsid w:val="00F62B10"/>
    <w:rsid w:val="00F62B50"/>
    <w:rsid w:val="00F62BC6"/>
    <w:rsid w:val="00F63176"/>
    <w:rsid w:val="00F633D0"/>
    <w:rsid w:val="00F63540"/>
    <w:rsid w:val="00F63788"/>
    <w:rsid w:val="00F63AC8"/>
    <w:rsid w:val="00F63B1C"/>
    <w:rsid w:val="00F63BA8"/>
    <w:rsid w:val="00F63DBF"/>
    <w:rsid w:val="00F63F22"/>
    <w:rsid w:val="00F64198"/>
    <w:rsid w:val="00F64605"/>
    <w:rsid w:val="00F64A1A"/>
    <w:rsid w:val="00F64D5C"/>
    <w:rsid w:val="00F64D8D"/>
    <w:rsid w:val="00F6503C"/>
    <w:rsid w:val="00F652B2"/>
    <w:rsid w:val="00F65522"/>
    <w:rsid w:val="00F65572"/>
    <w:rsid w:val="00F6558A"/>
    <w:rsid w:val="00F655DA"/>
    <w:rsid w:val="00F655F7"/>
    <w:rsid w:val="00F657AE"/>
    <w:rsid w:val="00F659B5"/>
    <w:rsid w:val="00F65B72"/>
    <w:rsid w:val="00F65EC3"/>
    <w:rsid w:val="00F65FA1"/>
    <w:rsid w:val="00F6619D"/>
    <w:rsid w:val="00F6631D"/>
    <w:rsid w:val="00F66465"/>
    <w:rsid w:val="00F664CA"/>
    <w:rsid w:val="00F665AE"/>
    <w:rsid w:val="00F66773"/>
    <w:rsid w:val="00F6687A"/>
    <w:rsid w:val="00F668FB"/>
    <w:rsid w:val="00F66966"/>
    <w:rsid w:val="00F66A4E"/>
    <w:rsid w:val="00F66A74"/>
    <w:rsid w:val="00F66C88"/>
    <w:rsid w:val="00F66CD3"/>
    <w:rsid w:val="00F66DB1"/>
    <w:rsid w:val="00F674D7"/>
    <w:rsid w:val="00F67CE6"/>
    <w:rsid w:val="00F67E54"/>
    <w:rsid w:val="00F67FC7"/>
    <w:rsid w:val="00F67FD4"/>
    <w:rsid w:val="00F67FE3"/>
    <w:rsid w:val="00F702D6"/>
    <w:rsid w:val="00F7036F"/>
    <w:rsid w:val="00F7043D"/>
    <w:rsid w:val="00F705B1"/>
    <w:rsid w:val="00F70765"/>
    <w:rsid w:val="00F708A9"/>
    <w:rsid w:val="00F70950"/>
    <w:rsid w:val="00F70AFB"/>
    <w:rsid w:val="00F70B67"/>
    <w:rsid w:val="00F70BE9"/>
    <w:rsid w:val="00F70C04"/>
    <w:rsid w:val="00F70CAB"/>
    <w:rsid w:val="00F70E53"/>
    <w:rsid w:val="00F71160"/>
    <w:rsid w:val="00F7153A"/>
    <w:rsid w:val="00F715CC"/>
    <w:rsid w:val="00F715F4"/>
    <w:rsid w:val="00F71692"/>
    <w:rsid w:val="00F71771"/>
    <w:rsid w:val="00F718D1"/>
    <w:rsid w:val="00F7192B"/>
    <w:rsid w:val="00F71A43"/>
    <w:rsid w:val="00F71A5F"/>
    <w:rsid w:val="00F71CDA"/>
    <w:rsid w:val="00F72080"/>
    <w:rsid w:val="00F723EA"/>
    <w:rsid w:val="00F725A3"/>
    <w:rsid w:val="00F726BA"/>
    <w:rsid w:val="00F72868"/>
    <w:rsid w:val="00F72B04"/>
    <w:rsid w:val="00F72B60"/>
    <w:rsid w:val="00F72B95"/>
    <w:rsid w:val="00F72C60"/>
    <w:rsid w:val="00F72D3B"/>
    <w:rsid w:val="00F731A0"/>
    <w:rsid w:val="00F731B2"/>
    <w:rsid w:val="00F733F7"/>
    <w:rsid w:val="00F737FD"/>
    <w:rsid w:val="00F739A0"/>
    <w:rsid w:val="00F73A94"/>
    <w:rsid w:val="00F73ACC"/>
    <w:rsid w:val="00F73C5D"/>
    <w:rsid w:val="00F73F4A"/>
    <w:rsid w:val="00F740F1"/>
    <w:rsid w:val="00F7413C"/>
    <w:rsid w:val="00F74146"/>
    <w:rsid w:val="00F742F0"/>
    <w:rsid w:val="00F74372"/>
    <w:rsid w:val="00F74482"/>
    <w:rsid w:val="00F7456B"/>
    <w:rsid w:val="00F745B2"/>
    <w:rsid w:val="00F746D6"/>
    <w:rsid w:val="00F746EF"/>
    <w:rsid w:val="00F747A2"/>
    <w:rsid w:val="00F74B15"/>
    <w:rsid w:val="00F74B8F"/>
    <w:rsid w:val="00F74C0C"/>
    <w:rsid w:val="00F74CA6"/>
    <w:rsid w:val="00F74CA7"/>
    <w:rsid w:val="00F74CC1"/>
    <w:rsid w:val="00F74D02"/>
    <w:rsid w:val="00F74E31"/>
    <w:rsid w:val="00F74FE5"/>
    <w:rsid w:val="00F75439"/>
    <w:rsid w:val="00F756B5"/>
    <w:rsid w:val="00F75830"/>
    <w:rsid w:val="00F7595E"/>
    <w:rsid w:val="00F7598C"/>
    <w:rsid w:val="00F759EB"/>
    <w:rsid w:val="00F75A76"/>
    <w:rsid w:val="00F75ABE"/>
    <w:rsid w:val="00F75DCA"/>
    <w:rsid w:val="00F75E41"/>
    <w:rsid w:val="00F75E55"/>
    <w:rsid w:val="00F75EA3"/>
    <w:rsid w:val="00F75F3E"/>
    <w:rsid w:val="00F76385"/>
    <w:rsid w:val="00F765F0"/>
    <w:rsid w:val="00F7670F"/>
    <w:rsid w:val="00F767BA"/>
    <w:rsid w:val="00F767CD"/>
    <w:rsid w:val="00F768E7"/>
    <w:rsid w:val="00F7690A"/>
    <w:rsid w:val="00F76A79"/>
    <w:rsid w:val="00F76BEA"/>
    <w:rsid w:val="00F76C2A"/>
    <w:rsid w:val="00F76DE6"/>
    <w:rsid w:val="00F76E0C"/>
    <w:rsid w:val="00F76F3B"/>
    <w:rsid w:val="00F76F77"/>
    <w:rsid w:val="00F770D3"/>
    <w:rsid w:val="00F7713F"/>
    <w:rsid w:val="00F77174"/>
    <w:rsid w:val="00F771B2"/>
    <w:rsid w:val="00F771D8"/>
    <w:rsid w:val="00F775DD"/>
    <w:rsid w:val="00F7760A"/>
    <w:rsid w:val="00F777DC"/>
    <w:rsid w:val="00F778C2"/>
    <w:rsid w:val="00F778F0"/>
    <w:rsid w:val="00F77956"/>
    <w:rsid w:val="00F77A94"/>
    <w:rsid w:val="00F77ADE"/>
    <w:rsid w:val="00F77B57"/>
    <w:rsid w:val="00F802C3"/>
    <w:rsid w:val="00F802EC"/>
    <w:rsid w:val="00F803F6"/>
    <w:rsid w:val="00F80627"/>
    <w:rsid w:val="00F80794"/>
    <w:rsid w:val="00F809D9"/>
    <w:rsid w:val="00F80A07"/>
    <w:rsid w:val="00F81229"/>
    <w:rsid w:val="00F813D4"/>
    <w:rsid w:val="00F816D3"/>
    <w:rsid w:val="00F81845"/>
    <w:rsid w:val="00F818BB"/>
    <w:rsid w:val="00F81E36"/>
    <w:rsid w:val="00F81EA2"/>
    <w:rsid w:val="00F822BC"/>
    <w:rsid w:val="00F822FF"/>
    <w:rsid w:val="00F8232A"/>
    <w:rsid w:val="00F82547"/>
    <w:rsid w:val="00F8258F"/>
    <w:rsid w:val="00F8261C"/>
    <w:rsid w:val="00F826B1"/>
    <w:rsid w:val="00F827EA"/>
    <w:rsid w:val="00F829E2"/>
    <w:rsid w:val="00F829E8"/>
    <w:rsid w:val="00F82D52"/>
    <w:rsid w:val="00F82D78"/>
    <w:rsid w:val="00F82D8E"/>
    <w:rsid w:val="00F83396"/>
    <w:rsid w:val="00F833BB"/>
    <w:rsid w:val="00F83659"/>
    <w:rsid w:val="00F837D1"/>
    <w:rsid w:val="00F83854"/>
    <w:rsid w:val="00F83C89"/>
    <w:rsid w:val="00F83D74"/>
    <w:rsid w:val="00F83DB5"/>
    <w:rsid w:val="00F83DD3"/>
    <w:rsid w:val="00F83F70"/>
    <w:rsid w:val="00F83FDE"/>
    <w:rsid w:val="00F84209"/>
    <w:rsid w:val="00F84315"/>
    <w:rsid w:val="00F8459E"/>
    <w:rsid w:val="00F8464F"/>
    <w:rsid w:val="00F84866"/>
    <w:rsid w:val="00F8495C"/>
    <w:rsid w:val="00F84ABB"/>
    <w:rsid w:val="00F84B76"/>
    <w:rsid w:val="00F84C8C"/>
    <w:rsid w:val="00F84CE3"/>
    <w:rsid w:val="00F84DAA"/>
    <w:rsid w:val="00F84EC9"/>
    <w:rsid w:val="00F84ED5"/>
    <w:rsid w:val="00F8507E"/>
    <w:rsid w:val="00F85275"/>
    <w:rsid w:val="00F8540C"/>
    <w:rsid w:val="00F85632"/>
    <w:rsid w:val="00F85756"/>
    <w:rsid w:val="00F85807"/>
    <w:rsid w:val="00F85B32"/>
    <w:rsid w:val="00F85BD8"/>
    <w:rsid w:val="00F85C61"/>
    <w:rsid w:val="00F85F0F"/>
    <w:rsid w:val="00F86057"/>
    <w:rsid w:val="00F86131"/>
    <w:rsid w:val="00F862B2"/>
    <w:rsid w:val="00F86320"/>
    <w:rsid w:val="00F8673A"/>
    <w:rsid w:val="00F8697C"/>
    <w:rsid w:val="00F86A89"/>
    <w:rsid w:val="00F86B0F"/>
    <w:rsid w:val="00F86D28"/>
    <w:rsid w:val="00F86D8E"/>
    <w:rsid w:val="00F86EE4"/>
    <w:rsid w:val="00F86F82"/>
    <w:rsid w:val="00F86FF6"/>
    <w:rsid w:val="00F87066"/>
    <w:rsid w:val="00F871A6"/>
    <w:rsid w:val="00F8725A"/>
    <w:rsid w:val="00F872E3"/>
    <w:rsid w:val="00F876C8"/>
    <w:rsid w:val="00F87949"/>
    <w:rsid w:val="00F87A5A"/>
    <w:rsid w:val="00F87DA7"/>
    <w:rsid w:val="00F87DFE"/>
    <w:rsid w:val="00F87E62"/>
    <w:rsid w:val="00F87EE9"/>
    <w:rsid w:val="00F902FC"/>
    <w:rsid w:val="00F903D4"/>
    <w:rsid w:val="00F90459"/>
    <w:rsid w:val="00F90782"/>
    <w:rsid w:val="00F907A7"/>
    <w:rsid w:val="00F907DD"/>
    <w:rsid w:val="00F90A47"/>
    <w:rsid w:val="00F90AC1"/>
    <w:rsid w:val="00F90BD1"/>
    <w:rsid w:val="00F90C9D"/>
    <w:rsid w:val="00F90D12"/>
    <w:rsid w:val="00F90D5B"/>
    <w:rsid w:val="00F90EEE"/>
    <w:rsid w:val="00F9102D"/>
    <w:rsid w:val="00F9112D"/>
    <w:rsid w:val="00F9144A"/>
    <w:rsid w:val="00F91539"/>
    <w:rsid w:val="00F919EA"/>
    <w:rsid w:val="00F91A5C"/>
    <w:rsid w:val="00F91D5E"/>
    <w:rsid w:val="00F92043"/>
    <w:rsid w:val="00F9213A"/>
    <w:rsid w:val="00F921EE"/>
    <w:rsid w:val="00F9227D"/>
    <w:rsid w:val="00F926D4"/>
    <w:rsid w:val="00F928B1"/>
    <w:rsid w:val="00F9290A"/>
    <w:rsid w:val="00F92929"/>
    <w:rsid w:val="00F929E5"/>
    <w:rsid w:val="00F929FA"/>
    <w:rsid w:val="00F92A59"/>
    <w:rsid w:val="00F92D02"/>
    <w:rsid w:val="00F92EDC"/>
    <w:rsid w:val="00F92F96"/>
    <w:rsid w:val="00F92FD0"/>
    <w:rsid w:val="00F92FD2"/>
    <w:rsid w:val="00F93184"/>
    <w:rsid w:val="00F934F0"/>
    <w:rsid w:val="00F93556"/>
    <w:rsid w:val="00F93567"/>
    <w:rsid w:val="00F93862"/>
    <w:rsid w:val="00F93866"/>
    <w:rsid w:val="00F93887"/>
    <w:rsid w:val="00F9390D"/>
    <w:rsid w:val="00F93A6D"/>
    <w:rsid w:val="00F93AC7"/>
    <w:rsid w:val="00F93ACB"/>
    <w:rsid w:val="00F93DF5"/>
    <w:rsid w:val="00F93E41"/>
    <w:rsid w:val="00F93F8F"/>
    <w:rsid w:val="00F940AD"/>
    <w:rsid w:val="00F94103"/>
    <w:rsid w:val="00F9411A"/>
    <w:rsid w:val="00F944CF"/>
    <w:rsid w:val="00F946CA"/>
    <w:rsid w:val="00F9471E"/>
    <w:rsid w:val="00F9477A"/>
    <w:rsid w:val="00F94857"/>
    <w:rsid w:val="00F948E5"/>
    <w:rsid w:val="00F948E9"/>
    <w:rsid w:val="00F94B57"/>
    <w:rsid w:val="00F94BEE"/>
    <w:rsid w:val="00F94C4E"/>
    <w:rsid w:val="00F94C9F"/>
    <w:rsid w:val="00F94CDB"/>
    <w:rsid w:val="00F94E80"/>
    <w:rsid w:val="00F950A5"/>
    <w:rsid w:val="00F950AD"/>
    <w:rsid w:val="00F953E4"/>
    <w:rsid w:val="00F954BA"/>
    <w:rsid w:val="00F9571B"/>
    <w:rsid w:val="00F95AD1"/>
    <w:rsid w:val="00F95ADB"/>
    <w:rsid w:val="00F95ADC"/>
    <w:rsid w:val="00F95BF3"/>
    <w:rsid w:val="00F95CD9"/>
    <w:rsid w:val="00F95D1B"/>
    <w:rsid w:val="00F95D58"/>
    <w:rsid w:val="00F95EE2"/>
    <w:rsid w:val="00F95F29"/>
    <w:rsid w:val="00F96066"/>
    <w:rsid w:val="00F961C5"/>
    <w:rsid w:val="00F96228"/>
    <w:rsid w:val="00F9629A"/>
    <w:rsid w:val="00F963DD"/>
    <w:rsid w:val="00F964B3"/>
    <w:rsid w:val="00F966FF"/>
    <w:rsid w:val="00F96796"/>
    <w:rsid w:val="00F96912"/>
    <w:rsid w:val="00F96B8D"/>
    <w:rsid w:val="00F96BB2"/>
    <w:rsid w:val="00F97515"/>
    <w:rsid w:val="00F97770"/>
    <w:rsid w:val="00F978E1"/>
    <w:rsid w:val="00F97903"/>
    <w:rsid w:val="00F97C11"/>
    <w:rsid w:val="00F97DB4"/>
    <w:rsid w:val="00F97E7D"/>
    <w:rsid w:val="00FA004F"/>
    <w:rsid w:val="00FA02AC"/>
    <w:rsid w:val="00FA03BD"/>
    <w:rsid w:val="00FA04F4"/>
    <w:rsid w:val="00FA0625"/>
    <w:rsid w:val="00FA0669"/>
    <w:rsid w:val="00FA06E1"/>
    <w:rsid w:val="00FA0773"/>
    <w:rsid w:val="00FA07F1"/>
    <w:rsid w:val="00FA0B5E"/>
    <w:rsid w:val="00FA0BAE"/>
    <w:rsid w:val="00FA0BFD"/>
    <w:rsid w:val="00FA0C8D"/>
    <w:rsid w:val="00FA0D45"/>
    <w:rsid w:val="00FA0D64"/>
    <w:rsid w:val="00FA0DE3"/>
    <w:rsid w:val="00FA0F1A"/>
    <w:rsid w:val="00FA10F6"/>
    <w:rsid w:val="00FA1228"/>
    <w:rsid w:val="00FA1239"/>
    <w:rsid w:val="00FA126A"/>
    <w:rsid w:val="00FA1323"/>
    <w:rsid w:val="00FA159D"/>
    <w:rsid w:val="00FA173B"/>
    <w:rsid w:val="00FA17AC"/>
    <w:rsid w:val="00FA19EF"/>
    <w:rsid w:val="00FA1AB9"/>
    <w:rsid w:val="00FA1B12"/>
    <w:rsid w:val="00FA1D08"/>
    <w:rsid w:val="00FA1E4C"/>
    <w:rsid w:val="00FA1FD8"/>
    <w:rsid w:val="00FA2039"/>
    <w:rsid w:val="00FA210A"/>
    <w:rsid w:val="00FA234F"/>
    <w:rsid w:val="00FA23AF"/>
    <w:rsid w:val="00FA23DF"/>
    <w:rsid w:val="00FA2426"/>
    <w:rsid w:val="00FA243A"/>
    <w:rsid w:val="00FA2519"/>
    <w:rsid w:val="00FA2559"/>
    <w:rsid w:val="00FA2758"/>
    <w:rsid w:val="00FA2BD1"/>
    <w:rsid w:val="00FA2E25"/>
    <w:rsid w:val="00FA320B"/>
    <w:rsid w:val="00FA3243"/>
    <w:rsid w:val="00FA336A"/>
    <w:rsid w:val="00FA336B"/>
    <w:rsid w:val="00FA3462"/>
    <w:rsid w:val="00FA347B"/>
    <w:rsid w:val="00FA34EC"/>
    <w:rsid w:val="00FA35D4"/>
    <w:rsid w:val="00FA3654"/>
    <w:rsid w:val="00FA374F"/>
    <w:rsid w:val="00FA384E"/>
    <w:rsid w:val="00FA3865"/>
    <w:rsid w:val="00FA3CC7"/>
    <w:rsid w:val="00FA3DD4"/>
    <w:rsid w:val="00FA3E64"/>
    <w:rsid w:val="00FA3EDB"/>
    <w:rsid w:val="00FA3FA4"/>
    <w:rsid w:val="00FA40D1"/>
    <w:rsid w:val="00FA4263"/>
    <w:rsid w:val="00FA434F"/>
    <w:rsid w:val="00FA43EB"/>
    <w:rsid w:val="00FA45B9"/>
    <w:rsid w:val="00FA478B"/>
    <w:rsid w:val="00FA494C"/>
    <w:rsid w:val="00FA4950"/>
    <w:rsid w:val="00FA49E9"/>
    <w:rsid w:val="00FA4BB4"/>
    <w:rsid w:val="00FA4FAC"/>
    <w:rsid w:val="00FA5106"/>
    <w:rsid w:val="00FA5216"/>
    <w:rsid w:val="00FA529B"/>
    <w:rsid w:val="00FA52CC"/>
    <w:rsid w:val="00FA549C"/>
    <w:rsid w:val="00FA5714"/>
    <w:rsid w:val="00FA5930"/>
    <w:rsid w:val="00FA5A53"/>
    <w:rsid w:val="00FA5AB1"/>
    <w:rsid w:val="00FA5D4C"/>
    <w:rsid w:val="00FA61B2"/>
    <w:rsid w:val="00FA621B"/>
    <w:rsid w:val="00FA623C"/>
    <w:rsid w:val="00FA6886"/>
    <w:rsid w:val="00FA689A"/>
    <w:rsid w:val="00FA68D8"/>
    <w:rsid w:val="00FA68E3"/>
    <w:rsid w:val="00FA694E"/>
    <w:rsid w:val="00FA6A70"/>
    <w:rsid w:val="00FA6BE4"/>
    <w:rsid w:val="00FA6CFE"/>
    <w:rsid w:val="00FA6DEE"/>
    <w:rsid w:val="00FA6F33"/>
    <w:rsid w:val="00FA72D2"/>
    <w:rsid w:val="00FA7681"/>
    <w:rsid w:val="00FA77CF"/>
    <w:rsid w:val="00FA7DC5"/>
    <w:rsid w:val="00FA7F5B"/>
    <w:rsid w:val="00FA7F7A"/>
    <w:rsid w:val="00FB0159"/>
    <w:rsid w:val="00FB033C"/>
    <w:rsid w:val="00FB03FD"/>
    <w:rsid w:val="00FB0524"/>
    <w:rsid w:val="00FB06B5"/>
    <w:rsid w:val="00FB0719"/>
    <w:rsid w:val="00FB0800"/>
    <w:rsid w:val="00FB0851"/>
    <w:rsid w:val="00FB0CFF"/>
    <w:rsid w:val="00FB0D62"/>
    <w:rsid w:val="00FB1318"/>
    <w:rsid w:val="00FB1613"/>
    <w:rsid w:val="00FB162F"/>
    <w:rsid w:val="00FB1745"/>
    <w:rsid w:val="00FB19C6"/>
    <w:rsid w:val="00FB1C71"/>
    <w:rsid w:val="00FB1D64"/>
    <w:rsid w:val="00FB1F6D"/>
    <w:rsid w:val="00FB1F82"/>
    <w:rsid w:val="00FB214D"/>
    <w:rsid w:val="00FB228B"/>
    <w:rsid w:val="00FB2385"/>
    <w:rsid w:val="00FB289D"/>
    <w:rsid w:val="00FB29A1"/>
    <w:rsid w:val="00FB2BB4"/>
    <w:rsid w:val="00FB2C44"/>
    <w:rsid w:val="00FB2C5E"/>
    <w:rsid w:val="00FB2D56"/>
    <w:rsid w:val="00FB3387"/>
    <w:rsid w:val="00FB3545"/>
    <w:rsid w:val="00FB358D"/>
    <w:rsid w:val="00FB367B"/>
    <w:rsid w:val="00FB39A4"/>
    <w:rsid w:val="00FB3A4E"/>
    <w:rsid w:val="00FB3C53"/>
    <w:rsid w:val="00FB3CEE"/>
    <w:rsid w:val="00FB3F7F"/>
    <w:rsid w:val="00FB45C8"/>
    <w:rsid w:val="00FB4733"/>
    <w:rsid w:val="00FB4762"/>
    <w:rsid w:val="00FB4998"/>
    <w:rsid w:val="00FB4B3D"/>
    <w:rsid w:val="00FB4FFB"/>
    <w:rsid w:val="00FB5050"/>
    <w:rsid w:val="00FB5306"/>
    <w:rsid w:val="00FB55EF"/>
    <w:rsid w:val="00FB5648"/>
    <w:rsid w:val="00FB56F0"/>
    <w:rsid w:val="00FB5739"/>
    <w:rsid w:val="00FB59C1"/>
    <w:rsid w:val="00FB5A3B"/>
    <w:rsid w:val="00FB5B15"/>
    <w:rsid w:val="00FB5B42"/>
    <w:rsid w:val="00FB5D68"/>
    <w:rsid w:val="00FB5DA8"/>
    <w:rsid w:val="00FB5DB4"/>
    <w:rsid w:val="00FB5E00"/>
    <w:rsid w:val="00FB5E3A"/>
    <w:rsid w:val="00FB60A9"/>
    <w:rsid w:val="00FB638A"/>
    <w:rsid w:val="00FB6422"/>
    <w:rsid w:val="00FB64F9"/>
    <w:rsid w:val="00FB6543"/>
    <w:rsid w:val="00FB6588"/>
    <w:rsid w:val="00FB6641"/>
    <w:rsid w:val="00FB6693"/>
    <w:rsid w:val="00FB68C0"/>
    <w:rsid w:val="00FB6E36"/>
    <w:rsid w:val="00FB7484"/>
    <w:rsid w:val="00FB75F4"/>
    <w:rsid w:val="00FB7AF4"/>
    <w:rsid w:val="00FB7B7F"/>
    <w:rsid w:val="00FB7BD4"/>
    <w:rsid w:val="00FB7FE2"/>
    <w:rsid w:val="00FC0181"/>
    <w:rsid w:val="00FC048C"/>
    <w:rsid w:val="00FC04E2"/>
    <w:rsid w:val="00FC0588"/>
    <w:rsid w:val="00FC05AB"/>
    <w:rsid w:val="00FC06EA"/>
    <w:rsid w:val="00FC080A"/>
    <w:rsid w:val="00FC088A"/>
    <w:rsid w:val="00FC0B7F"/>
    <w:rsid w:val="00FC0D68"/>
    <w:rsid w:val="00FC0E31"/>
    <w:rsid w:val="00FC12A2"/>
    <w:rsid w:val="00FC1321"/>
    <w:rsid w:val="00FC1623"/>
    <w:rsid w:val="00FC19DB"/>
    <w:rsid w:val="00FC1A21"/>
    <w:rsid w:val="00FC1FF8"/>
    <w:rsid w:val="00FC2039"/>
    <w:rsid w:val="00FC2075"/>
    <w:rsid w:val="00FC218C"/>
    <w:rsid w:val="00FC2283"/>
    <w:rsid w:val="00FC26CB"/>
    <w:rsid w:val="00FC28F3"/>
    <w:rsid w:val="00FC2A1A"/>
    <w:rsid w:val="00FC2A6D"/>
    <w:rsid w:val="00FC2ADA"/>
    <w:rsid w:val="00FC2C33"/>
    <w:rsid w:val="00FC2D97"/>
    <w:rsid w:val="00FC30BC"/>
    <w:rsid w:val="00FC31AE"/>
    <w:rsid w:val="00FC31C8"/>
    <w:rsid w:val="00FC3230"/>
    <w:rsid w:val="00FC3285"/>
    <w:rsid w:val="00FC32D4"/>
    <w:rsid w:val="00FC35BA"/>
    <w:rsid w:val="00FC3A14"/>
    <w:rsid w:val="00FC3C87"/>
    <w:rsid w:val="00FC3D35"/>
    <w:rsid w:val="00FC3D5F"/>
    <w:rsid w:val="00FC3E28"/>
    <w:rsid w:val="00FC4167"/>
    <w:rsid w:val="00FC4197"/>
    <w:rsid w:val="00FC435B"/>
    <w:rsid w:val="00FC44F9"/>
    <w:rsid w:val="00FC450A"/>
    <w:rsid w:val="00FC453A"/>
    <w:rsid w:val="00FC481F"/>
    <w:rsid w:val="00FC484E"/>
    <w:rsid w:val="00FC4C1A"/>
    <w:rsid w:val="00FC4DAF"/>
    <w:rsid w:val="00FC51DE"/>
    <w:rsid w:val="00FC5218"/>
    <w:rsid w:val="00FC524B"/>
    <w:rsid w:val="00FC526C"/>
    <w:rsid w:val="00FC528A"/>
    <w:rsid w:val="00FC5467"/>
    <w:rsid w:val="00FC5625"/>
    <w:rsid w:val="00FC5731"/>
    <w:rsid w:val="00FC58F1"/>
    <w:rsid w:val="00FC5A9F"/>
    <w:rsid w:val="00FC5AE7"/>
    <w:rsid w:val="00FC5EC9"/>
    <w:rsid w:val="00FC5F78"/>
    <w:rsid w:val="00FC623F"/>
    <w:rsid w:val="00FC6283"/>
    <w:rsid w:val="00FC6428"/>
    <w:rsid w:val="00FC6474"/>
    <w:rsid w:val="00FC649F"/>
    <w:rsid w:val="00FC65E9"/>
    <w:rsid w:val="00FC684F"/>
    <w:rsid w:val="00FC6886"/>
    <w:rsid w:val="00FC6C52"/>
    <w:rsid w:val="00FC6DEA"/>
    <w:rsid w:val="00FC6E2B"/>
    <w:rsid w:val="00FC6F08"/>
    <w:rsid w:val="00FC72C1"/>
    <w:rsid w:val="00FC784B"/>
    <w:rsid w:val="00FC795C"/>
    <w:rsid w:val="00FC7B7C"/>
    <w:rsid w:val="00FC7BDA"/>
    <w:rsid w:val="00FC7DFA"/>
    <w:rsid w:val="00FC7E47"/>
    <w:rsid w:val="00FC7EDF"/>
    <w:rsid w:val="00FC7FA4"/>
    <w:rsid w:val="00FC7FDA"/>
    <w:rsid w:val="00FD003F"/>
    <w:rsid w:val="00FD00FA"/>
    <w:rsid w:val="00FD0139"/>
    <w:rsid w:val="00FD056F"/>
    <w:rsid w:val="00FD05DE"/>
    <w:rsid w:val="00FD060D"/>
    <w:rsid w:val="00FD0665"/>
    <w:rsid w:val="00FD0748"/>
    <w:rsid w:val="00FD07BD"/>
    <w:rsid w:val="00FD0926"/>
    <w:rsid w:val="00FD0ABF"/>
    <w:rsid w:val="00FD0B33"/>
    <w:rsid w:val="00FD0B5E"/>
    <w:rsid w:val="00FD0BA4"/>
    <w:rsid w:val="00FD1122"/>
    <w:rsid w:val="00FD129F"/>
    <w:rsid w:val="00FD1392"/>
    <w:rsid w:val="00FD13F5"/>
    <w:rsid w:val="00FD15F8"/>
    <w:rsid w:val="00FD1627"/>
    <w:rsid w:val="00FD1664"/>
    <w:rsid w:val="00FD16E6"/>
    <w:rsid w:val="00FD1752"/>
    <w:rsid w:val="00FD1819"/>
    <w:rsid w:val="00FD1825"/>
    <w:rsid w:val="00FD184F"/>
    <w:rsid w:val="00FD1921"/>
    <w:rsid w:val="00FD19FC"/>
    <w:rsid w:val="00FD1A32"/>
    <w:rsid w:val="00FD1AD8"/>
    <w:rsid w:val="00FD1F27"/>
    <w:rsid w:val="00FD2351"/>
    <w:rsid w:val="00FD24BF"/>
    <w:rsid w:val="00FD2738"/>
    <w:rsid w:val="00FD28D7"/>
    <w:rsid w:val="00FD2B22"/>
    <w:rsid w:val="00FD2B34"/>
    <w:rsid w:val="00FD2BCA"/>
    <w:rsid w:val="00FD2CA5"/>
    <w:rsid w:val="00FD2DD3"/>
    <w:rsid w:val="00FD2E0E"/>
    <w:rsid w:val="00FD2E11"/>
    <w:rsid w:val="00FD2E15"/>
    <w:rsid w:val="00FD2E56"/>
    <w:rsid w:val="00FD3068"/>
    <w:rsid w:val="00FD31A4"/>
    <w:rsid w:val="00FD33BB"/>
    <w:rsid w:val="00FD34D3"/>
    <w:rsid w:val="00FD34F6"/>
    <w:rsid w:val="00FD3546"/>
    <w:rsid w:val="00FD38B9"/>
    <w:rsid w:val="00FD39A1"/>
    <w:rsid w:val="00FD3A25"/>
    <w:rsid w:val="00FD3A36"/>
    <w:rsid w:val="00FD3CF9"/>
    <w:rsid w:val="00FD3D3A"/>
    <w:rsid w:val="00FD3D8D"/>
    <w:rsid w:val="00FD3DB1"/>
    <w:rsid w:val="00FD3DC7"/>
    <w:rsid w:val="00FD3E06"/>
    <w:rsid w:val="00FD3EAF"/>
    <w:rsid w:val="00FD3EE2"/>
    <w:rsid w:val="00FD4244"/>
    <w:rsid w:val="00FD4264"/>
    <w:rsid w:val="00FD45C8"/>
    <w:rsid w:val="00FD4707"/>
    <w:rsid w:val="00FD478F"/>
    <w:rsid w:val="00FD4B76"/>
    <w:rsid w:val="00FD4BEA"/>
    <w:rsid w:val="00FD4C93"/>
    <w:rsid w:val="00FD4C98"/>
    <w:rsid w:val="00FD4CDE"/>
    <w:rsid w:val="00FD4EBA"/>
    <w:rsid w:val="00FD504C"/>
    <w:rsid w:val="00FD50E3"/>
    <w:rsid w:val="00FD5285"/>
    <w:rsid w:val="00FD5308"/>
    <w:rsid w:val="00FD55CE"/>
    <w:rsid w:val="00FD55F7"/>
    <w:rsid w:val="00FD5DA8"/>
    <w:rsid w:val="00FD5E89"/>
    <w:rsid w:val="00FD5E8F"/>
    <w:rsid w:val="00FD5FB3"/>
    <w:rsid w:val="00FD6287"/>
    <w:rsid w:val="00FD6481"/>
    <w:rsid w:val="00FD64F8"/>
    <w:rsid w:val="00FD6641"/>
    <w:rsid w:val="00FD6687"/>
    <w:rsid w:val="00FD6871"/>
    <w:rsid w:val="00FD68A8"/>
    <w:rsid w:val="00FD68C7"/>
    <w:rsid w:val="00FD6AD2"/>
    <w:rsid w:val="00FD6BC1"/>
    <w:rsid w:val="00FD6E8A"/>
    <w:rsid w:val="00FD7133"/>
    <w:rsid w:val="00FD716B"/>
    <w:rsid w:val="00FD71EE"/>
    <w:rsid w:val="00FD7237"/>
    <w:rsid w:val="00FD757E"/>
    <w:rsid w:val="00FD76DB"/>
    <w:rsid w:val="00FD78A4"/>
    <w:rsid w:val="00FD7973"/>
    <w:rsid w:val="00FD7AE1"/>
    <w:rsid w:val="00FD7B81"/>
    <w:rsid w:val="00FD7CD3"/>
    <w:rsid w:val="00FD7E85"/>
    <w:rsid w:val="00FE0211"/>
    <w:rsid w:val="00FE023C"/>
    <w:rsid w:val="00FE0252"/>
    <w:rsid w:val="00FE04E1"/>
    <w:rsid w:val="00FE0B24"/>
    <w:rsid w:val="00FE0BCB"/>
    <w:rsid w:val="00FE0F27"/>
    <w:rsid w:val="00FE1176"/>
    <w:rsid w:val="00FE126E"/>
    <w:rsid w:val="00FE145C"/>
    <w:rsid w:val="00FE1469"/>
    <w:rsid w:val="00FE15C0"/>
    <w:rsid w:val="00FE161D"/>
    <w:rsid w:val="00FE163F"/>
    <w:rsid w:val="00FE168E"/>
    <w:rsid w:val="00FE1717"/>
    <w:rsid w:val="00FE1777"/>
    <w:rsid w:val="00FE1A0F"/>
    <w:rsid w:val="00FE1EDB"/>
    <w:rsid w:val="00FE20F8"/>
    <w:rsid w:val="00FE21E3"/>
    <w:rsid w:val="00FE22F3"/>
    <w:rsid w:val="00FE26B5"/>
    <w:rsid w:val="00FE26D1"/>
    <w:rsid w:val="00FE2798"/>
    <w:rsid w:val="00FE2850"/>
    <w:rsid w:val="00FE2A2F"/>
    <w:rsid w:val="00FE2DFA"/>
    <w:rsid w:val="00FE2F11"/>
    <w:rsid w:val="00FE2F12"/>
    <w:rsid w:val="00FE2FBF"/>
    <w:rsid w:val="00FE317D"/>
    <w:rsid w:val="00FE33D5"/>
    <w:rsid w:val="00FE3495"/>
    <w:rsid w:val="00FE371D"/>
    <w:rsid w:val="00FE3833"/>
    <w:rsid w:val="00FE3917"/>
    <w:rsid w:val="00FE3F53"/>
    <w:rsid w:val="00FE408A"/>
    <w:rsid w:val="00FE42FB"/>
    <w:rsid w:val="00FE448A"/>
    <w:rsid w:val="00FE44CF"/>
    <w:rsid w:val="00FE44FB"/>
    <w:rsid w:val="00FE45B3"/>
    <w:rsid w:val="00FE47A7"/>
    <w:rsid w:val="00FE4A21"/>
    <w:rsid w:val="00FE4B0B"/>
    <w:rsid w:val="00FE4C21"/>
    <w:rsid w:val="00FE4D09"/>
    <w:rsid w:val="00FE4D88"/>
    <w:rsid w:val="00FE4DCD"/>
    <w:rsid w:val="00FE4FC4"/>
    <w:rsid w:val="00FE509E"/>
    <w:rsid w:val="00FE5125"/>
    <w:rsid w:val="00FE5364"/>
    <w:rsid w:val="00FE548D"/>
    <w:rsid w:val="00FE5535"/>
    <w:rsid w:val="00FE589D"/>
    <w:rsid w:val="00FE5930"/>
    <w:rsid w:val="00FE5958"/>
    <w:rsid w:val="00FE5AC8"/>
    <w:rsid w:val="00FE5AF5"/>
    <w:rsid w:val="00FE5C1C"/>
    <w:rsid w:val="00FE5D40"/>
    <w:rsid w:val="00FE5DF9"/>
    <w:rsid w:val="00FE6000"/>
    <w:rsid w:val="00FE600A"/>
    <w:rsid w:val="00FE63AD"/>
    <w:rsid w:val="00FE657B"/>
    <w:rsid w:val="00FE686B"/>
    <w:rsid w:val="00FE6A94"/>
    <w:rsid w:val="00FE6AA4"/>
    <w:rsid w:val="00FE6CC4"/>
    <w:rsid w:val="00FE6D35"/>
    <w:rsid w:val="00FE6FC2"/>
    <w:rsid w:val="00FE70DC"/>
    <w:rsid w:val="00FE70E4"/>
    <w:rsid w:val="00FE7341"/>
    <w:rsid w:val="00FE7373"/>
    <w:rsid w:val="00FE73D4"/>
    <w:rsid w:val="00FE7424"/>
    <w:rsid w:val="00FE748D"/>
    <w:rsid w:val="00FE77D5"/>
    <w:rsid w:val="00FE7917"/>
    <w:rsid w:val="00FE7B45"/>
    <w:rsid w:val="00FE7B5D"/>
    <w:rsid w:val="00FE7C61"/>
    <w:rsid w:val="00FE7C6A"/>
    <w:rsid w:val="00FE7C7A"/>
    <w:rsid w:val="00FF00A3"/>
    <w:rsid w:val="00FF0120"/>
    <w:rsid w:val="00FF036F"/>
    <w:rsid w:val="00FF0787"/>
    <w:rsid w:val="00FF0894"/>
    <w:rsid w:val="00FF0A9F"/>
    <w:rsid w:val="00FF0B45"/>
    <w:rsid w:val="00FF0C31"/>
    <w:rsid w:val="00FF0C58"/>
    <w:rsid w:val="00FF0F20"/>
    <w:rsid w:val="00FF0FB5"/>
    <w:rsid w:val="00FF1174"/>
    <w:rsid w:val="00FF1204"/>
    <w:rsid w:val="00FF176E"/>
    <w:rsid w:val="00FF1868"/>
    <w:rsid w:val="00FF1940"/>
    <w:rsid w:val="00FF1961"/>
    <w:rsid w:val="00FF1D7B"/>
    <w:rsid w:val="00FF1E5D"/>
    <w:rsid w:val="00FF1E89"/>
    <w:rsid w:val="00FF1FB5"/>
    <w:rsid w:val="00FF2064"/>
    <w:rsid w:val="00FF21DF"/>
    <w:rsid w:val="00FF252B"/>
    <w:rsid w:val="00FF25A2"/>
    <w:rsid w:val="00FF2632"/>
    <w:rsid w:val="00FF2657"/>
    <w:rsid w:val="00FF2670"/>
    <w:rsid w:val="00FF2719"/>
    <w:rsid w:val="00FF2768"/>
    <w:rsid w:val="00FF2B88"/>
    <w:rsid w:val="00FF2BEF"/>
    <w:rsid w:val="00FF2BFB"/>
    <w:rsid w:val="00FF2D6D"/>
    <w:rsid w:val="00FF2E5F"/>
    <w:rsid w:val="00FF30E1"/>
    <w:rsid w:val="00FF3144"/>
    <w:rsid w:val="00FF34C0"/>
    <w:rsid w:val="00FF3671"/>
    <w:rsid w:val="00FF3BCC"/>
    <w:rsid w:val="00FF3DB4"/>
    <w:rsid w:val="00FF3DF7"/>
    <w:rsid w:val="00FF3ED6"/>
    <w:rsid w:val="00FF40CB"/>
    <w:rsid w:val="00FF418B"/>
    <w:rsid w:val="00FF4203"/>
    <w:rsid w:val="00FF429E"/>
    <w:rsid w:val="00FF42F0"/>
    <w:rsid w:val="00FF46FD"/>
    <w:rsid w:val="00FF4800"/>
    <w:rsid w:val="00FF4A53"/>
    <w:rsid w:val="00FF4A8B"/>
    <w:rsid w:val="00FF4D69"/>
    <w:rsid w:val="00FF4EF8"/>
    <w:rsid w:val="00FF5066"/>
    <w:rsid w:val="00FF5089"/>
    <w:rsid w:val="00FF51BC"/>
    <w:rsid w:val="00FF53FE"/>
    <w:rsid w:val="00FF56DA"/>
    <w:rsid w:val="00FF57CC"/>
    <w:rsid w:val="00FF59EA"/>
    <w:rsid w:val="00FF5A55"/>
    <w:rsid w:val="00FF5D46"/>
    <w:rsid w:val="00FF5D52"/>
    <w:rsid w:val="00FF5D53"/>
    <w:rsid w:val="00FF5E62"/>
    <w:rsid w:val="00FF6284"/>
    <w:rsid w:val="00FF647E"/>
    <w:rsid w:val="00FF6527"/>
    <w:rsid w:val="00FF696C"/>
    <w:rsid w:val="00FF6A17"/>
    <w:rsid w:val="00FF6A18"/>
    <w:rsid w:val="00FF6C10"/>
    <w:rsid w:val="00FF6DD3"/>
    <w:rsid w:val="00FF7302"/>
    <w:rsid w:val="00FF7353"/>
    <w:rsid w:val="00FF7441"/>
    <w:rsid w:val="00FF7B52"/>
    <w:rsid w:val="00FF7EF0"/>
    <w:rsid w:val="00FF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E31890"/>
  </w:style>
  <w:style w:type="character" w:styleId="PlaceholderText">
    <w:name w:val="Placeholder Text"/>
    <w:basedOn w:val="DefaultParagraphFont"/>
    <w:rsid w:val="004137F7"/>
    <w:rPr>
      <w:color w:val="808080"/>
    </w:rPr>
  </w:style>
  <w:style w:type="paragraph" w:styleId="NoSpacing">
    <w:name w:val="No Spacing"/>
    <w:uiPriority w:val="1"/>
    <w:qFormat/>
    <w:rsid w:val="00162A97"/>
    <w:rPr>
      <w:sz w:val="24"/>
      <w:szCs w:val="24"/>
    </w:rPr>
  </w:style>
  <w:style w:type="paragraph" w:styleId="Revision">
    <w:name w:val="Revision"/>
    <w:hidden/>
    <w:rsid w:val="0047448B"/>
    <w:rPr>
      <w:sz w:val="24"/>
      <w:szCs w:val="24"/>
    </w:rPr>
  </w:style>
  <w:style w:type="character" w:customStyle="1" w:styleId="il">
    <w:name w:val="il"/>
    <w:basedOn w:val="DefaultParagraphFont"/>
    <w:rsid w:val="002D73BB"/>
  </w:style>
  <w:style w:type="character" w:customStyle="1" w:styleId="entity">
    <w:name w:val="entity"/>
    <w:basedOn w:val="DefaultParagraphFont"/>
    <w:rsid w:val="00375ABD"/>
  </w:style>
  <w:style w:type="character" w:styleId="LineNumber">
    <w:name w:val="line number"/>
    <w:basedOn w:val="DefaultParagraphFont"/>
    <w:rsid w:val="009E6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Spacing" w:uiPriority="1"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apple-converted-space">
    <w:name w:val="apple-converted-space"/>
    <w:rsid w:val="00E31890"/>
  </w:style>
  <w:style w:type="character" w:styleId="PlaceholderText">
    <w:name w:val="Placeholder Text"/>
    <w:basedOn w:val="DefaultParagraphFont"/>
    <w:rsid w:val="004137F7"/>
    <w:rPr>
      <w:color w:val="808080"/>
    </w:rPr>
  </w:style>
  <w:style w:type="paragraph" w:styleId="NoSpacing">
    <w:name w:val="No Spacing"/>
    <w:uiPriority w:val="1"/>
    <w:qFormat/>
    <w:rsid w:val="00162A97"/>
    <w:rPr>
      <w:sz w:val="24"/>
      <w:szCs w:val="24"/>
    </w:rPr>
  </w:style>
  <w:style w:type="paragraph" w:styleId="Revision">
    <w:name w:val="Revision"/>
    <w:hidden/>
    <w:rsid w:val="0047448B"/>
    <w:rPr>
      <w:sz w:val="24"/>
      <w:szCs w:val="24"/>
    </w:rPr>
  </w:style>
  <w:style w:type="character" w:customStyle="1" w:styleId="il">
    <w:name w:val="il"/>
    <w:basedOn w:val="DefaultParagraphFont"/>
    <w:rsid w:val="002D73BB"/>
  </w:style>
  <w:style w:type="character" w:customStyle="1" w:styleId="entity">
    <w:name w:val="entity"/>
    <w:basedOn w:val="DefaultParagraphFont"/>
    <w:rsid w:val="00375ABD"/>
  </w:style>
  <w:style w:type="character" w:styleId="LineNumber">
    <w:name w:val="line number"/>
    <w:basedOn w:val="DefaultParagraphFont"/>
    <w:rsid w:val="009E6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3566">
      <w:bodyDiv w:val="1"/>
      <w:marLeft w:val="0"/>
      <w:marRight w:val="0"/>
      <w:marTop w:val="0"/>
      <w:marBottom w:val="0"/>
      <w:divBdr>
        <w:top w:val="none" w:sz="0" w:space="0" w:color="auto"/>
        <w:left w:val="none" w:sz="0" w:space="0" w:color="auto"/>
        <w:bottom w:val="none" w:sz="0" w:space="0" w:color="auto"/>
        <w:right w:val="none" w:sz="0" w:space="0" w:color="auto"/>
      </w:divBdr>
    </w:div>
    <w:div w:id="132412464">
      <w:bodyDiv w:val="1"/>
      <w:marLeft w:val="0"/>
      <w:marRight w:val="0"/>
      <w:marTop w:val="0"/>
      <w:marBottom w:val="0"/>
      <w:divBdr>
        <w:top w:val="none" w:sz="0" w:space="0" w:color="auto"/>
        <w:left w:val="none" w:sz="0" w:space="0" w:color="auto"/>
        <w:bottom w:val="none" w:sz="0" w:space="0" w:color="auto"/>
        <w:right w:val="none" w:sz="0" w:space="0" w:color="auto"/>
      </w:divBdr>
    </w:div>
    <w:div w:id="157427010">
      <w:bodyDiv w:val="1"/>
      <w:marLeft w:val="0"/>
      <w:marRight w:val="0"/>
      <w:marTop w:val="0"/>
      <w:marBottom w:val="0"/>
      <w:divBdr>
        <w:top w:val="none" w:sz="0" w:space="0" w:color="auto"/>
        <w:left w:val="none" w:sz="0" w:space="0" w:color="auto"/>
        <w:bottom w:val="none" w:sz="0" w:space="0" w:color="auto"/>
        <w:right w:val="none" w:sz="0" w:space="0" w:color="auto"/>
      </w:divBdr>
      <w:divsChild>
        <w:div w:id="670570271">
          <w:marLeft w:val="0"/>
          <w:marRight w:val="0"/>
          <w:marTop w:val="0"/>
          <w:marBottom w:val="0"/>
          <w:divBdr>
            <w:top w:val="none" w:sz="0" w:space="0" w:color="auto"/>
            <w:left w:val="none" w:sz="0" w:space="0" w:color="auto"/>
            <w:bottom w:val="none" w:sz="0" w:space="0" w:color="auto"/>
            <w:right w:val="none" w:sz="0" w:space="0" w:color="auto"/>
          </w:divBdr>
        </w:div>
      </w:divsChild>
    </w:div>
    <w:div w:id="198905823">
      <w:bodyDiv w:val="1"/>
      <w:marLeft w:val="0"/>
      <w:marRight w:val="0"/>
      <w:marTop w:val="0"/>
      <w:marBottom w:val="0"/>
      <w:divBdr>
        <w:top w:val="none" w:sz="0" w:space="0" w:color="auto"/>
        <w:left w:val="none" w:sz="0" w:space="0" w:color="auto"/>
        <w:bottom w:val="none" w:sz="0" w:space="0" w:color="auto"/>
        <w:right w:val="none" w:sz="0" w:space="0" w:color="auto"/>
      </w:divBdr>
    </w:div>
    <w:div w:id="320616958">
      <w:bodyDiv w:val="1"/>
      <w:marLeft w:val="0"/>
      <w:marRight w:val="0"/>
      <w:marTop w:val="0"/>
      <w:marBottom w:val="0"/>
      <w:divBdr>
        <w:top w:val="none" w:sz="0" w:space="0" w:color="auto"/>
        <w:left w:val="none" w:sz="0" w:space="0" w:color="auto"/>
        <w:bottom w:val="none" w:sz="0" w:space="0" w:color="auto"/>
        <w:right w:val="none" w:sz="0" w:space="0" w:color="auto"/>
      </w:divBdr>
    </w:div>
    <w:div w:id="652180134">
      <w:bodyDiv w:val="1"/>
      <w:marLeft w:val="0"/>
      <w:marRight w:val="0"/>
      <w:marTop w:val="0"/>
      <w:marBottom w:val="0"/>
      <w:divBdr>
        <w:top w:val="none" w:sz="0" w:space="0" w:color="auto"/>
        <w:left w:val="none" w:sz="0" w:space="0" w:color="auto"/>
        <w:bottom w:val="none" w:sz="0" w:space="0" w:color="auto"/>
        <w:right w:val="none" w:sz="0" w:space="0" w:color="auto"/>
      </w:divBdr>
    </w:div>
    <w:div w:id="737676229">
      <w:bodyDiv w:val="1"/>
      <w:marLeft w:val="0"/>
      <w:marRight w:val="0"/>
      <w:marTop w:val="0"/>
      <w:marBottom w:val="0"/>
      <w:divBdr>
        <w:top w:val="none" w:sz="0" w:space="0" w:color="auto"/>
        <w:left w:val="none" w:sz="0" w:space="0" w:color="auto"/>
        <w:bottom w:val="none" w:sz="0" w:space="0" w:color="auto"/>
        <w:right w:val="none" w:sz="0" w:space="0" w:color="auto"/>
      </w:divBdr>
      <w:divsChild>
        <w:div w:id="702167852">
          <w:marLeft w:val="0"/>
          <w:marRight w:val="0"/>
          <w:marTop w:val="0"/>
          <w:marBottom w:val="0"/>
          <w:divBdr>
            <w:top w:val="none" w:sz="0" w:space="0" w:color="auto"/>
            <w:left w:val="none" w:sz="0" w:space="0" w:color="auto"/>
            <w:bottom w:val="none" w:sz="0" w:space="0" w:color="auto"/>
            <w:right w:val="none" w:sz="0" w:space="0" w:color="auto"/>
          </w:divBdr>
        </w:div>
      </w:divsChild>
    </w:div>
    <w:div w:id="73998172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038615">
      <w:bodyDiv w:val="1"/>
      <w:marLeft w:val="0"/>
      <w:marRight w:val="0"/>
      <w:marTop w:val="0"/>
      <w:marBottom w:val="0"/>
      <w:divBdr>
        <w:top w:val="none" w:sz="0" w:space="0" w:color="auto"/>
        <w:left w:val="none" w:sz="0" w:space="0" w:color="auto"/>
        <w:bottom w:val="none" w:sz="0" w:space="0" w:color="auto"/>
        <w:right w:val="none" w:sz="0" w:space="0" w:color="auto"/>
      </w:divBdr>
    </w:div>
    <w:div w:id="775947835">
      <w:bodyDiv w:val="1"/>
      <w:marLeft w:val="0"/>
      <w:marRight w:val="0"/>
      <w:marTop w:val="0"/>
      <w:marBottom w:val="0"/>
      <w:divBdr>
        <w:top w:val="none" w:sz="0" w:space="0" w:color="auto"/>
        <w:left w:val="none" w:sz="0" w:space="0" w:color="auto"/>
        <w:bottom w:val="none" w:sz="0" w:space="0" w:color="auto"/>
        <w:right w:val="none" w:sz="0" w:space="0" w:color="auto"/>
      </w:divBdr>
    </w:div>
    <w:div w:id="871573088">
      <w:bodyDiv w:val="1"/>
      <w:marLeft w:val="0"/>
      <w:marRight w:val="0"/>
      <w:marTop w:val="0"/>
      <w:marBottom w:val="0"/>
      <w:divBdr>
        <w:top w:val="none" w:sz="0" w:space="0" w:color="auto"/>
        <w:left w:val="none" w:sz="0" w:space="0" w:color="auto"/>
        <w:bottom w:val="none" w:sz="0" w:space="0" w:color="auto"/>
        <w:right w:val="none" w:sz="0" w:space="0" w:color="auto"/>
      </w:divBdr>
    </w:div>
    <w:div w:id="904921407">
      <w:bodyDiv w:val="1"/>
      <w:marLeft w:val="0"/>
      <w:marRight w:val="0"/>
      <w:marTop w:val="0"/>
      <w:marBottom w:val="0"/>
      <w:divBdr>
        <w:top w:val="none" w:sz="0" w:space="0" w:color="auto"/>
        <w:left w:val="none" w:sz="0" w:space="0" w:color="auto"/>
        <w:bottom w:val="none" w:sz="0" w:space="0" w:color="auto"/>
        <w:right w:val="none" w:sz="0" w:space="0" w:color="auto"/>
      </w:divBdr>
    </w:div>
    <w:div w:id="941886486">
      <w:bodyDiv w:val="1"/>
      <w:marLeft w:val="0"/>
      <w:marRight w:val="0"/>
      <w:marTop w:val="0"/>
      <w:marBottom w:val="0"/>
      <w:divBdr>
        <w:top w:val="none" w:sz="0" w:space="0" w:color="auto"/>
        <w:left w:val="none" w:sz="0" w:space="0" w:color="auto"/>
        <w:bottom w:val="none" w:sz="0" w:space="0" w:color="auto"/>
        <w:right w:val="none" w:sz="0" w:space="0" w:color="auto"/>
      </w:divBdr>
    </w:div>
    <w:div w:id="1135834238">
      <w:bodyDiv w:val="1"/>
      <w:marLeft w:val="0"/>
      <w:marRight w:val="0"/>
      <w:marTop w:val="0"/>
      <w:marBottom w:val="0"/>
      <w:divBdr>
        <w:top w:val="none" w:sz="0" w:space="0" w:color="auto"/>
        <w:left w:val="none" w:sz="0" w:space="0" w:color="auto"/>
        <w:bottom w:val="none" w:sz="0" w:space="0" w:color="auto"/>
        <w:right w:val="none" w:sz="0" w:space="0" w:color="auto"/>
      </w:divBdr>
    </w:div>
    <w:div w:id="1186480176">
      <w:bodyDiv w:val="1"/>
      <w:marLeft w:val="0"/>
      <w:marRight w:val="0"/>
      <w:marTop w:val="0"/>
      <w:marBottom w:val="0"/>
      <w:divBdr>
        <w:top w:val="none" w:sz="0" w:space="0" w:color="auto"/>
        <w:left w:val="none" w:sz="0" w:space="0" w:color="auto"/>
        <w:bottom w:val="none" w:sz="0" w:space="0" w:color="auto"/>
        <w:right w:val="none" w:sz="0" w:space="0" w:color="auto"/>
      </w:divBdr>
    </w:div>
    <w:div w:id="1220049548">
      <w:bodyDiv w:val="1"/>
      <w:marLeft w:val="0"/>
      <w:marRight w:val="0"/>
      <w:marTop w:val="0"/>
      <w:marBottom w:val="0"/>
      <w:divBdr>
        <w:top w:val="none" w:sz="0" w:space="0" w:color="auto"/>
        <w:left w:val="none" w:sz="0" w:space="0" w:color="auto"/>
        <w:bottom w:val="none" w:sz="0" w:space="0" w:color="auto"/>
        <w:right w:val="none" w:sz="0" w:space="0" w:color="auto"/>
      </w:divBdr>
    </w:div>
    <w:div w:id="1252818241">
      <w:bodyDiv w:val="1"/>
      <w:marLeft w:val="0"/>
      <w:marRight w:val="0"/>
      <w:marTop w:val="0"/>
      <w:marBottom w:val="0"/>
      <w:divBdr>
        <w:top w:val="none" w:sz="0" w:space="0" w:color="auto"/>
        <w:left w:val="none" w:sz="0" w:space="0" w:color="auto"/>
        <w:bottom w:val="none" w:sz="0" w:space="0" w:color="auto"/>
        <w:right w:val="none" w:sz="0" w:space="0" w:color="auto"/>
      </w:divBdr>
      <w:divsChild>
        <w:div w:id="1905676252">
          <w:marLeft w:val="0"/>
          <w:marRight w:val="0"/>
          <w:marTop w:val="0"/>
          <w:marBottom w:val="0"/>
          <w:divBdr>
            <w:top w:val="none" w:sz="0" w:space="0" w:color="auto"/>
            <w:left w:val="none" w:sz="0" w:space="0" w:color="auto"/>
            <w:bottom w:val="none" w:sz="0" w:space="0" w:color="auto"/>
            <w:right w:val="none" w:sz="0" w:space="0" w:color="auto"/>
          </w:divBdr>
        </w:div>
      </w:divsChild>
    </w:div>
    <w:div w:id="1362434641">
      <w:bodyDiv w:val="1"/>
      <w:marLeft w:val="0"/>
      <w:marRight w:val="0"/>
      <w:marTop w:val="0"/>
      <w:marBottom w:val="0"/>
      <w:divBdr>
        <w:top w:val="none" w:sz="0" w:space="0" w:color="auto"/>
        <w:left w:val="none" w:sz="0" w:space="0" w:color="auto"/>
        <w:bottom w:val="none" w:sz="0" w:space="0" w:color="auto"/>
        <w:right w:val="none" w:sz="0" w:space="0" w:color="auto"/>
      </w:divBdr>
    </w:div>
    <w:div w:id="1367756676">
      <w:bodyDiv w:val="1"/>
      <w:marLeft w:val="0"/>
      <w:marRight w:val="0"/>
      <w:marTop w:val="0"/>
      <w:marBottom w:val="0"/>
      <w:divBdr>
        <w:top w:val="none" w:sz="0" w:space="0" w:color="auto"/>
        <w:left w:val="none" w:sz="0" w:space="0" w:color="auto"/>
        <w:bottom w:val="none" w:sz="0" w:space="0" w:color="auto"/>
        <w:right w:val="none" w:sz="0" w:space="0" w:color="auto"/>
      </w:divBdr>
    </w:div>
    <w:div w:id="1377392138">
      <w:bodyDiv w:val="1"/>
      <w:marLeft w:val="0"/>
      <w:marRight w:val="0"/>
      <w:marTop w:val="0"/>
      <w:marBottom w:val="0"/>
      <w:divBdr>
        <w:top w:val="none" w:sz="0" w:space="0" w:color="auto"/>
        <w:left w:val="none" w:sz="0" w:space="0" w:color="auto"/>
        <w:bottom w:val="none" w:sz="0" w:space="0" w:color="auto"/>
        <w:right w:val="none" w:sz="0" w:space="0" w:color="auto"/>
      </w:divBdr>
    </w:div>
    <w:div w:id="1639454024">
      <w:bodyDiv w:val="1"/>
      <w:marLeft w:val="0"/>
      <w:marRight w:val="0"/>
      <w:marTop w:val="0"/>
      <w:marBottom w:val="0"/>
      <w:divBdr>
        <w:top w:val="none" w:sz="0" w:space="0" w:color="auto"/>
        <w:left w:val="none" w:sz="0" w:space="0" w:color="auto"/>
        <w:bottom w:val="none" w:sz="0" w:space="0" w:color="auto"/>
        <w:right w:val="none" w:sz="0" w:space="0" w:color="auto"/>
      </w:divBdr>
    </w:div>
    <w:div w:id="16687452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08552984">
      <w:bodyDiv w:val="1"/>
      <w:marLeft w:val="0"/>
      <w:marRight w:val="0"/>
      <w:marTop w:val="0"/>
      <w:marBottom w:val="0"/>
      <w:divBdr>
        <w:top w:val="none" w:sz="0" w:space="0" w:color="auto"/>
        <w:left w:val="none" w:sz="0" w:space="0" w:color="auto"/>
        <w:bottom w:val="none" w:sz="0" w:space="0" w:color="auto"/>
        <w:right w:val="none" w:sz="0" w:space="0" w:color="auto"/>
      </w:divBdr>
    </w:div>
    <w:div w:id="2125032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ndrew_bishara@hms.harvard.edu" TargetMode="External"/><Relationship Id="rId18" Type="http://schemas.openxmlformats.org/officeDocument/2006/relationships/hyperlink" Target="mailto:devon.w.griffin@nasa.gov" TargetMode="External"/><Relationship Id="rId26" Type="http://schemas.openxmlformats.org/officeDocument/2006/relationships/hyperlink" Target="http://www.techbriefs.com/component/content/article/10-ntb/tech-briefs/bio-medical/13574" TargetMode="External"/><Relationship Id="rId3" Type="http://schemas.openxmlformats.org/officeDocument/2006/relationships/styles" Target="styles.xml"/><Relationship Id="rId21" Type="http://schemas.openxmlformats.org/officeDocument/2006/relationships/hyperlink" Target="http://jsc-aircraft-ops.jsc.nasa.gov/Reduced_Gravity/trajectory.html.%20%20Accessed%20on%2004/23/2014" TargetMode="External"/><Relationship Id="rId7" Type="http://schemas.openxmlformats.org/officeDocument/2006/relationships/footnotes" Target="footnotes.xml"/><Relationship Id="rId12" Type="http://schemas.openxmlformats.org/officeDocument/2006/relationships/hyperlink" Target="mailto:jzimm@alum.mit.edu" TargetMode="External"/><Relationship Id="rId17" Type="http://schemas.openxmlformats.org/officeDocument/2006/relationships/hyperlink" Target="mailto:terri.l.mcKay@nasa.gov" TargetMode="External"/><Relationship Id="rId25" Type="http://schemas.openxmlformats.org/officeDocument/2006/relationships/hyperlink" Target="http://dx.doi.org/10.1109/84.846699" TargetMode="External"/><Relationship Id="rId2" Type="http://schemas.openxmlformats.org/officeDocument/2006/relationships/numbering" Target="numbering.xml"/><Relationship Id="rId16" Type="http://schemas.openxmlformats.org/officeDocument/2006/relationships/hyperlink" Target="mailto:daniel.brown@zin-tech.com" TargetMode="External"/><Relationship Id="rId20" Type="http://schemas.openxmlformats.org/officeDocument/2006/relationships/hyperlink" Target="http://www.dsls.usra.edu/meetings/hrp2010/pdf/ExMC/1018Tai.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bae@dnamedinstitute.com" TargetMode="External"/><Relationship Id="rId24" Type="http://schemas.openxmlformats.org/officeDocument/2006/relationships/hyperlink" Target="http://www.cns.fas.harvard.edu/facilities/docs/SOP031_r2_6_SU-8%20photolithography%20process.pdf" TargetMode="External"/><Relationship Id="rId5" Type="http://schemas.openxmlformats.org/officeDocument/2006/relationships/settings" Target="settings.xml"/><Relationship Id="rId15" Type="http://schemas.openxmlformats.org/officeDocument/2006/relationships/hyperlink" Target="mailto:aaron.s.weaver@nasa.gov" TargetMode="External"/><Relationship Id="rId23" Type="http://schemas.openxmlformats.org/officeDocument/2006/relationships/hyperlink" Target="http://www.nasa.gov/offices/oct/crosscutting_capability/flight_opportunities/fast/09_27_10_flight_week_feature.html" TargetMode="External"/><Relationship Id="rId28" Type="http://schemas.openxmlformats.org/officeDocument/2006/relationships/fontTable" Target="fontTable.xml"/><Relationship Id="rId10" Type="http://schemas.openxmlformats.org/officeDocument/2006/relationships/hyperlink" Target="mailto:zzyin@jhu.edu" TargetMode="External"/><Relationship Id="rId19" Type="http://schemas.openxmlformats.org/officeDocument/2006/relationships/hyperlink" Target="mailto:echan@dnamedinstitute.com" TargetMode="External"/><Relationship Id="rId4" Type="http://schemas.microsoft.com/office/2007/relationships/stylesWithEffects" Target="stylesWithEffects.xml"/><Relationship Id="rId9" Type="http://schemas.openxmlformats.org/officeDocument/2006/relationships/hyperlink" Target="mailto:wphipps@dnamedinstitute.com" TargetMode="External"/><Relationship Id="rId14" Type="http://schemas.openxmlformats.org/officeDocument/2006/relationships/hyperlink" Target="mailto:emily.s.nelson@nasa.gov" TargetMode="External"/><Relationship Id="rId22" Type="http://schemas.openxmlformats.org/officeDocument/2006/relationships/hyperlink" Target="http://www.asc-csa.gc.ca/eng/media/backgrounders/2012/0229.asp" TargetMode="External"/><Relationship Id="rId27"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7C51BC9-1054-489C-9430-0C6FD6B51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8455</Words>
  <Characters>48198</Characters>
  <Application>Microsoft Office Word</Application>
  <DocSecurity>0</DocSecurity>
  <Lines>401</Lines>
  <Paragraphs>113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56540</CharactersWithSpaces>
  <SharedDoc>false</SharedDoc>
  <HLinks>
    <vt:vector size="6" baseType="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Jaydev Upponi</cp:lastModifiedBy>
  <cp:revision>5</cp:revision>
  <cp:lastPrinted>2013-08-03T14:46:00Z</cp:lastPrinted>
  <dcterms:created xsi:type="dcterms:W3CDTF">2014-04-28T17:58:00Z</dcterms:created>
  <dcterms:modified xsi:type="dcterms:W3CDTF">2014-04-29T13:45:00Z</dcterms:modified>
</cp:coreProperties>
</file>