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F25E0" w14:textId="0A3119D4" w:rsidR="003E4189" w:rsidRPr="006A2306" w:rsidRDefault="00AA063A" w:rsidP="00AA063A">
      <w:pPr>
        <w:pStyle w:val="NoSpacing"/>
        <w:rPr>
          <w:b/>
          <w:sz w:val="24"/>
          <w:szCs w:val="24"/>
        </w:rPr>
      </w:pPr>
      <w:r w:rsidRPr="006A2306">
        <w:rPr>
          <w:b/>
          <w:sz w:val="24"/>
          <w:szCs w:val="24"/>
        </w:rPr>
        <w:t xml:space="preserve">TITLE: </w:t>
      </w:r>
      <w:r w:rsidR="0000305F">
        <w:rPr>
          <w:sz w:val="24"/>
          <w:szCs w:val="24"/>
        </w:rPr>
        <w:t xml:space="preserve">Next-generation </w:t>
      </w:r>
      <w:r w:rsidR="003E4189" w:rsidRPr="006A2306">
        <w:rPr>
          <w:sz w:val="24"/>
          <w:szCs w:val="24"/>
        </w:rPr>
        <w:t xml:space="preserve">sequencing of 16S </w:t>
      </w:r>
      <w:del w:id="2" w:author="Etienne Yergeau" w:date="2014-01-24T08:43:00Z">
        <w:r w:rsidR="003E4189" w:rsidRPr="006A2306">
          <w:rPr>
            <w:sz w:val="24"/>
            <w:szCs w:val="24"/>
          </w:rPr>
          <w:delText>rRNA</w:delText>
        </w:r>
      </w:del>
      <w:ins w:id="3" w:author="Etienne Yergeau" w:date="2014-01-24T08:43:00Z">
        <w:r w:rsidR="00772104">
          <w:rPr>
            <w:sz w:val="24"/>
            <w:szCs w:val="24"/>
          </w:rPr>
          <w:t xml:space="preserve">ribosomal </w:t>
        </w:r>
        <w:r w:rsidR="003E4189" w:rsidRPr="006A2306">
          <w:rPr>
            <w:sz w:val="24"/>
            <w:szCs w:val="24"/>
          </w:rPr>
          <w:t>RNA</w:t>
        </w:r>
      </w:ins>
      <w:r w:rsidR="003E4189" w:rsidRPr="006A2306">
        <w:rPr>
          <w:sz w:val="24"/>
          <w:szCs w:val="24"/>
        </w:rPr>
        <w:t xml:space="preserve"> gene </w:t>
      </w:r>
      <w:proofErr w:type="spellStart"/>
      <w:r w:rsidR="003E4189" w:rsidRPr="006A2306">
        <w:rPr>
          <w:sz w:val="24"/>
          <w:szCs w:val="24"/>
        </w:rPr>
        <w:t>amplicons</w:t>
      </w:r>
      <w:proofErr w:type="spellEnd"/>
    </w:p>
    <w:p w14:paraId="6ADCCBCD" w14:textId="77777777" w:rsidR="003E4189" w:rsidRPr="006A2306" w:rsidRDefault="003E4189" w:rsidP="00AA063A">
      <w:pPr>
        <w:pStyle w:val="NoSpacing"/>
        <w:rPr>
          <w:b/>
          <w:sz w:val="24"/>
          <w:szCs w:val="24"/>
        </w:rPr>
      </w:pPr>
    </w:p>
    <w:p w14:paraId="338377FA" w14:textId="77777777" w:rsidR="003E4189" w:rsidRPr="006A2306" w:rsidRDefault="00AA063A" w:rsidP="00AA063A">
      <w:pPr>
        <w:pStyle w:val="NoSpacing"/>
        <w:rPr>
          <w:sz w:val="24"/>
          <w:szCs w:val="24"/>
          <w:lang w:val="fr-CA"/>
        </w:rPr>
      </w:pPr>
      <w:r w:rsidRPr="006A2306">
        <w:rPr>
          <w:b/>
          <w:sz w:val="24"/>
          <w:szCs w:val="24"/>
          <w:lang w:val="fr-CA"/>
        </w:rPr>
        <w:t>AUTHORS</w:t>
      </w:r>
      <w:r w:rsidRPr="006A2306">
        <w:rPr>
          <w:sz w:val="24"/>
          <w:szCs w:val="24"/>
          <w:lang w:val="fr-CA"/>
        </w:rPr>
        <w:t xml:space="preserve">: </w:t>
      </w:r>
      <w:r w:rsidR="003E4189" w:rsidRPr="006A2306">
        <w:rPr>
          <w:sz w:val="24"/>
          <w:szCs w:val="24"/>
          <w:lang w:val="fr-CA"/>
        </w:rPr>
        <w:t>Sylvie Sanschagrin and Etienne Yergeau</w:t>
      </w:r>
    </w:p>
    <w:p w14:paraId="559E7913" w14:textId="77777777" w:rsidR="003E4189" w:rsidRPr="006A2306" w:rsidRDefault="003E4189" w:rsidP="00AA063A">
      <w:pPr>
        <w:pStyle w:val="NoSpacing"/>
        <w:rPr>
          <w:sz w:val="24"/>
          <w:szCs w:val="24"/>
          <w:lang w:val="fr-CA"/>
        </w:rPr>
      </w:pPr>
    </w:p>
    <w:p w14:paraId="3B97C424" w14:textId="77777777" w:rsidR="00AA063A" w:rsidRPr="00280B8F" w:rsidRDefault="00AA063A" w:rsidP="00AA063A">
      <w:pPr>
        <w:pStyle w:val="NoSpacing"/>
        <w:rPr>
          <w:sz w:val="24"/>
          <w:szCs w:val="24"/>
        </w:rPr>
      </w:pPr>
      <w:r w:rsidRPr="00280B8F">
        <w:rPr>
          <w:b/>
          <w:sz w:val="24"/>
          <w:szCs w:val="24"/>
        </w:rPr>
        <w:t>AFFILIATIONS</w:t>
      </w:r>
      <w:r w:rsidRPr="00280B8F">
        <w:rPr>
          <w:sz w:val="24"/>
          <w:szCs w:val="24"/>
        </w:rPr>
        <w:t>:</w:t>
      </w:r>
    </w:p>
    <w:p w14:paraId="484C64AE" w14:textId="77777777" w:rsidR="00AA063A" w:rsidRPr="006A2306" w:rsidRDefault="00AA063A" w:rsidP="00AA063A">
      <w:pPr>
        <w:pStyle w:val="NoSpacing"/>
        <w:rPr>
          <w:sz w:val="24"/>
          <w:szCs w:val="24"/>
        </w:rPr>
      </w:pPr>
      <w:r w:rsidRPr="006A2306">
        <w:rPr>
          <w:sz w:val="24"/>
          <w:szCs w:val="24"/>
        </w:rPr>
        <w:t>Sylvie Sanschagrin</w:t>
      </w:r>
    </w:p>
    <w:p w14:paraId="35BF4B9E" w14:textId="77777777" w:rsidR="00AA063A" w:rsidRPr="006A2306" w:rsidRDefault="00AA063A" w:rsidP="00AA063A">
      <w:pPr>
        <w:pStyle w:val="NoSpacing"/>
        <w:rPr>
          <w:sz w:val="24"/>
          <w:szCs w:val="24"/>
        </w:rPr>
      </w:pPr>
      <w:r w:rsidRPr="006A2306">
        <w:rPr>
          <w:sz w:val="24"/>
          <w:szCs w:val="24"/>
        </w:rPr>
        <w:t>Energy, Mining and Environment</w:t>
      </w:r>
    </w:p>
    <w:p w14:paraId="06C4AF2A" w14:textId="77777777" w:rsidR="00AA063A" w:rsidRPr="006A2306" w:rsidRDefault="003E4189" w:rsidP="00AA063A">
      <w:pPr>
        <w:pStyle w:val="NoSpacing"/>
        <w:rPr>
          <w:sz w:val="24"/>
          <w:szCs w:val="24"/>
        </w:rPr>
      </w:pPr>
      <w:r w:rsidRPr="006A2306">
        <w:rPr>
          <w:sz w:val="24"/>
          <w:szCs w:val="24"/>
        </w:rPr>
        <w:t>National Research Council Canada</w:t>
      </w:r>
    </w:p>
    <w:p w14:paraId="42808BAA" w14:textId="77777777" w:rsidR="003E4189" w:rsidRPr="006A2306" w:rsidRDefault="003E4189" w:rsidP="00AA063A">
      <w:pPr>
        <w:pStyle w:val="NoSpacing"/>
        <w:rPr>
          <w:sz w:val="24"/>
          <w:szCs w:val="24"/>
        </w:rPr>
      </w:pPr>
      <w:r w:rsidRPr="006A2306">
        <w:rPr>
          <w:sz w:val="24"/>
          <w:szCs w:val="24"/>
        </w:rPr>
        <w:t>Montreal, Canada</w:t>
      </w:r>
    </w:p>
    <w:p w14:paraId="587AD571" w14:textId="77777777" w:rsidR="003E4189" w:rsidRPr="006A2306" w:rsidRDefault="00B066C5" w:rsidP="00AA063A">
      <w:pPr>
        <w:pStyle w:val="NoSpacing"/>
        <w:rPr>
          <w:sz w:val="24"/>
          <w:szCs w:val="24"/>
        </w:rPr>
      </w:pPr>
      <w:hyperlink r:id="rId9" w:history="1">
        <w:r w:rsidR="00AA063A" w:rsidRPr="006A2306">
          <w:rPr>
            <w:rStyle w:val="Hyperlink"/>
            <w:sz w:val="24"/>
            <w:szCs w:val="24"/>
          </w:rPr>
          <w:t>Sylvie.Sanschagrin@cnrc-nrc.gc.ca</w:t>
        </w:r>
      </w:hyperlink>
    </w:p>
    <w:p w14:paraId="7B5B4456" w14:textId="77777777" w:rsidR="00AA063A" w:rsidRPr="006A2306" w:rsidRDefault="00AA063A" w:rsidP="00AA063A">
      <w:pPr>
        <w:pStyle w:val="NoSpacing"/>
        <w:rPr>
          <w:sz w:val="24"/>
          <w:szCs w:val="24"/>
        </w:rPr>
      </w:pPr>
    </w:p>
    <w:p w14:paraId="775993D8" w14:textId="77777777" w:rsidR="00AA063A" w:rsidRPr="006A2306" w:rsidRDefault="00AA063A" w:rsidP="00AA063A">
      <w:pPr>
        <w:pStyle w:val="NoSpacing"/>
        <w:rPr>
          <w:sz w:val="24"/>
          <w:szCs w:val="24"/>
        </w:rPr>
      </w:pPr>
      <w:r w:rsidRPr="006A2306">
        <w:rPr>
          <w:sz w:val="24"/>
          <w:szCs w:val="24"/>
        </w:rPr>
        <w:t>Etienne Yergeau</w:t>
      </w:r>
    </w:p>
    <w:p w14:paraId="4289C85E" w14:textId="77777777" w:rsidR="00AA063A" w:rsidRPr="006A2306" w:rsidRDefault="00AA063A" w:rsidP="00AA063A">
      <w:pPr>
        <w:pStyle w:val="NoSpacing"/>
        <w:rPr>
          <w:sz w:val="24"/>
          <w:szCs w:val="24"/>
        </w:rPr>
      </w:pPr>
      <w:r w:rsidRPr="006A2306">
        <w:rPr>
          <w:sz w:val="24"/>
          <w:szCs w:val="24"/>
        </w:rPr>
        <w:t>Energy, Mining and Environment</w:t>
      </w:r>
    </w:p>
    <w:p w14:paraId="3AD8A493" w14:textId="77777777" w:rsidR="00AA063A" w:rsidRPr="006A2306" w:rsidRDefault="00AA063A" w:rsidP="00AA063A">
      <w:pPr>
        <w:pStyle w:val="NoSpacing"/>
        <w:rPr>
          <w:sz w:val="24"/>
          <w:szCs w:val="24"/>
        </w:rPr>
      </w:pPr>
      <w:r w:rsidRPr="006A2306">
        <w:rPr>
          <w:sz w:val="24"/>
          <w:szCs w:val="24"/>
        </w:rPr>
        <w:t>National Research Council Canada</w:t>
      </w:r>
    </w:p>
    <w:p w14:paraId="242E80DB" w14:textId="77777777" w:rsidR="00AA063A" w:rsidRPr="006A2306" w:rsidRDefault="00AA063A" w:rsidP="00AA063A">
      <w:pPr>
        <w:pStyle w:val="NoSpacing"/>
        <w:rPr>
          <w:sz w:val="24"/>
          <w:szCs w:val="24"/>
        </w:rPr>
      </w:pPr>
      <w:r w:rsidRPr="006A2306">
        <w:rPr>
          <w:sz w:val="24"/>
          <w:szCs w:val="24"/>
        </w:rPr>
        <w:t>Montreal, Canada</w:t>
      </w:r>
    </w:p>
    <w:p w14:paraId="27122927" w14:textId="77777777" w:rsidR="00AA063A" w:rsidRPr="006A2306" w:rsidRDefault="00B066C5" w:rsidP="00AA063A">
      <w:pPr>
        <w:pStyle w:val="NoSpacing"/>
        <w:rPr>
          <w:sz w:val="24"/>
          <w:szCs w:val="24"/>
        </w:rPr>
      </w:pPr>
      <w:hyperlink r:id="rId10" w:history="1">
        <w:r w:rsidR="00AA063A" w:rsidRPr="006A2306">
          <w:rPr>
            <w:rStyle w:val="Hyperlink"/>
            <w:rFonts w:cstheme="minorHAnsi"/>
            <w:sz w:val="24"/>
            <w:szCs w:val="24"/>
          </w:rPr>
          <w:t>Etienne.Yergeau@cnrc-nrc.gc.ca</w:t>
        </w:r>
      </w:hyperlink>
    </w:p>
    <w:p w14:paraId="7EC17D9A" w14:textId="77777777" w:rsidR="00AA063A" w:rsidRPr="006A2306" w:rsidRDefault="00AA063A" w:rsidP="00AA063A">
      <w:pPr>
        <w:pStyle w:val="NoSpacing"/>
        <w:rPr>
          <w:sz w:val="24"/>
          <w:szCs w:val="24"/>
        </w:rPr>
      </w:pPr>
    </w:p>
    <w:p w14:paraId="5FFC853D" w14:textId="77777777" w:rsidR="00AA063A" w:rsidRPr="006A2306" w:rsidRDefault="00AA063A" w:rsidP="00AA063A">
      <w:pPr>
        <w:pStyle w:val="NoSpacing"/>
        <w:rPr>
          <w:sz w:val="24"/>
          <w:szCs w:val="24"/>
        </w:rPr>
      </w:pPr>
      <w:r w:rsidRPr="006A2306">
        <w:rPr>
          <w:b/>
          <w:bCs/>
          <w:sz w:val="24"/>
          <w:szCs w:val="24"/>
        </w:rPr>
        <w:t>CORRESPONDING AUTHOR:</w:t>
      </w:r>
      <w:r w:rsidR="003E4189" w:rsidRPr="006A2306">
        <w:rPr>
          <w:sz w:val="24"/>
          <w:szCs w:val="24"/>
        </w:rPr>
        <w:t xml:space="preserve"> </w:t>
      </w:r>
      <w:r w:rsidRPr="006A2306">
        <w:rPr>
          <w:sz w:val="24"/>
          <w:szCs w:val="24"/>
        </w:rPr>
        <w:t>Etienne Yergeau</w:t>
      </w:r>
    </w:p>
    <w:p w14:paraId="75905E95" w14:textId="77777777" w:rsidR="00AA063A" w:rsidRPr="006A2306" w:rsidRDefault="00AA063A" w:rsidP="00AA063A">
      <w:pPr>
        <w:pStyle w:val="NoSpacing"/>
        <w:rPr>
          <w:sz w:val="24"/>
          <w:szCs w:val="24"/>
        </w:rPr>
      </w:pPr>
    </w:p>
    <w:p w14:paraId="3E8969C6" w14:textId="18B89AE8" w:rsidR="00AA063A" w:rsidRPr="006A2306" w:rsidRDefault="00AA063A" w:rsidP="00AA063A">
      <w:pPr>
        <w:pStyle w:val="NoSpacing"/>
        <w:rPr>
          <w:sz w:val="24"/>
          <w:szCs w:val="24"/>
        </w:rPr>
      </w:pPr>
      <w:r w:rsidRPr="006A2306">
        <w:rPr>
          <w:b/>
          <w:bCs/>
          <w:sz w:val="24"/>
          <w:szCs w:val="24"/>
        </w:rPr>
        <w:t>KEYWORDS:</w:t>
      </w:r>
      <w:r w:rsidRPr="006A2306">
        <w:rPr>
          <w:sz w:val="24"/>
          <w:szCs w:val="24"/>
        </w:rPr>
        <w:t xml:space="preserve"> </w:t>
      </w:r>
      <w:proofErr w:type="spellStart"/>
      <w:r w:rsidR="00772104">
        <w:rPr>
          <w:sz w:val="24"/>
          <w:szCs w:val="24"/>
        </w:rPr>
        <w:t>Metagenomics</w:t>
      </w:r>
      <w:proofErr w:type="spellEnd"/>
      <w:r w:rsidR="00772104">
        <w:rPr>
          <w:sz w:val="24"/>
          <w:szCs w:val="24"/>
        </w:rPr>
        <w:t xml:space="preserve">, Bacteria, 16S </w:t>
      </w:r>
      <w:del w:id="4" w:author="Etienne Yergeau" w:date="2014-01-24T08:43:00Z">
        <w:r w:rsidR="003B4D24" w:rsidRPr="006A2306">
          <w:rPr>
            <w:sz w:val="24"/>
            <w:szCs w:val="24"/>
          </w:rPr>
          <w:delText>rRNA</w:delText>
        </w:r>
      </w:del>
      <w:ins w:id="5" w:author="Etienne Yergeau" w:date="2014-01-24T08:43:00Z">
        <w:r w:rsidR="00772104">
          <w:rPr>
            <w:sz w:val="24"/>
            <w:szCs w:val="24"/>
          </w:rPr>
          <w:t xml:space="preserve">ribosomal </w:t>
        </w:r>
        <w:r w:rsidR="003B4D24" w:rsidRPr="006A2306">
          <w:rPr>
            <w:sz w:val="24"/>
            <w:szCs w:val="24"/>
          </w:rPr>
          <w:t>RNA</w:t>
        </w:r>
      </w:ins>
      <w:r w:rsidR="003B4D24" w:rsidRPr="006A2306">
        <w:rPr>
          <w:sz w:val="24"/>
          <w:szCs w:val="24"/>
        </w:rPr>
        <w:t xml:space="preserve"> gene, </w:t>
      </w:r>
      <w:proofErr w:type="spellStart"/>
      <w:r w:rsidR="003B4D24" w:rsidRPr="006A2306">
        <w:rPr>
          <w:sz w:val="24"/>
          <w:szCs w:val="24"/>
        </w:rPr>
        <w:t>Amplicon</w:t>
      </w:r>
      <w:proofErr w:type="spellEnd"/>
      <w:r w:rsidR="003B4D24" w:rsidRPr="006A2306">
        <w:rPr>
          <w:sz w:val="24"/>
          <w:szCs w:val="24"/>
        </w:rPr>
        <w:t xml:space="preserve"> sequencing, Next-generation sequencing</w:t>
      </w:r>
      <w:r w:rsidR="00C93BCE">
        <w:rPr>
          <w:sz w:val="24"/>
          <w:szCs w:val="24"/>
        </w:rPr>
        <w:t xml:space="preserve">, </w:t>
      </w:r>
      <w:proofErr w:type="spellStart"/>
      <w:r w:rsidR="00C93BCE">
        <w:rPr>
          <w:sz w:val="24"/>
          <w:szCs w:val="24"/>
        </w:rPr>
        <w:t>benchtop</w:t>
      </w:r>
      <w:proofErr w:type="spellEnd"/>
      <w:r w:rsidR="00C93BCE">
        <w:rPr>
          <w:sz w:val="24"/>
          <w:szCs w:val="24"/>
        </w:rPr>
        <w:t xml:space="preserve"> sequencers</w:t>
      </w:r>
      <w:r w:rsidRPr="006A2306">
        <w:rPr>
          <w:sz w:val="24"/>
          <w:szCs w:val="24"/>
        </w:rPr>
        <w:t>.</w:t>
      </w:r>
    </w:p>
    <w:p w14:paraId="38AB9D22" w14:textId="77777777" w:rsidR="00AA063A" w:rsidRPr="006A2306" w:rsidRDefault="00AA063A" w:rsidP="00AA063A">
      <w:pPr>
        <w:pStyle w:val="NoSpacing"/>
        <w:rPr>
          <w:sz w:val="24"/>
          <w:szCs w:val="24"/>
        </w:rPr>
      </w:pPr>
    </w:p>
    <w:p w14:paraId="2AB7F0C7" w14:textId="77777777" w:rsidR="00AA063A" w:rsidRPr="006A2306" w:rsidRDefault="00AA063A" w:rsidP="00AA063A">
      <w:pPr>
        <w:pStyle w:val="NoSpacing"/>
        <w:rPr>
          <w:sz w:val="24"/>
          <w:szCs w:val="24"/>
        </w:rPr>
      </w:pPr>
      <w:r w:rsidRPr="006A2306">
        <w:rPr>
          <w:b/>
          <w:bCs/>
          <w:sz w:val="24"/>
          <w:szCs w:val="24"/>
        </w:rPr>
        <w:t>SHORT ABSTRACT:</w:t>
      </w:r>
    </w:p>
    <w:p w14:paraId="6D9CCA72" w14:textId="216FB53C" w:rsidR="00AA063A" w:rsidRPr="006A2306" w:rsidRDefault="00B4242D" w:rsidP="00AA063A">
      <w:pPr>
        <w:pStyle w:val="NoSpacing"/>
        <w:rPr>
          <w:sz w:val="24"/>
          <w:szCs w:val="24"/>
        </w:rPr>
      </w:pPr>
      <w:r w:rsidRPr="006A2306">
        <w:rPr>
          <w:sz w:val="24"/>
          <w:szCs w:val="24"/>
        </w:rPr>
        <w:t xml:space="preserve">Characterizing microbial community has been a longstanding goal in environmental microbiology. Next-generation sequencing methods now </w:t>
      </w:r>
      <w:del w:id="6" w:author="Etienne Yergeau" w:date="2014-01-24T08:43:00Z">
        <w:r w:rsidRPr="006A2306">
          <w:rPr>
            <w:sz w:val="24"/>
            <w:szCs w:val="24"/>
          </w:rPr>
          <w:delText>allows</w:delText>
        </w:r>
      </w:del>
      <w:ins w:id="7" w:author="Etienne Yergeau" w:date="2014-01-24T08:43:00Z">
        <w:r w:rsidRPr="006A2306">
          <w:rPr>
            <w:sz w:val="24"/>
            <w:szCs w:val="24"/>
          </w:rPr>
          <w:t>allow</w:t>
        </w:r>
      </w:ins>
      <w:r w:rsidRPr="006A2306">
        <w:rPr>
          <w:sz w:val="24"/>
          <w:szCs w:val="24"/>
        </w:rPr>
        <w:t xml:space="preserve"> for the characterization of microbial communities at an unprecedented depth with minimal cost and labor. </w:t>
      </w:r>
      <w:r w:rsidR="00166422" w:rsidRPr="006A2306">
        <w:rPr>
          <w:sz w:val="24"/>
          <w:szCs w:val="24"/>
        </w:rPr>
        <w:t>We detail here our approach to sequence bacteri</w:t>
      </w:r>
      <w:r w:rsidR="00772104">
        <w:rPr>
          <w:sz w:val="24"/>
          <w:szCs w:val="24"/>
        </w:rPr>
        <w:t xml:space="preserve">al 16S </w:t>
      </w:r>
      <w:del w:id="8" w:author="Etienne Yergeau" w:date="2014-01-24T08:43:00Z">
        <w:r w:rsidR="00BC4821">
          <w:rPr>
            <w:sz w:val="24"/>
            <w:szCs w:val="24"/>
          </w:rPr>
          <w:delText>rRNA</w:delText>
        </w:r>
      </w:del>
      <w:ins w:id="9" w:author="Etienne Yergeau" w:date="2014-01-24T08:43:00Z">
        <w:r w:rsidR="00772104">
          <w:rPr>
            <w:sz w:val="24"/>
            <w:szCs w:val="24"/>
          </w:rPr>
          <w:t xml:space="preserve">ribosomal </w:t>
        </w:r>
        <w:r w:rsidR="00BC4821">
          <w:rPr>
            <w:sz w:val="24"/>
            <w:szCs w:val="24"/>
          </w:rPr>
          <w:t>RNA</w:t>
        </w:r>
      </w:ins>
      <w:r w:rsidR="00BC4821">
        <w:rPr>
          <w:sz w:val="24"/>
          <w:szCs w:val="24"/>
        </w:rPr>
        <w:t xml:space="preserve"> genes using a </w:t>
      </w:r>
      <w:proofErr w:type="spellStart"/>
      <w:r w:rsidR="00BC4821">
        <w:rPr>
          <w:sz w:val="24"/>
          <w:szCs w:val="24"/>
        </w:rPr>
        <w:t>bench</w:t>
      </w:r>
      <w:r w:rsidR="00166422" w:rsidRPr="006A2306">
        <w:rPr>
          <w:sz w:val="24"/>
          <w:szCs w:val="24"/>
        </w:rPr>
        <w:t>top</w:t>
      </w:r>
      <w:proofErr w:type="spellEnd"/>
      <w:r w:rsidR="00166422" w:rsidRPr="006A2306">
        <w:rPr>
          <w:sz w:val="24"/>
          <w:szCs w:val="24"/>
        </w:rPr>
        <w:t xml:space="preserve"> sequencer. </w:t>
      </w:r>
      <w:r w:rsidRPr="006A2306">
        <w:rPr>
          <w:sz w:val="24"/>
          <w:szCs w:val="24"/>
        </w:rPr>
        <w:t xml:space="preserve"> </w:t>
      </w:r>
    </w:p>
    <w:p w14:paraId="330F748C" w14:textId="77777777" w:rsidR="00B4242D" w:rsidRPr="006A2306" w:rsidRDefault="00B4242D" w:rsidP="00AA063A">
      <w:pPr>
        <w:pStyle w:val="NoSpacing"/>
        <w:rPr>
          <w:sz w:val="24"/>
          <w:szCs w:val="24"/>
        </w:rPr>
      </w:pPr>
    </w:p>
    <w:p w14:paraId="72F6DF5F" w14:textId="77777777" w:rsidR="00AA063A" w:rsidRPr="006A2306" w:rsidRDefault="00AA063A" w:rsidP="00AA063A">
      <w:pPr>
        <w:pStyle w:val="NoSpacing"/>
        <w:rPr>
          <w:i/>
          <w:color w:val="808080"/>
          <w:sz w:val="24"/>
          <w:szCs w:val="24"/>
        </w:rPr>
      </w:pPr>
      <w:r w:rsidRPr="006A2306">
        <w:rPr>
          <w:b/>
          <w:bCs/>
          <w:sz w:val="24"/>
          <w:szCs w:val="24"/>
        </w:rPr>
        <w:t>LONG ABSTRACT:</w:t>
      </w:r>
    </w:p>
    <w:p w14:paraId="03E4286A" w14:textId="366E7948" w:rsidR="00AA063A" w:rsidRPr="006A2306" w:rsidRDefault="00881821" w:rsidP="00AA063A">
      <w:pPr>
        <w:pStyle w:val="NoSpacing"/>
        <w:rPr>
          <w:sz w:val="24"/>
          <w:szCs w:val="24"/>
        </w:rPr>
      </w:pPr>
      <w:r>
        <w:rPr>
          <w:sz w:val="24"/>
          <w:szCs w:val="24"/>
        </w:rPr>
        <w:t>One of the major question</w:t>
      </w:r>
      <w:r w:rsidR="00907E8B">
        <w:rPr>
          <w:sz w:val="24"/>
          <w:szCs w:val="24"/>
        </w:rPr>
        <w:t>s</w:t>
      </w:r>
      <w:r>
        <w:rPr>
          <w:sz w:val="24"/>
          <w:szCs w:val="24"/>
        </w:rPr>
        <w:t xml:space="preserve"> in micro</w:t>
      </w:r>
      <w:r w:rsidR="00907E8B">
        <w:rPr>
          <w:sz w:val="24"/>
          <w:szCs w:val="24"/>
        </w:rPr>
        <w:t>bial ecology is “who is there?”</w:t>
      </w:r>
      <w:r>
        <w:rPr>
          <w:sz w:val="24"/>
          <w:szCs w:val="24"/>
        </w:rPr>
        <w:t xml:space="preserve"> This question can be answered using various tools, but one of the long-lasting gold standards is to sequence </w:t>
      </w:r>
      <w:del w:id="10" w:author="Etienne Yergeau" w:date="2014-01-24T08:43:00Z">
        <w:r>
          <w:rPr>
            <w:sz w:val="24"/>
            <w:szCs w:val="24"/>
          </w:rPr>
          <w:delText xml:space="preserve">the </w:delText>
        </w:r>
      </w:del>
      <w:r>
        <w:rPr>
          <w:sz w:val="24"/>
          <w:szCs w:val="24"/>
        </w:rPr>
        <w:t xml:space="preserve">16S </w:t>
      </w:r>
      <w:del w:id="11" w:author="Etienne Yergeau" w:date="2014-01-24T08:43:00Z">
        <w:r>
          <w:rPr>
            <w:sz w:val="24"/>
            <w:szCs w:val="24"/>
          </w:rPr>
          <w:delText>rRNA</w:delText>
        </w:r>
      </w:del>
      <w:ins w:id="12" w:author="Etienne Yergeau" w:date="2014-01-24T08:43:00Z">
        <w:r>
          <w:rPr>
            <w:sz w:val="24"/>
            <w:szCs w:val="24"/>
          </w:rPr>
          <w:t>r</w:t>
        </w:r>
        <w:r w:rsidR="00772104">
          <w:rPr>
            <w:sz w:val="24"/>
            <w:szCs w:val="24"/>
          </w:rPr>
          <w:t>ibosomal R</w:t>
        </w:r>
        <w:r>
          <w:rPr>
            <w:sz w:val="24"/>
            <w:szCs w:val="24"/>
          </w:rPr>
          <w:t>NA</w:t>
        </w:r>
      </w:ins>
      <w:r>
        <w:rPr>
          <w:sz w:val="24"/>
          <w:szCs w:val="24"/>
        </w:rPr>
        <w:t xml:space="preserve"> gene</w:t>
      </w:r>
      <w:del w:id="13" w:author="Etienne Yergeau" w:date="2014-01-24T08:43:00Z">
        <w:r>
          <w:rPr>
            <w:sz w:val="24"/>
            <w:szCs w:val="24"/>
          </w:rPr>
          <w:delText>. This has been traditionally carried out</w:delText>
        </w:r>
      </w:del>
      <w:ins w:id="14" w:author="Etienne Yergeau" w:date="2014-01-24T08:43:00Z">
        <w:r w:rsidR="002E35BC">
          <w:rPr>
            <w:sz w:val="24"/>
            <w:szCs w:val="24"/>
          </w:rPr>
          <w:t xml:space="preserve"> </w:t>
        </w:r>
        <w:proofErr w:type="spellStart"/>
        <w:r w:rsidR="002E35BC">
          <w:rPr>
            <w:sz w:val="24"/>
            <w:szCs w:val="24"/>
          </w:rPr>
          <w:t>amplicons</w:t>
        </w:r>
        <w:proofErr w:type="spellEnd"/>
        <w:r w:rsidR="002E35BC">
          <w:rPr>
            <w:sz w:val="24"/>
            <w:szCs w:val="24"/>
          </w:rPr>
          <w:t xml:space="preserve"> generated</w:t>
        </w:r>
      </w:ins>
      <w:r w:rsidR="002E35BC">
        <w:rPr>
          <w:sz w:val="24"/>
          <w:szCs w:val="24"/>
        </w:rPr>
        <w:t xml:space="preserve"> by </w:t>
      </w:r>
      <w:ins w:id="15" w:author="Etienne Yergeau" w:date="2014-01-24T08:43:00Z">
        <w:r w:rsidR="002E35BC">
          <w:rPr>
            <w:sz w:val="24"/>
            <w:szCs w:val="24"/>
          </w:rPr>
          <w:t xml:space="preserve">domain-level </w:t>
        </w:r>
      </w:ins>
      <w:r w:rsidR="002E35BC">
        <w:rPr>
          <w:sz w:val="24"/>
          <w:szCs w:val="24"/>
        </w:rPr>
        <w:t xml:space="preserve">PCR </w:t>
      </w:r>
      <w:del w:id="16" w:author="Etienne Yergeau" w:date="2014-01-24T08:43:00Z">
        <w:r>
          <w:rPr>
            <w:sz w:val="24"/>
            <w:szCs w:val="24"/>
          </w:rPr>
          <w:delText xml:space="preserve">amplification and </w:delText>
        </w:r>
      </w:del>
      <w:ins w:id="17" w:author="Etienne Yergeau" w:date="2014-01-24T08:43:00Z">
        <w:r w:rsidR="002E35BC">
          <w:rPr>
            <w:sz w:val="24"/>
            <w:szCs w:val="24"/>
          </w:rPr>
          <w:t>reactions amplifying from genomic DNA</w:t>
        </w:r>
        <w:r>
          <w:rPr>
            <w:sz w:val="24"/>
            <w:szCs w:val="24"/>
          </w:rPr>
          <w:t>. T</w:t>
        </w:r>
        <w:r w:rsidR="002E35BC">
          <w:rPr>
            <w:sz w:val="24"/>
            <w:szCs w:val="24"/>
          </w:rPr>
          <w:t xml:space="preserve">raditionally, this was performed by </w:t>
        </w:r>
      </w:ins>
      <w:r w:rsidR="002E35BC">
        <w:rPr>
          <w:sz w:val="24"/>
          <w:szCs w:val="24"/>
        </w:rPr>
        <w:t xml:space="preserve">cloning </w:t>
      </w:r>
      <w:del w:id="18" w:author="Etienne Yergeau" w:date="2014-01-24T08:43:00Z">
        <w:r>
          <w:rPr>
            <w:sz w:val="24"/>
            <w:szCs w:val="24"/>
          </w:rPr>
          <w:delText>followed by</w:delText>
        </w:r>
      </w:del>
      <w:ins w:id="19" w:author="Etienne Yergeau" w:date="2014-01-24T08:43:00Z">
        <w:r w:rsidR="002E35BC">
          <w:rPr>
            <w:sz w:val="24"/>
            <w:szCs w:val="24"/>
          </w:rPr>
          <w:t>and</w:t>
        </w:r>
      </w:ins>
      <w:r w:rsidR="002E35BC">
        <w:rPr>
          <w:sz w:val="24"/>
          <w:szCs w:val="24"/>
        </w:rPr>
        <w:t xml:space="preserve"> Sanger </w:t>
      </w:r>
      <w:ins w:id="20" w:author="Etienne Yergeau" w:date="2014-01-24T08:43:00Z">
        <w:r w:rsidR="002E35BC">
          <w:rPr>
            <w:sz w:val="24"/>
            <w:szCs w:val="24"/>
          </w:rPr>
          <w:t xml:space="preserve">(capillary electrophoresis) </w:t>
        </w:r>
      </w:ins>
      <w:r w:rsidR="002E35BC">
        <w:rPr>
          <w:sz w:val="24"/>
          <w:szCs w:val="24"/>
        </w:rPr>
        <w:t>sequencing</w:t>
      </w:r>
      <w:ins w:id="21" w:author="Etienne Yergeau" w:date="2014-01-24T08:43:00Z">
        <w:r w:rsidR="002E35BC">
          <w:rPr>
            <w:sz w:val="24"/>
            <w:szCs w:val="24"/>
          </w:rPr>
          <w:t xml:space="preserve"> of</w:t>
        </w:r>
        <w:r>
          <w:rPr>
            <w:sz w:val="24"/>
            <w:szCs w:val="24"/>
          </w:rPr>
          <w:t xml:space="preserve"> PCR </w:t>
        </w:r>
        <w:proofErr w:type="spellStart"/>
        <w:r>
          <w:rPr>
            <w:sz w:val="24"/>
            <w:szCs w:val="24"/>
          </w:rPr>
          <w:t>ampli</w:t>
        </w:r>
        <w:r w:rsidR="002E35BC">
          <w:rPr>
            <w:sz w:val="24"/>
            <w:szCs w:val="24"/>
          </w:rPr>
          <w:t>cons</w:t>
        </w:r>
      </w:ins>
      <w:proofErr w:type="spellEnd"/>
      <w:r>
        <w:rPr>
          <w:sz w:val="24"/>
          <w:szCs w:val="24"/>
        </w:rPr>
        <w:t xml:space="preserve">. </w:t>
      </w:r>
      <w:r w:rsidR="005648FA">
        <w:rPr>
          <w:sz w:val="24"/>
          <w:szCs w:val="24"/>
        </w:rPr>
        <w:t xml:space="preserve">The advent of next-generation sequencing has tremendously simplified and increased the </w:t>
      </w:r>
      <w:r w:rsidR="00263BE3">
        <w:rPr>
          <w:sz w:val="24"/>
          <w:szCs w:val="24"/>
        </w:rPr>
        <w:t>sequencing</w:t>
      </w:r>
      <w:r>
        <w:rPr>
          <w:sz w:val="24"/>
          <w:szCs w:val="24"/>
        </w:rPr>
        <w:t xml:space="preserve"> </w:t>
      </w:r>
      <w:r w:rsidR="005648FA">
        <w:rPr>
          <w:sz w:val="24"/>
          <w:szCs w:val="24"/>
        </w:rPr>
        <w:t xml:space="preserve">depth </w:t>
      </w:r>
      <w:r>
        <w:rPr>
          <w:sz w:val="24"/>
          <w:szCs w:val="24"/>
        </w:rPr>
        <w:t xml:space="preserve">for 16S </w:t>
      </w:r>
      <w:proofErr w:type="spellStart"/>
      <w:r>
        <w:rPr>
          <w:sz w:val="24"/>
          <w:szCs w:val="24"/>
        </w:rPr>
        <w:t>rRNA</w:t>
      </w:r>
      <w:proofErr w:type="spellEnd"/>
      <w:r>
        <w:rPr>
          <w:sz w:val="24"/>
          <w:szCs w:val="24"/>
        </w:rPr>
        <w:t xml:space="preserve"> gene sequencing. The </w:t>
      </w:r>
      <w:r w:rsidR="00BC4821">
        <w:rPr>
          <w:sz w:val="24"/>
          <w:szCs w:val="24"/>
        </w:rPr>
        <w:t>introduction</w:t>
      </w:r>
      <w:r>
        <w:rPr>
          <w:sz w:val="24"/>
          <w:szCs w:val="24"/>
        </w:rPr>
        <w:t xml:space="preserve"> of </w:t>
      </w:r>
      <w:proofErr w:type="spellStart"/>
      <w:r>
        <w:rPr>
          <w:sz w:val="24"/>
          <w:szCs w:val="24"/>
        </w:rPr>
        <w:t>benchtop</w:t>
      </w:r>
      <w:proofErr w:type="spellEnd"/>
      <w:r>
        <w:rPr>
          <w:sz w:val="24"/>
          <w:szCs w:val="24"/>
        </w:rPr>
        <w:t xml:space="preserve"> sequencer</w:t>
      </w:r>
      <w:r w:rsidR="00F23D7A">
        <w:rPr>
          <w:sz w:val="24"/>
          <w:szCs w:val="24"/>
        </w:rPr>
        <w:t xml:space="preserve">s </w:t>
      </w:r>
      <w:r>
        <w:rPr>
          <w:sz w:val="24"/>
          <w:szCs w:val="24"/>
        </w:rPr>
        <w:t xml:space="preserve">now allows small labs to perform their 16S </w:t>
      </w:r>
      <w:proofErr w:type="spellStart"/>
      <w:r>
        <w:rPr>
          <w:sz w:val="24"/>
          <w:szCs w:val="24"/>
        </w:rPr>
        <w:t>rRNA</w:t>
      </w:r>
      <w:proofErr w:type="spellEnd"/>
      <w:r>
        <w:rPr>
          <w:sz w:val="24"/>
          <w:szCs w:val="24"/>
        </w:rPr>
        <w:t xml:space="preserve"> sequencing in-house in a matter of days. </w:t>
      </w:r>
      <w:r w:rsidR="00BC4821">
        <w:rPr>
          <w:sz w:val="24"/>
          <w:szCs w:val="24"/>
        </w:rPr>
        <w:t xml:space="preserve">Here, </w:t>
      </w:r>
      <w:del w:id="22" w:author="Etienne Yergeau" w:date="2014-01-24T08:43:00Z">
        <w:r w:rsidR="00BC4821">
          <w:rPr>
            <w:sz w:val="24"/>
            <w:szCs w:val="24"/>
          </w:rPr>
          <w:delText>we detail our</w:delText>
        </w:r>
      </w:del>
      <w:ins w:id="23" w:author="Etienne Yergeau" w:date="2014-01-24T08:43:00Z">
        <w:r w:rsidR="00C35816">
          <w:rPr>
            <w:sz w:val="24"/>
            <w:szCs w:val="24"/>
          </w:rPr>
          <w:t>an</w:t>
        </w:r>
      </w:ins>
      <w:r w:rsidR="00BC4821">
        <w:rPr>
          <w:sz w:val="24"/>
          <w:szCs w:val="24"/>
        </w:rPr>
        <w:t xml:space="preserve"> approach for 16S </w:t>
      </w:r>
      <w:proofErr w:type="spellStart"/>
      <w:r w:rsidR="00BC4821">
        <w:rPr>
          <w:sz w:val="24"/>
          <w:szCs w:val="24"/>
        </w:rPr>
        <w:t>rRNA</w:t>
      </w:r>
      <w:proofErr w:type="spellEnd"/>
      <w:r w:rsidR="00BC4821">
        <w:rPr>
          <w:sz w:val="24"/>
          <w:szCs w:val="24"/>
        </w:rPr>
        <w:t xml:space="preserve"> gene </w:t>
      </w:r>
      <w:proofErr w:type="spellStart"/>
      <w:r w:rsidR="00BC4821">
        <w:rPr>
          <w:sz w:val="24"/>
          <w:szCs w:val="24"/>
        </w:rPr>
        <w:t>amplicon</w:t>
      </w:r>
      <w:proofErr w:type="spellEnd"/>
      <w:r w:rsidR="00BC4821">
        <w:rPr>
          <w:sz w:val="24"/>
          <w:szCs w:val="24"/>
        </w:rPr>
        <w:t xml:space="preserve"> sequencing using </w:t>
      </w:r>
      <w:r w:rsidR="00F23D7A">
        <w:rPr>
          <w:sz w:val="24"/>
          <w:szCs w:val="24"/>
        </w:rPr>
        <w:t xml:space="preserve">a </w:t>
      </w:r>
      <w:proofErr w:type="spellStart"/>
      <w:r w:rsidR="00F23D7A">
        <w:rPr>
          <w:sz w:val="24"/>
          <w:szCs w:val="24"/>
        </w:rPr>
        <w:t>benchtop</w:t>
      </w:r>
      <w:proofErr w:type="spellEnd"/>
      <w:r w:rsidR="00F23D7A">
        <w:rPr>
          <w:sz w:val="24"/>
          <w:szCs w:val="24"/>
        </w:rPr>
        <w:t xml:space="preserve"> </w:t>
      </w:r>
      <w:r w:rsidR="00B43EBB">
        <w:rPr>
          <w:sz w:val="24"/>
          <w:szCs w:val="24"/>
        </w:rPr>
        <w:t xml:space="preserve">next-generation </w:t>
      </w:r>
      <w:r w:rsidR="00F23D7A">
        <w:rPr>
          <w:sz w:val="24"/>
          <w:szCs w:val="24"/>
        </w:rPr>
        <w:t>sequencer</w:t>
      </w:r>
      <w:ins w:id="24" w:author="Etienne Yergeau" w:date="2014-01-24T08:43:00Z">
        <w:r w:rsidR="00C35816">
          <w:rPr>
            <w:sz w:val="24"/>
            <w:szCs w:val="24"/>
          </w:rPr>
          <w:t xml:space="preserve"> is detailed</w:t>
        </w:r>
      </w:ins>
      <w:r w:rsidR="00BC4821">
        <w:rPr>
          <w:sz w:val="24"/>
          <w:szCs w:val="24"/>
        </w:rPr>
        <w:t xml:space="preserve">. The environmental DNA is first amplified by PCR using primers that contain </w:t>
      </w:r>
      <w:r>
        <w:rPr>
          <w:sz w:val="24"/>
          <w:szCs w:val="24"/>
        </w:rPr>
        <w:t>sequencing adapters and barcodes</w:t>
      </w:r>
      <w:r w:rsidR="00BC4821">
        <w:rPr>
          <w:sz w:val="24"/>
          <w:szCs w:val="24"/>
        </w:rPr>
        <w:t xml:space="preserve">. They are then coupled to </w:t>
      </w:r>
      <w:r w:rsidR="00F23D7A">
        <w:rPr>
          <w:sz w:val="24"/>
          <w:szCs w:val="24"/>
        </w:rPr>
        <w:t>spherical particles</w:t>
      </w:r>
      <w:r w:rsidR="00BC4821">
        <w:rPr>
          <w:sz w:val="24"/>
          <w:szCs w:val="24"/>
        </w:rPr>
        <w:t xml:space="preserve"> via emulsion PCR. The </w:t>
      </w:r>
      <w:r w:rsidR="00F23D7A">
        <w:rPr>
          <w:sz w:val="24"/>
          <w:szCs w:val="24"/>
        </w:rPr>
        <w:t>particles</w:t>
      </w:r>
      <w:r w:rsidR="00BC4821">
        <w:rPr>
          <w:sz w:val="24"/>
          <w:szCs w:val="24"/>
        </w:rPr>
        <w:t xml:space="preserve"> are loaded on a disposable chip and the chip is inserted in the </w:t>
      </w:r>
      <w:r w:rsidR="00F23D7A">
        <w:rPr>
          <w:sz w:val="24"/>
          <w:szCs w:val="24"/>
        </w:rPr>
        <w:t>sequencing machine</w:t>
      </w:r>
      <w:r w:rsidR="00BC4821">
        <w:rPr>
          <w:sz w:val="24"/>
          <w:szCs w:val="24"/>
        </w:rPr>
        <w:t xml:space="preserve"> after which the sequencing is performed. The sequences are retrieved in </w:t>
      </w:r>
      <w:proofErr w:type="spellStart"/>
      <w:r w:rsidR="00BC4821">
        <w:rPr>
          <w:sz w:val="24"/>
          <w:szCs w:val="24"/>
        </w:rPr>
        <w:t>fastq</w:t>
      </w:r>
      <w:proofErr w:type="spellEnd"/>
      <w:r w:rsidR="00BC4821">
        <w:rPr>
          <w:sz w:val="24"/>
          <w:szCs w:val="24"/>
        </w:rPr>
        <w:t xml:space="preserve"> format, filtered and the </w:t>
      </w:r>
      <w:r>
        <w:rPr>
          <w:sz w:val="24"/>
          <w:szCs w:val="24"/>
        </w:rPr>
        <w:t xml:space="preserve">barcodes </w:t>
      </w:r>
      <w:r w:rsidR="00BC4821">
        <w:rPr>
          <w:sz w:val="24"/>
          <w:szCs w:val="24"/>
        </w:rPr>
        <w:t xml:space="preserve">are </w:t>
      </w:r>
      <w:r>
        <w:rPr>
          <w:sz w:val="24"/>
          <w:szCs w:val="24"/>
        </w:rPr>
        <w:t xml:space="preserve">used to </w:t>
      </w:r>
      <w:r w:rsidR="00263BE3">
        <w:rPr>
          <w:sz w:val="24"/>
          <w:szCs w:val="24"/>
        </w:rPr>
        <w:t xml:space="preserve">establish the sample </w:t>
      </w:r>
      <w:r w:rsidR="00263BE3">
        <w:rPr>
          <w:sz w:val="24"/>
          <w:szCs w:val="24"/>
        </w:rPr>
        <w:lastRenderedPageBreak/>
        <w:t>membership of</w:t>
      </w:r>
      <w:r>
        <w:rPr>
          <w:sz w:val="24"/>
          <w:szCs w:val="24"/>
        </w:rPr>
        <w:t xml:space="preserve"> </w:t>
      </w:r>
      <w:r w:rsidR="00263BE3">
        <w:rPr>
          <w:sz w:val="24"/>
          <w:szCs w:val="24"/>
        </w:rPr>
        <w:t xml:space="preserve">the </w:t>
      </w:r>
      <w:r>
        <w:rPr>
          <w:sz w:val="24"/>
          <w:szCs w:val="24"/>
        </w:rPr>
        <w:t>read</w:t>
      </w:r>
      <w:r w:rsidR="00BC4821">
        <w:rPr>
          <w:sz w:val="24"/>
          <w:szCs w:val="24"/>
        </w:rPr>
        <w:t xml:space="preserve">s. The filtered and binned reads are then further analysed using publically available tools. </w:t>
      </w:r>
      <w:r w:rsidR="00F23D7A">
        <w:rPr>
          <w:sz w:val="24"/>
          <w:szCs w:val="24"/>
        </w:rPr>
        <w:t>A</w:t>
      </w:r>
      <w:r w:rsidR="00D335E1">
        <w:rPr>
          <w:sz w:val="24"/>
          <w:szCs w:val="24"/>
        </w:rPr>
        <w:t xml:space="preserve">n example analysis where the reads were </w:t>
      </w:r>
      <w:r w:rsidR="00BC4821">
        <w:rPr>
          <w:sz w:val="24"/>
          <w:szCs w:val="24"/>
        </w:rPr>
        <w:t xml:space="preserve">classified </w:t>
      </w:r>
      <w:del w:id="25" w:author="Etienne Yergeau" w:date="2014-01-24T08:43:00Z">
        <w:r w:rsidR="00BC4821">
          <w:rPr>
            <w:sz w:val="24"/>
            <w:szCs w:val="24"/>
          </w:rPr>
          <w:delText xml:space="preserve">in </w:delText>
        </w:r>
        <w:r w:rsidR="00D335E1">
          <w:rPr>
            <w:sz w:val="24"/>
            <w:szCs w:val="24"/>
          </w:rPr>
          <w:delText>the bacterial</w:delText>
        </w:r>
      </w:del>
      <w:ins w:id="26" w:author="Etienne Yergeau" w:date="2014-01-24T08:43:00Z">
        <w:r w:rsidR="002E35BC">
          <w:rPr>
            <w:sz w:val="24"/>
            <w:szCs w:val="24"/>
          </w:rPr>
          <w:t>with a</w:t>
        </w:r>
      </w:ins>
      <w:r w:rsidR="002E35BC">
        <w:rPr>
          <w:sz w:val="24"/>
          <w:szCs w:val="24"/>
        </w:rPr>
        <w:t xml:space="preserve"> taxonomy</w:t>
      </w:r>
      <w:del w:id="27" w:author="Etienne Yergeau" w:date="2014-01-24T08:43:00Z">
        <w:r w:rsidR="00D335E1">
          <w:rPr>
            <w:sz w:val="24"/>
            <w:szCs w:val="24"/>
          </w:rPr>
          <w:delText xml:space="preserve"> using</w:delText>
        </w:r>
      </w:del>
      <w:ins w:id="28" w:author="Etienne Yergeau" w:date="2014-01-24T08:43:00Z">
        <w:r w:rsidR="002E35BC">
          <w:rPr>
            <w:sz w:val="24"/>
            <w:szCs w:val="24"/>
          </w:rPr>
          <w:t>-finding algorithm</w:t>
        </w:r>
        <w:r w:rsidR="00D335E1">
          <w:rPr>
            <w:sz w:val="24"/>
            <w:szCs w:val="24"/>
          </w:rPr>
          <w:t xml:space="preserve"> </w:t>
        </w:r>
        <w:r w:rsidR="002E35BC">
          <w:rPr>
            <w:sz w:val="24"/>
            <w:szCs w:val="24"/>
          </w:rPr>
          <w:t>within the software package</w:t>
        </w:r>
      </w:ins>
      <w:r w:rsidR="00D335E1">
        <w:rPr>
          <w:sz w:val="24"/>
          <w:szCs w:val="24"/>
        </w:rPr>
        <w:t xml:space="preserve"> </w:t>
      </w:r>
      <w:proofErr w:type="spellStart"/>
      <w:r w:rsidR="00D335E1">
        <w:rPr>
          <w:sz w:val="24"/>
          <w:szCs w:val="24"/>
        </w:rPr>
        <w:t>Mothur</w:t>
      </w:r>
      <w:proofErr w:type="spellEnd"/>
      <w:r w:rsidR="00F23D7A">
        <w:rPr>
          <w:sz w:val="24"/>
          <w:szCs w:val="24"/>
        </w:rPr>
        <w:t xml:space="preserve"> is given</w:t>
      </w:r>
      <w:r w:rsidR="00D335E1">
        <w:rPr>
          <w:sz w:val="24"/>
          <w:szCs w:val="24"/>
        </w:rPr>
        <w:t>. The method outlined here is simple, inexpensive and straightforward and should help smaller labs to take advantage from the ongoing genomic revolution.</w:t>
      </w:r>
    </w:p>
    <w:p w14:paraId="62EF295F" w14:textId="77777777" w:rsidR="00D95DC8" w:rsidRPr="006A2306" w:rsidRDefault="00D95DC8" w:rsidP="00AA063A">
      <w:pPr>
        <w:pStyle w:val="NoSpacing"/>
        <w:rPr>
          <w:sz w:val="24"/>
          <w:szCs w:val="24"/>
        </w:rPr>
      </w:pPr>
    </w:p>
    <w:p w14:paraId="0C130A91" w14:textId="77777777" w:rsidR="0010396E" w:rsidRDefault="0010396E" w:rsidP="00AA063A">
      <w:pPr>
        <w:pStyle w:val="NoSpacing"/>
        <w:rPr>
          <w:b/>
          <w:sz w:val="24"/>
          <w:szCs w:val="24"/>
        </w:rPr>
      </w:pPr>
      <w:r w:rsidRPr="006A2306">
        <w:rPr>
          <w:b/>
          <w:sz w:val="24"/>
          <w:szCs w:val="24"/>
        </w:rPr>
        <w:t>I</w:t>
      </w:r>
      <w:r w:rsidR="00306D09">
        <w:rPr>
          <w:b/>
          <w:sz w:val="24"/>
          <w:szCs w:val="24"/>
        </w:rPr>
        <w:t>NTRODUCTION:</w:t>
      </w:r>
    </w:p>
    <w:p w14:paraId="5189031D" w14:textId="77777777" w:rsidR="00306D09" w:rsidRPr="006A2306" w:rsidRDefault="00306D09" w:rsidP="00AA063A">
      <w:pPr>
        <w:pStyle w:val="NoSpacing"/>
        <w:rPr>
          <w:sz w:val="24"/>
          <w:szCs w:val="24"/>
        </w:rPr>
      </w:pPr>
    </w:p>
    <w:p w14:paraId="10495059" w14:textId="5ABD192A" w:rsidR="0010396E" w:rsidRPr="006A2306" w:rsidRDefault="0010396E" w:rsidP="00AA063A">
      <w:pPr>
        <w:pStyle w:val="NoSpacing"/>
        <w:rPr>
          <w:sz w:val="24"/>
          <w:szCs w:val="24"/>
        </w:rPr>
      </w:pPr>
      <w:proofErr w:type="spellStart"/>
      <w:r w:rsidRPr="006A2306">
        <w:rPr>
          <w:sz w:val="24"/>
          <w:szCs w:val="24"/>
        </w:rPr>
        <w:t>Metagenomic</w:t>
      </w:r>
      <w:proofErr w:type="spellEnd"/>
      <w:r w:rsidRPr="006A2306">
        <w:rPr>
          <w:sz w:val="24"/>
          <w:szCs w:val="24"/>
        </w:rPr>
        <w:t xml:space="preserve"> sequencing is a very powerful technology as it targets the entirety of the genetic information contained in an environmental sample. There are different flavors of </w:t>
      </w:r>
      <w:proofErr w:type="spellStart"/>
      <w:r w:rsidRPr="006A2306">
        <w:rPr>
          <w:sz w:val="24"/>
          <w:szCs w:val="24"/>
        </w:rPr>
        <w:t>metagenomic</w:t>
      </w:r>
      <w:proofErr w:type="spellEnd"/>
      <w:r w:rsidRPr="006A2306">
        <w:rPr>
          <w:sz w:val="24"/>
          <w:szCs w:val="24"/>
        </w:rPr>
        <w:t xml:space="preserve"> sequencing, including shotgun sequencing, large-insert libraries and </w:t>
      </w:r>
      <w:proofErr w:type="spellStart"/>
      <w:r w:rsidRPr="006A2306">
        <w:rPr>
          <w:sz w:val="24"/>
          <w:szCs w:val="24"/>
        </w:rPr>
        <w:t>amplicon</w:t>
      </w:r>
      <w:proofErr w:type="spellEnd"/>
      <w:r w:rsidRPr="006A2306">
        <w:rPr>
          <w:sz w:val="24"/>
          <w:szCs w:val="24"/>
        </w:rPr>
        <w:t xml:space="preserve"> sequencing. </w:t>
      </w:r>
      <w:proofErr w:type="spellStart"/>
      <w:r w:rsidRPr="006A2306">
        <w:rPr>
          <w:sz w:val="24"/>
          <w:szCs w:val="24"/>
        </w:rPr>
        <w:t>Amplicon</w:t>
      </w:r>
      <w:proofErr w:type="spellEnd"/>
      <w:r w:rsidRPr="006A2306">
        <w:rPr>
          <w:sz w:val="24"/>
          <w:szCs w:val="24"/>
        </w:rPr>
        <w:t xml:space="preserve"> sequencing offers the advantage of being relatively inexpensive, </w:t>
      </w:r>
      <w:del w:id="29" w:author="Etienne Yergeau" w:date="2014-01-24T08:43:00Z">
        <w:r w:rsidRPr="006A2306">
          <w:rPr>
            <w:sz w:val="24"/>
            <w:szCs w:val="24"/>
          </w:rPr>
          <w:delText>straightforward</w:delText>
        </w:r>
      </w:del>
      <w:ins w:id="30" w:author="Etienne Yergeau" w:date="2014-01-24T08:43:00Z">
        <w:r w:rsidR="00E0650B">
          <w:rPr>
            <w:sz w:val="24"/>
            <w:szCs w:val="24"/>
          </w:rPr>
          <w:t>fast</w:t>
        </w:r>
      </w:ins>
      <w:r w:rsidRPr="006A2306">
        <w:rPr>
          <w:sz w:val="24"/>
          <w:szCs w:val="24"/>
        </w:rPr>
        <w:t xml:space="preserve"> and </w:t>
      </w:r>
      <w:r w:rsidR="00F23D7A">
        <w:rPr>
          <w:sz w:val="24"/>
          <w:szCs w:val="24"/>
        </w:rPr>
        <w:t xml:space="preserve">able </w:t>
      </w:r>
      <w:r w:rsidRPr="006A2306">
        <w:rPr>
          <w:sz w:val="24"/>
          <w:szCs w:val="24"/>
        </w:rPr>
        <w:t>to produce reads from a single genomic region</w:t>
      </w:r>
      <w:r w:rsidR="00CF7622">
        <w:rPr>
          <w:sz w:val="24"/>
          <w:szCs w:val="24"/>
        </w:rPr>
        <w:t xml:space="preserve"> that can be generally aligned.</w:t>
      </w:r>
      <w:ins w:id="31" w:author="Etienne Yergeau" w:date="2014-01-24T08:43:00Z">
        <w:r w:rsidR="00CF7622">
          <w:rPr>
            <w:sz w:val="24"/>
            <w:szCs w:val="24"/>
          </w:rPr>
          <w:t xml:space="preserve"> </w:t>
        </w:r>
        <w:r w:rsidR="00BA2B57">
          <w:rPr>
            <w:sz w:val="24"/>
            <w:szCs w:val="24"/>
          </w:rPr>
          <w:t>In addition, t</w:t>
        </w:r>
        <w:r w:rsidR="00E0650B">
          <w:rPr>
            <w:sz w:val="24"/>
            <w:szCs w:val="24"/>
          </w:rPr>
          <w:t xml:space="preserve">he data analysis workflow for </w:t>
        </w:r>
        <w:proofErr w:type="spellStart"/>
        <w:r w:rsidR="00E0650B">
          <w:rPr>
            <w:sz w:val="24"/>
            <w:szCs w:val="24"/>
          </w:rPr>
          <w:t>amplicon</w:t>
        </w:r>
        <w:proofErr w:type="spellEnd"/>
        <w:r w:rsidR="00BA2B57">
          <w:rPr>
            <w:sz w:val="24"/>
            <w:szCs w:val="24"/>
          </w:rPr>
          <w:t xml:space="preserve"> </w:t>
        </w:r>
        <w:r w:rsidR="00E0650B">
          <w:rPr>
            <w:sz w:val="24"/>
            <w:szCs w:val="24"/>
          </w:rPr>
          <w:t xml:space="preserve">sequencing is </w:t>
        </w:r>
        <w:r w:rsidR="005A62FB">
          <w:rPr>
            <w:sz w:val="24"/>
            <w:szCs w:val="24"/>
          </w:rPr>
          <w:t xml:space="preserve">mostly </w:t>
        </w:r>
        <w:r w:rsidR="00E0650B">
          <w:rPr>
            <w:sz w:val="24"/>
            <w:szCs w:val="24"/>
          </w:rPr>
          <w:t>standardized</w:t>
        </w:r>
        <w:r w:rsidR="00BA2B57">
          <w:rPr>
            <w:sz w:val="24"/>
            <w:szCs w:val="24"/>
          </w:rPr>
          <w:t xml:space="preserve">. </w:t>
        </w:r>
      </w:ins>
      <w:r w:rsidR="00E0650B">
        <w:rPr>
          <w:sz w:val="24"/>
          <w:szCs w:val="24"/>
        </w:rPr>
        <w:t xml:space="preserve"> </w:t>
      </w:r>
      <w:r w:rsidRPr="006A2306">
        <w:rPr>
          <w:sz w:val="24"/>
          <w:szCs w:val="24"/>
        </w:rPr>
        <w:t>However, since it is based on PCR, it has all the biases related to incomplete specificity, incomplete coverage and primer biases</w:t>
      </w:r>
      <w:del w:id="32" w:author="Etienne Yergeau" w:date="2014-01-24T08:43:00Z">
        <w:r w:rsidRPr="006A2306">
          <w:rPr>
            <w:sz w:val="24"/>
            <w:szCs w:val="24"/>
          </w:rPr>
          <w:delText>,</w:delText>
        </w:r>
      </w:del>
      <w:ins w:id="33" w:author="Etienne Yergeau" w:date="2014-01-24T08:43:00Z">
        <w:r w:rsidR="000935BE">
          <w:rPr>
            <w:sz w:val="24"/>
            <w:szCs w:val="24"/>
          </w:rPr>
          <w:t xml:space="preserve"> </w:t>
        </w:r>
        <w:r w:rsidR="00A577FF">
          <w:rPr>
            <w:sz w:val="24"/>
            <w:szCs w:val="24"/>
          </w:rPr>
          <w:fldChar w:fldCharType="begin">
            <w:fldData xml:space="preserve">PEVuZE5vdGU+PENpdGU+PEF1dGhvcj5TaXBvczwvQXV0aG9yPjxZZWFyPjIwMTA8L1llYXI+PFJl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</w:fldData>
          </w:fldChar>
        </w:r>
        <w:r w:rsidR="00845A2A">
          <w:rPr>
            <w:sz w:val="24"/>
            <w:szCs w:val="24"/>
          </w:rPr>
          <w:instrText xml:space="preserve"> ADDIN EN.CITE </w:instrText>
        </w:r>
        <w:r w:rsidR="00845A2A">
          <w:rPr>
            <w:sz w:val="24"/>
            <w:szCs w:val="24"/>
          </w:rPr>
          <w:fldChar w:fldCharType="begin">
            <w:fldData xml:space="preserve">PEVuZE5vdGU+PENpdGU+PEF1dGhvcj5TaXBvczwvQXV0aG9yPjxZZWFyPjIwMTA8L1llYXI+PFJl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</w:fldData>
          </w:fldChar>
        </w:r>
        <w:r w:rsidR="00845A2A">
          <w:rPr>
            <w:sz w:val="24"/>
            <w:szCs w:val="24"/>
          </w:rPr>
          <w:instrText xml:space="preserve"> ADDIN EN.CITE.DATA </w:instrText>
        </w:r>
        <w:r w:rsidR="00845A2A">
          <w:rPr>
            <w:sz w:val="24"/>
            <w:szCs w:val="24"/>
          </w:rPr>
        </w:r>
        <w:r w:rsidR="00845A2A">
          <w:rPr>
            <w:sz w:val="24"/>
            <w:szCs w:val="24"/>
          </w:rPr>
          <w:fldChar w:fldCharType="end"/>
        </w:r>
        <w:r w:rsidR="00A577FF">
          <w:rPr>
            <w:sz w:val="24"/>
            <w:szCs w:val="24"/>
          </w:rPr>
        </w:r>
        <w:r w:rsidR="00A577FF">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"_ENREF_1" \o "Sipos, 2010 #2806"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1</w:t>
        </w:r>
        <w:r w:rsidR="0029443D">
          <w:rPr>
            <w:noProof/>
            <w:sz w:val="24"/>
            <w:szCs w:val="24"/>
            <w:vertAlign w:val="superscript"/>
          </w:rPr>
          <w:fldChar w:fldCharType="end"/>
        </w:r>
        <w:r w:rsidR="00845A2A" w:rsidRPr="00845A2A">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"_ENREF_2" \o "Schloss, 2011 #2807"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2</w:t>
        </w:r>
        <w:r w:rsidR="0029443D">
          <w:rPr>
            <w:noProof/>
            <w:sz w:val="24"/>
            <w:szCs w:val="24"/>
            <w:vertAlign w:val="superscript"/>
          </w:rPr>
          <w:fldChar w:fldCharType="end"/>
        </w:r>
        <w:r w:rsidR="00A577FF">
          <w:rPr>
            <w:sz w:val="24"/>
            <w:szCs w:val="24"/>
          </w:rPr>
          <w:fldChar w:fldCharType="end"/>
        </w:r>
        <w:proofErr w:type="gramStart"/>
        <w:r w:rsidRPr="006A2306">
          <w:rPr>
            <w:sz w:val="24"/>
            <w:szCs w:val="24"/>
          </w:rPr>
          <w:t>,</w:t>
        </w:r>
      </w:ins>
      <w:proofErr w:type="gramEnd"/>
      <w:r w:rsidRPr="006A2306">
        <w:rPr>
          <w:sz w:val="24"/>
          <w:szCs w:val="24"/>
        </w:rPr>
        <w:t xml:space="preserve"> which makes this approach semi-quantitative at best. Several genomic regions can be targeted</w:t>
      </w:r>
      <w:r w:rsidR="00B4242D" w:rsidRPr="006A2306">
        <w:rPr>
          <w:sz w:val="24"/>
          <w:szCs w:val="24"/>
        </w:rPr>
        <w:t xml:space="preserve"> </w:t>
      </w:r>
      <w:r w:rsidRPr="006A2306">
        <w:rPr>
          <w:sz w:val="24"/>
          <w:szCs w:val="24"/>
        </w:rPr>
        <w:t xml:space="preserve">for </w:t>
      </w:r>
      <w:proofErr w:type="spellStart"/>
      <w:r w:rsidRPr="006A2306">
        <w:rPr>
          <w:sz w:val="24"/>
          <w:szCs w:val="24"/>
        </w:rPr>
        <w:t>amplicon</w:t>
      </w:r>
      <w:proofErr w:type="spellEnd"/>
      <w:r w:rsidRPr="006A2306">
        <w:rPr>
          <w:sz w:val="24"/>
          <w:szCs w:val="24"/>
        </w:rPr>
        <w:t xml:space="preserve"> sequencing including functional genes, but the most popular options are to use marker genes such as the 16S </w:t>
      </w:r>
      <w:del w:id="34" w:author="Etienne Yergeau" w:date="2014-01-24T08:43:00Z">
        <w:r w:rsidRPr="006A2306">
          <w:rPr>
            <w:sz w:val="24"/>
            <w:szCs w:val="24"/>
          </w:rPr>
          <w:delText>rRNA</w:delText>
        </w:r>
      </w:del>
      <w:ins w:id="35" w:author="Etienne Yergeau" w:date="2014-01-24T08:43:00Z">
        <w:r w:rsidRPr="006A2306">
          <w:rPr>
            <w:sz w:val="24"/>
            <w:szCs w:val="24"/>
          </w:rPr>
          <w:t>r</w:t>
        </w:r>
        <w:r w:rsidR="00772104">
          <w:rPr>
            <w:sz w:val="24"/>
            <w:szCs w:val="24"/>
          </w:rPr>
          <w:t xml:space="preserve">ibosomal </w:t>
        </w:r>
        <w:r w:rsidRPr="006A2306">
          <w:rPr>
            <w:sz w:val="24"/>
            <w:szCs w:val="24"/>
          </w:rPr>
          <w:t>RNA</w:t>
        </w:r>
      </w:ins>
      <w:r w:rsidRPr="006A2306">
        <w:rPr>
          <w:sz w:val="24"/>
          <w:szCs w:val="24"/>
        </w:rPr>
        <w:t xml:space="preserve"> gene to generate a community profile. </w:t>
      </w:r>
      <w:r w:rsidR="004F4FDC" w:rsidRPr="006A2306">
        <w:rPr>
          <w:sz w:val="24"/>
          <w:szCs w:val="24"/>
        </w:rPr>
        <w:t xml:space="preserve">Traditionally, 16S </w:t>
      </w:r>
      <w:proofErr w:type="spellStart"/>
      <w:r w:rsidR="004F4FDC" w:rsidRPr="006A2306">
        <w:rPr>
          <w:sz w:val="24"/>
          <w:szCs w:val="24"/>
        </w:rPr>
        <w:t>rRNA</w:t>
      </w:r>
      <w:proofErr w:type="spellEnd"/>
      <w:r w:rsidR="004F4FDC" w:rsidRPr="006A2306">
        <w:rPr>
          <w:sz w:val="24"/>
          <w:szCs w:val="24"/>
        </w:rPr>
        <w:t xml:space="preserve"> gene</w:t>
      </w:r>
      <w:ins w:id="36" w:author="Etienne Yergeau" w:date="2014-01-24T08:43:00Z">
        <w:r w:rsidR="004F4FDC" w:rsidRPr="006A2306">
          <w:rPr>
            <w:sz w:val="24"/>
            <w:szCs w:val="24"/>
          </w:rPr>
          <w:t xml:space="preserve"> </w:t>
        </w:r>
        <w:proofErr w:type="spellStart"/>
        <w:r w:rsidR="00C35816">
          <w:rPr>
            <w:sz w:val="24"/>
            <w:szCs w:val="24"/>
          </w:rPr>
          <w:t>amplicon</w:t>
        </w:r>
      </w:ins>
      <w:proofErr w:type="spellEnd"/>
      <w:r w:rsidR="00C35816">
        <w:rPr>
          <w:sz w:val="24"/>
          <w:szCs w:val="24"/>
        </w:rPr>
        <w:t xml:space="preserve"> </w:t>
      </w:r>
      <w:r w:rsidR="004F4FDC" w:rsidRPr="006A2306">
        <w:rPr>
          <w:sz w:val="24"/>
          <w:szCs w:val="24"/>
        </w:rPr>
        <w:t xml:space="preserve">sequencing was carried out using labour-intensive </w:t>
      </w:r>
      <w:r w:rsidR="004A7D89" w:rsidRPr="006A2306">
        <w:rPr>
          <w:sz w:val="24"/>
          <w:szCs w:val="24"/>
        </w:rPr>
        <w:t>techniques</w:t>
      </w:r>
      <w:r w:rsidR="004F4FDC" w:rsidRPr="006A2306">
        <w:rPr>
          <w:sz w:val="24"/>
          <w:szCs w:val="24"/>
        </w:rPr>
        <w:t xml:space="preserve"> that included cloning in </w:t>
      </w:r>
      <w:r w:rsidR="004F4FDC" w:rsidRPr="00CF7622">
        <w:rPr>
          <w:i/>
          <w:sz w:val="24"/>
          <w:szCs w:val="24"/>
        </w:rPr>
        <w:t>E. coli</w:t>
      </w:r>
      <w:r w:rsidR="004F4FDC" w:rsidRPr="006A2306">
        <w:rPr>
          <w:sz w:val="24"/>
          <w:szCs w:val="24"/>
        </w:rPr>
        <w:t>, colony picking</w:t>
      </w:r>
      <w:r w:rsidR="0042515D">
        <w:rPr>
          <w:sz w:val="24"/>
          <w:szCs w:val="24"/>
        </w:rPr>
        <w:t xml:space="preserve"> </w:t>
      </w:r>
      <w:ins w:id="37" w:author="Etienne Yergeau" w:date="2014-01-24T08:43:00Z">
        <w:r w:rsidR="0042515D">
          <w:rPr>
            <w:sz w:val="24"/>
            <w:szCs w:val="24"/>
          </w:rPr>
          <w:t>and plasmid extraction</w:t>
        </w:r>
        <w:r w:rsidR="004F4FDC" w:rsidRPr="006A2306">
          <w:rPr>
            <w:sz w:val="24"/>
            <w:szCs w:val="24"/>
          </w:rPr>
          <w:t xml:space="preserve"> </w:t>
        </w:r>
      </w:ins>
      <w:r w:rsidR="004F4FDC" w:rsidRPr="006A2306">
        <w:rPr>
          <w:sz w:val="24"/>
          <w:szCs w:val="24"/>
        </w:rPr>
        <w:t>followed by Sanger sequencing on the isolated plasmids, and</w:t>
      </w:r>
      <w:r w:rsidR="00CD6174">
        <w:rPr>
          <w:sz w:val="24"/>
          <w:szCs w:val="24"/>
        </w:rPr>
        <w:t>,</w:t>
      </w:r>
      <w:r w:rsidR="004F4FDC" w:rsidRPr="006A2306">
        <w:rPr>
          <w:sz w:val="24"/>
          <w:szCs w:val="24"/>
        </w:rPr>
        <w:t xml:space="preserve"> </w:t>
      </w:r>
      <w:r w:rsidR="00CD6174">
        <w:rPr>
          <w:sz w:val="24"/>
          <w:szCs w:val="24"/>
        </w:rPr>
        <w:t xml:space="preserve">consequently, </w:t>
      </w:r>
      <w:r w:rsidR="004F4FDC" w:rsidRPr="006A2306">
        <w:rPr>
          <w:sz w:val="24"/>
          <w:szCs w:val="24"/>
        </w:rPr>
        <w:t xml:space="preserve">most studies analyzed </w:t>
      </w:r>
      <w:del w:id="38" w:author="Etienne Yergeau" w:date="2014-01-24T08:43:00Z">
        <w:r w:rsidR="004F4FDC" w:rsidRPr="006A2306">
          <w:rPr>
            <w:sz w:val="24"/>
            <w:szCs w:val="24"/>
          </w:rPr>
          <w:delText>less</w:delText>
        </w:r>
      </w:del>
      <w:ins w:id="39" w:author="Etienne Yergeau" w:date="2014-01-24T08:43:00Z">
        <w:r w:rsidR="00C35816">
          <w:rPr>
            <w:sz w:val="24"/>
            <w:szCs w:val="24"/>
          </w:rPr>
          <w:t>fewer</w:t>
        </w:r>
      </w:ins>
      <w:r w:rsidR="004F4FDC" w:rsidRPr="006A2306">
        <w:rPr>
          <w:sz w:val="24"/>
          <w:szCs w:val="24"/>
        </w:rPr>
        <w:t xml:space="preserve"> than 100 clones per sample. </w:t>
      </w:r>
      <w:r w:rsidR="00365175" w:rsidRPr="006A2306">
        <w:rPr>
          <w:sz w:val="24"/>
          <w:szCs w:val="24"/>
        </w:rPr>
        <w:t xml:space="preserve">Next-generation sequencing brought two major advances: massive parallelization of the sequencing reactions and, most importantly, clonal separation of templates without the need to insert gene fragments in a host. This has simplified tremendously the sequencing of 16S </w:t>
      </w:r>
      <w:proofErr w:type="spellStart"/>
      <w:r w:rsidR="00365175" w:rsidRPr="006A2306">
        <w:rPr>
          <w:sz w:val="24"/>
          <w:szCs w:val="24"/>
        </w:rPr>
        <w:t>rRNA</w:t>
      </w:r>
      <w:proofErr w:type="spellEnd"/>
      <w:r w:rsidR="00365175" w:rsidRPr="006A2306">
        <w:rPr>
          <w:sz w:val="24"/>
          <w:szCs w:val="24"/>
        </w:rPr>
        <w:t xml:space="preserve"> gene </w:t>
      </w:r>
      <w:proofErr w:type="spellStart"/>
      <w:r w:rsidR="00365175" w:rsidRPr="006A2306">
        <w:rPr>
          <w:sz w:val="24"/>
          <w:szCs w:val="24"/>
        </w:rPr>
        <w:t>amplicons</w:t>
      </w:r>
      <w:proofErr w:type="spellEnd"/>
      <w:r w:rsidR="004A7D89" w:rsidRPr="006A2306">
        <w:rPr>
          <w:sz w:val="24"/>
          <w:szCs w:val="24"/>
        </w:rPr>
        <w:t xml:space="preserve">, which </w:t>
      </w:r>
      <w:r w:rsidR="00F01FF9">
        <w:rPr>
          <w:sz w:val="24"/>
          <w:szCs w:val="24"/>
        </w:rPr>
        <w:t xml:space="preserve">is now back as </w:t>
      </w:r>
      <w:r w:rsidR="004A7D89" w:rsidRPr="006A2306">
        <w:rPr>
          <w:sz w:val="24"/>
          <w:szCs w:val="24"/>
        </w:rPr>
        <w:t xml:space="preserve">a routine feature </w:t>
      </w:r>
      <w:r w:rsidR="00F01FF9">
        <w:rPr>
          <w:sz w:val="24"/>
          <w:szCs w:val="24"/>
        </w:rPr>
        <w:t>of</w:t>
      </w:r>
      <w:r w:rsidR="004A7D89" w:rsidRPr="006A2306">
        <w:rPr>
          <w:sz w:val="24"/>
          <w:szCs w:val="24"/>
        </w:rPr>
        <w:t xml:space="preserve"> many environmental microbiology studies, </w:t>
      </w:r>
      <w:r w:rsidR="00F01FF9">
        <w:rPr>
          <w:sz w:val="24"/>
          <w:szCs w:val="24"/>
        </w:rPr>
        <w:t>resulting in a</w:t>
      </w:r>
      <w:r w:rsidR="007C6489">
        <w:rPr>
          <w:sz w:val="24"/>
          <w:szCs w:val="24"/>
        </w:rPr>
        <w:t xml:space="preserve"> “renaissance” for 16S </w:t>
      </w:r>
      <w:proofErr w:type="spellStart"/>
      <w:r w:rsidR="007C6489">
        <w:rPr>
          <w:sz w:val="24"/>
          <w:szCs w:val="24"/>
        </w:rPr>
        <w:t>rRNA</w:t>
      </w:r>
      <w:proofErr w:type="spellEnd"/>
      <w:r w:rsidR="007C6489">
        <w:rPr>
          <w:sz w:val="24"/>
          <w:szCs w:val="24"/>
        </w:rPr>
        <w:t xml:space="preserve"> gene </w:t>
      </w:r>
      <w:proofErr w:type="spellStart"/>
      <w:r w:rsidR="007C6489">
        <w:rPr>
          <w:sz w:val="24"/>
          <w:szCs w:val="24"/>
        </w:rPr>
        <w:t>amplicon</w:t>
      </w:r>
      <w:proofErr w:type="spellEnd"/>
      <w:r w:rsidR="007C6489">
        <w:rPr>
          <w:sz w:val="24"/>
          <w:szCs w:val="24"/>
        </w:rPr>
        <w:t xml:space="preserve"> sequencing</w:t>
      </w:r>
      <w:r w:rsidR="004A7D89" w:rsidRPr="006A2306">
        <w:rPr>
          <w:sz w:val="24"/>
          <w:szCs w:val="24"/>
        </w:rPr>
        <w:t xml:space="preserve"> </w:t>
      </w:r>
      <w:del w:id="40" w:author="Etienne Yergeau" w:date="2014-01-24T08:43:00Z">
        <w:r w:rsidR="00B066C5">
          <w:fldChar w:fldCharType="begin"/>
        </w:r>
        <w:r w:rsidR="00B066C5">
          <w:delInstrText xml:space="preserve"> HYPERLINK \l "_ENREF_1" \o "Tringe, 2008 #1562" </w:delInstrText>
        </w:r>
        <w:r w:rsidR="00B066C5">
          <w:fldChar w:fldCharType="separate"/>
        </w:r>
        <w:r w:rsidR="0087460E">
          <w:rPr>
            <w:sz w:val="24"/>
            <w:szCs w:val="24"/>
          </w:rPr>
          <w:fldChar w:fldCharType="begin"/>
        </w:r>
        <w:r w:rsidR="0087460E">
          <w:rPr>
            <w:sz w:val="24"/>
            <w:szCs w:val="24"/>
          </w:rPr>
          <w:delInstrText xml:space="preserve"> ADDIN EN.CITE &lt;EndNote&gt;&lt;Cite&gt;&lt;Author&gt;Tringe&lt;/Author&gt;&lt;Year&gt;2008&lt;/Year&gt;&lt;RecNum&gt;1562&lt;/RecNum&gt;&lt;DisplayText&gt;&lt;style face="superscript"&gt;1&lt;/style&gt;&lt;/DisplayText&gt;&lt;record&gt;&lt;rec-number&gt;1562&lt;/rec-number&gt;&lt;foreign-keys&gt;&lt;key app="EN" db-id="s222200a9xtfvce0f5b5r0wefe95d0wz029d"&gt;1562&lt;/key&gt;&lt;/foreign-keys&gt;&lt;ref-type name="Journal Article"&gt;17&lt;/ref-type&gt;&lt;contributors&gt;&lt;authors&gt;&lt;author&gt;Tringe, S. G.&lt;/author&gt;&lt;author&gt;Hugenholtz, P.&lt;/author&gt;&lt;/authors&gt;&lt;/contributors&gt;&lt;auth-address&gt;[Tringe, Susannah G.; Hugenholtz, Philip] DOE Joint Genome Inst, Walnut Creek, CA 94598 USA.&amp;#xD;Tringe, SG, DOE Joint Genome Inst, 2800 Mitchell Dr, Walnut Creek, CA 94598 USA.&amp;#xD;sgtringe@lbl.gov phugenholtz@lbl.gov&lt;/auth-address&gt;&lt;titles&gt;&lt;title&gt;A renaissance for the pioneering 16S rRNA gene&lt;/title&gt;&lt;secondary-title&gt;Current Opinion in Microbiology&lt;/secondary-title&gt;&lt;alt-title&gt;Curr. Opin. Microbiol.&lt;/alt-title&gt;&lt;/titles&gt;&lt;periodical&gt;&lt;full-title&gt;Current Opinion in Microbiology&lt;/full-title&gt;&lt;/periodical&gt;&lt;pages&gt;442–446&lt;/pages&gt;&lt;volume&gt;11&lt;/volume&gt;&lt;number&gt;5&lt;/number&gt;&lt;keywords&gt;&lt;keyword&gt;MICROBIAL COMMUNITIES&lt;/keyword&gt;&lt;keyword&gt;PSEUDOMONAS-AERUGINOSA&lt;/keyword&gt;&lt;keyword&gt;BACTERIAL DIVERSITY&lt;/keyword&gt;&lt;keyword&gt;GUT&lt;/keyword&gt;&lt;keyword&gt;MICROBES&lt;/keyword&gt;&lt;keyword&gt;BIOSPHERE&lt;/keyword&gt;&lt;keyword&gt;ECOLOGY&lt;/keyword&gt;&lt;keyword&gt;ENVIRONMENT&lt;/keyword&gt;&lt;keyword&gt;EVOLUTION&lt;/keyword&gt;&lt;keyword&gt;DATABASE&lt;/keyword&gt;&lt;keyword&gt;OBESITY&lt;/keyword&gt;&lt;/keywords&gt;&lt;dates&gt;&lt;year&gt;2008&lt;/year&gt;&lt;pub-dates&gt;&lt;date&gt;Oct&lt;/date&gt;&lt;/pub-dates&gt;&lt;/dates&gt;&lt;accession-num&gt;ISI:000261246900011&lt;/accession-num&gt;&lt;urls&gt;&lt;related-urls&gt;&lt;url&gt;&amp;lt;Go to ISI&amp;gt;://000261246900011 &lt;/url&gt;&lt;/related-urls&gt;&lt;/urls&gt;&lt;custom2&gt;Lu!&lt;/custom2&gt;&lt;custom3&gt;Reçu ressource électronique&lt;/custom3&gt;&lt;electronic-resource-num&gt;10.1016/j.mib.2008.09.011&lt;/electronic-resource-num&gt;&lt;/record&gt;&lt;/Cite&gt;&lt;/EndNote&gt;</w:delInstrText>
        </w:r>
        <w:r w:rsidR="0087460E">
          <w:rPr>
            <w:sz w:val="24"/>
            <w:szCs w:val="24"/>
          </w:rPr>
          <w:fldChar w:fldCharType="separate"/>
        </w:r>
        <w:r w:rsidR="0087460E" w:rsidRPr="001917FC">
          <w:rPr>
            <w:noProof/>
            <w:sz w:val="24"/>
            <w:szCs w:val="24"/>
            <w:vertAlign w:val="superscript"/>
          </w:rPr>
          <w:delText>1</w:delText>
        </w:r>
        <w:r w:rsidR="0087460E">
          <w:rPr>
            <w:sz w:val="24"/>
            <w:szCs w:val="24"/>
          </w:rPr>
          <w:fldChar w:fldCharType="end"/>
        </w:r>
        <w:r w:rsidR="00B066C5">
          <w:rPr>
            <w:sz w:val="24"/>
            <w:szCs w:val="24"/>
          </w:rPr>
          <w:fldChar w:fldCharType="end"/>
        </w:r>
      </w:del>
      <w:ins w:id="41" w:author="Etienne Yergeau" w:date="2014-01-24T08:43:00Z">
        <w:r w:rsidR="0029443D">
          <w:rPr>
            <w:sz w:val="24"/>
            <w:szCs w:val="24"/>
          </w:rPr>
          <w:fldChar w:fldCharType="begin"/>
        </w:r>
        <w:r w:rsidR="0029443D">
          <w:rPr>
            <w:sz w:val="24"/>
            <w:szCs w:val="24"/>
          </w:rPr>
          <w:instrText xml:space="preserve"> HYPERLINK \l "_ENREF_3" \o "Tringe, 2008 #1562"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&lt;EndNote&gt;&lt;Cite&gt;&lt;Author&gt;Tringe&lt;/Author&gt;&lt;Year&gt;2008&lt;/Year&gt;&lt;RecNum&gt;1562&lt;/RecNum&gt;&lt;DisplayText&gt;&lt;style face="superscript"&gt;3&lt;/style&gt;&lt;/DisplayText&gt;&lt;record&gt;&lt;rec-number&gt;1562&lt;/rec-number&gt;&lt;foreign-keys&gt;&lt;key app="EN" db-id="s222200a9xtfvce0f5b5r0wefe95d0wz029d" timestamp="0"&gt;1562&lt;/key&gt;&lt;/foreign-keys&gt;&lt;ref-type name="Journal Article"&gt;17&lt;/ref-type&gt;&lt;contributors&gt;&lt;authors&gt;&lt;author&gt;Tringe, S. G.&lt;/author&gt;&lt;author&gt;Hugenholtz, P.&lt;/author&gt;&lt;/authors&gt;&lt;/contributors&gt;&lt;auth-address&gt;[Tringe, Susannah G.; Hugenholtz, Philip] DOE Joint Genome Inst, Walnut Creek, CA 94598 USA.&amp;#xD;Tringe, SG, DOE Joint Genome Inst, 2800 Mitchell Dr, Walnut Creek, CA 94598 USA.&amp;#xD;sgtringe@lbl.gov phugenholtz@lbl.gov&lt;/auth-address&gt;&lt;titles&gt;&lt;title&gt;A renaissance for the pioneering 16S rRNA gene&lt;/title&gt;&lt;secondary-title&gt;Current Opinion in Microbiology&lt;/secondary-title&gt;&lt;alt-title&gt;Curr. Opin. Microbiol.&lt;/alt-title&gt;&lt;/titles&gt;&lt;periodical&gt;&lt;full-title&gt;Current Opinion in Microbiology&lt;/full-title&gt;&lt;/periodical&gt;&lt;pages&gt;442–446&lt;/pages&gt;&lt;volume&gt;11&lt;/volume&gt;&lt;number&gt;5&lt;/number&gt;&lt;keywords&gt;&lt;keyword&gt;MICROBIAL COMMUNITIES&lt;/keyword&gt;&lt;keyword&gt;PSEUDOMONAS-AERUGINOSA&lt;/keyword&gt;&lt;keyword&gt;BACTERIAL DIVERSITY&lt;/keyword&gt;&lt;keyword&gt;GUT&lt;/keyword&gt;&lt;keyword&gt;MICROBES&lt;/keyword&gt;&lt;keyword&gt;BIOSPHERE&lt;/keyword&gt;&lt;keyword&gt;ECOLOGY&lt;/keyword&gt;&lt;keyword&gt;ENVIRONMENT&lt;/keyword&gt;&lt;keyword&gt;EVOLUTION&lt;/keyword&gt;&lt;keyword&gt;DATABASE&lt;/keyword&gt;&lt;keyword&gt;OBESITY&lt;/keyword&gt;&lt;/keywords&gt;&lt;dates&gt;&lt;year&gt;2008&lt;/year&gt;&lt;pub-dates&gt;&lt;date&gt;Oct&lt;/date&gt;&lt;/pub-dates&gt;&lt;/dates&gt;&lt;accession-num&gt;ISI:000261246900011&lt;/accession-num&gt;&lt;urls&gt;&lt;related-urls&gt;&lt;url&gt;&amp;lt;Go to ISI&amp;gt;://000261246900011 &lt;/url&gt;&lt;/related-urls&gt;&lt;/urls&gt;&lt;custom2&gt;Lu!&lt;/custom2&gt;&lt;custom3&gt;Reçu ressource électronique&lt;/custom3&gt;&lt;electronic-resource-num&gt;10.1016/j.mib.2008.09.011&lt;/electronic-resource-num&gt;&lt;/record&gt;&lt;/Cite&gt;&lt;/EndNote&gt;</w:instrText>
        </w:r>
        <w:r w:rsidR="0029443D">
          <w:rPr>
            <w:sz w:val="24"/>
            <w:szCs w:val="24"/>
          </w:rPr>
          <w:fldChar w:fldCharType="separate"/>
        </w:r>
        <w:r w:rsidR="0029443D" w:rsidRPr="00845A2A">
          <w:rPr>
            <w:noProof/>
            <w:sz w:val="24"/>
            <w:szCs w:val="24"/>
            <w:vertAlign w:val="superscript"/>
          </w:rPr>
          <w:t>3</w:t>
        </w:r>
        <w:r w:rsidR="0029443D">
          <w:rPr>
            <w:sz w:val="24"/>
            <w:szCs w:val="24"/>
          </w:rPr>
          <w:fldChar w:fldCharType="end"/>
        </w:r>
        <w:r w:rsidR="0029443D">
          <w:rPr>
            <w:sz w:val="24"/>
            <w:szCs w:val="24"/>
          </w:rPr>
          <w:fldChar w:fldCharType="end"/>
        </w:r>
      </w:ins>
      <w:r w:rsidRPr="006A2306">
        <w:rPr>
          <w:sz w:val="24"/>
          <w:szCs w:val="24"/>
        </w:rPr>
        <w:t xml:space="preserve">. </w:t>
      </w:r>
    </w:p>
    <w:p w14:paraId="679C0D84" w14:textId="77777777" w:rsidR="0010396E" w:rsidRPr="006A2306" w:rsidRDefault="0010396E" w:rsidP="00AA063A">
      <w:pPr>
        <w:pStyle w:val="NoSpacing"/>
        <w:rPr>
          <w:sz w:val="24"/>
          <w:szCs w:val="24"/>
        </w:rPr>
      </w:pPr>
    </w:p>
    <w:p w14:paraId="68BF8114" w14:textId="69F2EFFB" w:rsidR="0010396E" w:rsidRPr="006A2306" w:rsidRDefault="00D95DC8" w:rsidP="00AA063A">
      <w:pPr>
        <w:pStyle w:val="NoSpacing"/>
        <w:rPr>
          <w:sz w:val="24"/>
          <w:szCs w:val="24"/>
        </w:rPr>
      </w:pPr>
      <w:r w:rsidRPr="006A2306">
        <w:rPr>
          <w:sz w:val="24"/>
          <w:szCs w:val="24"/>
        </w:rPr>
        <w:t>Since the a</w:t>
      </w:r>
      <w:r w:rsidR="00643954">
        <w:rPr>
          <w:sz w:val="24"/>
          <w:szCs w:val="24"/>
        </w:rPr>
        <w:t xml:space="preserve">dvent of </w:t>
      </w:r>
      <w:ins w:id="42" w:author="Etienne Yergeau" w:date="2014-01-24T08:43:00Z">
        <w:r w:rsidR="009A17DC">
          <w:rPr>
            <w:sz w:val="24"/>
            <w:szCs w:val="24"/>
          </w:rPr>
          <w:t xml:space="preserve">Roche </w:t>
        </w:r>
      </w:ins>
      <w:r w:rsidR="00643954">
        <w:rPr>
          <w:sz w:val="24"/>
          <w:szCs w:val="24"/>
        </w:rPr>
        <w:t>454 sequencing in 2005</w:t>
      </w:r>
      <w:del w:id="43" w:author="Etienne Yergeau" w:date="2014-01-24T08:43:00Z">
        <w:r w:rsidR="00B066C5">
          <w:fldChar w:fldCharType="begin"/>
        </w:r>
        <w:r w:rsidR="00B066C5">
          <w:delInstrText xml:space="preserve"> HYPERLINK \l "_ENREF_2" \o "Margulies, 2005 #1010" </w:delInstrText>
        </w:r>
        <w:r w:rsidR="00B066C5">
          <w:fldChar w:fldCharType="separate"/>
        </w:r>
        <w:r w:rsidR="0087460E">
          <w:rPr>
            <w:sz w:val="24"/>
            <w:szCs w:val="24"/>
          </w:rPr>
          <w:fldChar w:fldCharType="begin">
            <w:fldData xml:space="preserve">PEVuZE5vdGU+PENpdGU+PEF1dGhvcj5NYXJndWxpZXM8L0F1dGhvcj48WWVhcj4yMDA1PC9ZZWFy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</w:fldData>
          </w:fldChar>
        </w:r>
        <w:r w:rsidR="0087460E">
          <w:rPr>
            <w:sz w:val="24"/>
            <w:szCs w:val="24"/>
          </w:rPr>
          <w:delInstrText xml:space="preserve"> ADDIN EN.CITE </w:delInstrText>
        </w:r>
        <w:r w:rsidR="0087460E">
          <w:rPr>
            <w:sz w:val="24"/>
            <w:szCs w:val="24"/>
          </w:rPr>
          <w:fldChar w:fldCharType="begin">
            <w:fldData xml:space="preserve">PEVuZE5vdGU+PENpdGU+PEF1dGhvcj5NYXJndWxpZXM8L0F1dGhvcj48WWVhcj4yMDA1PC9ZZWFy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</w:fldData>
          </w:fldChar>
        </w:r>
        <w:r w:rsidR="0087460E">
          <w:rPr>
            <w:sz w:val="24"/>
            <w:szCs w:val="24"/>
          </w:rPr>
          <w:delInstrText xml:space="preserve"> ADDIN EN.CITE.DATA </w:delInstrText>
        </w:r>
        <w:r w:rsidR="0087460E">
          <w:rPr>
            <w:sz w:val="24"/>
            <w:szCs w:val="24"/>
          </w:rPr>
        </w:r>
        <w:r w:rsidR="0087460E">
          <w:rPr>
            <w:sz w:val="24"/>
            <w:szCs w:val="24"/>
          </w:rPr>
          <w:fldChar w:fldCharType="end"/>
        </w:r>
        <w:r w:rsidR="0087460E">
          <w:rPr>
            <w:sz w:val="24"/>
            <w:szCs w:val="24"/>
          </w:rPr>
        </w:r>
        <w:r w:rsidR="0087460E">
          <w:rPr>
            <w:sz w:val="24"/>
            <w:szCs w:val="24"/>
          </w:rPr>
          <w:fldChar w:fldCharType="separate"/>
        </w:r>
        <w:r w:rsidR="0087460E" w:rsidRPr="001917FC">
          <w:rPr>
            <w:noProof/>
            <w:sz w:val="24"/>
            <w:szCs w:val="24"/>
            <w:vertAlign w:val="superscript"/>
          </w:rPr>
          <w:delText>2</w:delText>
        </w:r>
        <w:r w:rsidR="0087460E">
          <w:rPr>
            <w:sz w:val="24"/>
            <w:szCs w:val="24"/>
          </w:rPr>
          <w:fldChar w:fldCharType="end"/>
        </w:r>
        <w:r w:rsidR="00B066C5">
          <w:rPr>
            <w:sz w:val="24"/>
            <w:szCs w:val="24"/>
          </w:rPr>
          <w:fldChar w:fldCharType="end"/>
        </w:r>
      </w:del>
      <w:ins w:id="44" w:author="Etienne Yergeau" w:date="2014-01-24T08:43:00Z">
        <w:r w:rsidR="0029443D">
          <w:rPr>
            <w:sz w:val="24"/>
            <w:szCs w:val="24"/>
          </w:rPr>
          <w:fldChar w:fldCharType="begin"/>
        </w:r>
        <w:r w:rsidR="0029443D">
          <w:rPr>
            <w:sz w:val="24"/>
            <w:szCs w:val="24"/>
          </w:rPr>
          <w:instrText xml:space="preserve"> HYPERLINK \l "_ENREF_4" \o "Margulies, 2005 #1010" </w:instrText>
        </w:r>
        <w:r w:rsidR="0029443D">
          <w:rPr>
            <w:sz w:val="24"/>
            <w:szCs w:val="24"/>
          </w:rPr>
        </w:r>
        <w:r w:rsidR="0029443D">
          <w:rPr>
            <w:sz w:val="24"/>
            <w:szCs w:val="24"/>
          </w:rPr>
          <w:fldChar w:fldCharType="separate"/>
        </w:r>
        <w:r w:rsidR="0029443D">
          <w:rPr>
            <w:sz w:val="24"/>
            <w:szCs w:val="24"/>
          </w:rPr>
          <w:fldChar w:fldCharType="begin">
            <w:fldData xml:space="preserve">PEVuZE5vdGU+PENpdGU+PEF1dGhvcj5NYXJndWxpZXM8L0F1dGhvcj48WWVhcj4yMDA1PC9ZZWFy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</w:fldData>
          </w:fldChar>
        </w:r>
        <w:r w:rsidR="0029443D">
          <w:rPr>
            <w:sz w:val="24"/>
            <w:szCs w:val="24"/>
          </w:rPr>
          <w:instrText xml:space="preserve"> ADDIN EN.CITE </w:instrText>
        </w:r>
        <w:r w:rsidR="0029443D">
          <w:rPr>
            <w:sz w:val="24"/>
            <w:szCs w:val="24"/>
          </w:rPr>
          <w:fldChar w:fldCharType="begin">
            <w:fldData xml:space="preserve">PEVuZE5vdGU+PENpdGU+PEF1dGhvcj5NYXJndWxpZXM8L0F1dGhvcj48WWVhcj4yMDA1PC9ZZWFy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</w:fldData>
          </w:fldChar>
        </w:r>
        <w:r w:rsidR="0029443D">
          <w:rPr>
            <w:sz w:val="24"/>
            <w:szCs w:val="24"/>
          </w:rPr>
          <w:instrText xml:space="preserve"> ADDIN EN.CITE.DATA </w:instrText>
        </w:r>
        <w:r w:rsidR="0029443D">
          <w:rPr>
            <w:sz w:val="24"/>
            <w:szCs w:val="24"/>
          </w:rPr>
        </w:r>
        <w:r w:rsidR="0029443D">
          <w:rPr>
            <w:sz w:val="24"/>
            <w:szCs w:val="24"/>
          </w:rPr>
          <w:fldChar w:fldCharType="end"/>
        </w:r>
        <w:r w:rsidR="0029443D">
          <w:rPr>
            <w:sz w:val="24"/>
            <w:szCs w:val="24"/>
          </w:rPr>
        </w:r>
        <w:r w:rsidR="0029443D">
          <w:rPr>
            <w:sz w:val="24"/>
            <w:szCs w:val="24"/>
          </w:rPr>
          <w:fldChar w:fldCharType="separate"/>
        </w:r>
        <w:r w:rsidR="0029443D" w:rsidRPr="00845A2A">
          <w:rPr>
            <w:noProof/>
            <w:sz w:val="24"/>
            <w:szCs w:val="24"/>
            <w:vertAlign w:val="superscript"/>
          </w:rPr>
          <w:t>4</w:t>
        </w:r>
        <w:r w:rsidR="0029443D">
          <w:rPr>
            <w:sz w:val="24"/>
            <w:szCs w:val="24"/>
          </w:rPr>
          <w:fldChar w:fldCharType="end"/>
        </w:r>
        <w:r w:rsidR="0029443D">
          <w:rPr>
            <w:sz w:val="24"/>
            <w:szCs w:val="24"/>
          </w:rPr>
          <w:fldChar w:fldCharType="end"/>
        </w:r>
      </w:ins>
      <w:r w:rsidRPr="006A2306">
        <w:rPr>
          <w:sz w:val="24"/>
          <w:szCs w:val="24"/>
        </w:rPr>
        <w:t xml:space="preserve">, several other next-generation sequencing </w:t>
      </w:r>
      <w:r w:rsidR="00643954">
        <w:rPr>
          <w:sz w:val="24"/>
          <w:szCs w:val="24"/>
        </w:rPr>
        <w:t>technologies</w:t>
      </w:r>
      <w:r w:rsidRPr="006A2306">
        <w:rPr>
          <w:sz w:val="24"/>
          <w:szCs w:val="24"/>
        </w:rPr>
        <w:t xml:space="preserve"> have appeared on the market</w:t>
      </w:r>
      <w:r w:rsidR="00A74561" w:rsidRPr="006A2306">
        <w:rPr>
          <w:sz w:val="24"/>
          <w:szCs w:val="24"/>
        </w:rPr>
        <w:t xml:space="preserve"> (e.g. </w:t>
      </w:r>
      <w:proofErr w:type="spellStart"/>
      <w:r w:rsidR="00A74561" w:rsidRPr="006A2306">
        <w:rPr>
          <w:sz w:val="24"/>
          <w:szCs w:val="24"/>
        </w:rPr>
        <w:t>Illumina</w:t>
      </w:r>
      <w:proofErr w:type="spellEnd"/>
      <w:r w:rsidR="00A74561" w:rsidRPr="006A2306">
        <w:rPr>
          <w:sz w:val="24"/>
          <w:szCs w:val="24"/>
        </w:rPr>
        <w:t xml:space="preserve">, Solid, </w:t>
      </w:r>
      <w:proofErr w:type="spellStart"/>
      <w:proofErr w:type="gramStart"/>
      <w:r w:rsidR="00A74561" w:rsidRPr="006A2306">
        <w:rPr>
          <w:sz w:val="24"/>
          <w:szCs w:val="24"/>
        </w:rPr>
        <w:t>PacBio</w:t>
      </w:r>
      <w:proofErr w:type="spellEnd"/>
      <w:proofErr w:type="gramEnd"/>
      <w:r w:rsidR="00A74561" w:rsidRPr="006A2306">
        <w:rPr>
          <w:sz w:val="24"/>
          <w:szCs w:val="24"/>
        </w:rPr>
        <w:t>)</w:t>
      </w:r>
      <w:r w:rsidR="00643954">
        <w:rPr>
          <w:sz w:val="24"/>
          <w:szCs w:val="24"/>
        </w:rPr>
        <w:t>. M</w:t>
      </w:r>
      <w:r w:rsidR="007C6489">
        <w:rPr>
          <w:sz w:val="24"/>
          <w:szCs w:val="24"/>
        </w:rPr>
        <w:t>ore recently</w:t>
      </w:r>
      <w:r w:rsidR="00643954">
        <w:rPr>
          <w:sz w:val="24"/>
          <w:szCs w:val="24"/>
        </w:rPr>
        <w:t>,</w:t>
      </w:r>
      <w:r w:rsidR="007C6489">
        <w:rPr>
          <w:sz w:val="24"/>
          <w:szCs w:val="24"/>
        </w:rPr>
        <w:t xml:space="preserve"> </w:t>
      </w:r>
      <w:r w:rsidR="00643954">
        <w:rPr>
          <w:sz w:val="24"/>
          <w:szCs w:val="24"/>
        </w:rPr>
        <w:t xml:space="preserve">the introduction of </w:t>
      </w:r>
      <w:r w:rsidR="007C6489">
        <w:rPr>
          <w:sz w:val="24"/>
          <w:szCs w:val="24"/>
        </w:rPr>
        <w:t>bench-top sequencers</w:t>
      </w:r>
      <w:r w:rsidR="00643954">
        <w:rPr>
          <w:sz w:val="24"/>
          <w:szCs w:val="24"/>
        </w:rPr>
        <w:t xml:space="preserve"> </w:t>
      </w:r>
      <w:r w:rsidR="007C6489">
        <w:rPr>
          <w:sz w:val="24"/>
          <w:szCs w:val="24"/>
        </w:rPr>
        <w:t>br</w:t>
      </w:r>
      <w:r w:rsidR="00643954">
        <w:rPr>
          <w:sz w:val="24"/>
          <w:szCs w:val="24"/>
        </w:rPr>
        <w:t>ought</w:t>
      </w:r>
      <w:r w:rsidR="007C6489">
        <w:rPr>
          <w:sz w:val="24"/>
          <w:szCs w:val="24"/>
        </w:rPr>
        <w:t xml:space="preserve"> to small labs </w:t>
      </w:r>
      <w:r w:rsidR="00F01FF9">
        <w:rPr>
          <w:sz w:val="24"/>
          <w:szCs w:val="24"/>
        </w:rPr>
        <w:t xml:space="preserve">the </w:t>
      </w:r>
      <w:r w:rsidR="007C6489">
        <w:rPr>
          <w:sz w:val="24"/>
          <w:szCs w:val="24"/>
        </w:rPr>
        <w:t xml:space="preserve">sequencing capacity once exclusive to </w:t>
      </w:r>
      <w:r w:rsidR="00F01FF9">
        <w:rPr>
          <w:sz w:val="24"/>
          <w:szCs w:val="24"/>
        </w:rPr>
        <w:t xml:space="preserve">large </w:t>
      </w:r>
      <w:r w:rsidR="007C6489">
        <w:rPr>
          <w:sz w:val="24"/>
          <w:szCs w:val="24"/>
        </w:rPr>
        <w:t xml:space="preserve">sequencing centers. </w:t>
      </w:r>
      <w:del w:id="45" w:author="Etienne Yergeau" w:date="2014-01-24T08:43:00Z">
        <w:r w:rsidR="00903555">
          <w:rPr>
            <w:sz w:val="24"/>
            <w:szCs w:val="24"/>
          </w:rPr>
          <w:delText>Four</w:delText>
        </w:r>
      </w:del>
      <w:ins w:id="46" w:author="Etienne Yergeau" w:date="2014-01-24T08:43:00Z">
        <w:r w:rsidR="00903555">
          <w:rPr>
            <w:sz w:val="24"/>
            <w:szCs w:val="24"/>
          </w:rPr>
          <w:t>F</w:t>
        </w:r>
        <w:r w:rsidR="0042515D">
          <w:rPr>
            <w:sz w:val="24"/>
            <w:szCs w:val="24"/>
          </w:rPr>
          <w:t>ive</w:t>
        </w:r>
      </w:ins>
      <w:r w:rsidR="007C6489">
        <w:rPr>
          <w:sz w:val="24"/>
          <w:szCs w:val="24"/>
        </w:rPr>
        <w:t xml:space="preserve"> </w:t>
      </w:r>
      <w:proofErr w:type="spellStart"/>
      <w:r w:rsidR="007D1280">
        <w:rPr>
          <w:sz w:val="24"/>
          <w:szCs w:val="24"/>
        </w:rPr>
        <w:t>benchtop</w:t>
      </w:r>
      <w:proofErr w:type="spellEnd"/>
      <w:r w:rsidR="007D1280">
        <w:rPr>
          <w:sz w:val="24"/>
          <w:szCs w:val="24"/>
        </w:rPr>
        <w:t xml:space="preserve"> </w:t>
      </w:r>
      <w:r w:rsidR="007C6489">
        <w:rPr>
          <w:sz w:val="24"/>
          <w:szCs w:val="24"/>
        </w:rPr>
        <w:t>machines are currently available: the 454 GS Junior, the Ion Torrent Personal Genome Machine</w:t>
      </w:r>
      <w:del w:id="47" w:author="Etienne Yergeau" w:date="2014-01-24T08:43:00Z">
        <w:r w:rsidR="00903555">
          <w:rPr>
            <w:sz w:val="24"/>
            <w:szCs w:val="24"/>
          </w:rPr>
          <w:delText>, the Ion</w:delText>
        </w:r>
      </w:del>
      <w:ins w:id="48" w:author="Etienne Yergeau" w:date="2014-01-24T08:43:00Z">
        <w:r w:rsidR="009A17DC">
          <w:rPr>
            <w:sz w:val="24"/>
            <w:szCs w:val="24"/>
          </w:rPr>
          <w:t xml:space="preserve"> (PGM)</w:t>
        </w:r>
        <w:r w:rsidR="0042515D">
          <w:rPr>
            <w:sz w:val="24"/>
            <w:szCs w:val="24"/>
          </w:rPr>
          <w:t xml:space="preserve"> and</w:t>
        </w:r>
      </w:ins>
      <w:r w:rsidR="0042515D">
        <w:rPr>
          <w:sz w:val="24"/>
          <w:szCs w:val="24"/>
        </w:rPr>
        <w:t xml:space="preserve"> </w:t>
      </w:r>
      <w:r w:rsidR="00903555">
        <w:rPr>
          <w:sz w:val="24"/>
          <w:szCs w:val="24"/>
        </w:rPr>
        <w:t>Proton</w:t>
      </w:r>
      <w:del w:id="49" w:author="Etienne Yergeau" w:date="2014-01-24T08:43:00Z">
        <w:r w:rsidR="00903555">
          <w:rPr>
            <w:sz w:val="24"/>
            <w:szCs w:val="24"/>
          </w:rPr>
          <w:delText xml:space="preserve"> Sequencer</w:delText>
        </w:r>
      </w:del>
      <w:ins w:id="50" w:author="Etienne Yergeau" w:date="2014-01-24T08:43:00Z">
        <w:r w:rsidR="0042515D">
          <w:rPr>
            <w:sz w:val="24"/>
            <w:szCs w:val="24"/>
          </w:rPr>
          <w:t>,</w:t>
        </w:r>
      </w:ins>
      <w:r w:rsidR="00903555">
        <w:rPr>
          <w:sz w:val="24"/>
          <w:szCs w:val="24"/>
        </w:rPr>
        <w:t xml:space="preserve"> </w:t>
      </w:r>
      <w:r w:rsidR="00990B5E">
        <w:rPr>
          <w:sz w:val="24"/>
          <w:szCs w:val="24"/>
        </w:rPr>
        <w:t xml:space="preserve">and the </w:t>
      </w:r>
      <w:proofErr w:type="spellStart"/>
      <w:r w:rsidR="00990B5E">
        <w:rPr>
          <w:sz w:val="24"/>
          <w:szCs w:val="24"/>
        </w:rPr>
        <w:t>Illumina</w:t>
      </w:r>
      <w:proofErr w:type="spellEnd"/>
      <w:r w:rsidR="00990B5E">
        <w:rPr>
          <w:sz w:val="24"/>
          <w:szCs w:val="24"/>
        </w:rPr>
        <w:t xml:space="preserve"> </w:t>
      </w:r>
      <w:proofErr w:type="spellStart"/>
      <w:r w:rsidR="00990B5E">
        <w:rPr>
          <w:sz w:val="24"/>
          <w:szCs w:val="24"/>
        </w:rPr>
        <w:t>MiSeq</w:t>
      </w:r>
      <w:proofErr w:type="spellEnd"/>
      <w:del w:id="51" w:author="Etienne Yergeau" w:date="2014-01-24T08:43:00Z">
        <w:r w:rsidR="00990B5E">
          <w:rPr>
            <w:sz w:val="24"/>
            <w:szCs w:val="24"/>
          </w:rPr>
          <w:delText>.</w:delText>
        </w:r>
      </w:del>
      <w:ins w:id="52" w:author="Etienne Yergeau" w:date="2014-01-24T08:43:00Z">
        <w:r w:rsidR="0042515D">
          <w:rPr>
            <w:sz w:val="24"/>
            <w:szCs w:val="24"/>
          </w:rPr>
          <w:t xml:space="preserve"> and </w:t>
        </w:r>
        <w:proofErr w:type="spellStart"/>
        <w:r w:rsidR="0042515D">
          <w:rPr>
            <w:sz w:val="24"/>
            <w:szCs w:val="24"/>
          </w:rPr>
          <w:t>NextSeq</w:t>
        </w:r>
        <w:proofErr w:type="spellEnd"/>
        <w:r w:rsidR="0042515D">
          <w:rPr>
            <w:sz w:val="24"/>
            <w:szCs w:val="24"/>
          </w:rPr>
          <w:t xml:space="preserve"> 500</w:t>
        </w:r>
        <w:r w:rsidR="00990B5E">
          <w:rPr>
            <w:sz w:val="24"/>
            <w:szCs w:val="24"/>
          </w:rPr>
          <w:t>.</w:t>
        </w:r>
      </w:ins>
      <w:r w:rsidR="00990B5E">
        <w:rPr>
          <w:sz w:val="24"/>
          <w:szCs w:val="24"/>
        </w:rPr>
        <w:t xml:space="preserve"> </w:t>
      </w:r>
      <w:r w:rsidR="004A7D89" w:rsidRPr="006A2306">
        <w:rPr>
          <w:sz w:val="24"/>
          <w:szCs w:val="24"/>
        </w:rPr>
        <w:t xml:space="preserve">While </w:t>
      </w:r>
      <w:r w:rsidR="00990B5E">
        <w:rPr>
          <w:sz w:val="24"/>
          <w:szCs w:val="24"/>
        </w:rPr>
        <w:t xml:space="preserve">all these sequencers </w:t>
      </w:r>
      <w:r w:rsidR="004A7D89" w:rsidRPr="006A2306">
        <w:rPr>
          <w:sz w:val="24"/>
          <w:szCs w:val="24"/>
        </w:rPr>
        <w:t>offer less reads per run</w:t>
      </w:r>
      <w:r w:rsidR="00A74561" w:rsidRPr="006A2306">
        <w:rPr>
          <w:sz w:val="24"/>
          <w:szCs w:val="24"/>
        </w:rPr>
        <w:t xml:space="preserve"> and</w:t>
      </w:r>
      <w:r w:rsidR="004A7D89" w:rsidRPr="006A2306">
        <w:rPr>
          <w:sz w:val="24"/>
          <w:szCs w:val="24"/>
        </w:rPr>
        <w:t xml:space="preserve"> </w:t>
      </w:r>
      <w:del w:id="53" w:author="Etienne Yergeau" w:date="2014-01-24T08:43:00Z">
        <w:r w:rsidR="004A7D89" w:rsidRPr="006A2306">
          <w:rPr>
            <w:sz w:val="24"/>
            <w:szCs w:val="24"/>
          </w:rPr>
          <w:delText>less bp</w:delText>
        </w:r>
      </w:del>
      <w:ins w:id="54" w:author="Etienne Yergeau" w:date="2014-01-24T08:43:00Z">
        <w:r w:rsidR="00707B10">
          <w:rPr>
            <w:sz w:val="24"/>
            <w:szCs w:val="24"/>
          </w:rPr>
          <w:t>fewer</w:t>
        </w:r>
        <w:r w:rsidR="004A7D89" w:rsidRPr="006A2306">
          <w:rPr>
            <w:sz w:val="24"/>
            <w:szCs w:val="24"/>
          </w:rPr>
          <w:t xml:space="preserve"> b</w:t>
        </w:r>
        <w:r w:rsidR="00707B10">
          <w:rPr>
            <w:sz w:val="24"/>
            <w:szCs w:val="24"/>
          </w:rPr>
          <w:t>ases</w:t>
        </w:r>
      </w:ins>
      <w:r w:rsidR="004A7D89" w:rsidRPr="006A2306">
        <w:rPr>
          <w:sz w:val="24"/>
          <w:szCs w:val="24"/>
        </w:rPr>
        <w:t xml:space="preserve"> per</w:t>
      </w:r>
      <w:r w:rsidR="00B034C9" w:rsidRPr="006A2306">
        <w:rPr>
          <w:sz w:val="24"/>
          <w:szCs w:val="24"/>
        </w:rPr>
        <w:t xml:space="preserve"> dollar than </w:t>
      </w:r>
      <w:r w:rsidR="00A74561" w:rsidRPr="006A2306">
        <w:rPr>
          <w:sz w:val="24"/>
          <w:szCs w:val="24"/>
        </w:rPr>
        <w:t xml:space="preserve">most </w:t>
      </w:r>
      <w:r w:rsidR="00B034C9" w:rsidRPr="006A2306">
        <w:rPr>
          <w:sz w:val="24"/>
          <w:szCs w:val="24"/>
        </w:rPr>
        <w:t>full-scale sequencers</w:t>
      </w:r>
      <w:r w:rsidR="00A74561" w:rsidRPr="006A2306">
        <w:rPr>
          <w:sz w:val="24"/>
          <w:szCs w:val="24"/>
        </w:rPr>
        <w:t xml:space="preserve"> </w:t>
      </w:r>
      <w:r w:rsidR="00990B5E">
        <w:rPr>
          <w:sz w:val="24"/>
          <w:szCs w:val="24"/>
        </w:rPr>
        <w:t xml:space="preserve">they are </w:t>
      </w:r>
      <w:r w:rsidR="00A74561" w:rsidRPr="006A2306">
        <w:rPr>
          <w:sz w:val="24"/>
          <w:szCs w:val="24"/>
        </w:rPr>
        <w:t xml:space="preserve">more flexible, rapid and </w:t>
      </w:r>
      <w:r w:rsidR="00990B5E">
        <w:rPr>
          <w:sz w:val="24"/>
          <w:szCs w:val="24"/>
        </w:rPr>
        <w:t>their</w:t>
      </w:r>
      <w:r w:rsidR="00A74561" w:rsidRPr="006A2306">
        <w:rPr>
          <w:sz w:val="24"/>
          <w:szCs w:val="24"/>
        </w:rPr>
        <w:t xml:space="preserve"> </w:t>
      </w:r>
      <w:r w:rsidR="00DB1E5C">
        <w:rPr>
          <w:sz w:val="24"/>
          <w:szCs w:val="24"/>
        </w:rPr>
        <w:t xml:space="preserve">low </w:t>
      </w:r>
      <w:r w:rsidR="00A74561" w:rsidRPr="006A2306">
        <w:rPr>
          <w:sz w:val="24"/>
          <w:szCs w:val="24"/>
        </w:rPr>
        <w:t xml:space="preserve">acquisition </w:t>
      </w:r>
      <w:r w:rsidR="00C5052C" w:rsidRPr="006A2306">
        <w:rPr>
          <w:sz w:val="24"/>
          <w:szCs w:val="24"/>
        </w:rPr>
        <w:t xml:space="preserve">and run </w:t>
      </w:r>
      <w:r w:rsidR="00A74561" w:rsidRPr="006A2306">
        <w:rPr>
          <w:sz w:val="24"/>
          <w:szCs w:val="24"/>
        </w:rPr>
        <w:t>cost</w:t>
      </w:r>
      <w:r w:rsidR="00DB1E5C">
        <w:rPr>
          <w:sz w:val="24"/>
          <w:szCs w:val="24"/>
        </w:rPr>
        <w:t>s</w:t>
      </w:r>
      <w:r w:rsidR="00A74561" w:rsidRPr="006A2306">
        <w:rPr>
          <w:sz w:val="24"/>
          <w:szCs w:val="24"/>
        </w:rPr>
        <w:t xml:space="preserve"> makes </w:t>
      </w:r>
      <w:r w:rsidR="00990B5E">
        <w:rPr>
          <w:sz w:val="24"/>
          <w:szCs w:val="24"/>
        </w:rPr>
        <w:t>them</w:t>
      </w:r>
      <w:r w:rsidR="00A74561" w:rsidRPr="006A2306">
        <w:rPr>
          <w:sz w:val="24"/>
          <w:szCs w:val="24"/>
        </w:rPr>
        <w:t xml:space="preserve"> affordable for small academic laboratories</w:t>
      </w:r>
      <w:r w:rsidR="00643954">
        <w:rPr>
          <w:sz w:val="24"/>
          <w:szCs w:val="24"/>
        </w:rPr>
        <w:t xml:space="preserve">. </w:t>
      </w:r>
      <w:proofErr w:type="spellStart"/>
      <w:r w:rsidR="00B43EBB">
        <w:rPr>
          <w:sz w:val="24"/>
          <w:szCs w:val="24"/>
        </w:rPr>
        <w:t>Benchtop</w:t>
      </w:r>
      <w:proofErr w:type="spellEnd"/>
      <w:r w:rsidR="00B43EBB">
        <w:rPr>
          <w:sz w:val="24"/>
          <w:szCs w:val="24"/>
        </w:rPr>
        <w:t xml:space="preserve"> sequencers</w:t>
      </w:r>
      <w:r w:rsidR="00990B5E">
        <w:rPr>
          <w:sz w:val="24"/>
          <w:szCs w:val="24"/>
        </w:rPr>
        <w:t xml:space="preserve"> </w:t>
      </w:r>
      <w:r w:rsidR="00B43EBB">
        <w:rPr>
          <w:sz w:val="24"/>
          <w:szCs w:val="24"/>
        </w:rPr>
        <w:t>are</w:t>
      </w:r>
      <w:r w:rsidR="00990B5E">
        <w:rPr>
          <w:sz w:val="24"/>
          <w:szCs w:val="24"/>
        </w:rPr>
        <w:t xml:space="preserve"> particularly well suited for </w:t>
      </w:r>
      <w:proofErr w:type="spellStart"/>
      <w:ins w:id="55" w:author="Etienne Yergeau" w:date="2014-01-24T08:43:00Z">
        <w:r w:rsidR="00EB6AF1">
          <w:rPr>
            <w:sz w:val="24"/>
            <w:szCs w:val="24"/>
          </w:rPr>
          <w:t>amplicon</w:t>
        </w:r>
        <w:proofErr w:type="spellEnd"/>
        <w:r w:rsidR="00EB6AF1">
          <w:rPr>
            <w:sz w:val="24"/>
            <w:szCs w:val="24"/>
          </w:rPr>
          <w:t xml:space="preserve">, small genome and low-complexity </w:t>
        </w:r>
        <w:proofErr w:type="spellStart"/>
        <w:r w:rsidR="00EB6AF1">
          <w:rPr>
            <w:sz w:val="24"/>
            <w:szCs w:val="24"/>
          </w:rPr>
          <w:t>metagenome</w:t>
        </w:r>
        <w:proofErr w:type="spellEnd"/>
        <w:r w:rsidR="00EB6AF1">
          <w:rPr>
            <w:sz w:val="24"/>
            <w:szCs w:val="24"/>
          </w:rPr>
          <w:t xml:space="preserve"> sequencing in </w:t>
        </w:r>
      </w:ins>
      <w:r w:rsidR="00990B5E">
        <w:rPr>
          <w:sz w:val="24"/>
          <w:szCs w:val="24"/>
        </w:rPr>
        <w:t xml:space="preserve">environmental microbiology studies, because </w:t>
      </w:r>
      <w:r w:rsidR="00F01FF9">
        <w:rPr>
          <w:sz w:val="24"/>
          <w:szCs w:val="24"/>
        </w:rPr>
        <w:t xml:space="preserve">this type of studies generally does not require an extreme depth of </w:t>
      </w:r>
      <w:r w:rsidR="00990B5E">
        <w:rPr>
          <w:sz w:val="24"/>
          <w:szCs w:val="24"/>
        </w:rPr>
        <w:t xml:space="preserve">sequencing. </w:t>
      </w:r>
      <w:r w:rsidR="00E50A00" w:rsidRPr="006A2306">
        <w:rPr>
          <w:sz w:val="24"/>
          <w:szCs w:val="24"/>
        </w:rPr>
        <w:t xml:space="preserve">For </w:t>
      </w:r>
      <w:r w:rsidR="00990B5E">
        <w:rPr>
          <w:sz w:val="24"/>
          <w:szCs w:val="24"/>
        </w:rPr>
        <w:t xml:space="preserve">example, </w:t>
      </w:r>
      <w:r w:rsidR="00E50A00" w:rsidRPr="006A2306">
        <w:rPr>
          <w:sz w:val="24"/>
          <w:szCs w:val="24"/>
        </w:rPr>
        <w:t xml:space="preserve">it is generally agreed that </w:t>
      </w:r>
      <w:r w:rsidR="00F01FF9">
        <w:rPr>
          <w:sz w:val="24"/>
          <w:szCs w:val="24"/>
        </w:rPr>
        <w:t xml:space="preserve">for </w:t>
      </w:r>
      <w:r w:rsidR="00F01FF9" w:rsidRPr="006A2306">
        <w:rPr>
          <w:sz w:val="24"/>
          <w:szCs w:val="24"/>
        </w:rPr>
        <w:t xml:space="preserve">16S </w:t>
      </w:r>
      <w:proofErr w:type="spellStart"/>
      <w:r w:rsidR="00F01FF9" w:rsidRPr="006A2306">
        <w:rPr>
          <w:sz w:val="24"/>
          <w:szCs w:val="24"/>
        </w:rPr>
        <w:t>rRNA</w:t>
      </w:r>
      <w:proofErr w:type="spellEnd"/>
      <w:r w:rsidR="00F01FF9" w:rsidRPr="006A2306">
        <w:rPr>
          <w:sz w:val="24"/>
          <w:szCs w:val="24"/>
        </w:rPr>
        <w:t xml:space="preserve"> gene sequencing studies </w:t>
      </w:r>
      <w:r w:rsidR="00E50A00" w:rsidRPr="006A2306">
        <w:rPr>
          <w:sz w:val="24"/>
          <w:szCs w:val="24"/>
        </w:rPr>
        <w:t xml:space="preserve">the number of reads per sample is not </w:t>
      </w:r>
      <w:r w:rsidR="00F01FF9">
        <w:rPr>
          <w:sz w:val="24"/>
          <w:szCs w:val="24"/>
        </w:rPr>
        <w:t>paramount</w:t>
      </w:r>
      <w:r w:rsidR="00E50A00" w:rsidRPr="006A2306">
        <w:rPr>
          <w:sz w:val="24"/>
          <w:szCs w:val="24"/>
        </w:rPr>
        <w:t>, as ~1,000 reads can generate the same patterns as multi-mil</w:t>
      </w:r>
      <w:r w:rsidR="00990B5E">
        <w:rPr>
          <w:sz w:val="24"/>
          <w:szCs w:val="24"/>
        </w:rPr>
        <w:t>l</w:t>
      </w:r>
      <w:r w:rsidR="00E50A00" w:rsidRPr="006A2306">
        <w:rPr>
          <w:sz w:val="24"/>
          <w:szCs w:val="24"/>
        </w:rPr>
        <w:t>ion reads datasets</w:t>
      </w:r>
      <w:del w:id="56" w:author="Etienne Yergeau" w:date="2014-01-24T08:43:00Z">
        <w:r w:rsidR="00B066C5">
          <w:fldChar w:fldCharType="begin"/>
        </w:r>
        <w:r w:rsidR="00B066C5">
          <w:delInstrText xml:space="preserve"> HYPERLINK \l "_ENREF_3" \o "Kuczynski, 2010 #2089" </w:delInstrText>
        </w:r>
        <w:r w:rsidR="00B066C5">
          <w:fldChar w:fldCharType="separate"/>
        </w:r>
        <w:r w:rsidR="0087460E">
          <w:rPr>
            <w:sz w:val="24"/>
            <w:szCs w:val="24"/>
          </w:rPr>
          <w:fldChar w:fldCharType="begin">
            <w:fldData xml:space="preserve">PEVuZE5vdGU+PENpdGU+PEF1dGhvcj5LdWN6eW5za2k8L0F1dGhvcj48WWVhcj4yMDEwPC9ZZWFy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=
</w:fldData>
          </w:fldChar>
        </w:r>
        <w:r w:rsidR="0087460E">
          <w:rPr>
            <w:sz w:val="24"/>
            <w:szCs w:val="24"/>
          </w:rPr>
          <w:delInstrText xml:space="preserve"> ADDIN EN.CITE </w:delInstrText>
        </w:r>
        <w:r w:rsidR="0087460E">
          <w:rPr>
            <w:sz w:val="24"/>
            <w:szCs w:val="24"/>
          </w:rPr>
          <w:fldChar w:fldCharType="begin">
            <w:fldData xml:space="preserve">PEVuZE5vdGU+PENpdGU+PEF1dGhvcj5LdWN6eW5za2k8L0F1dGhvcj48WWVhcj4yMDEwPC9ZZWFy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=
</w:fldData>
          </w:fldChar>
        </w:r>
        <w:r w:rsidR="0087460E">
          <w:rPr>
            <w:sz w:val="24"/>
            <w:szCs w:val="24"/>
          </w:rPr>
          <w:delInstrText xml:space="preserve"> ADDIN EN.CITE.DATA </w:delInstrText>
        </w:r>
        <w:r w:rsidR="0087460E">
          <w:rPr>
            <w:sz w:val="24"/>
            <w:szCs w:val="24"/>
          </w:rPr>
        </w:r>
        <w:r w:rsidR="0087460E">
          <w:rPr>
            <w:sz w:val="24"/>
            <w:szCs w:val="24"/>
          </w:rPr>
          <w:fldChar w:fldCharType="end"/>
        </w:r>
        <w:r w:rsidR="0087460E">
          <w:rPr>
            <w:sz w:val="24"/>
            <w:szCs w:val="24"/>
          </w:rPr>
        </w:r>
        <w:r w:rsidR="0087460E">
          <w:rPr>
            <w:sz w:val="24"/>
            <w:szCs w:val="24"/>
          </w:rPr>
          <w:fldChar w:fldCharType="separate"/>
        </w:r>
        <w:r w:rsidR="0087460E" w:rsidRPr="001917FC">
          <w:rPr>
            <w:noProof/>
            <w:sz w:val="24"/>
            <w:szCs w:val="24"/>
            <w:vertAlign w:val="superscript"/>
          </w:rPr>
          <w:delText>3</w:delText>
        </w:r>
        <w:r w:rsidR="0087460E">
          <w:rPr>
            <w:sz w:val="24"/>
            <w:szCs w:val="24"/>
          </w:rPr>
          <w:fldChar w:fldCharType="end"/>
        </w:r>
        <w:r w:rsidR="00B066C5">
          <w:rPr>
            <w:sz w:val="24"/>
            <w:szCs w:val="24"/>
          </w:rPr>
          <w:fldChar w:fldCharType="end"/>
        </w:r>
        <w:r w:rsidR="00E50A00" w:rsidRPr="006A2306">
          <w:rPr>
            <w:sz w:val="24"/>
            <w:szCs w:val="24"/>
          </w:rPr>
          <w:delText>.</w:delText>
        </w:r>
      </w:del>
      <w:ins w:id="57" w:author="Etienne Yergeau" w:date="2014-01-24T08:43:00Z">
        <w:r w:rsidR="0029443D">
          <w:rPr>
            <w:sz w:val="24"/>
            <w:szCs w:val="24"/>
          </w:rPr>
          <w:fldChar w:fldCharType="begin"/>
        </w:r>
        <w:r w:rsidR="0029443D">
          <w:rPr>
            <w:sz w:val="24"/>
            <w:szCs w:val="24"/>
          </w:rPr>
          <w:instrText xml:space="preserve"> HYPERLINK \l "_ENREF_5" \o "Kuczynski, 2010 #2089" </w:instrText>
        </w:r>
        <w:r w:rsidR="0029443D">
          <w:rPr>
            <w:sz w:val="24"/>
            <w:szCs w:val="24"/>
          </w:rPr>
        </w:r>
        <w:r w:rsidR="0029443D">
          <w:rPr>
            <w:sz w:val="24"/>
            <w:szCs w:val="24"/>
          </w:rPr>
          <w:fldChar w:fldCharType="separate"/>
        </w:r>
        <w:r w:rsidR="0029443D">
          <w:rPr>
            <w:sz w:val="24"/>
            <w:szCs w:val="24"/>
          </w:rPr>
          <w:fldChar w:fldCharType="begin">
            <w:fldData xml:space="preserve">PEVuZE5vdGU+PENpdGU+PEF1dGhvcj5LdWN6eW5za2k8L0F1dGhvcj48WWVhcj4yMDEwPC9ZZWFy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</w:fldData>
          </w:fldChar>
        </w:r>
        <w:r w:rsidR="0029443D">
          <w:rPr>
            <w:sz w:val="24"/>
            <w:szCs w:val="24"/>
          </w:rPr>
          <w:instrText xml:space="preserve"> ADDIN EN.CITE </w:instrText>
        </w:r>
        <w:r w:rsidR="0029443D">
          <w:rPr>
            <w:sz w:val="24"/>
            <w:szCs w:val="24"/>
          </w:rPr>
          <w:fldChar w:fldCharType="begin">
            <w:fldData xml:space="preserve">PEVuZE5vdGU+PENpdGU+PEF1dGhvcj5LdWN6eW5za2k8L0F1dGhvcj48WWVhcj4yMDEwPC9ZZWFy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</w:fldData>
          </w:fldChar>
        </w:r>
        <w:r w:rsidR="0029443D">
          <w:rPr>
            <w:sz w:val="24"/>
            <w:szCs w:val="24"/>
          </w:rPr>
          <w:instrText xml:space="preserve"> ADDIN EN.CITE.DATA </w:instrText>
        </w:r>
        <w:r w:rsidR="0029443D">
          <w:rPr>
            <w:sz w:val="24"/>
            <w:szCs w:val="24"/>
          </w:rPr>
        </w:r>
        <w:r w:rsidR="0029443D">
          <w:rPr>
            <w:sz w:val="24"/>
            <w:szCs w:val="24"/>
          </w:rPr>
          <w:fldChar w:fldCharType="end"/>
        </w:r>
        <w:r w:rsidR="0029443D">
          <w:rPr>
            <w:sz w:val="24"/>
            <w:szCs w:val="24"/>
          </w:rPr>
        </w:r>
        <w:r w:rsidR="0029443D">
          <w:rPr>
            <w:sz w:val="24"/>
            <w:szCs w:val="24"/>
          </w:rPr>
          <w:fldChar w:fldCharType="separate"/>
        </w:r>
        <w:r w:rsidR="0029443D" w:rsidRPr="00845A2A">
          <w:rPr>
            <w:noProof/>
            <w:sz w:val="24"/>
            <w:szCs w:val="24"/>
            <w:vertAlign w:val="superscript"/>
          </w:rPr>
          <w:t>5</w:t>
        </w:r>
        <w:r w:rsidR="0029443D">
          <w:rPr>
            <w:sz w:val="24"/>
            <w:szCs w:val="24"/>
          </w:rPr>
          <w:fldChar w:fldCharType="end"/>
        </w:r>
        <w:r w:rsidR="0029443D">
          <w:rPr>
            <w:sz w:val="24"/>
            <w:szCs w:val="24"/>
          </w:rPr>
          <w:fldChar w:fldCharType="end"/>
        </w:r>
        <w:r w:rsidR="00E50A00" w:rsidRPr="006A2306">
          <w:rPr>
            <w:sz w:val="24"/>
            <w:szCs w:val="24"/>
          </w:rPr>
          <w:t>.</w:t>
        </w:r>
      </w:ins>
      <w:r w:rsidR="00E50A00" w:rsidRPr="006A2306">
        <w:rPr>
          <w:sz w:val="24"/>
          <w:szCs w:val="24"/>
        </w:rPr>
        <w:t xml:space="preserve"> </w:t>
      </w:r>
      <w:proofErr w:type="gramStart"/>
      <w:r w:rsidR="00E50A00" w:rsidRPr="006A2306">
        <w:rPr>
          <w:sz w:val="24"/>
          <w:szCs w:val="24"/>
        </w:rPr>
        <w:t xml:space="preserve">Having said that, </w:t>
      </w:r>
      <w:proofErr w:type="spellStart"/>
      <w:r w:rsidR="00B43EBB">
        <w:rPr>
          <w:sz w:val="24"/>
          <w:szCs w:val="24"/>
        </w:rPr>
        <w:t>benchtop</w:t>
      </w:r>
      <w:proofErr w:type="spellEnd"/>
      <w:r w:rsidR="00B43EBB">
        <w:rPr>
          <w:sz w:val="24"/>
          <w:szCs w:val="24"/>
        </w:rPr>
        <w:t xml:space="preserve"> next-generation sequencers </w:t>
      </w:r>
      <w:r w:rsidR="00C5052C" w:rsidRPr="006A2306">
        <w:rPr>
          <w:sz w:val="24"/>
          <w:szCs w:val="24"/>
        </w:rPr>
        <w:t xml:space="preserve">still generate large amounts of sequence data, with maximal yields </w:t>
      </w:r>
      <w:del w:id="58" w:author="Etienne Yergeau" w:date="2014-01-24T08:43:00Z">
        <w:r w:rsidR="00E50A00" w:rsidRPr="006A2306">
          <w:rPr>
            <w:sz w:val="24"/>
            <w:szCs w:val="24"/>
          </w:rPr>
          <w:delText xml:space="preserve">anywhere </w:delText>
        </w:r>
        <w:r w:rsidR="004F4FDC" w:rsidRPr="006A2306">
          <w:rPr>
            <w:sz w:val="24"/>
            <w:szCs w:val="24"/>
          </w:rPr>
          <w:delText>from</w:delText>
        </w:r>
      </w:del>
      <w:ins w:id="59" w:author="Etienne Yergeau" w:date="2014-01-24T08:43:00Z">
        <w:r w:rsidR="0042515D">
          <w:rPr>
            <w:sz w:val="24"/>
            <w:szCs w:val="24"/>
          </w:rPr>
          <w:t>of</w:t>
        </w:r>
      </w:ins>
      <w:r w:rsidR="004F4FDC" w:rsidRPr="006A2306">
        <w:rPr>
          <w:sz w:val="24"/>
          <w:szCs w:val="24"/>
        </w:rPr>
        <w:t xml:space="preserve"> </w:t>
      </w:r>
      <w:r w:rsidR="00903555">
        <w:rPr>
          <w:sz w:val="24"/>
          <w:szCs w:val="24"/>
        </w:rPr>
        <w:t xml:space="preserve">~35Mbp (454 GS Junior), </w:t>
      </w:r>
      <w:del w:id="60" w:author="Etienne Yergeau" w:date="2014-01-24T08:43:00Z">
        <w:r w:rsidR="00903555">
          <w:rPr>
            <w:sz w:val="24"/>
            <w:szCs w:val="24"/>
          </w:rPr>
          <w:delText xml:space="preserve">to </w:delText>
        </w:r>
      </w:del>
      <w:r w:rsidR="00903555">
        <w:rPr>
          <w:sz w:val="24"/>
          <w:szCs w:val="24"/>
        </w:rPr>
        <w:t>~2Gb</w:t>
      </w:r>
      <w:r w:rsidR="00643954">
        <w:rPr>
          <w:sz w:val="24"/>
          <w:szCs w:val="24"/>
        </w:rPr>
        <w:t>p</w:t>
      </w:r>
      <w:r w:rsidR="00903555">
        <w:rPr>
          <w:sz w:val="24"/>
          <w:szCs w:val="24"/>
        </w:rPr>
        <w:t xml:space="preserve"> (Ion Torrent</w:t>
      </w:r>
      <w:del w:id="61" w:author="Etienne Yergeau" w:date="2014-01-24T08:43:00Z">
        <w:r w:rsidR="00903555">
          <w:rPr>
            <w:sz w:val="24"/>
            <w:szCs w:val="24"/>
          </w:rPr>
          <w:delText>) to</w:delText>
        </w:r>
      </w:del>
      <w:ins w:id="62" w:author="Etienne Yergeau" w:date="2014-01-24T08:43:00Z">
        <w:r w:rsidR="00901CBF">
          <w:rPr>
            <w:sz w:val="24"/>
            <w:szCs w:val="24"/>
          </w:rPr>
          <w:t xml:space="preserve"> PGM</w:t>
        </w:r>
        <w:r w:rsidR="00903555">
          <w:rPr>
            <w:sz w:val="24"/>
            <w:szCs w:val="24"/>
          </w:rPr>
          <w:t>)</w:t>
        </w:r>
        <w:r w:rsidR="0042515D">
          <w:rPr>
            <w:sz w:val="24"/>
            <w:szCs w:val="24"/>
          </w:rPr>
          <w:t>,</w:t>
        </w:r>
        <w:r w:rsidR="00903555">
          <w:rPr>
            <w:sz w:val="24"/>
            <w:szCs w:val="24"/>
          </w:rPr>
          <w:t xml:space="preserve"> ~10</w:t>
        </w:r>
        <w:r w:rsidR="00BA2B57">
          <w:rPr>
            <w:sz w:val="24"/>
            <w:szCs w:val="24"/>
          </w:rPr>
          <w:t>-15</w:t>
        </w:r>
        <w:r w:rsidR="00903555">
          <w:rPr>
            <w:sz w:val="24"/>
            <w:szCs w:val="24"/>
          </w:rPr>
          <w:t xml:space="preserve">Gbp (Ion </w:t>
        </w:r>
        <w:r w:rsidR="00901CBF">
          <w:rPr>
            <w:sz w:val="24"/>
            <w:szCs w:val="24"/>
          </w:rPr>
          <w:t xml:space="preserve">Torrent </w:t>
        </w:r>
        <w:r w:rsidR="00903555">
          <w:rPr>
            <w:sz w:val="24"/>
            <w:szCs w:val="24"/>
          </w:rPr>
          <w:t>Proton)</w:t>
        </w:r>
        <w:r w:rsidR="0042515D">
          <w:rPr>
            <w:sz w:val="24"/>
            <w:szCs w:val="24"/>
          </w:rPr>
          <w:t>,</w:t>
        </w:r>
      </w:ins>
      <w:r w:rsidR="0042515D">
        <w:rPr>
          <w:sz w:val="24"/>
          <w:szCs w:val="24"/>
        </w:rPr>
        <w:t xml:space="preserve"> </w:t>
      </w:r>
      <w:r w:rsidR="00903555">
        <w:rPr>
          <w:sz w:val="24"/>
          <w:szCs w:val="24"/>
        </w:rPr>
        <w:t>~1</w:t>
      </w:r>
      <w:r w:rsidR="00BA2B57">
        <w:rPr>
          <w:sz w:val="24"/>
          <w:szCs w:val="24"/>
        </w:rPr>
        <w:t>0</w:t>
      </w:r>
      <w:r w:rsidR="00903555">
        <w:rPr>
          <w:sz w:val="24"/>
          <w:szCs w:val="24"/>
        </w:rPr>
        <w:t>Gbp (</w:t>
      </w:r>
      <w:proofErr w:type="spellStart"/>
      <w:del w:id="63" w:author="Etienne Yergeau" w:date="2014-01-24T08:43:00Z">
        <w:r w:rsidR="00903555">
          <w:rPr>
            <w:sz w:val="24"/>
            <w:szCs w:val="24"/>
          </w:rPr>
          <w:delText>Ion Proton) and ~15Gbp (</w:delText>
        </w:r>
      </w:del>
      <w:r w:rsidR="00903555">
        <w:rPr>
          <w:sz w:val="24"/>
          <w:szCs w:val="24"/>
        </w:rPr>
        <w:t>Illumina</w:t>
      </w:r>
      <w:proofErr w:type="spellEnd"/>
      <w:r w:rsidR="00903555">
        <w:rPr>
          <w:sz w:val="24"/>
          <w:szCs w:val="24"/>
        </w:rPr>
        <w:t xml:space="preserve"> </w:t>
      </w:r>
      <w:proofErr w:type="spellStart"/>
      <w:r w:rsidR="00903555">
        <w:rPr>
          <w:sz w:val="24"/>
          <w:szCs w:val="24"/>
        </w:rPr>
        <w:lastRenderedPageBreak/>
        <w:t>MiSeq</w:t>
      </w:r>
      <w:proofErr w:type="spellEnd"/>
      <w:ins w:id="64" w:author="Etienne Yergeau" w:date="2014-01-24T08:43:00Z">
        <w:r w:rsidR="00903555">
          <w:rPr>
            <w:sz w:val="24"/>
            <w:szCs w:val="24"/>
          </w:rPr>
          <w:t>)</w:t>
        </w:r>
        <w:r w:rsidR="0042515D">
          <w:rPr>
            <w:sz w:val="24"/>
            <w:szCs w:val="24"/>
          </w:rPr>
          <w:t xml:space="preserve"> and ~100Gbp (</w:t>
        </w:r>
        <w:proofErr w:type="spellStart"/>
        <w:r w:rsidR="0042515D">
          <w:rPr>
            <w:sz w:val="24"/>
            <w:szCs w:val="24"/>
          </w:rPr>
          <w:t>Illumina</w:t>
        </w:r>
        <w:proofErr w:type="spellEnd"/>
        <w:r w:rsidR="0042515D">
          <w:rPr>
            <w:sz w:val="24"/>
            <w:szCs w:val="24"/>
          </w:rPr>
          <w:t xml:space="preserve"> Next </w:t>
        </w:r>
        <w:proofErr w:type="spellStart"/>
        <w:r w:rsidR="0042515D">
          <w:rPr>
            <w:sz w:val="24"/>
            <w:szCs w:val="24"/>
          </w:rPr>
          <w:t>Seq</w:t>
        </w:r>
        <w:proofErr w:type="spellEnd"/>
        <w:r w:rsidR="0042515D">
          <w:rPr>
            <w:sz w:val="24"/>
            <w:szCs w:val="24"/>
          </w:rPr>
          <w:t xml:space="preserve"> 500</w:t>
        </w:r>
      </w:ins>
      <w:r w:rsidR="0042515D">
        <w:rPr>
          <w:sz w:val="24"/>
          <w:szCs w:val="24"/>
        </w:rPr>
        <w:t>)</w:t>
      </w:r>
      <w:r w:rsidR="004F4FDC" w:rsidRPr="006A2306">
        <w:rPr>
          <w:sz w:val="24"/>
          <w:szCs w:val="24"/>
        </w:rPr>
        <w:t xml:space="preserve">, </w:t>
      </w:r>
      <w:r w:rsidR="00643954">
        <w:rPr>
          <w:sz w:val="24"/>
          <w:szCs w:val="24"/>
        </w:rPr>
        <w:t xml:space="preserve">which is </w:t>
      </w:r>
      <w:r w:rsidR="004F4FDC" w:rsidRPr="006A2306">
        <w:rPr>
          <w:sz w:val="24"/>
          <w:szCs w:val="24"/>
        </w:rPr>
        <w:t>more than enough for most environmental microbiology studies.</w:t>
      </w:r>
      <w:proofErr w:type="gramEnd"/>
    </w:p>
    <w:p w14:paraId="27ED59C2" w14:textId="77777777" w:rsidR="00D95DC8" w:rsidRPr="006A2306" w:rsidRDefault="00D95DC8" w:rsidP="00AA063A">
      <w:pPr>
        <w:pStyle w:val="NoSpacing"/>
        <w:rPr>
          <w:del w:id="65" w:author="Etienne Yergeau" w:date="2014-01-24T08:43:00Z"/>
          <w:sz w:val="24"/>
          <w:szCs w:val="24"/>
        </w:rPr>
      </w:pPr>
    </w:p>
    <w:p w14:paraId="15C7CD56" w14:textId="57993EB1" w:rsidR="00D95DC8" w:rsidRPr="006A2306" w:rsidRDefault="00F23D7A" w:rsidP="00AA063A">
      <w:pPr>
        <w:pStyle w:val="NoSpacing"/>
        <w:rPr>
          <w:ins w:id="66" w:author="Etienne Yergeau" w:date="2014-01-24T08:43:00Z"/>
          <w:sz w:val="24"/>
          <w:szCs w:val="24"/>
        </w:rPr>
      </w:pPr>
      <w:del w:id="67" w:author="Etienne Yergeau" w:date="2014-01-24T08:43:00Z">
        <w:r>
          <w:rPr>
            <w:sz w:val="24"/>
            <w:szCs w:val="24"/>
          </w:rPr>
          <w:delText>Next-generation</w:delText>
        </w:r>
        <w:r w:rsidR="00D95DC8" w:rsidRPr="006A2306">
          <w:rPr>
            <w:sz w:val="24"/>
            <w:szCs w:val="24"/>
          </w:rPr>
          <w:delText xml:space="preserve"> sequencing of 16S rRNA amplicons </w:delText>
        </w:r>
        <w:r>
          <w:rPr>
            <w:sz w:val="24"/>
            <w:szCs w:val="24"/>
          </w:rPr>
          <w:delText xml:space="preserve">using benchtop sequencers </w:delText>
        </w:r>
        <w:r w:rsidR="00D95DC8" w:rsidRPr="006A2306">
          <w:rPr>
            <w:sz w:val="24"/>
            <w:szCs w:val="24"/>
          </w:rPr>
          <w:delText xml:space="preserve">has been </w:delText>
        </w:r>
        <w:r w:rsidR="00166422" w:rsidRPr="006A2306">
          <w:rPr>
            <w:sz w:val="24"/>
            <w:szCs w:val="24"/>
          </w:rPr>
          <w:delText xml:space="preserve">recently </w:delText>
        </w:r>
        <w:r w:rsidR="00D95DC8" w:rsidRPr="006A2306">
          <w:rPr>
            <w:sz w:val="24"/>
            <w:szCs w:val="24"/>
          </w:rPr>
          <w:delText xml:space="preserve">applied to a wide variety of environments. </w:delText>
        </w:r>
        <w:r w:rsidR="00264093" w:rsidRPr="006A2306">
          <w:rPr>
            <w:sz w:val="24"/>
            <w:szCs w:val="24"/>
          </w:rPr>
          <w:delText>The bacterial diversity in uranium mine tailing that had particularly high pH and low permeability was examined using Ion Torrent 16S rRNA gene sequencing</w:delText>
        </w:r>
        <w:r w:rsidR="00B066C5">
          <w:fldChar w:fldCharType="begin"/>
        </w:r>
        <w:r w:rsidR="00B066C5">
          <w:delInstrText xml:space="preserve"> HYPERLINK \l "_ENREF_4" \o "Bond</w:delInstrText>
        </w:r>
        <w:r w:rsidR="00B066C5">
          <w:delInstrText xml:space="preserve">ici, 2013 #2625" </w:delInstrText>
        </w:r>
        <w:r w:rsidR="00B066C5">
          <w:fldChar w:fldCharType="separate"/>
        </w:r>
        <w:r w:rsidR="0087460E">
          <w:rPr>
            <w:sz w:val="24"/>
            <w:szCs w:val="24"/>
          </w:rPr>
          <w:fldChar w:fldCharType="begin"/>
        </w:r>
        <w:r w:rsidR="0087460E">
          <w:rPr>
            <w:sz w:val="24"/>
            <w:szCs w:val="24"/>
          </w:rPr>
          <w:delInstrText xml:space="preserve"> ADDIN EN.CITE &lt;EndNote&gt;&lt;Cite&gt;&lt;Author&gt;Bondici&lt;/Author&gt;&lt;Year&gt;2013&lt;/Year&gt;&lt;RecNum&gt;2625&lt;/RecNum&gt;&lt;DisplayText&gt;&lt;style face="superscript"&gt;4&lt;/style&gt;&lt;/DisplayText&gt;&lt;record&gt;&lt;rec-number&gt;2625&lt;/rec-number&gt;&lt;foreign-keys&gt;&lt;key app="EN" db-id="s222200a9xtfvce0f5b5r0wefe95d0wz029d"&gt;2625&lt;/key&gt;&lt;/foreign-keys&gt;&lt;ref-type name="Journal Article"&gt;17&lt;/ref-type&gt;&lt;contributors&gt;&lt;authors&gt;&lt;author&gt;Bondici, V. F.&lt;/author&gt;&lt;author&gt;Lawrence, J. R.&lt;/author&gt;&lt;author&gt;Khan, N. H.&lt;/author&gt;&lt;author&gt;Hill, J. E.&lt;/author&gt;&lt;author&gt;Yergeau, E.&lt;/author&gt;&lt;author&gt;Wolfaardt, G. M.&lt;/author&gt;&lt;author&gt;Warner, J.&lt;/author&gt;&lt;author&gt;Korber, D. R.&lt;/author&gt;&lt;/authors&gt;&lt;/contributors&gt;&lt;titles&gt;&lt;title&gt;Microbial communities in low-permeability, high pH uranium mine tailings: characterization and potential effects&lt;/title&gt;&lt;secondary-title&gt;Journal of Applied Microbiology&lt;/secondary-title&gt;&lt;alt-title&gt;J. Appl. Microbiol.&lt;/alt-title&gt;&lt;/titles&gt;&lt;periodical&gt;&lt;full-title&gt;Journal of Applied Microbiology&lt;/full-title&gt;&lt;/periodical&gt;&lt;pages&gt;1671-1686&lt;/pages&gt;&lt;volume&gt;113&lt;/volume&gt;&lt;number&gt;6&lt;/number&gt;&lt;dates&gt;&lt;year&gt;2013&lt;/year&gt;&lt;pub-dates&gt;&lt;date&gt;June&lt;/date&gt;&lt;/pub-dates&gt;&lt;/dates&gt;&lt;isbn&gt;1365-2672&lt;/isbn&gt;&lt;urls&gt;&lt;related-urls&gt;&lt;url&gt;http://dx.doi.org/10.1111/jam.12180&lt;/url&gt;&lt;/related-urls&gt;&lt;/urls&gt;&lt;electronic-resource-num&gt;10.1111/jam.12180&lt;/electronic-resource-num&gt;&lt;/record&gt;&lt;/Cite&gt;&lt;/EndNote&gt;</w:delInstrText>
        </w:r>
        <w:r w:rsidR="0087460E">
          <w:rPr>
            <w:sz w:val="24"/>
            <w:szCs w:val="24"/>
          </w:rPr>
          <w:fldChar w:fldCharType="separate"/>
        </w:r>
        <w:r w:rsidR="0087460E" w:rsidRPr="001917FC">
          <w:rPr>
            <w:noProof/>
            <w:sz w:val="24"/>
            <w:szCs w:val="24"/>
            <w:vertAlign w:val="superscript"/>
          </w:rPr>
          <w:delText>4</w:delText>
        </w:r>
        <w:r w:rsidR="0087460E">
          <w:rPr>
            <w:sz w:val="24"/>
            <w:szCs w:val="24"/>
          </w:rPr>
          <w:fldChar w:fldCharType="end"/>
        </w:r>
        <w:r w:rsidR="00B066C5">
          <w:rPr>
            <w:sz w:val="24"/>
            <w:szCs w:val="24"/>
          </w:rPr>
          <w:fldChar w:fldCharType="end"/>
        </w:r>
        <w:r w:rsidR="00762DC4" w:rsidRPr="006A2306">
          <w:rPr>
            <w:sz w:val="24"/>
            <w:szCs w:val="24"/>
          </w:rPr>
          <w:delText xml:space="preserve">. In another study, 16S rRNA </w:delText>
        </w:r>
        <w:r w:rsidR="00990B5E">
          <w:rPr>
            <w:sz w:val="24"/>
            <w:szCs w:val="24"/>
          </w:rPr>
          <w:delText xml:space="preserve">gene </w:delText>
        </w:r>
        <w:r w:rsidR="00762DC4" w:rsidRPr="006A2306">
          <w:rPr>
            <w:sz w:val="24"/>
            <w:szCs w:val="24"/>
          </w:rPr>
          <w:delText>sequencing was used to look at the bacterial communities in recirculating aquaculture systems, with a special focus on bacteria producing compounds resulting in off-flavours in fish</w:delText>
        </w:r>
        <w:r w:rsidR="00787A4C" w:rsidRPr="006A2306">
          <w:rPr>
            <w:sz w:val="24"/>
            <w:szCs w:val="24"/>
          </w:rPr>
          <w:delText xml:space="preserve"> </w:delText>
        </w:r>
        <w:r w:rsidR="00B066C5">
          <w:fldChar w:fldCharType="begin"/>
        </w:r>
        <w:r w:rsidR="00B066C5">
          <w:delInstrText xml:space="preserve"> HYPERLINK \l "_ENREF_5" \o "Auffret, 2013 #2626" </w:delInstrText>
        </w:r>
        <w:r w:rsidR="00B066C5">
          <w:fldChar w:fldCharType="separate"/>
        </w:r>
        <w:r w:rsidR="0087460E">
          <w:rPr>
            <w:sz w:val="24"/>
            <w:szCs w:val="24"/>
          </w:rPr>
          <w:fldChar w:fldCharType="begin"/>
        </w:r>
        <w:r w:rsidR="0087460E">
          <w:rPr>
            <w:sz w:val="24"/>
            <w:szCs w:val="24"/>
          </w:rPr>
          <w:delInstrText xml:space="preserve"> ADDIN EN.CITE &lt;EndNote&gt;&lt;Cite&gt;&lt;Author&gt;Auffret&lt;/Author&gt;&lt;Year&gt;2013&lt;/Year&gt;&lt;RecNum&gt;2626&lt;/RecNum&gt;&lt;DisplayText&gt;&lt;style face="superscript"&gt;5&lt;/style&gt;&lt;/DisplayText&gt;&lt;record&gt;&lt;rec-number&gt;2626&lt;/rec-number&gt;&lt;foreign-keys&gt;&lt;key app="EN" db-id="s222200a9xtfvce0f5b5r0wefe95d0wz029d"&gt;2626&lt;/key&gt;&lt;/foreign-keys&gt;&lt;ref-type name="Journal Article"&gt;17&lt;/ref-type&gt;&lt;contributors&gt;&lt;authors&gt;&lt;author&gt;Auffret, Marc&lt;/author&gt;&lt;author&gt;Yergeau, Étienne&lt;/author&gt;&lt;author&gt;Pilote, Alexandre&lt;/author&gt;&lt;author&gt;Proulx, Émilie&lt;/author&gt;&lt;author&gt;Proulx, Daniel&lt;/author&gt;&lt;author&gt;Greer, Charles W.&lt;/author&gt;&lt;author&gt;Vandenberg, Grant&lt;/author&gt;&lt;author&gt;Villemur, Richard&lt;/author&gt;&lt;/authors&gt;&lt;/contributors&gt;&lt;titles&gt;&lt;title&gt;Impact of water quality on the bacterial populations and off-flavours in recirculating aquaculture systems&lt;/title&gt;&lt;secondary-title&gt;FEMS Microbiology Ecology&lt;/secondary-title&gt;&lt;alt-title&gt;FEMS Microbiol. Ecol.&lt;/alt-title&gt;&lt;/titles&gt;&lt;periodical&gt;&lt;full-title&gt;FEMS Microbiology Ecology&lt;/full-title&gt;&lt;/periodical&gt;&lt;pages&gt;235-247&lt;/pages&gt;&lt;volume&gt;84&lt;/volume&gt;&lt;number&gt;2&lt;/number&gt;&lt;keywords&gt;&lt;keyword&gt;recirculating aquaculture systems&lt;/keyword&gt;&lt;keyword&gt;Ion Torrent sequencing&lt;/keyword&gt;&lt;keyword&gt;biofilter&lt;/keyword&gt;&lt;keyword&gt;off-flavours&lt;/keyword&gt;&lt;keyword&gt;nitrification&lt;/keyword&gt;&lt;/keywords&gt;&lt;dates&gt;&lt;year&gt;2013&lt;/year&gt;&lt;pub-dates&gt;&lt;date&gt;May&lt;/date&gt;&lt;/pub-dates&gt;&lt;/dates&gt;&lt;isbn&gt;1574-6941&lt;/isbn&gt;&lt;urls&gt;&lt;related-urls&gt;&lt;url&gt;http://dx.doi.org/10.1111/1574-6941.12053&lt;/url&gt;&lt;/related-urls&gt;&lt;/urls&gt;&lt;electronic-resource-num&gt;10.1111/1574-6941.12053&lt;/electronic-resource-num&gt;&lt;/record&gt;&lt;/Cite&gt;&lt;/EndNote&gt;</w:delInstrText>
        </w:r>
        <w:r w:rsidR="0087460E">
          <w:rPr>
            <w:sz w:val="24"/>
            <w:szCs w:val="24"/>
          </w:rPr>
          <w:fldChar w:fldCharType="separate"/>
        </w:r>
        <w:r w:rsidR="0087460E" w:rsidRPr="001917FC">
          <w:rPr>
            <w:noProof/>
            <w:sz w:val="24"/>
            <w:szCs w:val="24"/>
            <w:vertAlign w:val="superscript"/>
          </w:rPr>
          <w:delText>5</w:delText>
        </w:r>
        <w:r w:rsidR="0087460E">
          <w:rPr>
            <w:sz w:val="24"/>
            <w:szCs w:val="24"/>
          </w:rPr>
          <w:fldChar w:fldCharType="end"/>
        </w:r>
        <w:r w:rsidR="00B066C5">
          <w:rPr>
            <w:sz w:val="24"/>
            <w:szCs w:val="24"/>
          </w:rPr>
          <w:fldChar w:fldCharType="end"/>
        </w:r>
        <w:r w:rsidR="00762DC4" w:rsidRPr="006A2306">
          <w:rPr>
            <w:sz w:val="24"/>
            <w:szCs w:val="24"/>
          </w:rPr>
          <w:delText xml:space="preserve">. Other studies used 16S rRNA gene sequencing to look at the </w:delText>
        </w:r>
        <w:r w:rsidR="00A77E73">
          <w:rPr>
            <w:sz w:val="24"/>
            <w:szCs w:val="24"/>
          </w:rPr>
          <w:delText>b</w:delText>
        </w:r>
        <w:r w:rsidR="00762DC4" w:rsidRPr="006A2306">
          <w:rPr>
            <w:sz w:val="24"/>
            <w:szCs w:val="24"/>
          </w:rPr>
          <w:delText>acterial communities responsible for hydrocarbon degradation in Arctic soils</w:delText>
        </w:r>
        <w:r w:rsidR="00787A4C" w:rsidRPr="006A2306">
          <w:rPr>
            <w:sz w:val="24"/>
            <w:szCs w:val="24"/>
          </w:rPr>
          <w:delText xml:space="preserve"> </w:delText>
        </w:r>
      </w:del>
    </w:p>
    <w:p w14:paraId="7F30284B" w14:textId="77777777" w:rsidR="00D95DC8" w:rsidRPr="006A2306" w:rsidRDefault="00F23D7A" w:rsidP="00AA063A">
      <w:pPr>
        <w:pStyle w:val="NoSpacing"/>
        <w:rPr>
          <w:del w:id="68" w:author="Etienne Yergeau" w:date="2014-01-24T08:43:00Z"/>
          <w:sz w:val="24"/>
          <w:szCs w:val="24"/>
        </w:rPr>
      </w:pPr>
      <w:ins w:id="69" w:author="Etienne Yergeau" w:date="2014-01-24T08:43:00Z">
        <w:r>
          <w:rPr>
            <w:sz w:val="24"/>
            <w:szCs w:val="24"/>
          </w:rPr>
          <w:t>Next-generation</w:t>
        </w:r>
        <w:r w:rsidR="00D95DC8" w:rsidRPr="006A2306">
          <w:rPr>
            <w:sz w:val="24"/>
            <w:szCs w:val="24"/>
          </w:rPr>
          <w:t xml:space="preserve"> sequencing of 16S </w:t>
        </w:r>
        <w:proofErr w:type="spellStart"/>
        <w:r w:rsidR="00D95DC8" w:rsidRPr="006A2306">
          <w:rPr>
            <w:sz w:val="24"/>
            <w:szCs w:val="24"/>
          </w:rPr>
          <w:t>rRNA</w:t>
        </w:r>
        <w:proofErr w:type="spellEnd"/>
        <w:r w:rsidR="00D95DC8" w:rsidRPr="006A2306">
          <w:rPr>
            <w:sz w:val="24"/>
            <w:szCs w:val="24"/>
          </w:rPr>
          <w:t xml:space="preserve"> </w:t>
        </w:r>
        <w:proofErr w:type="spellStart"/>
        <w:r w:rsidR="00D95DC8" w:rsidRPr="006A2306">
          <w:rPr>
            <w:sz w:val="24"/>
            <w:szCs w:val="24"/>
          </w:rPr>
          <w:t>amplicons</w:t>
        </w:r>
        <w:proofErr w:type="spellEnd"/>
        <w:r w:rsidR="00D95DC8" w:rsidRPr="006A2306">
          <w:rPr>
            <w:sz w:val="24"/>
            <w:szCs w:val="24"/>
          </w:rPr>
          <w:t xml:space="preserve"> </w:t>
        </w:r>
        <w:r>
          <w:rPr>
            <w:sz w:val="24"/>
            <w:szCs w:val="24"/>
          </w:rPr>
          <w:t xml:space="preserve">using </w:t>
        </w:r>
        <w:proofErr w:type="spellStart"/>
        <w:r>
          <w:rPr>
            <w:sz w:val="24"/>
            <w:szCs w:val="24"/>
          </w:rPr>
          <w:t>benchtop</w:t>
        </w:r>
        <w:proofErr w:type="spellEnd"/>
        <w:r>
          <w:rPr>
            <w:sz w:val="24"/>
            <w:szCs w:val="24"/>
          </w:rPr>
          <w:t xml:space="preserve"> sequencers </w:t>
        </w:r>
        <w:r w:rsidR="00D95DC8" w:rsidRPr="006A2306">
          <w:rPr>
            <w:sz w:val="24"/>
            <w:szCs w:val="24"/>
          </w:rPr>
          <w:t xml:space="preserve">has been </w:t>
        </w:r>
        <w:r w:rsidR="00166422" w:rsidRPr="006A2306">
          <w:rPr>
            <w:sz w:val="24"/>
            <w:szCs w:val="24"/>
          </w:rPr>
          <w:t xml:space="preserve">recently </w:t>
        </w:r>
        <w:r w:rsidR="00D95DC8" w:rsidRPr="006A2306">
          <w:rPr>
            <w:sz w:val="24"/>
            <w:szCs w:val="24"/>
          </w:rPr>
          <w:t>applied to a wide variety of environments</w:t>
        </w:r>
        <w:r w:rsidR="00A70C49">
          <w:rPr>
            <w:sz w:val="24"/>
            <w:szCs w:val="24"/>
          </w:rPr>
          <w:t xml:space="preserve">. </w:t>
        </w:r>
        <w:r w:rsidR="00507AE9">
          <w:rPr>
            <w:sz w:val="24"/>
            <w:szCs w:val="24"/>
          </w:rPr>
          <w:t xml:space="preserve">For example, the Ion Torrent PGM has been used for community analyses of </w:t>
        </w:r>
        <w:r w:rsidR="00264093" w:rsidRPr="006A2306">
          <w:rPr>
            <w:sz w:val="24"/>
            <w:szCs w:val="24"/>
          </w:rPr>
          <w:t>uranium mine tailing</w:t>
        </w:r>
        <w:r w:rsidR="00507AE9">
          <w:rPr>
            <w:sz w:val="24"/>
            <w:szCs w:val="24"/>
          </w:rPr>
          <w:t>s</w:t>
        </w:r>
        <w:r w:rsidR="00264093" w:rsidRPr="006A2306">
          <w:rPr>
            <w:sz w:val="24"/>
            <w:szCs w:val="24"/>
          </w:rPr>
          <w:t xml:space="preserve"> that had particularly high pH and low permeability</w:t>
        </w:r>
        <w:r w:rsidR="0029443D">
          <w:rPr>
            <w:sz w:val="24"/>
            <w:szCs w:val="24"/>
          </w:rPr>
          <w:fldChar w:fldCharType="begin"/>
        </w:r>
        <w:r w:rsidR="0029443D">
          <w:rPr>
            <w:sz w:val="24"/>
            <w:szCs w:val="24"/>
          </w:rPr>
          <w:instrText xml:space="preserve"> HYPERLINK \l "_ENREF_6" \o "Bondici, 2013 #2625"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&lt;EndNote&gt;&lt;Cite&gt;&lt;Author&gt;Bondici&lt;/Author&gt;&lt;Year&gt;2013&lt;/Year&gt;&lt;RecNum&gt;2625&lt;/RecNum&gt;&lt;DisplayText&gt;&lt;style face="superscript"&gt;6&lt;/style&gt;&lt;/DisplayText&gt;&lt;record&gt;&lt;rec-number&gt;2625&lt;/rec-number&gt;&lt;foreign-keys&gt;&lt;key app="EN" db-id="s222200a9xtfvce0f5b5r0wefe95d0wz029d" timestamp="1363092403"&gt;2625&lt;/key&gt;&lt;/foreign-keys&gt;&lt;ref-type name="Journal Article"&gt;17&lt;/ref-type&gt;&lt;contributors&gt;&lt;authors&gt;&lt;author&gt;Bondici, V. F.&lt;/author&gt;&lt;author&gt;Lawrence, J. R.&lt;/author&gt;&lt;author&gt;Khan, N. H.&lt;/author&gt;&lt;author&gt;Hill, J. E.&lt;/author&gt;&lt;author&gt;Yergeau, E.&lt;/author&gt;&lt;author&gt;Wolfaardt, G. M.&lt;/author&gt;&lt;author&gt;Warner, J.&lt;/author&gt;&lt;author&gt;Korber, D. R.&lt;/author&gt;&lt;/authors&gt;&lt;/contributors&gt;&lt;titles&gt;&lt;title&gt;Microbial communities in low-permeability, high pH uranium mine tailings: characterization and potential effects&lt;/title&gt;&lt;secondary-title&gt;Journal of Applied Microbiology&lt;/secondary-title&gt;&lt;alt-title&gt;J. Appl. Microbiol.&lt;/alt-title&gt;&lt;/titles&gt;&lt;periodical&gt;&lt;full-title&gt;Journal of Applied Microbiology&lt;/full-title&gt;&lt;/periodical&gt;&lt;pages&gt;1671-1686&lt;/pages&gt;&lt;volume&gt;113&lt;/volume&gt;&lt;number&gt;6&lt;/number&gt;&lt;dates&gt;&lt;year&gt;2013&lt;/year&gt;&lt;pub-dates&gt;&lt;date&gt;June&lt;/date&gt;&lt;/pub-dates&gt;&lt;/dates&gt;&lt;isbn&gt;1365-2672&lt;/isbn&gt;&lt;urls&gt;&lt;related-urls&gt;&lt;url&gt;http://dx.doi.org/10.1111/jam.12180&lt;/url&gt;&lt;/related-urls&gt;&lt;/urls&gt;&lt;electronic-resource-num&gt;10.1111/jam.12180&lt;/electronic-resource-num&gt;&lt;/record&gt;&lt;/Cite&gt;&lt;/EndNote&gt;</w:instrText>
        </w:r>
        <w:r w:rsidR="0029443D">
          <w:rPr>
            <w:sz w:val="24"/>
            <w:szCs w:val="24"/>
          </w:rPr>
          <w:fldChar w:fldCharType="separate"/>
        </w:r>
        <w:r w:rsidR="0029443D" w:rsidRPr="00845A2A">
          <w:rPr>
            <w:noProof/>
            <w:sz w:val="24"/>
            <w:szCs w:val="24"/>
            <w:vertAlign w:val="superscript"/>
          </w:rPr>
          <w:t>6</w:t>
        </w:r>
        <w:r w:rsidR="0029443D">
          <w:rPr>
            <w:sz w:val="24"/>
            <w:szCs w:val="24"/>
          </w:rPr>
          <w:fldChar w:fldCharType="end"/>
        </w:r>
        <w:r w:rsidR="0029443D">
          <w:rPr>
            <w:sz w:val="24"/>
            <w:szCs w:val="24"/>
          </w:rPr>
          <w:fldChar w:fldCharType="end"/>
        </w:r>
        <w:r w:rsidR="00507AE9">
          <w:rPr>
            <w:sz w:val="24"/>
            <w:szCs w:val="24"/>
          </w:rPr>
          <w:t xml:space="preserve">, of </w:t>
        </w:r>
        <w:r w:rsidR="00762DC4" w:rsidRPr="006A2306">
          <w:rPr>
            <w:sz w:val="24"/>
            <w:szCs w:val="24"/>
          </w:rPr>
          <w:t>recirculating aquaculture systems</w:t>
        </w:r>
        <w:r w:rsidR="0029443D">
          <w:rPr>
            <w:sz w:val="24"/>
            <w:szCs w:val="24"/>
          </w:rPr>
          <w:fldChar w:fldCharType="begin"/>
        </w:r>
        <w:r w:rsidR="0029443D">
          <w:rPr>
            <w:sz w:val="24"/>
            <w:szCs w:val="24"/>
          </w:rPr>
          <w:instrText xml:space="preserve"> HYPERLINK \l "_ENREF_7" \o "Auffret, 2013 #2626"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&lt;EndNote&gt;&lt;Cite&gt;&lt;Author&gt;Auffret&lt;/Author&gt;&lt;Year&gt;2013&lt;/Year&gt;&lt;RecNum&gt;2626&lt;/RecNum&gt;&lt;DisplayText&gt;&lt;style face="superscript"&gt;7&lt;/style&gt;&lt;/DisplayText&gt;&lt;record&gt;&lt;rec-number&gt;2626&lt;/rec-number&gt;&lt;foreign-keys&gt;&lt;key app="EN" db-id="s222200a9xtfvce0f5b5r0wefe95d0wz029d" timestamp="1363092497"&gt;2626&lt;/key&gt;&lt;/foreign-keys&gt;&lt;ref-type name="Journal Article"&gt;17&lt;/ref-type&gt;&lt;contributors&gt;&lt;authors&gt;&lt;author&gt;Auffret, Marc&lt;/author&gt;&lt;author&gt;Yergeau, Étienne&lt;/author&gt;&lt;author&gt;Pilote, Alexandre&lt;/author&gt;&lt;author&gt;Proulx, Émilie&lt;/author&gt;&lt;author&gt;Proulx, Daniel&lt;/author&gt;&lt;author&gt;Greer, Charles W.&lt;/author&gt;&lt;author&gt;Vandenberg, Grant&lt;/author&gt;&lt;author&gt;Villemur, Richard&lt;/author&gt;&lt;/authors&gt;&lt;/contributors&gt;&lt;titles&gt;&lt;title&gt;Impact of water quality on the bacterial populations and off-flavours in recirculating aquaculture systems&lt;/title&gt;&lt;secondary-title&gt;FEMS Microbiology Ecology&lt;/secondary-title&gt;&lt;alt-title&gt;FEMS Microbiol. Ecol.&lt;/alt-title&gt;&lt;/titles&gt;&lt;periodical&gt;&lt;full-title&gt;FEMS Microbiology Ecology&lt;/full-title&gt;&lt;/periodical&gt;&lt;pages&gt;235-247&lt;/pages&gt;&lt;volume&gt;84&lt;/volume&gt;&lt;number&gt;2&lt;/number&gt;&lt;keywords&gt;&lt;keyword&gt;recirculating aquaculture systems&lt;/keyword&gt;&lt;keyword&gt;Ion Torrent sequencing&lt;/keyword&gt;&lt;keyword&gt;biofilter&lt;/keyword&gt;&lt;keyword&gt;off-flavours&lt;/keyword&gt;&lt;keyword&gt;nitrification&lt;/keyword&gt;&lt;/keywords&gt;&lt;dates&gt;&lt;year&gt;2013&lt;/year&gt;&lt;pub-dates&gt;&lt;date&gt;May&lt;/date&gt;&lt;/pub-dates&gt;&lt;/dates&gt;&lt;isbn&gt;1574-6941&lt;/isbn&gt;&lt;urls&gt;&lt;related-urls&gt;&lt;url&gt;http://dx.doi.org/10.1111/1574-6941.12053&lt;/url&gt;&lt;/related-urls&gt;&lt;/urls&gt;&lt;electronic-resource-num&gt;10.1111/1574-6941.12053&lt;/electronic-resource-num&gt;&lt;/record&gt;&lt;/Cite&gt;&lt;/EndNote&gt;</w:instrText>
        </w:r>
        <w:r w:rsidR="0029443D">
          <w:rPr>
            <w:sz w:val="24"/>
            <w:szCs w:val="24"/>
          </w:rPr>
          <w:fldChar w:fldCharType="separate"/>
        </w:r>
        <w:r w:rsidR="0029443D" w:rsidRPr="00845A2A">
          <w:rPr>
            <w:noProof/>
            <w:sz w:val="24"/>
            <w:szCs w:val="24"/>
            <w:vertAlign w:val="superscript"/>
          </w:rPr>
          <w:t>7</w:t>
        </w:r>
        <w:r w:rsidR="0029443D">
          <w:rPr>
            <w:sz w:val="24"/>
            <w:szCs w:val="24"/>
          </w:rPr>
          <w:fldChar w:fldCharType="end"/>
        </w:r>
        <w:r w:rsidR="0029443D">
          <w:rPr>
            <w:sz w:val="24"/>
            <w:szCs w:val="24"/>
          </w:rPr>
          <w:fldChar w:fldCharType="end"/>
        </w:r>
        <w:r w:rsidR="00507AE9">
          <w:rPr>
            <w:sz w:val="24"/>
            <w:szCs w:val="24"/>
          </w:rPr>
          <w:t xml:space="preserve">, of hydrocarbon-contaminated </w:t>
        </w:r>
        <w:r w:rsidR="00762DC4" w:rsidRPr="006A2306">
          <w:rPr>
            <w:sz w:val="24"/>
            <w:szCs w:val="24"/>
          </w:rPr>
          <w:t>Arctic soils</w:t>
        </w:r>
        <w:r w:rsidR="00787A4C" w:rsidRPr="006A2306">
          <w:rPr>
            <w:sz w:val="24"/>
            <w:szCs w:val="24"/>
          </w:rPr>
          <w:t xml:space="preserve"> </w:t>
        </w:r>
      </w:ins>
      <w:r w:rsidR="001917FC">
        <w:rPr>
          <w:sz w:val="24"/>
          <w:szCs w:val="24"/>
        </w:rPr>
        <w:fldChar w:fldCharType="begin">
          <w:fldData xml:space="preserve">PEVuZE5vdGU+PENpdGU+PEF1dGhvcj5CZWxsPC9BdXRob3I+PFllYXI+MjAxMzwvWWVhcj48UmVj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</w:fldData>
        </w:fldChar>
      </w:r>
      <w:r w:rsidR="00845A2A">
        <w:rPr>
          <w:sz w:val="24"/>
          <w:szCs w:val="24"/>
        </w:rPr>
        <w:instrText xml:space="preserve"> ADDIN EN.CITE </w:instrText>
      </w:r>
      <w:r w:rsidR="00845A2A">
        <w:rPr>
          <w:sz w:val="24"/>
          <w:szCs w:val="24"/>
        </w:rPr>
        <w:fldChar w:fldCharType="begin">
          <w:fldData xml:space="preserve">PEVuZE5vdGU+PENpdGU+PEF1dGhvcj5CZWxsPC9BdXRob3I+PFllYXI+MjAxMzwvWWVhcj48UmVj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</w:fldData>
        </w:fldChar>
      </w:r>
      <w:r w:rsidR="00845A2A">
        <w:rPr>
          <w:sz w:val="24"/>
          <w:szCs w:val="24"/>
        </w:rPr>
        <w:instrText xml:space="preserve"> ADDIN EN.CITE.DATA </w:instrText>
      </w:r>
      <w:r w:rsidR="00845A2A">
        <w:rPr>
          <w:sz w:val="24"/>
          <w:szCs w:val="24"/>
        </w:rPr>
      </w:r>
      <w:r w:rsidR="00845A2A">
        <w:rPr>
          <w:sz w:val="24"/>
          <w:szCs w:val="24"/>
        </w:rPr>
        <w:fldChar w:fldCharType="end"/>
      </w:r>
      <w:r w:rsidR="001917FC">
        <w:rPr>
          <w:sz w:val="24"/>
          <w:szCs w:val="24"/>
        </w:rPr>
      </w:r>
      <w:r w:rsidR="001917FC">
        <w:rPr>
          <w:sz w:val="24"/>
          <w:szCs w:val="24"/>
        </w:rPr>
        <w:fldChar w:fldCharType="separate"/>
      </w:r>
      <w:del w:id="70" w:author="Etienne Yergeau" w:date="2014-01-24T08:43:00Z">
        <w:r w:rsidR="00B066C5">
          <w:fldChar w:fldCharType="begin"/>
        </w:r>
        <w:r w:rsidR="00B066C5">
          <w:delInstrText xml:space="preserve"> HYPERLINK \l "_ENREF_6" \o "Bell, 2013 #2627" </w:delInstrText>
        </w:r>
        <w:r w:rsidR="00B066C5">
          <w:fldChar w:fldCharType="separate"/>
        </w:r>
        <w:r w:rsidR="0087460E" w:rsidRPr="001917FC">
          <w:rPr>
            <w:noProof/>
            <w:sz w:val="24"/>
            <w:szCs w:val="24"/>
            <w:vertAlign w:val="superscript"/>
          </w:rPr>
          <w:delText>6</w:delText>
        </w:r>
        <w:r w:rsidR="00B066C5">
          <w:rPr>
            <w:noProof/>
            <w:sz w:val="24"/>
            <w:szCs w:val="24"/>
            <w:vertAlign w:val="superscript"/>
          </w:rPr>
          <w:fldChar w:fldCharType="end"/>
        </w:r>
        <w:r w:rsidR="001917FC" w:rsidRPr="001917FC">
          <w:rPr>
            <w:noProof/>
            <w:sz w:val="24"/>
            <w:szCs w:val="24"/>
            <w:vertAlign w:val="superscript"/>
          </w:rPr>
          <w:delText>,</w:delText>
        </w:r>
        <w:r w:rsidR="00B066C5">
          <w:fldChar w:fldCharType="begin"/>
        </w:r>
        <w:r w:rsidR="00B066C5">
          <w:delInstrText xml:space="preserve"> HYPERLINK \l "_ENREF_7" \o "Bell, 2013 #2586" </w:delInstrText>
        </w:r>
        <w:r w:rsidR="00B066C5">
          <w:fldChar w:fldCharType="separate"/>
        </w:r>
        <w:r w:rsidR="0087460E" w:rsidRPr="001917FC">
          <w:rPr>
            <w:noProof/>
            <w:sz w:val="24"/>
            <w:szCs w:val="24"/>
            <w:vertAlign w:val="superscript"/>
          </w:rPr>
          <w:delText>7</w:delText>
        </w:r>
        <w:r w:rsidR="00B066C5">
          <w:rPr>
            <w:noProof/>
            <w:sz w:val="24"/>
            <w:szCs w:val="24"/>
            <w:vertAlign w:val="superscript"/>
          </w:rPr>
          <w:fldChar w:fldCharType="end"/>
        </w:r>
      </w:del>
      <w:ins w:id="71" w:author="Etienne Yergeau" w:date="2014-01-24T08:43:00Z">
        <w:r w:rsidR="0029443D">
          <w:rPr>
            <w:noProof/>
            <w:sz w:val="24"/>
            <w:szCs w:val="24"/>
            <w:vertAlign w:val="superscript"/>
          </w:rPr>
          <w:fldChar w:fldCharType="begin"/>
        </w:r>
        <w:r w:rsidR="0029443D">
          <w:rPr>
            <w:noProof/>
            <w:sz w:val="24"/>
            <w:szCs w:val="24"/>
            <w:vertAlign w:val="superscript"/>
          </w:rPr>
          <w:instrText xml:space="preserve"> HYPERLINK \l "_ENREF_8" \o "Bell, 2013 #2627"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8</w:t>
        </w:r>
        <w:r w:rsidR="0029443D">
          <w:rPr>
            <w:noProof/>
            <w:sz w:val="24"/>
            <w:szCs w:val="24"/>
            <w:vertAlign w:val="superscript"/>
          </w:rPr>
          <w:fldChar w:fldCharType="end"/>
        </w:r>
        <w:r w:rsidR="00845A2A" w:rsidRPr="00845A2A">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"_ENREF_9" \o "Bell, 2013 #2586"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9</w:t>
        </w:r>
        <w:r w:rsidR="0029443D">
          <w:rPr>
            <w:noProof/>
            <w:sz w:val="24"/>
            <w:szCs w:val="24"/>
            <w:vertAlign w:val="superscript"/>
          </w:rPr>
          <w:fldChar w:fldCharType="end"/>
        </w:r>
      </w:ins>
      <w:r w:rsidR="001917FC">
        <w:rPr>
          <w:sz w:val="24"/>
          <w:szCs w:val="24"/>
        </w:rPr>
        <w:fldChar w:fldCharType="end"/>
      </w:r>
      <w:del w:id="72" w:author="Etienne Yergeau" w:date="2014-01-24T08:43:00Z">
        <w:r w:rsidR="00DB624C" w:rsidRPr="006A2306">
          <w:rPr>
            <w:sz w:val="24"/>
            <w:szCs w:val="24"/>
          </w:rPr>
          <w:delText>.</w:delText>
        </w:r>
        <w:r w:rsidR="00787A4C" w:rsidRPr="006A2306">
          <w:rPr>
            <w:sz w:val="24"/>
            <w:szCs w:val="24"/>
          </w:rPr>
          <w:delText xml:space="preserve"> </w:delText>
        </w:r>
        <w:r w:rsidR="00132CBB" w:rsidRPr="006A2306">
          <w:rPr>
            <w:sz w:val="24"/>
            <w:szCs w:val="24"/>
          </w:rPr>
          <w:delText xml:space="preserve">Ion Torrent 16S rRNA gene sequencing </w:delText>
        </w:r>
        <w:r>
          <w:rPr>
            <w:sz w:val="24"/>
            <w:szCs w:val="24"/>
          </w:rPr>
          <w:delText>was</w:delText>
        </w:r>
        <w:r w:rsidRPr="006A2306">
          <w:rPr>
            <w:sz w:val="24"/>
            <w:szCs w:val="24"/>
          </w:rPr>
          <w:delText xml:space="preserve"> also applied to </w:delText>
        </w:r>
        <w:r w:rsidR="00132CBB" w:rsidRPr="006A2306">
          <w:rPr>
            <w:sz w:val="24"/>
            <w:szCs w:val="24"/>
          </w:rPr>
          <w:delText xml:space="preserve">look at the effects of oil sands mining near the Athabasca River on </w:delText>
        </w:r>
        <w:r w:rsidR="00A77E73">
          <w:rPr>
            <w:sz w:val="24"/>
            <w:szCs w:val="24"/>
          </w:rPr>
          <w:delText>b</w:delText>
        </w:r>
        <w:r w:rsidR="00132CBB" w:rsidRPr="006A2306">
          <w:rPr>
            <w:sz w:val="24"/>
            <w:szCs w:val="24"/>
          </w:rPr>
          <w:delText xml:space="preserve">acterial and </w:delText>
        </w:r>
        <w:r w:rsidR="00A77E73">
          <w:rPr>
            <w:sz w:val="24"/>
            <w:szCs w:val="24"/>
          </w:rPr>
          <w:delText>a</w:delText>
        </w:r>
        <w:r w:rsidR="00132CBB" w:rsidRPr="006A2306">
          <w:rPr>
            <w:sz w:val="24"/>
            <w:szCs w:val="24"/>
          </w:rPr>
          <w:delText xml:space="preserve">rchaeal communities in sediments and biofilms </w:delText>
        </w:r>
        <w:r w:rsidR="001917FC">
          <w:rPr>
            <w:sz w:val="24"/>
            <w:szCs w:val="24"/>
          </w:rPr>
          <w:fldChar w:fldCharType="begin">
            <w:fldData xml:space="preserve">PEVuZE5vdGU+PENpdGU+PEF1dGhvcj5ZZXJnZWF1PC9BdXRob3I+PFllYXI+MjAxMjwvWWVhcj48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</w:fldData>
          </w:fldChar>
        </w:r>
        <w:r w:rsidR="00A44262">
          <w:rPr>
            <w:sz w:val="24"/>
            <w:szCs w:val="24"/>
          </w:rPr>
          <w:delInstrText xml:space="preserve"> ADDIN EN.CITE </w:delInstrText>
        </w:r>
        <w:r w:rsidR="00A44262">
          <w:rPr>
            <w:sz w:val="24"/>
            <w:szCs w:val="24"/>
          </w:rPr>
          <w:fldChar w:fldCharType="begin">
            <w:fldData xml:space="preserve">PEVuZE5vdGU+PENpdGU+PEF1dGhvcj5ZZXJnZWF1PC9BdXRob3I+PFllYXI+MjAxMjwvWWVhcj48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</w:fldData>
          </w:fldChar>
        </w:r>
        <w:r w:rsidR="00A44262">
          <w:rPr>
            <w:sz w:val="24"/>
            <w:szCs w:val="24"/>
          </w:rPr>
          <w:delInstrText xml:space="preserve"> ADDIN EN.CITE.DATA </w:delInstrText>
        </w:r>
        <w:r w:rsidR="00A44262">
          <w:rPr>
            <w:sz w:val="24"/>
            <w:szCs w:val="24"/>
          </w:rPr>
        </w:r>
        <w:r w:rsidR="00A44262">
          <w:rPr>
            <w:sz w:val="24"/>
            <w:szCs w:val="24"/>
          </w:rPr>
          <w:fldChar w:fldCharType="end"/>
        </w:r>
        <w:r w:rsidR="001917FC">
          <w:rPr>
            <w:sz w:val="24"/>
            <w:szCs w:val="24"/>
          </w:rPr>
        </w:r>
        <w:r w:rsidR="001917FC">
          <w:rPr>
            <w:sz w:val="24"/>
            <w:szCs w:val="24"/>
          </w:rPr>
          <w:fldChar w:fldCharType="separate"/>
        </w:r>
        <w:r w:rsidR="00B066C5">
          <w:fldChar w:fldCharType="begin"/>
        </w:r>
        <w:r w:rsidR="00B066C5">
          <w:delInstrText xml:space="preserve"> HYPERLINK \l "_ENREF_8" \o "Yergeau, 2012 #2585" </w:delInstrText>
        </w:r>
        <w:r w:rsidR="00B066C5">
          <w:fldChar w:fldCharType="separate"/>
        </w:r>
        <w:r w:rsidR="0087460E" w:rsidRPr="001917FC">
          <w:rPr>
            <w:noProof/>
            <w:sz w:val="24"/>
            <w:szCs w:val="24"/>
            <w:vertAlign w:val="superscript"/>
          </w:rPr>
          <w:delText>8</w:delText>
        </w:r>
        <w:r w:rsidR="00B066C5">
          <w:rPr>
            <w:noProof/>
            <w:sz w:val="24"/>
            <w:szCs w:val="24"/>
            <w:vertAlign w:val="superscript"/>
          </w:rPr>
          <w:fldChar w:fldCharType="end"/>
        </w:r>
        <w:r w:rsidR="001917FC" w:rsidRPr="001917FC">
          <w:rPr>
            <w:noProof/>
            <w:sz w:val="24"/>
            <w:szCs w:val="24"/>
            <w:vertAlign w:val="superscript"/>
          </w:rPr>
          <w:delText>,</w:delText>
        </w:r>
        <w:r w:rsidR="00B066C5">
          <w:fldChar w:fldCharType="begin"/>
        </w:r>
        <w:r w:rsidR="00B066C5">
          <w:delInstrText xml:space="preserve"> HYPERLINK \l "_ENREF_9" \o "Yergeau, 2013 #2744" </w:delInstrText>
        </w:r>
        <w:r w:rsidR="00B066C5">
          <w:fldChar w:fldCharType="separate"/>
        </w:r>
        <w:r w:rsidR="0087460E" w:rsidRPr="001917FC">
          <w:rPr>
            <w:noProof/>
            <w:sz w:val="24"/>
            <w:szCs w:val="24"/>
            <w:vertAlign w:val="superscript"/>
          </w:rPr>
          <w:delText>9</w:delText>
        </w:r>
        <w:r w:rsidR="00B066C5">
          <w:rPr>
            <w:noProof/>
            <w:sz w:val="24"/>
            <w:szCs w:val="24"/>
            <w:vertAlign w:val="superscript"/>
          </w:rPr>
          <w:fldChar w:fldCharType="end"/>
        </w:r>
        <w:r w:rsidR="001917FC">
          <w:rPr>
            <w:sz w:val="24"/>
            <w:szCs w:val="24"/>
          </w:rPr>
          <w:fldChar w:fldCharType="end"/>
        </w:r>
        <w:r w:rsidR="00132CBB" w:rsidRPr="006A2306">
          <w:rPr>
            <w:sz w:val="24"/>
            <w:szCs w:val="24"/>
          </w:rPr>
          <w:delText>. 16S rRNA sequencing (based on reverse-transcribed 16S rRNA) was used to look at the active bacterial communities associated with willow roots in the context of soil remediation</w:delText>
        </w:r>
        <w:r w:rsidR="00787A4C" w:rsidRPr="006A2306">
          <w:rPr>
            <w:sz w:val="24"/>
            <w:szCs w:val="24"/>
          </w:rPr>
          <w:delText xml:space="preserve"> </w:delText>
        </w:r>
        <w:r w:rsidR="00B066C5">
          <w:fldChar w:fldCharType="begin"/>
        </w:r>
        <w:r w:rsidR="00B066C5">
          <w:delInstrText xml:space="preserve"> HYPERLINK \l "_ENREF_10" \o "Yergeau, 2013 #2747" </w:delInstrText>
        </w:r>
        <w:r w:rsidR="00B066C5">
          <w:fldChar w:fldCharType="separate"/>
        </w:r>
        <w:r w:rsidR="0087460E">
          <w:rPr>
            <w:sz w:val="24"/>
            <w:szCs w:val="24"/>
          </w:rPr>
          <w:fldChar w:fldCharType="begin"/>
        </w:r>
        <w:r w:rsidR="0087460E">
          <w:rPr>
            <w:sz w:val="24"/>
            <w:szCs w:val="24"/>
          </w:rPr>
          <w:delInstrText xml:space="preserve"> ADDIN EN.CITE &lt;EndNote&gt;&lt;Cite&gt;&lt;Author&gt;Yergeau&lt;/Author&gt;&lt;Year&gt;2013&lt;/Year&gt;&lt;RecNum&gt;2747&lt;/RecNum&gt;&lt;DisplayText&gt;&lt;style face="superscript"&gt;10&lt;/style&gt;&lt;/DisplayText&gt;&lt;record&gt;&lt;rec-number&gt;2747&lt;/rec-number&gt;&lt;foreign-keys&gt;&lt;key app="EN" db-id="s222200a9xtfvce0f5b5r0wefe95d0wz029d"&gt;2747&lt;/key&gt;&lt;/foreign-keys&gt;&lt;ref-type name="Journal Article"&gt;17&lt;/ref-type&gt;&lt;contributors&gt;&lt;authors&gt;&lt;author&gt;Yergeau, E.&lt;/author&gt;&lt;author&gt;Sanschagrin, S.&lt;/author&gt;&lt;author&gt;Maynard, C.&lt;/author&gt;&lt;author&gt;St-Arnaud, M.&lt;/author&gt;&lt;author&gt;Greer, C.W.&lt;/author&gt;&lt;/authors&gt;&lt;/contributors&gt;&lt;titles&gt;&lt;title&gt;Microbial expression profiles in the rhizosphere of willows depend on soil contamination&lt;/title&gt;&lt;secondary-title&gt;The ISME Journal&lt;/secondary-title&gt;&lt;alt-title&gt;ISME J&lt;/alt-title&gt;&lt;/titles&gt;&lt;periodical&gt;&lt;full-title&gt;The ISME Journal&lt;/full-title&gt;&lt;abbr-1&gt;ISME J.&lt;/abbr-1&gt;&lt;/periodical&gt;&lt;alt-periodical&gt;&lt;full-title&gt;ISME J&lt;/full-title&gt;&lt;/alt-periodical&gt;&lt;volume&gt;In press&lt;/volume&gt;&lt;dates&gt;&lt;year&gt;2013&lt;/year&gt;&lt;/dates&gt;&lt;urls&gt;&lt;/urls&gt;&lt;electronic-resource-num&gt;10.1038/ismej.2013.163&lt;/electronic-resource-num&gt;&lt;/record&gt;&lt;/Cite&gt;&lt;/EndNote&gt;</w:delInstrText>
        </w:r>
        <w:r w:rsidR="0087460E">
          <w:rPr>
            <w:sz w:val="24"/>
            <w:szCs w:val="24"/>
          </w:rPr>
          <w:fldChar w:fldCharType="separate"/>
        </w:r>
        <w:r w:rsidR="0087460E" w:rsidRPr="001917FC">
          <w:rPr>
            <w:noProof/>
            <w:sz w:val="24"/>
            <w:szCs w:val="24"/>
            <w:vertAlign w:val="superscript"/>
          </w:rPr>
          <w:delText>10</w:delText>
        </w:r>
        <w:r w:rsidR="0087460E">
          <w:rPr>
            <w:sz w:val="24"/>
            <w:szCs w:val="24"/>
          </w:rPr>
          <w:fldChar w:fldCharType="end"/>
        </w:r>
        <w:r w:rsidR="00B066C5">
          <w:rPr>
            <w:sz w:val="24"/>
            <w:szCs w:val="24"/>
          </w:rPr>
          <w:fldChar w:fldCharType="end"/>
        </w:r>
        <w:r w:rsidR="00D95DC8" w:rsidRPr="006A2306">
          <w:rPr>
            <w:sz w:val="24"/>
            <w:szCs w:val="24"/>
          </w:rPr>
          <w:delText>.</w:delText>
        </w:r>
        <w:r w:rsidR="000D759C" w:rsidRPr="006A2306">
          <w:rPr>
            <w:sz w:val="24"/>
            <w:szCs w:val="24"/>
          </w:rPr>
          <w:delText xml:space="preserve"> Ion Torrent sequencing of </w:delText>
        </w:r>
        <w:r w:rsidR="00990B5E">
          <w:rPr>
            <w:sz w:val="24"/>
            <w:szCs w:val="24"/>
          </w:rPr>
          <w:delText xml:space="preserve">the </w:delText>
        </w:r>
        <w:r w:rsidR="000D759C" w:rsidRPr="006A2306">
          <w:rPr>
            <w:sz w:val="24"/>
            <w:szCs w:val="24"/>
          </w:rPr>
          <w:delText xml:space="preserve">16S rRNA </w:delText>
        </w:r>
        <w:r w:rsidR="00990B5E">
          <w:rPr>
            <w:sz w:val="24"/>
            <w:szCs w:val="24"/>
          </w:rPr>
          <w:delText>gene</w:delText>
        </w:r>
        <w:r w:rsidR="000D759C" w:rsidRPr="006A2306">
          <w:rPr>
            <w:sz w:val="24"/>
            <w:szCs w:val="24"/>
          </w:rPr>
          <w:delText xml:space="preserve"> </w:delText>
        </w:r>
        <w:r w:rsidR="009C7B6B" w:rsidRPr="006A2306">
          <w:rPr>
            <w:sz w:val="24"/>
            <w:szCs w:val="24"/>
          </w:rPr>
          <w:delText>was</w:delText>
        </w:r>
        <w:r w:rsidR="000D759C" w:rsidRPr="006A2306">
          <w:rPr>
            <w:sz w:val="24"/>
            <w:szCs w:val="24"/>
          </w:rPr>
          <w:delText xml:space="preserve"> </w:delText>
        </w:r>
        <w:r w:rsidR="00CD6174">
          <w:rPr>
            <w:sz w:val="24"/>
            <w:szCs w:val="24"/>
          </w:rPr>
          <w:delText xml:space="preserve">also </w:delText>
        </w:r>
        <w:r w:rsidR="000D759C" w:rsidRPr="006A2306">
          <w:rPr>
            <w:sz w:val="24"/>
            <w:szCs w:val="24"/>
          </w:rPr>
          <w:delText>used to examine the human and animal microbiome</w:delText>
        </w:r>
        <w:r w:rsidR="001F1CC2" w:rsidRPr="006A2306">
          <w:rPr>
            <w:sz w:val="24"/>
            <w:szCs w:val="24"/>
          </w:rPr>
          <w:delText>s</w:delText>
        </w:r>
        <w:r w:rsidR="000D759C" w:rsidRPr="006A2306">
          <w:rPr>
            <w:sz w:val="24"/>
            <w:szCs w:val="24"/>
          </w:rPr>
          <w:delText xml:space="preserve"> </w:delText>
        </w:r>
        <w:r w:rsidR="00B066C5">
          <w:fldChar w:fldCharType="begin"/>
        </w:r>
        <w:r w:rsidR="00B066C5">
          <w:delInstrText xml:space="preserve"> HYPERLINK \l "_ENREF_11" \o "Deagle, 2013 #2688" </w:delInstrText>
        </w:r>
        <w:r w:rsidR="00B066C5">
          <w:fldChar w:fldCharType="separate"/>
        </w:r>
        <w:r w:rsidR="0087460E">
          <w:rPr>
            <w:sz w:val="24"/>
            <w:szCs w:val="24"/>
          </w:rPr>
          <w:fldChar w:fldCharType="begin">
            <w:fldData xml:space="preserve">PEVuZE5vdGU+PENpdGU+PEF1dGhvcj5EZWFnbGU8L0F1dGhvcj48WWVhcj4yMDEzPC9ZZWFyPjxS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</w:fldData>
          </w:fldChar>
        </w:r>
        <w:r w:rsidR="0087460E">
          <w:rPr>
            <w:sz w:val="24"/>
            <w:szCs w:val="24"/>
          </w:rPr>
          <w:delInstrText xml:space="preserve"> ADDIN EN.CITE </w:delInstrText>
        </w:r>
        <w:r w:rsidR="0087460E">
          <w:rPr>
            <w:sz w:val="24"/>
            <w:szCs w:val="24"/>
          </w:rPr>
          <w:fldChar w:fldCharType="begin">
            <w:fldData xml:space="preserve">PEVuZE5vdGU+PENpdGU+PEF1dGhvcj5EZWFnbGU8L0F1dGhvcj48WWVhcj4yMDEzPC9ZZWFyPjxS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</w:fldData>
          </w:fldChar>
        </w:r>
        <w:r w:rsidR="0087460E">
          <w:rPr>
            <w:sz w:val="24"/>
            <w:szCs w:val="24"/>
          </w:rPr>
          <w:delInstrText xml:space="preserve"> ADDIN EN.CITE.DATA </w:delInstrText>
        </w:r>
        <w:r w:rsidR="0087460E">
          <w:rPr>
            <w:sz w:val="24"/>
            <w:szCs w:val="24"/>
          </w:rPr>
        </w:r>
        <w:r w:rsidR="0087460E">
          <w:rPr>
            <w:sz w:val="24"/>
            <w:szCs w:val="24"/>
          </w:rPr>
          <w:fldChar w:fldCharType="end"/>
        </w:r>
        <w:r w:rsidR="0087460E">
          <w:rPr>
            <w:sz w:val="24"/>
            <w:szCs w:val="24"/>
          </w:rPr>
        </w:r>
        <w:r w:rsidR="0087460E">
          <w:rPr>
            <w:sz w:val="24"/>
            <w:szCs w:val="24"/>
          </w:rPr>
          <w:fldChar w:fldCharType="separate"/>
        </w:r>
        <w:r w:rsidR="0087460E" w:rsidRPr="00295D8B">
          <w:rPr>
            <w:noProof/>
            <w:sz w:val="24"/>
            <w:szCs w:val="24"/>
            <w:vertAlign w:val="superscript"/>
          </w:rPr>
          <w:delText>11-14</w:delText>
        </w:r>
        <w:r w:rsidR="0087460E">
          <w:rPr>
            <w:sz w:val="24"/>
            <w:szCs w:val="24"/>
          </w:rPr>
          <w:fldChar w:fldCharType="end"/>
        </w:r>
        <w:r w:rsidR="00B066C5">
          <w:rPr>
            <w:sz w:val="24"/>
            <w:szCs w:val="24"/>
          </w:rPr>
          <w:fldChar w:fldCharType="end"/>
        </w:r>
        <w:r w:rsidR="00AC0657">
          <w:rPr>
            <w:sz w:val="24"/>
            <w:szCs w:val="24"/>
          </w:rPr>
          <w:delText xml:space="preserve"> and the b</w:delText>
        </w:r>
        <w:r w:rsidR="009C7B6B" w:rsidRPr="006A2306">
          <w:rPr>
            <w:sz w:val="24"/>
            <w:szCs w:val="24"/>
          </w:rPr>
          <w:delText xml:space="preserve">acterial and </w:delText>
        </w:r>
        <w:r w:rsidR="00AC0657">
          <w:rPr>
            <w:sz w:val="24"/>
            <w:szCs w:val="24"/>
          </w:rPr>
          <w:delText>a</w:delText>
        </w:r>
        <w:r w:rsidR="009C7B6B" w:rsidRPr="006A2306">
          <w:rPr>
            <w:sz w:val="24"/>
            <w:szCs w:val="24"/>
          </w:rPr>
          <w:delText xml:space="preserve">rchaeal communities in anaerobic digesters </w:delText>
        </w:r>
        <w:r w:rsidR="00B066C5">
          <w:fldChar w:fldCharType="begin"/>
        </w:r>
        <w:r w:rsidR="00B066C5">
          <w:delInstrText xml:space="preserve"> HYPERLINK \l "_ENREF_15" \o "Whiteley, 2012 #2590" </w:delInstrText>
        </w:r>
        <w:r w:rsidR="00B066C5">
          <w:fldChar w:fldCharType="separate"/>
        </w:r>
        <w:r w:rsidR="0087460E">
          <w:rPr>
            <w:sz w:val="24"/>
            <w:szCs w:val="24"/>
          </w:rPr>
          <w:fldChar w:fldCharType="begin"/>
        </w:r>
        <w:r w:rsidR="0087460E">
          <w:rPr>
            <w:sz w:val="24"/>
            <w:szCs w:val="24"/>
          </w:rPr>
          <w:delInstrText xml:space="preserve"> ADDIN EN.CITE &lt;EndNote&gt;&lt;Cite&gt;&lt;Author&gt;Whiteley&lt;/Author&gt;&lt;Year&gt;2012&lt;/Year&gt;&lt;RecNum&gt;2590&lt;/RecNum&gt;&lt;DisplayText&gt;&lt;style face="superscript"&gt;15&lt;/style&gt;&lt;/DisplayText&gt;&lt;record&gt;&lt;rec-number&gt;2590&lt;/rec-number&gt;&lt;foreign-keys&gt;&lt;key app="EN" db-id="s222200a9xtfvce0f5b5r0wefe95d0wz029d"&gt;2590&lt;/key&gt;&lt;/foreign-keys&gt;&lt;ref-type name="Journal Article"&gt;17&lt;/ref-type&gt;&lt;contributors&gt;&lt;authors&gt;&lt;author&gt;Whiteley, Andrew S.&lt;/author&gt;&lt;author&gt;Jenkins, Sasha&lt;/author&gt;&lt;author&gt;Waite, Ian&lt;/author&gt;&lt;author&gt;Kresoje, Nina&lt;/author&gt;&lt;author&gt;Payne, Hugh&lt;/author&gt;&lt;author&gt;Mullan, Bruce&lt;/author&gt;&lt;author&gt;Allcock, Richard&lt;/author&gt;&lt;author&gt;O&amp;apos;Donnell, Anthony&lt;/author&gt;&lt;/authors&gt;&lt;/contributors&gt;&lt;titles&gt;&lt;title&gt;Microbial 16S rRNA Ion Tag and community metagenome sequencing using the Ion Torrent (PGM) Platform&lt;/title&gt;&lt;secondary-title&gt;Journal of Microbiological Methods&lt;/secondary-title&gt;&lt;alt-title&gt;J. Microbiol. Meth.&lt;/alt-title&gt;&lt;/titles&gt;&lt;periodical&gt;&lt;full-title&gt;Journal of Microbiological Methods&lt;/full-title&gt;&lt;abbr-1&gt;J. Microbiol. Meth.&lt;/abbr-1&gt;&lt;/periodical&gt;&lt;alt-periodical&gt;&lt;full-title&gt;Journal of Microbiological Methods&lt;/full-title&gt;&lt;abbr-1&gt;J. Microbiol. Meth.&lt;/abbr-1&gt;&lt;/alt-periodical&gt;&lt;pages&gt;80-88&lt;/pages&gt;&lt;volume&gt;91&lt;/volume&gt;&lt;number&gt;1&lt;/number&gt;&lt;keywords&gt;&lt;keyword&gt;Ion Torrent&lt;/keyword&gt;&lt;keyword&gt;PGM&lt;/keyword&gt;&lt;keyword&gt;rRNA&lt;/keyword&gt;&lt;keyword&gt;Microbial&lt;/keyword&gt;&lt;keyword&gt;Community diversity&lt;/keyword&gt;&lt;keyword&gt;Barcode multiplex&lt;/keyword&gt;&lt;keyword&gt;Metagenome&lt;/keyword&gt;&lt;/keywords&gt;&lt;dates&gt;&lt;year&gt;2012&lt;/year&gt;&lt;/dates&gt;&lt;isbn&gt;0167-7012&lt;/isbn&gt;&lt;urls&gt;&lt;related-urls&gt;&lt;url&gt;http://www.sciencedirect.com/science/article/pii/S0167701212002345&lt;/url&gt;&lt;/related-urls&gt;&lt;/urls&gt;&lt;custom2&gt;Lu!&lt;/custom2&gt;&lt;custom3&gt;Reçu ressource électronique&lt;/custom3&gt;&lt;electronic-resource-num&gt;10.1016/j.mimet.2012.07.008&lt;/electronic-resource-num&gt;&lt;/record&gt;&lt;/Cite&gt;&lt;/EndNote&gt;</w:delInstrText>
        </w:r>
        <w:r w:rsidR="0087460E">
          <w:rPr>
            <w:sz w:val="24"/>
            <w:szCs w:val="24"/>
          </w:rPr>
          <w:fldChar w:fldCharType="separate"/>
        </w:r>
        <w:r w:rsidR="0087460E" w:rsidRPr="00295D8B">
          <w:rPr>
            <w:noProof/>
            <w:sz w:val="24"/>
            <w:szCs w:val="24"/>
            <w:vertAlign w:val="superscript"/>
          </w:rPr>
          <w:delText>15</w:delText>
        </w:r>
        <w:r w:rsidR="0087460E">
          <w:rPr>
            <w:sz w:val="24"/>
            <w:szCs w:val="24"/>
          </w:rPr>
          <w:fldChar w:fldCharType="end"/>
        </w:r>
        <w:r w:rsidR="00B066C5">
          <w:rPr>
            <w:sz w:val="24"/>
            <w:szCs w:val="24"/>
          </w:rPr>
          <w:fldChar w:fldCharType="end"/>
        </w:r>
        <w:r w:rsidR="00255ECF">
          <w:rPr>
            <w:sz w:val="24"/>
            <w:szCs w:val="24"/>
          </w:rPr>
          <w:delText>, among others</w:delText>
        </w:r>
        <w:r w:rsidR="009C7B6B" w:rsidRPr="006A2306">
          <w:rPr>
            <w:sz w:val="24"/>
            <w:szCs w:val="24"/>
          </w:rPr>
          <w:delText>.</w:delText>
        </w:r>
      </w:del>
    </w:p>
    <w:p w14:paraId="7586D315" w14:textId="77777777" w:rsidR="00D95DC8" w:rsidRPr="006A2306" w:rsidRDefault="00D95DC8" w:rsidP="00AA063A">
      <w:pPr>
        <w:pStyle w:val="NoSpacing"/>
        <w:rPr>
          <w:del w:id="73" w:author="Etienne Yergeau" w:date="2014-01-24T08:43:00Z"/>
          <w:sz w:val="24"/>
          <w:szCs w:val="24"/>
        </w:rPr>
      </w:pPr>
    </w:p>
    <w:p w14:paraId="2D1D1364" w14:textId="2D06F6A0" w:rsidR="00D95DC8" w:rsidRPr="006A2306" w:rsidRDefault="00507AE9" w:rsidP="00AA063A">
      <w:pPr>
        <w:pStyle w:val="NoSpacing"/>
        <w:rPr>
          <w:ins w:id="74" w:author="Etienne Yergeau" w:date="2014-01-24T08:43:00Z"/>
          <w:sz w:val="24"/>
          <w:szCs w:val="24"/>
        </w:rPr>
      </w:pPr>
      <w:ins w:id="75" w:author="Etienne Yergeau" w:date="2014-01-24T08:43:00Z">
        <w:r>
          <w:rPr>
            <w:sz w:val="24"/>
            <w:szCs w:val="24"/>
          </w:rPr>
          <w:t xml:space="preserve">, of </w:t>
        </w:r>
        <w:r w:rsidR="00132CBB" w:rsidRPr="006A2306">
          <w:rPr>
            <w:sz w:val="24"/>
            <w:szCs w:val="24"/>
          </w:rPr>
          <w:t xml:space="preserve">oil sands mining </w:t>
        </w:r>
        <w:r>
          <w:rPr>
            <w:sz w:val="24"/>
            <w:szCs w:val="24"/>
          </w:rPr>
          <w:t xml:space="preserve">affected </w:t>
        </w:r>
        <w:r w:rsidRPr="006A2306">
          <w:rPr>
            <w:sz w:val="24"/>
            <w:szCs w:val="24"/>
          </w:rPr>
          <w:t xml:space="preserve">sediments and biofilms </w:t>
        </w:r>
        <w:r w:rsidR="003420C7">
          <w:rPr>
            <w:sz w:val="24"/>
            <w:szCs w:val="24"/>
          </w:rPr>
          <w:t>from</w:t>
        </w:r>
        <w:r>
          <w:rPr>
            <w:sz w:val="24"/>
            <w:szCs w:val="24"/>
          </w:rPr>
          <w:t xml:space="preserve"> the </w:t>
        </w:r>
        <w:r w:rsidR="00132CBB" w:rsidRPr="006A2306">
          <w:rPr>
            <w:sz w:val="24"/>
            <w:szCs w:val="24"/>
          </w:rPr>
          <w:t xml:space="preserve">Athabasca River </w:t>
        </w:r>
        <w:r w:rsidR="001917FC">
          <w:rPr>
            <w:sz w:val="24"/>
            <w:szCs w:val="24"/>
          </w:rPr>
          <w:fldChar w:fldCharType="begin">
            <w:fldData xml:space="preserve">PEVuZE5vdGU+PENpdGU+PEF1dGhvcj5ZZXJnZWF1PC9BdXRob3I+PFllYXI+MjAxMjwvWWVhcj48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</w:fldData>
          </w:fldChar>
        </w:r>
        <w:r w:rsidR="00361BFD">
          <w:rPr>
            <w:sz w:val="24"/>
            <w:szCs w:val="24"/>
          </w:rPr>
          <w:instrText xml:space="preserve"> ADDIN EN.CITE </w:instrText>
        </w:r>
        <w:r w:rsidR="00361BFD">
          <w:rPr>
            <w:sz w:val="24"/>
            <w:szCs w:val="24"/>
          </w:rPr>
          <w:fldChar w:fldCharType="begin">
            <w:fldData xml:space="preserve">PEVuZE5vdGU+PENpdGU+PEF1dGhvcj5ZZXJnZWF1PC9BdXRob3I+PFllYXI+MjAxMjwvWWVhcj48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</w:fldData>
          </w:fldChar>
        </w:r>
        <w:r w:rsidR="00361BFD">
          <w:rPr>
            <w:sz w:val="24"/>
            <w:szCs w:val="24"/>
          </w:rPr>
          <w:instrText xml:space="preserve"> ADDIN EN.CITE.DATA </w:instrText>
        </w:r>
        <w:r w:rsidR="00361BFD">
          <w:rPr>
            <w:sz w:val="24"/>
            <w:szCs w:val="24"/>
          </w:rPr>
        </w:r>
        <w:r w:rsidR="00361BFD">
          <w:rPr>
            <w:sz w:val="24"/>
            <w:szCs w:val="24"/>
          </w:rPr>
          <w:fldChar w:fldCharType="end"/>
        </w:r>
        <w:r w:rsidR="001917FC">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"_ENREF_10" \o "Yergeau, 2012 #2585"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10</w:t>
        </w:r>
        <w:r w:rsidR="0029443D">
          <w:rPr>
            <w:noProof/>
            <w:sz w:val="24"/>
            <w:szCs w:val="24"/>
            <w:vertAlign w:val="superscript"/>
          </w:rPr>
          <w:fldChar w:fldCharType="end"/>
        </w:r>
        <w:r w:rsidR="00845A2A" w:rsidRPr="00845A2A">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"_ENREF_11" \o "Yergeau, 2013 #2744"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11</w:t>
        </w:r>
        <w:r w:rsidR="0029443D">
          <w:rPr>
            <w:noProof/>
            <w:sz w:val="24"/>
            <w:szCs w:val="24"/>
            <w:vertAlign w:val="superscript"/>
          </w:rPr>
          <w:fldChar w:fldCharType="end"/>
        </w:r>
        <w:r w:rsidR="001917FC">
          <w:rPr>
            <w:sz w:val="24"/>
            <w:szCs w:val="24"/>
          </w:rPr>
          <w:fldChar w:fldCharType="end"/>
        </w:r>
        <w:r>
          <w:rPr>
            <w:sz w:val="24"/>
            <w:szCs w:val="24"/>
          </w:rPr>
          <w:t xml:space="preserve">, </w:t>
        </w:r>
        <w:r w:rsidR="003420C7">
          <w:rPr>
            <w:sz w:val="24"/>
            <w:szCs w:val="24"/>
          </w:rPr>
          <w:t xml:space="preserve">of the </w:t>
        </w:r>
        <w:proofErr w:type="spellStart"/>
        <w:r w:rsidR="003420C7">
          <w:rPr>
            <w:sz w:val="24"/>
            <w:szCs w:val="24"/>
          </w:rPr>
          <w:t>rhizosphere</w:t>
        </w:r>
        <w:proofErr w:type="spellEnd"/>
        <w:r w:rsidR="003420C7">
          <w:rPr>
            <w:sz w:val="24"/>
            <w:szCs w:val="24"/>
          </w:rPr>
          <w:t xml:space="preserve"> of willows planted in contaminated soils</w:t>
        </w:r>
        <w:r w:rsidR="00787A4C" w:rsidRPr="006A2306">
          <w:rPr>
            <w:sz w:val="24"/>
            <w:szCs w:val="24"/>
          </w:rPr>
          <w:t xml:space="preserve"> </w:t>
        </w:r>
        <w:r w:rsidR="0029443D">
          <w:rPr>
            <w:sz w:val="24"/>
            <w:szCs w:val="24"/>
          </w:rPr>
          <w:fldChar w:fldCharType="begin"/>
        </w:r>
        <w:r w:rsidR="0029443D">
          <w:rPr>
            <w:sz w:val="24"/>
            <w:szCs w:val="24"/>
          </w:rPr>
          <w:instrText xml:space="preserve"> HYPERLINK \l "_ENREF_12" \o "Yergeau, 2013 #2747"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&lt;EndNote&gt;&lt;Cite&gt;&lt;Author&gt;Yergeau&lt;/Author&gt;&lt;Year&gt;2013&lt;/Year&gt;&lt;RecNum&gt;2747&lt;/RecNum&gt;&lt;DisplayText&gt;&lt;style face="superscript"&gt;12&lt;/style&gt;&lt;/DisplayText&gt;&lt;record&gt;&lt;rec-number&gt;2747&lt;/rec-number&gt;&lt;foreign-keys&gt;&lt;key app="EN" db-id="s222200a9xtfvce0f5b5r0wefe95d0wz029d" timestamp="1378407373"&gt;2747&lt;/key&gt;&lt;/foreign-keys&gt;&lt;ref-type name="Journal Article"&gt;17&lt;/ref-type&gt;&lt;contributors&gt;&lt;authors&gt;&lt;author&gt;Yergeau, E.&lt;/author&gt;&lt;author&gt;Sanschagrin, S.&lt;/author&gt;&lt;author&gt;Maynard, C.&lt;/author&gt;&lt;author&gt;St-Arnaud, M.&lt;/author&gt;&lt;author&gt;Greer, C.W.&lt;/author&gt;&lt;/authors&gt;&lt;/contributors&gt;&lt;titles&gt;&lt;title&gt;Microbial expression profiles in the rhizosphere of willows depend on soil contamination&lt;/title&gt;&lt;secondary-title&gt;The ISME Journal&lt;/secondary-title&gt;&lt;alt-title&gt;ISME J&lt;/alt-title&gt;&lt;/titles&gt;&lt;periodical&gt;&lt;full-title&gt;The ISME Journal&lt;/full-title&gt;&lt;abbr-1&gt;ISME J.&lt;/abbr-1&gt;&lt;/periodical&gt;&lt;alt-periodical&gt;&lt;full-title&gt;ISME J&lt;/full-title&gt;&lt;/alt-periodical&gt;&lt;pages&gt;344-358&lt;/pages&gt;&lt;volume&gt;8&lt;/volume&gt;&lt;number&gt;2&lt;/number&gt;&lt;dates&gt;&lt;year&gt;2013&lt;/year&gt;&lt;/dates&gt;&lt;urls&gt;&lt;/urls&gt;&lt;electronic-resource-num&gt;10.1038/ismej.2013.163&lt;/electronic-resource-num&gt;&lt;/record&gt;&lt;/Cite&gt;&lt;/EndNote&gt;</w:instrText>
        </w:r>
        <w:r w:rsidR="0029443D">
          <w:rPr>
            <w:sz w:val="24"/>
            <w:szCs w:val="24"/>
          </w:rPr>
          <w:fldChar w:fldCharType="separate"/>
        </w:r>
        <w:r w:rsidR="0029443D" w:rsidRPr="00845A2A">
          <w:rPr>
            <w:noProof/>
            <w:sz w:val="24"/>
            <w:szCs w:val="24"/>
            <w:vertAlign w:val="superscript"/>
          </w:rPr>
          <w:t>12</w:t>
        </w:r>
        <w:r w:rsidR="0029443D">
          <w:rPr>
            <w:sz w:val="24"/>
            <w:szCs w:val="24"/>
          </w:rPr>
          <w:fldChar w:fldCharType="end"/>
        </w:r>
        <w:r w:rsidR="0029443D">
          <w:rPr>
            <w:sz w:val="24"/>
            <w:szCs w:val="24"/>
          </w:rPr>
          <w:fldChar w:fldCharType="end"/>
        </w:r>
        <w:r w:rsidR="003420C7">
          <w:rPr>
            <w:sz w:val="24"/>
            <w:szCs w:val="24"/>
          </w:rPr>
          <w:t xml:space="preserve">, of the human and animal </w:t>
        </w:r>
        <w:r w:rsidR="00025A63">
          <w:rPr>
            <w:sz w:val="24"/>
            <w:szCs w:val="24"/>
          </w:rPr>
          <w:t>bodies</w:t>
        </w:r>
        <w:r w:rsidR="003420C7">
          <w:rPr>
            <w:sz w:val="24"/>
            <w:szCs w:val="24"/>
          </w:rPr>
          <w:t xml:space="preserve"> </w:t>
        </w:r>
        <w:r w:rsidR="0029443D">
          <w:rPr>
            <w:sz w:val="24"/>
            <w:szCs w:val="24"/>
          </w:rPr>
          <w:fldChar w:fldCharType="begin"/>
        </w:r>
        <w:r w:rsidR="0029443D">
          <w:rPr>
            <w:sz w:val="24"/>
            <w:szCs w:val="24"/>
          </w:rPr>
          <w:instrText xml:space="preserve"> HYPERLINK \l "_ENREF_13" \o "Deagle, 2013 #2688" </w:instrText>
        </w:r>
        <w:r w:rsidR="0029443D">
          <w:rPr>
            <w:sz w:val="24"/>
            <w:szCs w:val="24"/>
          </w:rPr>
        </w:r>
        <w:r w:rsidR="0029443D">
          <w:rPr>
            <w:sz w:val="24"/>
            <w:szCs w:val="24"/>
          </w:rPr>
          <w:fldChar w:fldCharType="separate"/>
        </w:r>
        <w:r w:rsidR="0029443D">
          <w:rPr>
            <w:sz w:val="24"/>
            <w:szCs w:val="24"/>
          </w:rPr>
          <w:fldChar w:fldCharType="begin">
            <w:fldData xml:space="preserve">PEVuZE5vdGU+PENpdGU+PEF1dGhvcj5EZWFnbGU8L0F1dGhvcj48WWVhcj4yMDEzPC9ZZWFyPjxS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dGxlPjwvYWx0LXBlcmlvZGljYWw+PHBhZ2VzPmU2ODczOTwvcGFnZXM+PHZvbHVtZT44PC92b2x1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</w:fldData>
          </w:fldChar>
        </w:r>
        <w:r w:rsidR="0029443D">
          <w:rPr>
            <w:sz w:val="24"/>
            <w:szCs w:val="24"/>
          </w:rPr>
          <w:instrText xml:space="preserve"> ADDIN EN.CITE </w:instrText>
        </w:r>
        <w:r w:rsidR="0029443D">
          <w:rPr>
            <w:sz w:val="24"/>
            <w:szCs w:val="24"/>
          </w:rPr>
          <w:fldChar w:fldCharType="begin">
            <w:fldData xml:space="preserve">PEVuZE5vdGU+PENpdGU+PEF1dGhvcj5EZWFnbGU8L0F1dGhvcj48WWVhcj4yMDEzPC9ZZWFyPjxS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dGxlPjwvYWx0LXBlcmlvZGljYWw+PHBhZ2VzPmU2ODczOTwvcGFnZXM+PHZvbHVtZT44PC92b2x1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</w:fldData>
          </w:fldChar>
        </w:r>
        <w:r w:rsidR="0029443D">
          <w:rPr>
            <w:sz w:val="24"/>
            <w:szCs w:val="24"/>
          </w:rPr>
          <w:instrText xml:space="preserve"> ADDIN EN.CITE.DATA </w:instrText>
        </w:r>
        <w:r w:rsidR="0029443D">
          <w:rPr>
            <w:sz w:val="24"/>
            <w:szCs w:val="24"/>
          </w:rPr>
        </w:r>
        <w:r w:rsidR="0029443D">
          <w:rPr>
            <w:sz w:val="24"/>
            <w:szCs w:val="24"/>
          </w:rPr>
          <w:fldChar w:fldCharType="end"/>
        </w:r>
        <w:r w:rsidR="0029443D">
          <w:rPr>
            <w:sz w:val="24"/>
            <w:szCs w:val="24"/>
          </w:rPr>
        </w:r>
        <w:r w:rsidR="0029443D">
          <w:rPr>
            <w:sz w:val="24"/>
            <w:szCs w:val="24"/>
          </w:rPr>
          <w:fldChar w:fldCharType="separate"/>
        </w:r>
        <w:r w:rsidR="0029443D" w:rsidRPr="00845A2A">
          <w:rPr>
            <w:noProof/>
            <w:sz w:val="24"/>
            <w:szCs w:val="24"/>
            <w:vertAlign w:val="superscript"/>
          </w:rPr>
          <w:t>13-16</w:t>
        </w:r>
        <w:r w:rsidR="0029443D">
          <w:rPr>
            <w:sz w:val="24"/>
            <w:szCs w:val="24"/>
          </w:rPr>
          <w:fldChar w:fldCharType="end"/>
        </w:r>
        <w:r w:rsidR="0029443D">
          <w:rPr>
            <w:sz w:val="24"/>
            <w:szCs w:val="24"/>
          </w:rPr>
          <w:fldChar w:fldCharType="end"/>
        </w:r>
        <w:r w:rsidR="00AC0657">
          <w:rPr>
            <w:sz w:val="24"/>
            <w:szCs w:val="24"/>
          </w:rPr>
          <w:t xml:space="preserve"> and </w:t>
        </w:r>
        <w:r w:rsidR="003420C7">
          <w:rPr>
            <w:sz w:val="24"/>
            <w:szCs w:val="24"/>
          </w:rPr>
          <w:t xml:space="preserve">of </w:t>
        </w:r>
        <w:r w:rsidR="009C7B6B" w:rsidRPr="006A2306">
          <w:rPr>
            <w:sz w:val="24"/>
            <w:szCs w:val="24"/>
          </w:rPr>
          <w:t xml:space="preserve">anaerobic digesters </w:t>
        </w:r>
        <w:r w:rsidR="0029443D">
          <w:rPr>
            <w:sz w:val="24"/>
            <w:szCs w:val="24"/>
          </w:rPr>
          <w:fldChar w:fldCharType="begin"/>
        </w:r>
        <w:r w:rsidR="0029443D">
          <w:rPr>
            <w:sz w:val="24"/>
            <w:szCs w:val="24"/>
          </w:rPr>
          <w:instrText xml:space="preserve"> HYPERLINK \l "_ENREF_17" \o "Whiteley, 2012 #2590"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&lt;EndNote&gt;&lt;Cite&gt;&lt;Author&gt;Whiteley&lt;/Author&gt;&lt;Year&gt;2012&lt;/Year&gt;&lt;RecNum&gt;2590&lt;/RecNum&gt;&lt;DisplayText&gt;&lt;style face="superscript"&gt;17&lt;/style&gt;&lt;/DisplayText&gt;&lt;record&gt;&lt;rec-number&gt;2590&lt;/rec-number&gt;&lt;foreign-keys&gt;&lt;key app="EN" db-id="s222200a9xtfvce0f5b5r0wefe95d0wz029d" timestamp="0"&gt;2590&lt;/key&gt;&lt;/foreign-keys&gt;&lt;ref-type name="Journal Article"&gt;17&lt;/ref-type&gt;&lt;contributors&gt;&lt;authors&gt;&lt;author&gt;Whiteley, Andrew S.&lt;/author&gt;&lt;author&gt;Jenkins, Sasha&lt;/author&gt;&lt;author&gt;Waite, Ian&lt;/author&gt;&lt;author&gt;Kresoje, Nina&lt;/author&gt;&lt;author&gt;Payne, Hugh&lt;/author&gt;&lt;author&gt;Mullan, Bruce&lt;/author&gt;&lt;author&gt;Allcock, Richard&lt;/author&gt;&lt;author&gt;O&amp;apos;Donnell, Anthony&lt;/author&gt;&lt;/authors&gt;&lt;/contributors&gt;&lt;titles&gt;&lt;title&gt;Microbial 16S rRNA Ion Tag and community metagenome sequencing using the Ion Torrent (PGM) Platform&lt;/title&gt;&lt;secondary-title&gt;Journal of Microbiological Methods&lt;/secondary-title&gt;&lt;alt-title&gt;J. Microbiol. Meth.&lt;/alt-title&gt;&lt;/titles&gt;&lt;periodical&gt;&lt;full-title&gt;Journal of Microbiological Methods&lt;/full-title&gt;&lt;abbr-1&gt;J. Microbiol. Meth.&lt;/abbr-1&gt;&lt;/periodical&gt;&lt;alt-periodical&gt;&lt;full-title&gt;Journal of Microbiological Methods&lt;/full-title&gt;&lt;abbr-1&gt;J. Microbiol. Meth.&lt;/abbr-1&gt;&lt;/alt-periodical&gt;&lt;pages&gt;80-88&lt;/pages&gt;&lt;volume&gt;91&lt;/volume&gt;&lt;number&gt;1&lt;/number&gt;&lt;keywords&gt;&lt;keyword&gt;Ion Torrent&lt;/keyword&gt;&lt;keyword&gt;PGM&lt;/keyword&gt;&lt;keyword&gt;rRNA&lt;/keyword&gt;&lt;keyword&gt;Microbial&lt;/keyword&gt;&lt;keyword&gt;Community diversity&lt;/keyword&gt;&lt;keyword&gt;Barcode multiplex&lt;/keyword&gt;&lt;keyword&gt;Metagenome&lt;/keyword&gt;&lt;/keywords&gt;&lt;dates&gt;&lt;year&gt;2012&lt;/year&gt;&lt;/dates&gt;&lt;isbn&gt;0167-7012&lt;/isbn&gt;&lt;urls&gt;&lt;related-urls&gt;&lt;url&gt;http://www.sciencedirect.com/science/article/pii/S0167701212002345&lt;/url&gt;&lt;/related-urls&gt;&lt;/urls&gt;&lt;custom2&gt;Lu!&lt;/custom2&gt;&lt;custom3&gt;Reçu ressource électronique&lt;/custom3&gt;&lt;electronic-resource-num&gt;10.1016/j.mimet.2012.07.008&lt;/electronic-resource-num&gt;&lt;/record&gt;&lt;/Cite&gt;&lt;/EndNote&gt;</w:instrText>
        </w:r>
        <w:r w:rsidR="0029443D">
          <w:rPr>
            <w:sz w:val="24"/>
            <w:szCs w:val="24"/>
          </w:rPr>
          <w:fldChar w:fldCharType="separate"/>
        </w:r>
        <w:r w:rsidR="0029443D" w:rsidRPr="00845A2A">
          <w:rPr>
            <w:noProof/>
            <w:sz w:val="24"/>
            <w:szCs w:val="24"/>
            <w:vertAlign w:val="superscript"/>
          </w:rPr>
          <w:t>17</w:t>
        </w:r>
        <w:r w:rsidR="0029443D">
          <w:rPr>
            <w:sz w:val="24"/>
            <w:szCs w:val="24"/>
          </w:rPr>
          <w:fldChar w:fldCharType="end"/>
        </w:r>
        <w:r w:rsidR="0029443D">
          <w:rPr>
            <w:sz w:val="24"/>
            <w:szCs w:val="24"/>
          </w:rPr>
          <w:fldChar w:fldCharType="end"/>
        </w:r>
        <w:r w:rsidR="009C7B6B" w:rsidRPr="006A2306">
          <w:rPr>
            <w:sz w:val="24"/>
            <w:szCs w:val="24"/>
          </w:rPr>
          <w:t>.</w:t>
        </w:r>
      </w:ins>
    </w:p>
    <w:p w14:paraId="4F7DB12E" w14:textId="77777777" w:rsidR="00D95DC8" w:rsidRPr="006A2306" w:rsidRDefault="00D95DC8" w:rsidP="00AA063A">
      <w:pPr>
        <w:pStyle w:val="NoSpacing"/>
        <w:rPr>
          <w:ins w:id="76" w:author="Etienne Yergeau" w:date="2014-01-24T08:43:00Z"/>
          <w:sz w:val="24"/>
          <w:szCs w:val="24"/>
        </w:rPr>
      </w:pPr>
    </w:p>
    <w:p w14:paraId="240300FD" w14:textId="2509F713" w:rsidR="003E4189" w:rsidRPr="006A2306" w:rsidRDefault="00D95DC8" w:rsidP="00AA063A">
      <w:pPr>
        <w:pStyle w:val="NoSpacing"/>
        <w:rPr>
          <w:sz w:val="24"/>
          <w:szCs w:val="24"/>
        </w:rPr>
      </w:pPr>
      <w:r w:rsidRPr="006A2306">
        <w:rPr>
          <w:sz w:val="24"/>
          <w:szCs w:val="24"/>
        </w:rPr>
        <w:t xml:space="preserve">In this contribution we detail our approach to sequence 16S </w:t>
      </w:r>
      <w:proofErr w:type="spellStart"/>
      <w:r w:rsidRPr="006A2306">
        <w:rPr>
          <w:sz w:val="24"/>
          <w:szCs w:val="24"/>
        </w:rPr>
        <w:t>rRNA</w:t>
      </w:r>
      <w:proofErr w:type="spellEnd"/>
      <w:r w:rsidRPr="006A2306">
        <w:rPr>
          <w:sz w:val="24"/>
          <w:szCs w:val="24"/>
        </w:rPr>
        <w:t xml:space="preserve"> gene </w:t>
      </w:r>
      <w:proofErr w:type="spellStart"/>
      <w:r w:rsidRPr="006A2306">
        <w:rPr>
          <w:sz w:val="24"/>
          <w:szCs w:val="24"/>
        </w:rPr>
        <w:t>amplicons</w:t>
      </w:r>
      <w:proofErr w:type="spellEnd"/>
      <w:r w:rsidRPr="006A2306">
        <w:rPr>
          <w:sz w:val="24"/>
          <w:szCs w:val="24"/>
        </w:rPr>
        <w:t xml:space="preserve"> </w:t>
      </w:r>
      <w:r w:rsidR="00E50A00" w:rsidRPr="006A2306">
        <w:rPr>
          <w:sz w:val="24"/>
          <w:szCs w:val="24"/>
        </w:rPr>
        <w:t xml:space="preserve">in-house </w:t>
      </w:r>
      <w:r w:rsidR="00F23D7A">
        <w:rPr>
          <w:sz w:val="24"/>
          <w:szCs w:val="24"/>
        </w:rPr>
        <w:t xml:space="preserve">using a </w:t>
      </w:r>
      <w:proofErr w:type="spellStart"/>
      <w:r w:rsidR="00F23D7A">
        <w:rPr>
          <w:sz w:val="24"/>
          <w:szCs w:val="24"/>
        </w:rPr>
        <w:t>benchtop</w:t>
      </w:r>
      <w:proofErr w:type="spellEnd"/>
      <w:r w:rsidR="00F23D7A">
        <w:rPr>
          <w:sz w:val="24"/>
          <w:szCs w:val="24"/>
        </w:rPr>
        <w:t xml:space="preserve"> next-generation sequencer</w:t>
      </w:r>
      <w:del w:id="77" w:author="Etienne Yergeau" w:date="2014-01-24T08:43:00Z">
        <w:r w:rsidRPr="006A2306">
          <w:rPr>
            <w:sz w:val="24"/>
            <w:szCs w:val="24"/>
          </w:rPr>
          <w:delText>.</w:delText>
        </w:r>
      </w:del>
      <w:ins w:id="78" w:author="Etienne Yergeau" w:date="2014-01-24T08:43:00Z">
        <w:r w:rsidR="009A17DC">
          <w:rPr>
            <w:sz w:val="24"/>
            <w:szCs w:val="24"/>
          </w:rPr>
          <w:t xml:space="preserve"> (the Ion Torrent PGM)</w:t>
        </w:r>
        <w:r w:rsidRPr="006A2306">
          <w:rPr>
            <w:sz w:val="24"/>
            <w:szCs w:val="24"/>
          </w:rPr>
          <w:t>.</w:t>
        </w:r>
      </w:ins>
      <w:r w:rsidRPr="006A2306">
        <w:rPr>
          <w:sz w:val="24"/>
          <w:szCs w:val="24"/>
        </w:rPr>
        <w:t xml:space="preserve"> After DNA extraction, </w:t>
      </w:r>
      <w:del w:id="79" w:author="Etienne Yergeau" w:date="2014-01-24T08:43:00Z">
        <w:r w:rsidRPr="006A2306">
          <w:rPr>
            <w:sz w:val="24"/>
            <w:szCs w:val="24"/>
          </w:rPr>
          <w:delText xml:space="preserve">the </w:delText>
        </w:r>
      </w:del>
      <w:r w:rsidRPr="006A2306">
        <w:rPr>
          <w:sz w:val="24"/>
          <w:szCs w:val="24"/>
        </w:rPr>
        <w:t xml:space="preserve">16S </w:t>
      </w:r>
      <w:proofErr w:type="spellStart"/>
      <w:r w:rsidRPr="006A2306">
        <w:rPr>
          <w:sz w:val="24"/>
          <w:szCs w:val="24"/>
        </w:rPr>
        <w:t>rRNA</w:t>
      </w:r>
      <w:proofErr w:type="spellEnd"/>
      <w:r w:rsidRPr="006A2306">
        <w:rPr>
          <w:sz w:val="24"/>
          <w:szCs w:val="24"/>
        </w:rPr>
        <w:t xml:space="preserve"> </w:t>
      </w:r>
      <w:del w:id="80" w:author="Etienne Yergeau" w:date="2014-01-24T08:43:00Z">
        <w:r w:rsidRPr="006A2306">
          <w:rPr>
            <w:sz w:val="24"/>
            <w:szCs w:val="24"/>
          </w:rPr>
          <w:delText>gene is</w:delText>
        </w:r>
      </w:del>
      <w:ins w:id="81" w:author="Etienne Yergeau" w:date="2014-01-24T08:43:00Z">
        <w:r w:rsidRPr="006A2306">
          <w:rPr>
            <w:sz w:val="24"/>
            <w:szCs w:val="24"/>
          </w:rPr>
          <w:t>gene</w:t>
        </w:r>
        <w:r w:rsidR="009A17DC">
          <w:rPr>
            <w:sz w:val="24"/>
            <w:szCs w:val="24"/>
          </w:rPr>
          <w:t>s</w:t>
        </w:r>
        <w:r w:rsidRPr="006A2306">
          <w:rPr>
            <w:sz w:val="24"/>
            <w:szCs w:val="24"/>
          </w:rPr>
          <w:t xml:space="preserve"> </w:t>
        </w:r>
        <w:r w:rsidR="009A17DC">
          <w:rPr>
            <w:sz w:val="24"/>
            <w:szCs w:val="24"/>
          </w:rPr>
          <w:t>are</w:t>
        </w:r>
      </w:ins>
      <w:r w:rsidRPr="006A2306">
        <w:rPr>
          <w:sz w:val="24"/>
          <w:szCs w:val="24"/>
        </w:rPr>
        <w:t xml:space="preserve"> amplified using </w:t>
      </w:r>
      <w:del w:id="82" w:author="Etienne Yergeau" w:date="2014-01-24T08:43:00Z">
        <w:r w:rsidRPr="006A2306">
          <w:rPr>
            <w:sz w:val="24"/>
            <w:szCs w:val="24"/>
          </w:rPr>
          <w:delText xml:space="preserve">bacteria-specific </w:delText>
        </w:r>
      </w:del>
      <w:ins w:id="83" w:author="Etienne Yergeau" w:date="2014-01-24T08:43:00Z">
        <w:r w:rsidR="000E5E31">
          <w:rPr>
            <w:sz w:val="24"/>
            <w:szCs w:val="24"/>
          </w:rPr>
          <w:t xml:space="preserve">domain-level </w:t>
        </w:r>
        <w:r w:rsidRPr="006A2306">
          <w:rPr>
            <w:sz w:val="24"/>
            <w:szCs w:val="24"/>
          </w:rPr>
          <w:t>bacteria</w:t>
        </w:r>
        <w:r w:rsidR="000E5E31">
          <w:rPr>
            <w:sz w:val="24"/>
            <w:szCs w:val="24"/>
          </w:rPr>
          <w:t>l</w:t>
        </w:r>
        <w:r w:rsidRPr="006A2306">
          <w:rPr>
            <w:sz w:val="24"/>
            <w:szCs w:val="24"/>
          </w:rPr>
          <w:t xml:space="preserve"> </w:t>
        </w:r>
      </w:ins>
      <w:r w:rsidRPr="006A2306">
        <w:rPr>
          <w:sz w:val="24"/>
          <w:szCs w:val="24"/>
        </w:rPr>
        <w:t xml:space="preserve">primers that contain </w:t>
      </w:r>
      <w:ins w:id="84" w:author="Etienne Yergeau" w:date="2014-01-24T08:43:00Z">
        <w:r w:rsidR="000E5E31">
          <w:rPr>
            <w:sz w:val="24"/>
            <w:szCs w:val="24"/>
          </w:rPr>
          <w:t xml:space="preserve">sequencing </w:t>
        </w:r>
      </w:ins>
      <w:r w:rsidRPr="006A2306">
        <w:rPr>
          <w:sz w:val="24"/>
          <w:szCs w:val="24"/>
        </w:rPr>
        <w:t xml:space="preserve">adapters and </w:t>
      </w:r>
      <w:ins w:id="85" w:author="Etienne Yergeau" w:date="2014-01-24T08:43:00Z">
        <w:r w:rsidR="000E5E31">
          <w:rPr>
            <w:sz w:val="24"/>
            <w:szCs w:val="24"/>
          </w:rPr>
          <w:t>unique</w:t>
        </w:r>
        <w:r w:rsidR="00982A01">
          <w:rPr>
            <w:sz w:val="24"/>
            <w:szCs w:val="24"/>
          </w:rPr>
          <w:t>, sample-specific sequences</w:t>
        </w:r>
        <w:r w:rsidR="000E5E31">
          <w:rPr>
            <w:sz w:val="24"/>
            <w:szCs w:val="24"/>
          </w:rPr>
          <w:t xml:space="preserve"> </w:t>
        </w:r>
        <w:r w:rsidR="00982A01">
          <w:rPr>
            <w:sz w:val="24"/>
            <w:szCs w:val="24"/>
          </w:rPr>
          <w:t>(</w:t>
        </w:r>
      </w:ins>
      <w:r w:rsidR="00AC0657">
        <w:rPr>
          <w:sz w:val="24"/>
          <w:szCs w:val="24"/>
        </w:rPr>
        <w:t>barcodes</w:t>
      </w:r>
      <w:del w:id="86" w:author="Etienne Yergeau" w:date="2014-01-24T08:43:00Z">
        <w:r w:rsidRPr="006A2306">
          <w:rPr>
            <w:sz w:val="24"/>
            <w:szCs w:val="24"/>
          </w:rPr>
          <w:delText>.</w:delText>
        </w:r>
      </w:del>
      <w:ins w:id="87" w:author="Etienne Yergeau" w:date="2014-01-24T08:43:00Z">
        <w:r w:rsidR="00982A01">
          <w:rPr>
            <w:sz w:val="24"/>
            <w:szCs w:val="24"/>
          </w:rPr>
          <w:t>)</w:t>
        </w:r>
        <w:r w:rsidRPr="006A2306">
          <w:rPr>
            <w:sz w:val="24"/>
            <w:szCs w:val="24"/>
          </w:rPr>
          <w:t>.</w:t>
        </w:r>
      </w:ins>
      <w:r w:rsidRPr="006A2306">
        <w:rPr>
          <w:sz w:val="24"/>
          <w:szCs w:val="24"/>
        </w:rPr>
        <w:t xml:space="preserve"> The </w:t>
      </w:r>
      <w:proofErr w:type="spellStart"/>
      <w:r w:rsidRPr="006A2306">
        <w:rPr>
          <w:sz w:val="24"/>
          <w:szCs w:val="24"/>
        </w:rPr>
        <w:t>amplicons</w:t>
      </w:r>
      <w:proofErr w:type="spellEnd"/>
      <w:r w:rsidRPr="006A2306">
        <w:rPr>
          <w:sz w:val="24"/>
          <w:szCs w:val="24"/>
        </w:rPr>
        <w:t xml:space="preserve"> are </w:t>
      </w:r>
      <w:del w:id="88" w:author="Etienne Yergeau" w:date="2014-01-24T08:43:00Z">
        <w:r w:rsidRPr="006A2306">
          <w:rPr>
            <w:sz w:val="24"/>
            <w:szCs w:val="24"/>
          </w:rPr>
          <w:delText xml:space="preserve">then </w:delText>
        </w:r>
      </w:del>
      <w:r w:rsidRPr="006A2306">
        <w:rPr>
          <w:sz w:val="24"/>
          <w:szCs w:val="24"/>
        </w:rPr>
        <w:t>purified</w:t>
      </w:r>
      <w:del w:id="89" w:author="Etienne Yergeau" w:date="2014-01-24T08:43:00Z">
        <w:r w:rsidRPr="006A2306">
          <w:rPr>
            <w:sz w:val="24"/>
            <w:szCs w:val="24"/>
          </w:rPr>
          <w:delText xml:space="preserve"> on gel</w:delText>
        </w:r>
      </w:del>
      <w:r w:rsidRPr="006A2306">
        <w:rPr>
          <w:sz w:val="24"/>
          <w:szCs w:val="24"/>
        </w:rPr>
        <w:t xml:space="preserve">, quantified and pooled </w:t>
      </w:r>
      <w:r w:rsidR="00AC0657">
        <w:rPr>
          <w:sz w:val="24"/>
          <w:szCs w:val="24"/>
        </w:rPr>
        <w:t>at</w:t>
      </w:r>
      <w:r w:rsidRPr="006A2306">
        <w:rPr>
          <w:sz w:val="24"/>
          <w:szCs w:val="24"/>
        </w:rPr>
        <w:t xml:space="preserve"> an </w:t>
      </w:r>
      <w:proofErr w:type="spellStart"/>
      <w:r w:rsidRPr="006A2306">
        <w:rPr>
          <w:sz w:val="24"/>
          <w:szCs w:val="24"/>
        </w:rPr>
        <w:t>equimolar</w:t>
      </w:r>
      <w:proofErr w:type="spellEnd"/>
      <w:r w:rsidRPr="006A2306">
        <w:rPr>
          <w:sz w:val="24"/>
          <w:szCs w:val="24"/>
        </w:rPr>
        <w:t xml:space="preserve"> ratio. The pooled samples are then </w:t>
      </w:r>
      <w:ins w:id="90" w:author="Etienne Yergeau" w:date="2014-01-24T08:43:00Z">
        <w:r w:rsidR="00982A01">
          <w:rPr>
            <w:sz w:val="24"/>
            <w:szCs w:val="24"/>
          </w:rPr>
          <w:t xml:space="preserve">clonally </w:t>
        </w:r>
      </w:ins>
      <w:r w:rsidRPr="006A2306">
        <w:rPr>
          <w:sz w:val="24"/>
          <w:szCs w:val="24"/>
        </w:rPr>
        <w:t>amplified</w:t>
      </w:r>
      <w:r w:rsidR="00F23D7A">
        <w:rPr>
          <w:sz w:val="24"/>
          <w:szCs w:val="24"/>
        </w:rPr>
        <w:t xml:space="preserve"> </w:t>
      </w:r>
      <w:del w:id="91" w:author="Etienne Yergeau" w:date="2014-01-24T08:43:00Z">
        <w:r w:rsidR="00F23D7A">
          <w:rPr>
            <w:sz w:val="24"/>
            <w:szCs w:val="24"/>
          </w:rPr>
          <w:delText xml:space="preserve">on beads </w:delText>
        </w:r>
      </w:del>
      <w:r w:rsidR="00F23D7A">
        <w:rPr>
          <w:sz w:val="24"/>
          <w:szCs w:val="24"/>
        </w:rPr>
        <w:t>in an emulsion PCR</w:t>
      </w:r>
      <w:r w:rsidRPr="006A2306">
        <w:rPr>
          <w:sz w:val="24"/>
          <w:szCs w:val="24"/>
        </w:rPr>
        <w:t xml:space="preserve"> and sequenced. </w:t>
      </w:r>
      <w:r w:rsidR="00AA063A" w:rsidRPr="006A2306">
        <w:rPr>
          <w:sz w:val="24"/>
          <w:szCs w:val="24"/>
        </w:rPr>
        <w:t xml:space="preserve">Resulting sequences are </w:t>
      </w:r>
      <w:del w:id="92" w:author="Etienne Yergeau" w:date="2014-01-24T08:43:00Z">
        <w:r w:rsidR="00AA063A" w:rsidRPr="006A2306">
          <w:rPr>
            <w:sz w:val="24"/>
            <w:szCs w:val="24"/>
          </w:rPr>
          <w:delText xml:space="preserve">then </w:delText>
        </w:r>
      </w:del>
      <w:r w:rsidR="00AA063A" w:rsidRPr="006A2306">
        <w:rPr>
          <w:sz w:val="24"/>
          <w:szCs w:val="24"/>
        </w:rPr>
        <w:t xml:space="preserve">analysed using publicly available </w:t>
      </w:r>
      <w:ins w:id="93" w:author="Etienne Yergeau" w:date="2014-01-24T08:43:00Z">
        <w:r w:rsidR="002E35BC">
          <w:rPr>
            <w:sz w:val="24"/>
            <w:szCs w:val="24"/>
          </w:rPr>
          <w:t xml:space="preserve">bioinformatics </w:t>
        </w:r>
      </w:ins>
      <w:r w:rsidR="00AA063A" w:rsidRPr="006A2306">
        <w:rPr>
          <w:sz w:val="24"/>
          <w:szCs w:val="24"/>
        </w:rPr>
        <w:t>tools (</w:t>
      </w:r>
      <w:r w:rsidR="00AC0657">
        <w:rPr>
          <w:sz w:val="24"/>
          <w:szCs w:val="24"/>
        </w:rPr>
        <w:t xml:space="preserve">e.g. </w:t>
      </w:r>
      <w:proofErr w:type="spellStart"/>
      <w:r w:rsidR="00AA063A" w:rsidRPr="006A2306">
        <w:rPr>
          <w:sz w:val="24"/>
          <w:szCs w:val="24"/>
        </w:rPr>
        <w:t>Mothur</w:t>
      </w:r>
      <w:proofErr w:type="spellEnd"/>
      <w:r w:rsidR="00AA063A" w:rsidRPr="006A2306">
        <w:rPr>
          <w:sz w:val="24"/>
          <w:szCs w:val="24"/>
        </w:rPr>
        <w:t xml:space="preserve">). </w:t>
      </w:r>
    </w:p>
    <w:p w14:paraId="2249A422" w14:textId="77777777" w:rsidR="003E4189" w:rsidRPr="006A2306" w:rsidRDefault="003E4189" w:rsidP="00AA063A">
      <w:pPr>
        <w:pStyle w:val="NoSpacing"/>
        <w:rPr>
          <w:sz w:val="24"/>
          <w:szCs w:val="24"/>
        </w:rPr>
      </w:pPr>
    </w:p>
    <w:p w14:paraId="7E2A64FE" w14:textId="77777777" w:rsidR="003B4D24" w:rsidRPr="006A2306" w:rsidRDefault="003B4D24" w:rsidP="003B4D24">
      <w:pPr>
        <w:pStyle w:val="NoSpacing"/>
        <w:rPr>
          <w:color w:val="7F7F7F"/>
          <w:sz w:val="24"/>
          <w:szCs w:val="24"/>
        </w:rPr>
      </w:pPr>
      <w:r w:rsidRPr="006A2306">
        <w:rPr>
          <w:b/>
          <w:sz w:val="24"/>
          <w:szCs w:val="24"/>
        </w:rPr>
        <w:t>PROTOCOL:</w:t>
      </w:r>
    </w:p>
    <w:p w14:paraId="3B7170C4" w14:textId="77777777" w:rsidR="00907E8B" w:rsidRDefault="00907E8B" w:rsidP="003B4D24">
      <w:pPr>
        <w:pStyle w:val="NoSpacing"/>
        <w:rPr>
          <w:b/>
          <w:bCs/>
          <w:sz w:val="24"/>
          <w:szCs w:val="24"/>
        </w:rPr>
      </w:pPr>
    </w:p>
    <w:p w14:paraId="09FFD8DC" w14:textId="0A586966" w:rsidR="003B4D24" w:rsidRPr="00CF21C5" w:rsidRDefault="003B4D24" w:rsidP="003B4D24">
      <w:pPr>
        <w:pStyle w:val="NoSpacing"/>
        <w:rPr>
          <w:b/>
          <w:sz w:val="24"/>
          <w:highlight w:val="yellow"/>
          <w:rPrChange w:id="94" w:author="Etienne Yergeau" w:date="2014-01-24T08:43:00Z">
            <w:rPr>
              <w:b/>
              <w:sz w:val="24"/>
            </w:rPr>
          </w:rPrChange>
        </w:rPr>
      </w:pPr>
      <w:r w:rsidRPr="00CF21C5">
        <w:rPr>
          <w:b/>
          <w:sz w:val="24"/>
          <w:highlight w:val="yellow"/>
          <w:rPrChange w:id="95" w:author="Etienne Yergeau" w:date="2014-01-24T08:43:00Z">
            <w:rPr>
              <w:b/>
              <w:sz w:val="24"/>
            </w:rPr>
          </w:rPrChange>
        </w:rPr>
        <w:t xml:space="preserve">1. </w:t>
      </w:r>
      <w:r w:rsidR="004A03AD" w:rsidRPr="00CF21C5">
        <w:rPr>
          <w:b/>
          <w:sz w:val="24"/>
          <w:highlight w:val="yellow"/>
          <w:rPrChange w:id="96" w:author="Etienne Yergeau" w:date="2014-01-24T08:43:00Z">
            <w:rPr>
              <w:b/>
              <w:sz w:val="24"/>
            </w:rPr>
          </w:rPrChange>
        </w:rPr>
        <w:t xml:space="preserve">16S </w:t>
      </w:r>
      <w:proofErr w:type="spellStart"/>
      <w:r w:rsidR="004A03AD" w:rsidRPr="00CF21C5">
        <w:rPr>
          <w:b/>
          <w:sz w:val="24"/>
          <w:highlight w:val="yellow"/>
          <w:rPrChange w:id="97" w:author="Etienne Yergeau" w:date="2014-01-24T08:43:00Z">
            <w:rPr>
              <w:b/>
              <w:sz w:val="24"/>
            </w:rPr>
          </w:rPrChange>
        </w:rPr>
        <w:t>rRNA</w:t>
      </w:r>
      <w:proofErr w:type="spellEnd"/>
      <w:r w:rsidR="004A03AD" w:rsidRPr="00CF21C5">
        <w:rPr>
          <w:b/>
          <w:sz w:val="24"/>
          <w:highlight w:val="yellow"/>
          <w:rPrChange w:id="98" w:author="Etienne Yergeau" w:date="2014-01-24T08:43:00Z">
            <w:rPr>
              <w:b/>
              <w:sz w:val="24"/>
            </w:rPr>
          </w:rPrChange>
        </w:rPr>
        <w:t xml:space="preserve"> gene </w:t>
      </w:r>
      <w:del w:id="99" w:author="Etienne Yergeau" w:date="2014-01-24T08:43:00Z">
        <w:r w:rsidR="00166422" w:rsidRPr="006A2306">
          <w:rPr>
            <w:b/>
            <w:bCs/>
            <w:sz w:val="24"/>
            <w:szCs w:val="24"/>
          </w:rPr>
          <w:delText>amplification</w:delText>
        </w:r>
      </w:del>
      <w:proofErr w:type="spellStart"/>
      <w:ins w:id="100" w:author="Etienne Yergeau" w:date="2014-01-24T08:43:00Z">
        <w:r w:rsidR="004A03AD" w:rsidRPr="00CF21C5">
          <w:rPr>
            <w:b/>
            <w:bCs/>
            <w:sz w:val="24"/>
            <w:szCs w:val="24"/>
            <w:highlight w:val="yellow"/>
          </w:rPr>
          <w:t>ampli</w:t>
        </w:r>
        <w:r w:rsidR="004A03AD">
          <w:rPr>
            <w:b/>
            <w:bCs/>
            <w:sz w:val="24"/>
            <w:szCs w:val="24"/>
            <w:highlight w:val="yellow"/>
          </w:rPr>
          <w:t>con</w:t>
        </w:r>
        <w:proofErr w:type="spellEnd"/>
        <w:r w:rsidR="004A03AD">
          <w:rPr>
            <w:b/>
            <w:bCs/>
            <w:sz w:val="24"/>
            <w:szCs w:val="24"/>
            <w:highlight w:val="yellow"/>
          </w:rPr>
          <w:t xml:space="preserve"> library preparation by the fusion method</w:t>
        </w:r>
      </w:ins>
    </w:p>
    <w:p w14:paraId="372F389A" w14:textId="77777777" w:rsidR="00907E8B" w:rsidRPr="00CF21C5" w:rsidRDefault="00907E8B" w:rsidP="00BA6F67">
      <w:pPr>
        <w:pStyle w:val="NoSpacing"/>
        <w:rPr>
          <w:sz w:val="24"/>
          <w:highlight w:val="yellow"/>
          <w:rPrChange w:id="101" w:author="Etienne Yergeau" w:date="2014-01-24T08:43:00Z">
            <w:rPr>
              <w:sz w:val="24"/>
            </w:rPr>
          </w:rPrChange>
        </w:rPr>
      </w:pPr>
    </w:p>
    <w:p w14:paraId="299B4D21" w14:textId="7CD02B31" w:rsidR="00B63B30" w:rsidRDefault="003B4D24" w:rsidP="00BA6F67">
      <w:pPr>
        <w:pStyle w:val="NoSpacing"/>
        <w:rPr>
          <w:sz w:val="24"/>
          <w:highlight w:val="yellow"/>
          <w:rPrChange w:id="102" w:author="Etienne Yergeau" w:date="2014-01-24T08:43:00Z">
            <w:rPr>
              <w:sz w:val="24"/>
            </w:rPr>
          </w:rPrChange>
        </w:rPr>
      </w:pPr>
      <w:r w:rsidRPr="00CF21C5">
        <w:rPr>
          <w:sz w:val="24"/>
          <w:highlight w:val="yellow"/>
          <w:rPrChange w:id="103" w:author="Etienne Yergeau" w:date="2014-01-24T08:43:00Z">
            <w:rPr>
              <w:sz w:val="24"/>
            </w:rPr>
          </w:rPrChange>
        </w:rPr>
        <w:t>1.</w:t>
      </w:r>
      <w:r w:rsidR="00072525" w:rsidRPr="00CF21C5">
        <w:rPr>
          <w:sz w:val="24"/>
          <w:highlight w:val="yellow"/>
          <w:rPrChange w:id="104" w:author="Etienne Yergeau" w:date="2014-01-24T08:43:00Z">
            <w:rPr>
              <w:sz w:val="24"/>
            </w:rPr>
          </w:rPrChange>
        </w:rPr>
        <w:t>1</w:t>
      </w:r>
      <w:r w:rsidRPr="00CF21C5">
        <w:rPr>
          <w:sz w:val="24"/>
          <w:highlight w:val="yellow"/>
          <w:rPrChange w:id="105" w:author="Etienne Yergeau" w:date="2014-01-24T08:43:00Z">
            <w:rPr>
              <w:sz w:val="24"/>
            </w:rPr>
          </w:rPrChange>
        </w:rPr>
        <w:t xml:space="preserve">) </w:t>
      </w:r>
      <w:r w:rsidR="00B63B30" w:rsidRPr="00CF21C5">
        <w:rPr>
          <w:sz w:val="24"/>
          <w:highlight w:val="yellow"/>
          <w:rPrChange w:id="106" w:author="Etienne Yergeau" w:date="2014-01-24T08:43:00Z">
            <w:rPr>
              <w:sz w:val="24"/>
            </w:rPr>
          </w:rPrChange>
        </w:rPr>
        <w:t xml:space="preserve">Thaw </w:t>
      </w:r>
      <w:r w:rsidR="00450DFE" w:rsidRPr="00CF21C5">
        <w:rPr>
          <w:sz w:val="24"/>
          <w:highlight w:val="yellow"/>
          <w:rPrChange w:id="107" w:author="Etienne Yergeau" w:date="2014-01-24T08:43:00Z">
            <w:rPr>
              <w:sz w:val="24"/>
            </w:rPr>
          </w:rPrChange>
        </w:rPr>
        <w:t xml:space="preserve">the </w:t>
      </w:r>
      <w:r w:rsidR="00B63B30" w:rsidRPr="00CF21C5">
        <w:rPr>
          <w:sz w:val="24"/>
          <w:highlight w:val="yellow"/>
          <w:rPrChange w:id="108" w:author="Etienne Yergeau" w:date="2014-01-24T08:43:00Z">
            <w:rPr>
              <w:sz w:val="24"/>
            </w:rPr>
          </w:rPrChange>
        </w:rPr>
        <w:t>primer</w:t>
      </w:r>
      <w:r w:rsidR="00450DFE" w:rsidRPr="00CF21C5">
        <w:rPr>
          <w:sz w:val="24"/>
          <w:highlight w:val="yellow"/>
          <w:rPrChange w:id="109" w:author="Etienne Yergeau" w:date="2014-01-24T08:43:00Z">
            <w:rPr>
              <w:sz w:val="24"/>
            </w:rPr>
          </w:rPrChange>
        </w:rPr>
        <w:t>s (</w:t>
      </w:r>
      <w:r w:rsidR="00D55261" w:rsidRPr="00CF21C5">
        <w:rPr>
          <w:sz w:val="24"/>
          <w:highlight w:val="yellow"/>
          <w:rPrChange w:id="110" w:author="Etienne Yergeau" w:date="2014-01-24T08:43:00Z">
            <w:rPr>
              <w:sz w:val="24"/>
            </w:rPr>
          </w:rPrChange>
        </w:rPr>
        <w:t>Forward</w:t>
      </w:r>
      <w:r w:rsidR="00E41E3A" w:rsidRPr="00CF21C5">
        <w:rPr>
          <w:sz w:val="24"/>
          <w:highlight w:val="yellow"/>
          <w:rPrChange w:id="111" w:author="Etienne Yergeau" w:date="2014-01-24T08:43:00Z">
            <w:rPr>
              <w:sz w:val="24"/>
            </w:rPr>
          </w:rPrChange>
        </w:rPr>
        <w:t>,</w:t>
      </w:r>
      <w:r w:rsidR="00D55261" w:rsidRPr="00CF21C5">
        <w:rPr>
          <w:sz w:val="24"/>
          <w:highlight w:val="yellow"/>
          <w:rPrChange w:id="112" w:author="Etienne Yergeau" w:date="2014-01-24T08:43:00Z">
            <w:rPr>
              <w:sz w:val="24"/>
            </w:rPr>
          </w:rPrChange>
        </w:rPr>
        <w:t xml:space="preserve"> </w:t>
      </w:r>
      <w:r w:rsidR="00E41E3A" w:rsidRPr="00CF21C5">
        <w:rPr>
          <w:sz w:val="24"/>
          <w:highlight w:val="yellow"/>
          <w:rPrChange w:id="113" w:author="Etienne Yergeau" w:date="2014-01-24T08:43:00Z">
            <w:rPr>
              <w:sz w:val="24"/>
            </w:rPr>
          </w:rPrChange>
        </w:rPr>
        <w:t xml:space="preserve">F343-IonA-MIDXX: </w:t>
      </w:r>
      <w:r w:rsidR="00D55261" w:rsidRPr="00CF21C5">
        <w:rPr>
          <w:sz w:val="24"/>
          <w:highlight w:val="yellow"/>
          <w:rPrChange w:id="114" w:author="Etienne Yergeau" w:date="2014-01-24T08:43:00Z">
            <w:rPr>
              <w:sz w:val="24"/>
            </w:rPr>
          </w:rPrChange>
        </w:rPr>
        <w:t>5’-</w:t>
      </w:r>
      <w:r w:rsidR="00D55261" w:rsidRPr="00CF21C5">
        <w:rPr>
          <w:b/>
          <w:sz w:val="24"/>
          <w:highlight w:val="yellow"/>
          <w:rPrChange w:id="115" w:author="Etienne Yergeau" w:date="2014-01-24T08:43:00Z">
            <w:rPr>
              <w:b/>
              <w:sz w:val="24"/>
            </w:rPr>
          </w:rPrChange>
        </w:rPr>
        <w:t>CCA TCT CAT CCC TGC GTG TCT CCG AC</w:t>
      </w:r>
      <w:r w:rsidR="00D55261" w:rsidRPr="00CF21C5">
        <w:rPr>
          <w:i/>
          <w:sz w:val="24"/>
          <w:highlight w:val="yellow"/>
          <w:rPrChange w:id="116" w:author="Etienne Yergeau" w:date="2014-01-24T08:43:00Z">
            <w:rPr>
              <w:i/>
              <w:sz w:val="24"/>
            </w:rPr>
          </w:rPrChange>
        </w:rPr>
        <w:t>T CAG</w:t>
      </w:r>
      <w:r w:rsidR="00D55261" w:rsidRPr="00CF21C5">
        <w:rPr>
          <w:sz w:val="24"/>
          <w:highlight w:val="yellow"/>
          <w:rPrChange w:id="117" w:author="Etienne Yergeau" w:date="2014-01-24T08:43:00Z">
            <w:rPr>
              <w:sz w:val="24"/>
            </w:rPr>
          </w:rPrChange>
        </w:rPr>
        <w:t xml:space="preserve"> XXX </w:t>
      </w:r>
      <w:proofErr w:type="spellStart"/>
      <w:r w:rsidR="00D55261" w:rsidRPr="00CF21C5">
        <w:rPr>
          <w:sz w:val="24"/>
          <w:highlight w:val="yellow"/>
          <w:rPrChange w:id="118" w:author="Etienne Yergeau" w:date="2014-01-24T08:43:00Z">
            <w:rPr>
              <w:sz w:val="24"/>
            </w:rPr>
          </w:rPrChange>
        </w:rPr>
        <w:t>XXX</w:t>
      </w:r>
      <w:proofErr w:type="spellEnd"/>
      <w:r w:rsidR="00D55261" w:rsidRPr="00CF21C5">
        <w:rPr>
          <w:sz w:val="24"/>
          <w:highlight w:val="yellow"/>
          <w:rPrChange w:id="119" w:author="Etienne Yergeau" w:date="2014-01-24T08:43:00Z">
            <w:rPr>
              <w:sz w:val="24"/>
            </w:rPr>
          </w:rPrChange>
        </w:rPr>
        <w:t xml:space="preserve"> </w:t>
      </w:r>
      <w:proofErr w:type="spellStart"/>
      <w:r w:rsidR="00D55261" w:rsidRPr="00CF21C5">
        <w:rPr>
          <w:sz w:val="24"/>
          <w:highlight w:val="yellow"/>
          <w:rPrChange w:id="120" w:author="Etienne Yergeau" w:date="2014-01-24T08:43:00Z">
            <w:rPr>
              <w:sz w:val="24"/>
            </w:rPr>
          </w:rPrChange>
        </w:rPr>
        <w:t>XXX</w:t>
      </w:r>
      <w:proofErr w:type="spellEnd"/>
      <w:r w:rsidR="00D55261" w:rsidRPr="00CF21C5">
        <w:rPr>
          <w:sz w:val="24"/>
          <w:highlight w:val="yellow"/>
          <w:rPrChange w:id="121" w:author="Etienne Yergeau" w:date="2014-01-24T08:43:00Z">
            <w:rPr>
              <w:sz w:val="24"/>
            </w:rPr>
          </w:rPrChange>
        </w:rPr>
        <w:t xml:space="preserve"> XTA CGG RAG GCA </w:t>
      </w:r>
      <w:proofErr w:type="spellStart"/>
      <w:r w:rsidR="00D55261" w:rsidRPr="00CF21C5">
        <w:rPr>
          <w:sz w:val="24"/>
          <w:highlight w:val="yellow"/>
          <w:rPrChange w:id="122" w:author="Etienne Yergeau" w:date="2014-01-24T08:43:00Z">
            <w:rPr>
              <w:sz w:val="24"/>
              <w:u w:val="single"/>
            </w:rPr>
          </w:rPrChange>
        </w:rPr>
        <w:t>GCA</w:t>
      </w:r>
      <w:proofErr w:type="spellEnd"/>
      <w:r w:rsidR="00D55261" w:rsidRPr="00CF21C5">
        <w:rPr>
          <w:sz w:val="24"/>
          <w:highlight w:val="yellow"/>
          <w:rPrChange w:id="123" w:author="Etienne Yergeau" w:date="2014-01-24T08:43:00Z">
            <w:rPr>
              <w:sz w:val="24"/>
              <w:u w:val="single"/>
            </w:rPr>
          </w:rPrChange>
        </w:rPr>
        <w:t xml:space="preserve"> G-3’; reverse</w:t>
      </w:r>
      <w:r w:rsidR="00E41E3A" w:rsidRPr="00CF21C5">
        <w:rPr>
          <w:sz w:val="24"/>
          <w:highlight w:val="yellow"/>
          <w:rPrChange w:id="124" w:author="Etienne Yergeau" w:date="2014-01-24T08:43:00Z">
            <w:rPr>
              <w:sz w:val="24"/>
            </w:rPr>
          </w:rPrChange>
        </w:rPr>
        <w:t>,</w:t>
      </w:r>
      <w:r w:rsidR="00D55261" w:rsidRPr="00CF21C5">
        <w:rPr>
          <w:sz w:val="24"/>
          <w:highlight w:val="yellow"/>
          <w:rPrChange w:id="125" w:author="Etienne Yergeau" w:date="2014-01-24T08:43:00Z">
            <w:rPr>
              <w:sz w:val="24"/>
            </w:rPr>
          </w:rPrChange>
        </w:rPr>
        <w:t xml:space="preserve"> </w:t>
      </w:r>
      <w:r w:rsidR="00E41E3A" w:rsidRPr="00CF21C5">
        <w:rPr>
          <w:sz w:val="24"/>
          <w:highlight w:val="yellow"/>
          <w:rPrChange w:id="126" w:author="Etienne Yergeau" w:date="2014-01-24T08:43:00Z">
            <w:rPr>
              <w:sz w:val="24"/>
            </w:rPr>
          </w:rPrChange>
        </w:rPr>
        <w:t xml:space="preserve">R533-IonP1: </w:t>
      </w:r>
      <w:r w:rsidR="00D55261" w:rsidRPr="00CF21C5">
        <w:rPr>
          <w:sz w:val="24"/>
          <w:highlight w:val="yellow"/>
          <w:rPrChange w:id="127" w:author="Etienne Yergeau" w:date="2014-01-24T08:43:00Z">
            <w:rPr>
              <w:sz w:val="24"/>
            </w:rPr>
          </w:rPrChange>
        </w:rPr>
        <w:t>5’-</w:t>
      </w:r>
      <w:r w:rsidR="00D55261" w:rsidRPr="00CF21C5">
        <w:rPr>
          <w:highlight w:val="yellow"/>
          <w:rPrChange w:id="128" w:author="Etienne Yergeau" w:date="2014-01-24T08:43:00Z">
            <w:rPr/>
          </w:rPrChange>
        </w:rPr>
        <w:t xml:space="preserve"> </w:t>
      </w:r>
      <w:r w:rsidR="00D55261" w:rsidRPr="00CF21C5">
        <w:rPr>
          <w:b/>
          <w:sz w:val="24"/>
          <w:highlight w:val="yellow"/>
          <w:rPrChange w:id="129" w:author="Etienne Yergeau" w:date="2014-01-24T08:43:00Z">
            <w:rPr>
              <w:b/>
              <w:sz w:val="24"/>
            </w:rPr>
          </w:rPrChange>
        </w:rPr>
        <w:t>CCT CTC TAT GGG CAG TCG GTG AT</w:t>
      </w:r>
      <w:r w:rsidR="00D55261" w:rsidRPr="00CF21C5">
        <w:rPr>
          <w:sz w:val="24"/>
          <w:highlight w:val="yellow"/>
          <w:rPrChange w:id="130" w:author="Etienne Yergeau" w:date="2014-01-24T08:43:00Z">
            <w:rPr>
              <w:sz w:val="24"/>
              <w:u w:val="single"/>
            </w:rPr>
          </w:rPrChange>
        </w:rPr>
        <w:t xml:space="preserve">A TTA CCG CGG CTG </w:t>
      </w:r>
      <w:proofErr w:type="spellStart"/>
      <w:r w:rsidR="00D55261" w:rsidRPr="00CF21C5">
        <w:rPr>
          <w:sz w:val="24"/>
          <w:highlight w:val="yellow"/>
          <w:rPrChange w:id="131" w:author="Etienne Yergeau" w:date="2014-01-24T08:43:00Z">
            <w:rPr>
              <w:sz w:val="24"/>
              <w:u w:val="single"/>
            </w:rPr>
          </w:rPrChange>
        </w:rPr>
        <w:t>CTG</w:t>
      </w:r>
      <w:proofErr w:type="spellEnd"/>
      <w:r w:rsidR="00D55261" w:rsidRPr="00CF21C5">
        <w:rPr>
          <w:sz w:val="24"/>
          <w:highlight w:val="yellow"/>
          <w:rPrChange w:id="132" w:author="Etienne Yergeau" w:date="2014-01-24T08:43:00Z">
            <w:rPr>
              <w:sz w:val="24"/>
              <w:u w:val="single"/>
            </w:rPr>
          </w:rPrChange>
        </w:rPr>
        <w:t xml:space="preserve"> GC-3’; bold: Ion Torrent specific adapters</w:t>
      </w:r>
      <w:r w:rsidR="00E41E3A" w:rsidRPr="00CF21C5">
        <w:rPr>
          <w:sz w:val="24"/>
          <w:highlight w:val="yellow"/>
          <w:rPrChange w:id="133" w:author="Etienne Yergeau" w:date="2014-01-24T08:43:00Z">
            <w:rPr>
              <w:sz w:val="24"/>
            </w:rPr>
          </w:rPrChange>
        </w:rPr>
        <w:t>;</w:t>
      </w:r>
      <w:r w:rsidR="00D55261" w:rsidRPr="00CF21C5">
        <w:rPr>
          <w:sz w:val="24"/>
          <w:highlight w:val="yellow"/>
          <w:rPrChange w:id="134" w:author="Etienne Yergeau" w:date="2014-01-24T08:43:00Z">
            <w:rPr>
              <w:sz w:val="24"/>
            </w:rPr>
          </w:rPrChange>
        </w:rPr>
        <w:t xml:space="preserve"> italics: sequencing key</w:t>
      </w:r>
      <w:del w:id="135" w:author="Etienne Yergeau" w:date="2014-01-24T08:43:00Z">
        <w:r w:rsidR="00E41E3A">
          <w:rPr>
            <w:sz w:val="24"/>
            <w:szCs w:val="24"/>
          </w:rPr>
          <w:delText>;</w:delText>
        </w:r>
        <w:r w:rsidR="00D55261">
          <w:rPr>
            <w:sz w:val="24"/>
            <w:szCs w:val="24"/>
          </w:rPr>
          <w:delText xml:space="preserve"> underline</w:delText>
        </w:r>
      </w:del>
      <w:ins w:id="136" w:author="Etienne Yergeau" w:date="2014-01-24T08:43:00Z">
        <w:r w:rsidR="00025A63" w:rsidRPr="00CF21C5">
          <w:rPr>
            <w:sz w:val="24"/>
            <w:szCs w:val="24"/>
            <w:highlight w:val="yellow"/>
          </w:rPr>
          <w:t xml:space="preserve"> for calibrating signal intensity at the beginning of the sequencing run</w:t>
        </w:r>
        <w:r w:rsidR="00E41E3A" w:rsidRPr="00CF21C5">
          <w:rPr>
            <w:sz w:val="24"/>
            <w:szCs w:val="24"/>
            <w:highlight w:val="yellow"/>
          </w:rPr>
          <w:t>;</w:t>
        </w:r>
        <w:r w:rsidR="00D55261" w:rsidRPr="00CF21C5">
          <w:rPr>
            <w:sz w:val="24"/>
            <w:szCs w:val="24"/>
            <w:highlight w:val="yellow"/>
          </w:rPr>
          <w:t xml:space="preserve"> </w:t>
        </w:r>
        <w:r w:rsidR="00772104" w:rsidRPr="00CF21C5">
          <w:rPr>
            <w:sz w:val="24"/>
            <w:szCs w:val="24"/>
            <w:highlight w:val="yellow"/>
          </w:rPr>
          <w:t>regular font</w:t>
        </w:r>
      </w:ins>
      <w:r w:rsidR="00D55261" w:rsidRPr="00CF21C5">
        <w:rPr>
          <w:sz w:val="24"/>
          <w:highlight w:val="yellow"/>
          <w:rPrChange w:id="137" w:author="Etienne Yergeau" w:date="2014-01-24T08:43:00Z">
            <w:rPr>
              <w:sz w:val="24"/>
            </w:rPr>
          </w:rPrChange>
        </w:rPr>
        <w:t>: template-specific primers</w:t>
      </w:r>
      <w:r w:rsidR="00E41E3A" w:rsidRPr="00CF21C5">
        <w:rPr>
          <w:sz w:val="24"/>
          <w:highlight w:val="yellow"/>
          <w:rPrChange w:id="138" w:author="Etienne Yergeau" w:date="2014-01-24T08:43:00Z">
            <w:rPr>
              <w:sz w:val="24"/>
            </w:rPr>
          </w:rPrChange>
        </w:rPr>
        <w:t>;</w:t>
      </w:r>
      <w:r w:rsidR="00D55261" w:rsidRPr="00CF21C5">
        <w:rPr>
          <w:sz w:val="24"/>
          <w:highlight w:val="yellow"/>
          <w:rPrChange w:id="139" w:author="Etienne Yergeau" w:date="2014-01-24T08:43:00Z">
            <w:rPr>
              <w:sz w:val="24"/>
            </w:rPr>
          </w:rPrChange>
        </w:rPr>
        <w:t xml:space="preserve"> X</w:t>
      </w:r>
      <w:r w:rsidR="00BC11CE" w:rsidRPr="00CF21C5">
        <w:rPr>
          <w:sz w:val="24"/>
          <w:highlight w:val="yellow"/>
          <w:rPrChange w:id="140" w:author="Etienne Yergeau" w:date="2014-01-24T08:43:00Z">
            <w:rPr>
              <w:sz w:val="24"/>
            </w:rPr>
          </w:rPrChange>
        </w:rPr>
        <w:t>…</w:t>
      </w:r>
      <w:r w:rsidR="00D55261" w:rsidRPr="00CF21C5">
        <w:rPr>
          <w:sz w:val="24"/>
          <w:highlight w:val="yellow"/>
          <w:rPrChange w:id="141" w:author="Etienne Yergeau" w:date="2014-01-24T08:43:00Z">
            <w:rPr>
              <w:sz w:val="24"/>
            </w:rPr>
          </w:rPrChange>
        </w:rPr>
        <w:t xml:space="preserve">X: 10 </w:t>
      </w:r>
      <w:proofErr w:type="spellStart"/>
      <w:r w:rsidR="00D55261" w:rsidRPr="00CF21C5">
        <w:rPr>
          <w:sz w:val="24"/>
          <w:highlight w:val="yellow"/>
          <w:rPrChange w:id="142" w:author="Etienne Yergeau" w:date="2014-01-24T08:43:00Z">
            <w:rPr>
              <w:sz w:val="24"/>
            </w:rPr>
          </w:rPrChange>
        </w:rPr>
        <w:t>bp</w:t>
      </w:r>
      <w:proofErr w:type="spellEnd"/>
      <w:r w:rsidR="00BC11CE" w:rsidRPr="00CF21C5">
        <w:rPr>
          <w:sz w:val="24"/>
          <w:highlight w:val="yellow"/>
          <w:rPrChange w:id="143" w:author="Etienne Yergeau" w:date="2014-01-24T08:43:00Z">
            <w:rPr>
              <w:sz w:val="24"/>
            </w:rPr>
          </w:rPrChange>
        </w:rPr>
        <w:t xml:space="preserve"> barcode</w:t>
      </w:r>
      <w:ins w:id="144" w:author="Etienne Yergeau" w:date="2014-01-24T08:43:00Z">
        <w:r w:rsidR="00195FDB">
          <w:rPr>
            <w:sz w:val="24"/>
            <w:szCs w:val="24"/>
            <w:highlight w:val="yellow"/>
          </w:rPr>
          <w:t>, see Table 1 for some barcode sequence</w:t>
        </w:r>
      </w:ins>
      <w:r w:rsidR="00450DFE" w:rsidRPr="00CF21C5">
        <w:rPr>
          <w:sz w:val="24"/>
          <w:highlight w:val="yellow"/>
          <w:rPrChange w:id="145" w:author="Etienne Yergeau" w:date="2014-01-24T08:43:00Z">
            <w:rPr>
              <w:sz w:val="24"/>
            </w:rPr>
          </w:rPrChange>
        </w:rPr>
        <w:t>)</w:t>
      </w:r>
      <w:r w:rsidR="00B63B30" w:rsidRPr="00CF21C5">
        <w:rPr>
          <w:sz w:val="24"/>
          <w:highlight w:val="yellow"/>
          <w:rPrChange w:id="146" w:author="Etienne Yergeau" w:date="2014-01-24T08:43:00Z">
            <w:rPr>
              <w:sz w:val="24"/>
            </w:rPr>
          </w:rPrChange>
        </w:rPr>
        <w:t xml:space="preserve">, </w:t>
      </w:r>
      <w:r w:rsidR="00450DFE" w:rsidRPr="00CF21C5">
        <w:rPr>
          <w:sz w:val="24"/>
          <w:highlight w:val="yellow"/>
          <w:rPrChange w:id="147" w:author="Etienne Yergeau" w:date="2014-01-24T08:43:00Z">
            <w:rPr>
              <w:sz w:val="24"/>
            </w:rPr>
          </w:rPrChange>
        </w:rPr>
        <w:t xml:space="preserve">the 2X </w:t>
      </w:r>
      <w:proofErr w:type="spellStart"/>
      <w:r w:rsidR="00450DFE" w:rsidRPr="00CF21C5">
        <w:rPr>
          <w:sz w:val="24"/>
          <w:highlight w:val="yellow"/>
          <w:rPrChange w:id="148" w:author="Etienne Yergeau" w:date="2014-01-24T08:43:00Z">
            <w:rPr>
              <w:sz w:val="24"/>
            </w:rPr>
          </w:rPrChange>
        </w:rPr>
        <w:t>HotStartTaq</w:t>
      </w:r>
      <w:proofErr w:type="spellEnd"/>
      <w:r w:rsidR="00450DFE" w:rsidRPr="00CF21C5">
        <w:rPr>
          <w:sz w:val="24"/>
          <w:highlight w:val="yellow"/>
          <w:rPrChange w:id="149" w:author="Etienne Yergeau" w:date="2014-01-24T08:43:00Z">
            <w:rPr>
              <w:sz w:val="24"/>
            </w:rPr>
          </w:rPrChange>
        </w:rPr>
        <w:t xml:space="preserve"> Plus master mix and the samples</w:t>
      </w:r>
      <w:r w:rsidR="00B63B30" w:rsidRPr="00CF21C5">
        <w:rPr>
          <w:sz w:val="24"/>
          <w:highlight w:val="yellow"/>
          <w:rPrChange w:id="150" w:author="Etienne Yergeau" w:date="2014-01-24T08:43:00Z">
            <w:rPr>
              <w:sz w:val="24"/>
            </w:rPr>
          </w:rPrChange>
        </w:rPr>
        <w:t>. Mix thoroughly before use</w:t>
      </w:r>
      <w:r w:rsidR="00450DFE" w:rsidRPr="00CF21C5">
        <w:rPr>
          <w:sz w:val="24"/>
          <w:highlight w:val="yellow"/>
          <w:rPrChange w:id="151" w:author="Etienne Yergeau" w:date="2014-01-24T08:43:00Z">
            <w:rPr>
              <w:sz w:val="24"/>
            </w:rPr>
          </w:rPrChange>
        </w:rPr>
        <w:t>, except for the master mix that should be mixed gently</w:t>
      </w:r>
      <w:r w:rsidR="00B63B30" w:rsidRPr="00CF21C5">
        <w:rPr>
          <w:sz w:val="24"/>
          <w:highlight w:val="yellow"/>
          <w:rPrChange w:id="152" w:author="Etienne Yergeau" w:date="2014-01-24T08:43:00Z">
            <w:rPr>
              <w:sz w:val="24"/>
            </w:rPr>
          </w:rPrChange>
        </w:rPr>
        <w:t xml:space="preserve">. </w:t>
      </w:r>
    </w:p>
    <w:p w14:paraId="45EAB504" w14:textId="77777777" w:rsidR="00450DFE" w:rsidRPr="00CF21C5" w:rsidRDefault="00450DFE" w:rsidP="00BA6F67">
      <w:pPr>
        <w:pStyle w:val="NoSpacing"/>
        <w:rPr>
          <w:sz w:val="24"/>
          <w:highlight w:val="yellow"/>
          <w:rPrChange w:id="153" w:author="Etienne Yergeau" w:date="2014-01-24T08:43:00Z">
            <w:rPr>
              <w:sz w:val="24"/>
            </w:rPr>
          </w:rPrChange>
        </w:rPr>
      </w:pPr>
    </w:p>
    <w:p w14:paraId="582F45F9" w14:textId="77777777" w:rsidR="00E9582B" w:rsidRPr="00CF21C5" w:rsidRDefault="00450DFE" w:rsidP="00E9582B">
      <w:pPr>
        <w:pStyle w:val="NoSpacing"/>
        <w:rPr>
          <w:sz w:val="24"/>
          <w:highlight w:val="yellow"/>
          <w:rPrChange w:id="154" w:author="Etienne Yergeau" w:date="2014-01-24T08:43:00Z">
            <w:rPr>
              <w:sz w:val="24"/>
            </w:rPr>
          </w:rPrChange>
        </w:rPr>
      </w:pPr>
      <w:r w:rsidRPr="00CF21C5">
        <w:rPr>
          <w:sz w:val="24"/>
          <w:highlight w:val="yellow"/>
          <w:rPrChange w:id="155" w:author="Etienne Yergeau" w:date="2014-01-24T08:43:00Z">
            <w:rPr>
              <w:sz w:val="24"/>
            </w:rPr>
          </w:rPrChange>
        </w:rPr>
        <w:t xml:space="preserve">1.2) Prepare a PCR mix </w:t>
      </w:r>
      <w:r w:rsidR="00E9582B" w:rsidRPr="00CF21C5">
        <w:rPr>
          <w:sz w:val="24"/>
          <w:highlight w:val="yellow"/>
          <w:rPrChange w:id="156" w:author="Etienne Yergeau" w:date="2014-01-24T08:43:00Z">
            <w:rPr>
              <w:sz w:val="24"/>
            </w:rPr>
          </w:rPrChange>
        </w:rPr>
        <w:t xml:space="preserve">(20 µl reactions) with 0.5 µM of the reverse primer, 0.4 mg/ml of Bovine Serum </w:t>
      </w:r>
      <w:proofErr w:type="spellStart"/>
      <w:r w:rsidR="00E9582B" w:rsidRPr="00CF21C5">
        <w:rPr>
          <w:sz w:val="24"/>
          <w:highlight w:val="yellow"/>
          <w:rPrChange w:id="157" w:author="Etienne Yergeau" w:date="2014-01-24T08:43:00Z">
            <w:rPr>
              <w:sz w:val="24"/>
            </w:rPr>
          </w:rPrChange>
        </w:rPr>
        <w:t>Albumine</w:t>
      </w:r>
      <w:proofErr w:type="spellEnd"/>
      <w:r w:rsidR="00E9582B" w:rsidRPr="00CF21C5">
        <w:rPr>
          <w:sz w:val="24"/>
          <w:highlight w:val="yellow"/>
          <w:rPrChange w:id="158" w:author="Etienne Yergeau" w:date="2014-01-24T08:43:00Z">
            <w:rPr>
              <w:sz w:val="24"/>
            </w:rPr>
          </w:rPrChange>
        </w:rPr>
        <w:t xml:space="preserve"> (BSA) and 1X </w:t>
      </w:r>
      <w:proofErr w:type="spellStart"/>
      <w:r w:rsidR="00E9582B" w:rsidRPr="00CF21C5">
        <w:rPr>
          <w:sz w:val="24"/>
          <w:highlight w:val="yellow"/>
          <w:rPrChange w:id="159" w:author="Etienne Yergeau" w:date="2014-01-24T08:43:00Z">
            <w:rPr>
              <w:sz w:val="24"/>
            </w:rPr>
          </w:rPrChange>
        </w:rPr>
        <w:t>HotStartTaq</w:t>
      </w:r>
      <w:proofErr w:type="spellEnd"/>
      <w:r w:rsidR="00E9582B" w:rsidRPr="00CF21C5">
        <w:rPr>
          <w:sz w:val="24"/>
          <w:highlight w:val="yellow"/>
          <w:rPrChange w:id="160" w:author="Etienne Yergeau" w:date="2014-01-24T08:43:00Z">
            <w:rPr>
              <w:sz w:val="24"/>
            </w:rPr>
          </w:rPrChange>
        </w:rPr>
        <w:t xml:space="preserve"> Plus Master mix. Add</w:t>
      </w:r>
      <w:r w:rsidR="00B63B30" w:rsidRPr="00CF21C5">
        <w:rPr>
          <w:sz w:val="24"/>
          <w:highlight w:val="yellow"/>
          <w:rPrChange w:id="161" w:author="Etienne Yergeau" w:date="2014-01-24T08:43:00Z">
            <w:rPr>
              <w:sz w:val="24"/>
            </w:rPr>
          </w:rPrChange>
        </w:rPr>
        <w:t xml:space="preserve"> 18.5 µL of the master mix </w:t>
      </w:r>
      <w:r w:rsidR="00E9582B" w:rsidRPr="00CF21C5">
        <w:rPr>
          <w:sz w:val="24"/>
          <w:highlight w:val="yellow"/>
          <w:rPrChange w:id="162" w:author="Etienne Yergeau" w:date="2014-01-24T08:43:00Z">
            <w:rPr>
              <w:sz w:val="24"/>
            </w:rPr>
          </w:rPrChange>
        </w:rPr>
        <w:t xml:space="preserve">to each </w:t>
      </w:r>
      <w:r w:rsidR="00B63B30" w:rsidRPr="00CF21C5">
        <w:rPr>
          <w:sz w:val="24"/>
          <w:highlight w:val="yellow"/>
          <w:rPrChange w:id="163" w:author="Etienne Yergeau" w:date="2014-01-24T08:43:00Z">
            <w:rPr>
              <w:sz w:val="24"/>
            </w:rPr>
          </w:rPrChange>
        </w:rPr>
        <w:t>PCR tube</w:t>
      </w:r>
      <w:r w:rsidR="00A8622F" w:rsidRPr="00CF21C5">
        <w:rPr>
          <w:sz w:val="24"/>
          <w:highlight w:val="yellow"/>
          <w:rPrChange w:id="164" w:author="Etienne Yergeau" w:date="2014-01-24T08:43:00Z">
            <w:rPr>
              <w:sz w:val="24"/>
            </w:rPr>
          </w:rPrChange>
        </w:rPr>
        <w:t>.</w:t>
      </w:r>
    </w:p>
    <w:p w14:paraId="289C5466" w14:textId="77777777" w:rsidR="00E9582B" w:rsidRPr="00CF21C5" w:rsidRDefault="00E9582B" w:rsidP="00E9582B">
      <w:pPr>
        <w:pStyle w:val="NoSpacing"/>
        <w:rPr>
          <w:sz w:val="24"/>
          <w:highlight w:val="yellow"/>
          <w:rPrChange w:id="165" w:author="Etienne Yergeau" w:date="2014-01-24T08:43:00Z">
            <w:rPr>
              <w:sz w:val="24"/>
            </w:rPr>
          </w:rPrChange>
        </w:rPr>
      </w:pPr>
    </w:p>
    <w:p w14:paraId="105E98F6" w14:textId="77777777" w:rsidR="00B63B30" w:rsidRPr="00CF21C5" w:rsidRDefault="00E9582B" w:rsidP="00786BFF">
      <w:pPr>
        <w:pStyle w:val="NoSpacing"/>
        <w:rPr>
          <w:sz w:val="24"/>
          <w:highlight w:val="yellow"/>
          <w:rPrChange w:id="166" w:author="Etienne Yergeau" w:date="2014-01-24T08:43:00Z">
            <w:rPr>
              <w:sz w:val="24"/>
            </w:rPr>
          </w:rPrChange>
        </w:rPr>
      </w:pPr>
      <w:r w:rsidRPr="00CF21C5">
        <w:rPr>
          <w:sz w:val="24"/>
          <w:highlight w:val="yellow"/>
          <w:rPrChange w:id="167" w:author="Etienne Yergeau" w:date="2014-01-24T08:43:00Z">
            <w:rPr>
              <w:sz w:val="24"/>
            </w:rPr>
          </w:rPrChange>
        </w:rPr>
        <w:t xml:space="preserve">1.3) Add </w:t>
      </w:r>
      <w:r w:rsidR="00BC69BE" w:rsidRPr="00CF21C5">
        <w:rPr>
          <w:sz w:val="24"/>
          <w:highlight w:val="yellow"/>
          <w:rPrChange w:id="168" w:author="Etienne Yergeau" w:date="2014-01-24T08:43:00Z">
            <w:rPr>
              <w:sz w:val="24"/>
            </w:rPr>
          </w:rPrChange>
        </w:rPr>
        <w:t>a</w:t>
      </w:r>
      <w:r w:rsidRPr="00CF21C5">
        <w:rPr>
          <w:sz w:val="24"/>
          <w:highlight w:val="yellow"/>
          <w:rPrChange w:id="169" w:author="Etienne Yergeau" w:date="2014-01-24T08:43:00Z">
            <w:rPr>
              <w:sz w:val="24"/>
            </w:rPr>
          </w:rPrChange>
        </w:rPr>
        <w:t xml:space="preserve"> forward primer (0.5 µl at 20mM) </w:t>
      </w:r>
      <w:r w:rsidR="001F51DA" w:rsidRPr="00CF21C5">
        <w:rPr>
          <w:sz w:val="24"/>
          <w:highlight w:val="yellow"/>
          <w:rPrChange w:id="170" w:author="Etienne Yergeau" w:date="2014-01-24T08:43:00Z">
            <w:rPr>
              <w:sz w:val="24"/>
            </w:rPr>
          </w:rPrChange>
        </w:rPr>
        <w:t>with a different barcode for each of the samples that will be sequenced together</w:t>
      </w:r>
      <w:r w:rsidRPr="00CF21C5">
        <w:rPr>
          <w:sz w:val="24"/>
          <w:highlight w:val="yellow"/>
          <w:rPrChange w:id="171" w:author="Etienne Yergeau" w:date="2014-01-24T08:43:00Z">
            <w:rPr>
              <w:sz w:val="24"/>
            </w:rPr>
          </w:rPrChange>
        </w:rPr>
        <w:t xml:space="preserve">. </w:t>
      </w:r>
      <w:r w:rsidR="00786BFF" w:rsidRPr="00CF21C5">
        <w:rPr>
          <w:sz w:val="24"/>
          <w:highlight w:val="yellow"/>
          <w:rPrChange w:id="172" w:author="Etienne Yergeau" w:date="2014-01-24T08:43:00Z">
            <w:rPr>
              <w:sz w:val="24"/>
            </w:rPr>
          </w:rPrChange>
        </w:rPr>
        <w:t>A</w:t>
      </w:r>
      <w:r w:rsidR="00B63B30" w:rsidRPr="00CF21C5">
        <w:rPr>
          <w:sz w:val="24"/>
          <w:highlight w:val="yellow"/>
          <w:rPrChange w:id="173" w:author="Etienne Yergeau" w:date="2014-01-24T08:43:00Z">
            <w:rPr>
              <w:sz w:val="24"/>
            </w:rPr>
          </w:rPrChange>
        </w:rPr>
        <w:t xml:space="preserve">dd 1 µL of sample </w:t>
      </w:r>
      <w:r w:rsidR="00786BFF" w:rsidRPr="00CF21C5">
        <w:rPr>
          <w:sz w:val="24"/>
          <w:highlight w:val="yellow"/>
          <w:rPrChange w:id="174" w:author="Etienne Yergeau" w:date="2014-01-24T08:43:00Z">
            <w:rPr>
              <w:sz w:val="24"/>
            </w:rPr>
          </w:rPrChange>
        </w:rPr>
        <w:t xml:space="preserve">(1-10ng/µl) </w:t>
      </w:r>
      <w:r w:rsidR="00B63B30" w:rsidRPr="00CF21C5">
        <w:rPr>
          <w:sz w:val="24"/>
          <w:highlight w:val="yellow"/>
          <w:rPrChange w:id="175" w:author="Etienne Yergeau" w:date="2014-01-24T08:43:00Z">
            <w:rPr>
              <w:sz w:val="24"/>
            </w:rPr>
          </w:rPrChange>
        </w:rPr>
        <w:t>to the PCR tube.</w:t>
      </w:r>
    </w:p>
    <w:p w14:paraId="181EC8EC" w14:textId="77777777" w:rsidR="003B4D24" w:rsidRPr="00CF21C5" w:rsidRDefault="003B4D24" w:rsidP="003B4D24">
      <w:pPr>
        <w:pStyle w:val="NoSpacing"/>
        <w:rPr>
          <w:sz w:val="24"/>
          <w:highlight w:val="yellow"/>
          <w:rPrChange w:id="176" w:author="Etienne Yergeau" w:date="2014-01-24T08:43:00Z">
            <w:rPr>
              <w:sz w:val="24"/>
            </w:rPr>
          </w:rPrChange>
        </w:rPr>
      </w:pPr>
    </w:p>
    <w:p w14:paraId="700EB802" w14:textId="77777777" w:rsidR="00B63B30" w:rsidRPr="00CF21C5" w:rsidRDefault="003B4D24" w:rsidP="00BA6F67">
      <w:pPr>
        <w:pStyle w:val="NoSpacing"/>
        <w:rPr>
          <w:sz w:val="24"/>
          <w:highlight w:val="yellow"/>
          <w:rPrChange w:id="177" w:author="Etienne Yergeau" w:date="2014-01-24T08:43:00Z">
            <w:rPr>
              <w:sz w:val="24"/>
            </w:rPr>
          </w:rPrChange>
        </w:rPr>
      </w:pPr>
      <w:r w:rsidRPr="00CF21C5">
        <w:rPr>
          <w:sz w:val="24"/>
          <w:highlight w:val="yellow"/>
          <w:rPrChange w:id="178" w:author="Etienne Yergeau" w:date="2014-01-24T08:43:00Z">
            <w:rPr>
              <w:sz w:val="24"/>
            </w:rPr>
          </w:rPrChange>
        </w:rPr>
        <w:t>1.</w:t>
      </w:r>
      <w:r w:rsidR="00A44262" w:rsidRPr="00CF21C5">
        <w:rPr>
          <w:sz w:val="24"/>
          <w:highlight w:val="yellow"/>
          <w:rPrChange w:id="179" w:author="Etienne Yergeau" w:date="2014-01-24T08:43:00Z">
            <w:rPr>
              <w:sz w:val="24"/>
            </w:rPr>
          </w:rPrChange>
        </w:rPr>
        <w:t>4</w:t>
      </w:r>
      <w:r w:rsidRPr="00CF21C5">
        <w:rPr>
          <w:sz w:val="24"/>
          <w:highlight w:val="yellow"/>
          <w:rPrChange w:id="180" w:author="Etienne Yergeau" w:date="2014-01-24T08:43:00Z">
            <w:rPr>
              <w:sz w:val="24"/>
            </w:rPr>
          </w:rPrChange>
        </w:rPr>
        <w:t>)</w:t>
      </w:r>
      <w:r w:rsidR="00072525" w:rsidRPr="00CF21C5">
        <w:rPr>
          <w:sz w:val="24"/>
          <w:highlight w:val="yellow"/>
          <w:rPrChange w:id="181" w:author="Etienne Yergeau" w:date="2014-01-24T08:43:00Z">
            <w:rPr>
              <w:sz w:val="24"/>
            </w:rPr>
          </w:rPrChange>
        </w:rPr>
        <w:t xml:space="preserve"> </w:t>
      </w:r>
      <w:r w:rsidR="00786BFF" w:rsidRPr="00CF21C5">
        <w:rPr>
          <w:sz w:val="24"/>
          <w:highlight w:val="yellow"/>
          <w:rPrChange w:id="182" w:author="Etienne Yergeau" w:date="2014-01-24T08:43:00Z">
            <w:rPr>
              <w:sz w:val="24"/>
            </w:rPr>
          </w:rPrChange>
        </w:rPr>
        <w:t xml:space="preserve">Place the tubes in a </w:t>
      </w:r>
      <w:r w:rsidR="00B63B30" w:rsidRPr="00CF21C5">
        <w:rPr>
          <w:sz w:val="24"/>
          <w:highlight w:val="yellow"/>
          <w:rPrChange w:id="183" w:author="Etienne Yergeau" w:date="2014-01-24T08:43:00Z">
            <w:rPr>
              <w:sz w:val="24"/>
            </w:rPr>
          </w:rPrChange>
        </w:rPr>
        <w:t>PCR machine</w:t>
      </w:r>
      <w:r w:rsidR="00786BFF" w:rsidRPr="00CF21C5">
        <w:rPr>
          <w:sz w:val="24"/>
          <w:highlight w:val="yellow"/>
          <w:rPrChange w:id="184" w:author="Etienne Yergeau" w:date="2014-01-24T08:43:00Z">
            <w:rPr>
              <w:sz w:val="24"/>
            </w:rPr>
          </w:rPrChange>
        </w:rPr>
        <w:t xml:space="preserve"> and</w:t>
      </w:r>
      <w:r w:rsidR="00B63B30" w:rsidRPr="00CF21C5">
        <w:rPr>
          <w:sz w:val="24"/>
          <w:highlight w:val="yellow"/>
          <w:rPrChange w:id="185" w:author="Etienne Yergeau" w:date="2014-01-24T08:43:00Z">
            <w:rPr>
              <w:sz w:val="24"/>
            </w:rPr>
          </w:rPrChange>
        </w:rPr>
        <w:t xml:space="preserve"> run the following program</w:t>
      </w:r>
      <w:r w:rsidR="007916A7" w:rsidRPr="00CF21C5">
        <w:rPr>
          <w:sz w:val="24"/>
          <w:highlight w:val="yellow"/>
          <w:rPrChange w:id="186" w:author="Etienne Yergeau" w:date="2014-01-24T08:43:00Z">
            <w:rPr>
              <w:sz w:val="24"/>
            </w:rPr>
          </w:rPrChange>
        </w:rPr>
        <w:t xml:space="preserve">: </w:t>
      </w:r>
      <w:r w:rsidR="00786BFF" w:rsidRPr="00CF21C5">
        <w:rPr>
          <w:sz w:val="24"/>
          <w:highlight w:val="yellow"/>
          <w:rPrChange w:id="187" w:author="Etienne Yergeau" w:date="2014-01-24T08:43:00Z">
            <w:rPr>
              <w:sz w:val="24"/>
            </w:rPr>
          </w:rPrChange>
        </w:rPr>
        <w:t>i</w:t>
      </w:r>
      <w:r w:rsidR="007916A7" w:rsidRPr="00CF21C5">
        <w:rPr>
          <w:sz w:val="24"/>
          <w:highlight w:val="yellow"/>
          <w:rPrChange w:id="188" w:author="Etienne Yergeau" w:date="2014-01-24T08:43:00Z">
            <w:rPr>
              <w:sz w:val="24"/>
            </w:rPr>
          </w:rPrChange>
        </w:rPr>
        <w:t xml:space="preserve">nitial denaturation at 95°C for 5 min; 25 cycles </w:t>
      </w:r>
      <w:r w:rsidR="00786BFF" w:rsidRPr="00CF21C5">
        <w:rPr>
          <w:sz w:val="24"/>
          <w:highlight w:val="yellow"/>
          <w:rPrChange w:id="189" w:author="Etienne Yergeau" w:date="2014-01-24T08:43:00Z">
            <w:rPr>
              <w:sz w:val="24"/>
            </w:rPr>
          </w:rPrChange>
        </w:rPr>
        <w:t xml:space="preserve">of </w:t>
      </w:r>
      <w:r w:rsidR="007916A7" w:rsidRPr="00CF21C5">
        <w:rPr>
          <w:sz w:val="24"/>
          <w:highlight w:val="yellow"/>
          <w:rPrChange w:id="190" w:author="Etienne Yergeau" w:date="2014-01-24T08:43:00Z">
            <w:rPr>
              <w:sz w:val="24"/>
            </w:rPr>
          </w:rPrChange>
        </w:rPr>
        <w:t xml:space="preserve">95°C for 30s, 55°C for 30s and 72°C for 45s; </w:t>
      </w:r>
      <w:r w:rsidR="00786BFF" w:rsidRPr="00CF21C5">
        <w:rPr>
          <w:sz w:val="24"/>
          <w:highlight w:val="yellow"/>
          <w:rPrChange w:id="191" w:author="Etienne Yergeau" w:date="2014-01-24T08:43:00Z">
            <w:rPr>
              <w:sz w:val="24"/>
            </w:rPr>
          </w:rPrChange>
        </w:rPr>
        <w:t xml:space="preserve">final elongation at </w:t>
      </w:r>
      <w:r w:rsidR="007916A7" w:rsidRPr="00CF21C5">
        <w:rPr>
          <w:sz w:val="24"/>
          <w:highlight w:val="yellow"/>
          <w:rPrChange w:id="192" w:author="Etienne Yergeau" w:date="2014-01-24T08:43:00Z">
            <w:rPr>
              <w:sz w:val="24"/>
            </w:rPr>
          </w:rPrChange>
        </w:rPr>
        <w:t>72°C for 10 min.</w:t>
      </w:r>
      <w:r w:rsidR="00786BFF" w:rsidRPr="00CF21C5">
        <w:rPr>
          <w:sz w:val="24"/>
          <w:highlight w:val="yellow"/>
          <w:rPrChange w:id="193" w:author="Etienne Yergeau" w:date="2014-01-24T08:43:00Z">
            <w:rPr>
              <w:sz w:val="24"/>
            </w:rPr>
          </w:rPrChange>
        </w:rPr>
        <w:t xml:space="preserve"> PCR products can be kept at 4°C overnight or frozen until used. </w:t>
      </w:r>
    </w:p>
    <w:p w14:paraId="7FB6205B" w14:textId="77777777" w:rsidR="003B4D24" w:rsidRPr="00CF21C5" w:rsidRDefault="003B4D24" w:rsidP="003B4D24">
      <w:pPr>
        <w:pStyle w:val="NoSpacing"/>
        <w:rPr>
          <w:color w:val="808080"/>
          <w:sz w:val="24"/>
          <w:highlight w:val="yellow"/>
          <w:rPrChange w:id="194" w:author="Etienne Yergeau" w:date="2014-01-24T08:43:00Z">
            <w:rPr>
              <w:color w:val="808080"/>
              <w:sz w:val="24"/>
            </w:rPr>
          </w:rPrChange>
        </w:rPr>
      </w:pPr>
    </w:p>
    <w:p w14:paraId="09043806" w14:textId="77777777" w:rsidR="00B63B30" w:rsidRPr="00CF21C5" w:rsidRDefault="003B4D24" w:rsidP="00B63B30">
      <w:pPr>
        <w:pStyle w:val="NoSpacing"/>
        <w:rPr>
          <w:b/>
          <w:sz w:val="24"/>
          <w:highlight w:val="yellow"/>
          <w:rPrChange w:id="195" w:author="Etienne Yergeau" w:date="2014-01-24T08:43:00Z">
            <w:rPr>
              <w:b/>
              <w:sz w:val="24"/>
            </w:rPr>
          </w:rPrChange>
        </w:rPr>
      </w:pPr>
      <w:r w:rsidRPr="00CF21C5">
        <w:rPr>
          <w:b/>
          <w:sz w:val="24"/>
          <w:highlight w:val="yellow"/>
          <w:rPrChange w:id="196" w:author="Etienne Yergeau" w:date="2014-01-24T08:43:00Z">
            <w:rPr>
              <w:b/>
              <w:sz w:val="24"/>
            </w:rPr>
          </w:rPrChange>
        </w:rPr>
        <w:t xml:space="preserve">2. </w:t>
      </w:r>
      <w:proofErr w:type="spellStart"/>
      <w:r w:rsidR="00166422" w:rsidRPr="00CF21C5">
        <w:rPr>
          <w:b/>
          <w:sz w:val="24"/>
          <w:highlight w:val="yellow"/>
          <w:rPrChange w:id="197" w:author="Etienne Yergeau" w:date="2014-01-24T08:43:00Z">
            <w:rPr>
              <w:b/>
              <w:sz w:val="24"/>
            </w:rPr>
          </w:rPrChange>
        </w:rPr>
        <w:t>Amplicon</w:t>
      </w:r>
      <w:proofErr w:type="spellEnd"/>
      <w:r w:rsidR="00166422" w:rsidRPr="00CF21C5">
        <w:rPr>
          <w:b/>
          <w:sz w:val="24"/>
          <w:highlight w:val="yellow"/>
          <w:rPrChange w:id="198" w:author="Etienne Yergeau" w:date="2014-01-24T08:43:00Z">
            <w:rPr>
              <w:b/>
              <w:sz w:val="24"/>
            </w:rPr>
          </w:rPrChange>
        </w:rPr>
        <w:t xml:space="preserve"> purification, quantification and pooling</w:t>
      </w:r>
    </w:p>
    <w:p w14:paraId="01E6067D" w14:textId="77777777" w:rsidR="00907E8B" w:rsidRPr="00CF21C5" w:rsidRDefault="00907E8B" w:rsidP="00B63B30">
      <w:pPr>
        <w:pStyle w:val="NoSpacing"/>
        <w:rPr>
          <w:sz w:val="24"/>
          <w:highlight w:val="yellow"/>
          <w:rPrChange w:id="199" w:author="Etienne Yergeau" w:date="2014-01-24T08:43:00Z">
            <w:rPr>
              <w:sz w:val="24"/>
            </w:rPr>
          </w:rPrChange>
        </w:rPr>
      </w:pPr>
    </w:p>
    <w:p w14:paraId="7093A7BF" w14:textId="77777777" w:rsidR="00072525" w:rsidRPr="00CF21C5" w:rsidRDefault="00072525" w:rsidP="00B63B30">
      <w:pPr>
        <w:pStyle w:val="NoSpacing"/>
        <w:rPr>
          <w:sz w:val="24"/>
          <w:highlight w:val="yellow"/>
          <w:rPrChange w:id="200" w:author="Etienne Yergeau" w:date="2014-01-24T08:43:00Z">
            <w:rPr>
              <w:sz w:val="24"/>
            </w:rPr>
          </w:rPrChange>
        </w:rPr>
      </w:pPr>
      <w:r w:rsidRPr="00CF21C5">
        <w:rPr>
          <w:sz w:val="24"/>
          <w:highlight w:val="yellow"/>
          <w:rPrChange w:id="201" w:author="Etienne Yergeau" w:date="2014-01-24T08:43:00Z">
            <w:rPr>
              <w:sz w:val="24"/>
            </w:rPr>
          </w:rPrChange>
        </w:rPr>
        <w:t xml:space="preserve">2.1) </w:t>
      </w:r>
      <w:proofErr w:type="gramStart"/>
      <w:r w:rsidRPr="00CF21C5">
        <w:rPr>
          <w:sz w:val="24"/>
          <w:highlight w:val="yellow"/>
          <w:rPrChange w:id="202" w:author="Etienne Yergeau" w:date="2014-01-24T08:43:00Z">
            <w:rPr>
              <w:sz w:val="24"/>
            </w:rPr>
          </w:rPrChange>
        </w:rPr>
        <w:t>P</w:t>
      </w:r>
      <w:r w:rsidR="00B63B30" w:rsidRPr="00CF21C5">
        <w:rPr>
          <w:sz w:val="24"/>
          <w:highlight w:val="yellow"/>
          <w:rPrChange w:id="203" w:author="Etienne Yergeau" w:date="2014-01-24T08:43:00Z">
            <w:rPr>
              <w:sz w:val="24"/>
            </w:rPr>
          </w:rPrChange>
        </w:rPr>
        <w:t>repare</w:t>
      </w:r>
      <w:proofErr w:type="gramEnd"/>
      <w:r w:rsidR="00B63B30" w:rsidRPr="00CF21C5">
        <w:rPr>
          <w:sz w:val="24"/>
          <w:highlight w:val="yellow"/>
          <w:rPrChange w:id="204" w:author="Etienne Yergeau" w:date="2014-01-24T08:43:00Z">
            <w:rPr>
              <w:sz w:val="24"/>
            </w:rPr>
          </w:rPrChange>
        </w:rPr>
        <w:t xml:space="preserve"> a 2% </w:t>
      </w:r>
      <w:proofErr w:type="spellStart"/>
      <w:r w:rsidR="00B63B30" w:rsidRPr="00CF21C5">
        <w:rPr>
          <w:sz w:val="24"/>
          <w:highlight w:val="yellow"/>
          <w:rPrChange w:id="205" w:author="Etienne Yergeau" w:date="2014-01-24T08:43:00Z">
            <w:rPr>
              <w:sz w:val="24"/>
            </w:rPr>
          </w:rPrChange>
        </w:rPr>
        <w:t>agarose</w:t>
      </w:r>
      <w:proofErr w:type="spellEnd"/>
      <w:r w:rsidR="00B63B30" w:rsidRPr="00CF21C5">
        <w:rPr>
          <w:sz w:val="24"/>
          <w:highlight w:val="yellow"/>
          <w:rPrChange w:id="206" w:author="Etienne Yergeau" w:date="2014-01-24T08:43:00Z">
            <w:rPr>
              <w:sz w:val="24"/>
            </w:rPr>
          </w:rPrChange>
        </w:rPr>
        <w:t xml:space="preserve"> gel using the largest combs</w:t>
      </w:r>
      <w:r w:rsidRPr="00CF21C5">
        <w:rPr>
          <w:sz w:val="24"/>
          <w:highlight w:val="yellow"/>
          <w:rPrChange w:id="207" w:author="Etienne Yergeau" w:date="2014-01-24T08:43:00Z">
            <w:rPr>
              <w:sz w:val="24"/>
            </w:rPr>
          </w:rPrChange>
        </w:rPr>
        <w:t xml:space="preserve"> available</w:t>
      </w:r>
      <w:r w:rsidR="00B63B30" w:rsidRPr="00CF21C5">
        <w:rPr>
          <w:sz w:val="24"/>
          <w:highlight w:val="yellow"/>
          <w:rPrChange w:id="208" w:author="Etienne Yergeau" w:date="2014-01-24T08:43:00Z">
            <w:rPr>
              <w:sz w:val="24"/>
            </w:rPr>
          </w:rPrChange>
        </w:rPr>
        <w:t xml:space="preserve">. Add 5 µL of </w:t>
      </w:r>
      <w:r w:rsidRPr="00CF21C5">
        <w:rPr>
          <w:sz w:val="24"/>
          <w:highlight w:val="yellow"/>
          <w:rPrChange w:id="209" w:author="Etienne Yergeau" w:date="2014-01-24T08:43:00Z">
            <w:rPr>
              <w:sz w:val="24"/>
            </w:rPr>
          </w:rPrChange>
        </w:rPr>
        <w:t xml:space="preserve">6X </w:t>
      </w:r>
      <w:r w:rsidR="00B63B30" w:rsidRPr="00CF21C5">
        <w:rPr>
          <w:sz w:val="24"/>
          <w:highlight w:val="yellow"/>
          <w:rPrChange w:id="210" w:author="Etienne Yergeau" w:date="2014-01-24T08:43:00Z">
            <w:rPr>
              <w:sz w:val="24"/>
            </w:rPr>
          </w:rPrChange>
        </w:rPr>
        <w:t>gel loading dye to the reaction and load on the gel, separating each sample by an empty well.</w:t>
      </w:r>
      <w:r w:rsidR="00DD34AA" w:rsidRPr="00CF21C5">
        <w:rPr>
          <w:sz w:val="24"/>
          <w:highlight w:val="yellow"/>
          <w:rPrChange w:id="211" w:author="Etienne Yergeau" w:date="2014-01-24T08:43:00Z">
            <w:rPr>
              <w:sz w:val="24"/>
            </w:rPr>
          </w:rPrChange>
        </w:rPr>
        <w:t xml:space="preserve"> </w:t>
      </w:r>
      <w:r w:rsidR="00B63B30" w:rsidRPr="00CF21C5">
        <w:rPr>
          <w:sz w:val="24"/>
          <w:highlight w:val="yellow"/>
          <w:rPrChange w:id="212" w:author="Etienne Yergeau" w:date="2014-01-24T08:43:00Z">
            <w:rPr>
              <w:sz w:val="24"/>
            </w:rPr>
          </w:rPrChange>
        </w:rPr>
        <w:t>Run the gel at 70V for 50 min.</w:t>
      </w:r>
    </w:p>
    <w:p w14:paraId="6B974F62" w14:textId="77777777" w:rsidR="00072525" w:rsidRPr="00CF21C5" w:rsidRDefault="00072525" w:rsidP="00B63B30">
      <w:pPr>
        <w:pStyle w:val="NoSpacing"/>
        <w:rPr>
          <w:sz w:val="24"/>
          <w:highlight w:val="yellow"/>
          <w:rPrChange w:id="213" w:author="Etienne Yergeau" w:date="2014-01-24T08:43:00Z">
            <w:rPr>
              <w:sz w:val="24"/>
            </w:rPr>
          </w:rPrChange>
        </w:rPr>
      </w:pPr>
    </w:p>
    <w:p w14:paraId="26CD6341" w14:textId="77777777" w:rsidR="00450DFE" w:rsidRPr="00CF21C5" w:rsidRDefault="00072525" w:rsidP="00B63B30">
      <w:pPr>
        <w:pStyle w:val="NoSpacing"/>
        <w:rPr>
          <w:sz w:val="24"/>
          <w:highlight w:val="yellow"/>
          <w:rPrChange w:id="214" w:author="Etienne Yergeau" w:date="2014-01-24T08:43:00Z">
            <w:rPr>
              <w:sz w:val="24"/>
            </w:rPr>
          </w:rPrChange>
        </w:rPr>
      </w:pPr>
      <w:r w:rsidRPr="00CF21C5">
        <w:rPr>
          <w:sz w:val="24"/>
          <w:highlight w:val="yellow"/>
          <w:rPrChange w:id="215" w:author="Etienne Yergeau" w:date="2014-01-24T08:43:00Z">
            <w:rPr>
              <w:sz w:val="24"/>
            </w:rPr>
          </w:rPrChange>
        </w:rPr>
        <w:t xml:space="preserve">2.2) </w:t>
      </w:r>
      <w:r w:rsidR="00B63B30" w:rsidRPr="00CF21C5">
        <w:rPr>
          <w:sz w:val="24"/>
          <w:highlight w:val="yellow"/>
          <w:rPrChange w:id="216" w:author="Etienne Yergeau" w:date="2014-01-24T08:43:00Z">
            <w:rPr>
              <w:sz w:val="24"/>
            </w:rPr>
          </w:rPrChange>
        </w:rPr>
        <w:t>Take a picture</w:t>
      </w:r>
      <w:r w:rsidRPr="00CF21C5">
        <w:rPr>
          <w:sz w:val="24"/>
          <w:highlight w:val="yellow"/>
          <w:rPrChange w:id="217" w:author="Etienne Yergeau" w:date="2014-01-24T08:43:00Z">
            <w:rPr>
              <w:sz w:val="24"/>
            </w:rPr>
          </w:rPrChange>
        </w:rPr>
        <w:t xml:space="preserve"> of the gel and </w:t>
      </w:r>
      <w:r w:rsidR="00B63B30" w:rsidRPr="00CF21C5">
        <w:rPr>
          <w:sz w:val="24"/>
          <w:highlight w:val="yellow"/>
          <w:rPrChange w:id="218" w:author="Etienne Yergeau" w:date="2014-01-24T08:43:00Z">
            <w:rPr>
              <w:sz w:val="24"/>
            </w:rPr>
          </w:rPrChange>
        </w:rPr>
        <w:t>cut the band</w:t>
      </w:r>
      <w:r w:rsidRPr="00CF21C5">
        <w:rPr>
          <w:sz w:val="24"/>
          <w:highlight w:val="yellow"/>
          <w:rPrChange w:id="219" w:author="Etienne Yergeau" w:date="2014-01-24T08:43:00Z">
            <w:rPr>
              <w:sz w:val="24"/>
            </w:rPr>
          </w:rPrChange>
        </w:rPr>
        <w:t>s</w:t>
      </w:r>
      <w:r w:rsidR="00B63B30" w:rsidRPr="00CF21C5">
        <w:rPr>
          <w:sz w:val="24"/>
          <w:highlight w:val="yellow"/>
          <w:rPrChange w:id="220" w:author="Etienne Yergeau" w:date="2014-01-24T08:43:00Z">
            <w:rPr>
              <w:sz w:val="24"/>
            </w:rPr>
          </w:rPrChange>
        </w:rPr>
        <w:t xml:space="preserve"> </w:t>
      </w:r>
      <w:r w:rsidRPr="00CF21C5">
        <w:rPr>
          <w:sz w:val="24"/>
          <w:highlight w:val="yellow"/>
          <w:rPrChange w:id="221" w:author="Etienne Yergeau" w:date="2014-01-24T08:43:00Z">
            <w:rPr>
              <w:sz w:val="24"/>
            </w:rPr>
          </w:rPrChange>
        </w:rPr>
        <w:t>(</w:t>
      </w:r>
      <w:r w:rsidR="00EB4239" w:rsidRPr="00CF21C5">
        <w:rPr>
          <w:sz w:val="24"/>
          <w:highlight w:val="yellow"/>
          <w:rPrChange w:id="222" w:author="Etienne Yergeau" w:date="2014-01-24T08:43:00Z">
            <w:rPr>
              <w:sz w:val="24"/>
            </w:rPr>
          </w:rPrChange>
        </w:rPr>
        <w:t xml:space="preserve">expected size around </w:t>
      </w:r>
      <w:r w:rsidRPr="00CF21C5">
        <w:rPr>
          <w:sz w:val="24"/>
          <w:highlight w:val="yellow"/>
          <w:rPrChange w:id="223" w:author="Etienne Yergeau" w:date="2014-01-24T08:43:00Z">
            <w:rPr>
              <w:sz w:val="24"/>
            </w:rPr>
          </w:rPrChange>
        </w:rPr>
        <w:t>2</w:t>
      </w:r>
      <w:r w:rsidR="00F23D28" w:rsidRPr="00CF21C5">
        <w:rPr>
          <w:sz w:val="24"/>
          <w:highlight w:val="yellow"/>
          <w:rPrChange w:id="224" w:author="Etienne Yergeau" w:date="2014-01-24T08:43:00Z">
            <w:rPr>
              <w:sz w:val="24"/>
            </w:rPr>
          </w:rPrChange>
        </w:rPr>
        <w:t>50</w:t>
      </w:r>
      <w:r w:rsidR="00EB4239" w:rsidRPr="00CF21C5">
        <w:rPr>
          <w:sz w:val="24"/>
          <w:highlight w:val="yellow"/>
          <w:rPrChange w:id="225" w:author="Etienne Yergeau" w:date="2014-01-24T08:43:00Z">
            <w:rPr>
              <w:sz w:val="24"/>
            </w:rPr>
          </w:rPrChange>
        </w:rPr>
        <w:t xml:space="preserve"> </w:t>
      </w:r>
      <w:proofErr w:type="spellStart"/>
      <w:r w:rsidRPr="00CF21C5">
        <w:rPr>
          <w:sz w:val="24"/>
          <w:highlight w:val="yellow"/>
          <w:rPrChange w:id="226" w:author="Etienne Yergeau" w:date="2014-01-24T08:43:00Z">
            <w:rPr>
              <w:sz w:val="24"/>
            </w:rPr>
          </w:rPrChange>
        </w:rPr>
        <w:t>bp</w:t>
      </w:r>
      <w:proofErr w:type="spellEnd"/>
      <w:r w:rsidRPr="00CF21C5">
        <w:rPr>
          <w:sz w:val="24"/>
          <w:highlight w:val="yellow"/>
          <w:rPrChange w:id="227" w:author="Etienne Yergeau" w:date="2014-01-24T08:43:00Z">
            <w:rPr>
              <w:sz w:val="24"/>
            </w:rPr>
          </w:rPrChange>
        </w:rPr>
        <w:t xml:space="preserve">: </w:t>
      </w:r>
      <w:r w:rsidR="00EB4239" w:rsidRPr="00CF21C5">
        <w:rPr>
          <w:sz w:val="24"/>
          <w:highlight w:val="yellow"/>
          <w:rPrChange w:id="228" w:author="Etienne Yergeau" w:date="2014-01-24T08:43:00Z">
            <w:rPr>
              <w:sz w:val="24"/>
            </w:rPr>
          </w:rPrChange>
        </w:rPr>
        <w:t xml:space="preserve">190 </w:t>
      </w:r>
      <w:proofErr w:type="spellStart"/>
      <w:r w:rsidRPr="00CF21C5">
        <w:rPr>
          <w:sz w:val="24"/>
          <w:highlight w:val="yellow"/>
          <w:rPrChange w:id="229" w:author="Etienne Yergeau" w:date="2014-01-24T08:43:00Z">
            <w:rPr>
              <w:sz w:val="24"/>
            </w:rPr>
          </w:rPrChange>
        </w:rPr>
        <w:t>bp</w:t>
      </w:r>
      <w:proofErr w:type="spellEnd"/>
      <w:r w:rsidRPr="00CF21C5">
        <w:rPr>
          <w:sz w:val="24"/>
          <w:highlight w:val="yellow"/>
          <w:rPrChange w:id="230" w:author="Etienne Yergeau" w:date="2014-01-24T08:43:00Z">
            <w:rPr>
              <w:sz w:val="24"/>
            </w:rPr>
          </w:rPrChange>
        </w:rPr>
        <w:t xml:space="preserve"> product plus </w:t>
      </w:r>
      <w:r w:rsidR="00EB4239" w:rsidRPr="00CF21C5">
        <w:rPr>
          <w:sz w:val="24"/>
          <w:highlight w:val="yellow"/>
          <w:rPrChange w:id="231" w:author="Etienne Yergeau" w:date="2014-01-24T08:43:00Z">
            <w:rPr>
              <w:sz w:val="24"/>
            </w:rPr>
          </w:rPrChange>
        </w:rPr>
        <w:t>63</w:t>
      </w:r>
      <w:r w:rsidRPr="00CF21C5">
        <w:rPr>
          <w:sz w:val="24"/>
          <w:highlight w:val="yellow"/>
          <w:rPrChange w:id="232" w:author="Etienne Yergeau" w:date="2014-01-24T08:43:00Z">
            <w:rPr>
              <w:sz w:val="24"/>
            </w:rPr>
          </w:rPrChange>
        </w:rPr>
        <w:t xml:space="preserve"> </w:t>
      </w:r>
      <w:proofErr w:type="spellStart"/>
      <w:r w:rsidRPr="00CF21C5">
        <w:rPr>
          <w:sz w:val="24"/>
          <w:highlight w:val="yellow"/>
          <w:rPrChange w:id="233" w:author="Etienne Yergeau" w:date="2014-01-24T08:43:00Z">
            <w:rPr>
              <w:sz w:val="24"/>
            </w:rPr>
          </w:rPrChange>
        </w:rPr>
        <w:t>bp</w:t>
      </w:r>
      <w:proofErr w:type="spellEnd"/>
      <w:r w:rsidRPr="00CF21C5">
        <w:rPr>
          <w:sz w:val="24"/>
          <w:highlight w:val="yellow"/>
          <w:rPrChange w:id="234" w:author="Etienne Yergeau" w:date="2014-01-24T08:43:00Z">
            <w:rPr>
              <w:sz w:val="24"/>
            </w:rPr>
          </w:rPrChange>
        </w:rPr>
        <w:t xml:space="preserve"> adapters</w:t>
      </w:r>
      <w:r w:rsidR="00EB4239" w:rsidRPr="00CF21C5">
        <w:rPr>
          <w:sz w:val="24"/>
          <w:highlight w:val="yellow"/>
          <w:rPrChange w:id="235" w:author="Etienne Yergeau" w:date="2014-01-24T08:43:00Z">
            <w:rPr>
              <w:sz w:val="24"/>
            </w:rPr>
          </w:rPrChange>
        </w:rPr>
        <w:t xml:space="preserve"> and barcodes</w:t>
      </w:r>
      <w:r w:rsidRPr="00CF21C5">
        <w:rPr>
          <w:sz w:val="24"/>
          <w:highlight w:val="yellow"/>
          <w:rPrChange w:id="236" w:author="Etienne Yergeau" w:date="2014-01-24T08:43:00Z">
            <w:rPr>
              <w:sz w:val="24"/>
            </w:rPr>
          </w:rPrChange>
        </w:rPr>
        <w:t xml:space="preserve">) using a clean scalpel. </w:t>
      </w:r>
    </w:p>
    <w:p w14:paraId="306589CF" w14:textId="77777777" w:rsidR="00450DFE" w:rsidRPr="00CF21C5" w:rsidRDefault="00450DFE" w:rsidP="00B63B30">
      <w:pPr>
        <w:pStyle w:val="NoSpacing"/>
        <w:rPr>
          <w:sz w:val="24"/>
          <w:highlight w:val="yellow"/>
          <w:rPrChange w:id="237" w:author="Etienne Yergeau" w:date="2014-01-24T08:43:00Z">
            <w:rPr>
              <w:sz w:val="24"/>
            </w:rPr>
          </w:rPrChange>
        </w:rPr>
      </w:pPr>
    </w:p>
    <w:p w14:paraId="426491D5" w14:textId="77777777" w:rsidR="00450DFE" w:rsidRPr="00CF21C5" w:rsidRDefault="00450DFE" w:rsidP="00B63B30">
      <w:pPr>
        <w:pStyle w:val="NoSpacing"/>
        <w:rPr>
          <w:sz w:val="24"/>
          <w:highlight w:val="yellow"/>
          <w:rPrChange w:id="238" w:author="Etienne Yergeau" w:date="2014-01-24T08:43:00Z">
            <w:rPr>
              <w:sz w:val="24"/>
            </w:rPr>
          </w:rPrChange>
        </w:rPr>
      </w:pPr>
      <w:r w:rsidRPr="00CF21C5">
        <w:rPr>
          <w:sz w:val="24"/>
          <w:highlight w:val="yellow"/>
          <w:rPrChange w:id="239" w:author="Etienne Yergeau" w:date="2014-01-24T08:43:00Z">
            <w:rPr>
              <w:sz w:val="24"/>
            </w:rPr>
          </w:rPrChange>
        </w:rPr>
        <w:t xml:space="preserve">2.3) </w:t>
      </w:r>
      <w:r w:rsidR="00072525" w:rsidRPr="00CF21C5">
        <w:rPr>
          <w:sz w:val="24"/>
          <w:highlight w:val="yellow"/>
          <w:rPrChange w:id="240" w:author="Etienne Yergeau" w:date="2014-01-24T08:43:00Z">
            <w:rPr>
              <w:sz w:val="24"/>
            </w:rPr>
          </w:rPrChange>
        </w:rPr>
        <w:t>Weigh the excised bands</w:t>
      </w:r>
      <w:r w:rsidRPr="00CF21C5">
        <w:rPr>
          <w:sz w:val="24"/>
          <w:highlight w:val="yellow"/>
          <w:rPrChange w:id="241" w:author="Etienne Yergeau" w:date="2014-01-24T08:43:00Z">
            <w:rPr>
              <w:sz w:val="24"/>
            </w:rPr>
          </w:rPrChange>
        </w:rPr>
        <w:t xml:space="preserve"> and </w:t>
      </w:r>
      <w:proofErr w:type="gramStart"/>
      <w:r w:rsidRPr="00CF21C5">
        <w:rPr>
          <w:sz w:val="24"/>
          <w:highlight w:val="yellow"/>
          <w:rPrChange w:id="242" w:author="Etienne Yergeau" w:date="2014-01-24T08:43:00Z">
            <w:rPr>
              <w:sz w:val="24"/>
            </w:rPr>
          </w:rPrChange>
        </w:rPr>
        <w:t>p</w:t>
      </w:r>
      <w:r w:rsidR="00B63B30" w:rsidRPr="00CF21C5">
        <w:rPr>
          <w:sz w:val="24"/>
          <w:highlight w:val="yellow"/>
          <w:rPrChange w:id="243" w:author="Etienne Yergeau" w:date="2014-01-24T08:43:00Z">
            <w:rPr>
              <w:sz w:val="24"/>
            </w:rPr>
          </w:rPrChange>
        </w:rPr>
        <w:t>roceed</w:t>
      </w:r>
      <w:proofErr w:type="gramEnd"/>
      <w:r w:rsidR="00B63B30" w:rsidRPr="00CF21C5">
        <w:rPr>
          <w:sz w:val="24"/>
          <w:highlight w:val="yellow"/>
          <w:rPrChange w:id="244" w:author="Etienne Yergeau" w:date="2014-01-24T08:43:00Z">
            <w:rPr>
              <w:sz w:val="24"/>
            </w:rPr>
          </w:rPrChange>
        </w:rPr>
        <w:t xml:space="preserve"> with the </w:t>
      </w:r>
      <w:r w:rsidR="00491636" w:rsidRPr="00CF21C5">
        <w:rPr>
          <w:sz w:val="24"/>
          <w:highlight w:val="yellow"/>
          <w:rPrChange w:id="245" w:author="Etienne Yergeau" w:date="2014-01-24T08:43:00Z">
            <w:rPr>
              <w:sz w:val="24"/>
            </w:rPr>
          </w:rPrChange>
        </w:rPr>
        <w:t xml:space="preserve">gel extraction and </w:t>
      </w:r>
      <w:r w:rsidR="00B63B30" w:rsidRPr="00CF21C5">
        <w:rPr>
          <w:sz w:val="24"/>
          <w:highlight w:val="yellow"/>
          <w:rPrChange w:id="246" w:author="Etienne Yergeau" w:date="2014-01-24T08:43:00Z">
            <w:rPr>
              <w:sz w:val="24"/>
            </w:rPr>
          </w:rPrChange>
        </w:rPr>
        <w:t xml:space="preserve">purification </w:t>
      </w:r>
      <w:r w:rsidR="00491636" w:rsidRPr="00CF21C5">
        <w:rPr>
          <w:sz w:val="24"/>
          <w:highlight w:val="yellow"/>
          <w:rPrChange w:id="247" w:author="Etienne Yergeau" w:date="2014-01-24T08:43:00Z">
            <w:rPr>
              <w:sz w:val="24"/>
            </w:rPr>
          </w:rPrChange>
        </w:rPr>
        <w:t>of the PCR products (</w:t>
      </w:r>
      <w:r w:rsidR="00B63B30" w:rsidRPr="00CF21C5">
        <w:rPr>
          <w:sz w:val="24"/>
          <w:highlight w:val="yellow"/>
          <w:rPrChange w:id="248" w:author="Etienne Yergeau" w:date="2014-01-24T08:43:00Z">
            <w:rPr>
              <w:sz w:val="24"/>
            </w:rPr>
          </w:rPrChange>
        </w:rPr>
        <w:t xml:space="preserve">with </w:t>
      </w:r>
      <w:r w:rsidR="00491636" w:rsidRPr="00CF21C5">
        <w:rPr>
          <w:sz w:val="24"/>
          <w:highlight w:val="yellow"/>
          <w:rPrChange w:id="249" w:author="Etienne Yergeau" w:date="2014-01-24T08:43:00Z">
            <w:rPr>
              <w:sz w:val="24"/>
            </w:rPr>
          </w:rPrChange>
        </w:rPr>
        <w:t xml:space="preserve">e.g. </w:t>
      </w:r>
      <w:proofErr w:type="spellStart"/>
      <w:r w:rsidR="00B63B30" w:rsidRPr="00CF21C5">
        <w:rPr>
          <w:sz w:val="24"/>
          <w:highlight w:val="yellow"/>
          <w:rPrChange w:id="250" w:author="Etienne Yergeau" w:date="2014-01-24T08:43:00Z">
            <w:rPr>
              <w:sz w:val="24"/>
            </w:rPr>
          </w:rPrChange>
        </w:rPr>
        <w:t>Qiaquick</w:t>
      </w:r>
      <w:proofErr w:type="spellEnd"/>
      <w:r w:rsidR="00B63B30" w:rsidRPr="00CF21C5">
        <w:rPr>
          <w:sz w:val="24"/>
          <w:highlight w:val="yellow"/>
          <w:rPrChange w:id="251" w:author="Etienne Yergeau" w:date="2014-01-24T08:43:00Z">
            <w:rPr>
              <w:sz w:val="24"/>
            </w:rPr>
          </w:rPrChange>
        </w:rPr>
        <w:t xml:space="preserve"> Gel Extraction kit</w:t>
      </w:r>
      <w:r w:rsidR="00491636" w:rsidRPr="00CF21C5">
        <w:rPr>
          <w:sz w:val="24"/>
          <w:highlight w:val="yellow"/>
          <w:rPrChange w:id="252" w:author="Etienne Yergeau" w:date="2014-01-24T08:43:00Z">
            <w:rPr>
              <w:sz w:val="24"/>
            </w:rPr>
          </w:rPrChange>
        </w:rPr>
        <w:t>).</w:t>
      </w:r>
      <w:r w:rsidR="00DD34AA" w:rsidRPr="00CF21C5">
        <w:rPr>
          <w:sz w:val="24"/>
          <w:highlight w:val="yellow"/>
          <w:rPrChange w:id="253" w:author="Etienne Yergeau" w:date="2014-01-24T08:43:00Z">
            <w:rPr>
              <w:sz w:val="24"/>
            </w:rPr>
          </w:rPrChange>
        </w:rPr>
        <w:t xml:space="preserve"> </w:t>
      </w:r>
    </w:p>
    <w:p w14:paraId="273B64BC" w14:textId="77777777" w:rsidR="00450DFE" w:rsidRPr="00CF21C5" w:rsidRDefault="00450DFE" w:rsidP="00B63B30">
      <w:pPr>
        <w:pStyle w:val="NoSpacing"/>
        <w:rPr>
          <w:sz w:val="24"/>
          <w:highlight w:val="yellow"/>
          <w:rPrChange w:id="254" w:author="Etienne Yergeau" w:date="2014-01-24T08:43:00Z">
            <w:rPr>
              <w:sz w:val="24"/>
            </w:rPr>
          </w:rPrChange>
        </w:rPr>
      </w:pPr>
    </w:p>
    <w:p w14:paraId="2C94374C" w14:textId="77777777" w:rsidR="00450DFE" w:rsidRPr="00CF21C5" w:rsidRDefault="00450DFE" w:rsidP="00B63B30">
      <w:pPr>
        <w:pStyle w:val="NoSpacing"/>
        <w:rPr>
          <w:sz w:val="24"/>
          <w:highlight w:val="yellow"/>
          <w:rPrChange w:id="255" w:author="Etienne Yergeau" w:date="2014-01-24T08:43:00Z">
            <w:rPr>
              <w:sz w:val="24"/>
            </w:rPr>
          </w:rPrChange>
        </w:rPr>
      </w:pPr>
      <w:r w:rsidRPr="00CF21C5">
        <w:rPr>
          <w:sz w:val="24"/>
          <w:highlight w:val="yellow"/>
          <w:rPrChange w:id="256" w:author="Etienne Yergeau" w:date="2014-01-24T08:43:00Z">
            <w:rPr>
              <w:sz w:val="24"/>
            </w:rPr>
          </w:rPrChange>
        </w:rPr>
        <w:t xml:space="preserve">2.4) </w:t>
      </w:r>
      <w:proofErr w:type="gramStart"/>
      <w:r w:rsidR="00B63B30" w:rsidRPr="00CF21C5">
        <w:rPr>
          <w:sz w:val="24"/>
          <w:highlight w:val="yellow"/>
          <w:rPrChange w:id="257" w:author="Etienne Yergeau" w:date="2014-01-24T08:43:00Z">
            <w:rPr>
              <w:sz w:val="24"/>
            </w:rPr>
          </w:rPrChange>
        </w:rPr>
        <w:t>Quantify</w:t>
      </w:r>
      <w:proofErr w:type="gramEnd"/>
      <w:r w:rsidR="00B63B30" w:rsidRPr="00CF21C5">
        <w:rPr>
          <w:sz w:val="24"/>
          <w:highlight w:val="yellow"/>
          <w:rPrChange w:id="258" w:author="Etienne Yergeau" w:date="2014-01-24T08:43:00Z">
            <w:rPr>
              <w:sz w:val="24"/>
            </w:rPr>
          </w:rPrChange>
        </w:rPr>
        <w:t xml:space="preserve"> each PCR product with </w:t>
      </w:r>
      <w:proofErr w:type="spellStart"/>
      <w:r w:rsidR="00B63B30" w:rsidRPr="00CF21C5">
        <w:rPr>
          <w:sz w:val="24"/>
          <w:highlight w:val="yellow"/>
          <w:rPrChange w:id="259" w:author="Etienne Yergeau" w:date="2014-01-24T08:43:00Z">
            <w:rPr>
              <w:sz w:val="24"/>
            </w:rPr>
          </w:rPrChange>
        </w:rPr>
        <w:t>PicoGreen</w:t>
      </w:r>
      <w:proofErr w:type="spellEnd"/>
      <w:r w:rsidR="00B63B30" w:rsidRPr="00CF21C5">
        <w:rPr>
          <w:sz w:val="24"/>
          <w:highlight w:val="yellow"/>
          <w:rPrChange w:id="260" w:author="Etienne Yergeau" w:date="2014-01-24T08:43:00Z">
            <w:rPr>
              <w:sz w:val="24"/>
            </w:rPr>
          </w:rPrChange>
        </w:rPr>
        <w:t xml:space="preserve"> and </w:t>
      </w:r>
      <w:r w:rsidR="00F72981" w:rsidRPr="00CF21C5">
        <w:rPr>
          <w:sz w:val="24"/>
          <w:highlight w:val="yellow"/>
          <w:rPrChange w:id="261" w:author="Etienne Yergeau" w:date="2014-01-24T08:43:00Z">
            <w:rPr>
              <w:sz w:val="24"/>
            </w:rPr>
          </w:rPrChange>
        </w:rPr>
        <w:t xml:space="preserve">make </w:t>
      </w:r>
      <w:r w:rsidR="00B63B30" w:rsidRPr="00CF21C5">
        <w:rPr>
          <w:sz w:val="24"/>
          <w:highlight w:val="yellow"/>
          <w:rPrChange w:id="262" w:author="Etienne Yergeau" w:date="2014-01-24T08:43:00Z">
            <w:rPr>
              <w:sz w:val="24"/>
            </w:rPr>
          </w:rPrChange>
        </w:rPr>
        <w:t>dilution</w:t>
      </w:r>
      <w:r w:rsidR="00F72981" w:rsidRPr="00CF21C5">
        <w:rPr>
          <w:sz w:val="24"/>
          <w:highlight w:val="yellow"/>
          <w:rPrChange w:id="263" w:author="Etienne Yergeau" w:date="2014-01-24T08:43:00Z">
            <w:rPr>
              <w:sz w:val="24"/>
            </w:rPr>
          </w:rPrChange>
        </w:rPr>
        <w:t>s</w:t>
      </w:r>
      <w:r w:rsidR="00B63B30" w:rsidRPr="00CF21C5">
        <w:rPr>
          <w:sz w:val="24"/>
          <w:highlight w:val="yellow"/>
          <w:rPrChange w:id="264" w:author="Etienne Yergeau" w:date="2014-01-24T08:43:00Z">
            <w:rPr>
              <w:sz w:val="24"/>
            </w:rPr>
          </w:rPrChange>
        </w:rPr>
        <w:t xml:space="preserve"> to obtain a stock solution at 5x10</w:t>
      </w:r>
      <w:r w:rsidR="00B63B30" w:rsidRPr="00CF21C5">
        <w:rPr>
          <w:sz w:val="24"/>
          <w:highlight w:val="yellow"/>
          <w:vertAlign w:val="superscript"/>
          <w:rPrChange w:id="265" w:author="Etienne Yergeau" w:date="2014-01-24T08:43:00Z">
            <w:rPr>
              <w:sz w:val="24"/>
              <w:vertAlign w:val="superscript"/>
            </w:rPr>
          </w:rPrChange>
        </w:rPr>
        <w:t>9</w:t>
      </w:r>
      <w:r w:rsidR="00B63B30" w:rsidRPr="00CF21C5">
        <w:rPr>
          <w:sz w:val="24"/>
          <w:highlight w:val="yellow"/>
          <w:rPrChange w:id="266" w:author="Etienne Yergeau" w:date="2014-01-24T08:43:00Z">
            <w:rPr>
              <w:sz w:val="24"/>
            </w:rPr>
          </w:rPrChange>
        </w:rPr>
        <w:t xml:space="preserve"> molecule/µL (approximately 1ng/µl)</w:t>
      </w:r>
      <w:r w:rsidRPr="00CF21C5">
        <w:rPr>
          <w:sz w:val="24"/>
          <w:highlight w:val="yellow"/>
          <w:rPrChange w:id="267" w:author="Etienne Yergeau" w:date="2014-01-24T08:43:00Z">
            <w:rPr>
              <w:sz w:val="24"/>
            </w:rPr>
          </w:rPrChange>
        </w:rPr>
        <w:t>.</w:t>
      </w:r>
      <w:r w:rsidR="00DD34AA" w:rsidRPr="00CF21C5">
        <w:rPr>
          <w:sz w:val="24"/>
          <w:highlight w:val="yellow"/>
          <w:rPrChange w:id="268" w:author="Etienne Yergeau" w:date="2014-01-24T08:43:00Z">
            <w:rPr>
              <w:sz w:val="24"/>
            </w:rPr>
          </w:rPrChange>
        </w:rPr>
        <w:t xml:space="preserve"> </w:t>
      </w:r>
      <w:r w:rsidR="00F72981" w:rsidRPr="00CF21C5">
        <w:rPr>
          <w:sz w:val="24"/>
          <w:highlight w:val="yellow"/>
          <w:rPrChange w:id="269" w:author="Etienne Yergeau" w:date="2014-01-24T08:43:00Z">
            <w:rPr>
              <w:sz w:val="24"/>
            </w:rPr>
          </w:rPrChange>
        </w:rPr>
        <w:t>If some samples show lower amplification</w:t>
      </w:r>
      <w:r w:rsidR="00A8622F" w:rsidRPr="00CF21C5">
        <w:rPr>
          <w:sz w:val="24"/>
          <w:highlight w:val="yellow"/>
          <w:rPrChange w:id="270" w:author="Etienne Yergeau" w:date="2014-01-24T08:43:00Z">
            <w:rPr>
              <w:sz w:val="24"/>
            </w:rPr>
          </w:rPrChange>
        </w:rPr>
        <w:t>,</w:t>
      </w:r>
      <w:r w:rsidR="00F72981" w:rsidRPr="00CF21C5">
        <w:rPr>
          <w:sz w:val="24"/>
          <w:highlight w:val="yellow"/>
          <w:rPrChange w:id="271" w:author="Etienne Yergeau" w:date="2014-01-24T08:43:00Z">
            <w:rPr>
              <w:sz w:val="24"/>
            </w:rPr>
          </w:rPrChange>
        </w:rPr>
        <w:t xml:space="preserve"> </w:t>
      </w:r>
      <w:r w:rsidR="0042215A" w:rsidRPr="00CF21C5">
        <w:rPr>
          <w:sz w:val="24"/>
          <w:highlight w:val="yellow"/>
          <w:rPrChange w:id="272" w:author="Etienne Yergeau" w:date="2014-01-24T08:43:00Z">
            <w:rPr>
              <w:sz w:val="24"/>
            </w:rPr>
          </w:rPrChange>
        </w:rPr>
        <w:t xml:space="preserve">adjust </w:t>
      </w:r>
      <w:r w:rsidR="00F72981" w:rsidRPr="00CF21C5">
        <w:rPr>
          <w:sz w:val="24"/>
          <w:highlight w:val="yellow"/>
          <w:rPrChange w:id="273" w:author="Etienne Yergeau" w:date="2014-01-24T08:43:00Z">
            <w:rPr>
              <w:sz w:val="24"/>
            </w:rPr>
          </w:rPrChange>
        </w:rPr>
        <w:t xml:space="preserve">the dilutions to a lower concentration, </w:t>
      </w:r>
      <w:r w:rsidR="0042215A" w:rsidRPr="00CF21C5">
        <w:rPr>
          <w:sz w:val="24"/>
          <w:highlight w:val="yellow"/>
          <w:rPrChange w:id="274" w:author="Etienne Yergeau" w:date="2014-01-24T08:43:00Z">
            <w:rPr>
              <w:sz w:val="24"/>
            </w:rPr>
          </w:rPrChange>
        </w:rPr>
        <w:t xml:space="preserve">keeping </w:t>
      </w:r>
      <w:r w:rsidR="00F72981" w:rsidRPr="00CF21C5">
        <w:rPr>
          <w:sz w:val="24"/>
          <w:highlight w:val="yellow"/>
          <w:rPrChange w:id="275" w:author="Etienne Yergeau" w:date="2014-01-24T08:43:00Z">
            <w:rPr>
              <w:sz w:val="24"/>
            </w:rPr>
          </w:rPrChange>
        </w:rPr>
        <w:t xml:space="preserve">in mind that the </w:t>
      </w:r>
      <w:r w:rsidR="00DD34AA" w:rsidRPr="00CF21C5">
        <w:rPr>
          <w:sz w:val="24"/>
          <w:highlight w:val="yellow"/>
          <w:rPrChange w:id="276" w:author="Etienne Yergeau" w:date="2014-01-24T08:43:00Z">
            <w:rPr>
              <w:sz w:val="24"/>
            </w:rPr>
          </w:rPrChange>
        </w:rPr>
        <w:t xml:space="preserve">lowest </w:t>
      </w:r>
      <w:r w:rsidRPr="00CF21C5">
        <w:rPr>
          <w:sz w:val="24"/>
          <w:highlight w:val="yellow"/>
          <w:rPrChange w:id="277" w:author="Etienne Yergeau" w:date="2014-01-24T08:43:00Z">
            <w:rPr>
              <w:sz w:val="24"/>
            </w:rPr>
          </w:rPrChange>
        </w:rPr>
        <w:t>concentration suitable for subsequent procedures</w:t>
      </w:r>
      <w:r w:rsidR="00DD34AA" w:rsidRPr="00CF21C5">
        <w:rPr>
          <w:sz w:val="24"/>
          <w:highlight w:val="yellow"/>
          <w:rPrChange w:id="278" w:author="Etienne Yergeau" w:date="2014-01-24T08:43:00Z">
            <w:rPr>
              <w:sz w:val="24"/>
            </w:rPr>
          </w:rPrChange>
        </w:rPr>
        <w:t xml:space="preserve"> </w:t>
      </w:r>
      <w:r w:rsidRPr="00CF21C5">
        <w:rPr>
          <w:sz w:val="24"/>
          <w:highlight w:val="yellow"/>
          <w:rPrChange w:id="279" w:author="Etienne Yergeau" w:date="2014-01-24T08:43:00Z">
            <w:rPr>
              <w:sz w:val="24"/>
            </w:rPr>
          </w:rPrChange>
        </w:rPr>
        <w:t xml:space="preserve">is </w:t>
      </w:r>
      <w:r w:rsidR="00DD34AA" w:rsidRPr="00CF21C5">
        <w:rPr>
          <w:sz w:val="24"/>
          <w:highlight w:val="yellow"/>
          <w:rPrChange w:id="280" w:author="Etienne Yergeau" w:date="2014-01-24T08:43:00Z">
            <w:rPr>
              <w:sz w:val="24"/>
            </w:rPr>
          </w:rPrChange>
        </w:rPr>
        <w:t>1.57x10</w:t>
      </w:r>
      <w:r w:rsidR="00DD34AA" w:rsidRPr="00CF21C5">
        <w:rPr>
          <w:sz w:val="24"/>
          <w:highlight w:val="yellow"/>
          <w:vertAlign w:val="superscript"/>
          <w:rPrChange w:id="281" w:author="Etienne Yergeau" w:date="2014-01-24T08:43:00Z">
            <w:rPr>
              <w:sz w:val="24"/>
              <w:vertAlign w:val="superscript"/>
            </w:rPr>
          </w:rPrChange>
        </w:rPr>
        <w:t>7</w:t>
      </w:r>
      <w:r w:rsidR="00DD34AA" w:rsidRPr="00CF21C5">
        <w:rPr>
          <w:sz w:val="24"/>
          <w:highlight w:val="yellow"/>
          <w:rPrChange w:id="282" w:author="Etienne Yergeau" w:date="2014-01-24T08:43:00Z">
            <w:rPr>
              <w:sz w:val="24"/>
            </w:rPr>
          </w:rPrChange>
        </w:rPr>
        <w:t xml:space="preserve"> molecule/µl (26pM)</w:t>
      </w:r>
      <w:r w:rsidR="00B63B30" w:rsidRPr="00CF21C5">
        <w:rPr>
          <w:sz w:val="24"/>
          <w:highlight w:val="yellow"/>
          <w:rPrChange w:id="283" w:author="Etienne Yergeau" w:date="2014-01-24T08:43:00Z">
            <w:rPr>
              <w:sz w:val="24"/>
            </w:rPr>
          </w:rPrChange>
        </w:rPr>
        <w:t xml:space="preserve">. </w:t>
      </w:r>
    </w:p>
    <w:p w14:paraId="4D1A1E86" w14:textId="77777777" w:rsidR="00786BFF" w:rsidRPr="00CF21C5" w:rsidRDefault="00786BFF" w:rsidP="00B63B30">
      <w:pPr>
        <w:pStyle w:val="NoSpacing"/>
        <w:rPr>
          <w:sz w:val="24"/>
          <w:highlight w:val="yellow"/>
          <w:rPrChange w:id="284" w:author="Etienne Yergeau" w:date="2014-01-24T08:43:00Z">
            <w:rPr>
              <w:sz w:val="24"/>
            </w:rPr>
          </w:rPrChange>
        </w:rPr>
      </w:pPr>
    </w:p>
    <w:p w14:paraId="7E11D231" w14:textId="77777777" w:rsidR="00B63B30" w:rsidRPr="00BA6F67" w:rsidRDefault="00450DFE" w:rsidP="00B63B30">
      <w:pPr>
        <w:pStyle w:val="NoSpacing"/>
        <w:rPr>
          <w:sz w:val="24"/>
          <w:szCs w:val="24"/>
        </w:rPr>
      </w:pPr>
      <w:r w:rsidRPr="00CF21C5">
        <w:rPr>
          <w:sz w:val="24"/>
          <w:highlight w:val="yellow"/>
          <w:rPrChange w:id="285" w:author="Etienne Yergeau" w:date="2014-01-24T08:43:00Z">
            <w:rPr>
              <w:sz w:val="24"/>
            </w:rPr>
          </w:rPrChange>
        </w:rPr>
        <w:t xml:space="preserve">2.5) </w:t>
      </w:r>
      <w:r w:rsidR="00B63B30" w:rsidRPr="00CF21C5">
        <w:rPr>
          <w:sz w:val="24"/>
          <w:highlight w:val="yellow"/>
          <w:rPrChange w:id="286" w:author="Etienne Yergeau" w:date="2014-01-24T08:43:00Z">
            <w:rPr>
              <w:sz w:val="24"/>
            </w:rPr>
          </w:rPrChange>
        </w:rPr>
        <w:t xml:space="preserve">Pool 10 µL of each </w:t>
      </w:r>
      <w:r w:rsidRPr="00CF21C5">
        <w:rPr>
          <w:sz w:val="24"/>
          <w:highlight w:val="yellow"/>
          <w:rPrChange w:id="287" w:author="Etienne Yergeau" w:date="2014-01-24T08:43:00Z">
            <w:rPr>
              <w:sz w:val="24"/>
            </w:rPr>
          </w:rPrChange>
        </w:rPr>
        <w:t xml:space="preserve">diluted </w:t>
      </w:r>
      <w:r w:rsidR="00B63B30" w:rsidRPr="00CF21C5">
        <w:rPr>
          <w:sz w:val="24"/>
          <w:highlight w:val="yellow"/>
          <w:rPrChange w:id="288" w:author="Etienne Yergeau" w:date="2014-01-24T08:43:00Z">
            <w:rPr>
              <w:sz w:val="24"/>
            </w:rPr>
          </w:rPrChange>
        </w:rPr>
        <w:t xml:space="preserve">PCR product </w:t>
      </w:r>
      <w:r w:rsidRPr="00CF21C5">
        <w:rPr>
          <w:sz w:val="24"/>
          <w:highlight w:val="yellow"/>
          <w:rPrChange w:id="289" w:author="Etienne Yergeau" w:date="2014-01-24T08:43:00Z">
            <w:rPr>
              <w:sz w:val="24"/>
            </w:rPr>
          </w:rPrChange>
        </w:rPr>
        <w:t xml:space="preserve">to obtain an </w:t>
      </w:r>
      <w:proofErr w:type="spellStart"/>
      <w:r w:rsidRPr="00CF21C5">
        <w:rPr>
          <w:sz w:val="24"/>
          <w:highlight w:val="yellow"/>
          <w:rPrChange w:id="290" w:author="Etienne Yergeau" w:date="2014-01-24T08:43:00Z">
            <w:rPr>
              <w:sz w:val="24"/>
            </w:rPr>
          </w:rPrChange>
        </w:rPr>
        <w:t>equimolar</w:t>
      </w:r>
      <w:proofErr w:type="spellEnd"/>
      <w:r w:rsidRPr="00CF21C5">
        <w:rPr>
          <w:sz w:val="24"/>
          <w:highlight w:val="yellow"/>
          <w:rPrChange w:id="291" w:author="Etienne Yergeau" w:date="2014-01-24T08:43:00Z">
            <w:rPr>
              <w:sz w:val="24"/>
            </w:rPr>
          </w:rPrChange>
        </w:rPr>
        <w:t xml:space="preserve"> pool of samples. </w:t>
      </w:r>
      <w:r w:rsidR="0087460E" w:rsidRPr="00CF21C5">
        <w:rPr>
          <w:sz w:val="24"/>
          <w:highlight w:val="yellow"/>
          <w:rPrChange w:id="292" w:author="Etienne Yergeau" w:date="2014-01-24T08:43:00Z">
            <w:rPr>
              <w:sz w:val="24"/>
            </w:rPr>
          </w:rPrChange>
        </w:rPr>
        <w:t>Prepare</w:t>
      </w:r>
      <w:r w:rsidRPr="00CF21C5">
        <w:rPr>
          <w:sz w:val="24"/>
          <w:highlight w:val="yellow"/>
          <w:rPrChange w:id="293" w:author="Etienne Yergeau" w:date="2014-01-24T08:43:00Z">
            <w:rPr>
              <w:sz w:val="24"/>
            </w:rPr>
          </w:rPrChange>
        </w:rPr>
        <w:t xml:space="preserve"> one separate pool for each of the </w:t>
      </w:r>
      <w:r w:rsidR="00786BFF" w:rsidRPr="00CF21C5">
        <w:rPr>
          <w:sz w:val="24"/>
          <w:highlight w:val="yellow"/>
          <w:rPrChange w:id="294" w:author="Etienne Yergeau" w:date="2014-01-24T08:43:00Z">
            <w:rPr>
              <w:sz w:val="24"/>
            </w:rPr>
          </w:rPrChange>
        </w:rPr>
        <w:t xml:space="preserve">planned </w:t>
      </w:r>
      <w:r w:rsidRPr="00CF21C5">
        <w:rPr>
          <w:sz w:val="24"/>
          <w:highlight w:val="yellow"/>
          <w:rPrChange w:id="295" w:author="Etienne Yergeau" w:date="2014-01-24T08:43:00Z">
            <w:rPr>
              <w:sz w:val="24"/>
            </w:rPr>
          </w:rPrChange>
        </w:rPr>
        <w:t xml:space="preserve">sequencing run. </w:t>
      </w:r>
      <w:r w:rsidR="005648FA" w:rsidRPr="00CF21C5">
        <w:rPr>
          <w:sz w:val="24"/>
          <w:highlight w:val="yellow"/>
          <w:rPrChange w:id="296" w:author="Etienne Yergeau" w:date="2014-01-24T08:43:00Z">
            <w:rPr>
              <w:sz w:val="24"/>
            </w:rPr>
          </w:rPrChange>
        </w:rPr>
        <w:t>The pooled PCR products can be kept in the freezer until used.</w:t>
      </w:r>
      <w:r w:rsidR="005648FA">
        <w:rPr>
          <w:sz w:val="24"/>
          <w:szCs w:val="24"/>
        </w:rPr>
        <w:t xml:space="preserve"> </w:t>
      </w:r>
    </w:p>
    <w:p w14:paraId="0CB9A800" w14:textId="77777777" w:rsidR="00166422" w:rsidRPr="006A2306" w:rsidRDefault="00166422" w:rsidP="003B4D24">
      <w:pPr>
        <w:pStyle w:val="NoSpacing"/>
        <w:rPr>
          <w:sz w:val="24"/>
          <w:szCs w:val="24"/>
        </w:rPr>
      </w:pPr>
    </w:p>
    <w:p w14:paraId="496EC7C4" w14:textId="5915FF65" w:rsidR="00166422" w:rsidRPr="007C4C17" w:rsidRDefault="00166422" w:rsidP="003B4D24">
      <w:pPr>
        <w:pStyle w:val="NoSpacing"/>
        <w:rPr>
          <w:b/>
          <w:sz w:val="24"/>
          <w:highlight w:val="yellow"/>
          <w:rPrChange w:id="297" w:author="Etienne Yergeau" w:date="2014-01-24T08:43:00Z">
            <w:rPr>
              <w:b/>
              <w:sz w:val="24"/>
            </w:rPr>
          </w:rPrChange>
        </w:rPr>
      </w:pPr>
      <w:r w:rsidRPr="007C4C17">
        <w:rPr>
          <w:b/>
          <w:sz w:val="24"/>
          <w:highlight w:val="yellow"/>
          <w:rPrChange w:id="298" w:author="Etienne Yergeau" w:date="2014-01-24T08:43:00Z">
            <w:rPr>
              <w:b/>
              <w:sz w:val="24"/>
            </w:rPr>
          </w:rPrChange>
        </w:rPr>
        <w:t xml:space="preserve">3. </w:t>
      </w:r>
      <w:del w:id="299" w:author="Etienne Yergeau" w:date="2014-01-24T08:43:00Z">
        <w:r w:rsidR="00EF2002">
          <w:rPr>
            <w:b/>
            <w:sz w:val="24"/>
            <w:szCs w:val="24"/>
          </w:rPr>
          <w:delText>L</w:delText>
        </w:r>
        <w:r w:rsidRPr="006A2306">
          <w:rPr>
            <w:b/>
            <w:sz w:val="24"/>
            <w:szCs w:val="24"/>
          </w:rPr>
          <w:delText xml:space="preserve">ibrary </w:delText>
        </w:r>
        <w:r w:rsidR="00786BFF">
          <w:rPr>
            <w:b/>
            <w:sz w:val="24"/>
            <w:szCs w:val="24"/>
          </w:rPr>
          <w:delText>preparation</w:delText>
        </w:r>
      </w:del>
      <w:ins w:id="300" w:author="Etienne Yergeau" w:date="2014-01-24T08:43:00Z">
        <w:r w:rsidR="004A03AD">
          <w:rPr>
            <w:b/>
            <w:sz w:val="24"/>
            <w:szCs w:val="24"/>
            <w:highlight w:val="yellow"/>
          </w:rPr>
          <w:t>Emulsion PCR</w:t>
        </w:r>
      </w:ins>
      <w:r w:rsidRPr="007C4C17">
        <w:rPr>
          <w:b/>
          <w:sz w:val="24"/>
          <w:highlight w:val="yellow"/>
          <w:rPrChange w:id="301" w:author="Etienne Yergeau" w:date="2014-01-24T08:43:00Z">
            <w:rPr>
              <w:b/>
              <w:sz w:val="24"/>
            </w:rPr>
          </w:rPrChange>
        </w:rPr>
        <w:t xml:space="preserve"> and sequencing</w:t>
      </w:r>
    </w:p>
    <w:p w14:paraId="39F273C9" w14:textId="77777777" w:rsidR="00907E8B" w:rsidRPr="007C4C17" w:rsidRDefault="00907E8B" w:rsidP="003B4D24">
      <w:pPr>
        <w:pStyle w:val="NoSpacing"/>
        <w:rPr>
          <w:sz w:val="24"/>
          <w:highlight w:val="yellow"/>
          <w:rPrChange w:id="302" w:author="Etienne Yergeau" w:date="2014-01-24T08:43:00Z">
            <w:rPr>
              <w:sz w:val="24"/>
            </w:rPr>
          </w:rPrChange>
        </w:rPr>
      </w:pPr>
    </w:p>
    <w:p w14:paraId="2550A7BC" w14:textId="3BF3A4A0" w:rsidR="00CF21C5" w:rsidRPr="007C4C17" w:rsidRDefault="00786BFF" w:rsidP="003B4D24">
      <w:pPr>
        <w:pStyle w:val="NoSpacing"/>
        <w:rPr>
          <w:ins w:id="303" w:author="Etienne Yergeau" w:date="2014-01-24T08:43:00Z"/>
          <w:sz w:val="24"/>
          <w:szCs w:val="24"/>
          <w:highlight w:val="yellow"/>
        </w:rPr>
      </w:pPr>
      <w:del w:id="304" w:author="Etienne Yergeau" w:date="2014-01-24T08:43:00Z">
        <w:r>
          <w:rPr>
            <w:sz w:val="24"/>
            <w:szCs w:val="24"/>
          </w:rPr>
          <w:delText>3</w:delText>
        </w:r>
      </w:del>
      <w:ins w:id="305" w:author="Etienne Yergeau" w:date="2014-01-24T08:43:00Z">
        <w:r w:rsidRPr="007C4C17">
          <w:rPr>
            <w:sz w:val="24"/>
            <w:szCs w:val="24"/>
            <w:highlight w:val="yellow"/>
          </w:rPr>
          <w:t xml:space="preserve">3.1) </w:t>
        </w:r>
        <w:r w:rsidR="00CF21C5" w:rsidRPr="007C4C17">
          <w:rPr>
            <w:sz w:val="24"/>
            <w:szCs w:val="24"/>
            <w:highlight w:val="yellow"/>
          </w:rPr>
          <w:t>Perform emulsion PCR</w:t>
        </w:r>
      </w:ins>
    </w:p>
    <w:p w14:paraId="223F963D" w14:textId="77777777" w:rsidR="00CF21C5" w:rsidRPr="007C4C17" w:rsidRDefault="00CF21C5" w:rsidP="003B4D24">
      <w:pPr>
        <w:pStyle w:val="NoSpacing"/>
        <w:rPr>
          <w:ins w:id="306" w:author="Etienne Yergeau" w:date="2014-01-24T08:43:00Z"/>
          <w:sz w:val="24"/>
          <w:szCs w:val="24"/>
          <w:highlight w:val="yellow"/>
        </w:rPr>
      </w:pPr>
    </w:p>
    <w:p w14:paraId="7C736BD0" w14:textId="77777777" w:rsidR="00CF21C5" w:rsidRPr="007C4C17" w:rsidRDefault="00CF21C5" w:rsidP="003B4D24">
      <w:pPr>
        <w:pStyle w:val="NoSpacing"/>
        <w:rPr>
          <w:ins w:id="307" w:author="Etienne Yergeau" w:date="2014-01-24T08:43:00Z"/>
          <w:sz w:val="24"/>
          <w:szCs w:val="24"/>
          <w:highlight w:val="yellow"/>
        </w:rPr>
      </w:pPr>
      <w:ins w:id="308" w:author="Etienne Yergeau" w:date="2014-01-24T08:43:00Z">
        <w:r w:rsidRPr="007C4C17">
          <w:rPr>
            <w:sz w:val="24"/>
            <w:szCs w:val="24"/>
            <w:highlight w:val="yellow"/>
          </w:rPr>
          <w:t>3.1</w:t>
        </w:r>
      </w:ins>
      <w:r w:rsidRPr="007C4C17">
        <w:rPr>
          <w:sz w:val="24"/>
          <w:highlight w:val="yellow"/>
          <w:rPrChange w:id="309" w:author="Etienne Yergeau" w:date="2014-01-24T08:43:00Z">
            <w:rPr>
              <w:sz w:val="24"/>
            </w:rPr>
          </w:rPrChange>
        </w:rPr>
        <w:t xml:space="preserve">.1) </w:t>
      </w:r>
      <w:r w:rsidR="00786BFF" w:rsidRPr="007C4C17">
        <w:rPr>
          <w:sz w:val="24"/>
          <w:highlight w:val="yellow"/>
          <w:rPrChange w:id="310" w:author="Etienne Yergeau" w:date="2014-01-24T08:43:00Z">
            <w:rPr>
              <w:sz w:val="24"/>
            </w:rPr>
          </w:rPrChange>
        </w:rPr>
        <w:t xml:space="preserve">Dilute the pooled </w:t>
      </w:r>
      <w:r w:rsidR="00103FEF" w:rsidRPr="007C4C17">
        <w:rPr>
          <w:sz w:val="24"/>
          <w:highlight w:val="yellow"/>
          <w:rPrChange w:id="311" w:author="Etienne Yergeau" w:date="2014-01-24T08:43:00Z">
            <w:rPr>
              <w:sz w:val="24"/>
            </w:rPr>
          </w:rPrChange>
        </w:rPr>
        <w:t xml:space="preserve">PCR products to 26 </w:t>
      </w:r>
      <w:proofErr w:type="spellStart"/>
      <w:r w:rsidR="00103FEF" w:rsidRPr="007C4C17">
        <w:rPr>
          <w:sz w:val="24"/>
          <w:highlight w:val="yellow"/>
          <w:rPrChange w:id="312" w:author="Etienne Yergeau" w:date="2014-01-24T08:43:00Z">
            <w:rPr>
              <w:sz w:val="24"/>
            </w:rPr>
          </w:rPrChange>
        </w:rPr>
        <w:t>pM</w:t>
      </w:r>
      <w:proofErr w:type="spellEnd"/>
      <w:r w:rsidR="00DD34AA" w:rsidRPr="007C4C17">
        <w:rPr>
          <w:sz w:val="24"/>
          <w:highlight w:val="yellow"/>
          <w:rPrChange w:id="313" w:author="Etienne Yergeau" w:date="2014-01-24T08:43:00Z">
            <w:rPr>
              <w:sz w:val="24"/>
            </w:rPr>
          </w:rPrChange>
        </w:rPr>
        <w:t xml:space="preserve"> in a volume of 25 µl</w:t>
      </w:r>
      <w:r w:rsidR="001C0E1A" w:rsidRPr="007C4C17">
        <w:rPr>
          <w:sz w:val="24"/>
          <w:highlight w:val="yellow"/>
          <w:rPrChange w:id="314" w:author="Etienne Yergeau" w:date="2014-01-24T08:43:00Z">
            <w:rPr>
              <w:sz w:val="24"/>
            </w:rPr>
          </w:rPrChange>
        </w:rPr>
        <w:t xml:space="preserve">. </w:t>
      </w:r>
      <w:r w:rsidR="001934D4" w:rsidRPr="007C4C17">
        <w:rPr>
          <w:sz w:val="24"/>
          <w:highlight w:val="yellow"/>
          <w:rPrChange w:id="315" w:author="Etienne Yergeau" w:date="2014-01-24T08:43:00Z">
            <w:rPr>
              <w:sz w:val="24"/>
            </w:rPr>
          </w:rPrChange>
        </w:rPr>
        <w:t>Thaw reagents from an Ion PGM template kit.</w:t>
      </w:r>
    </w:p>
    <w:p w14:paraId="72FBF99A" w14:textId="77777777" w:rsidR="00CF21C5" w:rsidRPr="007C4C17" w:rsidRDefault="001934D4" w:rsidP="003B4D24">
      <w:pPr>
        <w:pStyle w:val="NoSpacing"/>
        <w:rPr>
          <w:ins w:id="316" w:author="Etienne Yergeau" w:date="2014-01-24T08:43:00Z"/>
          <w:sz w:val="24"/>
          <w:szCs w:val="24"/>
          <w:highlight w:val="yellow"/>
        </w:rPr>
      </w:pPr>
      <w:ins w:id="317" w:author="Etienne Yergeau" w:date="2014-01-24T08:43:00Z">
        <w:r w:rsidRPr="007C4C17">
          <w:rPr>
            <w:sz w:val="24"/>
            <w:szCs w:val="24"/>
            <w:highlight w:val="yellow"/>
          </w:rPr>
          <w:t xml:space="preserve"> </w:t>
        </w:r>
      </w:ins>
    </w:p>
    <w:p w14:paraId="47A3907E" w14:textId="77777777" w:rsidR="00CF21C5" w:rsidRPr="007C4C17" w:rsidRDefault="00CF21C5" w:rsidP="003B4D24">
      <w:pPr>
        <w:pStyle w:val="NoSpacing"/>
        <w:rPr>
          <w:ins w:id="318" w:author="Etienne Yergeau" w:date="2014-01-24T08:43:00Z"/>
          <w:sz w:val="24"/>
          <w:szCs w:val="24"/>
          <w:highlight w:val="yellow"/>
        </w:rPr>
      </w:pPr>
      <w:ins w:id="319" w:author="Etienne Yergeau" w:date="2014-01-24T08:43:00Z">
        <w:r w:rsidRPr="007C4C17">
          <w:rPr>
            <w:sz w:val="24"/>
            <w:szCs w:val="24"/>
            <w:highlight w:val="yellow"/>
          </w:rPr>
          <w:t>3.1.2)</w:t>
        </w:r>
      </w:ins>
      <w:r w:rsidRPr="007C4C17">
        <w:rPr>
          <w:sz w:val="24"/>
          <w:highlight w:val="yellow"/>
          <w:rPrChange w:id="320" w:author="Etienne Yergeau" w:date="2014-01-24T08:43:00Z">
            <w:rPr>
              <w:sz w:val="24"/>
            </w:rPr>
          </w:rPrChange>
        </w:rPr>
        <w:t xml:space="preserve"> </w:t>
      </w:r>
      <w:proofErr w:type="gramStart"/>
      <w:r w:rsidR="002D5804" w:rsidRPr="007C4C17">
        <w:rPr>
          <w:sz w:val="24"/>
          <w:highlight w:val="yellow"/>
          <w:rPrChange w:id="321" w:author="Etienne Yergeau" w:date="2014-01-24T08:43:00Z">
            <w:rPr>
              <w:sz w:val="24"/>
            </w:rPr>
          </w:rPrChange>
        </w:rPr>
        <w:t>P</w:t>
      </w:r>
      <w:r w:rsidR="00F72981" w:rsidRPr="007C4C17">
        <w:rPr>
          <w:sz w:val="24"/>
          <w:highlight w:val="yellow"/>
          <w:rPrChange w:id="322" w:author="Etienne Yergeau" w:date="2014-01-24T08:43:00Z">
            <w:rPr>
              <w:sz w:val="24"/>
            </w:rPr>
          </w:rPrChange>
        </w:rPr>
        <w:t>repare</w:t>
      </w:r>
      <w:proofErr w:type="gramEnd"/>
      <w:r w:rsidR="00F72981" w:rsidRPr="007C4C17">
        <w:rPr>
          <w:sz w:val="24"/>
          <w:highlight w:val="yellow"/>
          <w:rPrChange w:id="323" w:author="Etienne Yergeau" w:date="2014-01-24T08:43:00Z">
            <w:rPr>
              <w:sz w:val="24"/>
            </w:rPr>
          </w:rPrChange>
        </w:rPr>
        <w:t xml:space="preserve"> the </w:t>
      </w:r>
      <w:r w:rsidR="001C0E1A" w:rsidRPr="007C4C17">
        <w:rPr>
          <w:sz w:val="24"/>
          <w:highlight w:val="yellow"/>
          <w:rPrChange w:id="324" w:author="Etienne Yergeau" w:date="2014-01-24T08:43:00Z">
            <w:rPr>
              <w:sz w:val="24"/>
            </w:rPr>
          </w:rPrChange>
        </w:rPr>
        <w:t xml:space="preserve">emulsion PCR mix </w:t>
      </w:r>
      <w:r w:rsidR="001934D4" w:rsidRPr="007C4C17">
        <w:rPr>
          <w:sz w:val="24"/>
          <w:highlight w:val="yellow"/>
          <w:rPrChange w:id="325" w:author="Etienne Yergeau" w:date="2014-01-24T08:43:00Z">
            <w:rPr>
              <w:sz w:val="24"/>
            </w:rPr>
          </w:rPrChange>
        </w:rPr>
        <w:t xml:space="preserve">(reagents provided in the kit) </w:t>
      </w:r>
      <w:r w:rsidR="002F75F9" w:rsidRPr="007C4C17">
        <w:rPr>
          <w:sz w:val="24"/>
          <w:highlight w:val="yellow"/>
          <w:rPrChange w:id="326" w:author="Etienne Yergeau" w:date="2014-01-24T08:43:00Z">
            <w:rPr>
              <w:sz w:val="24"/>
            </w:rPr>
          </w:rPrChange>
        </w:rPr>
        <w:t xml:space="preserve">in a PCR hood </w:t>
      </w:r>
      <w:r w:rsidR="00F72981" w:rsidRPr="007C4C17">
        <w:rPr>
          <w:sz w:val="24"/>
          <w:highlight w:val="yellow"/>
          <w:rPrChange w:id="327" w:author="Etienne Yergeau" w:date="2014-01-24T08:43:00Z">
            <w:rPr>
              <w:sz w:val="24"/>
            </w:rPr>
          </w:rPrChange>
        </w:rPr>
        <w:t xml:space="preserve">and add the pooled PCR products and the </w:t>
      </w:r>
      <w:r w:rsidR="002D5804" w:rsidRPr="007C4C17">
        <w:rPr>
          <w:sz w:val="24"/>
          <w:highlight w:val="yellow"/>
          <w:rPrChange w:id="328" w:author="Etienne Yergeau" w:date="2014-01-24T08:43:00Z">
            <w:rPr>
              <w:sz w:val="24"/>
            </w:rPr>
          </w:rPrChange>
        </w:rPr>
        <w:t>sphere particles</w:t>
      </w:r>
      <w:r w:rsidR="002F75F9" w:rsidRPr="007C4C17">
        <w:rPr>
          <w:sz w:val="24"/>
          <w:highlight w:val="yellow"/>
          <w:rPrChange w:id="329" w:author="Etienne Yergeau" w:date="2014-01-24T08:43:00Z">
            <w:rPr>
              <w:sz w:val="24"/>
            </w:rPr>
          </w:rPrChange>
        </w:rPr>
        <w:t xml:space="preserve"> </w:t>
      </w:r>
      <w:r w:rsidR="001934D4" w:rsidRPr="007C4C17">
        <w:rPr>
          <w:sz w:val="24"/>
          <w:highlight w:val="yellow"/>
          <w:rPrChange w:id="330" w:author="Etienne Yergeau" w:date="2014-01-24T08:43:00Z">
            <w:rPr>
              <w:sz w:val="24"/>
            </w:rPr>
          </w:rPrChange>
        </w:rPr>
        <w:t xml:space="preserve">(provided) </w:t>
      </w:r>
      <w:r w:rsidR="002F75F9" w:rsidRPr="007C4C17">
        <w:rPr>
          <w:sz w:val="24"/>
          <w:highlight w:val="yellow"/>
          <w:rPrChange w:id="331" w:author="Etienne Yergeau" w:date="2014-01-24T08:43:00Z">
            <w:rPr>
              <w:sz w:val="24"/>
            </w:rPr>
          </w:rPrChange>
        </w:rPr>
        <w:t>on the bench</w:t>
      </w:r>
      <w:r w:rsidR="001C0E1A" w:rsidRPr="007C4C17">
        <w:rPr>
          <w:sz w:val="24"/>
          <w:highlight w:val="yellow"/>
          <w:rPrChange w:id="332" w:author="Etienne Yergeau" w:date="2014-01-24T08:43:00Z">
            <w:rPr>
              <w:sz w:val="24"/>
            </w:rPr>
          </w:rPrChange>
        </w:rPr>
        <w:t>.</w:t>
      </w:r>
      <w:r w:rsidRPr="007C4C17">
        <w:rPr>
          <w:sz w:val="24"/>
          <w:highlight w:val="yellow"/>
          <w:rPrChange w:id="333" w:author="Etienne Yergeau" w:date="2014-01-24T08:43:00Z">
            <w:rPr>
              <w:sz w:val="24"/>
            </w:rPr>
          </w:rPrChange>
        </w:rPr>
        <w:t xml:space="preserve"> Mix thoroughly and insert the mixture in a filter cartridge and carefully top with emulsion oil (provided).</w:t>
      </w:r>
    </w:p>
    <w:p w14:paraId="68EAFBE0" w14:textId="77777777" w:rsidR="00CF21C5" w:rsidRPr="007C4C17" w:rsidRDefault="00CF21C5" w:rsidP="003B4D24">
      <w:pPr>
        <w:pStyle w:val="NoSpacing"/>
        <w:rPr>
          <w:ins w:id="334" w:author="Etienne Yergeau" w:date="2014-01-24T08:43:00Z"/>
          <w:sz w:val="24"/>
          <w:szCs w:val="24"/>
          <w:highlight w:val="yellow"/>
        </w:rPr>
      </w:pPr>
    </w:p>
    <w:p w14:paraId="19CDB2DE" w14:textId="77777777" w:rsidR="00F72981" w:rsidRPr="007C4C17" w:rsidRDefault="00CF21C5" w:rsidP="003B4D24">
      <w:pPr>
        <w:pStyle w:val="NoSpacing"/>
        <w:rPr>
          <w:sz w:val="24"/>
          <w:highlight w:val="yellow"/>
          <w:rPrChange w:id="335" w:author="Etienne Yergeau" w:date="2014-01-24T08:43:00Z">
            <w:rPr>
              <w:sz w:val="24"/>
            </w:rPr>
          </w:rPrChange>
        </w:rPr>
      </w:pPr>
      <w:ins w:id="336" w:author="Etienne Yergeau" w:date="2014-01-24T08:43:00Z">
        <w:r w:rsidRPr="007C4C17">
          <w:rPr>
            <w:sz w:val="24"/>
            <w:szCs w:val="24"/>
            <w:highlight w:val="yellow"/>
          </w:rPr>
          <w:t>3.1.3)</w:t>
        </w:r>
      </w:ins>
      <w:r w:rsidRPr="007C4C17">
        <w:rPr>
          <w:sz w:val="24"/>
          <w:highlight w:val="yellow"/>
          <w:rPrChange w:id="337" w:author="Etienne Yergeau" w:date="2014-01-24T08:43:00Z">
            <w:rPr>
              <w:sz w:val="24"/>
            </w:rPr>
          </w:rPrChange>
        </w:rPr>
        <w:t xml:space="preserve"> </w:t>
      </w:r>
      <w:proofErr w:type="gramStart"/>
      <w:r w:rsidR="002F75F9" w:rsidRPr="007C4C17">
        <w:rPr>
          <w:sz w:val="24"/>
          <w:highlight w:val="yellow"/>
          <w:rPrChange w:id="338" w:author="Etienne Yergeau" w:date="2014-01-24T08:43:00Z">
            <w:rPr>
              <w:sz w:val="24"/>
            </w:rPr>
          </w:rPrChange>
        </w:rPr>
        <w:t>Slowly</w:t>
      </w:r>
      <w:proofErr w:type="gramEnd"/>
      <w:r w:rsidR="002F75F9" w:rsidRPr="007C4C17">
        <w:rPr>
          <w:sz w:val="24"/>
          <w:highlight w:val="yellow"/>
          <w:rPrChange w:id="339" w:author="Etienne Yergeau" w:date="2014-01-24T08:43:00Z">
            <w:rPr>
              <w:sz w:val="24"/>
            </w:rPr>
          </w:rPrChange>
        </w:rPr>
        <w:t xml:space="preserve"> reverse the filter cartridge and load on the automated emulsion PCR apparatus</w:t>
      </w:r>
      <w:r w:rsidR="0051417C" w:rsidRPr="007C4C17">
        <w:rPr>
          <w:sz w:val="24"/>
          <w:highlight w:val="yellow"/>
          <w:rPrChange w:id="340" w:author="Etienne Yergeau" w:date="2014-01-24T08:43:00Z">
            <w:rPr>
              <w:sz w:val="24"/>
            </w:rPr>
          </w:rPrChange>
        </w:rPr>
        <w:t xml:space="preserve"> (</w:t>
      </w:r>
      <w:r w:rsidR="001934D4" w:rsidRPr="007C4C17">
        <w:rPr>
          <w:sz w:val="24"/>
          <w:highlight w:val="yellow"/>
          <w:rPrChange w:id="341" w:author="Etienne Yergeau" w:date="2014-01-24T08:43:00Z">
            <w:rPr>
              <w:sz w:val="24"/>
            </w:rPr>
          </w:rPrChange>
        </w:rPr>
        <w:t xml:space="preserve">e.g. </w:t>
      </w:r>
      <w:r w:rsidR="0051417C" w:rsidRPr="007C4C17">
        <w:rPr>
          <w:sz w:val="24"/>
          <w:highlight w:val="yellow"/>
          <w:rPrChange w:id="342" w:author="Etienne Yergeau" w:date="2014-01-24T08:43:00Z">
            <w:rPr>
              <w:sz w:val="24"/>
            </w:rPr>
          </w:rPrChange>
        </w:rPr>
        <w:t>Ion One Touch 2 instrument)</w:t>
      </w:r>
      <w:r w:rsidR="002F75F9" w:rsidRPr="007C4C17">
        <w:rPr>
          <w:sz w:val="24"/>
          <w:highlight w:val="yellow"/>
          <w:rPrChange w:id="343" w:author="Etienne Yergeau" w:date="2014-01-24T08:43:00Z">
            <w:rPr>
              <w:sz w:val="24"/>
            </w:rPr>
          </w:rPrChange>
        </w:rPr>
        <w:t>. Select the appropriate program and start the procedure.</w:t>
      </w:r>
    </w:p>
    <w:p w14:paraId="0353B71C" w14:textId="77777777" w:rsidR="00F72981" w:rsidRPr="007C4C17" w:rsidRDefault="00F72981" w:rsidP="003B4D24">
      <w:pPr>
        <w:pStyle w:val="NoSpacing"/>
        <w:rPr>
          <w:sz w:val="24"/>
          <w:highlight w:val="yellow"/>
          <w:rPrChange w:id="344" w:author="Etienne Yergeau" w:date="2014-01-24T08:43:00Z">
            <w:rPr>
              <w:sz w:val="24"/>
            </w:rPr>
          </w:rPrChange>
        </w:rPr>
      </w:pPr>
    </w:p>
    <w:p w14:paraId="3DA45316" w14:textId="77777777" w:rsidR="002F75F9" w:rsidRDefault="00F72981" w:rsidP="003B4D24">
      <w:pPr>
        <w:pStyle w:val="NoSpacing"/>
        <w:rPr>
          <w:sz w:val="24"/>
          <w:szCs w:val="24"/>
        </w:rPr>
      </w:pPr>
      <w:r w:rsidRPr="007C4C17">
        <w:rPr>
          <w:sz w:val="24"/>
          <w:highlight w:val="yellow"/>
          <w:rPrChange w:id="345" w:author="Etienne Yergeau" w:date="2014-01-24T08:43:00Z">
            <w:rPr>
              <w:sz w:val="24"/>
            </w:rPr>
          </w:rPrChange>
        </w:rPr>
        <w:t>3.2)</w:t>
      </w:r>
      <w:r w:rsidR="001C0E1A" w:rsidRPr="007C4C17">
        <w:rPr>
          <w:sz w:val="24"/>
          <w:highlight w:val="yellow"/>
          <w:rPrChange w:id="346" w:author="Etienne Yergeau" w:date="2014-01-24T08:43:00Z">
            <w:rPr>
              <w:sz w:val="24"/>
            </w:rPr>
          </w:rPrChange>
        </w:rPr>
        <w:t xml:space="preserve"> </w:t>
      </w:r>
      <w:proofErr w:type="gramStart"/>
      <w:r w:rsidR="001059BB" w:rsidRPr="007C4C17">
        <w:rPr>
          <w:sz w:val="24"/>
          <w:highlight w:val="yellow"/>
          <w:rPrChange w:id="347" w:author="Etienne Yergeau" w:date="2014-01-24T08:43:00Z">
            <w:rPr>
              <w:sz w:val="24"/>
            </w:rPr>
          </w:rPrChange>
        </w:rPr>
        <w:t>After</w:t>
      </w:r>
      <w:proofErr w:type="gramEnd"/>
      <w:r w:rsidR="001059BB" w:rsidRPr="007C4C17">
        <w:rPr>
          <w:sz w:val="24"/>
          <w:highlight w:val="yellow"/>
          <w:rPrChange w:id="348" w:author="Etienne Yergeau" w:date="2014-01-24T08:43:00Z">
            <w:rPr>
              <w:sz w:val="24"/>
            </w:rPr>
          </w:rPrChange>
        </w:rPr>
        <w:t xml:space="preserve"> the </w:t>
      </w:r>
      <w:r w:rsidR="002F75F9" w:rsidRPr="007C4C17">
        <w:rPr>
          <w:sz w:val="24"/>
          <w:highlight w:val="yellow"/>
          <w:rPrChange w:id="349" w:author="Etienne Yergeau" w:date="2014-01-24T08:43:00Z">
            <w:rPr>
              <w:sz w:val="24"/>
            </w:rPr>
          </w:rPrChange>
        </w:rPr>
        <w:t xml:space="preserve">automated </w:t>
      </w:r>
      <w:r w:rsidR="001059BB" w:rsidRPr="007C4C17">
        <w:rPr>
          <w:sz w:val="24"/>
          <w:highlight w:val="yellow"/>
          <w:rPrChange w:id="350" w:author="Etienne Yergeau" w:date="2014-01-24T08:43:00Z">
            <w:rPr>
              <w:sz w:val="24"/>
            </w:rPr>
          </w:rPrChange>
        </w:rPr>
        <w:t>emulsion PCR</w:t>
      </w:r>
      <w:r w:rsidR="002F75F9" w:rsidRPr="007C4C17">
        <w:rPr>
          <w:sz w:val="24"/>
          <w:highlight w:val="yellow"/>
          <w:rPrChange w:id="351" w:author="Etienne Yergeau" w:date="2014-01-24T08:43:00Z">
            <w:rPr>
              <w:sz w:val="24"/>
            </w:rPr>
          </w:rPrChange>
        </w:rPr>
        <w:t xml:space="preserve"> has completed, remove the supernatant from the collection tubes and </w:t>
      </w:r>
      <w:r w:rsidR="001059BB" w:rsidRPr="007C4C17">
        <w:rPr>
          <w:sz w:val="24"/>
          <w:highlight w:val="yellow"/>
          <w:rPrChange w:id="352" w:author="Etienne Yergeau" w:date="2014-01-24T08:43:00Z">
            <w:rPr>
              <w:sz w:val="24"/>
            </w:rPr>
          </w:rPrChange>
        </w:rPr>
        <w:t xml:space="preserve">retrieve the </w:t>
      </w:r>
      <w:r w:rsidR="002F75F9" w:rsidRPr="007C4C17">
        <w:rPr>
          <w:sz w:val="24"/>
          <w:highlight w:val="yellow"/>
          <w:rPrChange w:id="353" w:author="Etienne Yergeau" w:date="2014-01-24T08:43:00Z">
            <w:rPr>
              <w:sz w:val="24"/>
            </w:rPr>
          </w:rPrChange>
        </w:rPr>
        <w:t xml:space="preserve">sphere particles at the bottom of the tubes. Re-suspend the spheres in 100µl of wash solution </w:t>
      </w:r>
      <w:r w:rsidR="001934D4" w:rsidRPr="007C4C17">
        <w:rPr>
          <w:sz w:val="24"/>
          <w:highlight w:val="yellow"/>
          <w:rPrChange w:id="354" w:author="Etienne Yergeau" w:date="2014-01-24T08:43:00Z">
            <w:rPr>
              <w:sz w:val="24"/>
            </w:rPr>
          </w:rPrChange>
        </w:rPr>
        <w:t xml:space="preserve">(provided in the kit) </w:t>
      </w:r>
      <w:r w:rsidR="002F75F9" w:rsidRPr="007C4C17">
        <w:rPr>
          <w:sz w:val="24"/>
          <w:highlight w:val="yellow"/>
          <w:rPrChange w:id="355" w:author="Etienne Yergeau" w:date="2014-01-24T08:43:00Z">
            <w:rPr>
              <w:sz w:val="24"/>
            </w:rPr>
          </w:rPrChange>
        </w:rPr>
        <w:t xml:space="preserve">and </w:t>
      </w:r>
      <w:r w:rsidR="001059BB" w:rsidRPr="007C4C17">
        <w:rPr>
          <w:sz w:val="24"/>
          <w:highlight w:val="yellow"/>
          <w:rPrChange w:id="356" w:author="Etienne Yergeau" w:date="2014-01-24T08:43:00Z">
            <w:rPr>
              <w:sz w:val="24"/>
            </w:rPr>
          </w:rPrChange>
        </w:rPr>
        <w:t xml:space="preserve">take a </w:t>
      </w:r>
      <w:r w:rsidR="005B2B80" w:rsidRPr="007C4C17">
        <w:rPr>
          <w:sz w:val="24"/>
          <w:highlight w:val="yellow"/>
          <w:rPrChange w:id="357" w:author="Etienne Yergeau" w:date="2014-01-24T08:43:00Z">
            <w:rPr>
              <w:sz w:val="24"/>
            </w:rPr>
          </w:rPrChange>
        </w:rPr>
        <w:t>2.0 µl</w:t>
      </w:r>
      <w:r w:rsidR="001059BB" w:rsidRPr="007C4C17">
        <w:rPr>
          <w:sz w:val="24"/>
          <w:highlight w:val="yellow"/>
          <w:rPrChange w:id="358" w:author="Etienne Yergeau" w:date="2014-01-24T08:43:00Z">
            <w:rPr>
              <w:sz w:val="24"/>
            </w:rPr>
          </w:rPrChange>
        </w:rPr>
        <w:t xml:space="preserve"> aliquot for </w:t>
      </w:r>
      <w:r w:rsidR="005B2B80" w:rsidRPr="007C4C17">
        <w:rPr>
          <w:sz w:val="24"/>
          <w:highlight w:val="yellow"/>
          <w:rPrChange w:id="359" w:author="Etienne Yergeau" w:date="2014-01-24T08:43:00Z">
            <w:rPr>
              <w:sz w:val="24"/>
            </w:rPr>
          </w:rPrChange>
        </w:rPr>
        <w:t>library</w:t>
      </w:r>
      <w:r w:rsidR="001059BB" w:rsidRPr="007C4C17">
        <w:rPr>
          <w:sz w:val="24"/>
          <w:highlight w:val="yellow"/>
          <w:rPrChange w:id="360" w:author="Etienne Yergeau" w:date="2014-01-24T08:43:00Z">
            <w:rPr>
              <w:sz w:val="24"/>
            </w:rPr>
          </w:rPrChange>
        </w:rPr>
        <w:t xml:space="preserve"> quantification.</w:t>
      </w:r>
      <w:r w:rsidR="001059BB">
        <w:rPr>
          <w:sz w:val="24"/>
          <w:szCs w:val="24"/>
        </w:rPr>
        <w:t xml:space="preserve"> </w:t>
      </w:r>
    </w:p>
    <w:p w14:paraId="64144963" w14:textId="77777777" w:rsidR="002F75F9" w:rsidRDefault="002F75F9" w:rsidP="003B4D24">
      <w:pPr>
        <w:pStyle w:val="NoSpacing"/>
        <w:rPr>
          <w:sz w:val="24"/>
          <w:szCs w:val="24"/>
        </w:rPr>
      </w:pPr>
    </w:p>
    <w:p w14:paraId="79503600" w14:textId="77777777" w:rsidR="00C669B0" w:rsidRDefault="002F75F9" w:rsidP="003B4D24">
      <w:pPr>
        <w:pStyle w:val="NoSpacing"/>
        <w:rPr>
          <w:sz w:val="24"/>
          <w:szCs w:val="24"/>
        </w:rPr>
      </w:pPr>
      <w:r>
        <w:rPr>
          <w:sz w:val="24"/>
          <w:szCs w:val="24"/>
        </w:rPr>
        <w:t xml:space="preserve">3.3) </w:t>
      </w:r>
      <w:proofErr w:type="gramStart"/>
      <w:r w:rsidR="005B2B80">
        <w:rPr>
          <w:sz w:val="24"/>
          <w:szCs w:val="24"/>
        </w:rPr>
        <w:t>Per</w:t>
      </w:r>
      <w:r w:rsidR="00661DDC">
        <w:rPr>
          <w:sz w:val="24"/>
          <w:szCs w:val="24"/>
        </w:rPr>
        <w:t>form</w:t>
      </w:r>
      <w:proofErr w:type="gramEnd"/>
      <w:r w:rsidR="00661DDC">
        <w:rPr>
          <w:sz w:val="24"/>
          <w:szCs w:val="24"/>
        </w:rPr>
        <w:t xml:space="preserve"> the library quantification.</w:t>
      </w:r>
    </w:p>
    <w:p w14:paraId="15349271" w14:textId="77777777" w:rsidR="00907E8B" w:rsidRDefault="00907E8B" w:rsidP="00907E8B">
      <w:pPr>
        <w:pStyle w:val="NoSpacing"/>
        <w:rPr>
          <w:sz w:val="24"/>
          <w:szCs w:val="24"/>
        </w:rPr>
      </w:pPr>
    </w:p>
    <w:p w14:paraId="1CE2B6DE" w14:textId="77777777" w:rsidR="00661DDC" w:rsidRDefault="00661DDC" w:rsidP="00907E8B">
      <w:pPr>
        <w:pStyle w:val="NoSpacing"/>
        <w:rPr>
          <w:sz w:val="24"/>
          <w:szCs w:val="24"/>
        </w:rPr>
      </w:pPr>
      <w:r>
        <w:rPr>
          <w:sz w:val="24"/>
          <w:szCs w:val="24"/>
        </w:rPr>
        <w:t>3.3.1) Mix 100µl of SSPE buffer (</w:t>
      </w:r>
      <w:r w:rsidR="00F40272">
        <w:rPr>
          <w:sz w:val="24"/>
          <w:szCs w:val="24"/>
        </w:rPr>
        <w:t xml:space="preserve">150 </w:t>
      </w:r>
      <w:proofErr w:type="spellStart"/>
      <w:r w:rsidR="00F40272">
        <w:rPr>
          <w:sz w:val="24"/>
          <w:szCs w:val="24"/>
        </w:rPr>
        <w:t>mM</w:t>
      </w:r>
      <w:proofErr w:type="spellEnd"/>
      <w:r w:rsidR="00F40272">
        <w:rPr>
          <w:sz w:val="24"/>
          <w:szCs w:val="24"/>
        </w:rPr>
        <w:t xml:space="preserve"> </w:t>
      </w:r>
      <w:proofErr w:type="spellStart"/>
      <w:r w:rsidR="00F40272">
        <w:rPr>
          <w:sz w:val="24"/>
          <w:szCs w:val="24"/>
        </w:rPr>
        <w:t>NaCl</w:t>
      </w:r>
      <w:proofErr w:type="spellEnd"/>
      <w:r w:rsidR="00F40272">
        <w:rPr>
          <w:sz w:val="24"/>
          <w:szCs w:val="24"/>
        </w:rPr>
        <w:t>, 10mM NaPO</w:t>
      </w:r>
      <w:r w:rsidR="00F40272" w:rsidRPr="00F40272">
        <w:rPr>
          <w:sz w:val="24"/>
          <w:szCs w:val="24"/>
          <w:vertAlign w:val="subscript"/>
        </w:rPr>
        <w:t>4</w:t>
      </w:r>
      <w:r w:rsidR="00F40272">
        <w:rPr>
          <w:sz w:val="24"/>
          <w:szCs w:val="24"/>
        </w:rPr>
        <w:t>, 1mM Na</w:t>
      </w:r>
      <w:r w:rsidR="00F40272" w:rsidRPr="00F40272">
        <w:rPr>
          <w:sz w:val="24"/>
          <w:szCs w:val="24"/>
          <w:vertAlign w:val="subscript"/>
        </w:rPr>
        <w:t>2</w:t>
      </w:r>
      <w:r w:rsidR="00F40272">
        <w:rPr>
          <w:sz w:val="24"/>
          <w:szCs w:val="24"/>
        </w:rPr>
        <w:t>-EDTA</w:t>
      </w:r>
      <w:r>
        <w:rPr>
          <w:sz w:val="24"/>
          <w:szCs w:val="24"/>
        </w:rPr>
        <w:t xml:space="preserve">) with 2µl of </w:t>
      </w:r>
      <w:r w:rsidR="0042215A">
        <w:rPr>
          <w:sz w:val="24"/>
          <w:szCs w:val="24"/>
        </w:rPr>
        <w:t>Adapter</w:t>
      </w:r>
      <w:r w:rsidR="001934D4">
        <w:rPr>
          <w:sz w:val="24"/>
          <w:szCs w:val="24"/>
        </w:rPr>
        <w:t xml:space="preserve"> </w:t>
      </w:r>
      <w:r w:rsidR="0042215A">
        <w:rPr>
          <w:sz w:val="24"/>
          <w:szCs w:val="24"/>
        </w:rPr>
        <w:t>B’</w:t>
      </w:r>
      <w:r>
        <w:rPr>
          <w:sz w:val="24"/>
          <w:szCs w:val="24"/>
        </w:rPr>
        <w:t>-</w:t>
      </w:r>
      <w:proofErr w:type="spellStart"/>
      <w:r>
        <w:rPr>
          <w:sz w:val="24"/>
          <w:szCs w:val="24"/>
        </w:rPr>
        <w:t>Fam</w:t>
      </w:r>
      <w:proofErr w:type="spellEnd"/>
      <w:r>
        <w:rPr>
          <w:sz w:val="24"/>
          <w:szCs w:val="24"/>
        </w:rPr>
        <w:t xml:space="preserve"> </w:t>
      </w:r>
      <w:r w:rsidRPr="0042215A">
        <w:rPr>
          <w:sz w:val="24"/>
          <w:szCs w:val="24"/>
        </w:rPr>
        <w:t>(5’-</w:t>
      </w:r>
      <w:r w:rsidR="0042215A" w:rsidRPr="0042215A">
        <w:rPr>
          <w:i/>
          <w:sz w:val="24"/>
          <w:szCs w:val="24"/>
        </w:rPr>
        <w:t>FAM</w:t>
      </w:r>
      <w:r w:rsidR="0042215A" w:rsidRPr="0042215A">
        <w:rPr>
          <w:sz w:val="24"/>
          <w:szCs w:val="24"/>
        </w:rPr>
        <w:t>-CTG AGA CTG CCA AGG CAC ACA GGG GAT AGG</w:t>
      </w:r>
      <w:r w:rsidRPr="0042215A">
        <w:rPr>
          <w:sz w:val="24"/>
          <w:szCs w:val="24"/>
        </w:rPr>
        <w:t xml:space="preserve">-3’) probe and 2µl of </w:t>
      </w:r>
      <w:r w:rsidR="0042215A" w:rsidRPr="0042215A">
        <w:rPr>
          <w:sz w:val="24"/>
          <w:szCs w:val="24"/>
        </w:rPr>
        <w:t>Ad</w:t>
      </w:r>
      <w:r w:rsidR="001934D4">
        <w:rPr>
          <w:sz w:val="24"/>
          <w:szCs w:val="24"/>
        </w:rPr>
        <w:t>a</w:t>
      </w:r>
      <w:r w:rsidR="0042215A" w:rsidRPr="0042215A">
        <w:rPr>
          <w:sz w:val="24"/>
          <w:szCs w:val="24"/>
        </w:rPr>
        <w:t>pter A</w:t>
      </w:r>
      <w:r w:rsidRPr="0042215A">
        <w:rPr>
          <w:sz w:val="24"/>
          <w:szCs w:val="24"/>
        </w:rPr>
        <w:t>-Cy5 (5’-</w:t>
      </w:r>
      <w:r w:rsidR="0042215A" w:rsidRPr="0042215A">
        <w:rPr>
          <w:i/>
          <w:sz w:val="24"/>
          <w:szCs w:val="24"/>
        </w:rPr>
        <w:t>Cy5</w:t>
      </w:r>
      <w:r w:rsidR="0042215A" w:rsidRPr="0042215A">
        <w:rPr>
          <w:sz w:val="24"/>
          <w:szCs w:val="24"/>
        </w:rPr>
        <w:t>-CCA TCT CAT CCC TGC GTG TCT CCG ACT CAG</w:t>
      </w:r>
      <w:r w:rsidRPr="0042215A">
        <w:rPr>
          <w:sz w:val="24"/>
          <w:szCs w:val="24"/>
        </w:rPr>
        <w:t>-3') probe. Add 52 µl of this mixture</w:t>
      </w:r>
      <w:r>
        <w:rPr>
          <w:sz w:val="24"/>
          <w:szCs w:val="24"/>
        </w:rPr>
        <w:t xml:space="preserve"> to the 2.0µl aliquot taken in step 3.2 and add 2µl of wash solution </w:t>
      </w:r>
      <w:r w:rsidR="001934D4">
        <w:rPr>
          <w:sz w:val="24"/>
          <w:szCs w:val="24"/>
        </w:rPr>
        <w:t xml:space="preserve">(from the template kit) </w:t>
      </w:r>
      <w:r>
        <w:rPr>
          <w:sz w:val="24"/>
          <w:szCs w:val="24"/>
        </w:rPr>
        <w:t>to the remaining 52µl as a blank for quantitation.</w:t>
      </w:r>
    </w:p>
    <w:p w14:paraId="408E36DE" w14:textId="77777777" w:rsidR="00907E8B" w:rsidRDefault="00907E8B" w:rsidP="00907E8B">
      <w:pPr>
        <w:pStyle w:val="NoSpacing"/>
        <w:rPr>
          <w:sz w:val="24"/>
          <w:szCs w:val="24"/>
        </w:rPr>
      </w:pPr>
    </w:p>
    <w:p w14:paraId="2ADBC2C8" w14:textId="77777777" w:rsidR="00C603AD" w:rsidRDefault="00661DDC" w:rsidP="00907E8B">
      <w:pPr>
        <w:pStyle w:val="NoSpacing"/>
        <w:rPr>
          <w:sz w:val="24"/>
          <w:szCs w:val="24"/>
        </w:rPr>
      </w:pPr>
      <w:r>
        <w:rPr>
          <w:sz w:val="24"/>
          <w:szCs w:val="24"/>
        </w:rPr>
        <w:t>3.3.2) Incubate at 95°C for 2 minutes, then at 37°C for 2 minutes. Transfer the mixtures in 1.5ml tubes</w:t>
      </w:r>
      <w:r w:rsidR="00C603AD">
        <w:rPr>
          <w:sz w:val="24"/>
          <w:szCs w:val="24"/>
        </w:rPr>
        <w:t>.</w:t>
      </w:r>
    </w:p>
    <w:p w14:paraId="4BCC4E38" w14:textId="77777777" w:rsidR="00907E8B" w:rsidRDefault="00907E8B" w:rsidP="00907E8B">
      <w:pPr>
        <w:pStyle w:val="NoSpacing"/>
        <w:rPr>
          <w:sz w:val="24"/>
          <w:szCs w:val="24"/>
        </w:rPr>
      </w:pPr>
    </w:p>
    <w:p w14:paraId="77E192D5" w14:textId="77777777" w:rsidR="00661DDC" w:rsidRDefault="00C603AD" w:rsidP="00907E8B">
      <w:pPr>
        <w:pStyle w:val="NoSpacing"/>
        <w:rPr>
          <w:sz w:val="24"/>
          <w:szCs w:val="24"/>
        </w:rPr>
      </w:pPr>
      <w:r>
        <w:rPr>
          <w:sz w:val="24"/>
          <w:szCs w:val="24"/>
        </w:rPr>
        <w:t>3.3.3)</w:t>
      </w:r>
      <w:r w:rsidR="004106DC">
        <w:rPr>
          <w:sz w:val="24"/>
          <w:szCs w:val="24"/>
        </w:rPr>
        <w:t xml:space="preserve"> </w:t>
      </w:r>
      <w:r>
        <w:rPr>
          <w:sz w:val="24"/>
          <w:szCs w:val="24"/>
        </w:rPr>
        <w:t>A</w:t>
      </w:r>
      <w:r w:rsidR="004106DC">
        <w:rPr>
          <w:sz w:val="24"/>
          <w:szCs w:val="24"/>
        </w:rPr>
        <w:t>dd</w:t>
      </w:r>
      <w:r w:rsidR="00661DDC">
        <w:rPr>
          <w:sz w:val="24"/>
          <w:szCs w:val="24"/>
        </w:rPr>
        <w:t xml:space="preserve"> 1.0 ml of TEX buffer (</w:t>
      </w:r>
      <w:r w:rsidR="00F40272">
        <w:rPr>
          <w:sz w:val="24"/>
          <w:szCs w:val="24"/>
        </w:rPr>
        <w:t xml:space="preserve">10mM </w:t>
      </w:r>
      <w:proofErr w:type="spellStart"/>
      <w:r w:rsidR="00F40272">
        <w:rPr>
          <w:sz w:val="24"/>
          <w:szCs w:val="24"/>
        </w:rPr>
        <w:t>Tris</w:t>
      </w:r>
      <w:proofErr w:type="spellEnd"/>
      <w:r w:rsidR="00F40272">
        <w:rPr>
          <w:sz w:val="24"/>
          <w:szCs w:val="24"/>
        </w:rPr>
        <w:t>, 1mM EDTA, 0.01% Triton X-100, pH 8.0</w:t>
      </w:r>
      <w:r w:rsidR="00661DDC">
        <w:rPr>
          <w:sz w:val="24"/>
          <w:szCs w:val="24"/>
        </w:rPr>
        <w:t>)</w:t>
      </w:r>
      <w:r w:rsidR="004106DC">
        <w:rPr>
          <w:sz w:val="24"/>
          <w:szCs w:val="24"/>
        </w:rPr>
        <w:t>, mix and centrifuge at 15,500</w:t>
      </w:r>
      <w:r w:rsidR="00560496">
        <w:rPr>
          <w:sz w:val="24"/>
          <w:szCs w:val="24"/>
        </w:rPr>
        <w:t xml:space="preserve"> X</w:t>
      </w:r>
      <w:r w:rsidR="004106DC">
        <w:rPr>
          <w:sz w:val="24"/>
          <w:szCs w:val="24"/>
        </w:rPr>
        <w:t xml:space="preserve"> g for 3 minutes at room temperature</w:t>
      </w:r>
      <w:r w:rsidR="00661DDC">
        <w:rPr>
          <w:sz w:val="24"/>
          <w:szCs w:val="24"/>
        </w:rPr>
        <w:t xml:space="preserve">. </w:t>
      </w:r>
      <w:r w:rsidR="004106DC">
        <w:rPr>
          <w:sz w:val="24"/>
          <w:szCs w:val="24"/>
        </w:rPr>
        <w:t xml:space="preserve">Remove the supernatant and leave 20µl in each tube. Repeat this washing </w:t>
      </w:r>
      <w:r w:rsidR="001934D4">
        <w:rPr>
          <w:sz w:val="24"/>
          <w:szCs w:val="24"/>
        </w:rPr>
        <w:t xml:space="preserve">procedure </w:t>
      </w:r>
      <w:r w:rsidR="004106DC">
        <w:rPr>
          <w:sz w:val="24"/>
          <w:szCs w:val="24"/>
        </w:rPr>
        <w:t>two times.</w:t>
      </w:r>
      <w:r w:rsidR="00661DDC">
        <w:rPr>
          <w:sz w:val="24"/>
          <w:szCs w:val="24"/>
        </w:rPr>
        <w:t xml:space="preserve"> </w:t>
      </w:r>
    </w:p>
    <w:p w14:paraId="23CAE313" w14:textId="77777777" w:rsidR="00907E8B" w:rsidRDefault="00907E8B" w:rsidP="00907E8B">
      <w:pPr>
        <w:pStyle w:val="NoSpacing"/>
        <w:rPr>
          <w:sz w:val="24"/>
          <w:szCs w:val="24"/>
        </w:rPr>
      </w:pPr>
    </w:p>
    <w:p w14:paraId="397626BF" w14:textId="77777777" w:rsidR="00C603AD" w:rsidRDefault="004106DC" w:rsidP="00907E8B">
      <w:pPr>
        <w:pStyle w:val="NoSpacing"/>
        <w:rPr>
          <w:sz w:val="24"/>
          <w:szCs w:val="24"/>
        </w:rPr>
      </w:pPr>
      <w:r>
        <w:rPr>
          <w:sz w:val="24"/>
          <w:szCs w:val="24"/>
        </w:rPr>
        <w:t>3.3.</w:t>
      </w:r>
      <w:r w:rsidR="00C603AD">
        <w:rPr>
          <w:sz w:val="24"/>
          <w:szCs w:val="24"/>
        </w:rPr>
        <w:t>4</w:t>
      </w:r>
      <w:r>
        <w:rPr>
          <w:sz w:val="24"/>
          <w:szCs w:val="24"/>
        </w:rPr>
        <w:t xml:space="preserve">) Add 180µl of TEX buffer, </w:t>
      </w:r>
      <w:proofErr w:type="spellStart"/>
      <w:r>
        <w:rPr>
          <w:sz w:val="24"/>
          <w:szCs w:val="24"/>
        </w:rPr>
        <w:t>resuspend</w:t>
      </w:r>
      <w:proofErr w:type="spellEnd"/>
      <w:r>
        <w:rPr>
          <w:sz w:val="24"/>
          <w:szCs w:val="24"/>
        </w:rPr>
        <w:t xml:space="preserve"> the </w:t>
      </w:r>
      <w:r w:rsidR="001934D4">
        <w:rPr>
          <w:sz w:val="24"/>
          <w:szCs w:val="24"/>
        </w:rPr>
        <w:t xml:space="preserve">pelleted </w:t>
      </w:r>
      <w:r>
        <w:rPr>
          <w:sz w:val="24"/>
          <w:szCs w:val="24"/>
        </w:rPr>
        <w:t xml:space="preserve">particles and transfer into 500µl </w:t>
      </w:r>
      <w:proofErr w:type="spellStart"/>
      <w:r>
        <w:rPr>
          <w:sz w:val="24"/>
          <w:szCs w:val="24"/>
        </w:rPr>
        <w:t>Qubit</w:t>
      </w:r>
      <w:proofErr w:type="spellEnd"/>
      <w:r>
        <w:rPr>
          <w:sz w:val="24"/>
          <w:szCs w:val="24"/>
        </w:rPr>
        <w:t xml:space="preserve"> tubes. </w:t>
      </w:r>
    </w:p>
    <w:p w14:paraId="04B934DF" w14:textId="77777777" w:rsidR="00907E8B" w:rsidRDefault="00907E8B" w:rsidP="00907E8B">
      <w:pPr>
        <w:pStyle w:val="NoSpacing"/>
        <w:rPr>
          <w:sz w:val="24"/>
          <w:szCs w:val="24"/>
        </w:rPr>
      </w:pPr>
    </w:p>
    <w:p w14:paraId="502E0D6D" w14:textId="77777777" w:rsidR="001934D4" w:rsidRDefault="00C603AD" w:rsidP="00907E8B">
      <w:pPr>
        <w:pStyle w:val="NoSpacing"/>
        <w:rPr>
          <w:sz w:val="24"/>
          <w:szCs w:val="24"/>
        </w:rPr>
      </w:pPr>
      <w:r>
        <w:rPr>
          <w:sz w:val="24"/>
          <w:szCs w:val="24"/>
        </w:rPr>
        <w:t xml:space="preserve">3.3.5) </w:t>
      </w:r>
      <w:r w:rsidR="004106DC">
        <w:rPr>
          <w:sz w:val="24"/>
          <w:szCs w:val="24"/>
        </w:rPr>
        <w:t xml:space="preserve">Measure fluorescence for FAM and Cy5 </w:t>
      </w:r>
      <w:r w:rsidR="001934D4">
        <w:rPr>
          <w:sz w:val="24"/>
          <w:szCs w:val="24"/>
        </w:rPr>
        <w:t xml:space="preserve">using a </w:t>
      </w:r>
      <w:proofErr w:type="spellStart"/>
      <w:r w:rsidR="001934D4">
        <w:rPr>
          <w:sz w:val="24"/>
          <w:szCs w:val="24"/>
        </w:rPr>
        <w:t>Qubit</w:t>
      </w:r>
      <w:proofErr w:type="spellEnd"/>
      <w:r w:rsidR="001934D4">
        <w:rPr>
          <w:sz w:val="24"/>
          <w:szCs w:val="24"/>
        </w:rPr>
        <w:t xml:space="preserve"> apparatus </w:t>
      </w:r>
      <w:r w:rsidR="004106DC">
        <w:rPr>
          <w:sz w:val="24"/>
          <w:szCs w:val="24"/>
        </w:rPr>
        <w:t>and calculate the ratio of positive spheres</w:t>
      </w:r>
      <w:r w:rsidR="001934D4">
        <w:rPr>
          <w:sz w:val="24"/>
          <w:szCs w:val="24"/>
        </w:rPr>
        <w:t xml:space="preserve"> using the </w:t>
      </w:r>
      <w:r w:rsidR="00B62D0C">
        <w:rPr>
          <w:sz w:val="24"/>
          <w:szCs w:val="24"/>
        </w:rPr>
        <w:t>calculator availabl</w:t>
      </w:r>
      <w:r w:rsidR="008B5FCF">
        <w:rPr>
          <w:sz w:val="24"/>
          <w:szCs w:val="24"/>
        </w:rPr>
        <w:t>e on the Ion Community website.</w:t>
      </w:r>
    </w:p>
    <w:p w14:paraId="11C5F434" w14:textId="77777777" w:rsidR="00C669B0" w:rsidRDefault="00C669B0" w:rsidP="003B4D24">
      <w:pPr>
        <w:pStyle w:val="NoSpacing"/>
        <w:rPr>
          <w:sz w:val="24"/>
          <w:szCs w:val="24"/>
        </w:rPr>
      </w:pPr>
    </w:p>
    <w:p w14:paraId="72362E0D" w14:textId="77777777" w:rsidR="00B62D0C" w:rsidRDefault="00C669B0" w:rsidP="003B4D24">
      <w:pPr>
        <w:pStyle w:val="NoSpacing"/>
        <w:rPr>
          <w:sz w:val="24"/>
          <w:szCs w:val="24"/>
        </w:rPr>
      </w:pPr>
      <w:r>
        <w:rPr>
          <w:sz w:val="24"/>
          <w:szCs w:val="24"/>
        </w:rPr>
        <w:t>3.</w:t>
      </w:r>
      <w:r w:rsidR="00560496">
        <w:rPr>
          <w:sz w:val="24"/>
          <w:szCs w:val="24"/>
        </w:rPr>
        <w:t>4</w:t>
      </w:r>
      <w:r>
        <w:rPr>
          <w:sz w:val="24"/>
          <w:szCs w:val="24"/>
        </w:rPr>
        <w:t xml:space="preserve">) </w:t>
      </w:r>
      <w:r w:rsidR="009E0E54">
        <w:rPr>
          <w:sz w:val="24"/>
          <w:szCs w:val="24"/>
        </w:rPr>
        <w:t>Enrich the remainder of the sphere particles for positive spheres (containing amplified DNA) using an automated enrichment system</w:t>
      </w:r>
      <w:r w:rsidR="0051417C">
        <w:rPr>
          <w:sz w:val="24"/>
          <w:szCs w:val="24"/>
        </w:rPr>
        <w:t xml:space="preserve"> (</w:t>
      </w:r>
      <w:r w:rsidR="00B62D0C">
        <w:rPr>
          <w:sz w:val="24"/>
          <w:szCs w:val="24"/>
        </w:rPr>
        <w:t xml:space="preserve">e.g. </w:t>
      </w:r>
      <w:r w:rsidR="0051417C">
        <w:rPr>
          <w:sz w:val="24"/>
          <w:szCs w:val="24"/>
        </w:rPr>
        <w:t>Ion One Touch Enrichment System)</w:t>
      </w:r>
      <w:r w:rsidR="009E0E54">
        <w:rPr>
          <w:sz w:val="24"/>
          <w:szCs w:val="24"/>
        </w:rPr>
        <w:t xml:space="preserve">. </w:t>
      </w:r>
    </w:p>
    <w:p w14:paraId="2391ADA6" w14:textId="77777777" w:rsidR="00907E8B" w:rsidRDefault="00907E8B" w:rsidP="00907E8B">
      <w:pPr>
        <w:pStyle w:val="NoSpacing"/>
        <w:rPr>
          <w:sz w:val="24"/>
          <w:szCs w:val="24"/>
        </w:rPr>
      </w:pPr>
    </w:p>
    <w:p w14:paraId="26BF75A0" w14:textId="77777777" w:rsidR="00B62D0C" w:rsidRDefault="00B62D0C" w:rsidP="00907E8B">
      <w:pPr>
        <w:pStyle w:val="NoSpacing"/>
        <w:rPr>
          <w:sz w:val="24"/>
          <w:szCs w:val="24"/>
        </w:rPr>
      </w:pPr>
      <w:r>
        <w:rPr>
          <w:sz w:val="24"/>
          <w:szCs w:val="24"/>
        </w:rPr>
        <w:t xml:space="preserve">3.4.1) </w:t>
      </w:r>
      <w:r w:rsidR="00491636">
        <w:rPr>
          <w:sz w:val="24"/>
          <w:szCs w:val="24"/>
        </w:rPr>
        <w:t>Pipet</w:t>
      </w:r>
      <w:r w:rsidR="009E0E54">
        <w:rPr>
          <w:sz w:val="24"/>
          <w:szCs w:val="24"/>
        </w:rPr>
        <w:t xml:space="preserve"> </w:t>
      </w:r>
      <w:r w:rsidR="00491636">
        <w:rPr>
          <w:sz w:val="24"/>
          <w:szCs w:val="24"/>
        </w:rPr>
        <w:t>reagents</w:t>
      </w:r>
      <w:r w:rsidR="009E0E54">
        <w:rPr>
          <w:sz w:val="24"/>
          <w:szCs w:val="24"/>
        </w:rPr>
        <w:t xml:space="preserve"> in the appropriate wells of the </w:t>
      </w:r>
      <w:r>
        <w:rPr>
          <w:sz w:val="24"/>
          <w:szCs w:val="24"/>
        </w:rPr>
        <w:t xml:space="preserve">provided </w:t>
      </w:r>
      <w:r w:rsidR="009E0E54">
        <w:rPr>
          <w:sz w:val="24"/>
          <w:szCs w:val="24"/>
        </w:rPr>
        <w:t>8-well strip</w:t>
      </w:r>
      <w:r>
        <w:rPr>
          <w:sz w:val="24"/>
          <w:szCs w:val="24"/>
        </w:rPr>
        <w:t xml:space="preserve">: Well 1: </w:t>
      </w:r>
      <w:r w:rsidR="009E0E54">
        <w:rPr>
          <w:sz w:val="24"/>
          <w:szCs w:val="24"/>
        </w:rPr>
        <w:t>sphere particles</w:t>
      </w:r>
      <w:r w:rsidR="00331445">
        <w:rPr>
          <w:sz w:val="24"/>
          <w:szCs w:val="24"/>
        </w:rPr>
        <w:t xml:space="preserve"> from step 3.2</w:t>
      </w:r>
      <w:r>
        <w:rPr>
          <w:sz w:val="24"/>
          <w:szCs w:val="24"/>
        </w:rPr>
        <w:t>;</w:t>
      </w:r>
      <w:r w:rsidR="009E0E54">
        <w:rPr>
          <w:sz w:val="24"/>
          <w:szCs w:val="24"/>
        </w:rPr>
        <w:t xml:space="preserve"> </w:t>
      </w:r>
      <w:r>
        <w:rPr>
          <w:sz w:val="24"/>
          <w:szCs w:val="24"/>
        </w:rPr>
        <w:t xml:space="preserve">Well 2: </w:t>
      </w:r>
      <w:r w:rsidR="009E0E54">
        <w:rPr>
          <w:sz w:val="24"/>
          <w:szCs w:val="24"/>
        </w:rPr>
        <w:t xml:space="preserve">pre-washed </w:t>
      </w:r>
      <w:proofErr w:type="spellStart"/>
      <w:r w:rsidR="009E0E54">
        <w:rPr>
          <w:sz w:val="24"/>
          <w:szCs w:val="24"/>
        </w:rPr>
        <w:t>My</w:t>
      </w:r>
      <w:r w:rsidR="009A117A">
        <w:rPr>
          <w:sz w:val="24"/>
          <w:szCs w:val="24"/>
        </w:rPr>
        <w:t>One</w:t>
      </w:r>
      <w:proofErr w:type="spellEnd"/>
      <w:r w:rsidR="009A117A">
        <w:rPr>
          <w:sz w:val="24"/>
          <w:szCs w:val="24"/>
        </w:rPr>
        <w:t xml:space="preserve"> Streptavidin </w:t>
      </w:r>
      <w:r w:rsidR="009E0E54">
        <w:rPr>
          <w:sz w:val="24"/>
          <w:szCs w:val="24"/>
        </w:rPr>
        <w:t>C1 beads</w:t>
      </w:r>
      <w:r w:rsidR="002029EF">
        <w:rPr>
          <w:sz w:val="24"/>
          <w:szCs w:val="24"/>
        </w:rPr>
        <w:t xml:space="preserve"> (</w:t>
      </w:r>
      <w:r w:rsidR="00200D60">
        <w:rPr>
          <w:sz w:val="24"/>
          <w:szCs w:val="24"/>
        </w:rPr>
        <w:t>13 µl</w:t>
      </w:r>
      <w:r w:rsidR="002029EF">
        <w:rPr>
          <w:sz w:val="24"/>
          <w:szCs w:val="24"/>
        </w:rPr>
        <w:t>)</w:t>
      </w:r>
      <w:r w:rsidR="00331445">
        <w:rPr>
          <w:sz w:val="24"/>
          <w:szCs w:val="24"/>
        </w:rPr>
        <w:t>;</w:t>
      </w:r>
      <w:r w:rsidR="009E0E54">
        <w:rPr>
          <w:sz w:val="24"/>
          <w:szCs w:val="24"/>
        </w:rPr>
        <w:t xml:space="preserve"> </w:t>
      </w:r>
      <w:r>
        <w:rPr>
          <w:sz w:val="24"/>
          <w:szCs w:val="24"/>
        </w:rPr>
        <w:t xml:space="preserve">Well 3, 4 and 5: </w:t>
      </w:r>
      <w:r w:rsidR="009E0E54">
        <w:rPr>
          <w:sz w:val="24"/>
          <w:szCs w:val="24"/>
        </w:rPr>
        <w:t>wash solution</w:t>
      </w:r>
      <w:r>
        <w:rPr>
          <w:sz w:val="24"/>
          <w:szCs w:val="24"/>
        </w:rPr>
        <w:t xml:space="preserve"> (provided</w:t>
      </w:r>
      <w:r w:rsidR="002029EF">
        <w:rPr>
          <w:sz w:val="24"/>
          <w:szCs w:val="24"/>
        </w:rPr>
        <w:t xml:space="preserve"> in the template kit</w:t>
      </w:r>
      <w:r>
        <w:rPr>
          <w:sz w:val="24"/>
          <w:szCs w:val="24"/>
        </w:rPr>
        <w:t>)</w:t>
      </w:r>
      <w:r w:rsidR="00331445">
        <w:rPr>
          <w:sz w:val="24"/>
          <w:szCs w:val="24"/>
        </w:rPr>
        <w:t>;</w:t>
      </w:r>
      <w:r w:rsidR="009E0E54">
        <w:rPr>
          <w:sz w:val="24"/>
          <w:szCs w:val="24"/>
        </w:rPr>
        <w:t xml:space="preserve"> </w:t>
      </w:r>
      <w:r>
        <w:rPr>
          <w:sz w:val="24"/>
          <w:szCs w:val="24"/>
        </w:rPr>
        <w:t>Well 6: empty</w:t>
      </w:r>
      <w:r w:rsidR="00331445">
        <w:rPr>
          <w:sz w:val="24"/>
          <w:szCs w:val="24"/>
        </w:rPr>
        <w:t>;</w:t>
      </w:r>
      <w:r>
        <w:rPr>
          <w:sz w:val="24"/>
          <w:szCs w:val="24"/>
        </w:rPr>
        <w:t xml:space="preserve"> Well 7: </w:t>
      </w:r>
      <w:r w:rsidR="009E0E54">
        <w:rPr>
          <w:sz w:val="24"/>
          <w:szCs w:val="24"/>
        </w:rPr>
        <w:t xml:space="preserve">melt-off solution (125mM </w:t>
      </w:r>
      <w:proofErr w:type="spellStart"/>
      <w:r w:rsidR="009E0E54">
        <w:rPr>
          <w:sz w:val="24"/>
          <w:szCs w:val="24"/>
        </w:rPr>
        <w:t>NaOH</w:t>
      </w:r>
      <w:proofErr w:type="spellEnd"/>
      <w:r w:rsidR="009E0E54">
        <w:rPr>
          <w:sz w:val="24"/>
          <w:szCs w:val="24"/>
        </w:rPr>
        <w:t>, 0.1% Tween 20)</w:t>
      </w:r>
      <w:r w:rsidR="00331445">
        <w:rPr>
          <w:sz w:val="24"/>
          <w:szCs w:val="24"/>
        </w:rPr>
        <w:t>;</w:t>
      </w:r>
      <w:r>
        <w:rPr>
          <w:sz w:val="24"/>
          <w:szCs w:val="24"/>
        </w:rPr>
        <w:t xml:space="preserve"> Well 8: empty</w:t>
      </w:r>
      <w:r w:rsidR="009E0E54">
        <w:rPr>
          <w:sz w:val="24"/>
          <w:szCs w:val="24"/>
        </w:rPr>
        <w:t xml:space="preserve">. </w:t>
      </w:r>
    </w:p>
    <w:p w14:paraId="1A103712" w14:textId="77777777" w:rsidR="00907E8B" w:rsidRDefault="00907E8B" w:rsidP="00907E8B">
      <w:pPr>
        <w:pStyle w:val="NoSpacing"/>
        <w:rPr>
          <w:sz w:val="24"/>
          <w:szCs w:val="24"/>
        </w:rPr>
      </w:pPr>
    </w:p>
    <w:p w14:paraId="7B1D6D00" w14:textId="77777777" w:rsidR="00166422" w:rsidRDefault="00B62D0C" w:rsidP="00907E8B">
      <w:pPr>
        <w:pStyle w:val="NoSpacing"/>
        <w:rPr>
          <w:sz w:val="24"/>
          <w:szCs w:val="24"/>
        </w:rPr>
      </w:pPr>
      <w:proofErr w:type="gramStart"/>
      <w:r>
        <w:rPr>
          <w:sz w:val="24"/>
          <w:szCs w:val="24"/>
        </w:rPr>
        <w:t xml:space="preserve">3.4.2) </w:t>
      </w:r>
      <w:r w:rsidR="009E0E54">
        <w:rPr>
          <w:sz w:val="24"/>
          <w:szCs w:val="24"/>
        </w:rPr>
        <w:t>Install a tip on the pipetting arm and a 0.2ml tube for sample collection.</w:t>
      </w:r>
      <w:proofErr w:type="gramEnd"/>
      <w:r w:rsidR="009E0E54">
        <w:rPr>
          <w:sz w:val="24"/>
          <w:szCs w:val="24"/>
        </w:rPr>
        <w:t xml:space="preserve"> Start the instrument</w:t>
      </w:r>
      <w:r w:rsidR="00491636">
        <w:rPr>
          <w:sz w:val="24"/>
          <w:szCs w:val="24"/>
        </w:rPr>
        <w:t>.</w:t>
      </w:r>
      <w:r>
        <w:rPr>
          <w:sz w:val="24"/>
          <w:szCs w:val="24"/>
        </w:rPr>
        <w:t xml:space="preserve"> </w:t>
      </w:r>
      <w:r w:rsidR="009E0E54">
        <w:rPr>
          <w:sz w:val="24"/>
          <w:szCs w:val="24"/>
        </w:rPr>
        <w:t xml:space="preserve">At the end of the enrichment, add 10µl of neutralizing solution (provided). </w:t>
      </w:r>
      <w:r w:rsidR="00B6667B">
        <w:rPr>
          <w:sz w:val="24"/>
          <w:szCs w:val="24"/>
        </w:rPr>
        <w:t xml:space="preserve">The enriched beads can be kept a 4°C for up to </w:t>
      </w:r>
      <w:r w:rsidR="005B2B80">
        <w:rPr>
          <w:sz w:val="24"/>
          <w:szCs w:val="24"/>
        </w:rPr>
        <w:t>15</w:t>
      </w:r>
      <w:r w:rsidR="00B6667B">
        <w:rPr>
          <w:sz w:val="24"/>
          <w:szCs w:val="24"/>
        </w:rPr>
        <w:t xml:space="preserve"> days. </w:t>
      </w:r>
    </w:p>
    <w:p w14:paraId="32EB936F" w14:textId="77777777" w:rsidR="00B6667B" w:rsidRDefault="00B6667B" w:rsidP="003B4D24">
      <w:pPr>
        <w:pStyle w:val="NoSpacing"/>
        <w:rPr>
          <w:sz w:val="24"/>
          <w:szCs w:val="24"/>
        </w:rPr>
      </w:pPr>
    </w:p>
    <w:p w14:paraId="1283DB86" w14:textId="77777777" w:rsidR="00B2468E" w:rsidRPr="00CF21C5" w:rsidRDefault="00B2468E" w:rsidP="003B4D24">
      <w:pPr>
        <w:pStyle w:val="NoSpacing"/>
        <w:rPr>
          <w:sz w:val="24"/>
          <w:highlight w:val="yellow"/>
          <w:rPrChange w:id="361" w:author="Etienne Yergeau" w:date="2014-01-24T08:43:00Z">
            <w:rPr>
              <w:sz w:val="24"/>
            </w:rPr>
          </w:rPrChange>
        </w:rPr>
      </w:pPr>
      <w:r w:rsidRPr="00CF21C5">
        <w:rPr>
          <w:sz w:val="24"/>
          <w:highlight w:val="yellow"/>
          <w:rPrChange w:id="362" w:author="Etienne Yergeau" w:date="2014-01-24T08:43:00Z">
            <w:rPr>
              <w:sz w:val="24"/>
            </w:rPr>
          </w:rPrChange>
        </w:rPr>
        <w:t xml:space="preserve">3.5) </w:t>
      </w:r>
      <w:proofErr w:type="gramStart"/>
      <w:r w:rsidRPr="00CF21C5">
        <w:rPr>
          <w:sz w:val="24"/>
          <w:highlight w:val="yellow"/>
          <w:rPrChange w:id="363" w:author="Etienne Yergeau" w:date="2014-01-24T08:43:00Z">
            <w:rPr>
              <w:sz w:val="24"/>
            </w:rPr>
          </w:rPrChange>
        </w:rPr>
        <w:t>Initialize</w:t>
      </w:r>
      <w:proofErr w:type="gramEnd"/>
      <w:r w:rsidRPr="00CF21C5">
        <w:rPr>
          <w:sz w:val="24"/>
          <w:highlight w:val="yellow"/>
          <w:rPrChange w:id="364" w:author="Etienne Yergeau" w:date="2014-01-24T08:43:00Z">
            <w:rPr>
              <w:sz w:val="24"/>
            </w:rPr>
          </w:rPrChange>
        </w:rPr>
        <w:t xml:space="preserve"> the sequencing instrument</w:t>
      </w:r>
    </w:p>
    <w:p w14:paraId="6789611E" w14:textId="77777777" w:rsidR="00907E8B" w:rsidRPr="00CF21C5" w:rsidRDefault="00907E8B" w:rsidP="00907E8B">
      <w:pPr>
        <w:pStyle w:val="NoSpacing"/>
        <w:rPr>
          <w:sz w:val="24"/>
          <w:highlight w:val="yellow"/>
          <w:rPrChange w:id="365" w:author="Etienne Yergeau" w:date="2014-01-24T08:43:00Z">
            <w:rPr>
              <w:sz w:val="24"/>
            </w:rPr>
          </w:rPrChange>
        </w:rPr>
      </w:pPr>
    </w:p>
    <w:p w14:paraId="1C5FBA01" w14:textId="77777777" w:rsidR="00EF2002" w:rsidRPr="00CF21C5" w:rsidRDefault="00B2468E" w:rsidP="00907E8B">
      <w:pPr>
        <w:pStyle w:val="NoSpacing"/>
        <w:rPr>
          <w:sz w:val="24"/>
          <w:highlight w:val="yellow"/>
          <w:rPrChange w:id="366" w:author="Etienne Yergeau" w:date="2014-01-24T08:43:00Z">
            <w:rPr>
              <w:sz w:val="24"/>
            </w:rPr>
          </w:rPrChange>
        </w:rPr>
      </w:pPr>
      <w:r w:rsidRPr="00CF21C5">
        <w:rPr>
          <w:sz w:val="24"/>
          <w:highlight w:val="yellow"/>
          <w:rPrChange w:id="367" w:author="Etienne Yergeau" w:date="2014-01-24T08:43:00Z">
            <w:rPr>
              <w:sz w:val="24"/>
            </w:rPr>
          </w:rPrChange>
        </w:rPr>
        <w:t>3.5.1)</w:t>
      </w:r>
      <w:r w:rsidR="00EF2002" w:rsidRPr="00CF21C5">
        <w:rPr>
          <w:sz w:val="24"/>
          <w:highlight w:val="yellow"/>
          <w:rPrChange w:id="368" w:author="Etienne Yergeau" w:date="2014-01-24T08:43:00Z">
            <w:rPr>
              <w:sz w:val="24"/>
            </w:rPr>
          </w:rPrChange>
        </w:rPr>
        <w:t xml:space="preserve"> Connect to the </w:t>
      </w:r>
      <w:r w:rsidR="00D93E9F" w:rsidRPr="00CF21C5">
        <w:rPr>
          <w:sz w:val="24"/>
          <w:highlight w:val="yellow"/>
          <w:rPrChange w:id="369" w:author="Etienne Yergeau" w:date="2014-01-24T08:43:00Z">
            <w:rPr>
              <w:sz w:val="24"/>
            </w:rPr>
          </w:rPrChange>
        </w:rPr>
        <w:t xml:space="preserve">sequencing instrument </w:t>
      </w:r>
      <w:r w:rsidR="00EF2002" w:rsidRPr="00CF21C5">
        <w:rPr>
          <w:sz w:val="24"/>
          <w:highlight w:val="yellow"/>
          <w:rPrChange w:id="370" w:author="Etienne Yergeau" w:date="2014-01-24T08:43:00Z">
            <w:rPr>
              <w:sz w:val="24"/>
            </w:rPr>
          </w:rPrChange>
        </w:rPr>
        <w:t>and prepare a sequencing run plan, specifying the details of the sequencing run.</w:t>
      </w:r>
    </w:p>
    <w:p w14:paraId="1F6F86BE" w14:textId="77777777" w:rsidR="00907E8B" w:rsidRPr="00CF21C5" w:rsidRDefault="00907E8B" w:rsidP="00907E8B">
      <w:pPr>
        <w:pStyle w:val="NoSpacing"/>
        <w:rPr>
          <w:sz w:val="24"/>
          <w:highlight w:val="yellow"/>
          <w:rPrChange w:id="371" w:author="Etienne Yergeau" w:date="2014-01-24T08:43:00Z">
            <w:rPr>
              <w:sz w:val="24"/>
            </w:rPr>
          </w:rPrChange>
        </w:rPr>
      </w:pPr>
    </w:p>
    <w:p w14:paraId="1490DA5A" w14:textId="77777777" w:rsidR="00EF2002" w:rsidRPr="00CF21C5" w:rsidRDefault="00EF2002" w:rsidP="00907E8B">
      <w:pPr>
        <w:pStyle w:val="NoSpacing"/>
        <w:rPr>
          <w:sz w:val="24"/>
          <w:highlight w:val="yellow"/>
          <w:rPrChange w:id="372" w:author="Etienne Yergeau" w:date="2014-01-24T08:43:00Z">
            <w:rPr>
              <w:sz w:val="24"/>
            </w:rPr>
          </w:rPrChange>
        </w:rPr>
      </w:pPr>
      <w:r w:rsidRPr="00CF21C5">
        <w:rPr>
          <w:sz w:val="24"/>
          <w:highlight w:val="yellow"/>
          <w:rPrChange w:id="373" w:author="Etienne Yergeau" w:date="2014-01-24T08:43:00Z">
            <w:rPr>
              <w:sz w:val="24"/>
            </w:rPr>
          </w:rPrChange>
        </w:rPr>
        <w:t>3.5.2)</w:t>
      </w:r>
      <w:r w:rsidR="00491636" w:rsidRPr="00CF21C5">
        <w:rPr>
          <w:sz w:val="24"/>
          <w:highlight w:val="yellow"/>
          <w:rPrChange w:id="374" w:author="Etienne Yergeau" w:date="2014-01-24T08:43:00Z">
            <w:rPr>
              <w:sz w:val="24"/>
            </w:rPr>
          </w:rPrChange>
        </w:rPr>
        <w:t xml:space="preserve"> </w:t>
      </w:r>
      <w:r w:rsidRPr="00CF21C5">
        <w:rPr>
          <w:sz w:val="24"/>
          <w:highlight w:val="yellow"/>
          <w:rPrChange w:id="375" w:author="Etienne Yergeau" w:date="2014-01-24T08:43:00Z">
            <w:rPr>
              <w:sz w:val="24"/>
            </w:rPr>
          </w:rPrChange>
        </w:rPr>
        <w:t xml:space="preserve">Install the wash solution </w:t>
      </w:r>
      <w:r w:rsidR="00491636" w:rsidRPr="00CF21C5">
        <w:rPr>
          <w:sz w:val="24"/>
          <w:highlight w:val="yellow"/>
          <w:rPrChange w:id="376" w:author="Etienne Yergeau" w:date="2014-01-24T08:43:00Z">
            <w:rPr>
              <w:sz w:val="24"/>
            </w:rPr>
          </w:rPrChange>
        </w:rPr>
        <w:t xml:space="preserve">#2 </w:t>
      </w:r>
      <w:r w:rsidRPr="00CF21C5">
        <w:rPr>
          <w:sz w:val="24"/>
          <w:highlight w:val="yellow"/>
          <w:rPrChange w:id="377" w:author="Etienne Yergeau" w:date="2014-01-24T08:43:00Z">
            <w:rPr>
              <w:sz w:val="24"/>
            </w:rPr>
          </w:rPrChange>
        </w:rPr>
        <w:t xml:space="preserve">(provided in the </w:t>
      </w:r>
      <w:r w:rsidR="00491636" w:rsidRPr="00CF21C5">
        <w:rPr>
          <w:sz w:val="24"/>
          <w:highlight w:val="yellow"/>
          <w:rPrChange w:id="378" w:author="Etienne Yergeau" w:date="2014-01-24T08:43:00Z">
            <w:rPr>
              <w:sz w:val="24"/>
            </w:rPr>
          </w:rPrChange>
        </w:rPr>
        <w:t xml:space="preserve">Ion PGM </w:t>
      </w:r>
      <w:r w:rsidRPr="00CF21C5">
        <w:rPr>
          <w:sz w:val="24"/>
          <w:highlight w:val="yellow"/>
          <w:rPrChange w:id="379" w:author="Etienne Yergeau" w:date="2014-01-24T08:43:00Z">
            <w:rPr>
              <w:sz w:val="24"/>
            </w:rPr>
          </w:rPrChange>
        </w:rPr>
        <w:t xml:space="preserve">sequencing kit), the wash solution #1 (350µl 100mM </w:t>
      </w:r>
      <w:proofErr w:type="spellStart"/>
      <w:r w:rsidRPr="00CF21C5">
        <w:rPr>
          <w:sz w:val="24"/>
          <w:highlight w:val="yellow"/>
          <w:rPrChange w:id="380" w:author="Etienne Yergeau" w:date="2014-01-24T08:43:00Z">
            <w:rPr>
              <w:sz w:val="24"/>
            </w:rPr>
          </w:rPrChange>
        </w:rPr>
        <w:t>NaOH</w:t>
      </w:r>
      <w:proofErr w:type="spellEnd"/>
      <w:r w:rsidRPr="00CF21C5">
        <w:rPr>
          <w:sz w:val="24"/>
          <w:highlight w:val="yellow"/>
          <w:rPrChange w:id="381" w:author="Etienne Yergeau" w:date="2014-01-24T08:43:00Z">
            <w:rPr>
              <w:sz w:val="24"/>
            </w:rPr>
          </w:rPrChange>
        </w:rPr>
        <w:t>) and the auto-pH buffer solution (provided).</w:t>
      </w:r>
    </w:p>
    <w:p w14:paraId="1415726F" w14:textId="77777777" w:rsidR="00907E8B" w:rsidRPr="00CF21C5" w:rsidRDefault="00907E8B" w:rsidP="00907E8B">
      <w:pPr>
        <w:pStyle w:val="NoSpacing"/>
        <w:rPr>
          <w:sz w:val="24"/>
          <w:highlight w:val="yellow"/>
          <w:rPrChange w:id="382" w:author="Etienne Yergeau" w:date="2014-01-24T08:43:00Z">
            <w:rPr>
              <w:sz w:val="24"/>
            </w:rPr>
          </w:rPrChange>
        </w:rPr>
      </w:pPr>
    </w:p>
    <w:p w14:paraId="15D3C798" w14:textId="77777777" w:rsidR="00290704" w:rsidRPr="00CF21C5" w:rsidRDefault="00EF2002" w:rsidP="00907E8B">
      <w:pPr>
        <w:pStyle w:val="NoSpacing"/>
        <w:rPr>
          <w:sz w:val="24"/>
          <w:highlight w:val="yellow"/>
          <w:rPrChange w:id="383" w:author="Etienne Yergeau" w:date="2014-01-24T08:43:00Z">
            <w:rPr>
              <w:sz w:val="24"/>
            </w:rPr>
          </w:rPrChange>
        </w:rPr>
      </w:pPr>
      <w:r w:rsidRPr="00CF21C5">
        <w:rPr>
          <w:sz w:val="24"/>
          <w:highlight w:val="yellow"/>
          <w:rPrChange w:id="384" w:author="Etienne Yergeau" w:date="2014-01-24T08:43:00Z">
            <w:rPr>
              <w:sz w:val="24"/>
            </w:rPr>
          </w:rPrChange>
        </w:rPr>
        <w:t xml:space="preserve">3.5.3) Start the initialization procedure and when prompted add the </w:t>
      </w:r>
      <w:proofErr w:type="spellStart"/>
      <w:r w:rsidRPr="00CF21C5">
        <w:rPr>
          <w:sz w:val="24"/>
          <w:highlight w:val="yellow"/>
          <w:rPrChange w:id="385" w:author="Etienne Yergeau" w:date="2014-01-24T08:43:00Z">
            <w:rPr>
              <w:sz w:val="24"/>
            </w:rPr>
          </w:rPrChange>
        </w:rPr>
        <w:t>dATP</w:t>
      </w:r>
      <w:proofErr w:type="spellEnd"/>
      <w:r w:rsidRPr="00CF21C5">
        <w:rPr>
          <w:sz w:val="24"/>
          <w:highlight w:val="yellow"/>
          <w:rPrChange w:id="386" w:author="Etienne Yergeau" w:date="2014-01-24T08:43:00Z">
            <w:rPr>
              <w:sz w:val="24"/>
            </w:rPr>
          </w:rPrChange>
        </w:rPr>
        <w:t xml:space="preserve">, </w:t>
      </w:r>
      <w:proofErr w:type="spellStart"/>
      <w:r w:rsidRPr="00CF21C5">
        <w:rPr>
          <w:sz w:val="24"/>
          <w:highlight w:val="yellow"/>
          <w:rPrChange w:id="387" w:author="Etienne Yergeau" w:date="2014-01-24T08:43:00Z">
            <w:rPr>
              <w:sz w:val="24"/>
            </w:rPr>
          </w:rPrChange>
        </w:rPr>
        <w:t>dGTP</w:t>
      </w:r>
      <w:proofErr w:type="spellEnd"/>
      <w:r w:rsidRPr="00CF21C5">
        <w:rPr>
          <w:sz w:val="24"/>
          <w:highlight w:val="yellow"/>
          <w:rPrChange w:id="388" w:author="Etienne Yergeau" w:date="2014-01-24T08:43:00Z">
            <w:rPr>
              <w:sz w:val="24"/>
            </w:rPr>
          </w:rPrChange>
        </w:rPr>
        <w:t xml:space="preserve"> </w:t>
      </w:r>
      <w:proofErr w:type="spellStart"/>
      <w:r w:rsidRPr="00CF21C5">
        <w:rPr>
          <w:sz w:val="24"/>
          <w:highlight w:val="yellow"/>
          <w:rPrChange w:id="389" w:author="Etienne Yergeau" w:date="2014-01-24T08:43:00Z">
            <w:rPr>
              <w:sz w:val="24"/>
            </w:rPr>
          </w:rPrChange>
        </w:rPr>
        <w:t>dCTP</w:t>
      </w:r>
      <w:proofErr w:type="spellEnd"/>
      <w:r w:rsidRPr="00CF21C5">
        <w:rPr>
          <w:sz w:val="24"/>
          <w:highlight w:val="yellow"/>
          <w:rPrChange w:id="390" w:author="Etienne Yergeau" w:date="2014-01-24T08:43:00Z">
            <w:rPr>
              <w:sz w:val="24"/>
            </w:rPr>
          </w:rPrChange>
        </w:rPr>
        <w:t xml:space="preserve"> and </w:t>
      </w:r>
      <w:proofErr w:type="spellStart"/>
      <w:r w:rsidRPr="00CF21C5">
        <w:rPr>
          <w:sz w:val="24"/>
          <w:highlight w:val="yellow"/>
          <w:rPrChange w:id="391" w:author="Etienne Yergeau" w:date="2014-01-24T08:43:00Z">
            <w:rPr>
              <w:sz w:val="24"/>
            </w:rPr>
          </w:rPrChange>
        </w:rPr>
        <w:t>dTTP</w:t>
      </w:r>
      <w:proofErr w:type="spellEnd"/>
      <w:r w:rsidRPr="00CF21C5">
        <w:rPr>
          <w:sz w:val="24"/>
          <w:highlight w:val="yellow"/>
          <w:rPrChange w:id="392" w:author="Etienne Yergeau" w:date="2014-01-24T08:43:00Z">
            <w:rPr>
              <w:sz w:val="24"/>
            </w:rPr>
          </w:rPrChange>
        </w:rPr>
        <w:t xml:space="preserve"> nucleotides (provided) in their respective 50 ml tubes. Screw the tubes onto the sequencing machine and </w:t>
      </w:r>
      <w:r w:rsidR="00290704" w:rsidRPr="00CF21C5">
        <w:rPr>
          <w:sz w:val="24"/>
          <w:highlight w:val="yellow"/>
          <w:rPrChange w:id="393" w:author="Etienne Yergeau" w:date="2014-01-24T08:43:00Z">
            <w:rPr>
              <w:sz w:val="24"/>
            </w:rPr>
          </w:rPrChange>
        </w:rPr>
        <w:t>continue the initialization procedure. When the initialization is completed, start the run procedure immediately.</w:t>
      </w:r>
    </w:p>
    <w:p w14:paraId="789CDFB1" w14:textId="77777777" w:rsidR="00B2468E" w:rsidRPr="00CF21C5" w:rsidRDefault="00B2468E" w:rsidP="003B4D24">
      <w:pPr>
        <w:pStyle w:val="NoSpacing"/>
        <w:rPr>
          <w:sz w:val="24"/>
          <w:highlight w:val="yellow"/>
          <w:rPrChange w:id="394" w:author="Etienne Yergeau" w:date="2014-01-24T08:43:00Z">
            <w:rPr>
              <w:sz w:val="24"/>
            </w:rPr>
          </w:rPrChange>
        </w:rPr>
      </w:pPr>
    </w:p>
    <w:p w14:paraId="353E8276" w14:textId="77777777" w:rsidR="00560496" w:rsidRPr="00CF21C5" w:rsidRDefault="00B6667B" w:rsidP="003B4D24">
      <w:pPr>
        <w:pStyle w:val="NoSpacing"/>
        <w:rPr>
          <w:sz w:val="24"/>
          <w:highlight w:val="yellow"/>
          <w:rPrChange w:id="395" w:author="Etienne Yergeau" w:date="2014-01-24T08:43:00Z">
            <w:rPr>
              <w:sz w:val="24"/>
            </w:rPr>
          </w:rPrChange>
        </w:rPr>
      </w:pPr>
      <w:r w:rsidRPr="00CF21C5">
        <w:rPr>
          <w:sz w:val="24"/>
          <w:highlight w:val="yellow"/>
          <w:rPrChange w:id="396" w:author="Etienne Yergeau" w:date="2014-01-24T08:43:00Z">
            <w:rPr>
              <w:sz w:val="24"/>
            </w:rPr>
          </w:rPrChange>
        </w:rPr>
        <w:t>3.</w:t>
      </w:r>
      <w:r w:rsidR="00EF2002" w:rsidRPr="00CF21C5">
        <w:rPr>
          <w:sz w:val="24"/>
          <w:highlight w:val="yellow"/>
          <w:rPrChange w:id="397" w:author="Etienne Yergeau" w:date="2014-01-24T08:43:00Z">
            <w:rPr>
              <w:sz w:val="24"/>
            </w:rPr>
          </w:rPrChange>
        </w:rPr>
        <w:t>6</w:t>
      </w:r>
      <w:r w:rsidRPr="00CF21C5">
        <w:rPr>
          <w:sz w:val="24"/>
          <w:highlight w:val="yellow"/>
          <w:rPrChange w:id="398" w:author="Etienne Yergeau" w:date="2014-01-24T08:43:00Z">
            <w:rPr>
              <w:sz w:val="24"/>
            </w:rPr>
          </w:rPrChange>
        </w:rPr>
        <w:t xml:space="preserve">) </w:t>
      </w:r>
      <w:r w:rsidR="00290704" w:rsidRPr="00CF21C5">
        <w:rPr>
          <w:sz w:val="24"/>
          <w:highlight w:val="yellow"/>
          <w:rPrChange w:id="399" w:author="Etienne Yergeau" w:date="2014-01-24T08:43:00Z">
            <w:rPr>
              <w:sz w:val="24"/>
            </w:rPr>
          </w:rPrChange>
        </w:rPr>
        <w:t>Prepare samples for sequencing and l</w:t>
      </w:r>
      <w:r w:rsidR="00B2468E" w:rsidRPr="00CF21C5">
        <w:rPr>
          <w:sz w:val="24"/>
          <w:highlight w:val="yellow"/>
          <w:rPrChange w:id="400" w:author="Etienne Yergeau" w:date="2014-01-24T08:43:00Z">
            <w:rPr>
              <w:sz w:val="24"/>
            </w:rPr>
          </w:rPrChange>
        </w:rPr>
        <w:t>oad the chip</w:t>
      </w:r>
      <w:r w:rsidR="00560496" w:rsidRPr="00CF21C5">
        <w:rPr>
          <w:sz w:val="24"/>
          <w:highlight w:val="yellow"/>
          <w:rPrChange w:id="401" w:author="Etienne Yergeau" w:date="2014-01-24T08:43:00Z">
            <w:rPr>
              <w:sz w:val="24"/>
            </w:rPr>
          </w:rPrChange>
        </w:rPr>
        <w:t xml:space="preserve"> </w:t>
      </w:r>
    </w:p>
    <w:p w14:paraId="3A1FB7C4" w14:textId="77777777" w:rsidR="00907E8B" w:rsidRPr="00CF21C5" w:rsidRDefault="00907E8B" w:rsidP="00907E8B">
      <w:pPr>
        <w:pStyle w:val="NoSpacing"/>
        <w:rPr>
          <w:sz w:val="24"/>
          <w:highlight w:val="yellow"/>
          <w:rPrChange w:id="402" w:author="Etienne Yergeau" w:date="2014-01-24T08:43:00Z">
            <w:rPr>
              <w:sz w:val="24"/>
            </w:rPr>
          </w:rPrChange>
        </w:rPr>
      </w:pPr>
    </w:p>
    <w:p w14:paraId="6DD9BE4E" w14:textId="77777777" w:rsidR="00491636" w:rsidRPr="00CF21C5" w:rsidRDefault="00560496" w:rsidP="00907E8B">
      <w:pPr>
        <w:pStyle w:val="NoSpacing"/>
        <w:rPr>
          <w:sz w:val="24"/>
          <w:highlight w:val="yellow"/>
          <w:rPrChange w:id="403" w:author="Etienne Yergeau" w:date="2014-01-24T08:43:00Z">
            <w:rPr>
              <w:sz w:val="24"/>
            </w:rPr>
          </w:rPrChange>
        </w:rPr>
      </w:pPr>
      <w:r w:rsidRPr="00CF21C5">
        <w:rPr>
          <w:sz w:val="24"/>
          <w:highlight w:val="yellow"/>
          <w:rPrChange w:id="404" w:author="Etienne Yergeau" w:date="2014-01-24T08:43:00Z">
            <w:rPr>
              <w:sz w:val="24"/>
            </w:rPr>
          </w:rPrChange>
        </w:rPr>
        <w:t>3.</w:t>
      </w:r>
      <w:r w:rsidR="00EF2002" w:rsidRPr="00CF21C5">
        <w:rPr>
          <w:sz w:val="24"/>
          <w:highlight w:val="yellow"/>
          <w:rPrChange w:id="405" w:author="Etienne Yergeau" w:date="2014-01-24T08:43:00Z">
            <w:rPr>
              <w:sz w:val="24"/>
            </w:rPr>
          </w:rPrChange>
        </w:rPr>
        <w:t>6</w:t>
      </w:r>
      <w:r w:rsidRPr="00CF21C5">
        <w:rPr>
          <w:sz w:val="24"/>
          <w:highlight w:val="yellow"/>
          <w:rPrChange w:id="406" w:author="Etienne Yergeau" w:date="2014-01-24T08:43:00Z">
            <w:rPr>
              <w:sz w:val="24"/>
            </w:rPr>
          </w:rPrChange>
        </w:rPr>
        <w:t>.1) Collect the enriched sphere</w:t>
      </w:r>
      <w:r w:rsidR="00290704" w:rsidRPr="00CF21C5">
        <w:rPr>
          <w:sz w:val="24"/>
          <w:highlight w:val="yellow"/>
          <w:rPrChange w:id="407" w:author="Etienne Yergeau" w:date="2014-01-24T08:43:00Z">
            <w:rPr>
              <w:sz w:val="24"/>
            </w:rPr>
          </w:rPrChange>
        </w:rPr>
        <w:t>s</w:t>
      </w:r>
      <w:r w:rsidRPr="00CF21C5">
        <w:rPr>
          <w:sz w:val="24"/>
          <w:highlight w:val="yellow"/>
          <w:rPrChange w:id="408" w:author="Etienne Yergeau" w:date="2014-01-24T08:43:00Z">
            <w:rPr>
              <w:sz w:val="24"/>
            </w:rPr>
          </w:rPrChange>
        </w:rPr>
        <w:t xml:space="preserve"> </w:t>
      </w:r>
      <w:r w:rsidR="00290704" w:rsidRPr="00CF21C5">
        <w:rPr>
          <w:sz w:val="24"/>
          <w:highlight w:val="yellow"/>
          <w:rPrChange w:id="409" w:author="Etienne Yergeau" w:date="2014-01-24T08:43:00Z">
            <w:rPr>
              <w:sz w:val="24"/>
            </w:rPr>
          </w:rPrChange>
        </w:rPr>
        <w:t xml:space="preserve">from step 3.4 </w:t>
      </w:r>
      <w:r w:rsidRPr="00CF21C5">
        <w:rPr>
          <w:sz w:val="24"/>
          <w:highlight w:val="yellow"/>
          <w:rPrChange w:id="410" w:author="Etienne Yergeau" w:date="2014-01-24T08:43:00Z">
            <w:rPr>
              <w:sz w:val="24"/>
            </w:rPr>
          </w:rPrChange>
        </w:rPr>
        <w:t xml:space="preserve">at the bottom of the tube by centrifuging at 15,500 X g for 1.5 minutes. Remove the supernatant leaving exactly 3 µl. </w:t>
      </w:r>
    </w:p>
    <w:p w14:paraId="5566A9F3" w14:textId="77777777" w:rsidR="00907E8B" w:rsidRPr="00CF21C5" w:rsidRDefault="00907E8B" w:rsidP="00907E8B">
      <w:pPr>
        <w:pStyle w:val="NoSpacing"/>
        <w:rPr>
          <w:sz w:val="24"/>
          <w:highlight w:val="yellow"/>
          <w:rPrChange w:id="411" w:author="Etienne Yergeau" w:date="2014-01-24T08:43:00Z">
            <w:rPr>
              <w:sz w:val="24"/>
            </w:rPr>
          </w:rPrChange>
        </w:rPr>
      </w:pPr>
    </w:p>
    <w:p w14:paraId="5E92B39B" w14:textId="77777777" w:rsidR="00560496" w:rsidRPr="00CF21C5" w:rsidRDefault="00491636" w:rsidP="00907E8B">
      <w:pPr>
        <w:pStyle w:val="NoSpacing"/>
        <w:rPr>
          <w:sz w:val="24"/>
          <w:highlight w:val="yellow"/>
          <w:rPrChange w:id="412" w:author="Etienne Yergeau" w:date="2014-01-24T08:43:00Z">
            <w:rPr>
              <w:sz w:val="24"/>
            </w:rPr>
          </w:rPrChange>
        </w:rPr>
      </w:pPr>
      <w:r w:rsidRPr="00CF21C5">
        <w:rPr>
          <w:sz w:val="24"/>
          <w:highlight w:val="yellow"/>
          <w:rPrChange w:id="413" w:author="Etienne Yergeau" w:date="2014-01-24T08:43:00Z">
            <w:rPr>
              <w:sz w:val="24"/>
            </w:rPr>
          </w:rPrChange>
        </w:rPr>
        <w:t xml:space="preserve">3.6.2) </w:t>
      </w:r>
      <w:r w:rsidR="00560496" w:rsidRPr="00CF21C5">
        <w:rPr>
          <w:sz w:val="24"/>
          <w:highlight w:val="yellow"/>
          <w:rPrChange w:id="414" w:author="Etienne Yergeau" w:date="2014-01-24T08:43:00Z">
            <w:rPr>
              <w:sz w:val="24"/>
            </w:rPr>
          </w:rPrChange>
        </w:rPr>
        <w:t xml:space="preserve">Add 3 µl of sequencing primer (provided in the sequencing kit), mix thoroughly by pipetting up and down to </w:t>
      </w:r>
      <w:proofErr w:type="spellStart"/>
      <w:r w:rsidR="00560496" w:rsidRPr="00CF21C5">
        <w:rPr>
          <w:sz w:val="24"/>
          <w:highlight w:val="yellow"/>
          <w:rPrChange w:id="415" w:author="Etienne Yergeau" w:date="2014-01-24T08:43:00Z">
            <w:rPr>
              <w:sz w:val="24"/>
            </w:rPr>
          </w:rPrChange>
        </w:rPr>
        <w:t>resuspend</w:t>
      </w:r>
      <w:proofErr w:type="spellEnd"/>
      <w:r w:rsidR="00560496" w:rsidRPr="00CF21C5">
        <w:rPr>
          <w:sz w:val="24"/>
          <w:highlight w:val="yellow"/>
          <w:rPrChange w:id="416" w:author="Etienne Yergeau" w:date="2014-01-24T08:43:00Z">
            <w:rPr>
              <w:sz w:val="24"/>
            </w:rPr>
          </w:rPrChange>
        </w:rPr>
        <w:t xml:space="preserve"> the particles. Incubate at 95°C for 2 minutes, then at 37°C for 2 minutes.</w:t>
      </w:r>
    </w:p>
    <w:p w14:paraId="3D012377" w14:textId="77777777" w:rsidR="00907E8B" w:rsidRPr="00CF21C5" w:rsidRDefault="00907E8B" w:rsidP="00907E8B">
      <w:pPr>
        <w:pStyle w:val="NoSpacing"/>
        <w:rPr>
          <w:sz w:val="24"/>
          <w:highlight w:val="yellow"/>
          <w:rPrChange w:id="417" w:author="Etienne Yergeau" w:date="2014-01-24T08:43:00Z">
            <w:rPr>
              <w:sz w:val="24"/>
            </w:rPr>
          </w:rPrChange>
        </w:rPr>
      </w:pPr>
    </w:p>
    <w:p w14:paraId="6FBA641E" w14:textId="77777777" w:rsidR="00560496" w:rsidRPr="00CF21C5" w:rsidRDefault="00560496" w:rsidP="00907E8B">
      <w:pPr>
        <w:pStyle w:val="NoSpacing"/>
        <w:rPr>
          <w:sz w:val="24"/>
          <w:highlight w:val="yellow"/>
          <w:rPrChange w:id="418" w:author="Etienne Yergeau" w:date="2014-01-24T08:43:00Z">
            <w:rPr>
              <w:sz w:val="24"/>
            </w:rPr>
          </w:rPrChange>
        </w:rPr>
      </w:pPr>
      <w:r w:rsidRPr="00CF21C5">
        <w:rPr>
          <w:sz w:val="24"/>
          <w:highlight w:val="yellow"/>
          <w:rPrChange w:id="419" w:author="Etienne Yergeau" w:date="2014-01-24T08:43:00Z">
            <w:rPr>
              <w:sz w:val="24"/>
            </w:rPr>
          </w:rPrChange>
        </w:rPr>
        <w:t>3.</w:t>
      </w:r>
      <w:r w:rsidR="00EF2002" w:rsidRPr="00CF21C5">
        <w:rPr>
          <w:sz w:val="24"/>
          <w:highlight w:val="yellow"/>
          <w:rPrChange w:id="420" w:author="Etienne Yergeau" w:date="2014-01-24T08:43:00Z">
            <w:rPr>
              <w:sz w:val="24"/>
            </w:rPr>
          </w:rPrChange>
        </w:rPr>
        <w:t>6</w:t>
      </w:r>
      <w:r w:rsidRPr="00CF21C5">
        <w:rPr>
          <w:sz w:val="24"/>
          <w:highlight w:val="yellow"/>
          <w:rPrChange w:id="421" w:author="Etienne Yergeau" w:date="2014-01-24T08:43:00Z">
            <w:rPr>
              <w:sz w:val="24"/>
            </w:rPr>
          </w:rPrChange>
        </w:rPr>
        <w:t>.</w:t>
      </w:r>
      <w:r w:rsidR="00491636" w:rsidRPr="00CF21C5">
        <w:rPr>
          <w:sz w:val="24"/>
          <w:highlight w:val="yellow"/>
          <w:rPrChange w:id="422" w:author="Etienne Yergeau" w:date="2014-01-24T08:43:00Z">
            <w:rPr>
              <w:sz w:val="24"/>
            </w:rPr>
          </w:rPrChange>
        </w:rPr>
        <w:t>3</w:t>
      </w:r>
      <w:r w:rsidRPr="00CF21C5">
        <w:rPr>
          <w:sz w:val="24"/>
          <w:highlight w:val="yellow"/>
          <w:rPrChange w:id="423" w:author="Etienne Yergeau" w:date="2014-01-24T08:43:00Z">
            <w:rPr>
              <w:sz w:val="24"/>
            </w:rPr>
          </w:rPrChange>
        </w:rPr>
        <w:t>) Add 1µl of polymerase (provided), mix well and incubate at room temperature for 5 minutes. Proceed to load the enzyme-sphere mixture on the sequencing chip within 30 minutes.</w:t>
      </w:r>
    </w:p>
    <w:p w14:paraId="5C9FD592" w14:textId="77777777" w:rsidR="00907E8B" w:rsidRPr="00CF21C5" w:rsidRDefault="00907E8B" w:rsidP="00907E8B">
      <w:pPr>
        <w:pStyle w:val="NoSpacing"/>
        <w:rPr>
          <w:sz w:val="24"/>
          <w:highlight w:val="yellow"/>
          <w:rPrChange w:id="424" w:author="Etienne Yergeau" w:date="2014-01-24T08:43:00Z">
            <w:rPr>
              <w:sz w:val="24"/>
            </w:rPr>
          </w:rPrChange>
        </w:rPr>
      </w:pPr>
    </w:p>
    <w:p w14:paraId="7AD139D9" w14:textId="77777777" w:rsidR="00B2468E" w:rsidRPr="00CF21C5" w:rsidRDefault="00560496" w:rsidP="00907E8B">
      <w:pPr>
        <w:pStyle w:val="NoSpacing"/>
        <w:rPr>
          <w:sz w:val="24"/>
          <w:highlight w:val="yellow"/>
          <w:rPrChange w:id="425" w:author="Etienne Yergeau" w:date="2014-01-24T08:43:00Z">
            <w:rPr>
              <w:sz w:val="24"/>
            </w:rPr>
          </w:rPrChange>
        </w:rPr>
      </w:pPr>
      <w:r w:rsidRPr="00CF21C5">
        <w:rPr>
          <w:sz w:val="24"/>
          <w:highlight w:val="yellow"/>
          <w:rPrChange w:id="426" w:author="Etienne Yergeau" w:date="2014-01-24T08:43:00Z">
            <w:rPr>
              <w:sz w:val="24"/>
            </w:rPr>
          </w:rPrChange>
        </w:rPr>
        <w:t>3.</w:t>
      </w:r>
      <w:r w:rsidR="00EF2002" w:rsidRPr="00CF21C5">
        <w:rPr>
          <w:sz w:val="24"/>
          <w:highlight w:val="yellow"/>
          <w:rPrChange w:id="427" w:author="Etienne Yergeau" w:date="2014-01-24T08:43:00Z">
            <w:rPr>
              <w:sz w:val="24"/>
            </w:rPr>
          </w:rPrChange>
        </w:rPr>
        <w:t>6</w:t>
      </w:r>
      <w:r w:rsidRPr="00CF21C5">
        <w:rPr>
          <w:sz w:val="24"/>
          <w:highlight w:val="yellow"/>
          <w:rPrChange w:id="428" w:author="Etienne Yergeau" w:date="2014-01-24T08:43:00Z">
            <w:rPr>
              <w:sz w:val="24"/>
            </w:rPr>
          </w:rPrChange>
        </w:rPr>
        <w:t>.</w:t>
      </w:r>
      <w:r w:rsidR="00491636" w:rsidRPr="00CF21C5">
        <w:rPr>
          <w:sz w:val="24"/>
          <w:highlight w:val="yellow"/>
          <w:rPrChange w:id="429" w:author="Etienne Yergeau" w:date="2014-01-24T08:43:00Z">
            <w:rPr>
              <w:sz w:val="24"/>
            </w:rPr>
          </w:rPrChange>
        </w:rPr>
        <w:t>4</w:t>
      </w:r>
      <w:r w:rsidRPr="00CF21C5">
        <w:rPr>
          <w:sz w:val="24"/>
          <w:highlight w:val="yellow"/>
          <w:rPrChange w:id="430" w:author="Etienne Yergeau" w:date="2014-01-24T08:43:00Z">
            <w:rPr>
              <w:sz w:val="24"/>
            </w:rPr>
          </w:rPrChange>
        </w:rPr>
        <w:t>)</w:t>
      </w:r>
      <w:r w:rsidR="00B2468E" w:rsidRPr="00CF21C5">
        <w:rPr>
          <w:sz w:val="24"/>
          <w:highlight w:val="yellow"/>
          <w:rPrChange w:id="431" w:author="Etienne Yergeau" w:date="2014-01-24T08:43:00Z">
            <w:rPr>
              <w:sz w:val="24"/>
            </w:rPr>
          </w:rPrChange>
        </w:rPr>
        <w:t xml:space="preserve"> </w:t>
      </w:r>
      <w:proofErr w:type="gramStart"/>
      <w:r w:rsidR="00B2468E" w:rsidRPr="00CF21C5">
        <w:rPr>
          <w:sz w:val="24"/>
          <w:highlight w:val="yellow"/>
          <w:rPrChange w:id="432" w:author="Etienne Yergeau" w:date="2014-01-24T08:43:00Z">
            <w:rPr>
              <w:sz w:val="24"/>
            </w:rPr>
          </w:rPrChange>
        </w:rPr>
        <w:t>During</w:t>
      </w:r>
      <w:proofErr w:type="gramEnd"/>
      <w:r w:rsidR="00B2468E" w:rsidRPr="00CF21C5">
        <w:rPr>
          <w:sz w:val="24"/>
          <w:highlight w:val="yellow"/>
          <w:rPrChange w:id="433" w:author="Etienne Yergeau" w:date="2014-01-24T08:43:00Z">
            <w:rPr>
              <w:sz w:val="24"/>
            </w:rPr>
          </w:rPrChange>
        </w:rPr>
        <w:t xml:space="preserve"> incubation, load the sequencing chip on the sequencer and perform a chip quality check. Remove the liquid from the chip by centrifugation and load the sample in the chip by slowly </w:t>
      </w:r>
      <w:proofErr w:type="spellStart"/>
      <w:r w:rsidR="00491636" w:rsidRPr="00CF21C5">
        <w:rPr>
          <w:sz w:val="24"/>
          <w:highlight w:val="yellow"/>
          <w:rPrChange w:id="434" w:author="Etienne Yergeau" w:date="2014-01-24T08:43:00Z">
            <w:rPr>
              <w:sz w:val="24"/>
            </w:rPr>
          </w:rPrChange>
        </w:rPr>
        <w:t>pipeting</w:t>
      </w:r>
      <w:proofErr w:type="spellEnd"/>
      <w:r w:rsidR="00B2468E" w:rsidRPr="00CF21C5">
        <w:rPr>
          <w:sz w:val="24"/>
          <w:highlight w:val="yellow"/>
          <w:rPrChange w:id="435" w:author="Etienne Yergeau" w:date="2014-01-24T08:43:00Z">
            <w:rPr>
              <w:sz w:val="24"/>
            </w:rPr>
          </w:rPrChange>
        </w:rPr>
        <w:t xml:space="preserve"> down the enzyme-sphere mix (7µl) and avoiding the introduction of bubbles in the chip.</w:t>
      </w:r>
    </w:p>
    <w:p w14:paraId="47A524AE" w14:textId="77777777" w:rsidR="00907E8B" w:rsidRPr="00CF21C5" w:rsidRDefault="00907E8B" w:rsidP="00907E8B">
      <w:pPr>
        <w:pStyle w:val="NoSpacing"/>
        <w:rPr>
          <w:sz w:val="24"/>
          <w:highlight w:val="yellow"/>
          <w:rPrChange w:id="436" w:author="Etienne Yergeau" w:date="2014-01-24T08:43:00Z">
            <w:rPr>
              <w:sz w:val="24"/>
            </w:rPr>
          </w:rPrChange>
        </w:rPr>
      </w:pPr>
    </w:p>
    <w:p w14:paraId="257D01CD" w14:textId="0CFF6D4A" w:rsidR="00560496" w:rsidRPr="00CF21C5" w:rsidRDefault="00B2468E" w:rsidP="00907E8B">
      <w:pPr>
        <w:pStyle w:val="NoSpacing"/>
        <w:rPr>
          <w:sz w:val="24"/>
          <w:highlight w:val="yellow"/>
          <w:rPrChange w:id="437" w:author="Etienne Yergeau" w:date="2014-01-24T08:43:00Z">
            <w:rPr>
              <w:sz w:val="24"/>
            </w:rPr>
          </w:rPrChange>
        </w:rPr>
      </w:pPr>
      <w:r w:rsidRPr="00CF21C5">
        <w:rPr>
          <w:sz w:val="24"/>
          <w:highlight w:val="yellow"/>
          <w:rPrChange w:id="438" w:author="Etienne Yergeau" w:date="2014-01-24T08:43:00Z">
            <w:rPr>
              <w:sz w:val="24"/>
            </w:rPr>
          </w:rPrChange>
        </w:rPr>
        <w:t>3.</w:t>
      </w:r>
      <w:r w:rsidR="00EF2002" w:rsidRPr="00CF21C5">
        <w:rPr>
          <w:sz w:val="24"/>
          <w:highlight w:val="yellow"/>
          <w:rPrChange w:id="439" w:author="Etienne Yergeau" w:date="2014-01-24T08:43:00Z">
            <w:rPr>
              <w:sz w:val="24"/>
            </w:rPr>
          </w:rPrChange>
        </w:rPr>
        <w:t>6</w:t>
      </w:r>
      <w:r w:rsidRPr="00CF21C5">
        <w:rPr>
          <w:sz w:val="24"/>
          <w:highlight w:val="yellow"/>
          <w:rPrChange w:id="440" w:author="Etienne Yergeau" w:date="2014-01-24T08:43:00Z">
            <w:rPr>
              <w:sz w:val="24"/>
            </w:rPr>
          </w:rPrChange>
        </w:rPr>
        <w:t>.</w:t>
      </w:r>
      <w:r w:rsidR="00491636" w:rsidRPr="00CF21C5">
        <w:rPr>
          <w:sz w:val="24"/>
          <w:highlight w:val="yellow"/>
          <w:rPrChange w:id="441" w:author="Etienne Yergeau" w:date="2014-01-24T08:43:00Z">
            <w:rPr>
              <w:sz w:val="24"/>
            </w:rPr>
          </w:rPrChange>
        </w:rPr>
        <w:t>5</w:t>
      </w:r>
      <w:r w:rsidRPr="00CF21C5">
        <w:rPr>
          <w:sz w:val="24"/>
          <w:highlight w:val="yellow"/>
          <w:rPrChange w:id="442" w:author="Etienne Yergeau" w:date="2014-01-24T08:43:00Z">
            <w:rPr>
              <w:sz w:val="24"/>
            </w:rPr>
          </w:rPrChange>
        </w:rPr>
        <w:t xml:space="preserve">) Centrifuge the chip </w:t>
      </w:r>
      <w:del w:id="443" w:author="Etienne Yergeau" w:date="2014-01-24T08:43:00Z">
        <w:r w:rsidR="00EC33DC">
          <w:rPr>
            <w:sz w:val="24"/>
            <w:szCs w:val="24"/>
          </w:rPr>
          <w:delText xml:space="preserve">in the provided special buckets </w:delText>
        </w:r>
      </w:del>
      <w:r w:rsidRPr="00CF21C5">
        <w:rPr>
          <w:sz w:val="24"/>
          <w:highlight w:val="yellow"/>
          <w:rPrChange w:id="444" w:author="Etienne Yergeau" w:date="2014-01-24T08:43:00Z">
            <w:rPr>
              <w:sz w:val="24"/>
            </w:rPr>
          </w:rPrChange>
        </w:rPr>
        <w:t xml:space="preserve">three times for 1 min in a micro-centrifuge. Change the orientation of the chip at each centrifugation and mix by pipetting up and down in between each run. </w:t>
      </w:r>
    </w:p>
    <w:p w14:paraId="47BAE01A" w14:textId="77777777" w:rsidR="00907E8B" w:rsidRPr="00CF21C5" w:rsidRDefault="00907E8B" w:rsidP="00907E8B">
      <w:pPr>
        <w:pStyle w:val="NoSpacing"/>
        <w:rPr>
          <w:sz w:val="24"/>
          <w:highlight w:val="yellow"/>
          <w:rPrChange w:id="445" w:author="Etienne Yergeau" w:date="2014-01-24T08:43:00Z">
            <w:rPr>
              <w:sz w:val="24"/>
            </w:rPr>
          </w:rPrChange>
        </w:rPr>
      </w:pPr>
    </w:p>
    <w:p w14:paraId="67341BFC" w14:textId="77777777" w:rsidR="00B2468E" w:rsidRDefault="00B2468E" w:rsidP="00907E8B">
      <w:pPr>
        <w:pStyle w:val="NoSpacing"/>
        <w:rPr>
          <w:sz w:val="24"/>
          <w:szCs w:val="24"/>
        </w:rPr>
      </w:pPr>
      <w:r w:rsidRPr="00CF21C5">
        <w:rPr>
          <w:sz w:val="24"/>
          <w:highlight w:val="yellow"/>
          <w:rPrChange w:id="446" w:author="Etienne Yergeau" w:date="2014-01-24T08:43:00Z">
            <w:rPr>
              <w:sz w:val="24"/>
            </w:rPr>
          </w:rPrChange>
        </w:rPr>
        <w:t>3.</w:t>
      </w:r>
      <w:r w:rsidR="00EF2002" w:rsidRPr="00CF21C5">
        <w:rPr>
          <w:sz w:val="24"/>
          <w:highlight w:val="yellow"/>
          <w:rPrChange w:id="447" w:author="Etienne Yergeau" w:date="2014-01-24T08:43:00Z">
            <w:rPr>
              <w:sz w:val="24"/>
            </w:rPr>
          </w:rPrChange>
        </w:rPr>
        <w:t>6</w:t>
      </w:r>
      <w:r w:rsidRPr="00CF21C5">
        <w:rPr>
          <w:sz w:val="24"/>
          <w:highlight w:val="yellow"/>
          <w:rPrChange w:id="448" w:author="Etienne Yergeau" w:date="2014-01-24T08:43:00Z">
            <w:rPr>
              <w:sz w:val="24"/>
            </w:rPr>
          </w:rPrChange>
        </w:rPr>
        <w:t>.</w:t>
      </w:r>
      <w:r w:rsidR="00491636" w:rsidRPr="00CF21C5">
        <w:rPr>
          <w:sz w:val="24"/>
          <w:highlight w:val="yellow"/>
          <w:rPrChange w:id="449" w:author="Etienne Yergeau" w:date="2014-01-24T08:43:00Z">
            <w:rPr>
              <w:sz w:val="24"/>
            </w:rPr>
          </w:rPrChange>
        </w:rPr>
        <w:t>6</w:t>
      </w:r>
      <w:r w:rsidRPr="00CF21C5">
        <w:rPr>
          <w:sz w:val="24"/>
          <w:highlight w:val="yellow"/>
          <w:rPrChange w:id="450" w:author="Etienne Yergeau" w:date="2014-01-24T08:43:00Z">
            <w:rPr>
              <w:sz w:val="24"/>
            </w:rPr>
          </w:rPrChange>
        </w:rPr>
        <w:t>) Load the chip in the instrument and s</w:t>
      </w:r>
      <w:r w:rsidR="00EF2002" w:rsidRPr="00CF21C5">
        <w:rPr>
          <w:sz w:val="24"/>
          <w:highlight w:val="yellow"/>
          <w:rPrChange w:id="451" w:author="Etienne Yergeau" w:date="2014-01-24T08:43:00Z">
            <w:rPr>
              <w:sz w:val="24"/>
            </w:rPr>
          </w:rPrChange>
        </w:rPr>
        <w:t>tart the run</w:t>
      </w:r>
      <w:r w:rsidRPr="00CF21C5">
        <w:rPr>
          <w:sz w:val="24"/>
          <w:highlight w:val="yellow"/>
          <w:rPrChange w:id="452" w:author="Etienne Yergeau" w:date="2014-01-24T08:43:00Z">
            <w:rPr>
              <w:sz w:val="24"/>
            </w:rPr>
          </w:rPrChange>
        </w:rPr>
        <w:t>.</w:t>
      </w:r>
      <w:r>
        <w:rPr>
          <w:sz w:val="24"/>
          <w:szCs w:val="24"/>
        </w:rPr>
        <w:t xml:space="preserve"> </w:t>
      </w:r>
    </w:p>
    <w:p w14:paraId="55228AE1" w14:textId="77777777" w:rsidR="005648FA" w:rsidRPr="006A2306" w:rsidRDefault="005648FA" w:rsidP="005648FA">
      <w:pPr>
        <w:pStyle w:val="NoSpacing"/>
        <w:rPr>
          <w:sz w:val="24"/>
          <w:szCs w:val="24"/>
        </w:rPr>
      </w:pPr>
    </w:p>
    <w:p w14:paraId="2936CF01" w14:textId="77777777" w:rsidR="00166422" w:rsidRPr="007C4C17" w:rsidRDefault="00166422" w:rsidP="003B4D24">
      <w:pPr>
        <w:pStyle w:val="NoSpacing"/>
        <w:rPr>
          <w:b/>
          <w:sz w:val="24"/>
          <w:highlight w:val="yellow"/>
          <w:rPrChange w:id="453" w:author="Etienne Yergeau" w:date="2014-01-24T08:43:00Z">
            <w:rPr>
              <w:b/>
              <w:sz w:val="24"/>
            </w:rPr>
          </w:rPrChange>
        </w:rPr>
      </w:pPr>
      <w:r w:rsidRPr="007C4C17">
        <w:rPr>
          <w:b/>
          <w:sz w:val="24"/>
          <w:highlight w:val="yellow"/>
          <w:rPrChange w:id="454" w:author="Etienne Yergeau" w:date="2014-01-24T08:43:00Z">
            <w:rPr>
              <w:b/>
              <w:sz w:val="24"/>
            </w:rPr>
          </w:rPrChange>
        </w:rPr>
        <w:t xml:space="preserve">4. </w:t>
      </w:r>
      <w:r w:rsidR="00D82623" w:rsidRPr="007C4C17">
        <w:rPr>
          <w:b/>
          <w:sz w:val="24"/>
          <w:highlight w:val="yellow"/>
          <w:rPrChange w:id="455" w:author="Etienne Yergeau" w:date="2014-01-24T08:43:00Z">
            <w:rPr>
              <w:b/>
              <w:sz w:val="24"/>
            </w:rPr>
          </w:rPrChange>
        </w:rPr>
        <w:t>Basic s</w:t>
      </w:r>
      <w:r w:rsidRPr="007C4C17">
        <w:rPr>
          <w:b/>
          <w:sz w:val="24"/>
          <w:highlight w:val="yellow"/>
          <w:rPrChange w:id="456" w:author="Etienne Yergeau" w:date="2014-01-24T08:43:00Z">
            <w:rPr>
              <w:b/>
              <w:sz w:val="24"/>
            </w:rPr>
          </w:rPrChange>
        </w:rPr>
        <w:t>equence data analysis</w:t>
      </w:r>
    </w:p>
    <w:p w14:paraId="36B0171B" w14:textId="77777777" w:rsidR="00907E8B" w:rsidRPr="007C4C17" w:rsidRDefault="00907E8B" w:rsidP="003B4D24">
      <w:pPr>
        <w:pStyle w:val="NoSpacing"/>
        <w:rPr>
          <w:sz w:val="24"/>
          <w:highlight w:val="yellow"/>
          <w:rPrChange w:id="457" w:author="Etienne Yergeau" w:date="2014-01-24T08:43:00Z">
            <w:rPr>
              <w:sz w:val="24"/>
            </w:rPr>
          </w:rPrChange>
        </w:rPr>
      </w:pPr>
    </w:p>
    <w:p w14:paraId="1C733410" w14:textId="77777777" w:rsidR="00072525" w:rsidRPr="007C4C17" w:rsidRDefault="00437F48" w:rsidP="003B4D24">
      <w:pPr>
        <w:pStyle w:val="NoSpacing"/>
        <w:rPr>
          <w:sz w:val="24"/>
          <w:highlight w:val="yellow"/>
          <w:rPrChange w:id="458" w:author="Etienne Yergeau" w:date="2014-01-24T08:43:00Z">
            <w:rPr>
              <w:sz w:val="24"/>
            </w:rPr>
          </w:rPrChange>
        </w:rPr>
      </w:pPr>
      <w:r w:rsidRPr="007C4C17">
        <w:rPr>
          <w:sz w:val="24"/>
          <w:highlight w:val="yellow"/>
          <w:rPrChange w:id="459" w:author="Etienne Yergeau" w:date="2014-01-24T08:43:00Z">
            <w:rPr>
              <w:sz w:val="24"/>
            </w:rPr>
          </w:rPrChange>
        </w:rPr>
        <w:t xml:space="preserve">4.1) </w:t>
      </w:r>
      <w:r w:rsidR="004B0527" w:rsidRPr="007C4C17">
        <w:rPr>
          <w:sz w:val="24"/>
          <w:highlight w:val="yellow"/>
          <w:rPrChange w:id="460" w:author="Etienne Yergeau" w:date="2014-01-24T08:43:00Z">
            <w:rPr>
              <w:sz w:val="24"/>
            </w:rPr>
          </w:rPrChange>
        </w:rPr>
        <w:t xml:space="preserve">Connect to the </w:t>
      </w:r>
      <w:r w:rsidR="00B02A12" w:rsidRPr="007C4C17">
        <w:rPr>
          <w:sz w:val="24"/>
          <w:highlight w:val="yellow"/>
          <w:rPrChange w:id="461" w:author="Etienne Yergeau" w:date="2014-01-24T08:43:00Z">
            <w:rPr>
              <w:sz w:val="24"/>
            </w:rPr>
          </w:rPrChange>
        </w:rPr>
        <w:t xml:space="preserve">sequencing </w:t>
      </w:r>
      <w:r w:rsidR="0042215A" w:rsidRPr="007C4C17">
        <w:rPr>
          <w:sz w:val="24"/>
          <w:highlight w:val="yellow"/>
          <w:rPrChange w:id="462" w:author="Etienne Yergeau" w:date="2014-01-24T08:43:00Z">
            <w:rPr>
              <w:sz w:val="24"/>
            </w:rPr>
          </w:rPrChange>
        </w:rPr>
        <w:t xml:space="preserve">data server and download the </w:t>
      </w:r>
      <w:proofErr w:type="spellStart"/>
      <w:r w:rsidR="0042215A" w:rsidRPr="007C4C17">
        <w:rPr>
          <w:sz w:val="24"/>
          <w:highlight w:val="yellow"/>
          <w:rPrChange w:id="463" w:author="Etienne Yergeau" w:date="2014-01-24T08:43:00Z">
            <w:rPr>
              <w:sz w:val="24"/>
            </w:rPr>
          </w:rPrChange>
        </w:rPr>
        <w:t>fastq</w:t>
      </w:r>
      <w:proofErr w:type="spellEnd"/>
      <w:r w:rsidR="0042215A" w:rsidRPr="007C4C17">
        <w:rPr>
          <w:sz w:val="24"/>
          <w:highlight w:val="yellow"/>
          <w:rPrChange w:id="464" w:author="Etienne Yergeau" w:date="2014-01-24T08:43:00Z">
            <w:rPr>
              <w:sz w:val="24"/>
            </w:rPr>
          </w:rPrChange>
        </w:rPr>
        <w:t xml:space="preserve"> file. </w:t>
      </w:r>
      <w:r w:rsidR="0043168F" w:rsidRPr="007C4C17">
        <w:rPr>
          <w:sz w:val="24"/>
          <w:highlight w:val="yellow"/>
          <w:rPrChange w:id="465" w:author="Etienne Yergeau" w:date="2014-01-24T08:43:00Z">
            <w:rPr>
              <w:sz w:val="24"/>
            </w:rPr>
          </w:rPrChange>
        </w:rPr>
        <w:t>Create a tab-delimited “</w:t>
      </w:r>
      <w:proofErr w:type="spellStart"/>
      <w:r w:rsidR="0043168F" w:rsidRPr="007C4C17">
        <w:rPr>
          <w:sz w:val="24"/>
          <w:highlight w:val="yellow"/>
          <w:rPrChange w:id="466" w:author="Etienne Yergeau" w:date="2014-01-24T08:43:00Z">
            <w:rPr>
              <w:sz w:val="24"/>
            </w:rPr>
          </w:rPrChange>
        </w:rPr>
        <w:t>oligos</w:t>
      </w:r>
      <w:proofErr w:type="spellEnd"/>
      <w:r w:rsidR="0043168F" w:rsidRPr="007C4C17">
        <w:rPr>
          <w:sz w:val="24"/>
          <w:highlight w:val="yellow"/>
          <w:rPrChange w:id="467" w:author="Etienne Yergeau" w:date="2014-01-24T08:43:00Z">
            <w:rPr>
              <w:sz w:val="24"/>
            </w:rPr>
          </w:rPrChange>
        </w:rPr>
        <w:t xml:space="preserve">” file containing the primer and barcode information (see example in Table </w:t>
      </w:r>
      <w:r w:rsidR="00C603AD" w:rsidRPr="007C4C17">
        <w:rPr>
          <w:sz w:val="24"/>
          <w:highlight w:val="yellow"/>
          <w:rPrChange w:id="468" w:author="Etienne Yergeau" w:date="2014-01-24T08:43:00Z">
            <w:rPr>
              <w:sz w:val="24"/>
            </w:rPr>
          </w:rPrChange>
        </w:rPr>
        <w:t>1</w:t>
      </w:r>
      <w:r w:rsidR="0043168F" w:rsidRPr="007C4C17">
        <w:rPr>
          <w:sz w:val="24"/>
          <w:highlight w:val="yellow"/>
          <w:rPrChange w:id="469" w:author="Etienne Yergeau" w:date="2014-01-24T08:43:00Z">
            <w:rPr>
              <w:sz w:val="24"/>
            </w:rPr>
          </w:rPrChange>
        </w:rPr>
        <w:t>)</w:t>
      </w:r>
      <w:r w:rsidR="00FA3119" w:rsidRPr="007C4C17">
        <w:rPr>
          <w:sz w:val="24"/>
          <w:highlight w:val="yellow"/>
          <w:rPrChange w:id="470" w:author="Etienne Yergeau" w:date="2014-01-24T08:43:00Z">
            <w:rPr>
              <w:sz w:val="24"/>
            </w:rPr>
          </w:rPrChange>
        </w:rPr>
        <w:t xml:space="preserve">. Download the </w:t>
      </w:r>
      <w:proofErr w:type="spellStart"/>
      <w:r w:rsidR="00FA3119" w:rsidRPr="007C4C17">
        <w:rPr>
          <w:sz w:val="24"/>
          <w:highlight w:val="yellow"/>
          <w:rPrChange w:id="471" w:author="Etienne Yergeau" w:date="2014-01-24T08:43:00Z">
            <w:rPr>
              <w:sz w:val="24"/>
            </w:rPr>
          </w:rPrChange>
        </w:rPr>
        <w:t>Greengenes</w:t>
      </w:r>
      <w:proofErr w:type="spellEnd"/>
      <w:r w:rsidR="00FA3119" w:rsidRPr="007C4C17">
        <w:rPr>
          <w:sz w:val="24"/>
          <w:highlight w:val="yellow"/>
          <w:rPrChange w:id="472" w:author="Etienne Yergeau" w:date="2014-01-24T08:43:00Z">
            <w:rPr>
              <w:sz w:val="24"/>
            </w:rPr>
          </w:rPrChange>
        </w:rPr>
        <w:t xml:space="preserve"> reference files from the </w:t>
      </w:r>
      <w:proofErr w:type="spellStart"/>
      <w:r w:rsidR="00FA3119" w:rsidRPr="007C4C17">
        <w:rPr>
          <w:sz w:val="24"/>
          <w:highlight w:val="yellow"/>
          <w:rPrChange w:id="473" w:author="Etienne Yergeau" w:date="2014-01-24T08:43:00Z">
            <w:rPr>
              <w:sz w:val="24"/>
            </w:rPr>
          </w:rPrChange>
        </w:rPr>
        <w:t>Mothur</w:t>
      </w:r>
      <w:proofErr w:type="spellEnd"/>
      <w:r w:rsidR="00FA3119" w:rsidRPr="007C4C17">
        <w:rPr>
          <w:sz w:val="24"/>
          <w:highlight w:val="yellow"/>
          <w:rPrChange w:id="474" w:author="Etienne Yergeau" w:date="2014-01-24T08:43:00Z">
            <w:rPr>
              <w:sz w:val="24"/>
            </w:rPr>
          </w:rPrChange>
        </w:rPr>
        <w:t xml:space="preserve"> website (</w:t>
      </w:r>
      <w:r w:rsidR="00B066C5">
        <w:fldChar w:fldCharType="begin"/>
      </w:r>
      <w:r w:rsidR="00B066C5">
        <w:instrText xml:space="preserve"> HYPERLINK "http://www.mothur.org/wiki/Taxonomy_outline" </w:instrText>
      </w:r>
      <w:r w:rsidR="00B066C5">
        <w:fldChar w:fldCharType="separate"/>
      </w:r>
      <w:r w:rsidR="00FA3119" w:rsidRPr="007C4C17">
        <w:rPr>
          <w:rStyle w:val="Hyperlink"/>
          <w:sz w:val="24"/>
          <w:highlight w:val="yellow"/>
          <w:rPrChange w:id="475" w:author="Etienne Yergeau" w:date="2014-01-24T08:43:00Z">
            <w:rPr>
              <w:rStyle w:val="Hyperlink"/>
              <w:sz w:val="24"/>
            </w:rPr>
          </w:rPrChange>
        </w:rPr>
        <w:t>http://www.mothur.org/wiki/Taxonomy_outline</w:t>
      </w:r>
      <w:r w:rsidR="00B066C5">
        <w:rPr>
          <w:rStyle w:val="Hyperlink"/>
          <w:sz w:val="24"/>
          <w:highlight w:val="yellow"/>
          <w:rPrChange w:id="476" w:author="Etienne Yergeau" w:date="2014-01-24T08:43:00Z">
            <w:rPr>
              <w:rStyle w:val="Hyperlink"/>
              <w:sz w:val="24"/>
            </w:rPr>
          </w:rPrChange>
        </w:rPr>
        <w:fldChar w:fldCharType="end"/>
      </w:r>
      <w:r w:rsidR="00FA3119" w:rsidRPr="007C4C17">
        <w:rPr>
          <w:sz w:val="24"/>
          <w:highlight w:val="yellow"/>
          <w:rPrChange w:id="477" w:author="Etienne Yergeau" w:date="2014-01-24T08:43:00Z">
            <w:rPr>
              <w:sz w:val="24"/>
            </w:rPr>
          </w:rPrChange>
        </w:rPr>
        <w:t xml:space="preserve">). </w:t>
      </w:r>
    </w:p>
    <w:p w14:paraId="0AA107B5" w14:textId="77777777" w:rsidR="00FA3119" w:rsidRPr="007C4C17" w:rsidRDefault="00FA3119" w:rsidP="003B4D24">
      <w:pPr>
        <w:pStyle w:val="NoSpacing"/>
        <w:rPr>
          <w:sz w:val="24"/>
          <w:highlight w:val="yellow"/>
          <w:rPrChange w:id="478" w:author="Etienne Yergeau" w:date="2014-01-24T08:43:00Z">
            <w:rPr>
              <w:sz w:val="24"/>
            </w:rPr>
          </w:rPrChange>
        </w:rPr>
      </w:pPr>
    </w:p>
    <w:p w14:paraId="5EB15F94" w14:textId="77777777" w:rsidR="00FA3119" w:rsidRPr="007C4C17" w:rsidRDefault="00FA3119" w:rsidP="003B4D24">
      <w:pPr>
        <w:pStyle w:val="NoSpacing"/>
        <w:rPr>
          <w:sz w:val="24"/>
          <w:highlight w:val="yellow"/>
          <w:rPrChange w:id="479" w:author="Etienne Yergeau" w:date="2014-01-24T08:43:00Z">
            <w:rPr>
              <w:sz w:val="24"/>
            </w:rPr>
          </w:rPrChange>
        </w:rPr>
      </w:pPr>
      <w:r w:rsidRPr="007C4C17">
        <w:rPr>
          <w:sz w:val="24"/>
          <w:highlight w:val="yellow"/>
          <w:rPrChange w:id="480" w:author="Etienne Yergeau" w:date="2014-01-24T08:43:00Z">
            <w:rPr>
              <w:sz w:val="24"/>
            </w:rPr>
          </w:rPrChange>
        </w:rPr>
        <w:t xml:space="preserve">4.2) </w:t>
      </w:r>
      <w:r w:rsidR="00D204EE" w:rsidRPr="007C4C17">
        <w:rPr>
          <w:sz w:val="24"/>
          <w:highlight w:val="yellow"/>
          <w:rPrChange w:id="481" w:author="Etienne Yergeau" w:date="2014-01-24T08:43:00Z">
            <w:rPr>
              <w:sz w:val="24"/>
            </w:rPr>
          </w:rPrChange>
        </w:rPr>
        <w:t>Launch</w:t>
      </w:r>
      <w:r w:rsidRPr="007C4C17">
        <w:rPr>
          <w:sz w:val="24"/>
          <w:highlight w:val="yellow"/>
          <w:rPrChange w:id="482" w:author="Etienne Yergeau" w:date="2014-01-24T08:43:00Z">
            <w:rPr>
              <w:sz w:val="24"/>
            </w:rPr>
          </w:rPrChange>
        </w:rPr>
        <w:t xml:space="preserve"> </w:t>
      </w:r>
      <w:proofErr w:type="spellStart"/>
      <w:r w:rsidRPr="007C4C17">
        <w:rPr>
          <w:sz w:val="24"/>
          <w:highlight w:val="yellow"/>
          <w:rPrChange w:id="483" w:author="Etienne Yergeau" w:date="2014-01-24T08:43:00Z">
            <w:rPr>
              <w:sz w:val="24"/>
            </w:rPr>
          </w:rPrChange>
        </w:rPr>
        <w:t>Mothur</w:t>
      </w:r>
      <w:proofErr w:type="spellEnd"/>
      <w:r w:rsidRPr="007C4C17">
        <w:rPr>
          <w:sz w:val="24"/>
          <w:highlight w:val="yellow"/>
          <w:rPrChange w:id="484" w:author="Etienne Yergeau" w:date="2014-01-24T08:43:00Z">
            <w:rPr>
              <w:sz w:val="24"/>
            </w:rPr>
          </w:rPrChange>
        </w:rPr>
        <w:t xml:space="preserve"> and perform analyses</w:t>
      </w:r>
    </w:p>
    <w:p w14:paraId="55AC8CC7" w14:textId="77777777" w:rsidR="00907E8B" w:rsidRPr="007C4C17" w:rsidRDefault="00907E8B" w:rsidP="00907E8B">
      <w:pPr>
        <w:pStyle w:val="NoSpacing"/>
        <w:rPr>
          <w:sz w:val="24"/>
          <w:highlight w:val="yellow"/>
          <w:rPrChange w:id="485" w:author="Etienne Yergeau" w:date="2014-01-24T08:43:00Z">
            <w:rPr>
              <w:sz w:val="24"/>
            </w:rPr>
          </w:rPrChange>
        </w:rPr>
      </w:pPr>
    </w:p>
    <w:p w14:paraId="57A18A3B" w14:textId="77777777" w:rsidR="00FA3119" w:rsidRPr="007C4C17" w:rsidRDefault="00FA3119" w:rsidP="00907E8B">
      <w:pPr>
        <w:pStyle w:val="NoSpacing"/>
        <w:rPr>
          <w:i/>
          <w:sz w:val="24"/>
          <w:highlight w:val="yellow"/>
          <w:rPrChange w:id="486" w:author="Etienne Yergeau" w:date="2014-01-24T08:43:00Z">
            <w:rPr>
              <w:i/>
              <w:sz w:val="24"/>
            </w:rPr>
          </w:rPrChange>
        </w:rPr>
      </w:pPr>
      <w:r w:rsidRPr="007C4C17">
        <w:rPr>
          <w:sz w:val="24"/>
          <w:highlight w:val="yellow"/>
          <w:rPrChange w:id="487" w:author="Etienne Yergeau" w:date="2014-01-24T08:43:00Z">
            <w:rPr>
              <w:sz w:val="24"/>
            </w:rPr>
          </w:rPrChange>
        </w:rPr>
        <w:t xml:space="preserve">4.2.1) Convert the </w:t>
      </w:r>
      <w:proofErr w:type="spellStart"/>
      <w:r w:rsidRPr="007C4C17">
        <w:rPr>
          <w:sz w:val="24"/>
          <w:highlight w:val="yellow"/>
          <w:rPrChange w:id="488" w:author="Etienne Yergeau" w:date="2014-01-24T08:43:00Z">
            <w:rPr>
              <w:sz w:val="24"/>
            </w:rPr>
          </w:rPrChange>
        </w:rPr>
        <w:t>fastq</w:t>
      </w:r>
      <w:proofErr w:type="spellEnd"/>
      <w:r w:rsidRPr="007C4C17">
        <w:rPr>
          <w:sz w:val="24"/>
          <w:highlight w:val="yellow"/>
          <w:rPrChange w:id="489" w:author="Etienne Yergeau" w:date="2014-01-24T08:43:00Z">
            <w:rPr>
              <w:sz w:val="24"/>
            </w:rPr>
          </w:rPrChange>
        </w:rPr>
        <w:t xml:space="preserve"> file to a </w:t>
      </w:r>
      <w:proofErr w:type="spellStart"/>
      <w:r w:rsidRPr="007C4C17">
        <w:rPr>
          <w:sz w:val="24"/>
          <w:highlight w:val="yellow"/>
          <w:rPrChange w:id="490" w:author="Etienne Yergeau" w:date="2014-01-24T08:43:00Z">
            <w:rPr>
              <w:sz w:val="24"/>
            </w:rPr>
          </w:rPrChange>
        </w:rPr>
        <w:t>fasta</w:t>
      </w:r>
      <w:proofErr w:type="spellEnd"/>
      <w:r w:rsidRPr="007C4C17">
        <w:rPr>
          <w:sz w:val="24"/>
          <w:highlight w:val="yellow"/>
          <w:rPrChange w:id="491" w:author="Etienne Yergeau" w:date="2014-01-24T08:43:00Z">
            <w:rPr>
              <w:sz w:val="24"/>
            </w:rPr>
          </w:rPrChange>
        </w:rPr>
        <w:t xml:space="preserve"> and a quality file using the following command: </w:t>
      </w:r>
      <w:proofErr w:type="gramStart"/>
      <w:r w:rsidRPr="007C4C17">
        <w:rPr>
          <w:i/>
          <w:sz w:val="24"/>
          <w:highlight w:val="yellow"/>
          <w:rPrChange w:id="492" w:author="Etienne Yergeau" w:date="2014-01-24T08:43:00Z">
            <w:rPr>
              <w:i/>
              <w:sz w:val="24"/>
            </w:rPr>
          </w:rPrChange>
        </w:rPr>
        <w:t>fastq.info(</w:t>
      </w:r>
      <w:proofErr w:type="spellStart"/>
      <w:proofErr w:type="gramEnd"/>
      <w:r w:rsidRPr="007C4C17">
        <w:rPr>
          <w:i/>
          <w:sz w:val="24"/>
          <w:highlight w:val="yellow"/>
          <w:rPrChange w:id="493" w:author="Etienne Yergeau" w:date="2014-01-24T08:43:00Z">
            <w:rPr>
              <w:i/>
              <w:sz w:val="24"/>
            </w:rPr>
          </w:rPrChange>
        </w:rPr>
        <w:t>fastq</w:t>
      </w:r>
      <w:proofErr w:type="spellEnd"/>
      <w:r w:rsidRPr="007C4C17">
        <w:rPr>
          <w:i/>
          <w:sz w:val="24"/>
          <w:highlight w:val="yellow"/>
          <w:rPrChange w:id="494" w:author="Etienne Yergeau" w:date="2014-01-24T08:43:00Z">
            <w:rPr>
              <w:i/>
              <w:sz w:val="24"/>
            </w:rPr>
          </w:rPrChange>
        </w:rPr>
        <w:t>=</w:t>
      </w:r>
      <w:proofErr w:type="spellStart"/>
      <w:r w:rsidRPr="007C4C17">
        <w:rPr>
          <w:i/>
          <w:sz w:val="24"/>
          <w:highlight w:val="yellow"/>
          <w:rPrChange w:id="495" w:author="Etienne Yergeau" w:date="2014-01-24T08:43:00Z">
            <w:rPr>
              <w:i/>
              <w:sz w:val="24"/>
            </w:rPr>
          </w:rPrChange>
        </w:rPr>
        <w:t>test.fastq</w:t>
      </w:r>
      <w:proofErr w:type="spellEnd"/>
      <w:r w:rsidRPr="007C4C17">
        <w:rPr>
          <w:i/>
          <w:sz w:val="24"/>
          <w:highlight w:val="yellow"/>
          <w:rPrChange w:id="496" w:author="Etienne Yergeau" w:date="2014-01-24T08:43:00Z">
            <w:rPr>
              <w:i/>
              <w:sz w:val="24"/>
            </w:rPr>
          </w:rPrChange>
        </w:rPr>
        <w:t>)</w:t>
      </w:r>
    </w:p>
    <w:p w14:paraId="6B40CE66" w14:textId="77777777" w:rsidR="00907E8B" w:rsidRPr="007C4C17" w:rsidRDefault="00907E8B" w:rsidP="00907E8B">
      <w:pPr>
        <w:pStyle w:val="NoSpacing"/>
        <w:rPr>
          <w:sz w:val="24"/>
          <w:highlight w:val="yellow"/>
          <w:rPrChange w:id="497" w:author="Etienne Yergeau" w:date="2014-01-24T08:43:00Z">
            <w:rPr>
              <w:sz w:val="24"/>
            </w:rPr>
          </w:rPrChange>
        </w:rPr>
      </w:pPr>
    </w:p>
    <w:p w14:paraId="303B1E82" w14:textId="77777777" w:rsidR="00FA3119" w:rsidRPr="007C4C17" w:rsidRDefault="00FA3119" w:rsidP="00907E8B">
      <w:pPr>
        <w:pStyle w:val="NoSpacing"/>
        <w:rPr>
          <w:i/>
          <w:sz w:val="24"/>
          <w:highlight w:val="yellow"/>
          <w:rPrChange w:id="498" w:author="Etienne Yergeau" w:date="2014-01-24T08:43:00Z">
            <w:rPr>
              <w:i/>
              <w:sz w:val="24"/>
            </w:rPr>
          </w:rPrChange>
        </w:rPr>
      </w:pPr>
      <w:r w:rsidRPr="007C4C17">
        <w:rPr>
          <w:sz w:val="24"/>
          <w:highlight w:val="yellow"/>
          <w:rPrChange w:id="499" w:author="Etienne Yergeau" w:date="2014-01-24T08:43:00Z">
            <w:rPr>
              <w:sz w:val="24"/>
            </w:rPr>
          </w:rPrChange>
        </w:rPr>
        <w:t xml:space="preserve">4.2.2) Determine the group membership of each sequence and trim the sequences using the following command: </w:t>
      </w:r>
      <w:proofErr w:type="spellStart"/>
      <w:proofErr w:type="gramStart"/>
      <w:r w:rsidRPr="007C4C17">
        <w:rPr>
          <w:i/>
          <w:sz w:val="24"/>
          <w:highlight w:val="yellow"/>
          <w:rPrChange w:id="500" w:author="Etienne Yergeau" w:date="2014-01-24T08:43:00Z">
            <w:rPr>
              <w:i/>
              <w:sz w:val="24"/>
            </w:rPr>
          </w:rPrChange>
        </w:rPr>
        <w:t>trim.seqs</w:t>
      </w:r>
      <w:proofErr w:type="spellEnd"/>
      <w:r w:rsidRPr="007C4C17">
        <w:rPr>
          <w:i/>
          <w:sz w:val="24"/>
          <w:highlight w:val="yellow"/>
          <w:rPrChange w:id="501" w:author="Etienne Yergeau" w:date="2014-01-24T08:43:00Z">
            <w:rPr>
              <w:i/>
              <w:sz w:val="24"/>
            </w:rPr>
          </w:rPrChange>
        </w:rPr>
        <w:t>(</w:t>
      </w:r>
      <w:proofErr w:type="spellStart"/>
      <w:proofErr w:type="gramEnd"/>
      <w:r w:rsidRPr="007C4C17">
        <w:rPr>
          <w:i/>
          <w:sz w:val="24"/>
          <w:highlight w:val="yellow"/>
          <w:rPrChange w:id="502" w:author="Etienne Yergeau" w:date="2014-01-24T08:43:00Z">
            <w:rPr>
              <w:i/>
              <w:sz w:val="24"/>
            </w:rPr>
          </w:rPrChange>
        </w:rPr>
        <w:t>fasta</w:t>
      </w:r>
      <w:proofErr w:type="spellEnd"/>
      <w:r w:rsidRPr="007C4C17">
        <w:rPr>
          <w:i/>
          <w:sz w:val="24"/>
          <w:highlight w:val="yellow"/>
          <w:rPrChange w:id="503" w:author="Etienne Yergeau" w:date="2014-01-24T08:43:00Z">
            <w:rPr>
              <w:i/>
              <w:sz w:val="24"/>
            </w:rPr>
          </w:rPrChange>
        </w:rPr>
        <w:t>=</w:t>
      </w:r>
      <w:proofErr w:type="spellStart"/>
      <w:r w:rsidRPr="007C4C17">
        <w:rPr>
          <w:i/>
          <w:sz w:val="24"/>
          <w:highlight w:val="yellow"/>
          <w:rPrChange w:id="504" w:author="Etienne Yergeau" w:date="2014-01-24T08:43:00Z">
            <w:rPr>
              <w:i/>
              <w:sz w:val="24"/>
            </w:rPr>
          </w:rPrChange>
        </w:rPr>
        <w:t>test.fasta</w:t>
      </w:r>
      <w:proofErr w:type="spellEnd"/>
      <w:r w:rsidRPr="007C4C17">
        <w:rPr>
          <w:i/>
          <w:sz w:val="24"/>
          <w:highlight w:val="yellow"/>
          <w:rPrChange w:id="505" w:author="Etienne Yergeau" w:date="2014-01-24T08:43:00Z">
            <w:rPr>
              <w:i/>
              <w:sz w:val="24"/>
            </w:rPr>
          </w:rPrChange>
        </w:rPr>
        <w:t xml:space="preserve">, </w:t>
      </w:r>
      <w:proofErr w:type="spellStart"/>
      <w:r w:rsidRPr="007C4C17">
        <w:rPr>
          <w:i/>
          <w:sz w:val="24"/>
          <w:highlight w:val="yellow"/>
          <w:rPrChange w:id="506" w:author="Etienne Yergeau" w:date="2014-01-24T08:43:00Z">
            <w:rPr>
              <w:i/>
              <w:sz w:val="24"/>
            </w:rPr>
          </w:rPrChange>
        </w:rPr>
        <w:t>oligos</w:t>
      </w:r>
      <w:proofErr w:type="spellEnd"/>
      <w:r w:rsidRPr="007C4C17">
        <w:rPr>
          <w:i/>
          <w:sz w:val="24"/>
          <w:highlight w:val="yellow"/>
          <w:rPrChange w:id="507" w:author="Etienne Yergeau" w:date="2014-01-24T08:43:00Z">
            <w:rPr>
              <w:i/>
              <w:sz w:val="24"/>
            </w:rPr>
          </w:rPrChange>
        </w:rPr>
        <w:t xml:space="preserve">=barcode.txt, </w:t>
      </w:r>
      <w:proofErr w:type="spellStart"/>
      <w:r w:rsidRPr="007C4C17">
        <w:rPr>
          <w:i/>
          <w:sz w:val="24"/>
          <w:highlight w:val="yellow"/>
          <w:rPrChange w:id="508" w:author="Etienne Yergeau" w:date="2014-01-24T08:43:00Z">
            <w:rPr>
              <w:i/>
              <w:sz w:val="24"/>
            </w:rPr>
          </w:rPrChange>
        </w:rPr>
        <w:t>qfile</w:t>
      </w:r>
      <w:proofErr w:type="spellEnd"/>
      <w:r w:rsidRPr="007C4C17">
        <w:rPr>
          <w:i/>
          <w:sz w:val="24"/>
          <w:highlight w:val="yellow"/>
          <w:rPrChange w:id="509" w:author="Etienne Yergeau" w:date="2014-01-24T08:43:00Z">
            <w:rPr>
              <w:i/>
              <w:sz w:val="24"/>
            </w:rPr>
          </w:rPrChange>
        </w:rPr>
        <w:t>=</w:t>
      </w:r>
      <w:proofErr w:type="spellStart"/>
      <w:r w:rsidRPr="007C4C17">
        <w:rPr>
          <w:i/>
          <w:sz w:val="24"/>
          <w:highlight w:val="yellow"/>
          <w:rPrChange w:id="510" w:author="Etienne Yergeau" w:date="2014-01-24T08:43:00Z">
            <w:rPr>
              <w:i/>
              <w:sz w:val="24"/>
            </w:rPr>
          </w:rPrChange>
        </w:rPr>
        <w:t>test.qual</w:t>
      </w:r>
      <w:proofErr w:type="spellEnd"/>
      <w:r w:rsidRPr="007C4C17">
        <w:rPr>
          <w:i/>
          <w:sz w:val="24"/>
          <w:highlight w:val="yellow"/>
          <w:rPrChange w:id="511" w:author="Etienne Yergeau" w:date="2014-01-24T08:43:00Z">
            <w:rPr>
              <w:i/>
              <w:sz w:val="24"/>
            </w:rPr>
          </w:rPrChange>
        </w:rPr>
        <w:t xml:space="preserve">, </w:t>
      </w:r>
      <w:proofErr w:type="spellStart"/>
      <w:r w:rsidRPr="007C4C17">
        <w:rPr>
          <w:i/>
          <w:sz w:val="24"/>
          <w:highlight w:val="yellow"/>
          <w:rPrChange w:id="512" w:author="Etienne Yergeau" w:date="2014-01-24T08:43:00Z">
            <w:rPr>
              <w:i/>
              <w:sz w:val="24"/>
            </w:rPr>
          </w:rPrChange>
        </w:rPr>
        <w:t>qwindowaverage</w:t>
      </w:r>
      <w:proofErr w:type="spellEnd"/>
      <w:r w:rsidRPr="007C4C17">
        <w:rPr>
          <w:i/>
          <w:sz w:val="24"/>
          <w:highlight w:val="yellow"/>
          <w:rPrChange w:id="513" w:author="Etienne Yergeau" w:date="2014-01-24T08:43:00Z">
            <w:rPr>
              <w:i/>
              <w:sz w:val="24"/>
            </w:rPr>
          </w:rPrChange>
        </w:rPr>
        <w:t xml:space="preserve">=20, </w:t>
      </w:r>
      <w:proofErr w:type="spellStart"/>
      <w:r w:rsidRPr="007C4C17">
        <w:rPr>
          <w:i/>
          <w:sz w:val="24"/>
          <w:highlight w:val="yellow"/>
          <w:rPrChange w:id="514" w:author="Etienne Yergeau" w:date="2014-01-24T08:43:00Z">
            <w:rPr>
              <w:i/>
              <w:sz w:val="24"/>
            </w:rPr>
          </w:rPrChange>
        </w:rPr>
        <w:t>qwindowsize</w:t>
      </w:r>
      <w:proofErr w:type="spellEnd"/>
      <w:r w:rsidRPr="007C4C17">
        <w:rPr>
          <w:i/>
          <w:sz w:val="24"/>
          <w:highlight w:val="yellow"/>
          <w:rPrChange w:id="515" w:author="Etienne Yergeau" w:date="2014-01-24T08:43:00Z">
            <w:rPr>
              <w:i/>
              <w:sz w:val="24"/>
            </w:rPr>
          </w:rPrChange>
        </w:rPr>
        <w:t xml:space="preserve">=50, </w:t>
      </w:r>
      <w:proofErr w:type="spellStart"/>
      <w:r w:rsidRPr="007C4C17">
        <w:rPr>
          <w:i/>
          <w:sz w:val="24"/>
          <w:highlight w:val="yellow"/>
          <w:rPrChange w:id="516" w:author="Etienne Yergeau" w:date="2014-01-24T08:43:00Z">
            <w:rPr>
              <w:i/>
              <w:sz w:val="24"/>
            </w:rPr>
          </w:rPrChange>
        </w:rPr>
        <w:t>minlength</w:t>
      </w:r>
      <w:proofErr w:type="spellEnd"/>
      <w:r w:rsidRPr="007C4C17">
        <w:rPr>
          <w:i/>
          <w:sz w:val="24"/>
          <w:highlight w:val="yellow"/>
          <w:rPrChange w:id="517" w:author="Etienne Yergeau" w:date="2014-01-24T08:43:00Z">
            <w:rPr>
              <w:i/>
              <w:sz w:val="24"/>
            </w:rPr>
          </w:rPrChange>
        </w:rPr>
        <w:t xml:space="preserve">=150, </w:t>
      </w:r>
      <w:proofErr w:type="spellStart"/>
      <w:r w:rsidRPr="007C4C17">
        <w:rPr>
          <w:i/>
          <w:sz w:val="24"/>
          <w:highlight w:val="yellow"/>
          <w:rPrChange w:id="518" w:author="Etienne Yergeau" w:date="2014-01-24T08:43:00Z">
            <w:rPr>
              <w:i/>
              <w:sz w:val="24"/>
            </w:rPr>
          </w:rPrChange>
        </w:rPr>
        <w:t>keepforward</w:t>
      </w:r>
      <w:proofErr w:type="spellEnd"/>
      <w:r w:rsidRPr="007C4C17">
        <w:rPr>
          <w:i/>
          <w:sz w:val="24"/>
          <w:highlight w:val="yellow"/>
          <w:rPrChange w:id="519" w:author="Etienne Yergeau" w:date="2014-01-24T08:43:00Z">
            <w:rPr>
              <w:i/>
              <w:sz w:val="24"/>
            </w:rPr>
          </w:rPrChange>
        </w:rPr>
        <w:t>=T)</w:t>
      </w:r>
    </w:p>
    <w:p w14:paraId="670E3A04" w14:textId="77777777" w:rsidR="00FA3119" w:rsidRPr="007C4C17" w:rsidRDefault="00FA3119" w:rsidP="00907E8B">
      <w:pPr>
        <w:pStyle w:val="NoSpacing"/>
        <w:rPr>
          <w:sz w:val="24"/>
          <w:highlight w:val="yellow"/>
          <w:rPrChange w:id="520" w:author="Etienne Yergeau" w:date="2014-01-24T08:43:00Z">
            <w:rPr>
              <w:sz w:val="24"/>
            </w:rPr>
          </w:rPrChange>
        </w:rPr>
      </w:pPr>
      <w:r w:rsidRPr="007C4C17">
        <w:rPr>
          <w:sz w:val="24"/>
          <w:highlight w:val="yellow"/>
          <w:rPrChange w:id="521" w:author="Etienne Yergeau" w:date="2014-01-24T08:43:00Z">
            <w:rPr>
              <w:sz w:val="24"/>
            </w:rPr>
          </w:rPrChange>
        </w:rPr>
        <w:t>NOTE: The various options can be modified according to the stringency desired</w:t>
      </w:r>
    </w:p>
    <w:p w14:paraId="27D48EA9" w14:textId="77777777" w:rsidR="00907E8B" w:rsidRPr="007C4C17" w:rsidRDefault="00907E8B" w:rsidP="00907E8B">
      <w:pPr>
        <w:pStyle w:val="NoSpacing"/>
        <w:rPr>
          <w:sz w:val="24"/>
          <w:highlight w:val="yellow"/>
          <w:rPrChange w:id="522" w:author="Etienne Yergeau" w:date="2014-01-24T08:43:00Z">
            <w:rPr>
              <w:sz w:val="24"/>
            </w:rPr>
          </w:rPrChange>
        </w:rPr>
      </w:pPr>
    </w:p>
    <w:p w14:paraId="2071AFC1" w14:textId="77777777" w:rsidR="00FA3119" w:rsidRPr="00FA3119" w:rsidRDefault="00FA3119" w:rsidP="00907E8B">
      <w:pPr>
        <w:pStyle w:val="NoSpacing"/>
        <w:rPr>
          <w:sz w:val="24"/>
          <w:szCs w:val="24"/>
        </w:rPr>
      </w:pPr>
      <w:r w:rsidRPr="007C4C17">
        <w:rPr>
          <w:sz w:val="24"/>
          <w:highlight w:val="yellow"/>
          <w:rPrChange w:id="523" w:author="Etienne Yergeau" w:date="2014-01-24T08:43:00Z">
            <w:rPr>
              <w:sz w:val="24"/>
            </w:rPr>
          </w:rPrChange>
        </w:rPr>
        <w:t xml:space="preserve">4.2.3) Classify the sequences in the </w:t>
      </w:r>
      <w:proofErr w:type="spellStart"/>
      <w:r w:rsidRPr="007C4C17">
        <w:rPr>
          <w:sz w:val="24"/>
          <w:highlight w:val="yellow"/>
          <w:rPrChange w:id="524" w:author="Etienne Yergeau" w:date="2014-01-24T08:43:00Z">
            <w:rPr>
              <w:sz w:val="24"/>
            </w:rPr>
          </w:rPrChange>
        </w:rPr>
        <w:t>greengenes</w:t>
      </w:r>
      <w:proofErr w:type="spellEnd"/>
      <w:r w:rsidRPr="007C4C17">
        <w:rPr>
          <w:sz w:val="24"/>
          <w:highlight w:val="yellow"/>
          <w:rPrChange w:id="525" w:author="Etienne Yergeau" w:date="2014-01-24T08:43:00Z">
            <w:rPr>
              <w:sz w:val="24"/>
            </w:rPr>
          </w:rPrChange>
        </w:rPr>
        <w:t xml:space="preserve"> taxonomy using the following command: </w:t>
      </w:r>
      <w:proofErr w:type="spellStart"/>
      <w:proofErr w:type="gramStart"/>
      <w:r w:rsidRPr="007C4C17">
        <w:rPr>
          <w:i/>
          <w:sz w:val="24"/>
          <w:highlight w:val="yellow"/>
          <w:rPrChange w:id="526" w:author="Etienne Yergeau" w:date="2014-01-24T08:43:00Z">
            <w:rPr>
              <w:i/>
              <w:sz w:val="24"/>
            </w:rPr>
          </w:rPrChange>
        </w:rPr>
        <w:t>classify.seqs</w:t>
      </w:r>
      <w:proofErr w:type="spellEnd"/>
      <w:r w:rsidRPr="007C4C17">
        <w:rPr>
          <w:i/>
          <w:sz w:val="24"/>
          <w:highlight w:val="yellow"/>
          <w:rPrChange w:id="527" w:author="Etienne Yergeau" w:date="2014-01-24T08:43:00Z">
            <w:rPr>
              <w:i/>
              <w:sz w:val="24"/>
            </w:rPr>
          </w:rPrChange>
        </w:rPr>
        <w:t>(</w:t>
      </w:r>
      <w:proofErr w:type="spellStart"/>
      <w:proofErr w:type="gramEnd"/>
      <w:r w:rsidRPr="007C4C17">
        <w:rPr>
          <w:i/>
          <w:sz w:val="24"/>
          <w:highlight w:val="yellow"/>
          <w:rPrChange w:id="528" w:author="Etienne Yergeau" w:date="2014-01-24T08:43:00Z">
            <w:rPr>
              <w:i/>
              <w:sz w:val="24"/>
            </w:rPr>
          </w:rPrChange>
        </w:rPr>
        <w:t>fasta</w:t>
      </w:r>
      <w:proofErr w:type="spellEnd"/>
      <w:r w:rsidRPr="007C4C17">
        <w:rPr>
          <w:i/>
          <w:sz w:val="24"/>
          <w:highlight w:val="yellow"/>
          <w:rPrChange w:id="529" w:author="Etienne Yergeau" w:date="2014-01-24T08:43:00Z">
            <w:rPr>
              <w:i/>
              <w:sz w:val="24"/>
            </w:rPr>
          </w:rPrChange>
        </w:rPr>
        <w:t>=</w:t>
      </w:r>
      <w:proofErr w:type="spellStart"/>
      <w:r w:rsidRPr="007C4C17">
        <w:rPr>
          <w:i/>
          <w:sz w:val="24"/>
          <w:highlight w:val="yellow"/>
          <w:rPrChange w:id="530" w:author="Etienne Yergeau" w:date="2014-01-24T08:43:00Z">
            <w:rPr>
              <w:i/>
              <w:sz w:val="24"/>
            </w:rPr>
          </w:rPrChange>
        </w:rPr>
        <w:t>test.trim.fasta</w:t>
      </w:r>
      <w:proofErr w:type="spellEnd"/>
      <w:r w:rsidRPr="007C4C17">
        <w:rPr>
          <w:i/>
          <w:sz w:val="24"/>
          <w:highlight w:val="yellow"/>
          <w:rPrChange w:id="531" w:author="Etienne Yergeau" w:date="2014-01-24T08:43:00Z">
            <w:rPr>
              <w:i/>
              <w:sz w:val="24"/>
            </w:rPr>
          </w:rPrChange>
        </w:rPr>
        <w:t>, method=</w:t>
      </w:r>
      <w:proofErr w:type="spellStart"/>
      <w:r w:rsidRPr="007C4C17">
        <w:rPr>
          <w:i/>
          <w:sz w:val="24"/>
          <w:highlight w:val="yellow"/>
          <w:rPrChange w:id="532" w:author="Etienne Yergeau" w:date="2014-01-24T08:43:00Z">
            <w:rPr>
              <w:i/>
              <w:sz w:val="24"/>
            </w:rPr>
          </w:rPrChange>
        </w:rPr>
        <w:t>wang</w:t>
      </w:r>
      <w:proofErr w:type="spellEnd"/>
      <w:r w:rsidRPr="007C4C17">
        <w:rPr>
          <w:i/>
          <w:sz w:val="24"/>
          <w:highlight w:val="yellow"/>
          <w:rPrChange w:id="533" w:author="Etienne Yergeau" w:date="2014-01-24T08:43:00Z">
            <w:rPr>
              <w:i/>
              <w:sz w:val="24"/>
            </w:rPr>
          </w:rPrChange>
        </w:rPr>
        <w:t>, group=</w:t>
      </w:r>
      <w:proofErr w:type="spellStart"/>
      <w:r w:rsidRPr="007C4C17">
        <w:rPr>
          <w:i/>
          <w:sz w:val="24"/>
          <w:highlight w:val="yellow"/>
          <w:rPrChange w:id="534" w:author="Etienne Yergeau" w:date="2014-01-24T08:43:00Z">
            <w:rPr>
              <w:i/>
              <w:sz w:val="24"/>
            </w:rPr>
          </w:rPrChange>
        </w:rPr>
        <w:t>test.groups</w:t>
      </w:r>
      <w:proofErr w:type="spellEnd"/>
      <w:r w:rsidRPr="007C4C17">
        <w:rPr>
          <w:i/>
          <w:sz w:val="24"/>
          <w:highlight w:val="yellow"/>
          <w:rPrChange w:id="535" w:author="Etienne Yergeau" w:date="2014-01-24T08:43:00Z">
            <w:rPr>
              <w:i/>
              <w:sz w:val="24"/>
            </w:rPr>
          </w:rPrChange>
        </w:rPr>
        <w:t xml:space="preserve">, template=gg_99_otus.fasta, taxonomy=gg_99_otus.tax, </w:t>
      </w:r>
      <w:proofErr w:type="spellStart"/>
      <w:r w:rsidRPr="007C4C17">
        <w:rPr>
          <w:i/>
          <w:sz w:val="24"/>
          <w:highlight w:val="yellow"/>
          <w:rPrChange w:id="536" w:author="Etienne Yergeau" w:date="2014-01-24T08:43:00Z">
            <w:rPr>
              <w:i/>
              <w:sz w:val="24"/>
            </w:rPr>
          </w:rPrChange>
        </w:rPr>
        <w:t>cutoff</w:t>
      </w:r>
      <w:proofErr w:type="spellEnd"/>
      <w:r w:rsidRPr="007C4C17">
        <w:rPr>
          <w:i/>
          <w:sz w:val="24"/>
          <w:highlight w:val="yellow"/>
          <w:rPrChange w:id="537" w:author="Etienne Yergeau" w:date="2014-01-24T08:43:00Z">
            <w:rPr>
              <w:i/>
              <w:sz w:val="24"/>
            </w:rPr>
          </w:rPrChange>
        </w:rPr>
        <w:t>=50)</w:t>
      </w:r>
    </w:p>
    <w:p w14:paraId="44704818" w14:textId="77777777" w:rsidR="003B4D24" w:rsidRPr="006A2306" w:rsidRDefault="003B4D24" w:rsidP="003B4D24">
      <w:pPr>
        <w:pStyle w:val="NoSpacing"/>
        <w:rPr>
          <w:sz w:val="24"/>
          <w:szCs w:val="24"/>
        </w:rPr>
      </w:pPr>
    </w:p>
    <w:p w14:paraId="228A976A" w14:textId="77777777" w:rsidR="003B4D24" w:rsidRPr="006A2306" w:rsidRDefault="003B4D24" w:rsidP="003B4D24">
      <w:pPr>
        <w:pStyle w:val="NoSpacing"/>
        <w:rPr>
          <w:color w:val="808080"/>
          <w:sz w:val="24"/>
          <w:szCs w:val="24"/>
        </w:rPr>
      </w:pPr>
      <w:r w:rsidRPr="006A2306">
        <w:rPr>
          <w:b/>
          <w:sz w:val="24"/>
          <w:szCs w:val="24"/>
        </w:rPr>
        <w:t>REPRESENTATIVE RESULTS</w:t>
      </w:r>
      <w:r w:rsidRPr="006A2306">
        <w:rPr>
          <w:b/>
          <w:bCs/>
          <w:sz w:val="24"/>
          <w:szCs w:val="24"/>
        </w:rPr>
        <w:t xml:space="preserve">: </w:t>
      </w:r>
    </w:p>
    <w:p w14:paraId="39DF770E" w14:textId="3E105738" w:rsidR="00FA3119" w:rsidRDefault="00DB6D2F" w:rsidP="00FA3119">
      <w:pPr>
        <w:pStyle w:val="NoSpacing"/>
        <w:rPr>
          <w:sz w:val="24"/>
          <w:szCs w:val="24"/>
        </w:rPr>
      </w:pPr>
      <w:r>
        <w:rPr>
          <w:sz w:val="24"/>
          <w:szCs w:val="24"/>
        </w:rPr>
        <w:t xml:space="preserve">After purification on gel, with 25 cycles of PCR amplification, the amplification products are usually at a concentration of </w:t>
      </w:r>
      <w:r w:rsidR="00103FEF" w:rsidRPr="00F23D28">
        <w:rPr>
          <w:sz w:val="24"/>
          <w:szCs w:val="24"/>
        </w:rPr>
        <w:t>0.2</w:t>
      </w:r>
      <w:r w:rsidRPr="00F23D28">
        <w:rPr>
          <w:sz w:val="24"/>
          <w:szCs w:val="24"/>
        </w:rPr>
        <w:t>-</w:t>
      </w:r>
      <w:r w:rsidR="00103FEF" w:rsidRPr="00F23D28">
        <w:rPr>
          <w:sz w:val="24"/>
          <w:szCs w:val="24"/>
        </w:rPr>
        <w:t>1</w:t>
      </w:r>
      <w:r w:rsidRPr="00F23D28">
        <w:rPr>
          <w:sz w:val="24"/>
          <w:szCs w:val="24"/>
        </w:rPr>
        <w:t>0</w:t>
      </w:r>
      <w:r w:rsidR="00103FEF" w:rsidRPr="00F23D28">
        <w:rPr>
          <w:sz w:val="24"/>
          <w:szCs w:val="24"/>
        </w:rPr>
        <w:t>.0</w:t>
      </w:r>
      <w:r>
        <w:rPr>
          <w:sz w:val="24"/>
          <w:szCs w:val="24"/>
        </w:rPr>
        <w:t xml:space="preserve"> </w:t>
      </w:r>
      <w:proofErr w:type="spellStart"/>
      <w:r>
        <w:rPr>
          <w:sz w:val="24"/>
          <w:szCs w:val="24"/>
        </w:rPr>
        <w:t>ng</w:t>
      </w:r>
      <w:proofErr w:type="spellEnd"/>
      <w:r>
        <w:rPr>
          <w:sz w:val="24"/>
          <w:szCs w:val="24"/>
        </w:rPr>
        <w:t xml:space="preserve"> in 50µl of water. </w:t>
      </w:r>
      <w:r w:rsidR="009F7744">
        <w:rPr>
          <w:sz w:val="24"/>
          <w:szCs w:val="24"/>
        </w:rPr>
        <w:t xml:space="preserve">This may vary widely depending on </w:t>
      </w:r>
      <w:r w:rsidR="00E41E3A">
        <w:rPr>
          <w:sz w:val="24"/>
          <w:szCs w:val="24"/>
        </w:rPr>
        <w:t xml:space="preserve">the </w:t>
      </w:r>
      <w:r w:rsidR="009F7744">
        <w:rPr>
          <w:sz w:val="24"/>
          <w:szCs w:val="24"/>
        </w:rPr>
        <w:t>starting DNA concentration</w:t>
      </w:r>
      <w:r w:rsidR="00E41E3A">
        <w:rPr>
          <w:sz w:val="24"/>
          <w:szCs w:val="24"/>
        </w:rPr>
        <w:t xml:space="preserve">, the </w:t>
      </w:r>
      <w:r w:rsidR="009F7744">
        <w:rPr>
          <w:sz w:val="24"/>
          <w:szCs w:val="24"/>
        </w:rPr>
        <w:t>type of sample</w:t>
      </w:r>
      <w:r w:rsidR="00E41E3A">
        <w:rPr>
          <w:sz w:val="24"/>
          <w:szCs w:val="24"/>
        </w:rPr>
        <w:t xml:space="preserve"> and the purification kit used</w:t>
      </w:r>
      <w:r w:rsidR="009F7744">
        <w:rPr>
          <w:sz w:val="24"/>
          <w:szCs w:val="24"/>
        </w:rPr>
        <w:t xml:space="preserve">. It is recommended to keep the number of PCR cycles to the lowest possible to avoid chimera formation and decrease amplification biases, keeping in mind that all samples should be amplified using the same number of cycles. </w:t>
      </w:r>
      <w:r w:rsidR="009B7178">
        <w:rPr>
          <w:sz w:val="24"/>
          <w:szCs w:val="24"/>
        </w:rPr>
        <w:t xml:space="preserve">To minimize the number of polyclonal reads and empty spheres and maximize the number of reads, the </w:t>
      </w:r>
      <w:proofErr w:type="spellStart"/>
      <w:r w:rsidR="009B7178">
        <w:rPr>
          <w:sz w:val="24"/>
          <w:szCs w:val="24"/>
        </w:rPr>
        <w:t>Qubit</w:t>
      </w:r>
      <w:proofErr w:type="spellEnd"/>
      <w:r w:rsidR="009B7178">
        <w:rPr>
          <w:sz w:val="24"/>
          <w:szCs w:val="24"/>
        </w:rPr>
        <w:t xml:space="preserve"> ratio should be between 0.1 and 0.3 and the FAM fluorescence should be above </w:t>
      </w:r>
      <w:r w:rsidR="009B7178" w:rsidRPr="00C93BCE">
        <w:rPr>
          <w:sz w:val="24"/>
          <w:szCs w:val="24"/>
        </w:rPr>
        <w:t>200</w:t>
      </w:r>
      <w:r w:rsidR="009B7178">
        <w:rPr>
          <w:sz w:val="24"/>
          <w:szCs w:val="24"/>
        </w:rPr>
        <w:t xml:space="preserve">. </w:t>
      </w:r>
      <w:r w:rsidR="000D784A" w:rsidRPr="006A2306">
        <w:rPr>
          <w:sz w:val="24"/>
          <w:szCs w:val="24"/>
        </w:rPr>
        <w:t>Using a 31</w:t>
      </w:r>
      <w:r w:rsidR="00F22649" w:rsidRPr="006A2306">
        <w:rPr>
          <w:sz w:val="24"/>
          <w:szCs w:val="24"/>
        </w:rPr>
        <w:t>4</w:t>
      </w:r>
      <w:r w:rsidR="000D784A" w:rsidRPr="006A2306">
        <w:rPr>
          <w:sz w:val="24"/>
          <w:szCs w:val="24"/>
        </w:rPr>
        <w:t xml:space="preserve"> chip</w:t>
      </w:r>
      <w:r w:rsidR="00D204EE">
        <w:rPr>
          <w:sz w:val="24"/>
          <w:szCs w:val="24"/>
        </w:rPr>
        <w:t xml:space="preserve"> on an Ion Torrent PGM</w:t>
      </w:r>
      <w:r w:rsidR="000D784A" w:rsidRPr="006A2306">
        <w:rPr>
          <w:sz w:val="24"/>
          <w:szCs w:val="24"/>
        </w:rPr>
        <w:t xml:space="preserve">, </w:t>
      </w:r>
      <w:r w:rsidR="00D204EE">
        <w:rPr>
          <w:sz w:val="24"/>
          <w:szCs w:val="24"/>
        </w:rPr>
        <w:t xml:space="preserve">the </w:t>
      </w:r>
      <w:del w:id="538" w:author="Etienne Yergeau" w:date="2014-01-24T08:43:00Z">
        <w:r w:rsidR="00D204EE">
          <w:rPr>
            <w:sz w:val="24"/>
            <w:szCs w:val="24"/>
          </w:rPr>
          <w:delText>usual</w:delText>
        </w:r>
      </w:del>
      <w:ins w:id="539" w:author="Etienne Yergeau" w:date="2014-01-24T08:43:00Z">
        <w:r w:rsidR="003F225F">
          <w:rPr>
            <w:sz w:val="24"/>
            <w:szCs w:val="24"/>
          </w:rPr>
          <w:t>average</w:t>
        </w:r>
      </w:ins>
      <w:r w:rsidR="003F225F">
        <w:rPr>
          <w:sz w:val="24"/>
          <w:szCs w:val="24"/>
        </w:rPr>
        <w:t xml:space="preserve"> </w:t>
      </w:r>
      <w:r w:rsidR="00D204EE">
        <w:rPr>
          <w:sz w:val="24"/>
          <w:szCs w:val="24"/>
        </w:rPr>
        <w:t xml:space="preserve">output is </w:t>
      </w:r>
      <w:r w:rsidR="00773CE0">
        <w:rPr>
          <w:sz w:val="24"/>
          <w:szCs w:val="24"/>
        </w:rPr>
        <w:t>around</w:t>
      </w:r>
      <w:r w:rsidR="000D784A" w:rsidRPr="006A2306">
        <w:rPr>
          <w:sz w:val="24"/>
          <w:szCs w:val="24"/>
        </w:rPr>
        <w:t xml:space="preserve"> </w:t>
      </w:r>
      <w:r w:rsidR="00AF3BFE">
        <w:rPr>
          <w:sz w:val="24"/>
          <w:szCs w:val="24"/>
        </w:rPr>
        <w:t>0.3-0.5M</w:t>
      </w:r>
      <w:r w:rsidR="000D784A" w:rsidRPr="006A2306">
        <w:rPr>
          <w:sz w:val="24"/>
          <w:szCs w:val="24"/>
        </w:rPr>
        <w:t xml:space="preserve"> good quality reads after filtering of the results</w:t>
      </w:r>
      <w:r w:rsidR="009F7744">
        <w:rPr>
          <w:sz w:val="24"/>
          <w:szCs w:val="24"/>
        </w:rPr>
        <w:t xml:space="preserve"> in </w:t>
      </w:r>
      <w:proofErr w:type="spellStart"/>
      <w:r w:rsidR="009F7744">
        <w:rPr>
          <w:sz w:val="24"/>
          <w:szCs w:val="24"/>
        </w:rPr>
        <w:t>Mothur</w:t>
      </w:r>
      <w:proofErr w:type="spellEnd"/>
      <w:r w:rsidR="000D784A" w:rsidRPr="006A2306">
        <w:rPr>
          <w:sz w:val="24"/>
          <w:szCs w:val="24"/>
        </w:rPr>
        <w:t xml:space="preserve">. </w:t>
      </w:r>
      <w:r w:rsidR="00BC4FCA" w:rsidRPr="006A2306">
        <w:rPr>
          <w:sz w:val="24"/>
          <w:szCs w:val="24"/>
        </w:rPr>
        <w:t xml:space="preserve">Table </w:t>
      </w:r>
      <w:r w:rsidR="00C603AD">
        <w:rPr>
          <w:sz w:val="24"/>
          <w:szCs w:val="24"/>
        </w:rPr>
        <w:t>2</w:t>
      </w:r>
      <w:r w:rsidR="00BC4FCA" w:rsidRPr="006A2306">
        <w:rPr>
          <w:sz w:val="24"/>
          <w:szCs w:val="24"/>
        </w:rPr>
        <w:t xml:space="preserve"> shows a typical breakdown of the number of reads after each step of the procedure for a run containing 36 multiplexed </w:t>
      </w:r>
      <w:r w:rsidR="006A2306">
        <w:rPr>
          <w:sz w:val="24"/>
          <w:szCs w:val="24"/>
        </w:rPr>
        <w:t xml:space="preserve">environmental </w:t>
      </w:r>
      <w:r w:rsidR="00BC4FCA" w:rsidRPr="006A2306">
        <w:rPr>
          <w:sz w:val="24"/>
          <w:szCs w:val="24"/>
        </w:rPr>
        <w:t>sample</w:t>
      </w:r>
      <w:r w:rsidR="006A2306">
        <w:rPr>
          <w:sz w:val="24"/>
          <w:szCs w:val="24"/>
        </w:rPr>
        <w:t>s amplified with primers targeting the V3-4 region of the 16S</w:t>
      </w:r>
      <w:r w:rsidR="00773CE0">
        <w:rPr>
          <w:sz w:val="24"/>
          <w:szCs w:val="24"/>
        </w:rPr>
        <w:t xml:space="preserve"> and analysed using </w:t>
      </w:r>
      <w:proofErr w:type="spellStart"/>
      <w:r w:rsidR="00773CE0">
        <w:rPr>
          <w:sz w:val="24"/>
          <w:szCs w:val="24"/>
        </w:rPr>
        <w:t>Mothur</w:t>
      </w:r>
      <w:proofErr w:type="spellEnd"/>
      <w:r w:rsidR="006A2306">
        <w:rPr>
          <w:sz w:val="24"/>
          <w:szCs w:val="24"/>
        </w:rPr>
        <w:t xml:space="preserve">. </w:t>
      </w:r>
      <w:r w:rsidR="009B7178">
        <w:rPr>
          <w:sz w:val="24"/>
          <w:szCs w:val="24"/>
        </w:rPr>
        <w:t xml:space="preserve">In </w:t>
      </w:r>
      <w:proofErr w:type="spellStart"/>
      <w:r w:rsidR="009B7178">
        <w:rPr>
          <w:sz w:val="24"/>
          <w:szCs w:val="24"/>
        </w:rPr>
        <w:t>Mothur</w:t>
      </w:r>
      <w:proofErr w:type="spellEnd"/>
      <w:r w:rsidR="009B7178">
        <w:rPr>
          <w:sz w:val="24"/>
          <w:szCs w:val="24"/>
        </w:rPr>
        <w:t xml:space="preserve">, the </w:t>
      </w:r>
      <w:proofErr w:type="spellStart"/>
      <w:r w:rsidR="009B7178">
        <w:rPr>
          <w:sz w:val="24"/>
          <w:szCs w:val="24"/>
        </w:rPr>
        <w:t>trim.seqs</w:t>
      </w:r>
      <w:proofErr w:type="spellEnd"/>
      <w:r w:rsidR="009B7178">
        <w:rPr>
          <w:sz w:val="24"/>
          <w:szCs w:val="24"/>
        </w:rPr>
        <w:t xml:space="preserve"> procedure</w:t>
      </w:r>
      <w:r w:rsidR="009B7178" w:rsidRPr="009B7178">
        <w:rPr>
          <w:sz w:val="24"/>
          <w:szCs w:val="24"/>
        </w:rPr>
        <w:t xml:space="preserve"> </w:t>
      </w:r>
      <w:r w:rsidR="009B7178">
        <w:rPr>
          <w:sz w:val="24"/>
          <w:szCs w:val="24"/>
        </w:rPr>
        <w:t>generate a “*.</w:t>
      </w:r>
      <w:proofErr w:type="spellStart"/>
      <w:r w:rsidR="009B7178">
        <w:rPr>
          <w:sz w:val="24"/>
          <w:szCs w:val="24"/>
        </w:rPr>
        <w:t>trim.fasta</w:t>
      </w:r>
      <w:proofErr w:type="spellEnd"/>
      <w:r w:rsidR="009B7178">
        <w:rPr>
          <w:sz w:val="24"/>
          <w:szCs w:val="24"/>
        </w:rPr>
        <w:t>” file containing the sequences that passed the quality filters and a “*.</w:t>
      </w:r>
      <w:proofErr w:type="spellStart"/>
      <w:r w:rsidR="009B7178">
        <w:rPr>
          <w:sz w:val="24"/>
          <w:szCs w:val="24"/>
        </w:rPr>
        <w:t>scrap.fasta</w:t>
      </w:r>
      <w:proofErr w:type="spellEnd"/>
      <w:r w:rsidR="009B7178">
        <w:rPr>
          <w:sz w:val="24"/>
          <w:szCs w:val="24"/>
        </w:rPr>
        <w:t>” that contains the sequences that did not pass the quality filters along with the reason for rejection in the sequence header. When supplied with barcodes in the “</w:t>
      </w:r>
      <w:proofErr w:type="spellStart"/>
      <w:r w:rsidR="009B7178">
        <w:rPr>
          <w:sz w:val="24"/>
          <w:szCs w:val="24"/>
        </w:rPr>
        <w:t>oligos</w:t>
      </w:r>
      <w:proofErr w:type="spellEnd"/>
      <w:r w:rsidR="009B7178">
        <w:rPr>
          <w:sz w:val="24"/>
          <w:szCs w:val="24"/>
        </w:rPr>
        <w:t>” file, this command will also generate a “*.groups” file that contains the group membership of every sequence based on the barcode sequence.</w:t>
      </w:r>
      <w:r w:rsidR="009B7178" w:rsidRPr="009B7178">
        <w:rPr>
          <w:sz w:val="24"/>
          <w:szCs w:val="24"/>
        </w:rPr>
        <w:t xml:space="preserve"> </w:t>
      </w:r>
      <w:r w:rsidR="009B7178">
        <w:rPr>
          <w:sz w:val="24"/>
          <w:szCs w:val="24"/>
        </w:rPr>
        <w:t xml:space="preserve">The </w:t>
      </w:r>
      <w:proofErr w:type="spellStart"/>
      <w:r w:rsidR="009B7178">
        <w:rPr>
          <w:sz w:val="24"/>
          <w:szCs w:val="24"/>
        </w:rPr>
        <w:t>classify.seqs</w:t>
      </w:r>
      <w:proofErr w:type="spellEnd"/>
      <w:r w:rsidR="009B7178">
        <w:rPr>
          <w:sz w:val="24"/>
          <w:szCs w:val="24"/>
        </w:rPr>
        <w:t xml:space="preserve"> procedure generate</w:t>
      </w:r>
      <w:r w:rsidR="00C93BCE">
        <w:rPr>
          <w:sz w:val="24"/>
          <w:szCs w:val="24"/>
        </w:rPr>
        <w:t>s</w:t>
      </w:r>
      <w:r w:rsidR="009B7178">
        <w:rPr>
          <w:sz w:val="24"/>
          <w:szCs w:val="24"/>
        </w:rPr>
        <w:t xml:space="preserve"> a “.</w:t>
      </w:r>
      <w:proofErr w:type="spellStart"/>
      <w:r w:rsidR="009B7178">
        <w:rPr>
          <w:sz w:val="24"/>
          <w:szCs w:val="24"/>
        </w:rPr>
        <w:t>tax.summary</w:t>
      </w:r>
      <w:proofErr w:type="spellEnd"/>
      <w:r w:rsidR="009B7178">
        <w:rPr>
          <w:sz w:val="24"/>
          <w:szCs w:val="24"/>
        </w:rPr>
        <w:t xml:space="preserve">” that can be opened in Excel. This file contains the summary of the taxonomic affiliation (in lines) for each of the samples (in columns). This file can be used for downstream statistical analyses and to visualize community composition at various taxonomic levels. The “.taxonomy” file contains the detailed taxonomic affiliation for each sequence. </w:t>
      </w:r>
      <w:r w:rsidR="00064B42">
        <w:rPr>
          <w:sz w:val="24"/>
          <w:szCs w:val="24"/>
        </w:rPr>
        <w:t xml:space="preserve">The average community composition at the phylum/class level across all </w:t>
      </w:r>
      <w:r>
        <w:rPr>
          <w:sz w:val="24"/>
          <w:szCs w:val="24"/>
        </w:rPr>
        <w:t xml:space="preserve">36 </w:t>
      </w:r>
      <w:r w:rsidR="00064B42">
        <w:rPr>
          <w:sz w:val="24"/>
          <w:szCs w:val="24"/>
        </w:rPr>
        <w:t>samples is shown in Fig. 1</w:t>
      </w:r>
      <w:r w:rsidR="00A80889" w:rsidRPr="006A2306">
        <w:rPr>
          <w:sz w:val="24"/>
          <w:szCs w:val="24"/>
        </w:rPr>
        <w:t>.</w:t>
      </w:r>
      <w:r w:rsidR="00AC0657">
        <w:rPr>
          <w:sz w:val="24"/>
          <w:szCs w:val="24"/>
        </w:rPr>
        <w:t xml:space="preserve"> </w:t>
      </w:r>
    </w:p>
    <w:p w14:paraId="4CE71ABE" w14:textId="77777777" w:rsidR="00FA3119" w:rsidRPr="009B7178" w:rsidRDefault="00FA3119" w:rsidP="002029EF">
      <w:pPr>
        <w:pStyle w:val="NoSpacing"/>
        <w:rPr>
          <w:sz w:val="24"/>
          <w:szCs w:val="24"/>
        </w:rPr>
      </w:pPr>
    </w:p>
    <w:p w14:paraId="58F9CFE0" w14:textId="77777777" w:rsidR="00FA3119" w:rsidRPr="009B7178" w:rsidRDefault="00FA3119" w:rsidP="002029EF">
      <w:pPr>
        <w:pStyle w:val="NoSpacing"/>
        <w:rPr>
          <w:sz w:val="24"/>
          <w:szCs w:val="24"/>
        </w:rPr>
      </w:pPr>
    </w:p>
    <w:p w14:paraId="02A8B0F3" w14:textId="77777777" w:rsidR="003B4D24" w:rsidRPr="009B7178" w:rsidRDefault="003B4D24" w:rsidP="002029EF">
      <w:pPr>
        <w:pStyle w:val="NoSpacing"/>
        <w:rPr>
          <w:b/>
          <w:sz w:val="24"/>
          <w:szCs w:val="24"/>
        </w:rPr>
      </w:pPr>
      <w:r w:rsidRPr="009B7178">
        <w:rPr>
          <w:b/>
          <w:sz w:val="24"/>
          <w:szCs w:val="24"/>
        </w:rPr>
        <w:t>Figure Legends:</w:t>
      </w:r>
    </w:p>
    <w:p w14:paraId="1C991553" w14:textId="77777777" w:rsidR="003B4D24" w:rsidRPr="009B7178" w:rsidRDefault="003B4D24" w:rsidP="002029EF">
      <w:pPr>
        <w:pStyle w:val="NoSpacing"/>
        <w:rPr>
          <w:sz w:val="24"/>
          <w:szCs w:val="24"/>
        </w:rPr>
      </w:pPr>
      <w:r w:rsidRPr="009B7178">
        <w:rPr>
          <w:b/>
          <w:sz w:val="24"/>
          <w:szCs w:val="24"/>
        </w:rPr>
        <w:t xml:space="preserve">Figure </w:t>
      </w:r>
      <w:r w:rsidR="00DB6D2F" w:rsidRPr="009B7178">
        <w:rPr>
          <w:b/>
          <w:sz w:val="24"/>
          <w:szCs w:val="24"/>
        </w:rPr>
        <w:t>1</w:t>
      </w:r>
      <w:r w:rsidRPr="009B7178">
        <w:rPr>
          <w:b/>
          <w:sz w:val="24"/>
          <w:szCs w:val="24"/>
        </w:rPr>
        <w:t xml:space="preserve">: </w:t>
      </w:r>
      <w:r w:rsidR="00256FC1" w:rsidRPr="009B7178">
        <w:rPr>
          <w:sz w:val="24"/>
          <w:szCs w:val="24"/>
        </w:rPr>
        <w:t>Average community composition at the phylum/class level across all samples</w:t>
      </w:r>
      <w:r w:rsidR="001311DF">
        <w:rPr>
          <w:sz w:val="24"/>
          <w:szCs w:val="24"/>
        </w:rPr>
        <w:t>.</w:t>
      </w:r>
    </w:p>
    <w:p w14:paraId="37D3C9BA" w14:textId="77777777" w:rsidR="002F1E44" w:rsidRPr="009B7178" w:rsidRDefault="002F1E44" w:rsidP="002029EF">
      <w:pPr>
        <w:pStyle w:val="NoSpacing"/>
        <w:rPr>
          <w:b/>
          <w:sz w:val="24"/>
          <w:szCs w:val="24"/>
        </w:rPr>
      </w:pPr>
    </w:p>
    <w:p w14:paraId="52EEB45E" w14:textId="77777777" w:rsidR="002F1E44" w:rsidRPr="009B7178" w:rsidRDefault="002F1E44" w:rsidP="002029EF">
      <w:pPr>
        <w:pStyle w:val="NoSpacing"/>
        <w:rPr>
          <w:b/>
          <w:sz w:val="24"/>
          <w:szCs w:val="24"/>
        </w:rPr>
      </w:pPr>
      <w:r w:rsidRPr="009B7178">
        <w:rPr>
          <w:b/>
          <w:sz w:val="24"/>
          <w:szCs w:val="24"/>
        </w:rPr>
        <w:t>Description of tables:</w:t>
      </w:r>
      <w:bookmarkStart w:id="540" w:name="_GoBack"/>
      <w:bookmarkEnd w:id="540"/>
    </w:p>
    <w:p w14:paraId="2A8A6526" w14:textId="77777777" w:rsidR="0043168F" w:rsidRPr="009B7178" w:rsidRDefault="0043168F" w:rsidP="002029EF">
      <w:pPr>
        <w:pStyle w:val="NoSpacing"/>
        <w:rPr>
          <w:b/>
          <w:sz w:val="24"/>
          <w:szCs w:val="24"/>
        </w:rPr>
      </w:pPr>
      <w:r w:rsidRPr="009B7178">
        <w:rPr>
          <w:b/>
          <w:sz w:val="24"/>
          <w:szCs w:val="24"/>
        </w:rPr>
        <w:t xml:space="preserve">Table </w:t>
      </w:r>
      <w:r w:rsidR="00C603AD">
        <w:rPr>
          <w:b/>
          <w:sz w:val="24"/>
          <w:szCs w:val="24"/>
        </w:rPr>
        <w:t>1</w:t>
      </w:r>
      <w:r w:rsidRPr="009B7178">
        <w:rPr>
          <w:sz w:val="24"/>
          <w:szCs w:val="24"/>
        </w:rPr>
        <w:t>: Example “</w:t>
      </w:r>
      <w:proofErr w:type="spellStart"/>
      <w:r w:rsidRPr="009B7178">
        <w:rPr>
          <w:sz w:val="24"/>
          <w:szCs w:val="24"/>
        </w:rPr>
        <w:t>oligos</w:t>
      </w:r>
      <w:proofErr w:type="spellEnd"/>
      <w:r w:rsidRPr="009B7178">
        <w:rPr>
          <w:sz w:val="24"/>
          <w:szCs w:val="24"/>
        </w:rPr>
        <w:t xml:space="preserve">” file for use in </w:t>
      </w:r>
      <w:proofErr w:type="spellStart"/>
      <w:r w:rsidRPr="009B7178">
        <w:rPr>
          <w:sz w:val="24"/>
          <w:szCs w:val="24"/>
        </w:rPr>
        <w:t>Mothur</w:t>
      </w:r>
      <w:proofErr w:type="spellEnd"/>
    </w:p>
    <w:p w14:paraId="1A5724F8" w14:textId="77777777" w:rsidR="008955A6" w:rsidRDefault="003B4D24" w:rsidP="002029EF">
      <w:pPr>
        <w:pStyle w:val="NoSpacing"/>
        <w:rPr>
          <w:b/>
        </w:rPr>
      </w:pPr>
      <w:r w:rsidRPr="009B7178">
        <w:rPr>
          <w:b/>
          <w:sz w:val="24"/>
          <w:szCs w:val="24"/>
        </w:rPr>
        <w:t xml:space="preserve">Table </w:t>
      </w:r>
      <w:r w:rsidR="00C603AD">
        <w:rPr>
          <w:b/>
          <w:sz w:val="24"/>
          <w:szCs w:val="24"/>
        </w:rPr>
        <w:t>2</w:t>
      </w:r>
      <w:r w:rsidRPr="009B7178">
        <w:rPr>
          <w:b/>
          <w:sz w:val="24"/>
          <w:szCs w:val="24"/>
        </w:rPr>
        <w:t>:</w:t>
      </w:r>
      <w:r w:rsidRPr="009B7178">
        <w:rPr>
          <w:sz w:val="24"/>
          <w:szCs w:val="24"/>
        </w:rPr>
        <w:t xml:space="preserve"> </w:t>
      </w:r>
      <w:r w:rsidR="00BC4FCA" w:rsidRPr="009B7178">
        <w:rPr>
          <w:sz w:val="24"/>
          <w:szCs w:val="24"/>
        </w:rPr>
        <w:t xml:space="preserve">Number of reads produced from a typical run for </w:t>
      </w:r>
      <w:r w:rsidR="008955A6" w:rsidRPr="009B7178">
        <w:rPr>
          <w:sz w:val="24"/>
          <w:szCs w:val="24"/>
        </w:rPr>
        <w:t xml:space="preserve">36 </w:t>
      </w:r>
      <w:r w:rsidR="00AF3BFE" w:rsidRPr="009B7178">
        <w:rPr>
          <w:sz w:val="24"/>
          <w:szCs w:val="24"/>
        </w:rPr>
        <w:t>environmental</w:t>
      </w:r>
      <w:r w:rsidR="008955A6" w:rsidRPr="009B7178">
        <w:rPr>
          <w:sz w:val="24"/>
          <w:szCs w:val="24"/>
        </w:rPr>
        <w:t xml:space="preserve"> </w:t>
      </w:r>
      <w:r w:rsidR="00BC4FCA" w:rsidRPr="009B7178">
        <w:rPr>
          <w:sz w:val="24"/>
          <w:szCs w:val="24"/>
        </w:rPr>
        <w:t>s</w:t>
      </w:r>
      <w:r w:rsidR="00F22649" w:rsidRPr="009B7178">
        <w:rPr>
          <w:sz w:val="24"/>
          <w:szCs w:val="24"/>
        </w:rPr>
        <w:t xml:space="preserve">amples multiplexed on one </w:t>
      </w:r>
      <w:r w:rsidR="00F23D7A" w:rsidRPr="009B7178">
        <w:rPr>
          <w:sz w:val="24"/>
          <w:szCs w:val="24"/>
        </w:rPr>
        <w:t xml:space="preserve">Ion Torrent </w:t>
      </w:r>
      <w:r w:rsidR="00F22649" w:rsidRPr="009B7178">
        <w:rPr>
          <w:sz w:val="24"/>
          <w:szCs w:val="24"/>
        </w:rPr>
        <w:t>314</w:t>
      </w:r>
      <w:r w:rsidR="00BC4FCA" w:rsidRPr="009B7178">
        <w:rPr>
          <w:sz w:val="24"/>
          <w:szCs w:val="24"/>
        </w:rPr>
        <w:t xml:space="preserve"> chip.</w:t>
      </w:r>
      <w:r w:rsidR="008955A6">
        <w:rPr>
          <w:b/>
        </w:rPr>
        <w:br w:type="page"/>
      </w:r>
    </w:p>
    <w:p w14:paraId="1C32007C" w14:textId="77777777" w:rsidR="00A44262" w:rsidRDefault="003B4D24" w:rsidP="003B4D24">
      <w:pPr>
        <w:pStyle w:val="NoSpacing"/>
        <w:rPr>
          <w:b/>
          <w:bCs/>
          <w:sz w:val="24"/>
          <w:szCs w:val="24"/>
        </w:rPr>
      </w:pPr>
      <w:r w:rsidRPr="006A2306">
        <w:rPr>
          <w:b/>
          <w:sz w:val="24"/>
          <w:szCs w:val="24"/>
        </w:rPr>
        <w:t>DISCUSSION</w:t>
      </w:r>
      <w:r w:rsidR="00A44262">
        <w:rPr>
          <w:b/>
          <w:bCs/>
          <w:sz w:val="24"/>
          <w:szCs w:val="24"/>
        </w:rPr>
        <w:t>:</w:t>
      </w:r>
    </w:p>
    <w:p w14:paraId="454945FA" w14:textId="13EEE70C" w:rsidR="003B4D24" w:rsidRPr="006A2306" w:rsidRDefault="00C5052C" w:rsidP="003B4D24">
      <w:pPr>
        <w:pStyle w:val="NoSpacing"/>
        <w:rPr>
          <w:sz w:val="24"/>
          <w:szCs w:val="24"/>
        </w:rPr>
      </w:pPr>
      <w:r w:rsidRPr="006A2306">
        <w:rPr>
          <w:sz w:val="24"/>
          <w:szCs w:val="24"/>
        </w:rPr>
        <w:t xml:space="preserve">The method presented here is straightforward and inexpensive, and should allow </w:t>
      </w:r>
      <w:r w:rsidR="00E41E3A">
        <w:rPr>
          <w:sz w:val="24"/>
          <w:szCs w:val="24"/>
        </w:rPr>
        <w:t>many</w:t>
      </w:r>
      <w:r w:rsidRPr="006A2306">
        <w:rPr>
          <w:sz w:val="24"/>
          <w:szCs w:val="24"/>
        </w:rPr>
        <w:t xml:space="preserve"> laboratories to access </w:t>
      </w:r>
      <w:r w:rsidR="00CF7622">
        <w:rPr>
          <w:sz w:val="24"/>
          <w:szCs w:val="24"/>
        </w:rPr>
        <w:t xml:space="preserve">the power of </w:t>
      </w:r>
      <w:proofErr w:type="spellStart"/>
      <w:r w:rsidR="00512166">
        <w:rPr>
          <w:sz w:val="24"/>
          <w:szCs w:val="24"/>
        </w:rPr>
        <w:t>metagenomic</w:t>
      </w:r>
      <w:proofErr w:type="spellEnd"/>
      <w:r w:rsidR="00512166">
        <w:rPr>
          <w:sz w:val="24"/>
          <w:szCs w:val="24"/>
        </w:rPr>
        <w:t xml:space="preserve"> </w:t>
      </w:r>
      <w:r w:rsidRPr="006A2306">
        <w:rPr>
          <w:sz w:val="24"/>
          <w:szCs w:val="24"/>
        </w:rPr>
        <w:t xml:space="preserve">sequencing. </w:t>
      </w:r>
      <w:r w:rsidR="008F528D">
        <w:rPr>
          <w:sz w:val="24"/>
          <w:szCs w:val="24"/>
        </w:rPr>
        <w:t>Although it varies depending on the sequencing platform used, o</w:t>
      </w:r>
      <w:r w:rsidR="000D784A" w:rsidRPr="006A2306">
        <w:rPr>
          <w:sz w:val="24"/>
          <w:szCs w:val="24"/>
        </w:rPr>
        <w:t>nce the librar</w:t>
      </w:r>
      <w:r w:rsidR="00437F48">
        <w:rPr>
          <w:sz w:val="24"/>
          <w:szCs w:val="24"/>
        </w:rPr>
        <w:t xml:space="preserve">ies </w:t>
      </w:r>
      <w:r w:rsidR="000D784A" w:rsidRPr="006A2306">
        <w:rPr>
          <w:sz w:val="24"/>
          <w:szCs w:val="24"/>
        </w:rPr>
        <w:t>are</w:t>
      </w:r>
      <w:r w:rsidR="00437F48">
        <w:rPr>
          <w:sz w:val="24"/>
          <w:szCs w:val="24"/>
        </w:rPr>
        <w:t xml:space="preserve"> constructed very little hands-</w:t>
      </w:r>
      <w:r w:rsidR="000D784A" w:rsidRPr="006A2306">
        <w:rPr>
          <w:sz w:val="24"/>
          <w:szCs w:val="24"/>
        </w:rPr>
        <w:t xml:space="preserve">on time is required, with most of the process being automatized. </w:t>
      </w:r>
      <w:r w:rsidR="008F528D">
        <w:rPr>
          <w:sz w:val="24"/>
          <w:szCs w:val="24"/>
        </w:rPr>
        <w:t>For the sequencing platform used here (Ion Torrent PGM), t</w:t>
      </w:r>
      <w:r w:rsidR="0010550B">
        <w:rPr>
          <w:sz w:val="24"/>
          <w:szCs w:val="24"/>
        </w:rPr>
        <w:t xml:space="preserve">he complete procedure can be performed within two days of work. </w:t>
      </w:r>
      <w:r w:rsidR="00B103BE">
        <w:rPr>
          <w:sz w:val="24"/>
          <w:szCs w:val="24"/>
        </w:rPr>
        <w:t>At the moment of writing (September 2013</w:t>
      </w:r>
      <w:r w:rsidR="00B103BE" w:rsidRPr="009917A4">
        <w:rPr>
          <w:sz w:val="24"/>
          <w:szCs w:val="24"/>
        </w:rPr>
        <w:t xml:space="preserve">), the </w:t>
      </w:r>
      <w:ins w:id="541" w:author="Etienne Yergeau" w:date="2014-01-24T08:43:00Z">
        <w:r w:rsidR="00076449">
          <w:rPr>
            <w:sz w:val="24"/>
            <w:szCs w:val="24"/>
          </w:rPr>
          <w:t xml:space="preserve">reagent </w:t>
        </w:r>
      </w:ins>
      <w:r w:rsidR="00B103BE" w:rsidRPr="009917A4">
        <w:rPr>
          <w:sz w:val="24"/>
          <w:szCs w:val="24"/>
        </w:rPr>
        <w:t xml:space="preserve">costs related to the example detailed above were as follows: PCR amplification of 36 samples: </w:t>
      </w:r>
      <w:r w:rsidR="00DB6D2F" w:rsidRPr="009917A4">
        <w:rPr>
          <w:sz w:val="24"/>
          <w:szCs w:val="24"/>
        </w:rPr>
        <w:t>$</w:t>
      </w:r>
      <w:r w:rsidR="00280B8F" w:rsidRPr="009917A4">
        <w:rPr>
          <w:sz w:val="24"/>
          <w:szCs w:val="24"/>
        </w:rPr>
        <w:t>25</w:t>
      </w:r>
      <w:r w:rsidR="00B103BE" w:rsidRPr="009917A4">
        <w:rPr>
          <w:sz w:val="24"/>
          <w:szCs w:val="24"/>
        </w:rPr>
        <w:t>,</w:t>
      </w:r>
      <w:r w:rsidR="00FF51CD">
        <w:rPr>
          <w:sz w:val="24"/>
          <w:szCs w:val="24"/>
        </w:rPr>
        <w:t xml:space="preserve"> </w:t>
      </w:r>
      <w:r w:rsidR="00B103BE" w:rsidRPr="009917A4">
        <w:rPr>
          <w:sz w:val="24"/>
          <w:szCs w:val="24"/>
        </w:rPr>
        <w:t xml:space="preserve">gel purification and </w:t>
      </w:r>
      <w:proofErr w:type="spellStart"/>
      <w:ins w:id="542" w:author="Etienne Yergeau" w:date="2014-01-24T08:43:00Z">
        <w:r w:rsidR="003E417A">
          <w:rPr>
            <w:sz w:val="24"/>
            <w:szCs w:val="24"/>
          </w:rPr>
          <w:t>PicoGreen</w:t>
        </w:r>
        <w:proofErr w:type="spellEnd"/>
        <w:r w:rsidR="003E417A">
          <w:rPr>
            <w:sz w:val="24"/>
            <w:szCs w:val="24"/>
          </w:rPr>
          <w:t xml:space="preserve"> </w:t>
        </w:r>
      </w:ins>
      <w:r w:rsidR="00B103BE" w:rsidRPr="009917A4">
        <w:rPr>
          <w:sz w:val="24"/>
          <w:szCs w:val="24"/>
        </w:rPr>
        <w:t xml:space="preserve">DNA quantitation of 36 samples: </w:t>
      </w:r>
      <w:r w:rsidR="00DB6D2F" w:rsidRPr="009917A4">
        <w:rPr>
          <w:sz w:val="24"/>
          <w:szCs w:val="24"/>
        </w:rPr>
        <w:t>$</w:t>
      </w:r>
      <w:r w:rsidR="00280B8F" w:rsidRPr="009917A4">
        <w:rPr>
          <w:sz w:val="24"/>
          <w:szCs w:val="24"/>
        </w:rPr>
        <w:t>125</w:t>
      </w:r>
      <w:r w:rsidR="00B103BE" w:rsidRPr="009917A4">
        <w:rPr>
          <w:sz w:val="24"/>
          <w:szCs w:val="24"/>
        </w:rPr>
        <w:t xml:space="preserve">, </w:t>
      </w:r>
      <w:del w:id="543" w:author="Etienne Yergeau" w:date="2014-01-24T08:43:00Z">
        <w:r w:rsidR="00B103BE" w:rsidRPr="009917A4">
          <w:rPr>
            <w:sz w:val="24"/>
            <w:szCs w:val="24"/>
          </w:rPr>
          <w:delText>library preparation</w:delText>
        </w:r>
      </w:del>
      <w:ins w:id="544" w:author="Etienne Yergeau" w:date="2014-01-24T08:43:00Z">
        <w:r w:rsidR="00076449">
          <w:rPr>
            <w:sz w:val="24"/>
            <w:szCs w:val="24"/>
          </w:rPr>
          <w:t>emulsion PCR</w:t>
        </w:r>
      </w:ins>
      <w:r w:rsidR="00B103BE" w:rsidRPr="009917A4">
        <w:rPr>
          <w:sz w:val="24"/>
          <w:szCs w:val="24"/>
        </w:rPr>
        <w:t xml:space="preserve"> for one </w:t>
      </w:r>
      <w:r w:rsidR="00E96CB6">
        <w:rPr>
          <w:sz w:val="24"/>
          <w:szCs w:val="24"/>
        </w:rPr>
        <w:t xml:space="preserve">pooled </w:t>
      </w:r>
      <w:proofErr w:type="spellStart"/>
      <w:r w:rsidR="00E96CB6">
        <w:rPr>
          <w:sz w:val="24"/>
          <w:szCs w:val="24"/>
        </w:rPr>
        <w:t>amplicon</w:t>
      </w:r>
      <w:proofErr w:type="spellEnd"/>
      <w:r w:rsidR="00E96CB6">
        <w:rPr>
          <w:sz w:val="24"/>
          <w:szCs w:val="24"/>
        </w:rPr>
        <w:t xml:space="preserve"> </w:t>
      </w:r>
      <w:r w:rsidR="00B103BE" w:rsidRPr="009917A4">
        <w:rPr>
          <w:sz w:val="24"/>
          <w:szCs w:val="24"/>
        </w:rPr>
        <w:t xml:space="preserve">sample: </w:t>
      </w:r>
      <w:r w:rsidR="00DB6D2F" w:rsidRPr="009917A4">
        <w:rPr>
          <w:sz w:val="24"/>
          <w:szCs w:val="24"/>
        </w:rPr>
        <w:t>$</w:t>
      </w:r>
      <w:r w:rsidR="00280B8F" w:rsidRPr="009917A4">
        <w:rPr>
          <w:sz w:val="24"/>
          <w:szCs w:val="24"/>
        </w:rPr>
        <w:t>150</w:t>
      </w:r>
      <w:r w:rsidR="00B103BE" w:rsidRPr="009917A4">
        <w:rPr>
          <w:sz w:val="24"/>
          <w:szCs w:val="24"/>
        </w:rPr>
        <w:t xml:space="preserve"> and sequencing</w:t>
      </w:r>
      <w:ins w:id="545" w:author="Etienne Yergeau" w:date="2014-01-24T08:43:00Z">
        <w:r w:rsidR="003E417A">
          <w:rPr>
            <w:sz w:val="24"/>
            <w:szCs w:val="24"/>
          </w:rPr>
          <w:t xml:space="preserve"> reagents</w:t>
        </w:r>
      </w:ins>
      <w:r w:rsidR="00B103BE" w:rsidRPr="009917A4">
        <w:rPr>
          <w:sz w:val="24"/>
          <w:szCs w:val="24"/>
        </w:rPr>
        <w:t xml:space="preserve">: </w:t>
      </w:r>
      <w:r w:rsidR="00DB6D2F" w:rsidRPr="009917A4">
        <w:rPr>
          <w:sz w:val="24"/>
          <w:szCs w:val="24"/>
        </w:rPr>
        <w:t>$</w:t>
      </w:r>
      <w:r w:rsidR="009917A4" w:rsidRPr="009917A4">
        <w:rPr>
          <w:sz w:val="24"/>
          <w:szCs w:val="24"/>
        </w:rPr>
        <w:t>250</w:t>
      </w:r>
      <w:r w:rsidR="00DB6D2F" w:rsidRPr="009917A4">
        <w:rPr>
          <w:sz w:val="24"/>
          <w:szCs w:val="24"/>
        </w:rPr>
        <w:t>,</w:t>
      </w:r>
      <w:r w:rsidR="00B103BE" w:rsidRPr="009917A4">
        <w:rPr>
          <w:sz w:val="24"/>
          <w:szCs w:val="24"/>
        </w:rPr>
        <w:t xml:space="preserve"> for a total of </w:t>
      </w:r>
      <w:r w:rsidR="00DB6D2F" w:rsidRPr="009917A4">
        <w:rPr>
          <w:sz w:val="24"/>
          <w:szCs w:val="24"/>
        </w:rPr>
        <w:t>$</w:t>
      </w:r>
      <w:r w:rsidR="009917A4" w:rsidRPr="009917A4">
        <w:rPr>
          <w:sz w:val="24"/>
          <w:szCs w:val="24"/>
        </w:rPr>
        <w:t>550</w:t>
      </w:r>
      <w:r w:rsidR="00B103BE" w:rsidRPr="009917A4">
        <w:rPr>
          <w:sz w:val="24"/>
          <w:szCs w:val="24"/>
        </w:rPr>
        <w:t xml:space="preserve"> or </w:t>
      </w:r>
      <w:r w:rsidR="00DB6D2F" w:rsidRPr="009917A4">
        <w:rPr>
          <w:sz w:val="24"/>
          <w:szCs w:val="24"/>
        </w:rPr>
        <w:t>$</w:t>
      </w:r>
      <w:r w:rsidR="009917A4" w:rsidRPr="009917A4">
        <w:rPr>
          <w:sz w:val="24"/>
          <w:szCs w:val="24"/>
        </w:rPr>
        <w:t>15</w:t>
      </w:r>
      <w:r w:rsidR="00B103BE" w:rsidRPr="009917A4">
        <w:rPr>
          <w:sz w:val="24"/>
          <w:szCs w:val="24"/>
        </w:rPr>
        <w:t xml:space="preserve"> per sample</w:t>
      </w:r>
      <w:r w:rsidR="00512166" w:rsidRPr="009917A4">
        <w:rPr>
          <w:sz w:val="24"/>
          <w:szCs w:val="24"/>
        </w:rPr>
        <w:t xml:space="preserve"> or </w:t>
      </w:r>
      <w:r w:rsidR="00DB6D2F" w:rsidRPr="009917A4">
        <w:rPr>
          <w:sz w:val="24"/>
          <w:szCs w:val="24"/>
        </w:rPr>
        <w:t>$</w:t>
      </w:r>
      <w:r w:rsidR="00512166" w:rsidRPr="009917A4">
        <w:rPr>
          <w:sz w:val="24"/>
          <w:szCs w:val="24"/>
        </w:rPr>
        <w:t>0</w:t>
      </w:r>
      <w:r w:rsidR="009917A4" w:rsidRPr="009917A4">
        <w:rPr>
          <w:sz w:val="24"/>
          <w:szCs w:val="24"/>
        </w:rPr>
        <w:t>.</w:t>
      </w:r>
      <w:r w:rsidR="00512166" w:rsidRPr="009917A4">
        <w:rPr>
          <w:sz w:val="24"/>
          <w:szCs w:val="24"/>
        </w:rPr>
        <w:t>0</w:t>
      </w:r>
      <w:r w:rsidR="009917A4" w:rsidRPr="009917A4">
        <w:rPr>
          <w:sz w:val="24"/>
          <w:szCs w:val="24"/>
        </w:rPr>
        <w:t>015</w:t>
      </w:r>
      <w:r w:rsidR="00512166" w:rsidRPr="009917A4">
        <w:rPr>
          <w:sz w:val="24"/>
          <w:szCs w:val="24"/>
        </w:rPr>
        <w:t xml:space="preserve"> per </w:t>
      </w:r>
      <w:r w:rsidR="00423799">
        <w:rPr>
          <w:sz w:val="24"/>
          <w:szCs w:val="24"/>
        </w:rPr>
        <w:t>quality</w:t>
      </w:r>
      <w:r w:rsidR="008F528D">
        <w:rPr>
          <w:sz w:val="24"/>
          <w:szCs w:val="24"/>
        </w:rPr>
        <w:t>-</w:t>
      </w:r>
      <w:r w:rsidR="00280B8F" w:rsidRPr="009917A4">
        <w:rPr>
          <w:sz w:val="24"/>
          <w:szCs w:val="24"/>
        </w:rPr>
        <w:t xml:space="preserve">filtered </w:t>
      </w:r>
      <w:r w:rsidR="00512166" w:rsidRPr="009917A4">
        <w:rPr>
          <w:sz w:val="24"/>
          <w:szCs w:val="24"/>
        </w:rPr>
        <w:t>read</w:t>
      </w:r>
      <w:ins w:id="546" w:author="Etienne Yergeau" w:date="2014-01-24T08:43:00Z">
        <w:r w:rsidR="00B103BE" w:rsidRPr="009917A4">
          <w:rPr>
            <w:sz w:val="24"/>
            <w:szCs w:val="24"/>
          </w:rPr>
          <w:t>.</w:t>
        </w:r>
        <w:r w:rsidR="00B103BE">
          <w:rPr>
            <w:sz w:val="24"/>
            <w:szCs w:val="24"/>
          </w:rPr>
          <w:t xml:space="preserve"> </w:t>
        </w:r>
        <w:r w:rsidR="00076449">
          <w:rPr>
            <w:sz w:val="24"/>
            <w:szCs w:val="24"/>
          </w:rPr>
          <w:t xml:space="preserve">This price does not include instrument service contract, instrument depreciation, </w:t>
        </w:r>
        <w:proofErr w:type="gramStart"/>
        <w:r w:rsidR="00076449">
          <w:rPr>
            <w:sz w:val="24"/>
            <w:szCs w:val="24"/>
          </w:rPr>
          <w:t>technician</w:t>
        </w:r>
        <w:proofErr w:type="gramEnd"/>
        <w:r w:rsidR="00076449">
          <w:rPr>
            <w:sz w:val="24"/>
            <w:szCs w:val="24"/>
          </w:rPr>
          <w:t xml:space="preserve"> salary and laboratory space usage</w:t>
        </w:r>
      </w:ins>
      <w:r w:rsidR="00076449">
        <w:rPr>
          <w:sz w:val="24"/>
          <w:szCs w:val="24"/>
        </w:rPr>
        <w:t xml:space="preserve">. </w:t>
      </w:r>
    </w:p>
    <w:p w14:paraId="4F2279D2" w14:textId="77777777" w:rsidR="00777048" w:rsidRDefault="00777048" w:rsidP="003B4D24">
      <w:pPr>
        <w:pStyle w:val="NoSpacing"/>
        <w:rPr>
          <w:del w:id="547" w:author="Etienne Yergeau" w:date="2014-01-24T08:43:00Z"/>
          <w:sz w:val="24"/>
          <w:szCs w:val="24"/>
        </w:rPr>
      </w:pPr>
    </w:p>
    <w:p w14:paraId="78A84B8C" w14:textId="77777777" w:rsidR="008F528D" w:rsidRDefault="00423799" w:rsidP="008F528D">
      <w:pPr>
        <w:pStyle w:val="NoSpacing"/>
        <w:rPr>
          <w:del w:id="548" w:author="Etienne Yergeau" w:date="2014-01-24T08:43:00Z"/>
          <w:sz w:val="24"/>
          <w:szCs w:val="24"/>
        </w:rPr>
      </w:pPr>
      <w:del w:id="549" w:author="Etienne Yergeau" w:date="2014-01-24T08:43:00Z">
        <w:r w:rsidRPr="006A2306">
          <w:rPr>
            <w:sz w:val="24"/>
            <w:szCs w:val="24"/>
          </w:rPr>
          <w:delText xml:space="preserve">To date, the most used </w:delText>
        </w:r>
        <w:r>
          <w:rPr>
            <w:sz w:val="24"/>
            <w:szCs w:val="24"/>
          </w:rPr>
          <w:delText xml:space="preserve">next-generation </w:delText>
        </w:r>
        <w:r w:rsidRPr="006A2306">
          <w:rPr>
            <w:sz w:val="24"/>
            <w:szCs w:val="24"/>
          </w:rPr>
          <w:delText xml:space="preserve">sequencing technology for </w:delText>
        </w:r>
        <w:r>
          <w:rPr>
            <w:sz w:val="24"/>
            <w:szCs w:val="24"/>
          </w:rPr>
          <w:delText xml:space="preserve">the </w:delText>
        </w:r>
        <w:r w:rsidRPr="006A2306">
          <w:rPr>
            <w:sz w:val="24"/>
            <w:szCs w:val="24"/>
          </w:rPr>
          <w:delText>16S rRNA gene</w:delText>
        </w:r>
        <w:r>
          <w:rPr>
            <w:sz w:val="24"/>
            <w:szCs w:val="24"/>
          </w:rPr>
          <w:delText xml:space="preserve"> </w:delText>
        </w:r>
        <w:r w:rsidRPr="006A2306">
          <w:rPr>
            <w:sz w:val="24"/>
            <w:szCs w:val="24"/>
          </w:rPr>
          <w:delText xml:space="preserve">is 454. </w:delText>
        </w:r>
        <w:r>
          <w:rPr>
            <w:sz w:val="24"/>
            <w:szCs w:val="24"/>
          </w:rPr>
          <w:delText xml:space="preserve">The </w:delText>
        </w:r>
        <w:r w:rsidRPr="006A2306">
          <w:rPr>
            <w:sz w:val="24"/>
            <w:szCs w:val="24"/>
          </w:rPr>
          <w:delText xml:space="preserve">Ion Torrent </w:delText>
        </w:r>
        <w:r>
          <w:rPr>
            <w:sz w:val="24"/>
            <w:szCs w:val="24"/>
          </w:rPr>
          <w:delText xml:space="preserve">sequencing technology used in this protocol </w:delText>
        </w:r>
        <w:r w:rsidRPr="006A2306">
          <w:rPr>
            <w:sz w:val="24"/>
            <w:szCs w:val="24"/>
          </w:rPr>
          <w:delText>is conceptually very similar to 454</w:delText>
        </w:r>
        <w:r>
          <w:rPr>
            <w:sz w:val="24"/>
            <w:szCs w:val="24"/>
          </w:rPr>
          <w:delText xml:space="preserve"> </w:delText>
        </w:r>
        <w:r w:rsidRPr="006A2306">
          <w:rPr>
            <w:sz w:val="24"/>
            <w:szCs w:val="24"/>
          </w:rPr>
          <w:delText xml:space="preserve">and both technologies are prone to the same type of sequencing errors. Not surprisingly, </w:delText>
        </w:r>
        <w:r>
          <w:rPr>
            <w:sz w:val="24"/>
            <w:szCs w:val="24"/>
          </w:rPr>
          <w:delText xml:space="preserve">it was </w:delText>
        </w:r>
        <w:r w:rsidRPr="006A2306">
          <w:rPr>
            <w:sz w:val="24"/>
            <w:szCs w:val="24"/>
          </w:rPr>
          <w:delText>show</w:delText>
        </w:r>
        <w:r>
          <w:rPr>
            <w:sz w:val="24"/>
            <w:szCs w:val="24"/>
          </w:rPr>
          <w:delText>n</w:delText>
        </w:r>
        <w:r w:rsidRPr="006A2306">
          <w:rPr>
            <w:sz w:val="24"/>
            <w:szCs w:val="24"/>
          </w:rPr>
          <w:delText xml:space="preserve"> that Ion Torrent sequencing resulted in sequencing results very similar to 454 sequencing</w:delText>
        </w:r>
        <w:r w:rsidR="00B066C5">
          <w:fldChar w:fldCharType="begin"/>
        </w:r>
        <w:r w:rsidR="00B066C5">
          <w:delInstrText xml:space="preserve"> HYPERLINK \l "_ENREF_8" \o "Yergeau, 2012 #2585" </w:delInstrText>
        </w:r>
        <w:r w:rsidR="00B066C5">
          <w:fldChar w:fldCharType="separate"/>
        </w:r>
        <w:r w:rsidR="0087460E">
          <w:rPr>
            <w:sz w:val="24"/>
            <w:szCs w:val="24"/>
          </w:rPr>
          <w:fldChar w:fldCharType="begin"/>
        </w:r>
        <w:r w:rsidR="0087460E">
          <w:rPr>
            <w:sz w:val="24"/>
            <w:szCs w:val="24"/>
          </w:rPr>
          <w:delInstrText xml:space="preserve"> ADDIN EN.CITE &lt;EndNote&gt;&lt;Cite&gt;&lt;Author&gt;Yergeau&lt;/Author&gt;&lt;Year&gt;2012&lt;/Year&gt;&lt;RecNum&gt;2585&lt;/RecNum&gt;&lt;DisplayText&gt;&lt;style face="superscript"&gt;8&lt;/style&gt;&lt;/DisplayText&gt;&lt;record&gt;&lt;rec-number&gt;2585&lt;/rec-number&gt;&lt;foreign-keys&gt;&lt;key app="EN" db-id="s222200a9xtfvce0f5b5r0wefe95d0wz029d"&gt;2585&lt;/key&gt;&lt;/foreign-keys&gt;&lt;ref-type name="Journal Article"&gt;17&lt;/ref-type&gt;&lt;contributors&gt;&lt;authors&gt;&lt;author&gt;Yergeau, E.&lt;/author&gt;&lt;author&gt;Lawrence, J. R.&lt;/author&gt;&lt;author&gt;Sanschagrin, S.&lt;/author&gt;&lt;author&gt;Waiser, Marley J.&lt;/author&gt;&lt;author&gt;Korber, D. R.&lt;/author&gt;&lt;author&gt;Greer, C.W.&lt;/author&gt;&lt;/authors&gt;&lt;/contributors&gt;&lt;titles&gt;&lt;title&gt;Next-generation sequencing of microbial communities in the Athabasca River and its tributaries in relation to oil sands mining activities&lt;/title&gt;&lt;secondary-title&gt;Applied and Environmental Microbiology&lt;/secondary-title&gt;&lt;alt-title&gt;Appl. Environ. Microbiol.&lt;/alt-title&gt;&lt;/titles&gt;&lt;periodical&gt;&lt;full-title&gt;Applied and Environmental Microbiology&lt;/full-title&gt;&lt;/periodical&gt;&lt;pages&gt;7626-7637&lt;/pages&gt;&lt;volume&gt;78&lt;/volume&gt;&lt;number&gt;21&lt;/number&gt;&lt;dates&gt;&lt;year&gt;2012&lt;/year&gt;&lt;/dates&gt;&lt;urls&gt;&lt;/urls&gt;&lt;electronic-resource-num&gt;10.1128/AEM.02036-12&lt;/electronic-resource-num&gt;&lt;/record&gt;&lt;/Cite&gt;&lt;/EndNote&gt;</w:delInstrText>
        </w:r>
        <w:r w:rsidR="0087460E">
          <w:rPr>
            <w:sz w:val="24"/>
            <w:szCs w:val="24"/>
          </w:rPr>
          <w:fldChar w:fldCharType="separate"/>
        </w:r>
        <w:r w:rsidR="0087460E" w:rsidRPr="001917FC">
          <w:rPr>
            <w:noProof/>
            <w:sz w:val="24"/>
            <w:szCs w:val="24"/>
            <w:vertAlign w:val="superscript"/>
          </w:rPr>
          <w:delText>8</w:delText>
        </w:r>
        <w:r w:rsidR="0087460E">
          <w:rPr>
            <w:sz w:val="24"/>
            <w:szCs w:val="24"/>
          </w:rPr>
          <w:fldChar w:fldCharType="end"/>
        </w:r>
        <w:r w:rsidR="00B066C5">
          <w:rPr>
            <w:sz w:val="24"/>
            <w:szCs w:val="24"/>
          </w:rPr>
          <w:fldChar w:fldCharType="end"/>
        </w:r>
        <w:r w:rsidRPr="006A2306">
          <w:rPr>
            <w:sz w:val="24"/>
            <w:szCs w:val="24"/>
          </w:rPr>
          <w:delText xml:space="preserve">. </w:delText>
        </w:r>
        <w:r>
          <w:rPr>
            <w:sz w:val="24"/>
            <w:szCs w:val="24"/>
          </w:rPr>
          <w:delText xml:space="preserve">In any case, it would be easy to adapt the current protocol for </w:delText>
        </w:r>
        <w:r w:rsidR="008F528D">
          <w:rPr>
            <w:sz w:val="24"/>
            <w:szCs w:val="24"/>
          </w:rPr>
          <w:delText xml:space="preserve">other benchtop sequencers like </w:delText>
        </w:r>
        <w:r>
          <w:rPr>
            <w:sz w:val="24"/>
            <w:szCs w:val="24"/>
          </w:rPr>
          <w:delText>the Illumina MiSeq</w:delText>
        </w:r>
        <w:r w:rsidR="008F528D">
          <w:rPr>
            <w:sz w:val="24"/>
            <w:szCs w:val="24"/>
          </w:rPr>
          <w:delText xml:space="preserve"> or </w:delText>
        </w:r>
        <w:r>
          <w:rPr>
            <w:sz w:val="24"/>
            <w:szCs w:val="24"/>
          </w:rPr>
          <w:delText xml:space="preserve">the 454 GS Junior by changing the </w:delText>
        </w:r>
        <w:r w:rsidR="00864E92">
          <w:rPr>
            <w:sz w:val="24"/>
            <w:szCs w:val="24"/>
          </w:rPr>
          <w:delText>primer</w:delText>
        </w:r>
        <w:r>
          <w:rPr>
            <w:sz w:val="24"/>
            <w:szCs w:val="24"/>
          </w:rPr>
          <w:delText xml:space="preserve"> sequence</w:delText>
        </w:r>
        <w:r w:rsidR="005964A3">
          <w:rPr>
            <w:sz w:val="24"/>
            <w:szCs w:val="24"/>
          </w:rPr>
          <w:delText>s</w:delText>
        </w:r>
        <w:r w:rsidR="00864E92">
          <w:rPr>
            <w:sz w:val="24"/>
            <w:szCs w:val="24"/>
          </w:rPr>
          <w:delText xml:space="preserve"> to match the adapters and barcodes </w:delText>
        </w:r>
        <w:r w:rsidR="0087460E">
          <w:rPr>
            <w:sz w:val="24"/>
            <w:szCs w:val="24"/>
          </w:rPr>
          <w:delText>needed for</w:delText>
        </w:r>
        <w:r w:rsidR="00864E92">
          <w:rPr>
            <w:sz w:val="24"/>
            <w:szCs w:val="24"/>
          </w:rPr>
          <w:delText xml:space="preserve"> these sequencing </w:delText>
        </w:r>
        <w:r w:rsidR="00A65CDA">
          <w:rPr>
            <w:sz w:val="24"/>
            <w:szCs w:val="24"/>
          </w:rPr>
          <w:delText>technologies (available on the manufacturer’s websites)</w:delText>
        </w:r>
        <w:r>
          <w:rPr>
            <w:sz w:val="24"/>
            <w:szCs w:val="24"/>
          </w:rPr>
          <w:delText xml:space="preserve">. </w:delText>
        </w:r>
        <w:r w:rsidR="008F528D">
          <w:rPr>
            <w:sz w:val="24"/>
            <w:szCs w:val="24"/>
          </w:rPr>
          <w:delText>Alternatively, researchers could follow steps 1 and 2 of the protocol and send the pooled amplicons to a sequencing center where the remaining of the procedure would be performed</w:delText>
        </w:r>
        <w:r w:rsidR="005964A3">
          <w:rPr>
            <w:sz w:val="24"/>
            <w:szCs w:val="24"/>
          </w:rPr>
          <w:delText>.</w:delText>
        </w:r>
      </w:del>
    </w:p>
    <w:p w14:paraId="270E52C0" w14:textId="77777777" w:rsidR="00845A2A" w:rsidRDefault="00845A2A" w:rsidP="00845A2A">
      <w:pPr>
        <w:pStyle w:val="NoSpacing"/>
        <w:rPr>
          <w:sz w:val="24"/>
          <w:szCs w:val="24"/>
        </w:rPr>
      </w:pPr>
    </w:p>
    <w:p w14:paraId="6B895BCD" w14:textId="77777777" w:rsidR="00845A2A" w:rsidRDefault="00845A2A" w:rsidP="00845A2A">
      <w:pPr>
        <w:pStyle w:val="NoSpacing"/>
        <w:rPr>
          <w:sz w:val="24"/>
          <w:szCs w:val="24"/>
        </w:rPr>
      </w:pPr>
      <w:r>
        <w:rPr>
          <w:sz w:val="24"/>
          <w:szCs w:val="24"/>
        </w:rPr>
        <w:t xml:space="preserve">One of the most important steps is to pool all the products in an </w:t>
      </w:r>
      <w:proofErr w:type="spellStart"/>
      <w:r>
        <w:rPr>
          <w:sz w:val="24"/>
          <w:szCs w:val="24"/>
        </w:rPr>
        <w:t>equimolar</w:t>
      </w:r>
      <w:proofErr w:type="spellEnd"/>
      <w:r>
        <w:rPr>
          <w:sz w:val="24"/>
          <w:szCs w:val="24"/>
        </w:rPr>
        <w:t xml:space="preserve"> ratio, in order to retrieve similar number of reads for each of the samples. </w:t>
      </w:r>
      <w:proofErr w:type="spellStart"/>
      <w:r>
        <w:rPr>
          <w:sz w:val="24"/>
          <w:szCs w:val="24"/>
        </w:rPr>
        <w:t>PicoGreen</w:t>
      </w:r>
      <w:proofErr w:type="spellEnd"/>
      <w:r>
        <w:rPr>
          <w:sz w:val="24"/>
          <w:szCs w:val="24"/>
        </w:rPr>
        <w:t xml:space="preserve"> quantification was used here, but other methods might be suitable, though less accurate (e.g. UV quantification, gel-based quantification). Even by doing the most accurate quantification and pooling, there is some variability in the number of reads per sample, and in the typical run detailed in Table </w:t>
      </w:r>
      <w:proofErr w:type="gramStart"/>
      <w:r>
        <w:rPr>
          <w:sz w:val="24"/>
          <w:szCs w:val="24"/>
        </w:rPr>
        <w:t>2,</w:t>
      </w:r>
      <w:proofErr w:type="gramEnd"/>
      <w:r>
        <w:rPr>
          <w:sz w:val="24"/>
          <w:szCs w:val="24"/>
        </w:rPr>
        <w:t xml:space="preserve"> it ranges from 4,380 to 32,750 reads, with an average of 10,338 reads.</w:t>
      </w:r>
      <w:ins w:id="550" w:author="Etienne Yergeau" w:date="2014-01-24T08:43:00Z">
        <w:r w:rsidR="000864CE">
          <w:rPr>
            <w:sz w:val="24"/>
            <w:szCs w:val="24"/>
          </w:rPr>
          <w:t xml:space="preserve"> If processing large number of samples</w:t>
        </w:r>
        <w:r w:rsidR="00FF51CD">
          <w:rPr>
            <w:sz w:val="24"/>
            <w:szCs w:val="24"/>
          </w:rPr>
          <w:t xml:space="preserve"> (more than 40-50)</w:t>
        </w:r>
        <w:r w:rsidR="000864CE">
          <w:rPr>
            <w:sz w:val="24"/>
            <w:szCs w:val="24"/>
          </w:rPr>
          <w:t xml:space="preserve">, single-column gel-purification can be replaced by gel-purification in plate or purification using beads with a stringent size </w:t>
        </w:r>
        <w:proofErr w:type="spellStart"/>
        <w:r w:rsidR="000864CE">
          <w:rPr>
            <w:sz w:val="24"/>
            <w:szCs w:val="24"/>
          </w:rPr>
          <w:t>cutoff</w:t>
        </w:r>
        <w:proofErr w:type="spellEnd"/>
        <w:r w:rsidR="000864CE">
          <w:rPr>
            <w:sz w:val="24"/>
            <w:szCs w:val="24"/>
          </w:rPr>
          <w:t xml:space="preserve"> (e.g. </w:t>
        </w:r>
        <w:proofErr w:type="spellStart"/>
        <w:r w:rsidR="000864CE">
          <w:rPr>
            <w:sz w:val="24"/>
            <w:szCs w:val="24"/>
          </w:rPr>
          <w:t>AMPure</w:t>
        </w:r>
        <w:proofErr w:type="spellEnd"/>
        <w:r w:rsidR="000864CE">
          <w:rPr>
            <w:sz w:val="24"/>
            <w:szCs w:val="24"/>
          </w:rPr>
          <w:t xml:space="preserve"> beads). </w:t>
        </w:r>
      </w:ins>
    </w:p>
    <w:p w14:paraId="6B672707" w14:textId="77777777" w:rsidR="00423799" w:rsidRDefault="00423799" w:rsidP="00423799">
      <w:pPr>
        <w:pStyle w:val="NoSpacing"/>
        <w:rPr>
          <w:del w:id="551" w:author="Etienne Yergeau" w:date="2014-01-24T08:43:00Z"/>
          <w:sz w:val="24"/>
          <w:szCs w:val="24"/>
        </w:rPr>
      </w:pPr>
    </w:p>
    <w:p w14:paraId="6F512A68" w14:textId="77777777" w:rsidR="00423799" w:rsidRPr="006A2306" w:rsidRDefault="00423799" w:rsidP="00423799">
      <w:pPr>
        <w:pStyle w:val="NoSpacing"/>
        <w:rPr>
          <w:del w:id="552" w:author="Etienne Yergeau" w:date="2014-01-24T08:43:00Z"/>
          <w:sz w:val="24"/>
          <w:szCs w:val="24"/>
        </w:rPr>
      </w:pPr>
      <w:del w:id="553" w:author="Etienne Yergeau" w:date="2014-01-24T08:43:00Z">
        <w:r>
          <w:rPr>
            <w:sz w:val="24"/>
            <w:szCs w:val="24"/>
          </w:rPr>
          <w:delText>The 16S rRNA gene</w:delText>
        </w:r>
        <w:r w:rsidR="00BD4B32">
          <w:rPr>
            <w:sz w:val="24"/>
            <w:szCs w:val="24"/>
          </w:rPr>
          <w:delText xml:space="preserve"> reads</w:delText>
        </w:r>
        <w:r>
          <w:rPr>
            <w:sz w:val="24"/>
            <w:szCs w:val="24"/>
          </w:rPr>
          <w:delText xml:space="preserve"> were </w:delText>
        </w:r>
        <w:r w:rsidR="00BD4B32">
          <w:rPr>
            <w:sz w:val="24"/>
            <w:szCs w:val="24"/>
          </w:rPr>
          <w:delText xml:space="preserve">trimmed and classified </w:delText>
        </w:r>
        <w:r>
          <w:rPr>
            <w:sz w:val="24"/>
            <w:szCs w:val="24"/>
          </w:rPr>
          <w:delText>using Mothur</w:delText>
        </w:r>
        <w:r w:rsidR="00BD4B32">
          <w:rPr>
            <w:sz w:val="24"/>
            <w:szCs w:val="24"/>
          </w:rPr>
          <w:delText>, but many</w:delText>
        </w:r>
        <w:r>
          <w:rPr>
            <w:sz w:val="24"/>
            <w:szCs w:val="24"/>
          </w:rPr>
          <w:delText xml:space="preserve"> other analyses can be performed on 16S rRNA gene amplicons. For instance, </w:delText>
        </w:r>
        <w:r w:rsidR="00BD4B32">
          <w:rPr>
            <w:sz w:val="24"/>
            <w:szCs w:val="24"/>
          </w:rPr>
          <w:delText xml:space="preserve">beta diversity can be evaluated by calculating </w:delText>
        </w:r>
        <w:r>
          <w:rPr>
            <w:sz w:val="24"/>
            <w:szCs w:val="24"/>
          </w:rPr>
          <w:delText xml:space="preserve">the Unifrac distances between each sample pair using the procedure outlined at </w:delText>
        </w:r>
        <w:r w:rsidR="00B066C5">
          <w:fldChar w:fldCharType="begin"/>
        </w:r>
        <w:r w:rsidR="00B066C5">
          <w:delInstrText xml:space="preserve"> HYPERLINK "http://unifrac.colorado.edu/" </w:delInstrText>
        </w:r>
        <w:r w:rsidR="00B066C5">
          <w:fldChar w:fldCharType="separate"/>
        </w:r>
        <w:r w:rsidRPr="0046575D">
          <w:rPr>
            <w:rStyle w:val="Hyperlink"/>
            <w:sz w:val="24"/>
            <w:szCs w:val="24"/>
          </w:rPr>
          <w:delText>http://unifrac.colorado.edu/</w:delText>
        </w:r>
        <w:r w:rsidR="00B066C5">
          <w:rPr>
            <w:rStyle w:val="Hyperlink"/>
            <w:sz w:val="24"/>
            <w:szCs w:val="24"/>
          </w:rPr>
          <w:fldChar w:fldCharType="end"/>
        </w:r>
        <w:r>
          <w:rPr>
            <w:sz w:val="24"/>
            <w:szCs w:val="24"/>
          </w:rPr>
          <w:delText xml:space="preserve"> </w:delText>
        </w:r>
        <w:r w:rsidR="00B066C5">
          <w:fldChar w:fldCharType="begin"/>
        </w:r>
        <w:r w:rsidR="00B066C5">
          <w:delInstrText xml:space="preserve"> HYPERLINK \l "_ENREF_16" \o "Hamady, 2010 #1858" </w:delInstrText>
        </w:r>
        <w:r w:rsidR="00B066C5">
          <w:fldChar w:fldCharType="separate"/>
        </w:r>
        <w:r w:rsidR="0087460E">
          <w:rPr>
            <w:sz w:val="24"/>
            <w:szCs w:val="24"/>
          </w:rPr>
          <w:fldChar w:fldCharType="begin"/>
        </w:r>
        <w:r w:rsidR="0087460E">
          <w:rPr>
            <w:sz w:val="24"/>
            <w:szCs w:val="24"/>
          </w:rPr>
          <w:delInstrText xml:space="preserve"> ADDIN EN.CITE &lt;EndNote&gt;&lt;Cite&gt;&lt;Author&gt;Hamady&lt;/Author&gt;&lt;Year&gt;2010&lt;/Year&gt;&lt;RecNum&gt;1858&lt;/RecNum&gt;&lt;DisplayText&gt;&lt;style face="superscript"&gt;16&lt;/style&gt;&lt;/DisplayText&gt;&lt;record&gt;&lt;rec-number&gt;1858&lt;/rec-number&gt;&lt;foreign-keys&gt;&lt;key app="EN" db-id="s222200a9xtfvce0f5b5r0wefe95d0wz029d"&gt;1858&lt;/key&gt;&lt;/foreign-keys&gt;&lt;ref-type name="Journal Article"&gt;17&lt;/ref-type&gt;&lt;contributors&gt;&lt;authors&gt;&lt;author&gt;Hamady, Micah&lt;/author&gt;&lt;author&gt;Lozupone, Catherine&lt;/author&gt;&lt;author&gt;Knight, Rob&lt;/author&gt;&lt;/authors&gt;&lt;/contributors&gt;&lt;titles&gt;&lt;title&gt;Fast UniFrac: facilitating high-throughput phylogenetic analyses of microbial communities including analysis of pyrosequencing and PhyloChip data&lt;/title&gt;&lt;secondary-title&gt;The ISME Journal&lt;/secondary-title&gt;&lt;alt-title&gt;ISME J&lt;/alt-title&gt;&lt;/titles&gt;&lt;periodical&gt;&lt;full-title&gt;The ISME Journal&lt;/full-title&gt;&lt;abbr-1&gt;ISME J.&lt;/abbr-1&gt;&lt;/periodical&gt;&lt;alt-periodical&gt;&lt;full-title&gt;ISME J&lt;/full-title&gt;&lt;/alt-periodical&gt;&lt;pages&gt;17-27&lt;/pages&gt;&lt;volume&gt;4&lt;/volume&gt;&lt;number&gt;1&lt;/number&gt;&lt;dates&gt;&lt;year&gt;2010&lt;/year&gt;&lt;/dates&gt;&lt;publisher&gt;International Society for Microbial Ecology&lt;/publisher&gt;&lt;isbn&gt;1751-7370&lt;/isbn&gt;&lt;urls&gt;&lt;related-urls&gt;&lt;url&gt;http://dx.doi.org/10.1038/ismej.2009.97&lt;/url&gt;&lt;url&gt;http://www.nature.com/ismej/journal/vaop/ncurrent/suppinfo/ismej200997s1.html&lt;/url&gt;&lt;/related-urls&gt;&lt;/urls&gt;&lt;electronic-resource-num&gt;10.1038/ismej.2009.97&lt;/electronic-resource-num&gt;&lt;/record&gt;&lt;/Cite&gt;&lt;/EndNote&gt;</w:delInstrText>
        </w:r>
        <w:r w:rsidR="0087460E">
          <w:rPr>
            <w:sz w:val="24"/>
            <w:szCs w:val="24"/>
          </w:rPr>
          <w:fldChar w:fldCharType="separate"/>
        </w:r>
        <w:r w:rsidR="0087460E" w:rsidRPr="0087460E">
          <w:rPr>
            <w:noProof/>
            <w:sz w:val="24"/>
            <w:szCs w:val="24"/>
            <w:vertAlign w:val="superscript"/>
          </w:rPr>
          <w:delText>16</w:delText>
        </w:r>
        <w:r w:rsidR="0087460E">
          <w:rPr>
            <w:sz w:val="24"/>
            <w:szCs w:val="24"/>
          </w:rPr>
          <w:fldChar w:fldCharType="end"/>
        </w:r>
        <w:r w:rsidR="00B066C5">
          <w:rPr>
            <w:sz w:val="24"/>
            <w:szCs w:val="24"/>
          </w:rPr>
          <w:fldChar w:fldCharType="end"/>
        </w:r>
        <w:r>
          <w:rPr>
            <w:sz w:val="24"/>
            <w:szCs w:val="24"/>
          </w:rPr>
          <w:delText xml:space="preserve">. </w:delText>
        </w:r>
        <w:r w:rsidR="00BD4B32">
          <w:rPr>
            <w:sz w:val="24"/>
            <w:szCs w:val="24"/>
          </w:rPr>
          <w:delText>Alpha d</w:delText>
        </w:r>
        <w:r>
          <w:rPr>
            <w:sz w:val="24"/>
            <w:szCs w:val="24"/>
          </w:rPr>
          <w:delText xml:space="preserve">iversity indices and number of operational taxonomical units of each sample can be calculated using tools within QIIME like AmpliconNoise </w:delText>
        </w:r>
        <w:r w:rsidR="00B066C5">
          <w:fldChar w:fldCharType="begin"/>
        </w:r>
        <w:r w:rsidR="00B066C5">
          <w:delInstrText xml:space="preserve"> HYPERLINK \l "_ENREF_17" \o "Quince, 2011 #2217" </w:delInstrText>
        </w:r>
        <w:r w:rsidR="00B066C5">
          <w:fldChar w:fldCharType="separate"/>
        </w:r>
        <w:r w:rsidR="0087460E">
          <w:rPr>
            <w:sz w:val="24"/>
            <w:szCs w:val="24"/>
          </w:rPr>
          <w:fldChar w:fldCharType="begin"/>
        </w:r>
        <w:r w:rsidR="0087460E">
          <w:rPr>
            <w:sz w:val="24"/>
            <w:szCs w:val="24"/>
          </w:rPr>
          <w:delInstrText xml:space="preserve"> ADDIN EN.CITE &lt;EndNote&gt;&lt;Cite&gt;&lt;Author&gt;Quince&lt;/Author&gt;&lt;Year&gt;2011&lt;/Year&gt;&lt;RecNum&gt;2217&lt;/RecNum&gt;&lt;DisplayText&gt;&lt;style face="superscript"&gt;17&lt;/style&gt;&lt;/DisplayText&gt;&lt;record&gt;&lt;rec-number&gt;2217&lt;/rec-number&gt;&lt;foreign-keys&gt;&lt;key app="EN" db-id="s222200a9xtfvce0f5b5r0wefe95d0wz029d"&gt;2217&lt;/key&gt;&lt;/foreign-keys&gt;&lt;ref-type name="Journal Article"&gt;17&lt;/ref-type&gt;&lt;contributors&gt;&lt;authors&gt;&lt;author&gt;Quince, C.&lt;/author&gt;&lt;author&gt;Lanzen, A.&lt;/author&gt;&lt;author&gt;Davenport, R. J.&lt;/author&gt;&lt;author&gt;Turnbaugh, P. J.&lt;/author&gt;&lt;/authors&gt;&lt;/contributors&gt;&lt;auth-address&gt;[Quince, Christopher] Univ Glasgow, Dept Civil Engn, Glasgow G12 8LT, Lanark, Scotland. [Lanzen, Anders] Univ Bergen, Dept Biol, Ctr Geobiol, Bergen, Norway. [Davenport, Russell J.] Newcastle Univ, Sch Civil Engn &amp;amp; Geosci, Newcastle Upon Tyne NE1 7RU, Tyne &amp;amp; Wear, England. [Turnbaugh, Peter J.] Harvard Univ, FAS Ctr Syst Biol, Cambridge, MA 02138 USA.&amp;#xD;Quince, C, Univ Glasgow, Dept Civil Engn, Rankine Bldg,Oakfield Ave, Glasgow G12 8LT, Lanark, Scotland.&amp;#xD;christopher.quince@glasgow.ac.uk&lt;/auth-address&gt;&lt;titles&gt;&lt;title&gt;Removing noise from pyrosequenced amplicons&lt;/title&gt;&lt;secondary-title&gt;BMC Bioinformatics&lt;/secondary-title&gt;&lt;alt-title&gt;BMC Bioinformatics&lt;/alt-title&gt;&lt;/titles&gt;&lt;pages&gt;38&lt;/pages&gt;&lt;volume&gt;12&lt;/volume&gt;&lt;keywords&gt;&lt;keyword&gt;RARE BIOSPHERE&lt;/keyword&gt;&lt;keyword&gt;MICROBIAL DIVERSITY&lt;/keyword&gt;&lt;keyword&gt;DNA-POLYMERASE&lt;/keyword&gt;&lt;keyword&gt;FIDELITY&lt;/keyword&gt;&lt;keyword&gt;WRINKLES&lt;/keyword&gt;&lt;/keywords&gt;&lt;dates&gt;&lt;year&gt;2011&lt;/year&gt;&lt;pub-dates&gt;&lt;date&gt;Jan&lt;/date&gt;&lt;/pub-dates&gt;&lt;/dates&gt;&lt;accession-num&gt;ISI:000287741700001&lt;/accession-num&gt;&lt;urls&gt;&lt;related-urls&gt;&lt;url&gt;&amp;lt;Go to ISI&amp;gt;://000287741700001&lt;/url&gt;&lt;/related-urls&gt;&lt;/urls&gt;&lt;electronic-resource-num&gt;10.1186/1471-2105-12-38&lt;/electronic-resource-num&gt;&lt;/record&gt;&lt;/Cite&gt;&lt;/EndNote&gt;</w:delInstrText>
        </w:r>
        <w:r w:rsidR="0087460E">
          <w:rPr>
            <w:sz w:val="24"/>
            <w:szCs w:val="24"/>
          </w:rPr>
          <w:fldChar w:fldCharType="separate"/>
        </w:r>
        <w:r w:rsidR="0087460E" w:rsidRPr="0087460E">
          <w:rPr>
            <w:noProof/>
            <w:sz w:val="24"/>
            <w:szCs w:val="24"/>
            <w:vertAlign w:val="superscript"/>
          </w:rPr>
          <w:delText>17</w:delText>
        </w:r>
        <w:r w:rsidR="0087460E">
          <w:rPr>
            <w:sz w:val="24"/>
            <w:szCs w:val="24"/>
          </w:rPr>
          <w:fldChar w:fldCharType="end"/>
        </w:r>
        <w:r w:rsidR="00B066C5">
          <w:rPr>
            <w:sz w:val="24"/>
            <w:szCs w:val="24"/>
          </w:rPr>
          <w:fldChar w:fldCharType="end"/>
        </w:r>
        <w:r>
          <w:rPr>
            <w:sz w:val="24"/>
            <w:szCs w:val="24"/>
          </w:rPr>
          <w:delText xml:space="preserve"> or using the procedure outlined by </w:delText>
        </w:r>
        <w:r w:rsidRPr="00537035">
          <w:rPr>
            <w:sz w:val="24"/>
            <w:szCs w:val="24"/>
          </w:rPr>
          <w:delText xml:space="preserve">Huse </w:delText>
        </w:r>
        <w:r>
          <w:rPr>
            <w:sz w:val="24"/>
            <w:szCs w:val="24"/>
          </w:rPr>
          <w:delText>et al.</w:delText>
        </w:r>
        <w:r w:rsidR="00B066C5">
          <w:fldChar w:fldCharType="begin"/>
        </w:r>
        <w:r w:rsidR="00B066C5">
          <w:delInstrText xml:space="preserve"> HYPERLINK \l "_ENREF_18" \o "Huse, 2010 #2012" </w:delInstrText>
        </w:r>
        <w:r w:rsidR="00B066C5">
          <w:fldChar w:fldCharType="separate"/>
        </w:r>
        <w:r w:rsidR="0087460E">
          <w:rPr>
            <w:sz w:val="24"/>
            <w:szCs w:val="24"/>
          </w:rPr>
          <w:fldChar w:fldCharType="begin"/>
        </w:r>
        <w:r w:rsidR="0087460E">
          <w:rPr>
            <w:sz w:val="24"/>
            <w:szCs w:val="24"/>
          </w:rPr>
          <w:delInstrText xml:space="preserve"> ADDIN EN.CITE &lt;EndNote&gt;&lt;Cite ExcludeAuth="1"&gt;&lt;Author&gt;Huse&lt;/Author&gt;&lt;Year&gt;2010&lt;/Year&gt;&lt;RecNum&gt;2012&lt;/RecNum&gt;&lt;DisplayText&gt;&lt;style face="superscript"&gt;18&lt;/style&gt;&lt;/DisplayText&gt;&lt;record&gt;&lt;rec-number&gt;2012&lt;/rec-number&gt;&lt;foreign-keys&gt;&lt;key app="EN" db-id="s222200a9xtfvce0f5b5r0wefe95d0wz029d"&gt;2012&lt;/key&gt;&lt;/foreign-keys&gt;&lt;ref-type name="Journal Article"&gt;17&lt;/ref-type&gt;&lt;contributors&gt;&lt;authors&gt;&lt;author&gt;Susan M. Huse&lt;/author&gt;&lt;author&gt;David Mark Welch&lt;/author&gt;&lt;author&gt;Hilary G. Morrison&lt;/author&gt;&lt;author&gt;Mitchell L. Sogin&lt;/author&gt;&lt;/authors&gt;&lt;/contributors&gt;&lt;auth-address&gt;Josephine Bay Paul Center, Marine Biological Laboratory at Woods Hole, 7 MBL Street, Woods Hole, MA 02543, USA.&lt;/auth-address&gt;&lt;titles&gt;&lt;title&gt;Ironing out the wrinkles in the rare biosphere through improved OTU clustering&lt;/title&gt;&lt;secondary-title&gt;Environmental Microbiology&lt;/secondary-title&gt;&lt;alt-title&gt;Environ. Microbiol.&lt;/alt-title&gt;&lt;/titles&gt;&lt;periodical&gt;&lt;full-title&gt;Environmental Microbiology&lt;/full-title&gt;&lt;/periodical&gt;&lt;pages&gt;1889-1898&lt;/pages&gt;&lt;volume&gt;12&lt;/volume&gt;&lt;number&gt;7&lt;/number&gt;&lt;dates&gt;&lt;year&gt;2010&lt;/year&gt;&lt;/dates&gt;&lt;isbn&gt;1462-2920&lt;/isbn&gt;&lt;urls&gt;&lt;related-urls&gt;&lt;url&gt;http://dx.doi.org/10.1111/j.1462-2920.2010.02193.x&lt;/url&gt;&lt;/related-urls&gt;&lt;/urls&gt;&lt;custom2&gt;Lu!&lt;/custom2&gt;&lt;custom3&gt;Reçu ressource électronique&lt;/custom3&gt;&lt;electronic-resource-num&gt;doi: 10.1111/j.1462-2920.2010.02193.x&lt;/electronic-resource-num&gt;&lt;/record&gt;&lt;/Cite&gt;&lt;/EndNote&gt;</w:delInstrText>
        </w:r>
        <w:r w:rsidR="0087460E">
          <w:rPr>
            <w:sz w:val="24"/>
            <w:szCs w:val="24"/>
          </w:rPr>
          <w:fldChar w:fldCharType="separate"/>
        </w:r>
        <w:r w:rsidR="0087460E" w:rsidRPr="0087460E">
          <w:rPr>
            <w:noProof/>
            <w:sz w:val="24"/>
            <w:szCs w:val="24"/>
            <w:vertAlign w:val="superscript"/>
          </w:rPr>
          <w:delText>18</w:delText>
        </w:r>
        <w:r w:rsidR="0087460E">
          <w:rPr>
            <w:sz w:val="24"/>
            <w:szCs w:val="24"/>
          </w:rPr>
          <w:fldChar w:fldCharType="end"/>
        </w:r>
        <w:r w:rsidR="00B066C5">
          <w:rPr>
            <w:sz w:val="24"/>
            <w:szCs w:val="24"/>
          </w:rPr>
          <w:fldChar w:fldCharType="end"/>
        </w:r>
        <w:r>
          <w:rPr>
            <w:sz w:val="24"/>
            <w:szCs w:val="24"/>
          </w:rPr>
          <w:delText xml:space="preserve"> and available within Mothur.</w:delText>
        </w:r>
      </w:del>
    </w:p>
    <w:p w14:paraId="0F93AF54" w14:textId="77777777" w:rsidR="00777048" w:rsidRDefault="00777048" w:rsidP="003B4D24">
      <w:pPr>
        <w:pStyle w:val="NoSpacing"/>
        <w:rPr>
          <w:ins w:id="554" w:author="Etienne Yergeau" w:date="2014-01-24T08:43:00Z"/>
          <w:sz w:val="24"/>
          <w:szCs w:val="24"/>
        </w:rPr>
      </w:pPr>
    </w:p>
    <w:p w14:paraId="2FB9D38D" w14:textId="77777777" w:rsidR="008F528D" w:rsidRDefault="00423799" w:rsidP="008F528D">
      <w:pPr>
        <w:pStyle w:val="NoSpacing"/>
        <w:rPr>
          <w:ins w:id="555" w:author="Etienne Yergeau" w:date="2014-01-24T08:43:00Z"/>
          <w:sz w:val="24"/>
          <w:szCs w:val="24"/>
        </w:rPr>
      </w:pPr>
      <w:ins w:id="556" w:author="Etienne Yergeau" w:date="2014-01-24T08:43:00Z">
        <w:r w:rsidRPr="006A2306">
          <w:rPr>
            <w:sz w:val="24"/>
            <w:szCs w:val="24"/>
          </w:rPr>
          <w:t xml:space="preserve">To date, the most used </w:t>
        </w:r>
        <w:r>
          <w:rPr>
            <w:sz w:val="24"/>
            <w:szCs w:val="24"/>
          </w:rPr>
          <w:t xml:space="preserve">next-generation </w:t>
        </w:r>
        <w:r w:rsidRPr="006A2306">
          <w:rPr>
            <w:sz w:val="24"/>
            <w:szCs w:val="24"/>
          </w:rPr>
          <w:t xml:space="preserve">sequencing technology for </w:t>
        </w:r>
        <w:r>
          <w:rPr>
            <w:sz w:val="24"/>
            <w:szCs w:val="24"/>
          </w:rPr>
          <w:t xml:space="preserve">the </w:t>
        </w:r>
        <w:r w:rsidRPr="006A2306">
          <w:rPr>
            <w:sz w:val="24"/>
            <w:szCs w:val="24"/>
          </w:rPr>
          <w:t xml:space="preserve">16S </w:t>
        </w:r>
        <w:proofErr w:type="spellStart"/>
        <w:r w:rsidRPr="006A2306">
          <w:rPr>
            <w:sz w:val="24"/>
            <w:szCs w:val="24"/>
          </w:rPr>
          <w:t>rRNA</w:t>
        </w:r>
        <w:proofErr w:type="spellEnd"/>
        <w:r w:rsidRPr="006A2306">
          <w:rPr>
            <w:sz w:val="24"/>
            <w:szCs w:val="24"/>
          </w:rPr>
          <w:t xml:space="preserve"> gene</w:t>
        </w:r>
        <w:r>
          <w:rPr>
            <w:sz w:val="24"/>
            <w:szCs w:val="24"/>
          </w:rPr>
          <w:t xml:space="preserve"> </w:t>
        </w:r>
        <w:r w:rsidRPr="006A2306">
          <w:rPr>
            <w:sz w:val="24"/>
            <w:szCs w:val="24"/>
          </w:rPr>
          <w:t xml:space="preserve">is 454. </w:t>
        </w:r>
        <w:r>
          <w:rPr>
            <w:sz w:val="24"/>
            <w:szCs w:val="24"/>
          </w:rPr>
          <w:t xml:space="preserve">The </w:t>
        </w:r>
        <w:r w:rsidRPr="006A2306">
          <w:rPr>
            <w:sz w:val="24"/>
            <w:szCs w:val="24"/>
          </w:rPr>
          <w:t xml:space="preserve">Ion Torrent </w:t>
        </w:r>
        <w:r>
          <w:rPr>
            <w:sz w:val="24"/>
            <w:szCs w:val="24"/>
          </w:rPr>
          <w:t xml:space="preserve">sequencing technology used in this protocol </w:t>
        </w:r>
        <w:r w:rsidRPr="006A2306">
          <w:rPr>
            <w:sz w:val="24"/>
            <w:szCs w:val="24"/>
          </w:rPr>
          <w:t>is conceptually very similar to 454</w:t>
        </w:r>
        <w:r>
          <w:rPr>
            <w:sz w:val="24"/>
            <w:szCs w:val="24"/>
          </w:rPr>
          <w:t xml:space="preserve"> </w:t>
        </w:r>
        <w:r w:rsidRPr="006A2306">
          <w:rPr>
            <w:sz w:val="24"/>
            <w:szCs w:val="24"/>
          </w:rPr>
          <w:t xml:space="preserve">and both technologies are prone to the same type of sequencing errors. Not surprisingly, </w:t>
        </w:r>
        <w:r>
          <w:rPr>
            <w:sz w:val="24"/>
            <w:szCs w:val="24"/>
          </w:rPr>
          <w:t xml:space="preserve">it was </w:t>
        </w:r>
        <w:r w:rsidRPr="006A2306">
          <w:rPr>
            <w:sz w:val="24"/>
            <w:szCs w:val="24"/>
          </w:rPr>
          <w:t>show</w:t>
        </w:r>
        <w:r>
          <w:rPr>
            <w:sz w:val="24"/>
            <w:szCs w:val="24"/>
          </w:rPr>
          <w:t>n</w:t>
        </w:r>
        <w:r w:rsidRPr="006A2306">
          <w:rPr>
            <w:sz w:val="24"/>
            <w:szCs w:val="24"/>
          </w:rPr>
          <w:t xml:space="preserve"> that Ion Torrent sequencing resulted in sequencing results very similar to 454 sequencing</w:t>
        </w:r>
        <w:r w:rsidR="0029443D">
          <w:rPr>
            <w:sz w:val="24"/>
            <w:szCs w:val="24"/>
          </w:rPr>
          <w:fldChar w:fldCharType="begin"/>
        </w:r>
        <w:r w:rsidR="0029443D">
          <w:rPr>
            <w:sz w:val="24"/>
            <w:szCs w:val="24"/>
          </w:rPr>
          <w:instrText xml:space="preserve"> HYPERLINK \l "_ENREF_10" \o "Yergeau, 2012 #2585"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&lt;EndNote&gt;&lt;Cite&gt;&lt;Author&gt;Yergeau&lt;/Author&gt;&lt;Year&gt;2012&lt;/Year&gt;&lt;RecNum&gt;2585&lt;/RecNum&gt;&lt;DisplayText&gt;&lt;style face="superscript"&gt;10&lt;/style&gt;&lt;/DisplayText&gt;&lt;record&gt;&lt;rec-number&gt;2585&lt;/rec-number&gt;&lt;foreign-keys&gt;&lt;key app="EN" db-id="s222200a9xtfvce0f5b5r0wefe95d0wz029d" timestamp="0"&gt;2585&lt;/key&gt;&lt;/foreign-keys&gt;&lt;ref-type name="Journal Article"&gt;17&lt;/ref-type&gt;&lt;contributors&gt;&lt;authors&gt;&lt;author&gt;Yergeau, E.&lt;/author&gt;&lt;author&gt;Lawrence, J. R.&lt;/author&gt;&lt;author&gt;Sanschagrin, S.&lt;/author&gt;&lt;author&gt;Waiser, Marley J.&lt;/author&gt;&lt;author&gt;Korber, D. R.&lt;/author&gt;&lt;author&gt;Greer, C.W.&lt;/author&gt;&lt;/authors&gt;&lt;/contributors&gt;&lt;titles&gt;&lt;title&gt;Next-generation sequencing of microbial communities in the Athabasca River and its tributaries in relation to oil sands mining activities&lt;/title&gt;&lt;secondary-title&gt;Applied and Environmental Microbiology&lt;/secondary-title&gt;&lt;alt-title&gt;Appl. Environ. Microbiol.&lt;/alt-title&gt;&lt;/titles&gt;&lt;periodical&gt;&lt;full-title&gt;Applied and Environmental Microbiology&lt;/full-title&gt;&lt;/periodical&gt;&lt;pages&gt;7626-7637&lt;/pages&gt;&lt;volume&gt;78&lt;/volume&gt;&lt;number&gt;21&lt;/number&gt;&lt;dates&gt;&lt;year&gt;2012&lt;/year&gt;&lt;/dates&gt;&lt;urls&gt;&lt;/urls&gt;&lt;electronic-resource-num&gt;10.1128/AEM.02036-12&lt;/electronic-resource-num&gt;&lt;/record&gt;&lt;/Cite&gt;&lt;/EndNote&gt;</w:instrText>
        </w:r>
        <w:r w:rsidR="0029443D">
          <w:rPr>
            <w:sz w:val="24"/>
            <w:szCs w:val="24"/>
          </w:rPr>
          <w:fldChar w:fldCharType="separate"/>
        </w:r>
        <w:r w:rsidR="0029443D" w:rsidRPr="00845A2A">
          <w:rPr>
            <w:noProof/>
            <w:sz w:val="24"/>
            <w:szCs w:val="24"/>
            <w:vertAlign w:val="superscript"/>
          </w:rPr>
          <w:t>10</w:t>
        </w:r>
        <w:r w:rsidR="0029443D">
          <w:rPr>
            <w:sz w:val="24"/>
            <w:szCs w:val="24"/>
          </w:rPr>
          <w:fldChar w:fldCharType="end"/>
        </w:r>
        <w:r w:rsidR="0029443D">
          <w:rPr>
            <w:sz w:val="24"/>
            <w:szCs w:val="24"/>
          </w:rPr>
          <w:fldChar w:fldCharType="end"/>
        </w:r>
        <w:r w:rsidRPr="006A2306">
          <w:rPr>
            <w:sz w:val="24"/>
            <w:szCs w:val="24"/>
          </w:rPr>
          <w:t xml:space="preserve">. </w:t>
        </w:r>
        <w:r w:rsidR="00845A2A">
          <w:rPr>
            <w:sz w:val="24"/>
            <w:szCs w:val="24"/>
          </w:rPr>
          <w:t xml:space="preserve">Recently, many researchers have explored the use of </w:t>
        </w:r>
        <w:proofErr w:type="spellStart"/>
        <w:r w:rsidR="00845A2A">
          <w:rPr>
            <w:sz w:val="24"/>
            <w:szCs w:val="24"/>
          </w:rPr>
          <w:t>Illumina</w:t>
        </w:r>
        <w:proofErr w:type="spellEnd"/>
        <w:r w:rsidR="00845A2A">
          <w:rPr>
            <w:sz w:val="24"/>
            <w:szCs w:val="24"/>
          </w:rPr>
          <w:t xml:space="preserve"> technology for 16S </w:t>
        </w:r>
        <w:proofErr w:type="spellStart"/>
        <w:r w:rsidR="00845A2A">
          <w:rPr>
            <w:sz w:val="24"/>
            <w:szCs w:val="24"/>
          </w:rPr>
          <w:t>rRNA</w:t>
        </w:r>
        <w:proofErr w:type="spellEnd"/>
        <w:r w:rsidR="00845A2A">
          <w:rPr>
            <w:sz w:val="24"/>
            <w:szCs w:val="24"/>
          </w:rPr>
          <w:t xml:space="preserve"> gene </w:t>
        </w:r>
        <w:proofErr w:type="spellStart"/>
        <w:r w:rsidR="00845A2A">
          <w:rPr>
            <w:sz w:val="24"/>
            <w:szCs w:val="24"/>
          </w:rPr>
          <w:t>amplicon</w:t>
        </w:r>
        <w:proofErr w:type="spellEnd"/>
        <w:r w:rsidR="00845A2A">
          <w:rPr>
            <w:sz w:val="24"/>
            <w:szCs w:val="24"/>
          </w:rPr>
          <w:t xml:space="preserve"> </w:t>
        </w:r>
        <w:proofErr w:type="gramStart"/>
        <w:r w:rsidR="00845A2A">
          <w:rPr>
            <w:sz w:val="24"/>
            <w:szCs w:val="24"/>
          </w:rPr>
          <w:t xml:space="preserve">sequencing </w:t>
        </w:r>
        <w:proofErr w:type="gramEnd"/>
        <w:r w:rsidR="00845A2A">
          <w:rPr>
            <w:sz w:val="24"/>
            <w:szCs w:val="24"/>
          </w:rPr>
          <w:fldChar w:fldCharType="begin">
            <w:fldData xml:space="preserve">PEVuZE5vdGU+PENpdGU+PEF1dGhvcj5DYXBvcmFzbzwvQXV0aG9yPjxZZWFyPjIwMTI8L1llYXI+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</w:fldData>
          </w:fldChar>
        </w:r>
        <w:r w:rsidR="00361BFD">
          <w:rPr>
            <w:sz w:val="24"/>
            <w:szCs w:val="24"/>
          </w:rPr>
          <w:instrText xml:space="preserve"> ADDIN EN.CITE </w:instrText>
        </w:r>
        <w:r w:rsidR="00361BFD">
          <w:rPr>
            <w:sz w:val="24"/>
            <w:szCs w:val="24"/>
          </w:rPr>
          <w:fldChar w:fldCharType="begin">
            <w:fldData xml:space="preserve">PEVuZE5vdGU+PENpdGU+PEF1dGhvcj5DYXBvcmFzbzwvQXV0aG9yPjxZZWFyPjIwMTI8L1llYXI+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</w:fldData>
          </w:fldChar>
        </w:r>
        <w:r w:rsidR="00361BFD">
          <w:rPr>
            <w:sz w:val="24"/>
            <w:szCs w:val="24"/>
          </w:rPr>
          <w:instrText xml:space="preserve"> ADDIN EN.CITE.DATA </w:instrText>
        </w:r>
        <w:r w:rsidR="00361BFD">
          <w:rPr>
            <w:sz w:val="24"/>
            <w:szCs w:val="24"/>
          </w:rPr>
        </w:r>
        <w:r w:rsidR="00361BFD">
          <w:rPr>
            <w:sz w:val="24"/>
            <w:szCs w:val="24"/>
          </w:rPr>
          <w:fldChar w:fldCharType="end"/>
        </w:r>
        <w:r w:rsidR="00845A2A">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"_ENREF_18" \o "Caporaso, 2012 #2808"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18</w:t>
        </w:r>
        <w:r w:rsidR="0029443D">
          <w:rPr>
            <w:noProof/>
            <w:sz w:val="24"/>
            <w:szCs w:val="24"/>
            <w:vertAlign w:val="superscript"/>
          </w:rPr>
          <w:fldChar w:fldCharType="end"/>
        </w:r>
        <w:r w:rsidR="00845A2A" w:rsidRPr="00845A2A">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"_ENREF_19" \o "Kozich, 2013 #2809" </w:instrText>
        </w:r>
        <w:r w:rsidR="0029443D">
          <w:rPr>
            <w:noProof/>
            <w:sz w:val="24"/>
            <w:szCs w:val="24"/>
            <w:vertAlign w:val="superscript"/>
          </w:rPr>
        </w:r>
        <w:r w:rsidR="0029443D">
          <w:rPr>
            <w:noProof/>
            <w:sz w:val="24"/>
            <w:szCs w:val="24"/>
            <w:vertAlign w:val="superscript"/>
          </w:rPr>
          <w:fldChar w:fldCharType="separate"/>
        </w:r>
        <w:r w:rsidR="0029443D" w:rsidRPr="00845A2A">
          <w:rPr>
            <w:noProof/>
            <w:sz w:val="24"/>
            <w:szCs w:val="24"/>
            <w:vertAlign w:val="superscript"/>
          </w:rPr>
          <w:t>19</w:t>
        </w:r>
        <w:r w:rsidR="0029443D">
          <w:rPr>
            <w:noProof/>
            <w:sz w:val="24"/>
            <w:szCs w:val="24"/>
            <w:vertAlign w:val="superscript"/>
          </w:rPr>
          <w:fldChar w:fldCharType="end"/>
        </w:r>
        <w:r w:rsidR="00845A2A">
          <w:rPr>
            <w:sz w:val="24"/>
            <w:szCs w:val="24"/>
          </w:rPr>
          <w:fldChar w:fldCharType="end"/>
        </w:r>
        <w:r w:rsidR="00845A2A">
          <w:rPr>
            <w:sz w:val="24"/>
            <w:szCs w:val="24"/>
          </w:rPr>
          <w:t xml:space="preserve">. </w:t>
        </w:r>
        <w:r>
          <w:rPr>
            <w:sz w:val="24"/>
            <w:szCs w:val="24"/>
          </w:rPr>
          <w:t xml:space="preserve">In any case, it would be easy to adapt the current protocol for </w:t>
        </w:r>
        <w:r w:rsidR="008F528D">
          <w:rPr>
            <w:sz w:val="24"/>
            <w:szCs w:val="24"/>
          </w:rPr>
          <w:t xml:space="preserve">other </w:t>
        </w:r>
        <w:proofErr w:type="spellStart"/>
        <w:r w:rsidR="008F528D">
          <w:rPr>
            <w:sz w:val="24"/>
            <w:szCs w:val="24"/>
          </w:rPr>
          <w:t>benchtop</w:t>
        </w:r>
        <w:proofErr w:type="spellEnd"/>
        <w:r w:rsidR="008F528D">
          <w:rPr>
            <w:sz w:val="24"/>
            <w:szCs w:val="24"/>
          </w:rPr>
          <w:t xml:space="preserve"> sequencers like </w:t>
        </w:r>
        <w:r>
          <w:rPr>
            <w:sz w:val="24"/>
            <w:szCs w:val="24"/>
          </w:rPr>
          <w:t xml:space="preserve">the </w:t>
        </w:r>
        <w:proofErr w:type="spellStart"/>
        <w:r>
          <w:rPr>
            <w:sz w:val="24"/>
            <w:szCs w:val="24"/>
          </w:rPr>
          <w:t>Illumina</w:t>
        </w:r>
        <w:proofErr w:type="spellEnd"/>
        <w:r>
          <w:rPr>
            <w:sz w:val="24"/>
            <w:szCs w:val="24"/>
          </w:rPr>
          <w:t xml:space="preserve"> </w:t>
        </w:r>
        <w:proofErr w:type="spellStart"/>
        <w:r>
          <w:rPr>
            <w:sz w:val="24"/>
            <w:szCs w:val="24"/>
          </w:rPr>
          <w:t>MiSeq</w:t>
        </w:r>
        <w:proofErr w:type="spellEnd"/>
        <w:r w:rsidR="008F528D">
          <w:rPr>
            <w:sz w:val="24"/>
            <w:szCs w:val="24"/>
          </w:rPr>
          <w:t xml:space="preserve"> or </w:t>
        </w:r>
        <w:r>
          <w:rPr>
            <w:sz w:val="24"/>
            <w:szCs w:val="24"/>
          </w:rPr>
          <w:t xml:space="preserve">the 454 GS Junior by changing the </w:t>
        </w:r>
        <w:r w:rsidR="00A63A4E">
          <w:rPr>
            <w:sz w:val="24"/>
            <w:szCs w:val="24"/>
          </w:rPr>
          <w:t xml:space="preserve">fusion </w:t>
        </w:r>
        <w:r w:rsidR="00864E92">
          <w:rPr>
            <w:sz w:val="24"/>
            <w:szCs w:val="24"/>
          </w:rPr>
          <w:t>primer</w:t>
        </w:r>
        <w:r>
          <w:rPr>
            <w:sz w:val="24"/>
            <w:szCs w:val="24"/>
          </w:rPr>
          <w:t xml:space="preserve"> sequence</w:t>
        </w:r>
        <w:r w:rsidR="005964A3">
          <w:rPr>
            <w:sz w:val="24"/>
            <w:szCs w:val="24"/>
          </w:rPr>
          <w:t>s</w:t>
        </w:r>
        <w:r w:rsidR="00864E92">
          <w:rPr>
            <w:sz w:val="24"/>
            <w:szCs w:val="24"/>
          </w:rPr>
          <w:t xml:space="preserve"> to match the adapters and barcodes </w:t>
        </w:r>
        <w:r w:rsidR="0087460E">
          <w:rPr>
            <w:sz w:val="24"/>
            <w:szCs w:val="24"/>
          </w:rPr>
          <w:t>needed for</w:t>
        </w:r>
        <w:r w:rsidR="00864E92">
          <w:rPr>
            <w:sz w:val="24"/>
            <w:szCs w:val="24"/>
          </w:rPr>
          <w:t xml:space="preserve"> these sequencing </w:t>
        </w:r>
        <w:r w:rsidR="00A65CDA">
          <w:rPr>
            <w:sz w:val="24"/>
            <w:szCs w:val="24"/>
          </w:rPr>
          <w:t>technologies</w:t>
        </w:r>
        <w:r w:rsidR="00845A2A">
          <w:rPr>
            <w:sz w:val="24"/>
            <w:szCs w:val="24"/>
          </w:rPr>
          <w:t xml:space="preserve">, like in the method recently described for the </w:t>
        </w:r>
        <w:proofErr w:type="spellStart"/>
        <w:r w:rsidR="00845A2A">
          <w:rPr>
            <w:sz w:val="24"/>
            <w:szCs w:val="24"/>
          </w:rPr>
          <w:t>Illumina</w:t>
        </w:r>
        <w:proofErr w:type="spellEnd"/>
        <w:r w:rsidR="00845A2A">
          <w:rPr>
            <w:sz w:val="24"/>
            <w:szCs w:val="24"/>
          </w:rPr>
          <w:t xml:space="preserve"> </w:t>
        </w:r>
        <w:proofErr w:type="spellStart"/>
        <w:r w:rsidR="00845A2A">
          <w:rPr>
            <w:sz w:val="24"/>
            <w:szCs w:val="24"/>
          </w:rPr>
          <w:t>MiSeq</w:t>
        </w:r>
        <w:proofErr w:type="spellEnd"/>
        <w:r w:rsidR="00A65CDA">
          <w:rPr>
            <w:sz w:val="24"/>
            <w:szCs w:val="24"/>
          </w:rPr>
          <w:t xml:space="preserve"> </w:t>
        </w:r>
        <w:r w:rsidR="0029443D">
          <w:rPr>
            <w:sz w:val="24"/>
            <w:szCs w:val="24"/>
          </w:rPr>
          <w:fldChar w:fldCharType="begin"/>
        </w:r>
        <w:r w:rsidR="0029443D">
          <w:rPr>
            <w:sz w:val="24"/>
            <w:szCs w:val="24"/>
          </w:rPr>
          <w:instrText xml:space="preserve"> HYPERLINK \l "_ENREF_19" \o "Kozich, 2013 #2809"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&lt;EndNote&gt;&lt;Cite&gt;&lt;Author&gt;Kozich&lt;/Author&gt;&lt;Year&gt;2013&lt;/Year&gt;&lt;RecNum&gt;2809&lt;/RecNum&gt;&lt;DisplayText&gt;&lt;style face="superscript"&gt;19&lt;/style&gt;&lt;/DisplayText&gt;&lt;record&gt;&lt;rec-number&gt;2809&lt;/rec-number&gt;&lt;foreign-keys&gt;&lt;key app="EN" db-id="s222200a9xtfvce0f5b5r0wefe95d0wz029d" timestamp="1390495116"&gt;2809&lt;/key&gt;&lt;/foreign-keys&gt;&lt;ref-type name="Journal Article"&gt;17&lt;/ref-type&gt;&lt;contributors&gt;&lt;authors&gt;&lt;author&gt;Kozich, James J&lt;/author&gt;&lt;author&gt;Westcott, Sarah L&lt;/author&gt;&lt;author&gt;Baxter, Nielson T&lt;/author&gt;&lt;author&gt;Highlander, Sarah K&lt;/author&gt;&lt;author&gt;Schloss, Patrick D&lt;/author&gt;&lt;/authors&gt;&lt;/contributors&gt;&lt;titles&gt;&lt;title&gt;Development of a dual-index sequencing strategy and curation pipeline for analyzing amplicon sequence data on the MiSeq Illumina sequencing platform&lt;/title&gt;&lt;secondary-title&gt;Applied and Environmental Microbiology&lt;/secondary-title&gt;&lt;alt-title&gt;Appl. Environ. Microbiol.&lt;/alt-title&gt;&lt;/titles&gt;&lt;periodical&gt;&lt;full-title&gt;Applied and Environmental Microbiology&lt;/full-title&gt;&lt;/periodical&gt;&lt;dates&gt;&lt;year&gt;2013&lt;/year&gt;&lt;/dates&gt;&lt;isbn&gt;0099-2240&lt;/isbn&gt;&lt;urls&gt;&lt;/urls&gt;&lt;electronic-resource-num&gt;10.1128/AEM.01043-13&lt;/electronic-resource-num&gt;&lt;/record&gt;&lt;/Cite&gt;&lt;/EndNote&gt;</w:instrText>
        </w:r>
        <w:r w:rsidR="0029443D">
          <w:rPr>
            <w:sz w:val="24"/>
            <w:szCs w:val="24"/>
          </w:rPr>
          <w:fldChar w:fldCharType="separate"/>
        </w:r>
        <w:r w:rsidR="0029443D" w:rsidRPr="00845A2A">
          <w:rPr>
            <w:noProof/>
            <w:sz w:val="24"/>
            <w:szCs w:val="24"/>
            <w:vertAlign w:val="superscript"/>
          </w:rPr>
          <w:t>19</w:t>
        </w:r>
        <w:r w:rsidR="0029443D">
          <w:rPr>
            <w:sz w:val="24"/>
            <w:szCs w:val="24"/>
          </w:rPr>
          <w:fldChar w:fldCharType="end"/>
        </w:r>
        <w:r w:rsidR="0029443D">
          <w:rPr>
            <w:sz w:val="24"/>
            <w:szCs w:val="24"/>
          </w:rPr>
          <w:fldChar w:fldCharType="end"/>
        </w:r>
        <w:r>
          <w:rPr>
            <w:sz w:val="24"/>
            <w:szCs w:val="24"/>
          </w:rPr>
          <w:t xml:space="preserve">. </w:t>
        </w:r>
        <w:r w:rsidR="008F528D">
          <w:rPr>
            <w:sz w:val="24"/>
            <w:szCs w:val="24"/>
          </w:rPr>
          <w:t xml:space="preserve">Alternatively, researchers could follow steps 1 and 2 of the protocol </w:t>
        </w:r>
        <w:r w:rsidR="00AA2E65">
          <w:rPr>
            <w:sz w:val="24"/>
            <w:szCs w:val="24"/>
          </w:rPr>
          <w:t xml:space="preserve">detailed here </w:t>
        </w:r>
        <w:r w:rsidR="008F528D">
          <w:rPr>
            <w:sz w:val="24"/>
            <w:szCs w:val="24"/>
          </w:rPr>
          <w:t xml:space="preserve">and send the pooled </w:t>
        </w:r>
        <w:proofErr w:type="spellStart"/>
        <w:r w:rsidR="008F528D">
          <w:rPr>
            <w:sz w:val="24"/>
            <w:szCs w:val="24"/>
          </w:rPr>
          <w:t>amplicons</w:t>
        </w:r>
        <w:proofErr w:type="spellEnd"/>
        <w:r w:rsidR="008F528D">
          <w:rPr>
            <w:sz w:val="24"/>
            <w:szCs w:val="24"/>
          </w:rPr>
          <w:t xml:space="preserve"> to a sequencing center where the </w:t>
        </w:r>
        <w:r w:rsidR="00A63A4E">
          <w:rPr>
            <w:sz w:val="24"/>
            <w:szCs w:val="24"/>
          </w:rPr>
          <w:t>emulsion PCR and sequencing</w:t>
        </w:r>
        <w:r w:rsidR="008F528D">
          <w:rPr>
            <w:sz w:val="24"/>
            <w:szCs w:val="24"/>
          </w:rPr>
          <w:t xml:space="preserve"> would be performed</w:t>
        </w:r>
        <w:r w:rsidR="005964A3">
          <w:rPr>
            <w:sz w:val="24"/>
            <w:szCs w:val="24"/>
          </w:rPr>
          <w:t>.</w:t>
        </w:r>
      </w:ins>
    </w:p>
    <w:p w14:paraId="06F59E3F" w14:textId="77777777" w:rsidR="00423799" w:rsidRDefault="00423799" w:rsidP="00423799">
      <w:pPr>
        <w:pStyle w:val="NoSpacing"/>
        <w:rPr>
          <w:ins w:id="557" w:author="Etienne Yergeau" w:date="2014-01-24T08:43:00Z"/>
          <w:sz w:val="24"/>
          <w:szCs w:val="24"/>
        </w:rPr>
      </w:pPr>
    </w:p>
    <w:p w14:paraId="17C47815" w14:textId="77777777" w:rsidR="00423799" w:rsidRPr="006A2306" w:rsidRDefault="00423799" w:rsidP="00423799">
      <w:pPr>
        <w:pStyle w:val="NoSpacing"/>
        <w:rPr>
          <w:ins w:id="558" w:author="Etienne Yergeau" w:date="2014-01-24T08:43:00Z"/>
          <w:sz w:val="24"/>
          <w:szCs w:val="24"/>
        </w:rPr>
      </w:pPr>
      <w:ins w:id="559" w:author="Etienne Yergeau" w:date="2014-01-24T08:43:00Z">
        <w:r>
          <w:rPr>
            <w:sz w:val="24"/>
            <w:szCs w:val="24"/>
          </w:rPr>
          <w:t xml:space="preserve">The 16S </w:t>
        </w:r>
        <w:proofErr w:type="spellStart"/>
        <w:r>
          <w:rPr>
            <w:sz w:val="24"/>
            <w:szCs w:val="24"/>
          </w:rPr>
          <w:t>rRNA</w:t>
        </w:r>
        <w:proofErr w:type="spellEnd"/>
        <w:r>
          <w:rPr>
            <w:sz w:val="24"/>
            <w:szCs w:val="24"/>
          </w:rPr>
          <w:t xml:space="preserve"> gene</w:t>
        </w:r>
        <w:r w:rsidR="00BD4B32">
          <w:rPr>
            <w:sz w:val="24"/>
            <w:szCs w:val="24"/>
          </w:rPr>
          <w:t xml:space="preserve"> reads</w:t>
        </w:r>
        <w:r>
          <w:rPr>
            <w:sz w:val="24"/>
            <w:szCs w:val="24"/>
          </w:rPr>
          <w:t xml:space="preserve"> were </w:t>
        </w:r>
        <w:r w:rsidR="00BD4B32">
          <w:rPr>
            <w:sz w:val="24"/>
            <w:szCs w:val="24"/>
          </w:rPr>
          <w:t xml:space="preserve">trimmed and classified </w:t>
        </w:r>
        <w:r>
          <w:rPr>
            <w:sz w:val="24"/>
            <w:szCs w:val="24"/>
          </w:rPr>
          <w:t xml:space="preserve">using </w:t>
        </w:r>
        <w:proofErr w:type="spellStart"/>
        <w:r>
          <w:rPr>
            <w:sz w:val="24"/>
            <w:szCs w:val="24"/>
          </w:rPr>
          <w:t>Mothur</w:t>
        </w:r>
        <w:proofErr w:type="spellEnd"/>
        <w:r w:rsidR="00BD4B32">
          <w:rPr>
            <w:sz w:val="24"/>
            <w:szCs w:val="24"/>
          </w:rPr>
          <w:t>, but many</w:t>
        </w:r>
        <w:r>
          <w:rPr>
            <w:sz w:val="24"/>
            <w:szCs w:val="24"/>
          </w:rPr>
          <w:t xml:space="preserve"> other analyses can be performed on 16S </w:t>
        </w:r>
        <w:proofErr w:type="spellStart"/>
        <w:r>
          <w:rPr>
            <w:sz w:val="24"/>
            <w:szCs w:val="24"/>
          </w:rPr>
          <w:t>rRNA</w:t>
        </w:r>
        <w:proofErr w:type="spellEnd"/>
        <w:r>
          <w:rPr>
            <w:sz w:val="24"/>
            <w:szCs w:val="24"/>
          </w:rPr>
          <w:t xml:space="preserve"> gene </w:t>
        </w:r>
        <w:proofErr w:type="spellStart"/>
        <w:r>
          <w:rPr>
            <w:sz w:val="24"/>
            <w:szCs w:val="24"/>
          </w:rPr>
          <w:t>amplicons</w:t>
        </w:r>
        <w:proofErr w:type="spellEnd"/>
        <w:r>
          <w:rPr>
            <w:sz w:val="24"/>
            <w:szCs w:val="24"/>
          </w:rPr>
          <w:t xml:space="preserve">. For instance, </w:t>
        </w:r>
        <w:r w:rsidR="00BD4B32">
          <w:rPr>
            <w:sz w:val="24"/>
            <w:szCs w:val="24"/>
          </w:rPr>
          <w:t xml:space="preserve">beta diversity can be evaluated by calculating </w:t>
        </w:r>
        <w:r>
          <w:rPr>
            <w:sz w:val="24"/>
            <w:szCs w:val="24"/>
          </w:rPr>
          <w:t xml:space="preserve">the </w:t>
        </w:r>
        <w:proofErr w:type="spellStart"/>
        <w:r>
          <w:rPr>
            <w:sz w:val="24"/>
            <w:szCs w:val="24"/>
          </w:rPr>
          <w:t>Unifrac</w:t>
        </w:r>
        <w:proofErr w:type="spellEnd"/>
        <w:r>
          <w:rPr>
            <w:sz w:val="24"/>
            <w:szCs w:val="24"/>
          </w:rPr>
          <w:t xml:space="preserve"> distances between each sample pair using the procedure outlined at </w:t>
        </w:r>
        <w:r w:rsidR="00B066C5">
          <w:fldChar w:fldCharType="begin"/>
        </w:r>
        <w:r w:rsidR="00B066C5">
          <w:instrText xml:space="preserve"> HYPERLINK "http://unifrac.colorado.edu/" </w:instrText>
        </w:r>
        <w:r w:rsidR="00B066C5">
          <w:fldChar w:fldCharType="separate"/>
        </w:r>
        <w:r w:rsidRPr="0046575D">
          <w:rPr>
            <w:rStyle w:val="Hyperlink"/>
            <w:sz w:val="24"/>
            <w:szCs w:val="24"/>
          </w:rPr>
          <w:t>http://unifrac.colorado.edu/</w:t>
        </w:r>
        <w:r w:rsidR="00B066C5">
          <w:rPr>
            <w:rStyle w:val="Hyperlink"/>
            <w:sz w:val="24"/>
            <w:szCs w:val="24"/>
          </w:rPr>
          <w:fldChar w:fldCharType="end"/>
        </w:r>
        <w:r>
          <w:rPr>
            <w:sz w:val="24"/>
            <w:szCs w:val="24"/>
          </w:rPr>
          <w:t xml:space="preserve"> </w:t>
        </w:r>
        <w:r w:rsidR="0029443D">
          <w:rPr>
            <w:sz w:val="24"/>
            <w:szCs w:val="24"/>
          </w:rPr>
          <w:fldChar w:fldCharType="begin"/>
        </w:r>
        <w:r w:rsidR="0029443D">
          <w:rPr>
            <w:sz w:val="24"/>
            <w:szCs w:val="24"/>
          </w:rPr>
          <w:instrText xml:space="preserve"> HYPERLINK \l "_ENREF_20" \o "Hamady, 2010 #1858"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&lt;EndNote&gt;&lt;Cite&gt;&lt;Author&gt;Hamady&lt;/Author&gt;&lt;Year&gt;2010&lt;/Year&gt;&lt;RecNum&gt;1858&lt;/RecNum&gt;&lt;DisplayText&gt;&lt;style face="superscript"&gt;20&lt;/style&gt;&lt;/DisplayText&gt;&lt;record&gt;&lt;rec-number&gt;1858&lt;/rec-number&gt;&lt;foreign-keys&gt;&lt;key app="EN" db-id="s222200a9xtfvce0f5b5r0wefe95d0wz029d" timestamp="0"&gt;1858&lt;/key&gt;&lt;/foreign-keys&gt;&lt;ref-type name="Journal Article"&gt;17&lt;/ref-type&gt;&lt;contributors&gt;&lt;authors&gt;&lt;author&gt;Hamady, Micah&lt;/author&gt;&lt;author&gt;Lozupone, Catherine&lt;/author&gt;&lt;author&gt;Knight, Rob&lt;/author&gt;&lt;/authors&gt;&lt;/contributors&gt;&lt;titles&gt;&lt;title&gt;Fast UniFrac: facilitating high-throughput phylogenetic analyses of microbial communities including analysis of pyrosequencing and PhyloChip data&lt;/title&gt;&lt;secondary-title&gt;The ISME Journal&lt;/secondary-title&gt;&lt;alt-title&gt;ISME J&lt;/alt-title&gt;&lt;/titles&gt;&lt;periodical&gt;&lt;full-title&gt;The ISME Journal&lt;/full-title&gt;&lt;abbr-1&gt;ISME J.&lt;/abbr-1&gt;&lt;/periodical&gt;&lt;alt-periodical&gt;&lt;full-title&gt;ISME J&lt;/full-title&gt;&lt;/alt-periodical&gt;&lt;pages&gt;17-27&lt;/pages&gt;&lt;volume&gt;4&lt;/volume&gt;&lt;number&gt;1&lt;/number&gt;&lt;dates&gt;&lt;year&gt;2010&lt;/year&gt;&lt;/dates&gt;&lt;publisher&gt;International Society for Microbial Ecology&lt;/publisher&gt;&lt;isbn&gt;1751-7370&lt;/isbn&gt;&lt;urls&gt;&lt;related-urls&gt;&lt;url&gt;http://dx.doi.org/10.1038/ismej.2009.97&lt;/url&gt;&lt;url&gt;http://www.nature.com/ismej/journal/vaop/ncurrent/suppinfo/ismej200997s1.html&lt;/url&gt;&lt;/related-urls&gt;&lt;/urls&gt;&lt;electronic-resource-num&gt;10.1038/ismej.2009.97&lt;/electronic-resource-num&gt;&lt;/record&gt;&lt;/Cite&gt;&lt;/EndNote&gt;</w:instrText>
        </w:r>
        <w:r w:rsidR="0029443D">
          <w:rPr>
            <w:sz w:val="24"/>
            <w:szCs w:val="24"/>
          </w:rPr>
          <w:fldChar w:fldCharType="separate"/>
        </w:r>
        <w:r w:rsidR="0029443D" w:rsidRPr="00845A2A">
          <w:rPr>
            <w:noProof/>
            <w:sz w:val="24"/>
            <w:szCs w:val="24"/>
            <w:vertAlign w:val="superscript"/>
          </w:rPr>
          <w:t>20</w:t>
        </w:r>
        <w:r w:rsidR="0029443D">
          <w:rPr>
            <w:sz w:val="24"/>
            <w:szCs w:val="24"/>
          </w:rPr>
          <w:fldChar w:fldCharType="end"/>
        </w:r>
        <w:r w:rsidR="0029443D">
          <w:rPr>
            <w:sz w:val="24"/>
            <w:szCs w:val="24"/>
          </w:rPr>
          <w:fldChar w:fldCharType="end"/>
        </w:r>
        <w:r>
          <w:rPr>
            <w:sz w:val="24"/>
            <w:szCs w:val="24"/>
          </w:rPr>
          <w:t xml:space="preserve">. </w:t>
        </w:r>
        <w:r w:rsidR="00BD4B32">
          <w:rPr>
            <w:sz w:val="24"/>
            <w:szCs w:val="24"/>
          </w:rPr>
          <w:t>Alpha d</w:t>
        </w:r>
        <w:r>
          <w:rPr>
            <w:sz w:val="24"/>
            <w:szCs w:val="24"/>
          </w:rPr>
          <w:t xml:space="preserve">iversity indices and number of operational taxonomical units of each sample can be calculated using tools within QIIME like </w:t>
        </w:r>
        <w:proofErr w:type="spellStart"/>
        <w:r>
          <w:rPr>
            <w:sz w:val="24"/>
            <w:szCs w:val="24"/>
          </w:rPr>
          <w:t>AmpliconNoise</w:t>
        </w:r>
        <w:proofErr w:type="spellEnd"/>
        <w:r>
          <w:rPr>
            <w:sz w:val="24"/>
            <w:szCs w:val="24"/>
          </w:rPr>
          <w:t xml:space="preserve"> </w:t>
        </w:r>
        <w:r w:rsidR="0029443D">
          <w:rPr>
            <w:sz w:val="24"/>
            <w:szCs w:val="24"/>
          </w:rPr>
          <w:fldChar w:fldCharType="begin"/>
        </w:r>
        <w:r w:rsidR="0029443D">
          <w:rPr>
            <w:sz w:val="24"/>
            <w:szCs w:val="24"/>
          </w:rPr>
          <w:instrText xml:space="preserve"> HYPERLINK \l "_ENREF_21" \o "Quince, 2011 #2217"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&lt;EndNote&gt;&lt;Cite&gt;&lt;Author&gt;Quince&lt;/Author&gt;&lt;Year&gt;2011&lt;/Year&gt;&lt;RecNum&gt;2217&lt;/RecNum&gt;&lt;DisplayText&gt;&lt;style face="superscript"&gt;21&lt;/style&gt;&lt;/DisplayText&gt;&lt;record&gt;&lt;rec-number&gt;2217&lt;/rec-number&gt;&lt;foreign-keys&gt;&lt;key app="EN" db-id="s222200a9xtfvce0f5b5r0wefe95d0wz029d" timestamp="0"&gt;2217&lt;/key&gt;&lt;/foreign-keys&gt;&lt;ref-type name="Journal Article"&gt;17&lt;/ref-type&gt;&lt;contributors&gt;&lt;authors&gt;&lt;author&gt;Quince, C.&lt;/author&gt;&lt;author&gt;Lanzen, A.&lt;/author&gt;&lt;author&gt;Davenport, R. J.&lt;/author&gt;&lt;author&gt;Turnbaugh, P. J.&lt;/author&gt;&lt;/authors&gt;&lt;/contributors&gt;&lt;auth-address&gt;[Quince, Christopher] Univ Glasgow, Dept Civil Engn, Glasgow G12 8LT, Lanark, Scotland. [Lanzen, Anders] Univ Bergen, Dept Biol, Ctr Geobiol, Bergen, Norway. [Davenport, Russell J.] Newcastle Univ, Sch Civil Engn &amp;amp; Geosci, Newcastle Upon Tyne NE1 7RU, Tyne &amp;amp; Wear, England. [Turnbaugh, Peter J.] Harvard Univ, FAS Ctr Syst Biol, Cambridge, MA 02138 USA.&amp;#xD;Quince, C, Univ Glasgow, Dept Civil Engn, Rankine Bldg,Oakfield Ave, Glasgow G12 8LT, Lanark, Scotland.&amp;#xD;christopher.quince@glasgow.ac.uk&lt;/auth-address&gt;&lt;titles&gt;&lt;title&gt;Removing noise from pyrosequenced amplicons&lt;/title&gt;&lt;secondary-title&gt;BMC Bioinformatics&lt;/secondary-title&gt;&lt;alt-title&gt;BMC Bioinformatics&lt;/alt-title&gt;&lt;/titles&gt;&lt;pages&gt;38&lt;/pages&gt;&lt;volume&gt;12&lt;/volume&gt;&lt;keywords&gt;&lt;keyword&gt;RARE BIOSPHERE&lt;/keyword&gt;&lt;keyword&gt;MICROBIAL DIVERSITY&lt;/keyword&gt;&lt;keyword&gt;DNA-POLYMERASE&lt;/keyword&gt;&lt;keyword&gt;FIDELITY&lt;/keyword&gt;&lt;keyword&gt;WRINKLES&lt;/keyword&gt;&lt;/keywords&gt;&lt;dates&gt;&lt;year&gt;2011&lt;/year&gt;&lt;pub-dates&gt;&lt;date&gt;Jan&lt;/date&gt;&lt;/pub-dates&gt;&lt;/dates&gt;&lt;accession-num&gt;ISI:000287741700001&lt;/accession-num&gt;&lt;urls&gt;&lt;related-urls&gt;&lt;url&gt;&amp;lt;Go to ISI&amp;gt;://000287741700001&lt;/url&gt;&lt;/related-urls&gt;&lt;/urls&gt;&lt;electronic-resource-num&gt;10.1186/1471-2105-12-38&lt;/electronic-resource-num&gt;&lt;/record&gt;&lt;/Cite&gt;&lt;/EndNote&gt;</w:instrText>
        </w:r>
        <w:r w:rsidR="0029443D">
          <w:rPr>
            <w:sz w:val="24"/>
            <w:szCs w:val="24"/>
          </w:rPr>
          <w:fldChar w:fldCharType="separate"/>
        </w:r>
        <w:r w:rsidR="0029443D" w:rsidRPr="00845A2A">
          <w:rPr>
            <w:noProof/>
            <w:sz w:val="24"/>
            <w:szCs w:val="24"/>
            <w:vertAlign w:val="superscript"/>
          </w:rPr>
          <w:t>21</w:t>
        </w:r>
        <w:r w:rsidR="0029443D">
          <w:rPr>
            <w:sz w:val="24"/>
            <w:szCs w:val="24"/>
          </w:rPr>
          <w:fldChar w:fldCharType="end"/>
        </w:r>
        <w:r w:rsidR="0029443D">
          <w:rPr>
            <w:sz w:val="24"/>
            <w:szCs w:val="24"/>
          </w:rPr>
          <w:fldChar w:fldCharType="end"/>
        </w:r>
        <w:r>
          <w:rPr>
            <w:sz w:val="24"/>
            <w:szCs w:val="24"/>
          </w:rPr>
          <w:t xml:space="preserve"> or using the procedure outlined by </w:t>
        </w:r>
        <w:proofErr w:type="spellStart"/>
        <w:r w:rsidRPr="00537035">
          <w:rPr>
            <w:sz w:val="24"/>
            <w:szCs w:val="24"/>
          </w:rPr>
          <w:t>Huse</w:t>
        </w:r>
        <w:proofErr w:type="spellEnd"/>
        <w:r w:rsidRPr="00537035">
          <w:rPr>
            <w:sz w:val="24"/>
            <w:szCs w:val="24"/>
          </w:rPr>
          <w:t xml:space="preserve"> </w:t>
        </w:r>
        <w:r>
          <w:rPr>
            <w:sz w:val="24"/>
            <w:szCs w:val="24"/>
          </w:rPr>
          <w:t>et al.</w:t>
        </w:r>
        <w:r w:rsidR="0029443D">
          <w:rPr>
            <w:sz w:val="24"/>
            <w:szCs w:val="24"/>
          </w:rPr>
          <w:fldChar w:fldCharType="begin"/>
        </w:r>
        <w:r w:rsidR="0029443D">
          <w:rPr>
            <w:sz w:val="24"/>
            <w:szCs w:val="24"/>
          </w:rPr>
          <w:instrText xml:space="preserve"> HYPERLINK \l "_ENREF_22" \o "Huse, 2010 #2012" </w:instrText>
        </w:r>
        <w:r w:rsidR="0029443D">
          <w:rPr>
            <w:sz w:val="24"/>
            <w:szCs w:val="24"/>
          </w:rPr>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 ExcludeAuth="1"&gt;&lt;Author&gt;Huse&lt;/Author&gt;&lt;Year&gt;2010&lt;/Year&gt;&lt;RecNum&gt;2012&lt;/RecNum&gt;&lt;DisplayText&gt;&lt;style face="superscript"&gt;22&lt;/style&gt;&lt;/DisplayText&gt;&lt;record&gt;&lt;rec-number&gt;2012&lt;/rec-number&gt;&lt;foreign-keys&gt;&lt;key app="EN" db-id="s222200a9xtfvce0f5b5r0wefe95d0wz029d" timestamp="0"&gt;2012&lt;/key&gt;&lt;/foreign-keys&gt;&lt;ref-type name="Journal Article"&gt;17&lt;/ref-type&gt;&lt;contributors&gt;&lt;authors&gt;&lt;author&gt;Susan M. Huse&lt;/author&gt;&lt;author&gt;David Mark Welch&lt;/author&gt;&lt;author&gt;Hilary G. Morrison&lt;/author&gt;&lt;author&gt;Mitchell L. Sogin&lt;/author&gt;&lt;/authors&gt;&lt;/contributors&gt;&lt;auth-address&gt;Josephine Bay Paul Center, Marine Biological Laboratory at Woods Hole, 7 MBL Street, Woods Hole, MA 02543, USA.&lt;/auth-address&gt;&lt;titles&gt;&lt;title&gt;Ironing out the wrinkles in the rare biosphere through improved OTU clustering&lt;/title&gt;&lt;secondary-title&gt;Environmental Microbiology&lt;/secondary-title&gt;&lt;alt-title&gt;Environ. Microbiol.&lt;/alt-title&gt;&lt;/titles&gt;&lt;periodical&gt;&lt;full-title&gt;Environmental Microbiology&lt;/full-title&gt;&lt;/periodical&gt;&lt;pages&gt;1889-1898&lt;/pages&gt;&lt;volume&gt;12&lt;/volume&gt;&lt;number&gt;7&lt;/number&gt;&lt;dates&gt;&lt;year&gt;2010&lt;/year&gt;&lt;/dates&gt;&lt;isbn&gt;1462-2920&lt;/isbn&gt;&lt;urls&gt;&lt;related-urls&gt;&lt;url&gt;http://dx.doi.org/10.1111/j.1462-2920.2010.02193.x&lt;/url&gt;&lt;/related-urls&gt;&lt;/urls&gt;&lt;custom2&gt;Lu!&lt;/custom2&gt;&lt;custom3&gt;Reçu ressource électronique&lt;/custom3&gt;&lt;electronic-resource-num&gt;doi: 10.1111/j.1462-2920.2010.02193.x&lt;/electronic-resource-num&gt;&lt;/record&gt;&lt;/Cite&gt;&lt;/EndNote&gt;</w:instrText>
        </w:r>
        <w:r w:rsidR="0029443D">
          <w:rPr>
            <w:sz w:val="24"/>
            <w:szCs w:val="24"/>
          </w:rPr>
          <w:fldChar w:fldCharType="separate"/>
        </w:r>
        <w:r w:rsidR="0029443D" w:rsidRPr="00845A2A">
          <w:rPr>
            <w:noProof/>
            <w:sz w:val="24"/>
            <w:szCs w:val="24"/>
            <w:vertAlign w:val="superscript"/>
          </w:rPr>
          <w:t>22</w:t>
        </w:r>
        <w:r w:rsidR="0029443D">
          <w:rPr>
            <w:sz w:val="24"/>
            <w:szCs w:val="24"/>
          </w:rPr>
          <w:fldChar w:fldCharType="end"/>
        </w:r>
        <w:r w:rsidR="0029443D">
          <w:rPr>
            <w:sz w:val="24"/>
            <w:szCs w:val="24"/>
          </w:rPr>
          <w:fldChar w:fldCharType="end"/>
        </w:r>
        <w:r>
          <w:rPr>
            <w:sz w:val="24"/>
            <w:szCs w:val="24"/>
          </w:rPr>
          <w:t xml:space="preserve"> </w:t>
        </w:r>
        <w:proofErr w:type="gramStart"/>
        <w:r>
          <w:rPr>
            <w:sz w:val="24"/>
            <w:szCs w:val="24"/>
          </w:rPr>
          <w:t>and</w:t>
        </w:r>
        <w:proofErr w:type="gramEnd"/>
        <w:r>
          <w:rPr>
            <w:sz w:val="24"/>
            <w:szCs w:val="24"/>
          </w:rPr>
          <w:t xml:space="preserve"> available within </w:t>
        </w:r>
        <w:proofErr w:type="spellStart"/>
        <w:r>
          <w:rPr>
            <w:sz w:val="24"/>
            <w:szCs w:val="24"/>
          </w:rPr>
          <w:t>Mothur</w:t>
        </w:r>
        <w:proofErr w:type="spellEnd"/>
        <w:r>
          <w:rPr>
            <w:sz w:val="24"/>
            <w:szCs w:val="24"/>
          </w:rPr>
          <w:t>.</w:t>
        </w:r>
      </w:ins>
    </w:p>
    <w:p w14:paraId="673F8303" w14:textId="77777777" w:rsidR="00423799" w:rsidRDefault="00423799" w:rsidP="00423799">
      <w:pPr>
        <w:pStyle w:val="NoSpacing"/>
        <w:rPr>
          <w:sz w:val="24"/>
          <w:szCs w:val="24"/>
        </w:rPr>
      </w:pPr>
    </w:p>
    <w:p w14:paraId="0A91EB93" w14:textId="17D4C328" w:rsidR="00423799" w:rsidRDefault="00423799" w:rsidP="00423799">
      <w:pPr>
        <w:pStyle w:val="NoSpacing"/>
        <w:rPr>
          <w:sz w:val="24"/>
          <w:szCs w:val="24"/>
        </w:rPr>
      </w:pPr>
      <w:r>
        <w:rPr>
          <w:sz w:val="24"/>
          <w:szCs w:val="24"/>
        </w:rPr>
        <w:t xml:space="preserve">The primers used </w:t>
      </w:r>
      <w:r w:rsidR="005964A3">
        <w:rPr>
          <w:sz w:val="24"/>
          <w:szCs w:val="24"/>
        </w:rPr>
        <w:t xml:space="preserve">here </w:t>
      </w:r>
      <w:r>
        <w:rPr>
          <w:sz w:val="24"/>
          <w:szCs w:val="24"/>
        </w:rPr>
        <w:t xml:space="preserve">amplified the variable regions 3 and 4 from the 16S </w:t>
      </w:r>
      <w:proofErr w:type="spellStart"/>
      <w:r>
        <w:rPr>
          <w:sz w:val="24"/>
          <w:szCs w:val="24"/>
        </w:rPr>
        <w:t>rRNA</w:t>
      </w:r>
      <w:proofErr w:type="spellEnd"/>
      <w:r>
        <w:rPr>
          <w:sz w:val="24"/>
          <w:szCs w:val="24"/>
        </w:rPr>
        <w:t xml:space="preserve"> gene, but many other regions could be targeted. </w:t>
      </w:r>
      <w:del w:id="560" w:author="Etienne Yergeau" w:date="2014-01-24T08:43:00Z">
        <w:r>
          <w:rPr>
            <w:sz w:val="24"/>
            <w:szCs w:val="24"/>
          </w:rPr>
          <w:delText>There are a wide variety of other primers available, each with their own biases.</w:delText>
        </w:r>
      </w:del>
      <w:ins w:id="561" w:author="Etienne Yergeau" w:date="2014-01-24T08:43:00Z">
        <w:r w:rsidR="00CE2C8F">
          <w:rPr>
            <w:sz w:val="24"/>
            <w:szCs w:val="24"/>
          </w:rPr>
          <w:t xml:space="preserve">In present study, 16S </w:t>
        </w:r>
        <w:proofErr w:type="spellStart"/>
        <w:r w:rsidR="00CE2C8F">
          <w:rPr>
            <w:sz w:val="24"/>
            <w:szCs w:val="24"/>
          </w:rPr>
          <w:t>rRNA</w:t>
        </w:r>
        <w:proofErr w:type="spellEnd"/>
        <w:r w:rsidR="00CE2C8F">
          <w:rPr>
            <w:sz w:val="24"/>
            <w:szCs w:val="24"/>
          </w:rPr>
          <w:t xml:space="preserve"> genes were amplified from plant material and the choice of primer was made to avoid amplification of chloroplast 16S </w:t>
        </w:r>
        <w:proofErr w:type="spellStart"/>
        <w:r w:rsidR="00CE2C8F">
          <w:rPr>
            <w:sz w:val="24"/>
            <w:szCs w:val="24"/>
          </w:rPr>
          <w:t>rRNA</w:t>
        </w:r>
        <w:proofErr w:type="spellEnd"/>
        <w:r w:rsidR="00CE2C8F">
          <w:rPr>
            <w:sz w:val="24"/>
            <w:szCs w:val="24"/>
          </w:rPr>
          <w:t xml:space="preserve"> </w:t>
        </w:r>
        <w:proofErr w:type="gramStart"/>
        <w:r w:rsidR="00CE2C8F">
          <w:rPr>
            <w:sz w:val="24"/>
            <w:szCs w:val="24"/>
          </w:rPr>
          <w:t xml:space="preserve">gene </w:t>
        </w:r>
        <w:proofErr w:type="gramEnd"/>
        <w:r w:rsidR="00CE2C8F">
          <w:rPr>
            <w:sz w:val="24"/>
            <w:szCs w:val="24"/>
          </w:rPr>
          <w:fldChar w:fldCharType="begin">
            <w:fldData xml:space="preserve">PEVuZE5vdGU+PENpdGU+PEF1dGhvcj5FZHdhcmRzPC9BdXRob3I+PFllYXI+MjAwNzwvWWVhcj48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</w:fldData>
          </w:fldChar>
        </w:r>
        <w:r w:rsidR="00CE2C8F">
          <w:rPr>
            <w:sz w:val="24"/>
            <w:szCs w:val="24"/>
          </w:rPr>
          <w:instrText xml:space="preserve"> ADDIN EN.CITE </w:instrText>
        </w:r>
        <w:r w:rsidR="00CE2C8F">
          <w:rPr>
            <w:sz w:val="24"/>
            <w:szCs w:val="24"/>
          </w:rPr>
          <w:fldChar w:fldCharType="begin">
            <w:fldData xml:space="preserve">PEVuZE5vdGU+PENpdGU+PEF1dGhvcj5FZHdhcmRzPC9BdXRob3I+PFllYXI+MjAwNzwvWWVhcj48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</w:fldData>
          </w:fldChar>
        </w:r>
        <w:r w:rsidR="00CE2C8F">
          <w:rPr>
            <w:sz w:val="24"/>
            <w:szCs w:val="24"/>
          </w:rPr>
          <w:instrText xml:space="preserve"> ADDIN EN.CITE.DATA </w:instrText>
        </w:r>
        <w:r w:rsidR="00CE2C8F">
          <w:rPr>
            <w:sz w:val="24"/>
            <w:szCs w:val="24"/>
          </w:rPr>
        </w:r>
        <w:r w:rsidR="00CE2C8F">
          <w:rPr>
            <w:sz w:val="24"/>
            <w:szCs w:val="24"/>
          </w:rPr>
          <w:fldChar w:fldCharType="end"/>
        </w:r>
        <w:r w:rsidR="00CE2C8F">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"_ENREF_23" \o "Edwards, 2007 #2814" </w:instrText>
        </w:r>
        <w:r w:rsidR="0029443D">
          <w:rPr>
            <w:noProof/>
            <w:sz w:val="24"/>
            <w:szCs w:val="24"/>
            <w:vertAlign w:val="superscript"/>
          </w:rPr>
        </w:r>
        <w:r w:rsidR="0029443D">
          <w:rPr>
            <w:noProof/>
            <w:sz w:val="24"/>
            <w:szCs w:val="24"/>
            <w:vertAlign w:val="superscript"/>
          </w:rPr>
          <w:fldChar w:fldCharType="separate"/>
        </w:r>
        <w:r w:rsidR="0029443D" w:rsidRPr="00CE2C8F">
          <w:rPr>
            <w:noProof/>
            <w:sz w:val="24"/>
            <w:szCs w:val="24"/>
            <w:vertAlign w:val="superscript"/>
          </w:rPr>
          <w:t>23</w:t>
        </w:r>
        <w:r w:rsidR="0029443D">
          <w:rPr>
            <w:noProof/>
            <w:sz w:val="24"/>
            <w:szCs w:val="24"/>
            <w:vertAlign w:val="superscript"/>
          </w:rPr>
          <w:fldChar w:fldCharType="end"/>
        </w:r>
        <w:r w:rsidR="00CE2C8F" w:rsidRPr="00CE2C8F">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"_ENREF_24" \o "Rastogi, 2010 #2151" </w:instrText>
        </w:r>
        <w:r w:rsidR="0029443D">
          <w:rPr>
            <w:noProof/>
            <w:sz w:val="24"/>
            <w:szCs w:val="24"/>
            <w:vertAlign w:val="superscript"/>
          </w:rPr>
        </w:r>
        <w:r w:rsidR="0029443D">
          <w:rPr>
            <w:noProof/>
            <w:sz w:val="24"/>
            <w:szCs w:val="24"/>
            <w:vertAlign w:val="superscript"/>
          </w:rPr>
          <w:fldChar w:fldCharType="separate"/>
        </w:r>
        <w:r w:rsidR="0029443D" w:rsidRPr="00CE2C8F">
          <w:rPr>
            <w:noProof/>
            <w:sz w:val="24"/>
            <w:szCs w:val="24"/>
            <w:vertAlign w:val="superscript"/>
          </w:rPr>
          <w:t>24</w:t>
        </w:r>
        <w:r w:rsidR="0029443D">
          <w:rPr>
            <w:noProof/>
            <w:sz w:val="24"/>
            <w:szCs w:val="24"/>
            <w:vertAlign w:val="superscript"/>
          </w:rPr>
          <w:fldChar w:fldCharType="end"/>
        </w:r>
        <w:r w:rsidR="00CE2C8F">
          <w:rPr>
            <w:sz w:val="24"/>
            <w:szCs w:val="24"/>
          </w:rPr>
          <w:fldChar w:fldCharType="end"/>
        </w:r>
        <w:r w:rsidR="00CE2C8F">
          <w:rPr>
            <w:sz w:val="24"/>
            <w:szCs w:val="24"/>
          </w:rPr>
          <w:t xml:space="preserve">. </w:t>
        </w:r>
        <w:r>
          <w:rPr>
            <w:sz w:val="24"/>
            <w:szCs w:val="24"/>
          </w:rPr>
          <w:t>There are a wide variety of other pri</w:t>
        </w:r>
        <w:r w:rsidR="00651529">
          <w:rPr>
            <w:sz w:val="24"/>
            <w:szCs w:val="24"/>
          </w:rPr>
          <w:t>mers available that vary in term of the product length, taxonomic power and usefulness</w:t>
        </w:r>
        <w:r w:rsidR="007750E8">
          <w:rPr>
            <w:sz w:val="24"/>
            <w:szCs w:val="24"/>
          </w:rPr>
          <w:fldChar w:fldCharType="begin">
            <w:fldData xml:space="preserve">PEVuZE5vdGU+PENpdGU+PEF1dGhvcj5CYWtlcjwvQXV0aG9yPjxZZWFyPjIwMDM8L1llYXI+PFJl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</w:fldData>
          </w:fldChar>
        </w:r>
        <w:r w:rsidR="00361BFD">
          <w:rPr>
            <w:sz w:val="24"/>
            <w:szCs w:val="24"/>
          </w:rPr>
          <w:instrText xml:space="preserve"> ADDIN EN.CITE </w:instrText>
        </w:r>
        <w:r w:rsidR="00361BFD">
          <w:rPr>
            <w:sz w:val="24"/>
            <w:szCs w:val="24"/>
          </w:rPr>
          <w:fldChar w:fldCharType="begin">
            <w:fldData xml:space="preserve">PEVuZE5vdGU+PENpdGU+PEF1dGhvcj5CYWtlcjwvQXV0aG9yPjxZZWFyPjIwMDM8L1llYXI+PFJl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</w:fldData>
          </w:fldChar>
        </w:r>
        <w:r w:rsidR="00361BFD">
          <w:rPr>
            <w:sz w:val="24"/>
            <w:szCs w:val="24"/>
          </w:rPr>
          <w:instrText xml:space="preserve"> ADDIN EN.CITE.DATA </w:instrText>
        </w:r>
        <w:r w:rsidR="00361BFD">
          <w:rPr>
            <w:sz w:val="24"/>
            <w:szCs w:val="24"/>
          </w:rPr>
        </w:r>
        <w:r w:rsidR="00361BFD">
          <w:rPr>
            <w:sz w:val="24"/>
            <w:szCs w:val="24"/>
          </w:rPr>
          <w:fldChar w:fldCharType="end"/>
        </w:r>
        <w:r w:rsidR="007750E8">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"_ENREF_25" \o "Baker, 2003 #222" </w:instrText>
        </w:r>
        <w:r w:rsidR="0029443D">
          <w:rPr>
            <w:noProof/>
            <w:sz w:val="24"/>
            <w:szCs w:val="24"/>
            <w:vertAlign w:val="superscript"/>
          </w:rPr>
        </w:r>
        <w:r w:rsidR="0029443D">
          <w:rPr>
            <w:noProof/>
            <w:sz w:val="24"/>
            <w:szCs w:val="24"/>
            <w:vertAlign w:val="superscript"/>
          </w:rPr>
          <w:fldChar w:fldCharType="separate"/>
        </w:r>
        <w:r w:rsidR="0029443D" w:rsidRPr="00CE2C8F">
          <w:rPr>
            <w:noProof/>
            <w:sz w:val="24"/>
            <w:szCs w:val="24"/>
            <w:vertAlign w:val="superscript"/>
          </w:rPr>
          <w:t>25</w:t>
        </w:r>
        <w:r w:rsidR="0029443D">
          <w:rPr>
            <w:noProof/>
            <w:sz w:val="24"/>
            <w:szCs w:val="24"/>
            <w:vertAlign w:val="superscript"/>
          </w:rPr>
          <w:fldChar w:fldCharType="end"/>
        </w:r>
        <w:proofErr w:type="gramStart"/>
        <w:r w:rsidR="00CE2C8F" w:rsidRPr="00CE2C8F">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"_ENREF_26" \o "Schloss, 2010 #2813" </w:instrText>
        </w:r>
        <w:r w:rsidR="0029443D">
          <w:rPr>
            <w:noProof/>
            <w:sz w:val="24"/>
            <w:szCs w:val="24"/>
            <w:vertAlign w:val="superscript"/>
          </w:rPr>
        </w:r>
        <w:r w:rsidR="0029443D">
          <w:rPr>
            <w:noProof/>
            <w:sz w:val="24"/>
            <w:szCs w:val="24"/>
            <w:vertAlign w:val="superscript"/>
          </w:rPr>
          <w:fldChar w:fldCharType="separate"/>
        </w:r>
        <w:r w:rsidR="0029443D" w:rsidRPr="00CE2C8F">
          <w:rPr>
            <w:noProof/>
            <w:sz w:val="24"/>
            <w:szCs w:val="24"/>
            <w:vertAlign w:val="superscript"/>
          </w:rPr>
          <w:t>26</w:t>
        </w:r>
        <w:r w:rsidR="0029443D">
          <w:rPr>
            <w:noProof/>
            <w:sz w:val="24"/>
            <w:szCs w:val="24"/>
            <w:vertAlign w:val="superscript"/>
          </w:rPr>
          <w:fldChar w:fldCharType="end"/>
        </w:r>
        <w:r w:rsidR="007750E8">
          <w:rPr>
            <w:sz w:val="24"/>
            <w:szCs w:val="24"/>
          </w:rPr>
          <w:fldChar w:fldCharType="end"/>
        </w:r>
        <w:r>
          <w:rPr>
            <w:sz w:val="24"/>
            <w:szCs w:val="24"/>
          </w:rPr>
          <w:t>.</w:t>
        </w:r>
        <w:proofErr w:type="gramEnd"/>
        <w:r>
          <w:rPr>
            <w:sz w:val="24"/>
            <w:szCs w:val="24"/>
          </w:rPr>
          <w:t xml:space="preserve"> </w:t>
        </w:r>
        <w:r w:rsidR="008C3703">
          <w:rPr>
            <w:sz w:val="24"/>
            <w:szCs w:val="24"/>
          </w:rPr>
          <w:t>However, i</w:t>
        </w:r>
        <w:r w:rsidR="00AF42A6">
          <w:rPr>
            <w:sz w:val="24"/>
            <w:szCs w:val="24"/>
          </w:rPr>
          <w:t>n all cases</w:t>
        </w:r>
        <w:r w:rsidR="008C3703">
          <w:rPr>
            <w:sz w:val="24"/>
            <w:szCs w:val="24"/>
          </w:rPr>
          <w:t xml:space="preserve"> </w:t>
        </w:r>
        <w:r w:rsidR="00AF42A6">
          <w:rPr>
            <w:sz w:val="24"/>
            <w:szCs w:val="24"/>
          </w:rPr>
          <w:t xml:space="preserve">200-400 </w:t>
        </w:r>
        <w:proofErr w:type="spellStart"/>
        <w:r w:rsidR="00AF42A6">
          <w:rPr>
            <w:sz w:val="24"/>
            <w:szCs w:val="24"/>
          </w:rPr>
          <w:t>bp</w:t>
        </w:r>
        <w:proofErr w:type="spellEnd"/>
        <w:r w:rsidR="00AF42A6">
          <w:rPr>
            <w:sz w:val="24"/>
            <w:szCs w:val="24"/>
          </w:rPr>
          <w:t xml:space="preserve"> reads of the 16S </w:t>
        </w:r>
        <w:proofErr w:type="spellStart"/>
        <w:r w:rsidR="00AF42A6">
          <w:rPr>
            <w:sz w:val="24"/>
            <w:szCs w:val="24"/>
          </w:rPr>
          <w:t>rRNA</w:t>
        </w:r>
        <w:proofErr w:type="spellEnd"/>
        <w:r w:rsidR="00AF42A6">
          <w:rPr>
            <w:sz w:val="24"/>
            <w:szCs w:val="24"/>
          </w:rPr>
          <w:t xml:space="preserve"> gene cannot </w:t>
        </w:r>
        <w:r w:rsidR="008C3703">
          <w:rPr>
            <w:sz w:val="24"/>
            <w:szCs w:val="24"/>
          </w:rPr>
          <w:t>be reliably classified at the species level, and analyses are limited to the ge</w:t>
        </w:r>
        <w:r w:rsidR="007750E8">
          <w:rPr>
            <w:sz w:val="24"/>
            <w:szCs w:val="24"/>
          </w:rPr>
          <w:t>nus and higher taxonom</w:t>
        </w:r>
        <w:r w:rsidR="002C6254">
          <w:rPr>
            <w:sz w:val="24"/>
            <w:szCs w:val="24"/>
          </w:rPr>
          <w:t>ical</w:t>
        </w:r>
        <w:r w:rsidR="007750E8">
          <w:rPr>
            <w:sz w:val="24"/>
            <w:szCs w:val="24"/>
          </w:rPr>
          <w:t xml:space="preserve"> levels.  Other genes could be more appropriate if species level information is needed, like the cpn60 and </w:t>
        </w:r>
        <w:proofErr w:type="spellStart"/>
        <w:r w:rsidR="007750E8">
          <w:rPr>
            <w:sz w:val="24"/>
            <w:szCs w:val="24"/>
          </w:rPr>
          <w:t>rpoB</w:t>
        </w:r>
        <w:proofErr w:type="spellEnd"/>
        <w:r w:rsidR="007750E8">
          <w:rPr>
            <w:sz w:val="24"/>
            <w:szCs w:val="24"/>
          </w:rPr>
          <w:t xml:space="preserve"> genes</w:t>
        </w:r>
        <w:r w:rsidR="007750E8">
          <w:rPr>
            <w:sz w:val="24"/>
            <w:szCs w:val="24"/>
          </w:rPr>
          <w:fldChar w:fldCharType="begin">
            <w:fldData xml:space="preserve">PEVuZE5vdGU+PENpdGU+PEF1dGhvcj5MaW5rczwvQXV0aG9yPjxZZWFyPjIwMTI8L1llYXI+PFJl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dGxlPjwvYWx0LXBlcmlvZGljYWw+PHBhZ2VzPmUzMDYwMDwvcGFnZXM+PHZvbHVtZT43PC92b2x1
bWU+PG51bWJlcj4yPC9udW1iZXI+PGRhdGVzPjx5ZWFyPjIwMTI8L3llYXI+PC9kYXRlcz48cHVi
bGlzaGVyPlB1YmxpYyBMaWJyYXJ5IG9mIFNjaWVuY2U8L3B1Ymxpc2hlcj48dXJscz48cmVsYXRl
ZC11cmxzPjx1cmw+aHR0cDovL2R4LmRvaS5vcmcvMTAuMTM3MSUyRmpvdXJuYWwucG9uZS4wMDMw
NjAwPC91cmw+PC9yZWxhdGVkLXVybHM+PC91cmxzPjxlbGVjdHJvbmljLXJlc291cmNlLW51bT4x
MC4xMzcxL2pvdXJuYWwucG9uZS4wMDMwNjAwPC9lbGVjdHJvbmljLXJlc291cmNlLW51bT48L3Jl
Y29yZD48L0NpdGU+PC9FbmROb3RlPgB=
</w:fldData>
          </w:fldChar>
        </w:r>
        <w:r w:rsidR="00CE2C8F">
          <w:rPr>
            <w:sz w:val="24"/>
            <w:szCs w:val="24"/>
          </w:rPr>
          <w:instrText xml:space="preserve"> ADDIN EN.CITE </w:instrText>
        </w:r>
        <w:r w:rsidR="00CE2C8F">
          <w:rPr>
            <w:sz w:val="24"/>
            <w:szCs w:val="24"/>
          </w:rPr>
          <w:fldChar w:fldCharType="begin">
            <w:fldData xml:space="preserve">PEVuZE5vdGU+PENpdGU+PEF1dGhvcj5MaW5rczwvQXV0aG9yPjxZZWFyPjIwMTI8L1llYXI+PFJl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dGxlPjwvYWx0LXBlcmlvZGljYWw+PHBhZ2VzPmUzMDYwMDwvcGFnZXM+PHZvbHVtZT43PC92b2x1
bWU+PG51bWJlcj4yPC9udW1iZXI+PGRhdGVzPjx5ZWFyPjIwMTI8L3llYXI+PC9kYXRlcz48cHVi
bGlzaGVyPlB1YmxpYyBMaWJyYXJ5IG9mIFNjaWVuY2U8L3B1Ymxpc2hlcj48dXJscz48cmVsYXRl
ZC11cmxzPjx1cmw+aHR0cDovL2R4LmRvaS5vcmcvMTAuMTM3MSUyRmpvdXJuYWwucG9uZS4wMDMw
NjAwPC91cmw+PC9yZWxhdGVkLXVybHM+PC91cmxzPjxlbGVjdHJvbmljLXJlc291cmNlLW51bT4x
MC4xMzcxL2pvdXJuYWwucG9uZS4wMDMwNjAwPC9lbGVjdHJvbmljLXJlc291cmNlLW51bT48L3Jl
Y29yZD48L0NpdGU+PC9FbmROb3RlPgB=
</w:fldData>
          </w:fldChar>
        </w:r>
        <w:r w:rsidR="00CE2C8F">
          <w:rPr>
            <w:sz w:val="24"/>
            <w:szCs w:val="24"/>
          </w:rPr>
          <w:instrText xml:space="preserve"> ADDIN EN.CITE.DATA </w:instrText>
        </w:r>
        <w:r w:rsidR="00CE2C8F">
          <w:rPr>
            <w:sz w:val="24"/>
            <w:szCs w:val="24"/>
          </w:rPr>
        </w:r>
        <w:r w:rsidR="00CE2C8F">
          <w:rPr>
            <w:sz w:val="24"/>
            <w:szCs w:val="24"/>
          </w:rPr>
          <w:fldChar w:fldCharType="end"/>
        </w:r>
        <w:r w:rsidR="007750E8">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"_ENREF_27" \o "Links, 2012 #2811" </w:instrText>
        </w:r>
        <w:r w:rsidR="0029443D">
          <w:rPr>
            <w:noProof/>
            <w:sz w:val="24"/>
            <w:szCs w:val="24"/>
            <w:vertAlign w:val="superscript"/>
          </w:rPr>
        </w:r>
        <w:r w:rsidR="0029443D">
          <w:rPr>
            <w:noProof/>
            <w:sz w:val="24"/>
            <w:szCs w:val="24"/>
            <w:vertAlign w:val="superscript"/>
          </w:rPr>
          <w:fldChar w:fldCharType="separate"/>
        </w:r>
        <w:r w:rsidR="0029443D" w:rsidRPr="00CE2C8F">
          <w:rPr>
            <w:noProof/>
            <w:sz w:val="24"/>
            <w:szCs w:val="24"/>
            <w:vertAlign w:val="superscript"/>
          </w:rPr>
          <w:t>27</w:t>
        </w:r>
        <w:r w:rsidR="0029443D">
          <w:rPr>
            <w:noProof/>
            <w:sz w:val="24"/>
            <w:szCs w:val="24"/>
            <w:vertAlign w:val="superscript"/>
          </w:rPr>
          <w:fldChar w:fldCharType="end"/>
        </w:r>
        <w:proofErr w:type="gramStart"/>
        <w:r w:rsidR="00CE2C8F" w:rsidRPr="00CE2C8F">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"_ENREF_28" \o "Vos, 2012 #2812" </w:instrText>
        </w:r>
        <w:r w:rsidR="0029443D">
          <w:rPr>
            <w:noProof/>
            <w:sz w:val="24"/>
            <w:szCs w:val="24"/>
            <w:vertAlign w:val="superscript"/>
          </w:rPr>
        </w:r>
        <w:r w:rsidR="0029443D">
          <w:rPr>
            <w:noProof/>
            <w:sz w:val="24"/>
            <w:szCs w:val="24"/>
            <w:vertAlign w:val="superscript"/>
          </w:rPr>
          <w:fldChar w:fldCharType="separate"/>
        </w:r>
        <w:r w:rsidR="0029443D" w:rsidRPr="00CE2C8F">
          <w:rPr>
            <w:noProof/>
            <w:sz w:val="24"/>
            <w:szCs w:val="24"/>
            <w:vertAlign w:val="superscript"/>
          </w:rPr>
          <w:t>28</w:t>
        </w:r>
        <w:r w:rsidR="0029443D">
          <w:rPr>
            <w:noProof/>
            <w:sz w:val="24"/>
            <w:szCs w:val="24"/>
            <w:vertAlign w:val="superscript"/>
          </w:rPr>
          <w:fldChar w:fldCharType="end"/>
        </w:r>
        <w:r w:rsidR="007750E8">
          <w:rPr>
            <w:sz w:val="24"/>
            <w:szCs w:val="24"/>
          </w:rPr>
          <w:fldChar w:fldCharType="end"/>
        </w:r>
        <w:r w:rsidR="007750E8">
          <w:rPr>
            <w:sz w:val="24"/>
            <w:szCs w:val="24"/>
          </w:rPr>
          <w:t>.</w:t>
        </w:r>
      </w:ins>
      <w:proofErr w:type="gramEnd"/>
      <w:r w:rsidR="007750E8">
        <w:rPr>
          <w:sz w:val="24"/>
          <w:szCs w:val="24"/>
        </w:rPr>
        <w:t xml:space="preserve"> </w:t>
      </w:r>
      <w:r>
        <w:rPr>
          <w:sz w:val="24"/>
          <w:szCs w:val="24"/>
        </w:rPr>
        <w:t xml:space="preserve">Future drastic drops in the cost of sequencing and increases in the power of analytical tools might make it feasible to replace 16S </w:t>
      </w:r>
      <w:proofErr w:type="spellStart"/>
      <w:r>
        <w:rPr>
          <w:sz w:val="24"/>
          <w:szCs w:val="24"/>
        </w:rPr>
        <w:t>rRNA</w:t>
      </w:r>
      <w:proofErr w:type="spellEnd"/>
      <w:r>
        <w:rPr>
          <w:sz w:val="24"/>
          <w:szCs w:val="24"/>
        </w:rPr>
        <w:t xml:space="preserve"> gene sequencing by shotgun </w:t>
      </w:r>
      <w:proofErr w:type="spellStart"/>
      <w:r>
        <w:rPr>
          <w:sz w:val="24"/>
          <w:szCs w:val="24"/>
        </w:rPr>
        <w:t>metagenomics</w:t>
      </w:r>
      <w:proofErr w:type="spellEnd"/>
      <w:r>
        <w:rPr>
          <w:sz w:val="24"/>
          <w:szCs w:val="24"/>
        </w:rPr>
        <w:t xml:space="preserve">, but until then 16S </w:t>
      </w:r>
      <w:proofErr w:type="spellStart"/>
      <w:r>
        <w:rPr>
          <w:sz w:val="24"/>
          <w:szCs w:val="24"/>
        </w:rPr>
        <w:t>rRNA</w:t>
      </w:r>
      <w:proofErr w:type="spellEnd"/>
      <w:r>
        <w:rPr>
          <w:sz w:val="24"/>
          <w:szCs w:val="24"/>
        </w:rPr>
        <w:t xml:space="preserve"> gene sequencing remains the gold standard of environmental microbiology.</w:t>
      </w:r>
    </w:p>
    <w:p w14:paraId="1B0725F2" w14:textId="77777777" w:rsidR="00864E92" w:rsidRDefault="00864E92" w:rsidP="00423799">
      <w:pPr>
        <w:pStyle w:val="NoSpacing"/>
        <w:rPr>
          <w:sz w:val="24"/>
          <w:szCs w:val="24"/>
        </w:rPr>
      </w:pPr>
    </w:p>
    <w:p w14:paraId="584F943F" w14:textId="77777777" w:rsidR="009B7178" w:rsidRPr="006A2306" w:rsidRDefault="009B7178" w:rsidP="003B4D24">
      <w:pPr>
        <w:pStyle w:val="NoSpacing"/>
        <w:rPr>
          <w:del w:id="562" w:author="Etienne Yergeau" w:date="2014-01-24T08:43:00Z"/>
          <w:sz w:val="24"/>
          <w:szCs w:val="24"/>
        </w:rPr>
      </w:pPr>
    </w:p>
    <w:p w14:paraId="7C476996" w14:textId="77777777" w:rsidR="003B4D24" w:rsidRPr="006A2306" w:rsidRDefault="003B4D24" w:rsidP="003B4D24">
      <w:pPr>
        <w:pStyle w:val="NoSpacing"/>
        <w:rPr>
          <w:sz w:val="24"/>
          <w:szCs w:val="24"/>
        </w:rPr>
      </w:pPr>
      <w:r w:rsidRPr="006A2306">
        <w:rPr>
          <w:b/>
          <w:bCs/>
          <w:sz w:val="24"/>
          <w:szCs w:val="24"/>
        </w:rPr>
        <w:t>ACKNOWLEDGMENTS:</w:t>
      </w:r>
    </w:p>
    <w:p w14:paraId="5AAA93EE" w14:textId="77777777" w:rsidR="003B4D24" w:rsidRPr="006A2306" w:rsidRDefault="003B4D24" w:rsidP="003B4D24">
      <w:pPr>
        <w:pStyle w:val="NoSpacing"/>
        <w:rPr>
          <w:sz w:val="24"/>
          <w:szCs w:val="24"/>
        </w:rPr>
      </w:pPr>
      <w:r w:rsidRPr="006A2306">
        <w:rPr>
          <w:sz w:val="24"/>
          <w:szCs w:val="24"/>
        </w:rPr>
        <w:t>Development of the method presented here has been carried out with various sources of funding, including Genome Canada and Genome Quebec, Environment Canada STAGE program and internal NRC funds.</w:t>
      </w:r>
    </w:p>
    <w:p w14:paraId="5CF9F5A3" w14:textId="77777777" w:rsidR="003B4D24" w:rsidRPr="006A2306" w:rsidRDefault="003B4D24" w:rsidP="003B4D24">
      <w:pPr>
        <w:pStyle w:val="NoSpacing"/>
        <w:rPr>
          <w:color w:val="000000"/>
          <w:sz w:val="24"/>
          <w:szCs w:val="24"/>
        </w:rPr>
      </w:pPr>
    </w:p>
    <w:p w14:paraId="7C5168CB" w14:textId="77777777" w:rsidR="003B4D24" w:rsidRPr="006A2306" w:rsidRDefault="003B4D24" w:rsidP="003B4D24">
      <w:pPr>
        <w:pStyle w:val="NoSpacing"/>
        <w:rPr>
          <w:b/>
          <w:sz w:val="24"/>
          <w:szCs w:val="24"/>
        </w:rPr>
      </w:pPr>
      <w:r w:rsidRPr="006A2306">
        <w:rPr>
          <w:b/>
          <w:sz w:val="24"/>
          <w:szCs w:val="24"/>
        </w:rPr>
        <w:t>DISCLOSURES:</w:t>
      </w:r>
    </w:p>
    <w:p w14:paraId="5A2E3A3E" w14:textId="77777777" w:rsidR="003B4D24" w:rsidRPr="006A2306" w:rsidRDefault="003B4D24" w:rsidP="003B4D24">
      <w:pPr>
        <w:pStyle w:val="NoSpacing"/>
        <w:rPr>
          <w:sz w:val="24"/>
          <w:szCs w:val="24"/>
        </w:rPr>
      </w:pPr>
      <w:r w:rsidRPr="006A2306">
        <w:rPr>
          <w:sz w:val="24"/>
          <w:szCs w:val="24"/>
        </w:rPr>
        <w:t>The authors have nothing to disclose.</w:t>
      </w:r>
    </w:p>
    <w:p w14:paraId="3A7D3829" w14:textId="77777777" w:rsidR="003B4D24" w:rsidRPr="006A2306" w:rsidRDefault="003B4D24" w:rsidP="003B4D24">
      <w:pPr>
        <w:pStyle w:val="NoSpacing"/>
        <w:rPr>
          <w:color w:val="7F7F7F"/>
          <w:sz w:val="24"/>
          <w:szCs w:val="24"/>
        </w:rPr>
      </w:pPr>
    </w:p>
    <w:p w14:paraId="70E05C5A" w14:textId="77777777" w:rsidR="003B4D24" w:rsidRPr="006A2306" w:rsidRDefault="003B4D24" w:rsidP="003B4D24">
      <w:pPr>
        <w:pStyle w:val="NoSpacing"/>
        <w:rPr>
          <w:i/>
          <w:color w:val="808080"/>
          <w:sz w:val="24"/>
          <w:szCs w:val="24"/>
        </w:rPr>
      </w:pPr>
      <w:r w:rsidRPr="006A2306">
        <w:rPr>
          <w:b/>
          <w:bCs/>
          <w:sz w:val="24"/>
          <w:szCs w:val="24"/>
        </w:rPr>
        <w:t>REFERENCES</w:t>
      </w:r>
    </w:p>
    <w:p w14:paraId="6A43D244" w14:textId="77777777" w:rsidR="001917FC" w:rsidRDefault="001917FC" w:rsidP="00AA063A">
      <w:pPr>
        <w:pStyle w:val="NoSpacing"/>
        <w:rPr>
          <w:sz w:val="24"/>
          <w:szCs w:val="24"/>
        </w:rPr>
      </w:pPr>
    </w:p>
    <w:p w14:paraId="46E6785C" w14:textId="7FF70FFF" w:rsidR="0029443D" w:rsidRPr="0029443D" w:rsidRDefault="001917FC" w:rsidP="0029443D">
      <w:pPr>
        <w:pStyle w:val="EndNoteBibliography"/>
        <w:spacing w:after="0"/>
        <w:ind w:left="720" w:hanging="720"/>
        <w:rPr>
          <w:ins w:id="563" w:author="Etienne Yergeau" w:date="2014-01-24T08:43:00Z"/>
        </w:rPr>
      </w:pPr>
      <w:r>
        <w:rPr>
          <w:sz w:val="24"/>
          <w:szCs w:val="24"/>
        </w:rPr>
        <w:fldChar w:fldCharType="begin"/>
      </w:r>
      <w:r>
        <w:rPr>
          <w:sz w:val="24"/>
          <w:szCs w:val="24"/>
        </w:rPr>
        <w:instrText xml:space="preserve"> ADDIN EN.REFLIST </w:instrText>
      </w:r>
      <w:r>
        <w:rPr>
          <w:sz w:val="24"/>
          <w:szCs w:val="24"/>
        </w:rPr>
        <w:fldChar w:fldCharType="separate"/>
      </w:r>
      <w:bookmarkStart w:id="564" w:name="_ENREF_1"/>
      <w:del w:id="565" w:author="Etienne Yergeau" w:date="2014-01-24T08:43:00Z">
        <w:r w:rsidR="0087460E" w:rsidRPr="0087460E">
          <w:rPr>
            <w:rFonts w:cs="Calibri"/>
            <w:szCs w:val="24"/>
          </w:rPr>
          <w:delText>1</w:delText>
        </w:r>
        <w:r w:rsidR="0087460E" w:rsidRPr="0087460E">
          <w:rPr>
            <w:rFonts w:cs="Calibri"/>
            <w:szCs w:val="24"/>
          </w:rPr>
          <w:tab/>
          <w:delText>Tringe, S.</w:delText>
        </w:r>
      </w:del>
      <w:ins w:id="566" w:author="Etienne Yergeau" w:date="2014-01-24T08:43:00Z">
        <w:r w:rsidR="0029443D" w:rsidRPr="0029443D">
          <w:t>1</w:t>
        </w:r>
        <w:r w:rsidR="0029443D" w:rsidRPr="0029443D">
          <w:tab/>
          <w:t xml:space="preserve">Sipos, R., Szekely, A., Revesz, S. &amp; Marialigeti, K. Addressing PCR biases in environmental microbiology studies. </w:t>
        </w:r>
        <w:r w:rsidR="0029443D" w:rsidRPr="0029443D">
          <w:rPr>
            <w:i/>
          </w:rPr>
          <w:t>Methods in molecular biology</w:t>
        </w:r>
        <w:r w:rsidR="0029443D" w:rsidRPr="0029443D">
          <w:t xml:space="preserve"> </w:t>
        </w:r>
        <w:r w:rsidR="0029443D" w:rsidRPr="0029443D">
          <w:rPr>
            <w:b/>
          </w:rPr>
          <w:t>599</w:t>
        </w:r>
        <w:r w:rsidR="0029443D" w:rsidRPr="0029443D">
          <w:t>, 37-58, doi:10.1007/978-1-60761-439-5_3 (2010).</w:t>
        </w:r>
        <w:bookmarkEnd w:id="564"/>
      </w:ins>
    </w:p>
    <w:p w14:paraId="12A42C5A" w14:textId="77777777" w:rsidR="0029443D" w:rsidRPr="0029443D" w:rsidRDefault="0029443D" w:rsidP="0029443D">
      <w:pPr>
        <w:pStyle w:val="EndNoteBibliography"/>
        <w:spacing w:after="0"/>
        <w:ind w:left="720" w:hanging="720"/>
        <w:rPr>
          <w:ins w:id="567" w:author="Etienne Yergeau" w:date="2014-01-24T08:43:00Z"/>
        </w:rPr>
      </w:pPr>
      <w:bookmarkStart w:id="568" w:name="_ENREF_2"/>
      <w:ins w:id="569" w:author="Etienne Yergeau" w:date="2014-01-24T08:43:00Z">
        <w:r w:rsidRPr="0029443D">
          <w:t>2</w:t>
        </w:r>
        <w:r w:rsidRPr="0029443D">
          <w:tab/>
          <w:t xml:space="preserve">Schloss, P. D., Gevers, D. &amp; Westcott, S. L. Reducing the Effects of PCR Amplification and Sequencing Artifacts on 16S rRNA-Based Studies. </w:t>
        </w:r>
        <w:r w:rsidRPr="0029443D">
          <w:rPr>
            <w:i/>
          </w:rPr>
          <w:t>PLoS ONE</w:t>
        </w:r>
        <w:r w:rsidRPr="0029443D">
          <w:t xml:space="preserve"> </w:t>
        </w:r>
        <w:r w:rsidRPr="0029443D">
          <w:rPr>
            <w:b/>
          </w:rPr>
          <w:t>6</w:t>
        </w:r>
        <w:r w:rsidRPr="0029443D">
          <w:t>, e27310, doi:10.1371/journal.pone.0027310 (2011).</w:t>
        </w:r>
        <w:bookmarkEnd w:id="568"/>
      </w:ins>
    </w:p>
    <w:p w14:paraId="3F4644BF" w14:textId="77777777" w:rsidR="0029443D" w:rsidRPr="00C0425A" w:rsidRDefault="0029443D" w:rsidP="0029443D">
      <w:pPr>
        <w:pStyle w:val="EndNoteBibliography"/>
        <w:spacing w:after="0"/>
        <w:ind w:left="720" w:hanging="720"/>
        <w:pPrChange w:id="570" w:author="Etienne Yergeau" w:date="2014-01-24T08:43:00Z">
          <w:pPr>
            <w:pStyle w:val="NoSpacing"/>
            <w:ind w:left="720" w:hanging="720"/>
          </w:pPr>
        </w:pPrChange>
      </w:pPr>
      <w:bookmarkStart w:id="571" w:name="_ENREF_3"/>
      <w:ins w:id="572" w:author="Etienne Yergeau" w:date="2014-01-24T08:43:00Z">
        <w:r w:rsidRPr="0029443D">
          <w:t>3</w:t>
        </w:r>
        <w:r w:rsidRPr="0029443D">
          <w:tab/>
          <w:t>Tringe, S.</w:t>
        </w:r>
      </w:ins>
      <w:r w:rsidRPr="00C0425A">
        <w:t xml:space="preserve"> G. &amp; Hugenholtz, P. A renaissance for the pioneering 16S rRNA gene. </w:t>
      </w:r>
      <w:r w:rsidRPr="00C0425A">
        <w:rPr>
          <w:i/>
        </w:rPr>
        <w:t>Current Opinion in Microbiology</w:t>
      </w:r>
      <w:r w:rsidRPr="00C0425A">
        <w:t xml:space="preserve"> </w:t>
      </w:r>
      <w:r w:rsidRPr="00C0425A">
        <w:rPr>
          <w:b/>
        </w:rPr>
        <w:t>11</w:t>
      </w:r>
      <w:r w:rsidRPr="00C0425A">
        <w:t>, 442–446, doi:10.1016/j.mib.2008.09.011 (2008).</w:t>
      </w:r>
      <w:bookmarkEnd w:id="571"/>
    </w:p>
    <w:p w14:paraId="05C83B3E" w14:textId="442DA50B" w:rsidR="0029443D" w:rsidRPr="00C0425A" w:rsidRDefault="0087460E" w:rsidP="0029443D">
      <w:pPr>
        <w:pStyle w:val="EndNoteBibliography"/>
        <w:spacing w:after="0"/>
        <w:ind w:left="720" w:hanging="720"/>
        <w:pPrChange w:id="573" w:author="Etienne Yergeau" w:date="2014-01-24T08:43:00Z">
          <w:pPr>
            <w:pStyle w:val="NoSpacing"/>
            <w:ind w:left="720" w:hanging="720"/>
          </w:pPr>
        </w:pPrChange>
      </w:pPr>
      <w:bookmarkStart w:id="574" w:name="_ENREF_4"/>
      <w:del w:id="575" w:author="Etienne Yergeau" w:date="2014-01-24T08:43:00Z">
        <w:r w:rsidRPr="0087460E">
          <w:rPr>
            <w:rFonts w:cs="Calibri"/>
            <w:szCs w:val="24"/>
          </w:rPr>
          <w:delText>2</w:delText>
        </w:r>
      </w:del>
      <w:ins w:id="576" w:author="Etienne Yergeau" w:date="2014-01-24T08:43:00Z">
        <w:r w:rsidR="0029443D" w:rsidRPr="0029443D">
          <w:t>4</w:t>
        </w:r>
      </w:ins>
      <w:r w:rsidR="0029443D" w:rsidRPr="00C0425A">
        <w:tab/>
        <w:t>Margulies, M.</w:t>
      </w:r>
      <w:r w:rsidR="0029443D" w:rsidRPr="00C0425A">
        <w:rPr>
          <w:i/>
        </w:rPr>
        <w:t xml:space="preserve"> et al.</w:t>
      </w:r>
      <w:r w:rsidR="0029443D" w:rsidRPr="00C0425A">
        <w:t xml:space="preserve"> Genome sequencing in microfabricated high-density picolitre reactors. </w:t>
      </w:r>
      <w:r w:rsidR="0029443D" w:rsidRPr="00C0425A">
        <w:rPr>
          <w:i/>
        </w:rPr>
        <w:t>Nature</w:t>
      </w:r>
      <w:r w:rsidR="0029443D" w:rsidRPr="00C0425A">
        <w:t xml:space="preserve"> </w:t>
      </w:r>
      <w:r w:rsidR="0029443D" w:rsidRPr="00C0425A">
        <w:rPr>
          <w:b/>
        </w:rPr>
        <w:t>437</w:t>
      </w:r>
      <w:r w:rsidR="0029443D" w:rsidRPr="00C0425A">
        <w:t>, 376–380, doi:10.1038/nature03959 (2005).</w:t>
      </w:r>
      <w:bookmarkEnd w:id="574"/>
    </w:p>
    <w:p w14:paraId="6D95638E" w14:textId="26217722" w:rsidR="0029443D" w:rsidRPr="00C0425A" w:rsidRDefault="0087460E" w:rsidP="0029443D">
      <w:pPr>
        <w:pStyle w:val="EndNoteBibliography"/>
        <w:spacing w:after="0"/>
        <w:ind w:left="720" w:hanging="720"/>
        <w:pPrChange w:id="577" w:author="Etienne Yergeau" w:date="2014-01-24T08:43:00Z">
          <w:pPr>
            <w:pStyle w:val="NoSpacing"/>
            <w:ind w:left="720" w:hanging="720"/>
          </w:pPr>
        </w:pPrChange>
      </w:pPr>
      <w:bookmarkStart w:id="578" w:name="_ENREF_5"/>
      <w:del w:id="579" w:author="Etienne Yergeau" w:date="2014-01-24T08:43:00Z">
        <w:r w:rsidRPr="0087460E">
          <w:rPr>
            <w:rFonts w:cs="Calibri"/>
            <w:szCs w:val="24"/>
          </w:rPr>
          <w:delText>3</w:delText>
        </w:r>
      </w:del>
      <w:ins w:id="580" w:author="Etienne Yergeau" w:date="2014-01-24T08:43:00Z">
        <w:r w:rsidR="0029443D" w:rsidRPr="0029443D">
          <w:t>5</w:t>
        </w:r>
      </w:ins>
      <w:r w:rsidR="0029443D" w:rsidRPr="00C0425A">
        <w:tab/>
        <w:t>Kuczynski, J.</w:t>
      </w:r>
      <w:r w:rsidR="0029443D" w:rsidRPr="00C0425A">
        <w:rPr>
          <w:i/>
        </w:rPr>
        <w:t xml:space="preserve"> et al.</w:t>
      </w:r>
      <w:r w:rsidR="0029443D" w:rsidRPr="00C0425A">
        <w:t xml:space="preserve"> Microbial community resemblance methods differ in their ability to detect biologically relevant patterns. </w:t>
      </w:r>
      <w:r w:rsidR="0029443D" w:rsidRPr="00C0425A">
        <w:rPr>
          <w:i/>
        </w:rPr>
        <w:t>Nature Methods</w:t>
      </w:r>
      <w:r w:rsidR="0029443D" w:rsidRPr="00C0425A">
        <w:t xml:space="preserve"> </w:t>
      </w:r>
      <w:r w:rsidR="0029443D" w:rsidRPr="00C0425A">
        <w:rPr>
          <w:b/>
        </w:rPr>
        <w:t>7</w:t>
      </w:r>
      <w:r w:rsidR="0029443D" w:rsidRPr="00C0425A">
        <w:t>, 813-819, doi:10.1038/nmeth.1499 (2010).</w:t>
      </w:r>
      <w:bookmarkEnd w:id="578"/>
    </w:p>
    <w:p w14:paraId="17193AF8" w14:textId="6CE4088C" w:rsidR="0029443D" w:rsidRPr="00C0425A" w:rsidRDefault="0087460E" w:rsidP="0029443D">
      <w:pPr>
        <w:pStyle w:val="EndNoteBibliography"/>
        <w:spacing w:after="0"/>
        <w:ind w:left="720" w:hanging="720"/>
        <w:pPrChange w:id="581" w:author="Etienne Yergeau" w:date="2014-01-24T08:43:00Z">
          <w:pPr>
            <w:pStyle w:val="NoSpacing"/>
            <w:ind w:left="720" w:hanging="720"/>
          </w:pPr>
        </w:pPrChange>
      </w:pPr>
      <w:bookmarkStart w:id="582" w:name="_ENREF_6"/>
      <w:del w:id="583" w:author="Etienne Yergeau" w:date="2014-01-24T08:43:00Z">
        <w:r w:rsidRPr="00C0425A">
          <w:rPr>
            <w:rFonts w:cs="Calibri"/>
            <w:szCs w:val="24"/>
            <w:lang w:val="fr-CA"/>
          </w:rPr>
          <w:delText>4</w:delText>
        </w:r>
      </w:del>
      <w:ins w:id="584" w:author="Etienne Yergeau" w:date="2014-01-24T08:43:00Z">
        <w:r w:rsidR="0029443D" w:rsidRPr="00C0425A">
          <w:rPr>
            <w:lang w:val="fr-CA"/>
          </w:rPr>
          <w:t>6</w:t>
        </w:r>
      </w:ins>
      <w:r w:rsidR="0029443D" w:rsidRPr="00C0425A">
        <w:rPr>
          <w:lang w:val="fr-CA"/>
        </w:rPr>
        <w:tab/>
        <w:t>Bondici, V. F.</w:t>
      </w:r>
      <w:r w:rsidR="0029443D" w:rsidRPr="00C0425A">
        <w:rPr>
          <w:i/>
          <w:lang w:val="fr-CA"/>
        </w:rPr>
        <w:t xml:space="preserve"> et al.</w:t>
      </w:r>
      <w:r w:rsidR="0029443D" w:rsidRPr="00C0425A">
        <w:rPr>
          <w:lang w:val="fr-CA"/>
        </w:rPr>
        <w:t xml:space="preserve"> </w:t>
      </w:r>
      <w:r w:rsidR="0029443D" w:rsidRPr="00C0425A">
        <w:t xml:space="preserve">Microbial communities in low-permeability, high pH uranium mine tailings: characterization and potential effects. </w:t>
      </w:r>
      <w:r w:rsidR="0029443D" w:rsidRPr="00C0425A">
        <w:rPr>
          <w:i/>
        </w:rPr>
        <w:t>Journal of Applied Microbiology</w:t>
      </w:r>
      <w:r w:rsidR="0029443D" w:rsidRPr="00C0425A">
        <w:t xml:space="preserve"> </w:t>
      </w:r>
      <w:r w:rsidR="0029443D" w:rsidRPr="00C0425A">
        <w:rPr>
          <w:b/>
        </w:rPr>
        <w:t>113</w:t>
      </w:r>
      <w:r w:rsidR="0029443D" w:rsidRPr="00C0425A">
        <w:t>, 1671-1686, doi:10.1111/jam.12180 (2013).</w:t>
      </w:r>
      <w:bookmarkEnd w:id="582"/>
    </w:p>
    <w:p w14:paraId="3DF803A7" w14:textId="0328E1B8" w:rsidR="0029443D" w:rsidRPr="00C0425A" w:rsidRDefault="0087460E" w:rsidP="0029443D">
      <w:pPr>
        <w:pStyle w:val="EndNoteBibliography"/>
        <w:spacing w:after="0"/>
        <w:ind w:left="720" w:hanging="720"/>
        <w:pPrChange w:id="585" w:author="Etienne Yergeau" w:date="2014-01-24T08:43:00Z">
          <w:pPr>
            <w:pStyle w:val="NoSpacing"/>
            <w:ind w:left="720" w:hanging="720"/>
          </w:pPr>
        </w:pPrChange>
      </w:pPr>
      <w:bookmarkStart w:id="586" w:name="_ENREF_7"/>
      <w:del w:id="587" w:author="Etienne Yergeau" w:date="2014-01-24T08:43:00Z">
        <w:r w:rsidRPr="0087460E">
          <w:rPr>
            <w:rFonts w:cs="Calibri"/>
            <w:szCs w:val="24"/>
          </w:rPr>
          <w:delText>5</w:delText>
        </w:r>
      </w:del>
      <w:ins w:id="588" w:author="Etienne Yergeau" w:date="2014-01-24T08:43:00Z">
        <w:r w:rsidR="0029443D" w:rsidRPr="0029443D">
          <w:t>7</w:t>
        </w:r>
      </w:ins>
      <w:r w:rsidR="0029443D" w:rsidRPr="00C0425A">
        <w:tab/>
        <w:t>Auffret, M.</w:t>
      </w:r>
      <w:r w:rsidR="0029443D" w:rsidRPr="00C0425A">
        <w:rPr>
          <w:i/>
        </w:rPr>
        <w:t xml:space="preserve"> et al.</w:t>
      </w:r>
      <w:r w:rsidR="0029443D" w:rsidRPr="00C0425A">
        <w:t xml:space="preserve"> Impact of water quality on the bacterial populations and off-flavours in recirculating aquaculture systems. </w:t>
      </w:r>
      <w:r w:rsidR="0029443D" w:rsidRPr="00C0425A">
        <w:rPr>
          <w:i/>
        </w:rPr>
        <w:t>FEMS Microbiology Ecology</w:t>
      </w:r>
      <w:r w:rsidR="0029443D" w:rsidRPr="00C0425A">
        <w:t xml:space="preserve"> </w:t>
      </w:r>
      <w:r w:rsidR="0029443D" w:rsidRPr="00C0425A">
        <w:rPr>
          <w:b/>
        </w:rPr>
        <w:t>84</w:t>
      </w:r>
      <w:r w:rsidR="0029443D" w:rsidRPr="00C0425A">
        <w:t>, 235-247, doi:10.1111/1574-6941.12053 (2013).</w:t>
      </w:r>
      <w:bookmarkEnd w:id="586"/>
    </w:p>
    <w:p w14:paraId="6EB0E30D" w14:textId="5267F0E3" w:rsidR="0029443D" w:rsidRPr="00C0425A" w:rsidRDefault="0087460E" w:rsidP="0029443D">
      <w:pPr>
        <w:pStyle w:val="EndNoteBibliography"/>
        <w:spacing w:after="0"/>
        <w:ind w:left="720" w:hanging="720"/>
        <w:pPrChange w:id="589" w:author="Etienne Yergeau" w:date="2014-01-24T08:43:00Z">
          <w:pPr>
            <w:pStyle w:val="NoSpacing"/>
            <w:ind w:left="720" w:hanging="720"/>
          </w:pPr>
        </w:pPrChange>
      </w:pPr>
      <w:bookmarkStart w:id="590" w:name="_ENREF_8"/>
      <w:del w:id="591" w:author="Etienne Yergeau" w:date="2014-01-24T08:43:00Z">
        <w:r w:rsidRPr="0087460E">
          <w:rPr>
            <w:rFonts w:cs="Calibri"/>
            <w:szCs w:val="24"/>
          </w:rPr>
          <w:delText>6</w:delText>
        </w:r>
      </w:del>
      <w:ins w:id="592" w:author="Etienne Yergeau" w:date="2014-01-24T08:43:00Z">
        <w:r w:rsidR="0029443D" w:rsidRPr="0029443D">
          <w:t>8</w:t>
        </w:r>
      </w:ins>
      <w:r w:rsidR="0029443D" w:rsidRPr="00C0425A">
        <w:tab/>
        <w:t xml:space="preserve">Bell, T. H., Yergeau, E., Juck, D., Whyte, L. G. &amp; Greer, C. W. Alteration of microbial community structure affects diesel biodegradation in an Arctic soil. </w:t>
      </w:r>
      <w:r w:rsidR="0029443D" w:rsidRPr="00C0425A">
        <w:rPr>
          <w:i/>
        </w:rPr>
        <w:t>FEMS Microbiology Ecology</w:t>
      </w:r>
      <w:r w:rsidR="0029443D" w:rsidRPr="00C0425A">
        <w:t xml:space="preserve"> </w:t>
      </w:r>
      <w:r w:rsidR="0029443D" w:rsidRPr="00C0425A">
        <w:rPr>
          <w:b/>
        </w:rPr>
        <w:t>85</w:t>
      </w:r>
      <w:r w:rsidR="0029443D" w:rsidRPr="00C0425A">
        <w:t>, 51-61, doi:10.1111/1574-6941.12102 (2013).</w:t>
      </w:r>
      <w:bookmarkEnd w:id="590"/>
    </w:p>
    <w:p w14:paraId="13034B35" w14:textId="78911246" w:rsidR="0029443D" w:rsidRPr="00C0425A" w:rsidRDefault="0087460E" w:rsidP="0029443D">
      <w:pPr>
        <w:pStyle w:val="EndNoteBibliography"/>
        <w:spacing w:after="0"/>
        <w:ind w:left="720" w:hanging="720"/>
        <w:pPrChange w:id="593" w:author="Etienne Yergeau" w:date="2014-01-24T08:43:00Z">
          <w:pPr>
            <w:pStyle w:val="NoSpacing"/>
            <w:ind w:left="720" w:hanging="720"/>
          </w:pPr>
        </w:pPrChange>
      </w:pPr>
      <w:bookmarkStart w:id="594" w:name="_ENREF_9"/>
      <w:del w:id="595" w:author="Etienne Yergeau" w:date="2014-01-24T08:43:00Z">
        <w:r w:rsidRPr="00C0425A">
          <w:rPr>
            <w:rFonts w:cs="Calibri"/>
            <w:szCs w:val="24"/>
            <w:lang w:val="fr-CA"/>
          </w:rPr>
          <w:delText>7</w:delText>
        </w:r>
      </w:del>
      <w:ins w:id="596" w:author="Etienne Yergeau" w:date="2014-01-24T08:43:00Z">
        <w:r w:rsidR="0029443D" w:rsidRPr="00C0425A">
          <w:rPr>
            <w:lang w:val="fr-CA"/>
          </w:rPr>
          <w:t>9</w:t>
        </w:r>
      </w:ins>
      <w:r w:rsidR="0029443D" w:rsidRPr="00C0425A">
        <w:rPr>
          <w:lang w:val="fr-CA"/>
        </w:rPr>
        <w:tab/>
        <w:t>Bell, T. H.</w:t>
      </w:r>
      <w:r w:rsidR="0029443D" w:rsidRPr="00C0425A">
        <w:rPr>
          <w:i/>
          <w:lang w:val="fr-CA"/>
        </w:rPr>
        <w:t xml:space="preserve"> et al.</w:t>
      </w:r>
      <w:r w:rsidR="0029443D" w:rsidRPr="00C0425A">
        <w:rPr>
          <w:lang w:val="fr-CA"/>
        </w:rPr>
        <w:t xml:space="preserve"> </w:t>
      </w:r>
      <w:r w:rsidR="0029443D" w:rsidRPr="00C0425A">
        <w:t xml:space="preserve">Predictable bacterial composition and hydrocarbon degradation in Arctic soils following diesel and nutrient disturbance. </w:t>
      </w:r>
      <w:r w:rsidR="0029443D" w:rsidRPr="00C0425A">
        <w:rPr>
          <w:i/>
        </w:rPr>
        <w:t>ISME J.</w:t>
      </w:r>
      <w:r w:rsidR="0029443D" w:rsidRPr="00C0425A">
        <w:t xml:space="preserve"> </w:t>
      </w:r>
      <w:r w:rsidR="0029443D" w:rsidRPr="00C0425A">
        <w:rPr>
          <w:b/>
        </w:rPr>
        <w:t>7</w:t>
      </w:r>
      <w:r w:rsidR="0029443D" w:rsidRPr="00C0425A">
        <w:t>, 1200-1210, doi:10.1038/ismej.2013.1 (2013).</w:t>
      </w:r>
      <w:bookmarkEnd w:id="594"/>
    </w:p>
    <w:p w14:paraId="0068EFDF" w14:textId="70770827" w:rsidR="0029443D" w:rsidRPr="00C0425A" w:rsidRDefault="0087460E" w:rsidP="0029443D">
      <w:pPr>
        <w:pStyle w:val="EndNoteBibliography"/>
        <w:spacing w:after="0"/>
        <w:ind w:left="720" w:hanging="720"/>
        <w:pPrChange w:id="597" w:author="Etienne Yergeau" w:date="2014-01-24T08:43:00Z">
          <w:pPr>
            <w:pStyle w:val="NoSpacing"/>
            <w:ind w:left="720" w:hanging="720"/>
          </w:pPr>
        </w:pPrChange>
      </w:pPr>
      <w:bookmarkStart w:id="598" w:name="_ENREF_10"/>
      <w:del w:id="599" w:author="Etienne Yergeau" w:date="2014-01-24T08:43:00Z">
        <w:r w:rsidRPr="0087460E">
          <w:rPr>
            <w:rFonts w:cs="Calibri"/>
            <w:szCs w:val="24"/>
          </w:rPr>
          <w:delText>8</w:delText>
        </w:r>
      </w:del>
      <w:ins w:id="600" w:author="Etienne Yergeau" w:date="2014-01-24T08:43:00Z">
        <w:r w:rsidR="0029443D" w:rsidRPr="0029443D">
          <w:t>10</w:t>
        </w:r>
      </w:ins>
      <w:r w:rsidR="0029443D" w:rsidRPr="00C0425A">
        <w:tab/>
        <w:t>Yergeau, E.</w:t>
      </w:r>
      <w:r w:rsidR="0029443D" w:rsidRPr="00C0425A">
        <w:rPr>
          <w:i/>
        </w:rPr>
        <w:t xml:space="preserve"> et al.</w:t>
      </w:r>
      <w:r w:rsidR="0029443D" w:rsidRPr="00C0425A">
        <w:t xml:space="preserve"> Next-generation sequencing of microbial communities in the Athabasca River and its tributaries in relation to oil sands mining activities. </w:t>
      </w:r>
      <w:r w:rsidR="0029443D" w:rsidRPr="00C0425A">
        <w:rPr>
          <w:i/>
        </w:rPr>
        <w:t>Applied and Environmental Microbiology</w:t>
      </w:r>
      <w:r w:rsidR="0029443D" w:rsidRPr="00C0425A">
        <w:t xml:space="preserve"> </w:t>
      </w:r>
      <w:r w:rsidR="0029443D" w:rsidRPr="00C0425A">
        <w:rPr>
          <w:b/>
        </w:rPr>
        <w:t>78</w:t>
      </w:r>
      <w:r w:rsidR="0029443D" w:rsidRPr="00C0425A">
        <w:t>, 7626-7637, doi:10.1128/AEM.02036-12 (2012).</w:t>
      </w:r>
      <w:bookmarkEnd w:id="598"/>
    </w:p>
    <w:p w14:paraId="54C6F9A7" w14:textId="63B70A60" w:rsidR="0029443D" w:rsidRPr="00C0425A" w:rsidRDefault="0087460E" w:rsidP="0029443D">
      <w:pPr>
        <w:pStyle w:val="EndNoteBibliography"/>
        <w:spacing w:after="0"/>
        <w:ind w:left="720" w:hanging="720"/>
        <w:pPrChange w:id="601" w:author="Etienne Yergeau" w:date="2014-01-24T08:43:00Z">
          <w:pPr>
            <w:pStyle w:val="NoSpacing"/>
            <w:ind w:left="720" w:hanging="720"/>
          </w:pPr>
        </w:pPrChange>
      </w:pPr>
      <w:bookmarkStart w:id="602" w:name="_ENREF_11"/>
      <w:del w:id="603" w:author="Etienne Yergeau" w:date="2014-01-24T08:43:00Z">
        <w:r w:rsidRPr="0087460E">
          <w:rPr>
            <w:rFonts w:cs="Calibri"/>
            <w:szCs w:val="24"/>
          </w:rPr>
          <w:delText>9</w:delText>
        </w:r>
      </w:del>
      <w:ins w:id="604" w:author="Etienne Yergeau" w:date="2014-01-24T08:43:00Z">
        <w:r w:rsidR="0029443D" w:rsidRPr="0029443D">
          <w:t>11</w:t>
        </w:r>
      </w:ins>
      <w:r w:rsidR="0029443D" w:rsidRPr="00C0425A">
        <w:tab/>
        <w:t>Yergeau, E.</w:t>
      </w:r>
      <w:r w:rsidR="0029443D" w:rsidRPr="00C0425A">
        <w:rPr>
          <w:i/>
        </w:rPr>
        <w:t xml:space="preserve"> et al.</w:t>
      </w:r>
      <w:r w:rsidR="0029443D" w:rsidRPr="00C0425A">
        <w:t xml:space="preserve"> Aerobic biofilms grown from Athabasca watershed sediments are inhibited by increasing bituminous compounds concentrations. </w:t>
      </w:r>
      <w:r w:rsidR="0029443D" w:rsidRPr="00C0425A">
        <w:rPr>
          <w:i/>
        </w:rPr>
        <w:t>Applied and Environmental Microbiology</w:t>
      </w:r>
      <w:r w:rsidR="0029443D" w:rsidRPr="00C0425A">
        <w:t xml:space="preserve"> </w:t>
      </w:r>
      <w:del w:id="605" w:author="Etienne Yergeau" w:date="2014-01-24T08:43:00Z">
        <w:r w:rsidRPr="0087460E">
          <w:rPr>
            <w:rFonts w:cs="Calibri"/>
            <w:b/>
            <w:szCs w:val="24"/>
          </w:rPr>
          <w:delText>In press</w:delText>
        </w:r>
      </w:del>
      <w:ins w:id="606" w:author="Etienne Yergeau" w:date="2014-01-24T08:43:00Z">
        <w:r w:rsidR="0029443D" w:rsidRPr="0029443D">
          <w:rPr>
            <w:b/>
          </w:rPr>
          <w:t>79</w:t>
        </w:r>
        <w:r w:rsidR="0029443D" w:rsidRPr="0029443D">
          <w:t>, 7398-7412</w:t>
        </w:r>
      </w:ins>
      <w:r w:rsidR="0029443D" w:rsidRPr="00C0425A">
        <w:t>, doi:10.1128/AEM.02216-13 (2013).</w:t>
      </w:r>
      <w:bookmarkEnd w:id="602"/>
    </w:p>
    <w:p w14:paraId="70646BFC" w14:textId="6780056D" w:rsidR="0029443D" w:rsidRPr="00C0425A" w:rsidRDefault="0087460E" w:rsidP="0029443D">
      <w:pPr>
        <w:pStyle w:val="EndNoteBibliography"/>
        <w:spacing w:after="0"/>
        <w:ind w:left="720" w:hanging="720"/>
        <w:pPrChange w:id="607" w:author="Etienne Yergeau" w:date="2014-01-24T08:43:00Z">
          <w:pPr>
            <w:pStyle w:val="NoSpacing"/>
            <w:ind w:left="720" w:hanging="720"/>
          </w:pPr>
        </w:pPrChange>
      </w:pPr>
      <w:bookmarkStart w:id="608" w:name="_ENREF_12"/>
      <w:del w:id="609" w:author="Etienne Yergeau" w:date="2014-01-24T08:43:00Z">
        <w:r w:rsidRPr="0087460E">
          <w:rPr>
            <w:rFonts w:cs="Calibri"/>
            <w:szCs w:val="24"/>
          </w:rPr>
          <w:delText>10</w:delText>
        </w:r>
      </w:del>
      <w:ins w:id="610" w:author="Etienne Yergeau" w:date="2014-01-24T08:43:00Z">
        <w:r w:rsidR="0029443D" w:rsidRPr="0029443D">
          <w:t>12</w:t>
        </w:r>
      </w:ins>
      <w:r w:rsidR="0029443D" w:rsidRPr="00C0425A">
        <w:tab/>
        <w:t xml:space="preserve">Yergeau, E., Sanschagrin, S., Maynard, C., St-Arnaud, M. &amp; Greer, C. W. Microbial expression profiles in the rhizosphere of willows depend on soil contamination. </w:t>
      </w:r>
      <w:r w:rsidR="0029443D" w:rsidRPr="00C0425A">
        <w:rPr>
          <w:i/>
        </w:rPr>
        <w:t>ISME J.</w:t>
      </w:r>
      <w:r w:rsidR="0029443D" w:rsidRPr="00C0425A">
        <w:t xml:space="preserve"> </w:t>
      </w:r>
      <w:del w:id="611" w:author="Etienne Yergeau" w:date="2014-01-24T08:43:00Z">
        <w:r w:rsidRPr="0087460E">
          <w:rPr>
            <w:rFonts w:cs="Calibri"/>
            <w:b/>
            <w:szCs w:val="24"/>
          </w:rPr>
          <w:delText>In press</w:delText>
        </w:r>
      </w:del>
      <w:ins w:id="612" w:author="Etienne Yergeau" w:date="2014-01-24T08:43:00Z">
        <w:r w:rsidR="0029443D" w:rsidRPr="0029443D">
          <w:rPr>
            <w:b/>
          </w:rPr>
          <w:t>8</w:t>
        </w:r>
        <w:r w:rsidR="0029443D" w:rsidRPr="0029443D">
          <w:t>, 344-358</w:t>
        </w:r>
      </w:ins>
      <w:r w:rsidR="0029443D" w:rsidRPr="00C0425A">
        <w:t>, doi:10.1038/ismej.2013.163 (2013).</w:t>
      </w:r>
      <w:bookmarkEnd w:id="608"/>
    </w:p>
    <w:p w14:paraId="578F957C" w14:textId="355D2288" w:rsidR="0029443D" w:rsidRPr="00C0425A" w:rsidRDefault="0087460E" w:rsidP="0029443D">
      <w:pPr>
        <w:pStyle w:val="EndNoteBibliography"/>
        <w:spacing w:after="0"/>
        <w:ind w:left="720" w:hanging="720"/>
        <w:pPrChange w:id="613" w:author="Etienne Yergeau" w:date="2014-01-24T08:43:00Z">
          <w:pPr>
            <w:pStyle w:val="NoSpacing"/>
            <w:ind w:left="720" w:hanging="720"/>
          </w:pPr>
        </w:pPrChange>
      </w:pPr>
      <w:bookmarkStart w:id="614" w:name="_ENREF_13"/>
      <w:del w:id="615" w:author="Etienne Yergeau" w:date="2014-01-24T08:43:00Z">
        <w:r w:rsidRPr="0087460E">
          <w:rPr>
            <w:rFonts w:cs="Calibri"/>
            <w:szCs w:val="24"/>
          </w:rPr>
          <w:delText>11</w:delText>
        </w:r>
      </w:del>
      <w:ins w:id="616" w:author="Etienne Yergeau" w:date="2014-01-24T08:43:00Z">
        <w:r w:rsidR="0029443D" w:rsidRPr="0029443D">
          <w:t>13</w:t>
        </w:r>
      </w:ins>
      <w:r w:rsidR="0029443D" w:rsidRPr="00C0425A">
        <w:tab/>
        <w:t xml:space="preserve">Deagle, B. E., Thomas, A. C., Shaffer, A. K., Trites, A. W. &amp; Jarman, S. N. Quantifying sequence proportions in a DNA-based diet study using Ion Torrent amplicon sequencing: which counts count? </w:t>
      </w:r>
      <w:r w:rsidR="0029443D" w:rsidRPr="00C0425A">
        <w:rPr>
          <w:i/>
        </w:rPr>
        <w:t>Molecular ecology resources</w:t>
      </w:r>
      <w:r w:rsidR="0029443D" w:rsidRPr="00C0425A">
        <w:t xml:space="preserve"> </w:t>
      </w:r>
      <w:r w:rsidR="0029443D" w:rsidRPr="00C0425A">
        <w:rPr>
          <w:b/>
        </w:rPr>
        <w:t>13</w:t>
      </w:r>
      <w:r w:rsidR="0029443D" w:rsidRPr="00C0425A">
        <w:t>, 620-633, doi:10.1111/1755-0998.12103 (2013).</w:t>
      </w:r>
      <w:bookmarkEnd w:id="614"/>
    </w:p>
    <w:p w14:paraId="3A66A850" w14:textId="51028D27" w:rsidR="0029443D" w:rsidRPr="00C0425A" w:rsidRDefault="0087460E" w:rsidP="0029443D">
      <w:pPr>
        <w:pStyle w:val="EndNoteBibliography"/>
        <w:spacing w:after="0"/>
        <w:ind w:left="720" w:hanging="720"/>
        <w:rPr>
          <w:lang w:val="fr-CA"/>
        </w:rPr>
        <w:pPrChange w:id="617" w:author="Etienne Yergeau" w:date="2014-01-24T08:43:00Z">
          <w:pPr>
            <w:pStyle w:val="NoSpacing"/>
            <w:ind w:left="720" w:hanging="720"/>
          </w:pPr>
        </w:pPrChange>
      </w:pPr>
      <w:bookmarkStart w:id="618" w:name="_ENREF_14"/>
      <w:del w:id="619" w:author="Etienne Yergeau" w:date="2014-01-24T08:43:00Z">
        <w:r w:rsidRPr="0087460E">
          <w:rPr>
            <w:rFonts w:cs="Calibri"/>
            <w:szCs w:val="24"/>
          </w:rPr>
          <w:delText>12</w:delText>
        </w:r>
      </w:del>
      <w:ins w:id="620" w:author="Etienne Yergeau" w:date="2014-01-24T08:43:00Z">
        <w:r w:rsidR="0029443D" w:rsidRPr="0029443D">
          <w:t>14</w:t>
        </w:r>
      </w:ins>
      <w:r w:rsidR="0029443D" w:rsidRPr="00C0425A">
        <w:tab/>
        <w:t>Milani, C.</w:t>
      </w:r>
      <w:r w:rsidR="0029443D" w:rsidRPr="00C0425A">
        <w:rPr>
          <w:i/>
        </w:rPr>
        <w:t xml:space="preserve"> et al.</w:t>
      </w:r>
      <w:r w:rsidR="0029443D" w:rsidRPr="00C0425A">
        <w:t xml:space="preserve"> Assessing the Fecal Microbiota: An Optimized Ion Torrent 16S rRNA Gene-Based Analysis Protocol. </w:t>
      </w:r>
      <w:r w:rsidR="0029443D" w:rsidRPr="00C0425A">
        <w:rPr>
          <w:i/>
          <w:lang w:val="fr-CA"/>
        </w:rPr>
        <w:t>PLoS ONE</w:t>
      </w:r>
      <w:r w:rsidR="0029443D" w:rsidRPr="00C0425A">
        <w:rPr>
          <w:lang w:val="fr-CA"/>
        </w:rPr>
        <w:t xml:space="preserve"> </w:t>
      </w:r>
      <w:r w:rsidR="0029443D" w:rsidRPr="00C0425A">
        <w:rPr>
          <w:b/>
          <w:lang w:val="fr-CA"/>
        </w:rPr>
        <w:t>8</w:t>
      </w:r>
      <w:r w:rsidR="0029443D" w:rsidRPr="00C0425A">
        <w:rPr>
          <w:lang w:val="fr-CA"/>
        </w:rPr>
        <w:t>, e68739, doi:10.1371/journal.pone.0068739 (2013).</w:t>
      </w:r>
      <w:bookmarkEnd w:id="618"/>
    </w:p>
    <w:p w14:paraId="0F53DEFB" w14:textId="69EDF186" w:rsidR="0029443D" w:rsidRPr="0029443D" w:rsidRDefault="0087460E" w:rsidP="0029443D">
      <w:pPr>
        <w:pStyle w:val="EndNoteBibliography"/>
        <w:spacing w:after="0"/>
        <w:ind w:left="720" w:hanging="720"/>
        <w:rPr>
          <w:lang w:val="fr-CA"/>
          <w:rPrChange w:id="621" w:author="Etienne Yergeau" w:date="2014-01-24T08:43:00Z">
            <w:rPr>
              <w:rFonts w:ascii="Calibri" w:hAnsi="Calibri"/>
            </w:rPr>
          </w:rPrChange>
        </w:rPr>
        <w:pPrChange w:id="622" w:author="Etienne Yergeau" w:date="2014-01-24T08:43:00Z">
          <w:pPr>
            <w:pStyle w:val="NoSpacing"/>
            <w:ind w:left="720" w:hanging="720"/>
          </w:pPr>
        </w:pPrChange>
      </w:pPr>
      <w:bookmarkStart w:id="623" w:name="_ENREF_15"/>
      <w:del w:id="624" w:author="Etienne Yergeau" w:date="2014-01-24T08:43:00Z">
        <w:r w:rsidRPr="0087460E">
          <w:rPr>
            <w:rFonts w:cs="Calibri"/>
            <w:szCs w:val="24"/>
            <w:lang w:val="fr-CA"/>
          </w:rPr>
          <w:delText>13</w:delText>
        </w:r>
      </w:del>
      <w:ins w:id="625" w:author="Etienne Yergeau" w:date="2014-01-24T08:43:00Z">
        <w:r w:rsidR="0029443D" w:rsidRPr="0029443D">
          <w:rPr>
            <w:lang w:val="fr-CA"/>
          </w:rPr>
          <w:t>15</w:t>
        </w:r>
      </w:ins>
      <w:r w:rsidR="0029443D" w:rsidRPr="00C0425A">
        <w:rPr>
          <w:lang w:val="fr-CA"/>
        </w:rPr>
        <w:tab/>
        <w:t>Jünemann, S.</w:t>
      </w:r>
      <w:r w:rsidR="0029443D" w:rsidRPr="00C0425A">
        <w:rPr>
          <w:i/>
          <w:lang w:val="fr-CA"/>
        </w:rPr>
        <w:t xml:space="preserve"> et al.</w:t>
      </w:r>
      <w:r w:rsidR="0029443D" w:rsidRPr="00C0425A">
        <w:rPr>
          <w:lang w:val="fr-CA"/>
        </w:rPr>
        <w:t xml:space="preserve"> </w:t>
      </w:r>
      <w:r w:rsidR="0029443D" w:rsidRPr="00C0425A">
        <w:t xml:space="preserve">Bacterial community shift in treated periodontitis patients revealed by Ion Torrent 16S rRNA gene amplicon sequencing. </w:t>
      </w:r>
      <w:r w:rsidR="0029443D" w:rsidRPr="0029443D">
        <w:rPr>
          <w:i/>
          <w:lang w:val="fr-CA"/>
          <w:rPrChange w:id="626" w:author="Etienne Yergeau" w:date="2014-01-24T08:43:00Z">
            <w:rPr>
              <w:rFonts w:ascii="Calibri" w:hAnsi="Calibri"/>
              <w:i/>
            </w:rPr>
          </w:rPrChange>
        </w:rPr>
        <w:t>PLoS ONE</w:t>
      </w:r>
      <w:r w:rsidR="0029443D" w:rsidRPr="0029443D">
        <w:rPr>
          <w:lang w:val="fr-CA"/>
          <w:rPrChange w:id="627" w:author="Etienne Yergeau" w:date="2014-01-24T08:43:00Z">
            <w:rPr>
              <w:rFonts w:ascii="Calibri" w:hAnsi="Calibri"/>
            </w:rPr>
          </w:rPrChange>
        </w:rPr>
        <w:t xml:space="preserve"> </w:t>
      </w:r>
      <w:r w:rsidR="0029443D" w:rsidRPr="0029443D">
        <w:rPr>
          <w:b/>
          <w:lang w:val="fr-CA"/>
          <w:rPrChange w:id="628" w:author="Etienne Yergeau" w:date="2014-01-24T08:43:00Z">
            <w:rPr>
              <w:rFonts w:ascii="Calibri" w:hAnsi="Calibri"/>
              <w:b/>
            </w:rPr>
          </w:rPrChange>
        </w:rPr>
        <w:t>7</w:t>
      </w:r>
      <w:r w:rsidR="0029443D" w:rsidRPr="0029443D">
        <w:rPr>
          <w:lang w:val="fr-CA"/>
          <w:rPrChange w:id="629" w:author="Etienne Yergeau" w:date="2014-01-24T08:43:00Z">
            <w:rPr>
              <w:rFonts w:ascii="Calibri" w:hAnsi="Calibri"/>
            </w:rPr>
          </w:rPrChange>
        </w:rPr>
        <w:t>, e41606, doi:10.1371/journal.pone.0041606 (2012).</w:t>
      </w:r>
      <w:bookmarkEnd w:id="623"/>
    </w:p>
    <w:p w14:paraId="1F9DF576" w14:textId="68579225" w:rsidR="0029443D" w:rsidRPr="00C0425A" w:rsidRDefault="0087460E" w:rsidP="0029443D">
      <w:pPr>
        <w:pStyle w:val="EndNoteBibliography"/>
        <w:spacing w:after="0"/>
        <w:ind w:left="720" w:hanging="720"/>
        <w:pPrChange w:id="630" w:author="Etienne Yergeau" w:date="2014-01-24T08:43:00Z">
          <w:pPr>
            <w:pStyle w:val="NoSpacing"/>
            <w:ind w:left="720" w:hanging="720"/>
          </w:pPr>
        </w:pPrChange>
      </w:pPr>
      <w:bookmarkStart w:id="631" w:name="_ENREF_16"/>
      <w:del w:id="632" w:author="Etienne Yergeau" w:date="2014-01-24T08:43:00Z">
        <w:r w:rsidRPr="0087460E">
          <w:rPr>
            <w:rFonts w:cs="Calibri"/>
            <w:szCs w:val="24"/>
          </w:rPr>
          <w:delText>14</w:delText>
        </w:r>
      </w:del>
      <w:ins w:id="633" w:author="Etienne Yergeau" w:date="2014-01-24T08:43:00Z">
        <w:r w:rsidR="0029443D" w:rsidRPr="0029443D">
          <w:rPr>
            <w:lang w:val="fr-CA"/>
          </w:rPr>
          <w:t>16</w:t>
        </w:r>
      </w:ins>
      <w:r w:rsidR="0029443D" w:rsidRPr="0029443D">
        <w:rPr>
          <w:lang w:val="fr-CA"/>
          <w:rPrChange w:id="634" w:author="Etienne Yergeau" w:date="2014-01-24T08:43:00Z">
            <w:rPr>
              <w:rFonts w:ascii="Calibri" w:hAnsi="Calibri"/>
            </w:rPr>
          </w:rPrChange>
        </w:rPr>
        <w:tab/>
        <w:t>Petrof, E.</w:t>
      </w:r>
      <w:r w:rsidR="0029443D" w:rsidRPr="0029443D">
        <w:rPr>
          <w:i/>
          <w:lang w:val="fr-CA"/>
          <w:rPrChange w:id="635" w:author="Etienne Yergeau" w:date="2014-01-24T08:43:00Z">
            <w:rPr>
              <w:rFonts w:ascii="Calibri" w:hAnsi="Calibri"/>
              <w:i/>
            </w:rPr>
          </w:rPrChange>
        </w:rPr>
        <w:t xml:space="preserve"> et al.</w:t>
      </w:r>
      <w:r w:rsidR="0029443D" w:rsidRPr="0029443D">
        <w:rPr>
          <w:lang w:val="fr-CA"/>
          <w:rPrChange w:id="636" w:author="Etienne Yergeau" w:date="2014-01-24T08:43:00Z">
            <w:rPr>
              <w:rFonts w:ascii="Calibri" w:hAnsi="Calibri"/>
            </w:rPr>
          </w:rPrChange>
        </w:rPr>
        <w:t xml:space="preserve"> </w:t>
      </w:r>
      <w:r w:rsidR="0029443D" w:rsidRPr="00C0425A">
        <w:t xml:space="preserve">Stool substitute transplant therapy for the eradication of Clostridium difficile infection: 'RePOOPulating' the gut. </w:t>
      </w:r>
      <w:r w:rsidR="0029443D" w:rsidRPr="00C0425A">
        <w:rPr>
          <w:i/>
        </w:rPr>
        <w:t>Microbiome</w:t>
      </w:r>
      <w:r w:rsidR="0029443D" w:rsidRPr="00C0425A">
        <w:t xml:space="preserve"> </w:t>
      </w:r>
      <w:r w:rsidR="0029443D" w:rsidRPr="00C0425A">
        <w:rPr>
          <w:b/>
        </w:rPr>
        <w:t>1</w:t>
      </w:r>
      <w:r w:rsidR="0029443D" w:rsidRPr="00C0425A">
        <w:t>, 3, doi:10.1186/2049-2618-1-3 (2013).</w:t>
      </w:r>
      <w:bookmarkEnd w:id="631"/>
    </w:p>
    <w:p w14:paraId="09DE8524" w14:textId="028E87F0" w:rsidR="0029443D" w:rsidRPr="00C0425A" w:rsidRDefault="0087460E" w:rsidP="0029443D">
      <w:pPr>
        <w:pStyle w:val="EndNoteBibliography"/>
        <w:spacing w:after="0"/>
        <w:ind w:left="720" w:hanging="720"/>
        <w:pPrChange w:id="637" w:author="Etienne Yergeau" w:date="2014-01-24T08:43:00Z">
          <w:pPr>
            <w:pStyle w:val="NoSpacing"/>
            <w:ind w:left="720" w:hanging="720"/>
          </w:pPr>
        </w:pPrChange>
      </w:pPr>
      <w:bookmarkStart w:id="638" w:name="_ENREF_17"/>
      <w:del w:id="639" w:author="Etienne Yergeau" w:date="2014-01-24T08:43:00Z">
        <w:r w:rsidRPr="0087460E">
          <w:rPr>
            <w:rFonts w:cs="Calibri"/>
            <w:szCs w:val="24"/>
          </w:rPr>
          <w:delText>15</w:delText>
        </w:r>
      </w:del>
      <w:ins w:id="640" w:author="Etienne Yergeau" w:date="2014-01-24T08:43:00Z">
        <w:r w:rsidR="0029443D" w:rsidRPr="0029443D">
          <w:t>17</w:t>
        </w:r>
      </w:ins>
      <w:r w:rsidR="0029443D" w:rsidRPr="00C0425A">
        <w:tab/>
        <w:t>Whiteley, A. S.</w:t>
      </w:r>
      <w:r w:rsidR="0029443D" w:rsidRPr="00C0425A">
        <w:rPr>
          <w:i/>
        </w:rPr>
        <w:t xml:space="preserve"> et al.</w:t>
      </w:r>
      <w:r w:rsidR="0029443D" w:rsidRPr="00C0425A">
        <w:t xml:space="preserve"> Microbial 16S rRNA Ion Tag and community metagenome sequencing using the Ion Torrent (PGM) Platform. </w:t>
      </w:r>
      <w:r w:rsidR="0029443D" w:rsidRPr="00C0425A">
        <w:rPr>
          <w:i/>
        </w:rPr>
        <w:t>J. Microbiol. Meth.</w:t>
      </w:r>
      <w:r w:rsidR="0029443D" w:rsidRPr="00C0425A">
        <w:t xml:space="preserve"> </w:t>
      </w:r>
      <w:r w:rsidR="0029443D" w:rsidRPr="00C0425A">
        <w:rPr>
          <w:b/>
        </w:rPr>
        <w:t>91</w:t>
      </w:r>
      <w:r w:rsidR="0029443D" w:rsidRPr="00C0425A">
        <w:t>, 80-88, doi:10.1016/j.mimet.2012.07.008 (2012).</w:t>
      </w:r>
      <w:bookmarkEnd w:id="638"/>
    </w:p>
    <w:p w14:paraId="38A65E51" w14:textId="3101A448" w:rsidR="0029443D" w:rsidRPr="0029443D" w:rsidRDefault="0087460E" w:rsidP="0029443D">
      <w:pPr>
        <w:pStyle w:val="EndNoteBibliography"/>
        <w:spacing w:after="0"/>
        <w:ind w:left="720" w:hanging="720"/>
        <w:rPr>
          <w:ins w:id="641" w:author="Etienne Yergeau" w:date="2014-01-24T08:43:00Z"/>
        </w:rPr>
      </w:pPr>
      <w:bookmarkStart w:id="642" w:name="_ENREF_18"/>
      <w:del w:id="643" w:author="Etienne Yergeau" w:date="2014-01-24T08:43:00Z">
        <w:r w:rsidRPr="00C0425A">
          <w:rPr>
            <w:rFonts w:cs="Calibri"/>
            <w:szCs w:val="24"/>
            <w:lang w:val="fr-CA"/>
          </w:rPr>
          <w:delText>16</w:delText>
        </w:r>
      </w:del>
      <w:ins w:id="644" w:author="Etienne Yergeau" w:date="2014-01-24T08:43:00Z">
        <w:r w:rsidR="0029443D" w:rsidRPr="00C0425A">
          <w:rPr>
            <w:lang w:val="fr-CA"/>
          </w:rPr>
          <w:t>18</w:t>
        </w:r>
        <w:r w:rsidR="0029443D" w:rsidRPr="00C0425A">
          <w:rPr>
            <w:lang w:val="fr-CA"/>
          </w:rPr>
          <w:tab/>
          <w:t>Caporaso, J. G.</w:t>
        </w:r>
        <w:r w:rsidR="0029443D" w:rsidRPr="00C0425A">
          <w:rPr>
            <w:i/>
            <w:lang w:val="fr-CA"/>
          </w:rPr>
          <w:t xml:space="preserve"> et al.</w:t>
        </w:r>
        <w:r w:rsidR="0029443D" w:rsidRPr="00C0425A">
          <w:rPr>
            <w:lang w:val="fr-CA"/>
          </w:rPr>
          <w:t xml:space="preserve"> </w:t>
        </w:r>
        <w:r w:rsidR="0029443D" w:rsidRPr="0029443D">
          <w:t xml:space="preserve">Ultra-high-throughput microbial community analysis on the Illumina HiSeq and MiSeq platforms. </w:t>
        </w:r>
        <w:r w:rsidR="0029443D" w:rsidRPr="0029443D">
          <w:rPr>
            <w:i/>
          </w:rPr>
          <w:t>ISME J.</w:t>
        </w:r>
        <w:r w:rsidR="0029443D" w:rsidRPr="0029443D">
          <w:t xml:space="preserve"> </w:t>
        </w:r>
        <w:r w:rsidR="0029443D" w:rsidRPr="0029443D">
          <w:rPr>
            <w:b/>
          </w:rPr>
          <w:t>6</w:t>
        </w:r>
        <w:r w:rsidR="0029443D" w:rsidRPr="0029443D">
          <w:t>, 1621-1624, doi:10.1038/ismej.2012.8 (2012).</w:t>
        </w:r>
        <w:bookmarkEnd w:id="642"/>
      </w:ins>
    </w:p>
    <w:p w14:paraId="617D11A8" w14:textId="77777777" w:rsidR="0029443D" w:rsidRPr="0029443D" w:rsidRDefault="0029443D" w:rsidP="0029443D">
      <w:pPr>
        <w:pStyle w:val="EndNoteBibliography"/>
        <w:spacing w:after="0"/>
        <w:ind w:left="720" w:hanging="720"/>
        <w:rPr>
          <w:ins w:id="645" w:author="Etienne Yergeau" w:date="2014-01-24T08:43:00Z"/>
        </w:rPr>
      </w:pPr>
      <w:bookmarkStart w:id="646" w:name="_ENREF_19"/>
      <w:ins w:id="647" w:author="Etienne Yergeau" w:date="2014-01-24T08:43:00Z">
        <w:r w:rsidRPr="0029443D">
          <w:t>19</w:t>
        </w:r>
        <w:r w:rsidRPr="0029443D">
          <w:tab/>
          <w:t xml:space="preserve">Kozich, J. J., Westcott, S. L., Baxter, N. T., Highlander, S. K. &amp; Schloss, P. D. Development of a dual-index sequencing strategy and curation pipeline for analyzing amplicon sequence data on the MiSeq Illumina sequencing platform. </w:t>
        </w:r>
        <w:r w:rsidRPr="0029443D">
          <w:rPr>
            <w:i/>
          </w:rPr>
          <w:t>Applied and Environmental Microbiology</w:t>
        </w:r>
        <w:r w:rsidRPr="0029443D">
          <w:t>, doi:10.1128/AEM.01043-13 (2013).</w:t>
        </w:r>
        <w:bookmarkEnd w:id="646"/>
      </w:ins>
    </w:p>
    <w:p w14:paraId="161B37C5" w14:textId="77777777" w:rsidR="0029443D" w:rsidRPr="00C0425A" w:rsidRDefault="0029443D" w:rsidP="0029443D">
      <w:pPr>
        <w:pStyle w:val="EndNoteBibliography"/>
        <w:spacing w:after="0"/>
        <w:ind w:left="720" w:hanging="720"/>
        <w:pPrChange w:id="648" w:author="Etienne Yergeau" w:date="2014-01-24T08:43:00Z">
          <w:pPr>
            <w:pStyle w:val="NoSpacing"/>
            <w:ind w:left="720" w:hanging="720"/>
          </w:pPr>
        </w:pPrChange>
      </w:pPr>
      <w:bookmarkStart w:id="649" w:name="_ENREF_20"/>
      <w:ins w:id="650" w:author="Etienne Yergeau" w:date="2014-01-24T08:43:00Z">
        <w:r w:rsidRPr="0029443D">
          <w:t>20</w:t>
        </w:r>
      </w:ins>
      <w:r w:rsidRPr="00C0425A">
        <w:tab/>
        <w:t xml:space="preserve">Hamady, M., Lozupone, C. &amp; Knight, R. Fast UniFrac: facilitating high-throughput phylogenetic analyses of microbial communities including analysis of pyrosequencing and PhyloChip data. </w:t>
      </w:r>
      <w:r w:rsidRPr="00C0425A">
        <w:rPr>
          <w:i/>
        </w:rPr>
        <w:t>ISME J.</w:t>
      </w:r>
      <w:r w:rsidRPr="00C0425A">
        <w:t xml:space="preserve"> </w:t>
      </w:r>
      <w:r w:rsidRPr="00C0425A">
        <w:rPr>
          <w:b/>
        </w:rPr>
        <w:t>4</w:t>
      </w:r>
      <w:r w:rsidRPr="00C0425A">
        <w:t>, 17-27, doi:10.1038/ismej.2009.97 (2010).</w:t>
      </w:r>
      <w:bookmarkEnd w:id="649"/>
    </w:p>
    <w:p w14:paraId="2D373CF6" w14:textId="27082A70" w:rsidR="0029443D" w:rsidRPr="00C0425A" w:rsidRDefault="0087460E" w:rsidP="0029443D">
      <w:pPr>
        <w:pStyle w:val="EndNoteBibliography"/>
        <w:spacing w:after="0"/>
        <w:ind w:left="720" w:hanging="720"/>
        <w:pPrChange w:id="651" w:author="Etienne Yergeau" w:date="2014-01-24T08:43:00Z">
          <w:pPr>
            <w:pStyle w:val="NoSpacing"/>
            <w:ind w:left="720" w:hanging="720"/>
          </w:pPr>
        </w:pPrChange>
      </w:pPr>
      <w:bookmarkStart w:id="652" w:name="_ENREF_21"/>
      <w:del w:id="653" w:author="Etienne Yergeau" w:date="2014-01-24T08:43:00Z">
        <w:r w:rsidRPr="0087460E">
          <w:rPr>
            <w:rFonts w:cs="Calibri"/>
            <w:szCs w:val="24"/>
          </w:rPr>
          <w:delText>17</w:delText>
        </w:r>
      </w:del>
      <w:ins w:id="654" w:author="Etienne Yergeau" w:date="2014-01-24T08:43:00Z">
        <w:r w:rsidR="0029443D" w:rsidRPr="0029443D">
          <w:t>21</w:t>
        </w:r>
      </w:ins>
      <w:r w:rsidR="0029443D" w:rsidRPr="00C0425A">
        <w:tab/>
        <w:t xml:space="preserve">Quince, C., Lanzen, A., Davenport, R. J. &amp; Turnbaugh, P. J. Removing noise from pyrosequenced amplicons. </w:t>
      </w:r>
      <w:r w:rsidR="0029443D" w:rsidRPr="00C0425A">
        <w:rPr>
          <w:i/>
        </w:rPr>
        <w:t>BMC Bioinformatics</w:t>
      </w:r>
      <w:r w:rsidR="0029443D" w:rsidRPr="00C0425A">
        <w:t xml:space="preserve"> </w:t>
      </w:r>
      <w:r w:rsidR="0029443D" w:rsidRPr="00C0425A">
        <w:rPr>
          <w:b/>
        </w:rPr>
        <w:t>12</w:t>
      </w:r>
      <w:r w:rsidR="0029443D" w:rsidRPr="00C0425A">
        <w:t>, 38, doi:10.1186/1471-2105-12-38 (2011).</w:t>
      </w:r>
      <w:bookmarkEnd w:id="652"/>
    </w:p>
    <w:p w14:paraId="3B2A6C47" w14:textId="7F50D1B7" w:rsidR="0029443D" w:rsidRPr="00C0425A" w:rsidRDefault="0087460E" w:rsidP="0029443D">
      <w:pPr>
        <w:pStyle w:val="EndNoteBibliography"/>
        <w:spacing w:after="0"/>
        <w:ind w:left="720" w:hanging="720"/>
        <w:pPrChange w:id="655" w:author="Etienne Yergeau" w:date="2014-01-24T08:43:00Z">
          <w:pPr>
            <w:pStyle w:val="NoSpacing"/>
            <w:ind w:left="720" w:hanging="720"/>
          </w:pPr>
        </w:pPrChange>
      </w:pPr>
      <w:bookmarkStart w:id="656" w:name="_ENREF_22"/>
      <w:del w:id="657" w:author="Etienne Yergeau" w:date="2014-01-24T08:43:00Z">
        <w:r w:rsidRPr="0087460E">
          <w:rPr>
            <w:rFonts w:cs="Calibri"/>
            <w:szCs w:val="24"/>
          </w:rPr>
          <w:delText>18</w:delText>
        </w:r>
      </w:del>
      <w:ins w:id="658" w:author="Etienne Yergeau" w:date="2014-01-24T08:43:00Z">
        <w:r w:rsidR="0029443D" w:rsidRPr="0029443D">
          <w:t>22</w:t>
        </w:r>
      </w:ins>
      <w:r w:rsidR="0029443D" w:rsidRPr="00C0425A">
        <w:tab/>
        <w:t xml:space="preserve">Huse, S. M., Welch, D. M., Morrison, H. G. &amp; Sogin, M. L. Ironing out the wrinkles in the rare biosphere through improved OTU clustering. </w:t>
      </w:r>
      <w:r w:rsidR="0029443D" w:rsidRPr="00C0425A">
        <w:rPr>
          <w:i/>
        </w:rPr>
        <w:t>Environmental Microbiology</w:t>
      </w:r>
      <w:r w:rsidR="0029443D" w:rsidRPr="00C0425A">
        <w:t xml:space="preserve"> </w:t>
      </w:r>
      <w:r w:rsidR="0029443D" w:rsidRPr="00C0425A">
        <w:rPr>
          <w:b/>
        </w:rPr>
        <w:t>12</w:t>
      </w:r>
      <w:r w:rsidR="0029443D" w:rsidRPr="00C0425A">
        <w:t>, 1889-1898, doi:doi: 10.1111/j.1462-2920.2010.02193.x (2010).</w:t>
      </w:r>
      <w:bookmarkEnd w:id="656"/>
    </w:p>
    <w:p w14:paraId="5A8A612D" w14:textId="77777777" w:rsidR="0087460E" w:rsidRDefault="0087460E" w:rsidP="0087460E">
      <w:pPr>
        <w:pStyle w:val="NoSpacing"/>
        <w:rPr>
          <w:del w:id="659" w:author="Etienne Yergeau" w:date="2014-01-24T08:43:00Z"/>
          <w:rFonts w:ascii="Calibri" w:hAnsi="Calibri" w:cs="Calibri"/>
          <w:noProof/>
          <w:szCs w:val="24"/>
        </w:rPr>
      </w:pPr>
      <w:bookmarkStart w:id="660" w:name="_ENREF_23"/>
    </w:p>
    <w:p w14:paraId="6588C17F" w14:textId="77777777" w:rsidR="0029443D" w:rsidRPr="0029443D" w:rsidRDefault="0029443D" w:rsidP="0029443D">
      <w:pPr>
        <w:pStyle w:val="EndNoteBibliography"/>
        <w:spacing w:after="0"/>
        <w:ind w:left="720" w:hanging="720"/>
        <w:rPr>
          <w:ins w:id="661" w:author="Etienne Yergeau" w:date="2014-01-24T08:43:00Z"/>
        </w:rPr>
      </w:pPr>
      <w:ins w:id="662" w:author="Etienne Yergeau" w:date="2014-01-24T08:43:00Z">
        <w:r w:rsidRPr="0029443D">
          <w:t>23</w:t>
        </w:r>
        <w:r w:rsidRPr="0029443D">
          <w:tab/>
          <w:t xml:space="preserve">Edwards, J. E., Huws, S. A., Kim, E. J. &amp; Kingston-Smith, A. H. Characterization of the dynamics of initial bacterial colonization of nonconserved forage in the bovine rumen. </w:t>
        </w:r>
        <w:r w:rsidRPr="0029443D">
          <w:rPr>
            <w:i/>
          </w:rPr>
          <w:t>FEMS Microbiology Ecology</w:t>
        </w:r>
        <w:r w:rsidRPr="0029443D">
          <w:t xml:space="preserve"> </w:t>
        </w:r>
        <w:r w:rsidRPr="0029443D">
          <w:rPr>
            <w:b/>
          </w:rPr>
          <w:t>62</w:t>
        </w:r>
        <w:r w:rsidRPr="0029443D">
          <w:t>, 323-335, doi:10.1111/j.1574-6941.2007.00392.x (2007).</w:t>
        </w:r>
        <w:bookmarkEnd w:id="660"/>
      </w:ins>
    </w:p>
    <w:p w14:paraId="4A741FF2" w14:textId="77777777" w:rsidR="0029443D" w:rsidRPr="0029443D" w:rsidRDefault="0029443D" w:rsidP="0029443D">
      <w:pPr>
        <w:pStyle w:val="EndNoteBibliography"/>
        <w:spacing w:after="0"/>
        <w:ind w:left="720" w:hanging="720"/>
        <w:rPr>
          <w:ins w:id="663" w:author="Etienne Yergeau" w:date="2014-01-24T08:43:00Z"/>
        </w:rPr>
      </w:pPr>
      <w:bookmarkStart w:id="664" w:name="_ENREF_24"/>
      <w:ins w:id="665" w:author="Etienne Yergeau" w:date="2014-01-24T08:43:00Z">
        <w:r w:rsidRPr="0029443D">
          <w:t>24</w:t>
        </w:r>
        <w:r w:rsidRPr="0029443D">
          <w:tab/>
          <w:t xml:space="preserve">Rastogi, G., Tech, J. J., Coaker, G. L. &amp; Leveau, J. H. J. A PCR-based toolbox for the culture-independent quantification of total bacterial abundances in plant environments. </w:t>
        </w:r>
        <w:r w:rsidRPr="0029443D">
          <w:rPr>
            <w:i/>
          </w:rPr>
          <w:t>J. Microbiol. Meth.</w:t>
        </w:r>
        <w:r w:rsidRPr="0029443D">
          <w:t xml:space="preserve"> </w:t>
        </w:r>
        <w:r w:rsidRPr="0029443D">
          <w:rPr>
            <w:b/>
          </w:rPr>
          <w:t>83</w:t>
        </w:r>
        <w:r w:rsidRPr="0029443D">
          <w:t>, 127-132, doi:10.1016/j.mimet.2010.08.006 (2010).</w:t>
        </w:r>
        <w:bookmarkEnd w:id="664"/>
      </w:ins>
    </w:p>
    <w:p w14:paraId="63FA5596" w14:textId="77777777" w:rsidR="0029443D" w:rsidRPr="0029443D" w:rsidRDefault="0029443D" w:rsidP="0029443D">
      <w:pPr>
        <w:pStyle w:val="EndNoteBibliography"/>
        <w:spacing w:after="0"/>
        <w:ind w:left="720" w:hanging="720"/>
        <w:rPr>
          <w:ins w:id="666" w:author="Etienne Yergeau" w:date="2014-01-24T08:43:00Z"/>
        </w:rPr>
      </w:pPr>
      <w:bookmarkStart w:id="667" w:name="_ENREF_25"/>
      <w:ins w:id="668" w:author="Etienne Yergeau" w:date="2014-01-24T08:43:00Z">
        <w:r w:rsidRPr="0029443D">
          <w:t>25</w:t>
        </w:r>
        <w:r w:rsidRPr="0029443D">
          <w:tab/>
          <w:t xml:space="preserve">Baker, G. C., Smith, J. J. &amp; Cowan, D. A. Review and re-analysis of domain-specific 16S primers. </w:t>
        </w:r>
        <w:r w:rsidRPr="0029443D">
          <w:rPr>
            <w:i/>
          </w:rPr>
          <w:t>J. Microbiol. Meth.</w:t>
        </w:r>
        <w:r w:rsidRPr="0029443D">
          <w:t xml:space="preserve"> </w:t>
        </w:r>
        <w:r w:rsidRPr="0029443D">
          <w:rPr>
            <w:b/>
          </w:rPr>
          <w:t>55</w:t>
        </w:r>
        <w:r w:rsidRPr="0029443D">
          <w:t>, 541–555, doi:10.1016/j.mimet.2003.08.009 (2003).</w:t>
        </w:r>
        <w:bookmarkEnd w:id="667"/>
      </w:ins>
    </w:p>
    <w:p w14:paraId="15B2510F" w14:textId="77777777" w:rsidR="0029443D" w:rsidRPr="0029443D" w:rsidRDefault="0029443D" w:rsidP="0029443D">
      <w:pPr>
        <w:pStyle w:val="EndNoteBibliography"/>
        <w:spacing w:after="0"/>
        <w:ind w:left="720" w:hanging="720"/>
        <w:rPr>
          <w:ins w:id="669" w:author="Etienne Yergeau" w:date="2014-01-24T08:43:00Z"/>
        </w:rPr>
      </w:pPr>
      <w:bookmarkStart w:id="670" w:name="_ENREF_26"/>
      <w:ins w:id="671" w:author="Etienne Yergeau" w:date="2014-01-24T08:43:00Z">
        <w:r w:rsidRPr="0029443D">
          <w:t>26</w:t>
        </w:r>
        <w:r w:rsidRPr="0029443D">
          <w:tab/>
          <w:t xml:space="preserve">Schloss, P. D. The effects of alignment quality, distance calculation method, sequence filtering, and region on the analysis of 16S rRNA gene-based studies. </w:t>
        </w:r>
        <w:r w:rsidRPr="0029443D">
          <w:rPr>
            <w:i/>
          </w:rPr>
          <w:t>PLoS computational biology</w:t>
        </w:r>
        <w:r w:rsidRPr="0029443D">
          <w:t xml:space="preserve"> </w:t>
        </w:r>
        <w:r w:rsidRPr="0029443D">
          <w:rPr>
            <w:b/>
          </w:rPr>
          <w:t>6</w:t>
        </w:r>
        <w:r w:rsidRPr="0029443D">
          <w:t>, e1000844, doi:10.1371/journal.pcbi.1000844 (2010).</w:t>
        </w:r>
        <w:bookmarkEnd w:id="670"/>
      </w:ins>
    </w:p>
    <w:p w14:paraId="74DC5FB3" w14:textId="77777777" w:rsidR="0029443D" w:rsidRPr="0029443D" w:rsidRDefault="0029443D" w:rsidP="0029443D">
      <w:pPr>
        <w:pStyle w:val="EndNoteBibliography"/>
        <w:spacing w:after="0"/>
        <w:ind w:left="720" w:hanging="720"/>
        <w:rPr>
          <w:ins w:id="672" w:author="Etienne Yergeau" w:date="2014-01-24T08:43:00Z"/>
        </w:rPr>
      </w:pPr>
      <w:bookmarkStart w:id="673" w:name="_ENREF_27"/>
      <w:ins w:id="674" w:author="Etienne Yergeau" w:date="2014-01-24T08:43:00Z">
        <w:r w:rsidRPr="0029443D">
          <w:t>27</w:t>
        </w:r>
        <w:r w:rsidRPr="0029443D">
          <w:tab/>
          <w:t xml:space="preserve">Links, M. G., Dumonceaux, T. J., Hemmingsen, S. M. &amp; Hill, J. E. The Chaperonin-60 Universal Target Is a Barcode for Bacteria That Enables </w:t>
        </w:r>
        <w:r w:rsidRPr="0029443D">
          <w:rPr>
            <w:i/>
          </w:rPr>
          <w:t>De Novo</w:t>
        </w:r>
        <w:r w:rsidRPr="0029443D">
          <w:t xml:space="preserve"> Assembly of Metagenomic Sequence Data. </w:t>
        </w:r>
        <w:r w:rsidRPr="0029443D">
          <w:rPr>
            <w:i/>
          </w:rPr>
          <w:t>PLoS ONE</w:t>
        </w:r>
        <w:r w:rsidRPr="0029443D">
          <w:t xml:space="preserve"> </w:t>
        </w:r>
        <w:r w:rsidRPr="0029443D">
          <w:rPr>
            <w:b/>
          </w:rPr>
          <w:t>7</w:t>
        </w:r>
        <w:r w:rsidRPr="0029443D">
          <w:t>, e49755, doi:10.1371/journal.pone.0049755 (2012).</w:t>
        </w:r>
        <w:bookmarkEnd w:id="673"/>
      </w:ins>
    </w:p>
    <w:p w14:paraId="45503928" w14:textId="77777777" w:rsidR="0029443D" w:rsidRPr="0029443D" w:rsidRDefault="0029443D" w:rsidP="0029443D">
      <w:pPr>
        <w:pStyle w:val="EndNoteBibliography"/>
        <w:ind w:left="720" w:hanging="720"/>
        <w:rPr>
          <w:ins w:id="675" w:author="Etienne Yergeau" w:date="2014-01-24T08:43:00Z"/>
        </w:rPr>
      </w:pPr>
      <w:bookmarkStart w:id="676" w:name="_ENREF_28"/>
      <w:ins w:id="677" w:author="Etienne Yergeau" w:date="2014-01-24T08:43:00Z">
        <w:r w:rsidRPr="0029443D">
          <w:t>28</w:t>
        </w:r>
        <w:r w:rsidRPr="0029443D">
          <w:tab/>
          <w:t xml:space="preserve">Vos, M., Quince, C., Pijl, A. S., de Hollander, M. &amp; Kowalchuk, G. A. A Comparison of </w:t>
        </w:r>
        <w:r w:rsidRPr="0029443D">
          <w:rPr>
            <w:i/>
          </w:rPr>
          <w:t>rpoB</w:t>
        </w:r>
        <w:r w:rsidRPr="0029443D">
          <w:t xml:space="preserve"> and 16S rRNA as Markers in Pyrosequencing Studies of Bacterial Diversity. </w:t>
        </w:r>
        <w:r w:rsidRPr="0029443D">
          <w:rPr>
            <w:i/>
          </w:rPr>
          <w:t>PLoS ONE</w:t>
        </w:r>
        <w:r w:rsidRPr="0029443D">
          <w:t xml:space="preserve"> </w:t>
        </w:r>
        <w:r w:rsidRPr="0029443D">
          <w:rPr>
            <w:b/>
          </w:rPr>
          <w:t>7</w:t>
        </w:r>
        <w:r w:rsidRPr="0029443D">
          <w:t>, e30600, doi:10.1371/journal.pone.0030600 (2012).</w:t>
        </w:r>
        <w:bookmarkEnd w:id="676"/>
      </w:ins>
    </w:p>
    <w:p w14:paraId="09BED364" w14:textId="77777777" w:rsidR="001917FC" w:rsidRPr="00F23D7A" w:rsidRDefault="001917FC" w:rsidP="00F23D7A">
      <w:pPr>
        <w:pStyle w:val="NoSpacing"/>
        <w:rPr>
          <w:del w:id="678" w:author="Etienne Yergeau" w:date="2014-01-24T08:43:00Z"/>
          <w:sz w:val="24"/>
          <w:szCs w:val="24"/>
        </w:rPr>
      </w:pPr>
      <w:r>
        <w:rPr>
          <w:sz w:val="24"/>
          <w:szCs w:val="24"/>
        </w:rPr>
        <w:fldChar w:fldCharType="end"/>
      </w:r>
    </w:p>
    <w:p w14:paraId="31AD995C" w14:textId="77777777" w:rsidR="001917FC" w:rsidRPr="00A01BF5" w:rsidRDefault="001917FC" w:rsidP="00AA063A">
      <w:pPr>
        <w:pStyle w:val="NoSpacing"/>
        <w:rPr>
          <w:sz w:val="24"/>
          <w:rPrChange w:id="679" w:author="Etienne Yergeau" w:date="2014-01-24T08:43:00Z">
            <w:rPr>
              <w:color w:val="808080" w:themeColor="background1" w:themeShade="80"/>
              <w:sz w:val="24"/>
            </w:rPr>
          </w:rPrChange>
        </w:rPr>
      </w:pPr>
    </w:p>
    <w:sectPr w:rsidR="001917FC" w:rsidRPr="00A01BF5" w:rsidSect="003E4189">
      <w:headerReference w:type="default" r:id="rId11"/>
      <w:footerReference w:type="default" r:id="rId12"/>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636A4" w14:textId="77777777" w:rsidR="00C0425A" w:rsidRDefault="00C0425A" w:rsidP="005648FA">
      <w:pPr>
        <w:spacing w:after="0" w:line="240" w:lineRule="auto"/>
      </w:pPr>
      <w:r>
        <w:separator/>
      </w:r>
    </w:p>
  </w:endnote>
  <w:endnote w:type="continuationSeparator" w:id="0">
    <w:p w14:paraId="16EA02EE" w14:textId="77777777" w:rsidR="00C0425A" w:rsidRDefault="00C0425A" w:rsidP="005648FA">
      <w:pPr>
        <w:spacing w:after="0" w:line="240" w:lineRule="auto"/>
      </w:pPr>
      <w:r>
        <w:continuationSeparator/>
      </w:r>
    </w:p>
  </w:endnote>
  <w:endnote w:type="continuationNotice" w:id="1">
    <w:p w14:paraId="27F72681" w14:textId="77777777" w:rsidR="00C0425A" w:rsidRDefault="00C042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A63D" w14:textId="77777777" w:rsidR="00C0425A" w:rsidRDefault="00C042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F4639" w14:textId="77777777" w:rsidR="00C0425A" w:rsidRDefault="00C0425A" w:rsidP="005648FA">
      <w:pPr>
        <w:spacing w:after="0" w:line="240" w:lineRule="auto"/>
      </w:pPr>
      <w:r>
        <w:separator/>
      </w:r>
    </w:p>
  </w:footnote>
  <w:footnote w:type="continuationSeparator" w:id="0">
    <w:p w14:paraId="2597C06F" w14:textId="77777777" w:rsidR="00C0425A" w:rsidRDefault="00C0425A" w:rsidP="005648FA">
      <w:pPr>
        <w:spacing w:after="0" w:line="240" w:lineRule="auto"/>
      </w:pPr>
      <w:r>
        <w:continuationSeparator/>
      </w:r>
    </w:p>
  </w:footnote>
  <w:footnote w:type="continuationNotice" w:id="1">
    <w:p w14:paraId="08447230" w14:textId="77777777" w:rsidR="00C0425A" w:rsidRDefault="00C0425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577AC" w14:textId="77777777" w:rsidR="00C0425A" w:rsidRDefault="00C042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0"/>
    <w:lvl w:ilvl="0">
      <w:start w:val="1"/>
      <w:numFmt w:val="decimal"/>
      <w:lvlText w:val="%1."/>
      <w:lvlJc w:val="left"/>
      <w:pPr>
        <w:tabs>
          <w:tab w:val="num" w:pos="454"/>
        </w:tabs>
        <w:ind w:left="454" w:hanging="454"/>
      </w:pPr>
    </w:lvl>
    <w:lvl w:ilvl="1">
      <w:start w:val="1"/>
      <w:numFmt w:val="decimal"/>
      <w:lvlText w:val="%1.%2."/>
      <w:lvlJc w:val="left"/>
      <w:pPr>
        <w:tabs>
          <w:tab w:val="num" w:pos="1304"/>
        </w:tabs>
        <w:ind w:left="1304" w:hanging="944"/>
      </w:pPr>
    </w:lvl>
    <w:lvl w:ilvl="2">
      <w:start w:val="1"/>
      <w:numFmt w:val="decimal"/>
      <w:lvlText w:val="%1.%2.%3."/>
      <w:lvlJc w:val="left"/>
      <w:pPr>
        <w:tabs>
          <w:tab w:val="num" w:pos="1800"/>
        </w:tabs>
        <w:ind w:left="1224" w:hanging="504"/>
      </w:pPr>
    </w:lvl>
    <w:lvl w:ilvl="3">
      <w:start w:val="1"/>
      <w:numFmt w:val="lowerLetter"/>
      <w:lvlText w:val="%1.%2.%3.%4.  "/>
      <w:lvlJc w:val="left"/>
      <w:pPr>
        <w:tabs>
          <w:tab w:val="num" w:pos="2520"/>
        </w:tabs>
        <w:ind w:left="1728" w:hanging="648"/>
      </w:pPr>
    </w:lvl>
    <w:lvl w:ilvl="4">
      <w:start w:val="1"/>
      <w:numFmt w:val="lowerRoman"/>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766420A9"/>
    <w:multiLevelType w:val="hybridMultilevel"/>
    <w:tmpl w:val="45E48806"/>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
    <w:nsid w:val="774604F3"/>
    <w:multiLevelType w:val="hybridMultilevel"/>
    <w:tmpl w:val="5540D8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222200a9xtfvce0f5b5r0wefe95d0wz029d&quot;&gt;Endnote_library_EY&lt;record-ids&gt;&lt;item&gt;222&lt;/item&gt;&lt;item&gt;1010&lt;/item&gt;&lt;item&gt;1562&lt;/item&gt;&lt;item&gt;1858&lt;/item&gt;&lt;item&gt;2012&lt;/item&gt;&lt;item&gt;2089&lt;/item&gt;&lt;item&gt;2151&lt;/item&gt;&lt;item&gt;2217&lt;/item&gt;&lt;item&gt;2585&lt;/item&gt;&lt;item&gt;2586&lt;/item&gt;&lt;item&gt;2590&lt;/item&gt;&lt;item&gt;2625&lt;/item&gt;&lt;item&gt;2626&lt;/item&gt;&lt;item&gt;2627&lt;/item&gt;&lt;item&gt;2688&lt;/item&gt;&lt;item&gt;2744&lt;/item&gt;&lt;item&gt;2747&lt;/item&gt;&lt;item&gt;2748&lt;/item&gt;&lt;item&gt;2749&lt;/item&gt;&lt;item&gt;2778&lt;/item&gt;&lt;item&gt;2806&lt;/item&gt;&lt;item&gt;2807&lt;/item&gt;&lt;item&gt;2808&lt;/item&gt;&lt;item&gt;2809&lt;/item&gt;&lt;item&gt;2811&lt;/item&gt;&lt;item&gt;2812&lt;/item&gt;&lt;item&gt;2813&lt;/item&gt;&lt;item&gt;2814&lt;/item&gt;&lt;/record-ids&gt;&lt;/item&gt;&lt;/Libraries&gt;"/>
  </w:docVars>
  <w:rsids>
    <w:rsidRoot w:val="0010396E"/>
    <w:rsid w:val="0000305F"/>
    <w:rsid w:val="00013A9A"/>
    <w:rsid w:val="00025A63"/>
    <w:rsid w:val="000355F3"/>
    <w:rsid w:val="00064B42"/>
    <w:rsid w:val="00072525"/>
    <w:rsid w:val="00076449"/>
    <w:rsid w:val="000864CE"/>
    <w:rsid w:val="000935BE"/>
    <w:rsid w:val="000D759C"/>
    <w:rsid w:val="000D784A"/>
    <w:rsid w:val="000E5E31"/>
    <w:rsid w:val="0010396E"/>
    <w:rsid w:val="00103FEF"/>
    <w:rsid w:val="0010550B"/>
    <w:rsid w:val="001059BB"/>
    <w:rsid w:val="001311DF"/>
    <w:rsid w:val="00132CBB"/>
    <w:rsid w:val="00141208"/>
    <w:rsid w:val="001550C2"/>
    <w:rsid w:val="00166422"/>
    <w:rsid w:val="001917FC"/>
    <w:rsid w:val="001934D4"/>
    <w:rsid w:val="00195FDB"/>
    <w:rsid w:val="001C0E1A"/>
    <w:rsid w:val="001F1CC2"/>
    <w:rsid w:val="001F51DA"/>
    <w:rsid w:val="00200D60"/>
    <w:rsid w:val="002029EF"/>
    <w:rsid w:val="0020442F"/>
    <w:rsid w:val="00255ECF"/>
    <w:rsid w:val="00256FC1"/>
    <w:rsid w:val="00263BE3"/>
    <w:rsid w:val="00264093"/>
    <w:rsid w:val="00280B8F"/>
    <w:rsid w:val="00290704"/>
    <w:rsid w:val="0029443D"/>
    <w:rsid w:val="00295D8B"/>
    <w:rsid w:val="002C6254"/>
    <w:rsid w:val="002D5804"/>
    <w:rsid w:val="002E35BC"/>
    <w:rsid w:val="002F1E44"/>
    <w:rsid w:val="002F75F9"/>
    <w:rsid w:val="00306D09"/>
    <w:rsid w:val="003127D6"/>
    <w:rsid w:val="003144D0"/>
    <w:rsid w:val="003147D3"/>
    <w:rsid w:val="00327F33"/>
    <w:rsid w:val="00331445"/>
    <w:rsid w:val="003420C7"/>
    <w:rsid w:val="00361BFD"/>
    <w:rsid w:val="00365175"/>
    <w:rsid w:val="003B4D24"/>
    <w:rsid w:val="003E417A"/>
    <w:rsid w:val="003E4189"/>
    <w:rsid w:val="003F225F"/>
    <w:rsid w:val="003F73A4"/>
    <w:rsid w:val="004106DC"/>
    <w:rsid w:val="0042215A"/>
    <w:rsid w:val="00423799"/>
    <w:rsid w:val="0042515D"/>
    <w:rsid w:val="0043168F"/>
    <w:rsid w:val="00433C11"/>
    <w:rsid w:val="00436A12"/>
    <w:rsid w:val="00437F48"/>
    <w:rsid w:val="00450DFE"/>
    <w:rsid w:val="00471653"/>
    <w:rsid w:val="00491636"/>
    <w:rsid w:val="004A03AD"/>
    <w:rsid w:val="004A2B2D"/>
    <w:rsid w:val="004A7D89"/>
    <w:rsid w:val="004B0527"/>
    <w:rsid w:val="004F4FDC"/>
    <w:rsid w:val="00507AE9"/>
    <w:rsid w:val="00512166"/>
    <w:rsid w:val="0051417C"/>
    <w:rsid w:val="00537035"/>
    <w:rsid w:val="0053748B"/>
    <w:rsid w:val="00560496"/>
    <w:rsid w:val="005648FA"/>
    <w:rsid w:val="005964A3"/>
    <w:rsid w:val="005A62FB"/>
    <w:rsid w:val="005B2B80"/>
    <w:rsid w:val="005F5E5C"/>
    <w:rsid w:val="005F7F4F"/>
    <w:rsid w:val="00643954"/>
    <w:rsid w:val="00651529"/>
    <w:rsid w:val="00661DDC"/>
    <w:rsid w:val="006A2306"/>
    <w:rsid w:val="006A2B37"/>
    <w:rsid w:val="006C08A6"/>
    <w:rsid w:val="00705683"/>
    <w:rsid w:val="00707B10"/>
    <w:rsid w:val="00723C98"/>
    <w:rsid w:val="00756F35"/>
    <w:rsid w:val="00762DC4"/>
    <w:rsid w:val="00772104"/>
    <w:rsid w:val="00773CE0"/>
    <w:rsid w:val="007750E8"/>
    <w:rsid w:val="00777048"/>
    <w:rsid w:val="00786BFF"/>
    <w:rsid w:val="00787A4C"/>
    <w:rsid w:val="007916A7"/>
    <w:rsid w:val="007B1297"/>
    <w:rsid w:val="007C4C17"/>
    <w:rsid w:val="007C6489"/>
    <w:rsid w:val="007D1280"/>
    <w:rsid w:val="00827D77"/>
    <w:rsid w:val="00845A2A"/>
    <w:rsid w:val="00853937"/>
    <w:rsid w:val="00864E92"/>
    <w:rsid w:val="00872655"/>
    <w:rsid w:val="0087460E"/>
    <w:rsid w:val="00881821"/>
    <w:rsid w:val="008955A6"/>
    <w:rsid w:val="00895E20"/>
    <w:rsid w:val="008B5FCF"/>
    <w:rsid w:val="008C3703"/>
    <w:rsid w:val="008D1D3F"/>
    <w:rsid w:val="008F528D"/>
    <w:rsid w:val="00901CBF"/>
    <w:rsid w:val="00903555"/>
    <w:rsid w:val="00907E8B"/>
    <w:rsid w:val="00953B74"/>
    <w:rsid w:val="00982A01"/>
    <w:rsid w:val="00990B5E"/>
    <w:rsid w:val="009917A4"/>
    <w:rsid w:val="009A117A"/>
    <w:rsid w:val="009A17DC"/>
    <w:rsid w:val="009A58F4"/>
    <w:rsid w:val="009B1F42"/>
    <w:rsid w:val="009B3382"/>
    <w:rsid w:val="009B501D"/>
    <w:rsid w:val="009B7178"/>
    <w:rsid w:val="009C7B6B"/>
    <w:rsid w:val="009E0E54"/>
    <w:rsid w:val="009F7744"/>
    <w:rsid w:val="00A01BF5"/>
    <w:rsid w:val="00A04520"/>
    <w:rsid w:val="00A44262"/>
    <w:rsid w:val="00A577FF"/>
    <w:rsid w:val="00A63A4E"/>
    <w:rsid w:val="00A65CDA"/>
    <w:rsid w:val="00A70C49"/>
    <w:rsid w:val="00A74561"/>
    <w:rsid w:val="00A77E73"/>
    <w:rsid w:val="00A80889"/>
    <w:rsid w:val="00A85CEB"/>
    <w:rsid w:val="00A8622F"/>
    <w:rsid w:val="00A9244F"/>
    <w:rsid w:val="00AA063A"/>
    <w:rsid w:val="00AA1DCA"/>
    <w:rsid w:val="00AA2E65"/>
    <w:rsid w:val="00AA4849"/>
    <w:rsid w:val="00AC0657"/>
    <w:rsid w:val="00AC59A2"/>
    <w:rsid w:val="00AF1516"/>
    <w:rsid w:val="00AF3BFE"/>
    <w:rsid w:val="00AF42A6"/>
    <w:rsid w:val="00B02A12"/>
    <w:rsid w:val="00B034C9"/>
    <w:rsid w:val="00B0466C"/>
    <w:rsid w:val="00B103BE"/>
    <w:rsid w:val="00B2468E"/>
    <w:rsid w:val="00B4242D"/>
    <w:rsid w:val="00B43EBB"/>
    <w:rsid w:val="00B509AD"/>
    <w:rsid w:val="00B52F3C"/>
    <w:rsid w:val="00B57C1B"/>
    <w:rsid w:val="00B62D0C"/>
    <w:rsid w:val="00B63B30"/>
    <w:rsid w:val="00B6667B"/>
    <w:rsid w:val="00B81B03"/>
    <w:rsid w:val="00BA2B57"/>
    <w:rsid w:val="00BA6F67"/>
    <w:rsid w:val="00BC11CE"/>
    <w:rsid w:val="00BC4821"/>
    <w:rsid w:val="00BC4FCA"/>
    <w:rsid w:val="00BC69BE"/>
    <w:rsid w:val="00BD4B32"/>
    <w:rsid w:val="00BF6ACB"/>
    <w:rsid w:val="00C0425A"/>
    <w:rsid w:val="00C35816"/>
    <w:rsid w:val="00C5052C"/>
    <w:rsid w:val="00C603AD"/>
    <w:rsid w:val="00C669B0"/>
    <w:rsid w:val="00C840ED"/>
    <w:rsid w:val="00C93BCE"/>
    <w:rsid w:val="00CA4C5E"/>
    <w:rsid w:val="00CC703C"/>
    <w:rsid w:val="00CD6174"/>
    <w:rsid w:val="00CE2C8F"/>
    <w:rsid w:val="00CF21C5"/>
    <w:rsid w:val="00CF7622"/>
    <w:rsid w:val="00D00110"/>
    <w:rsid w:val="00D12384"/>
    <w:rsid w:val="00D204EE"/>
    <w:rsid w:val="00D335E1"/>
    <w:rsid w:val="00D55261"/>
    <w:rsid w:val="00D56FD8"/>
    <w:rsid w:val="00D60700"/>
    <w:rsid w:val="00D82623"/>
    <w:rsid w:val="00D92B0B"/>
    <w:rsid w:val="00D93E9F"/>
    <w:rsid w:val="00D95DC8"/>
    <w:rsid w:val="00DA73CE"/>
    <w:rsid w:val="00DB1E5C"/>
    <w:rsid w:val="00DB624C"/>
    <w:rsid w:val="00DB6D2F"/>
    <w:rsid w:val="00DC6DDC"/>
    <w:rsid w:val="00DD34AA"/>
    <w:rsid w:val="00E0650B"/>
    <w:rsid w:val="00E17967"/>
    <w:rsid w:val="00E367D0"/>
    <w:rsid w:val="00E4165D"/>
    <w:rsid w:val="00E41E3A"/>
    <w:rsid w:val="00E43E8B"/>
    <w:rsid w:val="00E453D7"/>
    <w:rsid w:val="00E50A00"/>
    <w:rsid w:val="00E868EE"/>
    <w:rsid w:val="00E917CC"/>
    <w:rsid w:val="00E9582B"/>
    <w:rsid w:val="00E96CB6"/>
    <w:rsid w:val="00EB4239"/>
    <w:rsid w:val="00EB6AF1"/>
    <w:rsid w:val="00EC33DC"/>
    <w:rsid w:val="00EF2002"/>
    <w:rsid w:val="00EF2C21"/>
    <w:rsid w:val="00F01FF9"/>
    <w:rsid w:val="00F22649"/>
    <w:rsid w:val="00F23D28"/>
    <w:rsid w:val="00F23D7A"/>
    <w:rsid w:val="00F31765"/>
    <w:rsid w:val="00F40272"/>
    <w:rsid w:val="00F71009"/>
    <w:rsid w:val="00F72981"/>
    <w:rsid w:val="00F852C8"/>
    <w:rsid w:val="00FA13BF"/>
    <w:rsid w:val="00FA3119"/>
    <w:rsid w:val="00FF0F24"/>
    <w:rsid w:val="00FF51C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63B30"/>
    <w:pPr>
      <w:keepNext/>
      <w:tabs>
        <w:tab w:val="num" w:pos="454"/>
        <w:tab w:val="num" w:pos="1304"/>
      </w:tabs>
      <w:spacing w:before="240" w:after="0" w:line="240" w:lineRule="auto"/>
      <w:ind w:left="454" w:hanging="454"/>
      <w:jc w:val="both"/>
      <w:outlineLvl w:val="0"/>
    </w:pPr>
    <w:rPr>
      <w:rFonts w:ascii="Helvetica" w:eastAsia="Times New Roman" w:hAnsi="Helvetica" w:cs="Times New Roman"/>
      <w:b/>
      <w:kern w:val="24"/>
      <w:sz w:val="24"/>
      <w:szCs w:val="20"/>
      <w:lang w:val="en-US"/>
    </w:rPr>
  </w:style>
  <w:style w:type="paragraph" w:styleId="Heading2">
    <w:name w:val="heading 2"/>
    <w:basedOn w:val="Normal"/>
    <w:next w:val="Normal"/>
    <w:link w:val="Heading2Char"/>
    <w:uiPriority w:val="9"/>
    <w:semiHidden/>
    <w:unhideWhenUsed/>
    <w:qFormat/>
    <w:rsid w:val="00B63B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qFormat/>
    <w:rsid w:val="00B63B30"/>
    <w:pPr>
      <w:keepLines w:val="0"/>
      <w:widowControl w:val="0"/>
      <w:tabs>
        <w:tab w:val="num" w:pos="1800"/>
      </w:tabs>
      <w:spacing w:before="60" w:line="240" w:lineRule="auto"/>
      <w:ind w:left="1224" w:hanging="504"/>
      <w:jc w:val="both"/>
      <w:outlineLvl w:val="2"/>
    </w:pPr>
    <w:rPr>
      <w:rFonts w:ascii="Times" w:eastAsia="Times New Roman" w:hAnsi="Times" w:cs="Times New Roman"/>
      <w:b w:val="0"/>
      <w:bCs w:val="0"/>
      <w:color w:val="auto"/>
      <w:kern w:val="24"/>
      <w:sz w:val="24"/>
      <w:szCs w:val="20"/>
      <w:lang w:val="en-US"/>
    </w:rPr>
  </w:style>
  <w:style w:type="paragraph" w:styleId="Heading4">
    <w:name w:val="heading 4"/>
    <w:basedOn w:val="Normal"/>
    <w:link w:val="Heading4Char"/>
    <w:qFormat/>
    <w:rsid w:val="00B63B30"/>
    <w:pPr>
      <w:keepNext/>
      <w:tabs>
        <w:tab w:val="left" w:pos="864"/>
        <w:tab w:val="num" w:pos="2520"/>
      </w:tabs>
      <w:spacing w:after="0" w:line="240" w:lineRule="auto"/>
      <w:ind w:left="1728" w:hanging="648"/>
      <w:jc w:val="both"/>
      <w:outlineLvl w:val="3"/>
    </w:pPr>
    <w:rPr>
      <w:rFonts w:ascii="Times" w:eastAsia="Times New Roman" w:hAnsi="Times" w:cs="Times New Roman"/>
      <w:sz w:val="24"/>
      <w:szCs w:val="20"/>
      <w:lang w:val="fr-CA"/>
    </w:rPr>
  </w:style>
  <w:style w:type="character" w:default="1" w:styleId="DefaultParagraphFont">
    <w:name w:val="Default Paragraph Font"/>
    <w:uiPriority w:val="1"/>
    <w:unhideWhenUsed/>
    <w:rsid w:val="00C0425A"/>
    <w:rPr>
      <w:rPrChange w:id="0" w:author="Etienne Yergeau" w:date="2014-01-24T08:43: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0396E"/>
    <w:pPr>
      <w:spacing w:after="0" w:line="240" w:lineRule="auto"/>
    </w:pPr>
  </w:style>
  <w:style w:type="character" w:styleId="LineNumber">
    <w:name w:val="line number"/>
    <w:basedOn w:val="DefaultParagraphFont"/>
    <w:uiPriority w:val="99"/>
    <w:semiHidden/>
    <w:unhideWhenUsed/>
    <w:rsid w:val="003E4189"/>
  </w:style>
  <w:style w:type="character" w:styleId="Hyperlink">
    <w:name w:val="Hyperlink"/>
    <w:basedOn w:val="DefaultParagraphFont"/>
    <w:uiPriority w:val="99"/>
    <w:unhideWhenUsed/>
    <w:rsid w:val="003E4189"/>
    <w:rPr>
      <w:color w:val="0000FF" w:themeColor="hyperlink"/>
      <w:u w:val="single"/>
    </w:rPr>
  </w:style>
  <w:style w:type="paragraph" w:styleId="NormalWeb">
    <w:name w:val="Normal (Web)"/>
    <w:basedOn w:val="Normal"/>
    <w:semiHidden/>
    <w:unhideWhenUsed/>
    <w:rsid w:val="00AA063A"/>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BC4F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63B30"/>
    <w:rPr>
      <w:rFonts w:ascii="Helvetica" w:eastAsia="Times New Roman" w:hAnsi="Helvetica" w:cs="Times New Roman"/>
      <w:b/>
      <w:kern w:val="24"/>
      <w:sz w:val="24"/>
      <w:szCs w:val="20"/>
      <w:lang w:val="en-US"/>
    </w:rPr>
  </w:style>
  <w:style w:type="character" w:customStyle="1" w:styleId="Heading3Char">
    <w:name w:val="Heading 3 Char"/>
    <w:basedOn w:val="DefaultParagraphFont"/>
    <w:link w:val="Heading3"/>
    <w:rsid w:val="00B63B30"/>
    <w:rPr>
      <w:rFonts w:ascii="Times" w:eastAsia="Times New Roman" w:hAnsi="Times" w:cs="Times New Roman"/>
      <w:kern w:val="24"/>
      <w:sz w:val="24"/>
      <w:szCs w:val="20"/>
      <w:lang w:val="en-US"/>
    </w:rPr>
  </w:style>
  <w:style w:type="character" w:customStyle="1" w:styleId="Heading4Char">
    <w:name w:val="Heading 4 Char"/>
    <w:basedOn w:val="DefaultParagraphFont"/>
    <w:link w:val="Heading4"/>
    <w:rsid w:val="00B63B30"/>
    <w:rPr>
      <w:rFonts w:ascii="Times" w:eastAsia="Times New Roman" w:hAnsi="Times" w:cs="Times New Roman"/>
      <w:sz w:val="24"/>
      <w:szCs w:val="20"/>
      <w:lang w:val="fr-CA"/>
    </w:rPr>
  </w:style>
  <w:style w:type="character" w:customStyle="1" w:styleId="Heading2Char">
    <w:name w:val="Heading 2 Char"/>
    <w:basedOn w:val="DefaultParagraphFont"/>
    <w:link w:val="Heading2"/>
    <w:uiPriority w:val="9"/>
    <w:semiHidden/>
    <w:rsid w:val="00B63B3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91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7FC"/>
    <w:rPr>
      <w:rFonts w:ascii="Tahoma" w:hAnsi="Tahoma" w:cs="Tahoma"/>
      <w:sz w:val="16"/>
      <w:szCs w:val="16"/>
    </w:rPr>
  </w:style>
  <w:style w:type="character" w:styleId="FollowedHyperlink">
    <w:name w:val="FollowedHyperlink"/>
    <w:basedOn w:val="DefaultParagraphFont"/>
    <w:uiPriority w:val="99"/>
    <w:semiHidden/>
    <w:unhideWhenUsed/>
    <w:rsid w:val="00AF1516"/>
    <w:rPr>
      <w:color w:val="800080" w:themeColor="followedHyperlink"/>
      <w:u w:val="single"/>
    </w:rPr>
  </w:style>
  <w:style w:type="paragraph" w:styleId="Header">
    <w:name w:val="header"/>
    <w:basedOn w:val="Normal"/>
    <w:link w:val="HeaderChar"/>
    <w:uiPriority w:val="99"/>
    <w:unhideWhenUsed/>
    <w:rsid w:val="00564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8FA"/>
  </w:style>
  <w:style w:type="paragraph" w:styleId="Footer">
    <w:name w:val="footer"/>
    <w:basedOn w:val="Normal"/>
    <w:link w:val="FooterChar"/>
    <w:uiPriority w:val="99"/>
    <w:unhideWhenUsed/>
    <w:rsid w:val="00564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8FA"/>
  </w:style>
  <w:style w:type="paragraph" w:customStyle="1" w:styleId="EndNoteBibliographyTitle">
    <w:name w:val="EndNote Bibliography Title"/>
    <w:basedOn w:val="Normal"/>
    <w:link w:val="EndNoteBibliographyTitleChar"/>
    <w:rsid w:val="00845A2A"/>
    <w:pPr>
      <w:spacing w:after="0"/>
      <w:jc w:val="center"/>
    </w:pPr>
    <w:rPr>
      <w:rFonts w:ascii="Calibri" w:hAnsi="Calibri"/>
      <w:noProof/>
      <w:lang w:val="en-US"/>
    </w:rPr>
  </w:style>
  <w:style w:type="character" w:customStyle="1" w:styleId="NoSpacingChar">
    <w:name w:val="No Spacing Char"/>
    <w:basedOn w:val="DefaultParagraphFont"/>
    <w:link w:val="NoSpacing"/>
    <w:uiPriority w:val="1"/>
    <w:rsid w:val="00845A2A"/>
  </w:style>
  <w:style w:type="character" w:customStyle="1" w:styleId="EndNoteBibliographyTitleChar">
    <w:name w:val="EndNote Bibliography Title Char"/>
    <w:basedOn w:val="NoSpacingChar"/>
    <w:link w:val="EndNoteBibliographyTitle"/>
    <w:rsid w:val="00845A2A"/>
    <w:rPr>
      <w:rFonts w:ascii="Calibri" w:hAnsi="Calibri"/>
      <w:noProof/>
      <w:lang w:val="en-US"/>
    </w:rPr>
  </w:style>
  <w:style w:type="paragraph" w:customStyle="1" w:styleId="EndNoteBibliography">
    <w:name w:val="EndNote Bibliography"/>
    <w:basedOn w:val="Normal"/>
    <w:link w:val="EndNoteBibliographyChar"/>
    <w:rsid w:val="00845A2A"/>
    <w:pPr>
      <w:spacing w:line="240" w:lineRule="auto"/>
    </w:pPr>
    <w:rPr>
      <w:rFonts w:ascii="Calibri" w:hAnsi="Calibri"/>
      <w:noProof/>
      <w:lang w:val="en-US"/>
    </w:rPr>
  </w:style>
  <w:style w:type="character" w:customStyle="1" w:styleId="EndNoteBibliographyChar">
    <w:name w:val="EndNote Bibliography Char"/>
    <w:basedOn w:val="NoSpacingChar"/>
    <w:link w:val="EndNoteBibliography"/>
    <w:rsid w:val="00845A2A"/>
    <w:rPr>
      <w:rFonts w:ascii="Calibri" w:hAnsi="Calibri"/>
      <w:noProof/>
      <w:lang w:val="en-US"/>
    </w:rPr>
  </w:style>
  <w:style w:type="paragraph" w:styleId="Revision">
    <w:name w:val="Revision"/>
    <w:hidden/>
    <w:uiPriority w:val="99"/>
    <w:semiHidden/>
    <w:rsid w:val="00C042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63B30"/>
    <w:pPr>
      <w:keepNext/>
      <w:tabs>
        <w:tab w:val="num" w:pos="454"/>
        <w:tab w:val="num" w:pos="1304"/>
      </w:tabs>
      <w:spacing w:before="240" w:after="0" w:line="240" w:lineRule="auto"/>
      <w:ind w:left="454" w:hanging="454"/>
      <w:jc w:val="both"/>
      <w:outlineLvl w:val="0"/>
    </w:pPr>
    <w:rPr>
      <w:rFonts w:ascii="Helvetica" w:eastAsia="Times New Roman" w:hAnsi="Helvetica" w:cs="Times New Roman"/>
      <w:b/>
      <w:kern w:val="24"/>
      <w:sz w:val="24"/>
      <w:szCs w:val="20"/>
      <w:lang w:val="en-US"/>
    </w:rPr>
  </w:style>
  <w:style w:type="paragraph" w:styleId="Heading2">
    <w:name w:val="heading 2"/>
    <w:basedOn w:val="Normal"/>
    <w:next w:val="Normal"/>
    <w:link w:val="Heading2Char"/>
    <w:uiPriority w:val="9"/>
    <w:semiHidden/>
    <w:unhideWhenUsed/>
    <w:qFormat/>
    <w:rsid w:val="00B63B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qFormat/>
    <w:rsid w:val="00B63B30"/>
    <w:pPr>
      <w:keepLines w:val="0"/>
      <w:widowControl w:val="0"/>
      <w:tabs>
        <w:tab w:val="num" w:pos="1800"/>
      </w:tabs>
      <w:spacing w:before="60" w:line="240" w:lineRule="auto"/>
      <w:ind w:left="1224" w:hanging="504"/>
      <w:jc w:val="both"/>
      <w:outlineLvl w:val="2"/>
    </w:pPr>
    <w:rPr>
      <w:rFonts w:ascii="Times" w:eastAsia="Times New Roman" w:hAnsi="Times" w:cs="Times New Roman"/>
      <w:b w:val="0"/>
      <w:bCs w:val="0"/>
      <w:color w:val="auto"/>
      <w:kern w:val="24"/>
      <w:sz w:val="24"/>
      <w:szCs w:val="20"/>
      <w:lang w:val="en-US"/>
    </w:rPr>
  </w:style>
  <w:style w:type="paragraph" w:styleId="Heading4">
    <w:name w:val="heading 4"/>
    <w:basedOn w:val="Normal"/>
    <w:link w:val="Heading4Char"/>
    <w:qFormat/>
    <w:rsid w:val="00B63B30"/>
    <w:pPr>
      <w:keepNext/>
      <w:tabs>
        <w:tab w:val="left" w:pos="864"/>
        <w:tab w:val="num" w:pos="2520"/>
      </w:tabs>
      <w:spacing w:after="0" w:line="240" w:lineRule="auto"/>
      <w:ind w:left="1728" w:hanging="648"/>
      <w:jc w:val="both"/>
      <w:outlineLvl w:val="3"/>
    </w:pPr>
    <w:rPr>
      <w:rFonts w:ascii="Times" w:eastAsia="Times New Roman" w:hAnsi="Times" w:cs="Times New Roman"/>
      <w:sz w:val="24"/>
      <w:szCs w:val="20"/>
      <w:lang w:val="fr-CA"/>
    </w:rPr>
  </w:style>
  <w:style w:type="character" w:default="1" w:styleId="DefaultParagraphFont">
    <w:name w:val="Default Paragraph Font"/>
    <w:uiPriority w:val="1"/>
    <w:unhideWhenUsed/>
    <w:rsid w:val="00C0425A"/>
    <w:rPr>
      <w:rPrChange w:id="1" w:author="Etienne Yergeau" w:date="2014-01-24T08:43: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0396E"/>
    <w:pPr>
      <w:spacing w:after="0" w:line="240" w:lineRule="auto"/>
    </w:pPr>
  </w:style>
  <w:style w:type="character" w:styleId="LineNumber">
    <w:name w:val="line number"/>
    <w:basedOn w:val="DefaultParagraphFont"/>
    <w:uiPriority w:val="99"/>
    <w:semiHidden/>
    <w:unhideWhenUsed/>
    <w:rsid w:val="003E4189"/>
  </w:style>
  <w:style w:type="character" w:styleId="Hyperlink">
    <w:name w:val="Hyperlink"/>
    <w:basedOn w:val="DefaultParagraphFont"/>
    <w:uiPriority w:val="99"/>
    <w:unhideWhenUsed/>
    <w:rsid w:val="003E4189"/>
    <w:rPr>
      <w:color w:val="0000FF" w:themeColor="hyperlink"/>
      <w:u w:val="single"/>
    </w:rPr>
  </w:style>
  <w:style w:type="paragraph" w:styleId="NormalWeb">
    <w:name w:val="Normal (Web)"/>
    <w:basedOn w:val="Normal"/>
    <w:semiHidden/>
    <w:unhideWhenUsed/>
    <w:rsid w:val="00AA063A"/>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BC4F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63B30"/>
    <w:rPr>
      <w:rFonts w:ascii="Helvetica" w:eastAsia="Times New Roman" w:hAnsi="Helvetica" w:cs="Times New Roman"/>
      <w:b/>
      <w:kern w:val="24"/>
      <w:sz w:val="24"/>
      <w:szCs w:val="20"/>
      <w:lang w:val="en-US"/>
    </w:rPr>
  </w:style>
  <w:style w:type="character" w:customStyle="1" w:styleId="Heading3Char">
    <w:name w:val="Heading 3 Char"/>
    <w:basedOn w:val="DefaultParagraphFont"/>
    <w:link w:val="Heading3"/>
    <w:rsid w:val="00B63B30"/>
    <w:rPr>
      <w:rFonts w:ascii="Times" w:eastAsia="Times New Roman" w:hAnsi="Times" w:cs="Times New Roman"/>
      <w:kern w:val="24"/>
      <w:sz w:val="24"/>
      <w:szCs w:val="20"/>
      <w:lang w:val="en-US"/>
    </w:rPr>
  </w:style>
  <w:style w:type="character" w:customStyle="1" w:styleId="Heading4Char">
    <w:name w:val="Heading 4 Char"/>
    <w:basedOn w:val="DefaultParagraphFont"/>
    <w:link w:val="Heading4"/>
    <w:rsid w:val="00B63B30"/>
    <w:rPr>
      <w:rFonts w:ascii="Times" w:eastAsia="Times New Roman" w:hAnsi="Times" w:cs="Times New Roman"/>
      <w:sz w:val="24"/>
      <w:szCs w:val="20"/>
      <w:lang w:val="fr-CA"/>
    </w:rPr>
  </w:style>
  <w:style w:type="character" w:customStyle="1" w:styleId="Heading2Char">
    <w:name w:val="Heading 2 Char"/>
    <w:basedOn w:val="DefaultParagraphFont"/>
    <w:link w:val="Heading2"/>
    <w:uiPriority w:val="9"/>
    <w:semiHidden/>
    <w:rsid w:val="00B63B3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91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7FC"/>
    <w:rPr>
      <w:rFonts w:ascii="Tahoma" w:hAnsi="Tahoma" w:cs="Tahoma"/>
      <w:sz w:val="16"/>
      <w:szCs w:val="16"/>
    </w:rPr>
  </w:style>
  <w:style w:type="character" w:styleId="FollowedHyperlink">
    <w:name w:val="FollowedHyperlink"/>
    <w:basedOn w:val="DefaultParagraphFont"/>
    <w:uiPriority w:val="99"/>
    <w:semiHidden/>
    <w:unhideWhenUsed/>
    <w:rsid w:val="00AF1516"/>
    <w:rPr>
      <w:color w:val="800080" w:themeColor="followedHyperlink"/>
      <w:u w:val="single"/>
    </w:rPr>
  </w:style>
  <w:style w:type="paragraph" w:styleId="Header">
    <w:name w:val="header"/>
    <w:basedOn w:val="Normal"/>
    <w:link w:val="HeaderChar"/>
    <w:uiPriority w:val="99"/>
    <w:unhideWhenUsed/>
    <w:rsid w:val="00564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8FA"/>
  </w:style>
  <w:style w:type="paragraph" w:styleId="Footer">
    <w:name w:val="footer"/>
    <w:basedOn w:val="Normal"/>
    <w:link w:val="FooterChar"/>
    <w:uiPriority w:val="99"/>
    <w:unhideWhenUsed/>
    <w:rsid w:val="00564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8FA"/>
  </w:style>
  <w:style w:type="paragraph" w:customStyle="1" w:styleId="EndNoteBibliographyTitle">
    <w:name w:val="EndNote Bibliography Title"/>
    <w:basedOn w:val="Normal"/>
    <w:link w:val="EndNoteBibliographyTitleChar"/>
    <w:rsid w:val="00845A2A"/>
    <w:pPr>
      <w:spacing w:after="0"/>
      <w:jc w:val="center"/>
    </w:pPr>
    <w:rPr>
      <w:rFonts w:ascii="Calibri" w:hAnsi="Calibri"/>
      <w:noProof/>
      <w:lang w:val="en-US"/>
    </w:rPr>
  </w:style>
  <w:style w:type="character" w:customStyle="1" w:styleId="NoSpacingChar">
    <w:name w:val="No Spacing Char"/>
    <w:basedOn w:val="DefaultParagraphFont"/>
    <w:link w:val="NoSpacing"/>
    <w:uiPriority w:val="1"/>
    <w:rsid w:val="00845A2A"/>
  </w:style>
  <w:style w:type="character" w:customStyle="1" w:styleId="EndNoteBibliographyTitleChar">
    <w:name w:val="EndNote Bibliography Title Char"/>
    <w:basedOn w:val="NoSpacingChar"/>
    <w:link w:val="EndNoteBibliographyTitle"/>
    <w:rsid w:val="00845A2A"/>
    <w:rPr>
      <w:rFonts w:ascii="Calibri" w:hAnsi="Calibri"/>
      <w:noProof/>
      <w:lang w:val="en-US"/>
    </w:rPr>
  </w:style>
  <w:style w:type="paragraph" w:customStyle="1" w:styleId="EndNoteBibliography">
    <w:name w:val="EndNote Bibliography"/>
    <w:basedOn w:val="Normal"/>
    <w:link w:val="EndNoteBibliographyChar"/>
    <w:rsid w:val="00845A2A"/>
    <w:pPr>
      <w:spacing w:line="240" w:lineRule="auto"/>
    </w:pPr>
    <w:rPr>
      <w:rFonts w:ascii="Calibri" w:hAnsi="Calibri"/>
      <w:noProof/>
      <w:lang w:val="en-US"/>
    </w:rPr>
  </w:style>
  <w:style w:type="character" w:customStyle="1" w:styleId="EndNoteBibliographyChar">
    <w:name w:val="EndNote Bibliography Char"/>
    <w:basedOn w:val="NoSpacingChar"/>
    <w:link w:val="EndNoteBibliography"/>
    <w:rsid w:val="00845A2A"/>
    <w:rPr>
      <w:rFonts w:ascii="Calibri" w:hAnsi="Calibri"/>
      <w:noProof/>
      <w:lang w:val="en-US"/>
    </w:rPr>
  </w:style>
  <w:style w:type="paragraph" w:styleId="Revision">
    <w:name w:val="Revision"/>
    <w:hidden/>
    <w:uiPriority w:val="99"/>
    <w:semiHidden/>
    <w:rsid w:val="00C042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22033">
      <w:bodyDiv w:val="1"/>
      <w:marLeft w:val="0"/>
      <w:marRight w:val="0"/>
      <w:marTop w:val="0"/>
      <w:marBottom w:val="0"/>
      <w:divBdr>
        <w:top w:val="none" w:sz="0" w:space="0" w:color="auto"/>
        <w:left w:val="none" w:sz="0" w:space="0" w:color="auto"/>
        <w:bottom w:val="none" w:sz="0" w:space="0" w:color="auto"/>
        <w:right w:val="none" w:sz="0" w:space="0" w:color="auto"/>
      </w:divBdr>
    </w:div>
    <w:div w:id="42607888">
      <w:bodyDiv w:val="1"/>
      <w:marLeft w:val="0"/>
      <w:marRight w:val="0"/>
      <w:marTop w:val="0"/>
      <w:marBottom w:val="0"/>
      <w:divBdr>
        <w:top w:val="none" w:sz="0" w:space="0" w:color="auto"/>
        <w:left w:val="none" w:sz="0" w:space="0" w:color="auto"/>
        <w:bottom w:val="none" w:sz="0" w:space="0" w:color="auto"/>
        <w:right w:val="none" w:sz="0" w:space="0" w:color="auto"/>
      </w:divBdr>
    </w:div>
    <w:div w:id="613248745">
      <w:bodyDiv w:val="1"/>
      <w:marLeft w:val="0"/>
      <w:marRight w:val="0"/>
      <w:marTop w:val="0"/>
      <w:marBottom w:val="0"/>
      <w:divBdr>
        <w:top w:val="none" w:sz="0" w:space="0" w:color="auto"/>
        <w:left w:val="none" w:sz="0" w:space="0" w:color="auto"/>
        <w:bottom w:val="none" w:sz="0" w:space="0" w:color="auto"/>
        <w:right w:val="none" w:sz="0" w:space="0" w:color="auto"/>
      </w:divBdr>
    </w:div>
    <w:div w:id="666371829">
      <w:bodyDiv w:val="1"/>
      <w:marLeft w:val="0"/>
      <w:marRight w:val="0"/>
      <w:marTop w:val="0"/>
      <w:marBottom w:val="0"/>
      <w:divBdr>
        <w:top w:val="none" w:sz="0" w:space="0" w:color="auto"/>
        <w:left w:val="none" w:sz="0" w:space="0" w:color="auto"/>
        <w:bottom w:val="none" w:sz="0" w:space="0" w:color="auto"/>
        <w:right w:val="none" w:sz="0" w:space="0" w:color="auto"/>
      </w:divBdr>
    </w:div>
    <w:div w:id="938172599">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781798598">
      <w:bodyDiv w:val="1"/>
      <w:marLeft w:val="0"/>
      <w:marRight w:val="0"/>
      <w:marTop w:val="0"/>
      <w:marBottom w:val="0"/>
      <w:divBdr>
        <w:top w:val="none" w:sz="0" w:space="0" w:color="auto"/>
        <w:left w:val="none" w:sz="0" w:space="0" w:color="auto"/>
        <w:bottom w:val="none" w:sz="0" w:space="0" w:color="auto"/>
        <w:right w:val="none" w:sz="0" w:space="0" w:color="auto"/>
      </w:divBdr>
    </w:div>
    <w:div w:id="201529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Etienne.Yergeau@cnrc-nrc.gc.ca" TargetMode="External"/><Relationship Id="rId4" Type="http://schemas.microsoft.com/office/2007/relationships/stylesWithEffects" Target="stylesWithEffects.xml"/><Relationship Id="rId9" Type="http://schemas.openxmlformats.org/officeDocument/2006/relationships/hyperlink" Target="mailto:Sylvie.Sanschagrin@cnrc-nrc.gc.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2F9D5-E3D6-45DA-81C5-842EB44B6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8</Pages>
  <Words>9153</Words>
  <Characters>52174</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Irb-Cnrc</Company>
  <LinksUpToDate>false</LinksUpToDate>
  <CharactersWithSpaces>61205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 Yergeau</dc:creator>
  <cp:lastModifiedBy>Etienne Yergeau</cp:lastModifiedBy>
  <cp:revision>1</cp:revision>
  <dcterms:created xsi:type="dcterms:W3CDTF">2014-01-17T16:47:00Z</dcterms:created>
  <dcterms:modified xsi:type="dcterms:W3CDTF">2014-01-24T13:45:00Z</dcterms:modified>
</cp:coreProperties>
</file>