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4B72ECCE" w:rsidR="000331A6" w:rsidRPr="00AF1C15" w:rsidRDefault="000331A6">
      <w:pPr>
        <w:rPr>
          <w:b/>
          <w:sz w:val="28"/>
          <w:szCs w:val="28"/>
        </w:rPr>
      </w:pPr>
      <w:r w:rsidRPr="00AF1C15">
        <w:rPr>
          <w:b/>
          <w:sz w:val="28"/>
          <w:szCs w:val="28"/>
        </w:rPr>
        <w:t>PI Name:</w:t>
      </w:r>
      <w:r w:rsidR="005D1339">
        <w:rPr>
          <w:b/>
          <w:sz w:val="28"/>
          <w:szCs w:val="28"/>
        </w:rPr>
        <w:t xml:space="preserve"> Tamara Powers</w:t>
      </w:r>
      <w:ins w:id="0" w:author="Andrew" w:date="2017-01-10T14:24:00Z">
        <w:r w:rsidR="00A52889">
          <w:rPr>
            <w:b/>
            <w:sz w:val="28"/>
            <w:szCs w:val="28"/>
          </w:rPr>
          <w:t>, Texas A&amp;M</w:t>
        </w:r>
      </w:ins>
      <w:bookmarkStart w:id="1" w:name="_GoBack"/>
      <w:bookmarkEnd w:id="1"/>
    </w:p>
    <w:p w14:paraId="51315A05" w14:textId="38554787" w:rsidR="000331A6" w:rsidRPr="00AF1C15" w:rsidRDefault="00760C9B" w:rsidP="00C43C1D">
      <w:pPr>
        <w:spacing w:after="0"/>
      </w:pPr>
      <w:r w:rsidRPr="00AF1C15">
        <w:rPr>
          <w:b/>
          <w:sz w:val="28"/>
        </w:rPr>
        <w:t>Science</w:t>
      </w:r>
      <w:r w:rsidR="000331A6" w:rsidRPr="00AF1C15">
        <w:rPr>
          <w:b/>
          <w:sz w:val="28"/>
        </w:rPr>
        <w:t xml:space="preserve"> Education Title</w:t>
      </w:r>
      <w:r w:rsidR="00175B3D" w:rsidRPr="00AF1C15">
        <w:rPr>
          <w:b/>
          <w:sz w:val="28"/>
        </w:rPr>
        <w:t>:</w:t>
      </w:r>
      <w:r w:rsidR="000331A6" w:rsidRPr="00AF1C15">
        <w:t xml:space="preserve"> </w:t>
      </w:r>
      <w:r w:rsidR="00477545" w:rsidRPr="00AF1C15">
        <w:t>The Glovebox</w:t>
      </w:r>
    </w:p>
    <w:p w14:paraId="3AA5E414" w14:textId="77777777" w:rsidR="00175B3D" w:rsidRPr="00AF1C15" w:rsidRDefault="00175B3D" w:rsidP="00C43C1D">
      <w:pPr>
        <w:spacing w:after="0"/>
      </w:pPr>
    </w:p>
    <w:p w14:paraId="3B5C00D0" w14:textId="77777777" w:rsidR="003F3812" w:rsidRPr="00AF1C15" w:rsidRDefault="000331A6" w:rsidP="00C43C1D">
      <w:pPr>
        <w:spacing w:after="0"/>
        <w:rPr>
          <w:b/>
          <w:sz w:val="28"/>
        </w:rPr>
      </w:pPr>
      <w:r w:rsidRPr="00AF1C15">
        <w:rPr>
          <w:b/>
          <w:sz w:val="28"/>
        </w:rPr>
        <w:t xml:space="preserve">Overview </w:t>
      </w:r>
    </w:p>
    <w:p w14:paraId="58463DDE" w14:textId="16257092" w:rsidR="00BA7991" w:rsidRPr="00AF1C15" w:rsidRDefault="00BA7991" w:rsidP="00BA7991">
      <w:pPr>
        <w:jc w:val="both"/>
      </w:pPr>
      <w:r w:rsidRPr="00AF1C15">
        <w:t>The glovebox provides a straightforward means to handle air</w:t>
      </w:r>
      <w:r w:rsidR="002606F8" w:rsidRPr="00AF1C15">
        <w:t>-</w:t>
      </w:r>
      <w:r w:rsidRPr="00AF1C15">
        <w:t xml:space="preserve"> and moisture</w:t>
      </w:r>
      <w:r w:rsidR="002606F8" w:rsidRPr="00AF1C15">
        <w:t>-</w:t>
      </w:r>
      <w:r w:rsidRPr="00AF1C15">
        <w:t>sensitive solids and liquids. The glovebox is what it sounds like</w:t>
      </w:r>
      <w:ins w:id="2" w:author="Andrew" w:date="2017-01-10T14:04:00Z">
        <w:r w:rsidR="00470F73">
          <w:t>:</w:t>
        </w:r>
      </w:ins>
      <w:del w:id="3" w:author="Andrew" w:date="2017-01-10T14:04:00Z">
        <w:r w:rsidRPr="00AF1C15" w:rsidDel="00470F73">
          <w:delText>-</w:delText>
        </w:r>
      </w:del>
      <w:r w:rsidRPr="00AF1C15">
        <w:t xml:space="preserve"> a box </w:t>
      </w:r>
      <w:r w:rsidR="002606F8" w:rsidRPr="00AF1C15">
        <w:t>with</w:t>
      </w:r>
      <w:r w:rsidRPr="00AF1C15">
        <w:t xml:space="preserve"> gloves attached to one or more sides, allowing for manipulations </w:t>
      </w:r>
      <w:r w:rsidR="00316C7D" w:rsidRPr="00AF1C15">
        <w:t>to be done within the glovebox under an inert atmosphere.</w:t>
      </w:r>
    </w:p>
    <w:p w14:paraId="0E2653E7" w14:textId="37476BE2" w:rsidR="00747598" w:rsidRDefault="00316C7D" w:rsidP="00C43C1D">
      <w:pPr>
        <w:spacing w:after="0"/>
        <w:jc w:val="both"/>
      </w:pPr>
      <w:r w:rsidRPr="00AF1C15">
        <w:t xml:space="preserve">For manipulations under inert atmospheres, chemists have the choice to use </w:t>
      </w:r>
      <w:proofErr w:type="spellStart"/>
      <w:r w:rsidRPr="00AF1C15">
        <w:t>Schlenk</w:t>
      </w:r>
      <w:proofErr w:type="spellEnd"/>
      <w:r w:rsidRPr="00AF1C15">
        <w:t>/high</w:t>
      </w:r>
      <w:r w:rsidR="002606F8" w:rsidRPr="00AF1C15">
        <w:t>-</w:t>
      </w:r>
      <w:r w:rsidRPr="00AF1C15">
        <w:t xml:space="preserve">vacuum techniques, or to use a glovebox. </w:t>
      </w:r>
      <w:proofErr w:type="spellStart"/>
      <w:r w:rsidR="00911EF2" w:rsidRPr="00AF1C15">
        <w:t>Schlenk</w:t>
      </w:r>
      <w:proofErr w:type="spellEnd"/>
      <w:r w:rsidR="00911EF2" w:rsidRPr="00AF1C15">
        <w:t xml:space="preserve"> and in particular high</w:t>
      </w:r>
      <w:r w:rsidR="002606F8" w:rsidRPr="00AF1C15">
        <w:t>-</w:t>
      </w:r>
      <w:r w:rsidR="00911EF2" w:rsidRPr="00AF1C15">
        <w:t>vacuum techniques offer a higher degree of control of the atmosphere, and are thus suitable for reactions that are greatly air</w:t>
      </w:r>
      <w:r w:rsidR="002606F8" w:rsidRPr="00AF1C15">
        <w:t>-</w:t>
      </w:r>
      <w:r w:rsidR="00911EF2" w:rsidRPr="00AF1C15">
        <w:t xml:space="preserve"> and moisture</w:t>
      </w:r>
      <w:r w:rsidR="002606F8" w:rsidRPr="00AF1C15">
        <w:t>-</w:t>
      </w:r>
      <w:r w:rsidR="00911EF2" w:rsidRPr="00AF1C15">
        <w:t>sensitive. The glovebox, however, allows for more manipulations to be done in an inert atmosphere. Weighing out reagents, filtering reactions, preparing samples for spectroscopy</w:t>
      </w:r>
      <w:r w:rsidR="002606F8" w:rsidRPr="00AF1C15">
        <w:t>,</w:t>
      </w:r>
      <w:r w:rsidR="00911EF2" w:rsidRPr="00AF1C15">
        <w:t xml:space="preserve"> and growing crystals are all examples of routin</w:t>
      </w:r>
      <w:r w:rsidR="002606F8" w:rsidRPr="00AF1C15">
        <w:t>e</w:t>
      </w:r>
      <w:r w:rsidR="00911EF2" w:rsidRPr="00AF1C15">
        <w:t xml:space="preserve"> procedures that can more readily be done in a glovebox over a </w:t>
      </w:r>
      <w:proofErr w:type="spellStart"/>
      <w:r w:rsidR="00911EF2" w:rsidRPr="00AF1C15">
        <w:t>Schlenk</w:t>
      </w:r>
      <w:proofErr w:type="spellEnd"/>
      <w:r w:rsidR="00911EF2" w:rsidRPr="00AF1C15">
        <w:t>/vacuum manifold. Advancements in glovebox design allow for more manipulations to be done, such as running reactions at reduced temperatures and doing spectroscopy within the glovebox.</w:t>
      </w:r>
    </w:p>
    <w:p w14:paraId="53D92192" w14:textId="77777777" w:rsidR="00747598" w:rsidRDefault="00747598" w:rsidP="00C43C1D">
      <w:pPr>
        <w:spacing w:after="0"/>
        <w:jc w:val="both"/>
      </w:pPr>
    </w:p>
    <w:p w14:paraId="70B4CB66" w14:textId="77777777" w:rsidR="00747598" w:rsidRPr="00AF1C15" w:rsidRDefault="00747598" w:rsidP="00747598">
      <w:pPr>
        <w:spacing w:after="0"/>
        <w:jc w:val="both"/>
      </w:pPr>
      <w:r w:rsidRPr="00AF1C15">
        <w:t>This video will demonstrate how to bring things in and out of the glovebox</w:t>
      </w:r>
      <w:r>
        <w:t xml:space="preserve"> and</w:t>
      </w:r>
      <w:r w:rsidRPr="00AF1C15">
        <w:t xml:space="preserve"> how to qualitatively ensure a good working environment.</w:t>
      </w:r>
      <w:r>
        <w:t xml:space="preserve"> Basic manipulations within a glovebox will be demonstrated through the synthesis of sodium benzophenone.</w:t>
      </w:r>
    </w:p>
    <w:p w14:paraId="3C895964" w14:textId="77777777" w:rsidR="00101069" w:rsidRPr="00AF1C15" w:rsidRDefault="00101069" w:rsidP="00C43C1D">
      <w:pPr>
        <w:spacing w:after="0"/>
        <w:jc w:val="both"/>
      </w:pPr>
    </w:p>
    <w:p w14:paraId="3EF926A3" w14:textId="4A028C27" w:rsidR="00F15636" w:rsidRPr="00AF1C15" w:rsidRDefault="00B84DE8" w:rsidP="00C43C1D">
      <w:pPr>
        <w:spacing w:after="0"/>
      </w:pPr>
      <w:r w:rsidRPr="00AF1C15">
        <w:rPr>
          <w:b/>
          <w:sz w:val="28"/>
          <w:szCs w:val="28"/>
        </w:rPr>
        <w:t xml:space="preserve">Principles </w:t>
      </w:r>
    </w:p>
    <w:p w14:paraId="08633D27" w14:textId="77777777" w:rsidR="008D566B" w:rsidRDefault="008D566B" w:rsidP="00470F73">
      <w:pPr>
        <w:spacing w:after="0"/>
      </w:pPr>
    </w:p>
    <w:p w14:paraId="33EEB7C9" w14:textId="01135A7B" w:rsidR="007F42D4" w:rsidRPr="00AF1C15" w:rsidRDefault="007625B8" w:rsidP="007F42D4">
      <w:pPr>
        <w:jc w:val="both"/>
      </w:pPr>
      <w:r w:rsidRPr="00AF1C15">
        <w:t>The glovebox allows for manipulation of air-and moisture</w:t>
      </w:r>
      <w:r w:rsidR="002606F8" w:rsidRPr="00AF1C15">
        <w:t>-</w:t>
      </w:r>
      <w:r w:rsidRPr="00AF1C15">
        <w:t>sensitive reagents/reactions in a similar manner as that done on the benchtop. This is achieved by maintaining an inert atmosphere in the glovebox</w:t>
      </w:r>
      <w:r w:rsidR="00E345D0" w:rsidRPr="00AF1C15">
        <w:t xml:space="preserve"> (&lt; 1 ppm oxygen and moisture)</w:t>
      </w:r>
      <w:r w:rsidRPr="00AF1C15">
        <w:t>,</w:t>
      </w:r>
      <w:r w:rsidR="001750C4" w:rsidRPr="00AF1C15">
        <w:t xml:space="preserve"> and the user carrying</w:t>
      </w:r>
      <w:r w:rsidRPr="00AF1C15">
        <w:t xml:space="preserve"> out manipulations through gloves on the side of the glovebox.</w:t>
      </w:r>
      <w:r w:rsidR="00E46553" w:rsidRPr="00AF1C15">
        <w:t xml:space="preserve"> The inert gas is typically nitrogen, though argon and even helium may be used. A single glovebox has room for one user, or two gloves. Two users can work side-by-side in a double glovebox, which has four gloves in total. </w:t>
      </w:r>
      <w:r w:rsidR="00052DDE">
        <w:t>Each glovebox will have slightly different configurations/controls, depending on the manufacturing company. The principles discussed herein can be applied to most standard gloveboxes.</w:t>
      </w:r>
    </w:p>
    <w:p w14:paraId="09E8ED8C" w14:textId="4B4AEB81" w:rsidR="007625B8" w:rsidRPr="00AF1C15" w:rsidRDefault="007625B8" w:rsidP="007F42D4">
      <w:pPr>
        <w:jc w:val="both"/>
        <w:rPr>
          <w:b/>
        </w:rPr>
      </w:pPr>
      <w:r w:rsidRPr="00AF1C15">
        <w:rPr>
          <w:b/>
        </w:rPr>
        <w:t xml:space="preserve">The </w:t>
      </w:r>
      <w:r w:rsidR="002D2F29" w:rsidRPr="00AF1C15">
        <w:rPr>
          <w:b/>
        </w:rPr>
        <w:t>M</w:t>
      </w:r>
      <w:r w:rsidRPr="00AF1C15">
        <w:rPr>
          <w:b/>
        </w:rPr>
        <w:t xml:space="preserve">ain </w:t>
      </w:r>
      <w:r w:rsidR="002D2F29" w:rsidRPr="00AF1C15">
        <w:rPr>
          <w:b/>
        </w:rPr>
        <w:t>C</w:t>
      </w:r>
      <w:r w:rsidRPr="00AF1C15">
        <w:rPr>
          <w:b/>
        </w:rPr>
        <w:t>hamber</w:t>
      </w:r>
    </w:p>
    <w:p w14:paraId="0838BD97" w14:textId="321052DB" w:rsidR="007625B8" w:rsidRPr="00AF1C15" w:rsidRDefault="007625B8" w:rsidP="007F42D4">
      <w:pPr>
        <w:jc w:val="both"/>
      </w:pPr>
      <w:r w:rsidRPr="00AF1C15">
        <w:t xml:space="preserve">The main chamber of the glovebox is comprised of a </w:t>
      </w:r>
      <w:r w:rsidR="001750C4" w:rsidRPr="00AF1C15">
        <w:t>metal</w:t>
      </w:r>
      <w:r w:rsidRPr="00AF1C15">
        <w:t xml:space="preserve"> box (usually stainless steel) with polycarbonate windows on one or more sides of the box</w:t>
      </w:r>
      <w:r w:rsidR="00B86B88">
        <w:t xml:space="preserve"> (</w:t>
      </w:r>
      <w:r w:rsidR="00B86B88" w:rsidRPr="00470F73">
        <w:rPr>
          <w:b/>
          <w:rPrChange w:id="4" w:author="Andrew" w:date="2017-01-10T14:04:00Z">
            <w:rPr/>
          </w:rPrChange>
        </w:rPr>
        <w:t>Figure 1</w:t>
      </w:r>
      <w:r w:rsidR="00B86B88">
        <w:t>)</w:t>
      </w:r>
      <w:r w:rsidRPr="00AF1C15">
        <w:t xml:space="preserve">. Butyl gloves are fitted to the windows, allowing for manipulation inside the glovebox by external users. </w:t>
      </w:r>
      <w:r w:rsidR="001750C4" w:rsidRPr="00AF1C15">
        <w:t>The box is constructed to be gas-tight, maximizing the integrity of the gas atmosphere within t</w:t>
      </w:r>
      <w:r w:rsidR="00E345D0" w:rsidRPr="00AF1C15">
        <w:t xml:space="preserve">he box. Typically, </w:t>
      </w:r>
      <w:r w:rsidR="001750C4" w:rsidRPr="00AF1C15">
        <w:t>it is run at a positive pressure, so the gloves stick out. However, when dealing with extremely toxic or radioactive materials, the box may be run at a negative pressure,</w:t>
      </w:r>
      <w:r w:rsidR="0014099B" w:rsidRPr="00AF1C15">
        <w:t xml:space="preserve"> as to minimize exposure risks.</w:t>
      </w:r>
    </w:p>
    <w:p w14:paraId="2470111D" w14:textId="27DC591C" w:rsidR="00F606AB" w:rsidRPr="00AF1C15" w:rsidRDefault="00F606AB" w:rsidP="007F42D4">
      <w:pPr>
        <w:jc w:val="both"/>
      </w:pPr>
      <w:r w:rsidRPr="00AF1C15">
        <w:lastRenderedPageBreak/>
        <w:t xml:space="preserve">The </w:t>
      </w:r>
      <w:r w:rsidR="000C7F0D">
        <w:t>pressure within</w:t>
      </w:r>
      <w:r w:rsidRPr="00AF1C15">
        <w:t xml:space="preserve"> is </w:t>
      </w:r>
      <w:r w:rsidR="000C7F0D">
        <w:t xml:space="preserve">glovebox is generally </w:t>
      </w:r>
      <w:r w:rsidRPr="00AF1C15">
        <w:t>maintained between ~</w:t>
      </w:r>
      <w:r w:rsidR="00E345D0" w:rsidRPr="00AF1C15">
        <w:t>3</w:t>
      </w:r>
      <w:r w:rsidRPr="00AF1C15">
        <w:t xml:space="preserve"> and </w:t>
      </w:r>
      <w:r w:rsidR="00E345D0" w:rsidRPr="00AF1C15">
        <w:t>6 mbar and is regulated via electronics</w:t>
      </w:r>
      <w:r w:rsidR="00B86B88">
        <w:t xml:space="preserve"> (</w:t>
      </w:r>
      <w:r w:rsidR="00B86B88" w:rsidRPr="00470F73">
        <w:rPr>
          <w:b/>
          <w:rPrChange w:id="5" w:author="Andrew" w:date="2017-01-10T14:05:00Z">
            <w:rPr/>
          </w:rPrChange>
        </w:rPr>
        <w:t>Figure 2</w:t>
      </w:r>
      <w:r w:rsidR="00B86B88">
        <w:t>)</w:t>
      </w:r>
      <w:r w:rsidRPr="00AF1C15">
        <w:t xml:space="preserve">. The user can have additional control by raising or lowering the pressure via a </w:t>
      </w:r>
      <w:r w:rsidR="00E345D0" w:rsidRPr="00AF1C15">
        <w:t>footswitch</w:t>
      </w:r>
      <w:r w:rsidRPr="00AF1C15">
        <w:t xml:space="preserve">. </w:t>
      </w:r>
      <w:r w:rsidR="00E345D0" w:rsidRPr="00AF1C15">
        <w:t>The pressure is increased by flowing more gas into the system, and decreased via evacuation from the vacuum pump.</w:t>
      </w:r>
    </w:p>
    <w:p w14:paraId="49B3C26B" w14:textId="57E30B97" w:rsidR="00F606AB" w:rsidRPr="00AF1C15" w:rsidRDefault="00F606AB" w:rsidP="007F42D4">
      <w:pPr>
        <w:jc w:val="both"/>
      </w:pPr>
      <w:r w:rsidRPr="00AF1C15">
        <w:t xml:space="preserve">Modern boxes are often fit with </w:t>
      </w:r>
      <w:r w:rsidR="00894668">
        <w:t xml:space="preserve">electrical </w:t>
      </w:r>
      <w:r w:rsidRPr="00AF1C15">
        <w:t>feedthroughs</w:t>
      </w:r>
      <w:r w:rsidR="00894668">
        <w:t xml:space="preserve">, which </w:t>
      </w:r>
      <w:r w:rsidRPr="00AF1C15">
        <w:t>allow</w:t>
      </w:r>
      <w:r w:rsidR="00894668">
        <w:t>s</w:t>
      </w:r>
      <w:r w:rsidRPr="00AF1C15">
        <w:t xml:space="preserve"> for spectroscopy to be done in the box</w:t>
      </w:r>
      <w:r w:rsidR="00894668">
        <w:t xml:space="preserve"> without having to bring the spectrometer into the box</w:t>
      </w:r>
      <w:r w:rsidRPr="00AF1C15">
        <w:t xml:space="preserve">. </w:t>
      </w:r>
      <w:proofErr w:type="spellStart"/>
      <w:r w:rsidR="00354853" w:rsidRPr="00AF1C15">
        <w:t>Coldwells</w:t>
      </w:r>
      <w:proofErr w:type="spellEnd"/>
      <w:r w:rsidR="00354853" w:rsidRPr="00AF1C15">
        <w:t xml:space="preserve"> allow for reactions to be done at reduced temperatures, and freezers allow for storage of chemicals at reduced temperatures. Gas and vacuum hookups are also possible, allowing for the addition of secondary gases for particular experiments, and removal of solvents from reactions. </w:t>
      </w:r>
    </w:p>
    <w:p w14:paraId="3446FD35" w14:textId="55A736DD" w:rsidR="00E46553" w:rsidRPr="00AF1C15" w:rsidRDefault="00E46553" w:rsidP="00E46553">
      <w:pPr>
        <w:jc w:val="both"/>
      </w:pPr>
      <w:r w:rsidRPr="00AF1C15">
        <w:t>A</w:t>
      </w:r>
      <w:r w:rsidR="00A32EC2" w:rsidRPr="00AF1C15">
        <w:t xml:space="preserve"> </w:t>
      </w:r>
      <w:r w:rsidRPr="00AF1C15">
        <w:t>source of contamination is from the solvents, reagents, and materials brought into the box. If solvents are not properly degassed and dried, then this will add moisture and oxygen to the glovebox atmosphere. Furthermore, they can react with and ruin the ca</w:t>
      </w:r>
      <w:r w:rsidR="0014099B" w:rsidRPr="00AF1C15">
        <w:t>talyst</w:t>
      </w:r>
      <w:r w:rsidR="00A12183" w:rsidRPr="00AF1C15">
        <w:t xml:space="preserve"> used to keep the atmosphere inert</w:t>
      </w:r>
      <w:r w:rsidR="0014099B" w:rsidRPr="00AF1C15">
        <w:t xml:space="preserve">. </w:t>
      </w:r>
      <w:r w:rsidRPr="00AF1C15">
        <w:t xml:space="preserve">Likewise, porous materials such as paper must be properly dried and allowed to fully outgas in the </w:t>
      </w:r>
      <w:r w:rsidR="00A74643" w:rsidRPr="00AF1C15">
        <w:t>antechamber</w:t>
      </w:r>
      <w:r w:rsidRPr="00AF1C15">
        <w:t xml:space="preserve"> to minimize contamination. </w:t>
      </w:r>
    </w:p>
    <w:p w14:paraId="4026044E" w14:textId="6874255F" w:rsidR="00E46553" w:rsidRPr="00AF1C15" w:rsidRDefault="001750C4" w:rsidP="007F42D4">
      <w:pPr>
        <w:jc w:val="both"/>
      </w:pPr>
      <w:r w:rsidRPr="00AF1C15">
        <w:t xml:space="preserve">The gloves are a major source of contamination. Because they are porous, air will flow into the glovebox, even when at a positive pressure. </w:t>
      </w:r>
      <w:r w:rsidR="00E46553" w:rsidRPr="00AF1C15">
        <w:t>The rate of contamination will depend on both the glove material and thickness; typical values for a single glovebox (box with two gloves) increases the impurities by 59 ppm/h when in use.</w:t>
      </w:r>
      <w:hyperlink w:anchor="_ENREF_1" w:tooltip="Shriver, 1986 #2859" w:history="1">
        <w:r w:rsidR="00144F5C" w:rsidRPr="00AF1C15">
          <w:fldChar w:fldCharType="begin"/>
        </w:r>
        <w:r w:rsidR="00144F5C" w:rsidRPr="00AF1C15">
          <w:instrText xml:space="preserve"> ADDIN EN.CITE &lt;EndNote&gt;&lt;Cite&gt;&lt;Author&gt;Shriver&lt;/Author&gt;&lt;Year&gt;1986&lt;/Year&gt;&lt;RecNum&gt;2859&lt;/RecNum&gt;&lt;DisplayText&gt;&lt;style face="superscript"&gt;1&lt;/style&gt;&lt;/DisplayText&gt;&lt;record&gt;&lt;rec-number&gt;2859&lt;/rec-number&gt;&lt;foreign-keys&gt;&lt;key app="EN" db-id="wtpdrfzw4tafeoedvt0pf29rzzzx5asd9vap"&gt;2859&lt;/key&gt;&lt;/foreign-keys&gt;&lt;ref-type name="Book Section"&gt;5&lt;/ref-type&gt;&lt;contributors&gt;&lt;authors&gt;&lt;author&gt;Shriver, D. F.&lt;/author&gt;&lt;author&gt;Drezdzon, M. A.&lt;/author&gt;&lt;/authors&gt;&lt;/contributors&gt;&lt;titles&gt;&lt;title&gt;The Manipulation of Air-Sensitive Compounds&lt;/title&gt;&lt;/titles&gt;&lt;edition&gt;2&lt;/edition&gt;&lt;section&gt;2&lt;/section&gt;&lt;dates&gt;&lt;year&gt;1986&lt;/year&gt;&lt;/dates&gt;&lt;publisher&gt;John Wiley &amp;amp; Sons&lt;/publisher&gt;&lt;urls&gt;&lt;/urls&gt;&lt;/record&gt;&lt;/Cite&gt;&lt;/EndNote&gt;</w:instrText>
        </w:r>
        <w:r w:rsidR="00144F5C" w:rsidRPr="00AF1C15">
          <w:fldChar w:fldCharType="separate"/>
        </w:r>
        <w:r w:rsidR="00144F5C" w:rsidRPr="00AF1C15">
          <w:rPr>
            <w:noProof/>
            <w:vertAlign w:val="superscript"/>
          </w:rPr>
          <w:t>1</w:t>
        </w:r>
        <w:r w:rsidR="00144F5C" w:rsidRPr="00AF1C15">
          <w:fldChar w:fldCharType="end"/>
        </w:r>
      </w:hyperlink>
      <w:r w:rsidR="00E46553" w:rsidRPr="00AF1C15">
        <w:t xml:space="preserve"> This of course assumes that the atmosphere within the box is not continuously being purified or replaced. Because users generate heat and sweat, the contamination rate can increase to 500 ppm/h when the box is in use. Moreover, holes in the gloves will greatly increase the exchange of air with inert gas </w:t>
      </w:r>
      <w:r w:rsidR="00555E21" w:rsidRPr="00AF1C15">
        <w:t>within</w:t>
      </w:r>
      <w:r w:rsidR="00E46553" w:rsidRPr="00AF1C15">
        <w:t xml:space="preserve"> the box. </w:t>
      </w:r>
    </w:p>
    <w:p w14:paraId="0103F22F" w14:textId="0D7FEF31" w:rsidR="001750C4" w:rsidRPr="00AF1C15" w:rsidRDefault="00E46553" w:rsidP="007F42D4">
      <w:pPr>
        <w:jc w:val="both"/>
      </w:pPr>
      <w:r w:rsidRPr="00AF1C15">
        <w:t xml:space="preserve">To maintain a good environment, it is thus essential to have a method to keep the atmosphere within the box clean! </w:t>
      </w:r>
    </w:p>
    <w:p w14:paraId="3A796494" w14:textId="5CA9E7EC" w:rsidR="00E46553" w:rsidRPr="00AF1C15" w:rsidRDefault="00E46553" w:rsidP="00E46553">
      <w:pPr>
        <w:jc w:val="both"/>
        <w:rPr>
          <w:b/>
        </w:rPr>
      </w:pPr>
      <w:r w:rsidRPr="00AF1C15">
        <w:rPr>
          <w:b/>
        </w:rPr>
        <w:t xml:space="preserve">The </w:t>
      </w:r>
      <w:r w:rsidR="002D2F29" w:rsidRPr="00AF1C15">
        <w:rPr>
          <w:b/>
        </w:rPr>
        <w:t>C</w:t>
      </w:r>
      <w:r w:rsidRPr="00AF1C15">
        <w:rPr>
          <w:b/>
        </w:rPr>
        <w:t xml:space="preserve">irculator, </w:t>
      </w:r>
      <w:r w:rsidR="002D2F29" w:rsidRPr="00AF1C15">
        <w:rPr>
          <w:b/>
        </w:rPr>
        <w:t>C</w:t>
      </w:r>
      <w:r w:rsidRPr="00AF1C15">
        <w:rPr>
          <w:b/>
        </w:rPr>
        <w:t xml:space="preserve">atalyst, and </w:t>
      </w:r>
      <w:r w:rsidR="002D2F29" w:rsidRPr="00AF1C15">
        <w:rPr>
          <w:b/>
        </w:rPr>
        <w:t>P</w:t>
      </w:r>
      <w:r w:rsidRPr="00AF1C15">
        <w:rPr>
          <w:b/>
        </w:rPr>
        <w:t>urging</w:t>
      </w:r>
    </w:p>
    <w:p w14:paraId="1BABFC7F" w14:textId="27C6C21C" w:rsidR="00415B00" w:rsidRDefault="00A32EC2" w:rsidP="00E46553">
      <w:pPr>
        <w:jc w:val="both"/>
      </w:pPr>
      <w:r w:rsidRPr="00AF1C15">
        <w:t xml:space="preserve">To maintain the inert atmosphere the inert gas, most commonly nitrogen, is circulated from the main chamber to </w:t>
      </w:r>
      <w:r w:rsidR="00A46E2E" w:rsidRPr="00AF1C15">
        <w:t xml:space="preserve">a </w:t>
      </w:r>
      <w:r w:rsidRPr="00AF1C15">
        <w:t xml:space="preserve">catalyst, and back to the main chamber. </w:t>
      </w:r>
      <w:r w:rsidR="00956BB2" w:rsidRPr="00AF1C15">
        <w:t>The catalyst</w:t>
      </w:r>
      <w:r w:rsidR="00B86B88">
        <w:t xml:space="preserve"> (</w:t>
      </w:r>
      <w:r w:rsidR="00B86B88" w:rsidRPr="00470F73">
        <w:rPr>
          <w:b/>
          <w:rPrChange w:id="6" w:author="Andrew" w:date="2017-01-10T14:08:00Z">
            <w:rPr/>
          </w:rPrChange>
        </w:rPr>
        <w:t>Figure 3</w:t>
      </w:r>
      <w:r w:rsidR="00B86B88">
        <w:t>)</w:t>
      </w:r>
      <w:r w:rsidR="00956BB2" w:rsidRPr="00AF1C15">
        <w:t xml:space="preserve"> is comprise</w:t>
      </w:r>
      <w:r w:rsidR="00E345D0" w:rsidRPr="00AF1C15">
        <w:t xml:space="preserve">d of molecule sieves and </w:t>
      </w:r>
      <w:proofErr w:type="gramStart"/>
      <w:r w:rsidR="00E345D0" w:rsidRPr="00AF1C15">
        <w:t>copper(</w:t>
      </w:r>
      <w:proofErr w:type="gramEnd"/>
      <w:r w:rsidR="00E345D0" w:rsidRPr="00AF1C15">
        <w:t xml:space="preserve">I) </w:t>
      </w:r>
      <w:r w:rsidR="00956BB2" w:rsidRPr="00AF1C15">
        <w:t xml:space="preserve">oxide. The molecular sieves adsorb water and solvent from the gas, while the </w:t>
      </w:r>
      <w:proofErr w:type="gramStart"/>
      <w:r w:rsidR="00956BB2" w:rsidRPr="00AF1C15">
        <w:t>copper</w:t>
      </w:r>
      <w:r w:rsidR="00F321A4" w:rsidRPr="00AF1C15">
        <w:t>(</w:t>
      </w:r>
      <w:proofErr w:type="gramEnd"/>
      <w:r w:rsidR="00F321A4" w:rsidRPr="00AF1C15">
        <w:t>I)</w:t>
      </w:r>
      <w:r w:rsidR="00956BB2" w:rsidRPr="00AF1C15">
        <w:t xml:space="preserve"> oxide reacts with oxygen. The two components work together to maintain an inert atmosphere that is free of moisture and oxygen. </w:t>
      </w:r>
      <w:r w:rsidR="00415B00" w:rsidRPr="00AF1C15">
        <w:t>Large gloveboxes often have a fan in the middle of the chamber to help circulate the gas within the chamber. Gas-flow through the catalyst is done with the circulator. At the inlet and outlet of the chamber are filters, to minimize contamination via small particles.</w:t>
      </w:r>
    </w:p>
    <w:p w14:paraId="500570B0" w14:textId="2159A8A5" w:rsidR="00E46553" w:rsidRPr="00AF1C15" w:rsidRDefault="00415B00" w:rsidP="00E46553">
      <w:pPr>
        <w:jc w:val="both"/>
      </w:pPr>
      <w:r>
        <w:t>Over time,</w:t>
      </w:r>
      <w:r w:rsidR="00956BB2" w:rsidRPr="00AF1C15">
        <w:t xml:space="preserve"> the </w:t>
      </w:r>
      <w:r>
        <w:t xml:space="preserve">catalyst of the glovebox becomes deactivated (the </w:t>
      </w:r>
      <w:r w:rsidR="00956BB2" w:rsidRPr="00AF1C15">
        <w:t>si</w:t>
      </w:r>
      <w:r w:rsidR="00E345D0" w:rsidRPr="00AF1C15">
        <w:t>e</w:t>
      </w:r>
      <w:r w:rsidR="00956BB2" w:rsidRPr="00AF1C15">
        <w:t xml:space="preserve">ves </w:t>
      </w:r>
      <w:r>
        <w:t>become</w:t>
      </w:r>
      <w:r w:rsidR="00956BB2" w:rsidRPr="00AF1C15">
        <w:t xml:space="preserve"> saturated with moisture/solvent, and/or the </w:t>
      </w:r>
      <w:proofErr w:type="gramStart"/>
      <w:r w:rsidR="00956BB2" w:rsidRPr="00AF1C15">
        <w:t>copper(</w:t>
      </w:r>
      <w:proofErr w:type="gramEnd"/>
      <w:r w:rsidR="00956BB2" w:rsidRPr="00AF1C15">
        <w:t>I) oxide has fully be</w:t>
      </w:r>
      <w:r>
        <w:t>en oxidized to copper(II) oxide)</w:t>
      </w:r>
      <w:r w:rsidR="00956BB2" w:rsidRPr="00AF1C15">
        <w:t xml:space="preserve"> </w:t>
      </w:r>
      <w:r>
        <w:t>and needs to</w:t>
      </w:r>
      <w:r w:rsidR="00956BB2" w:rsidRPr="00AF1C15">
        <w:t xml:space="preserve"> be regenerated to maintain low levels or moisture and oxygen. This is done by regenerating the catalyst</w:t>
      </w:r>
      <w:r w:rsidR="002661E5" w:rsidRPr="00AF1C15">
        <w:t xml:space="preserve"> by</w:t>
      </w:r>
      <w:r w:rsidR="00956BB2" w:rsidRPr="00AF1C15">
        <w:t xml:space="preserve"> heating </w:t>
      </w:r>
      <w:r w:rsidR="002661E5" w:rsidRPr="00AF1C15">
        <w:t>it</w:t>
      </w:r>
      <w:r w:rsidR="00956BB2" w:rsidRPr="00AF1C15">
        <w:t xml:space="preserve"> under a stream of </w:t>
      </w:r>
      <w:r w:rsidR="00077083" w:rsidRPr="00AF1C15">
        <w:t>h</w:t>
      </w:r>
      <w:r w:rsidR="00956BB2" w:rsidRPr="00AF1C15">
        <w:t>ydrogen</w:t>
      </w:r>
      <w:r>
        <w:t>, stabilized by</w:t>
      </w:r>
      <w:r w:rsidR="00956BB2" w:rsidRPr="00AF1C15">
        <w:t xml:space="preserve"> </w:t>
      </w:r>
      <w:r w:rsidR="00077083" w:rsidRPr="00AF1C15">
        <w:t>n</w:t>
      </w:r>
      <w:r w:rsidR="00956BB2" w:rsidRPr="00AF1C15">
        <w:t>itrogen (forming gas). Th</w:t>
      </w:r>
      <w:r w:rsidR="00102394">
        <w:t>e hydrogen</w:t>
      </w:r>
      <w:r w:rsidR="00956BB2" w:rsidRPr="00AF1C15">
        <w:t xml:space="preserve"> serves to remove all solvent and water from the sieves, and to reduce the </w:t>
      </w:r>
      <w:proofErr w:type="gramStart"/>
      <w:r w:rsidR="00956BB2" w:rsidRPr="00AF1C15">
        <w:t>copper(</w:t>
      </w:r>
      <w:proofErr w:type="gramEnd"/>
      <w:r w:rsidR="00956BB2" w:rsidRPr="00AF1C15">
        <w:t xml:space="preserve">II) </w:t>
      </w:r>
      <w:ins w:id="7" w:author="Andrew" w:date="2017-01-10T14:09:00Z">
        <w:r w:rsidR="00470F73">
          <w:t xml:space="preserve">back </w:t>
        </w:r>
      </w:ins>
      <w:r w:rsidR="00956BB2" w:rsidRPr="00AF1C15">
        <w:t xml:space="preserve">to copper(I), in the process releasing water. </w:t>
      </w:r>
      <w:r w:rsidR="00E345D0" w:rsidRPr="00AF1C15">
        <w:t>The water (and released solvent)</w:t>
      </w:r>
      <w:r w:rsidR="00956BB2" w:rsidRPr="00AF1C15">
        <w:t xml:space="preserve"> </w:t>
      </w:r>
      <w:r w:rsidR="00E345D0" w:rsidRPr="00AF1C15">
        <w:t>is</w:t>
      </w:r>
      <w:r w:rsidR="00956BB2" w:rsidRPr="00AF1C15">
        <w:t xml:space="preserve"> removed via </w:t>
      </w:r>
      <w:r w:rsidR="00AD2AE2" w:rsidRPr="00AF1C15">
        <w:t xml:space="preserve">a </w:t>
      </w:r>
      <w:r w:rsidR="00956BB2" w:rsidRPr="00AF1C15">
        <w:t xml:space="preserve">vacuum pump. </w:t>
      </w:r>
    </w:p>
    <w:p w14:paraId="0A4BB48D" w14:textId="7D1107B9" w:rsidR="00956BB2" w:rsidRPr="00AF1C15" w:rsidRDefault="00956BB2" w:rsidP="00E46553">
      <w:pPr>
        <w:jc w:val="both"/>
      </w:pPr>
      <w:r w:rsidRPr="00AF1C15">
        <w:lastRenderedPageBreak/>
        <w:t xml:space="preserve">The copper catalyst can be poisoned by certain solvents and volatile chemicals, and thus it is critical to minimize exposure to these impurities. </w:t>
      </w:r>
      <w:r w:rsidR="00E345D0" w:rsidRPr="00AF1C15">
        <w:t xml:space="preserve">This includes </w:t>
      </w:r>
      <w:r w:rsidR="00102394">
        <w:t xml:space="preserve">ether solvents, </w:t>
      </w:r>
      <w:r w:rsidR="00E345D0" w:rsidRPr="00AF1C15">
        <w:t>amines</w:t>
      </w:r>
      <w:r w:rsidR="00536C53" w:rsidRPr="00AF1C15">
        <w:t xml:space="preserve"> (temporary </w:t>
      </w:r>
      <w:r w:rsidR="00555E21" w:rsidRPr="00AF1C15">
        <w:t>poison</w:t>
      </w:r>
      <w:r w:rsidR="00536C53" w:rsidRPr="00AF1C15">
        <w:t>)</w:t>
      </w:r>
      <w:r w:rsidR="00E345D0" w:rsidRPr="00AF1C15">
        <w:t xml:space="preserve">, halogens, </w:t>
      </w:r>
      <w:r w:rsidR="00536C53" w:rsidRPr="00AF1C15">
        <w:t xml:space="preserve">alcohols, </w:t>
      </w:r>
      <w:r w:rsidR="00E345D0" w:rsidRPr="00AF1C15">
        <w:t>and sulfur-containing compounds</w:t>
      </w:r>
      <w:r w:rsidR="00536C53" w:rsidRPr="00AF1C15">
        <w:t xml:space="preserve"> (permanent </w:t>
      </w:r>
      <w:r w:rsidR="00555E21" w:rsidRPr="00AF1C15">
        <w:t>poisons</w:t>
      </w:r>
      <w:r w:rsidR="00536C53" w:rsidRPr="00AF1C15">
        <w:t>)</w:t>
      </w:r>
      <w:r w:rsidR="00E345D0" w:rsidRPr="00AF1C15">
        <w:t>.</w:t>
      </w:r>
      <w:hyperlink w:anchor="_ENREF_2" w:tooltip="mbraun,  #2860" w:history="1">
        <w:r w:rsidR="00144F5C" w:rsidRPr="00AF1C15">
          <w:fldChar w:fldCharType="begin"/>
        </w:r>
        <w:r w:rsidR="00144F5C" w:rsidRPr="00AF1C15">
          <w:instrText xml:space="preserve"> ADDIN EN.CITE &lt;EndNote&gt;&lt;Cite&gt;&lt;Author&gt;mbraun&lt;/Author&gt;&lt;RecNum&gt;2860&lt;/RecNum&gt;&lt;DisplayText&gt;&lt;style face="superscript"&gt;2&lt;/style&gt;&lt;/DisplayText&gt;&lt;record&gt;&lt;rec-number&gt;2860&lt;/rec-number&gt;&lt;foreign-keys&gt;&lt;key app="EN" db-id="wtpdrfzw4tafeoedvt0pf29rzzzx5asd9vap"&gt;2860&lt;/key&gt;&lt;/foreign-keys&gt;&lt;ref-type name="Pamphlet"&gt;24&lt;/ref-type&gt;&lt;contributors&gt;&lt;authors&gt;&lt;author&gt;mbraun&lt;/author&gt;&lt;/authors&gt;&lt;/contributors&gt;&lt;titles&gt;&lt;/titles&gt;&lt;dates&gt;&lt;/dates&gt;&lt;urls&gt;&lt;/urls&gt;&lt;/record&gt;&lt;/Cite&gt;&lt;/EndNote&gt;</w:instrText>
        </w:r>
        <w:r w:rsidR="00144F5C" w:rsidRPr="00AF1C15">
          <w:fldChar w:fldCharType="end"/>
        </w:r>
      </w:hyperlink>
      <w:r w:rsidR="00E345D0" w:rsidRPr="00AF1C15">
        <w:t xml:space="preserve"> </w:t>
      </w:r>
      <w:r w:rsidRPr="00AF1C15">
        <w:t>The presence of the molecular sieves</w:t>
      </w:r>
      <w:r w:rsidR="00102394">
        <w:t xml:space="preserve"> in the catalyst</w:t>
      </w:r>
      <w:r w:rsidRPr="00AF1C15">
        <w:t xml:space="preserve"> greatly reduces exposure of the </w:t>
      </w:r>
      <w:proofErr w:type="gramStart"/>
      <w:r w:rsidRPr="00AF1C15">
        <w:t>copper</w:t>
      </w:r>
      <w:proofErr w:type="gramEnd"/>
      <w:del w:id="8" w:author="Andrew" w:date="2017-01-10T14:11:00Z">
        <w:r w:rsidR="00102394" w:rsidDel="00470F73">
          <w:delText xml:space="preserve"> </w:delText>
        </w:r>
      </w:del>
      <w:r w:rsidR="00102394">
        <w:t>(I) oxide</w:t>
      </w:r>
      <w:r w:rsidRPr="00AF1C15">
        <w:t xml:space="preserve"> to these chemicals, but over time, the copper may become deactivated, and the entire catalyst bed</w:t>
      </w:r>
      <w:r w:rsidR="00AD2AE2" w:rsidRPr="00AF1C15">
        <w:t>—</w:t>
      </w:r>
      <w:r w:rsidRPr="00AF1C15">
        <w:t>sieves and copper</w:t>
      </w:r>
      <w:r w:rsidR="00AD2AE2" w:rsidRPr="00AF1C15">
        <w:t>—</w:t>
      </w:r>
      <w:r w:rsidRPr="00AF1C15">
        <w:t xml:space="preserve">must be replaced. </w:t>
      </w:r>
    </w:p>
    <w:p w14:paraId="2A80BEBC" w14:textId="7FF8D822" w:rsidR="00956BB2" w:rsidRPr="00AF1C15" w:rsidRDefault="00956BB2" w:rsidP="00E46553">
      <w:pPr>
        <w:jc w:val="both"/>
      </w:pPr>
      <w:r w:rsidRPr="00AF1C15">
        <w:t>To minimize contaminati</w:t>
      </w:r>
      <w:r w:rsidR="00536C53" w:rsidRPr="00AF1C15">
        <w:t>on of the catalyst with undesir</w:t>
      </w:r>
      <w:r w:rsidRPr="00AF1C15">
        <w:t xml:space="preserve">able chemicals, </w:t>
      </w:r>
      <w:r w:rsidR="00102394">
        <w:t>the main glovebox chamber can be isolated from the catalyst (turn off circulation of the atmosphere through the catalyst) when chemicals are being used. T</w:t>
      </w:r>
      <w:r w:rsidRPr="00AF1C15">
        <w:t>he glovebox</w:t>
      </w:r>
      <w:r w:rsidR="00102394">
        <w:t xml:space="preserve"> chamber</w:t>
      </w:r>
      <w:r w:rsidRPr="00AF1C15">
        <w:t xml:space="preserve"> can be purged </w:t>
      </w:r>
      <w:r w:rsidR="00AD2AE2" w:rsidRPr="00AF1C15">
        <w:t>(</w:t>
      </w:r>
      <w:r w:rsidRPr="00AF1C15">
        <w:t>in essence replacing the atmosphere with a fresh supply of gas</w:t>
      </w:r>
      <w:r w:rsidR="00AD2AE2" w:rsidRPr="00AF1C15">
        <w:t>)</w:t>
      </w:r>
      <w:r w:rsidR="00102394">
        <w:t xml:space="preserve"> before turning the circulation back on</w:t>
      </w:r>
      <w:r w:rsidRPr="00AF1C15">
        <w:t xml:space="preserve">. This is also done to ensure that the glovebox atmosphere does not contain trace solvents, which can impact chemical reactions or appear in NMR spectra when samples are prepared inside the glovebox. </w:t>
      </w:r>
      <w:r w:rsidR="00F606AB" w:rsidRPr="00AF1C15">
        <w:t xml:space="preserve">The length of the purge depends on how much of the inert atmosphere </w:t>
      </w:r>
      <w:r w:rsidR="00AD2AE2" w:rsidRPr="00AF1C15">
        <w:t>needs</w:t>
      </w:r>
      <w:r w:rsidR="00F606AB" w:rsidRPr="00AF1C15">
        <w:t xml:space="preserve"> to be replaced. For instance, after ~5x the volume of the glovebox has been displaced by fresh gas, ~1% of the old inert gas remains; this decreases to 0.1% with 7x the volume change.</w:t>
      </w:r>
      <w:hyperlink w:anchor="_ENREF_1" w:tooltip="Shriver, 1986 #2859" w:history="1">
        <w:r w:rsidR="00144F5C" w:rsidRPr="00AF1C15">
          <w:fldChar w:fldCharType="begin"/>
        </w:r>
        <w:r w:rsidR="00144F5C" w:rsidRPr="00AF1C15">
          <w:instrText xml:space="preserve"> ADDIN EN.CITE &lt;EndNote&gt;&lt;Cite&gt;&lt;Author&gt;Shriver&lt;/Author&gt;&lt;Year&gt;1986&lt;/Year&gt;&lt;RecNum&gt;2859&lt;/RecNum&gt;&lt;DisplayText&gt;&lt;style face="superscript"&gt;1&lt;/style&gt;&lt;/DisplayText&gt;&lt;record&gt;&lt;rec-number&gt;2859&lt;/rec-number&gt;&lt;foreign-keys&gt;&lt;key app="EN" db-id="wtpdrfzw4tafeoedvt0pf29rzzzx5asd9vap"&gt;2859&lt;/key&gt;&lt;/foreign-keys&gt;&lt;ref-type name="Book Section"&gt;5&lt;/ref-type&gt;&lt;contributors&gt;&lt;authors&gt;&lt;author&gt;Shriver, D. F.&lt;/author&gt;&lt;author&gt;Drezdzon, M. A.&lt;/author&gt;&lt;/authors&gt;&lt;/contributors&gt;&lt;titles&gt;&lt;title&gt;The Manipulation of Air-Sensitive Compounds&lt;/title&gt;&lt;/titles&gt;&lt;edition&gt;2&lt;/edition&gt;&lt;section&gt;2&lt;/section&gt;&lt;dates&gt;&lt;year&gt;1986&lt;/year&gt;&lt;/dates&gt;&lt;publisher&gt;John Wiley &amp;amp; Sons&lt;/publisher&gt;&lt;urls&gt;&lt;/urls&gt;&lt;/record&gt;&lt;/Cite&gt;&lt;/EndNote&gt;</w:instrText>
        </w:r>
        <w:r w:rsidR="00144F5C" w:rsidRPr="00AF1C15">
          <w:fldChar w:fldCharType="separate"/>
        </w:r>
        <w:r w:rsidR="00144F5C" w:rsidRPr="00AF1C15">
          <w:rPr>
            <w:noProof/>
            <w:vertAlign w:val="superscript"/>
          </w:rPr>
          <w:t>1</w:t>
        </w:r>
        <w:r w:rsidR="00144F5C" w:rsidRPr="00AF1C15">
          <w:fldChar w:fldCharType="end"/>
        </w:r>
      </w:hyperlink>
      <w:r w:rsidR="00F606AB" w:rsidRPr="00AF1C15">
        <w:t xml:space="preserve"> The time will be determined by the flow rate of the inert gas into the chamber. </w:t>
      </w:r>
    </w:p>
    <w:p w14:paraId="1C5D786D" w14:textId="3B102505" w:rsidR="00F606AB" w:rsidRPr="00AF1C15" w:rsidRDefault="00F606AB" w:rsidP="00F606AB">
      <w:pPr>
        <w:jc w:val="both"/>
        <w:rPr>
          <w:b/>
        </w:rPr>
      </w:pPr>
      <w:r w:rsidRPr="00AF1C15">
        <w:rPr>
          <w:b/>
        </w:rPr>
        <w:t xml:space="preserve">The </w:t>
      </w:r>
      <w:r w:rsidR="002D2F29" w:rsidRPr="00AF1C15">
        <w:rPr>
          <w:b/>
        </w:rPr>
        <w:t>A</w:t>
      </w:r>
      <w:r w:rsidRPr="00AF1C15">
        <w:rPr>
          <w:b/>
        </w:rPr>
        <w:t>ntechamber</w:t>
      </w:r>
    </w:p>
    <w:p w14:paraId="1202531C" w14:textId="088882FF" w:rsidR="00F606AB" w:rsidRPr="00AF1C15" w:rsidRDefault="00F606AB" w:rsidP="00F606AB">
      <w:pPr>
        <w:jc w:val="both"/>
      </w:pPr>
      <w:r w:rsidRPr="00AF1C15">
        <w:t>Chemicals and supplies are brought in and out of the glovebox via the antechamber</w:t>
      </w:r>
      <w:r w:rsidR="00B86B88">
        <w:t xml:space="preserve"> (</w:t>
      </w:r>
      <w:r w:rsidR="00B86B88" w:rsidRPr="00470F73">
        <w:rPr>
          <w:b/>
          <w:rPrChange w:id="9" w:author="Andrew" w:date="2017-01-10T14:12:00Z">
            <w:rPr/>
          </w:rPrChange>
        </w:rPr>
        <w:t>Figure 4</w:t>
      </w:r>
      <w:r w:rsidR="00B86B88">
        <w:t>)</w:t>
      </w:r>
      <w:r w:rsidRPr="00AF1C15">
        <w:t xml:space="preserve">. </w:t>
      </w:r>
      <w:r w:rsidR="00585379" w:rsidRPr="00AF1C15">
        <w:t xml:space="preserve">This is a sealed compartment that connects the glovebox to the outside, and can be evacuated with a vacuum pump and re-filled with inert atmosphere. To minimize contamination by air, users will typically do three cycles of purge/fill, with the time of evacuation depending on the size of the </w:t>
      </w:r>
      <w:r w:rsidR="00A74643" w:rsidRPr="00AF1C15">
        <w:t>antechamber</w:t>
      </w:r>
      <w:r w:rsidR="00585379" w:rsidRPr="00AF1C15">
        <w:t xml:space="preserve"> as well as what is to be brought in. Items that have a high surface area and are porous must be evacuated for longer, to ensure displacement of air. </w:t>
      </w:r>
    </w:p>
    <w:p w14:paraId="7F22C014" w14:textId="586070FF" w:rsidR="00585379" w:rsidRPr="00AF1C15" w:rsidRDefault="00585379" w:rsidP="00F606AB">
      <w:pPr>
        <w:jc w:val="both"/>
      </w:pPr>
      <w:r w:rsidRPr="00AF1C15">
        <w:t xml:space="preserve">In general, the fraction of air remaining in the chamber after each cycle of pumping and filling is given by </w:t>
      </w:r>
      <w:r w:rsidR="00EF3CCF" w:rsidRPr="00797651">
        <w:rPr>
          <w:b/>
        </w:rPr>
        <w:t>E</w:t>
      </w:r>
      <w:r w:rsidRPr="00797651">
        <w:rPr>
          <w:b/>
        </w:rPr>
        <w:t>quation</w:t>
      </w:r>
      <w:r w:rsidR="00144F5C" w:rsidRPr="00797651">
        <w:rPr>
          <w:b/>
        </w:rPr>
        <w:t xml:space="preserve"> </w:t>
      </w:r>
      <w:r w:rsidRPr="00797651">
        <w:rPr>
          <w:b/>
        </w:rPr>
        <w:t>1</w:t>
      </w:r>
      <w:r w:rsidRPr="00AF1C15">
        <w:t>,</w:t>
      </w:r>
      <w:hyperlink w:anchor="_ENREF_1" w:tooltip="Shriver, 1986 #2859" w:history="1">
        <w:r w:rsidR="00144F5C" w:rsidRPr="00AF1C15">
          <w:fldChar w:fldCharType="begin"/>
        </w:r>
        <w:r w:rsidR="00144F5C" w:rsidRPr="00AF1C15">
          <w:instrText xml:space="preserve"> ADDIN EN.CITE &lt;EndNote&gt;&lt;Cite&gt;&lt;Author&gt;Shriver&lt;/Author&gt;&lt;Year&gt;1986&lt;/Year&gt;&lt;RecNum&gt;2859&lt;/RecNum&gt;&lt;DisplayText&gt;&lt;style face="superscript"&gt;1&lt;/style&gt;&lt;/DisplayText&gt;&lt;record&gt;&lt;rec-number&gt;2859&lt;/rec-number&gt;&lt;foreign-keys&gt;&lt;key app="EN" db-id="wtpdrfzw4tafeoedvt0pf29rzzzx5asd9vap"&gt;2859&lt;/key&gt;&lt;/foreign-keys&gt;&lt;ref-type name="Book Section"&gt;5&lt;/ref-type&gt;&lt;contributors&gt;&lt;authors&gt;&lt;author&gt;Shriver, D. F.&lt;/author&gt;&lt;author&gt;Drezdzon, M. A.&lt;/author&gt;&lt;/authors&gt;&lt;/contributors&gt;&lt;titles&gt;&lt;title&gt;The Manipulation of Air-Sensitive Compounds&lt;/title&gt;&lt;/titles&gt;&lt;edition&gt;2&lt;/edition&gt;&lt;section&gt;2&lt;/section&gt;&lt;dates&gt;&lt;year&gt;1986&lt;/year&gt;&lt;/dates&gt;&lt;publisher&gt;John Wiley &amp;amp; Sons&lt;/publisher&gt;&lt;urls&gt;&lt;/urls&gt;&lt;/record&gt;&lt;/Cite&gt;&lt;/EndNote&gt;</w:instrText>
        </w:r>
        <w:r w:rsidR="00144F5C" w:rsidRPr="00AF1C15">
          <w:fldChar w:fldCharType="separate"/>
        </w:r>
        <w:r w:rsidR="00144F5C" w:rsidRPr="00AF1C15">
          <w:rPr>
            <w:noProof/>
            <w:vertAlign w:val="superscript"/>
          </w:rPr>
          <w:t>1</w:t>
        </w:r>
        <w:r w:rsidR="00144F5C" w:rsidRPr="00AF1C15">
          <w:fldChar w:fldCharType="end"/>
        </w:r>
      </w:hyperlink>
      <w:r w:rsidRPr="00AF1C15">
        <w:t xml:space="preserve"> where </w:t>
      </w:r>
      <w:proofErr w:type="spellStart"/>
      <w:r w:rsidRPr="00AF1C15">
        <w:t>A</w:t>
      </w:r>
      <w:r w:rsidRPr="00AF1C15">
        <w:rPr>
          <w:vertAlign w:val="subscript"/>
        </w:rPr>
        <w:t>f</w:t>
      </w:r>
      <w:proofErr w:type="spellEnd"/>
      <w:r w:rsidRPr="00AF1C15">
        <w:t xml:space="preserve"> = fraction of air remaining, f is the vacuum pressure attainable (in atmospheres), and n is the number of cycles.</w:t>
      </w:r>
    </w:p>
    <w:p w14:paraId="5AD9DBD9" w14:textId="7F9CEB3D" w:rsidR="00585379" w:rsidRPr="00AF1C15" w:rsidRDefault="001641BE" w:rsidP="00585379">
      <w:pPr>
        <w:jc w:val="right"/>
        <w:rPr>
          <w:rFonts w:eastAsiaTheme="minorEastAsia"/>
        </w:rPr>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f</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f</m:t>
            </m:r>
          </m:e>
          <m:sup>
            <m:r>
              <m:rPr>
                <m:sty m:val="p"/>
              </m:rPr>
              <w:rPr>
                <w:rFonts w:ascii="Cambria Math" w:hAnsi="Cambria Math"/>
              </w:rPr>
              <m:t>n</m:t>
            </m:r>
          </m:sup>
        </m:sSup>
      </m:oMath>
      <w:r w:rsidR="00585379" w:rsidRPr="00AF1C15">
        <w:rPr>
          <w:rFonts w:eastAsiaTheme="minorEastAsia"/>
        </w:rPr>
        <w:t xml:space="preserve">                                                                                                                                            (1)</w:t>
      </w:r>
    </w:p>
    <w:p w14:paraId="26801F6B" w14:textId="06DBD48F" w:rsidR="00585379" w:rsidRPr="00AF1C15" w:rsidRDefault="00585379" w:rsidP="00585379">
      <w:pPr>
        <w:jc w:val="both"/>
        <w:rPr>
          <w:rFonts w:eastAsiaTheme="minorEastAsia"/>
        </w:rPr>
      </w:pPr>
      <w:r w:rsidRPr="00AF1C15">
        <w:rPr>
          <w:rFonts w:eastAsiaTheme="minorEastAsia"/>
        </w:rPr>
        <w:t xml:space="preserve">Thus, after </w:t>
      </w:r>
      <w:r w:rsidR="00E17491" w:rsidRPr="00AF1C15">
        <w:rPr>
          <w:rFonts w:eastAsiaTheme="minorEastAsia"/>
        </w:rPr>
        <w:t xml:space="preserve">two </w:t>
      </w:r>
      <w:r w:rsidRPr="00AF1C15">
        <w:rPr>
          <w:rFonts w:eastAsiaTheme="minorEastAsia"/>
        </w:rPr>
        <w:t xml:space="preserve">cycles, a pump that can achieve 1 </w:t>
      </w:r>
      <w:proofErr w:type="spellStart"/>
      <w:r w:rsidRPr="00AF1C15">
        <w:rPr>
          <w:rFonts w:eastAsiaTheme="minorEastAsia"/>
        </w:rPr>
        <w:t>torr</w:t>
      </w:r>
      <w:proofErr w:type="spellEnd"/>
      <w:r w:rsidRPr="00AF1C15">
        <w:rPr>
          <w:rFonts w:eastAsiaTheme="minorEastAsia"/>
        </w:rPr>
        <w:t xml:space="preserve"> (1.3 x 10</w:t>
      </w:r>
      <w:r w:rsidRPr="00AF1C15">
        <w:rPr>
          <w:rFonts w:eastAsiaTheme="minorEastAsia"/>
          <w:vertAlign w:val="superscript"/>
        </w:rPr>
        <w:t>-3</w:t>
      </w:r>
      <w:r w:rsidRPr="00AF1C15">
        <w:rPr>
          <w:rFonts w:eastAsiaTheme="minorEastAsia"/>
        </w:rPr>
        <w:t xml:space="preserve"> </w:t>
      </w:r>
      <w:proofErr w:type="spellStart"/>
      <w:r w:rsidRPr="00AF1C15">
        <w:rPr>
          <w:rFonts w:eastAsiaTheme="minorEastAsia"/>
        </w:rPr>
        <w:t>atm</w:t>
      </w:r>
      <w:proofErr w:type="spellEnd"/>
      <w:r w:rsidRPr="00AF1C15">
        <w:rPr>
          <w:rFonts w:eastAsiaTheme="minorEastAsia"/>
        </w:rPr>
        <w:t>) will have 1.7 ppm air (in inert gas). This number drops to 2.2 ppb air (in inert gas) after three cycles.</w:t>
      </w:r>
    </w:p>
    <w:p w14:paraId="4B7B1817" w14:textId="77494452" w:rsidR="00585379" w:rsidRPr="00AF1C15" w:rsidRDefault="00585379" w:rsidP="00585379">
      <w:pPr>
        <w:jc w:val="both"/>
        <w:rPr>
          <w:rFonts w:eastAsiaTheme="minorEastAsia"/>
        </w:rPr>
      </w:pPr>
      <w:r w:rsidRPr="00AF1C15">
        <w:rPr>
          <w:rFonts w:eastAsiaTheme="minorEastAsia"/>
        </w:rPr>
        <w:t xml:space="preserve">The time it takes to evacuate the chamber will depend on the chamber volume and pumping speed. This can be approximated by </w:t>
      </w:r>
      <w:r w:rsidR="00E17491" w:rsidRPr="00797651">
        <w:rPr>
          <w:rFonts w:eastAsiaTheme="minorEastAsia"/>
          <w:b/>
        </w:rPr>
        <w:t>E</w:t>
      </w:r>
      <w:r w:rsidRPr="00797651">
        <w:rPr>
          <w:rFonts w:eastAsiaTheme="minorEastAsia"/>
          <w:b/>
        </w:rPr>
        <w:t>quation 2</w:t>
      </w:r>
      <w:r w:rsidRPr="00AF1C15">
        <w:rPr>
          <w:rFonts w:eastAsiaTheme="minorEastAsia"/>
        </w:rPr>
        <w:t>,</w:t>
      </w:r>
      <w:hyperlink w:anchor="_ENREF_1" w:tooltip="Shriver, 1986 #2859" w:history="1">
        <w:r w:rsidR="00144F5C" w:rsidRPr="00AF1C15">
          <w:rPr>
            <w:rFonts w:eastAsiaTheme="minorEastAsia"/>
          </w:rPr>
          <w:fldChar w:fldCharType="begin"/>
        </w:r>
        <w:r w:rsidR="00144F5C" w:rsidRPr="00AF1C15">
          <w:rPr>
            <w:rFonts w:eastAsiaTheme="minorEastAsia"/>
          </w:rPr>
          <w:instrText xml:space="preserve"> ADDIN EN.CITE &lt;EndNote&gt;&lt;Cite&gt;&lt;Author&gt;Shriver&lt;/Author&gt;&lt;Year&gt;1986&lt;/Year&gt;&lt;RecNum&gt;2859&lt;/RecNum&gt;&lt;DisplayText&gt;&lt;style face="superscript"&gt;1&lt;/style&gt;&lt;/DisplayText&gt;&lt;record&gt;&lt;rec-number&gt;2859&lt;/rec-number&gt;&lt;foreign-keys&gt;&lt;key app="EN" db-id="wtpdrfzw4tafeoedvt0pf29rzzzx5asd9vap"&gt;2859&lt;/key&gt;&lt;/foreign-keys&gt;&lt;ref-type name="Book Section"&gt;5&lt;/ref-type&gt;&lt;contributors&gt;&lt;authors&gt;&lt;author&gt;Shriver, D. F.&lt;/author&gt;&lt;author&gt;Drezdzon, M. A.&lt;/author&gt;&lt;/authors&gt;&lt;/contributors&gt;&lt;titles&gt;&lt;title&gt;The Manipulation of Air-Sensitive Compounds&lt;/title&gt;&lt;/titles&gt;&lt;edition&gt;2&lt;/edition&gt;&lt;section&gt;2&lt;/section&gt;&lt;dates&gt;&lt;year&gt;1986&lt;/year&gt;&lt;/dates&gt;&lt;publisher&gt;John Wiley &amp;amp; Sons&lt;/publisher&gt;&lt;urls&gt;&lt;/urls&gt;&lt;/record&gt;&lt;/Cite&gt;&lt;/EndNote&gt;</w:instrText>
        </w:r>
        <w:r w:rsidR="00144F5C" w:rsidRPr="00AF1C15">
          <w:rPr>
            <w:rFonts w:eastAsiaTheme="minorEastAsia"/>
          </w:rPr>
          <w:fldChar w:fldCharType="separate"/>
        </w:r>
        <w:r w:rsidR="00144F5C" w:rsidRPr="00AF1C15">
          <w:rPr>
            <w:rFonts w:eastAsiaTheme="minorEastAsia"/>
            <w:noProof/>
            <w:vertAlign w:val="superscript"/>
          </w:rPr>
          <w:t>1</w:t>
        </w:r>
        <w:r w:rsidR="00144F5C" w:rsidRPr="00AF1C15">
          <w:rPr>
            <w:rFonts w:eastAsiaTheme="minorEastAsia"/>
          </w:rPr>
          <w:fldChar w:fldCharType="end"/>
        </w:r>
      </w:hyperlink>
      <w:r w:rsidRPr="00AF1C15">
        <w:rPr>
          <w:rFonts w:eastAsiaTheme="minorEastAsia"/>
        </w:rPr>
        <w:t xml:space="preserve"> where </w:t>
      </w:r>
      <w:proofErr w:type="spellStart"/>
      <w:r w:rsidRPr="00AF1C15">
        <w:rPr>
          <w:rFonts w:eastAsiaTheme="minorEastAsia"/>
        </w:rPr>
        <w:t>t</w:t>
      </w:r>
      <w:proofErr w:type="spellEnd"/>
      <w:r w:rsidRPr="00AF1C15">
        <w:rPr>
          <w:rFonts w:eastAsiaTheme="minorEastAsia"/>
        </w:rPr>
        <w:t xml:space="preserve"> is time (min), V is volume of the chamber (L), S is the pumping speed of the vacuum (L/min), and P</w:t>
      </w:r>
      <w:r w:rsidRPr="00AF1C15">
        <w:rPr>
          <w:rFonts w:eastAsiaTheme="minorEastAsia"/>
          <w:vertAlign w:val="subscript"/>
        </w:rPr>
        <w:t>1</w:t>
      </w:r>
      <w:r w:rsidRPr="00AF1C15">
        <w:rPr>
          <w:rFonts w:eastAsiaTheme="minorEastAsia"/>
        </w:rPr>
        <w:t xml:space="preserve"> and P</w:t>
      </w:r>
      <w:r w:rsidRPr="00AF1C15">
        <w:rPr>
          <w:rFonts w:eastAsiaTheme="minorEastAsia"/>
          <w:vertAlign w:val="subscript"/>
        </w:rPr>
        <w:t>2</w:t>
      </w:r>
      <w:r w:rsidRPr="00AF1C15">
        <w:rPr>
          <w:rFonts w:eastAsiaTheme="minorEastAsia"/>
        </w:rPr>
        <w:t xml:space="preserve"> are the initial and final pressures, respectively. </w:t>
      </w:r>
    </w:p>
    <w:p w14:paraId="248D544C" w14:textId="3EB0FA4A" w:rsidR="00585379" w:rsidRPr="00AF1C15" w:rsidRDefault="00AF1C15" w:rsidP="00585379">
      <w:pPr>
        <w:jc w:val="right"/>
        <w:rPr>
          <w:rFonts w:eastAsiaTheme="minorEastAsia"/>
        </w:rPr>
      </w:pPr>
      <m:oMath>
        <m:r>
          <m:rPr>
            <m:sty m:val="p"/>
          </m:rPr>
          <w:rPr>
            <w:rFonts w:ascii="Cambria Math" w:hAnsi="Cambria Math"/>
          </w:rPr>
          <m:t>t=</m:t>
        </m:r>
        <m:f>
          <m:fPr>
            <m:ctrlPr>
              <w:rPr>
                <w:rFonts w:ascii="Cambria Math" w:hAnsi="Cambria Math"/>
              </w:rPr>
            </m:ctrlPr>
          </m:fPr>
          <m:num>
            <m:r>
              <m:rPr>
                <m:sty m:val="p"/>
              </m:rPr>
              <w:rPr>
                <w:rFonts w:ascii="Cambria Math" w:hAnsi="Cambria Math"/>
              </w:rPr>
              <m:t>2.3 V</m:t>
            </m:r>
          </m:num>
          <m:den>
            <m:r>
              <m:rPr>
                <m:sty m:val="p"/>
              </m:rPr>
              <w:rPr>
                <w:rFonts w:ascii="Cambria Math" w:hAnsi="Cambria Math"/>
              </w:rPr>
              <m:t>S</m:t>
            </m:r>
          </m:den>
        </m:f>
        <m:r>
          <m:rPr>
            <m:sty m:val="p"/>
          </m:rPr>
          <w:rPr>
            <w:rFonts w:ascii="Cambria Math" w:hAnsi="Cambria Math"/>
          </w:rPr>
          <m:t>log</m:t>
        </m:r>
        <m:f>
          <m:fPr>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m:rPr>
                    <m:sty m:val="p"/>
                  </m:rPr>
                  <w:rPr>
                    <w:rFonts w:ascii="Cambria Math" w:hAnsi="Cambria Math"/>
                  </w:rPr>
                  <m:t>1</m:t>
                </m:r>
              </m:sub>
            </m:sSub>
          </m:num>
          <m:den>
            <m:sSub>
              <m:sSubPr>
                <m:ctrlPr>
                  <w:rPr>
                    <w:rFonts w:ascii="Cambria Math" w:hAnsi="Cambria Math"/>
                  </w:rPr>
                </m:ctrlPr>
              </m:sSubPr>
              <m:e>
                <m:r>
                  <m:rPr>
                    <m:sty m:val="p"/>
                  </m:rPr>
                  <w:rPr>
                    <w:rFonts w:ascii="Cambria Math" w:hAnsi="Cambria Math"/>
                  </w:rPr>
                  <m:t>P</m:t>
                </m:r>
              </m:e>
              <m:sub>
                <m:r>
                  <m:rPr>
                    <m:sty m:val="p"/>
                  </m:rPr>
                  <w:rPr>
                    <w:rFonts w:ascii="Cambria Math" w:hAnsi="Cambria Math"/>
                  </w:rPr>
                  <m:t>2</m:t>
                </m:r>
              </m:sub>
            </m:sSub>
          </m:den>
        </m:f>
      </m:oMath>
      <w:r w:rsidR="00585379" w:rsidRPr="00AF1C15">
        <w:rPr>
          <w:rFonts w:eastAsiaTheme="minorEastAsia"/>
        </w:rPr>
        <w:t xml:space="preserve">                                                                                                                                   (2)</w:t>
      </w:r>
    </w:p>
    <w:p w14:paraId="0B35A04F" w14:textId="4AF13B2F" w:rsidR="00585379" w:rsidRPr="00AF1C15" w:rsidRDefault="00585379" w:rsidP="00F606AB">
      <w:pPr>
        <w:jc w:val="both"/>
      </w:pPr>
      <w:r w:rsidRPr="00AF1C15">
        <w:rPr>
          <w:rFonts w:eastAsiaTheme="minorEastAsia"/>
        </w:rPr>
        <w:t>While older boxes have manual valves to open and close the vacuum/inert gas inlet to the chambers, more modern boxes make use of electronic controls, and the process can even be automated.</w:t>
      </w:r>
    </w:p>
    <w:p w14:paraId="0104084D" w14:textId="50CEFF31" w:rsidR="00F606AB" w:rsidRPr="00AF1C15" w:rsidRDefault="00F606AB" w:rsidP="00F606AB">
      <w:pPr>
        <w:jc w:val="both"/>
        <w:rPr>
          <w:b/>
        </w:rPr>
      </w:pPr>
      <w:r w:rsidRPr="00AF1C15">
        <w:rPr>
          <w:b/>
        </w:rPr>
        <w:lastRenderedPageBreak/>
        <w:t xml:space="preserve">Sensors and </w:t>
      </w:r>
      <w:r w:rsidR="002D2F29" w:rsidRPr="00AF1C15">
        <w:rPr>
          <w:b/>
        </w:rPr>
        <w:t>C</w:t>
      </w:r>
      <w:r w:rsidRPr="00AF1C15">
        <w:rPr>
          <w:b/>
        </w:rPr>
        <w:t>ontrols</w:t>
      </w:r>
    </w:p>
    <w:p w14:paraId="6CE4EA05" w14:textId="781620D0" w:rsidR="00BA0411" w:rsidRPr="00AF1C15" w:rsidRDefault="00585379" w:rsidP="00F606AB">
      <w:pPr>
        <w:jc w:val="both"/>
      </w:pPr>
      <w:r w:rsidRPr="00AF1C15">
        <w:t>Many modern gloveboxes make use of an electronic display and touchpad to control the gloveboxes</w:t>
      </w:r>
      <w:r w:rsidR="00B86B88">
        <w:t xml:space="preserve"> (</w:t>
      </w:r>
      <w:r w:rsidR="00B86B88" w:rsidRPr="00470F73">
        <w:rPr>
          <w:b/>
          <w:rPrChange w:id="10" w:author="Andrew" w:date="2017-01-10T14:14:00Z">
            <w:rPr/>
          </w:rPrChange>
        </w:rPr>
        <w:t>Figure 2</w:t>
      </w:r>
      <w:r w:rsidR="00B86B88">
        <w:t>)</w:t>
      </w:r>
      <w:r w:rsidRPr="00AF1C15">
        <w:t>. For instance, turning the circulator</w:t>
      </w:r>
      <w:r w:rsidR="00BA0411" w:rsidRPr="00AF1C15">
        <w:t xml:space="preserve"> on and off</w:t>
      </w:r>
      <w:r w:rsidRPr="00AF1C15">
        <w:t>,</w:t>
      </w:r>
      <w:r w:rsidR="00BA0411" w:rsidRPr="00AF1C15">
        <w:t xml:space="preserve"> purging, opening and shutting valves on the antechamber, etc. are done by pushing a button. The display can also monitor levels of oxygen and water in the glovebox, if sensors are installed.</w:t>
      </w:r>
    </w:p>
    <w:p w14:paraId="75009F5D" w14:textId="6680E3FB" w:rsidR="007F42D4" w:rsidRPr="00AF1C15" w:rsidRDefault="00BA0411" w:rsidP="00797651">
      <w:pPr>
        <w:jc w:val="both"/>
      </w:pPr>
      <w:r w:rsidRPr="00AF1C15">
        <w:t>Both oxygen and moisture sensors can be added to</w:t>
      </w:r>
      <w:r w:rsidR="00144F5C" w:rsidRPr="00AF1C15">
        <w:t xml:space="preserve"> the glovebox, which greatly fa</w:t>
      </w:r>
      <w:r w:rsidRPr="00AF1C15">
        <w:t xml:space="preserve">cilitates ensuring an inert environment. However, chemical sensors can likewise be used. </w:t>
      </w:r>
      <w:proofErr w:type="spellStart"/>
      <w:r w:rsidRPr="00AF1C15">
        <w:t>Diethylzinc</w:t>
      </w:r>
      <w:proofErr w:type="spellEnd"/>
      <w:r w:rsidRPr="00AF1C15">
        <w:t xml:space="preserve"> will smoke in the low ppm </w:t>
      </w:r>
      <w:r w:rsidR="002D2F29" w:rsidRPr="00AF1C15">
        <w:t xml:space="preserve">range </w:t>
      </w:r>
      <w:r w:rsidRPr="00AF1C15">
        <w:t>of oxygen</w:t>
      </w:r>
      <w:r w:rsidR="002E5E70" w:rsidRPr="00AF1C15">
        <w:t>, and</w:t>
      </w:r>
      <w:r w:rsidRPr="00AF1C15">
        <w:t xml:space="preserve"> forms a white residue in the presence of water. Sodium benzophenone</w:t>
      </w:r>
      <w:r w:rsidR="00747598">
        <w:t xml:space="preserve"> and the </w:t>
      </w:r>
      <w:proofErr w:type="spellStart"/>
      <w:proofErr w:type="gramStart"/>
      <w:r w:rsidR="00747598">
        <w:t>Ti</w:t>
      </w:r>
      <w:proofErr w:type="spellEnd"/>
      <w:r w:rsidR="00747598">
        <w:t>(</w:t>
      </w:r>
      <w:proofErr w:type="gramEnd"/>
      <w:r w:rsidR="00747598">
        <w:t xml:space="preserve">III) </w:t>
      </w:r>
      <w:proofErr w:type="spellStart"/>
      <w:r w:rsidR="00747598">
        <w:t>metallocene</w:t>
      </w:r>
      <w:proofErr w:type="spellEnd"/>
      <w:r w:rsidR="00747598">
        <w:t xml:space="preserve"> synthesized in the </w:t>
      </w:r>
      <w:proofErr w:type="spellStart"/>
      <w:r w:rsidR="00747598">
        <w:t>Schlenk</w:t>
      </w:r>
      <w:proofErr w:type="spellEnd"/>
      <w:r w:rsidR="00747598">
        <w:t xml:space="preserve"> Line module are</w:t>
      </w:r>
      <w:r w:rsidRPr="00AF1C15">
        <w:t xml:space="preserve"> </w:t>
      </w:r>
      <w:r w:rsidR="00747598">
        <w:t xml:space="preserve">also </w:t>
      </w:r>
      <w:r w:rsidRPr="00AF1C15">
        <w:t>common indicator</w:t>
      </w:r>
      <w:r w:rsidR="00747598">
        <w:t>s used in the glovebox</w:t>
      </w:r>
      <w:r w:rsidRPr="00AF1C15">
        <w:t xml:space="preserve"> to ensure that the </w:t>
      </w:r>
      <w:r w:rsidR="00747598">
        <w:t>atmosphere</w:t>
      </w:r>
      <w:r w:rsidR="00747598" w:rsidRPr="00AF1C15">
        <w:t xml:space="preserve"> </w:t>
      </w:r>
      <w:r w:rsidRPr="00AF1C15">
        <w:t>is free of moisture and oxygen.</w:t>
      </w:r>
      <w:r w:rsidR="00747598">
        <w:t xml:space="preserve"> Sodium benzophenone can also be used </w:t>
      </w:r>
      <w:r w:rsidR="00747598" w:rsidRPr="00AF1C15">
        <w:t>to ensure the removal of moisture from solvent</w:t>
      </w:r>
      <w:r w:rsidR="00747598">
        <w:t>.</w:t>
      </w:r>
      <w:r w:rsidRPr="00AF1C15">
        <w:t xml:space="preserve"> This purple di-radical turns blue then colorless in the presence of mois</w:t>
      </w:r>
      <w:r w:rsidR="00101069" w:rsidRPr="00AF1C15">
        <w:t>ture or oxygen.</w:t>
      </w:r>
    </w:p>
    <w:p w14:paraId="34B704EC" w14:textId="1EB997A2" w:rsidR="00ED7538" w:rsidRPr="00AF1C15" w:rsidRDefault="000331A6" w:rsidP="00C43C1D">
      <w:pPr>
        <w:spacing w:after="0"/>
      </w:pPr>
      <w:r w:rsidRPr="00AF1C15">
        <w:rPr>
          <w:b/>
          <w:sz w:val="28"/>
        </w:rPr>
        <w:t>Procedure</w:t>
      </w:r>
      <w:r w:rsidR="00467282" w:rsidRPr="00AF1C15">
        <w:rPr>
          <w:sz w:val="28"/>
        </w:rPr>
        <w:t xml:space="preserve"> </w:t>
      </w:r>
    </w:p>
    <w:p w14:paraId="137594D9" w14:textId="0CCF6C5A" w:rsidR="00DC47CE" w:rsidRPr="00AF1C15" w:rsidRDefault="00C25A8B" w:rsidP="00DC47CE">
      <w:pPr>
        <w:pStyle w:val="ListParagraph"/>
        <w:numPr>
          <w:ilvl w:val="0"/>
          <w:numId w:val="1"/>
        </w:numPr>
        <w:spacing w:after="120"/>
        <w:jc w:val="both"/>
        <w:rPr>
          <w:b/>
        </w:rPr>
      </w:pPr>
      <w:r w:rsidRPr="00AF1C15">
        <w:rPr>
          <w:b/>
        </w:rPr>
        <w:t xml:space="preserve">Bringing </w:t>
      </w:r>
      <w:r w:rsidR="00030A9E" w:rsidRPr="00AF1C15">
        <w:rPr>
          <w:b/>
        </w:rPr>
        <w:t>T</w:t>
      </w:r>
      <w:r w:rsidRPr="00AF1C15">
        <w:rPr>
          <w:b/>
        </w:rPr>
        <w:t xml:space="preserve">hings </w:t>
      </w:r>
      <w:r w:rsidR="00185E10" w:rsidRPr="00AF1C15">
        <w:rPr>
          <w:b/>
        </w:rPr>
        <w:t>I</w:t>
      </w:r>
      <w:r w:rsidRPr="00AF1C15">
        <w:rPr>
          <w:b/>
        </w:rPr>
        <w:t>n</w:t>
      </w:r>
      <w:r w:rsidR="002E5E70" w:rsidRPr="00AF1C15">
        <w:rPr>
          <w:b/>
        </w:rPr>
        <w:t>to</w:t>
      </w:r>
      <w:r w:rsidRPr="00AF1C15">
        <w:rPr>
          <w:b/>
        </w:rPr>
        <w:t xml:space="preserve"> the </w:t>
      </w:r>
      <w:r w:rsidR="00030A9E" w:rsidRPr="00AF1C15">
        <w:rPr>
          <w:b/>
        </w:rPr>
        <w:t>G</w:t>
      </w:r>
      <w:r w:rsidRPr="00AF1C15">
        <w:rPr>
          <w:b/>
        </w:rPr>
        <w:t>lovebox</w:t>
      </w:r>
    </w:p>
    <w:p w14:paraId="0E91D27A" w14:textId="77777777" w:rsidR="00101069" w:rsidRPr="00AF1C15" w:rsidRDefault="00101069" w:rsidP="00101069">
      <w:pPr>
        <w:pStyle w:val="ListParagraph"/>
        <w:spacing w:after="120"/>
        <w:ind w:left="360"/>
        <w:jc w:val="both"/>
        <w:rPr>
          <w:b/>
        </w:rPr>
      </w:pPr>
    </w:p>
    <w:p w14:paraId="2BC7D0EC" w14:textId="0C7C6043" w:rsidR="00847533" w:rsidRPr="00AF1C15" w:rsidRDefault="00C846DF" w:rsidP="00136C2E">
      <w:pPr>
        <w:pStyle w:val="ListParagraph"/>
        <w:numPr>
          <w:ilvl w:val="1"/>
          <w:numId w:val="1"/>
        </w:numPr>
        <w:spacing w:after="120"/>
        <w:jc w:val="both"/>
        <w:rPr>
          <w:b/>
        </w:rPr>
      </w:pPr>
      <w:r w:rsidRPr="00AF1C15">
        <w:t xml:space="preserve"> </w:t>
      </w:r>
      <w:r w:rsidR="00136C2E" w:rsidRPr="00AF1C15">
        <w:t>Make sure that the item(s) to be brought in have been oven-dried (if glassw</w:t>
      </w:r>
      <w:r w:rsidR="002E5E70" w:rsidRPr="00AF1C15">
        <w:t>are</w:t>
      </w:r>
      <w:r w:rsidR="00136C2E" w:rsidRPr="00AF1C15">
        <w:t xml:space="preserve">), and that containers are open. </w:t>
      </w:r>
    </w:p>
    <w:p w14:paraId="0B444CEB" w14:textId="77777777" w:rsidR="00101069" w:rsidRPr="00AF1C15" w:rsidRDefault="00101069" w:rsidP="00101069">
      <w:pPr>
        <w:pStyle w:val="ListParagraph"/>
        <w:spacing w:after="120"/>
        <w:ind w:left="792"/>
        <w:jc w:val="both"/>
        <w:rPr>
          <w:b/>
        </w:rPr>
      </w:pPr>
    </w:p>
    <w:p w14:paraId="71F1F716" w14:textId="1A859A39" w:rsidR="00136C2E" w:rsidRPr="00AF1C15" w:rsidRDefault="00136C2E" w:rsidP="00136C2E">
      <w:pPr>
        <w:pStyle w:val="ListParagraph"/>
        <w:numPr>
          <w:ilvl w:val="1"/>
          <w:numId w:val="1"/>
        </w:numPr>
        <w:spacing w:after="120"/>
        <w:jc w:val="both"/>
        <w:rPr>
          <w:b/>
        </w:rPr>
      </w:pPr>
      <w:r w:rsidRPr="00AF1C15">
        <w:t>Check the ant</w:t>
      </w:r>
      <w:r w:rsidR="002E5E70" w:rsidRPr="00AF1C15">
        <w:t>e</w:t>
      </w:r>
      <w:r w:rsidRPr="00AF1C15">
        <w:t>chamber log, to ensure that it is empty.</w:t>
      </w:r>
    </w:p>
    <w:p w14:paraId="114C41A9" w14:textId="77777777" w:rsidR="00101069" w:rsidRPr="00AF1C15" w:rsidRDefault="00101069" w:rsidP="00101069">
      <w:pPr>
        <w:pStyle w:val="ListParagraph"/>
        <w:rPr>
          <w:b/>
        </w:rPr>
      </w:pPr>
    </w:p>
    <w:p w14:paraId="3D928703" w14:textId="74FBE837" w:rsidR="00136C2E" w:rsidRPr="00AF1C15" w:rsidRDefault="00136C2E" w:rsidP="00136C2E">
      <w:pPr>
        <w:pStyle w:val="ListParagraph"/>
        <w:numPr>
          <w:ilvl w:val="1"/>
          <w:numId w:val="1"/>
        </w:numPr>
        <w:spacing w:after="120"/>
        <w:jc w:val="both"/>
        <w:rPr>
          <w:b/>
        </w:rPr>
      </w:pPr>
      <w:r w:rsidRPr="00AF1C15">
        <w:t>Fill the ant</w:t>
      </w:r>
      <w:r w:rsidR="002E5E70" w:rsidRPr="00AF1C15">
        <w:t>e</w:t>
      </w:r>
      <w:r w:rsidRPr="00AF1C15">
        <w:t xml:space="preserve">chamber, either manually or electronically. Once filled with </w:t>
      </w:r>
      <w:r w:rsidR="00A74643" w:rsidRPr="00AF1C15">
        <w:t xml:space="preserve">1 </w:t>
      </w:r>
      <w:r w:rsidRPr="00AF1C15">
        <w:t xml:space="preserve">atmosphere of inert gas, close the inlet valve, isolating the chamber. </w:t>
      </w:r>
    </w:p>
    <w:p w14:paraId="723FF444" w14:textId="77777777" w:rsidR="00101069" w:rsidRPr="00AF1C15" w:rsidRDefault="00101069" w:rsidP="00101069">
      <w:pPr>
        <w:pStyle w:val="ListParagraph"/>
        <w:rPr>
          <w:b/>
        </w:rPr>
      </w:pPr>
    </w:p>
    <w:p w14:paraId="6AE2BD76" w14:textId="7F088EF2" w:rsidR="00136C2E" w:rsidRPr="00AF1C15" w:rsidRDefault="00136C2E" w:rsidP="00136C2E">
      <w:pPr>
        <w:pStyle w:val="ListParagraph"/>
        <w:numPr>
          <w:ilvl w:val="1"/>
          <w:numId w:val="1"/>
        </w:numPr>
        <w:spacing w:after="120"/>
        <w:jc w:val="both"/>
        <w:rPr>
          <w:b/>
        </w:rPr>
      </w:pPr>
      <w:r w:rsidRPr="00AF1C15">
        <w:t xml:space="preserve">Open the </w:t>
      </w:r>
      <w:r w:rsidR="00A74643" w:rsidRPr="00AF1C15">
        <w:t>antechamber</w:t>
      </w:r>
      <w:r w:rsidRPr="00AF1C15">
        <w:t xml:space="preserve"> to the outside, and place the items in the chamber. </w:t>
      </w:r>
    </w:p>
    <w:p w14:paraId="42940137" w14:textId="77777777" w:rsidR="00101069" w:rsidRPr="00AF1C15" w:rsidRDefault="00101069" w:rsidP="00101069">
      <w:pPr>
        <w:pStyle w:val="ListParagraph"/>
        <w:rPr>
          <w:b/>
        </w:rPr>
      </w:pPr>
    </w:p>
    <w:p w14:paraId="52E793F3" w14:textId="7BFBDB5A" w:rsidR="00136C2E" w:rsidRPr="00AF1C15" w:rsidRDefault="00136C2E" w:rsidP="00136C2E">
      <w:pPr>
        <w:pStyle w:val="ListParagraph"/>
        <w:numPr>
          <w:ilvl w:val="1"/>
          <w:numId w:val="1"/>
        </w:numPr>
        <w:spacing w:after="120"/>
        <w:jc w:val="both"/>
        <w:rPr>
          <w:b/>
        </w:rPr>
      </w:pPr>
      <w:r w:rsidRPr="00AF1C15">
        <w:t>Close the chamber, and evacuate (manually or electronically).</w:t>
      </w:r>
    </w:p>
    <w:p w14:paraId="7FA80328" w14:textId="77777777" w:rsidR="00101069" w:rsidRPr="00AF1C15" w:rsidRDefault="00101069" w:rsidP="00101069">
      <w:pPr>
        <w:pStyle w:val="ListParagraph"/>
        <w:rPr>
          <w:b/>
        </w:rPr>
      </w:pPr>
    </w:p>
    <w:p w14:paraId="0A0EFC90" w14:textId="4CD6000F" w:rsidR="00136C2E" w:rsidRPr="00AF1C15" w:rsidRDefault="00136C2E" w:rsidP="00136C2E">
      <w:pPr>
        <w:pStyle w:val="ListParagraph"/>
        <w:numPr>
          <w:ilvl w:val="1"/>
          <w:numId w:val="1"/>
        </w:numPr>
        <w:spacing w:after="120"/>
        <w:jc w:val="both"/>
        <w:rPr>
          <w:b/>
        </w:rPr>
      </w:pPr>
      <w:r w:rsidRPr="00AF1C15">
        <w:t>Fill in the log</w:t>
      </w:r>
      <w:r w:rsidR="002D5F69" w:rsidRPr="00AF1C15">
        <w:t>.</w:t>
      </w:r>
      <w:r w:rsidRPr="00AF1C15">
        <w:t xml:space="preserve"> </w:t>
      </w:r>
      <w:r w:rsidR="002D5F69" w:rsidRPr="00AF1C15">
        <w:t>T</w:t>
      </w:r>
      <w:r w:rsidRPr="00AF1C15">
        <w:t>ypically users include their initials, items, and times of each cycle.</w:t>
      </w:r>
    </w:p>
    <w:p w14:paraId="451D92E6" w14:textId="77777777" w:rsidR="00101069" w:rsidRPr="00AF1C15" w:rsidRDefault="00101069" w:rsidP="00101069">
      <w:pPr>
        <w:pStyle w:val="ListParagraph"/>
        <w:rPr>
          <w:b/>
        </w:rPr>
      </w:pPr>
    </w:p>
    <w:p w14:paraId="081B10FF" w14:textId="18E7019C" w:rsidR="00136C2E" w:rsidRPr="00AF1C15" w:rsidRDefault="00CA0093" w:rsidP="00136C2E">
      <w:pPr>
        <w:pStyle w:val="ListParagraph"/>
        <w:numPr>
          <w:ilvl w:val="1"/>
          <w:numId w:val="1"/>
        </w:numPr>
        <w:spacing w:after="120"/>
        <w:jc w:val="both"/>
        <w:rPr>
          <w:b/>
        </w:rPr>
      </w:pPr>
      <w:r>
        <w:t>After the pressure dial reaches the minimum pressure, leave the antechamber under dynamic vacuum for</w:t>
      </w:r>
      <w:r w:rsidR="00136C2E" w:rsidRPr="00AF1C15">
        <w:t xml:space="preserve"> 5 min </w:t>
      </w:r>
      <w:r w:rsidR="00A74643" w:rsidRPr="00AF1C15">
        <w:t xml:space="preserve">for </w:t>
      </w:r>
      <w:r w:rsidR="00C43C1D" w:rsidRPr="00AF1C15">
        <w:t xml:space="preserve">a </w:t>
      </w:r>
      <w:r w:rsidR="00136C2E" w:rsidRPr="00AF1C15">
        <w:t>small</w:t>
      </w:r>
      <w:r w:rsidR="00A74643" w:rsidRPr="00AF1C15">
        <w:t xml:space="preserve"> antechamber</w:t>
      </w:r>
      <w:r w:rsidR="00136C2E" w:rsidRPr="00AF1C15">
        <w:t xml:space="preserve">, or 20 </w:t>
      </w:r>
      <w:r w:rsidR="00A74643" w:rsidRPr="00AF1C15">
        <w:t xml:space="preserve">for a </w:t>
      </w:r>
      <w:r w:rsidR="00136C2E" w:rsidRPr="00AF1C15">
        <w:t>large.</w:t>
      </w:r>
    </w:p>
    <w:p w14:paraId="34504E39" w14:textId="77777777" w:rsidR="00101069" w:rsidRPr="00AF1C15" w:rsidRDefault="00101069" w:rsidP="00101069">
      <w:pPr>
        <w:pStyle w:val="ListParagraph"/>
        <w:rPr>
          <w:b/>
        </w:rPr>
      </w:pPr>
    </w:p>
    <w:p w14:paraId="542AB2E5" w14:textId="4D8668C8" w:rsidR="00136C2E" w:rsidRPr="00AF1C15" w:rsidRDefault="00136C2E" w:rsidP="00136C2E">
      <w:pPr>
        <w:pStyle w:val="ListParagraph"/>
        <w:numPr>
          <w:ilvl w:val="1"/>
          <w:numId w:val="1"/>
        </w:numPr>
        <w:spacing w:after="120"/>
        <w:jc w:val="both"/>
        <w:rPr>
          <w:b/>
        </w:rPr>
      </w:pPr>
      <w:r w:rsidRPr="00AF1C15">
        <w:t xml:space="preserve">Refill the </w:t>
      </w:r>
      <w:r w:rsidR="00A74643" w:rsidRPr="00AF1C15">
        <w:t>antechamber</w:t>
      </w:r>
      <w:r w:rsidRPr="00AF1C15">
        <w:t xml:space="preserve"> with inert gas</w:t>
      </w:r>
      <w:r w:rsidR="00786EB3" w:rsidRPr="00AF1C15">
        <w:t>,</w:t>
      </w:r>
      <w:r w:rsidRPr="00AF1C15">
        <w:t xml:space="preserve"> typically users will backfill to ~0.75 atmospheres, as the inlet valve connects the main chamber to the </w:t>
      </w:r>
      <w:r w:rsidR="00A74643" w:rsidRPr="00AF1C15">
        <w:t>antechamber</w:t>
      </w:r>
      <w:r w:rsidR="00DC47CE" w:rsidRPr="00AF1C15">
        <w:t>.</w:t>
      </w:r>
    </w:p>
    <w:p w14:paraId="38EBEE9E" w14:textId="77777777" w:rsidR="00101069" w:rsidRPr="00AF1C15" w:rsidRDefault="00101069" w:rsidP="00101069">
      <w:pPr>
        <w:pStyle w:val="ListParagraph"/>
        <w:rPr>
          <w:b/>
        </w:rPr>
      </w:pPr>
    </w:p>
    <w:p w14:paraId="3AF5CC94" w14:textId="1491A174" w:rsidR="00DC47CE" w:rsidRPr="00AF1C15" w:rsidRDefault="00DC47CE" w:rsidP="00136C2E">
      <w:pPr>
        <w:pStyle w:val="ListParagraph"/>
        <w:numPr>
          <w:ilvl w:val="1"/>
          <w:numId w:val="1"/>
        </w:numPr>
        <w:spacing w:after="120"/>
        <w:jc w:val="both"/>
        <w:rPr>
          <w:b/>
        </w:rPr>
      </w:pPr>
      <w:r w:rsidRPr="00AF1C15">
        <w:t>Evacuate, and note the time.</w:t>
      </w:r>
    </w:p>
    <w:p w14:paraId="36DE2870" w14:textId="77777777" w:rsidR="00101069" w:rsidRPr="00AF1C15" w:rsidRDefault="00101069" w:rsidP="00101069">
      <w:pPr>
        <w:pStyle w:val="ListParagraph"/>
        <w:rPr>
          <w:b/>
        </w:rPr>
      </w:pPr>
    </w:p>
    <w:p w14:paraId="60342C3F" w14:textId="7AB9A14A" w:rsidR="00101069" w:rsidRPr="00AF1C15" w:rsidRDefault="00DC47CE" w:rsidP="00FD1A77">
      <w:pPr>
        <w:pStyle w:val="ListParagraph"/>
        <w:numPr>
          <w:ilvl w:val="1"/>
          <w:numId w:val="1"/>
        </w:numPr>
        <w:spacing w:after="120"/>
        <w:jc w:val="both"/>
        <w:rPr>
          <w:b/>
        </w:rPr>
      </w:pPr>
      <w:r w:rsidRPr="00AF1C15">
        <w:t xml:space="preserve">Repeat steps 1.8-1.9, so that in total the </w:t>
      </w:r>
      <w:r w:rsidR="00A74643" w:rsidRPr="00AF1C15">
        <w:t>antechamber</w:t>
      </w:r>
      <w:r w:rsidRPr="00AF1C15">
        <w:t xml:space="preserve"> has been evacuated </w:t>
      </w:r>
      <w:r w:rsidR="00061D8B" w:rsidRPr="00AF1C15">
        <w:t>3x</w:t>
      </w:r>
      <w:r w:rsidRPr="00AF1C15">
        <w:t xml:space="preserve">. </w:t>
      </w:r>
    </w:p>
    <w:p w14:paraId="17422939" w14:textId="77777777" w:rsidR="00101069" w:rsidRPr="00AF1C15" w:rsidRDefault="00101069" w:rsidP="00101069">
      <w:pPr>
        <w:pStyle w:val="ListParagraph"/>
        <w:spacing w:after="120"/>
        <w:ind w:left="792"/>
        <w:jc w:val="both"/>
        <w:rPr>
          <w:b/>
        </w:rPr>
      </w:pPr>
    </w:p>
    <w:p w14:paraId="31EB9B02" w14:textId="0CEDE0B5" w:rsidR="00DC47CE" w:rsidRPr="00AF1C15" w:rsidRDefault="00DC47CE" w:rsidP="00136C2E">
      <w:pPr>
        <w:pStyle w:val="ListParagraph"/>
        <w:numPr>
          <w:ilvl w:val="1"/>
          <w:numId w:val="1"/>
        </w:numPr>
        <w:spacing w:after="120"/>
        <w:jc w:val="both"/>
        <w:rPr>
          <w:b/>
        </w:rPr>
      </w:pPr>
      <w:r w:rsidRPr="00AF1C15">
        <w:t xml:space="preserve">After </w:t>
      </w:r>
      <w:r w:rsidR="00061D8B" w:rsidRPr="00AF1C15">
        <w:t xml:space="preserve">3 </w:t>
      </w:r>
      <w:r w:rsidRPr="00AF1C15">
        <w:t xml:space="preserve">cycles, fill the </w:t>
      </w:r>
      <w:r w:rsidR="00A74643" w:rsidRPr="00AF1C15">
        <w:t>antechamber</w:t>
      </w:r>
      <w:r w:rsidRPr="00AF1C15">
        <w:t xml:space="preserve"> with inert gas, and close off the insert gas supply. </w:t>
      </w:r>
    </w:p>
    <w:p w14:paraId="55BA7A86" w14:textId="77777777" w:rsidR="00101069" w:rsidRPr="00AF1C15" w:rsidRDefault="00101069" w:rsidP="00101069">
      <w:pPr>
        <w:pStyle w:val="ListParagraph"/>
        <w:spacing w:after="120"/>
        <w:ind w:left="792"/>
        <w:jc w:val="both"/>
        <w:rPr>
          <w:b/>
        </w:rPr>
      </w:pPr>
    </w:p>
    <w:p w14:paraId="2BB9A4AF" w14:textId="1CD23F25" w:rsidR="00DC47CE" w:rsidRPr="00AF1C15" w:rsidRDefault="00DC47CE" w:rsidP="00136C2E">
      <w:pPr>
        <w:pStyle w:val="ListParagraph"/>
        <w:numPr>
          <w:ilvl w:val="1"/>
          <w:numId w:val="1"/>
        </w:numPr>
        <w:spacing w:after="120"/>
        <w:jc w:val="both"/>
        <w:rPr>
          <w:b/>
        </w:rPr>
      </w:pPr>
      <w:r w:rsidRPr="00AF1C15">
        <w:lastRenderedPageBreak/>
        <w:t xml:space="preserve">Open the </w:t>
      </w:r>
      <w:r w:rsidR="00A74643" w:rsidRPr="00AF1C15">
        <w:t>antechamber</w:t>
      </w:r>
      <w:r w:rsidRPr="00AF1C15">
        <w:t xml:space="preserve"> from inside the glovebox, and bring the items in.</w:t>
      </w:r>
    </w:p>
    <w:p w14:paraId="5CC42A85" w14:textId="77777777" w:rsidR="00101069" w:rsidRPr="00AF1C15" w:rsidRDefault="00101069" w:rsidP="00101069">
      <w:pPr>
        <w:pStyle w:val="ListParagraph"/>
        <w:rPr>
          <w:b/>
        </w:rPr>
      </w:pPr>
    </w:p>
    <w:p w14:paraId="02C2CD06" w14:textId="062CABAF" w:rsidR="00DC47CE" w:rsidRPr="00AF1C15" w:rsidRDefault="00DC47CE" w:rsidP="00136C2E">
      <w:pPr>
        <w:pStyle w:val="ListParagraph"/>
        <w:numPr>
          <w:ilvl w:val="1"/>
          <w:numId w:val="1"/>
        </w:numPr>
        <w:spacing w:after="120"/>
        <w:jc w:val="both"/>
        <w:rPr>
          <w:b/>
        </w:rPr>
      </w:pPr>
      <w:r w:rsidRPr="00AF1C15">
        <w:t xml:space="preserve">Close the </w:t>
      </w:r>
      <w:r w:rsidR="00A74643" w:rsidRPr="00AF1C15">
        <w:t>antechamber</w:t>
      </w:r>
      <w:r w:rsidRPr="00AF1C15">
        <w:t xml:space="preserve"> door, and evacuate the chamber.</w:t>
      </w:r>
      <w:r w:rsidR="00CA0093">
        <w:t xml:space="preserve"> When the glovebox is in it</w:t>
      </w:r>
      <w:del w:id="11" w:author="Andrew" w:date="2017-01-10T14:16:00Z">
        <w:r w:rsidR="00CA0093" w:rsidDel="00470F73">
          <w:delText>’</w:delText>
        </w:r>
      </w:del>
      <w:r w:rsidR="00CA0093">
        <w:t>s resting state, the chambers should be left under dynamic vacuum.</w:t>
      </w:r>
    </w:p>
    <w:p w14:paraId="6CF89282" w14:textId="77777777" w:rsidR="00101069" w:rsidRPr="00AF1C15" w:rsidRDefault="00101069" w:rsidP="00101069">
      <w:pPr>
        <w:pStyle w:val="ListParagraph"/>
        <w:rPr>
          <w:b/>
        </w:rPr>
      </w:pPr>
    </w:p>
    <w:p w14:paraId="5DEBEF6F" w14:textId="285523FE" w:rsidR="00DC47CE" w:rsidRPr="00AF1C15" w:rsidRDefault="00DC47CE" w:rsidP="00DC47CE">
      <w:pPr>
        <w:pStyle w:val="ListParagraph"/>
        <w:numPr>
          <w:ilvl w:val="1"/>
          <w:numId w:val="1"/>
        </w:numPr>
        <w:spacing w:after="120"/>
        <w:jc w:val="both"/>
        <w:rPr>
          <w:b/>
        </w:rPr>
      </w:pPr>
      <w:r w:rsidRPr="00AF1C15">
        <w:t xml:space="preserve">Note on the log that </w:t>
      </w:r>
      <w:r w:rsidR="00FD1A77" w:rsidRPr="00AF1C15">
        <w:t>the procedure is complete</w:t>
      </w:r>
      <w:r w:rsidRPr="00AF1C15">
        <w:t xml:space="preserve">, so that other users know that the </w:t>
      </w:r>
      <w:r w:rsidR="00A74643" w:rsidRPr="00AF1C15">
        <w:t>antechamber</w:t>
      </w:r>
      <w:r w:rsidRPr="00AF1C15">
        <w:t xml:space="preserve"> is free.</w:t>
      </w:r>
    </w:p>
    <w:p w14:paraId="134AEC2F" w14:textId="77777777" w:rsidR="00101069" w:rsidRPr="00AF1C15" w:rsidRDefault="00101069" w:rsidP="00101069">
      <w:pPr>
        <w:pStyle w:val="ListParagraph"/>
        <w:rPr>
          <w:b/>
        </w:rPr>
      </w:pPr>
    </w:p>
    <w:p w14:paraId="0C8A28FF" w14:textId="59845191" w:rsidR="00131AE8" w:rsidRPr="00AF1C15" w:rsidRDefault="00DC47CE" w:rsidP="00847533">
      <w:pPr>
        <w:pStyle w:val="ListParagraph"/>
        <w:numPr>
          <w:ilvl w:val="0"/>
          <w:numId w:val="1"/>
        </w:numPr>
        <w:spacing w:after="120"/>
        <w:jc w:val="both"/>
        <w:rPr>
          <w:b/>
        </w:rPr>
      </w:pPr>
      <w:r w:rsidRPr="00AF1C15">
        <w:rPr>
          <w:b/>
        </w:rPr>
        <w:t xml:space="preserve">Bringing </w:t>
      </w:r>
      <w:r w:rsidR="00030A9E" w:rsidRPr="00AF1C15">
        <w:rPr>
          <w:b/>
        </w:rPr>
        <w:t>T</w:t>
      </w:r>
      <w:r w:rsidRPr="00AF1C15">
        <w:rPr>
          <w:b/>
        </w:rPr>
        <w:t xml:space="preserve">hings </w:t>
      </w:r>
      <w:r w:rsidR="00185E10" w:rsidRPr="00AF1C15">
        <w:rPr>
          <w:b/>
        </w:rPr>
        <w:t>O</w:t>
      </w:r>
      <w:r w:rsidRPr="00AF1C15">
        <w:rPr>
          <w:b/>
        </w:rPr>
        <w:t xml:space="preserve">ut of the </w:t>
      </w:r>
      <w:r w:rsidR="00030A9E" w:rsidRPr="00AF1C15">
        <w:rPr>
          <w:b/>
        </w:rPr>
        <w:t>G</w:t>
      </w:r>
      <w:r w:rsidRPr="00AF1C15">
        <w:rPr>
          <w:b/>
        </w:rPr>
        <w:t>lovebox</w:t>
      </w:r>
    </w:p>
    <w:p w14:paraId="5D20E638" w14:textId="77777777" w:rsidR="00101069" w:rsidRPr="00AF1C15" w:rsidRDefault="00101069" w:rsidP="00101069">
      <w:pPr>
        <w:pStyle w:val="ListParagraph"/>
        <w:spacing w:after="120"/>
        <w:ind w:left="792"/>
        <w:jc w:val="both"/>
        <w:rPr>
          <w:b/>
        </w:rPr>
      </w:pPr>
    </w:p>
    <w:p w14:paraId="677CCDC2" w14:textId="2E213917" w:rsidR="00847533" w:rsidRPr="00AF1C15" w:rsidRDefault="00DC47CE" w:rsidP="00847533">
      <w:pPr>
        <w:pStyle w:val="ListParagraph"/>
        <w:numPr>
          <w:ilvl w:val="1"/>
          <w:numId w:val="1"/>
        </w:numPr>
        <w:spacing w:after="120"/>
        <w:jc w:val="both"/>
        <w:rPr>
          <w:b/>
        </w:rPr>
      </w:pPr>
      <w:r w:rsidRPr="00AF1C15">
        <w:t xml:space="preserve">Look at the logbook to see the status of the </w:t>
      </w:r>
      <w:r w:rsidR="00A74643" w:rsidRPr="00AF1C15">
        <w:t>antechamber</w:t>
      </w:r>
      <w:r w:rsidR="004E7287" w:rsidRPr="00AF1C15">
        <w:t>.</w:t>
      </w:r>
      <w:r w:rsidRPr="00AF1C15">
        <w:t xml:space="preserve"> </w:t>
      </w:r>
      <w:r w:rsidR="004E7287" w:rsidRPr="00AF1C15">
        <w:t>B</w:t>
      </w:r>
      <w:r w:rsidRPr="00AF1C15">
        <w:t xml:space="preserve">e sure that it is not in use, and that the last operation was to bring an item in. If the last operation was to bring something out, quickly fill/evacuate the </w:t>
      </w:r>
      <w:r w:rsidR="00A74643" w:rsidRPr="00AF1C15">
        <w:t>antechamber</w:t>
      </w:r>
      <w:r w:rsidRPr="00AF1C15">
        <w:t xml:space="preserve"> 3</w:t>
      </w:r>
      <w:r w:rsidR="00061D8B" w:rsidRPr="00AF1C15">
        <w:t>x</w:t>
      </w:r>
      <w:r w:rsidRPr="00AF1C15">
        <w:t xml:space="preserve"> with inert gas. This is to ensure no residual air (</w:t>
      </w:r>
      <w:r w:rsidR="00061D8B" w:rsidRPr="00797651">
        <w:rPr>
          <w:b/>
        </w:rPr>
        <w:t>E</w:t>
      </w:r>
      <w:r w:rsidRPr="00797651">
        <w:rPr>
          <w:b/>
        </w:rPr>
        <w:t>quation 1</w:t>
      </w:r>
      <w:r w:rsidRPr="00AF1C15">
        <w:t xml:space="preserve">) when opening the </w:t>
      </w:r>
      <w:r w:rsidR="00A74643" w:rsidRPr="00AF1C15">
        <w:t>antechamber</w:t>
      </w:r>
      <w:r w:rsidRPr="00AF1C15">
        <w:t xml:space="preserve"> to the glovebox.</w:t>
      </w:r>
    </w:p>
    <w:p w14:paraId="1D094895" w14:textId="77777777" w:rsidR="00101069" w:rsidRPr="00AF1C15" w:rsidRDefault="00101069" w:rsidP="00101069">
      <w:pPr>
        <w:pStyle w:val="ListParagraph"/>
        <w:spacing w:after="120"/>
        <w:ind w:left="792"/>
        <w:jc w:val="both"/>
        <w:rPr>
          <w:b/>
        </w:rPr>
      </w:pPr>
    </w:p>
    <w:p w14:paraId="70CE1C36" w14:textId="4B97E95E" w:rsidR="00DC47CE" w:rsidRPr="00AF1C15" w:rsidRDefault="00DC47CE" w:rsidP="00DC47CE">
      <w:pPr>
        <w:pStyle w:val="ListParagraph"/>
        <w:numPr>
          <w:ilvl w:val="1"/>
          <w:numId w:val="1"/>
        </w:numPr>
        <w:spacing w:after="120"/>
        <w:jc w:val="both"/>
        <w:rPr>
          <w:b/>
        </w:rPr>
      </w:pPr>
      <w:r w:rsidRPr="00AF1C15">
        <w:t xml:space="preserve">Fill the </w:t>
      </w:r>
      <w:r w:rsidR="00A74643" w:rsidRPr="00AF1C15">
        <w:t>antechamber</w:t>
      </w:r>
      <w:r w:rsidRPr="00AF1C15">
        <w:t xml:space="preserve"> with inert gas, and close the valve connecting the inert gas supply to the chamber.</w:t>
      </w:r>
    </w:p>
    <w:p w14:paraId="0B9219DE" w14:textId="77777777" w:rsidR="00101069" w:rsidRPr="00AF1C15" w:rsidRDefault="00101069" w:rsidP="00101069">
      <w:pPr>
        <w:pStyle w:val="ListParagraph"/>
        <w:rPr>
          <w:b/>
        </w:rPr>
      </w:pPr>
    </w:p>
    <w:p w14:paraId="0C817C91" w14:textId="1DE095F7" w:rsidR="00DC47CE" w:rsidRPr="00AF1C15" w:rsidRDefault="00DC47CE" w:rsidP="00847533">
      <w:pPr>
        <w:pStyle w:val="ListParagraph"/>
        <w:numPr>
          <w:ilvl w:val="1"/>
          <w:numId w:val="1"/>
        </w:numPr>
        <w:spacing w:after="120"/>
        <w:jc w:val="both"/>
        <w:rPr>
          <w:b/>
        </w:rPr>
      </w:pPr>
      <w:r w:rsidRPr="00AF1C15">
        <w:t xml:space="preserve">Open the </w:t>
      </w:r>
      <w:r w:rsidR="00A74643" w:rsidRPr="00AF1C15">
        <w:t>antechamber</w:t>
      </w:r>
      <w:r w:rsidRPr="00AF1C15">
        <w:t xml:space="preserve"> from the inside of the glovebox.</w:t>
      </w:r>
    </w:p>
    <w:p w14:paraId="166EF441" w14:textId="77777777" w:rsidR="00101069" w:rsidRPr="00AF1C15" w:rsidRDefault="00101069" w:rsidP="00101069">
      <w:pPr>
        <w:pStyle w:val="ListParagraph"/>
        <w:rPr>
          <w:b/>
        </w:rPr>
      </w:pPr>
    </w:p>
    <w:p w14:paraId="7F572465" w14:textId="4BE5DDE6" w:rsidR="00DC47CE" w:rsidRPr="00AF1C15" w:rsidRDefault="00DC47CE" w:rsidP="00847533">
      <w:pPr>
        <w:pStyle w:val="ListParagraph"/>
        <w:numPr>
          <w:ilvl w:val="1"/>
          <w:numId w:val="1"/>
        </w:numPr>
        <w:spacing w:after="120"/>
        <w:jc w:val="both"/>
        <w:rPr>
          <w:b/>
        </w:rPr>
      </w:pPr>
      <w:r w:rsidRPr="00AF1C15">
        <w:t xml:space="preserve">Load </w:t>
      </w:r>
      <w:r w:rsidR="00061D8B" w:rsidRPr="00AF1C15">
        <w:t xml:space="preserve">the </w:t>
      </w:r>
      <w:r w:rsidRPr="00AF1C15">
        <w:t>items in</w:t>
      </w:r>
      <w:r w:rsidR="004E7287" w:rsidRPr="00AF1C15">
        <w:t>to</w:t>
      </w:r>
      <w:r w:rsidRPr="00AF1C15">
        <w:t xml:space="preserve"> the chamber, and close the door. </w:t>
      </w:r>
    </w:p>
    <w:p w14:paraId="45541313" w14:textId="77777777" w:rsidR="00101069" w:rsidRPr="00AF1C15" w:rsidRDefault="00101069" w:rsidP="00101069">
      <w:pPr>
        <w:pStyle w:val="ListParagraph"/>
        <w:rPr>
          <w:b/>
        </w:rPr>
      </w:pPr>
    </w:p>
    <w:p w14:paraId="4D1C3D90" w14:textId="335CDF2E" w:rsidR="00DC47CE" w:rsidRPr="00AF1C15" w:rsidRDefault="00DC47CE" w:rsidP="00847533">
      <w:pPr>
        <w:pStyle w:val="ListParagraph"/>
        <w:numPr>
          <w:ilvl w:val="1"/>
          <w:numId w:val="1"/>
        </w:numPr>
        <w:spacing w:after="120"/>
        <w:jc w:val="both"/>
        <w:rPr>
          <w:b/>
        </w:rPr>
      </w:pPr>
      <w:r w:rsidRPr="00AF1C15">
        <w:t xml:space="preserve">From the outside of the glovebox, open the </w:t>
      </w:r>
      <w:r w:rsidR="00A74643" w:rsidRPr="00AF1C15">
        <w:t>antechamber</w:t>
      </w:r>
      <w:r w:rsidRPr="00AF1C15">
        <w:t xml:space="preserve"> door and remove </w:t>
      </w:r>
      <w:r w:rsidR="00061D8B" w:rsidRPr="00AF1C15">
        <w:t xml:space="preserve">the </w:t>
      </w:r>
      <w:r w:rsidRPr="00AF1C15">
        <w:t>items.</w:t>
      </w:r>
    </w:p>
    <w:p w14:paraId="1BC9487F" w14:textId="77777777" w:rsidR="00101069" w:rsidRPr="00AF1C15" w:rsidRDefault="00101069" w:rsidP="00101069">
      <w:pPr>
        <w:pStyle w:val="ListParagraph"/>
        <w:rPr>
          <w:b/>
        </w:rPr>
      </w:pPr>
    </w:p>
    <w:p w14:paraId="79D887F1" w14:textId="1901158F" w:rsidR="00DC47CE" w:rsidRPr="00AF1C15" w:rsidRDefault="00DC47CE" w:rsidP="00847533">
      <w:pPr>
        <w:pStyle w:val="ListParagraph"/>
        <w:numPr>
          <w:ilvl w:val="1"/>
          <w:numId w:val="1"/>
        </w:numPr>
        <w:spacing w:after="120"/>
        <w:jc w:val="both"/>
        <w:rPr>
          <w:b/>
        </w:rPr>
      </w:pPr>
      <w:r w:rsidRPr="00AF1C15">
        <w:t>Evacuate the chamber.</w:t>
      </w:r>
    </w:p>
    <w:p w14:paraId="558D79D7" w14:textId="77777777" w:rsidR="00101069" w:rsidRPr="00AF1C15" w:rsidRDefault="00101069" w:rsidP="00101069">
      <w:pPr>
        <w:pStyle w:val="ListParagraph"/>
        <w:rPr>
          <w:b/>
        </w:rPr>
      </w:pPr>
    </w:p>
    <w:p w14:paraId="037E2293" w14:textId="21D71503" w:rsidR="00DC47CE" w:rsidRPr="00AF1C15" w:rsidRDefault="00DC47CE" w:rsidP="00847533">
      <w:pPr>
        <w:pStyle w:val="ListParagraph"/>
        <w:numPr>
          <w:ilvl w:val="1"/>
          <w:numId w:val="1"/>
        </w:numPr>
        <w:spacing w:after="120"/>
        <w:jc w:val="both"/>
        <w:rPr>
          <w:b/>
        </w:rPr>
      </w:pPr>
      <w:r w:rsidRPr="00AF1C15">
        <w:t xml:space="preserve">Note that items </w:t>
      </w:r>
      <w:r w:rsidR="00061D8B" w:rsidRPr="00AF1C15">
        <w:t xml:space="preserve">were removed </w:t>
      </w:r>
      <w:r w:rsidRPr="00AF1C15">
        <w:t>and the time on the logbook.</w:t>
      </w:r>
    </w:p>
    <w:p w14:paraId="6DE8F790" w14:textId="32402AA7" w:rsidR="00533556" w:rsidRPr="00AF1C15" w:rsidRDefault="00533556" w:rsidP="00470F73">
      <w:pPr>
        <w:pStyle w:val="ListParagraph"/>
        <w:rPr>
          <w:b/>
        </w:rPr>
      </w:pPr>
    </w:p>
    <w:p w14:paraId="59BE0C41" w14:textId="6905AE64" w:rsidR="00C324B0" w:rsidRPr="00AF1C15" w:rsidRDefault="00533556" w:rsidP="00C43C1D">
      <w:pPr>
        <w:pStyle w:val="ListParagraph"/>
        <w:numPr>
          <w:ilvl w:val="0"/>
          <w:numId w:val="1"/>
        </w:numPr>
        <w:spacing w:after="0"/>
        <w:jc w:val="both"/>
        <w:rPr>
          <w:b/>
        </w:rPr>
      </w:pPr>
      <w:r w:rsidRPr="00AF1C15">
        <w:rPr>
          <w:b/>
        </w:rPr>
        <w:t xml:space="preserve">Ensuring a </w:t>
      </w:r>
      <w:r w:rsidR="00030A9E" w:rsidRPr="00AF1C15">
        <w:rPr>
          <w:b/>
        </w:rPr>
        <w:t>G</w:t>
      </w:r>
      <w:r w:rsidRPr="00AF1C15">
        <w:rPr>
          <w:b/>
        </w:rPr>
        <w:t xml:space="preserve">ood </w:t>
      </w:r>
      <w:r w:rsidR="00030A9E" w:rsidRPr="00AF1C15">
        <w:rPr>
          <w:b/>
        </w:rPr>
        <w:t>W</w:t>
      </w:r>
      <w:r w:rsidRPr="00AF1C15">
        <w:rPr>
          <w:b/>
        </w:rPr>
        <w:t xml:space="preserve">orking </w:t>
      </w:r>
      <w:r w:rsidR="00030A9E" w:rsidRPr="00AF1C15">
        <w:rPr>
          <w:b/>
        </w:rPr>
        <w:t>E</w:t>
      </w:r>
      <w:r w:rsidRPr="00AF1C15">
        <w:rPr>
          <w:b/>
        </w:rPr>
        <w:t>nvironment</w:t>
      </w:r>
    </w:p>
    <w:p w14:paraId="29537CD1" w14:textId="77777777" w:rsidR="00101069" w:rsidRPr="00AF1C15" w:rsidRDefault="00101069" w:rsidP="00797651">
      <w:pPr>
        <w:pStyle w:val="ListParagraph"/>
        <w:spacing w:after="0"/>
        <w:ind w:left="360"/>
        <w:jc w:val="both"/>
      </w:pPr>
    </w:p>
    <w:p w14:paraId="0B23D633" w14:textId="1947B731" w:rsidR="00812723" w:rsidRPr="00D67E7F" w:rsidRDefault="00812723" w:rsidP="00812723">
      <w:pPr>
        <w:pStyle w:val="ListParagraph"/>
        <w:numPr>
          <w:ilvl w:val="1"/>
          <w:numId w:val="1"/>
        </w:numPr>
        <w:spacing w:after="120"/>
        <w:jc w:val="both"/>
        <w:rPr>
          <w:b/>
        </w:rPr>
      </w:pPr>
      <w:r w:rsidRPr="00AF1C15">
        <w:t xml:space="preserve"> </w:t>
      </w:r>
      <w:r w:rsidRPr="00D67E7F">
        <w:rPr>
          <w:b/>
        </w:rPr>
        <w:t>Testing the environment</w:t>
      </w:r>
      <w:r w:rsidR="00B74786" w:rsidRPr="00D67E7F">
        <w:rPr>
          <w:b/>
        </w:rPr>
        <w:t xml:space="preserve"> </w:t>
      </w:r>
    </w:p>
    <w:p w14:paraId="489EE236" w14:textId="77777777" w:rsidR="00101069" w:rsidRPr="00AF1C15" w:rsidRDefault="00101069" w:rsidP="002D31E6">
      <w:pPr>
        <w:pStyle w:val="ListParagraph"/>
        <w:spacing w:after="120"/>
        <w:ind w:left="792"/>
        <w:jc w:val="both"/>
        <w:rPr>
          <w:b/>
        </w:rPr>
      </w:pPr>
    </w:p>
    <w:p w14:paraId="144F1594" w14:textId="4B0F0CBF" w:rsidR="00812723" w:rsidRPr="00AF1C15" w:rsidRDefault="00745049" w:rsidP="00812723">
      <w:pPr>
        <w:pStyle w:val="ListParagraph"/>
        <w:numPr>
          <w:ilvl w:val="2"/>
          <w:numId w:val="1"/>
        </w:numPr>
        <w:spacing w:after="120"/>
        <w:jc w:val="both"/>
        <w:rPr>
          <w:b/>
        </w:rPr>
      </w:pPr>
      <w:r>
        <w:t>Turn the circulator off.</w:t>
      </w:r>
    </w:p>
    <w:p w14:paraId="125915F3" w14:textId="77777777" w:rsidR="00101069" w:rsidRPr="00AF1C15" w:rsidRDefault="00101069" w:rsidP="0066062A">
      <w:pPr>
        <w:pStyle w:val="ListParagraph"/>
        <w:spacing w:after="120"/>
        <w:ind w:left="1224"/>
        <w:rPr>
          <w:b/>
        </w:rPr>
      </w:pPr>
    </w:p>
    <w:p w14:paraId="01BD53C4" w14:textId="78782DE5" w:rsidR="00812723" w:rsidRPr="00797651" w:rsidRDefault="00745049" w:rsidP="00797651">
      <w:pPr>
        <w:pStyle w:val="ListParagraph"/>
        <w:numPr>
          <w:ilvl w:val="2"/>
          <w:numId w:val="1"/>
        </w:numPr>
        <w:spacing w:before="120" w:after="120"/>
        <w:rPr>
          <w:b/>
        </w:rPr>
      </w:pPr>
      <w:r>
        <w:t>Turn off any fans in the main glovebox chamber</w:t>
      </w:r>
      <w:r w:rsidR="00812723" w:rsidRPr="00AF1C15">
        <w:t>.</w:t>
      </w:r>
      <w:r w:rsidR="00797651">
        <w:br/>
      </w:r>
    </w:p>
    <w:p w14:paraId="4DBA8E30" w14:textId="20CC6165" w:rsidR="00797651" w:rsidRDefault="00797651" w:rsidP="0066062A">
      <w:pPr>
        <w:pStyle w:val="ListParagraph"/>
        <w:numPr>
          <w:ilvl w:val="2"/>
          <w:numId w:val="1"/>
        </w:numPr>
        <w:spacing w:before="120" w:after="120"/>
      </w:pPr>
      <w:r w:rsidRPr="0066062A">
        <w:t>Open</w:t>
      </w:r>
      <w:r>
        <w:t xml:space="preserve"> a bottle of </w:t>
      </w:r>
      <w:proofErr w:type="spellStart"/>
      <w:r>
        <w:t>diethylzinc</w:t>
      </w:r>
      <w:proofErr w:type="spellEnd"/>
      <w:r>
        <w:t xml:space="preserve"> solution in hexanes (frequently 1.0 M). </w:t>
      </w:r>
      <w:r>
        <w:br/>
      </w:r>
    </w:p>
    <w:p w14:paraId="301778EF" w14:textId="1CB11E00" w:rsidR="00797651" w:rsidRDefault="00797651" w:rsidP="00D67E7F">
      <w:pPr>
        <w:pStyle w:val="ListParagraph"/>
        <w:numPr>
          <w:ilvl w:val="2"/>
          <w:numId w:val="1"/>
        </w:numPr>
        <w:spacing w:before="120" w:after="120"/>
        <w:jc w:val="both"/>
      </w:pPr>
      <w:r>
        <w:t>Gently swirl the bottle to replace the gas atmosphere in the bottle with the atmosphere in the box. If smoke emerges from the bottle, this is an indication that O</w:t>
      </w:r>
      <w:r>
        <w:rPr>
          <w:vertAlign w:val="subscript"/>
        </w:rPr>
        <w:t>2</w:t>
      </w:r>
      <w:r>
        <w:t>, water, or an ether solvent is present in the atmosphere.</w:t>
      </w:r>
      <w:r w:rsidRPr="0066062A">
        <w:t xml:space="preserve"> </w:t>
      </w:r>
      <w:r>
        <w:t>If the atmosphere is compromised, the source of unwanted impurities should be identified.</w:t>
      </w:r>
    </w:p>
    <w:p w14:paraId="3F6B2377" w14:textId="77777777" w:rsidR="00D67E7F" w:rsidRDefault="00D67E7F" w:rsidP="00D67E7F">
      <w:pPr>
        <w:pStyle w:val="ListParagraph"/>
        <w:spacing w:before="120" w:after="120"/>
        <w:ind w:left="1224"/>
      </w:pPr>
    </w:p>
    <w:p w14:paraId="6F4B8646" w14:textId="041912BB" w:rsidR="00D67E7F" w:rsidRDefault="00D67E7F" w:rsidP="0066062A">
      <w:pPr>
        <w:pStyle w:val="ListParagraph"/>
        <w:numPr>
          <w:ilvl w:val="2"/>
          <w:numId w:val="1"/>
        </w:numPr>
        <w:spacing w:before="120" w:after="120"/>
      </w:pPr>
      <w:r>
        <w:t>Turn the purge on for 5 min</w:t>
      </w:r>
      <w:del w:id="12" w:author="Andrew" w:date="2017-01-10T14:17:00Z">
        <w:r w:rsidDel="002D31E6">
          <w:delText>utes</w:delText>
        </w:r>
      </w:del>
      <w:r>
        <w:t>.</w:t>
      </w:r>
    </w:p>
    <w:p w14:paraId="50F05371" w14:textId="77777777" w:rsidR="00D67E7F" w:rsidRDefault="00D67E7F" w:rsidP="00D67E7F">
      <w:pPr>
        <w:spacing w:before="120" w:after="120"/>
      </w:pPr>
    </w:p>
    <w:p w14:paraId="0C3C65C6" w14:textId="5EF48E8D" w:rsidR="00D67E7F" w:rsidRPr="0066062A" w:rsidRDefault="00D67E7F" w:rsidP="0066062A">
      <w:pPr>
        <w:pStyle w:val="ListParagraph"/>
        <w:numPr>
          <w:ilvl w:val="2"/>
          <w:numId w:val="1"/>
        </w:numPr>
        <w:spacing w:before="120" w:after="120"/>
      </w:pPr>
      <w:r>
        <w:t>Turn the purge off and the circulator on.</w:t>
      </w:r>
    </w:p>
    <w:p w14:paraId="529C0196" w14:textId="77777777" w:rsidR="00745049" w:rsidRPr="0066062A" w:rsidRDefault="00745049" w:rsidP="002D31E6">
      <w:pPr>
        <w:pStyle w:val="ListParagraph"/>
        <w:spacing w:before="120" w:after="120"/>
        <w:ind w:left="1224"/>
        <w:rPr>
          <w:b/>
        </w:rPr>
      </w:pPr>
    </w:p>
    <w:p w14:paraId="3B4F5D80" w14:textId="77777777" w:rsidR="00745049" w:rsidRPr="00AF1C15" w:rsidRDefault="00745049" w:rsidP="00745049">
      <w:pPr>
        <w:pStyle w:val="ListParagraph"/>
        <w:numPr>
          <w:ilvl w:val="1"/>
          <w:numId w:val="1"/>
        </w:numPr>
        <w:spacing w:after="120"/>
        <w:jc w:val="both"/>
      </w:pPr>
      <w:r w:rsidRPr="00AF1C15">
        <w:rPr>
          <w:b/>
        </w:rPr>
        <w:t>Making the di-radical indicator</w:t>
      </w:r>
      <w:r w:rsidRPr="00AF1C15">
        <w:t xml:space="preserve"> </w:t>
      </w:r>
    </w:p>
    <w:p w14:paraId="6EC2D708" w14:textId="77777777" w:rsidR="00745049" w:rsidRPr="00AF1C15" w:rsidRDefault="00745049" w:rsidP="00745049">
      <w:pPr>
        <w:pStyle w:val="ListParagraph"/>
        <w:spacing w:after="120"/>
        <w:ind w:left="792"/>
        <w:jc w:val="both"/>
      </w:pPr>
    </w:p>
    <w:p w14:paraId="13D59477" w14:textId="29F75258" w:rsidR="00E32D3A" w:rsidRDefault="00E32D3A" w:rsidP="00745049">
      <w:pPr>
        <w:pStyle w:val="ListParagraph"/>
        <w:numPr>
          <w:ilvl w:val="2"/>
          <w:numId w:val="1"/>
        </w:numPr>
        <w:spacing w:after="120"/>
        <w:jc w:val="both"/>
      </w:pPr>
      <w:r>
        <w:t>Turn the circulator off.</w:t>
      </w:r>
    </w:p>
    <w:p w14:paraId="03AD49DD" w14:textId="77777777" w:rsidR="00E32D3A" w:rsidRDefault="00E32D3A" w:rsidP="00E32D3A">
      <w:pPr>
        <w:pStyle w:val="ListParagraph"/>
        <w:spacing w:after="120"/>
        <w:ind w:left="1224"/>
        <w:jc w:val="both"/>
      </w:pPr>
    </w:p>
    <w:p w14:paraId="43C03E73" w14:textId="77777777" w:rsidR="00745049" w:rsidRPr="00AF1C15" w:rsidRDefault="00745049" w:rsidP="00745049">
      <w:pPr>
        <w:pStyle w:val="ListParagraph"/>
        <w:numPr>
          <w:ilvl w:val="2"/>
          <w:numId w:val="1"/>
        </w:numPr>
        <w:spacing w:after="120"/>
        <w:jc w:val="both"/>
      </w:pPr>
      <w:r w:rsidRPr="00AF1C15">
        <w:t xml:space="preserve">In the glovebox, weigh out 5 mg of benzophenone and transfer this to a 20-mL scintillation vial. </w:t>
      </w:r>
    </w:p>
    <w:p w14:paraId="41289506" w14:textId="77777777" w:rsidR="00745049" w:rsidRPr="00AF1C15" w:rsidRDefault="00745049" w:rsidP="00745049">
      <w:pPr>
        <w:pStyle w:val="ListParagraph"/>
        <w:spacing w:after="120"/>
        <w:ind w:left="1224"/>
        <w:jc w:val="both"/>
      </w:pPr>
    </w:p>
    <w:p w14:paraId="4247FB8D" w14:textId="7C8C92E4" w:rsidR="00745049" w:rsidRDefault="00745049" w:rsidP="00E32D3A">
      <w:pPr>
        <w:pStyle w:val="ListParagraph"/>
        <w:numPr>
          <w:ilvl w:val="2"/>
          <w:numId w:val="1"/>
        </w:numPr>
        <w:spacing w:after="120"/>
        <w:jc w:val="both"/>
      </w:pPr>
      <w:r w:rsidRPr="00797651">
        <w:t>Weigh out ~500-1,000 mg of sodium and transfer this to the scintillation vial.</w:t>
      </w:r>
      <w:r w:rsidR="00E32D3A">
        <w:t xml:space="preserve"> Cap the vial.</w:t>
      </w:r>
    </w:p>
    <w:p w14:paraId="37EC357B" w14:textId="77777777" w:rsidR="00E32D3A" w:rsidRPr="0066062A" w:rsidRDefault="00E32D3A" w:rsidP="002D31E6">
      <w:pPr>
        <w:spacing w:after="120"/>
        <w:jc w:val="both"/>
      </w:pPr>
    </w:p>
    <w:p w14:paraId="402BBA1F" w14:textId="1DA99C30" w:rsidR="00E32D3A" w:rsidRDefault="00745049" w:rsidP="0066062A">
      <w:pPr>
        <w:pStyle w:val="ListParagraph"/>
        <w:numPr>
          <w:ilvl w:val="2"/>
          <w:numId w:val="1"/>
        </w:numPr>
        <w:spacing w:after="120"/>
        <w:jc w:val="both"/>
      </w:pPr>
      <w:r w:rsidRPr="0066062A">
        <w:t xml:space="preserve">Add </w:t>
      </w:r>
      <w:r w:rsidR="00E32D3A">
        <w:t>20 mL of dry THF and a stir bar. Cap the vial.</w:t>
      </w:r>
    </w:p>
    <w:p w14:paraId="39D68BD2" w14:textId="77777777" w:rsidR="00E32D3A" w:rsidRDefault="00E32D3A" w:rsidP="00E32D3A">
      <w:pPr>
        <w:spacing w:after="120"/>
        <w:jc w:val="both"/>
      </w:pPr>
    </w:p>
    <w:p w14:paraId="452F121C" w14:textId="4D457F69" w:rsidR="00E32D3A" w:rsidRDefault="00E32D3A" w:rsidP="00E32D3A">
      <w:pPr>
        <w:pStyle w:val="ListParagraph"/>
        <w:numPr>
          <w:ilvl w:val="2"/>
          <w:numId w:val="1"/>
        </w:numPr>
        <w:spacing w:after="120"/>
        <w:jc w:val="both"/>
      </w:pPr>
      <w:r>
        <w:t>Turn the purge on for at least 15 min</w:t>
      </w:r>
      <w:del w:id="13" w:author="Andrew" w:date="2017-01-10T14:18:00Z">
        <w:r w:rsidDel="002D31E6">
          <w:delText>utes</w:delText>
        </w:r>
      </w:del>
      <w:r>
        <w:t xml:space="preserve"> before turning the circulator back on.</w:t>
      </w:r>
    </w:p>
    <w:p w14:paraId="790CAE34" w14:textId="77777777" w:rsidR="00E32D3A" w:rsidRDefault="00E32D3A" w:rsidP="00E32D3A">
      <w:pPr>
        <w:spacing w:after="120"/>
        <w:jc w:val="both"/>
      </w:pPr>
    </w:p>
    <w:p w14:paraId="7432F1CE" w14:textId="017642E1" w:rsidR="00797651" w:rsidRPr="0066062A" w:rsidRDefault="00745049" w:rsidP="0066062A">
      <w:pPr>
        <w:pStyle w:val="ListParagraph"/>
        <w:numPr>
          <w:ilvl w:val="2"/>
          <w:numId w:val="1"/>
        </w:numPr>
        <w:spacing w:after="120"/>
        <w:jc w:val="both"/>
      </w:pPr>
      <w:r w:rsidRPr="0066062A">
        <w:t xml:space="preserve"> </w:t>
      </w:r>
      <w:r w:rsidR="00E32D3A">
        <w:t>Let the reaction stir</w:t>
      </w:r>
      <w:r w:rsidRPr="0066062A">
        <w:t xml:space="preserve"> for 48 h, or until the solution turns into a dark inky purple solution. The solution should go from colorless to blue to purple, and there should be excess sodium at the bottom of the vial. This should give a solution with ~1.4 </w:t>
      </w:r>
      <w:proofErr w:type="spellStart"/>
      <w:r w:rsidRPr="0066062A">
        <w:t>mM</w:t>
      </w:r>
      <w:proofErr w:type="spellEnd"/>
      <w:r w:rsidRPr="0066062A">
        <w:t xml:space="preserve"> di-radical. </w:t>
      </w:r>
    </w:p>
    <w:p w14:paraId="1FB4BF0B" w14:textId="77777777" w:rsidR="00797651" w:rsidRPr="0066062A" w:rsidRDefault="00797651" w:rsidP="002D31E6">
      <w:pPr>
        <w:pStyle w:val="ListParagraph"/>
      </w:pPr>
    </w:p>
    <w:p w14:paraId="1E9104CA" w14:textId="5EF2775F" w:rsidR="00797651" w:rsidRDefault="0075796F" w:rsidP="00797651">
      <w:pPr>
        <w:pStyle w:val="ListParagraph"/>
        <w:numPr>
          <w:ilvl w:val="1"/>
          <w:numId w:val="1"/>
        </w:numPr>
        <w:spacing w:after="120"/>
        <w:jc w:val="both"/>
      </w:pPr>
      <w:r>
        <w:rPr>
          <w:b/>
        </w:rPr>
        <w:t>Testing solvent with the di-radical indicator</w:t>
      </w:r>
      <w:r w:rsidR="00797651" w:rsidRPr="0066062A">
        <w:t>. The newly synthesized di-radical can be used to</w:t>
      </w:r>
      <w:r w:rsidR="00797651" w:rsidRPr="00797651">
        <w:t xml:space="preserve"> test for O</w:t>
      </w:r>
      <w:r w:rsidR="00797651" w:rsidRPr="0066062A">
        <w:rPr>
          <w:vertAlign w:val="subscript"/>
        </w:rPr>
        <w:t>2</w:t>
      </w:r>
      <w:r w:rsidR="00797651" w:rsidRPr="0066062A">
        <w:t xml:space="preserve"> and water impurities in solvents</w:t>
      </w:r>
      <w:r w:rsidR="00797651">
        <w:t>.</w:t>
      </w:r>
    </w:p>
    <w:p w14:paraId="5F9A8DBA" w14:textId="77777777" w:rsidR="00EA2E79" w:rsidRDefault="00EA2E79" w:rsidP="00EA2E79">
      <w:pPr>
        <w:pStyle w:val="ListParagraph"/>
        <w:spacing w:after="120"/>
        <w:ind w:left="792"/>
        <w:jc w:val="both"/>
      </w:pPr>
    </w:p>
    <w:p w14:paraId="30F06CDC" w14:textId="6C279B99" w:rsidR="00E32D3A" w:rsidRDefault="00E32D3A" w:rsidP="00EA2E79">
      <w:pPr>
        <w:pStyle w:val="ListParagraph"/>
        <w:numPr>
          <w:ilvl w:val="2"/>
          <w:numId w:val="1"/>
        </w:numPr>
        <w:spacing w:after="120"/>
        <w:jc w:val="both"/>
      </w:pPr>
      <w:r>
        <w:t>If you are going to test an ether solvent, turn the circulator off. Some groups require that the circulator is turned off before opening any chemical in the box.</w:t>
      </w:r>
    </w:p>
    <w:p w14:paraId="490FADF3" w14:textId="77777777" w:rsidR="00E32D3A" w:rsidRDefault="00E32D3A" w:rsidP="00E32D3A">
      <w:pPr>
        <w:pStyle w:val="ListParagraph"/>
        <w:spacing w:after="120"/>
        <w:ind w:left="1224"/>
        <w:jc w:val="both"/>
      </w:pPr>
    </w:p>
    <w:p w14:paraId="291D2ED6" w14:textId="28BDC2F1" w:rsidR="00EA2E79" w:rsidRDefault="00EA2E79" w:rsidP="00EA2E79">
      <w:pPr>
        <w:pStyle w:val="ListParagraph"/>
        <w:numPr>
          <w:ilvl w:val="2"/>
          <w:numId w:val="1"/>
        </w:numPr>
        <w:spacing w:after="120"/>
        <w:jc w:val="both"/>
      </w:pPr>
      <w:r>
        <w:t>Add one drop of the di-radical solution to 10 mL of the test solvent. Solvents that can be tested using the di-radical include</w:t>
      </w:r>
      <w:r w:rsidRPr="00EA2E79">
        <w:t xml:space="preserve"> </w:t>
      </w:r>
      <w:r>
        <w:t>tetrahydrofuran (THF)</w:t>
      </w:r>
      <w:r w:rsidRPr="00EA2E79">
        <w:t xml:space="preserve">, diethyl ether, toluene, benzene, hexanes, </w:t>
      </w:r>
      <w:r>
        <w:t xml:space="preserve">and </w:t>
      </w:r>
      <w:r w:rsidRPr="00EA2E79">
        <w:t>pentane.  </w:t>
      </w:r>
      <w:r>
        <w:t>The di-radical will react with chlorinated solvents, pyridine, and other solvents that react with alkali metals.</w:t>
      </w:r>
    </w:p>
    <w:p w14:paraId="07AC32EC" w14:textId="77777777" w:rsidR="00EA2E79" w:rsidRDefault="00EA2E79" w:rsidP="00EA2E79">
      <w:pPr>
        <w:pStyle w:val="ListParagraph"/>
        <w:spacing w:after="120"/>
        <w:ind w:left="1224"/>
        <w:jc w:val="both"/>
      </w:pPr>
    </w:p>
    <w:p w14:paraId="4DC7DE69" w14:textId="658B7FEA" w:rsidR="00EA2E79" w:rsidRPr="002D31E6" w:rsidRDefault="00EA2E79" w:rsidP="00EA2E79">
      <w:pPr>
        <w:pStyle w:val="ListParagraph"/>
        <w:numPr>
          <w:ilvl w:val="2"/>
          <w:numId w:val="1"/>
        </w:numPr>
        <w:spacing w:after="120"/>
        <w:jc w:val="both"/>
      </w:pPr>
      <w:r>
        <w:t>Observe the color of the solution over 1-2 min</w:t>
      </w:r>
      <w:del w:id="14" w:author="Andrew" w:date="2017-01-10T14:19:00Z">
        <w:r w:rsidDel="002D31E6">
          <w:delText>utes</w:delText>
        </w:r>
      </w:del>
      <w:r>
        <w:t xml:space="preserve">. A dry solvent will hold the color of the </w:t>
      </w:r>
      <w:proofErr w:type="spellStart"/>
      <w:r>
        <w:t>ketyl</w:t>
      </w:r>
      <w:proofErr w:type="spellEnd"/>
      <w:r>
        <w:t xml:space="preserve"> radical indefinitely. Realistically, the sample should hold the color for at least 1-2 min</w:t>
      </w:r>
      <w:del w:id="15" w:author="Andrew" w:date="2017-01-10T14:19:00Z">
        <w:r w:rsidDel="002D31E6">
          <w:delText>utes</w:delText>
        </w:r>
      </w:del>
      <w:r>
        <w:t xml:space="preserve">. Positive test colors are given in </w:t>
      </w:r>
      <w:ins w:id="16" w:author="Andrew" w:date="2017-01-10T14:20:00Z">
        <w:r w:rsidR="002D31E6" w:rsidRPr="002D31E6">
          <w:rPr>
            <w:b/>
            <w:rPrChange w:id="17" w:author="Andrew" w:date="2017-01-10T14:20:00Z">
              <w:rPr/>
            </w:rPrChange>
          </w:rPr>
          <w:t>T</w:t>
        </w:r>
      </w:ins>
      <w:del w:id="18" w:author="Andrew" w:date="2017-01-10T14:20:00Z">
        <w:r w:rsidRPr="002D31E6" w:rsidDel="002D31E6">
          <w:rPr>
            <w:b/>
            <w:rPrChange w:id="19" w:author="Andrew" w:date="2017-01-10T14:20:00Z">
              <w:rPr/>
            </w:rPrChange>
          </w:rPr>
          <w:delText>t</w:delText>
        </w:r>
      </w:del>
      <w:r w:rsidRPr="002D31E6">
        <w:rPr>
          <w:b/>
          <w:rPrChange w:id="20" w:author="Andrew" w:date="2017-01-10T14:20:00Z">
            <w:rPr/>
          </w:rPrChange>
        </w:rPr>
        <w:t>able 1</w:t>
      </w:r>
      <w:r>
        <w:t xml:space="preserve"> below.</w:t>
      </w:r>
    </w:p>
    <w:p w14:paraId="1852AF30" w14:textId="77777777" w:rsidR="00E32D3A" w:rsidRPr="002D31E6" w:rsidRDefault="00E32D3A" w:rsidP="002D31E6">
      <w:pPr>
        <w:pStyle w:val="ListParagraph"/>
      </w:pPr>
    </w:p>
    <w:p w14:paraId="46893212" w14:textId="3EBCD7CC" w:rsidR="00E32D3A" w:rsidRPr="002D31E6" w:rsidRDefault="00E32D3A" w:rsidP="00EA2E79">
      <w:pPr>
        <w:pStyle w:val="ListParagraph"/>
        <w:numPr>
          <w:ilvl w:val="2"/>
          <w:numId w:val="1"/>
        </w:numPr>
        <w:spacing w:after="120"/>
        <w:jc w:val="both"/>
      </w:pPr>
      <w:r>
        <w:t>Close all solvent bottles and turn the purge on for at least 15 min</w:t>
      </w:r>
      <w:del w:id="21" w:author="Andrew" w:date="2017-01-10T14:19:00Z">
        <w:r w:rsidDel="002D31E6">
          <w:delText>utes</w:delText>
        </w:r>
      </w:del>
      <w:r>
        <w:t>. Turn the circulator back on.</w:t>
      </w:r>
    </w:p>
    <w:p w14:paraId="2B8DDFC9" w14:textId="77777777" w:rsidR="00EA2E79" w:rsidRPr="002D31E6" w:rsidRDefault="00EA2E79" w:rsidP="002D31E6">
      <w:pPr>
        <w:pStyle w:val="ListParagraph"/>
        <w:spacing w:after="120"/>
        <w:ind w:left="1224"/>
        <w:jc w:val="both"/>
      </w:pPr>
    </w:p>
    <w:tbl>
      <w:tblPr>
        <w:tblStyle w:val="TableGrid"/>
        <w:tblW w:w="0" w:type="auto"/>
        <w:jc w:val="center"/>
        <w:tblLook w:val="04A0" w:firstRow="1" w:lastRow="0" w:firstColumn="1" w:lastColumn="0" w:noHBand="0" w:noVBand="1"/>
      </w:tblPr>
      <w:tblGrid>
        <w:gridCol w:w="3032"/>
        <w:gridCol w:w="3905"/>
      </w:tblGrid>
      <w:tr w:rsidR="00EA2E79" w14:paraId="3D163050" w14:textId="77777777" w:rsidTr="00EA2E79">
        <w:trPr>
          <w:jc w:val="center"/>
        </w:trPr>
        <w:tc>
          <w:tcPr>
            <w:tcW w:w="6937" w:type="dxa"/>
            <w:gridSpan w:val="2"/>
          </w:tcPr>
          <w:p w14:paraId="79C60762" w14:textId="6B42B36C" w:rsidR="00EA2E79" w:rsidRPr="00EA2E79" w:rsidRDefault="00EA2E79" w:rsidP="00EA2E79">
            <w:pPr>
              <w:spacing w:after="120"/>
              <w:jc w:val="both"/>
              <w:rPr>
                <w:b/>
              </w:rPr>
            </w:pPr>
            <w:r w:rsidRPr="00EA2E79">
              <w:rPr>
                <w:b/>
              </w:rPr>
              <w:t xml:space="preserve">Table 1. </w:t>
            </w:r>
            <w:r w:rsidRPr="00EA2E79">
              <w:t>Positive test colors for solvent tests with di-radical.</w:t>
            </w:r>
          </w:p>
        </w:tc>
      </w:tr>
      <w:tr w:rsidR="00EA2E79" w14:paraId="72D7EE2E" w14:textId="77777777" w:rsidTr="00EA2E79">
        <w:trPr>
          <w:jc w:val="center"/>
        </w:trPr>
        <w:tc>
          <w:tcPr>
            <w:tcW w:w="3032" w:type="dxa"/>
          </w:tcPr>
          <w:p w14:paraId="25E1DF21" w14:textId="78EA2C51" w:rsidR="00EA2E79" w:rsidRPr="00EA2E79" w:rsidRDefault="00EA2E79" w:rsidP="00EA2E79">
            <w:pPr>
              <w:spacing w:after="120"/>
              <w:jc w:val="center"/>
              <w:rPr>
                <w:b/>
              </w:rPr>
            </w:pPr>
            <w:r w:rsidRPr="00EA2E79">
              <w:rPr>
                <w:b/>
              </w:rPr>
              <w:lastRenderedPageBreak/>
              <w:t>Solvent</w:t>
            </w:r>
          </w:p>
        </w:tc>
        <w:tc>
          <w:tcPr>
            <w:tcW w:w="3905" w:type="dxa"/>
          </w:tcPr>
          <w:p w14:paraId="6539BB6B" w14:textId="0E5C604A" w:rsidR="00EA2E79" w:rsidRPr="00EA2E79" w:rsidRDefault="00EA2E79" w:rsidP="00EA2E79">
            <w:pPr>
              <w:spacing w:after="120"/>
              <w:jc w:val="center"/>
              <w:rPr>
                <w:b/>
              </w:rPr>
            </w:pPr>
            <w:r w:rsidRPr="00EA2E79">
              <w:rPr>
                <w:b/>
              </w:rPr>
              <w:t>Color</w:t>
            </w:r>
          </w:p>
        </w:tc>
      </w:tr>
      <w:tr w:rsidR="00EA2E79" w14:paraId="364D1276" w14:textId="77777777" w:rsidTr="00EA2E79">
        <w:trPr>
          <w:jc w:val="center"/>
        </w:trPr>
        <w:tc>
          <w:tcPr>
            <w:tcW w:w="3032" w:type="dxa"/>
          </w:tcPr>
          <w:p w14:paraId="6DCCDBB3" w14:textId="12D98384" w:rsidR="00EA2E79" w:rsidRDefault="00EA2E79" w:rsidP="00EA2E79">
            <w:pPr>
              <w:spacing w:after="120"/>
              <w:jc w:val="center"/>
            </w:pPr>
            <w:r>
              <w:t>Diethyl ether</w:t>
            </w:r>
          </w:p>
        </w:tc>
        <w:tc>
          <w:tcPr>
            <w:tcW w:w="3905" w:type="dxa"/>
          </w:tcPr>
          <w:p w14:paraId="671546E1" w14:textId="4E02958E" w:rsidR="00EA2E79" w:rsidRDefault="00EA2E79" w:rsidP="00EA2E79">
            <w:pPr>
              <w:spacing w:after="120"/>
              <w:jc w:val="center"/>
            </w:pPr>
            <w:r>
              <w:t>Dark blue</w:t>
            </w:r>
          </w:p>
        </w:tc>
      </w:tr>
      <w:tr w:rsidR="00EA2E79" w14:paraId="5FD0F741" w14:textId="77777777" w:rsidTr="00EA2E79">
        <w:trPr>
          <w:jc w:val="center"/>
        </w:trPr>
        <w:tc>
          <w:tcPr>
            <w:tcW w:w="3032" w:type="dxa"/>
          </w:tcPr>
          <w:p w14:paraId="44E3F595" w14:textId="6EAA5140" w:rsidR="00EA2E79" w:rsidRDefault="00EA2E79" w:rsidP="00EA2E79">
            <w:pPr>
              <w:spacing w:after="120"/>
              <w:jc w:val="center"/>
            </w:pPr>
            <w:r>
              <w:t>THF</w:t>
            </w:r>
          </w:p>
        </w:tc>
        <w:tc>
          <w:tcPr>
            <w:tcW w:w="3905" w:type="dxa"/>
          </w:tcPr>
          <w:p w14:paraId="78513E53" w14:textId="5B8DA947" w:rsidR="00EA2E79" w:rsidRDefault="00EA2E79" w:rsidP="00EA2E79">
            <w:pPr>
              <w:spacing w:after="120"/>
              <w:jc w:val="center"/>
            </w:pPr>
            <w:r>
              <w:t>Dark purple</w:t>
            </w:r>
          </w:p>
        </w:tc>
      </w:tr>
      <w:tr w:rsidR="00EA2E79" w14:paraId="66A1C94C" w14:textId="77777777" w:rsidTr="00EA2E79">
        <w:trPr>
          <w:jc w:val="center"/>
        </w:trPr>
        <w:tc>
          <w:tcPr>
            <w:tcW w:w="3032" w:type="dxa"/>
          </w:tcPr>
          <w:p w14:paraId="2B2C73F7" w14:textId="27046675" w:rsidR="00EA2E79" w:rsidRDefault="00EA2E79" w:rsidP="00EA2E79">
            <w:pPr>
              <w:spacing w:after="120"/>
              <w:jc w:val="center"/>
            </w:pPr>
            <w:r w:rsidRPr="00EA2E79">
              <w:t>Benzene/toluene/xylenes</w:t>
            </w:r>
          </w:p>
        </w:tc>
        <w:tc>
          <w:tcPr>
            <w:tcW w:w="3905" w:type="dxa"/>
          </w:tcPr>
          <w:p w14:paraId="6369A312" w14:textId="72E1F81B" w:rsidR="00EA2E79" w:rsidRDefault="00EA2E79" w:rsidP="00EA2E79">
            <w:pPr>
              <w:spacing w:after="120"/>
              <w:jc w:val="center"/>
            </w:pPr>
            <w:r>
              <w:t>Dark blue/purple</w:t>
            </w:r>
          </w:p>
        </w:tc>
      </w:tr>
      <w:tr w:rsidR="00EA2E79" w14:paraId="417F4952" w14:textId="77777777" w:rsidTr="00EA2E79">
        <w:trPr>
          <w:jc w:val="center"/>
        </w:trPr>
        <w:tc>
          <w:tcPr>
            <w:tcW w:w="3032" w:type="dxa"/>
          </w:tcPr>
          <w:p w14:paraId="17473DF7" w14:textId="5F90318B" w:rsidR="00EA2E79" w:rsidRPr="00EA2E79" w:rsidRDefault="00EA2E79" w:rsidP="00EA2E79">
            <w:pPr>
              <w:spacing w:after="120"/>
              <w:jc w:val="center"/>
            </w:pPr>
            <w:r>
              <w:t>Hexanes/pentane</w:t>
            </w:r>
          </w:p>
        </w:tc>
        <w:tc>
          <w:tcPr>
            <w:tcW w:w="3905" w:type="dxa"/>
          </w:tcPr>
          <w:p w14:paraId="2320EF0B" w14:textId="2D526CB0" w:rsidR="00EA2E79" w:rsidRDefault="00EA2E79" w:rsidP="00EA2E79">
            <w:pPr>
              <w:spacing w:after="120"/>
              <w:jc w:val="center"/>
            </w:pPr>
            <w:r>
              <w:t>Dark blue</w:t>
            </w:r>
          </w:p>
        </w:tc>
      </w:tr>
    </w:tbl>
    <w:p w14:paraId="1214A4F7" w14:textId="77777777" w:rsidR="00EA2E79" w:rsidRPr="002D31E6" w:rsidRDefault="00EA2E79" w:rsidP="00EA2E79">
      <w:pPr>
        <w:spacing w:after="120"/>
        <w:jc w:val="both"/>
      </w:pPr>
    </w:p>
    <w:p w14:paraId="706FAD04" w14:textId="59C90D4D" w:rsidR="00A204AF" w:rsidRPr="00AF1C15" w:rsidRDefault="009311DE" w:rsidP="009311DE">
      <w:r w:rsidRPr="00AF1C15">
        <w:rPr>
          <w:b/>
          <w:sz w:val="28"/>
        </w:rPr>
        <w:t xml:space="preserve">Summary </w:t>
      </w:r>
    </w:p>
    <w:p w14:paraId="12D66DFA" w14:textId="10BE10F6" w:rsidR="009311DE" w:rsidRPr="00AF1C15" w:rsidRDefault="00D64C02" w:rsidP="00A204AF">
      <w:pPr>
        <w:jc w:val="both"/>
        <w:rPr>
          <w:b/>
          <w:sz w:val="28"/>
        </w:rPr>
      </w:pPr>
      <w:r w:rsidRPr="00AF1C15">
        <w:t>The glovebox is very practical for working with and manipulating air</w:t>
      </w:r>
      <w:r w:rsidR="00AC0089" w:rsidRPr="00AF1C15">
        <w:t>-</w:t>
      </w:r>
      <w:r w:rsidRPr="00AF1C15">
        <w:t xml:space="preserve"> and moisture</w:t>
      </w:r>
      <w:r w:rsidR="00AC0089" w:rsidRPr="00AF1C15">
        <w:t>-</w:t>
      </w:r>
      <w:r w:rsidRPr="00AF1C15">
        <w:t xml:space="preserve">sensitive compounds. It allows most manipulations that can be done on the benchtop to be done readily in an inert atmosphere. </w:t>
      </w:r>
    </w:p>
    <w:p w14:paraId="1FF23C46" w14:textId="77777777" w:rsidR="00592C01" w:rsidRPr="00AF1C15" w:rsidRDefault="009311DE" w:rsidP="009311DE">
      <w:r w:rsidRPr="00AF1C15">
        <w:rPr>
          <w:b/>
          <w:sz w:val="28"/>
        </w:rPr>
        <w:t>Applications</w:t>
      </w:r>
      <w:r w:rsidR="00FC1C9F" w:rsidRPr="00AF1C15">
        <w:t xml:space="preserve"> </w:t>
      </w:r>
    </w:p>
    <w:p w14:paraId="7C2E7A9B" w14:textId="76703702" w:rsidR="00263400" w:rsidRPr="004448DC" w:rsidRDefault="00D64C02" w:rsidP="004448DC">
      <w:pPr>
        <w:jc w:val="both"/>
      </w:pPr>
      <w:r w:rsidRPr="00AF1C15">
        <w:t xml:space="preserve">The glovebox can be used to store chemicals, and/or to carry out reactions/spectroscopic analysis of chemicals and reactions. Gloveboxes are fully </w:t>
      </w:r>
      <w:r w:rsidR="00555E21" w:rsidRPr="00AF1C15">
        <w:t>customizable</w:t>
      </w:r>
      <w:r w:rsidRPr="00AF1C15">
        <w:t xml:space="preserve">, so the customer can request many add-ons to meet their needs. </w:t>
      </w:r>
      <w:r w:rsidR="00C8197E">
        <w:t xml:space="preserve">Different laboratories will have different glovebox user guidelines; therefore it is very important to understand the requirements for working in a glovebox before performing any manipulations. </w:t>
      </w:r>
    </w:p>
    <w:p w14:paraId="2D948182" w14:textId="77777777" w:rsidR="00263400" w:rsidRPr="00AF1C15" w:rsidRDefault="00263400">
      <w:pPr>
        <w:rPr>
          <w:b/>
          <w:sz w:val="28"/>
          <w:szCs w:val="28"/>
        </w:rPr>
      </w:pPr>
      <w:r w:rsidRPr="00AF1C15">
        <w:rPr>
          <w:b/>
          <w:sz w:val="28"/>
          <w:szCs w:val="28"/>
        </w:rPr>
        <w:br w:type="page"/>
      </w:r>
    </w:p>
    <w:p w14:paraId="48E5F5C6" w14:textId="46C484FB" w:rsidR="000B1046" w:rsidRPr="00AF1C15" w:rsidRDefault="000B1046">
      <w:r w:rsidRPr="00AF1C15">
        <w:rPr>
          <w:b/>
          <w:sz w:val="28"/>
          <w:szCs w:val="28"/>
        </w:rPr>
        <w:lastRenderedPageBreak/>
        <w:t>Materials List</w:t>
      </w:r>
      <w:r w:rsidRPr="00AF1C15">
        <w:t xml:space="preserve"> </w:t>
      </w:r>
    </w:p>
    <w:tbl>
      <w:tblPr>
        <w:tblW w:w="4230" w:type="dxa"/>
        <w:jc w:val="center"/>
        <w:tblLayout w:type="fixed"/>
        <w:tblLook w:val="04A0" w:firstRow="1" w:lastRow="0" w:firstColumn="1" w:lastColumn="0" w:noHBand="0" w:noVBand="1"/>
      </w:tblPr>
      <w:tblGrid>
        <w:gridCol w:w="2430"/>
        <w:gridCol w:w="1800"/>
      </w:tblGrid>
      <w:tr w:rsidR="00263400" w:rsidRPr="00AF1C15" w14:paraId="74D9A506" w14:textId="77777777" w:rsidTr="00263400">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263400" w:rsidRPr="00AF1C15" w:rsidRDefault="00263400" w:rsidP="00681DE9">
            <w:pPr>
              <w:spacing w:after="0"/>
              <w:rPr>
                <w:rFonts w:ascii="Cambria" w:eastAsia="Times New Roman" w:hAnsi="Cambria" w:cs="Times New Roman"/>
                <w:b/>
                <w:bCs/>
                <w:color w:val="3A3A3A"/>
                <w:sz w:val="20"/>
                <w:szCs w:val="20"/>
              </w:rPr>
            </w:pPr>
            <w:r w:rsidRPr="00AF1C15">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17F34447" w:rsidR="00263400" w:rsidRPr="00AF1C15" w:rsidRDefault="00263400" w:rsidP="00681DE9">
            <w:pPr>
              <w:spacing w:after="0"/>
              <w:rPr>
                <w:rFonts w:ascii="Cambria" w:eastAsia="Times New Roman" w:hAnsi="Cambria" w:cs="Times New Roman"/>
                <w:b/>
                <w:bCs/>
                <w:color w:val="3A3A3A"/>
                <w:sz w:val="20"/>
                <w:szCs w:val="20"/>
              </w:rPr>
            </w:pPr>
            <w:r w:rsidRPr="00AF1C15">
              <w:rPr>
                <w:rFonts w:ascii="Cambria" w:eastAsia="Times New Roman" w:hAnsi="Cambria" w:cs="Times New Roman"/>
                <w:b/>
                <w:bCs/>
                <w:color w:val="3A3A3A"/>
                <w:sz w:val="20"/>
                <w:szCs w:val="20"/>
              </w:rPr>
              <w:t>Comments</w:t>
            </w:r>
          </w:p>
        </w:tc>
      </w:tr>
      <w:tr w:rsidR="00263400" w:rsidRPr="00AF1C15" w14:paraId="733DEBB6"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5C9CBCC8" w14:textId="3CD68BB3" w:rsidR="00263400" w:rsidRPr="00AF1C15" w:rsidRDefault="00263400" w:rsidP="00681DE9">
            <w:pPr>
              <w:spacing w:after="0"/>
              <w:rPr>
                <w:rFonts w:ascii="Cambria" w:eastAsia="Times New Roman" w:hAnsi="Cambria" w:cs="Times New Roman"/>
                <w:b/>
                <w:bCs/>
                <w:color w:val="3A3A3A"/>
                <w:sz w:val="20"/>
                <w:szCs w:val="20"/>
              </w:rPr>
            </w:pPr>
            <w:r w:rsidRPr="00AF1C15">
              <w:rPr>
                <w:rFonts w:ascii="Cambria" w:eastAsia="Times New Roman" w:hAnsi="Cambria" w:cs="Times New Roman"/>
                <w:b/>
                <w:bCs/>
                <w:color w:val="3A3A3A"/>
                <w:sz w:val="20"/>
                <w:szCs w:val="20"/>
              </w:rPr>
              <w:t>Materials</w:t>
            </w:r>
          </w:p>
        </w:tc>
        <w:tc>
          <w:tcPr>
            <w:tcW w:w="1800" w:type="dxa"/>
            <w:tcBorders>
              <w:top w:val="nil"/>
              <w:left w:val="nil"/>
              <w:bottom w:val="single" w:sz="4" w:space="0" w:color="auto"/>
              <w:right w:val="single" w:sz="4" w:space="0" w:color="auto"/>
            </w:tcBorders>
            <w:shd w:val="clear" w:color="auto" w:fill="auto"/>
            <w:noWrap/>
            <w:vAlign w:val="bottom"/>
            <w:hideMark/>
          </w:tcPr>
          <w:p w14:paraId="04032A30" w14:textId="77777777" w:rsidR="00263400" w:rsidRPr="00AF1C15" w:rsidRDefault="00263400" w:rsidP="00681DE9">
            <w:pPr>
              <w:spacing w:after="0"/>
              <w:rPr>
                <w:rFonts w:ascii="Cambria" w:eastAsia="Times New Roman" w:hAnsi="Cambria" w:cs="Times New Roman"/>
                <w:b/>
                <w:bCs/>
                <w:color w:val="3A3A3A"/>
                <w:sz w:val="20"/>
                <w:szCs w:val="20"/>
              </w:rPr>
            </w:pPr>
            <w:r w:rsidRPr="00AF1C15">
              <w:rPr>
                <w:rFonts w:ascii="Cambria" w:eastAsia="Times New Roman" w:hAnsi="Cambria" w:cs="Times New Roman"/>
                <w:b/>
                <w:bCs/>
                <w:color w:val="3A3A3A"/>
                <w:sz w:val="20"/>
                <w:szCs w:val="20"/>
              </w:rPr>
              <w:t> </w:t>
            </w:r>
          </w:p>
        </w:tc>
      </w:tr>
      <w:tr w:rsidR="00E609E2" w:rsidRPr="00AF1C15" w14:paraId="6CD132B3"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29888AF2" w14:textId="14FC9F40"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Glovebox</w:t>
            </w:r>
          </w:p>
        </w:tc>
        <w:tc>
          <w:tcPr>
            <w:tcW w:w="1800" w:type="dxa"/>
            <w:tcBorders>
              <w:top w:val="nil"/>
              <w:left w:val="nil"/>
              <w:bottom w:val="single" w:sz="4" w:space="0" w:color="auto"/>
              <w:right w:val="single" w:sz="4" w:space="0" w:color="auto"/>
            </w:tcBorders>
            <w:shd w:val="clear" w:color="auto" w:fill="auto"/>
            <w:noWrap/>
            <w:vAlign w:val="bottom"/>
            <w:hideMark/>
          </w:tcPr>
          <w:p w14:paraId="76473A0E" w14:textId="45CAF629"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359F4CAE"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092E601" w14:textId="7000F3E6"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Scintillation vials and caps</w:t>
            </w:r>
          </w:p>
        </w:tc>
        <w:tc>
          <w:tcPr>
            <w:tcW w:w="1800" w:type="dxa"/>
            <w:tcBorders>
              <w:top w:val="nil"/>
              <w:left w:val="nil"/>
              <w:bottom w:val="single" w:sz="4" w:space="0" w:color="auto"/>
              <w:right w:val="single" w:sz="4" w:space="0" w:color="auto"/>
            </w:tcBorders>
            <w:shd w:val="clear" w:color="auto" w:fill="auto"/>
            <w:noWrap/>
            <w:vAlign w:val="bottom"/>
            <w:hideMark/>
          </w:tcPr>
          <w:p w14:paraId="0E8E7A46" w14:textId="2888366D" w:rsidR="00E609E2" w:rsidRPr="00AF1C15" w:rsidRDefault="00E609E2" w:rsidP="00F51D9F">
            <w:pPr>
              <w:spacing w:after="0"/>
              <w:rPr>
                <w:rFonts w:ascii="Cambria" w:eastAsia="Times New Roman" w:hAnsi="Cambria" w:cs="Times New Roman"/>
                <w:color w:val="3A3A3A"/>
                <w:sz w:val="20"/>
                <w:szCs w:val="20"/>
              </w:rPr>
            </w:pPr>
          </w:p>
        </w:tc>
      </w:tr>
      <w:tr w:rsidR="00E609E2" w:rsidRPr="00AF1C15" w14:paraId="53106AD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69B1F87" w14:textId="37DFD26F"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Stir bar</w:t>
            </w:r>
          </w:p>
        </w:tc>
        <w:tc>
          <w:tcPr>
            <w:tcW w:w="1800" w:type="dxa"/>
            <w:tcBorders>
              <w:top w:val="nil"/>
              <w:left w:val="nil"/>
              <w:bottom w:val="single" w:sz="4" w:space="0" w:color="auto"/>
              <w:right w:val="single" w:sz="4" w:space="0" w:color="auto"/>
            </w:tcBorders>
            <w:shd w:val="clear" w:color="auto" w:fill="auto"/>
            <w:noWrap/>
            <w:vAlign w:val="bottom"/>
          </w:tcPr>
          <w:p w14:paraId="2815454D" w14:textId="77777777"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6EB452C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57C2162" w14:textId="71A01702"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Pasteur pipettes</w:t>
            </w:r>
          </w:p>
        </w:tc>
        <w:tc>
          <w:tcPr>
            <w:tcW w:w="1800" w:type="dxa"/>
            <w:tcBorders>
              <w:top w:val="nil"/>
              <w:left w:val="nil"/>
              <w:bottom w:val="single" w:sz="4" w:space="0" w:color="auto"/>
              <w:right w:val="single" w:sz="4" w:space="0" w:color="auto"/>
            </w:tcBorders>
            <w:shd w:val="clear" w:color="auto" w:fill="auto"/>
            <w:noWrap/>
            <w:vAlign w:val="bottom"/>
          </w:tcPr>
          <w:p w14:paraId="161996A1" w14:textId="77777777"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4DAF067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53619BBF" w14:textId="669D6CC1" w:rsidR="00E609E2" w:rsidRPr="00AF1C15" w:rsidRDefault="0037272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L</w:t>
            </w:r>
            <w:r w:rsidR="00E609E2" w:rsidRPr="00AF1C15">
              <w:rPr>
                <w:rFonts w:ascii="Cambria" w:eastAsia="Times New Roman" w:hAnsi="Cambria" w:cs="Times New Roman"/>
                <w:color w:val="3A3A3A"/>
                <w:sz w:val="20"/>
                <w:szCs w:val="20"/>
              </w:rPr>
              <w:t>ogbook</w:t>
            </w:r>
          </w:p>
        </w:tc>
        <w:tc>
          <w:tcPr>
            <w:tcW w:w="1800" w:type="dxa"/>
            <w:tcBorders>
              <w:top w:val="nil"/>
              <w:left w:val="nil"/>
              <w:bottom w:val="single" w:sz="4" w:space="0" w:color="auto"/>
              <w:right w:val="single" w:sz="4" w:space="0" w:color="auto"/>
            </w:tcBorders>
            <w:shd w:val="clear" w:color="auto" w:fill="auto"/>
            <w:noWrap/>
            <w:vAlign w:val="bottom"/>
          </w:tcPr>
          <w:p w14:paraId="62A0CB95" w14:textId="77777777"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3D1595E3"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E12250A" w14:textId="3B1D2613"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Bike patch kit</w:t>
            </w:r>
          </w:p>
        </w:tc>
        <w:tc>
          <w:tcPr>
            <w:tcW w:w="1800" w:type="dxa"/>
            <w:tcBorders>
              <w:top w:val="nil"/>
              <w:left w:val="nil"/>
              <w:bottom w:val="single" w:sz="4" w:space="0" w:color="auto"/>
              <w:right w:val="single" w:sz="4" w:space="0" w:color="auto"/>
            </w:tcBorders>
            <w:shd w:val="clear" w:color="auto" w:fill="auto"/>
            <w:noWrap/>
            <w:vAlign w:val="bottom"/>
          </w:tcPr>
          <w:p w14:paraId="0923CA53" w14:textId="77777777"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493B4CE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B4D8B00" w14:textId="28969C13" w:rsidR="00E609E2" w:rsidRPr="00AF1C15" w:rsidRDefault="00E609E2" w:rsidP="00681DE9">
            <w:pPr>
              <w:spacing w:after="0"/>
              <w:rPr>
                <w:rFonts w:ascii="Cambria" w:eastAsia="Times New Roman" w:hAnsi="Cambria" w:cs="Times New Roman"/>
                <w:color w:val="3A3A3A"/>
                <w:sz w:val="20"/>
                <w:szCs w:val="20"/>
              </w:rPr>
            </w:pPr>
          </w:p>
        </w:tc>
        <w:tc>
          <w:tcPr>
            <w:tcW w:w="1800" w:type="dxa"/>
            <w:tcBorders>
              <w:top w:val="nil"/>
              <w:left w:val="nil"/>
              <w:bottom w:val="single" w:sz="4" w:space="0" w:color="auto"/>
              <w:right w:val="single" w:sz="4" w:space="0" w:color="auto"/>
            </w:tcBorders>
            <w:shd w:val="clear" w:color="auto" w:fill="auto"/>
            <w:noWrap/>
            <w:vAlign w:val="bottom"/>
            <w:hideMark/>
          </w:tcPr>
          <w:p w14:paraId="28DA4609" w14:textId="72CDBE91"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6D0EB00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03022DB0" w14:textId="36F4D95C"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b/>
                <w:color w:val="3A3A3A"/>
                <w:sz w:val="20"/>
                <w:szCs w:val="20"/>
              </w:rPr>
              <w:t>Reagents</w:t>
            </w:r>
          </w:p>
        </w:tc>
        <w:tc>
          <w:tcPr>
            <w:tcW w:w="1800" w:type="dxa"/>
            <w:tcBorders>
              <w:top w:val="nil"/>
              <w:left w:val="nil"/>
              <w:bottom w:val="single" w:sz="4" w:space="0" w:color="auto"/>
              <w:right w:val="single" w:sz="4" w:space="0" w:color="auto"/>
            </w:tcBorders>
            <w:shd w:val="clear" w:color="auto" w:fill="auto"/>
            <w:noWrap/>
            <w:vAlign w:val="bottom"/>
            <w:hideMark/>
          </w:tcPr>
          <w:p w14:paraId="059F5E68" w14:textId="6B2334AC"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086B556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6784407A" w14:textId="3A7A87BA"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 xml:space="preserve">Nitrogen gas </w:t>
            </w:r>
          </w:p>
        </w:tc>
        <w:tc>
          <w:tcPr>
            <w:tcW w:w="1800" w:type="dxa"/>
            <w:tcBorders>
              <w:top w:val="nil"/>
              <w:left w:val="nil"/>
              <w:bottom w:val="single" w:sz="4" w:space="0" w:color="auto"/>
              <w:right w:val="single" w:sz="4" w:space="0" w:color="auto"/>
            </w:tcBorders>
            <w:shd w:val="clear" w:color="auto" w:fill="auto"/>
            <w:noWrap/>
            <w:vAlign w:val="bottom"/>
            <w:hideMark/>
          </w:tcPr>
          <w:p w14:paraId="57AA8839" w14:textId="44F9FF4A"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42A0F961"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18B8509F" w14:textId="40621B94" w:rsidR="00E609E2" w:rsidRPr="00AF1C15" w:rsidRDefault="00372722" w:rsidP="00F51D9F">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w:t>
            </w:r>
            <w:r w:rsidR="00E609E2" w:rsidRPr="00AF1C15">
              <w:rPr>
                <w:rFonts w:ascii="Cambria" w:eastAsia="Times New Roman" w:hAnsi="Cambria" w:cs="Times New Roman"/>
                <w:color w:val="3A3A3A"/>
                <w:sz w:val="20"/>
                <w:szCs w:val="20"/>
              </w:rPr>
              <w:t>odium</w:t>
            </w:r>
          </w:p>
        </w:tc>
        <w:tc>
          <w:tcPr>
            <w:tcW w:w="1800" w:type="dxa"/>
            <w:tcBorders>
              <w:top w:val="nil"/>
              <w:left w:val="nil"/>
              <w:bottom w:val="single" w:sz="4" w:space="0" w:color="auto"/>
              <w:right w:val="single" w:sz="4" w:space="0" w:color="auto"/>
            </w:tcBorders>
            <w:shd w:val="clear" w:color="auto" w:fill="auto"/>
            <w:noWrap/>
            <w:vAlign w:val="bottom"/>
            <w:hideMark/>
          </w:tcPr>
          <w:p w14:paraId="71F9B56E" w14:textId="77777777"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 </w:t>
            </w:r>
          </w:p>
        </w:tc>
      </w:tr>
      <w:tr w:rsidR="00E609E2" w:rsidRPr="00AF1C15" w14:paraId="0028BA58"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48BC618" w14:textId="68A05324" w:rsidR="00E609E2" w:rsidRPr="00AF1C15" w:rsidRDefault="00E609E2" w:rsidP="00681DE9">
            <w:pPr>
              <w:spacing w:after="0"/>
              <w:rPr>
                <w:rFonts w:ascii="Cambria" w:eastAsia="Times New Roman" w:hAnsi="Cambria" w:cs="Times New Roman"/>
                <w:color w:val="3A3A3A"/>
                <w:sz w:val="20"/>
                <w:szCs w:val="20"/>
              </w:rPr>
            </w:pPr>
            <w:r w:rsidRPr="00AF1C15">
              <w:rPr>
                <w:rFonts w:ascii="Cambria" w:eastAsia="Times New Roman" w:hAnsi="Cambria" w:cs="Times New Roman"/>
                <w:color w:val="3A3A3A"/>
                <w:sz w:val="20"/>
                <w:szCs w:val="20"/>
              </w:rPr>
              <w:t>THF</w:t>
            </w:r>
          </w:p>
        </w:tc>
        <w:tc>
          <w:tcPr>
            <w:tcW w:w="1800" w:type="dxa"/>
            <w:tcBorders>
              <w:top w:val="nil"/>
              <w:left w:val="nil"/>
              <w:bottom w:val="single" w:sz="4" w:space="0" w:color="auto"/>
              <w:right w:val="single" w:sz="4" w:space="0" w:color="auto"/>
            </w:tcBorders>
            <w:shd w:val="clear" w:color="auto" w:fill="auto"/>
            <w:noWrap/>
            <w:vAlign w:val="bottom"/>
            <w:hideMark/>
          </w:tcPr>
          <w:p w14:paraId="713B67F9" w14:textId="5389CCDC" w:rsidR="00E609E2" w:rsidRPr="00AF1C15" w:rsidRDefault="00E609E2" w:rsidP="00681DE9">
            <w:pPr>
              <w:spacing w:after="0"/>
              <w:rPr>
                <w:rFonts w:ascii="Cambria" w:eastAsia="Times New Roman" w:hAnsi="Cambria" w:cs="Times New Roman"/>
                <w:color w:val="3A3A3A"/>
                <w:sz w:val="20"/>
                <w:szCs w:val="20"/>
              </w:rPr>
            </w:pPr>
          </w:p>
        </w:tc>
      </w:tr>
      <w:tr w:rsidR="00E609E2" w:rsidRPr="00AF1C15" w14:paraId="2A95BCF9" w14:textId="77777777" w:rsidTr="00263400">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4422497F" w14:textId="0EC8D316" w:rsidR="00E609E2" w:rsidRPr="00AF1C15" w:rsidRDefault="00372722"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B</w:t>
            </w:r>
            <w:r w:rsidR="00E609E2" w:rsidRPr="00AF1C15">
              <w:rPr>
                <w:rFonts w:ascii="Cambria" w:eastAsia="Times New Roman" w:hAnsi="Cambria" w:cs="Times New Roman"/>
                <w:color w:val="3A3A3A"/>
                <w:sz w:val="20"/>
                <w:szCs w:val="20"/>
              </w:rPr>
              <w:t>enzophenone</w:t>
            </w:r>
          </w:p>
        </w:tc>
        <w:tc>
          <w:tcPr>
            <w:tcW w:w="1800" w:type="dxa"/>
            <w:tcBorders>
              <w:top w:val="nil"/>
              <w:left w:val="nil"/>
              <w:bottom w:val="single" w:sz="4" w:space="0" w:color="auto"/>
              <w:right w:val="single" w:sz="4" w:space="0" w:color="auto"/>
            </w:tcBorders>
            <w:shd w:val="clear" w:color="auto" w:fill="auto"/>
            <w:noWrap/>
            <w:vAlign w:val="bottom"/>
            <w:hideMark/>
          </w:tcPr>
          <w:p w14:paraId="726A5A9C" w14:textId="10247456" w:rsidR="00E609E2" w:rsidRPr="00AF1C15" w:rsidRDefault="00E609E2" w:rsidP="00681DE9">
            <w:pPr>
              <w:spacing w:after="0"/>
              <w:rPr>
                <w:rFonts w:ascii="Cambria" w:eastAsia="Times New Roman" w:hAnsi="Cambria" w:cs="Times New Roman"/>
                <w:color w:val="3A3A3A"/>
                <w:sz w:val="20"/>
                <w:szCs w:val="20"/>
              </w:rPr>
            </w:pPr>
          </w:p>
        </w:tc>
      </w:tr>
    </w:tbl>
    <w:p w14:paraId="28E07D39" w14:textId="77777777" w:rsidR="00E345D0" w:rsidRPr="00AF1C15" w:rsidRDefault="00E345D0"/>
    <w:p w14:paraId="36500546" w14:textId="77777777" w:rsidR="00E345D0" w:rsidRPr="00AF1C15" w:rsidRDefault="00E345D0"/>
    <w:p w14:paraId="650DE14B" w14:textId="244CB699" w:rsidR="00144F5C" w:rsidRPr="00AF1C15" w:rsidRDefault="00E345D0" w:rsidP="00144F5C">
      <w:pPr>
        <w:spacing w:after="0"/>
        <w:ind w:left="720" w:hanging="720"/>
        <w:rPr>
          <w:rFonts w:ascii="Cambria" w:hAnsi="Cambria"/>
          <w:noProof/>
        </w:rPr>
      </w:pPr>
      <w:r w:rsidRPr="00AF1C15">
        <w:fldChar w:fldCharType="begin"/>
      </w:r>
      <w:r w:rsidRPr="00AF1C15">
        <w:instrText xml:space="preserve"> ADDIN EN.REFLIST </w:instrText>
      </w:r>
      <w:r w:rsidRPr="00AF1C15">
        <w:fldChar w:fldCharType="separate"/>
      </w:r>
      <w:bookmarkStart w:id="22" w:name="_ENREF_1"/>
      <w:r w:rsidR="00144F5C" w:rsidRPr="00AF1C15">
        <w:rPr>
          <w:rFonts w:ascii="Cambria" w:hAnsi="Cambria"/>
          <w:noProof/>
        </w:rPr>
        <w:t>1.</w:t>
      </w:r>
      <w:r w:rsidR="00144F5C" w:rsidRPr="00AF1C15">
        <w:rPr>
          <w:rFonts w:ascii="Cambria" w:hAnsi="Cambria"/>
          <w:noProof/>
        </w:rPr>
        <w:tab/>
        <w:t xml:space="preserve">D. F. Shriver and M. A. Drezdzon, </w:t>
      </w:r>
      <w:r w:rsidR="00EF3CCF" w:rsidRPr="00AF1C15">
        <w:rPr>
          <w:rFonts w:ascii="Cambria" w:hAnsi="Cambria"/>
          <w:noProof/>
        </w:rPr>
        <w:t xml:space="preserve">The Manipulation of Air-Sensitive Compounds, </w:t>
      </w:r>
      <w:r w:rsidR="00144F5C" w:rsidRPr="00AF1C15">
        <w:rPr>
          <w:rFonts w:ascii="Cambria" w:hAnsi="Cambria"/>
          <w:noProof/>
        </w:rPr>
        <w:t>John Wiley &amp; Sons, 2 edn., 1986, ch. 2.</w:t>
      </w:r>
      <w:bookmarkEnd w:id="22"/>
    </w:p>
    <w:p w14:paraId="7D4E3560" w14:textId="509E83ED" w:rsidR="00144F5C" w:rsidRPr="00AF1C15" w:rsidRDefault="00144F5C" w:rsidP="002964B4">
      <w:pPr>
        <w:rPr>
          <w:rFonts w:ascii="Cambria" w:hAnsi="Cambria"/>
          <w:noProof/>
        </w:rPr>
      </w:pPr>
    </w:p>
    <w:p w14:paraId="5E8D63AE" w14:textId="77777777" w:rsidR="00B86B88" w:rsidRPr="00470F73" w:rsidRDefault="00B86B88" w:rsidP="00B86B88">
      <w:pPr>
        <w:rPr>
          <w:b/>
          <w:sz w:val="28"/>
        </w:rPr>
      </w:pPr>
      <w:r w:rsidRPr="008E410C">
        <w:rPr>
          <w:b/>
          <w:sz w:val="28"/>
          <w:szCs w:val="28"/>
        </w:rPr>
        <w:t>Legend</w:t>
      </w:r>
    </w:p>
    <w:p w14:paraId="0741333C" w14:textId="6AEFAE20" w:rsidR="00583BBA" w:rsidRDefault="00E345D0">
      <w:r w:rsidRPr="00AF1C15">
        <w:fldChar w:fldCharType="end"/>
      </w:r>
      <w:r w:rsidR="00B86B88">
        <w:t>Figure 1. The glovebox, showing the main chamber, the gloves, the control panel, and the large/small antechambers.</w:t>
      </w:r>
    </w:p>
    <w:p w14:paraId="7135EBEA" w14:textId="6E0E2986" w:rsidR="00B86B88" w:rsidRDefault="00B86B88">
      <w:r>
        <w:t>Figure 2. The control panel allows you to control the pressure, circulation, purge, light, regeneration, and the large antechamber.</w:t>
      </w:r>
    </w:p>
    <w:p w14:paraId="73E96684" w14:textId="64E421E9" w:rsidR="00B86B88" w:rsidRDefault="00B86B88">
      <w:r>
        <w:t>Figure 3. The catalyst container is connected to the main chamber by two valves, which allows the atmosphere to circulate through the catalyst bed.</w:t>
      </w:r>
    </w:p>
    <w:p w14:paraId="01A60888" w14:textId="4F91139F" w:rsidR="004C0F16" w:rsidRPr="00AF1C15" w:rsidRDefault="004C0F16">
      <w:r>
        <w:t xml:space="preserve">Figure 4. The </w:t>
      </w:r>
      <w:r w:rsidR="001D4CBA">
        <w:t>large and small antechambers each have their own pressure gauge and valve.</w:t>
      </w:r>
    </w:p>
    <w:sectPr w:rsidR="004C0F16" w:rsidRPr="00AF1C15" w:rsidSect="000331A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CC509" w14:textId="77777777" w:rsidR="001641BE" w:rsidRDefault="001641BE" w:rsidP="00103BE9">
      <w:pPr>
        <w:spacing w:after="0"/>
      </w:pPr>
      <w:r>
        <w:separator/>
      </w:r>
    </w:p>
  </w:endnote>
  <w:endnote w:type="continuationSeparator" w:id="0">
    <w:p w14:paraId="0C579141" w14:textId="77777777" w:rsidR="001641BE" w:rsidRDefault="001641BE" w:rsidP="00103BE9">
      <w:pPr>
        <w:spacing w:after="0"/>
      </w:pPr>
      <w:r>
        <w:continuationSeparator/>
      </w:r>
    </w:p>
  </w:endnote>
  <w:endnote w:type="continuationNotice" w:id="1">
    <w:p w14:paraId="503222D7" w14:textId="77777777" w:rsidR="001641BE" w:rsidRDefault="001641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CC69" w14:textId="7CD06BA5" w:rsidR="008D566B" w:rsidRDefault="008D566B" w:rsidP="00103BE9">
    <w:pPr>
      <w:pStyle w:val="Footer"/>
      <w:jc w:val="center"/>
    </w:pPr>
    <w:r>
      <w:t>-</w:t>
    </w:r>
    <w:r>
      <w:fldChar w:fldCharType="begin"/>
    </w:r>
    <w:r>
      <w:instrText xml:space="preserve"> PAGE   \* MERGEFORMAT </w:instrText>
    </w:r>
    <w:r>
      <w:fldChar w:fldCharType="separate"/>
    </w:r>
    <w:r w:rsidR="00A52889">
      <w:rPr>
        <w:noProof/>
      </w:rPr>
      <w:t>8</w:t>
    </w:r>
    <w:r>
      <w:rPr>
        <w:noProof/>
      </w:rPr>
      <w:fldChar w:fldCharType="end"/>
    </w:r>
    <w:r>
      <w:rPr>
        <w:noProo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A1187" w14:textId="77777777" w:rsidR="001641BE" w:rsidRDefault="001641BE" w:rsidP="00103BE9">
      <w:pPr>
        <w:spacing w:after="0"/>
      </w:pPr>
      <w:r>
        <w:separator/>
      </w:r>
    </w:p>
  </w:footnote>
  <w:footnote w:type="continuationSeparator" w:id="0">
    <w:p w14:paraId="56A49A8A" w14:textId="77777777" w:rsidR="001641BE" w:rsidRDefault="001641BE" w:rsidP="00103BE9">
      <w:pPr>
        <w:spacing w:after="0"/>
      </w:pPr>
      <w:r>
        <w:continuationSeparator/>
      </w:r>
    </w:p>
  </w:footnote>
  <w:footnote w:type="continuationNotice" w:id="1">
    <w:p w14:paraId="6270419A" w14:textId="77777777" w:rsidR="001641BE" w:rsidRDefault="001641B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3D496" w14:textId="77777777" w:rsidR="00470F73" w:rsidRDefault="00470F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A1725"/>
    <w:multiLevelType w:val="multilevel"/>
    <w:tmpl w:val="7AC66C8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6E7FE6"/>
    <w:multiLevelType w:val="hybridMultilevel"/>
    <w:tmpl w:val="D32A6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hemical Scienc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tpdrfzw4tafeoedvt0pf29rzzzx5asd9vap&quot;&gt;car_master&lt;record-ids&gt;&lt;item&gt;2859&lt;/item&gt;&lt;item&gt;2860&lt;/item&gt;&lt;/record-ids&gt;&lt;/item&gt;&lt;/Libraries&gt;"/>
  </w:docVars>
  <w:rsids>
    <w:rsidRoot w:val="000331A6"/>
    <w:rsid w:val="0000154A"/>
    <w:rsid w:val="00014FA4"/>
    <w:rsid w:val="00030A9E"/>
    <w:rsid w:val="000331A6"/>
    <w:rsid w:val="0003697F"/>
    <w:rsid w:val="00040633"/>
    <w:rsid w:val="000512AE"/>
    <w:rsid w:val="00052DDE"/>
    <w:rsid w:val="000550AD"/>
    <w:rsid w:val="00061D8B"/>
    <w:rsid w:val="00076C65"/>
    <w:rsid w:val="00077083"/>
    <w:rsid w:val="000920FB"/>
    <w:rsid w:val="000A2F76"/>
    <w:rsid w:val="000B1046"/>
    <w:rsid w:val="000B6A03"/>
    <w:rsid w:val="000B7F64"/>
    <w:rsid w:val="000C7F0D"/>
    <w:rsid w:val="00101069"/>
    <w:rsid w:val="00102394"/>
    <w:rsid w:val="00102FEA"/>
    <w:rsid w:val="00103BE9"/>
    <w:rsid w:val="00105021"/>
    <w:rsid w:val="00115C46"/>
    <w:rsid w:val="00131AE8"/>
    <w:rsid w:val="00136C2E"/>
    <w:rsid w:val="00137A79"/>
    <w:rsid w:val="0014099B"/>
    <w:rsid w:val="00144F5C"/>
    <w:rsid w:val="00156E6D"/>
    <w:rsid w:val="001579F0"/>
    <w:rsid w:val="001641BE"/>
    <w:rsid w:val="001712D4"/>
    <w:rsid w:val="001750C4"/>
    <w:rsid w:val="00175B3D"/>
    <w:rsid w:val="00181B97"/>
    <w:rsid w:val="001828CA"/>
    <w:rsid w:val="00182CC8"/>
    <w:rsid w:val="00184B48"/>
    <w:rsid w:val="00185E10"/>
    <w:rsid w:val="001A47A9"/>
    <w:rsid w:val="001B4F24"/>
    <w:rsid w:val="001C03A2"/>
    <w:rsid w:val="001C2554"/>
    <w:rsid w:val="001D34C0"/>
    <w:rsid w:val="001D4CBA"/>
    <w:rsid w:val="001E6768"/>
    <w:rsid w:val="002005C9"/>
    <w:rsid w:val="00202F1C"/>
    <w:rsid w:val="00204D5C"/>
    <w:rsid w:val="002536D1"/>
    <w:rsid w:val="002606F8"/>
    <w:rsid w:val="00263400"/>
    <w:rsid w:val="002661E5"/>
    <w:rsid w:val="00271A77"/>
    <w:rsid w:val="002964B4"/>
    <w:rsid w:val="002A0BFD"/>
    <w:rsid w:val="002A2B48"/>
    <w:rsid w:val="002C6F7D"/>
    <w:rsid w:val="002D2F29"/>
    <w:rsid w:val="002D31E6"/>
    <w:rsid w:val="002D4288"/>
    <w:rsid w:val="002D5F69"/>
    <w:rsid w:val="002E5E70"/>
    <w:rsid w:val="002F002E"/>
    <w:rsid w:val="00316C7D"/>
    <w:rsid w:val="0032412D"/>
    <w:rsid w:val="003260D9"/>
    <w:rsid w:val="00333AFB"/>
    <w:rsid w:val="00354853"/>
    <w:rsid w:val="0037124B"/>
    <w:rsid w:val="003722EC"/>
    <w:rsid w:val="00372722"/>
    <w:rsid w:val="00377ADE"/>
    <w:rsid w:val="00392018"/>
    <w:rsid w:val="003A19F7"/>
    <w:rsid w:val="003A3DF0"/>
    <w:rsid w:val="003B3F6F"/>
    <w:rsid w:val="003C027B"/>
    <w:rsid w:val="003D3A74"/>
    <w:rsid w:val="003E02E7"/>
    <w:rsid w:val="003E340C"/>
    <w:rsid w:val="003E45CD"/>
    <w:rsid w:val="003F3812"/>
    <w:rsid w:val="003F41E4"/>
    <w:rsid w:val="00401165"/>
    <w:rsid w:val="00411472"/>
    <w:rsid w:val="00415B00"/>
    <w:rsid w:val="004221BF"/>
    <w:rsid w:val="0042516B"/>
    <w:rsid w:val="004351AA"/>
    <w:rsid w:val="00437BDD"/>
    <w:rsid w:val="004448DC"/>
    <w:rsid w:val="00450F1F"/>
    <w:rsid w:val="00467282"/>
    <w:rsid w:val="00470F73"/>
    <w:rsid w:val="00471103"/>
    <w:rsid w:val="00477545"/>
    <w:rsid w:val="004838E0"/>
    <w:rsid w:val="00495788"/>
    <w:rsid w:val="004961A6"/>
    <w:rsid w:val="004A1058"/>
    <w:rsid w:val="004A1B00"/>
    <w:rsid w:val="004C0F16"/>
    <w:rsid w:val="004E153F"/>
    <w:rsid w:val="004E1D42"/>
    <w:rsid w:val="004E7287"/>
    <w:rsid w:val="00515C98"/>
    <w:rsid w:val="0051701C"/>
    <w:rsid w:val="00523575"/>
    <w:rsid w:val="00533556"/>
    <w:rsid w:val="00533AA7"/>
    <w:rsid w:val="00536C53"/>
    <w:rsid w:val="00540747"/>
    <w:rsid w:val="005436CB"/>
    <w:rsid w:val="005525A0"/>
    <w:rsid w:val="005546C8"/>
    <w:rsid w:val="00555E21"/>
    <w:rsid w:val="0056046C"/>
    <w:rsid w:val="00560984"/>
    <w:rsid w:val="00583BBA"/>
    <w:rsid w:val="00585379"/>
    <w:rsid w:val="00587541"/>
    <w:rsid w:val="00592C01"/>
    <w:rsid w:val="005B1C17"/>
    <w:rsid w:val="005B6B3D"/>
    <w:rsid w:val="005C4F0F"/>
    <w:rsid w:val="005D1339"/>
    <w:rsid w:val="005E33EA"/>
    <w:rsid w:val="00610428"/>
    <w:rsid w:val="00610AB5"/>
    <w:rsid w:val="006341ED"/>
    <w:rsid w:val="0064714F"/>
    <w:rsid w:val="006562F9"/>
    <w:rsid w:val="0066062A"/>
    <w:rsid w:val="00677E5E"/>
    <w:rsid w:val="00681DE9"/>
    <w:rsid w:val="006B073D"/>
    <w:rsid w:val="006B109B"/>
    <w:rsid w:val="006C218F"/>
    <w:rsid w:val="006C493D"/>
    <w:rsid w:val="006D0867"/>
    <w:rsid w:val="006E76F5"/>
    <w:rsid w:val="00701418"/>
    <w:rsid w:val="00720C76"/>
    <w:rsid w:val="00724DE3"/>
    <w:rsid w:val="00725D92"/>
    <w:rsid w:val="00727552"/>
    <w:rsid w:val="00740DB0"/>
    <w:rsid w:val="00745049"/>
    <w:rsid w:val="0074614C"/>
    <w:rsid w:val="00747598"/>
    <w:rsid w:val="00747A6E"/>
    <w:rsid w:val="00750056"/>
    <w:rsid w:val="0075796F"/>
    <w:rsid w:val="00760C9B"/>
    <w:rsid w:val="00761F2E"/>
    <w:rsid w:val="007625B8"/>
    <w:rsid w:val="00786EB3"/>
    <w:rsid w:val="00797651"/>
    <w:rsid w:val="007A0BB6"/>
    <w:rsid w:val="007A498B"/>
    <w:rsid w:val="007A6FDA"/>
    <w:rsid w:val="007D3A03"/>
    <w:rsid w:val="007F3E1C"/>
    <w:rsid w:val="007F42D4"/>
    <w:rsid w:val="008068CE"/>
    <w:rsid w:val="00812723"/>
    <w:rsid w:val="00821F68"/>
    <w:rsid w:val="00830C9C"/>
    <w:rsid w:val="00833C67"/>
    <w:rsid w:val="00847533"/>
    <w:rsid w:val="00854777"/>
    <w:rsid w:val="00866141"/>
    <w:rsid w:val="00890CFB"/>
    <w:rsid w:val="00894668"/>
    <w:rsid w:val="00895744"/>
    <w:rsid w:val="008A029F"/>
    <w:rsid w:val="008D470E"/>
    <w:rsid w:val="008D566B"/>
    <w:rsid w:val="00903A4F"/>
    <w:rsid w:val="00911EF2"/>
    <w:rsid w:val="00925E0B"/>
    <w:rsid w:val="009311DE"/>
    <w:rsid w:val="0093686C"/>
    <w:rsid w:val="00956BB2"/>
    <w:rsid w:val="00965B83"/>
    <w:rsid w:val="00971614"/>
    <w:rsid w:val="00973E64"/>
    <w:rsid w:val="009A4649"/>
    <w:rsid w:val="009A4BF2"/>
    <w:rsid w:val="009B1A88"/>
    <w:rsid w:val="009C5CD4"/>
    <w:rsid w:val="00A10E92"/>
    <w:rsid w:val="00A12183"/>
    <w:rsid w:val="00A204AF"/>
    <w:rsid w:val="00A24F6E"/>
    <w:rsid w:val="00A26B59"/>
    <w:rsid w:val="00A32EC2"/>
    <w:rsid w:val="00A41C08"/>
    <w:rsid w:val="00A46E2E"/>
    <w:rsid w:val="00A52889"/>
    <w:rsid w:val="00A56282"/>
    <w:rsid w:val="00A74643"/>
    <w:rsid w:val="00A8120A"/>
    <w:rsid w:val="00A86717"/>
    <w:rsid w:val="00AB0BBF"/>
    <w:rsid w:val="00AC0089"/>
    <w:rsid w:val="00AD2AE2"/>
    <w:rsid w:val="00AF1C15"/>
    <w:rsid w:val="00AF543A"/>
    <w:rsid w:val="00B249F4"/>
    <w:rsid w:val="00B3305B"/>
    <w:rsid w:val="00B604D7"/>
    <w:rsid w:val="00B74786"/>
    <w:rsid w:val="00B84DE8"/>
    <w:rsid w:val="00B8692F"/>
    <w:rsid w:val="00B86B88"/>
    <w:rsid w:val="00B9099D"/>
    <w:rsid w:val="00B92A74"/>
    <w:rsid w:val="00BA0411"/>
    <w:rsid w:val="00BA0F34"/>
    <w:rsid w:val="00BA7991"/>
    <w:rsid w:val="00BB0ABF"/>
    <w:rsid w:val="00BB3880"/>
    <w:rsid w:val="00BC2457"/>
    <w:rsid w:val="00BC3AA2"/>
    <w:rsid w:val="00BD39A9"/>
    <w:rsid w:val="00BD6C04"/>
    <w:rsid w:val="00BE1343"/>
    <w:rsid w:val="00C02B55"/>
    <w:rsid w:val="00C124F6"/>
    <w:rsid w:val="00C141BA"/>
    <w:rsid w:val="00C208D0"/>
    <w:rsid w:val="00C20A53"/>
    <w:rsid w:val="00C25A8B"/>
    <w:rsid w:val="00C324B0"/>
    <w:rsid w:val="00C43C1D"/>
    <w:rsid w:val="00C80FE0"/>
    <w:rsid w:val="00C8197E"/>
    <w:rsid w:val="00C83CEC"/>
    <w:rsid w:val="00C846DF"/>
    <w:rsid w:val="00C91F85"/>
    <w:rsid w:val="00C96F1F"/>
    <w:rsid w:val="00CA0093"/>
    <w:rsid w:val="00CE754E"/>
    <w:rsid w:val="00D0033C"/>
    <w:rsid w:val="00D1724B"/>
    <w:rsid w:val="00D345B8"/>
    <w:rsid w:val="00D63956"/>
    <w:rsid w:val="00D64AF9"/>
    <w:rsid w:val="00D64C02"/>
    <w:rsid w:val="00D66047"/>
    <w:rsid w:val="00D67E7F"/>
    <w:rsid w:val="00D722B3"/>
    <w:rsid w:val="00DB0B36"/>
    <w:rsid w:val="00DC16E3"/>
    <w:rsid w:val="00DC47CE"/>
    <w:rsid w:val="00DD2B35"/>
    <w:rsid w:val="00DD34E1"/>
    <w:rsid w:val="00DD77AF"/>
    <w:rsid w:val="00DE2CBB"/>
    <w:rsid w:val="00DE723C"/>
    <w:rsid w:val="00DF1C1B"/>
    <w:rsid w:val="00E05207"/>
    <w:rsid w:val="00E13596"/>
    <w:rsid w:val="00E14EA3"/>
    <w:rsid w:val="00E17491"/>
    <w:rsid w:val="00E2577D"/>
    <w:rsid w:val="00E32D3A"/>
    <w:rsid w:val="00E345D0"/>
    <w:rsid w:val="00E46553"/>
    <w:rsid w:val="00E609E2"/>
    <w:rsid w:val="00E62346"/>
    <w:rsid w:val="00E9025B"/>
    <w:rsid w:val="00EA2E79"/>
    <w:rsid w:val="00EA3DF8"/>
    <w:rsid w:val="00EB091A"/>
    <w:rsid w:val="00ED7538"/>
    <w:rsid w:val="00EF3CCF"/>
    <w:rsid w:val="00EF55AD"/>
    <w:rsid w:val="00F12C74"/>
    <w:rsid w:val="00F15636"/>
    <w:rsid w:val="00F2489A"/>
    <w:rsid w:val="00F321A4"/>
    <w:rsid w:val="00F427F5"/>
    <w:rsid w:val="00F43B95"/>
    <w:rsid w:val="00F51D9F"/>
    <w:rsid w:val="00F55D38"/>
    <w:rsid w:val="00F56438"/>
    <w:rsid w:val="00F606AB"/>
    <w:rsid w:val="00F65C25"/>
    <w:rsid w:val="00F75EB2"/>
    <w:rsid w:val="00F84006"/>
    <w:rsid w:val="00F90732"/>
    <w:rsid w:val="00F92602"/>
    <w:rsid w:val="00FB6F72"/>
    <w:rsid w:val="00FC1C9F"/>
    <w:rsid w:val="00FC6CFF"/>
    <w:rsid w:val="00FD1A77"/>
    <w:rsid w:val="00FD3E7C"/>
    <w:rsid w:val="00FD7861"/>
    <w:rsid w:val="00FF74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E83A0474-29D1-432C-8119-A8212BF4E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401165"/>
    <w:rPr>
      <w:color w:val="808080"/>
    </w:rPr>
  </w:style>
  <w:style w:type="paragraph" w:styleId="ListParagraph">
    <w:name w:val="List Paragraph"/>
    <w:basedOn w:val="Normal"/>
    <w:uiPriority w:val="34"/>
    <w:qFormat/>
    <w:rsid w:val="00C846DF"/>
    <w:pPr>
      <w:ind w:left="720"/>
      <w:contextualSpacing/>
    </w:pPr>
  </w:style>
  <w:style w:type="table" w:styleId="TableGrid">
    <w:name w:val="Table Grid"/>
    <w:basedOn w:val="TableNormal"/>
    <w:uiPriority w:val="59"/>
    <w:rsid w:val="000A2F7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03BE9"/>
    <w:pPr>
      <w:tabs>
        <w:tab w:val="center" w:pos="4680"/>
        <w:tab w:val="right" w:pos="9360"/>
      </w:tabs>
      <w:spacing w:after="0"/>
    </w:pPr>
  </w:style>
  <w:style w:type="character" w:customStyle="1" w:styleId="HeaderChar">
    <w:name w:val="Header Char"/>
    <w:basedOn w:val="DefaultParagraphFont"/>
    <w:link w:val="Header"/>
    <w:uiPriority w:val="99"/>
    <w:rsid w:val="00103BE9"/>
  </w:style>
  <w:style w:type="paragraph" w:styleId="Footer">
    <w:name w:val="footer"/>
    <w:basedOn w:val="Normal"/>
    <w:link w:val="FooterChar"/>
    <w:uiPriority w:val="99"/>
    <w:unhideWhenUsed/>
    <w:rsid w:val="00103BE9"/>
    <w:pPr>
      <w:tabs>
        <w:tab w:val="center" w:pos="4680"/>
        <w:tab w:val="right" w:pos="9360"/>
      </w:tabs>
      <w:spacing w:after="0"/>
    </w:pPr>
  </w:style>
  <w:style w:type="character" w:customStyle="1" w:styleId="FooterChar">
    <w:name w:val="Footer Char"/>
    <w:basedOn w:val="DefaultParagraphFont"/>
    <w:link w:val="Footer"/>
    <w:uiPriority w:val="99"/>
    <w:rsid w:val="00103BE9"/>
  </w:style>
  <w:style w:type="character" w:styleId="Hyperlink">
    <w:name w:val="Hyperlink"/>
    <w:basedOn w:val="DefaultParagraphFont"/>
    <w:uiPriority w:val="99"/>
    <w:unhideWhenUsed/>
    <w:rsid w:val="00E345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3F537-31DC-44F9-88A8-16D0A7F57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2953</Words>
  <Characters>16835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3</cp:revision>
  <cp:lastPrinted>2016-05-13T21:49:00Z</cp:lastPrinted>
  <dcterms:created xsi:type="dcterms:W3CDTF">2016-06-08T23:57:00Z</dcterms:created>
  <dcterms:modified xsi:type="dcterms:W3CDTF">2017-01-10T22:25:00Z</dcterms:modified>
</cp:coreProperties>
</file>