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FF8F4" w14:textId="77777777" w:rsidR="00FD0B48" w:rsidRPr="00925E0B" w:rsidRDefault="00FD0B48" w:rsidP="00FD0B48">
      <w:pPr>
        <w:rPr>
          <w:b/>
          <w:sz w:val="28"/>
          <w:szCs w:val="28"/>
        </w:rPr>
      </w:pPr>
      <w:r w:rsidRPr="00925E0B">
        <w:rPr>
          <w:b/>
          <w:sz w:val="28"/>
          <w:szCs w:val="28"/>
        </w:rPr>
        <w:t>PI Name:</w:t>
      </w:r>
      <w:r w:rsidRPr="00E004F5">
        <w:t xml:space="preserve"> </w:t>
      </w:r>
      <w:r>
        <w:t>Jimmy Franco</w:t>
      </w:r>
    </w:p>
    <w:p w14:paraId="37BE8939" w14:textId="77777777" w:rsidR="00FD0B48" w:rsidRDefault="00FD0B48" w:rsidP="00FD0B48">
      <w:r>
        <w:rPr>
          <w:b/>
          <w:sz w:val="28"/>
          <w:szCs w:val="28"/>
        </w:rPr>
        <w:t xml:space="preserve">Organic Chemistry </w:t>
      </w:r>
      <w:r>
        <w:rPr>
          <w:b/>
          <w:sz w:val="28"/>
        </w:rPr>
        <w:t>Science</w:t>
      </w:r>
      <w:r w:rsidRPr="000331A6">
        <w:rPr>
          <w:b/>
          <w:sz w:val="28"/>
        </w:rPr>
        <w:t xml:space="preserve"> Education Title</w:t>
      </w:r>
      <w:r w:rsidRPr="00C152A0">
        <w:rPr>
          <w:b/>
          <w:sz w:val="28"/>
        </w:rPr>
        <w:t>:</w:t>
      </w:r>
      <w:r>
        <w:t xml:space="preserve"> </w:t>
      </w:r>
    </w:p>
    <w:p w14:paraId="033C1F2D" w14:textId="3D677FE9" w:rsidR="00A872A4" w:rsidRDefault="000C4200">
      <w:pPr>
        <w:rPr>
          <w:rFonts w:ascii="Cambria" w:hAnsi="Cambria"/>
        </w:rPr>
      </w:pPr>
      <w:r w:rsidRPr="004A5711">
        <w:rPr>
          <w:rFonts w:ascii="Cambria" w:hAnsi="Cambria"/>
        </w:rPr>
        <w:t>Grow</w:t>
      </w:r>
      <w:r w:rsidR="007D1773">
        <w:rPr>
          <w:rFonts w:ascii="Cambria" w:hAnsi="Cambria"/>
        </w:rPr>
        <w:t>ing</w:t>
      </w:r>
      <w:r w:rsidRPr="004A5711">
        <w:rPr>
          <w:rFonts w:ascii="Cambria" w:hAnsi="Cambria"/>
        </w:rPr>
        <w:t xml:space="preserve"> </w:t>
      </w:r>
      <w:ins w:id="0" w:author="Andrew Wilkens" w:date="2015-08-07T15:44:00Z">
        <w:r w:rsidR="00F60A13">
          <w:rPr>
            <w:rFonts w:ascii="Cambria" w:hAnsi="Cambria"/>
          </w:rPr>
          <w:t>C</w:t>
        </w:r>
      </w:ins>
      <w:del w:id="1" w:author="Andrew Wilkens" w:date="2015-08-07T15:44:00Z">
        <w:r w:rsidRPr="004A5711" w:rsidDel="00F60A13">
          <w:rPr>
            <w:rFonts w:ascii="Cambria" w:hAnsi="Cambria"/>
          </w:rPr>
          <w:delText>c</w:delText>
        </w:r>
      </w:del>
      <w:r w:rsidRPr="004A5711">
        <w:rPr>
          <w:rFonts w:ascii="Cambria" w:hAnsi="Cambria"/>
        </w:rPr>
        <w:t xml:space="preserve">rystals for X-ray </w:t>
      </w:r>
      <w:ins w:id="2" w:author="Andrew Wilkens" w:date="2015-08-07T15:45:00Z">
        <w:r w:rsidR="00F60A13">
          <w:rPr>
            <w:rFonts w:ascii="Cambria" w:hAnsi="Cambria"/>
          </w:rPr>
          <w:t>D</w:t>
        </w:r>
      </w:ins>
      <w:del w:id="3" w:author="Andrew Wilkens" w:date="2015-08-07T15:45:00Z">
        <w:r w:rsidRPr="004A5711" w:rsidDel="00F60A13">
          <w:rPr>
            <w:rFonts w:ascii="Cambria" w:hAnsi="Cambria"/>
          </w:rPr>
          <w:delText>d</w:delText>
        </w:r>
      </w:del>
      <w:r w:rsidRPr="004A5711">
        <w:rPr>
          <w:rFonts w:ascii="Cambria" w:hAnsi="Cambria"/>
        </w:rPr>
        <w:t xml:space="preserve">iffraction </w:t>
      </w:r>
      <w:proofErr w:type="gramStart"/>
      <w:ins w:id="4" w:author="Andrew Wilkens" w:date="2015-08-07T15:45:00Z">
        <w:r w:rsidR="00F60A13">
          <w:rPr>
            <w:rFonts w:ascii="Cambria" w:hAnsi="Cambria"/>
          </w:rPr>
          <w:t>A</w:t>
        </w:r>
      </w:ins>
      <w:proofErr w:type="gramEnd"/>
      <w:del w:id="5" w:author="Andrew Wilkens" w:date="2015-08-07T15:45:00Z">
        <w:r w:rsidRPr="004A5711" w:rsidDel="00F60A13">
          <w:rPr>
            <w:rFonts w:ascii="Cambria" w:hAnsi="Cambria"/>
          </w:rPr>
          <w:delText>a</w:delText>
        </w:r>
      </w:del>
      <w:r w:rsidRPr="004A5711">
        <w:rPr>
          <w:rFonts w:ascii="Cambria" w:hAnsi="Cambria"/>
        </w:rPr>
        <w:t>nalysis</w:t>
      </w:r>
    </w:p>
    <w:p w14:paraId="71EA75A6" w14:textId="77777777" w:rsidR="000C4200" w:rsidRDefault="000C4200"/>
    <w:p w14:paraId="4644089C" w14:textId="4188659C" w:rsidR="00315341" w:rsidRPr="00A872A4" w:rsidRDefault="00A872A4">
      <w:pPr>
        <w:rPr>
          <w:b/>
          <w:sz w:val="28"/>
          <w:szCs w:val="28"/>
        </w:rPr>
      </w:pPr>
      <w:r w:rsidRPr="00A872A4">
        <w:rPr>
          <w:b/>
          <w:sz w:val="28"/>
          <w:szCs w:val="28"/>
        </w:rPr>
        <w:t>Overview</w:t>
      </w:r>
      <w:ins w:id="6" w:author="Andrew Wilkens" w:date="2015-08-07T13:39:00Z">
        <w:r w:rsidR="009A285B">
          <w:rPr>
            <w:b/>
            <w:sz w:val="28"/>
            <w:szCs w:val="28"/>
          </w:rPr>
          <w:t>:</w:t>
        </w:r>
      </w:ins>
      <w:r w:rsidR="007D1773">
        <w:rPr>
          <w:b/>
          <w:sz w:val="28"/>
          <w:szCs w:val="28"/>
        </w:rPr>
        <w:br/>
      </w:r>
    </w:p>
    <w:p w14:paraId="69659985" w14:textId="058709C4" w:rsidR="00155D29" w:rsidRDefault="00454DBB" w:rsidP="007D1773">
      <w:r>
        <w:t>X-</w:t>
      </w:r>
      <w:r w:rsidRPr="00454DBB">
        <w:t>ray crystallography</w:t>
      </w:r>
      <w:r w:rsidR="002C0CF9">
        <w:t xml:space="preserve"> is a method commonly used to determine the </w:t>
      </w:r>
      <w:r w:rsidR="00A872A4" w:rsidRPr="00A872A4">
        <w:t>spatial</w:t>
      </w:r>
      <w:r w:rsidR="00A872A4">
        <w:t xml:space="preserve"> </w:t>
      </w:r>
      <w:r w:rsidR="002C0CF9">
        <w:t>arrangement of atoms in a crystalline solid</w:t>
      </w:r>
      <w:r w:rsidR="00D90E0D">
        <w:t xml:space="preserve">, which </w:t>
      </w:r>
      <w:commentRangeStart w:id="7"/>
      <w:r w:rsidR="007F48F9">
        <w:t>allows for the</w:t>
      </w:r>
      <w:r w:rsidR="002C0CF9">
        <w:t xml:space="preserve"> determi</w:t>
      </w:r>
      <w:r w:rsidR="00A872A4">
        <w:t>n</w:t>
      </w:r>
      <w:r w:rsidR="007F48F9">
        <w:t xml:space="preserve">ation of </w:t>
      </w:r>
      <w:r w:rsidR="00A872A4">
        <w:t>the three-dimensional shape of</w:t>
      </w:r>
      <w:r w:rsidR="002C0CF9">
        <w:t xml:space="preserve"> </w:t>
      </w:r>
      <w:r w:rsidR="008B2819">
        <w:t xml:space="preserve">a </w:t>
      </w:r>
      <w:r w:rsidR="002C0CF9">
        <w:t>molecule or complex.</w:t>
      </w:r>
      <w:r w:rsidR="009A285B">
        <w:t xml:space="preserve"> </w:t>
      </w:r>
      <w:commentRangeEnd w:id="7"/>
      <w:r w:rsidR="006122EC">
        <w:rPr>
          <w:rStyle w:val="CommentReference"/>
        </w:rPr>
        <w:commentReference w:id="7"/>
      </w:r>
      <w:ins w:id="8" w:author="Franco, Jimmy" w:date="2015-08-11T09:26:00Z">
        <w:r w:rsidR="00E54FAC">
          <w:t xml:space="preserve"> </w:t>
        </w:r>
      </w:ins>
      <w:ins w:id="9" w:author="Franco, Jimmy" w:date="2015-08-11T09:36:00Z">
        <w:r w:rsidR="006378CC">
          <w:t xml:space="preserve"> </w:t>
        </w:r>
      </w:ins>
      <w:ins w:id="10" w:author="Franco, Jimmy" w:date="2015-08-11T10:15:00Z">
        <w:r w:rsidR="00D96070">
          <w:t>Determining</w:t>
        </w:r>
      </w:ins>
      <w:ins w:id="11" w:author="Franco, Jimmy" w:date="2015-08-11T09:36:00Z">
        <w:r w:rsidR="006378CC">
          <w:t xml:space="preserve"> the three-dimensional structure of a </w:t>
        </w:r>
      </w:ins>
      <w:ins w:id="12" w:author="Franco, Jimmy" w:date="2015-08-11T09:37:00Z">
        <w:r w:rsidR="006378CC">
          <w:t>compound</w:t>
        </w:r>
      </w:ins>
      <w:ins w:id="13" w:author="Franco, Jimmy" w:date="2015-08-11T09:36:00Z">
        <w:r w:rsidR="006378CC">
          <w:t xml:space="preserve"> is of particular importance, since</w:t>
        </w:r>
      </w:ins>
      <w:ins w:id="14" w:author="Franco, Jimmy" w:date="2015-08-11T10:16:00Z">
        <w:r w:rsidR="00D96070">
          <w:t xml:space="preserve"> a compound’s</w:t>
        </w:r>
      </w:ins>
      <w:ins w:id="15" w:author="Franco, Jimmy" w:date="2015-08-11T09:36:00Z">
        <w:r w:rsidR="006378CC">
          <w:t xml:space="preserve"> structure and function are </w:t>
        </w:r>
      </w:ins>
      <w:ins w:id="16" w:author="Franco, Jimmy" w:date="2015-08-11T09:37:00Z">
        <w:r w:rsidR="006378CC">
          <w:t>intimately</w:t>
        </w:r>
      </w:ins>
      <w:ins w:id="17" w:author="Franco, Jimmy" w:date="2015-08-11T09:36:00Z">
        <w:r w:rsidR="006378CC">
          <w:t xml:space="preserve"> related.   </w:t>
        </w:r>
      </w:ins>
      <w:ins w:id="18" w:author="Franco, Jimmy" w:date="2015-08-21T09:28:00Z">
        <w:r w:rsidR="00C47C03">
          <w:t>Information about a compound</w:t>
        </w:r>
      </w:ins>
      <w:ins w:id="19" w:author="Dennis McGonagle" w:date="2015-08-21T15:09:00Z">
        <w:r w:rsidR="00D55070">
          <w:t>’</w:t>
        </w:r>
      </w:ins>
      <w:ins w:id="20" w:author="Franco, Jimmy" w:date="2015-08-21T09:28:00Z">
        <w:r w:rsidR="00C47C03">
          <w:t>s structure</w:t>
        </w:r>
      </w:ins>
      <w:ins w:id="21" w:author="Franco, Jimmy" w:date="2015-08-21T09:29:00Z">
        <w:r w:rsidR="00C47C03">
          <w:t xml:space="preserve"> </w:t>
        </w:r>
        <w:del w:id="22" w:author="Dennis McGonagle" w:date="2015-08-21T15:10:00Z">
          <w:r w:rsidR="00C47C03" w:rsidDel="00D55070">
            <w:delText>can be</w:delText>
          </w:r>
        </w:del>
      </w:ins>
      <w:ins w:id="23" w:author="Dennis McGonagle" w:date="2015-08-21T15:10:00Z">
        <w:r w:rsidR="00D55070">
          <w:t>is often</w:t>
        </w:r>
      </w:ins>
      <w:ins w:id="24" w:author="Franco, Jimmy" w:date="2015-08-21T09:29:00Z">
        <w:r w:rsidR="00C47C03">
          <w:t xml:space="preserve"> used to explain its </w:t>
        </w:r>
      </w:ins>
      <w:ins w:id="25" w:author="Franco, Jimmy" w:date="2015-08-11T09:40:00Z">
        <w:r w:rsidR="006378CC">
          <w:t xml:space="preserve">behavior or reactivity.  </w:t>
        </w:r>
      </w:ins>
      <w:r w:rsidR="002C0CF9">
        <w:t>This is one of the most useful techniques for solving</w:t>
      </w:r>
      <w:r>
        <w:t xml:space="preserve"> </w:t>
      </w:r>
      <w:r w:rsidR="002C0CF9">
        <w:t>the three-dimensional</w:t>
      </w:r>
      <w:r>
        <w:t xml:space="preserve"> </w:t>
      </w:r>
      <w:r w:rsidR="00BD1197">
        <w:t>structure</w:t>
      </w:r>
      <w:r w:rsidR="00D90E0D">
        <w:t xml:space="preserve"> of a compound or complex, and i</w:t>
      </w:r>
      <w:r w:rsidR="002C0CF9">
        <w:t>n some case</w:t>
      </w:r>
      <w:r w:rsidR="00D90E0D">
        <w:t>s</w:t>
      </w:r>
      <w:r w:rsidR="002C0CF9">
        <w:t xml:space="preserve"> </w:t>
      </w:r>
      <w:r w:rsidR="00D90E0D">
        <w:t>it may be the</w:t>
      </w:r>
      <w:r w:rsidR="002C0CF9">
        <w:t xml:space="preserve"> only viable method for determining the structure</w:t>
      </w:r>
      <w:r w:rsidR="00D90E0D">
        <w:t xml:space="preserve">. </w:t>
      </w:r>
      <w:r w:rsidR="00155D29">
        <w:t xml:space="preserve">Growing </w:t>
      </w:r>
      <w:commentRangeStart w:id="26"/>
      <w:r w:rsidR="00155D29">
        <w:t xml:space="preserve">X-ray quality crystals </w:t>
      </w:r>
      <w:commentRangeEnd w:id="26"/>
      <w:r w:rsidR="009A285B">
        <w:rPr>
          <w:rStyle w:val="CommentReference"/>
        </w:rPr>
        <w:commentReference w:id="26"/>
      </w:r>
      <w:r w:rsidR="00155D29">
        <w:t>i</w:t>
      </w:r>
      <w:r w:rsidR="007D1773">
        <w:t>s</w:t>
      </w:r>
      <w:r w:rsidR="00155D29">
        <w:t xml:space="preserve"> the key component of X-ray crystallography.</w:t>
      </w:r>
      <w:r w:rsidR="009A285B">
        <w:t xml:space="preserve"> </w:t>
      </w:r>
      <w:ins w:id="27" w:author="Franco, Jimmy" w:date="2015-08-11T09:28:00Z">
        <w:r w:rsidR="00E54FAC">
          <w:t xml:space="preserve">The size and quality of the crystal </w:t>
        </w:r>
        <w:del w:id="28" w:author="Dennis McGonagle" w:date="2015-08-21T15:09:00Z">
          <w:r w:rsidR="00E54FAC" w:rsidDel="00D55070">
            <w:delText>can be</w:delText>
          </w:r>
        </w:del>
      </w:ins>
      <w:ins w:id="29" w:author="Dennis McGonagle" w:date="2015-08-21T15:09:00Z">
        <w:r w:rsidR="00D55070">
          <w:t>is</w:t>
        </w:r>
      </w:ins>
      <w:ins w:id="30" w:author="Franco, Jimmy" w:date="2015-08-11T09:28:00Z">
        <w:del w:id="31" w:author="Dennis McGonagle" w:date="2015-08-21T15:10:00Z">
          <w:r w:rsidR="00E54FAC" w:rsidDel="00D55070">
            <w:delText xml:space="preserve"> </w:delText>
          </w:r>
        </w:del>
      </w:ins>
      <w:ins w:id="32" w:author="Dennis McGonagle" w:date="2015-08-21T15:10:00Z">
        <w:r w:rsidR="00D55070">
          <w:t xml:space="preserve"> often </w:t>
        </w:r>
      </w:ins>
      <w:ins w:id="33" w:author="Franco, Jimmy" w:date="2015-08-11T09:28:00Z">
        <w:r w:rsidR="00E54FAC">
          <w:t xml:space="preserve">highly dependent on the </w:t>
        </w:r>
      </w:ins>
      <w:ins w:id="34" w:author="Franco, Jimmy" w:date="2015-08-11T09:30:00Z">
        <w:r w:rsidR="00E54FAC">
          <w:t>composition</w:t>
        </w:r>
      </w:ins>
      <w:ins w:id="35" w:author="Franco, Jimmy" w:date="2015-08-11T09:28:00Z">
        <w:r w:rsidR="00E54FAC">
          <w:t xml:space="preserve"> of the compound being examined by X-ray crystallography.  Typically </w:t>
        </w:r>
      </w:ins>
      <w:ins w:id="36" w:author="Franco, Jimmy" w:date="2015-08-11T09:29:00Z">
        <w:r w:rsidR="00E54FAC">
          <w:t xml:space="preserve">compounds containing heavier atoms produce a greater </w:t>
        </w:r>
      </w:ins>
      <w:ins w:id="37" w:author="Franco, Jimmy" w:date="2015-08-11T09:30:00Z">
        <w:r w:rsidR="00E54FAC">
          <w:t>diffraction</w:t>
        </w:r>
      </w:ins>
      <w:ins w:id="38" w:author="Franco, Jimmy" w:date="2015-08-11T09:29:00Z">
        <w:r w:rsidR="00E54FAC">
          <w:t xml:space="preserve"> pattern, thus </w:t>
        </w:r>
      </w:ins>
      <w:ins w:id="39" w:author="Franco, Jimmy" w:date="2015-08-11T09:30:00Z">
        <w:r w:rsidR="00131E21">
          <w:t>require</w:t>
        </w:r>
      </w:ins>
      <w:ins w:id="40" w:author="Franco, Jimmy" w:date="2015-08-11T09:29:00Z">
        <w:r w:rsidR="00E54FAC">
          <w:t xml:space="preserve"> </w:t>
        </w:r>
      </w:ins>
      <w:ins w:id="41" w:author="Franco, Jimmy" w:date="2015-08-11T09:30:00Z">
        <w:r w:rsidR="00E54FAC">
          <w:t xml:space="preserve">smaller crystals.  </w:t>
        </w:r>
      </w:ins>
      <w:ins w:id="42" w:author="Franco, Jimmy" w:date="2015-08-11T09:35:00Z">
        <w:r w:rsidR="00E54FAC">
          <w:t>Generally</w:t>
        </w:r>
      </w:ins>
      <w:ins w:id="43" w:author="Franco, Jimmy" w:date="2015-08-21T09:30:00Z">
        <w:r w:rsidR="00131E21">
          <w:t>,</w:t>
        </w:r>
      </w:ins>
      <w:ins w:id="44" w:author="Franco, Jimmy" w:date="2015-08-11T09:33:00Z">
        <w:r w:rsidR="00E54FAC">
          <w:t xml:space="preserve"> single crystals with </w:t>
        </w:r>
      </w:ins>
      <w:ins w:id="45" w:author="Franco, Jimmy" w:date="2015-08-11T09:40:00Z">
        <w:r w:rsidR="00940E3B">
          <w:t>well-defined</w:t>
        </w:r>
      </w:ins>
      <w:ins w:id="46" w:author="Franco, Jimmy" w:date="2015-08-11T09:33:00Z">
        <w:r w:rsidR="00E54FAC">
          <w:t xml:space="preserve"> face</w:t>
        </w:r>
      </w:ins>
      <w:ins w:id="47" w:author="Franco, Jimmy" w:date="2015-08-11T10:16:00Z">
        <w:r w:rsidR="0013334A">
          <w:t>s</w:t>
        </w:r>
      </w:ins>
      <w:ins w:id="48" w:author="Franco, Jimmy" w:date="2015-08-11T09:33:00Z">
        <w:r w:rsidR="00E54FAC">
          <w:t xml:space="preserve"> are optimal, and typically fo</w:t>
        </w:r>
      </w:ins>
      <w:ins w:id="49" w:author="Franco, Jimmy" w:date="2015-08-11T09:34:00Z">
        <w:r w:rsidR="00E54FAC">
          <w:t xml:space="preserve">r organic </w:t>
        </w:r>
      </w:ins>
      <w:ins w:id="50" w:author="Franco, Jimmy" w:date="2015-08-11T09:33:00Z">
        <w:r w:rsidR="00E54FAC">
          <w:t xml:space="preserve">compounds </w:t>
        </w:r>
      </w:ins>
      <w:ins w:id="51" w:author="Franco, Jimmy" w:date="2015-08-11T09:34:00Z">
        <w:r w:rsidR="00E54FAC">
          <w:t xml:space="preserve">the </w:t>
        </w:r>
      </w:ins>
      <w:ins w:id="52" w:author="Franco, Jimmy" w:date="2015-08-11T09:35:00Z">
        <w:r w:rsidR="00E54FAC">
          <w:t>crystal</w:t>
        </w:r>
      </w:ins>
      <w:ins w:id="53" w:author="Dennis McGonagle" w:date="2015-08-21T15:10:00Z">
        <w:r w:rsidR="00D55070">
          <w:t>s</w:t>
        </w:r>
      </w:ins>
      <w:ins w:id="54" w:author="Franco, Jimmy" w:date="2015-08-11T09:34:00Z">
        <w:r w:rsidR="00E54FAC">
          <w:t xml:space="preserve"> </w:t>
        </w:r>
      </w:ins>
      <w:ins w:id="55" w:author="Franco, Jimmy" w:date="2015-08-11T09:35:00Z">
        <w:r w:rsidR="00E54FAC">
          <w:t xml:space="preserve">need to be larger than those containing heavy atoms. </w:t>
        </w:r>
      </w:ins>
      <w:ins w:id="56" w:author="Franco, Jimmy" w:date="2015-08-11T09:34:00Z">
        <w:r w:rsidR="00E54FAC">
          <w:t xml:space="preserve"> </w:t>
        </w:r>
      </w:ins>
      <w:r w:rsidR="00155D29">
        <w:t>Without viable crystals, X-ray crystallography is not feasible.</w:t>
      </w:r>
      <w:r w:rsidR="009A285B">
        <w:t xml:space="preserve"> </w:t>
      </w:r>
      <w:r w:rsidR="00155D29">
        <w:t>Some molecules are inherently more crystalline than others, thus the difficulty of obtaining X-ray quality crystals can vary between compounds.</w:t>
      </w:r>
      <w:r w:rsidR="009A285B">
        <w:t xml:space="preserve"> </w:t>
      </w:r>
      <w:r w:rsidR="00155D29">
        <w:t xml:space="preserve">The growth of X-ray crystals is similar to the process of recrystallization that is commonly used for purifying compounds, but with an emphasis on producing higher quality </w:t>
      </w:r>
      <w:r w:rsidR="009728CC">
        <w:t>crystals. Often</w:t>
      </w:r>
      <w:r w:rsidR="007D1773">
        <w:t>,</w:t>
      </w:r>
      <w:r w:rsidR="00155D29">
        <w:t xml:space="preserve"> higher quality crystals can be obtained by allowing the crystallization process to proceed slowly, which may occur over the course of day </w:t>
      </w:r>
      <w:r w:rsidR="007D1773">
        <w:t>or</w:t>
      </w:r>
      <w:r w:rsidR="00155D29">
        <w:t xml:space="preserve"> months. </w:t>
      </w:r>
    </w:p>
    <w:p w14:paraId="37CCEE34" w14:textId="0905D28F" w:rsidR="00051497" w:rsidRDefault="00051497"/>
    <w:p w14:paraId="278DCDB3" w14:textId="1B619E76" w:rsidR="008B3423" w:rsidRDefault="008B3423" w:rsidP="008B3423">
      <w:pPr>
        <w:rPr>
          <w:b/>
          <w:sz w:val="28"/>
          <w:szCs w:val="28"/>
        </w:rPr>
      </w:pPr>
      <w:commentRangeStart w:id="57"/>
      <w:commentRangeStart w:id="58"/>
      <w:r>
        <w:rPr>
          <w:b/>
          <w:sz w:val="28"/>
          <w:szCs w:val="28"/>
        </w:rPr>
        <w:t xml:space="preserve">Principles: </w:t>
      </w:r>
      <w:commentRangeEnd w:id="57"/>
      <w:r w:rsidR="00F245D1">
        <w:rPr>
          <w:rStyle w:val="CommentReference"/>
        </w:rPr>
        <w:commentReference w:id="57"/>
      </w:r>
      <w:commentRangeEnd w:id="58"/>
      <w:r w:rsidR="00D55070">
        <w:rPr>
          <w:rStyle w:val="CommentReference"/>
        </w:rPr>
        <w:commentReference w:id="58"/>
      </w:r>
      <w:r w:rsidR="007D1773">
        <w:rPr>
          <w:b/>
          <w:sz w:val="28"/>
          <w:szCs w:val="28"/>
        </w:rPr>
        <w:br/>
      </w:r>
    </w:p>
    <w:p w14:paraId="1636E6E1" w14:textId="42FA5D67" w:rsidR="00DF27D0" w:rsidRDefault="00A517CC" w:rsidP="007D1773">
      <w:r>
        <w:t>T</w:t>
      </w:r>
      <w:r w:rsidR="00C76566">
        <w:t>here a</w:t>
      </w:r>
      <w:r w:rsidR="008D2F6A">
        <w:t xml:space="preserve">re </w:t>
      </w:r>
      <w:r>
        <w:t>a number of</w:t>
      </w:r>
      <w:r w:rsidR="008D2F6A">
        <w:t xml:space="preserve"> methods for growing X</w:t>
      </w:r>
      <w:r>
        <w:t>-</w:t>
      </w:r>
      <w:r w:rsidR="00C76566">
        <w:t>ray crystals,</w:t>
      </w:r>
      <w:r>
        <w:t xml:space="preserve"> such as heating and cooling, evaporation, and vapor diffusion, each with </w:t>
      </w:r>
      <w:r w:rsidR="00982D61">
        <w:t xml:space="preserve">its’ own </w:t>
      </w:r>
      <w:r w:rsidR="00731122">
        <w:t>advant</w:t>
      </w:r>
      <w:r w:rsidR="00D632CC">
        <w:t>age</w:t>
      </w:r>
      <w:r w:rsidR="00731122">
        <w:t>s and limitations.</w:t>
      </w:r>
      <w:r w:rsidR="00207C76">
        <w:fldChar w:fldCharType="begin"/>
      </w:r>
      <w:r w:rsidR="00207C76">
        <w:instrText xml:space="preserve"> ADDIN EN.CITE &lt;EndNote&gt;&lt;Cite&gt;&lt;Author&gt;Gilman&lt;/Author&gt;&lt;Year&gt;1963&lt;/Year&gt;&lt;RecNum&gt;372&lt;/RecNum&gt;&lt;DisplayText&gt;&lt;style face="superscript"&gt;1&lt;/style&gt;&lt;/DisplayText&gt;&lt;record&gt;&lt;rec-number&gt;372&lt;/rec-number&gt;&lt;foreign-keys&gt;&lt;key app="EN" db-id="x9dee02252v057e9vaqxdwaa29zedt0ast5z" timestamp="1436292107"&gt;372&lt;/key&gt;&lt;/foreign-keys&gt;&lt;ref-type name="Book"&gt;6&lt;/ref-type&gt;&lt;contributors&gt;&lt;authors&gt;&lt;author&gt;Gilman, J.J.&lt;/author&gt;&lt;/authors&gt;&lt;/contributors&gt;&lt;titles&gt;&lt;title&gt;The art and science of growing crystals&lt;/title&gt;&lt;/titles&gt;&lt;dates&gt;&lt;year&gt;1963&lt;/year&gt;&lt;/dates&gt;&lt;publisher&gt;Wiley&lt;/publisher&gt;&lt;urls&gt;&lt;related-urls&gt;&lt;url&gt;https://books.google.com/books?id=zj5RAAAAMAAJ&lt;/url&gt;&lt;/related-urls&gt;&lt;/urls&gt;&lt;/record&gt;&lt;/Cite&gt;&lt;/EndNote&gt;</w:instrText>
      </w:r>
      <w:r w:rsidR="00207C76">
        <w:fldChar w:fldCharType="separate"/>
      </w:r>
      <w:r w:rsidR="00207C76" w:rsidRPr="00207C76">
        <w:rPr>
          <w:noProof/>
          <w:vertAlign w:val="superscript"/>
        </w:rPr>
        <w:t>1</w:t>
      </w:r>
      <w:r w:rsidR="00207C76">
        <w:fldChar w:fldCharType="end"/>
      </w:r>
      <w:r w:rsidR="00A872A4">
        <w:t xml:space="preserve"> Described</w:t>
      </w:r>
      <w:r w:rsidR="00731122">
        <w:t xml:space="preserve"> herein is one of the most useful methods for growing X-ray quality crystals,</w:t>
      </w:r>
      <w:r w:rsidR="00C76566">
        <w:t xml:space="preserve"> liquid-liquid diffusion.</w:t>
      </w:r>
      <w:r w:rsidR="00CD5111">
        <w:fldChar w:fldCharType="begin"/>
      </w:r>
      <w:r w:rsidR="00207C76">
        <w:instrText xml:space="preserve"> ADDIN EN.CITE &lt;EndNote&gt;&lt;Cite&gt;&lt;Author&gt;Orvig&lt;/Author&gt;&lt;Year&gt;1985&lt;/Year&gt;&lt;RecNum&gt;348&lt;/RecNum&gt;&lt;DisplayText&gt;&lt;style face="superscript"&gt;2&lt;/style&gt;&lt;/DisplayText&gt;&lt;record&gt;&lt;rec-number&gt;348&lt;/rec-number&gt;&lt;foreign-keys&gt;&lt;key app="EN" db-id="x9dee02252v057e9vaqxdwaa29zedt0ast5z" timestamp="1436195089"&gt;348&lt;/key&gt;&lt;/foreign-keys&gt;&lt;ref-type name="Journal Article"&gt;17&lt;/ref-type&gt;&lt;contributors&gt;&lt;authors&gt;&lt;author&gt;Orvig, Chris&lt;/author&gt;&lt;/authors&gt;&lt;/contributors&gt;&lt;titles&gt;&lt;title&gt;A simple method to perform a liquid diffusion crystallization&lt;/title&gt;&lt;secondary-title&gt;Journal of Chemical Education&lt;/secondary-title&gt;&lt;/titles&gt;&lt;periodical&gt;&lt;full-title&gt;Journal of Chemical Education&lt;/full-title&gt;&lt;/periodical&gt;&lt;pages&gt;84&lt;/pages&gt;&lt;volume&gt;62&lt;/volume&gt;&lt;number&gt;1&lt;/number&gt;&lt;dates&gt;&lt;year&gt;1985&lt;/year&gt;&lt;pub-dates&gt;&lt;date&gt;1985/01/01&lt;/date&gt;&lt;/pub-dates&gt;&lt;/dates&gt;&lt;publisher&gt;American Chemical Society&lt;/publisher&gt;&lt;isbn&gt;0021-9584&lt;/isbn&gt;&lt;urls&gt;&lt;related-urls&gt;&lt;url&gt;http://dx.doi.org/10.1021/ed062p84&lt;/url&gt;&lt;url&gt;http://pubs.acs.org/doi/pdfplus/10.1021/ed062p84&lt;/url&gt;&lt;/related-urls&gt;&lt;/urls&gt;&lt;electronic-resource-num&gt;10.1021/ed062p84&lt;/electronic-resource-num&gt;&lt;/record&gt;&lt;/Cite&gt;&lt;/EndNote&gt;</w:instrText>
      </w:r>
      <w:r w:rsidR="00CD5111">
        <w:fldChar w:fldCharType="separate"/>
      </w:r>
      <w:r w:rsidR="00207C76" w:rsidRPr="00207C76">
        <w:rPr>
          <w:noProof/>
          <w:vertAlign w:val="superscript"/>
        </w:rPr>
        <w:t>2</w:t>
      </w:r>
      <w:r w:rsidR="00CD5111">
        <w:fldChar w:fldCharType="end"/>
      </w:r>
      <w:r w:rsidR="009A285B">
        <w:t xml:space="preserve"> </w:t>
      </w:r>
      <w:r>
        <w:t>S</w:t>
      </w:r>
      <w:r w:rsidRPr="00515C75">
        <w:t xml:space="preserve">uccessful </w:t>
      </w:r>
      <w:r>
        <w:t>X-ray crystal growth</w:t>
      </w:r>
      <w:r w:rsidRPr="00515C75">
        <w:t xml:space="preserve"> depends on the proper choice of solvent</w:t>
      </w:r>
      <w:r>
        <w:t>s</w:t>
      </w:r>
      <w:r w:rsidRPr="00515C75">
        <w:t>. The comp</w:t>
      </w:r>
      <w:r>
        <w:t xml:space="preserve">ound must be soluble in one </w:t>
      </w:r>
      <w:r w:rsidRPr="00515C75">
        <w:t xml:space="preserve">solvent </w:t>
      </w:r>
      <w:r>
        <w:t>but</w:t>
      </w:r>
      <w:r w:rsidRPr="00515C75">
        <w:t xml:space="preserve"> insoluble in </w:t>
      </w:r>
      <w:r>
        <w:t>another</w:t>
      </w:r>
      <w:r w:rsidR="00D632CC">
        <w:t>.</w:t>
      </w:r>
      <w:r w:rsidR="009A285B">
        <w:t xml:space="preserve"> </w:t>
      </w:r>
      <w:r w:rsidR="00FE3414">
        <w:t>Liquid-liquid diffusion</w:t>
      </w:r>
      <w:r w:rsidR="00FE3414" w:rsidRPr="00FE3414">
        <w:t xml:space="preserve"> involves carefully layering a low-density solvent on top of </w:t>
      </w:r>
      <w:r w:rsidR="00FE3414">
        <w:t xml:space="preserve">a </w:t>
      </w:r>
      <w:r w:rsidR="007D1773">
        <w:t>higher-</w:t>
      </w:r>
      <w:r w:rsidR="00FE3414">
        <w:t>density solvent</w:t>
      </w:r>
      <w:r w:rsidR="00FE3414" w:rsidRPr="00FE3414">
        <w:t xml:space="preserve"> in a thin </w:t>
      </w:r>
      <w:r w:rsidR="00F31755" w:rsidRPr="00FE3414">
        <w:t>tube</w:t>
      </w:r>
      <w:r w:rsidR="00F31755">
        <w:t>, such</w:t>
      </w:r>
      <w:r w:rsidR="00FE3414">
        <w:t xml:space="preserve"> as an </w:t>
      </w:r>
      <w:r w:rsidR="00FE3414" w:rsidRPr="00FE3414">
        <w:t>NMR tube.</w:t>
      </w:r>
      <w:r w:rsidR="009A285B">
        <w:t xml:space="preserve"> </w:t>
      </w:r>
      <w:r w:rsidR="00D632CC" w:rsidRPr="002D4885">
        <w:rPr>
          <w:lang w:val="en-GB"/>
        </w:rPr>
        <w:t xml:space="preserve">The rate of </w:t>
      </w:r>
      <w:r w:rsidR="00D632CC">
        <w:rPr>
          <w:lang w:val="en-GB"/>
        </w:rPr>
        <w:t>diffusion</w:t>
      </w:r>
      <w:r w:rsidR="00D632CC" w:rsidRPr="002D4885">
        <w:rPr>
          <w:lang w:val="en-GB"/>
        </w:rPr>
        <w:t xml:space="preserve"> </w:t>
      </w:r>
      <w:r w:rsidR="00D632CC">
        <w:rPr>
          <w:lang w:val="en-GB"/>
        </w:rPr>
        <w:t>can greatly influence</w:t>
      </w:r>
      <w:r w:rsidR="00D632CC" w:rsidRPr="002D4885">
        <w:rPr>
          <w:lang w:val="en-GB"/>
        </w:rPr>
        <w:t xml:space="preserve"> the size and </w:t>
      </w:r>
      <w:r w:rsidR="00D632CC">
        <w:rPr>
          <w:lang w:val="en-GB"/>
        </w:rPr>
        <w:t>quality of the crystals</w:t>
      </w:r>
      <w:r w:rsidR="007D1773">
        <w:rPr>
          <w:lang w:val="en-GB"/>
        </w:rPr>
        <w:t>-</w:t>
      </w:r>
      <w:r w:rsidR="00D632CC">
        <w:rPr>
          <w:lang w:val="en-GB"/>
        </w:rPr>
        <w:t xml:space="preserve"> rapid diffusion</w:t>
      </w:r>
      <w:r w:rsidR="00D632CC" w:rsidRPr="002D4885">
        <w:rPr>
          <w:lang w:val="en-GB"/>
        </w:rPr>
        <w:t xml:space="preserve"> </w:t>
      </w:r>
      <w:r w:rsidR="00D632CC" w:rsidRPr="009A285B">
        <w:rPr>
          <w:lang w:val="en-GB"/>
        </w:rPr>
        <w:t>favors</w:t>
      </w:r>
      <w:r w:rsidR="00D632CC" w:rsidRPr="002D4885">
        <w:rPr>
          <w:lang w:val="en-GB"/>
        </w:rPr>
        <w:t xml:space="preserve"> small</w:t>
      </w:r>
      <w:r w:rsidR="00D632CC">
        <w:rPr>
          <w:lang w:val="en-GB"/>
        </w:rPr>
        <w:t>er</w:t>
      </w:r>
      <w:r w:rsidR="00D632CC" w:rsidRPr="002D4885">
        <w:rPr>
          <w:lang w:val="en-GB"/>
        </w:rPr>
        <w:t xml:space="preserve"> crystals</w:t>
      </w:r>
      <w:r w:rsidR="00D632CC">
        <w:rPr>
          <w:lang w:val="en-GB"/>
        </w:rPr>
        <w:t>,</w:t>
      </w:r>
      <w:r w:rsidR="00D632CC" w:rsidRPr="002D4885">
        <w:rPr>
          <w:lang w:val="en-GB"/>
        </w:rPr>
        <w:t xml:space="preserve"> </w:t>
      </w:r>
      <w:r w:rsidR="00D632CC">
        <w:rPr>
          <w:lang w:val="en-GB"/>
        </w:rPr>
        <w:t xml:space="preserve">while </w:t>
      </w:r>
      <w:r w:rsidR="00D632CC" w:rsidRPr="002D4885">
        <w:rPr>
          <w:lang w:val="en-GB"/>
        </w:rPr>
        <w:t xml:space="preserve">slow </w:t>
      </w:r>
      <w:r w:rsidR="00D632CC">
        <w:rPr>
          <w:lang w:val="en-GB"/>
        </w:rPr>
        <w:t>diffusion</w:t>
      </w:r>
      <w:r w:rsidR="00D632CC" w:rsidRPr="002D4885">
        <w:rPr>
          <w:lang w:val="en-GB"/>
        </w:rPr>
        <w:t xml:space="preserve"> favors the growth of large</w:t>
      </w:r>
      <w:r w:rsidR="00D632CC">
        <w:rPr>
          <w:lang w:val="en-GB"/>
        </w:rPr>
        <w:t>r</w:t>
      </w:r>
      <w:r w:rsidR="00D632CC" w:rsidRPr="002D4885">
        <w:rPr>
          <w:lang w:val="en-GB"/>
        </w:rPr>
        <w:t xml:space="preserve"> and </w:t>
      </w:r>
      <w:r w:rsidR="00D632CC">
        <w:rPr>
          <w:lang w:val="en-GB"/>
        </w:rPr>
        <w:t>higher quality</w:t>
      </w:r>
      <w:r w:rsidR="00D632CC" w:rsidRPr="002D4885">
        <w:rPr>
          <w:lang w:val="en-GB"/>
        </w:rPr>
        <w:t xml:space="preserve"> crystals.</w:t>
      </w:r>
      <w:r w:rsidR="00982D61">
        <w:rPr>
          <w:lang w:val="en-GB"/>
        </w:rPr>
        <w:t xml:space="preserve"> </w:t>
      </w:r>
      <w:r w:rsidR="00934299">
        <w:t>The utilization</w:t>
      </w:r>
      <w:r w:rsidR="00D632CC">
        <w:t xml:space="preserve"> of </w:t>
      </w:r>
      <w:r w:rsidR="00934299">
        <w:t>thin tube</w:t>
      </w:r>
      <w:r w:rsidR="00D632CC">
        <w:t>s, such as NMR tubes, slow</w:t>
      </w:r>
      <w:r w:rsidR="00982D61">
        <w:t>s</w:t>
      </w:r>
      <w:r w:rsidR="00D632CC">
        <w:t xml:space="preserve"> down the</w:t>
      </w:r>
      <w:r w:rsidR="00934299">
        <w:t xml:space="preserve"> diffusion of the solvents, thus creating an environment that facilitate</w:t>
      </w:r>
      <w:r w:rsidR="00982D61">
        <w:t>s</w:t>
      </w:r>
      <w:r w:rsidR="00934299">
        <w:t xml:space="preserve"> the growth of </w:t>
      </w:r>
      <w:r w:rsidR="00207C76">
        <w:t>higher quality</w:t>
      </w:r>
      <w:r w:rsidR="00D632CC">
        <w:t xml:space="preserve"> crystals.</w:t>
      </w:r>
      <w:r w:rsidR="009A285B">
        <w:t xml:space="preserve"> </w:t>
      </w:r>
      <w:r w:rsidR="00207C76">
        <w:t>Commonly used</w:t>
      </w:r>
      <w:r w:rsidR="00FE3414">
        <w:t xml:space="preserve"> solvents for the </w:t>
      </w:r>
      <w:r w:rsidR="00207C76">
        <w:t>lower</w:t>
      </w:r>
      <w:r w:rsidR="00FE3414">
        <w:t xml:space="preserve"> layer, </w:t>
      </w:r>
      <w:commentRangeStart w:id="59"/>
      <w:r w:rsidR="00FE3414">
        <w:t>which</w:t>
      </w:r>
      <w:r w:rsidR="00FE3414" w:rsidRPr="00FE3414">
        <w:t xml:space="preserve"> </w:t>
      </w:r>
      <w:r w:rsidR="00FE3414">
        <w:t>the compound is dissolved in</w:t>
      </w:r>
      <w:commentRangeEnd w:id="59"/>
      <w:r w:rsidR="006122EC">
        <w:rPr>
          <w:rStyle w:val="CommentReference"/>
        </w:rPr>
        <w:commentReference w:id="59"/>
      </w:r>
      <w:r w:rsidR="00982D61">
        <w:t>,</w:t>
      </w:r>
      <w:r w:rsidR="00FE3414" w:rsidRPr="00FE3414">
        <w:t xml:space="preserve"> are met</w:t>
      </w:r>
      <w:r w:rsidR="00207C76">
        <w:t>hylene chloride or chloroform.</w:t>
      </w:r>
      <w:r w:rsidR="009A285B">
        <w:t xml:space="preserve"> </w:t>
      </w:r>
      <w:ins w:id="60" w:author="Franco, Jimmy" w:date="2015-08-11T10:17:00Z">
        <w:r w:rsidR="00B3557A">
          <w:t xml:space="preserve"> </w:t>
        </w:r>
        <w:r w:rsidR="00F979FF">
          <w:t>The compound</w:t>
        </w:r>
        <w:r w:rsidR="00B3557A">
          <w:t xml:space="preserve"> </w:t>
        </w:r>
        <w:del w:id="61" w:author="Dennis McGonagle" w:date="2015-08-21T15:11:00Z">
          <w:r w:rsidR="00B3557A" w:rsidDel="00D55070">
            <w:delText>can be</w:delText>
          </w:r>
        </w:del>
      </w:ins>
      <w:ins w:id="62" w:author="Dennis McGonagle" w:date="2015-08-21T15:11:00Z">
        <w:r w:rsidR="00D55070">
          <w:t>is</w:t>
        </w:r>
      </w:ins>
      <w:ins w:id="63" w:author="Franco, Jimmy" w:date="2015-08-11T10:17:00Z">
        <w:r w:rsidR="00B3557A">
          <w:t xml:space="preserve"> dissolved in the less dense solvent, but this can </w:t>
        </w:r>
        <w:del w:id="64" w:author="Dennis McGonagle" w:date="2015-08-21T15:11:00Z">
          <w:r w:rsidR="00B3557A" w:rsidDel="00D55070">
            <w:lastRenderedPageBreak/>
            <w:delText>be</w:delText>
          </w:r>
        </w:del>
      </w:ins>
      <w:ins w:id="65" w:author="Dennis McGonagle" w:date="2015-08-21T15:11:00Z">
        <w:r w:rsidR="00D55070">
          <w:t>prove</w:t>
        </w:r>
      </w:ins>
      <w:ins w:id="66" w:author="Franco, Jimmy" w:date="2015-08-11T10:17:00Z">
        <w:r w:rsidR="00B3557A">
          <w:t xml:space="preserve"> problematic as the top solvent c</w:t>
        </w:r>
        <w:del w:id="67" w:author="Dennis McGonagle" w:date="2015-08-21T15:11:00Z">
          <w:r w:rsidR="00B3557A" w:rsidDel="00D55070">
            <w:delText>ould</w:delText>
          </w:r>
        </w:del>
      </w:ins>
      <w:proofErr w:type="gramStart"/>
      <w:ins w:id="68" w:author="Dennis McGonagle" w:date="2015-08-21T15:11:00Z">
        <w:r w:rsidR="00D55070">
          <w:t>an</w:t>
        </w:r>
      </w:ins>
      <w:proofErr w:type="gramEnd"/>
      <w:ins w:id="69" w:author="Franco, Jimmy" w:date="2015-08-11T10:17:00Z">
        <w:r w:rsidR="00B3557A">
          <w:t xml:space="preserve"> start to evaporate prior to crystal formation.  The optimal condition is </w:t>
        </w:r>
        <w:del w:id="70" w:author="Dennis McGonagle" w:date="2015-08-21T15:11:00Z">
          <w:r w:rsidR="00B3557A" w:rsidDel="00D55070">
            <w:delText>having</w:delText>
          </w:r>
        </w:del>
      </w:ins>
      <w:ins w:id="71" w:author="Dennis McGonagle" w:date="2015-08-21T15:11:00Z">
        <w:r w:rsidR="00D55070">
          <w:t>to have</w:t>
        </w:r>
      </w:ins>
      <w:ins w:id="72" w:author="Franco, Jimmy" w:date="2015-08-11T10:17:00Z">
        <w:r w:rsidR="00B3557A">
          <w:t xml:space="preserve"> the compounds dissolved in the more dense solvent.  </w:t>
        </w:r>
      </w:ins>
      <w:r w:rsidR="00207C76">
        <w:t>The top layer is the anti-solvent or precipitant</w:t>
      </w:r>
      <w:r w:rsidR="00F31755">
        <w:t>.</w:t>
      </w:r>
      <w:r w:rsidR="009A285B">
        <w:t xml:space="preserve"> </w:t>
      </w:r>
      <w:r w:rsidR="00F31755">
        <w:t>F</w:t>
      </w:r>
      <w:r w:rsidR="00D632CC">
        <w:t>requently</w:t>
      </w:r>
      <w:r w:rsidR="00207C76">
        <w:t xml:space="preserve"> used anti-solvents are</w:t>
      </w:r>
      <w:r w:rsidR="00FE3414" w:rsidRPr="00FE3414">
        <w:t xml:space="preserve"> </w:t>
      </w:r>
      <w:r w:rsidR="00FE3414">
        <w:t>hexane, pentane, diethyl ether</w:t>
      </w:r>
      <w:r w:rsidR="007D1773">
        <w:t>,</w:t>
      </w:r>
      <w:r w:rsidR="00FE3414">
        <w:t xml:space="preserve"> or methanol. </w:t>
      </w:r>
      <w:r w:rsidR="00F31755">
        <w:t xml:space="preserve">Once the two </w:t>
      </w:r>
      <w:r w:rsidR="00207C76">
        <w:t xml:space="preserve">solvents </w:t>
      </w:r>
      <w:r w:rsidR="00F31755">
        <w:t xml:space="preserve">have been carefully layered, they </w:t>
      </w:r>
      <w:r w:rsidR="00207C76">
        <w:t>are allowed to slow</w:t>
      </w:r>
      <w:r w:rsidR="003B7FCF">
        <w:t>ly</w:t>
      </w:r>
      <w:r w:rsidR="00207C76">
        <w:t xml:space="preserve"> </w:t>
      </w:r>
      <w:r w:rsidR="003E5251">
        <w:t>diffuse</w:t>
      </w:r>
      <w:r w:rsidR="00207C76">
        <w:t xml:space="preserve"> into one </w:t>
      </w:r>
      <w:r w:rsidR="00F31755">
        <w:t>another.</w:t>
      </w:r>
      <w:r w:rsidR="009A285B">
        <w:t xml:space="preserve"> </w:t>
      </w:r>
      <w:r w:rsidR="00F31755">
        <w:t>T</w:t>
      </w:r>
      <w:r w:rsidR="00207C76">
        <w:t xml:space="preserve">he compound becomes less soluble in the binary solution, </w:t>
      </w:r>
      <w:r w:rsidR="00D632CC">
        <w:t>facilitating the formation of X-ray crystals</w:t>
      </w:r>
      <w:r w:rsidR="00207C76">
        <w:t xml:space="preserve">. </w:t>
      </w:r>
    </w:p>
    <w:p w14:paraId="4DE67D0E" w14:textId="77777777" w:rsidR="00D632CC" w:rsidRDefault="00D632CC" w:rsidP="00D632CC">
      <w:pPr>
        <w:ind w:firstLine="720"/>
      </w:pPr>
    </w:p>
    <w:p w14:paraId="0B2F1096" w14:textId="541743EF" w:rsidR="00051497" w:rsidRPr="00745F18" w:rsidRDefault="00051497" w:rsidP="00051497">
      <w:pPr>
        <w:rPr>
          <w:b/>
          <w:bCs/>
        </w:rPr>
      </w:pPr>
      <w:r w:rsidRPr="00E96575">
        <w:rPr>
          <w:b/>
          <w:bCs/>
        </w:rPr>
        <w:t>Procedure:</w:t>
      </w:r>
      <w:r w:rsidR="007D1773">
        <w:rPr>
          <w:b/>
          <w:bCs/>
        </w:rPr>
        <w:br/>
      </w:r>
    </w:p>
    <w:p w14:paraId="279C0F81" w14:textId="26A42449" w:rsidR="00051497" w:rsidRPr="00E96575" w:rsidRDefault="00051497" w:rsidP="00051497">
      <w:pPr>
        <w:numPr>
          <w:ilvl w:val="0"/>
          <w:numId w:val="1"/>
        </w:numPr>
        <w:spacing w:after="200"/>
      </w:pPr>
      <w:r w:rsidRPr="00E96575">
        <w:rPr>
          <w:b/>
          <w:bCs/>
        </w:rPr>
        <w:t xml:space="preserve">Preparation of the </w:t>
      </w:r>
      <w:ins w:id="73" w:author="Andrew Wilkens" w:date="2015-08-07T14:57:00Z">
        <w:r w:rsidR="001565AF">
          <w:rPr>
            <w:b/>
            <w:bCs/>
          </w:rPr>
          <w:t>C</w:t>
        </w:r>
      </w:ins>
      <w:del w:id="74" w:author="Andrew Wilkens" w:date="2015-08-07T14:57:00Z">
        <w:r w:rsidDel="001565AF">
          <w:rPr>
            <w:b/>
            <w:bCs/>
          </w:rPr>
          <w:delText>c</w:delText>
        </w:r>
      </w:del>
      <w:r>
        <w:rPr>
          <w:b/>
          <w:bCs/>
        </w:rPr>
        <w:t xml:space="preserve">rystal </w:t>
      </w:r>
      <w:ins w:id="75" w:author="Andrew Wilkens" w:date="2015-08-07T14:57:00Z">
        <w:r w:rsidR="001565AF">
          <w:rPr>
            <w:b/>
            <w:bCs/>
          </w:rPr>
          <w:t>T</w:t>
        </w:r>
      </w:ins>
      <w:del w:id="76" w:author="Andrew Wilkens" w:date="2015-08-07T14:57:00Z">
        <w:r w:rsidDel="001565AF">
          <w:rPr>
            <w:b/>
            <w:bCs/>
          </w:rPr>
          <w:delText>t</w:delText>
        </w:r>
      </w:del>
      <w:r>
        <w:rPr>
          <w:b/>
          <w:bCs/>
        </w:rPr>
        <w:t>ube</w:t>
      </w:r>
      <w:r w:rsidR="000176DE">
        <w:rPr>
          <w:b/>
          <w:bCs/>
        </w:rPr>
        <w:t xml:space="preserve"> and </w:t>
      </w:r>
      <w:ins w:id="77" w:author="Andrew Wilkens" w:date="2015-08-07T14:57:00Z">
        <w:r w:rsidR="001565AF">
          <w:rPr>
            <w:b/>
            <w:bCs/>
          </w:rPr>
          <w:t>F</w:t>
        </w:r>
      </w:ins>
      <w:del w:id="78" w:author="Andrew Wilkens" w:date="2015-08-07T14:57:00Z">
        <w:r w:rsidR="000176DE" w:rsidDel="001565AF">
          <w:rPr>
            <w:b/>
            <w:bCs/>
          </w:rPr>
          <w:delText>f</w:delText>
        </w:r>
      </w:del>
      <w:r w:rsidR="000176DE">
        <w:rPr>
          <w:b/>
          <w:bCs/>
        </w:rPr>
        <w:t>ilter</w:t>
      </w:r>
      <w:ins w:id="79" w:author="Andrew Wilkens" w:date="2015-08-07T15:22:00Z">
        <w:r w:rsidR="00F16869">
          <w:rPr>
            <w:b/>
            <w:bCs/>
          </w:rPr>
          <w:t>:</w:t>
        </w:r>
      </w:ins>
      <w:r w:rsidRPr="00E96575">
        <w:t> </w:t>
      </w:r>
    </w:p>
    <w:p w14:paraId="290B8681" w14:textId="487947FA" w:rsidR="00051497" w:rsidRDefault="00051497" w:rsidP="00051497">
      <w:pPr>
        <w:numPr>
          <w:ilvl w:val="1"/>
          <w:numId w:val="1"/>
        </w:numPr>
        <w:spacing w:after="200"/>
      </w:pPr>
      <w:r>
        <w:t>Place a</w:t>
      </w:r>
      <w:r w:rsidR="000176DE">
        <w:t>n NMR tube</w:t>
      </w:r>
      <w:r>
        <w:t xml:space="preserve"> in an </w:t>
      </w:r>
      <w:r w:rsidR="00CA7D06">
        <w:t>Erlenmeyer</w:t>
      </w:r>
      <w:r>
        <w:t xml:space="preserve"> flask.</w:t>
      </w:r>
    </w:p>
    <w:p w14:paraId="3A33D702" w14:textId="5C6D719A" w:rsidR="00051497" w:rsidRDefault="00051497" w:rsidP="00051497">
      <w:pPr>
        <w:numPr>
          <w:ilvl w:val="1"/>
          <w:numId w:val="1"/>
        </w:numPr>
        <w:spacing w:after="200"/>
      </w:pPr>
      <w:r>
        <w:t xml:space="preserve">Prepare a </w:t>
      </w:r>
      <w:ins w:id="80" w:author="Andrew Wilkens" w:date="2015-08-07T14:58:00Z">
        <w:r w:rsidR="001565AF">
          <w:t>pipette</w:t>
        </w:r>
      </w:ins>
      <w:r>
        <w:t xml:space="preserve"> filter</w:t>
      </w:r>
      <w:r w:rsidR="007D1773">
        <w:t>.</w:t>
      </w:r>
    </w:p>
    <w:p w14:paraId="6D8C4663" w14:textId="7AC0972E" w:rsidR="00051497" w:rsidRDefault="008837B9" w:rsidP="00051497">
      <w:pPr>
        <w:numPr>
          <w:ilvl w:val="2"/>
          <w:numId w:val="1"/>
        </w:numPr>
        <w:spacing w:after="200"/>
      </w:pPr>
      <w:r>
        <w:t>Construct</w:t>
      </w:r>
      <w:r w:rsidR="00051497">
        <w:t xml:space="preserve"> </w:t>
      </w:r>
      <w:r>
        <w:t xml:space="preserve">the filter </w:t>
      </w:r>
      <w:r w:rsidR="00051497">
        <w:t>by pl</w:t>
      </w:r>
      <w:r w:rsidR="00EE4AE8">
        <w:t xml:space="preserve">acing a piece of </w:t>
      </w:r>
      <w:proofErr w:type="spellStart"/>
      <w:r w:rsidR="00EE4AE8">
        <w:t>K</w:t>
      </w:r>
      <w:r>
        <w:t>im</w:t>
      </w:r>
      <w:r w:rsidR="00051497">
        <w:t>wipe</w:t>
      </w:r>
      <w:proofErr w:type="spellEnd"/>
      <w:r w:rsidR="00051497">
        <w:t xml:space="preserve"> </w:t>
      </w:r>
      <w:r>
        <w:t xml:space="preserve">(1 in. by 1 in.) </w:t>
      </w:r>
      <w:r w:rsidR="00051497">
        <w:t xml:space="preserve">in the </w:t>
      </w:r>
      <w:ins w:id="81" w:author="Andrew Wilkens" w:date="2015-08-07T14:58:00Z">
        <w:r w:rsidR="001565AF">
          <w:t>pipette</w:t>
        </w:r>
      </w:ins>
      <w:r w:rsidR="007D1773">
        <w:t>, then</w:t>
      </w:r>
      <w:r w:rsidR="00051497">
        <w:t xml:space="preserve"> us</w:t>
      </w:r>
      <w:r w:rsidR="007D1773">
        <w:t>e</w:t>
      </w:r>
      <w:r w:rsidR="00051497">
        <w:t xml:space="preserve"> a rod to firm</w:t>
      </w:r>
      <w:r>
        <w:t>ly</w:t>
      </w:r>
      <w:r w:rsidR="00051497">
        <w:t xml:space="preserve"> wedge</w:t>
      </w:r>
      <w:r w:rsidR="007D1773">
        <w:t xml:space="preserve"> the</w:t>
      </w:r>
      <w:r w:rsidR="00EE4AE8">
        <w:t xml:space="preserve"> </w:t>
      </w:r>
      <w:proofErr w:type="spellStart"/>
      <w:r w:rsidR="00EE4AE8">
        <w:t>K</w:t>
      </w:r>
      <w:r>
        <w:t>imwipe</w:t>
      </w:r>
      <w:proofErr w:type="spellEnd"/>
      <w:r w:rsidR="00051497">
        <w:t xml:space="preserve"> </w:t>
      </w:r>
      <w:r>
        <w:t xml:space="preserve">into </w:t>
      </w:r>
      <w:r w:rsidR="00051497">
        <w:t xml:space="preserve">the </w:t>
      </w:r>
      <w:r w:rsidR="003272B1">
        <w:t xml:space="preserve">bottleneck portion of the </w:t>
      </w:r>
      <w:ins w:id="82" w:author="Andrew Wilkens" w:date="2015-08-07T14:58:00Z">
        <w:r w:rsidR="001565AF">
          <w:t>pipette</w:t>
        </w:r>
      </w:ins>
      <w:r w:rsidR="000176DE">
        <w:t xml:space="preserve"> (</w:t>
      </w:r>
      <w:r w:rsidR="000176DE" w:rsidRPr="000176DE">
        <w:rPr>
          <w:b/>
        </w:rPr>
        <w:t>Figure 1</w:t>
      </w:r>
      <w:r w:rsidR="000176DE">
        <w:t>)</w:t>
      </w:r>
      <w:r w:rsidR="00051497">
        <w:t>.</w:t>
      </w:r>
      <w:r w:rsidR="009A285B">
        <w:t xml:space="preserve"> </w:t>
      </w:r>
    </w:p>
    <w:p w14:paraId="623C6D79" w14:textId="4974AA09" w:rsidR="00051497" w:rsidRPr="00E96575" w:rsidRDefault="00051497" w:rsidP="00051497">
      <w:pPr>
        <w:numPr>
          <w:ilvl w:val="2"/>
          <w:numId w:val="1"/>
        </w:numPr>
        <w:spacing w:after="200"/>
      </w:pPr>
      <w:r>
        <w:t xml:space="preserve">Make two </w:t>
      </w:r>
      <w:ins w:id="83" w:author="Andrew Wilkens" w:date="2015-08-07T14:58:00Z">
        <w:r w:rsidR="001565AF">
          <w:t>pipette</w:t>
        </w:r>
      </w:ins>
      <w:r>
        <w:t xml:space="preserve"> filters for every crystal tube </w:t>
      </w:r>
      <w:r w:rsidR="00E93072">
        <w:t>needed</w:t>
      </w:r>
      <w:r>
        <w:t xml:space="preserve">. </w:t>
      </w:r>
    </w:p>
    <w:p w14:paraId="10DD1A4A" w14:textId="6BDD5F76" w:rsidR="00051497" w:rsidRPr="00E96575" w:rsidRDefault="00051497" w:rsidP="00051497">
      <w:pPr>
        <w:numPr>
          <w:ilvl w:val="0"/>
          <w:numId w:val="1"/>
        </w:numPr>
        <w:spacing w:after="200"/>
      </w:pPr>
      <w:r w:rsidRPr="00E96575">
        <w:rPr>
          <w:b/>
          <w:bCs/>
        </w:rPr>
        <w:t xml:space="preserve">Adding the Sample to the </w:t>
      </w:r>
      <w:ins w:id="84" w:author="Andrew Wilkens" w:date="2015-08-07T15:08:00Z">
        <w:r w:rsidR="006B5C34">
          <w:rPr>
            <w:b/>
            <w:bCs/>
          </w:rPr>
          <w:t>C</w:t>
        </w:r>
      </w:ins>
      <w:del w:id="85" w:author="Andrew Wilkens" w:date="2015-08-07T15:08:00Z">
        <w:r w:rsidDel="006B5C34">
          <w:rPr>
            <w:b/>
            <w:bCs/>
          </w:rPr>
          <w:delText>c</w:delText>
        </w:r>
      </w:del>
      <w:r>
        <w:rPr>
          <w:b/>
          <w:bCs/>
        </w:rPr>
        <w:t xml:space="preserve">rystal </w:t>
      </w:r>
      <w:ins w:id="86" w:author="Andrew Wilkens" w:date="2015-08-07T15:08:00Z">
        <w:r w:rsidR="006B5C34">
          <w:rPr>
            <w:b/>
            <w:bCs/>
          </w:rPr>
          <w:t>T</w:t>
        </w:r>
      </w:ins>
      <w:del w:id="87" w:author="Andrew Wilkens" w:date="2015-08-07T15:08:00Z">
        <w:r w:rsidDel="006B5C34">
          <w:rPr>
            <w:b/>
            <w:bCs/>
          </w:rPr>
          <w:delText>t</w:delText>
        </w:r>
      </w:del>
      <w:r>
        <w:rPr>
          <w:b/>
          <w:bCs/>
        </w:rPr>
        <w:t>ube</w:t>
      </w:r>
      <w:ins w:id="88" w:author="Andrew Wilkens" w:date="2015-08-07T15:21:00Z">
        <w:r w:rsidR="00F16869">
          <w:rPr>
            <w:b/>
            <w:bCs/>
          </w:rPr>
          <w:t>:</w:t>
        </w:r>
      </w:ins>
    </w:p>
    <w:p w14:paraId="0D46558A" w14:textId="5ECFD3DC" w:rsidR="00051497" w:rsidRPr="00E96575" w:rsidRDefault="00051497" w:rsidP="00051497">
      <w:pPr>
        <w:numPr>
          <w:ilvl w:val="1"/>
          <w:numId w:val="1"/>
        </w:numPr>
        <w:spacing w:after="200"/>
      </w:pPr>
      <w:r w:rsidRPr="00E96575">
        <w:t xml:space="preserve">Dissolve the </w:t>
      </w:r>
      <w:r>
        <w:t>compound</w:t>
      </w:r>
      <w:r w:rsidR="009D0880">
        <w:t xml:space="preserve"> (</w:t>
      </w:r>
      <w:proofErr w:type="spellStart"/>
      <w:r w:rsidR="000826F2" w:rsidRPr="000826F2">
        <w:t>tetraphenylporphyrin</w:t>
      </w:r>
      <w:proofErr w:type="spellEnd"/>
      <w:r w:rsidR="009D0880">
        <w:t xml:space="preserve">, </w:t>
      </w:r>
      <w:r w:rsidR="000826F2">
        <w:t>10</w:t>
      </w:r>
      <w:r w:rsidR="009D0880">
        <w:t xml:space="preserve"> mg) </w:t>
      </w:r>
      <w:r w:rsidRPr="00982D61">
        <w:t xml:space="preserve">in </w:t>
      </w:r>
      <w:r w:rsidR="006456ED">
        <w:t>0.75</w:t>
      </w:r>
      <w:r w:rsidRPr="00982D61">
        <w:t xml:space="preserve"> mL</w:t>
      </w:r>
      <w:r w:rsidRPr="00E96575">
        <w:t xml:space="preserve"> of solvent</w:t>
      </w:r>
      <w:r w:rsidR="005C4851">
        <w:t xml:space="preserve"> (dichloromethane)</w:t>
      </w:r>
      <w:r>
        <w:t>.</w:t>
      </w:r>
      <w:r w:rsidRPr="00E96575">
        <w:t xml:space="preserve"> </w:t>
      </w:r>
    </w:p>
    <w:p w14:paraId="04AC6039" w14:textId="77777777" w:rsidR="00E42BD8" w:rsidRDefault="007D1773" w:rsidP="00E42BD8">
      <w:pPr>
        <w:numPr>
          <w:ilvl w:val="1"/>
          <w:numId w:val="1"/>
        </w:numPr>
        <w:spacing w:after="200"/>
        <w:rPr>
          <w:ins w:id="89" w:author="Franco, Jimmy" w:date="2015-08-11T10:19:00Z"/>
        </w:rPr>
      </w:pPr>
      <w:commentRangeStart w:id="90"/>
      <w:r>
        <w:t>With</w:t>
      </w:r>
      <w:r w:rsidR="00051497">
        <w:t xml:space="preserve"> a </w:t>
      </w:r>
      <w:ins w:id="91" w:author="Andrew Wilkens" w:date="2015-08-07T14:58:00Z">
        <w:r w:rsidR="001565AF">
          <w:t>pipette</w:t>
        </w:r>
      </w:ins>
      <w:r w:rsidR="00982D61">
        <w:t>,</w:t>
      </w:r>
      <w:r w:rsidR="00051497">
        <w:t xml:space="preserve"> gentl</w:t>
      </w:r>
      <w:r w:rsidR="00982D61">
        <w:t>y</w:t>
      </w:r>
      <w:r w:rsidR="00051497">
        <w:t xml:space="preserve"> add the mixture </w:t>
      </w:r>
      <w:r w:rsidR="009D0880">
        <w:t xml:space="preserve">to </w:t>
      </w:r>
      <w:r w:rsidR="00051497">
        <w:t>the top of the tube, by passing it through the filter.</w:t>
      </w:r>
      <w:r w:rsidR="009A285B">
        <w:t xml:space="preserve"> </w:t>
      </w:r>
      <w:commentRangeEnd w:id="90"/>
      <w:r w:rsidR="00F16869">
        <w:rPr>
          <w:rStyle w:val="CommentReference"/>
        </w:rPr>
        <w:commentReference w:id="90"/>
      </w:r>
    </w:p>
    <w:p w14:paraId="5B93E7CC" w14:textId="79F0B51D" w:rsidR="009B6DFA" w:rsidRPr="00E96575" w:rsidRDefault="00E42BD8">
      <w:pPr>
        <w:numPr>
          <w:ilvl w:val="2"/>
          <w:numId w:val="1"/>
        </w:numPr>
        <w:spacing w:after="200"/>
        <w:pPrChange w:id="92" w:author="Franco, Jimmy" w:date="2015-08-11T10:19:00Z">
          <w:pPr>
            <w:numPr>
              <w:ilvl w:val="1"/>
              <w:numId w:val="1"/>
            </w:numPr>
            <w:tabs>
              <w:tab w:val="num" w:pos="1440"/>
            </w:tabs>
            <w:spacing w:after="200"/>
            <w:ind w:left="1440" w:hanging="720"/>
          </w:pPr>
        </w:pPrChange>
      </w:pPr>
      <w:ins w:id="93" w:author="Franco, Jimmy" w:date="2015-08-11T09:49:00Z">
        <w:r>
          <w:t>T</w:t>
        </w:r>
        <w:r w:rsidR="009B6DFA">
          <w:t>he</w:t>
        </w:r>
      </w:ins>
      <w:ins w:id="94" w:author="Franco, Jimmy" w:date="2015-08-11T09:47:00Z">
        <w:r w:rsidR="009B6DFA">
          <w:t xml:space="preserve"> </w:t>
        </w:r>
      </w:ins>
      <w:ins w:id="95" w:author="Franco, Jimmy" w:date="2015-08-11T09:48:00Z">
        <w:r w:rsidR="009B6DFA">
          <w:t>particles</w:t>
        </w:r>
      </w:ins>
      <w:ins w:id="96" w:author="Franco, Jimmy" w:date="2015-08-11T09:47:00Z">
        <w:r w:rsidR="009B6DFA">
          <w:t xml:space="preserve"> </w:t>
        </w:r>
      </w:ins>
      <w:ins w:id="97" w:author="Franco, Jimmy" w:date="2015-08-11T10:19:00Z">
        <w:del w:id="98" w:author="Dennis McGonagle" w:date="2015-08-21T15:12:00Z">
          <w:r w:rsidDel="00D55070">
            <w:delText>need to be</w:delText>
          </w:r>
        </w:del>
      </w:ins>
      <w:ins w:id="99" w:author="Dennis McGonagle" w:date="2015-08-21T15:12:00Z">
        <w:r w:rsidR="00D55070">
          <w:t>are</w:t>
        </w:r>
      </w:ins>
      <w:ins w:id="100" w:author="Franco, Jimmy" w:date="2015-08-11T09:47:00Z">
        <w:r w:rsidR="009B6DFA">
          <w:t xml:space="preserve"> filtered </w:t>
        </w:r>
      </w:ins>
      <w:ins w:id="101" w:author="Franco, Jimmy" w:date="2015-08-21T09:32:00Z">
        <w:r w:rsidR="00131E21">
          <w:t xml:space="preserve">out </w:t>
        </w:r>
      </w:ins>
      <w:ins w:id="102" w:author="Franco, Jimmy" w:date="2015-08-11T10:20:00Z">
        <w:r>
          <w:t>to avoid the creation of</w:t>
        </w:r>
      </w:ins>
      <w:ins w:id="103" w:author="Franco, Jimmy" w:date="2015-08-11T09:47:00Z">
        <w:r w:rsidR="009B6DFA">
          <w:t xml:space="preserve"> </w:t>
        </w:r>
      </w:ins>
      <w:ins w:id="104" w:author="Franco, Jimmy" w:date="2015-08-11T09:48:00Z">
        <w:r w:rsidR="009B6DFA">
          <w:t>nucleation</w:t>
        </w:r>
      </w:ins>
      <w:ins w:id="105" w:author="Franco, Jimmy" w:date="2015-08-11T09:47:00Z">
        <w:r w:rsidR="009B6DFA">
          <w:t xml:space="preserve"> sites, which can</w:t>
        </w:r>
      </w:ins>
      <w:ins w:id="106" w:author="Franco, Jimmy" w:date="2015-08-11T09:49:00Z">
        <w:r w:rsidR="009B6DFA">
          <w:t xml:space="preserve"> </w:t>
        </w:r>
        <w:r w:rsidR="00131E21">
          <w:t>lead</w:t>
        </w:r>
      </w:ins>
      <w:ins w:id="107" w:author="Franco, Jimmy" w:date="2015-08-21T09:32:00Z">
        <w:r w:rsidR="00131E21">
          <w:t xml:space="preserve"> to</w:t>
        </w:r>
      </w:ins>
      <w:ins w:id="108" w:author="Franco, Jimmy" w:date="2015-08-11T09:47:00Z">
        <w:r w:rsidR="009B6DFA">
          <w:t xml:space="preserve"> small multiple crystals</w:t>
        </w:r>
      </w:ins>
      <w:ins w:id="109" w:author="Franco, Jimmy" w:date="2015-08-11T09:49:00Z">
        <w:r w:rsidR="00131E21">
          <w:t xml:space="preserve"> </w:t>
        </w:r>
        <w:r w:rsidR="009B6DFA">
          <w:t xml:space="preserve">instead </w:t>
        </w:r>
      </w:ins>
      <w:ins w:id="110" w:author="Franco, Jimmy" w:date="2015-08-11T10:20:00Z">
        <w:r>
          <w:t xml:space="preserve">of the desired </w:t>
        </w:r>
      </w:ins>
      <w:ins w:id="111" w:author="Franco, Jimmy" w:date="2015-08-11T09:50:00Z">
        <w:r w:rsidR="009B6DFA">
          <w:t>larger single crystals</w:t>
        </w:r>
      </w:ins>
      <w:ins w:id="112" w:author="Franco, Jimmy" w:date="2015-08-11T09:48:00Z">
        <w:r w:rsidR="009B6DFA">
          <w:t xml:space="preserve">. </w:t>
        </w:r>
      </w:ins>
    </w:p>
    <w:p w14:paraId="2D98D85F" w14:textId="4DA30749" w:rsidR="00051497" w:rsidRDefault="00051497" w:rsidP="00051497">
      <w:pPr>
        <w:numPr>
          <w:ilvl w:val="1"/>
          <w:numId w:val="1"/>
        </w:numPr>
        <w:spacing w:after="200"/>
      </w:pPr>
      <w:commentRangeStart w:id="113"/>
      <w:r>
        <w:t xml:space="preserve">Once the sample </w:t>
      </w:r>
      <w:r w:rsidR="007D1773">
        <w:t>h</w:t>
      </w:r>
      <w:r>
        <w:t>as been placed in the crystal tube, very slowly and gently</w:t>
      </w:r>
      <w:r w:rsidR="00982D61">
        <w:t>,</w:t>
      </w:r>
      <w:r>
        <w:t xml:space="preserve"> add the anti-solvent (</w:t>
      </w:r>
      <w:commentRangeStart w:id="114"/>
      <w:r>
        <w:t>1.5 mL</w:t>
      </w:r>
      <w:commentRangeEnd w:id="114"/>
      <w:r w:rsidR="00F16869">
        <w:rPr>
          <w:rStyle w:val="CommentReference"/>
        </w:rPr>
        <w:commentReference w:id="114"/>
      </w:r>
      <w:r w:rsidR="005C4851">
        <w:t xml:space="preserve"> of methanol</w:t>
      </w:r>
      <w:r>
        <w:t>) to the tube through a new filter</w:t>
      </w:r>
      <w:r w:rsidR="005C4851">
        <w:t xml:space="preserve"> </w:t>
      </w:r>
      <w:ins w:id="115" w:author="Andrew Wilkens" w:date="2015-08-07T14:58:00Z">
        <w:r w:rsidR="001565AF">
          <w:t>pipette</w:t>
        </w:r>
      </w:ins>
      <w:r w:rsidR="005C4851">
        <w:t>.</w:t>
      </w:r>
      <w:r w:rsidR="009A285B">
        <w:t xml:space="preserve"> </w:t>
      </w:r>
      <w:r>
        <w:t xml:space="preserve">Allow the anti-solvent to slowly </w:t>
      </w:r>
      <w:r w:rsidR="007D1773">
        <w:t>layer on the previously-</w:t>
      </w:r>
      <w:r w:rsidR="005C4851">
        <w:t>added solution</w:t>
      </w:r>
      <w:r w:rsidR="000826F2">
        <w:t xml:space="preserve"> </w:t>
      </w:r>
      <w:commentRangeEnd w:id="113"/>
      <w:r w:rsidR="00F16869">
        <w:rPr>
          <w:rStyle w:val="CommentReference"/>
        </w:rPr>
        <w:commentReference w:id="113"/>
      </w:r>
      <w:r w:rsidR="000826F2">
        <w:t>(</w:t>
      </w:r>
      <w:r w:rsidR="000826F2" w:rsidRPr="000826F2">
        <w:rPr>
          <w:b/>
        </w:rPr>
        <w:t>Figure 2</w:t>
      </w:r>
      <w:r w:rsidR="000826F2">
        <w:t>)</w:t>
      </w:r>
      <w:r>
        <w:t>.</w:t>
      </w:r>
      <w:r w:rsidR="009A285B">
        <w:t xml:space="preserve"> </w:t>
      </w:r>
      <w:ins w:id="116" w:author="Franco, Jimmy" w:date="2015-08-11T09:52:00Z">
        <w:r w:rsidR="00C85CBC">
          <w:t xml:space="preserve">  Do not use a bulb to push the solvent through the pipette, </w:t>
        </w:r>
      </w:ins>
      <w:ins w:id="117" w:author="Dennis McGonagle" w:date="2015-08-21T15:13:00Z">
        <w:r w:rsidR="00D55070">
          <w:t xml:space="preserve">instead </w:t>
        </w:r>
      </w:ins>
      <w:ins w:id="118" w:author="Franco, Jimmy" w:date="2015-08-11T09:52:00Z">
        <w:r w:rsidR="00C85CBC">
          <w:t>allow</w:t>
        </w:r>
      </w:ins>
      <w:ins w:id="119" w:author="Franco, Jimmy" w:date="2015-08-21T09:33:00Z">
        <w:r w:rsidR="00694327">
          <w:t xml:space="preserve"> the solvent to</w:t>
        </w:r>
      </w:ins>
      <w:ins w:id="120" w:author="Franco, Jimmy" w:date="2015-08-11T09:52:00Z">
        <w:r w:rsidR="00C85CBC">
          <w:t xml:space="preserve"> flow through</w:t>
        </w:r>
      </w:ins>
      <w:ins w:id="121" w:author="Franco, Jimmy" w:date="2015-08-11T10:21:00Z">
        <w:r w:rsidR="009D303F">
          <w:t xml:space="preserve"> the filter</w:t>
        </w:r>
      </w:ins>
      <w:ins w:id="122" w:author="Franco, Jimmy" w:date="2015-08-21T09:34:00Z">
        <w:r w:rsidR="00694327">
          <w:t xml:space="preserve"> by itself</w:t>
        </w:r>
      </w:ins>
      <w:ins w:id="123" w:author="Franco, Jimmy" w:date="2015-08-11T09:52:00Z">
        <w:r w:rsidR="00C85CBC">
          <w:t xml:space="preserve">.  </w:t>
        </w:r>
      </w:ins>
    </w:p>
    <w:p w14:paraId="3AC5F199" w14:textId="6E61B7A9" w:rsidR="00051497" w:rsidRDefault="00051497" w:rsidP="00051497">
      <w:pPr>
        <w:numPr>
          <w:ilvl w:val="2"/>
          <w:numId w:val="1"/>
        </w:numPr>
        <w:spacing w:after="200"/>
      </w:pPr>
      <w:r>
        <w:t>Make sure that solvent of higher density is added to the crystal tube first.</w:t>
      </w:r>
    </w:p>
    <w:p w14:paraId="4A35893D" w14:textId="0BA43B40" w:rsidR="00C85CBC" w:rsidRDefault="00982D61" w:rsidP="00C85CBC">
      <w:pPr>
        <w:numPr>
          <w:ilvl w:val="2"/>
          <w:numId w:val="1"/>
        </w:numPr>
        <w:spacing w:after="200"/>
      </w:pPr>
      <w:commentRangeStart w:id="124"/>
      <w:r>
        <w:t>Check</w:t>
      </w:r>
      <w:r w:rsidR="00170466">
        <w:t xml:space="preserve"> that the two solvents are miscible with each other. </w:t>
      </w:r>
      <w:commentRangeEnd w:id="124"/>
      <w:r w:rsidR="00F16869">
        <w:rPr>
          <w:rStyle w:val="CommentReference"/>
        </w:rPr>
        <w:commentReference w:id="124"/>
      </w:r>
      <w:ins w:id="125" w:author="Franco, Jimmy" w:date="2015-08-11T09:53:00Z">
        <w:r w:rsidR="00C85CBC">
          <w:t xml:space="preserve">  This </w:t>
        </w:r>
        <w:del w:id="126" w:author="Dennis McGonagle" w:date="2015-08-21T15:13:00Z">
          <w:r w:rsidR="00C85CBC" w:rsidDel="00D55070">
            <w:delText>should be</w:delText>
          </w:r>
        </w:del>
      </w:ins>
      <w:ins w:id="127" w:author="Dennis McGonagle" w:date="2015-08-21T15:13:00Z">
        <w:r w:rsidR="00D55070">
          <w:t>is</w:t>
        </w:r>
      </w:ins>
      <w:ins w:id="128" w:author="Franco, Jimmy" w:date="2015-08-11T09:53:00Z">
        <w:r w:rsidR="00C85CBC">
          <w:t xml:space="preserve"> done prior to addition of the solvent.  </w:t>
        </w:r>
        <w:del w:id="129" w:author="Dennis McGonagle" w:date="2015-08-21T15:13:00Z">
          <w:r w:rsidR="00C85CBC" w:rsidDel="00D55070">
            <w:delText xml:space="preserve">(As an </w:delText>
          </w:r>
        </w:del>
      </w:ins>
      <w:ins w:id="130" w:author="Franco, Jimmy" w:date="2015-08-11T09:54:00Z">
        <w:del w:id="131" w:author="Dennis McGonagle" w:date="2015-08-21T15:13:00Z">
          <w:r w:rsidR="00C85CBC" w:rsidDel="00D55070">
            <w:delText>instructor</w:delText>
          </w:r>
        </w:del>
      </w:ins>
      <w:ins w:id="132" w:author="Franco, Jimmy" w:date="2015-08-11T09:53:00Z">
        <w:del w:id="133" w:author="Dennis McGonagle" w:date="2015-08-21T15:13:00Z">
          <w:r w:rsidR="00C85CBC" w:rsidDel="00D55070">
            <w:delText xml:space="preserve"> note:  This can be part of a prelab</w:delText>
          </w:r>
        </w:del>
      </w:ins>
      <w:ins w:id="134" w:author="Franco, Jimmy" w:date="2015-08-11T09:54:00Z">
        <w:del w:id="135" w:author="Dennis McGonagle" w:date="2015-08-21T15:13:00Z">
          <w:r w:rsidR="00C85CBC" w:rsidDel="00D55070">
            <w:delText>.)</w:delText>
          </w:r>
        </w:del>
      </w:ins>
    </w:p>
    <w:p w14:paraId="71449053" w14:textId="7CB81EBB" w:rsidR="00051497" w:rsidRPr="00E96575" w:rsidRDefault="005C4851" w:rsidP="00051497">
      <w:pPr>
        <w:numPr>
          <w:ilvl w:val="1"/>
          <w:numId w:val="1"/>
        </w:numPr>
        <w:spacing w:after="200"/>
      </w:pPr>
      <w:r>
        <w:t xml:space="preserve">Seal the tube with an </w:t>
      </w:r>
      <w:r w:rsidR="00051497">
        <w:t>NMR cap.</w:t>
      </w:r>
      <w:r w:rsidR="009A285B">
        <w:t xml:space="preserve"> </w:t>
      </w:r>
    </w:p>
    <w:p w14:paraId="5BB18D86" w14:textId="4911F4D0" w:rsidR="00051497" w:rsidRPr="00E96575" w:rsidRDefault="00051497" w:rsidP="00051497">
      <w:pPr>
        <w:numPr>
          <w:ilvl w:val="0"/>
          <w:numId w:val="1"/>
        </w:numPr>
        <w:spacing w:after="200"/>
      </w:pPr>
      <w:r>
        <w:rPr>
          <w:b/>
          <w:bCs/>
        </w:rPr>
        <w:lastRenderedPageBreak/>
        <w:t>Crystal Growth</w:t>
      </w:r>
      <w:r w:rsidRPr="00E96575">
        <w:rPr>
          <w:b/>
          <w:bCs/>
        </w:rPr>
        <w:t>:</w:t>
      </w:r>
      <w:r w:rsidR="009A285B">
        <w:t xml:space="preserve"> </w:t>
      </w:r>
    </w:p>
    <w:p w14:paraId="458F45CA" w14:textId="6C16642E" w:rsidR="00051497" w:rsidRDefault="00051497" w:rsidP="00051497">
      <w:pPr>
        <w:numPr>
          <w:ilvl w:val="1"/>
          <w:numId w:val="1"/>
        </w:numPr>
        <w:spacing w:after="200"/>
      </w:pPr>
      <w:r>
        <w:t>Without causing the two solvent</w:t>
      </w:r>
      <w:r w:rsidR="00DA4939">
        <w:t>s</w:t>
      </w:r>
      <w:r w:rsidR="007D1773">
        <w:t xml:space="preserve"> to mix, p</w:t>
      </w:r>
      <w:r w:rsidR="00F3264C">
        <w:t xml:space="preserve">lace the crystal tube(s) in </w:t>
      </w:r>
      <w:r w:rsidR="00DA4939">
        <w:t xml:space="preserve">a </w:t>
      </w:r>
      <w:r w:rsidR="00F3264C">
        <w:t>cabinet</w:t>
      </w:r>
      <w:r w:rsidR="00DA4939">
        <w:t xml:space="preserve"> where they will not be </w:t>
      </w:r>
      <w:r w:rsidR="00F3264C">
        <w:t>disturbed</w:t>
      </w:r>
      <w:r w:rsidR="00DA4939">
        <w:t xml:space="preserve">. </w:t>
      </w:r>
    </w:p>
    <w:p w14:paraId="1F170234" w14:textId="66BE59EC" w:rsidR="00DA4939" w:rsidRDefault="00982D61" w:rsidP="00051497">
      <w:pPr>
        <w:numPr>
          <w:ilvl w:val="1"/>
          <w:numId w:val="1"/>
        </w:numPr>
        <w:spacing w:after="200"/>
      </w:pPr>
      <w:r>
        <w:t>C</w:t>
      </w:r>
      <w:r w:rsidR="00DA4939">
        <w:t xml:space="preserve">rystallization time </w:t>
      </w:r>
      <w:r w:rsidR="005508A1">
        <w:t xml:space="preserve">will </w:t>
      </w:r>
      <w:r w:rsidR="00DA4939">
        <w:t>var</w:t>
      </w:r>
      <w:r>
        <w:t>y</w:t>
      </w:r>
      <w:r w:rsidR="00DA4939">
        <w:t xml:space="preserve"> with each </w:t>
      </w:r>
      <w:r w:rsidR="005508A1">
        <w:t>compound</w:t>
      </w:r>
      <w:r w:rsidR="007D1773">
        <w:t>-</w:t>
      </w:r>
      <w:r w:rsidR="00DA4939">
        <w:t xml:space="preserve"> typically the crystal tubes should be left undisturbed for a week. </w:t>
      </w:r>
    </w:p>
    <w:p w14:paraId="4C77D36E" w14:textId="2D45DAEA" w:rsidR="00DA4939" w:rsidRDefault="00DA4939" w:rsidP="00051497">
      <w:pPr>
        <w:numPr>
          <w:ilvl w:val="1"/>
          <w:numId w:val="1"/>
        </w:numPr>
        <w:spacing w:after="200"/>
      </w:pPr>
      <w:r>
        <w:t>After a week</w:t>
      </w:r>
      <w:r w:rsidR="007D1773">
        <w:t>, inspect</w:t>
      </w:r>
      <w:r>
        <w:t xml:space="preserve"> the tubes for crystal growth.</w:t>
      </w:r>
      <w:r w:rsidR="009A285B">
        <w:t xml:space="preserve"> </w:t>
      </w:r>
    </w:p>
    <w:p w14:paraId="2BF6FAEE" w14:textId="3618C7CF" w:rsidR="00DA4939" w:rsidRDefault="00DA4939" w:rsidP="00DA4939">
      <w:pPr>
        <w:numPr>
          <w:ilvl w:val="2"/>
          <w:numId w:val="1"/>
        </w:numPr>
        <w:spacing w:after="200"/>
      </w:pPr>
      <w:r>
        <w:t>Crystal growth typically occurs at the interface of the two solvents.</w:t>
      </w:r>
    </w:p>
    <w:p w14:paraId="0E2ED7C8" w14:textId="57FC91F7" w:rsidR="00DA4939" w:rsidRDefault="007D1773" w:rsidP="00DA4939">
      <w:pPr>
        <w:numPr>
          <w:ilvl w:val="2"/>
          <w:numId w:val="1"/>
        </w:numPr>
        <w:spacing w:after="200"/>
      </w:pPr>
      <w:r>
        <w:t>V</w:t>
      </w:r>
      <w:r w:rsidR="00DA4939">
        <w:t>isually inspect the tubes for evidence of crystal growth.</w:t>
      </w:r>
      <w:r w:rsidR="009A285B">
        <w:t xml:space="preserve"> </w:t>
      </w:r>
      <w:r w:rsidR="00CA7D06">
        <w:t xml:space="preserve">Be careful not to </w:t>
      </w:r>
      <w:r w:rsidR="005C4851">
        <w:t>facilitate</w:t>
      </w:r>
      <w:r w:rsidR="00CA7D06">
        <w:t xml:space="preserve"> mixing of the solvents, in case the compound </w:t>
      </w:r>
      <w:r w:rsidR="00982D61">
        <w:t xml:space="preserve">requires </w:t>
      </w:r>
      <w:r w:rsidR="00CA7D06">
        <w:t xml:space="preserve">additional time for crystal formation. </w:t>
      </w:r>
    </w:p>
    <w:p w14:paraId="233AC43E" w14:textId="374C0BE9" w:rsidR="00CA7D06" w:rsidRDefault="00CA7D06" w:rsidP="00DA4939">
      <w:pPr>
        <w:numPr>
          <w:ilvl w:val="2"/>
          <w:numId w:val="1"/>
        </w:numPr>
        <w:spacing w:after="200"/>
      </w:pPr>
      <w:r>
        <w:t xml:space="preserve">If it appears that crystal growth has occurred, </w:t>
      </w:r>
      <w:r w:rsidR="007D1773">
        <w:t xml:space="preserve">further inspect </w:t>
      </w:r>
      <w:r>
        <w:t xml:space="preserve">the tubes using a microscope. </w:t>
      </w:r>
    </w:p>
    <w:p w14:paraId="6656238E" w14:textId="0210C616" w:rsidR="00CA7D06" w:rsidRPr="00CA7D06" w:rsidRDefault="00CA7D06" w:rsidP="00CA7D06">
      <w:pPr>
        <w:numPr>
          <w:ilvl w:val="0"/>
          <w:numId w:val="1"/>
        </w:numPr>
        <w:spacing w:after="200"/>
        <w:rPr>
          <w:b/>
        </w:rPr>
      </w:pPr>
      <w:r w:rsidRPr="00CA7D06">
        <w:rPr>
          <w:b/>
        </w:rPr>
        <w:t xml:space="preserve">Crystal </w:t>
      </w:r>
      <w:ins w:id="136" w:author="Andrew Wilkens" w:date="2015-08-07T15:22:00Z">
        <w:r w:rsidR="00F16869">
          <w:rPr>
            <w:b/>
          </w:rPr>
          <w:t>S</w:t>
        </w:r>
      </w:ins>
      <w:del w:id="137" w:author="Andrew Wilkens" w:date="2015-08-07T15:22:00Z">
        <w:r w:rsidRPr="00CA7D06" w:rsidDel="00F16869">
          <w:rPr>
            <w:b/>
          </w:rPr>
          <w:delText>s</w:delText>
        </w:r>
      </w:del>
      <w:r w:rsidRPr="00CA7D06">
        <w:rPr>
          <w:b/>
        </w:rPr>
        <w:t>election</w:t>
      </w:r>
    </w:p>
    <w:p w14:paraId="1090A753" w14:textId="20CA394C" w:rsidR="00CA7D06" w:rsidRDefault="00982D61" w:rsidP="00CA7D06">
      <w:pPr>
        <w:numPr>
          <w:ilvl w:val="1"/>
          <w:numId w:val="1"/>
        </w:numPr>
        <w:spacing w:after="200"/>
      </w:pPr>
      <w:r>
        <w:t>X</w:t>
      </w:r>
      <w:r w:rsidR="00E00FE9">
        <w:t xml:space="preserve">-ray diffraction crystals should </w:t>
      </w:r>
      <w:r w:rsidR="00CA7D06">
        <w:t>have well defined faces.</w:t>
      </w:r>
      <w:r w:rsidR="009A285B">
        <w:t xml:space="preserve"> </w:t>
      </w:r>
    </w:p>
    <w:p w14:paraId="74F4E5D0" w14:textId="5BC8DFB1" w:rsidR="00CA7D06" w:rsidRDefault="00982D61" w:rsidP="00CA7D06">
      <w:pPr>
        <w:numPr>
          <w:ilvl w:val="1"/>
          <w:numId w:val="1"/>
        </w:numPr>
        <w:spacing w:after="200"/>
      </w:pPr>
      <w:r>
        <w:t xml:space="preserve">Crystals that have clustered </w:t>
      </w:r>
      <w:r w:rsidR="00AA757F">
        <w:t>together</w:t>
      </w:r>
      <w:r>
        <w:t xml:space="preserve"> should be avoided if possible</w:t>
      </w:r>
      <w:r w:rsidR="00CA7D06">
        <w:t>.</w:t>
      </w:r>
    </w:p>
    <w:p w14:paraId="736DC95A" w14:textId="18363B2E" w:rsidR="00CA7D06" w:rsidRPr="00954421" w:rsidRDefault="00CA7D06" w:rsidP="00CA7D06">
      <w:pPr>
        <w:numPr>
          <w:ilvl w:val="1"/>
          <w:numId w:val="1"/>
        </w:numPr>
        <w:spacing w:after="200"/>
      </w:pPr>
      <w:r w:rsidRPr="00954421">
        <w:t>Leave the crystal</w:t>
      </w:r>
      <w:r w:rsidR="00414172" w:rsidRPr="00954421">
        <w:t>s in the crystal tube</w:t>
      </w:r>
      <w:r w:rsidRPr="00954421">
        <w:t xml:space="preserve"> </w:t>
      </w:r>
      <w:r w:rsidR="00982D61" w:rsidRPr="00954421">
        <w:t>until</w:t>
      </w:r>
      <w:r w:rsidRPr="00954421">
        <w:t xml:space="preserve"> </w:t>
      </w:r>
      <w:del w:id="138" w:author="Andrew Wilkens" w:date="2015-08-07T15:24:00Z">
        <w:r w:rsidRPr="00954421" w:rsidDel="00F245D1">
          <w:delText xml:space="preserve">you are </w:delText>
        </w:r>
      </w:del>
      <w:r w:rsidRPr="00954421">
        <w:t>ready to harvest the crystal</w:t>
      </w:r>
      <w:r w:rsidR="001C2C20" w:rsidRPr="00954421">
        <w:t>,</w:t>
      </w:r>
      <w:r w:rsidRPr="00954421">
        <w:t xml:space="preserve"> immediately prior to placing the crystal on the </w:t>
      </w:r>
      <w:r w:rsidR="0011261C" w:rsidRPr="00954421">
        <w:t>diffractometer</w:t>
      </w:r>
      <w:r w:rsidRPr="00954421">
        <w:t>.</w:t>
      </w:r>
      <w:r w:rsidR="009A285B">
        <w:t xml:space="preserve"> </w:t>
      </w:r>
    </w:p>
    <w:p w14:paraId="1A5F1519" w14:textId="54EE8EF0" w:rsidR="00CA7D06" w:rsidRDefault="00CA7D06" w:rsidP="00CA7D06">
      <w:pPr>
        <w:numPr>
          <w:ilvl w:val="2"/>
          <w:numId w:val="1"/>
        </w:numPr>
        <w:spacing w:after="200"/>
      </w:pPr>
      <w:r>
        <w:t xml:space="preserve">Keeping the crystals in the tube will </w:t>
      </w:r>
      <w:r w:rsidR="001C2C20">
        <w:t>e</w:t>
      </w:r>
      <w:r>
        <w:t xml:space="preserve">nsure that the </w:t>
      </w:r>
      <w:r w:rsidR="00414172">
        <w:t>crystals remain</w:t>
      </w:r>
      <w:r>
        <w:t xml:space="preserve"> solvated. De-solvation can </w:t>
      </w:r>
      <w:r w:rsidR="001C2C20">
        <w:t>cause the</w:t>
      </w:r>
      <w:r>
        <w:t xml:space="preserve"> crystal</w:t>
      </w:r>
      <w:r w:rsidR="00414172">
        <w:t>s</w:t>
      </w:r>
      <w:r>
        <w:t xml:space="preserve"> </w:t>
      </w:r>
      <w:r w:rsidR="001C2C20">
        <w:t xml:space="preserve">to </w:t>
      </w:r>
      <w:r>
        <w:t xml:space="preserve">crack, </w:t>
      </w:r>
      <w:r w:rsidR="001C2C20">
        <w:t>and</w:t>
      </w:r>
      <w:r w:rsidR="00414172">
        <w:t xml:space="preserve"> hinder the </w:t>
      </w:r>
      <w:r>
        <w:t>diffraction</w:t>
      </w:r>
      <w:r w:rsidR="00414172">
        <w:t xml:space="preserve"> of the crystal</w:t>
      </w:r>
      <w:r>
        <w:t xml:space="preserve">. </w:t>
      </w:r>
    </w:p>
    <w:p w14:paraId="5423C827" w14:textId="77777777" w:rsidR="00A01399" w:rsidRDefault="00A01399" w:rsidP="00A01399">
      <w:pPr>
        <w:rPr>
          <w:b/>
          <w:sz w:val="28"/>
        </w:rPr>
      </w:pPr>
    </w:p>
    <w:p w14:paraId="7BC270EF" w14:textId="6C4673C9" w:rsidR="00A01399" w:rsidRDefault="00A01399" w:rsidP="00A01399">
      <w:r w:rsidRPr="00467282">
        <w:rPr>
          <w:b/>
          <w:sz w:val="28"/>
        </w:rPr>
        <w:t>Representative Result</w:t>
      </w:r>
      <w:r>
        <w:rPr>
          <w:b/>
          <w:sz w:val="28"/>
        </w:rPr>
        <w:t>s</w:t>
      </w:r>
      <w:r w:rsidRPr="00C152A0">
        <w:rPr>
          <w:b/>
          <w:sz w:val="28"/>
        </w:rPr>
        <w:t xml:space="preserve">: </w:t>
      </w:r>
      <w:r w:rsidR="007D1773">
        <w:rPr>
          <w:b/>
          <w:sz w:val="28"/>
        </w:rPr>
        <w:br/>
      </w:r>
    </w:p>
    <w:p w14:paraId="6D7368D2" w14:textId="032F2B44" w:rsidR="00A01399" w:rsidRPr="0006695A" w:rsidRDefault="00973F77" w:rsidP="00010C12">
      <w:pPr>
        <w:spacing w:after="200"/>
        <w:ind w:firstLine="720"/>
      </w:pPr>
      <w:r>
        <w:t>The technique of l</w:t>
      </w:r>
      <w:r w:rsidR="00310698">
        <w:t>iquid-liquid diffusion was used to create X-ray quality crystals</w:t>
      </w:r>
      <w:r>
        <w:t xml:space="preserve"> of </w:t>
      </w:r>
      <w:proofErr w:type="spellStart"/>
      <w:r w:rsidR="000826F2" w:rsidRPr="000826F2">
        <w:t>tetraphenylporphyrin</w:t>
      </w:r>
      <w:proofErr w:type="spellEnd"/>
      <w:r w:rsidR="00310698">
        <w:t xml:space="preserve">. </w:t>
      </w:r>
      <w:r>
        <w:t>Using dichloromethane as the solvent and methanol as the anti-solvent</w:t>
      </w:r>
      <w:r w:rsidR="001C2C20">
        <w:t>,</w:t>
      </w:r>
      <w:r>
        <w:t xml:space="preserve"> the liquids were allowed to </w:t>
      </w:r>
      <w:r w:rsidR="00010C12">
        <w:t xml:space="preserve">slowly </w:t>
      </w:r>
      <w:r>
        <w:t xml:space="preserve">diffuse </w:t>
      </w:r>
      <w:r w:rsidR="00010C12">
        <w:t>over the course of a</w:t>
      </w:r>
      <w:r>
        <w:t xml:space="preserve"> week without being disturbed. </w:t>
      </w:r>
      <w:r w:rsidR="00310698">
        <w:t>Large</w:t>
      </w:r>
      <w:r w:rsidR="007D1773">
        <w:t>,</w:t>
      </w:r>
      <w:r w:rsidR="00310698">
        <w:t xml:space="preserve"> well-defined</w:t>
      </w:r>
      <w:r w:rsidR="00F25983">
        <w:t>,</w:t>
      </w:r>
      <w:r w:rsidR="00310698">
        <w:t xml:space="preserve"> </w:t>
      </w:r>
      <w:r w:rsidR="000128E7">
        <w:t xml:space="preserve">dark </w:t>
      </w:r>
      <w:r w:rsidR="00293E49">
        <w:t>purple</w:t>
      </w:r>
      <w:r w:rsidR="000128E7">
        <w:t>-</w:t>
      </w:r>
      <w:r w:rsidR="007D1773">
        <w:t>reddish</w:t>
      </w:r>
      <w:r w:rsidR="00293E49">
        <w:t xml:space="preserve"> </w:t>
      </w:r>
      <w:r w:rsidR="00310698">
        <w:t>crystals formed at the interface of the two solvents</w:t>
      </w:r>
      <w:ins w:id="139" w:author="Franco, Jimmy" w:date="2015-08-12T08:56:00Z">
        <w:r w:rsidR="003059F4">
          <w:t xml:space="preserve"> (</w:t>
        </w:r>
        <w:r w:rsidR="003059F4" w:rsidRPr="00D55070">
          <w:rPr>
            <w:b/>
            <w:rPrChange w:id="140" w:author="Dennis McGonagle" w:date="2015-08-21T15:14:00Z">
              <w:rPr/>
            </w:rPrChange>
          </w:rPr>
          <w:t>Figure 3</w:t>
        </w:r>
        <w:r w:rsidR="003059F4">
          <w:t>)</w:t>
        </w:r>
      </w:ins>
      <w:r w:rsidR="00310698">
        <w:t xml:space="preserve">. The growth of </w:t>
      </w:r>
      <w:r w:rsidR="004A556D">
        <w:t xml:space="preserve">the </w:t>
      </w:r>
      <w:r w:rsidR="00310698">
        <w:t>crystals can be visually observed</w:t>
      </w:r>
      <w:r w:rsidR="004A556D">
        <w:t>.</w:t>
      </w:r>
      <w:r w:rsidR="009A285B">
        <w:t xml:space="preserve"> </w:t>
      </w:r>
      <w:r w:rsidR="004A556D">
        <w:t>The crystals grew with very well defined</w:t>
      </w:r>
      <w:r w:rsidR="00010C12">
        <w:t xml:space="preserve"> faces</w:t>
      </w:r>
      <w:r w:rsidR="00954421">
        <w:t xml:space="preserve">, which can </w:t>
      </w:r>
      <w:r w:rsidR="00010C12">
        <w:t>be seen with a</w:t>
      </w:r>
      <w:r w:rsidR="00310698">
        <w:t xml:space="preserve"> </w:t>
      </w:r>
      <w:r w:rsidR="00010C12">
        <w:t>microscope</w:t>
      </w:r>
      <w:r w:rsidR="00293E49">
        <w:t xml:space="preserve">. </w:t>
      </w:r>
      <w:ins w:id="141" w:author="Franco, Jimmy" w:date="2015-08-12T09:01:00Z">
        <w:r w:rsidR="009D3B27">
          <w:t xml:space="preserve">  </w:t>
        </w:r>
      </w:ins>
    </w:p>
    <w:p w14:paraId="5FD0CB94" w14:textId="55FD94D1" w:rsidR="00A01399" w:rsidRDefault="00A01399" w:rsidP="00A01399">
      <w:pPr>
        <w:rPr>
          <w:b/>
          <w:sz w:val="28"/>
        </w:rPr>
      </w:pPr>
      <w:r w:rsidRPr="00A01399">
        <w:rPr>
          <w:b/>
          <w:sz w:val="28"/>
        </w:rPr>
        <w:t xml:space="preserve">Summary: </w:t>
      </w:r>
      <w:r w:rsidR="00F25983">
        <w:rPr>
          <w:b/>
          <w:sz w:val="28"/>
        </w:rPr>
        <w:br/>
      </w:r>
    </w:p>
    <w:p w14:paraId="5D755949" w14:textId="4C89A456" w:rsidR="00326E2D" w:rsidRDefault="0011261C" w:rsidP="00954421">
      <w:pPr>
        <w:ind w:firstLine="720"/>
      </w:pPr>
      <w:r>
        <w:t>X-</w:t>
      </w:r>
      <w:r w:rsidR="006D50F8" w:rsidRPr="00EC1A86">
        <w:t>ray quality crystals can be grown by liquid-liquid diffusion.</w:t>
      </w:r>
      <w:r w:rsidR="009A285B">
        <w:t xml:space="preserve"> </w:t>
      </w:r>
      <w:r w:rsidR="006D50F8" w:rsidRPr="00EC1A86">
        <w:t>The slow diffusion</w:t>
      </w:r>
      <w:r w:rsidR="00096A14">
        <w:t xml:space="preserve"> of the binary solvent system</w:t>
      </w:r>
      <w:r w:rsidR="006D50F8" w:rsidRPr="00EC1A86">
        <w:t xml:space="preserve"> </w:t>
      </w:r>
      <w:r w:rsidR="001C2C20">
        <w:t xml:space="preserve">allows for the creation of </w:t>
      </w:r>
      <w:r>
        <w:t>crystals suitable for X-</w:t>
      </w:r>
      <w:r w:rsidR="006D50F8" w:rsidRPr="00EC1A86">
        <w:t>ray diffraction.</w:t>
      </w:r>
      <w:r w:rsidR="006D50F8">
        <w:rPr>
          <w:sz w:val="28"/>
        </w:rPr>
        <w:t xml:space="preserve"> </w:t>
      </w:r>
      <w:r w:rsidR="00326E2D">
        <w:t xml:space="preserve">This method allows the crystal lattice to form </w:t>
      </w:r>
      <w:r w:rsidR="00EE68BF">
        <w:t>slowly</w:t>
      </w:r>
      <w:r w:rsidR="00096A14">
        <w:t xml:space="preserve">, often leading </w:t>
      </w:r>
      <w:r w:rsidR="00096A14">
        <w:lastRenderedPageBreak/>
        <w:t>to larger and more well defined crystals</w:t>
      </w:r>
      <w:r w:rsidR="00326E2D">
        <w:t xml:space="preserve">. </w:t>
      </w:r>
      <w:r w:rsidR="00EE68BF">
        <w:t xml:space="preserve">The use of NMR tubes </w:t>
      </w:r>
      <w:r w:rsidR="00010C12">
        <w:t>facilitates</w:t>
      </w:r>
      <w:r w:rsidR="00EE68BF">
        <w:t xml:space="preserve"> the slow diffusion of the solvents</w:t>
      </w:r>
      <w:r w:rsidR="00464BA1">
        <w:t>,</w:t>
      </w:r>
      <w:r w:rsidR="00EE68BF">
        <w:t xml:space="preserve"> allowing </w:t>
      </w:r>
      <w:r w:rsidR="00293E49">
        <w:t xml:space="preserve">for optimal </w:t>
      </w:r>
      <w:r w:rsidR="00EE68BF">
        <w:t>crystal</w:t>
      </w:r>
      <w:r w:rsidR="00293E49">
        <w:t xml:space="preserve"> growth.</w:t>
      </w:r>
      <w:r w:rsidR="009A285B">
        <w:t xml:space="preserve"> </w:t>
      </w:r>
      <w:r w:rsidR="00EE68BF">
        <w:t xml:space="preserve">This process can take anywhere from a </w:t>
      </w:r>
      <w:r w:rsidR="00096A14">
        <w:t xml:space="preserve">few </w:t>
      </w:r>
      <w:r w:rsidR="00EE68BF">
        <w:t>day</w:t>
      </w:r>
      <w:r w:rsidR="00096A14">
        <w:t>s</w:t>
      </w:r>
      <w:r w:rsidR="00EE68BF">
        <w:t xml:space="preserve"> to several months. </w:t>
      </w:r>
      <w:r w:rsidR="00293E49">
        <w:t>Often during the crystallization process solvent molecules are incorporated into the crystal lattice.</w:t>
      </w:r>
      <w:r w:rsidR="009A285B">
        <w:t xml:space="preserve"> </w:t>
      </w:r>
      <w:r w:rsidR="00293E49">
        <w:t xml:space="preserve">Thus it is important to </w:t>
      </w:r>
      <w:r w:rsidR="00096A14">
        <w:t xml:space="preserve">avoid </w:t>
      </w:r>
      <w:r w:rsidR="00954421">
        <w:t>allowing</w:t>
      </w:r>
      <w:r w:rsidR="00096A14">
        <w:t xml:space="preserve"> the crystals</w:t>
      </w:r>
      <w:r w:rsidR="00954421">
        <w:t xml:space="preserve"> to </w:t>
      </w:r>
      <w:r w:rsidR="00A81432">
        <w:t>“dry out”.</w:t>
      </w:r>
      <w:r w:rsidR="009A285B">
        <w:t xml:space="preserve"> </w:t>
      </w:r>
      <w:r w:rsidR="00A81432">
        <w:t>T</w:t>
      </w:r>
      <w:r w:rsidR="00293E49">
        <w:t>hus</w:t>
      </w:r>
      <w:r w:rsidR="00A81432">
        <w:t>,</w:t>
      </w:r>
      <w:r w:rsidR="00293E49">
        <w:t xml:space="preserve"> one of the advantages of liquid-liquid diffusion is that the crystals typically grow at the interface of the two solvents,</w:t>
      </w:r>
      <w:r w:rsidR="00A81432">
        <w:t xml:space="preserve"> which circumvents this phenomenon</w:t>
      </w:r>
      <w:r w:rsidR="00293E49">
        <w:t>.</w:t>
      </w:r>
      <w:r w:rsidR="009A285B">
        <w:t xml:space="preserve"> </w:t>
      </w:r>
    </w:p>
    <w:p w14:paraId="77547366" w14:textId="77777777" w:rsidR="00755FB2" w:rsidRPr="00170466" w:rsidRDefault="00755FB2" w:rsidP="00954421">
      <w:pPr>
        <w:ind w:firstLine="720"/>
      </w:pPr>
    </w:p>
    <w:p w14:paraId="78FBC118" w14:textId="5292203D" w:rsidR="00A01399" w:rsidRPr="00A01399" w:rsidRDefault="00A01399" w:rsidP="00A01399">
      <w:pPr>
        <w:rPr>
          <w:b/>
          <w:sz w:val="28"/>
        </w:rPr>
      </w:pPr>
      <w:commentRangeStart w:id="142"/>
      <w:commentRangeStart w:id="143"/>
      <w:r w:rsidRPr="00A01399">
        <w:rPr>
          <w:b/>
          <w:sz w:val="28"/>
        </w:rPr>
        <w:t xml:space="preserve">Applications: </w:t>
      </w:r>
      <w:commentRangeEnd w:id="142"/>
      <w:r w:rsidR="000E1831">
        <w:rPr>
          <w:rStyle w:val="CommentReference"/>
        </w:rPr>
        <w:commentReference w:id="142"/>
      </w:r>
      <w:commentRangeEnd w:id="143"/>
      <w:r w:rsidR="00D55070">
        <w:rPr>
          <w:rStyle w:val="CommentReference"/>
        </w:rPr>
        <w:commentReference w:id="143"/>
      </w:r>
      <w:r w:rsidR="00F25983">
        <w:rPr>
          <w:b/>
          <w:sz w:val="28"/>
        </w:rPr>
        <w:br/>
      </w:r>
    </w:p>
    <w:p w14:paraId="4BD11CEA" w14:textId="7F8E743D" w:rsidR="001C2B07" w:rsidRDefault="00203892" w:rsidP="00464BA1">
      <w:pPr>
        <w:ind w:firstLine="720"/>
      </w:pPr>
      <w:r>
        <w:t>Liquid-liquid diffusion is one of the most useful techniques for producing X-ray quality crystals, which is the most essential component of X-ray crystallography.</w:t>
      </w:r>
      <w:r w:rsidR="009A285B">
        <w:t xml:space="preserve"> </w:t>
      </w:r>
      <w:r>
        <w:t>Obtaining X-ray quality crystals is typically the limiting factor on conducting X-ray crystallography experiments.</w:t>
      </w:r>
      <w:r w:rsidR="009A285B">
        <w:t xml:space="preserve"> </w:t>
      </w:r>
      <w:r w:rsidR="00755FB2">
        <w:t xml:space="preserve">X-ray crystallography </w:t>
      </w:r>
      <w:r>
        <w:t xml:space="preserve">essentially </w:t>
      </w:r>
      <w:r w:rsidR="00755FB2">
        <w:t>creates a three-dimensional picture of a molecule</w:t>
      </w:r>
      <w:r>
        <w:t>’s</w:t>
      </w:r>
      <w:r w:rsidR="00755FB2">
        <w:t xml:space="preserve"> structure, </w:t>
      </w:r>
      <w:r w:rsidR="00425E1E">
        <w:t>making it</w:t>
      </w:r>
      <w:r w:rsidR="00425E1E" w:rsidRPr="00EC1A86">
        <w:t xml:space="preserve"> the least ambiguous method for determining the </w:t>
      </w:r>
      <w:r w:rsidR="00755FB2">
        <w:t>complete configuration</w:t>
      </w:r>
      <w:r w:rsidR="00425E1E" w:rsidRPr="00EC1A86">
        <w:t xml:space="preserve"> of a compound.</w:t>
      </w:r>
      <w:r w:rsidR="009A285B">
        <w:t xml:space="preserve"> </w:t>
      </w:r>
      <w:r w:rsidR="00464BA1">
        <w:t>Since s</w:t>
      </w:r>
      <w:r w:rsidR="00F17B32">
        <w:t>tructure and function</w:t>
      </w:r>
      <w:r w:rsidR="00464BA1">
        <w:t xml:space="preserve"> of </w:t>
      </w:r>
      <w:r w:rsidR="00755FB2">
        <w:t>molecule</w:t>
      </w:r>
      <w:r w:rsidR="00464BA1">
        <w:t>s</w:t>
      </w:r>
      <w:r w:rsidR="00755FB2">
        <w:t xml:space="preserve"> </w:t>
      </w:r>
      <w:r w:rsidR="00F17B32">
        <w:t xml:space="preserve">are </w:t>
      </w:r>
      <w:r w:rsidR="006C1E8A">
        <w:t>intimately</w:t>
      </w:r>
      <w:r w:rsidR="00F17B32">
        <w:t xml:space="preserve"> </w:t>
      </w:r>
      <w:r w:rsidR="00755FB2">
        <w:t>related</w:t>
      </w:r>
      <w:r w:rsidR="00F25983">
        <w:t>,</w:t>
      </w:r>
      <w:r w:rsidR="00464BA1">
        <w:t xml:space="preserve"> </w:t>
      </w:r>
      <w:r w:rsidR="00755FB2">
        <w:t>the ability</w:t>
      </w:r>
      <w:r w:rsidR="00F17B32">
        <w:t xml:space="preserve"> </w:t>
      </w:r>
      <w:ins w:id="144" w:author="Andrew Wilkens" w:date="2015-08-07T15:54:00Z">
        <w:r w:rsidR="00F60A13">
          <w:t xml:space="preserve">to </w:t>
        </w:r>
      </w:ins>
      <w:r w:rsidR="006C1E8A">
        <w:t>decipher</w:t>
      </w:r>
      <w:r w:rsidR="00F17B32">
        <w:t xml:space="preserve"> a compound</w:t>
      </w:r>
      <w:r w:rsidR="006279F5">
        <w:t>’</w:t>
      </w:r>
      <w:r w:rsidR="00F17B32">
        <w:t>s three-</w:t>
      </w:r>
      <w:r w:rsidR="006C1E8A">
        <w:t>dimensional</w:t>
      </w:r>
      <w:r w:rsidR="00F17B32">
        <w:t xml:space="preserve"> structure </w:t>
      </w:r>
      <w:r w:rsidR="00755FB2">
        <w:t>is extremely useful for a variety of chemical and pharmaceutical applications</w:t>
      </w:r>
      <w:r w:rsidR="00164C30">
        <w:t>.</w:t>
      </w:r>
      <w:r w:rsidR="009A285B">
        <w:t xml:space="preserve"> </w:t>
      </w:r>
      <w:r w:rsidR="00A55F8D">
        <w:t xml:space="preserve">Researchers </w:t>
      </w:r>
      <w:r w:rsidR="00164C30">
        <w:t>and pharmaceutical companies use</w:t>
      </w:r>
      <w:r w:rsidR="00F17B32">
        <w:t xml:space="preserve"> X-ray crystallography to determine the </w:t>
      </w:r>
      <w:r w:rsidR="006C1E8A">
        <w:t>structure</w:t>
      </w:r>
      <w:r w:rsidR="00F17B32">
        <w:t xml:space="preserve"> of prot</w:t>
      </w:r>
      <w:r w:rsidR="00164C30">
        <w:t>eins</w:t>
      </w:r>
      <w:r w:rsidR="00EA188F">
        <w:t xml:space="preserve"> to examine how small molecules interact with enzymes </w:t>
      </w:r>
      <w:r w:rsidR="004F77BE">
        <w:t>for the purpose of drug discovery and design</w:t>
      </w:r>
      <w:r w:rsidR="00EA188F">
        <w:t>.</w:t>
      </w:r>
      <w:r w:rsidR="00EA188F">
        <w:fldChar w:fldCharType="begin">
          <w:fldData xml:space="preserve">PEVuZE5vdGU+PENpdGU+PEF1dGhvcj5Ccm93bjwvQXV0aG9yPjxZZWFyPjIwMTQ8L1llYXI+PFJl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</w:fldData>
        </w:fldChar>
      </w:r>
      <w:r w:rsidR="00164C30">
        <w:instrText xml:space="preserve"> ADDIN EN.CITE </w:instrText>
      </w:r>
      <w:r w:rsidR="00164C30">
        <w:fldChar w:fldCharType="begin">
          <w:fldData xml:space="preserve">PEVuZE5vdGU+PENpdGU+PEF1dGhvcj5Ccm93bjwvQXV0aG9yPjxZZWFyPjIwMTQ8L1llYXI+PFJl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</w:fldData>
        </w:fldChar>
      </w:r>
      <w:r w:rsidR="00164C30">
        <w:instrText xml:space="preserve"> ADDIN EN.CITE.DATA </w:instrText>
      </w:r>
      <w:r w:rsidR="00164C30">
        <w:fldChar w:fldCharType="end"/>
      </w:r>
      <w:r w:rsidR="00EA188F">
        <w:fldChar w:fldCharType="separate"/>
      </w:r>
      <w:r w:rsidR="00EA188F" w:rsidRPr="00EA188F">
        <w:rPr>
          <w:noProof/>
          <w:vertAlign w:val="superscript"/>
        </w:rPr>
        <w:t>3</w:t>
      </w:r>
      <w:r w:rsidR="00EA188F">
        <w:fldChar w:fldCharType="end"/>
      </w:r>
      <w:r w:rsidR="009A285B">
        <w:t xml:space="preserve"> </w:t>
      </w:r>
      <w:r w:rsidR="0011261C">
        <w:t>X-</w:t>
      </w:r>
      <w:r w:rsidR="007A0B58" w:rsidRPr="00EC1A86">
        <w:t xml:space="preserve">ray crystallography </w:t>
      </w:r>
      <w:r w:rsidR="007A0B58">
        <w:t xml:space="preserve">is </w:t>
      </w:r>
      <w:r w:rsidR="004F77BE">
        <w:t xml:space="preserve">also </w:t>
      </w:r>
      <w:r w:rsidR="007A0B58">
        <w:t xml:space="preserve">one of the most </w:t>
      </w:r>
      <w:r w:rsidR="00164C30">
        <w:t>useful</w:t>
      </w:r>
      <w:r w:rsidR="007A0B58">
        <w:t xml:space="preserve"> methods for evaluating m</w:t>
      </w:r>
      <w:r w:rsidR="00A01399" w:rsidRPr="00EC1A86">
        <w:t>etal complexes</w:t>
      </w:r>
      <w:r w:rsidR="007A0B58">
        <w:t xml:space="preserve">. </w:t>
      </w:r>
      <w:r w:rsidR="006279F5">
        <w:t xml:space="preserve">This technique divulges </w:t>
      </w:r>
      <w:r w:rsidR="006B3CC3">
        <w:t>valuable</w:t>
      </w:r>
      <w:r w:rsidR="00557991">
        <w:t xml:space="preserve"> insight </w:t>
      </w:r>
      <w:r w:rsidR="00464BA1">
        <w:t>on</w:t>
      </w:r>
      <w:r w:rsidR="006279F5">
        <w:t xml:space="preserve"> how</w:t>
      </w:r>
      <w:r w:rsidR="00557991">
        <w:t xml:space="preserve"> metals in</w:t>
      </w:r>
      <w:r w:rsidR="006279F5">
        <w:t>teract with each other and</w:t>
      </w:r>
      <w:r w:rsidR="00BE45E8">
        <w:t xml:space="preserve"> its</w:t>
      </w:r>
      <w:r w:rsidR="00557991">
        <w:t xml:space="preserve"> ligands</w:t>
      </w:r>
      <w:r w:rsidR="00164C30">
        <w:t>.</w:t>
      </w:r>
      <w:r w:rsidR="009A285B">
        <w:t xml:space="preserve"> </w:t>
      </w:r>
      <w:r w:rsidR="00164C30">
        <w:t>The first ever identif</w:t>
      </w:r>
      <w:r w:rsidR="00F25983">
        <w:t>ied quintuple bond between two c</w:t>
      </w:r>
      <w:r w:rsidR="004F77BE">
        <w:t>hromium</w:t>
      </w:r>
      <w:r w:rsidR="00164C30">
        <w:t xml:space="preserve"> atoms was identified using X-ray crystallography</w:t>
      </w:r>
      <w:r w:rsidR="00557991">
        <w:t>.</w:t>
      </w:r>
      <w:r w:rsidR="00791A40">
        <w:fldChar w:fldCharType="begin"/>
      </w:r>
      <w:r w:rsidR="00EA188F">
        <w:instrText xml:space="preserve"> ADDIN EN.CITE &lt;EndNote&gt;&lt;Cite&gt;&lt;Author&gt;Nguyen&lt;/Author&gt;&lt;Year&gt;2005&lt;/Year&gt;&lt;RecNum&gt;364&lt;/RecNum&gt;&lt;DisplayText&gt;&lt;style face="superscript"&gt;4&lt;/style&gt;&lt;/DisplayText&gt;&lt;record&gt;&lt;rec-number&gt;364&lt;/rec-number&gt;&lt;foreign-keys&gt;&lt;key app="EN" db-id="x9dee02252v057e9vaqxdwaa29zedt0ast5z" timestamp="1436224141"&gt;364&lt;/key&gt;&lt;/foreign-keys&gt;&lt;ref-type name="Journal Article"&gt;17&lt;/ref-type&gt;&lt;contributors&gt;&lt;authors&gt;&lt;author&gt;Nguyen, Tailuan&lt;/author&gt;&lt;author&gt;Sutton, Andrew D.&lt;/author&gt;&lt;author&gt;Brynda, Marcin&lt;/author&gt;&lt;author&gt;Fettinger, James C.&lt;/author&gt;&lt;author&gt;Long, Gary J.&lt;/author&gt;&lt;author&gt;Power, Philip P.&lt;/author&gt;&lt;/authors&gt;&lt;/contributors&gt;&lt;titles&gt;&lt;title&gt;Synthesis of a Stable Compound with Fivefold Bonding Between Two Chromium(I) Centers&lt;/title&gt;&lt;secondary-title&gt;Science&lt;/secondary-title&gt;&lt;/titles&gt;&lt;periodical&gt;&lt;full-title&gt;Science&lt;/full-title&gt;&lt;abbr-1&gt;Science&lt;/abbr-1&gt;&lt;/periodical&gt;&lt;pages&gt;844-847&lt;/pages&gt;&lt;volume&gt;310&lt;/volume&gt;&lt;number&gt;5749&lt;/number&gt;&lt;dates&gt;&lt;year&gt;2005&lt;/year&gt;&lt;pub-dates&gt;&lt;date&gt;November 4, 2005&lt;/date&gt;&lt;/pub-dates&gt;&lt;/dates&gt;&lt;urls&gt;&lt;related-urls&gt;&lt;url&gt;http://www.sciencemag.org/content/310/5749/844.abstract&lt;/url&gt;&lt;url&gt;http://www.sciencemag.org/content/310/5749/844.full.pdf&lt;/url&gt;&lt;/related-urls&gt;&lt;/urls&gt;&lt;electronic-resource-num&gt;10.1126/science.1116789&lt;/electronic-resource-num&gt;&lt;/record&gt;&lt;/Cite&gt;&lt;/EndNote&gt;</w:instrText>
      </w:r>
      <w:r w:rsidR="00791A40">
        <w:fldChar w:fldCharType="separate"/>
      </w:r>
      <w:r w:rsidR="00EA188F" w:rsidRPr="00EA188F">
        <w:rPr>
          <w:noProof/>
          <w:vertAlign w:val="superscript"/>
        </w:rPr>
        <w:t>4</w:t>
      </w:r>
      <w:r w:rsidR="00791A40">
        <w:fldChar w:fldCharType="end"/>
      </w:r>
      <w:r w:rsidR="009A285B">
        <w:t xml:space="preserve"> </w:t>
      </w:r>
      <w:r w:rsidR="00164C30">
        <w:t>This technique can also be used to explain the luminescent properties of metal complexes.</w:t>
      </w:r>
      <w:r w:rsidR="006279F5">
        <w:fldChar w:fldCharType="begin"/>
      </w:r>
      <w:r w:rsidR="006279F5">
        <w:instrText xml:space="preserve"> ADDIN EN.CITE &lt;EndNote&gt;&lt;Cite&gt;&lt;Author&gt;Chen&lt;/Author&gt;&lt;Year&gt;2015&lt;/Year&gt;&lt;RecNum&gt;377&lt;/RecNum&gt;&lt;DisplayText&gt;&lt;style face="superscript"&gt;5&lt;/style&gt;&lt;/DisplayText&gt;&lt;record&gt;&lt;rec-number&gt;377&lt;/rec-number&gt;&lt;foreign-keys&gt;&lt;key app="EN" db-id="x9dee02252v057e9vaqxdwaa29zedt0ast5z" timestamp="1436397816"&gt;377&lt;/key&gt;&lt;/foreign-keys&gt;&lt;ref-type name="Journal Article"&gt;17&lt;/ref-type&gt;&lt;contributors&gt;&lt;authors&gt;&lt;author&gt;Chen, Kelly&lt;/author&gt;&lt;author&gt;Nenzel, Michelle M.&lt;/author&gt;&lt;author&gt;Brown, Thomas M.&lt;/author&gt;&lt;author&gt;Catalano, Vincent J.&lt;/author&gt;&lt;/authors&gt;&lt;/contributors&gt;&lt;titles&gt;&lt;title&gt;Luminescent Mechanochromism in a Gold(I)–Copper(I) N-Heterocyclic Carbene Complex&lt;/title&gt;&lt;secondary-title&gt;Inorganic Chemistry&lt;/secondary-title&gt;&lt;/titles&gt;&lt;periodical&gt;&lt;full-title&gt;Inorganic Chemistry&lt;/full-title&gt;&lt;/periodical&gt;&lt;dates&gt;&lt;year&gt;2015&lt;/year&gt;&lt;pub-dates&gt;&lt;date&gt;2015/07/08&lt;/date&gt;&lt;/pub-dates&gt;&lt;/dates&gt;&lt;publisher&gt;American Chemical Society&lt;/publisher&gt;&lt;isbn&gt;0020-1669&lt;/isbn&gt;&lt;urls&gt;&lt;related-urls&gt;&lt;url&gt;http://pubs.acs.org/doi/abs/10.1021/acs.inorgchem.5b00821&lt;/url&gt;&lt;url&gt;http://pubs.acs.org/doi/pdfplus/10.1021/acs.inorgchem.5b00821&lt;/url&gt;&lt;/related-urls&gt;&lt;/urls&gt;&lt;electronic-resource-num&gt;10.1021/acs.inorgchem.5b00821&lt;/electronic-resource-num&gt;&lt;/record&gt;&lt;/Cite&gt;&lt;/EndNote&gt;</w:instrText>
      </w:r>
      <w:r w:rsidR="006279F5">
        <w:fldChar w:fldCharType="separate"/>
      </w:r>
      <w:r w:rsidR="006279F5" w:rsidRPr="006279F5">
        <w:rPr>
          <w:noProof/>
          <w:vertAlign w:val="superscript"/>
        </w:rPr>
        <w:t>5</w:t>
      </w:r>
      <w:r w:rsidR="006279F5">
        <w:fldChar w:fldCharType="end"/>
      </w:r>
      <w:r w:rsidR="00901562">
        <w:t xml:space="preserve"> Crystallography</w:t>
      </w:r>
      <w:r w:rsidR="008837B9" w:rsidRPr="00EC1A86">
        <w:t xml:space="preserve"> has </w:t>
      </w:r>
      <w:r w:rsidR="00BE45E8">
        <w:t xml:space="preserve">also </w:t>
      </w:r>
      <w:r w:rsidR="008837B9" w:rsidRPr="00EC1A86">
        <w:t xml:space="preserve">been widely used in host-guest chemistry, </w:t>
      </w:r>
      <w:r w:rsidR="0006052A">
        <w:t xml:space="preserve">as </w:t>
      </w:r>
      <w:r w:rsidR="006279F5">
        <w:t xml:space="preserve">this method has been instrumental in revealing valuable information about </w:t>
      </w:r>
      <w:r w:rsidR="008837B9" w:rsidRPr="00EC1A86">
        <w:t>non-covalent interactions between molecules.</w:t>
      </w:r>
      <w:r w:rsidR="006717AE">
        <w:fldChar w:fldCharType="begin"/>
      </w:r>
      <w:r w:rsidR="006279F5">
        <w:instrText xml:space="preserve"> ADDIN EN.CITE &lt;EndNote&gt;&lt;Cite&gt;&lt;Author&gt;Franco&lt;/Author&gt;&lt;Year&gt;2010&lt;/Year&gt;&lt;RecNum&gt;371&lt;/RecNum&gt;&lt;DisplayText&gt;&lt;style face="superscript"&gt;6&lt;/style&gt;&lt;/DisplayText&gt;&lt;record&gt;&lt;rec-number&gt;371&lt;/rec-number&gt;&lt;foreign-keys&gt;&lt;key app="EN" db-id="x9dee02252v057e9vaqxdwaa29zedt0ast5z" timestamp="1436283063"&gt;371&lt;/key&gt;&lt;/foreign-keys&gt;&lt;ref-type name="Journal Article"&gt;17&lt;/ref-type&gt;&lt;contributors&gt;&lt;authors&gt;&lt;author&gt;Franco, Jimmy U.&lt;/author&gt;&lt;author&gt;Hammons, Justin C.&lt;/author&gt;&lt;author&gt;Rios, Daniel&lt;/author&gt;&lt;author&gt;Olmstead, Marilyn M.&lt;/author&gt;&lt;/authors&gt;&lt;/contributors&gt;&lt;titles&gt;&lt;title&gt;New Tetraazaannulene Hosts for Fullerenes&lt;/title&gt;&lt;secondary-title&gt;Inorganic Chemistry&lt;/secondary-title&gt;&lt;/titles&gt;&lt;periodical&gt;&lt;full-title&gt;Inorganic Chemistry&lt;/full-title&gt;&lt;/periodical&gt;&lt;pages&gt;5120-5125&lt;/pages&gt;&lt;volume&gt;49&lt;/volume&gt;&lt;number&gt;11&lt;/number&gt;&lt;dates&gt;&lt;year&gt;2010&lt;/year&gt;&lt;pub-dates&gt;&lt;date&gt;2010/06/07&lt;/date&gt;&lt;/pub-dates&gt;&lt;/dates&gt;&lt;publisher&gt;American Chemical Society&lt;/publisher&gt;&lt;isbn&gt;0020-1669&lt;/isbn&gt;&lt;urls&gt;&lt;related-urls&gt;&lt;url&gt;http://dx.doi.org/10.1021/ic1002513&lt;/url&gt;&lt;url&gt;http://pubs.acs.org/doi/pdfplus/10.1021/ic1002513&lt;/url&gt;&lt;/related-urls&gt;&lt;/urls&gt;&lt;electronic-resource-num&gt;10.1021/ic1002513&lt;/electronic-resource-num&gt;&lt;/record&gt;&lt;/Cite&gt;&lt;/EndNote&gt;</w:instrText>
      </w:r>
      <w:r w:rsidR="006717AE">
        <w:fldChar w:fldCharType="separate"/>
      </w:r>
      <w:r w:rsidR="006279F5" w:rsidRPr="006279F5">
        <w:rPr>
          <w:noProof/>
          <w:vertAlign w:val="superscript"/>
        </w:rPr>
        <w:t>6</w:t>
      </w:r>
      <w:r w:rsidR="006717AE">
        <w:fldChar w:fldCharType="end"/>
      </w:r>
      <w:r w:rsidR="009A285B">
        <w:t xml:space="preserve"> </w:t>
      </w:r>
    </w:p>
    <w:p w14:paraId="16298F93" w14:textId="77777777" w:rsidR="007E0A2F" w:rsidRPr="007E0A2F" w:rsidRDefault="007E0A2F" w:rsidP="007E0A2F">
      <w:pPr>
        <w:ind w:firstLine="720"/>
      </w:pPr>
    </w:p>
    <w:p w14:paraId="304F1919" w14:textId="29637D2B" w:rsidR="001C2B07" w:rsidRPr="00014BA4" w:rsidRDefault="00014BA4" w:rsidP="00CA7D06">
      <w:pPr>
        <w:spacing w:after="200"/>
        <w:rPr>
          <w:b/>
        </w:rPr>
      </w:pPr>
      <w:r w:rsidRPr="00014BA4">
        <w:rPr>
          <w:b/>
        </w:rPr>
        <w:t>Legend:</w:t>
      </w:r>
    </w:p>
    <w:p w14:paraId="6AD65E98" w14:textId="4A26CD95" w:rsidR="001C2B07" w:rsidRPr="00014BA4" w:rsidRDefault="001C2B07" w:rsidP="00CA7D06">
      <w:pPr>
        <w:spacing w:after="200"/>
      </w:pPr>
      <w:r w:rsidRPr="00014BA4">
        <w:rPr>
          <w:b/>
        </w:rPr>
        <w:t xml:space="preserve">Figure </w:t>
      </w:r>
      <w:r w:rsidR="000176DE" w:rsidRPr="00014BA4">
        <w:rPr>
          <w:b/>
        </w:rPr>
        <w:t>1</w:t>
      </w:r>
      <w:r w:rsidRPr="00014BA4">
        <w:rPr>
          <w:b/>
        </w:rPr>
        <w:t>.</w:t>
      </w:r>
      <w:r w:rsidR="009A285B">
        <w:t xml:space="preserve"> </w:t>
      </w:r>
      <w:r w:rsidR="000176DE" w:rsidRPr="00014BA4">
        <w:t xml:space="preserve">An image of </w:t>
      </w:r>
      <w:r w:rsidR="00541CEB">
        <w:t>the</w:t>
      </w:r>
      <w:r w:rsidR="000176DE" w:rsidRPr="00014BA4">
        <w:t xml:space="preserve"> </w:t>
      </w:r>
      <w:ins w:id="145" w:author="Andrew Wilkens" w:date="2015-08-07T14:58:00Z">
        <w:r w:rsidR="001565AF">
          <w:t>pipette</w:t>
        </w:r>
      </w:ins>
      <w:r w:rsidR="00F25983">
        <w:t xml:space="preserve"> filter.</w:t>
      </w:r>
      <w:r w:rsidR="009A285B">
        <w:t xml:space="preserve"> </w:t>
      </w:r>
      <w:r w:rsidR="00F25983">
        <w:t xml:space="preserve">A small piece of </w:t>
      </w:r>
      <w:proofErr w:type="spellStart"/>
      <w:r w:rsidR="00F25983">
        <w:t>K</w:t>
      </w:r>
      <w:r w:rsidR="000176DE" w:rsidRPr="00014BA4">
        <w:t>imwipe</w:t>
      </w:r>
      <w:proofErr w:type="spellEnd"/>
      <w:r w:rsidR="000176DE" w:rsidRPr="00014BA4">
        <w:t xml:space="preserve"> has been firmly wedged at the bottleneck of the </w:t>
      </w:r>
      <w:ins w:id="146" w:author="Andrew Wilkens" w:date="2015-08-07T14:58:00Z">
        <w:r w:rsidR="001565AF">
          <w:t>pipette</w:t>
        </w:r>
      </w:ins>
      <w:r w:rsidR="000176DE" w:rsidRPr="00014BA4">
        <w:t>.</w:t>
      </w:r>
      <w:r w:rsidR="009A285B">
        <w:t xml:space="preserve"> </w:t>
      </w:r>
      <w:r w:rsidR="006D6090" w:rsidRPr="00014BA4">
        <w:t>The</w:t>
      </w:r>
      <w:r w:rsidR="000176DE" w:rsidRPr="00014BA4">
        <w:t xml:space="preserve"> solutions </w:t>
      </w:r>
      <w:r w:rsidR="00F25983">
        <w:t>are</w:t>
      </w:r>
      <w:r w:rsidR="000176DE" w:rsidRPr="00014BA4">
        <w:t xml:space="preserve"> passed though these </w:t>
      </w:r>
      <w:ins w:id="147" w:author="Andrew Wilkens" w:date="2015-08-07T14:58:00Z">
        <w:r w:rsidR="001565AF">
          <w:t>pipette</w:t>
        </w:r>
      </w:ins>
      <w:r w:rsidR="000176DE" w:rsidRPr="00014BA4">
        <w:t xml:space="preserve"> filters prior to being introduced to the crystal tube.</w:t>
      </w:r>
      <w:r w:rsidR="009A285B">
        <w:t xml:space="preserve"> </w:t>
      </w:r>
    </w:p>
    <w:p w14:paraId="15EFD306" w14:textId="4DA9A0E6" w:rsidR="00655916" w:rsidRPr="009252FB" w:rsidRDefault="00655916">
      <w:r>
        <w:rPr>
          <w:b/>
        </w:rPr>
        <w:t>Figure 2.</w:t>
      </w:r>
      <w:r w:rsidR="009A285B">
        <w:rPr>
          <w:b/>
        </w:rPr>
        <w:t xml:space="preserve"> </w:t>
      </w:r>
      <w:r w:rsidR="009252FB" w:rsidRPr="009252FB">
        <w:t xml:space="preserve">Once the solution containing </w:t>
      </w:r>
      <w:r w:rsidR="00541CEB">
        <w:t>targeted compound</w:t>
      </w:r>
      <w:r w:rsidR="009252FB">
        <w:t xml:space="preserve"> </w:t>
      </w:r>
      <w:r w:rsidR="00F25983">
        <w:t>is</w:t>
      </w:r>
      <w:r w:rsidR="009252FB">
        <w:t xml:space="preserve"> placed in the crystal tube</w:t>
      </w:r>
      <w:r w:rsidR="00F25983">
        <w:t>,</w:t>
      </w:r>
      <w:r w:rsidR="009252FB">
        <w:t xml:space="preserve"> the anti-solvent is slowly </w:t>
      </w:r>
      <w:r w:rsidR="00541CEB">
        <w:t>layered on top</w:t>
      </w:r>
      <w:r w:rsidR="009252FB">
        <w:t xml:space="preserve"> </w:t>
      </w:r>
      <w:r w:rsidR="00541CEB">
        <w:t xml:space="preserve">by passing it through a new </w:t>
      </w:r>
      <w:ins w:id="148" w:author="Andrew Wilkens" w:date="2015-08-07T14:58:00Z">
        <w:r w:rsidR="001565AF">
          <w:t>pipette</w:t>
        </w:r>
      </w:ins>
      <w:r w:rsidR="00541CEB">
        <w:t xml:space="preserve"> filter.</w:t>
      </w:r>
    </w:p>
    <w:p w14:paraId="2C7F5B08" w14:textId="77777777" w:rsidR="00655916" w:rsidRDefault="00655916">
      <w:pPr>
        <w:rPr>
          <w:b/>
        </w:rPr>
      </w:pPr>
    </w:p>
    <w:p w14:paraId="2CD4112F" w14:textId="77777777" w:rsidR="00655916" w:rsidRDefault="00655916">
      <w:pPr>
        <w:rPr>
          <w:ins w:id="149" w:author="Franco, Jimmy" w:date="2015-08-12T08:53:00Z"/>
          <w:b/>
        </w:rPr>
      </w:pPr>
    </w:p>
    <w:p w14:paraId="28536CC4" w14:textId="77777777" w:rsidR="003059F4" w:rsidRDefault="003059F4">
      <w:pPr>
        <w:rPr>
          <w:ins w:id="150" w:author="Franco, Jimmy" w:date="2015-08-12T08:53:00Z"/>
          <w:b/>
        </w:rPr>
      </w:pPr>
    </w:p>
    <w:p w14:paraId="23806E60" w14:textId="77777777" w:rsidR="003059F4" w:rsidRDefault="003059F4">
      <w:pPr>
        <w:rPr>
          <w:ins w:id="151" w:author="Franco, Jimmy" w:date="2015-08-12T08:53:00Z"/>
          <w:b/>
        </w:rPr>
      </w:pPr>
    </w:p>
    <w:p w14:paraId="1117242E" w14:textId="77777777" w:rsidR="003059F4" w:rsidRDefault="003059F4">
      <w:pPr>
        <w:rPr>
          <w:ins w:id="152" w:author="Franco, Jimmy" w:date="2015-08-12T08:53:00Z"/>
          <w:b/>
        </w:rPr>
      </w:pPr>
    </w:p>
    <w:p w14:paraId="3FD3C13E" w14:textId="77777777" w:rsidR="003059F4" w:rsidRDefault="003059F4">
      <w:pPr>
        <w:rPr>
          <w:ins w:id="153" w:author="Franco, Jimmy" w:date="2015-08-12T08:53:00Z"/>
          <w:b/>
        </w:rPr>
      </w:pPr>
    </w:p>
    <w:p w14:paraId="39A93AC5" w14:textId="77777777" w:rsidR="003059F4" w:rsidRDefault="003059F4">
      <w:pPr>
        <w:rPr>
          <w:ins w:id="154" w:author="Franco, Jimmy" w:date="2015-08-12T08:53:00Z"/>
          <w:b/>
        </w:rPr>
      </w:pPr>
    </w:p>
    <w:p w14:paraId="2C4069D7" w14:textId="02A2AB2F" w:rsidR="003059F4" w:rsidRDefault="003059F4">
      <w:pPr>
        <w:rPr>
          <w:ins w:id="155" w:author="Franco, Jimmy" w:date="2015-08-12T08:54:00Z"/>
          <w:b/>
        </w:rPr>
      </w:pPr>
    </w:p>
    <w:p w14:paraId="5307C506" w14:textId="7124D390" w:rsidR="003059F4" w:rsidRDefault="003059F4">
      <w:pPr>
        <w:rPr>
          <w:b/>
        </w:rPr>
      </w:pPr>
      <w:ins w:id="156" w:author="Franco, Jimmy" w:date="2015-08-12T08:54:00Z">
        <w:r>
          <w:rPr>
            <w:b/>
          </w:rPr>
          <w:t>Figure 3.  X-ray</w:t>
        </w:r>
      </w:ins>
      <w:ins w:id="157" w:author="Franco, Jimmy" w:date="2015-08-12T08:55:00Z">
        <w:r>
          <w:rPr>
            <w:b/>
          </w:rPr>
          <w:t xml:space="preserve"> diffraction quality crystals of TPP. </w:t>
        </w:r>
      </w:ins>
      <w:ins w:id="158" w:author="Franco, Jimmy" w:date="2015-08-12T08:58:00Z">
        <w:r w:rsidR="008C4B24">
          <w:rPr>
            <w:b/>
          </w:rPr>
          <w:t xml:space="preserve">  Crystals that are clump</w:t>
        </w:r>
      </w:ins>
      <w:ins w:id="159" w:author="Dennis McGonagle" w:date="2015-08-21T16:18:00Z">
        <w:r w:rsidR="001F648B">
          <w:rPr>
            <w:b/>
          </w:rPr>
          <w:t>ed</w:t>
        </w:r>
      </w:ins>
      <w:bookmarkStart w:id="160" w:name="_GoBack"/>
      <w:bookmarkEnd w:id="160"/>
      <w:ins w:id="161" w:author="Franco, Jimmy" w:date="2015-08-12T08:58:00Z">
        <w:r w:rsidR="008C4B24">
          <w:rPr>
            <w:b/>
          </w:rPr>
          <w:t xml:space="preserve"> together or that are</w:t>
        </w:r>
        <w:r w:rsidR="00E2164A">
          <w:rPr>
            <w:b/>
          </w:rPr>
          <w:t xml:space="preserve"> growing out of one another should be avoided.  </w:t>
        </w:r>
      </w:ins>
      <w:ins w:id="162" w:author="Franco, Jimmy" w:date="2015-08-12T08:59:00Z">
        <w:r w:rsidR="00E2164A">
          <w:rPr>
            <w:b/>
          </w:rPr>
          <w:t xml:space="preserve">Large single crystals with well-defined faces typically yield better results. </w:t>
        </w:r>
      </w:ins>
    </w:p>
    <w:p w14:paraId="34ABBB44" w14:textId="77777777" w:rsidR="00C47C03" w:rsidRDefault="00C47C03">
      <w:pPr>
        <w:rPr>
          <w:ins w:id="163" w:author="Franco, Jimmy" w:date="2015-08-21T09:28:00Z"/>
          <w:b/>
        </w:rPr>
      </w:pPr>
    </w:p>
    <w:p w14:paraId="61B9493A" w14:textId="0D368A17" w:rsidR="00CD5111" w:rsidRPr="00234AC3" w:rsidRDefault="00CD5111">
      <w:pPr>
        <w:rPr>
          <w:b/>
        </w:rPr>
      </w:pPr>
      <w:r w:rsidRPr="00234AC3">
        <w:rPr>
          <w:b/>
        </w:rPr>
        <w:t>References</w:t>
      </w:r>
    </w:p>
    <w:p w14:paraId="22F7B722" w14:textId="77777777" w:rsidR="00CD5111" w:rsidRDefault="00CD5111"/>
    <w:p w14:paraId="3C3C345A" w14:textId="77777777" w:rsidR="006279F5" w:rsidRPr="006279F5" w:rsidRDefault="00CD5111" w:rsidP="006279F5">
      <w:pPr>
        <w:pStyle w:val="EndNoteBibliography"/>
        <w:rPr>
          <w:noProof/>
        </w:rPr>
      </w:pPr>
      <w:r>
        <w:fldChar w:fldCharType="begin"/>
      </w:r>
      <w:r>
        <w:instrText xml:space="preserve"> ADDIN EN.REFLIST </w:instrText>
      </w:r>
      <w:r>
        <w:fldChar w:fldCharType="separate"/>
      </w:r>
      <w:r w:rsidR="006279F5" w:rsidRPr="006279F5">
        <w:rPr>
          <w:noProof/>
        </w:rPr>
        <w:t>1.</w:t>
      </w:r>
      <w:r w:rsidR="006279F5" w:rsidRPr="006279F5">
        <w:rPr>
          <w:noProof/>
        </w:rPr>
        <w:tab/>
        <w:t xml:space="preserve">Gilman, J. J., </w:t>
      </w:r>
      <w:r w:rsidR="006279F5" w:rsidRPr="006279F5">
        <w:rPr>
          <w:i/>
          <w:noProof/>
        </w:rPr>
        <w:t>The art and science of growing crystals</w:t>
      </w:r>
      <w:r w:rsidR="006279F5" w:rsidRPr="006279F5">
        <w:rPr>
          <w:noProof/>
        </w:rPr>
        <w:t>. Wiley: 1963.</w:t>
      </w:r>
    </w:p>
    <w:p w14:paraId="66E5C284" w14:textId="77777777" w:rsidR="006279F5" w:rsidRPr="006279F5" w:rsidRDefault="006279F5" w:rsidP="006279F5">
      <w:pPr>
        <w:pStyle w:val="EndNoteBibliography"/>
        <w:rPr>
          <w:noProof/>
        </w:rPr>
      </w:pPr>
      <w:r w:rsidRPr="006279F5">
        <w:rPr>
          <w:noProof/>
        </w:rPr>
        <w:t>2.</w:t>
      </w:r>
      <w:r w:rsidRPr="006279F5">
        <w:rPr>
          <w:noProof/>
        </w:rPr>
        <w:tab/>
        <w:t xml:space="preserve">Orvig, C., A simple method to perform a liquid diffusion crystallization. </w:t>
      </w:r>
      <w:r w:rsidRPr="006279F5">
        <w:rPr>
          <w:i/>
          <w:noProof/>
        </w:rPr>
        <w:t xml:space="preserve">Journal of Chemical Education </w:t>
      </w:r>
      <w:r w:rsidRPr="006279F5">
        <w:rPr>
          <w:b/>
          <w:noProof/>
        </w:rPr>
        <w:t>1985,</w:t>
      </w:r>
      <w:r w:rsidRPr="006279F5">
        <w:rPr>
          <w:noProof/>
        </w:rPr>
        <w:t xml:space="preserve"> </w:t>
      </w:r>
      <w:r w:rsidRPr="006279F5">
        <w:rPr>
          <w:i/>
          <w:noProof/>
        </w:rPr>
        <w:t>62</w:t>
      </w:r>
      <w:r w:rsidRPr="006279F5">
        <w:rPr>
          <w:noProof/>
        </w:rPr>
        <w:t xml:space="preserve"> (1), 84.</w:t>
      </w:r>
    </w:p>
    <w:p w14:paraId="62FAE2AA" w14:textId="77777777" w:rsidR="006279F5" w:rsidRPr="006279F5" w:rsidRDefault="006279F5" w:rsidP="006279F5">
      <w:pPr>
        <w:pStyle w:val="EndNoteBibliography"/>
        <w:rPr>
          <w:noProof/>
        </w:rPr>
      </w:pPr>
      <w:r w:rsidRPr="006279F5">
        <w:rPr>
          <w:noProof/>
        </w:rPr>
        <w:t>3.</w:t>
      </w:r>
      <w:r w:rsidRPr="006279F5">
        <w:rPr>
          <w:noProof/>
        </w:rPr>
        <w:tab/>
        <w:t xml:space="preserve">(a) Brown, C. S.; Lee, M. S.; Leung, D. W.; Wang, T.; Xu, W.; Luthra, P.; Anantpadma, M.; Shabman, R. S.; Melito, L. M.; MacMillan, K. S.; Borek, D. M.; Otwinowski, Z.; Ramanan, P.; Stubbs, A. J.; Peterson, D. S.; Binning, J. M.; Tonelli, M.; Olson, M. A.; Davey, R.; Ready, J. M.; Basler, C. F.; Amarasinghe, G. K., In silico derived small molecules bind the filovirus VP35 protein and inhibit its polymerase co-factor activity. </w:t>
      </w:r>
      <w:r w:rsidRPr="006279F5">
        <w:rPr>
          <w:i/>
          <w:noProof/>
        </w:rPr>
        <w:t xml:space="preserve">Journal of molecular biology </w:t>
      </w:r>
      <w:r w:rsidRPr="006279F5">
        <w:rPr>
          <w:b/>
          <w:noProof/>
        </w:rPr>
        <w:t>2014,</w:t>
      </w:r>
      <w:r w:rsidRPr="006279F5">
        <w:rPr>
          <w:noProof/>
        </w:rPr>
        <w:t xml:space="preserve"> </w:t>
      </w:r>
      <w:r w:rsidRPr="006279F5">
        <w:rPr>
          <w:i/>
          <w:noProof/>
        </w:rPr>
        <w:t>426</w:t>
      </w:r>
      <w:r w:rsidRPr="006279F5">
        <w:rPr>
          <w:noProof/>
        </w:rPr>
        <w:t xml:space="preserve"> (10), 2045-2058; (b) Batt, S. M.; Jabeen, T.; Bhowruth, V.; Quill, L.; Lund, P. A.; Eggeling, L.; Alderwick, L. J.; Futterer, K.; Besra, G. S., Structural basis of inhibition of Mycobacterium tuberculosis DprE1 by benzothiazinone inhibitors. </w:t>
      </w:r>
      <w:r w:rsidRPr="006279F5">
        <w:rPr>
          <w:i/>
          <w:noProof/>
        </w:rPr>
        <w:t xml:space="preserve">Proceedings of the National Academy of Sciences of the United States of America </w:t>
      </w:r>
      <w:r w:rsidRPr="006279F5">
        <w:rPr>
          <w:b/>
          <w:noProof/>
        </w:rPr>
        <w:t>2012,</w:t>
      </w:r>
      <w:r w:rsidRPr="006279F5">
        <w:rPr>
          <w:noProof/>
        </w:rPr>
        <w:t xml:space="preserve"> </w:t>
      </w:r>
      <w:r w:rsidRPr="006279F5">
        <w:rPr>
          <w:i/>
          <w:noProof/>
        </w:rPr>
        <w:t>109</w:t>
      </w:r>
      <w:r w:rsidRPr="006279F5">
        <w:rPr>
          <w:noProof/>
        </w:rPr>
        <w:t xml:space="preserve"> (28), 11354-9; (c) Mortensen, D. S.; Perrin-Ninkovic, S. M.; Shevlin, G.; Elsner, J.; Zhao, J.; Whitefield, B.; Tehrani, L.; Sapienza, J.; Riggs, J. R.; Parnes, J. S.; Papa, P.; Packard, G.; Lee, B. G. S.; Harris, R.; Correa, M.; Bahmanyar, S.; Richardson, S. J.; Peng, S. X.; Leisten, J.; Khambatta, G.; Hickman, M.; Gamez, J. C.; Bisonette, R. R.; Apuy, J.; Cathers, B. E.; Canan, S. S.; Moghaddam, M. F.; Raymon, H. K.; Worland, P.; Narla, R. K.; Fultz, K. E.; Sankar, S., Optimization of a Series of Triazole Containing Mammalian Target of Rapamycin (mTOR) Kinase Inhibitors and the Discovery of CC-115. </w:t>
      </w:r>
      <w:r w:rsidRPr="006279F5">
        <w:rPr>
          <w:i/>
          <w:noProof/>
        </w:rPr>
        <w:t xml:space="preserve">Journal of Medicinal Chemistry </w:t>
      </w:r>
      <w:r w:rsidRPr="006279F5">
        <w:rPr>
          <w:b/>
          <w:noProof/>
        </w:rPr>
        <w:t>2015</w:t>
      </w:r>
      <w:r w:rsidRPr="006279F5">
        <w:rPr>
          <w:noProof/>
        </w:rPr>
        <w:t>.</w:t>
      </w:r>
    </w:p>
    <w:p w14:paraId="370AF8D7" w14:textId="77777777" w:rsidR="006279F5" w:rsidRPr="006279F5" w:rsidRDefault="006279F5" w:rsidP="006279F5">
      <w:pPr>
        <w:pStyle w:val="EndNoteBibliography"/>
        <w:rPr>
          <w:noProof/>
        </w:rPr>
      </w:pPr>
      <w:r w:rsidRPr="006279F5">
        <w:rPr>
          <w:noProof/>
        </w:rPr>
        <w:t>4.</w:t>
      </w:r>
      <w:r w:rsidRPr="006279F5">
        <w:rPr>
          <w:noProof/>
        </w:rPr>
        <w:tab/>
        <w:t xml:space="preserve">Nguyen, T.; Sutton, A. D.; Brynda, M.; Fettinger, J. C.; Long, G. J.; Power, P. P., Synthesis of a Stable Compound with Fivefold Bonding Between Two Chromium(I) Centers. </w:t>
      </w:r>
      <w:r w:rsidRPr="006279F5">
        <w:rPr>
          <w:i/>
          <w:noProof/>
        </w:rPr>
        <w:t xml:space="preserve">Science </w:t>
      </w:r>
      <w:r w:rsidRPr="006279F5">
        <w:rPr>
          <w:b/>
          <w:noProof/>
        </w:rPr>
        <w:t>2005,</w:t>
      </w:r>
      <w:r w:rsidRPr="006279F5">
        <w:rPr>
          <w:noProof/>
        </w:rPr>
        <w:t xml:space="preserve"> </w:t>
      </w:r>
      <w:r w:rsidRPr="006279F5">
        <w:rPr>
          <w:i/>
          <w:noProof/>
        </w:rPr>
        <w:t>310</w:t>
      </w:r>
      <w:r w:rsidRPr="006279F5">
        <w:rPr>
          <w:noProof/>
        </w:rPr>
        <w:t xml:space="preserve"> (5749), 844-847.</w:t>
      </w:r>
    </w:p>
    <w:p w14:paraId="02F64429" w14:textId="77777777" w:rsidR="006279F5" w:rsidRPr="006279F5" w:rsidRDefault="006279F5" w:rsidP="006279F5">
      <w:pPr>
        <w:pStyle w:val="EndNoteBibliography"/>
        <w:rPr>
          <w:noProof/>
        </w:rPr>
      </w:pPr>
      <w:r w:rsidRPr="006279F5">
        <w:rPr>
          <w:noProof/>
        </w:rPr>
        <w:t>5.</w:t>
      </w:r>
      <w:r w:rsidRPr="006279F5">
        <w:rPr>
          <w:noProof/>
        </w:rPr>
        <w:tab/>
        <w:t xml:space="preserve">Chen, K.; Nenzel, M. M.; Brown, T. M.; Catalano, V. J., Luminescent Mechanochromism in a Gold(I)–Copper(I) N-Heterocyclic Carbene Complex. </w:t>
      </w:r>
      <w:r w:rsidRPr="006279F5">
        <w:rPr>
          <w:i/>
          <w:noProof/>
        </w:rPr>
        <w:t xml:space="preserve">Inorganic Chemistry </w:t>
      </w:r>
      <w:r w:rsidRPr="006279F5">
        <w:rPr>
          <w:b/>
          <w:noProof/>
        </w:rPr>
        <w:t>2015</w:t>
      </w:r>
      <w:r w:rsidRPr="006279F5">
        <w:rPr>
          <w:noProof/>
        </w:rPr>
        <w:t>.</w:t>
      </w:r>
    </w:p>
    <w:p w14:paraId="0261C0F8" w14:textId="77777777" w:rsidR="006279F5" w:rsidRPr="006279F5" w:rsidRDefault="006279F5" w:rsidP="006279F5">
      <w:pPr>
        <w:pStyle w:val="EndNoteBibliography"/>
        <w:rPr>
          <w:noProof/>
        </w:rPr>
      </w:pPr>
      <w:r w:rsidRPr="006279F5">
        <w:rPr>
          <w:noProof/>
        </w:rPr>
        <w:t>6.</w:t>
      </w:r>
      <w:r w:rsidRPr="006279F5">
        <w:rPr>
          <w:noProof/>
        </w:rPr>
        <w:tab/>
        <w:t xml:space="preserve">Franco, J. U.; Hammons, J. C.; Rios, D.; Olmstead, M. M., New Tetraazaannulene Hosts for Fullerenes. </w:t>
      </w:r>
      <w:r w:rsidRPr="006279F5">
        <w:rPr>
          <w:i/>
          <w:noProof/>
        </w:rPr>
        <w:t xml:space="preserve">Inorganic Chemistry </w:t>
      </w:r>
      <w:r w:rsidRPr="006279F5">
        <w:rPr>
          <w:b/>
          <w:noProof/>
        </w:rPr>
        <w:t>2010,</w:t>
      </w:r>
      <w:r w:rsidRPr="006279F5">
        <w:rPr>
          <w:noProof/>
        </w:rPr>
        <w:t xml:space="preserve"> </w:t>
      </w:r>
      <w:r w:rsidRPr="006279F5">
        <w:rPr>
          <w:i/>
          <w:noProof/>
        </w:rPr>
        <w:t>49</w:t>
      </w:r>
      <w:r w:rsidRPr="006279F5">
        <w:rPr>
          <w:noProof/>
        </w:rPr>
        <w:t xml:space="preserve"> (11), 5120-5125.</w:t>
      </w:r>
    </w:p>
    <w:p w14:paraId="2E303A08" w14:textId="5B02FE2C" w:rsidR="00051497" w:rsidRDefault="00CD5111">
      <w:r>
        <w:fldChar w:fldCharType="end"/>
      </w:r>
    </w:p>
    <w:sectPr w:rsidR="00051497" w:rsidSect="00AD65BE">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Andrew Wilkens" w:date="2015-08-07T15:58:00Z" w:initials="ASW">
    <w:p w14:paraId="4E678391" w14:textId="4C1F4247" w:rsidR="008C4B24" w:rsidRDefault="008C4B24">
      <w:pPr>
        <w:pStyle w:val="CommentText"/>
      </w:pPr>
      <w:r>
        <w:rPr>
          <w:rStyle w:val="CommentReference"/>
        </w:rPr>
        <w:annotationRef/>
      </w:r>
      <w:r>
        <w:rPr>
          <w:rStyle w:val="CommentReference"/>
        </w:rPr>
        <w:t>What knowledge can be gained from determining the 3D structure?</w:t>
      </w:r>
      <w:r>
        <w:t xml:space="preserve"> This is somewhat covered in the Application, but should be touched upon here.</w:t>
      </w:r>
    </w:p>
  </w:comment>
  <w:comment w:id="26" w:author="Andrew Wilkens" w:date="2015-08-07T13:44:00Z" w:initials="ASW">
    <w:p w14:paraId="1FE032EB" w14:textId="72CC944B" w:rsidR="008C4B24" w:rsidRDefault="008C4B24">
      <w:pPr>
        <w:pStyle w:val="CommentText"/>
      </w:pPr>
      <w:r>
        <w:rPr>
          <w:rStyle w:val="CommentReference"/>
        </w:rPr>
        <w:annotationRef/>
      </w:r>
      <w:r>
        <w:t>What are the parameters that determine if a crystal fits this criteria?</w:t>
      </w:r>
    </w:p>
  </w:comment>
  <w:comment w:id="57" w:author="Andrew Wilkens" w:date="2015-08-07T15:45:00Z" w:initials="ASW">
    <w:p w14:paraId="67A613F7" w14:textId="105C56DE" w:rsidR="008C4B24" w:rsidRDefault="008C4B24">
      <w:pPr>
        <w:pStyle w:val="CommentText"/>
      </w:pPr>
      <w:r>
        <w:rPr>
          <w:rStyle w:val="CommentReference"/>
        </w:rPr>
        <w:annotationRef/>
      </w:r>
      <w:r>
        <w:t>Provide (micro</w:t>
      </w:r>
      <w:proofErr w:type="gramStart"/>
      <w:r>
        <w:t>)images</w:t>
      </w:r>
      <w:proofErr w:type="gramEnd"/>
      <w:r>
        <w:t xml:space="preserve"> of a properly and improperly grown crystals. Also, resulting diffraction patterns of each.</w:t>
      </w:r>
    </w:p>
  </w:comment>
  <w:comment w:id="58" w:author="Dennis McGonagle" w:date="2015-08-21T15:15:00Z" w:initials="DM">
    <w:p w14:paraId="1FC0ED28" w14:textId="001D374E" w:rsidR="00D55070" w:rsidRDefault="00D55070">
      <w:pPr>
        <w:pStyle w:val="CommentText"/>
      </w:pPr>
      <w:r>
        <w:rPr>
          <w:rStyle w:val="CommentReference"/>
        </w:rPr>
        <w:annotationRef/>
      </w:r>
      <w:r>
        <w:t xml:space="preserve">Response from author: I don't currently have a diffraction example for the crystals </w:t>
      </w:r>
      <w:proofErr w:type="spellStart"/>
      <w:r>
        <w:t>i</w:t>
      </w:r>
      <w:proofErr w:type="spellEnd"/>
      <w:r>
        <w:t xml:space="preserve"> grew.  And it would be a good while before I would be able to get one.</w:t>
      </w:r>
    </w:p>
  </w:comment>
  <w:comment w:id="59" w:author="Andrew Wilkens" w:date="2015-08-07T15:10:00Z" w:initials="ASW">
    <w:p w14:paraId="778EB838" w14:textId="7DBC77AC" w:rsidR="008C4B24" w:rsidRDefault="008C4B24">
      <w:pPr>
        <w:pStyle w:val="CommentText"/>
      </w:pPr>
      <w:r>
        <w:rPr>
          <w:rStyle w:val="CommentReference"/>
        </w:rPr>
        <w:annotationRef/>
      </w:r>
      <w:r>
        <w:t>Does the compound always need to be in the lower layer? Would it work if it is in the less dense solvent?</w:t>
      </w:r>
    </w:p>
  </w:comment>
  <w:comment w:id="90" w:author="Andrew Wilkens" w:date="2015-08-07T15:16:00Z" w:initials="ASW">
    <w:p w14:paraId="4574FBE7" w14:textId="62C7E688" w:rsidR="008C4B24" w:rsidRDefault="008C4B24">
      <w:pPr>
        <w:pStyle w:val="CommentText"/>
      </w:pPr>
      <w:r>
        <w:rPr>
          <w:rStyle w:val="CommentReference"/>
        </w:rPr>
        <w:annotationRef/>
      </w:r>
      <w:r>
        <w:t xml:space="preserve">What is advantage of filtering the solution before adding to the tube? </w:t>
      </w:r>
    </w:p>
  </w:comment>
  <w:comment w:id="114" w:author="Andrew Wilkens" w:date="2015-08-07T15:17:00Z" w:initials="ASW">
    <w:p w14:paraId="29E3EBDD" w14:textId="49552BD3" w:rsidR="008C4B24" w:rsidRDefault="008C4B24">
      <w:pPr>
        <w:pStyle w:val="CommentText"/>
      </w:pPr>
      <w:r>
        <w:rPr>
          <w:rStyle w:val="CommentReference"/>
        </w:rPr>
        <w:annotationRef/>
      </w:r>
      <w:r>
        <w:t>Is 2x precipitant common? Include this info in the Principles.</w:t>
      </w:r>
    </w:p>
  </w:comment>
  <w:comment w:id="113" w:author="Andrew Wilkens" w:date="2015-08-07T15:21:00Z" w:initials="ASW">
    <w:p w14:paraId="34750414" w14:textId="5F416C1C" w:rsidR="008C4B24" w:rsidRDefault="008C4B24">
      <w:pPr>
        <w:pStyle w:val="CommentText"/>
      </w:pPr>
      <w:r>
        <w:rPr>
          <w:rStyle w:val="CommentReference"/>
        </w:rPr>
        <w:annotationRef/>
      </w:r>
      <w:r>
        <w:t>Provide more detail on this process: do you use a bulb, or just allow the precipitant to work its way through the filter? Is there a flowrate out of the pipette you want? Etc.</w:t>
      </w:r>
    </w:p>
  </w:comment>
  <w:comment w:id="124" w:author="Andrew Wilkens" w:date="2015-08-07T15:19:00Z" w:initials="ASW">
    <w:p w14:paraId="637F1F82" w14:textId="5D66471A" w:rsidR="008C4B24" w:rsidRDefault="008C4B24">
      <w:pPr>
        <w:pStyle w:val="CommentText"/>
      </w:pPr>
      <w:r>
        <w:rPr>
          <w:rStyle w:val="CommentReference"/>
        </w:rPr>
        <w:annotationRef/>
      </w:r>
      <w:r>
        <w:t>Should this be done at the beginning as solvent choice?</w:t>
      </w:r>
    </w:p>
  </w:comment>
  <w:comment w:id="142" w:author="Andrew Wilkens" w:date="2015-08-07T16:03:00Z" w:initials="ASW">
    <w:p w14:paraId="663E7D2D" w14:textId="7EA60A07" w:rsidR="008C4B24" w:rsidRDefault="008C4B24">
      <w:pPr>
        <w:pStyle w:val="CommentText"/>
      </w:pPr>
      <w:r>
        <w:rPr>
          <w:rStyle w:val="CommentReference"/>
        </w:rPr>
        <w:annotationRef/>
      </w:r>
      <w:r>
        <w:t>These are good applications, but can you demonstrate/ provide media for any of them? One possible application you could provide would be another technique: Vapor Diffusion, or the Recrystallization you will be demonstrating for the other video.</w:t>
      </w:r>
    </w:p>
  </w:comment>
  <w:comment w:id="143" w:author="Dennis McGonagle" w:date="2015-08-21T15:16:00Z" w:initials="DM">
    <w:p w14:paraId="7BDF6BD9" w14:textId="7491CC45" w:rsidR="00D55070" w:rsidRDefault="00D55070">
      <w:pPr>
        <w:pStyle w:val="CommentText"/>
      </w:pPr>
      <w:r>
        <w:rPr>
          <w:rStyle w:val="CommentReference"/>
        </w:rPr>
        <w:annotationRef/>
      </w:r>
      <w:r>
        <w:t>Response from author:  Also, on the request for the demonstration of one of the other techniques that can be done.  One suggestion was to just use the recrystallization video, which would be fine with me or I could do a demonstration of the slow evaporation technique.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678391" w15:done="0"/>
  <w15:commentEx w15:paraId="1FE032EB" w15:done="0"/>
  <w15:commentEx w15:paraId="67A613F7" w15:done="0"/>
  <w15:commentEx w15:paraId="1FC0ED28" w15:paraIdParent="67A613F7" w15:done="0"/>
  <w15:commentEx w15:paraId="778EB838" w15:done="0"/>
  <w15:commentEx w15:paraId="4574FBE7" w15:done="0"/>
  <w15:commentEx w15:paraId="29E3EBDD" w15:done="0"/>
  <w15:commentEx w15:paraId="34750414" w15:done="0"/>
  <w15:commentEx w15:paraId="637F1F82" w15:done="0"/>
  <w15:commentEx w15:paraId="663E7D2D" w15:done="0"/>
  <w15:commentEx w15:paraId="7BDF6BD9" w15:paraIdParent="663E7D2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2626A"/>
    <w:multiLevelType w:val="multilevel"/>
    <w:tmpl w:val="4626857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 w15:restartNumberingAfterBreak="0">
    <w:nsid w:val="69D60AB5"/>
    <w:multiLevelType w:val="multilevel"/>
    <w:tmpl w:val="4626857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7540618C"/>
    <w:multiLevelType w:val="multilevel"/>
    <w:tmpl w:val="4626857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9dee02252v057e9vaqxdwaa29zedt0ast5z&quot;&gt;My EndNote Library&lt;record-ids&gt;&lt;item&gt;161&lt;/item&gt;&lt;item&gt;348&lt;/item&gt;&lt;item&gt;364&lt;/item&gt;&lt;item&gt;371&lt;/item&gt;&lt;item&gt;372&lt;/item&gt;&lt;item&gt;373&lt;/item&gt;&lt;item&gt;376&lt;/item&gt;&lt;item&gt;377&lt;/item&gt;&lt;/record-ids&gt;&lt;/item&gt;&lt;/Libraries&gt;"/>
  </w:docVars>
  <w:rsids>
    <w:rsidRoot w:val="00315341"/>
    <w:rsid w:val="00010C12"/>
    <w:rsid w:val="000128E7"/>
    <w:rsid w:val="00014BA4"/>
    <w:rsid w:val="000176DE"/>
    <w:rsid w:val="00051497"/>
    <w:rsid w:val="0006052A"/>
    <w:rsid w:val="0006695A"/>
    <w:rsid w:val="00070B92"/>
    <w:rsid w:val="00077548"/>
    <w:rsid w:val="000826F2"/>
    <w:rsid w:val="00093967"/>
    <w:rsid w:val="00096A14"/>
    <w:rsid w:val="000A2443"/>
    <w:rsid w:val="000C4200"/>
    <w:rsid w:val="000E1831"/>
    <w:rsid w:val="0011261C"/>
    <w:rsid w:val="00131E21"/>
    <w:rsid w:val="0013334A"/>
    <w:rsid w:val="0013664D"/>
    <w:rsid w:val="00155D29"/>
    <w:rsid w:val="001565AF"/>
    <w:rsid w:val="00164C30"/>
    <w:rsid w:val="00170466"/>
    <w:rsid w:val="0018055B"/>
    <w:rsid w:val="001C2B07"/>
    <w:rsid w:val="001C2C20"/>
    <w:rsid w:val="001F648B"/>
    <w:rsid w:val="001F7E6E"/>
    <w:rsid w:val="00203892"/>
    <w:rsid w:val="00207C76"/>
    <w:rsid w:val="00234AC3"/>
    <w:rsid w:val="00267B97"/>
    <w:rsid w:val="00293E49"/>
    <w:rsid w:val="0029411B"/>
    <w:rsid w:val="002C0CF9"/>
    <w:rsid w:val="003059F4"/>
    <w:rsid w:val="00310698"/>
    <w:rsid w:val="00312274"/>
    <w:rsid w:val="00315341"/>
    <w:rsid w:val="00326E2D"/>
    <w:rsid w:val="003272B1"/>
    <w:rsid w:val="00360085"/>
    <w:rsid w:val="00372D03"/>
    <w:rsid w:val="00373A85"/>
    <w:rsid w:val="003B7FCF"/>
    <w:rsid w:val="003E5251"/>
    <w:rsid w:val="003F64DE"/>
    <w:rsid w:val="00414172"/>
    <w:rsid w:val="0042513F"/>
    <w:rsid w:val="00425E1E"/>
    <w:rsid w:val="00454DBB"/>
    <w:rsid w:val="00464BA1"/>
    <w:rsid w:val="00496D22"/>
    <w:rsid w:val="004A556D"/>
    <w:rsid w:val="004F77BE"/>
    <w:rsid w:val="005143D0"/>
    <w:rsid w:val="00524E15"/>
    <w:rsid w:val="005300E8"/>
    <w:rsid w:val="00541CEB"/>
    <w:rsid w:val="005508A1"/>
    <w:rsid w:val="005547C1"/>
    <w:rsid w:val="00557991"/>
    <w:rsid w:val="00561125"/>
    <w:rsid w:val="00575D7D"/>
    <w:rsid w:val="005C4851"/>
    <w:rsid w:val="005D013A"/>
    <w:rsid w:val="005D6992"/>
    <w:rsid w:val="006122EC"/>
    <w:rsid w:val="006279F5"/>
    <w:rsid w:val="006378CC"/>
    <w:rsid w:val="006456ED"/>
    <w:rsid w:val="00655916"/>
    <w:rsid w:val="006717AE"/>
    <w:rsid w:val="00694327"/>
    <w:rsid w:val="00697B06"/>
    <w:rsid w:val="006B3CC3"/>
    <w:rsid w:val="006B5A8F"/>
    <w:rsid w:val="006B5C34"/>
    <w:rsid w:val="006C1E8A"/>
    <w:rsid w:val="006D50F8"/>
    <w:rsid w:val="006D6090"/>
    <w:rsid w:val="007108B4"/>
    <w:rsid w:val="00731122"/>
    <w:rsid w:val="00755FB2"/>
    <w:rsid w:val="00791A40"/>
    <w:rsid w:val="007A0B58"/>
    <w:rsid w:val="007D1773"/>
    <w:rsid w:val="007E0A2F"/>
    <w:rsid w:val="007E3860"/>
    <w:rsid w:val="007F48F9"/>
    <w:rsid w:val="00862630"/>
    <w:rsid w:val="008837B9"/>
    <w:rsid w:val="008B2819"/>
    <w:rsid w:val="008B3423"/>
    <w:rsid w:val="008C26DD"/>
    <w:rsid w:val="008C4B24"/>
    <w:rsid w:val="008D2F6A"/>
    <w:rsid w:val="008E6B40"/>
    <w:rsid w:val="00901562"/>
    <w:rsid w:val="00906F52"/>
    <w:rsid w:val="009252FB"/>
    <w:rsid w:val="00933EFF"/>
    <w:rsid w:val="00934299"/>
    <w:rsid w:val="00940C25"/>
    <w:rsid w:val="00940E3B"/>
    <w:rsid w:val="00954421"/>
    <w:rsid w:val="0097274E"/>
    <w:rsid w:val="009728CC"/>
    <w:rsid w:val="00973F77"/>
    <w:rsid w:val="00982D61"/>
    <w:rsid w:val="009A285B"/>
    <w:rsid w:val="009B6DFA"/>
    <w:rsid w:val="009C1E00"/>
    <w:rsid w:val="009D0880"/>
    <w:rsid w:val="009D303F"/>
    <w:rsid w:val="009D3B27"/>
    <w:rsid w:val="00A01399"/>
    <w:rsid w:val="00A246CA"/>
    <w:rsid w:val="00A308A6"/>
    <w:rsid w:val="00A517CC"/>
    <w:rsid w:val="00A55F8D"/>
    <w:rsid w:val="00A64C0D"/>
    <w:rsid w:val="00A81432"/>
    <w:rsid w:val="00A872A4"/>
    <w:rsid w:val="00AA41D2"/>
    <w:rsid w:val="00AA757F"/>
    <w:rsid w:val="00AD65BE"/>
    <w:rsid w:val="00B21EEB"/>
    <w:rsid w:val="00B3557A"/>
    <w:rsid w:val="00B36B47"/>
    <w:rsid w:val="00BC27D5"/>
    <w:rsid w:val="00BD1197"/>
    <w:rsid w:val="00BE45E8"/>
    <w:rsid w:val="00C016FB"/>
    <w:rsid w:val="00C33873"/>
    <w:rsid w:val="00C47C03"/>
    <w:rsid w:val="00C76566"/>
    <w:rsid w:val="00C85CBC"/>
    <w:rsid w:val="00CA7D06"/>
    <w:rsid w:val="00CD5111"/>
    <w:rsid w:val="00D55070"/>
    <w:rsid w:val="00D632CC"/>
    <w:rsid w:val="00D65B93"/>
    <w:rsid w:val="00D80226"/>
    <w:rsid w:val="00D90E0D"/>
    <w:rsid w:val="00D96070"/>
    <w:rsid w:val="00DA4939"/>
    <w:rsid w:val="00DB02DF"/>
    <w:rsid w:val="00DD1785"/>
    <w:rsid w:val="00DF27D0"/>
    <w:rsid w:val="00E00FE9"/>
    <w:rsid w:val="00E2164A"/>
    <w:rsid w:val="00E42BD8"/>
    <w:rsid w:val="00E54FAC"/>
    <w:rsid w:val="00E61486"/>
    <w:rsid w:val="00E65A98"/>
    <w:rsid w:val="00E93072"/>
    <w:rsid w:val="00EA188F"/>
    <w:rsid w:val="00EC1A86"/>
    <w:rsid w:val="00EE4AE8"/>
    <w:rsid w:val="00EE68BF"/>
    <w:rsid w:val="00F11470"/>
    <w:rsid w:val="00F14F00"/>
    <w:rsid w:val="00F16869"/>
    <w:rsid w:val="00F17B32"/>
    <w:rsid w:val="00F23B32"/>
    <w:rsid w:val="00F245D1"/>
    <w:rsid w:val="00F25983"/>
    <w:rsid w:val="00F31755"/>
    <w:rsid w:val="00F31A33"/>
    <w:rsid w:val="00F3264C"/>
    <w:rsid w:val="00F60A13"/>
    <w:rsid w:val="00F629EE"/>
    <w:rsid w:val="00F979FF"/>
    <w:rsid w:val="00FC296D"/>
    <w:rsid w:val="00FD0B48"/>
    <w:rsid w:val="00FE3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A44428"/>
  <w14:defaultImageDpi w14:val="300"/>
  <w15:docId w15:val="{2F3D29AB-3003-49ED-958E-567D963CD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497"/>
    <w:pPr>
      <w:spacing w:after="200"/>
      <w:ind w:left="720"/>
      <w:contextualSpacing/>
    </w:pPr>
    <w:rPr>
      <w:rFonts w:eastAsiaTheme="minorHAnsi"/>
    </w:rPr>
  </w:style>
  <w:style w:type="paragraph" w:customStyle="1" w:styleId="EndNoteBibliographyTitle">
    <w:name w:val="EndNote Bibliography Title"/>
    <w:basedOn w:val="Normal"/>
    <w:rsid w:val="00CD5111"/>
    <w:pPr>
      <w:jc w:val="center"/>
    </w:pPr>
    <w:rPr>
      <w:rFonts w:ascii="Cambria" w:hAnsi="Cambria"/>
    </w:rPr>
  </w:style>
  <w:style w:type="paragraph" w:customStyle="1" w:styleId="EndNoteBibliography">
    <w:name w:val="EndNote Bibliography"/>
    <w:basedOn w:val="Normal"/>
    <w:rsid w:val="00CD5111"/>
    <w:rPr>
      <w:rFonts w:ascii="Cambria" w:hAnsi="Cambria"/>
    </w:rPr>
  </w:style>
  <w:style w:type="paragraph" w:styleId="BalloonText">
    <w:name w:val="Balloon Text"/>
    <w:basedOn w:val="Normal"/>
    <w:link w:val="BalloonTextChar"/>
    <w:uiPriority w:val="99"/>
    <w:semiHidden/>
    <w:unhideWhenUsed/>
    <w:rsid w:val="00D90E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0E0D"/>
    <w:rPr>
      <w:rFonts w:ascii="Lucida Grande" w:hAnsi="Lucida Grande" w:cs="Lucida Grande"/>
      <w:sz w:val="18"/>
      <w:szCs w:val="18"/>
    </w:rPr>
  </w:style>
  <w:style w:type="paragraph" w:styleId="Revision">
    <w:name w:val="Revision"/>
    <w:hidden/>
    <w:uiPriority w:val="99"/>
    <w:semiHidden/>
    <w:rsid w:val="00755FB2"/>
  </w:style>
  <w:style w:type="character" w:styleId="CommentReference">
    <w:name w:val="annotation reference"/>
    <w:basedOn w:val="DefaultParagraphFont"/>
    <w:uiPriority w:val="99"/>
    <w:semiHidden/>
    <w:unhideWhenUsed/>
    <w:rsid w:val="00F25983"/>
    <w:rPr>
      <w:sz w:val="16"/>
      <w:szCs w:val="16"/>
    </w:rPr>
  </w:style>
  <w:style w:type="paragraph" w:styleId="CommentText">
    <w:name w:val="annotation text"/>
    <w:basedOn w:val="Normal"/>
    <w:link w:val="CommentTextChar"/>
    <w:uiPriority w:val="99"/>
    <w:semiHidden/>
    <w:unhideWhenUsed/>
    <w:rsid w:val="00F25983"/>
    <w:rPr>
      <w:sz w:val="20"/>
      <w:szCs w:val="20"/>
    </w:rPr>
  </w:style>
  <w:style w:type="character" w:customStyle="1" w:styleId="CommentTextChar">
    <w:name w:val="Comment Text Char"/>
    <w:basedOn w:val="DefaultParagraphFont"/>
    <w:link w:val="CommentText"/>
    <w:uiPriority w:val="99"/>
    <w:semiHidden/>
    <w:rsid w:val="00F25983"/>
    <w:rPr>
      <w:sz w:val="20"/>
      <w:szCs w:val="20"/>
    </w:rPr>
  </w:style>
  <w:style w:type="paragraph" w:styleId="CommentSubject">
    <w:name w:val="annotation subject"/>
    <w:basedOn w:val="CommentText"/>
    <w:next w:val="CommentText"/>
    <w:link w:val="CommentSubjectChar"/>
    <w:uiPriority w:val="99"/>
    <w:semiHidden/>
    <w:unhideWhenUsed/>
    <w:rsid w:val="00F25983"/>
    <w:rPr>
      <w:b/>
      <w:bCs/>
    </w:rPr>
  </w:style>
  <w:style w:type="character" w:customStyle="1" w:styleId="CommentSubjectChar">
    <w:name w:val="Comment Subject Char"/>
    <w:basedOn w:val="CommentTextChar"/>
    <w:link w:val="CommentSubject"/>
    <w:uiPriority w:val="99"/>
    <w:semiHidden/>
    <w:rsid w:val="00F259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5867A-65C3-4D88-A103-44B2ED816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2676</Words>
  <Characters>14589</Characters>
  <Application>Microsoft Office Word</Application>
  <DocSecurity>0</DocSecurity>
  <Lines>286</Lines>
  <Paragraphs>78</Paragraphs>
  <ScaleCrop>false</ScaleCrop>
  <HeadingPairs>
    <vt:vector size="2" baseType="variant">
      <vt:variant>
        <vt:lpstr>Title</vt:lpstr>
      </vt:variant>
      <vt:variant>
        <vt:i4>1</vt:i4>
      </vt:variant>
    </vt:vector>
  </HeadingPairs>
  <TitlesOfParts>
    <vt:vector size="1" baseType="lpstr">
      <vt:lpstr/>
    </vt:vector>
  </TitlesOfParts>
  <Company>Franco</Company>
  <LinksUpToDate>false</LinksUpToDate>
  <CharactersWithSpaces>17187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 Jimmy</dc:creator>
  <cp:keywords/>
  <dc:description/>
  <cp:lastModifiedBy>Dennis McGonagle</cp:lastModifiedBy>
  <cp:revision>3</cp:revision>
  <dcterms:created xsi:type="dcterms:W3CDTF">2015-08-21T19:17:00Z</dcterms:created>
  <dcterms:modified xsi:type="dcterms:W3CDTF">2015-08-21T20:18:00Z</dcterms:modified>
</cp:coreProperties>
</file>