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A9123" w14:textId="6CCCC3A7" w:rsidR="00F00CF4" w:rsidRPr="00C436F9" w:rsidRDefault="00F00CF4">
      <w:pPr>
        <w:rPr>
          <w:b/>
        </w:rPr>
      </w:pPr>
      <w:r w:rsidRPr="00C436F9">
        <w:rPr>
          <w:b/>
        </w:rPr>
        <w:t xml:space="preserve">PI: </w:t>
      </w:r>
      <w:r w:rsidR="008B5947">
        <w:rPr>
          <w:b/>
        </w:rPr>
        <w:t xml:space="preserve">B. Jill </w:t>
      </w:r>
      <w:proofErr w:type="spellStart"/>
      <w:r w:rsidR="008B5947">
        <w:rPr>
          <w:b/>
        </w:rPr>
        <w:t>Venton</w:t>
      </w:r>
      <w:proofErr w:type="spellEnd"/>
    </w:p>
    <w:p w14:paraId="69DE436D" w14:textId="193AB1DF" w:rsidR="00BB422C" w:rsidRPr="00407C15" w:rsidRDefault="006F3094">
      <w:pPr>
        <w:rPr>
          <w:b/>
          <w:sz w:val="28"/>
        </w:rPr>
      </w:pPr>
      <w:r>
        <w:rPr>
          <w:b/>
          <w:sz w:val="28"/>
        </w:rPr>
        <w:t xml:space="preserve">Chemistry </w:t>
      </w:r>
      <w:r w:rsidR="001E04C4">
        <w:rPr>
          <w:b/>
          <w:sz w:val="28"/>
        </w:rPr>
        <w:t xml:space="preserve">Science </w:t>
      </w:r>
      <w:r>
        <w:rPr>
          <w:b/>
          <w:sz w:val="28"/>
        </w:rPr>
        <w:t xml:space="preserve">Education </w:t>
      </w:r>
      <w:r w:rsidR="006006DC" w:rsidRPr="00407C15">
        <w:rPr>
          <w:b/>
          <w:sz w:val="28"/>
        </w:rPr>
        <w:t xml:space="preserve">Title: </w:t>
      </w:r>
    </w:p>
    <w:p w14:paraId="0ECDAB4E" w14:textId="3BB9204F" w:rsidR="006006DC" w:rsidRPr="00407C15" w:rsidRDefault="00C97BDA" w:rsidP="00BB422C">
      <w:pPr>
        <w:jc w:val="center"/>
        <w:rPr>
          <w:b/>
          <w:sz w:val="28"/>
        </w:rPr>
      </w:pPr>
      <w:r>
        <w:rPr>
          <w:b/>
          <w:sz w:val="28"/>
        </w:rPr>
        <w:t>Sample P</w:t>
      </w:r>
      <w:r w:rsidR="00CD4CD0">
        <w:rPr>
          <w:b/>
          <w:sz w:val="28"/>
        </w:rPr>
        <w:t>reparation</w:t>
      </w:r>
    </w:p>
    <w:p w14:paraId="033188BC" w14:textId="77777777" w:rsidR="006006DC" w:rsidRPr="00407C15" w:rsidRDefault="006006DC"/>
    <w:p w14:paraId="1FFF1D69" w14:textId="04EF1A57" w:rsidR="00593DA6" w:rsidRDefault="00C63471" w:rsidP="00CC5C75">
      <w:commentRangeStart w:id="0"/>
      <w:r w:rsidRPr="00407C15">
        <w:rPr>
          <w:b/>
          <w:sz w:val="28"/>
        </w:rPr>
        <w:t>Overview:</w:t>
      </w:r>
      <w:r w:rsidRPr="00407C15">
        <w:t xml:space="preserve"> </w:t>
      </w:r>
      <w:commentRangeEnd w:id="0"/>
      <w:r w:rsidR="00D61B1C">
        <w:rPr>
          <w:rStyle w:val="CommentReference"/>
        </w:rPr>
        <w:commentReference w:id="0"/>
      </w:r>
      <w:ins w:id="1" w:author="Jill Venton" w:date="2015-08-12T22:04:00Z">
        <w:r w:rsidR="00533306">
          <w:t xml:space="preserve">Sample preparation is the way </w:t>
        </w:r>
      </w:ins>
      <w:ins w:id="2" w:author="Dennis McGonagle" w:date="2015-08-14T11:34:00Z">
        <w:r w:rsidR="005038B3">
          <w:t>a</w:t>
        </w:r>
      </w:ins>
      <w:ins w:id="3" w:author="Jill Venton" w:date="2015-08-12T22:04:00Z">
        <w:r w:rsidR="00533306">
          <w:t xml:space="preserve"> sample is treated to prepare it for analysis.  </w:t>
        </w:r>
      </w:ins>
      <w:r w:rsidR="00CD4CD0">
        <w:t xml:space="preserve">Careful </w:t>
      </w:r>
      <w:r w:rsidR="00CD4CD0" w:rsidRPr="00494BAB">
        <w:t>sample preparation</w:t>
      </w:r>
      <w:r w:rsidR="00CC5C75">
        <w:t xml:space="preserve"> is </w:t>
      </w:r>
      <w:r w:rsidR="00CD4CD0">
        <w:t xml:space="preserve">critical in analytical chemistry to accurately </w:t>
      </w:r>
      <w:r w:rsidR="00494BAB">
        <w:t>prepare</w:t>
      </w:r>
      <w:r w:rsidR="00CD4CD0">
        <w:t xml:space="preserve"> either a</w:t>
      </w:r>
      <w:r w:rsidR="00593DA6">
        <w:t xml:space="preserve"> standard or </w:t>
      </w:r>
      <w:r w:rsidR="00CD4CD0">
        <w:t xml:space="preserve">unknown </w:t>
      </w:r>
      <w:r w:rsidR="005B2EDB">
        <w:t xml:space="preserve">sample </w:t>
      </w:r>
      <w:r w:rsidR="00593DA6">
        <w:t>for a chemical measurement</w:t>
      </w:r>
      <w:commentRangeStart w:id="4"/>
      <w:r w:rsidR="00593DA6">
        <w:t>.</w:t>
      </w:r>
      <w:r w:rsidR="00335B94">
        <w:t xml:space="preserve"> </w:t>
      </w:r>
      <w:ins w:id="5" w:author="Jill Venton" w:date="2015-08-12T22:00:00Z">
        <w:r w:rsidR="00533306">
          <w:t>Errors in analytical chemistry methods are categorized</w:t>
        </w:r>
      </w:ins>
      <w:ins w:id="6" w:author="Jill Venton" w:date="2015-08-12T22:02:00Z">
        <w:r w:rsidR="00533306">
          <w:t xml:space="preserve"> as random or systematic.  Random errors are </w:t>
        </w:r>
      </w:ins>
      <w:ins w:id="7" w:author="Jill Venton" w:date="2015-08-12T22:07:00Z">
        <w:r w:rsidR="00533306">
          <w:t xml:space="preserve">errors due to change and are </w:t>
        </w:r>
      </w:ins>
      <w:ins w:id="8" w:author="Jill Venton" w:date="2015-08-12T22:02:00Z">
        <w:r w:rsidR="00533306">
          <w:t xml:space="preserve">often due to noise in instrument.  Systematic errors are due to </w:t>
        </w:r>
      </w:ins>
      <w:ins w:id="9" w:author="Jill Venton" w:date="2015-08-12T22:05:00Z">
        <w:r w:rsidR="00533306">
          <w:t xml:space="preserve">investigator or instrumental bias which introduces an </w:t>
        </w:r>
      </w:ins>
      <w:ins w:id="10" w:author="Jill Venton" w:date="2015-08-12T22:09:00Z">
        <w:r w:rsidR="00533306">
          <w:t xml:space="preserve">offset in the measured value.  </w:t>
        </w:r>
      </w:ins>
      <w:ins w:id="11" w:author="Jill Venton" w:date="2015-08-12T22:05:00Z">
        <w:r w:rsidR="00533306">
          <w:t xml:space="preserve">Errors in sample preparation are systematic errors, which can then </w:t>
        </w:r>
      </w:ins>
      <w:del w:id="12" w:author="Jill Venton" w:date="2015-08-12T22:05:00Z">
        <w:r w:rsidR="00CD4CD0" w:rsidDel="00533306">
          <w:delText xml:space="preserve">Errors in sample preparation </w:delText>
        </w:r>
        <w:r w:rsidR="00593DA6" w:rsidDel="00533306">
          <w:delText xml:space="preserve">of standards </w:delText>
        </w:r>
        <w:r w:rsidR="00CD4CD0" w:rsidDel="00533306">
          <w:delText xml:space="preserve">can </w:delText>
        </w:r>
      </w:del>
      <w:r w:rsidR="00CD4CD0">
        <w:t xml:space="preserve">be propagated to cause </w:t>
      </w:r>
      <w:r w:rsidR="00B12969">
        <w:t xml:space="preserve">uncertainty or inaccuracies </w:t>
      </w:r>
      <w:r w:rsidR="00593DA6">
        <w:t>through improper</w:t>
      </w:r>
      <w:r w:rsidR="00CD4CD0">
        <w:t xml:space="preserve"> calibration curves</w:t>
      </w:r>
      <w:r w:rsidR="00593DA6">
        <w:t>.</w:t>
      </w:r>
      <w:r w:rsidR="00335B94">
        <w:t xml:space="preserve"> </w:t>
      </w:r>
      <w:ins w:id="13" w:author="Jill Venton" w:date="2015-08-12T22:10:00Z">
        <w:r w:rsidR="00533306">
          <w:t xml:space="preserve">Systematic errors can be eliminated through </w:t>
        </w:r>
      </w:ins>
      <w:ins w:id="14" w:author="Jill Venton" w:date="2015-08-12T22:11:00Z">
        <w:r w:rsidR="00F50A54">
          <w:t>correct</w:t>
        </w:r>
      </w:ins>
      <w:ins w:id="15" w:author="Jill Venton" w:date="2015-08-12T22:10:00Z">
        <w:r w:rsidR="00533306">
          <w:t xml:space="preserve"> sample preparation and proper use of the instrument.  </w:t>
        </w:r>
      </w:ins>
      <w:ins w:id="16" w:author="Jill Venton" w:date="2015-08-12T22:06:00Z">
        <w:r w:rsidR="00533306">
          <w:t xml:space="preserve">Poor sample preparation can </w:t>
        </w:r>
      </w:ins>
      <w:ins w:id="17" w:author="Jill Venton" w:date="2015-08-12T22:10:00Z">
        <w:r w:rsidR="00533306">
          <w:t>also sometimes cause</w:t>
        </w:r>
      </w:ins>
      <w:del w:id="18" w:author="Jill Venton" w:date="2015-08-12T22:06:00Z">
        <w:r w:rsidR="00593DA6" w:rsidDel="00533306">
          <w:delText xml:space="preserve">Other </w:delText>
        </w:r>
        <w:r w:rsidR="00B12969" w:rsidDel="00533306">
          <w:delText>problems with sample preparation</w:delText>
        </w:r>
        <w:r w:rsidR="00593DA6" w:rsidDel="00533306">
          <w:delText xml:space="preserve"> </w:delText>
        </w:r>
        <w:r w:rsidR="00CD4CD0" w:rsidDel="00533306">
          <w:delText>can cause issues with the measurement itself</w:delText>
        </w:r>
        <w:r w:rsidR="00593DA6" w:rsidDel="00533306">
          <w:delText>, making it</w:delText>
        </w:r>
      </w:del>
      <w:del w:id="19" w:author="Jill Venton" w:date="2015-08-12T22:10:00Z">
        <w:r w:rsidR="00593DA6" w:rsidDel="00533306">
          <w:delText xml:space="preserve"> inaccurate or cau</w:delText>
        </w:r>
      </w:del>
      <w:del w:id="20" w:author="Jill Venton" w:date="2015-08-12T22:06:00Z">
        <w:r w:rsidR="00593DA6" w:rsidDel="00533306">
          <w:delText>sing</w:delText>
        </w:r>
      </w:del>
      <w:r w:rsidR="00593DA6">
        <w:t xml:space="preserve"> harm to the instrument</w:t>
      </w:r>
      <w:r w:rsidR="00CD4CD0">
        <w:t>.</w:t>
      </w:r>
      <w:commentRangeEnd w:id="4"/>
      <w:r w:rsidR="00D61B1C">
        <w:rPr>
          <w:rStyle w:val="CommentReference"/>
        </w:rPr>
        <w:commentReference w:id="4"/>
      </w:r>
      <w:r w:rsidR="00335B94">
        <w:t xml:space="preserve"> </w:t>
      </w:r>
    </w:p>
    <w:p w14:paraId="26FF626E" w14:textId="77777777" w:rsidR="00F50A54" w:rsidRDefault="00F50A54" w:rsidP="00F50A54">
      <w:moveToRangeStart w:id="21" w:author="Jill Venton" w:date="2015-08-12T22:20:00Z" w:name="move427181342"/>
      <w:moveTo w:id="22" w:author="Jill Venton" w:date="2015-08-12T22:20:00Z">
        <w:r>
          <w:t xml:space="preserve">To make a solution, one must consider the solubility of the substance that is being measured. The compound of interest must dissolve in the solvent in order to make a solution. Solubility is a factor of intermolecular interactions of the analyte with the </w:t>
        </w:r>
        <w:commentRangeStart w:id="23"/>
        <w:r>
          <w:t xml:space="preserve">solvent </w:t>
        </w:r>
      </w:moveTo>
      <w:commentRangeEnd w:id="23"/>
      <w:r>
        <w:rPr>
          <w:rStyle w:val="CommentReference"/>
        </w:rPr>
        <w:commentReference w:id="23"/>
      </w:r>
      <w:moveTo w:id="24" w:author="Jill Venton" w:date="2015-08-12T22:20:00Z">
        <w:r>
          <w:t xml:space="preserve">and can often be manipulated by changing the type of the solvent or the pH. </w:t>
        </w:r>
      </w:moveTo>
    </w:p>
    <w:moveToRangeEnd w:id="21"/>
    <w:p w14:paraId="6ECDACDA" w14:textId="77777777" w:rsidR="00F50A54" w:rsidRDefault="00593DA6" w:rsidP="00CC5C75">
      <w:pPr>
        <w:rPr>
          <w:ins w:id="25" w:author="Jill Venton" w:date="2015-08-12T22:11:00Z"/>
        </w:rPr>
      </w:pPr>
      <w:r>
        <w:t xml:space="preserve">The first step to making a sample is </w:t>
      </w:r>
      <w:del w:id="26" w:author="Jill Venton" w:date="2015-08-12T22:11:00Z">
        <w:r w:rsidDel="00F50A54">
          <w:delText xml:space="preserve">generally </w:delText>
        </w:r>
      </w:del>
      <w:r>
        <w:t>choosing proper glassware and making a solution.</w:t>
      </w:r>
      <w:r w:rsidR="00335B94">
        <w:t xml:space="preserve"> </w:t>
      </w:r>
      <w:r w:rsidR="00CD4CD0">
        <w:t>Most samples in the liquid phase are made in volumetric flasks.</w:t>
      </w:r>
      <w:r w:rsidR="00335B94">
        <w:t xml:space="preserve"> </w:t>
      </w:r>
      <w:r w:rsidR="00CD4CD0">
        <w:t xml:space="preserve">Volumetric flasks are made to contain a certain volume of liquid at a given temperature (normally 20 </w:t>
      </w:r>
      <w:r>
        <w:t>°</w:t>
      </w:r>
      <w:r w:rsidR="00CD4CD0">
        <w:t>C), and are calibrated to be accurate less than 0.02% if they are class A glassware.</w:t>
      </w:r>
      <w:r w:rsidR="00335B94">
        <w:t xml:space="preserve"> </w:t>
      </w:r>
      <w:r w:rsidR="00CD4CD0">
        <w:t xml:space="preserve">Volumetric flasks are much more accurate </w:t>
      </w:r>
      <w:r w:rsidR="005B2EDB">
        <w:t>for</w:t>
      </w:r>
      <w:r>
        <w:t xml:space="preserve"> measuring liquid</w:t>
      </w:r>
      <w:r w:rsidR="005B2EDB">
        <w:t>s</w:t>
      </w:r>
      <w:r>
        <w:t xml:space="preserve"> </w:t>
      </w:r>
      <w:r w:rsidR="00CD4CD0">
        <w:t>than graduated cylinders.</w:t>
      </w:r>
      <w:r w:rsidR="00335B94">
        <w:t xml:space="preserve"> </w:t>
      </w:r>
    </w:p>
    <w:p w14:paraId="4257A141" w14:textId="5F52B636" w:rsidR="00F50A54" w:rsidRDefault="00F50A54" w:rsidP="00F50A54">
      <w:pPr>
        <w:rPr>
          <w:ins w:id="27" w:author="Jill Venton" w:date="2015-08-12T22:12:00Z"/>
        </w:rPr>
      </w:pPr>
      <w:ins w:id="28" w:author="Jill Venton" w:date="2015-08-12T22:13:00Z">
        <w:r>
          <w:t xml:space="preserve">To make a solution of a solid, the solid must first be accurately </w:t>
        </w:r>
        <w:proofErr w:type="spellStart"/>
        <w:r>
          <w:t>massed</w:t>
        </w:r>
        <w:del w:id="29" w:author="Dennis McGonagle" w:date="2015-08-14T11:36:00Z">
          <w:r w:rsidDel="005038B3">
            <w:delText xml:space="preserve">.  A calibrated scale </w:delText>
          </w:r>
        </w:del>
        <w:del w:id="30" w:author="Dennis McGonagle" w:date="2015-08-14T11:35:00Z">
          <w:r w:rsidDel="005038B3">
            <w:delText>should be</w:delText>
          </w:r>
        </w:del>
        <w:del w:id="31" w:author="Dennis McGonagle" w:date="2015-08-14T11:36:00Z">
          <w:r w:rsidDel="005038B3">
            <w:delText xml:space="preserve"> used</w:delText>
          </w:r>
        </w:del>
      </w:ins>
      <w:ins w:id="32" w:author="Dennis McGonagle" w:date="2015-08-14T11:36:00Z">
        <w:r w:rsidR="005038B3">
          <w:t>with</w:t>
        </w:r>
        <w:proofErr w:type="spellEnd"/>
        <w:r w:rsidR="005038B3">
          <w:t xml:space="preserve"> a calibrated scale</w:t>
        </w:r>
      </w:ins>
      <w:ins w:id="33" w:author="Jill Venton" w:date="2015-08-12T22:13:00Z">
        <w:r>
          <w:t xml:space="preserve">.  However, the mass of some </w:t>
        </w:r>
      </w:ins>
      <w:ins w:id="34" w:author="Jill Venton" w:date="2015-08-12T22:14:00Z">
        <w:r>
          <w:t>r</w:t>
        </w:r>
      </w:ins>
      <w:ins w:id="35" w:author="Jill Venton" w:date="2015-08-12T22:12:00Z">
        <w:r>
          <w:t xml:space="preserve">eagents and precipitates can </w:t>
        </w:r>
      </w:ins>
      <w:ins w:id="36" w:author="Jill Venton" w:date="2015-08-12T22:14:00Z">
        <w:r>
          <w:t xml:space="preserve">change because they are </w:t>
        </w:r>
      </w:ins>
      <w:ins w:id="37" w:author="Jill Venton" w:date="2015-08-12T22:12:00Z">
        <w:r>
          <w:t xml:space="preserve">hygroscopic and adsorb water. </w:t>
        </w:r>
      </w:ins>
      <w:ins w:id="38" w:author="Jill Venton" w:date="2015-08-12T22:14:00Z">
        <w:r>
          <w:t xml:space="preserve">If the reagent has adsorbed water, it is impossible to use the </w:t>
        </w:r>
      </w:ins>
      <w:ins w:id="39" w:author="Jill Venton" w:date="2015-08-12T22:16:00Z">
        <w:r>
          <w:t xml:space="preserve">non-hydrated </w:t>
        </w:r>
      </w:ins>
      <w:ins w:id="40" w:author="Jill Venton" w:date="2015-08-12T22:14:00Z">
        <w:r>
          <w:t xml:space="preserve">molecular weight to </w:t>
        </w:r>
      </w:ins>
      <w:ins w:id="41" w:author="Jill Venton" w:date="2015-08-12T22:15:00Z">
        <w:r>
          <w:t xml:space="preserve">obtain the </w:t>
        </w:r>
      </w:ins>
      <w:ins w:id="42" w:author="Jill Venton" w:date="2015-08-12T22:12:00Z">
        <w:r>
          <w:t xml:space="preserve">correct number of moles. </w:t>
        </w:r>
      </w:ins>
      <w:ins w:id="43" w:author="Jill Venton" w:date="2015-08-12T22:16:00Z">
        <w:r>
          <w:t>To remove adsorbed water, s</w:t>
        </w:r>
      </w:ins>
      <w:ins w:id="44" w:author="Jill Venton" w:date="2015-08-12T22:12:00Z">
        <w:r>
          <w:t xml:space="preserve">olids that are thermally stable </w:t>
        </w:r>
        <w:del w:id="45" w:author="Dennis McGonagle" w:date="2015-08-14T11:36:00Z">
          <w:r w:rsidDel="005038B3">
            <w:delText xml:space="preserve">can be </w:delText>
          </w:r>
        </w:del>
      </w:ins>
      <w:ins w:id="46" w:author="Dennis McGonagle" w:date="2015-08-14T11:36:00Z">
        <w:r w:rsidR="005038B3">
          <w:t>are</w:t>
        </w:r>
      </w:ins>
      <w:ins w:id="47" w:author="Dennis McGonagle" w:date="2015-08-14T11:37:00Z">
        <w:r w:rsidR="005038B3">
          <w:t xml:space="preserve"> </w:t>
        </w:r>
      </w:ins>
      <w:ins w:id="48" w:author="Jill Venton" w:date="2015-08-12T22:12:00Z">
        <w:r>
          <w:t xml:space="preserve">dried in an oven at around 110 °C. Solid reagents and precipitates </w:t>
        </w:r>
        <w:del w:id="49" w:author="Dennis McGonagle" w:date="2015-08-14T11:37:00Z">
          <w:r w:rsidDel="005038B3">
            <w:delText>should</w:delText>
          </w:r>
        </w:del>
      </w:ins>
      <w:ins w:id="50" w:author="Dennis McGonagle" w:date="2015-08-14T11:37:00Z">
        <w:r w:rsidR="005038B3">
          <w:t>are</w:t>
        </w:r>
      </w:ins>
      <w:ins w:id="51" w:author="Jill Venton" w:date="2015-08-12T22:12:00Z">
        <w:r>
          <w:t xml:space="preserve"> then </w:t>
        </w:r>
        <w:del w:id="52" w:author="Dennis McGonagle" w:date="2015-08-14T11:37:00Z">
          <w:r w:rsidDel="005038B3">
            <w:delText xml:space="preserve">be </w:delText>
          </w:r>
        </w:del>
        <w:r>
          <w:t>stored in a desiccator</w:t>
        </w:r>
        <w:del w:id="53" w:author="Dennis McGonagle" w:date="2015-08-14T11:37:00Z">
          <w:r w:rsidDel="005038B3">
            <w:delText>, which contains</w:delText>
          </w:r>
        </w:del>
      </w:ins>
      <w:ins w:id="54" w:author="Dennis McGonagle" w:date="2015-08-14T11:37:00Z">
        <w:r w:rsidR="005038B3">
          <w:t xml:space="preserve"> containing</w:t>
        </w:r>
      </w:ins>
      <w:ins w:id="55" w:author="Jill Venton" w:date="2015-08-12T22:12:00Z">
        <w:r>
          <w:t xml:space="preserve"> a desiccant that </w:t>
        </w:r>
        <w:del w:id="56" w:author="Dennis McGonagle" w:date="2015-08-14T11:37:00Z">
          <w:r w:rsidDel="005038B3">
            <w:delText xml:space="preserve">will </w:delText>
          </w:r>
        </w:del>
        <w:r>
          <w:t>adsorb</w:t>
        </w:r>
      </w:ins>
      <w:ins w:id="57" w:author="Dennis McGonagle" w:date="2015-08-14T11:37:00Z">
        <w:r w:rsidR="005038B3">
          <w:t>s</w:t>
        </w:r>
      </w:ins>
      <w:ins w:id="58" w:author="Jill Venton" w:date="2015-08-12T22:12:00Z">
        <w:r>
          <w:t xml:space="preserve"> any water present. </w:t>
        </w:r>
      </w:ins>
    </w:p>
    <w:p w14:paraId="1E574D05" w14:textId="03250FD6" w:rsidR="006006DC" w:rsidRDefault="00F50A54" w:rsidP="00CC5C75">
      <w:ins w:id="59" w:author="Jill Venton" w:date="2015-08-12T22:18:00Z">
        <w:r>
          <w:t xml:space="preserve">If the sample to be diluted is a liquid, a </w:t>
        </w:r>
      </w:ins>
      <w:del w:id="60" w:author="Jill Venton" w:date="2015-08-12T22:19:00Z">
        <w:r w:rsidR="00CD4CD0" w:rsidDel="00F50A54">
          <w:delText xml:space="preserve">To </w:delText>
        </w:r>
        <w:r w:rsidR="00593DA6" w:rsidDel="00F50A54">
          <w:delText xml:space="preserve">add a liquid to a solution, </w:delText>
        </w:r>
      </w:del>
      <w:r w:rsidR="00CD4CD0">
        <w:t>pipette</w:t>
      </w:r>
      <w:del w:id="61" w:author="Dennis McGonagle" w:date="2015-08-14T11:37:00Z">
        <w:r w:rsidR="00CD4CD0" w:rsidDel="005038B3">
          <w:delText>s</w:delText>
        </w:r>
      </w:del>
      <w:r w:rsidR="00CD4CD0">
        <w:t xml:space="preserve"> </w:t>
      </w:r>
      <w:ins w:id="62" w:author="Jill Venton" w:date="2015-08-12T22:19:00Z">
        <w:r>
          <w:t>is</w:t>
        </w:r>
      </w:ins>
      <w:del w:id="63" w:author="Jill Venton" w:date="2015-08-12T22:19:00Z">
        <w:r w:rsidR="00CD4CD0" w:rsidDel="00F50A54">
          <w:delText>are</w:delText>
        </w:r>
      </w:del>
      <w:r w:rsidR="00CD4CD0">
        <w:t xml:space="preserve"> normally used</w:t>
      </w:r>
      <w:ins w:id="64" w:author="Jill Venton" w:date="2015-08-12T22:19:00Z">
        <w:r>
          <w:t xml:space="preserve"> to measure it</w:t>
        </w:r>
      </w:ins>
      <w:r w:rsidR="00CD4CD0">
        <w:t>.</w:t>
      </w:r>
      <w:r w:rsidR="00335B94">
        <w:t xml:space="preserve"> </w:t>
      </w:r>
      <w:r w:rsidR="00CD4CD0">
        <w:t>A glass transfer pipette is typically calibrated to deliver one accurate volume and the last drop stays in the pipette and should not be blown out.</w:t>
      </w:r>
      <w:r w:rsidR="00335B94">
        <w:t xml:space="preserve"> </w:t>
      </w:r>
      <w:r w:rsidR="00CD4CD0">
        <w:t xml:space="preserve">A measuring pipette will have multiple markings on it, similar to a burette, and </w:t>
      </w:r>
      <w:r w:rsidR="00593DA6">
        <w:t>is less accurate</w:t>
      </w:r>
      <w:r w:rsidR="0031749B">
        <w:t xml:space="preserve"> but more versatile than a transfer pipette.</w:t>
      </w:r>
      <w:r w:rsidR="00335B94">
        <w:t xml:space="preserve"> </w:t>
      </w:r>
      <w:r w:rsidR="0031749B">
        <w:t xml:space="preserve">Smaller volumes can be measured using variable </w:t>
      </w:r>
      <w:proofErr w:type="spellStart"/>
      <w:r w:rsidR="0031749B">
        <w:t>micropipetters</w:t>
      </w:r>
      <w:proofErr w:type="spellEnd"/>
      <w:r w:rsidR="0031749B">
        <w:t xml:space="preserve">, with disposable plastic tips, and these </w:t>
      </w:r>
      <w:r w:rsidR="00593DA6">
        <w:t>are</w:t>
      </w:r>
      <w:r w:rsidR="0031749B">
        <w:t xml:space="preserve"> </w:t>
      </w:r>
      <w:r w:rsidR="00294D04">
        <w:t xml:space="preserve">available </w:t>
      </w:r>
      <w:r w:rsidR="005B2EDB">
        <w:t>in volumes from 1-5</w:t>
      </w:r>
      <w:ins w:id="65" w:author="Andrew Wilkens" w:date="2015-07-31T12:04:00Z">
        <w:r w:rsidR="00335B94">
          <w:t>,</w:t>
        </w:r>
      </w:ins>
      <w:r w:rsidR="0031749B">
        <w:t xml:space="preserve">000 </w:t>
      </w:r>
      <w:proofErr w:type="spellStart"/>
      <w:ins w:id="66" w:author="Andrew Wilkens" w:date="2015-07-31T12:04:00Z">
        <w:r w:rsidR="00335B94">
          <w:rPr>
            <w:rFonts w:ascii="Cambria" w:hAnsi="Cambria"/>
          </w:rPr>
          <w:t>μ</w:t>
        </w:r>
        <w:r w:rsidR="00335B94">
          <w:t>L</w:t>
        </w:r>
      </w:ins>
      <w:proofErr w:type="spellEnd"/>
      <w:del w:id="67" w:author="Andrew Wilkens" w:date="2015-07-31T12:04:00Z">
        <w:r w:rsidR="0031749B" w:rsidDel="00335B94">
          <w:delText>ul</w:delText>
        </w:r>
      </w:del>
      <w:r w:rsidR="0031749B">
        <w:t>.</w:t>
      </w:r>
      <w:r w:rsidR="00335B94">
        <w:t xml:space="preserve"> </w:t>
      </w:r>
      <w:proofErr w:type="spellStart"/>
      <w:r w:rsidR="00EB2112">
        <w:t>Micropipetters</w:t>
      </w:r>
      <w:proofErr w:type="spellEnd"/>
      <w:r w:rsidR="00EB2112">
        <w:t xml:space="preserve"> should be calibrated every 6 months in order for them to </w:t>
      </w:r>
      <w:r w:rsidR="00EB2112">
        <w:lastRenderedPageBreak/>
        <w:t>maintain accuracy.</w:t>
      </w:r>
      <w:r w:rsidR="00335B94">
        <w:t xml:space="preserve"> </w:t>
      </w:r>
      <w:r w:rsidR="0031749B">
        <w:t xml:space="preserve">If plastic is an issue, small </w:t>
      </w:r>
      <w:proofErr w:type="spellStart"/>
      <w:r w:rsidR="0031749B">
        <w:t>microsyringes</w:t>
      </w:r>
      <w:proofErr w:type="spellEnd"/>
      <w:r w:rsidR="0031749B">
        <w:t xml:space="preserve"> can also be used to measure out volumes in the microliter range.</w:t>
      </w:r>
      <w:r w:rsidR="00335B94">
        <w:t xml:space="preserve"> </w:t>
      </w:r>
    </w:p>
    <w:p w14:paraId="08E31F10" w14:textId="75AAEC99" w:rsidR="00593DA6" w:rsidDel="00F50A54" w:rsidRDefault="00593DA6" w:rsidP="00CC5C75">
      <w:moveFromRangeStart w:id="68" w:author="Jill Venton" w:date="2015-08-12T22:20:00Z" w:name="move427181342"/>
      <w:moveFrom w:id="69" w:author="Jill Venton" w:date="2015-08-12T22:20:00Z">
        <w:r w:rsidDel="00F50A54">
          <w:t>To make a solution, one must consider the solubility of the substance that is being measured.</w:t>
        </w:r>
        <w:r w:rsidR="00335B94" w:rsidDel="00F50A54">
          <w:t xml:space="preserve"> </w:t>
        </w:r>
        <w:r w:rsidDel="00F50A54">
          <w:t>The compound of interest must dissolve in the solvent in order to make a solution.</w:t>
        </w:r>
        <w:r w:rsidR="00335B94" w:rsidDel="00F50A54">
          <w:t xml:space="preserve"> </w:t>
        </w:r>
        <w:r w:rsidDel="00F50A54">
          <w:t xml:space="preserve">Solubility is a factor of intermolecular interactions of the analyte with the solvent and can often be manipulated by changing the </w:t>
        </w:r>
        <w:r w:rsidR="005B2EDB" w:rsidDel="00F50A54">
          <w:t>type of</w:t>
        </w:r>
        <w:r w:rsidDel="00F50A54">
          <w:t xml:space="preserve"> the solvent</w:t>
        </w:r>
        <w:r w:rsidR="005B2EDB" w:rsidDel="00F50A54">
          <w:t xml:space="preserve"> or the pH</w:t>
        </w:r>
        <w:r w:rsidDel="00F50A54">
          <w:t>.</w:t>
        </w:r>
        <w:r w:rsidR="00335B94" w:rsidDel="00F50A54">
          <w:t xml:space="preserve"> </w:t>
        </w:r>
      </w:moveFrom>
    </w:p>
    <w:moveFromRangeEnd w:id="68"/>
    <w:p w14:paraId="16327F8E" w14:textId="54169C73" w:rsidR="00BE5CFE" w:rsidRDefault="0031749B" w:rsidP="00BE5CFE">
      <w:r>
        <w:t>After a solution is made, there are other elements of sample preparation that may be pertinent.</w:t>
      </w:r>
      <w:r w:rsidR="00335B94">
        <w:t xml:space="preserve"> </w:t>
      </w:r>
      <w:r>
        <w:t>Any sample with solid remaining in the liquid should be filtered.</w:t>
      </w:r>
      <w:r w:rsidR="00335B94">
        <w:t xml:space="preserve"> </w:t>
      </w:r>
      <w:r>
        <w:t xml:space="preserve">Traditional filtration uses a set-up with a </w:t>
      </w:r>
      <w:r w:rsidR="00593DA6">
        <w:t>filter paper that sits in a f</w:t>
      </w:r>
      <w:r w:rsidR="00294D04">
        <w:t>r</w:t>
      </w:r>
      <w:r w:rsidR="00593DA6">
        <w:t xml:space="preserve">itted glass funnel on top of a </w:t>
      </w:r>
      <w:r>
        <w:t>filter flask with an arm where vacuum can be pulled.</w:t>
      </w:r>
      <w:r w:rsidR="00335B94">
        <w:t xml:space="preserve"> </w:t>
      </w:r>
      <w:r>
        <w:t xml:space="preserve">This type of filtering </w:t>
      </w:r>
      <w:r w:rsidR="00593DA6">
        <w:t>is used to</w:t>
      </w:r>
      <w:r>
        <w:t xml:space="preserve"> collect a precipitat</w:t>
      </w:r>
      <w:r w:rsidR="00EB2112">
        <w:t>e</w:t>
      </w:r>
      <w:r>
        <w:t xml:space="preserve"> in </w:t>
      </w:r>
      <w:r w:rsidR="00EB2112">
        <w:t>experiments such as gravimetric analysis.</w:t>
      </w:r>
      <w:r w:rsidR="00335B94">
        <w:t xml:space="preserve"> </w:t>
      </w:r>
      <w:r w:rsidR="007A4B51">
        <w:t>S</w:t>
      </w:r>
      <w:r>
        <w:t xml:space="preserve">maller samples </w:t>
      </w:r>
      <w:r w:rsidR="007A4B51">
        <w:t xml:space="preserve">that are to be analyzed can be cleaned up via syringe filtering, </w:t>
      </w:r>
      <w:r>
        <w:t>where the sample is loaded in a syringe a</w:t>
      </w:r>
      <w:r w:rsidR="00294D04">
        <w:t xml:space="preserve">nd then passed through a </w:t>
      </w:r>
      <w:r w:rsidR="00D11810">
        <w:t>polymer</w:t>
      </w:r>
      <w:r>
        <w:t xml:space="preserve"> filter with </w:t>
      </w:r>
      <w:r w:rsidR="00D11810">
        <w:t xml:space="preserve">down to </w:t>
      </w:r>
      <w:r>
        <w:t>0.2</w:t>
      </w:r>
      <w:del w:id="70" w:author="Andrew Wilkens" w:date="2015-07-31T12:09:00Z">
        <w:r w:rsidDel="00335B94">
          <w:delText xml:space="preserve"> </w:delText>
        </w:r>
      </w:del>
      <w:ins w:id="71" w:author="Andrew Wilkens" w:date="2015-07-31T12:09:00Z">
        <w:r w:rsidR="00335B94">
          <w:t>-</w:t>
        </w:r>
      </w:ins>
      <w:r>
        <w:t>nm resolution.</w:t>
      </w:r>
      <w:r w:rsidR="00335B94">
        <w:t xml:space="preserve"> </w:t>
      </w:r>
      <w:r>
        <w:t xml:space="preserve">Additionally, spin filters are available, where the sample is loaded in a </w:t>
      </w:r>
      <w:proofErr w:type="spellStart"/>
      <w:r>
        <w:t>microcentrifuge</w:t>
      </w:r>
      <w:proofErr w:type="spellEnd"/>
      <w:r>
        <w:t xml:space="preserve"> tube with a filter, the tube is placed in a centrifuge</w:t>
      </w:r>
      <w:r w:rsidR="00294D04">
        <w:t>,</w:t>
      </w:r>
      <w:r>
        <w:t xml:space="preserve"> and the filtered liquid is at the bottom after centrifugation.</w:t>
      </w:r>
      <w:r w:rsidR="00335B94">
        <w:t xml:space="preserve"> </w:t>
      </w:r>
      <w:r w:rsidR="00294D04">
        <w:t>Spin filters</w:t>
      </w:r>
      <w:r w:rsidR="00522D24">
        <w:t xml:space="preserve"> </w:t>
      </w:r>
      <w:r w:rsidR="00294D04">
        <w:t>are</w:t>
      </w:r>
      <w:r w:rsidR="00522D24">
        <w:t xml:space="preserve"> also used to concentrate larger analytes, such as proteins.</w:t>
      </w:r>
      <w:r w:rsidR="00335B94">
        <w:t xml:space="preserve"> </w:t>
      </w:r>
      <w:r w:rsidR="00593DA6">
        <w:t>Syring</w:t>
      </w:r>
      <w:r w:rsidR="00D11810">
        <w:t>e</w:t>
      </w:r>
      <w:r w:rsidR="00593DA6">
        <w:t xml:space="preserve"> and spin filters are useful to filter out contaminants and other solids that might interfere with the instrument or measurement.</w:t>
      </w:r>
      <w:r w:rsidR="00335B94">
        <w:t xml:space="preserve"> </w:t>
      </w:r>
      <w:r>
        <w:t>Th</w:t>
      </w:r>
      <w:r w:rsidR="00593DA6">
        <w:t>e</w:t>
      </w:r>
      <w:r>
        <w:t xml:space="preserve"> type of filtration used depends on the amount of sample and the size of the solid that needs to be filtered out. </w:t>
      </w:r>
    </w:p>
    <w:p w14:paraId="7876B8F4" w14:textId="2C26FD3C" w:rsidR="005E549E" w:rsidDel="00F50A54" w:rsidRDefault="00EB2112" w:rsidP="00BE5CFE">
      <w:pPr>
        <w:rPr>
          <w:del w:id="72" w:author="Jill Venton" w:date="2015-08-12T22:11:00Z"/>
        </w:rPr>
      </w:pPr>
      <w:del w:id="73" w:author="Jill Venton" w:date="2015-08-12T22:11:00Z">
        <w:r w:rsidDel="00F50A54">
          <w:delText>Reagents and precipitates can be hygroscopic and adsorb water.</w:delText>
        </w:r>
        <w:r w:rsidR="00335B94" w:rsidDel="00F50A54">
          <w:delText xml:space="preserve"> </w:delText>
        </w:r>
        <w:r w:rsidDel="00F50A54">
          <w:delText xml:space="preserve">If this happens, the mass of the solid changes, which can lead to inaccuracies in weighing </w:delText>
        </w:r>
      </w:del>
      <w:ins w:id="74" w:author="Andrew Wilkens" w:date="2015-07-31T12:15:00Z">
        <w:del w:id="75" w:author="Jill Venton" w:date="2015-08-12T22:11:00Z">
          <w:r w:rsidR="00335B94" w:rsidDel="00F50A54">
            <w:delText xml:space="preserve">massing </w:delText>
          </w:r>
        </w:del>
      </w:ins>
      <w:del w:id="76" w:author="Jill Venton" w:date="2015-08-12T22:11:00Z">
        <w:r w:rsidDel="00F50A54">
          <w:delText>out the correct number of moles.</w:delText>
        </w:r>
        <w:r w:rsidR="00335B94" w:rsidDel="00F50A54">
          <w:delText xml:space="preserve"> </w:delText>
        </w:r>
        <w:r w:rsidDel="00F50A54">
          <w:delText>Solids that are thermally stable can be dried in an oven at around 110 °C.</w:delText>
        </w:r>
        <w:r w:rsidR="00335B94" w:rsidDel="00F50A54">
          <w:delText xml:space="preserve"> </w:delText>
        </w:r>
        <w:r w:rsidDel="00F50A54">
          <w:delText xml:space="preserve">Solid reagents and precipitates </w:delText>
        </w:r>
        <w:r w:rsidR="00403DDB" w:rsidDel="00F50A54">
          <w:delText>should</w:delText>
        </w:r>
        <w:r w:rsidDel="00F50A54">
          <w:delText xml:space="preserve"> then be stored in a desiccator, which contains a desiccant that will adsorb any water</w:delText>
        </w:r>
      </w:del>
      <w:ins w:id="77" w:author="Andrew Wilkens" w:date="2015-07-31T12:15:00Z">
        <w:del w:id="78" w:author="Jill Venton" w:date="2015-08-12T22:11:00Z">
          <w:r w:rsidR="00335B94" w:rsidDel="00F50A54">
            <w:delText xml:space="preserve"> present</w:delText>
          </w:r>
        </w:del>
      </w:ins>
      <w:del w:id="79" w:author="Jill Venton" w:date="2015-08-12T22:11:00Z">
        <w:r w:rsidDel="00F50A54">
          <w:delText>.</w:delText>
        </w:r>
        <w:r w:rsidR="00335B94" w:rsidDel="00F50A54">
          <w:delText xml:space="preserve"> </w:delText>
        </w:r>
      </w:del>
    </w:p>
    <w:p w14:paraId="3C312384" w14:textId="7635AE73" w:rsidR="00294D04" w:rsidRPr="00407C15" w:rsidRDefault="00294D04" w:rsidP="00BE5CFE">
      <w:r>
        <w:t xml:space="preserve">Sample preparation can also involve extracting or </w:t>
      </w:r>
      <w:proofErr w:type="spellStart"/>
      <w:r>
        <w:t>preconcentrating</w:t>
      </w:r>
      <w:proofErr w:type="spellEnd"/>
      <w:r>
        <w:t xml:space="preserve"> a sample.</w:t>
      </w:r>
      <w:r w:rsidR="00335B94">
        <w:t xml:space="preserve"> </w:t>
      </w:r>
      <w:r w:rsidR="005B2EDB">
        <w:t>When studying metal ions</w:t>
      </w:r>
      <w:r>
        <w:t>, chelation can be used</w:t>
      </w:r>
      <w:ins w:id="80" w:author="Jill Venton" w:date="2015-08-12T22:22:00Z">
        <w:r w:rsidR="0037377D">
          <w:t xml:space="preserve"> for selective extraction</w:t>
        </w:r>
      </w:ins>
      <w:r>
        <w:t>.</w:t>
      </w:r>
      <w:r w:rsidR="00335B94">
        <w:t xml:space="preserve"> </w:t>
      </w:r>
      <w:r>
        <w:t>Metal ions will bind to a chelating agent and then the chelated complex can be extracted out.</w:t>
      </w:r>
      <w:r w:rsidR="00335B94">
        <w:t xml:space="preserve"> </w:t>
      </w:r>
      <w:r>
        <w:t>Masking agents are used before chelation to bind a specific metal ion, which is then not chelated by the chelating agent.</w:t>
      </w:r>
      <w:r w:rsidR="00335B94">
        <w:t xml:space="preserve"> </w:t>
      </w:r>
      <w:r>
        <w:t xml:space="preserve">A </w:t>
      </w:r>
      <w:proofErr w:type="spellStart"/>
      <w:r>
        <w:t>demasking</w:t>
      </w:r>
      <w:proofErr w:type="spellEnd"/>
      <w:r>
        <w:t xml:space="preserve"> chemical reaction is used to release the specific metal ion back in solution.</w:t>
      </w:r>
      <w:r w:rsidR="00335B94">
        <w:t xml:space="preserve"> </w:t>
      </w:r>
      <w:r>
        <w:t>Masking allows a more specific sample preparation and protection of certain metal ions.</w:t>
      </w:r>
      <w:r w:rsidR="00335B94">
        <w:t xml:space="preserve"> </w:t>
      </w:r>
    </w:p>
    <w:p w14:paraId="42D2A679" w14:textId="1E3DDCE7" w:rsidR="008570B5" w:rsidRDefault="00BE5CFE" w:rsidP="00BE5CFE">
      <w:r>
        <w:rPr>
          <w:b/>
          <w:sz w:val="28"/>
          <w:szCs w:val="28"/>
        </w:rPr>
        <w:t>Principles:</w:t>
      </w:r>
      <w:r>
        <w:t xml:space="preserve"> </w:t>
      </w:r>
      <w:r w:rsidR="00CE5FFD">
        <w:br/>
      </w:r>
      <w:r w:rsidR="008570B5">
        <w:t>Solubility is the amount of substance that will dissolve in a liquid.</w:t>
      </w:r>
      <w:r w:rsidR="00335B94">
        <w:t xml:space="preserve"> </w:t>
      </w:r>
      <w:r w:rsidR="008570B5">
        <w:t>Generally, if less than 0.1 g will dissolve in 100 mL of solvent, a substance is considered to be insoluble.</w:t>
      </w:r>
      <w:r w:rsidR="00335B94">
        <w:t xml:space="preserve"> </w:t>
      </w:r>
      <w:r w:rsidR="008570B5">
        <w:t>Solubility depends on intermolecular interactions with the analyte and thus, the general rule in solubility is “like dissolves like”.</w:t>
      </w:r>
      <w:r w:rsidR="00335B94">
        <w:t xml:space="preserve"> </w:t>
      </w:r>
      <w:r w:rsidR="008570B5">
        <w:t>Thus, polar substances tend to dissolve well in polar solvents while non-polar analytes dissolve well in non</w:t>
      </w:r>
      <w:r w:rsidR="005B2EDB">
        <w:t>-polar solvents.</w:t>
      </w:r>
      <w:r w:rsidR="00335B94">
        <w:t xml:space="preserve"> </w:t>
      </w:r>
      <w:r w:rsidR="005B2EDB">
        <w:t xml:space="preserve">Solubility </w:t>
      </w:r>
      <w:r w:rsidR="008570B5">
        <w:t>of solids in a liquid is generally greater at higher temperatures, because of the added energy and molecular motion.</w:t>
      </w:r>
      <w:r w:rsidR="00335B94">
        <w:t xml:space="preserve"> </w:t>
      </w:r>
    </w:p>
    <w:p w14:paraId="0FD9611C" w14:textId="146642C8" w:rsidR="008570B5" w:rsidRDefault="009215D0" w:rsidP="00BE5CFE">
      <w:r>
        <w:t xml:space="preserve">Chelation is accomplished by </w:t>
      </w:r>
      <w:proofErr w:type="spellStart"/>
      <w:r>
        <w:t>multidentate</w:t>
      </w:r>
      <w:proofErr w:type="spellEnd"/>
      <w:r>
        <w:t xml:space="preserve"> ligands that have multiple binding sites for a molecule.</w:t>
      </w:r>
      <w:r w:rsidR="00335B94">
        <w:t xml:space="preserve"> </w:t>
      </w:r>
      <w:r>
        <w:t xml:space="preserve">The most common chelating agent for metal ions is </w:t>
      </w:r>
      <w:proofErr w:type="spellStart"/>
      <w:r>
        <w:t>ethylenediaminetetraacetic</w:t>
      </w:r>
      <w:proofErr w:type="spellEnd"/>
      <w:r>
        <w:t xml:space="preserve"> </w:t>
      </w:r>
      <w:r>
        <w:lastRenderedPageBreak/>
        <w:t xml:space="preserve">acid (EDTA), which </w:t>
      </w:r>
      <w:r w:rsidR="005B2EDB">
        <w:t xml:space="preserve">is </w:t>
      </w:r>
      <w:proofErr w:type="spellStart"/>
      <w:r w:rsidR="005B2EDB">
        <w:t>hexadent</w:t>
      </w:r>
      <w:r w:rsidR="008B1419">
        <w:t>ate</w:t>
      </w:r>
      <w:proofErr w:type="spellEnd"/>
      <w:r w:rsidR="008B1419">
        <w:t xml:space="preserve"> and </w:t>
      </w:r>
      <w:r>
        <w:t>binds through 2 nitrogen and 4 oxygen atoms.</w:t>
      </w:r>
      <w:r w:rsidR="00335B94">
        <w:t xml:space="preserve"> </w:t>
      </w:r>
      <w:r>
        <w:t>It has 6 acidic protons that it can lose upon metal-EDTA complex formation.</w:t>
      </w:r>
      <w:r w:rsidR="00335B94">
        <w:t xml:space="preserve"> </w:t>
      </w:r>
      <w:r w:rsidR="00294D04">
        <w:t xml:space="preserve">The formation constant for binding is pH specific and the pH is often adjusted to </w:t>
      </w:r>
      <w:r w:rsidR="00463ADF">
        <w:t>adjust the specificity of the chelation reaction.</w:t>
      </w:r>
      <w:r w:rsidR="00335B94">
        <w:t xml:space="preserve"> </w:t>
      </w:r>
    </w:p>
    <w:p w14:paraId="7EFD1E92" w14:textId="79BFE4E7" w:rsidR="009215D0" w:rsidRPr="00407C15" w:rsidRDefault="009215D0" w:rsidP="00BE5CFE">
      <w:r>
        <w:t xml:space="preserve">Because EDTA can complex with many different metals, masking is </w:t>
      </w:r>
      <w:r w:rsidR="008570B5">
        <w:t xml:space="preserve">needed </w:t>
      </w:r>
      <w:r w:rsidR="00463ADF">
        <w:t>in order to perform analysis of a specific metal.</w:t>
      </w:r>
      <w:r w:rsidR="00335B94">
        <w:t xml:space="preserve"> </w:t>
      </w:r>
      <w:r w:rsidR="00463ADF">
        <w:t>B</w:t>
      </w:r>
      <w:r>
        <w:t xml:space="preserve">efore </w:t>
      </w:r>
      <w:r w:rsidR="00463ADF">
        <w:t xml:space="preserve">the </w:t>
      </w:r>
      <w:r>
        <w:t>addition of the chelating agent</w:t>
      </w:r>
      <w:r w:rsidR="00463ADF">
        <w:t>, a masking agent is added</w:t>
      </w:r>
      <w:r>
        <w:t xml:space="preserve"> to protect the ion of interest from reacting with the EDTA.</w:t>
      </w:r>
      <w:r w:rsidR="00335B94">
        <w:t xml:space="preserve"> </w:t>
      </w:r>
      <w:r w:rsidR="00463ADF">
        <w:t>The formation constant for the masking agent-metal complex must be greater than the formation constant for the EDTA-metal complex so that the EDTA will not react.</w:t>
      </w:r>
      <w:r w:rsidR="00335B94">
        <w:t xml:space="preserve"> </w:t>
      </w:r>
      <w:r>
        <w:t xml:space="preserve">For example, </w:t>
      </w:r>
      <w:r w:rsidR="00463ADF">
        <w:t>f</w:t>
      </w:r>
      <w:r w:rsidR="00496846">
        <w:t>luoride masks Al</w:t>
      </w:r>
      <w:r w:rsidR="00496846" w:rsidRPr="008570B5">
        <w:rPr>
          <w:vertAlign w:val="superscript"/>
        </w:rPr>
        <w:t>3+</w:t>
      </w:r>
      <w:r w:rsidR="00496846">
        <w:t xml:space="preserve"> and Fe</w:t>
      </w:r>
      <w:r w:rsidR="00496846" w:rsidRPr="008570B5">
        <w:rPr>
          <w:vertAlign w:val="superscript"/>
        </w:rPr>
        <w:t>3+</w:t>
      </w:r>
      <w:r w:rsidR="00496846">
        <w:t>.</w:t>
      </w:r>
      <w:r w:rsidR="00335B94">
        <w:t xml:space="preserve"> </w:t>
      </w:r>
      <w:r w:rsidR="00496846">
        <w:t>Cyanide is another common masking agent that does not react with Mg</w:t>
      </w:r>
      <w:r w:rsidR="00496846" w:rsidRPr="008570B5">
        <w:rPr>
          <w:vertAlign w:val="superscript"/>
        </w:rPr>
        <w:t>2+</w:t>
      </w:r>
      <w:r w:rsidR="00496846">
        <w:t>, Ca</w:t>
      </w:r>
      <w:r w:rsidR="00496846" w:rsidRPr="008570B5">
        <w:rPr>
          <w:vertAlign w:val="superscript"/>
        </w:rPr>
        <w:t>2+</w:t>
      </w:r>
      <w:r w:rsidR="00496846">
        <w:t>, or Pb</w:t>
      </w:r>
      <w:r w:rsidR="00496846" w:rsidRPr="008570B5">
        <w:rPr>
          <w:vertAlign w:val="superscript"/>
        </w:rPr>
        <w:t>2+</w:t>
      </w:r>
      <w:r w:rsidR="00496846">
        <w:t xml:space="preserve"> but does react with other metals such as Cd</w:t>
      </w:r>
      <w:r w:rsidR="00496846" w:rsidRPr="008570B5">
        <w:rPr>
          <w:vertAlign w:val="superscript"/>
        </w:rPr>
        <w:t>2+</w:t>
      </w:r>
      <w:r w:rsidR="00496846">
        <w:t>, Hg</w:t>
      </w:r>
      <w:r w:rsidR="00496846" w:rsidRPr="008570B5">
        <w:rPr>
          <w:vertAlign w:val="superscript"/>
        </w:rPr>
        <w:t>2+</w:t>
      </w:r>
      <w:r w:rsidR="00496846" w:rsidRPr="008570B5">
        <w:t>,</w:t>
      </w:r>
      <w:r w:rsidR="00496846">
        <w:t xml:space="preserve"> Fe</w:t>
      </w:r>
      <w:r w:rsidR="00496846" w:rsidRPr="008570B5">
        <w:rPr>
          <w:vertAlign w:val="superscript"/>
        </w:rPr>
        <w:t>2+</w:t>
      </w:r>
      <w:r w:rsidR="00496846">
        <w:t>, Fe</w:t>
      </w:r>
      <w:r w:rsidR="00496846" w:rsidRPr="008570B5">
        <w:rPr>
          <w:vertAlign w:val="superscript"/>
        </w:rPr>
        <w:t>3+</w:t>
      </w:r>
      <w:r w:rsidR="00496846">
        <w:t>, and Ni</w:t>
      </w:r>
      <w:r w:rsidR="00496846" w:rsidRPr="008570B5">
        <w:rPr>
          <w:vertAlign w:val="superscript"/>
        </w:rPr>
        <w:t>+</w:t>
      </w:r>
      <w:r w:rsidR="00496846">
        <w:t>.</w:t>
      </w:r>
      <w:r w:rsidR="00335B94">
        <w:t xml:space="preserve"> </w:t>
      </w:r>
      <w:r w:rsidR="00496846">
        <w:t>Cyanide can form a toxic gas at low pH so it should always be used in a solution above pH 11.</w:t>
      </w:r>
      <w:r w:rsidR="00335B94">
        <w:t xml:space="preserve"> </w:t>
      </w:r>
      <w:proofErr w:type="spellStart"/>
      <w:r w:rsidR="00496846">
        <w:t>Demaskin</w:t>
      </w:r>
      <w:r w:rsidR="00463ADF">
        <w:t>g</w:t>
      </w:r>
      <w:proofErr w:type="spellEnd"/>
      <w:r w:rsidR="00463ADF">
        <w:t xml:space="preserve"> releases the masked metal ion;</w:t>
      </w:r>
      <w:r w:rsidR="00496846">
        <w:t xml:space="preserve"> for example cyanide can be </w:t>
      </w:r>
      <w:proofErr w:type="spellStart"/>
      <w:r w:rsidR="00496846">
        <w:t>demasked</w:t>
      </w:r>
      <w:proofErr w:type="spellEnd"/>
      <w:r w:rsidR="00496846">
        <w:t xml:space="preserve"> by a chemical reaction with formaldehyde.</w:t>
      </w:r>
      <w:r w:rsidR="00335B94">
        <w:t xml:space="preserve"> </w:t>
      </w:r>
      <w:r w:rsidR="00496846">
        <w:t xml:space="preserve">Masking and </w:t>
      </w:r>
      <w:proofErr w:type="spellStart"/>
      <w:r w:rsidR="00496846">
        <w:t>demasking</w:t>
      </w:r>
      <w:proofErr w:type="spellEnd"/>
      <w:r w:rsidR="00496846">
        <w:t xml:space="preserve"> allow selectivity for measuring components of complex mixtures.</w:t>
      </w:r>
      <w:r w:rsidR="00335B94">
        <w:t xml:space="preserve"> </w:t>
      </w:r>
    </w:p>
    <w:p w14:paraId="382D8F6A" w14:textId="77777777" w:rsidR="00525732" w:rsidRPr="00407C15" w:rsidRDefault="0012387D" w:rsidP="00525732">
      <w:pPr>
        <w:rPr>
          <w:b/>
          <w:sz w:val="28"/>
        </w:rPr>
      </w:pPr>
      <w:r w:rsidRPr="00407C15">
        <w:rPr>
          <w:b/>
          <w:sz w:val="28"/>
        </w:rPr>
        <w:t>Procedure:</w:t>
      </w:r>
    </w:p>
    <w:p w14:paraId="46E3A71B" w14:textId="2A54D8D9" w:rsidR="004E3B6C" w:rsidRPr="00407C15" w:rsidRDefault="00403DDB" w:rsidP="00525732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lang w:val="en-GB"/>
        </w:rPr>
      </w:pPr>
      <w:r>
        <w:rPr>
          <w:b/>
          <w:lang w:val="en-GB"/>
        </w:rPr>
        <w:t xml:space="preserve">Making </w:t>
      </w:r>
      <w:proofErr w:type="gramStart"/>
      <w:r>
        <w:rPr>
          <w:b/>
          <w:lang w:val="en-GB"/>
        </w:rPr>
        <w:t>a</w:t>
      </w:r>
      <w:proofErr w:type="gramEnd"/>
      <w:r>
        <w:rPr>
          <w:b/>
          <w:lang w:val="en-GB"/>
        </w:rPr>
        <w:t xml:space="preserve"> </w:t>
      </w:r>
      <w:ins w:id="81" w:author="Andrew Wilkens" w:date="2015-07-31T13:38:00Z">
        <w:r w:rsidR="001E0E24">
          <w:rPr>
            <w:b/>
            <w:lang w:val="en-GB"/>
          </w:rPr>
          <w:t>S</w:t>
        </w:r>
      </w:ins>
      <w:del w:id="82" w:author="Andrew Wilkens" w:date="2015-07-31T13:38:00Z">
        <w:r w:rsidDel="001E0E24">
          <w:rPr>
            <w:b/>
            <w:lang w:val="en-GB"/>
          </w:rPr>
          <w:delText>s</w:delText>
        </w:r>
      </w:del>
      <w:r>
        <w:rPr>
          <w:b/>
          <w:lang w:val="en-GB"/>
        </w:rPr>
        <w:t>olution</w:t>
      </w:r>
      <w:ins w:id="83" w:author="Jill Venton" w:date="2015-08-12T22:24:00Z">
        <w:r w:rsidR="0037377D">
          <w:rPr>
            <w:b/>
            <w:lang w:val="en-GB"/>
          </w:rPr>
          <w:t xml:space="preserve"> from a solid</w:t>
        </w:r>
      </w:ins>
      <w:del w:id="84" w:author="Jill Venton" w:date="2015-08-12T22:24:00Z">
        <w:r w:rsidDel="0037377D">
          <w:rPr>
            <w:b/>
            <w:lang w:val="en-GB"/>
          </w:rPr>
          <w:delText xml:space="preserve">: </w:delText>
        </w:r>
      </w:del>
      <w:ins w:id="85" w:author="Andrew Wilkens" w:date="2015-07-31T13:38:00Z">
        <w:del w:id="86" w:author="Jill Venton" w:date="2015-08-12T22:24:00Z">
          <w:r w:rsidR="001E0E24" w:rsidDel="0037377D">
            <w:rPr>
              <w:b/>
              <w:lang w:val="en-GB"/>
            </w:rPr>
            <w:delText>G</w:delText>
          </w:r>
        </w:del>
      </w:ins>
      <w:del w:id="87" w:author="Andrew Wilkens" w:date="2015-07-31T13:38:00Z">
        <w:r w:rsidDel="001E0E24">
          <w:rPr>
            <w:b/>
            <w:lang w:val="en-GB"/>
          </w:rPr>
          <w:delText>g</w:delText>
        </w:r>
      </w:del>
      <w:del w:id="88" w:author="Jill Venton" w:date="2015-08-12T22:24:00Z">
        <w:r w:rsidDel="0037377D">
          <w:rPr>
            <w:b/>
            <w:lang w:val="en-GB"/>
          </w:rPr>
          <w:delText xml:space="preserve">lassware and </w:delText>
        </w:r>
      </w:del>
      <w:ins w:id="89" w:author="Andrew Wilkens" w:date="2015-07-31T13:38:00Z">
        <w:del w:id="90" w:author="Jill Venton" w:date="2015-08-12T22:24:00Z">
          <w:r w:rsidR="001E0E24" w:rsidDel="0037377D">
            <w:rPr>
              <w:b/>
              <w:lang w:val="en-GB"/>
            </w:rPr>
            <w:delText>S</w:delText>
          </w:r>
        </w:del>
      </w:ins>
      <w:del w:id="91" w:author="Andrew Wilkens" w:date="2015-07-31T13:38:00Z">
        <w:r w:rsidDel="001E0E24">
          <w:rPr>
            <w:b/>
            <w:lang w:val="en-GB"/>
          </w:rPr>
          <w:delText>s</w:delText>
        </w:r>
      </w:del>
      <w:del w:id="92" w:author="Jill Venton" w:date="2015-08-12T22:24:00Z">
        <w:r w:rsidDel="0037377D">
          <w:rPr>
            <w:b/>
            <w:lang w:val="en-GB"/>
          </w:rPr>
          <w:delText>olubility</w:delText>
        </w:r>
      </w:del>
      <w:ins w:id="93" w:author="Jill Venton" w:date="2015-08-12T22:24:00Z">
        <w:r w:rsidR="0037377D">
          <w:rPr>
            <w:b/>
            <w:lang w:val="en-GB"/>
          </w:rPr>
          <w:t>.</w:t>
        </w:r>
      </w:ins>
    </w:p>
    <w:p w14:paraId="268E893B" w14:textId="77777777" w:rsidR="00525732" w:rsidRPr="00407C15" w:rsidRDefault="00525732" w:rsidP="004E3B6C">
      <w:pPr>
        <w:pStyle w:val="ListParagraph"/>
        <w:widowControl w:val="0"/>
        <w:autoSpaceDE w:val="0"/>
        <w:autoSpaceDN w:val="0"/>
        <w:adjustRightInd w:val="0"/>
        <w:jc w:val="both"/>
        <w:rPr>
          <w:b/>
          <w:lang w:val="en-GB"/>
        </w:rPr>
      </w:pPr>
    </w:p>
    <w:p w14:paraId="17250FD0" w14:textId="6AF84AA1" w:rsidR="00CE5FFD" w:rsidRDefault="00403DDB" w:rsidP="0052573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>
        <w:rPr>
          <w:lang w:val="en-GB"/>
        </w:rPr>
        <w:t>Choose the correct glassware to make solution.</w:t>
      </w:r>
      <w:r w:rsidR="00335B94">
        <w:rPr>
          <w:lang w:val="en-GB"/>
        </w:rPr>
        <w:t xml:space="preserve"> </w:t>
      </w:r>
    </w:p>
    <w:p w14:paraId="5E4332AA" w14:textId="77777777" w:rsidR="00CE5FFD" w:rsidRDefault="00CE5FFD" w:rsidP="00CE5FFD">
      <w:pPr>
        <w:pStyle w:val="ListParagraph"/>
        <w:widowControl w:val="0"/>
        <w:autoSpaceDE w:val="0"/>
        <w:autoSpaceDN w:val="0"/>
        <w:adjustRightInd w:val="0"/>
        <w:ind w:left="1440"/>
        <w:jc w:val="both"/>
        <w:rPr>
          <w:lang w:val="en-GB"/>
        </w:rPr>
      </w:pPr>
    </w:p>
    <w:p w14:paraId="6CD314E1" w14:textId="7C3A2F25" w:rsidR="00403DDB" w:rsidRDefault="00403DDB" w:rsidP="0052573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>
        <w:rPr>
          <w:lang w:val="en-GB"/>
        </w:rPr>
        <w:t>Cl</w:t>
      </w:r>
      <w:r w:rsidR="00CE5FFD">
        <w:rPr>
          <w:lang w:val="en-GB"/>
        </w:rPr>
        <w:t>ean the glassware thoroughly via a</w:t>
      </w:r>
      <w:r>
        <w:rPr>
          <w:lang w:val="en-GB"/>
        </w:rPr>
        <w:t>n acid bath of 1</w:t>
      </w:r>
      <w:del w:id="94" w:author="Andrew Wilkens" w:date="2015-07-31T13:39:00Z">
        <w:r w:rsidDel="001E0E24">
          <w:rPr>
            <w:lang w:val="en-GB"/>
          </w:rPr>
          <w:delText xml:space="preserve"> </w:delText>
        </w:r>
      </w:del>
      <w:r>
        <w:rPr>
          <w:lang w:val="en-GB"/>
        </w:rPr>
        <w:t xml:space="preserve">% </w:t>
      </w:r>
      <w:proofErr w:type="spellStart"/>
      <w:r>
        <w:rPr>
          <w:lang w:val="en-GB"/>
        </w:rPr>
        <w:t>HCl</w:t>
      </w:r>
      <w:proofErr w:type="spellEnd"/>
      <w:r>
        <w:rPr>
          <w:lang w:val="en-GB"/>
        </w:rPr>
        <w:t xml:space="preserve"> or HNO</w:t>
      </w:r>
      <w:r w:rsidRPr="005B2EDB">
        <w:rPr>
          <w:vertAlign w:val="subscript"/>
          <w:lang w:val="en-GB"/>
        </w:rPr>
        <w:t>3</w:t>
      </w:r>
      <w:r>
        <w:rPr>
          <w:lang w:val="en-GB"/>
        </w:rPr>
        <w:t xml:space="preserve"> along with soap to remove any impurities (safety warning: </w:t>
      </w:r>
      <w:r w:rsidR="00CE5FFD">
        <w:rPr>
          <w:lang w:val="en-GB"/>
        </w:rPr>
        <w:t xml:space="preserve">with any </w:t>
      </w:r>
      <w:r>
        <w:rPr>
          <w:lang w:val="en-GB"/>
        </w:rPr>
        <w:t>strong acid, use gloves, goggles, and other appropriate personal protective equipment).</w:t>
      </w:r>
      <w:r w:rsidR="00335B94">
        <w:rPr>
          <w:lang w:val="en-GB"/>
        </w:rPr>
        <w:t xml:space="preserve"> </w:t>
      </w:r>
    </w:p>
    <w:p w14:paraId="1DD7DE0B" w14:textId="77777777" w:rsidR="00403DDB" w:rsidRDefault="00403DDB" w:rsidP="00403DDB">
      <w:pPr>
        <w:pStyle w:val="ListParagraph"/>
        <w:widowControl w:val="0"/>
        <w:autoSpaceDE w:val="0"/>
        <w:autoSpaceDN w:val="0"/>
        <w:adjustRightInd w:val="0"/>
        <w:ind w:left="1440"/>
        <w:jc w:val="both"/>
        <w:rPr>
          <w:lang w:val="en-GB"/>
        </w:rPr>
      </w:pPr>
    </w:p>
    <w:p w14:paraId="45336EC8" w14:textId="7768F43B" w:rsidR="004E3B6C" w:rsidRDefault="00403DDB" w:rsidP="0052573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jc w:val="both"/>
        <w:rPr>
          <w:ins w:id="95" w:author="Jill Venton" w:date="2015-08-12T22:24:00Z"/>
          <w:lang w:val="en-GB"/>
        </w:rPr>
      </w:pPr>
      <w:r>
        <w:rPr>
          <w:lang w:val="en-GB"/>
        </w:rPr>
        <w:t>Rinse the glassware several times with distilled water.</w:t>
      </w:r>
      <w:r w:rsidR="00335B94">
        <w:rPr>
          <w:lang w:val="en-GB"/>
        </w:rPr>
        <w:t xml:space="preserve"> </w:t>
      </w:r>
      <w:r>
        <w:rPr>
          <w:lang w:val="en-GB"/>
        </w:rPr>
        <w:t>Dry in an oven if needed.</w:t>
      </w:r>
      <w:r w:rsidR="00335B94">
        <w:rPr>
          <w:lang w:val="en-GB"/>
        </w:rPr>
        <w:t xml:space="preserve"> </w:t>
      </w:r>
    </w:p>
    <w:p w14:paraId="140FD361" w14:textId="3E2CDBD9" w:rsidR="0037377D" w:rsidRPr="00407C15" w:rsidRDefault="0037377D" w:rsidP="00525732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ins w:id="96" w:author="Jill Venton" w:date="2015-08-12T22:24:00Z">
        <w:r>
          <w:rPr>
            <w:lang w:val="en-GB"/>
          </w:rPr>
          <w:t xml:space="preserve">To make a solution from a solid, mass out the correct amount of solid.  </w:t>
        </w:r>
      </w:ins>
    </w:p>
    <w:p w14:paraId="612DBA08" w14:textId="77777777" w:rsidR="00525732" w:rsidRPr="00407C15" w:rsidRDefault="00525732" w:rsidP="004E3B6C">
      <w:pPr>
        <w:pStyle w:val="ListParagraph"/>
        <w:widowControl w:val="0"/>
        <w:autoSpaceDE w:val="0"/>
        <w:autoSpaceDN w:val="0"/>
        <w:adjustRightInd w:val="0"/>
        <w:ind w:left="1080"/>
        <w:jc w:val="both"/>
        <w:rPr>
          <w:lang w:val="en-GB"/>
        </w:rPr>
      </w:pPr>
    </w:p>
    <w:p w14:paraId="0B3E97F6" w14:textId="1405E34F" w:rsidR="00CE5FFD" w:rsidRDefault="00403DDB" w:rsidP="004E3B6C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lang w:val="en-GB"/>
        </w:rPr>
      </w:pPr>
      <w:del w:id="97" w:author="Jill Venton" w:date="2015-08-12T22:25:00Z">
        <w:r w:rsidDel="0037377D">
          <w:rPr>
            <w:lang w:val="en-GB"/>
          </w:rPr>
          <w:delText>To make a solution of a solid in a volumetric flask, p</w:delText>
        </w:r>
      </w:del>
      <w:ins w:id="98" w:author="Jill Venton" w:date="2015-08-12T22:25:00Z">
        <w:r w:rsidR="0037377D">
          <w:rPr>
            <w:lang w:val="en-GB"/>
          </w:rPr>
          <w:t>P</w:t>
        </w:r>
      </w:ins>
      <w:r>
        <w:rPr>
          <w:lang w:val="en-GB"/>
        </w:rPr>
        <w:t xml:space="preserve">ut the solid in </w:t>
      </w:r>
      <w:del w:id="99" w:author="Jill Venton" w:date="2015-08-12T22:25:00Z">
        <w:r w:rsidDel="0037377D">
          <w:rPr>
            <w:lang w:val="en-GB"/>
          </w:rPr>
          <w:delText xml:space="preserve">first </w:delText>
        </w:r>
      </w:del>
      <w:ins w:id="100" w:author="Jill Venton" w:date="2015-08-12T22:25:00Z">
        <w:r w:rsidR="0037377D">
          <w:rPr>
            <w:lang w:val="en-GB"/>
          </w:rPr>
          <w:t xml:space="preserve">the volumetric flask </w:t>
        </w:r>
      </w:ins>
      <w:r>
        <w:rPr>
          <w:lang w:val="en-GB"/>
        </w:rPr>
        <w:t>and then fill about ¾ full with solvent.</w:t>
      </w:r>
      <w:r w:rsidR="00335B94">
        <w:rPr>
          <w:lang w:val="en-GB"/>
        </w:rPr>
        <w:t xml:space="preserve"> </w:t>
      </w:r>
    </w:p>
    <w:p w14:paraId="082B864B" w14:textId="77777777" w:rsidR="00CE5FFD" w:rsidRPr="00CE5FFD" w:rsidRDefault="00CE5FFD" w:rsidP="00CE5FFD">
      <w:pPr>
        <w:pStyle w:val="ListParagraph"/>
        <w:rPr>
          <w:lang w:val="en-GB"/>
        </w:rPr>
      </w:pPr>
    </w:p>
    <w:p w14:paraId="3246BAC5" w14:textId="3385127E" w:rsidR="004E3B6C" w:rsidRPr="00407C15" w:rsidRDefault="00403DDB" w:rsidP="004E3B6C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lang w:val="en-GB"/>
        </w:rPr>
      </w:pPr>
      <w:r>
        <w:rPr>
          <w:lang w:val="en-GB"/>
        </w:rPr>
        <w:t xml:space="preserve">Swirl to fully dissolve the solid before </w:t>
      </w:r>
      <w:del w:id="101" w:author="Andrew Wilkens" w:date="2015-07-31T13:39:00Z">
        <w:r w:rsidDel="001E0E24">
          <w:rPr>
            <w:lang w:val="en-GB"/>
          </w:rPr>
          <w:delText xml:space="preserve">you </w:delText>
        </w:r>
      </w:del>
      <w:r>
        <w:rPr>
          <w:lang w:val="en-GB"/>
        </w:rPr>
        <w:t>fill</w:t>
      </w:r>
      <w:ins w:id="102" w:author="Andrew Wilkens" w:date="2015-07-31T13:39:00Z">
        <w:r w:rsidR="001E0E24">
          <w:rPr>
            <w:lang w:val="en-GB"/>
          </w:rPr>
          <w:t>ing</w:t>
        </w:r>
      </w:ins>
      <w:r>
        <w:rPr>
          <w:lang w:val="en-GB"/>
        </w:rPr>
        <w:t xml:space="preserve"> the volumetric flask </w:t>
      </w:r>
      <w:r w:rsidR="005B2EDB">
        <w:rPr>
          <w:lang w:val="en-GB"/>
        </w:rPr>
        <w:t>fully</w:t>
      </w:r>
      <w:r>
        <w:rPr>
          <w:lang w:val="en-GB"/>
        </w:rPr>
        <w:t>.</w:t>
      </w:r>
      <w:r w:rsidR="00335B94">
        <w:rPr>
          <w:lang w:val="en-GB"/>
        </w:rPr>
        <w:t xml:space="preserve"> </w:t>
      </w:r>
    </w:p>
    <w:p w14:paraId="5E77E6B0" w14:textId="77777777" w:rsidR="004E3B6C" w:rsidRPr="00407C15" w:rsidRDefault="004E3B6C" w:rsidP="004E3B6C">
      <w:pPr>
        <w:widowControl w:val="0"/>
        <w:autoSpaceDE w:val="0"/>
        <w:autoSpaceDN w:val="0"/>
        <w:adjustRightInd w:val="0"/>
        <w:spacing w:after="0"/>
        <w:jc w:val="both"/>
        <w:rPr>
          <w:lang w:val="en-GB"/>
        </w:rPr>
      </w:pPr>
    </w:p>
    <w:p w14:paraId="40EDFD6E" w14:textId="525C0DCA" w:rsidR="0037377D" w:rsidRDefault="00403DDB" w:rsidP="0037377D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ins w:id="103" w:author="Jill Venton" w:date="2015-08-12T22:25:00Z"/>
          <w:lang w:val="en-GB"/>
        </w:rPr>
      </w:pPr>
      <w:r>
        <w:rPr>
          <w:lang w:val="en-GB"/>
        </w:rPr>
        <w:t>Fill the volumetric flask to the line.</w:t>
      </w:r>
      <w:r w:rsidR="00335B94">
        <w:rPr>
          <w:lang w:val="en-GB"/>
        </w:rPr>
        <w:t xml:space="preserve"> </w:t>
      </w:r>
      <w:r>
        <w:rPr>
          <w:lang w:val="en-GB"/>
        </w:rPr>
        <w:t>The meniscus should just touch the fill line.</w:t>
      </w:r>
      <w:r w:rsidR="00335B94">
        <w:rPr>
          <w:lang w:val="en-GB"/>
        </w:rPr>
        <w:t xml:space="preserve"> </w:t>
      </w:r>
      <w:r>
        <w:rPr>
          <w:lang w:val="en-GB"/>
        </w:rPr>
        <w:t>Then invert the flask several times with the cap on to further mix if necessary.</w:t>
      </w:r>
      <w:r w:rsidR="00335B94">
        <w:rPr>
          <w:lang w:val="en-GB"/>
        </w:rPr>
        <w:t xml:space="preserve"> </w:t>
      </w:r>
    </w:p>
    <w:p w14:paraId="3B209131" w14:textId="77777777" w:rsidR="0037377D" w:rsidRDefault="0037377D">
      <w:pPr>
        <w:pStyle w:val="ListParagraph"/>
        <w:widowControl w:val="0"/>
        <w:autoSpaceDE w:val="0"/>
        <w:autoSpaceDN w:val="0"/>
        <w:adjustRightInd w:val="0"/>
        <w:spacing w:after="0"/>
        <w:ind w:left="1440"/>
        <w:jc w:val="both"/>
        <w:rPr>
          <w:ins w:id="104" w:author="Jill Venton" w:date="2015-08-12T22:25:00Z"/>
          <w:lang w:val="en-GB"/>
        </w:rPr>
        <w:pPrChange w:id="105" w:author="Jill Venton" w:date="2015-08-12T22:27:00Z">
          <w:pPr>
            <w:pStyle w:val="ListParagraph"/>
            <w:widowControl w:val="0"/>
            <w:numPr>
              <w:ilvl w:val="1"/>
              <w:numId w:val="10"/>
            </w:numPr>
            <w:tabs>
              <w:tab w:val="num" w:pos="1440"/>
            </w:tabs>
            <w:autoSpaceDE w:val="0"/>
            <w:autoSpaceDN w:val="0"/>
            <w:adjustRightInd w:val="0"/>
            <w:spacing w:after="0"/>
            <w:ind w:left="1440" w:hanging="720"/>
            <w:jc w:val="both"/>
          </w:pPr>
        </w:pPrChange>
      </w:pPr>
    </w:p>
    <w:p w14:paraId="27F087D2" w14:textId="2FCBED61" w:rsidR="0037377D" w:rsidRPr="00407C15" w:rsidRDefault="0037377D" w:rsidP="0037377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ins w:id="106" w:author="Jill Venton" w:date="2015-08-12T22:25:00Z"/>
          <w:b/>
          <w:lang w:val="en-GB"/>
        </w:rPr>
      </w:pPr>
      <w:ins w:id="107" w:author="Jill Venton" w:date="2015-08-12T22:25:00Z">
        <w:r>
          <w:rPr>
            <w:b/>
            <w:lang w:val="en-GB"/>
          </w:rPr>
          <w:t>Making a Solution from a liquid.</w:t>
        </w:r>
      </w:ins>
    </w:p>
    <w:p w14:paraId="51975BA1" w14:textId="77777777" w:rsidR="0037377D" w:rsidRPr="00407C15" w:rsidRDefault="0037377D" w:rsidP="0037377D">
      <w:pPr>
        <w:pStyle w:val="ListParagraph"/>
        <w:widowControl w:val="0"/>
        <w:autoSpaceDE w:val="0"/>
        <w:autoSpaceDN w:val="0"/>
        <w:adjustRightInd w:val="0"/>
        <w:jc w:val="both"/>
        <w:rPr>
          <w:ins w:id="108" w:author="Jill Venton" w:date="2015-08-12T22:25:00Z"/>
          <w:b/>
          <w:lang w:val="en-GB"/>
        </w:rPr>
      </w:pPr>
    </w:p>
    <w:p w14:paraId="3089CCD6" w14:textId="2FB632D9" w:rsidR="0037377D" w:rsidRPr="0037377D" w:rsidDel="0037377D" w:rsidRDefault="0037377D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del w:id="109" w:author="Jill Venton" w:date="2015-08-12T22:26:00Z"/>
          <w:lang w:val="en-GB"/>
        </w:rPr>
      </w:pPr>
      <w:ins w:id="110" w:author="Jill Venton" w:date="2015-08-12T22:25:00Z">
        <w:r w:rsidRPr="0037377D">
          <w:rPr>
            <w:lang w:val="en-GB"/>
          </w:rPr>
          <w:t xml:space="preserve">Choose the correct glassware to make solution. </w:t>
        </w:r>
      </w:ins>
      <w:ins w:id="111" w:author="Jill Venton" w:date="2015-08-12T22:26:00Z">
        <w:r w:rsidRPr="0037377D">
          <w:rPr>
            <w:lang w:val="en-GB"/>
          </w:rPr>
          <w:t xml:space="preserve"> </w:t>
        </w:r>
      </w:ins>
    </w:p>
    <w:p w14:paraId="1A7DB92B" w14:textId="7BC97ACE" w:rsidR="004E3B6C" w:rsidRPr="0037377D" w:rsidDel="0037377D" w:rsidRDefault="004E3B6C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del w:id="112" w:author="Jill Venton" w:date="2015-08-12T22:26:00Z"/>
          <w:lang w:val="en-GB"/>
        </w:rPr>
        <w:pPrChange w:id="113" w:author="Jill Venton" w:date="2015-08-12T22:26:00Z">
          <w:pPr>
            <w:widowControl w:val="0"/>
            <w:autoSpaceDE w:val="0"/>
            <w:autoSpaceDN w:val="0"/>
            <w:adjustRightInd w:val="0"/>
            <w:spacing w:after="0"/>
            <w:jc w:val="both"/>
          </w:pPr>
        </w:pPrChange>
      </w:pPr>
    </w:p>
    <w:p w14:paraId="33DCE99D" w14:textId="109BA070" w:rsidR="00CE5FFD" w:rsidRDefault="00403DDB" w:rsidP="004E3B6C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lang w:val="en-GB"/>
        </w:rPr>
      </w:pPr>
      <w:commentRangeStart w:id="114"/>
      <w:r>
        <w:rPr>
          <w:lang w:val="en-GB"/>
        </w:rPr>
        <w:t>To deliver a liquid using a transfer pipette, fill the pipette to the l</w:t>
      </w:r>
      <w:r w:rsidR="00CE5FFD">
        <w:rPr>
          <w:lang w:val="en-GB"/>
        </w:rPr>
        <w:t>ine using a pipette bulb.</w:t>
      </w:r>
      <w:r w:rsidR="00335B94">
        <w:rPr>
          <w:lang w:val="en-GB"/>
        </w:rPr>
        <w:t xml:space="preserve"> </w:t>
      </w:r>
    </w:p>
    <w:p w14:paraId="01FB3822" w14:textId="77777777" w:rsidR="00CE5FFD" w:rsidRPr="00CE5FFD" w:rsidRDefault="00CE5FFD" w:rsidP="00CE5FFD">
      <w:pPr>
        <w:pStyle w:val="ListParagraph"/>
        <w:rPr>
          <w:lang w:val="en-GB"/>
        </w:rPr>
      </w:pPr>
    </w:p>
    <w:p w14:paraId="643565A2" w14:textId="577DE5E7" w:rsidR="004E3B6C" w:rsidRDefault="00CE5FFD" w:rsidP="004E3B6C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ins w:id="115" w:author="Dennis McGonagle" w:date="2015-08-14T11:38:00Z"/>
          <w:lang w:val="en-GB"/>
        </w:rPr>
      </w:pPr>
      <w:r>
        <w:rPr>
          <w:lang w:val="en-GB"/>
        </w:rPr>
        <w:t>R</w:t>
      </w:r>
      <w:r w:rsidR="00403DDB">
        <w:rPr>
          <w:lang w:val="en-GB"/>
        </w:rPr>
        <w:t xml:space="preserve">elease the liquid into the </w:t>
      </w:r>
      <w:del w:id="116" w:author="Jill Venton" w:date="2015-08-12T22:26:00Z">
        <w:r w:rsidR="00403DDB" w:rsidDel="0037377D">
          <w:rPr>
            <w:lang w:val="en-GB"/>
          </w:rPr>
          <w:delText xml:space="preserve">proper </w:delText>
        </w:r>
      </w:del>
      <w:ins w:id="117" w:author="Jill Venton" w:date="2015-08-12T22:26:00Z">
        <w:r w:rsidR="0037377D">
          <w:rPr>
            <w:lang w:val="en-GB"/>
          </w:rPr>
          <w:t xml:space="preserve">volumetric </w:t>
        </w:r>
      </w:ins>
      <w:r w:rsidR="00403DDB">
        <w:rPr>
          <w:lang w:val="en-GB"/>
        </w:rPr>
        <w:t>flask for making the solution.</w:t>
      </w:r>
      <w:r w:rsidR="00335B94">
        <w:rPr>
          <w:lang w:val="en-GB"/>
        </w:rPr>
        <w:t xml:space="preserve"> </w:t>
      </w:r>
      <w:r w:rsidR="00403DDB">
        <w:rPr>
          <w:lang w:val="en-GB"/>
        </w:rPr>
        <w:t>Do not blow out the last drop.</w:t>
      </w:r>
      <w:r w:rsidR="00335B94">
        <w:rPr>
          <w:lang w:val="en-GB"/>
        </w:rPr>
        <w:t xml:space="preserve"> </w:t>
      </w:r>
    </w:p>
    <w:p w14:paraId="6D7033E6" w14:textId="77777777" w:rsidR="005038B3" w:rsidRPr="005038B3" w:rsidRDefault="005038B3" w:rsidP="005038B3">
      <w:pPr>
        <w:pStyle w:val="ListParagraph"/>
        <w:rPr>
          <w:ins w:id="118" w:author="Dennis McGonagle" w:date="2015-08-14T11:38:00Z"/>
          <w:lang w:val="en-GB"/>
        </w:rPr>
        <w:pPrChange w:id="119" w:author="Dennis McGonagle" w:date="2015-08-14T11:38:00Z">
          <w:pPr>
            <w:pStyle w:val="ListParagraph"/>
            <w:widowControl w:val="0"/>
            <w:numPr>
              <w:ilvl w:val="1"/>
              <w:numId w:val="10"/>
            </w:numPr>
            <w:tabs>
              <w:tab w:val="num" w:pos="1440"/>
            </w:tabs>
            <w:autoSpaceDE w:val="0"/>
            <w:autoSpaceDN w:val="0"/>
            <w:adjustRightInd w:val="0"/>
            <w:spacing w:after="0"/>
            <w:ind w:left="1440" w:hanging="720"/>
            <w:jc w:val="both"/>
          </w:pPr>
        </w:pPrChange>
      </w:pPr>
    </w:p>
    <w:p w14:paraId="36B589B2" w14:textId="77777777" w:rsidR="005038B3" w:rsidRDefault="005038B3" w:rsidP="005038B3">
      <w:pPr>
        <w:pStyle w:val="ListParagraph"/>
        <w:widowControl w:val="0"/>
        <w:autoSpaceDE w:val="0"/>
        <w:autoSpaceDN w:val="0"/>
        <w:adjustRightInd w:val="0"/>
        <w:spacing w:after="0"/>
        <w:ind w:left="1440"/>
        <w:jc w:val="both"/>
        <w:rPr>
          <w:ins w:id="120" w:author="Jill Venton" w:date="2015-08-12T22:26:00Z"/>
          <w:lang w:val="en-GB"/>
        </w:rPr>
        <w:pPrChange w:id="121" w:author="Dennis McGonagle" w:date="2015-08-14T11:38:00Z">
          <w:pPr>
            <w:pStyle w:val="ListParagraph"/>
            <w:widowControl w:val="0"/>
            <w:numPr>
              <w:ilvl w:val="1"/>
              <w:numId w:val="10"/>
            </w:numPr>
            <w:tabs>
              <w:tab w:val="num" w:pos="1440"/>
            </w:tabs>
            <w:autoSpaceDE w:val="0"/>
            <w:autoSpaceDN w:val="0"/>
            <w:adjustRightInd w:val="0"/>
            <w:spacing w:after="0"/>
            <w:ind w:left="1440" w:hanging="720"/>
            <w:jc w:val="both"/>
          </w:pPr>
        </w:pPrChange>
      </w:pPr>
      <w:bookmarkStart w:id="122" w:name="_GoBack"/>
      <w:bookmarkEnd w:id="122"/>
    </w:p>
    <w:p w14:paraId="13E9B68C" w14:textId="32763F9D" w:rsidR="0037377D" w:rsidRPr="00407C15" w:rsidRDefault="0037377D" w:rsidP="004E3B6C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lang w:val="en-GB"/>
        </w:rPr>
      </w:pPr>
      <w:ins w:id="123" w:author="Jill Venton" w:date="2015-08-12T22:26:00Z">
        <w:r>
          <w:rPr>
            <w:lang w:val="en-GB"/>
          </w:rPr>
          <w:t xml:space="preserve">Fill the volumetric flask to the line so the meniscus touches the line.  Mix the solution by inverting several times.  </w:t>
        </w:r>
      </w:ins>
    </w:p>
    <w:commentRangeEnd w:id="114"/>
    <w:p w14:paraId="62B64380" w14:textId="77777777" w:rsidR="003A163D" w:rsidRPr="00407C15" w:rsidRDefault="00234846" w:rsidP="003A163D">
      <w:pPr>
        <w:widowControl w:val="0"/>
        <w:autoSpaceDE w:val="0"/>
        <w:autoSpaceDN w:val="0"/>
        <w:adjustRightInd w:val="0"/>
        <w:spacing w:after="0"/>
        <w:jc w:val="both"/>
        <w:rPr>
          <w:lang w:val="en-GB"/>
        </w:rPr>
      </w:pPr>
      <w:r>
        <w:rPr>
          <w:rStyle w:val="CommentReference"/>
        </w:rPr>
        <w:commentReference w:id="114"/>
      </w:r>
    </w:p>
    <w:p w14:paraId="05487692" w14:textId="232E4F3B" w:rsidR="00407C15" w:rsidRPr="00407C15" w:rsidRDefault="00403DDB" w:rsidP="00407C1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b/>
          <w:lang w:val="en-GB"/>
        </w:rPr>
      </w:pPr>
      <w:r>
        <w:rPr>
          <w:b/>
          <w:lang w:val="en-GB"/>
        </w:rPr>
        <w:t>Filtering</w:t>
      </w:r>
    </w:p>
    <w:p w14:paraId="47F97630" w14:textId="77777777" w:rsidR="00407C15" w:rsidRPr="00407C15" w:rsidRDefault="00407C15" w:rsidP="00407C15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b/>
          <w:lang w:val="en-GB"/>
        </w:rPr>
      </w:pPr>
    </w:p>
    <w:p w14:paraId="4837DD4A" w14:textId="1FDB91B5" w:rsidR="00407C15" w:rsidRPr="00407C15" w:rsidRDefault="00B3717B" w:rsidP="00407C1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b/>
          <w:lang w:val="en-GB"/>
        </w:rPr>
      </w:pPr>
      <w:r>
        <w:rPr>
          <w:rFonts w:cs="Arial"/>
        </w:rPr>
        <w:t>For a filter flask set up, place a piece of filter paper on the fritted glass filter.</w:t>
      </w:r>
      <w:r w:rsidR="00335B94">
        <w:rPr>
          <w:rFonts w:cs="Arial"/>
        </w:rPr>
        <w:t xml:space="preserve"> </w:t>
      </w:r>
    </w:p>
    <w:p w14:paraId="46E396B0" w14:textId="31286863" w:rsidR="00CE5FFD" w:rsidRDefault="00B3717B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>Attach the fritted glass filter to a filter flask.</w:t>
      </w:r>
      <w:r w:rsidR="00335B94">
        <w:rPr>
          <w:rFonts w:cs="Arial"/>
        </w:rPr>
        <w:t xml:space="preserve"> </w:t>
      </w:r>
    </w:p>
    <w:p w14:paraId="22312F29" w14:textId="31C7FED4" w:rsidR="00407C15" w:rsidRPr="00407C15" w:rsidRDefault="00B0113E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>Attach a vacuum to the arm of the filter flask.</w:t>
      </w:r>
      <w:r w:rsidR="00335B94">
        <w:rPr>
          <w:rFonts w:cs="Arial"/>
        </w:rPr>
        <w:t xml:space="preserve"> </w:t>
      </w:r>
      <w:r>
        <w:rPr>
          <w:rFonts w:cs="Arial"/>
        </w:rPr>
        <w:t>A trap can also be used to prevent any liquid from going into the vacuum.</w:t>
      </w:r>
      <w:r w:rsidR="00335B94">
        <w:rPr>
          <w:rFonts w:cs="Arial"/>
        </w:rPr>
        <w:t xml:space="preserve"> </w:t>
      </w:r>
    </w:p>
    <w:p w14:paraId="64E74C99" w14:textId="551C1CFE" w:rsidR="00CE5FFD" w:rsidRDefault="00B0113E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>Turn on the vacuum and pour the sample through the filter paper.</w:t>
      </w:r>
      <w:r w:rsidR="00335B94">
        <w:rPr>
          <w:rFonts w:cs="Arial"/>
        </w:rPr>
        <w:t xml:space="preserve"> </w:t>
      </w:r>
    </w:p>
    <w:p w14:paraId="33D6CB03" w14:textId="1A715713" w:rsidR="0049705F" w:rsidRDefault="00B0113E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>Filter until a dry powder is left.</w:t>
      </w:r>
      <w:r w:rsidR="00335B94">
        <w:rPr>
          <w:rFonts w:cs="Arial"/>
        </w:rPr>
        <w:t xml:space="preserve"> </w:t>
      </w:r>
      <w:r>
        <w:rPr>
          <w:rFonts w:cs="Arial"/>
        </w:rPr>
        <w:t>Continue to dry the sample in an oven if a dry precipitate is desired.</w:t>
      </w:r>
      <w:r w:rsidR="00335B94">
        <w:rPr>
          <w:rFonts w:cs="Arial"/>
        </w:rPr>
        <w:t xml:space="preserve"> </w:t>
      </w:r>
    </w:p>
    <w:p w14:paraId="7B95C747" w14:textId="17544AD4" w:rsidR="00CE5FFD" w:rsidRDefault="0049705F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 xml:space="preserve">To syringe filter, add the sample to a clean syringe with a </w:t>
      </w:r>
      <w:proofErr w:type="spellStart"/>
      <w:r w:rsidR="000B638C">
        <w:rPr>
          <w:rFonts w:cs="Arial"/>
        </w:rPr>
        <w:t>Luer</w:t>
      </w:r>
      <w:proofErr w:type="spellEnd"/>
      <w:r w:rsidR="000B638C">
        <w:rPr>
          <w:rFonts w:cs="Arial"/>
        </w:rPr>
        <w:t xml:space="preserve"> lock end</w:t>
      </w:r>
      <w:r>
        <w:rPr>
          <w:rFonts w:cs="Arial"/>
        </w:rPr>
        <w:t>.</w:t>
      </w:r>
      <w:r w:rsidR="00335B94">
        <w:rPr>
          <w:rFonts w:cs="Arial"/>
        </w:rPr>
        <w:t xml:space="preserve"> </w:t>
      </w:r>
    </w:p>
    <w:p w14:paraId="4E6CF855" w14:textId="0059B75D" w:rsidR="000B638C" w:rsidRDefault="0049705F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 xml:space="preserve">Screw the syringe </w:t>
      </w:r>
      <w:r w:rsidR="000B638C">
        <w:rPr>
          <w:rFonts w:cs="Arial"/>
        </w:rPr>
        <w:t xml:space="preserve">filter into the </w:t>
      </w:r>
      <w:proofErr w:type="spellStart"/>
      <w:r w:rsidR="000B638C">
        <w:rPr>
          <w:rFonts w:cs="Arial"/>
        </w:rPr>
        <w:t>Luer</w:t>
      </w:r>
      <w:proofErr w:type="spellEnd"/>
      <w:r w:rsidR="000B638C">
        <w:rPr>
          <w:rFonts w:cs="Arial"/>
        </w:rPr>
        <w:t xml:space="preserve"> lock.</w:t>
      </w:r>
      <w:r w:rsidR="00335B94">
        <w:rPr>
          <w:rFonts w:cs="Arial"/>
        </w:rPr>
        <w:t xml:space="preserve"> </w:t>
      </w:r>
      <w:r w:rsidR="000B638C">
        <w:rPr>
          <w:rFonts w:cs="Arial"/>
        </w:rPr>
        <w:t>Push the plunger on the syringe and collect the liquid after the filter.</w:t>
      </w:r>
      <w:r w:rsidR="00335B94">
        <w:rPr>
          <w:rFonts w:cs="Arial"/>
        </w:rPr>
        <w:t xml:space="preserve"> </w:t>
      </w:r>
    </w:p>
    <w:p w14:paraId="4AA8DF14" w14:textId="7564AC49" w:rsidR="00B12969" w:rsidRDefault="000B638C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 xml:space="preserve">For a spin filter, </w:t>
      </w:r>
      <w:r w:rsidR="00B12969">
        <w:rPr>
          <w:rFonts w:cs="Arial"/>
        </w:rPr>
        <w:t>pre-rinse the filter with buffer or ultrapure water.</w:t>
      </w:r>
      <w:r w:rsidR="00335B94">
        <w:rPr>
          <w:rFonts w:cs="Arial"/>
        </w:rPr>
        <w:t xml:space="preserve"> </w:t>
      </w:r>
    </w:p>
    <w:p w14:paraId="082F5907" w14:textId="4F935835" w:rsidR="00CE5FFD" w:rsidRDefault="00B12969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 xml:space="preserve">Insert the spin filter into a </w:t>
      </w:r>
      <w:proofErr w:type="spellStart"/>
      <w:r>
        <w:rPr>
          <w:rFonts w:cs="Arial"/>
        </w:rPr>
        <w:t>microcentrifuge</w:t>
      </w:r>
      <w:proofErr w:type="spellEnd"/>
      <w:r>
        <w:rPr>
          <w:rFonts w:cs="Arial"/>
        </w:rPr>
        <w:t xml:space="preserve"> tube.</w:t>
      </w:r>
      <w:r w:rsidR="00335B94">
        <w:rPr>
          <w:rFonts w:cs="Arial"/>
        </w:rPr>
        <w:t xml:space="preserve"> </w:t>
      </w:r>
    </w:p>
    <w:p w14:paraId="54A34271" w14:textId="70C1B466" w:rsidR="00B12969" w:rsidRDefault="005B2EDB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>L</w:t>
      </w:r>
      <w:r w:rsidR="000B638C">
        <w:rPr>
          <w:rFonts w:cs="Arial"/>
        </w:rPr>
        <w:t>oad the sample on top of the filter</w:t>
      </w:r>
      <w:r w:rsidR="00B12969">
        <w:rPr>
          <w:rFonts w:cs="Arial"/>
        </w:rPr>
        <w:t xml:space="preserve"> and cap the tube.</w:t>
      </w:r>
      <w:r w:rsidR="00335B94">
        <w:rPr>
          <w:rFonts w:cs="Arial"/>
        </w:rPr>
        <w:t xml:space="preserve"> </w:t>
      </w:r>
    </w:p>
    <w:p w14:paraId="53EAF21D" w14:textId="11FE426E" w:rsidR="00407C15" w:rsidRDefault="005B2EDB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>Put the tube</w:t>
      </w:r>
      <w:r w:rsidR="000B638C">
        <w:rPr>
          <w:rFonts w:cs="Arial"/>
        </w:rPr>
        <w:t xml:space="preserve"> into a centrifuge, making sure to balance it properly with another tube on the other side, and centrifuge for </w:t>
      </w:r>
      <w:r w:rsidR="00B12969">
        <w:rPr>
          <w:rFonts w:cs="Arial"/>
        </w:rPr>
        <w:t xml:space="preserve">10-30 </w:t>
      </w:r>
      <w:r w:rsidR="000B638C">
        <w:rPr>
          <w:rFonts w:cs="Arial"/>
        </w:rPr>
        <w:t>min</w:t>
      </w:r>
      <w:r w:rsidR="00B12969">
        <w:rPr>
          <w:rFonts w:cs="Arial"/>
        </w:rPr>
        <w:t>, depending on the type of spin filter</w:t>
      </w:r>
      <w:r w:rsidR="000B638C">
        <w:rPr>
          <w:rFonts w:cs="Arial"/>
        </w:rPr>
        <w:t>.</w:t>
      </w:r>
      <w:r w:rsidR="00335B94">
        <w:rPr>
          <w:rFonts w:cs="Arial"/>
        </w:rPr>
        <w:t xml:space="preserve"> </w:t>
      </w:r>
    </w:p>
    <w:p w14:paraId="15208C76" w14:textId="55C99AE8" w:rsidR="00B12969" w:rsidRDefault="00B12969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 w:rsidRPr="00B12969">
        <w:rPr>
          <w:rFonts w:cs="Arial"/>
        </w:rPr>
        <w:t>Remove the filter and the liquid in the bottom is the filtered solution.</w:t>
      </w:r>
      <w:r w:rsidR="00335B94">
        <w:rPr>
          <w:rFonts w:cs="Arial"/>
        </w:rPr>
        <w:t xml:space="preserve"> </w:t>
      </w:r>
    </w:p>
    <w:p w14:paraId="648B4CFC" w14:textId="4FF02816" w:rsidR="00B12969" w:rsidRPr="00B12969" w:rsidRDefault="00B12969" w:rsidP="00407C15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 w:rsidRPr="00B12969">
        <w:rPr>
          <w:rFonts w:cs="Arial"/>
        </w:rPr>
        <w:t>If the sample cannot go through the membrane, such as a big protein, it will remain at the top of the filter.</w:t>
      </w:r>
      <w:r w:rsidR="00335B94">
        <w:rPr>
          <w:rFonts w:cs="Arial"/>
        </w:rPr>
        <w:t xml:space="preserve"> </w:t>
      </w:r>
      <w:r w:rsidRPr="00B12969">
        <w:rPr>
          <w:rFonts w:cs="Arial"/>
        </w:rPr>
        <w:t>In this case, turn the filter over, put it in a new tube and spin again.</w:t>
      </w:r>
      <w:r w:rsidR="00335B94">
        <w:rPr>
          <w:rFonts w:cs="Arial"/>
        </w:rPr>
        <w:t xml:space="preserve"> </w:t>
      </w:r>
      <w:r w:rsidRPr="00B12969">
        <w:rPr>
          <w:rFonts w:cs="Arial"/>
        </w:rPr>
        <w:t>This will produce a concentrated sample.</w:t>
      </w:r>
      <w:r w:rsidR="00335B94">
        <w:rPr>
          <w:rFonts w:cs="Arial"/>
        </w:rPr>
        <w:t xml:space="preserve"> </w:t>
      </w:r>
    </w:p>
    <w:p w14:paraId="7757218B" w14:textId="77777777" w:rsidR="00C07471" w:rsidRPr="00407C15" w:rsidRDefault="00C07471" w:rsidP="00CE5FFD">
      <w:pPr>
        <w:spacing w:before="240" w:after="0"/>
        <w:ind w:left="720"/>
        <w:jc w:val="both"/>
        <w:outlineLvl w:val="0"/>
        <w:rPr>
          <w:rFonts w:cs="Arial"/>
          <w:sz w:val="22"/>
        </w:rPr>
      </w:pPr>
    </w:p>
    <w:p w14:paraId="64AEB79F" w14:textId="4FB38214" w:rsidR="005B0E4D" w:rsidRPr="00407C15" w:rsidRDefault="008B1419" w:rsidP="005B0E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b/>
          <w:lang w:val="en-GB"/>
        </w:rPr>
      </w:pPr>
      <w:commentRangeStart w:id="124"/>
      <w:commentRangeStart w:id="125"/>
      <w:r>
        <w:rPr>
          <w:rFonts w:cs="Arial"/>
          <w:b/>
        </w:rPr>
        <w:t>Masking and Chelating</w:t>
      </w:r>
      <w:commentRangeEnd w:id="124"/>
      <w:r w:rsidR="00EB4BD6">
        <w:rPr>
          <w:rStyle w:val="CommentReference"/>
        </w:rPr>
        <w:commentReference w:id="124"/>
      </w:r>
      <w:commentRangeEnd w:id="125"/>
      <w:r w:rsidR="00C36DA4">
        <w:rPr>
          <w:rStyle w:val="CommentReference"/>
        </w:rPr>
        <w:commentReference w:id="125"/>
      </w:r>
    </w:p>
    <w:p w14:paraId="1DC73EC8" w14:textId="77777777" w:rsidR="005B0E4D" w:rsidRPr="00407C15" w:rsidRDefault="005B0E4D" w:rsidP="005B0E4D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b/>
          <w:lang w:val="en-GB"/>
        </w:rPr>
      </w:pPr>
    </w:p>
    <w:p w14:paraId="2C70909E" w14:textId="3E0D13A6" w:rsidR="00FC5C28" w:rsidRDefault="008B1419" w:rsidP="002825ED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 xml:space="preserve">For masking and chelating, adjust the pH to </w:t>
      </w:r>
      <w:r w:rsidR="00FC5C28">
        <w:rPr>
          <w:rFonts w:cs="Arial"/>
        </w:rPr>
        <w:t>an appropriate value depending on the formation constants of the masking agent and the chelating agent.</w:t>
      </w:r>
      <w:r w:rsidR="00335B94">
        <w:rPr>
          <w:rFonts w:cs="Arial"/>
        </w:rPr>
        <w:t xml:space="preserve"> </w:t>
      </w:r>
    </w:p>
    <w:p w14:paraId="7FC04755" w14:textId="74EBE343" w:rsidR="002825ED" w:rsidRPr="00407C15" w:rsidRDefault="00FC5C28" w:rsidP="002825ED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>A</w:t>
      </w:r>
      <w:r w:rsidR="008B1419">
        <w:rPr>
          <w:rFonts w:cs="Arial"/>
        </w:rPr>
        <w:t xml:space="preserve">dd the masking agent to the solution </w:t>
      </w:r>
      <w:r>
        <w:rPr>
          <w:rFonts w:cs="Arial"/>
        </w:rPr>
        <w:t xml:space="preserve">and </w:t>
      </w:r>
      <w:commentRangeStart w:id="126"/>
      <w:r>
        <w:rPr>
          <w:rFonts w:cs="Arial"/>
        </w:rPr>
        <w:t xml:space="preserve">allow it to react </w:t>
      </w:r>
      <w:commentRangeEnd w:id="126"/>
      <w:r w:rsidR="00EB4BD6">
        <w:rPr>
          <w:rStyle w:val="CommentReference"/>
        </w:rPr>
        <w:commentReference w:id="126"/>
      </w:r>
      <w:ins w:id="127" w:author="Jill Venton" w:date="2015-08-12T23:15:00Z">
        <w:r w:rsidR="00510CC5">
          <w:rPr>
            <w:rFonts w:cs="Arial"/>
          </w:rPr>
          <w:t xml:space="preserve">for at least 10 minutes </w:t>
        </w:r>
      </w:ins>
      <w:r>
        <w:rPr>
          <w:rFonts w:cs="Arial"/>
        </w:rPr>
        <w:t>with the metal ion of choice.</w:t>
      </w:r>
      <w:r w:rsidR="00335B94">
        <w:rPr>
          <w:rFonts w:cs="Arial"/>
        </w:rPr>
        <w:t xml:space="preserve"> </w:t>
      </w:r>
    </w:p>
    <w:p w14:paraId="0E7D8F6D" w14:textId="50544140" w:rsidR="005B0E4D" w:rsidRDefault="00FC5C28" w:rsidP="002825ED">
      <w:pPr>
        <w:numPr>
          <w:ilvl w:val="1"/>
          <w:numId w:val="10"/>
        </w:numPr>
        <w:spacing w:before="240" w:after="0"/>
        <w:jc w:val="both"/>
        <w:outlineLvl w:val="0"/>
        <w:rPr>
          <w:rFonts w:cs="Arial"/>
        </w:rPr>
      </w:pPr>
      <w:r>
        <w:rPr>
          <w:rFonts w:cs="Arial"/>
        </w:rPr>
        <w:t>Add the chelating reagent.</w:t>
      </w:r>
      <w:r w:rsidR="00335B94">
        <w:rPr>
          <w:rFonts w:cs="Arial"/>
        </w:rPr>
        <w:t xml:space="preserve"> </w:t>
      </w:r>
      <w:r>
        <w:rPr>
          <w:rFonts w:cs="Arial"/>
        </w:rPr>
        <w:t>For EDTA, it typically forms a 1:1 complex with the metal ion, so add as many moles of EDTA as metal that will be chelated.</w:t>
      </w:r>
    </w:p>
    <w:p w14:paraId="1A8F638A" w14:textId="2CD8DD91" w:rsidR="002825ED" w:rsidRPr="001E0E24" w:rsidDel="001E0E24" w:rsidRDefault="00FC5C28">
      <w:pPr>
        <w:numPr>
          <w:ilvl w:val="1"/>
          <w:numId w:val="10"/>
        </w:numPr>
        <w:spacing w:before="240" w:after="0"/>
        <w:jc w:val="both"/>
        <w:outlineLvl w:val="0"/>
        <w:rPr>
          <w:del w:id="128" w:author="Andrew Wilkens" w:date="2015-07-31T13:38:00Z"/>
          <w:rFonts w:cs="Arial"/>
        </w:rPr>
        <w:pPrChange w:id="129" w:author="Andrew Wilkens" w:date="2015-07-31T13:38:00Z">
          <w:pPr>
            <w:spacing w:before="240" w:after="0"/>
            <w:jc w:val="both"/>
            <w:outlineLvl w:val="0"/>
          </w:pPr>
        </w:pPrChange>
      </w:pPr>
      <w:commentRangeStart w:id="130"/>
      <w:commentRangeStart w:id="131"/>
      <w:r>
        <w:rPr>
          <w:rFonts w:cs="Arial"/>
        </w:rPr>
        <w:t xml:space="preserve">After chelation, </w:t>
      </w:r>
      <w:proofErr w:type="spellStart"/>
      <w:r>
        <w:rPr>
          <w:rFonts w:cs="Arial"/>
        </w:rPr>
        <w:t>demask</w:t>
      </w:r>
      <w:proofErr w:type="spellEnd"/>
      <w:r>
        <w:rPr>
          <w:rFonts w:cs="Arial"/>
        </w:rPr>
        <w:t xml:space="preserve"> by adding a chemical that will react with the masked metal ion</w:t>
      </w:r>
      <w:del w:id="132" w:author="Jill Venton" w:date="2015-08-12T23:15:00Z">
        <w:r w:rsidDel="00510CC5">
          <w:rPr>
            <w:rFonts w:cs="Arial"/>
          </w:rPr>
          <w:delText>.</w:delText>
        </w:r>
        <w:r w:rsidR="00335B94" w:rsidDel="00510CC5">
          <w:rPr>
            <w:rFonts w:cs="Arial"/>
          </w:rPr>
          <w:delText xml:space="preserve"> </w:delText>
        </w:r>
        <w:commentRangeEnd w:id="130"/>
        <w:r w:rsidR="00EB4BD6" w:rsidDel="00510CC5">
          <w:rPr>
            <w:rStyle w:val="CommentReference"/>
          </w:rPr>
          <w:commentReference w:id="130"/>
        </w:r>
      </w:del>
      <w:commentRangeEnd w:id="131"/>
      <w:r w:rsidR="00510CC5">
        <w:rPr>
          <w:rStyle w:val="CommentReference"/>
        </w:rPr>
        <w:commentReference w:id="131"/>
      </w:r>
      <w:ins w:id="133" w:author="Jill Venton" w:date="2015-08-12T23:15:00Z">
        <w:r w:rsidR="00510CC5">
          <w:rPr>
            <w:rFonts w:cs="Arial"/>
          </w:rPr>
          <w:t>. The masked substance can then be analyzed or recovered</w:t>
        </w:r>
      </w:ins>
      <w:ins w:id="134" w:author="Jill Venton" w:date="2015-08-13T11:59:00Z">
        <w:r w:rsidR="00BB70EC">
          <w:rPr>
            <w:rFonts w:cs="Arial"/>
          </w:rPr>
          <w:t xml:space="preserve"> by precipitation</w:t>
        </w:r>
      </w:ins>
      <w:ins w:id="135" w:author="Jill Venton" w:date="2015-08-12T23:15:00Z">
        <w:r w:rsidR="00510CC5">
          <w:rPr>
            <w:rFonts w:cs="Arial"/>
          </w:rPr>
          <w:t xml:space="preserve">.  </w:t>
        </w:r>
      </w:ins>
    </w:p>
    <w:p w14:paraId="66D3CA2E" w14:textId="77777777" w:rsidR="001E0E24" w:rsidRPr="00585810" w:rsidRDefault="001E0E24" w:rsidP="00585810">
      <w:pPr>
        <w:numPr>
          <w:ilvl w:val="1"/>
          <w:numId w:val="10"/>
        </w:numPr>
        <w:spacing w:before="240" w:after="0"/>
        <w:jc w:val="both"/>
        <w:outlineLvl w:val="0"/>
        <w:rPr>
          <w:ins w:id="136" w:author="Andrew Wilkens" w:date="2015-07-31T13:38:00Z"/>
          <w:rFonts w:cs="Arial"/>
        </w:rPr>
      </w:pPr>
    </w:p>
    <w:p w14:paraId="09EA68FA" w14:textId="78335DD5" w:rsidR="00D000CD" w:rsidRPr="001E0E24" w:rsidDel="001E0E24" w:rsidRDefault="002825ED">
      <w:pPr>
        <w:spacing w:before="240" w:after="0"/>
        <w:ind w:left="720"/>
        <w:jc w:val="both"/>
        <w:outlineLvl w:val="0"/>
        <w:rPr>
          <w:del w:id="137" w:author="Andrew Wilkens" w:date="2015-07-31T13:38:00Z"/>
          <w:rFonts w:cs="Arial"/>
        </w:rPr>
        <w:pPrChange w:id="138" w:author="Andrew Wilkens" w:date="2015-07-31T13:38:00Z">
          <w:pPr>
            <w:numPr>
              <w:numId w:val="10"/>
            </w:numPr>
            <w:tabs>
              <w:tab w:val="num" w:pos="720"/>
            </w:tabs>
            <w:spacing w:before="240" w:after="0"/>
            <w:ind w:left="720" w:hanging="720"/>
            <w:jc w:val="both"/>
            <w:outlineLvl w:val="0"/>
          </w:pPr>
        </w:pPrChange>
      </w:pPr>
      <w:del w:id="139" w:author="Andrew Wilkens" w:date="2015-07-31T13:38:00Z">
        <w:r w:rsidRPr="001E0E24" w:rsidDel="001E0E24">
          <w:rPr>
            <w:rFonts w:cs="Arial"/>
            <w:b/>
          </w:rPr>
          <w:delText xml:space="preserve">Results: </w:delText>
        </w:r>
        <w:r w:rsidR="00463ADF" w:rsidRPr="001E0E24" w:rsidDel="001E0E24">
          <w:rPr>
            <w:rFonts w:cs="Arial"/>
            <w:b/>
          </w:rPr>
          <w:delText>Sample preparation</w:delText>
        </w:r>
      </w:del>
    </w:p>
    <w:p w14:paraId="1BAAB6C1" w14:textId="77777777" w:rsidR="00A07429" w:rsidRPr="00A07429" w:rsidRDefault="00A07429" w:rsidP="001E0E24">
      <w:pPr>
        <w:spacing w:before="240" w:after="0"/>
        <w:ind w:left="720"/>
        <w:jc w:val="both"/>
        <w:outlineLvl w:val="0"/>
        <w:rPr>
          <w:rFonts w:cs="Arial"/>
        </w:rPr>
      </w:pPr>
    </w:p>
    <w:p w14:paraId="7F31C740" w14:textId="339BF7E6" w:rsidR="002D02B9" w:rsidRDefault="00447498" w:rsidP="00CC5C75">
      <w:pPr>
        <w:pStyle w:val="ListParagraph"/>
        <w:numPr>
          <w:ilvl w:val="0"/>
          <w:numId w:val="10"/>
        </w:numPr>
        <w:jc w:val="both"/>
      </w:pPr>
      <w:r w:rsidRPr="00045AEF">
        <w:rPr>
          <w:b/>
        </w:rPr>
        <w:t>Applications:</w:t>
      </w:r>
      <w:r w:rsidR="00335B94">
        <w:t xml:space="preserve"> </w:t>
      </w:r>
      <w:r w:rsidR="00B12969">
        <w:t>Spin filters are often used in biological analyses to clean up samples.</w:t>
      </w:r>
      <w:r w:rsidR="00335B94">
        <w:t xml:space="preserve"> </w:t>
      </w:r>
      <w:r w:rsidR="00B12969">
        <w:t>If cellular debris from cell lysis is a problem, then the sample can be spin filtered and the filtrate at the bottom will be free from particles.</w:t>
      </w:r>
      <w:r w:rsidR="00335B94">
        <w:t xml:space="preserve"> </w:t>
      </w:r>
      <w:r w:rsidR="00B12969">
        <w:t>If you wish to concentrate a protein or other bigger analyte, then a filter with a small pore membrane can be used that the protein cannot pass through.</w:t>
      </w:r>
      <w:r w:rsidR="00335B94">
        <w:t xml:space="preserve"> </w:t>
      </w:r>
      <w:r w:rsidR="00B12969">
        <w:t>After spin filtering, the smaller molecules will be in the filtrate at the bottom and will be discarded.</w:t>
      </w:r>
      <w:r w:rsidR="00335B94">
        <w:t xml:space="preserve"> </w:t>
      </w:r>
      <w:r w:rsidR="00B12969">
        <w:t>When the filter is inverted and spun again in another tube, it can be released from the filter and collected in a concentrated form.</w:t>
      </w:r>
      <w:r w:rsidR="00335B94">
        <w:t xml:space="preserve"> </w:t>
      </w:r>
      <w:r w:rsidR="00B12969">
        <w:t xml:space="preserve">Syringe filters are often used to remove dust particles and other small particles from </w:t>
      </w:r>
      <w:r w:rsidR="0065584B">
        <w:t>chromatography samples, as the particles could clog the column and cause problems with the instrument.</w:t>
      </w:r>
      <w:r w:rsidR="00335B94">
        <w:t xml:space="preserve"> </w:t>
      </w:r>
    </w:p>
    <w:p w14:paraId="33B5EAD8" w14:textId="77777777" w:rsidR="002D02B9" w:rsidRDefault="002D02B9" w:rsidP="00CC5C75">
      <w:pPr>
        <w:pStyle w:val="ListParagraph"/>
        <w:jc w:val="both"/>
      </w:pPr>
    </w:p>
    <w:p w14:paraId="449A7B3D" w14:textId="77570F3A" w:rsidR="0031638B" w:rsidRPr="00407C15" w:rsidRDefault="00FC5C28" w:rsidP="001E0E24">
      <w:pPr>
        <w:pStyle w:val="ListParagraph"/>
        <w:jc w:val="both"/>
      </w:pPr>
      <w:r>
        <w:t>EDTA is often used for titrations to determine metal contents.</w:t>
      </w:r>
      <w:r w:rsidR="00335B94">
        <w:t xml:space="preserve"> </w:t>
      </w:r>
      <w:r>
        <w:t>The number of moles of EDTA added equals the number of moles of metal.</w:t>
      </w:r>
      <w:r w:rsidR="00335B94">
        <w:t xml:space="preserve"> </w:t>
      </w:r>
      <w:r>
        <w:t>Chelation is also used for extractions in trace metal analys</w:t>
      </w:r>
      <w:r w:rsidR="00294D04">
        <w:t>is.</w:t>
      </w:r>
      <w:r w:rsidR="00335B94">
        <w:t xml:space="preserve"> </w:t>
      </w:r>
      <w:r w:rsidR="00294D04">
        <w:t>Chelating a metal will neu</w:t>
      </w:r>
      <w:r>
        <w:t xml:space="preserve">tralize the charge and allow it to be extracted into an organic </w:t>
      </w:r>
      <w:r w:rsidR="00294D04">
        <w:t>solvent if the chelating agent has a hydrophobic group.</w:t>
      </w:r>
      <w:r w:rsidR="00335B94">
        <w:t xml:space="preserve"> </w:t>
      </w:r>
      <w:r w:rsidR="00294D04">
        <w:t>Masking prevents a metal from being chelated and therefore from being extracted.</w:t>
      </w:r>
      <w:r w:rsidR="00335B94">
        <w:t xml:space="preserve"> </w:t>
      </w:r>
      <w:r w:rsidR="00294D04">
        <w:t xml:space="preserve">This method can be used for sample clean-up or </w:t>
      </w:r>
      <w:proofErr w:type="spellStart"/>
      <w:r w:rsidR="00294D04">
        <w:t>preconcentration</w:t>
      </w:r>
      <w:proofErr w:type="spellEnd"/>
      <w:r w:rsidR="00294D04">
        <w:t xml:space="preserve"> of trace metals.</w:t>
      </w:r>
    </w:p>
    <w:sectPr w:rsidR="0031638B" w:rsidRPr="00407C15" w:rsidSect="00316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ndrew Wilkens" w:date="2015-07-31T14:07:00Z" w:initials="ASW">
    <w:p w14:paraId="24BCB73E" w14:textId="4CFF9454" w:rsidR="00D61B1C" w:rsidRDefault="00D61B1C">
      <w:pPr>
        <w:pStyle w:val="CommentText"/>
      </w:pPr>
      <w:r>
        <w:rPr>
          <w:rStyle w:val="CommentReference"/>
        </w:rPr>
        <w:annotationRef/>
      </w:r>
      <w:r>
        <w:t>The organization of the first two sections is a bit disjointed. Arrange in the order that the steps would be carried out in. (I doubt one sample prep would require all of these, but just the overall order).</w:t>
      </w:r>
    </w:p>
  </w:comment>
  <w:comment w:id="4" w:author="Andrew Wilkens" w:date="2015-07-31T14:16:00Z" w:initials="ASW">
    <w:p w14:paraId="03EA3931" w14:textId="6F18AC20" w:rsidR="00D61B1C" w:rsidRDefault="00D61B1C">
      <w:pPr>
        <w:pStyle w:val="CommentText"/>
      </w:pPr>
      <w:r>
        <w:rPr>
          <w:rStyle w:val="CommentReference"/>
        </w:rPr>
        <w:annotationRef/>
      </w:r>
      <w:r>
        <w:t>Briefly cover random vs. systematic error</w:t>
      </w:r>
      <w:r w:rsidR="004F0447">
        <w:t>: Where they come from and how they affect your experiment.</w:t>
      </w:r>
    </w:p>
  </w:comment>
  <w:comment w:id="23" w:author="Jill Venton" w:date="2015-08-12T22:21:00Z" w:initials="JV">
    <w:p w14:paraId="2E6FCC6F" w14:textId="2AD6BA5D" w:rsidR="00F50A54" w:rsidRDefault="00F50A54">
      <w:pPr>
        <w:pStyle w:val="CommentText"/>
      </w:pPr>
      <w:r>
        <w:rPr>
          <w:rStyle w:val="CommentReference"/>
        </w:rPr>
        <w:annotationRef/>
      </w:r>
      <w:r>
        <w:t xml:space="preserve">I wasn’t sure how to split the overview and principles material in this video.  If you want all the solubility background from principles, it could be moved here.  </w:t>
      </w:r>
    </w:p>
  </w:comment>
  <w:comment w:id="114" w:author="Andrew Wilkens" w:date="2015-07-31T13:58:00Z" w:initials="ASW">
    <w:p w14:paraId="688A9292" w14:textId="564BB7CC" w:rsidR="00D61B1C" w:rsidRDefault="00D61B1C">
      <w:pPr>
        <w:pStyle w:val="CommentText"/>
      </w:pPr>
      <w:r>
        <w:rPr>
          <w:rStyle w:val="CommentReference"/>
        </w:rPr>
        <w:annotationRef/>
      </w:r>
      <w:r>
        <w:t>These last two steps don’t flow from the previous 6. Flush them out into their own mini-section, where you use a transfer pipette to make a solution.</w:t>
      </w:r>
    </w:p>
  </w:comment>
  <w:comment w:id="124" w:author="Andrew Wilkens" w:date="2015-07-31T13:57:00Z" w:initials="ASW">
    <w:p w14:paraId="7C9A61F0" w14:textId="00383F5B" w:rsidR="00D61B1C" w:rsidRDefault="00D61B1C">
      <w:pPr>
        <w:pStyle w:val="CommentText"/>
      </w:pPr>
      <w:r>
        <w:rPr>
          <w:rStyle w:val="CommentReference"/>
        </w:rPr>
        <w:annotationRef/>
      </w:r>
      <w:r>
        <w:t xml:space="preserve">What metal ion, masking agent, and </w:t>
      </w:r>
      <w:proofErr w:type="spellStart"/>
      <w:r>
        <w:t>demasking</w:t>
      </w:r>
      <w:proofErr w:type="spellEnd"/>
      <w:r>
        <w:t xml:space="preserve"> agent will you be using?</w:t>
      </w:r>
    </w:p>
  </w:comment>
  <w:comment w:id="125" w:author="Jill Venton" w:date="2015-08-12T23:12:00Z" w:initials="JV">
    <w:p w14:paraId="7B6D6AED" w14:textId="20D3B5A3" w:rsidR="00C36DA4" w:rsidRDefault="00C36DA4">
      <w:pPr>
        <w:pStyle w:val="CommentText"/>
      </w:pPr>
      <w:r>
        <w:rPr>
          <w:rStyle w:val="CommentReference"/>
        </w:rPr>
        <w:annotationRef/>
      </w:r>
      <w:r>
        <w:t xml:space="preserve">Likely hydrogen cyanide for masking, adding in formaldehyde for </w:t>
      </w:r>
      <w:proofErr w:type="spellStart"/>
      <w:r>
        <w:t>demasking</w:t>
      </w:r>
      <w:proofErr w:type="spellEnd"/>
      <w:r>
        <w:t xml:space="preserve">.  This has to be done at high pH </w:t>
      </w:r>
      <w:r w:rsidR="00510CC5">
        <w:t>(to avoid making cyanide gas!)</w:t>
      </w:r>
      <w:proofErr w:type="gramStart"/>
      <w:r>
        <w:t>but</w:t>
      </w:r>
      <w:proofErr w:type="gramEnd"/>
      <w:r>
        <w:t xml:space="preserve"> is the most common masking reaction.   You can mask Fe2+ and Cu+ in water, for example, with cyanide and the determine the Ca2+ and Mg2+ concentration.  </w:t>
      </w:r>
    </w:p>
  </w:comment>
  <w:comment w:id="126" w:author="Andrew Wilkens" w:date="2015-07-31T13:55:00Z" w:initials="ASW">
    <w:p w14:paraId="0FC5A748" w14:textId="5809D143" w:rsidR="00D61B1C" w:rsidRDefault="00D61B1C">
      <w:pPr>
        <w:pStyle w:val="CommentText"/>
      </w:pPr>
      <w:r>
        <w:rPr>
          <w:rStyle w:val="CommentReference"/>
        </w:rPr>
        <w:annotationRef/>
      </w:r>
      <w:r>
        <w:t>How long is advisable to wait?</w:t>
      </w:r>
    </w:p>
  </w:comment>
  <w:comment w:id="130" w:author="Andrew Wilkens" w:date="2015-07-31T13:57:00Z" w:initials="ASW">
    <w:p w14:paraId="4BA2CE52" w14:textId="11DDBA88" w:rsidR="00D61B1C" w:rsidRDefault="00D61B1C">
      <w:pPr>
        <w:pStyle w:val="CommentText"/>
      </w:pPr>
      <w:r>
        <w:rPr>
          <w:rStyle w:val="CommentReference"/>
        </w:rPr>
        <w:annotationRef/>
      </w:r>
      <w:r>
        <w:t>Are there any common steps at this point? Are any of the components ever recovered from solution, or is it always only for analysis?</w:t>
      </w:r>
    </w:p>
  </w:comment>
  <w:comment w:id="131" w:author="Jill Venton" w:date="2015-08-12T23:16:00Z" w:initials="JV">
    <w:p w14:paraId="2C790722" w14:textId="144CE54D" w:rsidR="00510CC5" w:rsidRDefault="00510CC5">
      <w:pPr>
        <w:pStyle w:val="CommentText"/>
      </w:pPr>
      <w:r>
        <w:rPr>
          <w:rStyle w:val="CommentReference"/>
        </w:rPr>
        <w:annotationRef/>
      </w:r>
      <w:r>
        <w:t xml:space="preserve">Typically, it is masked for analysis.  On occasion, you might do a precipitation and recover it.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BCB73E" w15:done="0"/>
  <w15:commentEx w15:paraId="03EA3931" w15:done="0"/>
  <w15:commentEx w15:paraId="2E6FCC6F" w15:done="0"/>
  <w15:commentEx w15:paraId="688A9292" w15:done="0"/>
  <w15:commentEx w15:paraId="7C9A61F0" w15:done="0"/>
  <w15:commentEx w15:paraId="7B6D6AED" w15:done="0"/>
  <w15:commentEx w15:paraId="0FC5A748" w15:done="0"/>
  <w15:commentEx w15:paraId="4BA2CE52" w15:done="0"/>
  <w15:commentEx w15:paraId="2C79072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3BB"/>
    <w:multiLevelType w:val="hybridMultilevel"/>
    <w:tmpl w:val="C518E6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70376"/>
    <w:multiLevelType w:val="hybridMultilevel"/>
    <w:tmpl w:val="0FB630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365D17"/>
    <w:multiLevelType w:val="hybridMultilevel"/>
    <w:tmpl w:val="E62269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DF49EE"/>
    <w:multiLevelType w:val="hybridMultilevel"/>
    <w:tmpl w:val="DD547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D6D89"/>
    <w:multiLevelType w:val="multilevel"/>
    <w:tmpl w:val="AFD27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9CC50F0"/>
    <w:multiLevelType w:val="hybridMultilevel"/>
    <w:tmpl w:val="9C0ABA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8939F4"/>
    <w:multiLevelType w:val="multilevel"/>
    <w:tmpl w:val="5BC8A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4DB55BD8"/>
    <w:multiLevelType w:val="multilevel"/>
    <w:tmpl w:val="034CD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54CC3"/>
    <w:multiLevelType w:val="hybridMultilevel"/>
    <w:tmpl w:val="0F9E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C3D82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5AB22EE6"/>
    <w:multiLevelType w:val="hybridMultilevel"/>
    <w:tmpl w:val="B2FAA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304B3"/>
    <w:multiLevelType w:val="hybridMultilevel"/>
    <w:tmpl w:val="C896B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DD5414"/>
    <w:multiLevelType w:val="hybridMultilevel"/>
    <w:tmpl w:val="995E32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0"/>
  </w:num>
  <w:num w:numId="5">
    <w:abstractNumId w:val="11"/>
  </w:num>
  <w:num w:numId="6">
    <w:abstractNumId w:val="12"/>
  </w:num>
  <w:num w:numId="7">
    <w:abstractNumId w:val="2"/>
  </w:num>
  <w:num w:numId="8">
    <w:abstractNumId w:val="5"/>
  </w:num>
  <w:num w:numId="9">
    <w:abstractNumId w:val="1"/>
  </w:num>
  <w:num w:numId="10">
    <w:abstractNumId w:val="13"/>
  </w:num>
  <w:num w:numId="11">
    <w:abstractNumId w:val="7"/>
  </w:num>
  <w:num w:numId="12">
    <w:abstractNumId w:val="4"/>
  </w:num>
  <w:num w:numId="13">
    <w:abstractNumId w:val="6"/>
  </w:num>
  <w:num w:numId="1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DC"/>
    <w:rsid w:val="00045AEF"/>
    <w:rsid w:val="00056FB0"/>
    <w:rsid w:val="000743E3"/>
    <w:rsid w:val="000B638C"/>
    <w:rsid w:val="000F333C"/>
    <w:rsid w:val="0012387D"/>
    <w:rsid w:val="001454D5"/>
    <w:rsid w:val="001E04C4"/>
    <w:rsid w:val="001E0E24"/>
    <w:rsid w:val="001F2725"/>
    <w:rsid w:val="00215808"/>
    <w:rsid w:val="00234846"/>
    <w:rsid w:val="00277077"/>
    <w:rsid w:val="002805A6"/>
    <w:rsid w:val="002825ED"/>
    <w:rsid w:val="00294D04"/>
    <w:rsid w:val="002C6242"/>
    <w:rsid w:val="002D02B9"/>
    <w:rsid w:val="0031638B"/>
    <w:rsid w:val="0031749B"/>
    <w:rsid w:val="00333C33"/>
    <w:rsid w:val="00335B94"/>
    <w:rsid w:val="0037377D"/>
    <w:rsid w:val="003A163D"/>
    <w:rsid w:val="003E55C2"/>
    <w:rsid w:val="00400ABC"/>
    <w:rsid w:val="00403DDB"/>
    <w:rsid w:val="00407C15"/>
    <w:rsid w:val="004361C6"/>
    <w:rsid w:val="00447498"/>
    <w:rsid w:val="00463ADF"/>
    <w:rsid w:val="00494BAB"/>
    <w:rsid w:val="00496846"/>
    <w:rsid w:val="0049705F"/>
    <w:rsid w:val="004C4211"/>
    <w:rsid w:val="004E3B6C"/>
    <w:rsid w:val="004F0447"/>
    <w:rsid w:val="00500A3B"/>
    <w:rsid w:val="005038B3"/>
    <w:rsid w:val="00510CC5"/>
    <w:rsid w:val="00522D24"/>
    <w:rsid w:val="00525732"/>
    <w:rsid w:val="00533306"/>
    <w:rsid w:val="0054062F"/>
    <w:rsid w:val="00561F73"/>
    <w:rsid w:val="00585810"/>
    <w:rsid w:val="00593DA6"/>
    <w:rsid w:val="005B0E4D"/>
    <w:rsid w:val="005B2EDB"/>
    <w:rsid w:val="005E549E"/>
    <w:rsid w:val="006006DC"/>
    <w:rsid w:val="0065584B"/>
    <w:rsid w:val="006F3094"/>
    <w:rsid w:val="0075133C"/>
    <w:rsid w:val="00754C37"/>
    <w:rsid w:val="007A4B51"/>
    <w:rsid w:val="00805A1A"/>
    <w:rsid w:val="008570B5"/>
    <w:rsid w:val="008B1419"/>
    <w:rsid w:val="008B5947"/>
    <w:rsid w:val="008C2FF3"/>
    <w:rsid w:val="008D42F5"/>
    <w:rsid w:val="008F2F39"/>
    <w:rsid w:val="009215D0"/>
    <w:rsid w:val="00967467"/>
    <w:rsid w:val="009705A8"/>
    <w:rsid w:val="00A07429"/>
    <w:rsid w:val="00A220F5"/>
    <w:rsid w:val="00B0113E"/>
    <w:rsid w:val="00B12969"/>
    <w:rsid w:val="00B3717B"/>
    <w:rsid w:val="00BB422C"/>
    <w:rsid w:val="00BB70EC"/>
    <w:rsid w:val="00BE5CFE"/>
    <w:rsid w:val="00C07471"/>
    <w:rsid w:val="00C36DA4"/>
    <w:rsid w:val="00C436F9"/>
    <w:rsid w:val="00C63471"/>
    <w:rsid w:val="00C97BDA"/>
    <w:rsid w:val="00CC5C75"/>
    <w:rsid w:val="00CD4CD0"/>
    <w:rsid w:val="00CE5FFD"/>
    <w:rsid w:val="00D000CD"/>
    <w:rsid w:val="00D11810"/>
    <w:rsid w:val="00D553B8"/>
    <w:rsid w:val="00D61B1C"/>
    <w:rsid w:val="00DB0136"/>
    <w:rsid w:val="00DE2EA3"/>
    <w:rsid w:val="00E01DB2"/>
    <w:rsid w:val="00E57A8D"/>
    <w:rsid w:val="00E62043"/>
    <w:rsid w:val="00E70F2A"/>
    <w:rsid w:val="00EB03BE"/>
    <w:rsid w:val="00EB2112"/>
    <w:rsid w:val="00EB4BD6"/>
    <w:rsid w:val="00ED59AA"/>
    <w:rsid w:val="00F00CF4"/>
    <w:rsid w:val="00F50A54"/>
    <w:rsid w:val="00F86702"/>
    <w:rsid w:val="00FC5C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FFA3BE6"/>
  <w15:docId w15:val="{61E5FA1C-CDFD-420E-9F12-3B28A2AE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006DC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006DC"/>
  </w:style>
  <w:style w:type="character" w:styleId="Hyperlink">
    <w:name w:val="Hyperlink"/>
    <w:basedOn w:val="DefaultParagraphFont"/>
    <w:uiPriority w:val="99"/>
    <w:rsid w:val="006006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638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257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CF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CFE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33C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C3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C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C33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620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541CC-FCD1-4D1D-B6F0-DC017002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1825</Words>
  <Characters>10406</Characters>
  <Application>Microsoft Office Word</Application>
  <DocSecurity>4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12207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Dennis McGonagle</cp:lastModifiedBy>
  <cp:revision>2</cp:revision>
  <dcterms:created xsi:type="dcterms:W3CDTF">2015-08-14T15:39:00Z</dcterms:created>
  <dcterms:modified xsi:type="dcterms:W3CDTF">2015-08-14T15:39:00Z</dcterms:modified>
</cp:coreProperties>
</file>