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F3153" w14:textId="77777777" w:rsidR="000E3FD4" w:rsidRPr="000E3FD4" w:rsidRDefault="000E3FD4" w:rsidP="000E3FD4">
      <w:pPr>
        <w:rPr>
          <w:rFonts w:asciiTheme="minorHAnsi" w:hAnsiTheme="minorHAnsi"/>
        </w:rPr>
      </w:pPr>
      <w:r w:rsidRPr="000E3FD4">
        <w:rPr>
          <w:rFonts w:asciiTheme="minorHAnsi" w:hAnsiTheme="minorHAnsi"/>
          <w:b/>
          <w:sz w:val="28"/>
        </w:rPr>
        <w:t xml:space="preserve">PI Name: </w:t>
      </w:r>
      <w:r w:rsidRPr="000E3FD4">
        <w:rPr>
          <w:rFonts w:asciiTheme="minorHAnsi" w:hAnsiTheme="minorHAnsi"/>
        </w:rPr>
        <w:t>Bradley W. Schmitz, Dr. Luisa A. Ikner, Dr. Charles P. Gerba, and Dr. Ian L. Pepper</w:t>
      </w:r>
    </w:p>
    <w:p w14:paraId="58D401A3" w14:textId="77777777" w:rsidR="00822E0A" w:rsidRPr="000E3FD4" w:rsidRDefault="000E3FD4" w:rsidP="00FD33DC">
      <w:pPr>
        <w:outlineLvl w:val="0"/>
        <w:rPr>
          <w:rFonts w:asciiTheme="minorHAnsi" w:hAnsiTheme="minorHAnsi"/>
          <w:b/>
          <w:bCs/>
          <w:sz w:val="22"/>
          <w:szCs w:val="22"/>
        </w:rPr>
      </w:pPr>
      <w:r w:rsidRPr="000E3FD4">
        <w:rPr>
          <w:rFonts w:asciiTheme="minorHAnsi" w:hAnsiTheme="minorHAnsi"/>
          <w:b/>
          <w:sz w:val="28"/>
        </w:rPr>
        <w:t>Environmental Science Education Title:</w:t>
      </w:r>
      <w:r w:rsidR="00822E0A" w:rsidRPr="000E3FD4">
        <w:rPr>
          <w:rFonts w:asciiTheme="minorHAnsi" w:hAnsiTheme="minorHAnsi"/>
          <w:sz w:val="22"/>
          <w:szCs w:val="22"/>
          <w:lang w:val="en-CA"/>
        </w:rPr>
        <w:fldChar w:fldCharType="begin"/>
      </w:r>
      <w:r w:rsidR="00822E0A" w:rsidRPr="000E3FD4">
        <w:rPr>
          <w:rFonts w:asciiTheme="minorHAnsi" w:hAnsiTheme="minorHAnsi"/>
          <w:sz w:val="22"/>
          <w:szCs w:val="22"/>
          <w:lang w:val="en-CA"/>
        </w:rPr>
        <w:instrText xml:space="preserve"> SEQ CHAPTER \h \r 1</w:instrText>
      </w:r>
      <w:r w:rsidR="00822E0A" w:rsidRPr="000E3FD4">
        <w:rPr>
          <w:rFonts w:asciiTheme="minorHAnsi" w:hAnsiTheme="minorHAnsi"/>
          <w:sz w:val="22"/>
          <w:szCs w:val="22"/>
          <w:lang w:val="en-CA"/>
        </w:rPr>
        <w:fldChar w:fldCharType="end"/>
      </w:r>
      <w:r w:rsidR="00F145A1" w:rsidRPr="00F145A1">
        <w:t xml:space="preserve"> </w:t>
      </w:r>
      <w:r w:rsidR="00F145A1" w:rsidRPr="00F145A1">
        <w:rPr>
          <w:rFonts w:asciiTheme="minorHAnsi" w:hAnsiTheme="minorHAnsi"/>
          <w:sz w:val="22"/>
          <w:szCs w:val="22"/>
          <w:lang w:val="en-CA"/>
        </w:rPr>
        <w:t>Detection of Bacteriophages</w:t>
      </w:r>
    </w:p>
    <w:p w14:paraId="584FA4CD" w14:textId="77777777" w:rsidR="00822E0A" w:rsidRPr="00891E03" w:rsidRDefault="00822E0A">
      <w:pPr>
        <w:rPr>
          <w:rFonts w:asciiTheme="minorHAnsi" w:hAnsiTheme="minorHAnsi"/>
          <w:sz w:val="22"/>
          <w:szCs w:val="22"/>
        </w:rPr>
      </w:pPr>
    </w:p>
    <w:p w14:paraId="02723D78" w14:textId="77777777" w:rsidR="00822E0A" w:rsidRPr="00FD33DC" w:rsidRDefault="00891E03" w:rsidP="00FD33DC">
      <w:pPr>
        <w:outlineLvl w:val="0"/>
        <w:rPr>
          <w:rFonts w:asciiTheme="minorHAnsi" w:hAnsiTheme="minorHAnsi"/>
          <w:b/>
          <w:sz w:val="24"/>
          <w:szCs w:val="24"/>
        </w:rPr>
      </w:pPr>
      <w:r w:rsidRPr="00FD33DC">
        <w:rPr>
          <w:rFonts w:asciiTheme="minorHAnsi" w:hAnsiTheme="minorHAnsi"/>
          <w:b/>
          <w:bCs/>
          <w:sz w:val="24"/>
          <w:szCs w:val="24"/>
        </w:rPr>
        <w:t>O</w:t>
      </w:r>
      <w:r w:rsidR="00822E0A" w:rsidRPr="00FD33DC">
        <w:rPr>
          <w:rFonts w:asciiTheme="minorHAnsi" w:hAnsiTheme="minorHAnsi"/>
          <w:b/>
          <w:bCs/>
          <w:sz w:val="24"/>
          <w:szCs w:val="24"/>
          <w:lang w:val="x-none"/>
        </w:rPr>
        <w:t>VERVIEW</w:t>
      </w:r>
    </w:p>
    <w:p w14:paraId="73ACD4C5" w14:textId="77777777" w:rsidR="00891E03" w:rsidRPr="00FD33DC" w:rsidRDefault="00891E03">
      <w:pPr>
        <w:rPr>
          <w:rFonts w:asciiTheme="minorHAnsi" w:hAnsiTheme="minorHAnsi"/>
          <w:b/>
          <w:sz w:val="24"/>
          <w:szCs w:val="24"/>
        </w:rPr>
      </w:pPr>
    </w:p>
    <w:p w14:paraId="486B81E7" w14:textId="77777777" w:rsidR="00891E03" w:rsidRPr="00FD33DC" w:rsidRDefault="00891E03">
      <w:pPr>
        <w:rPr>
          <w:rFonts w:asciiTheme="minorHAnsi" w:hAnsiTheme="minorHAnsi"/>
          <w:sz w:val="24"/>
          <w:szCs w:val="24"/>
        </w:rPr>
      </w:pPr>
      <w:r w:rsidRPr="00FD33DC">
        <w:rPr>
          <w:rFonts w:asciiTheme="minorHAnsi" w:hAnsiTheme="minorHAnsi"/>
          <w:sz w:val="24"/>
          <w:szCs w:val="24"/>
        </w:rPr>
        <w:t>Viruses are a unique group of biological entities that can infect eukaryotic or prokaryotic orga</w:t>
      </w:r>
      <w:r w:rsidR="000E3FD4" w:rsidRPr="00FD33DC">
        <w:rPr>
          <w:rFonts w:asciiTheme="minorHAnsi" w:hAnsiTheme="minorHAnsi"/>
          <w:sz w:val="24"/>
          <w:szCs w:val="24"/>
        </w:rPr>
        <w:t>nisms. Viruses are also unique in</w:t>
      </w:r>
      <w:r w:rsidRPr="00FD33DC">
        <w:rPr>
          <w:rFonts w:asciiTheme="minorHAnsi" w:hAnsiTheme="minorHAnsi"/>
          <w:sz w:val="24"/>
          <w:szCs w:val="24"/>
        </w:rPr>
        <w:t xml:space="preserve"> that they are obligate parasites that have no metabolic capacity and rely on host metabolism to produce viral parts that self-assemble during replication.</w:t>
      </w:r>
    </w:p>
    <w:p w14:paraId="5F6360E5" w14:textId="77777777" w:rsidR="00891E03" w:rsidRPr="00FD33DC" w:rsidRDefault="00891E03"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02891334"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r w:rsidRPr="00FD33DC">
        <w:rPr>
          <w:rFonts w:asciiTheme="minorHAnsi" w:hAnsiTheme="minorHAnsi"/>
          <w:sz w:val="24"/>
          <w:szCs w:val="24"/>
          <w:lang w:val="x-none"/>
        </w:rPr>
        <w:t xml:space="preserve">Viruses are ultramicroscopic—too small to be viewed with the light microscope, visible only with the greater resolution of the electron microscope. They are composed primarily of a nucleic acid genome, either DNA or RNA, and protein. </w:t>
      </w:r>
    </w:p>
    <w:p w14:paraId="5FB2557B"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p>
    <w:p w14:paraId="5786343D"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r w:rsidRPr="00FD33DC">
        <w:rPr>
          <w:rFonts w:asciiTheme="minorHAnsi" w:hAnsiTheme="minorHAnsi"/>
          <w:sz w:val="24"/>
          <w:szCs w:val="24"/>
          <w:lang w:val="x-none"/>
        </w:rPr>
        <w:t>Viruses which infect the intestinal tract of humans and animals are known as enteric viruses. They are excreted in feces and can be isolated from domestic wastewater. Viruses which infect bacteria are known as bacteriophage</w:t>
      </w:r>
      <w:ins w:id="0" w:author="JoVE JoVE" w:date="2015-07-09T16:28:00Z">
        <w:r w:rsidR="00FD33DC">
          <w:rPr>
            <w:rFonts w:asciiTheme="minorHAnsi" w:hAnsiTheme="minorHAnsi"/>
            <w:sz w:val="24"/>
            <w:szCs w:val="24"/>
            <w:lang w:val="x-none"/>
          </w:rPr>
          <w:t>s</w:t>
        </w:r>
      </w:ins>
      <w:r w:rsidRPr="00FD33DC">
        <w:rPr>
          <w:rFonts w:asciiTheme="minorHAnsi" w:hAnsiTheme="minorHAnsi"/>
          <w:sz w:val="24"/>
          <w:szCs w:val="24"/>
          <w:lang w:val="x-none"/>
        </w:rPr>
        <w:t xml:space="preserve">, and those which infect coliform bacteria are called </w:t>
      </w:r>
      <w:proofErr w:type="spellStart"/>
      <w:r w:rsidRPr="00FD33DC">
        <w:rPr>
          <w:rFonts w:asciiTheme="minorHAnsi" w:hAnsiTheme="minorHAnsi"/>
          <w:sz w:val="24"/>
          <w:szCs w:val="24"/>
          <w:lang w:val="x-none"/>
        </w:rPr>
        <w:t>coliphage</w:t>
      </w:r>
      <w:ins w:id="1" w:author="JoVE JoVE" w:date="2015-07-09T16:29:00Z">
        <w:r w:rsidR="00FD33DC">
          <w:rPr>
            <w:rFonts w:asciiTheme="minorHAnsi" w:hAnsiTheme="minorHAnsi"/>
            <w:sz w:val="24"/>
            <w:szCs w:val="24"/>
            <w:lang w:val="x-none"/>
          </w:rPr>
          <w:t>s</w:t>
        </w:r>
      </w:ins>
      <w:proofErr w:type="spellEnd"/>
      <w:r w:rsidR="00891E03" w:rsidRPr="00FD33DC">
        <w:rPr>
          <w:rFonts w:asciiTheme="minorHAnsi" w:hAnsiTheme="minorHAnsi"/>
          <w:sz w:val="24"/>
          <w:szCs w:val="24"/>
        </w:rPr>
        <w:t xml:space="preserve"> (</w:t>
      </w:r>
      <w:r w:rsidR="00891E03" w:rsidRPr="00FD33DC">
        <w:rPr>
          <w:rFonts w:asciiTheme="minorHAnsi" w:hAnsiTheme="minorHAnsi"/>
          <w:b/>
          <w:sz w:val="24"/>
          <w:szCs w:val="24"/>
        </w:rPr>
        <w:t>Figure 1</w:t>
      </w:r>
      <w:r w:rsidR="00891E03" w:rsidRPr="00FD33DC">
        <w:rPr>
          <w:rFonts w:asciiTheme="minorHAnsi" w:hAnsiTheme="minorHAnsi"/>
          <w:sz w:val="24"/>
          <w:szCs w:val="24"/>
        </w:rPr>
        <w:t>)</w:t>
      </w:r>
      <w:r w:rsidRPr="00FD33DC">
        <w:rPr>
          <w:rFonts w:asciiTheme="minorHAnsi" w:hAnsiTheme="minorHAnsi"/>
          <w:sz w:val="24"/>
          <w:szCs w:val="24"/>
          <w:lang w:val="x-none"/>
        </w:rPr>
        <w:t>. The phages of coliform bacteria are found anywhere coliform bacteria are found.</w:t>
      </w:r>
    </w:p>
    <w:p w14:paraId="528EEFDC"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p>
    <w:p w14:paraId="5094B3BF"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r w:rsidRPr="00FD33DC">
        <w:rPr>
          <w:rFonts w:asciiTheme="minorHAnsi" w:hAnsiTheme="minorHAnsi"/>
          <w:sz w:val="24"/>
          <w:szCs w:val="24"/>
          <w:lang w:val="x-none"/>
        </w:rPr>
        <w:t xml:space="preserve">Basically, </w:t>
      </w:r>
      <w:r w:rsidR="00891E03" w:rsidRPr="00FD33DC">
        <w:rPr>
          <w:rFonts w:asciiTheme="minorHAnsi" w:hAnsiTheme="minorHAnsi"/>
          <w:sz w:val="24"/>
          <w:szCs w:val="24"/>
        </w:rPr>
        <w:t>a</w:t>
      </w:r>
      <w:r w:rsidRPr="00FD33DC">
        <w:rPr>
          <w:rFonts w:asciiTheme="minorHAnsi" w:hAnsiTheme="minorHAnsi"/>
          <w:sz w:val="24"/>
          <w:szCs w:val="24"/>
          <w:lang w:val="x-none"/>
        </w:rPr>
        <w:t xml:space="preserve"> viral particle</w:t>
      </w:r>
      <w:r w:rsidR="00891E03" w:rsidRPr="00FD33DC">
        <w:rPr>
          <w:rFonts w:asciiTheme="minorHAnsi" w:hAnsiTheme="minorHAnsi"/>
          <w:sz w:val="24"/>
          <w:szCs w:val="24"/>
        </w:rPr>
        <w:t xml:space="preserve"> </w:t>
      </w:r>
      <w:r w:rsidRPr="00FD33DC">
        <w:rPr>
          <w:rFonts w:asciiTheme="minorHAnsi" w:hAnsiTheme="minorHAnsi"/>
          <w:sz w:val="24"/>
          <w:szCs w:val="24"/>
          <w:lang w:val="x-none"/>
        </w:rPr>
        <w:t>is a nucleic acid core surrounded by a protein coat, or capsid</w:t>
      </w:r>
      <w:ins w:id="2" w:author="JoVE JoVE" w:date="2015-07-09T16:29:00Z">
        <w:r w:rsidR="00FD33DC">
          <w:rPr>
            <w:rFonts w:asciiTheme="minorHAnsi" w:hAnsiTheme="minorHAnsi"/>
            <w:sz w:val="24"/>
            <w:szCs w:val="24"/>
            <w:lang w:val="x-none"/>
          </w:rPr>
          <w:t>,</w:t>
        </w:r>
      </w:ins>
      <w:r w:rsidRPr="00FD33DC">
        <w:rPr>
          <w:rFonts w:asciiTheme="minorHAnsi" w:hAnsiTheme="minorHAnsi"/>
          <w:sz w:val="24"/>
          <w:szCs w:val="24"/>
          <w:lang w:val="x-none"/>
        </w:rPr>
        <w:t xml:space="preserve"> composed of protein subunits or </w:t>
      </w:r>
      <w:proofErr w:type="spellStart"/>
      <w:r w:rsidRPr="00FD33DC">
        <w:rPr>
          <w:rFonts w:asciiTheme="minorHAnsi" w:hAnsiTheme="minorHAnsi"/>
          <w:sz w:val="24"/>
          <w:szCs w:val="24"/>
          <w:lang w:val="x-none"/>
        </w:rPr>
        <w:t>capsomers</w:t>
      </w:r>
      <w:proofErr w:type="spellEnd"/>
      <w:r w:rsidRPr="00FD33DC">
        <w:rPr>
          <w:rFonts w:asciiTheme="minorHAnsi" w:hAnsiTheme="minorHAnsi"/>
          <w:sz w:val="24"/>
          <w:szCs w:val="24"/>
          <w:lang w:val="x-none"/>
        </w:rPr>
        <w:t xml:space="preserve">. In some more complex viruses, the </w:t>
      </w:r>
      <w:proofErr w:type="spellStart"/>
      <w:r w:rsidRPr="00FD33DC">
        <w:rPr>
          <w:rFonts w:asciiTheme="minorHAnsi" w:hAnsiTheme="minorHAnsi"/>
          <w:sz w:val="24"/>
          <w:szCs w:val="24"/>
          <w:lang w:val="x-none"/>
        </w:rPr>
        <w:t>nucleocapsid</w:t>
      </w:r>
      <w:proofErr w:type="spellEnd"/>
      <w:r w:rsidRPr="00FD33DC">
        <w:rPr>
          <w:rFonts w:asciiTheme="minorHAnsi" w:hAnsiTheme="minorHAnsi"/>
          <w:sz w:val="24"/>
          <w:szCs w:val="24"/>
          <w:lang w:val="x-none"/>
        </w:rPr>
        <w:t xml:space="preserve"> is surrounded by an additional envelope and some have spike-like surface appendages or tails.</w:t>
      </w:r>
    </w:p>
    <w:p w14:paraId="73C084A5" w14:textId="77777777" w:rsidR="00891E03" w:rsidRPr="00FD33DC" w:rsidRDefault="00891E03"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411954AA" w14:textId="31652B3A" w:rsidR="00D03574" w:rsidRPr="00D03574" w:rsidDel="007575DC" w:rsidRDefault="000E3FD4" w:rsidP="00811ECC">
      <w:pPr>
        <w:tabs>
          <w:tab w:val="left" w:pos="2160"/>
        </w:tabs>
        <w:outlineLvl w:val="0"/>
        <w:rPr>
          <w:del w:id="3" w:author="Pepper" w:date="2015-07-14T13:46:00Z"/>
          <w:rFonts w:asciiTheme="minorHAnsi" w:hAnsiTheme="minorHAnsi"/>
          <w:b/>
          <w:bCs/>
          <w:sz w:val="24"/>
          <w:szCs w:val="24"/>
        </w:rPr>
      </w:pPr>
      <w:commentRangeStart w:id="4"/>
      <w:r w:rsidRPr="00FD33DC">
        <w:rPr>
          <w:rFonts w:asciiTheme="minorHAnsi" w:hAnsiTheme="minorHAnsi"/>
          <w:b/>
          <w:bCs/>
          <w:sz w:val="24"/>
          <w:szCs w:val="24"/>
        </w:rPr>
        <w:t>Principl</w:t>
      </w:r>
      <w:ins w:id="5" w:author="Pepper" w:date="2015-07-14T13:42:00Z">
        <w:r w:rsidR="00D03574">
          <w:rPr>
            <w:rFonts w:asciiTheme="minorHAnsi" w:hAnsiTheme="minorHAnsi"/>
            <w:b/>
            <w:bCs/>
            <w:sz w:val="24"/>
            <w:szCs w:val="24"/>
          </w:rPr>
          <w:t>es</w:t>
        </w:r>
      </w:ins>
      <w:del w:id="6" w:author="Pepper" w:date="2015-07-14T13:42:00Z">
        <w:r w:rsidRPr="00FD33DC" w:rsidDel="00D03574">
          <w:rPr>
            <w:rFonts w:asciiTheme="minorHAnsi" w:hAnsiTheme="minorHAnsi"/>
            <w:b/>
            <w:bCs/>
            <w:sz w:val="24"/>
            <w:szCs w:val="24"/>
          </w:rPr>
          <w:delText>es</w:delText>
        </w:r>
        <w:commentRangeEnd w:id="4"/>
        <w:r w:rsidR="006C4068" w:rsidDel="00D03574">
          <w:rPr>
            <w:rStyle w:val="CommentReference"/>
          </w:rPr>
          <w:commentReference w:id="4"/>
        </w:r>
      </w:del>
    </w:p>
    <w:p w14:paraId="11382558" w14:textId="77777777" w:rsidR="007575DC" w:rsidRPr="00FD33DC" w:rsidRDefault="007575DC" w:rsidP="00811ECC">
      <w:pPr>
        <w:tabs>
          <w:tab w:val="left" w:pos="2160"/>
        </w:tabs>
        <w:outlineLvl w:val="0"/>
        <w:rPr>
          <w:rFonts w:asciiTheme="minorHAnsi" w:hAnsiTheme="minorHAnsi"/>
          <w:sz w:val="24"/>
          <w:szCs w:val="24"/>
        </w:rPr>
      </w:pPr>
    </w:p>
    <w:p w14:paraId="5CEE3E7C" w14:textId="7ED2F35E" w:rsidR="007575DC" w:rsidRDefault="007575DC"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7" w:author="Pepper" w:date="2015-07-14T13:53:00Z"/>
          <w:rFonts w:asciiTheme="minorHAnsi" w:hAnsiTheme="minorHAnsi"/>
          <w:sz w:val="24"/>
          <w:szCs w:val="24"/>
        </w:rPr>
      </w:pPr>
      <w:ins w:id="8" w:author="Pepper" w:date="2015-07-14T13:46:00Z">
        <w:r>
          <w:rPr>
            <w:rFonts w:asciiTheme="minorHAnsi" w:hAnsiTheme="minorHAnsi"/>
            <w:sz w:val="24"/>
            <w:szCs w:val="24"/>
          </w:rPr>
          <w:t>Bacteri</w:t>
        </w:r>
      </w:ins>
      <w:ins w:id="9" w:author="Dennis McGonagle" w:date="2015-07-15T14:15:00Z">
        <w:r w:rsidR="00811ECC">
          <w:rPr>
            <w:rFonts w:asciiTheme="minorHAnsi" w:hAnsiTheme="minorHAnsi"/>
            <w:sz w:val="24"/>
            <w:szCs w:val="24"/>
          </w:rPr>
          <w:t>o</w:t>
        </w:r>
      </w:ins>
      <w:ins w:id="10" w:author="Pepper" w:date="2015-07-14T13:46:00Z">
        <w:r>
          <w:rPr>
            <w:rFonts w:asciiTheme="minorHAnsi" w:hAnsiTheme="minorHAnsi"/>
            <w:sz w:val="24"/>
            <w:szCs w:val="24"/>
          </w:rPr>
          <w:t>phage</w:t>
        </w:r>
      </w:ins>
      <w:ins w:id="11" w:author="Dennis McGonagle" w:date="2015-07-15T14:15:00Z">
        <w:r w:rsidR="00811ECC">
          <w:rPr>
            <w:rFonts w:asciiTheme="minorHAnsi" w:hAnsiTheme="minorHAnsi"/>
            <w:sz w:val="24"/>
            <w:szCs w:val="24"/>
          </w:rPr>
          <w:t>s</w:t>
        </w:r>
      </w:ins>
      <w:bookmarkStart w:id="12" w:name="_GoBack"/>
      <w:bookmarkEnd w:id="12"/>
      <w:ins w:id="13" w:author="Pepper" w:date="2015-07-14T13:46:00Z">
        <w:r>
          <w:rPr>
            <w:rFonts w:asciiTheme="minorHAnsi" w:hAnsiTheme="minorHAnsi"/>
            <w:sz w:val="24"/>
            <w:szCs w:val="24"/>
          </w:rPr>
          <w:t xml:space="preserve"> are studied in environmental science because they are a</w:t>
        </w:r>
      </w:ins>
      <w:ins w:id="14" w:author="Pepper" w:date="2015-07-14T13:47:00Z">
        <w:r>
          <w:rPr>
            <w:rFonts w:asciiTheme="minorHAnsi" w:hAnsiTheme="minorHAnsi"/>
            <w:sz w:val="24"/>
            <w:szCs w:val="24"/>
          </w:rPr>
          <w:t xml:space="preserve"> </w:t>
        </w:r>
      </w:ins>
      <w:ins w:id="15" w:author="Pepper" w:date="2015-07-14T13:46:00Z">
        <w:r>
          <w:rPr>
            <w:rFonts w:asciiTheme="minorHAnsi" w:hAnsiTheme="minorHAnsi"/>
            <w:sz w:val="24"/>
            <w:szCs w:val="24"/>
          </w:rPr>
          <w:t>critical component</w:t>
        </w:r>
      </w:ins>
      <w:ins w:id="16" w:author="Pepper" w:date="2015-07-14T13:47:00Z">
        <w:r>
          <w:rPr>
            <w:rFonts w:asciiTheme="minorHAnsi" w:hAnsiTheme="minorHAnsi"/>
            <w:sz w:val="24"/>
            <w:szCs w:val="24"/>
          </w:rPr>
          <w:t xml:space="preserve"> of biological systems. </w:t>
        </w:r>
      </w:ins>
      <w:ins w:id="17" w:author="Dennis McGonagle" w:date="2015-07-15T14:12:00Z">
        <w:r w:rsidR="00811ECC">
          <w:rPr>
            <w:rFonts w:asciiTheme="minorHAnsi" w:hAnsiTheme="minorHAnsi"/>
            <w:sz w:val="24"/>
            <w:szCs w:val="24"/>
          </w:rPr>
          <w:t>T</w:t>
        </w:r>
      </w:ins>
      <w:ins w:id="18" w:author="Pepper" w:date="2015-07-14T13:47:00Z">
        <w:r>
          <w:rPr>
            <w:rFonts w:asciiTheme="minorHAnsi" w:hAnsiTheme="minorHAnsi"/>
            <w:sz w:val="24"/>
            <w:szCs w:val="24"/>
          </w:rPr>
          <w:t xml:space="preserve">hey are the most abundant biological entity on earth and are important because they help control bacterial populations, food web processes, biogeochemical cycles, </w:t>
        </w:r>
      </w:ins>
      <w:ins w:id="19" w:author="Dennis McGonagle" w:date="2015-07-15T14:13:00Z">
        <w:r w:rsidR="00811ECC">
          <w:rPr>
            <w:rFonts w:asciiTheme="minorHAnsi" w:hAnsiTheme="minorHAnsi"/>
            <w:sz w:val="24"/>
            <w:szCs w:val="24"/>
          </w:rPr>
          <w:t>as well as</w:t>
        </w:r>
      </w:ins>
      <w:ins w:id="20" w:author="Pepper" w:date="2015-07-14T13:47:00Z">
        <w:r>
          <w:rPr>
            <w:rFonts w:asciiTheme="minorHAnsi" w:hAnsiTheme="minorHAnsi"/>
            <w:sz w:val="24"/>
            <w:szCs w:val="24"/>
          </w:rPr>
          <w:t xml:space="preserve"> enhance prokaryotic diversity via horizontal gene transfer</w:t>
        </w:r>
      </w:ins>
      <w:ins w:id="21" w:author="Pepper" w:date="2015-07-14T13:51:00Z">
        <w:r>
          <w:rPr>
            <w:rFonts w:asciiTheme="minorHAnsi" w:hAnsiTheme="minorHAnsi"/>
            <w:sz w:val="24"/>
            <w:szCs w:val="24"/>
          </w:rPr>
          <w:t>.</w:t>
        </w:r>
      </w:ins>
      <w:ins w:id="22" w:author="Dennis McGonagle" w:date="2015-07-15T14:13:00Z">
        <w:r w:rsidR="00811ECC">
          <w:rPr>
            <w:rFonts w:asciiTheme="minorHAnsi" w:hAnsiTheme="minorHAnsi"/>
            <w:sz w:val="24"/>
            <w:szCs w:val="24"/>
          </w:rPr>
          <w:t xml:space="preserve"> </w:t>
        </w:r>
      </w:ins>
      <w:commentRangeStart w:id="23"/>
      <w:ins w:id="24" w:author="Pepper" w:date="2015-07-14T13:53:00Z">
        <w:r>
          <w:rPr>
            <w:rFonts w:asciiTheme="minorHAnsi" w:hAnsiTheme="minorHAnsi"/>
            <w:sz w:val="24"/>
            <w:szCs w:val="24"/>
          </w:rPr>
          <w:t>F</w:t>
        </w:r>
      </w:ins>
      <w:ins w:id="25" w:author="Pepper" w:date="2015-07-14T13:51:00Z">
        <w:r>
          <w:rPr>
            <w:rFonts w:asciiTheme="minorHAnsi" w:hAnsiTheme="minorHAnsi"/>
            <w:sz w:val="24"/>
            <w:szCs w:val="24"/>
          </w:rPr>
          <w:t>inally they are now being considered by EPA as possible</w:t>
        </w:r>
      </w:ins>
      <w:ins w:id="26" w:author="Pepper" w:date="2015-07-14T13:52:00Z">
        <w:r>
          <w:rPr>
            <w:rFonts w:asciiTheme="minorHAnsi" w:hAnsiTheme="minorHAnsi"/>
            <w:sz w:val="24"/>
            <w:szCs w:val="24"/>
          </w:rPr>
          <w:t xml:space="preserve"> </w:t>
        </w:r>
      </w:ins>
      <w:ins w:id="27" w:author="Pepper" w:date="2015-07-14T13:51:00Z">
        <w:r>
          <w:rPr>
            <w:rFonts w:asciiTheme="minorHAnsi" w:hAnsiTheme="minorHAnsi"/>
            <w:sz w:val="24"/>
            <w:szCs w:val="24"/>
          </w:rPr>
          <w:t>viral indicators</w:t>
        </w:r>
      </w:ins>
      <w:ins w:id="28" w:author="Pepper" w:date="2015-07-14T13:52:00Z">
        <w:r>
          <w:rPr>
            <w:rFonts w:asciiTheme="minorHAnsi" w:hAnsiTheme="minorHAnsi"/>
            <w:sz w:val="24"/>
            <w:szCs w:val="24"/>
          </w:rPr>
          <w:t xml:space="preserve"> of fecal contamination in ambient water</w:t>
        </w:r>
      </w:ins>
      <w:ins w:id="29" w:author="Pepper" w:date="2015-07-14T13:53:00Z">
        <w:r>
          <w:rPr>
            <w:rFonts w:asciiTheme="minorHAnsi" w:hAnsiTheme="minorHAnsi"/>
            <w:sz w:val="24"/>
            <w:szCs w:val="24"/>
          </w:rPr>
          <w:t>.</w:t>
        </w:r>
      </w:ins>
      <w:commentRangeEnd w:id="23"/>
      <w:r w:rsidR="00811ECC">
        <w:rPr>
          <w:rStyle w:val="CommentReference"/>
        </w:rPr>
        <w:commentReference w:id="23"/>
      </w:r>
    </w:p>
    <w:p w14:paraId="0B11957F" w14:textId="77777777" w:rsidR="007575DC" w:rsidRDefault="007575DC"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30" w:author="Pepper" w:date="2015-07-14T13:46:00Z"/>
          <w:rFonts w:asciiTheme="minorHAnsi" w:hAnsiTheme="minorHAnsi"/>
          <w:sz w:val="24"/>
          <w:szCs w:val="24"/>
        </w:rPr>
      </w:pPr>
    </w:p>
    <w:p w14:paraId="27846892" w14:textId="1542AE05"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proofErr w:type="spellStart"/>
      <w:r w:rsidRPr="00FD33DC">
        <w:rPr>
          <w:rFonts w:asciiTheme="minorHAnsi" w:hAnsiTheme="minorHAnsi"/>
          <w:sz w:val="24"/>
          <w:szCs w:val="24"/>
          <w:lang w:val="x-none"/>
        </w:rPr>
        <w:t>Coliphages</w:t>
      </w:r>
      <w:proofErr w:type="spellEnd"/>
      <w:r w:rsidRPr="00FD33DC">
        <w:rPr>
          <w:rFonts w:asciiTheme="minorHAnsi" w:hAnsiTheme="minorHAnsi"/>
          <w:sz w:val="24"/>
          <w:szCs w:val="24"/>
          <w:lang w:val="x-none"/>
        </w:rPr>
        <w:t xml:space="preserve"> in water are assayed by addition of a sample to soft or overlay agar along with a culture of </w:t>
      </w:r>
      <w:r w:rsidRPr="00FD33DC">
        <w:rPr>
          <w:rFonts w:asciiTheme="minorHAnsi" w:hAnsiTheme="minorHAnsi"/>
          <w:i/>
          <w:iCs/>
          <w:sz w:val="24"/>
          <w:szCs w:val="24"/>
          <w:lang w:val="x-none"/>
        </w:rPr>
        <w:t>E. coli</w:t>
      </w:r>
      <w:r w:rsidRPr="00FD33DC">
        <w:rPr>
          <w:rFonts w:asciiTheme="minorHAnsi" w:hAnsiTheme="minorHAnsi"/>
          <w:sz w:val="24"/>
          <w:szCs w:val="24"/>
          <w:lang w:val="x-none"/>
        </w:rPr>
        <w:t xml:space="preserve"> in the log phase of growth. The phage attach to the bacterial cell and lyse the bacteria. The bacteria produce a confluent lawn of growth except for areas where the phage has grown and lysed the bacteria. These resulting clear areas are known as plaques. A soft agar overlay is used to enhance the physical spread of the viruses between bacterial cells.</w:t>
      </w:r>
    </w:p>
    <w:p w14:paraId="1DAC60B7"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7906FE61"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r w:rsidRPr="00FD33DC">
        <w:rPr>
          <w:rFonts w:asciiTheme="minorHAnsi" w:hAnsiTheme="minorHAnsi"/>
          <w:sz w:val="24"/>
          <w:szCs w:val="24"/>
          <w:lang w:val="x-none"/>
        </w:rPr>
        <w:t xml:space="preserve">To obtain optimal plaque formation it is important that the host bacteria is in the log </w:t>
      </w:r>
      <w:proofErr w:type="spellStart"/>
      <w:r w:rsidR="00747AF2" w:rsidRPr="00FD33DC">
        <w:rPr>
          <w:rFonts w:asciiTheme="minorHAnsi" w:hAnsiTheme="minorHAnsi"/>
          <w:sz w:val="24"/>
          <w:szCs w:val="24"/>
        </w:rPr>
        <w:t>st</w:t>
      </w:r>
      <w:proofErr w:type="spellEnd"/>
      <w:r w:rsidRPr="00FD33DC">
        <w:rPr>
          <w:rFonts w:asciiTheme="minorHAnsi" w:hAnsiTheme="minorHAnsi"/>
          <w:sz w:val="24"/>
          <w:szCs w:val="24"/>
          <w:lang w:val="x-none"/>
        </w:rPr>
        <w:t>age of growth.</w:t>
      </w:r>
      <w:r w:rsidR="00FD33DC" w:rsidRPr="00FD33DC">
        <w:rPr>
          <w:rFonts w:asciiTheme="minorHAnsi" w:hAnsiTheme="minorHAnsi"/>
          <w:sz w:val="24"/>
          <w:szCs w:val="24"/>
          <w:lang w:val="x-none"/>
        </w:rPr>
        <w:t xml:space="preserve"> </w:t>
      </w:r>
      <w:r w:rsidRPr="00FD33DC">
        <w:rPr>
          <w:rFonts w:asciiTheme="minorHAnsi" w:hAnsiTheme="minorHAnsi"/>
          <w:sz w:val="24"/>
          <w:szCs w:val="24"/>
          <w:lang w:val="x-none"/>
        </w:rPr>
        <w:t xml:space="preserve">This ensures that all the phage attach to live bacteria and produce progeny. This requires that a culture of host bacteria be prepared each day that an assay is performed. Usually, a culture is incubated the day before the assay to obtain a culture in the stationary </w:t>
      </w:r>
      <w:r w:rsidRPr="00FD33DC">
        <w:rPr>
          <w:rFonts w:asciiTheme="minorHAnsi" w:hAnsiTheme="minorHAnsi"/>
          <w:sz w:val="24"/>
          <w:szCs w:val="24"/>
          <w:lang w:val="x-none"/>
        </w:rPr>
        <w:lastRenderedPageBreak/>
        <w:t xml:space="preserve">phase. This is then used to </w:t>
      </w:r>
      <w:r w:rsidR="000B44DC" w:rsidRPr="00FD33DC">
        <w:rPr>
          <w:rFonts w:asciiTheme="minorHAnsi" w:hAnsiTheme="minorHAnsi"/>
          <w:sz w:val="24"/>
          <w:szCs w:val="24"/>
          <w:lang w:val="x-none"/>
        </w:rPr>
        <w:t>inoculate</w:t>
      </w:r>
      <w:r w:rsidRPr="00FD33DC">
        <w:rPr>
          <w:rFonts w:asciiTheme="minorHAnsi" w:hAnsiTheme="minorHAnsi"/>
          <w:sz w:val="24"/>
          <w:szCs w:val="24"/>
          <w:lang w:val="x-none"/>
        </w:rPr>
        <w:t xml:space="preserve"> a broth which is incubated to obtain enough host bacteria in the log phase for the assay (this usually requires 2</w:t>
      </w:r>
      <w:ins w:id="31" w:author="JoVE JoVE" w:date="2015-07-09T17:33:00Z">
        <w:r w:rsidR="005C6CE5">
          <w:rPr>
            <w:rFonts w:asciiTheme="minorHAnsi" w:hAnsiTheme="minorHAnsi"/>
            <w:sz w:val="24"/>
            <w:szCs w:val="24"/>
            <w:lang w:val="x-none"/>
          </w:rPr>
          <w:t>-</w:t>
        </w:r>
      </w:ins>
      <w:del w:id="32" w:author="JoVE JoVE" w:date="2015-07-09T17:33:00Z">
        <w:r w:rsidRPr="00FD33DC" w:rsidDel="005C6CE5">
          <w:rPr>
            <w:rFonts w:asciiTheme="minorHAnsi" w:hAnsiTheme="minorHAnsi"/>
            <w:sz w:val="24"/>
            <w:szCs w:val="24"/>
            <w:lang w:val="x-none"/>
          </w:rPr>
          <w:delText>–</w:delText>
        </w:r>
      </w:del>
      <w:r w:rsidRPr="00FD33DC">
        <w:rPr>
          <w:rFonts w:asciiTheme="minorHAnsi" w:hAnsiTheme="minorHAnsi"/>
          <w:sz w:val="24"/>
          <w:szCs w:val="24"/>
          <w:lang w:val="x-none"/>
        </w:rPr>
        <w:t>3 h</w:t>
      </w:r>
      <w:del w:id="33" w:author="JoVE JoVE" w:date="2015-07-09T17:33:00Z">
        <w:r w:rsidRPr="00FD33DC" w:rsidDel="005C6CE5">
          <w:rPr>
            <w:rFonts w:asciiTheme="minorHAnsi" w:hAnsiTheme="minorHAnsi"/>
            <w:sz w:val="24"/>
            <w:szCs w:val="24"/>
            <w:lang w:val="x-none"/>
          </w:rPr>
          <w:delText>ours</w:delText>
        </w:r>
      </w:del>
      <w:r w:rsidRPr="00FD33DC">
        <w:rPr>
          <w:rFonts w:asciiTheme="minorHAnsi" w:hAnsiTheme="minorHAnsi"/>
          <w:sz w:val="24"/>
          <w:szCs w:val="24"/>
          <w:lang w:val="x-none"/>
        </w:rPr>
        <w:t xml:space="preserve"> of incubation in a shaking water bath at 35 to 3</w:t>
      </w:r>
      <w:r w:rsidR="00F70D20" w:rsidRPr="00FD33DC">
        <w:rPr>
          <w:rFonts w:asciiTheme="minorHAnsi" w:hAnsiTheme="minorHAnsi"/>
          <w:sz w:val="24"/>
          <w:szCs w:val="24"/>
        </w:rPr>
        <w:t>7</w:t>
      </w:r>
      <w:ins w:id="34" w:author="JoVE JoVE" w:date="2015-07-09T17:33:00Z">
        <w:r w:rsidR="005C6CE5">
          <w:rPr>
            <w:rFonts w:asciiTheme="minorHAnsi" w:hAnsiTheme="minorHAnsi"/>
            <w:sz w:val="24"/>
            <w:szCs w:val="24"/>
          </w:rPr>
          <w:t xml:space="preserve"> </w:t>
        </w:r>
      </w:ins>
      <w:r w:rsidR="00F70D20" w:rsidRPr="00FD33DC">
        <w:rPr>
          <w:rFonts w:asciiTheme="minorHAnsi" w:hAnsiTheme="minorHAnsi"/>
          <w:sz w:val="24"/>
          <w:szCs w:val="24"/>
        </w:rPr>
        <w:t>°</w:t>
      </w:r>
      <w:r w:rsidRPr="00FD33DC">
        <w:rPr>
          <w:rFonts w:asciiTheme="minorHAnsi" w:hAnsiTheme="minorHAnsi"/>
          <w:sz w:val="24"/>
          <w:szCs w:val="24"/>
          <w:lang w:val="x-none"/>
        </w:rPr>
        <w:t>C).</w:t>
      </w:r>
    </w:p>
    <w:p w14:paraId="1C59CE65"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p>
    <w:p w14:paraId="3C4FB59C"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lang w:val="x-none"/>
        </w:rPr>
      </w:pPr>
    </w:p>
    <w:p w14:paraId="58F6EEFF" w14:textId="77777777" w:rsidR="00822E0A" w:rsidRPr="00FD33DC" w:rsidRDefault="00822E0A"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Theme="minorHAnsi" w:hAnsiTheme="minorHAnsi"/>
          <w:b/>
          <w:bCs/>
          <w:sz w:val="24"/>
          <w:szCs w:val="24"/>
        </w:rPr>
      </w:pPr>
      <w:r w:rsidRPr="00FD33DC">
        <w:rPr>
          <w:rFonts w:asciiTheme="minorHAnsi" w:hAnsiTheme="minorHAnsi"/>
          <w:b/>
          <w:bCs/>
          <w:sz w:val="24"/>
          <w:szCs w:val="24"/>
        </w:rPr>
        <w:t>PROCEDURE</w:t>
      </w:r>
    </w:p>
    <w:p w14:paraId="143B97DD"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b/>
          <w:bCs/>
          <w:sz w:val="24"/>
          <w:szCs w:val="24"/>
        </w:rPr>
      </w:pPr>
    </w:p>
    <w:p w14:paraId="4D3DA9FD" w14:textId="77777777" w:rsidR="00822E0A" w:rsidRPr="00FD33DC" w:rsidRDefault="00822E0A"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Theme="minorHAnsi" w:hAnsiTheme="minorHAnsi"/>
          <w:b/>
          <w:bCs/>
          <w:sz w:val="24"/>
          <w:szCs w:val="24"/>
        </w:rPr>
      </w:pPr>
      <w:r w:rsidRPr="00FD33DC">
        <w:rPr>
          <w:rFonts w:asciiTheme="minorHAnsi" w:hAnsiTheme="minorHAnsi"/>
          <w:b/>
          <w:bCs/>
          <w:sz w:val="24"/>
          <w:szCs w:val="24"/>
        </w:rPr>
        <w:t>First Period</w:t>
      </w:r>
    </w:p>
    <w:p w14:paraId="51AF2B4C"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b/>
          <w:bCs/>
          <w:sz w:val="24"/>
          <w:szCs w:val="24"/>
        </w:rPr>
      </w:pPr>
    </w:p>
    <w:p w14:paraId="481CDB06"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sectPr w:rsidR="00822E0A" w:rsidRPr="00FD33DC" w:rsidSect="00891E03">
          <w:footerReference w:type="default" r:id="rId10"/>
          <w:pgSz w:w="12240" w:h="15840"/>
          <w:pgMar w:top="1440" w:right="1440" w:bottom="1440" w:left="1440" w:header="1440" w:footer="1440" w:gutter="0"/>
          <w:cols w:space="720"/>
        </w:sectPr>
      </w:pPr>
    </w:p>
    <w:p w14:paraId="160B5BE9" w14:textId="77777777" w:rsidR="00822E0A" w:rsidRPr="00FD33DC" w:rsidRDefault="00822E0A">
      <w:pPr>
        <w:spacing w:line="2" w:lineRule="exact"/>
        <w:rPr>
          <w:rFonts w:asciiTheme="minorHAnsi" w:hAnsiTheme="minorHAnsi"/>
          <w:sz w:val="24"/>
          <w:szCs w:val="24"/>
        </w:rPr>
      </w:pPr>
    </w:p>
    <w:p w14:paraId="4CD1AE3E" w14:textId="77777777" w:rsidR="00822E0A" w:rsidRPr="00FD33DC" w:rsidRDefault="000E3FD4"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Obtain a</w:t>
      </w:r>
      <w:r w:rsidR="00822E0A" w:rsidRPr="00FD33DC">
        <w:rPr>
          <w:rFonts w:asciiTheme="minorHAnsi" w:hAnsiTheme="minorHAnsi"/>
        </w:rPr>
        <w:t xml:space="preserve"> sample of sewage or water containing </w:t>
      </w:r>
      <w:proofErr w:type="spellStart"/>
      <w:r w:rsidR="00822E0A" w:rsidRPr="00FD33DC">
        <w:rPr>
          <w:rFonts w:asciiTheme="minorHAnsi" w:hAnsiTheme="minorHAnsi"/>
        </w:rPr>
        <w:t>coliphage</w:t>
      </w:r>
      <w:proofErr w:type="spellEnd"/>
      <w:r w:rsidR="00822E0A" w:rsidRPr="00FD33DC">
        <w:rPr>
          <w:rFonts w:asciiTheme="minorHAnsi" w:hAnsiTheme="minorHAnsi"/>
        </w:rPr>
        <w:t>.</w:t>
      </w:r>
    </w:p>
    <w:p w14:paraId="23166DFF"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2E869193" w14:textId="77777777" w:rsidR="00822E0A"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 xml:space="preserve">Dilute the sample 1:10 and 1:100 by making 10-fold dilutions in </w:t>
      </w:r>
      <w:proofErr w:type="spellStart"/>
      <w:r w:rsidRPr="00FD33DC">
        <w:rPr>
          <w:rFonts w:asciiTheme="minorHAnsi" w:hAnsiTheme="minorHAnsi"/>
        </w:rPr>
        <w:t>Tris</w:t>
      </w:r>
      <w:proofErr w:type="spellEnd"/>
      <w:r w:rsidRPr="00FD33DC">
        <w:rPr>
          <w:rFonts w:asciiTheme="minorHAnsi" w:hAnsiTheme="minorHAnsi"/>
        </w:rPr>
        <w:t xml:space="preserve"> buffer by transferring 1.0 mL to 9 mL off </w:t>
      </w:r>
      <w:proofErr w:type="spellStart"/>
      <w:r w:rsidRPr="00FD33DC">
        <w:rPr>
          <w:rFonts w:asciiTheme="minorHAnsi" w:hAnsiTheme="minorHAnsi"/>
        </w:rPr>
        <w:t>Tris</w:t>
      </w:r>
      <w:proofErr w:type="spellEnd"/>
      <w:r w:rsidRPr="00FD33DC">
        <w:rPr>
          <w:rFonts w:asciiTheme="minorHAnsi" w:hAnsiTheme="minorHAnsi"/>
        </w:rPr>
        <w:t xml:space="preserve"> buffer.</w:t>
      </w:r>
    </w:p>
    <w:p w14:paraId="7B8B883E"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32F6BC8B" w14:textId="77777777" w:rsidR="000E3FD4"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Melt four tubes of soft agar (0.7% agar/3 mL tube) by placing in a steam bath or autoclaving.</w:t>
      </w:r>
      <w:r w:rsidR="00FD33DC" w:rsidRPr="00FD33DC">
        <w:rPr>
          <w:rFonts w:asciiTheme="minorHAnsi" w:hAnsiTheme="minorHAnsi"/>
        </w:rPr>
        <w:t xml:space="preserve"> </w:t>
      </w:r>
    </w:p>
    <w:p w14:paraId="3EABEA73" w14:textId="77777777" w:rsidR="000E3FD4" w:rsidRPr="00FD33DC" w:rsidRDefault="000E3FD4" w:rsidP="000E3FD4">
      <w:pPr>
        <w:pStyle w:val="ListParagraph"/>
        <w:rPr>
          <w:rFonts w:asciiTheme="minorHAnsi" w:hAnsiTheme="minorHAnsi"/>
          <w:sz w:val="24"/>
          <w:szCs w:val="24"/>
        </w:rPr>
      </w:pPr>
    </w:p>
    <w:p w14:paraId="644E2254" w14:textId="77777777" w:rsidR="00822E0A"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Place the agar in a water bath at 45</w:t>
      </w:r>
      <w:ins w:id="35" w:author="JoVE JoVE" w:date="2015-07-09T17:57:00Z">
        <w:r w:rsidR="0061220F">
          <w:rPr>
            <w:rFonts w:asciiTheme="minorHAnsi" w:hAnsiTheme="minorHAnsi"/>
          </w:rPr>
          <w:t>-</w:t>
        </w:r>
      </w:ins>
      <w:del w:id="36" w:author="JoVE JoVE" w:date="2015-07-09T17:57:00Z">
        <w:r w:rsidRPr="00FD33DC" w:rsidDel="0061220F">
          <w:rPr>
            <w:rFonts w:asciiTheme="minorHAnsi" w:hAnsiTheme="minorHAnsi"/>
          </w:rPr>
          <w:delText>–</w:delText>
        </w:r>
      </w:del>
      <w:r w:rsidRPr="00FD33DC">
        <w:rPr>
          <w:rFonts w:asciiTheme="minorHAnsi" w:hAnsiTheme="minorHAnsi"/>
        </w:rPr>
        <w:t>48</w:t>
      </w:r>
      <w:ins w:id="37" w:author="JoVE JoVE" w:date="2015-07-09T16:29:00Z">
        <w:r w:rsidR="00FD33DC">
          <w:rPr>
            <w:rFonts w:asciiTheme="minorHAnsi" w:hAnsiTheme="minorHAnsi"/>
          </w:rPr>
          <w:t xml:space="preserve"> </w:t>
        </w:r>
      </w:ins>
      <w:r w:rsidR="00365225" w:rsidRPr="00FD33DC">
        <w:rPr>
          <w:rFonts w:asciiTheme="minorHAnsi" w:hAnsiTheme="minorHAnsi"/>
        </w:rPr>
        <w:t>°</w:t>
      </w:r>
      <w:r w:rsidRPr="00FD33DC">
        <w:rPr>
          <w:rFonts w:asciiTheme="minorHAnsi" w:hAnsiTheme="minorHAnsi"/>
        </w:rPr>
        <w:t>C and allow 15 min for the temperature of the agar to adjust to 45</w:t>
      </w:r>
      <w:ins w:id="38" w:author="JoVE JoVE" w:date="2015-07-09T16:29:00Z">
        <w:r w:rsidR="00FD33DC">
          <w:rPr>
            <w:rFonts w:asciiTheme="minorHAnsi" w:hAnsiTheme="minorHAnsi"/>
          </w:rPr>
          <w:t xml:space="preserve"> </w:t>
        </w:r>
      </w:ins>
      <w:r w:rsidR="00F70D20" w:rsidRPr="00FD33DC">
        <w:rPr>
          <w:rFonts w:asciiTheme="minorHAnsi" w:hAnsiTheme="minorHAnsi"/>
        </w:rPr>
        <w:t>°</w:t>
      </w:r>
      <w:r w:rsidRPr="00FD33DC">
        <w:rPr>
          <w:rFonts w:asciiTheme="minorHAnsi" w:hAnsiTheme="minorHAnsi"/>
        </w:rPr>
        <w:t>C.</w:t>
      </w:r>
    </w:p>
    <w:p w14:paraId="2487E794"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0CCBE44C" w14:textId="77777777" w:rsidR="000E3FD4"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To the first tube</w:t>
      </w:r>
      <w:ins w:id="39" w:author="JoVE JoVE" w:date="2015-07-09T17:57:00Z">
        <w:r w:rsidR="0061220F">
          <w:rPr>
            <w:rFonts w:asciiTheme="minorHAnsi" w:hAnsiTheme="minorHAnsi"/>
          </w:rPr>
          <w:t>,</w:t>
        </w:r>
      </w:ins>
      <w:r w:rsidRPr="00FD33DC">
        <w:rPr>
          <w:rFonts w:asciiTheme="minorHAnsi" w:hAnsiTheme="minorHAnsi"/>
        </w:rPr>
        <w:t xml:space="preserve"> add 1 mL of a log phase broth culture of </w:t>
      </w:r>
      <w:r w:rsidRPr="00FD33DC">
        <w:rPr>
          <w:rFonts w:asciiTheme="minorHAnsi" w:hAnsiTheme="minorHAnsi"/>
          <w:i/>
          <w:iCs/>
        </w:rPr>
        <w:t>E. coli</w:t>
      </w:r>
      <w:r w:rsidR="00087CDE" w:rsidRPr="00FD33DC">
        <w:rPr>
          <w:rFonts w:asciiTheme="minorHAnsi" w:hAnsiTheme="minorHAnsi"/>
          <w:iCs/>
          <w:vertAlign w:val="superscript"/>
        </w:rPr>
        <w:t>1</w:t>
      </w:r>
      <w:r w:rsidRPr="00FD33DC">
        <w:rPr>
          <w:rFonts w:asciiTheme="minorHAnsi" w:hAnsiTheme="minorHAnsi"/>
        </w:rPr>
        <w:t xml:space="preserve"> and 1 mL of undiluted sample.</w:t>
      </w:r>
      <w:r w:rsidR="00FD33DC" w:rsidRPr="00FD33DC">
        <w:rPr>
          <w:rFonts w:asciiTheme="minorHAnsi" w:hAnsiTheme="minorHAnsi"/>
        </w:rPr>
        <w:t xml:space="preserve"> </w:t>
      </w:r>
    </w:p>
    <w:p w14:paraId="0501EEB0" w14:textId="77777777" w:rsidR="000E3FD4" w:rsidRPr="00FD33DC" w:rsidRDefault="000E3FD4" w:rsidP="000E3FD4">
      <w:pPr>
        <w:pStyle w:val="ListParagraph"/>
        <w:rPr>
          <w:rFonts w:asciiTheme="minorHAnsi" w:hAnsiTheme="minorHAnsi"/>
          <w:sz w:val="24"/>
          <w:szCs w:val="24"/>
        </w:rPr>
      </w:pPr>
    </w:p>
    <w:p w14:paraId="362E7675" w14:textId="77777777" w:rsidR="000E3FD4"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Remove the tube from the water bath and gently rock between hands to mix the suspension for 2</w:t>
      </w:r>
      <w:ins w:id="40" w:author="JoVE JoVE" w:date="2015-07-09T17:58:00Z">
        <w:r w:rsidR="0061220F">
          <w:rPr>
            <w:rFonts w:asciiTheme="minorHAnsi" w:hAnsiTheme="minorHAnsi"/>
          </w:rPr>
          <w:t>-</w:t>
        </w:r>
      </w:ins>
      <w:del w:id="41" w:author="JoVE JoVE" w:date="2015-07-09T17:58:00Z">
        <w:r w:rsidRPr="00FD33DC" w:rsidDel="0061220F">
          <w:rPr>
            <w:rFonts w:asciiTheme="minorHAnsi" w:hAnsiTheme="minorHAnsi"/>
          </w:rPr>
          <w:delText>–</w:delText>
        </w:r>
      </w:del>
      <w:r w:rsidRPr="00FD33DC">
        <w:rPr>
          <w:rFonts w:asciiTheme="minorHAnsi" w:hAnsiTheme="minorHAnsi"/>
        </w:rPr>
        <w:t>3 s</w:t>
      </w:r>
      <w:del w:id="42" w:author="JoVE JoVE" w:date="2015-07-09T16:30:00Z">
        <w:r w:rsidRPr="00FD33DC" w:rsidDel="00FD33DC">
          <w:rPr>
            <w:rFonts w:asciiTheme="minorHAnsi" w:hAnsiTheme="minorHAnsi"/>
          </w:rPr>
          <w:delText>econd</w:delText>
        </w:r>
      </w:del>
      <w:del w:id="43" w:author="JoVE JoVE" w:date="2015-07-09T16:29:00Z">
        <w:r w:rsidRPr="00FD33DC" w:rsidDel="00FD33DC">
          <w:rPr>
            <w:rFonts w:asciiTheme="minorHAnsi" w:hAnsiTheme="minorHAnsi"/>
          </w:rPr>
          <w:delText>s</w:delText>
        </w:r>
      </w:del>
      <w:r w:rsidRPr="00FD33DC">
        <w:rPr>
          <w:rFonts w:asciiTheme="minorHAnsi" w:hAnsiTheme="minorHAnsi"/>
        </w:rPr>
        <w:t xml:space="preserve">. </w:t>
      </w:r>
    </w:p>
    <w:p w14:paraId="2F8339E7" w14:textId="77777777" w:rsidR="000E3FD4" w:rsidRPr="00FD33DC" w:rsidRDefault="000E3FD4" w:rsidP="000E3FD4">
      <w:pPr>
        <w:pStyle w:val="ListParagraph"/>
        <w:rPr>
          <w:rFonts w:asciiTheme="minorHAnsi" w:hAnsiTheme="minorHAnsi"/>
          <w:sz w:val="24"/>
          <w:szCs w:val="24"/>
        </w:rPr>
      </w:pPr>
    </w:p>
    <w:p w14:paraId="58510CC3" w14:textId="77777777" w:rsidR="000E3FD4"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 xml:space="preserve">Wipe the water from the tube with a paper towel and pour the agar over the </w:t>
      </w:r>
      <w:ins w:id="44" w:author="JoVE JoVE" w:date="2015-07-09T17:58:00Z">
        <w:r w:rsidR="0061220F">
          <w:rPr>
            <w:rFonts w:asciiTheme="minorHAnsi" w:hAnsiTheme="minorHAnsi"/>
          </w:rPr>
          <w:t>P</w:t>
        </w:r>
      </w:ins>
      <w:del w:id="45" w:author="JoVE JoVE" w:date="2015-07-09T17:58:00Z">
        <w:r w:rsidRPr="00FD33DC" w:rsidDel="0061220F">
          <w:rPr>
            <w:rFonts w:asciiTheme="minorHAnsi" w:hAnsiTheme="minorHAnsi"/>
          </w:rPr>
          <w:delText>p</w:delText>
        </w:r>
      </w:del>
      <w:r w:rsidRPr="00FD33DC">
        <w:rPr>
          <w:rFonts w:asciiTheme="minorHAnsi" w:hAnsiTheme="minorHAnsi"/>
        </w:rPr>
        <w:t xml:space="preserve">etri dish containing bottom agar. </w:t>
      </w:r>
    </w:p>
    <w:p w14:paraId="3863775F" w14:textId="77777777" w:rsidR="000E3FD4" w:rsidRPr="00FD33DC" w:rsidRDefault="000E3FD4" w:rsidP="000E3FD4">
      <w:pPr>
        <w:pStyle w:val="ListParagraph"/>
        <w:rPr>
          <w:rFonts w:asciiTheme="minorHAnsi" w:hAnsiTheme="minorHAnsi"/>
          <w:sz w:val="24"/>
          <w:szCs w:val="24"/>
        </w:rPr>
      </w:pPr>
    </w:p>
    <w:p w14:paraId="5AE74BE1" w14:textId="77777777" w:rsidR="00822E0A"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Quickly rotate the plate to spread the top agar. Be sure the agar covers the entire surface.</w:t>
      </w:r>
    </w:p>
    <w:p w14:paraId="7656E4CE"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7E94AC84" w14:textId="77777777" w:rsidR="00822E0A"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Repeat Step</w:t>
      </w:r>
      <w:r w:rsidR="00087CDE" w:rsidRPr="00FD33DC">
        <w:rPr>
          <w:rFonts w:asciiTheme="minorHAnsi" w:hAnsiTheme="minorHAnsi"/>
        </w:rPr>
        <w:t>s 5-8</w:t>
      </w:r>
      <w:r w:rsidRPr="00FD33DC">
        <w:rPr>
          <w:rFonts w:asciiTheme="minorHAnsi" w:hAnsiTheme="minorHAnsi"/>
        </w:rPr>
        <w:t xml:space="preserve"> using 1 mL of</w:t>
      </w:r>
      <w:r w:rsidR="00D629CE" w:rsidRPr="00FD33DC">
        <w:rPr>
          <w:rFonts w:asciiTheme="minorHAnsi" w:hAnsiTheme="minorHAnsi"/>
        </w:rPr>
        <w:t xml:space="preserve"> bacteria and 1 mL of each sample</w:t>
      </w:r>
      <w:r w:rsidRPr="00FD33DC">
        <w:rPr>
          <w:rFonts w:asciiTheme="minorHAnsi" w:hAnsiTheme="minorHAnsi"/>
        </w:rPr>
        <w:t xml:space="preserve"> dilution</w:t>
      </w:r>
      <w:r w:rsidR="00087CDE" w:rsidRPr="00FD33DC">
        <w:rPr>
          <w:rFonts w:asciiTheme="minorHAnsi" w:hAnsiTheme="minorHAnsi"/>
        </w:rPr>
        <w:t xml:space="preserve"> (</w:t>
      </w:r>
      <w:ins w:id="46" w:author="JoVE JoVE" w:date="2015-07-09T17:58:00Z">
        <w:r w:rsidR="0061220F">
          <w:rPr>
            <w:rFonts w:asciiTheme="minorHAnsi" w:hAnsiTheme="minorHAnsi"/>
            <w:b/>
          </w:rPr>
          <w:t>F</w:t>
        </w:r>
      </w:ins>
      <w:del w:id="47" w:author="JoVE JoVE" w:date="2015-07-09T17:58:00Z">
        <w:r w:rsidR="00087CDE" w:rsidRPr="00FD33DC" w:rsidDel="0061220F">
          <w:rPr>
            <w:rFonts w:asciiTheme="minorHAnsi" w:hAnsiTheme="minorHAnsi"/>
            <w:b/>
          </w:rPr>
          <w:delText>f</w:delText>
        </w:r>
      </w:del>
      <w:r w:rsidR="00087CDE" w:rsidRPr="00FD33DC">
        <w:rPr>
          <w:rFonts w:asciiTheme="minorHAnsi" w:hAnsiTheme="minorHAnsi"/>
          <w:b/>
        </w:rPr>
        <w:t>igure 2</w:t>
      </w:r>
      <w:r w:rsidR="00087CDE" w:rsidRPr="00FD33DC">
        <w:rPr>
          <w:rFonts w:asciiTheme="minorHAnsi" w:hAnsiTheme="minorHAnsi"/>
        </w:rPr>
        <w:t>).</w:t>
      </w:r>
    </w:p>
    <w:p w14:paraId="28AB438F"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4D4B8550" w14:textId="77777777" w:rsidR="00822E0A" w:rsidRPr="00FD33DC" w:rsidRDefault="00822E0A" w:rsidP="00891E03">
      <w:pPr>
        <w:pStyle w:val="Level1"/>
        <w:numPr>
          <w:ilvl w:val="0"/>
          <w:numId w:val="2"/>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left"/>
        <w:rPr>
          <w:rFonts w:asciiTheme="minorHAnsi" w:hAnsiTheme="minorHAnsi"/>
        </w:rPr>
      </w:pPr>
      <w:r w:rsidRPr="00FD33DC">
        <w:rPr>
          <w:rFonts w:asciiTheme="minorHAnsi" w:hAnsiTheme="minorHAnsi"/>
        </w:rPr>
        <w:t xml:space="preserve">After the agar has solidified, invert the </w:t>
      </w:r>
      <w:ins w:id="48" w:author="JoVE JoVE" w:date="2015-07-09T17:59:00Z">
        <w:r w:rsidR="0061220F">
          <w:rPr>
            <w:rFonts w:asciiTheme="minorHAnsi" w:hAnsiTheme="minorHAnsi"/>
          </w:rPr>
          <w:t>P</w:t>
        </w:r>
      </w:ins>
      <w:del w:id="49" w:author="JoVE JoVE" w:date="2015-07-09T17:59:00Z">
        <w:r w:rsidRPr="00FD33DC" w:rsidDel="0061220F">
          <w:rPr>
            <w:rFonts w:asciiTheme="minorHAnsi" w:hAnsiTheme="minorHAnsi"/>
          </w:rPr>
          <w:delText>p</w:delText>
        </w:r>
      </w:del>
      <w:r w:rsidRPr="00FD33DC">
        <w:rPr>
          <w:rFonts w:asciiTheme="minorHAnsi" w:hAnsiTheme="minorHAnsi"/>
        </w:rPr>
        <w:t>etri dishes and incubate at 37</w:t>
      </w:r>
      <w:ins w:id="50" w:author="JoVE JoVE" w:date="2015-07-09T16:30:00Z">
        <w:r w:rsidR="00FD33DC">
          <w:rPr>
            <w:rFonts w:asciiTheme="minorHAnsi" w:hAnsiTheme="minorHAnsi"/>
          </w:rPr>
          <w:t xml:space="preserve"> </w:t>
        </w:r>
      </w:ins>
      <w:r w:rsidR="00F70D20" w:rsidRPr="00FD33DC">
        <w:rPr>
          <w:rFonts w:asciiTheme="minorHAnsi" w:hAnsiTheme="minorHAnsi"/>
        </w:rPr>
        <w:t>°</w:t>
      </w:r>
      <w:r w:rsidRPr="00FD33DC">
        <w:rPr>
          <w:rFonts w:asciiTheme="minorHAnsi" w:hAnsiTheme="minorHAnsi"/>
        </w:rPr>
        <w:t xml:space="preserve">C for 48 h. </w:t>
      </w:r>
      <w:proofErr w:type="gramStart"/>
      <w:r w:rsidRPr="00FD33DC">
        <w:rPr>
          <w:rFonts w:asciiTheme="minorHAnsi" w:hAnsiTheme="minorHAnsi"/>
        </w:rPr>
        <w:t>Knock</w:t>
      </w:r>
      <w:proofErr w:type="gramEnd"/>
      <w:r w:rsidRPr="00FD33DC">
        <w:rPr>
          <w:rFonts w:asciiTheme="minorHAnsi" w:hAnsiTheme="minorHAnsi"/>
        </w:rPr>
        <w:t xml:space="preserve"> any moisture off the lid of the </w:t>
      </w:r>
      <w:ins w:id="51" w:author="JoVE JoVE" w:date="2015-07-09T16:30:00Z">
        <w:r w:rsidR="00FD33DC">
          <w:rPr>
            <w:rFonts w:asciiTheme="minorHAnsi" w:hAnsiTheme="minorHAnsi"/>
          </w:rPr>
          <w:t>P</w:t>
        </w:r>
      </w:ins>
      <w:del w:id="52" w:author="JoVE JoVE" w:date="2015-07-09T16:30:00Z">
        <w:r w:rsidRPr="00FD33DC" w:rsidDel="00FD33DC">
          <w:rPr>
            <w:rFonts w:asciiTheme="minorHAnsi" w:hAnsiTheme="minorHAnsi"/>
          </w:rPr>
          <w:delText>p</w:delText>
        </w:r>
      </w:del>
      <w:r w:rsidRPr="00FD33DC">
        <w:rPr>
          <w:rFonts w:asciiTheme="minorHAnsi" w:hAnsiTheme="minorHAnsi"/>
        </w:rPr>
        <w:t>etri dish. If a drop of moisture falls on the plaque it will cause it to spread across the agar surface.</w:t>
      </w:r>
    </w:p>
    <w:p w14:paraId="65462906"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4FA0B8A6" w14:textId="77777777" w:rsidR="00822E0A" w:rsidRPr="00FD33DC" w:rsidRDefault="00822E0A"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Theme="minorHAnsi" w:hAnsiTheme="minorHAnsi"/>
          <w:b/>
          <w:bCs/>
          <w:sz w:val="24"/>
          <w:szCs w:val="24"/>
        </w:rPr>
      </w:pPr>
      <w:r w:rsidRPr="00FD33DC">
        <w:rPr>
          <w:rFonts w:asciiTheme="minorHAnsi" w:hAnsiTheme="minorHAnsi"/>
          <w:b/>
          <w:bCs/>
          <w:sz w:val="24"/>
          <w:szCs w:val="24"/>
        </w:rPr>
        <w:t>Second Period</w:t>
      </w:r>
    </w:p>
    <w:p w14:paraId="63D8A09A"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08962E28"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Theme="minorHAnsi" w:hAnsiTheme="minorHAnsi"/>
          <w:sz w:val="24"/>
          <w:szCs w:val="24"/>
        </w:rPr>
      </w:pPr>
      <w:r w:rsidRPr="00FD33DC">
        <w:rPr>
          <w:rFonts w:asciiTheme="minorHAnsi" w:hAnsiTheme="minorHAnsi"/>
          <w:sz w:val="24"/>
          <w:szCs w:val="24"/>
        </w:rPr>
        <w:t>1.</w:t>
      </w:r>
      <w:r w:rsidRPr="00FD33DC">
        <w:rPr>
          <w:rFonts w:asciiTheme="minorHAnsi" w:hAnsiTheme="minorHAnsi"/>
          <w:sz w:val="24"/>
          <w:szCs w:val="24"/>
        </w:rPr>
        <w:tab/>
        <w:t>Count the number of plaques on each dilution (</w:t>
      </w:r>
      <w:r w:rsidRPr="00FD33DC">
        <w:rPr>
          <w:rFonts w:asciiTheme="minorHAnsi" w:hAnsiTheme="minorHAnsi"/>
          <w:b/>
          <w:sz w:val="24"/>
          <w:szCs w:val="24"/>
        </w:rPr>
        <w:t>Figure 3</w:t>
      </w:r>
      <w:r w:rsidRPr="00FD33DC">
        <w:rPr>
          <w:rFonts w:asciiTheme="minorHAnsi" w:hAnsiTheme="minorHAnsi"/>
          <w:sz w:val="24"/>
          <w:szCs w:val="24"/>
        </w:rPr>
        <w:t>)</w:t>
      </w:r>
      <w:r w:rsidR="00D629CE" w:rsidRPr="00FD33DC">
        <w:rPr>
          <w:rFonts w:asciiTheme="minorHAnsi" w:hAnsiTheme="minorHAnsi"/>
          <w:sz w:val="24"/>
          <w:szCs w:val="24"/>
        </w:rPr>
        <w:t xml:space="preserve"> </w:t>
      </w:r>
      <w:r w:rsidRPr="00FD33DC">
        <w:rPr>
          <w:rFonts w:asciiTheme="minorHAnsi" w:hAnsiTheme="minorHAnsi"/>
          <w:sz w:val="24"/>
          <w:szCs w:val="24"/>
        </w:rPr>
        <w:t xml:space="preserve">and calculate the concentration of phage in </w:t>
      </w:r>
      <w:r w:rsidR="00087CDE" w:rsidRPr="00FD33DC">
        <w:rPr>
          <w:rFonts w:asciiTheme="minorHAnsi" w:hAnsiTheme="minorHAnsi"/>
          <w:sz w:val="24"/>
          <w:szCs w:val="24"/>
        </w:rPr>
        <w:t>th</w:t>
      </w:r>
      <w:ins w:id="53" w:author="JoVE JoVE" w:date="2015-07-09T16:41:00Z">
        <w:r w:rsidR="00F95370">
          <w:rPr>
            <w:rFonts w:asciiTheme="minorHAnsi" w:hAnsiTheme="minorHAnsi"/>
            <w:sz w:val="24"/>
            <w:szCs w:val="24"/>
          </w:rPr>
          <w:t>e</w:t>
        </w:r>
      </w:ins>
      <w:del w:id="54" w:author="JoVE JoVE" w:date="2015-07-09T16:41:00Z">
        <w:r w:rsidR="00087CDE" w:rsidRPr="00FD33DC" w:rsidDel="00F95370">
          <w:rPr>
            <w:rFonts w:asciiTheme="minorHAnsi" w:hAnsiTheme="minorHAnsi"/>
            <w:sz w:val="24"/>
            <w:szCs w:val="24"/>
          </w:rPr>
          <w:delText>r</w:delText>
        </w:r>
      </w:del>
      <w:r w:rsidRPr="00FD33DC">
        <w:rPr>
          <w:rFonts w:asciiTheme="minorHAnsi" w:hAnsiTheme="minorHAnsi"/>
          <w:sz w:val="24"/>
          <w:szCs w:val="24"/>
        </w:rPr>
        <w:t xml:space="preserve"> original sample.</w:t>
      </w:r>
    </w:p>
    <w:p w14:paraId="047571D4"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289C7575"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Theme="minorHAnsi" w:hAnsiTheme="minorHAnsi"/>
          <w:sz w:val="24"/>
          <w:szCs w:val="24"/>
        </w:rPr>
      </w:pPr>
      <w:r w:rsidRPr="00FD33DC">
        <w:rPr>
          <w:rFonts w:asciiTheme="minorHAnsi" w:hAnsiTheme="minorHAnsi"/>
          <w:sz w:val="24"/>
          <w:szCs w:val="24"/>
        </w:rPr>
        <w:t>2.</w:t>
      </w:r>
      <w:r w:rsidRPr="00FD33DC">
        <w:rPr>
          <w:rFonts w:asciiTheme="minorHAnsi" w:hAnsiTheme="minorHAnsi"/>
          <w:sz w:val="24"/>
          <w:szCs w:val="24"/>
        </w:rPr>
        <w:tab/>
        <w:t>Record any major differences in the size or appearance of the plaques.</w:t>
      </w:r>
    </w:p>
    <w:p w14:paraId="1552E020" w14:textId="77777777" w:rsidR="00D629CE" w:rsidRPr="00FD33DC" w:rsidRDefault="00D629C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276CDE34" w14:textId="77777777" w:rsidR="00C2726A" w:rsidRPr="00FD33DC" w:rsidRDefault="00C2726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16953BAC" w14:textId="77777777" w:rsidR="00D629CE" w:rsidRPr="00FD33DC" w:rsidRDefault="00D629CE"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Calibri" w:hAnsi="Calibri"/>
          <w:sz w:val="24"/>
          <w:szCs w:val="24"/>
        </w:rPr>
      </w:pPr>
      <w:r w:rsidRPr="00FD33DC">
        <w:rPr>
          <w:rFonts w:ascii="Calibri" w:hAnsi="Calibri"/>
          <w:b/>
          <w:sz w:val="24"/>
          <w:szCs w:val="24"/>
        </w:rPr>
        <w:t>CALCULATIONS AND REPRESENTATIVE RESULTS</w:t>
      </w:r>
    </w:p>
    <w:p w14:paraId="761EF399"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1C7424AD" w14:textId="77777777" w:rsidR="00D629CE" w:rsidRPr="00FD33DC" w:rsidRDefault="00D629CE"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Calibri" w:hAnsi="Calibri"/>
          <w:sz w:val="24"/>
          <w:szCs w:val="24"/>
        </w:rPr>
      </w:pPr>
      <w:r w:rsidRPr="00FD33DC">
        <w:rPr>
          <w:rFonts w:ascii="Calibri" w:hAnsi="Calibri"/>
          <w:sz w:val="24"/>
          <w:szCs w:val="24"/>
        </w:rPr>
        <w:t>Dilution of sewage sample = 10</w:t>
      </w:r>
      <w:r w:rsidRPr="00FD33DC">
        <w:rPr>
          <w:rFonts w:ascii="Calibri" w:hAnsi="Calibri"/>
          <w:sz w:val="24"/>
          <w:szCs w:val="24"/>
          <w:vertAlign w:val="superscript"/>
        </w:rPr>
        <w:t>-1</w:t>
      </w:r>
    </w:p>
    <w:p w14:paraId="2EAFD07F"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29DE7533" w14:textId="77777777" w:rsidR="00D629CE" w:rsidRPr="00FD33DC" w:rsidRDefault="00D629CE"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Calibri" w:hAnsi="Calibri"/>
          <w:sz w:val="24"/>
          <w:szCs w:val="24"/>
        </w:rPr>
      </w:pPr>
      <w:r w:rsidRPr="00FD33DC">
        <w:rPr>
          <w:rFonts w:ascii="Calibri" w:hAnsi="Calibri"/>
          <w:sz w:val="24"/>
          <w:szCs w:val="24"/>
        </w:rPr>
        <w:t>Number of plaques obtained = 9</w:t>
      </w:r>
    </w:p>
    <w:p w14:paraId="5642EFEE"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60FB6576"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r w:rsidRPr="00FD33DC">
        <w:rPr>
          <w:rFonts w:ascii="Calibri" w:hAnsi="Calibri"/>
          <w:sz w:val="24"/>
          <w:szCs w:val="24"/>
        </w:rPr>
        <w:t>Therefore, number of phage per m</w:t>
      </w:r>
      <w:ins w:id="55" w:author="JoVE JoVE" w:date="2015-07-09T18:01:00Z">
        <w:r w:rsidR="0061220F">
          <w:rPr>
            <w:rFonts w:ascii="Calibri" w:hAnsi="Calibri"/>
            <w:sz w:val="24"/>
            <w:szCs w:val="24"/>
          </w:rPr>
          <w:t>L</w:t>
        </w:r>
      </w:ins>
      <w:del w:id="56" w:author="JoVE JoVE" w:date="2015-07-09T18:01:00Z">
        <w:r w:rsidRPr="00FD33DC" w:rsidDel="0061220F">
          <w:rPr>
            <w:rFonts w:ascii="Calibri" w:hAnsi="Calibri"/>
            <w:sz w:val="24"/>
            <w:szCs w:val="24"/>
          </w:rPr>
          <w:delText>l</w:delText>
        </w:r>
      </w:del>
      <w:r w:rsidRPr="00FD33DC">
        <w:rPr>
          <w:rFonts w:ascii="Calibri" w:hAnsi="Calibri"/>
          <w:sz w:val="24"/>
          <w:szCs w:val="24"/>
        </w:rPr>
        <w:t xml:space="preserve"> of sewage</w:t>
      </w:r>
      <w:r w:rsidR="00087CDE" w:rsidRPr="00FD33DC">
        <w:rPr>
          <w:rFonts w:ascii="Calibri" w:hAnsi="Calibri"/>
          <w:sz w:val="24"/>
          <w:szCs w:val="24"/>
        </w:rPr>
        <w:t>:</w:t>
      </w:r>
    </w:p>
    <w:p w14:paraId="27703E34"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r w:rsidRPr="00FD33DC">
        <w:rPr>
          <w:rFonts w:ascii="Calibri" w:hAnsi="Calibri"/>
          <w:sz w:val="24"/>
          <w:szCs w:val="24"/>
        </w:rPr>
        <w:tab/>
        <w:t>= 10 x 9</w:t>
      </w:r>
    </w:p>
    <w:p w14:paraId="180F1EAB"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r w:rsidRPr="00FD33DC">
        <w:rPr>
          <w:rFonts w:ascii="Calibri" w:hAnsi="Calibri"/>
          <w:sz w:val="24"/>
          <w:szCs w:val="24"/>
        </w:rPr>
        <w:tab/>
        <w:t>= 90</w:t>
      </w:r>
    </w:p>
    <w:p w14:paraId="17184E6E" w14:textId="77777777" w:rsidR="00D629CE" w:rsidRPr="00FD33DC" w:rsidRDefault="00D629CE" w:rsidP="00D629C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1A85904E" w14:textId="77777777" w:rsidR="00D629CE" w:rsidRPr="00FD33DC" w:rsidRDefault="00D629CE"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Calibri" w:hAnsi="Calibri"/>
          <w:sz w:val="24"/>
          <w:szCs w:val="24"/>
        </w:rPr>
      </w:pPr>
      <w:r w:rsidRPr="00FD33DC">
        <w:rPr>
          <w:rFonts w:ascii="Calibri" w:hAnsi="Calibri"/>
          <w:sz w:val="24"/>
          <w:szCs w:val="24"/>
        </w:rPr>
        <w:t xml:space="preserve">Raw sewage </w:t>
      </w:r>
      <w:r w:rsidR="000B44DC" w:rsidRPr="00FD33DC">
        <w:rPr>
          <w:rFonts w:ascii="Calibri" w:hAnsi="Calibri"/>
          <w:sz w:val="24"/>
          <w:szCs w:val="24"/>
        </w:rPr>
        <w:t>typical</w:t>
      </w:r>
      <w:r w:rsidR="00087CDE" w:rsidRPr="00FD33DC">
        <w:rPr>
          <w:rFonts w:ascii="Calibri" w:hAnsi="Calibri"/>
          <w:sz w:val="24"/>
          <w:szCs w:val="24"/>
        </w:rPr>
        <w:t>ly</w:t>
      </w:r>
      <w:r w:rsidRPr="00FD33DC">
        <w:rPr>
          <w:rFonts w:ascii="Calibri" w:hAnsi="Calibri"/>
          <w:sz w:val="24"/>
          <w:szCs w:val="24"/>
        </w:rPr>
        <w:t xml:space="preserve"> contains 10</w:t>
      </w:r>
      <w:r w:rsidRPr="00FD33DC">
        <w:rPr>
          <w:rFonts w:ascii="Calibri" w:hAnsi="Calibri"/>
          <w:sz w:val="24"/>
          <w:szCs w:val="24"/>
          <w:vertAlign w:val="superscript"/>
        </w:rPr>
        <w:t>3</w:t>
      </w:r>
      <w:r w:rsidRPr="00FD33DC">
        <w:rPr>
          <w:rFonts w:ascii="Calibri" w:hAnsi="Calibri"/>
          <w:sz w:val="24"/>
          <w:szCs w:val="24"/>
        </w:rPr>
        <w:t xml:space="preserve"> – 10</w:t>
      </w:r>
      <w:r w:rsidRPr="00FD33DC">
        <w:rPr>
          <w:rFonts w:ascii="Calibri" w:hAnsi="Calibri"/>
          <w:sz w:val="24"/>
          <w:szCs w:val="24"/>
          <w:vertAlign w:val="superscript"/>
        </w:rPr>
        <w:t>4</w:t>
      </w:r>
      <w:r w:rsidRPr="00FD33DC">
        <w:rPr>
          <w:rFonts w:ascii="Calibri" w:hAnsi="Calibri"/>
          <w:sz w:val="24"/>
          <w:szCs w:val="24"/>
        </w:rPr>
        <w:t xml:space="preserve"> </w:t>
      </w:r>
      <w:proofErr w:type="spellStart"/>
      <w:r w:rsidRPr="00FD33DC">
        <w:rPr>
          <w:rFonts w:ascii="Calibri" w:hAnsi="Calibri"/>
          <w:sz w:val="24"/>
          <w:szCs w:val="24"/>
        </w:rPr>
        <w:t>coliphage</w:t>
      </w:r>
      <w:proofErr w:type="spellEnd"/>
      <w:r w:rsidRPr="00FD33DC">
        <w:rPr>
          <w:rFonts w:ascii="Calibri" w:hAnsi="Calibri"/>
          <w:sz w:val="24"/>
          <w:szCs w:val="24"/>
        </w:rPr>
        <w:t xml:space="preserve"> per m</w:t>
      </w:r>
      <w:ins w:id="57" w:author="JoVE JoVE" w:date="2015-07-09T16:42:00Z">
        <w:r w:rsidR="00F95370">
          <w:rPr>
            <w:rFonts w:ascii="Calibri" w:hAnsi="Calibri"/>
            <w:sz w:val="24"/>
            <w:szCs w:val="24"/>
          </w:rPr>
          <w:t>L</w:t>
        </w:r>
      </w:ins>
      <w:del w:id="58" w:author="JoVE JoVE" w:date="2015-07-09T16:42:00Z">
        <w:r w:rsidRPr="00FD33DC" w:rsidDel="00F95370">
          <w:rPr>
            <w:rFonts w:ascii="Calibri" w:hAnsi="Calibri"/>
            <w:sz w:val="24"/>
            <w:szCs w:val="24"/>
          </w:rPr>
          <w:delText>l</w:delText>
        </w:r>
      </w:del>
      <w:r w:rsidR="00747AF2" w:rsidRPr="00FD33DC">
        <w:rPr>
          <w:rFonts w:ascii="Calibri" w:hAnsi="Calibri"/>
          <w:sz w:val="24"/>
          <w:szCs w:val="24"/>
        </w:rPr>
        <w:t xml:space="preserve"> with a range of 10</w:t>
      </w:r>
      <w:r w:rsidR="00747AF2" w:rsidRPr="00FD33DC">
        <w:rPr>
          <w:rFonts w:ascii="Calibri" w:hAnsi="Calibri"/>
          <w:sz w:val="24"/>
          <w:szCs w:val="24"/>
          <w:vertAlign w:val="superscript"/>
        </w:rPr>
        <w:t>2</w:t>
      </w:r>
      <w:r w:rsidR="00747AF2" w:rsidRPr="00FD33DC">
        <w:rPr>
          <w:rFonts w:ascii="Calibri" w:hAnsi="Calibri"/>
          <w:sz w:val="24"/>
          <w:szCs w:val="24"/>
        </w:rPr>
        <w:t xml:space="preserve"> – 10</w:t>
      </w:r>
      <w:r w:rsidR="00747AF2" w:rsidRPr="00FD33DC">
        <w:rPr>
          <w:rFonts w:ascii="Calibri" w:hAnsi="Calibri"/>
          <w:sz w:val="24"/>
          <w:szCs w:val="24"/>
          <w:vertAlign w:val="superscript"/>
        </w:rPr>
        <w:t>8</w:t>
      </w:r>
      <w:r w:rsidR="00747AF2" w:rsidRPr="00FD33DC">
        <w:rPr>
          <w:rFonts w:ascii="Calibri" w:hAnsi="Calibri"/>
          <w:sz w:val="24"/>
          <w:szCs w:val="24"/>
        </w:rPr>
        <w:t xml:space="preserve"> per </w:t>
      </w:r>
      <w:proofErr w:type="spellStart"/>
      <w:r w:rsidR="00747AF2" w:rsidRPr="00FD33DC">
        <w:rPr>
          <w:rFonts w:ascii="Calibri" w:hAnsi="Calibri"/>
          <w:sz w:val="24"/>
          <w:szCs w:val="24"/>
        </w:rPr>
        <w:t>m</w:t>
      </w:r>
      <w:ins w:id="59" w:author="JoVE JoVE" w:date="2015-07-09T16:42:00Z">
        <w:r w:rsidR="00F95370">
          <w:rPr>
            <w:rFonts w:ascii="Calibri" w:hAnsi="Calibri"/>
            <w:sz w:val="24"/>
            <w:szCs w:val="24"/>
          </w:rPr>
          <w:t>L</w:t>
        </w:r>
      </w:ins>
      <w:del w:id="60" w:author="JoVE JoVE" w:date="2015-07-09T16:42:00Z">
        <w:r w:rsidR="00747AF2" w:rsidRPr="00FD33DC" w:rsidDel="00F95370">
          <w:rPr>
            <w:rFonts w:ascii="Calibri" w:hAnsi="Calibri"/>
            <w:sz w:val="24"/>
            <w:szCs w:val="24"/>
          </w:rPr>
          <w:delText>l</w:delText>
        </w:r>
      </w:del>
      <w:r w:rsidR="00087CDE" w:rsidRPr="00FD33DC">
        <w:rPr>
          <w:rFonts w:ascii="Calibri" w:hAnsi="Calibri"/>
          <w:sz w:val="24"/>
          <w:szCs w:val="24"/>
        </w:rPr>
        <w:t>.</w:t>
      </w:r>
      <w:proofErr w:type="spellEnd"/>
    </w:p>
    <w:p w14:paraId="10FDB89C" w14:textId="77777777" w:rsidR="00D629CE" w:rsidRPr="00FD33DC" w:rsidRDefault="00D629C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709FFBF4" w14:textId="77777777" w:rsidR="00D629CE" w:rsidRPr="00FD33DC" w:rsidRDefault="00D629C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p w14:paraId="4491C430" w14:textId="77777777" w:rsidR="00891E03" w:rsidRPr="00FD33DC" w:rsidRDefault="00D629CE"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Theme="minorHAnsi" w:hAnsiTheme="minorHAnsi"/>
          <w:sz w:val="24"/>
          <w:szCs w:val="24"/>
        </w:rPr>
      </w:pPr>
      <w:r w:rsidRPr="00FD33DC">
        <w:rPr>
          <w:rFonts w:asciiTheme="minorHAnsi" w:hAnsiTheme="minorHAnsi"/>
          <w:b/>
          <w:sz w:val="24"/>
          <w:szCs w:val="24"/>
        </w:rPr>
        <w:t>Applications</w:t>
      </w:r>
    </w:p>
    <w:p w14:paraId="27204BB7" w14:textId="77777777" w:rsidR="00891E03" w:rsidRPr="00FD33DC" w:rsidRDefault="00891E03"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lang w:val="x-none"/>
        </w:rPr>
      </w:pPr>
    </w:p>
    <w:p w14:paraId="1D058300" w14:textId="77777777" w:rsidR="00822E0A" w:rsidRPr="00FD33DC" w:rsidRDefault="00891E03"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r w:rsidRPr="00FD33DC">
        <w:rPr>
          <w:rFonts w:ascii="Calibri" w:hAnsi="Calibri"/>
          <w:sz w:val="24"/>
          <w:szCs w:val="24"/>
          <w:lang w:val="x-none"/>
        </w:rPr>
        <w:t xml:space="preserve">There are many potential applications of </w:t>
      </w:r>
      <w:r w:rsidRPr="00FD33DC">
        <w:rPr>
          <w:rFonts w:ascii="Calibri" w:hAnsi="Calibri"/>
          <w:sz w:val="24"/>
          <w:szCs w:val="24"/>
        </w:rPr>
        <w:t>coli</w:t>
      </w:r>
      <w:r w:rsidRPr="00FD33DC">
        <w:rPr>
          <w:rFonts w:ascii="Calibri" w:hAnsi="Calibri"/>
          <w:sz w:val="24"/>
          <w:szCs w:val="24"/>
          <w:lang w:val="x-none"/>
        </w:rPr>
        <w:t>phages as environmental indicators. These include their use as indicators of sewage contamination, efficiency of water and wastewater treatment, and survival of enteric viruses and bacteria in the environment. The use of bacteriophages as indicators of the presence and behavior of enteric bacteria and animal viruses has always been attractive because of the ease of detection and low cost associated with phage assays. In addition, they can be quantified in environmental samples within 24 hours as compared to days or weeks for enteric viruses.</w:t>
      </w:r>
      <w:r w:rsidR="00FD33DC" w:rsidRPr="00FD33DC">
        <w:rPr>
          <w:rFonts w:ascii="Calibri" w:hAnsi="Calibri"/>
          <w:sz w:val="24"/>
          <w:szCs w:val="24"/>
          <w:lang w:val="x-none"/>
        </w:rPr>
        <w:t xml:space="preserve"> </w:t>
      </w:r>
    </w:p>
    <w:p w14:paraId="777F5078"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6A3EF1A5"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0BC93012"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4045CFF2"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r w:rsidRPr="00FD33DC">
        <w:rPr>
          <w:rFonts w:ascii="Calibri" w:hAnsi="Calibri"/>
          <w:sz w:val="24"/>
          <w:szCs w:val="24"/>
        </w:rPr>
        <w:t>Legend:</w:t>
      </w:r>
    </w:p>
    <w:p w14:paraId="5147539A"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r w:rsidRPr="00FD33DC">
        <w:rPr>
          <w:rFonts w:ascii="Calibri" w:hAnsi="Calibri"/>
          <w:sz w:val="24"/>
          <w:szCs w:val="24"/>
        </w:rPr>
        <w:t xml:space="preserve">Figure 1: </w:t>
      </w:r>
      <w:proofErr w:type="spellStart"/>
      <w:r w:rsidRPr="00FD33DC">
        <w:rPr>
          <w:rFonts w:ascii="Calibri" w:hAnsi="Calibri"/>
          <w:sz w:val="24"/>
          <w:szCs w:val="24"/>
        </w:rPr>
        <w:t>Coliphage</w:t>
      </w:r>
      <w:proofErr w:type="spellEnd"/>
      <w:r w:rsidRPr="00FD33DC">
        <w:rPr>
          <w:rFonts w:ascii="Calibri" w:hAnsi="Calibri"/>
          <w:sz w:val="24"/>
          <w:szCs w:val="24"/>
        </w:rPr>
        <w:t xml:space="preserve"> T2</w:t>
      </w:r>
      <w:r w:rsidRPr="00FD33DC">
        <w:rPr>
          <w:rFonts w:ascii="Calibri" w:hAnsi="Calibri"/>
          <w:sz w:val="24"/>
          <w:szCs w:val="24"/>
        </w:rPr>
        <w:br/>
      </w:r>
    </w:p>
    <w:p w14:paraId="385F08DF" w14:textId="77777777" w:rsidR="00087CDE" w:rsidRPr="00FD33DC" w:rsidRDefault="00087CDE" w:rsidP="00087CDE">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sz w:val="24"/>
          <w:szCs w:val="24"/>
        </w:rPr>
      </w:pPr>
      <w:r w:rsidRPr="00FD33DC">
        <w:rPr>
          <w:rFonts w:asciiTheme="minorHAnsi" w:hAnsiTheme="minorHAnsi"/>
          <w:sz w:val="24"/>
          <w:szCs w:val="24"/>
        </w:rPr>
        <w:t xml:space="preserve">Figure 2. Procedure for the preparation of a bacterial lawn in the top layer of agar in which the detection of </w:t>
      </w:r>
      <w:proofErr w:type="spellStart"/>
      <w:r w:rsidRPr="00FD33DC">
        <w:rPr>
          <w:rFonts w:asciiTheme="minorHAnsi" w:hAnsiTheme="minorHAnsi"/>
          <w:sz w:val="24"/>
          <w:szCs w:val="24"/>
        </w:rPr>
        <w:t>coliphage</w:t>
      </w:r>
      <w:proofErr w:type="spellEnd"/>
      <w:r w:rsidRPr="00FD33DC">
        <w:rPr>
          <w:rFonts w:asciiTheme="minorHAnsi" w:hAnsiTheme="minorHAnsi"/>
          <w:sz w:val="24"/>
          <w:szCs w:val="24"/>
        </w:rPr>
        <w:t xml:space="preserve"> takes place.</w:t>
      </w:r>
    </w:p>
    <w:p w14:paraId="30E42941"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3C0F7F13" w14:textId="77777777" w:rsidR="00087CDE" w:rsidRPr="00FD33DC" w:rsidRDefault="00087CDE" w:rsidP="00FD33DC">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Theme="minorHAnsi" w:hAnsiTheme="minorHAnsi"/>
          <w:sz w:val="24"/>
          <w:szCs w:val="24"/>
        </w:rPr>
      </w:pPr>
      <w:r w:rsidRPr="00FD33DC">
        <w:rPr>
          <w:rFonts w:asciiTheme="minorHAnsi" w:hAnsiTheme="minorHAnsi"/>
          <w:sz w:val="24"/>
          <w:szCs w:val="24"/>
        </w:rPr>
        <w:t>Figure 3. Phage plaques originating on a bacterial lawn.</w:t>
      </w:r>
      <w:r w:rsidR="00FD33DC" w:rsidRPr="00FD33DC">
        <w:rPr>
          <w:rFonts w:asciiTheme="minorHAnsi" w:hAnsiTheme="minorHAnsi"/>
          <w:sz w:val="24"/>
          <w:szCs w:val="24"/>
        </w:rPr>
        <w:t xml:space="preserve"> </w:t>
      </w:r>
    </w:p>
    <w:p w14:paraId="398ADB49"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1F0B6221"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pPr>
    </w:p>
    <w:p w14:paraId="12C040F7" w14:textId="77777777" w:rsidR="00087CDE" w:rsidRPr="00FD33DC" w:rsidRDefault="00087CDE"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4"/>
          <w:szCs w:val="24"/>
        </w:rPr>
        <w:sectPr w:rsidR="00087CDE" w:rsidRPr="00FD33DC" w:rsidSect="00891E03">
          <w:footerReference w:type="default" r:id="rId11"/>
          <w:type w:val="continuous"/>
          <w:pgSz w:w="12240" w:h="15840"/>
          <w:pgMar w:top="1440" w:right="1440" w:bottom="1440" w:left="1440" w:header="1440" w:footer="1440" w:gutter="0"/>
          <w:cols w:space="720"/>
        </w:sectPr>
      </w:pPr>
      <w:r w:rsidRPr="00FD33DC">
        <w:rPr>
          <w:rFonts w:ascii="Calibri" w:hAnsi="Calibri"/>
          <w:sz w:val="24"/>
          <w:szCs w:val="24"/>
        </w:rPr>
        <w:t>References</w:t>
      </w:r>
      <w:proofErr w:type="gramStart"/>
      <w:r w:rsidRPr="00FD33DC">
        <w:rPr>
          <w:rFonts w:ascii="Calibri" w:hAnsi="Calibri"/>
          <w:sz w:val="24"/>
          <w:szCs w:val="24"/>
        </w:rPr>
        <w:t>:</w:t>
      </w:r>
      <w:proofErr w:type="gramEnd"/>
      <w:r w:rsidRPr="00FD33DC">
        <w:rPr>
          <w:rFonts w:ascii="Calibri" w:hAnsi="Calibri"/>
          <w:sz w:val="24"/>
          <w:szCs w:val="24"/>
        </w:rPr>
        <w:br/>
      </w:r>
      <w:r w:rsidRPr="00FD33DC">
        <w:rPr>
          <w:rFonts w:ascii="Calibri" w:hAnsi="Calibri"/>
          <w:sz w:val="24"/>
          <w:szCs w:val="24"/>
          <w:vertAlign w:val="superscript"/>
        </w:rPr>
        <w:t>1</w:t>
      </w:r>
      <w:r w:rsidRPr="00FD33DC">
        <w:rPr>
          <w:rFonts w:ascii="Calibri" w:hAnsi="Calibri"/>
          <w:i/>
          <w:iCs/>
          <w:sz w:val="24"/>
          <w:szCs w:val="24"/>
        </w:rPr>
        <w:t xml:space="preserve">E. </w:t>
      </w:r>
      <w:proofErr w:type="gramStart"/>
      <w:r w:rsidRPr="00FD33DC">
        <w:rPr>
          <w:rFonts w:ascii="Calibri" w:hAnsi="Calibri"/>
          <w:i/>
          <w:iCs/>
          <w:sz w:val="24"/>
          <w:szCs w:val="24"/>
        </w:rPr>
        <w:t>coli</w:t>
      </w:r>
      <w:proofErr w:type="gramEnd"/>
      <w:r w:rsidRPr="00FD33DC">
        <w:rPr>
          <w:rFonts w:ascii="Calibri" w:hAnsi="Calibri"/>
          <w:sz w:val="24"/>
          <w:szCs w:val="24"/>
        </w:rPr>
        <w:t xml:space="preserve"> strain ATCC 15597 usually will produce the greatest number of plaques from sewage samples.</w:t>
      </w:r>
      <w:r w:rsidR="00FD33DC" w:rsidRPr="00FD33DC">
        <w:rPr>
          <w:rFonts w:ascii="Calibri" w:hAnsi="Calibri"/>
          <w:sz w:val="24"/>
          <w:szCs w:val="24"/>
        </w:rPr>
        <w:t xml:space="preserve"> </w:t>
      </w:r>
      <w:r w:rsidRPr="00FD33DC">
        <w:rPr>
          <w:rFonts w:ascii="Calibri" w:hAnsi="Calibri"/>
          <w:sz w:val="24"/>
          <w:szCs w:val="24"/>
        </w:rPr>
        <w:t>It should be growth overnight in a 250</w:t>
      </w:r>
      <w:ins w:id="61" w:author="JoVE JoVE" w:date="2015-07-09T16:23:00Z">
        <w:r w:rsidR="00FD33DC">
          <w:rPr>
            <w:rFonts w:ascii="Calibri" w:hAnsi="Calibri"/>
            <w:sz w:val="24"/>
            <w:szCs w:val="24"/>
          </w:rPr>
          <w:t>-mL</w:t>
        </w:r>
      </w:ins>
      <w:r w:rsidRPr="00FD33DC">
        <w:rPr>
          <w:rFonts w:ascii="Calibri" w:hAnsi="Calibri"/>
          <w:sz w:val="24"/>
          <w:szCs w:val="24"/>
        </w:rPr>
        <w:t xml:space="preserve"> Erlenmeyer flask containing 100 mL of nutrient or </w:t>
      </w:r>
      <w:proofErr w:type="spellStart"/>
      <w:r w:rsidRPr="00FD33DC">
        <w:rPr>
          <w:rFonts w:ascii="Calibri" w:hAnsi="Calibri"/>
          <w:sz w:val="24"/>
          <w:szCs w:val="24"/>
        </w:rPr>
        <w:t>trypticase</w:t>
      </w:r>
      <w:proofErr w:type="spellEnd"/>
      <w:r w:rsidRPr="00FD33DC">
        <w:rPr>
          <w:rFonts w:ascii="Calibri" w:hAnsi="Calibri"/>
          <w:sz w:val="24"/>
          <w:szCs w:val="24"/>
        </w:rPr>
        <w:t xml:space="preserve"> soy broth and incubated under shaking conditions at 35</w:t>
      </w:r>
      <w:ins w:id="62" w:author="JoVE JoVE" w:date="2015-07-09T16:23:00Z">
        <w:r w:rsidR="00FD33DC">
          <w:rPr>
            <w:rFonts w:ascii="Calibri" w:hAnsi="Calibri"/>
            <w:sz w:val="24"/>
            <w:szCs w:val="24"/>
          </w:rPr>
          <w:t xml:space="preserve"> </w:t>
        </w:r>
      </w:ins>
      <w:r w:rsidRPr="00FD33DC">
        <w:rPr>
          <w:rFonts w:ascii="Calibri" w:hAnsi="Calibri"/>
          <w:sz w:val="24"/>
          <w:szCs w:val="24"/>
        </w:rPr>
        <w:t xml:space="preserve">°C. Three hours before the phage assay inoculate one mL of this culture into a fresh flask containing 100 mL of nutrient or </w:t>
      </w:r>
      <w:proofErr w:type="spellStart"/>
      <w:r w:rsidRPr="00FD33DC">
        <w:rPr>
          <w:rFonts w:ascii="Calibri" w:hAnsi="Calibri"/>
          <w:sz w:val="24"/>
          <w:szCs w:val="24"/>
        </w:rPr>
        <w:t>trypticase</w:t>
      </w:r>
      <w:proofErr w:type="spellEnd"/>
      <w:r w:rsidRPr="00FD33DC">
        <w:rPr>
          <w:rFonts w:ascii="Calibri" w:hAnsi="Calibri"/>
          <w:sz w:val="24"/>
          <w:szCs w:val="24"/>
        </w:rPr>
        <w:t xml:space="preserve"> soy broth and place in a shaking </w:t>
      </w:r>
      <w:proofErr w:type="spellStart"/>
      <w:r w:rsidRPr="00FD33DC">
        <w:rPr>
          <w:rFonts w:ascii="Calibri" w:hAnsi="Calibri"/>
          <w:sz w:val="24"/>
          <w:szCs w:val="24"/>
        </w:rPr>
        <w:t>waterbath</w:t>
      </w:r>
      <w:proofErr w:type="spellEnd"/>
      <w:r w:rsidRPr="00FD33DC">
        <w:rPr>
          <w:rFonts w:ascii="Calibri" w:hAnsi="Calibri"/>
          <w:sz w:val="24"/>
          <w:szCs w:val="24"/>
        </w:rPr>
        <w:t xml:space="preserve"> at 35</w:t>
      </w:r>
      <w:ins w:id="63" w:author="JoVE JoVE" w:date="2015-07-09T16:23:00Z">
        <w:r w:rsidR="00FD33DC">
          <w:rPr>
            <w:rFonts w:ascii="Calibri" w:hAnsi="Calibri"/>
            <w:sz w:val="24"/>
            <w:szCs w:val="24"/>
          </w:rPr>
          <w:t xml:space="preserve"> </w:t>
        </w:r>
      </w:ins>
      <w:r w:rsidRPr="00FD33DC">
        <w:rPr>
          <w:rFonts w:ascii="Calibri" w:hAnsi="Calibri"/>
          <w:sz w:val="24"/>
          <w:szCs w:val="24"/>
        </w:rPr>
        <w:t>°C to 37</w:t>
      </w:r>
      <w:ins w:id="64" w:author="JoVE JoVE" w:date="2015-07-09T16:23:00Z">
        <w:r w:rsidR="00FD33DC">
          <w:rPr>
            <w:rFonts w:ascii="Calibri" w:hAnsi="Calibri"/>
            <w:sz w:val="24"/>
            <w:szCs w:val="24"/>
          </w:rPr>
          <w:t xml:space="preserve"> </w:t>
        </w:r>
      </w:ins>
      <w:r w:rsidRPr="00FD33DC">
        <w:rPr>
          <w:rFonts w:ascii="Calibri" w:hAnsi="Calibri"/>
          <w:sz w:val="24"/>
          <w:szCs w:val="24"/>
        </w:rPr>
        <w:t>°C. This will ensure that the bacteria are in the log phase of growth.</w:t>
      </w:r>
    </w:p>
    <w:p w14:paraId="74890750"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sectPr w:rsidR="00822E0A" w:rsidRPr="00FD33DC" w:rsidSect="00891E03">
          <w:footerReference w:type="default" r:id="rId12"/>
          <w:type w:val="continuous"/>
          <w:pgSz w:w="12240" w:h="15840"/>
          <w:pgMar w:top="1440" w:right="1440" w:bottom="1440" w:left="1440" w:header="1440" w:footer="1440" w:gutter="0"/>
          <w:cols w:space="720"/>
        </w:sectPr>
      </w:pPr>
    </w:p>
    <w:p w14:paraId="47EA821F" w14:textId="77777777" w:rsidR="00822E0A" w:rsidRPr="00FD33DC" w:rsidRDefault="00822E0A" w:rsidP="00891E03">
      <w:pPr>
        <w:numPr>
          <w:ilvl w:val="12"/>
          <w:numId w:val="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sz w:val="24"/>
          <w:szCs w:val="24"/>
        </w:rPr>
      </w:pPr>
    </w:p>
    <w:sectPr w:rsidR="00822E0A" w:rsidRPr="00FD33DC">
      <w:footerReference w:type="default" r:id="rId13"/>
      <w:type w:val="continuous"/>
      <w:pgSz w:w="12240" w:h="15840"/>
      <w:pgMar w:top="1440" w:right="1440" w:bottom="1440" w:left="1440" w:header="1440" w:footer="144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JoVE JoVE" w:date="2015-07-10T12:54:00Z" w:initials="JJ">
    <w:p w14:paraId="0A8EB50F" w14:textId="77777777" w:rsidR="003556F4" w:rsidRDefault="006C4068">
      <w:pPr>
        <w:pStyle w:val="CommentText"/>
      </w:pPr>
      <w:r>
        <w:rPr>
          <w:rStyle w:val="CommentReference"/>
        </w:rPr>
        <w:annotationRef/>
      </w:r>
      <w:r w:rsidR="003556F4">
        <w:t>The Application section contains information relating bacteriophages and Environmental Science as a whole. Include similar discussion here.</w:t>
      </w:r>
    </w:p>
    <w:p w14:paraId="1FC4B31A" w14:textId="77777777" w:rsidR="003556F4" w:rsidRDefault="003556F4">
      <w:pPr>
        <w:pStyle w:val="CommentText"/>
      </w:pPr>
    </w:p>
    <w:p w14:paraId="5817BE31" w14:textId="77777777" w:rsidR="006C4068" w:rsidRDefault="003556F4">
      <w:pPr>
        <w:pStyle w:val="CommentText"/>
      </w:pPr>
      <w:r>
        <w:t xml:space="preserve">It also includes more of the “why” bacteriophages are studied in Environmental science. Add similar content to the Principles. </w:t>
      </w:r>
    </w:p>
  </w:comment>
  <w:comment w:id="23" w:author="Dennis McGonagle" w:date="2015-07-15T14:14:00Z" w:initials="DM">
    <w:p w14:paraId="337BF77D" w14:textId="0A814665" w:rsidR="00811ECC" w:rsidRDefault="00811ECC">
      <w:pPr>
        <w:pStyle w:val="CommentText"/>
      </w:pPr>
      <w:r>
        <w:rPr>
          <w:rStyle w:val="CommentReference"/>
        </w:rPr>
        <w:annotationRef/>
      </w:r>
      <w:r>
        <w:t>Do we want to qualify this sentence so it isn’t dated in a year or 2? Or perhaps cut it altogether? If the former, perhaps</w:t>
      </w:r>
      <w:proofErr w:type="gramStart"/>
      <w:r>
        <w:t>:</w:t>
      </w:r>
      <w:proofErr w:type="gramEnd"/>
      <w:r>
        <w:br/>
        <w:t>“As of 2015 the EPA finally began considering the possibility of using bacteriophages as potential viral indicators of fecal contamination in ambient water.”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17BE31" w15:done="0"/>
  <w15:commentEx w15:paraId="337BF7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1CA9D" w14:textId="77777777" w:rsidR="006E16A0" w:rsidRDefault="006E16A0">
      <w:r>
        <w:separator/>
      </w:r>
    </w:p>
  </w:endnote>
  <w:endnote w:type="continuationSeparator" w:id="0">
    <w:p w14:paraId="677DEEB1" w14:textId="77777777" w:rsidR="006E16A0" w:rsidRDefault="006E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95D1D" w14:textId="77777777" w:rsidR="006C4068" w:rsidRDefault="006C4068">
    <w:pPr>
      <w:spacing w:line="202" w:lineRule="auto"/>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62CA8" w14:textId="77777777" w:rsidR="006C4068" w:rsidRDefault="006C4068">
    <w:pPr>
      <w:tabs>
        <w:tab w:val="right" w:pos="6480"/>
      </w:tabs>
      <w:spacing w:line="202" w:lineRule="auto"/>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1985D" w14:textId="77777777" w:rsidR="006C4068" w:rsidRDefault="006C4068">
    <w:pPr>
      <w:tabs>
        <w:tab w:val="right" w:pos="6480"/>
      </w:tabs>
      <w:spacing w:line="202" w:lineRule="auto"/>
      <w:rPr>
        <w:b/>
        <w:bCs/>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46F52" w14:textId="77777777" w:rsidR="006C4068" w:rsidRDefault="006C4068">
    <w:pPr>
      <w:tabs>
        <w:tab w:val="right" w:pos="6480"/>
      </w:tabs>
      <w:spacing w:line="202" w:lineRule="auto"/>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F8BD8" w14:textId="77777777" w:rsidR="006E16A0" w:rsidRDefault="006E16A0">
      <w:r>
        <w:separator/>
      </w:r>
    </w:p>
  </w:footnote>
  <w:footnote w:type="continuationSeparator" w:id="0">
    <w:p w14:paraId="6AD57640" w14:textId="77777777" w:rsidR="006E16A0" w:rsidRDefault="006E16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26E25EC"/>
    <w:lvl w:ilvl="0">
      <w:numFmt w:val="bullet"/>
      <w:lvlText w:val="*"/>
      <w:lvlJc w:val="left"/>
    </w:lvl>
  </w:abstractNum>
  <w:abstractNum w:abstractNumId="1" w15:restartNumberingAfterBreak="0">
    <w:nsid w:val="038F2E8D"/>
    <w:multiLevelType w:val="multilevel"/>
    <w:tmpl w:val="11042536"/>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2" w15:restartNumberingAfterBreak="0">
    <w:nsid w:val="1CAB010B"/>
    <w:multiLevelType w:val="multilevel"/>
    <w:tmpl w:val="11042536"/>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E03"/>
    <w:rsid w:val="00087CDE"/>
    <w:rsid w:val="000B44DC"/>
    <w:rsid w:val="000D5B6E"/>
    <w:rsid w:val="000E3FD4"/>
    <w:rsid w:val="002F76A9"/>
    <w:rsid w:val="003556F4"/>
    <w:rsid w:val="00365225"/>
    <w:rsid w:val="004E3013"/>
    <w:rsid w:val="005C6CE5"/>
    <w:rsid w:val="0061220F"/>
    <w:rsid w:val="006C4068"/>
    <w:rsid w:val="006E16A0"/>
    <w:rsid w:val="00747AF2"/>
    <w:rsid w:val="007575DC"/>
    <w:rsid w:val="00811ECC"/>
    <w:rsid w:val="00822E0A"/>
    <w:rsid w:val="00891E03"/>
    <w:rsid w:val="00992F07"/>
    <w:rsid w:val="00C2726A"/>
    <w:rsid w:val="00C92594"/>
    <w:rsid w:val="00D03574"/>
    <w:rsid w:val="00D629CE"/>
    <w:rsid w:val="00DE2D43"/>
    <w:rsid w:val="00EB502D"/>
    <w:rsid w:val="00EF4C44"/>
    <w:rsid w:val="00F145A1"/>
    <w:rsid w:val="00F24AEC"/>
    <w:rsid w:val="00F70D20"/>
    <w:rsid w:val="00F95370"/>
    <w:rsid w:val="00FD3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E372B3"/>
  <w14:defaultImageDpi w14:val="0"/>
  <w15:docId w15:val="{50F90D05-165E-450C-AE78-AD36CD66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pPr>
      <w:widowControl w:val="0"/>
      <w:autoSpaceDE w:val="0"/>
      <w:autoSpaceDN w:val="0"/>
      <w:adjustRightInd w:val="0"/>
      <w:spacing w:after="0" w:line="240" w:lineRule="auto"/>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spacing w:after="0" w:line="240" w:lineRule="auto"/>
      <w:ind w:left="216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spacing w:after="0" w:line="240" w:lineRule="auto"/>
      <w:ind w:left="288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spacing w:after="0" w:line="240" w:lineRule="auto"/>
      <w:ind w:left="360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spacing w:after="0" w:line="240" w:lineRule="auto"/>
      <w:ind w:left="432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spacing w:after="0" w:line="240" w:lineRule="auto"/>
      <w:ind w:left="50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spacing w:after="0" w:line="240" w:lineRule="auto"/>
      <w:ind w:left="576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spacing w:after="0" w:line="240" w:lineRule="auto"/>
      <w:ind w:left="-1440"/>
      <w:jc w:val="both"/>
    </w:pPr>
    <w:rPr>
      <w:rFonts w:ascii="Times New Roman" w:hAnsi="Times New Roman"/>
      <w:b/>
      <w:bCs/>
      <w:sz w:val="24"/>
      <w:szCs w:val="24"/>
    </w:rPr>
  </w:style>
  <w:style w:type="paragraph" w:customStyle="1" w:styleId="Style1">
    <w:name w:val="Style 1"/>
    <w:uiPriority w:val="99"/>
    <w:pPr>
      <w:widowControl w:val="0"/>
      <w:autoSpaceDE w:val="0"/>
      <w:autoSpaceDN w:val="0"/>
      <w:adjustRightInd w:val="0"/>
      <w:spacing w:after="0" w:line="215" w:lineRule="auto"/>
      <w:ind w:left="504" w:right="1296"/>
      <w:jc w:val="both"/>
    </w:pPr>
    <w:rPr>
      <w:rFonts w:ascii="Times New Roman" w:hAnsi="Times New Roman"/>
      <w:sz w:val="24"/>
      <w:szCs w:val="24"/>
    </w:rPr>
  </w:style>
  <w:style w:type="paragraph" w:customStyle="1" w:styleId="Style2">
    <w:name w:val="Style 2"/>
    <w:uiPriority w:val="99"/>
    <w:pPr>
      <w:widowControl w:val="0"/>
      <w:autoSpaceDE w:val="0"/>
      <w:autoSpaceDN w:val="0"/>
      <w:adjustRightInd w:val="0"/>
      <w:spacing w:after="0" w:line="215" w:lineRule="auto"/>
      <w:ind w:right="3600"/>
    </w:pPr>
    <w:rPr>
      <w:rFonts w:ascii="Times New Roman" w:hAnsi="Times New Roman"/>
      <w:sz w:val="24"/>
      <w:szCs w:val="24"/>
    </w:rPr>
  </w:style>
  <w:style w:type="paragraph" w:customStyle="1" w:styleId="Style4">
    <w:name w:val="Style 4"/>
    <w:uiPriority w:val="99"/>
    <w:pPr>
      <w:widowControl w:val="0"/>
      <w:autoSpaceDE w:val="0"/>
      <w:autoSpaceDN w:val="0"/>
      <w:adjustRightInd w:val="0"/>
      <w:spacing w:after="0" w:line="215" w:lineRule="auto"/>
      <w:ind w:left="3960" w:hanging="288"/>
    </w:pPr>
    <w:rPr>
      <w:rFonts w:ascii="Times New Roman" w:hAnsi="Times New Roman"/>
      <w:sz w:val="24"/>
      <w:szCs w:val="24"/>
    </w:rPr>
  </w:style>
  <w:style w:type="paragraph" w:customStyle="1" w:styleId="Style5">
    <w:name w:val="Style 5"/>
    <w:uiPriority w:val="99"/>
    <w:pPr>
      <w:widowControl w:val="0"/>
      <w:autoSpaceDE w:val="0"/>
      <w:autoSpaceDN w:val="0"/>
      <w:adjustRightInd w:val="0"/>
      <w:spacing w:after="0" w:line="215" w:lineRule="auto"/>
      <w:ind w:left="3888" w:hanging="360"/>
      <w:jc w:val="both"/>
    </w:pPr>
    <w:rPr>
      <w:rFonts w:ascii="Times New Roman" w:hAnsi="Times New Roman"/>
      <w:sz w:val="24"/>
      <w:szCs w:val="24"/>
    </w:rPr>
  </w:style>
  <w:style w:type="paragraph" w:styleId="Header">
    <w:name w:val="header"/>
    <w:basedOn w:val="Normal"/>
    <w:link w:val="HeaderChar"/>
    <w:uiPriority w:val="99"/>
    <w:unhideWhenUsed/>
    <w:rsid w:val="00891E03"/>
    <w:pPr>
      <w:tabs>
        <w:tab w:val="center" w:pos="4680"/>
        <w:tab w:val="right" w:pos="9360"/>
      </w:tabs>
    </w:pPr>
  </w:style>
  <w:style w:type="character" w:customStyle="1" w:styleId="HeaderChar">
    <w:name w:val="Header Char"/>
    <w:basedOn w:val="DefaultParagraphFont"/>
    <w:link w:val="Header"/>
    <w:uiPriority w:val="99"/>
    <w:locked/>
    <w:rsid w:val="00891E03"/>
    <w:rPr>
      <w:rFonts w:ascii="Times New Roman" w:hAnsi="Times New Roman" w:cs="Times New Roman"/>
      <w:sz w:val="20"/>
      <w:szCs w:val="20"/>
    </w:rPr>
  </w:style>
  <w:style w:type="paragraph" w:styleId="Footer">
    <w:name w:val="footer"/>
    <w:basedOn w:val="Normal"/>
    <w:link w:val="FooterChar"/>
    <w:uiPriority w:val="99"/>
    <w:unhideWhenUsed/>
    <w:rsid w:val="00891E03"/>
    <w:pPr>
      <w:tabs>
        <w:tab w:val="center" w:pos="4680"/>
        <w:tab w:val="right" w:pos="9360"/>
      </w:tabs>
    </w:pPr>
  </w:style>
  <w:style w:type="character" w:customStyle="1" w:styleId="FooterChar">
    <w:name w:val="Footer Char"/>
    <w:basedOn w:val="DefaultParagraphFont"/>
    <w:link w:val="Footer"/>
    <w:uiPriority w:val="99"/>
    <w:locked/>
    <w:rsid w:val="00891E03"/>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2F76A9"/>
    <w:rPr>
      <w:rFonts w:ascii="Tahoma" w:hAnsi="Tahoma" w:cs="Tahoma"/>
      <w:sz w:val="16"/>
      <w:szCs w:val="16"/>
    </w:rPr>
  </w:style>
  <w:style w:type="character" w:customStyle="1" w:styleId="BalloonTextChar">
    <w:name w:val="Balloon Text Char"/>
    <w:basedOn w:val="DefaultParagraphFont"/>
    <w:link w:val="BalloonText"/>
    <w:uiPriority w:val="99"/>
    <w:semiHidden/>
    <w:rsid w:val="002F76A9"/>
    <w:rPr>
      <w:rFonts w:ascii="Tahoma" w:hAnsi="Tahoma" w:cs="Tahoma"/>
      <w:sz w:val="16"/>
      <w:szCs w:val="16"/>
    </w:rPr>
  </w:style>
  <w:style w:type="paragraph" w:styleId="ListParagraph">
    <w:name w:val="List Paragraph"/>
    <w:basedOn w:val="Normal"/>
    <w:uiPriority w:val="34"/>
    <w:qFormat/>
    <w:rsid w:val="000E3FD4"/>
    <w:pPr>
      <w:ind w:left="720"/>
      <w:contextualSpacing/>
    </w:pPr>
  </w:style>
  <w:style w:type="character" w:styleId="CommentReference">
    <w:name w:val="annotation reference"/>
    <w:basedOn w:val="DefaultParagraphFont"/>
    <w:uiPriority w:val="99"/>
    <w:semiHidden/>
    <w:unhideWhenUsed/>
    <w:rsid w:val="006C4068"/>
    <w:rPr>
      <w:sz w:val="18"/>
      <w:szCs w:val="18"/>
    </w:rPr>
  </w:style>
  <w:style w:type="paragraph" w:styleId="CommentText">
    <w:name w:val="annotation text"/>
    <w:basedOn w:val="Normal"/>
    <w:link w:val="CommentTextChar"/>
    <w:uiPriority w:val="99"/>
    <w:semiHidden/>
    <w:unhideWhenUsed/>
    <w:rsid w:val="006C4068"/>
    <w:rPr>
      <w:sz w:val="24"/>
      <w:szCs w:val="24"/>
    </w:rPr>
  </w:style>
  <w:style w:type="character" w:customStyle="1" w:styleId="CommentTextChar">
    <w:name w:val="Comment Text Char"/>
    <w:basedOn w:val="DefaultParagraphFont"/>
    <w:link w:val="CommentText"/>
    <w:uiPriority w:val="99"/>
    <w:semiHidden/>
    <w:rsid w:val="006C4068"/>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6C4068"/>
    <w:rPr>
      <w:b/>
      <w:bCs/>
      <w:sz w:val="20"/>
      <w:szCs w:val="20"/>
    </w:rPr>
  </w:style>
  <w:style w:type="character" w:customStyle="1" w:styleId="CommentSubjectChar">
    <w:name w:val="Comment Subject Char"/>
    <w:basedOn w:val="CommentTextChar"/>
    <w:link w:val="CommentSubject"/>
    <w:uiPriority w:val="99"/>
    <w:semiHidden/>
    <w:rsid w:val="006C406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FF73A-ACBB-4102-9BA8-830139BD5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1001</Words>
  <Characters>4923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Pepper</dc:creator>
  <cp:lastModifiedBy>Dennis McGonagle</cp:lastModifiedBy>
  <cp:revision>2</cp:revision>
  <cp:lastPrinted>2015-07-01T18:54:00Z</cp:lastPrinted>
  <dcterms:created xsi:type="dcterms:W3CDTF">2015-07-15T18:16:00Z</dcterms:created>
  <dcterms:modified xsi:type="dcterms:W3CDTF">2015-07-15T18:16:00Z</dcterms:modified>
</cp:coreProperties>
</file>