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3D9C56A6" w:rsidR="00F00CF4" w:rsidRPr="00C436F9" w:rsidRDefault="00F00CF4">
      <w:pPr>
        <w:rPr>
          <w:b/>
        </w:rPr>
      </w:pPr>
      <w:r w:rsidRPr="00C436F9">
        <w:rPr>
          <w:b/>
        </w:rPr>
        <w:t xml:space="preserve">PI: </w:t>
      </w:r>
      <w:r w:rsidR="001E208C">
        <w:rPr>
          <w:b/>
        </w:rPr>
        <w:t xml:space="preserve">B. Jill </w:t>
      </w:r>
      <w:proofErr w:type="spellStart"/>
      <w:r w:rsidR="001E208C">
        <w:rPr>
          <w:b/>
        </w:rPr>
        <w:t>Venton</w:t>
      </w:r>
      <w:proofErr w:type="spellEnd"/>
    </w:p>
    <w:p w14:paraId="69DE436D" w14:textId="193AB1DF" w:rsidR="00BB422C" w:rsidRPr="00407C15" w:rsidRDefault="006F3094">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p>
    <w:p w14:paraId="0ECDAB4E" w14:textId="1C8CE93D" w:rsidR="006006DC" w:rsidRPr="00407C15" w:rsidRDefault="007232F2" w:rsidP="00BB422C">
      <w:pPr>
        <w:jc w:val="center"/>
        <w:rPr>
          <w:b/>
          <w:sz w:val="28"/>
        </w:rPr>
      </w:pPr>
      <w:r>
        <w:rPr>
          <w:b/>
          <w:sz w:val="28"/>
        </w:rPr>
        <w:t>Gas Chromatography with Flame-Ionization Detection</w:t>
      </w:r>
    </w:p>
    <w:p w14:paraId="033188BC" w14:textId="77777777" w:rsidR="006006DC" w:rsidRPr="00407C15" w:rsidRDefault="006006DC"/>
    <w:p w14:paraId="05A6F516" w14:textId="77777777" w:rsidR="00AC083C" w:rsidRDefault="00C63471" w:rsidP="00CC5C75">
      <w:pPr>
        <w:rPr>
          <w:ins w:id="0" w:author="JoVE JoVE" w:date="2015-07-02T12:30:00Z"/>
        </w:rPr>
      </w:pPr>
      <w:r w:rsidRPr="00407C15">
        <w:rPr>
          <w:b/>
          <w:sz w:val="28"/>
        </w:rPr>
        <w:t>Overview:</w:t>
      </w:r>
      <w:r w:rsidRPr="00407C15">
        <w:t xml:space="preserve"> </w:t>
      </w:r>
    </w:p>
    <w:p w14:paraId="429FADD6" w14:textId="5E268D9A" w:rsidR="001E208C" w:rsidRDefault="007232F2" w:rsidP="00CC5C75">
      <w:r>
        <w:rPr>
          <w:b/>
        </w:rPr>
        <w:t xml:space="preserve">Gas Chromatography (GC), </w:t>
      </w:r>
      <w:r>
        <w:t xml:space="preserve">is used to separate and detect </w:t>
      </w:r>
      <w:r w:rsidR="0074231C">
        <w:t xml:space="preserve">small </w:t>
      </w:r>
      <w:r w:rsidR="000D3937">
        <w:t>molecular weight</w:t>
      </w:r>
      <w:r w:rsidR="0074231C">
        <w:t xml:space="preserve"> </w:t>
      </w:r>
      <w:r>
        <w:t>compounds</w:t>
      </w:r>
      <w:r w:rsidR="007A6127">
        <w:t xml:space="preserve"> in the gas phase</w:t>
      </w:r>
      <w:r>
        <w:t>.</w:t>
      </w:r>
      <w:r w:rsidR="007975BD">
        <w:t xml:space="preserve"> </w:t>
      </w:r>
      <w:r>
        <w:t>The sample is either a gas or</w:t>
      </w:r>
      <w:r w:rsidR="0074231C">
        <w:t xml:space="preserve"> a</w:t>
      </w:r>
      <w:r>
        <w:t xml:space="preserve"> liquid that is vaporized in the injection port.</w:t>
      </w:r>
      <w:r w:rsidR="007975BD">
        <w:t xml:space="preserve"> </w:t>
      </w:r>
      <w:r>
        <w:t>Typically</w:t>
      </w:r>
      <w:r w:rsidR="007A6127">
        <w:t>,</w:t>
      </w:r>
      <w:r>
        <w:t xml:space="preserve"> the compounds analyzed are less than 1</w:t>
      </w:r>
      <w:ins w:id="1" w:author="JoVE JoVE" w:date="2015-07-02T10:13:00Z">
        <w:r w:rsidR="007975BD">
          <w:t>,</w:t>
        </w:r>
      </w:ins>
      <w:r>
        <w:t>000 Da</w:t>
      </w:r>
      <w:ins w:id="2" w:author="Jill Venton" w:date="2015-07-07T21:43:00Z">
        <w:r w:rsidR="000F4398">
          <w:t>, because it is difficult to vaporize larger compounds</w:t>
        </w:r>
      </w:ins>
      <w:r>
        <w:t>.</w:t>
      </w:r>
      <w:r w:rsidR="007975BD">
        <w:t xml:space="preserve"> </w:t>
      </w:r>
      <w:commentRangeStart w:id="3"/>
      <w:r w:rsidR="001E208C">
        <w:t xml:space="preserve">GC is </w:t>
      </w:r>
      <w:del w:id="4" w:author="Jill Venton" w:date="2015-07-08T21:52:00Z">
        <w:r w:rsidR="001E208C" w:rsidDel="00F3704E">
          <w:delText xml:space="preserve">very </w:delText>
        </w:r>
      </w:del>
      <w:r w:rsidR="001E208C">
        <w:t>popular for environmental monitoring and industrial applications</w:t>
      </w:r>
      <w:ins w:id="5" w:author="Jill Venton" w:date="2015-07-07T21:43:00Z">
        <w:r w:rsidR="000F4398">
          <w:t xml:space="preserve"> because it is very reliable</w:t>
        </w:r>
      </w:ins>
      <w:ins w:id="6" w:author="Jill Venton" w:date="2015-07-07T21:44:00Z">
        <w:r w:rsidR="000F4398">
          <w:t xml:space="preserve"> and can be run nearly continuously</w:t>
        </w:r>
      </w:ins>
      <w:r w:rsidR="001E208C">
        <w:t>.</w:t>
      </w:r>
      <w:commentRangeEnd w:id="3"/>
      <w:r w:rsidR="007975BD">
        <w:rPr>
          <w:rStyle w:val="CommentReference"/>
        </w:rPr>
        <w:commentReference w:id="3"/>
      </w:r>
      <w:ins w:id="7" w:author="Jill Venton" w:date="2015-07-07T21:42:00Z">
        <w:r w:rsidR="000F4398">
          <w:t xml:space="preserve">  GC is typically used in applications where small</w:t>
        </w:r>
      </w:ins>
      <w:ins w:id="8" w:author="Jill Venton" w:date="2015-07-08T21:58:00Z">
        <w:r w:rsidR="00F3704E">
          <w:t xml:space="preserve">, </w:t>
        </w:r>
      </w:ins>
      <w:ins w:id="9" w:author="Dennis McGonagle" w:date="2015-07-13T15:08:00Z">
        <w:r w:rsidR="00C430E2">
          <w:t>volatile</w:t>
        </w:r>
      </w:ins>
      <w:ins w:id="10" w:author="Jill Venton" w:date="2015-07-07T21:42:00Z">
        <w:r w:rsidR="000F4398">
          <w:t xml:space="preserve"> molecules are detected and with non-aqueous solutions.  Liquid chromatography is more popular for </w:t>
        </w:r>
      </w:ins>
      <w:ins w:id="11" w:author="Jill Venton" w:date="2015-07-07T21:44:00Z">
        <w:r w:rsidR="000F4398">
          <w:t xml:space="preserve">measurements in aqueous samples and can be used to study larger molecules, because the molecules do not need to vaporize. </w:t>
        </w:r>
      </w:ins>
      <w:ins w:id="12" w:author="Jill Venton" w:date="2015-07-08T21:58:00Z">
        <w:r w:rsidR="00F3704E">
          <w:t xml:space="preserve">GC is favored for non-polar molecules while LC is more common for separating polar analytes.  </w:t>
        </w:r>
      </w:ins>
      <w:ins w:id="13" w:author="Jill Venton" w:date="2015-07-07T21:44:00Z">
        <w:r w:rsidR="000F4398">
          <w:t xml:space="preserve"> </w:t>
        </w:r>
      </w:ins>
    </w:p>
    <w:p w14:paraId="1E574D05" w14:textId="08132E81" w:rsidR="006006DC" w:rsidRDefault="007232F2" w:rsidP="00CC5C75">
      <w:r>
        <w:t>The mobile phase for gas chromatography is a</w:t>
      </w:r>
      <w:r w:rsidR="0059279D">
        <w:t xml:space="preserve"> carrier </w:t>
      </w:r>
      <w:r>
        <w:t>gas, typically helium because it is</w:t>
      </w:r>
      <w:r w:rsidR="00173F99">
        <w:t xml:space="preserve"> of</w:t>
      </w:r>
      <w:r>
        <w:t xml:space="preserve"> low molecular weight and </w:t>
      </w:r>
      <w:ins w:id="14" w:author="JoVE JoVE" w:date="2015-07-02T10:52:00Z">
        <w:r w:rsidR="004F0E80">
          <w:t xml:space="preserve">being chemically </w:t>
        </w:r>
      </w:ins>
      <w:r>
        <w:t>inert.</w:t>
      </w:r>
      <w:r w:rsidR="007975BD">
        <w:t xml:space="preserve"> </w:t>
      </w:r>
      <w:r w:rsidR="007A6127">
        <w:t>Pressure is applied and the mobile phase moves the analyte through the column.</w:t>
      </w:r>
      <w:r w:rsidR="007975BD">
        <w:t xml:space="preserve"> </w:t>
      </w:r>
      <w:r>
        <w:t>The separation is accomplished using a column coated with a stationary phase.</w:t>
      </w:r>
      <w:r w:rsidR="007975BD">
        <w:t xml:space="preserve"> </w:t>
      </w:r>
      <w:commentRangeStart w:id="15"/>
      <w:r>
        <w:t xml:space="preserve">Open tubular capillary </w:t>
      </w:r>
      <w:commentRangeEnd w:id="15"/>
      <w:r w:rsidR="004F0E80">
        <w:rPr>
          <w:rStyle w:val="CommentReference"/>
        </w:rPr>
        <w:commentReference w:id="15"/>
      </w:r>
      <w:r>
        <w:t xml:space="preserve">columns are the most popular columns </w:t>
      </w:r>
      <w:r w:rsidR="00387236">
        <w:t>and have</w:t>
      </w:r>
      <w:r>
        <w:t xml:space="preserve"> the stationary phase coated on the walls of the capillary.</w:t>
      </w:r>
      <w:r w:rsidR="007975BD">
        <w:t xml:space="preserve"> </w:t>
      </w:r>
      <w:r w:rsidR="00387236">
        <w:t xml:space="preserve">Stationary phases are </w:t>
      </w:r>
      <w:r w:rsidR="007A6127">
        <w:t xml:space="preserve">often </w:t>
      </w:r>
      <w:r w:rsidR="00387236">
        <w:t xml:space="preserve">derivatives of </w:t>
      </w:r>
      <w:proofErr w:type="gramStart"/>
      <w:r w:rsidR="00387236">
        <w:t>poly(</w:t>
      </w:r>
      <w:proofErr w:type="gramEnd"/>
      <w:r w:rsidR="00387236">
        <w:t xml:space="preserve">dimethyl) siloxane, with 5-10% of the groups </w:t>
      </w:r>
      <w:commentRangeStart w:id="16"/>
      <w:r w:rsidR="00387236">
        <w:t xml:space="preserve">functionalized </w:t>
      </w:r>
      <w:commentRangeEnd w:id="16"/>
      <w:r w:rsidR="00F81DFD">
        <w:rPr>
          <w:rStyle w:val="CommentReference"/>
        </w:rPr>
        <w:commentReference w:id="16"/>
      </w:r>
      <w:r w:rsidR="00387236">
        <w:t>to tune the separation.</w:t>
      </w:r>
      <w:r w:rsidR="007975BD">
        <w:t xml:space="preserve"> </w:t>
      </w:r>
      <w:ins w:id="17" w:author="Jill Venton" w:date="2015-07-07T21:45:00Z">
        <w:r w:rsidR="000F4398">
          <w:t xml:space="preserve">Typical functional groups are </w:t>
        </w:r>
      </w:ins>
      <w:ins w:id="18" w:author="Jill Venton" w:date="2015-07-07T21:52:00Z">
        <w:r w:rsidR="00B63F80">
          <w:t xml:space="preserve">phenyl, </w:t>
        </w:r>
        <w:proofErr w:type="spellStart"/>
        <w:r w:rsidR="00B63F80">
          <w:t>cyanopro</w:t>
        </w:r>
      </w:ins>
      <w:ins w:id="19" w:author="Dennis McGonagle" w:date="2015-07-13T15:09:00Z">
        <w:r w:rsidR="00C430E2">
          <w:t>p</w:t>
        </w:r>
      </w:ins>
      <w:ins w:id="20" w:author="Jill Venton" w:date="2015-07-07T21:52:00Z">
        <w:r w:rsidR="00B63F80">
          <w:t>yl</w:t>
        </w:r>
        <w:proofErr w:type="spellEnd"/>
        <w:r w:rsidR="00B63F80">
          <w:t xml:space="preserve"> or </w:t>
        </w:r>
      </w:ins>
      <w:proofErr w:type="spellStart"/>
      <w:ins w:id="21" w:author="Jill Venton" w:date="2015-07-07T21:59:00Z">
        <w:r w:rsidR="00B63F80">
          <w:t>trifluoropropyl</w:t>
        </w:r>
      </w:ins>
      <w:proofErr w:type="spellEnd"/>
      <w:ins w:id="22" w:author="Jill Venton" w:date="2015-07-08T21:55:00Z">
        <w:r w:rsidR="00F3704E">
          <w:t xml:space="preserve"> groups</w:t>
        </w:r>
      </w:ins>
      <w:ins w:id="23" w:author="Jill Venton" w:date="2015-07-07T21:59:00Z">
        <w:r w:rsidR="00B63F80">
          <w:t xml:space="preserve">.  </w:t>
        </w:r>
      </w:ins>
      <w:r w:rsidR="00D42F7F">
        <w:t>Capillary c</w:t>
      </w:r>
      <w:r w:rsidR="0074231C">
        <w:t xml:space="preserve">olumns are usually </w:t>
      </w:r>
      <w:r w:rsidR="0059279D">
        <w:t xml:space="preserve">5-50 </w:t>
      </w:r>
      <w:r w:rsidR="0074231C">
        <w:t>meters long.</w:t>
      </w:r>
      <w:r w:rsidR="0059279D">
        <w:t xml:space="preserve"> Narrower columns have higher resolution but require higher pressures.</w:t>
      </w:r>
      <w:r w:rsidR="007975BD">
        <w:t xml:space="preserve"> </w:t>
      </w:r>
      <w:r w:rsidR="0059279D">
        <w:t>Packed columns can also be used where the stationary phase is coated onto beads packed in the column.</w:t>
      </w:r>
      <w:r w:rsidR="007975BD">
        <w:t xml:space="preserve"> </w:t>
      </w:r>
      <w:r w:rsidR="0059279D">
        <w:t>Packed columns are shorter, 1-5 m.</w:t>
      </w:r>
      <w:r w:rsidR="007975BD">
        <w:t xml:space="preserve"> </w:t>
      </w:r>
      <w:ins w:id="24" w:author="Jill Venton" w:date="2015-07-07T21:54:00Z">
        <w:r w:rsidR="00B63F80">
          <w:t xml:space="preserve">Open tubular capillaries are generally preferred because they allow higher </w:t>
        </w:r>
      </w:ins>
      <w:ins w:id="25" w:author="Jill Venton" w:date="2015-07-07T21:55:00Z">
        <w:r w:rsidR="00B63F80">
          <w:t>efficiencies</w:t>
        </w:r>
      </w:ins>
      <w:ins w:id="26" w:author="Jill Venton" w:date="2015-07-07T21:54:00Z">
        <w:r w:rsidR="00B63F80">
          <w:t xml:space="preserve">, faster analyses, and have higher capacities.  </w:t>
        </w:r>
      </w:ins>
    </w:p>
    <w:p w14:paraId="16327F8E" w14:textId="5C2D99A4" w:rsidR="00BE5CFE" w:rsidRDefault="0074231C" w:rsidP="00BE5CFE">
      <w:r>
        <w:t xml:space="preserve">Flame-ionization detection </w:t>
      </w:r>
      <w:r w:rsidR="00D42F7F">
        <w:t xml:space="preserve">(FID) </w:t>
      </w:r>
      <w:r>
        <w:t xml:space="preserve">is a good general detector </w:t>
      </w:r>
      <w:r w:rsidR="000D3937">
        <w:t>for organic compounds</w:t>
      </w:r>
      <w:r w:rsidR="00D42F7F">
        <w:t xml:space="preserve"> in GC</w:t>
      </w:r>
      <w:r w:rsidR="000D3937">
        <w:t xml:space="preserve"> </w:t>
      </w:r>
      <w:r>
        <w:t>that detects the amount of carbon</w:t>
      </w:r>
      <w:r w:rsidR="00387236">
        <w:t xml:space="preserve"> in a sample</w:t>
      </w:r>
      <w:r>
        <w:t>.</w:t>
      </w:r>
      <w:r w:rsidR="007975BD">
        <w:t xml:space="preserve"> </w:t>
      </w:r>
      <w:r>
        <w:t>After the column, samples are burned in a hot, hydrogen</w:t>
      </w:r>
      <w:r w:rsidR="0059279D">
        <w:t>-air</w:t>
      </w:r>
      <w:r>
        <w:t xml:space="preserve"> flame.</w:t>
      </w:r>
      <w:r w:rsidR="007975BD">
        <w:t xml:space="preserve"> </w:t>
      </w:r>
      <w:r w:rsidR="0059279D">
        <w:t xml:space="preserve">Carbon ions </w:t>
      </w:r>
      <w:r>
        <w:t>are produced by the combustion</w:t>
      </w:r>
      <w:r w:rsidR="00D9722C">
        <w:t>.</w:t>
      </w:r>
      <w:r w:rsidR="007975BD">
        <w:t xml:space="preserve"> </w:t>
      </w:r>
      <w:r w:rsidR="00D9722C">
        <w:t>While the overall efficiency of the proc</w:t>
      </w:r>
      <w:r w:rsidR="00173F99">
        <w:t>ess is low (</w:t>
      </w:r>
      <w:r w:rsidR="00D9722C">
        <w:t>only 1 in 10</w:t>
      </w:r>
      <w:r w:rsidR="00D9722C" w:rsidRPr="0074080A">
        <w:rPr>
          <w:vertAlign w:val="superscript"/>
        </w:rPr>
        <w:t>5</w:t>
      </w:r>
      <w:r w:rsidR="00D9722C">
        <w:t xml:space="preserve"> carbon ions produce an ion in the flame</w:t>
      </w:r>
      <w:r w:rsidR="00173F99">
        <w:t>)</w:t>
      </w:r>
      <w:r w:rsidR="00D9722C">
        <w:t xml:space="preserve"> the total amount of ions is directly proportional to the amount of carbon in the sample.</w:t>
      </w:r>
      <w:r w:rsidR="007975BD">
        <w:t xml:space="preserve"> </w:t>
      </w:r>
      <w:r>
        <w:t>Electrodes are used to measure the current from the ions.</w:t>
      </w:r>
      <w:r w:rsidR="007975BD">
        <w:t xml:space="preserve"> </w:t>
      </w:r>
      <w:r w:rsidR="007A6127">
        <w:t xml:space="preserve">FID is a destructive detector, as </w:t>
      </w:r>
      <w:del w:id="27" w:author="JoVE JoVE" w:date="2015-07-02T11:11:00Z">
        <w:r w:rsidR="007A6127" w:rsidDel="00F81DFD">
          <w:delText>all the</w:delText>
        </w:r>
      </w:del>
      <w:ins w:id="28" w:author="JoVE JoVE" w:date="2015-07-02T11:11:00Z">
        <w:r w:rsidR="00F81DFD">
          <w:t>the entire</w:t>
        </w:r>
      </w:ins>
      <w:r w:rsidR="007A6127">
        <w:t xml:space="preserve"> sample is </w:t>
      </w:r>
      <w:proofErr w:type="spellStart"/>
      <w:r w:rsidR="007A6127">
        <w:t>pyrolyzed</w:t>
      </w:r>
      <w:proofErr w:type="spellEnd"/>
      <w:r w:rsidR="007A6127">
        <w:t>.</w:t>
      </w:r>
      <w:r w:rsidR="007975BD">
        <w:t xml:space="preserve"> </w:t>
      </w:r>
      <w:r w:rsidR="007A6127">
        <w:t>FID is unaffected by noncombustible gases and water.</w:t>
      </w:r>
      <w:r w:rsidR="007975BD">
        <w:t xml:space="preserve"> </w:t>
      </w:r>
    </w:p>
    <w:p w14:paraId="5BED4902" w14:textId="12C41C71" w:rsidR="00BE5CFE" w:rsidRPr="00407C15" w:rsidRDefault="00BE5CFE" w:rsidP="00BE5CFE">
      <w:commentRangeStart w:id="29"/>
      <w:commentRangeStart w:id="30"/>
      <w:commentRangeStart w:id="31"/>
      <w:r>
        <w:rPr>
          <w:b/>
          <w:sz w:val="28"/>
          <w:szCs w:val="28"/>
        </w:rPr>
        <w:t>Principles:</w:t>
      </w:r>
      <w:r>
        <w:t xml:space="preserve"> </w:t>
      </w:r>
      <w:commentRangeEnd w:id="29"/>
      <w:r w:rsidR="006B3B7C">
        <w:rPr>
          <w:rStyle w:val="CommentReference"/>
        </w:rPr>
        <w:commentReference w:id="29"/>
      </w:r>
      <w:commentRangeEnd w:id="30"/>
      <w:commentRangeEnd w:id="31"/>
      <w:r w:rsidR="00F3704E">
        <w:rPr>
          <w:rStyle w:val="CommentReference"/>
        </w:rPr>
        <w:commentReference w:id="30"/>
      </w:r>
      <w:r w:rsidR="00145D58">
        <w:rPr>
          <w:rStyle w:val="CommentReference"/>
        </w:rPr>
        <w:commentReference w:id="31"/>
      </w:r>
    </w:p>
    <w:p w14:paraId="5F89FC83" w14:textId="5D25974A" w:rsidR="000D3937" w:rsidRDefault="001E208C" w:rsidP="001E208C">
      <w:r w:rsidRPr="001E208C">
        <w:t xml:space="preserve">The equilibrium for gas chromatography is partitioning, and the </w:t>
      </w:r>
      <w:ins w:id="32" w:author="JoVE JoVE" w:date="2015-07-02T11:17:00Z">
        <w:r w:rsidR="006B3B7C">
          <w:t xml:space="preserve">components of the </w:t>
        </w:r>
      </w:ins>
      <w:r w:rsidRPr="001E208C">
        <w:t xml:space="preserve">sample will </w:t>
      </w:r>
      <w:commentRangeStart w:id="33"/>
      <w:commentRangeStart w:id="34"/>
      <w:r w:rsidRPr="001E208C">
        <w:t>partition (</w:t>
      </w:r>
      <w:r w:rsidRPr="00C430E2">
        <w:rPr>
          <w:i/>
        </w:rPr>
        <w:t>i.e.</w:t>
      </w:r>
      <w:r w:rsidRPr="001E208C">
        <w:t xml:space="preserve"> distribute) between the two phases</w:t>
      </w:r>
      <w:commentRangeEnd w:id="33"/>
      <w:r w:rsidR="00AE7C66">
        <w:rPr>
          <w:rStyle w:val="CommentReference"/>
        </w:rPr>
        <w:commentReference w:id="33"/>
      </w:r>
      <w:commentRangeEnd w:id="34"/>
      <w:r w:rsidR="00F76DDB">
        <w:rPr>
          <w:rStyle w:val="CommentReference"/>
        </w:rPr>
        <w:commentReference w:id="34"/>
      </w:r>
      <w:r w:rsidRPr="001E208C">
        <w:t>: the stationary phase and the mobile phase.</w:t>
      </w:r>
      <w:r w:rsidR="007975BD">
        <w:t xml:space="preserve"> </w:t>
      </w:r>
      <w:del w:id="35" w:author="JoVE JoVE" w:date="2015-07-02T11:17:00Z">
        <w:r w:rsidRPr="001E208C" w:rsidDel="006B3B7C">
          <w:delText xml:space="preserve">Samples </w:delText>
        </w:r>
      </w:del>
      <w:ins w:id="36" w:author="JoVE JoVE" w:date="2015-07-02T11:17:00Z">
        <w:r w:rsidR="006B3B7C">
          <w:t>Compounds</w:t>
        </w:r>
        <w:r w:rsidR="006B3B7C" w:rsidRPr="001E208C">
          <w:t xml:space="preserve"> </w:t>
        </w:r>
      </w:ins>
      <w:r w:rsidRPr="001E208C">
        <w:t xml:space="preserve">that have greater affinity for the stationary phase spend more </w:t>
      </w:r>
      <w:r w:rsidRPr="001E208C">
        <w:lastRenderedPageBreak/>
        <w:t xml:space="preserve">time in the column and thus elute later </w:t>
      </w:r>
      <w:ins w:id="37" w:author="Jill Venton" w:date="2015-07-08T21:59:00Z">
        <w:r w:rsidR="00F3704E">
          <w:t>and have a longer retention time (</w:t>
        </w:r>
        <w:proofErr w:type="spellStart"/>
        <w:r w:rsidR="00F3704E">
          <w:t>t</w:t>
        </w:r>
        <w:r w:rsidR="00F3704E" w:rsidRPr="00C430E2">
          <w:rPr>
            <w:vertAlign w:val="subscript"/>
          </w:rPr>
          <w:t>R</w:t>
        </w:r>
        <w:proofErr w:type="spellEnd"/>
        <w:r w:rsidR="00F3704E">
          <w:t xml:space="preserve">) </w:t>
        </w:r>
      </w:ins>
      <w:r w:rsidRPr="001E208C">
        <w:t xml:space="preserve">than samples that have </w:t>
      </w:r>
      <w:r w:rsidR="000D3937">
        <w:t>higher</w:t>
      </w:r>
      <w:r w:rsidRPr="001E208C">
        <w:t xml:space="preserve"> affinity for the mobile phase.</w:t>
      </w:r>
      <w:r w:rsidR="007975BD">
        <w:t xml:space="preserve"> </w:t>
      </w:r>
      <w:ins w:id="38" w:author="Jill Venton" w:date="2015-07-07T21:59:00Z">
        <w:r w:rsidR="00B63F80">
          <w:t xml:space="preserve"> Affinity for the stationary phase is driven mainly by intermolecular interactions and </w:t>
        </w:r>
      </w:ins>
      <w:ins w:id="39" w:author="Jill Venton" w:date="2015-07-08T22:18:00Z">
        <w:r w:rsidR="00E27A56">
          <w:t xml:space="preserve">the </w:t>
        </w:r>
      </w:ins>
      <w:ins w:id="40" w:author="Jill Venton" w:date="2015-07-07T21:59:00Z">
        <w:r w:rsidR="00B63F80">
          <w:t xml:space="preserve">polarity </w:t>
        </w:r>
      </w:ins>
      <w:ins w:id="41" w:author="Jill Venton" w:date="2015-07-07T22:01:00Z">
        <w:r w:rsidR="00B63F80">
          <w:t xml:space="preserve">of the stationary phase can be chosen to maximize interactions and thus </w:t>
        </w:r>
      </w:ins>
      <w:ins w:id="42" w:author="Jill Venton" w:date="2015-07-08T22:18:00Z">
        <w:r w:rsidR="00E27A56">
          <w:t xml:space="preserve">the </w:t>
        </w:r>
      </w:ins>
      <w:ins w:id="43" w:author="Jill Venton" w:date="2015-07-07T22:01:00Z">
        <w:r w:rsidR="00B63F80">
          <w:t xml:space="preserve">separation.  </w:t>
        </w:r>
      </w:ins>
      <w:ins w:id="44" w:author="Jill Venton" w:date="2015-07-07T22:21:00Z">
        <w:r w:rsidR="001C440F">
          <w:t>Ideal peaks are Gaussian distributions and symmetrical, because of the random nature of the analyte interactions with</w:t>
        </w:r>
        <w:r w:rsidR="00E27A56">
          <w:t xml:space="preserve"> the column.  Asymmetrical peak</w:t>
        </w:r>
      </w:ins>
      <w:ins w:id="45" w:author="Jill Venton" w:date="2015-07-08T22:18:00Z">
        <w:r w:rsidR="00E27A56">
          <w:t xml:space="preserve"> features</w:t>
        </w:r>
      </w:ins>
      <w:ins w:id="46" w:author="Jill Venton" w:date="2015-07-07T22:21:00Z">
        <w:r w:rsidR="001C440F">
          <w:t>, such as peak fronting or tailing, can be due to overloading the column</w:t>
        </w:r>
      </w:ins>
      <w:ins w:id="47" w:author="Jill Venton" w:date="2015-07-07T22:27:00Z">
        <w:r w:rsidR="00A252C3">
          <w:t>, injection problems,</w:t>
        </w:r>
      </w:ins>
      <w:ins w:id="48" w:author="Jill Venton" w:date="2015-07-07T22:21:00Z">
        <w:r w:rsidR="001C440F">
          <w:t xml:space="preserve"> or </w:t>
        </w:r>
      </w:ins>
      <w:ins w:id="49" w:author="Jill Venton" w:date="2015-07-07T22:27:00Z">
        <w:r w:rsidR="00A252C3">
          <w:t xml:space="preserve">the presence of adsorptive functional groups such as carboxylic acids.  </w:t>
        </w:r>
      </w:ins>
    </w:p>
    <w:p w14:paraId="41611B7A" w14:textId="2CE87ECE" w:rsidR="00387236" w:rsidRDefault="001E208C" w:rsidP="001E208C">
      <w:pPr>
        <w:rPr>
          <w:ins w:id="50" w:author="Jill Venton" w:date="2015-07-07T22:17:00Z"/>
        </w:rPr>
      </w:pPr>
      <w:r w:rsidRPr="001E208C">
        <w:t xml:space="preserve">In GC, the temperature </w:t>
      </w:r>
      <w:del w:id="51" w:author="Jill Venton" w:date="2015-07-08T22:18:00Z">
        <w:r w:rsidRPr="001E208C" w:rsidDel="00E27A56">
          <w:delText>can be</w:delText>
        </w:r>
      </w:del>
      <w:ins w:id="52" w:author="Jill Venton" w:date="2015-07-08T22:18:00Z">
        <w:r w:rsidR="00E27A56">
          <w:t>is</w:t>
        </w:r>
      </w:ins>
      <w:r w:rsidRPr="001E208C">
        <w:t xml:space="preserve"> adjusted to change the </w:t>
      </w:r>
      <w:r w:rsidR="00387236">
        <w:t xml:space="preserve">equilibrium and thus the </w:t>
      </w:r>
      <w:r w:rsidRPr="001E208C">
        <w:t>elution times.</w:t>
      </w:r>
      <w:r w:rsidR="007975BD">
        <w:t xml:space="preserve"> </w:t>
      </w:r>
      <w:ins w:id="53" w:author="Jill Venton" w:date="2015-07-07T22:02:00Z">
        <w:r w:rsidR="00F76DDB">
          <w:t xml:space="preserve">Separations in GC are based on </w:t>
        </w:r>
      </w:ins>
      <w:ins w:id="54" w:author="Jill Venton" w:date="2015-07-07T22:07:00Z">
        <w:r w:rsidR="00F76DDB">
          <w:t>volatility</w:t>
        </w:r>
      </w:ins>
      <w:ins w:id="55" w:author="Jill Venton" w:date="2015-07-07T22:02:00Z">
        <w:r w:rsidR="00F76DDB">
          <w:t xml:space="preserve"> because </w:t>
        </w:r>
      </w:ins>
      <w:ins w:id="56" w:author="Jill Venton" w:date="2015-07-07T22:05:00Z">
        <w:r w:rsidR="00F76DDB">
          <w:t xml:space="preserve">higher boiling point substances may condense on a column if the temperature is low, </w:t>
        </w:r>
        <w:del w:id="57" w:author="Dennis McGonagle" w:date="2015-07-13T15:11:00Z">
          <w:r w:rsidR="00F76DDB" w:rsidDel="00C430E2">
            <w:delText xml:space="preserve">and </w:delText>
          </w:r>
        </w:del>
        <w:r w:rsidR="00F76DDB">
          <w:t xml:space="preserve">thus they are not eluted or take a long time to elute.  </w:t>
        </w:r>
      </w:ins>
      <w:r>
        <w:t>Isothermal separations are performed at one temperature or gradient separations are performed where the temperature is ramped up during the separation.</w:t>
      </w:r>
      <w:r w:rsidR="007975BD">
        <w:t xml:space="preserve"> </w:t>
      </w:r>
      <w:del w:id="58" w:author="Jill Venton" w:date="2015-07-08T22:19:00Z">
        <w:r w:rsidR="00387236" w:rsidDel="00E27A56">
          <w:delText xml:space="preserve">This </w:delText>
        </w:r>
      </w:del>
      <w:ins w:id="59" w:author="Jill Venton" w:date="2015-07-08T22:19:00Z">
        <w:r w:rsidR="00E27A56">
          <w:t xml:space="preserve">Temperature ramps </w:t>
        </w:r>
      </w:ins>
      <w:r w:rsidR="00387236">
        <w:t>allow</w:t>
      </w:r>
      <w:del w:id="60" w:author="Jill Venton" w:date="2015-07-08T22:19:00Z">
        <w:r w:rsidR="00387236" w:rsidDel="00E27A56">
          <w:delText>s</w:delText>
        </w:r>
      </w:del>
      <w:r w:rsidR="00387236">
        <w:t xml:space="preserve"> both low and high boiling point compounds to be separated in the same separation.</w:t>
      </w:r>
      <w:r w:rsidR="007975BD">
        <w:t xml:space="preserve"> </w:t>
      </w:r>
    </w:p>
    <w:p w14:paraId="04753D37" w14:textId="6E556473" w:rsidR="001C440F" w:rsidRDefault="001C440F" w:rsidP="001E208C">
      <w:ins w:id="61" w:author="Jill Venton" w:date="2015-07-07T22:17:00Z">
        <w:r>
          <w:t xml:space="preserve">The </w:t>
        </w:r>
      </w:ins>
      <w:ins w:id="62" w:author="Jill Venton" w:date="2015-07-08T22:20:00Z">
        <w:r w:rsidR="00E27A56">
          <w:t>readout</w:t>
        </w:r>
      </w:ins>
      <w:ins w:id="63" w:author="Jill Venton" w:date="2015-07-07T22:17:00Z">
        <w:r>
          <w:t xml:space="preserve"> produced by GC is a chromatogram that gives </w:t>
        </w:r>
      </w:ins>
      <w:ins w:id="64" w:author="Jill Venton" w:date="2015-07-08T22:20:00Z">
        <w:r w:rsidR="00E27A56">
          <w:t xml:space="preserve">the </w:t>
        </w:r>
      </w:ins>
      <w:ins w:id="65" w:author="Jill Venton" w:date="2015-07-07T22:17:00Z">
        <w:r>
          <w:t>signal over time.  Peaks are observed for each compound in the sample.  For each peak, a peak height and a peak area can be calculated.  Peak area is generally used to make calibration curves and to calculate concentrations of samples in unknowns.  The number of theoretical plates (N) is calculated from each peak to give a measure of column efficiency.  A practical equation for measuring N is N=</w:t>
        </w:r>
      </w:ins>
      <w:ins w:id="66" w:author="Jill Venton" w:date="2015-07-07T22:20:00Z">
        <w:r>
          <w:t>16(</w:t>
        </w:r>
        <w:proofErr w:type="spellStart"/>
        <w:r>
          <w:t>t</w:t>
        </w:r>
        <w:r w:rsidRPr="00C430E2">
          <w:rPr>
            <w:vertAlign w:val="subscript"/>
          </w:rPr>
          <w:t>R</w:t>
        </w:r>
        <w:proofErr w:type="spellEnd"/>
        <w:r>
          <w:t>/W</w:t>
        </w:r>
        <w:proofErr w:type="gramStart"/>
        <w:r>
          <w:t>)</w:t>
        </w:r>
        <w:r w:rsidRPr="00C430E2">
          <w:rPr>
            <w:vertAlign w:val="superscript"/>
          </w:rPr>
          <w:t>2</w:t>
        </w:r>
        <w:proofErr w:type="gramEnd"/>
        <w:r>
          <w:t xml:space="preserve"> where </w:t>
        </w:r>
        <w:proofErr w:type="spellStart"/>
        <w:r>
          <w:t>t</w:t>
        </w:r>
        <w:r w:rsidRPr="00C430E2">
          <w:rPr>
            <w:vertAlign w:val="subscript"/>
          </w:rPr>
          <w:t>R</w:t>
        </w:r>
        <w:proofErr w:type="spellEnd"/>
        <w:r>
          <w:t xml:space="preserve"> is the retention time of the analyte and W is the width of the bottom of the peak.  N is used to compare separations on different columns.  </w:t>
        </w:r>
      </w:ins>
    </w:p>
    <w:p w14:paraId="721F9F05" w14:textId="7EEF2F1E" w:rsidR="001E208C" w:rsidRPr="001E208C" w:rsidRDefault="00387236" w:rsidP="001E208C">
      <w:r>
        <w:t>The flame-ionization detector is mass sensitive.</w:t>
      </w:r>
      <w:r w:rsidR="007975BD">
        <w:t xml:space="preserve"> </w:t>
      </w:r>
      <w:r>
        <w:t xml:space="preserve">Thus, the amount of signal is proportional to the mass of carbon in the </w:t>
      </w:r>
      <w:r w:rsidR="000D3937">
        <w:t>sample, not the amount of moles.</w:t>
      </w:r>
      <w:r w:rsidR="007975BD">
        <w:t xml:space="preserve"> </w:t>
      </w:r>
      <w:r w:rsidR="000D3937">
        <w:t xml:space="preserve">Compounds with </w:t>
      </w:r>
      <w:r>
        <w:t>more carbon give greater signals.</w:t>
      </w:r>
      <w:r w:rsidR="007975BD">
        <w:t xml:space="preserve"> </w:t>
      </w:r>
      <w:r>
        <w:t>The burning of carbon produces ions which are detected as a current.</w:t>
      </w:r>
      <w:r w:rsidR="007975BD">
        <w:t xml:space="preserve"> </w:t>
      </w:r>
      <w:r>
        <w:t>FID is one of the most sensitive</w:t>
      </w:r>
      <w:del w:id="67" w:author="Dennis McGonagle" w:date="2015-07-13T15:13:00Z">
        <w:r w:rsidDel="00C430E2">
          <w:delText>,</w:delText>
        </w:r>
      </w:del>
      <w:r>
        <w:t xml:space="preserve"> general detectors for GC</w:t>
      </w:r>
      <w:r w:rsidR="00D42F7F">
        <w:t xml:space="preserve"> with a </w:t>
      </w:r>
      <w:r w:rsidR="007A6127">
        <w:t xml:space="preserve">limit of </w:t>
      </w:r>
      <w:r w:rsidR="00173F99">
        <w:t>detection in</w:t>
      </w:r>
      <w:r w:rsidR="007A6127">
        <w:t xml:space="preserve"> the </w:t>
      </w:r>
      <w:proofErr w:type="spellStart"/>
      <w:r w:rsidR="007A6127">
        <w:t>picogram</w:t>
      </w:r>
      <w:proofErr w:type="spellEnd"/>
      <w:r w:rsidR="007A6127">
        <w:t xml:space="preserve"> range.</w:t>
      </w:r>
      <w:r w:rsidR="007975BD">
        <w:t xml:space="preserve"> </w:t>
      </w:r>
      <w:r w:rsidR="00D9722C">
        <w:t>The response is linear over seven orders of magnitude, giving it a large linear range.</w:t>
      </w:r>
      <w:r w:rsidR="007975BD">
        <w:t xml:space="preserve"> </w:t>
      </w:r>
    </w:p>
    <w:p w14:paraId="382D8F6A" w14:textId="77777777" w:rsidR="00525732" w:rsidRPr="00407C15" w:rsidRDefault="0012387D" w:rsidP="00525732">
      <w:pPr>
        <w:rPr>
          <w:b/>
          <w:sz w:val="28"/>
        </w:rPr>
      </w:pPr>
      <w:commentRangeStart w:id="68"/>
      <w:commentRangeStart w:id="69"/>
      <w:r w:rsidRPr="00407C15">
        <w:rPr>
          <w:b/>
          <w:sz w:val="28"/>
        </w:rPr>
        <w:t>Procedure:</w:t>
      </w:r>
      <w:commentRangeEnd w:id="68"/>
      <w:r w:rsidR="00D577D0">
        <w:rPr>
          <w:rStyle w:val="CommentReference"/>
        </w:rPr>
        <w:commentReference w:id="68"/>
      </w:r>
      <w:commentRangeEnd w:id="69"/>
      <w:r w:rsidR="001C440F">
        <w:rPr>
          <w:rStyle w:val="CommentReference"/>
        </w:rPr>
        <w:commentReference w:id="69"/>
      </w:r>
    </w:p>
    <w:p w14:paraId="46E3A71B" w14:textId="6BBD2E03" w:rsidR="004E3B6C" w:rsidRPr="00407C15" w:rsidRDefault="00387236" w:rsidP="00525732">
      <w:pPr>
        <w:pStyle w:val="ListParagraph"/>
        <w:widowControl w:val="0"/>
        <w:numPr>
          <w:ilvl w:val="0"/>
          <w:numId w:val="10"/>
        </w:numPr>
        <w:autoSpaceDE w:val="0"/>
        <w:autoSpaceDN w:val="0"/>
        <w:adjustRightInd w:val="0"/>
        <w:jc w:val="both"/>
        <w:rPr>
          <w:b/>
          <w:lang w:val="en-GB"/>
        </w:rPr>
      </w:pPr>
      <w:r>
        <w:rPr>
          <w:b/>
          <w:lang w:val="en-GB"/>
        </w:rPr>
        <w:t>Initialization of the GC</w:t>
      </w:r>
      <w:del w:id="70" w:author="JoVE JoVE" w:date="2015-07-02T10:11:00Z">
        <w:r w:rsidDel="00E921B3">
          <w:rPr>
            <w:b/>
            <w:lang w:val="en-GB"/>
          </w:rPr>
          <w:delText xml:space="preserve">.  </w:delText>
        </w:r>
      </w:del>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45336EC8" w14:textId="4449167B" w:rsidR="004E3B6C" w:rsidRPr="00407C15" w:rsidRDefault="00F56B29" w:rsidP="00525732">
      <w:pPr>
        <w:pStyle w:val="ListParagraph"/>
        <w:widowControl w:val="0"/>
        <w:numPr>
          <w:ilvl w:val="1"/>
          <w:numId w:val="10"/>
        </w:numPr>
        <w:autoSpaceDE w:val="0"/>
        <w:autoSpaceDN w:val="0"/>
        <w:adjustRightInd w:val="0"/>
        <w:jc w:val="both"/>
        <w:rPr>
          <w:lang w:val="en-GB"/>
        </w:rPr>
      </w:pPr>
      <w:r>
        <w:rPr>
          <w:lang w:val="en-GB"/>
        </w:rPr>
        <w:t xml:space="preserve">Turn on the </w:t>
      </w:r>
      <w:ins w:id="71" w:author="JoVE JoVE" w:date="2015-07-02T12:32:00Z">
        <w:r w:rsidR="001E1914">
          <w:rPr>
            <w:lang w:val="en-GB"/>
          </w:rPr>
          <w:t>h</w:t>
        </w:r>
      </w:ins>
      <w:del w:id="72" w:author="JoVE JoVE" w:date="2015-07-02T12:32:00Z">
        <w:r w:rsidDel="001E1914">
          <w:rPr>
            <w:lang w:val="en-GB"/>
          </w:rPr>
          <w:delText>H</w:delText>
        </w:r>
      </w:del>
      <w:r>
        <w:rPr>
          <w:lang w:val="en-GB"/>
        </w:rPr>
        <w:t xml:space="preserve">elium carrier gas and air and </w:t>
      </w:r>
      <w:commentRangeStart w:id="73"/>
      <w:commentRangeStart w:id="74"/>
      <w:r>
        <w:rPr>
          <w:lang w:val="en-GB"/>
        </w:rPr>
        <w:t xml:space="preserve">adjust </w:t>
      </w:r>
      <w:commentRangeEnd w:id="73"/>
      <w:r w:rsidR="001E1914">
        <w:rPr>
          <w:rStyle w:val="CommentReference"/>
        </w:rPr>
        <w:commentReference w:id="73"/>
      </w:r>
      <w:commentRangeEnd w:id="74"/>
      <w:r w:rsidR="00F20F7E">
        <w:rPr>
          <w:rStyle w:val="CommentReference"/>
        </w:rPr>
        <w:commentReference w:id="74"/>
      </w:r>
      <w:r>
        <w:rPr>
          <w:lang w:val="en-GB"/>
        </w:rPr>
        <w:t>the pressure gauges on the instrument.</w:t>
      </w:r>
      <w:r w:rsidR="007975BD">
        <w:rPr>
          <w:lang w:val="en-GB"/>
        </w:rPr>
        <w:t xml:space="preserve"> </w:t>
      </w:r>
    </w:p>
    <w:p w14:paraId="612DBA08" w14:textId="77777777" w:rsidR="00525732" w:rsidRPr="00407C15" w:rsidRDefault="00525732" w:rsidP="004E3B6C">
      <w:pPr>
        <w:pStyle w:val="ListParagraph"/>
        <w:widowControl w:val="0"/>
        <w:autoSpaceDE w:val="0"/>
        <w:autoSpaceDN w:val="0"/>
        <w:adjustRightInd w:val="0"/>
        <w:ind w:left="1080"/>
        <w:jc w:val="both"/>
        <w:rPr>
          <w:lang w:val="en-GB"/>
        </w:rPr>
      </w:pPr>
    </w:p>
    <w:p w14:paraId="3246BAC5" w14:textId="3A0454B1" w:rsidR="004E3B6C" w:rsidRPr="00407C15" w:rsidRDefault="00F56B29" w:rsidP="004E3B6C">
      <w:pPr>
        <w:pStyle w:val="ListParagraph"/>
        <w:widowControl w:val="0"/>
        <w:numPr>
          <w:ilvl w:val="1"/>
          <w:numId w:val="10"/>
        </w:numPr>
        <w:autoSpaceDE w:val="0"/>
        <w:autoSpaceDN w:val="0"/>
        <w:adjustRightInd w:val="0"/>
        <w:spacing w:after="0"/>
        <w:jc w:val="both"/>
        <w:rPr>
          <w:lang w:val="en-GB"/>
        </w:rPr>
      </w:pPr>
      <w:r>
        <w:rPr>
          <w:lang w:val="en-GB"/>
        </w:rPr>
        <w:t xml:space="preserve">Turn on the column oven to a high temperature (typically 250 </w:t>
      </w:r>
      <w:r w:rsidR="00D42F7F">
        <w:rPr>
          <w:lang w:val="en-GB"/>
        </w:rPr>
        <w:t>°</w:t>
      </w:r>
      <w:r w:rsidR="008D5EF6">
        <w:rPr>
          <w:lang w:val="en-GB"/>
        </w:rPr>
        <w:t xml:space="preserve">C </w:t>
      </w:r>
      <w:r>
        <w:rPr>
          <w:lang w:val="en-GB"/>
        </w:rPr>
        <w:t>or above) to bake in the column</w:t>
      </w:r>
      <w:r w:rsidR="00525732" w:rsidRPr="00407C15">
        <w:rPr>
          <w:lang w:val="en-GB"/>
        </w:rPr>
        <w:t>.</w:t>
      </w:r>
      <w:r w:rsidR="007975BD">
        <w:rPr>
          <w:lang w:val="en-GB"/>
        </w:rPr>
        <w:t xml:space="preserve"> </w:t>
      </w:r>
      <w:r w:rsidR="00846921">
        <w:rPr>
          <w:lang w:val="en-GB"/>
        </w:rPr>
        <w:t xml:space="preserve">Do not exceed the maximum temperature of </w:t>
      </w:r>
      <w:del w:id="75" w:author="JoVE JoVE" w:date="2015-07-02T12:33:00Z">
        <w:r w:rsidR="00846921" w:rsidDel="001E1914">
          <w:rPr>
            <w:lang w:val="en-GB"/>
          </w:rPr>
          <w:delText xml:space="preserve">your </w:delText>
        </w:r>
      </w:del>
      <w:ins w:id="76" w:author="JoVE JoVE" w:date="2015-07-02T12:33:00Z">
        <w:r w:rsidR="001E1914">
          <w:rPr>
            <w:lang w:val="en-GB"/>
          </w:rPr>
          <w:t xml:space="preserve">the </w:t>
        </w:r>
      </w:ins>
      <w:r w:rsidR="00846921">
        <w:rPr>
          <w:lang w:val="en-GB"/>
        </w:rPr>
        <w:t>column.</w:t>
      </w:r>
      <w:r w:rsidR="007975BD">
        <w:rPr>
          <w:lang w:val="en-GB"/>
        </w:rPr>
        <w:t xml:space="preserve"> </w:t>
      </w:r>
      <w:r>
        <w:rPr>
          <w:lang w:val="en-GB"/>
        </w:rPr>
        <w:t>This will remove any contaminants.</w:t>
      </w:r>
      <w:r w:rsidR="007975BD">
        <w:rPr>
          <w:lang w:val="en-GB"/>
        </w:rPr>
        <w:t xml:space="preserve"> </w:t>
      </w:r>
      <w:r>
        <w:rPr>
          <w:lang w:val="en-GB"/>
        </w:rPr>
        <w:t>Let it bake for at least 30 min before running a sample.</w:t>
      </w:r>
      <w:r w:rsidR="007975BD">
        <w:rPr>
          <w:lang w:val="en-GB"/>
        </w:rPr>
        <w:t xml:space="preserve"> </w:t>
      </w:r>
    </w:p>
    <w:p w14:paraId="5E77E6B0" w14:textId="77777777" w:rsidR="004E3B6C" w:rsidRPr="00407C15" w:rsidRDefault="004E3B6C" w:rsidP="004E3B6C">
      <w:pPr>
        <w:widowControl w:val="0"/>
        <w:autoSpaceDE w:val="0"/>
        <w:autoSpaceDN w:val="0"/>
        <w:adjustRightInd w:val="0"/>
        <w:spacing w:after="0"/>
        <w:jc w:val="both"/>
        <w:rPr>
          <w:lang w:val="en-GB"/>
        </w:rPr>
      </w:pPr>
    </w:p>
    <w:p w14:paraId="62B64380" w14:textId="77777777" w:rsidR="003A163D" w:rsidRPr="00407C15" w:rsidRDefault="003A163D" w:rsidP="003A163D">
      <w:pPr>
        <w:widowControl w:val="0"/>
        <w:autoSpaceDE w:val="0"/>
        <w:autoSpaceDN w:val="0"/>
        <w:adjustRightInd w:val="0"/>
        <w:spacing w:after="0"/>
        <w:jc w:val="both"/>
        <w:rPr>
          <w:lang w:val="en-GB"/>
        </w:rPr>
      </w:pPr>
    </w:p>
    <w:p w14:paraId="05487692" w14:textId="6A98CC59" w:rsidR="00407C15" w:rsidRPr="00407C15" w:rsidRDefault="00F56B29" w:rsidP="00407C15">
      <w:pPr>
        <w:pStyle w:val="ListParagraph"/>
        <w:widowControl w:val="0"/>
        <w:numPr>
          <w:ilvl w:val="0"/>
          <w:numId w:val="10"/>
        </w:numPr>
        <w:autoSpaceDE w:val="0"/>
        <w:autoSpaceDN w:val="0"/>
        <w:adjustRightInd w:val="0"/>
        <w:spacing w:after="0"/>
        <w:jc w:val="both"/>
        <w:rPr>
          <w:b/>
          <w:lang w:val="en-GB"/>
        </w:rPr>
      </w:pPr>
      <w:r>
        <w:rPr>
          <w:b/>
          <w:lang w:val="en-GB"/>
        </w:rPr>
        <w:t>Mak</w:t>
      </w:r>
      <w:ins w:id="77" w:author="JoVE JoVE" w:date="2015-07-02T14:37:00Z">
        <w:r w:rsidR="008801D5">
          <w:rPr>
            <w:b/>
            <w:lang w:val="en-GB"/>
          </w:rPr>
          <w:t>ing</w:t>
        </w:r>
      </w:ins>
      <w:del w:id="78" w:author="JoVE JoVE" w:date="2015-07-02T14:37:00Z">
        <w:r w:rsidDel="008801D5">
          <w:rPr>
            <w:b/>
            <w:lang w:val="en-GB"/>
          </w:rPr>
          <w:delText>e</w:delText>
        </w:r>
      </w:del>
      <w:r>
        <w:rPr>
          <w:b/>
          <w:lang w:val="en-GB"/>
        </w:rPr>
        <w:t xml:space="preserve"> a Methods File</w:t>
      </w:r>
    </w:p>
    <w:p w14:paraId="47F97630" w14:textId="77777777" w:rsidR="00407C15" w:rsidRPr="00407C15" w:rsidRDefault="00407C15" w:rsidP="00407C15">
      <w:pPr>
        <w:pStyle w:val="ListParagraph"/>
        <w:widowControl w:val="0"/>
        <w:autoSpaceDE w:val="0"/>
        <w:autoSpaceDN w:val="0"/>
        <w:adjustRightInd w:val="0"/>
        <w:spacing w:after="0"/>
        <w:jc w:val="both"/>
        <w:rPr>
          <w:b/>
          <w:lang w:val="en-GB"/>
        </w:rPr>
      </w:pPr>
    </w:p>
    <w:p w14:paraId="4837DD4A" w14:textId="2D1A7F72" w:rsidR="00407C15" w:rsidRPr="00407C15" w:rsidRDefault="00F56B29" w:rsidP="00407C15">
      <w:pPr>
        <w:pStyle w:val="ListParagraph"/>
        <w:widowControl w:val="0"/>
        <w:numPr>
          <w:ilvl w:val="1"/>
          <w:numId w:val="10"/>
        </w:numPr>
        <w:autoSpaceDE w:val="0"/>
        <w:autoSpaceDN w:val="0"/>
        <w:adjustRightInd w:val="0"/>
        <w:spacing w:after="0"/>
        <w:jc w:val="both"/>
        <w:rPr>
          <w:b/>
          <w:lang w:val="en-GB"/>
        </w:rPr>
      </w:pPr>
      <w:r>
        <w:rPr>
          <w:rFonts w:cs="Arial"/>
        </w:rPr>
        <w:lastRenderedPageBreak/>
        <w:t xml:space="preserve">On the computer, input all </w:t>
      </w:r>
      <w:del w:id="79" w:author="JoVE JoVE" w:date="2015-07-02T12:34:00Z">
        <w:r w:rsidDel="001E1914">
          <w:rPr>
            <w:rFonts w:cs="Arial"/>
          </w:rPr>
          <w:delText xml:space="preserve">your </w:delText>
        </w:r>
      </w:del>
      <w:ins w:id="80" w:author="JoVE JoVE" w:date="2015-07-02T12:34:00Z">
        <w:r w:rsidR="001E1914">
          <w:rPr>
            <w:rFonts w:cs="Arial"/>
          </w:rPr>
          <w:t xml:space="preserve">the </w:t>
        </w:r>
      </w:ins>
      <w:r>
        <w:rPr>
          <w:rFonts w:cs="Arial"/>
        </w:rPr>
        <w:t>desired values for a methods file.</w:t>
      </w:r>
      <w:r w:rsidR="007975BD">
        <w:rPr>
          <w:rFonts w:cs="Arial"/>
        </w:rPr>
        <w:t xml:space="preserve"> </w:t>
      </w:r>
      <w:r>
        <w:rPr>
          <w:rFonts w:cs="Arial"/>
        </w:rPr>
        <w:t xml:space="preserve">First, set the </w:t>
      </w:r>
      <w:proofErr w:type="spellStart"/>
      <w:r>
        <w:rPr>
          <w:rFonts w:cs="Arial"/>
        </w:rPr>
        <w:t>autosampler</w:t>
      </w:r>
      <w:proofErr w:type="spellEnd"/>
      <w:r>
        <w:rPr>
          <w:rFonts w:cs="Arial"/>
        </w:rPr>
        <w:t xml:space="preserve"> settings.</w:t>
      </w:r>
      <w:r w:rsidR="007975BD">
        <w:rPr>
          <w:rFonts w:cs="Arial"/>
        </w:rPr>
        <w:t xml:space="preserve"> </w:t>
      </w:r>
      <w:r w:rsidR="00173F99">
        <w:rPr>
          <w:rFonts w:cs="Arial"/>
        </w:rPr>
        <w:t>Set t</w:t>
      </w:r>
      <w:r w:rsidR="008D5EF6">
        <w:rPr>
          <w:rFonts w:cs="Arial"/>
        </w:rPr>
        <w:t>he number of pre</w:t>
      </w:r>
      <w:r w:rsidR="00173F99">
        <w:rPr>
          <w:rFonts w:cs="Arial"/>
        </w:rPr>
        <w:t>-</w:t>
      </w:r>
      <w:r w:rsidR="008D5EF6">
        <w:rPr>
          <w:rFonts w:cs="Arial"/>
        </w:rPr>
        <w:t>run rinses, post</w:t>
      </w:r>
      <w:r w:rsidR="00173F99">
        <w:rPr>
          <w:rFonts w:cs="Arial"/>
        </w:rPr>
        <w:t>-</w:t>
      </w:r>
      <w:r w:rsidR="008D5EF6">
        <w:rPr>
          <w:rFonts w:cs="Arial"/>
        </w:rPr>
        <w:t>run rinses, and rinses with sample.</w:t>
      </w:r>
      <w:r w:rsidR="007975BD">
        <w:rPr>
          <w:rFonts w:cs="Arial"/>
        </w:rPr>
        <w:t xml:space="preserve"> </w:t>
      </w:r>
      <w:r>
        <w:rPr>
          <w:rFonts w:cs="Arial"/>
        </w:rPr>
        <w:t xml:space="preserve">These rinses clean </w:t>
      </w:r>
      <w:r w:rsidR="0074080A">
        <w:rPr>
          <w:rFonts w:cs="Arial"/>
        </w:rPr>
        <w:t>the</w:t>
      </w:r>
      <w:r>
        <w:rPr>
          <w:rFonts w:cs="Arial"/>
        </w:rPr>
        <w:t xml:space="preserve"> syringe </w:t>
      </w:r>
      <w:r w:rsidR="008D5EF6">
        <w:rPr>
          <w:rFonts w:cs="Arial"/>
        </w:rPr>
        <w:t>between</w:t>
      </w:r>
      <w:r>
        <w:rPr>
          <w:rFonts w:cs="Arial"/>
        </w:rPr>
        <w:t xml:space="preserve"> different samples.</w:t>
      </w:r>
      <w:r w:rsidR="007975BD">
        <w:rPr>
          <w:rFonts w:cs="Arial"/>
        </w:rPr>
        <w:t xml:space="preserve"> </w:t>
      </w:r>
    </w:p>
    <w:p w14:paraId="22312F29" w14:textId="3D715A96" w:rsidR="00407C15" w:rsidRPr="00407C15" w:rsidRDefault="00846921" w:rsidP="00407C15">
      <w:pPr>
        <w:numPr>
          <w:ilvl w:val="1"/>
          <w:numId w:val="10"/>
        </w:numPr>
        <w:spacing w:before="240" w:after="0"/>
        <w:jc w:val="both"/>
        <w:outlineLvl w:val="0"/>
        <w:rPr>
          <w:rFonts w:cs="Arial"/>
        </w:rPr>
      </w:pPr>
      <w:r>
        <w:rPr>
          <w:rFonts w:cs="Arial"/>
        </w:rPr>
        <w:t xml:space="preserve">The amount injected </w:t>
      </w:r>
      <w:r w:rsidR="008D5EF6">
        <w:rPr>
          <w:rFonts w:cs="Arial"/>
        </w:rPr>
        <w:t>is</w:t>
      </w:r>
      <w:r>
        <w:rPr>
          <w:rFonts w:cs="Arial"/>
        </w:rPr>
        <w:t xml:space="preserve"> </w:t>
      </w:r>
      <w:r w:rsidR="008D5EF6">
        <w:rPr>
          <w:rFonts w:cs="Arial"/>
        </w:rPr>
        <w:t xml:space="preserve">typically </w:t>
      </w:r>
      <w:r>
        <w:rPr>
          <w:rFonts w:cs="Arial"/>
        </w:rPr>
        <w:t xml:space="preserve">1 </w:t>
      </w:r>
      <w:proofErr w:type="spellStart"/>
      <w:r w:rsidRPr="00407C15">
        <w:rPr>
          <w:rFonts w:cs="Arial"/>
        </w:rPr>
        <w:t>μ</w:t>
      </w:r>
      <w:ins w:id="81" w:author="JoVE JoVE" w:date="2015-07-02T12:34:00Z">
        <w:r w:rsidR="001E1914">
          <w:rPr>
            <w:rFonts w:cs="Arial"/>
          </w:rPr>
          <w:t>L</w:t>
        </w:r>
      </w:ins>
      <w:proofErr w:type="spellEnd"/>
      <w:r>
        <w:rPr>
          <w:rFonts w:cs="Arial"/>
        </w:rPr>
        <w:t>.</w:t>
      </w:r>
      <w:r w:rsidR="007975BD">
        <w:rPr>
          <w:rFonts w:cs="Arial"/>
        </w:rPr>
        <w:t xml:space="preserve"> </w:t>
      </w:r>
      <w:r w:rsidR="008D5EF6">
        <w:rPr>
          <w:rFonts w:cs="Arial"/>
        </w:rPr>
        <w:t xml:space="preserve">A split ratio is </w:t>
      </w:r>
      <w:r w:rsidR="0074080A">
        <w:rPr>
          <w:rFonts w:cs="Arial"/>
        </w:rPr>
        <w:t xml:space="preserve">usually </w:t>
      </w:r>
      <w:r w:rsidR="008D5EF6">
        <w:rPr>
          <w:rFonts w:cs="Arial"/>
        </w:rPr>
        <w:t>set because injecting all of a sample might overload the column.</w:t>
      </w:r>
      <w:r w:rsidR="007975BD">
        <w:rPr>
          <w:rFonts w:cs="Arial"/>
        </w:rPr>
        <w:t xml:space="preserve"> </w:t>
      </w:r>
      <w:r w:rsidR="008D5EF6">
        <w:rPr>
          <w:rFonts w:cs="Arial"/>
        </w:rPr>
        <w:t xml:space="preserve">If the </w:t>
      </w:r>
      <w:r>
        <w:rPr>
          <w:rFonts w:cs="Arial"/>
        </w:rPr>
        <w:t>split ratio is 100</w:t>
      </w:r>
      <w:r w:rsidR="0074080A">
        <w:rPr>
          <w:rFonts w:cs="Arial"/>
        </w:rPr>
        <w:t>:1</w:t>
      </w:r>
      <w:r w:rsidR="008D5EF6">
        <w:rPr>
          <w:rFonts w:cs="Arial"/>
        </w:rPr>
        <w:t>, t</w:t>
      </w:r>
      <w:r>
        <w:rPr>
          <w:rFonts w:cs="Arial"/>
        </w:rPr>
        <w:t>his means that for every 1 part that is injected into the instrument 100 parts goes to waste.</w:t>
      </w:r>
      <w:r w:rsidR="007975BD">
        <w:rPr>
          <w:rFonts w:cs="Arial"/>
        </w:rPr>
        <w:t xml:space="preserve"> </w:t>
      </w:r>
    </w:p>
    <w:p w14:paraId="53EAF21D" w14:textId="18F24E60" w:rsidR="00407C15" w:rsidRPr="00846921" w:rsidRDefault="00173F99" w:rsidP="00407C15">
      <w:pPr>
        <w:numPr>
          <w:ilvl w:val="1"/>
          <w:numId w:val="10"/>
        </w:numPr>
        <w:spacing w:before="240" w:after="0"/>
        <w:jc w:val="both"/>
        <w:outlineLvl w:val="0"/>
        <w:rPr>
          <w:rFonts w:cs="Arial"/>
        </w:rPr>
      </w:pPr>
      <w:r>
        <w:rPr>
          <w:rFonts w:cs="Arial"/>
        </w:rPr>
        <w:t>I</w:t>
      </w:r>
      <w:r w:rsidR="00846921">
        <w:rPr>
          <w:rFonts w:cs="Arial"/>
        </w:rPr>
        <w:t>nput the mobile phase parameters.</w:t>
      </w:r>
      <w:r w:rsidR="007975BD">
        <w:rPr>
          <w:rFonts w:cs="Arial"/>
        </w:rPr>
        <w:t xml:space="preserve"> </w:t>
      </w:r>
      <w:r w:rsidR="008D5EF6">
        <w:rPr>
          <w:rFonts w:cs="Arial"/>
        </w:rPr>
        <w:t>The flow rate is controlled by the pressure set.</w:t>
      </w:r>
      <w:r w:rsidR="007975BD">
        <w:rPr>
          <w:rFonts w:cs="Arial"/>
        </w:rPr>
        <w:t xml:space="preserve"> </w:t>
      </w:r>
      <w:r w:rsidR="008D5EF6">
        <w:rPr>
          <w:rFonts w:cs="Arial"/>
        </w:rPr>
        <w:t>Faster flow rates lead to faster separations, but there is less time for the analyte to interact with the column.</w:t>
      </w:r>
      <w:r w:rsidR="007975BD">
        <w:rPr>
          <w:rFonts w:cs="Arial"/>
        </w:rPr>
        <w:t xml:space="preserve"> </w:t>
      </w:r>
    </w:p>
    <w:p w14:paraId="2333FC60" w14:textId="04813B1C" w:rsidR="00846921" w:rsidRPr="0081750E" w:rsidRDefault="00846921" w:rsidP="00407C15">
      <w:pPr>
        <w:numPr>
          <w:ilvl w:val="1"/>
          <w:numId w:val="10"/>
        </w:numPr>
        <w:spacing w:before="240" w:after="0"/>
        <w:jc w:val="both"/>
        <w:outlineLvl w:val="0"/>
        <w:rPr>
          <w:rFonts w:cs="Arial"/>
        </w:rPr>
      </w:pPr>
      <w:r>
        <w:t>Enter the temperature programming.</w:t>
      </w:r>
      <w:r w:rsidR="007975BD">
        <w:t xml:space="preserve"> </w:t>
      </w:r>
      <w:r>
        <w:t>For an isothermal run, enter the temperature of the separation and then a time for the separation.</w:t>
      </w:r>
      <w:r w:rsidR="007975BD">
        <w:t xml:space="preserve"> </w:t>
      </w:r>
      <w:r>
        <w:t xml:space="preserve">For a gradient elution, enter the starting temperature </w:t>
      </w:r>
      <w:r w:rsidR="0081750E">
        <w:t>and hold time,</w:t>
      </w:r>
      <w:r>
        <w:t xml:space="preserve"> the ending temperature </w:t>
      </w:r>
      <w:r w:rsidR="0081750E">
        <w:t>and hold time</w:t>
      </w:r>
      <w:r w:rsidR="0057455B">
        <w:t>,</w:t>
      </w:r>
      <w:r w:rsidR="0081750E">
        <w:t xml:space="preserve"> and the ramp speed</w:t>
      </w:r>
      <w:r w:rsidR="0074080A">
        <w:t xml:space="preserve"> in °C/min</w:t>
      </w:r>
      <w:r w:rsidR="0081750E">
        <w:t>.</w:t>
      </w:r>
      <w:r w:rsidR="007975BD">
        <w:t xml:space="preserve"> </w:t>
      </w:r>
      <w:r w:rsidR="0057455B">
        <w:t xml:space="preserve">An </w:t>
      </w:r>
      <w:r w:rsidR="0081750E">
        <w:t xml:space="preserve">equilibration time </w:t>
      </w:r>
      <w:r w:rsidR="007C0FF6">
        <w:t xml:space="preserve">is </w:t>
      </w:r>
      <w:r w:rsidR="0057455B">
        <w:t xml:space="preserve">also set that </w:t>
      </w:r>
      <w:r w:rsidR="0081750E">
        <w:t>allows the column to cool back down the original temperature</w:t>
      </w:r>
      <w:r w:rsidR="0057455B">
        <w:t xml:space="preserve"> between runs</w:t>
      </w:r>
      <w:r w:rsidR="0081750E">
        <w:t>.</w:t>
      </w:r>
      <w:r w:rsidR="007975BD">
        <w:t xml:space="preserve"> </w:t>
      </w:r>
    </w:p>
    <w:p w14:paraId="44D2C5D8" w14:textId="13444E29" w:rsidR="0081750E" w:rsidRPr="0081750E" w:rsidRDefault="0057455B" w:rsidP="00407C15">
      <w:pPr>
        <w:numPr>
          <w:ilvl w:val="1"/>
          <w:numId w:val="10"/>
        </w:numPr>
        <w:spacing w:before="240" w:after="0"/>
        <w:jc w:val="both"/>
        <w:outlineLvl w:val="0"/>
        <w:rPr>
          <w:rFonts w:cs="Arial"/>
        </w:rPr>
      </w:pPr>
      <w:r>
        <w:t>Enter</w:t>
      </w:r>
      <w:r w:rsidR="0081750E">
        <w:t xml:space="preserve"> </w:t>
      </w:r>
      <w:r w:rsidR="0074080A">
        <w:t>the</w:t>
      </w:r>
      <w:r w:rsidR="0081750E">
        <w:t xml:space="preserve"> detector parameters.</w:t>
      </w:r>
      <w:r w:rsidR="007975BD">
        <w:t xml:space="preserve"> </w:t>
      </w:r>
      <w:r>
        <w:t>A detector temperature and sampling rate will be entered.</w:t>
      </w:r>
      <w:r w:rsidR="007975BD">
        <w:t xml:space="preserve"> </w:t>
      </w:r>
      <w:commentRangeStart w:id="82"/>
      <w:r w:rsidR="0081750E">
        <w:t>The detector must always be a higher temperature than the column</w:t>
      </w:r>
      <w:r w:rsidR="0074080A">
        <w:t xml:space="preserve"> temperature</w:t>
      </w:r>
      <w:ins w:id="83" w:author="Jill Venton" w:date="2015-07-07T22:11:00Z">
        <w:r w:rsidR="00F20F7E">
          <w:t xml:space="preserve"> so that no analyte condenses on the detector</w:t>
        </w:r>
      </w:ins>
      <w:r w:rsidR="0081750E">
        <w:t>.</w:t>
      </w:r>
      <w:r w:rsidR="007975BD">
        <w:t xml:space="preserve"> </w:t>
      </w:r>
      <w:commentRangeEnd w:id="82"/>
      <w:r w:rsidR="0097203A">
        <w:rPr>
          <w:rStyle w:val="CommentReference"/>
        </w:rPr>
        <w:commentReference w:id="82"/>
      </w:r>
    </w:p>
    <w:p w14:paraId="447E873A" w14:textId="394042E5" w:rsidR="0081750E" w:rsidRPr="00407C15" w:rsidRDefault="0081750E" w:rsidP="00407C15">
      <w:pPr>
        <w:numPr>
          <w:ilvl w:val="1"/>
          <w:numId w:val="10"/>
        </w:numPr>
        <w:spacing w:before="240" w:after="0"/>
        <w:jc w:val="both"/>
        <w:outlineLvl w:val="0"/>
        <w:rPr>
          <w:rFonts w:cs="Arial"/>
        </w:rPr>
      </w:pPr>
      <w:r>
        <w:t xml:space="preserve">Save </w:t>
      </w:r>
      <w:del w:id="84" w:author="JoVE JoVE" w:date="2015-07-02T13:11:00Z">
        <w:r w:rsidDel="0097203A">
          <w:delText xml:space="preserve">your </w:delText>
        </w:r>
      </w:del>
      <w:ins w:id="85" w:author="JoVE JoVE" w:date="2015-07-02T13:11:00Z">
        <w:r w:rsidR="0097203A">
          <w:t xml:space="preserve">the </w:t>
        </w:r>
      </w:ins>
      <w:r>
        <w:t>methods file.</w:t>
      </w:r>
      <w:r w:rsidR="007975BD">
        <w:t xml:space="preserve"> </w:t>
      </w:r>
      <w:r w:rsidR="0074080A">
        <w:t xml:space="preserve">The </w:t>
      </w:r>
      <w:r>
        <w:t xml:space="preserve">parameters </w:t>
      </w:r>
      <w:r w:rsidR="0074080A">
        <w:t xml:space="preserve">may also need to be downloaded </w:t>
      </w:r>
      <w:r>
        <w:t>so they are read by the GC.</w:t>
      </w:r>
      <w:r w:rsidR="007975BD">
        <w:t xml:space="preserve"> </w:t>
      </w:r>
    </w:p>
    <w:p w14:paraId="7757218B" w14:textId="77777777" w:rsidR="00C07471" w:rsidRPr="00407C15" w:rsidRDefault="00C07471" w:rsidP="005B0E4D">
      <w:pPr>
        <w:spacing w:before="240" w:after="0"/>
        <w:ind w:left="1440"/>
        <w:jc w:val="both"/>
        <w:outlineLvl w:val="0"/>
        <w:rPr>
          <w:rFonts w:cs="Arial"/>
          <w:sz w:val="22"/>
        </w:rPr>
      </w:pPr>
    </w:p>
    <w:p w14:paraId="64AEB79F" w14:textId="0D96835F" w:rsidR="005B0E4D" w:rsidRPr="00407C15" w:rsidRDefault="0081750E" w:rsidP="005B0E4D">
      <w:pPr>
        <w:pStyle w:val="ListParagraph"/>
        <w:widowControl w:val="0"/>
        <w:numPr>
          <w:ilvl w:val="0"/>
          <w:numId w:val="10"/>
        </w:numPr>
        <w:autoSpaceDE w:val="0"/>
        <w:autoSpaceDN w:val="0"/>
        <w:adjustRightInd w:val="0"/>
        <w:spacing w:after="0"/>
        <w:jc w:val="both"/>
        <w:rPr>
          <w:b/>
          <w:lang w:val="en-GB"/>
        </w:rPr>
      </w:pPr>
      <w:r>
        <w:rPr>
          <w:rFonts w:cs="Arial"/>
          <w:b/>
        </w:rPr>
        <w:t>Collect</w:t>
      </w:r>
      <w:ins w:id="86" w:author="JoVE JoVE" w:date="2015-07-02T10:11:00Z">
        <w:r w:rsidR="00E921B3">
          <w:rPr>
            <w:rFonts w:cs="Arial"/>
            <w:b/>
          </w:rPr>
          <w:t>ion of</w:t>
        </w:r>
      </w:ins>
      <w:r>
        <w:rPr>
          <w:rFonts w:cs="Arial"/>
          <w:b/>
        </w:rPr>
        <w:t xml:space="preserve"> GC </w:t>
      </w:r>
      <w:ins w:id="87" w:author="JoVE JoVE" w:date="2015-07-02T10:11:00Z">
        <w:r w:rsidR="00E921B3">
          <w:rPr>
            <w:rFonts w:cs="Arial"/>
            <w:b/>
          </w:rPr>
          <w:t>D</w:t>
        </w:r>
      </w:ins>
      <w:del w:id="88" w:author="JoVE JoVE" w:date="2015-07-02T10:11:00Z">
        <w:r w:rsidDel="00E921B3">
          <w:rPr>
            <w:rFonts w:cs="Arial"/>
            <w:b/>
          </w:rPr>
          <w:delText>d</w:delText>
        </w:r>
      </w:del>
      <w:r>
        <w:rPr>
          <w:rFonts w:cs="Arial"/>
          <w:b/>
        </w:rPr>
        <w:t>ata</w:t>
      </w:r>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FC04755" w14:textId="005A2A25" w:rsidR="002825ED" w:rsidRPr="00407C15" w:rsidRDefault="00173F99" w:rsidP="002825ED">
      <w:pPr>
        <w:numPr>
          <w:ilvl w:val="1"/>
          <w:numId w:val="10"/>
        </w:numPr>
        <w:spacing w:before="240" w:after="0"/>
        <w:jc w:val="both"/>
        <w:outlineLvl w:val="0"/>
        <w:rPr>
          <w:rFonts w:cs="Arial"/>
        </w:rPr>
      </w:pPr>
      <w:r>
        <w:rPr>
          <w:rFonts w:cs="Arial"/>
        </w:rPr>
        <w:t xml:space="preserve">Turn on the hydrogen gas and </w:t>
      </w:r>
      <w:r w:rsidR="0081750E">
        <w:rPr>
          <w:rFonts w:cs="Arial"/>
        </w:rPr>
        <w:t xml:space="preserve">make sure </w:t>
      </w:r>
      <w:commentRangeStart w:id="89"/>
      <w:commentRangeStart w:id="90"/>
      <w:r w:rsidR="0081750E">
        <w:rPr>
          <w:rFonts w:cs="Arial"/>
        </w:rPr>
        <w:t>the pressure gauge is set correctly</w:t>
      </w:r>
      <w:commentRangeEnd w:id="89"/>
      <w:r w:rsidR="005E6CEA">
        <w:rPr>
          <w:rStyle w:val="CommentReference"/>
        </w:rPr>
        <w:commentReference w:id="89"/>
      </w:r>
      <w:commentRangeEnd w:id="90"/>
      <w:r w:rsidR="00F20F7E">
        <w:rPr>
          <w:rStyle w:val="CommentReference"/>
        </w:rPr>
        <w:commentReference w:id="90"/>
      </w:r>
      <w:r w:rsidR="0081750E">
        <w:rPr>
          <w:rFonts w:cs="Arial"/>
        </w:rPr>
        <w:t>.</w:t>
      </w:r>
      <w:r w:rsidR="007975BD">
        <w:rPr>
          <w:rFonts w:cs="Arial"/>
        </w:rPr>
        <w:t xml:space="preserve"> </w:t>
      </w:r>
      <w:r w:rsidR="0081750E">
        <w:rPr>
          <w:rFonts w:cs="Arial"/>
        </w:rPr>
        <w:t>Light the flame of the FID.</w:t>
      </w:r>
      <w:r w:rsidR="007975BD">
        <w:rPr>
          <w:rFonts w:cs="Arial"/>
        </w:rPr>
        <w:t xml:space="preserve"> </w:t>
      </w:r>
    </w:p>
    <w:p w14:paraId="4F0875E9" w14:textId="7DCBF9B7" w:rsidR="0081750E" w:rsidRDefault="0081750E" w:rsidP="002825ED">
      <w:pPr>
        <w:numPr>
          <w:ilvl w:val="1"/>
          <w:numId w:val="10"/>
        </w:numPr>
        <w:spacing w:before="240" w:after="0"/>
        <w:jc w:val="both"/>
        <w:outlineLvl w:val="0"/>
        <w:rPr>
          <w:ins w:id="91" w:author="Jill Venton" w:date="2015-07-07T22:10:00Z"/>
          <w:rFonts w:cs="Arial"/>
        </w:rPr>
      </w:pPr>
      <w:r>
        <w:rPr>
          <w:rFonts w:cs="Arial"/>
        </w:rPr>
        <w:t xml:space="preserve">On the </w:t>
      </w:r>
      <w:proofErr w:type="spellStart"/>
      <w:r>
        <w:rPr>
          <w:rFonts w:cs="Arial"/>
        </w:rPr>
        <w:t>autosampler</w:t>
      </w:r>
      <w:proofErr w:type="spellEnd"/>
      <w:r>
        <w:rPr>
          <w:rFonts w:cs="Arial"/>
        </w:rPr>
        <w:t xml:space="preserve"> rack, fill the wash vial with </w:t>
      </w:r>
      <w:r w:rsidR="0074080A">
        <w:rPr>
          <w:rFonts w:cs="Arial"/>
        </w:rPr>
        <w:t xml:space="preserve">wash solvent, like </w:t>
      </w:r>
      <w:r>
        <w:rPr>
          <w:rFonts w:cs="Arial"/>
        </w:rPr>
        <w:t>acetonitrile.</w:t>
      </w:r>
      <w:r w:rsidR="007975BD">
        <w:rPr>
          <w:rFonts w:cs="Arial"/>
        </w:rPr>
        <w:t xml:space="preserve"> </w:t>
      </w:r>
      <w:r>
        <w:rPr>
          <w:rFonts w:cs="Arial"/>
        </w:rPr>
        <w:t>Make sure the waste vial is empty.</w:t>
      </w:r>
      <w:r w:rsidR="007975BD">
        <w:rPr>
          <w:rFonts w:cs="Arial"/>
        </w:rPr>
        <w:t xml:space="preserve"> </w:t>
      </w:r>
    </w:p>
    <w:p w14:paraId="31B5D54B" w14:textId="77777777" w:rsidR="001C440F" w:rsidRDefault="00F20F7E" w:rsidP="002825ED">
      <w:pPr>
        <w:numPr>
          <w:ilvl w:val="1"/>
          <w:numId w:val="10"/>
        </w:numPr>
        <w:spacing w:before="240" w:after="0"/>
        <w:jc w:val="both"/>
        <w:outlineLvl w:val="0"/>
        <w:rPr>
          <w:ins w:id="92" w:author="Jill Venton" w:date="2015-07-07T22:15:00Z"/>
          <w:rFonts w:cs="Arial"/>
        </w:rPr>
      </w:pPr>
      <w:ins w:id="93" w:author="Jill Venton" w:date="2015-07-07T22:10:00Z">
        <w:r>
          <w:rPr>
            <w:rFonts w:cs="Arial"/>
          </w:rPr>
          <w:t>Prepare the sample.  If there is any chance of particulate</w:t>
        </w:r>
      </w:ins>
      <w:ins w:id="94" w:author="Jill Venton" w:date="2015-07-07T22:12:00Z">
        <w:r w:rsidR="001C440F">
          <w:rPr>
            <w:rFonts w:cs="Arial"/>
          </w:rPr>
          <w:t xml:space="preserve">s in the sample, filter </w:t>
        </w:r>
      </w:ins>
      <w:ins w:id="95" w:author="Jill Venton" w:date="2015-07-07T22:13:00Z">
        <w:r w:rsidR="001C440F">
          <w:rPr>
            <w:rFonts w:cs="Arial"/>
          </w:rPr>
          <w:t>the sample</w:t>
        </w:r>
      </w:ins>
      <w:ins w:id="96" w:author="Jill Venton" w:date="2015-07-07T22:12:00Z">
        <w:r w:rsidR="001C440F">
          <w:rPr>
            <w:rFonts w:cs="Arial"/>
          </w:rPr>
          <w:t xml:space="preserve">.  Because </w:t>
        </w:r>
      </w:ins>
      <w:ins w:id="97" w:author="Jill Venton" w:date="2015-07-07T22:13:00Z">
        <w:r w:rsidR="001C440F">
          <w:rPr>
            <w:rFonts w:cs="Arial"/>
          </w:rPr>
          <w:t xml:space="preserve">plastic residues can sometimes be seen with GC, </w:t>
        </w:r>
      </w:ins>
      <w:ins w:id="98" w:author="Jill Venton" w:date="2015-07-07T22:12:00Z">
        <w:r w:rsidR="001C440F">
          <w:rPr>
            <w:rFonts w:cs="Arial"/>
          </w:rPr>
          <w:t xml:space="preserve">use only glass syringes and glass vials to prepare your sample.  </w:t>
        </w:r>
      </w:ins>
    </w:p>
    <w:p w14:paraId="75264EEA" w14:textId="789D2D74" w:rsidR="00F20F7E" w:rsidRDefault="001C440F" w:rsidP="002825ED">
      <w:pPr>
        <w:numPr>
          <w:ilvl w:val="1"/>
          <w:numId w:val="10"/>
        </w:numPr>
        <w:spacing w:before="240" w:after="0"/>
        <w:jc w:val="both"/>
        <w:outlineLvl w:val="0"/>
        <w:rPr>
          <w:rFonts w:cs="Arial"/>
        </w:rPr>
      </w:pPr>
      <w:ins w:id="99" w:author="Jill Venton" w:date="2015-07-07T22:14:00Z">
        <w:r>
          <w:rPr>
            <w:rFonts w:cs="Arial"/>
          </w:rPr>
          <w:t xml:space="preserve">Fill your vial at least half </w:t>
        </w:r>
        <w:del w:id="100" w:author="Dennis McGonagle" w:date="2015-07-13T15:16:00Z">
          <w:r w:rsidDel="00C430E2">
            <w:rPr>
              <w:rFonts w:cs="Arial"/>
            </w:rPr>
            <w:delText>full</w:delText>
          </w:r>
        </w:del>
      </w:ins>
      <w:ins w:id="101" w:author="Dennis McGonagle" w:date="2015-07-13T15:16:00Z">
        <w:r w:rsidR="00C430E2">
          <w:rPr>
            <w:rFonts w:cs="Arial"/>
          </w:rPr>
          <w:t>way</w:t>
        </w:r>
      </w:ins>
      <w:ins w:id="102" w:author="Jill Venton" w:date="2015-07-07T22:14:00Z">
        <w:r>
          <w:rPr>
            <w:rFonts w:cs="Arial"/>
          </w:rPr>
          <w:t xml:space="preserve"> with sample so the </w:t>
        </w:r>
        <w:proofErr w:type="spellStart"/>
        <w:r>
          <w:rPr>
            <w:rFonts w:cs="Arial"/>
          </w:rPr>
          <w:t>autosampler</w:t>
        </w:r>
        <w:proofErr w:type="spellEnd"/>
        <w:r>
          <w:rPr>
            <w:rFonts w:cs="Arial"/>
          </w:rPr>
          <w:t xml:space="preserve"> </w:t>
        </w:r>
      </w:ins>
      <w:ins w:id="103" w:author="Jill Venton" w:date="2015-07-07T22:15:00Z">
        <w:r>
          <w:rPr>
            <w:rFonts w:cs="Arial"/>
          </w:rPr>
          <w:t xml:space="preserve">syringe </w:t>
        </w:r>
      </w:ins>
      <w:ins w:id="104" w:author="Jill Venton" w:date="2015-07-07T22:14:00Z">
        <w:del w:id="105" w:author="Dennis McGonagle" w:date="2015-07-13T15:15:00Z">
          <w:r w:rsidDel="00C430E2">
            <w:rPr>
              <w:rFonts w:cs="Arial"/>
            </w:rPr>
            <w:delText>will make</w:delText>
          </w:r>
        </w:del>
      </w:ins>
      <w:ins w:id="106" w:author="Dennis McGonagle" w:date="2015-07-13T15:15:00Z">
        <w:r w:rsidR="00C430E2">
          <w:rPr>
            <w:rFonts w:cs="Arial"/>
          </w:rPr>
          <w:t>is</w:t>
        </w:r>
      </w:ins>
      <w:ins w:id="107" w:author="Jill Venton" w:date="2015-07-07T22:14:00Z">
        <w:r>
          <w:rPr>
            <w:rFonts w:cs="Arial"/>
          </w:rPr>
          <w:t xml:space="preserve"> </w:t>
        </w:r>
      </w:ins>
      <w:ins w:id="108" w:author="Dennis McGonagle" w:date="2015-07-13T15:15:00Z">
        <w:r w:rsidR="00C430E2">
          <w:rPr>
            <w:rFonts w:cs="Arial"/>
          </w:rPr>
          <w:t>en</w:t>
        </w:r>
      </w:ins>
      <w:ins w:id="109" w:author="Jill Venton" w:date="2015-07-07T22:14:00Z">
        <w:r>
          <w:rPr>
            <w:rFonts w:cs="Arial"/>
          </w:rPr>
          <w:t>sure</w:t>
        </w:r>
      </w:ins>
      <w:ins w:id="110" w:author="Dennis McGonagle" w:date="2015-07-13T15:15:00Z">
        <w:r w:rsidR="00C430E2">
          <w:rPr>
            <w:rFonts w:cs="Arial"/>
          </w:rPr>
          <w:t>d</w:t>
        </w:r>
      </w:ins>
      <w:ins w:id="111" w:author="Jill Venton" w:date="2015-07-07T22:14:00Z">
        <w:r>
          <w:rPr>
            <w:rFonts w:cs="Arial"/>
          </w:rPr>
          <w:t xml:space="preserve"> to pick up the sample.  </w:t>
        </w:r>
        <w:proofErr w:type="spellStart"/>
        <w:r>
          <w:rPr>
            <w:rFonts w:cs="Arial"/>
          </w:rPr>
          <w:t>Autosampler</w:t>
        </w:r>
        <w:proofErr w:type="spellEnd"/>
        <w:r>
          <w:rPr>
            <w:rFonts w:cs="Arial"/>
          </w:rPr>
          <w:t xml:space="preserve"> vials are typically 2 mL, but if sample volume is limited, vial inserts are available to reduce the sample volume needed.  </w:t>
        </w:r>
      </w:ins>
    </w:p>
    <w:p w14:paraId="0E7D8F6D" w14:textId="5F4EBE0D" w:rsidR="005B0E4D" w:rsidRDefault="0081750E" w:rsidP="002825ED">
      <w:pPr>
        <w:numPr>
          <w:ilvl w:val="1"/>
          <w:numId w:val="10"/>
        </w:numPr>
        <w:spacing w:before="240" w:after="0"/>
        <w:jc w:val="both"/>
        <w:outlineLvl w:val="0"/>
        <w:rPr>
          <w:rFonts w:cs="Arial"/>
        </w:rPr>
      </w:pPr>
      <w:r>
        <w:rPr>
          <w:rFonts w:cs="Arial"/>
        </w:rPr>
        <w:t xml:space="preserve">Load </w:t>
      </w:r>
      <w:del w:id="112" w:author="JoVE JoVE" w:date="2015-07-02T13:18:00Z">
        <w:r w:rsidDel="005E6CEA">
          <w:rPr>
            <w:rFonts w:cs="Arial"/>
          </w:rPr>
          <w:delText xml:space="preserve">your </w:delText>
        </w:r>
      </w:del>
      <w:ins w:id="113" w:author="JoVE JoVE" w:date="2015-07-02T13:18:00Z">
        <w:r w:rsidR="005E6CEA">
          <w:rPr>
            <w:rFonts w:cs="Arial"/>
          </w:rPr>
          <w:t xml:space="preserve">the </w:t>
        </w:r>
      </w:ins>
      <w:r>
        <w:rPr>
          <w:rFonts w:cs="Arial"/>
        </w:rPr>
        <w:t>sample</w:t>
      </w:r>
      <w:ins w:id="114" w:author="Jill Venton" w:date="2015-07-07T22:15:00Z">
        <w:r w:rsidR="001C440F">
          <w:rPr>
            <w:rFonts w:cs="Arial"/>
          </w:rPr>
          <w:t xml:space="preserve"> vial</w:t>
        </w:r>
      </w:ins>
      <w:r>
        <w:rPr>
          <w:rFonts w:cs="Arial"/>
        </w:rPr>
        <w:t xml:space="preserve">(s) into the </w:t>
      </w:r>
      <w:proofErr w:type="spellStart"/>
      <w:r>
        <w:rPr>
          <w:rFonts w:cs="Arial"/>
        </w:rPr>
        <w:t>autosampler</w:t>
      </w:r>
      <w:proofErr w:type="spellEnd"/>
      <w:r>
        <w:rPr>
          <w:rFonts w:cs="Arial"/>
        </w:rPr>
        <w:t xml:space="preserve"> rack</w:t>
      </w:r>
      <w:r w:rsidR="002825ED" w:rsidRPr="00407C15">
        <w:rPr>
          <w:rFonts w:cs="Arial"/>
        </w:rPr>
        <w:t xml:space="preserve">. </w:t>
      </w:r>
      <w:r>
        <w:rPr>
          <w:rFonts w:cs="Arial"/>
        </w:rPr>
        <w:t>Keep track of what position each sample</w:t>
      </w:r>
      <w:r w:rsidR="0074080A">
        <w:rPr>
          <w:rFonts w:cs="Arial"/>
        </w:rPr>
        <w:t xml:space="preserve"> is</w:t>
      </w:r>
      <w:r>
        <w:rPr>
          <w:rFonts w:cs="Arial"/>
        </w:rPr>
        <w:t xml:space="preserve"> in.</w:t>
      </w:r>
      <w:r w:rsidR="007975BD">
        <w:rPr>
          <w:rFonts w:cs="Arial"/>
        </w:rPr>
        <w:t xml:space="preserve"> </w:t>
      </w:r>
    </w:p>
    <w:p w14:paraId="295A1A70" w14:textId="0CEAF89E" w:rsidR="0081750E" w:rsidRDefault="0074080A" w:rsidP="002825ED">
      <w:pPr>
        <w:numPr>
          <w:ilvl w:val="1"/>
          <w:numId w:val="10"/>
        </w:numPr>
        <w:spacing w:before="240" w:after="0"/>
        <w:jc w:val="both"/>
        <w:outlineLvl w:val="0"/>
        <w:rPr>
          <w:rFonts w:cs="Arial"/>
        </w:rPr>
      </w:pPr>
      <w:r>
        <w:rPr>
          <w:rFonts w:cs="Arial"/>
        </w:rPr>
        <w:t xml:space="preserve">Before the run, </w:t>
      </w:r>
      <w:r w:rsidR="0081750E">
        <w:rPr>
          <w:rFonts w:cs="Arial"/>
        </w:rPr>
        <w:t xml:space="preserve">zero the baseline of </w:t>
      </w:r>
      <w:commentRangeStart w:id="115"/>
      <w:r w:rsidR="0081750E">
        <w:rPr>
          <w:rFonts w:cs="Arial"/>
        </w:rPr>
        <w:t>the chart recorder</w:t>
      </w:r>
      <w:del w:id="116" w:author="Jill Venton" w:date="2015-07-07T22:16:00Z">
        <w:r w:rsidR="0081750E" w:rsidDel="001C440F">
          <w:rPr>
            <w:rFonts w:cs="Arial"/>
          </w:rPr>
          <w:delText>.</w:delText>
        </w:r>
        <w:r w:rsidR="007975BD" w:rsidDel="001C440F">
          <w:rPr>
            <w:rFonts w:cs="Arial"/>
          </w:rPr>
          <w:delText xml:space="preserve"> </w:delText>
        </w:r>
      </w:del>
      <w:commentRangeEnd w:id="115"/>
      <w:ins w:id="117" w:author="Jill Venton" w:date="2015-07-07T22:16:00Z">
        <w:r w:rsidR="001C440F">
          <w:rPr>
            <w:rFonts w:cs="Arial"/>
          </w:rPr>
          <w:t xml:space="preserve"> on the computer software.   </w:t>
        </w:r>
      </w:ins>
      <w:r w:rsidR="005E6CEA">
        <w:rPr>
          <w:rStyle w:val="CommentReference"/>
        </w:rPr>
        <w:commentReference w:id="115"/>
      </w:r>
    </w:p>
    <w:p w14:paraId="14A7E73C" w14:textId="4BE17698" w:rsidR="0081750E" w:rsidRDefault="0074080A" w:rsidP="002825ED">
      <w:pPr>
        <w:numPr>
          <w:ilvl w:val="1"/>
          <w:numId w:val="10"/>
        </w:numPr>
        <w:spacing w:before="240" w:after="0"/>
        <w:jc w:val="both"/>
        <w:outlineLvl w:val="0"/>
        <w:rPr>
          <w:rFonts w:cs="Arial"/>
        </w:rPr>
      </w:pPr>
      <w:r>
        <w:rPr>
          <w:rFonts w:cs="Arial"/>
        </w:rPr>
        <w:t>Files can be collected</w:t>
      </w:r>
      <w:r w:rsidR="0081750E">
        <w:rPr>
          <w:rFonts w:cs="Arial"/>
        </w:rPr>
        <w:t xml:space="preserve"> either as a single run or using a batch table for multiple runs.</w:t>
      </w:r>
      <w:r w:rsidR="007975BD">
        <w:rPr>
          <w:rFonts w:cs="Arial"/>
        </w:rPr>
        <w:t xml:space="preserve"> </w:t>
      </w:r>
      <w:r w:rsidR="0081750E">
        <w:rPr>
          <w:rFonts w:cs="Arial"/>
        </w:rPr>
        <w:t xml:space="preserve">Make sure to specify the correct vial number for </w:t>
      </w:r>
      <w:del w:id="118" w:author="JoVE JoVE" w:date="2015-07-02T13:45:00Z">
        <w:r w:rsidR="0081750E" w:rsidDel="00D577D0">
          <w:rPr>
            <w:rFonts w:cs="Arial"/>
          </w:rPr>
          <w:delText xml:space="preserve">your </w:delText>
        </w:r>
      </w:del>
      <w:ins w:id="119" w:author="JoVE JoVE" w:date="2015-07-02T13:45:00Z">
        <w:r w:rsidR="00D577D0">
          <w:rPr>
            <w:rFonts w:cs="Arial"/>
          </w:rPr>
          <w:t xml:space="preserve">the </w:t>
        </w:r>
      </w:ins>
      <w:r w:rsidR="0081750E">
        <w:rPr>
          <w:rFonts w:cs="Arial"/>
        </w:rPr>
        <w:t>sample.</w:t>
      </w:r>
      <w:r w:rsidR="007975BD">
        <w:rPr>
          <w:rFonts w:cs="Arial"/>
        </w:rPr>
        <w:t xml:space="preserve"> </w:t>
      </w:r>
      <w:r w:rsidR="0081750E">
        <w:rPr>
          <w:rFonts w:cs="Arial"/>
        </w:rPr>
        <w:t xml:space="preserve">Hit the start button and </w:t>
      </w:r>
      <w:ins w:id="120" w:author="JoVE JoVE" w:date="2015-07-02T13:52:00Z">
        <w:r w:rsidR="00145D58">
          <w:rPr>
            <w:rFonts w:cs="Arial"/>
          </w:rPr>
          <w:t>m</w:t>
        </w:r>
      </w:ins>
      <w:del w:id="121" w:author="JoVE JoVE" w:date="2015-07-02T13:52:00Z">
        <w:r w:rsidR="0081750E" w:rsidDel="00145D58">
          <w:rPr>
            <w:rFonts w:cs="Arial"/>
          </w:rPr>
          <w:delText>t</w:delText>
        </w:r>
      </w:del>
      <w:r w:rsidR="0081750E">
        <w:rPr>
          <w:rFonts w:cs="Arial"/>
        </w:rPr>
        <w:t>ake a file.</w:t>
      </w:r>
      <w:r w:rsidR="007975BD">
        <w:rPr>
          <w:rFonts w:cs="Arial"/>
        </w:rPr>
        <w:t xml:space="preserve"> </w:t>
      </w:r>
    </w:p>
    <w:p w14:paraId="1A8F638A" w14:textId="19082DA3" w:rsidR="002825ED" w:rsidRPr="00407C15" w:rsidRDefault="0074080A" w:rsidP="00A60719">
      <w:pPr>
        <w:numPr>
          <w:ilvl w:val="1"/>
          <w:numId w:val="10"/>
        </w:numPr>
        <w:spacing w:before="240" w:after="0"/>
        <w:jc w:val="both"/>
        <w:outlineLvl w:val="0"/>
        <w:rPr>
          <w:rFonts w:cs="Arial"/>
          <w:sz w:val="22"/>
        </w:rPr>
      </w:pPr>
      <w:r>
        <w:rPr>
          <w:rFonts w:cs="Arial"/>
        </w:rPr>
        <w:t xml:space="preserve">Data is </w:t>
      </w:r>
      <w:r w:rsidR="0081750E">
        <w:rPr>
          <w:rFonts w:cs="Arial"/>
        </w:rPr>
        <w:t>typically analyze</w:t>
      </w:r>
      <w:r>
        <w:rPr>
          <w:rFonts w:cs="Arial"/>
        </w:rPr>
        <w:t>d</w:t>
      </w:r>
      <w:r w:rsidR="0081750E">
        <w:rPr>
          <w:rFonts w:cs="Arial"/>
        </w:rPr>
        <w:t xml:space="preserve"> with a software program.</w:t>
      </w:r>
      <w:r w:rsidR="007975BD">
        <w:rPr>
          <w:rFonts w:cs="Arial"/>
        </w:rPr>
        <w:t xml:space="preserve"> </w:t>
      </w:r>
      <w:r w:rsidR="0081750E">
        <w:rPr>
          <w:rFonts w:cs="Arial"/>
        </w:rPr>
        <w:t xml:space="preserve">Parameters </w:t>
      </w:r>
      <w:r>
        <w:rPr>
          <w:rFonts w:cs="Arial"/>
        </w:rPr>
        <w:t>that</w:t>
      </w:r>
      <w:r w:rsidR="0081750E">
        <w:rPr>
          <w:rFonts w:cs="Arial"/>
        </w:rPr>
        <w:t xml:space="preserve"> can </w:t>
      </w:r>
      <w:r>
        <w:rPr>
          <w:rFonts w:cs="Arial"/>
        </w:rPr>
        <w:t xml:space="preserve">be </w:t>
      </w:r>
      <w:r w:rsidR="0081750E">
        <w:rPr>
          <w:rFonts w:cs="Arial"/>
        </w:rPr>
        <w:t>measure</w:t>
      </w:r>
      <w:r>
        <w:rPr>
          <w:rFonts w:cs="Arial"/>
        </w:rPr>
        <w:t>d</w:t>
      </w:r>
      <w:r w:rsidR="0081750E">
        <w:rPr>
          <w:rFonts w:cs="Arial"/>
        </w:rPr>
        <w:t xml:space="preserve"> include retention time, peak height, peak area, </w:t>
      </w:r>
      <w:r w:rsidR="00173F99">
        <w:rPr>
          <w:rFonts w:cs="Arial"/>
        </w:rPr>
        <w:t xml:space="preserve">and </w:t>
      </w:r>
      <w:r w:rsidR="0081750E">
        <w:rPr>
          <w:rFonts w:cs="Arial"/>
        </w:rPr>
        <w:t>number of theoretical plates</w:t>
      </w:r>
      <w:r w:rsidR="007C0FF6">
        <w:rPr>
          <w:rFonts w:cs="Arial"/>
        </w:rPr>
        <w:t>.</w:t>
      </w:r>
    </w:p>
    <w:p w14:paraId="09EA68FA" w14:textId="61202080"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w:t>
      </w:r>
      <w:r w:rsidR="00007160">
        <w:rPr>
          <w:rFonts w:cs="Arial"/>
          <w:b/>
        </w:rPr>
        <w:t xml:space="preserve">GC </w:t>
      </w:r>
      <w:ins w:id="122" w:author="JoVE JoVE" w:date="2015-07-02T10:11:00Z">
        <w:r w:rsidR="00E921B3">
          <w:rPr>
            <w:rFonts w:cs="Arial"/>
            <w:b/>
          </w:rPr>
          <w:t>A</w:t>
        </w:r>
      </w:ins>
      <w:del w:id="123" w:author="JoVE JoVE" w:date="2015-07-02T10:11:00Z">
        <w:r w:rsidR="00007160" w:rsidDel="00E921B3">
          <w:rPr>
            <w:rFonts w:cs="Arial"/>
            <w:b/>
          </w:rPr>
          <w:delText>a</w:delText>
        </w:r>
      </w:del>
      <w:r w:rsidR="00007160">
        <w:rPr>
          <w:rFonts w:cs="Arial"/>
          <w:b/>
        </w:rPr>
        <w:t xml:space="preserve">nalysis of </w:t>
      </w:r>
      <w:ins w:id="124" w:author="JoVE JoVE" w:date="2015-07-02T10:11:00Z">
        <w:r w:rsidR="00E921B3">
          <w:rPr>
            <w:rFonts w:cs="Arial"/>
            <w:b/>
          </w:rPr>
          <w:t>C</w:t>
        </w:r>
      </w:ins>
      <w:del w:id="125" w:author="JoVE JoVE" w:date="2015-07-02T10:11:00Z">
        <w:r w:rsidR="00007160" w:rsidDel="00E921B3">
          <w:rPr>
            <w:rFonts w:cs="Arial"/>
            <w:b/>
          </w:rPr>
          <w:delText>c</w:delText>
        </w:r>
      </w:del>
      <w:r w:rsidR="00007160">
        <w:rPr>
          <w:rFonts w:cs="Arial"/>
          <w:b/>
        </w:rPr>
        <w:t xml:space="preserve">offee </w:t>
      </w:r>
      <w:ins w:id="126" w:author="JoVE JoVE" w:date="2015-07-02T10:11:00Z">
        <w:r w:rsidR="00E921B3">
          <w:rPr>
            <w:rFonts w:cs="Arial"/>
            <w:b/>
          </w:rPr>
          <w:t>S</w:t>
        </w:r>
      </w:ins>
      <w:del w:id="127" w:author="JoVE JoVE" w:date="2015-07-02T10:11:00Z">
        <w:r w:rsidR="00007160" w:rsidDel="00E921B3">
          <w:rPr>
            <w:rFonts w:cs="Arial"/>
            <w:b/>
          </w:rPr>
          <w:delText>s</w:delText>
        </w:r>
      </w:del>
      <w:r w:rsidR="00007160">
        <w:rPr>
          <w:rFonts w:cs="Arial"/>
          <w:b/>
        </w:rPr>
        <w:t>amples</w:t>
      </w:r>
      <w:del w:id="128" w:author="JoVE JoVE" w:date="2015-07-02T10:11:00Z">
        <w:r w:rsidR="00007160" w:rsidDel="00E921B3">
          <w:rPr>
            <w:rFonts w:cs="Arial"/>
            <w:b/>
          </w:rPr>
          <w:delText xml:space="preserve">.  </w:delText>
        </w:r>
      </w:del>
    </w:p>
    <w:p w14:paraId="00C9E21E" w14:textId="74A83FF1" w:rsidR="00A07429" w:rsidRDefault="00D42F7F" w:rsidP="00407C15">
      <w:pPr>
        <w:numPr>
          <w:ilvl w:val="1"/>
          <w:numId w:val="10"/>
        </w:numPr>
        <w:spacing w:before="240" w:after="0"/>
        <w:jc w:val="both"/>
        <w:outlineLvl w:val="0"/>
        <w:rPr>
          <w:rFonts w:cs="Arial"/>
        </w:rPr>
      </w:pPr>
      <w:r>
        <w:rPr>
          <w:rFonts w:cs="Arial"/>
        </w:rPr>
        <w:t xml:space="preserve">In this example, </w:t>
      </w:r>
      <w:r w:rsidR="0064179F">
        <w:rPr>
          <w:rFonts w:cs="Arial"/>
        </w:rPr>
        <w:t xml:space="preserve">GC-FID analysis </w:t>
      </w:r>
      <w:r>
        <w:rPr>
          <w:rFonts w:cs="Arial"/>
        </w:rPr>
        <w:t xml:space="preserve">was performed for </w:t>
      </w:r>
      <w:r w:rsidR="0064179F">
        <w:rPr>
          <w:rFonts w:cs="Arial"/>
        </w:rPr>
        <w:t>caffeine and palmitic acid, two compounds found in coffee.</w:t>
      </w:r>
      <w:r w:rsidR="007975BD">
        <w:rPr>
          <w:rFonts w:cs="Arial"/>
        </w:rPr>
        <w:t xml:space="preserve"> </w:t>
      </w:r>
      <w:r w:rsidR="0064179F">
        <w:rPr>
          <w:rFonts w:cs="Arial"/>
        </w:rPr>
        <w:t>The caffeine is less polar than the palmitic acid, which has a long chain alkane tail.</w:t>
      </w:r>
      <w:r w:rsidR="007975BD">
        <w:rPr>
          <w:rFonts w:cs="Arial"/>
        </w:rPr>
        <w:t xml:space="preserve"> </w:t>
      </w:r>
      <w:r w:rsidR="0064179F">
        <w:rPr>
          <w:rFonts w:cs="Arial"/>
        </w:rPr>
        <w:t xml:space="preserve">Thus, the caffeine is less retained and elutes first on the non-polar column of </w:t>
      </w:r>
      <w:r w:rsidR="0064179F" w:rsidRPr="0064179F">
        <w:rPr>
          <w:rFonts w:cs="Arial"/>
        </w:rPr>
        <w:t>95% dimethylpolysiloxane and 5% phenyl-</w:t>
      </w:r>
      <w:proofErr w:type="spellStart"/>
      <w:r w:rsidR="0064179F" w:rsidRPr="0064179F">
        <w:rPr>
          <w:rFonts w:cs="Arial"/>
        </w:rPr>
        <w:t>arylene</w:t>
      </w:r>
      <w:proofErr w:type="spellEnd"/>
      <w:r w:rsidR="0074080A">
        <w:rPr>
          <w:rFonts w:cs="Arial"/>
        </w:rPr>
        <w:t xml:space="preserve"> </w:t>
      </w:r>
      <w:r w:rsidR="0074080A" w:rsidRPr="00CF4325">
        <w:rPr>
          <w:rFonts w:cs="Arial"/>
          <w:b/>
        </w:rPr>
        <w:t>(Fig</w:t>
      </w:r>
      <w:ins w:id="129" w:author="JoVE JoVE" w:date="2015-07-02T10:12:00Z">
        <w:r w:rsidR="00E921B3">
          <w:rPr>
            <w:rFonts w:cs="Arial"/>
            <w:b/>
          </w:rPr>
          <w:t>ure</w:t>
        </w:r>
      </w:ins>
      <w:r w:rsidR="0074080A" w:rsidRPr="00CF4325">
        <w:rPr>
          <w:rFonts w:cs="Arial"/>
          <w:b/>
        </w:rPr>
        <w:t xml:space="preserve"> 1)</w:t>
      </w:r>
      <w:r w:rsidR="0064179F" w:rsidRPr="00CF4325">
        <w:rPr>
          <w:rFonts w:cs="Arial"/>
          <w:b/>
        </w:rPr>
        <w:t>.</w:t>
      </w:r>
      <w:r w:rsidR="007975BD">
        <w:rPr>
          <w:rFonts w:cs="Arial"/>
        </w:rPr>
        <w:t xml:space="preserve"> </w:t>
      </w:r>
    </w:p>
    <w:p w14:paraId="23480792" w14:textId="6ED8A966" w:rsidR="007C0FF6" w:rsidRDefault="007C0FF6" w:rsidP="00407C15">
      <w:pPr>
        <w:numPr>
          <w:ilvl w:val="1"/>
          <w:numId w:val="10"/>
        </w:numPr>
        <w:spacing w:before="240" w:after="0"/>
        <w:jc w:val="both"/>
        <w:outlineLvl w:val="0"/>
        <w:rPr>
          <w:rFonts w:cs="Arial"/>
        </w:rPr>
      </w:pPr>
      <w:r>
        <w:rPr>
          <w:rFonts w:cs="Arial"/>
        </w:rPr>
        <w:t>From the chromatogram, the peak areas can be calculated.</w:t>
      </w:r>
      <w:r w:rsidR="007975BD">
        <w:rPr>
          <w:rFonts w:cs="Arial"/>
        </w:rPr>
        <w:t xml:space="preserve"> </w:t>
      </w:r>
      <w:commentRangeStart w:id="130"/>
      <w:commentRangeStart w:id="131"/>
      <w:r>
        <w:rPr>
          <w:rFonts w:cs="Arial"/>
        </w:rPr>
        <w:t xml:space="preserve">The peak areas are proportional to the mass </w:t>
      </w:r>
      <w:r w:rsidR="00D42F7F">
        <w:rPr>
          <w:rFonts w:cs="Arial"/>
        </w:rPr>
        <w:t xml:space="preserve">of carbon </w:t>
      </w:r>
      <w:r>
        <w:rPr>
          <w:rFonts w:cs="Arial"/>
        </w:rPr>
        <w:t>that goes through the detector and they can be used to make a calibration curve of instrument response vs concentration.</w:t>
      </w:r>
      <w:r w:rsidR="007975BD">
        <w:rPr>
          <w:rFonts w:cs="Arial"/>
        </w:rPr>
        <w:t xml:space="preserve"> </w:t>
      </w:r>
      <w:r w:rsidR="000127E6">
        <w:rPr>
          <w:rFonts w:cs="Arial"/>
        </w:rPr>
        <w:t xml:space="preserve">For </w:t>
      </w:r>
      <w:r w:rsidR="000127E6" w:rsidRPr="00C430E2">
        <w:rPr>
          <w:rFonts w:cs="Arial"/>
          <w:b/>
        </w:rPr>
        <w:t>Fig</w:t>
      </w:r>
      <w:ins w:id="132" w:author="JoVE JoVE" w:date="2015-07-02T13:54:00Z">
        <w:r w:rsidR="00145D58" w:rsidRPr="00C430E2">
          <w:rPr>
            <w:rFonts w:cs="Arial"/>
            <w:b/>
          </w:rPr>
          <w:t>ure</w:t>
        </w:r>
      </w:ins>
      <w:del w:id="133" w:author="JoVE JoVE" w:date="2015-07-02T13:54:00Z">
        <w:r w:rsidR="000127E6" w:rsidRPr="00C430E2" w:rsidDel="00145D58">
          <w:rPr>
            <w:rFonts w:cs="Arial"/>
            <w:b/>
          </w:rPr>
          <w:delText>.</w:delText>
        </w:r>
      </w:del>
      <w:r w:rsidR="000127E6" w:rsidRPr="00C430E2">
        <w:rPr>
          <w:rFonts w:cs="Arial"/>
          <w:b/>
        </w:rPr>
        <w:t xml:space="preserve"> 1</w:t>
      </w:r>
      <w:r w:rsidR="000127E6">
        <w:rPr>
          <w:rFonts w:cs="Arial"/>
        </w:rPr>
        <w:t xml:space="preserve">, the peak area is </w:t>
      </w:r>
      <w:commentRangeStart w:id="134"/>
      <w:r w:rsidR="000127E6">
        <w:rPr>
          <w:rFonts w:cs="Arial"/>
        </w:rPr>
        <w:t>27,315 for caffeine and 18,852 for palmitic acid.</w:t>
      </w:r>
      <w:r w:rsidR="007975BD">
        <w:rPr>
          <w:rFonts w:cs="Arial"/>
        </w:rPr>
        <w:t xml:space="preserve"> </w:t>
      </w:r>
      <w:commentRangeEnd w:id="134"/>
      <w:r w:rsidR="00145D58">
        <w:rPr>
          <w:rStyle w:val="CommentReference"/>
        </w:rPr>
        <w:commentReference w:id="134"/>
      </w:r>
    </w:p>
    <w:p w14:paraId="1D5725A9" w14:textId="4636BB66" w:rsidR="007C0FF6" w:rsidDel="001C440F" w:rsidRDefault="007C0FF6" w:rsidP="00407C15">
      <w:pPr>
        <w:numPr>
          <w:ilvl w:val="1"/>
          <w:numId w:val="10"/>
        </w:numPr>
        <w:spacing w:before="240" w:after="0"/>
        <w:jc w:val="both"/>
        <w:outlineLvl w:val="0"/>
        <w:rPr>
          <w:del w:id="135" w:author="Jill Venton" w:date="2015-07-07T22:23:00Z"/>
          <w:rFonts w:cs="Arial"/>
        </w:rPr>
      </w:pPr>
      <w:del w:id="136" w:author="Jill Venton" w:date="2015-07-07T22:23:00Z">
        <w:r w:rsidDel="001C440F">
          <w:rPr>
            <w:rFonts w:cs="Arial"/>
          </w:rPr>
          <w:delText>Ideal peaks are symmetrical, with no peak fronting or peak tailing.</w:delText>
        </w:r>
        <w:r w:rsidR="007975BD" w:rsidDel="001C440F">
          <w:rPr>
            <w:rFonts w:cs="Arial"/>
          </w:rPr>
          <w:delText xml:space="preserve"> </w:delText>
        </w:r>
        <w:r w:rsidDel="001C440F">
          <w:rPr>
            <w:rFonts w:cs="Arial"/>
          </w:rPr>
          <w:delText xml:space="preserve">Large amounts of tailing could be due to overloading the column or </w:delText>
        </w:r>
        <w:r w:rsidR="002915D4" w:rsidDel="001C440F">
          <w:rPr>
            <w:rFonts w:cs="Arial"/>
          </w:rPr>
          <w:delText>injection issues.</w:delText>
        </w:r>
        <w:r w:rsidR="007975BD" w:rsidDel="001C440F">
          <w:rPr>
            <w:rFonts w:cs="Arial"/>
          </w:rPr>
          <w:delText xml:space="preserve"> </w:delText>
        </w:r>
      </w:del>
    </w:p>
    <w:p w14:paraId="231291DD" w14:textId="1CD424ED" w:rsidR="002915D4" w:rsidRDefault="002915D4" w:rsidP="00407C15">
      <w:pPr>
        <w:numPr>
          <w:ilvl w:val="1"/>
          <w:numId w:val="10"/>
        </w:numPr>
        <w:spacing w:before="240" w:after="0"/>
        <w:jc w:val="both"/>
        <w:outlineLvl w:val="0"/>
        <w:rPr>
          <w:rFonts w:cs="Arial"/>
        </w:rPr>
      </w:pPr>
      <w:r>
        <w:rPr>
          <w:rFonts w:cs="Arial"/>
        </w:rPr>
        <w:t>A measure of column efficiency is N, the number of theoretical plates.</w:t>
      </w:r>
      <w:r w:rsidR="007975BD">
        <w:rPr>
          <w:rFonts w:cs="Arial"/>
        </w:rPr>
        <w:t xml:space="preserve"> </w:t>
      </w:r>
      <w:r>
        <w:rPr>
          <w:rFonts w:cs="Arial"/>
        </w:rPr>
        <w:t>N can be calculated from the chromatogram for each peak</w:t>
      </w:r>
      <w:del w:id="137" w:author="Jill Venton" w:date="2015-07-07T22:23:00Z">
        <w:r w:rsidDel="00A252C3">
          <w:rPr>
            <w:rFonts w:cs="Arial"/>
          </w:rPr>
          <w:delText xml:space="preserve"> using N=16 (t</w:delText>
        </w:r>
        <w:r w:rsidRPr="002915D4" w:rsidDel="00A252C3">
          <w:rPr>
            <w:rFonts w:cs="Arial"/>
            <w:vertAlign w:val="subscript"/>
          </w:rPr>
          <w:delText>R</w:delText>
        </w:r>
        <w:r w:rsidDel="00A252C3">
          <w:rPr>
            <w:rFonts w:cs="Arial"/>
          </w:rPr>
          <w:delText>/W)</w:delText>
        </w:r>
        <w:r w:rsidRPr="002915D4" w:rsidDel="00A252C3">
          <w:rPr>
            <w:rFonts w:cs="Arial"/>
            <w:vertAlign w:val="superscript"/>
          </w:rPr>
          <w:delText>2</w:delText>
        </w:r>
        <w:r w:rsidDel="00A252C3">
          <w:rPr>
            <w:rFonts w:cs="Arial"/>
          </w:rPr>
          <w:delText>, where t</w:delText>
        </w:r>
        <w:r w:rsidRPr="002915D4" w:rsidDel="00A252C3">
          <w:rPr>
            <w:rFonts w:cs="Arial"/>
            <w:vertAlign w:val="subscript"/>
          </w:rPr>
          <w:delText>R</w:delText>
        </w:r>
        <w:r w:rsidDel="00A252C3">
          <w:rPr>
            <w:rFonts w:cs="Arial"/>
          </w:rPr>
          <w:delText xml:space="preserve"> is the retention time and W is the width of the peak at the base</w:delText>
        </w:r>
      </w:del>
      <w:r>
        <w:rPr>
          <w:rFonts w:cs="Arial"/>
        </w:rPr>
        <w:t>.</w:t>
      </w:r>
      <w:r w:rsidR="007975BD">
        <w:rPr>
          <w:rFonts w:cs="Arial"/>
        </w:rPr>
        <w:t xml:space="preserve"> </w:t>
      </w:r>
      <w:r w:rsidR="000127E6">
        <w:rPr>
          <w:rFonts w:cs="Arial"/>
        </w:rPr>
        <w:t>For figure 1, N is 283,000 for caffeine and 261,000 for palmitic acid.</w:t>
      </w:r>
      <w:r w:rsidR="007975BD">
        <w:rPr>
          <w:rFonts w:cs="Arial"/>
        </w:rPr>
        <w:t xml:space="preserve"> </w:t>
      </w:r>
    </w:p>
    <w:p w14:paraId="67755340" w14:textId="756D5505" w:rsidR="000127E6" w:rsidRDefault="000127E6" w:rsidP="00407C15">
      <w:pPr>
        <w:numPr>
          <w:ilvl w:val="1"/>
          <w:numId w:val="10"/>
        </w:numPr>
        <w:spacing w:before="240" w:after="0"/>
        <w:jc w:val="both"/>
        <w:outlineLvl w:val="0"/>
        <w:rPr>
          <w:rFonts w:cs="Arial"/>
        </w:rPr>
      </w:pPr>
      <w:r w:rsidRPr="00CF4325">
        <w:rPr>
          <w:rFonts w:cs="Arial"/>
          <w:b/>
        </w:rPr>
        <w:t>Figure 2</w:t>
      </w:r>
      <w:r>
        <w:rPr>
          <w:rFonts w:cs="Arial"/>
        </w:rPr>
        <w:t xml:space="preserve"> shows the effect of temperature on isothermal separations.</w:t>
      </w:r>
      <w:r w:rsidR="007975BD">
        <w:rPr>
          <w:rFonts w:cs="Arial"/>
        </w:rPr>
        <w:t xml:space="preserve"> </w:t>
      </w:r>
      <w:r>
        <w:rPr>
          <w:rFonts w:cs="Arial"/>
        </w:rPr>
        <w:t>Two separations are overlaid of the same caffeine and palmitic acid sample.</w:t>
      </w:r>
      <w:r w:rsidR="007975BD">
        <w:rPr>
          <w:rFonts w:cs="Arial"/>
        </w:rPr>
        <w:t xml:space="preserve"> </w:t>
      </w:r>
      <w:r>
        <w:rPr>
          <w:rFonts w:cs="Arial"/>
        </w:rPr>
        <w:t xml:space="preserve">The first is at 180 </w:t>
      </w:r>
      <w:r w:rsidR="00371989">
        <w:rPr>
          <w:rFonts w:cs="Arial"/>
        </w:rPr>
        <w:t>°</w:t>
      </w:r>
      <w:r>
        <w:rPr>
          <w:rFonts w:cs="Arial"/>
        </w:rPr>
        <w:t xml:space="preserve">C and the second at 200 </w:t>
      </w:r>
      <w:r w:rsidR="00371989">
        <w:rPr>
          <w:rFonts w:cs="Arial"/>
        </w:rPr>
        <w:t>°</w:t>
      </w:r>
      <w:r>
        <w:rPr>
          <w:rFonts w:cs="Arial"/>
        </w:rPr>
        <w:t>C.</w:t>
      </w:r>
      <w:r w:rsidR="007975BD">
        <w:rPr>
          <w:rFonts w:cs="Arial"/>
        </w:rPr>
        <w:t xml:space="preserve"> </w:t>
      </w:r>
      <w:r>
        <w:rPr>
          <w:rFonts w:cs="Arial"/>
        </w:rPr>
        <w:t>The retention times are much smaller for the higher temperature run.</w:t>
      </w:r>
      <w:r w:rsidR="007975BD">
        <w:rPr>
          <w:rFonts w:cs="Arial"/>
        </w:rPr>
        <w:t xml:space="preserve"> </w:t>
      </w:r>
    </w:p>
    <w:commentRangeEnd w:id="130"/>
    <w:p w14:paraId="1F197D29" w14:textId="77777777" w:rsidR="000127E6" w:rsidRDefault="00145D58" w:rsidP="003444AE">
      <w:pPr>
        <w:ind w:left="720"/>
        <w:rPr>
          <w:rFonts w:cs="Arial"/>
        </w:rPr>
      </w:pPr>
      <w:r>
        <w:rPr>
          <w:rStyle w:val="CommentReference"/>
        </w:rPr>
        <w:commentReference w:id="130"/>
      </w:r>
      <w:commentRangeEnd w:id="131"/>
      <w:r w:rsidR="00A252C3">
        <w:rPr>
          <w:rStyle w:val="CommentReference"/>
        </w:rPr>
        <w:commentReference w:id="131"/>
      </w:r>
    </w:p>
    <w:p w14:paraId="7F35E52A" w14:textId="77777777" w:rsidR="00145D58" w:rsidRDefault="00447498" w:rsidP="00CC5C75">
      <w:pPr>
        <w:pStyle w:val="ListParagraph"/>
        <w:numPr>
          <w:ilvl w:val="0"/>
          <w:numId w:val="10"/>
        </w:numPr>
        <w:jc w:val="both"/>
        <w:rPr>
          <w:ins w:id="138" w:author="JoVE JoVE" w:date="2015-07-02T13:59:00Z"/>
        </w:rPr>
      </w:pPr>
      <w:r w:rsidRPr="00045AEF">
        <w:rPr>
          <w:b/>
        </w:rPr>
        <w:t>Applications:</w:t>
      </w:r>
      <w:r w:rsidR="007975BD">
        <w:t xml:space="preserve"> </w:t>
      </w:r>
    </w:p>
    <w:p w14:paraId="7F31C740" w14:textId="51A58813" w:rsidR="002D02B9" w:rsidRDefault="00330C1E" w:rsidP="00145D58">
      <w:pPr>
        <w:pStyle w:val="ListParagraph"/>
        <w:jc w:val="both"/>
      </w:pPr>
      <w:r>
        <w:t xml:space="preserve">GC </w:t>
      </w:r>
      <w:r w:rsidR="00D42F7F">
        <w:t>is</w:t>
      </w:r>
      <w:r>
        <w:t xml:space="preserve"> used for a variety of industrial applications.</w:t>
      </w:r>
      <w:r w:rsidR="007975BD">
        <w:t xml:space="preserve"> </w:t>
      </w:r>
      <w:r>
        <w:t xml:space="preserve">For example, it </w:t>
      </w:r>
      <w:r w:rsidR="00D42F7F">
        <w:t>is</w:t>
      </w:r>
      <w:r>
        <w:t xml:space="preserve"> used to test the purity of a synthesized chemical product.</w:t>
      </w:r>
      <w:r w:rsidR="007975BD">
        <w:t xml:space="preserve"> </w:t>
      </w:r>
      <w:r>
        <w:t>GC is also popular in environmental applications.</w:t>
      </w:r>
      <w:r w:rsidR="007975BD">
        <w:t xml:space="preserve"> </w:t>
      </w:r>
      <w:r>
        <w:t xml:space="preserve">GC </w:t>
      </w:r>
      <w:r w:rsidR="00D42F7F">
        <w:t>is</w:t>
      </w:r>
      <w:r>
        <w:t xml:space="preserve"> used to detect pesticides, </w:t>
      </w:r>
      <w:proofErr w:type="spellStart"/>
      <w:r>
        <w:t>polyaromatic</w:t>
      </w:r>
      <w:proofErr w:type="spellEnd"/>
      <w:r>
        <w:t xml:space="preserve"> hydrocarbons, and phthalates.</w:t>
      </w:r>
      <w:r w:rsidR="007975BD">
        <w:t xml:space="preserve"> </w:t>
      </w:r>
      <w:r>
        <w:t>Most air quality applications use GC-FID to monitor environmental pollutants.</w:t>
      </w:r>
      <w:r w:rsidR="007975BD">
        <w:t xml:space="preserve"> </w:t>
      </w:r>
      <w:r>
        <w:t xml:space="preserve">GC </w:t>
      </w:r>
      <w:r w:rsidR="00D42F7F">
        <w:t>is</w:t>
      </w:r>
      <w:r>
        <w:t xml:space="preserve"> also used for headspace analysis, where the volatiles that are evaporated from a liquid are collected and measured.</w:t>
      </w:r>
      <w:r w:rsidR="007975BD">
        <w:t xml:space="preserve"> </w:t>
      </w:r>
      <w:r>
        <w:t>This is useful for the cosmetic and food and beverage industries.</w:t>
      </w:r>
      <w:r w:rsidR="007975BD">
        <w:t xml:space="preserve"> </w:t>
      </w:r>
      <w:r>
        <w:t xml:space="preserve">GC </w:t>
      </w:r>
      <w:r w:rsidR="00D42F7F">
        <w:t>is</w:t>
      </w:r>
      <w:r>
        <w:t xml:space="preserve"> used for forensic applications as well, </w:t>
      </w:r>
      <w:r w:rsidR="00CF4325">
        <w:t>such as</w:t>
      </w:r>
      <w:r>
        <w:t xml:space="preserve"> detecting drugs of abuse or explosives.</w:t>
      </w:r>
      <w:r w:rsidR="007975BD">
        <w:t xml:space="preserve"> </w:t>
      </w:r>
      <w:r>
        <w:t>In addition, GC is useful in the petroleum industry for measuring hydrocarbons.</w:t>
      </w:r>
      <w:r w:rsidR="007975BD">
        <w:t xml:space="preserve"> </w:t>
      </w:r>
      <w:r>
        <w:t>The extensive applications makes GC a billion dollar per year worldwide market.</w:t>
      </w:r>
      <w:r w:rsidR="007975BD">
        <w:t xml:space="preserve"> </w:t>
      </w:r>
    </w:p>
    <w:p w14:paraId="33B5EAD8" w14:textId="77777777" w:rsidR="002D02B9" w:rsidRDefault="002D02B9" w:rsidP="00CC5C75">
      <w:pPr>
        <w:pStyle w:val="ListParagraph"/>
        <w:jc w:val="both"/>
      </w:pPr>
    </w:p>
    <w:p w14:paraId="581964EE" w14:textId="255D1507" w:rsidR="00D553B8" w:rsidRDefault="00371989" w:rsidP="002D02B9">
      <w:pPr>
        <w:pStyle w:val="ListParagraph"/>
      </w:pPr>
      <w:r w:rsidRPr="00CF4325">
        <w:rPr>
          <w:b/>
        </w:rPr>
        <w:t>Figure 3</w:t>
      </w:r>
      <w:r w:rsidR="00B8482C">
        <w:t xml:space="preserve"> shows an example of how GC could be used in the food industry.</w:t>
      </w:r>
      <w:r w:rsidR="007975BD">
        <w:t xml:space="preserve"> </w:t>
      </w:r>
      <w:bookmarkStart w:id="139" w:name="_GoBack"/>
      <w:r w:rsidR="00582A2A" w:rsidRPr="00C430E2">
        <w:rPr>
          <w:b/>
        </w:rPr>
        <w:t>Fig</w:t>
      </w:r>
      <w:ins w:id="140" w:author="JoVE JoVE" w:date="2015-07-02T14:03:00Z">
        <w:r w:rsidR="00610C58" w:rsidRPr="00C430E2">
          <w:rPr>
            <w:b/>
          </w:rPr>
          <w:t>ure</w:t>
        </w:r>
      </w:ins>
      <w:del w:id="141" w:author="JoVE JoVE" w:date="2015-07-02T14:03:00Z">
        <w:r w:rsidR="00582A2A" w:rsidRPr="00C430E2" w:rsidDel="00610C58">
          <w:rPr>
            <w:b/>
          </w:rPr>
          <w:delText>.</w:delText>
        </w:r>
      </w:del>
      <w:r w:rsidR="00582A2A" w:rsidRPr="00C430E2">
        <w:rPr>
          <w:b/>
        </w:rPr>
        <w:t xml:space="preserve"> 3</w:t>
      </w:r>
      <w:bookmarkEnd w:id="139"/>
      <w:r w:rsidR="00582A2A">
        <w:t xml:space="preserve"> shows a chromatograph of artificial vanilla (black) and real vanilla (red). </w:t>
      </w:r>
      <w:r w:rsidR="00B8482C">
        <w:t xml:space="preserve">GC can be used to identify the real sample, which </w:t>
      </w:r>
      <w:r w:rsidR="00D42F7F">
        <w:t xml:space="preserve">contains a large peak for vanillin </w:t>
      </w:r>
      <w:ins w:id="142" w:author="JoVE JoVE" w:date="2015-07-02T14:05:00Z">
        <w:r w:rsidR="00610C58">
          <w:t xml:space="preserve">but </w:t>
        </w:r>
      </w:ins>
      <w:r w:rsidR="003E548B">
        <w:t xml:space="preserve">does not contain a </w:t>
      </w:r>
      <w:r w:rsidR="00D42F7F">
        <w:t xml:space="preserve">second </w:t>
      </w:r>
      <w:r w:rsidR="003E548B">
        <w:t>peak for ethyl</w:t>
      </w:r>
      <w:ins w:id="143" w:author="JoVE JoVE" w:date="2015-07-02T14:13:00Z">
        <w:r w:rsidR="00B2060F">
          <w:t xml:space="preserve"> </w:t>
        </w:r>
      </w:ins>
      <w:r w:rsidR="003E548B">
        <w:t>vanillin.</w:t>
      </w:r>
      <w:r w:rsidR="007975BD">
        <w:t xml:space="preserve"> </w:t>
      </w:r>
    </w:p>
    <w:p w14:paraId="6141E749" w14:textId="65B2B040" w:rsidR="00D553B8" w:rsidRDefault="00D553B8" w:rsidP="002D02B9">
      <w:pPr>
        <w:pStyle w:val="ListParagraph"/>
      </w:pPr>
    </w:p>
    <w:p w14:paraId="6DA715FB" w14:textId="4CCA95A7" w:rsidR="004361C6" w:rsidRPr="00E62043" w:rsidRDefault="004361C6" w:rsidP="002D02B9">
      <w:pPr>
        <w:pStyle w:val="ListParagraph"/>
      </w:pPr>
    </w:p>
    <w:p w14:paraId="23F51899" w14:textId="7EA36B0D" w:rsidR="00173F99" w:rsidRDefault="00173F99" w:rsidP="00173F99">
      <w:pPr>
        <w:ind w:left="720"/>
        <w:rPr>
          <w:rFonts w:cs="Arial"/>
        </w:rPr>
      </w:pPr>
      <w:r>
        <w:t>Legend:</w:t>
      </w:r>
      <w:r>
        <w:br/>
      </w:r>
      <w:r w:rsidRPr="00E62043">
        <w:rPr>
          <w:rFonts w:cs="Arial"/>
          <w:b/>
        </w:rPr>
        <w:t xml:space="preserve">Figure 1. </w:t>
      </w:r>
      <w:r>
        <w:rPr>
          <w:rFonts w:cs="Arial"/>
          <w:b/>
        </w:rPr>
        <w:t>GC-FID analysis of caffeine and palmitic acid samples.</w:t>
      </w:r>
      <w:r w:rsidRPr="00E62043">
        <w:rPr>
          <w:rFonts w:cs="Arial"/>
          <w:b/>
        </w:rPr>
        <w:t xml:space="preserve"> </w:t>
      </w:r>
      <w:r>
        <w:rPr>
          <w:rFonts w:cs="Arial"/>
        </w:rPr>
        <w:t xml:space="preserve">The 5 </w:t>
      </w:r>
      <w:proofErr w:type="spellStart"/>
      <w:r>
        <w:rPr>
          <w:rFonts w:cs="Arial"/>
        </w:rPr>
        <w:t>mM</w:t>
      </w:r>
      <w:proofErr w:type="spellEnd"/>
      <w:r>
        <w:rPr>
          <w:rFonts w:cs="Arial"/>
        </w:rPr>
        <w:t xml:space="preserve"> caffeine standard elutes first, followed by the 1 </w:t>
      </w:r>
      <w:proofErr w:type="spellStart"/>
      <w:r>
        <w:rPr>
          <w:rFonts w:cs="Arial"/>
        </w:rPr>
        <w:t>mM</w:t>
      </w:r>
      <w:proofErr w:type="spellEnd"/>
      <w:r>
        <w:rPr>
          <w:rFonts w:cs="Arial"/>
        </w:rPr>
        <w:t xml:space="preserve"> palmitic acid sample.</w:t>
      </w:r>
      <w:r w:rsidR="007975BD">
        <w:rPr>
          <w:rFonts w:cs="Arial"/>
        </w:rPr>
        <w:t xml:space="preserve"> </w:t>
      </w:r>
      <w:r>
        <w:rPr>
          <w:rFonts w:cs="Arial"/>
        </w:rPr>
        <w:t>The temperature ramp was 0.1 min at 150 °C followed by a ramp at 10 °C/min to 220 °C where the temperature was held for 5 min.</w:t>
      </w:r>
      <w:r w:rsidR="007975BD">
        <w:rPr>
          <w:rFonts w:cs="Arial"/>
        </w:rPr>
        <w:t xml:space="preserve"> </w:t>
      </w:r>
    </w:p>
    <w:p w14:paraId="6E5CE1C0" w14:textId="6E287BF0" w:rsidR="00173F99" w:rsidRDefault="00173F99" w:rsidP="00173F99">
      <w:pPr>
        <w:ind w:left="720"/>
        <w:rPr>
          <w:rFonts w:cs="Arial"/>
        </w:rPr>
      </w:pPr>
      <w:r w:rsidRPr="00E62043">
        <w:rPr>
          <w:rFonts w:cs="Arial"/>
          <w:b/>
        </w:rPr>
        <w:t xml:space="preserve">Figure </w:t>
      </w:r>
      <w:r>
        <w:rPr>
          <w:rFonts w:cs="Arial"/>
          <w:b/>
        </w:rPr>
        <w:t>2</w:t>
      </w:r>
      <w:r w:rsidRPr="00E62043">
        <w:rPr>
          <w:rFonts w:cs="Arial"/>
          <w:b/>
        </w:rPr>
        <w:t xml:space="preserve">. </w:t>
      </w:r>
      <w:r>
        <w:rPr>
          <w:rFonts w:cs="Arial"/>
          <w:b/>
        </w:rPr>
        <w:t xml:space="preserve">GC-FID analysis of isothermal runs of a dark roast coffee sample. </w:t>
      </w:r>
      <w:r>
        <w:rPr>
          <w:rFonts w:cs="Arial"/>
        </w:rPr>
        <w:t>A comparison of GC FID runs at 180 °C and 200 °C for a dark roast coffee sample.</w:t>
      </w:r>
      <w:r w:rsidR="007975BD">
        <w:rPr>
          <w:rFonts w:cs="Arial"/>
        </w:rPr>
        <w:t xml:space="preserve"> </w:t>
      </w:r>
      <w:r>
        <w:rPr>
          <w:rFonts w:cs="Arial"/>
        </w:rPr>
        <w:t>The peaks elute much quicker with the 200 °C temperature.</w:t>
      </w:r>
      <w:r w:rsidR="007975BD">
        <w:rPr>
          <w:rFonts w:cs="Arial"/>
        </w:rPr>
        <w:t xml:space="preserve"> </w:t>
      </w:r>
    </w:p>
    <w:p w14:paraId="74505E10" w14:textId="413D6BA2" w:rsidR="00CF4325" w:rsidRPr="00E62043" w:rsidRDefault="00CF4325" w:rsidP="00CF4325">
      <w:pPr>
        <w:ind w:left="720"/>
        <w:rPr>
          <w:rFonts w:eastAsia="Times New Roman" w:cs="Times New Roman"/>
        </w:rPr>
      </w:pPr>
      <w:r w:rsidRPr="00E62043">
        <w:rPr>
          <w:b/>
        </w:rPr>
        <w:t xml:space="preserve">Figure </w:t>
      </w:r>
      <w:r>
        <w:rPr>
          <w:b/>
        </w:rPr>
        <w:t>3</w:t>
      </w:r>
      <w:r w:rsidRPr="00E62043">
        <w:rPr>
          <w:b/>
        </w:rPr>
        <w:t xml:space="preserve">. </w:t>
      </w:r>
      <w:r>
        <w:rPr>
          <w:b/>
        </w:rPr>
        <w:t>GC-FID chromatogram of vanilla samples.</w:t>
      </w:r>
      <w:r w:rsidRPr="00E62043">
        <w:t xml:space="preserve"> </w:t>
      </w:r>
      <w:r>
        <w:rPr>
          <w:rFonts w:eastAsia="Times New Roman" w:cs="Times New Roman"/>
          <w:color w:val="3A3A3A"/>
          <w:shd w:val="clear" w:color="auto" w:fill="FFFFFF"/>
        </w:rPr>
        <w:t>Both imitation and real vanilla show large peaks at 4.7 min due to vanillin, the principle component of vanilla.</w:t>
      </w:r>
      <w:r w:rsidR="007975BD">
        <w:rPr>
          <w:rFonts w:eastAsia="Times New Roman" w:cs="Times New Roman"/>
          <w:color w:val="3A3A3A"/>
          <w:shd w:val="clear" w:color="auto" w:fill="FFFFFF"/>
        </w:rPr>
        <w:t xml:space="preserve"> </w:t>
      </w:r>
      <w:r>
        <w:rPr>
          <w:rFonts w:eastAsia="Times New Roman" w:cs="Times New Roman"/>
          <w:color w:val="3A3A3A"/>
          <w:shd w:val="clear" w:color="auto" w:fill="FFFFFF"/>
        </w:rPr>
        <w:t>However, imitation vanilla also has a large peak at 5.3 min</w:t>
      </w:r>
      <w:ins w:id="144" w:author="JoVE JoVE" w:date="2015-07-02T14:05:00Z">
        <w:r w:rsidR="00610C58">
          <w:rPr>
            <w:rFonts w:eastAsia="Times New Roman" w:cs="Times New Roman"/>
            <w:color w:val="3A3A3A"/>
            <w:shd w:val="clear" w:color="auto" w:fill="FFFFFF"/>
          </w:rPr>
          <w:t>,</w:t>
        </w:r>
      </w:ins>
      <w:r>
        <w:rPr>
          <w:rFonts w:eastAsia="Times New Roman" w:cs="Times New Roman"/>
          <w:color w:val="3A3A3A"/>
          <w:shd w:val="clear" w:color="auto" w:fill="FFFFFF"/>
        </w:rPr>
        <w:t xml:space="preserve"> which is due to ethyl vanillin, a compound not present in large quantities in real vanilla.</w:t>
      </w:r>
      <w:r w:rsidR="007975BD">
        <w:rPr>
          <w:rFonts w:eastAsia="Times New Roman" w:cs="Times New Roman"/>
          <w:color w:val="3A3A3A"/>
          <w:shd w:val="clear" w:color="auto" w:fill="FFFFFF"/>
        </w:rPr>
        <w:t xml:space="preserve"> </w:t>
      </w:r>
    </w:p>
    <w:p w14:paraId="06688F5C" w14:textId="77777777" w:rsidR="00CF4325" w:rsidRDefault="00CF4325" w:rsidP="00173F99">
      <w:pPr>
        <w:ind w:left="720"/>
        <w:rPr>
          <w:rFonts w:cs="Arial"/>
        </w:rPr>
      </w:pPr>
    </w:p>
    <w:p w14:paraId="65E71D53" w14:textId="77777777" w:rsidR="00173F99" w:rsidRDefault="00173F99" w:rsidP="00173F99">
      <w:pPr>
        <w:ind w:left="720"/>
        <w:rPr>
          <w:rFonts w:cs="Arial"/>
        </w:rPr>
      </w:pPr>
    </w:p>
    <w:p w14:paraId="449A7B3D" w14:textId="1FCA0380" w:rsidR="0031638B" w:rsidRPr="00407C15" w:rsidRDefault="0031638B"/>
    <w:sectPr w:rsidR="0031638B" w:rsidRPr="00407C15" w:rsidSect="003163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JoVE JoVE" w:date="2015-07-02T10:14:00Z" w:initials="JJ">
    <w:p w14:paraId="567BECDF" w14:textId="267DE684" w:rsidR="00B2060F" w:rsidRDefault="00B2060F">
      <w:pPr>
        <w:pStyle w:val="CommentText"/>
      </w:pPr>
      <w:r>
        <w:rPr>
          <w:rStyle w:val="CommentReference"/>
        </w:rPr>
        <w:annotationRef/>
      </w:r>
      <w:r>
        <w:t>Why? What advantages does it have over other techniques?</w:t>
      </w:r>
    </w:p>
  </w:comment>
  <w:comment w:id="15" w:author="JoVE JoVE" w:date="2015-07-02T11:03:00Z" w:initials="JJ">
    <w:p w14:paraId="54BC705E" w14:textId="4FB99A8A" w:rsidR="00B2060F" w:rsidRDefault="00B2060F">
      <w:pPr>
        <w:pStyle w:val="CommentText"/>
      </w:pPr>
      <w:r>
        <w:rPr>
          <w:rStyle w:val="CommentReference"/>
        </w:rPr>
        <w:annotationRef/>
      </w:r>
      <w:r>
        <w:t>Why is this more popular? When would you use one over the other?</w:t>
      </w:r>
    </w:p>
  </w:comment>
  <w:comment w:id="16" w:author="JoVE JoVE" w:date="2015-07-02T11:02:00Z" w:initials="JJ">
    <w:p w14:paraId="295B88EE" w14:textId="01018197" w:rsidR="00B2060F" w:rsidRDefault="00B2060F">
      <w:pPr>
        <w:pStyle w:val="CommentText"/>
      </w:pPr>
      <w:r>
        <w:rPr>
          <w:rStyle w:val="CommentReference"/>
        </w:rPr>
        <w:annotationRef/>
      </w:r>
      <w:r>
        <w:t>What are some of the common functional groups?</w:t>
      </w:r>
    </w:p>
  </w:comment>
  <w:comment w:id="29" w:author="JoVE JoVE" w:date="2015-07-02T11:19:00Z" w:initials="JJ">
    <w:p w14:paraId="4975C169" w14:textId="4E8E99CA" w:rsidR="00B2060F" w:rsidRDefault="00B2060F">
      <w:pPr>
        <w:pStyle w:val="CommentText"/>
      </w:pPr>
      <w:r>
        <w:rPr>
          <w:rStyle w:val="CommentReference"/>
        </w:rPr>
        <w:annotationRef/>
      </w:r>
      <w:r>
        <w:t>Include a brief comparison between GC and other common separation techniques: What are the advantages and disadvantages; when you’d choose GC over other options.</w:t>
      </w:r>
    </w:p>
  </w:comment>
  <w:comment w:id="30" w:author="Jill Venton" w:date="2015-07-08T21:59:00Z" w:initials="JV">
    <w:p w14:paraId="2EF204EA" w14:textId="7F538BC5" w:rsidR="00F3704E" w:rsidRDefault="00F3704E">
      <w:pPr>
        <w:pStyle w:val="CommentText"/>
      </w:pPr>
      <w:r>
        <w:rPr>
          <w:rStyle w:val="CommentReference"/>
        </w:rPr>
        <w:annotationRef/>
      </w:r>
      <w:r>
        <w:t xml:space="preserve">I put this comparison up in the overview because it seemed to fit better.  </w:t>
      </w:r>
    </w:p>
  </w:comment>
  <w:comment w:id="31" w:author="JoVE JoVE" w:date="2015-07-02T13:53:00Z" w:initials="JJ">
    <w:p w14:paraId="238F7492" w14:textId="63848B16" w:rsidR="00B2060F" w:rsidRDefault="00B2060F">
      <w:pPr>
        <w:pStyle w:val="CommentText"/>
      </w:pPr>
      <w:r>
        <w:rPr>
          <w:rStyle w:val="CommentReference"/>
        </w:rPr>
        <w:annotationRef/>
      </w:r>
      <w:r>
        <w:t>Also, include definitions for the parameters listed in 3.6: retention time, theoretical plates, etc.</w:t>
      </w:r>
    </w:p>
  </w:comment>
  <w:comment w:id="33" w:author="JoVE JoVE" w:date="2015-07-02T11:48:00Z" w:initials="JJ">
    <w:p w14:paraId="1FE21951" w14:textId="1503825F" w:rsidR="00B2060F" w:rsidRDefault="00B2060F">
      <w:pPr>
        <w:pStyle w:val="CommentText"/>
      </w:pPr>
      <w:r>
        <w:rPr>
          <w:rStyle w:val="CommentReference"/>
        </w:rPr>
        <w:annotationRef/>
      </w:r>
      <w:r>
        <w:t>Go into more detail about what properties govern the partitioning: polarity, volatility, etc.</w:t>
      </w:r>
    </w:p>
  </w:comment>
  <w:comment w:id="34" w:author="Jill Venton" w:date="2015-07-07T22:07:00Z" w:initials="JV">
    <w:p w14:paraId="4AE882A4" w14:textId="7DECB436" w:rsidR="00F76DDB" w:rsidRDefault="00F76DDB">
      <w:pPr>
        <w:pStyle w:val="CommentText"/>
      </w:pPr>
      <w:r>
        <w:rPr>
          <w:rStyle w:val="CommentReference"/>
        </w:rPr>
        <w:annotationRef/>
      </w:r>
      <w:r>
        <w:t xml:space="preserve">Note I put the volatility argument in the next paragraph because it is dependent on temperature.  </w:t>
      </w:r>
    </w:p>
  </w:comment>
  <w:comment w:id="68" w:author="JoVE JoVE" w:date="2015-07-02T13:49:00Z" w:initials="JJ">
    <w:p w14:paraId="05CFF95F" w14:textId="54D7639D" w:rsidR="00B2060F" w:rsidRDefault="00B2060F">
      <w:pPr>
        <w:pStyle w:val="CommentText"/>
      </w:pPr>
      <w:r>
        <w:rPr>
          <w:rStyle w:val="CommentReference"/>
        </w:rPr>
        <w:annotationRef/>
      </w:r>
      <w:r>
        <w:t>Is there any sample prep that should be covered?</w:t>
      </w:r>
    </w:p>
  </w:comment>
  <w:comment w:id="69" w:author="Jill Venton" w:date="2015-07-07T22:17:00Z" w:initials="JV">
    <w:p w14:paraId="2D506EFC" w14:textId="06123B2F" w:rsidR="001C440F" w:rsidRDefault="001C440F">
      <w:pPr>
        <w:pStyle w:val="CommentText"/>
      </w:pPr>
      <w:r>
        <w:rPr>
          <w:rStyle w:val="CommentReference"/>
        </w:rPr>
        <w:annotationRef/>
      </w:r>
      <w:r>
        <w:t xml:space="preserve">See 3.2 and 3.3 added below for sample prep.  </w:t>
      </w:r>
    </w:p>
  </w:comment>
  <w:comment w:id="73" w:author="JoVE JoVE" w:date="2015-07-02T12:33:00Z" w:initials="JJ">
    <w:p w14:paraId="42F0518A" w14:textId="5164124E" w:rsidR="00B2060F" w:rsidRDefault="00B2060F">
      <w:pPr>
        <w:pStyle w:val="CommentText"/>
      </w:pPr>
      <w:r>
        <w:rPr>
          <w:rStyle w:val="CommentReference"/>
        </w:rPr>
        <w:annotationRef/>
      </w:r>
      <w:r>
        <w:t xml:space="preserve">Is there an optimal pressure for initialization? </w:t>
      </w:r>
    </w:p>
  </w:comment>
  <w:comment w:id="74" w:author="Jill Venton" w:date="2015-07-07T22:10:00Z" w:initials="JV">
    <w:p w14:paraId="782BDBA4" w14:textId="27BC12B4" w:rsidR="00F20F7E" w:rsidRDefault="00F20F7E">
      <w:pPr>
        <w:pStyle w:val="CommentText"/>
      </w:pPr>
      <w:r>
        <w:rPr>
          <w:rStyle w:val="CommentReference"/>
        </w:rPr>
        <w:annotationRef/>
      </w:r>
      <w:r>
        <w:t xml:space="preserve">Not really, the settings will probably vary by instrument.  I can get you my settings if you wish, but we set them to what the manufacturer suggests.  </w:t>
      </w:r>
    </w:p>
  </w:comment>
  <w:comment w:id="82" w:author="JoVE JoVE" w:date="2015-07-02T13:11:00Z" w:initials="JJ">
    <w:p w14:paraId="52B9B013" w14:textId="49DB133A" w:rsidR="00B2060F" w:rsidRDefault="00B2060F">
      <w:pPr>
        <w:pStyle w:val="CommentText"/>
      </w:pPr>
      <w:r>
        <w:rPr>
          <w:rStyle w:val="CommentReference"/>
        </w:rPr>
        <w:annotationRef/>
      </w:r>
      <w:r>
        <w:t>So the compounds don’t leave the vapor phase?</w:t>
      </w:r>
    </w:p>
  </w:comment>
  <w:comment w:id="89" w:author="JoVE JoVE" w:date="2015-07-02T13:36:00Z" w:initials="JJ">
    <w:p w14:paraId="2A7FA96B" w14:textId="5B3811C9" w:rsidR="00B2060F" w:rsidRDefault="00B2060F">
      <w:pPr>
        <w:pStyle w:val="CommentText"/>
      </w:pPr>
      <w:r>
        <w:rPr>
          <w:rStyle w:val="CommentReference"/>
        </w:rPr>
        <w:annotationRef/>
      </w:r>
      <w:r>
        <w:t>What does this entail?</w:t>
      </w:r>
    </w:p>
  </w:comment>
  <w:comment w:id="90" w:author="Jill Venton" w:date="2015-07-07T22:12:00Z" w:initials="JV">
    <w:p w14:paraId="3E772EE5" w14:textId="7D4EE346" w:rsidR="00F20F7E" w:rsidRDefault="00F20F7E">
      <w:pPr>
        <w:pStyle w:val="CommentText"/>
      </w:pPr>
      <w:r>
        <w:rPr>
          <w:rStyle w:val="CommentReference"/>
        </w:rPr>
        <w:annotationRef/>
      </w:r>
      <w:r>
        <w:t xml:space="preserve">Again, this is an instrument specific pressure.  You need it set to whatever will give the correct flow for your FID settings.  </w:t>
      </w:r>
    </w:p>
  </w:comment>
  <w:comment w:id="115" w:author="JoVE JoVE" w:date="2015-07-02T13:46:00Z" w:initials="JJ">
    <w:p w14:paraId="29D39356" w14:textId="01A72F58" w:rsidR="00B2060F" w:rsidRDefault="00B2060F">
      <w:pPr>
        <w:pStyle w:val="CommentText"/>
      </w:pPr>
      <w:r>
        <w:rPr>
          <w:rStyle w:val="CommentReference"/>
        </w:rPr>
        <w:annotationRef/>
      </w:r>
      <w:r>
        <w:t>What is this recording? The chromatogram is generated with software, correct?</w:t>
      </w:r>
    </w:p>
  </w:comment>
  <w:comment w:id="134" w:author="JoVE JoVE" w:date="2015-07-02T13:55:00Z" w:initials="JJ">
    <w:p w14:paraId="08E7A92A" w14:textId="61EFD7FF" w:rsidR="00B2060F" w:rsidRDefault="00B2060F">
      <w:pPr>
        <w:pStyle w:val="CommentText"/>
      </w:pPr>
      <w:r>
        <w:rPr>
          <w:rStyle w:val="CommentReference"/>
        </w:rPr>
        <w:annotationRef/>
      </w:r>
      <w:r>
        <w:t>Provide the values after the filming date, to keep consistent with the visuals.</w:t>
      </w:r>
    </w:p>
  </w:comment>
  <w:comment w:id="130" w:author="JoVE JoVE" w:date="2015-07-02T13:59:00Z" w:initials="JJ">
    <w:p w14:paraId="493E4EFE" w14:textId="3E23D1D6" w:rsidR="00B2060F" w:rsidRDefault="00B2060F">
      <w:pPr>
        <w:pStyle w:val="CommentText"/>
      </w:pPr>
      <w:r>
        <w:rPr>
          <w:rStyle w:val="CommentReference"/>
        </w:rPr>
        <w:annotationRef/>
      </w:r>
      <w:r>
        <w:t>Move this content to the Principles.</w:t>
      </w:r>
    </w:p>
  </w:comment>
  <w:comment w:id="131" w:author="Jill Venton" w:date="2015-07-07T22:36:00Z" w:initials="JV">
    <w:p w14:paraId="2833E5FF" w14:textId="08D59EBE" w:rsidR="00A252C3" w:rsidRDefault="00A252C3">
      <w:pPr>
        <w:pStyle w:val="CommentText"/>
      </w:pPr>
      <w:r>
        <w:rPr>
          <w:rStyle w:val="CommentReference"/>
        </w:rPr>
        <w:annotationRef/>
      </w:r>
      <w:r>
        <w:t xml:space="preserve">I moved the theory to principles.  If you don’t want to discuss how to find N with a specific chromatogram, I guess that is okay.  I do like the examples of how chromatograms differ with temperature, as they show dramatic differences for just 20 C.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7BECDF" w15:done="0"/>
  <w15:commentEx w15:paraId="54BC705E" w15:done="0"/>
  <w15:commentEx w15:paraId="295B88EE" w15:done="0"/>
  <w15:commentEx w15:paraId="4975C169" w15:done="0"/>
  <w15:commentEx w15:paraId="2EF204EA" w15:done="0"/>
  <w15:commentEx w15:paraId="238F7492" w15:done="0"/>
  <w15:commentEx w15:paraId="1FE21951" w15:done="0"/>
  <w15:commentEx w15:paraId="4AE882A4" w15:done="0"/>
  <w15:commentEx w15:paraId="05CFF95F" w15:done="0"/>
  <w15:commentEx w15:paraId="2D506EFC" w15:done="0"/>
  <w15:commentEx w15:paraId="42F0518A" w15:done="0"/>
  <w15:commentEx w15:paraId="782BDBA4" w15:done="0"/>
  <w15:commentEx w15:paraId="52B9B013" w15:done="0"/>
  <w15:commentEx w15:paraId="2A7FA96B" w15:done="0"/>
  <w15:commentEx w15:paraId="3E772EE5" w15:done="0"/>
  <w15:commentEx w15:paraId="29D39356" w15:done="0"/>
  <w15:commentEx w15:paraId="08E7A92A" w15:done="0"/>
  <w15:commentEx w15:paraId="493E4EFE" w15:done="0"/>
  <w15:commentEx w15:paraId="2833E5F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07160"/>
    <w:rsid w:val="000127E6"/>
    <w:rsid w:val="00045AEF"/>
    <w:rsid w:val="00060324"/>
    <w:rsid w:val="000B592B"/>
    <w:rsid w:val="000D3937"/>
    <w:rsid w:val="000F333C"/>
    <w:rsid w:val="000F4398"/>
    <w:rsid w:val="00102A18"/>
    <w:rsid w:val="0012387D"/>
    <w:rsid w:val="001454D5"/>
    <w:rsid w:val="00145D58"/>
    <w:rsid w:val="00173F99"/>
    <w:rsid w:val="001C440F"/>
    <w:rsid w:val="001E04C4"/>
    <w:rsid w:val="001E1914"/>
    <w:rsid w:val="001E208C"/>
    <w:rsid w:val="001F2725"/>
    <w:rsid w:val="00215808"/>
    <w:rsid w:val="00277077"/>
    <w:rsid w:val="002805A6"/>
    <w:rsid w:val="002825ED"/>
    <w:rsid w:val="002915D4"/>
    <w:rsid w:val="002C6242"/>
    <w:rsid w:val="002D02B9"/>
    <w:rsid w:val="0031638B"/>
    <w:rsid w:val="00330C1E"/>
    <w:rsid w:val="00333C33"/>
    <w:rsid w:val="003444AE"/>
    <w:rsid w:val="0034601C"/>
    <w:rsid w:val="00371989"/>
    <w:rsid w:val="00387236"/>
    <w:rsid w:val="003A163D"/>
    <w:rsid w:val="003E548B"/>
    <w:rsid w:val="003E55C2"/>
    <w:rsid w:val="00400ABC"/>
    <w:rsid w:val="00407C15"/>
    <w:rsid w:val="004361C6"/>
    <w:rsid w:val="00440FA6"/>
    <w:rsid w:val="00447498"/>
    <w:rsid w:val="004C4211"/>
    <w:rsid w:val="004E3B6C"/>
    <w:rsid w:val="004F0E80"/>
    <w:rsid w:val="00525732"/>
    <w:rsid w:val="0054062F"/>
    <w:rsid w:val="00561F73"/>
    <w:rsid w:val="0057455B"/>
    <w:rsid w:val="00582A2A"/>
    <w:rsid w:val="0059279D"/>
    <w:rsid w:val="005B0E4D"/>
    <w:rsid w:val="005E549E"/>
    <w:rsid w:val="005E6CEA"/>
    <w:rsid w:val="006006DC"/>
    <w:rsid w:val="00610C58"/>
    <w:rsid w:val="0064179F"/>
    <w:rsid w:val="006B3B7C"/>
    <w:rsid w:val="006F3094"/>
    <w:rsid w:val="007232F2"/>
    <w:rsid w:val="0074080A"/>
    <w:rsid w:val="0074231C"/>
    <w:rsid w:val="0075133C"/>
    <w:rsid w:val="00754C37"/>
    <w:rsid w:val="007975BD"/>
    <w:rsid w:val="007A6127"/>
    <w:rsid w:val="007C0FF6"/>
    <w:rsid w:val="00805A1A"/>
    <w:rsid w:val="0081750E"/>
    <w:rsid w:val="00846921"/>
    <w:rsid w:val="008801D5"/>
    <w:rsid w:val="008C2FF3"/>
    <w:rsid w:val="008D5EF6"/>
    <w:rsid w:val="008F2F39"/>
    <w:rsid w:val="00967467"/>
    <w:rsid w:val="009705A8"/>
    <w:rsid w:val="0097203A"/>
    <w:rsid w:val="00A07429"/>
    <w:rsid w:val="00A220F5"/>
    <w:rsid w:val="00A252C3"/>
    <w:rsid w:val="00A60719"/>
    <w:rsid w:val="00AC083C"/>
    <w:rsid w:val="00AE7C66"/>
    <w:rsid w:val="00B139CD"/>
    <w:rsid w:val="00B2060F"/>
    <w:rsid w:val="00B63F80"/>
    <w:rsid w:val="00B8482C"/>
    <w:rsid w:val="00BB422C"/>
    <w:rsid w:val="00BE5CFE"/>
    <w:rsid w:val="00C07471"/>
    <w:rsid w:val="00C430E2"/>
    <w:rsid w:val="00C436F9"/>
    <w:rsid w:val="00C63471"/>
    <w:rsid w:val="00CC5C75"/>
    <w:rsid w:val="00CF4325"/>
    <w:rsid w:val="00D000CD"/>
    <w:rsid w:val="00D42F7F"/>
    <w:rsid w:val="00D553B8"/>
    <w:rsid w:val="00D577D0"/>
    <w:rsid w:val="00D9722C"/>
    <w:rsid w:val="00DB0136"/>
    <w:rsid w:val="00DE2EA3"/>
    <w:rsid w:val="00E01DB2"/>
    <w:rsid w:val="00E27A56"/>
    <w:rsid w:val="00E57A8D"/>
    <w:rsid w:val="00E62043"/>
    <w:rsid w:val="00E70F2A"/>
    <w:rsid w:val="00E921B3"/>
    <w:rsid w:val="00EB03BE"/>
    <w:rsid w:val="00ED59AA"/>
    <w:rsid w:val="00F00CF4"/>
    <w:rsid w:val="00F20F7E"/>
    <w:rsid w:val="00F3704E"/>
    <w:rsid w:val="00F56B29"/>
    <w:rsid w:val="00F76DDB"/>
    <w:rsid w:val="00F81DFD"/>
    <w:rsid w:val="00F867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E795FD22-6616-4E12-88D9-E879D5C6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70585">
      <w:bodyDiv w:val="1"/>
      <w:marLeft w:val="0"/>
      <w:marRight w:val="0"/>
      <w:marTop w:val="0"/>
      <w:marBottom w:val="0"/>
      <w:divBdr>
        <w:top w:val="none" w:sz="0" w:space="0" w:color="auto"/>
        <w:left w:val="none" w:sz="0" w:space="0" w:color="auto"/>
        <w:bottom w:val="none" w:sz="0" w:space="0" w:color="auto"/>
        <w:right w:val="none" w:sz="0" w:space="0" w:color="auto"/>
      </w:divBdr>
    </w:div>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A6648-757B-4099-9AC3-75F7AD66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1729</Words>
  <Characters>9856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2015-07-13T19:18:00Z</dcterms:created>
  <dcterms:modified xsi:type="dcterms:W3CDTF">2015-07-13T19:18:00Z</dcterms:modified>
</cp:coreProperties>
</file>