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3577"/>
        <w:gridCol w:w="3613"/>
      </w:tblGrid>
      <w:tr w:rsidR="00692ACB" w:rsidTr="002402B5">
        <w:trPr>
          <w:ins w:id="0" w:author="Author"/>
        </w:trPr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1" w:author="Author"/>
                <w:lang w:val="en-GB"/>
              </w:rPr>
            </w:pPr>
            <w:ins w:id="2" w:author="Author">
              <w:r>
                <w:rPr>
                  <w:lang w:val="en-GB"/>
                </w:rPr>
                <w:t>Polar Solvent</w:t>
              </w:r>
            </w:ins>
          </w:p>
        </w:tc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3" w:author="Author"/>
                <w:lang w:val="en-GB"/>
              </w:rPr>
            </w:pPr>
            <w:ins w:id="4" w:author="Author">
              <w:r>
                <w:rPr>
                  <w:lang w:val="en-GB"/>
                </w:rPr>
                <w:t>Less Polar Solvent</w:t>
              </w:r>
            </w:ins>
          </w:p>
        </w:tc>
      </w:tr>
      <w:tr w:rsidR="00692ACB" w:rsidTr="002402B5">
        <w:trPr>
          <w:ins w:id="5" w:author="Author"/>
        </w:trPr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6" w:author="Author"/>
                <w:lang w:val="en-GB"/>
              </w:rPr>
            </w:pPr>
            <w:ins w:id="7" w:author="Author">
              <w:r>
                <w:rPr>
                  <w:lang w:val="en-GB"/>
                </w:rPr>
                <w:t>Ethyl acetate</w:t>
              </w:r>
            </w:ins>
          </w:p>
        </w:tc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8" w:author="Author"/>
                <w:lang w:val="en-GB"/>
              </w:rPr>
            </w:pPr>
            <w:ins w:id="9" w:author="Author">
              <w:r>
                <w:rPr>
                  <w:lang w:val="en-GB"/>
                </w:rPr>
                <w:t>Hexane</w:t>
              </w:r>
            </w:ins>
          </w:p>
        </w:tc>
      </w:tr>
      <w:tr w:rsidR="00692ACB" w:rsidTr="002402B5">
        <w:trPr>
          <w:ins w:id="10" w:author="Author"/>
        </w:trPr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11" w:author="Author"/>
                <w:lang w:val="en-GB"/>
              </w:rPr>
            </w:pPr>
            <w:ins w:id="12" w:author="Author">
              <w:r>
                <w:rPr>
                  <w:lang w:val="en-GB"/>
                </w:rPr>
                <w:t>Methanol</w:t>
              </w:r>
            </w:ins>
          </w:p>
        </w:tc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13" w:author="Author"/>
                <w:lang w:val="en-GB"/>
              </w:rPr>
            </w:pPr>
            <w:ins w:id="14" w:author="Author">
              <w:r>
                <w:rPr>
                  <w:lang w:val="en-GB"/>
                </w:rPr>
                <w:t>Methylene Chloride</w:t>
              </w:r>
            </w:ins>
          </w:p>
        </w:tc>
      </w:tr>
      <w:tr w:rsidR="00692ACB" w:rsidTr="002402B5">
        <w:trPr>
          <w:ins w:id="15" w:author="Author"/>
        </w:trPr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16" w:author="Author"/>
                <w:lang w:val="en-GB"/>
              </w:rPr>
            </w:pPr>
            <w:ins w:id="17" w:author="Author">
              <w:r>
                <w:rPr>
                  <w:lang w:val="en-GB"/>
                </w:rPr>
                <w:t>Water</w:t>
              </w:r>
            </w:ins>
          </w:p>
        </w:tc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18" w:author="Author"/>
                <w:lang w:val="en-GB"/>
              </w:rPr>
            </w:pPr>
            <w:ins w:id="19" w:author="Author">
              <w:r>
                <w:rPr>
                  <w:lang w:val="en-GB"/>
                </w:rPr>
                <w:t>Ethanol</w:t>
              </w:r>
            </w:ins>
          </w:p>
        </w:tc>
      </w:tr>
      <w:tr w:rsidR="00692ACB" w:rsidTr="002402B5">
        <w:trPr>
          <w:ins w:id="20" w:author="Author"/>
        </w:trPr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21" w:author="Author"/>
                <w:lang w:val="en-GB"/>
              </w:rPr>
            </w:pPr>
            <w:ins w:id="22" w:author="Author">
              <w:r>
                <w:rPr>
                  <w:lang w:val="en-GB"/>
                </w:rPr>
                <w:t>Toluene</w:t>
              </w:r>
            </w:ins>
          </w:p>
        </w:tc>
        <w:tc>
          <w:tcPr>
            <w:tcW w:w="4788" w:type="dxa"/>
          </w:tcPr>
          <w:p w:rsidR="00692ACB" w:rsidRDefault="00692ACB" w:rsidP="002402B5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ins w:id="23" w:author="Author"/>
                <w:lang w:val="en-GB"/>
              </w:rPr>
            </w:pPr>
            <w:ins w:id="24" w:author="Author">
              <w:r>
                <w:rPr>
                  <w:lang w:val="en-GB"/>
                </w:rPr>
                <w:t>Hexane</w:t>
              </w:r>
            </w:ins>
          </w:p>
        </w:tc>
      </w:tr>
    </w:tbl>
    <w:p w:rsidR="009C1C34" w:rsidRDefault="009C1C34">
      <w:bookmarkStart w:id="25" w:name="_GoBack"/>
      <w:bookmarkEnd w:id="25"/>
    </w:p>
    <w:sectPr w:rsidR="009C1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ACB"/>
    <w:rsid w:val="00692ACB"/>
    <w:rsid w:val="009C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C42F60-80AD-4ACF-87EB-4734AD97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ACB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ACB"/>
    <w:pPr>
      <w:ind w:left="720"/>
      <w:contextualSpacing/>
    </w:pPr>
  </w:style>
  <w:style w:type="table" w:styleId="TableGrid">
    <w:name w:val="Table Grid"/>
    <w:basedOn w:val="TableNormal"/>
    <w:uiPriority w:val="59"/>
    <w:rsid w:val="00692AC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2015-06-23T18:16:00Z</dcterms:created>
  <dcterms:modified xsi:type="dcterms:W3CDTF">2015-06-23T18:17:00Z</dcterms:modified>
</cp:coreProperties>
</file>