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603AE3" w14:textId="3555395D" w:rsidR="000331A6" w:rsidRPr="00925E0B" w:rsidRDefault="000331A6" w:rsidP="00E5103C">
      <w:pPr>
        <w:spacing w:after="0"/>
        <w:rPr>
          <w:b/>
          <w:sz w:val="28"/>
          <w:szCs w:val="28"/>
        </w:rPr>
      </w:pPr>
      <w:r w:rsidRPr="00925E0B">
        <w:rPr>
          <w:b/>
          <w:sz w:val="28"/>
          <w:szCs w:val="28"/>
        </w:rPr>
        <w:t>PI Name:</w:t>
      </w:r>
      <w:r w:rsidR="00E004F5" w:rsidRPr="00E004F5">
        <w:t xml:space="preserve"> </w:t>
      </w:r>
      <w:r w:rsidR="00EA683A">
        <w:t>Jimmy Franco</w:t>
      </w:r>
    </w:p>
    <w:p w14:paraId="51315A05" w14:textId="5866F4DE" w:rsidR="000331A6" w:rsidRDefault="00C152A0" w:rsidP="00E5103C">
      <w:pPr>
        <w:spacing w:after="0"/>
      </w:pPr>
      <w:r>
        <w:rPr>
          <w:b/>
          <w:sz w:val="28"/>
          <w:szCs w:val="28"/>
        </w:rPr>
        <w:t xml:space="preserve">Organic Chemistry </w:t>
      </w:r>
      <w:r w:rsidR="00760C9B">
        <w:rPr>
          <w:b/>
          <w:sz w:val="28"/>
        </w:rPr>
        <w:t>Science</w:t>
      </w:r>
      <w:r w:rsidR="000331A6" w:rsidRPr="000331A6">
        <w:rPr>
          <w:b/>
          <w:sz w:val="28"/>
        </w:rPr>
        <w:t xml:space="preserve"> Education Title</w:t>
      </w:r>
      <w:r w:rsidR="00E004F5" w:rsidRPr="00C152A0">
        <w:rPr>
          <w:b/>
          <w:sz w:val="28"/>
        </w:rPr>
        <w:t>:</w:t>
      </w:r>
      <w:r w:rsidR="00E004F5">
        <w:t xml:space="preserve"> </w:t>
      </w:r>
      <w:r w:rsidR="004F516A">
        <w:t>Purifying</w:t>
      </w:r>
      <w:r w:rsidR="004F516A" w:rsidRPr="00914E28">
        <w:t xml:space="preserve"> Compounds by </w:t>
      </w:r>
      <w:r w:rsidR="004F516A">
        <w:t>Recrystallization</w:t>
      </w:r>
    </w:p>
    <w:p w14:paraId="60C35E4D" w14:textId="77777777" w:rsidR="00C152A0" w:rsidRDefault="00C152A0" w:rsidP="00E5103C">
      <w:pPr>
        <w:spacing w:after="0"/>
      </w:pPr>
    </w:p>
    <w:p w14:paraId="4205A3E3" w14:textId="77777777" w:rsidR="00C152A0" w:rsidRDefault="000331A6" w:rsidP="00E5103C">
      <w:pPr>
        <w:spacing w:after="0"/>
        <w:rPr>
          <w:b/>
          <w:sz w:val="28"/>
        </w:rPr>
      </w:pPr>
      <w:commentRangeStart w:id="0"/>
      <w:r w:rsidRPr="000331A6">
        <w:rPr>
          <w:b/>
          <w:sz w:val="28"/>
        </w:rPr>
        <w:t>Overview</w:t>
      </w:r>
      <w:commentRangeEnd w:id="0"/>
      <w:r w:rsidR="00F81A51">
        <w:rPr>
          <w:rStyle w:val="CommentReference"/>
        </w:rPr>
        <w:commentReference w:id="0"/>
      </w:r>
      <w:r w:rsidR="00672E5A">
        <w:rPr>
          <w:b/>
          <w:sz w:val="28"/>
        </w:rPr>
        <w:t xml:space="preserve">: </w:t>
      </w:r>
    </w:p>
    <w:p w14:paraId="0A624F74" w14:textId="46475728" w:rsidR="002030CB" w:rsidRPr="00315223" w:rsidRDefault="00120D88" w:rsidP="00E5103C">
      <w:pPr>
        <w:spacing w:after="0"/>
        <w:rPr>
          <w:b/>
          <w:sz w:val="22"/>
        </w:rPr>
      </w:pPr>
      <w:r w:rsidRPr="00120D88">
        <w:t xml:space="preserve">Recrystallization is </w:t>
      </w:r>
      <w:r w:rsidR="0000435C">
        <w:t xml:space="preserve">a technique </w:t>
      </w:r>
      <w:r>
        <w:t>used</w:t>
      </w:r>
      <w:r w:rsidRPr="00120D88">
        <w:t xml:space="preserve"> to purify solid</w:t>
      </w:r>
      <w:r>
        <w:t xml:space="preserve"> compounds</w:t>
      </w:r>
      <w:del w:id="1" w:author="Author">
        <w:r>
          <w:delText>.</w:delText>
        </w:r>
      </w:del>
      <w:ins w:id="2" w:author="Author">
        <w:r>
          <w:t>.</w:t>
        </w:r>
        <w:r w:rsidR="00CF6F7A">
          <w:fldChar w:fldCharType="begin"/>
        </w:r>
        <w:r w:rsidR="00CF6F7A">
          <w:instrText xml:space="preserve"> ADDIN EN.CITE &lt;EndNote&gt;&lt;Cite&gt;&lt;Author&gt;Mayo&lt;/Author&gt;&lt;Year&gt;2011&lt;/Year&gt;&lt;RecNum&gt;341&lt;/RecNum&gt;&lt;DisplayText&gt;&lt;style face="superscript"&gt;1&lt;/style&gt;&lt;/DisplayText&gt;&lt;record&gt;&lt;rec-number&gt;341&lt;/rec-number&gt;&lt;foreign-keys&gt;&lt;key app="EN" db-id="x9dee02252v057e9vaqxdwaa29zedt0ast5z" timestamp="1434985388"&gt;341&lt;/key&gt;&lt;/foreign-keys&gt;&lt;ref-type name="Book"&gt;6&lt;/ref-type&gt;&lt;contributors&gt;&lt;authors&gt;&lt;author&gt;Mayo, Dana W.&lt;/author&gt;&lt;author&gt;Pike, Ronald M.&lt;/author&gt;&lt;author&gt;Forbes, David C.&lt;/author&gt;&lt;/authors&gt;&lt;/contributors&gt;&lt;titles&gt;&lt;title&gt;Microscale organic laboratory : with multistep and multiscale syntheses&lt;/title&gt;&lt;/titles&gt;&lt;pages&gt;xxi, 681 p.&lt;/pages&gt;&lt;edition&gt;5th&lt;/edition&gt;&lt;keywords&gt;&lt;keyword&gt;Chemistry, Organic Laboratory manuals.&lt;/keyword&gt;&lt;/keywords&gt;&lt;dates&gt;&lt;year&gt;2011&lt;/year&gt;&lt;/dates&gt;&lt;pub-location&gt;Hoboken, NJ&lt;/pub-location&gt;&lt;publisher&gt;J. Wiley &amp;amp; Sons&lt;/publisher&gt;&lt;isbn&gt;9780471215028 (cloth)&amp;#xD;0471215023 (cloth)&lt;/isbn&gt;&lt;accession-num&gt;15986729&lt;/accession-num&gt;&lt;urls&gt;&lt;/urls&gt;&lt;/record&gt;&lt;/Cite&gt;&lt;/EndNote&gt;</w:instrText>
        </w:r>
        <w:r w:rsidR="00CF6F7A">
          <w:fldChar w:fldCharType="separate"/>
        </w:r>
        <w:r w:rsidR="00CF6F7A" w:rsidRPr="00CF6F7A">
          <w:rPr>
            <w:noProof/>
            <w:vertAlign w:val="superscript"/>
          </w:rPr>
          <w:t>1</w:t>
        </w:r>
        <w:r w:rsidR="00CF6F7A">
          <w:fldChar w:fldCharType="end"/>
        </w:r>
      </w:ins>
      <w:r>
        <w:t xml:space="preserve"> Solids tend to be more soluble in hot li</w:t>
      </w:r>
      <w:r w:rsidR="00B32116">
        <w:t xml:space="preserve">quids than in cold liquids. </w:t>
      </w:r>
      <w:r w:rsidR="00270AC8">
        <w:t>During recrystallization, a</w:t>
      </w:r>
      <w:r w:rsidR="00B32116">
        <w:t xml:space="preserve">n impure solid compound </w:t>
      </w:r>
      <w:r>
        <w:t>is dissolved in a hot liquid until the solution is saturated</w:t>
      </w:r>
      <w:r w:rsidR="00214132">
        <w:t>,</w:t>
      </w:r>
      <w:r>
        <w:t xml:space="preserve"> and then the liquid is allowed to cool</w:t>
      </w:r>
      <w:del w:id="3" w:author="Author">
        <w:r w:rsidR="00270AC8">
          <w:delText>. T</w:delText>
        </w:r>
        <w:r>
          <w:delText xml:space="preserve">he </w:delText>
        </w:r>
        <w:r w:rsidR="00B32116">
          <w:delText>compound</w:delText>
        </w:r>
        <w:r>
          <w:delText xml:space="preserve"> </w:delText>
        </w:r>
        <w:r w:rsidR="00270AC8">
          <w:delText>should then</w:delText>
        </w:r>
        <w:r>
          <w:delText xml:space="preserve"> </w:delText>
        </w:r>
        <w:r w:rsidR="00A832B5">
          <w:delText>form</w:delText>
        </w:r>
        <w:r>
          <w:delText xml:space="preserve"> </w:delText>
        </w:r>
        <w:r w:rsidR="00B32116">
          <w:delText xml:space="preserve">relatively </w:delText>
        </w:r>
        <w:r>
          <w:delText xml:space="preserve">pure crystals. Ideally, any impurities present remain in </w:delText>
        </w:r>
        <w:r w:rsidR="00214132">
          <w:delText xml:space="preserve">the </w:delText>
        </w:r>
        <w:r>
          <w:delText xml:space="preserve">solution and </w:delText>
        </w:r>
        <w:r w:rsidR="00B86D53">
          <w:delText>are</w:delText>
        </w:r>
        <w:r>
          <w:delText>n</w:delText>
        </w:r>
        <w:r w:rsidR="00B86D53">
          <w:delText>’</w:delText>
        </w:r>
        <w:r>
          <w:delText>t</w:delText>
        </w:r>
      </w:del>
      <w:ins w:id="4" w:author="Author">
        <w:r w:rsidR="00270AC8">
          <w:t>.</w:t>
        </w:r>
        <w:r w:rsidR="00CF6F7A">
          <w:fldChar w:fldCharType="begin"/>
        </w:r>
        <w:r w:rsidR="00CF6F7A">
          <w:instrText xml:space="preserve"> ADDIN EN.CITE &lt;EndNote&gt;&lt;Cite&gt;&lt;Author&gt;Armarego&lt;/Author&gt;&lt;Year&gt;2003&lt;/Year&gt;&lt;RecNum&gt;331&lt;/RecNum&gt;&lt;DisplayText&gt;&lt;style face="superscript"&gt;2&lt;/style&gt;&lt;/DisplayText&gt;&lt;record&gt;&lt;rec-number&gt;331&lt;/rec-number&gt;&lt;foreign-keys&gt;&lt;key app="EN" db-id="x9dee02252v057e9vaqxdwaa29zedt0ast5z" timestamp="1434985108"&gt;331&lt;/key&gt;&lt;/foreign-keys&gt;&lt;ref-type name="Book"&gt;6&lt;/ref-type&gt;&lt;contributors&gt;&lt;authors&gt;&lt;author&gt;Armarego, W. L. F.&lt;/author&gt;&lt;author&gt;Chai, Christina Li Lin&lt;/author&gt;&lt;/authors&gt;&lt;/contributors&gt;&lt;titles&gt;&lt;title&gt;Purification of laboratory chemicals&lt;/title&gt;&lt;/titles&gt;&lt;pages&gt;xv, 609 p.&lt;/pages&gt;&lt;edition&gt;5th&lt;/edition&gt;&lt;keywords&gt;&lt;keyword&gt;Chemicals Purification.&lt;/keyword&gt;&lt;/keywords&gt;&lt;dates&gt;&lt;year&gt;2003&lt;/year&gt;&lt;/dates&gt;&lt;pub-location&gt;Amsterdam ; Boston&lt;/pub-location&gt;&lt;publisher&gt;Butterworth-Heinemann&lt;/publisher&gt;&lt;isbn&gt;0750675713&lt;/isbn&gt;&lt;accession-num&gt;13450540&lt;/accession-num&gt;&lt;urls&gt;&lt;related-urls&gt;&lt;url&gt;Table of contents http://www.loc.gov/catdir/toc/els051/2004267007.html&lt;/url&gt;&lt;url&gt;Publisher description http://www.loc.gov/catdir/description/els051/2004267007.html&lt;/url&gt;&lt;/related-urls&gt;&lt;/urls&gt;&lt;/record&gt;&lt;/Cite&gt;&lt;/EndNote&gt;</w:instrText>
        </w:r>
        <w:r w:rsidR="00CF6F7A">
          <w:fldChar w:fldCharType="separate"/>
        </w:r>
        <w:r w:rsidR="00CF6F7A" w:rsidRPr="00CF6F7A">
          <w:rPr>
            <w:noProof/>
            <w:vertAlign w:val="superscript"/>
          </w:rPr>
          <w:t>2</w:t>
        </w:r>
        <w:r w:rsidR="00CF6F7A">
          <w:fldChar w:fldCharType="end"/>
        </w:r>
        <w:r w:rsidR="00270AC8">
          <w:t xml:space="preserve"> T</w:t>
        </w:r>
        <w:r>
          <w:t xml:space="preserve">he </w:t>
        </w:r>
        <w:r w:rsidR="00B32116">
          <w:t>compound</w:t>
        </w:r>
        <w:r>
          <w:t xml:space="preserve"> </w:t>
        </w:r>
        <w:r w:rsidR="00270AC8">
          <w:t>should then</w:t>
        </w:r>
        <w:r>
          <w:t xml:space="preserve"> </w:t>
        </w:r>
        <w:r w:rsidR="00A832B5">
          <w:t>form</w:t>
        </w:r>
        <w:r>
          <w:t xml:space="preserve"> </w:t>
        </w:r>
        <w:r w:rsidR="00B32116">
          <w:t xml:space="preserve">relatively </w:t>
        </w:r>
        <w:r>
          <w:t xml:space="preserve">pure crystals. Ideally, any impurities </w:t>
        </w:r>
        <w:r w:rsidR="00EB63AA">
          <w:t xml:space="preserve">that are </w:t>
        </w:r>
        <w:r>
          <w:t xml:space="preserve">present </w:t>
        </w:r>
        <w:r w:rsidR="00EB63AA">
          <w:t xml:space="preserve">will </w:t>
        </w:r>
        <w:r>
          <w:t xml:space="preserve">remain in </w:t>
        </w:r>
        <w:r w:rsidR="00214132">
          <w:t xml:space="preserve">the </w:t>
        </w:r>
        <w:r>
          <w:t xml:space="preserve">solution and </w:t>
        </w:r>
        <w:r w:rsidR="00EB63AA">
          <w:t>will not be</w:t>
        </w:r>
      </w:ins>
      <w:r w:rsidR="00EB63AA">
        <w:t xml:space="preserve"> </w:t>
      </w:r>
      <w:r>
        <w:t>incorporated into the growing crystals</w:t>
      </w:r>
      <w:r w:rsidR="00116E0E">
        <w:t xml:space="preserve"> </w:t>
      </w:r>
      <w:r w:rsidR="00782CF5">
        <w:t>(</w:t>
      </w:r>
      <w:r w:rsidR="00782CF5" w:rsidRPr="00C152A0">
        <w:rPr>
          <w:b/>
        </w:rPr>
        <w:t>Figure 1</w:t>
      </w:r>
      <w:r w:rsidR="00116E0E">
        <w:t>)</w:t>
      </w:r>
      <w:r>
        <w:t xml:space="preserve">. The crystals can then be removed from the </w:t>
      </w:r>
      <w:r w:rsidR="00B32116">
        <w:t xml:space="preserve">solution by filtration. Not all </w:t>
      </w:r>
      <w:r w:rsidR="00962895">
        <w:t xml:space="preserve">of </w:t>
      </w:r>
      <w:r w:rsidR="00B32116">
        <w:t xml:space="preserve">the </w:t>
      </w:r>
      <w:r w:rsidR="00A818C7">
        <w:t>compound is</w:t>
      </w:r>
      <w:r w:rsidR="00B32116">
        <w:t xml:space="preserve"> recover</w:t>
      </w:r>
      <w:r w:rsidR="00B86D53">
        <w:t>able</w:t>
      </w:r>
      <w:r w:rsidR="00B32116">
        <w:t xml:space="preserve"> – some </w:t>
      </w:r>
      <w:del w:id="5" w:author="Author">
        <w:r w:rsidR="00B32116">
          <w:delText>remain</w:delText>
        </w:r>
        <w:r w:rsidR="00B86D53">
          <w:delText>s</w:delText>
        </w:r>
      </w:del>
      <w:ins w:id="6" w:author="Author">
        <w:r w:rsidR="00EB63AA">
          <w:t>will remain</w:t>
        </w:r>
      </w:ins>
      <w:r w:rsidR="00EB63AA">
        <w:t xml:space="preserve"> </w:t>
      </w:r>
      <w:r w:rsidR="00B32116">
        <w:t xml:space="preserve">in </w:t>
      </w:r>
      <w:r w:rsidR="00214132">
        <w:t xml:space="preserve">the </w:t>
      </w:r>
      <w:r w:rsidR="00B32116">
        <w:t xml:space="preserve">solution and </w:t>
      </w:r>
      <w:del w:id="7" w:author="Author">
        <w:r w:rsidR="00B86D53">
          <w:delText>is</w:delText>
        </w:r>
      </w:del>
      <w:ins w:id="8" w:author="Author">
        <w:r w:rsidR="00EB63AA">
          <w:t>will be</w:t>
        </w:r>
      </w:ins>
      <w:r w:rsidR="00EB63AA">
        <w:t xml:space="preserve"> </w:t>
      </w:r>
      <w:r w:rsidR="00B32116">
        <w:t xml:space="preserve">lost. </w:t>
      </w:r>
    </w:p>
    <w:p w14:paraId="0CD44324" w14:textId="77777777" w:rsidR="00C152A0" w:rsidRDefault="00C152A0" w:rsidP="00E5103C">
      <w:pPr>
        <w:widowControl w:val="0"/>
        <w:autoSpaceDE w:val="0"/>
        <w:autoSpaceDN w:val="0"/>
        <w:adjustRightInd w:val="0"/>
        <w:spacing w:after="0"/>
      </w:pPr>
    </w:p>
    <w:p w14:paraId="0C707584" w14:textId="2517BE9F" w:rsidR="0033037E" w:rsidRDefault="0033037E" w:rsidP="006406D0">
      <w:pPr>
        <w:widowControl w:val="0"/>
        <w:autoSpaceDE w:val="0"/>
        <w:autoSpaceDN w:val="0"/>
        <w:adjustRightInd w:val="0"/>
        <w:spacing w:after="0"/>
      </w:pPr>
      <w:r w:rsidRPr="0000435C">
        <w:t>Recrystallization is not generally thought of as a separation technique; rather</w:t>
      </w:r>
      <w:r w:rsidR="00214132">
        <w:t>,</w:t>
      </w:r>
      <w:r w:rsidRPr="0000435C">
        <w:t xml:space="preserve"> it is a purification technique in which a small amount of an impurity is removed from a compound. However, if the solubility properties of two compounds are sufficiently different, recrystallization can be used to separate them, even if they are present in nearly equal amounts.</w:t>
      </w:r>
      <w:r>
        <w:t xml:space="preserve"> Recrystallization works best when most impurities have already been removed by another method</w:t>
      </w:r>
      <w:r w:rsidR="00214132">
        <w:t>,</w:t>
      </w:r>
      <w:r>
        <w:t xml:space="preserve"> such as extraction or column chromatography. </w:t>
      </w:r>
    </w:p>
    <w:p w14:paraId="64AD65B1" w14:textId="77777777" w:rsidR="0033037E" w:rsidRDefault="0033037E" w:rsidP="00E5103C">
      <w:pPr>
        <w:widowControl w:val="0"/>
        <w:autoSpaceDE w:val="0"/>
        <w:autoSpaceDN w:val="0"/>
        <w:adjustRightInd w:val="0"/>
        <w:spacing w:after="0"/>
      </w:pPr>
    </w:p>
    <w:p w14:paraId="4620734D" w14:textId="77777777" w:rsidR="00C152A0" w:rsidRDefault="00B84DE8" w:rsidP="00E5103C">
      <w:pPr>
        <w:spacing w:after="0"/>
        <w:rPr>
          <w:b/>
          <w:sz w:val="28"/>
          <w:szCs w:val="28"/>
        </w:rPr>
      </w:pPr>
      <w:r>
        <w:rPr>
          <w:b/>
          <w:sz w:val="28"/>
          <w:szCs w:val="28"/>
        </w:rPr>
        <w:t>Principles</w:t>
      </w:r>
      <w:r w:rsidR="00672E5A">
        <w:rPr>
          <w:b/>
          <w:sz w:val="28"/>
          <w:szCs w:val="28"/>
        </w:rPr>
        <w:t xml:space="preserve">: </w:t>
      </w:r>
    </w:p>
    <w:p w14:paraId="143416CC" w14:textId="699D6ADA" w:rsidR="00B91913" w:rsidRDefault="00B91913" w:rsidP="00E5103C">
      <w:pPr>
        <w:spacing w:after="0"/>
      </w:pPr>
      <w:r w:rsidRPr="00515C75">
        <w:t xml:space="preserve">A successful recrystallization depends on the proper choice of solvent. The compound must be soluble in the hot solvent and insoluble in the same solvent when it is cold. For the purpose of recrystallization, consider 3% </w:t>
      </w:r>
      <w:r w:rsidR="00F81A51">
        <w:t xml:space="preserve">w/v </w:t>
      </w:r>
      <w:r w:rsidRPr="00515C75">
        <w:t>the dividing line between soluble and insoluble: if 3 g of a compound dissolves in 100 mL of a so</w:t>
      </w:r>
      <w:r>
        <w:t>lvent, it is considered soluble</w:t>
      </w:r>
      <w:r w:rsidRPr="00515C75">
        <w:t>. In choosing a solvent, the bigger the difference between hot solubility and cold solubility, the more product recoverable from recrystallization.</w:t>
      </w:r>
    </w:p>
    <w:p w14:paraId="4AE80383" w14:textId="77777777" w:rsidR="00C152A0" w:rsidRDefault="00C152A0" w:rsidP="00E5103C">
      <w:pPr>
        <w:widowControl w:val="0"/>
        <w:autoSpaceDE w:val="0"/>
        <w:autoSpaceDN w:val="0"/>
        <w:adjustRightInd w:val="0"/>
        <w:spacing w:after="0"/>
        <w:rPr>
          <w:lang w:val="en-GB"/>
        </w:rPr>
      </w:pPr>
    </w:p>
    <w:p w14:paraId="06E8BA2C" w14:textId="573F4632" w:rsidR="0000435C" w:rsidRDefault="00B91913" w:rsidP="00E5103C">
      <w:pPr>
        <w:widowControl w:val="0"/>
        <w:autoSpaceDE w:val="0"/>
        <w:autoSpaceDN w:val="0"/>
        <w:adjustRightInd w:val="0"/>
        <w:spacing w:after="0"/>
        <w:rPr>
          <w:lang w:val="en-GB"/>
        </w:rPr>
      </w:pPr>
      <w:r w:rsidRPr="002D4885">
        <w:rPr>
          <w:lang w:val="en-GB"/>
        </w:rPr>
        <w:t>The rate of cooling determines the size and quality of the crystals: rapid cooling favors small crystals</w:t>
      </w:r>
      <w:r w:rsidR="00E5103C">
        <w:rPr>
          <w:lang w:val="en-GB"/>
        </w:rPr>
        <w:t>,</w:t>
      </w:r>
      <w:r w:rsidRPr="002D4885">
        <w:rPr>
          <w:lang w:val="en-GB"/>
        </w:rPr>
        <w:t xml:space="preserve"> and slow cooling favors the growth of large and generally purer crystals. The rate of recrystallization is usually greatest at about 50</w:t>
      </w:r>
      <w:r w:rsidR="00E5103C">
        <w:rPr>
          <w:lang w:val="en-GB"/>
        </w:rPr>
        <w:t xml:space="preserve"> </w:t>
      </w:r>
      <w:r w:rsidR="00E5103C" w:rsidRPr="002D4885">
        <w:rPr>
          <w:lang w:val="en-GB"/>
        </w:rPr>
        <w:t>°</w:t>
      </w:r>
      <w:r w:rsidRPr="002D4885">
        <w:rPr>
          <w:lang w:val="en-GB"/>
        </w:rPr>
        <w:t>C below the melting point of the substance; the maximum formation of crystals occurs at about 100</w:t>
      </w:r>
      <w:r w:rsidR="00E5103C">
        <w:rPr>
          <w:lang w:val="en-GB"/>
        </w:rPr>
        <w:t xml:space="preserve"> </w:t>
      </w:r>
      <w:r w:rsidRPr="002D4885">
        <w:rPr>
          <w:lang w:val="en-GB"/>
        </w:rPr>
        <w:t>°C below the melting point.</w:t>
      </w:r>
    </w:p>
    <w:p w14:paraId="745DCF4F" w14:textId="77777777" w:rsidR="00E5103C" w:rsidRDefault="00E5103C" w:rsidP="00E5103C">
      <w:pPr>
        <w:spacing w:after="0"/>
      </w:pPr>
    </w:p>
    <w:p w14:paraId="28C468B8" w14:textId="39E785CE" w:rsidR="006469BA" w:rsidRPr="002F335E" w:rsidRDefault="006469BA" w:rsidP="00E5103C">
      <w:pPr>
        <w:spacing w:after="0"/>
      </w:pPr>
      <w:r w:rsidRPr="002F335E">
        <w:t>Although the terms “crystallization” and “recrystallization” are sometimes used interchangeably, they technically refer to different processes. Crystallization refers to the formation of a new, insoluble product by a chemical reaction; this product then precipitate</w:t>
      </w:r>
      <w:r w:rsidR="00E624A4">
        <w:t>s</w:t>
      </w:r>
      <w:r w:rsidRPr="002F335E">
        <w:t xml:space="preserve"> out of the reaction solution</w:t>
      </w:r>
      <w:r>
        <w:t xml:space="preserve"> as an </w:t>
      </w:r>
      <w:r w:rsidRPr="0033037E">
        <w:t>amorphous solid co</w:t>
      </w:r>
      <w:r>
        <w:t>ntaining many trapped impurities</w:t>
      </w:r>
      <w:r w:rsidRPr="002F335E">
        <w:t>. Recrystallization does not involve a chemical reaction; the crude product is simply</w:t>
      </w:r>
      <w:r w:rsidR="00F81A51">
        <w:t xml:space="preserve"> dissolved</w:t>
      </w:r>
      <w:r w:rsidRPr="002F335E">
        <w:t xml:space="preserve"> into solution, and then the conditions are changed to allow crystals to re-form. Recrystallization produces a </w:t>
      </w:r>
      <w:del w:id="9" w:author="Author">
        <w:r w:rsidRPr="002F335E">
          <w:delText>purer</w:delText>
        </w:r>
      </w:del>
      <w:ins w:id="10" w:author="Author">
        <w:r w:rsidR="00EB63AA">
          <w:t xml:space="preserve">more </w:t>
        </w:r>
        <w:r w:rsidRPr="002F335E">
          <w:t>pure</w:t>
        </w:r>
      </w:ins>
      <w:r w:rsidRPr="002F335E">
        <w:t xml:space="preserve"> final product. </w:t>
      </w:r>
      <w:r w:rsidRPr="0033037E">
        <w:t xml:space="preserve">For this reason, experimental procedures that produce a solid product by </w:t>
      </w:r>
      <w:r>
        <w:t>crystallization</w:t>
      </w:r>
      <w:r w:rsidRPr="0033037E">
        <w:t xml:space="preserve"> </w:t>
      </w:r>
      <w:r>
        <w:t>normally</w:t>
      </w:r>
      <w:r w:rsidRPr="0033037E">
        <w:t xml:space="preserve"> include a final recrystallization step to give the pure compound.</w:t>
      </w:r>
    </w:p>
    <w:p w14:paraId="41DB9414" w14:textId="77777777" w:rsidR="00C152A0" w:rsidRDefault="00C152A0" w:rsidP="00E5103C">
      <w:pPr>
        <w:spacing w:after="0"/>
        <w:rPr>
          <w:b/>
          <w:sz w:val="28"/>
        </w:rPr>
      </w:pPr>
    </w:p>
    <w:p w14:paraId="6BD6F57A" w14:textId="77777777" w:rsidR="00672E5A" w:rsidRDefault="000331A6" w:rsidP="00E5103C">
      <w:pPr>
        <w:spacing w:after="0"/>
        <w:rPr>
          <w:sz w:val="28"/>
        </w:rPr>
      </w:pPr>
      <w:r w:rsidRPr="00467282">
        <w:rPr>
          <w:b/>
          <w:sz w:val="28"/>
        </w:rPr>
        <w:lastRenderedPageBreak/>
        <w:t>Procedure</w:t>
      </w:r>
      <w:r w:rsidR="00672E5A">
        <w:rPr>
          <w:sz w:val="28"/>
        </w:rPr>
        <w:t xml:space="preserve">: </w:t>
      </w:r>
    </w:p>
    <w:p w14:paraId="52543BD7" w14:textId="5A3AA239" w:rsidR="00801ECA" w:rsidRDefault="00E624A4" w:rsidP="00E5103C">
      <w:pPr>
        <w:spacing w:after="0"/>
        <w:rPr>
          <w:b/>
        </w:rPr>
      </w:pPr>
      <w:r>
        <w:t>Perform a</w:t>
      </w:r>
      <w:r w:rsidR="00801ECA" w:rsidRPr="00CE2245">
        <w:t>ll steps in a fume hood to prevent exposure to solvent fumes.</w:t>
      </w:r>
      <w:r w:rsidR="00801ECA">
        <w:rPr>
          <w:b/>
        </w:rPr>
        <w:t xml:space="preserve"> </w:t>
      </w:r>
    </w:p>
    <w:p w14:paraId="09C6ACE0" w14:textId="77777777" w:rsidR="00C152A0" w:rsidRDefault="00C152A0" w:rsidP="00E5103C">
      <w:pPr>
        <w:spacing w:after="0"/>
      </w:pPr>
    </w:p>
    <w:p w14:paraId="4DBC1B22" w14:textId="67921B50" w:rsidR="00F75177" w:rsidRPr="00544F0F" w:rsidRDefault="00F75177" w:rsidP="00E5103C">
      <w:pPr>
        <w:pStyle w:val="ListParagraph"/>
        <w:widowControl w:val="0"/>
        <w:numPr>
          <w:ilvl w:val="0"/>
          <w:numId w:val="1"/>
        </w:numPr>
        <w:autoSpaceDE w:val="0"/>
        <w:autoSpaceDN w:val="0"/>
        <w:adjustRightInd w:val="0"/>
        <w:spacing w:after="0"/>
        <w:rPr>
          <w:b/>
          <w:lang w:val="en-GB"/>
        </w:rPr>
      </w:pPr>
      <w:r w:rsidRPr="00544F0F">
        <w:rPr>
          <w:b/>
        </w:rPr>
        <w:t>Select</w:t>
      </w:r>
      <w:r w:rsidR="00F81A51">
        <w:rPr>
          <w:b/>
        </w:rPr>
        <w:t>ing</w:t>
      </w:r>
      <w:r w:rsidRPr="00544F0F">
        <w:rPr>
          <w:b/>
        </w:rPr>
        <w:t xml:space="preserve"> a </w:t>
      </w:r>
      <w:r w:rsidR="00A2598B">
        <w:rPr>
          <w:b/>
        </w:rPr>
        <w:t>S</w:t>
      </w:r>
      <w:r w:rsidRPr="00544F0F">
        <w:rPr>
          <w:b/>
        </w:rPr>
        <w:t>olvent</w:t>
      </w:r>
    </w:p>
    <w:p w14:paraId="4469D07A" w14:textId="77777777" w:rsidR="00F75177" w:rsidRPr="00407C15" w:rsidRDefault="00F75177" w:rsidP="00E5103C">
      <w:pPr>
        <w:pStyle w:val="ListParagraph"/>
        <w:widowControl w:val="0"/>
        <w:autoSpaceDE w:val="0"/>
        <w:autoSpaceDN w:val="0"/>
        <w:adjustRightInd w:val="0"/>
        <w:spacing w:after="0"/>
        <w:rPr>
          <w:b/>
          <w:lang w:val="en-GB"/>
        </w:rPr>
      </w:pPr>
    </w:p>
    <w:p w14:paraId="2A6FAC17" w14:textId="0204F560" w:rsidR="00F75177" w:rsidRPr="00407C15" w:rsidRDefault="00F13BDF" w:rsidP="00E5103C">
      <w:pPr>
        <w:pStyle w:val="ListParagraph"/>
        <w:widowControl w:val="0"/>
        <w:numPr>
          <w:ilvl w:val="1"/>
          <w:numId w:val="1"/>
        </w:numPr>
        <w:autoSpaceDE w:val="0"/>
        <w:autoSpaceDN w:val="0"/>
        <w:adjustRightInd w:val="0"/>
        <w:spacing w:after="0"/>
        <w:rPr>
          <w:lang w:val="en-GB"/>
        </w:rPr>
      </w:pPr>
      <w:r w:rsidRPr="00F13BDF">
        <w:t xml:space="preserve">Place </w:t>
      </w:r>
      <w:r w:rsidR="00A15054">
        <w:t>50 mg</w:t>
      </w:r>
      <w:r w:rsidRPr="00F13BDF">
        <w:t xml:space="preserve"> of the </w:t>
      </w:r>
      <w:commentRangeStart w:id="11"/>
      <w:r w:rsidRPr="00F13BDF">
        <w:t xml:space="preserve">sample </w:t>
      </w:r>
      <w:commentRangeEnd w:id="11"/>
      <w:r w:rsidR="00F81A51">
        <w:rPr>
          <w:rStyle w:val="CommentReference"/>
        </w:rPr>
        <w:commentReference w:id="11"/>
      </w:r>
      <w:del w:id="12" w:author="Author">
        <w:r w:rsidRPr="00F13BDF">
          <w:delText>in a test tube</w:delText>
        </w:r>
      </w:del>
      <w:ins w:id="13" w:author="Author">
        <w:r w:rsidR="00A11D98">
          <w:t>(N-</w:t>
        </w:r>
        <w:proofErr w:type="spellStart"/>
        <w:r w:rsidR="00A11D98">
          <w:t>bromosuccinimide</w:t>
        </w:r>
        <w:proofErr w:type="spellEnd"/>
        <w:r w:rsidR="00A11D98">
          <w:t>) in an Erlenmeyer flask</w:t>
        </w:r>
      </w:ins>
      <w:r w:rsidR="00F75177">
        <w:t>.</w:t>
      </w:r>
    </w:p>
    <w:p w14:paraId="1929CB0B" w14:textId="77777777" w:rsidR="00F75177" w:rsidRPr="00407C15" w:rsidRDefault="00F75177" w:rsidP="00E5103C">
      <w:pPr>
        <w:pStyle w:val="ListParagraph"/>
        <w:widowControl w:val="0"/>
        <w:autoSpaceDE w:val="0"/>
        <w:autoSpaceDN w:val="0"/>
        <w:adjustRightInd w:val="0"/>
        <w:spacing w:after="0"/>
        <w:ind w:left="1080"/>
        <w:rPr>
          <w:lang w:val="en-GB"/>
        </w:rPr>
      </w:pPr>
    </w:p>
    <w:p w14:paraId="735F32EB" w14:textId="0076C658" w:rsidR="00F75177" w:rsidRPr="00407C15" w:rsidRDefault="00F13BDF" w:rsidP="00E5103C">
      <w:pPr>
        <w:pStyle w:val="ListParagraph"/>
        <w:widowControl w:val="0"/>
        <w:numPr>
          <w:ilvl w:val="1"/>
          <w:numId w:val="1"/>
        </w:numPr>
        <w:autoSpaceDE w:val="0"/>
        <w:autoSpaceDN w:val="0"/>
        <w:adjustRightInd w:val="0"/>
        <w:spacing w:after="0"/>
        <w:rPr>
          <w:lang w:val="en-GB"/>
        </w:rPr>
      </w:pPr>
      <w:r w:rsidRPr="00F13BDF">
        <w:t xml:space="preserve">Add </w:t>
      </w:r>
      <w:r w:rsidR="00A15054">
        <w:t>0.5</w:t>
      </w:r>
      <w:r w:rsidRPr="00F13BDF">
        <w:t xml:space="preserve"> mL of </w:t>
      </w:r>
      <w:del w:id="14" w:author="Author">
        <w:r w:rsidRPr="00F13BDF">
          <w:delText>cold</w:delText>
        </w:r>
      </w:del>
      <w:ins w:id="15" w:author="Author">
        <w:r w:rsidR="00A11D98">
          <w:t>boiling</w:t>
        </w:r>
      </w:ins>
      <w:r w:rsidR="00A11D98">
        <w:t xml:space="preserve"> </w:t>
      </w:r>
      <w:r w:rsidRPr="00F13BDF">
        <w:t>solvent</w:t>
      </w:r>
      <w:del w:id="16" w:author="Author">
        <w:r w:rsidR="00E624A4">
          <w:delText>.</w:delText>
        </w:r>
      </w:del>
      <w:ins w:id="17" w:author="Author">
        <w:r w:rsidR="00A11D98">
          <w:t xml:space="preserve"> (water)</w:t>
        </w:r>
        <w:r w:rsidR="00E624A4">
          <w:t>.</w:t>
        </w:r>
        <w:r w:rsidRPr="00F13BDF">
          <w:t xml:space="preserve"> </w:t>
        </w:r>
      </w:ins>
      <w:r w:rsidR="00A11D98">
        <w:t xml:space="preserve"> </w:t>
      </w:r>
      <w:r w:rsidR="00E624A4">
        <w:t>I</w:t>
      </w:r>
      <w:r w:rsidRPr="00F13BDF">
        <w:t>f the sample dissolves completely, the solubility in the cold solvent is too high to be a good recrystallization solvent.</w:t>
      </w:r>
      <w:r w:rsidR="00F75177">
        <w:t xml:space="preserve"> </w:t>
      </w:r>
    </w:p>
    <w:p w14:paraId="26315DFB" w14:textId="77777777" w:rsidR="00F75177" w:rsidRPr="00407C15" w:rsidRDefault="00F75177" w:rsidP="00E5103C">
      <w:pPr>
        <w:widowControl w:val="0"/>
        <w:autoSpaceDE w:val="0"/>
        <w:autoSpaceDN w:val="0"/>
        <w:adjustRightInd w:val="0"/>
        <w:spacing w:after="0"/>
        <w:rPr>
          <w:lang w:val="en-GB"/>
        </w:rPr>
      </w:pPr>
    </w:p>
    <w:p w14:paraId="7660D623" w14:textId="19156427" w:rsidR="00E624A4" w:rsidRDefault="00F13BDF" w:rsidP="00E5103C">
      <w:pPr>
        <w:pStyle w:val="ListParagraph"/>
        <w:widowControl w:val="0"/>
        <w:numPr>
          <w:ilvl w:val="1"/>
          <w:numId w:val="1"/>
        </w:numPr>
        <w:autoSpaceDE w:val="0"/>
        <w:autoSpaceDN w:val="0"/>
        <w:adjustRightInd w:val="0"/>
        <w:spacing w:after="0"/>
        <w:rPr>
          <w:lang w:val="en-GB"/>
        </w:rPr>
      </w:pPr>
      <w:r w:rsidRPr="00F13BDF">
        <w:rPr>
          <w:lang w:val="en-GB"/>
        </w:rPr>
        <w:t xml:space="preserve">If the sample does not dissolve in the cold solvent, heat the test tube until the solvent boils. </w:t>
      </w:r>
    </w:p>
    <w:p w14:paraId="3D923192" w14:textId="77777777" w:rsidR="00E624A4" w:rsidRPr="006406D0" w:rsidRDefault="00E624A4" w:rsidP="006406D0">
      <w:pPr>
        <w:pStyle w:val="ListParagraph"/>
        <w:rPr>
          <w:lang w:val="en-GB"/>
        </w:rPr>
      </w:pPr>
    </w:p>
    <w:p w14:paraId="4EEF1C5B" w14:textId="7C03EC6E" w:rsidR="00F75177" w:rsidRDefault="00F13BDF" w:rsidP="006406D0">
      <w:pPr>
        <w:pStyle w:val="ListParagraph"/>
        <w:widowControl w:val="0"/>
        <w:numPr>
          <w:ilvl w:val="2"/>
          <w:numId w:val="1"/>
        </w:numPr>
        <w:autoSpaceDE w:val="0"/>
        <w:autoSpaceDN w:val="0"/>
        <w:adjustRightInd w:val="0"/>
        <w:spacing w:after="0"/>
        <w:rPr>
          <w:lang w:val="en-GB"/>
        </w:rPr>
      </w:pPr>
      <w:r w:rsidRPr="00F13BDF">
        <w:rPr>
          <w:lang w:val="en-GB"/>
        </w:rPr>
        <w:t>If the sample has not completely dissolved at this point, add more boiling solvent drop</w:t>
      </w:r>
      <w:r w:rsidR="00E624A4">
        <w:rPr>
          <w:lang w:val="en-GB"/>
        </w:rPr>
        <w:t>-</w:t>
      </w:r>
      <w:r w:rsidRPr="00F13BDF">
        <w:rPr>
          <w:lang w:val="en-GB"/>
        </w:rPr>
        <w:t>wise</w:t>
      </w:r>
      <w:r w:rsidR="00E624A4">
        <w:rPr>
          <w:lang w:val="en-GB"/>
        </w:rPr>
        <w:t>,</w:t>
      </w:r>
      <w:r w:rsidRPr="00F13BDF">
        <w:rPr>
          <w:lang w:val="en-GB"/>
        </w:rPr>
        <w:t xml:space="preserve"> until all</w:t>
      </w:r>
      <w:r w:rsidR="00E624A4">
        <w:rPr>
          <w:lang w:val="en-GB"/>
        </w:rPr>
        <w:t xml:space="preserve"> of</w:t>
      </w:r>
      <w:r w:rsidRPr="00F13BDF">
        <w:rPr>
          <w:lang w:val="en-GB"/>
        </w:rPr>
        <w:t xml:space="preserve"> the solid dissolves. If it takes more than 3 mL to dissolve the sample in the hot solvent, the solubility in this solvent is probably too low to make it a</w:t>
      </w:r>
      <w:r>
        <w:rPr>
          <w:lang w:val="en-GB"/>
        </w:rPr>
        <w:t xml:space="preserve"> good recrystallization solvent</w:t>
      </w:r>
      <w:r w:rsidR="00D4239A">
        <w:rPr>
          <w:lang w:val="en-GB"/>
        </w:rPr>
        <w:t xml:space="preserve">. </w:t>
      </w:r>
    </w:p>
    <w:p w14:paraId="417008FC" w14:textId="77777777" w:rsidR="0080410B" w:rsidRPr="0080410B" w:rsidRDefault="0080410B" w:rsidP="00E5103C">
      <w:pPr>
        <w:pStyle w:val="ListParagraph"/>
        <w:spacing w:after="0"/>
        <w:rPr>
          <w:lang w:val="en-GB"/>
        </w:rPr>
      </w:pPr>
    </w:p>
    <w:p w14:paraId="2E99F332" w14:textId="1900C840" w:rsidR="00E73476" w:rsidRDefault="00F13BDF" w:rsidP="00E5103C">
      <w:pPr>
        <w:pStyle w:val="ListParagraph"/>
        <w:widowControl w:val="0"/>
        <w:numPr>
          <w:ilvl w:val="1"/>
          <w:numId w:val="1"/>
        </w:numPr>
        <w:autoSpaceDE w:val="0"/>
        <w:autoSpaceDN w:val="0"/>
        <w:adjustRightInd w:val="0"/>
        <w:spacing w:after="0"/>
        <w:rPr>
          <w:lang w:val="en-GB"/>
        </w:rPr>
      </w:pPr>
      <w:r w:rsidRPr="00F13BDF">
        <w:rPr>
          <w:lang w:val="en-GB"/>
        </w:rPr>
        <w:t xml:space="preserve">If </w:t>
      </w:r>
      <w:r w:rsidR="00E624A4">
        <w:rPr>
          <w:lang w:val="en-GB"/>
        </w:rPr>
        <w:t>the</w:t>
      </w:r>
      <w:r w:rsidRPr="00F13BDF">
        <w:rPr>
          <w:lang w:val="en-GB"/>
        </w:rPr>
        <w:t xml:space="preserve"> first choice of solvent is not a good recrystallization solvent, </w:t>
      </w:r>
      <w:r w:rsidR="00F6045C">
        <w:rPr>
          <w:lang w:val="en-GB"/>
        </w:rPr>
        <w:t xml:space="preserve">try </w:t>
      </w:r>
      <w:r w:rsidRPr="00F13BDF">
        <w:rPr>
          <w:lang w:val="en-GB"/>
        </w:rPr>
        <w:t>others. If a single solvent that</w:t>
      </w:r>
      <w:r>
        <w:rPr>
          <w:lang w:val="en-GB"/>
        </w:rPr>
        <w:t xml:space="preserve"> works</w:t>
      </w:r>
      <w:r w:rsidR="00E624A4">
        <w:rPr>
          <w:lang w:val="en-GB"/>
        </w:rPr>
        <w:t xml:space="preserve"> cannot be found</w:t>
      </w:r>
      <w:r>
        <w:rPr>
          <w:lang w:val="en-GB"/>
        </w:rPr>
        <w:t xml:space="preserve">, </w:t>
      </w:r>
      <w:commentRangeStart w:id="18"/>
      <w:r>
        <w:rPr>
          <w:lang w:val="en-GB"/>
        </w:rPr>
        <w:t>try</w:t>
      </w:r>
      <w:commentRangeEnd w:id="18"/>
      <w:r w:rsidR="00F81A51">
        <w:rPr>
          <w:rStyle w:val="CommentReference"/>
        </w:rPr>
        <w:commentReference w:id="18"/>
      </w:r>
      <w:r>
        <w:rPr>
          <w:lang w:val="en-GB"/>
        </w:rPr>
        <w:t xml:space="preserve"> a two solvent system</w:t>
      </w:r>
      <w:r w:rsidR="0080410B">
        <w:rPr>
          <w:lang w:val="en-GB"/>
        </w:rPr>
        <w:t>.</w:t>
      </w:r>
    </w:p>
    <w:p w14:paraId="61B1B22D" w14:textId="6E201A38" w:rsidR="00A15054" w:rsidRDefault="00A15054" w:rsidP="00A15054">
      <w:pPr>
        <w:pStyle w:val="ListParagraph"/>
        <w:widowControl w:val="0"/>
        <w:numPr>
          <w:ilvl w:val="2"/>
          <w:numId w:val="1"/>
        </w:numPr>
        <w:autoSpaceDE w:val="0"/>
        <w:autoSpaceDN w:val="0"/>
        <w:adjustRightInd w:val="0"/>
        <w:spacing w:after="0"/>
        <w:rPr>
          <w:ins w:id="19" w:author="Author"/>
          <w:lang w:val="en-GB"/>
        </w:rPr>
      </w:pPr>
      <w:ins w:id="20" w:author="Author">
        <w:r>
          <w:rPr>
            <w:lang w:val="en-GB"/>
          </w:rPr>
          <w:t xml:space="preserve">If you cannot find a suitable single solvent system, then a solvent pair may be necessary.  When identifying a solvent pair, there are several key considerations 1) </w:t>
        </w:r>
        <w:proofErr w:type="gramStart"/>
        <w:r>
          <w:rPr>
            <w:lang w:val="en-GB"/>
          </w:rPr>
          <w:t>The</w:t>
        </w:r>
        <w:proofErr w:type="gramEnd"/>
        <w:r>
          <w:rPr>
            <w:lang w:val="en-GB"/>
          </w:rPr>
          <w:t xml:space="preserve"> first solvent should readily dissolve the solid.  2) The second solvent must be miscible with the 1</w:t>
        </w:r>
        <w:r w:rsidRPr="00A15054">
          <w:rPr>
            <w:vertAlign w:val="superscript"/>
            <w:lang w:val="en-GB"/>
          </w:rPr>
          <w:t>st</w:t>
        </w:r>
        <w:r>
          <w:rPr>
            <w:lang w:val="en-GB"/>
          </w:rPr>
          <w:t xml:space="preserve"> solvent, but have a much lower solubility for the solute. </w:t>
        </w:r>
      </w:ins>
    </w:p>
    <w:p w14:paraId="00555CA4" w14:textId="315ED316" w:rsidR="00A15054" w:rsidRDefault="00A15054" w:rsidP="00A15054">
      <w:pPr>
        <w:pStyle w:val="ListParagraph"/>
        <w:widowControl w:val="0"/>
        <w:numPr>
          <w:ilvl w:val="2"/>
          <w:numId w:val="1"/>
        </w:numPr>
        <w:autoSpaceDE w:val="0"/>
        <w:autoSpaceDN w:val="0"/>
        <w:adjustRightInd w:val="0"/>
        <w:spacing w:after="0"/>
        <w:rPr>
          <w:ins w:id="21" w:author="Author"/>
          <w:lang w:val="en-GB"/>
        </w:rPr>
      </w:pPr>
      <w:ins w:id="22" w:author="Author">
        <w:r>
          <w:rPr>
            <w:lang w:val="en-GB"/>
          </w:rPr>
          <w:t>A</w:t>
        </w:r>
        <w:r w:rsidR="005C418F">
          <w:rPr>
            <w:lang w:val="en-GB"/>
          </w:rPr>
          <w:t>s</w:t>
        </w:r>
        <w:r>
          <w:rPr>
            <w:lang w:val="en-GB"/>
          </w:rPr>
          <w:t xml:space="preserve"> </w:t>
        </w:r>
        <w:r w:rsidR="005C418F">
          <w:rPr>
            <w:lang w:val="en-GB"/>
          </w:rPr>
          <w:t>a general rule</w:t>
        </w:r>
        <w:r>
          <w:rPr>
            <w:lang w:val="en-GB"/>
          </w:rPr>
          <w:t xml:space="preserve"> “likes dissolve likes” meaning that polar compounds tend to be soluble in polar solvents and non-polar compounds are often more soluble non-polar compounds. </w:t>
        </w:r>
      </w:ins>
    </w:p>
    <w:p w14:paraId="7DB058DA" w14:textId="2717E653" w:rsidR="005C418F" w:rsidRPr="00FB4BB4" w:rsidRDefault="005C418F" w:rsidP="00A15054">
      <w:pPr>
        <w:pStyle w:val="ListParagraph"/>
        <w:widowControl w:val="0"/>
        <w:numPr>
          <w:ilvl w:val="2"/>
          <w:numId w:val="1"/>
        </w:numPr>
        <w:autoSpaceDE w:val="0"/>
        <w:autoSpaceDN w:val="0"/>
        <w:adjustRightInd w:val="0"/>
        <w:spacing w:after="0"/>
        <w:rPr>
          <w:ins w:id="23" w:author="Author"/>
          <w:lang w:val="en-GB"/>
        </w:rPr>
      </w:pPr>
      <w:ins w:id="24" w:author="Author">
        <w:r w:rsidRPr="00FB4BB4">
          <w:rPr>
            <w:lang w:val="en-GB"/>
          </w:rPr>
          <w:t>Common Solvent Pairs</w:t>
        </w:r>
      </w:ins>
      <w:r w:rsidR="00D0423A">
        <w:rPr>
          <w:lang w:val="en-GB"/>
        </w:rPr>
        <w:t xml:space="preserve"> </w:t>
      </w:r>
      <w:r w:rsidR="00D0423A" w:rsidRPr="00D0423A">
        <w:rPr>
          <w:b/>
          <w:lang w:val="en-GB"/>
        </w:rPr>
        <w:t>(table 1)</w:t>
      </w:r>
    </w:p>
    <w:p w14:paraId="054B10CD" w14:textId="77777777" w:rsidR="00A15054" w:rsidRDefault="00A15054" w:rsidP="005C418F">
      <w:pPr>
        <w:pStyle w:val="ListParagraph"/>
        <w:widowControl w:val="0"/>
        <w:autoSpaceDE w:val="0"/>
        <w:autoSpaceDN w:val="0"/>
        <w:adjustRightInd w:val="0"/>
        <w:spacing w:after="0"/>
        <w:ind w:left="1440"/>
        <w:rPr>
          <w:ins w:id="25" w:author="Author"/>
          <w:lang w:val="en-GB"/>
        </w:rPr>
      </w:pPr>
    </w:p>
    <w:p w14:paraId="7FE21C66" w14:textId="77777777" w:rsidR="00E73476" w:rsidRPr="00E73476" w:rsidRDefault="00E73476" w:rsidP="00E5103C">
      <w:pPr>
        <w:pStyle w:val="ListParagraph"/>
        <w:spacing w:after="0"/>
        <w:rPr>
          <w:lang w:val="en-GB"/>
        </w:rPr>
      </w:pPr>
    </w:p>
    <w:p w14:paraId="6F62EECC" w14:textId="67A3C408" w:rsidR="0080410B" w:rsidRDefault="00A213C3" w:rsidP="00E5103C">
      <w:pPr>
        <w:pStyle w:val="ListParagraph"/>
        <w:widowControl w:val="0"/>
        <w:numPr>
          <w:ilvl w:val="1"/>
          <w:numId w:val="1"/>
        </w:numPr>
        <w:autoSpaceDE w:val="0"/>
        <w:autoSpaceDN w:val="0"/>
        <w:adjustRightInd w:val="0"/>
        <w:spacing w:after="0"/>
        <w:rPr>
          <w:lang w:val="en-GB"/>
        </w:rPr>
      </w:pPr>
      <w:r>
        <w:rPr>
          <w:lang w:val="en-GB"/>
        </w:rPr>
        <w:t>Make sure t</w:t>
      </w:r>
      <w:r w:rsidR="00E73476">
        <w:rPr>
          <w:lang w:val="en-GB"/>
        </w:rPr>
        <w:t xml:space="preserve">he solvent </w:t>
      </w:r>
      <w:r>
        <w:rPr>
          <w:lang w:val="en-GB"/>
        </w:rPr>
        <w:t>has</w:t>
      </w:r>
      <w:r w:rsidR="00731BDD">
        <w:rPr>
          <w:lang w:val="en-GB"/>
        </w:rPr>
        <w:t xml:space="preserve"> a </w:t>
      </w:r>
      <w:r w:rsidR="00E73476">
        <w:rPr>
          <w:lang w:val="en-GB"/>
        </w:rPr>
        <w:t>boil</w:t>
      </w:r>
      <w:r w:rsidR="00742146">
        <w:rPr>
          <w:lang w:val="en-GB"/>
        </w:rPr>
        <w:t xml:space="preserve">ing point </w:t>
      </w:r>
      <w:del w:id="26" w:author="Author">
        <w:r w:rsidR="00731BDD">
          <w:rPr>
            <w:lang w:val="en-GB"/>
          </w:rPr>
          <w:delText>above</w:delText>
        </w:r>
        <w:r w:rsidR="00E73476">
          <w:rPr>
            <w:lang w:val="en-GB"/>
          </w:rPr>
          <w:delText xml:space="preserve"> </w:delText>
        </w:r>
        <w:r w:rsidR="00E73476" w:rsidRPr="00E73476">
          <w:rPr>
            <w:lang w:val="en-GB"/>
          </w:rPr>
          <w:delText>50</w:delText>
        </w:r>
      </w:del>
      <w:ins w:id="27" w:author="Author">
        <w:r w:rsidR="00742146">
          <w:rPr>
            <w:lang w:val="en-GB"/>
          </w:rPr>
          <w:t>of at least</w:t>
        </w:r>
        <w:r w:rsidR="00E73476">
          <w:rPr>
            <w:lang w:val="en-GB"/>
          </w:rPr>
          <w:t xml:space="preserve"> </w:t>
        </w:r>
        <w:r w:rsidR="00742146">
          <w:rPr>
            <w:lang w:val="en-GB"/>
          </w:rPr>
          <w:t>40</w:t>
        </w:r>
      </w:ins>
      <w:r>
        <w:rPr>
          <w:lang w:val="en-GB"/>
        </w:rPr>
        <w:t xml:space="preserve"> </w:t>
      </w:r>
      <w:r w:rsidR="00E73476" w:rsidRPr="00E73476">
        <w:rPr>
          <w:lang w:val="en-GB"/>
        </w:rPr>
        <w:t>°C</w:t>
      </w:r>
      <w:r w:rsidR="00E73476">
        <w:rPr>
          <w:lang w:val="en-GB"/>
        </w:rPr>
        <w:t>, so there is a reasonable temperature difference between boiling solven</w:t>
      </w:r>
      <w:r w:rsidR="00731BDD">
        <w:rPr>
          <w:lang w:val="en-GB"/>
        </w:rPr>
        <w:t>t and room-temperature solvent.</w:t>
      </w:r>
    </w:p>
    <w:p w14:paraId="658B69E2" w14:textId="77777777" w:rsidR="00731BDD" w:rsidRPr="00731BDD" w:rsidRDefault="00731BDD" w:rsidP="00E5103C">
      <w:pPr>
        <w:pStyle w:val="ListParagraph"/>
        <w:spacing w:after="0"/>
        <w:rPr>
          <w:lang w:val="en-GB"/>
        </w:rPr>
      </w:pPr>
    </w:p>
    <w:p w14:paraId="7037E86E" w14:textId="56C9F211" w:rsidR="00731BDD" w:rsidRPr="00731BDD" w:rsidRDefault="00A213C3" w:rsidP="00E5103C">
      <w:pPr>
        <w:pStyle w:val="ListParagraph"/>
        <w:widowControl w:val="0"/>
        <w:numPr>
          <w:ilvl w:val="1"/>
          <w:numId w:val="1"/>
        </w:numPr>
        <w:autoSpaceDE w:val="0"/>
        <w:autoSpaceDN w:val="0"/>
        <w:adjustRightInd w:val="0"/>
        <w:spacing w:after="0"/>
        <w:rPr>
          <w:lang w:val="en-GB"/>
        </w:rPr>
      </w:pPr>
      <w:r>
        <w:rPr>
          <w:lang w:val="en-GB"/>
        </w:rPr>
        <w:t>Ensure that t</w:t>
      </w:r>
      <w:r w:rsidR="00731BDD" w:rsidRPr="00731BDD">
        <w:rPr>
          <w:lang w:val="en-GB"/>
        </w:rPr>
        <w:t>he solvent</w:t>
      </w:r>
      <w:r>
        <w:rPr>
          <w:lang w:val="en-GB"/>
        </w:rPr>
        <w:t xml:space="preserve"> has</w:t>
      </w:r>
      <w:r w:rsidR="00731BDD" w:rsidRPr="00731BDD">
        <w:rPr>
          <w:lang w:val="en-GB"/>
        </w:rPr>
        <w:t xml:space="preserve"> a boiling point below about 120</w:t>
      </w:r>
      <w:r>
        <w:rPr>
          <w:lang w:val="en-GB"/>
        </w:rPr>
        <w:t xml:space="preserve"> </w:t>
      </w:r>
      <w:r w:rsidR="00731BDD" w:rsidRPr="00731BDD">
        <w:rPr>
          <w:lang w:val="en-GB"/>
        </w:rPr>
        <w:t>°C, so it</w:t>
      </w:r>
      <w:r>
        <w:rPr>
          <w:lang w:val="en-GB"/>
        </w:rPr>
        <w:t>’</w:t>
      </w:r>
      <w:r w:rsidR="00731BDD" w:rsidRPr="00731BDD">
        <w:rPr>
          <w:lang w:val="en-GB"/>
        </w:rPr>
        <w:t>s eas</w:t>
      </w:r>
      <w:r>
        <w:rPr>
          <w:lang w:val="en-GB"/>
        </w:rPr>
        <w:t>ier</w:t>
      </w:r>
      <w:r w:rsidR="00731BDD" w:rsidRPr="00731BDD">
        <w:rPr>
          <w:lang w:val="en-GB"/>
        </w:rPr>
        <w:t xml:space="preserve"> to remove the last traces of solvent from the crystals. </w:t>
      </w:r>
    </w:p>
    <w:p w14:paraId="44F23073" w14:textId="77777777" w:rsidR="00E73476" w:rsidRPr="00E73476" w:rsidRDefault="00E73476" w:rsidP="00E5103C">
      <w:pPr>
        <w:pStyle w:val="ListParagraph"/>
        <w:spacing w:after="0"/>
        <w:rPr>
          <w:lang w:val="en-GB"/>
        </w:rPr>
      </w:pPr>
    </w:p>
    <w:p w14:paraId="3C8C8F2E" w14:textId="51FC03B1" w:rsidR="00E73476" w:rsidRDefault="00A213C3" w:rsidP="00E5103C">
      <w:pPr>
        <w:pStyle w:val="ListParagraph"/>
        <w:widowControl w:val="0"/>
        <w:numPr>
          <w:ilvl w:val="1"/>
          <w:numId w:val="1"/>
        </w:numPr>
        <w:autoSpaceDE w:val="0"/>
        <w:autoSpaceDN w:val="0"/>
        <w:adjustRightInd w:val="0"/>
        <w:spacing w:after="0"/>
        <w:rPr>
          <w:lang w:val="en-GB"/>
        </w:rPr>
      </w:pPr>
      <w:r>
        <w:rPr>
          <w:lang w:val="en-GB"/>
        </w:rPr>
        <w:t>Also make sure t</w:t>
      </w:r>
      <w:r w:rsidR="002C31A1" w:rsidRPr="00E73476">
        <w:rPr>
          <w:lang w:val="en-GB"/>
        </w:rPr>
        <w:t xml:space="preserve">he boiling point of the solvent </w:t>
      </w:r>
      <w:r>
        <w:rPr>
          <w:lang w:val="en-GB"/>
        </w:rPr>
        <w:t>is</w:t>
      </w:r>
      <w:r w:rsidR="002C31A1" w:rsidRPr="00E73476">
        <w:rPr>
          <w:lang w:val="en-GB"/>
        </w:rPr>
        <w:t xml:space="preserve"> lower than the melting point of the</w:t>
      </w:r>
      <w:r w:rsidR="002C31A1">
        <w:rPr>
          <w:lang w:val="en-GB"/>
        </w:rPr>
        <w:t xml:space="preserve"> compound, so </w:t>
      </w:r>
      <w:r w:rsidR="00731BDD">
        <w:rPr>
          <w:lang w:val="en-GB"/>
        </w:rPr>
        <w:t xml:space="preserve">the compound </w:t>
      </w:r>
      <w:r w:rsidR="008A02BB">
        <w:rPr>
          <w:lang w:val="en-GB"/>
        </w:rPr>
        <w:t xml:space="preserve">forms </w:t>
      </w:r>
      <w:r w:rsidR="00731BDD">
        <w:rPr>
          <w:lang w:val="en-GB"/>
        </w:rPr>
        <w:t xml:space="preserve">as solid crystals rather than </w:t>
      </w:r>
      <w:r w:rsidR="00FB4BB4">
        <w:rPr>
          <w:lang w:val="en-GB"/>
        </w:rPr>
        <w:t>as an insoluble</w:t>
      </w:r>
      <w:r w:rsidR="00731BDD">
        <w:rPr>
          <w:lang w:val="en-GB"/>
        </w:rPr>
        <w:t xml:space="preserve"> oil</w:t>
      </w:r>
      <w:r w:rsidR="002C31A1">
        <w:rPr>
          <w:lang w:val="en-GB"/>
        </w:rPr>
        <w:t xml:space="preserve">. </w:t>
      </w:r>
    </w:p>
    <w:p w14:paraId="3F1C273F" w14:textId="77777777" w:rsidR="00731BDD" w:rsidRPr="00731BDD" w:rsidRDefault="00731BDD" w:rsidP="00E5103C">
      <w:pPr>
        <w:pStyle w:val="ListParagraph"/>
        <w:spacing w:after="0"/>
        <w:rPr>
          <w:lang w:val="en-GB"/>
        </w:rPr>
      </w:pPr>
    </w:p>
    <w:p w14:paraId="2DBA671E" w14:textId="1176234A" w:rsidR="00731BDD" w:rsidRDefault="00A213C3" w:rsidP="00E5103C">
      <w:pPr>
        <w:pStyle w:val="ListParagraph"/>
        <w:widowControl w:val="0"/>
        <w:numPr>
          <w:ilvl w:val="1"/>
          <w:numId w:val="1"/>
        </w:numPr>
        <w:autoSpaceDE w:val="0"/>
        <w:autoSpaceDN w:val="0"/>
        <w:adjustRightInd w:val="0"/>
        <w:spacing w:after="0"/>
        <w:rPr>
          <w:lang w:val="en-GB"/>
        </w:rPr>
      </w:pPr>
      <w:r>
        <w:rPr>
          <w:lang w:val="en-GB"/>
        </w:rPr>
        <w:t>Confirm that the i</w:t>
      </w:r>
      <w:r w:rsidR="00731BDD" w:rsidRPr="00E73476">
        <w:rPr>
          <w:lang w:val="en-GB"/>
        </w:rPr>
        <w:t xml:space="preserve">mpurities </w:t>
      </w:r>
      <w:r>
        <w:rPr>
          <w:lang w:val="en-GB"/>
        </w:rPr>
        <w:t>are</w:t>
      </w:r>
      <w:r w:rsidR="00731BDD" w:rsidRPr="00E73476">
        <w:rPr>
          <w:lang w:val="en-GB"/>
        </w:rPr>
        <w:t xml:space="preserve"> eithe</w:t>
      </w:r>
      <w:r>
        <w:rPr>
          <w:lang w:val="en-GB"/>
        </w:rPr>
        <w:t>r</w:t>
      </w:r>
      <w:r w:rsidR="00731BDD" w:rsidRPr="00E73476">
        <w:rPr>
          <w:lang w:val="en-GB"/>
        </w:rPr>
        <w:t xml:space="preserve"> insoluble in the hot solvent</w:t>
      </w:r>
      <w:r w:rsidR="00731BDD">
        <w:rPr>
          <w:lang w:val="en-GB"/>
        </w:rPr>
        <w:t xml:space="preserve"> (so they can be hot-filtered out</w:t>
      </w:r>
      <w:r>
        <w:rPr>
          <w:lang w:val="en-GB"/>
        </w:rPr>
        <w:t>,</w:t>
      </w:r>
      <w:r w:rsidR="00731BDD">
        <w:rPr>
          <w:lang w:val="en-GB"/>
        </w:rPr>
        <w:t xml:space="preserve"> once the compound is dissolved)</w:t>
      </w:r>
      <w:r w:rsidR="00731BDD" w:rsidRPr="00E73476">
        <w:rPr>
          <w:lang w:val="en-GB"/>
        </w:rPr>
        <w:t xml:space="preserve"> or soluble in the cold solvent</w:t>
      </w:r>
      <w:r w:rsidR="00731BDD">
        <w:rPr>
          <w:lang w:val="en-GB"/>
        </w:rPr>
        <w:t xml:space="preserve"> (so they stay dissolved during the entire process)</w:t>
      </w:r>
      <w:r w:rsidR="00731BDD" w:rsidRPr="00E73476">
        <w:rPr>
          <w:lang w:val="en-GB"/>
        </w:rPr>
        <w:t>.</w:t>
      </w:r>
    </w:p>
    <w:p w14:paraId="768D8840" w14:textId="77777777" w:rsidR="002D4885" w:rsidRPr="002D4885" w:rsidRDefault="002D4885" w:rsidP="00E5103C">
      <w:pPr>
        <w:pStyle w:val="ListParagraph"/>
        <w:spacing w:after="0"/>
        <w:rPr>
          <w:lang w:val="en-GB"/>
        </w:rPr>
      </w:pPr>
    </w:p>
    <w:p w14:paraId="73C15573" w14:textId="50EE2BE4" w:rsidR="002D4885" w:rsidRPr="00D27FC3" w:rsidRDefault="002D4885" w:rsidP="00E5103C">
      <w:pPr>
        <w:pStyle w:val="ListParagraph"/>
        <w:widowControl w:val="0"/>
        <w:numPr>
          <w:ilvl w:val="0"/>
          <w:numId w:val="1"/>
        </w:numPr>
        <w:autoSpaceDE w:val="0"/>
        <w:autoSpaceDN w:val="0"/>
        <w:adjustRightInd w:val="0"/>
        <w:spacing w:after="0"/>
        <w:rPr>
          <w:b/>
          <w:lang w:val="en-GB"/>
        </w:rPr>
      </w:pPr>
      <w:r w:rsidRPr="00D27FC3">
        <w:rPr>
          <w:b/>
        </w:rPr>
        <w:t>Dissolv</w:t>
      </w:r>
      <w:r w:rsidR="00A2598B">
        <w:rPr>
          <w:b/>
        </w:rPr>
        <w:t>ing</w:t>
      </w:r>
      <w:r w:rsidRPr="00D27FC3">
        <w:rPr>
          <w:b/>
        </w:rPr>
        <w:t xml:space="preserve"> the </w:t>
      </w:r>
      <w:r w:rsidR="00A2598B">
        <w:rPr>
          <w:b/>
        </w:rPr>
        <w:t>S</w:t>
      </w:r>
      <w:r w:rsidRPr="00D27FC3">
        <w:rPr>
          <w:b/>
        </w:rPr>
        <w:t xml:space="preserve">ample in </w:t>
      </w:r>
      <w:r w:rsidR="00A2598B">
        <w:rPr>
          <w:b/>
        </w:rPr>
        <w:t>H</w:t>
      </w:r>
      <w:r w:rsidRPr="00D27FC3">
        <w:rPr>
          <w:b/>
        </w:rPr>
        <w:t xml:space="preserve">ot </w:t>
      </w:r>
      <w:r w:rsidR="00A2598B">
        <w:rPr>
          <w:b/>
        </w:rPr>
        <w:t>S</w:t>
      </w:r>
      <w:r w:rsidRPr="00D27FC3">
        <w:rPr>
          <w:b/>
        </w:rPr>
        <w:t>olvent</w:t>
      </w:r>
    </w:p>
    <w:p w14:paraId="5AF816C2" w14:textId="77777777" w:rsidR="002D4885" w:rsidRPr="00407C15" w:rsidRDefault="002D4885" w:rsidP="00E5103C">
      <w:pPr>
        <w:pStyle w:val="ListParagraph"/>
        <w:widowControl w:val="0"/>
        <w:autoSpaceDE w:val="0"/>
        <w:autoSpaceDN w:val="0"/>
        <w:adjustRightInd w:val="0"/>
        <w:spacing w:after="0"/>
        <w:rPr>
          <w:b/>
          <w:lang w:val="en-GB"/>
        </w:rPr>
      </w:pPr>
    </w:p>
    <w:p w14:paraId="7A8E0596" w14:textId="36FE6CCA" w:rsidR="002D4885" w:rsidRPr="002D4885" w:rsidRDefault="002D4885" w:rsidP="00E5103C">
      <w:pPr>
        <w:pStyle w:val="ListParagraph"/>
        <w:widowControl w:val="0"/>
        <w:numPr>
          <w:ilvl w:val="1"/>
          <w:numId w:val="1"/>
        </w:numPr>
        <w:autoSpaceDE w:val="0"/>
        <w:autoSpaceDN w:val="0"/>
        <w:adjustRightInd w:val="0"/>
        <w:spacing w:after="0"/>
        <w:rPr>
          <w:lang w:val="en-GB"/>
        </w:rPr>
      </w:pPr>
      <w:r w:rsidRPr="002D4885">
        <w:t>Place the compound to be recrysta</w:t>
      </w:r>
      <w:r w:rsidR="00D16BB6">
        <w:t xml:space="preserve">llized in an Erlenmeyer flask. </w:t>
      </w:r>
      <w:r w:rsidRPr="002D4885">
        <w:t>This is a better choice than a beaker, since the sloping sides help trap solvent vapors an</w:t>
      </w:r>
      <w:r w:rsidR="00D16BB6">
        <w:t>d slow the rate of evaporation.</w:t>
      </w:r>
    </w:p>
    <w:p w14:paraId="35794806" w14:textId="77777777" w:rsidR="002D4885" w:rsidRPr="00407C15" w:rsidRDefault="002D4885" w:rsidP="00E5103C">
      <w:pPr>
        <w:pStyle w:val="ListParagraph"/>
        <w:widowControl w:val="0"/>
        <w:autoSpaceDE w:val="0"/>
        <w:autoSpaceDN w:val="0"/>
        <w:adjustRightInd w:val="0"/>
        <w:spacing w:after="0"/>
        <w:ind w:left="1440"/>
        <w:rPr>
          <w:lang w:val="en-GB"/>
        </w:rPr>
      </w:pPr>
    </w:p>
    <w:p w14:paraId="6F236635" w14:textId="20827F45" w:rsidR="002D4885" w:rsidRDefault="00D16BB6" w:rsidP="00E5103C">
      <w:pPr>
        <w:pStyle w:val="ListParagraph"/>
        <w:widowControl w:val="0"/>
        <w:numPr>
          <w:ilvl w:val="1"/>
          <w:numId w:val="1"/>
        </w:numPr>
        <w:autoSpaceDE w:val="0"/>
        <w:autoSpaceDN w:val="0"/>
        <w:adjustRightInd w:val="0"/>
        <w:spacing w:after="0"/>
        <w:rPr>
          <w:lang w:val="en-GB"/>
        </w:rPr>
      </w:pPr>
      <w:r w:rsidRPr="00D16BB6">
        <w:rPr>
          <w:lang w:val="en-GB"/>
        </w:rPr>
        <w:t xml:space="preserve">Place the </w:t>
      </w:r>
      <w:commentRangeStart w:id="28"/>
      <w:r w:rsidRPr="00D16BB6">
        <w:rPr>
          <w:lang w:val="en-GB"/>
        </w:rPr>
        <w:t xml:space="preserve">solvent </w:t>
      </w:r>
      <w:commentRangeEnd w:id="28"/>
      <w:r w:rsidR="00A2598B">
        <w:rPr>
          <w:rStyle w:val="CommentReference"/>
        </w:rPr>
        <w:commentReference w:id="28"/>
      </w:r>
      <w:ins w:id="29" w:author="Author">
        <w:r w:rsidR="00742146">
          <w:rPr>
            <w:lang w:val="en-GB"/>
          </w:rPr>
          <w:t xml:space="preserve"> (water) </w:t>
        </w:r>
      </w:ins>
      <w:r w:rsidRPr="00D16BB6">
        <w:rPr>
          <w:lang w:val="en-GB"/>
        </w:rPr>
        <w:t xml:space="preserve">in a separate </w:t>
      </w:r>
      <w:r>
        <w:t>Erlenmeyer flask</w:t>
      </w:r>
      <w:r w:rsidR="006720E8">
        <w:t>,</w:t>
      </w:r>
      <w:r>
        <w:t xml:space="preserve"> and</w:t>
      </w:r>
      <w:r w:rsidRPr="00D16BB6">
        <w:rPr>
          <w:lang w:val="en-GB"/>
        </w:rPr>
        <w:t xml:space="preserve"> add boiling chips</w:t>
      </w:r>
      <w:r>
        <w:rPr>
          <w:lang w:val="en-GB"/>
        </w:rPr>
        <w:t xml:space="preserve"> or a stir</w:t>
      </w:r>
      <w:r w:rsidR="006720E8">
        <w:rPr>
          <w:lang w:val="en-GB"/>
        </w:rPr>
        <w:t xml:space="preserve"> </w:t>
      </w:r>
      <w:r>
        <w:rPr>
          <w:lang w:val="en-GB"/>
        </w:rPr>
        <w:t>bar</w:t>
      </w:r>
      <w:r w:rsidRPr="00D16BB6">
        <w:rPr>
          <w:lang w:val="en-GB"/>
        </w:rPr>
        <w:t xml:space="preserve"> to keep it boiling smoothly. </w:t>
      </w:r>
      <w:r>
        <w:rPr>
          <w:lang w:val="en-GB"/>
        </w:rPr>
        <w:t>H</w:t>
      </w:r>
      <w:r>
        <w:t xml:space="preserve">eat it to boiling </w:t>
      </w:r>
      <w:r w:rsidRPr="00D16BB6">
        <w:rPr>
          <w:lang w:val="en-GB"/>
        </w:rPr>
        <w:t>on a hotplate.</w:t>
      </w:r>
    </w:p>
    <w:p w14:paraId="5F1B9D9B" w14:textId="77777777" w:rsidR="00794CF3" w:rsidRPr="00794CF3" w:rsidRDefault="00794CF3" w:rsidP="00E5103C">
      <w:pPr>
        <w:pStyle w:val="ListParagraph"/>
        <w:spacing w:after="0"/>
        <w:rPr>
          <w:lang w:val="en-GB"/>
        </w:rPr>
      </w:pPr>
    </w:p>
    <w:p w14:paraId="2C3E71A0" w14:textId="10A44B3D" w:rsidR="006920D5" w:rsidRDefault="00794CF3" w:rsidP="00E5103C">
      <w:pPr>
        <w:pStyle w:val="ListParagraph"/>
        <w:widowControl w:val="0"/>
        <w:numPr>
          <w:ilvl w:val="1"/>
          <w:numId w:val="1"/>
        </w:numPr>
        <w:autoSpaceDE w:val="0"/>
        <w:autoSpaceDN w:val="0"/>
        <w:adjustRightInd w:val="0"/>
        <w:spacing w:after="0"/>
        <w:rPr>
          <w:lang w:val="en-GB"/>
        </w:rPr>
      </w:pPr>
      <w:r w:rsidRPr="00794CF3">
        <w:rPr>
          <w:lang w:val="en-GB"/>
        </w:rPr>
        <w:t xml:space="preserve">Add hot solvent to </w:t>
      </w:r>
      <w:del w:id="30" w:author="Author">
        <w:r w:rsidRPr="00794CF3">
          <w:rPr>
            <w:lang w:val="en-GB"/>
          </w:rPr>
          <w:delText>the</w:delText>
        </w:r>
      </w:del>
      <w:ins w:id="31" w:author="Author">
        <w:r w:rsidR="00742146">
          <w:rPr>
            <w:lang w:val="en-GB"/>
          </w:rPr>
          <w:t>a</w:t>
        </w:r>
      </w:ins>
      <w:r w:rsidRPr="00794CF3">
        <w:rPr>
          <w:lang w:val="en-GB"/>
        </w:rPr>
        <w:t xml:space="preserve"> </w:t>
      </w:r>
      <w:commentRangeStart w:id="32"/>
      <w:r w:rsidRPr="00794CF3">
        <w:rPr>
          <w:lang w:val="en-GB"/>
        </w:rPr>
        <w:t>flask</w:t>
      </w:r>
      <w:commentRangeEnd w:id="32"/>
      <w:r w:rsidR="00F81A51">
        <w:rPr>
          <w:rStyle w:val="CommentReference"/>
        </w:rPr>
        <w:commentReference w:id="32"/>
      </w:r>
      <w:ins w:id="33" w:author="Author">
        <w:r w:rsidRPr="00794CF3">
          <w:rPr>
            <w:lang w:val="en-GB"/>
          </w:rPr>
          <w:t xml:space="preserve"> </w:t>
        </w:r>
        <w:r w:rsidR="00742146">
          <w:rPr>
            <w:lang w:val="en-GB"/>
          </w:rPr>
          <w:t>at room temperature</w:t>
        </w:r>
      </w:ins>
      <w:r w:rsidR="00742146">
        <w:rPr>
          <w:lang w:val="en-GB"/>
        </w:rPr>
        <w:t xml:space="preserve"> </w:t>
      </w:r>
      <w:r w:rsidRPr="00794CF3">
        <w:rPr>
          <w:lang w:val="en-GB"/>
        </w:rPr>
        <w:t xml:space="preserve">containing the compound in small portions, swirling after each addition, until the compound is completely dissolved. </w:t>
      </w:r>
    </w:p>
    <w:p w14:paraId="122A8E7F" w14:textId="77777777" w:rsidR="006920D5" w:rsidRPr="006406D0" w:rsidRDefault="006920D5" w:rsidP="006406D0">
      <w:pPr>
        <w:pStyle w:val="ListParagraph"/>
        <w:rPr>
          <w:lang w:val="en-GB"/>
        </w:rPr>
      </w:pPr>
    </w:p>
    <w:p w14:paraId="4E755602" w14:textId="70977E31" w:rsidR="00794CF3" w:rsidRDefault="006720E8" w:rsidP="006406D0">
      <w:pPr>
        <w:pStyle w:val="ListParagraph"/>
        <w:widowControl w:val="0"/>
        <w:numPr>
          <w:ilvl w:val="2"/>
          <w:numId w:val="1"/>
        </w:numPr>
        <w:autoSpaceDE w:val="0"/>
        <w:autoSpaceDN w:val="0"/>
        <w:adjustRightInd w:val="0"/>
        <w:spacing w:after="0"/>
        <w:rPr>
          <w:lang w:val="en-GB"/>
        </w:rPr>
      </w:pPr>
      <w:r>
        <w:rPr>
          <w:lang w:val="en-GB"/>
        </w:rPr>
        <w:t>During the dissolution process, k</w:t>
      </w:r>
      <w:r w:rsidR="00794CF3" w:rsidRPr="00794CF3">
        <w:rPr>
          <w:lang w:val="en-GB"/>
        </w:rPr>
        <w:t>eep the solution hot at all times by resting it on the hotplate</w:t>
      </w:r>
      <w:r>
        <w:rPr>
          <w:lang w:val="en-GB"/>
        </w:rPr>
        <w:t>,</w:t>
      </w:r>
      <w:r w:rsidR="00794CF3" w:rsidRPr="00794CF3">
        <w:rPr>
          <w:lang w:val="en-GB"/>
        </w:rPr>
        <w:t xml:space="preserve"> too. Do not add more hot solvent than necessary </w:t>
      </w:r>
      <w:r>
        <w:rPr>
          <w:lang w:val="en-GB"/>
        </w:rPr>
        <w:t>–</w:t>
      </w:r>
      <w:r w:rsidR="00794CF3" w:rsidRPr="00794CF3">
        <w:rPr>
          <w:lang w:val="en-GB"/>
        </w:rPr>
        <w:t xml:space="preserve"> just</w:t>
      </w:r>
      <w:r>
        <w:rPr>
          <w:lang w:val="en-GB"/>
        </w:rPr>
        <w:t xml:space="preserve"> enough to</w:t>
      </w:r>
      <w:r w:rsidR="00794CF3" w:rsidRPr="00794CF3">
        <w:rPr>
          <w:lang w:val="en-GB"/>
        </w:rPr>
        <w:t xml:space="preserve"> dissolve the sample.</w:t>
      </w:r>
    </w:p>
    <w:p w14:paraId="6399BA69" w14:textId="77777777" w:rsidR="00794CF3" w:rsidRPr="00794CF3" w:rsidRDefault="00794CF3" w:rsidP="00E5103C">
      <w:pPr>
        <w:pStyle w:val="ListParagraph"/>
        <w:spacing w:after="0"/>
        <w:rPr>
          <w:lang w:val="en-GB"/>
        </w:rPr>
      </w:pPr>
    </w:p>
    <w:p w14:paraId="3ED1E714" w14:textId="400FD0D6" w:rsidR="00794CF3" w:rsidRDefault="00794CF3" w:rsidP="00E5103C">
      <w:pPr>
        <w:pStyle w:val="ListParagraph"/>
        <w:widowControl w:val="0"/>
        <w:numPr>
          <w:ilvl w:val="1"/>
          <w:numId w:val="1"/>
        </w:numPr>
        <w:autoSpaceDE w:val="0"/>
        <w:autoSpaceDN w:val="0"/>
        <w:adjustRightInd w:val="0"/>
        <w:spacing w:after="0"/>
        <w:rPr>
          <w:lang w:val="en-GB"/>
        </w:rPr>
      </w:pPr>
      <w:r w:rsidRPr="002D4885">
        <w:rPr>
          <w:lang w:val="en-GB"/>
        </w:rPr>
        <w:t>If a portion of the solid does not seem to dissolve</w:t>
      </w:r>
      <w:r w:rsidR="00086C8E">
        <w:rPr>
          <w:lang w:val="en-GB"/>
        </w:rPr>
        <w:t>,</w:t>
      </w:r>
      <w:r w:rsidRPr="002D4885">
        <w:rPr>
          <w:lang w:val="en-GB"/>
        </w:rPr>
        <w:t xml:space="preserve"> even after more hot solvent has been added, it is likely due to the presence of very insoluble impurities. If this happens, stop adding solvent and do a hot filtration before proceeding.</w:t>
      </w:r>
    </w:p>
    <w:p w14:paraId="45347890" w14:textId="77777777" w:rsidR="00794CF3" w:rsidRPr="00794CF3" w:rsidRDefault="00794CF3" w:rsidP="00E5103C">
      <w:pPr>
        <w:pStyle w:val="ListParagraph"/>
        <w:spacing w:after="0"/>
        <w:rPr>
          <w:lang w:val="en-GB"/>
        </w:rPr>
      </w:pPr>
    </w:p>
    <w:p w14:paraId="3E30C2C5" w14:textId="77777777" w:rsidR="006920D5" w:rsidRDefault="00794CF3" w:rsidP="006406D0">
      <w:pPr>
        <w:pStyle w:val="ListParagraph"/>
        <w:widowControl w:val="0"/>
        <w:numPr>
          <w:ilvl w:val="2"/>
          <w:numId w:val="1"/>
        </w:numPr>
        <w:autoSpaceDE w:val="0"/>
        <w:autoSpaceDN w:val="0"/>
        <w:adjustRightInd w:val="0"/>
        <w:spacing w:after="0"/>
        <w:rPr>
          <w:lang w:val="en-GB"/>
        </w:rPr>
      </w:pPr>
      <w:r w:rsidRPr="00794CF3">
        <w:rPr>
          <w:lang w:val="en-GB"/>
        </w:rPr>
        <w:t xml:space="preserve">To perform a hot filtration, fold a piece of filter paper into a fluted </w:t>
      </w:r>
      <w:r w:rsidR="00503367">
        <w:rPr>
          <w:lang w:val="en-GB"/>
        </w:rPr>
        <w:t xml:space="preserve">cone </w:t>
      </w:r>
      <w:r w:rsidRPr="00794CF3">
        <w:rPr>
          <w:lang w:val="en-GB"/>
        </w:rPr>
        <w:t>shape</w:t>
      </w:r>
      <w:r>
        <w:rPr>
          <w:lang w:val="en-GB"/>
        </w:rPr>
        <w:t xml:space="preserve"> and p</w:t>
      </w:r>
      <w:r w:rsidRPr="00794CF3">
        <w:rPr>
          <w:lang w:val="en-GB"/>
        </w:rPr>
        <w:t xml:space="preserve">lace it into a glass stemless funnel. </w:t>
      </w:r>
    </w:p>
    <w:p w14:paraId="5314F3DC" w14:textId="77777777" w:rsidR="006920D5" w:rsidRPr="006406D0" w:rsidRDefault="006920D5" w:rsidP="006406D0">
      <w:pPr>
        <w:pStyle w:val="ListParagraph"/>
        <w:rPr>
          <w:lang w:val="en-GB"/>
        </w:rPr>
      </w:pPr>
    </w:p>
    <w:p w14:paraId="6C861AC2" w14:textId="77777777" w:rsidR="006920D5" w:rsidRDefault="00794CF3" w:rsidP="006406D0">
      <w:pPr>
        <w:pStyle w:val="ListParagraph"/>
        <w:widowControl w:val="0"/>
        <w:numPr>
          <w:ilvl w:val="2"/>
          <w:numId w:val="1"/>
        </w:numPr>
        <w:autoSpaceDE w:val="0"/>
        <w:autoSpaceDN w:val="0"/>
        <w:adjustRightInd w:val="0"/>
        <w:spacing w:after="0"/>
        <w:rPr>
          <w:lang w:val="en-GB"/>
        </w:rPr>
      </w:pPr>
      <w:r w:rsidRPr="00794CF3">
        <w:rPr>
          <w:lang w:val="en-GB"/>
        </w:rPr>
        <w:t xml:space="preserve">Add a 10–20% excess of hot solvent to the hot solution to allow for evaporation in the procedure. </w:t>
      </w:r>
    </w:p>
    <w:p w14:paraId="392B3882" w14:textId="77777777" w:rsidR="006920D5" w:rsidRPr="006406D0" w:rsidRDefault="006920D5" w:rsidP="006406D0">
      <w:pPr>
        <w:widowControl w:val="0"/>
        <w:autoSpaceDE w:val="0"/>
        <w:autoSpaceDN w:val="0"/>
        <w:adjustRightInd w:val="0"/>
        <w:spacing w:after="0"/>
        <w:rPr>
          <w:lang w:val="en-GB"/>
        </w:rPr>
      </w:pPr>
    </w:p>
    <w:p w14:paraId="5A4816E2" w14:textId="6FBD8593" w:rsidR="00794CF3" w:rsidRDefault="00794CF3" w:rsidP="006406D0">
      <w:pPr>
        <w:pStyle w:val="ListParagraph"/>
        <w:widowControl w:val="0"/>
        <w:numPr>
          <w:ilvl w:val="2"/>
          <w:numId w:val="1"/>
        </w:numPr>
        <w:autoSpaceDE w:val="0"/>
        <w:autoSpaceDN w:val="0"/>
        <w:adjustRightInd w:val="0"/>
        <w:spacing w:after="0"/>
        <w:rPr>
          <w:lang w:val="en-GB"/>
        </w:rPr>
      </w:pPr>
      <w:r>
        <w:rPr>
          <w:lang w:val="en-GB"/>
        </w:rPr>
        <w:t>P</w:t>
      </w:r>
      <w:r w:rsidRPr="00794CF3">
        <w:rPr>
          <w:lang w:val="en-GB"/>
        </w:rPr>
        <w:t>our the solution through the paper</w:t>
      </w:r>
      <w:r>
        <w:rPr>
          <w:lang w:val="en-GB"/>
        </w:rPr>
        <w:t xml:space="preserve">. </w:t>
      </w:r>
      <w:r w:rsidRPr="00794CF3">
        <w:rPr>
          <w:lang w:val="en-GB"/>
        </w:rPr>
        <w:t>If crystals begin to form at any time during the process, add a small portion of warm solvent to dissolve them.</w:t>
      </w:r>
    </w:p>
    <w:p w14:paraId="2E8EF3D5" w14:textId="77777777" w:rsidR="00794CF3" w:rsidRPr="00794CF3" w:rsidRDefault="00794CF3" w:rsidP="00E5103C">
      <w:pPr>
        <w:widowControl w:val="0"/>
        <w:autoSpaceDE w:val="0"/>
        <w:autoSpaceDN w:val="0"/>
        <w:adjustRightInd w:val="0"/>
        <w:spacing w:after="0"/>
        <w:rPr>
          <w:lang w:val="en-GB"/>
        </w:rPr>
      </w:pPr>
    </w:p>
    <w:p w14:paraId="67256EFC" w14:textId="1CB253CE" w:rsidR="00794CF3" w:rsidRPr="00A2598B" w:rsidRDefault="00794CF3" w:rsidP="00E5103C">
      <w:pPr>
        <w:pStyle w:val="ListParagraph"/>
        <w:widowControl w:val="0"/>
        <w:numPr>
          <w:ilvl w:val="0"/>
          <w:numId w:val="1"/>
        </w:numPr>
        <w:autoSpaceDE w:val="0"/>
        <w:autoSpaceDN w:val="0"/>
        <w:adjustRightInd w:val="0"/>
        <w:spacing w:after="0"/>
        <w:rPr>
          <w:b/>
          <w:lang w:val="en-GB"/>
        </w:rPr>
      </w:pPr>
      <w:r w:rsidRPr="00A2598B">
        <w:rPr>
          <w:b/>
        </w:rPr>
        <w:t>Cool</w:t>
      </w:r>
      <w:r w:rsidR="00A2598B">
        <w:rPr>
          <w:b/>
        </w:rPr>
        <w:t>ing</w:t>
      </w:r>
      <w:r w:rsidRPr="00A2598B">
        <w:rPr>
          <w:b/>
        </w:rPr>
        <w:t xml:space="preserve"> the </w:t>
      </w:r>
      <w:r w:rsidR="00A2598B">
        <w:rPr>
          <w:b/>
        </w:rPr>
        <w:t>S</w:t>
      </w:r>
      <w:r w:rsidRPr="00A2598B">
        <w:rPr>
          <w:b/>
        </w:rPr>
        <w:t>olution</w:t>
      </w:r>
    </w:p>
    <w:p w14:paraId="221FA1A0" w14:textId="77777777" w:rsidR="00794CF3" w:rsidRPr="00407C15" w:rsidRDefault="00794CF3" w:rsidP="00E5103C">
      <w:pPr>
        <w:pStyle w:val="ListParagraph"/>
        <w:widowControl w:val="0"/>
        <w:autoSpaceDE w:val="0"/>
        <w:autoSpaceDN w:val="0"/>
        <w:adjustRightInd w:val="0"/>
        <w:spacing w:after="0"/>
        <w:rPr>
          <w:b/>
          <w:lang w:val="en-GB"/>
        </w:rPr>
      </w:pPr>
    </w:p>
    <w:p w14:paraId="7021799A" w14:textId="7ED10F2A" w:rsidR="00873C5C" w:rsidRPr="006406D0" w:rsidRDefault="00CF67C6" w:rsidP="00E5103C">
      <w:pPr>
        <w:pStyle w:val="ListParagraph"/>
        <w:widowControl w:val="0"/>
        <w:numPr>
          <w:ilvl w:val="1"/>
          <w:numId w:val="1"/>
        </w:numPr>
        <w:autoSpaceDE w:val="0"/>
        <w:autoSpaceDN w:val="0"/>
        <w:adjustRightInd w:val="0"/>
        <w:spacing w:after="0"/>
        <w:rPr>
          <w:lang w:val="en-GB"/>
        </w:rPr>
      </w:pPr>
      <w:r>
        <w:t>S</w:t>
      </w:r>
      <w:r w:rsidRPr="00CF67C6">
        <w:t xml:space="preserve">et the flask containing the dissolved compound on a surface that does not conduct the heat away too quickly, such as a paper towel set on </w:t>
      </w:r>
      <w:r w:rsidR="00873C5C">
        <w:t>a</w:t>
      </w:r>
      <w:r w:rsidRPr="00CF67C6">
        <w:t xml:space="preserve"> benchtop. </w:t>
      </w:r>
    </w:p>
    <w:p w14:paraId="5AAB9E00" w14:textId="77777777" w:rsidR="00873C5C" w:rsidRPr="006406D0" w:rsidRDefault="00873C5C" w:rsidP="006406D0">
      <w:pPr>
        <w:pStyle w:val="ListParagraph"/>
        <w:widowControl w:val="0"/>
        <w:autoSpaceDE w:val="0"/>
        <w:autoSpaceDN w:val="0"/>
        <w:adjustRightInd w:val="0"/>
        <w:spacing w:after="0"/>
        <w:ind w:left="1440"/>
        <w:rPr>
          <w:lang w:val="en-GB"/>
        </w:rPr>
      </w:pPr>
    </w:p>
    <w:p w14:paraId="254D1859" w14:textId="77777777" w:rsidR="005F7768" w:rsidRPr="006406D0" w:rsidRDefault="005F7768" w:rsidP="005F7768">
      <w:pPr>
        <w:pStyle w:val="ListParagraph"/>
        <w:widowControl w:val="0"/>
        <w:numPr>
          <w:ilvl w:val="1"/>
          <w:numId w:val="1"/>
        </w:numPr>
        <w:autoSpaceDE w:val="0"/>
        <w:autoSpaceDN w:val="0"/>
        <w:adjustRightInd w:val="0"/>
        <w:spacing w:after="0"/>
        <w:rPr>
          <w:lang w:val="en-GB"/>
        </w:rPr>
      </w:pPr>
      <w:r>
        <w:t>L</w:t>
      </w:r>
      <w:r w:rsidRPr="00CF67C6">
        <w:t>ightly cover the flask as it cools to prevent evaporation and to prevent dust from falling into the solution</w:t>
      </w:r>
      <w:r>
        <w:t>.</w:t>
      </w:r>
    </w:p>
    <w:p w14:paraId="3D004161" w14:textId="2A8EFF05" w:rsidR="005F7768" w:rsidRPr="006406D0" w:rsidRDefault="005F7768" w:rsidP="006406D0">
      <w:pPr>
        <w:widowControl w:val="0"/>
        <w:autoSpaceDE w:val="0"/>
        <w:autoSpaceDN w:val="0"/>
        <w:adjustRightInd w:val="0"/>
        <w:spacing w:after="0"/>
        <w:rPr>
          <w:lang w:val="en-GB"/>
        </w:rPr>
      </w:pPr>
    </w:p>
    <w:p w14:paraId="04D94ADB" w14:textId="51B6DF6F" w:rsidR="00873C5C" w:rsidRPr="006406D0" w:rsidRDefault="005F7768" w:rsidP="00E5103C">
      <w:pPr>
        <w:pStyle w:val="ListParagraph"/>
        <w:widowControl w:val="0"/>
        <w:numPr>
          <w:ilvl w:val="1"/>
          <w:numId w:val="1"/>
        </w:numPr>
        <w:autoSpaceDE w:val="0"/>
        <w:autoSpaceDN w:val="0"/>
        <w:adjustRightInd w:val="0"/>
        <w:spacing w:after="0"/>
        <w:rPr>
          <w:lang w:val="en-GB"/>
        </w:rPr>
      </w:pPr>
      <w:r>
        <w:t xml:space="preserve">Leave the flask undisturbed until it </w:t>
      </w:r>
      <w:r w:rsidR="00F6045C">
        <w:t xml:space="preserve">cools </w:t>
      </w:r>
      <w:r>
        <w:t>to room temperature.</w:t>
      </w:r>
      <w:r w:rsidR="00CF67C6">
        <w:t xml:space="preserve"> </w:t>
      </w:r>
    </w:p>
    <w:p w14:paraId="5615E39D" w14:textId="77777777" w:rsidR="00CF67C6" w:rsidRPr="00CF67C6" w:rsidRDefault="00CF67C6" w:rsidP="00E5103C">
      <w:pPr>
        <w:pStyle w:val="ListParagraph"/>
        <w:widowControl w:val="0"/>
        <w:autoSpaceDE w:val="0"/>
        <w:autoSpaceDN w:val="0"/>
        <w:adjustRightInd w:val="0"/>
        <w:spacing w:after="0"/>
        <w:ind w:left="1440"/>
        <w:rPr>
          <w:lang w:val="en-GB"/>
        </w:rPr>
      </w:pPr>
    </w:p>
    <w:p w14:paraId="05479503" w14:textId="09E72A6C" w:rsidR="00CF67C6" w:rsidRDefault="00CF67C6" w:rsidP="00E5103C">
      <w:pPr>
        <w:pStyle w:val="ListParagraph"/>
        <w:widowControl w:val="0"/>
        <w:numPr>
          <w:ilvl w:val="1"/>
          <w:numId w:val="1"/>
        </w:numPr>
        <w:autoSpaceDE w:val="0"/>
        <w:autoSpaceDN w:val="0"/>
        <w:adjustRightInd w:val="0"/>
        <w:spacing w:after="0"/>
        <w:rPr>
          <w:lang w:val="en-GB"/>
        </w:rPr>
      </w:pPr>
      <w:r w:rsidRPr="00CF67C6">
        <w:rPr>
          <w:lang w:val="en-GB"/>
        </w:rPr>
        <w:t xml:space="preserve">Once the crystals have formed, place the solution in an </w:t>
      </w:r>
      <w:commentRangeStart w:id="34"/>
      <w:r w:rsidRPr="00CF67C6">
        <w:rPr>
          <w:lang w:val="en-GB"/>
        </w:rPr>
        <w:t>ice</w:t>
      </w:r>
      <w:commentRangeEnd w:id="34"/>
      <w:r w:rsidR="00F81A51">
        <w:rPr>
          <w:rStyle w:val="CommentReference"/>
        </w:rPr>
        <w:commentReference w:id="34"/>
      </w:r>
      <w:r w:rsidRPr="00CF67C6">
        <w:rPr>
          <w:lang w:val="en-GB"/>
        </w:rPr>
        <w:t xml:space="preserve"> bath to ensure that the maximum </w:t>
      </w:r>
      <w:r w:rsidR="00742146" w:rsidRPr="00CF67C6">
        <w:rPr>
          <w:lang w:val="en-GB"/>
        </w:rPr>
        <w:t xml:space="preserve">amount of crystals </w:t>
      </w:r>
      <w:del w:id="35" w:author="Author">
        <w:r w:rsidRPr="00CF67C6">
          <w:rPr>
            <w:lang w:val="en-GB"/>
          </w:rPr>
          <w:delText>are obtained.</w:delText>
        </w:r>
      </w:del>
      <w:ins w:id="36" w:author="Author">
        <w:r w:rsidR="00742146" w:rsidRPr="00CF67C6">
          <w:rPr>
            <w:lang w:val="en-GB"/>
          </w:rPr>
          <w:t>is</w:t>
        </w:r>
        <w:r w:rsidRPr="00CF67C6">
          <w:rPr>
            <w:lang w:val="en-GB"/>
          </w:rPr>
          <w:t xml:space="preserve"> obtained.</w:t>
        </w:r>
        <w:r w:rsidR="00742146">
          <w:rPr>
            <w:lang w:val="en-GB"/>
          </w:rPr>
          <w:t xml:space="preserve">  The solutions should be left undisturbed in the ice bath for 30 minutes to an hour, or till the compound appears to have completely crystalized out of solution. </w:t>
        </w:r>
      </w:ins>
    </w:p>
    <w:p w14:paraId="7414D9E4" w14:textId="77777777" w:rsidR="0033037E" w:rsidRPr="0033037E" w:rsidRDefault="0033037E" w:rsidP="00E5103C">
      <w:pPr>
        <w:pStyle w:val="ListParagraph"/>
        <w:spacing w:after="0"/>
        <w:rPr>
          <w:lang w:val="en-GB"/>
        </w:rPr>
      </w:pPr>
    </w:p>
    <w:p w14:paraId="5B6358FD" w14:textId="4441E18E" w:rsidR="00873C5C" w:rsidRDefault="0033037E" w:rsidP="00E5103C">
      <w:pPr>
        <w:pStyle w:val="ListParagraph"/>
        <w:widowControl w:val="0"/>
        <w:numPr>
          <w:ilvl w:val="1"/>
          <w:numId w:val="1"/>
        </w:numPr>
        <w:autoSpaceDE w:val="0"/>
        <w:autoSpaceDN w:val="0"/>
        <w:adjustRightInd w:val="0"/>
        <w:spacing w:after="0"/>
        <w:rPr>
          <w:lang w:val="en-GB"/>
        </w:rPr>
      </w:pPr>
      <w:r>
        <w:rPr>
          <w:lang w:val="en-GB"/>
        </w:rPr>
        <w:t xml:space="preserve">If no crystal formation is evident, it can be induced by scratching the inside walls of the flask with a glass rod or by adding a small seed crystal of the same compound. </w:t>
      </w:r>
    </w:p>
    <w:p w14:paraId="483692E5" w14:textId="77777777" w:rsidR="00873C5C" w:rsidRPr="006406D0" w:rsidRDefault="00873C5C" w:rsidP="006406D0">
      <w:pPr>
        <w:pStyle w:val="ListParagraph"/>
        <w:rPr>
          <w:lang w:val="en-GB"/>
        </w:rPr>
      </w:pPr>
    </w:p>
    <w:p w14:paraId="7D7E5F24" w14:textId="238FF2A1" w:rsidR="0033037E" w:rsidRDefault="0033037E" w:rsidP="006406D0">
      <w:pPr>
        <w:pStyle w:val="ListParagraph"/>
        <w:widowControl w:val="0"/>
        <w:numPr>
          <w:ilvl w:val="2"/>
          <w:numId w:val="1"/>
        </w:numPr>
        <w:autoSpaceDE w:val="0"/>
        <w:autoSpaceDN w:val="0"/>
        <w:adjustRightInd w:val="0"/>
        <w:spacing w:after="0"/>
        <w:rPr>
          <w:lang w:val="en-GB"/>
        </w:rPr>
      </w:pPr>
      <w:r>
        <w:rPr>
          <w:lang w:val="en-GB"/>
        </w:rPr>
        <w:t>If this still fails to work, then too much solvent was probably used. Reheat the solution</w:t>
      </w:r>
      <w:r w:rsidR="00873C5C">
        <w:rPr>
          <w:lang w:val="en-GB"/>
        </w:rPr>
        <w:t>,</w:t>
      </w:r>
      <w:r>
        <w:rPr>
          <w:lang w:val="en-GB"/>
        </w:rPr>
        <w:t xml:space="preserve"> </w:t>
      </w:r>
      <w:r w:rsidR="00C43A00">
        <w:rPr>
          <w:lang w:val="en-GB"/>
        </w:rPr>
        <w:t>allow some of the solvent to boil off, then</w:t>
      </w:r>
      <w:r w:rsidR="00873C5C">
        <w:rPr>
          <w:lang w:val="en-GB"/>
        </w:rPr>
        <w:t xml:space="preserve"> </w:t>
      </w:r>
      <w:r w:rsidR="00C43A00">
        <w:rPr>
          <w:lang w:val="en-GB"/>
        </w:rPr>
        <w:t xml:space="preserve">cool it. </w:t>
      </w:r>
    </w:p>
    <w:p w14:paraId="616C9555" w14:textId="77777777" w:rsidR="0033037E" w:rsidRPr="0033037E" w:rsidRDefault="0033037E" w:rsidP="00E5103C">
      <w:pPr>
        <w:pStyle w:val="ListParagraph"/>
        <w:spacing w:after="0"/>
        <w:rPr>
          <w:lang w:val="en-GB"/>
        </w:rPr>
      </w:pPr>
    </w:p>
    <w:p w14:paraId="64DF4143" w14:textId="16EC2137" w:rsidR="00CF67C6" w:rsidRPr="00F81A51" w:rsidRDefault="00CF67C6" w:rsidP="00E5103C">
      <w:pPr>
        <w:pStyle w:val="ListParagraph"/>
        <w:widowControl w:val="0"/>
        <w:numPr>
          <w:ilvl w:val="0"/>
          <w:numId w:val="1"/>
        </w:numPr>
        <w:autoSpaceDE w:val="0"/>
        <w:autoSpaceDN w:val="0"/>
        <w:adjustRightInd w:val="0"/>
        <w:spacing w:after="0"/>
        <w:rPr>
          <w:b/>
          <w:lang w:val="en-GB"/>
        </w:rPr>
      </w:pPr>
      <w:r w:rsidRPr="00F81A51">
        <w:rPr>
          <w:b/>
        </w:rPr>
        <w:t>Isolat</w:t>
      </w:r>
      <w:r w:rsidR="00A2598B">
        <w:rPr>
          <w:b/>
        </w:rPr>
        <w:t>ing</w:t>
      </w:r>
      <w:r w:rsidRPr="00F81A51">
        <w:rPr>
          <w:b/>
        </w:rPr>
        <w:t xml:space="preserve"> </w:t>
      </w:r>
      <w:r w:rsidR="00F44453" w:rsidRPr="00F81A51">
        <w:rPr>
          <w:b/>
        </w:rPr>
        <w:t xml:space="preserve">and </w:t>
      </w:r>
      <w:r w:rsidR="00A2598B">
        <w:rPr>
          <w:b/>
        </w:rPr>
        <w:t>D</w:t>
      </w:r>
      <w:r w:rsidR="00F44453" w:rsidRPr="00F81A51">
        <w:rPr>
          <w:b/>
        </w:rPr>
        <w:t>ry</w:t>
      </w:r>
      <w:r w:rsidR="00A2598B">
        <w:rPr>
          <w:b/>
        </w:rPr>
        <w:t>ing</w:t>
      </w:r>
      <w:r w:rsidR="00F44453" w:rsidRPr="00F81A51">
        <w:rPr>
          <w:b/>
        </w:rPr>
        <w:t xml:space="preserve"> </w:t>
      </w:r>
      <w:r w:rsidRPr="00F81A51">
        <w:rPr>
          <w:b/>
        </w:rPr>
        <w:t xml:space="preserve">the </w:t>
      </w:r>
      <w:r w:rsidR="00A2598B">
        <w:rPr>
          <w:b/>
        </w:rPr>
        <w:t>C</w:t>
      </w:r>
      <w:r w:rsidRPr="00F81A51">
        <w:rPr>
          <w:b/>
        </w:rPr>
        <w:t>rystals</w:t>
      </w:r>
    </w:p>
    <w:p w14:paraId="63D79CC0" w14:textId="77777777" w:rsidR="00CF67C6" w:rsidRPr="00407C15" w:rsidRDefault="00CF67C6" w:rsidP="00E5103C">
      <w:pPr>
        <w:pStyle w:val="ListParagraph"/>
        <w:widowControl w:val="0"/>
        <w:autoSpaceDE w:val="0"/>
        <w:autoSpaceDN w:val="0"/>
        <w:adjustRightInd w:val="0"/>
        <w:spacing w:after="0"/>
        <w:rPr>
          <w:b/>
          <w:lang w:val="en-GB"/>
        </w:rPr>
      </w:pPr>
    </w:p>
    <w:p w14:paraId="58EA2AD0" w14:textId="04531AC0" w:rsidR="005F7768" w:rsidRPr="006406D0" w:rsidRDefault="00CF67C6" w:rsidP="00E5103C">
      <w:pPr>
        <w:pStyle w:val="ListParagraph"/>
        <w:widowControl w:val="0"/>
        <w:numPr>
          <w:ilvl w:val="1"/>
          <w:numId w:val="1"/>
        </w:numPr>
        <w:autoSpaceDE w:val="0"/>
        <w:autoSpaceDN w:val="0"/>
        <w:adjustRightInd w:val="0"/>
        <w:spacing w:after="0"/>
        <w:rPr>
          <w:lang w:val="en-GB"/>
        </w:rPr>
      </w:pPr>
      <w:r>
        <w:t>S</w:t>
      </w:r>
      <w:r w:rsidRPr="00CF67C6">
        <w:t xml:space="preserve">et the </w:t>
      </w:r>
      <w:ins w:id="37" w:author="Author">
        <w:r w:rsidR="00EC73DF">
          <w:t xml:space="preserve">cold </w:t>
        </w:r>
      </w:ins>
      <w:r w:rsidRPr="00CF67C6">
        <w:t xml:space="preserve">flask containing the </w:t>
      </w:r>
      <w:commentRangeStart w:id="38"/>
      <w:del w:id="39" w:author="Author">
        <w:r w:rsidRPr="00CF67C6">
          <w:delText xml:space="preserve">dissolved compound </w:delText>
        </w:r>
        <w:commentRangeEnd w:id="38"/>
        <w:r w:rsidR="00F81A51">
          <w:rPr>
            <w:rStyle w:val="CommentReference"/>
          </w:rPr>
          <w:commentReference w:id="38"/>
        </w:r>
        <w:r w:rsidRPr="00CF67C6">
          <w:delText>on a surface that does not conduct the heat away too quickly, such as a paper towel set</w:delText>
        </w:r>
      </w:del>
      <w:ins w:id="40" w:author="Author">
        <w:r w:rsidR="00EC73DF">
          <w:t>newly formed crystals</w:t>
        </w:r>
        <w:commentRangeStart w:id="41"/>
        <w:r w:rsidRPr="00CF67C6">
          <w:t xml:space="preserve"> </w:t>
        </w:r>
        <w:commentRangeEnd w:id="41"/>
        <w:r w:rsidR="00F81A51">
          <w:rPr>
            <w:rStyle w:val="CommentReference"/>
          </w:rPr>
          <w:commentReference w:id="41"/>
        </w:r>
      </w:ins>
      <w:r w:rsidRPr="00CF67C6">
        <w:t xml:space="preserve"> on </w:t>
      </w:r>
      <w:r w:rsidR="005F7768">
        <w:t>a</w:t>
      </w:r>
      <w:r w:rsidRPr="00CF67C6">
        <w:t xml:space="preserve"> benchtop. </w:t>
      </w:r>
    </w:p>
    <w:p w14:paraId="0D10856D" w14:textId="77777777" w:rsidR="005F7768" w:rsidRPr="006406D0" w:rsidRDefault="005F7768" w:rsidP="006406D0">
      <w:pPr>
        <w:pStyle w:val="ListParagraph"/>
        <w:widowControl w:val="0"/>
        <w:autoSpaceDE w:val="0"/>
        <w:autoSpaceDN w:val="0"/>
        <w:adjustRightInd w:val="0"/>
        <w:spacing w:after="0"/>
        <w:ind w:left="1440"/>
        <w:rPr>
          <w:lang w:val="en-GB"/>
        </w:rPr>
      </w:pPr>
    </w:p>
    <w:p w14:paraId="1F4D961F" w14:textId="17BE9DA4" w:rsidR="005F7768" w:rsidRPr="00EC73DF" w:rsidRDefault="00F44453" w:rsidP="00EC73DF">
      <w:pPr>
        <w:pStyle w:val="ListParagraph"/>
        <w:widowControl w:val="0"/>
        <w:numPr>
          <w:ilvl w:val="1"/>
          <w:numId w:val="1"/>
        </w:numPr>
        <w:autoSpaceDE w:val="0"/>
        <w:autoSpaceDN w:val="0"/>
        <w:adjustRightInd w:val="0"/>
        <w:spacing w:after="0"/>
        <w:rPr>
          <w:lang w:val="en-GB"/>
        </w:rPr>
      </w:pPr>
      <w:r>
        <w:t>L</w:t>
      </w:r>
      <w:r w:rsidRPr="00CF67C6">
        <w:t>ightly cover the flask to prevent evaporation and to prevent dust from falling into the solution</w:t>
      </w:r>
      <w:r>
        <w:t xml:space="preserve">. </w:t>
      </w:r>
    </w:p>
    <w:p w14:paraId="14F93F32" w14:textId="77777777" w:rsidR="00F44453" w:rsidRPr="008B14A1" w:rsidRDefault="00F44453" w:rsidP="008B14A1">
      <w:pPr>
        <w:widowControl w:val="0"/>
        <w:autoSpaceDE w:val="0"/>
        <w:autoSpaceDN w:val="0"/>
        <w:adjustRightInd w:val="0"/>
        <w:spacing w:after="0"/>
        <w:rPr>
          <w:lang w:val="en-GB"/>
        </w:rPr>
      </w:pPr>
    </w:p>
    <w:p w14:paraId="446BBA50" w14:textId="77777777" w:rsidR="00CF67C6" w:rsidRPr="00F44453" w:rsidRDefault="00CF67C6" w:rsidP="00E5103C">
      <w:pPr>
        <w:pStyle w:val="ListParagraph"/>
        <w:widowControl w:val="0"/>
        <w:numPr>
          <w:ilvl w:val="1"/>
          <w:numId w:val="1"/>
        </w:numPr>
        <w:autoSpaceDE w:val="0"/>
        <w:autoSpaceDN w:val="0"/>
        <w:adjustRightInd w:val="0"/>
        <w:spacing w:after="0"/>
        <w:rPr>
          <w:del w:id="42" w:author="Author"/>
          <w:lang w:val="en-GB"/>
        </w:rPr>
      </w:pPr>
      <w:del w:id="43" w:author="Author">
        <w:r w:rsidRPr="00CF67C6">
          <w:delText>Leave the flask undisturbed unt</w:delText>
        </w:r>
        <w:r>
          <w:delText xml:space="preserve">il it comes to room temperature. </w:delText>
        </w:r>
      </w:del>
    </w:p>
    <w:p w14:paraId="73D77830" w14:textId="77777777" w:rsidR="00F44453" w:rsidRPr="00F44453" w:rsidRDefault="00F44453" w:rsidP="00E5103C">
      <w:pPr>
        <w:pStyle w:val="ListParagraph"/>
        <w:widowControl w:val="0"/>
        <w:autoSpaceDE w:val="0"/>
        <w:autoSpaceDN w:val="0"/>
        <w:adjustRightInd w:val="0"/>
        <w:spacing w:after="0"/>
        <w:ind w:left="1440"/>
        <w:rPr>
          <w:del w:id="44" w:author="Author"/>
          <w:lang w:val="en-GB"/>
        </w:rPr>
      </w:pPr>
    </w:p>
    <w:p w14:paraId="788CAFE9" w14:textId="573C37C6" w:rsidR="005F7768" w:rsidRDefault="00F44453" w:rsidP="00E5103C">
      <w:pPr>
        <w:pStyle w:val="ListParagraph"/>
        <w:widowControl w:val="0"/>
        <w:numPr>
          <w:ilvl w:val="1"/>
          <w:numId w:val="1"/>
        </w:numPr>
        <w:autoSpaceDE w:val="0"/>
        <w:autoSpaceDN w:val="0"/>
        <w:adjustRightInd w:val="0"/>
        <w:spacing w:after="0"/>
        <w:rPr>
          <w:lang w:val="en-GB"/>
        </w:rPr>
      </w:pPr>
      <w:r w:rsidRPr="00F44453">
        <w:rPr>
          <w:lang w:val="en-GB"/>
        </w:rPr>
        <w:t>Isolate the crystals by vacuum filtration</w:t>
      </w:r>
      <w:ins w:id="45" w:author="Author">
        <w:r w:rsidR="00EC73DF">
          <w:rPr>
            <w:lang w:val="en-GB"/>
          </w:rPr>
          <w:t>, using either a Buchner or Hirsch funnel</w:t>
        </w:r>
      </w:ins>
      <w:r w:rsidR="00FC3F4B">
        <w:rPr>
          <w:lang w:val="en-GB"/>
        </w:rPr>
        <w:t xml:space="preserve"> (clamp the flask </w:t>
      </w:r>
      <w:r w:rsidR="00801ECA">
        <w:rPr>
          <w:lang w:val="en-GB"/>
        </w:rPr>
        <w:t>to a ring stand first</w:t>
      </w:r>
      <w:r w:rsidR="00FC3F4B">
        <w:rPr>
          <w:lang w:val="en-GB"/>
        </w:rPr>
        <w:t>)</w:t>
      </w:r>
      <w:r w:rsidRPr="00F44453">
        <w:rPr>
          <w:lang w:val="en-GB"/>
        </w:rPr>
        <w:t xml:space="preserve">. </w:t>
      </w:r>
    </w:p>
    <w:p w14:paraId="2EA04CA5" w14:textId="77777777" w:rsidR="005F7768" w:rsidRPr="006406D0" w:rsidRDefault="005F7768" w:rsidP="006406D0">
      <w:pPr>
        <w:pStyle w:val="ListParagraph"/>
        <w:rPr>
          <w:lang w:val="en-GB"/>
        </w:rPr>
      </w:pPr>
    </w:p>
    <w:p w14:paraId="75609321" w14:textId="484588DC" w:rsidR="00F44453" w:rsidRDefault="00F44453" w:rsidP="00E5103C">
      <w:pPr>
        <w:pStyle w:val="ListParagraph"/>
        <w:widowControl w:val="0"/>
        <w:numPr>
          <w:ilvl w:val="1"/>
          <w:numId w:val="1"/>
        </w:numPr>
        <w:autoSpaceDE w:val="0"/>
        <w:autoSpaceDN w:val="0"/>
        <w:adjustRightInd w:val="0"/>
        <w:spacing w:after="0"/>
        <w:rPr>
          <w:lang w:val="en-GB"/>
        </w:rPr>
      </w:pPr>
      <w:r w:rsidRPr="00F44453">
        <w:rPr>
          <w:lang w:val="en-GB"/>
        </w:rPr>
        <w:t xml:space="preserve">Rinse the crystals on the </w:t>
      </w:r>
      <w:proofErr w:type="spellStart"/>
      <w:r w:rsidRPr="00F44453">
        <w:rPr>
          <w:lang w:val="en-GB"/>
        </w:rPr>
        <w:t>Büchner</w:t>
      </w:r>
      <w:proofErr w:type="spellEnd"/>
      <w:r w:rsidRPr="00F44453">
        <w:rPr>
          <w:lang w:val="en-GB"/>
        </w:rPr>
        <w:t xml:space="preserve"> funnel with a small amount of fresh, cold solvent</w:t>
      </w:r>
      <w:r>
        <w:rPr>
          <w:lang w:val="en-GB"/>
        </w:rPr>
        <w:t xml:space="preserve"> (the same solvent used for recrystallization)</w:t>
      </w:r>
      <w:r w:rsidRPr="00F44453">
        <w:rPr>
          <w:lang w:val="en-GB"/>
        </w:rPr>
        <w:t xml:space="preserve"> to remove any impurities that may be sticking to the crystals.</w:t>
      </w:r>
    </w:p>
    <w:p w14:paraId="68684FB6" w14:textId="77777777" w:rsidR="00F44453" w:rsidRPr="00F44453" w:rsidRDefault="00F44453" w:rsidP="00E5103C">
      <w:pPr>
        <w:pStyle w:val="ListParagraph"/>
        <w:spacing w:after="0"/>
        <w:rPr>
          <w:lang w:val="en-GB"/>
        </w:rPr>
      </w:pPr>
    </w:p>
    <w:p w14:paraId="2F888FED" w14:textId="39D90AB4" w:rsidR="002D4885" w:rsidRPr="00F44453" w:rsidRDefault="00F44453" w:rsidP="00E5103C">
      <w:pPr>
        <w:pStyle w:val="ListParagraph"/>
        <w:widowControl w:val="0"/>
        <w:numPr>
          <w:ilvl w:val="1"/>
          <w:numId w:val="1"/>
        </w:numPr>
        <w:autoSpaceDE w:val="0"/>
        <w:autoSpaceDN w:val="0"/>
        <w:adjustRightInd w:val="0"/>
        <w:spacing w:after="0"/>
        <w:rPr>
          <w:lang w:val="en-GB"/>
        </w:rPr>
      </w:pPr>
      <w:r>
        <w:rPr>
          <w:lang w:val="en-GB"/>
        </w:rPr>
        <w:t xml:space="preserve">To dry the crystals, leave them in the filter funnel and draw air through them for several minutes. </w:t>
      </w:r>
      <w:r w:rsidR="002D4885" w:rsidRPr="00F44453">
        <w:rPr>
          <w:lang w:val="en-GB"/>
        </w:rPr>
        <w:t>Crystals can also be air-dried by allowing them to stand uncovered for several hours or days. More efficient methods include vacuum drying or placing in a desiccator.</w:t>
      </w:r>
    </w:p>
    <w:p w14:paraId="30168D76" w14:textId="77777777" w:rsidR="002D4885" w:rsidRPr="00E73476" w:rsidRDefault="002D4885" w:rsidP="00E5103C">
      <w:pPr>
        <w:widowControl w:val="0"/>
        <w:autoSpaceDE w:val="0"/>
        <w:autoSpaceDN w:val="0"/>
        <w:adjustRightInd w:val="0"/>
        <w:spacing w:after="0"/>
        <w:rPr>
          <w:lang w:val="en-GB"/>
        </w:rPr>
      </w:pPr>
    </w:p>
    <w:p w14:paraId="502C3863" w14:textId="77777777" w:rsidR="00C152A0" w:rsidRDefault="00467282" w:rsidP="00E5103C">
      <w:pPr>
        <w:spacing w:after="0"/>
      </w:pPr>
      <w:r w:rsidRPr="00467282">
        <w:rPr>
          <w:b/>
          <w:sz w:val="28"/>
        </w:rPr>
        <w:t>Representative Result</w:t>
      </w:r>
      <w:r w:rsidR="003E02E7">
        <w:rPr>
          <w:b/>
          <w:sz w:val="28"/>
        </w:rPr>
        <w:t>s</w:t>
      </w:r>
      <w:r w:rsidR="002B411D" w:rsidRPr="00C152A0">
        <w:rPr>
          <w:b/>
          <w:sz w:val="28"/>
        </w:rPr>
        <w:t xml:space="preserve">: </w:t>
      </w:r>
    </w:p>
    <w:p w14:paraId="6932DADC" w14:textId="2C2AB436" w:rsidR="003B34E2" w:rsidRPr="00782CF5" w:rsidRDefault="003B34E2" w:rsidP="00E5103C">
      <w:pPr>
        <w:spacing w:after="0"/>
        <w:rPr>
          <w:b/>
        </w:rPr>
      </w:pPr>
      <w:r>
        <w:t xml:space="preserve">An example of the results of recrystallization is shown </w:t>
      </w:r>
      <w:r w:rsidR="00782CF5">
        <w:t xml:space="preserve">in </w:t>
      </w:r>
      <w:r w:rsidR="00782CF5" w:rsidRPr="00C152A0">
        <w:rPr>
          <w:b/>
        </w:rPr>
        <w:t>Figure 2</w:t>
      </w:r>
      <w:r>
        <w:t xml:space="preserve">. </w:t>
      </w:r>
      <w:r w:rsidR="00000789">
        <w:t xml:space="preserve">The </w:t>
      </w:r>
      <w:del w:id="46" w:author="Author">
        <w:r w:rsidR="00000789">
          <w:delText>tan</w:delText>
        </w:r>
      </w:del>
      <w:ins w:id="47" w:author="Author">
        <w:r w:rsidR="000B2F15">
          <w:t>yellow</w:t>
        </w:r>
      </w:ins>
      <w:r w:rsidR="00000789">
        <w:t xml:space="preserve"> impurities present in the crude compound have been removed</w:t>
      </w:r>
      <w:r w:rsidR="00EB26EF">
        <w:t>,</w:t>
      </w:r>
      <w:r w:rsidR="00000789">
        <w:t xml:space="preserve"> and the </w:t>
      </w:r>
      <w:r w:rsidR="002B411D">
        <w:t>pure product</w:t>
      </w:r>
      <w:r w:rsidR="00000789">
        <w:t xml:space="preserve"> is left as an off-white solid. </w:t>
      </w:r>
      <w:r w:rsidR="009336C0">
        <w:t xml:space="preserve">The purity of the recrystallized compound can now be verified by </w:t>
      </w:r>
      <w:r w:rsidR="00EB26EF">
        <w:t xml:space="preserve">nuclear magnetic resonance </w:t>
      </w:r>
      <w:commentRangeStart w:id="48"/>
      <w:commentRangeStart w:id="49"/>
      <w:r w:rsidR="00EB26EF">
        <w:t xml:space="preserve">(NMR) spectroscopy </w:t>
      </w:r>
      <w:commentRangeEnd w:id="48"/>
      <w:r w:rsidR="00F81A51">
        <w:rPr>
          <w:rStyle w:val="CommentReference"/>
        </w:rPr>
        <w:commentReference w:id="48"/>
      </w:r>
      <w:commentRangeEnd w:id="49"/>
      <w:r w:rsidR="00D0423A">
        <w:rPr>
          <w:rStyle w:val="CommentReference"/>
        </w:rPr>
        <w:commentReference w:id="49"/>
      </w:r>
      <w:r w:rsidR="009336C0">
        <w:t>or</w:t>
      </w:r>
      <w:r w:rsidR="00EB26EF">
        <w:t xml:space="preserve">, </w:t>
      </w:r>
      <w:r w:rsidR="009336C0">
        <w:t>if it is a compound with a published melting point</w:t>
      </w:r>
      <w:r w:rsidR="00EB26EF">
        <w:t>,</w:t>
      </w:r>
      <w:r w:rsidR="009336C0">
        <w:t xml:space="preserve"> by how similar its </w:t>
      </w:r>
      <w:r w:rsidR="00EB26EF">
        <w:t>melting point</w:t>
      </w:r>
      <w:r w:rsidR="009336C0">
        <w:t xml:space="preserve"> is to the literature </w:t>
      </w:r>
      <w:r w:rsidR="00EB26EF">
        <w:t>melting point</w:t>
      </w:r>
      <w:r w:rsidR="009336C0">
        <w:t>.</w:t>
      </w:r>
      <w:r w:rsidR="00782CF5">
        <w:t xml:space="preserve"> </w:t>
      </w:r>
      <w:r w:rsidR="00C10EA5">
        <w:t>If necessary, multiple recrystallizations c</w:t>
      </w:r>
      <w:r w:rsidR="00EB26EF">
        <w:t>an</w:t>
      </w:r>
      <w:r w:rsidR="00C10EA5">
        <w:t xml:space="preserve"> be performed until the purity is acceptably high.</w:t>
      </w:r>
      <w:r w:rsidR="00192CAD" w:rsidDel="00192CAD">
        <w:t xml:space="preserve"> </w:t>
      </w:r>
    </w:p>
    <w:p w14:paraId="6EE86B27" w14:textId="77777777" w:rsidR="00C152A0" w:rsidRDefault="00C152A0" w:rsidP="00E5103C">
      <w:pPr>
        <w:spacing w:after="0"/>
        <w:rPr>
          <w:b/>
          <w:sz w:val="28"/>
        </w:rPr>
      </w:pPr>
    </w:p>
    <w:p w14:paraId="6563B6D8" w14:textId="77777777" w:rsidR="00C152A0" w:rsidRDefault="007500A0" w:rsidP="00E5103C">
      <w:pPr>
        <w:spacing w:after="0"/>
        <w:rPr>
          <w:b/>
          <w:sz w:val="28"/>
        </w:rPr>
      </w:pPr>
      <w:r>
        <w:rPr>
          <w:b/>
          <w:sz w:val="28"/>
        </w:rPr>
        <w:t xml:space="preserve">Summary: </w:t>
      </w:r>
    </w:p>
    <w:p w14:paraId="34905655" w14:textId="3D6A6A17" w:rsidR="00D138FA" w:rsidRDefault="003D49BE" w:rsidP="00E5103C">
      <w:pPr>
        <w:spacing w:after="0"/>
      </w:pPr>
      <w:r>
        <w:t xml:space="preserve">Recrystallization is a method of purifying a compound by removing any impurities that might be mixed with it. It works best when the compound is very soluble in a hot solvent, but very insoluble in the cold version of the same solvent. The compound must be a solid at room temperature. Recrystallization is often used as a final clean-up step, after other methods (such as extraction or column chromatography) that are effective at removing larger amounts of impurities, but that do not raise the purity of the final compound to a sufficiently high level. </w:t>
      </w:r>
      <w:r w:rsidR="009311DE">
        <w:t xml:space="preserve"> </w:t>
      </w:r>
    </w:p>
    <w:p w14:paraId="3466702D" w14:textId="77777777" w:rsidR="005F7768" w:rsidRDefault="005F7768" w:rsidP="00E5103C">
      <w:pPr>
        <w:spacing w:after="0"/>
        <w:rPr>
          <w:b/>
          <w:sz w:val="28"/>
        </w:rPr>
      </w:pPr>
    </w:p>
    <w:p w14:paraId="5A7E58AC" w14:textId="749F21B1" w:rsidR="00C152A0" w:rsidRPr="008B14A1" w:rsidRDefault="009311DE" w:rsidP="00E5103C">
      <w:pPr>
        <w:spacing w:after="0"/>
        <w:rPr>
          <w:b/>
          <w:sz w:val="28"/>
        </w:rPr>
      </w:pPr>
      <w:r w:rsidRPr="0051701C">
        <w:rPr>
          <w:b/>
          <w:sz w:val="28"/>
        </w:rPr>
        <w:t>Applications</w:t>
      </w:r>
      <w:r w:rsidR="007500A0" w:rsidRPr="00C152A0">
        <w:rPr>
          <w:b/>
          <w:sz w:val="28"/>
        </w:rPr>
        <w:t xml:space="preserve">: </w:t>
      </w:r>
    </w:p>
    <w:p w14:paraId="575EA808" w14:textId="77777777" w:rsidR="00031B3B" w:rsidRDefault="00031B3B" w:rsidP="00031B3B">
      <w:pPr>
        <w:spacing w:after="0"/>
      </w:pPr>
      <w:r>
        <w:t xml:space="preserve">Recrystallization is the only technique that can produce absolutely pure, perfect single crystals of a compound. These crystals can be used for X-ray analysis, which is the ultimate authority in determining the structure and three-dimensional shape of a molecule. In these cases, the recrystallization is allowed to proceed very slowly, over the course of weeks to months, to allow the crystal lattice to form without the inclusion of any impurities. Special glassware is needed to allow the solvent to evaporate as slowly as possible during this time, or to allow the solvent to very slowly mix with another solvent in which the compound is insoluble (called </w:t>
      </w:r>
      <w:proofErr w:type="spellStart"/>
      <w:r>
        <w:t>antisolvent</w:t>
      </w:r>
      <w:proofErr w:type="spellEnd"/>
      <w:r>
        <w:t xml:space="preserve"> addition). </w:t>
      </w:r>
    </w:p>
    <w:p w14:paraId="32D2ADB4" w14:textId="77777777" w:rsidR="00031B3B" w:rsidRDefault="00031B3B" w:rsidP="00E5103C">
      <w:pPr>
        <w:spacing w:after="0"/>
      </w:pPr>
    </w:p>
    <w:p w14:paraId="7F8D8005" w14:textId="0FBBB42F" w:rsidR="00326189" w:rsidRDefault="0063094D" w:rsidP="00E5103C">
      <w:pPr>
        <w:spacing w:after="0"/>
      </w:pPr>
      <w:r>
        <w:t>The pharmaceutical industry also makes heavy use of recrystallization, since it is a means of purification more easily scaled up than column chromatography</w:t>
      </w:r>
      <w:del w:id="50" w:author="Author">
        <w:r>
          <w:delText xml:space="preserve">. </w:delText>
        </w:r>
        <w:r w:rsidR="00155F23">
          <w:delText xml:space="preserve">For example, the drug stavudine, which is used to reduce the effects of HIV, is typically isolated by crystallization. Often, molecules have multiple different crystal structures available, so </w:delText>
        </w:r>
        <w:r w:rsidR="005B42CD">
          <w:delText>it is necessary for research to be done on exactly which crystal form is isolated under what conditions</w:delText>
        </w:r>
        <w:r w:rsidR="00C423BD">
          <w:delText>,</w:delText>
        </w:r>
        <w:r w:rsidR="005B42CD">
          <w:delText xml:space="preserve"> such as cooling rate, solvent composition, and so forth.</w:delText>
        </w:r>
      </w:del>
      <w:ins w:id="51" w:author="Author">
        <w:r>
          <w:t>.</w:t>
        </w:r>
        <w:r w:rsidR="00CF6F7A">
          <w:fldChar w:fldCharType="begin"/>
        </w:r>
        <w:r w:rsidR="00CF6F7A">
          <w:instrText xml:space="preserve"> ADDIN EN.CITE &lt;EndNote&gt;&lt;Cite&gt;&lt;Author&gt;Ray&lt;/Author&gt;&lt;Year&gt;2011&lt;/Year&gt;&lt;RecNum&gt;344&lt;/RecNum&gt;&lt;DisplayText&gt;&lt;style face="superscript"&gt;3&lt;/style&gt;&lt;/DisplayText&gt;&lt;record&gt;&lt;rec-number&gt;344&lt;/rec-number&gt;&lt;foreign-keys&gt;&lt;key app="EN" db-id="x9dee02252v057e9vaqxdwaa29zedt0ast5z" timestamp="1434987160"&gt;344&lt;/key&gt;&lt;/foreign-keys&gt;&lt;ref-type name="Generic"&gt;13&lt;/ref-type&gt;&lt;contributors&gt;&lt;authors&gt;&lt;author&gt;Ray, P.C.&lt;/author&gt;&lt;author&gt;Tummanapalli, J.M.C.&lt;/author&gt;&lt;author&gt;Gorantla, S.R.&lt;/author&gt;&lt;/authors&gt;&lt;/contributors&gt;&lt;titles&gt;&lt;title&gt;Process for the large scale production of Stavudine&lt;/title&gt;&lt;/titles&gt;&lt;dates&gt;&lt;year&gt;2011&lt;/year&gt;&lt;/dates&gt;&lt;publisher&gt;Google Patents&lt;/publisher&gt;&lt;urls&gt;&lt;related-urls&gt;&lt;url&gt;https://www.google.com/patents/US8026356&lt;/url&gt;&lt;/related-urls&gt;&lt;/urls&gt;&lt;/record&gt;&lt;/Cite&gt;&lt;/EndNote&gt;</w:instrText>
        </w:r>
        <w:r w:rsidR="00CF6F7A">
          <w:fldChar w:fldCharType="separate"/>
        </w:r>
        <w:r w:rsidR="00CF6F7A" w:rsidRPr="00CF6F7A">
          <w:rPr>
            <w:noProof/>
            <w:vertAlign w:val="superscript"/>
          </w:rPr>
          <w:t>3</w:t>
        </w:r>
        <w:r w:rsidR="00CF6F7A">
          <w:fldChar w:fldCharType="end"/>
        </w:r>
        <w:r>
          <w:t xml:space="preserve"> </w:t>
        </w:r>
        <w:r w:rsidR="00CF6F7A">
          <w:t>The importance</w:t>
        </w:r>
        <w:r w:rsidR="0084459A">
          <w:t xml:space="preserve"> of recrystallization</w:t>
        </w:r>
        <w:r w:rsidR="00CF6F7A">
          <w:t xml:space="preserve"> in industrial applications has </w:t>
        </w:r>
        <w:r w:rsidR="00EB63AA">
          <w:t>triggered</w:t>
        </w:r>
        <w:r w:rsidR="00CF6F7A">
          <w:t xml:space="preserve"> educators to emphasize recrystallization in the laboratory curriculum.</w:t>
        </w:r>
        <w:r w:rsidR="00CF6F7A">
          <w:fldChar w:fldCharType="begin"/>
        </w:r>
        <w:r w:rsidR="00CF6F7A">
          <w:instrText xml:space="preserve"> ADDIN EN.CITE &lt;EndNote&gt;&lt;Cite&gt;&lt;Author&gt;Hightower&lt;/Author&gt;&lt;Year&gt;2006&lt;/Year&gt;&lt;RecNum&gt;346&lt;/RecNum&gt;&lt;DisplayText&gt;&lt;style face="superscript"&gt;4&lt;/style&gt;&lt;/DisplayText&gt;&lt;record&gt;&lt;rec-number&gt;346&lt;/rec-number&gt;&lt;foreign-keys&gt;&lt;key app="EN" db-id="x9dee02252v057e9vaqxdwaa29zedt0ast5z" timestamp="1434989169"&gt;346&lt;/key&gt;&lt;/foreign-keys&gt;&lt;ref-type name="Journal Article"&gt;17&lt;/ref-type&gt;&lt;contributors&gt;&lt;authors&gt;&lt;author&gt;Hightower, Timothy R.&lt;/author&gt;&lt;author&gt;Heeren, Jay D.&lt;/author&gt;&lt;/authors&gt;&lt;/contributors&gt;&lt;titles&gt;&lt;title&gt;Using a Simulated Industrial Setting for the Development of an Improved Solvent System for the Recrystallization of Benzoic Acid: A Student-Centered Project&lt;/title&gt;&lt;secondary-title&gt;Journal of Chemical Education&lt;/secondary-title&gt;&lt;/titles&gt;&lt;periodical&gt;&lt;full-title&gt;Journal of Chemical Education&lt;/full-title&gt;&lt;/periodical&gt;&lt;pages&gt;1663&lt;/pages&gt;&lt;volume&gt;83&lt;/volume&gt;&lt;number&gt;11&lt;/number&gt;&lt;dates&gt;&lt;year&gt;2006&lt;/year&gt;&lt;pub-dates&gt;&lt;date&gt;2006/11/01&lt;/date&gt;&lt;/pub-dates&gt;&lt;/dates&gt;&lt;publisher&gt;American Chemical Society&lt;/publisher&gt;&lt;isbn&gt;0021-9584&lt;/isbn&gt;&lt;urls&gt;&lt;related-urls&gt;&lt;url&gt;http://dx.doi.org/10.1021/ed083p1663&lt;/url&gt;&lt;url&gt;http://pubs.acs.org/doi/pdfplus/10.1021/ed083p1663&lt;/url&gt;&lt;/related-urls&gt;&lt;/urls&gt;&lt;electronic-resource-num&gt;10.1021/ed083p1663&lt;/electronic-resource-num&gt;&lt;/record&gt;&lt;/Cite&gt;&lt;/EndNote&gt;</w:instrText>
        </w:r>
        <w:r w:rsidR="00CF6F7A">
          <w:fldChar w:fldCharType="separate"/>
        </w:r>
        <w:r w:rsidR="00CF6F7A" w:rsidRPr="00CF6F7A">
          <w:rPr>
            <w:noProof/>
            <w:vertAlign w:val="superscript"/>
          </w:rPr>
          <w:t>4</w:t>
        </w:r>
        <w:r w:rsidR="00CF6F7A">
          <w:fldChar w:fldCharType="end"/>
        </w:r>
        <w:r w:rsidR="00CF6F7A">
          <w:t xml:space="preserve"> </w:t>
        </w:r>
        <w:r w:rsidR="00155F23">
          <w:t xml:space="preserve">For example, the drug </w:t>
        </w:r>
      </w:ins>
      <w:proofErr w:type="spellStart"/>
      <w:r w:rsidR="00D0423A">
        <w:t>S</w:t>
      </w:r>
      <w:ins w:id="52" w:author="Author">
        <w:r w:rsidR="00155F23">
          <w:t>tavudine</w:t>
        </w:r>
        <w:proofErr w:type="spellEnd"/>
        <w:r w:rsidR="00155F23">
          <w:t>, which is used to reduce the effects of HIV, is typically isolated by crystallization.</w:t>
        </w:r>
        <w:r w:rsidR="00CF6F7A">
          <w:fldChar w:fldCharType="begin"/>
        </w:r>
        <w:r w:rsidR="00CF6F7A">
          <w:instrText xml:space="preserve"> ADDIN EN.CITE &lt;EndNote&gt;&lt;Cite&gt;&lt;Author&gt;Rohani&lt;/Author&gt;&lt;Year&gt;2005&lt;/Year&gt;&lt;RecNum&gt;347&lt;/RecNum&gt;&lt;DisplayText&gt;&lt;style face="superscript"&gt;5&lt;/style&gt;&lt;/DisplayText&gt;&lt;record&gt;&lt;rec-number&gt;347&lt;/rec-number&gt;&lt;foreign-keys&gt;&lt;key app="EN" db-id="x9dee02252v057e9vaqxdwaa29zedt0ast5z" timestamp="1434989374"&gt;347&lt;/key&gt;&lt;/foreign-keys&gt;&lt;ref-type name="Journal Article"&gt;17&lt;/ref-type&gt;&lt;contributors&gt;&lt;authors&gt;&lt;author&gt;Rohani, S.&lt;/author&gt;&lt;author&gt;Horne, S.&lt;/author&gt;&lt;author&gt;Murthy, K.&lt;/author&gt;&lt;/authors&gt;&lt;/contributors&gt;&lt;titles&gt;&lt;title&gt;Control of Product Quality in Batch Crystallization of Pharmaceuticals and Fine Chemicals. Part 1:  Design of the Crystallization Process and the Effect of Solvent&lt;/title&gt;&lt;secondary-title&gt;Organic Process Research &amp;amp; Development&lt;/secondary-title&gt;&lt;/titles&gt;&lt;periodical&gt;&lt;full-title&gt;Organic Process Research &amp;amp; Development&lt;/full-title&gt;&lt;/periodical&gt;&lt;pages&gt;858-872&lt;/pages&gt;&lt;volume&gt;9&lt;/volume&gt;&lt;number&gt;6&lt;/number&gt;&lt;dates&gt;&lt;year&gt;2005&lt;/year&gt;&lt;pub-dates&gt;&lt;date&gt;2005/11/01&lt;/date&gt;&lt;/pub-dates&gt;&lt;/dates&gt;&lt;publisher&gt;American Chemical Society&lt;/publisher&gt;&lt;isbn&gt;1083-6160&lt;/isbn&gt;&lt;urls&gt;&lt;related-urls&gt;&lt;url&gt;http://dx.doi.org/10.1021/op050049v&lt;/url&gt;&lt;url&gt;http://pubs.acs.org/doi/pdfplus/10.1021/op050049v&lt;/url&gt;&lt;/related-urls&gt;&lt;/urls&gt;&lt;electronic-resource-num&gt;10.1021/op050049v&lt;/electronic-resource-num&gt;&lt;/record&gt;&lt;/Cite&gt;&lt;/EndNote&gt;</w:instrText>
        </w:r>
        <w:r w:rsidR="00CF6F7A">
          <w:fldChar w:fldCharType="separate"/>
        </w:r>
        <w:r w:rsidR="00CF6F7A" w:rsidRPr="00CF6F7A">
          <w:rPr>
            <w:noProof/>
            <w:vertAlign w:val="superscript"/>
          </w:rPr>
          <w:t>5</w:t>
        </w:r>
        <w:r w:rsidR="00CF6F7A">
          <w:fldChar w:fldCharType="end"/>
        </w:r>
        <w:r w:rsidR="00155F23">
          <w:t xml:space="preserve"> Often, molecules have multiple different crystal structures available, so </w:t>
        </w:r>
        <w:r w:rsidR="005B42CD">
          <w:t xml:space="preserve">it is necessary for research to </w:t>
        </w:r>
        <w:r w:rsidR="00EB63AA">
          <w:t>evaluate and understand</w:t>
        </w:r>
        <w:r w:rsidR="005B42CD">
          <w:t xml:space="preserve"> which crystal form is isolated under what conditions</w:t>
        </w:r>
        <w:r w:rsidR="00C423BD">
          <w:t>,</w:t>
        </w:r>
        <w:r w:rsidR="005B42CD">
          <w:t xml:space="preserve"> such as cooling rate, solvent composition, and so forth.</w:t>
        </w:r>
      </w:ins>
      <w:r w:rsidR="005B42CD">
        <w:t xml:space="preserve"> These different crystal forms might have different biological properties or be absorbed into the body at different rates. </w:t>
      </w:r>
    </w:p>
    <w:p w14:paraId="3C1CA79C" w14:textId="77777777" w:rsidR="00C152A0" w:rsidRDefault="00C152A0" w:rsidP="00E5103C">
      <w:pPr>
        <w:spacing w:after="0"/>
      </w:pPr>
    </w:p>
    <w:p w14:paraId="72753D9E" w14:textId="0CFF85C9" w:rsidR="00326189" w:rsidRPr="002F335E" w:rsidRDefault="00326189" w:rsidP="00E5103C">
      <w:pPr>
        <w:spacing w:after="0"/>
      </w:pPr>
      <w:r>
        <w:t xml:space="preserve">A more </w:t>
      </w:r>
      <w:del w:id="53" w:author="Author">
        <w:r>
          <w:delText>down-to-earth</w:delText>
        </w:r>
      </w:del>
      <w:ins w:id="54" w:author="Author">
        <w:r w:rsidR="00EA3C6F">
          <w:t>common</w:t>
        </w:r>
      </w:ins>
      <w:r>
        <w:t xml:space="preserve"> use of recrystallization is in making rock candy. </w:t>
      </w:r>
      <w:r w:rsidRPr="002F335E">
        <w:t>Rock candy is made by dissolving sugar</w:t>
      </w:r>
      <w:r w:rsidR="00441B03">
        <w:t xml:space="preserve"> </w:t>
      </w:r>
      <w:r w:rsidRPr="002F335E">
        <w:t xml:space="preserve">in hot water to the point of saturation. </w:t>
      </w:r>
      <w:r w:rsidR="00441B03">
        <w:t>Wooden sticks are placed into the solution and t</w:t>
      </w:r>
      <w:r w:rsidRPr="002F335E">
        <w:t xml:space="preserve">he solution is allowed to cool and evaporate slowly. </w:t>
      </w:r>
      <w:r w:rsidR="00441B03">
        <w:t xml:space="preserve">After several days, large crystals of sugar have grown all over the wooden sticks. </w:t>
      </w:r>
    </w:p>
    <w:p w14:paraId="3256DF71" w14:textId="77777777" w:rsidR="00C152A0" w:rsidRDefault="00C152A0" w:rsidP="00E5103C">
      <w:pPr>
        <w:spacing w:after="0"/>
        <w:rPr>
          <w:b/>
          <w:sz w:val="28"/>
          <w:szCs w:val="28"/>
        </w:rPr>
      </w:pPr>
    </w:p>
    <w:p w14:paraId="48E5F5C6" w14:textId="7901AEBB" w:rsidR="000B1046" w:rsidRDefault="00C152A0" w:rsidP="00E5103C">
      <w:pPr>
        <w:spacing w:after="0"/>
        <w:rPr>
          <w:b/>
          <w:sz w:val="28"/>
        </w:rPr>
      </w:pPr>
      <w:r>
        <w:rPr>
          <w:b/>
          <w:sz w:val="28"/>
          <w:szCs w:val="28"/>
        </w:rPr>
        <w:t>Legend</w:t>
      </w:r>
      <w:r w:rsidR="007500A0" w:rsidRPr="00C152A0">
        <w:rPr>
          <w:b/>
          <w:sz w:val="28"/>
        </w:rPr>
        <w:t>:</w:t>
      </w:r>
    </w:p>
    <w:p w14:paraId="75989EFA" w14:textId="01AFE8F3" w:rsidR="00C152A0" w:rsidRDefault="00C152A0" w:rsidP="00E5103C">
      <w:pPr>
        <w:spacing w:after="0"/>
      </w:pPr>
      <w:r w:rsidRPr="008B14A1">
        <w:rPr>
          <w:b/>
        </w:rPr>
        <w:t>Figure 1</w:t>
      </w:r>
      <w:r>
        <w:t>:</w:t>
      </w:r>
      <w:r w:rsidR="00192CAD">
        <w:t xml:space="preserve"> </w:t>
      </w:r>
      <w:r w:rsidR="00192CAD" w:rsidRPr="00192CAD">
        <w:t>The general scheme for recrystallization.</w:t>
      </w:r>
    </w:p>
    <w:p w14:paraId="452E9D24" w14:textId="230E6BE4" w:rsidR="00282F12" w:rsidRDefault="00282F12" w:rsidP="00E5103C">
      <w:pPr>
        <w:spacing w:after="0"/>
      </w:pPr>
    </w:p>
    <w:p w14:paraId="254F51BE" w14:textId="2C47F08C" w:rsidR="008E5E08" w:rsidRDefault="00C152A0" w:rsidP="00E5103C">
      <w:pPr>
        <w:spacing w:after="0"/>
      </w:pPr>
      <w:r w:rsidRPr="008B14A1">
        <w:rPr>
          <w:b/>
        </w:rPr>
        <w:t>Figure 2</w:t>
      </w:r>
      <w:r>
        <w:t>:</w:t>
      </w:r>
      <w:r w:rsidR="00192CAD" w:rsidRPr="00192CAD">
        <w:t xml:space="preserve"> </w:t>
      </w:r>
      <w:r w:rsidR="00D0423A">
        <w:t xml:space="preserve">2a) </w:t>
      </w:r>
      <w:r w:rsidR="00192CAD" w:rsidRPr="00192CAD">
        <w:t>A crude compound</w:t>
      </w:r>
      <w:r w:rsidR="00192CAD">
        <w:t xml:space="preserve"> (left)</w:t>
      </w:r>
      <w:r w:rsidR="00192CAD" w:rsidRPr="00192CAD">
        <w:t xml:space="preserve">, </w:t>
      </w:r>
      <w:r w:rsidR="00D0423A">
        <w:t xml:space="preserve">2b) </w:t>
      </w:r>
      <w:ins w:id="55" w:author="Author">
        <w:r w:rsidR="008E5E08">
          <w:t>recrystallized product before filtration</w:t>
        </w:r>
        <w:r w:rsidR="0011062D">
          <w:t xml:space="preserve"> </w:t>
        </w:r>
        <w:r w:rsidR="008E5E08">
          <w:t xml:space="preserve">(middle), </w:t>
        </w:r>
      </w:ins>
      <w:r w:rsidR="00192CAD" w:rsidRPr="00192CAD">
        <w:t xml:space="preserve">and </w:t>
      </w:r>
      <w:r w:rsidR="00D0423A">
        <w:t xml:space="preserve">2c) </w:t>
      </w:r>
      <w:r w:rsidR="00192CAD" w:rsidRPr="00192CAD">
        <w:t>the same compound after recrystallization</w:t>
      </w:r>
      <w:r w:rsidR="00192CAD">
        <w:t xml:space="preserve"> (right)</w:t>
      </w:r>
      <w:r w:rsidR="00192CAD" w:rsidRPr="00192CAD">
        <w:t>.</w:t>
      </w:r>
    </w:p>
    <w:p w14:paraId="6EFFB645" w14:textId="77777777" w:rsidR="008E5E08" w:rsidRDefault="008E5E08" w:rsidP="00E5103C">
      <w:pPr>
        <w:spacing w:after="0"/>
      </w:pPr>
    </w:p>
    <w:p w14:paraId="63006382" w14:textId="788C3804" w:rsidR="008E5E08" w:rsidRDefault="008E5E08" w:rsidP="00E5103C">
      <w:pPr>
        <w:spacing w:after="0"/>
        <w:rPr>
          <w:ins w:id="56" w:author="Author"/>
        </w:rPr>
      </w:pPr>
    </w:p>
    <w:p w14:paraId="7D7366E3" w14:textId="77777777" w:rsidR="00D0423A" w:rsidRDefault="00D0423A" w:rsidP="00E5103C">
      <w:pPr>
        <w:spacing w:after="0"/>
      </w:pPr>
    </w:p>
    <w:p w14:paraId="6E9EF484" w14:textId="3D962D31" w:rsidR="00CF6F7A" w:rsidRPr="001A1242" w:rsidRDefault="008E5E08" w:rsidP="00E5103C">
      <w:pPr>
        <w:spacing w:after="0"/>
        <w:rPr>
          <w:ins w:id="57" w:author="Author"/>
          <w:b/>
        </w:rPr>
      </w:pPr>
      <w:bookmarkStart w:id="58" w:name="_GoBack"/>
      <w:bookmarkEnd w:id="58"/>
      <w:ins w:id="59" w:author="Author">
        <w:r w:rsidRPr="001A1242">
          <w:rPr>
            <w:b/>
          </w:rPr>
          <w:t>Reference:</w:t>
        </w:r>
      </w:ins>
    </w:p>
    <w:p w14:paraId="4E9A3184" w14:textId="77777777" w:rsidR="00CF6F7A" w:rsidRPr="00CF6F7A" w:rsidRDefault="00CF6F7A" w:rsidP="00CF6F7A">
      <w:pPr>
        <w:pStyle w:val="EndNoteBibliography"/>
        <w:spacing w:after="0"/>
        <w:rPr>
          <w:ins w:id="60" w:author="Author"/>
          <w:noProof/>
        </w:rPr>
      </w:pPr>
      <w:ins w:id="61" w:author="Author">
        <w:r>
          <w:fldChar w:fldCharType="begin"/>
        </w:r>
        <w:r>
          <w:instrText xml:space="preserve"> ADDIN EN.REFLIST </w:instrText>
        </w:r>
        <w:r>
          <w:fldChar w:fldCharType="separate"/>
        </w:r>
        <w:r w:rsidRPr="00CF6F7A">
          <w:rPr>
            <w:noProof/>
          </w:rPr>
          <w:t>1.</w:t>
        </w:r>
        <w:r w:rsidRPr="00CF6F7A">
          <w:rPr>
            <w:noProof/>
          </w:rPr>
          <w:tab/>
          <w:t xml:space="preserve">Mayo, D. W.; Pike, R. M.; Forbes, D. C., </w:t>
        </w:r>
        <w:r w:rsidRPr="00CF6F7A">
          <w:rPr>
            <w:i/>
            <w:noProof/>
          </w:rPr>
          <w:t>Microscale organic laboratory : with multistep and multiscale syntheses</w:t>
        </w:r>
        <w:r w:rsidRPr="00CF6F7A">
          <w:rPr>
            <w:noProof/>
          </w:rPr>
          <w:t>. 5th ed.; J. Wiley &amp; Sons: Hoboken, NJ, 2011; p xxi, 681 p.</w:t>
        </w:r>
      </w:ins>
    </w:p>
    <w:p w14:paraId="5AC46DD6" w14:textId="77777777" w:rsidR="00CF6F7A" w:rsidRPr="00CF6F7A" w:rsidRDefault="00CF6F7A" w:rsidP="00CF6F7A">
      <w:pPr>
        <w:pStyle w:val="EndNoteBibliography"/>
        <w:spacing w:after="0"/>
        <w:rPr>
          <w:ins w:id="62" w:author="Author"/>
          <w:noProof/>
        </w:rPr>
      </w:pPr>
      <w:ins w:id="63" w:author="Author">
        <w:r w:rsidRPr="00CF6F7A">
          <w:rPr>
            <w:noProof/>
          </w:rPr>
          <w:t>2.</w:t>
        </w:r>
        <w:r w:rsidRPr="00CF6F7A">
          <w:rPr>
            <w:noProof/>
          </w:rPr>
          <w:tab/>
          <w:t xml:space="preserve">Armarego, W. L. F.; Chai, C. L. L., </w:t>
        </w:r>
        <w:r w:rsidRPr="00CF6F7A">
          <w:rPr>
            <w:i/>
            <w:noProof/>
          </w:rPr>
          <w:t>Purification of laboratory chemicals</w:t>
        </w:r>
        <w:r w:rsidRPr="00CF6F7A">
          <w:rPr>
            <w:noProof/>
          </w:rPr>
          <w:t>. 5th ed.; Butterworth-Heinemann: Amsterdam ; Boston, 2003; p xv, 609 p.</w:t>
        </w:r>
      </w:ins>
    </w:p>
    <w:p w14:paraId="403FE2DB" w14:textId="77777777" w:rsidR="00CF6F7A" w:rsidRPr="00CF6F7A" w:rsidRDefault="00CF6F7A" w:rsidP="00CF6F7A">
      <w:pPr>
        <w:pStyle w:val="EndNoteBibliography"/>
        <w:spacing w:after="0"/>
        <w:rPr>
          <w:ins w:id="64" w:author="Author"/>
          <w:noProof/>
        </w:rPr>
      </w:pPr>
      <w:ins w:id="65" w:author="Author">
        <w:r w:rsidRPr="00CF6F7A">
          <w:rPr>
            <w:noProof/>
          </w:rPr>
          <w:t>3.</w:t>
        </w:r>
        <w:r w:rsidRPr="00CF6F7A">
          <w:rPr>
            <w:noProof/>
          </w:rPr>
          <w:tab/>
          <w:t>Ray, P. C.; Tummanapalli, J. M. C.; Gorantla, S. R., Process for the large scale production of Stavudine. Google Patents: 2011.</w:t>
        </w:r>
      </w:ins>
    </w:p>
    <w:p w14:paraId="25D39BAA" w14:textId="77777777" w:rsidR="00CF6F7A" w:rsidRPr="00CF6F7A" w:rsidRDefault="00CF6F7A" w:rsidP="00CF6F7A">
      <w:pPr>
        <w:pStyle w:val="EndNoteBibliography"/>
        <w:spacing w:after="0"/>
        <w:rPr>
          <w:ins w:id="66" w:author="Author"/>
          <w:noProof/>
        </w:rPr>
      </w:pPr>
      <w:ins w:id="67" w:author="Author">
        <w:r w:rsidRPr="00CF6F7A">
          <w:rPr>
            <w:noProof/>
          </w:rPr>
          <w:t>4.</w:t>
        </w:r>
        <w:r w:rsidRPr="00CF6F7A">
          <w:rPr>
            <w:noProof/>
          </w:rPr>
          <w:tab/>
          <w:t xml:space="preserve">Hightower, T. R.; Heeren, J. D., Using a Simulated Industrial Setting for the Development of an Improved Solvent System for the Recrystallization of Benzoic Acid: A Student-Centered Project. </w:t>
        </w:r>
        <w:r w:rsidRPr="00CF6F7A">
          <w:rPr>
            <w:i/>
            <w:noProof/>
          </w:rPr>
          <w:t xml:space="preserve">Journal of Chemical Education </w:t>
        </w:r>
        <w:r w:rsidRPr="00CF6F7A">
          <w:rPr>
            <w:b/>
            <w:noProof/>
          </w:rPr>
          <w:t>2006,</w:t>
        </w:r>
        <w:r w:rsidRPr="00CF6F7A">
          <w:rPr>
            <w:noProof/>
          </w:rPr>
          <w:t xml:space="preserve"> </w:t>
        </w:r>
        <w:r w:rsidRPr="00CF6F7A">
          <w:rPr>
            <w:i/>
            <w:noProof/>
          </w:rPr>
          <w:t>83</w:t>
        </w:r>
        <w:r w:rsidRPr="00CF6F7A">
          <w:rPr>
            <w:noProof/>
          </w:rPr>
          <w:t xml:space="preserve"> (11), 1663.</w:t>
        </w:r>
      </w:ins>
    </w:p>
    <w:p w14:paraId="3DE8CA4F" w14:textId="77777777" w:rsidR="00CF6F7A" w:rsidRPr="00CF6F7A" w:rsidRDefault="00CF6F7A" w:rsidP="00CF6F7A">
      <w:pPr>
        <w:pStyle w:val="EndNoteBibliography"/>
        <w:rPr>
          <w:ins w:id="68" w:author="Author"/>
          <w:noProof/>
        </w:rPr>
      </w:pPr>
      <w:ins w:id="69" w:author="Author">
        <w:r w:rsidRPr="00CF6F7A">
          <w:rPr>
            <w:noProof/>
          </w:rPr>
          <w:t>5.</w:t>
        </w:r>
        <w:r w:rsidRPr="00CF6F7A">
          <w:rPr>
            <w:noProof/>
          </w:rPr>
          <w:tab/>
          <w:t xml:space="preserve">Rohani, S.; Horne, S.; Murthy, K., Control of Product Quality in Batch Crystallization of Pharmaceuticals and Fine Chemicals. Part 1:  Design of the Crystallization Process and the Effect of Solvent. </w:t>
        </w:r>
        <w:r w:rsidRPr="00CF6F7A">
          <w:rPr>
            <w:i/>
            <w:noProof/>
          </w:rPr>
          <w:t xml:space="preserve">Organic Process Research &amp; Development </w:t>
        </w:r>
        <w:r w:rsidRPr="00CF6F7A">
          <w:rPr>
            <w:b/>
            <w:noProof/>
          </w:rPr>
          <w:t>2005,</w:t>
        </w:r>
        <w:r w:rsidRPr="00CF6F7A">
          <w:rPr>
            <w:noProof/>
          </w:rPr>
          <w:t xml:space="preserve"> </w:t>
        </w:r>
        <w:r w:rsidRPr="00CF6F7A">
          <w:rPr>
            <w:i/>
            <w:noProof/>
          </w:rPr>
          <w:t>9</w:t>
        </w:r>
        <w:r w:rsidRPr="00CF6F7A">
          <w:rPr>
            <w:noProof/>
          </w:rPr>
          <w:t xml:space="preserve"> (6), 858-872.</w:t>
        </w:r>
      </w:ins>
    </w:p>
    <w:p w14:paraId="0741333C" w14:textId="37AB33A3" w:rsidR="00583BBA" w:rsidRDefault="00CF6F7A" w:rsidP="00E5103C">
      <w:pPr>
        <w:spacing w:after="0"/>
      </w:pPr>
      <w:ins w:id="70" w:author="Author">
        <w:r>
          <w:fldChar w:fldCharType="end"/>
        </w:r>
      </w:ins>
    </w:p>
    <w:sectPr w:rsidR="00583BBA" w:rsidSect="000331A6">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hor" w:initials="A">
    <w:p w14:paraId="0759552A" w14:textId="67E7129D" w:rsidR="00282F12" w:rsidRDefault="00282F12">
      <w:pPr>
        <w:pStyle w:val="CommentText"/>
      </w:pPr>
      <w:r>
        <w:rPr>
          <w:rStyle w:val="CommentReference"/>
        </w:rPr>
        <w:annotationRef/>
      </w:r>
      <w:r>
        <w:t>Please provide a few references for the background and application information</w:t>
      </w:r>
    </w:p>
  </w:comment>
  <w:comment w:id="11" w:author="Author" w:initials="A">
    <w:p w14:paraId="137DEB22" w14:textId="2EDF9027" w:rsidR="00282F12" w:rsidRDefault="00282F12">
      <w:pPr>
        <w:pStyle w:val="CommentText"/>
      </w:pPr>
      <w:r>
        <w:rPr>
          <w:rStyle w:val="CommentReference"/>
        </w:rPr>
        <w:annotationRef/>
      </w:r>
      <w:r>
        <w:t>What sample will you be recrystallizing?</w:t>
      </w:r>
    </w:p>
  </w:comment>
  <w:comment w:id="18" w:author="Author" w:initials="A">
    <w:p w14:paraId="54368B18" w14:textId="7D88EDE7" w:rsidR="00282F12" w:rsidRDefault="00282F12">
      <w:pPr>
        <w:pStyle w:val="CommentText"/>
      </w:pPr>
      <w:r>
        <w:rPr>
          <w:rStyle w:val="CommentReference"/>
        </w:rPr>
        <w:annotationRef/>
      </w:r>
      <w:r>
        <w:t>What ratio of solvents? What are some guidelines for selecting a two solvent system?</w:t>
      </w:r>
    </w:p>
  </w:comment>
  <w:comment w:id="28" w:author="Author" w:initials="A">
    <w:p w14:paraId="5C16A8C3" w14:textId="18B96DB4" w:rsidR="00282F12" w:rsidRDefault="00282F12">
      <w:pPr>
        <w:pStyle w:val="CommentText"/>
      </w:pPr>
      <w:r>
        <w:rPr>
          <w:rStyle w:val="CommentReference"/>
        </w:rPr>
        <w:annotationRef/>
      </w:r>
      <w:r>
        <w:t>What solvent will be used?</w:t>
      </w:r>
    </w:p>
  </w:comment>
  <w:comment w:id="32" w:author="Author" w:initials="A">
    <w:p w14:paraId="1B2AEAA6" w14:textId="2589E628" w:rsidR="00282F12" w:rsidRDefault="00282F12">
      <w:pPr>
        <w:pStyle w:val="CommentText"/>
      </w:pPr>
      <w:r>
        <w:rPr>
          <w:rStyle w:val="CommentReference"/>
        </w:rPr>
        <w:annotationRef/>
      </w:r>
      <w:r>
        <w:t xml:space="preserve">Should this flask be heated as well (or preheated) in order to avoid cooling of the solvent? </w:t>
      </w:r>
    </w:p>
  </w:comment>
  <w:comment w:id="34" w:author="Author" w:initials="A">
    <w:p w14:paraId="38E7F36B" w14:textId="788033BC" w:rsidR="00282F12" w:rsidRDefault="00282F12">
      <w:pPr>
        <w:pStyle w:val="CommentText"/>
      </w:pPr>
      <w:r>
        <w:rPr>
          <w:rStyle w:val="CommentReference"/>
        </w:rPr>
        <w:annotationRef/>
      </w:r>
      <w:r>
        <w:t xml:space="preserve">How long should it remain on ice? </w:t>
      </w:r>
    </w:p>
  </w:comment>
  <w:comment w:id="38" w:author="Author" w:initials="A">
    <w:p w14:paraId="0335DCFE" w14:textId="77777777" w:rsidR="00A2598B" w:rsidRDefault="00A2598B">
      <w:pPr>
        <w:pStyle w:val="CommentText"/>
      </w:pPr>
      <w:r>
        <w:rPr>
          <w:rStyle w:val="CommentReference"/>
        </w:rPr>
        <w:annotationRef/>
      </w:r>
      <w:r>
        <w:t>Do you mean the cold flask containing the crystals?</w:t>
      </w:r>
    </w:p>
  </w:comment>
  <w:comment w:id="41" w:author="Author" w:initials="A">
    <w:p w14:paraId="694D9F1E" w14:textId="230E59FC" w:rsidR="00282F12" w:rsidRDefault="00282F12">
      <w:pPr>
        <w:pStyle w:val="CommentText"/>
      </w:pPr>
      <w:r>
        <w:rPr>
          <w:rStyle w:val="CommentReference"/>
        </w:rPr>
        <w:annotationRef/>
      </w:r>
      <w:r>
        <w:t>Do you mean the cold flask containing the crystals?</w:t>
      </w:r>
    </w:p>
  </w:comment>
  <w:comment w:id="48" w:author="Author" w:initials="A">
    <w:p w14:paraId="6031A524" w14:textId="6FF54ED9" w:rsidR="00282F12" w:rsidRDefault="00282F12">
      <w:pPr>
        <w:pStyle w:val="CommentText"/>
      </w:pPr>
      <w:r>
        <w:rPr>
          <w:rStyle w:val="CommentReference"/>
        </w:rPr>
        <w:annotationRef/>
      </w:r>
      <w:r>
        <w:t xml:space="preserve">Can you provide representative before and after NMR spectra to show the increase in purity? </w:t>
      </w:r>
    </w:p>
  </w:comment>
  <w:comment w:id="49" w:author="Author" w:initials="A">
    <w:p w14:paraId="1373D123" w14:textId="244CAD7C" w:rsidR="00D0423A" w:rsidRDefault="00D0423A">
      <w:pPr>
        <w:pStyle w:val="CommentText"/>
      </w:pPr>
      <w:r>
        <w:rPr>
          <w:rStyle w:val="CommentReference"/>
        </w:rPr>
        <w:annotationRef/>
      </w:r>
      <w:r>
        <w:t xml:space="preserve">The author stated via email that he didn’t address this comment because: </w:t>
      </w:r>
      <w:r>
        <w:br/>
      </w:r>
      <w:r>
        <w:t>the example I picked didn't have a huge difference in NMR spectra, since most of the impurities (br2) don't have a H1 NMR signal, but</w:t>
      </w:r>
      <w:r>
        <w:t xml:space="preserve"> a significant difference can b</w:t>
      </w:r>
      <w:r>
        <w:t>e seen in the crude and re-</w:t>
      </w:r>
      <w:r>
        <w:t>crystallized</w:t>
      </w:r>
      <w:r>
        <w:t xml:space="preserve"> product.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759552A" w15:done="0"/>
  <w15:commentEx w15:paraId="137DEB22" w15:done="0"/>
  <w15:commentEx w15:paraId="54368B18" w15:done="0"/>
  <w15:commentEx w15:paraId="5C16A8C3" w15:done="0"/>
  <w15:commentEx w15:paraId="1B2AEAA6" w15:done="0"/>
  <w15:commentEx w15:paraId="38E7F36B" w15:done="0"/>
  <w15:commentEx w15:paraId="0335DCFE" w15:done="0"/>
  <w15:commentEx w15:paraId="694D9F1E" w15:done="0"/>
  <w15:commentEx w15:paraId="6031A524" w15:done="0"/>
  <w15:commentEx w15:paraId="1373D123" w15:paraIdParent="6031A52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7E7418" w14:textId="77777777" w:rsidR="00732689" w:rsidRDefault="00732689" w:rsidP="000062DF">
      <w:pPr>
        <w:spacing w:after="0"/>
      </w:pPr>
      <w:r>
        <w:separator/>
      </w:r>
    </w:p>
  </w:endnote>
  <w:endnote w:type="continuationSeparator" w:id="0">
    <w:p w14:paraId="5C8219D0" w14:textId="77777777" w:rsidR="00732689" w:rsidRDefault="00732689" w:rsidP="000062DF">
      <w:pPr>
        <w:spacing w:after="0"/>
      </w:pPr>
      <w:r>
        <w:continuationSeparator/>
      </w:r>
    </w:p>
  </w:endnote>
  <w:endnote w:type="continuationNotice" w:id="1">
    <w:p w14:paraId="5860FE50" w14:textId="77777777" w:rsidR="00732689" w:rsidRDefault="0073268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61159E" w14:textId="77777777" w:rsidR="00732689" w:rsidRDefault="0073268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43D821" w14:textId="77777777" w:rsidR="00732689" w:rsidRDefault="0073268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75C442" w14:textId="77777777" w:rsidR="00732689" w:rsidRDefault="007326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21C1D0" w14:textId="77777777" w:rsidR="00732689" w:rsidRDefault="00732689" w:rsidP="000062DF">
      <w:pPr>
        <w:spacing w:after="0"/>
      </w:pPr>
      <w:r>
        <w:separator/>
      </w:r>
    </w:p>
  </w:footnote>
  <w:footnote w:type="continuationSeparator" w:id="0">
    <w:p w14:paraId="11A61960" w14:textId="77777777" w:rsidR="00732689" w:rsidRDefault="00732689" w:rsidP="000062DF">
      <w:pPr>
        <w:spacing w:after="0"/>
      </w:pPr>
      <w:r>
        <w:continuationSeparator/>
      </w:r>
    </w:p>
  </w:footnote>
  <w:footnote w:type="continuationNotice" w:id="1">
    <w:p w14:paraId="687F9E42" w14:textId="77777777" w:rsidR="00732689" w:rsidRDefault="00732689">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09382" w14:textId="77777777" w:rsidR="00732689" w:rsidRDefault="0073268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B4687" w14:textId="77777777" w:rsidR="00732689" w:rsidRDefault="0073268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C3AD7A" w14:textId="77777777" w:rsidR="00732689" w:rsidRDefault="007326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202B9C"/>
    <w:multiLevelType w:val="multilevel"/>
    <w:tmpl w:val="7DC428A6"/>
    <w:lvl w:ilvl="0">
      <w:start w:val="13"/>
      <w:numFmt w:val="decimal"/>
      <w:pStyle w:val="Heading1"/>
      <w:suff w:val="nothing"/>
      <w:lvlText w:val="Chapter %1"/>
      <w:lvlJc w:val="left"/>
      <w:pPr>
        <w:ind w:left="0" w:firstLine="0"/>
      </w:pPr>
      <w:rPr>
        <w:rFonts w:ascii="Garamond" w:hAnsi="Garamond" w:hint="default"/>
        <w:sz w:val="44"/>
      </w:rPr>
    </w:lvl>
    <w:lvl w:ilvl="1">
      <w:start w:val="1"/>
      <w:numFmt w:val="decimal"/>
      <w:pStyle w:val="Heading2"/>
      <w:suff w:val="space"/>
      <w:lvlText w:val="%1.%2"/>
      <w:lvlJc w:val="left"/>
      <w:pPr>
        <w:ind w:left="0" w:firstLine="0"/>
      </w:pPr>
      <w:rPr>
        <w:rFonts w:hint="default"/>
        <w:b/>
        <w:i w:val="0"/>
      </w:rPr>
    </w:lvl>
    <w:lvl w:ilvl="2">
      <w:start w:val="1"/>
      <w:numFmt w:val="upperLetter"/>
      <w:pStyle w:val="Heading3"/>
      <w:suff w:val="space"/>
      <w:lvlText w:val="%3"/>
      <w:lvlJc w:val="left"/>
      <w:pPr>
        <w:ind w:left="0" w:firstLine="0"/>
      </w:pPr>
      <w:rPr>
        <w:rFonts w:hint="default"/>
        <w:b/>
        <w:i w:val="0"/>
        <w:caps w:val="0"/>
        <w:strike w:val="0"/>
        <w:dstrike w:val="0"/>
        <w:vanish w:val="0"/>
        <w:vertAlign w:val="baseline"/>
      </w:rPr>
    </w:lvl>
    <w:lvl w:ilvl="3">
      <w:start w:val="1"/>
      <w:numFmt w:val="decimal"/>
      <w:pStyle w:val="Heading4"/>
      <w:suff w:val="nothing"/>
      <w:lvlText w:val="%4. "/>
      <w:lvlJc w:val="left"/>
      <w:pPr>
        <w:ind w:left="360" w:firstLine="0"/>
      </w:pPr>
      <w:rPr>
        <w:rFonts w:hint="default"/>
        <w:b/>
        <w:i w:val="0"/>
        <w:sz w:val="24"/>
      </w:rPr>
    </w:lvl>
    <w:lvl w:ilvl="4">
      <w:start w:val="1"/>
      <w:numFmt w:val="lowerLetter"/>
      <w:pStyle w:val="Heading5"/>
      <w:suff w:val="nothing"/>
      <w:lvlText w:val="%5"/>
      <w:lvlJc w:val="left"/>
      <w:pPr>
        <w:ind w:left="720" w:firstLine="0"/>
      </w:pPr>
      <w:rPr>
        <w:rFonts w:hint="default"/>
        <w:b w:val="0"/>
        <w:i w:val="0"/>
        <w:caps w:val="0"/>
        <w:strike w:val="0"/>
        <w:dstrike w:val="0"/>
        <w:vanish w:val="0"/>
        <w:sz w:val="24"/>
        <w:vertAlign w:val="baseline"/>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 w15:restartNumberingAfterBreak="0">
    <w:nsid w:val="689C7791"/>
    <w:multiLevelType w:val="hybridMultilevel"/>
    <w:tmpl w:val="128CE100"/>
    <w:lvl w:ilvl="0" w:tplc="6B180F9A">
      <w:start w:val="1"/>
      <w:numFmt w:val="decimal"/>
      <w:lvlText w:val="Figure %1 »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686401E"/>
    <w:multiLevelType w:val="multilevel"/>
    <w:tmpl w:val="46268570"/>
    <w:lvl w:ilvl="0">
      <w:start w:val="1"/>
      <w:numFmt w:val="decimal"/>
      <w:lvlText w:val="%1."/>
      <w:lvlJc w:val="left"/>
      <w:pPr>
        <w:tabs>
          <w:tab w:val="num" w:pos="720"/>
        </w:tabs>
        <w:ind w:left="720" w:hanging="720"/>
      </w:pPr>
      <w:rPr>
        <w:rFonts w:hint="default"/>
        <w:b w:val="0"/>
        <w:i w:val="0"/>
      </w:rPr>
    </w:lvl>
    <w:lvl w:ilvl="1">
      <w:start w:val="1"/>
      <w:numFmt w:val="decimal"/>
      <w:lvlText w:val="%1.%2."/>
      <w:lvlJc w:val="left"/>
      <w:pPr>
        <w:tabs>
          <w:tab w:val="num" w:pos="1440"/>
        </w:tabs>
        <w:ind w:left="1440" w:hanging="72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 w15:restartNumberingAfterBreak="0">
    <w:nsid w:val="7FF35AC4"/>
    <w:multiLevelType w:val="hybridMultilevel"/>
    <w:tmpl w:val="9A006146"/>
    <w:lvl w:ilvl="0" w:tplc="4AB2118A">
      <w:start w:val="1"/>
      <w:numFmt w:val="decimal"/>
      <w:lvlText w:val="1.%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CS&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9dee02252v057e9vaqxdwaa29zedt0ast5z&quot;&gt;My EndNote Library&lt;record-ids&gt;&lt;item&gt;331&lt;/item&gt;&lt;item&gt;341&lt;/item&gt;&lt;item&gt;344&lt;/item&gt;&lt;item&gt;346&lt;/item&gt;&lt;item&gt;347&lt;/item&gt;&lt;/record-ids&gt;&lt;/item&gt;&lt;/Libraries&gt;"/>
  </w:docVars>
  <w:rsids>
    <w:rsidRoot w:val="000331A6"/>
    <w:rsid w:val="00000789"/>
    <w:rsid w:val="00001151"/>
    <w:rsid w:val="0000435C"/>
    <w:rsid w:val="000062DF"/>
    <w:rsid w:val="00031B3B"/>
    <w:rsid w:val="000331A6"/>
    <w:rsid w:val="00040633"/>
    <w:rsid w:val="0004352E"/>
    <w:rsid w:val="000512AE"/>
    <w:rsid w:val="0005154F"/>
    <w:rsid w:val="000550AD"/>
    <w:rsid w:val="0005542F"/>
    <w:rsid w:val="0006272A"/>
    <w:rsid w:val="00080A64"/>
    <w:rsid w:val="00086C8E"/>
    <w:rsid w:val="000920FB"/>
    <w:rsid w:val="000B1046"/>
    <w:rsid w:val="000B2F15"/>
    <w:rsid w:val="000B694F"/>
    <w:rsid w:val="000B6A03"/>
    <w:rsid w:val="000C52D8"/>
    <w:rsid w:val="000E3E1B"/>
    <w:rsid w:val="000F0A0A"/>
    <w:rsid w:val="000F3823"/>
    <w:rsid w:val="00101B2B"/>
    <w:rsid w:val="00102FEA"/>
    <w:rsid w:val="00105021"/>
    <w:rsid w:val="0011062D"/>
    <w:rsid w:val="00116E0E"/>
    <w:rsid w:val="00120D88"/>
    <w:rsid w:val="00151786"/>
    <w:rsid w:val="00155F23"/>
    <w:rsid w:val="00157D96"/>
    <w:rsid w:val="00177A22"/>
    <w:rsid w:val="001828CA"/>
    <w:rsid w:val="00182CC8"/>
    <w:rsid w:val="00192CAD"/>
    <w:rsid w:val="00193A0F"/>
    <w:rsid w:val="001A1242"/>
    <w:rsid w:val="001C2C30"/>
    <w:rsid w:val="001D2BE8"/>
    <w:rsid w:val="001E1089"/>
    <w:rsid w:val="002005C9"/>
    <w:rsid w:val="002030CB"/>
    <w:rsid w:val="00214132"/>
    <w:rsid w:val="00225D02"/>
    <w:rsid w:val="00254D9F"/>
    <w:rsid w:val="00270AC8"/>
    <w:rsid w:val="00275A00"/>
    <w:rsid w:val="002763FE"/>
    <w:rsid w:val="00282F12"/>
    <w:rsid w:val="002A0D6D"/>
    <w:rsid w:val="002B411D"/>
    <w:rsid w:val="002C31A1"/>
    <w:rsid w:val="002C61AC"/>
    <w:rsid w:val="002D4885"/>
    <w:rsid w:val="00303744"/>
    <w:rsid w:val="00311C59"/>
    <w:rsid w:val="00315223"/>
    <w:rsid w:val="00323E30"/>
    <w:rsid w:val="0032412D"/>
    <w:rsid w:val="00326189"/>
    <w:rsid w:val="0033037E"/>
    <w:rsid w:val="003371B5"/>
    <w:rsid w:val="00356D35"/>
    <w:rsid w:val="003722EC"/>
    <w:rsid w:val="00374C55"/>
    <w:rsid w:val="00392018"/>
    <w:rsid w:val="003A6A0A"/>
    <w:rsid w:val="003B34E2"/>
    <w:rsid w:val="003C027B"/>
    <w:rsid w:val="003D49BE"/>
    <w:rsid w:val="003E02E7"/>
    <w:rsid w:val="003E0E76"/>
    <w:rsid w:val="003E3E9F"/>
    <w:rsid w:val="00413FDB"/>
    <w:rsid w:val="004221BF"/>
    <w:rsid w:val="00441B03"/>
    <w:rsid w:val="00462C94"/>
    <w:rsid w:val="00467282"/>
    <w:rsid w:val="004A1058"/>
    <w:rsid w:val="004A1B00"/>
    <w:rsid w:val="004C0197"/>
    <w:rsid w:val="004C70ED"/>
    <w:rsid w:val="004D3F67"/>
    <w:rsid w:val="004E77BD"/>
    <w:rsid w:val="004F516A"/>
    <w:rsid w:val="00503367"/>
    <w:rsid w:val="00515C75"/>
    <w:rsid w:val="0051701C"/>
    <w:rsid w:val="00544F0F"/>
    <w:rsid w:val="005525A0"/>
    <w:rsid w:val="005546C8"/>
    <w:rsid w:val="0056046C"/>
    <w:rsid w:val="00560984"/>
    <w:rsid w:val="00573D7B"/>
    <w:rsid w:val="00583BBA"/>
    <w:rsid w:val="005B23DE"/>
    <w:rsid w:val="005B42CD"/>
    <w:rsid w:val="005C418F"/>
    <w:rsid w:val="005E08CE"/>
    <w:rsid w:val="005E24E0"/>
    <w:rsid w:val="005F46DD"/>
    <w:rsid w:val="005F7768"/>
    <w:rsid w:val="00602CDA"/>
    <w:rsid w:val="006056A2"/>
    <w:rsid w:val="006066A4"/>
    <w:rsid w:val="0061385D"/>
    <w:rsid w:val="0063094D"/>
    <w:rsid w:val="00634097"/>
    <w:rsid w:val="006378E6"/>
    <w:rsid w:val="006406D0"/>
    <w:rsid w:val="006469BA"/>
    <w:rsid w:val="006720E8"/>
    <w:rsid w:val="00672E5A"/>
    <w:rsid w:val="006733FE"/>
    <w:rsid w:val="00681DE9"/>
    <w:rsid w:val="006920D5"/>
    <w:rsid w:val="006B073D"/>
    <w:rsid w:val="006C493D"/>
    <w:rsid w:val="006E76F5"/>
    <w:rsid w:val="006F199B"/>
    <w:rsid w:val="00701418"/>
    <w:rsid w:val="0071530F"/>
    <w:rsid w:val="00731BDD"/>
    <w:rsid w:val="00732689"/>
    <w:rsid w:val="00742146"/>
    <w:rsid w:val="007431CA"/>
    <w:rsid w:val="00750056"/>
    <w:rsid w:val="007500A0"/>
    <w:rsid w:val="00760C9B"/>
    <w:rsid w:val="00782CF5"/>
    <w:rsid w:val="00790EA9"/>
    <w:rsid w:val="00794049"/>
    <w:rsid w:val="00794CF3"/>
    <w:rsid w:val="007A6FDA"/>
    <w:rsid w:val="007C3210"/>
    <w:rsid w:val="007C6327"/>
    <w:rsid w:val="007F0E90"/>
    <w:rsid w:val="00801ECA"/>
    <w:rsid w:val="0080410B"/>
    <w:rsid w:val="00821F68"/>
    <w:rsid w:val="00823F39"/>
    <w:rsid w:val="00833C67"/>
    <w:rsid w:val="0084459A"/>
    <w:rsid w:val="00845A78"/>
    <w:rsid w:val="00873C5C"/>
    <w:rsid w:val="008A02BB"/>
    <w:rsid w:val="008B14A1"/>
    <w:rsid w:val="008B1C3C"/>
    <w:rsid w:val="008B347C"/>
    <w:rsid w:val="008E5E08"/>
    <w:rsid w:val="008E7889"/>
    <w:rsid w:val="00903A4F"/>
    <w:rsid w:val="00914E28"/>
    <w:rsid w:val="00925E0B"/>
    <w:rsid w:val="009311DE"/>
    <w:rsid w:val="009336C0"/>
    <w:rsid w:val="00953F12"/>
    <w:rsid w:val="00962895"/>
    <w:rsid w:val="009663C5"/>
    <w:rsid w:val="00973E64"/>
    <w:rsid w:val="00994195"/>
    <w:rsid w:val="009A1AE7"/>
    <w:rsid w:val="009A4EC7"/>
    <w:rsid w:val="009C5CD4"/>
    <w:rsid w:val="00A10E92"/>
    <w:rsid w:val="00A11D98"/>
    <w:rsid w:val="00A15054"/>
    <w:rsid w:val="00A20C56"/>
    <w:rsid w:val="00A213C3"/>
    <w:rsid w:val="00A24F6E"/>
    <w:rsid w:val="00A2598B"/>
    <w:rsid w:val="00A44BC4"/>
    <w:rsid w:val="00A548D9"/>
    <w:rsid w:val="00A818C7"/>
    <w:rsid w:val="00A832B5"/>
    <w:rsid w:val="00A9234E"/>
    <w:rsid w:val="00A92ED3"/>
    <w:rsid w:val="00AB0BBF"/>
    <w:rsid w:val="00AD617C"/>
    <w:rsid w:val="00AD67B7"/>
    <w:rsid w:val="00AE6CED"/>
    <w:rsid w:val="00B02DB9"/>
    <w:rsid w:val="00B320B6"/>
    <w:rsid w:val="00B32116"/>
    <w:rsid w:val="00B3305B"/>
    <w:rsid w:val="00B55FC9"/>
    <w:rsid w:val="00B604D7"/>
    <w:rsid w:val="00B67075"/>
    <w:rsid w:val="00B71262"/>
    <w:rsid w:val="00B84DE8"/>
    <w:rsid w:val="00B86D53"/>
    <w:rsid w:val="00B90073"/>
    <w:rsid w:val="00B9099D"/>
    <w:rsid w:val="00B91913"/>
    <w:rsid w:val="00B92A74"/>
    <w:rsid w:val="00B9570E"/>
    <w:rsid w:val="00BB7242"/>
    <w:rsid w:val="00BC070F"/>
    <w:rsid w:val="00BD28EC"/>
    <w:rsid w:val="00BD5986"/>
    <w:rsid w:val="00BD6C04"/>
    <w:rsid w:val="00BE1343"/>
    <w:rsid w:val="00C040E2"/>
    <w:rsid w:val="00C0726A"/>
    <w:rsid w:val="00C10EA5"/>
    <w:rsid w:val="00C124F6"/>
    <w:rsid w:val="00C141BA"/>
    <w:rsid w:val="00C152A0"/>
    <w:rsid w:val="00C2038D"/>
    <w:rsid w:val="00C217C6"/>
    <w:rsid w:val="00C423BD"/>
    <w:rsid w:val="00C43A00"/>
    <w:rsid w:val="00C53C87"/>
    <w:rsid w:val="00C622D0"/>
    <w:rsid w:val="00C8383D"/>
    <w:rsid w:val="00C855A1"/>
    <w:rsid w:val="00CA6216"/>
    <w:rsid w:val="00CC0071"/>
    <w:rsid w:val="00CC032A"/>
    <w:rsid w:val="00CC4BF1"/>
    <w:rsid w:val="00CC566C"/>
    <w:rsid w:val="00CC6BAD"/>
    <w:rsid w:val="00CE2245"/>
    <w:rsid w:val="00CE6B5B"/>
    <w:rsid w:val="00CE7ACE"/>
    <w:rsid w:val="00CF4A0D"/>
    <w:rsid w:val="00CF67C6"/>
    <w:rsid w:val="00CF6F7A"/>
    <w:rsid w:val="00D0033C"/>
    <w:rsid w:val="00D0082C"/>
    <w:rsid w:val="00D0423A"/>
    <w:rsid w:val="00D138FA"/>
    <w:rsid w:val="00D16BB6"/>
    <w:rsid w:val="00D27FC3"/>
    <w:rsid w:val="00D4239A"/>
    <w:rsid w:val="00D4319C"/>
    <w:rsid w:val="00D46D1F"/>
    <w:rsid w:val="00D51F7F"/>
    <w:rsid w:val="00D64C70"/>
    <w:rsid w:val="00D65712"/>
    <w:rsid w:val="00D66808"/>
    <w:rsid w:val="00D77E26"/>
    <w:rsid w:val="00D967AA"/>
    <w:rsid w:val="00DB0B36"/>
    <w:rsid w:val="00DC16E3"/>
    <w:rsid w:val="00DC1DC1"/>
    <w:rsid w:val="00DD2B35"/>
    <w:rsid w:val="00DF78F8"/>
    <w:rsid w:val="00E004F5"/>
    <w:rsid w:val="00E05207"/>
    <w:rsid w:val="00E13596"/>
    <w:rsid w:val="00E13700"/>
    <w:rsid w:val="00E5103C"/>
    <w:rsid w:val="00E62346"/>
    <w:rsid w:val="00E624A4"/>
    <w:rsid w:val="00E73476"/>
    <w:rsid w:val="00E809F8"/>
    <w:rsid w:val="00E86E66"/>
    <w:rsid w:val="00E96D7E"/>
    <w:rsid w:val="00EA3C6F"/>
    <w:rsid w:val="00EA46D3"/>
    <w:rsid w:val="00EA683A"/>
    <w:rsid w:val="00EB26EF"/>
    <w:rsid w:val="00EB63AA"/>
    <w:rsid w:val="00EC73DF"/>
    <w:rsid w:val="00ED009A"/>
    <w:rsid w:val="00EE16AE"/>
    <w:rsid w:val="00F13BDF"/>
    <w:rsid w:val="00F2489A"/>
    <w:rsid w:val="00F352DA"/>
    <w:rsid w:val="00F427F5"/>
    <w:rsid w:val="00F44453"/>
    <w:rsid w:val="00F55D38"/>
    <w:rsid w:val="00F6045C"/>
    <w:rsid w:val="00F75177"/>
    <w:rsid w:val="00F81A51"/>
    <w:rsid w:val="00FB4BB4"/>
    <w:rsid w:val="00FB4F0C"/>
    <w:rsid w:val="00FB7DE3"/>
    <w:rsid w:val="00FC1C9F"/>
    <w:rsid w:val="00FC3F4B"/>
    <w:rsid w:val="00FD3E7C"/>
    <w:rsid w:val="00FE6904"/>
    <w:rsid w:val="00FE6AB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5C1B7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paragraph" w:styleId="Heading1">
    <w:name w:val="heading 1"/>
    <w:basedOn w:val="Normal"/>
    <w:next w:val="Normal"/>
    <w:link w:val="Heading1Char"/>
    <w:autoRedefine/>
    <w:uiPriority w:val="9"/>
    <w:qFormat/>
    <w:rsid w:val="00AD67B7"/>
    <w:pPr>
      <w:keepNext/>
      <w:numPr>
        <w:numId w:val="2"/>
      </w:numPr>
      <w:spacing w:after="360" w:line="280" w:lineRule="atLeast"/>
      <w:jc w:val="both"/>
      <w:outlineLvl w:val="0"/>
    </w:pPr>
    <w:rPr>
      <w:rFonts w:ascii="Garamond" w:eastAsiaTheme="majorEastAsia" w:hAnsi="Garamond" w:cstheme="majorBidi"/>
      <w:b/>
      <w:bCs/>
      <w:kern w:val="32"/>
      <w:sz w:val="44"/>
      <w:szCs w:val="32"/>
    </w:rPr>
  </w:style>
  <w:style w:type="paragraph" w:styleId="Heading2">
    <w:name w:val="heading 2"/>
    <w:basedOn w:val="Normal"/>
    <w:next w:val="Normal"/>
    <w:link w:val="Heading2Char"/>
    <w:autoRedefine/>
    <w:uiPriority w:val="9"/>
    <w:unhideWhenUsed/>
    <w:qFormat/>
    <w:rsid w:val="00AD67B7"/>
    <w:pPr>
      <w:keepNext/>
      <w:numPr>
        <w:ilvl w:val="1"/>
        <w:numId w:val="2"/>
      </w:numPr>
      <w:spacing w:before="480" w:after="240" w:line="280" w:lineRule="atLeast"/>
      <w:jc w:val="both"/>
      <w:outlineLvl w:val="1"/>
    </w:pPr>
    <w:rPr>
      <w:rFonts w:ascii="Garamond" w:eastAsiaTheme="majorEastAsia" w:hAnsi="Garamond" w:cstheme="majorBidi"/>
      <w:b/>
      <w:bCs/>
      <w:iCs/>
      <w:sz w:val="32"/>
      <w:szCs w:val="28"/>
    </w:rPr>
  </w:style>
  <w:style w:type="paragraph" w:styleId="Heading3">
    <w:name w:val="heading 3"/>
    <w:basedOn w:val="Normal"/>
    <w:next w:val="Normal"/>
    <w:link w:val="Heading3Char"/>
    <w:autoRedefine/>
    <w:uiPriority w:val="9"/>
    <w:unhideWhenUsed/>
    <w:qFormat/>
    <w:rsid w:val="00AD67B7"/>
    <w:pPr>
      <w:keepNext/>
      <w:numPr>
        <w:ilvl w:val="2"/>
        <w:numId w:val="2"/>
      </w:numPr>
      <w:spacing w:before="360" w:after="120" w:line="280" w:lineRule="atLeast"/>
      <w:jc w:val="both"/>
      <w:outlineLvl w:val="2"/>
    </w:pPr>
    <w:rPr>
      <w:rFonts w:ascii="Garamond" w:eastAsiaTheme="majorEastAsia" w:hAnsi="Garamond" w:cstheme="majorBidi"/>
      <w:bCs/>
      <w:szCs w:val="22"/>
    </w:rPr>
  </w:style>
  <w:style w:type="paragraph" w:styleId="Heading4">
    <w:name w:val="heading 4"/>
    <w:basedOn w:val="Normal"/>
    <w:next w:val="Normal"/>
    <w:link w:val="Heading4Char"/>
    <w:uiPriority w:val="9"/>
    <w:unhideWhenUsed/>
    <w:qFormat/>
    <w:rsid w:val="00AD67B7"/>
    <w:pPr>
      <w:keepNext/>
      <w:numPr>
        <w:ilvl w:val="3"/>
        <w:numId w:val="2"/>
      </w:numPr>
      <w:spacing w:before="240" w:after="60" w:line="280" w:lineRule="atLeast"/>
      <w:jc w:val="both"/>
      <w:outlineLvl w:val="3"/>
    </w:pPr>
    <w:rPr>
      <w:rFonts w:ascii="Garamond" w:hAnsi="Garamond" w:cstheme="majorBidi"/>
      <w:b/>
      <w:bCs/>
      <w:szCs w:val="28"/>
    </w:rPr>
  </w:style>
  <w:style w:type="paragraph" w:styleId="Heading5">
    <w:name w:val="heading 5"/>
    <w:basedOn w:val="Normal"/>
    <w:next w:val="Normal"/>
    <w:link w:val="Heading5Char"/>
    <w:uiPriority w:val="9"/>
    <w:unhideWhenUsed/>
    <w:qFormat/>
    <w:rsid w:val="00AD67B7"/>
    <w:pPr>
      <w:numPr>
        <w:ilvl w:val="4"/>
        <w:numId w:val="2"/>
      </w:numPr>
      <w:spacing w:before="240" w:after="60" w:line="280" w:lineRule="atLeast"/>
      <w:jc w:val="both"/>
      <w:outlineLvl w:val="4"/>
    </w:pPr>
    <w:rPr>
      <w:rFonts w:ascii="Garamond" w:hAnsi="Garamond" w:cstheme="majorBidi"/>
      <w:bCs/>
      <w:iCs/>
      <w:szCs w:val="26"/>
    </w:rPr>
  </w:style>
  <w:style w:type="paragraph" w:styleId="Heading6">
    <w:name w:val="heading 6"/>
    <w:basedOn w:val="Normal"/>
    <w:next w:val="Normal"/>
    <w:link w:val="Heading6Char"/>
    <w:uiPriority w:val="9"/>
    <w:unhideWhenUsed/>
    <w:qFormat/>
    <w:rsid w:val="00AD67B7"/>
    <w:pPr>
      <w:numPr>
        <w:ilvl w:val="5"/>
        <w:numId w:val="2"/>
      </w:numPr>
      <w:spacing w:before="240" w:after="60" w:line="280" w:lineRule="atLeast"/>
      <w:jc w:val="both"/>
      <w:outlineLvl w:val="5"/>
    </w:pPr>
    <w:rPr>
      <w:rFonts w:ascii="Garamond" w:hAnsi="Garamond" w:cstheme="majorBidi"/>
      <w:b/>
      <w:bCs/>
    </w:rPr>
  </w:style>
  <w:style w:type="paragraph" w:styleId="Heading7">
    <w:name w:val="heading 7"/>
    <w:basedOn w:val="Normal"/>
    <w:next w:val="Normal"/>
    <w:link w:val="Heading7Char"/>
    <w:uiPriority w:val="9"/>
    <w:semiHidden/>
    <w:unhideWhenUsed/>
    <w:qFormat/>
    <w:rsid w:val="00AD67B7"/>
    <w:pPr>
      <w:numPr>
        <w:ilvl w:val="6"/>
        <w:numId w:val="2"/>
      </w:numPr>
      <w:spacing w:before="240" w:after="60" w:line="280" w:lineRule="atLeast"/>
      <w:jc w:val="both"/>
      <w:outlineLvl w:val="6"/>
    </w:pPr>
    <w:rPr>
      <w:rFonts w:ascii="Garamond" w:hAnsi="Garamond" w:cstheme="majorBidi"/>
    </w:rPr>
  </w:style>
  <w:style w:type="paragraph" w:styleId="Heading8">
    <w:name w:val="heading 8"/>
    <w:basedOn w:val="Normal"/>
    <w:next w:val="Normal"/>
    <w:link w:val="Heading8Char"/>
    <w:uiPriority w:val="9"/>
    <w:semiHidden/>
    <w:unhideWhenUsed/>
    <w:qFormat/>
    <w:rsid w:val="00AD67B7"/>
    <w:pPr>
      <w:numPr>
        <w:ilvl w:val="7"/>
        <w:numId w:val="2"/>
      </w:numPr>
      <w:spacing w:before="240" w:after="60" w:line="280" w:lineRule="atLeast"/>
      <w:jc w:val="both"/>
      <w:outlineLvl w:val="7"/>
    </w:pPr>
    <w:rPr>
      <w:rFonts w:ascii="Garamond" w:hAnsi="Garamond"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paragraph" w:styleId="Caption">
    <w:name w:val="caption"/>
    <w:basedOn w:val="Normal"/>
    <w:next w:val="Normal"/>
    <w:uiPriority w:val="35"/>
    <w:unhideWhenUsed/>
    <w:qFormat/>
    <w:rsid w:val="000F0A0A"/>
    <w:rPr>
      <w:i/>
      <w:iCs/>
      <w:color w:val="1F497D" w:themeColor="text2"/>
      <w:sz w:val="18"/>
      <w:szCs w:val="18"/>
    </w:rPr>
  </w:style>
  <w:style w:type="paragraph" w:styleId="ListParagraph">
    <w:name w:val="List Paragraph"/>
    <w:basedOn w:val="Normal"/>
    <w:uiPriority w:val="34"/>
    <w:qFormat/>
    <w:rsid w:val="00A44BC4"/>
    <w:pPr>
      <w:ind w:left="720"/>
      <w:contextualSpacing/>
    </w:pPr>
  </w:style>
  <w:style w:type="character" w:customStyle="1" w:styleId="Heading1Char">
    <w:name w:val="Heading 1 Char"/>
    <w:basedOn w:val="DefaultParagraphFont"/>
    <w:link w:val="Heading1"/>
    <w:uiPriority w:val="9"/>
    <w:rsid w:val="00AD67B7"/>
    <w:rPr>
      <w:rFonts w:ascii="Garamond" w:eastAsiaTheme="majorEastAsia" w:hAnsi="Garamond" w:cstheme="majorBidi"/>
      <w:b/>
      <w:bCs/>
      <w:kern w:val="32"/>
      <w:sz w:val="44"/>
      <w:szCs w:val="32"/>
    </w:rPr>
  </w:style>
  <w:style w:type="character" w:customStyle="1" w:styleId="Heading2Char">
    <w:name w:val="Heading 2 Char"/>
    <w:basedOn w:val="DefaultParagraphFont"/>
    <w:link w:val="Heading2"/>
    <w:uiPriority w:val="9"/>
    <w:rsid w:val="00AD67B7"/>
    <w:rPr>
      <w:rFonts w:ascii="Garamond" w:eastAsiaTheme="majorEastAsia" w:hAnsi="Garamond" w:cstheme="majorBidi"/>
      <w:b/>
      <w:bCs/>
      <w:iCs/>
      <w:sz w:val="32"/>
      <w:szCs w:val="28"/>
    </w:rPr>
  </w:style>
  <w:style w:type="character" w:customStyle="1" w:styleId="Heading3Char">
    <w:name w:val="Heading 3 Char"/>
    <w:basedOn w:val="DefaultParagraphFont"/>
    <w:link w:val="Heading3"/>
    <w:uiPriority w:val="9"/>
    <w:rsid w:val="00AD67B7"/>
    <w:rPr>
      <w:rFonts w:ascii="Garamond" w:eastAsiaTheme="majorEastAsia" w:hAnsi="Garamond" w:cstheme="majorBidi"/>
      <w:bCs/>
      <w:szCs w:val="22"/>
    </w:rPr>
  </w:style>
  <w:style w:type="character" w:customStyle="1" w:styleId="Heading4Char">
    <w:name w:val="Heading 4 Char"/>
    <w:basedOn w:val="DefaultParagraphFont"/>
    <w:link w:val="Heading4"/>
    <w:uiPriority w:val="9"/>
    <w:rsid w:val="00AD67B7"/>
    <w:rPr>
      <w:rFonts w:ascii="Garamond" w:hAnsi="Garamond" w:cstheme="majorBidi"/>
      <w:b/>
      <w:bCs/>
      <w:szCs w:val="28"/>
    </w:rPr>
  </w:style>
  <w:style w:type="character" w:customStyle="1" w:styleId="Heading5Char">
    <w:name w:val="Heading 5 Char"/>
    <w:basedOn w:val="DefaultParagraphFont"/>
    <w:link w:val="Heading5"/>
    <w:uiPriority w:val="9"/>
    <w:rsid w:val="00AD67B7"/>
    <w:rPr>
      <w:rFonts w:ascii="Garamond" w:hAnsi="Garamond" w:cstheme="majorBidi"/>
      <w:bCs/>
      <w:iCs/>
      <w:szCs w:val="26"/>
    </w:rPr>
  </w:style>
  <w:style w:type="character" w:customStyle="1" w:styleId="Heading6Char">
    <w:name w:val="Heading 6 Char"/>
    <w:basedOn w:val="DefaultParagraphFont"/>
    <w:link w:val="Heading6"/>
    <w:uiPriority w:val="9"/>
    <w:rsid w:val="00AD67B7"/>
    <w:rPr>
      <w:rFonts w:ascii="Garamond" w:hAnsi="Garamond" w:cstheme="majorBidi"/>
      <w:b/>
      <w:bCs/>
    </w:rPr>
  </w:style>
  <w:style w:type="character" w:customStyle="1" w:styleId="Heading7Char">
    <w:name w:val="Heading 7 Char"/>
    <w:basedOn w:val="DefaultParagraphFont"/>
    <w:link w:val="Heading7"/>
    <w:uiPriority w:val="9"/>
    <w:semiHidden/>
    <w:rsid w:val="00AD67B7"/>
    <w:rPr>
      <w:rFonts w:ascii="Garamond" w:hAnsi="Garamond" w:cstheme="majorBidi"/>
    </w:rPr>
  </w:style>
  <w:style w:type="character" w:customStyle="1" w:styleId="Heading8Char">
    <w:name w:val="Heading 8 Char"/>
    <w:basedOn w:val="DefaultParagraphFont"/>
    <w:link w:val="Heading8"/>
    <w:uiPriority w:val="9"/>
    <w:semiHidden/>
    <w:rsid w:val="00AD67B7"/>
    <w:rPr>
      <w:rFonts w:ascii="Garamond" w:hAnsi="Garamond" w:cstheme="majorBidi"/>
      <w:i/>
      <w:iCs/>
    </w:rPr>
  </w:style>
  <w:style w:type="paragraph" w:styleId="Header">
    <w:name w:val="header"/>
    <w:basedOn w:val="Normal"/>
    <w:link w:val="HeaderChar"/>
    <w:uiPriority w:val="99"/>
    <w:unhideWhenUsed/>
    <w:rsid w:val="000062DF"/>
    <w:pPr>
      <w:tabs>
        <w:tab w:val="center" w:pos="4680"/>
        <w:tab w:val="right" w:pos="9360"/>
      </w:tabs>
      <w:spacing w:after="0"/>
    </w:pPr>
  </w:style>
  <w:style w:type="character" w:customStyle="1" w:styleId="HeaderChar">
    <w:name w:val="Header Char"/>
    <w:basedOn w:val="DefaultParagraphFont"/>
    <w:link w:val="Header"/>
    <w:uiPriority w:val="99"/>
    <w:rsid w:val="000062DF"/>
  </w:style>
  <w:style w:type="paragraph" w:styleId="Footer">
    <w:name w:val="footer"/>
    <w:basedOn w:val="Normal"/>
    <w:link w:val="FooterChar"/>
    <w:uiPriority w:val="99"/>
    <w:unhideWhenUsed/>
    <w:rsid w:val="000062DF"/>
    <w:pPr>
      <w:tabs>
        <w:tab w:val="center" w:pos="4680"/>
        <w:tab w:val="right" w:pos="9360"/>
      </w:tabs>
      <w:spacing w:after="0"/>
    </w:pPr>
  </w:style>
  <w:style w:type="character" w:customStyle="1" w:styleId="FooterChar">
    <w:name w:val="Footer Char"/>
    <w:basedOn w:val="DefaultParagraphFont"/>
    <w:link w:val="Footer"/>
    <w:uiPriority w:val="99"/>
    <w:rsid w:val="000062DF"/>
  </w:style>
  <w:style w:type="table" w:styleId="TableGrid">
    <w:name w:val="Table Grid"/>
    <w:basedOn w:val="TableNormal"/>
    <w:uiPriority w:val="59"/>
    <w:rsid w:val="00A1505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rsid w:val="00CF6F7A"/>
    <w:pPr>
      <w:spacing w:after="0"/>
      <w:jc w:val="center"/>
    </w:pPr>
    <w:rPr>
      <w:rFonts w:ascii="Cambria" w:hAnsi="Cambria"/>
    </w:rPr>
  </w:style>
  <w:style w:type="paragraph" w:customStyle="1" w:styleId="EndNoteBibliography">
    <w:name w:val="EndNote Bibliography"/>
    <w:basedOn w:val="Normal"/>
    <w:rsid w:val="00CF6F7A"/>
    <w:rPr>
      <w:rFonts w:ascii="Cambria" w:hAnsi="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81996">
      <w:bodyDiv w:val="1"/>
      <w:marLeft w:val="0"/>
      <w:marRight w:val="0"/>
      <w:marTop w:val="0"/>
      <w:marBottom w:val="0"/>
      <w:divBdr>
        <w:top w:val="none" w:sz="0" w:space="0" w:color="auto"/>
        <w:left w:val="none" w:sz="0" w:space="0" w:color="auto"/>
        <w:bottom w:val="none" w:sz="0" w:space="0" w:color="auto"/>
        <w:right w:val="none" w:sz="0" w:space="0" w:color="auto"/>
      </w:divBdr>
      <w:divsChild>
        <w:div w:id="1434978965">
          <w:marLeft w:val="0"/>
          <w:marRight w:val="0"/>
          <w:marTop w:val="0"/>
          <w:marBottom w:val="0"/>
          <w:divBdr>
            <w:top w:val="none" w:sz="0" w:space="0" w:color="auto"/>
            <w:left w:val="none" w:sz="0" w:space="0" w:color="auto"/>
            <w:bottom w:val="none" w:sz="0" w:space="0" w:color="auto"/>
            <w:right w:val="none" w:sz="0" w:space="0" w:color="auto"/>
          </w:divBdr>
        </w:div>
      </w:divsChild>
    </w:div>
    <w:div w:id="371929865">
      <w:bodyDiv w:val="1"/>
      <w:marLeft w:val="0"/>
      <w:marRight w:val="0"/>
      <w:marTop w:val="0"/>
      <w:marBottom w:val="0"/>
      <w:divBdr>
        <w:top w:val="none" w:sz="0" w:space="0" w:color="auto"/>
        <w:left w:val="none" w:sz="0" w:space="0" w:color="auto"/>
        <w:bottom w:val="none" w:sz="0" w:space="0" w:color="auto"/>
        <w:right w:val="none" w:sz="0" w:space="0" w:color="auto"/>
      </w:divBdr>
    </w:div>
    <w:div w:id="549658109">
      <w:bodyDiv w:val="1"/>
      <w:marLeft w:val="0"/>
      <w:marRight w:val="0"/>
      <w:marTop w:val="0"/>
      <w:marBottom w:val="0"/>
      <w:divBdr>
        <w:top w:val="none" w:sz="0" w:space="0" w:color="auto"/>
        <w:left w:val="none" w:sz="0" w:space="0" w:color="auto"/>
        <w:bottom w:val="none" w:sz="0" w:space="0" w:color="auto"/>
        <w:right w:val="none" w:sz="0" w:space="0" w:color="auto"/>
      </w:divBdr>
    </w:div>
    <w:div w:id="746342806">
      <w:bodyDiv w:val="1"/>
      <w:marLeft w:val="0"/>
      <w:marRight w:val="0"/>
      <w:marTop w:val="0"/>
      <w:marBottom w:val="0"/>
      <w:divBdr>
        <w:top w:val="none" w:sz="0" w:space="0" w:color="auto"/>
        <w:left w:val="none" w:sz="0" w:space="0" w:color="auto"/>
        <w:bottom w:val="none" w:sz="0" w:space="0" w:color="auto"/>
        <w:right w:val="none" w:sz="0" w:space="0" w:color="auto"/>
      </w:divBdr>
    </w:div>
    <w:div w:id="1206872795">
      <w:bodyDiv w:val="1"/>
      <w:marLeft w:val="0"/>
      <w:marRight w:val="0"/>
      <w:marTop w:val="0"/>
      <w:marBottom w:val="0"/>
      <w:divBdr>
        <w:top w:val="none" w:sz="0" w:space="0" w:color="auto"/>
        <w:left w:val="none" w:sz="0" w:space="0" w:color="auto"/>
        <w:bottom w:val="none" w:sz="0" w:space="0" w:color="auto"/>
        <w:right w:val="none" w:sz="0" w:space="0" w:color="auto"/>
      </w:divBdr>
    </w:div>
    <w:div w:id="1350639184">
      <w:bodyDiv w:val="1"/>
      <w:marLeft w:val="0"/>
      <w:marRight w:val="0"/>
      <w:marTop w:val="0"/>
      <w:marBottom w:val="0"/>
      <w:divBdr>
        <w:top w:val="none" w:sz="0" w:space="0" w:color="auto"/>
        <w:left w:val="none" w:sz="0" w:space="0" w:color="auto"/>
        <w:bottom w:val="none" w:sz="0" w:space="0" w:color="auto"/>
        <w:right w:val="none" w:sz="0" w:space="0" w:color="auto"/>
      </w:divBdr>
    </w:div>
    <w:div w:id="1603490534">
      <w:bodyDiv w:val="1"/>
      <w:marLeft w:val="0"/>
      <w:marRight w:val="0"/>
      <w:marTop w:val="0"/>
      <w:marBottom w:val="0"/>
      <w:divBdr>
        <w:top w:val="none" w:sz="0" w:space="0" w:color="auto"/>
        <w:left w:val="none" w:sz="0" w:space="0" w:color="auto"/>
        <w:bottom w:val="none" w:sz="0" w:space="0" w:color="auto"/>
        <w:right w:val="none" w:sz="0" w:space="0" w:color="auto"/>
      </w:divBdr>
    </w:div>
    <w:div w:id="1713382791">
      <w:bodyDiv w:val="1"/>
      <w:marLeft w:val="0"/>
      <w:marRight w:val="0"/>
      <w:marTop w:val="0"/>
      <w:marBottom w:val="0"/>
      <w:divBdr>
        <w:top w:val="none" w:sz="0" w:space="0" w:color="auto"/>
        <w:left w:val="none" w:sz="0" w:space="0" w:color="auto"/>
        <w:bottom w:val="none" w:sz="0" w:space="0" w:color="auto"/>
        <w:right w:val="none" w:sz="0" w:space="0" w:color="auto"/>
      </w:divBdr>
    </w:div>
    <w:div w:id="19822226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C7A5B9-E583-47C4-BC54-6FC98F82D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2742</Words>
  <Characters>15632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2015-06-23T18:25:00Z</dcterms:created>
  <dcterms:modified xsi:type="dcterms:W3CDTF">2015-06-23T18:25:00Z</dcterms:modified>
</cp:coreProperties>
</file>