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4645F9" w14:textId="62BD3FE4" w:rsidR="0005248B" w:rsidRPr="000E42A0" w:rsidRDefault="0005248B" w:rsidP="0005248B">
      <w:pPr>
        <w:rPr>
          <w:rFonts w:ascii="Times New Roman" w:hAnsi="Times New Roman" w:cs="Times New Roman"/>
        </w:rPr>
      </w:pPr>
      <w:r w:rsidRPr="000E42A0">
        <w:rPr>
          <w:rFonts w:ascii="Times New Roman" w:hAnsi="Times New Roman" w:cs="Times New Roman"/>
          <w:b/>
          <w:sz w:val="28"/>
        </w:rPr>
        <w:t>PI:</w:t>
      </w:r>
      <w:r w:rsidRPr="000E42A0">
        <w:rPr>
          <w:rFonts w:ascii="Times New Roman" w:hAnsi="Times New Roman" w:cs="Times New Roman"/>
          <w:sz w:val="28"/>
        </w:rPr>
        <w:t xml:space="preserve"> </w:t>
      </w:r>
      <w:r w:rsidRPr="000E42A0">
        <w:rPr>
          <w:rFonts w:ascii="Times New Roman" w:hAnsi="Times New Roman" w:cs="Times New Roman"/>
        </w:rPr>
        <w:t xml:space="preserve">Jonas T. Kaplan &amp; Sarah </w:t>
      </w:r>
      <w:r w:rsidR="000B0454" w:rsidRPr="000E42A0">
        <w:rPr>
          <w:rFonts w:ascii="Times New Roman" w:hAnsi="Times New Roman" w:cs="Times New Roman"/>
        </w:rPr>
        <w:t xml:space="preserve">I. </w:t>
      </w:r>
      <w:r w:rsidRPr="000E42A0">
        <w:rPr>
          <w:rFonts w:ascii="Times New Roman" w:hAnsi="Times New Roman" w:cs="Times New Roman"/>
        </w:rPr>
        <w:t>Gimbel</w:t>
      </w:r>
    </w:p>
    <w:p w14:paraId="6D7B54E7" w14:textId="5B6B1669" w:rsidR="0005248B" w:rsidRPr="000E42A0" w:rsidRDefault="0005248B" w:rsidP="0005248B">
      <w:pPr>
        <w:rPr>
          <w:rFonts w:ascii="Times New Roman" w:hAnsi="Times New Roman" w:cs="Times New Roman"/>
        </w:rPr>
      </w:pPr>
      <w:r w:rsidRPr="000E42A0">
        <w:rPr>
          <w:rFonts w:ascii="Times New Roman" w:hAnsi="Times New Roman" w:cs="Times New Roman"/>
          <w:b/>
          <w:sz w:val="28"/>
        </w:rPr>
        <w:t>Psychology Education Title:</w:t>
      </w:r>
      <w:r w:rsidRPr="000E42A0">
        <w:rPr>
          <w:rFonts w:ascii="Times New Roman" w:hAnsi="Times New Roman" w:cs="Times New Roman"/>
          <w:sz w:val="28"/>
        </w:rPr>
        <w:t xml:space="preserve"> </w:t>
      </w:r>
      <w:del w:id="0" w:author="Sarah Gimbel" w:date="2015-06-16T13:52:00Z">
        <w:r w:rsidR="000B0454" w:rsidRPr="000E42A0" w:rsidDel="00EA2F63">
          <w:rPr>
            <w:rFonts w:ascii="Times New Roman" w:hAnsi="Times New Roman" w:cs="Times New Roman"/>
          </w:rPr>
          <w:delText xml:space="preserve">Sensorimotor </w:delText>
        </w:r>
      </w:del>
      <w:ins w:id="1" w:author="Sarah Gimbel" w:date="2015-06-16T13:52:00Z">
        <w:r w:rsidR="00EA2F63">
          <w:rPr>
            <w:rFonts w:ascii="Times New Roman" w:hAnsi="Times New Roman" w:cs="Times New Roman"/>
          </w:rPr>
          <w:t>Motor</w:t>
        </w:r>
        <w:r w:rsidR="00EA2F63" w:rsidRPr="000E42A0">
          <w:rPr>
            <w:rFonts w:ascii="Times New Roman" w:hAnsi="Times New Roman" w:cs="Times New Roman"/>
          </w:rPr>
          <w:t xml:space="preserve"> </w:t>
        </w:r>
      </w:ins>
      <w:r w:rsidR="000B0454" w:rsidRPr="000E42A0">
        <w:rPr>
          <w:rFonts w:ascii="Times New Roman" w:hAnsi="Times New Roman" w:cs="Times New Roman"/>
        </w:rPr>
        <w:t>Maps</w:t>
      </w:r>
    </w:p>
    <w:p w14:paraId="467785F0" w14:textId="77777777" w:rsidR="00113944" w:rsidRPr="000E42A0" w:rsidRDefault="00113944" w:rsidP="000554BF">
      <w:pPr>
        <w:rPr>
          <w:rFonts w:ascii="Times New Roman" w:hAnsi="Times New Roman" w:cs="Times New Roman"/>
          <w:b/>
        </w:rPr>
      </w:pPr>
    </w:p>
    <w:p w14:paraId="56544F43" w14:textId="77777777" w:rsidR="004F6A43" w:rsidRDefault="004F6A43" w:rsidP="00113944">
      <w:pPr>
        <w:rPr>
          <w:rFonts w:ascii="Times New Roman" w:hAnsi="Times New Roman" w:cs="Times New Roman"/>
          <w:b/>
          <w:sz w:val="28"/>
        </w:rPr>
      </w:pPr>
      <w:r w:rsidRPr="000E42A0">
        <w:rPr>
          <w:rFonts w:ascii="Times New Roman" w:hAnsi="Times New Roman" w:cs="Times New Roman"/>
          <w:b/>
          <w:sz w:val="28"/>
        </w:rPr>
        <w:t>Overview</w:t>
      </w:r>
    </w:p>
    <w:p w14:paraId="63BBBA73" w14:textId="77777777" w:rsidR="000E42A0" w:rsidRPr="000E42A0" w:rsidRDefault="000E42A0" w:rsidP="00113944">
      <w:pPr>
        <w:rPr>
          <w:rFonts w:ascii="Times New Roman" w:hAnsi="Times New Roman" w:cs="Times New Roman"/>
          <w:b/>
          <w:sz w:val="28"/>
        </w:rPr>
      </w:pPr>
    </w:p>
    <w:p w14:paraId="591AB146" w14:textId="5BD4EADF" w:rsidR="006E3F5C" w:rsidRPr="00AA7A2D" w:rsidRDefault="00A16625" w:rsidP="00AA7A2D">
      <w:pPr>
        <w:rPr>
          <w:rFonts w:ascii="Times New Roman" w:hAnsi="Times New Roman" w:cs="Times New Roman"/>
        </w:rPr>
      </w:pPr>
      <w:r w:rsidRPr="00AA7A2D">
        <w:rPr>
          <w:rFonts w:ascii="Times New Roman" w:hAnsi="Times New Roman" w:cs="Times New Roman"/>
        </w:rPr>
        <w:t xml:space="preserve">One principle of brain organization is the topographic mapping of information. Especially in sensory and motor cortices, </w:t>
      </w:r>
      <w:r w:rsidR="00B07C83" w:rsidRPr="00AA7A2D">
        <w:rPr>
          <w:rFonts w:ascii="Times New Roman" w:hAnsi="Times New Roman" w:cs="Times New Roman"/>
        </w:rPr>
        <w:t xml:space="preserve">adjacent regions of </w:t>
      </w:r>
      <w:r w:rsidR="003D76EC">
        <w:rPr>
          <w:rFonts w:ascii="Times New Roman" w:hAnsi="Times New Roman" w:cs="Times New Roman"/>
        </w:rPr>
        <w:t xml:space="preserve">the </w:t>
      </w:r>
      <w:r w:rsidR="00B07C83" w:rsidRPr="00AA7A2D">
        <w:rPr>
          <w:rFonts w:ascii="Times New Roman" w:hAnsi="Times New Roman" w:cs="Times New Roman"/>
        </w:rPr>
        <w:t xml:space="preserve">brain tend to represent information from </w:t>
      </w:r>
      <w:r w:rsidR="00442D98" w:rsidRPr="00AA7A2D">
        <w:rPr>
          <w:rFonts w:ascii="Times New Roman" w:hAnsi="Times New Roman" w:cs="Times New Roman"/>
        </w:rPr>
        <w:t>adjacent</w:t>
      </w:r>
      <w:r w:rsidR="00B07C83" w:rsidRPr="00AA7A2D">
        <w:rPr>
          <w:rFonts w:ascii="Times New Roman" w:hAnsi="Times New Roman" w:cs="Times New Roman"/>
        </w:rPr>
        <w:t xml:space="preserve"> parts of the body, resulting in maps of the body</w:t>
      </w:r>
      <w:r w:rsidR="007169E0" w:rsidRPr="00AA7A2D">
        <w:rPr>
          <w:rFonts w:ascii="Times New Roman" w:hAnsi="Times New Roman" w:cs="Times New Roman"/>
        </w:rPr>
        <w:t xml:space="preserve"> expressed</w:t>
      </w:r>
      <w:r w:rsidR="00B07C83" w:rsidRPr="00AA7A2D">
        <w:rPr>
          <w:rFonts w:ascii="Times New Roman" w:hAnsi="Times New Roman" w:cs="Times New Roman"/>
        </w:rPr>
        <w:t xml:space="preserve"> on the surface of the brain. </w:t>
      </w:r>
      <w:r w:rsidR="002170E1" w:rsidRPr="00AA7A2D">
        <w:rPr>
          <w:rFonts w:ascii="Times New Roman" w:hAnsi="Times New Roman" w:cs="Times New Roman"/>
        </w:rPr>
        <w:t>The primary sensory and motor maps in the brain surround a prominent sulc</w:t>
      </w:r>
      <w:r w:rsidR="00AC42CF" w:rsidRPr="00AA7A2D">
        <w:rPr>
          <w:rFonts w:ascii="Times New Roman" w:hAnsi="Times New Roman" w:cs="Times New Roman"/>
        </w:rPr>
        <w:t xml:space="preserve">us known as the central sulcus. The </w:t>
      </w:r>
      <w:r w:rsidR="00DD6A40" w:rsidRPr="00AA7A2D">
        <w:rPr>
          <w:rFonts w:ascii="Times New Roman" w:hAnsi="Times New Roman" w:cs="Times New Roman"/>
        </w:rPr>
        <w:t>cortex</w:t>
      </w:r>
      <w:r w:rsidR="00AC42CF" w:rsidRPr="00AA7A2D">
        <w:rPr>
          <w:rFonts w:ascii="Times New Roman" w:hAnsi="Times New Roman" w:cs="Times New Roman"/>
        </w:rPr>
        <w:t xml:space="preserve"> anterior to the central sulcus is known as the precentral gyrus and contains the primary motor cortex, while the cortex posterior to the central sulcus is known as the postcentral gyrus and cont</w:t>
      </w:r>
      <w:r w:rsidR="00470204" w:rsidRPr="00AA7A2D">
        <w:rPr>
          <w:rFonts w:ascii="Times New Roman" w:hAnsi="Times New Roman" w:cs="Times New Roman"/>
        </w:rPr>
        <w:t>ains the primary sensory cortex</w:t>
      </w:r>
      <w:r w:rsidR="00B07C83" w:rsidRPr="00AA7A2D">
        <w:rPr>
          <w:rFonts w:ascii="Times New Roman" w:hAnsi="Times New Roman" w:cs="Times New Roman"/>
        </w:rPr>
        <w:t xml:space="preserve"> (</w:t>
      </w:r>
      <w:r w:rsidR="00B07C83" w:rsidRPr="00AA7A2D">
        <w:rPr>
          <w:rFonts w:ascii="Times New Roman" w:hAnsi="Times New Roman" w:cs="Times New Roman"/>
          <w:b/>
        </w:rPr>
        <w:t>Figure 1</w:t>
      </w:r>
      <w:r w:rsidR="00B07C83" w:rsidRPr="00AA7A2D">
        <w:rPr>
          <w:rFonts w:ascii="Times New Roman" w:hAnsi="Times New Roman" w:cs="Times New Roman"/>
        </w:rPr>
        <w:t>).</w:t>
      </w:r>
    </w:p>
    <w:p w14:paraId="313816C6" w14:textId="77777777" w:rsidR="000E42A0" w:rsidRPr="00AA7A2D" w:rsidRDefault="000E42A0" w:rsidP="00AA7A2D">
      <w:pPr>
        <w:rPr>
          <w:rFonts w:ascii="Times New Roman" w:hAnsi="Times New Roman" w:cs="Times New Roman"/>
        </w:rPr>
      </w:pPr>
    </w:p>
    <w:p w14:paraId="5177A6D2" w14:textId="759CFE57" w:rsidR="00A37ACD" w:rsidRPr="00AA7A2D" w:rsidRDefault="003055B2" w:rsidP="00AA7A2D">
      <w:pPr>
        <w:rPr>
          <w:rFonts w:ascii="Times New Roman" w:hAnsi="Times New Roman" w:cs="Times New Roman"/>
        </w:rPr>
      </w:pPr>
      <w:r w:rsidRPr="00AA7A2D">
        <w:rPr>
          <w:rFonts w:ascii="Times New Roman" w:hAnsi="Times New Roman" w:cs="Times New Roman"/>
        </w:rPr>
        <w:t>In this experiment</w:t>
      </w:r>
      <w:r w:rsidR="003D76EC">
        <w:rPr>
          <w:rFonts w:ascii="Times New Roman" w:hAnsi="Times New Roman" w:cs="Times New Roman"/>
        </w:rPr>
        <w:t xml:space="preserve">, </w:t>
      </w:r>
      <w:r w:rsidR="00967E96" w:rsidRPr="00AA7A2D">
        <w:rPr>
          <w:rFonts w:ascii="Times New Roman" w:hAnsi="Times New Roman" w:cs="Times New Roman"/>
        </w:rPr>
        <w:t>functional neuroimaging</w:t>
      </w:r>
      <w:r w:rsidR="00627B56" w:rsidRPr="00AA7A2D">
        <w:rPr>
          <w:rFonts w:ascii="Times New Roman" w:hAnsi="Times New Roman" w:cs="Times New Roman"/>
        </w:rPr>
        <w:t xml:space="preserve"> </w:t>
      </w:r>
      <w:r w:rsidR="003D76EC">
        <w:rPr>
          <w:rFonts w:ascii="Times New Roman" w:hAnsi="Times New Roman" w:cs="Times New Roman"/>
        </w:rPr>
        <w:t xml:space="preserve">is used </w:t>
      </w:r>
      <w:r w:rsidR="00627B56" w:rsidRPr="00AA7A2D">
        <w:rPr>
          <w:rFonts w:ascii="Times New Roman" w:hAnsi="Times New Roman" w:cs="Times New Roman"/>
        </w:rPr>
        <w:t xml:space="preserve">to demonstrate </w:t>
      </w:r>
      <w:r w:rsidR="002170E1" w:rsidRPr="00AA7A2D">
        <w:rPr>
          <w:rFonts w:ascii="Times New Roman" w:hAnsi="Times New Roman" w:cs="Times New Roman"/>
        </w:rPr>
        <w:t>the motor map</w:t>
      </w:r>
      <w:r w:rsidR="00627B56" w:rsidRPr="00AA7A2D">
        <w:rPr>
          <w:rFonts w:ascii="Times New Roman" w:hAnsi="Times New Roman" w:cs="Times New Roman"/>
        </w:rPr>
        <w:t xml:space="preserve"> in the precentral gyrus. This map is often called the motor homunculus, which </w:t>
      </w:r>
      <w:r w:rsidR="00F87A2C">
        <w:rPr>
          <w:rFonts w:ascii="Times New Roman" w:hAnsi="Times New Roman" w:cs="Times New Roman"/>
        </w:rPr>
        <w:t>is Latin for</w:t>
      </w:r>
      <w:r w:rsidR="00F87A2C" w:rsidRPr="00AA7A2D">
        <w:rPr>
          <w:rFonts w:ascii="Times New Roman" w:hAnsi="Times New Roman" w:cs="Times New Roman"/>
        </w:rPr>
        <w:t xml:space="preserve"> </w:t>
      </w:r>
      <w:r w:rsidR="00627B56" w:rsidRPr="00AA7A2D">
        <w:rPr>
          <w:rFonts w:ascii="Times New Roman" w:hAnsi="Times New Roman" w:cs="Times New Roman"/>
        </w:rPr>
        <w:t>“little man</w:t>
      </w:r>
      <w:r w:rsidR="00747BE1">
        <w:rPr>
          <w:rFonts w:ascii="Times New Roman" w:hAnsi="Times New Roman" w:cs="Times New Roman"/>
        </w:rPr>
        <w:t>,</w:t>
      </w:r>
      <w:r w:rsidR="00627B56" w:rsidRPr="00AA7A2D">
        <w:rPr>
          <w:rFonts w:ascii="Times New Roman" w:hAnsi="Times New Roman" w:cs="Times New Roman"/>
        </w:rPr>
        <w:t>”</w:t>
      </w:r>
      <w:r w:rsidR="006F1E35" w:rsidRPr="00AA7A2D">
        <w:rPr>
          <w:rFonts w:ascii="Times New Roman" w:hAnsi="Times New Roman" w:cs="Times New Roman"/>
        </w:rPr>
        <w:t xml:space="preserve"> because it is as if there is a little version of </w:t>
      </w:r>
      <w:r w:rsidR="00747BE1">
        <w:rPr>
          <w:rFonts w:ascii="Times New Roman" w:hAnsi="Times New Roman" w:cs="Times New Roman"/>
        </w:rPr>
        <w:t>one’s self</w:t>
      </w:r>
      <w:r w:rsidR="006F1E35" w:rsidRPr="00AA7A2D">
        <w:rPr>
          <w:rFonts w:ascii="Times New Roman" w:hAnsi="Times New Roman" w:cs="Times New Roman"/>
        </w:rPr>
        <w:t xml:space="preserve"> represented in this </w:t>
      </w:r>
      <w:r w:rsidR="00A17439" w:rsidRPr="00AA7A2D">
        <w:rPr>
          <w:rFonts w:ascii="Times New Roman" w:hAnsi="Times New Roman" w:cs="Times New Roman"/>
        </w:rPr>
        <w:t xml:space="preserve">part of </w:t>
      </w:r>
      <w:r w:rsidR="00747BE1">
        <w:rPr>
          <w:rFonts w:ascii="Times New Roman" w:hAnsi="Times New Roman" w:cs="Times New Roman"/>
        </w:rPr>
        <w:t>a person’s</w:t>
      </w:r>
      <w:r w:rsidR="00A17439" w:rsidRPr="00AA7A2D">
        <w:rPr>
          <w:rFonts w:ascii="Times New Roman" w:hAnsi="Times New Roman" w:cs="Times New Roman"/>
        </w:rPr>
        <w:t xml:space="preserve"> brain</w:t>
      </w:r>
      <w:r w:rsidR="006F1E35" w:rsidRPr="00AA7A2D">
        <w:rPr>
          <w:rFonts w:ascii="Times New Roman" w:hAnsi="Times New Roman" w:cs="Times New Roman"/>
        </w:rPr>
        <w:t>.</w:t>
      </w:r>
      <w:r w:rsidR="00627B56" w:rsidRPr="00AA7A2D">
        <w:rPr>
          <w:rFonts w:ascii="Times New Roman" w:hAnsi="Times New Roman" w:cs="Times New Roman"/>
        </w:rPr>
        <w:t xml:space="preserve"> One</w:t>
      </w:r>
      <w:r w:rsidR="005F2146" w:rsidRPr="00AA7A2D">
        <w:rPr>
          <w:rFonts w:ascii="Times New Roman" w:hAnsi="Times New Roman" w:cs="Times New Roman"/>
        </w:rPr>
        <w:t xml:space="preserve"> interesting</w:t>
      </w:r>
      <w:r w:rsidR="00627B56" w:rsidRPr="00AA7A2D">
        <w:rPr>
          <w:rFonts w:ascii="Times New Roman" w:hAnsi="Times New Roman" w:cs="Times New Roman"/>
        </w:rPr>
        <w:t xml:space="preserve"> property of this map is that </w:t>
      </w:r>
      <w:r w:rsidR="007169E0" w:rsidRPr="00AA7A2D">
        <w:rPr>
          <w:rFonts w:ascii="Times New Roman" w:hAnsi="Times New Roman" w:cs="Times New Roman"/>
        </w:rPr>
        <w:t xml:space="preserve">more </w:t>
      </w:r>
      <w:r w:rsidR="00A73BF5" w:rsidRPr="00AA7A2D">
        <w:rPr>
          <w:rFonts w:ascii="Times New Roman" w:hAnsi="Times New Roman" w:cs="Times New Roman"/>
        </w:rPr>
        <w:t xml:space="preserve">cortical </w:t>
      </w:r>
      <w:r w:rsidR="007169E0" w:rsidRPr="00AA7A2D">
        <w:rPr>
          <w:rFonts w:ascii="Times New Roman" w:hAnsi="Times New Roman" w:cs="Times New Roman"/>
        </w:rPr>
        <w:t>space is devoted to body parts requir</w:t>
      </w:r>
      <w:r w:rsidR="00747BE1">
        <w:rPr>
          <w:rFonts w:ascii="Times New Roman" w:hAnsi="Times New Roman" w:cs="Times New Roman"/>
        </w:rPr>
        <w:t>ing</w:t>
      </w:r>
      <w:r w:rsidR="007169E0" w:rsidRPr="00AA7A2D">
        <w:rPr>
          <w:rFonts w:ascii="Times New Roman" w:hAnsi="Times New Roman" w:cs="Times New Roman"/>
        </w:rPr>
        <w:t xml:space="preserve"> finer control, such </w:t>
      </w:r>
      <w:r w:rsidR="004A27E0" w:rsidRPr="00AA7A2D">
        <w:rPr>
          <w:rFonts w:ascii="Times New Roman" w:hAnsi="Times New Roman" w:cs="Times New Roman"/>
        </w:rPr>
        <w:t xml:space="preserve">as the hands and mouth, </w:t>
      </w:r>
      <w:r w:rsidR="00983D64" w:rsidRPr="00AA7A2D">
        <w:rPr>
          <w:rFonts w:ascii="Times New Roman" w:hAnsi="Times New Roman" w:cs="Times New Roman"/>
        </w:rPr>
        <w:t>which results</w:t>
      </w:r>
      <w:r w:rsidR="004A27E0" w:rsidRPr="00AA7A2D">
        <w:rPr>
          <w:rFonts w:ascii="Times New Roman" w:hAnsi="Times New Roman" w:cs="Times New Roman"/>
        </w:rPr>
        <w:t xml:space="preserve"> in disproportionate representation of those appendages in the cortex.</w:t>
      </w:r>
      <w:r w:rsidR="007169E0" w:rsidRPr="00AA7A2D">
        <w:rPr>
          <w:rFonts w:ascii="Times New Roman" w:hAnsi="Times New Roman" w:cs="Times New Roman"/>
        </w:rPr>
        <w:t xml:space="preserve"> </w:t>
      </w:r>
      <w:r w:rsidR="00085ED3" w:rsidRPr="00AA7A2D">
        <w:rPr>
          <w:rFonts w:ascii="Times New Roman" w:hAnsi="Times New Roman" w:cs="Times New Roman"/>
        </w:rPr>
        <w:t xml:space="preserve">Also, because of the anatomy of the motor system, the neurons </w:t>
      </w:r>
      <w:r w:rsidR="00104FA9" w:rsidRPr="00AA7A2D">
        <w:rPr>
          <w:rFonts w:ascii="Times New Roman" w:hAnsi="Times New Roman" w:cs="Times New Roman"/>
        </w:rPr>
        <w:t>that</w:t>
      </w:r>
      <w:r w:rsidR="00085ED3" w:rsidRPr="00AA7A2D">
        <w:rPr>
          <w:rFonts w:ascii="Times New Roman" w:hAnsi="Times New Roman" w:cs="Times New Roman"/>
        </w:rPr>
        <w:t xml:space="preserve"> control the right side of the body are in the left primary motor cortex, and vice versa. </w:t>
      </w:r>
      <w:r w:rsidR="00B26548" w:rsidRPr="00AA7A2D">
        <w:rPr>
          <w:rFonts w:ascii="Times New Roman" w:hAnsi="Times New Roman" w:cs="Times New Roman"/>
        </w:rPr>
        <w:t xml:space="preserve">Therefore, when a participant in </w:t>
      </w:r>
      <w:r w:rsidR="00747BE1">
        <w:rPr>
          <w:rFonts w:ascii="Times New Roman" w:hAnsi="Times New Roman" w:cs="Times New Roman"/>
        </w:rPr>
        <w:t>the</w:t>
      </w:r>
      <w:r w:rsidR="00B26548" w:rsidRPr="00AA7A2D">
        <w:rPr>
          <w:rFonts w:ascii="Times New Roman" w:hAnsi="Times New Roman" w:cs="Times New Roman"/>
        </w:rPr>
        <w:t xml:space="preserve"> experiment</w:t>
      </w:r>
      <w:r w:rsidR="00747BE1">
        <w:rPr>
          <w:rFonts w:ascii="Times New Roman" w:hAnsi="Times New Roman" w:cs="Times New Roman"/>
        </w:rPr>
        <w:t xml:space="preserve"> is asked</w:t>
      </w:r>
      <w:r w:rsidR="00B26548" w:rsidRPr="00AA7A2D">
        <w:rPr>
          <w:rFonts w:ascii="Times New Roman" w:hAnsi="Times New Roman" w:cs="Times New Roman"/>
        </w:rPr>
        <w:t xml:space="preserve"> to move their right hand or foot, </w:t>
      </w:r>
      <w:r w:rsidR="00747BE1">
        <w:rPr>
          <w:rFonts w:ascii="Times New Roman" w:hAnsi="Times New Roman" w:cs="Times New Roman"/>
        </w:rPr>
        <w:t>an</w:t>
      </w:r>
      <w:r w:rsidR="00B26548" w:rsidRPr="00AA7A2D">
        <w:rPr>
          <w:rFonts w:ascii="Times New Roman" w:hAnsi="Times New Roman" w:cs="Times New Roman"/>
        </w:rPr>
        <w:t xml:space="preserve"> increased activation on their left precentral gyrus</w:t>
      </w:r>
      <w:r w:rsidR="00747BE1">
        <w:rPr>
          <w:rFonts w:ascii="Times New Roman" w:hAnsi="Times New Roman" w:cs="Times New Roman"/>
        </w:rPr>
        <w:t xml:space="preserve"> is expected to be seen</w:t>
      </w:r>
      <w:r w:rsidR="00B26548" w:rsidRPr="00AA7A2D">
        <w:rPr>
          <w:rFonts w:ascii="Times New Roman" w:hAnsi="Times New Roman" w:cs="Times New Roman"/>
        </w:rPr>
        <w:t>.</w:t>
      </w:r>
    </w:p>
    <w:p w14:paraId="4FCE8318" w14:textId="77777777" w:rsidR="000E42A0" w:rsidRPr="00AA7A2D" w:rsidRDefault="000E42A0" w:rsidP="00AA7A2D">
      <w:pPr>
        <w:rPr>
          <w:rFonts w:ascii="Times New Roman" w:hAnsi="Times New Roman" w:cs="Times New Roman"/>
        </w:rPr>
      </w:pPr>
    </w:p>
    <w:p w14:paraId="24315A10" w14:textId="0E9FFEA8" w:rsidR="00A16625" w:rsidRPr="00AA7A2D" w:rsidRDefault="00C6752C" w:rsidP="00AA7A2D">
      <w:pPr>
        <w:rPr>
          <w:rFonts w:ascii="Times New Roman" w:hAnsi="Times New Roman" w:cs="Times New Roman"/>
        </w:rPr>
      </w:pPr>
      <w:r w:rsidRPr="00AA7A2D">
        <w:rPr>
          <w:rFonts w:ascii="Times New Roman" w:hAnsi="Times New Roman" w:cs="Times New Roman"/>
        </w:rPr>
        <w:t>In this experiment,</w:t>
      </w:r>
      <w:r w:rsidR="00116D09">
        <w:rPr>
          <w:rFonts w:ascii="Times New Roman" w:hAnsi="Times New Roman" w:cs="Times New Roman"/>
        </w:rPr>
        <w:t xml:space="preserve"> </w:t>
      </w:r>
      <w:r w:rsidRPr="00AA7A2D">
        <w:rPr>
          <w:rFonts w:ascii="Times New Roman" w:hAnsi="Times New Roman" w:cs="Times New Roman"/>
        </w:rPr>
        <w:t xml:space="preserve">participants </w:t>
      </w:r>
      <w:r w:rsidR="00116D09">
        <w:rPr>
          <w:rFonts w:ascii="Times New Roman" w:hAnsi="Times New Roman" w:cs="Times New Roman"/>
        </w:rPr>
        <w:t xml:space="preserve">are asked </w:t>
      </w:r>
      <w:r w:rsidRPr="00AA7A2D">
        <w:rPr>
          <w:rFonts w:ascii="Times New Roman" w:hAnsi="Times New Roman" w:cs="Times New Roman"/>
        </w:rPr>
        <w:t xml:space="preserve">to </w:t>
      </w:r>
      <w:r w:rsidR="00C452D4" w:rsidRPr="00AA7A2D">
        <w:rPr>
          <w:rFonts w:ascii="Times New Roman" w:hAnsi="Times New Roman" w:cs="Times New Roman"/>
        </w:rPr>
        <w:t xml:space="preserve">alternately </w:t>
      </w:r>
      <w:r w:rsidRPr="00AA7A2D">
        <w:rPr>
          <w:rFonts w:ascii="Times New Roman" w:hAnsi="Times New Roman" w:cs="Times New Roman"/>
        </w:rPr>
        <w:t>move their hands and feet</w:t>
      </w:r>
      <w:r w:rsidR="00D23524" w:rsidRPr="00AA7A2D">
        <w:rPr>
          <w:rFonts w:ascii="Times New Roman" w:hAnsi="Times New Roman" w:cs="Times New Roman"/>
        </w:rPr>
        <w:t>, on the left and right sides,</w:t>
      </w:r>
      <w:r w:rsidRPr="00AA7A2D">
        <w:rPr>
          <w:rFonts w:ascii="Times New Roman" w:hAnsi="Times New Roman" w:cs="Times New Roman"/>
        </w:rPr>
        <w:t xml:space="preserve"> </w:t>
      </w:r>
      <w:r w:rsidR="00CB06BD" w:rsidRPr="00AA7A2D">
        <w:rPr>
          <w:rFonts w:ascii="Times New Roman" w:hAnsi="Times New Roman" w:cs="Times New Roman"/>
        </w:rPr>
        <w:t xml:space="preserve">while </w:t>
      </w:r>
      <w:r w:rsidR="00E40FA5" w:rsidRPr="00AA7A2D">
        <w:rPr>
          <w:rFonts w:ascii="Times New Roman" w:hAnsi="Times New Roman" w:cs="Times New Roman"/>
        </w:rPr>
        <w:t>their brain activity</w:t>
      </w:r>
      <w:r w:rsidR="00116D09">
        <w:rPr>
          <w:rFonts w:ascii="Times New Roman" w:hAnsi="Times New Roman" w:cs="Times New Roman"/>
        </w:rPr>
        <w:t xml:space="preserve"> is measured</w:t>
      </w:r>
      <w:r w:rsidR="00E40FA5" w:rsidRPr="00AA7A2D">
        <w:rPr>
          <w:rFonts w:ascii="Times New Roman" w:hAnsi="Times New Roman" w:cs="Times New Roman"/>
        </w:rPr>
        <w:t xml:space="preserve"> with fMRI. Since the fMRI signal relies on changes in blood oxygenation, which are slow in comparison to the mov</w:t>
      </w:r>
      <w:r w:rsidR="00D215F6" w:rsidRPr="00AA7A2D">
        <w:rPr>
          <w:rFonts w:ascii="Times New Roman" w:hAnsi="Times New Roman" w:cs="Times New Roman"/>
        </w:rPr>
        <w:t>e</w:t>
      </w:r>
      <w:r w:rsidR="00E40FA5" w:rsidRPr="00AA7A2D">
        <w:rPr>
          <w:rFonts w:ascii="Times New Roman" w:hAnsi="Times New Roman" w:cs="Times New Roman"/>
        </w:rPr>
        <w:t xml:space="preserve">ments </w:t>
      </w:r>
      <w:r w:rsidR="00116D09">
        <w:rPr>
          <w:rFonts w:ascii="Times New Roman" w:hAnsi="Times New Roman" w:cs="Times New Roman"/>
        </w:rPr>
        <w:t>the</w:t>
      </w:r>
      <w:r w:rsidR="00D215F6" w:rsidRPr="00AA7A2D">
        <w:rPr>
          <w:rFonts w:ascii="Times New Roman" w:hAnsi="Times New Roman" w:cs="Times New Roman"/>
        </w:rPr>
        <w:t xml:space="preserve"> participants make, </w:t>
      </w:r>
      <w:r w:rsidR="00C933EB">
        <w:rPr>
          <w:rFonts w:ascii="Times New Roman" w:hAnsi="Times New Roman" w:cs="Times New Roman"/>
        </w:rPr>
        <w:t>the</w:t>
      </w:r>
      <w:r w:rsidR="00E40FA5" w:rsidRPr="00AA7A2D">
        <w:rPr>
          <w:rFonts w:ascii="Times New Roman" w:hAnsi="Times New Roman" w:cs="Times New Roman"/>
        </w:rPr>
        <w:t xml:space="preserve"> periods of movement </w:t>
      </w:r>
      <w:r w:rsidR="00C933EB">
        <w:rPr>
          <w:rFonts w:ascii="Times New Roman" w:hAnsi="Times New Roman" w:cs="Times New Roman"/>
        </w:rPr>
        <w:t xml:space="preserve">are separated </w:t>
      </w:r>
      <w:r w:rsidR="00E40FA5" w:rsidRPr="00AA7A2D">
        <w:rPr>
          <w:rFonts w:ascii="Times New Roman" w:hAnsi="Times New Roman" w:cs="Times New Roman"/>
        </w:rPr>
        <w:t xml:space="preserve">with periods of stillness to ensure that the </w:t>
      </w:r>
      <w:r w:rsidR="006D7674" w:rsidRPr="00AA7A2D">
        <w:rPr>
          <w:rFonts w:ascii="Times New Roman" w:hAnsi="Times New Roman" w:cs="Times New Roman"/>
        </w:rPr>
        <w:t>various conditions</w:t>
      </w:r>
      <w:r w:rsidR="00EC7796" w:rsidRPr="00AA7A2D">
        <w:rPr>
          <w:rFonts w:ascii="Times New Roman" w:hAnsi="Times New Roman" w:cs="Times New Roman"/>
        </w:rPr>
        <w:t xml:space="preserve"> </w:t>
      </w:r>
      <w:r w:rsidR="00C933EB">
        <w:rPr>
          <w:rFonts w:ascii="Times New Roman" w:hAnsi="Times New Roman" w:cs="Times New Roman"/>
        </w:rPr>
        <w:t xml:space="preserve">can be distinguished </w:t>
      </w:r>
      <w:r w:rsidR="00EC7796" w:rsidRPr="00AA7A2D">
        <w:rPr>
          <w:rFonts w:ascii="Times New Roman" w:hAnsi="Times New Roman" w:cs="Times New Roman"/>
        </w:rPr>
        <w:t xml:space="preserve">from each other and from </w:t>
      </w:r>
      <w:r w:rsidR="00C933EB">
        <w:rPr>
          <w:rFonts w:ascii="Times New Roman" w:hAnsi="Times New Roman" w:cs="Times New Roman"/>
        </w:rPr>
        <w:t xml:space="preserve">the </w:t>
      </w:r>
      <w:r w:rsidR="00EC7796" w:rsidRPr="00AA7A2D">
        <w:rPr>
          <w:rFonts w:ascii="Times New Roman" w:hAnsi="Times New Roman" w:cs="Times New Roman"/>
        </w:rPr>
        <w:t>resting baseline</w:t>
      </w:r>
      <w:r w:rsidR="006D7674" w:rsidRPr="00AA7A2D">
        <w:rPr>
          <w:rFonts w:ascii="Times New Roman" w:hAnsi="Times New Roman" w:cs="Times New Roman"/>
        </w:rPr>
        <w:t xml:space="preserve">. </w:t>
      </w:r>
      <w:r w:rsidR="00F87972" w:rsidRPr="00AA7A2D">
        <w:rPr>
          <w:rFonts w:ascii="Times New Roman" w:hAnsi="Times New Roman" w:cs="Times New Roman"/>
        </w:rPr>
        <w:t xml:space="preserve">To achieve precise timing of the movements, participants </w:t>
      </w:r>
      <w:r w:rsidR="00C933EB">
        <w:rPr>
          <w:rFonts w:ascii="Times New Roman" w:hAnsi="Times New Roman" w:cs="Times New Roman"/>
        </w:rPr>
        <w:t>are</w:t>
      </w:r>
      <w:r w:rsidR="00F87972" w:rsidRPr="00AA7A2D">
        <w:rPr>
          <w:rFonts w:ascii="Times New Roman" w:hAnsi="Times New Roman" w:cs="Times New Roman"/>
        </w:rPr>
        <w:t xml:space="preserve"> instructed</w:t>
      </w:r>
      <w:r w:rsidR="00C933EB">
        <w:rPr>
          <w:rFonts w:ascii="Times New Roman" w:hAnsi="Times New Roman" w:cs="Times New Roman"/>
        </w:rPr>
        <w:t xml:space="preserve"> on</w:t>
      </w:r>
      <w:r w:rsidR="00F87972" w:rsidRPr="00AA7A2D">
        <w:rPr>
          <w:rFonts w:ascii="Times New Roman" w:hAnsi="Times New Roman" w:cs="Times New Roman"/>
        </w:rPr>
        <w:t xml:space="preserve"> when to begin and end each movement with a visual cue.</w:t>
      </w:r>
      <w:r w:rsidR="006F2071" w:rsidRPr="00AA7A2D">
        <w:rPr>
          <w:rFonts w:ascii="Times New Roman" w:hAnsi="Times New Roman" w:cs="Times New Roman"/>
        </w:rPr>
        <w:t xml:space="preserve"> The methods in this video are similar to those used by several fMRI studies that have demonstrated </w:t>
      </w:r>
      <w:proofErr w:type="spellStart"/>
      <w:r w:rsidR="006F2071" w:rsidRPr="00AA7A2D">
        <w:rPr>
          <w:rFonts w:ascii="Times New Roman" w:hAnsi="Times New Roman" w:cs="Times New Roman"/>
        </w:rPr>
        <w:t>somatotopy</w:t>
      </w:r>
      <w:proofErr w:type="spellEnd"/>
      <w:r w:rsidR="006F2071" w:rsidRPr="00AA7A2D">
        <w:rPr>
          <w:rFonts w:ascii="Times New Roman" w:hAnsi="Times New Roman" w:cs="Times New Roman"/>
        </w:rPr>
        <w:t xml:space="preserve"> in primary motor cortex</w:t>
      </w:r>
      <w:r w:rsidR="006F2071" w:rsidRPr="00AA7A2D">
        <w:rPr>
          <w:rFonts w:ascii="Times New Roman" w:hAnsi="Times New Roman" w:cs="Times New Roman"/>
        </w:rPr>
        <w:fldChar w:fldCharType="begin">
          <w:fldData xml:space="preserve">PEVuZE5vdGU+PENpdGU+PEF1dGhvcj5Mb3R6ZTwvQXV0aG9yPjxZZWFyPjIwMDA8L1llYXI+PFJl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=
</w:fldData>
        </w:fldChar>
      </w:r>
      <w:r w:rsidR="006F2071" w:rsidRPr="00AA7A2D">
        <w:rPr>
          <w:rFonts w:ascii="Times New Roman" w:hAnsi="Times New Roman" w:cs="Times New Roman"/>
        </w:rPr>
        <w:instrText xml:space="preserve"> ADDIN EN.CITE </w:instrText>
      </w:r>
      <w:r w:rsidR="006F2071" w:rsidRPr="00AA7A2D">
        <w:rPr>
          <w:rFonts w:ascii="Times New Roman" w:hAnsi="Times New Roman" w:cs="Times New Roman"/>
        </w:rPr>
        <w:fldChar w:fldCharType="begin">
          <w:fldData xml:space="preserve">PEVuZE5vdGU+PENpdGU+PEF1dGhvcj5Mb3R6ZTwvQXV0aG9yPjxZZWFyPjIwMDA8L1llYXI+PFJl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=
</w:fldData>
        </w:fldChar>
      </w:r>
      <w:r w:rsidR="006F2071" w:rsidRPr="00AA7A2D">
        <w:rPr>
          <w:rFonts w:ascii="Times New Roman" w:hAnsi="Times New Roman" w:cs="Times New Roman"/>
        </w:rPr>
        <w:instrText xml:space="preserve"> ADDIN EN.CITE.DATA </w:instrText>
      </w:r>
      <w:r w:rsidR="006F2071" w:rsidRPr="00AA7A2D">
        <w:rPr>
          <w:rFonts w:ascii="Times New Roman" w:hAnsi="Times New Roman" w:cs="Times New Roman"/>
        </w:rPr>
      </w:r>
      <w:r w:rsidR="006F2071" w:rsidRPr="00AA7A2D">
        <w:rPr>
          <w:rFonts w:ascii="Times New Roman" w:hAnsi="Times New Roman" w:cs="Times New Roman"/>
        </w:rPr>
        <w:fldChar w:fldCharType="end"/>
      </w:r>
      <w:r w:rsidR="006F2071" w:rsidRPr="00AA7A2D">
        <w:rPr>
          <w:rFonts w:ascii="Times New Roman" w:hAnsi="Times New Roman" w:cs="Times New Roman"/>
        </w:rPr>
      </w:r>
      <w:r w:rsidR="006F2071" w:rsidRPr="00AA7A2D">
        <w:rPr>
          <w:rFonts w:ascii="Times New Roman" w:hAnsi="Times New Roman" w:cs="Times New Roman"/>
        </w:rPr>
        <w:fldChar w:fldCharType="separate"/>
      </w:r>
      <w:r w:rsidR="006F2071" w:rsidRPr="00AA7A2D">
        <w:rPr>
          <w:rFonts w:ascii="Times New Roman" w:hAnsi="Times New Roman" w:cs="Times New Roman"/>
          <w:noProof/>
          <w:vertAlign w:val="superscript"/>
        </w:rPr>
        <w:t>1,2</w:t>
      </w:r>
      <w:r w:rsidR="006F2071" w:rsidRPr="00AA7A2D">
        <w:rPr>
          <w:rFonts w:ascii="Times New Roman" w:hAnsi="Times New Roman" w:cs="Times New Roman"/>
        </w:rPr>
        <w:fldChar w:fldCharType="end"/>
      </w:r>
      <w:r w:rsidR="006F2071" w:rsidRPr="00AA7A2D">
        <w:rPr>
          <w:rFonts w:ascii="Times New Roman" w:hAnsi="Times New Roman" w:cs="Times New Roman"/>
        </w:rPr>
        <w:t xml:space="preserve">. </w:t>
      </w:r>
    </w:p>
    <w:p w14:paraId="700FB679" w14:textId="77777777" w:rsidR="006E3F5C" w:rsidRPr="00AA7A2D" w:rsidRDefault="006E3F5C" w:rsidP="00113944">
      <w:pPr>
        <w:rPr>
          <w:rFonts w:ascii="Times New Roman" w:hAnsi="Times New Roman" w:cs="Times New Roman"/>
        </w:rPr>
      </w:pPr>
    </w:p>
    <w:p w14:paraId="0AB1B259" w14:textId="0BAEDB66" w:rsidR="00113944" w:rsidRPr="00AA7A2D" w:rsidRDefault="004C7D04" w:rsidP="00113944">
      <w:pPr>
        <w:rPr>
          <w:rFonts w:ascii="Times New Roman" w:hAnsi="Times New Roman" w:cs="Times New Roman"/>
          <w:b/>
          <w:sz w:val="28"/>
        </w:rPr>
      </w:pPr>
      <w:r w:rsidRPr="00AA7A2D">
        <w:rPr>
          <w:rFonts w:ascii="Times New Roman" w:hAnsi="Times New Roman" w:cs="Times New Roman"/>
          <w:b/>
          <w:sz w:val="28"/>
        </w:rPr>
        <w:t>Procedure</w:t>
      </w:r>
    </w:p>
    <w:p w14:paraId="47A6D7AF" w14:textId="77777777" w:rsidR="004F6A43" w:rsidRPr="00AA7A2D" w:rsidRDefault="004F6A43" w:rsidP="00113944">
      <w:pPr>
        <w:rPr>
          <w:rFonts w:ascii="Times New Roman" w:hAnsi="Times New Roman" w:cs="Times New Roman"/>
          <w:b/>
        </w:rPr>
      </w:pPr>
    </w:p>
    <w:p w14:paraId="6B58E09D" w14:textId="10A805C2" w:rsidR="00F60B51" w:rsidRPr="00AA7A2D" w:rsidRDefault="00F60B51" w:rsidP="00BE449E">
      <w:pPr>
        <w:pStyle w:val="ListParagraph"/>
        <w:numPr>
          <w:ilvl w:val="0"/>
          <w:numId w:val="5"/>
        </w:numPr>
        <w:rPr>
          <w:rFonts w:ascii="Times New Roman" w:hAnsi="Times New Roman" w:cs="Times New Roman"/>
          <w:sz w:val="24"/>
          <w:szCs w:val="24"/>
        </w:rPr>
      </w:pPr>
      <w:r w:rsidRPr="00AA7A2D">
        <w:rPr>
          <w:rFonts w:ascii="Times New Roman" w:hAnsi="Times New Roman" w:cs="Times New Roman"/>
          <w:sz w:val="24"/>
          <w:szCs w:val="24"/>
        </w:rPr>
        <w:t xml:space="preserve">Recruit </w:t>
      </w:r>
      <w:commentRangeStart w:id="2"/>
      <w:r w:rsidRPr="00AA7A2D">
        <w:rPr>
          <w:rFonts w:ascii="Times New Roman" w:hAnsi="Times New Roman" w:cs="Times New Roman"/>
          <w:sz w:val="24"/>
          <w:szCs w:val="24"/>
        </w:rPr>
        <w:t>20 participants</w:t>
      </w:r>
      <w:r w:rsidR="00C933EB">
        <w:rPr>
          <w:rFonts w:ascii="Times New Roman" w:hAnsi="Times New Roman" w:cs="Times New Roman"/>
          <w:sz w:val="24"/>
          <w:szCs w:val="24"/>
        </w:rPr>
        <w:t>.</w:t>
      </w:r>
      <w:commentRangeEnd w:id="2"/>
      <w:r w:rsidR="005A62C2">
        <w:rPr>
          <w:rStyle w:val="CommentReference"/>
          <w:rFonts w:eastAsiaTheme="minorEastAsia"/>
        </w:rPr>
        <w:commentReference w:id="2"/>
      </w:r>
    </w:p>
    <w:p w14:paraId="570A177C" w14:textId="77777777" w:rsidR="001265E6" w:rsidRPr="00AA7A2D" w:rsidRDefault="001265E6" w:rsidP="001265E6">
      <w:pPr>
        <w:pStyle w:val="ListParagraph"/>
        <w:ind w:left="360"/>
        <w:rPr>
          <w:rFonts w:ascii="Times New Roman" w:hAnsi="Times New Roman" w:cs="Times New Roman"/>
          <w:sz w:val="24"/>
          <w:szCs w:val="24"/>
        </w:rPr>
      </w:pPr>
    </w:p>
    <w:p w14:paraId="03CE253A" w14:textId="330ABD9E" w:rsidR="00F60B51" w:rsidRDefault="009A2E09" w:rsidP="00BE449E">
      <w:pPr>
        <w:pStyle w:val="ListParagraph"/>
        <w:numPr>
          <w:ilvl w:val="1"/>
          <w:numId w:val="5"/>
        </w:numPr>
        <w:rPr>
          <w:ins w:id="3" w:author="Sarah Gimbel" w:date="2015-06-16T13:52:00Z"/>
          <w:rFonts w:ascii="Times New Roman" w:hAnsi="Times New Roman" w:cs="Times New Roman"/>
          <w:sz w:val="24"/>
          <w:szCs w:val="24"/>
        </w:rPr>
      </w:pPr>
      <w:r>
        <w:rPr>
          <w:rFonts w:ascii="Times New Roman" w:hAnsi="Times New Roman" w:cs="Times New Roman"/>
          <w:sz w:val="24"/>
          <w:szCs w:val="24"/>
        </w:rPr>
        <w:t>Confirm that the p</w:t>
      </w:r>
      <w:r w:rsidR="00F60B51" w:rsidRPr="00AA7A2D">
        <w:rPr>
          <w:rFonts w:ascii="Times New Roman" w:hAnsi="Times New Roman" w:cs="Times New Roman"/>
          <w:sz w:val="24"/>
          <w:szCs w:val="24"/>
        </w:rPr>
        <w:t>articipants have no history of neurological or psychological disorders</w:t>
      </w:r>
      <w:r w:rsidR="003A22C0">
        <w:rPr>
          <w:rFonts w:ascii="Times New Roman" w:hAnsi="Times New Roman" w:cs="Times New Roman"/>
          <w:sz w:val="24"/>
          <w:szCs w:val="24"/>
        </w:rPr>
        <w:t>.</w:t>
      </w:r>
    </w:p>
    <w:p w14:paraId="55F0D9AB" w14:textId="77777777" w:rsidR="00EA2F63" w:rsidRDefault="00EA2F63" w:rsidP="00EA2F63">
      <w:pPr>
        <w:pStyle w:val="ListParagraph"/>
        <w:ind w:left="792"/>
        <w:rPr>
          <w:ins w:id="4" w:author="Sarah Gimbel" w:date="2015-06-16T13:52:00Z"/>
          <w:rFonts w:ascii="Times New Roman" w:hAnsi="Times New Roman" w:cs="Times New Roman"/>
          <w:sz w:val="24"/>
          <w:szCs w:val="24"/>
        </w:rPr>
      </w:pPr>
    </w:p>
    <w:p w14:paraId="22D6567A" w14:textId="7272415A" w:rsidR="00EA2F63" w:rsidRPr="00AA7A2D" w:rsidRDefault="00EA2F63" w:rsidP="00BE449E">
      <w:pPr>
        <w:pStyle w:val="ListParagraph"/>
        <w:numPr>
          <w:ilvl w:val="1"/>
          <w:numId w:val="5"/>
        </w:numPr>
        <w:rPr>
          <w:rFonts w:ascii="Times New Roman" w:hAnsi="Times New Roman" w:cs="Times New Roman"/>
          <w:sz w:val="24"/>
          <w:szCs w:val="24"/>
        </w:rPr>
      </w:pPr>
      <w:ins w:id="5" w:author="Sarah Gimbel" w:date="2015-06-16T13:52:00Z">
        <w:r>
          <w:rPr>
            <w:rFonts w:ascii="Times New Roman" w:hAnsi="Times New Roman" w:cs="Times New Roman"/>
            <w:sz w:val="24"/>
            <w:szCs w:val="24"/>
          </w:rPr>
          <w:t>Confirm that the participants are all right-handed</w:t>
        </w:r>
      </w:ins>
      <w:ins w:id="6" w:author="Sarah Gimbel" w:date="2015-06-16T14:11:00Z">
        <w:r>
          <w:rPr>
            <w:rFonts w:ascii="Times New Roman" w:hAnsi="Times New Roman" w:cs="Times New Roman"/>
            <w:sz w:val="24"/>
            <w:szCs w:val="24"/>
          </w:rPr>
          <w:t xml:space="preserve"> using the handedness questionnaire</w:t>
        </w:r>
      </w:ins>
      <w:ins w:id="7" w:author="Sarah Gimbel" w:date="2015-06-16T13:52:00Z">
        <w:r>
          <w:rPr>
            <w:rFonts w:ascii="Times New Roman" w:hAnsi="Times New Roman" w:cs="Times New Roman"/>
            <w:sz w:val="24"/>
            <w:szCs w:val="24"/>
          </w:rPr>
          <w:t>.</w:t>
        </w:r>
      </w:ins>
      <w:ins w:id="8" w:author="Sarah Gimbel" w:date="2015-06-16T14:11:00Z">
        <w:r>
          <w:rPr>
            <w:rFonts w:ascii="Times New Roman" w:hAnsi="Times New Roman" w:cs="Times New Roman"/>
            <w:sz w:val="24"/>
            <w:szCs w:val="24"/>
          </w:rPr>
          <w:t xml:space="preserve"> </w:t>
        </w:r>
      </w:ins>
    </w:p>
    <w:p w14:paraId="58238D2A" w14:textId="77777777" w:rsidR="001265E6" w:rsidRPr="00AA7A2D" w:rsidRDefault="001265E6" w:rsidP="001265E6">
      <w:pPr>
        <w:pStyle w:val="ListParagraph"/>
        <w:ind w:left="792"/>
        <w:rPr>
          <w:rFonts w:ascii="Times New Roman" w:hAnsi="Times New Roman" w:cs="Times New Roman"/>
          <w:sz w:val="24"/>
          <w:szCs w:val="24"/>
        </w:rPr>
      </w:pPr>
      <w:bookmarkStart w:id="9" w:name="_GoBack"/>
      <w:bookmarkEnd w:id="9"/>
    </w:p>
    <w:p w14:paraId="5FB1F4E9" w14:textId="2A496215" w:rsidR="000E42A0" w:rsidRPr="00AA7A2D" w:rsidRDefault="009A2E09" w:rsidP="001265E6">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lastRenderedPageBreak/>
        <w:t>To ensure the participants can see the visual cues properly, make sure they</w:t>
      </w:r>
      <w:r w:rsidR="00F60B51" w:rsidRPr="00AA7A2D">
        <w:rPr>
          <w:rFonts w:ascii="Times New Roman" w:hAnsi="Times New Roman" w:cs="Times New Roman"/>
          <w:sz w:val="24"/>
          <w:szCs w:val="24"/>
        </w:rPr>
        <w:t xml:space="preserve"> have normal or corrected to normal vision</w:t>
      </w:r>
      <w:r>
        <w:rPr>
          <w:rFonts w:ascii="Times New Roman" w:hAnsi="Times New Roman" w:cs="Times New Roman"/>
          <w:sz w:val="24"/>
          <w:szCs w:val="24"/>
        </w:rPr>
        <w:t>.</w:t>
      </w:r>
    </w:p>
    <w:p w14:paraId="1DA9EC95" w14:textId="77777777" w:rsidR="001265E6" w:rsidRPr="00AA7A2D" w:rsidRDefault="001265E6" w:rsidP="00AA7A2D">
      <w:pPr>
        <w:pStyle w:val="ListParagraph"/>
        <w:ind w:left="792"/>
        <w:rPr>
          <w:rFonts w:ascii="Times New Roman" w:hAnsi="Times New Roman" w:cs="Times New Roman"/>
          <w:sz w:val="24"/>
          <w:szCs w:val="24"/>
        </w:rPr>
      </w:pPr>
    </w:p>
    <w:p w14:paraId="6641C0AB" w14:textId="4E47A7B2" w:rsidR="00F60B51" w:rsidRDefault="009A2E09" w:rsidP="00BE449E">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Make sure the p</w:t>
      </w:r>
      <w:r w:rsidR="00F60B51" w:rsidRPr="00AA7A2D">
        <w:rPr>
          <w:rFonts w:ascii="Times New Roman" w:hAnsi="Times New Roman" w:cs="Times New Roman"/>
          <w:sz w:val="24"/>
          <w:szCs w:val="24"/>
        </w:rPr>
        <w:t xml:space="preserve">articipants have </w:t>
      </w:r>
      <w:r>
        <w:rPr>
          <w:rFonts w:ascii="Times New Roman" w:hAnsi="Times New Roman" w:cs="Times New Roman"/>
          <w:sz w:val="24"/>
          <w:szCs w:val="24"/>
        </w:rPr>
        <w:t xml:space="preserve">no </w:t>
      </w:r>
      <w:r w:rsidR="00F60B51" w:rsidRPr="00AA7A2D">
        <w:rPr>
          <w:rFonts w:ascii="Times New Roman" w:hAnsi="Times New Roman" w:cs="Times New Roman"/>
          <w:sz w:val="24"/>
          <w:szCs w:val="24"/>
        </w:rPr>
        <w:t xml:space="preserve">metal in their body. This is an important safety requirement due to the high magnetic field involved in fMRI. </w:t>
      </w:r>
    </w:p>
    <w:p w14:paraId="7E99FB64" w14:textId="77777777" w:rsidR="000E42A0" w:rsidRDefault="000E42A0" w:rsidP="00AA7A2D">
      <w:pPr>
        <w:pStyle w:val="ListParagraph"/>
        <w:ind w:left="792"/>
        <w:rPr>
          <w:rFonts w:ascii="Times New Roman" w:hAnsi="Times New Roman" w:cs="Times New Roman"/>
          <w:sz w:val="24"/>
          <w:szCs w:val="24"/>
        </w:rPr>
      </w:pPr>
    </w:p>
    <w:p w14:paraId="6B1DFD10" w14:textId="3A26D563" w:rsidR="00290F1F" w:rsidRPr="00AA7A2D" w:rsidRDefault="009A2E09" w:rsidP="00BE449E">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Since the fMRI requires lying in the small space of the scanner</w:t>
      </w:r>
      <w:r w:rsidR="003574A1">
        <w:rPr>
          <w:rFonts w:ascii="Times New Roman" w:hAnsi="Times New Roman" w:cs="Times New Roman"/>
          <w:sz w:val="24"/>
          <w:szCs w:val="24"/>
        </w:rPr>
        <w:t xml:space="preserve"> bore</w:t>
      </w:r>
      <w:r>
        <w:rPr>
          <w:rFonts w:ascii="Times New Roman" w:hAnsi="Times New Roman" w:cs="Times New Roman"/>
          <w:sz w:val="24"/>
          <w:szCs w:val="24"/>
        </w:rPr>
        <w:t>, confirm that the p</w:t>
      </w:r>
      <w:r w:rsidR="00F60B51" w:rsidRPr="00AA7A2D">
        <w:rPr>
          <w:rFonts w:ascii="Times New Roman" w:hAnsi="Times New Roman" w:cs="Times New Roman"/>
          <w:sz w:val="24"/>
          <w:szCs w:val="24"/>
        </w:rPr>
        <w:t xml:space="preserve">articipants </w:t>
      </w:r>
      <w:r>
        <w:rPr>
          <w:rFonts w:ascii="Times New Roman" w:hAnsi="Times New Roman" w:cs="Times New Roman"/>
          <w:sz w:val="24"/>
          <w:szCs w:val="24"/>
        </w:rPr>
        <w:t>don’t</w:t>
      </w:r>
      <w:r w:rsidR="00F60B51" w:rsidRPr="00AA7A2D">
        <w:rPr>
          <w:rFonts w:ascii="Times New Roman" w:hAnsi="Times New Roman" w:cs="Times New Roman"/>
          <w:sz w:val="24"/>
          <w:szCs w:val="24"/>
        </w:rPr>
        <w:t xml:space="preserve"> suffer from claustrophobia</w:t>
      </w:r>
      <w:r>
        <w:rPr>
          <w:rFonts w:ascii="Times New Roman" w:hAnsi="Times New Roman" w:cs="Times New Roman"/>
          <w:sz w:val="24"/>
          <w:szCs w:val="24"/>
        </w:rPr>
        <w:t>.</w:t>
      </w:r>
    </w:p>
    <w:p w14:paraId="3933CB16" w14:textId="77777777" w:rsidR="001265E6" w:rsidRPr="00AA7A2D" w:rsidRDefault="001265E6" w:rsidP="001265E6">
      <w:pPr>
        <w:pStyle w:val="ListParagraph"/>
        <w:ind w:left="792"/>
        <w:rPr>
          <w:rFonts w:ascii="Times New Roman" w:hAnsi="Times New Roman" w:cs="Times New Roman"/>
          <w:sz w:val="24"/>
          <w:szCs w:val="24"/>
        </w:rPr>
      </w:pPr>
    </w:p>
    <w:p w14:paraId="143AD4E8" w14:textId="77777777" w:rsidR="00E07CBC" w:rsidRPr="00AA7A2D" w:rsidRDefault="00E07CBC" w:rsidP="00BE449E">
      <w:pPr>
        <w:pStyle w:val="ListParagraph"/>
        <w:numPr>
          <w:ilvl w:val="0"/>
          <w:numId w:val="5"/>
        </w:numPr>
        <w:rPr>
          <w:rFonts w:ascii="Times New Roman" w:hAnsi="Times New Roman" w:cs="Times New Roman"/>
          <w:sz w:val="24"/>
          <w:szCs w:val="24"/>
        </w:rPr>
      </w:pPr>
      <w:r w:rsidRPr="00AA7A2D">
        <w:rPr>
          <w:rFonts w:ascii="Times New Roman" w:hAnsi="Times New Roman" w:cs="Times New Roman"/>
          <w:sz w:val="24"/>
          <w:szCs w:val="24"/>
        </w:rPr>
        <w:t>Pre-scan Procedures</w:t>
      </w:r>
    </w:p>
    <w:p w14:paraId="08E42AB2" w14:textId="77777777" w:rsidR="001265E6" w:rsidRPr="00AA7A2D" w:rsidRDefault="001265E6" w:rsidP="001265E6">
      <w:pPr>
        <w:pStyle w:val="ListParagraph"/>
        <w:ind w:left="360"/>
        <w:rPr>
          <w:rFonts w:ascii="Times New Roman" w:hAnsi="Times New Roman" w:cs="Times New Roman"/>
          <w:sz w:val="24"/>
          <w:szCs w:val="24"/>
        </w:rPr>
      </w:pPr>
    </w:p>
    <w:p w14:paraId="30067C82" w14:textId="41FEBCF0" w:rsidR="00E07CBC" w:rsidRPr="00AA7A2D" w:rsidRDefault="00E07CBC" w:rsidP="00BE449E">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 xml:space="preserve">Fill out </w:t>
      </w:r>
      <w:r w:rsidR="009A2E09">
        <w:rPr>
          <w:rFonts w:ascii="Times New Roman" w:hAnsi="Times New Roman" w:cs="Times New Roman"/>
          <w:sz w:val="24"/>
          <w:szCs w:val="24"/>
        </w:rPr>
        <w:t xml:space="preserve">the </w:t>
      </w:r>
      <w:r w:rsidRPr="00AA7A2D">
        <w:rPr>
          <w:rFonts w:ascii="Times New Roman" w:hAnsi="Times New Roman" w:cs="Times New Roman"/>
          <w:sz w:val="24"/>
          <w:szCs w:val="24"/>
        </w:rPr>
        <w:t>pre-scan paperwork</w:t>
      </w:r>
      <w:r w:rsidR="009A2E09">
        <w:rPr>
          <w:rFonts w:ascii="Times New Roman" w:hAnsi="Times New Roman" w:cs="Times New Roman"/>
          <w:sz w:val="24"/>
          <w:szCs w:val="24"/>
        </w:rPr>
        <w:t>.</w:t>
      </w:r>
    </w:p>
    <w:p w14:paraId="3446A2BE" w14:textId="77777777" w:rsidR="001265E6" w:rsidRPr="00AA7A2D" w:rsidRDefault="001265E6" w:rsidP="001265E6">
      <w:pPr>
        <w:pStyle w:val="ListParagraph"/>
        <w:ind w:left="792"/>
        <w:rPr>
          <w:rFonts w:ascii="Times New Roman" w:hAnsi="Times New Roman" w:cs="Times New Roman"/>
          <w:sz w:val="24"/>
          <w:szCs w:val="24"/>
        </w:rPr>
      </w:pPr>
    </w:p>
    <w:p w14:paraId="03E351DC" w14:textId="7ED4F84C" w:rsidR="00E07CBC" w:rsidRPr="00AA7A2D" w:rsidRDefault="00E07CBC" w:rsidP="00BE449E">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 xml:space="preserve">When participants come in for their fMRI scan, </w:t>
      </w:r>
      <w:r w:rsidR="007437D8">
        <w:rPr>
          <w:rFonts w:ascii="Times New Roman" w:hAnsi="Times New Roman" w:cs="Times New Roman"/>
          <w:sz w:val="24"/>
          <w:szCs w:val="24"/>
        </w:rPr>
        <w:t xml:space="preserve">have them </w:t>
      </w:r>
      <w:r w:rsidRPr="00AA7A2D">
        <w:rPr>
          <w:rFonts w:ascii="Times New Roman" w:hAnsi="Times New Roman" w:cs="Times New Roman"/>
          <w:sz w:val="24"/>
          <w:szCs w:val="24"/>
        </w:rPr>
        <w:t>first fill out a metal screen form to make sure they have no counter-indications for MRI, an incidental findings form giving consent for their scan to be looked at by a radiologist, and a consent form detailing the risks and benefits of the study</w:t>
      </w:r>
      <w:r w:rsidR="005E7AED">
        <w:rPr>
          <w:rFonts w:ascii="Times New Roman" w:hAnsi="Times New Roman" w:cs="Times New Roman"/>
          <w:sz w:val="24"/>
          <w:szCs w:val="24"/>
        </w:rPr>
        <w:t>.</w:t>
      </w:r>
    </w:p>
    <w:p w14:paraId="76EE6675" w14:textId="77777777" w:rsidR="000E42A0" w:rsidRDefault="000E42A0" w:rsidP="00AA7A2D">
      <w:pPr>
        <w:pStyle w:val="ListParagraph"/>
        <w:ind w:left="792"/>
        <w:rPr>
          <w:rFonts w:ascii="Times New Roman" w:hAnsi="Times New Roman" w:cs="Times New Roman"/>
          <w:sz w:val="24"/>
          <w:szCs w:val="24"/>
        </w:rPr>
      </w:pPr>
    </w:p>
    <w:p w14:paraId="42C8151A" w14:textId="06C623CD" w:rsidR="00E07CBC" w:rsidRPr="00AA7A2D" w:rsidRDefault="007437D8" w:rsidP="00BE449E">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Have the p</w:t>
      </w:r>
      <w:r w:rsidR="00E07CBC" w:rsidRPr="00AA7A2D">
        <w:rPr>
          <w:rFonts w:ascii="Times New Roman" w:hAnsi="Times New Roman" w:cs="Times New Roman"/>
          <w:sz w:val="24"/>
          <w:szCs w:val="24"/>
        </w:rPr>
        <w:t>articipants remov</w:t>
      </w:r>
      <w:r>
        <w:rPr>
          <w:rFonts w:ascii="Times New Roman" w:hAnsi="Times New Roman" w:cs="Times New Roman"/>
          <w:sz w:val="24"/>
          <w:szCs w:val="24"/>
        </w:rPr>
        <w:t>e</w:t>
      </w:r>
      <w:r w:rsidR="00E07CBC" w:rsidRPr="00AA7A2D">
        <w:rPr>
          <w:rFonts w:ascii="Times New Roman" w:hAnsi="Times New Roman" w:cs="Times New Roman"/>
          <w:sz w:val="24"/>
          <w:szCs w:val="24"/>
        </w:rPr>
        <w:t xml:space="preserve"> all metal from their body </w:t>
      </w:r>
      <w:r>
        <w:rPr>
          <w:rFonts w:ascii="Times New Roman" w:hAnsi="Times New Roman" w:cs="Times New Roman"/>
          <w:sz w:val="24"/>
          <w:szCs w:val="24"/>
        </w:rPr>
        <w:t>(</w:t>
      </w:r>
      <w:r w:rsidR="00E07CBC" w:rsidRPr="00AA7A2D">
        <w:rPr>
          <w:rFonts w:ascii="Times New Roman" w:hAnsi="Times New Roman" w:cs="Times New Roman"/>
          <w:sz w:val="24"/>
          <w:szCs w:val="24"/>
        </w:rPr>
        <w:t>including belts, wallets, phones, hair clips, coins, and all jewelry</w:t>
      </w:r>
      <w:r>
        <w:rPr>
          <w:rFonts w:ascii="Times New Roman" w:hAnsi="Times New Roman" w:cs="Times New Roman"/>
          <w:sz w:val="24"/>
          <w:szCs w:val="24"/>
        </w:rPr>
        <w:t>) to prepare to go in the scanner</w:t>
      </w:r>
      <w:r w:rsidR="00E07CBC" w:rsidRPr="00AA7A2D">
        <w:rPr>
          <w:rFonts w:ascii="Times New Roman" w:hAnsi="Times New Roman" w:cs="Times New Roman"/>
          <w:sz w:val="24"/>
          <w:szCs w:val="24"/>
        </w:rPr>
        <w:t>.</w:t>
      </w:r>
    </w:p>
    <w:p w14:paraId="4CADA0F3" w14:textId="77777777" w:rsidR="001265E6" w:rsidRPr="00AA7A2D" w:rsidRDefault="001265E6" w:rsidP="001265E6">
      <w:pPr>
        <w:pStyle w:val="ListParagraph"/>
        <w:ind w:left="792"/>
        <w:rPr>
          <w:rFonts w:ascii="Times New Roman" w:hAnsi="Times New Roman" w:cs="Times New Roman"/>
          <w:sz w:val="24"/>
          <w:szCs w:val="24"/>
        </w:rPr>
      </w:pPr>
    </w:p>
    <w:p w14:paraId="40CC71D1" w14:textId="7A5828F0" w:rsidR="00D75A39" w:rsidRPr="00AA7A2D" w:rsidRDefault="00420D46" w:rsidP="00BE449E">
      <w:pPr>
        <w:pStyle w:val="ListParagraph"/>
        <w:numPr>
          <w:ilvl w:val="0"/>
          <w:numId w:val="5"/>
        </w:numPr>
        <w:rPr>
          <w:rFonts w:ascii="Times New Roman" w:hAnsi="Times New Roman" w:cs="Times New Roman"/>
          <w:sz w:val="24"/>
          <w:szCs w:val="24"/>
        </w:rPr>
      </w:pPr>
      <w:r w:rsidRPr="00AA7A2D">
        <w:rPr>
          <w:rFonts w:ascii="Times New Roman" w:hAnsi="Times New Roman" w:cs="Times New Roman"/>
          <w:sz w:val="24"/>
          <w:szCs w:val="24"/>
        </w:rPr>
        <w:t>Provide instructions for the participant.</w:t>
      </w:r>
    </w:p>
    <w:p w14:paraId="3C04781F" w14:textId="77777777" w:rsidR="001265E6" w:rsidRPr="00AA7A2D" w:rsidRDefault="001265E6" w:rsidP="001265E6">
      <w:pPr>
        <w:pStyle w:val="ListParagraph"/>
        <w:ind w:left="360"/>
        <w:rPr>
          <w:rFonts w:ascii="Times New Roman" w:hAnsi="Times New Roman" w:cs="Times New Roman"/>
          <w:sz w:val="24"/>
          <w:szCs w:val="24"/>
        </w:rPr>
      </w:pPr>
    </w:p>
    <w:p w14:paraId="249442F8" w14:textId="4F5B924F" w:rsidR="00420D46" w:rsidRPr="00AA7A2D" w:rsidRDefault="00703EB8" w:rsidP="00BE449E">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 xml:space="preserve">Tell the participant </w:t>
      </w:r>
      <w:r w:rsidR="00D75A39" w:rsidRPr="00AA7A2D">
        <w:rPr>
          <w:rFonts w:ascii="Times New Roman" w:hAnsi="Times New Roman" w:cs="Times New Roman"/>
          <w:sz w:val="24"/>
          <w:szCs w:val="24"/>
        </w:rPr>
        <w:t xml:space="preserve">that when they see a hand on the screen, they are to begin moving their hand until the visual cue disappears. </w:t>
      </w:r>
      <w:r w:rsidR="00AA20B8">
        <w:rPr>
          <w:rFonts w:ascii="Times New Roman" w:hAnsi="Times New Roman" w:cs="Times New Roman"/>
          <w:sz w:val="24"/>
          <w:szCs w:val="24"/>
        </w:rPr>
        <w:t>Inform</w:t>
      </w:r>
      <w:r w:rsidR="009C2F3D" w:rsidRPr="00AA7A2D">
        <w:rPr>
          <w:rFonts w:ascii="Times New Roman" w:hAnsi="Times New Roman" w:cs="Times New Roman"/>
          <w:sz w:val="24"/>
          <w:szCs w:val="24"/>
        </w:rPr>
        <w:t xml:space="preserve"> the participant</w:t>
      </w:r>
      <w:r w:rsidRPr="00AA7A2D">
        <w:rPr>
          <w:rFonts w:ascii="Times New Roman" w:hAnsi="Times New Roman" w:cs="Times New Roman"/>
          <w:sz w:val="24"/>
          <w:szCs w:val="24"/>
        </w:rPr>
        <w:t xml:space="preserve"> that the hand movement involves touching the thumb to each finger of the same hand in order and repeating this sequence in reverse. </w:t>
      </w:r>
      <w:r w:rsidR="009C2F3D" w:rsidRPr="00AA7A2D">
        <w:rPr>
          <w:rFonts w:ascii="Times New Roman" w:hAnsi="Times New Roman" w:cs="Times New Roman"/>
          <w:sz w:val="24"/>
          <w:szCs w:val="24"/>
        </w:rPr>
        <w:t>When the cue appears on the left side of the screen</w:t>
      </w:r>
      <w:r w:rsidR="00AA20B8">
        <w:rPr>
          <w:rFonts w:ascii="Times New Roman" w:hAnsi="Times New Roman" w:cs="Times New Roman"/>
          <w:sz w:val="24"/>
          <w:szCs w:val="24"/>
        </w:rPr>
        <w:t>,</w:t>
      </w:r>
      <w:r w:rsidR="009C2F3D" w:rsidRPr="00AA7A2D">
        <w:rPr>
          <w:rFonts w:ascii="Times New Roman" w:hAnsi="Times New Roman" w:cs="Times New Roman"/>
          <w:sz w:val="24"/>
          <w:szCs w:val="24"/>
        </w:rPr>
        <w:t xml:space="preserve"> they are to move their left hand, and when the cue appears on the right side of the screen</w:t>
      </w:r>
      <w:r w:rsidR="00AA20B8">
        <w:rPr>
          <w:rFonts w:ascii="Times New Roman" w:hAnsi="Times New Roman" w:cs="Times New Roman"/>
          <w:sz w:val="24"/>
          <w:szCs w:val="24"/>
        </w:rPr>
        <w:t>,</w:t>
      </w:r>
      <w:r w:rsidR="009C2F3D" w:rsidRPr="00AA7A2D">
        <w:rPr>
          <w:rFonts w:ascii="Times New Roman" w:hAnsi="Times New Roman" w:cs="Times New Roman"/>
          <w:sz w:val="24"/>
          <w:szCs w:val="24"/>
        </w:rPr>
        <w:t xml:space="preserve"> they are to move their right hand.</w:t>
      </w:r>
    </w:p>
    <w:p w14:paraId="018931DA" w14:textId="77777777" w:rsidR="001265E6" w:rsidRPr="00AA7A2D" w:rsidRDefault="001265E6" w:rsidP="001265E6">
      <w:pPr>
        <w:pStyle w:val="ListParagraph"/>
        <w:ind w:left="792"/>
        <w:rPr>
          <w:rFonts w:ascii="Times New Roman" w:hAnsi="Times New Roman" w:cs="Times New Roman"/>
          <w:sz w:val="24"/>
          <w:szCs w:val="24"/>
        </w:rPr>
      </w:pPr>
    </w:p>
    <w:p w14:paraId="074A1D97" w14:textId="75564CE3" w:rsidR="001265E6" w:rsidRPr="00AA7A2D" w:rsidRDefault="00703EB8" w:rsidP="00AA7A2D">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Tell the participant</w:t>
      </w:r>
      <w:r w:rsidR="009C2F3D" w:rsidRPr="00AA7A2D">
        <w:rPr>
          <w:rFonts w:ascii="Times New Roman" w:hAnsi="Times New Roman" w:cs="Times New Roman"/>
          <w:sz w:val="24"/>
          <w:szCs w:val="24"/>
        </w:rPr>
        <w:t xml:space="preserve"> that when they see a foot on the screen, they are to begin moving their foot and continue </w:t>
      </w:r>
      <w:r w:rsidR="00AA20B8">
        <w:rPr>
          <w:rFonts w:ascii="Times New Roman" w:hAnsi="Times New Roman" w:cs="Times New Roman"/>
          <w:sz w:val="24"/>
          <w:szCs w:val="24"/>
        </w:rPr>
        <w:t xml:space="preserve">to do so </w:t>
      </w:r>
      <w:r w:rsidR="009C2F3D" w:rsidRPr="00AA7A2D">
        <w:rPr>
          <w:rFonts w:ascii="Times New Roman" w:hAnsi="Times New Roman" w:cs="Times New Roman"/>
          <w:sz w:val="24"/>
          <w:szCs w:val="24"/>
        </w:rPr>
        <w:t xml:space="preserve">until the visual cue disappears. </w:t>
      </w:r>
      <w:r w:rsidR="00A20666">
        <w:rPr>
          <w:rFonts w:ascii="Times New Roman" w:hAnsi="Times New Roman" w:cs="Times New Roman"/>
          <w:sz w:val="24"/>
          <w:szCs w:val="24"/>
        </w:rPr>
        <w:t>Inform</w:t>
      </w:r>
      <w:r w:rsidR="009C2F3D" w:rsidRPr="00AA7A2D">
        <w:rPr>
          <w:rFonts w:ascii="Times New Roman" w:hAnsi="Times New Roman" w:cs="Times New Roman"/>
          <w:sz w:val="24"/>
          <w:szCs w:val="24"/>
        </w:rPr>
        <w:t xml:space="preserve"> the participant that the foot movement involves </w:t>
      </w:r>
      <w:r w:rsidR="00474473" w:rsidRPr="00AA7A2D">
        <w:rPr>
          <w:rFonts w:ascii="Times New Roman" w:hAnsi="Times New Roman" w:cs="Times New Roman"/>
          <w:sz w:val="24"/>
          <w:szCs w:val="24"/>
        </w:rPr>
        <w:t xml:space="preserve">repetitively </w:t>
      </w:r>
      <w:r w:rsidR="009C2F3D" w:rsidRPr="00AA7A2D">
        <w:rPr>
          <w:rFonts w:ascii="Times New Roman" w:hAnsi="Times New Roman" w:cs="Times New Roman"/>
          <w:sz w:val="24"/>
          <w:szCs w:val="24"/>
        </w:rPr>
        <w:t>pressing the foot down</w:t>
      </w:r>
      <w:r w:rsidR="00A20666">
        <w:rPr>
          <w:rFonts w:ascii="Times New Roman" w:hAnsi="Times New Roman" w:cs="Times New Roman"/>
          <w:sz w:val="24"/>
          <w:szCs w:val="24"/>
        </w:rPr>
        <w:t>,</w:t>
      </w:r>
      <w:r w:rsidR="009C2F3D" w:rsidRPr="00AA7A2D">
        <w:rPr>
          <w:rFonts w:ascii="Times New Roman" w:hAnsi="Times New Roman" w:cs="Times New Roman"/>
          <w:sz w:val="24"/>
          <w:szCs w:val="24"/>
        </w:rPr>
        <w:t xml:space="preserve"> </w:t>
      </w:r>
      <w:r w:rsidR="00474473" w:rsidRPr="00AA7A2D">
        <w:rPr>
          <w:rFonts w:ascii="Times New Roman" w:hAnsi="Times New Roman" w:cs="Times New Roman"/>
          <w:sz w:val="24"/>
          <w:szCs w:val="24"/>
        </w:rPr>
        <w:t>as if pressing on an imaginary pedal. When the cue appears on the left side of the screen</w:t>
      </w:r>
      <w:r w:rsidR="00A20666">
        <w:rPr>
          <w:rFonts w:ascii="Times New Roman" w:hAnsi="Times New Roman" w:cs="Times New Roman"/>
          <w:sz w:val="24"/>
          <w:szCs w:val="24"/>
        </w:rPr>
        <w:t>,</w:t>
      </w:r>
      <w:r w:rsidR="00474473" w:rsidRPr="00AA7A2D">
        <w:rPr>
          <w:rFonts w:ascii="Times New Roman" w:hAnsi="Times New Roman" w:cs="Times New Roman"/>
          <w:sz w:val="24"/>
          <w:szCs w:val="24"/>
        </w:rPr>
        <w:t xml:space="preserve"> they are to move their left foot, and when the cue appears on the right side of the screen</w:t>
      </w:r>
      <w:r w:rsidR="00A20666">
        <w:rPr>
          <w:rFonts w:ascii="Times New Roman" w:hAnsi="Times New Roman" w:cs="Times New Roman"/>
          <w:sz w:val="24"/>
          <w:szCs w:val="24"/>
        </w:rPr>
        <w:t>,</w:t>
      </w:r>
      <w:r w:rsidR="00474473" w:rsidRPr="00AA7A2D">
        <w:rPr>
          <w:rFonts w:ascii="Times New Roman" w:hAnsi="Times New Roman" w:cs="Times New Roman"/>
          <w:sz w:val="24"/>
          <w:szCs w:val="24"/>
        </w:rPr>
        <w:t xml:space="preserve"> they are to move their right foot.</w:t>
      </w:r>
    </w:p>
    <w:p w14:paraId="60189DEE" w14:textId="77777777" w:rsidR="000E42A0" w:rsidRDefault="000E42A0" w:rsidP="00AA7A2D">
      <w:pPr>
        <w:pStyle w:val="ListParagraph"/>
        <w:ind w:left="792"/>
        <w:rPr>
          <w:rFonts w:ascii="Times New Roman" w:hAnsi="Times New Roman" w:cs="Times New Roman"/>
          <w:sz w:val="24"/>
          <w:szCs w:val="24"/>
        </w:rPr>
      </w:pPr>
    </w:p>
    <w:p w14:paraId="37BF6270" w14:textId="443029F2" w:rsidR="0055287B" w:rsidRPr="00AA7A2D" w:rsidRDefault="0055287B" w:rsidP="00BE449E">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Stress to the participant the importance of keeping their head still, even while they are moving their hand or foot.</w:t>
      </w:r>
    </w:p>
    <w:p w14:paraId="1281220B" w14:textId="77777777" w:rsidR="001265E6" w:rsidRPr="00AA7A2D" w:rsidRDefault="001265E6" w:rsidP="001265E6">
      <w:pPr>
        <w:pStyle w:val="ListParagraph"/>
        <w:ind w:left="792"/>
        <w:rPr>
          <w:rFonts w:ascii="Times New Roman" w:hAnsi="Times New Roman" w:cs="Times New Roman"/>
          <w:sz w:val="24"/>
          <w:szCs w:val="24"/>
        </w:rPr>
      </w:pPr>
    </w:p>
    <w:p w14:paraId="359A1B3A" w14:textId="63A4F741" w:rsidR="00E07CBC" w:rsidRPr="00AA7A2D" w:rsidRDefault="00A20666" w:rsidP="00BE449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Guide</w:t>
      </w:r>
      <w:r w:rsidR="00E07CBC" w:rsidRPr="00AA7A2D">
        <w:rPr>
          <w:rFonts w:ascii="Times New Roman" w:hAnsi="Times New Roman" w:cs="Times New Roman"/>
          <w:sz w:val="24"/>
          <w:szCs w:val="24"/>
        </w:rPr>
        <w:t xml:space="preserve"> the participant in</w:t>
      </w:r>
      <w:r>
        <w:rPr>
          <w:rFonts w:ascii="Times New Roman" w:hAnsi="Times New Roman" w:cs="Times New Roman"/>
          <w:sz w:val="24"/>
          <w:szCs w:val="24"/>
        </w:rPr>
        <w:t>to</w:t>
      </w:r>
      <w:r w:rsidR="00E07CBC" w:rsidRPr="00AA7A2D">
        <w:rPr>
          <w:rFonts w:ascii="Times New Roman" w:hAnsi="Times New Roman" w:cs="Times New Roman"/>
          <w:sz w:val="24"/>
          <w:szCs w:val="24"/>
        </w:rPr>
        <w:t xml:space="preserve"> the scanner</w:t>
      </w:r>
      <w:r>
        <w:rPr>
          <w:rFonts w:ascii="Times New Roman" w:hAnsi="Times New Roman" w:cs="Times New Roman"/>
          <w:sz w:val="24"/>
          <w:szCs w:val="24"/>
        </w:rPr>
        <w:t>.</w:t>
      </w:r>
    </w:p>
    <w:p w14:paraId="30B2BCCA" w14:textId="77777777" w:rsidR="001265E6" w:rsidRPr="00AA7A2D" w:rsidRDefault="001265E6" w:rsidP="001265E6">
      <w:pPr>
        <w:pStyle w:val="ListParagraph"/>
        <w:ind w:left="360"/>
        <w:rPr>
          <w:rFonts w:ascii="Times New Roman" w:hAnsi="Times New Roman" w:cs="Times New Roman"/>
          <w:sz w:val="24"/>
          <w:szCs w:val="24"/>
        </w:rPr>
      </w:pPr>
    </w:p>
    <w:p w14:paraId="7413491F" w14:textId="2B547A58" w:rsidR="00E07CBC" w:rsidRPr="00AA7A2D" w:rsidRDefault="00E07CBC" w:rsidP="00BE449E">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lastRenderedPageBreak/>
        <w:t xml:space="preserve">Give the participant earplugs </w:t>
      </w:r>
      <w:r w:rsidR="00A20666">
        <w:rPr>
          <w:rFonts w:ascii="Times New Roman" w:hAnsi="Times New Roman" w:cs="Times New Roman"/>
          <w:sz w:val="24"/>
          <w:szCs w:val="24"/>
        </w:rPr>
        <w:t>(</w:t>
      </w:r>
      <w:r w:rsidRPr="00AA7A2D">
        <w:rPr>
          <w:rFonts w:ascii="Times New Roman" w:hAnsi="Times New Roman" w:cs="Times New Roman"/>
          <w:sz w:val="24"/>
          <w:szCs w:val="24"/>
        </w:rPr>
        <w:t>to protect their ears from the noise of the scanner</w:t>
      </w:r>
      <w:r w:rsidR="00A20666">
        <w:rPr>
          <w:rFonts w:ascii="Times New Roman" w:hAnsi="Times New Roman" w:cs="Times New Roman"/>
          <w:sz w:val="24"/>
          <w:szCs w:val="24"/>
        </w:rPr>
        <w:t>)</w:t>
      </w:r>
      <w:r w:rsidRPr="00AA7A2D">
        <w:rPr>
          <w:rFonts w:ascii="Times New Roman" w:hAnsi="Times New Roman" w:cs="Times New Roman"/>
          <w:sz w:val="24"/>
          <w:szCs w:val="24"/>
        </w:rPr>
        <w:t xml:space="preserve"> and earphones </w:t>
      </w:r>
      <w:r w:rsidR="00A20666">
        <w:rPr>
          <w:rFonts w:ascii="Times New Roman" w:hAnsi="Times New Roman" w:cs="Times New Roman"/>
          <w:sz w:val="24"/>
          <w:szCs w:val="24"/>
        </w:rPr>
        <w:t>(</w:t>
      </w:r>
      <w:r w:rsidRPr="00AA7A2D">
        <w:rPr>
          <w:rFonts w:ascii="Times New Roman" w:hAnsi="Times New Roman" w:cs="Times New Roman"/>
          <w:sz w:val="24"/>
          <w:szCs w:val="24"/>
        </w:rPr>
        <w:t>to wear so they can hear the experimenter during the scan</w:t>
      </w:r>
      <w:r w:rsidR="00A20666">
        <w:rPr>
          <w:rFonts w:ascii="Times New Roman" w:hAnsi="Times New Roman" w:cs="Times New Roman"/>
          <w:sz w:val="24"/>
          <w:szCs w:val="24"/>
        </w:rPr>
        <w:t>)</w:t>
      </w:r>
      <w:r w:rsidRPr="00AA7A2D">
        <w:rPr>
          <w:rFonts w:ascii="Times New Roman" w:hAnsi="Times New Roman" w:cs="Times New Roman"/>
          <w:sz w:val="24"/>
          <w:szCs w:val="24"/>
        </w:rPr>
        <w:t>, and have them lie down on the bed with their head in the coil.</w:t>
      </w:r>
    </w:p>
    <w:p w14:paraId="05D790A0" w14:textId="77777777" w:rsidR="001265E6" w:rsidRPr="00AA7A2D" w:rsidRDefault="001265E6" w:rsidP="001265E6">
      <w:pPr>
        <w:pStyle w:val="ListParagraph"/>
        <w:ind w:left="792"/>
        <w:rPr>
          <w:rFonts w:ascii="Times New Roman" w:hAnsi="Times New Roman" w:cs="Times New Roman"/>
          <w:sz w:val="24"/>
          <w:szCs w:val="24"/>
        </w:rPr>
      </w:pPr>
    </w:p>
    <w:p w14:paraId="22E92E4A" w14:textId="77777777" w:rsidR="00E07CBC" w:rsidRPr="00AA7A2D" w:rsidRDefault="00E07CBC" w:rsidP="00BE449E">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Give the participant the emergency squeeze ball and instruct them to squeeze it in case of emergency during the scan.</w:t>
      </w:r>
    </w:p>
    <w:p w14:paraId="6D3B2467" w14:textId="77777777" w:rsidR="000E42A0" w:rsidRDefault="000E42A0" w:rsidP="00AA7A2D">
      <w:pPr>
        <w:pStyle w:val="ListParagraph"/>
        <w:ind w:left="792"/>
        <w:rPr>
          <w:rFonts w:ascii="Times New Roman" w:hAnsi="Times New Roman" w:cs="Times New Roman"/>
          <w:sz w:val="24"/>
          <w:szCs w:val="24"/>
        </w:rPr>
      </w:pPr>
    </w:p>
    <w:p w14:paraId="453D1CB5" w14:textId="72AA74A8" w:rsidR="00290F1F" w:rsidRPr="00AA7A2D" w:rsidRDefault="003574A1" w:rsidP="00BE449E">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S</w:t>
      </w:r>
      <w:r w:rsidR="00E07CBC" w:rsidRPr="00AA7A2D">
        <w:rPr>
          <w:rFonts w:ascii="Times New Roman" w:hAnsi="Times New Roman" w:cs="Times New Roman"/>
          <w:sz w:val="24"/>
          <w:szCs w:val="24"/>
        </w:rPr>
        <w:t>ecure the participant</w:t>
      </w:r>
      <w:r>
        <w:rPr>
          <w:rFonts w:ascii="Times New Roman" w:hAnsi="Times New Roman" w:cs="Times New Roman"/>
          <w:sz w:val="24"/>
          <w:szCs w:val="24"/>
        </w:rPr>
        <w:t>’</w:t>
      </w:r>
      <w:r w:rsidR="00E07CBC" w:rsidRPr="00AA7A2D">
        <w:rPr>
          <w:rFonts w:ascii="Times New Roman" w:hAnsi="Times New Roman" w:cs="Times New Roman"/>
          <w:sz w:val="24"/>
          <w:szCs w:val="24"/>
        </w:rPr>
        <w:t xml:space="preserve">s head in the coil </w:t>
      </w:r>
      <w:r>
        <w:rPr>
          <w:rFonts w:ascii="Times New Roman" w:hAnsi="Times New Roman" w:cs="Times New Roman"/>
          <w:sz w:val="24"/>
          <w:szCs w:val="24"/>
        </w:rPr>
        <w:t xml:space="preserve">with foam pads </w:t>
      </w:r>
      <w:r w:rsidR="00E07CBC" w:rsidRPr="00AA7A2D">
        <w:rPr>
          <w:rFonts w:ascii="Times New Roman" w:hAnsi="Times New Roman" w:cs="Times New Roman"/>
          <w:sz w:val="24"/>
          <w:szCs w:val="24"/>
        </w:rPr>
        <w:t>to avoid excess movement during the scan, and remind the participant that it is very important to stay as still as possible during the scan, as even the smallest movements blur the images.</w:t>
      </w:r>
    </w:p>
    <w:p w14:paraId="7F03BF3B" w14:textId="77777777" w:rsidR="001265E6" w:rsidRPr="00AA7A2D" w:rsidRDefault="001265E6" w:rsidP="001265E6">
      <w:pPr>
        <w:pStyle w:val="ListParagraph"/>
        <w:ind w:left="792"/>
        <w:rPr>
          <w:rFonts w:ascii="Times New Roman" w:hAnsi="Times New Roman" w:cs="Times New Roman"/>
          <w:sz w:val="24"/>
          <w:szCs w:val="24"/>
        </w:rPr>
      </w:pPr>
    </w:p>
    <w:p w14:paraId="38B4B19D" w14:textId="33941147" w:rsidR="00746933" w:rsidRPr="00AA7A2D" w:rsidRDefault="00746933" w:rsidP="00BE449E">
      <w:pPr>
        <w:pStyle w:val="ListParagraph"/>
        <w:numPr>
          <w:ilvl w:val="0"/>
          <w:numId w:val="5"/>
        </w:numPr>
        <w:rPr>
          <w:rFonts w:ascii="Times New Roman" w:hAnsi="Times New Roman" w:cs="Times New Roman"/>
          <w:sz w:val="24"/>
          <w:szCs w:val="24"/>
        </w:rPr>
      </w:pPr>
      <w:r w:rsidRPr="00AA7A2D">
        <w:rPr>
          <w:rFonts w:ascii="Times New Roman" w:hAnsi="Times New Roman" w:cs="Times New Roman"/>
          <w:sz w:val="24"/>
          <w:szCs w:val="24"/>
        </w:rPr>
        <w:t xml:space="preserve">Data </w:t>
      </w:r>
      <w:r w:rsidR="00290F1F" w:rsidRPr="00AA7A2D">
        <w:rPr>
          <w:rFonts w:ascii="Times New Roman" w:hAnsi="Times New Roman" w:cs="Times New Roman"/>
          <w:sz w:val="24"/>
          <w:szCs w:val="24"/>
        </w:rPr>
        <w:t>C</w:t>
      </w:r>
      <w:r w:rsidRPr="00AA7A2D">
        <w:rPr>
          <w:rFonts w:ascii="Times New Roman" w:hAnsi="Times New Roman" w:cs="Times New Roman"/>
          <w:sz w:val="24"/>
          <w:szCs w:val="24"/>
        </w:rPr>
        <w:t>ollection</w:t>
      </w:r>
    </w:p>
    <w:p w14:paraId="4DCC4653" w14:textId="77777777" w:rsidR="001265E6" w:rsidRPr="00AA7A2D" w:rsidRDefault="001265E6" w:rsidP="001265E6">
      <w:pPr>
        <w:pStyle w:val="ListParagraph"/>
        <w:ind w:left="360"/>
        <w:rPr>
          <w:rFonts w:ascii="Times New Roman" w:hAnsi="Times New Roman" w:cs="Times New Roman"/>
          <w:sz w:val="24"/>
          <w:szCs w:val="24"/>
        </w:rPr>
      </w:pPr>
    </w:p>
    <w:p w14:paraId="0F2D3F00" w14:textId="464DE659" w:rsidR="002809AB" w:rsidRPr="00AA7A2D" w:rsidRDefault="002809AB" w:rsidP="00946995">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 xml:space="preserve">Collect </w:t>
      </w:r>
      <w:r w:rsidR="003574A1">
        <w:rPr>
          <w:rFonts w:ascii="Times New Roman" w:hAnsi="Times New Roman" w:cs="Times New Roman"/>
          <w:sz w:val="24"/>
          <w:szCs w:val="24"/>
        </w:rPr>
        <w:t xml:space="preserve">a </w:t>
      </w:r>
      <w:r w:rsidRPr="00AA7A2D">
        <w:rPr>
          <w:rFonts w:ascii="Times New Roman" w:hAnsi="Times New Roman" w:cs="Times New Roman"/>
          <w:sz w:val="24"/>
          <w:szCs w:val="24"/>
        </w:rPr>
        <w:t>high resolution anatomical scan</w:t>
      </w:r>
      <w:r w:rsidR="003574A1">
        <w:rPr>
          <w:rFonts w:ascii="Times New Roman" w:hAnsi="Times New Roman" w:cs="Times New Roman"/>
          <w:sz w:val="24"/>
          <w:szCs w:val="24"/>
        </w:rPr>
        <w:t>.</w:t>
      </w:r>
    </w:p>
    <w:p w14:paraId="1704E33F" w14:textId="77777777" w:rsidR="001265E6" w:rsidRPr="00AA7A2D" w:rsidRDefault="001265E6" w:rsidP="001265E6">
      <w:pPr>
        <w:pStyle w:val="ListParagraph"/>
        <w:ind w:left="792"/>
        <w:rPr>
          <w:rFonts w:ascii="Times New Roman" w:hAnsi="Times New Roman" w:cs="Times New Roman"/>
          <w:sz w:val="24"/>
          <w:szCs w:val="24"/>
        </w:rPr>
      </w:pPr>
    </w:p>
    <w:p w14:paraId="48BCBB82" w14:textId="358AABD1" w:rsidR="001265E6" w:rsidRPr="00AA7A2D" w:rsidRDefault="002809AB" w:rsidP="001265E6">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Begin functional scanning</w:t>
      </w:r>
      <w:r w:rsidR="003574A1">
        <w:rPr>
          <w:rFonts w:ascii="Times New Roman" w:hAnsi="Times New Roman" w:cs="Times New Roman"/>
          <w:sz w:val="24"/>
          <w:szCs w:val="24"/>
        </w:rPr>
        <w:t>.</w:t>
      </w:r>
    </w:p>
    <w:p w14:paraId="318EA781" w14:textId="77777777" w:rsidR="001265E6" w:rsidRPr="00AA7A2D" w:rsidRDefault="001265E6" w:rsidP="001265E6">
      <w:pPr>
        <w:pStyle w:val="ListParagraph"/>
        <w:ind w:left="792"/>
        <w:rPr>
          <w:rFonts w:ascii="Times New Roman" w:hAnsi="Times New Roman" w:cs="Times New Roman"/>
          <w:sz w:val="24"/>
          <w:szCs w:val="24"/>
        </w:rPr>
      </w:pPr>
    </w:p>
    <w:p w14:paraId="2D2E31BF" w14:textId="23EE4659" w:rsidR="002809AB" w:rsidRPr="00AA7A2D" w:rsidRDefault="002809AB" w:rsidP="00946995">
      <w:pPr>
        <w:pStyle w:val="ListParagraph"/>
        <w:numPr>
          <w:ilvl w:val="2"/>
          <w:numId w:val="5"/>
        </w:numPr>
        <w:rPr>
          <w:rFonts w:ascii="Times New Roman" w:hAnsi="Times New Roman" w:cs="Times New Roman"/>
          <w:sz w:val="24"/>
          <w:szCs w:val="24"/>
        </w:rPr>
      </w:pPr>
      <w:r w:rsidRPr="00AA7A2D">
        <w:rPr>
          <w:rFonts w:ascii="Times New Roman" w:hAnsi="Times New Roman" w:cs="Times New Roman"/>
          <w:sz w:val="24"/>
          <w:szCs w:val="24"/>
        </w:rPr>
        <w:t xml:space="preserve">Synchronize </w:t>
      </w:r>
      <w:r w:rsidR="00107208" w:rsidRPr="00AA7A2D">
        <w:rPr>
          <w:rFonts w:ascii="Times New Roman" w:hAnsi="Times New Roman" w:cs="Times New Roman"/>
          <w:sz w:val="24"/>
          <w:szCs w:val="24"/>
        </w:rPr>
        <w:t xml:space="preserve">the </w:t>
      </w:r>
      <w:r w:rsidRPr="00AA7A2D">
        <w:rPr>
          <w:rFonts w:ascii="Times New Roman" w:hAnsi="Times New Roman" w:cs="Times New Roman"/>
          <w:sz w:val="24"/>
          <w:szCs w:val="24"/>
        </w:rPr>
        <w:t xml:space="preserve">start of </w:t>
      </w:r>
      <w:r w:rsidR="003574A1">
        <w:rPr>
          <w:rFonts w:ascii="Times New Roman" w:hAnsi="Times New Roman" w:cs="Times New Roman"/>
          <w:sz w:val="24"/>
          <w:szCs w:val="24"/>
        </w:rPr>
        <w:t xml:space="preserve">the </w:t>
      </w:r>
      <w:r w:rsidRPr="00AA7A2D">
        <w:rPr>
          <w:rFonts w:ascii="Times New Roman" w:hAnsi="Times New Roman" w:cs="Times New Roman"/>
          <w:sz w:val="24"/>
          <w:szCs w:val="24"/>
        </w:rPr>
        <w:t>stimulus presentation with the start of the scanner.</w:t>
      </w:r>
    </w:p>
    <w:p w14:paraId="00000CA8" w14:textId="77777777" w:rsidR="001265E6" w:rsidRPr="00AA7A2D" w:rsidRDefault="001265E6" w:rsidP="001265E6">
      <w:pPr>
        <w:pStyle w:val="ListParagraph"/>
        <w:ind w:left="1224"/>
        <w:rPr>
          <w:rFonts w:ascii="Times New Roman" w:hAnsi="Times New Roman" w:cs="Times New Roman"/>
          <w:sz w:val="24"/>
          <w:szCs w:val="24"/>
        </w:rPr>
      </w:pPr>
    </w:p>
    <w:p w14:paraId="474626E9" w14:textId="0F18312B" w:rsidR="001265E6" w:rsidRPr="00AA7A2D" w:rsidRDefault="002809AB" w:rsidP="00AA7A2D">
      <w:pPr>
        <w:pStyle w:val="ListParagraph"/>
        <w:numPr>
          <w:ilvl w:val="2"/>
          <w:numId w:val="5"/>
        </w:numPr>
        <w:rPr>
          <w:rFonts w:ascii="Times New Roman" w:hAnsi="Times New Roman" w:cs="Times New Roman"/>
          <w:sz w:val="24"/>
          <w:szCs w:val="24"/>
        </w:rPr>
      </w:pPr>
      <w:r w:rsidRPr="00AA7A2D">
        <w:rPr>
          <w:rFonts w:ascii="Times New Roman" w:hAnsi="Times New Roman" w:cs="Times New Roman"/>
          <w:sz w:val="24"/>
          <w:szCs w:val="24"/>
        </w:rPr>
        <w:t xml:space="preserve">Present the visual cues via a laptop connected to a projector. The participant </w:t>
      </w:r>
      <w:r w:rsidR="003574A1">
        <w:rPr>
          <w:rFonts w:ascii="Times New Roman" w:hAnsi="Times New Roman" w:cs="Times New Roman"/>
          <w:sz w:val="24"/>
          <w:szCs w:val="24"/>
        </w:rPr>
        <w:t xml:space="preserve">should </w:t>
      </w:r>
      <w:r w:rsidRPr="00AA7A2D">
        <w:rPr>
          <w:rFonts w:ascii="Times New Roman" w:hAnsi="Times New Roman" w:cs="Times New Roman"/>
          <w:sz w:val="24"/>
          <w:szCs w:val="24"/>
        </w:rPr>
        <w:t>ha</w:t>
      </w:r>
      <w:r w:rsidR="003574A1">
        <w:rPr>
          <w:rFonts w:ascii="Times New Roman" w:hAnsi="Times New Roman" w:cs="Times New Roman"/>
          <w:sz w:val="24"/>
          <w:szCs w:val="24"/>
        </w:rPr>
        <w:t>ve</w:t>
      </w:r>
      <w:r w:rsidRPr="00AA7A2D">
        <w:rPr>
          <w:rFonts w:ascii="Times New Roman" w:hAnsi="Times New Roman" w:cs="Times New Roman"/>
          <w:sz w:val="24"/>
          <w:szCs w:val="24"/>
        </w:rPr>
        <w:t xml:space="preserve"> a mirror above their eyes, reflecting a screen at the back of the scanner bore.</w:t>
      </w:r>
    </w:p>
    <w:p w14:paraId="2B5D8285" w14:textId="77777777" w:rsidR="000E42A0" w:rsidRDefault="000E42A0" w:rsidP="00AA7A2D">
      <w:pPr>
        <w:pStyle w:val="ListParagraph"/>
        <w:ind w:left="1224"/>
        <w:rPr>
          <w:rFonts w:ascii="Times New Roman" w:hAnsi="Times New Roman" w:cs="Times New Roman"/>
          <w:sz w:val="24"/>
          <w:szCs w:val="24"/>
        </w:rPr>
      </w:pPr>
    </w:p>
    <w:p w14:paraId="31EC9842" w14:textId="0C0DAD82" w:rsidR="003574A1" w:rsidRDefault="002809AB" w:rsidP="00946995">
      <w:pPr>
        <w:pStyle w:val="ListParagraph"/>
        <w:numPr>
          <w:ilvl w:val="2"/>
          <w:numId w:val="5"/>
        </w:numPr>
        <w:rPr>
          <w:rFonts w:ascii="Times New Roman" w:hAnsi="Times New Roman" w:cs="Times New Roman"/>
          <w:sz w:val="24"/>
          <w:szCs w:val="24"/>
        </w:rPr>
      </w:pPr>
      <w:r w:rsidRPr="00AA7A2D">
        <w:rPr>
          <w:rFonts w:ascii="Times New Roman" w:hAnsi="Times New Roman" w:cs="Times New Roman"/>
          <w:sz w:val="24"/>
          <w:szCs w:val="24"/>
        </w:rPr>
        <w:t xml:space="preserve">Present each visual cue for 12 sec, followed by 12 sec of resting baseline. Alternate between </w:t>
      </w:r>
      <w:r w:rsidR="003574A1">
        <w:rPr>
          <w:rFonts w:ascii="Times New Roman" w:hAnsi="Times New Roman" w:cs="Times New Roman"/>
          <w:sz w:val="24"/>
          <w:szCs w:val="24"/>
        </w:rPr>
        <w:t xml:space="preserve">the </w:t>
      </w:r>
      <w:r w:rsidRPr="00AA7A2D">
        <w:rPr>
          <w:rFonts w:ascii="Times New Roman" w:hAnsi="Times New Roman" w:cs="Times New Roman"/>
          <w:sz w:val="24"/>
          <w:szCs w:val="24"/>
        </w:rPr>
        <w:t xml:space="preserve">left hand, right hand, left foot, and right foot. </w:t>
      </w:r>
    </w:p>
    <w:p w14:paraId="17A0B9CF" w14:textId="77777777" w:rsidR="003574A1" w:rsidRDefault="003574A1" w:rsidP="00AA7A2D">
      <w:pPr>
        <w:pStyle w:val="ListParagraph"/>
        <w:ind w:left="1224"/>
        <w:rPr>
          <w:rFonts w:ascii="Times New Roman" w:hAnsi="Times New Roman" w:cs="Times New Roman"/>
          <w:sz w:val="24"/>
          <w:szCs w:val="24"/>
        </w:rPr>
      </w:pPr>
    </w:p>
    <w:p w14:paraId="2C2BF8AC" w14:textId="21928CB8" w:rsidR="002809AB" w:rsidRPr="00AA7A2D" w:rsidRDefault="00D51193" w:rsidP="00946995">
      <w:pPr>
        <w:pStyle w:val="ListParagraph"/>
        <w:numPr>
          <w:ilvl w:val="2"/>
          <w:numId w:val="5"/>
        </w:numPr>
        <w:rPr>
          <w:rFonts w:ascii="Times New Roman" w:hAnsi="Times New Roman" w:cs="Times New Roman"/>
          <w:sz w:val="24"/>
          <w:szCs w:val="24"/>
        </w:rPr>
      </w:pPr>
      <w:r w:rsidRPr="00AA7A2D">
        <w:rPr>
          <w:rFonts w:ascii="Times New Roman" w:hAnsi="Times New Roman" w:cs="Times New Roman"/>
          <w:sz w:val="24"/>
          <w:szCs w:val="24"/>
        </w:rPr>
        <w:t>Repeat 4 repetitions of each condition, for a total of 6.5 min.</w:t>
      </w:r>
    </w:p>
    <w:p w14:paraId="540154AB" w14:textId="77777777" w:rsidR="001265E6" w:rsidRPr="00AA7A2D" w:rsidRDefault="001265E6" w:rsidP="001265E6">
      <w:pPr>
        <w:pStyle w:val="ListParagraph"/>
        <w:ind w:left="1224"/>
        <w:rPr>
          <w:rFonts w:ascii="Times New Roman" w:hAnsi="Times New Roman" w:cs="Times New Roman"/>
          <w:sz w:val="24"/>
          <w:szCs w:val="24"/>
        </w:rPr>
      </w:pPr>
    </w:p>
    <w:p w14:paraId="4DF61E5D" w14:textId="0E2D264B" w:rsidR="00606BB1" w:rsidRPr="00AA7A2D" w:rsidRDefault="00606BB1" w:rsidP="00BE449E">
      <w:pPr>
        <w:pStyle w:val="ListParagraph"/>
        <w:numPr>
          <w:ilvl w:val="0"/>
          <w:numId w:val="5"/>
        </w:numPr>
        <w:rPr>
          <w:rFonts w:ascii="Times New Roman" w:hAnsi="Times New Roman" w:cs="Times New Roman"/>
          <w:sz w:val="24"/>
          <w:szCs w:val="24"/>
        </w:rPr>
      </w:pPr>
      <w:r w:rsidRPr="00AA7A2D">
        <w:rPr>
          <w:rFonts w:ascii="Times New Roman" w:hAnsi="Times New Roman" w:cs="Times New Roman"/>
          <w:sz w:val="24"/>
          <w:szCs w:val="24"/>
        </w:rPr>
        <w:t xml:space="preserve">Post-scan </w:t>
      </w:r>
      <w:r w:rsidR="003574A1">
        <w:rPr>
          <w:rFonts w:ascii="Times New Roman" w:hAnsi="Times New Roman" w:cs="Times New Roman"/>
          <w:sz w:val="24"/>
          <w:szCs w:val="24"/>
        </w:rPr>
        <w:t>P</w:t>
      </w:r>
      <w:r w:rsidRPr="00AA7A2D">
        <w:rPr>
          <w:rFonts w:ascii="Times New Roman" w:hAnsi="Times New Roman" w:cs="Times New Roman"/>
          <w:sz w:val="24"/>
          <w:szCs w:val="24"/>
        </w:rPr>
        <w:t>rocedures</w:t>
      </w:r>
    </w:p>
    <w:p w14:paraId="521A024E" w14:textId="77777777" w:rsidR="001265E6" w:rsidRPr="00AA7A2D" w:rsidRDefault="001265E6" w:rsidP="001265E6">
      <w:pPr>
        <w:pStyle w:val="ListParagraph"/>
        <w:ind w:left="360"/>
        <w:rPr>
          <w:rFonts w:ascii="Times New Roman" w:hAnsi="Times New Roman" w:cs="Times New Roman"/>
          <w:sz w:val="24"/>
          <w:szCs w:val="24"/>
        </w:rPr>
      </w:pPr>
    </w:p>
    <w:p w14:paraId="75F7B6BD" w14:textId="3799EF6E" w:rsidR="00606BB1" w:rsidRPr="00AA7A2D" w:rsidRDefault="00606BB1" w:rsidP="00946995">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Bring the participant out of the scanner</w:t>
      </w:r>
      <w:r w:rsidR="003574A1">
        <w:rPr>
          <w:rFonts w:ascii="Times New Roman" w:hAnsi="Times New Roman" w:cs="Times New Roman"/>
          <w:sz w:val="24"/>
          <w:szCs w:val="24"/>
        </w:rPr>
        <w:t>.</w:t>
      </w:r>
    </w:p>
    <w:p w14:paraId="270D60A1" w14:textId="77777777" w:rsidR="001265E6" w:rsidRPr="00AA7A2D" w:rsidRDefault="001265E6" w:rsidP="001265E6">
      <w:pPr>
        <w:pStyle w:val="ListParagraph"/>
        <w:ind w:left="792"/>
        <w:rPr>
          <w:rFonts w:ascii="Times New Roman" w:hAnsi="Times New Roman" w:cs="Times New Roman"/>
          <w:sz w:val="24"/>
          <w:szCs w:val="24"/>
        </w:rPr>
      </w:pPr>
    </w:p>
    <w:p w14:paraId="18A69802" w14:textId="27831CD0" w:rsidR="001265E6" w:rsidRPr="00AA7A2D" w:rsidRDefault="00606BB1" w:rsidP="001265E6">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Debrief the participant</w:t>
      </w:r>
      <w:r w:rsidR="003574A1">
        <w:rPr>
          <w:rFonts w:ascii="Times New Roman" w:hAnsi="Times New Roman" w:cs="Times New Roman"/>
          <w:sz w:val="24"/>
          <w:szCs w:val="24"/>
        </w:rPr>
        <w:t>.</w:t>
      </w:r>
    </w:p>
    <w:p w14:paraId="4740B683" w14:textId="77777777" w:rsidR="001265E6" w:rsidRPr="00AA7A2D" w:rsidRDefault="001265E6" w:rsidP="001265E6">
      <w:pPr>
        <w:pStyle w:val="ListParagraph"/>
        <w:ind w:left="792"/>
        <w:rPr>
          <w:rFonts w:ascii="Times New Roman" w:hAnsi="Times New Roman" w:cs="Times New Roman"/>
          <w:sz w:val="24"/>
          <w:szCs w:val="24"/>
        </w:rPr>
      </w:pPr>
    </w:p>
    <w:p w14:paraId="08A2B9DF" w14:textId="6BF526D6" w:rsidR="00290F1F" w:rsidRPr="00AA7A2D" w:rsidRDefault="00606BB1" w:rsidP="00946995">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Pay the participant</w:t>
      </w:r>
      <w:r w:rsidR="003574A1">
        <w:rPr>
          <w:rFonts w:ascii="Times New Roman" w:hAnsi="Times New Roman" w:cs="Times New Roman"/>
          <w:sz w:val="24"/>
          <w:szCs w:val="24"/>
        </w:rPr>
        <w:t>.</w:t>
      </w:r>
    </w:p>
    <w:p w14:paraId="4AD7508A" w14:textId="77777777" w:rsidR="001265E6" w:rsidRPr="00AA7A2D" w:rsidRDefault="001265E6" w:rsidP="001265E6">
      <w:pPr>
        <w:pStyle w:val="ListParagraph"/>
        <w:ind w:left="792"/>
        <w:rPr>
          <w:rFonts w:ascii="Times New Roman" w:hAnsi="Times New Roman" w:cs="Times New Roman"/>
          <w:sz w:val="24"/>
          <w:szCs w:val="24"/>
        </w:rPr>
      </w:pPr>
    </w:p>
    <w:p w14:paraId="65C15AE8" w14:textId="5F5DD3E6" w:rsidR="00290F1F" w:rsidRPr="00AA7A2D" w:rsidRDefault="00290F1F" w:rsidP="00A06E3F">
      <w:pPr>
        <w:pStyle w:val="ListParagraph"/>
        <w:numPr>
          <w:ilvl w:val="0"/>
          <w:numId w:val="5"/>
        </w:numPr>
        <w:rPr>
          <w:rFonts w:ascii="Times New Roman" w:hAnsi="Times New Roman" w:cs="Times New Roman"/>
          <w:sz w:val="24"/>
          <w:szCs w:val="24"/>
        </w:rPr>
      </w:pPr>
      <w:r w:rsidRPr="00AA7A2D">
        <w:rPr>
          <w:rFonts w:ascii="Times New Roman" w:hAnsi="Times New Roman" w:cs="Times New Roman"/>
          <w:sz w:val="24"/>
          <w:szCs w:val="24"/>
        </w:rPr>
        <w:t>Data A</w:t>
      </w:r>
      <w:r w:rsidR="00BB39E5" w:rsidRPr="00AA7A2D">
        <w:rPr>
          <w:rFonts w:ascii="Times New Roman" w:hAnsi="Times New Roman" w:cs="Times New Roman"/>
          <w:sz w:val="24"/>
          <w:szCs w:val="24"/>
        </w:rPr>
        <w:t>nalysis</w:t>
      </w:r>
    </w:p>
    <w:p w14:paraId="41398EAE" w14:textId="77777777" w:rsidR="001265E6" w:rsidRPr="00AA7A2D" w:rsidRDefault="001265E6" w:rsidP="001265E6">
      <w:pPr>
        <w:pStyle w:val="ListParagraph"/>
        <w:ind w:left="360"/>
        <w:rPr>
          <w:rFonts w:ascii="Times New Roman" w:hAnsi="Times New Roman" w:cs="Times New Roman"/>
          <w:sz w:val="24"/>
          <w:szCs w:val="24"/>
        </w:rPr>
      </w:pPr>
    </w:p>
    <w:p w14:paraId="1AC5CBC3" w14:textId="36DFC053" w:rsidR="00A06E3F" w:rsidRPr="00AA7A2D" w:rsidRDefault="00A06E3F" w:rsidP="00A06E3F">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Preprocess the</w:t>
      </w:r>
      <w:r w:rsidR="001265E6" w:rsidRPr="00AA7A2D">
        <w:rPr>
          <w:rFonts w:ascii="Times New Roman" w:hAnsi="Times New Roman" w:cs="Times New Roman"/>
          <w:sz w:val="24"/>
          <w:szCs w:val="24"/>
        </w:rPr>
        <w:t xml:space="preserve"> data</w:t>
      </w:r>
      <w:r w:rsidR="003574A1">
        <w:rPr>
          <w:rFonts w:ascii="Times New Roman" w:hAnsi="Times New Roman" w:cs="Times New Roman"/>
          <w:sz w:val="24"/>
          <w:szCs w:val="24"/>
        </w:rPr>
        <w:t>.</w:t>
      </w:r>
    </w:p>
    <w:p w14:paraId="1E2E5383" w14:textId="77777777" w:rsidR="001265E6" w:rsidRPr="00AA7A2D" w:rsidRDefault="001265E6" w:rsidP="001265E6">
      <w:pPr>
        <w:pStyle w:val="ListParagraph"/>
        <w:ind w:left="792"/>
        <w:rPr>
          <w:rFonts w:ascii="Times New Roman" w:hAnsi="Times New Roman" w:cs="Times New Roman"/>
          <w:sz w:val="24"/>
          <w:szCs w:val="24"/>
        </w:rPr>
      </w:pPr>
    </w:p>
    <w:p w14:paraId="43F4E44A" w14:textId="40E20F3D" w:rsidR="00A06E3F" w:rsidRPr="00AA7A2D" w:rsidRDefault="00A06E3F" w:rsidP="00A06E3F">
      <w:pPr>
        <w:pStyle w:val="ListParagraph"/>
        <w:numPr>
          <w:ilvl w:val="2"/>
          <w:numId w:val="5"/>
        </w:numPr>
        <w:rPr>
          <w:rFonts w:ascii="Times New Roman" w:hAnsi="Times New Roman" w:cs="Times New Roman"/>
          <w:sz w:val="24"/>
          <w:szCs w:val="24"/>
        </w:rPr>
      </w:pPr>
      <w:r w:rsidRPr="00AA7A2D">
        <w:rPr>
          <w:rFonts w:ascii="Times New Roman" w:hAnsi="Times New Roman" w:cs="Times New Roman"/>
          <w:sz w:val="24"/>
          <w:szCs w:val="24"/>
        </w:rPr>
        <w:t>Perform motion correct</w:t>
      </w:r>
      <w:r w:rsidR="00C7730B" w:rsidRPr="00AA7A2D">
        <w:rPr>
          <w:rFonts w:ascii="Times New Roman" w:hAnsi="Times New Roman" w:cs="Times New Roman"/>
          <w:sz w:val="24"/>
          <w:szCs w:val="24"/>
        </w:rPr>
        <w:t>ion to reduce motion artifacts</w:t>
      </w:r>
      <w:r w:rsidR="003574A1">
        <w:rPr>
          <w:rFonts w:ascii="Times New Roman" w:hAnsi="Times New Roman" w:cs="Times New Roman"/>
          <w:sz w:val="24"/>
          <w:szCs w:val="24"/>
        </w:rPr>
        <w:t>.</w:t>
      </w:r>
    </w:p>
    <w:p w14:paraId="17992CC1" w14:textId="77777777" w:rsidR="001265E6" w:rsidRPr="00AA7A2D" w:rsidRDefault="001265E6" w:rsidP="001265E6">
      <w:pPr>
        <w:pStyle w:val="ListParagraph"/>
        <w:ind w:left="1224"/>
        <w:rPr>
          <w:rFonts w:ascii="Times New Roman" w:hAnsi="Times New Roman" w:cs="Times New Roman"/>
          <w:sz w:val="24"/>
          <w:szCs w:val="24"/>
        </w:rPr>
      </w:pPr>
    </w:p>
    <w:p w14:paraId="61E24E3D" w14:textId="7522CE9B" w:rsidR="000E42A0" w:rsidRPr="00AA7A2D" w:rsidRDefault="00C7730B" w:rsidP="00A06E3F">
      <w:pPr>
        <w:pStyle w:val="ListParagraph"/>
        <w:numPr>
          <w:ilvl w:val="2"/>
          <w:numId w:val="5"/>
        </w:numPr>
        <w:rPr>
          <w:rFonts w:ascii="Times New Roman" w:hAnsi="Times New Roman" w:cs="Times New Roman"/>
          <w:sz w:val="24"/>
          <w:szCs w:val="24"/>
        </w:rPr>
      </w:pPr>
      <w:r w:rsidRPr="00AA7A2D">
        <w:rPr>
          <w:rFonts w:ascii="Times New Roman" w:hAnsi="Times New Roman" w:cs="Times New Roman"/>
          <w:sz w:val="24"/>
          <w:szCs w:val="24"/>
        </w:rPr>
        <w:t>Perform temporal filtering to remove signal drifts</w:t>
      </w:r>
      <w:r w:rsidR="003574A1">
        <w:rPr>
          <w:rFonts w:ascii="Times New Roman" w:hAnsi="Times New Roman" w:cs="Times New Roman"/>
          <w:sz w:val="24"/>
          <w:szCs w:val="24"/>
        </w:rPr>
        <w:t>.</w:t>
      </w:r>
    </w:p>
    <w:p w14:paraId="6A5694B2" w14:textId="77777777" w:rsidR="001265E6" w:rsidRPr="00AA7A2D" w:rsidRDefault="001265E6" w:rsidP="00AA7A2D">
      <w:pPr>
        <w:pStyle w:val="ListParagraph"/>
        <w:ind w:left="1224"/>
        <w:rPr>
          <w:rFonts w:ascii="Times New Roman" w:hAnsi="Times New Roman" w:cs="Times New Roman"/>
          <w:sz w:val="24"/>
          <w:szCs w:val="24"/>
        </w:rPr>
      </w:pPr>
    </w:p>
    <w:p w14:paraId="0E8A1320" w14:textId="535CF576" w:rsidR="000E42A0" w:rsidRPr="00AA7A2D" w:rsidRDefault="00C7730B" w:rsidP="00A06E3F">
      <w:pPr>
        <w:pStyle w:val="ListParagraph"/>
        <w:numPr>
          <w:ilvl w:val="2"/>
          <w:numId w:val="5"/>
        </w:numPr>
        <w:rPr>
          <w:rFonts w:ascii="Times New Roman" w:hAnsi="Times New Roman" w:cs="Times New Roman"/>
          <w:sz w:val="24"/>
          <w:szCs w:val="24"/>
        </w:rPr>
      </w:pPr>
      <w:r w:rsidRPr="00AA7A2D">
        <w:rPr>
          <w:rFonts w:ascii="Times New Roman" w:hAnsi="Times New Roman" w:cs="Times New Roman"/>
          <w:sz w:val="24"/>
          <w:szCs w:val="24"/>
        </w:rPr>
        <w:t>Smooth the data to increase signal-to-noise ratio</w:t>
      </w:r>
      <w:r w:rsidR="003574A1">
        <w:rPr>
          <w:rFonts w:ascii="Times New Roman" w:hAnsi="Times New Roman" w:cs="Times New Roman"/>
          <w:sz w:val="24"/>
          <w:szCs w:val="24"/>
        </w:rPr>
        <w:t>.</w:t>
      </w:r>
    </w:p>
    <w:p w14:paraId="2036BD8A" w14:textId="77777777" w:rsidR="001265E6" w:rsidRPr="00AA7A2D" w:rsidRDefault="001265E6" w:rsidP="00AA7A2D">
      <w:pPr>
        <w:pStyle w:val="ListParagraph"/>
        <w:ind w:left="1224"/>
        <w:rPr>
          <w:rFonts w:ascii="Times New Roman" w:hAnsi="Times New Roman" w:cs="Times New Roman"/>
          <w:sz w:val="24"/>
          <w:szCs w:val="24"/>
        </w:rPr>
      </w:pPr>
    </w:p>
    <w:p w14:paraId="007F3C1B" w14:textId="30419219" w:rsidR="001265E6" w:rsidRPr="00AA7A2D" w:rsidRDefault="00D21323" w:rsidP="00AA7A2D">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Model the data</w:t>
      </w:r>
      <w:r w:rsidR="004329AE" w:rsidRPr="00AA7A2D">
        <w:rPr>
          <w:rFonts w:ascii="Times New Roman" w:hAnsi="Times New Roman" w:cs="Times New Roman"/>
          <w:sz w:val="24"/>
          <w:szCs w:val="24"/>
        </w:rPr>
        <w:t xml:space="preserve"> for each </w:t>
      </w:r>
      <w:r w:rsidR="009D2805" w:rsidRPr="00AA7A2D">
        <w:rPr>
          <w:rFonts w:ascii="Times New Roman" w:hAnsi="Times New Roman" w:cs="Times New Roman"/>
          <w:sz w:val="24"/>
          <w:szCs w:val="24"/>
        </w:rPr>
        <w:t>participant</w:t>
      </w:r>
      <w:r w:rsidR="00906AA6">
        <w:rPr>
          <w:rFonts w:ascii="Times New Roman" w:hAnsi="Times New Roman" w:cs="Times New Roman"/>
          <w:sz w:val="24"/>
          <w:szCs w:val="24"/>
        </w:rPr>
        <w:t>.</w:t>
      </w:r>
    </w:p>
    <w:p w14:paraId="009D5138" w14:textId="77777777" w:rsidR="000E42A0" w:rsidRDefault="000E42A0" w:rsidP="00AA7A2D">
      <w:pPr>
        <w:pStyle w:val="ListParagraph"/>
        <w:ind w:left="1224"/>
        <w:rPr>
          <w:rFonts w:ascii="Times New Roman" w:hAnsi="Times New Roman" w:cs="Times New Roman"/>
          <w:sz w:val="24"/>
          <w:szCs w:val="24"/>
        </w:rPr>
      </w:pPr>
    </w:p>
    <w:p w14:paraId="2054BCBD" w14:textId="59564A04" w:rsidR="00A06E3F" w:rsidRPr="00AA7A2D" w:rsidRDefault="00D21323" w:rsidP="00D21323">
      <w:pPr>
        <w:pStyle w:val="ListParagraph"/>
        <w:numPr>
          <w:ilvl w:val="2"/>
          <w:numId w:val="5"/>
        </w:numPr>
        <w:rPr>
          <w:rFonts w:ascii="Times New Roman" w:hAnsi="Times New Roman" w:cs="Times New Roman"/>
          <w:sz w:val="24"/>
          <w:szCs w:val="24"/>
        </w:rPr>
      </w:pPr>
      <w:r w:rsidRPr="00AA7A2D">
        <w:rPr>
          <w:rFonts w:ascii="Times New Roman" w:hAnsi="Times New Roman" w:cs="Times New Roman"/>
          <w:sz w:val="24"/>
          <w:szCs w:val="24"/>
        </w:rPr>
        <w:t>Create a model of what the expected hemodynamic response should be for each task condition</w:t>
      </w:r>
      <w:r w:rsidR="00906AA6">
        <w:rPr>
          <w:rFonts w:ascii="Times New Roman" w:hAnsi="Times New Roman" w:cs="Times New Roman"/>
          <w:sz w:val="24"/>
          <w:szCs w:val="24"/>
        </w:rPr>
        <w:t>.</w:t>
      </w:r>
    </w:p>
    <w:p w14:paraId="2C319088" w14:textId="77777777" w:rsidR="001265E6" w:rsidRPr="00AA7A2D" w:rsidRDefault="001265E6" w:rsidP="001265E6">
      <w:pPr>
        <w:pStyle w:val="ListParagraph"/>
        <w:ind w:left="1224"/>
        <w:rPr>
          <w:rFonts w:ascii="Times New Roman" w:hAnsi="Times New Roman" w:cs="Times New Roman"/>
          <w:sz w:val="24"/>
          <w:szCs w:val="24"/>
        </w:rPr>
      </w:pPr>
    </w:p>
    <w:p w14:paraId="082B8358" w14:textId="5E8EA7F1" w:rsidR="000E42A0" w:rsidRPr="00AA7A2D" w:rsidRDefault="00D21323" w:rsidP="00D21323">
      <w:pPr>
        <w:pStyle w:val="ListParagraph"/>
        <w:numPr>
          <w:ilvl w:val="2"/>
          <w:numId w:val="5"/>
        </w:numPr>
        <w:rPr>
          <w:rFonts w:ascii="Times New Roman" w:hAnsi="Times New Roman" w:cs="Times New Roman"/>
          <w:sz w:val="24"/>
          <w:szCs w:val="24"/>
        </w:rPr>
      </w:pPr>
      <w:r w:rsidRPr="00AA7A2D">
        <w:rPr>
          <w:rFonts w:ascii="Times New Roman" w:hAnsi="Times New Roman" w:cs="Times New Roman"/>
          <w:sz w:val="24"/>
          <w:szCs w:val="24"/>
        </w:rPr>
        <w:t xml:space="preserve">Fit the data to this model, resulting in a statistical </w:t>
      </w:r>
      <w:r w:rsidR="001112D8" w:rsidRPr="00AA7A2D">
        <w:rPr>
          <w:rFonts w:ascii="Times New Roman" w:hAnsi="Times New Roman" w:cs="Times New Roman"/>
          <w:sz w:val="24"/>
          <w:szCs w:val="24"/>
        </w:rPr>
        <w:t xml:space="preserve">map, where the </w:t>
      </w:r>
      <w:r w:rsidRPr="00AA7A2D">
        <w:rPr>
          <w:rFonts w:ascii="Times New Roman" w:hAnsi="Times New Roman" w:cs="Times New Roman"/>
          <w:sz w:val="24"/>
          <w:szCs w:val="24"/>
        </w:rPr>
        <w:t>value at each voxel represents the extent to which that voxel was involved in the task condition</w:t>
      </w:r>
      <w:r w:rsidR="00906AA6">
        <w:rPr>
          <w:rFonts w:ascii="Times New Roman" w:hAnsi="Times New Roman" w:cs="Times New Roman"/>
          <w:sz w:val="24"/>
          <w:szCs w:val="24"/>
        </w:rPr>
        <w:t>.</w:t>
      </w:r>
    </w:p>
    <w:p w14:paraId="048283A4" w14:textId="77777777" w:rsidR="001265E6" w:rsidRPr="00AA7A2D" w:rsidRDefault="001265E6" w:rsidP="00AA7A2D">
      <w:pPr>
        <w:pStyle w:val="ListParagraph"/>
        <w:ind w:left="1224"/>
        <w:rPr>
          <w:rFonts w:ascii="Times New Roman" w:hAnsi="Times New Roman" w:cs="Times New Roman"/>
          <w:sz w:val="24"/>
          <w:szCs w:val="24"/>
        </w:rPr>
      </w:pPr>
    </w:p>
    <w:p w14:paraId="3CA0E944" w14:textId="21CDA0BE" w:rsidR="000E42A0" w:rsidRPr="00AA7A2D" w:rsidRDefault="009D2805" w:rsidP="00D21323">
      <w:pPr>
        <w:pStyle w:val="ListParagraph"/>
        <w:numPr>
          <w:ilvl w:val="2"/>
          <w:numId w:val="5"/>
        </w:numPr>
        <w:rPr>
          <w:rFonts w:ascii="Times New Roman" w:hAnsi="Times New Roman" w:cs="Times New Roman"/>
          <w:sz w:val="24"/>
          <w:szCs w:val="24"/>
        </w:rPr>
      </w:pPr>
      <w:r w:rsidRPr="00AA7A2D">
        <w:rPr>
          <w:rFonts w:ascii="Times New Roman" w:hAnsi="Times New Roman" w:cs="Times New Roman"/>
          <w:sz w:val="24"/>
          <w:szCs w:val="24"/>
        </w:rPr>
        <w:t xml:space="preserve">Register the participant’s </w:t>
      </w:r>
      <w:r w:rsidR="0094634F" w:rsidRPr="00AA7A2D">
        <w:rPr>
          <w:rFonts w:ascii="Times New Roman" w:hAnsi="Times New Roman" w:cs="Times New Roman"/>
          <w:sz w:val="24"/>
          <w:szCs w:val="24"/>
        </w:rPr>
        <w:t>brain</w:t>
      </w:r>
      <w:r w:rsidRPr="00AA7A2D">
        <w:rPr>
          <w:rFonts w:ascii="Times New Roman" w:hAnsi="Times New Roman" w:cs="Times New Roman"/>
          <w:sz w:val="24"/>
          <w:szCs w:val="24"/>
        </w:rPr>
        <w:t xml:space="preserve"> to a standard atlas in order to combine data across participants</w:t>
      </w:r>
      <w:r w:rsidR="00164C96">
        <w:rPr>
          <w:rFonts w:ascii="Times New Roman" w:hAnsi="Times New Roman" w:cs="Times New Roman"/>
          <w:sz w:val="24"/>
          <w:szCs w:val="24"/>
        </w:rPr>
        <w:t>.</w:t>
      </w:r>
    </w:p>
    <w:p w14:paraId="14B05D42" w14:textId="77777777" w:rsidR="001265E6" w:rsidRPr="00AA7A2D" w:rsidRDefault="001265E6" w:rsidP="00AA7A2D">
      <w:pPr>
        <w:pStyle w:val="ListParagraph"/>
        <w:ind w:left="1224"/>
        <w:rPr>
          <w:rFonts w:ascii="Times New Roman" w:hAnsi="Times New Roman" w:cs="Times New Roman"/>
          <w:sz w:val="24"/>
          <w:szCs w:val="24"/>
        </w:rPr>
      </w:pPr>
    </w:p>
    <w:p w14:paraId="09258FFF" w14:textId="6048EABC" w:rsidR="009D2805" w:rsidRDefault="009D2805" w:rsidP="009D2805">
      <w:pPr>
        <w:pStyle w:val="ListParagraph"/>
        <w:numPr>
          <w:ilvl w:val="1"/>
          <w:numId w:val="5"/>
        </w:numPr>
        <w:rPr>
          <w:rFonts w:ascii="Times New Roman" w:hAnsi="Times New Roman" w:cs="Times New Roman"/>
          <w:sz w:val="24"/>
          <w:szCs w:val="24"/>
        </w:rPr>
      </w:pPr>
      <w:r w:rsidRPr="00AA7A2D">
        <w:rPr>
          <w:rFonts w:ascii="Times New Roman" w:hAnsi="Times New Roman" w:cs="Times New Roman"/>
          <w:sz w:val="24"/>
          <w:szCs w:val="24"/>
        </w:rPr>
        <w:t>Combine statistical maps across subjects</w:t>
      </w:r>
      <w:r w:rsidR="001265E6" w:rsidRPr="00AA7A2D">
        <w:rPr>
          <w:rFonts w:ascii="Times New Roman" w:hAnsi="Times New Roman" w:cs="Times New Roman"/>
          <w:sz w:val="24"/>
          <w:szCs w:val="24"/>
        </w:rPr>
        <w:t xml:space="preserve"> for a group level analysis of the data</w:t>
      </w:r>
      <w:r w:rsidR="00164C96">
        <w:rPr>
          <w:rFonts w:ascii="Times New Roman" w:hAnsi="Times New Roman" w:cs="Times New Roman"/>
          <w:sz w:val="24"/>
          <w:szCs w:val="24"/>
        </w:rPr>
        <w:t>.</w:t>
      </w:r>
    </w:p>
    <w:p w14:paraId="2D99413C" w14:textId="77777777" w:rsidR="000E42A0" w:rsidRPr="00AA7A2D" w:rsidRDefault="000E42A0" w:rsidP="00AA7A2D">
      <w:pPr>
        <w:pStyle w:val="ListParagraph"/>
        <w:ind w:left="792"/>
        <w:rPr>
          <w:rFonts w:ascii="Times New Roman" w:hAnsi="Times New Roman" w:cs="Times New Roman"/>
          <w:sz w:val="24"/>
          <w:szCs w:val="24"/>
        </w:rPr>
      </w:pPr>
    </w:p>
    <w:p w14:paraId="2446A6E0" w14:textId="689C6AD8" w:rsidR="005B1E7D" w:rsidRPr="00AA7A2D" w:rsidRDefault="00290F1F" w:rsidP="00113944">
      <w:pPr>
        <w:rPr>
          <w:rFonts w:ascii="Times New Roman" w:hAnsi="Times New Roman" w:cs="Times New Roman"/>
          <w:b/>
        </w:rPr>
      </w:pPr>
      <w:r w:rsidRPr="00AA7A2D">
        <w:rPr>
          <w:rFonts w:ascii="Times New Roman" w:hAnsi="Times New Roman" w:cs="Times New Roman"/>
          <w:b/>
          <w:sz w:val="28"/>
        </w:rPr>
        <w:t>Representative R</w:t>
      </w:r>
      <w:r w:rsidR="00113944" w:rsidRPr="00AA7A2D">
        <w:rPr>
          <w:rFonts w:ascii="Times New Roman" w:hAnsi="Times New Roman" w:cs="Times New Roman"/>
          <w:b/>
          <w:sz w:val="28"/>
        </w:rPr>
        <w:t>esults</w:t>
      </w:r>
    </w:p>
    <w:p w14:paraId="4E7E70D7" w14:textId="77777777" w:rsidR="000E42A0" w:rsidRDefault="000E42A0" w:rsidP="00113944">
      <w:pPr>
        <w:rPr>
          <w:rFonts w:ascii="Times New Roman" w:hAnsi="Times New Roman" w:cs="Times New Roman"/>
        </w:rPr>
      </w:pPr>
    </w:p>
    <w:p w14:paraId="038D0702" w14:textId="685AD134" w:rsidR="000E42A0" w:rsidRDefault="00517CD5" w:rsidP="00113944">
      <w:pPr>
        <w:rPr>
          <w:rFonts w:ascii="Times New Roman" w:hAnsi="Times New Roman" w:cs="Times New Roman"/>
        </w:rPr>
      </w:pPr>
      <w:r w:rsidRPr="00AA7A2D">
        <w:rPr>
          <w:rFonts w:ascii="Times New Roman" w:hAnsi="Times New Roman" w:cs="Times New Roman"/>
        </w:rPr>
        <w:t>In this experiment, researchers measured brain activity with fMRI</w:t>
      </w:r>
      <w:r w:rsidR="00164C96">
        <w:rPr>
          <w:rFonts w:ascii="Times New Roman" w:hAnsi="Times New Roman" w:cs="Times New Roman"/>
        </w:rPr>
        <w:t>,</w:t>
      </w:r>
      <w:r w:rsidRPr="00AA7A2D">
        <w:rPr>
          <w:rFonts w:ascii="Times New Roman" w:hAnsi="Times New Roman" w:cs="Times New Roman"/>
        </w:rPr>
        <w:t xml:space="preserve"> while participants moved their hands or feet. Statistical analysis of the changes in blood flow </w:t>
      </w:r>
      <w:r w:rsidR="00B1535E" w:rsidRPr="00AA7A2D">
        <w:rPr>
          <w:rFonts w:ascii="Times New Roman" w:hAnsi="Times New Roman" w:cs="Times New Roman"/>
        </w:rPr>
        <w:t xml:space="preserve">is represented by different colors on the surface of the </w:t>
      </w:r>
      <w:r w:rsidR="0044451A" w:rsidRPr="00AA7A2D">
        <w:rPr>
          <w:rFonts w:ascii="Times New Roman" w:hAnsi="Times New Roman" w:cs="Times New Roman"/>
        </w:rPr>
        <w:t xml:space="preserve">standard atlas </w:t>
      </w:r>
      <w:r w:rsidR="00B1535E" w:rsidRPr="00AA7A2D">
        <w:rPr>
          <w:rFonts w:ascii="Times New Roman" w:hAnsi="Times New Roman" w:cs="Times New Roman"/>
        </w:rPr>
        <w:t xml:space="preserve">brain. The colors </w:t>
      </w:r>
      <w:r w:rsidR="00280E28" w:rsidRPr="00AA7A2D">
        <w:rPr>
          <w:rFonts w:ascii="Times New Roman" w:hAnsi="Times New Roman" w:cs="Times New Roman"/>
        </w:rPr>
        <w:t>identify</w:t>
      </w:r>
      <w:r w:rsidR="00B1535E" w:rsidRPr="00AA7A2D">
        <w:rPr>
          <w:rFonts w:ascii="Times New Roman" w:hAnsi="Times New Roman" w:cs="Times New Roman"/>
        </w:rPr>
        <w:t xml:space="preserve"> the voxels</w:t>
      </w:r>
      <w:r w:rsidR="00164C96">
        <w:rPr>
          <w:rFonts w:ascii="Times New Roman" w:hAnsi="Times New Roman" w:cs="Times New Roman"/>
        </w:rPr>
        <w:t>,</w:t>
      </w:r>
      <w:r w:rsidR="00B1535E" w:rsidRPr="00AA7A2D">
        <w:rPr>
          <w:rFonts w:ascii="Times New Roman" w:hAnsi="Times New Roman" w:cs="Times New Roman"/>
        </w:rPr>
        <w:t xml:space="preserve"> whose </w:t>
      </w:r>
      <w:r w:rsidR="002F718D" w:rsidRPr="00AA7A2D">
        <w:rPr>
          <w:rFonts w:ascii="Times New Roman" w:hAnsi="Times New Roman" w:cs="Times New Roman"/>
        </w:rPr>
        <w:t>time</w:t>
      </w:r>
      <w:r w:rsidR="00EA2F63">
        <w:rPr>
          <w:rFonts w:ascii="Times New Roman" w:hAnsi="Times New Roman" w:cs="Times New Roman"/>
        </w:rPr>
        <w:t xml:space="preserve"> </w:t>
      </w:r>
      <w:r w:rsidR="002F718D" w:rsidRPr="00AA7A2D">
        <w:rPr>
          <w:rFonts w:ascii="Times New Roman" w:hAnsi="Times New Roman" w:cs="Times New Roman"/>
        </w:rPr>
        <w:t>course</w:t>
      </w:r>
      <w:r w:rsidR="00B1535E" w:rsidRPr="00AA7A2D">
        <w:rPr>
          <w:rFonts w:ascii="Times New Roman" w:hAnsi="Times New Roman" w:cs="Times New Roman"/>
        </w:rPr>
        <w:t xml:space="preserve"> best matched the predicted </w:t>
      </w:r>
      <w:r w:rsidR="002F718D" w:rsidRPr="00AA7A2D">
        <w:rPr>
          <w:rFonts w:ascii="Times New Roman" w:hAnsi="Times New Roman" w:cs="Times New Roman"/>
        </w:rPr>
        <w:t>time course</w:t>
      </w:r>
      <w:r w:rsidR="00B1535E" w:rsidRPr="00AA7A2D">
        <w:rPr>
          <w:rFonts w:ascii="Times New Roman" w:hAnsi="Times New Roman" w:cs="Times New Roman"/>
        </w:rPr>
        <w:t xml:space="preserve"> for a specific condition. </w:t>
      </w:r>
    </w:p>
    <w:p w14:paraId="54527998" w14:textId="77777777" w:rsidR="000E42A0" w:rsidRPr="00AA7A2D" w:rsidRDefault="000E42A0" w:rsidP="00113944">
      <w:pPr>
        <w:rPr>
          <w:rFonts w:ascii="Times New Roman" w:hAnsi="Times New Roman" w:cs="Times New Roman"/>
        </w:rPr>
      </w:pPr>
    </w:p>
    <w:p w14:paraId="2CA560F6" w14:textId="0704A09E" w:rsidR="00E617EE" w:rsidRPr="00AA7A2D" w:rsidRDefault="007A33C3" w:rsidP="00AA7A2D">
      <w:pPr>
        <w:rPr>
          <w:rFonts w:ascii="Times New Roman" w:hAnsi="Times New Roman" w:cs="Times New Roman"/>
        </w:rPr>
      </w:pPr>
      <w:r w:rsidRPr="00AA7A2D">
        <w:rPr>
          <w:rFonts w:ascii="Times New Roman" w:hAnsi="Times New Roman" w:cs="Times New Roman"/>
        </w:rPr>
        <w:t>The results demonstrate different activation foci within the precentral gyrus for the movement of the different limbs</w:t>
      </w:r>
      <w:r w:rsidR="007F0DDD" w:rsidRPr="00AA7A2D">
        <w:rPr>
          <w:rFonts w:ascii="Times New Roman" w:hAnsi="Times New Roman" w:cs="Times New Roman"/>
        </w:rPr>
        <w:t xml:space="preserve"> (</w:t>
      </w:r>
      <w:r w:rsidR="007F0DDD" w:rsidRPr="00AA7A2D">
        <w:rPr>
          <w:rFonts w:ascii="Times New Roman" w:hAnsi="Times New Roman" w:cs="Times New Roman"/>
          <w:b/>
        </w:rPr>
        <w:t>Figure 2</w:t>
      </w:r>
      <w:r w:rsidR="007F0DDD" w:rsidRPr="00AA7A2D">
        <w:rPr>
          <w:rFonts w:ascii="Times New Roman" w:hAnsi="Times New Roman" w:cs="Times New Roman"/>
        </w:rPr>
        <w:t>)</w:t>
      </w:r>
      <w:r w:rsidRPr="00AA7A2D">
        <w:rPr>
          <w:rFonts w:ascii="Times New Roman" w:hAnsi="Times New Roman" w:cs="Times New Roman"/>
        </w:rPr>
        <w:t xml:space="preserve">. Movement of the right hand produced </w:t>
      </w:r>
      <w:r w:rsidR="00164C96">
        <w:rPr>
          <w:rFonts w:ascii="Times New Roman" w:hAnsi="Times New Roman" w:cs="Times New Roman"/>
        </w:rPr>
        <w:t xml:space="preserve">the </w:t>
      </w:r>
      <w:r w:rsidRPr="00AA7A2D">
        <w:rPr>
          <w:rFonts w:ascii="Times New Roman" w:hAnsi="Times New Roman" w:cs="Times New Roman"/>
        </w:rPr>
        <w:t>greatest activation on the left lateral surface of the gyrus</w:t>
      </w:r>
      <w:r w:rsidR="007F0DDD" w:rsidRPr="00AA7A2D">
        <w:rPr>
          <w:rFonts w:ascii="Times New Roman" w:hAnsi="Times New Roman" w:cs="Times New Roman"/>
        </w:rPr>
        <w:t xml:space="preserve"> (blue)</w:t>
      </w:r>
      <w:r w:rsidRPr="00AA7A2D">
        <w:rPr>
          <w:rFonts w:ascii="Times New Roman" w:hAnsi="Times New Roman" w:cs="Times New Roman"/>
        </w:rPr>
        <w:t xml:space="preserve">, while movement of the left hand produced </w:t>
      </w:r>
      <w:r w:rsidR="00164C96">
        <w:rPr>
          <w:rFonts w:ascii="Times New Roman" w:hAnsi="Times New Roman" w:cs="Times New Roman"/>
        </w:rPr>
        <w:t xml:space="preserve">the </w:t>
      </w:r>
      <w:r w:rsidRPr="00AA7A2D">
        <w:rPr>
          <w:rFonts w:ascii="Times New Roman" w:hAnsi="Times New Roman" w:cs="Times New Roman"/>
        </w:rPr>
        <w:t>greatest activation on the right lateral surface</w:t>
      </w:r>
      <w:r w:rsidR="007F0DDD" w:rsidRPr="00AA7A2D">
        <w:rPr>
          <w:rFonts w:ascii="Times New Roman" w:hAnsi="Times New Roman" w:cs="Times New Roman"/>
        </w:rPr>
        <w:t xml:space="preserve"> (green)</w:t>
      </w:r>
      <w:r w:rsidRPr="00AA7A2D">
        <w:rPr>
          <w:rFonts w:ascii="Times New Roman" w:hAnsi="Times New Roman" w:cs="Times New Roman"/>
        </w:rPr>
        <w:t xml:space="preserve">. </w:t>
      </w:r>
      <w:r w:rsidR="0013721C" w:rsidRPr="00AA7A2D">
        <w:rPr>
          <w:rFonts w:ascii="Times New Roman" w:hAnsi="Times New Roman" w:cs="Times New Roman"/>
        </w:rPr>
        <w:t>When participants moved their feet, activation was greatest where the precentral gyrus extends around to the med</w:t>
      </w:r>
      <w:r w:rsidR="00F93C7C" w:rsidRPr="00AA7A2D">
        <w:rPr>
          <w:rFonts w:ascii="Times New Roman" w:hAnsi="Times New Roman" w:cs="Times New Roman"/>
        </w:rPr>
        <w:t>ial surface of the brain. Right-</w:t>
      </w:r>
      <w:r w:rsidR="0013721C" w:rsidRPr="00AA7A2D">
        <w:rPr>
          <w:rFonts w:ascii="Times New Roman" w:hAnsi="Times New Roman" w:cs="Times New Roman"/>
        </w:rPr>
        <w:t>sided foot movements produced activation on the left medial surface (cyan), while the greatest activation for left foot movements was on the right medial surface (yellow).</w:t>
      </w:r>
    </w:p>
    <w:p w14:paraId="5F85848C" w14:textId="77777777" w:rsidR="00E617EE" w:rsidRPr="00AA7A2D" w:rsidRDefault="00E617EE" w:rsidP="00113944">
      <w:pPr>
        <w:rPr>
          <w:rFonts w:ascii="Times New Roman" w:hAnsi="Times New Roman" w:cs="Times New Roman"/>
          <w:b/>
        </w:rPr>
      </w:pPr>
    </w:p>
    <w:p w14:paraId="75CE1765" w14:textId="3B5A78C4" w:rsidR="0008199B" w:rsidRPr="00AA7A2D" w:rsidRDefault="00FA6D79" w:rsidP="00113944">
      <w:pPr>
        <w:rPr>
          <w:rFonts w:ascii="Times New Roman" w:hAnsi="Times New Roman" w:cs="Times New Roman"/>
          <w:b/>
          <w:sz w:val="28"/>
        </w:rPr>
      </w:pPr>
      <w:r w:rsidRPr="00AA7A2D">
        <w:rPr>
          <w:rFonts w:ascii="Times New Roman" w:hAnsi="Times New Roman" w:cs="Times New Roman"/>
          <w:b/>
          <w:sz w:val="28"/>
        </w:rPr>
        <w:t>Applications</w:t>
      </w:r>
    </w:p>
    <w:p w14:paraId="78361988" w14:textId="77777777" w:rsidR="000E42A0" w:rsidRPr="00AA7A2D" w:rsidRDefault="000E42A0" w:rsidP="00113944">
      <w:pPr>
        <w:rPr>
          <w:rFonts w:ascii="Times New Roman" w:hAnsi="Times New Roman" w:cs="Times New Roman"/>
        </w:rPr>
      </w:pPr>
    </w:p>
    <w:p w14:paraId="72275C40" w14:textId="2A2A85C4" w:rsidR="002B463E" w:rsidRPr="00AA7A2D" w:rsidRDefault="00F93C7C" w:rsidP="00113944">
      <w:pPr>
        <w:rPr>
          <w:rFonts w:ascii="Times New Roman" w:hAnsi="Times New Roman" w:cs="Times New Roman"/>
        </w:rPr>
      </w:pPr>
      <w:r w:rsidRPr="00AA7A2D">
        <w:rPr>
          <w:rFonts w:ascii="Times New Roman" w:hAnsi="Times New Roman" w:cs="Times New Roman"/>
        </w:rPr>
        <w:t xml:space="preserve">These results demonstrate the </w:t>
      </w:r>
      <w:proofErr w:type="spellStart"/>
      <w:r w:rsidRPr="00AA7A2D">
        <w:rPr>
          <w:rFonts w:ascii="Times New Roman" w:hAnsi="Times New Roman" w:cs="Times New Roman"/>
        </w:rPr>
        <w:t>somatotopic</w:t>
      </w:r>
      <w:proofErr w:type="spellEnd"/>
      <w:r w:rsidRPr="00AA7A2D">
        <w:rPr>
          <w:rFonts w:ascii="Times New Roman" w:hAnsi="Times New Roman" w:cs="Times New Roman"/>
        </w:rPr>
        <w:t>, or body-mapped organiza</w:t>
      </w:r>
      <w:r w:rsidR="00CA5F8D" w:rsidRPr="00AA7A2D">
        <w:rPr>
          <w:rFonts w:ascii="Times New Roman" w:hAnsi="Times New Roman" w:cs="Times New Roman"/>
        </w:rPr>
        <w:t xml:space="preserve">tion of the human </w:t>
      </w:r>
      <w:r w:rsidR="0068368C" w:rsidRPr="00AA7A2D">
        <w:rPr>
          <w:rFonts w:ascii="Times New Roman" w:hAnsi="Times New Roman" w:cs="Times New Roman"/>
        </w:rPr>
        <w:t xml:space="preserve">primary </w:t>
      </w:r>
      <w:r w:rsidR="00CA5F8D" w:rsidRPr="00AA7A2D">
        <w:rPr>
          <w:rFonts w:ascii="Times New Roman" w:hAnsi="Times New Roman" w:cs="Times New Roman"/>
        </w:rPr>
        <w:t>motor cortex</w:t>
      </w:r>
      <w:r w:rsidR="000D686B" w:rsidRPr="00AA7A2D">
        <w:rPr>
          <w:rFonts w:ascii="Times New Roman" w:hAnsi="Times New Roman" w:cs="Times New Roman"/>
        </w:rPr>
        <w:t>. This</w:t>
      </w:r>
      <w:r w:rsidR="00D478CA" w:rsidRPr="00AA7A2D">
        <w:rPr>
          <w:rFonts w:ascii="Times New Roman" w:hAnsi="Times New Roman" w:cs="Times New Roman"/>
        </w:rPr>
        <w:t xml:space="preserve"> mapping </w:t>
      </w:r>
      <w:r w:rsidR="006542AC" w:rsidRPr="00AA7A2D">
        <w:rPr>
          <w:rFonts w:ascii="Times New Roman" w:hAnsi="Times New Roman" w:cs="Times New Roman"/>
        </w:rPr>
        <w:t xml:space="preserve">has implications for </w:t>
      </w:r>
      <w:r w:rsidR="000D686B" w:rsidRPr="00AA7A2D">
        <w:rPr>
          <w:rFonts w:ascii="Times New Roman" w:hAnsi="Times New Roman" w:cs="Times New Roman"/>
        </w:rPr>
        <w:t xml:space="preserve">how damage to the brain affects movement. For example, damage to the left </w:t>
      </w:r>
      <w:r w:rsidR="00A158DD" w:rsidRPr="00AA7A2D">
        <w:rPr>
          <w:rFonts w:ascii="Times New Roman" w:hAnsi="Times New Roman" w:cs="Times New Roman"/>
        </w:rPr>
        <w:t>precentral gyrus</w:t>
      </w:r>
      <w:r w:rsidR="000D686B" w:rsidRPr="00AA7A2D">
        <w:rPr>
          <w:rFonts w:ascii="Times New Roman" w:hAnsi="Times New Roman" w:cs="Times New Roman"/>
        </w:rPr>
        <w:t xml:space="preserve"> lead</w:t>
      </w:r>
      <w:r w:rsidR="004D2E1E">
        <w:rPr>
          <w:rFonts w:ascii="Times New Roman" w:hAnsi="Times New Roman" w:cs="Times New Roman"/>
        </w:rPr>
        <w:t>s</w:t>
      </w:r>
      <w:r w:rsidR="000D686B" w:rsidRPr="00AA7A2D">
        <w:rPr>
          <w:rFonts w:ascii="Times New Roman" w:hAnsi="Times New Roman" w:cs="Times New Roman"/>
        </w:rPr>
        <w:t xml:space="preserve"> to difficulty in moving the right side of the body, and the specific parts of primary motor cortex affected can </w:t>
      </w:r>
      <w:r w:rsidR="00D30B97" w:rsidRPr="00AA7A2D">
        <w:rPr>
          <w:rFonts w:ascii="Times New Roman" w:hAnsi="Times New Roman" w:cs="Times New Roman"/>
        </w:rPr>
        <w:t>lead to</w:t>
      </w:r>
      <w:r w:rsidR="000D686B" w:rsidRPr="00AA7A2D">
        <w:rPr>
          <w:rFonts w:ascii="Times New Roman" w:hAnsi="Times New Roman" w:cs="Times New Roman"/>
        </w:rPr>
        <w:t xml:space="preserve"> </w:t>
      </w:r>
      <w:r w:rsidR="00CA2F67" w:rsidRPr="00AA7A2D">
        <w:rPr>
          <w:rFonts w:ascii="Times New Roman" w:hAnsi="Times New Roman" w:cs="Times New Roman"/>
        </w:rPr>
        <w:t>problems in controlling specific parts of the body.</w:t>
      </w:r>
      <w:r w:rsidR="007E77B0" w:rsidRPr="00AA7A2D">
        <w:rPr>
          <w:rFonts w:ascii="Times New Roman" w:hAnsi="Times New Roman" w:cs="Times New Roman"/>
        </w:rPr>
        <w:t xml:space="preserve"> </w:t>
      </w:r>
      <w:r w:rsidR="00A547A4" w:rsidRPr="00AA7A2D">
        <w:rPr>
          <w:rFonts w:ascii="Times New Roman" w:hAnsi="Times New Roman" w:cs="Times New Roman"/>
        </w:rPr>
        <w:t xml:space="preserve">However, it is also important to note that the primary motor cortex is </w:t>
      </w:r>
      <w:r w:rsidR="0089790B" w:rsidRPr="00AA7A2D">
        <w:rPr>
          <w:rFonts w:ascii="Times New Roman" w:hAnsi="Times New Roman" w:cs="Times New Roman"/>
        </w:rPr>
        <w:t xml:space="preserve">only one of many brain regions involved in </w:t>
      </w:r>
      <w:r w:rsidR="0039570D" w:rsidRPr="00AA7A2D">
        <w:rPr>
          <w:rFonts w:ascii="Times New Roman" w:hAnsi="Times New Roman" w:cs="Times New Roman"/>
        </w:rPr>
        <w:t xml:space="preserve">the control of </w:t>
      </w:r>
      <w:r w:rsidR="0089790B" w:rsidRPr="00AA7A2D">
        <w:rPr>
          <w:rFonts w:ascii="Times New Roman" w:hAnsi="Times New Roman" w:cs="Times New Roman"/>
        </w:rPr>
        <w:lastRenderedPageBreak/>
        <w:t xml:space="preserve">movement. The precentral gyrus is part of a wider network of brain regions that participate in the selection, planning, and coordination of movement. </w:t>
      </w:r>
    </w:p>
    <w:p w14:paraId="518B765A" w14:textId="77777777" w:rsidR="000E42A0" w:rsidRDefault="000E42A0" w:rsidP="00AA7A2D">
      <w:pPr>
        <w:rPr>
          <w:rFonts w:ascii="Times New Roman" w:hAnsi="Times New Roman" w:cs="Times New Roman"/>
        </w:rPr>
      </w:pPr>
    </w:p>
    <w:p w14:paraId="7CC72C3D" w14:textId="3C5A6D0C" w:rsidR="00CE7F5A" w:rsidRPr="00AA7A2D" w:rsidRDefault="002B463E" w:rsidP="00AA7A2D">
      <w:pPr>
        <w:rPr>
          <w:rFonts w:ascii="Times New Roman" w:hAnsi="Times New Roman" w:cs="Times New Roman"/>
        </w:rPr>
      </w:pPr>
      <w:r w:rsidRPr="00AA7A2D">
        <w:rPr>
          <w:rFonts w:ascii="Times New Roman" w:hAnsi="Times New Roman" w:cs="Times New Roman"/>
        </w:rPr>
        <w:t>The</w:t>
      </w:r>
      <w:r w:rsidR="007C0841" w:rsidRPr="00AA7A2D">
        <w:rPr>
          <w:rFonts w:ascii="Times New Roman" w:hAnsi="Times New Roman" w:cs="Times New Roman"/>
        </w:rPr>
        <w:t xml:space="preserve"> ability to measure effector-specific</w:t>
      </w:r>
      <w:r w:rsidR="007E77B0" w:rsidRPr="00AA7A2D">
        <w:rPr>
          <w:rFonts w:ascii="Times New Roman" w:hAnsi="Times New Roman" w:cs="Times New Roman"/>
        </w:rPr>
        <w:t xml:space="preserve"> activity in motor cortex </w:t>
      </w:r>
      <w:r w:rsidRPr="00AA7A2D">
        <w:rPr>
          <w:rFonts w:ascii="Times New Roman" w:hAnsi="Times New Roman" w:cs="Times New Roman"/>
        </w:rPr>
        <w:t xml:space="preserve">also </w:t>
      </w:r>
      <w:r w:rsidR="007E77B0" w:rsidRPr="00AA7A2D">
        <w:rPr>
          <w:rFonts w:ascii="Times New Roman" w:hAnsi="Times New Roman" w:cs="Times New Roman"/>
        </w:rPr>
        <w:t xml:space="preserve">leads to </w:t>
      </w:r>
      <w:r w:rsidR="00830642" w:rsidRPr="00AA7A2D">
        <w:rPr>
          <w:rFonts w:ascii="Times New Roman" w:hAnsi="Times New Roman" w:cs="Times New Roman"/>
        </w:rPr>
        <w:t>the</w:t>
      </w:r>
      <w:r w:rsidR="007E77B0" w:rsidRPr="00AA7A2D">
        <w:rPr>
          <w:rFonts w:ascii="Times New Roman" w:hAnsi="Times New Roman" w:cs="Times New Roman"/>
        </w:rPr>
        <w:t xml:space="preserve"> </w:t>
      </w:r>
      <w:r w:rsidR="00830642" w:rsidRPr="00AA7A2D">
        <w:rPr>
          <w:rFonts w:ascii="Times New Roman" w:hAnsi="Times New Roman" w:cs="Times New Roman"/>
        </w:rPr>
        <w:t>possibility of</w:t>
      </w:r>
      <w:r w:rsidR="007E77B0" w:rsidRPr="00AA7A2D">
        <w:rPr>
          <w:rFonts w:ascii="Times New Roman" w:hAnsi="Times New Roman" w:cs="Times New Roman"/>
        </w:rPr>
        <w:t xml:space="preserve"> brain-computer interfaces</w:t>
      </w:r>
      <w:r w:rsidR="00DD05A6" w:rsidRPr="00AA7A2D">
        <w:rPr>
          <w:rFonts w:ascii="Times New Roman" w:hAnsi="Times New Roman" w:cs="Times New Roman"/>
        </w:rPr>
        <w:t xml:space="preserve">, </w:t>
      </w:r>
      <w:r w:rsidR="00773465" w:rsidRPr="00AA7A2D">
        <w:rPr>
          <w:rFonts w:ascii="Times New Roman" w:hAnsi="Times New Roman" w:cs="Times New Roman"/>
        </w:rPr>
        <w:t>such as</w:t>
      </w:r>
      <w:r w:rsidR="00DD05A6" w:rsidRPr="00AA7A2D">
        <w:rPr>
          <w:rFonts w:ascii="Times New Roman" w:hAnsi="Times New Roman" w:cs="Times New Roman"/>
        </w:rPr>
        <w:t xml:space="preserve"> those</w:t>
      </w:r>
      <w:r w:rsidR="00830642" w:rsidRPr="00AA7A2D">
        <w:rPr>
          <w:rFonts w:ascii="Times New Roman" w:hAnsi="Times New Roman" w:cs="Times New Roman"/>
        </w:rPr>
        <w:t xml:space="preserve"> that allow control of prosthetic limbs</w:t>
      </w:r>
      <w:r w:rsidR="007E77B0" w:rsidRPr="00AA7A2D">
        <w:rPr>
          <w:rFonts w:ascii="Times New Roman" w:hAnsi="Times New Roman" w:cs="Times New Roman"/>
        </w:rPr>
        <w:t xml:space="preserve">. </w:t>
      </w:r>
      <w:r w:rsidR="005C364A" w:rsidRPr="00AA7A2D">
        <w:rPr>
          <w:rFonts w:ascii="Times New Roman" w:hAnsi="Times New Roman" w:cs="Times New Roman"/>
        </w:rPr>
        <w:t>For example, u</w:t>
      </w:r>
      <w:r w:rsidR="00593858" w:rsidRPr="00AA7A2D">
        <w:rPr>
          <w:rFonts w:ascii="Times New Roman" w:hAnsi="Times New Roman" w:cs="Times New Roman"/>
        </w:rPr>
        <w:t>sing</w:t>
      </w:r>
      <w:r w:rsidR="00CE7F5A" w:rsidRPr="00AA7A2D">
        <w:rPr>
          <w:rFonts w:ascii="Times New Roman" w:hAnsi="Times New Roman" w:cs="Times New Roman"/>
        </w:rPr>
        <w:t xml:space="preserve"> direct recordings of neurons in the primary motor cortex</w:t>
      </w:r>
      <w:r w:rsidR="00587CCF" w:rsidRPr="00AA7A2D">
        <w:rPr>
          <w:rFonts w:ascii="Times New Roman" w:hAnsi="Times New Roman" w:cs="Times New Roman"/>
        </w:rPr>
        <w:t>,</w:t>
      </w:r>
      <w:r w:rsidR="00CE7F5A" w:rsidRPr="00AA7A2D">
        <w:rPr>
          <w:rFonts w:ascii="Times New Roman" w:hAnsi="Times New Roman" w:cs="Times New Roman"/>
        </w:rPr>
        <w:t xml:space="preserve"> researchers have demonstrated that monkeys can control a prosthetic limb to feed themselves</w:t>
      </w:r>
      <w:r w:rsidR="0068368C" w:rsidRPr="00AA7A2D">
        <w:rPr>
          <w:rFonts w:ascii="Times New Roman" w:hAnsi="Times New Roman" w:cs="Times New Roman"/>
        </w:rPr>
        <w:fldChar w:fldCharType="begin"/>
      </w:r>
      <w:r w:rsidR="0068368C" w:rsidRPr="00AA7A2D">
        <w:rPr>
          <w:rFonts w:ascii="Times New Roman" w:hAnsi="Times New Roman" w:cs="Times New Roman"/>
        </w:rPr>
        <w:instrText xml:space="preserve"> ADDIN EN.CITE &lt;EndNote&gt;&lt;Cite&gt;&lt;Author&gt;Velliste&lt;/Author&gt;&lt;Year&gt;2008&lt;/Year&gt;&lt;RecNum&gt;7&lt;/RecNum&gt;&lt;DisplayText&gt;&lt;style face="superscript"&gt;3&lt;/style&gt;&lt;/DisplayText&gt;&lt;record&gt;&lt;rec-number&gt;7&lt;/rec-number&gt;&lt;foreign-keys&gt;&lt;key app="EN" db-id="9pdw9pzz8zr5peet2e4v0sv0pweef0zpvs95" timestamp="1433276828"&gt;7&lt;/key&gt;&lt;/foreign-keys&gt;&lt;ref-type name="Journal Article"&gt;17&lt;/ref-type&gt;&lt;contributors&gt;&lt;authors&gt;&lt;author&gt;Velliste, M.&lt;/author&gt;&lt;author&gt;Perel, S.&lt;/author&gt;&lt;author&gt;Spalding, M. C.&lt;/author&gt;&lt;author&gt;Whitford, A. S.&lt;/author&gt;&lt;author&gt;Schwartz, A. B.&lt;/author&gt;&lt;/authors&gt;&lt;/contributors&gt;&lt;auth-address&gt;Department of Neurobiology, School of Medicine, E1440 BST, Lothrop Street, University of Pittsburgh, Pittsburgh, Pennsylvania 15213, USA.&lt;/auth-address&gt;&lt;titles&gt;&lt;title&gt;Cortical control of a prosthetic arm for self-feeding&lt;/title&gt;&lt;secondary-title&gt;Nature&lt;/secondary-title&gt;&lt;/titles&gt;&lt;periodical&gt;&lt;full-title&gt;Nature&lt;/full-title&gt;&lt;/periodical&gt;&lt;pages&gt;1098-101&lt;/pages&gt;&lt;volume&gt;453&lt;/volume&gt;&lt;number&gt;7198&lt;/number&gt;&lt;keywords&gt;&lt;keyword&gt;Algorithms&lt;/keyword&gt;&lt;keyword&gt;Animals&lt;/keyword&gt;&lt;keyword&gt;*Arm&lt;/keyword&gt;&lt;keyword&gt;Biomechanical Phenomena&lt;/keyword&gt;&lt;keyword&gt;*Eating&lt;/keyword&gt;&lt;keyword&gt;Feeding Behavior&lt;/keyword&gt;&lt;keyword&gt;Food&lt;/keyword&gt;&lt;keyword&gt;Macaca mulatta/*physiology&lt;/keyword&gt;&lt;keyword&gt;*Man-Machine Systems&lt;/keyword&gt;&lt;keyword&gt;Motion&lt;/keyword&gt;&lt;keyword&gt;Motor Cortex/*physiology&lt;/keyword&gt;&lt;keyword&gt;Robotics/*instrumentation/*methods&lt;/keyword&gt;&lt;/keywords&gt;&lt;dates&gt;&lt;year&gt;2008&lt;/year&gt;&lt;pub-dates&gt;&lt;date&gt;Jun 19&lt;/date&gt;&lt;/pub-dates&gt;&lt;/dates&gt;&lt;isbn&gt;1476-4687 (Electronic)&amp;#xD;0028-0836 (Linking)&lt;/isbn&gt;&lt;accession-num&gt;18509337&lt;/accession-num&gt;&lt;urls&gt;&lt;related-urls&gt;&lt;url&gt;http://www.ncbi.nlm.nih.gov/pubmed/18509337&lt;/url&gt;&lt;/related-urls&gt;&lt;/urls&gt;&lt;electronic-resource-num&gt;10.1038/nature06996&lt;/electronic-resource-num&gt;&lt;/record&gt;&lt;/Cite&gt;&lt;/EndNote&gt;</w:instrText>
      </w:r>
      <w:r w:rsidR="0068368C" w:rsidRPr="00AA7A2D">
        <w:rPr>
          <w:rFonts w:ascii="Times New Roman" w:hAnsi="Times New Roman" w:cs="Times New Roman"/>
        </w:rPr>
        <w:fldChar w:fldCharType="separate"/>
      </w:r>
      <w:r w:rsidR="0068368C" w:rsidRPr="00AA7A2D">
        <w:rPr>
          <w:rFonts w:ascii="Times New Roman" w:hAnsi="Times New Roman" w:cs="Times New Roman"/>
          <w:noProof/>
          <w:vertAlign w:val="superscript"/>
        </w:rPr>
        <w:t>3</w:t>
      </w:r>
      <w:r w:rsidR="0068368C" w:rsidRPr="00AA7A2D">
        <w:rPr>
          <w:rFonts w:ascii="Times New Roman" w:hAnsi="Times New Roman" w:cs="Times New Roman"/>
        </w:rPr>
        <w:fldChar w:fldCharType="end"/>
      </w:r>
      <w:r w:rsidR="00CE7F5A" w:rsidRPr="00AA7A2D">
        <w:rPr>
          <w:rFonts w:ascii="Times New Roman" w:hAnsi="Times New Roman" w:cs="Times New Roman"/>
        </w:rPr>
        <w:t>.</w:t>
      </w:r>
    </w:p>
    <w:p w14:paraId="448135F9" w14:textId="77777777" w:rsidR="007A33C3" w:rsidRPr="00AA7A2D" w:rsidRDefault="007A33C3" w:rsidP="00113944">
      <w:pPr>
        <w:rPr>
          <w:rFonts w:ascii="Times New Roman" w:hAnsi="Times New Roman" w:cs="Times New Roman"/>
        </w:rPr>
      </w:pPr>
    </w:p>
    <w:p w14:paraId="7A1B7A8B" w14:textId="29A0EE80" w:rsidR="00FA6D79" w:rsidRPr="006E369F" w:rsidRDefault="00FA6D79" w:rsidP="00113944">
      <w:pPr>
        <w:rPr>
          <w:rFonts w:ascii="Times New Roman" w:hAnsi="Times New Roman" w:cs="Times New Roman"/>
          <w:b/>
          <w:sz w:val="28"/>
        </w:rPr>
      </w:pPr>
      <w:commentRangeStart w:id="10"/>
      <w:r w:rsidRPr="006E369F">
        <w:rPr>
          <w:rFonts w:ascii="Times New Roman" w:hAnsi="Times New Roman" w:cs="Times New Roman"/>
          <w:b/>
          <w:sz w:val="28"/>
        </w:rPr>
        <w:t>Legend</w:t>
      </w:r>
      <w:commentRangeEnd w:id="10"/>
      <w:r w:rsidR="006E369F">
        <w:rPr>
          <w:rStyle w:val="CommentReference"/>
        </w:rPr>
        <w:commentReference w:id="10"/>
      </w:r>
    </w:p>
    <w:p w14:paraId="33E4AF10" w14:textId="77777777" w:rsidR="00745705" w:rsidRPr="00AA7A2D" w:rsidRDefault="00745705" w:rsidP="00113944">
      <w:pPr>
        <w:rPr>
          <w:rFonts w:ascii="Times New Roman" w:hAnsi="Times New Roman" w:cs="Times New Roman"/>
          <w:b/>
          <w:sz w:val="28"/>
        </w:rPr>
      </w:pPr>
    </w:p>
    <w:p w14:paraId="3E2CE608" w14:textId="6BDF19C7" w:rsidR="00257337" w:rsidRPr="00AA7A2D" w:rsidRDefault="00D8223B" w:rsidP="00113944">
      <w:pPr>
        <w:rPr>
          <w:rFonts w:ascii="Times New Roman" w:hAnsi="Times New Roman" w:cs="Times New Roman"/>
        </w:rPr>
      </w:pPr>
      <w:commentRangeStart w:id="11"/>
      <w:r w:rsidRPr="00AA7A2D">
        <w:rPr>
          <w:rFonts w:ascii="Times New Roman" w:hAnsi="Times New Roman" w:cs="Times New Roman"/>
          <w:b/>
        </w:rPr>
        <w:t>Figure 1</w:t>
      </w:r>
      <w:r w:rsidR="00674A77" w:rsidRPr="00AA7A2D">
        <w:rPr>
          <w:rFonts w:ascii="Times New Roman" w:hAnsi="Times New Roman" w:cs="Times New Roman"/>
          <w:b/>
        </w:rPr>
        <w:t xml:space="preserve">: </w:t>
      </w:r>
      <w:r w:rsidR="00D84C4B" w:rsidRPr="00AA7A2D">
        <w:rPr>
          <w:rFonts w:ascii="Times New Roman" w:hAnsi="Times New Roman" w:cs="Times New Roman"/>
          <w:b/>
        </w:rPr>
        <w:t xml:space="preserve">Sensory and motor maps around the central sulcus. </w:t>
      </w:r>
      <w:r w:rsidR="00326CCF" w:rsidRPr="00AA7A2D">
        <w:rPr>
          <w:rFonts w:ascii="Times New Roman" w:hAnsi="Times New Roman" w:cs="Times New Roman"/>
        </w:rPr>
        <w:t xml:space="preserve">The primary motor cortex, which contains a motor map of the body’s effectors, is anterior to the central sulcus, in the precentral gyrus of the frontal lobe. The primary </w:t>
      </w:r>
      <w:proofErr w:type="spellStart"/>
      <w:r w:rsidR="00326CCF" w:rsidRPr="00AA7A2D">
        <w:rPr>
          <w:rFonts w:ascii="Times New Roman" w:hAnsi="Times New Roman" w:cs="Times New Roman"/>
        </w:rPr>
        <w:t>s</w:t>
      </w:r>
      <w:ins w:id="12" w:author="Sarah Gimbel" w:date="2015-06-16T14:15:00Z">
        <w:r w:rsidR="00EA2F63">
          <w:rPr>
            <w:rFonts w:ascii="Times New Roman" w:hAnsi="Times New Roman" w:cs="Times New Roman"/>
          </w:rPr>
          <w:t>omesthetic</w:t>
        </w:r>
        <w:proofErr w:type="spellEnd"/>
        <w:r w:rsidR="00EA2F63">
          <w:rPr>
            <w:rFonts w:ascii="Times New Roman" w:hAnsi="Times New Roman" w:cs="Times New Roman"/>
          </w:rPr>
          <w:t xml:space="preserve"> (sensory)</w:t>
        </w:r>
      </w:ins>
      <w:del w:id="13" w:author="Sarah Gimbel" w:date="2015-06-16T14:15:00Z">
        <w:r w:rsidR="00326CCF" w:rsidRPr="00AA7A2D" w:rsidDel="00EA2F63">
          <w:rPr>
            <w:rFonts w:ascii="Times New Roman" w:hAnsi="Times New Roman" w:cs="Times New Roman"/>
          </w:rPr>
          <w:delText>ensory</w:delText>
        </w:r>
      </w:del>
      <w:r w:rsidR="00326CCF" w:rsidRPr="00AA7A2D">
        <w:rPr>
          <w:rFonts w:ascii="Times New Roman" w:hAnsi="Times New Roman" w:cs="Times New Roman"/>
        </w:rPr>
        <w:t xml:space="preserve"> cortex, which receives touch, pain, and temperature information from the external parts of the body, is located posterior to the central sulcus, in the postcentral gyrus of the parietal </w:t>
      </w:r>
      <w:commentRangeStart w:id="14"/>
      <w:r w:rsidR="00326CCF" w:rsidRPr="00AA7A2D">
        <w:rPr>
          <w:rFonts w:ascii="Times New Roman" w:hAnsi="Times New Roman" w:cs="Times New Roman"/>
        </w:rPr>
        <w:t>lobe</w:t>
      </w:r>
      <w:commentRangeEnd w:id="14"/>
      <w:r w:rsidR="00EA2F63">
        <w:rPr>
          <w:rStyle w:val="CommentReference"/>
        </w:rPr>
        <w:commentReference w:id="14"/>
      </w:r>
      <w:r w:rsidR="00326CCF" w:rsidRPr="00AA7A2D">
        <w:rPr>
          <w:rFonts w:ascii="Times New Roman" w:hAnsi="Times New Roman" w:cs="Times New Roman"/>
        </w:rPr>
        <w:t>.</w:t>
      </w:r>
      <w:commentRangeEnd w:id="11"/>
      <w:r w:rsidR="00310479">
        <w:rPr>
          <w:rStyle w:val="CommentReference"/>
        </w:rPr>
        <w:commentReference w:id="11"/>
      </w:r>
    </w:p>
    <w:p w14:paraId="3C131B49" w14:textId="77777777" w:rsidR="00113944" w:rsidRPr="00AA7A2D" w:rsidRDefault="00113944" w:rsidP="00113944">
      <w:pPr>
        <w:rPr>
          <w:rFonts w:ascii="Times New Roman" w:hAnsi="Times New Roman" w:cs="Times New Roman"/>
        </w:rPr>
      </w:pPr>
    </w:p>
    <w:p w14:paraId="114023F2" w14:textId="468994C1" w:rsidR="00555B8F" w:rsidRPr="00AA7A2D" w:rsidRDefault="00C16EDD">
      <w:pPr>
        <w:rPr>
          <w:rFonts w:ascii="Times New Roman" w:hAnsi="Times New Roman" w:cs="Times New Roman"/>
        </w:rPr>
      </w:pPr>
      <w:r w:rsidRPr="00AA7A2D">
        <w:rPr>
          <w:rFonts w:ascii="Times New Roman" w:hAnsi="Times New Roman" w:cs="Times New Roman"/>
          <w:b/>
        </w:rPr>
        <w:t>Figure 2</w:t>
      </w:r>
      <w:r w:rsidR="00AC2123" w:rsidRPr="00AA7A2D">
        <w:rPr>
          <w:rFonts w:ascii="Times New Roman" w:hAnsi="Times New Roman" w:cs="Times New Roman"/>
          <w:b/>
        </w:rPr>
        <w:t>:</w:t>
      </w:r>
      <w:r w:rsidR="00CA5F8D" w:rsidRPr="00AA7A2D">
        <w:rPr>
          <w:rFonts w:ascii="Times New Roman" w:hAnsi="Times New Roman" w:cs="Times New Roman"/>
          <w:b/>
        </w:rPr>
        <w:t xml:space="preserve"> Brain activations resulting from movement of the hands and feet</w:t>
      </w:r>
      <w:r w:rsidR="00310479">
        <w:rPr>
          <w:rFonts w:ascii="Times New Roman" w:hAnsi="Times New Roman" w:cs="Times New Roman"/>
          <w:b/>
        </w:rPr>
        <w:t xml:space="preserve"> across participants</w:t>
      </w:r>
      <w:r w:rsidR="00CA5F8D" w:rsidRPr="00AA7A2D">
        <w:rPr>
          <w:rFonts w:ascii="Times New Roman" w:hAnsi="Times New Roman" w:cs="Times New Roman"/>
          <w:b/>
        </w:rPr>
        <w:t xml:space="preserve">. </w:t>
      </w:r>
      <w:r w:rsidR="00CA5F8D" w:rsidRPr="00AA7A2D">
        <w:rPr>
          <w:rFonts w:ascii="Times New Roman" w:hAnsi="Times New Roman" w:cs="Times New Roman"/>
        </w:rPr>
        <w:t xml:space="preserve">Blue: movement of the right hand; Green: movement of the left hand; Cyan: movement of the right foot; Yellow: movement of the left </w:t>
      </w:r>
      <w:commentRangeStart w:id="15"/>
      <w:r w:rsidR="00CA5F8D" w:rsidRPr="00AA7A2D">
        <w:rPr>
          <w:rFonts w:ascii="Times New Roman" w:hAnsi="Times New Roman" w:cs="Times New Roman"/>
        </w:rPr>
        <w:t>foot</w:t>
      </w:r>
      <w:commentRangeEnd w:id="15"/>
      <w:r w:rsidR="00EA2F63">
        <w:rPr>
          <w:rStyle w:val="CommentReference"/>
        </w:rPr>
        <w:commentReference w:id="15"/>
      </w:r>
      <w:r w:rsidR="00CA5F8D" w:rsidRPr="00AA7A2D">
        <w:rPr>
          <w:rFonts w:ascii="Times New Roman" w:hAnsi="Times New Roman" w:cs="Times New Roman"/>
        </w:rPr>
        <w:t>.</w:t>
      </w:r>
    </w:p>
    <w:p w14:paraId="64AFB222" w14:textId="77777777" w:rsidR="00555B8F" w:rsidRPr="00AA7A2D" w:rsidRDefault="00555B8F">
      <w:pPr>
        <w:rPr>
          <w:rFonts w:ascii="Times New Roman" w:hAnsi="Times New Roman" w:cs="Times New Roman"/>
          <w:b/>
        </w:rPr>
      </w:pPr>
    </w:p>
    <w:p w14:paraId="19FDBEC0" w14:textId="6A30F577" w:rsidR="0043044D" w:rsidRPr="00AA7A2D" w:rsidRDefault="00113944">
      <w:pPr>
        <w:rPr>
          <w:rFonts w:ascii="Times New Roman" w:hAnsi="Times New Roman" w:cs="Times New Roman"/>
          <w:sz w:val="28"/>
        </w:rPr>
      </w:pPr>
      <w:r w:rsidRPr="00AA7A2D">
        <w:rPr>
          <w:rFonts w:ascii="Times New Roman" w:hAnsi="Times New Roman" w:cs="Times New Roman"/>
          <w:b/>
          <w:sz w:val="28"/>
        </w:rPr>
        <w:t>References</w:t>
      </w:r>
    </w:p>
    <w:p w14:paraId="5B50DF42" w14:textId="77777777" w:rsidR="0068368C" w:rsidRPr="00AA7A2D" w:rsidRDefault="006F2071" w:rsidP="0068368C">
      <w:pPr>
        <w:pStyle w:val="EndNoteBibliography"/>
        <w:ind w:left="720" w:hanging="720"/>
        <w:rPr>
          <w:rFonts w:ascii="Times New Roman" w:hAnsi="Times New Roman" w:cs="Times New Roman"/>
          <w:noProof/>
        </w:rPr>
      </w:pPr>
      <w:r w:rsidRPr="00AA7A2D">
        <w:rPr>
          <w:rFonts w:ascii="Times New Roman" w:hAnsi="Times New Roman" w:cs="Times New Roman"/>
        </w:rPr>
        <w:fldChar w:fldCharType="begin"/>
      </w:r>
      <w:r w:rsidRPr="00AA7A2D">
        <w:rPr>
          <w:rFonts w:ascii="Times New Roman" w:hAnsi="Times New Roman" w:cs="Times New Roman"/>
        </w:rPr>
        <w:instrText xml:space="preserve"> ADDIN EN.REFLIST </w:instrText>
      </w:r>
      <w:r w:rsidRPr="00AA7A2D">
        <w:rPr>
          <w:rFonts w:ascii="Times New Roman" w:hAnsi="Times New Roman" w:cs="Times New Roman"/>
        </w:rPr>
        <w:fldChar w:fldCharType="separate"/>
      </w:r>
      <w:r w:rsidR="0068368C" w:rsidRPr="00AA7A2D">
        <w:rPr>
          <w:rFonts w:ascii="Times New Roman" w:hAnsi="Times New Roman" w:cs="Times New Roman"/>
          <w:noProof/>
        </w:rPr>
        <w:t>1.</w:t>
      </w:r>
      <w:r w:rsidR="0068368C" w:rsidRPr="00AA7A2D">
        <w:rPr>
          <w:rFonts w:ascii="Times New Roman" w:hAnsi="Times New Roman" w:cs="Times New Roman"/>
          <w:noProof/>
        </w:rPr>
        <w:tab/>
        <w:t>Lotze, M.</w:t>
      </w:r>
      <w:r w:rsidR="0068368C" w:rsidRPr="00AA7A2D">
        <w:rPr>
          <w:rFonts w:ascii="Times New Roman" w:hAnsi="Times New Roman" w:cs="Times New Roman"/>
          <w:i/>
          <w:noProof/>
        </w:rPr>
        <w:t>, et al.</w:t>
      </w:r>
      <w:r w:rsidR="0068368C" w:rsidRPr="00AA7A2D">
        <w:rPr>
          <w:rFonts w:ascii="Times New Roman" w:hAnsi="Times New Roman" w:cs="Times New Roman"/>
          <w:noProof/>
        </w:rPr>
        <w:t xml:space="preserve"> fMRI evaluation of somatotopic representation in human primary motor cortex. </w:t>
      </w:r>
      <w:r w:rsidR="0068368C" w:rsidRPr="00AA7A2D">
        <w:rPr>
          <w:rFonts w:ascii="Times New Roman" w:hAnsi="Times New Roman" w:cs="Times New Roman"/>
          <w:i/>
          <w:noProof/>
        </w:rPr>
        <w:t>Neuroimage</w:t>
      </w:r>
      <w:r w:rsidR="0068368C" w:rsidRPr="00AA7A2D">
        <w:rPr>
          <w:rFonts w:ascii="Times New Roman" w:hAnsi="Times New Roman" w:cs="Times New Roman"/>
          <w:noProof/>
        </w:rPr>
        <w:t xml:space="preserve"> </w:t>
      </w:r>
      <w:r w:rsidR="0068368C" w:rsidRPr="00AA7A2D">
        <w:rPr>
          <w:rFonts w:ascii="Times New Roman" w:hAnsi="Times New Roman" w:cs="Times New Roman"/>
          <w:b/>
          <w:noProof/>
        </w:rPr>
        <w:t>11</w:t>
      </w:r>
      <w:r w:rsidR="0068368C" w:rsidRPr="00AA7A2D">
        <w:rPr>
          <w:rFonts w:ascii="Times New Roman" w:hAnsi="Times New Roman" w:cs="Times New Roman"/>
          <w:noProof/>
        </w:rPr>
        <w:t>, 473-481 (2000).</w:t>
      </w:r>
    </w:p>
    <w:p w14:paraId="71D761FE" w14:textId="77777777" w:rsidR="0068368C" w:rsidRPr="00AA7A2D" w:rsidRDefault="0068368C" w:rsidP="0068368C">
      <w:pPr>
        <w:pStyle w:val="EndNoteBibliography"/>
        <w:ind w:left="720" w:hanging="720"/>
        <w:rPr>
          <w:rFonts w:ascii="Times New Roman" w:hAnsi="Times New Roman" w:cs="Times New Roman"/>
          <w:noProof/>
        </w:rPr>
      </w:pPr>
      <w:r w:rsidRPr="00AA7A2D">
        <w:rPr>
          <w:rFonts w:ascii="Times New Roman" w:hAnsi="Times New Roman" w:cs="Times New Roman"/>
          <w:noProof/>
        </w:rPr>
        <w:t>2.</w:t>
      </w:r>
      <w:r w:rsidRPr="00AA7A2D">
        <w:rPr>
          <w:rFonts w:ascii="Times New Roman" w:hAnsi="Times New Roman" w:cs="Times New Roman"/>
          <w:noProof/>
        </w:rPr>
        <w:tab/>
        <w:t>Rao, S.M.</w:t>
      </w:r>
      <w:r w:rsidRPr="00AA7A2D">
        <w:rPr>
          <w:rFonts w:ascii="Times New Roman" w:hAnsi="Times New Roman" w:cs="Times New Roman"/>
          <w:i/>
          <w:noProof/>
        </w:rPr>
        <w:t>, et al.</w:t>
      </w:r>
      <w:r w:rsidRPr="00AA7A2D">
        <w:rPr>
          <w:rFonts w:ascii="Times New Roman" w:hAnsi="Times New Roman" w:cs="Times New Roman"/>
          <w:noProof/>
        </w:rPr>
        <w:t xml:space="preserve"> Somatotopic mapping of the human primary motor cortex with functional magnetic resonance imaging. </w:t>
      </w:r>
      <w:r w:rsidRPr="00AA7A2D">
        <w:rPr>
          <w:rFonts w:ascii="Times New Roman" w:hAnsi="Times New Roman" w:cs="Times New Roman"/>
          <w:i/>
          <w:noProof/>
        </w:rPr>
        <w:t>Neurology</w:t>
      </w:r>
      <w:r w:rsidRPr="00AA7A2D">
        <w:rPr>
          <w:rFonts w:ascii="Times New Roman" w:hAnsi="Times New Roman" w:cs="Times New Roman"/>
          <w:noProof/>
        </w:rPr>
        <w:t xml:space="preserve"> </w:t>
      </w:r>
      <w:r w:rsidRPr="00AA7A2D">
        <w:rPr>
          <w:rFonts w:ascii="Times New Roman" w:hAnsi="Times New Roman" w:cs="Times New Roman"/>
          <w:b/>
          <w:noProof/>
        </w:rPr>
        <w:t>45</w:t>
      </w:r>
      <w:r w:rsidRPr="00AA7A2D">
        <w:rPr>
          <w:rFonts w:ascii="Times New Roman" w:hAnsi="Times New Roman" w:cs="Times New Roman"/>
          <w:noProof/>
        </w:rPr>
        <w:t>, 919-924 (1995).</w:t>
      </w:r>
    </w:p>
    <w:p w14:paraId="52CFE992" w14:textId="77777777" w:rsidR="0068368C" w:rsidRPr="00AA7A2D" w:rsidRDefault="0068368C" w:rsidP="0068368C">
      <w:pPr>
        <w:pStyle w:val="EndNoteBibliography"/>
        <w:ind w:left="720" w:hanging="720"/>
        <w:rPr>
          <w:rFonts w:ascii="Times New Roman" w:hAnsi="Times New Roman" w:cs="Times New Roman"/>
          <w:noProof/>
        </w:rPr>
      </w:pPr>
      <w:r w:rsidRPr="00AA7A2D">
        <w:rPr>
          <w:rFonts w:ascii="Times New Roman" w:hAnsi="Times New Roman" w:cs="Times New Roman"/>
          <w:noProof/>
        </w:rPr>
        <w:t>3.</w:t>
      </w:r>
      <w:r w:rsidRPr="00AA7A2D">
        <w:rPr>
          <w:rFonts w:ascii="Times New Roman" w:hAnsi="Times New Roman" w:cs="Times New Roman"/>
          <w:noProof/>
        </w:rPr>
        <w:tab/>
        <w:t xml:space="preserve">Velliste, M., Perel, S., Spalding, M.C., Whitford, A.S. &amp; Schwartz, A.B. Cortical control of a prosthetic arm for self-feeding. </w:t>
      </w:r>
      <w:r w:rsidRPr="00AA7A2D">
        <w:rPr>
          <w:rFonts w:ascii="Times New Roman" w:hAnsi="Times New Roman" w:cs="Times New Roman"/>
          <w:i/>
          <w:noProof/>
        </w:rPr>
        <w:t>Nature</w:t>
      </w:r>
      <w:r w:rsidRPr="00AA7A2D">
        <w:rPr>
          <w:rFonts w:ascii="Times New Roman" w:hAnsi="Times New Roman" w:cs="Times New Roman"/>
          <w:noProof/>
        </w:rPr>
        <w:t xml:space="preserve"> </w:t>
      </w:r>
      <w:r w:rsidRPr="00AA7A2D">
        <w:rPr>
          <w:rFonts w:ascii="Times New Roman" w:hAnsi="Times New Roman" w:cs="Times New Roman"/>
          <w:b/>
          <w:noProof/>
        </w:rPr>
        <w:t>453</w:t>
      </w:r>
      <w:r w:rsidRPr="00AA7A2D">
        <w:rPr>
          <w:rFonts w:ascii="Times New Roman" w:hAnsi="Times New Roman" w:cs="Times New Roman"/>
          <w:noProof/>
        </w:rPr>
        <w:t>, 1098-1101 (2008).</w:t>
      </w:r>
    </w:p>
    <w:p w14:paraId="796D7F59" w14:textId="6ED74070" w:rsidR="005C4328" w:rsidRPr="00AA7A2D" w:rsidRDefault="006F2071">
      <w:pPr>
        <w:rPr>
          <w:rFonts w:ascii="Times New Roman" w:hAnsi="Times New Roman" w:cs="Times New Roman"/>
        </w:rPr>
      </w:pPr>
      <w:r w:rsidRPr="00AA7A2D">
        <w:rPr>
          <w:rFonts w:ascii="Times New Roman" w:hAnsi="Times New Roman" w:cs="Times New Roman"/>
        </w:rPr>
        <w:fldChar w:fldCharType="end"/>
      </w:r>
    </w:p>
    <w:sectPr w:rsidR="005C4328" w:rsidRPr="00AA7A2D" w:rsidSect="00AF67FC">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Dennis McGonagle" w:date="2015-06-17T15:14:00Z" w:initials="DM">
    <w:p w14:paraId="611EA1E4" w14:textId="77777777" w:rsidR="005A62C2" w:rsidRDefault="005A62C2" w:rsidP="005A62C2">
      <w:pPr>
        <w:pStyle w:val="CommentText"/>
      </w:pPr>
      <w:r>
        <w:rPr>
          <w:rStyle w:val="CommentReference"/>
        </w:rPr>
        <w:annotationRef/>
      </w:r>
      <w:r>
        <w:t>Original question from Jessica</w:t>
      </w:r>
      <w:proofErr w:type="gramStart"/>
      <w:r>
        <w:t>:</w:t>
      </w:r>
      <w:proofErr w:type="gramEnd"/>
      <w:r>
        <w:br/>
      </w:r>
      <w:r>
        <w:rPr>
          <w:rStyle w:val="CommentReference"/>
        </w:rPr>
        <w:annotationRef/>
      </w:r>
      <w:r>
        <w:t>Is the participant’s handedness taken into account?</w:t>
      </w:r>
    </w:p>
    <w:p w14:paraId="7E1FC695" w14:textId="6C004331" w:rsidR="005A62C2" w:rsidRDefault="005A62C2">
      <w:pPr>
        <w:pStyle w:val="CommentText"/>
      </w:pPr>
    </w:p>
  </w:comment>
  <w:comment w:id="10" w:author="Jacob Roundy" w:date="2015-06-05T16:26:00Z" w:initials="JR">
    <w:p w14:paraId="3FD31B4C" w14:textId="77777777" w:rsidR="00F169E3" w:rsidRDefault="00F169E3">
      <w:pPr>
        <w:pStyle w:val="CommentText"/>
      </w:pPr>
      <w:r>
        <w:rPr>
          <w:rStyle w:val="CommentReference"/>
        </w:rPr>
        <w:annotationRef/>
      </w:r>
      <w:r>
        <w:t xml:space="preserve">Figure 1 was downloaded from </w:t>
      </w:r>
      <w:proofErr w:type="spellStart"/>
      <w:r>
        <w:t>Shutterstock</w:t>
      </w:r>
      <w:proofErr w:type="spellEnd"/>
      <w:r>
        <w:t>.</w:t>
      </w:r>
    </w:p>
    <w:p w14:paraId="5CF844A6" w14:textId="77777777" w:rsidR="00F169E3" w:rsidRDefault="00F169E3">
      <w:pPr>
        <w:pStyle w:val="CommentText"/>
      </w:pPr>
    </w:p>
    <w:p w14:paraId="0BE9DFB4" w14:textId="3B6E7989" w:rsidR="00F169E3" w:rsidRDefault="00F169E3">
      <w:pPr>
        <w:pStyle w:val="CommentText"/>
      </w:pPr>
      <w:r>
        <w:t>Figure 2 needs to be re-created/re-drawn, if possible.</w:t>
      </w:r>
    </w:p>
  </w:comment>
  <w:comment w:id="14" w:author="Sarah Gimbel" w:date="2015-06-16T14:16:00Z" w:initials="SG">
    <w:p w14:paraId="68ECDBF5" w14:textId="1059CD66" w:rsidR="00EA2F63" w:rsidRDefault="00EA2F63">
      <w:pPr>
        <w:pStyle w:val="CommentText"/>
      </w:pPr>
      <w:r>
        <w:rPr>
          <w:rStyle w:val="CommentReference"/>
        </w:rPr>
        <w:annotationRef/>
      </w:r>
      <w:r>
        <w:t>We are fine with replacing this figure with any figure that accurately shows the location of the primary sensory and motor cortices.</w:t>
      </w:r>
    </w:p>
  </w:comment>
  <w:comment w:id="11" w:author="Jessica Stanis" w:date="2015-06-11T13:31:00Z" w:initials="JS">
    <w:p w14:paraId="6EAD1EC4" w14:textId="33F48781" w:rsidR="00F169E3" w:rsidRDefault="00F169E3">
      <w:pPr>
        <w:pStyle w:val="CommentText"/>
      </w:pPr>
      <w:r>
        <w:rPr>
          <w:rStyle w:val="CommentReference"/>
        </w:rPr>
        <w:annotationRef/>
      </w:r>
      <w:r>
        <w:t xml:space="preserve">1) The key for Figure 1 refers to the primary sensory cortex as the </w:t>
      </w:r>
      <w:proofErr w:type="spellStart"/>
      <w:r>
        <w:t>somesthetic</w:t>
      </w:r>
      <w:proofErr w:type="spellEnd"/>
      <w:r>
        <w:t xml:space="preserve"> cortex. The figure legend should include this term to remove any confusion. Alternatively, we don’t need to include this simplistic Figure, as we already have plenty of human brains at our disposal for animation purposes.</w:t>
      </w:r>
    </w:p>
  </w:comment>
  <w:comment w:id="15" w:author="Sarah Gimbel" w:date="2015-06-16T14:17:00Z" w:initials="SG">
    <w:p w14:paraId="602972AE" w14:textId="10411EF9" w:rsidR="00EA2F63" w:rsidRDefault="00EA2F63">
      <w:pPr>
        <w:pStyle w:val="CommentText"/>
      </w:pPr>
      <w:r>
        <w:rPr>
          <w:rStyle w:val="CommentReference"/>
        </w:rPr>
        <w:annotationRef/>
      </w:r>
      <w:r>
        <w:t>We don’t understand the comment about this figure being recreated. However, we are capable of rendering this figure as a movie with a rotating brain for the final video, if that is preferred.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1FC695" w15:done="0"/>
  <w15:commentEx w15:paraId="0BE9DFB4" w15:done="0"/>
  <w15:commentEx w15:paraId="68ECDBF5" w15:done="0"/>
  <w15:commentEx w15:paraId="6EAD1EC4" w15:done="0"/>
  <w15:commentEx w15:paraId="602972A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532F7"/>
    <w:multiLevelType w:val="hybridMultilevel"/>
    <w:tmpl w:val="E4342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ED2451"/>
    <w:multiLevelType w:val="hybridMultilevel"/>
    <w:tmpl w:val="BD561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761C8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1AE7F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314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dw9pzz8zr5peet2e4v0sv0pweef0zpvs95&quot;&gt;JoVE_EndNote_Library&lt;record-ids&gt;&lt;item&gt;5&lt;/item&gt;&lt;item&gt;6&lt;/item&gt;&lt;item&gt;7&lt;/item&gt;&lt;/record-ids&gt;&lt;/item&gt;&lt;/Libraries&gt;"/>
  </w:docVars>
  <w:rsids>
    <w:rsidRoot w:val="001366CA"/>
    <w:rsid w:val="00001183"/>
    <w:rsid w:val="00021A59"/>
    <w:rsid w:val="000353A8"/>
    <w:rsid w:val="0005248B"/>
    <w:rsid w:val="000554BF"/>
    <w:rsid w:val="0008199B"/>
    <w:rsid w:val="00085ED3"/>
    <w:rsid w:val="000A21E9"/>
    <w:rsid w:val="000A5B59"/>
    <w:rsid w:val="000A5BFD"/>
    <w:rsid w:val="000B0454"/>
    <w:rsid w:val="000D623A"/>
    <w:rsid w:val="000D686B"/>
    <w:rsid w:val="000E42A0"/>
    <w:rsid w:val="001022D3"/>
    <w:rsid w:val="0010438F"/>
    <w:rsid w:val="00104FA9"/>
    <w:rsid w:val="00104FFD"/>
    <w:rsid w:val="00107208"/>
    <w:rsid w:val="001112D8"/>
    <w:rsid w:val="00113944"/>
    <w:rsid w:val="00116D09"/>
    <w:rsid w:val="001265E6"/>
    <w:rsid w:val="0012755F"/>
    <w:rsid w:val="001366CA"/>
    <w:rsid w:val="0013721C"/>
    <w:rsid w:val="00164C96"/>
    <w:rsid w:val="00166DA7"/>
    <w:rsid w:val="0019715C"/>
    <w:rsid w:val="001A7E51"/>
    <w:rsid w:val="001B0ED3"/>
    <w:rsid w:val="001B73AE"/>
    <w:rsid w:val="001C3AE6"/>
    <w:rsid w:val="001C56CD"/>
    <w:rsid w:val="001D6351"/>
    <w:rsid w:val="001D6961"/>
    <w:rsid w:val="001E5DD1"/>
    <w:rsid w:val="001F11AB"/>
    <w:rsid w:val="001F1A9D"/>
    <w:rsid w:val="001F6F6A"/>
    <w:rsid w:val="002136AC"/>
    <w:rsid w:val="002169AA"/>
    <w:rsid w:val="002170E1"/>
    <w:rsid w:val="00236166"/>
    <w:rsid w:val="00241BF6"/>
    <w:rsid w:val="00257337"/>
    <w:rsid w:val="00266B09"/>
    <w:rsid w:val="002708AD"/>
    <w:rsid w:val="002809AB"/>
    <w:rsid w:val="00280E28"/>
    <w:rsid w:val="0028389D"/>
    <w:rsid w:val="00284030"/>
    <w:rsid w:val="00290F1F"/>
    <w:rsid w:val="00292DB0"/>
    <w:rsid w:val="002A089A"/>
    <w:rsid w:val="002A6AA8"/>
    <w:rsid w:val="002B463E"/>
    <w:rsid w:val="002B714A"/>
    <w:rsid w:val="002E6C86"/>
    <w:rsid w:val="002F718D"/>
    <w:rsid w:val="00302E6F"/>
    <w:rsid w:val="003055B2"/>
    <w:rsid w:val="00306592"/>
    <w:rsid w:val="00310479"/>
    <w:rsid w:val="003147CA"/>
    <w:rsid w:val="0031700C"/>
    <w:rsid w:val="00323F14"/>
    <w:rsid w:val="00326CCF"/>
    <w:rsid w:val="003333D9"/>
    <w:rsid w:val="0035614C"/>
    <w:rsid w:val="003574A1"/>
    <w:rsid w:val="003601F4"/>
    <w:rsid w:val="003773B6"/>
    <w:rsid w:val="0038174D"/>
    <w:rsid w:val="0039570D"/>
    <w:rsid w:val="003A22C0"/>
    <w:rsid w:val="003D76EC"/>
    <w:rsid w:val="003E086C"/>
    <w:rsid w:val="003E24B9"/>
    <w:rsid w:val="003E3EC0"/>
    <w:rsid w:val="003F537E"/>
    <w:rsid w:val="004071D6"/>
    <w:rsid w:val="00420868"/>
    <w:rsid w:val="00420D46"/>
    <w:rsid w:val="0042139D"/>
    <w:rsid w:val="0043044D"/>
    <w:rsid w:val="004329AE"/>
    <w:rsid w:val="00442D98"/>
    <w:rsid w:val="0044451A"/>
    <w:rsid w:val="004455EB"/>
    <w:rsid w:val="00470204"/>
    <w:rsid w:val="0047147A"/>
    <w:rsid w:val="004725FF"/>
    <w:rsid w:val="00474473"/>
    <w:rsid w:val="0048082C"/>
    <w:rsid w:val="004927F5"/>
    <w:rsid w:val="004A27E0"/>
    <w:rsid w:val="004A71AF"/>
    <w:rsid w:val="004B3722"/>
    <w:rsid w:val="004B6881"/>
    <w:rsid w:val="004C22E0"/>
    <w:rsid w:val="004C4A3E"/>
    <w:rsid w:val="004C7D04"/>
    <w:rsid w:val="004D2E1E"/>
    <w:rsid w:val="004D7D75"/>
    <w:rsid w:val="004E257E"/>
    <w:rsid w:val="004F60FF"/>
    <w:rsid w:val="004F6A43"/>
    <w:rsid w:val="005005A6"/>
    <w:rsid w:val="00517CD5"/>
    <w:rsid w:val="00527C7C"/>
    <w:rsid w:val="00533B5C"/>
    <w:rsid w:val="00535D4A"/>
    <w:rsid w:val="0055287B"/>
    <w:rsid w:val="00555B8F"/>
    <w:rsid w:val="005665FD"/>
    <w:rsid w:val="005676CA"/>
    <w:rsid w:val="00567A39"/>
    <w:rsid w:val="00575EF1"/>
    <w:rsid w:val="005809D7"/>
    <w:rsid w:val="0058239F"/>
    <w:rsid w:val="00587CCF"/>
    <w:rsid w:val="00593858"/>
    <w:rsid w:val="00594A48"/>
    <w:rsid w:val="005A1737"/>
    <w:rsid w:val="005A62C2"/>
    <w:rsid w:val="005B1E7D"/>
    <w:rsid w:val="005B4DA2"/>
    <w:rsid w:val="005B7282"/>
    <w:rsid w:val="005C364A"/>
    <w:rsid w:val="005C4328"/>
    <w:rsid w:val="005C4C02"/>
    <w:rsid w:val="005D2F36"/>
    <w:rsid w:val="005E7AED"/>
    <w:rsid w:val="005F2146"/>
    <w:rsid w:val="00606BB1"/>
    <w:rsid w:val="00627B56"/>
    <w:rsid w:val="0063201F"/>
    <w:rsid w:val="006363D4"/>
    <w:rsid w:val="006542AC"/>
    <w:rsid w:val="00661BB0"/>
    <w:rsid w:val="00674A77"/>
    <w:rsid w:val="00677DDB"/>
    <w:rsid w:val="0068368C"/>
    <w:rsid w:val="006A1290"/>
    <w:rsid w:val="006B32C6"/>
    <w:rsid w:val="006B3743"/>
    <w:rsid w:val="006B425B"/>
    <w:rsid w:val="006C1D2A"/>
    <w:rsid w:val="006C1D51"/>
    <w:rsid w:val="006C3A58"/>
    <w:rsid w:val="006C72D4"/>
    <w:rsid w:val="006D1182"/>
    <w:rsid w:val="006D7674"/>
    <w:rsid w:val="006E1114"/>
    <w:rsid w:val="006E369F"/>
    <w:rsid w:val="006E3F5C"/>
    <w:rsid w:val="006E5FB2"/>
    <w:rsid w:val="006F1E35"/>
    <w:rsid w:val="006F2071"/>
    <w:rsid w:val="007013EC"/>
    <w:rsid w:val="00703EB8"/>
    <w:rsid w:val="00715D2D"/>
    <w:rsid w:val="007169E0"/>
    <w:rsid w:val="007437D8"/>
    <w:rsid w:val="00743B44"/>
    <w:rsid w:val="007446EE"/>
    <w:rsid w:val="00745705"/>
    <w:rsid w:val="00746933"/>
    <w:rsid w:val="00747BE1"/>
    <w:rsid w:val="0076536C"/>
    <w:rsid w:val="00773465"/>
    <w:rsid w:val="007734E4"/>
    <w:rsid w:val="00776F76"/>
    <w:rsid w:val="0078630B"/>
    <w:rsid w:val="00796F8A"/>
    <w:rsid w:val="007A33C3"/>
    <w:rsid w:val="007C070D"/>
    <w:rsid w:val="007C0841"/>
    <w:rsid w:val="007D1AD0"/>
    <w:rsid w:val="007E77B0"/>
    <w:rsid w:val="007F0DDD"/>
    <w:rsid w:val="0081275F"/>
    <w:rsid w:val="00830642"/>
    <w:rsid w:val="00834AC5"/>
    <w:rsid w:val="008731B9"/>
    <w:rsid w:val="0087449C"/>
    <w:rsid w:val="00881CB8"/>
    <w:rsid w:val="00884055"/>
    <w:rsid w:val="00893A21"/>
    <w:rsid w:val="0089790B"/>
    <w:rsid w:val="008B7281"/>
    <w:rsid w:val="008B7BB7"/>
    <w:rsid w:val="008C3DAF"/>
    <w:rsid w:val="008D3105"/>
    <w:rsid w:val="008D3DB7"/>
    <w:rsid w:val="00906AA6"/>
    <w:rsid w:val="00911BD0"/>
    <w:rsid w:val="00922BF7"/>
    <w:rsid w:val="00924B53"/>
    <w:rsid w:val="0092721C"/>
    <w:rsid w:val="009279F8"/>
    <w:rsid w:val="00941AAA"/>
    <w:rsid w:val="00942BF6"/>
    <w:rsid w:val="0094549F"/>
    <w:rsid w:val="0094634F"/>
    <w:rsid w:val="00946995"/>
    <w:rsid w:val="009526B4"/>
    <w:rsid w:val="00967E96"/>
    <w:rsid w:val="00975121"/>
    <w:rsid w:val="00983D64"/>
    <w:rsid w:val="00995772"/>
    <w:rsid w:val="009A1D76"/>
    <w:rsid w:val="009A2E09"/>
    <w:rsid w:val="009A4DB7"/>
    <w:rsid w:val="009A7ACF"/>
    <w:rsid w:val="009C0AB3"/>
    <w:rsid w:val="009C2F3D"/>
    <w:rsid w:val="009C3348"/>
    <w:rsid w:val="009D2805"/>
    <w:rsid w:val="009D7D9E"/>
    <w:rsid w:val="009E3C8F"/>
    <w:rsid w:val="009F1414"/>
    <w:rsid w:val="00A0382A"/>
    <w:rsid w:val="00A06E3F"/>
    <w:rsid w:val="00A158DD"/>
    <w:rsid w:val="00A16625"/>
    <w:rsid w:val="00A17439"/>
    <w:rsid w:val="00A20666"/>
    <w:rsid w:val="00A34765"/>
    <w:rsid w:val="00A37ACD"/>
    <w:rsid w:val="00A448A0"/>
    <w:rsid w:val="00A45202"/>
    <w:rsid w:val="00A478F2"/>
    <w:rsid w:val="00A50E34"/>
    <w:rsid w:val="00A547A4"/>
    <w:rsid w:val="00A55CEC"/>
    <w:rsid w:val="00A62D16"/>
    <w:rsid w:val="00A7001C"/>
    <w:rsid w:val="00A70AC4"/>
    <w:rsid w:val="00A73BF5"/>
    <w:rsid w:val="00AA20B8"/>
    <w:rsid w:val="00AA2489"/>
    <w:rsid w:val="00AA7A2D"/>
    <w:rsid w:val="00AB085E"/>
    <w:rsid w:val="00AB1150"/>
    <w:rsid w:val="00AB7D55"/>
    <w:rsid w:val="00AC2123"/>
    <w:rsid w:val="00AC2E38"/>
    <w:rsid w:val="00AC42CF"/>
    <w:rsid w:val="00AF67FC"/>
    <w:rsid w:val="00B07C83"/>
    <w:rsid w:val="00B1535E"/>
    <w:rsid w:val="00B26548"/>
    <w:rsid w:val="00B43B67"/>
    <w:rsid w:val="00B55714"/>
    <w:rsid w:val="00B92F08"/>
    <w:rsid w:val="00B9495C"/>
    <w:rsid w:val="00B95E5F"/>
    <w:rsid w:val="00BB39E5"/>
    <w:rsid w:val="00BC63A2"/>
    <w:rsid w:val="00BD4558"/>
    <w:rsid w:val="00BE266F"/>
    <w:rsid w:val="00BE449E"/>
    <w:rsid w:val="00BF3718"/>
    <w:rsid w:val="00C16EDD"/>
    <w:rsid w:val="00C206A8"/>
    <w:rsid w:val="00C231E2"/>
    <w:rsid w:val="00C452D4"/>
    <w:rsid w:val="00C46643"/>
    <w:rsid w:val="00C6752C"/>
    <w:rsid w:val="00C7730B"/>
    <w:rsid w:val="00C77D88"/>
    <w:rsid w:val="00C82BEE"/>
    <w:rsid w:val="00C933EB"/>
    <w:rsid w:val="00CA2F67"/>
    <w:rsid w:val="00CA5F8D"/>
    <w:rsid w:val="00CB06BD"/>
    <w:rsid w:val="00CB7EEE"/>
    <w:rsid w:val="00CC79AE"/>
    <w:rsid w:val="00CE7F5A"/>
    <w:rsid w:val="00D11493"/>
    <w:rsid w:val="00D21323"/>
    <w:rsid w:val="00D215F6"/>
    <w:rsid w:val="00D23524"/>
    <w:rsid w:val="00D240F5"/>
    <w:rsid w:val="00D30B97"/>
    <w:rsid w:val="00D32485"/>
    <w:rsid w:val="00D40E20"/>
    <w:rsid w:val="00D416DA"/>
    <w:rsid w:val="00D478CA"/>
    <w:rsid w:val="00D50199"/>
    <w:rsid w:val="00D510D6"/>
    <w:rsid w:val="00D51193"/>
    <w:rsid w:val="00D75A39"/>
    <w:rsid w:val="00D75C8D"/>
    <w:rsid w:val="00D75FBA"/>
    <w:rsid w:val="00D8223B"/>
    <w:rsid w:val="00D84C4B"/>
    <w:rsid w:val="00DB3985"/>
    <w:rsid w:val="00DD05A6"/>
    <w:rsid w:val="00DD3BDB"/>
    <w:rsid w:val="00DD6A40"/>
    <w:rsid w:val="00DE61DE"/>
    <w:rsid w:val="00E04A99"/>
    <w:rsid w:val="00E07CBC"/>
    <w:rsid w:val="00E33272"/>
    <w:rsid w:val="00E353D7"/>
    <w:rsid w:val="00E3550A"/>
    <w:rsid w:val="00E40FA5"/>
    <w:rsid w:val="00E617EE"/>
    <w:rsid w:val="00E66B63"/>
    <w:rsid w:val="00E71D84"/>
    <w:rsid w:val="00E92A1B"/>
    <w:rsid w:val="00E932DB"/>
    <w:rsid w:val="00E938B2"/>
    <w:rsid w:val="00E93C86"/>
    <w:rsid w:val="00EA2F63"/>
    <w:rsid w:val="00EB48C2"/>
    <w:rsid w:val="00EC7796"/>
    <w:rsid w:val="00ED4C00"/>
    <w:rsid w:val="00ED75D9"/>
    <w:rsid w:val="00ED761E"/>
    <w:rsid w:val="00EE036B"/>
    <w:rsid w:val="00EE3818"/>
    <w:rsid w:val="00EF5BA8"/>
    <w:rsid w:val="00F169E3"/>
    <w:rsid w:val="00F23157"/>
    <w:rsid w:val="00F235A1"/>
    <w:rsid w:val="00F254BE"/>
    <w:rsid w:val="00F25F4E"/>
    <w:rsid w:val="00F4767B"/>
    <w:rsid w:val="00F47B3F"/>
    <w:rsid w:val="00F60B51"/>
    <w:rsid w:val="00F71B87"/>
    <w:rsid w:val="00F74D84"/>
    <w:rsid w:val="00F81E56"/>
    <w:rsid w:val="00F86C8B"/>
    <w:rsid w:val="00F870F4"/>
    <w:rsid w:val="00F87972"/>
    <w:rsid w:val="00F87A2C"/>
    <w:rsid w:val="00F93C7C"/>
    <w:rsid w:val="00FA6D79"/>
    <w:rsid w:val="00FC31F7"/>
    <w:rsid w:val="00FD242A"/>
    <w:rsid w:val="00FE3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79F04"/>
  <w14:defaultImageDpi w14:val="300"/>
  <w15:docId w15:val="{5FDEEF36-60E9-4F93-8BFD-6EBF6E28D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671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1731</Words>
  <Characters>9870</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Dennis McGonagle</cp:lastModifiedBy>
  <cp:revision>2</cp:revision>
  <dcterms:created xsi:type="dcterms:W3CDTF">2015-06-17T19:15:00Z</dcterms:created>
  <dcterms:modified xsi:type="dcterms:W3CDTF">2015-06-17T19:15:00Z</dcterms:modified>
</cp:coreProperties>
</file>