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7883C3" w14:textId="77777777" w:rsidR="000A3362" w:rsidRDefault="000A3362" w:rsidP="000A3362">
      <w:pPr>
        <w:spacing w:after="0" w:line="240" w:lineRule="auto"/>
        <w:rPr>
          <w:rFonts w:ascii="Times New Roman" w:hAnsi="Times New Roman"/>
          <w:b/>
          <w:sz w:val="24"/>
          <w:szCs w:val="24"/>
        </w:rPr>
      </w:pPr>
      <w:bookmarkStart w:id="0" w:name="_GoBack"/>
      <w:bookmarkEnd w:id="0"/>
      <w:r>
        <w:rPr>
          <w:rFonts w:ascii="Times New Roman" w:hAnsi="Times New Roman"/>
          <w:b/>
          <w:sz w:val="28"/>
          <w:szCs w:val="24"/>
        </w:rPr>
        <w:t>PI:</w:t>
      </w:r>
      <w:r>
        <w:rPr>
          <w:rFonts w:ascii="Times New Roman" w:hAnsi="Times New Roman"/>
          <w:b/>
          <w:sz w:val="24"/>
          <w:szCs w:val="24"/>
        </w:rPr>
        <w:t xml:space="preserve"> </w:t>
      </w:r>
      <w:r>
        <w:rPr>
          <w:rFonts w:ascii="Times New Roman" w:hAnsi="Times New Roman"/>
          <w:sz w:val="24"/>
          <w:szCs w:val="24"/>
        </w:rPr>
        <w:t>Ali Bazzi – University of Connecticut</w:t>
      </w:r>
    </w:p>
    <w:p w14:paraId="636379B9" w14:textId="77777777" w:rsidR="000A3362" w:rsidRDefault="000A3362" w:rsidP="000A3362">
      <w:pPr>
        <w:spacing w:after="0" w:line="240" w:lineRule="auto"/>
        <w:rPr>
          <w:rFonts w:ascii="Times New Roman" w:hAnsi="Times New Roman"/>
          <w:sz w:val="24"/>
          <w:szCs w:val="24"/>
        </w:rPr>
      </w:pPr>
      <w:r>
        <w:rPr>
          <w:rFonts w:ascii="Times New Roman" w:hAnsi="Times New Roman"/>
          <w:b/>
          <w:sz w:val="28"/>
          <w:szCs w:val="28"/>
        </w:rPr>
        <w:t xml:space="preserve">Electrical Engineering Science Education Title: </w:t>
      </w:r>
      <w:r>
        <w:rPr>
          <w:rFonts w:ascii="Times New Roman" w:hAnsi="Times New Roman"/>
          <w:sz w:val="24"/>
          <w:szCs w:val="24"/>
        </w:rPr>
        <w:t>AC Synchronous Machine Characterization</w:t>
      </w:r>
    </w:p>
    <w:p w14:paraId="7A419CA6" w14:textId="77777777" w:rsidR="000A3362" w:rsidRDefault="000A3362" w:rsidP="007F111D">
      <w:pPr>
        <w:autoSpaceDE w:val="0"/>
        <w:autoSpaceDN w:val="0"/>
        <w:adjustRightInd w:val="0"/>
        <w:spacing w:after="0" w:line="240" w:lineRule="auto"/>
        <w:jc w:val="both"/>
        <w:rPr>
          <w:rFonts w:ascii="Times New Roman" w:hAnsi="Times New Roman"/>
          <w:b/>
          <w:bCs/>
          <w:sz w:val="24"/>
          <w:szCs w:val="24"/>
        </w:rPr>
      </w:pPr>
    </w:p>
    <w:p w14:paraId="42238278" w14:textId="77777777" w:rsidR="0039662A" w:rsidRPr="00B015B9" w:rsidRDefault="00043B49" w:rsidP="007F111D">
      <w:pPr>
        <w:autoSpaceDE w:val="0"/>
        <w:autoSpaceDN w:val="0"/>
        <w:adjustRightInd w:val="0"/>
        <w:spacing w:after="0" w:line="240" w:lineRule="auto"/>
        <w:jc w:val="both"/>
        <w:rPr>
          <w:rFonts w:ascii="Times New Roman" w:hAnsi="Times New Roman"/>
          <w:b/>
          <w:bCs/>
          <w:sz w:val="28"/>
          <w:szCs w:val="24"/>
        </w:rPr>
      </w:pPr>
      <w:r w:rsidRPr="00B015B9">
        <w:rPr>
          <w:rFonts w:ascii="Times New Roman" w:hAnsi="Times New Roman"/>
          <w:b/>
          <w:bCs/>
          <w:sz w:val="28"/>
          <w:szCs w:val="24"/>
        </w:rPr>
        <w:t>Overview</w:t>
      </w:r>
    </w:p>
    <w:p w14:paraId="6750FA4D" w14:textId="77777777" w:rsidR="003F0BB7" w:rsidRPr="0039662A" w:rsidRDefault="003C14B5" w:rsidP="005F7CDF">
      <w:pPr>
        <w:autoSpaceDE w:val="0"/>
        <w:autoSpaceDN w:val="0"/>
        <w:adjustRightInd w:val="0"/>
        <w:spacing w:after="0" w:line="240" w:lineRule="auto"/>
        <w:rPr>
          <w:rFonts w:ascii="Times New Roman" w:hAnsi="Times New Roman"/>
          <w:b/>
          <w:bCs/>
          <w:i/>
          <w:sz w:val="24"/>
          <w:szCs w:val="24"/>
        </w:rPr>
      </w:pPr>
      <w:r>
        <w:rPr>
          <w:rFonts w:ascii="Times New Roman" w:hAnsi="Times New Roman"/>
          <w:bCs/>
          <w:sz w:val="24"/>
          <w:szCs w:val="24"/>
        </w:rPr>
        <w:t xml:space="preserve">The objectives of this experiment are to </w:t>
      </w:r>
      <w:r w:rsidR="003A0854">
        <w:rPr>
          <w:rFonts w:ascii="Times New Roman" w:hAnsi="Times New Roman"/>
          <w:bCs/>
          <w:sz w:val="24"/>
          <w:szCs w:val="24"/>
        </w:rPr>
        <w:t xml:space="preserve">understand the concepts of starting a three-phase </w:t>
      </w:r>
      <w:r w:rsidR="005E3406">
        <w:rPr>
          <w:rFonts w:ascii="Times New Roman" w:hAnsi="Times New Roman"/>
          <w:bCs/>
          <w:sz w:val="24"/>
          <w:szCs w:val="24"/>
        </w:rPr>
        <w:t xml:space="preserve">synchronous </w:t>
      </w:r>
      <w:r w:rsidR="003A0854">
        <w:rPr>
          <w:rFonts w:ascii="Times New Roman" w:hAnsi="Times New Roman"/>
          <w:bCs/>
          <w:sz w:val="24"/>
          <w:szCs w:val="24"/>
        </w:rPr>
        <w:t xml:space="preserve">motor, V-curves for various loads where the load affects the motor power factor, and </w:t>
      </w:r>
      <w:r w:rsidR="00F92B0E">
        <w:rPr>
          <w:rFonts w:ascii="Times New Roman" w:hAnsi="Times New Roman"/>
          <w:bCs/>
          <w:sz w:val="24"/>
          <w:szCs w:val="24"/>
        </w:rPr>
        <w:t xml:space="preserve">the </w:t>
      </w:r>
      <w:r w:rsidR="003A0854">
        <w:rPr>
          <w:rFonts w:ascii="Times New Roman" w:hAnsi="Times New Roman"/>
          <w:bCs/>
          <w:sz w:val="24"/>
          <w:szCs w:val="24"/>
        </w:rPr>
        <w:t xml:space="preserve">effect of loads on the angle between the terminal voltage and back e.m.f. </w:t>
      </w:r>
    </w:p>
    <w:p w14:paraId="289F4B78" w14:textId="77777777" w:rsidR="00043B49" w:rsidRDefault="00043B49" w:rsidP="009A2BD8">
      <w:pPr>
        <w:autoSpaceDE w:val="0"/>
        <w:autoSpaceDN w:val="0"/>
        <w:adjustRightInd w:val="0"/>
        <w:spacing w:after="0" w:line="240" w:lineRule="auto"/>
        <w:rPr>
          <w:rFonts w:ascii="Times New Roman" w:hAnsi="Times New Roman"/>
          <w:b/>
          <w:bCs/>
          <w:sz w:val="24"/>
          <w:szCs w:val="24"/>
        </w:rPr>
      </w:pPr>
    </w:p>
    <w:p w14:paraId="021EF8DD" w14:textId="5ED51C78" w:rsidR="009A2BD8" w:rsidRDefault="003A0854" w:rsidP="009A2BD8">
      <w:pPr>
        <w:autoSpaceDE w:val="0"/>
        <w:autoSpaceDN w:val="0"/>
        <w:adjustRightInd w:val="0"/>
        <w:spacing w:after="0" w:line="240" w:lineRule="auto"/>
        <w:rPr>
          <w:rFonts w:ascii="Times New Roman" w:hAnsi="Times New Roman"/>
          <w:bCs/>
          <w:sz w:val="24"/>
          <w:szCs w:val="24"/>
        </w:rPr>
      </w:pPr>
      <w:commentRangeStart w:id="1"/>
      <w:r w:rsidRPr="003A0854">
        <w:rPr>
          <w:rFonts w:ascii="Times New Roman" w:hAnsi="Times New Roman"/>
          <w:bCs/>
          <w:sz w:val="24"/>
          <w:szCs w:val="24"/>
        </w:rPr>
        <w:t>T</w:t>
      </w:r>
      <w:r>
        <w:rPr>
          <w:rFonts w:ascii="Times New Roman" w:hAnsi="Times New Roman"/>
          <w:bCs/>
          <w:sz w:val="24"/>
          <w:szCs w:val="24"/>
        </w:rPr>
        <w:t xml:space="preserve">hree-phase wound-rotor synchronous motors </w:t>
      </w:r>
      <w:commentRangeEnd w:id="1"/>
      <w:r w:rsidR="00FA4E74">
        <w:rPr>
          <w:rStyle w:val="CommentReference"/>
        </w:rPr>
        <w:commentReference w:id="1"/>
      </w:r>
      <w:r>
        <w:rPr>
          <w:rFonts w:ascii="Times New Roman" w:hAnsi="Times New Roman"/>
          <w:bCs/>
          <w:sz w:val="24"/>
          <w:szCs w:val="24"/>
        </w:rPr>
        <w:t xml:space="preserve">are less popular than permanent magnet rotor synchronous motors due to the brushes required for the rotor field. Synchronous generators are </w:t>
      </w:r>
      <w:r w:rsidR="00E2207B">
        <w:rPr>
          <w:rFonts w:ascii="Times New Roman" w:hAnsi="Times New Roman"/>
          <w:bCs/>
          <w:sz w:val="24"/>
          <w:szCs w:val="24"/>
        </w:rPr>
        <w:t xml:space="preserve">much </w:t>
      </w:r>
      <w:r>
        <w:rPr>
          <w:rFonts w:ascii="Times New Roman" w:hAnsi="Times New Roman"/>
          <w:bCs/>
          <w:sz w:val="24"/>
          <w:szCs w:val="24"/>
        </w:rPr>
        <w:t>more common and available in most existing power plants</w:t>
      </w:r>
      <w:r w:rsidR="00F92B0E">
        <w:rPr>
          <w:rFonts w:ascii="Times New Roman" w:hAnsi="Times New Roman"/>
          <w:bCs/>
          <w:sz w:val="24"/>
          <w:szCs w:val="24"/>
        </w:rPr>
        <w:t>,</w:t>
      </w:r>
      <w:r>
        <w:rPr>
          <w:rFonts w:ascii="Times New Roman" w:hAnsi="Times New Roman"/>
          <w:bCs/>
          <w:sz w:val="24"/>
          <w:szCs w:val="24"/>
        </w:rPr>
        <w:t xml:space="preserve"> as they have excellent frequency and voltage regulation. Synchronous motors have the advantage of </w:t>
      </w:r>
      <w:commentRangeStart w:id="2"/>
      <w:r>
        <w:rPr>
          <w:rFonts w:ascii="Times New Roman" w:hAnsi="Times New Roman"/>
          <w:bCs/>
          <w:sz w:val="24"/>
          <w:szCs w:val="24"/>
        </w:rPr>
        <w:t>almost 0% speed regulation</w:t>
      </w:r>
      <w:ins w:id="3" w:author="HuskyPC" w:date="2015-06-10T21:28:00Z">
        <w:r w:rsidR="00641079">
          <w:rPr>
            <w:rFonts w:ascii="Times New Roman" w:hAnsi="Times New Roman"/>
            <w:bCs/>
            <w:sz w:val="24"/>
            <w:szCs w:val="24"/>
          </w:rPr>
          <w:t xml:space="preserve"> due to the fact that the rotor speed is exactly the same as the stator’s magnetic field speed</w:t>
        </w:r>
      </w:ins>
      <w:ins w:id="4" w:author="Jacob Roundy" w:date="2015-06-12T12:10:00Z">
        <w:r w:rsidR="00620595">
          <w:rPr>
            <w:rFonts w:ascii="Times New Roman" w:hAnsi="Times New Roman"/>
            <w:bCs/>
            <w:sz w:val="24"/>
            <w:szCs w:val="24"/>
          </w:rPr>
          <w:t>,</w:t>
        </w:r>
      </w:ins>
      <w:ins w:id="5" w:author="HuskyPC" w:date="2015-06-10T21:28:00Z">
        <w:r w:rsidR="00641079">
          <w:rPr>
            <w:rFonts w:ascii="Times New Roman" w:hAnsi="Times New Roman"/>
            <w:bCs/>
            <w:sz w:val="24"/>
            <w:szCs w:val="24"/>
          </w:rPr>
          <w:t xml:space="preserve"> causing the rotor speed to be constant</w:t>
        </w:r>
      </w:ins>
      <w:ins w:id="6" w:author="Jacob Roundy" w:date="2015-06-12T12:11:00Z">
        <w:r w:rsidR="00620595">
          <w:rPr>
            <w:rFonts w:ascii="Times New Roman" w:hAnsi="Times New Roman"/>
            <w:bCs/>
            <w:sz w:val="24"/>
            <w:szCs w:val="24"/>
          </w:rPr>
          <w:t>,</w:t>
        </w:r>
      </w:ins>
      <w:ins w:id="7" w:author="HuskyPC" w:date="2015-06-10T21:28:00Z">
        <w:r w:rsidR="00641079">
          <w:rPr>
            <w:rFonts w:ascii="Times New Roman" w:hAnsi="Times New Roman"/>
            <w:bCs/>
            <w:sz w:val="24"/>
            <w:szCs w:val="24"/>
          </w:rPr>
          <w:t xml:space="preserve"> irrespective of how much the motor’s shaft is loaded. </w:t>
        </w:r>
      </w:ins>
      <w:del w:id="8" w:author="HuskyPC" w:date="2015-06-10T21:28:00Z">
        <w:r w:rsidDel="00641079">
          <w:rPr>
            <w:rFonts w:ascii="Times New Roman" w:hAnsi="Times New Roman"/>
            <w:bCs/>
            <w:sz w:val="24"/>
            <w:szCs w:val="24"/>
          </w:rPr>
          <w:delText xml:space="preserve"> </w:delText>
        </w:r>
      </w:del>
      <w:commentRangeEnd w:id="2"/>
      <w:r w:rsidR="00FA4E74">
        <w:rPr>
          <w:rStyle w:val="CommentReference"/>
        </w:rPr>
        <w:commentReference w:id="2"/>
      </w:r>
      <w:del w:id="9" w:author="HuskyPC" w:date="2015-06-10T21:28:00Z">
        <w:r w:rsidDel="00641079">
          <w:rPr>
            <w:rFonts w:ascii="Times New Roman" w:hAnsi="Times New Roman"/>
            <w:bCs/>
            <w:sz w:val="24"/>
            <w:szCs w:val="24"/>
          </w:rPr>
          <w:delText>and</w:delText>
        </w:r>
        <w:r w:rsidR="00F92B0E" w:rsidDel="00641079">
          <w:rPr>
            <w:rFonts w:ascii="Times New Roman" w:hAnsi="Times New Roman"/>
            <w:bCs/>
            <w:sz w:val="24"/>
            <w:szCs w:val="24"/>
          </w:rPr>
          <w:delText>,</w:delText>
        </w:r>
        <w:r w:rsidDel="00641079">
          <w:rPr>
            <w:rFonts w:ascii="Times New Roman" w:hAnsi="Times New Roman"/>
            <w:bCs/>
            <w:sz w:val="24"/>
            <w:szCs w:val="24"/>
          </w:rPr>
          <w:delText xml:space="preserve"> t</w:delText>
        </w:r>
      </w:del>
      <w:ins w:id="10" w:author="HuskyPC" w:date="2015-06-10T21:28:00Z">
        <w:r w:rsidR="00641079">
          <w:rPr>
            <w:rFonts w:ascii="Times New Roman" w:hAnsi="Times New Roman"/>
            <w:bCs/>
            <w:sz w:val="24"/>
            <w:szCs w:val="24"/>
          </w:rPr>
          <w:t>T</w:t>
        </w:r>
      </w:ins>
      <w:r>
        <w:rPr>
          <w:rFonts w:ascii="Times New Roman" w:hAnsi="Times New Roman"/>
          <w:bCs/>
          <w:sz w:val="24"/>
          <w:szCs w:val="24"/>
        </w:rPr>
        <w:t>hus</w:t>
      </w:r>
      <w:r w:rsidR="00F92B0E">
        <w:rPr>
          <w:rFonts w:ascii="Times New Roman" w:hAnsi="Times New Roman"/>
          <w:bCs/>
          <w:sz w:val="24"/>
          <w:szCs w:val="24"/>
        </w:rPr>
        <w:t>,</w:t>
      </w:r>
      <w:r>
        <w:rPr>
          <w:rFonts w:ascii="Times New Roman" w:hAnsi="Times New Roman"/>
          <w:bCs/>
          <w:sz w:val="24"/>
          <w:szCs w:val="24"/>
        </w:rPr>
        <w:t xml:space="preserve"> </w:t>
      </w:r>
      <w:ins w:id="11" w:author="Jacob Roundy" w:date="2015-06-12T12:10:00Z">
        <w:r w:rsidR="00620595">
          <w:rPr>
            <w:rFonts w:ascii="Times New Roman" w:hAnsi="Times New Roman"/>
            <w:bCs/>
            <w:sz w:val="24"/>
            <w:szCs w:val="24"/>
          </w:rPr>
          <w:t xml:space="preserve">they </w:t>
        </w:r>
      </w:ins>
      <w:r>
        <w:rPr>
          <w:rFonts w:ascii="Times New Roman" w:hAnsi="Times New Roman"/>
          <w:bCs/>
          <w:sz w:val="24"/>
          <w:szCs w:val="24"/>
        </w:rPr>
        <w:t xml:space="preserve">are very suitable for fixed speed applications. </w:t>
      </w:r>
    </w:p>
    <w:p w14:paraId="793DE796" w14:textId="77777777" w:rsidR="00FA4E74" w:rsidRDefault="00FA4E74" w:rsidP="009A2BD8">
      <w:pPr>
        <w:autoSpaceDE w:val="0"/>
        <w:autoSpaceDN w:val="0"/>
        <w:adjustRightInd w:val="0"/>
        <w:spacing w:after="0" w:line="240" w:lineRule="auto"/>
        <w:rPr>
          <w:ins w:id="12" w:author="Amy Manocchi" w:date="2015-05-28T14:56:00Z"/>
          <w:rFonts w:ascii="Times New Roman" w:hAnsi="Times New Roman"/>
          <w:bCs/>
          <w:sz w:val="24"/>
          <w:szCs w:val="24"/>
        </w:rPr>
      </w:pPr>
    </w:p>
    <w:p w14:paraId="56EA5343" w14:textId="77777777" w:rsidR="003A0854" w:rsidRPr="00A921CD" w:rsidRDefault="00FA4E74" w:rsidP="009A2BD8">
      <w:pPr>
        <w:autoSpaceDE w:val="0"/>
        <w:autoSpaceDN w:val="0"/>
        <w:adjustRightInd w:val="0"/>
        <w:spacing w:after="0" w:line="240" w:lineRule="auto"/>
        <w:rPr>
          <w:ins w:id="13" w:author="Amy Manocchi" w:date="2015-05-28T14:56:00Z"/>
          <w:rFonts w:ascii="Times New Roman" w:hAnsi="Times New Roman"/>
          <w:b/>
          <w:bCs/>
          <w:sz w:val="28"/>
          <w:szCs w:val="24"/>
        </w:rPr>
      </w:pPr>
      <w:commentRangeStart w:id="14"/>
      <w:ins w:id="15" w:author="Amy Manocchi" w:date="2015-05-28T14:56:00Z">
        <w:r w:rsidRPr="00A921CD">
          <w:rPr>
            <w:rFonts w:ascii="Times New Roman" w:hAnsi="Times New Roman"/>
            <w:b/>
            <w:bCs/>
            <w:sz w:val="28"/>
            <w:szCs w:val="24"/>
          </w:rPr>
          <w:t>Principles</w:t>
        </w:r>
        <w:commentRangeEnd w:id="14"/>
        <w:r w:rsidRPr="00A921CD">
          <w:rPr>
            <w:rStyle w:val="CommentReference"/>
            <w:b/>
            <w:sz w:val="20"/>
          </w:rPr>
          <w:commentReference w:id="14"/>
        </w:r>
      </w:ins>
    </w:p>
    <w:p w14:paraId="76892626" w14:textId="2A4CE1FD" w:rsidR="00641079" w:rsidRDefault="00641079" w:rsidP="00641079">
      <w:pPr>
        <w:autoSpaceDE w:val="0"/>
        <w:autoSpaceDN w:val="0"/>
        <w:adjustRightInd w:val="0"/>
        <w:spacing w:after="0" w:line="240" w:lineRule="auto"/>
        <w:rPr>
          <w:ins w:id="16" w:author="HuskyPC" w:date="2015-06-10T21:29:00Z"/>
          <w:rFonts w:ascii="Times New Roman" w:hAnsi="Times New Roman"/>
          <w:bCs/>
          <w:sz w:val="24"/>
          <w:szCs w:val="24"/>
        </w:rPr>
      </w:pPr>
      <w:ins w:id="17" w:author="HuskyPC" w:date="2015-06-10T21:29:00Z">
        <w:r>
          <w:rPr>
            <w:rFonts w:ascii="Times New Roman" w:hAnsi="Times New Roman"/>
            <w:bCs/>
            <w:sz w:val="24"/>
            <w:szCs w:val="24"/>
          </w:rPr>
          <w:t>Synchronous machines rely on the rotating magnetic field concept introduced for induction machines. Three</w:t>
        </w:r>
      </w:ins>
      <w:ins w:id="18" w:author="Jacob Roundy" w:date="2015-06-12T12:12:00Z">
        <w:r w:rsidR="00620595">
          <w:rPr>
            <w:rFonts w:ascii="Times New Roman" w:hAnsi="Times New Roman"/>
            <w:bCs/>
            <w:sz w:val="24"/>
            <w:szCs w:val="24"/>
          </w:rPr>
          <w:t>-</w:t>
        </w:r>
      </w:ins>
      <w:ins w:id="19" w:author="HuskyPC" w:date="2015-06-10T21:29:00Z">
        <w:del w:id="20" w:author="Jacob Roundy" w:date="2015-06-12T12:12:00Z">
          <w:r w:rsidDel="00620595">
            <w:rPr>
              <w:rFonts w:ascii="Times New Roman" w:hAnsi="Times New Roman"/>
              <w:bCs/>
              <w:sz w:val="24"/>
              <w:szCs w:val="24"/>
            </w:rPr>
            <w:delText xml:space="preserve"> </w:delText>
          </w:r>
        </w:del>
        <w:r>
          <w:rPr>
            <w:rFonts w:ascii="Times New Roman" w:hAnsi="Times New Roman"/>
            <w:bCs/>
            <w:sz w:val="24"/>
            <w:szCs w:val="24"/>
          </w:rPr>
          <w:t>phase currents</w:t>
        </w:r>
      </w:ins>
      <w:ins w:id="21" w:author="Jacob Roundy" w:date="2015-06-12T12:12:00Z">
        <w:r w:rsidR="00620595">
          <w:rPr>
            <w:rFonts w:ascii="Times New Roman" w:hAnsi="Times New Roman"/>
            <w:bCs/>
            <w:sz w:val="24"/>
            <w:szCs w:val="24"/>
          </w:rPr>
          <w:t>,</w:t>
        </w:r>
      </w:ins>
      <w:ins w:id="22" w:author="HuskyPC" w:date="2015-06-10T21:29:00Z">
        <w:r>
          <w:rPr>
            <w:rFonts w:ascii="Times New Roman" w:hAnsi="Times New Roman"/>
            <w:bCs/>
            <w:sz w:val="24"/>
            <w:szCs w:val="24"/>
          </w:rPr>
          <w:t xml:space="preserve"> flowing in the machine’s stator</w:t>
        </w:r>
      </w:ins>
      <w:ins w:id="23" w:author="Jacob Roundy" w:date="2015-06-12T12:12:00Z">
        <w:r w:rsidR="00620595">
          <w:rPr>
            <w:rFonts w:ascii="Times New Roman" w:hAnsi="Times New Roman"/>
            <w:bCs/>
            <w:sz w:val="24"/>
            <w:szCs w:val="24"/>
          </w:rPr>
          <w:t>,</w:t>
        </w:r>
      </w:ins>
      <w:ins w:id="24" w:author="HuskyPC" w:date="2015-06-10T21:29:00Z">
        <w:r>
          <w:rPr>
            <w:rFonts w:ascii="Times New Roman" w:hAnsi="Times New Roman"/>
            <w:bCs/>
            <w:sz w:val="24"/>
            <w:szCs w:val="24"/>
          </w:rPr>
          <w:t xml:space="preserve"> produce a</w:t>
        </w:r>
        <w:del w:id="25" w:author="Jacob Roundy" w:date="2015-06-12T12:12:00Z">
          <w:r w:rsidDel="00620595">
            <w:rPr>
              <w:rFonts w:ascii="Times New Roman" w:hAnsi="Times New Roman"/>
              <w:bCs/>
              <w:sz w:val="24"/>
              <w:szCs w:val="24"/>
            </w:rPr>
            <w:delText xml:space="preserve"> resulting</w:delText>
          </w:r>
        </w:del>
        <w:r>
          <w:rPr>
            <w:rFonts w:ascii="Times New Roman" w:hAnsi="Times New Roman"/>
            <w:bCs/>
            <w:sz w:val="24"/>
            <w:szCs w:val="24"/>
          </w:rPr>
          <w:t xml:space="preserve"> rotating magnetic field of constant magnitude at a desired frequency. The differe</w:t>
        </w:r>
        <w:del w:id="26" w:author="Jacob Roundy" w:date="2015-06-12T12:12:00Z">
          <w:r w:rsidDel="00620595">
            <w:rPr>
              <w:rFonts w:ascii="Times New Roman" w:hAnsi="Times New Roman"/>
              <w:bCs/>
              <w:sz w:val="24"/>
              <w:szCs w:val="24"/>
            </w:rPr>
            <w:delText>n</w:delText>
          </w:r>
        </w:del>
      </w:ins>
      <w:ins w:id="27" w:author="Jacob Roundy" w:date="2015-06-12T12:12:00Z">
        <w:r w:rsidR="00620595">
          <w:rPr>
            <w:rFonts w:ascii="Times New Roman" w:hAnsi="Times New Roman"/>
            <w:bCs/>
            <w:sz w:val="24"/>
            <w:szCs w:val="24"/>
          </w:rPr>
          <w:t>nce</w:t>
        </w:r>
      </w:ins>
      <w:ins w:id="28" w:author="HuskyPC" w:date="2015-06-10T21:29:00Z">
        <w:del w:id="29" w:author="Jacob Roundy" w:date="2015-06-12T12:12:00Z">
          <w:r w:rsidDel="00620595">
            <w:rPr>
              <w:rFonts w:ascii="Times New Roman" w:hAnsi="Times New Roman"/>
              <w:bCs/>
              <w:sz w:val="24"/>
              <w:szCs w:val="24"/>
            </w:rPr>
            <w:delText>t</w:delText>
          </w:r>
        </w:del>
        <w:r>
          <w:rPr>
            <w:rFonts w:ascii="Times New Roman" w:hAnsi="Times New Roman"/>
            <w:bCs/>
            <w:sz w:val="24"/>
            <w:szCs w:val="24"/>
          </w:rPr>
          <w:t xml:space="preserve"> between the synchronous and asynchronous machines is that the latter has shorted windings or a “squirrel cage” on the rotor side, while synchronous machines have a fixed magnetic field on the rotor side. This magnetic field is either provided by an exciter or permanent magnets. Permanent magnet synchronous machines are becoming more common due to their high efficiency and compact size, but they typically utilize rare earth material</w:t>
        </w:r>
      </w:ins>
      <w:ins w:id="30" w:author="Jacob Roundy" w:date="2015-06-12T12:12:00Z">
        <w:r w:rsidR="00620595">
          <w:rPr>
            <w:rFonts w:ascii="Times New Roman" w:hAnsi="Times New Roman"/>
            <w:bCs/>
            <w:sz w:val="24"/>
            <w:szCs w:val="24"/>
          </w:rPr>
          <w:t>,</w:t>
        </w:r>
      </w:ins>
      <w:ins w:id="31" w:author="HuskyPC" w:date="2015-06-10T21:29:00Z">
        <w:r>
          <w:rPr>
            <w:rFonts w:ascii="Times New Roman" w:hAnsi="Times New Roman"/>
            <w:bCs/>
            <w:sz w:val="24"/>
            <w:szCs w:val="24"/>
          </w:rPr>
          <w:t xml:space="preserve"> which is undesirable from a strategic material availability perspective. </w:t>
        </w:r>
        <w:del w:id="32" w:author="Jacob Roundy" w:date="2015-06-12T12:12:00Z">
          <w:r w:rsidDel="00620595">
            <w:rPr>
              <w:rFonts w:ascii="Times New Roman" w:hAnsi="Times New Roman"/>
              <w:bCs/>
              <w:sz w:val="24"/>
              <w:szCs w:val="24"/>
            </w:rPr>
            <w:delText xml:space="preserve"> </w:delText>
          </w:r>
        </w:del>
        <w:r>
          <w:rPr>
            <w:rFonts w:ascii="Times New Roman" w:hAnsi="Times New Roman"/>
            <w:bCs/>
            <w:sz w:val="24"/>
            <w:szCs w:val="24"/>
          </w:rPr>
          <w:t>The term synchronous is used</w:t>
        </w:r>
      </w:ins>
      <w:ins w:id="33" w:author="Jacob Roundy" w:date="2015-06-12T12:13:00Z">
        <w:r w:rsidR="00620595">
          <w:rPr>
            <w:rFonts w:ascii="Times New Roman" w:hAnsi="Times New Roman"/>
            <w:bCs/>
            <w:sz w:val="24"/>
            <w:szCs w:val="24"/>
          </w:rPr>
          <w:t>,</w:t>
        </w:r>
      </w:ins>
      <w:ins w:id="34" w:author="HuskyPC" w:date="2015-06-10T21:29:00Z">
        <w:r>
          <w:rPr>
            <w:rFonts w:ascii="Times New Roman" w:hAnsi="Times New Roman"/>
            <w:bCs/>
            <w:sz w:val="24"/>
            <w:szCs w:val="24"/>
          </w:rPr>
          <w:t xml:space="preserve"> because the rotor magnetic field, which is independent from the stator, locks to the rotating magnetic field and causes the rotor to spin at the same speed (or synchronous speed) as the stator’s rotating magnetic field. </w:t>
        </w:r>
      </w:ins>
    </w:p>
    <w:p w14:paraId="068986D4" w14:textId="77777777" w:rsidR="00FA4E74" w:rsidRDefault="00FA4E74" w:rsidP="009A2BD8">
      <w:pPr>
        <w:autoSpaceDE w:val="0"/>
        <w:autoSpaceDN w:val="0"/>
        <w:adjustRightInd w:val="0"/>
        <w:spacing w:after="0" w:line="240" w:lineRule="auto"/>
        <w:rPr>
          <w:rFonts w:ascii="Times New Roman" w:hAnsi="Times New Roman"/>
          <w:bCs/>
          <w:sz w:val="24"/>
          <w:szCs w:val="24"/>
        </w:rPr>
      </w:pPr>
    </w:p>
    <w:p w14:paraId="650632C7" w14:textId="77777777" w:rsidR="0003288E" w:rsidRDefault="003A0854" w:rsidP="003A0854">
      <w:pPr>
        <w:autoSpaceDE w:val="0"/>
        <w:autoSpaceDN w:val="0"/>
        <w:adjustRightInd w:val="0"/>
        <w:spacing w:after="0" w:line="240" w:lineRule="auto"/>
        <w:rPr>
          <w:rFonts w:ascii="Times New Roman" w:hAnsi="Times New Roman"/>
          <w:bCs/>
          <w:sz w:val="24"/>
          <w:szCs w:val="24"/>
        </w:rPr>
      </w:pPr>
      <w:commentRangeStart w:id="35"/>
      <w:r>
        <w:rPr>
          <w:rFonts w:ascii="Times New Roman" w:hAnsi="Times New Roman"/>
          <w:bCs/>
          <w:sz w:val="24"/>
          <w:szCs w:val="24"/>
        </w:rPr>
        <w:t xml:space="preserve">To start </w:t>
      </w:r>
      <w:commentRangeEnd w:id="35"/>
      <w:r w:rsidR="00FA4E74">
        <w:rPr>
          <w:rStyle w:val="CommentReference"/>
        </w:rPr>
        <w:commentReference w:id="35"/>
      </w:r>
      <w:r>
        <w:rPr>
          <w:rFonts w:ascii="Times New Roman" w:hAnsi="Times New Roman"/>
          <w:bCs/>
          <w:sz w:val="24"/>
          <w:szCs w:val="24"/>
        </w:rPr>
        <w:t>a three-phase wound</w:t>
      </w:r>
      <w:r w:rsidR="00F92B0E">
        <w:rPr>
          <w:rFonts w:ascii="Times New Roman" w:hAnsi="Times New Roman"/>
          <w:bCs/>
          <w:sz w:val="24"/>
          <w:szCs w:val="24"/>
        </w:rPr>
        <w:t>-</w:t>
      </w:r>
      <w:r>
        <w:rPr>
          <w:rFonts w:ascii="Times New Roman" w:hAnsi="Times New Roman"/>
          <w:bCs/>
          <w:sz w:val="24"/>
          <w:szCs w:val="24"/>
        </w:rPr>
        <w:t>rotor synchronous motor, the field winding is shorted where the machine acts as an induction motor. Once the machine speed is close to synchronous speed, the short circuit is removed and a DC voltage is applied across the field winding. This locks the rotor and stator magnetic fields</w:t>
      </w:r>
      <w:r w:rsidR="00F92B0E">
        <w:rPr>
          <w:rFonts w:ascii="Times New Roman" w:hAnsi="Times New Roman"/>
          <w:bCs/>
          <w:sz w:val="24"/>
          <w:szCs w:val="24"/>
        </w:rPr>
        <w:t>,</w:t>
      </w:r>
      <w:r>
        <w:rPr>
          <w:rFonts w:ascii="Times New Roman" w:hAnsi="Times New Roman"/>
          <w:bCs/>
          <w:sz w:val="24"/>
          <w:szCs w:val="24"/>
        </w:rPr>
        <w:t xml:space="preserve"> and thus</w:t>
      </w:r>
      <w:r w:rsidR="00F92B0E">
        <w:rPr>
          <w:rFonts w:ascii="Times New Roman" w:hAnsi="Times New Roman"/>
          <w:bCs/>
          <w:sz w:val="24"/>
          <w:szCs w:val="24"/>
        </w:rPr>
        <w:t>,</w:t>
      </w:r>
      <w:r>
        <w:rPr>
          <w:rFonts w:ascii="Times New Roman" w:hAnsi="Times New Roman"/>
          <w:bCs/>
          <w:sz w:val="24"/>
          <w:szCs w:val="24"/>
        </w:rPr>
        <w:t xml:space="preserve"> rotor and stator synchronism is achieved. In this lab, the synchronous motor is started by having the top switch on its interface plate in the “Induction Start” position, and once the speed reaches steady state, the switch is flipped to </w:t>
      </w:r>
      <w:r w:rsidR="00F92B0E">
        <w:rPr>
          <w:rFonts w:ascii="Times New Roman" w:hAnsi="Times New Roman"/>
          <w:bCs/>
          <w:sz w:val="24"/>
          <w:szCs w:val="24"/>
        </w:rPr>
        <w:t xml:space="preserve">the </w:t>
      </w:r>
      <w:r>
        <w:rPr>
          <w:rFonts w:ascii="Times New Roman" w:hAnsi="Times New Roman"/>
          <w:bCs/>
          <w:sz w:val="24"/>
          <w:szCs w:val="24"/>
        </w:rPr>
        <w:t xml:space="preserve">“Synchronous Run” position. </w:t>
      </w:r>
      <w:r>
        <w:rPr>
          <w:rFonts w:ascii="Times New Roman" w:hAnsi="Times New Roman"/>
          <w:bCs/>
          <w:sz w:val="24"/>
          <w:szCs w:val="24"/>
        </w:rPr>
        <w:br/>
      </w:r>
    </w:p>
    <w:p w14:paraId="39D6EC3D" w14:textId="77777777" w:rsidR="00043B49" w:rsidRPr="00B015B9" w:rsidRDefault="00043B49" w:rsidP="003A0854">
      <w:pPr>
        <w:autoSpaceDE w:val="0"/>
        <w:autoSpaceDN w:val="0"/>
        <w:adjustRightInd w:val="0"/>
        <w:spacing w:after="0" w:line="240" w:lineRule="auto"/>
        <w:rPr>
          <w:rFonts w:ascii="Times New Roman" w:hAnsi="Times New Roman"/>
          <w:b/>
          <w:bCs/>
          <w:sz w:val="28"/>
          <w:szCs w:val="24"/>
        </w:rPr>
      </w:pPr>
      <w:r w:rsidRPr="00B015B9">
        <w:rPr>
          <w:rFonts w:ascii="Times New Roman" w:hAnsi="Times New Roman"/>
          <w:b/>
          <w:bCs/>
          <w:sz w:val="28"/>
          <w:szCs w:val="24"/>
        </w:rPr>
        <w:t>Procedure</w:t>
      </w:r>
    </w:p>
    <w:p w14:paraId="0531A1E0" w14:textId="77777777" w:rsidR="00043B49" w:rsidRDefault="003A0854" w:rsidP="00E97A95">
      <w:pPr>
        <w:numPr>
          <w:ilvl w:val="0"/>
          <w:numId w:val="2"/>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t>DC Test</w:t>
      </w:r>
    </w:p>
    <w:p w14:paraId="5C1BCD50" w14:textId="77777777" w:rsidR="00B015B9" w:rsidRPr="00043B49" w:rsidRDefault="00B015B9" w:rsidP="00B015B9">
      <w:pPr>
        <w:autoSpaceDE w:val="0"/>
        <w:autoSpaceDN w:val="0"/>
        <w:adjustRightInd w:val="0"/>
        <w:spacing w:after="0" w:line="240" w:lineRule="auto"/>
        <w:ind w:left="720"/>
        <w:rPr>
          <w:rFonts w:ascii="Times New Roman" w:hAnsi="Times New Roman"/>
          <w:bCs/>
          <w:sz w:val="24"/>
          <w:szCs w:val="24"/>
        </w:rPr>
      </w:pPr>
    </w:p>
    <w:p w14:paraId="31A06615" w14:textId="77777777" w:rsidR="00043B49" w:rsidRPr="00043B49" w:rsidRDefault="003A0854" w:rsidP="00E97A95">
      <w:pPr>
        <w:numPr>
          <w:ilvl w:val="1"/>
          <w:numId w:val="3"/>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t xml:space="preserve">Turn </w:t>
      </w:r>
      <w:r w:rsidR="00F92B0E">
        <w:rPr>
          <w:rFonts w:ascii="Times New Roman" w:hAnsi="Times New Roman"/>
          <w:bCs/>
          <w:sz w:val="24"/>
          <w:szCs w:val="24"/>
        </w:rPr>
        <w:t>on</w:t>
      </w:r>
      <w:r w:rsidRPr="00043B49">
        <w:rPr>
          <w:rFonts w:ascii="Times New Roman" w:hAnsi="Times New Roman"/>
          <w:bCs/>
          <w:sz w:val="24"/>
          <w:szCs w:val="24"/>
        </w:rPr>
        <w:t xml:space="preserve"> the low-power DC power supply with a short circuit across its terminals.</w:t>
      </w:r>
    </w:p>
    <w:p w14:paraId="7178FC4F" w14:textId="77777777" w:rsidR="00B015B9" w:rsidRDefault="00B015B9" w:rsidP="00B015B9">
      <w:pPr>
        <w:autoSpaceDE w:val="0"/>
        <w:autoSpaceDN w:val="0"/>
        <w:adjustRightInd w:val="0"/>
        <w:spacing w:after="0" w:line="240" w:lineRule="auto"/>
        <w:ind w:left="2160"/>
        <w:rPr>
          <w:rFonts w:ascii="Times New Roman" w:hAnsi="Times New Roman"/>
          <w:bCs/>
          <w:sz w:val="24"/>
          <w:szCs w:val="24"/>
        </w:rPr>
      </w:pPr>
    </w:p>
    <w:p w14:paraId="497443E2" w14:textId="77777777" w:rsidR="00043B49" w:rsidRPr="00043B49" w:rsidRDefault="003A0854" w:rsidP="00E97A95">
      <w:pPr>
        <w:numPr>
          <w:ilvl w:val="2"/>
          <w:numId w:val="3"/>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lastRenderedPageBreak/>
        <w:t xml:space="preserve">Limit the current on the low-power DC power supply to 1.8 A. </w:t>
      </w:r>
    </w:p>
    <w:p w14:paraId="0C5CFF36" w14:textId="77777777" w:rsidR="00B015B9" w:rsidRDefault="00B015B9" w:rsidP="00B015B9">
      <w:pPr>
        <w:autoSpaceDE w:val="0"/>
        <w:autoSpaceDN w:val="0"/>
        <w:adjustRightInd w:val="0"/>
        <w:spacing w:after="0" w:line="240" w:lineRule="auto"/>
        <w:ind w:left="2160"/>
        <w:rPr>
          <w:rFonts w:ascii="Times New Roman" w:hAnsi="Times New Roman"/>
          <w:bCs/>
          <w:sz w:val="24"/>
          <w:szCs w:val="24"/>
        </w:rPr>
      </w:pPr>
    </w:p>
    <w:p w14:paraId="66B76061" w14:textId="77777777" w:rsidR="00FE2707" w:rsidRPr="00043B49" w:rsidRDefault="003A0854" w:rsidP="00E97A95">
      <w:pPr>
        <w:numPr>
          <w:ilvl w:val="2"/>
          <w:numId w:val="3"/>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t xml:space="preserve">Turn </w:t>
      </w:r>
      <w:r w:rsidR="00F92B0E">
        <w:rPr>
          <w:rFonts w:ascii="Times New Roman" w:hAnsi="Times New Roman"/>
          <w:bCs/>
          <w:sz w:val="24"/>
          <w:szCs w:val="24"/>
        </w:rPr>
        <w:t>off</w:t>
      </w:r>
      <w:r w:rsidRPr="00043B49">
        <w:rPr>
          <w:rFonts w:ascii="Times New Roman" w:hAnsi="Times New Roman"/>
          <w:bCs/>
          <w:sz w:val="24"/>
          <w:szCs w:val="24"/>
        </w:rPr>
        <w:t xml:space="preserve"> the supply and disconnect the short circuit. </w:t>
      </w:r>
    </w:p>
    <w:p w14:paraId="23F9580F" w14:textId="77777777" w:rsidR="00B015B9" w:rsidRDefault="00B015B9" w:rsidP="00B015B9">
      <w:pPr>
        <w:autoSpaceDE w:val="0"/>
        <w:autoSpaceDN w:val="0"/>
        <w:adjustRightInd w:val="0"/>
        <w:spacing w:after="0" w:line="240" w:lineRule="auto"/>
        <w:ind w:left="1080"/>
        <w:rPr>
          <w:rFonts w:ascii="Times New Roman" w:hAnsi="Times New Roman"/>
          <w:bCs/>
          <w:sz w:val="24"/>
          <w:szCs w:val="24"/>
        </w:rPr>
      </w:pPr>
    </w:p>
    <w:p w14:paraId="2FB403BA" w14:textId="77777777" w:rsidR="00043B49" w:rsidRPr="00043B49" w:rsidRDefault="003A0854" w:rsidP="00E97A95">
      <w:pPr>
        <w:numPr>
          <w:ilvl w:val="1"/>
          <w:numId w:val="3"/>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t xml:space="preserve">Connect the supply terminals across ports 1 and 4 of the synchronous motor. </w:t>
      </w:r>
    </w:p>
    <w:p w14:paraId="27FFCCF7" w14:textId="77777777" w:rsidR="00B015B9" w:rsidRDefault="00B015B9" w:rsidP="00B015B9">
      <w:pPr>
        <w:autoSpaceDE w:val="0"/>
        <w:autoSpaceDN w:val="0"/>
        <w:adjustRightInd w:val="0"/>
        <w:spacing w:after="0" w:line="240" w:lineRule="auto"/>
        <w:ind w:left="2160"/>
        <w:rPr>
          <w:rFonts w:ascii="Times New Roman" w:hAnsi="Times New Roman"/>
          <w:bCs/>
          <w:sz w:val="24"/>
          <w:szCs w:val="24"/>
        </w:rPr>
      </w:pPr>
    </w:p>
    <w:p w14:paraId="1B66E3C5" w14:textId="77777777" w:rsidR="00CE1DB7" w:rsidRPr="00043B49" w:rsidRDefault="003A0854" w:rsidP="00E97A95">
      <w:pPr>
        <w:numPr>
          <w:ilvl w:val="2"/>
          <w:numId w:val="3"/>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t xml:space="preserve">Turn </w:t>
      </w:r>
      <w:r w:rsidR="00F92B0E">
        <w:rPr>
          <w:rFonts w:ascii="Times New Roman" w:hAnsi="Times New Roman"/>
          <w:bCs/>
          <w:sz w:val="24"/>
          <w:szCs w:val="24"/>
        </w:rPr>
        <w:t>on</w:t>
      </w:r>
      <w:r w:rsidRPr="00043B49">
        <w:rPr>
          <w:rFonts w:ascii="Times New Roman" w:hAnsi="Times New Roman"/>
          <w:bCs/>
          <w:sz w:val="24"/>
          <w:szCs w:val="24"/>
        </w:rPr>
        <w:t xml:space="preserve"> the supply and measure the DC voltage and current. Vary the voltage as needed to reach </w:t>
      </w:r>
      <w:r w:rsidR="00CE1DB7" w:rsidRPr="00043B49">
        <w:rPr>
          <w:rFonts w:ascii="Times New Roman" w:hAnsi="Times New Roman"/>
          <w:bCs/>
          <w:sz w:val="24"/>
          <w:szCs w:val="24"/>
        </w:rPr>
        <w:t xml:space="preserve">a current of </w:t>
      </w:r>
      <w:r w:rsidRPr="00043B49">
        <w:rPr>
          <w:rFonts w:ascii="Times New Roman" w:hAnsi="Times New Roman"/>
          <w:bCs/>
          <w:sz w:val="24"/>
          <w:szCs w:val="24"/>
        </w:rPr>
        <w:t>1.8 A.</w:t>
      </w:r>
    </w:p>
    <w:p w14:paraId="553CAD58" w14:textId="77777777" w:rsidR="00B015B9" w:rsidRDefault="00B015B9" w:rsidP="00B015B9">
      <w:pPr>
        <w:autoSpaceDE w:val="0"/>
        <w:autoSpaceDN w:val="0"/>
        <w:adjustRightInd w:val="0"/>
        <w:spacing w:after="0" w:line="240" w:lineRule="auto"/>
        <w:ind w:left="2160"/>
        <w:rPr>
          <w:rFonts w:ascii="Times New Roman" w:hAnsi="Times New Roman"/>
          <w:bCs/>
          <w:sz w:val="24"/>
          <w:szCs w:val="24"/>
        </w:rPr>
      </w:pPr>
    </w:p>
    <w:p w14:paraId="13D2EC54" w14:textId="77777777" w:rsidR="00043B49" w:rsidRPr="00043B49" w:rsidRDefault="00CE1DB7" w:rsidP="00E97A95">
      <w:pPr>
        <w:numPr>
          <w:ilvl w:val="2"/>
          <w:numId w:val="3"/>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t xml:space="preserve">Turn </w:t>
      </w:r>
      <w:r w:rsidR="00F92B0E">
        <w:rPr>
          <w:rFonts w:ascii="Times New Roman" w:hAnsi="Times New Roman"/>
          <w:bCs/>
          <w:sz w:val="24"/>
          <w:szCs w:val="24"/>
        </w:rPr>
        <w:t>off</w:t>
      </w:r>
      <w:r w:rsidRPr="00043B49">
        <w:rPr>
          <w:rFonts w:ascii="Times New Roman" w:hAnsi="Times New Roman"/>
          <w:bCs/>
          <w:sz w:val="24"/>
          <w:szCs w:val="24"/>
        </w:rPr>
        <w:t xml:space="preserve"> the supply</w:t>
      </w:r>
      <w:r w:rsidR="00F92B0E">
        <w:rPr>
          <w:rFonts w:ascii="Times New Roman" w:hAnsi="Times New Roman"/>
          <w:bCs/>
          <w:sz w:val="24"/>
          <w:szCs w:val="24"/>
        </w:rPr>
        <w:t>,</w:t>
      </w:r>
      <w:r w:rsidRPr="00043B49">
        <w:rPr>
          <w:rFonts w:ascii="Times New Roman" w:hAnsi="Times New Roman"/>
          <w:bCs/>
          <w:sz w:val="24"/>
          <w:szCs w:val="24"/>
        </w:rPr>
        <w:t xml:space="preserve"> then repeat the </w:t>
      </w:r>
      <w:r w:rsidR="00F92B0E">
        <w:rPr>
          <w:rFonts w:ascii="Times New Roman" w:hAnsi="Times New Roman"/>
          <w:bCs/>
          <w:sz w:val="24"/>
          <w:szCs w:val="24"/>
        </w:rPr>
        <w:t>previous</w:t>
      </w:r>
      <w:r w:rsidRPr="00043B49">
        <w:rPr>
          <w:rFonts w:ascii="Times New Roman" w:hAnsi="Times New Roman"/>
          <w:bCs/>
          <w:sz w:val="24"/>
          <w:szCs w:val="24"/>
        </w:rPr>
        <w:t xml:space="preserve"> two steps for ports 2 and 5 and </w:t>
      </w:r>
      <w:r w:rsidR="00F92B0E">
        <w:rPr>
          <w:rFonts w:ascii="Times New Roman" w:hAnsi="Times New Roman"/>
          <w:bCs/>
          <w:sz w:val="24"/>
          <w:szCs w:val="24"/>
        </w:rPr>
        <w:t xml:space="preserve">ports </w:t>
      </w:r>
      <w:r w:rsidRPr="00043B49">
        <w:rPr>
          <w:rFonts w:ascii="Times New Roman" w:hAnsi="Times New Roman"/>
          <w:bCs/>
          <w:sz w:val="24"/>
          <w:szCs w:val="24"/>
        </w:rPr>
        <w:t>3 and 6.</w:t>
      </w:r>
    </w:p>
    <w:p w14:paraId="1DC10073" w14:textId="77777777" w:rsidR="00B015B9" w:rsidRDefault="00B015B9" w:rsidP="00B015B9">
      <w:pPr>
        <w:autoSpaceDE w:val="0"/>
        <w:autoSpaceDN w:val="0"/>
        <w:adjustRightInd w:val="0"/>
        <w:spacing w:after="0" w:line="240" w:lineRule="auto"/>
        <w:ind w:left="1080"/>
        <w:rPr>
          <w:rFonts w:ascii="Times New Roman" w:hAnsi="Times New Roman"/>
          <w:bCs/>
          <w:sz w:val="24"/>
          <w:szCs w:val="24"/>
        </w:rPr>
      </w:pPr>
    </w:p>
    <w:p w14:paraId="103AFC85" w14:textId="77777777" w:rsidR="00FB1E5F" w:rsidRPr="00043B49" w:rsidRDefault="00CE1DB7" w:rsidP="00E97A95">
      <w:pPr>
        <w:numPr>
          <w:ilvl w:val="1"/>
          <w:numId w:val="3"/>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t xml:space="preserve">Disconnect the low-power DC power supply.  </w:t>
      </w:r>
    </w:p>
    <w:p w14:paraId="41F62B65" w14:textId="77777777" w:rsidR="00FB1E5F" w:rsidRDefault="00FB1E5F" w:rsidP="001B74C1">
      <w:pPr>
        <w:autoSpaceDE w:val="0"/>
        <w:autoSpaceDN w:val="0"/>
        <w:adjustRightInd w:val="0"/>
        <w:spacing w:after="0" w:line="240" w:lineRule="auto"/>
        <w:rPr>
          <w:rFonts w:ascii="Times New Roman" w:hAnsi="Times New Roman"/>
          <w:b/>
          <w:bCs/>
          <w:sz w:val="24"/>
          <w:szCs w:val="24"/>
        </w:rPr>
      </w:pPr>
    </w:p>
    <w:p w14:paraId="1BEB9A8F" w14:textId="77777777" w:rsidR="00B015B9" w:rsidRDefault="00CE1DB7" w:rsidP="00B015B9">
      <w:pPr>
        <w:numPr>
          <w:ilvl w:val="0"/>
          <w:numId w:val="2"/>
        </w:numPr>
        <w:autoSpaceDE w:val="0"/>
        <w:autoSpaceDN w:val="0"/>
        <w:adjustRightInd w:val="0"/>
        <w:spacing w:after="0" w:line="240" w:lineRule="auto"/>
        <w:rPr>
          <w:rFonts w:ascii="Times New Roman" w:hAnsi="Times New Roman"/>
          <w:bCs/>
          <w:sz w:val="24"/>
          <w:szCs w:val="24"/>
        </w:rPr>
      </w:pPr>
      <w:r w:rsidRPr="00B015B9">
        <w:rPr>
          <w:rFonts w:ascii="Times New Roman" w:hAnsi="Times New Roman"/>
          <w:bCs/>
          <w:sz w:val="24"/>
          <w:szCs w:val="24"/>
        </w:rPr>
        <w:t>Synchronous Machine Starting</w:t>
      </w:r>
    </w:p>
    <w:p w14:paraId="389523C3" w14:textId="77777777" w:rsidR="00B015B9" w:rsidRPr="00B015B9" w:rsidRDefault="00B015B9" w:rsidP="00B015B9">
      <w:pPr>
        <w:autoSpaceDE w:val="0"/>
        <w:autoSpaceDN w:val="0"/>
        <w:adjustRightInd w:val="0"/>
        <w:spacing w:after="0" w:line="240" w:lineRule="auto"/>
        <w:ind w:left="360"/>
        <w:rPr>
          <w:rFonts w:ascii="Times New Roman" w:hAnsi="Times New Roman"/>
          <w:bCs/>
          <w:sz w:val="24"/>
          <w:szCs w:val="24"/>
        </w:rPr>
      </w:pPr>
    </w:p>
    <w:p w14:paraId="4C89B213" w14:textId="77777777" w:rsidR="00CE1DB7" w:rsidRPr="00B015B9" w:rsidRDefault="00CE1DB7" w:rsidP="00B015B9">
      <w:pPr>
        <w:numPr>
          <w:ilvl w:val="1"/>
          <w:numId w:val="2"/>
        </w:numPr>
        <w:autoSpaceDE w:val="0"/>
        <w:autoSpaceDN w:val="0"/>
        <w:adjustRightInd w:val="0"/>
        <w:spacing w:after="0" w:line="240" w:lineRule="auto"/>
        <w:rPr>
          <w:rFonts w:ascii="Times New Roman" w:hAnsi="Times New Roman"/>
          <w:b/>
          <w:bCs/>
          <w:sz w:val="24"/>
          <w:szCs w:val="24"/>
        </w:rPr>
      </w:pPr>
      <w:r w:rsidRPr="00B015B9">
        <w:rPr>
          <w:rFonts w:ascii="Times New Roman" w:hAnsi="Times New Roman"/>
          <w:bCs/>
          <w:sz w:val="24"/>
          <w:szCs w:val="24"/>
        </w:rPr>
        <w:t xml:space="preserve">Make sure the three-phase disconnect switch, synchronous motor switch, and DC motor switch are all </w:t>
      </w:r>
      <w:r w:rsidR="00F92B0E">
        <w:rPr>
          <w:rFonts w:ascii="Times New Roman" w:hAnsi="Times New Roman"/>
          <w:bCs/>
          <w:sz w:val="24"/>
          <w:szCs w:val="24"/>
        </w:rPr>
        <w:t>off</w:t>
      </w:r>
      <w:r w:rsidRPr="00B015B9">
        <w:rPr>
          <w:rFonts w:ascii="Times New Roman" w:hAnsi="Times New Roman"/>
          <w:bCs/>
          <w:sz w:val="24"/>
          <w:szCs w:val="24"/>
        </w:rPr>
        <w:t xml:space="preserve">. </w:t>
      </w:r>
    </w:p>
    <w:p w14:paraId="5981729F" w14:textId="77777777" w:rsidR="00B015B9" w:rsidRPr="00B015B9" w:rsidRDefault="00B015B9" w:rsidP="00B015B9">
      <w:pPr>
        <w:autoSpaceDE w:val="0"/>
        <w:autoSpaceDN w:val="0"/>
        <w:adjustRightInd w:val="0"/>
        <w:spacing w:after="0" w:line="240" w:lineRule="auto"/>
        <w:ind w:left="1080"/>
        <w:rPr>
          <w:rFonts w:ascii="Times New Roman" w:hAnsi="Times New Roman"/>
          <w:b/>
          <w:bCs/>
          <w:sz w:val="24"/>
          <w:szCs w:val="24"/>
        </w:rPr>
      </w:pPr>
    </w:p>
    <w:p w14:paraId="561710EE" w14:textId="77777777" w:rsidR="00B015B9" w:rsidRPr="00B015B9" w:rsidRDefault="00B015B9" w:rsidP="00B015B9">
      <w:pPr>
        <w:numPr>
          <w:ilvl w:val="2"/>
          <w:numId w:val="2"/>
        </w:numPr>
        <w:autoSpaceDE w:val="0"/>
        <w:autoSpaceDN w:val="0"/>
        <w:adjustRightInd w:val="0"/>
        <w:spacing w:after="0" w:line="240" w:lineRule="auto"/>
        <w:rPr>
          <w:rFonts w:ascii="Times New Roman" w:hAnsi="Times New Roman"/>
          <w:bCs/>
          <w:sz w:val="24"/>
          <w:szCs w:val="24"/>
        </w:rPr>
      </w:pPr>
      <w:r w:rsidRPr="00B015B9">
        <w:rPr>
          <w:rFonts w:ascii="Times New Roman" w:hAnsi="Times New Roman"/>
          <w:bCs/>
          <w:sz w:val="24"/>
          <w:szCs w:val="24"/>
        </w:rPr>
        <w:t>Check that the VARIAC is at 0%.</w:t>
      </w:r>
    </w:p>
    <w:p w14:paraId="4DF16C20" w14:textId="77777777" w:rsidR="00B015B9" w:rsidRPr="00B015B9" w:rsidRDefault="00B015B9" w:rsidP="00B015B9">
      <w:pPr>
        <w:autoSpaceDE w:val="0"/>
        <w:autoSpaceDN w:val="0"/>
        <w:adjustRightInd w:val="0"/>
        <w:spacing w:after="0" w:line="240" w:lineRule="auto"/>
        <w:ind w:left="2160"/>
        <w:rPr>
          <w:rFonts w:ascii="Times New Roman" w:hAnsi="Times New Roman"/>
          <w:bCs/>
          <w:sz w:val="24"/>
          <w:szCs w:val="24"/>
        </w:rPr>
      </w:pPr>
    </w:p>
    <w:p w14:paraId="41CDF685" w14:textId="77777777" w:rsidR="00B015B9" w:rsidRPr="00B015B9" w:rsidRDefault="00B015B9" w:rsidP="00B015B9">
      <w:pPr>
        <w:numPr>
          <w:ilvl w:val="2"/>
          <w:numId w:val="2"/>
        </w:numPr>
        <w:autoSpaceDE w:val="0"/>
        <w:autoSpaceDN w:val="0"/>
        <w:adjustRightInd w:val="0"/>
        <w:spacing w:after="0" w:line="240" w:lineRule="auto"/>
        <w:rPr>
          <w:rFonts w:ascii="Times New Roman" w:hAnsi="Times New Roman"/>
          <w:bCs/>
          <w:sz w:val="24"/>
          <w:szCs w:val="24"/>
        </w:rPr>
      </w:pPr>
      <w:r w:rsidRPr="00B015B9">
        <w:rPr>
          <w:rFonts w:ascii="Times New Roman" w:hAnsi="Times New Roman"/>
          <w:bCs/>
          <w:sz w:val="24"/>
          <w:szCs w:val="24"/>
        </w:rPr>
        <w:t xml:space="preserve">Wire the VARIAC to the three-phase outlet, and connect the setup shown in </w:t>
      </w:r>
      <w:r w:rsidRPr="00F06290">
        <w:rPr>
          <w:rFonts w:ascii="Times New Roman" w:hAnsi="Times New Roman"/>
          <w:b/>
          <w:bCs/>
          <w:sz w:val="24"/>
          <w:szCs w:val="24"/>
        </w:rPr>
        <w:t>Fig</w:t>
      </w:r>
      <w:r w:rsidR="00F92B0E" w:rsidRPr="00F06290">
        <w:rPr>
          <w:rFonts w:ascii="Times New Roman" w:hAnsi="Times New Roman"/>
          <w:b/>
          <w:bCs/>
          <w:sz w:val="24"/>
          <w:szCs w:val="24"/>
        </w:rPr>
        <w:t>ure</w:t>
      </w:r>
      <w:r w:rsidRPr="00F06290">
        <w:rPr>
          <w:rFonts w:ascii="Times New Roman" w:hAnsi="Times New Roman"/>
          <w:b/>
          <w:bCs/>
          <w:sz w:val="24"/>
          <w:szCs w:val="24"/>
        </w:rPr>
        <w:t xml:space="preserve"> 1</w:t>
      </w:r>
      <w:r w:rsidRPr="00B015B9">
        <w:rPr>
          <w:rFonts w:ascii="Times New Roman" w:hAnsi="Times New Roman"/>
          <w:bCs/>
          <w:sz w:val="24"/>
          <w:szCs w:val="24"/>
        </w:rPr>
        <w:t xml:space="preserve">. </w:t>
      </w:r>
    </w:p>
    <w:p w14:paraId="15771F91" w14:textId="77777777" w:rsidR="00B015B9" w:rsidRPr="00B015B9" w:rsidRDefault="00B015B9" w:rsidP="00B015B9">
      <w:pPr>
        <w:autoSpaceDE w:val="0"/>
        <w:autoSpaceDN w:val="0"/>
        <w:adjustRightInd w:val="0"/>
        <w:spacing w:after="0" w:line="240" w:lineRule="auto"/>
        <w:ind w:left="2160"/>
        <w:rPr>
          <w:rFonts w:ascii="Times New Roman" w:hAnsi="Times New Roman"/>
          <w:bCs/>
          <w:sz w:val="24"/>
          <w:szCs w:val="24"/>
        </w:rPr>
      </w:pPr>
    </w:p>
    <w:p w14:paraId="1602A996" w14:textId="77777777" w:rsidR="00B015B9" w:rsidRPr="00B015B9" w:rsidRDefault="00B015B9" w:rsidP="00B015B9">
      <w:pPr>
        <w:numPr>
          <w:ilvl w:val="2"/>
          <w:numId w:val="2"/>
        </w:numPr>
        <w:autoSpaceDE w:val="0"/>
        <w:autoSpaceDN w:val="0"/>
        <w:adjustRightInd w:val="0"/>
        <w:spacing w:after="0" w:line="240" w:lineRule="auto"/>
        <w:rPr>
          <w:rFonts w:ascii="Times New Roman" w:hAnsi="Times New Roman"/>
          <w:bCs/>
          <w:sz w:val="24"/>
          <w:szCs w:val="24"/>
        </w:rPr>
      </w:pPr>
      <w:r w:rsidRPr="00B015B9">
        <w:rPr>
          <w:rFonts w:ascii="Times New Roman" w:hAnsi="Times New Roman"/>
          <w:bCs/>
          <w:sz w:val="24"/>
          <w:szCs w:val="24"/>
        </w:rPr>
        <w:t>Remember to set the 1 to 1000 scaling of the digital power meter current probe.</w:t>
      </w:r>
    </w:p>
    <w:p w14:paraId="7F30A3E6" w14:textId="77777777" w:rsidR="00B015B9" w:rsidRDefault="00B015B9" w:rsidP="00B015B9">
      <w:pPr>
        <w:autoSpaceDE w:val="0"/>
        <w:autoSpaceDN w:val="0"/>
        <w:adjustRightInd w:val="0"/>
        <w:spacing w:after="0" w:line="240" w:lineRule="auto"/>
        <w:ind w:left="1080"/>
        <w:rPr>
          <w:rFonts w:ascii="Times New Roman" w:hAnsi="Times New Roman"/>
          <w:bCs/>
          <w:sz w:val="24"/>
          <w:szCs w:val="24"/>
        </w:rPr>
      </w:pPr>
    </w:p>
    <w:p w14:paraId="080CA88B" w14:textId="77777777" w:rsidR="00B015B9" w:rsidRPr="00D2439F" w:rsidRDefault="00B015B9" w:rsidP="00B015B9">
      <w:pPr>
        <w:numPr>
          <w:ilvl w:val="1"/>
          <w:numId w:val="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Check that the </w:t>
      </w:r>
      <w:r w:rsidR="00F92B0E">
        <w:rPr>
          <w:rFonts w:ascii="Times New Roman" w:hAnsi="Times New Roman"/>
          <w:bCs/>
          <w:sz w:val="24"/>
          <w:szCs w:val="24"/>
        </w:rPr>
        <w:t>S</w:t>
      </w:r>
      <w:r>
        <w:rPr>
          <w:rFonts w:ascii="Times New Roman" w:hAnsi="Times New Roman"/>
          <w:bCs/>
          <w:sz w:val="24"/>
          <w:szCs w:val="24"/>
        </w:rPr>
        <w:t>tart/</w:t>
      </w:r>
      <w:r w:rsidR="00F92B0E">
        <w:rPr>
          <w:rFonts w:ascii="Times New Roman" w:hAnsi="Times New Roman"/>
          <w:bCs/>
          <w:sz w:val="24"/>
          <w:szCs w:val="24"/>
        </w:rPr>
        <w:t>R</w:t>
      </w:r>
      <w:r>
        <w:rPr>
          <w:rFonts w:ascii="Times New Roman" w:hAnsi="Times New Roman"/>
          <w:bCs/>
          <w:sz w:val="24"/>
          <w:szCs w:val="24"/>
        </w:rPr>
        <w:t xml:space="preserve">un switch is in the Start position. </w:t>
      </w:r>
    </w:p>
    <w:p w14:paraId="68AA84E1" w14:textId="77777777" w:rsidR="00B015B9" w:rsidRDefault="00B015B9" w:rsidP="00B015B9">
      <w:pPr>
        <w:autoSpaceDE w:val="0"/>
        <w:autoSpaceDN w:val="0"/>
        <w:adjustRightInd w:val="0"/>
        <w:spacing w:after="0" w:line="240" w:lineRule="auto"/>
        <w:ind w:left="1080"/>
        <w:rPr>
          <w:rFonts w:ascii="Times New Roman" w:hAnsi="Times New Roman"/>
          <w:bCs/>
          <w:sz w:val="24"/>
          <w:szCs w:val="24"/>
        </w:rPr>
      </w:pPr>
    </w:p>
    <w:p w14:paraId="70B8A844" w14:textId="77777777" w:rsidR="00B015B9" w:rsidRDefault="00B015B9" w:rsidP="00B015B9">
      <w:pPr>
        <w:numPr>
          <w:ilvl w:val="1"/>
          <w:numId w:val="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Turn </w:t>
      </w:r>
      <w:r w:rsidR="00F92B0E">
        <w:rPr>
          <w:rFonts w:ascii="Times New Roman" w:hAnsi="Times New Roman"/>
          <w:bCs/>
          <w:sz w:val="24"/>
          <w:szCs w:val="24"/>
        </w:rPr>
        <w:t>on</w:t>
      </w:r>
      <w:r>
        <w:rPr>
          <w:rFonts w:ascii="Times New Roman" w:hAnsi="Times New Roman"/>
          <w:bCs/>
          <w:sz w:val="24"/>
          <w:szCs w:val="24"/>
        </w:rPr>
        <w:t xml:space="preserve"> the three-phase disconnect switch. </w:t>
      </w:r>
    </w:p>
    <w:p w14:paraId="771C348E" w14:textId="77777777" w:rsidR="00B015B9" w:rsidRDefault="00B015B9" w:rsidP="00B015B9">
      <w:pPr>
        <w:autoSpaceDE w:val="0"/>
        <w:autoSpaceDN w:val="0"/>
        <w:adjustRightInd w:val="0"/>
        <w:spacing w:after="0" w:line="240" w:lineRule="auto"/>
        <w:ind w:left="1080"/>
        <w:rPr>
          <w:rFonts w:ascii="Times New Roman" w:hAnsi="Times New Roman"/>
          <w:bCs/>
          <w:sz w:val="24"/>
          <w:szCs w:val="24"/>
        </w:rPr>
      </w:pPr>
    </w:p>
    <w:p w14:paraId="10193588" w14:textId="77777777" w:rsidR="00B015B9" w:rsidRDefault="00B015B9" w:rsidP="00B015B9">
      <w:pPr>
        <w:numPr>
          <w:ilvl w:val="1"/>
          <w:numId w:val="2"/>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t>Quickly increase the VARIAC output until the digital power meter reads around 115</w:t>
      </w:r>
      <w:r w:rsidR="00F92B0E">
        <w:rPr>
          <w:rFonts w:ascii="Times New Roman" w:hAnsi="Times New Roman"/>
          <w:bCs/>
          <w:sz w:val="24"/>
          <w:szCs w:val="24"/>
        </w:rPr>
        <w:t xml:space="preserve"> </w:t>
      </w:r>
      <w:r w:rsidRPr="00043B49">
        <w:rPr>
          <w:rFonts w:ascii="Times New Roman" w:hAnsi="Times New Roman"/>
          <w:bCs/>
          <w:sz w:val="24"/>
          <w:szCs w:val="24"/>
        </w:rPr>
        <w:t>V.</w:t>
      </w:r>
    </w:p>
    <w:p w14:paraId="32276552" w14:textId="77777777" w:rsidR="00B015B9" w:rsidRDefault="00B015B9" w:rsidP="00B015B9">
      <w:pPr>
        <w:autoSpaceDE w:val="0"/>
        <w:autoSpaceDN w:val="0"/>
        <w:adjustRightInd w:val="0"/>
        <w:spacing w:after="0" w:line="240" w:lineRule="auto"/>
        <w:ind w:left="1080"/>
        <w:rPr>
          <w:rFonts w:ascii="Times New Roman" w:hAnsi="Times New Roman"/>
          <w:bCs/>
          <w:sz w:val="24"/>
          <w:szCs w:val="24"/>
        </w:rPr>
      </w:pPr>
    </w:p>
    <w:p w14:paraId="2C66B622" w14:textId="77777777" w:rsidR="00B015B9" w:rsidRDefault="00B015B9" w:rsidP="00B015B9">
      <w:pPr>
        <w:numPr>
          <w:ilvl w:val="1"/>
          <w:numId w:val="2"/>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t>Measure the armature current I</w:t>
      </w:r>
      <w:r w:rsidRPr="00043B49">
        <w:rPr>
          <w:rFonts w:ascii="Times New Roman" w:hAnsi="Times New Roman"/>
          <w:bCs/>
          <w:sz w:val="24"/>
          <w:szCs w:val="24"/>
          <w:vertAlign w:val="subscript"/>
        </w:rPr>
        <w:t>AC1</w:t>
      </w:r>
      <w:r w:rsidRPr="00043B49">
        <w:rPr>
          <w:rFonts w:ascii="Times New Roman" w:hAnsi="Times New Roman"/>
          <w:bCs/>
          <w:sz w:val="24"/>
          <w:szCs w:val="24"/>
        </w:rPr>
        <w:t>, armature voltage V</w:t>
      </w:r>
      <w:r w:rsidRPr="00043B49">
        <w:rPr>
          <w:rFonts w:ascii="Times New Roman" w:hAnsi="Times New Roman"/>
          <w:bCs/>
          <w:sz w:val="24"/>
          <w:szCs w:val="24"/>
          <w:vertAlign w:val="subscript"/>
        </w:rPr>
        <w:t>AC1</w:t>
      </w:r>
      <w:r w:rsidRPr="00043B49">
        <w:rPr>
          <w:rFonts w:ascii="Times New Roman" w:hAnsi="Times New Roman"/>
          <w:bCs/>
          <w:sz w:val="24"/>
          <w:szCs w:val="24"/>
        </w:rPr>
        <w:t>, real power, and power factor.</w:t>
      </w:r>
    </w:p>
    <w:p w14:paraId="7B660ACB" w14:textId="77777777" w:rsidR="00B015B9" w:rsidRDefault="00B015B9" w:rsidP="00B015B9">
      <w:pPr>
        <w:autoSpaceDE w:val="0"/>
        <w:autoSpaceDN w:val="0"/>
        <w:adjustRightInd w:val="0"/>
        <w:spacing w:after="0" w:line="240" w:lineRule="auto"/>
        <w:ind w:left="1080"/>
        <w:rPr>
          <w:rFonts w:ascii="Times New Roman" w:hAnsi="Times New Roman"/>
          <w:bCs/>
          <w:sz w:val="24"/>
          <w:szCs w:val="24"/>
        </w:rPr>
      </w:pPr>
    </w:p>
    <w:p w14:paraId="14B902C9" w14:textId="77777777" w:rsidR="00B015B9" w:rsidRDefault="00B015B9" w:rsidP="00B015B9">
      <w:pPr>
        <w:numPr>
          <w:ilvl w:val="1"/>
          <w:numId w:val="2"/>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t>Remember that the phase (line-to-neutral) voltage and phase current on phase A</w:t>
      </w:r>
      <w:r w:rsidR="00C855C2">
        <w:rPr>
          <w:rFonts w:ascii="Times New Roman" w:hAnsi="Times New Roman"/>
          <w:bCs/>
          <w:sz w:val="24"/>
          <w:szCs w:val="24"/>
        </w:rPr>
        <w:t xml:space="preserve"> are being measured</w:t>
      </w:r>
      <w:r w:rsidRPr="00043B49">
        <w:rPr>
          <w:rFonts w:ascii="Times New Roman" w:hAnsi="Times New Roman"/>
          <w:bCs/>
          <w:sz w:val="24"/>
          <w:szCs w:val="24"/>
        </w:rPr>
        <w:t>, so the power factor measurement on the power meter is correctly reflecting the per-phase power factor.</w:t>
      </w:r>
    </w:p>
    <w:p w14:paraId="18ACA85F" w14:textId="77777777" w:rsidR="00B015B9" w:rsidRDefault="00B015B9" w:rsidP="00B015B9">
      <w:pPr>
        <w:autoSpaceDE w:val="0"/>
        <w:autoSpaceDN w:val="0"/>
        <w:adjustRightInd w:val="0"/>
        <w:spacing w:after="0" w:line="240" w:lineRule="auto"/>
        <w:ind w:left="1080"/>
        <w:rPr>
          <w:rFonts w:ascii="Times New Roman" w:hAnsi="Times New Roman"/>
          <w:bCs/>
          <w:sz w:val="24"/>
          <w:szCs w:val="24"/>
        </w:rPr>
      </w:pPr>
    </w:p>
    <w:p w14:paraId="32C405B3" w14:textId="77777777" w:rsidR="00B015B9" w:rsidRDefault="00B015B9" w:rsidP="00B015B9">
      <w:pPr>
        <w:numPr>
          <w:ilvl w:val="1"/>
          <w:numId w:val="2"/>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t>Measure the torque and speed of the machine.</w:t>
      </w:r>
    </w:p>
    <w:p w14:paraId="251B7EEB" w14:textId="77777777" w:rsidR="00B015B9" w:rsidRDefault="00B015B9" w:rsidP="00B015B9">
      <w:pPr>
        <w:autoSpaceDE w:val="0"/>
        <w:autoSpaceDN w:val="0"/>
        <w:adjustRightInd w:val="0"/>
        <w:spacing w:after="0" w:line="240" w:lineRule="auto"/>
        <w:ind w:left="1080"/>
        <w:rPr>
          <w:rFonts w:ascii="Times New Roman" w:hAnsi="Times New Roman"/>
          <w:bCs/>
          <w:sz w:val="24"/>
          <w:szCs w:val="24"/>
        </w:rPr>
      </w:pPr>
    </w:p>
    <w:p w14:paraId="2AE0BD83" w14:textId="77777777" w:rsidR="00B015B9" w:rsidRDefault="00B015B9" w:rsidP="00B015B9">
      <w:pPr>
        <w:numPr>
          <w:ilvl w:val="1"/>
          <w:numId w:val="2"/>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t xml:space="preserve">Turn </w:t>
      </w:r>
      <w:r w:rsidR="00C855C2">
        <w:rPr>
          <w:rFonts w:ascii="Times New Roman" w:hAnsi="Times New Roman"/>
          <w:bCs/>
          <w:sz w:val="24"/>
          <w:szCs w:val="24"/>
        </w:rPr>
        <w:t>on</w:t>
      </w:r>
      <w:r w:rsidRPr="00043B49">
        <w:rPr>
          <w:rFonts w:ascii="Times New Roman" w:hAnsi="Times New Roman"/>
          <w:bCs/>
          <w:sz w:val="24"/>
          <w:szCs w:val="24"/>
        </w:rPr>
        <w:t xml:space="preserve"> the 125</w:t>
      </w:r>
      <w:r w:rsidR="00C855C2">
        <w:rPr>
          <w:rFonts w:ascii="Times New Roman" w:hAnsi="Times New Roman"/>
          <w:bCs/>
          <w:sz w:val="24"/>
          <w:szCs w:val="24"/>
        </w:rPr>
        <w:t xml:space="preserve"> </w:t>
      </w:r>
      <w:r w:rsidRPr="00043B49">
        <w:rPr>
          <w:rFonts w:ascii="Times New Roman" w:hAnsi="Times New Roman"/>
          <w:bCs/>
          <w:sz w:val="24"/>
          <w:szCs w:val="24"/>
        </w:rPr>
        <w:t>V DC power supply. Make sure all connections are clear from the supply terminals.</w:t>
      </w:r>
    </w:p>
    <w:p w14:paraId="0AD310A7" w14:textId="77777777" w:rsidR="00B015B9" w:rsidRDefault="00B015B9" w:rsidP="00B015B9">
      <w:pPr>
        <w:autoSpaceDE w:val="0"/>
        <w:autoSpaceDN w:val="0"/>
        <w:adjustRightInd w:val="0"/>
        <w:spacing w:after="0" w:line="240" w:lineRule="auto"/>
        <w:ind w:left="2160"/>
        <w:rPr>
          <w:rFonts w:ascii="Times New Roman" w:hAnsi="Times New Roman"/>
          <w:bCs/>
          <w:sz w:val="24"/>
          <w:szCs w:val="24"/>
        </w:rPr>
      </w:pPr>
    </w:p>
    <w:p w14:paraId="5E3283C6" w14:textId="77777777" w:rsidR="00B015B9" w:rsidRDefault="00B015B9" w:rsidP="00B015B9">
      <w:pPr>
        <w:numPr>
          <w:ilvl w:val="2"/>
          <w:numId w:val="2"/>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lastRenderedPageBreak/>
        <w:t>Press the supply “Start” button and set the supply output to 125</w:t>
      </w:r>
      <w:r w:rsidR="00C855C2">
        <w:rPr>
          <w:rFonts w:ascii="Times New Roman" w:hAnsi="Times New Roman"/>
          <w:bCs/>
          <w:sz w:val="24"/>
          <w:szCs w:val="24"/>
        </w:rPr>
        <w:t xml:space="preserve"> </w:t>
      </w:r>
      <w:r w:rsidRPr="00043B49">
        <w:rPr>
          <w:rFonts w:ascii="Times New Roman" w:hAnsi="Times New Roman"/>
          <w:bCs/>
          <w:sz w:val="24"/>
          <w:szCs w:val="24"/>
        </w:rPr>
        <w:t>V.</w:t>
      </w:r>
    </w:p>
    <w:p w14:paraId="52F62A1B" w14:textId="77777777" w:rsidR="00B015B9" w:rsidRDefault="00B015B9" w:rsidP="00B015B9">
      <w:pPr>
        <w:autoSpaceDE w:val="0"/>
        <w:autoSpaceDN w:val="0"/>
        <w:adjustRightInd w:val="0"/>
        <w:spacing w:after="0" w:line="240" w:lineRule="auto"/>
        <w:ind w:left="1080"/>
        <w:rPr>
          <w:rFonts w:ascii="Times New Roman" w:hAnsi="Times New Roman"/>
          <w:bCs/>
          <w:sz w:val="24"/>
          <w:szCs w:val="24"/>
        </w:rPr>
      </w:pPr>
    </w:p>
    <w:p w14:paraId="48BA2C38" w14:textId="51243951" w:rsidR="00B015B9" w:rsidRDefault="00B015B9" w:rsidP="00B015B9">
      <w:pPr>
        <w:numPr>
          <w:ilvl w:val="1"/>
          <w:numId w:val="2"/>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t xml:space="preserve">Flip the </w:t>
      </w:r>
      <w:r w:rsidR="00C855C2">
        <w:rPr>
          <w:rFonts w:ascii="Times New Roman" w:hAnsi="Times New Roman"/>
          <w:bCs/>
          <w:sz w:val="24"/>
          <w:szCs w:val="24"/>
        </w:rPr>
        <w:t>S</w:t>
      </w:r>
      <w:r w:rsidRPr="00043B49">
        <w:rPr>
          <w:rFonts w:ascii="Times New Roman" w:hAnsi="Times New Roman"/>
          <w:bCs/>
          <w:sz w:val="24"/>
          <w:szCs w:val="24"/>
        </w:rPr>
        <w:t>tart/</w:t>
      </w:r>
      <w:r w:rsidR="00C855C2">
        <w:rPr>
          <w:rFonts w:ascii="Times New Roman" w:hAnsi="Times New Roman"/>
          <w:bCs/>
          <w:sz w:val="24"/>
          <w:szCs w:val="24"/>
        </w:rPr>
        <w:t>R</w:t>
      </w:r>
      <w:r w:rsidRPr="00043B49">
        <w:rPr>
          <w:rFonts w:ascii="Times New Roman" w:hAnsi="Times New Roman"/>
          <w:bCs/>
          <w:sz w:val="24"/>
          <w:szCs w:val="24"/>
        </w:rPr>
        <w:t>un switch to the Run position</w:t>
      </w:r>
      <w:commentRangeStart w:id="36"/>
      <w:r w:rsidRPr="00043B49">
        <w:rPr>
          <w:rFonts w:ascii="Times New Roman" w:hAnsi="Times New Roman"/>
          <w:bCs/>
          <w:sz w:val="24"/>
          <w:szCs w:val="24"/>
        </w:rPr>
        <w:t xml:space="preserve">. Pay attention </w:t>
      </w:r>
      <w:r w:rsidR="00C855C2">
        <w:rPr>
          <w:rFonts w:ascii="Times New Roman" w:hAnsi="Times New Roman"/>
          <w:bCs/>
          <w:sz w:val="24"/>
          <w:szCs w:val="24"/>
        </w:rPr>
        <w:t xml:space="preserve">to </w:t>
      </w:r>
      <w:r w:rsidRPr="00043B49">
        <w:rPr>
          <w:rFonts w:ascii="Times New Roman" w:hAnsi="Times New Roman"/>
          <w:bCs/>
          <w:sz w:val="24"/>
          <w:szCs w:val="24"/>
        </w:rPr>
        <w:t>how the machine sound change</w:t>
      </w:r>
      <w:r w:rsidR="00C855C2">
        <w:rPr>
          <w:rFonts w:ascii="Times New Roman" w:hAnsi="Times New Roman"/>
          <w:bCs/>
          <w:sz w:val="24"/>
          <w:szCs w:val="24"/>
        </w:rPr>
        <w:t>s</w:t>
      </w:r>
      <w:r w:rsidRPr="00043B49">
        <w:rPr>
          <w:rFonts w:ascii="Times New Roman" w:hAnsi="Times New Roman"/>
          <w:bCs/>
          <w:sz w:val="24"/>
          <w:szCs w:val="24"/>
        </w:rPr>
        <w:t>.</w:t>
      </w:r>
      <w:commentRangeEnd w:id="36"/>
      <w:r w:rsidR="006A7950">
        <w:rPr>
          <w:rStyle w:val="CommentReference"/>
        </w:rPr>
        <w:commentReference w:id="36"/>
      </w:r>
      <w:ins w:id="37" w:author="HuskyPC" w:date="2015-06-10T21:30:00Z">
        <w:r w:rsidR="00641079">
          <w:rPr>
            <w:rFonts w:ascii="Times New Roman" w:hAnsi="Times New Roman"/>
            <w:bCs/>
            <w:sz w:val="24"/>
            <w:szCs w:val="24"/>
          </w:rPr>
          <w:t xml:space="preserve"> The machine sound </w:t>
        </w:r>
        <w:del w:id="38" w:author="Jacob Roundy" w:date="2015-06-12T12:13:00Z">
          <w:r w:rsidR="00641079" w:rsidDel="00620595">
            <w:rPr>
              <w:rFonts w:ascii="Times New Roman" w:hAnsi="Times New Roman"/>
              <w:bCs/>
              <w:sz w:val="24"/>
              <w:szCs w:val="24"/>
            </w:rPr>
            <w:delText xml:space="preserve">will </w:delText>
          </w:r>
        </w:del>
        <w:r w:rsidR="00641079">
          <w:rPr>
            <w:rFonts w:ascii="Times New Roman" w:hAnsi="Times New Roman"/>
            <w:bCs/>
            <w:sz w:val="24"/>
            <w:szCs w:val="24"/>
          </w:rPr>
          <w:t>become</w:t>
        </w:r>
      </w:ins>
      <w:ins w:id="39" w:author="Jacob Roundy" w:date="2015-06-12T12:13:00Z">
        <w:r w:rsidR="00620595">
          <w:rPr>
            <w:rFonts w:ascii="Times New Roman" w:hAnsi="Times New Roman"/>
            <w:bCs/>
            <w:sz w:val="24"/>
            <w:szCs w:val="24"/>
          </w:rPr>
          <w:t>s</w:t>
        </w:r>
      </w:ins>
      <w:ins w:id="40" w:author="HuskyPC" w:date="2015-06-10T21:30:00Z">
        <w:r w:rsidR="00641079">
          <w:rPr>
            <w:rFonts w:ascii="Times New Roman" w:hAnsi="Times New Roman"/>
            <w:bCs/>
            <w:sz w:val="24"/>
            <w:szCs w:val="24"/>
          </w:rPr>
          <w:t xml:space="preserve"> smoother as the rotor magnetic field locks to the stator rotating magnetic</w:t>
        </w:r>
      </w:ins>
      <w:ins w:id="41" w:author="HuskyPC" w:date="2015-06-10T21:31:00Z">
        <w:r w:rsidR="00641079">
          <w:rPr>
            <w:rFonts w:ascii="Times New Roman" w:hAnsi="Times New Roman"/>
            <w:bCs/>
            <w:sz w:val="24"/>
            <w:szCs w:val="24"/>
          </w:rPr>
          <w:t xml:space="preserve"> field.</w:t>
        </w:r>
        <w:del w:id="42" w:author="Jacob Roundy" w:date="2015-06-12T12:13:00Z">
          <w:r w:rsidR="00641079" w:rsidDel="00620595">
            <w:rPr>
              <w:rFonts w:ascii="Times New Roman" w:hAnsi="Times New Roman"/>
              <w:bCs/>
              <w:sz w:val="24"/>
              <w:szCs w:val="24"/>
            </w:rPr>
            <w:delText xml:space="preserve"> </w:delText>
          </w:r>
        </w:del>
      </w:ins>
    </w:p>
    <w:p w14:paraId="293F3517" w14:textId="77777777" w:rsidR="00B015B9" w:rsidRDefault="00B015B9" w:rsidP="00B015B9">
      <w:pPr>
        <w:autoSpaceDE w:val="0"/>
        <w:autoSpaceDN w:val="0"/>
        <w:adjustRightInd w:val="0"/>
        <w:spacing w:after="0" w:line="240" w:lineRule="auto"/>
        <w:ind w:left="2160"/>
        <w:rPr>
          <w:rFonts w:ascii="Times New Roman" w:hAnsi="Times New Roman"/>
          <w:bCs/>
          <w:sz w:val="24"/>
          <w:szCs w:val="24"/>
        </w:rPr>
      </w:pPr>
    </w:p>
    <w:p w14:paraId="78E47789" w14:textId="77777777" w:rsidR="00B015B9" w:rsidRDefault="00B015B9" w:rsidP="00B015B9">
      <w:pPr>
        <w:numPr>
          <w:ilvl w:val="2"/>
          <w:numId w:val="2"/>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t>Record the armature current I</w:t>
      </w:r>
      <w:r w:rsidRPr="00043B49">
        <w:rPr>
          <w:rFonts w:ascii="Times New Roman" w:hAnsi="Times New Roman"/>
          <w:bCs/>
          <w:sz w:val="24"/>
          <w:szCs w:val="24"/>
          <w:vertAlign w:val="subscript"/>
        </w:rPr>
        <w:t>AC1</w:t>
      </w:r>
      <w:r w:rsidRPr="00043B49">
        <w:rPr>
          <w:rFonts w:ascii="Times New Roman" w:hAnsi="Times New Roman"/>
          <w:bCs/>
          <w:sz w:val="24"/>
          <w:szCs w:val="24"/>
        </w:rPr>
        <w:t>, armature voltage V</w:t>
      </w:r>
      <w:r w:rsidRPr="00043B49">
        <w:rPr>
          <w:rFonts w:ascii="Times New Roman" w:hAnsi="Times New Roman"/>
          <w:bCs/>
          <w:sz w:val="24"/>
          <w:szCs w:val="24"/>
          <w:vertAlign w:val="subscript"/>
        </w:rPr>
        <w:t>AC1</w:t>
      </w:r>
      <w:r w:rsidRPr="00043B49">
        <w:rPr>
          <w:rFonts w:ascii="Times New Roman" w:hAnsi="Times New Roman"/>
          <w:bCs/>
          <w:sz w:val="24"/>
          <w:szCs w:val="24"/>
        </w:rPr>
        <w:t>, real power, power factor, and the field voltage and current from the DC power supply display.</w:t>
      </w:r>
    </w:p>
    <w:p w14:paraId="6FCACE35" w14:textId="77777777" w:rsidR="00B015B9" w:rsidRDefault="00B015B9" w:rsidP="00B015B9">
      <w:pPr>
        <w:autoSpaceDE w:val="0"/>
        <w:autoSpaceDN w:val="0"/>
        <w:adjustRightInd w:val="0"/>
        <w:spacing w:after="0" w:line="240" w:lineRule="auto"/>
        <w:ind w:left="2160"/>
        <w:rPr>
          <w:rFonts w:ascii="Times New Roman" w:hAnsi="Times New Roman"/>
          <w:bCs/>
          <w:sz w:val="24"/>
          <w:szCs w:val="24"/>
        </w:rPr>
      </w:pPr>
    </w:p>
    <w:p w14:paraId="5255C8CE" w14:textId="77777777" w:rsidR="00B015B9" w:rsidRPr="00043B49" w:rsidRDefault="00B015B9" w:rsidP="00B015B9">
      <w:pPr>
        <w:numPr>
          <w:ilvl w:val="2"/>
          <w:numId w:val="2"/>
        </w:numPr>
        <w:autoSpaceDE w:val="0"/>
        <w:autoSpaceDN w:val="0"/>
        <w:adjustRightInd w:val="0"/>
        <w:spacing w:after="0" w:line="240" w:lineRule="auto"/>
        <w:rPr>
          <w:rFonts w:ascii="Times New Roman" w:hAnsi="Times New Roman"/>
          <w:bCs/>
          <w:sz w:val="24"/>
          <w:szCs w:val="24"/>
        </w:rPr>
      </w:pPr>
      <w:r w:rsidRPr="00043B49">
        <w:rPr>
          <w:rFonts w:ascii="Times New Roman" w:hAnsi="Times New Roman"/>
          <w:bCs/>
          <w:sz w:val="24"/>
          <w:szCs w:val="24"/>
        </w:rPr>
        <w:t>Measure and record the torque and speed of the machine.</w:t>
      </w:r>
    </w:p>
    <w:p w14:paraId="400562EC" w14:textId="77777777" w:rsidR="00B015B9" w:rsidRDefault="00B015B9" w:rsidP="00B015B9">
      <w:pPr>
        <w:autoSpaceDE w:val="0"/>
        <w:autoSpaceDN w:val="0"/>
        <w:adjustRightInd w:val="0"/>
        <w:spacing w:after="0" w:line="240" w:lineRule="auto"/>
        <w:ind w:left="1080"/>
        <w:rPr>
          <w:rFonts w:ascii="Times New Roman" w:hAnsi="Times New Roman"/>
          <w:bCs/>
          <w:sz w:val="24"/>
          <w:szCs w:val="24"/>
        </w:rPr>
      </w:pPr>
    </w:p>
    <w:p w14:paraId="29B0DAA4" w14:textId="77777777" w:rsidR="00B015B9" w:rsidRDefault="00B015B9" w:rsidP="00B015B9">
      <w:pPr>
        <w:numPr>
          <w:ilvl w:val="1"/>
          <w:numId w:val="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Turn </w:t>
      </w:r>
      <w:r w:rsidR="00C855C2">
        <w:rPr>
          <w:rFonts w:ascii="Times New Roman" w:hAnsi="Times New Roman"/>
          <w:bCs/>
          <w:sz w:val="24"/>
          <w:szCs w:val="24"/>
        </w:rPr>
        <w:t>off</w:t>
      </w:r>
      <w:r>
        <w:rPr>
          <w:rFonts w:ascii="Times New Roman" w:hAnsi="Times New Roman"/>
          <w:bCs/>
          <w:sz w:val="24"/>
          <w:szCs w:val="24"/>
        </w:rPr>
        <w:t xml:space="preserve"> the DC power supply, flip the </w:t>
      </w:r>
      <w:r w:rsidR="00C855C2">
        <w:rPr>
          <w:rFonts w:ascii="Times New Roman" w:hAnsi="Times New Roman"/>
          <w:bCs/>
          <w:sz w:val="24"/>
          <w:szCs w:val="24"/>
        </w:rPr>
        <w:t>S</w:t>
      </w:r>
      <w:r>
        <w:rPr>
          <w:rFonts w:ascii="Times New Roman" w:hAnsi="Times New Roman"/>
          <w:bCs/>
          <w:sz w:val="24"/>
          <w:szCs w:val="24"/>
        </w:rPr>
        <w:t>tart/</w:t>
      </w:r>
      <w:r w:rsidR="00C855C2">
        <w:rPr>
          <w:rFonts w:ascii="Times New Roman" w:hAnsi="Times New Roman"/>
          <w:bCs/>
          <w:sz w:val="24"/>
          <w:szCs w:val="24"/>
        </w:rPr>
        <w:t>R</w:t>
      </w:r>
      <w:r>
        <w:rPr>
          <w:rFonts w:ascii="Times New Roman" w:hAnsi="Times New Roman"/>
          <w:bCs/>
          <w:sz w:val="24"/>
          <w:szCs w:val="24"/>
        </w:rPr>
        <w:t>un switch to the Start position, and s</w:t>
      </w:r>
      <w:r w:rsidRPr="00247879">
        <w:rPr>
          <w:rFonts w:ascii="Times New Roman" w:hAnsi="Times New Roman"/>
          <w:bCs/>
          <w:sz w:val="24"/>
          <w:szCs w:val="24"/>
        </w:rPr>
        <w:t>et the VARIAC back to 0%</w:t>
      </w:r>
      <w:r>
        <w:rPr>
          <w:rFonts w:ascii="Times New Roman" w:hAnsi="Times New Roman"/>
          <w:bCs/>
          <w:sz w:val="24"/>
          <w:szCs w:val="24"/>
        </w:rPr>
        <w:t>.</w:t>
      </w:r>
    </w:p>
    <w:p w14:paraId="00C0966E" w14:textId="77777777" w:rsidR="00B015B9" w:rsidRPr="00B015B9" w:rsidRDefault="00B015B9" w:rsidP="00B015B9">
      <w:pPr>
        <w:autoSpaceDE w:val="0"/>
        <w:autoSpaceDN w:val="0"/>
        <w:adjustRightInd w:val="0"/>
        <w:spacing w:after="0" w:line="240" w:lineRule="auto"/>
        <w:ind w:left="1080"/>
        <w:rPr>
          <w:rFonts w:ascii="Times New Roman" w:hAnsi="Times New Roman"/>
          <w:b/>
          <w:bCs/>
          <w:sz w:val="24"/>
          <w:szCs w:val="24"/>
        </w:rPr>
      </w:pPr>
    </w:p>
    <w:p w14:paraId="7757AD0F" w14:textId="77777777" w:rsidR="00C855C2" w:rsidRPr="00B015B9" w:rsidRDefault="00B015B9" w:rsidP="004F2EBD">
      <w:pPr>
        <w:numPr>
          <w:ilvl w:val="1"/>
          <w:numId w:val="2"/>
        </w:numPr>
        <w:autoSpaceDE w:val="0"/>
        <w:autoSpaceDN w:val="0"/>
        <w:adjustRightInd w:val="0"/>
        <w:spacing w:after="0" w:line="240" w:lineRule="auto"/>
        <w:rPr>
          <w:rFonts w:ascii="Times New Roman" w:hAnsi="Times New Roman"/>
          <w:b/>
          <w:bCs/>
          <w:sz w:val="24"/>
          <w:szCs w:val="24"/>
        </w:rPr>
      </w:pPr>
      <w:r w:rsidRPr="00043B49">
        <w:rPr>
          <w:rFonts w:ascii="Times New Roman" w:hAnsi="Times New Roman"/>
          <w:bCs/>
          <w:sz w:val="24"/>
          <w:szCs w:val="24"/>
        </w:rPr>
        <w:t xml:space="preserve">Turn </w:t>
      </w:r>
      <w:r w:rsidR="00C855C2">
        <w:rPr>
          <w:rFonts w:ascii="Times New Roman" w:hAnsi="Times New Roman"/>
          <w:bCs/>
          <w:sz w:val="24"/>
          <w:szCs w:val="24"/>
        </w:rPr>
        <w:t>off</w:t>
      </w:r>
      <w:r w:rsidRPr="00043B49">
        <w:rPr>
          <w:rFonts w:ascii="Times New Roman" w:hAnsi="Times New Roman"/>
          <w:bCs/>
          <w:sz w:val="24"/>
          <w:szCs w:val="24"/>
        </w:rPr>
        <w:t xml:space="preserve"> the three-phase disconnect switch. Leave the rest of the circuit intact.</w:t>
      </w:r>
      <w:r w:rsidR="00C855C2" w:rsidRPr="00B015B9" w:rsidDel="00C855C2">
        <w:rPr>
          <w:rFonts w:ascii="Times New Roman" w:hAnsi="Times New Roman"/>
          <w:b/>
          <w:bCs/>
          <w:sz w:val="24"/>
          <w:szCs w:val="24"/>
        </w:rPr>
        <w:t xml:space="preserve"> </w:t>
      </w:r>
    </w:p>
    <w:p w14:paraId="79971401" w14:textId="77777777" w:rsidR="00FB1E5F" w:rsidRPr="00FB1E5F" w:rsidRDefault="00FB1E5F" w:rsidP="00F06290">
      <w:pPr>
        <w:autoSpaceDE w:val="0"/>
        <w:autoSpaceDN w:val="0"/>
        <w:adjustRightInd w:val="0"/>
        <w:spacing w:after="0" w:line="240" w:lineRule="auto"/>
        <w:ind w:left="1080"/>
        <w:rPr>
          <w:rFonts w:ascii="Times New Roman" w:hAnsi="Times New Roman"/>
          <w:bCs/>
          <w:sz w:val="24"/>
          <w:szCs w:val="24"/>
        </w:rPr>
      </w:pPr>
    </w:p>
    <w:p w14:paraId="33E763F9" w14:textId="77777777" w:rsidR="00043B49" w:rsidRPr="00B015B9" w:rsidRDefault="00FB1E5F" w:rsidP="00E97A95">
      <w:pPr>
        <w:numPr>
          <w:ilvl w:val="0"/>
          <w:numId w:val="2"/>
        </w:numPr>
        <w:autoSpaceDE w:val="0"/>
        <w:autoSpaceDN w:val="0"/>
        <w:adjustRightInd w:val="0"/>
        <w:spacing w:after="0" w:line="240" w:lineRule="auto"/>
        <w:rPr>
          <w:rFonts w:ascii="Times New Roman" w:hAnsi="Times New Roman"/>
          <w:bCs/>
          <w:sz w:val="24"/>
          <w:szCs w:val="24"/>
        </w:rPr>
      </w:pPr>
      <w:r w:rsidRPr="00B015B9">
        <w:rPr>
          <w:rFonts w:ascii="Times New Roman" w:hAnsi="Times New Roman"/>
          <w:bCs/>
          <w:sz w:val="24"/>
          <w:szCs w:val="24"/>
        </w:rPr>
        <w:t xml:space="preserve">Effect of </w:t>
      </w:r>
      <w:r w:rsidR="00247879" w:rsidRPr="00B015B9">
        <w:rPr>
          <w:rFonts w:ascii="Times New Roman" w:hAnsi="Times New Roman"/>
          <w:bCs/>
          <w:sz w:val="24"/>
          <w:szCs w:val="24"/>
        </w:rPr>
        <w:t>Load on Torque Angle</w:t>
      </w:r>
    </w:p>
    <w:p w14:paraId="4EF319CD" w14:textId="77777777" w:rsidR="00B015B9" w:rsidRPr="00B015B9" w:rsidRDefault="00B015B9" w:rsidP="00B015B9">
      <w:pPr>
        <w:autoSpaceDE w:val="0"/>
        <w:autoSpaceDN w:val="0"/>
        <w:adjustRightInd w:val="0"/>
        <w:spacing w:after="0" w:line="240" w:lineRule="auto"/>
        <w:ind w:left="1440"/>
        <w:rPr>
          <w:rFonts w:ascii="Times New Roman" w:hAnsi="Times New Roman"/>
          <w:b/>
          <w:bCs/>
          <w:sz w:val="24"/>
          <w:szCs w:val="24"/>
        </w:rPr>
      </w:pPr>
    </w:p>
    <w:p w14:paraId="5F31BF36" w14:textId="77777777" w:rsidR="00043B49" w:rsidRPr="00043B49" w:rsidRDefault="00247879" w:rsidP="00E97A95">
      <w:pPr>
        <w:numPr>
          <w:ilvl w:val="1"/>
          <w:numId w:val="5"/>
        </w:numPr>
        <w:autoSpaceDE w:val="0"/>
        <w:autoSpaceDN w:val="0"/>
        <w:adjustRightInd w:val="0"/>
        <w:spacing w:after="0" w:line="240" w:lineRule="auto"/>
        <w:ind w:left="1440" w:hanging="720"/>
        <w:rPr>
          <w:rFonts w:ascii="Times New Roman" w:hAnsi="Times New Roman"/>
          <w:b/>
          <w:bCs/>
          <w:sz w:val="24"/>
          <w:szCs w:val="24"/>
        </w:rPr>
      </w:pPr>
      <w:r w:rsidRPr="00043B49">
        <w:rPr>
          <w:rFonts w:ascii="Times New Roman" w:hAnsi="Times New Roman"/>
          <w:bCs/>
          <w:sz w:val="24"/>
          <w:szCs w:val="24"/>
        </w:rPr>
        <w:t>Make sure the three-phase disconnect</w:t>
      </w:r>
      <w:r w:rsidR="003D4D55" w:rsidRPr="00043B49">
        <w:rPr>
          <w:rFonts w:ascii="Times New Roman" w:hAnsi="Times New Roman"/>
          <w:bCs/>
          <w:sz w:val="24"/>
          <w:szCs w:val="24"/>
        </w:rPr>
        <w:t xml:space="preserve"> switch</w:t>
      </w:r>
      <w:r w:rsidRPr="00043B49">
        <w:rPr>
          <w:rFonts w:ascii="Times New Roman" w:hAnsi="Times New Roman"/>
          <w:bCs/>
          <w:sz w:val="24"/>
          <w:szCs w:val="24"/>
        </w:rPr>
        <w:t>, synchronous motor switch</w:t>
      </w:r>
      <w:r w:rsidR="003D4D55" w:rsidRPr="00043B49">
        <w:rPr>
          <w:rFonts w:ascii="Times New Roman" w:hAnsi="Times New Roman"/>
          <w:bCs/>
          <w:sz w:val="24"/>
          <w:szCs w:val="24"/>
        </w:rPr>
        <w:t xml:space="preserve"> S</w:t>
      </w:r>
      <w:r w:rsidR="003D4D55" w:rsidRPr="00043B49">
        <w:rPr>
          <w:rFonts w:ascii="Times New Roman" w:hAnsi="Times New Roman"/>
          <w:bCs/>
          <w:sz w:val="24"/>
          <w:szCs w:val="24"/>
          <w:vertAlign w:val="subscript"/>
        </w:rPr>
        <w:t>1</w:t>
      </w:r>
      <w:r w:rsidRPr="00043B49">
        <w:rPr>
          <w:rFonts w:ascii="Times New Roman" w:hAnsi="Times New Roman"/>
          <w:bCs/>
          <w:sz w:val="24"/>
          <w:szCs w:val="24"/>
        </w:rPr>
        <w:t xml:space="preserve">, and DC motor switch </w:t>
      </w:r>
      <w:r w:rsidR="003D4D55" w:rsidRPr="00043B49">
        <w:rPr>
          <w:rFonts w:ascii="Times New Roman" w:hAnsi="Times New Roman"/>
          <w:bCs/>
          <w:sz w:val="24"/>
          <w:szCs w:val="24"/>
        </w:rPr>
        <w:t>S</w:t>
      </w:r>
      <w:r w:rsidR="003D4D55" w:rsidRPr="00043B49">
        <w:rPr>
          <w:rFonts w:ascii="Times New Roman" w:hAnsi="Times New Roman"/>
          <w:bCs/>
          <w:sz w:val="24"/>
          <w:szCs w:val="24"/>
          <w:vertAlign w:val="subscript"/>
        </w:rPr>
        <w:t>2</w:t>
      </w:r>
      <w:r w:rsidR="003D4D55" w:rsidRPr="00043B49">
        <w:rPr>
          <w:rFonts w:ascii="Times New Roman" w:hAnsi="Times New Roman"/>
          <w:bCs/>
          <w:sz w:val="24"/>
          <w:szCs w:val="24"/>
        </w:rPr>
        <w:t xml:space="preserve"> </w:t>
      </w:r>
      <w:r w:rsidRPr="00043B49">
        <w:rPr>
          <w:rFonts w:ascii="Times New Roman" w:hAnsi="Times New Roman"/>
          <w:bCs/>
          <w:sz w:val="24"/>
          <w:szCs w:val="24"/>
        </w:rPr>
        <w:t xml:space="preserve">are all </w:t>
      </w:r>
      <w:r w:rsidR="00C855C2">
        <w:rPr>
          <w:rFonts w:ascii="Times New Roman" w:hAnsi="Times New Roman"/>
          <w:bCs/>
          <w:sz w:val="24"/>
          <w:szCs w:val="24"/>
        </w:rPr>
        <w:t>off</w:t>
      </w:r>
      <w:r w:rsidRPr="00043B49">
        <w:rPr>
          <w:rFonts w:ascii="Times New Roman" w:hAnsi="Times New Roman"/>
          <w:bCs/>
          <w:sz w:val="24"/>
          <w:szCs w:val="24"/>
        </w:rPr>
        <w:t xml:space="preserve">. </w:t>
      </w:r>
    </w:p>
    <w:p w14:paraId="1281707C" w14:textId="77777777" w:rsidR="00B015B9" w:rsidRPr="00B015B9" w:rsidRDefault="00B015B9" w:rsidP="00B015B9">
      <w:pPr>
        <w:autoSpaceDE w:val="0"/>
        <w:autoSpaceDN w:val="0"/>
        <w:adjustRightInd w:val="0"/>
        <w:spacing w:after="0" w:line="240" w:lineRule="auto"/>
        <w:ind w:left="2160"/>
        <w:rPr>
          <w:rFonts w:ascii="Times New Roman" w:hAnsi="Times New Roman"/>
          <w:b/>
          <w:bCs/>
          <w:sz w:val="24"/>
          <w:szCs w:val="24"/>
        </w:rPr>
      </w:pPr>
    </w:p>
    <w:p w14:paraId="0AC4EDD0" w14:textId="77777777" w:rsidR="00043B49" w:rsidRDefault="003D4D55" w:rsidP="00E97A95">
      <w:pPr>
        <w:numPr>
          <w:ilvl w:val="2"/>
          <w:numId w:val="6"/>
        </w:numPr>
        <w:autoSpaceDE w:val="0"/>
        <w:autoSpaceDN w:val="0"/>
        <w:adjustRightInd w:val="0"/>
        <w:spacing w:after="0" w:line="240" w:lineRule="auto"/>
        <w:ind w:left="2160"/>
        <w:rPr>
          <w:rFonts w:ascii="Times New Roman" w:hAnsi="Times New Roman"/>
          <w:b/>
          <w:bCs/>
          <w:sz w:val="24"/>
          <w:szCs w:val="24"/>
        </w:rPr>
      </w:pPr>
      <w:r w:rsidRPr="00043B49">
        <w:rPr>
          <w:rFonts w:ascii="Times New Roman" w:hAnsi="Times New Roman"/>
          <w:bCs/>
          <w:sz w:val="24"/>
          <w:szCs w:val="24"/>
        </w:rPr>
        <w:t>Note that while S</w:t>
      </w:r>
      <w:r w:rsidRPr="00043B49">
        <w:rPr>
          <w:rFonts w:ascii="Times New Roman" w:hAnsi="Times New Roman"/>
          <w:bCs/>
          <w:sz w:val="24"/>
          <w:szCs w:val="24"/>
          <w:vertAlign w:val="subscript"/>
        </w:rPr>
        <w:t xml:space="preserve">1 </w:t>
      </w:r>
      <w:r w:rsidRPr="00043B49">
        <w:rPr>
          <w:rFonts w:ascii="Times New Roman" w:hAnsi="Times New Roman"/>
          <w:bCs/>
          <w:sz w:val="24"/>
          <w:szCs w:val="24"/>
        </w:rPr>
        <w:t>is on the synchronous</w:t>
      </w:r>
      <w:r w:rsidR="00043B49">
        <w:rPr>
          <w:rFonts w:ascii="Times New Roman" w:hAnsi="Times New Roman"/>
          <w:bCs/>
          <w:sz w:val="24"/>
          <w:szCs w:val="24"/>
        </w:rPr>
        <w:t xml:space="preserve"> motor side, it </w:t>
      </w:r>
      <w:r w:rsidR="00795B39">
        <w:rPr>
          <w:rFonts w:ascii="Times New Roman" w:hAnsi="Times New Roman"/>
          <w:bCs/>
          <w:sz w:val="24"/>
          <w:szCs w:val="24"/>
        </w:rPr>
        <w:t>is</w:t>
      </w:r>
      <w:r w:rsidR="00043B49">
        <w:rPr>
          <w:rFonts w:ascii="Times New Roman" w:hAnsi="Times New Roman"/>
          <w:bCs/>
          <w:sz w:val="24"/>
          <w:szCs w:val="24"/>
        </w:rPr>
        <w:t xml:space="preserve"> used to </w:t>
      </w:r>
      <w:r w:rsidRPr="00043B49">
        <w:rPr>
          <w:rFonts w:ascii="Times New Roman" w:hAnsi="Times New Roman"/>
          <w:bCs/>
          <w:sz w:val="24"/>
          <w:szCs w:val="24"/>
        </w:rPr>
        <w:t xml:space="preserve">connect/disconnect </w:t>
      </w:r>
      <w:r w:rsidR="00B968B6" w:rsidRPr="00043B49">
        <w:rPr>
          <w:rFonts w:ascii="Times New Roman" w:hAnsi="Times New Roman"/>
          <w:bCs/>
          <w:sz w:val="24"/>
          <w:szCs w:val="24"/>
        </w:rPr>
        <w:t>the R</w:t>
      </w:r>
      <w:r w:rsidR="00B968B6" w:rsidRPr="00043B49">
        <w:rPr>
          <w:rFonts w:ascii="Times New Roman" w:hAnsi="Times New Roman"/>
          <w:bCs/>
          <w:sz w:val="24"/>
          <w:szCs w:val="24"/>
          <w:vertAlign w:val="subscript"/>
        </w:rPr>
        <w:t>L</w:t>
      </w:r>
      <w:r w:rsidR="00B968B6" w:rsidRPr="00043B49">
        <w:rPr>
          <w:rFonts w:ascii="Times New Roman" w:hAnsi="Times New Roman"/>
          <w:bCs/>
          <w:sz w:val="24"/>
          <w:szCs w:val="24"/>
        </w:rPr>
        <w:t xml:space="preserve"> load</w:t>
      </w:r>
      <w:r w:rsidRPr="00043B49">
        <w:rPr>
          <w:rFonts w:ascii="Times New Roman" w:hAnsi="Times New Roman"/>
          <w:bCs/>
          <w:sz w:val="24"/>
          <w:szCs w:val="24"/>
        </w:rPr>
        <w:t xml:space="preserve"> across the DC machine terminals. </w:t>
      </w:r>
    </w:p>
    <w:p w14:paraId="3FE3F0D8" w14:textId="77777777" w:rsidR="00B015B9" w:rsidRPr="00B015B9" w:rsidRDefault="00B015B9" w:rsidP="00B015B9">
      <w:pPr>
        <w:autoSpaceDE w:val="0"/>
        <w:autoSpaceDN w:val="0"/>
        <w:adjustRightInd w:val="0"/>
        <w:spacing w:after="0" w:line="240" w:lineRule="auto"/>
        <w:ind w:left="2160"/>
        <w:rPr>
          <w:rFonts w:ascii="Times New Roman" w:hAnsi="Times New Roman"/>
          <w:b/>
          <w:bCs/>
          <w:sz w:val="24"/>
          <w:szCs w:val="24"/>
        </w:rPr>
      </w:pPr>
    </w:p>
    <w:p w14:paraId="269B75B9" w14:textId="77777777" w:rsidR="00247879" w:rsidRPr="00043B49" w:rsidRDefault="00247879" w:rsidP="00E97A95">
      <w:pPr>
        <w:numPr>
          <w:ilvl w:val="2"/>
          <w:numId w:val="6"/>
        </w:numPr>
        <w:autoSpaceDE w:val="0"/>
        <w:autoSpaceDN w:val="0"/>
        <w:adjustRightInd w:val="0"/>
        <w:spacing w:after="0" w:line="240" w:lineRule="auto"/>
        <w:ind w:left="2160"/>
        <w:rPr>
          <w:rFonts w:ascii="Times New Roman" w:hAnsi="Times New Roman"/>
          <w:b/>
          <w:bCs/>
          <w:sz w:val="24"/>
          <w:szCs w:val="24"/>
        </w:rPr>
      </w:pPr>
      <w:r w:rsidRPr="00043B49">
        <w:rPr>
          <w:rFonts w:ascii="Times New Roman" w:hAnsi="Times New Roman"/>
          <w:bCs/>
          <w:sz w:val="24"/>
          <w:szCs w:val="24"/>
        </w:rPr>
        <w:t>Check that the VARIAC is at 0%.</w:t>
      </w:r>
    </w:p>
    <w:p w14:paraId="34FFF939" w14:textId="77777777" w:rsidR="00B015B9" w:rsidRDefault="00B015B9" w:rsidP="00B015B9">
      <w:pPr>
        <w:autoSpaceDE w:val="0"/>
        <w:autoSpaceDN w:val="0"/>
        <w:adjustRightInd w:val="0"/>
        <w:spacing w:after="0" w:line="240" w:lineRule="auto"/>
        <w:ind w:left="1440"/>
        <w:rPr>
          <w:rFonts w:ascii="Times New Roman" w:hAnsi="Times New Roman"/>
          <w:bCs/>
          <w:sz w:val="24"/>
          <w:szCs w:val="24"/>
        </w:rPr>
      </w:pPr>
    </w:p>
    <w:p w14:paraId="5B08D054" w14:textId="77777777" w:rsidR="00043B49" w:rsidRDefault="00247879" w:rsidP="00E97A95">
      <w:pPr>
        <w:numPr>
          <w:ilvl w:val="1"/>
          <w:numId w:val="6"/>
        </w:numPr>
        <w:autoSpaceDE w:val="0"/>
        <w:autoSpaceDN w:val="0"/>
        <w:adjustRightInd w:val="0"/>
        <w:spacing w:after="0" w:line="240" w:lineRule="auto"/>
        <w:ind w:left="1440" w:hanging="720"/>
        <w:rPr>
          <w:rFonts w:ascii="Times New Roman" w:hAnsi="Times New Roman"/>
          <w:bCs/>
          <w:sz w:val="24"/>
          <w:szCs w:val="24"/>
        </w:rPr>
      </w:pPr>
      <w:r>
        <w:rPr>
          <w:rFonts w:ascii="Times New Roman" w:hAnsi="Times New Roman"/>
          <w:bCs/>
          <w:sz w:val="24"/>
          <w:szCs w:val="24"/>
        </w:rPr>
        <w:t xml:space="preserve">Connect the setup shown in </w:t>
      </w:r>
      <w:r w:rsidRPr="00F06290">
        <w:rPr>
          <w:rFonts w:ascii="Times New Roman" w:hAnsi="Times New Roman"/>
          <w:b/>
          <w:bCs/>
          <w:sz w:val="24"/>
          <w:szCs w:val="24"/>
        </w:rPr>
        <w:t>Fig</w:t>
      </w:r>
      <w:r w:rsidR="00795B39" w:rsidRPr="00F06290">
        <w:rPr>
          <w:rFonts w:ascii="Times New Roman" w:hAnsi="Times New Roman"/>
          <w:b/>
          <w:bCs/>
          <w:sz w:val="24"/>
          <w:szCs w:val="24"/>
        </w:rPr>
        <w:t xml:space="preserve">ure </w:t>
      </w:r>
      <w:r w:rsidRPr="00F06290">
        <w:rPr>
          <w:rFonts w:ascii="Times New Roman" w:hAnsi="Times New Roman"/>
          <w:b/>
          <w:bCs/>
          <w:sz w:val="24"/>
          <w:szCs w:val="24"/>
        </w:rPr>
        <w:t>2</w:t>
      </w:r>
      <w:r w:rsidR="00B968B6">
        <w:rPr>
          <w:rFonts w:ascii="Times New Roman" w:hAnsi="Times New Roman"/>
          <w:bCs/>
          <w:sz w:val="24"/>
          <w:szCs w:val="24"/>
        </w:rPr>
        <w:t xml:space="preserve"> and set R</w:t>
      </w:r>
      <w:r w:rsidR="00B968B6" w:rsidRPr="00B968B6">
        <w:rPr>
          <w:rFonts w:ascii="Times New Roman" w:hAnsi="Times New Roman"/>
          <w:bCs/>
          <w:sz w:val="24"/>
          <w:szCs w:val="24"/>
          <w:vertAlign w:val="subscript"/>
        </w:rPr>
        <w:t>L</w:t>
      </w:r>
      <w:r w:rsidR="00B968B6">
        <w:rPr>
          <w:rFonts w:ascii="Times New Roman" w:hAnsi="Times New Roman"/>
          <w:bCs/>
          <w:sz w:val="24"/>
          <w:szCs w:val="24"/>
        </w:rPr>
        <w:t xml:space="preserve"> to 200</w:t>
      </w:r>
      <w:r w:rsidR="00795B39">
        <w:rPr>
          <w:rFonts w:ascii="Times New Roman" w:hAnsi="Times New Roman"/>
          <w:bCs/>
          <w:sz w:val="24"/>
          <w:szCs w:val="24"/>
        </w:rPr>
        <w:t xml:space="preserve"> </w:t>
      </w:r>
      <w:r w:rsidR="00B968B6">
        <w:rPr>
          <w:rFonts w:ascii="Times New Roman" w:hAnsi="Times New Roman"/>
          <w:bCs/>
          <w:sz w:val="24"/>
          <w:szCs w:val="24"/>
        </w:rPr>
        <w:t xml:space="preserve">Ω. </w:t>
      </w:r>
    </w:p>
    <w:p w14:paraId="7C2D116F" w14:textId="77777777" w:rsidR="00B015B9" w:rsidRDefault="00B015B9" w:rsidP="00B015B9">
      <w:pPr>
        <w:autoSpaceDE w:val="0"/>
        <w:autoSpaceDN w:val="0"/>
        <w:adjustRightInd w:val="0"/>
        <w:spacing w:after="0" w:line="240" w:lineRule="auto"/>
        <w:ind w:left="2160"/>
        <w:rPr>
          <w:rFonts w:ascii="Times New Roman" w:hAnsi="Times New Roman"/>
          <w:bCs/>
          <w:sz w:val="24"/>
          <w:szCs w:val="24"/>
        </w:rPr>
      </w:pPr>
    </w:p>
    <w:p w14:paraId="6802D73E" w14:textId="77777777" w:rsidR="005B7772" w:rsidRDefault="00247879" w:rsidP="00E97A95">
      <w:pPr>
        <w:numPr>
          <w:ilvl w:val="2"/>
          <w:numId w:val="6"/>
        </w:numPr>
        <w:autoSpaceDE w:val="0"/>
        <w:autoSpaceDN w:val="0"/>
        <w:adjustRightInd w:val="0"/>
        <w:spacing w:after="0" w:line="240" w:lineRule="auto"/>
        <w:ind w:left="2160"/>
        <w:rPr>
          <w:rFonts w:ascii="Times New Roman" w:hAnsi="Times New Roman"/>
          <w:bCs/>
          <w:sz w:val="24"/>
          <w:szCs w:val="24"/>
        </w:rPr>
      </w:pPr>
      <w:r w:rsidRPr="00043B49">
        <w:rPr>
          <w:rFonts w:ascii="Times New Roman" w:hAnsi="Times New Roman"/>
          <w:bCs/>
          <w:sz w:val="24"/>
          <w:szCs w:val="24"/>
        </w:rPr>
        <w:t xml:space="preserve">Check that the </w:t>
      </w:r>
      <w:r w:rsidR="00795B39">
        <w:rPr>
          <w:rFonts w:ascii="Times New Roman" w:hAnsi="Times New Roman"/>
          <w:bCs/>
          <w:sz w:val="24"/>
          <w:szCs w:val="24"/>
        </w:rPr>
        <w:t>S</w:t>
      </w:r>
      <w:r w:rsidRPr="00043B49">
        <w:rPr>
          <w:rFonts w:ascii="Times New Roman" w:hAnsi="Times New Roman"/>
          <w:bCs/>
          <w:sz w:val="24"/>
          <w:szCs w:val="24"/>
        </w:rPr>
        <w:t>tart/</w:t>
      </w:r>
      <w:r w:rsidR="00795B39">
        <w:rPr>
          <w:rFonts w:ascii="Times New Roman" w:hAnsi="Times New Roman"/>
          <w:bCs/>
          <w:sz w:val="24"/>
          <w:szCs w:val="24"/>
        </w:rPr>
        <w:t>R</w:t>
      </w:r>
      <w:r w:rsidRPr="00043B49">
        <w:rPr>
          <w:rFonts w:ascii="Times New Roman" w:hAnsi="Times New Roman"/>
          <w:bCs/>
          <w:sz w:val="24"/>
          <w:szCs w:val="24"/>
        </w:rPr>
        <w:t xml:space="preserve">un switch is in the Start position. </w:t>
      </w:r>
    </w:p>
    <w:p w14:paraId="5008528B" w14:textId="77777777" w:rsidR="00B015B9" w:rsidRDefault="00B015B9" w:rsidP="00B015B9">
      <w:pPr>
        <w:autoSpaceDE w:val="0"/>
        <w:autoSpaceDN w:val="0"/>
        <w:adjustRightInd w:val="0"/>
        <w:spacing w:after="0" w:line="240" w:lineRule="auto"/>
        <w:ind w:left="2160"/>
        <w:rPr>
          <w:rFonts w:ascii="Times New Roman" w:hAnsi="Times New Roman"/>
          <w:bCs/>
          <w:sz w:val="24"/>
          <w:szCs w:val="24"/>
        </w:rPr>
      </w:pPr>
    </w:p>
    <w:p w14:paraId="6A538359" w14:textId="77777777" w:rsidR="00247879" w:rsidRPr="005B7772" w:rsidRDefault="00247879" w:rsidP="00E97A95">
      <w:pPr>
        <w:numPr>
          <w:ilvl w:val="2"/>
          <w:numId w:val="6"/>
        </w:numPr>
        <w:autoSpaceDE w:val="0"/>
        <w:autoSpaceDN w:val="0"/>
        <w:adjustRightInd w:val="0"/>
        <w:spacing w:after="0" w:line="240" w:lineRule="auto"/>
        <w:ind w:left="2160"/>
        <w:rPr>
          <w:rFonts w:ascii="Times New Roman" w:hAnsi="Times New Roman"/>
          <w:bCs/>
          <w:sz w:val="24"/>
          <w:szCs w:val="24"/>
        </w:rPr>
      </w:pPr>
      <w:r w:rsidRPr="005B7772">
        <w:rPr>
          <w:rFonts w:ascii="Times New Roman" w:hAnsi="Times New Roman"/>
          <w:bCs/>
          <w:sz w:val="24"/>
          <w:szCs w:val="24"/>
        </w:rPr>
        <w:t xml:space="preserve">Turn </w:t>
      </w:r>
      <w:r w:rsidR="00795B39">
        <w:rPr>
          <w:rFonts w:ascii="Times New Roman" w:hAnsi="Times New Roman"/>
          <w:bCs/>
          <w:sz w:val="24"/>
          <w:szCs w:val="24"/>
        </w:rPr>
        <w:t>on</w:t>
      </w:r>
      <w:r w:rsidRPr="005B7772">
        <w:rPr>
          <w:rFonts w:ascii="Times New Roman" w:hAnsi="Times New Roman"/>
          <w:bCs/>
          <w:sz w:val="24"/>
          <w:szCs w:val="24"/>
        </w:rPr>
        <w:t xml:space="preserve"> the three-phase disconnect switch. </w:t>
      </w:r>
    </w:p>
    <w:p w14:paraId="20E2D9E8" w14:textId="77777777" w:rsidR="00B015B9" w:rsidRDefault="00B015B9" w:rsidP="00B015B9">
      <w:pPr>
        <w:autoSpaceDE w:val="0"/>
        <w:autoSpaceDN w:val="0"/>
        <w:adjustRightInd w:val="0"/>
        <w:spacing w:after="0" w:line="240" w:lineRule="auto"/>
        <w:ind w:left="1440"/>
        <w:rPr>
          <w:rFonts w:ascii="Times New Roman" w:hAnsi="Times New Roman"/>
          <w:bCs/>
          <w:sz w:val="24"/>
          <w:szCs w:val="24"/>
        </w:rPr>
      </w:pPr>
    </w:p>
    <w:p w14:paraId="39CE5453" w14:textId="77777777" w:rsidR="00247879" w:rsidRDefault="00247879" w:rsidP="00E97A95">
      <w:pPr>
        <w:numPr>
          <w:ilvl w:val="1"/>
          <w:numId w:val="6"/>
        </w:numPr>
        <w:autoSpaceDE w:val="0"/>
        <w:autoSpaceDN w:val="0"/>
        <w:adjustRightInd w:val="0"/>
        <w:spacing w:after="0" w:line="240" w:lineRule="auto"/>
        <w:ind w:left="1440" w:hanging="720"/>
        <w:rPr>
          <w:rFonts w:ascii="Times New Roman" w:hAnsi="Times New Roman"/>
          <w:bCs/>
          <w:sz w:val="24"/>
          <w:szCs w:val="24"/>
        </w:rPr>
      </w:pPr>
      <w:r>
        <w:rPr>
          <w:rFonts w:ascii="Times New Roman" w:hAnsi="Times New Roman"/>
          <w:bCs/>
          <w:sz w:val="24"/>
          <w:szCs w:val="24"/>
        </w:rPr>
        <w:t>Quickly increase the VARIAC output until the digital power meter reads around 115</w:t>
      </w:r>
      <w:r w:rsidR="00795B39">
        <w:rPr>
          <w:rFonts w:ascii="Times New Roman" w:hAnsi="Times New Roman"/>
          <w:bCs/>
          <w:sz w:val="24"/>
          <w:szCs w:val="24"/>
        </w:rPr>
        <w:t xml:space="preserve"> </w:t>
      </w:r>
      <w:r>
        <w:rPr>
          <w:rFonts w:ascii="Times New Roman" w:hAnsi="Times New Roman"/>
          <w:bCs/>
          <w:sz w:val="24"/>
          <w:szCs w:val="24"/>
        </w:rPr>
        <w:t>V.</w:t>
      </w:r>
    </w:p>
    <w:p w14:paraId="3B85D316" w14:textId="77777777" w:rsidR="00B015B9" w:rsidRDefault="00B015B9" w:rsidP="00B015B9">
      <w:pPr>
        <w:autoSpaceDE w:val="0"/>
        <w:autoSpaceDN w:val="0"/>
        <w:adjustRightInd w:val="0"/>
        <w:spacing w:after="0" w:line="240" w:lineRule="auto"/>
        <w:ind w:left="1440"/>
        <w:rPr>
          <w:rFonts w:ascii="Times New Roman" w:hAnsi="Times New Roman"/>
          <w:bCs/>
          <w:sz w:val="24"/>
          <w:szCs w:val="24"/>
        </w:rPr>
      </w:pPr>
    </w:p>
    <w:p w14:paraId="17FFD227" w14:textId="77777777" w:rsidR="00247879" w:rsidRDefault="00247879" w:rsidP="00E97A95">
      <w:pPr>
        <w:numPr>
          <w:ilvl w:val="1"/>
          <w:numId w:val="6"/>
        </w:numPr>
        <w:autoSpaceDE w:val="0"/>
        <w:autoSpaceDN w:val="0"/>
        <w:adjustRightInd w:val="0"/>
        <w:spacing w:after="0" w:line="240" w:lineRule="auto"/>
        <w:ind w:left="1440" w:hanging="720"/>
        <w:rPr>
          <w:rFonts w:ascii="Times New Roman" w:hAnsi="Times New Roman"/>
          <w:bCs/>
          <w:sz w:val="24"/>
          <w:szCs w:val="24"/>
        </w:rPr>
      </w:pPr>
      <w:r>
        <w:rPr>
          <w:rFonts w:ascii="Times New Roman" w:hAnsi="Times New Roman"/>
          <w:bCs/>
          <w:sz w:val="24"/>
          <w:szCs w:val="24"/>
        </w:rPr>
        <w:t xml:space="preserve">Turn </w:t>
      </w:r>
      <w:r w:rsidR="00795B39">
        <w:rPr>
          <w:rFonts w:ascii="Times New Roman" w:hAnsi="Times New Roman"/>
          <w:bCs/>
          <w:sz w:val="24"/>
          <w:szCs w:val="24"/>
        </w:rPr>
        <w:t>on</w:t>
      </w:r>
      <w:r>
        <w:rPr>
          <w:rFonts w:ascii="Times New Roman" w:hAnsi="Times New Roman"/>
          <w:bCs/>
          <w:sz w:val="24"/>
          <w:szCs w:val="24"/>
        </w:rPr>
        <w:t xml:space="preserve"> the 125</w:t>
      </w:r>
      <w:r w:rsidR="00795B39">
        <w:rPr>
          <w:rFonts w:ascii="Times New Roman" w:hAnsi="Times New Roman"/>
          <w:bCs/>
          <w:sz w:val="24"/>
          <w:szCs w:val="24"/>
        </w:rPr>
        <w:t xml:space="preserve"> </w:t>
      </w:r>
      <w:r>
        <w:rPr>
          <w:rFonts w:ascii="Times New Roman" w:hAnsi="Times New Roman"/>
          <w:bCs/>
          <w:sz w:val="24"/>
          <w:szCs w:val="24"/>
        </w:rPr>
        <w:t xml:space="preserve">V DC power supply. Make sure all connections are clear from the supply terminals. </w:t>
      </w:r>
    </w:p>
    <w:p w14:paraId="4C2DEFDE" w14:textId="77777777" w:rsidR="00B015B9" w:rsidRDefault="00B015B9" w:rsidP="00B015B9">
      <w:pPr>
        <w:autoSpaceDE w:val="0"/>
        <w:autoSpaceDN w:val="0"/>
        <w:adjustRightInd w:val="0"/>
        <w:spacing w:after="0" w:line="240" w:lineRule="auto"/>
        <w:ind w:left="2160"/>
        <w:rPr>
          <w:rFonts w:ascii="Times New Roman" w:hAnsi="Times New Roman"/>
          <w:bCs/>
          <w:sz w:val="24"/>
          <w:szCs w:val="24"/>
        </w:rPr>
      </w:pPr>
    </w:p>
    <w:p w14:paraId="1957FF5A" w14:textId="77777777" w:rsidR="00247879" w:rsidRDefault="00247879" w:rsidP="00E97A95">
      <w:pPr>
        <w:numPr>
          <w:ilvl w:val="2"/>
          <w:numId w:val="6"/>
        </w:numPr>
        <w:autoSpaceDE w:val="0"/>
        <w:autoSpaceDN w:val="0"/>
        <w:adjustRightInd w:val="0"/>
        <w:spacing w:after="0" w:line="240" w:lineRule="auto"/>
        <w:ind w:left="2160"/>
        <w:rPr>
          <w:rFonts w:ascii="Times New Roman" w:hAnsi="Times New Roman"/>
          <w:bCs/>
          <w:sz w:val="24"/>
          <w:szCs w:val="24"/>
        </w:rPr>
      </w:pPr>
      <w:r>
        <w:rPr>
          <w:rFonts w:ascii="Times New Roman" w:hAnsi="Times New Roman"/>
          <w:bCs/>
          <w:sz w:val="24"/>
          <w:szCs w:val="24"/>
        </w:rPr>
        <w:t xml:space="preserve">Press the </w:t>
      </w:r>
      <w:r w:rsidR="003D4D55">
        <w:rPr>
          <w:rFonts w:ascii="Times New Roman" w:hAnsi="Times New Roman"/>
          <w:bCs/>
          <w:sz w:val="24"/>
          <w:szCs w:val="24"/>
        </w:rPr>
        <w:t xml:space="preserve">supply </w:t>
      </w:r>
      <w:r>
        <w:rPr>
          <w:rFonts w:ascii="Times New Roman" w:hAnsi="Times New Roman"/>
          <w:bCs/>
          <w:sz w:val="24"/>
          <w:szCs w:val="24"/>
        </w:rPr>
        <w:t>start button and set the supply output to 125</w:t>
      </w:r>
      <w:r w:rsidR="00795B39">
        <w:rPr>
          <w:rFonts w:ascii="Times New Roman" w:hAnsi="Times New Roman"/>
          <w:bCs/>
          <w:sz w:val="24"/>
          <w:szCs w:val="24"/>
        </w:rPr>
        <w:t xml:space="preserve"> </w:t>
      </w:r>
      <w:r>
        <w:rPr>
          <w:rFonts w:ascii="Times New Roman" w:hAnsi="Times New Roman"/>
          <w:bCs/>
          <w:sz w:val="24"/>
          <w:szCs w:val="24"/>
        </w:rPr>
        <w:t>V.</w:t>
      </w:r>
    </w:p>
    <w:p w14:paraId="5FEBE228" w14:textId="77777777" w:rsidR="00B015B9" w:rsidRDefault="00B015B9" w:rsidP="00B015B9">
      <w:pPr>
        <w:autoSpaceDE w:val="0"/>
        <w:autoSpaceDN w:val="0"/>
        <w:adjustRightInd w:val="0"/>
        <w:spacing w:after="0" w:line="240" w:lineRule="auto"/>
        <w:ind w:left="2160"/>
        <w:rPr>
          <w:rFonts w:ascii="Times New Roman" w:hAnsi="Times New Roman"/>
          <w:bCs/>
          <w:sz w:val="24"/>
          <w:szCs w:val="24"/>
        </w:rPr>
      </w:pPr>
    </w:p>
    <w:p w14:paraId="774FF6CA" w14:textId="77777777" w:rsidR="00247879" w:rsidRDefault="00247879" w:rsidP="00E97A95">
      <w:pPr>
        <w:numPr>
          <w:ilvl w:val="2"/>
          <w:numId w:val="6"/>
        </w:numPr>
        <w:autoSpaceDE w:val="0"/>
        <w:autoSpaceDN w:val="0"/>
        <w:adjustRightInd w:val="0"/>
        <w:spacing w:after="0" w:line="240" w:lineRule="auto"/>
        <w:ind w:left="2160"/>
        <w:rPr>
          <w:rFonts w:ascii="Times New Roman" w:hAnsi="Times New Roman"/>
          <w:bCs/>
          <w:sz w:val="24"/>
          <w:szCs w:val="24"/>
        </w:rPr>
      </w:pPr>
      <w:r>
        <w:rPr>
          <w:rFonts w:ascii="Times New Roman" w:hAnsi="Times New Roman"/>
          <w:bCs/>
          <w:sz w:val="24"/>
          <w:szCs w:val="24"/>
        </w:rPr>
        <w:t xml:space="preserve">Flip the </w:t>
      </w:r>
      <w:r w:rsidR="00795B39">
        <w:rPr>
          <w:rFonts w:ascii="Times New Roman" w:hAnsi="Times New Roman"/>
          <w:bCs/>
          <w:sz w:val="24"/>
          <w:szCs w:val="24"/>
        </w:rPr>
        <w:t>S</w:t>
      </w:r>
      <w:r>
        <w:rPr>
          <w:rFonts w:ascii="Times New Roman" w:hAnsi="Times New Roman"/>
          <w:bCs/>
          <w:sz w:val="24"/>
          <w:szCs w:val="24"/>
        </w:rPr>
        <w:t>tart/</w:t>
      </w:r>
      <w:r w:rsidR="00795B39">
        <w:rPr>
          <w:rFonts w:ascii="Times New Roman" w:hAnsi="Times New Roman"/>
          <w:bCs/>
          <w:sz w:val="24"/>
          <w:szCs w:val="24"/>
        </w:rPr>
        <w:t>R</w:t>
      </w:r>
      <w:r>
        <w:rPr>
          <w:rFonts w:ascii="Times New Roman" w:hAnsi="Times New Roman"/>
          <w:bCs/>
          <w:sz w:val="24"/>
          <w:szCs w:val="24"/>
        </w:rPr>
        <w:t>un switch to the Run position.</w:t>
      </w:r>
    </w:p>
    <w:p w14:paraId="51BB908D" w14:textId="77777777" w:rsidR="00B015B9" w:rsidRDefault="00B015B9" w:rsidP="00B015B9">
      <w:pPr>
        <w:autoSpaceDE w:val="0"/>
        <w:autoSpaceDN w:val="0"/>
        <w:adjustRightInd w:val="0"/>
        <w:spacing w:after="0" w:line="240" w:lineRule="auto"/>
        <w:ind w:left="2520"/>
        <w:rPr>
          <w:rFonts w:ascii="Times New Roman" w:hAnsi="Times New Roman"/>
          <w:bCs/>
          <w:sz w:val="24"/>
          <w:szCs w:val="24"/>
        </w:rPr>
      </w:pPr>
    </w:p>
    <w:p w14:paraId="23A56417" w14:textId="77777777" w:rsidR="00247879" w:rsidRPr="00E2207B" w:rsidRDefault="00247879" w:rsidP="00E97A95">
      <w:pPr>
        <w:numPr>
          <w:ilvl w:val="3"/>
          <w:numId w:val="6"/>
        </w:numPr>
        <w:autoSpaceDE w:val="0"/>
        <w:autoSpaceDN w:val="0"/>
        <w:adjustRightInd w:val="0"/>
        <w:spacing w:after="0" w:line="240" w:lineRule="auto"/>
        <w:ind w:left="2520"/>
        <w:rPr>
          <w:rFonts w:ascii="Times New Roman" w:hAnsi="Times New Roman"/>
          <w:bCs/>
          <w:sz w:val="24"/>
          <w:szCs w:val="24"/>
        </w:rPr>
      </w:pPr>
      <w:r w:rsidRPr="00E2207B">
        <w:rPr>
          <w:rFonts w:ascii="Times New Roman" w:hAnsi="Times New Roman"/>
          <w:bCs/>
          <w:sz w:val="24"/>
          <w:szCs w:val="24"/>
        </w:rPr>
        <w:t>Record the armature current I</w:t>
      </w:r>
      <w:r w:rsidRPr="00E2207B">
        <w:rPr>
          <w:rFonts w:ascii="Times New Roman" w:hAnsi="Times New Roman"/>
          <w:bCs/>
          <w:sz w:val="24"/>
          <w:szCs w:val="24"/>
          <w:vertAlign w:val="subscript"/>
        </w:rPr>
        <w:t>AC1</w:t>
      </w:r>
      <w:r w:rsidRPr="00E2207B">
        <w:rPr>
          <w:rFonts w:ascii="Times New Roman" w:hAnsi="Times New Roman"/>
          <w:bCs/>
          <w:sz w:val="24"/>
          <w:szCs w:val="24"/>
        </w:rPr>
        <w:t>, armature voltage V</w:t>
      </w:r>
      <w:r w:rsidRPr="00E2207B">
        <w:rPr>
          <w:rFonts w:ascii="Times New Roman" w:hAnsi="Times New Roman"/>
          <w:bCs/>
          <w:sz w:val="24"/>
          <w:szCs w:val="24"/>
          <w:vertAlign w:val="subscript"/>
        </w:rPr>
        <w:t>AC1</w:t>
      </w:r>
      <w:r w:rsidRPr="00E2207B">
        <w:rPr>
          <w:rFonts w:ascii="Times New Roman" w:hAnsi="Times New Roman"/>
          <w:bCs/>
          <w:sz w:val="24"/>
          <w:szCs w:val="24"/>
        </w:rPr>
        <w:t>, real power, power factor</w:t>
      </w:r>
      <w:r w:rsidR="00E2207B" w:rsidRPr="00E2207B">
        <w:rPr>
          <w:rFonts w:ascii="Times New Roman" w:hAnsi="Times New Roman"/>
          <w:bCs/>
          <w:sz w:val="24"/>
          <w:szCs w:val="24"/>
        </w:rPr>
        <w:t xml:space="preserve">, </w:t>
      </w:r>
      <w:r w:rsidR="00E2207B">
        <w:rPr>
          <w:rFonts w:ascii="Times New Roman" w:hAnsi="Times New Roman"/>
          <w:bCs/>
          <w:sz w:val="24"/>
          <w:szCs w:val="24"/>
        </w:rPr>
        <w:t xml:space="preserve">and </w:t>
      </w:r>
      <w:r w:rsidRPr="00E2207B">
        <w:rPr>
          <w:rFonts w:ascii="Times New Roman" w:hAnsi="Times New Roman"/>
          <w:bCs/>
          <w:sz w:val="24"/>
          <w:szCs w:val="24"/>
        </w:rPr>
        <w:t xml:space="preserve">field voltage and current from the DC power supply display. </w:t>
      </w:r>
    </w:p>
    <w:p w14:paraId="1AFD8B4B" w14:textId="77777777" w:rsidR="00B015B9" w:rsidRDefault="00B015B9" w:rsidP="00B015B9">
      <w:pPr>
        <w:autoSpaceDE w:val="0"/>
        <w:autoSpaceDN w:val="0"/>
        <w:adjustRightInd w:val="0"/>
        <w:spacing w:after="0" w:line="240" w:lineRule="auto"/>
        <w:ind w:left="2520"/>
        <w:rPr>
          <w:rFonts w:ascii="Times New Roman" w:hAnsi="Times New Roman"/>
          <w:bCs/>
          <w:sz w:val="24"/>
          <w:szCs w:val="24"/>
        </w:rPr>
      </w:pPr>
    </w:p>
    <w:p w14:paraId="0BD573EC" w14:textId="77777777" w:rsidR="00247879" w:rsidRDefault="00247879" w:rsidP="00E97A95">
      <w:pPr>
        <w:numPr>
          <w:ilvl w:val="3"/>
          <w:numId w:val="6"/>
        </w:numPr>
        <w:autoSpaceDE w:val="0"/>
        <w:autoSpaceDN w:val="0"/>
        <w:adjustRightInd w:val="0"/>
        <w:spacing w:after="0" w:line="240" w:lineRule="auto"/>
        <w:ind w:left="2520"/>
        <w:rPr>
          <w:rFonts w:ascii="Times New Roman" w:hAnsi="Times New Roman"/>
          <w:bCs/>
          <w:sz w:val="24"/>
          <w:szCs w:val="24"/>
        </w:rPr>
      </w:pPr>
      <w:r>
        <w:rPr>
          <w:rFonts w:ascii="Times New Roman" w:hAnsi="Times New Roman"/>
          <w:bCs/>
          <w:sz w:val="24"/>
          <w:szCs w:val="24"/>
        </w:rPr>
        <w:t>Measure and record the torque and speed of the machine.</w:t>
      </w:r>
    </w:p>
    <w:p w14:paraId="16CCD6A4" w14:textId="77777777" w:rsidR="00B015B9" w:rsidRDefault="00B015B9" w:rsidP="00B015B9">
      <w:pPr>
        <w:autoSpaceDE w:val="0"/>
        <w:autoSpaceDN w:val="0"/>
        <w:adjustRightInd w:val="0"/>
        <w:spacing w:after="0" w:line="240" w:lineRule="auto"/>
        <w:ind w:left="2520"/>
        <w:rPr>
          <w:rFonts w:ascii="Times New Roman" w:hAnsi="Times New Roman"/>
          <w:bCs/>
          <w:sz w:val="24"/>
          <w:szCs w:val="24"/>
        </w:rPr>
      </w:pPr>
    </w:p>
    <w:p w14:paraId="4B530401" w14:textId="77777777" w:rsidR="00641079" w:rsidRDefault="003D4D55" w:rsidP="00E97A95">
      <w:pPr>
        <w:numPr>
          <w:ilvl w:val="3"/>
          <w:numId w:val="6"/>
        </w:numPr>
        <w:autoSpaceDE w:val="0"/>
        <w:autoSpaceDN w:val="0"/>
        <w:adjustRightInd w:val="0"/>
        <w:spacing w:after="0" w:line="240" w:lineRule="auto"/>
        <w:ind w:left="2520"/>
        <w:rPr>
          <w:ins w:id="43" w:author="HuskyPC" w:date="2015-06-10T21:31:00Z"/>
          <w:rFonts w:ascii="Times New Roman" w:hAnsi="Times New Roman"/>
          <w:bCs/>
          <w:sz w:val="24"/>
          <w:szCs w:val="24"/>
        </w:rPr>
      </w:pPr>
      <w:commentRangeStart w:id="44"/>
      <w:r>
        <w:rPr>
          <w:rFonts w:ascii="Times New Roman" w:hAnsi="Times New Roman"/>
          <w:bCs/>
          <w:sz w:val="24"/>
          <w:szCs w:val="24"/>
        </w:rPr>
        <w:t xml:space="preserve">Keep the strobe light </w:t>
      </w:r>
      <w:r w:rsidR="00795B39">
        <w:rPr>
          <w:rFonts w:ascii="Times New Roman" w:hAnsi="Times New Roman"/>
          <w:bCs/>
          <w:sz w:val="24"/>
          <w:szCs w:val="24"/>
        </w:rPr>
        <w:t>on</w:t>
      </w:r>
      <w:r>
        <w:rPr>
          <w:rFonts w:ascii="Times New Roman" w:hAnsi="Times New Roman"/>
          <w:bCs/>
          <w:sz w:val="24"/>
          <w:szCs w:val="24"/>
        </w:rPr>
        <w:t xml:space="preserve"> near the shaft and measure the initial angle δ</w:t>
      </w:r>
      <w:r w:rsidRPr="003D4D55">
        <w:rPr>
          <w:rFonts w:ascii="Times New Roman" w:hAnsi="Times New Roman"/>
          <w:bCs/>
          <w:sz w:val="24"/>
          <w:szCs w:val="24"/>
          <w:vertAlign w:val="subscript"/>
        </w:rPr>
        <w:t>o</w:t>
      </w:r>
      <w:r>
        <w:rPr>
          <w:rFonts w:ascii="Times New Roman" w:hAnsi="Times New Roman"/>
          <w:bCs/>
          <w:sz w:val="24"/>
          <w:szCs w:val="24"/>
        </w:rPr>
        <w:t>.</w:t>
      </w:r>
    </w:p>
    <w:p w14:paraId="4ACD7D91" w14:textId="0B3BA528" w:rsidR="00641079" w:rsidDel="00620595" w:rsidRDefault="00641079" w:rsidP="00A921CD">
      <w:pPr>
        <w:pStyle w:val="ListParagraph"/>
        <w:ind w:left="3150"/>
        <w:rPr>
          <w:ins w:id="45" w:author="HuskyPC" w:date="2015-06-10T21:31:00Z"/>
          <w:del w:id="46" w:author="Jacob Roundy" w:date="2015-06-12T12:16:00Z"/>
          <w:rFonts w:ascii="Times New Roman" w:hAnsi="Times New Roman"/>
          <w:bCs/>
          <w:sz w:val="24"/>
          <w:szCs w:val="24"/>
        </w:rPr>
      </w:pPr>
    </w:p>
    <w:p w14:paraId="0A3BB07F" w14:textId="77777777" w:rsidR="00620595" w:rsidRDefault="00620595" w:rsidP="00A921CD">
      <w:pPr>
        <w:autoSpaceDE w:val="0"/>
        <w:autoSpaceDN w:val="0"/>
        <w:adjustRightInd w:val="0"/>
        <w:spacing w:after="0" w:line="240" w:lineRule="auto"/>
        <w:ind w:left="3150"/>
        <w:rPr>
          <w:ins w:id="47" w:author="Jacob Roundy" w:date="2015-06-12T12:16:00Z"/>
          <w:rFonts w:ascii="Times New Roman" w:hAnsi="Times New Roman"/>
          <w:bCs/>
          <w:sz w:val="24"/>
          <w:szCs w:val="24"/>
        </w:rPr>
      </w:pPr>
    </w:p>
    <w:p w14:paraId="48571066" w14:textId="2EEEBE1F" w:rsidR="00641079" w:rsidRDefault="00641079" w:rsidP="00A921CD">
      <w:pPr>
        <w:numPr>
          <w:ilvl w:val="4"/>
          <w:numId w:val="6"/>
        </w:numPr>
        <w:autoSpaceDE w:val="0"/>
        <w:autoSpaceDN w:val="0"/>
        <w:adjustRightInd w:val="0"/>
        <w:spacing w:after="0" w:line="240" w:lineRule="auto"/>
        <w:ind w:left="3150"/>
        <w:rPr>
          <w:ins w:id="48" w:author="HuskyPC" w:date="2015-06-10T21:31:00Z"/>
          <w:rFonts w:ascii="Times New Roman" w:hAnsi="Times New Roman"/>
          <w:bCs/>
          <w:sz w:val="24"/>
          <w:szCs w:val="24"/>
        </w:rPr>
      </w:pPr>
      <w:ins w:id="49" w:author="HuskyPC" w:date="2015-06-10T21:31:00Z">
        <w:r>
          <w:rPr>
            <w:rFonts w:ascii="Times New Roman" w:hAnsi="Times New Roman"/>
            <w:bCs/>
            <w:sz w:val="24"/>
            <w:szCs w:val="24"/>
          </w:rPr>
          <w:t>To set up the strobe light, plug it in</w:t>
        </w:r>
        <w:del w:id="50" w:author="Jacob Roundy" w:date="2015-06-12T12:16:00Z">
          <w:r w:rsidDel="00620595">
            <w:rPr>
              <w:rFonts w:ascii="Times New Roman" w:hAnsi="Times New Roman"/>
              <w:bCs/>
              <w:sz w:val="24"/>
              <w:szCs w:val="24"/>
            </w:rPr>
            <w:delText xml:space="preserve"> </w:delText>
          </w:r>
        </w:del>
        <w:r>
          <w:rPr>
            <w:rFonts w:ascii="Times New Roman" w:hAnsi="Times New Roman"/>
            <w:bCs/>
            <w:sz w:val="24"/>
            <w:szCs w:val="24"/>
          </w:rPr>
          <w:t>to a regular power outlet and turn it on.</w:t>
        </w:r>
      </w:ins>
    </w:p>
    <w:p w14:paraId="75B7BEA0" w14:textId="77777777" w:rsidR="00620595" w:rsidRDefault="00620595" w:rsidP="00A921CD">
      <w:pPr>
        <w:autoSpaceDE w:val="0"/>
        <w:autoSpaceDN w:val="0"/>
        <w:adjustRightInd w:val="0"/>
        <w:spacing w:after="0" w:line="240" w:lineRule="auto"/>
        <w:ind w:left="3150"/>
        <w:rPr>
          <w:ins w:id="51" w:author="Jacob Roundy" w:date="2015-06-12T12:14:00Z"/>
          <w:rFonts w:ascii="Times New Roman" w:hAnsi="Times New Roman"/>
          <w:bCs/>
          <w:sz w:val="24"/>
          <w:szCs w:val="24"/>
        </w:rPr>
      </w:pPr>
    </w:p>
    <w:p w14:paraId="4F1CE209" w14:textId="33F19FC0" w:rsidR="00641079" w:rsidRDefault="00641079" w:rsidP="00A921CD">
      <w:pPr>
        <w:numPr>
          <w:ilvl w:val="4"/>
          <w:numId w:val="6"/>
        </w:numPr>
        <w:autoSpaceDE w:val="0"/>
        <w:autoSpaceDN w:val="0"/>
        <w:adjustRightInd w:val="0"/>
        <w:spacing w:after="0" w:line="240" w:lineRule="auto"/>
        <w:ind w:left="3150"/>
        <w:rPr>
          <w:ins w:id="52" w:author="HuskyPC" w:date="2015-06-10T21:34:00Z"/>
          <w:rFonts w:ascii="Times New Roman" w:hAnsi="Times New Roman"/>
          <w:bCs/>
          <w:sz w:val="24"/>
          <w:szCs w:val="24"/>
        </w:rPr>
      </w:pPr>
      <w:ins w:id="53" w:author="HuskyPC" w:date="2015-06-10T21:32:00Z">
        <w:r>
          <w:rPr>
            <w:rFonts w:ascii="Times New Roman" w:hAnsi="Times New Roman"/>
            <w:bCs/>
            <w:sz w:val="24"/>
            <w:szCs w:val="24"/>
          </w:rPr>
          <w:t xml:space="preserve">With the </w:t>
        </w:r>
        <w:del w:id="54" w:author="Jacob Roundy" w:date="2015-06-12T12:17:00Z">
          <w:r w:rsidDel="00620595">
            <w:rPr>
              <w:rFonts w:ascii="Times New Roman" w:hAnsi="Times New Roman"/>
              <w:bCs/>
              <w:sz w:val="24"/>
              <w:szCs w:val="24"/>
            </w:rPr>
            <w:delText>“</w:delText>
          </w:r>
        </w:del>
        <w:r>
          <w:rPr>
            <w:rFonts w:ascii="Times New Roman" w:hAnsi="Times New Roman"/>
            <w:bCs/>
            <w:sz w:val="24"/>
            <w:szCs w:val="24"/>
          </w:rPr>
          <w:t>Coarse</w:t>
        </w:r>
        <w:del w:id="55" w:author="Jacob Roundy" w:date="2015-06-12T12:17:00Z">
          <w:r w:rsidDel="00620595">
            <w:rPr>
              <w:rFonts w:ascii="Times New Roman" w:hAnsi="Times New Roman"/>
              <w:bCs/>
              <w:sz w:val="24"/>
              <w:szCs w:val="24"/>
            </w:rPr>
            <w:delText>”</w:delText>
          </w:r>
        </w:del>
        <w:r>
          <w:rPr>
            <w:rFonts w:ascii="Times New Roman" w:hAnsi="Times New Roman"/>
            <w:bCs/>
            <w:sz w:val="24"/>
            <w:szCs w:val="24"/>
          </w:rPr>
          <w:t xml:space="preserve"> knob, adjust the speed reading on the strobe light to be close enough to 1</w:t>
        </w:r>
      </w:ins>
      <w:ins w:id="56" w:author="Jacob Roundy" w:date="2015-06-12T12:17:00Z">
        <w:r w:rsidR="00620595">
          <w:rPr>
            <w:rFonts w:ascii="Times New Roman" w:hAnsi="Times New Roman"/>
            <w:bCs/>
            <w:sz w:val="24"/>
            <w:szCs w:val="24"/>
          </w:rPr>
          <w:t>,</w:t>
        </w:r>
      </w:ins>
      <w:ins w:id="57" w:author="HuskyPC" w:date="2015-06-10T21:32:00Z">
        <w:r>
          <w:rPr>
            <w:rFonts w:ascii="Times New Roman" w:hAnsi="Times New Roman"/>
            <w:bCs/>
            <w:sz w:val="24"/>
            <w:szCs w:val="24"/>
          </w:rPr>
          <w:t>800 RPM</w:t>
        </w:r>
      </w:ins>
      <w:ins w:id="58" w:author="Jacob Roundy" w:date="2015-06-12T12:17:00Z">
        <w:r w:rsidR="00620595">
          <w:rPr>
            <w:rFonts w:ascii="Times New Roman" w:hAnsi="Times New Roman"/>
            <w:bCs/>
            <w:sz w:val="24"/>
            <w:szCs w:val="24"/>
          </w:rPr>
          <w:t>,</w:t>
        </w:r>
      </w:ins>
      <w:ins w:id="59" w:author="HuskyPC" w:date="2015-06-10T21:32:00Z">
        <w:r>
          <w:rPr>
            <w:rFonts w:ascii="Times New Roman" w:hAnsi="Times New Roman"/>
            <w:bCs/>
            <w:sz w:val="24"/>
            <w:szCs w:val="24"/>
          </w:rPr>
          <w:t xml:space="preserve"> which is the synchronous speed of 1 four-pole 60 Hz machine.</w:t>
        </w:r>
      </w:ins>
      <w:ins w:id="60" w:author="Jacob Roundy" w:date="2015-06-12T12:17:00Z">
        <w:r w:rsidR="00620595">
          <w:rPr>
            <w:rFonts w:ascii="Times New Roman" w:hAnsi="Times New Roman"/>
            <w:bCs/>
            <w:sz w:val="24"/>
            <w:szCs w:val="24"/>
          </w:rPr>
          <w:t xml:space="preserve"> </w:t>
        </w:r>
      </w:ins>
      <w:ins w:id="61" w:author="HuskyPC" w:date="2015-06-10T21:32:00Z">
        <w:del w:id="62" w:author="Jacob Roundy" w:date="2015-06-12T12:17:00Z">
          <w:r w:rsidDel="00620595">
            <w:rPr>
              <w:rFonts w:ascii="Times New Roman" w:hAnsi="Times New Roman"/>
              <w:bCs/>
              <w:sz w:val="24"/>
              <w:szCs w:val="24"/>
            </w:rPr>
            <w:delText xml:space="preserve"> [</w:delText>
          </w:r>
        </w:del>
        <w:r>
          <w:rPr>
            <w:rFonts w:ascii="Times New Roman" w:hAnsi="Times New Roman"/>
            <w:bCs/>
            <w:sz w:val="24"/>
            <w:szCs w:val="24"/>
          </w:rPr>
          <w:t xml:space="preserve">Synchronous speed is calculated </w:t>
        </w:r>
      </w:ins>
      <w:ins w:id="63" w:author="HuskyPC" w:date="2015-06-10T21:35:00Z">
        <w:r>
          <w:rPr>
            <w:rFonts w:ascii="Times New Roman" w:hAnsi="Times New Roman"/>
            <w:bCs/>
            <w:sz w:val="24"/>
            <w:szCs w:val="24"/>
          </w:rPr>
          <w:t xml:space="preserve">in rounds per minute (RPM) </w:t>
        </w:r>
      </w:ins>
      <w:ins w:id="64" w:author="HuskyPC" w:date="2015-06-10T21:32:00Z">
        <w:r>
          <w:rPr>
            <w:rFonts w:ascii="Times New Roman" w:hAnsi="Times New Roman"/>
            <w:bCs/>
            <w:sz w:val="24"/>
            <w:szCs w:val="24"/>
          </w:rPr>
          <w:t xml:space="preserve">as </w:t>
        </w:r>
      </w:ins>
      <w:ins w:id="65" w:author="HuskyPC" w:date="2015-06-10T21:33:00Z">
        <w:r>
          <w:rPr>
            <w:rFonts w:ascii="Times New Roman" w:hAnsi="Times New Roman"/>
            <w:bCs/>
            <w:i/>
            <w:sz w:val="24"/>
            <w:szCs w:val="24"/>
          </w:rPr>
          <w:t>n</w:t>
        </w:r>
        <w:r>
          <w:rPr>
            <w:rFonts w:ascii="Times New Roman" w:hAnsi="Times New Roman"/>
            <w:bCs/>
            <w:sz w:val="24"/>
            <w:szCs w:val="24"/>
          </w:rPr>
          <w:t>=120x</w:t>
        </w:r>
        <w:r>
          <w:rPr>
            <w:rFonts w:ascii="Times New Roman" w:hAnsi="Times New Roman"/>
            <w:bCs/>
            <w:i/>
            <w:sz w:val="24"/>
            <w:szCs w:val="24"/>
          </w:rPr>
          <w:t>f</w:t>
        </w:r>
        <w:r>
          <w:rPr>
            <w:rFonts w:ascii="Times New Roman" w:hAnsi="Times New Roman"/>
            <w:bCs/>
            <w:sz w:val="24"/>
            <w:szCs w:val="24"/>
          </w:rPr>
          <w:t>/</w:t>
        </w:r>
        <w:r w:rsidRPr="00A856EA">
          <w:rPr>
            <w:rFonts w:ascii="Times New Roman" w:hAnsi="Times New Roman"/>
            <w:bCs/>
            <w:i/>
            <w:sz w:val="24"/>
            <w:szCs w:val="24"/>
          </w:rPr>
          <w:t>P</w:t>
        </w:r>
      </w:ins>
      <w:ins w:id="66" w:author="HuskyPC" w:date="2015-06-10T21:34:00Z">
        <w:r>
          <w:rPr>
            <w:rFonts w:ascii="Times New Roman" w:hAnsi="Times New Roman"/>
            <w:bCs/>
            <w:sz w:val="24"/>
            <w:szCs w:val="24"/>
          </w:rPr>
          <w:t xml:space="preserve"> where </w:t>
        </w:r>
        <w:r>
          <w:rPr>
            <w:rFonts w:ascii="Times New Roman" w:hAnsi="Times New Roman"/>
            <w:bCs/>
            <w:i/>
            <w:sz w:val="24"/>
            <w:szCs w:val="24"/>
          </w:rPr>
          <w:t xml:space="preserve">f </w:t>
        </w:r>
        <w:r>
          <w:rPr>
            <w:rFonts w:ascii="Times New Roman" w:hAnsi="Times New Roman"/>
            <w:bCs/>
            <w:sz w:val="24"/>
            <w:szCs w:val="24"/>
          </w:rPr>
          <w:t xml:space="preserve">is the frequency and </w:t>
        </w:r>
        <w:r>
          <w:rPr>
            <w:rFonts w:ascii="Times New Roman" w:hAnsi="Times New Roman"/>
            <w:bCs/>
            <w:i/>
            <w:sz w:val="24"/>
            <w:szCs w:val="24"/>
          </w:rPr>
          <w:t>P</w:t>
        </w:r>
        <w:r>
          <w:rPr>
            <w:rFonts w:ascii="Times New Roman" w:hAnsi="Times New Roman"/>
            <w:bCs/>
            <w:sz w:val="24"/>
            <w:szCs w:val="24"/>
          </w:rPr>
          <w:t xml:space="preserve"> is the number of poles.</w:t>
        </w:r>
      </w:ins>
      <w:del w:id="67" w:author="Jacob Roundy" w:date="2015-06-12T12:18:00Z">
        <w:r w:rsidR="003D4D55" w:rsidDel="00620595">
          <w:rPr>
            <w:rFonts w:ascii="Times New Roman" w:hAnsi="Times New Roman"/>
            <w:bCs/>
            <w:sz w:val="24"/>
            <w:szCs w:val="24"/>
          </w:rPr>
          <w:delText xml:space="preserve"> </w:delText>
        </w:r>
      </w:del>
      <w:commentRangeEnd w:id="44"/>
    </w:p>
    <w:p w14:paraId="2518F70A" w14:textId="77777777" w:rsidR="00620595" w:rsidRDefault="00620595" w:rsidP="00A921CD">
      <w:pPr>
        <w:autoSpaceDE w:val="0"/>
        <w:autoSpaceDN w:val="0"/>
        <w:adjustRightInd w:val="0"/>
        <w:spacing w:after="0" w:line="240" w:lineRule="auto"/>
        <w:ind w:left="3150"/>
        <w:rPr>
          <w:ins w:id="68" w:author="Jacob Roundy" w:date="2015-06-12T12:14:00Z"/>
          <w:rFonts w:ascii="Times New Roman" w:hAnsi="Times New Roman"/>
          <w:bCs/>
          <w:sz w:val="24"/>
          <w:szCs w:val="24"/>
        </w:rPr>
      </w:pPr>
    </w:p>
    <w:p w14:paraId="221849F7" w14:textId="42CC2CC0" w:rsidR="00641079" w:rsidDel="00620595" w:rsidRDefault="00641079" w:rsidP="00A921CD">
      <w:pPr>
        <w:numPr>
          <w:ilvl w:val="4"/>
          <w:numId w:val="6"/>
        </w:numPr>
        <w:autoSpaceDE w:val="0"/>
        <w:autoSpaceDN w:val="0"/>
        <w:adjustRightInd w:val="0"/>
        <w:spacing w:after="0" w:line="240" w:lineRule="auto"/>
        <w:ind w:left="3150"/>
        <w:rPr>
          <w:ins w:id="69" w:author="HuskyPC" w:date="2015-06-10T21:34:00Z"/>
          <w:del w:id="70" w:author="Jacob Roundy" w:date="2015-06-12T12:19:00Z"/>
          <w:rFonts w:ascii="Times New Roman" w:hAnsi="Times New Roman"/>
          <w:bCs/>
          <w:sz w:val="24"/>
          <w:szCs w:val="24"/>
        </w:rPr>
      </w:pPr>
      <w:ins w:id="71" w:author="HuskyPC" w:date="2015-06-10T21:34:00Z">
        <w:r>
          <w:rPr>
            <w:rFonts w:ascii="Times New Roman" w:hAnsi="Times New Roman"/>
            <w:bCs/>
            <w:sz w:val="24"/>
            <w:szCs w:val="24"/>
          </w:rPr>
          <w:t xml:space="preserve">Place the strobe light to face the motor shaft’s edge, and adjust the </w:t>
        </w:r>
        <w:del w:id="72" w:author="Jacob Roundy" w:date="2015-06-12T12:18:00Z">
          <w:r w:rsidDel="00620595">
            <w:rPr>
              <w:rFonts w:ascii="Times New Roman" w:hAnsi="Times New Roman"/>
              <w:bCs/>
              <w:sz w:val="24"/>
              <w:szCs w:val="24"/>
            </w:rPr>
            <w:delText>“</w:delText>
          </w:r>
        </w:del>
        <w:r>
          <w:rPr>
            <w:rFonts w:ascii="Times New Roman" w:hAnsi="Times New Roman"/>
            <w:bCs/>
            <w:sz w:val="24"/>
            <w:szCs w:val="24"/>
          </w:rPr>
          <w:t>Fine</w:t>
        </w:r>
        <w:del w:id="73" w:author="Jacob Roundy" w:date="2015-06-12T12:18:00Z">
          <w:r w:rsidDel="00620595">
            <w:rPr>
              <w:rFonts w:ascii="Times New Roman" w:hAnsi="Times New Roman"/>
              <w:bCs/>
              <w:sz w:val="24"/>
              <w:szCs w:val="24"/>
            </w:rPr>
            <w:delText>”</w:delText>
          </w:r>
        </w:del>
        <w:r>
          <w:rPr>
            <w:rFonts w:ascii="Times New Roman" w:hAnsi="Times New Roman"/>
            <w:bCs/>
            <w:sz w:val="24"/>
            <w:szCs w:val="24"/>
          </w:rPr>
          <w:t xml:space="preserve"> knob until </w:t>
        </w:r>
        <w:del w:id="74" w:author="Jacob Roundy" w:date="2015-06-12T12:18:00Z">
          <w:r w:rsidDel="00620595">
            <w:rPr>
              <w:rFonts w:ascii="Times New Roman" w:hAnsi="Times New Roman"/>
              <w:bCs/>
              <w:sz w:val="24"/>
              <w:szCs w:val="24"/>
            </w:rPr>
            <w:delText>you see as if t</w:delText>
          </w:r>
        </w:del>
      </w:ins>
      <w:ins w:id="75" w:author="Jacob Roundy" w:date="2015-06-12T12:18:00Z">
        <w:r w:rsidR="00620595">
          <w:rPr>
            <w:rFonts w:ascii="Times New Roman" w:hAnsi="Times New Roman"/>
            <w:bCs/>
            <w:sz w:val="24"/>
            <w:szCs w:val="24"/>
          </w:rPr>
          <w:t>t</w:t>
        </w:r>
      </w:ins>
      <w:ins w:id="76" w:author="HuskyPC" w:date="2015-06-10T21:34:00Z">
        <w:r>
          <w:rPr>
            <w:rFonts w:ascii="Times New Roman" w:hAnsi="Times New Roman"/>
            <w:bCs/>
            <w:sz w:val="24"/>
            <w:szCs w:val="24"/>
          </w:rPr>
          <w:t xml:space="preserve">he shaft </w:t>
        </w:r>
        <w:del w:id="77" w:author="Jacob Roundy" w:date="2015-06-12T12:18:00Z">
          <w:r w:rsidDel="00620595">
            <w:rPr>
              <w:rFonts w:ascii="Times New Roman" w:hAnsi="Times New Roman"/>
              <w:bCs/>
              <w:sz w:val="24"/>
              <w:szCs w:val="24"/>
            </w:rPr>
            <w:delText>is</w:delText>
          </w:r>
        </w:del>
      </w:ins>
      <w:ins w:id="78" w:author="Jacob Roundy" w:date="2015-06-12T12:18:00Z">
        <w:r w:rsidR="00620595">
          <w:rPr>
            <w:rFonts w:ascii="Times New Roman" w:hAnsi="Times New Roman"/>
            <w:bCs/>
            <w:sz w:val="24"/>
            <w:szCs w:val="24"/>
          </w:rPr>
          <w:t>appears</w:t>
        </w:r>
      </w:ins>
      <w:ins w:id="79" w:author="HuskyPC" w:date="2015-06-10T21:34:00Z">
        <w:r>
          <w:rPr>
            <w:rFonts w:ascii="Times New Roman" w:hAnsi="Times New Roman"/>
            <w:bCs/>
            <w:sz w:val="24"/>
            <w:szCs w:val="24"/>
          </w:rPr>
          <w:t xml:space="preserve"> stationary</w:t>
        </w:r>
      </w:ins>
      <w:ins w:id="80" w:author="Jacob Roundy" w:date="2015-06-12T12:19:00Z">
        <w:r w:rsidR="00620595">
          <w:rPr>
            <w:rFonts w:ascii="Times New Roman" w:hAnsi="Times New Roman"/>
            <w:bCs/>
            <w:sz w:val="24"/>
            <w:szCs w:val="24"/>
          </w:rPr>
          <w:t>.</w:t>
        </w:r>
      </w:ins>
      <w:ins w:id="81" w:author="HuskyPC" w:date="2015-06-10T21:34:00Z">
        <w:del w:id="82" w:author="Jacob Roundy" w:date="2015-06-12T12:19:00Z">
          <w:r w:rsidDel="00620595">
            <w:rPr>
              <w:rFonts w:ascii="Times New Roman" w:hAnsi="Times New Roman"/>
              <w:bCs/>
              <w:sz w:val="24"/>
              <w:szCs w:val="24"/>
            </w:rPr>
            <w:delText>.</w:delText>
          </w:r>
        </w:del>
      </w:ins>
      <w:ins w:id="83" w:author="Jacob Roundy" w:date="2015-06-12T12:19:00Z">
        <w:r w:rsidR="00620595">
          <w:rPr>
            <w:rFonts w:ascii="Times New Roman" w:hAnsi="Times New Roman"/>
            <w:bCs/>
            <w:sz w:val="24"/>
            <w:szCs w:val="24"/>
          </w:rPr>
          <w:t xml:space="preserve"> T</w:t>
        </w:r>
        <w:r w:rsidR="00620595" w:rsidRPr="00620595">
          <w:rPr>
            <w:rFonts w:ascii="Times New Roman" w:hAnsi="Times New Roman"/>
            <w:bCs/>
            <w:sz w:val="24"/>
            <w:szCs w:val="24"/>
          </w:rPr>
          <w:t>he human eye is tricked to see the shaft as stationary by having the strobe light</w:t>
        </w:r>
        <w:r w:rsidR="00620595">
          <w:rPr>
            <w:rFonts w:ascii="Times New Roman" w:hAnsi="Times New Roman"/>
            <w:bCs/>
            <w:sz w:val="24"/>
            <w:szCs w:val="24"/>
          </w:rPr>
          <w:t xml:space="preserve"> frequency (or speed reading)</w:t>
        </w:r>
        <w:r w:rsidR="00620595" w:rsidRPr="00620595">
          <w:rPr>
            <w:rFonts w:ascii="Times New Roman" w:hAnsi="Times New Roman"/>
            <w:bCs/>
            <w:sz w:val="24"/>
            <w:szCs w:val="24"/>
          </w:rPr>
          <w:t xml:space="preserve"> match the shaft speed.</w:t>
        </w:r>
      </w:ins>
    </w:p>
    <w:p w14:paraId="18DA4247" w14:textId="17CBF2A3" w:rsidR="003D4D55" w:rsidRPr="00A921CD" w:rsidRDefault="00641079" w:rsidP="00A921CD">
      <w:pPr>
        <w:numPr>
          <w:ilvl w:val="4"/>
          <w:numId w:val="6"/>
        </w:numPr>
        <w:autoSpaceDE w:val="0"/>
        <w:autoSpaceDN w:val="0"/>
        <w:adjustRightInd w:val="0"/>
        <w:spacing w:after="0" w:line="240" w:lineRule="auto"/>
        <w:ind w:left="3150"/>
        <w:rPr>
          <w:rFonts w:ascii="Times New Roman" w:hAnsi="Times New Roman"/>
          <w:bCs/>
          <w:sz w:val="24"/>
          <w:szCs w:val="24"/>
        </w:rPr>
      </w:pPr>
      <w:ins w:id="84" w:author="HuskyPC" w:date="2015-06-10T21:35:00Z">
        <w:del w:id="85" w:author="Jacob Roundy" w:date="2015-06-12T12:19:00Z">
          <w:r w:rsidRPr="00A921CD" w:rsidDel="00620595">
            <w:rPr>
              <w:rFonts w:ascii="Times New Roman" w:hAnsi="Times New Roman"/>
              <w:bCs/>
              <w:sz w:val="24"/>
              <w:szCs w:val="24"/>
            </w:rPr>
            <w:delText xml:space="preserve">The human eye is tricked to see the shaft as stationary by having the strobe light frequency (or speed reading) to match the shaft speed. </w:delText>
          </w:r>
        </w:del>
      </w:ins>
      <w:del w:id="86" w:author="Jacob Roundy" w:date="2015-06-12T12:19:00Z">
        <w:r w:rsidR="00101D8B" w:rsidDel="00620595">
          <w:rPr>
            <w:rStyle w:val="CommentReference"/>
          </w:rPr>
          <w:commentReference w:id="44"/>
        </w:r>
      </w:del>
    </w:p>
    <w:p w14:paraId="082D6474" w14:textId="77777777" w:rsidR="00B015B9" w:rsidRDefault="00B015B9" w:rsidP="00B015B9">
      <w:pPr>
        <w:autoSpaceDE w:val="0"/>
        <w:autoSpaceDN w:val="0"/>
        <w:adjustRightInd w:val="0"/>
        <w:spacing w:after="0" w:line="240" w:lineRule="auto"/>
        <w:ind w:left="1440"/>
        <w:rPr>
          <w:rFonts w:ascii="Times New Roman" w:hAnsi="Times New Roman"/>
          <w:bCs/>
          <w:sz w:val="24"/>
          <w:szCs w:val="24"/>
        </w:rPr>
      </w:pPr>
    </w:p>
    <w:p w14:paraId="507374A1" w14:textId="77777777" w:rsidR="003D4D55" w:rsidRDefault="003D4D55" w:rsidP="00E97A95">
      <w:pPr>
        <w:numPr>
          <w:ilvl w:val="1"/>
          <w:numId w:val="6"/>
        </w:numPr>
        <w:autoSpaceDE w:val="0"/>
        <w:autoSpaceDN w:val="0"/>
        <w:adjustRightInd w:val="0"/>
        <w:spacing w:after="0" w:line="240" w:lineRule="auto"/>
        <w:ind w:left="1440" w:hanging="720"/>
        <w:rPr>
          <w:rFonts w:ascii="Times New Roman" w:hAnsi="Times New Roman"/>
          <w:bCs/>
          <w:sz w:val="24"/>
          <w:szCs w:val="24"/>
        </w:rPr>
      </w:pPr>
      <w:r>
        <w:rPr>
          <w:rFonts w:ascii="Times New Roman" w:hAnsi="Times New Roman"/>
          <w:bCs/>
          <w:sz w:val="24"/>
          <w:szCs w:val="24"/>
        </w:rPr>
        <w:t xml:space="preserve">Turn </w:t>
      </w:r>
      <w:r w:rsidR="00795B39">
        <w:rPr>
          <w:rFonts w:ascii="Times New Roman" w:hAnsi="Times New Roman"/>
          <w:bCs/>
          <w:sz w:val="24"/>
          <w:szCs w:val="24"/>
        </w:rPr>
        <w:t>on</w:t>
      </w:r>
      <w:r>
        <w:rPr>
          <w:rFonts w:ascii="Times New Roman" w:hAnsi="Times New Roman"/>
          <w:bCs/>
          <w:sz w:val="24"/>
          <w:szCs w:val="24"/>
        </w:rPr>
        <w:t xml:space="preserve"> S</w:t>
      </w:r>
      <w:r w:rsidRPr="003D4D55">
        <w:rPr>
          <w:rFonts w:ascii="Times New Roman" w:hAnsi="Times New Roman"/>
          <w:bCs/>
          <w:sz w:val="24"/>
          <w:szCs w:val="24"/>
          <w:vertAlign w:val="subscript"/>
        </w:rPr>
        <w:t>1</w:t>
      </w:r>
      <w:r w:rsidR="00E2207B">
        <w:rPr>
          <w:rFonts w:ascii="Times New Roman" w:hAnsi="Times New Roman"/>
          <w:bCs/>
          <w:sz w:val="24"/>
          <w:szCs w:val="24"/>
        </w:rPr>
        <w:t xml:space="preserve"> and repeat steps </w:t>
      </w:r>
      <w:r w:rsidR="005B7772">
        <w:rPr>
          <w:rFonts w:ascii="Times New Roman" w:hAnsi="Times New Roman"/>
          <w:bCs/>
          <w:sz w:val="24"/>
          <w:szCs w:val="24"/>
        </w:rPr>
        <w:t>3.4.2.1</w:t>
      </w:r>
      <w:r w:rsidR="00E2207B">
        <w:rPr>
          <w:rFonts w:ascii="Times New Roman" w:hAnsi="Times New Roman"/>
          <w:bCs/>
          <w:sz w:val="24"/>
          <w:szCs w:val="24"/>
        </w:rPr>
        <w:t xml:space="preserve"> to </w:t>
      </w:r>
      <w:r w:rsidR="005B7772">
        <w:rPr>
          <w:rFonts w:ascii="Times New Roman" w:hAnsi="Times New Roman"/>
          <w:bCs/>
          <w:sz w:val="24"/>
          <w:szCs w:val="24"/>
        </w:rPr>
        <w:t>3.4.2.3</w:t>
      </w:r>
      <w:r w:rsidR="00795B39">
        <w:rPr>
          <w:rFonts w:ascii="Times New Roman" w:hAnsi="Times New Roman"/>
          <w:bCs/>
          <w:sz w:val="24"/>
          <w:szCs w:val="24"/>
        </w:rPr>
        <w:t>,</w:t>
      </w:r>
      <w:r w:rsidR="00E2207B">
        <w:rPr>
          <w:rFonts w:ascii="Times New Roman" w:hAnsi="Times New Roman"/>
          <w:bCs/>
          <w:sz w:val="24"/>
          <w:szCs w:val="24"/>
        </w:rPr>
        <w:t xml:space="preserve"> but measure the new angle as δ</w:t>
      </w:r>
      <w:r w:rsidR="00E2207B">
        <w:rPr>
          <w:rFonts w:ascii="Times New Roman" w:hAnsi="Times New Roman"/>
          <w:bCs/>
          <w:sz w:val="24"/>
          <w:szCs w:val="24"/>
          <w:vertAlign w:val="subscript"/>
        </w:rPr>
        <w:t>1</w:t>
      </w:r>
      <w:r w:rsidR="00E2207B">
        <w:rPr>
          <w:rFonts w:ascii="Times New Roman" w:hAnsi="Times New Roman"/>
          <w:bCs/>
          <w:sz w:val="24"/>
          <w:szCs w:val="24"/>
        </w:rPr>
        <w:t>.</w:t>
      </w:r>
    </w:p>
    <w:p w14:paraId="784E310E" w14:textId="77777777" w:rsidR="00B015B9" w:rsidRDefault="00B015B9" w:rsidP="00B015B9">
      <w:pPr>
        <w:autoSpaceDE w:val="0"/>
        <w:autoSpaceDN w:val="0"/>
        <w:adjustRightInd w:val="0"/>
        <w:spacing w:after="0" w:line="240" w:lineRule="auto"/>
        <w:ind w:left="1440"/>
        <w:rPr>
          <w:rFonts w:ascii="Times New Roman" w:hAnsi="Times New Roman"/>
          <w:bCs/>
          <w:sz w:val="24"/>
          <w:szCs w:val="24"/>
        </w:rPr>
      </w:pPr>
    </w:p>
    <w:p w14:paraId="6ABCEDDB" w14:textId="77777777" w:rsidR="003D4D55" w:rsidRDefault="003D4D55" w:rsidP="00E97A95">
      <w:pPr>
        <w:numPr>
          <w:ilvl w:val="1"/>
          <w:numId w:val="6"/>
        </w:numPr>
        <w:autoSpaceDE w:val="0"/>
        <w:autoSpaceDN w:val="0"/>
        <w:adjustRightInd w:val="0"/>
        <w:spacing w:after="0" w:line="240" w:lineRule="auto"/>
        <w:ind w:left="1440" w:hanging="720"/>
        <w:rPr>
          <w:rFonts w:ascii="Times New Roman" w:hAnsi="Times New Roman"/>
          <w:bCs/>
          <w:sz w:val="24"/>
          <w:szCs w:val="24"/>
        </w:rPr>
      </w:pPr>
      <w:r>
        <w:rPr>
          <w:rFonts w:ascii="Times New Roman" w:hAnsi="Times New Roman"/>
          <w:bCs/>
          <w:sz w:val="24"/>
          <w:szCs w:val="24"/>
        </w:rPr>
        <w:t xml:space="preserve">Turn </w:t>
      </w:r>
      <w:r w:rsidR="00795B39">
        <w:rPr>
          <w:rFonts w:ascii="Times New Roman" w:hAnsi="Times New Roman"/>
          <w:bCs/>
          <w:sz w:val="24"/>
          <w:szCs w:val="24"/>
        </w:rPr>
        <w:t>on</w:t>
      </w:r>
      <w:r>
        <w:rPr>
          <w:rFonts w:ascii="Times New Roman" w:hAnsi="Times New Roman"/>
          <w:bCs/>
          <w:sz w:val="24"/>
          <w:szCs w:val="24"/>
        </w:rPr>
        <w:t xml:space="preserve"> S</w:t>
      </w:r>
      <w:r>
        <w:rPr>
          <w:rFonts w:ascii="Times New Roman" w:hAnsi="Times New Roman"/>
          <w:bCs/>
          <w:sz w:val="24"/>
          <w:szCs w:val="24"/>
          <w:vertAlign w:val="subscript"/>
        </w:rPr>
        <w:t>2</w:t>
      </w:r>
      <w:r w:rsidR="005B7772">
        <w:rPr>
          <w:rFonts w:ascii="Times New Roman" w:hAnsi="Times New Roman"/>
          <w:bCs/>
          <w:sz w:val="24"/>
          <w:szCs w:val="24"/>
        </w:rPr>
        <w:t xml:space="preserve"> and repeat steps 3.4.2.1 to 3.4.2.3</w:t>
      </w:r>
      <w:r w:rsidR="00795B39">
        <w:rPr>
          <w:rFonts w:ascii="Times New Roman" w:hAnsi="Times New Roman"/>
          <w:bCs/>
          <w:sz w:val="24"/>
          <w:szCs w:val="24"/>
        </w:rPr>
        <w:t>,</w:t>
      </w:r>
      <w:r w:rsidR="00E2207B">
        <w:rPr>
          <w:rFonts w:ascii="Times New Roman" w:hAnsi="Times New Roman"/>
          <w:bCs/>
          <w:sz w:val="24"/>
          <w:szCs w:val="24"/>
        </w:rPr>
        <w:t xml:space="preserve"> but measure the new angle as δ</w:t>
      </w:r>
      <w:r w:rsidR="00E2207B">
        <w:rPr>
          <w:rFonts w:ascii="Times New Roman" w:hAnsi="Times New Roman"/>
          <w:bCs/>
          <w:sz w:val="24"/>
          <w:szCs w:val="24"/>
          <w:vertAlign w:val="subscript"/>
        </w:rPr>
        <w:t>2</w:t>
      </w:r>
      <w:r w:rsidR="00E2207B">
        <w:rPr>
          <w:rFonts w:ascii="Times New Roman" w:hAnsi="Times New Roman"/>
          <w:bCs/>
          <w:sz w:val="24"/>
          <w:szCs w:val="24"/>
        </w:rPr>
        <w:t>.</w:t>
      </w:r>
    </w:p>
    <w:p w14:paraId="6CFDC97E" w14:textId="77777777" w:rsidR="00B015B9" w:rsidRDefault="00B015B9" w:rsidP="00B015B9">
      <w:pPr>
        <w:autoSpaceDE w:val="0"/>
        <w:autoSpaceDN w:val="0"/>
        <w:adjustRightInd w:val="0"/>
        <w:spacing w:after="0" w:line="240" w:lineRule="auto"/>
        <w:ind w:left="1440"/>
        <w:rPr>
          <w:rFonts w:ascii="Times New Roman" w:hAnsi="Times New Roman"/>
          <w:bCs/>
          <w:sz w:val="24"/>
          <w:szCs w:val="24"/>
        </w:rPr>
      </w:pPr>
    </w:p>
    <w:p w14:paraId="5F27C5EE" w14:textId="77777777" w:rsidR="00B968B6" w:rsidRPr="00E2207B" w:rsidRDefault="00B968B6" w:rsidP="00E97A95">
      <w:pPr>
        <w:numPr>
          <w:ilvl w:val="1"/>
          <w:numId w:val="6"/>
        </w:numPr>
        <w:autoSpaceDE w:val="0"/>
        <w:autoSpaceDN w:val="0"/>
        <w:adjustRightInd w:val="0"/>
        <w:spacing w:after="0" w:line="240" w:lineRule="auto"/>
        <w:ind w:left="1440" w:hanging="720"/>
        <w:rPr>
          <w:rFonts w:ascii="Times New Roman" w:hAnsi="Times New Roman"/>
          <w:bCs/>
          <w:sz w:val="24"/>
          <w:szCs w:val="24"/>
        </w:rPr>
      </w:pPr>
      <w:r w:rsidRPr="00E2207B">
        <w:rPr>
          <w:rFonts w:ascii="Times New Roman" w:hAnsi="Times New Roman"/>
          <w:bCs/>
          <w:sz w:val="24"/>
          <w:szCs w:val="24"/>
        </w:rPr>
        <w:t xml:space="preserve">Turn </w:t>
      </w:r>
      <w:r w:rsidR="00795B39">
        <w:rPr>
          <w:rFonts w:ascii="Times New Roman" w:hAnsi="Times New Roman"/>
          <w:bCs/>
          <w:sz w:val="24"/>
          <w:szCs w:val="24"/>
        </w:rPr>
        <w:t>off</w:t>
      </w:r>
      <w:r w:rsidRPr="00E2207B">
        <w:rPr>
          <w:rFonts w:ascii="Times New Roman" w:hAnsi="Times New Roman"/>
          <w:bCs/>
          <w:sz w:val="24"/>
          <w:szCs w:val="24"/>
        </w:rPr>
        <w:t xml:space="preserve"> S</w:t>
      </w:r>
      <w:r w:rsidRPr="00E2207B">
        <w:rPr>
          <w:rFonts w:ascii="Times New Roman" w:hAnsi="Times New Roman"/>
          <w:bCs/>
          <w:sz w:val="24"/>
          <w:szCs w:val="24"/>
          <w:vertAlign w:val="subscript"/>
        </w:rPr>
        <w:t>2</w:t>
      </w:r>
      <w:r w:rsidR="00E2207B" w:rsidRPr="00E2207B">
        <w:rPr>
          <w:rFonts w:ascii="Times New Roman" w:hAnsi="Times New Roman"/>
          <w:bCs/>
          <w:sz w:val="24"/>
          <w:szCs w:val="24"/>
        </w:rPr>
        <w:t xml:space="preserve"> and change </w:t>
      </w:r>
      <w:r w:rsidRPr="00E2207B">
        <w:rPr>
          <w:rFonts w:ascii="Times New Roman" w:hAnsi="Times New Roman"/>
          <w:bCs/>
          <w:sz w:val="24"/>
          <w:szCs w:val="24"/>
        </w:rPr>
        <w:t>R</w:t>
      </w:r>
      <w:r w:rsidRPr="00E2207B">
        <w:rPr>
          <w:rFonts w:ascii="Times New Roman" w:hAnsi="Times New Roman"/>
          <w:bCs/>
          <w:sz w:val="24"/>
          <w:szCs w:val="24"/>
          <w:vertAlign w:val="subscript"/>
        </w:rPr>
        <w:t>L</w:t>
      </w:r>
      <w:r w:rsidRPr="00E2207B">
        <w:rPr>
          <w:rFonts w:ascii="Times New Roman" w:hAnsi="Times New Roman"/>
          <w:bCs/>
          <w:sz w:val="24"/>
          <w:szCs w:val="24"/>
        </w:rPr>
        <w:t xml:space="preserve"> to 100 Ω.</w:t>
      </w:r>
    </w:p>
    <w:p w14:paraId="13E12FAD" w14:textId="77777777" w:rsidR="00B015B9" w:rsidRDefault="00B015B9" w:rsidP="00B015B9">
      <w:pPr>
        <w:autoSpaceDE w:val="0"/>
        <w:autoSpaceDN w:val="0"/>
        <w:adjustRightInd w:val="0"/>
        <w:spacing w:after="0" w:line="240" w:lineRule="auto"/>
        <w:ind w:left="2160"/>
        <w:rPr>
          <w:rFonts w:ascii="Times New Roman" w:hAnsi="Times New Roman"/>
          <w:bCs/>
          <w:sz w:val="24"/>
          <w:szCs w:val="24"/>
        </w:rPr>
      </w:pPr>
    </w:p>
    <w:p w14:paraId="40EECF1F" w14:textId="77777777" w:rsidR="00E2207B" w:rsidRDefault="00E2207B" w:rsidP="00E97A95">
      <w:pPr>
        <w:numPr>
          <w:ilvl w:val="2"/>
          <w:numId w:val="6"/>
        </w:numPr>
        <w:autoSpaceDE w:val="0"/>
        <w:autoSpaceDN w:val="0"/>
        <w:adjustRightInd w:val="0"/>
        <w:spacing w:after="0" w:line="240" w:lineRule="auto"/>
        <w:ind w:left="2160"/>
        <w:rPr>
          <w:rFonts w:ascii="Times New Roman" w:hAnsi="Times New Roman"/>
          <w:bCs/>
          <w:sz w:val="24"/>
          <w:szCs w:val="24"/>
        </w:rPr>
      </w:pPr>
      <w:r>
        <w:rPr>
          <w:rFonts w:ascii="Times New Roman" w:hAnsi="Times New Roman"/>
          <w:bCs/>
          <w:sz w:val="24"/>
          <w:szCs w:val="24"/>
        </w:rPr>
        <w:t xml:space="preserve">Turn </w:t>
      </w:r>
      <w:r w:rsidR="00795B39">
        <w:rPr>
          <w:rFonts w:ascii="Times New Roman" w:hAnsi="Times New Roman"/>
          <w:bCs/>
          <w:sz w:val="24"/>
          <w:szCs w:val="24"/>
        </w:rPr>
        <w:t>on</w:t>
      </w:r>
      <w:r>
        <w:rPr>
          <w:rFonts w:ascii="Times New Roman" w:hAnsi="Times New Roman"/>
          <w:bCs/>
          <w:sz w:val="24"/>
          <w:szCs w:val="24"/>
        </w:rPr>
        <w:t xml:space="preserve"> S</w:t>
      </w:r>
      <w:r>
        <w:rPr>
          <w:rFonts w:ascii="Times New Roman" w:hAnsi="Times New Roman"/>
          <w:bCs/>
          <w:sz w:val="24"/>
          <w:szCs w:val="24"/>
          <w:vertAlign w:val="subscript"/>
        </w:rPr>
        <w:t>2</w:t>
      </w:r>
      <w:r>
        <w:rPr>
          <w:rFonts w:ascii="Times New Roman" w:hAnsi="Times New Roman"/>
          <w:bCs/>
          <w:sz w:val="24"/>
          <w:szCs w:val="24"/>
        </w:rPr>
        <w:t xml:space="preserve"> and repeat steps </w:t>
      </w:r>
      <w:r w:rsidR="005B7772">
        <w:rPr>
          <w:rFonts w:ascii="Times New Roman" w:hAnsi="Times New Roman"/>
          <w:bCs/>
          <w:sz w:val="24"/>
          <w:szCs w:val="24"/>
        </w:rPr>
        <w:t>3.4.2.1 to 3.4.2.3</w:t>
      </w:r>
      <w:r w:rsidR="00795B39">
        <w:rPr>
          <w:rFonts w:ascii="Times New Roman" w:hAnsi="Times New Roman"/>
          <w:bCs/>
          <w:sz w:val="24"/>
          <w:szCs w:val="24"/>
        </w:rPr>
        <w:t>,</w:t>
      </w:r>
      <w:r>
        <w:rPr>
          <w:rFonts w:ascii="Times New Roman" w:hAnsi="Times New Roman"/>
          <w:bCs/>
          <w:sz w:val="24"/>
          <w:szCs w:val="24"/>
        </w:rPr>
        <w:t xml:space="preserve"> but measure the new angle as δ</w:t>
      </w:r>
      <w:r>
        <w:rPr>
          <w:rFonts w:ascii="Times New Roman" w:hAnsi="Times New Roman"/>
          <w:bCs/>
          <w:sz w:val="24"/>
          <w:szCs w:val="24"/>
          <w:vertAlign w:val="subscript"/>
        </w:rPr>
        <w:t>3</w:t>
      </w:r>
      <w:r>
        <w:rPr>
          <w:rFonts w:ascii="Times New Roman" w:hAnsi="Times New Roman"/>
          <w:bCs/>
          <w:sz w:val="24"/>
          <w:szCs w:val="24"/>
        </w:rPr>
        <w:t>.</w:t>
      </w:r>
    </w:p>
    <w:p w14:paraId="248CB8D9" w14:textId="77777777" w:rsidR="00B015B9" w:rsidRDefault="00B015B9" w:rsidP="00B015B9">
      <w:pPr>
        <w:autoSpaceDE w:val="0"/>
        <w:autoSpaceDN w:val="0"/>
        <w:adjustRightInd w:val="0"/>
        <w:spacing w:after="0" w:line="240" w:lineRule="auto"/>
        <w:ind w:left="480"/>
        <w:rPr>
          <w:rFonts w:ascii="Times New Roman" w:hAnsi="Times New Roman"/>
          <w:bCs/>
          <w:sz w:val="24"/>
          <w:szCs w:val="24"/>
        </w:rPr>
      </w:pPr>
    </w:p>
    <w:p w14:paraId="459C157A" w14:textId="77777777" w:rsidR="00247879" w:rsidRDefault="00247879" w:rsidP="00B015B9">
      <w:pPr>
        <w:numPr>
          <w:ilvl w:val="1"/>
          <w:numId w:val="6"/>
        </w:numPr>
        <w:autoSpaceDE w:val="0"/>
        <w:autoSpaceDN w:val="0"/>
        <w:adjustRightInd w:val="0"/>
        <w:spacing w:after="0" w:line="240" w:lineRule="auto"/>
        <w:ind w:left="1530" w:hanging="840"/>
        <w:rPr>
          <w:rFonts w:ascii="Times New Roman" w:hAnsi="Times New Roman"/>
          <w:bCs/>
          <w:sz w:val="24"/>
          <w:szCs w:val="24"/>
        </w:rPr>
      </w:pPr>
      <w:r>
        <w:rPr>
          <w:rFonts w:ascii="Times New Roman" w:hAnsi="Times New Roman"/>
          <w:bCs/>
          <w:sz w:val="24"/>
          <w:szCs w:val="24"/>
        </w:rPr>
        <w:t xml:space="preserve">Turn </w:t>
      </w:r>
      <w:r w:rsidR="00795B39">
        <w:rPr>
          <w:rFonts w:ascii="Times New Roman" w:hAnsi="Times New Roman"/>
          <w:bCs/>
          <w:sz w:val="24"/>
          <w:szCs w:val="24"/>
        </w:rPr>
        <w:t>off</w:t>
      </w:r>
      <w:r>
        <w:rPr>
          <w:rFonts w:ascii="Times New Roman" w:hAnsi="Times New Roman"/>
          <w:bCs/>
          <w:sz w:val="24"/>
          <w:szCs w:val="24"/>
        </w:rPr>
        <w:t xml:space="preserve"> the DC power supply, flip the </w:t>
      </w:r>
      <w:r w:rsidR="00795B39">
        <w:rPr>
          <w:rFonts w:ascii="Times New Roman" w:hAnsi="Times New Roman"/>
          <w:bCs/>
          <w:sz w:val="24"/>
          <w:szCs w:val="24"/>
        </w:rPr>
        <w:t>S</w:t>
      </w:r>
      <w:r>
        <w:rPr>
          <w:rFonts w:ascii="Times New Roman" w:hAnsi="Times New Roman"/>
          <w:bCs/>
          <w:sz w:val="24"/>
          <w:szCs w:val="24"/>
        </w:rPr>
        <w:t>tart/</w:t>
      </w:r>
      <w:r w:rsidR="00795B39">
        <w:rPr>
          <w:rFonts w:ascii="Times New Roman" w:hAnsi="Times New Roman"/>
          <w:bCs/>
          <w:sz w:val="24"/>
          <w:szCs w:val="24"/>
        </w:rPr>
        <w:t>R</w:t>
      </w:r>
      <w:r>
        <w:rPr>
          <w:rFonts w:ascii="Times New Roman" w:hAnsi="Times New Roman"/>
          <w:bCs/>
          <w:sz w:val="24"/>
          <w:szCs w:val="24"/>
        </w:rPr>
        <w:t xml:space="preserve">un switch to the Start position, </w:t>
      </w:r>
      <w:r w:rsidR="00B968B6">
        <w:rPr>
          <w:rFonts w:ascii="Times New Roman" w:hAnsi="Times New Roman"/>
          <w:bCs/>
          <w:sz w:val="24"/>
          <w:szCs w:val="24"/>
        </w:rPr>
        <w:t xml:space="preserve">turn </w:t>
      </w:r>
      <w:r w:rsidR="00795B39">
        <w:rPr>
          <w:rFonts w:ascii="Times New Roman" w:hAnsi="Times New Roman"/>
          <w:bCs/>
          <w:sz w:val="24"/>
          <w:szCs w:val="24"/>
        </w:rPr>
        <w:t>off</w:t>
      </w:r>
      <w:r w:rsidR="00B968B6">
        <w:rPr>
          <w:rFonts w:ascii="Times New Roman" w:hAnsi="Times New Roman"/>
          <w:bCs/>
          <w:sz w:val="24"/>
          <w:szCs w:val="24"/>
        </w:rPr>
        <w:t xml:space="preserve"> S</w:t>
      </w:r>
      <w:r w:rsidR="00B968B6" w:rsidRPr="00B968B6">
        <w:rPr>
          <w:rFonts w:ascii="Times New Roman" w:hAnsi="Times New Roman"/>
          <w:bCs/>
          <w:sz w:val="24"/>
          <w:szCs w:val="24"/>
          <w:vertAlign w:val="subscript"/>
        </w:rPr>
        <w:t xml:space="preserve">1 </w:t>
      </w:r>
      <w:r w:rsidR="00B968B6">
        <w:rPr>
          <w:rFonts w:ascii="Times New Roman" w:hAnsi="Times New Roman"/>
          <w:bCs/>
          <w:sz w:val="24"/>
          <w:szCs w:val="24"/>
        </w:rPr>
        <w:t>and S</w:t>
      </w:r>
      <w:r w:rsidR="00B968B6" w:rsidRPr="00B968B6">
        <w:rPr>
          <w:rFonts w:ascii="Times New Roman" w:hAnsi="Times New Roman"/>
          <w:bCs/>
          <w:sz w:val="24"/>
          <w:szCs w:val="24"/>
          <w:vertAlign w:val="subscript"/>
        </w:rPr>
        <w:t>2</w:t>
      </w:r>
      <w:r w:rsidR="00B968B6">
        <w:rPr>
          <w:rFonts w:ascii="Times New Roman" w:hAnsi="Times New Roman"/>
          <w:bCs/>
          <w:sz w:val="24"/>
          <w:szCs w:val="24"/>
        </w:rPr>
        <w:t xml:space="preserve">, </w:t>
      </w:r>
      <w:r>
        <w:rPr>
          <w:rFonts w:ascii="Times New Roman" w:hAnsi="Times New Roman"/>
          <w:bCs/>
          <w:sz w:val="24"/>
          <w:szCs w:val="24"/>
        </w:rPr>
        <w:t>and s</w:t>
      </w:r>
      <w:r w:rsidRPr="00247879">
        <w:rPr>
          <w:rFonts w:ascii="Times New Roman" w:hAnsi="Times New Roman"/>
          <w:bCs/>
          <w:sz w:val="24"/>
          <w:szCs w:val="24"/>
        </w:rPr>
        <w:t>et the VARIAC back to 0%</w:t>
      </w:r>
      <w:r>
        <w:rPr>
          <w:rFonts w:ascii="Times New Roman" w:hAnsi="Times New Roman"/>
          <w:bCs/>
          <w:sz w:val="24"/>
          <w:szCs w:val="24"/>
        </w:rPr>
        <w:t>.</w:t>
      </w:r>
    </w:p>
    <w:p w14:paraId="0FF0CF73" w14:textId="77777777" w:rsidR="00B015B9" w:rsidRDefault="00B015B9" w:rsidP="00B015B9">
      <w:pPr>
        <w:autoSpaceDE w:val="0"/>
        <w:autoSpaceDN w:val="0"/>
        <w:adjustRightInd w:val="0"/>
        <w:spacing w:after="0" w:line="240" w:lineRule="auto"/>
        <w:ind w:left="1530" w:hanging="840"/>
        <w:rPr>
          <w:rFonts w:ascii="Times New Roman" w:hAnsi="Times New Roman"/>
          <w:bCs/>
          <w:sz w:val="24"/>
          <w:szCs w:val="24"/>
        </w:rPr>
      </w:pPr>
    </w:p>
    <w:p w14:paraId="2453385C" w14:textId="77777777" w:rsidR="005B7772" w:rsidRDefault="00247879" w:rsidP="00B015B9">
      <w:pPr>
        <w:numPr>
          <w:ilvl w:val="1"/>
          <w:numId w:val="6"/>
        </w:numPr>
        <w:autoSpaceDE w:val="0"/>
        <w:autoSpaceDN w:val="0"/>
        <w:adjustRightInd w:val="0"/>
        <w:spacing w:after="0" w:line="240" w:lineRule="auto"/>
        <w:ind w:left="1530" w:hanging="840"/>
        <w:rPr>
          <w:rFonts w:ascii="Times New Roman" w:hAnsi="Times New Roman"/>
          <w:bCs/>
          <w:sz w:val="24"/>
          <w:szCs w:val="24"/>
        </w:rPr>
      </w:pPr>
      <w:r>
        <w:rPr>
          <w:rFonts w:ascii="Times New Roman" w:hAnsi="Times New Roman"/>
          <w:bCs/>
          <w:sz w:val="24"/>
          <w:szCs w:val="24"/>
        </w:rPr>
        <w:t>T</w:t>
      </w:r>
      <w:r w:rsidRPr="00247879">
        <w:rPr>
          <w:rFonts w:ascii="Times New Roman" w:hAnsi="Times New Roman"/>
          <w:bCs/>
          <w:sz w:val="24"/>
          <w:szCs w:val="24"/>
        </w:rPr>
        <w:t xml:space="preserve">urn </w:t>
      </w:r>
      <w:r w:rsidR="00795B39">
        <w:rPr>
          <w:rFonts w:ascii="Times New Roman" w:hAnsi="Times New Roman"/>
          <w:bCs/>
          <w:sz w:val="24"/>
          <w:szCs w:val="24"/>
        </w:rPr>
        <w:t>off</w:t>
      </w:r>
      <w:r w:rsidRPr="00247879">
        <w:rPr>
          <w:rFonts w:ascii="Times New Roman" w:hAnsi="Times New Roman"/>
          <w:bCs/>
          <w:sz w:val="24"/>
          <w:szCs w:val="24"/>
        </w:rPr>
        <w:t xml:space="preserve"> the three-phase disconnect switch. Leave the rest of the circuit intact.</w:t>
      </w:r>
    </w:p>
    <w:p w14:paraId="27A5E323" w14:textId="77777777" w:rsidR="000E1624" w:rsidRPr="00B968B6" w:rsidRDefault="000E1624" w:rsidP="00F06290">
      <w:pPr>
        <w:autoSpaceDE w:val="0"/>
        <w:autoSpaceDN w:val="0"/>
        <w:adjustRightInd w:val="0"/>
        <w:spacing w:after="0" w:line="240" w:lineRule="auto"/>
      </w:pPr>
    </w:p>
    <w:p w14:paraId="220774A8" w14:textId="77777777" w:rsidR="003D4D55" w:rsidRPr="00B015B9" w:rsidRDefault="003D4D55" w:rsidP="00E97A95">
      <w:pPr>
        <w:numPr>
          <w:ilvl w:val="0"/>
          <w:numId w:val="2"/>
        </w:numPr>
        <w:autoSpaceDE w:val="0"/>
        <w:autoSpaceDN w:val="0"/>
        <w:adjustRightInd w:val="0"/>
        <w:spacing w:after="0" w:line="240" w:lineRule="auto"/>
        <w:rPr>
          <w:rFonts w:ascii="Times New Roman" w:hAnsi="Times New Roman"/>
          <w:bCs/>
          <w:sz w:val="24"/>
          <w:szCs w:val="24"/>
        </w:rPr>
      </w:pPr>
      <w:commentRangeStart w:id="87"/>
      <w:r w:rsidRPr="00B015B9">
        <w:rPr>
          <w:rFonts w:ascii="Times New Roman" w:hAnsi="Times New Roman"/>
          <w:bCs/>
          <w:sz w:val="24"/>
          <w:szCs w:val="24"/>
        </w:rPr>
        <w:t xml:space="preserve">Effect of Field Current on Power Factor </w:t>
      </w:r>
    </w:p>
    <w:p w14:paraId="13131AB0" w14:textId="77777777" w:rsidR="003D4D55" w:rsidRPr="003D4D55" w:rsidRDefault="003D4D55" w:rsidP="005B7772">
      <w:pPr>
        <w:autoSpaceDE w:val="0"/>
        <w:autoSpaceDN w:val="0"/>
        <w:adjustRightInd w:val="0"/>
        <w:spacing w:after="0" w:line="240" w:lineRule="auto"/>
        <w:ind w:firstLine="360"/>
        <w:rPr>
          <w:rFonts w:ascii="Times New Roman" w:hAnsi="Times New Roman"/>
          <w:bCs/>
          <w:sz w:val="24"/>
          <w:szCs w:val="24"/>
        </w:rPr>
      </w:pPr>
      <w:r>
        <w:rPr>
          <w:rFonts w:ascii="Times New Roman" w:hAnsi="Times New Roman"/>
          <w:bCs/>
          <w:sz w:val="24"/>
          <w:szCs w:val="24"/>
        </w:rPr>
        <w:t>This section investigate</w:t>
      </w:r>
      <w:r w:rsidR="00795B39">
        <w:rPr>
          <w:rFonts w:ascii="Times New Roman" w:hAnsi="Times New Roman"/>
          <w:bCs/>
          <w:sz w:val="24"/>
          <w:szCs w:val="24"/>
        </w:rPr>
        <w:t>s</w:t>
      </w:r>
      <w:r>
        <w:rPr>
          <w:rFonts w:ascii="Times New Roman" w:hAnsi="Times New Roman"/>
          <w:bCs/>
          <w:sz w:val="24"/>
          <w:szCs w:val="24"/>
        </w:rPr>
        <w:t xml:space="preserve"> one side of the V-Curve. </w:t>
      </w:r>
    </w:p>
    <w:commentRangeEnd w:id="87"/>
    <w:p w14:paraId="5EF39A9E" w14:textId="77777777" w:rsidR="00B015B9" w:rsidRDefault="006E5FE4" w:rsidP="00B015B9">
      <w:pPr>
        <w:autoSpaceDE w:val="0"/>
        <w:autoSpaceDN w:val="0"/>
        <w:adjustRightInd w:val="0"/>
        <w:spacing w:after="0" w:line="240" w:lineRule="auto"/>
        <w:ind w:left="1440"/>
        <w:rPr>
          <w:rFonts w:ascii="Times New Roman" w:hAnsi="Times New Roman"/>
          <w:bCs/>
          <w:sz w:val="24"/>
          <w:szCs w:val="24"/>
        </w:rPr>
      </w:pPr>
      <w:r>
        <w:rPr>
          <w:rStyle w:val="CommentReference"/>
        </w:rPr>
        <w:commentReference w:id="87"/>
      </w:r>
    </w:p>
    <w:p w14:paraId="427F8095" w14:textId="77777777" w:rsidR="005B7772" w:rsidRDefault="003D4D55" w:rsidP="00E97A95">
      <w:pPr>
        <w:numPr>
          <w:ilvl w:val="1"/>
          <w:numId w:val="7"/>
        </w:numPr>
        <w:autoSpaceDE w:val="0"/>
        <w:autoSpaceDN w:val="0"/>
        <w:adjustRightInd w:val="0"/>
        <w:spacing w:after="0" w:line="240" w:lineRule="auto"/>
        <w:ind w:left="1440" w:hanging="540"/>
        <w:rPr>
          <w:rFonts w:ascii="Times New Roman" w:hAnsi="Times New Roman"/>
          <w:bCs/>
          <w:sz w:val="24"/>
          <w:szCs w:val="24"/>
        </w:rPr>
      </w:pPr>
      <w:r>
        <w:rPr>
          <w:rFonts w:ascii="Times New Roman" w:hAnsi="Times New Roman"/>
          <w:bCs/>
          <w:sz w:val="24"/>
          <w:szCs w:val="24"/>
        </w:rPr>
        <w:t>Make sure the three-phase disconnect switch, synchronous motor switch S</w:t>
      </w:r>
      <w:r>
        <w:rPr>
          <w:rFonts w:ascii="Times New Roman" w:hAnsi="Times New Roman"/>
          <w:bCs/>
          <w:sz w:val="24"/>
          <w:szCs w:val="24"/>
          <w:vertAlign w:val="subscript"/>
        </w:rPr>
        <w:t>1</w:t>
      </w:r>
      <w:r>
        <w:rPr>
          <w:rFonts w:ascii="Times New Roman" w:hAnsi="Times New Roman"/>
          <w:bCs/>
          <w:sz w:val="24"/>
          <w:szCs w:val="24"/>
        </w:rPr>
        <w:t>, and DC motor switch S</w:t>
      </w:r>
      <w:r w:rsidRPr="003D4D55">
        <w:rPr>
          <w:rFonts w:ascii="Times New Roman" w:hAnsi="Times New Roman"/>
          <w:bCs/>
          <w:sz w:val="24"/>
          <w:szCs w:val="24"/>
          <w:vertAlign w:val="subscript"/>
        </w:rPr>
        <w:t>2</w:t>
      </w:r>
      <w:r w:rsidR="005B7772">
        <w:rPr>
          <w:rFonts w:ascii="Times New Roman" w:hAnsi="Times New Roman"/>
          <w:bCs/>
          <w:sz w:val="24"/>
          <w:szCs w:val="24"/>
        </w:rPr>
        <w:t xml:space="preserve"> are all </w:t>
      </w:r>
      <w:r w:rsidR="004F2EBD">
        <w:rPr>
          <w:rFonts w:ascii="Times New Roman" w:hAnsi="Times New Roman"/>
          <w:bCs/>
          <w:sz w:val="24"/>
          <w:szCs w:val="24"/>
        </w:rPr>
        <w:t>off</w:t>
      </w:r>
      <w:r w:rsidR="005B7772">
        <w:rPr>
          <w:rFonts w:ascii="Times New Roman" w:hAnsi="Times New Roman"/>
          <w:bCs/>
          <w:sz w:val="24"/>
          <w:szCs w:val="24"/>
        </w:rPr>
        <w:t>.</w:t>
      </w:r>
    </w:p>
    <w:p w14:paraId="30749E29" w14:textId="77777777" w:rsidR="00B015B9" w:rsidRDefault="00B015B9" w:rsidP="00B015B9">
      <w:pPr>
        <w:autoSpaceDE w:val="0"/>
        <w:autoSpaceDN w:val="0"/>
        <w:adjustRightInd w:val="0"/>
        <w:spacing w:after="0" w:line="240" w:lineRule="auto"/>
        <w:ind w:left="1440"/>
        <w:rPr>
          <w:rFonts w:ascii="Times New Roman" w:hAnsi="Times New Roman"/>
          <w:bCs/>
          <w:sz w:val="24"/>
          <w:szCs w:val="24"/>
        </w:rPr>
      </w:pPr>
    </w:p>
    <w:p w14:paraId="04E4500F" w14:textId="77777777" w:rsidR="003D4D55" w:rsidRDefault="003D4D55" w:rsidP="00B015B9">
      <w:pPr>
        <w:numPr>
          <w:ilvl w:val="2"/>
          <w:numId w:val="7"/>
        </w:numPr>
        <w:autoSpaceDE w:val="0"/>
        <w:autoSpaceDN w:val="0"/>
        <w:adjustRightInd w:val="0"/>
        <w:spacing w:after="0" w:line="240" w:lineRule="auto"/>
        <w:ind w:left="2160"/>
        <w:rPr>
          <w:rFonts w:ascii="Times New Roman" w:hAnsi="Times New Roman"/>
          <w:bCs/>
          <w:sz w:val="24"/>
          <w:szCs w:val="24"/>
        </w:rPr>
      </w:pPr>
      <w:r>
        <w:rPr>
          <w:rFonts w:ascii="Times New Roman" w:hAnsi="Times New Roman"/>
          <w:bCs/>
          <w:sz w:val="24"/>
          <w:szCs w:val="24"/>
        </w:rPr>
        <w:t>Check that the VARIAC is at 0%.</w:t>
      </w:r>
    </w:p>
    <w:p w14:paraId="45DFF5AA" w14:textId="77777777" w:rsidR="00B015B9" w:rsidRDefault="00B015B9" w:rsidP="00B015B9">
      <w:pPr>
        <w:autoSpaceDE w:val="0"/>
        <w:autoSpaceDN w:val="0"/>
        <w:adjustRightInd w:val="0"/>
        <w:spacing w:after="0" w:line="240" w:lineRule="auto"/>
        <w:ind w:left="1440"/>
        <w:rPr>
          <w:rFonts w:ascii="Times New Roman" w:hAnsi="Times New Roman"/>
          <w:bCs/>
          <w:sz w:val="24"/>
          <w:szCs w:val="24"/>
        </w:rPr>
      </w:pPr>
    </w:p>
    <w:p w14:paraId="3BE046A9" w14:textId="77777777" w:rsidR="00B968B6" w:rsidRDefault="003D4D55" w:rsidP="00E97A95">
      <w:pPr>
        <w:numPr>
          <w:ilvl w:val="1"/>
          <w:numId w:val="7"/>
        </w:numPr>
        <w:autoSpaceDE w:val="0"/>
        <w:autoSpaceDN w:val="0"/>
        <w:adjustRightInd w:val="0"/>
        <w:spacing w:after="0" w:line="240" w:lineRule="auto"/>
        <w:ind w:left="1440" w:hanging="540"/>
        <w:rPr>
          <w:rFonts w:ascii="Times New Roman" w:hAnsi="Times New Roman"/>
          <w:bCs/>
          <w:sz w:val="24"/>
          <w:szCs w:val="24"/>
        </w:rPr>
      </w:pPr>
      <w:r w:rsidRPr="00B968B6">
        <w:rPr>
          <w:rFonts w:ascii="Times New Roman" w:hAnsi="Times New Roman"/>
          <w:bCs/>
          <w:sz w:val="24"/>
          <w:szCs w:val="24"/>
        </w:rPr>
        <w:t xml:space="preserve">Connect the setup shown in </w:t>
      </w:r>
      <w:r w:rsidRPr="00F06290">
        <w:rPr>
          <w:rFonts w:ascii="Times New Roman" w:hAnsi="Times New Roman"/>
          <w:b/>
          <w:bCs/>
          <w:sz w:val="24"/>
          <w:szCs w:val="24"/>
        </w:rPr>
        <w:t>Fig</w:t>
      </w:r>
      <w:r w:rsidR="004F2EBD" w:rsidRPr="00F06290">
        <w:rPr>
          <w:rFonts w:ascii="Times New Roman" w:hAnsi="Times New Roman"/>
          <w:b/>
          <w:bCs/>
          <w:sz w:val="24"/>
          <w:szCs w:val="24"/>
        </w:rPr>
        <w:t>ure</w:t>
      </w:r>
      <w:r w:rsidRPr="00F06290">
        <w:rPr>
          <w:rFonts w:ascii="Times New Roman" w:hAnsi="Times New Roman"/>
          <w:b/>
          <w:bCs/>
          <w:sz w:val="24"/>
          <w:szCs w:val="24"/>
        </w:rPr>
        <w:t xml:space="preserve"> 3</w:t>
      </w:r>
      <w:r w:rsidR="004F2EBD">
        <w:rPr>
          <w:rFonts w:ascii="Times New Roman" w:hAnsi="Times New Roman"/>
          <w:bCs/>
          <w:sz w:val="24"/>
          <w:szCs w:val="24"/>
        </w:rPr>
        <w:t>,</w:t>
      </w:r>
      <w:r w:rsidRPr="00B968B6">
        <w:rPr>
          <w:rFonts w:ascii="Times New Roman" w:hAnsi="Times New Roman"/>
          <w:bCs/>
          <w:sz w:val="24"/>
          <w:szCs w:val="24"/>
        </w:rPr>
        <w:t xml:space="preserve"> which is only different from </w:t>
      </w:r>
      <w:r w:rsidRPr="00F06290">
        <w:rPr>
          <w:rFonts w:ascii="Times New Roman" w:hAnsi="Times New Roman"/>
          <w:b/>
          <w:bCs/>
          <w:sz w:val="24"/>
          <w:szCs w:val="24"/>
        </w:rPr>
        <w:t>Fig</w:t>
      </w:r>
      <w:r w:rsidR="004F2EBD" w:rsidRPr="00F06290">
        <w:rPr>
          <w:rFonts w:ascii="Times New Roman" w:hAnsi="Times New Roman"/>
          <w:b/>
          <w:bCs/>
          <w:sz w:val="24"/>
          <w:szCs w:val="24"/>
        </w:rPr>
        <w:t>ure</w:t>
      </w:r>
      <w:r w:rsidRPr="00F06290">
        <w:rPr>
          <w:rFonts w:ascii="Times New Roman" w:hAnsi="Times New Roman"/>
          <w:b/>
          <w:bCs/>
          <w:sz w:val="24"/>
          <w:szCs w:val="24"/>
        </w:rPr>
        <w:t xml:space="preserve"> 2</w:t>
      </w:r>
      <w:r w:rsidRPr="00B968B6">
        <w:rPr>
          <w:rFonts w:ascii="Times New Roman" w:hAnsi="Times New Roman"/>
          <w:bCs/>
          <w:sz w:val="24"/>
          <w:szCs w:val="24"/>
        </w:rPr>
        <w:t xml:space="preserve"> by adding the series field resistor R</w:t>
      </w:r>
      <w:r w:rsidRPr="00B968B6">
        <w:rPr>
          <w:rFonts w:ascii="Times New Roman" w:hAnsi="Times New Roman"/>
          <w:bCs/>
          <w:sz w:val="24"/>
          <w:szCs w:val="24"/>
          <w:vertAlign w:val="subscript"/>
        </w:rPr>
        <w:t>F</w:t>
      </w:r>
      <w:r w:rsidR="00B968B6">
        <w:rPr>
          <w:rFonts w:ascii="Times New Roman" w:hAnsi="Times New Roman"/>
          <w:bCs/>
          <w:sz w:val="24"/>
          <w:szCs w:val="24"/>
        </w:rPr>
        <w:t>, and set R</w:t>
      </w:r>
      <w:r w:rsidR="00B968B6" w:rsidRPr="00B968B6">
        <w:rPr>
          <w:rFonts w:ascii="Times New Roman" w:hAnsi="Times New Roman"/>
          <w:bCs/>
          <w:sz w:val="24"/>
          <w:szCs w:val="24"/>
          <w:vertAlign w:val="subscript"/>
        </w:rPr>
        <w:t>L</w:t>
      </w:r>
      <w:r w:rsidR="00B968B6">
        <w:rPr>
          <w:rFonts w:ascii="Times New Roman" w:hAnsi="Times New Roman"/>
          <w:bCs/>
          <w:sz w:val="24"/>
          <w:szCs w:val="24"/>
        </w:rPr>
        <w:t xml:space="preserve"> to 200</w:t>
      </w:r>
      <w:r w:rsidR="004F2EBD">
        <w:rPr>
          <w:rFonts w:ascii="Times New Roman" w:hAnsi="Times New Roman"/>
          <w:bCs/>
          <w:sz w:val="24"/>
          <w:szCs w:val="24"/>
        </w:rPr>
        <w:t xml:space="preserve"> </w:t>
      </w:r>
      <w:r w:rsidR="00B968B6">
        <w:rPr>
          <w:rFonts w:ascii="Times New Roman" w:hAnsi="Times New Roman"/>
          <w:bCs/>
          <w:sz w:val="24"/>
          <w:szCs w:val="24"/>
        </w:rPr>
        <w:t>Ω.</w:t>
      </w:r>
    </w:p>
    <w:p w14:paraId="26039B4F" w14:textId="77777777" w:rsidR="00B015B9" w:rsidRDefault="00B015B9" w:rsidP="00B015B9">
      <w:pPr>
        <w:autoSpaceDE w:val="0"/>
        <w:autoSpaceDN w:val="0"/>
        <w:adjustRightInd w:val="0"/>
        <w:spacing w:after="0" w:line="240" w:lineRule="auto"/>
        <w:ind w:left="1980"/>
        <w:rPr>
          <w:rFonts w:ascii="Times New Roman" w:hAnsi="Times New Roman"/>
          <w:bCs/>
          <w:sz w:val="24"/>
          <w:szCs w:val="24"/>
        </w:rPr>
      </w:pPr>
    </w:p>
    <w:p w14:paraId="7369FE56" w14:textId="77777777" w:rsidR="00B968B6" w:rsidRDefault="00B968B6" w:rsidP="00E97A95">
      <w:pPr>
        <w:numPr>
          <w:ilvl w:val="2"/>
          <w:numId w:val="7"/>
        </w:numPr>
        <w:autoSpaceDE w:val="0"/>
        <w:autoSpaceDN w:val="0"/>
        <w:adjustRightInd w:val="0"/>
        <w:spacing w:after="0" w:line="240" w:lineRule="auto"/>
        <w:ind w:left="1980" w:hanging="540"/>
        <w:rPr>
          <w:rFonts w:ascii="Times New Roman" w:hAnsi="Times New Roman"/>
          <w:bCs/>
          <w:sz w:val="24"/>
          <w:szCs w:val="24"/>
        </w:rPr>
      </w:pPr>
      <w:r>
        <w:rPr>
          <w:rFonts w:ascii="Times New Roman" w:hAnsi="Times New Roman"/>
          <w:bCs/>
          <w:sz w:val="24"/>
          <w:szCs w:val="24"/>
        </w:rPr>
        <w:t>Set R</w:t>
      </w:r>
      <w:r w:rsidRPr="00B968B6">
        <w:rPr>
          <w:rFonts w:ascii="Times New Roman" w:hAnsi="Times New Roman"/>
          <w:bCs/>
          <w:sz w:val="24"/>
          <w:szCs w:val="24"/>
          <w:vertAlign w:val="subscript"/>
        </w:rPr>
        <w:t>F</w:t>
      </w:r>
      <w:r>
        <w:rPr>
          <w:rFonts w:ascii="Times New Roman" w:hAnsi="Times New Roman"/>
          <w:bCs/>
          <w:sz w:val="24"/>
          <w:szCs w:val="24"/>
        </w:rPr>
        <w:t xml:space="preserve"> to the 10 Ω position.</w:t>
      </w:r>
      <w:r w:rsidR="004F2EBD">
        <w:rPr>
          <w:rFonts w:ascii="Times New Roman" w:hAnsi="Times New Roman"/>
          <w:bCs/>
          <w:sz w:val="24"/>
          <w:szCs w:val="24"/>
        </w:rPr>
        <w:t xml:space="preserve"> </w:t>
      </w:r>
      <w:r>
        <w:rPr>
          <w:rFonts w:ascii="Times New Roman" w:hAnsi="Times New Roman"/>
          <w:bCs/>
          <w:sz w:val="24"/>
          <w:szCs w:val="24"/>
        </w:rPr>
        <w:t>R</w:t>
      </w:r>
      <w:r w:rsidRPr="00B968B6">
        <w:rPr>
          <w:rFonts w:ascii="Times New Roman" w:hAnsi="Times New Roman"/>
          <w:bCs/>
          <w:sz w:val="24"/>
          <w:szCs w:val="24"/>
          <w:vertAlign w:val="subscript"/>
        </w:rPr>
        <w:t>F</w:t>
      </w:r>
      <w:r>
        <w:rPr>
          <w:rFonts w:ascii="Times New Roman" w:hAnsi="Times New Roman"/>
          <w:bCs/>
          <w:sz w:val="24"/>
          <w:szCs w:val="24"/>
        </w:rPr>
        <w:t xml:space="preserve"> </w:t>
      </w:r>
      <w:r w:rsidR="004F2EBD">
        <w:rPr>
          <w:rFonts w:ascii="Times New Roman" w:hAnsi="Times New Roman"/>
          <w:bCs/>
          <w:sz w:val="24"/>
          <w:szCs w:val="24"/>
        </w:rPr>
        <w:t>does not require measurement for this experiment, since the goal is to vary field current only.</w:t>
      </w:r>
      <w:r>
        <w:rPr>
          <w:rFonts w:ascii="Times New Roman" w:hAnsi="Times New Roman"/>
          <w:bCs/>
          <w:sz w:val="24"/>
          <w:szCs w:val="24"/>
        </w:rPr>
        <w:t xml:space="preserve"> </w:t>
      </w:r>
    </w:p>
    <w:p w14:paraId="444F24E0" w14:textId="77777777" w:rsidR="00B015B9" w:rsidRDefault="00B015B9" w:rsidP="00B015B9">
      <w:pPr>
        <w:autoSpaceDE w:val="0"/>
        <w:autoSpaceDN w:val="0"/>
        <w:adjustRightInd w:val="0"/>
        <w:spacing w:after="0" w:line="240" w:lineRule="auto"/>
        <w:ind w:left="1980"/>
        <w:rPr>
          <w:rFonts w:ascii="Times New Roman" w:hAnsi="Times New Roman"/>
          <w:bCs/>
          <w:sz w:val="24"/>
          <w:szCs w:val="24"/>
        </w:rPr>
      </w:pPr>
    </w:p>
    <w:p w14:paraId="2B467420" w14:textId="77777777" w:rsidR="003D4D55" w:rsidRPr="00B968B6" w:rsidRDefault="003D4D55" w:rsidP="00E97A95">
      <w:pPr>
        <w:numPr>
          <w:ilvl w:val="2"/>
          <w:numId w:val="7"/>
        </w:numPr>
        <w:autoSpaceDE w:val="0"/>
        <w:autoSpaceDN w:val="0"/>
        <w:adjustRightInd w:val="0"/>
        <w:spacing w:after="0" w:line="240" w:lineRule="auto"/>
        <w:ind w:left="1980" w:hanging="540"/>
        <w:rPr>
          <w:rFonts w:ascii="Times New Roman" w:hAnsi="Times New Roman"/>
          <w:bCs/>
          <w:sz w:val="24"/>
          <w:szCs w:val="24"/>
        </w:rPr>
      </w:pPr>
      <w:r w:rsidRPr="00B968B6">
        <w:rPr>
          <w:rFonts w:ascii="Times New Roman" w:hAnsi="Times New Roman"/>
          <w:bCs/>
          <w:sz w:val="24"/>
          <w:szCs w:val="24"/>
        </w:rPr>
        <w:t xml:space="preserve">Check that the </w:t>
      </w:r>
      <w:r w:rsidR="004F2EBD">
        <w:rPr>
          <w:rFonts w:ascii="Times New Roman" w:hAnsi="Times New Roman"/>
          <w:bCs/>
          <w:sz w:val="24"/>
          <w:szCs w:val="24"/>
        </w:rPr>
        <w:t>S</w:t>
      </w:r>
      <w:r w:rsidRPr="00B968B6">
        <w:rPr>
          <w:rFonts w:ascii="Times New Roman" w:hAnsi="Times New Roman"/>
          <w:bCs/>
          <w:sz w:val="24"/>
          <w:szCs w:val="24"/>
        </w:rPr>
        <w:t>tart/</w:t>
      </w:r>
      <w:r w:rsidR="004F2EBD">
        <w:rPr>
          <w:rFonts w:ascii="Times New Roman" w:hAnsi="Times New Roman"/>
          <w:bCs/>
          <w:sz w:val="24"/>
          <w:szCs w:val="24"/>
        </w:rPr>
        <w:t>R</w:t>
      </w:r>
      <w:r w:rsidRPr="00B968B6">
        <w:rPr>
          <w:rFonts w:ascii="Times New Roman" w:hAnsi="Times New Roman"/>
          <w:bCs/>
          <w:sz w:val="24"/>
          <w:szCs w:val="24"/>
        </w:rPr>
        <w:t xml:space="preserve">un switch is in the Start position. </w:t>
      </w:r>
    </w:p>
    <w:p w14:paraId="48E1C5CB" w14:textId="77777777" w:rsidR="00B015B9" w:rsidRDefault="00B015B9" w:rsidP="00B015B9">
      <w:pPr>
        <w:autoSpaceDE w:val="0"/>
        <w:autoSpaceDN w:val="0"/>
        <w:adjustRightInd w:val="0"/>
        <w:spacing w:after="0" w:line="240" w:lineRule="auto"/>
        <w:ind w:left="1440"/>
        <w:rPr>
          <w:rFonts w:ascii="Times New Roman" w:hAnsi="Times New Roman"/>
          <w:bCs/>
          <w:sz w:val="24"/>
          <w:szCs w:val="24"/>
        </w:rPr>
      </w:pPr>
    </w:p>
    <w:p w14:paraId="186DD23E" w14:textId="77777777" w:rsidR="003D4D55" w:rsidRDefault="003D4D55" w:rsidP="00E97A95">
      <w:pPr>
        <w:numPr>
          <w:ilvl w:val="1"/>
          <w:numId w:val="7"/>
        </w:numPr>
        <w:autoSpaceDE w:val="0"/>
        <w:autoSpaceDN w:val="0"/>
        <w:adjustRightInd w:val="0"/>
        <w:spacing w:after="0" w:line="240" w:lineRule="auto"/>
        <w:ind w:left="1440" w:hanging="540"/>
        <w:rPr>
          <w:rFonts w:ascii="Times New Roman" w:hAnsi="Times New Roman"/>
          <w:bCs/>
          <w:sz w:val="24"/>
          <w:szCs w:val="24"/>
        </w:rPr>
      </w:pPr>
      <w:r>
        <w:rPr>
          <w:rFonts w:ascii="Times New Roman" w:hAnsi="Times New Roman"/>
          <w:bCs/>
          <w:sz w:val="24"/>
          <w:szCs w:val="24"/>
        </w:rPr>
        <w:t xml:space="preserve">Turn </w:t>
      </w:r>
      <w:r w:rsidR="004F2EBD">
        <w:rPr>
          <w:rFonts w:ascii="Times New Roman" w:hAnsi="Times New Roman"/>
          <w:bCs/>
          <w:sz w:val="24"/>
          <w:szCs w:val="24"/>
        </w:rPr>
        <w:t>on</w:t>
      </w:r>
      <w:r>
        <w:rPr>
          <w:rFonts w:ascii="Times New Roman" w:hAnsi="Times New Roman"/>
          <w:bCs/>
          <w:sz w:val="24"/>
          <w:szCs w:val="24"/>
        </w:rPr>
        <w:t xml:space="preserve"> the three-phase disconnect switch. </w:t>
      </w:r>
    </w:p>
    <w:p w14:paraId="482751AA" w14:textId="77777777" w:rsidR="00B015B9" w:rsidRDefault="00B015B9" w:rsidP="00B015B9">
      <w:pPr>
        <w:autoSpaceDE w:val="0"/>
        <w:autoSpaceDN w:val="0"/>
        <w:adjustRightInd w:val="0"/>
        <w:spacing w:after="0" w:line="240" w:lineRule="auto"/>
        <w:ind w:left="1980"/>
        <w:rPr>
          <w:rFonts w:ascii="Times New Roman" w:hAnsi="Times New Roman"/>
          <w:bCs/>
          <w:sz w:val="24"/>
          <w:szCs w:val="24"/>
        </w:rPr>
      </w:pPr>
    </w:p>
    <w:p w14:paraId="2774C8FE" w14:textId="77777777" w:rsidR="00AB4D40" w:rsidRDefault="003D4D55" w:rsidP="00E97A95">
      <w:pPr>
        <w:numPr>
          <w:ilvl w:val="2"/>
          <w:numId w:val="7"/>
        </w:numPr>
        <w:autoSpaceDE w:val="0"/>
        <w:autoSpaceDN w:val="0"/>
        <w:adjustRightInd w:val="0"/>
        <w:spacing w:after="0" w:line="240" w:lineRule="auto"/>
        <w:ind w:left="1980" w:hanging="540"/>
        <w:rPr>
          <w:rFonts w:ascii="Times New Roman" w:hAnsi="Times New Roman"/>
          <w:bCs/>
          <w:sz w:val="24"/>
          <w:szCs w:val="24"/>
        </w:rPr>
      </w:pPr>
      <w:r>
        <w:rPr>
          <w:rFonts w:ascii="Times New Roman" w:hAnsi="Times New Roman"/>
          <w:bCs/>
          <w:sz w:val="24"/>
          <w:szCs w:val="24"/>
        </w:rPr>
        <w:t>Quickly increase the VARIAC output until the digital power meter reads around 115</w:t>
      </w:r>
      <w:r w:rsidR="004F2EBD">
        <w:rPr>
          <w:rFonts w:ascii="Times New Roman" w:hAnsi="Times New Roman"/>
          <w:bCs/>
          <w:sz w:val="24"/>
          <w:szCs w:val="24"/>
        </w:rPr>
        <w:t xml:space="preserve"> </w:t>
      </w:r>
      <w:r>
        <w:rPr>
          <w:rFonts w:ascii="Times New Roman" w:hAnsi="Times New Roman"/>
          <w:bCs/>
          <w:sz w:val="24"/>
          <w:szCs w:val="24"/>
        </w:rPr>
        <w:t>V.</w:t>
      </w:r>
    </w:p>
    <w:p w14:paraId="464F70C5" w14:textId="77777777" w:rsidR="00B015B9" w:rsidRDefault="00B015B9" w:rsidP="00B015B9">
      <w:pPr>
        <w:autoSpaceDE w:val="0"/>
        <w:autoSpaceDN w:val="0"/>
        <w:adjustRightInd w:val="0"/>
        <w:spacing w:after="0" w:line="240" w:lineRule="auto"/>
        <w:ind w:left="1440"/>
        <w:rPr>
          <w:rFonts w:ascii="Times New Roman" w:hAnsi="Times New Roman"/>
          <w:bCs/>
          <w:sz w:val="24"/>
          <w:szCs w:val="24"/>
        </w:rPr>
      </w:pPr>
    </w:p>
    <w:p w14:paraId="70A60DC1" w14:textId="77777777" w:rsidR="003D4D55" w:rsidRPr="00AB4D40" w:rsidRDefault="003D4D55" w:rsidP="00E97A95">
      <w:pPr>
        <w:numPr>
          <w:ilvl w:val="1"/>
          <w:numId w:val="7"/>
        </w:numPr>
        <w:autoSpaceDE w:val="0"/>
        <w:autoSpaceDN w:val="0"/>
        <w:adjustRightInd w:val="0"/>
        <w:spacing w:after="0" w:line="240" w:lineRule="auto"/>
        <w:ind w:left="1440" w:hanging="540"/>
        <w:rPr>
          <w:rFonts w:ascii="Times New Roman" w:hAnsi="Times New Roman"/>
          <w:bCs/>
          <w:sz w:val="24"/>
          <w:szCs w:val="24"/>
        </w:rPr>
      </w:pPr>
      <w:r w:rsidRPr="00AB4D40">
        <w:rPr>
          <w:rFonts w:ascii="Times New Roman" w:hAnsi="Times New Roman"/>
          <w:bCs/>
          <w:sz w:val="24"/>
          <w:szCs w:val="24"/>
        </w:rPr>
        <w:t xml:space="preserve">Turn </w:t>
      </w:r>
      <w:r w:rsidR="004F2EBD">
        <w:rPr>
          <w:rFonts w:ascii="Times New Roman" w:hAnsi="Times New Roman"/>
          <w:bCs/>
          <w:sz w:val="24"/>
          <w:szCs w:val="24"/>
        </w:rPr>
        <w:t>on</w:t>
      </w:r>
      <w:r w:rsidRPr="00AB4D40">
        <w:rPr>
          <w:rFonts w:ascii="Times New Roman" w:hAnsi="Times New Roman"/>
          <w:bCs/>
          <w:sz w:val="24"/>
          <w:szCs w:val="24"/>
        </w:rPr>
        <w:t xml:space="preserve"> the 125</w:t>
      </w:r>
      <w:r w:rsidR="004F2EBD">
        <w:rPr>
          <w:rFonts w:ascii="Times New Roman" w:hAnsi="Times New Roman"/>
          <w:bCs/>
          <w:sz w:val="24"/>
          <w:szCs w:val="24"/>
        </w:rPr>
        <w:t xml:space="preserve"> </w:t>
      </w:r>
      <w:r w:rsidRPr="00AB4D40">
        <w:rPr>
          <w:rFonts w:ascii="Times New Roman" w:hAnsi="Times New Roman"/>
          <w:bCs/>
          <w:sz w:val="24"/>
          <w:szCs w:val="24"/>
        </w:rPr>
        <w:t xml:space="preserve">V DC power supply. Make sure all connections are clear from the supply terminals. </w:t>
      </w:r>
    </w:p>
    <w:p w14:paraId="2D6A9D4D" w14:textId="77777777" w:rsidR="00B015B9" w:rsidRDefault="00B015B9" w:rsidP="00B015B9">
      <w:pPr>
        <w:autoSpaceDE w:val="0"/>
        <w:autoSpaceDN w:val="0"/>
        <w:adjustRightInd w:val="0"/>
        <w:spacing w:after="0" w:line="240" w:lineRule="auto"/>
        <w:ind w:left="1980"/>
        <w:rPr>
          <w:rFonts w:ascii="Times New Roman" w:hAnsi="Times New Roman"/>
          <w:bCs/>
          <w:sz w:val="24"/>
          <w:szCs w:val="24"/>
        </w:rPr>
      </w:pPr>
    </w:p>
    <w:p w14:paraId="6E2153EF" w14:textId="77777777" w:rsidR="003D4D55" w:rsidRDefault="003D4D55" w:rsidP="00E97A95">
      <w:pPr>
        <w:numPr>
          <w:ilvl w:val="2"/>
          <w:numId w:val="7"/>
        </w:numPr>
        <w:autoSpaceDE w:val="0"/>
        <w:autoSpaceDN w:val="0"/>
        <w:adjustRightInd w:val="0"/>
        <w:spacing w:after="0" w:line="240" w:lineRule="auto"/>
        <w:ind w:left="1980" w:hanging="540"/>
        <w:rPr>
          <w:rFonts w:ascii="Times New Roman" w:hAnsi="Times New Roman"/>
          <w:bCs/>
          <w:sz w:val="24"/>
          <w:szCs w:val="24"/>
        </w:rPr>
      </w:pPr>
      <w:r>
        <w:rPr>
          <w:rFonts w:ascii="Times New Roman" w:hAnsi="Times New Roman"/>
          <w:bCs/>
          <w:sz w:val="24"/>
          <w:szCs w:val="24"/>
        </w:rPr>
        <w:t>Press the supply start button and set the supply output to 125</w:t>
      </w:r>
      <w:r w:rsidR="004F2EBD">
        <w:rPr>
          <w:rFonts w:ascii="Times New Roman" w:hAnsi="Times New Roman"/>
          <w:bCs/>
          <w:sz w:val="24"/>
          <w:szCs w:val="24"/>
        </w:rPr>
        <w:t xml:space="preserve"> </w:t>
      </w:r>
      <w:r>
        <w:rPr>
          <w:rFonts w:ascii="Times New Roman" w:hAnsi="Times New Roman"/>
          <w:bCs/>
          <w:sz w:val="24"/>
          <w:szCs w:val="24"/>
        </w:rPr>
        <w:t>V.</w:t>
      </w:r>
    </w:p>
    <w:p w14:paraId="0F9DE42C" w14:textId="77777777" w:rsidR="00B015B9" w:rsidRDefault="00B015B9" w:rsidP="00B015B9">
      <w:pPr>
        <w:autoSpaceDE w:val="0"/>
        <w:autoSpaceDN w:val="0"/>
        <w:adjustRightInd w:val="0"/>
        <w:spacing w:after="0" w:line="240" w:lineRule="auto"/>
        <w:ind w:left="1980"/>
        <w:rPr>
          <w:rFonts w:ascii="Times New Roman" w:hAnsi="Times New Roman"/>
          <w:bCs/>
          <w:sz w:val="24"/>
          <w:szCs w:val="24"/>
        </w:rPr>
      </w:pPr>
    </w:p>
    <w:p w14:paraId="374738A3" w14:textId="77777777" w:rsidR="00B015B9" w:rsidRDefault="00AB4D40" w:rsidP="00B015B9">
      <w:pPr>
        <w:numPr>
          <w:ilvl w:val="2"/>
          <w:numId w:val="7"/>
        </w:numPr>
        <w:autoSpaceDE w:val="0"/>
        <w:autoSpaceDN w:val="0"/>
        <w:adjustRightInd w:val="0"/>
        <w:spacing w:after="0" w:line="240" w:lineRule="auto"/>
        <w:ind w:left="1980" w:hanging="540"/>
        <w:rPr>
          <w:rFonts w:ascii="Times New Roman" w:hAnsi="Times New Roman"/>
          <w:bCs/>
          <w:sz w:val="24"/>
          <w:szCs w:val="24"/>
        </w:rPr>
      </w:pPr>
      <w:r>
        <w:rPr>
          <w:rFonts w:ascii="Times New Roman" w:hAnsi="Times New Roman"/>
          <w:bCs/>
          <w:sz w:val="24"/>
          <w:szCs w:val="24"/>
        </w:rPr>
        <w:t>Flip</w:t>
      </w:r>
      <w:r w:rsidR="003D4D55">
        <w:rPr>
          <w:rFonts w:ascii="Times New Roman" w:hAnsi="Times New Roman"/>
          <w:bCs/>
          <w:sz w:val="24"/>
          <w:szCs w:val="24"/>
        </w:rPr>
        <w:t xml:space="preserve"> the </w:t>
      </w:r>
      <w:r w:rsidR="004F2EBD">
        <w:rPr>
          <w:rFonts w:ascii="Times New Roman" w:hAnsi="Times New Roman"/>
          <w:bCs/>
          <w:sz w:val="24"/>
          <w:szCs w:val="24"/>
        </w:rPr>
        <w:t>S</w:t>
      </w:r>
      <w:r w:rsidR="003D4D55">
        <w:rPr>
          <w:rFonts w:ascii="Times New Roman" w:hAnsi="Times New Roman"/>
          <w:bCs/>
          <w:sz w:val="24"/>
          <w:szCs w:val="24"/>
        </w:rPr>
        <w:t>tart/</w:t>
      </w:r>
      <w:r w:rsidR="004F2EBD">
        <w:rPr>
          <w:rFonts w:ascii="Times New Roman" w:hAnsi="Times New Roman"/>
          <w:bCs/>
          <w:sz w:val="24"/>
          <w:szCs w:val="24"/>
        </w:rPr>
        <w:t>R</w:t>
      </w:r>
      <w:r w:rsidR="003D4D55">
        <w:rPr>
          <w:rFonts w:ascii="Times New Roman" w:hAnsi="Times New Roman"/>
          <w:bCs/>
          <w:sz w:val="24"/>
          <w:szCs w:val="24"/>
        </w:rPr>
        <w:t>un switch to the Run position.</w:t>
      </w:r>
    </w:p>
    <w:p w14:paraId="42549816" w14:textId="77777777" w:rsidR="00B015B9" w:rsidRDefault="00B015B9" w:rsidP="00B015B9">
      <w:pPr>
        <w:autoSpaceDE w:val="0"/>
        <w:autoSpaceDN w:val="0"/>
        <w:adjustRightInd w:val="0"/>
        <w:spacing w:after="0" w:line="240" w:lineRule="auto"/>
        <w:rPr>
          <w:rFonts w:ascii="Times New Roman" w:hAnsi="Times New Roman"/>
          <w:bCs/>
          <w:sz w:val="24"/>
          <w:szCs w:val="24"/>
        </w:rPr>
      </w:pPr>
    </w:p>
    <w:p w14:paraId="425B59C9" w14:textId="77777777" w:rsidR="003D4D55" w:rsidRPr="00B015B9" w:rsidRDefault="00B968B6" w:rsidP="00B015B9">
      <w:pPr>
        <w:numPr>
          <w:ilvl w:val="3"/>
          <w:numId w:val="7"/>
        </w:numPr>
        <w:autoSpaceDE w:val="0"/>
        <w:autoSpaceDN w:val="0"/>
        <w:adjustRightInd w:val="0"/>
        <w:spacing w:after="0" w:line="240" w:lineRule="auto"/>
        <w:ind w:left="2700"/>
        <w:rPr>
          <w:rFonts w:ascii="Times New Roman" w:hAnsi="Times New Roman"/>
          <w:bCs/>
          <w:sz w:val="24"/>
          <w:szCs w:val="24"/>
        </w:rPr>
      </w:pPr>
      <w:r w:rsidRPr="00B015B9">
        <w:rPr>
          <w:rFonts w:ascii="Times New Roman" w:hAnsi="Times New Roman"/>
          <w:bCs/>
          <w:sz w:val="24"/>
          <w:szCs w:val="24"/>
        </w:rPr>
        <w:t xml:space="preserve">For </w:t>
      </w:r>
      <w:r w:rsidRPr="00F06290">
        <w:rPr>
          <w:rFonts w:ascii="Times New Roman" w:hAnsi="Times New Roman"/>
          <w:bCs/>
          <w:sz w:val="24"/>
          <w:szCs w:val="24"/>
        </w:rPr>
        <w:t>R</w:t>
      </w:r>
      <w:r w:rsidRPr="00F06290">
        <w:rPr>
          <w:rFonts w:ascii="Times New Roman" w:hAnsi="Times New Roman"/>
          <w:bCs/>
          <w:sz w:val="24"/>
          <w:szCs w:val="24"/>
          <w:vertAlign w:val="subscript"/>
        </w:rPr>
        <w:t>F</w:t>
      </w:r>
      <w:r w:rsidRPr="00F06290">
        <w:rPr>
          <w:rFonts w:ascii="Times New Roman" w:hAnsi="Times New Roman"/>
          <w:bCs/>
          <w:sz w:val="24"/>
          <w:szCs w:val="24"/>
        </w:rPr>
        <w:t xml:space="preserve"> = 10, 6, 3, and 1,</w:t>
      </w:r>
      <w:r w:rsidRPr="00B015B9">
        <w:rPr>
          <w:rFonts w:ascii="Times New Roman" w:hAnsi="Times New Roman"/>
          <w:bCs/>
          <w:sz w:val="24"/>
          <w:szCs w:val="24"/>
        </w:rPr>
        <w:t xml:space="preserve"> r</w:t>
      </w:r>
      <w:r w:rsidR="003D4D55" w:rsidRPr="00B015B9">
        <w:rPr>
          <w:rFonts w:ascii="Times New Roman" w:hAnsi="Times New Roman"/>
          <w:bCs/>
          <w:sz w:val="24"/>
          <w:szCs w:val="24"/>
        </w:rPr>
        <w:t>ecord the armature current I</w:t>
      </w:r>
      <w:r w:rsidR="003D4D55" w:rsidRPr="00B015B9">
        <w:rPr>
          <w:rFonts w:ascii="Times New Roman" w:hAnsi="Times New Roman"/>
          <w:bCs/>
          <w:sz w:val="24"/>
          <w:szCs w:val="24"/>
          <w:vertAlign w:val="subscript"/>
        </w:rPr>
        <w:t>AC1</w:t>
      </w:r>
      <w:r w:rsidR="003D4D55" w:rsidRPr="00B015B9">
        <w:rPr>
          <w:rFonts w:ascii="Times New Roman" w:hAnsi="Times New Roman"/>
          <w:bCs/>
          <w:sz w:val="24"/>
          <w:szCs w:val="24"/>
        </w:rPr>
        <w:t>, armature voltage V</w:t>
      </w:r>
      <w:r w:rsidR="003D4D55" w:rsidRPr="00B015B9">
        <w:rPr>
          <w:rFonts w:ascii="Times New Roman" w:hAnsi="Times New Roman"/>
          <w:bCs/>
          <w:sz w:val="24"/>
          <w:szCs w:val="24"/>
          <w:vertAlign w:val="subscript"/>
        </w:rPr>
        <w:t>AC1</w:t>
      </w:r>
      <w:r w:rsidR="003D4D55" w:rsidRPr="00B015B9">
        <w:rPr>
          <w:rFonts w:ascii="Times New Roman" w:hAnsi="Times New Roman"/>
          <w:bCs/>
          <w:sz w:val="24"/>
          <w:szCs w:val="24"/>
        </w:rPr>
        <w:t>, real power, power factor</w:t>
      </w:r>
      <w:r w:rsidRPr="00B015B9">
        <w:rPr>
          <w:rFonts w:ascii="Times New Roman" w:hAnsi="Times New Roman"/>
          <w:bCs/>
          <w:sz w:val="24"/>
          <w:szCs w:val="24"/>
        </w:rPr>
        <w:t>,</w:t>
      </w:r>
      <w:r w:rsidR="003D4D55" w:rsidRPr="00B015B9">
        <w:rPr>
          <w:rFonts w:ascii="Times New Roman" w:hAnsi="Times New Roman"/>
          <w:bCs/>
          <w:sz w:val="24"/>
          <w:szCs w:val="24"/>
        </w:rPr>
        <w:t xml:space="preserve"> field voltage and current from the DC power supply display. </w:t>
      </w:r>
    </w:p>
    <w:p w14:paraId="45904D09" w14:textId="77777777" w:rsidR="00B015B9" w:rsidRDefault="00B015B9" w:rsidP="00B015B9">
      <w:pPr>
        <w:autoSpaceDE w:val="0"/>
        <w:autoSpaceDN w:val="0"/>
        <w:adjustRightInd w:val="0"/>
        <w:spacing w:after="0" w:line="240" w:lineRule="auto"/>
        <w:ind w:left="2700"/>
        <w:rPr>
          <w:rFonts w:ascii="Times New Roman" w:hAnsi="Times New Roman"/>
          <w:bCs/>
          <w:sz w:val="24"/>
          <w:szCs w:val="24"/>
        </w:rPr>
      </w:pPr>
    </w:p>
    <w:p w14:paraId="4BE82404" w14:textId="77777777" w:rsidR="00AB4D40" w:rsidRPr="00AB4D40" w:rsidRDefault="003D4D55" w:rsidP="00E97A95">
      <w:pPr>
        <w:numPr>
          <w:ilvl w:val="3"/>
          <w:numId w:val="8"/>
        </w:numPr>
        <w:autoSpaceDE w:val="0"/>
        <w:autoSpaceDN w:val="0"/>
        <w:adjustRightInd w:val="0"/>
        <w:spacing w:after="0" w:line="240" w:lineRule="auto"/>
        <w:ind w:left="2700"/>
        <w:rPr>
          <w:rFonts w:ascii="Times New Roman" w:hAnsi="Times New Roman"/>
          <w:bCs/>
          <w:sz w:val="24"/>
          <w:szCs w:val="24"/>
        </w:rPr>
      </w:pPr>
      <w:r w:rsidRPr="00AB4D40">
        <w:rPr>
          <w:rFonts w:ascii="Times New Roman" w:hAnsi="Times New Roman"/>
          <w:bCs/>
          <w:sz w:val="24"/>
          <w:szCs w:val="24"/>
        </w:rPr>
        <w:t>Measure and record the torque and speed of the machine.</w:t>
      </w:r>
    </w:p>
    <w:p w14:paraId="23BA8DD0" w14:textId="77777777" w:rsidR="00B015B9" w:rsidRDefault="00B015B9" w:rsidP="00B015B9">
      <w:pPr>
        <w:autoSpaceDE w:val="0"/>
        <w:autoSpaceDN w:val="0"/>
        <w:adjustRightInd w:val="0"/>
        <w:spacing w:after="0" w:line="240" w:lineRule="auto"/>
        <w:ind w:left="2700"/>
        <w:rPr>
          <w:rFonts w:ascii="Times New Roman" w:hAnsi="Times New Roman"/>
          <w:bCs/>
          <w:sz w:val="24"/>
          <w:szCs w:val="24"/>
        </w:rPr>
      </w:pPr>
    </w:p>
    <w:p w14:paraId="46DF2EAB" w14:textId="77777777" w:rsidR="00B968B6" w:rsidRPr="00AB4D40" w:rsidRDefault="00B968B6" w:rsidP="00E97A95">
      <w:pPr>
        <w:numPr>
          <w:ilvl w:val="3"/>
          <w:numId w:val="8"/>
        </w:numPr>
        <w:autoSpaceDE w:val="0"/>
        <w:autoSpaceDN w:val="0"/>
        <w:adjustRightInd w:val="0"/>
        <w:spacing w:after="0" w:line="240" w:lineRule="auto"/>
        <w:ind w:left="2700"/>
        <w:rPr>
          <w:rFonts w:ascii="Times New Roman" w:hAnsi="Times New Roman"/>
          <w:bCs/>
          <w:sz w:val="24"/>
          <w:szCs w:val="24"/>
        </w:rPr>
      </w:pPr>
      <w:r w:rsidRPr="00AB4D40">
        <w:rPr>
          <w:rFonts w:ascii="Times New Roman" w:hAnsi="Times New Roman"/>
          <w:bCs/>
          <w:sz w:val="24"/>
          <w:szCs w:val="24"/>
        </w:rPr>
        <w:t>Reset R</w:t>
      </w:r>
      <w:r w:rsidRPr="00AB4D40">
        <w:rPr>
          <w:rFonts w:ascii="Times New Roman" w:hAnsi="Times New Roman"/>
          <w:bCs/>
          <w:sz w:val="24"/>
          <w:szCs w:val="24"/>
          <w:vertAlign w:val="subscript"/>
        </w:rPr>
        <w:t>F</w:t>
      </w:r>
      <w:r w:rsidRPr="00AB4D40">
        <w:rPr>
          <w:rFonts w:ascii="Times New Roman" w:hAnsi="Times New Roman"/>
          <w:bCs/>
          <w:sz w:val="24"/>
          <w:szCs w:val="24"/>
        </w:rPr>
        <w:t xml:space="preserve"> to 10</w:t>
      </w:r>
      <w:r w:rsidR="004F2EBD">
        <w:rPr>
          <w:rFonts w:ascii="Times New Roman" w:hAnsi="Times New Roman"/>
          <w:bCs/>
          <w:sz w:val="24"/>
          <w:szCs w:val="24"/>
        </w:rPr>
        <w:t xml:space="preserve"> </w:t>
      </w:r>
      <w:r w:rsidRPr="00AB4D40">
        <w:rPr>
          <w:rFonts w:ascii="Times New Roman" w:hAnsi="Times New Roman"/>
          <w:bCs/>
          <w:sz w:val="24"/>
          <w:szCs w:val="24"/>
        </w:rPr>
        <w:t>Ω.</w:t>
      </w:r>
    </w:p>
    <w:p w14:paraId="7B0E223F" w14:textId="77777777" w:rsidR="00B015B9" w:rsidRDefault="00B015B9" w:rsidP="00B015B9">
      <w:pPr>
        <w:autoSpaceDE w:val="0"/>
        <w:autoSpaceDN w:val="0"/>
        <w:adjustRightInd w:val="0"/>
        <w:spacing w:after="0" w:line="240" w:lineRule="auto"/>
        <w:ind w:left="1440"/>
        <w:rPr>
          <w:rFonts w:ascii="Times New Roman" w:hAnsi="Times New Roman"/>
          <w:bCs/>
          <w:sz w:val="24"/>
          <w:szCs w:val="24"/>
        </w:rPr>
      </w:pPr>
    </w:p>
    <w:p w14:paraId="6844B9B4" w14:textId="77777777" w:rsidR="003D4D55" w:rsidRPr="00B968B6" w:rsidRDefault="003D4D55" w:rsidP="00E97A95">
      <w:pPr>
        <w:numPr>
          <w:ilvl w:val="1"/>
          <w:numId w:val="8"/>
        </w:numPr>
        <w:autoSpaceDE w:val="0"/>
        <w:autoSpaceDN w:val="0"/>
        <w:adjustRightInd w:val="0"/>
        <w:spacing w:after="0" w:line="240" w:lineRule="auto"/>
        <w:ind w:left="1440" w:hanging="540"/>
        <w:rPr>
          <w:rFonts w:ascii="Times New Roman" w:hAnsi="Times New Roman"/>
          <w:bCs/>
          <w:sz w:val="24"/>
          <w:szCs w:val="24"/>
        </w:rPr>
      </w:pPr>
      <w:r>
        <w:rPr>
          <w:rFonts w:ascii="Times New Roman" w:hAnsi="Times New Roman"/>
          <w:bCs/>
          <w:sz w:val="24"/>
          <w:szCs w:val="24"/>
        </w:rPr>
        <w:t xml:space="preserve">Turn </w:t>
      </w:r>
      <w:r w:rsidR="004F2EBD">
        <w:rPr>
          <w:rFonts w:ascii="Times New Roman" w:hAnsi="Times New Roman"/>
          <w:bCs/>
          <w:sz w:val="24"/>
          <w:szCs w:val="24"/>
        </w:rPr>
        <w:t>on</w:t>
      </w:r>
      <w:r>
        <w:rPr>
          <w:rFonts w:ascii="Times New Roman" w:hAnsi="Times New Roman"/>
          <w:bCs/>
          <w:sz w:val="24"/>
          <w:szCs w:val="24"/>
        </w:rPr>
        <w:t xml:space="preserve"> S</w:t>
      </w:r>
      <w:r w:rsidRPr="003D4D55">
        <w:rPr>
          <w:rFonts w:ascii="Times New Roman" w:hAnsi="Times New Roman"/>
          <w:bCs/>
          <w:sz w:val="24"/>
          <w:szCs w:val="24"/>
          <w:vertAlign w:val="subscript"/>
        </w:rPr>
        <w:t>1</w:t>
      </w:r>
      <w:r w:rsidR="00B968B6">
        <w:rPr>
          <w:rFonts w:ascii="Times New Roman" w:hAnsi="Times New Roman"/>
          <w:bCs/>
          <w:sz w:val="24"/>
          <w:szCs w:val="24"/>
        </w:rPr>
        <w:t>, and re</w:t>
      </w:r>
      <w:r w:rsidR="00B968B6" w:rsidRPr="00B968B6">
        <w:rPr>
          <w:rFonts w:ascii="Times New Roman" w:hAnsi="Times New Roman"/>
          <w:bCs/>
          <w:sz w:val="24"/>
          <w:szCs w:val="24"/>
        </w:rPr>
        <w:t xml:space="preserve">peat </w:t>
      </w:r>
      <w:r w:rsidR="00B968B6">
        <w:rPr>
          <w:rFonts w:ascii="Times New Roman" w:hAnsi="Times New Roman"/>
          <w:bCs/>
          <w:sz w:val="24"/>
          <w:szCs w:val="24"/>
        </w:rPr>
        <w:t xml:space="preserve">steps </w:t>
      </w:r>
      <w:r w:rsidR="00AB4D40">
        <w:rPr>
          <w:rFonts w:ascii="Times New Roman" w:hAnsi="Times New Roman"/>
          <w:bCs/>
          <w:sz w:val="24"/>
          <w:szCs w:val="24"/>
        </w:rPr>
        <w:t>4.4.2.1 to 4.4.2.3</w:t>
      </w:r>
      <w:r w:rsidR="00B968B6">
        <w:rPr>
          <w:rFonts w:ascii="Times New Roman" w:hAnsi="Times New Roman"/>
          <w:bCs/>
          <w:sz w:val="24"/>
          <w:szCs w:val="24"/>
        </w:rPr>
        <w:t xml:space="preserve">. </w:t>
      </w:r>
    </w:p>
    <w:p w14:paraId="2F95211B" w14:textId="77777777" w:rsidR="00B015B9" w:rsidRDefault="00B015B9" w:rsidP="00B015B9">
      <w:pPr>
        <w:autoSpaceDE w:val="0"/>
        <w:autoSpaceDN w:val="0"/>
        <w:adjustRightInd w:val="0"/>
        <w:spacing w:after="0" w:line="240" w:lineRule="auto"/>
        <w:ind w:left="1440"/>
        <w:rPr>
          <w:rFonts w:ascii="Times New Roman" w:hAnsi="Times New Roman"/>
          <w:bCs/>
          <w:sz w:val="24"/>
          <w:szCs w:val="24"/>
        </w:rPr>
      </w:pPr>
    </w:p>
    <w:p w14:paraId="0723E62C" w14:textId="77777777" w:rsidR="00B968B6" w:rsidRPr="00AB4D40" w:rsidRDefault="00B968B6" w:rsidP="00E97A95">
      <w:pPr>
        <w:numPr>
          <w:ilvl w:val="1"/>
          <w:numId w:val="8"/>
        </w:numPr>
        <w:autoSpaceDE w:val="0"/>
        <w:autoSpaceDN w:val="0"/>
        <w:adjustRightInd w:val="0"/>
        <w:spacing w:after="0" w:line="240" w:lineRule="auto"/>
        <w:ind w:left="1440" w:hanging="540"/>
        <w:rPr>
          <w:rFonts w:ascii="Times New Roman" w:hAnsi="Times New Roman"/>
          <w:bCs/>
          <w:sz w:val="24"/>
          <w:szCs w:val="24"/>
        </w:rPr>
      </w:pPr>
      <w:r>
        <w:rPr>
          <w:rFonts w:ascii="Times New Roman" w:hAnsi="Times New Roman"/>
          <w:bCs/>
          <w:sz w:val="24"/>
          <w:szCs w:val="24"/>
        </w:rPr>
        <w:t xml:space="preserve">Turn </w:t>
      </w:r>
      <w:r w:rsidR="004F2EBD">
        <w:rPr>
          <w:rFonts w:ascii="Times New Roman" w:hAnsi="Times New Roman"/>
          <w:bCs/>
          <w:sz w:val="24"/>
          <w:szCs w:val="24"/>
        </w:rPr>
        <w:t>on</w:t>
      </w:r>
      <w:r>
        <w:rPr>
          <w:rFonts w:ascii="Times New Roman" w:hAnsi="Times New Roman"/>
          <w:bCs/>
          <w:sz w:val="24"/>
          <w:szCs w:val="24"/>
        </w:rPr>
        <w:t xml:space="preserve"> S</w:t>
      </w:r>
      <w:r>
        <w:rPr>
          <w:rFonts w:ascii="Times New Roman" w:hAnsi="Times New Roman"/>
          <w:bCs/>
          <w:sz w:val="24"/>
          <w:szCs w:val="24"/>
          <w:vertAlign w:val="subscript"/>
        </w:rPr>
        <w:t>2</w:t>
      </w:r>
      <w:r>
        <w:rPr>
          <w:rFonts w:ascii="Times New Roman" w:hAnsi="Times New Roman"/>
          <w:bCs/>
          <w:sz w:val="24"/>
          <w:szCs w:val="24"/>
        </w:rPr>
        <w:t>, and re</w:t>
      </w:r>
      <w:r w:rsidRPr="00B968B6">
        <w:rPr>
          <w:rFonts w:ascii="Times New Roman" w:hAnsi="Times New Roman"/>
          <w:bCs/>
          <w:sz w:val="24"/>
          <w:szCs w:val="24"/>
        </w:rPr>
        <w:t xml:space="preserve">peat </w:t>
      </w:r>
      <w:r>
        <w:rPr>
          <w:rFonts w:ascii="Times New Roman" w:hAnsi="Times New Roman"/>
          <w:bCs/>
          <w:sz w:val="24"/>
          <w:szCs w:val="24"/>
        </w:rPr>
        <w:t xml:space="preserve">steps </w:t>
      </w:r>
      <w:r w:rsidR="00AB4D40">
        <w:rPr>
          <w:rFonts w:ascii="Times New Roman" w:hAnsi="Times New Roman"/>
          <w:bCs/>
          <w:sz w:val="24"/>
          <w:szCs w:val="24"/>
        </w:rPr>
        <w:t xml:space="preserve">4.4.2.1 to 4.4.2.3. </w:t>
      </w:r>
    </w:p>
    <w:p w14:paraId="0741E5E7" w14:textId="77777777" w:rsidR="00B015B9" w:rsidRDefault="00B015B9" w:rsidP="00B015B9">
      <w:pPr>
        <w:autoSpaceDE w:val="0"/>
        <w:autoSpaceDN w:val="0"/>
        <w:adjustRightInd w:val="0"/>
        <w:spacing w:after="0" w:line="240" w:lineRule="auto"/>
        <w:ind w:left="1440"/>
        <w:rPr>
          <w:rFonts w:ascii="Times New Roman" w:hAnsi="Times New Roman"/>
          <w:bCs/>
          <w:sz w:val="24"/>
          <w:szCs w:val="24"/>
        </w:rPr>
      </w:pPr>
    </w:p>
    <w:p w14:paraId="061D8013" w14:textId="77777777" w:rsidR="00E2207B" w:rsidRPr="00E2207B" w:rsidRDefault="00E2207B" w:rsidP="00E97A95">
      <w:pPr>
        <w:numPr>
          <w:ilvl w:val="1"/>
          <w:numId w:val="8"/>
        </w:numPr>
        <w:autoSpaceDE w:val="0"/>
        <w:autoSpaceDN w:val="0"/>
        <w:adjustRightInd w:val="0"/>
        <w:spacing w:after="0" w:line="240" w:lineRule="auto"/>
        <w:ind w:left="1440" w:hanging="540"/>
        <w:rPr>
          <w:rFonts w:ascii="Times New Roman" w:hAnsi="Times New Roman"/>
          <w:bCs/>
          <w:sz w:val="24"/>
          <w:szCs w:val="24"/>
        </w:rPr>
      </w:pPr>
      <w:r w:rsidRPr="00E2207B">
        <w:rPr>
          <w:rFonts w:ascii="Times New Roman" w:hAnsi="Times New Roman"/>
          <w:bCs/>
          <w:sz w:val="24"/>
          <w:szCs w:val="24"/>
        </w:rPr>
        <w:t xml:space="preserve">Turn </w:t>
      </w:r>
      <w:r w:rsidR="004F2EBD">
        <w:rPr>
          <w:rFonts w:ascii="Times New Roman" w:hAnsi="Times New Roman"/>
          <w:bCs/>
          <w:sz w:val="24"/>
          <w:szCs w:val="24"/>
        </w:rPr>
        <w:t>off</w:t>
      </w:r>
      <w:r w:rsidRPr="00E2207B">
        <w:rPr>
          <w:rFonts w:ascii="Times New Roman" w:hAnsi="Times New Roman"/>
          <w:bCs/>
          <w:sz w:val="24"/>
          <w:szCs w:val="24"/>
        </w:rPr>
        <w:t xml:space="preserve"> S</w:t>
      </w:r>
      <w:r w:rsidRPr="00E2207B">
        <w:rPr>
          <w:rFonts w:ascii="Times New Roman" w:hAnsi="Times New Roman"/>
          <w:bCs/>
          <w:sz w:val="24"/>
          <w:szCs w:val="24"/>
          <w:vertAlign w:val="subscript"/>
        </w:rPr>
        <w:t>2</w:t>
      </w:r>
      <w:r w:rsidRPr="00E2207B">
        <w:rPr>
          <w:rFonts w:ascii="Times New Roman" w:hAnsi="Times New Roman"/>
          <w:bCs/>
          <w:sz w:val="24"/>
          <w:szCs w:val="24"/>
        </w:rPr>
        <w:t xml:space="preserve"> and change R</w:t>
      </w:r>
      <w:r w:rsidRPr="00E2207B">
        <w:rPr>
          <w:rFonts w:ascii="Times New Roman" w:hAnsi="Times New Roman"/>
          <w:bCs/>
          <w:sz w:val="24"/>
          <w:szCs w:val="24"/>
          <w:vertAlign w:val="subscript"/>
        </w:rPr>
        <w:t>L</w:t>
      </w:r>
      <w:r w:rsidRPr="00E2207B">
        <w:rPr>
          <w:rFonts w:ascii="Times New Roman" w:hAnsi="Times New Roman"/>
          <w:bCs/>
          <w:sz w:val="24"/>
          <w:szCs w:val="24"/>
        </w:rPr>
        <w:t xml:space="preserve"> to 100 Ω.</w:t>
      </w:r>
    </w:p>
    <w:p w14:paraId="34C71260" w14:textId="77777777" w:rsidR="00B015B9" w:rsidRDefault="00B015B9" w:rsidP="00B015B9">
      <w:pPr>
        <w:autoSpaceDE w:val="0"/>
        <w:autoSpaceDN w:val="0"/>
        <w:adjustRightInd w:val="0"/>
        <w:spacing w:after="0" w:line="240" w:lineRule="auto"/>
        <w:ind w:left="1980"/>
        <w:rPr>
          <w:rFonts w:ascii="Times New Roman" w:hAnsi="Times New Roman"/>
          <w:bCs/>
          <w:sz w:val="24"/>
          <w:szCs w:val="24"/>
        </w:rPr>
      </w:pPr>
    </w:p>
    <w:p w14:paraId="5418AC90" w14:textId="77777777" w:rsidR="00E2207B" w:rsidRPr="00AB4D40" w:rsidRDefault="00E2207B" w:rsidP="00E97A95">
      <w:pPr>
        <w:numPr>
          <w:ilvl w:val="2"/>
          <w:numId w:val="9"/>
        </w:numPr>
        <w:autoSpaceDE w:val="0"/>
        <w:autoSpaceDN w:val="0"/>
        <w:adjustRightInd w:val="0"/>
        <w:spacing w:after="0" w:line="240" w:lineRule="auto"/>
        <w:ind w:left="1980" w:hanging="540"/>
        <w:rPr>
          <w:rFonts w:ascii="Times New Roman" w:hAnsi="Times New Roman"/>
          <w:bCs/>
          <w:sz w:val="24"/>
          <w:szCs w:val="24"/>
        </w:rPr>
      </w:pPr>
      <w:r>
        <w:rPr>
          <w:rFonts w:ascii="Times New Roman" w:hAnsi="Times New Roman"/>
          <w:bCs/>
          <w:sz w:val="24"/>
          <w:szCs w:val="24"/>
        </w:rPr>
        <w:t xml:space="preserve">Turn </w:t>
      </w:r>
      <w:r w:rsidR="004F2EBD">
        <w:rPr>
          <w:rFonts w:ascii="Times New Roman" w:hAnsi="Times New Roman"/>
          <w:bCs/>
          <w:sz w:val="24"/>
          <w:szCs w:val="24"/>
        </w:rPr>
        <w:t>on</w:t>
      </w:r>
      <w:r>
        <w:rPr>
          <w:rFonts w:ascii="Times New Roman" w:hAnsi="Times New Roman"/>
          <w:bCs/>
          <w:sz w:val="24"/>
          <w:szCs w:val="24"/>
        </w:rPr>
        <w:t xml:space="preserve"> S</w:t>
      </w:r>
      <w:r w:rsidR="00113ED7">
        <w:rPr>
          <w:rFonts w:ascii="Times New Roman" w:hAnsi="Times New Roman"/>
          <w:bCs/>
          <w:sz w:val="24"/>
          <w:szCs w:val="24"/>
          <w:vertAlign w:val="subscript"/>
        </w:rPr>
        <w:t>2</w:t>
      </w:r>
      <w:r>
        <w:rPr>
          <w:rFonts w:ascii="Times New Roman" w:hAnsi="Times New Roman"/>
          <w:bCs/>
          <w:sz w:val="24"/>
          <w:szCs w:val="24"/>
        </w:rPr>
        <w:t>, and re</w:t>
      </w:r>
      <w:r w:rsidRPr="00B968B6">
        <w:rPr>
          <w:rFonts w:ascii="Times New Roman" w:hAnsi="Times New Roman"/>
          <w:bCs/>
          <w:sz w:val="24"/>
          <w:szCs w:val="24"/>
        </w:rPr>
        <w:t xml:space="preserve">peat </w:t>
      </w:r>
      <w:r>
        <w:rPr>
          <w:rFonts w:ascii="Times New Roman" w:hAnsi="Times New Roman"/>
          <w:bCs/>
          <w:sz w:val="24"/>
          <w:szCs w:val="24"/>
        </w:rPr>
        <w:t xml:space="preserve">steps </w:t>
      </w:r>
      <w:r w:rsidR="00AB4D40">
        <w:rPr>
          <w:rFonts w:ascii="Times New Roman" w:hAnsi="Times New Roman"/>
          <w:bCs/>
          <w:sz w:val="24"/>
          <w:szCs w:val="24"/>
        </w:rPr>
        <w:t xml:space="preserve">4.4.2.1 to 4.4.2.3. </w:t>
      </w:r>
    </w:p>
    <w:p w14:paraId="51A0F949" w14:textId="77777777" w:rsidR="00B015B9" w:rsidRDefault="00B015B9" w:rsidP="00B015B9">
      <w:pPr>
        <w:autoSpaceDE w:val="0"/>
        <w:autoSpaceDN w:val="0"/>
        <w:adjustRightInd w:val="0"/>
        <w:spacing w:after="0" w:line="240" w:lineRule="auto"/>
        <w:ind w:left="1440"/>
        <w:rPr>
          <w:rFonts w:ascii="Times New Roman" w:hAnsi="Times New Roman"/>
          <w:bCs/>
          <w:sz w:val="24"/>
          <w:szCs w:val="24"/>
        </w:rPr>
      </w:pPr>
    </w:p>
    <w:p w14:paraId="278851B8" w14:textId="77777777" w:rsidR="003D4D55" w:rsidRDefault="003D4D55" w:rsidP="00E97A95">
      <w:pPr>
        <w:numPr>
          <w:ilvl w:val="1"/>
          <w:numId w:val="9"/>
        </w:numPr>
        <w:autoSpaceDE w:val="0"/>
        <w:autoSpaceDN w:val="0"/>
        <w:adjustRightInd w:val="0"/>
        <w:spacing w:after="0" w:line="240" w:lineRule="auto"/>
        <w:ind w:left="1440" w:hanging="540"/>
        <w:rPr>
          <w:rFonts w:ascii="Times New Roman" w:hAnsi="Times New Roman"/>
          <w:bCs/>
          <w:sz w:val="24"/>
          <w:szCs w:val="24"/>
        </w:rPr>
      </w:pPr>
      <w:r>
        <w:rPr>
          <w:rFonts w:ascii="Times New Roman" w:hAnsi="Times New Roman"/>
          <w:bCs/>
          <w:sz w:val="24"/>
          <w:szCs w:val="24"/>
        </w:rPr>
        <w:t xml:space="preserve">Turn </w:t>
      </w:r>
      <w:r w:rsidR="004F2EBD">
        <w:rPr>
          <w:rFonts w:ascii="Times New Roman" w:hAnsi="Times New Roman"/>
          <w:bCs/>
          <w:sz w:val="24"/>
          <w:szCs w:val="24"/>
        </w:rPr>
        <w:t>off</w:t>
      </w:r>
      <w:r>
        <w:rPr>
          <w:rFonts w:ascii="Times New Roman" w:hAnsi="Times New Roman"/>
          <w:bCs/>
          <w:sz w:val="24"/>
          <w:szCs w:val="24"/>
        </w:rPr>
        <w:t xml:space="preserve"> the DC power supply, flip the </w:t>
      </w:r>
      <w:r w:rsidR="004F2EBD">
        <w:rPr>
          <w:rFonts w:ascii="Times New Roman" w:hAnsi="Times New Roman"/>
          <w:bCs/>
          <w:sz w:val="24"/>
          <w:szCs w:val="24"/>
        </w:rPr>
        <w:t>S</w:t>
      </w:r>
      <w:r>
        <w:rPr>
          <w:rFonts w:ascii="Times New Roman" w:hAnsi="Times New Roman"/>
          <w:bCs/>
          <w:sz w:val="24"/>
          <w:szCs w:val="24"/>
        </w:rPr>
        <w:t>tart/</w:t>
      </w:r>
      <w:r w:rsidR="004F2EBD">
        <w:rPr>
          <w:rFonts w:ascii="Times New Roman" w:hAnsi="Times New Roman"/>
          <w:bCs/>
          <w:sz w:val="24"/>
          <w:szCs w:val="24"/>
        </w:rPr>
        <w:t>R</w:t>
      </w:r>
      <w:r>
        <w:rPr>
          <w:rFonts w:ascii="Times New Roman" w:hAnsi="Times New Roman"/>
          <w:bCs/>
          <w:sz w:val="24"/>
          <w:szCs w:val="24"/>
        </w:rPr>
        <w:t>un switch to the Start position, and s</w:t>
      </w:r>
      <w:r w:rsidRPr="00247879">
        <w:rPr>
          <w:rFonts w:ascii="Times New Roman" w:hAnsi="Times New Roman"/>
          <w:bCs/>
          <w:sz w:val="24"/>
          <w:szCs w:val="24"/>
        </w:rPr>
        <w:t>et the VARIAC back to 0%</w:t>
      </w:r>
      <w:r>
        <w:rPr>
          <w:rFonts w:ascii="Times New Roman" w:hAnsi="Times New Roman"/>
          <w:bCs/>
          <w:sz w:val="24"/>
          <w:szCs w:val="24"/>
        </w:rPr>
        <w:t>.</w:t>
      </w:r>
    </w:p>
    <w:p w14:paraId="33B3BE69" w14:textId="77777777" w:rsidR="00B015B9" w:rsidRDefault="00B015B9" w:rsidP="00B015B9">
      <w:pPr>
        <w:autoSpaceDE w:val="0"/>
        <w:autoSpaceDN w:val="0"/>
        <w:adjustRightInd w:val="0"/>
        <w:spacing w:after="0" w:line="240" w:lineRule="auto"/>
        <w:ind w:left="1440"/>
        <w:rPr>
          <w:rFonts w:ascii="Times New Roman" w:hAnsi="Times New Roman"/>
          <w:bCs/>
          <w:sz w:val="24"/>
          <w:szCs w:val="24"/>
        </w:rPr>
      </w:pPr>
    </w:p>
    <w:p w14:paraId="119C8F53" w14:textId="77777777" w:rsidR="003D4D55" w:rsidRPr="00247879" w:rsidRDefault="003D4D55" w:rsidP="00E97A95">
      <w:pPr>
        <w:numPr>
          <w:ilvl w:val="1"/>
          <w:numId w:val="9"/>
        </w:numPr>
        <w:autoSpaceDE w:val="0"/>
        <w:autoSpaceDN w:val="0"/>
        <w:adjustRightInd w:val="0"/>
        <w:spacing w:after="0" w:line="240" w:lineRule="auto"/>
        <w:ind w:left="1440" w:hanging="540"/>
        <w:rPr>
          <w:rFonts w:ascii="Times New Roman" w:hAnsi="Times New Roman"/>
          <w:bCs/>
          <w:sz w:val="24"/>
          <w:szCs w:val="24"/>
        </w:rPr>
      </w:pPr>
      <w:r>
        <w:rPr>
          <w:rFonts w:ascii="Times New Roman" w:hAnsi="Times New Roman"/>
          <w:bCs/>
          <w:sz w:val="24"/>
          <w:szCs w:val="24"/>
        </w:rPr>
        <w:t>T</w:t>
      </w:r>
      <w:r w:rsidRPr="00247879">
        <w:rPr>
          <w:rFonts w:ascii="Times New Roman" w:hAnsi="Times New Roman"/>
          <w:bCs/>
          <w:sz w:val="24"/>
          <w:szCs w:val="24"/>
        </w:rPr>
        <w:t xml:space="preserve">urn </w:t>
      </w:r>
      <w:r w:rsidR="004F2EBD">
        <w:rPr>
          <w:rFonts w:ascii="Times New Roman" w:hAnsi="Times New Roman"/>
          <w:bCs/>
          <w:sz w:val="24"/>
          <w:szCs w:val="24"/>
        </w:rPr>
        <w:t>off</w:t>
      </w:r>
      <w:r w:rsidRPr="00247879">
        <w:rPr>
          <w:rFonts w:ascii="Times New Roman" w:hAnsi="Times New Roman"/>
          <w:bCs/>
          <w:sz w:val="24"/>
          <w:szCs w:val="24"/>
        </w:rPr>
        <w:t xml:space="preserve"> the three-phase disconnect switch</w:t>
      </w:r>
      <w:r w:rsidR="00B968B6">
        <w:rPr>
          <w:rFonts w:ascii="Times New Roman" w:hAnsi="Times New Roman"/>
          <w:bCs/>
          <w:sz w:val="24"/>
          <w:szCs w:val="24"/>
        </w:rPr>
        <w:t xml:space="preserve"> and disconnect </w:t>
      </w:r>
      <w:r w:rsidR="004F2EBD">
        <w:rPr>
          <w:rFonts w:ascii="Times New Roman" w:hAnsi="Times New Roman"/>
          <w:bCs/>
          <w:sz w:val="24"/>
          <w:szCs w:val="24"/>
        </w:rPr>
        <w:t>the</w:t>
      </w:r>
      <w:r w:rsidR="00B968B6">
        <w:rPr>
          <w:rFonts w:ascii="Times New Roman" w:hAnsi="Times New Roman"/>
          <w:bCs/>
          <w:sz w:val="24"/>
          <w:szCs w:val="24"/>
        </w:rPr>
        <w:t xml:space="preserve"> setup. </w:t>
      </w:r>
    </w:p>
    <w:p w14:paraId="3E331A13" w14:textId="77777777" w:rsidR="00353794" w:rsidRPr="00DF748F" w:rsidRDefault="00353794" w:rsidP="00F06290">
      <w:pPr>
        <w:autoSpaceDE w:val="0"/>
        <w:autoSpaceDN w:val="0"/>
        <w:adjustRightInd w:val="0"/>
        <w:spacing w:after="0" w:line="240" w:lineRule="auto"/>
      </w:pPr>
    </w:p>
    <w:p w14:paraId="497C2A36" w14:textId="77777777" w:rsidR="00D91ECE" w:rsidRPr="00B015B9" w:rsidRDefault="00AB4D40" w:rsidP="00D91ECE">
      <w:pPr>
        <w:autoSpaceDE w:val="0"/>
        <w:autoSpaceDN w:val="0"/>
        <w:adjustRightInd w:val="0"/>
        <w:spacing w:after="0" w:line="240" w:lineRule="auto"/>
        <w:rPr>
          <w:rFonts w:ascii="Times New Roman" w:hAnsi="Times New Roman"/>
          <w:b/>
          <w:bCs/>
          <w:sz w:val="28"/>
          <w:szCs w:val="24"/>
        </w:rPr>
      </w:pPr>
      <w:r w:rsidRPr="00B015B9">
        <w:rPr>
          <w:rFonts w:ascii="Times New Roman" w:hAnsi="Times New Roman"/>
          <w:b/>
          <w:bCs/>
          <w:sz w:val="28"/>
          <w:szCs w:val="24"/>
        </w:rPr>
        <w:t xml:space="preserve">Representative Results </w:t>
      </w:r>
    </w:p>
    <w:p w14:paraId="3B6C3541" w14:textId="77777777" w:rsidR="00F06290" w:rsidRDefault="00F06290" w:rsidP="00F06290">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The DC phase resistance can be estimated from the DC test as the ratio of DC voltage to DC current when applied between a phase terminal and the neutral. The field resistance can be measured in a similar manner by applying DC voltage to the field winding and measuring the field current. The synchronous reactance (</w:t>
      </w:r>
      <w:r>
        <w:rPr>
          <w:rFonts w:ascii="TimesNewRomanPSMT" w:hAnsi="TimesNewRomanPSMT" w:cs="TimesNewRomanPSMT"/>
          <w:i/>
          <w:sz w:val="24"/>
          <w:szCs w:val="24"/>
        </w:rPr>
        <w:t>X</w:t>
      </w:r>
      <w:r>
        <w:rPr>
          <w:rFonts w:ascii="TimesNewRomanPSMT" w:hAnsi="TimesNewRomanPSMT" w:cs="TimesNewRomanPSMT"/>
          <w:i/>
          <w:sz w:val="24"/>
          <w:szCs w:val="24"/>
          <w:vertAlign w:val="subscript"/>
        </w:rPr>
        <w:t>s</w:t>
      </w:r>
      <w:r>
        <w:rPr>
          <w:rFonts w:ascii="TimesNewRomanPSMT" w:hAnsi="TimesNewRomanPSMT" w:cs="TimesNewRomanPSMT"/>
          <w:sz w:val="24"/>
          <w:szCs w:val="24"/>
        </w:rPr>
        <w:t>), back e.m.f. of the machine (</w:t>
      </w:r>
      <w:r>
        <w:rPr>
          <w:rFonts w:ascii="TimesNewRomanPSMT" w:hAnsi="TimesNewRomanPSMT" w:cs="TimesNewRomanPSMT"/>
          <w:i/>
          <w:sz w:val="24"/>
          <w:szCs w:val="24"/>
        </w:rPr>
        <w:t>E</w:t>
      </w:r>
      <w:r>
        <w:rPr>
          <w:rFonts w:ascii="TimesNewRomanPSMT" w:hAnsi="TimesNewRomanPSMT" w:cs="TimesNewRomanPSMT"/>
          <w:i/>
          <w:sz w:val="24"/>
          <w:szCs w:val="24"/>
          <w:vertAlign w:val="subscript"/>
        </w:rPr>
        <w:t>A</w:t>
      </w:r>
      <w:r>
        <w:rPr>
          <w:rFonts w:ascii="TimesNewRomanPSMT" w:hAnsi="TimesNewRomanPSMT" w:cs="TimesNewRomanPSMT"/>
          <w:sz w:val="24"/>
          <w:szCs w:val="24"/>
        </w:rPr>
        <w:t xml:space="preserve">), and its related constant </w:t>
      </w:r>
      <w:r>
        <w:rPr>
          <w:rFonts w:ascii="TimesNewRomanPSMT" w:hAnsi="TimesNewRomanPSMT" w:cs="TimesNewRomanPSMT"/>
          <w:i/>
          <w:sz w:val="24"/>
          <w:szCs w:val="24"/>
        </w:rPr>
        <w:t>k</w:t>
      </w:r>
      <w:r>
        <w:rPr>
          <w:rFonts w:ascii="Times New Roman" w:hAnsi="Times New Roman"/>
          <w:i/>
          <w:sz w:val="24"/>
          <w:szCs w:val="24"/>
          <w:vertAlign w:val="subscript"/>
        </w:rPr>
        <w:t>φ</w:t>
      </w:r>
      <w:r>
        <w:rPr>
          <w:rFonts w:ascii="TimesNewRomanPSMT" w:hAnsi="TimesNewRomanPSMT" w:cs="TimesNewRomanPSMT"/>
          <w:sz w:val="24"/>
          <w:szCs w:val="24"/>
        </w:rPr>
        <w:t xml:space="preserve"> can be found from the real power (</w:t>
      </w:r>
      <w:r w:rsidRPr="00C13203">
        <w:rPr>
          <w:rFonts w:ascii="TimesNewRomanPSMT" w:hAnsi="TimesNewRomanPSMT" w:cs="TimesNewRomanPSMT"/>
          <w:i/>
          <w:sz w:val="24"/>
          <w:szCs w:val="24"/>
        </w:rPr>
        <w:t>P</w:t>
      </w:r>
      <w:r w:rsidRPr="00C13203">
        <w:rPr>
          <w:rFonts w:ascii="TimesNewRomanPSMT" w:hAnsi="TimesNewRomanPSMT" w:cs="TimesNewRomanPSMT"/>
          <w:i/>
          <w:sz w:val="24"/>
          <w:szCs w:val="24"/>
          <w:vertAlign w:val="subscript"/>
        </w:rPr>
        <w:t>3</w:t>
      </w:r>
      <w:r w:rsidRPr="00C13203">
        <w:rPr>
          <w:rFonts w:ascii="Times New Roman" w:hAnsi="Times New Roman"/>
          <w:i/>
          <w:sz w:val="24"/>
          <w:szCs w:val="24"/>
          <w:vertAlign w:val="subscript"/>
        </w:rPr>
        <w:t>φ</w:t>
      </w:r>
      <w:r>
        <w:rPr>
          <w:rFonts w:ascii="TimesNewRomanPSMT" w:hAnsi="TimesNewRomanPSMT" w:cs="TimesNewRomanPSMT"/>
          <w:sz w:val="24"/>
          <w:szCs w:val="24"/>
        </w:rPr>
        <w:t xml:space="preserve">) measurement into the machine: </w:t>
      </w:r>
      <w:r w:rsidRPr="00C13203">
        <w:rPr>
          <w:rFonts w:ascii="TimesNewRomanPSMT" w:hAnsi="TimesNewRomanPSMT" w:cs="TimesNewRomanPSMT"/>
          <w:i/>
          <w:sz w:val="24"/>
          <w:szCs w:val="24"/>
        </w:rPr>
        <w:t>P</w:t>
      </w:r>
      <w:r w:rsidRPr="00C13203">
        <w:rPr>
          <w:rFonts w:ascii="TimesNewRomanPSMT" w:hAnsi="TimesNewRomanPSMT" w:cs="TimesNewRomanPSMT"/>
          <w:i/>
          <w:sz w:val="24"/>
          <w:szCs w:val="24"/>
          <w:vertAlign w:val="subscript"/>
        </w:rPr>
        <w:t>3</w:t>
      </w:r>
      <w:r w:rsidRPr="00C13203">
        <w:rPr>
          <w:rFonts w:ascii="Times New Roman" w:hAnsi="Times New Roman"/>
          <w:i/>
          <w:sz w:val="24"/>
          <w:szCs w:val="24"/>
          <w:vertAlign w:val="subscript"/>
        </w:rPr>
        <w:t>φ</w:t>
      </w:r>
      <w:r>
        <w:rPr>
          <w:rFonts w:ascii="TimesNewRomanPSMT" w:hAnsi="TimesNewRomanPSMT" w:cs="TimesNewRomanPSMT"/>
          <w:sz w:val="24"/>
          <w:szCs w:val="24"/>
        </w:rPr>
        <w:t>=3</w:t>
      </w:r>
      <w:r>
        <w:rPr>
          <w:rFonts w:ascii="TimesNewRomanPSMT" w:hAnsi="TimesNewRomanPSMT" w:cs="TimesNewRomanPSMT"/>
          <w:i/>
          <w:sz w:val="24"/>
          <w:szCs w:val="24"/>
        </w:rPr>
        <w:t>V</w:t>
      </w:r>
      <w:r w:rsidRPr="00C13203">
        <w:rPr>
          <w:rFonts w:ascii="Times New Roman" w:hAnsi="Times New Roman"/>
          <w:i/>
          <w:sz w:val="24"/>
          <w:szCs w:val="24"/>
          <w:vertAlign w:val="subscript"/>
        </w:rPr>
        <w:t>φ</w:t>
      </w:r>
      <w:r>
        <w:rPr>
          <w:rFonts w:ascii="TimesNewRomanPSMT" w:hAnsi="TimesNewRomanPSMT" w:cs="TimesNewRomanPSMT"/>
          <w:i/>
          <w:sz w:val="24"/>
          <w:szCs w:val="24"/>
        </w:rPr>
        <w:t>E</w:t>
      </w:r>
      <w:r w:rsidRPr="00C13203">
        <w:rPr>
          <w:rFonts w:ascii="TimesNewRomanPSMT" w:hAnsi="TimesNewRomanPSMT" w:cs="TimesNewRomanPSMT"/>
          <w:i/>
          <w:sz w:val="24"/>
          <w:szCs w:val="24"/>
          <w:vertAlign w:val="subscript"/>
        </w:rPr>
        <w:t>A</w:t>
      </w:r>
      <w:r>
        <w:rPr>
          <w:rFonts w:ascii="TimesNewRomanPSMT" w:hAnsi="TimesNewRomanPSMT" w:cs="TimesNewRomanPSMT"/>
          <w:sz w:val="24"/>
          <w:szCs w:val="24"/>
        </w:rPr>
        <w:t>cos(</w:t>
      </w:r>
      <w:r>
        <w:rPr>
          <w:rFonts w:ascii="Times New Roman" w:hAnsi="Times New Roman"/>
          <w:sz w:val="24"/>
          <w:szCs w:val="24"/>
        </w:rPr>
        <w:t>δ</w:t>
      </w:r>
      <w:r>
        <w:rPr>
          <w:rFonts w:ascii="TimesNewRomanPSMT" w:hAnsi="TimesNewRomanPSMT" w:cs="TimesNewRomanPSMT"/>
          <w:sz w:val="24"/>
          <w:szCs w:val="24"/>
        </w:rPr>
        <w:t>)/</w:t>
      </w:r>
      <w:r>
        <w:rPr>
          <w:rFonts w:ascii="TimesNewRomanPSMT" w:hAnsi="TimesNewRomanPSMT" w:cs="TimesNewRomanPSMT"/>
          <w:i/>
          <w:sz w:val="24"/>
          <w:szCs w:val="24"/>
        </w:rPr>
        <w:t>X</w:t>
      </w:r>
      <w:r>
        <w:rPr>
          <w:rFonts w:ascii="TimesNewRomanPSMT" w:hAnsi="TimesNewRomanPSMT" w:cs="TimesNewRomanPSMT"/>
          <w:i/>
          <w:sz w:val="24"/>
          <w:szCs w:val="24"/>
          <w:vertAlign w:val="subscript"/>
        </w:rPr>
        <w:t>s</w:t>
      </w:r>
      <w:r>
        <w:rPr>
          <w:rFonts w:ascii="TimesNewRomanPSMT" w:hAnsi="TimesNewRomanPSMT" w:cs="TimesNewRomanPSMT"/>
          <w:sz w:val="24"/>
          <w:szCs w:val="24"/>
        </w:rPr>
        <w:t xml:space="preserve"> (ignoring the stator resistance </w:t>
      </w:r>
      <w:r>
        <w:rPr>
          <w:rFonts w:ascii="TimesNewRomanPSMT" w:hAnsi="TimesNewRomanPSMT" w:cs="TimesNewRomanPSMT"/>
          <w:i/>
          <w:sz w:val="24"/>
          <w:szCs w:val="24"/>
        </w:rPr>
        <w:t>R</w:t>
      </w:r>
      <w:r>
        <w:rPr>
          <w:rFonts w:ascii="TimesNewRomanPSMT" w:hAnsi="TimesNewRomanPSMT" w:cs="TimesNewRomanPSMT"/>
          <w:i/>
          <w:sz w:val="24"/>
          <w:szCs w:val="24"/>
          <w:vertAlign w:val="subscript"/>
        </w:rPr>
        <w:t>s</w:t>
      </w:r>
      <w:r>
        <w:rPr>
          <w:rFonts w:ascii="TimesNewRomanPSMT" w:hAnsi="TimesNewRomanPSMT" w:cs="TimesNewRomanPSMT"/>
          <w:sz w:val="24"/>
          <w:szCs w:val="24"/>
        </w:rPr>
        <w:t>) and basic power flow equations for the per-phase equivalent circuit (</w:t>
      </w:r>
      <w:r w:rsidRPr="00F06290">
        <w:rPr>
          <w:rFonts w:ascii="TimesNewRomanPSMT" w:hAnsi="TimesNewRomanPSMT" w:cs="TimesNewRomanPSMT"/>
          <w:b/>
          <w:sz w:val="24"/>
          <w:szCs w:val="24"/>
        </w:rPr>
        <w:t>Figure 4</w:t>
      </w:r>
      <w:r>
        <w:rPr>
          <w:rFonts w:ascii="TimesNewRomanPSMT" w:hAnsi="TimesNewRomanPSMT" w:cs="TimesNewRomanPSMT"/>
          <w:sz w:val="24"/>
          <w:szCs w:val="24"/>
        </w:rPr>
        <w:t xml:space="preserve">). </w:t>
      </w:r>
    </w:p>
    <w:p w14:paraId="4143DE12" w14:textId="77777777" w:rsidR="00F06290" w:rsidRDefault="00F06290" w:rsidP="00F06290">
      <w:pPr>
        <w:autoSpaceDE w:val="0"/>
        <w:autoSpaceDN w:val="0"/>
        <w:adjustRightInd w:val="0"/>
        <w:spacing w:after="0" w:line="240" w:lineRule="auto"/>
        <w:rPr>
          <w:rFonts w:ascii="TimesNewRomanPSMT" w:hAnsi="TimesNewRomanPSMT" w:cs="TimesNewRomanPSMT"/>
          <w:sz w:val="24"/>
          <w:szCs w:val="24"/>
        </w:rPr>
      </w:pPr>
    </w:p>
    <w:p w14:paraId="63AB421C" w14:textId="77777777" w:rsidR="00F06290" w:rsidRDefault="00F06290" w:rsidP="00F06290">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V-curves determine the power factor of the machine as seen by the source (grid). The V-curves demonstrate that the machine can provide reactive power (leading power factor) under certain conditions, and therefore, acts like a capacitor that can enhance voltage stability on the grid. When operating under such a condition, the machine is termed “synchronous condenser.” </w:t>
      </w:r>
    </w:p>
    <w:p w14:paraId="3C1429C1" w14:textId="77777777" w:rsidR="00E1476E" w:rsidRDefault="00E1476E" w:rsidP="00E1476E">
      <w:pPr>
        <w:autoSpaceDE w:val="0"/>
        <w:autoSpaceDN w:val="0"/>
        <w:adjustRightInd w:val="0"/>
        <w:spacing w:after="0" w:line="240" w:lineRule="auto"/>
        <w:jc w:val="both"/>
        <w:rPr>
          <w:rFonts w:ascii="TimesNewRomanPSMT" w:hAnsi="TimesNewRomanPSMT" w:cs="TimesNewRomanPSMT"/>
          <w:sz w:val="24"/>
          <w:szCs w:val="24"/>
        </w:rPr>
      </w:pPr>
    </w:p>
    <w:p w14:paraId="6C929512" w14:textId="77777777" w:rsidR="00E1476E" w:rsidRPr="00F06290" w:rsidRDefault="00E1476E" w:rsidP="00F06290">
      <w:pPr>
        <w:autoSpaceDE w:val="0"/>
        <w:autoSpaceDN w:val="0"/>
        <w:adjustRightInd w:val="0"/>
        <w:spacing w:after="0" w:line="240" w:lineRule="auto"/>
        <w:rPr>
          <w:rFonts w:ascii="TimesNewRomanPSMT" w:hAnsi="TimesNewRomanPSMT" w:cs="TimesNewRomanPSMT"/>
          <w:b/>
          <w:sz w:val="28"/>
          <w:szCs w:val="24"/>
        </w:rPr>
      </w:pPr>
      <w:r w:rsidRPr="00F06290">
        <w:rPr>
          <w:rFonts w:ascii="TimesNewRomanPSMT" w:hAnsi="TimesNewRomanPSMT" w:cs="TimesNewRomanPSMT"/>
          <w:b/>
          <w:sz w:val="28"/>
          <w:szCs w:val="24"/>
        </w:rPr>
        <w:t>Applications</w:t>
      </w:r>
    </w:p>
    <w:p w14:paraId="4E6DCA13" w14:textId="77777777" w:rsidR="00E1476E" w:rsidRDefault="00E1476E" w:rsidP="00F06290">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Synchronous machines are common in applications requiring constant speed on the motor’s shaft with very tight speed regulations. Such applications include electrical clocks and hard disk drives, but extend to synchronous condensers</w:t>
      </w:r>
      <w:r w:rsidR="007229AA">
        <w:rPr>
          <w:rFonts w:ascii="TimesNewRomanPSMT" w:hAnsi="TimesNewRomanPSMT" w:cs="TimesNewRomanPSMT"/>
          <w:sz w:val="24"/>
          <w:szCs w:val="24"/>
        </w:rPr>
        <w:t>,</w:t>
      </w:r>
      <w:r>
        <w:rPr>
          <w:rFonts w:ascii="TimesNewRomanPSMT" w:hAnsi="TimesNewRomanPSMT" w:cs="TimesNewRomanPSMT"/>
          <w:sz w:val="24"/>
          <w:szCs w:val="24"/>
        </w:rPr>
        <w:t xml:space="preserve"> which are synchronous motors operating in the leading power factor region to provide reactive power to a load. Power factor correction is another term used with synchronous condenser applications. Note that the most common synchronous motors are permanent magnet motors, while the most common </w:t>
      </w:r>
      <w:commentRangeStart w:id="88"/>
      <w:r>
        <w:rPr>
          <w:rFonts w:ascii="TimesNewRomanPSMT" w:hAnsi="TimesNewRomanPSMT" w:cs="TimesNewRomanPSMT"/>
          <w:sz w:val="24"/>
          <w:szCs w:val="24"/>
        </w:rPr>
        <w:t xml:space="preserve">synchronous generators </w:t>
      </w:r>
      <w:commentRangeEnd w:id="88"/>
      <w:r w:rsidR="006E5FE4">
        <w:rPr>
          <w:rStyle w:val="CommentReference"/>
        </w:rPr>
        <w:commentReference w:id="88"/>
      </w:r>
      <w:r>
        <w:rPr>
          <w:rFonts w:ascii="TimesNewRomanPSMT" w:hAnsi="TimesNewRomanPSMT" w:cs="TimesNewRomanPSMT"/>
          <w:sz w:val="24"/>
          <w:szCs w:val="24"/>
        </w:rPr>
        <w:t>are wound</w:t>
      </w:r>
      <w:r w:rsidR="007229AA">
        <w:rPr>
          <w:rFonts w:ascii="TimesNewRomanPSMT" w:hAnsi="TimesNewRomanPSMT" w:cs="TimesNewRomanPSMT"/>
          <w:sz w:val="24"/>
          <w:szCs w:val="24"/>
        </w:rPr>
        <w:t>-</w:t>
      </w:r>
      <w:r>
        <w:rPr>
          <w:rFonts w:ascii="TimesNewRomanPSMT" w:hAnsi="TimesNewRomanPSMT" w:cs="TimesNewRomanPSMT"/>
          <w:sz w:val="24"/>
          <w:szCs w:val="24"/>
        </w:rPr>
        <w:t>rotor synchronous generators.</w:t>
      </w:r>
    </w:p>
    <w:p w14:paraId="64EE2287" w14:textId="77777777" w:rsidR="00B015B9" w:rsidRDefault="00B015B9" w:rsidP="00A856EA">
      <w:pPr>
        <w:autoSpaceDE w:val="0"/>
        <w:autoSpaceDN w:val="0"/>
        <w:adjustRightInd w:val="0"/>
        <w:spacing w:after="0" w:line="240" w:lineRule="auto"/>
        <w:jc w:val="right"/>
        <w:rPr>
          <w:rFonts w:ascii="TimesNewRomanPSMT" w:hAnsi="TimesNewRomanPSMT" w:cs="TimesNewRomanPSMT"/>
          <w:sz w:val="24"/>
          <w:szCs w:val="24"/>
        </w:rPr>
      </w:pPr>
    </w:p>
    <w:p w14:paraId="1EAF76E7" w14:textId="77777777" w:rsidR="00B015B9" w:rsidRDefault="00B015B9" w:rsidP="00E1476E">
      <w:pPr>
        <w:autoSpaceDE w:val="0"/>
        <w:autoSpaceDN w:val="0"/>
        <w:adjustRightInd w:val="0"/>
        <w:spacing w:after="0" w:line="240" w:lineRule="auto"/>
        <w:jc w:val="both"/>
        <w:rPr>
          <w:rFonts w:ascii="TimesNewRomanPSMT" w:hAnsi="TimesNewRomanPSMT" w:cs="TimesNewRomanPSMT"/>
          <w:b/>
          <w:sz w:val="28"/>
          <w:szCs w:val="24"/>
        </w:rPr>
      </w:pPr>
      <w:r>
        <w:rPr>
          <w:rFonts w:ascii="TimesNewRomanPSMT" w:hAnsi="TimesNewRomanPSMT" w:cs="TimesNewRomanPSMT"/>
          <w:b/>
          <w:sz w:val="28"/>
          <w:szCs w:val="24"/>
        </w:rPr>
        <w:t>Legend</w:t>
      </w:r>
    </w:p>
    <w:p w14:paraId="4C7137EF" w14:textId="77777777" w:rsidR="00B015B9" w:rsidRDefault="00B015B9" w:rsidP="00F06290">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Figure 1:</w:t>
      </w:r>
      <w:r w:rsidR="00C855C2" w:rsidRPr="00C855C2">
        <w:t xml:space="preserve"> </w:t>
      </w:r>
      <w:r w:rsidR="00C855C2">
        <w:rPr>
          <w:rFonts w:ascii="TimesNewRomanPSMT" w:hAnsi="TimesNewRomanPSMT" w:cs="TimesNewRomanPSMT"/>
          <w:sz w:val="24"/>
          <w:szCs w:val="24"/>
        </w:rPr>
        <w:t>A schematic of the s</w:t>
      </w:r>
      <w:r w:rsidR="00C855C2" w:rsidRPr="00C855C2">
        <w:rPr>
          <w:rFonts w:ascii="TimesNewRomanPSMT" w:hAnsi="TimesNewRomanPSMT" w:cs="TimesNewRomanPSMT"/>
          <w:sz w:val="24"/>
          <w:szCs w:val="24"/>
        </w:rPr>
        <w:t>etup to start the synchronous motor</w:t>
      </w:r>
      <w:r w:rsidR="00C855C2">
        <w:rPr>
          <w:rFonts w:ascii="TimesNewRomanPSMT" w:hAnsi="TimesNewRomanPSMT" w:cs="TimesNewRomanPSMT"/>
          <w:sz w:val="24"/>
          <w:szCs w:val="24"/>
        </w:rPr>
        <w:t>.</w:t>
      </w:r>
    </w:p>
    <w:p w14:paraId="2E7BB89F" w14:textId="77777777" w:rsidR="00B015B9" w:rsidRDefault="00B015B9" w:rsidP="00F06290">
      <w:pPr>
        <w:autoSpaceDE w:val="0"/>
        <w:autoSpaceDN w:val="0"/>
        <w:adjustRightInd w:val="0"/>
        <w:spacing w:after="0" w:line="240" w:lineRule="auto"/>
        <w:rPr>
          <w:rFonts w:ascii="TimesNewRomanPSMT" w:hAnsi="TimesNewRomanPSMT" w:cs="TimesNewRomanPSMT"/>
          <w:sz w:val="24"/>
          <w:szCs w:val="24"/>
        </w:rPr>
      </w:pPr>
    </w:p>
    <w:p w14:paraId="5B667BB5" w14:textId="77777777" w:rsidR="00B015B9" w:rsidRDefault="00B015B9" w:rsidP="00F06290">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Figure 2:</w:t>
      </w:r>
      <w:r w:rsidR="00C855C2" w:rsidRPr="00C855C2">
        <w:t xml:space="preserve"> </w:t>
      </w:r>
      <w:r w:rsidR="00C855C2" w:rsidRPr="00C855C2">
        <w:rPr>
          <w:rFonts w:ascii="TimesNewRomanPSMT" w:hAnsi="TimesNewRomanPSMT" w:cs="TimesNewRomanPSMT"/>
          <w:sz w:val="24"/>
          <w:szCs w:val="24"/>
        </w:rPr>
        <w:t>A schematic of the setup to study the effect of load on torque angle</w:t>
      </w:r>
      <w:r w:rsidR="00C855C2">
        <w:rPr>
          <w:rFonts w:ascii="TimesNewRomanPSMT" w:hAnsi="TimesNewRomanPSMT" w:cs="TimesNewRomanPSMT"/>
          <w:sz w:val="24"/>
          <w:szCs w:val="24"/>
        </w:rPr>
        <w:t>.</w:t>
      </w:r>
    </w:p>
    <w:p w14:paraId="05A4C7B1" w14:textId="77777777" w:rsidR="00B015B9" w:rsidRDefault="00B015B9" w:rsidP="00F06290">
      <w:pPr>
        <w:autoSpaceDE w:val="0"/>
        <w:autoSpaceDN w:val="0"/>
        <w:adjustRightInd w:val="0"/>
        <w:spacing w:after="0" w:line="240" w:lineRule="auto"/>
        <w:rPr>
          <w:rFonts w:ascii="TimesNewRomanPSMT" w:hAnsi="TimesNewRomanPSMT" w:cs="TimesNewRomanPSMT"/>
          <w:sz w:val="24"/>
          <w:szCs w:val="24"/>
        </w:rPr>
      </w:pPr>
    </w:p>
    <w:p w14:paraId="1D8D8B39" w14:textId="77777777" w:rsidR="00B015B9" w:rsidRDefault="00B015B9" w:rsidP="00F06290">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Figure 3:</w:t>
      </w:r>
      <w:r w:rsidR="00C855C2" w:rsidRPr="00C855C2">
        <w:t xml:space="preserve"> </w:t>
      </w:r>
      <w:r w:rsidR="00C855C2" w:rsidRPr="00C855C2">
        <w:rPr>
          <w:rFonts w:ascii="TimesNewRomanPSMT" w:hAnsi="TimesNewRomanPSMT" w:cs="TimesNewRomanPSMT"/>
          <w:sz w:val="24"/>
          <w:szCs w:val="24"/>
        </w:rPr>
        <w:t>A schematic of the setup to study the effect of changing the field current</w:t>
      </w:r>
      <w:r w:rsidR="00C855C2">
        <w:rPr>
          <w:rFonts w:ascii="TimesNewRomanPSMT" w:hAnsi="TimesNewRomanPSMT" w:cs="TimesNewRomanPSMT"/>
          <w:sz w:val="24"/>
          <w:szCs w:val="24"/>
        </w:rPr>
        <w:t>.</w:t>
      </w:r>
    </w:p>
    <w:p w14:paraId="5A22CCD7" w14:textId="77777777" w:rsidR="00F06290" w:rsidRDefault="00F06290" w:rsidP="00F06290">
      <w:pPr>
        <w:autoSpaceDE w:val="0"/>
        <w:autoSpaceDN w:val="0"/>
        <w:adjustRightInd w:val="0"/>
        <w:spacing w:after="0" w:line="240" w:lineRule="auto"/>
        <w:rPr>
          <w:rFonts w:ascii="TimesNewRomanPSMT" w:hAnsi="TimesNewRomanPSMT" w:cs="TimesNewRomanPSMT"/>
          <w:sz w:val="24"/>
          <w:szCs w:val="24"/>
        </w:rPr>
      </w:pPr>
    </w:p>
    <w:p w14:paraId="04194AB9" w14:textId="77777777" w:rsidR="00F06290" w:rsidRPr="00B015B9" w:rsidRDefault="00F06290" w:rsidP="00F06290">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Figure 4: A schematic of the per-phase equivalent circuit used for the representative results.</w:t>
      </w:r>
    </w:p>
    <w:sectPr w:rsidR="00F06290" w:rsidRPr="00B015B9" w:rsidSect="005B7772">
      <w:headerReference w:type="default" r:id="rId10"/>
      <w:pgSz w:w="12240" w:h="15840"/>
      <w:pgMar w:top="1440" w:right="1440" w:bottom="1440" w:left="216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my Manocchi" w:date="2015-06-10T21:37:00Z" w:initials="AM">
    <w:p w14:paraId="59543CEC" w14:textId="77777777" w:rsidR="00101D8B" w:rsidRDefault="00101D8B">
      <w:pPr>
        <w:pStyle w:val="CommentText"/>
      </w:pPr>
      <w:r>
        <w:rPr>
          <w:rStyle w:val="CommentReference"/>
        </w:rPr>
        <w:annotationRef/>
      </w:r>
      <w:r>
        <w:t xml:space="preserve">Provide background information on the motor and how it works. How it differs from the induction motor.  How it differs from the permanent magnet rotor synchronous motor.  Etc. </w:t>
      </w:r>
    </w:p>
    <w:p w14:paraId="0FB21FE6" w14:textId="77777777" w:rsidR="00641079" w:rsidRDefault="00641079">
      <w:pPr>
        <w:pStyle w:val="CommentText"/>
      </w:pPr>
    </w:p>
    <w:p w14:paraId="3F7E7F30" w14:textId="77777777" w:rsidR="00641079" w:rsidRPr="00641079" w:rsidRDefault="00641079">
      <w:pPr>
        <w:pStyle w:val="CommentText"/>
        <w:rPr>
          <w:b/>
        </w:rPr>
      </w:pPr>
      <w:r w:rsidRPr="00641079">
        <w:rPr>
          <w:b/>
        </w:rPr>
        <w:t xml:space="preserve">Ali: This is now clear in the synchronization experiment. I have copied that text here. </w:t>
      </w:r>
    </w:p>
    <w:p w14:paraId="72E23CF6" w14:textId="77777777" w:rsidR="00101D8B" w:rsidRDefault="00101D8B">
      <w:pPr>
        <w:pStyle w:val="CommentText"/>
      </w:pPr>
    </w:p>
  </w:comment>
  <w:comment w:id="2" w:author="Amy Manocchi" w:date="2015-06-10T21:37:00Z" w:initials="AM">
    <w:p w14:paraId="6C49921D" w14:textId="77777777" w:rsidR="00101D8B" w:rsidRDefault="00101D8B">
      <w:pPr>
        <w:pStyle w:val="CommentText"/>
      </w:pPr>
      <w:r>
        <w:rPr>
          <w:rStyle w:val="CommentReference"/>
        </w:rPr>
        <w:annotationRef/>
      </w:r>
      <w:r>
        <w:t xml:space="preserve">Explain why this is…  </w:t>
      </w:r>
    </w:p>
    <w:p w14:paraId="5D776057" w14:textId="77777777" w:rsidR="00641079" w:rsidRDefault="00641079">
      <w:pPr>
        <w:pStyle w:val="CommentText"/>
      </w:pPr>
    </w:p>
    <w:p w14:paraId="47B7C28C" w14:textId="77777777" w:rsidR="00641079" w:rsidRPr="00641079" w:rsidRDefault="00641079">
      <w:pPr>
        <w:pStyle w:val="CommentText"/>
        <w:rPr>
          <w:b/>
        </w:rPr>
      </w:pPr>
      <w:r w:rsidRPr="00641079">
        <w:rPr>
          <w:b/>
        </w:rPr>
        <w:t>Ali: Done</w:t>
      </w:r>
    </w:p>
  </w:comment>
  <w:comment w:id="14" w:author="Amy Manocchi" w:date="2015-06-10T21:37:00Z" w:initials="AM">
    <w:p w14:paraId="6FAF3FA3" w14:textId="77777777" w:rsidR="00101D8B" w:rsidRDefault="00101D8B">
      <w:pPr>
        <w:pStyle w:val="CommentText"/>
      </w:pPr>
      <w:r>
        <w:rPr>
          <w:rStyle w:val="CommentReference"/>
        </w:rPr>
        <w:annotationRef/>
      </w:r>
      <w:r>
        <w:t xml:space="preserve">Place the background information in the principles section.  </w:t>
      </w:r>
    </w:p>
    <w:p w14:paraId="312934B2" w14:textId="77777777" w:rsidR="00641079" w:rsidRDefault="00641079">
      <w:pPr>
        <w:pStyle w:val="CommentText"/>
      </w:pPr>
    </w:p>
    <w:p w14:paraId="14D75A79" w14:textId="77777777" w:rsidR="00641079" w:rsidRPr="00641079" w:rsidRDefault="00641079">
      <w:pPr>
        <w:pStyle w:val="CommentText"/>
        <w:rPr>
          <w:b/>
        </w:rPr>
      </w:pPr>
      <w:r w:rsidRPr="00641079">
        <w:rPr>
          <w:b/>
        </w:rPr>
        <w:t xml:space="preserve">Ali: Done. </w:t>
      </w:r>
    </w:p>
  </w:comment>
  <w:comment w:id="35" w:author="Amy Manocchi" w:date="2015-06-10T21:37:00Z" w:initials="AM">
    <w:p w14:paraId="24B68436" w14:textId="77777777" w:rsidR="00641079" w:rsidRDefault="00101D8B">
      <w:pPr>
        <w:pStyle w:val="CommentText"/>
      </w:pPr>
      <w:r>
        <w:rPr>
          <w:rStyle w:val="CommentReference"/>
        </w:rPr>
        <w:annotationRef/>
      </w:r>
      <w:r>
        <w:t xml:space="preserve">This video is related to the AC Synchronous Generator video, correct?  Would it be safe to say that this video would precede the other? </w:t>
      </w:r>
    </w:p>
    <w:p w14:paraId="08FAE490" w14:textId="77777777" w:rsidR="00641079" w:rsidRDefault="00641079">
      <w:pPr>
        <w:pStyle w:val="CommentText"/>
      </w:pPr>
    </w:p>
    <w:p w14:paraId="1C1F0CBB" w14:textId="77777777" w:rsidR="00101D8B" w:rsidRPr="00641079" w:rsidRDefault="00641079">
      <w:pPr>
        <w:pStyle w:val="CommentText"/>
        <w:rPr>
          <w:b/>
        </w:rPr>
      </w:pPr>
      <w:r w:rsidRPr="00641079">
        <w:rPr>
          <w:b/>
        </w:rPr>
        <w:t xml:space="preserve">Ali: yes, this video comes first. </w:t>
      </w:r>
      <w:r w:rsidR="00101D8B" w:rsidRPr="00641079">
        <w:rPr>
          <w:b/>
        </w:rPr>
        <w:t xml:space="preserve"> </w:t>
      </w:r>
    </w:p>
  </w:comment>
  <w:comment w:id="36" w:author="Amy Manocchi" w:date="2015-06-10T21:37:00Z" w:initials="AM">
    <w:p w14:paraId="6E38200C" w14:textId="77777777" w:rsidR="00101D8B" w:rsidRDefault="00101D8B">
      <w:pPr>
        <w:pStyle w:val="CommentText"/>
      </w:pPr>
      <w:r>
        <w:rPr>
          <w:rStyle w:val="CommentReference"/>
        </w:rPr>
        <w:annotationRef/>
      </w:r>
      <w:r>
        <w:t xml:space="preserve">What do you expect to change here? </w:t>
      </w:r>
    </w:p>
    <w:p w14:paraId="7A325C73" w14:textId="77777777" w:rsidR="00641079" w:rsidRDefault="00641079">
      <w:pPr>
        <w:pStyle w:val="CommentText"/>
      </w:pPr>
    </w:p>
    <w:p w14:paraId="79119DC9" w14:textId="77777777" w:rsidR="00641079" w:rsidRPr="00641079" w:rsidRDefault="00641079">
      <w:pPr>
        <w:pStyle w:val="CommentText"/>
        <w:rPr>
          <w:b/>
        </w:rPr>
      </w:pPr>
      <w:r w:rsidRPr="00641079">
        <w:rPr>
          <w:b/>
        </w:rPr>
        <w:t xml:space="preserve">Ali: Done. </w:t>
      </w:r>
    </w:p>
  </w:comment>
  <w:comment w:id="44" w:author="Amy Manocchi" w:date="2015-06-10T21:37:00Z" w:initials="AM">
    <w:p w14:paraId="33DF2B85" w14:textId="77777777" w:rsidR="00101D8B" w:rsidRDefault="00101D8B">
      <w:pPr>
        <w:pStyle w:val="CommentText"/>
      </w:pPr>
      <w:r>
        <w:rPr>
          <w:rStyle w:val="CommentReference"/>
        </w:rPr>
        <w:annotationRef/>
      </w:r>
      <w:r>
        <w:t xml:space="preserve">When did you set up the strobe light? How is it set up? What are you measuring? </w:t>
      </w:r>
    </w:p>
    <w:p w14:paraId="13955EC4" w14:textId="77777777" w:rsidR="00641079" w:rsidRDefault="00641079">
      <w:pPr>
        <w:pStyle w:val="CommentText"/>
      </w:pPr>
    </w:p>
    <w:p w14:paraId="646149B0" w14:textId="77777777" w:rsidR="00641079" w:rsidRDefault="00641079">
      <w:pPr>
        <w:pStyle w:val="CommentText"/>
      </w:pPr>
      <w:r>
        <w:t>Ali: added 3.4.2.3.1 to 3.4.2.3.4</w:t>
      </w:r>
    </w:p>
  </w:comment>
  <w:comment w:id="87" w:author="Amy Manocchi" w:date="2015-06-10T21:37:00Z" w:initials="AM">
    <w:p w14:paraId="0354BF88" w14:textId="77777777" w:rsidR="006E5FE4" w:rsidRDefault="006E5FE4">
      <w:pPr>
        <w:pStyle w:val="CommentText"/>
      </w:pPr>
      <w:r>
        <w:rPr>
          <w:rStyle w:val="CommentReference"/>
        </w:rPr>
        <w:annotationRef/>
      </w:r>
      <w:r>
        <w:t>Perhaps we film this segment as part of the application section? Thoughts?</w:t>
      </w:r>
    </w:p>
    <w:p w14:paraId="654468AB" w14:textId="77777777" w:rsidR="00641079" w:rsidRDefault="00641079">
      <w:pPr>
        <w:pStyle w:val="CommentText"/>
      </w:pPr>
    </w:p>
    <w:p w14:paraId="0C706508" w14:textId="77777777" w:rsidR="00641079" w:rsidRPr="00641079" w:rsidRDefault="00641079">
      <w:pPr>
        <w:pStyle w:val="CommentText"/>
        <w:rPr>
          <w:b/>
        </w:rPr>
      </w:pPr>
      <w:r w:rsidRPr="00641079">
        <w:rPr>
          <w:b/>
        </w:rPr>
        <w:t xml:space="preserve">Ali: Yes, I think this is a good application of power factor correction as described in applications. However, with the lab setup we have we cannot get a nice power factor, but we can show power factor variation to relay the idea. </w:t>
      </w:r>
    </w:p>
  </w:comment>
  <w:comment w:id="88" w:author="Amy Manocchi" w:date="2015-06-10T21:37:00Z" w:initials="AM">
    <w:p w14:paraId="4EE0A684" w14:textId="77777777" w:rsidR="006E5FE4" w:rsidRPr="00641079" w:rsidRDefault="006E5FE4">
      <w:pPr>
        <w:pStyle w:val="CommentText"/>
        <w:rPr>
          <w:i/>
        </w:rPr>
      </w:pPr>
      <w:r w:rsidRPr="00641079">
        <w:rPr>
          <w:rStyle w:val="CommentReference"/>
          <w:i/>
        </w:rPr>
        <w:annotationRef/>
      </w:r>
      <w:r w:rsidRPr="00641079">
        <w:rPr>
          <w:i/>
        </w:rPr>
        <w:t xml:space="preserve">Can reference the Synchronous Generator video here… </w:t>
      </w:r>
    </w:p>
    <w:p w14:paraId="1B610227" w14:textId="77777777" w:rsidR="00641079" w:rsidRPr="00641079" w:rsidRDefault="00641079">
      <w:pPr>
        <w:pStyle w:val="CommentText"/>
        <w:rPr>
          <w:i/>
        </w:rPr>
      </w:pPr>
    </w:p>
    <w:p w14:paraId="739C50BB" w14:textId="77777777" w:rsidR="00641079" w:rsidRPr="00641079" w:rsidRDefault="00641079">
      <w:pPr>
        <w:pStyle w:val="CommentText"/>
        <w:rPr>
          <w:b/>
        </w:rPr>
      </w:pPr>
      <w:r w:rsidRPr="00641079">
        <w:rPr>
          <w:b/>
        </w:rPr>
        <w:t>Ali: yes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E23CF6" w15:done="0"/>
  <w15:commentEx w15:paraId="47B7C28C" w15:done="0"/>
  <w15:commentEx w15:paraId="14D75A79" w15:done="0"/>
  <w15:commentEx w15:paraId="1C1F0CBB" w15:done="0"/>
  <w15:commentEx w15:paraId="79119DC9" w15:done="0"/>
  <w15:commentEx w15:paraId="646149B0" w15:done="0"/>
  <w15:commentEx w15:paraId="0C706508" w15:done="0"/>
  <w15:commentEx w15:paraId="739C50B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79B1D4" w14:textId="77777777" w:rsidR="002A00B3" w:rsidRDefault="002A00B3" w:rsidP="00C515DD">
      <w:pPr>
        <w:spacing w:after="0" w:line="240" w:lineRule="auto"/>
      </w:pPr>
      <w:r>
        <w:separator/>
      </w:r>
    </w:p>
  </w:endnote>
  <w:endnote w:type="continuationSeparator" w:id="0">
    <w:p w14:paraId="1EB8958B" w14:textId="77777777" w:rsidR="002A00B3" w:rsidRDefault="002A00B3" w:rsidP="00C51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0D93FE" w14:textId="77777777" w:rsidR="002A00B3" w:rsidRDefault="002A00B3" w:rsidP="00C515DD">
      <w:pPr>
        <w:spacing w:after="0" w:line="240" w:lineRule="auto"/>
      </w:pPr>
      <w:r>
        <w:separator/>
      </w:r>
    </w:p>
  </w:footnote>
  <w:footnote w:type="continuationSeparator" w:id="0">
    <w:p w14:paraId="4DC8BCCC" w14:textId="77777777" w:rsidR="002A00B3" w:rsidRDefault="002A00B3" w:rsidP="00C515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8BB04" w14:textId="77777777" w:rsidR="00101D8B" w:rsidRDefault="00101D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A753A"/>
    <w:multiLevelType w:val="multilevel"/>
    <w:tmpl w:val="1C507FE4"/>
    <w:lvl w:ilvl="0">
      <w:start w:val="2"/>
      <w:numFmt w:val="decimal"/>
      <w:lvlText w:val="%1"/>
      <w:lvlJc w:val="left"/>
      <w:pPr>
        <w:ind w:left="360" w:hanging="360"/>
      </w:pPr>
      <w:rPr>
        <w:rFonts w:hint="default"/>
        <w:b w:val="0"/>
      </w:rPr>
    </w:lvl>
    <w:lvl w:ilvl="1">
      <w:start w:val="1"/>
      <w:numFmt w:val="decimal"/>
      <w:lvlText w:val="3.%2"/>
      <w:lvlJc w:val="left"/>
      <w:pPr>
        <w:ind w:left="720" w:hanging="360"/>
      </w:pPr>
      <w:rPr>
        <w:rFonts w:hint="default"/>
        <w:b w:val="0"/>
      </w:rPr>
    </w:lvl>
    <w:lvl w:ilvl="2">
      <w:start w:val="1"/>
      <w:numFmt w:val="decimal"/>
      <w:lvlText w:val="3.%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 w15:restartNumberingAfterBreak="0">
    <w:nsid w:val="116E60A2"/>
    <w:multiLevelType w:val="hybridMultilevel"/>
    <w:tmpl w:val="FA4022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A4747F"/>
    <w:multiLevelType w:val="multilevel"/>
    <w:tmpl w:val="E3D6241E"/>
    <w:lvl w:ilvl="0">
      <w:start w:val="2"/>
      <w:numFmt w:val="decimal"/>
      <w:lvlText w:val="%1"/>
      <w:lvlJc w:val="left"/>
      <w:pPr>
        <w:ind w:left="360" w:hanging="360"/>
      </w:pPr>
      <w:rPr>
        <w:rFonts w:hint="default"/>
        <w:b w:val="0"/>
      </w:rPr>
    </w:lvl>
    <w:lvl w:ilvl="1">
      <w:start w:val="1"/>
      <w:numFmt w:val="decimal"/>
      <w:lvlText w:val="3.%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 w15:restartNumberingAfterBreak="0">
    <w:nsid w:val="33E22B21"/>
    <w:multiLevelType w:val="multilevel"/>
    <w:tmpl w:val="B428F9C0"/>
    <w:lvl w:ilvl="0">
      <w:start w:val="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4F705A2"/>
    <w:multiLevelType w:val="multilevel"/>
    <w:tmpl w:val="C5063344"/>
    <w:lvl w:ilvl="0">
      <w:start w:val="4"/>
      <w:numFmt w:val="decimal"/>
      <w:lvlText w:val="%1"/>
      <w:lvlJc w:val="left"/>
      <w:pPr>
        <w:ind w:left="660" w:hanging="660"/>
      </w:pPr>
      <w:rPr>
        <w:rFonts w:hint="default"/>
        <w:b/>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55E27809"/>
    <w:multiLevelType w:val="multilevel"/>
    <w:tmpl w:val="A3D23B2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6540C6C"/>
    <w:multiLevelType w:val="multilevel"/>
    <w:tmpl w:val="78C2159E"/>
    <w:lvl w:ilvl="0">
      <w:start w:val="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6E853C00"/>
    <w:multiLevelType w:val="multilevel"/>
    <w:tmpl w:val="640A549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78DC7459"/>
    <w:multiLevelType w:val="multilevel"/>
    <w:tmpl w:val="37504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7"/>
  </w:num>
  <w:num w:numId="3">
    <w:abstractNumId w:val="5"/>
  </w:num>
  <w:num w:numId="4">
    <w:abstractNumId w:val="2"/>
  </w:num>
  <w:num w:numId="5">
    <w:abstractNumId w:val="0"/>
  </w:num>
  <w:num w:numId="6">
    <w:abstractNumId w:val="6"/>
  </w:num>
  <w:num w:numId="7">
    <w:abstractNumId w:val="8"/>
  </w:num>
  <w:num w:numId="8">
    <w:abstractNumId w:val="4"/>
  </w:num>
  <w:num w:numId="9">
    <w:abstractNumId w:val="3"/>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E42CF"/>
    <w:rsid w:val="00006B05"/>
    <w:rsid w:val="0003288E"/>
    <w:rsid w:val="00043B49"/>
    <w:rsid w:val="000605F0"/>
    <w:rsid w:val="00073980"/>
    <w:rsid w:val="00083A55"/>
    <w:rsid w:val="000A3362"/>
    <w:rsid w:val="000B2977"/>
    <w:rsid w:val="000B7CEE"/>
    <w:rsid w:val="000D79C0"/>
    <w:rsid w:val="000E1624"/>
    <w:rsid w:val="000F35FB"/>
    <w:rsid w:val="000F460E"/>
    <w:rsid w:val="00101D8B"/>
    <w:rsid w:val="00111B10"/>
    <w:rsid w:val="00113ED7"/>
    <w:rsid w:val="00137B79"/>
    <w:rsid w:val="00141F6E"/>
    <w:rsid w:val="00146E91"/>
    <w:rsid w:val="001723DF"/>
    <w:rsid w:val="00180FC5"/>
    <w:rsid w:val="00182F1B"/>
    <w:rsid w:val="00193206"/>
    <w:rsid w:val="001B74C1"/>
    <w:rsid w:val="001B7AF7"/>
    <w:rsid w:val="001B7EC6"/>
    <w:rsid w:val="00201F67"/>
    <w:rsid w:val="00211A27"/>
    <w:rsid w:val="00217677"/>
    <w:rsid w:val="002210EC"/>
    <w:rsid w:val="00247879"/>
    <w:rsid w:val="0025231B"/>
    <w:rsid w:val="002A00B3"/>
    <w:rsid w:val="002A7BE3"/>
    <w:rsid w:val="002F12BD"/>
    <w:rsid w:val="003131AD"/>
    <w:rsid w:val="003200D7"/>
    <w:rsid w:val="00353794"/>
    <w:rsid w:val="0039662A"/>
    <w:rsid w:val="003A0854"/>
    <w:rsid w:val="003C14B5"/>
    <w:rsid w:val="003D4D55"/>
    <w:rsid w:val="003D70AC"/>
    <w:rsid w:val="003F0BB7"/>
    <w:rsid w:val="004016DE"/>
    <w:rsid w:val="00421119"/>
    <w:rsid w:val="00423577"/>
    <w:rsid w:val="0046082B"/>
    <w:rsid w:val="00460BCA"/>
    <w:rsid w:val="004F15FE"/>
    <w:rsid w:val="004F2EBD"/>
    <w:rsid w:val="005126E9"/>
    <w:rsid w:val="00550D32"/>
    <w:rsid w:val="00572410"/>
    <w:rsid w:val="00572A00"/>
    <w:rsid w:val="005734C5"/>
    <w:rsid w:val="00590D76"/>
    <w:rsid w:val="0059779C"/>
    <w:rsid w:val="005B7772"/>
    <w:rsid w:val="005C591E"/>
    <w:rsid w:val="005E3406"/>
    <w:rsid w:val="005E3B04"/>
    <w:rsid w:val="005F7CDF"/>
    <w:rsid w:val="00620595"/>
    <w:rsid w:val="00626D09"/>
    <w:rsid w:val="00631379"/>
    <w:rsid w:val="00632874"/>
    <w:rsid w:val="00641079"/>
    <w:rsid w:val="00661B2C"/>
    <w:rsid w:val="00667C15"/>
    <w:rsid w:val="006855A3"/>
    <w:rsid w:val="006A741E"/>
    <w:rsid w:val="006A7950"/>
    <w:rsid w:val="006C7AAF"/>
    <w:rsid w:val="006E1F98"/>
    <w:rsid w:val="006E5FE4"/>
    <w:rsid w:val="00707842"/>
    <w:rsid w:val="007168D9"/>
    <w:rsid w:val="00720FD2"/>
    <w:rsid w:val="007229AA"/>
    <w:rsid w:val="0075146A"/>
    <w:rsid w:val="00753722"/>
    <w:rsid w:val="007640AB"/>
    <w:rsid w:val="00774DBE"/>
    <w:rsid w:val="00780A12"/>
    <w:rsid w:val="007864CA"/>
    <w:rsid w:val="00795B39"/>
    <w:rsid w:val="007B7149"/>
    <w:rsid w:val="007D1097"/>
    <w:rsid w:val="007D112A"/>
    <w:rsid w:val="007F111D"/>
    <w:rsid w:val="007F206D"/>
    <w:rsid w:val="007F6B49"/>
    <w:rsid w:val="00813BAA"/>
    <w:rsid w:val="00813FE8"/>
    <w:rsid w:val="00841AE2"/>
    <w:rsid w:val="00842281"/>
    <w:rsid w:val="00854F3E"/>
    <w:rsid w:val="00866DD6"/>
    <w:rsid w:val="00871A5D"/>
    <w:rsid w:val="008728B5"/>
    <w:rsid w:val="0089118C"/>
    <w:rsid w:val="008B499E"/>
    <w:rsid w:val="008B5F26"/>
    <w:rsid w:val="008F074A"/>
    <w:rsid w:val="008F2BB5"/>
    <w:rsid w:val="008F5CCE"/>
    <w:rsid w:val="00901896"/>
    <w:rsid w:val="00916335"/>
    <w:rsid w:val="00930D99"/>
    <w:rsid w:val="00941352"/>
    <w:rsid w:val="00955D27"/>
    <w:rsid w:val="0098578D"/>
    <w:rsid w:val="00995F44"/>
    <w:rsid w:val="009A2BD8"/>
    <w:rsid w:val="009B6AE0"/>
    <w:rsid w:val="009D5F7C"/>
    <w:rsid w:val="009E42CF"/>
    <w:rsid w:val="009E4F98"/>
    <w:rsid w:val="009E6FB0"/>
    <w:rsid w:val="00A31382"/>
    <w:rsid w:val="00A741E3"/>
    <w:rsid w:val="00A83A16"/>
    <w:rsid w:val="00A856EA"/>
    <w:rsid w:val="00A921CD"/>
    <w:rsid w:val="00AA4A45"/>
    <w:rsid w:val="00AB4D40"/>
    <w:rsid w:val="00AC310A"/>
    <w:rsid w:val="00AF3569"/>
    <w:rsid w:val="00B015B9"/>
    <w:rsid w:val="00B20ABC"/>
    <w:rsid w:val="00B57F62"/>
    <w:rsid w:val="00B606E8"/>
    <w:rsid w:val="00B66833"/>
    <w:rsid w:val="00B968B6"/>
    <w:rsid w:val="00BA071B"/>
    <w:rsid w:val="00BD278B"/>
    <w:rsid w:val="00BE5C35"/>
    <w:rsid w:val="00BF43B6"/>
    <w:rsid w:val="00C375F8"/>
    <w:rsid w:val="00C4384F"/>
    <w:rsid w:val="00C45AE4"/>
    <w:rsid w:val="00C515DD"/>
    <w:rsid w:val="00C57FCC"/>
    <w:rsid w:val="00C65CC4"/>
    <w:rsid w:val="00C6630B"/>
    <w:rsid w:val="00C81A70"/>
    <w:rsid w:val="00C855C2"/>
    <w:rsid w:val="00C85F6E"/>
    <w:rsid w:val="00C953CD"/>
    <w:rsid w:val="00CE1DB7"/>
    <w:rsid w:val="00CF6C7A"/>
    <w:rsid w:val="00D1514C"/>
    <w:rsid w:val="00D2439F"/>
    <w:rsid w:val="00D5745A"/>
    <w:rsid w:val="00D732B5"/>
    <w:rsid w:val="00D829D1"/>
    <w:rsid w:val="00D83349"/>
    <w:rsid w:val="00D91ECE"/>
    <w:rsid w:val="00DE70E1"/>
    <w:rsid w:val="00DF748F"/>
    <w:rsid w:val="00E00FCA"/>
    <w:rsid w:val="00E1476E"/>
    <w:rsid w:val="00E2207B"/>
    <w:rsid w:val="00E2219A"/>
    <w:rsid w:val="00E44E00"/>
    <w:rsid w:val="00E674D6"/>
    <w:rsid w:val="00E97A95"/>
    <w:rsid w:val="00EC484B"/>
    <w:rsid w:val="00EC60A8"/>
    <w:rsid w:val="00EC7A0F"/>
    <w:rsid w:val="00ED738B"/>
    <w:rsid w:val="00EE6BC0"/>
    <w:rsid w:val="00EF1595"/>
    <w:rsid w:val="00F06290"/>
    <w:rsid w:val="00F1139B"/>
    <w:rsid w:val="00F241BD"/>
    <w:rsid w:val="00F27CD3"/>
    <w:rsid w:val="00F32C3C"/>
    <w:rsid w:val="00F92B0E"/>
    <w:rsid w:val="00FA1423"/>
    <w:rsid w:val="00FA4E74"/>
    <w:rsid w:val="00FB1E5F"/>
    <w:rsid w:val="00FE2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DB51BD"/>
  <w15:docId w15:val="{71CA7765-94EB-43FB-9E6E-A97221731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1E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42CF"/>
    <w:pPr>
      <w:ind w:left="720"/>
      <w:contextualSpacing/>
    </w:pPr>
  </w:style>
  <w:style w:type="paragraph" w:customStyle="1" w:styleId="Default">
    <w:name w:val="Default"/>
    <w:rsid w:val="006A741E"/>
    <w:pPr>
      <w:widowControl w:val="0"/>
      <w:autoSpaceDE w:val="0"/>
      <w:autoSpaceDN w:val="0"/>
      <w:adjustRightInd w:val="0"/>
    </w:pPr>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unhideWhenUsed/>
    <w:rsid w:val="006A741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A741E"/>
    <w:rPr>
      <w:rFonts w:ascii="Tahoma" w:hAnsi="Tahoma" w:cs="Tahoma"/>
      <w:sz w:val="16"/>
      <w:szCs w:val="16"/>
    </w:rPr>
  </w:style>
  <w:style w:type="paragraph" w:styleId="Caption">
    <w:name w:val="caption"/>
    <w:basedOn w:val="Normal"/>
    <w:next w:val="Normal"/>
    <w:uiPriority w:val="35"/>
    <w:unhideWhenUsed/>
    <w:qFormat/>
    <w:rsid w:val="006A741E"/>
    <w:pPr>
      <w:spacing w:line="240" w:lineRule="auto"/>
    </w:pPr>
    <w:rPr>
      <w:b/>
      <w:bCs/>
      <w:color w:val="4F81BD"/>
      <w:sz w:val="18"/>
      <w:szCs w:val="18"/>
    </w:rPr>
  </w:style>
  <w:style w:type="paragraph" w:styleId="Header">
    <w:name w:val="header"/>
    <w:basedOn w:val="Normal"/>
    <w:link w:val="HeaderChar"/>
    <w:uiPriority w:val="99"/>
    <w:unhideWhenUsed/>
    <w:rsid w:val="00C515DD"/>
    <w:pPr>
      <w:tabs>
        <w:tab w:val="center" w:pos="4680"/>
        <w:tab w:val="right" w:pos="9360"/>
      </w:tabs>
    </w:pPr>
  </w:style>
  <w:style w:type="character" w:customStyle="1" w:styleId="HeaderChar">
    <w:name w:val="Header Char"/>
    <w:link w:val="Header"/>
    <w:uiPriority w:val="99"/>
    <w:rsid w:val="00C515DD"/>
    <w:rPr>
      <w:sz w:val="22"/>
      <w:szCs w:val="22"/>
    </w:rPr>
  </w:style>
  <w:style w:type="paragraph" w:styleId="Footer">
    <w:name w:val="footer"/>
    <w:basedOn w:val="Normal"/>
    <w:link w:val="FooterChar"/>
    <w:uiPriority w:val="99"/>
    <w:unhideWhenUsed/>
    <w:rsid w:val="00C515DD"/>
    <w:pPr>
      <w:tabs>
        <w:tab w:val="center" w:pos="4680"/>
        <w:tab w:val="right" w:pos="9360"/>
      </w:tabs>
    </w:pPr>
  </w:style>
  <w:style w:type="character" w:customStyle="1" w:styleId="FooterChar">
    <w:name w:val="Footer Char"/>
    <w:link w:val="Footer"/>
    <w:uiPriority w:val="99"/>
    <w:rsid w:val="00C515DD"/>
    <w:rPr>
      <w:sz w:val="22"/>
      <w:szCs w:val="22"/>
    </w:rPr>
  </w:style>
  <w:style w:type="paragraph" w:styleId="FootnoteText">
    <w:name w:val="footnote text"/>
    <w:basedOn w:val="Normal"/>
    <w:link w:val="FootnoteTextChar"/>
    <w:uiPriority w:val="99"/>
    <w:semiHidden/>
    <w:unhideWhenUsed/>
    <w:rsid w:val="000B2977"/>
    <w:rPr>
      <w:sz w:val="20"/>
      <w:szCs w:val="20"/>
    </w:rPr>
  </w:style>
  <w:style w:type="character" w:customStyle="1" w:styleId="FootnoteTextChar">
    <w:name w:val="Footnote Text Char"/>
    <w:basedOn w:val="DefaultParagraphFont"/>
    <w:link w:val="FootnoteText"/>
    <w:uiPriority w:val="99"/>
    <w:semiHidden/>
    <w:rsid w:val="000B2977"/>
  </w:style>
  <w:style w:type="character" w:styleId="FootnoteReference">
    <w:name w:val="footnote reference"/>
    <w:uiPriority w:val="99"/>
    <w:semiHidden/>
    <w:unhideWhenUsed/>
    <w:rsid w:val="000B2977"/>
    <w:rPr>
      <w:vertAlign w:val="superscript"/>
    </w:rPr>
  </w:style>
  <w:style w:type="table" w:styleId="TableGrid">
    <w:name w:val="Table Grid"/>
    <w:basedOn w:val="TableNormal"/>
    <w:uiPriority w:val="59"/>
    <w:rsid w:val="00550D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4016DE"/>
    <w:rPr>
      <w:color w:val="0000FF"/>
      <w:u w:val="single"/>
    </w:rPr>
  </w:style>
  <w:style w:type="character" w:styleId="CommentReference">
    <w:name w:val="annotation reference"/>
    <w:basedOn w:val="DefaultParagraphFont"/>
    <w:uiPriority w:val="99"/>
    <w:semiHidden/>
    <w:unhideWhenUsed/>
    <w:rsid w:val="00FA4E74"/>
    <w:rPr>
      <w:sz w:val="18"/>
      <w:szCs w:val="18"/>
    </w:rPr>
  </w:style>
  <w:style w:type="paragraph" w:styleId="CommentText">
    <w:name w:val="annotation text"/>
    <w:basedOn w:val="Normal"/>
    <w:link w:val="CommentTextChar"/>
    <w:uiPriority w:val="99"/>
    <w:semiHidden/>
    <w:unhideWhenUsed/>
    <w:rsid w:val="00FA4E74"/>
    <w:rPr>
      <w:sz w:val="24"/>
      <w:szCs w:val="24"/>
    </w:rPr>
  </w:style>
  <w:style w:type="character" w:customStyle="1" w:styleId="CommentTextChar">
    <w:name w:val="Comment Text Char"/>
    <w:basedOn w:val="DefaultParagraphFont"/>
    <w:link w:val="CommentText"/>
    <w:uiPriority w:val="99"/>
    <w:semiHidden/>
    <w:rsid w:val="00FA4E74"/>
    <w:rPr>
      <w:sz w:val="24"/>
      <w:szCs w:val="24"/>
    </w:rPr>
  </w:style>
  <w:style w:type="paragraph" w:styleId="CommentSubject">
    <w:name w:val="annotation subject"/>
    <w:basedOn w:val="CommentText"/>
    <w:next w:val="CommentText"/>
    <w:link w:val="CommentSubjectChar"/>
    <w:uiPriority w:val="99"/>
    <w:semiHidden/>
    <w:unhideWhenUsed/>
    <w:rsid w:val="00FA4E74"/>
    <w:rPr>
      <w:b/>
      <w:bCs/>
      <w:sz w:val="20"/>
      <w:szCs w:val="20"/>
    </w:rPr>
  </w:style>
  <w:style w:type="character" w:customStyle="1" w:styleId="CommentSubjectChar">
    <w:name w:val="Comment Subject Char"/>
    <w:basedOn w:val="CommentTextChar"/>
    <w:link w:val="CommentSubject"/>
    <w:uiPriority w:val="99"/>
    <w:semiHidden/>
    <w:rsid w:val="00FA4E74"/>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00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726ED5-841B-4F71-8027-1EA747C95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1646</Words>
  <Characters>9025</Characters>
  <Application>Microsoft Office Word</Application>
  <DocSecurity>4</DocSecurity>
  <Lines>173</Lines>
  <Paragraphs>43</Paragraphs>
  <ScaleCrop>false</ScaleCrop>
  <HeadingPairs>
    <vt:vector size="2" baseType="variant">
      <vt:variant>
        <vt:lpstr>Title</vt:lpstr>
      </vt:variant>
      <vt:variant>
        <vt:i4>1</vt:i4>
      </vt:variant>
    </vt:vector>
  </HeadingPairs>
  <TitlesOfParts>
    <vt:vector size="1" baseType="lpstr">
      <vt:lpstr/>
    </vt:vector>
  </TitlesOfParts>
  <Company>University of Connecticut</Company>
  <LinksUpToDate>false</LinksUpToDate>
  <CharactersWithSpaces>10628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HuskyPC</dc:creator>
  <cp:keywords/>
  <cp:lastModifiedBy>Dennis McGonagle</cp:lastModifiedBy>
  <cp:revision>2</cp:revision>
  <cp:lastPrinted>2013-10-22T03:51:00Z</cp:lastPrinted>
  <dcterms:created xsi:type="dcterms:W3CDTF">2015-06-12T19:24:00Z</dcterms:created>
  <dcterms:modified xsi:type="dcterms:W3CDTF">2015-06-12T19:24:00Z</dcterms:modified>
</cp:coreProperties>
</file>