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F68FF" w14:textId="77777777" w:rsidR="00C5397B" w:rsidRDefault="00C5397B" w:rsidP="00C5397B">
      <w:pPr>
        <w:spacing w:after="0" w:line="240" w:lineRule="auto"/>
        <w:rPr>
          <w:rFonts w:ascii="Times New Roman" w:hAnsi="Times New Roman"/>
          <w:b/>
          <w:sz w:val="24"/>
          <w:szCs w:val="24"/>
        </w:rPr>
      </w:pPr>
      <w:bookmarkStart w:id="0" w:name="_GoBack"/>
      <w:bookmarkEnd w:id="0"/>
      <w:r>
        <w:rPr>
          <w:rFonts w:ascii="Times New Roman" w:hAnsi="Times New Roman"/>
          <w:b/>
          <w:sz w:val="28"/>
          <w:szCs w:val="24"/>
        </w:rPr>
        <w:t>PI:</w:t>
      </w:r>
      <w:r>
        <w:rPr>
          <w:rFonts w:ascii="Times New Roman" w:hAnsi="Times New Roman"/>
          <w:b/>
          <w:sz w:val="24"/>
          <w:szCs w:val="24"/>
        </w:rPr>
        <w:t xml:space="preserve"> </w:t>
      </w:r>
      <w:r>
        <w:rPr>
          <w:rFonts w:ascii="Times New Roman" w:hAnsi="Times New Roman"/>
          <w:sz w:val="24"/>
          <w:szCs w:val="24"/>
        </w:rPr>
        <w:t>Ali Bazzi – University of Connecticut</w:t>
      </w:r>
    </w:p>
    <w:p w14:paraId="093BC646" w14:textId="77777777" w:rsidR="00C5397B" w:rsidRDefault="00C5397B" w:rsidP="00C5397B">
      <w:pPr>
        <w:spacing w:after="0" w:line="240" w:lineRule="auto"/>
        <w:rPr>
          <w:rFonts w:ascii="Times New Roman" w:hAnsi="Times New Roman"/>
          <w:sz w:val="24"/>
          <w:szCs w:val="24"/>
        </w:rPr>
      </w:pPr>
      <w:r>
        <w:rPr>
          <w:rFonts w:ascii="Times New Roman" w:hAnsi="Times New Roman"/>
          <w:b/>
          <w:sz w:val="28"/>
          <w:szCs w:val="28"/>
        </w:rPr>
        <w:t xml:space="preserve">Electrical Engineering Science Education Title: </w:t>
      </w:r>
      <w:r>
        <w:rPr>
          <w:rFonts w:ascii="Times New Roman" w:hAnsi="Times New Roman"/>
          <w:sz w:val="24"/>
          <w:szCs w:val="24"/>
        </w:rPr>
        <w:t>AC Synchronous Machine Synchronization</w:t>
      </w:r>
    </w:p>
    <w:p w14:paraId="5532116B" w14:textId="77777777" w:rsidR="00C5397B" w:rsidRDefault="00C5397B" w:rsidP="007F111D">
      <w:pPr>
        <w:autoSpaceDE w:val="0"/>
        <w:autoSpaceDN w:val="0"/>
        <w:adjustRightInd w:val="0"/>
        <w:spacing w:after="0" w:line="240" w:lineRule="auto"/>
        <w:jc w:val="both"/>
        <w:rPr>
          <w:rFonts w:ascii="Times New Roman" w:hAnsi="Times New Roman"/>
          <w:b/>
          <w:bCs/>
          <w:sz w:val="24"/>
          <w:szCs w:val="24"/>
        </w:rPr>
      </w:pPr>
    </w:p>
    <w:p w14:paraId="7CD3133A" w14:textId="77777777" w:rsidR="0039662A" w:rsidRPr="007F111D" w:rsidRDefault="00011B97" w:rsidP="007F111D">
      <w:pPr>
        <w:autoSpaceDE w:val="0"/>
        <w:autoSpaceDN w:val="0"/>
        <w:adjustRightInd w:val="0"/>
        <w:spacing w:after="0" w:line="240" w:lineRule="auto"/>
        <w:jc w:val="both"/>
        <w:rPr>
          <w:rFonts w:ascii="Times New Roman" w:hAnsi="Times New Roman"/>
          <w:b/>
          <w:bCs/>
          <w:sz w:val="24"/>
          <w:szCs w:val="24"/>
        </w:rPr>
      </w:pPr>
      <w:commentRangeStart w:id="1"/>
      <w:r w:rsidRPr="005C51CC">
        <w:rPr>
          <w:rFonts w:ascii="Times New Roman" w:hAnsi="Times New Roman"/>
          <w:b/>
          <w:bCs/>
          <w:sz w:val="28"/>
          <w:szCs w:val="24"/>
        </w:rPr>
        <w:t>Overview</w:t>
      </w:r>
      <w:commentRangeEnd w:id="1"/>
      <w:r w:rsidR="00635963">
        <w:rPr>
          <w:rStyle w:val="CommentReference"/>
        </w:rPr>
        <w:commentReference w:id="1"/>
      </w:r>
    </w:p>
    <w:p w14:paraId="4895A4B6" w14:textId="77777777" w:rsidR="0039662A" w:rsidRDefault="003C14B5" w:rsidP="005F7CDF">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The objectives of this experiment are to </w:t>
      </w:r>
      <w:r w:rsidR="003A0854">
        <w:rPr>
          <w:rFonts w:ascii="Times New Roman" w:hAnsi="Times New Roman"/>
          <w:bCs/>
          <w:sz w:val="24"/>
          <w:szCs w:val="24"/>
        </w:rPr>
        <w:t xml:space="preserve">understand the concepts of </w:t>
      </w:r>
      <w:r w:rsidR="00450DE9">
        <w:rPr>
          <w:rFonts w:ascii="Times New Roman" w:hAnsi="Times New Roman"/>
          <w:bCs/>
          <w:sz w:val="24"/>
          <w:szCs w:val="24"/>
        </w:rPr>
        <w:t xml:space="preserve">adjusting the voltage and frequency outputs of a three-phase synchronous generator and then synchronizing it with the grid. </w:t>
      </w:r>
      <w:r w:rsidR="00DF0E70">
        <w:rPr>
          <w:rFonts w:ascii="Times New Roman" w:hAnsi="Times New Roman"/>
          <w:bCs/>
          <w:sz w:val="24"/>
          <w:szCs w:val="24"/>
        </w:rPr>
        <w:t>The e</w:t>
      </w:r>
      <w:r w:rsidR="00450DE9">
        <w:rPr>
          <w:rFonts w:ascii="Times New Roman" w:hAnsi="Times New Roman"/>
          <w:bCs/>
          <w:sz w:val="24"/>
          <w:szCs w:val="24"/>
        </w:rPr>
        <w:t>ffects of field current and speed variations on the generator output power are also demonstrated.</w:t>
      </w:r>
    </w:p>
    <w:p w14:paraId="2FDCB1B6" w14:textId="77777777" w:rsidR="00450DE9" w:rsidRDefault="00450DE9" w:rsidP="005F7CDF">
      <w:pPr>
        <w:autoSpaceDE w:val="0"/>
        <w:autoSpaceDN w:val="0"/>
        <w:adjustRightInd w:val="0"/>
        <w:spacing w:after="0" w:line="240" w:lineRule="auto"/>
        <w:rPr>
          <w:rFonts w:ascii="Times New Roman" w:hAnsi="Times New Roman"/>
          <w:bCs/>
          <w:sz w:val="24"/>
          <w:szCs w:val="24"/>
        </w:rPr>
      </w:pPr>
    </w:p>
    <w:p w14:paraId="409A538E" w14:textId="77777777" w:rsidR="00F60932" w:rsidRDefault="003A0854" w:rsidP="00F60932">
      <w:pPr>
        <w:autoSpaceDE w:val="0"/>
        <w:autoSpaceDN w:val="0"/>
        <w:adjustRightInd w:val="0"/>
        <w:spacing w:after="0" w:line="240" w:lineRule="auto"/>
        <w:rPr>
          <w:ins w:id="2" w:author="Amy Manocchi" w:date="2015-05-28T14:12:00Z"/>
          <w:rFonts w:ascii="Times New Roman" w:hAnsi="Times New Roman"/>
          <w:bCs/>
          <w:sz w:val="24"/>
          <w:szCs w:val="24"/>
        </w:rPr>
      </w:pPr>
      <w:r w:rsidRPr="003A0854">
        <w:rPr>
          <w:rFonts w:ascii="Times New Roman" w:hAnsi="Times New Roman"/>
          <w:bCs/>
          <w:sz w:val="24"/>
          <w:szCs w:val="24"/>
        </w:rPr>
        <w:t>T</w:t>
      </w:r>
      <w:r>
        <w:rPr>
          <w:rFonts w:ascii="Times New Roman" w:hAnsi="Times New Roman"/>
          <w:bCs/>
          <w:sz w:val="24"/>
          <w:szCs w:val="24"/>
        </w:rPr>
        <w:t xml:space="preserve">hree-phase wound-rotor synchronous </w:t>
      </w:r>
      <w:r w:rsidR="00450DE9">
        <w:rPr>
          <w:rFonts w:ascii="Times New Roman" w:hAnsi="Times New Roman"/>
          <w:bCs/>
          <w:sz w:val="24"/>
          <w:szCs w:val="24"/>
        </w:rPr>
        <w:t>generators are the main source of electrical power worldwide. They require a prime mover and an exciter in order to generate power. The prime mover can be a turbine spun by fluid (gas or liquid), thus the sources of the fluid c</w:t>
      </w:r>
      <w:r w:rsidR="009C3B6B">
        <w:rPr>
          <w:rFonts w:ascii="Times New Roman" w:hAnsi="Times New Roman"/>
          <w:bCs/>
          <w:sz w:val="24"/>
          <w:szCs w:val="24"/>
        </w:rPr>
        <w:t>an</w:t>
      </w:r>
      <w:r w:rsidR="00450DE9">
        <w:rPr>
          <w:rFonts w:ascii="Times New Roman" w:hAnsi="Times New Roman"/>
          <w:bCs/>
          <w:sz w:val="24"/>
          <w:szCs w:val="24"/>
        </w:rPr>
        <w:t xml:space="preserve"> be water running off a dam through a long nozzle, steam from water evaporated using burned coal, etc. Most power plants including coal, nuclear, natural gas, fuel oil, and others utilize synchronous generators. </w:t>
      </w:r>
    </w:p>
    <w:p w14:paraId="7B845084" w14:textId="77777777" w:rsidR="00F60932" w:rsidRDefault="00F60932" w:rsidP="00F60932">
      <w:pPr>
        <w:autoSpaceDE w:val="0"/>
        <w:autoSpaceDN w:val="0"/>
        <w:adjustRightInd w:val="0"/>
        <w:spacing w:after="0" w:line="240" w:lineRule="auto"/>
        <w:rPr>
          <w:ins w:id="3" w:author="Amy Manocchi" w:date="2015-05-28T14:12:00Z"/>
          <w:rFonts w:ascii="Times New Roman" w:hAnsi="Times New Roman"/>
          <w:bCs/>
          <w:sz w:val="24"/>
          <w:szCs w:val="24"/>
        </w:rPr>
      </w:pPr>
    </w:p>
    <w:p w14:paraId="1E11C14E" w14:textId="77777777" w:rsidR="00F60932" w:rsidRPr="00A16854" w:rsidRDefault="00F60932" w:rsidP="00F60932">
      <w:pPr>
        <w:autoSpaceDE w:val="0"/>
        <w:autoSpaceDN w:val="0"/>
        <w:adjustRightInd w:val="0"/>
        <w:spacing w:after="0" w:line="240" w:lineRule="auto"/>
        <w:rPr>
          <w:ins w:id="4" w:author="Amy Manocchi" w:date="2015-05-28T14:12:00Z"/>
          <w:rFonts w:ascii="Times New Roman" w:hAnsi="Times New Roman"/>
          <w:b/>
          <w:bCs/>
          <w:sz w:val="28"/>
          <w:szCs w:val="24"/>
        </w:rPr>
      </w:pPr>
      <w:commentRangeStart w:id="5"/>
      <w:ins w:id="6" w:author="Amy Manocchi" w:date="2015-05-28T14:12:00Z">
        <w:r w:rsidRPr="00A16854">
          <w:rPr>
            <w:rFonts w:ascii="Times New Roman" w:hAnsi="Times New Roman"/>
            <w:b/>
            <w:bCs/>
            <w:sz w:val="28"/>
            <w:szCs w:val="24"/>
          </w:rPr>
          <w:t>Principles</w:t>
        </w:r>
        <w:commentRangeEnd w:id="5"/>
        <w:r w:rsidRPr="00A16854">
          <w:rPr>
            <w:rStyle w:val="CommentReference"/>
            <w:b/>
            <w:sz w:val="18"/>
          </w:rPr>
          <w:commentReference w:id="5"/>
        </w:r>
      </w:ins>
    </w:p>
    <w:p w14:paraId="2A318FCD" w14:textId="5C4AC84B" w:rsidR="00F60932" w:rsidRDefault="00AF0EAD" w:rsidP="00F60932">
      <w:pPr>
        <w:autoSpaceDE w:val="0"/>
        <w:autoSpaceDN w:val="0"/>
        <w:adjustRightInd w:val="0"/>
        <w:spacing w:after="0" w:line="240" w:lineRule="auto"/>
        <w:rPr>
          <w:ins w:id="7" w:author="HuskyPC" w:date="2015-06-10T21:17:00Z"/>
          <w:rFonts w:ascii="Times New Roman" w:hAnsi="Times New Roman"/>
          <w:bCs/>
          <w:sz w:val="24"/>
          <w:szCs w:val="24"/>
        </w:rPr>
      </w:pPr>
      <w:ins w:id="8" w:author="HuskyPC" w:date="2015-06-10T21:18:00Z">
        <w:r>
          <w:rPr>
            <w:rFonts w:ascii="Times New Roman" w:hAnsi="Times New Roman"/>
            <w:bCs/>
            <w:sz w:val="24"/>
            <w:szCs w:val="24"/>
          </w:rPr>
          <w:t>Synchronous machines rely on the rotating magnetic field concept introduced for induction machines. Three</w:t>
        </w:r>
      </w:ins>
      <w:ins w:id="9" w:author="Jacob Roundy" w:date="2015-06-12T11:18:00Z">
        <w:r w:rsidR="001542E8">
          <w:rPr>
            <w:rFonts w:ascii="Times New Roman" w:hAnsi="Times New Roman"/>
            <w:bCs/>
            <w:sz w:val="24"/>
            <w:szCs w:val="24"/>
          </w:rPr>
          <w:t>-</w:t>
        </w:r>
      </w:ins>
      <w:ins w:id="10" w:author="HuskyPC" w:date="2015-06-10T21:18:00Z">
        <w:del w:id="11" w:author="Jacob Roundy" w:date="2015-06-12T11:18:00Z">
          <w:r w:rsidDel="001542E8">
            <w:rPr>
              <w:rFonts w:ascii="Times New Roman" w:hAnsi="Times New Roman"/>
              <w:bCs/>
              <w:sz w:val="24"/>
              <w:szCs w:val="24"/>
            </w:rPr>
            <w:delText xml:space="preserve"> </w:delText>
          </w:r>
        </w:del>
        <w:r>
          <w:rPr>
            <w:rFonts w:ascii="Times New Roman" w:hAnsi="Times New Roman"/>
            <w:bCs/>
            <w:sz w:val="24"/>
            <w:szCs w:val="24"/>
          </w:rPr>
          <w:t>phase currents</w:t>
        </w:r>
      </w:ins>
      <w:ins w:id="12" w:author="Jacob Roundy" w:date="2015-06-12T11:20:00Z">
        <w:r w:rsidR="001542E8">
          <w:rPr>
            <w:rFonts w:ascii="Times New Roman" w:hAnsi="Times New Roman"/>
            <w:bCs/>
            <w:sz w:val="24"/>
            <w:szCs w:val="24"/>
          </w:rPr>
          <w:t>,</w:t>
        </w:r>
      </w:ins>
      <w:ins w:id="13" w:author="HuskyPC" w:date="2015-06-10T21:18:00Z">
        <w:r>
          <w:rPr>
            <w:rFonts w:ascii="Times New Roman" w:hAnsi="Times New Roman"/>
            <w:bCs/>
            <w:sz w:val="24"/>
            <w:szCs w:val="24"/>
          </w:rPr>
          <w:t xml:space="preserve"> flowing in the machine</w:t>
        </w:r>
      </w:ins>
      <w:ins w:id="14" w:author="HuskyPC" w:date="2015-06-10T21:19:00Z">
        <w:r>
          <w:rPr>
            <w:rFonts w:ascii="Times New Roman" w:hAnsi="Times New Roman"/>
            <w:bCs/>
            <w:sz w:val="24"/>
            <w:szCs w:val="24"/>
          </w:rPr>
          <w:t>’s stator</w:t>
        </w:r>
      </w:ins>
      <w:ins w:id="15" w:author="Jacob Roundy" w:date="2015-06-12T11:20:00Z">
        <w:r w:rsidR="001542E8">
          <w:rPr>
            <w:rFonts w:ascii="Times New Roman" w:hAnsi="Times New Roman"/>
            <w:bCs/>
            <w:sz w:val="24"/>
            <w:szCs w:val="24"/>
          </w:rPr>
          <w:t>,</w:t>
        </w:r>
      </w:ins>
      <w:ins w:id="16" w:author="HuskyPC" w:date="2015-06-10T21:19:00Z">
        <w:r>
          <w:rPr>
            <w:rFonts w:ascii="Times New Roman" w:hAnsi="Times New Roman"/>
            <w:bCs/>
            <w:sz w:val="24"/>
            <w:szCs w:val="24"/>
          </w:rPr>
          <w:t xml:space="preserve"> produce a</w:t>
        </w:r>
        <w:del w:id="17" w:author="Jacob Roundy" w:date="2015-06-12T11:20:00Z">
          <w:r w:rsidDel="001542E8">
            <w:rPr>
              <w:rFonts w:ascii="Times New Roman" w:hAnsi="Times New Roman"/>
              <w:bCs/>
              <w:sz w:val="24"/>
              <w:szCs w:val="24"/>
            </w:rPr>
            <w:delText xml:space="preserve"> resulting</w:delText>
          </w:r>
        </w:del>
        <w:r>
          <w:rPr>
            <w:rFonts w:ascii="Times New Roman" w:hAnsi="Times New Roman"/>
            <w:bCs/>
            <w:sz w:val="24"/>
            <w:szCs w:val="24"/>
          </w:rPr>
          <w:t xml:space="preserve"> rotating magnetic field of constant magnitude at a desired frequency. The differen</w:t>
        </w:r>
      </w:ins>
      <w:ins w:id="18" w:author="Jacob Roundy" w:date="2015-06-12T11:20:00Z">
        <w:r w:rsidR="001542E8">
          <w:rPr>
            <w:rFonts w:ascii="Times New Roman" w:hAnsi="Times New Roman"/>
            <w:bCs/>
            <w:sz w:val="24"/>
            <w:szCs w:val="24"/>
          </w:rPr>
          <w:t>ce</w:t>
        </w:r>
      </w:ins>
      <w:ins w:id="19" w:author="HuskyPC" w:date="2015-06-10T21:19:00Z">
        <w:del w:id="20" w:author="Jacob Roundy" w:date="2015-06-12T11:20:00Z">
          <w:r w:rsidDel="001542E8">
            <w:rPr>
              <w:rFonts w:ascii="Times New Roman" w:hAnsi="Times New Roman"/>
              <w:bCs/>
              <w:sz w:val="24"/>
              <w:szCs w:val="24"/>
            </w:rPr>
            <w:delText>t</w:delText>
          </w:r>
        </w:del>
        <w:r>
          <w:rPr>
            <w:rFonts w:ascii="Times New Roman" w:hAnsi="Times New Roman"/>
            <w:bCs/>
            <w:sz w:val="24"/>
            <w:szCs w:val="24"/>
          </w:rPr>
          <w:t xml:space="preserve"> between the synchronous and asynchronous machines is that the latter has shorted windings or a “squirrel cage</w:t>
        </w:r>
      </w:ins>
      <w:ins w:id="21" w:author="HuskyPC" w:date="2015-06-10T21:20:00Z">
        <w:r>
          <w:rPr>
            <w:rFonts w:ascii="Times New Roman" w:hAnsi="Times New Roman"/>
            <w:bCs/>
            <w:sz w:val="24"/>
            <w:szCs w:val="24"/>
          </w:rPr>
          <w:t xml:space="preserve">” on the rotor side, while synchronous machines have a fixed magnetic field on the rotor side. This magnetic field is either provided by an exciter or permanent magnets. Permanent magnet </w:t>
        </w:r>
      </w:ins>
      <w:ins w:id="22" w:author="HuskyPC" w:date="2015-06-10T21:21:00Z">
        <w:r>
          <w:rPr>
            <w:rFonts w:ascii="Times New Roman" w:hAnsi="Times New Roman"/>
            <w:bCs/>
            <w:sz w:val="24"/>
            <w:szCs w:val="24"/>
          </w:rPr>
          <w:t>synchronous</w:t>
        </w:r>
      </w:ins>
      <w:ins w:id="23" w:author="HuskyPC" w:date="2015-06-10T21:20:00Z">
        <w:r>
          <w:rPr>
            <w:rFonts w:ascii="Times New Roman" w:hAnsi="Times New Roman"/>
            <w:bCs/>
            <w:sz w:val="24"/>
            <w:szCs w:val="24"/>
          </w:rPr>
          <w:t xml:space="preserve"> machines </w:t>
        </w:r>
      </w:ins>
      <w:ins w:id="24" w:author="HuskyPC" w:date="2015-06-10T21:21:00Z">
        <w:r>
          <w:rPr>
            <w:rFonts w:ascii="Times New Roman" w:hAnsi="Times New Roman"/>
            <w:bCs/>
            <w:sz w:val="24"/>
            <w:szCs w:val="24"/>
          </w:rPr>
          <w:t>are becoming more common due to their high efficiency and compact size, but they typically utilize rare earth material</w:t>
        </w:r>
      </w:ins>
      <w:ins w:id="25" w:author="Jacob Roundy" w:date="2015-06-12T11:21:00Z">
        <w:r w:rsidR="001542E8">
          <w:rPr>
            <w:rFonts w:ascii="Times New Roman" w:hAnsi="Times New Roman"/>
            <w:bCs/>
            <w:sz w:val="24"/>
            <w:szCs w:val="24"/>
          </w:rPr>
          <w:t>,</w:t>
        </w:r>
      </w:ins>
      <w:ins w:id="26" w:author="HuskyPC" w:date="2015-06-10T21:21:00Z">
        <w:r>
          <w:rPr>
            <w:rFonts w:ascii="Times New Roman" w:hAnsi="Times New Roman"/>
            <w:bCs/>
            <w:sz w:val="24"/>
            <w:szCs w:val="24"/>
          </w:rPr>
          <w:t xml:space="preserve"> which is undesirable from a strategic material availability perspective. </w:t>
        </w:r>
        <w:del w:id="27" w:author="Jacob Roundy" w:date="2015-06-12T11:21:00Z">
          <w:r w:rsidDel="001542E8">
            <w:rPr>
              <w:rFonts w:ascii="Times New Roman" w:hAnsi="Times New Roman"/>
              <w:bCs/>
              <w:sz w:val="24"/>
              <w:szCs w:val="24"/>
            </w:rPr>
            <w:delText xml:space="preserve"> </w:delText>
          </w:r>
        </w:del>
        <w:r>
          <w:rPr>
            <w:rFonts w:ascii="Times New Roman" w:hAnsi="Times New Roman"/>
            <w:bCs/>
            <w:sz w:val="24"/>
            <w:szCs w:val="24"/>
          </w:rPr>
          <w:t>The term synchronous is used</w:t>
        </w:r>
      </w:ins>
      <w:ins w:id="28" w:author="Jacob Roundy" w:date="2015-06-12T11:21:00Z">
        <w:r w:rsidR="001542E8">
          <w:rPr>
            <w:rFonts w:ascii="Times New Roman" w:hAnsi="Times New Roman"/>
            <w:bCs/>
            <w:sz w:val="24"/>
            <w:szCs w:val="24"/>
          </w:rPr>
          <w:t>,</w:t>
        </w:r>
      </w:ins>
      <w:ins w:id="29" w:author="HuskyPC" w:date="2015-06-10T21:21:00Z">
        <w:r>
          <w:rPr>
            <w:rFonts w:ascii="Times New Roman" w:hAnsi="Times New Roman"/>
            <w:bCs/>
            <w:sz w:val="24"/>
            <w:szCs w:val="24"/>
          </w:rPr>
          <w:t xml:space="preserve"> because the rotor magnetic field, which is independent from the stator, locks to the rotating magnetic field and causes the rotor to spin at the same speed (or synchronous speed) as the stator</w:t>
        </w:r>
      </w:ins>
      <w:ins w:id="30" w:author="HuskyPC" w:date="2015-06-10T21:22:00Z">
        <w:r>
          <w:rPr>
            <w:rFonts w:ascii="Times New Roman" w:hAnsi="Times New Roman"/>
            <w:bCs/>
            <w:sz w:val="24"/>
            <w:szCs w:val="24"/>
          </w:rPr>
          <w:t>’s rotating magnetic field.</w:t>
        </w:r>
        <w:del w:id="31" w:author="Jacob Roundy" w:date="2015-06-12T11:22:00Z">
          <w:r w:rsidDel="001542E8">
            <w:rPr>
              <w:rFonts w:ascii="Times New Roman" w:hAnsi="Times New Roman"/>
              <w:bCs/>
              <w:sz w:val="24"/>
              <w:szCs w:val="24"/>
            </w:rPr>
            <w:delText xml:space="preserve"> </w:delText>
          </w:r>
        </w:del>
      </w:ins>
    </w:p>
    <w:p w14:paraId="4A66635E" w14:textId="77777777" w:rsidR="00AF0EAD" w:rsidRDefault="00AF0EAD" w:rsidP="00F60932">
      <w:pPr>
        <w:autoSpaceDE w:val="0"/>
        <w:autoSpaceDN w:val="0"/>
        <w:adjustRightInd w:val="0"/>
        <w:spacing w:after="0" w:line="240" w:lineRule="auto"/>
        <w:rPr>
          <w:ins w:id="32" w:author="Amy Manocchi" w:date="2015-05-28T14:12:00Z"/>
          <w:rFonts w:ascii="Times New Roman" w:hAnsi="Times New Roman"/>
          <w:bCs/>
          <w:sz w:val="24"/>
          <w:szCs w:val="24"/>
        </w:rPr>
      </w:pPr>
    </w:p>
    <w:p w14:paraId="54FEFA51" w14:textId="77777777" w:rsidR="00450DE9" w:rsidRDefault="00450DE9" w:rsidP="009A2BD8">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Exciters provide the DC field for the generator and can be brushed or brushless. The setup utilized in t</w:t>
      </w:r>
      <w:r w:rsidR="009C3B6B">
        <w:rPr>
          <w:rFonts w:ascii="Times New Roman" w:hAnsi="Times New Roman"/>
          <w:bCs/>
          <w:sz w:val="24"/>
          <w:szCs w:val="24"/>
        </w:rPr>
        <w:t>his demonstration</w:t>
      </w:r>
      <w:r>
        <w:rPr>
          <w:rFonts w:ascii="Times New Roman" w:hAnsi="Times New Roman"/>
          <w:bCs/>
          <w:sz w:val="24"/>
          <w:szCs w:val="24"/>
        </w:rPr>
        <w:t xml:space="preserve"> is a brushed exciter</w:t>
      </w:r>
      <w:r w:rsidR="009C3B6B">
        <w:rPr>
          <w:rFonts w:ascii="Times New Roman" w:hAnsi="Times New Roman"/>
          <w:bCs/>
          <w:sz w:val="24"/>
          <w:szCs w:val="24"/>
        </w:rPr>
        <w:t>,</w:t>
      </w:r>
      <w:r>
        <w:rPr>
          <w:rFonts w:ascii="Times New Roman" w:hAnsi="Times New Roman"/>
          <w:bCs/>
          <w:sz w:val="24"/>
          <w:szCs w:val="24"/>
        </w:rPr>
        <w:t xml:space="preserve"> where DC is applied to the rotor winding (field) of the synchronous machine through internal brushes and slip rings. Permanent magnet excitation is also possible but beyond the scope of this </w:t>
      </w:r>
      <w:r w:rsidR="009C3B6B">
        <w:rPr>
          <w:rFonts w:ascii="Times New Roman" w:hAnsi="Times New Roman"/>
          <w:bCs/>
          <w:sz w:val="24"/>
          <w:szCs w:val="24"/>
        </w:rPr>
        <w:t>experiment</w:t>
      </w:r>
      <w:r>
        <w:rPr>
          <w:rFonts w:ascii="Times New Roman" w:hAnsi="Times New Roman"/>
          <w:bCs/>
          <w:sz w:val="24"/>
          <w:szCs w:val="24"/>
        </w:rPr>
        <w:t xml:space="preserve">. </w:t>
      </w:r>
    </w:p>
    <w:p w14:paraId="54D5E837" w14:textId="77777777" w:rsidR="00F60932" w:rsidRDefault="00F60932" w:rsidP="009A2BD8">
      <w:pPr>
        <w:autoSpaceDE w:val="0"/>
        <w:autoSpaceDN w:val="0"/>
        <w:adjustRightInd w:val="0"/>
        <w:spacing w:after="0" w:line="240" w:lineRule="auto"/>
        <w:rPr>
          <w:rFonts w:ascii="Times New Roman" w:hAnsi="Times New Roman"/>
          <w:bCs/>
          <w:sz w:val="24"/>
          <w:szCs w:val="24"/>
        </w:rPr>
      </w:pPr>
    </w:p>
    <w:p w14:paraId="2D3A6A50" w14:textId="7F8CFE41" w:rsidR="001319AD" w:rsidRDefault="00450DE9" w:rsidP="009A2BD8">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In order to connect the generator at one plant to the electrical grid, three factors in the generator output voltages must match those of the grid: magnitude, frequency, and phase sequence. </w:t>
      </w:r>
      <w:r w:rsidR="001319AD">
        <w:rPr>
          <w:rFonts w:ascii="Times New Roman" w:hAnsi="Times New Roman"/>
          <w:bCs/>
          <w:sz w:val="24"/>
          <w:szCs w:val="24"/>
        </w:rPr>
        <w:t xml:space="preserve">While automatic synchronizers are usually utilized in large power plants, a simple method is used in this </w:t>
      </w:r>
      <w:r w:rsidR="009C3B6B">
        <w:rPr>
          <w:rFonts w:ascii="Times New Roman" w:hAnsi="Times New Roman"/>
          <w:bCs/>
          <w:sz w:val="24"/>
          <w:szCs w:val="24"/>
        </w:rPr>
        <w:t>video</w:t>
      </w:r>
      <w:r w:rsidR="001319AD">
        <w:rPr>
          <w:rFonts w:ascii="Times New Roman" w:hAnsi="Times New Roman"/>
          <w:bCs/>
          <w:sz w:val="24"/>
          <w:szCs w:val="24"/>
        </w:rPr>
        <w:t xml:space="preserve"> for </w:t>
      </w:r>
      <w:del w:id="33" w:author="Jacob Roundy" w:date="2015-06-12T11:38:00Z">
        <w:r w:rsidR="001319AD" w:rsidDel="006276F6">
          <w:rPr>
            <w:rFonts w:ascii="Times New Roman" w:hAnsi="Times New Roman"/>
            <w:bCs/>
            <w:sz w:val="24"/>
            <w:szCs w:val="24"/>
          </w:rPr>
          <w:delText>“</w:delText>
        </w:r>
      </w:del>
      <w:r w:rsidR="001319AD">
        <w:rPr>
          <w:rFonts w:ascii="Times New Roman" w:hAnsi="Times New Roman"/>
          <w:bCs/>
          <w:sz w:val="24"/>
          <w:szCs w:val="24"/>
        </w:rPr>
        <w:t>manual</w:t>
      </w:r>
      <w:del w:id="34" w:author="Jacob Roundy" w:date="2015-06-12T11:38:00Z">
        <w:r w:rsidR="001319AD" w:rsidDel="006276F6">
          <w:rPr>
            <w:rFonts w:ascii="Times New Roman" w:hAnsi="Times New Roman"/>
            <w:bCs/>
            <w:sz w:val="24"/>
            <w:szCs w:val="24"/>
          </w:rPr>
          <w:delText>”</w:delText>
        </w:r>
      </w:del>
      <w:r w:rsidR="001319AD">
        <w:rPr>
          <w:rFonts w:ascii="Times New Roman" w:hAnsi="Times New Roman"/>
          <w:bCs/>
          <w:sz w:val="24"/>
          <w:szCs w:val="24"/>
        </w:rPr>
        <w:t xml:space="preserve"> synchronization. </w:t>
      </w:r>
      <w:commentRangeStart w:id="35"/>
      <w:r w:rsidR="001319AD">
        <w:rPr>
          <w:rFonts w:ascii="Times New Roman" w:hAnsi="Times New Roman"/>
          <w:bCs/>
          <w:sz w:val="24"/>
          <w:szCs w:val="24"/>
        </w:rPr>
        <w:t>This method is the “three-lamp method.</w:t>
      </w:r>
      <w:r w:rsidR="009C3B6B">
        <w:rPr>
          <w:rFonts w:ascii="Times New Roman" w:hAnsi="Times New Roman"/>
          <w:bCs/>
          <w:sz w:val="24"/>
          <w:szCs w:val="24"/>
        </w:rPr>
        <w:t>”</w:t>
      </w:r>
      <w:ins w:id="36" w:author="HuskyPC" w:date="2015-06-10T21:26:00Z">
        <w:r w:rsidR="00AF0EAD">
          <w:rPr>
            <w:rFonts w:ascii="Times New Roman" w:hAnsi="Times New Roman"/>
            <w:bCs/>
            <w:sz w:val="24"/>
            <w:szCs w:val="24"/>
          </w:rPr>
          <w:t xml:space="preserve"> The method provides </w:t>
        </w:r>
      </w:ins>
      <w:ins w:id="37" w:author="Jacob Roundy" w:date="2015-06-12T11:39:00Z">
        <w:r w:rsidR="006276F6">
          <w:rPr>
            <w:rFonts w:ascii="Times New Roman" w:hAnsi="Times New Roman"/>
            <w:bCs/>
            <w:sz w:val="24"/>
            <w:szCs w:val="24"/>
          </w:rPr>
          <w:t xml:space="preserve">the </w:t>
        </w:r>
      </w:ins>
      <w:ins w:id="38" w:author="HuskyPC" w:date="2015-06-10T21:26:00Z">
        <w:r w:rsidR="00AF0EAD">
          <w:rPr>
            <w:rFonts w:ascii="Times New Roman" w:hAnsi="Times New Roman"/>
            <w:bCs/>
            <w:sz w:val="24"/>
            <w:szCs w:val="24"/>
          </w:rPr>
          <w:t xml:space="preserve">visual inspection of having the three phases on the generator side and </w:t>
        </w:r>
      </w:ins>
      <w:ins w:id="39" w:author="Jacob Roundy" w:date="2015-06-12T11:39:00Z">
        <w:r w:rsidR="006276F6">
          <w:rPr>
            <w:rFonts w:ascii="Times New Roman" w:hAnsi="Times New Roman"/>
            <w:bCs/>
            <w:sz w:val="24"/>
            <w:szCs w:val="24"/>
          </w:rPr>
          <w:t xml:space="preserve">the </w:t>
        </w:r>
      </w:ins>
      <w:ins w:id="40" w:author="HuskyPC" w:date="2015-06-10T21:26:00Z">
        <w:r w:rsidR="00AF0EAD">
          <w:rPr>
            <w:rFonts w:ascii="Times New Roman" w:hAnsi="Times New Roman"/>
            <w:bCs/>
            <w:sz w:val="24"/>
            <w:szCs w:val="24"/>
          </w:rPr>
          <w:t xml:space="preserve">grid side of </w:t>
        </w:r>
      </w:ins>
      <w:ins w:id="41" w:author="Jacob Roundy" w:date="2015-06-12T11:39:00Z">
        <w:r w:rsidR="006276F6">
          <w:rPr>
            <w:rFonts w:ascii="Times New Roman" w:hAnsi="Times New Roman"/>
            <w:bCs/>
            <w:sz w:val="24"/>
            <w:szCs w:val="24"/>
          </w:rPr>
          <w:t xml:space="preserve">the </w:t>
        </w:r>
      </w:ins>
      <w:ins w:id="42" w:author="HuskyPC" w:date="2015-06-10T21:26:00Z">
        <w:r w:rsidR="00AF0EAD">
          <w:rPr>
            <w:rFonts w:ascii="Times New Roman" w:hAnsi="Times New Roman"/>
            <w:bCs/>
            <w:sz w:val="24"/>
            <w:szCs w:val="24"/>
          </w:rPr>
          <w:t xml:space="preserve">same magnitude, frequency, and phase sequence when all </w:t>
        </w:r>
      </w:ins>
      <w:ins w:id="43" w:author="Jacob Roundy" w:date="2015-06-12T11:39:00Z">
        <w:r w:rsidR="006276F6">
          <w:rPr>
            <w:rFonts w:ascii="Times New Roman" w:hAnsi="Times New Roman"/>
            <w:bCs/>
            <w:sz w:val="24"/>
            <w:szCs w:val="24"/>
          </w:rPr>
          <w:t xml:space="preserve">the </w:t>
        </w:r>
      </w:ins>
      <w:ins w:id="44" w:author="HuskyPC" w:date="2015-06-10T21:26:00Z">
        <w:r w:rsidR="00AF0EAD">
          <w:rPr>
            <w:rFonts w:ascii="Times New Roman" w:hAnsi="Times New Roman"/>
            <w:bCs/>
            <w:sz w:val="24"/>
            <w:szCs w:val="24"/>
          </w:rPr>
          <w:t>lamps turn off due to the matching voltages</w:t>
        </w:r>
      </w:ins>
      <w:ins w:id="45" w:author="Jacob Roundy" w:date="2015-06-12T11:40:00Z">
        <w:r w:rsidR="006276F6">
          <w:rPr>
            <w:rFonts w:ascii="Times New Roman" w:hAnsi="Times New Roman"/>
            <w:bCs/>
            <w:sz w:val="24"/>
            <w:szCs w:val="24"/>
          </w:rPr>
          <w:t>,</w:t>
        </w:r>
      </w:ins>
      <w:ins w:id="46" w:author="HuskyPC" w:date="2015-06-10T21:26:00Z">
        <w:r w:rsidR="00AF0EAD">
          <w:rPr>
            <w:rFonts w:ascii="Times New Roman" w:hAnsi="Times New Roman"/>
            <w:bCs/>
            <w:sz w:val="24"/>
            <w:szCs w:val="24"/>
          </w:rPr>
          <w:t xml:space="preserve"> whose differential amount</w:t>
        </w:r>
      </w:ins>
      <w:ins w:id="47" w:author="Jacob Roundy" w:date="2015-06-12T11:40:00Z">
        <w:r w:rsidR="006276F6">
          <w:rPr>
            <w:rFonts w:ascii="Times New Roman" w:hAnsi="Times New Roman"/>
            <w:bCs/>
            <w:sz w:val="24"/>
            <w:szCs w:val="24"/>
          </w:rPr>
          <w:t>,</w:t>
        </w:r>
      </w:ins>
      <w:ins w:id="48" w:author="HuskyPC" w:date="2015-06-10T21:26:00Z">
        <w:r w:rsidR="00AF0EAD">
          <w:rPr>
            <w:rFonts w:ascii="Times New Roman" w:hAnsi="Times New Roman"/>
            <w:bCs/>
            <w:sz w:val="24"/>
            <w:szCs w:val="24"/>
          </w:rPr>
          <w:t xml:space="preserve"> seen by the lamps</w:t>
        </w:r>
      </w:ins>
      <w:ins w:id="49" w:author="Jacob Roundy" w:date="2015-06-12T11:40:00Z">
        <w:r w:rsidR="006276F6">
          <w:rPr>
            <w:rFonts w:ascii="Times New Roman" w:hAnsi="Times New Roman"/>
            <w:bCs/>
            <w:sz w:val="24"/>
            <w:szCs w:val="24"/>
          </w:rPr>
          <w:t>,</w:t>
        </w:r>
      </w:ins>
      <w:ins w:id="50" w:author="HuskyPC" w:date="2015-06-10T21:26:00Z">
        <w:r w:rsidR="00AF0EAD">
          <w:rPr>
            <w:rFonts w:ascii="Times New Roman" w:hAnsi="Times New Roman"/>
            <w:bCs/>
            <w:sz w:val="24"/>
            <w:szCs w:val="24"/>
          </w:rPr>
          <w:t xml:space="preserve"> is zero.</w:t>
        </w:r>
        <w:del w:id="51" w:author="Jacob Roundy" w:date="2015-06-12T11:40:00Z">
          <w:r w:rsidR="00AF0EAD" w:rsidDel="006276F6">
            <w:rPr>
              <w:rFonts w:ascii="Times New Roman" w:hAnsi="Times New Roman"/>
              <w:bCs/>
              <w:sz w:val="24"/>
              <w:szCs w:val="24"/>
            </w:rPr>
            <w:delText xml:space="preserve"> </w:delText>
          </w:r>
        </w:del>
      </w:ins>
      <w:del w:id="52" w:author="Jacob Roundy" w:date="2015-06-12T11:40:00Z">
        <w:r w:rsidR="001319AD" w:rsidDel="006276F6">
          <w:rPr>
            <w:rFonts w:ascii="Times New Roman" w:hAnsi="Times New Roman"/>
            <w:bCs/>
            <w:sz w:val="24"/>
            <w:szCs w:val="24"/>
          </w:rPr>
          <w:delText xml:space="preserve"> </w:delText>
        </w:r>
        <w:commentRangeEnd w:id="35"/>
        <w:r w:rsidR="00635963" w:rsidDel="006276F6">
          <w:rPr>
            <w:rStyle w:val="CommentReference"/>
          </w:rPr>
          <w:commentReference w:id="35"/>
        </w:r>
      </w:del>
    </w:p>
    <w:p w14:paraId="350D3ADB" w14:textId="77777777" w:rsidR="001319AD" w:rsidRDefault="001319AD" w:rsidP="009A2BD8">
      <w:pPr>
        <w:autoSpaceDE w:val="0"/>
        <w:autoSpaceDN w:val="0"/>
        <w:adjustRightInd w:val="0"/>
        <w:spacing w:after="0" w:line="240" w:lineRule="auto"/>
        <w:rPr>
          <w:rFonts w:ascii="Times New Roman" w:hAnsi="Times New Roman"/>
          <w:bCs/>
          <w:sz w:val="24"/>
          <w:szCs w:val="24"/>
        </w:rPr>
      </w:pPr>
    </w:p>
    <w:p w14:paraId="5797BB73" w14:textId="77777777" w:rsidR="001319AD" w:rsidRDefault="001319AD" w:rsidP="001319AD">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After synchronization</w:t>
      </w:r>
      <w:r w:rsidR="009C3B6B">
        <w:rPr>
          <w:rFonts w:ascii="Times New Roman" w:hAnsi="Times New Roman"/>
          <w:bCs/>
          <w:sz w:val="24"/>
          <w:szCs w:val="24"/>
        </w:rPr>
        <w:t>,</w:t>
      </w:r>
      <w:r>
        <w:rPr>
          <w:rFonts w:ascii="Times New Roman" w:hAnsi="Times New Roman"/>
          <w:bCs/>
          <w:sz w:val="24"/>
          <w:szCs w:val="24"/>
        </w:rPr>
        <w:t xml:space="preserve"> and once the generator is tied to the grid, speed control is no longer required for this demo</w:t>
      </w:r>
      <w:r w:rsidR="009C3B6B">
        <w:rPr>
          <w:rFonts w:ascii="Times New Roman" w:hAnsi="Times New Roman"/>
          <w:bCs/>
          <w:sz w:val="24"/>
          <w:szCs w:val="24"/>
        </w:rPr>
        <w:t>nstration,</w:t>
      </w:r>
      <w:r>
        <w:rPr>
          <w:rFonts w:ascii="Times New Roman" w:hAnsi="Times New Roman"/>
          <w:bCs/>
          <w:sz w:val="24"/>
          <w:szCs w:val="24"/>
        </w:rPr>
        <w:t xml:space="preserve"> since the grid acts like an “infinite bus” where the generator dynamics have minimal effect on the grid. Thus, the frequency and voltage of the generator read </w:t>
      </w:r>
      <w:r>
        <w:rPr>
          <w:rFonts w:ascii="Times New Roman" w:hAnsi="Times New Roman"/>
          <w:bCs/>
          <w:sz w:val="24"/>
          <w:szCs w:val="24"/>
        </w:rPr>
        <w:lastRenderedPageBreak/>
        <w:t xml:space="preserve">exactly as those on the grid side. But there is still some effect of the prime mover: If the prime mover tries to speed up the generator, the generator speed </w:t>
      </w:r>
      <w:r w:rsidR="009C3B6B">
        <w:rPr>
          <w:rFonts w:ascii="Times New Roman" w:hAnsi="Times New Roman"/>
          <w:bCs/>
          <w:sz w:val="24"/>
          <w:szCs w:val="24"/>
        </w:rPr>
        <w:t>does</w:t>
      </w:r>
      <w:r>
        <w:rPr>
          <w:rFonts w:ascii="Times New Roman" w:hAnsi="Times New Roman"/>
          <w:bCs/>
          <w:sz w:val="24"/>
          <w:szCs w:val="24"/>
        </w:rPr>
        <w:t xml:space="preserve"> not change</w:t>
      </w:r>
      <w:r w:rsidR="009C3B6B">
        <w:rPr>
          <w:rFonts w:ascii="Times New Roman" w:hAnsi="Times New Roman"/>
          <w:bCs/>
          <w:sz w:val="24"/>
          <w:szCs w:val="24"/>
        </w:rPr>
        <w:t>,</w:t>
      </w:r>
      <w:r>
        <w:rPr>
          <w:rFonts w:ascii="Times New Roman" w:hAnsi="Times New Roman"/>
          <w:bCs/>
          <w:sz w:val="24"/>
          <w:szCs w:val="24"/>
        </w:rPr>
        <w:t xml:space="preserve"> but rather</w:t>
      </w:r>
      <w:r w:rsidR="009C3B6B">
        <w:rPr>
          <w:rFonts w:ascii="Times New Roman" w:hAnsi="Times New Roman"/>
          <w:bCs/>
          <w:sz w:val="24"/>
          <w:szCs w:val="24"/>
        </w:rPr>
        <w:t>,</w:t>
      </w:r>
      <w:r>
        <w:rPr>
          <w:rFonts w:ascii="Times New Roman" w:hAnsi="Times New Roman"/>
          <w:bCs/>
          <w:sz w:val="24"/>
          <w:szCs w:val="24"/>
        </w:rPr>
        <w:t xml:space="preserve"> the generator produce</w:t>
      </w:r>
      <w:r w:rsidR="009C3B6B">
        <w:rPr>
          <w:rFonts w:ascii="Times New Roman" w:hAnsi="Times New Roman"/>
          <w:bCs/>
          <w:sz w:val="24"/>
          <w:szCs w:val="24"/>
        </w:rPr>
        <w:t>s</w:t>
      </w:r>
      <w:r>
        <w:rPr>
          <w:rFonts w:ascii="Times New Roman" w:hAnsi="Times New Roman"/>
          <w:bCs/>
          <w:sz w:val="24"/>
          <w:szCs w:val="24"/>
        </w:rPr>
        <w:t xml:space="preserve"> more power in the grid. For example, if the generator is assumed to be ideal, increasing the speed effectively increases the input mechanical power, but since the speed is fixed, the input torque increase</w:t>
      </w:r>
      <w:r w:rsidR="009C3B6B">
        <w:rPr>
          <w:rFonts w:ascii="Times New Roman" w:hAnsi="Times New Roman"/>
          <w:bCs/>
          <w:sz w:val="24"/>
          <w:szCs w:val="24"/>
        </w:rPr>
        <w:t>s,</w:t>
      </w:r>
      <w:r>
        <w:rPr>
          <w:rFonts w:ascii="Times New Roman" w:hAnsi="Times New Roman"/>
          <w:bCs/>
          <w:sz w:val="24"/>
          <w:szCs w:val="24"/>
        </w:rPr>
        <w:t xml:space="preserve"> and thus</w:t>
      </w:r>
      <w:r w:rsidR="009C3B6B">
        <w:rPr>
          <w:rFonts w:ascii="Times New Roman" w:hAnsi="Times New Roman"/>
          <w:bCs/>
          <w:sz w:val="24"/>
          <w:szCs w:val="24"/>
        </w:rPr>
        <w:t>,</w:t>
      </w:r>
      <w:r>
        <w:rPr>
          <w:rFonts w:ascii="Times New Roman" w:hAnsi="Times New Roman"/>
          <w:bCs/>
          <w:sz w:val="24"/>
          <w:szCs w:val="24"/>
        </w:rPr>
        <w:t xml:space="preserve"> the output electrical power of the generator increase</w:t>
      </w:r>
      <w:r w:rsidR="009C3B6B">
        <w:rPr>
          <w:rFonts w:ascii="Times New Roman" w:hAnsi="Times New Roman"/>
          <w:bCs/>
          <w:sz w:val="24"/>
          <w:szCs w:val="24"/>
        </w:rPr>
        <w:t>s</w:t>
      </w:r>
      <w:r>
        <w:rPr>
          <w:rFonts w:ascii="Times New Roman" w:hAnsi="Times New Roman"/>
          <w:bCs/>
          <w:sz w:val="24"/>
          <w:szCs w:val="24"/>
        </w:rPr>
        <w:t>. However, if the prime mover tries to slow down the generator, the torque decrease</w:t>
      </w:r>
      <w:r w:rsidR="009C3B6B">
        <w:rPr>
          <w:rFonts w:ascii="Times New Roman" w:hAnsi="Times New Roman"/>
          <w:bCs/>
          <w:sz w:val="24"/>
          <w:szCs w:val="24"/>
        </w:rPr>
        <w:t>s</w:t>
      </w:r>
      <w:r>
        <w:rPr>
          <w:rFonts w:ascii="Times New Roman" w:hAnsi="Times New Roman"/>
          <w:bCs/>
          <w:sz w:val="24"/>
          <w:szCs w:val="24"/>
        </w:rPr>
        <w:t xml:space="preserve"> and</w:t>
      </w:r>
      <w:r w:rsidR="009C3B6B">
        <w:rPr>
          <w:rFonts w:ascii="Times New Roman" w:hAnsi="Times New Roman"/>
          <w:bCs/>
          <w:sz w:val="24"/>
          <w:szCs w:val="24"/>
        </w:rPr>
        <w:t>,</w:t>
      </w:r>
      <w:r>
        <w:rPr>
          <w:rFonts w:ascii="Times New Roman" w:hAnsi="Times New Roman"/>
          <w:bCs/>
          <w:sz w:val="24"/>
          <w:szCs w:val="24"/>
        </w:rPr>
        <w:t xml:space="preserve"> at some point</w:t>
      </w:r>
      <w:r w:rsidR="009C3B6B">
        <w:rPr>
          <w:rFonts w:ascii="Times New Roman" w:hAnsi="Times New Roman"/>
          <w:bCs/>
          <w:sz w:val="24"/>
          <w:szCs w:val="24"/>
        </w:rPr>
        <w:t>,</w:t>
      </w:r>
      <w:r>
        <w:rPr>
          <w:rFonts w:ascii="Times New Roman" w:hAnsi="Times New Roman"/>
          <w:bCs/>
          <w:sz w:val="24"/>
          <w:szCs w:val="24"/>
        </w:rPr>
        <w:t xml:space="preserve"> reverse</w:t>
      </w:r>
      <w:r w:rsidR="009C3B6B">
        <w:rPr>
          <w:rFonts w:ascii="Times New Roman" w:hAnsi="Times New Roman"/>
          <w:bCs/>
          <w:sz w:val="24"/>
          <w:szCs w:val="24"/>
        </w:rPr>
        <w:t>s the</w:t>
      </w:r>
      <w:r>
        <w:rPr>
          <w:rFonts w:ascii="Times New Roman" w:hAnsi="Times New Roman"/>
          <w:bCs/>
          <w:sz w:val="24"/>
          <w:szCs w:val="24"/>
        </w:rPr>
        <w:t xml:space="preserve"> sign</w:t>
      </w:r>
      <w:r w:rsidR="009C3B6B">
        <w:rPr>
          <w:rFonts w:ascii="Times New Roman" w:hAnsi="Times New Roman"/>
          <w:bCs/>
          <w:sz w:val="24"/>
          <w:szCs w:val="24"/>
        </w:rPr>
        <w:t>,</w:t>
      </w:r>
      <w:r>
        <w:rPr>
          <w:rFonts w:ascii="Times New Roman" w:hAnsi="Times New Roman"/>
          <w:bCs/>
          <w:sz w:val="24"/>
          <w:szCs w:val="24"/>
        </w:rPr>
        <w:t xml:space="preserve"> causing the generator to reduce its output power until power flow is reversed</w:t>
      </w:r>
      <w:r w:rsidR="009C3B6B">
        <w:rPr>
          <w:rFonts w:ascii="Times New Roman" w:hAnsi="Times New Roman"/>
          <w:bCs/>
          <w:sz w:val="24"/>
          <w:szCs w:val="24"/>
        </w:rPr>
        <w:t>,</w:t>
      </w:r>
      <w:r>
        <w:rPr>
          <w:rFonts w:ascii="Times New Roman" w:hAnsi="Times New Roman"/>
          <w:bCs/>
          <w:sz w:val="24"/>
          <w:szCs w:val="24"/>
        </w:rPr>
        <w:t xml:space="preserve"> and </w:t>
      </w:r>
      <w:r w:rsidR="009C3B6B">
        <w:rPr>
          <w:rFonts w:ascii="Times New Roman" w:hAnsi="Times New Roman"/>
          <w:bCs/>
          <w:sz w:val="24"/>
          <w:szCs w:val="24"/>
        </w:rPr>
        <w:t xml:space="preserve">it </w:t>
      </w:r>
      <w:r>
        <w:rPr>
          <w:rFonts w:ascii="Times New Roman" w:hAnsi="Times New Roman"/>
          <w:bCs/>
          <w:sz w:val="24"/>
          <w:szCs w:val="24"/>
        </w:rPr>
        <w:t>acts like a motor.</w:t>
      </w:r>
    </w:p>
    <w:p w14:paraId="72FF0716" w14:textId="77777777" w:rsidR="001319AD" w:rsidRDefault="001319AD" w:rsidP="001319AD">
      <w:pPr>
        <w:autoSpaceDE w:val="0"/>
        <w:autoSpaceDN w:val="0"/>
        <w:adjustRightInd w:val="0"/>
        <w:spacing w:after="0" w:line="240" w:lineRule="auto"/>
        <w:rPr>
          <w:rFonts w:ascii="Times New Roman" w:hAnsi="Times New Roman"/>
          <w:bCs/>
          <w:sz w:val="24"/>
          <w:szCs w:val="24"/>
        </w:rPr>
      </w:pPr>
    </w:p>
    <w:p w14:paraId="3CBFCECE" w14:textId="77777777" w:rsidR="00011B97" w:rsidRPr="005C51CC" w:rsidRDefault="00011B97" w:rsidP="003A0854">
      <w:pPr>
        <w:autoSpaceDE w:val="0"/>
        <w:autoSpaceDN w:val="0"/>
        <w:adjustRightInd w:val="0"/>
        <w:spacing w:after="0" w:line="240" w:lineRule="auto"/>
        <w:rPr>
          <w:rFonts w:ascii="Times New Roman" w:hAnsi="Times New Roman"/>
          <w:b/>
          <w:bCs/>
          <w:sz w:val="28"/>
          <w:szCs w:val="24"/>
        </w:rPr>
      </w:pPr>
      <w:r w:rsidRPr="005C51CC">
        <w:rPr>
          <w:rFonts w:ascii="Times New Roman" w:hAnsi="Times New Roman"/>
          <w:b/>
          <w:bCs/>
          <w:sz w:val="28"/>
          <w:szCs w:val="24"/>
        </w:rPr>
        <w:t>Procedure</w:t>
      </w:r>
    </w:p>
    <w:p w14:paraId="256D7966" w14:textId="77777777" w:rsidR="00FB1E5F" w:rsidRPr="00011B97" w:rsidRDefault="0054023F" w:rsidP="00011B97">
      <w:pPr>
        <w:numPr>
          <w:ilvl w:val="0"/>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 xml:space="preserve">Prime-Mover Initialization </w:t>
      </w:r>
    </w:p>
    <w:p w14:paraId="73D6F93F" w14:textId="77777777" w:rsidR="0054023F" w:rsidRPr="0054023F" w:rsidRDefault="0054023F" w:rsidP="00011B97">
      <w:pPr>
        <w:autoSpaceDE w:val="0"/>
        <w:autoSpaceDN w:val="0"/>
        <w:adjustRightInd w:val="0"/>
        <w:spacing w:after="0" w:line="240" w:lineRule="auto"/>
        <w:ind w:left="720"/>
        <w:rPr>
          <w:rFonts w:ascii="Times New Roman" w:hAnsi="Times New Roman"/>
          <w:bCs/>
          <w:sz w:val="24"/>
          <w:szCs w:val="24"/>
        </w:rPr>
      </w:pPr>
      <w:r w:rsidRPr="0054023F">
        <w:rPr>
          <w:rFonts w:ascii="Times New Roman" w:hAnsi="Times New Roman"/>
          <w:bCs/>
          <w:sz w:val="24"/>
          <w:szCs w:val="24"/>
        </w:rPr>
        <w:t>The prime-mover in this experiment is the dynamometer</w:t>
      </w:r>
      <w:r w:rsidR="009C3B6B">
        <w:rPr>
          <w:rFonts w:ascii="Times New Roman" w:hAnsi="Times New Roman"/>
          <w:bCs/>
          <w:sz w:val="24"/>
          <w:szCs w:val="24"/>
        </w:rPr>
        <w:t>,</w:t>
      </w:r>
      <w:r w:rsidRPr="0054023F">
        <w:rPr>
          <w:rFonts w:ascii="Times New Roman" w:hAnsi="Times New Roman"/>
          <w:bCs/>
          <w:sz w:val="24"/>
          <w:szCs w:val="24"/>
        </w:rPr>
        <w:t xml:space="preserve"> which operate</w:t>
      </w:r>
      <w:r w:rsidR="009C3B6B">
        <w:rPr>
          <w:rFonts w:ascii="Times New Roman" w:hAnsi="Times New Roman"/>
          <w:bCs/>
          <w:sz w:val="24"/>
          <w:szCs w:val="24"/>
        </w:rPr>
        <w:t>s</w:t>
      </w:r>
      <w:r w:rsidRPr="0054023F">
        <w:rPr>
          <w:rFonts w:ascii="Times New Roman" w:hAnsi="Times New Roman"/>
          <w:bCs/>
          <w:sz w:val="24"/>
          <w:szCs w:val="24"/>
        </w:rPr>
        <w:t xml:space="preserve"> as a motor that spins the generator rotor (field). </w:t>
      </w:r>
    </w:p>
    <w:p w14:paraId="1924D2C3"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34B63378" w14:textId="77777777" w:rsidR="00011B97" w:rsidRDefault="00CE1DB7" w:rsidP="00011B97">
      <w:pPr>
        <w:numPr>
          <w:ilvl w:val="1"/>
          <w:numId w:val="4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Make sure the three-phase disconnect switch, synchronous motor switch, and DC motor switch are all </w:t>
      </w:r>
      <w:r w:rsidR="009C3B6B">
        <w:rPr>
          <w:rFonts w:ascii="Times New Roman" w:hAnsi="Times New Roman"/>
          <w:bCs/>
          <w:sz w:val="24"/>
          <w:szCs w:val="24"/>
        </w:rPr>
        <w:t>off</w:t>
      </w:r>
      <w:r>
        <w:rPr>
          <w:rFonts w:ascii="Times New Roman" w:hAnsi="Times New Roman"/>
          <w:bCs/>
          <w:sz w:val="24"/>
          <w:szCs w:val="24"/>
        </w:rPr>
        <w:t>.</w:t>
      </w:r>
    </w:p>
    <w:p w14:paraId="4CE15803"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7BFA479F" w14:textId="77777777" w:rsidR="00011B97" w:rsidRDefault="00CE1DB7" w:rsidP="00011B97">
      <w:pPr>
        <w:numPr>
          <w:ilvl w:val="2"/>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Check that the VARIAC is at 0%.</w:t>
      </w:r>
    </w:p>
    <w:p w14:paraId="4B9AAB7A"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07B145F5" w14:textId="77777777" w:rsidR="00011B97" w:rsidRDefault="00CE1DB7" w:rsidP="00011B97">
      <w:pPr>
        <w:numPr>
          <w:ilvl w:val="1"/>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Wire the VARIAC to the three-phase outlet and conne</w:t>
      </w:r>
      <w:r w:rsidR="00DF748F" w:rsidRPr="00011B97">
        <w:rPr>
          <w:rFonts w:ascii="Times New Roman" w:hAnsi="Times New Roman"/>
          <w:bCs/>
          <w:sz w:val="24"/>
          <w:szCs w:val="24"/>
        </w:rPr>
        <w:t xml:space="preserve">ct the setup shown in </w:t>
      </w:r>
      <w:r w:rsidR="00DF748F" w:rsidRPr="005C51CC">
        <w:rPr>
          <w:rFonts w:ascii="Times New Roman" w:hAnsi="Times New Roman"/>
          <w:b/>
          <w:bCs/>
          <w:sz w:val="24"/>
          <w:szCs w:val="24"/>
        </w:rPr>
        <w:t>Fig</w:t>
      </w:r>
      <w:r w:rsidR="00810B06" w:rsidRPr="005C51CC">
        <w:rPr>
          <w:rFonts w:ascii="Times New Roman" w:hAnsi="Times New Roman"/>
          <w:b/>
          <w:bCs/>
          <w:sz w:val="24"/>
          <w:szCs w:val="24"/>
        </w:rPr>
        <w:t xml:space="preserve">ure </w:t>
      </w:r>
      <w:r w:rsidR="00011B97" w:rsidRPr="005C51CC">
        <w:rPr>
          <w:rFonts w:ascii="Times New Roman" w:hAnsi="Times New Roman"/>
          <w:b/>
          <w:bCs/>
          <w:sz w:val="24"/>
          <w:szCs w:val="24"/>
        </w:rPr>
        <w:t>1</w:t>
      </w:r>
      <w:r w:rsidR="00011B97">
        <w:rPr>
          <w:rFonts w:ascii="Times New Roman" w:hAnsi="Times New Roman"/>
          <w:bCs/>
          <w:sz w:val="24"/>
          <w:szCs w:val="24"/>
        </w:rPr>
        <w:t>.</w:t>
      </w:r>
    </w:p>
    <w:p w14:paraId="36D58B4A"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394D7412" w14:textId="77777777" w:rsidR="00011B97" w:rsidRDefault="00810B06" w:rsidP="00011B97">
      <w:pPr>
        <w:numPr>
          <w:ilvl w:val="2"/>
          <w:numId w:val="4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U</w:t>
      </w:r>
      <w:r w:rsidR="0054023F" w:rsidRPr="00011B97">
        <w:rPr>
          <w:rFonts w:ascii="Times New Roman" w:hAnsi="Times New Roman"/>
          <w:bCs/>
          <w:sz w:val="24"/>
          <w:szCs w:val="24"/>
        </w:rPr>
        <w:t>se the three-phase switch on the synchronous machine side as S</w:t>
      </w:r>
      <w:r w:rsidR="0054023F" w:rsidRPr="00011B97">
        <w:rPr>
          <w:rFonts w:ascii="Times New Roman" w:hAnsi="Times New Roman"/>
          <w:bCs/>
          <w:sz w:val="24"/>
          <w:szCs w:val="24"/>
          <w:vertAlign w:val="subscript"/>
        </w:rPr>
        <w:t>1</w:t>
      </w:r>
      <w:r w:rsidR="00011B97">
        <w:rPr>
          <w:rFonts w:ascii="Times New Roman" w:hAnsi="Times New Roman"/>
          <w:bCs/>
          <w:sz w:val="24"/>
          <w:szCs w:val="24"/>
        </w:rPr>
        <w:t>.</w:t>
      </w:r>
    </w:p>
    <w:p w14:paraId="6B6A9660"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7317D7C9" w14:textId="77777777" w:rsidR="00011B97" w:rsidRDefault="0054023F" w:rsidP="00011B97">
      <w:pPr>
        <w:numPr>
          <w:ilvl w:val="2"/>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Note that S</w:t>
      </w:r>
      <w:r w:rsidRPr="00011B97">
        <w:rPr>
          <w:rFonts w:ascii="Times New Roman" w:hAnsi="Times New Roman"/>
          <w:bCs/>
          <w:sz w:val="24"/>
          <w:szCs w:val="24"/>
          <w:vertAlign w:val="subscript"/>
        </w:rPr>
        <w:t>1</w:t>
      </w:r>
      <w:r w:rsidRPr="00011B97">
        <w:rPr>
          <w:rFonts w:ascii="Times New Roman" w:hAnsi="Times New Roman"/>
          <w:bCs/>
          <w:sz w:val="24"/>
          <w:szCs w:val="24"/>
        </w:rPr>
        <w:t xml:space="preserve"> and the three-lamp setup are in parallel</w:t>
      </w:r>
      <w:r w:rsidR="0082624D" w:rsidRPr="00011B97">
        <w:rPr>
          <w:rFonts w:ascii="Times New Roman" w:hAnsi="Times New Roman"/>
          <w:bCs/>
          <w:sz w:val="24"/>
          <w:szCs w:val="24"/>
        </w:rPr>
        <w:t xml:space="preserve">. </w:t>
      </w:r>
    </w:p>
    <w:p w14:paraId="74BE1E0C"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3C939F15" w14:textId="77777777" w:rsidR="00011B97" w:rsidRDefault="0082624D" w:rsidP="00011B97">
      <w:pPr>
        <w:numPr>
          <w:ilvl w:val="2"/>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 xml:space="preserve">Also note the polarities of the digital power meter probes. </w:t>
      </w:r>
    </w:p>
    <w:p w14:paraId="064AB1B0"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7A8F643B" w14:textId="77777777" w:rsidR="005126E9" w:rsidRPr="00011B97" w:rsidRDefault="005126E9" w:rsidP="00011B97">
      <w:pPr>
        <w:numPr>
          <w:ilvl w:val="2"/>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 xml:space="preserve">Check that the </w:t>
      </w:r>
      <w:r w:rsidR="0082624D" w:rsidRPr="00011B97">
        <w:rPr>
          <w:rFonts w:ascii="Times New Roman" w:hAnsi="Times New Roman"/>
          <w:bCs/>
          <w:sz w:val="24"/>
          <w:szCs w:val="24"/>
        </w:rPr>
        <w:t>S</w:t>
      </w:r>
      <w:r w:rsidRPr="00011B97">
        <w:rPr>
          <w:rFonts w:ascii="Times New Roman" w:hAnsi="Times New Roman"/>
          <w:bCs/>
          <w:sz w:val="24"/>
          <w:szCs w:val="24"/>
        </w:rPr>
        <w:t>tart/</w:t>
      </w:r>
      <w:r w:rsidR="0082624D" w:rsidRPr="00011B97">
        <w:rPr>
          <w:rFonts w:ascii="Times New Roman" w:hAnsi="Times New Roman"/>
          <w:bCs/>
          <w:sz w:val="24"/>
          <w:szCs w:val="24"/>
        </w:rPr>
        <w:t>R</w:t>
      </w:r>
      <w:r w:rsidRPr="00011B97">
        <w:rPr>
          <w:rFonts w:ascii="Times New Roman" w:hAnsi="Times New Roman"/>
          <w:bCs/>
          <w:sz w:val="24"/>
          <w:szCs w:val="24"/>
        </w:rPr>
        <w:t xml:space="preserve">un switch is in the Start position. </w:t>
      </w:r>
    </w:p>
    <w:p w14:paraId="6A052D95"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63B29A99" w14:textId="77777777" w:rsidR="0054023F" w:rsidRPr="001319AD" w:rsidRDefault="0054023F" w:rsidP="00011B97">
      <w:pPr>
        <w:numPr>
          <w:ilvl w:val="1"/>
          <w:numId w:val="4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Set R</w:t>
      </w:r>
      <w:r w:rsidRPr="0054023F">
        <w:rPr>
          <w:rFonts w:ascii="Times New Roman" w:hAnsi="Times New Roman"/>
          <w:bCs/>
          <w:sz w:val="24"/>
          <w:szCs w:val="24"/>
          <w:vertAlign w:val="subscript"/>
        </w:rPr>
        <w:t>F</w:t>
      </w:r>
      <w:r>
        <w:rPr>
          <w:rFonts w:ascii="Times New Roman" w:hAnsi="Times New Roman"/>
          <w:bCs/>
          <w:sz w:val="24"/>
          <w:szCs w:val="24"/>
        </w:rPr>
        <w:t xml:space="preserve"> to maximum resistance.</w:t>
      </w:r>
    </w:p>
    <w:p w14:paraId="55E1C7E2" w14:textId="77777777" w:rsidR="0054023F" w:rsidRPr="0054023F" w:rsidRDefault="0054023F" w:rsidP="0054023F">
      <w:pPr>
        <w:autoSpaceDE w:val="0"/>
        <w:autoSpaceDN w:val="0"/>
        <w:adjustRightInd w:val="0"/>
        <w:spacing w:after="0" w:line="240" w:lineRule="auto"/>
        <w:jc w:val="center"/>
        <w:rPr>
          <w:rFonts w:ascii="Times New Roman" w:hAnsi="Times New Roman"/>
          <w:bCs/>
          <w:sz w:val="24"/>
          <w:szCs w:val="24"/>
        </w:rPr>
      </w:pPr>
    </w:p>
    <w:p w14:paraId="51BDFCF2" w14:textId="77777777" w:rsidR="0054023F" w:rsidRPr="0054023F" w:rsidRDefault="0054023F" w:rsidP="00011B97">
      <w:pPr>
        <w:numPr>
          <w:ilvl w:val="1"/>
          <w:numId w:val="4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Leave the VARIAC at 0% and leave S</w:t>
      </w:r>
      <w:r w:rsidRPr="0054023F">
        <w:rPr>
          <w:rFonts w:ascii="Times New Roman" w:hAnsi="Times New Roman"/>
          <w:bCs/>
          <w:sz w:val="24"/>
          <w:szCs w:val="24"/>
          <w:vertAlign w:val="subscript"/>
        </w:rPr>
        <w:t>1</w:t>
      </w:r>
      <w:r>
        <w:rPr>
          <w:rFonts w:ascii="Times New Roman" w:hAnsi="Times New Roman"/>
          <w:bCs/>
          <w:sz w:val="24"/>
          <w:szCs w:val="24"/>
        </w:rPr>
        <w:t xml:space="preserve"> </w:t>
      </w:r>
      <w:r w:rsidR="00810B06">
        <w:rPr>
          <w:rFonts w:ascii="Times New Roman" w:hAnsi="Times New Roman"/>
          <w:bCs/>
          <w:sz w:val="24"/>
          <w:szCs w:val="24"/>
        </w:rPr>
        <w:t>off</w:t>
      </w:r>
      <w:r>
        <w:rPr>
          <w:rFonts w:ascii="Times New Roman" w:hAnsi="Times New Roman"/>
          <w:bCs/>
          <w:sz w:val="24"/>
          <w:szCs w:val="24"/>
        </w:rPr>
        <w:t xml:space="preserve">. </w:t>
      </w:r>
    </w:p>
    <w:p w14:paraId="009DB393"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3CFEB1D8" w14:textId="77777777" w:rsidR="00011B97" w:rsidRDefault="00CE1DB7" w:rsidP="00011B97">
      <w:pPr>
        <w:numPr>
          <w:ilvl w:val="1"/>
          <w:numId w:val="4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Turn </w:t>
      </w:r>
      <w:r w:rsidR="00810B06">
        <w:rPr>
          <w:rFonts w:ascii="Times New Roman" w:hAnsi="Times New Roman"/>
          <w:bCs/>
          <w:sz w:val="24"/>
          <w:szCs w:val="24"/>
        </w:rPr>
        <w:t>on</w:t>
      </w:r>
      <w:r>
        <w:rPr>
          <w:rFonts w:ascii="Times New Roman" w:hAnsi="Times New Roman"/>
          <w:bCs/>
          <w:sz w:val="24"/>
          <w:szCs w:val="24"/>
        </w:rPr>
        <w:t xml:space="preserve"> the three-phase disconnect switch. </w:t>
      </w:r>
    </w:p>
    <w:p w14:paraId="11F98217"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2C006A66" w14:textId="77777777" w:rsidR="00011B97" w:rsidRDefault="0054023F" w:rsidP="00011B97">
      <w:pPr>
        <w:numPr>
          <w:ilvl w:val="2"/>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 xml:space="preserve">Turn </w:t>
      </w:r>
      <w:r w:rsidR="00810B06">
        <w:rPr>
          <w:rFonts w:ascii="Times New Roman" w:hAnsi="Times New Roman"/>
          <w:bCs/>
          <w:sz w:val="24"/>
          <w:szCs w:val="24"/>
        </w:rPr>
        <w:t>on</w:t>
      </w:r>
      <w:r w:rsidRPr="00011B97">
        <w:rPr>
          <w:rFonts w:ascii="Times New Roman" w:hAnsi="Times New Roman"/>
          <w:bCs/>
          <w:sz w:val="24"/>
          <w:szCs w:val="24"/>
        </w:rPr>
        <w:t xml:space="preserve"> the high voltage DC power supply. </w:t>
      </w:r>
    </w:p>
    <w:p w14:paraId="26FE8DD1"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0E935EB3" w14:textId="77777777" w:rsidR="00011B97" w:rsidRDefault="0054023F" w:rsidP="00011B97">
      <w:pPr>
        <w:numPr>
          <w:ilvl w:val="2"/>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 xml:space="preserve">Make sure all connections are clear from the supply terminals. </w:t>
      </w:r>
    </w:p>
    <w:p w14:paraId="46A4AF5A"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36E7DD9F" w14:textId="77777777" w:rsidR="00011B97" w:rsidRDefault="0054023F" w:rsidP="00011B97">
      <w:pPr>
        <w:numPr>
          <w:ilvl w:val="2"/>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Press the V/I DIS button on the supply to display the voltage and current operating points. Adjust the voltage knob to 15</w:t>
      </w:r>
      <w:r w:rsidR="00810B06">
        <w:rPr>
          <w:rFonts w:ascii="Times New Roman" w:hAnsi="Times New Roman"/>
          <w:bCs/>
          <w:sz w:val="24"/>
          <w:szCs w:val="24"/>
        </w:rPr>
        <w:t xml:space="preserve"> </w:t>
      </w:r>
      <w:r w:rsidRPr="00011B97">
        <w:rPr>
          <w:rFonts w:ascii="Times New Roman" w:hAnsi="Times New Roman"/>
          <w:bCs/>
          <w:sz w:val="24"/>
          <w:szCs w:val="24"/>
        </w:rPr>
        <w:t>V.</w:t>
      </w:r>
    </w:p>
    <w:p w14:paraId="782DF300"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15D049D4" w14:textId="77777777" w:rsidR="0054023F" w:rsidRPr="00011B97" w:rsidRDefault="0054023F" w:rsidP="00011B97">
      <w:pPr>
        <w:numPr>
          <w:ilvl w:val="2"/>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Press “Start” on the DC supply panel. The dynamometer</w:t>
      </w:r>
      <w:r w:rsidR="00810B06">
        <w:rPr>
          <w:rFonts w:ascii="Times New Roman" w:hAnsi="Times New Roman"/>
          <w:bCs/>
          <w:sz w:val="24"/>
          <w:szCs w:val="24"/>
        </w:rPr>
        <w:t xml:space="preserve"> should have</w:t>
      </w:r>
      <w:r w:rsidRPr="00011B97">
        <w:rPr>
          <w:rFonts w:ascii="Times New Roman" w:hAnsi="Times New Roman"/>
          <w:bCs/>
          <w:sz w:val="24"/>
          <w:szCs w:val="24"/>
        </w:rPr>
        <w:t xml:space="preserve"> a large transient current drawn from the DC supply. If its “OCT” light turns on, increase the over-current limit. </w:t>
      </w:r>
    </w:p>
    <w:p w14:paraId="72AD032F"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7260129D" w14:textId="77777777" w:rsidR="00011B97" w:rsidRDefault="0054023F" w:rsidP="00011B97">
      <w:pPr>
        <w:numPr>
          <w:ilvl w:val="1"/>
          <w:numId w:val="4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lastRenderedPageBreak/>
        <w:t xml:space="preserve">The machine </w:t>
      </w:r>
      <w:r w:rsidR="00810B06">
        <w:rPr>
          <w:rFonts w:ascii="Times New Roman" w:hAnsi="Times New Roman"/>
          <w:bCs/>
          <w:sz w:val="24"/>
          <w:szCs w:val="24"/>
        </w:rPr>
        <w:t xml:space="preserve">should </w:t>
      </w:r>
      <w:r>
        <w:rPr>
          <w:rFonts w:ascii="Times New Roman" w:hAnsi="Times New Roman"/>
          <w:bCs/>
          <w:sz w:val="24"/>
          <w:szCs w:val="24"/>
        </w:rPr>
        <w:t xml:space="preserve">spin </w:t>
      </w:r>
      <w:r w:rsidR="00011B97">
        <w:rPr>
          <w:rFonts w:ascii="Times New Roman" w:hAnsi="Times New Roman"/>
          <w:bCs/>
          <w:sz w:val="24"/>
          <w:szCs w:val="24"/>
        </w:rPr>
        <w:t>slowly</w:t>
      </w:r>
      <w:r w:rsidR="00810B06">
        <w:rPr>
          <w:rFonts w:ascii="Times New Roman" w:hAnsi="Times New Roman"/>
          <w:bCs/>
          <w:sz w:val="24"/>
          <w:szCs w:val="24"/>
        </w:rPr>
        <w:t>.</w:t>
      </w:r>
    </w:p>
    <w:p w14:paraId="6AB70AA4"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0B202E4B" w14:textId="77777777" w:rsidR="00011B97" w:rsidRDefault="00011B97" w:rsidP="00011B97">
      <w:pPr>
        <w:numPr>
          <w:ilvl w:val="2"/>
          <w:numId w:val="4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I</w:t>
      </w:r>
      <w:r w:rsidR="0054023F">
        <w:rPr>
          <w:rFonts w:ascii="Times New Roman" w:hAnsi="Times New Roman"/>
          <w:bCs/>
          <w:sz w:val="24"/>
          <w:szCs w:val="24"/>
        </w:rPr>
        <w:t>ncrease the DC supply output voltage to around 160</w:t>
      </w:r>
      <w:r w:rsidR="00810B06">
        <w:rPr>
          <w:rFonts w:ascii="Times New Roman" w:hAnsi="Times New Roman"/>
          <w:bCs/>
          <w:sz w:val="24"/>
          <w:szCs w:val="24"/>
        </w:rPr>
        <w:t xml:space="preserve"> </w:t>
      </w:r>
      <w:r w:rsidR="0054023F">
        <w:rPr>
          <w:rFonts w:ascii="Times New Roman" w:hAnsi="Times New Roman"/>
          <w:bCs/>
          <w:sz w:val="24"/>
          <w:szCs w:val="24"/>
        </w:rPr>
        <w:t xml:space="preserve">V.  </w:t>
      </w:r>
    </w:p>
    <w:p w14:paraId="6C9C9842"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4E8A11D7" w14:textId="77777777" w:rsidR="00011B97" w:rsidRDefault="0054023F" w:rsidP="00011B97">
      <w:pPr>
        <w:numPr>
          <w:ilvl w:val="2"/>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Measure the shaft rotational speed.</w:t>
      </w:r>
    </w:p>
    <w:p w14:paraId="21DB344F"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71726DF3" w14:textId="77777777" w:rsidR="00011B97" w:rsidRDefault="0054023F" w:rsidP="00011B97">
      <w:pPr>
        <w:numPr>
          <w:ilvl w:val="2"/>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Adjust the supply voltage in order to achieve 1800 RPM rotational speed.</w:t>
      </w:r>
    </w:p>
    <w:p w14:paraId="4DF0E668"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2DC4099C" w14:textId="77777777" w:rsidR="00545B28" w:rsidRPr="00011B97" w:rsidRDefault="00545B28" w:rsidP="00011B97">
      <w:pPr>
        <w:numPr>
          <w:ilvl w:val="2"/>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 xml:space="preserve">Record the DC current and voltage on the supply display. </w:t>
      </w:r>
    </w:p>
    <w:p w14:paraId="54B179BE"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37984038" w14:textId="77777777" w:rsidR="00545B28" w:rsidRDefault="00545B28" w:rsidP="00011B97">
      <w:pPr>
        <w:numPr>
          <w:ilvl w:val="1"/>
          <w:numId w:val="4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Leave the setup intact and do not turn </w:t>
      </w:r>
      <w:r w:rsidR="00810B06">
        <w:rPr>
          <w:rFonts w:ascii="Times New Roman" w:hAnsi="Times New Roman"/>
          <w:bCs/>
          <w:sz w:val="24"/>
          <w:szCs w:val="24"/>
        </w:rPr>
        <w:t>off</w:t>
      </w:r>
      <w:r>
        <w:rPr>
          <w:rFonts w:ascii="Times New Roman" w:hAnsi="Times New Roman"/>
          <w:bCs/>
          <w:sz w:val="24"/>
          <w:szCs w:val="24"/>
        </w:rPr>
        <w:t xml:space="preserve"> any of the equipment. </w:t>
      </w:r>
    </w:p>
    <w:p w14:paraId="66E48825" w14:textId="77777777" w:rsidR="00FB1E5F" w:rsidRPr="00FB1E5F" w:rsidRDefault="00FB1E5F" w:rsidP="00247879">
      <w:pPr>
        <w:autoSpaceDE w:val="0"/>
        <w:autoSpaceDN w:val="0"/>
        <w:adjustRightInd w:val="0"/>
        <w:spacing w:after="0" w:line="240" w:lineRule="auto"/>
        <w:rPr>
          <w:rFonts w:ascii="Times New Roman" w:hAnsi="Times New Roman"/>
          <w:bCs/>
          <w:sz w:val="24"/>
          <w:szCs w:val="24"/>
        </w:rPr>
      </w:pPr>
    </w:p>
    <w:p w14:paraId="6847F18B" w14:textId="77777777" w:rsidR="00FB1E5F" w:rsidRPr="000D2767" w:rsidRDefault="00545B28" w:rsidP="00011B97">
      <w:pPr>
        <w:numPr>
          <w:ilvl w:val="0"/>
          <w:numId w:val="42"/>
        </w:numPr>
        <w:autoSpaceDE w:val="0"/>
        <w:autoSpaceDN w:val="0"/>
        <w:adjustRightInd w:val="0"/>
        <w:spacing w:after="0" w:line="240" w:lineRule="auto"/>
        <w:rPr>
          <w:rFonts w:ascii="Times New Roman" w:hAnsi="Times New Roman"/>
          <w:bCs/>
          <w:sz w:val="24"/>
          <w:szCs w:val="24"/>
        </w:rPr>
      </w:pPr>
      <w:r w:rsidRPr="000D2767">
        <w:rPr>
          <w:rFonts w:ascii="Times New Roman" w:hAnsi="Times New Roman"/>
          <w:bCs/>
          <w:sz w:val="24"/>
          <w:szCs w:val="24"/>
        </w:rPr>
        <w:t>Synchronizing the Synchronous Generator with the Grid</w:t>
      </w:r>
    </w:p>
    <w:p w14:paraId="2B0A563C"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469B157C" w14:textId="77777777" w:rsidR="00011B97" w:rsidRDefault="00545B28" w:rsidP="00011B97">
      <w:pPr>
        <w:numPr>
          <w:ilvl w:val="1"/>
          <w:numId w:val="4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Switch the Start/Run switch on the synchronous machine side to “Run”. The three lamps should now turn on. </w:t>
      </w:r>
    </w:p>
    <w:p w14:paraId="46942025"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3BA20D13" w14:textId="77777777" w:rsidR="00011B97" w:rsidRDefault="00545B28" w:rsidP="00011B97">
      <w:pPr>
        <w:numPr>
          <w:ilvl w:val="2"/>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Adjust R</w:t>
      </w:r>
      <w:r w:rsidRPr="00011B97">
        <w:rPr>
          <w:rFonts w:ascii="Times New Roman" w:hAnsi="Times New Roman"/>
          <w:bCs/>
          <w:sz w:val="24"/>
          <w:szCs w:val="24"/>
          <w:vertAlign w:val="subscript"/>
        </w:rPr>
        <w:t xml:space="preserve">F </w:t>
      </w:r>
      <w:r w:rsidRPr="00011B97">
        <w:rPr>
          <w:rFonts w:ascii="Times New Roman" w:hAnsi="Times New Roman"/>
          <w:bCs/>
          <w:sz w:val="24"/>
          <w:szCs w:val="24"/>
        </w:rPr>
        <w:softHyphen/>
        <w:t>and the supply voltage iteratively to achieve V</w:t>
      </w:r>
      <w:r w:rsidRPr="00011B97">
        <w:rPr>
          <w:rFonts w:ascii="Times New Roman" w:hAnsi="Times New Roman"/>
          <w:bCs/>
          <w:sz w:val="24"/>
          <w:szCs w:val="24"/>
          <w:vertAlign w:val="subscript"/>
        </w:rPr>
        <w:t>G</w:t>
      </w:r>
      <w:r w:rsidRPr="00011B97">
        <w:rPr>
          <w:rFonts w:ascii="Times New Roman" w:hAnsi="Times New Roman"/>
          <w:bCs/>
          <w:sz w:val="24"/>
          <w:szCs w:val="24"/>
        </w:rPr>
        <w:t>=120</w:t>
      </w:r>
      <w:r w:rsidR="00C96950">
        <w:rPr>
          <w:rFonts w:ascii="Times New Roman" w:hAnsi="Times New Roman"/>
          <w:bCs/>
          <w:sz w:val="24"/>
          <w:szCs w:val="24"/>
        </w:rPr>
        <w:t xml:space="preserve"> </w:t>
      </w:r>
      <w:r w:rsidRPr="00011B97">
        <w:rPr>
          <w:rFonts w:ascii="Times New Roman" w:hAnsi="Times New Roman"/>
          <w:bCs/>
          <w:sz w:val="24"/>
          <w:szCs w:val="24"/>
        </w:rPr>
        <w:t xml:space="preserve">V, and </w:t>
      </w:r>
      <w:r w:rsidR="00C96950">
        <w:rPr>
          <w:rFonts w:ascii="Times New Roman" w:hAnsi="Times New Roman"/>
          <w:bCs/>
          <w:sz w:val="24"/>
          <w:szCs w:val="24"/>
        </w:rPr>
        <w:t xml:space="preserve">adjust </w:t>
      </w:r>
      <w:r w:rsidRPr="00011B97">
        <w:rPr>
          <w:rFonts w:ascii="Times New Roman" w:hAnsi="Times New Roman"/>
          <w:bCs/>
          <w:sz w:val="24"/>
          <w:szCs w:val="24"/>
        </w:rPr>
        <w:t>the frequency of the V</w:t>
      </w:r>
      <w:r w:rsidRPr="00011B97">
        <w:rPr>
          <w:rFonts w:ascii="Times New Roman" w:hAnsi="Times New Roman"/>
          <w:bCs/>
          <w:sz w:val="24"/>
          <w:szCs w:val="24"/>
          <w:vertAlign w:val="subscript"/>
        </w:rPr>
        <w:t>G</w:t>
      </w:r>
      <w:r w:rsidRPr="00011B97">
        <w:rPr>
          <w:rFonts w:ascii="Times New Roman" w:hAnsi="Times New Roman"/>
          <w:bCs/>
          <w:sz w:val="24"/>
          <w:szCs w:val="24"/>
        </w:rPr>
        <w:t xml:space="preserve"> on the digital power meter to 60 Hz. Values within +/- 2% are acceptable.</w:t>
      </w:r>
    </w:p>
    <w:p w14:paraId="52DC5F61"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6B43DF08" w14:textId="77777777" w:rsidR="00545B28" w:rsidRPr="00011B97" w:rsidRDefault="00545B28" w:rsidP="00011B97">
      <w:pPr>
        <w:numPr>
          <w:ilvl w:val="2"/>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Slightly increase the VARIAC output to achieve V</w:t>
      </w:r>
      <w:r w:rsidRPr="00011B97">
        <w:rPr>
          <w:rFonts w:ascii="Times New Roman" w:hAnsi="Times New Roman"/>
          <w:bCs/>
          <w:sz w:val="24"/>
          <w:szCs w:val="24"/>
          <w:vertAlign w:val="subscript"/>
        </w:rPr>
        <w:t>AC1</w:t>
      </w:r>
      <w:r w:rsidRPr="00011B97">
        <w:rPr>
          <w:rFonts w:ascii="Times New Roman" w:hAnsi="Times New Roman"/>
          <w:bCs/>
          <w:sz w:val="24"/>
          <w:szCs w:val="24"/>
        </w:rPr>
        <w:t>=120</w:t>
      </w:r>
      <w:r w:rsidR="00C96950">
        <w:rPr>
          <w:rFonts w:ascii="Times New Roman" w:hAnsi="Times New Roman"/>
          <w:bCs/>
          <w:sz w:val="24"/>
          <w:szCs w:val="24"/>
        </w:rPr>
        <w:t xml:space="preserve"> </w:t>
      </w:r>
      <w:r w:rsidRPr="00011B97">
        <w:rPr>
          <w:rFonts w:ascii="Times New Roman" w:hAnsi="Times New Roman"/>
          <w:bCs/>
          <w:sz w:val="24"/>
          <w:szCs w:val="24"/>
        </w:rPr>
        <w:t>V.</w:t>
      </w:r>
    </w:p>
    <w:p w14:paraId="25D02B19"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3E1214DB" w14:textId="77777777" w:rsidR="00011B97" w:rsidRDefault="00545B28" w:rsidP="00011B97">
      <w:pPr>
        <w:numPr>
          <w:ilvl w:val="1"/>
          <w:numId w:val="4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At this stage, the grid is providing 120</w:t>
      </w:r>
      <w:r w:rsidR="00C96950">
        <w:rPr>
          <w:rFonts w:ascii="Times New Roman" w:hAnsi="Times New Roman"/>
          <w:bCs/>
          <w:sz w:val="24"/>
          <w:szCs w:val="24"/>
        </w:rPr>
        <w:t xml:space="preserve"> </w:t>
      </w:r>
      <w:r>
        <w:rPr>
          <w:rFonts w:ascii="Times New Roman" w:hAnsi="Times New Roman"/>
          <w:bCs/>
          <w:sz w:val="24"/>
          <w:szCs w:val="24"/>
        </w:rPr>
        <w:t xml:space="preserve">V at a frequency of 60 Hz. </w:t>
      </w:r>
    </w:p>
    <w:p w14:paraId="56B6E6EE"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41C61C57" w14:textId="3CCCF1FF" w:rsidR="00FE2EAC" w:rsidRPr="00011B97" w:rsidRDefault="00FE2EAC" w:rsidP="00011B97">
      <w:pPr>
        <w:numPr>
          <w:ilvl w:val="2"/>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 xml:space="preserve">Record voltage, current, and power readings on both power meters. Do not </w:t>
      </w:r>
      <w:commentRangeStart w:id="53"/>
      <w:r w:rsidRPr="00011B97">
        <w:rPr>
          <w:rFonts w:ascii="Times New Roman" w:hAnsi="Times New Roman"/>
          <w:bCs/>
          <w:sz w:val="24"/>
          <w:szCs w:val="24"/>
        </w:rPr>
        <w:t xml:space="preserve">ignore </w:t>
      </w:r>
      <w:ins w:id="54" w:author="HuskyPC" w:date="2015-06-10T21:25:00Z">
        <w:r w:rsidR="00AF0EAD">
          <w:rPr>
            <w:rFonts w:ascii="Times New Roman" w:hAnsi="Times New Roman"/>
            <w:bCs/>
            <w:sz w:val="24"/>
            <w:szCs w:val="24"/>
          </w:rPr>
          <w:t xml:space="preserve">+/- </w:t>
        </w:r>
      </w:ins>
      <w:r w:rsidRPr="00011B97">
        <w:rPr>
          <w:rFonts w:ascii="Times New Roman" w:hAnsi="Times New Roman"/>
          <w:bCs/>
          <w:sz w:val="24"/>
          <w:szCs w:val="24"/>
        </w:rPr>
        <w:t>signs</w:t>
      </w:r>
      <w:ins w:id="55" w:author="HuskyPC" w:date="2015-06-10T21:25:00Z">
        <w:r w:rsidR="00AF0EAD">
          <w:rPr>
            <w:rFonts w:ascii="Times New Roman" w:hAnsi="Times New Roman"/>
            <w:bCs/>
            <w:sz w:val="24"/>
            <w:szCs w:val="24"/>
          </w:rPr>
          <w:t xml:space="preserve"> in front of any number on </w:t>
        </w:r>
      </w:ins>
      <w:ins w:id="56" w:author="Jacob Roundy" w:date="2015-06-12T11:40:00Z">
        <w:r w:rsidR="006276F6">
          <w:rPr>
            <w:rFonts w:ascii="Times New Roman" w:hAnsi="Times New Roman"/>
            <w:bCs/>
            <w:sz w:val="24"/>
            <w:szCs w:val="24"/>
          </w:rPr>
          <w:t>the</w:t>
        </w:r>
      </w:ins>
      <w:ins w:id="57" w:author="HuskyPC" w:date="2015-06-10T21:25:00Z">
        <w:del w:id="58" w:author="Jacob Roundy" w:date="2015-06-12T11:40:00Z">
          <w:r w:rsidR="00AF0EAD" w:rsidDel="006276F6">
            <w:rPr>
              <w:rFonts w:ascii="Times New Roman" w:hAnsi="Times New Roman"/>
              <w:bCs/>
              <w:sz w:val="24"/>
              <w:szCs w:val="24"/>
            </w:rPr>
            <w:delText>your</w:delText>
          </w:r>
        </w:del>
        <w:r w:rsidR="00AF0EAD">
          <w:rPr>
            <w:rFonts w:ascii="Times New Roman" w:hAnsi="Times New Roman"/>
            <w:bCs/>
            <w:sz w:val="24"/>
            <w:szCs w:val="24"/>
          </w:rPr>
          <w:t xml:space="preserve"> meters</w:t>
        </w:r>
      </w:ins>
      <w:r w:rsidRPr="00011B97">
        <w:rPr>
          <w:rFonts w:ascii="Times New Roman" w:hAnsi="Times New Roman"/>
          <w:bCs/>
          <w:sz w:val="24"/>
          <w:szCs w:val="24"/>
        </w:rPr>
        <w:t xml:space="preserve">. </w:t>
      </w:r>
      <w:commentRangeEnd w:id="53"/>
      <w:r w:rsidR="00255E4F">
        <w:rPr>
          <w:rStyle w:val="CommentReference"/>
        </w:rPr>
        <w:commentReference w:id="53"/>
      </w:r>
    </w:p>
    <w:p w14:paraId="683A1450"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172A31AF" w14:textId="77777777" w:rsidR="00011B97" w:rsidRDefault="00545B28" w:rsidP="00011B97">
      <w:pPr>
        <w:numPr>
          <w:ilvl w:val="1"/>
          <w:numId w:val="4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The lamps should change their lighting pattern</w:t>
      </w:r>
      <w:r w:rsidR="00011B97">
        <w:rPr>
          <w:rFonts w:ascii="Times New Roman" w:hAnsi="Times New Roman"/>
          <w:bCs/>
          <w:sz w:val="24"/>
          <w:szCs w:val="24"/>
        </w:rPr>
        <w:t>.</w:t>
      </w:r>
    </w:p>
    <w:p w14:paraId="48C0BA46"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24B6F602" w14:textId="77777777" w:rsidR="00011B97" w:rsidRDefault="00545B28" w:rsidP="00011B97">
      <w:pPr>
        <w:numPr>
          <w:ilvl w:val="2"/>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 xml:space="preserve">If the lamps all go bright and dim at the same time, </w:t>
      </w:r>
      <w:commentRangeStart w:id="59"/>
      <w:r w:rsidRPr="00011B97">
        <w:rPr>
          <w:rFonts w:ascii="Times New Roman" w:hAnsi="Times New Roman"/>
          <w:bCs/>
          <w:sz w:val="24"/>
          <w:szCs w:val="24"/>
        </w:rPr>
        <w:t>then the generator and the grid have the same phase sequence</w:t>
      </w:r>
      <w:commentRangeEnd w:id="59"/>
      <w:r w:rsidR="00255E4F">
        <w:rPr>
          <w:rStyle w:val="CommentReference"/>
        </w:rPr>
        <w:commentReference w:id="59"/>
      </w:r>
      <w:r w:rsidR="00C96950">
        <w:rPr>
          <w:rFonts w:ascii="Times New Roman" w:hAnsi="Times New Roman"/>
          <w:bCs/>
          <w:sz w:val="24"/>
          <w:szCs w:val="24"/>
        </w:rPr>
        <w:t>.</w:t>
      </w:r>
      <w:r w:rsidRPr="00011B97">
        <w:rPr>
          <w:rFonts w:ascii="Times New Roman" w:hAnsi="Times New Roman"/>
          <w:bCs/>
          <w:sz w:val="24"/>
          <w:szCs w:val="24"/>
        </w:rPr>
        <w:t xml:space="preserve"> </w:t>
      </w:r>
      <w:commentRangeStart w:id="60"/>
      <w:r w:rsidR="00C96950">
        <w:rPr>
          <w:rFonts w:ascii="Times New Roman" w:hAnsi="Times New Roman"/>
          <w:bCs/>
          <w:sz w:val="24"/>
          <w:szCs w:val="24"/>
        </w:rPr>
        <w:t>C</w:t>
      </w:r>
      <w:r w:rsidRPr="00011B97">
        <w:rPr>
          <w:rFonts w:ascii="Times New Roman" w:hAnsi="Times New Roman"/>
          <w:bCs/>
          <w:sz w:val="24"/>
          <w:szCs w:val="24"/>
        </w:rPr>
        <w:t>all it a-b-c</w:t>
      </w:r>
      <w:ins w:id="61" w:author="HuskyPC" w:date="2015-06-10T21:24:00Z">
        <w:r w:rsidR="00AF0EAD">
          <w:rPr>
            <w:rFonts w:ascii="Times New Roman" w:hAnsi="Times New Roman"/>
            <w:bCs/>
            <w:sz w:val="24"/>
            <w:szCs w:val="24"/>
          </w:rPr>
          <w:t xml:space="preserve"> for the three-phase sequence in use</w:t>
        </w:r>
      </w:ins>
      <w:r w:rsidRPr="00011B97">
        <w:rPr>
          <w:rFonts w:ascii="Times New Roman" w:hAnsi="Times New Roman"/>
          <w:bCs/>
          <w:sz w:val="24"/>
          <w:szCs w:val="24"/>
        </w:rPr>
        <w:t xml:space="preserve">. </w:t>
      </w:r>
      <w:commentRangeEnd w:id="60"/>
      <w:r w:rsidR="00F60932">
        <w:rPr>
          <w:rStyle w:val="CommentReference"/>
        </w:rPr>
        <w:commentReference w:id="60"/>
      </w:r>
    </w:p>
    <w:p w14:paraId="1A0877C1"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51E6F676" w14:textId="77777777" w:rsidR="00011B97" w:rsidRPr="000D2767" w:rsidRDefault="00545B28" w:rsidP="00011B97">
      <w:pPr>
        <w:numPr>
          <w:ilvl w:val="2"/>
          <w:numId w:val="42"/>
        </w:numPr>
        <w:autoSpaceDE w:val="0"/>
        <w:autoSpaceDN w:val="0"/>
        <w:adjustRightInd w:val="0"/>
        <w:spacing w:after="0" w:line="240" w:lineRule="auto"/>
        <w:rPr>
          <w:rFonts w:ascii="Times New Roman" w:hAnsi="Times New Roman"/>
          <w:bCs/>
          <w:sz w:val="24"/>
          <w:szCs w:val="24"/>
        </w:rPr>
      </w:pPr>
      <w:r w:rsidRPr="00011B97">
        <w:rPr>
          <w:rFonts w:ascii="Times New Roman" w:hAnsi="Times New Roman"/>
          <w:bCs/>
          <w:sz w:val="24"/>
          <w:szCs w:val="24"/>
        </w:rPr>
        <w:t>If the lamps cycle</w:t>
      </w:r>
      <w:r w:rsidR="00C96950">
        <w:rPr>
          <w:rFonts w:ascii="Times New Roman" w:hAnsi="Times New Roman"/>
          <w:bCs/>
          <w:sz w:val="24"/>
          <w:szCs w:val="24"/>
        </w:rPr>
        <w:t>,</w:t>
      </w:r>
      <w:r w:rsidRPr="00011B97">
        <w:rPr>
          <w:rFonts w:ascii="Times New Roman" w:hAnsi="Times New Roman"/>
          <w:bCs/>
          <w:sz w:val="24"/>
          <w:szCs w:val="24"/>
        </w:rPr>
        <w:t xml:space="preserve"> like Christmas</w:t>
      </w:r>
      <w:r w:rsidR="00C96950">
        <w:rPr>
          <w:rFonts w:ascii="Times New Roman" w:hAnsi="Times New Roman"/>
          <w:bCs/>
          <w:sz w:val="24"/>
          <w:szCs w:val="24"/>
        </w:rPr>
        <w:t xml:space="preserve"> </w:t>
      </w:r>
      <w:r w:rsidRPr="00011B97">
        <w:rPr>
          <w:rFonts w:ascii="Times New Roman" w:hAnsi="Times New Roman"/>
          <w:bCs/>
          <w:sz w:val="24"/>
          <w:szCs w:val="24"/>
        </w:rPr>
        <w:t xml:space="preserve">tree lights, then the generator and the grid have </w:t>
      </w:r>
      <w:r w:rsidRPr="000D2767">
        <w:rPr>
          <w:rFonts w:ascii="Times New Roman" w:hAnsi="Times New Roman"/>
          <w:bCs/>
          <w:sz w:val="24"/>
          <w:szCs w:val="24"/>
        </w:rPr>
        <w:t>different phase sequences</w:t>
      </w:r>
      <w:r w:rsidR="00C96950">
        <w:rPr>
          <w:rFonts w:ascii="Times New Roman" w:hAnsi="Times New Roman"/>
          <w:bCs/>
          <w:sz w:val="24"/>
          <w:szCs w:val="24"/>
        </w:rPr>
        <w:t>,</w:t>
      </w:r>
      <w:r w:rsidRPr="000D2767">
        <w:rPr>
          <w:rFonts w:ascii="Times New Roman" w:hAnsi="Times New Roman"/>
          <w:bCs/>
          <w:sz w:val="24"/>
          <w:szCs w:val="24"/>
        </w:rPr>
        <w:t xml:space="preserve"> where one is </w:t>
      </w:r>
      <w:commentRangeStart w:id="62"/>
      <w:r w:rsidRPr="000D2767">
        <w:rPr>
          <w:rFonts w:ascii="Times New Roman" w:hAnsi="Times New Roman"/>
          <w:bCs/>
          <w:sz w:val="24"/>
          <w:szCs w:val="24"/>
        </w:rPr>
        <w:t>a-b-c and the other is a-c-b</w:t>
      </w:r>
      <w:ins w:id="63" w:author="HuskyPC" w:date="2015-06-10T21:24:00Z">
        <w:r w:rsidR="00AF0EAD">
          <w:rPr>
            <w:rFonts w:ascii="Times New Roman" w:hAnsi="Times New Roman"/>
            <w:bCs/>
            <w:sz w:val="24"/>
            <w:szCs w:val="24"/>
          </w:rPr>
          <w:t xml:space="preserve"> across the set of lamps</w:t>
        </w:r>
      </w:ins>
      <w:r w:rsidRPr="000D2767">
        <w:rPr>
          <w:rFonts w:ascii="Times New Roman" w:hAnsi="Times New Roman"/>
          <w:bCs/>
          <w:sz w:val="24"/>
          <w:szCs w:val="24"/>
        </w:rPr>
        <w:t xml:space="preserve">. </w:t>
      </w:r>
      <w:commentRangeEnd w:id="62"/>
      <w:r w:rsidR="00255E4F">
        <w:rPr>
          <w:rStyle w:val="CommentReference"/>
        </w:rPr>
        <w:commentReference w:id="62"/>
      </w:r>
    </w:p>
    <w:p w14:paraId="2489F46C" w14:textId="77777777" w:rsidR="000D2767" w:rsidRDefault="000D2767" w:rsidP="000D2767">
      <w:pPr>
        <w:autoSpaceDE w:val="0"/>
        <w:autoSpaceDN w:val="0"/>
        <w:adjustRightInd w:val="0"/>
        <w:spacing w:after="0" w:line="240" w:lineRule="auto"/>
        <w:ind w:left="2160"/>
        <w:rPr>
          <w:rFonts w:ascii="Times New Roman" w:hAnsi="Times New Roman"/>
          <w:bCs/>
          <w:sz w:val="24"/>
          <w:szCs w:val="24"/>
        </w:rPr>
      </w:pPr>
    </w:p>
    <w:p w14:paraId="5B7287C2" w14:textId="77777777" w:rsidR="00011B97" w:rsidRPr="000D2767" w:rsidRDefault="00545B28" w:rsidP="00011B97">
      <w:pPr>
        <w:numPr>
          <w:ilvl w:val="3"/>
          <w:numId w:val="42"/>
        </w:numPr>
        <w:autoSpaceDE w:val="0"/>
        <w:autoSpaceDN w:val="0"/>
        <w:adjustRightInd w:val="0"/>
        <w:spacing w:after="0" w:line="240" w:lineRule="auto"/>
        <w:rPr>
          <w:rFonts w:ascii="Times New Roman" w:hAnsi="Times New Roman"/>
          <w:bCs/>
          <w:sz w:val="24"/>
          <w:szCs w:val="24"/>
        </w:rPr>
      </w:pPr>
      <w:r w:rsidRPr="000D2767">
        <w:rPr>
          <w:rFonts w:ascii="Times New Roman" w:hAnsi="Times New Roman"/>
          <w:bCs/>
          <w:sz w:val="24"/>
          <w:szCs w:val="24"/>
        </w:rPr>
        <w:t>In this cas</w:t>
      </w:r>
      <w:r w:rsidR="00011B97" w:rsidRPr="000D2767">
        <w:rPr>
          <w:rFonts w:ascii="Times New Roman" w:hAnsi="Times New Roman"/>
          <w:bCs/>
          <w:sz w:val="24"/>
          <w:szCs w:val="24"/>
        </w:rPr>
        <w:t xml:space="preserve">e, turn </w:t>
      </w:r>
      <w:r w:rsidR="00C96950">
        <w:rPr>
          <w:rFonts w:ascii="Times New Roman" w:hAnsi="Times New Roman"/>
          <w:bCs/>
          <w:sz w:val="24"/>
          <w:szCs w:val="24"/>
        </w:rPr>
        <w:t>the</w:t>
      </w:r>
      <w:r w:rsidR="00011B97" w:rsidRPr="000D2767">
        <w:rPr>
          <w:rFonts w:ascii="Times New Roman" w:hAnsi="Times New Roman"/>
          <w:bCs/>
          <w:sz w:val="24"/>
          <w:szCs w:val="24"/>
        </w:rPr>
        <w:t xml:space="preserve"> VARIAC back to 0%</w:t>
      </w:r>
      <w:r w:rsidR="00C96950">
        <w:rPr>
          <w:rFonts w:ascii="Times New Roman" w:hAnsi="Times New Roman"/>
          <w:bCs/>
          <w:sz w:val="24"/>
          <w:szCs w:val="24"/>
        </w:rPr>
        <w:t>.</w:t>
      </w:r>
    </w:p>
    <w:p w14:paraId="53CF03FA" w14:textId="77777777" w:rsidR="000D2767" w:rsidRDefault="000D2767" w:rsidP="000D2767">
      <w:pPr>
        <w:autoSpaceDE w:val="0"/>
        <w:autoSpaceDN w:val="0"/>
        <w:adjustRightInd w:val="0"/>
        <w:spacing w:after="0" w:line="240" w:lineRule="auto"/>
        <w:ind w:left="2160"/>
        <w:rPr>
          <w:rFonts w:ascii="Times New Roman" w:hAnsi="Times New Roman"/>
          <w:bCs/>
          <w:sz w:val="24"/>
          <w:szCs w:val="24"/>
        </w:rPr>
      </w:pPr>
    </w:p>
    <w:p w14:paraId="47D87A3E" w14:textId="77777777" w:rsidR="00135FEA" w:rsidRPr="000D2767" w:rsidRDefault="00011B97" w:rsidP="00011B97">
      <w:pPr>
        <w:numPr>
          <w:ilvl w:val="3"/>
          <w:numId w:val="42"/>
        </w:numPr>
        <w:autoSpaceDE w:val="0"/>
        <w:autoSpaceDN w:val="0"/>
        <w:adjustRightInd w:val="0"/>
        <w:spacing w:after="0" w:line="240" w:lineRule="auto"/>
        <w:rPr>
          <w:rFonts w:ascii="Times New Roman" w:hAnsi="Times New Roman"/>
          <w:bCs/>
          <w:sz w:val="24"/>
          <w:szCs w:val="24"/>
        </w:rPr>
      </w:pPr>
      <w:r w:rsidRPr="000D2767">
        <w:rPr>
          <w:rFonts w:ascii="Times New Roman" w:hAnsi="Times New Roman"/>
          <w:bCs/>
          <w:sz w:val="24"/>
          <w:szCs w:val="24"/>
        </w:rPr>
        <w:t>P</w:t>
      </w:r>
      <w:r w:rsidR="00545B28" w:rsidRPr="000D2767">
        <w:rPr>
          <w:rFonts w:ascii="Times New Roman" w:hAnsi="Times New Roman"/>
          <w:bCs/>
          <w:sz w:val="24"/>
          <w:szCs w:val="24"/>
        </w:rPr>
        <w:t>ress “Stop” on the power supply panel</w:t>
      </w:r>
      <w:r w:rsidR="00C96950">
        <w:rPr>
          <w:rFonts w:ascii="Times New Roman" w:hAnsi="Times New Roman"/>
          <w:bCs/>
          <w:sz w:val="24"/>
          <w:szCs w:val="24"/>
        </w:rPr>
        <w:t>.</w:t>
      </w:r>
    </w:p>
    <w:p w14:paraId="56D66FFE" w14:textId="77777777" w:rsidR="000D2767" w:rsidRDefault="000D2767" w:rsidP="000D2767">
      <w:pPr>
        <w:autoSpaceDE w:val="0"/>
        <w:autoSpaceDN w:val="0"/>
        <w:adjustRightInd w:val="0"/>
        <w:spacing w:after="0" w:line="240" w:lineRule="auto"/>
        <w:ind w:left="2160"/>
        <w:rPr>
          <w:rFonts w:ascii="Times New Roman" w:hAnsi="Times New Roman"/>
          <w:bCs/>
          <w:sz w:val="24"/>
          <w:szCs w:val="24"/>
        </w:rPr>
      </w:pPr>
    </w:p>
    <w:p w14:paraId="7B934A72" w14:textId="77777777" w:rsidR="00135FEA" w:rsidRPr="000D2767" w:rsidRDefault="00135FEA" w:rsidP="00011B97">
      <w:pPr>
        <w:numPr>
          <w:ilvl w:val="3"/>
          <w:numId w:val="42"/>
        </w:numPr>
        <w:autoSpaceDE w:val="0"/>
        <w:autoSpaceDN w:val="0"/>
        <w:adjustRightInd w:val="0"/>
        <w:spacing w:after="0" w:line="240" w:lineRule="auto"/>
        <w:rPr>
          <w:rFonts w:ascii="Times New Roman" w:hAnsi="Times New Roman"/>
          <w:bCs/>
          <w:sz w:val="24"/>
          <w:szCs w:val="24"/>
        </w:rPr>
      </w:pPr>
      <w:r w:rsidRPr="000D2767">
        <w:rPr>
          <w:rFonts w:ascii="Times New Roman" w:hAnsi="Times New Roman"/>
          <w:bCs/>
          <w:sz w:val="24"/>
          <w:szCs w:val="24"/>
        </w:rPr>
        <w:t>Reduce</w:t>
      </w:r>
      <w:r w:rsidR="00545B28" w:rsidRPr="000D2767">
        <w:rPr>
          <w:rFonts w:ascii="Times New Roman" w:hAnsi="Times New Roman"/>
          <w:bCs/>
          <w:sz w:val="24"/>
          <w:szCs w:val="24"/>
        </w:rPr>
        <w:t xml:space="preserve"> the </w:t>
      </w:r>
      <w:r w:rsidRPr="000D2767">
        <w:rPr>
          <w:rFonts w:ascii="Times New Roman" w:hAnsi="Times New Roman"/>
          <w:bCs/>
          <w:sz w:val="24"/>
          <w:szCs w:val="24"/>
        </w:rPr>
        <w:t>DC voltage setting back to 15</w:t>
      </w:r>
      <w:r w:rsidR="00C96950">
        <w:rPr>
          <w:rFonts w:ascii="Times New Roman" w:hAnsi="Times New Roman"/>
          <w:bCs/>
          <w:sz w:val="24"/>
          <w:szCs w:val="24"/>
        </w:rPr>
        <w:t xml:space="preserve"> </w:t>
      </w:r>
      <w:r w:rsidRPr="000D2767">
        <w:rPr>
          <w:rFonts w:ascii="Times New Roman" w:hAnsi="Times New Roman"/>
          <w:bCs/>
          <w:sz w:val="24"/>
          <w:szCs w:val="24"/>
        </w:rPr>
        <w:t>V</w:t>
      </w:r>
      <w:r w:rsidR="00C96950">
        <w:rPr>
          <w:rFonts w:ascii="Times New Roman" w:hAnsi="Times New Roman"/>
          <w:bCs/>
          <w:sz w:val="24"/>
          <w:szCs w:val="24"/>
        </w:rPr>
        <w:t>.</w:t>
      </w:r>
    </w:p>
    <w:p w14:paraId="5C9BFC30" w14:textId="77777777" w:rsidR="000D2767" w:rsidRDefault="000D2767" w:rsidP="000D2767">
      <w:pPr>
        <w:autoSpaceDE w:val="0"/>
        <w:autoSpaceDN w:val="0"/>
        <w:adjustRightInd w:val="0"/>
        <w:spacing w:after="0" w:line="240" w:lineRule="auto"/>
        <w:ind w:left="2160"/>
        <w:rPr>
          <w:rFonts w:ascii="Times New Roman" w:hAnsi="Times New Roman"/>
          <w:bCs/>
          <w:sz w:val="24"/>
          <w:szCs w:val="24"/>
        </w:rPr>
      </w:pPr>
    </w:p>
    <w:p w14:paraId="6726922E" w14:textId="77777777" w:rsidR="00135FEA" w:rsidRPr="000D2767" w:rsidRDefault="00135FEA" w:rsidP="00011B97">
      <w:pPr>
        <w:numPr>
          <w:ilvl w:val="3"/>
          <w:numId w:val="42"/>
        </w:numPr>
        <w:autoSpaceDE w:val="0"/>
        <w:autoSpaceDN w:val="0"/>
        <w:adjustRightInd w:val="0"/>
        <w:spacing w:after="0" w:line="240" w:lineRule="auto"/>
        <w:rPr>
          <w:rFonts w:ascii="Times New Roman" w:hAnsi="Times New Roman"/>
          <w:bCs/>
          <w:sz w:val="24"/>
          <w:szCs w:val="24"/>
        </w:rPr>
      </w:pPr>
      <w:r w:rsidRPr="000D2767">
        <w:rPr>
          <w:rFonts w:ascii="Times New Roman" w:hAnsi="Times New Roman"/>
          <w:bCs/>
          <w:sz w:val="24"/>
          <w:szCs w:val="24"/>
        </w:rPr>
        <w:t>S</w:t>
      </w:r>
      <w:r w:rsidR="00545B28" w:rsidRPr="000D2767">
        <w:rPr>
          <w:rFonts w:ascii="Times New Roman" w:hAnsi="Times New Roman"/>
          <w:bCs/>
          <w:sz w:val="24"/>
          <w:szCs w:val="24"/>
        </w:rPr>
        <w:t>witch phases b and c on the VARIAC side</w:t>
      </w:r>
      <w:r w:rsidR="00C96950">
        <w:rPr>
          <w:rFonts w:ascii="Times New Roman" w:hAnsi="Times New Roman"/>
          <w:bCs/>
          <w:sz w:val="24"/>
          <w:szCs w:val="24"/>
        </w:rPr>
        <w:t>.</w:t>
      </w:r>
    </w:p>
    <w:p w14:paraId="4DC2D942" w14:textId="77777777" w:rsidR="000D2767" w:rsidRDefault="000D2767" w:rsidP="000D2767">
      <w:pPr>
        <w:autoSpaceDE w:val="0"/>
        <w:autoSpaceDN w:val="0"/>
        <w:adjustRightInd w:val="0"/>
        <w:spacing w:after="0" w:line="240" w:lineRule="auto"/>
        <w:ind w:left="2160"/>
        <w:rPr>
          <w:rFonts w:ascii="Times New Roman" w:hAnsi="Times New Roman"/>
          <w:bCs/>
          <w:sz w:val="24"/>
          <w:szCs w:val="24"/>
        </w:rPr>
      </w:pPr>
    </w:p>
    <w:p w14:paraId="47159E0E" w14:textId="77777777" w:rsidR="00545B28" w:rsidRPr="000D2767" w:rsidRDefault="00135FEA" w:rsidP="00011B97">
      <w:pPr>
        <w:numPr>
          <w:ilvl w:val="3"/>
          <w:numId w:val="42"/>
        </w:numPr>
        <w:autoSpaceDE w:val="0"/>
        <w:autoSpaceDN w:val="0"/>
        <w:adjustRightInd w:val="0"/>
        <w:spacing w:after="0" w:line="240" w:lineRule="auto"/>
        <w:rPr>
          <w:rFonts w:ascii="Times New Roman" w:hAnsi="Times New Roman"/>
          <w:bCs/>
          <w:sz w:val="24"/>
          <w:szCs w:val="24"/>
        </w:rPr>
      </w:pPr>
      <w:r w:rsidRPr="000D2767">
        <w:rPr>
          <w:rFonts w:ascii="Times New Roman" w:hAnsi="Times New Roman"/>
          <w:bCs/>
          <w:sz w:val="24"/>
          <w:szCs w:val="24"/>
        </w:rPr>
        <w:t>R</w:t>
      </w:r>
      <w:r w:rsidR="00545B28" w:rsidRPr="000D2767">
        <w:rPr>
          <w:rFonts w:ascii="Times New Roman" w:hAnsi="Times New Roman"/>
          <w:bCs/>
          <w:sz w:val="24"/>
          <w:szCs w:val="24"/>
        </w:rPr>
        <w:t>epeat all the above steps</w:t>
      </w:r>
      <w:r w:rsidR="00C96950">
        <w:rPr>
          <w:rFonts w:ascii="Times New Roman" w:hAnsi="Times New Roman"/>
          <w:bCs/>
          <w:sz w:val="24"/>
          <w:szCs w:val="24"/>
        </w:rPr>
        <w:t>,</w:t>
      </w:r>
      <w:r w:rsidR="00545B28" w:rsidRPr="000D2767">
        <w:rPr>
          <w:rFonts w:ascii="Times New Roman" w:hAnsi="Times New Roman"/>
          <w:bCs/>
          <w:sz w:val="24"/>
          <w:szCs w:val="24"/>
        </w:rPr>
        <w:t xml:space="preserve"> </w:t>
      </w:r>
      <w:r w:rsidR="00187F63" w:rsidRPr="000D2767">
        <w:rPr>
          <w:rFonts w:ascii="Times New Roman" w:hAnsi="Times New Roman"/>
          <w:bCs/>
          <w:sz w:val="24"/>
          <w:szCs w:val="24"/>
        </w:rPr>
        <w:t xml:space="preserve">starting at </w:t>
      </w:r>
      <w:r w:rsidR="00C96950">
        <w:rPr>
          <w:rFonts w:ascii="Times New Roman" w:hAnsi="Times New Roman"/>
          <w:bCs/>
          <w:sz w:val="24"/>
          <w:szCs w:val="24"/>
        </w:rPr>
        <w:t>S</w:t>
      </w:r>
      <w:r w:rsidR="00187F63" w:rsidRPr="000D2767">
        <w:rPr>
          <w:rFonts w:ascii="Times New Roman" w:hAnsi="Times New Roman"/>
          <w:bCs/>
          <w:sz w:val="24"/>
          <w:szCs w:val="24"/>
        </w:rPr>
        <w:t>tep 1</w:t>
      </w:r>
      <w:r w:rsidR="00545B28" w:rsidRPr="000D2767">
        <w:rPr>
          <w:rFonts w:ascii="Times New Roman" w:hAnsi="Times New Roman"/>
          <w:bCs/>
          <w:sz w:val="24"/>
          <w:szCs w:val="24"/>
        </w:rPr>
        <w:t xml:space="preserve">. </w:t>
      </w:r>
    </w:p>
    <w:p w14:paraId="235D5A33"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4F5A2B92" w14:textId="77777777" w:rsidR="00187F63" w:rsidRDefault="00545B28" w:rsidP="00187F63">
      <w:pPr>
        <w:numPr>
          <w:ilvl w:val="1"/>
          <w:numId w:val="42"/>
        </w:numPr>
        <w:autoSpaceDE w:val="0"/>
        <w:autoSpaceDN w:val="0"/>
        <w:adjustRightInd w:val="0"/>
        <w:spacing w:after="0" w:line="240" w:lineRule="auto"/>
        <w:rPr>
          <w:rFonts w:ascii="Times New Roman" w:hAnsi="Times New Roman"/>
          <w:bCs/>
          <w:sz w:val="24"/>
          <w:szCs w:val="24"/>
        </w:rPr>
      </w:pPr>
      <w:r w:rsidRPr="005C51CC">
        <w:rPr>
          <w:rFonts w:ascii="Times New Roman" w:hAnsi="Times New Roman"/>
          <w:bCs/>
          <w:i/>
          <w:sz w:val="24"/>
          <w:szCs w:val="24"/>
        </w:rPr>
        <w:t>This step requires quick action</w:t>
      </w:r>
      <w:r w:rsidRPr="000D2767">
        <w:rPr>
          <w:rFonts w:ascii="Times New Roman" w:hAnsi="Times New Roman"/>
          <w:bCs/>
          <w:sz w:val="24"/>
          <w:szCs w:val="24"/>
        </w:rPr>
        <w:t xml:space="preserve">: At the instant all </w:t>
      </w:r>
      <w:r w:rsidR="00C96950">
        <w:rPr>
          <w:rFonts w:ascii="Times New Roman" w:hAnsi="Times New Roman"/>
          <w:bCs/>
          <w:sz w:val="24"/>
          <w:szCs w:val="24"/>
        </w:rPr>
        <w:t xml:space="preserve">the </w:t>
      </w:r>
      <w:r w:rsidRPr="000D2767">
        <w:rPr>
          <w:rFonts w:ascii="Times New Roman" w:hAnsi="Times New Roman"/>
          <w:bCs/>
          <w:sz w:val="24"/>
          <w:szCs w:val="24"/>
        </w:rPr>
        <w:t xml:space="preserve">lights turn off, turn </w:t>
      </w:r>
      <w:r w:rsidR="00C96950">
        <w:rPr>
          <w:rFonts w:ascii="Times New Roman" w:hAnsi="Times New Roman"/>
          <w:bCs/>
          <w:sz w:val="24"/>
          <w:szCs w:val="24"/>
        </w:rPr>
        <w:t>on</w:t>
      </w:r>
      <w:r w:rsidRPr="000D2767">
        <w:rPr>
          <w:rFonts w:ascii="Times New Roman" w:hAnsi="Times New Roman"/>
          <w:bCs/>
          <w:sz w:val="24"/>
          <w:szCs w:val="24"/>
        </w:rPr>
        <w:t xml:space="preserve"> S</w:t>
      </w:r>
      <w:r w:rsidRPr="000D2767">
        <w:rPr>
          <w:rFonts w:ascii="Times New Roman" w:hAnsi="Times New Roman"/>
          <w:bCs/>
          <w:sz w:val="24"/>
          <w:szCs w:val="24"/>
          <w:vertAlign w:val="subscript"/>
        </w:rPr>
        <w:t>1</w:t>
      </w:r>
      <w:r w:rsidRPr="000D2767">
        <w:rPr>
          <w:rFonts w:ascii="Times New Roman" w:hAnsi="Times New Roman"/>
          <w:bCs/>
          <w:sz w:val="24"/>
          <w:szCs w:val="24"/>
        </w:rPr>
        <w:t>.</w:t>
      </w:r>
      <w:r>
        <w:rPr>
          <w:rFonts w:ascii="Times New Roman" w:hAnsi="Times New Roman"/>
          <w:b/>
          <w:bCs/>
          <w:sz w:val="24"/>
          <w:szCs w:val="24"/>
        </w:rPr>
        <w:t xml:space="preserve"> </w:t>
      </w:r>
      <w:r w:rsidRPr="00FE2EAC">
        <w:rPr>
          <w:rFonts w:ascii="Times New Roman" w:hAnsi="Times New Roman"/>
          <w:bCs/>
          <w:sz w:val="24"/>
          <w:szCs w:val="24"/>
        </w:rPr>
        <w:t>The lights should all remain off</w:t>
      </w:r>
      <w:r w:rsidR="00C96950">
        <w:rPr>
          <w:rFonts w:ascii="Times New Roman" w:hAnsi="Times New Roman"/>
          <w:bCs/>
          <w:sz w:val="24"/>
          <w:szCs w:val="24"/>
        </w:rPr>
        <w:t>,</w:t>
      </w:r>
      <w:r w:rsidRPr="00FE2EAC">
        <w:rPr>
          <w:rFonts w:ascii="Times New Roman" w:hAnsi="Times New Roman"/>
          <w:bCs/>
          <w:sz w:val="24"/>
          <w:szCs w:val="24"/>
        </w:rPr>
        <w:t xml:space="preserve"> since S</w:t>
      </w:r>
      <w:r w:rsidRPr="00FE2EAC">
        <w:rPr>
          <w:rFonts w:ascii="Times New Roman" w:hAnsi="Times New Roman"/>
          <w:bCs/>
          <w:sz w:val="24"/>
          <w:szCs w:val="24"/>
          <w:vertAlign w:val="subscript"/>
        </w:rPr>
        <w:t>1</w:t>
      </w:r>
      <w:r w:rsidRPr="00FE2EAC">
        <w:rPr>
          <w:rFonts w:ascii="Times New Roman" w:hAnsi="Times New Roman"/>
          <w:bCs/>
          <w:sz w:val="24"/>
          <w:szCs w:val="24"/>
        </w:rPr>
        <w:t xml:space="preserve"> is now acting as a short circuit across their terminals. </w:t>
      </w:r>
    </w:p>
    <w:p w14:paraId="51466019" w14:textId="77777777" w:rsidR="000D2767" w:rsidRPr="000D2767" w:rsidRDefault="000D2767" w:rsidP="000D2767">
      <w:pPr>
        <w:autoSpaceDE w:val="0"/>
        <w:autoSpaceDN w:val="0"/>
        <w:adjustRightInd w:val="0"/>
        <w:spacing w:after="0" w:line="240" w:lineRule="auto"/>
        <w:ind w:left="1080"/>
        <w:rPr>
          <w:rFonts w:ascii="Times New Roman" w:hAnsi="Times New Roman"/>
          <w:bCs/>
          <w:sz w:val="24"/>
          <w:szCs w:val="24"/>
        </w:rPr>
      </w:pPr>
    </w:p>
    <w:p w14:paraId="13E173AE" w14:textId="77777777" w:rsidR="00187F63" w:rsidRDefault="00C96950" w:rsidP="00187F63">
      <w:pPr>
        <w:numPr>
          <w:ilvl w:val="1"/>
          <w:numId w:val="42"/>
        </w:numPr>
        <w:autoSpaceDE w:val="0"/>
        <w:autoSpaceDN w:val="0"/>
        <w:adjustRightInd w:val="0"/>
        <w:spacing w:after="0" w:line="240" w:lineRule="auto"/>
        <w:rPr>
          <w:rFonts w:ascii="Times New Roman" w:hAnsi="Times New Roman"/>
          <w:bCs/>
          <w:sz w:val="24"/>
          <w:szCs w:val="24"/>
        </w:rPr>
      </w:pPr>
      <w:r w:rsidRPr="005C51CC">
        <w:rPr>
          <w:rFonts w:ascii="Times New Roman" w:hAnsi="Times New Roman"/>
          <w:bCs/>
          <w:sz w:val="24"/>
          <w:szCs w:val="24"/>
        </w:rPr>
        <w:t>The</w:t>
      </w:r>
      <w:r w:rsidR="00545B28" w:rsidRPr="005C51CC">
        <w:rPr>
          <w:rFonts w:ascii="Times New Roman" w:hAnsi="Times New Roman"/>
          <w:bCs/>
          <w:sz w:val="24"/>
          <w:szCs w:val="24"/>
        </w:rPr>
        <w:t xml:space="preserve"> generator is now synchronized with the grid</w:t>
      </w:r>
      <w:r w:rsidR="00545B28" w:rsidRPr="00187F63">
        <w:rPr>
          <w:rFonts w:ascii="Times New Roman" w:hAnsi="Times New Roman"/>
          <w:bCs/>
          <w:sz w:val="24"/>
          <w:szCs w:val="24"/>
        </w:rPr>
        <w:t>. Record voltage, current, and power readings on both power meters.</w:t>
      </w:r>
      <w:r w:rsidR="00FE2EAC" w:rsidRPr="00187F63">
        <w:rPr>
          <w:rFonts w:ascii="Times New Roman" w:hAnsi="Times New Roman"/>
          <w:bCs/>
          <w:sz w:val="24"/>
          <w:szCs w:val="24"/>
        </w:rPr>
        <w:t xml:space="preserve"> Do not ignore signs.</w:t>
      </w:r>
    </w:p>
    <w:p w14:paraId="4B1F9075"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14F5C5D4" w14:textId="77777777" w:rsidR="00545B28" w:rsidRPr="00187F63" w:rsidRDefault="00545B28" w:rsidP="00187F63">
      <w:pPr>
        <w:numPr>
          <w:ilvl w:val="1"/>
          <w:numId w:val="42"/>
        </w:numPr>
        <w:autoSpaceDE w:val="0"/>
        <w:autoSpaceDN w:val="0"/>
        <w:adjustRightInd w:val="0"/>
        <w:spacing w:after="0" w:line="240" w:lineRule="auto"/>
        <w:rPr>
          <w:rFonts w:ascii="Times New Roman" w:hAnsi="Times New Roman"/>
          <w:bCs/>
          <w:sz w:val="24"/>
          <w:szCs w:val="24"/>
        </w:rPr>
      </w:pPr>
      <w:r w:rsidRPr="00187F63">
        <w:rPr>
          <w:rFonts w:ascii="Times New Roman" w:hAnsi="Times New Roman"/>
          <w:bCs/>
          <w:sz w:val="24"/>
          <w:szCs w:val="24"/>
        </w:rPr>
        <w:t xml:space="preserve">Leave </w:t>
      </w:r>
      <w:r w:rsidR="00187F63">
        <w:rPr>
          <w:rFonts w:ascii="Times New Roman" w:hAnsi="Times New Roman"/>
          <w:bCs/>
          <w:sz w:val="24"/>
          <w:szCs w:val="24"/>
        </w:rPr>
        <w:t>the</w:t>
      </w:r>
      <w:r w:rsidRPr="00187F63">
        <w:rPr>
          <w:rFonts w:ascii="Times New Roman" w:hAnsi="Times New Roman"/>
          <w:bCs/>
          <w:sz w:val="24"/>
          <w:szCs w:val="24"/>
        </w:rPr>
        <w:t xml:space="preserve"> setup intact. </w:t>
      </w:r>
    </w:p>
    <w:p w14:paraId="33B30A04" w14:textId="77777777" w:rsidR="00545B28" w:rsidRPr="000D2767" w:rsidRDefault="00545B28" w:rsidP="00545B28">
      <w:pPr>
        <w:autoSpaceDE w:val="0"/>
        <w:autoSpaceDN w:val="0"/>
        <w:adjustRightInd w:val="0"/>
        <w:spacing w:after="0" w:line="240" w:lineRule="auto"/>
        <w:ind w:left="720"/>
        <w:rPr>
          <w:rFonts w:ascii="Times New Roman" w:hAnsi="Times New Roman"/>
          <w:bCs/>
          <w:sz w:val="24"/>
          <w:szCs w:val="24"/>
        </w:rPr>
      </w:pPr>
    </w:p>
    <w:p w14:paraId="76941789" w14:textId="77777777" w:rsidR="003D4D55" w:rsidRDefault="003D4D55" w:rsidP="00187F63">
      <w:pPr>
        <w:numPr>
          <w:ilvl w:val="0"/>
          <w:numId w:val="42"/>
        </w:numPr>
        <w:autoSpaceDE w:val="0"/>
        <w:autoSpaceDN w:val="0"/>
        <w:adjustRightInd w:val="0"/>
        <w:spacing w:after="0" w:line="240" w:lineRule="auto"/>
        <w:rPr>
          <w:rFonts w:ascii="Times New Roman" w:hAnsi="Times New Roman"/>
          <w:bCs/>
          <w:sz w:val="24"/>
          <w:szCs w:val="24"/>
        </w:rPr>
      </w:pPr>
      <w:commentRangeStart w:id="64"/>
      <w:r w:rsidRPr="000D2767">
        <w:rPr>
          <w:rFonts w:ascii="Times New Roman" w:hAnsi="Times New Roman"/>
          <w:bCs/>
          <w:sz w:val="24"/>
          <w:szCs w:val="24"/>
        </w:rPr>
        <w:t xml:space="preserve">Effect of Field Current </w:t>
      </w:r>
      <w:r w:rsidR="00FE2EAC" w:rsidRPr="000D2767">
        <w:rPr>
          <w:rFonts w:ascii="Times New Roman" w:hAnsi="Times New Roman"/>
          <w:bCs/>
          <w:sz w:val="24"/>
          <w:szCs w:val="24"/>
        </w:rPr>
        <w:t>variation</w:t>
      </w:r>
      <w:commentRangeEnd w:id="64"/>
      <w:r w:rsidR="00255E4F">
        <w:rPr>
          <w:rStyle w:val="CommentReference"/>
        </w:rPr>
        <w:commentReference w:id="64"/>
      </w:r>
    </w:p>
    <w:p w14:paraId="2A57EC0A" w14:textId="77777777" w:rsidR="00C96950" w:rsidRDefault="00C96950" w:rsidP="005C51CC">
      <w:pPr>
        <w:autoSpaceDE w:val="0"/>
        <w:autoSpaceDN w:val="0"/>
        <w:adjustRightInd w:val="0"/>
        <w:spacing w:after="0" w:line="240" w:lineRule="auto"/>
        <w:ind w:left="720"/>
        <w:rPr>
          <w:rFonts w:ascii="Times New Roman" w:hAnsi="Times New Roman"/>
          <w:bCs/>
          <w:sz w:val="24"/>
          <w:szCs w:val="24"/>
        </w:rPr>
      </w:pPr>
    </w:p>
    <w:p w14:paraId="0A070C7C" w14:textId="77777777" w:rsidR="000D2767" w:rsidRPr="00C96950" w:rsidRDefault="00C96950" w:rsidP="005C51CC">
      <w:pPr>
        <w:numPr>
          <w:ilvl w:val="1"/>
          <w:numId w:val="42"/>
        </w:numPr>
        <w:autoSpaceDE w:val="0"/>
        <w:autoSpaceDN w:val="0"/>
        <w:adjustRightInd w:val="0"/>
        <w:spacing w:after="0" w:line="240" w:lineRule="auto"/>
        <w:rPr>
          <w:rFonts w:ascii="Times New Roman" w:hAnsi="Times New Roman"/>
          <w:bCs/>
          <w:sz w:val="24"/>
          <w:szCs w:val="24"/>
        </w:rPr>
      </w:pPr>
      <w:r w:rsidRPr="00C96950">
        <w:rPr>
          <w:rFonts w:ascii="Times New Roman" w:hAnsi="Times New Roman"/>
          <w:bCs/>
          <w:sz w:val="24"/>
          <w:szCs w:val="24"/>
        </w:rPr>
        <w:t>Adjust R</w:t>
      </w:r>
      <w:r w:rsidRPr="00C96950">
        <w:rPr>
          <w:rFonts w:ascii="Times New Roman" w:hAnsi="Times New Roman"/>
          <w:bCs/>
          <w:sz w:val="24"/>
          <w:szCs w:val="24"/>
          <w:vertAlign w:val="subscript"/>
        </w:rPr>
        <w:t>F</w:t>
      </w:r>
      <w:r w:rsidRPr="00C96950">
        <w:rPr>
          <w:rFonts w:ascii="Times New Roman" w:hAnsi="Times New Roman"/>
          <w:bCs/>
          <w:sz w:val="24"/>
          <w:szCs w:val="24"/>
        </w:rPr>
        <w:t xml:space="preserve"> in about five steps from its maximum position to minimum position, and record the following for each step: Shaft speed; Shaft torque and sign; Voltage, current, and power readings on both power meters; Voltage and current readings on the DC supply.</w:t>
      </w:r>
    </w:p>
    <w:p w14:paraId="4B76A426" w14:textId="77777777" w:rsidR="000D2767" w:rsidRDefault="0082624D" w:rsidP="005C51CC">
      <w:pPr>
        <w:autoSpaceDE w:val="0"/>
        <w:autoSpaceDN w:val="0"/>
        <w:adjustRightInd w:val="0"/>
        <w:spacing w:after="0" w:line="240" w:lineRule="auto"/>
        <w:rPr>
          <w:rFonts w:ascii="Times New Roman" w:hAnsi="Times New Roman"/>
          <w:bCs/>
          <w:sz w:val="24"/>
          <w:szCs w:val="24"/>
        </w:rPr>
      </w:pPr>
      <w:r w:rsidRPr="000D2767">
        <w:rPr>
          <w:rFonts w:ascii="Times New Roman" w:hAnsi="Times New Roman"/>
          <w:bCs/>
          <w:sz w:val="24"/>
          <w:szCs w:val="24"/>
        </w:rPr>
        <w:t xml:space="preserve"> </w:t>
      </w:r>
    </w:p>
    <w:p w14:paraId="21841B00" w14:textId="77777777" w:rsidR="00187F63" w:rsidRPr="000D2767" w:rsidRDefault="00FE2EAC" w:rsidP="00187F63">
      <w:pPr>
        <w:numPr>
          <w:ilvl w:val="1"/>
          <w:numId w:val="42"/>
        </w:numPr>
        <w:autoSpaceDE w:val="0"/>
        <w:autoSpaceDN w:val="0"/>
        <w:adjustRightInd w:val="0"/>
        <w:spacing w:after="0" w:line="240" w:lineRule="auto"/>
        <w:rPr>
          <w:rFonts w:ascii="Times New Roman" w:hAnsi="Times New Roman"/>
          <w:bCs/>
          <w:sz w:val="24"/>
          <w:szCs w:val="24"/>
        </w:rPr>
      </w:pPr>
      <w:r w:rsidRPr="000D2767">
        <w:rPr>
          <w:rFonts w:ascii="Times New Roman" w:hAnsi="Times New Roman"/>
          <w:bCs/>
          <w:sz w:val="24"/>
          <w:szCs w:val="24"/>
        </w:rPr>
        <w:t>If this R</w:t>
      </w:r>
      <w:r w:rsidRPr="000D2767">
        <w:rPr>
          <w:rFonts w:ascii="Times New Roman" w:hAnsi="Times New Roman"/>
          <w:bCs/>
          <w:sz w:val="24"/>
          <w:szCs w:val="24"/>
          <w:vertAlign w:val="subscript"/>
        </w:rPr>
        <w:t>F</w:t>
      </w:r>
      <w:r w:rsidRPr="000D2767">
        <w:rPr>
          <w:rFonts w:ascii="Times New Roman" w:hAnsi="Times New Roman"/>
          <w:bCs/>
          <w:sz w:val="24"/>
          <w:szCs w:val="24"/>
        </w:rPr>
        <w:t xml:space="preserve"> variation provides the same sign for all power r</w:t>
      </w:r>
      <w:r w:rsidR="00187F63" w:rsidRPr="000D2767">
        <w:rPr>
          <w:rFonts w:ascii="Times New Roman" w:hAnsi="Times New Roman"/>
          <w:bCs/>
          <w:sz w:val="24"/>
          <w:szCs w:val="24"/>
        </w:rPr>
        <w:t>eadings:</w:t>
      </w:r>
    </w:p>
    <w:p w14:paraId="640C96A1"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51FB9134" w14:textId="77777777" w:rsidR="00187F63" w:rsidRPr="000D2767" w:rsidRDefault="00187F63" w:rsidP="00187F63">
      <w:pPr>
        <w:numPr>
          <w:ilvl w:val="2"/>
          <w:numId w:val="42"/>
        </w:numPr>
        <w:autoSpaceDE w:val="0"/>
        <w:autoSpaceDN w:val="0"/>
        <w:adjustRightInd w:val="0"/>
        <w:spacing w:after="0" w:line="240" w:lineRule="auto"/>
        <w:rPr>
          <w:rFonts w:ascii="Times New Roman" w:hAnsi="Times New Roman"/>
          <w:bCs/>
          <w:sz w:val="24"/>
          <w:szCs w:val="24"/>
        </w:rPr>
      </w:pPr>
      <w:r w:rsidRPr="000D2767">
        <w:rPr>
          <w:rFonts w:ascii="Times New Roman" w:hAnsi="Times New Roman"/>
          <w:bCs/>
          <w:sz w:val="24"/>
          <w:szCs w:val="24"/>
        </w:rPr>
        <w:t>S</w:t>
      </w:r>
      <w:r w:rsidR="00FE2EAC" w:rsidRPr="000D2767">
        <w:rPr>
          <w:rFonts w:ascii="Times New Roman" w:hAnsi="Times New Roman"/>
          <w:bCs/>
          <w:sz w:val="24"/>
          <w:szCs w:val="24"/>
        </w:rPr>
        <w:t xml:space="preserve">lightly adjust the DC supply output to achieve </w:t>
      </w:r>
      <w:r w:rsidR="00C96950">
        <w:rPr>
          <w:rFonts w:ascii="Times New Roman" w:hAnsi="Times New Roman"/>
          <w:bCs/>
          <w:sz w:val="24"/>
          <w:szCs w:val="24"/>
        </w:rPr>
        <w:t xml:space="preserve">a </w:t>
      </w:r>
      <w:r w:rsidR="00FE2EAC" w:rsidRPr="000D2767">
        <w:rPr>
          <w:rFonts w:ascii="Times New Roman" w:hAnsi="Times New Roman"/>
          <w:bCs/>
          <w:sz w:val="24"/>
          <w:szCs w:val="24"/>
        </w:rPr>
        <w:t>reverse power flow fr</w:t>
      </w:r>
      <w:r w:rsidRPr="000D2767">
        <w:rPr>
          <w:rFonts w:ascii="Times New Roman" w:hAnsi="Times New Roman"/>
          <w:bCs/>
          <w:sz w:val="24"/>
          <w:szCs w:val="24"/>
        </w:rPr>
        <w:t>om/into the synchronous machine.</w:t>
      </w:r>
    </w:p>
    <w:p w14:paraId="3AFE5540" w14:textId="77777777" w:rsidR="000D2767" w:rsidRDefault="000D2767" w:rsidP="000D2767">
      <w:pPr>
        <w:autoSpaceDE w:val="0"/>
        <w:autoSpaceDN w:val="0"/>
        <w:adjustRightInd w:val="0"/>
        <w:spacing w:after="0" w:line="240" w:lineRule="auto"/>
        <w:ind w:left="1800"/>
        <w:rPr>
          <w:rFonts w:ascii="Times New Roman" w:hAnsi="Times New Roman"/>
          <w:bCs/>
          <w:sz w:val="24"/>
          <w:szCs w:val="24"/>
        </w:rPr>
      </w:pPr>
    </w:p>
    <w:p w14:paraId="4A195E87" w14:textId="77777777" w:rsidR="00B968B6" w:rsidRDefault="00FE2EAC" w:rsidP="00187F63">
      <w:pPr>
        <w:numPr>
          <w:ilvl w:val="2"/>
          <w:numId w:val="42"/>
        </w:numPr>
        <w:autoSpaceDE w:val="0"/>
        <w:autoSpaceDN w:val="0"/>
        <w:adjustRightInd w:val="0"/>
        <w:spacing w:after="0" w:line="240" w:lineRule="auto"/>
        <w:rPr>
          <w:rFonts w:ascii="Times New Roman" w:hAnsi="Times New Roman"/>
          <w:bCs/>
          <w:sz w:val="24"/>
          <w:szCs w:val="24"/>
        </w:rPr>
      </w:pPr>
      <w:r w:rsidRPr="000D2767">
        <w:rPr>
          <w:rFonts w:ascii="Times New Roman" w:hAnsi="Times New Roman"/>
          <w:bCs/>
          <w:sz w:val="24"/>
          <w:szCs w:val="24"/>
        </w:rPr>
        <w:t>Remember tha</w:t>
      </w:r>
      <w:r w:rsidR="00C96950">
        <w:rPr>
          <w:rFonts w:ascii="Times New Roman" w:hAnsi="Times New Roman"/>
          <w:bCs/>
          <w:sz w:val="24"/>
          <w:szCs w:val="24"/>
        </w:rPr>
        <w:t>t</w:t>
      </w:r>
      <w:r w:rsidRPr="000D2767">
        <w:rPr>
          <w:rFonts w:ascii="Times New Roman" w:hAnsi="Times New Roman"/>
          <w:bCs/>
          <w:sz w:val="24"/>
          <w:szCs w:val="24"/>
        </w:rPr>
        <w:t xml:space="preserve"> negative power means the machine is generating electrical power. </w:t>
      </w:r>
    </w:p>
    <w:p w14:paraId="4A4C388F" w14:textId="77777777" w:rsidR="00C96950" w:rsidRDefault="00C96950" w:rsidP="005C51CC">
      <w:pPr>
        <w:autoSpaceDE w:val="0"/>
        <w:autoSpaceDN w:val="0"/>
        <w:adjustRightInd w:val="0"/>
        <w:spacing w:after="0" w:line="240" w:lineRule="auto"/>
        <w:ind w:left="1080"/>
        <w:rPr>
          <w:rFonts w:ascii="Times New Roman" w:hAnsi="Times New Roman"/>
          <w:bCs/>
          <w:sz w:val="24"/>
          <w:szCs w:val="24"/>
        </w:rPr>
      </w:pPr>
    </w:p>
    <w:p w14:paraId="6922A5C8" w14:textId="77777777" w:rsidR="00C96950" w:rsidRPr="000D2767" w:rsidRDefault="00C96950" w:rsidP="005C51CC">
      <w:pPr>
        <w:numPr>
          <w:ilvl w:val="1"/>
          <w:numId w:val="42"/>
        </w:numPr>
        <w:autoSpaceDE w:val="0"/>
        <w:autoSpaceDN w:val="0"/>
        <w:adjustRightInd w:val="0"/>
        <w:spacing w:after="0" w:line="240" w:lineRule="auto"/>
        <w:rPr>
          <w:rFonts w:ascii="Times New Roman" w:hAnsi="Times New Roman"/>
          <w:bCs/>
          <w:sz w:val="24"/>
          <w:szCs w:val="24"/>
        </w:rPr>
      </w:pPr>
      <w:r w:rsidRPr="00C96950">
        <w:rPr>
          <w:rFonts w:ascii="Times New Roman" w:hAnsi="Times New Roman"/>
          <w:bCs/>
          <w:sz w:val="24"/>
          <w:szCs w:val="24"/>
        </w:rPr>
        <w:t>Adjust the DC power supply voltage in five steps without exceeding a total DC current on the supply display of 3.5 A. Record the following for each step: Shaft speed; Shaft torque and sign; Voltage, current, and power readings on both power meters; Voltage and current readings on the DC supply.</w:t>
      </w:r>
    </w:p>
    <w:p w14:paraId="713ECFB5"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11B33BBB" w14:textId="77777777" w:rsidR="00B968B6" w:rsidRPr="000D2767" w:rsidRDefault="00FE2EAC" w:rsidP="00187F63">
      <w:pPr>
        <w:numPr>
          <w:ilvl w:val="1"/>
          <w:numId w:val="42"/>
        </w:numPr>
        <w:autoSpaceDE w:val="0"/>
        <w:autoSpaceDN w:val="0"/>
        <w:adjustRightInd w:val="0"/>
        <w:spacing w:after="0" w:line="240" w:lineRule="auto"/>
        <w:rPr>
          <w:rFonts w:ascii="Times New Roman" w:hAnsi="Times New Roman"/>
          <w:bCs/>
          <w:sz w:val="24"/>
          <w:szCs w:val="24"/>
        </w:rPr>
      </w:pPr>
      <w:r w:rsidRPr="000D2767">
        <w:rPr>
          <w:rFonts w:ascii="Times New Roman" w:hAnsi="Times New Roman"/>
          <w:bCs/>
          <w:sz w:val="24"/>
          <w:szCs w:val="24"/>
        </w:rPr>
        <w:t xml:space="preserve">Keep the setup intact. </w:t>
      </w:r>
    </w:p>
    <w:p w14:paraId="24073AD8" w14:textId="77777777" w:rsidR="00353794" w:rsidRPr="000D2767" w:rsidRDefault="00353794" w:rsidP="000E1624">
      <w:pPr>
        <w:autoSpaceDE w:val="0"/>
        <w:autoSpaceDN w:val="0"/>
        <w:adjustRightInd w:val="0"/>
        <w:spacing w:after="0" w:line="240" w:lineRule="auto"/>
        <w:jc w:val="both"/>
        <w:rPr>
          <w:rFonts w:ascii="Times New Roman" w:hAnsi="Times New Roman"/>
          <w:bCs/>
          <w:sz w:val="24"/>
          <w:szCs w:val="24"/>
        </w:rPr>
      </w:pPr>
    </w:p>
    <w:p w14:paraId="44693601" w14:textId="77777777" w:rsidR="00FE2EAC" w:rsidRPr="000D2767" w:rsidRDefault="00FE2EAC" w:rsidP="00187F63">
      <w:pPr>
        <w:numPr>
          <w:ilvl w:val="0"/>
          <w:numId w:val="42"/>
        </w:numPr>
        <w:autoSpaceDE w:val="0"/>
        <w:autoSpaceDN w:val="0"/>
        <w:adjustRightInd w:val="0"/>
        <w:spacing w:after="0" w:line="240" w:lineRule="auto"/>
        <w:rPr>
          <w:rFonts w:ascii="Times New Roman" w:hAnsi="Times New Roman"/>
          <w:bCs/>
          <w:sz w:val="24"/>
          <w:szCs w:val="24"/>
        </w:rPr>
      </w:pPr>
      <w:r w:rsidRPr="000D2767">
        <w:rPr>
          <w:rFonts w:ascii="Times New Roman" w:hAnsi="Times New Roman"/>
          <w:bCs/>
          <w:sz w:val="24"/>
          <w:szCs w:val="24"/>
        </w:rPr>
        <w:t>Disassembling the Setup</w:t>
      </w:r>
    </w:p>
    <w:p w14:paraId="13498D6C" w14:textId="77777777" w:rsidR="00FE2EAC" w:rsidRPr="00FE2EAC" w:rsidRDefault="00FE2EAC" w:rsidP="00187F63">
      <w:pPr>
        <w:autoSpaceDE w:val="0"/>
        <w:autoSpaceDN w:val="0"/>
        <w:adjustRightInd w:val="0"/>
        <w:spacing w:after="0" w:line="240" w:lineRule="auto"/>
        <w:ind w:firstLine="360"/>
        <w:rPr>
          <w:rFonts w:ascii="Times New Roman" w:hAnsi="Times New Roman"/>
          <w:bCs/>
          <w:sz w:val="24"/>
          <w:szCs w:val="24"/>
        </w:rPr>
      </w:pPr>
      <w:r>
        <w:rPr>
          <w:rFonts w:ascii="Times New Roman" w:hAnsi="Times New Roman"/>
          <w:bCs/>
          <w:sz w:val="24"/>
          <w:szCs w:val="24"/>
        </w:rPr>
        <w:t xml:space="preserve">The following sequence should be followed before disassembling the setup: </w:t>
      </w:r>
    </w:p>
    <w:p w14:paraId="07C31F89"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639D8031" w14:textId="77777777" w:rsidR="00187F63" w:rsidRDefault="00FE2EAC" w:rsidP="00187F63">
      <w:pPr>
        <w:numPr>
          <w:ilvl w:val="1"/>
          <w:numId w:val="42"/>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Turn the VARIAC back to 0%.</w:t>
      </w:r>
    </w:p>
    <w:p w14:paraId="2C4BC533"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71D8F07E" w14:textId="77777777" w:rsidR="00187F63" w:rsidRDefault="00FE2EAC" w:rsidP="00187F63">
      <w:pPr>
        <w:numPr>
          <w:ilvl w:val="1"/>
          <w:numId w:val="42"/>
        </w:numPr>
        <w:autoSpaceDE w:val="0"/>
        <w:autoSpaceDN w:val="0"/>
        <w:adjustRightInd w:val="0"/>
        <w:spacing w:after="0" w:line="240" w:lineRule="auto"/>
        <w:rPr>
          <w:rFonts w:ascii="Times New Roman" w:hAnsi="Times New Roman"/>
          <w:bCs/>
          <w:sz w:val="24"/>
          <w:szCs w:val="24"/>
        </w:rPr>
      </w:pPr>
      <w:r w:rsidRPr="00187F63">
        <w:rPr>
          <w:rFonts w:ascii="Times New Roman" w:hAnsi="Times New Roman"/>
          <w:bCs/>
          <w:sz w:val="24"/>
          <w:szCs w:val="24"/>
        </w:rPr>
        <w:t xml:space="preserve">Turn </w:t>
      </w:r>
      <w:r w:rsidR="00C96950">
        <w:rPr>
          <w:rFonts w:ascii="Times New Roman" w:hAnsi="Times New Roman"/>
          <w:bCs/>
          <w:sz w:val="24"/>
          <w:szCs w:val="24"/>
        </w:rPr>
        <w:t>off</w:t>
      </w:r>
      <w:r w:rsidRPr="00187F63">
        <w:rPr>
          <w:rFonts w:ascii="Times New Roman" w:hAnsi="Times New Roman"/>
          <w:bCs/>
          <w:sz w:val="24"/>
          <w:szCs w:val="24"/>
        </w:rPr>
        <w:t xml:space="preserve"> the power supply output by pressing “Stop”</w:t>
      </w:r>
      <w:r w:rsidR="00C96950">
        <w:rPr>
          <w:rFonts w:ascii="Times New Roman" w:hAnsi="Times New Roman"/>
          <w:bCs/>
          <w:sz w:val="24"/>
          <w:szCs w:val="24"/>
        </w:rPr>
        <w:t>.</w:t>
      </w:r>
      <w:r w:rsidRPr="00187F63">
        <w:rPr>
          <w:rFonts w:ascii="Times New Roman" w:hAnsi="Times New Roman"/>
          <w:bCs/>
          <w:sz w:val="24"/>
          <w:szCs w:val="24"/>
        </w:rPr>
        <w:t xml:space="preserve"> </w:t>
      </w:r>
    </w:p>
    <w:p w14:paraId="2A8F101B"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4D6998E0" w14:textId="77777777" w:rsidR="00187F63" w:rsidRDefault="00FE2EAC" w:rsidP="00187F63">
      <w:pPr>
        <w:numPr>
          <w:ilvl w:val="1"/>
          <w:numId w:val="42"/>
        </w:numPr>
        <w:autoSpaceDE w:val="0"/>
        <w:autoSpaceDN w:val="0"/>
        <w:adjustRightInd w:val="0"/>
        <w:spacing w:after="0" w:line="240" w:lineRule="auto"/>
        <w:rPr>
          <w:rFonts w:ascii="Times New Roman" w:hAnsi="Times New Roman"/>
          <w:bCs/>
          <w:sz w:val="24"/>
          <w:szCs w:val="24"/>
        </w:rPr>
      </w:pPr>
      <w:r w:rsidRPr="00187F63">
        <w:rPr>
          <w:rFonts w:ascii="Times New Roman" w:hAnsi="Times New Roman"/>
          <w:bCs/>
          <w:sz w:val="24"/>
          <w:szCs w:val="24"/>
        </w:rPr>
        <w:t xml:space="preserve">When the machines stop rotating, flip the Start/Run switch to the “Start” position, and switch </w:t>
      </w:r>
      <w:r w:rsidR="00C96950">
        <w:rPr>
          <w:rFonts w:ascii="Times New Roman" w:hAnsi="Times New Roman"/>
          <w:bCs/>
          <w:sz w:val="24"/>
          <w:szCs w:val="24"/>
        </w:rPr>
        <w:t>off</w:t>
      </w:r>
      <w:r w:rsidRPr="00187F63">
        <w:rPr>
          <w:rFonts w:ascii="Times New Roman" w:hAnsi="Times New Roman"/>
          <w:bCs/>
          <w:sz w:val="24"/>
          <w:szCs w:val="24"/>
        </w:rPr>
        <w:t xml:space="preserve"> S</w:t>
      </w:r>
      <w:r w:rsidRPr="00187F63">
        <w:rPr>
          <w:rFonts w:ascii="Times New Roman" w:hAnsi="Times New Roman"/>
          <w:bCs/>
          <w:sz w:val="24"/>
          <w:szCs w:val="24"/>
          <w:vertAlign w:val="subscript"/>
        </w:rPr>
        <w:t>1</w:t>
      </w:r>
      <w:r w:rsidRPr="00187F63">
        <w:rPr>
          <w:rFonts w:ascii="Times New Roman" w:hAnsi="Times New Roman"/>
          <w:bCs/>
          <w:sz w:val="24"/>
          <w:szCs w:val="24"/>
        </w:rPr>
        <w:t>.</w:t>
      </w:r>
    </w:p>
    <w:p w14:paraId="671AA4A3"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042AE433" w14:textId="77777777" w:rsidR="00187F63" w:rsidRDefault="00FE2EAC" w:rsidP="00187F63">
      <w:pPr>
        <w:numPr>
          <w:ilvl w:val="1"/>
          <w:numId w:val="42"/>
        </w:numPr>
        <w:autoSpaceDE w:val="0"/>
        <w:autoSpaceDN w:val="0"/>
        <w:adjustRightInd w:val="0"/>
        <w:spacing w:after="0" w:line="240" w:lineRule="auto"/>
        <w:rPr>
          <w:rFonts w:ascii="Times New Roman" w:hAnsi="Times New Roman"/>
          <w:bCs/>
          <w:sz w:val="24"/>
          <w:szCs w:val="24"/>
        </w:rPr>
      </w:pPr>
      <w:r w:rsidRPr="00187F63">
        <w:rPr>
          <w:rFonts w:ascii="Times New Roman" w:hAnsi="Times New Roman"/>
          <w:bCs/>
          <w:sz w:val="24"/>
          <w:szCs w:val="24"/>
        </w:rPr>
        <w:t xml:space="preserve">Turn </w:t>
      </w:r>
      <w:r w:rsidR="00C96950">
        <w:rPr>
          <w:rFonts w:ascii="Times New Roman" w:hAnsi="Times New Roman"/>
          <w:bCs/>
          <w:sz w:val="24"/>
          <w:szCs w:val="24"/>
        </w:rPr>
        <w:t>off</w:t>
      </w:r>
      <w:r w:rsidRPr="00187F63">
        <w:rPr>
          <w:rFonts w:ascii="Times New Roman" w:hAnsi="Times New Roman"/>
          <w:bCs/>
          <w:sz w:val="24"/>
          <w:szCs w:val="24"/>
        </w:rPr>
        <w:t xml:space="preserve"> the three-phase disconnect switch.</w:t>
      </w:r>
    </w:p>
    <w:p w14:paraId="7C8129FA" w14:textId="77777777" w:rsidR="000D2767" w:rsidRDefault="000D2767" w:rsidP="000D2767">
      <w:pPr>
        <w:autoSpaceDE w:val="0"/>
        <w:autoSpaceDN w:val="0"/>
        <w:adjustRightInd w:val="0"/>
        <w:spacing w:after="0" w:line="240" w:lineRule="auto"/>
        <w:ind w:left="1080"/>
        <w:rPr>
          <w:rFonts w:ascii="Times New Roman" w:hAnsi="Times New Roman"/>
          <w:bCs/>
          <w:sz w:val="24"/>
          <w:szCs w:val="24"/>
        </w:rPr>
      </w:pPr>
    </w:p>
    <w:p w14:paraId="02345788" w14:textId="77777777" w:rsidR="00FE2EAC" w:rsidRPr="00187F63" w:rsidRDefault="00FE2EAC" w:rsidP="00187F63">
      <w:pPr>
        <w:numPr>
          <w:ilvl w:val="1"/>
          <w:numId w:val="42"/>
        </w:numPr>
        <w:autoSpaceDE w:val="0"/>
        <w:autoSpaceDN w:val="0"/>
        <w:adjustRightInd w:val="0"/>
        <w:spacing w:after="0" w:line="240" w:lineRule="auto"/>
        <w:rPr>
          <w:rFonts w:ascii="Times New Roman" w:hAnsi="Times New Roman"/>
          <w:bCs/>
          <w:sz w:val="24"/>
          <w:szCs w:val="24"/>
        </w:rPr>
      </w:pPr>
      <w:r w:rsidRPr="00187F63">
        <w:rPr>
          <w:rFonts w:ascii="Times New Roman" w:hAnsi="Times New Roman"/>
          <w:bCs/>
          <w:sz w:val="24"/>
          <w:szCs w:val="24"/>
        </w:rPr>
        <w:t xml:space="preserve">Disassemble </w:t>
      </w:r>
      <w:r w:rsidR="00C96950">
        <w:rPr>
          <w:rFonts w:ascii="Times New Roman" w:hAnsi="Times New Roman"/>
          <w:bCs/>
          <w:sz w:val="24"/>
          <w:szCs w:val="24"/>
        </w:rPr>
        <w:t>the</w:t>
      </w:r>
      <w:r w:rsidRPr="00187F63">
        <w:rPr>
          <w:rFonts w:ascii="Times New Roman" w:hAnsi="Times New Roman"/>
          <w:bCs/>
          <w:sz w:val="24"/>
          <w:szCs w:val="24"/>
        </w:rPr>
        <w:t xml:space="preserve"> setup.  </w:t>
      </w:r>
    </w:p>
    <w:p w14:paraId="2D0EABB0" w14:textId="77777777" w:rsidR="00FE2EAC" w:rsidRDefault="00FE2EAC" w:rsidP="000E1624">
      <w:pPr>
        <w:autoSpaceDE w:val="0"/>
        <w:autoSpaceDN w:val="0"/>
        <w:adjustRightInd w:val="0"/>
        <w:spacing w:after="0" w:line="240" w:lineRule="auto"/>
        <w:jc w:val="both"/>
        <w:rPr>
          <w:rFonts w:ascii="Times New Roman" w:hAnsi="Times New Roman"/>
          <w:bCs/>
          <w:sz w:val="24"/>
          <w:szCs w:val="24"/>
        </w:rPr>
      </w:pPr>
    </w:p>
    <w:p w14:paraId="26DD4A05" w14:textId="77777777" w:rsidR="00BC5BE8" w:rsidRPr="005C51CC" w:rsidRDefault="00BC5BE8" w:rsidP="005C51CC">
      <w:pPr>
        <w:autoSpaceDE w:val="0"/>
        <w:autoSpaceDN w:val="0"/>
        <w:adjustRightInd w:val="0"/>
        <w:spacing w:after="0" w:line="240" w:lineRule="auto"/>
        <w:rPr>
          <w:rFonts w:ascii="Times New Roman" w:hAnsi="Times New Roman"/>
          <w:b/>
          <w:bCs/>
          <w:sz w:val="28"/>
          <w:szCs w:val="24"/>
        </w:rPr>
      </w:pPr>
      <w:r w:rsidRPr="005C51CC">
        <w:rPr>
          <w:rFonts w:ascii="Times New Roman" w:hAnsi="Times New Roman"/>
          <w:b/>
          <w:bCs/>
          <w:sz w:val="28"/>
          <w:szCs w:val="24"/>
        </w:rPr>
        <w:t xml:space="preserve">Representative Results </w:t>
      </w:r>
    </w:p>
    <w:p w14:paraId="126D6C73" w14:textId="77777777" w:rsidR="00BC5BE8" w:rsidRDefault="00BC5BE8" w:rsidP="005C51CC">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bCs/>
          <w:sz w:val="24"/>
          <w:szCs w:val="24"/>
        </w:rPr>
        <w:t>T</w:t>
      </w:r>
      <w:r>
        <w:rPr>
          <w:rFonts w:ascii="TimesNewRomanPSMT" w:hAnsi="TimesNewRomanPSMT" w:cs="TimesNewRomanPSMT"/>
          <w:sz w:val="24"/>
          <w:szCs w:val="24"/>
        </w:rPr>
        <w:t>he desired speed of the prime-mover is set at 1,800 RPM since the synchronous machine has four poles (</w:t>
      </w:r>
      <w:r>
        <w:rPr>
          <w:rFonts w:ascii="TimesNewRomanPSMT" w:hAnsi="TimesNewRomanPSMT" w:cs="TimesNewRomanPSMT"/>
          <w:i/>
          <w:sz w:val="24"/>
          <w:szCs w:val="24"/>
        </w:rPr>
        <w:t>P</w:t>
      </w:r>
      <w:r>
        <w:rPr>
          <w:rFonts w:ascii="TimesNewRomanPSMT" w:hAnsi="TimesNewRomanPSMT" w:cs="TimesNewRomanPSMT"/>
          <w:sz w:val="24"/>
          <w:szCs w:val="24"/>
        </w:rPr>
        <w:t xml:space="preserve">) and operates at a frequency </w:t>
      </w:r>
      <w:r>
        <w:rPr>
          <w:rFonts w:ascii="TimesNewRomanPSMT" w:hAnsi="TimesNewRomanPSMT" w:cs="TimesNewRomanPSMT"/>
          <w:i/>
          <w:sz w:val="24"/>
          <w:szCs w:val="24"/>
        </w:rPr>
        <w:t>f</w:t>
      </w:r>
      <w:r>
        <w:rPr>
          <w:rFonts w:ascii="TimesNewRomanPSMT" w:hAnsi="TimesNewRomanPSMT" w:cs="TimesNewRomanPSMT"/>
          <w:sz w:val="24"/>
          <w:szCs w:val="24"/>
        </w:rPr>
        <w:t>=60 Hz, thus synchronous speed is 120</w:t>
      </w:r>
      <w:r>
        <w:rPr>
          <w:rFonts w:ascii="TimesNewRomanPSMT" w:hAnsi="TimesNewRomanPSMT" w:cs="TimesNewRomanPSMT"/>
          <w:i/>
          <w:sz w:val="24"/>
          <w:szCs w:val="24"/>
        </w:rPr>
        <w:t>f</w:t>
      </w:r>
      <w:r>
        <w:rPr>
          <w:rFonts w:ascii="TimesNewRomanPSMT" w:hAnsi="TimesNewRomanPSMT" w:cs="TimesNewRomanPSMT"/>
          <w:sz w:val="24"/>
          <w:szCs w:val="24"/>
        </w:rPr>
        <w:t>/</w:t>
      </w:r>
      <w:r w:rsidRPr="00BF6A97">
        <w:rPr>
          <w:rFonts w:ascii="TimesNewRomanPSMT" w:hAnsi="TimesNewRomanPSMT" w:cs="TimesNewRomanPSMT"/>
          <w:i/>
          <w:sz w:val="24"/>
          <w:szCs w:val="24"/>
        </w:rPr>
        <w:t>P</w:t>
      </w:r>
      <w:r>
        <w:rPr>
          <w:rFonts w:ascii="TimesNewRomanPSMT" w:hAnsi="TimesNewRomanPSMT" w:cs="TimesNewRomanPSMT"/>
          <w:sz w:val="24"/>
          <w:szCs w:val="24"/>
        </w:rPr>
        <w:t xml:space="preserve">=1,800  RPM. </w:t>
      </w:r>
    </w:p>
    <w:p w14:paraId="0AE627F6" w14:textId="77777777" w:rsidR="00BC5BE8" w:rsidRDefault="00BC5BE8" w:rsidP="005C51CC">
      <w:pPr>
        <w:autoSpaceDE w:val="0"/>
        <w:autoSpaceDN w:val="0"/>
        <w:adjustRightInd w:val="0"/>
        <w:spacing w:after="0" w:line="240" w:lineRule="auto"/>
        <w:rPr>
          <w:rFonts w:ascii="TimesNewRomanPSMT" w:hAnsi="TimesNewRomanPSMT" w:cs="TimesNewRomanPSMT"/>
          <w:sz w:val="24"/>
          <w:szCs w:val="24"/>
        </w:rPr>
      </w:pPr>
    </w:p>
    <w:p w14:paraId="3A97B3FA" w14:textId="77777777" w:rsidR="00BC5BE8" w:rsidRDefault="00BC5BE8" w:rsidP="005C51CC">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When synchronizing the synchronous machine (generator) to the grid, the machine’s prime-mover provides rotation, but a magnetic field on the machine’s rotor should be provided. This is achieved using the DC power supply, which supplies the rotor coil and builds the rotor magnetic field. AC voltage is induced on the stator side by the rotating DC magnetic field on the rotor, and the strength of the rotor magnetic field is set by the DC power supply. In order to gradually increase the stator-side AC output voltage, the DC power supply is ramped up slowly. </w:t>
      </w:r>
    </w:p>
    <w:p w14:paraId="68E04CB8" w14:textId="77777777" w:rsidR="00BC5BE8" w:rsidRDefault="00BC5BE8" w:rsidP="005C51CC">
      <w:pPr>
        <w:autoSpaceDE w:val="0"/>
        <w:autoSpaceDN w:val="0"/>
        <w:adjustRightInd w:val="0"/>
        <w:spacing w:after="0" w:line="240" w:lineRule="auto"/>
        <w:rPr>
          <w:rFonts w:ascii="TimesNewRomanPSMT" w:hAnsi="TimesNewRomanPSMT" w:cs="TimesNewRomanPSMT"/>
          <w:sz w:val="24"/>
          <w:szCs w:val="24"/>
        </w:rPr>
      </w:pPr>
    </w:p>
    <w:p w14:paraId="7FEC12F2" w14:textId="77777777" w:rsidR="00BC5BE8" w:rsidRDefault="00BC5BE8" w:rsidP="005C51CC">
      <w:pPr>
        <w:autoSpaceDE w:val="0"/>
        <w:autoSpaceDN w:val="0"/>
        <w:adjustRightInd w:val="0"/>
        <w:spacing w:after="0" w:line="240" w:lineRule="auto"/>
        <w:rPr>
          <w:rFonts w:ascii="Times New Roman" w:hAnsi="Times New Roman"/>
          <w:sz w:val="24"/>
          <w:szCs w:val="24"/>
        </w:rPr>
      </w:pPr>
      <w:r>
        <w:rPr>
          <w:rFonts w:ascii="TimesNewRomanPSMT" w:hAnsi="TimesNewRomanPSMT" w:cs="TimesNewRomanPSMT"/>
          <w:sz w:val="24"/>
          <w:szCs w:val="24"/>
        </w:rPr>
        <w:t>Once the desired AC vol</w:t>
      </w:r>
      <w:r w:rsidR="005C51CC">
        <w:rPr>
          <w:rFonts w:ascii="TimesNewRomanPSMT" w:hAnsi="TimesNewRomanPSMT" w:cs="TimesNewRomanPSMT"/>
          <w:sz w:val="24"/>
          <w:szCs w:val="24"/>
        </w:rPr>
        <w:t>tage is achieved, the lamps cycle. Using</w:t>
      </w:r>
      <w:r>
        <w:rPr>
          <w:rFonts w:ascii="TimesNewRomanPSMT" w:hAnsi="TimesNewRomanPSMT" w:cs="TimesNewRomanPSMT"/>
          <w:sz w:val="24"/>
          <w:szCs w:val="24"/>
        </w:rPr>
        <w:t xml:space="preserve"> phase </w:t>
      </w:r>
      <w:r>
        <w:rPr>
          <w:rFonts w:ascii="TimesNewRomanPSMT" w:hAnsi="TimesNewRomanPSMT" w:cs="TimesNewRomanPSMT"/>
          <w:i/>
          <w:sz w:val="24"/>
          <w:szCs w:val="24"/>
        </w:rPr>
        <w:t>a</w:t>
      </w:r>
      <w:r>
        <w:rPr>
          <w:rFonts w:ascii="TimesNewRomanPSMT" w:hAnsi="TimesNewRomanPSMT" w:cs="TimesNewRomanPSMT"/>
          <w:sz w:val="24"/>
          <w:szCs w:val="24"/>
        </w:rPr>
        <w:t xml:space="preserve"> as an example, </w:t>
      </w:r>
      <w:r w:rsidR="005C51CC">
        <w:rPr>
          <w:rFonts w:ascii="TimesNewRomanPSMT" w:hAnsi="TimesNewRomanPSMT" w:cs="TimesNewRomanPSMT"/>
          <w:sz w:val="24"/>
          <w:szCs w:val="24"/>
        </w:rPr>
        <w:t xml:space="preserve">it’s </w:t>
      </w:r>
      <w:r>
        <w:rPr>
          <w:rFonts w:ascii="TimesNewRomanPSMT" w:hAnsi="TimesNewRomanPSMT" w:cs="TimesNewRomanPSMT"/>
          <w:sz w:val="24"/>
          <w:szCs w:val="24"/>
        </w:rPr>
        <w:t>assume</w:t>
      </w:r>
      <w:r w:rsidR="005C51CC">
        <w:rPr>
          <w:rFonts w:ascii="TimesNewRomanPSMT" w:hAnsi="TimesNewRomanPSMT" w:cs="TimesNewRomanPSMT"/>
          <w:sz w:val="24"/>
          <w:szCs w:val="24"/>
        </w:rPr>
        <w:t>d</w:t>
      </w:r>
      <w:r>
        <w:rPr>
          <w:rFonts w:ascii="TimesNewRomanPSMT" w:hAnsi="TimesNewRomanPSMT" w:cs="TimesNewRomanPSMT"/>
          <w:sz w:val="24"/>
          <w:szCs w:val="24"/>
        </w:rPr>
        <w:t xml:space="preserve"> that the grid-side voltage is 170cos(120</w:t>
      </w:r>
      <w:r>
        <w:rPr>
          <w:rFonts w:ascii="Times New Roman" w:hAnsi="Times New Roman"/>
          <w:sz w:val="24"/>
          <w:szCs w:val="24"/>
        </w:rPr>
        <w:t xml:space="preserve">πt) V which has an RMS voltage of 120V=170/sqrt(2) and a frequency of 60 Hz (2π*60 rad/s). Once the machine’s phase </w:t>
      </w:r>
      <w:r>
        <w:rPr>
          <w:rFonts w:ascii="Times New Roman" w:hAnsi="Times New Roman"/>
          <w:i/>
          <w:sz w:val="24"/>
          <w:szCs w:val="24"/>
        </w:rPr>
        <w:t>a</w:t>
      </w:r>
      <w:r>
        <w:rPr>
          <w:rFonts w:ascii="Times New Roman" w:hAnsi="Times New Roman"/>
          <w:sz w:val="24"/>
          <w:szCs w:val="24"/>
        </w:rPr>
        <w:t xml:space="preserve"> arrives at </w:t>
      </w:r>
      <w:r>
        <w:rPr>
          <w:rFonts w:ascii="TimesNewRomanPSMT" w:hAnsi="TimesNewRomanPSMT" w:cs="TimesNewRomanPSMT"/>
          <w:sz w:val="24"/>
          <w:szCs w:val="24"/>
        </w:rPr>
        <w:t>170cos(120</w:t>
      </w:r>
      <w:r>
        <w:rPr>
          <w:rFonts w:ascii="Times New Roman" w:hAnsi="Times New Roman"/>
          <w:sz w:val="24"/>
          <w:szCs w:val="24"/>
        </w:rPr>
        <w:t>πt) V, the voltage across the lamp terminals becomes zero and the lamp turn</w:t>
      </w:r>
      <w:r w:rsidR="005C51CC">
        <w:rPr>
          <w:rFonts w:ascii="Times New Roman" w:hAnsi="Times New Roman"/>
          <w:sz w:val="24"/>
          <w:szCs w:val="24"/>
        </w:rPr>
        <w:t>s</w:t>
      </w:r>
      <w:r>
        <w:rPr>
          <w:rFonts w:ascii="Times New Roman" w:hAnsi="Times New Roman"/>
          <w:sz w:val="24"/>
          <w:szCs w:val="24"/>
        </w:rPr>
        <w:t xml:space="preserve"> off. However, it is very difficult to have both voltages at the same phase</w:t>
      </w:r>
      <w:r w:rsidR="005C51CC">
        <w:rPr>
          <w:rFonts w:ascii="Times New Roman" w:hAnsi="Times New Roman"/>
          <w:sz w:val="24"/>
          <w:szCs w:val="24"/>
        </w:rPr>
        <w:t>,</w:t>
      </w:r>
      <w:r>
        <w:rPr>
          <w:rFonts w:ascii="Times New Roman" w:hAnsi="Times New Roman"/>
          <w:sz w:val="24"/>
          <w:szCs w:val="24"/>
        </w:rPr>
        <w:t xml:space="preserve"> and the machine’s voltage is most likely </w:t>
      </w:r>
      <w:r>
        <w:rPr>
          <w:rFonts w:ascii="TimesNewRomanPSMT" w:hAnsi="TimesNewRomanPSMT" w:cs="TimesNewRomanPSMT"/>
          <w:sz w:val="24"/>
          <w:szCs w:val="24"/>
        </w:rPr>
        <w:t>170cos(120</w:t>
      </w:r>
      <w:r>
        <w:rPr>
          <w:rFonts w:ascii="Times New Roman" w:hAnsi="Times New Roman"/>
          <w:sz w:val="24"/>
          <w:szCs w:val="24"/>
        </w:rPr>
        <w:t>πt+φ) V where φ is a non-zero phase difference. By adjusting the voltage mag</w:t>
      </w:r>
      <w:r w:rsidR="005C51CC">
        <w:rPr>
          <w:rFonts w:ascii="Times New Roman" w:hAnsi="Times New Roman"/>
          <w:sz w:val="24"/>
          <w:szCs w:val="24"/>
        </w:rPr>
        <w:t>nitude, using the DC rotor field,</w:t>
      </w:r>
      <w:r>
        <w:rPr>
          <w:rFonts w:ascii="Times New Roman" w:hAnsi="Times New Roman"/>
          <w:sz w:val="24"/>
          <w:szCs w:val="24"/>
        </w:rPr>
        <w:t xml:space="preserve"> and the frequency</w:t>
      </w:r>
      <w:r w:rsidR="005C51CC">
        <w:rPr>
          <w:rFonts w:ascii="Times New Roman" w:hAnsi="Times New Roman"/>
          <w:sz w:val="24"/>
          <w:szCs w:val="24"/>
        </w:rPr>
        <w:t>,</w:t>
      </w:r>
      <w:r>
        <w:rPr>
          <w:rFonts w:ascii="Times New Roman" w:hAnsi="Times New Roman"/>
          <w:sz w:val="24"/>
          <w:szCs w:val="24"/>
        </w:rPr>
        <w:t xml:space="preserve"> using the prime-mover’s speed, the voltages on each of the machine’s phases and their corresponding grid-side voltages </w:t>
      </w:r>
      <w:r w:rsidR="005C51CC">
        <w:rPr>
          <w:rFonts w:ascii="Times New Roman" w:hAnsi="Times New Roman"/>
          <w:sz w:val="24"/>
          <w:szCs w:val="24"/>
        </w:rPr>
        <w:t xml:space="preserve">should </w:t>
      </w:r>
      <w:r>
        <w:rPr>
          <w:rFonts w:ascii="Times New Roman" w:hAnsi="Times New Roman"/>
          <w:sz w:val="24"/>
          <w:szCs w:val="24"/>
        </w:rPr>
        <w:t xml:space="preserve">match due to minor voltage and frequency disturbances. </w:t>
      </w:r>
    </w:p>
    <w:p w14:paraId="1E9FC188" w14:textId="77777777" w:rsidR="00BC5BE8" w:rsidRDefault="00BC5BE8" w:rsidP="005C51CC">
      <w:pPr>
        <w:autoSpaceDE w:val="0"/>
        <w:autoSpaceDN w:val="0"/>
        <w:adjustRightInd w:val="0"/>
        <w:spacing w:after="0" w:line="240" w:lineRule="auto"/>
        <w:rPr>
          <w:rFonts w:ascii="Times New Roman" w:hAnsi="Times New Roman"/>
          <w:sz w:val="24"/>
          <w:szCs w:val="24"/>
        </w:rPr>
      </w:pPr>
    </w:p>
    <w:p w14:paraId="71D03C5F" w14:textId="77777777" w:rsidR="00BC5BE8" w:rsidRDefault="00BC5BE8" w:rsidP="005C51CC">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If the phase sequence of a-b-c from the grid is met with another sequence a-c-b from the machine, the lamps cycle as the voltages across the lamps never add up to zero on all three phases at the same time. </w:t>
      </w:r>
    </w:p>
    <w:p w14:paraId="5CA8EAAB" w14:textId="77777777" w:rsidR="00BC5BE8" w:rsidRPr="00BF6A97" w:rsidRDefault="00BC5BE8" w:rsidP="005C51CC">
      <w:pPr>
        <w:autoSpaceDE w:val="0"/>
        <w:autoSpaceDN w:val="0"/>
        <w:adjustRightInd w:val="0"/>
        <w:spacing w:after="0" w:line="240" w:lineRule="auto"/>
        <w:rPr>
          <w:rFonts w:ascii="TimesNewRomanPSMT" w:hAnsi="TimesNewRomanPSMT" w:cs="TimesNewRomanPSMT"/>
          <w:sz w:val="24"/>
          <w:szCs w:val="24"/>
        </w:rPr>
      </w:pPr>
    </w:p>
    <w:p w14:paraId="573F7A29" w14:textId="77777777" w:rsidR="00BC5BE8" w:rsidRDefault="005C51CC" w:rsidP="005C51CC">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The machine</w:t>
      </w:r>
      <w:r w:rsidR="00BC5BE8">
        <w:rPr>
          <w:rFonts w:ascii="TimesNewRomanPSMT" w:hAnsi="TimesNewRomanPSMT" w:cs="TimesNewRomanPSMT"/>
          <w:sz w:val="24"/>
          <w:szCs w:val="24"/>
        </w:rPr>
        <w:t xml:space="preserve"> operate</w:t>
      </w:r>
      <w:r>
        <w:rPr>
          <w:rFonts w:ascii="TimesNewRomanPSMT" w:hAnsi="TimesNewRomanPSMT" w:cs="TimesNewRomanPSMT"/>
          <w:sz w:val="24"/>
          <w:szCs w:val="24"/>
        </w:rPr>
        <w:t>s</w:t>
      </w:r>
      <w:r w:rsidR="00BC5BE8">
        <w:rPr>
          <w:rFonts w:ascii="TimesNewRomanPSMT" w:hAnsi="TimesNewRomanPSMT" w:cs="TimesNewRomanPSMT"/>
          <w:sz w:val="24"/>
          <w:szCs w:val="24"/>
        </w:rPr>
        <w:t xml:space="preserve"> as a generator when the power readings s</w:t>
      </w:r>
      <w:r>
        <w:rPr>
          <w:rFonts w:ascii="TimesNewRomanPSMT" w:hAnsi="TimesNewRomanPSMT" w:cs="TimesNewRomanPSMT"/>
          <w:sz w:val="24"/>
          <w:szCs w:val="24"/>
        </w:rPr>
        <w:t>how power flow into the grid versus</w:t>
      </w:r>
      <w:r w:rsidR="00BC5BE8">
        <w:rPr>
          <w:rFonts w:ascii="TimesNewRomanPSMT" w:hAnsi="TimesNewRomanPSMT" w:cs="TimesNewRomanPSMT"/>
          <w:sz w:val="24"/>
          <w:szCs w:val="24"/>
        </w:rPr>
        <w:t xml:space="preserve"> into the machine. This can be noted on the power meters. </w:t>
      </w:r>
    </w:p>
    <w:p w14:paraId="393E6125" w14:textId="77777777" w:rsidR="00BC5BE8" w:rsidRDefault="00BC5BE8" w:rsidP="005C51CC">
      <w:pPr>
        <w:autoSpaceDE w:val="0"/>
        <w:autoSpaceDN w:val="0"/>
        <w:adjustRightInd w:val="0"/>
        <w:spacing w:after="0" w:line="240" w:lineRule="auto"/>
        <w:rPr>
          <w:rFonts w:ascii="TimesNewRomanPSMT" w:hAnsi="TimesNewRomanPSMT" w:cs="TimesNewRomanPSMT"/>
          <w:sz w:val="24"/>
          <w:szCs w:val="24"/>
        </w:rPr>
      </w:pPr>
    </w:p>
    <w:p w14:paraId="292191A6" w14:textId="77777777" w:rsidR="00BC5BE8" w:rsidRPr="005C51CC" w:rsidRDefault="00BC5BE8" w:rsidP="005C51CC">
      <w:pPr>
        <w:autoSpaceDE w:val="0"/>
        <w:autoSpaceDN w:val="0"/>
        <w:adjustRightInd w:val="0"/>
        <w:spacing w:after="0" w:line="240" w:lineRule="auto"/>
        <w:rPr>
          <w:rFonts w:ascii="TimesNewRomanPSMT" w:hAnsi="TimesNewRomanPSMT" w:cs="TimesNewRomanPSMT"/>
          <w:b/>
          <w:sz w:val="28"/>
          <w:szCs w:val="24"/>
        </w:rPr>
      </w:pPr>
      <w:r w:rsidRPr="005C51CC">
        <w:rPr>
          <w:rFonts w:ascii="TimesNewRomanPSMT" w:hAnsi="TimesNewRomanPSMT" w:cs="TimesNewRomanPSMT"/>
          <w:b/>
          <w:sz w:val="28"/>
          <w:szCs w:val="24"/>
        </w:rPr>
        <w:t>Applications</w:t>
      </w:r>
    </w:p>
    <w:p w14:paraId="07DD528B" w14:textId="77777777" w:rsidR="00BC5BE8" w:rsidRDefault="00BC5BE8" w:rsidP="005C51CC">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Synchronous generators are the backbone of electricity generation in power plants worldwide. Synchronizing a generator to the grid has become standard practice and is typically automated by matching the phase sequences, voltage magnitudes, and frequencies of the generator to the grid. Voltage control using the rotor magnetic field is achieved using “exciters</w:t>
      </w:r>
      <w:r w:rsidR="005C51CC">
        <w:rPr>
          <w:rFonts w:ascii="TimesNewRomanPSMT" w:hAnsi="TimesNewRomanPSMT" w:cs="TimesNewRomanPSMT"/>
          <w:sz w:val="24"/>
          <w:szCs w:val="24"/>
        </w:rPr>
        <w:t>,</w:t>
      </w:r>
      <w:r>
        <w:rPr>
          <w:rFonts w:ascii="TimesNewRomanPSMT" w:hAnsi="TimesNewRomanPSMT" w:cs="TimesNewRomanPSMT"/>
          <w:sz w:val="24"/>
          <w:szCs w:val="24"/>
        </w:rPr>
        <w:t>” while frequency control is achieved using the spee</w:t>
      </w:r>
      <w:r w:rsidR="005C51CC">
        <w:rPr>
          <w:rFonts w:ascii="TimesNewRomanPSMT" w:hAnsi="TimesNewRomanPSMT" w:cs="TimesNewRomanPSMT"/>
          <w:sz w:val="24"/>
          <w:szCs w:val="24"/>
        </w:rPr>
        <w:t>d control of a turbine or prime-</w:t>
      </w:r>
      <w:r>
        <w:rPr>
          <w:rFonts w:ascii="TimesNewRomanPSMT" w:hAnsi="TimesNewRomanPSMT" w:cs="TimesNewRomanPSMT"/>
          <w:sz w:val="24"/>
          <w:szCs w:val="24"/>
        </w:rPr>
        <w:t>mover</w:t>
      </w:r>
      <w:r w:rsidR="005C51CC">
        <w:rPr>
          <w:rFonts w:ascii="TimesNewRomanPSMT" w:hAnsi="TimesNewRomanPSMT" w:cs="TimesNewRomanPSMT"/>
          <w:sz w:val="24"/>
          <w:szCs w:val="24"/>
        </w:rPr>
        <w:t>,</w:t>
      </w:r>
      <w:r>
        <w:rPr>
          <w:rFonts w:ascii="TimesNewRomanPSMT" w:hAnsi="TimesNewRomanPSMT" w:cs="TimesNewRomanPSMT"/>
          <w:sz w:val="24"/>
          <w:szCs w:val="24"/>
        </w:rPr>
        <w:t xml:space="preserve"> providing rotation using steam, wind, water, or other fluids. Frequency controls are usually achieved using “governors.” </w:t>
      </w:r>
    </w:p>
    <w:p w14:paraId="50B44BAD" w14:textId="77777777" w:rsidR="000D2767" w:rsidRDefault="000D2767" w:rsidP="005C51CC">
      <w:pPr>
        <w:autoSpaceDE w:val="0"/>
        <w:autoSpaceDN w:val="0"/>
        <w:adjustRightInd w:val="0"/>
        <w:spacing w:after="0" w:line="240" w:lineRule="auto"/>
        <w:jc w:val="both"/>
        <w:rPr>
          <w:rFonts w:ascii="TimesNewRomanPSMT" w:hAnsi="TimesNewRomanPSMT" w:cs="TimesNewRomanPSMT"/>
          <w:sz w:val="24"/>
          <w:szCs w:val="24"/>
        </w:rPr>
      </w:pPr>
    </w:p>
    <w:p w14:paraId="2FC819FE" w14:textId="77777777" w:rsidR="000D2767" w:rsidRPr="005C51CC" w:rsidRDefault="000D2767" w:rsidP="005C51CC">
      <w:pPr>
        <w:autoSpaceDE w:val="0"/>
        <w:autoSpaceDN w:val="0"/>
        <w:adjustRightInd w:val="0"/>
        <w:spacing w:after="0" w:line="240" w:lineRule="auto"/>
        <w:jc w:val="both"/>
        <w:rPr>
          <w:rFonts w:ascii="TimesNewRomanPSMT" w:hAnsi="TimesNewRomanPSMT" w:cs="TimesNewRomanPSMT"/>
          <w:b/>
          <w:sz w:val="28"/>
          <w:szCs w:val="24"/>
        </w:rPr>
      </w:pPr>
      <w:r w:rsidRPr="005C51CC">
        <w:rPr>
          <w:rFonts w:ascii="TimesNewRomanPSMT" w:hAnsi="TimesNewRomanPSMT" w:cs="TimesNewRomanPSMT"/>
          <w:b/>
          <w:sz w:val="28"/>
          <w:szCs w:val="24"/>
        </w:rPr>
        <w:t>Legend</w:t>
      </w:r>
    </w:p>
    <w:p w14:paraId="2A99FF90" w14:textId="77777777" w:rsidR="000D2767" w:rsidRDefault="000D2767" w:rsidP="005C51CC">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Figure 1:</w:t>
      </w:r>
      <w:r w:rsidRPr="000D2767">
        <w:rPr>
          <w:rFonts w:ascii="Times New Roman" w:hAnsi="Times New Roman"/>
          <w:bCs/>
          <w:sz w:val="20"/>
          <w:szCs w:val="20"/>
        </w:rPr>
        <w:t xml:space="preserve"> </w:t>
      </w:r>
      <w:r w:rsidRPr="005C51CC">
        <w:rPr>
          <w:rFonts w:ascii="Times New Roman" w:hAnsi="Times New Roman"/>
          <w:bCs/>
          <w:sz w:val="24"/>
          <w:szCs w:val="24"/>
        </w:rPr>
        <w:t>A schematic setup</w:t>
      </w:r>
      <w:r w:rsidRPr="005C51CC">
        <w:rPr>
          <w:rFonts w:ascii="TimesNewRomanPSMT" w:hAnsi="TimesNewRomanPSMT" w:cs="TimesNewRomanPSMT"/>
          <w:bCs/>
          <w:sz w:val="26"/>
          <w:szCs w:val="24"/>
        </w:rPr>
        <w:t xml:space="preserve"> </w:t>
      </w:r>
      <w:r w:rsidRPr="000D2767">
        <w:rPr>
          <w:rFonts w:ascii="TimesNewRomanPSMT" w:hAnsi="TimesNewRomanPSMT" w:cs="TimesNewRomanPSMT"/>
          <w:bCs/>
          <w:sz w:val="24"/>
          <w:szCs w:val="24"/>
        </w:rPr>
        <w:t>for the three-phase synchronous generator experiment</w:t>
      </w:r>
      <w:r>
        <w:rPr>
          <w:rFonts w:ascii="TimesNewRomanPSMT" w:hAnsi="TimesNewRomanPSMT" w:cs="TimesNewRomanPSMT"/>
          <w:bCs/>
          <w:sz w:val="24"/>
          <w:szCs w:val="24"/>
        </w:rPr>
        <w:t>.</w:t>
      </w:r>
    </w:p>
    <w:sectPr w:rsidR="000D2767" w:rsidSect="00A741E3">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my Manocchi" w:date="2015-06-10T21:17:00Z" w:initials="AM">
    <w:p w14:paraId="70EE0C6E" w14:textId="77777777" w:rsidR="00255E4F" w:rsidRDefault="00255E4F">
      <w:pPr>
        <w:pStyle w:val="CommentText"/>
      </w:pPr>
      <w:r>
        <w:rPr>
          <w:rStyle w:val="CommentReference"/>
        </w:rPr>
        <w:annotationRef/>
      </w:r>
      <w:r>
        <w:t xml:space="preserve">Please provide more theoretical background to how the AC Synchronous motor works.  We want to teach the concepts around how the equipment works, as well as the appropriate tests that you have described here.  It should be clear to the viewer how this machine differs from the AC induction motor, etc. </w:t>
      </w:r>
    </w:p>
    <w:p w14:paraId="775FBEFC" w14:textId="77777777" w:rsidR="00AF0EAD" w:rsidRDefault="00AF0EAD">
      <w:pPr>
        <w:pStyle w:val="CommentText"/>
      </w:pPr>
    </w:p>
    <w:p w14:paraId="2F2EC076" w14:textId="77777777" w:rsidR="00AF0EAD" w:rsidRPr="00AF0EAD" w:rsidRDefault="00AF0EAD">
      <w:pPr>
        <w:pStyle w:val="CommentText"/>
        <w:rPr>
          <w:b/>
        </w:rPr>
      </w:pPr>
      <w:r w:rsidRPr="00AF0EAD">
        <w:rPr>
          <w:b/>
        </w:rPr>
        <w:t xml:space="preserve">Ali: Further technical details are now provided under principles. </w:t>
      </w:r>
    </w:p>
  </w:comment>
  <w:comment w:id="5" w:author="Amy Manocchi" w:date="2015-06-10T21:18:00Z" w:initials="AM">
    <w:p w14:paraId="2F9A2C89" w14:textId="77777777" w:rsidR="00255E4F" w:rsidRDefault="00255E4F" w:rsidP="00F60932">
      <w:pPr>
        <w:pStyle w:val="CommentText"/>
      </w:pPr>
      <w:r>
        <w:rPr>
          <w:rStyle w:val="CommentReference"/>
        </w:rPr>
        <w:annotationRef/>
      </w:r>
      <w:r>
        <w:t xml:space="preserve">Be sure to include information about how the generator works.  The principles section should be included in all manuscripts in order to provide background on the inner workings of the equipment, as well as how to use it. </w:t>
      </w:r>
    </w:p>
    <w:p w14:paraId="48AB4A0D" w14:textId="77777777" w:rsidR="00AF0EAD" w:rsidRDefault="00AF0EAD" w:rsidP="00F60932">
      <w:pPr>
        <w:pStyle w:val="CommentText"/>
      </w:pPr>
    </w:p>
    <w:p w14:paraId="6E44BD18" w14:textId="77777777" w:rsidR="00AF0EAD" w:rsidRPr="00AF0EAD" w:rsidRDefault="00AF0EAD" w:rsidP="00F60932">
      <w:pPr>
        <w:pStyle w:val="CommentText"/>
        <w:rPr>
          <w:b/>
        </w:rPr>
      </w:pPr>
      <w:r w:rsidRPr="00AF0EAD">
        <w:rPr>
          <w:b/>
        </w:rPr>
        <w:t>Ali: Done</w:t>
      </w:r>
    </w:p>
  </w:comment>
  <w:comment w:id="35" w:author="Amy Manocchi" w:date="2015-06-10T21:27:00Z" w:initials="AM">
    <w:p w14:paraId="5E1742E5" w14:textId="77777777" w:rsidR="00255E4F" w:rsidRDefault="00255E4F">
      <w:pPr>
        <w:pStyle w:val="CommentText"/>
      </w:pPr>
      <w:r>
        <w:rPr>
          <w:rStyle w:val="CommentReference"/>
        </w:rPr>
        <w:annotationRef/>
      </w:r>
      <w:r>
        <w:t xml:space="preserve">Provide some context to this method.  A brief introduction to what the test is would be beneficial to the viewer/reader who will then be seeing the method later on. </w:t>
      </w:r>
    </w:p>
    <w:p w14:paraId="3D6E2ABA" w14:textId="77777777" w:rsidR="00AF0EAD" w:rsidRDefault="00AF0EAD">
      <w:pPr>
        <w:pStyle w:val="CommentText"/>
      </w:pPr>
    </w:p>
    <w:p w14:paraId="4669EBC0" w14:textId="77777777" w:rsidR="00AF0EAD" w:rsidRPr="00AF0EAD" w:rsidRDefault="00AF0EAD">
      <w:pPr>
        <w:pStyle w:val="CommentText"/>
        <w:rPr>
          <w:b/>
        </w:rPr>
      </w:pPr>
      <w:r w:rsidRPr="00AF0EAD">
        <w:rPr>
          <w:b/>
        </w:rPr>
        <w:t>Ali: Done</w:t>
      </w:r>
    </w:p>
  </w:comment>
  <w:comment w:id="53" w:author="Amy Manocchi" w:date="2015-06-10T21:26:00Z" w:initials="AM">
    <w:p w14:paraId="6885F7D8" w14:textId="77777777" w:rsidR="00255E4F" w:rsidRDefault="00255E4F">
      <w:pPr>
        <w:pStyle w:val="CommentText"/>
      </w:pPr>
      <w:r>
        <w:rPr>
          <w:rStyle w:val="CommentReference"/>
        </w:rPr>
        <w:annotationRef/>
      </w:r>
      <w:r>
        <w:t>What signs?</w:t>
      </w:r>
    </w:p>
    <w:p w14:paraId="7682042A" w14:textId="77777777" w:rsidR="00AF0EAD" w:rsidRDefault="00AF0EAD">
      <w:pPr>
        <w:pStyle w:val="CommentText"/>
      </w:pPr>
    </w:p>
    <w:p w14:paraId="74E6B245" w14:textId="77777777" w:rsidR="00AF0EAD" w:rsidRPr="00AF0EAD" w:rsidRDefault="00AF0EAD">
      <w:pPr>
        <w:pStyle w:val="CommentText"/>
        <w:rPr>
          <w:b/>
        </w:rPr>
      </w:pPr>
      <w:r w:rsidRPr="00AF0EAD">
        <w:rPr>
          <w:b/>
        </w:rPr>
        <w:t>Ali: +/- signs</w:t>
      </w:r>
    </w:p>
  </w:comment>
  <w:comment w:id="59" w:author="Amy Manocchi" w:date="2015-06-10T21:26:00Z" w:initials="AM">
    <w:p w14:paraId="5151FA60" w14:textId="36AA97EE" w:rsidR="00255E4F" w:rsidRDefault="00255E4F">
      <w:pPr>
        <w:pStyle w:val="CommentText"/>
      </w:pPr>
      <w:r>
        <w:rPr>
          <w:rStyle w:val="CommentReference"/>
        </w:rPr>
        <w:annotationRef/>
      </w:r>
      <w:r>
        <w:t>If this is the case, would this be the stopping point? Or you would skip to 2.4 correct?</w:t>
      </w:r>
    </w:p>
    <w:p w14:paraId="50FF11B6" w14:textId="77777777" w:rsidR="00AF0EAD" w:rsidRDefault="00AF0EAD">
      <w:pPr>
        <w:pStyle w:val="CommentText"/>
      </w:pPr>
    </w:p>
    <w:p w14:paraId="64574EFA" w14:textId="49935243" w:rsidR="00AF0EAD" w:rsidRPr="00AF0EAD" w:rsidRDefault="00AF0EAD">
      <w:pPr>
        <w:pStyle w:val="CommentText"/>
        <w:rPr>
          <w:b/>
        </w:rPr>
      </w:pPr>
      <w:r w:rsidRPr="00AF0EAD">
        <w:rPr>
          <w:b/>
        </w:rPr>
        <w:t>Ali: This is desired to see. 2.3.2 is a stopping point and 2.3.2.1 to 2.3.2.5 are the corrective actions</w:t>
      </w:r>
    </w:p>
  </w:comment>
  <w:comment w:id="60" w:author="Amy Manocchi" w:date="2015-06-10T21:24:00Z" w:initials="AM">
    <w:p w14:paraId="047DC130" w14:textId="77777777" w:rsidR="00255E4F" w:rsidRDefault="00255E4F">
      <w:pPr>
        <w:pStyle w:val="CommentText"/>
      </w:pPr>
      <w:r>
        <w:rPr>
          <w:rStyle w:val="CommentReference"/>
        </w:rPr>
        <w:annotationRef/>
      </w:r>
      <w:r>
        <w:t xml:space="preserve">Are these the labels of each lamp? </w:t>
      </w:r>
    </w:p>
    <w:p w14:paraId="67690548" w14:textId="77777777" w:rsidR="00AF0EAD" w:rsidRDefault="00AF0EAD">
      <w:pPr>
        <w:pStyle w:val="CommentText"/>
      </w:pPr>
    </w:p>
    <w:p w14:paraId="42FC99DC" w14:textId="77777777" w:rsidR="00AF0EAD" w:rsidRPr="00AF0EAD" w:rsidRDefault="00AF0EAD">
      <w:pPr>
        <w:pStyle w:val="CommentText"/>
        <w:rPr>
          <w:b/>
        </w:rPr>
      </w:pPr>
      <w:r w:rsidRPr="00AF0EAD">
        <w:rPr>
          <w:b/>
        </w:rPr>
        <w:t xml:space="preserve">Ali: This is for the three phases </w:t>
      </w:r>
    </w:p>
  </w:comment>
  <w:comment w:id="62" w:author="Amy Manocchi" w:date="2015-05-28T14:23:00Z" w:initials="AM">
    <w:p w14:paraId="6FA76CAD" w14:textId="77777777" w:rsidR="00255E4F" w:rsidRDefault="00255E4F">
      <w:pPr>
        <w:pStyle w:val="CommentText"/>
      </w:pPr>
      <w:r>
        <w:rPr>
          <w:rStyle w:val="CommentReference"/>
        </w:rPr>
        <w:annotationRef/>
      </w:r>
      <w:r>
        <w:t>Again, can you explain the labeling scheme?</w:t>
      </w:r>
    </w:p>
  </w:comment>
  <w:comment w:id="64" w:author="Amy Manocchi" w:date="2015-06-10T21:23:00Z" w:initials="AM">
    <w:p w14:paraId="05012E4D" w14:textId="77777777" w:rsidR="00255E4F" w:rsidRDefault="00255E4F">
      <w:pPr>
        <w:pStyle w:val="CommentText"/>
      </w:pPr>
      <w:r>
        <w:rPr>
          <w:rStyle w:val="CommentReference"/>
        </w:rPr>
        <w:annotationRef/>
      </w:r>
      <w:r>
        <w:t xml:space="preserve">Perhaps we film this section as an application? </w:t>
      </w:r>
    </w:p>
    <w:p w14:paraId="1959E06B" w14:textId="77777777" w:rsidR="00AF0EAD" w:rsidRDefault="00AF0EAD">
      <w:pPr>
        <w:pStyle w:val="CommentText"/>
      </w:pPr>
    </w:p>
    <w:p w14:paraId="2803354D" w14:textId="77777777" w:rsidR="00AF0EAD" w:rsidRPr="00AF0EAD" w:rsidRDefault="00AF0EAD">
      <w:pPr>
        <w:pStyle w:val="CommentText"/>
        <w:rPr>
          <w:b/>
        </w:rPr>
      </w:pPr>
      <w:r w:rsidRPr="00AF0EAD">
        <w:rPr>
          <w:b/>
        </w:rPr>
        <w:t xml:space="preserve">Ali: I think that the synchronization part as a whole is an excellent application, and it is very visual in terms of lights shining and dimming.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2EC076" w15:done="0"/>
  <w15:commentEx w15:paraId="6E44BD18" w15:done="0"/>
  <w15:commentEx w15:paraId="4669EBC0" w15:done="0"/>
  <w15:commentEx w15:paraId="74E6B245" w15:done="0"/>
  <w15:commentEx w15:paraId="64574EFA" w15:done="0"/>
  <w15:commentEx w15:paraId="42FC99DC" w15:done="0"/>
  <w15:commentEx w15:paraId="6FA76CAD" w15:done="0"/>
  <w15:commentEx w15:paraId="2803354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F67B14" w14:textId="77777777" w:rsidR="007365C0" w:rsidRDefault="007365C0" w:rsidP="00C515DD">
      <w:pPr>
        <w:spacing w:after="0" w:line="240" w:lineRule="auto"/>
      </w:pPr>
      <w:r>
        <w:separator/>
      </w:r>
    </w:p>
  </w:endnote>
  <w:endnote w:type="continuationSeparator" w:id="0">
    <w:p w14:paraId="62585A3A" w14:textId="77777777" w:rsidR="007365C0" w:rsidRDefault="007365C0" w:rsidP="00C51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1F2B3" w14:textId="77777777" w:rsidR="007365C0" w:rsidRDefault="007365C0" w:rsidP="00C515DD">
      <w:pPr>
        <w:spacing w:after="0" w:line="240" w:lineRule="auto"/>
      </w:pPr>
      <w:r>
        <w:separator/>
      </w:r>
    </w:p>
  </w:footnote>
  <w:footnote w:type="continuationSeparator" w:id="0">
    <w:p w14:paraId="6E054058" w14:textId="77777777" w:rsidR="007365C0" w:rsidRDefault="007365C0" w:rsidP="00C515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52D63" w14:textId="77777777" w:rsidR="00255E4F" w:rsidRDefault="00255E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0377"/>
    <w:multiLevelType w:val="hybridMultilevel"/>
    <w:tmpl w:val="43B60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9044A"/>
    <w:multiLevelType w:val="hybridMultilevel"/>
    <w:tmpl w:val="90AC8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A45B5C"/>
    <w:multiLevelType w:val="hybridMultilevel"/>
    <w:tmpl w:val="4FCCA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F95EAA"/>
    <w:multiLevelType w:val="multilevel"/>
    <w:tmpl w:val="764000F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16E60A2"/>
    <w:multiLevelType w:val="hybridMultilevel"/>
    <w:tmpl w:val="FA4022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360D1A"/>
    <w:multiLevelType w:val="hybridMultilevel"/>
    <w:tmpl w:val="AC56E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91EAC"/>
    <w:multiLevelType w:val="hybridMultilevel"/>
    <w:tmpl w:val="A314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517CC1"/>
    <w:multiLevelType w:val="hybridMultilevel"/>
    <w:tmpl w:val="A7C81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A20377"/>
    <w:multiLevelType w:val="hybridMultilevel"/>
    <w:tmpl w:val="44E0D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C26BBA"/>
    <w:multiLevelType w:val="hybridMultilevel"/>
    <w:tmpl w:val="1068D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160143"/>
    <w:multiLevelType w:val="hybridMultilevel"/>
    <w:tmpl w:val="43C8A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215F97"/>
    <w:multiLevelType w:val="hybridMultilevel"/>
    <w:tmpl w:val="00E2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F9424B"/>
    <w:multiLevelType w:val="hybridMultilevel"/>
    <w:tmpl w:val="06F2F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274C4B"/>
    <w:multiLevelType w:val="hybridMultilevel"/>
    <w:tmpl w:val="81029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0575C9"/>
    <w:multiLevelType w:val="hybridMultilevel"/>
    <w:tmpl w:val="04DC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B84A74"/>
    <w:multiLevelType w:val="hybridMultilevel"/>
    <w:tmpl w:val="26B0B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6D4165"/>
    <w:multiLevelType w:val="hybridMultilevel"/>
    <w:tmpl w:val="0F905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592445"/>
    <w:multiLevelType w:val="hybridMultilevel"/>
    <w:tmpl w:val="35300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11291A"/>
    <w:multiLevelType w:val="hybridMultilevel"/>
    <w:tmpl w:val="EC16B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850CD8"/>
    <w:multiLevelType w:val="hybridMultilevel"/>
    <w:tmpl w:val="F7006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FC7812"/>
    <w:multiLevelType w:val="hybridMultilevel"/>
    <w:tmpl w:val="5C7C5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5C1764"/>
    <w:multiLevelType w:val="hybridMultilevel"/>
    <w:tmpl w:val="05B8A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310593"/>
    <w:multiLevelType w:val="hybridMultilevel"/>
    <w:tmpl w:val="07243C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7E04BF"/>
    <w:multiLevelType w:val="hybridMultilevel"/>
    <w:tmpl w:val="9A809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6E2131"/>
    <w:multiLevelType w:val="hybridMultilevel"/>
    <w:tmpl w:val="0372A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AE3CC1"/>
    <w:multiLevelType w:val="multilevel"/>
    <w:tmpl w:val="0D780E42"/>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7A1319D"/>
    <w:multiLevelType w:val="hybridMultilevel"/>
    <w:tmpl w:val="1F544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F74933"/>
    <w:multiLevelType w:val="hybridMultilevel"/>
    <w:tmpl w:val="EAEAC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9E2AFC"/>
    <w:multiLevelType w:val="hybridMultilevel"/>
    <w:tmpl w:val="7D140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064FDE"/>
    <w:multiLevelType w:val="hybridMultilevel"/>
    <w:tmpl w:val="9EA23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887515"/>
    <w:multiLevelType w:val="multilevel"/>
    <w:tmpl w:val="DDE8D064"/>
    <w:lvl w:ilvl="0">
      <w:start w:val="10"/>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BC673F0"/>
    <w:multiLevelType w:val="hybridMultilevel"/>
    <w:tmpl w:val="605E6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A70254"/>
    <w:multiLevelType w:val="hybridMultilevel"/>
    <w:tmpl w:val="DB0E3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BE7466"/>
    <w:multiLevelType w:val="hybridMultilevel"/>
    <w:tmpl w:val="9DB83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E83920"/>
    <w:multiLevelType w:val="hybridMultilevel"/>
    <w:tmpl w:val="37CAD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106773"/>
    <w:multiLevelType w:val="hybridMultilevel"/>
    <w:tmpl w:val="F28EE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725534"/>
    <w:multiLevelType w:val="hybridMultilevel"/>
    <w:tmpl w:val="D4C8B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C75322"/>
    <w:multiLevelType w:val="hybridMultilevel"/>
    <w:tmpl w:val="FC889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074FB6"/>
    <w:multiLevelType w:val="hybridMultilevel"/>
    <w:tmpl w:val="7B2A6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23365E"/>
    <w:multiLevelType w:val="hybridMultilevel"/>
    <w:tmpl w:val="DF28B536"/>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40" w15:restartNumberingAfterBreak="0">
    <w:nsid w:val="7F373CA2"/>
    <w:multiLevelType w:val="multilevel"/>
    <w:tmpl w:val="B1E07790"/>
    <w:lvl w:ilvl="0">
      <w:start w:val="1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F8202FD"/>
    <w:multiLevelType w:val="multilevel"/>
    <w:tmpl w:val="775C9A9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3"/>
  </w:num>
  <w:num w:numId="4">
    <w:abstractNumId w:val="17"/>
  </w:num>
  <w:num w:numId="5">
    <w:abstractNumId w:val="27"/>
  </w:num>
  <w:num w:numId="6">
    <w:abstractNumId w:val="32"/>
  </w:num>
  <w:num w:numId="7">
    <w:abstractNumId w:val="29"/>
  </w:num>
  <w:num w:numId="8">
    <w:abstractNumId w:val="21"/>
  </w:num>
  <w:num w:numId="9">
    <w:abstractNumId w:val="11"/>
  </w:num>
  <w:num w:numId="10">
    <w:abstractNumId w:val="5"/>
  </w:num>
  <w:num w:numId="11">
    <w:abstractNumId w:val="28"/>
  </w:num>
  <w:num w:numId="12">
    <w:abstractNumId w:val="12"/>
  </w:num>
  <w:num w:numId="13">
    <w:abstractNumId w:val="35"/>
  </w:num>
  <w:num w:numId="14">
    <w:abstractNumId w:val="14"/>
  </w:num>
  <w:num w:numId="15">
    <w:abstractNumId w:val="16"/>
  </w:num>
  <w:num w:numId="16">
    <w:abstractNumId w:val="37"/>
  </w:num>
  <w:num w:numId="17">
    <w:abstractNumId w:val="38"/>
  </w:num>
  <w:num w:numId="18">
    <w:abstractNumId w:val="26"/>
  </w:num>
  <w:num w:numId="19">
    <w:abstractNumId w:val="20"/>
  </w:num>
  <w:num w:numId="20">
    <w:abstractNumId w:val="7"/>
  </w:num>
  <w:num w:numId="21">
    <w:abstractNumId w:val="23"/>
  </w:num>
  <w:num w:numId="22">
    <w:abstractNumId w:val="2"/>
  </w:num>
  <w:num w:numId="23">
    <w:abstractNumId w:val="6"/>
  </w:num>
  <w:num w:numId="24">
    <w:abstractNumId w:val="10"/>
  </w:num>
  <w:num w:numId="25">
    <w:abstractNumId w:val="4"/>
  </w:num>
  <w:num w:numId="26">
    <w:abstractNumId w:val="24"/>
  </w:num>
  <w:num w:numId="27">
    <w:abstractNumId w:val="34"/>
  </w:num>
  <w:num w:numId="28">
    <w:abstractNumId w:val="0"/>
  </w:num>
  <w:num w:numId="29">
    <w:abstractNumId w:val="19"/>
  </w:num>
  <w:num w:numId="30">
    <w:abstractNumId w:val="31"/>
  </w:num>
  <w:num w:numId="31">
    <w:abstractNumId w:val="8"/>
  </w:num>
  <w:num w:numId="32">
    <w:abstractNumId w:val="22"/>
  </w:num>
  <w:num w:numId="33">
    <w:abstractNumId w:val="1"/>
  </w:num>
  <w:num w:numId="34">
    <w:abstractNumId w:val="39"/>
  </w:num>
  <w:num w:numId="35">
    <w:abstractNumId w:val="33"/>
  </w:num>
  <w:num w:numId="36">
    <w:abstractNumId w:val="18"/>
  </w:num>
  <w:num w:numId="37">
    <w:abstractNumId w:val="36"/>
  </w:num>
  <w:num w:numId="38">
    <w:abstractNumId w:val="25"/>
  </w:num>
  <w:num w:numId="39">
    <w:abstractNumId w:val="41"/>
  </w:num>
  <w:num w:numId="40">
    <w:abstractNumId w:val="40"/>
  </w:num>
  <w:num w:numId="41">
    <w:abstractNumId w:val="30"/>
  </w:num>
  <w:num w:numId="42">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E42CF"/>
    <w:rsid w:val="00006B05"/>
    <w:rsid w:val="00011B97"/>
    <w:rsid w:val="0001761A"/>
    <w:rsid w:val="0003288E"/>
    <w:rsid w:val="000605F0"/>
    <w:rsid w:val="00073980"/>
    <w:rsid w:val="00083A55"/>
    <w:rsid w:val="000B2977"/>
    <w:rsid w:val="000B7CEE"/>
    <w:rsid w:val="000C5A25"/>
    <w:rsid w:val="000D2767"/>
    <w:rsid w:val="000D79C0"/>
    <w:rsid w:val="000E1624"/>
    <w:rsid w:val="000E16D7"/>
    <w:rsid w:val="000F35FB"/>
    <w:rsid w:val="000F460E"/>
    <w:rsid w:val="00111B10"/>
    <w:rsid w:val="00113ED7"/>
    <w:rsid w:val="001319AD"/>
    <w:rsid w:val="00135FEA"/>
    <w:rsid w:val="00137B79"/>
    <w:rsid w:val="00141F6E"/>
    <w:rsid w:val="00146E91"/>
    <w:rsid w:val="001542E8"/>
    <w:rsid w:val="00180FC5"/>
    <w:rsid w:val="00182F1B"/>
    <w:rsid w:val="00187F63"/>
    <w:rsid w:val="00193206"/>
    <w:rsid w:val="001B74C1"/>
    <w:rsid w:val="001B7662"/>
    <w:rsid w:val="001B7AF7"/>
    <w:rsid w:val="001B7EC6"/>
    <w:rsid w:val="00201F67"/>
    <w:rsid w:val="00211A27"/>
    <w:rsid w:val="00217677"/>
    <w:rsid w:val="002210EC"/>
    <w:rsid w:val="00247879"/>
    <w:rsid w:val="0025231B"/>
    <w:rsid w:val="00255E4F"/>
    <w:rsid w:val="00281863"/>
    <w:rsid w:val="002A7BE3"/>
    <w:rsid w:val="002F12BD"/>
    <w:rsid w:val="003366E9"/>
    <w:rsid w:val="00353794"/>
    <w:rsid w:val="00362D09"/>
    <w:rsid w:val="00387590"/>
    <w:rsid w:val="0039662A"/>
    <w:rsid w:val="003A0854"/>
    <w:rsid w:val="003C14B5"/>
    <w:rsid w:val="003D4D55"/>
    <w:rsid w:val="003D70AC"/>
    <w:rsid w:val="003F0BB7"/>
    <w:rsid w:val="004016DE"/>
    <w:rsid w:val="00421119"/>
    <w:rsid w:val="00422B86"/>
    <w:rsid w:val="00423577"/>
    <w:rsid w:val="00450DE9"/>
    <w:rsid w:val="0046082B"/>
    <w:rsid w:val="00460BCA"/>
    <w:rsid w:val="004660A5"/>
    <w:rsid w:val="004864A2"/>
    <w:rsid w:val="004F15FE"/>
    <w:rsid w:val="005126E9"/>
    <w:rsid w:val="00530EED"/>
    <w:rsid w:val="0054023F"/>
    <w:rsid w:val="00545B28"/>
    <w:rsid w:val="00550D32"/>
    <w:rsid w:val="00572410"/>
    <w:rsid w:val="00572A00"/>
    <w:rsid w:val="005734C5"/>
    <w:rsid w:val="00590D76"/>
    <w:rsid w:val="0059779C"/>
    <w:rsid w:val="005C51CC"/>
    <w:rsid w:val="005C591E"/>
    <w:rsid w:val="005E3B04"/>
    <w:rsid w:val="005F7CDF"/>
    <w:rsid w:val="00626D09"/>
    <w:rsid w:val="006276F6"/>
    <w:rsid w:val="00631379"/>
    <w:rsid w:val="00632874"/>
    <w:rsid w:val="00635963"/>
    <w:rsid w:val="00661B2C"/>
    <w:rsid w:val="00667C15"/>
    <w:rsid w:val="006A741E"/>
    <w:rsid w:val="006C7AAF"/>
    <w:rsid w:val="006D4EAF"/>
    <w:rsid w:val="006E1F98"/>
    <w:rsid w:val="00707842"/>
    <w:rsid w:val="007168D9"/>
    <w:rsid w:val="00720FD2"/>
    <w:rsid w:val="007365C0"/>
    <w:rsid w:val="00753722"/>
    <w:rsid w:val="007640AB"/>
    <w:rsid w:val="00774DBE"/>
    <w:rsid w:val="00780A12"/>
    <w:rsid w:val="007864CA"/>
    <w:rsid w:val="007B5FC7"/>
    <w:rsid w:val="007B7149"/>
    <w:rsid w:val="007D1097"/>
    <w:rsid w:val="007D112A"/>
    <w:rsid w:val="007F111D"/>
    <w:rsid w:val="007F206D"/>
    <w:rsid w:val="007F6B49"/>
    <w:rsid w:val="00810B06"/>
    <w:rsid w:val="00813BAA"/>
    <w:rsid w:val="00813FE8"/>
    <w:rsid w:val="00816A3B"/>
    <w:rsid w:val="0082624D"/>
    <w:rsid w:val="00841AE2"/>
    <w:rsid w:val="00842281"/>
    <w:rsid w:val="00866DD6"/>
    <w:rsid w:val="00871A5D"/>
    <w:rsid w:val="008728B5"/>
    <w:rsid w:val="008B499E"/>
    <w:rsid w:val="008F074A"/>
    <w:rsid w:val="008F2BB5"/>
    <w:rsid w:val="008F5CCE"/>
    <w:rsid w:val="00901896"/>
    <w:rsid w:val="00916335"/>
    <w:rsid w:val="00930D99"/>
    <w:rsid w:val="00941352"/>
    <w:rsid w:val="00955D27"/>
    <w:rsid w:val="00995F44"/>
    <w:rsid w:val="009A2BD8"/>
    <w:rsid w:val="009B6AE0"/>
    <w:rsid w:val="009C3B6B"/>
    <w:rsid w:val="009D5F7C"/>
    <w:rsid w:val="009E42CF"/>
    <w:rsid w:val="009E4F98"/>
    <w:rsid w:val="009E6FB0"/>
    <w:rsid w:val="00A16854"/>
    <w:rsid w:val="00A31382"/>
    <w:rsid w:val="00A741E3"/>
    <w:rsid w:val="00A83A16"/>
    <w:rsid w:val="00AA4A45"/>
    <w:rsid w:val="00AC310A"/>
    <w:rsid w:val="00AF0EAD"/>
    <w:rsid w:val="00AF3569"/>
    <w:rsid w:val="00B20ABC"/>
    <w:rsid w:val="00B606E8"/>
    <w:rsid w:val="00B66833"/>
    <w:rsid w:val="00B968B6"/>
    <w:rsid w:val="00BA071B"/>
    <w:rsid w:val="00BC5BE8"/>
    <w:rsid w:val="00BD278B"/>
    <w:rsid w:val="00BE5C35"/>
    <w:rsid w:val="00BF43B6"/>
    <w:rsid w:val="00C303ED"/>
    <w:rsid w:val="00C375F8"/>
    <w:rsid w:val="00C4384F"/>
    <w:rsid w:val="00C45AE4"/>
    <w:rsid w:val="00C515DD"/>
    <w:rsid w:val="00C5397B"/>
    <w:rsid w:val="00C57FCC"/>
    <w:rsid w:val="00C65CC4"/>
    <w:rsid w:val="00C6630B"/>
    <w:rsid w:val="00C81A70"/>
    <w:rsid w:val="00C85F6E"/>
    <w:rsid w:val="00C953CD"/>
    <w:rsid w:val="00C96950"/>
    <w:rsid w:val="00CE1DB7"/>
    <w:rsid w:val="00D06E59"/>
    <w:rsid w:val="00D1514C"/>
    <w:rsid w:val="00D2439F"/>
    <w:rsid w:val="00D34949"/>
    <w:rsid w:val="00D5745A"/>
    <w:rsid w:val="00D732B5"/>
    <w:rsid w:val="00D829D1"/>
    <w:rsid w:val="00D83349"/>
    <w:rsid w:val="00D91ECE"/>
    <w:rsid w:val="00DE70E1"/>
    <w:rsid w:val="00DF0E70"/>
    <w:rsid w:val="00DF748F"/>
    <w:rsid w:val="00E00FCA"/>
    <w:rsid w:val="00E055E2"/>
    <w:rsid w:val="00E2207B"/>
    <w:rsid w:val="00E2219A"/>
    <w:rsid w:val="00E44E00"/>
    <w:rsid w:val="00E674D6"/>
    <w:rsid w:val="00E8508E"/>
    <w:rsid w:val="00EC484B"/>
    <w:rsid w:val="00EC60A8"/>
    <w:rsid w:val="00EC7A0F"/>
    <w:rsid w:val="00ED738B"/>
    <w:rsid w:val="00EE6BC0"/>
    <w:rsid w:val="00EF1595"/>
    <w:rsid w:val="00F1139B"/>
    <w:rsid w:val="00F241BD"/>
    <w:rsid w:val="00F27CD3"/>
    <w:rsid w:val="00F32C3C"/>
    <w:rsid w:val="00F60932"/>
    <w:rsid w:val="00F64DFA"/>
    <w:rsid w:val="00FA1423"/>
    <w:rsid w:val="00FB1E5F"/>
    <w:rsid w:val="00FE2707"/>
    <w:rsid w:val="00FE2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50A84E"/>
  <w15:docId w15:val="{516E0CA5-6BED-449E-A84E-EADFF5C07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1E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42CF"/>
    <w:pPr>
      <w:ind w:left="720"/>
      <w:contextualSpacing/>
    </w:pPr>
  </w:style>
  <w:style w:type="paragraph" w:customStyle="1" w:styleId="Default">
    <w:name w:val="Default"/>
    <w:rsid w:val="006A741E"/>
    <w:pPr>
      <w:widowControl w:val="0"/>
      <w:autoSpaceDE w:val="0"/>
      <w:autoSpaceDN w:val="0"/>
      <w:adjustRightInd w:val="0"/>
    </w:pPr>
    <w:rPr>
      <w:rFonts w:ascii="Times New Roman" w:eastAsia="Times New Roman" w:hAnsi="Times New Roman"/>
      <w:color w:val="000000"/>
      <w:sz w:val="24"/>
      <w:szCs w:val="24"/>
    </w:rPr>
  </w:style>
  <w:style w:type="paragraph" w:styleId="BalloonText">
    <w:name w:val="Balloon Text"/>
    <w:basedOn w:val="Normal"/>
    <w:link w:val="BalloonTextChar"/>
    <w:uiPriority w:val="99"/>
    <w:semiHidden/>
    <w:unhideWhenUsed/>
    <w:rsid w:val="006A741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A741E"/>
    <w:rPr>
      <w:rFonts w:ascii="Tahoma" w:hAnsi="Tahoma" w:cs="Tahoma"/>
      <w:sz w:val="16"/>
      <w:szCs w:val="16"/>
    </w:rPr>
  </w:style>
  <w:style w:type="paragraph" w:styleId="Caption">
    <w:name w:val="caption"/>
    <w:basedOn w:val="Normal"/>
    <w:next w:val="Normal"/>
    <w:uiPriority w:val="35"/>
    <w:unhideWhenUsed/>
    <w:qFormat/>
    <w:rsid w:val="006A741E"/>
    <w:pPr>
      <w:spacing w:line="240" w:lineRule="auto"/>
    </w:pPr>
    <w:rPr>
      <w:b/>
      <w:bCs/>
      <w:color w:val="4F81BD"/>
      <w:sz w:val="18"/>
      <w:szCs w:val="18"/>
    </w:rPr>
  </w:style>
  <w:style w:type="paragraph" w:styleId="Header">
    <w:name w:val="header"/>
    <w:basedOn w:val="Normal"/>
    <w:link w:val="HeaderChar"/>
    <w:uiPriority w:val="99"/>
    <w:unhideWhenUsed/>
    <w:rsid w:val="00C515DD"/>
    <w:pPr>
      <w:tabs>
        <w:tab w:val="center" w:pos="4680"/>
        <w:tab w:val="right" w:pos="9360"/>
      </w:tabs>
    </w:pPr>
  </w:style>
  <w:style w:type="character" w:customStyle="1" w:styleId="HeaderChar">
    <w:name w:val="Header Char"/>
    <w:link w:val="Header"/>
    <w:uiPriority w:val="99"/>
    <w:rsid w:val="00C515DD"/>
    <w:rPr>
      <w:sz w:val="22"/>
      <w:szCs w:val="22"/>
    </w:rPr>
  </w:style>
  <w:style w:type="paragraph" w:styleId="Footer">
    <w:name w:val="footer"/>
    <w:basedOn w:val="Normal"/>
    <w:link w:val="FooterChar"/>
    <w:uiPriority w:val="99"/>
    <w:unhideWhenUsed/>
    <w:rsid w:val="00C515DD"/>
    <w:pPr>
      <w:tabs>
        <w:tab w:val="center" w:pos="4680"/>
        <w:tab w:val="right" w:pos="9360"/>
      </w:tabs>
    </w:pPr>
  </w:style>
  <w:style w:type="character" w:customStyle="1" w:styleId="FooterChar">
    <w:name w:val="Footer Char"/>
    <w:link w:val="Footer"/>
    <w:uiPriority w:val="99"/>
    <w:rsid w:val="00C515DD"/>
    <w:rPr>
      <w:sz w:val="22"/>
      <w:szCs w:val="22"/>
    </w:rPr>
  </w:style>
  <w:style w:type="paragraph" w:styleId="FootnoteText">
    <w:name w:val="footnote text"/>
    <w:basedOn w:val="Normal"/>
    <w:link w:val="FootnoteTextChar"/>
    <w:uiPriority w:val="99"/>
    <w:semiHidden/>
    <w:unhideWhenUsed/>
    <w:rsid w:val="000B2977"/>
    <w:rPr>
      <w:sz w:val="20"/>
      <w:szCs w:val="20"/>
    </w:rPr>
  </w:style>
  <w:style w:type="character" w:customStyle="1" w:styleId="FootnoteTextChar">
    <w:name w:val="Footnote Text Char"/>
    <w:basedOn w:val="DefaultParagraphFont"/>
    <w:link w:val="FootnoteText"/>
    <w:uiPriority w:val="99"/>
    <w:semiHidden/>
    <w:rsid w:val="000B2977"/>
  </w:style>
  <w:style w:type="character" w:styleId="FootnoteReference">
    <w:name w:val="footnote reference"/>
    <w:uiPriority w:val="99"/>
    <w:semiHidden/>
    <w:unhideWhenUsed/>
    <w:rsid w:val="000B2977"/>
    <w:rPr>
      <w:vertAlign w:val="superscript"/>
    </w:rPr>
  </w:style>
  <w:style w:type="table" w:styleId="TableGrid">
    <w:name w:val="Table Grid"/>
    <w:basedOn w:val="TableNormal"/>
    <w:uiPriority w:val="59"/>
    <w:rsid w:val="00550D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4016DE"/>
    <w:rPr>
      <w:color w:val="0000FF"/>
      <w:u w:val="single"/>
    </w:rPr>
  </w:style>
  <w:style w:type="character" w:styleId="CommentReference">
    <w:name w:val="annotation reference"/>
    <w:uiPriority w:val="99"/>
    <w:semiHidden/>
    <w:unhideWhenUsed/>
    <w:rsid w:val="00422B86"/>
    <w:rPr>
      <w:sz w:val="16"/>
      <w:szCs w:val="16"/>
    </w:rPr>
  </w:style>
  <w:style w:type="paragraph" w:styleId="CommentText">
    <w:name w:val="annotation text"/>
    <w:basedOn w:val="Normal"/>
    <w:link w:val="CommentTextChar"/>
    <w:uiPriority w:val="99"/>
    <w:semiHidden/>
    <w:unhideWhenUsed/>
    <w:rsid w:val="00422B86"/>
    <w:rPr>
      <w:sz w:val="20"/>
      <w:szCs w:val="20"/>
    </w:rPr>
  </w:style>
  <w:style w:type="character" w:customStyle="1" w:styleId="CommentTextChar">
    <w:name w:val="Comment Text Char"/>
    <w:basedOn w:val="DefaultParagraphFont"/>
    <w:link w:val="CommentText"/>
    <w:uiPriority w:val="99"/>
    <w:semiHidden/>
    <w:rsid w:val="00422B86"/>
  </w:style>
  <w:style w:type="paragraph" w:styleId="CommentSubject">
    <w:name w:val="annotation subject"/>
    <w:basedOn w:val="CommentText"/>
    <w:next w:val="CommentText"/>
    <w:link w:val="CommentSubjectChar"/>
    <w:uiPriority w:val="99"/>
    <w:semiHidden/>
    <w:unhideWhenUsed/>
    <w:rsid w:val="00422B86"/>
    <w:rPr>
      <w:b/>
      <w:bCs/>
    </w:rPr>
  </w:style>
  <w:style w:type="character" w:customStyle="1" w:styleId="CommentSubjectChar">
    <w:name w:val="Comment Subject Char"/>
    <w:link w:val="CommentSubject"/>
    <w:uiPriority w:val="99"/>
    <w:semiHidden/>
    <w:rsid w:val="00422B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72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D97FDF-80FB-4A6F-95DF-1132E8AA9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1676</Words>
  <Characters>9189</Characters>
  <Application>Microsoft Office Word</Application>
  <DocSecurity>4</DocSecurity>
  <Lines>176</Lines>
  <Paragraphs>44</Paragraphs>
  <ScaleCrop>false</ScaleCrop>
  <HeadingPairs>
    <vt:vector size="2" baseType="variant">
      <vt:variant>
        <vt:lpstr>Title</vt:lpstr>
      </vt:variant>
      <vt:variant>
        <vt:i4>1</vt:i4>
      </vt:variant>
    </vt:vector>
  </HeadingPairs>
  <TitlesOfParts>
    <vt:vector size="1" baseType="lpstr">
      <vt:lpstr/>
    </vt:vector>
  </TitlesOfParts>
  <Company>University of Connecticut</Company>
  <LinksUpToDate>false</LinksUpToDate>
  <CharactersWithSpaces>10821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HuskyPC</dc:creator>
  <cp:keywords/>
  <cp:lastModifiedBy>Dennis McGonagle</cp:lastModifiedBy>
  <cp:revision>2</cp:revision>
  <cp:lastPrinted>2013-11-05T18:47:00Z</cp:lastPrinted>
  <dcterms:created xsi:type="dcterms:W3CDTF">2015-06-12T19:12:00Z</dcterms:created>
  <dcterms:modified xsi:type="dcterms:W3CDTF">2015-06-12T19:12:00Z</dcterms:modified>
</cp:coreProperties>
</file>