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8A003" w14:textId="77777777" w:rsidR="00D01487" w:rsidRPr="00856A27" w:rsidRDefault="00D01487" w:rsidP="00141E26">
      <w:pPr>
        <w:spacing w:after="0" w:line="240" w:lineRule="auto"/>
        <w:rPr>
          <w:rFonts w:ascii="Times New Roman" w:hAnsi="Times New Roman"/>
          <w:b/>
          <w:sz w:val="24"/>
          <w:szCs w:val="24"/>
        </w:rPr>
      </w:pPr>
      <w:r w:rsidRPr="00856A27">
        <w:rPr>
          <w:rFonts w:ascii="Times New Roman" w:hAnsi="Times New Roman"/>
          <w:b/>
          <w:sz w:val="28"/>
          <w:szCs w:val="24"/>
        </w:rPr>
        <w:t>PI:</w:t>
      </w:r>
      <w:r w:rsidRPr="00856A27">
        <w:rPr>
          <w:rFonts w:ascii="Times New Roman" w:hAnsi="Times New Roman"/>
          <w:b/>
          <w:sz w:val="24"/>
          <w:szCs w:val="24"/>
        </w:rPr>
        <w:t xml:space="preserve"> </w:t>
      </w:r>
      <w:r w:rsidRPr="00856A27">
        <w:rPr>
          <w:rFonts w:ascii="Times New Roman" w:hAnsi="Times New Roman"/>
          <w:sz w:val="24"/>
          <w:szCs w:val="24"/>
        </w:rPr>
        <w:t xml:space="preserve">Ali </w:t>
      </w:r>
      <w:proofErr w:type="spellStart"/>
      <w:r w:rsidRPr="00856A27">
        <w:rPr>
          <w:rFonts w:ascii="Times New Roman" w:hAnsi="Times New Roman"/>
          <w:sz w:val="24"/>
          <w:szCs w:val="24"/>
        </w:rPr>
        <w:t>Bazzi</w:t>
      </w:r>
      <w:proofErr w:type="spellEnd"/>
      <w:r w:rsidRPr="00856A27">
        <w:rPr>
          <w:rFonts w:ascii="Times New Roman" w:hAnsi="Times New Roman"/>
          <w:sz w:val="24"/>
          <w:szCs w:val="24"/>
        </w:rPr>
        <w:t xml:space="preserve"> – University of Connecticut</w:t>
      </w:r>
    </w:p>
    <w:p w14:paraId="1FFF6CB5" w14:textId="77777777" w:rsidR="00D01487" w:rsidRPr="00856A27" w:rsidRDefault="00D01487" w:rsidP="00141E26">
      <w:pPr>
        <w:spacing w:after="0" w:line="240" w:lineRule="auto"/>
        <w:rPr>
          <w:rFonts w:ascii="Times New Roman" w:hAnsi="Times New Roman"/>
          <w:sz w:val="24"/>
          <w:szCs w:val="24"/>
        </w:rPr>
      </w:pPr>
      <w:r w:rsidRPr="00856A27">
        <w:rPr>
          <w:rFonts w:ascii="Times New Roman" w:hAnsi="Times New Roman"/>
          <w:b/>
          <w:sz w:val="28"/>
          <w:szCs w:val="28"/>
        </w:rPr>
        <w:t xml:space="preserve">Electrical Engineering Science Education Title: </w:t>
      </w:r>
      <w:r w:rsidRPr="00856A27">
        <w:rPr>
          <w:rFonts w:ascii="Times New Roman" w:hAnsi="Times New Roman"/>
          <w:sz w:val="24"/>
          <w:szCs w:val="28"/>
        </w:rPr>
        <w:t>Electric Machines and Power Electronics</w:t>
      </w:r>
      <w:r w:rsidRPr="00856A27">
        <w:rPr>
          <w:rFonts w:ascii="Times New Roman" w:hAnsi="Times New Roman"/>
          <w:sz w:val="24"/>
          <w:szCs w:val="24"/>
        </w:rPr>
        <w:t>:</w:t>
      </w:r>
      <w:r w:rsidRPr="00856A27">
        <w:rPr>
          <w:rFonts w:ascii="Times New Roman" w:hAnsi="Times New Roman"/>
          <w:b/>
          <w:sz w:val="24"/>
          <w:szCs w:val="24"/>
        </w:rPr>
        <w:t xml:space="preserve"> </w:t>
      </w:r>
      <w:r w:rsidR="00B90A00" w:rsidRPr="00856A27">
        <w:rPr>
          <w:rFonts w:ascii="Times New Roman" w:hAnsi="Times New Roman"/>
          <w:sz w:val="24"/>
          <w:szCs w:val="24"/>
        </w:rPr>
        <w:t>DC Machine Characterization</w:t>
      </w:r>
    </w:p>
    <w:p w14:paraId="24FA1886" w14:textId="77777777" w:rsidR="00D01487" w:rsidRPr="00856A27" w:rsidRDefault="00D01487" w:rsidP="00141E26">
      <w:pPr>
        <w:autoSpaceDE w:val="0"/>
        <w:autoSpaceDN w:val="0"/>
        <w:adjustRightInd w:val="0"/>
        <w:spacing w:after="0" w:line="240" w:lineRule="auto"/>
        <w:rPr>
          <w:rFonts w:ascii="Times New Roman" w:hAnsi="Times New Roman"/>
          <w:b/>
          <w:bCs/>
          <w:sz w:val="24"/>
          <w:szCs w:val="24"/>
        </w:rPr>
      </w:pPr>
    </w:p>
    <w:p w14:paraId="298B8C12" w14:textId="77777777" w:rsidR="0039662A" w:rsidRPr="00856A27" w:rsidRDefault="00980C31" w:rsidP="00141E26">
      <w:pPr>
        <w:autoSpaceDE w:val="0"/>
        <w:autoSpaceDN w:val="0"/>
        <w:adjustRightInd w:val="0"/>
        <w:spacing w:after="0" w:line="240" w:lineRule="auto"/>
        <w:rPr>
          <w:rFonts w:ascii="Times New Roman" w:hAnsi="Times New Roman"/>
          <w:b/>
          <w:bCs/>
          <w:sz w:val="28"/>
          <w:szCs w:val="24"/>
        </w:rPr>
      </w:pPr>
      <w:r w:rsidRPr="00856A27">
        <w:rPr>
          <w:rFonts w:ascii="Times New Roman" w:hAnsi="Times New Roman"/>
          <w:b/>
          <w:bCs/>
          <w:sz w:val="28"/>
          <w:szCs w:val="24"/>
        </w:rPr>
        <w:t xml:space="preserve">Overview </w:t>
      </w:r>
    </w:p>
    <w:p w14:paraId="69895BA3" w14:textId="77777777" w:rsidR="0039662A" w:rsidRPr="00856A27" w:rsidRDefault="006D7DCB" w:rsidP="00141E26">
      <w:p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The objective of this experiment is to test t</w:t>
      </w:r>
      <w:r w:rsidR="001D282F" w:rsidRPr="00856A27">
        <w:rPr>
          <w:rFonts w:ascii="Times New Roman" w:hAnsi="Times New Roman"/>
          <w:bCs/>
          <w:sz w:val="24"/>
          <w:szCs w:val="24"/>
        </w:rPr>
        <w:t>wo main</w:t>
      </w:r>
      <w:r w:rsidRPr="00856A27">
        <w:rPr>
          <w:rFonts w:ascii="Times New Roman" w:hAnsi="Times New Roman"/>
          <w:bCs/>
          <w:sz w:val="24"/>
          <w:szCs w:val="24"/>
        </w:rPr>
        <w:t xml:space="preserve"> </w:t>
      </w:r>
      <w:commentRangeStart w:id="0"/>
      <w:r w:rsidRPr="00856A27">
        <w:rPr>
          <w:rFonts w:ascii="Times New Roman" w:hAnsi="Times New Roman"/>
          <w:bCs/>
          <w:sz w:val="24"/>
          <w:szCs w:val="24"/>
        </w:rPr>
        <w:t>DC machine configurations</w:t>
      </w:r>
      <w:commentRangeEnd w:id="0"/>
      <w:r w:rsidR="00DD6FDC" w:rsidRPr="00856A27">
        <w:rPr>
          <w:rStyle w:val="CommentReference"/>
          <w:rFonts w:ascii="Times New Roman" w:hAnsi="Times New Roman"/>
        </w:rPr>
        <w:commentReference w:id="0"/>
      </w:r>
      <w:r w:rsidRPr="00856A27">
        <w:rPr>
          <w:rFonts w:ascii="Times New Roman" w:hAnsi="Times New Roman"/>
          <w:bCs/>
          <w:sz w:val="24"/>
          <w:szCs w:val="24"/>
        </w:rPr>
        <w:t xml:space="preserve">: </w:t>
      </w:r>
      <w:r w:rsidR="00DD4EF2" w:rsidRPr="00856A27">
        <w:rPr>
          <w:rFonts w:ascii="Times New Roman" w:hAnsi="Times New Roman"/>
          <w:bCs/>
          <w:sz w:val="24"/>
          <w:szCs w:val="24"/>
        </w:rPr>
        <w:t>s</w:t>
      </w:r>
      <w:r w:rsidRPr="00856A27">
        <w:rPr>
          <w:rFonts w:ascii="Times New Roman" w:hAnsi="Times New Roman"/>
          <w:bCs/>
          <w:sz w:val="24"/>
          <w:szCs w:val="24"/>
        </w:rPr>
        <w:t>hunt</w:t>
      </w:r>
      <w:r w:rsidR="001D282F" w:rsidRPr="00856A27">
        <w:rPr>
          <w:rFonts w:ascii="Times New Roman" w:hAnsi="Times New Roman"/>
          <w:bCs/>
          <w:sz w:val="24"/>
          <w:szCs w:val="24"/>
        </w:rPr>
        <w:t xml:space="preserve"> and</w:t>
      </w:r>
      <w:r w:rsidRPr="00856A27">
        <w:rPr>
          <w:rFonts w:ascii="Times New Roman" w:hAnsi="Times New Roman"/>
          <w:bCs/>
          <w:sz w:val="24"/>
          <w:szCs w:val="24"/>
        </w:rPr>
        <w:t xml:space="preserve"> series</w:t>
      </w:r>
      <w:r w:rsidR="001D282F" w:rsidRPr="00856A27">
        <w:rPr>
          <w:rFonts w:ascii="Times New Roman" w:hAnsi="Times New Roman"/>
          <w:bCs/>
          <w:sz w:val="24"/>
          <w:szCs w:val="24"/>
        </w:rPr>
        <w:t>.</w:t>
      </w:r>
      <w:r w:rsidR="00DD4EF2" w:rsidRPr="00856A27">
        <w:rPr>
          <w:rFonts w:ascii="Times New Roman" w:hAnsi="Times New Roman"/>
          <w:bCs/>
          <w:sz w:val="24"/>
          <w:szCs w:val="24"/>
        </w:rPr>
        <w:t xml:space="preserve"> </w:t>
      </w:r>
      <w:r w:rsidR="0039205C" w:rsidRPr="00856A27">
        <w:rPr>
          <w:rFonts w:ascii="Times New Roman" w:hAnsi="Times New Roman"/>
          <w:bCs/>
          <w:sz w:val="24"/>
          <w:szCs w:val="24"/>
        </w:rPr>
        <w:t xml:space="preserve">Tests are intended to estimate the residual flux in the machine </w:t>
      </w:r>
      <w:r w:rsidR="00980C31" w:rsidRPr="00856A27">
        <w:rPr>
          <w:rFonts w:ascii="Times New Roman" w:hAnsi="Times New Roman"/>
          <w:bCs/>
          <w:sz w:val="24"/>
          <w:szCs w:val="24"/>
        </w:rPr>
        <w:t xml:space="preserve">and to </w:t>
      </w:r>
      <w:r w:rsidR="0039205C" w:rsidRPr="00856A27">
        <w:rPr>
          <w:rFonts w:ascii="Times New Roman" w:hAnsi="Times New Roman"/>
          <w:bCs/>
          <w:sz w:val="24"/>
          <w:szCs w:val="24"/>
        </w:rPr>
        <w:t>st</w:t>
      </w:r>
      <w:r w:rsidR="00980C31" w:rsidRPr="00856A27">
        <w:rPr>
          <w:rFonts w:ascii="Times New Roman" w:hAnsi="Times New Roman"/>
          <w:bCs/>
          <w:sz w:val="24"/>
          <w:szCs w:val="24"/>
        </w:rPr>
        <w:t xml:space="preserve">udy the no-load </w:t>
      </w:r>
      <w:r w:rsidR="001D282F" w:rsidRPr="00856A27">
        <w:rPr>
          <w:rFonts w:ascii="Times New Roman" w:hAnsi="Times New Roman"/>
          <w:bCs/>
          <w:sz w:val="24"/>
          <w:szCs w:val="24"/>
        </w:rPr>
        <w:t>and</w:t>
      </w:r>
      <w:r w:rsidR="0039205C" w:rsidRPr="00856A27">
        <w:rPr>
          <w:rFonts w:ascii="Times New Roman" w:hAnsi="Times New Roman"/>
          <w:bCs/>
          <w:sz w:val="24"/>
          <w:szCs w:val="24"/>
        </w:rPr>
        <w:t xml:space="preserve"> loading characteristics of different configurations</w:t>
      </w:r>
      <w:r w:rsidR="001D282F" w:rsidRPr="00856A27">
        <w:rPr>
          <w:rFonts w:ascii="Times New Roman" w:hAnsi="Times New Roman"/>
          <w:bCs/>
          <w:sz w:val="24"/>
          <w:szCs w:val="24"/>
        </w:rPr>
        <w:t>.</w:t>
      </w:r>
    </w:p>
    <w:p w14:paraId="558D78E5" w14:textId="77777777" w:rsidR="00450DE9" w:rsidRPr="00856A27" w:rsidRDefault="00450DE9" w:rsidP="00141E26">
      <w:pPr>
        <w:autoSpaceDE w:val="0"/>
        <w:autoSpaceDN w:val="0"/>
        <w:adjustRightInd w:val="0"/>
        <w:spacing w:after="0" w:line="240" w:lineRule="auto"/>
        <w:rPr>
          <w:ins w:id="1" w:author="HuskyPC" w:date="2015-06-15T18:36:00Z"/>
          <w:rFonts w:ascii="Times New Roman" w:hAnsi="Times New Roman"/>
          <w:bCs/>
          <w:sz w:val="24"/>
          <w:szCs w:val="24"/>
        </w:rPr>
      </w:pPr>
    </w:p>
    <w:p w14:paraId="2F63CC9F" w14:textId="77777777" w:rsidR="004E22F1" w:rsidRPr="00856A27" w:rsidDel="00BA30A2" w:rsidRDefault="00BA30A2" w:rsidP="00141E26">
      <w:pPr>
        <w:autoSpaceDE w:val="0"/>
        <w:autoSpaceDN w:val="0"/>
        <w:adjustRightInd w:val="0"/>
        <w:spacing w:after="0" w:line="240" w:lineRule="auto"/>
        <w:rPr>
          <w:ins w:id="2" w:author="HuskyPC" w:date="2015-06-15T18:36:00Z"/>
          <w:del w:id="3" w:author="Dennis McGonagle" w:date="2015-06-16T12:21:00Z"/>
          <w:rFonts w:ascii="Times New Roman" w:hAnsi="Times New Roman"/>
          <w:bCs/>
          <w:sz w:val="24"/>
          <w:szCs w:val="24"/>
        </w:rPr>
      </w:pPr>
      <w:del w:id="4" w:author="Dennis McGonagle" w:date="2015-06-16T12:21:00Z">
        <w:r w:rsidRPr="00856A27" w:rsidDel="00BA30A2">
          <w:rPr>
            <w:rFonts w:ascii="Times New Roman" w:hAnsi="Times New Roman"/>
            <w:bCs/>
            <w:sz w:val="24"/>
            <w:szCs w:val="24"/>
          </w:rPr>
          <w:delText>Introduction</w:delText>
        </w:r>
      </w:del>
    </w:p>
    <w:p w14:paraId="79D7DB90" w14:textId="7B12E40E" w:rsidR="005C27DA" w:rsidRDefault="004E22F1" w:rsidP="00141E26">
      <w:pPr>
        <w:autoSpaceDE w:val="0"/>
        <w:autoSpaceDN w:val="0"/>
        <w:adjustRightInd w:val="0"/>
        <w:spacing w:after="0" w:line="240" w:lineRule="auto"/>
        <w:rPr>
          <w:ins w:id="5" w:author="setup" w:date="2015-06-25T15:32:00Z"/>
          <w:rFonts w:ascii="Times New Roman" w:hAnsi="Times New Roman"/>
          <w:bCs/>
          <w:sz w:val="24"/>
          <w:szCs w:val="24"/>
        </w:rPr>
      </w:pPr>
      <w:ins w:id="6" w:author="HuskyPC" w:date="2015-06-15T18:36:00Z">
        <w:r w:rsidRPr="00856A27">
          <w:rPr>
            <w:rFonts w:ascii="Times New Roman" w:hAnsi="Times New Roman"/>
            <w:bCs/>
            <w:sz w:val="24"/>
            <w:szCs w:val="24"/>
          </w:rPr>
          <w:t>The DC machine operates with DC currents and voltages compared to an AC machine which requires AC currents and voltages. DC machines were the first to be invented and utilize two magnetic fields that are controlled by DC currents. The same machine can be easily reconfigured to be a motor or generator if appropriate field excitation is av</w:t>
        </w:r>
        <w:r w:rsidRPr="00EC3D79">
          <w:rPr>
            <w:rFonts w:ascii="Times New Roman" w:hAnsi="Times New Roman"/>
            <w:bCs/>
            <w:sz w:val="24"/>
            <w:szCs w:val="24"/>
          </w:rPr>
          <w:t xml:space="preserve">ailable, since the DC machine has two fields termed field and armature. </w:t>
        </w:r>
        <w:commentRangeStart w:id="7"/>
        <w:r w:rsidRPr="00EC3D79">
          <w:rPr>
            <w:rFonts w:ascii="Times New Roman" w:hAnsi="Times New Roman"/>
            <w:bCs/>
            <w:sz w:val="24"/>
            <w:szCs w:val="24"/>
          </w:rPr>
          <w:t xml:space="preserve">The field is usually on the stator side </w:t>
        </w:r>
      </w:ins>
      <w:ins w:id="8" w:author="HuskyPC" w:date="2015-06-15T18:38:00Z">
        <w:r w:rsidRPr="00856A27">
          <w:rPr>
            <w:rFonts w:ascii="Times New Roman" w:hAnsi="Times New Roman"/>
            <w:bCs/>
            <w:sz w:val="24"/>
            <w:szCs w:val="24"/>
          </w:rPr>
          <w:t>a</w:t>
        </w:r>
      </w:ins>
      <w:ins w:id="9" w:author="HuskyPC" w:date="2015-06-15T18:36:00Z">
        <w:r w:rsidRPr="00856A27">
          <w:rPr>
            <w:rFonts w:ascii="Times New Roman" w:hAnsi="Times New Roman"/>
            <w:bCs/>
            <w:sz w:val="24"/>
            <w:szCs w:val="24"/>
          </w:rPr>
          <w:t xml:space="preserve">nd the armature is on the rotor side </w:t>
        </w:r>
      </w:ins>
      <w:ins w:id="10" w:author="HuskyPC" w:date="2015-06-15T18:38:00Z">
        <w:r w:rsidRPr="00856A27">
          <w:rPr>
            <w:rFonts w:ascii="Times New Roman" w:hAnsi="Times New Roman"/>
            <w:bCs/>
            <w:sz w:val="24"/>
            <w:szCs w:val="24"/>
          </w:rPr>
          <w:t>(opposite or inside-out compared to AC machines). Field excitation can be provided by permanent magnets or a winding (coil)</w:t>
        </w:r>
        <w:del w:id="11" w:author="Dennis McGonagle" w:date="2015-06-16T12:23:00Z">
          <w:r w:rsidRPr="00856A27" w:rsidDel="00BA30A2">
            <w:rPr>
              <w:rFonts w:ascii="Times New Roman" w:hAnsi="Times New Roman"/>
              <w:bCs/>
              <w:sz w:val="24"/>
              <w:szCs w:val="24"/>
            </w:rPr>
            <w:delText xml:space="preserve">, and </w:delText>
          </w:r>
        </w:del>
      </w:ins>
      <w:ins w:id="12" w:author="Dennis McGonagle" w:date="2015-06-16T12:23:00Z">
        <w:r w:rsidR="00BA30A2" w:rsidRPr="00856A27">
          <w:rPr>
            <w:rFonts w:ascii="Times New Roman" w:hAnsi="Times New Roman"/>
            <w:bCs/>
            <w:sz w:val="24"/>
            <w:szCs w:val="24"/>
          </w:rPr>
          <w:t xml:space="preserve">. </w:t>
        </w:r>
      </w:ins>
      <w:commentRangeEnd w:id="7"/>
      <w:r w:rsidR="00BC666A" w:rsidRPr="00856A27">
        <w:rPr>
          <w:rStyle w:val="CommentReference"/>
          <w:rFonts w:ascii="Times New Roman" w:hAnsi="Times New Roman"/>
        </w:rPr>
        <w:commentReference w:id="7"/>
      </w:r>
      <w:ins w:id="13" w:author="setup" w:date="2015-06-25T15:26:00Z">
        <w:r w:rsidR="005C27DA">
          <w:rPr>
            <w:rFonts w:ascii="Times New Roman" w:hAnsi="Times New Roman"/>
            <w:bCs/>
            <w:sz w:val="24"/>
            <w:szCs w:val="24"/>
          </w:rPr>
          <w:t xml:space="preserve"> When current is applied to the armature or rotor coil, it passes from the DC source to the coil through brushes that are stationary and slip rings mounted on the rotating rotor touching the brushes</w:t>
        </w:r>
      </w:ins>
      <w:ins w:id="14" w:author="setup" w:date="2015-06-25T15:27:00Z">
        <w:r w:rsidR="005C27DA">
          <w:rPr>
            <w:rFonts w:ascii="Times New Roman" w:hAnsi="Times New Roman"/>
            <w:bCs/>
            <w:sz w:val="24"/>
            <w:szCs w:val="24"/>
          </w:rPr>
          <w:t>. W</w:t>
        </w:r>
      </w:ins>
      <w:ins w:id="15" w:author="Dennis McGonagle" w:date="2015-06-25T15:56:00Z">
        <w:r w:rsidR="00573033">
          <w:rPr>
            <w:rFonts w:ascii="Times New Roman" w:hAnsi="Times New Roman"/>
            <w:bCs/>
            <w:sz w:val="24"/>
            <w:szCs w:val="24"/>
          </w:rPr>
          <w:t>hen</w:t>
        </w:r>
      </w:ins>
      <w:ins w:id="16" w:author="setup" w:date="2015-06-25T15:27:00Z">
        <w:del w:id="17" w:author="Dennis McGonagle" w:date="2015-06-25T15:56:00Z">
          <w:r w:rsidR="005C27DA" w:rsidDel="00573033">
            <w:rPr>
              <w:rFonts w:ascii="Times New Roman" w:hAnsi="Times New Roman"/>
              <w:bCs/>
              <w:sz w:val="24"/>
              <w:szCs w:val="24"/>
            </w:rPr>
            <w:delText>ith</w:delText>
          </w:r>
        </w:del>
        <w:r w:rsidR="005C27DA">
          <w:rPr>
            <w:rFonts w:ascii="Times New Roman" w:hAnsi="Times New Roman"/>
            <w:bCs/>
            <w:sz w:val="24"/>
            <w:szCs w:val="24"/>
          </w:rPr>
          <w:t xml:space="preserve"> the rotor armature coil is a current-carrying loop and is exposed to an external field from the stator or field </w:t>
        </w:r>
      </w:ins>
      <w:ins w:id="18" w:author="setup" w:date="2015-06-25T15:33:00Z">
        <w:r w:rsidR="005C27DA">
          <w:rPr>
            <w:rFonts w:ascii="Times New Roman" w:hAnsi="Times New Roman"/>
            <w:bCs/>
            <w:sz w:val="24"/>
            <w:szCs w:val="24"/>
          </w:rPr>
          <w:t>magnet, a force is</w:t>
        </w:r>
      </w:ins>
      <w:ins w:id="19" w:author="setup" w:date="2015-06-25T15:27:00Z">
        <w:r w:rsidR="005C27DA">
          <w:rPr>
            <w:rFonts w:ascii="Times New Roman" w:hAnsi="Times New Roman"/>
            <w:bCs/>
            <w:sz w:val="24"/>
            <w:szCs w:val="24"/>
          </w:rPr>
          <w:t xml:space="preserve"> exerted on the loop. Since the loop is </w:t>
        </w:r>
      </w:ins>
      <w:ins w:id="20" w:author="setup" w:date="2015-06-25T15:28:00Z">
        <w:r w:rsidR="005C27DA">
          <w:rPr>
            <w:rFonts w:ascii="Times New Roman" w:hAnsi="Times New Roman"/>
            <w:bCs/>
            <w:sz w:val="24"/>
            <w:szCs w:val="24"/>
          </w:rPr>
          <w:t>“hanging” on both sides of the motor using bearings, the force will produce a torque that will rotate the rotor’s shaft rather than move it in any other direction. This rotation causes the</w:t>
        </w:r>
      </w:ins>
      <w:ins w:id="21" w:author="setup" w:date="2015-06-25T15:30:00Z">
        <w:r w:rsidR="005C27DA">
          <w:rPr>
            <w:rFonts w:ascii="Times New Roman" w:hAnsi="Times New Roman"/>
            <w:bCs/>
            <w:sz w:val="24"/>
            <w:szCs w:val="24"/>
          </w:rPr>
          <w:t xml:space="preserve"> magnetic fields to align but at the same time,</w:t>
        </w:r>
      </w:ins>
      <w:ins w:id="22" w:author="setup" w:date="2015-06-25T15:28:00Z">
        <w:r w:rsidR="005C27DA">
          <w:rPr>
            <w:rFonts w:ascii="Times New Roman" w:hAnsi="Times New Roman"/>
            <w:bCs/>
            <w:sz w:val="24"/>
            <w:szCs w:val="24"/>
          </w:rPr>
          <w:t xml:space="preserve"> slip rings switch sides on the brushes, or </w:t>
        </w:r>
      </w:ins>
      <w:ins w:id="23" w:author="setup" w:date="2015-06-25T15:29:00Z">
        <w:r w:rsidR="005C27DA">
          <w:rPr>
            <w:rFonts w:ascii="Times New Roman" w:hAnsi="Times New Roman"/>
            <w:bCs/>
            <w:sz w:val="24"/>
            <w:szCs w:val="24"/>
          </w:rPr>
          <w:t>“commute”</w:t>
        </w:r>
      </w:ins>
      <w:ins w:id="24" w:author="Dennis McGonagle" w:date="2015-06-25T15:53:00Z">
        <w:r w:rsidR="00573033">
          <w:rPr>
            <w:rFonts w:ascii="Times New Roman" w:hAnsi="Times New Roman"/>
            <w:bCs/>
            <w:sz w:val="24"/>
            <w:szCs w:val="24"/>
          </w:rPr>
          <w:t>,</w:t>
        </w:r>
      </w:ins>
      <w:ins w:id="25" w:author="setup" w:date="2015-06-25T15:29:00Z">
        <w:r w:rsidR="005C27DA">
          <w:rPr>
            <w:rFonts w:ascii="Times New Roman" w:hAnsi="Times New Roman"/>
            <w:bCs/>
            <w:sz w:val="24"/>
            <w:szCs w:val="24"/>
          </w:rPr>
          <w:t xml:space="preserve"> and this is what is known as the commutation process. When this commutation occurs,</w:t>
        </w:r>
      </w:ins>
      <w:ins w:id="26" w:author="setup" w:date="2015-06-25T15:30:00Z">
        <w:r w:rsidR="005C27DA">
          <w:rPr>
            <w:rFonts w:ascii="Times New Roman" w:hAnsi="Times New Roman"/>
            <w:bCs/>
            <w:sz w:val="24"/>
            <w:szCs w:val="24"/>
          </w:rPr>
          <w:t xml:space="preserve"> </w:t>
        </w:r>
      </w:ins>
      <w:ins w:id="27" w:author="setup" w:date="2015-06-25T15:29:00Z">
        <w:r w:rsidR="005C27DA">
          <w:rPr>
            <w:rFonts w:ascii="Times New Roman" w:hAnsi="Times New Roman"/>
            <w:bCs/>
            <w:sz w:val="24"/>
            <w:szCs w:val="24"/>
          </w:rPr>
          <w:t>current flow in the</w:t>
        </w:r>
      </w:ins>
      <w:ins w:id="28" w:author="setup" w:date="2015-06-25T15:30:00Z">
        <w:r w:rsidR="005C27DA">
          <w:rPr>
            <w:rFonts w:ascii="Times New Roman" w:hAnsi="Times New Roman"/>
            <w:bCs/>
            <w:sz w:val="24"/>
            <w:szCs w:val="24"/>
          </w:rPr>
          <w:t xml:space="preserve"> rotor coil is reversed and magnetic fields oppose each other again</w:t>
        </w:r>
      </w:ins>
      <w:ins w:id="29" w:author="Dennis McGonagle" w:date="2015-06-25T15:54:00Z">
        <w:r w:rsidR="00573033">
          <w:rPr>
            <w:rFonts w:ascii="Times New Roman" w:hAnsi="Times New Roman"/>
            <w:bCs/>
            <w:sz w:val="24"/>
            <w:szCs w:val="24"/>
          </w:rPr>
          <w:t>,</w:t>
        </w:r>
      </w:ins>
      <w:ins w:id="30" w:author="setup" w:date="2015-06-25T15:30:00Z">
        <w:r w:rsidR="005C27DA">
          <w:rPr>
            <w:rFonts w:ascii="Times New Roman" w:hAnsi="Times New Roman"/>
            <w:bCs/>
            <w:sz w:val="24"/>
            <w:szCs w:val="24"/>
          </w:rPr>
          <w:t xml:space="preserve"> ca</w:t>
        </w:r>
        <w:bookmarkStart w:id="31" w:name="_GoBack"/>
        <w:bookmarkEnd w:id="31"/>
        <w:r w:rsidR="005C27DA">
          <w:rPr>
            <w:rFonts w:ascii="Times New Roman" w:hAnsi="Times New Roman"/>
            <w:bCs/>
            <w:sz w:val="24"/>
            <w:szCs w:val="24"/>
          </w:rPr>
          <w:t xml:space="preserve">using further torque in the same direction of rotation. </w:t>
        </w:r>
      </w:ins>
      <w:ins w:id="32" w:author="setup" w:date="2015-06-25T15:31:00Z">
        <w:r w:rsidR="005C27DA">
          <w:rPr>
            <w:rFonts w:ascii="Times New Roman" w:hAnsi="Times New Roman"/>
            <w:bCs/>
            <w:sz w:val="24"/>
            <w:szCs w:val="24"/>
          </w:rPr>
          <w:t>This process continues and the rotor shaft spins providing motor action.</w:t>
        </w:r>
      </w:ins>
      <w:ins w:id="33" w:author="setup" w:date="2015-06-25T15:32:00Z">
        <w:r w:rsidR="005C27DA">
          <w:rPr>
            <w:rFonts w:ascii="Times New Roman" w:hAnsi="Times New Roman"/>
            <w:bCs/>
            <w:sz w:val="24"/>
            <w:szCs w:val="24"/>
          </w:rPr>
          <w:t xml:space="preserve"> In generator operation, mechanical rotation is provided to the rotor shaft and current flows out of the rotor after it is induced due to a moving coil under a magnetic field.</w:t>
        </w:r>
      </w:ins>
    </w:p>
    <w:p w14:paraId="22ADCB07" w14:textId="690F2E4D" w:rsidR="004E22F1" w:rsidRPr="00856A27" w:rsidRDefault="005C27DA" w:rsidP="00141E26">
      <w:pPr>
        <w:autoSpaceDE w:val="0"/>
        <w:autoSpaceDN w:val="0"/>
        <w:adjustRightInd w:val="0"/>
        <w:spacing w:after="0" w:line="240" w:lineRule="auto"/>
        <w:rPr>
          <w:ins w:id="34" w:author="HuskyPC" w:date="2015-06-15T18:36:00Z"/>
          <w:rFonts w:ascii="Times New Roman" w:hAnsi="Times New Roman"/>
          <w:bCs/>
          <w:sz w:val="24"/>
          <w:szCs w:val="24"/>
        </w:rPr>
      </w:pPr>
      <w:ins w:id="35" w:author="setup" w:date="2015-06-25T15:26:00Z">
        <w:r>
          <w:rPr>
            <w:rFonts w:ascii="Times New Roman" w:hAnsi="Times New Roman"/>
            <w:bCs/>
            <w:sz w:val="24"/>
            <w:szCs w:val="24"/>
          </w:rPr>
          <w:t xml:space="preserve"> </w:t>
        </w:r>
      </w:ins>
      <w:ins w:id="36" w:author="Dennis McGonagle" w:date="2015-06-16T12:23:00Z">
        <w:r w:rsidR="00BA30A2" w:rsidRPr="00856A27">
          <w:rPr>
            <w:rFonts w:ascii="Times New Roman" w:hAnsi="Times New Roman"/>
            <w:bCs/>
            <w:sz w:val="24"/>
            <w:szCs w:val="24"/>
          </w:rPr>
          <w:t>T</w:t>
        </w:r>
      </w:ins>
      <w:ins w:id="37" w:author="HuskyPC" w:date="2015-06-15T18:38:00Z">
        <w:del w:id="38" w:author="Dennis McGonagle" w:date="2015-06-16T12:23:00Z">
          <w:r w:rsidR="004E22F1" w:rsidRPr="00856A27" w:rsidDel="00BA30A2">
            <w:rPr>
              <w:rFonts w:ascii="Times New Roman" w:hAnsi="Times New Roman"/>
              <w:bCs/>
              <w:sz w:val="24"/>
              <w:szCs w:val="24"/>
            </w:rPr>
            <w:delText>t</w:delText>
          </w:r>
        </w:del>
        <w:r w:rsidR="004E22F1" w:rsidRPr="00856A27">
          <w:rPr>
            <w:rFonts w:ascii="Times New Roman" w:hAnsi="Times New Roman"/>
            <w:bCs/>
            <w:sz w:val="24"/>
            <w:szCs w:val="24"/>
          </w:rPr>
          <w:t xml:space="preserve">he machines discussed in this experiment </w:t>
        </w:r>
        <w:del w:id="39" w:author="setup" w:date="2015-06-25T15:31:00Z">
          <w:r w:rsidR="004E22F1" w:rsidRPr="00856A27" w:rsidDel="005C27DA">
            <w:rPr>
              <w:rFonts w:ascii="Times New Roman" w:hAnsi="Times New Roman"/>
              <w:bCs/>
              <w:sz w:val="24"/>
              <w:szCs w:val="24"/>
            </w:rPr>
            <w:delText>are</w:delText>
          </w:r>
        </w:del>
      </w:ins>
      <w:ins w:id="40" w:author="Dennis McGonagle" w:date="2015-06-16T12:23:00Z">
        <w:del w:id="41" w:author="setup" w:date="2015-06-25T15:31:00Z">
          <w:r w:rsidR="00BA30A2" w:rsidRPr="00856A27" w:rsidDel="005C27DA">
            <w:rPr>
              <w:rFonts w:ascii="Times New Roman" w:hAnsi="Times New Roman"/>
              <w:bCs/>
              <w:sz w:val="24"/>
              <w:szCs w:val="24"/>
            </w:rPr>
            <w:delText xml:space="preserve"> done</w:delText>
          </w:r>
        </w:del>
      </w:ins>
      <w:ins w:id="42" w:author="setup" w:date="2015-06-25T15:31:00Z">
        <w:r>
          <w:rPr>
            <w:rFonts w:ascii="Times New Roman" w:hAnsi="Times New Roman"/>
            <w:bCs/>
            <w:sz w:val="24"/>
            <w:szCs w:val="24"/>
          </w:rPr>
          <w:t xml:space="preserve">have </w:t>
        </w:r>
      </w:ins>
      <w:ins w:id="43" w:author="HuskyPC" w:date="2015-06-15T18:38:00Z">
        <w:del w:id="44" w:author="setup" w:date="2015-06-25T15:31:00Z">
          <w:r w:rsidR="004E22F1" w:rsidRPr="00EC3D79" w:rsidDel="005C27DA">
            <w:rPr>
              <w:rFonts w:ascii="Times New Roman" w:hAnsi="Times New Roman"/>
              <w:bCs/>
              <w:sz w:val="24"/>
              <w:szCs w:val="24"/>
            </w:rPr>
            <w:delText xml:space="preserve"> with </w:delText>
          </w:r>
        </w:del>
        <w:r w:rsidR="004E22F1" w:rsidRPr="00EC3D79">
          <w:rPr>
            <w:rFonts w:ascii="Times New Roman" w:hAnsi="Times New Roman"/>
            <w:bCs/>
            <w:sz w:val="24"/>
            <w:szCs w:val="24"/>
          </w:rPr>
          <w:t>a field winding</w:t>
        </w:r>
      </w:ins>
      <w:ins w:id="45" w:author="setup" w:date="2015-06-25T15:31:00Z">
        <w:r>
          <w:rPr>
            <w:rFonts w:ascii="Times New Roman" w:hAnsi="Times New Roman"/>
            <w:bCs/>
            <w:sz w:val="24"/>
            <w:szCs w:val="24"/>
          </w:rPr>
          <w:t xml:space="preserve"> rather than permanent magnets</w:t>
        </w:r>
      </w:ins>
      <w:ins w:id="46" w:author="HuskyPC" w:date="2015-06-15T18:38:00Z">
        <w:r w:rsidR="004E22F1" w:rsidRPr="00EC3D79">
          <w:rPr>
            <w:rFonts w:ascii="Times New Roman" w:hAnsi="Times New Roman"/>
            <w:bCs/>
            <w:sz w:val="24"/>
            <w:szCs w:val="24"/>
          </w:rPr>
          <w:t>. A commutation process that is critical in DC machine operation uses slip rings and brushes to transfer energy from the rotor (armature) to the outside world</w:t>
        </w:r>
        <w:r w:rsidR="004E22F1" w:rsidRPr="00856A27">
          <w:rPr>
            <w:rFonts w:ascii="Times New Roman" w:hAnsi="Times New Roman"/>
            <w:bCs/>
            <w:sz w:val="24"/>
            <w:szCs w:val="24"/>
          </w:rPr>
          <w:t xml:space="preserve"> since the rotor is spinning and having spinning wires would twist and break them. However, these brushes and slip rings </w:t>
        </w:r>
        <w:del w:id="47" w:author="Dennis McGonagle" w:date="2015-06-16T12:24:00Z">
          <w:r w:rsidR="004E22F1" w:rsidRPr="00856A27" w:rsidDel="00BA30A2">
            <w:rPr>
              <w:rFonts w:ascii="Times New Roman" w:hAnsi="Times New Roman"/>
              <w:bCs/>
              <w:sz w:val="24"/>
              <w:szCs w:val="24"/>
            </w:rPr>
            <w:delText>are of</w:delText>
          </w:r>
        </w:del>
      </w:ins>
      <w:ins w:id="48" w:author="Dennis McGonagle" w:date="2015-06-16T12:24:00Z">
        <w:r w:rsidR="00BA30A2" w:rsidRPr="00856A27">
          <w:rPr>
            <w:rFonts w:ascii="Times New Roman" w:hAnsi="Times New Roman"/>
            <w:bCs/>
            <w:sz w:val="24"/>
            <w:szCs w:val="24"/>
          </w:rPr>
          <w:t>have</w:t>
        </w:r>
      </w:ins>
      <w:ins w:id="49" w:author="HuskyPC" w:date="2015-06-15T18:38:00Z">
        <w:r w:rsidR="004E22F1" w:rsidRPr="00856A27">
          <w:rPr>
            <w:rFonts w:ascii="Times New Roman" w:hAnsi="Times New Roman"/>
            <w:bCs/>
            <w:sz w:val="24"/>
            <w:szCs w:val="24"/>
          </w:rPr>
          <w:t xml:space="preserve"> major reliability drawbacks as they require regular maintenance, brush replacement, cleaning, and may cause sparking. This has led to replacement of most DC machines by AC machines that do not have these issues, and remaining DC machines mostly have permanent magnet field excitation</w:t>
        </w:r>
      </w:ins>
      <w:ins w:id="50" w:author="Dennis McGonagle" w:date="2015-06-16T12:24:00Z">
        <w:r w:rsidR="00BA30A2" w:rsidRPr="00856A27">
          <w:rPr>
            <w:rFonts w:ascii="Times New Roman" w:hAnsi="Times New Roman"/>
            <w:bCs/>
            <w:sz w:val="24"/>
            <w:szCs w:val="24"/>
          </w:rPr>
          <w:t>, such</w:t>
        </w:r>
      </w:ins>
      <w:ins w:id="51" w:author="HuskyPC" w:date="2015-06-15T18:38:00Z">
        <w:r w:rsidR="004E22F1" w:rsidRPr="00856A27">
          <w:rPr>
            <w:rFonts w:ascii="Times New Roman" w:hAnsi="Times New Roman"/>
            <w:bCs/>
            <w:sz w:val="24"/>
            <w:szCs w:val="24"/>
          </w:rPr>
          <w:t xml:space="preserve"> </w:t>
        </w:r>
      </w:ins>
      <w:ins w:id="52" w:author="HuskyPC" w:date="2015-06-15T18:41:00Z">
        <w:r w:rsidR="004E22F1" w:rsidRPr="00856A27">
          <w:rPr>
            <w:rFonts w:ascii="Times New Roman" w:hAnsi="Times New Roman"/>
            <w:bCs/>
            <w:sz w:val="24"/>
            <w:szCs w:val="24"/>
          </w:rPr>
          <w:t xml:space="preserve">as in toys and simple low power tools. AC machines termed brushless DC machines (or BLDCs) are AC machines that utilize a DC source and power electronic inverter to get AC voltages out of the inverter. </w:t>
        </w:r>
      </w:ins>
    </w:p>
    <w:p w14:paraId="0052882A" w14:textId="77777777" w:rsidR="004E22F1" w:rsidRPr="00856A27" w:rsidRDefault="004E22F1" w:rsidP="00141E26">
      <w:pPr>
        <w:autoSpaceDE w:val="0"/>
        <w:autoSpaceDN w:val="0"/>
        <w:adjustRightInd w:val="0"/>
        <w:spacing w:after="0" w:line="240" w:lineRule="auto"/>
        <w:rPr>
          <w:rFonts w:ascii="Times New Roman" w:hAnsi="Times New Roman"/>
          <w:bCs/>
          <w:sz w:val="24"/>
          <w:szCs w:val="24"/>
        </w:rPr>
      </w:pPr>
    </w:p>
    <w:p w14:paraId="793E64B5" w14:textId="77777777" w:rsidR="003A0854" w:rsidRPr="00856A27" w:rsidRDefault="00980C31" w:rsidP="00141E26">
      <w:pPr>
        <w:autoSpaceDE w:val="0"/>
        <w:autoSpaceDN w:val="0"/>
        <w:adjustRightInd w:val="0"/>
        <w:spacing w:after="0" w:line="240" w:lineRule="auto"/>
        <w:rPr>
          <w:rFonts w:ascii="Times New Roman" w:hAnsi="Times New Roman"/>
          <w:b/>
          <w:bCs/>
          <w:sz w:val="28"/>
          <w:szCs w:val="24"/>
        </w:rPr>
      </w:pPr>
      <w:r w:rsidRPr="00856A27">
        <w:rPr>
          <w:rFonts w:ascii="Times New Roman" w:hAnsi="Times New Roman"/>
          <w:b/>
          <w:bCs/>
          <w:sz w:val="28"/>
          <w:szCs w:val="24"/>
        </w:rPr>
        <w:t xml:space="preserve">Principles </w:t>
      </w:r>
    </w:p>
    <w:p w14:paraId="5AE6B621" w14:textId="77777777" w:rsidR="00C163DB" w:rsidRPr="00856A27" w:rsidRDefault="00C163DB" w:rsidP="00141E26">
      <w:pPr>
        <w:autoSpaceDE w:val="0"/>
        <w:autoSpaceDN w:val="0"/>
        <w:adjustRightInd w:val="0"/>
        <w:spacing w:after="0" w:line="240" w:lineRule="auto"/>
        <w:rPr>
          <w:ins w:id="53" w:author="Amy Manocchi" w:date="2015-06-17T11:08:00Z"/>
          <w:rFonts w:ascii="Times New Roman" w:hAnsi="Times New Roman"/>
          <w:bCs/>
          <w:sz w:val="24"/>
          <w:szCs w:val="24"/>
        </w:rPr>
      </w:pPr>
    </w:p>
    <w:p w14:paraId="69AA6F76" w14:textId="77777777" w:rsidR="00F03003" w:rsidRPr="00856A27" w:rsidRDefault="00980C31" w:rsidP="00141E26">
      <w:pPr>
        <w:autoSpaceDE w:val="0"/>
        <w:autoSpaceDN w:val="0"/>
        <w:adjustRightInd w:val="0"/>
        <w:spacing w:after="0" w:line="240" w:lineRule="auto"/>
        <w:rPr>
          <w:ins w:id="54" w:author="Amy Manocchi" w:date="2015-06-17T11:08:00Z"/>
          <w:rFonts w:ascii="Times New Roman" w:hAnsi="Times New Roman"/>
          <w:bCs/>
          <w:sz w:val="24"/>
          <w:szCs w:val="24"/>
        </w:rPr>
      </w:pPr>
      <w:r w:rsidRPr="00856A27">
        <w:rPr>
          <w:rFonts w:ascii="Times New Roman" w:hAnsi="Times New Roman"/>
          <w:bCs/>
          <w:sz w:val="24"/>
          <w:szCs w:val="24"/>
        </w:rPr>
        <w:t>F</w:t>
      </w:r>
      <w:r w:rsidR="006D7DCB" w:rsidRPr="00856A27">
        <w:rPr>
          <w:rFonts w:ascii="Times New Roman" w:hAnsi="Times New Roman"/>
          <w:bCs/>
          <w:sz w:val="24"/>
          <w:szCs w:val="24"/>
        </w:rPr>
        <w:t xml:space="preserve">our main configurations of DC machines exist: </w:t>
      </w:r>
      <w:commentRangeStart w:id="55"/>
      <w:r w:rsidR="006D7DCB" w:rsidRPr="00856A27">
        <w:rPr>
          <w:rFonts w:ascii="Times New Roman" w:hAnsi="Times New Roman"/>
          <w:bCs/>
          <w:sz w:val="24"/>
          <w:szCs w:val="24"/>
        </w:rPr>
        <w:t>separately excited, shunt, series, and compound</w:t>
      </w:r>
      <w:commentRangeEnd w:id="55"/>
      <w:r w:rsidR="00C65EFE" w:rsidRPr="00856A27">
        <w:rPr>
          <w:rStyle w:val="CommentReference"/>
          <w:rFonts w:ascii="Times New Roman" w:hAnsi="Times New Roman"/>
        </w:rPr>
        <w:commentReference w:id="55"/>
      </w:r>
      <w:r w:rsidR="006D7DCB" w:rsidRPr="00856A27">
        <w:rPr>
          <w:rFonts w:ascii="Times New Roman" w:hAnsi="Times New Roman"/>
          <w:bCs/>
          <w:sz w:val="24"/>
          <w:szCs w:val="24"/>
        </w:rPr>
        <w:t xml:space="preserve">. </w:t>
      </w:r>
      <w:ins w:id="56" w:author="HuskyPC" w:date="2015-06-15T18:16:00Z">
        <w:r w:rsidR="00F03003" w:rsidRPr="00EC3D79">
          <w:rPr>
            <w:rFonts w:ascii="Times New Roman" w:hAnsi="Times New Roman"/>
            <w:bCs/>
            <w:sz w:val="24"/>
            <w:szCs w:val="24"/>
          </w:rPr>
          <w:t xml:space="preserve">These configurations are classified based on the location of the field excitation, where the field is one of the magnetic fields necessary to operate the machine as a motor or generator. Since the field </w:t>
        </w:r>
      </w:ins>
      <w:ins w:id="57" w:author="HuskyPC" w:date="2015-06-15T18:17:00Z">
        <w:r w:rsidR="00F03003" w:rsidRPr="00856A27">
          <w:rPr>
            <w:rFonts w:ascii="Times New Roman" w:hAnsi="Times New Roman"/>
            <w:bCs/>
            <w:sz w:val="24"/>
            <w:szCs w:val="24"/>
          </w:rPr>
          <w:t xml:space="preserve">winding is powered by a DC source, that source can be the same as the one powering the </w:t>
        </w:r>
        <w:r w:rsidR="00F03003" w:rsidRPr="00856A27">
          <w:rPr>
            <w:rFonts w:ascii="Times New Roman" w:hAnsi="Times New Roman"/>
            <w:bCs/>
            <w:sz w:val="24"/>
            <w:szCs w:val="24"/>
          </w:rPr>
          <w:lastRenderedPageBreak/>
          <w:t>DC motor</w:t>
        </w:r>
      </w:ins>
      <w:ins w:id="58" w:author="HuskyPC" w:date="2015-06-15T18:18:00Z">
        <w:r w:rsidR="00F03003" w:rsidRPr="00856A27">
          <w:rPr>
            <w:rFonts w:ascii="Times New Roman" w:hAnsi="Times New Roman"/>
            <w:bCs/>
            <w:sz w:val="24"/>
            <w:szCs w:val="24"/>
          </w:rPr>
          <w:t xml:space="preserve">’s armature, or can be separate. When separate, the machine is termed “separately excited,” and when not, the location of the field winding in the motor’s circuit determines what type of configuration it is. If the field winding is placed in parallel with the armature winding to see the same voltage source powering the armature, the machine is in the parallel </w:t>
        </w:r>
      </w:ins>
      <w:ins w:id="59" w:author="HuskyPC" w:date="2015-06-15T18:20:00Z">
        <w:r w:rsidR="00F03003" w:rsidRPr="00856A27">
          <w:rPr>
            <w:rFonts w:ascii="Times New Roman" w:hAnsi="Times New Roman"/>
            <w:bCs/>
            <w:sz w:val="24"/>
            <w:szCs w:val="24"/>
          </w:rPr>
          <w:t xml:space="preserve">or shunt </w:t>
        </w:r>
      </w:ins>
      <w:ins w:id="60" w:author="HuskyPC" w:date="2015-06-15T18:18:00Z">
        <w:r w:rsidR="00F03003" w:rsidRPr="00856A27">
          <w:rPr>
            <w:rFonts w:ascii="Times New Roman" w:hAnsi="Times New Roman"/>
            <w:bCs/>
            <w:sz w:val="24"/>
            <w:szCs w:val="24"/>
          </w:rPr>
          <w:t>configuration. If the field winding is in series with the armature winding so they have the same current flow, the machine is in the series configuration. If both windings are available, i.e.</w:t>
        </w:r>
      </w:ins>
      <w:ins w:id="61" w:author="HuskyPC" w:date="2015-06-15T18:20:00Z">
        <w:r w:rsidR="00F03003" w:rsidRPr="00856A27">
          <w:rPr>
            <w:rFonts w:ascii="Times New Roman" w:hAnsi="Times New Roman"/>
            <w:bCs/>
            <w:sz w:val="24"/>
            <w:szCs w:val="24"/>
          </w:rPr>
          <w:t xml:space="preserve"> shunt and series windings are used, then the machine is in the compound configuration. The separately excited configuration is independent from the armature and can be regulated to support various load through automatic control. However, shunt, series, and compound configurations draw current from the same armature source and </w:t>
        </w:r>
      </w:ins>
      <w:ins w:id="62" w:author="Dennis McGonagle" w:date="2015-06-16T12:26:00Z">
        <w:r w:rsidR="00BA30A2" w:rsidRPr="00856A27">
          <w:rPr>
            <w:rFonts w:ascii="Times New Roman" w:hAnsi="Times New Roman"/>
            <w:bCs/>
            <w:sz w:val="24"/>
            <w:szCs w:val="24"/>
          </w:rPr>
          <w:t>are therefore</w:t>
        </w:r>
      </w:ins>
      <w:ins w:id="63" w:author="HuskyPC" w:date="2015-06-15T18:20:00Z">
        <w:r w:rsidR="00F03003" w:rsidRPr="00856A27">
          <w:rPr>
            <w:rFonts w:ascii="Times New Roman" w:hAnsi="Times New Roman"/>
            <w:bCs/>
            <w:sz w:val="24"/>
            <w:szCs w:val="24"/>
          </w:rPr>
          <w:t xml:space="preserve"> affected by the load and armature voltage variations.</w:t>
        </w:r>
      </w:ins>
    </w:p>
    <w:p w14:paraId="5FE5ECBF" w14:textId="77777777" w:rsidR="00C163DB" w:rsidRPr="00856A27" w:rsidRDefault="00C163DB" w:rsidP="00141E26">
      <w:pPr>
        <w:autoSpaceDE w:val="0"/>
        <w:autoSpaceDN w:val="0"/>
        <w:adjustRightInd w:val="0"/>
        <w:spacing w:after="0" w:line="240" w:lineRule="auto"/>
        <w:rPr>
          <w:ins w:id="64" w:author="HuskyPC" w:date="2015-06-15T18:20:00Z"/>
          <w:rFonts w:ascii="Times New Roman" w:hAnsi="Times New Roman"/>
          <w:bCs/>
          <w:sz w:val="24"/>
          <w:szCs w:val="24"/>
        </w:rPr>
      </w:pPr>
    </w:p>
    <w:p w14:paraId="4A82E5E5" w14:textId="77777777" w:rsidR="001319AD" w:rsidRPr="00856A27" w:rsidRDefault="006D7DCB" w:rsidP="00141E26">
      <w:p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With no field excitation, residual magnetism</w:t>
      </w:r>
      <w:ins w:id="65" w:author="HuskyPC" w:date="2015-06-15T18:15:00Z">
        <w:r w:rsidR="00F03003" w:rsidRPr="00856A27">
          <w:rPr>
            <w:rFonts w:ascii="Times New Roman" w:hAnsi="Times New Roman"/>
            <w:bCs/>
            <w:sz w:val="24"/>
            <w:szCs w:val="24"/>
          </w:rPr>
          <w:t xml:space="preserve"> due to the residual magnetic field (</w:t>
        </w:r>
        <w:proofErr w:type="spellStart"/>
        <w:r w:rsidR="00F03003" w:rsidRPr="00856A27">
          <w:rPr>
            <w:rFonts w:ascii="Times New Roman" w:hAnsi="Times New Roman"/>
            <w:bCs/>
            <w:i/>
            <w:sz w:val="24"/>
            <w:szCs w:val="24"/>
          </w:rPr>
          <w:t>λ</w:t>
        </w:r>
        <w:r w:rsidR="00F03003" w:rsidRPr="00856A27">
          <w:rPr>
            <w:rFonts w:ascii="Times New Roman" w:hAnsi="Times New Roman"/>
            <w:bCs/>
            <w:i/>
            <w:sz w:val="24"/>
            <w:szCs w:val="24"/>
            <w:vertAlign w:val="subscript"/>
          </w:rPr>
          <w:t>R</w:t>
        </w:r>
        <w:proofErr w:type="spellEnd"/>
        <w:r w:rsidR="00F03003" w:rsidRPr="00856A27">
          <w:rPr>
            <w:rFonts w:ascii="Times New Roman" w:hAnsi="Times New Roman"/>
            <w:bCs/>
            <w:sz w:val="24"/>
            <w:szCs w:val="24"/>
          </w:rPr>
          <w:t>)</w:t>
        </w:r>
      </w:ins>
      <w:r w:rsidRPr="00856A27">
        <w:rPr>
          <w:rFonts w:ascii="Times New Roman" w:hAnsi="Times New Roman"/>
          <w:bCs/>
          <w:sz w:val="24"/>
          <w:szCs w:val="24"/>
        </w:rPr>
        <w:t xml:space="preserve"> in the machine acts as a source for minor field excitation. This can be expressed as an additional term in the back </w:t>
      </w:r>
      <w:commentRangeStart w:id="66"/>
      <w:proofErr w:type="spellStart"/>
      <w:r w:rsidRPr="00856A27">
        <w:rPr>
          <w:rFonts w:ascii="Times New Roman" w:hAnsi="Times New Roman"/>
          <w:bCs/>
          <w:sz w:val="24"/>
          <w:szCs w:val="24"/>
        </w:rPr>
        <w:t>e.m.f</w:t>
      </w:r>
      <w:proofErr w:type="spellEnd"/>
      <w:r w:rsidRPr="00856A27">
        <w:rPr>
          <w:rFonts w:ascii="Times New Roman" w:hAnsi="Times New Roman"/>
          <w:bCs/>
          <w:sz w:val="24"/>
          <w:szCs w:val="24"/>
        </w:rPr>
        <w:t xml:space="preserve">. </w:t>
      </w:r>
      <w:ins w:id="67" w:author="HuskyPC" w:date="2015-06-15T18:15:00Z">
        <w:r w:rsidR="00F03003" w:rsidRPr="00856A27">
          <w:rPr>
            <w:rFonts w:ascii="Times New Roman" w:hAnsi="Times New Roman"/>
            <w:bCs/>
            <w:sz w:val="24"/>
            <w:szCs w:val="24"/>
          </w:rPr>
          <w:t>(</w:t>
        </w:r>
        <w:r w:rsidR="00F03003" w:rsidRPr="00856A27">
          <w:rPr>
            <w:rFonts w:ascii="Times New Roman" w:hAnsi="Times New Roman"/>
            <w:bCs/>
            <w:i/>
            <w:sz w:val="24"/>
            <w:szCs w:val="24"/>
          </w:rPr>
          <w:t>E</w:t>
        </w:r>
        <w:r w:rsidR="00F03003" w:rsidRPr="00856A27">
          <w:rPr>
            <w:rFonts w:ascii="Times New Roman" w:hAnsi="Times New Roman"/>
            <w:bCs/>
            <w:i/>
            <w:sz w:val="24"/>
            <w:szCs w:val="24"/>
            <w:vertAlign w:val="subscript"/>
          </w:rPr>
          <w:t>A</w:t>
        </w:r>
        <w:r w:rsidR="00F03003" w:rsidRPr="00856A27">
          <w:rPr>
            <w:rFonts w:ascii="Times New Roman" w:hAnsi="Times New Roman"/>
            <w:bCs/>
            <w:sz w:val="24"/>
            <w:szCs w:val="24"/>
          </w:rPr>
          <w:t xml:space="preserve">) </w:t>
        </w:r>
      </w:ins>
      <w:r w:rsidRPr="00856A27">
        <w:rPr>
          <w:rFonts w:ascii="Times New Roman" w:hAnsi="Times New Roman"/>
          <w:bCs/>
          <w:sz w:val="24"/>
          <w:szCs w:val="24"/>
        </w:rPr>
        <w:t xml:space="preserve">equation </w:t>
      </w:r>
      <w:commentRangeEnd w:id="66"/>
      <w:r w:rsidR="00BB0220" w:rsidRPr="00856A27">
        <w:rPr>
          <w:rStyle w:val="CommentReference"/>
          <w:rFonts w:ascii="Times New Roman" w:hAnsi="Times New Roman"/>
        </w:rPr>
        <w:commentReference w:id="66"/>
      </w:r>
      <w:proofErr w:type="spellStart"/>
      <w:r w:rsidRPr="00856A27">
        <w:rPr>
          <w:rFonts w:ascii="Times New Roman" w:hAnsi="Times New Roman"/>
          <w:bCs/>
          <w:i/>
          <w:sz w:val="24"/>
          <w:szCs w:val="24"/>
        </w:rPr>
        <w:t>λ</w:t>
      </w:r>
      <w:r w:rsidRPr="00856A27">
        <w:rPr>
          <w:rFonts w:ascii="Times New Roman" w:hAnsi="Times New Roman"/>
          <w:bCs/>
          <w:i/>
          <w:sz w:val="24"/>
          <w:szCs w:val="24"/>
          <w:vertAlign w:val="subscript"/>
        </w:rPr>
        <w:t>R</w:t>
      </w:r>
      <w:r w:rsidRPr="00856A27">
        <w:rPr>
          <w:rFonts w:ascii="Times New Roman" w:hAnsi="Times New Roman"/>
          <w:bCs/>
          <w:i/>
          <w:sz w:val="24"/>
          <w:szCs w:val="24"/>
        </w:rPr>
        <w:t>ω</w:t>
      </w:r>
      <w:proofErr w:type="spellEnd"/>
      <w:r w:rsidRPr="00856A27">
        <w:rPr>
          <w:rFonts w:ascii="Times New Roman" w:hAnsi="Times New Roman"/>
          <w:bCs/>
          <w:sz w:val="24"/>
          <w:szCs w:val="24"/>
        </w:rPr>
        <w:t xml:space="preserve"> which is added to </w:t>
      </w:r>
      <w:proofErr w:type="spellStart"/>
      <w:r w:rsidRPr="00856A27">
        <w:rPr>
          <w:rFonts w:ascii="Times New Roman" w:hAnsi="Times New Roman"/>
          <w:bCs/>
          <w:i/>
          <w:sz w:val="24"/>
          <w:szCs w:val="24"/>
        </w:rPr>
        <w:t>KI</w:t>
      </w:r>
      <w:r w:rsidRPr="00856A27">
        <w:rPr>
          <w:rFonts w:ascii="Times New Roman" w:hAnsi="Times New Roman"/>
          <w:bCs/>
          <w:i/>
          <w:sz w:val="24"/>
          <w:szCs w:val="24"/>
          <w:vertAlign w:val="subscript"/>
        </w:rPr>
        <w:t>F</w:t>
      </w:r>
      <w:r w:rsidRPr="00856A27">
        <w:rPr>
          <w:rFonts w:ascii="Times New Roman" w:hAnsi="Times New Roman"/>
          <w:bCs/>
          <w:i/>
          <w:sz w:val="24"/>
          <w:szCs w:val="24"/>
        </w:rPr>
        <w:t>ω</w:t>
      </w:r>
      <w:proofErr w:type="spellEnd"/>
      <w:ins w:id="68" w:author="HuskyPC" w:date="2015-06-15T18:15:00Z">
        <w:r w:rsidR="00F03003" w:rsidRPr="00856A27">
          <w:rPr>
            <w:rFonts w:ascii="Times New Roman" w:hAnsi="Times New Roman"/>
            <w:bCs/>
            <w:sz w:val="24"/>
            <w:szCs w:val="24"/>
          </w:rPr>
          <w:t xml:space="preserve"> where </w:t>
        </w:r>
      </w:ins>
      <w:ins w:id="69" w:author="HuskyPC" w:date="2015-06-15T18:16:00Z">
        <w:r w:rsidR="00F03003" w:rsidRPr="00856A27">
          <w:rPr>
            <w:rFonts w:ascii="Times New Roman" w:hAnsi="Times New Roman"/>
            <w:bCs/>
            <w:i/>
            <w:sz w:val="24"/>
            <w:szCs w:val="24"/>
          </w:rPr>
          <w:t>ω</w:t>
        </w:r>
        <w:r w:rsidR="00F03003" w:rsidRPr="00EC3D79">
          <w:rPr>
            <w:rFonts w:ascii="Times New Roman" w:hAnsi="Times New Roman"/>
            <w:bCs/>
            <w:i/>
            <w:sz w:val="24"/>
            <w:szCs w:val="24"/>
          </w:rPr>
          <w:t xml:space="preserve"> </w:t>
        </w:r>
        <w:r w:rsidR="00F03003" w:rsidRPr="00856A27">
          <w:rPr>
            <w:rFonts w:ascii="Times New Roman" w:hAnsi="Times New Roman"/>
            <w:bCs/>
            <w:sz w:val="24"/>
            <w:szCs w:val="24"/>
          </w:rPr>
          <w:t>is the mechanical speed of the machine.</w:t>
        </w:r>
      </w:ins>
      <w:del w:id="70" w:author="HuskyPC" w:date="2015-06-15T18:15:00Z">
        <w:r w:rsidRPr="00856A27" w:rsidDel="00F03003">
          <w:rPr>
            <w:rFonts w:ascii="Times New Roman" w:hAnsi="Times New Roman"/>
            <w:bCs/>
            <w:sz w:val="24"/>
            <w:szCs w:val="24"/>
          </w:rPr>
          <w:delText>.</w:delText>
        </w:r>
      </w:del>
      <w:r w:rsidRPr="00856A27">
        <w:rPr>
          <w:rFonts w:ascii="Times New Roman" w:hAnsi="Times New Roman"/>
          <w:bCs/>
          <w:sz w:val="24"/>
          <w:szCs w:val="24"/>
        </w:rPr>
        <w:t xml:space="preserve"> For a compound DC machine, </w:t>
      </w:r>
      <w:r w:rsidRPr="00856A27">
        <w:rPr>
          <w:rFonts w:ascii="Times New Roman" w:hAnsi="Times New Roman"/>
          <w:bCs/>
          <w:i/>
          <w:sz w:val="24"/>
          <w:szCs w:val="24"/>
        </w:rPr>
        <w:t>E</w:t>
      </w:r>
      <w:r w:rsidRPr="00856A27">
        <w:rPr>
          <w:rFonts w:ascii="Times New Roman" w:hAnsi="Times New Roman"/>
          <w:bCs/>
          <w:i/>
          <w:sz w:val="24"/>
          <w:szCs w:val="24"/>
          <w:vertAlign w:val="subscript"/>
        </w:rPr>
        <w:t>A</w:t>
      </w:r>
      <w:r w:rsidRPr="00856A27">
        <w:rPr>
          <w:rFonts w:ascii="Times New Roman" w:hAnsi="Times New Roman"/>
          <w:bCs/>
          <w:i/>
          <w:sz w:val="24"/>
          <w:szCs w:val="24"/>
          <w:vertAlign w:val="subscript"/>
        </w:rPr>
        <w:softHyphen/>
      </w:r>
      <w:r w:rsidRPr="00856A27">
        <w:rPr>
          <w:rFonts w:ascii="Times New Roman" w:hAnsi="Times New Roman"/>
          <w:bCs/>
          <w:sz w:val="24"/>
          <w:szCs w:val="24"/>
        </w:rPr>
        <w:t xml:space="preserve"> is thus,</w:t>
      </w:r>
    </w:p>
    <w:p w14:paraId="1ABA6ED7" w14:textId="77777777" w:rsidR="00DD4EF2" w:rsidRPr="00856A27" w:rsidRDefault="00DD4EF2" w:rsidP="00141E26">
      <w:pPr>
        <w:autoSpaceDE w:val="0"/>
        <w:autoSpaceDN w:val="0"/>
        <w:adjustRightInd w:val="0"/>
        <w:spacing w:after="0" w:line="240" w:lineRule="auto"/>
        <w:rPr>
          <w:rFonts w:ascii="Times New Roman" w:hAnsi="Times New Roman"/>
          <w:bCs/>
          <w:sz w:val="24"/>
          <w:szCs w:val="24"/>
        </w:rPr>
      </w:pPr>
    </w:p>
    <w:p w14:paraId="7D3AF01D" w14:textId="77777777" w:rsidR="006D7DCB" w:rsidRPr="00856A27" w:rsidRDefault="006D7DCB" w:rsidP="00FA250C">
      <w:pPr>
        <w:autoSpaceDE w:val="0"/>
        <w:autoSpaceDN w:val="0"/>
        <w:adjustRightInd w:val="0"/>
        <w:spacing w:after="0" w:line="240" w:lineRule="auto"/>
        <w:jc w:val="center"/>
        <w:rPr>
          <w:rFonts w:ascii="Times New Roman" w:hAnsi="Times New Roman"/>
          <w:bCs/>
          <w:sz w:val="24"/>
          <w:szCs w:val="24"/>
        </w:rPr>
      </w:pPr>
      <w:commentRangeStart w:id="71"/>
      <w:r w:rsidRPr="00856A27">
        <w:rPr>
          <w:rFonts w:ascii="Times New Roman" w:hAnsi="Times New Roman"/>
          <w:bCs/>
          <w:i/>
          <w:sz w:val="24"/>
          <w:szCs w:val="24"/>
        </w:rPr>
        <w:t>E</w:t>
      </w:r>
      <w:r w:rsidRPr="00856A27">
        <w:rPr>
          <w:rFonts w:ascii="Times New Roman" w:hAnsi="Times New Roman"/>
          <w:bCs/>
          <w:i/>
          <w:sz w:val="24"/>
          <w:szCs w:val="24"/>
          <w:vertAlign w:val="subscript"/>
        </w:rPr>
        <w:t>A</w:t>
      </w:r>
      <w:r w:rsidRPr="00856A27">
        <w:rPr>
          <w:rFonts w:ascii="Times New Roman" w:hAnsi="Times New Roman"/>
          <w:bCs/>
          <w:sz w:val="24"/>
          <w:szCs w:val="24"/>
        </w:rPr>
        <w:t>=</w:t>
      </w:r>
      <w:r w:rsidRPr="00856A27">
        <w:rPr>
          <w:rFonts w:ascii="Times New Roman" w:hAnsi="Times New Roman"/>
          <w:bCs/>
          <w:i/>
          <w:sz w:val="24"/>
          <w:szCs w:val="24"/>
        </w:rPr>
        <w:t xml:space="preserve"> </w:t>
      </w:r>
      <w:proofErr w:type="spellStart"/>
      <w:r w:rsidRPr="00856A27">
        <w:rPr>
          <w:rFonts w:ascii="Times New Roman" w:hAnsi="Times New Roman"/>
          <w:bCs/>
          <w:i/>
          <w:sz w:val="24"/>
          <w:szCs w:val="24"/>
        </w:rPr>
        <w:t>K</w:t>
      </w:r>
      <w:r w:rsidRPr="00856A27">
        <w:rPr>
          <w:rFonts w:ascii="Times New Roman" w:hAnsi="Times New Roman"/>
          <w:bCs/>
          <w:i/>
          <w:sz w:val="24"/>
          <w:szCs w:val="24"/>
          <w:vertAlign w:val="subscript"/>
        </w:rPr>
        <w:t>sh</w:t>
      </w:r>
      <w:r w:rsidRPr="00856A27">
        <w:rPr>
          <w:rFonts w:ascii="Times New Roman" w:hAnsi="Times New Roman"/>
          <w:bCs/>
          <w:i/>
          <w:sz w:val="24"/>
          <w:szCs w:val="24"/>
        </w:rPr>
        <w:t>I</w:t>
      </w:r>
      <w:r w:rsidRPr="00856A27">
        <w:rPr>
          <w:rFonts w:ascii="Times New Roman" w:hAnsi="Times New Roman"/>
          <w:bCs/>
          <w:i/>
          <w:sz w:val="24"/>
          <w:szCs w:val="24"/>
          <w:vertAlign w:val="subscript"/>
        </w:rPr>
        <w:t>Fsh</w:t>
      </w:r>
      <w:r w:rsidRPr="00856A27">
        <w:rPr>
          <w:rFonts w:ascii="Times New Roman" w:hAnsi="Times New Roman"/>
          <w:bCs/>
          <w:i/>
          <w:sz w:val="24"/>
          <w:szCs w:val="24"/>
        </w:rPr>
        <w:t>ω</w:t>
      </w:r>
      <w:proofErr w:type="spellEnd"/>
      <w:r w:rsidRPr="00856A27">
        <w:rPr>
          <w:rFonts w:ascii="Times New Roman" w:hAnsi="Times New Roman"/>
          <w:bCs/>
          <w:sz w:val="24"/>
          <w:szCs w:val="24"/>
        </w:rPr>
        <w:t>+</w:t>
      </w:r>
      <w:r w:rsidRPr="00856A27">
        <w:rPr>
          <w:rFonts w:ascii="Times New Roman" w:hAnsi="Times New Roman"/>
          <w:bCs/>
          <w:i/>
          <w:sz w:val="24"/>
          <w:szCs w:val="24"/>
        </w:rPr>
        <w:t xml:space="preserve"> </w:t>
      </w:r>
      <w:proofErr w:type="spellStart"/>
      <w:r w:rsidRPr="00856A27">
        <w:rPr>
          <w:rFonts w:ascii="Times New Roman" w:hAnsi="Times New Roman"/>
          <w:bCs/>
          <w:i/>
          <w:sz w:val="24"/>
          <w:szCs w:val="24"/>
        </w:rPr>
        <w:t>K</w:t>
      </w:r>
      <w:r w:rsidRPr="00856A27">
        <w:rPr>
          <w:rFonts w:ascii="Times New Roman" w:hAnsi="Times New Roman"/>
          <w:bCs/>
          <w:i/>
          <w:sz w:val="24"/>
          <w:szCs w:val="24"/>
          <w:vertAlign w:val="subscript"/>
        </w:rPr>
        <w:t>se</w:t>
      </w:r>
      <w:r w:rsidRPr="00856A27">
        <w:rPr>
          <w:rFonts w:ascii="Times New Roman" w:hAnsi="Times New Roman"/>
          <w:bCs/>
          <w:i/>
          <w:sz w:val="24"/>
          <w:szCs w:val="24"/>
        </w:rPr>
        <w:t>I</w:t>
      </w:r>
      <w:r w:rsidRPr="00856A27">
        <w:rPr>
          <w:rFonts w:ascii="Times New Roman" w:hAnsi="Times New Roman"/>
          <w:bCs/>
          <w:i/>
          <w:sz w:val="24"/>
          <w:szCs w:val="24"/>
          <w:vertAlign w:val="subscript"/>
        </w:rPr>
        <w:t>Fse</w:t>
      </w:r>
      <w:r w:rsidRPr="00856A27">
        <w:rPr>
          <w:rFonts w:ascii="Times New Roman" w:hAnsi="Times New Roman"/>
          <w:bCs/>
          <w:i/>
          <w:sz w:val="24"/>
          <w:szCs w:val="24"/>
        </w:rPr>
        <w:t>ω</w:t>
      </w:r>
      <w:proofErr w:type="spellEnd"/>
      <w:r w:rsidRPr="00856A27">
        <w:rPr>
          <w:rFonts w:ascii="Times New Roman" w:hAnsi="Times New Roman"/>
          <w:bCs/>
          <w:sz w:val="24"/>
          <w:szCs w:val="24"/>
        </w:rPr>
        <w:t>+</w:t>
      </w:r>
      <w:r w:rsidRPr="00856A27">
        <w:rPr>
          <w:rFonts w:ascii="Times New Roman" w:hAnsi="Times New Roman"/>
          <w:bCs/>
          <w:i/>
          <w:sz w:val="24"/>
          <w:szCs w:val="24"/>
        </w:rPr>
        <w:t xml:space="preserve"> </w:t>
      </w:r>
      <w:proofErr w:type="spellStart"/>
      <w:r w:rsidRPr="00856A27">
        <w:rPr>
          <w:rFonts w:ascii="Times New Roman" w:hAnsi="Times New Roman"/>
          <w:bCs/>
          <w:i/>
          <w:sz w:val="24"/>
          <w:szCs w:val="24"/>
        </w:rPr>
        <w:t>λ</w:t>
      </w:r>
      <w:r w:rsidRPr="00856A27">
        <w:rPr>
          <w:rFonts w:ascii="Times New Roman" w:hAnsi="Times New Roman"/>
          <w:bCs/>
          <w:i/>
          <w:sz w:val="24"/>
          <w:szCs w:val="24"/>
          <w:vertAlign w:val="subscript"/>
        </w:rPr>
        <w:t>R</w:t>
      </w:r>
      <w:r w:rsidRPr="00856A27">
        <w:rPr>
          <w:rFonts w:ascii="Times New Roman" w:hAnsi="Times New Roman"/>
          <w:bCs/>
          <w:i/>
          <w:sz w:val="24"/>
          <w:szCs w:val="24"/>
        </w:rPr>
        <w:t>ω</w:t>
      </w:r>
      <w:proofErr w:type="spellEnd"/>
      <w:r w:rsidRPr="00856A27">
        <w:rPr>
          <w:rFonts w:ascii="Times New Roman" w:hAnsi="Times New Roman"/>
          <w:bCs/>
          <w:sz w:val="24"/>
          <w:szCs w:val="24"/>
        </w:rPr>
        <w:t>,</w:t>
      </w:r>
      <w:r w:rsidRPr="00856A27">
        <w:rPr>
          <w:rFonts w:ascii="Times New Roman" w:hAnsi="Times New Roman"/>
          <w:bCs/>
          <w:i/>
          <w:sz w:val="24"/>
          <w:szCs w:val="24"/>
        </w:rPr>
        <w:tab/>
      </w:r>
      <w:commentRangeEnd w:id="71"/>
      <w:r w:rsidR="000F6189" w:rsidRPr="00856A27">
        <w:rPr>
          <w:rStyle w:val="CommentReference"/>
          <w:rFonts w:ascii="Times New Roman" w:hAnsi="Times New Roman"/>
        </w:rPr>
        <w:commentReference w:id="71"/>
      </w:r>
      <w:r w:rsidRPr="00856A27">
        <w:rPr>
          <w:rFonts w:ascii="Times New Roman" w:hAnsi="Times New Roman"/>
          <w:bCs/>
          <w:i/>
          <w:sz w:val="24"/>
          <w:szCs w:val="24"/>
        </w:rPr>
        <w:tab/>
      </w:r>
      <w:r w:rsidRPr="00856A27">
        <w:rPr>
          <w:rFonts w:ascii="Times New Roman" w:hAnsi="Times New Roman"/>
          <w:bCs/>
          <w:i/>
          <w:sz w:val="24"/>
          <w:szCs w:val="24"/>
        </w:rPr>
        <w:tab/>
      </w:r>
      <w:r w:rsidRPr="00856A27">
        <w:rPr>
          <w:rFonts w:ascii="Times New Roman" w:hAnsi="Times New Roman"/>
          <w:bCs/>
          <w:i/>
          <w:sz w:val="24"/>
          <w:szCs w:val="24"/>
        </w:rPr>
        <w:tab/>
      </w:r>
      <w:r w:rsidRPr="00856A27">
        <w:rPr>
          <w:rFonts w:ascii="Times New Roman" w:hAnsi="Times New Roman"/>
          <w:bCs/>
          <w:sz w:val="24"/>
          <w:szCs w:val="24"/>
        </w:rPr>
        <w:t xml:space="preserve"> (</w:t>
      </w:r>
      <w:r w:rsidR="00DD4EF2" w:rsidRPr="00856A27">
        <w:rPr>
          <w:rFonts w:ascii="Times New Roman" w:hAnsi="Times New Roman"/>
          <w:bCs/>
          <w:sz w:val="24"/>
          <w:szCs w:val="24"/>
        </w:rPr>
        <w:t>Equation 1</w:t>
      </w:r>
      <w:r w:rsidRPr="00856A27">
        <w:rPr>
          <w:rFonts w:ascii="Times New Roman" w:hAnsi="Times New Roman"/>
          <w:bCs/>
          <w:sz w:val="24"/>
          <w:szCs w:val="24"/>
        </w:rPr>
        <w:t>)</w:t>
      </w:r>
    </w:p>
    <w:p w14:paraId="591A89B6" w14:textId="77777777" w:rsidR="00DD4EF2" w:rsidRPr="00EC3D79" w:rsidRDefault="00DD4EF2" w:rsidP="00141E26">
      <w:pPr>
        <w:autoSpaceDE w:val="0"/>
        <w:autoSpaceDN w:val="0"/>
        <w:adjustRightInd w:val="0"/>
        <w:spacing w:after="0" w:line="240" w:lineRule="auto"/>
        <w:rPr>
          <w:rFonts w:ascii="Times New Roman" w:hAnsi="Times New Roman"/>
          <w:bCs/>
          <w:sz w:val="24"/>
          <w:szCs w:val="24"/>
        </w:rPr>
      </w:pPr>
    </w:p>
    <w:p w14:paraId="6A21EAA6" w14:textId="2AA6482B" w:rsidR="006D7DCB" w:rsidRPr="00856A27" w:rsidRDefault="006D7DCB" w:rsidP="00141E26">
      <w:pPr>
        <w:autoSpaceDE w:val="0"/>
        <w:autoSpaceDN w:val="0"/>
        <w:adjustRightInd w:val="0"/>
        <w:spacing w:after="0" w:line="240" w:lineRule="auto"/>
        <w:rPr>
          <w:rFonts w:ascii="Times New Roman" w:hAnsi="Times New Roman"/>
        </w:rPr>
      </w:pPr>
      <w:proofErr w:type="gramStart"/>
      <w:r w:rsidRPr="00856A27">
        <w:rPr>
          <w:rFonts w:ascii="Times New Roman" w:hAnsi="Times New Roman"/>
          <w:bCs/>
          <w:sz w:val="24"/>
          <w:szCs w:val="24"/>
        </w:rPr>
        <w:t>where</w:t>
      </w:r>
      <w:proofErr w:type="gramEnd"/>
      <w:r w:rsidRPr="00856A27">
        <w:rPr>
          <w:rFonts w:ascii="Times New Roman" w:hAnsi="Times New Roman"/>
          <w:bCs/>
          <w:sz w:val="24"/>
          <w:szCs w:val="24"/>
        </w:rPr>
        <w:t xml:space="preserve"> </w:t>
      </w:r>
      <w:proofErr w:type="spellStart"/>
      <w:r w:rsidRPr="00856A27">
        <w:rPr>
          <w:rFonts w:ascii="Times New Roman" w:hAnsi="Times New Roman"/>
          <w:bCs/>
          <w:i/>
          <w:sz w:val="24"/>
          <w:szCs w:val="24"/>
        </w:rPr>
        <w:t>se</w:t>
      </w:r>
      <w:proofErr w:type="spellEnd"/>
      <w:r w:rsidRPr="00856A27">
        <w:rPr>
          <w:rFonts w:ascii="Times New Roman" w:hAnsi="Times New Roman"/>
          <w:bCs/>
          <w:sz w:val="24"/>
          <w:szCs w:val="24"/>
        </w:rPr>
        <w:t xml:space="preserve"> stands for series, </w:t>
      </w:r>
      <w:proofErr w:type="spellStart"/>
      <w:r w:rsidRPr="00856A27">
        <w:rPr>
          <w:rFonts w:ascii="Times New Roman" w:hAnsi="Times New Roman"/>
          <w:bCs/>
          <w:i/>
          <w:sz w:val="24"/>
          <w:szCs w:val="24"/>
        </w:rPr>
        <w:t>sh</w:t>
      </w:r>
      <w:proofErr w:type="spellEnd"/>
      <w:r w:rsidRPr="00856A27">
        <w:rPr>
          <w:rFonts w:ascii="Times New Roman" w:hAnsi="Times New Roman"/>
          <w:bCs/>
          <w:sz w:val="24"/>
          <w:szCs w:val="24"/>
        </w:rPr>
        <w:t xml:space="preserve"> stands for shunt, and </w:t>
      </w:r>
      <w:r w:rsidRPr="00856A27">
        <w:rPr>
          <w:rFonts w:ascii="Times New Roman" w:hAnsi="Times New Roman"/>
          <w:bCs/>
          <w:i/>
          <w:sz w:val="24"/>
          <w:szCs w:val="24"/>
        </w:rPr>
        <w:t>K</w:t>
      </w:r>
      <w:r w:rsidRPr="00856A27">
        <w:rPr>
          <w:rFonts w:ascii="Times New Roman" w:hAnsi="Times New Roman"/>
          <w:bCs/>
          <w:sz w:val="24"/>
          <w:szCs w:val="24"/>
        </w:rPr>
        <w:t xml:space="preserve"> terms are field constants</w:t>
      </w:r>
      <w:ins w:id="72" w:author="HuskyPC" w:date="2015-06-15T18:14:00Z">
        <w:r w:rsidR="00F03003" w:rsidRPr="00856A27">
          <w:rPr>
            <w:rFonts w:ascii="Times New Roman" w:hAnsi="Times New Roman"/>
            <w:bCs/>
            <w:sz w:val="24"/>
            <w:szCs w:val="24"/>
          </w:rPr>
          <w:t xml:space="preserve"> that relate field current and mechanical speed to the back </w:t>
        </w:r>
        <w:proofErr w:type="spellStart"/>
        <w:r w:rsidR="00F03003" w:rsidRPr="00856A27">
          <w:rPr>
            <w:rFonts w:ascii="Times New Roman" w:hAnsi="Times New Roman"/>
            <w:bCs/>
            <w:sz w:val="24"/>
            <w:szCs w:val="24"/>
          </w:rPr>
          <w:t>e.m.f</w:t>
        </w:r>
        <w:proofErr w:type="spellEnd"/>
        <w:r w:rsidR="00F03003" w:rsidRPr="00856A27">
          <w:rPr>
            <w:rFonts w:ascii="Times New Roman" w:hAnsi="Times New Roman"/>
            <w:bCs/>
            <w:sz w:val="24"/>
            <w:szCs w:val="24"/>
          </w:rPr>
          <w:t>.</w:t>
        </w:r>
      </w:ins>
      <w:r w:rsidRPr="00856A27">
        <w:rPr>
          <w:rFonts w:ascii="Times New Roman" w:hAnsi="Times New Roman"/>
          <w:bCs/>
          <w:sz w:val="24"/>
          <w:szCs w:val="24"/>
        </w:rPr>
        <w:t xml:space="preserve">. Remember that </w:t>
      </w:r>
      <w:r w:rsidRPr="00856A27">
        <w:rPr>
          <w:rFonts w:ascii="Times New Roman" w:hAnsi="Times New Roman"/>
          <w:bCs/>
          <w:i/>
          <w:sz w:val="24"/>
          <w:szCs w:val="24"/>
        </w:rPr>
        <w:t>K</w:t>
      </w:r>
      <w:r w:rsidRPr="00856A27">
        <w:rPr>
          <w:rFonts w:ascii="Times New Roman" w:hAnsi="Times New Roman"/>
          <w:bCs/>
          <w:sz w:val="24"/>
          <w:szCs w:val="24"/>
        </w:rPr>
        <w:t xml:space="preserve"> values are constant until a saturation limit is reached, after which </w:t>
      </w:r>
      <w:r w:rsidRPr="00856A27">
        <w:rPr>
          <w:rFonts w:ascii="Times New Roman" w:hAnsi="Times New Roman"/>
          <w:bCs/>
          <w:i/>
          <w:sz w:val="24"/>
          <w:szCs w:val="24"/>
        </w:rPr>
        <w:t>E</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saturates to a certain value.</w:t>
      </w:r>
      <w:r w:rsidR="006D4978" w:rsidRPr="00856A27">
        <w:rPr>
          <w:rFonts w:ascii="Times New Roman" w:hAnsi="Times New Roman"/>
          <w:bCs/>
          <w:sz w:val="24"/>
          <w:szCs w:val="24"/>
        </w:rPr>
        <w:t xml:space="preserve"> </w:t>
      </w:r>
      <w:r w:rsidRPr="00856A27">
        <w:rPr>
          <w:rFonts w:ascii="Times New Roman" w:hAnsi="Times New Roman"/>
          <w:bCs/>
          <w:sz w:val="24"/>
          <w:szCs w:val="24"/>
        </w:rPr>
        <w:t xml:space="preserve">Ideally, </w:t>
      </w:r>
      <w:proofErr w:type="spellStart"/>
      <w:r w:rsidRPr="00856A27">
        <w:rPr>
          <w:rFonts w:ascii="Times New Roman" w:hAnsi="Times New Roman"/>
          <w:bCs/>
          <w:i/>
          <w:sz w:val="24"/>
          <w:szCs w:val="24"/>
        </w:rPr>
        <w:t>λ</w:t>
      </w:r>
      <w:r w:rsidRPr="00856A27">
        <w:rPr>
          <w:rFonts w:ascii="Times New Roman" w:hAnsi="Times New Roman"/>
          <w:bCs/>
          <w:i/>
          <w:sz w:val="24"/>
          <w:szCs w:val="24"/>
          <w:vertAlign w:val="subscript"/>
        </w:rPr>
        <w:t>R</w:t>
      </w:r>
      <w:proofErr w:type="spellEnd"/>
      <w:r w:rsidRPr="00856A27">
        <w:rPr>
          <w:rFonts w:ascii="Times New Roman" w:hAnsi="Times New Roman"/>
          <w:bCs/>
          <w:sz w:val="24"/>
          <w:szCs w:val="24"/>
        </w:rPr>
        <w:t xml:space="preserve"> is assumed to be zero, but this is not realistic. In order to determine </w:t>
      </w:r>
      <w:proofErr w:type="spellStart"/>
      <w:r w:rsidRPr="00856A27">
        <w:rPr>
          <w:rFonts w:ascii="Times New Roman" w:hAnsi="Times New Roman"/>
          <w:bCs/>
          <w:i/>
          <w:sz w:val="24"/>
          <w:szCs w:val="24"/>
        </w:rPr>
        <w:t>λ</w:t>
      </w:r>
      <w:r w:rsidRPr="00856A27">
        <w:rPr>
          <w:rFonts w:ascii="Times New Roman" w:hAnsi="Times New Roman"/>
          <w:bCs/>
          <w:i/>
          <w:sz w:val="24"/>
          <w:szCs w:val="24"/>
          <w:vertAlign w:val="subscript"/>
        </w:rPr>
        <w:t>R</w:t>
      </w:r>
      <w:proofErr w:type="spellEnd"/>
      <w:r w:rsidRPr="00856A27">
        <w:rPr>
          <w:rFonts w:ascii="Times New Roman" w:hAnsi="Times New Roman"/>
          <w:bCs/>
          <w:sz w:val="24"/>
          <w:szCs w:val="24"/>
        </w:rPr>
        <w:t xml:space="preserve">, a DC machine is run as a generator without shunt or series excitation and at no load. Thus, the terminal voltage measured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w:t>
      </w:r>
      <w:r w:rsidRPr="00856A27">
        <w:rPr>
          <w:rFonts w:ascii="Times New Roman" w:hAnsi="Times New Roman"/>
          <w:bCs/>
          <w:i/>
          <w:sz w:val="24"/>
          <w:szCs w:val="24"/>
        </w:rPr>
        <w:t>E</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If </w:t>
      </w:r>
      <w:r w:rsidRPr="00856A27">
        <w:rPr>
          <w:rFonts w:ascii="Times New Roman" w:hAnsi="Times New Roman"/>
          <w:bCs/>
          <w:i/>
          <w:sz w:val="24"/>
          <w:szCs w:val="24"/>
        </w:rPr>
        <w:t>ω</w:t>
      </w:r>
      <w:r w:rsidRPr="00856A27">
        <w:rPr>
          <w:rFonts w:ascii="Times New Roman" w:hAnsi="Times New Roman"/>
          <w:bCs/>
          <w:sz w:val="24"/>
          <w:szCs w:val="24"/>
        </w:rPr>
        <w:t xml:space="preserve"> is measured, </w:t>
      </w:r>
      <w:proofErr w:type="spellStart"/>
      <w:r w:rsidRPr="00856A27">
        <w:rPr>
          <w:rFonts w:ascii="Times New Roman" w:hAnsi="Times New Roman"/>
          <w:bCs/>
          <w:i/>
          <w:sz w:val="24"/>
          <w:szCs w:val="24"/>
        </w:rPr>
        <w:t>λ</w:t>
      </w:r>
      <w:r w:rsidRPr="00856A27">
        <w:rPr>
          <w:rFonts w:ascii="Times New Roman" w:hAnsi="Times New Roman"/>
          <w:bCs/>
          <w:i/>
          <w:sz w:val="24"/>
          <w:szCs w:val="24"/>
          <w:vertAlign w:val="subscript"/>
        </w:rPr>
        <w:t>R</w:t>
      </w:r>
      <w:proofErr w:type="spellEnd"/>
      <w:r w:rsidRPr="00856A27">
        <w:rPr>
          <w:rFonts w:ascii="Times New Roman" w:hAnsi="Times New Roman"/>
          <w:bCs/>
          <w:sz w:val="24"/>
          <w:szCs w:val="24"/>
        </w:rPr>
        <w:t xml:space="preserve"> can be determined. </w:t>
      </w:r>
      <w:ins w:id="73" w:author="HuskyPC" w:date="2015-06-15T18:24:00Z">
        <w:r w:rsidR="00A451EF" w:rsidRPr="00856A27">
          <w:rPr>
            <w:rFonts w:ascii="Times New Roman" w:hAnsi="Times New Roman"/>
            <w:bCs/>
            <w:i/>
            <w:sz w:val="24"/>
            <w:szCs w:val="24"/>
          </w:rPr>
          <w:t>E</w:t>
        </w:r>
        <w:r w:rsidR="00A451EF" w:rsidRPr="00856A27">
          <w:rPr>
            <w:rFonts w:ascii="Times New Roman" w:hAnsi="Times New Roman"/>
            <w:bCs/>
            <w:i/>
            <w:sz w:val="24"/>
            <w:szCs w:val="24"/>
            <w:vertAlign w:val="subscript"/>
          </w:rPr>
          <w:t>A</w:t>
        </w:r>
      </w:ins>
      <w:ins w:id="74" w:author="Amy Manocchi" w:date="2015-06-17T11:18:00Z">
        <w:r w:rsidR="00856A27">
          <w:rPr>
            <w:rFonts w:ascii="Times New Roman" w:hAnsi="Times New Roman"/>
            <w:bCs/>
            <w:i/>
            <w:sz w:val="24"/>
            <w:szCs w:val="24"/>
            <w:vertAlign w:val="subscript"/>
          </w:rPr>
          <w:t xml:space="preserve"> </w:t>
        </w:r>
      </w:ins>
      <w:ins w:id="75" w:author="HuskyPC" w:date="2015-06-15T18:24:00Z">
        <w:r w:rsidR="00A451EF" w:rsidRPr="00856A27">
          <w:rPr>
            <w:rFonts w:ascii="Times New Roman" w:hAnsi="Times New Roman"/>
          </w:rPr>
          <w:t>is a characteristic voltage of DC machines</w:t>
        </w:r>
      </w:ins>
      <w:r w:rsidR="00BA30A2" w:rsidRPr="00856A27">
        <w:rPr>
          <w:rFonts w:ascii="Times New Roman" w:hAnsi="Times New Roman"/>
        </w:rPr>
        <w:t>,</w:t>
      </w:r>
      <w:ins w:id="76" w:author="Dennis McGonagle" w:date="2015-06-16T12:28:00Z">
        <w:r w:rsidR="00BA30A2" w:rsidRPr="00856A27">
          <w:rPr>
            <w:rFonts w:ascii="Times New Roman" w:hAnsi="Times New Roman"/>
          </w:rPr>
          <w:t xml:space="preserve"> </w:t>
        </w:r>
      </w:ins>
      <w:ins w:id="77" w:author="HuskyPC" w:date="2015-06-15T18:24:00Z">
        <w:r w:rsidR="00A451EF" w:rsidRPr="00856A27">
          <w:rPr>
            <w:rFonts w:ascii="Times New Roman" w:hAnsi="Times New Roman"/>
          </w:rPr>
          <w:t xml:space="preserve">a voltage that counters the armature voltage to limit the current into the machine. In motor operation, the </w:t>
        </w:r>
        <w:r w:rsidR="00A451EF" w:rsidRPr="00856A27">
          <w:rPr>
            <w:rFonts w:ascii="Times New Roman" w:hAnsi="Times New Roman"/>
            <w:i/>
          </w:rPr>
          <w:t>E</w:t>
        </w:r>
        <w:r w:rsidR="00A451EF" w:rsidRPr="00856A27">
          <w:rPr>
            <w:rFonts w:ascii="Times New Roman" w:hAnsi="Times New Roman"/>
            <w:i/>
            <w:vertAlign w:val="subscript"/>
          </w:rPr>
          <w:t>A</w:t>
        </w:r>
        <w:r w:rsidR="00A451EF" w:rsidRPr="00856A27">
          <w:rPr>
            <w:rFonts w:ascii="Times New Roman" w:hAnsi="Times New Roman"/>
          </w:rPr>
          <w:t xml:space="preserve"> is less than the armature voltage and the higher </w:t>
        </w:r>
      </w:ins>
      <w:ins w:id="78" w:author="HuskyPC" w:date="2015-06-15T18:25:00Z">
        <w:r w:rsidR="00A451EF" w:rsidRPr="00856A27">
          <w:rPr>
            <w:rFonts w:ascii="Times New Roman" w:hAnsi="Times New Roman"/>
            <w:i/>
          </w:rPr>
          <w:t>E</w:t>
        </w:r>
        <w:r w:rsidR="00A451EF" w:rsidRPr="00856A27">
          <w:rPr>
            <w:rFonts w:ascii="Times New Roman" w:hAnsi="Times New Roman"/>
            <w:i/>
            <w:vertAlign w:val="subscript"/>
          </w:rPr>
          <w:t>A</w:t>
        </w:r>
        <w:r w:rsidR="00A451EF" w:rsidRPr="00856A27">
          <w:rPr>
            <w:rFonts w:ascii="Times New Roman" w:hAnsi="Times New Roman"/>
          </w:rPr>
          <w:t xml:space="preserve"> leads to less armature current draw. It is dependent on the shaft speed as shown in Equation 1, and therefore having a higher </w:t>
        </w:r>
        <w:r w:rsidR="00A451EF" w:rsidRPr="00856A27">
          <w:rPr>
            <w:rFonts w:ascii="Times New Roman" w:hAnsi="Times New Roman"/>
            <w:i/>
          </w:rPr>
          <w:t>E</w:t>
        </w:r>
        <w:r w:rsidR="00A451EF" w:rsidRPr="00856A27">
          <w:rPr>
            <w:rFonts w:ascii="Times New Roman" w:hAnsi="Times New Roman"/>
            <w:i/>
            <w:vertAlign w:val="subscript"/>
          </w:rPr>
          <w:t>A</w:t>
        </w:r>
        <w:r w:rsidR="00A451EF" w:rsidRPr="00856A27">
          <w:rPr>
            <w:rFonts w:ascii="Times New Roman" w:hAnsi="Times New Roman"/>
            <w:i/>
            <w:vertAlign w:val="subscript"/>
          </w:rPr>
          <w:softHyphen/>
        </w:r>
        <w:r w:rsidR="00A451EF" w:rsidRPr="00856A27">
          <w:rPr>
            <w:rFonts w:ascii="Times New Roman" w:hAnsi="Times New Roman"/>
          </w:rPr>
          <w:t xml:space="preserve"> </w:t>
        </w:r>
        <w:proofErr w:type="gramStart"/>
        <w:r w:rsidR="00A451EF" w:rsidRPr="00856A27">
          <w:rPr>
            <w:rFonts w:ascii="Times New Roman" w:hAnsi="Times New Roman"/>
          </w:rPr>
          <w:t>causes</w:t>
        </w:r>
        <w:proofErr w:type="gramEnd"/>
        <w:r w:rsidR="00A451EF" w:rsidRPr="00856A27">
          <w:rPr>
            <w:rFonts w:ascii="Times New Roman" w:hAnsi="Times New Roman"/>
          </w:rPr>
          <w:t xml:space="preserve"> higher speed operation. In generator applications, </w:t>
        </w:r>
      </w:ins>
      <w:ins w:id="79" w:author="HuskyPC" w:date="2015-06-15T18:26:00Z">
        <w:r w:rsidR="00A451EF" w:rsidRPr="00856A27">
          <w:rPr>
            <w:rFonts w:ascii="Times New Roman" w:hAnsi="Times New Roman"/>
            <w:i/>
          </w:rPr>
          <w:t>E</w:t>
        </w:r>
        <w:r w:rsidR="00A451EF" w:rsidRPr="00856A27">
          <w:rPr>
            <w:rFonts w:ascii="Times New Roman" w:hAnsi="Times New Roman"/>
            <w:i/>
            <w:vertAlign w:val="subscript"/>
          </w:rPr>
          <w:t>A</w:t>
        </w:r>
        <w:r w:rsidR="00A451EF" w:rsidRPr="00856A27">
          <w:rPr>
            <w:rFonts w:ascii="Times New Roman" w:hAnsi="Times New Roman"/>
          </w:rPr>
          <w:t xml:space="preserve"> is the induced voltage from rotating one magnetic field on the armature vs. the field. </w:t>
        </w:r>
      </w:ins>
    </w:p>
    <w:p w14:paraId="3233D2D9" w14:textId="77777777" w:rsidR="006D7DCB" w:rsidRPr="00856A27" w:rsidRDefault="006D7DCB" w:rsidP="00141E26">
      <w:pPr>
        <w:autoSpaceDE w:val="0"/>
        <w:autoSpaceDN w:val="0"/>
        <w:adjustRightInd w:val="0"/>
        <w:spacing w:after="0" w:line="240" w:lineRule="auto"/>
        <w:rPr>
          <w:rFonts w:ascii="Times New Roman" w:hAnsi="Times New Roman"/>
          <w:bCs/>
          <w:sz w:val="24"/>
          <w:szCs w:val="24"/>
        </w:rPr>
      </w:pPr>
    </w:p>
    <w:p w14:paraId="092CA1EE" w14:textId="77777777" w:rsidR="00CB38B1" w:rsidRPr="00856A27" w:rsidRDefault="006D7DCB" w:rsidP="00141E26">
      <w:pPr>
        <w:autoSpaceDE w:val="0"/>
        <w:autoSpaceDN w:val="0"/>
        <w:adjustRightInd w:val="0"/>
        <w:spacing w:after="0" w:line="240" w:lineRule="auto"/>
        <w:rPr>
          <w:rFonts w:ascii="Times New Roman" w:hAnsi="Times New Roman"/>
          <w:bCs/>
          <w:sz w:val="24"/>
          <w:szCs w:val="24"/>
        </w:rPr>
      </w:pPr>
      <w:r w:rsidRPr="00EC3D79">
        <w:rPr>
          <w:rFonts w:ascii="Times New Roman" w:hAnsi="Times New Roman"/>
          <w:bCs/>
          <w:sz w:val="24"/>
          <w:szCs w:val="24"/>
        </w:rPr>
        <w:t xml:space="preserve">For a shunt machine, </w:t>
      </w:r>
      <w:r w:rsidR="00DD4EF2" w:rsidRPr="00856A27">
        <w:rPr>
          <w:rFonts w:ascii="Times New Roman" w:hAnsi="Times New Roman"/>
          <w:bCs/>
          <w:sz w:val="24"/>
          <w:szCs w:val="24"/>
        </w:rPr>
        <w:t>Equation 1</w:t>
      </w:r>
      <w:r w:rsidR="0017566B" w:rsidRPr="00856A27">
        <w:rPr>
          <w:rFonts w:ascii="Times New Roman" w:hAnsi="Times New Roman"/>
          <w:bCs/>
          <w:sz w:val="24"/>
          <w:szCs w:val="24"/>
        </w:rPr>
        <w:t xml:space="preserve"> still holds</w:t>
      </w:r>
      <w:r w:rsidR="00DD4EF2" w:rsidRPr="00856A27">
        <w:rPr>
          <w:rFonts w:ascii="Times New Roman" w:hAnsi="Times New Roman"/>
          <w:bCs/>
          <w:sz w:val="24"/>
          <w:szCs w:val="24"/>
        </w:rPr>
        <w:t>,</w:t>
      </w:r>
      <w:r w:rsidR="0017566B" w:rsidRPr="00856A27">
        <w:rPr>
          <w:rFonts w:ascii="Times New Roman" w:hAnsi="Times New Roman"/>
          <w:bCs/>
          <w:sz w:val="24"/>
          <w:szCs w:val="24"/>
        </w:rPr>
        <w:t xml:space="preserve"> but </w:t>
      </w:r>
      <w:proofErr w:type="spellStart"/>
      <w:r w:rsidRPr="00856A27">
        <w:rPr>
          <w:rFonts w:ascii="Times New Roman" w:hAnsi="Times New Roman"/>
          <w:bCs/>
          <w:i/>
          <w:sz w:val="24"/>
          <w:szCs w:val="24"/>
        </w:rPr>
        <w:t>I</w:t>
      </w:r>
      <w:r w:rsidRPr="00856A27">
        <w:rPr>
          <w:rFonts w:ascii="Times New Roman" w:hAnsi="Times New Roman"/>
          <w:bCs/>
          <w:i/>
          <w:sz w:val="24"/>
          <w:szCs w:val="24"/>
          <w:vertAlign w:val="subscript"/>
        </w:rPr>
        <w:t>Fse</w:t>
      </w:r>
      <w:proofErr w:type="spellEnd"/>
      <w:r w:rsidRPr="00856A27">
        <w:rPr>
          <w:rFonts w:ascii="Times New Roman" w:hAnsi="Times New Roman"/>
          <w:bCs/>
          <w:sz w:val="24"/>
          <w:szCs w:val="24"/>
        </w:rPr>
        <w:t xml:space="preserve"> is set to zero</w:t>
      </w:r>
      <w:r w:rsidR="00DD4EF2" w:rsidRPr="00856A27">
        <w:rPr>
          <w:rFonts w:ascii="Times New Roman" w:hAnsi="Times New Roman"/>
          <w:bCs/>
          <w:sz w:val="24"/>
          <w:szCs w:val="24"/>
        </w:rPr>
        <w:t>;</w:t>
      </w:r>
      <w:r w:rsidRPr="00856A27">
        <w:rPr>
          <w:rFonts w:ascii="Times New Roman" w:hAnsi="Times New Roman"/>
          <w:bCs/>
          <w:sz w:val="24"/>
          <w:szCs w:val="24"/>
        </w:rPr>
        <w:t xml:space="preserve"> for a series machine</w:t>
      </w:r>
      <w:r w:rsidR="00DD4EF2" w:rsidRPr="00856A27">
        <w:rPr>
          <w:rFonts w:ascii="Times New Roman" w:hAnsi="Times New Roman"/>
          <w:bCs/>
          <w:sz w:val="24"/>
          <w:szCs w:val="24"/>
        </w:rPr>
        <w:t>, Equation 1</w:t>
      </w:r>
      <w:r w:rsidR="0017566B" w:rsidRPr="00856A27">
        <w:rPr>
          <w:rFonts w:ascii="Times New Roman" w:hAnsi="Times New Roman"/>
          <w:bCs/>
          <w:sz w:val="24"/>
          <w:szCs w:val="24"/>
        </w:rPr>
        <w:t xml:space="preserve"> still holds</w:t>
      </w:r>
      <w:r w:rsidR="00DD4EF2" w:rsidRPr="00856A27">
        <w:rPr>
          <w:rFonts w:ascii="Times New Roman" w:hAnsi="Times New Roman"/>
          <w:bCs/>
          <w:sz w:val="24"/>
          <w:szCs w:val="24"/>
        </w:rPr>
        <w:t>,</w:t>
      </w:r>
      <w:r w:rsidR="0017566B" w:rsidRPr="00856A27">
        <w:rPr>
          <w:rFonts w:ascii="Times New Roman" w:hAnsi="Times New Roman"/>
          <w:bCs/>
          <w:sz w:val="24"/>
          <w:szCs w:val="24"/>
        </w:rPr>
        <w:t xml:space="preserve"> but </w:t>
      </w:r>
      <w:proofErr w:type="spellStart"/>
      <w:r w:rsidRPr="00856A27">
        <w:rPr>
          <w:rFonts w:ascii="Times New Roman" w:hAnsi="Times New Roman"/>
          <w:bCs/>
          <w:i/>
          <w:sz w:val="24"/>
          <w:szCs w:val="24"/>
        </w:rPr>
        <w:t>I</w:t>
      </w:r>
      <w:r w:rsidRPr="00856A27">
        <w:rPr>
          <w:rFonts w:ascii="Times New Roman" w:hAnsi="Times New Roman"/>
          <w:bCs/>
          <w:i/>
          <w:sz w:val="24"/>
          <w:szCs w:val="24"/>
          <w:vertAlign w:val="subscript"/>
        </w:rPr>
        <w:t>Fsh</w:t>
      </w:r>
      <w:proofErr w:type="spellEnd"/>
      <w:r w:rsidRPr="00856A27">
        <w:rPr>
          <w:rFonts w:ascii="Times New Roman" w:hAnsi="Times New Roman"/>
          <w:bCs/>
          <w:sz w:val="24"/>
          <w:szCs w:val="24"/>
        </w:rPr>
        <w:t xml:space="preserve"> is set to zero. Compound machines have both shunt and series connected and</w:t>
      </w:r>
      <w:r w:rsidR="002162C8" w:rsidRPr="00856A27">
        <w:rPr>
          <w:rFonts w:ascii="Times New Roman" w:hAnsi="Times New Roman"/>
          <w:bCs/>
          <w:sz w:val="24"/>
          <w:szCs w:val="24"/>
        </w:rPr>
        <w:t xml:space="preserve"> can be in long- or short-form. When both fields exist, their effect can add up or oppose each other as seen by the armature, and these configurations are termed cumulative or differential. These configurations can be achieved by varying the location of the shunt field before or after the series field, and by hav</w:t>
      </w:r>
      <w:r w:rsidR="00DD4EF2" w:rsidRPr="00856A27">
        <w:rPr>
          <w:rFonts w:ascii="Times New Roman" w:hAnsi="Times New Roman"/>
          <w:bCs/>
          <w:sz w:val="24"/>
          <w:szCs w:val="24"/>
        </w:rPr>
        <w:t>ing</w:t>
      </w:r>
      <w:r w:rsidR="002162C8" w:rsidRPr="00856A27">
        <w:rPr>
          <w:rFonts w:ascii="Times New Roman" w:hAnsi="Times New Roman"/>
          <w:bCs/>
          <w:sz w:val="24"/>
          <w:szCs w:val="24"/>
        </w:rPr>
        <w:t xml:space="preserve"> the field currents enter or leav</w:t>
      </w:r>
      <w:r w:rsidR="00980C31" w:rsidRPr="00856A27">
        <w:rPr>
          <w:rFonts w:ascii="Times New Roman" w:hAnsi="Times New Roman"/>
          <w:bCs/>
          <w:sz w:val="24"/>
          <w:szCs w:val="24"/>
        </w:rPr>
        <w:t>e their respective dots</w:t>
      </w:r>
      <w:commentRangeStart w:id="80"/>
      <w:commentRangeStart w:id="81"/>
      <w:r w:rsidR="00980C31" w:rsidRPr="00856A27">
        <w:rPr>
          <w:rFonts w:ascii="Times New Roman" w:hAnsi="Times New Roman"/>
          <w:bCs/>
          <w:sz w:val="24"/>
          <w:szCs w:val="24"/>
        </w:rPr>
        <w:t xml:space="preserve">. </w:t>
      </w:r>
      <w:r w:rsidR="00980C31" w:rsidRPr="00856A27">
        <w:rPr>
          <w:rFonts w:ascii="Times New Roman" w:hAnsi="Times New Roman"/>
          <w:b/>
          <w:bCs/>
          <w:sz w:val="24"/>
          <w:szCs w:val="24"/>
        </w:rPr>
        <w:t>Fig</w:t>
      </w:r>
      <w:r w:rsidR="00DD4EF2" w:rsidRPr="00856A27">
        <w:rPr>
          <w:rFonts w:ascii="Times New Roman" w:hAnsi="Times New Roman"/>
          <w:b/>
          <w:bCs/>
          <w:sz w:val="24"/>
          <w:szCs w:val="24"/>
        </w:rPr>
        <w:t>ures</w:t>
      </w:r>
      <w:r w:rsidR="00980C31" w:rsidRPr="00856A27">
        <w:rPr>
          <w:rFonts w:ascii="Times New Roman" w:hAnsi="Times New Roman"/>
          <w:b/>
          <w:bCs/>
          <w:sz w:val="24"/>
          <w:szCs w:val="24"/>
        </w:rPr>
        <w:t xml:space="preserve"> 1-</w:t>
      </w:r>
      <w:r w:rsidR="002162C8" w:rsidRPr="00856A27">
        <w:rPr>
          <w:rFonts w:ascii="Times New Roman" w:hAnsi="Times New Roman"/>
          <w:b/>
          <w:bCs/>
          <w:sz w:val="24"/>
          <w:szCs w:val="24"/>
        </w:rPr>
        <w:t>4</w:t>
      </w:r>
      <w:r w:rsidR="002162C8" w:rsidRPr="00856A27">
        <w:rPr>
          <w:rFonts w:ascii="Times New Roman" w:hAnsi="Times New Roman"/>
          <w:bCs/>
          <w:sz w:val="24"/>
          <w:szCs w:val="24"/>
        </w:rPr>
        <w:t xml:space="preserve"> </w:t>
      </w:r>
      <w:commentRangeEnd w:id="80"/>
      <w:r w:rsidR="00D042C9" w:rsidRPr="00856A27">
        <w:rPr>
          <w:rStyle w:val="CommentReference"/>
          <w:rFonts w:ascii="Times New Roman" w:hAnsi="Times New Roman"/>
        </w:rPr>
        <w:commentReference w:id="80"/>
      </w:r>
      <w:commentRangeEnd w:id="81"/>
      <w:r w:rsidR="006E3F27" w:rsidRPr="00856A27">
        <w:rPr>
          <w:rStyle w:val="CommentReference"/>
          <w:rFonts w:ascii="Times New Roman" w:hAnsi="Times New Roman"/>
        </w:rPr>
        <w:commentReference w:id="81"/>
      </w:r>
      <w:r w:rsidR="002162C8" w:rsidRPr="00856A27">
        <w:rPr>
          <w:rFonts w:ascii="Times New Roman" w:hAnsi="Times New Roman"/>
          <w:bCs/>
          <w:sz w:val="24"/>
          <w:szCs w:val="24"/>
        </w:rPr>
        <w:t xml:space="preserve">show all four configurations. </w:t>
      </w:r>
    </w:p>
    <w:p w14:paraId="104CEBCC" w14:textId="77777777" w:rsidR="00FA250C" w:rsidRPr="00EC3D79" w:rsidRDefault="00FA250C" w:rsidP="00141E26">
      <w:pPr>
        <w:autoSpaceDE w:val="0"/>
        <w:autoSpaceDN w:val="0"/>
        <w:adjustRightInd w:val="0"/>
        <w:spacing w:after="0" w:line="240" w:lineRule="auto"/>
        <w:rPr>
          <w:rFonts w:ascii="Times New Roman" w:hAnsi="Times New Roman"/>
          <w:bCs/>
          <w:sz w:val="24"/>
          <w:szCs w:val="24"/>
        </w:rPr>
      </w:pPr>
    </w:p>
    <w:p w14:paraId="4C9B800F" w14:textId="482B7662" w:rsidR="00C25FAE" w:rsidRPr="00856A27" w:rsidRDefault="00C163DB" w:rsidP="00141E26">
      <w:pPr>
        <w:autoSpaceDE w:val="0"/>
        <w:autoSpaceDN w:val="0"/>
        <w:adjustRightInd w:val="0"/>
        <w:spacing w:after="0" w:line="240" w:lineRule="auto"/>
        <w:rPr>
          <w:rFonts w:ascii="Times New Roman" w:hAnsi="Times New Roman"/>
          <w:bCs/>
          <w:sz w:val="24"/>
          <w:szCs w:val="24"/>
        </w:rPr>
      </w:pPr>
      <w:ins w:id="82" w:author="Amy Manocchi" w:date="2015-06-17T11:15:00Z">
        <w:r w:rsidRPr="00856A27">
          <w:rPr>
            <w:rFonts w:ascii="Times New Roman" w:hAnsi="Times New Roman"/>
            <w:bCs/>
            <w:sz w:val="24"/>
            <w:szCs w:val="24"/>
          </w:rPr>
          <w:t xml:space="preserve">The goal of this experiment is to compare current, voltage and load relationships in series and shunt configured DC motors.  </w:t>
        </w:r>
        <w:r w:rsidRPr="00856A27">
          <w:rPr>
            <w:rStyle w:val="CommentReference"/>
            <w:rFonts w:ascii="Times New Roman" w:hAnsi="Times New Roman"/>
          </w:rPr>
          <w:commentReference w:id="83"/>
        </w:r>
      </w:ins>
      <w:r w:rsidR="002162C8" w:rsidRPr="00856A27">
        <w:rPr>
          <w:rFonts w:ascii="Times New Roman" w:hAnsi="Times New Roman"/>
          <w:bCs/>
          <w:sz w:val="24"/>
          <w:szCs w:val="24"/>
        </w:rPr>
        <w:t>Since only one high power DC power supply is available in th</w:t>
      </w:r>
      <w:r w:rsidR="002941BA" w:rsidRPr="00856A27">
        <w:rPr>
          <w:rFonts w:ascii="Times New Roman" w:hAnsi="Times New Roman"/>
          <w:bCs/>
          <w:sz w:val="24"/>
          <w:szCs w:val="24"/>
        </w:rPr>
        <w:t>is demonstration</w:t>
      </w:r>
      <w:r w:rsidR="002162C8" w:rsidRPr="00EC3D79">
        <w:rPr>
          <w:rFonts w:ascii="Times New Roman" w:hAnsi="Times New Roman"/>
          <w:bCs/>
          <w:sz w:val="24"/>
          <w:szCs w:val="24"/>
        </w:rPr>
        <w:t xml:space="preserve">, separately excited operation </w:t>
      </w:r>
      <w:r w:rsidR="002941BA" w:rsidRPr="00856A27">
        <w:rPr>
          <w:rFonts w:ascii="Times New Roman" w:hAnsi="Times New Roman"/>
          <w:bCs/>
          <w:sz w:val="24"/>
          <w:szCs w:val="24"/>
        </w:rPr>
        <w:t>is</w:t>
      </w:r>
      <w:r w:rsidR="002162C8" w:rsidRPr="00856A27">
        <w:rPr>
          <w:rFonts w:ascii="Times New Roman" w:hAnsi="Times New Roman"/>
          <w:bCs/>
          <w:sz w:val="24"/>
          <w:szCs w:val="24"/>
        </w:rPr>
        <w:t xml:space="preserve"> not </w:t>
      </w:r>
      <w:r w:rsidR="002941BA" w:rsidRPr="00856A27">
        <w:rPr>
          <w:rFonts w:ascii="Times New Roman" w:hAnsi="Times New Roman"/>
          <w:bCs/>
          <w:sz w:val="24"/>
          <w:szCs w:val="24"/>
        </w:rPr>
        <w:t>covered</w:t>
      </w:r>
      <w:r w:rsidR="002162C8" w:rsidRPr="00856A27">
        <w:rPr>
          <w:rFonts w:ascii="Times New Roman" w:hAnsi="Times New Roman"/>
          <w:bCs/>
          <w:sz w:val="24"/>
          <w:szCs w:val="24"/>
        </w:rPr>
        <w:t>. For shunt</w:t>
      </w:r>
      <w:r w:rsidR="001D282F" w:rsidRPr="00856A27">
        <w:rPr>
          <w:rFonts w:ascii="Times New Roman" w:hAnsi="Times New Roman"/>
          <w:bCs/>
          <w:sz w:val="24"/>
          <w:szCs w:val="24"/>
        </w:rPr>
        <w:t xml:space="preserve"> and </w:t>
      </w:r>
      <w:r w:rsidR="002162C8" w:rsidRPr="00856A27">
        <w:rPr>
          <w:rFonts w:ascii="Times New Roman" w:hAnsi="Times New Roman"/>
          <w:bCs/>
          <w:sz w:val="24"/>
          <w:szCs w:val="24"/>
        </w:rPr>
        <w:t>series configuration</w:t>
      </w:r>
      <w:r w:rsidR="001D282F" w:rsidRPr="00856A27">
        <w:rPr>
          <w:rFonts w:ascii="Times New Roman" w:hAnsi="Times New Roman"/>
          <w:bCs/>
          <w:sz w:val="24"/>
          <w:szCs w:val="24"/>
        </w:rPr>
        <w:t>s</w:t>
      </w:r>
      <w:r w:rsidR="002162C8" w:rsidRPr="00856A27">
        <w:rPr>
          <w:rFonts w:ascii="Times New Roman" w:hAnsi="Times New Roman"/>
          <w:bCs/>
          <w:sz w:val="24"/>
          <w:szCs w:val="24"/>
        </w:rPr>
        <w:t xml:space="preserve">, the prime mover of the DC generator </w:t>
      </w:r>
      <w:r w:rsidR="002941BA" w:rsidRPr="00856A27">
        <w:rPr>
          <w:rFonts w:ascii="Times New Roman" w:hAnsi="Times New Roman"/>
          <w:bCs/>
          <w:sz w:val="24"/>
          <w:szCs w:val="24"/>
        </w:rPr>
        <w:t>is</w:t>
      </w:r>
      <w:r w:rsidR="002162C8" w:rsidRPr="00856A27">
        <w:rPr>
          <w:rFonts w:ascii="Times New Roman" w:hAnsi="Times New Roman"/>
          <w:bCs/>
          <w:sz w:val="24"/>
          <w:szCs w:val="24"/>
        </w:rPr>
        <w:t xml:space="preserve"> a synchronous motor that regulates its speed to 1800 RPM.</w:t>
      </w:r>
      <w:ins w:id="84" w:author="Amy Manocchi" w:date="2015-06-17T11:21:00Z">
        <w:r w:rsidR="00856A27">
          <w:rPr>
            <w:rFonts w:ascii="Times New Roman" w:hAnsi="Times New Roman"/>
            <w:bCs/>
            <w:sz w:val="24"/>
            <w:szCs w:val="24"/>
          </w:rPr>
          <w:t xml:space="preserve"> </w:t>
        </w:r>
      </w:ins>
      <w:ins w:id="85" w:author="Amy Manocchi" w:date="2015-06-17T11:14:00Z">
        <w:r w:rsidRPr="00856A27">
          <w:rPr>
            <w:rFonts w:ascii="Times New Roman" w:hAnsi="Times New Roman"/>
            <w:bCs/>
            <w:sz w:val="24"/>
            <w:szCs w:val="24"/>
          </w:rPr>
          <w:t>A</w:t>
        </w:r>
      </w:ins>
      <w:r w:rsidR="00C25FAE" w:rsidRPr="00856A27">
        <w:rPr>
          <w:rFonts w:ascii="Times New Roman" w:hAnsi="Times New Roman"/>
          <w:bCs/>
          <w:sz w:val="24"/>
          <w:szCs w:val="24"/>
        </w:rPr>
        <w:t xml:space="preserve">ny time </w:t>
      </w:r>
      <w:r w:rsidR="002941BA" w:rsidRPr="00EC3D79">
        <w:rPr>
          <w:rFonts w:ascii="Times New Roman" w:hAnsi="Times New Roman"/>
          <w:bCs/>
          <w:sz w:val="24"/>
          <w:szCs w:val="24"/>
        </w:rPr>
        <w:t xml:space="preserve">a </w:t>
      </w:r>
      <w:r w:rsidR="00C25FAE" w:rsidRPr="00856A27">
        <w:rPr>
          <w:rFonts w:ascii="Times New Roman" w:hAnsi="Times New Roman"/>
          <w:bCs/>
          <w:sz w:val="24"/>
          <w:szCs w:val="24"/>
        </w:rPr>
        <w:t xml:space="preserve">DC current </w:t>
      </w:r>
      <w:r w:rsidR="002941BA" w:rsidRPr="00856A27">
        <w:rPr>
          <w:rFonts w:ascii="Times New Roman" w:hAnsi="Times New Roman"/>
          <w:bCs/>
          <w:sz w:val="24"/>
          <w:szCs w:val="24"/>
        </w:rPr>
        <w:t xml:space="preserve">measurement is needed, </w:t>
      </w:r>
      <w:r w:rsidR="00C25FAE" w:rsidRPr="00856A27">
        <w:rPr>
          <w:rFonts w:ascii="Times New Roman" w:hAnsi="Times New Roman"/>
          <w:bCs/>
          <w:sz w:val="24"/>
          <w:szCs w:val="24"/>
        </w:rPr>
        <w:t xml:space="preserve">such as </w:t>
      </w:r>
      <w:r w:rsidR="00C25FAE" w:rsidRPr="00856A27">
        <w:rPr>
          <w:rFonts w:ascii="Times New Roman" w:hAnsi="Times New Roman"/>
          <w:bCs/>
          <w:i/>
          <w:sz w:val="24"/>
          <w:szCs w:val="24"/>
        </w:rPr>
        <w:t>I</w:t>
      </w:r>
      <w:r w:rsidR="00C25FAE" w:rsidRPr="00856A27">
        <w:rPr>
          <w:rFonts w:ascii="Times New Roman" w:hAnsi="Times New Roman"/>
          <w:bCs/>
          <w:i/>
          <w:sz w:val="24"/>
          <w:szCs w:val="24"/>
          <w:vertAlign w:val="subscript"/>
        </w:rPr>
        <w:t>A</w:t>
      </w:r>
      <w:r w:rsidR="00C25FAE" w:rsidRPr="00856A27">
        <w:rPr>
          <w:rFonts w:ascii="Times New Roman" w:hAnsi="Times New Roman"/>
          <w:bCs/>
          <w:sz w:val="24"/>
          <w:szCs w:val="24"/>
        </w:rPr>
        <w:t xml:space="preserve"> or </w:t>
      </w:r>
      <w:proofErr w:type="spellStart"/>
      <w:r w:rsidR="00C25FAE" w:rsidRPr="00856A27">
        <w:rPr>
          <w:rFonts w:ascii="Times New Roman" w:hAnsi="Times New Roman"/>
          <w:bCs/>
          <w:i/>
          <w:sz w:val="24"/>
          <w:szCs w:val="24"/>
        </w:rPr>
        <w:t>I</w:t>
      </w:r>
      <w:r w:rsidR="00C25FAE" w:rsidRPr="00856A27">
        <w:rPr>
          <w:rFonts w:ascii="Times New Roman" w:hAnsi="Times New Roman"/>
          <w:bCs/>
          <w:i/>
          <w:sz w:val="24"/>
          <w:szCs w:val="24"/>
          <w:vertAlign w:val="subscript"/>
        </w:rPr>
        <w:t>Fsh</w:t>
      </w:r>
      <w:proofErr w:type="spellEnd"/>
      <w:r w:rsidR="002941BA" w:rsidRPr="00856A27">
        <w:rPr>
          <w:rFonts w:ascii="Times New Roman" w:hAnsi="Times New Roman"/>
          <w:bCs/>
          <w:sz w:val="24"/>
          <w:szCs w:val="24"/>
        </w:rPr>
        <w:t>,</w:t>
      </w:r>
      <w:r w:rsidR="00C25FAE" w:rsidRPr="00856A27">
        <w:rPr>
          <w:rFonts w:ascii="Times New Roman" w:hAnsi="Times New Roman"/>
          <w:bCs/>
          <w:sz w:val="24"/>
          <w:szCs w:val="24"/>
        </w:rPr>
        <w:t xml:space="preserve"> use the digital multi-meter in current mode (make sure the terminals on the multi-meter are in the current configuration</w:t>
      </w:r>
      <w:r w:rsidR="002941BA" w:rsidRPr="00856A27">
        <w:rPr>
          <w:rFonts w:ascii="Times New Roman" w:hAnsi="Times New Roman"/>
          <w:bCs/>
          <w:sz w:val="24"/>
          <w:szCs w:val="24"/>
        </w:rPr>
        <w:t>)</w:t>
      </w:r>
      <w:r w:rsidR="00C25FAE" w:rsidRPr="00856A27">
        <w:rPr>
          <w:rFonts w:ascii="Times New Roman" w:hAnsi="Times New Roman"/>
          <w:bCs/>
          <w:sz w:val="24"/>
          <w:szCs w:val="24"/>
        </w:rPr>
        <w:t xml:space="preserve">. </w:t>
      </w:r>
    </w:p>
    <w:p w14:paraId="048CA668" w14:textId="77777777" w:rsidR="00C25FAE" w:rsidRPr="00856A27" w:rsidRDefault="00C25FAE" w:rsidP="00141E26">
      <w:pPr>
        <w:autoSpaceDE w:val="0"/>
        <w:autoSpaceDN w:val="0"/>
        <w:adjustRightInd w:val="0"/>
        <w:spacing w:after="0" w:line="240" w:lineRule="auto"/>
        <w:rPr>
          <w:rFonts w:ascii="Times New Roman" w:hAnsi="Times New Roman"/>
          <w:bCs/>
          <w:sz w:val="24"/>
          <w:szCs w:val="24"/>
        </w:rPr>
      </w:pPr>
    </w:p>
    <w:p w14:paraId="22D886ED" w14:textId="77777777" w:rsidR="00980C31" w:rsidRPr="00856A27" w:rsidRDefault="00980C31" w:rsidP="00141E26">
      <w:pPr>
        <w:autoSpaceDE w:val="0"/>
        <w:autoSpaceDN w:val="0"/>
        <w:adjustRightInd w:val="0"/>
        <w:spacing w:after="0" w:line="240" w:lineRule="auto"/>
        <w:rPr>
          <w:rFonts w:ascii="Times New Roman" w:hAnsi="Times New Roman"/>
          <w:b/>
          <w:bCs/>
          <w:sz w:val="28"/>
          <w:szCs w:val="24"/>
        </w:rPr>
      </w:pPr>
      <w:r w:rsidRPr="00856A27">
        <w:rPr>
          <w:rFonts w:ascii="Times New Roman" w:hAnsi="Times New Roman"/>
          <w:b/>
          <w:bCs/>
          <w:sz w:val="28"/>
          <w:szCs w:val="24"/>
        </w:rPr>
        <w:t>Procedure</w:t>
      </w:r>
    </w:p>
    <w:p w14:paraId="67BCECD7" w14:textId="77777777" w:rsidR="002162C8" w:rsidRPr="00856A27" w:rsidRDefault="002162C8" w:rsidP="00141E26">
      <w:pPr>
        <w:numPr>
          <w:ilvl w:val="0"/>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lastRenderedPageBreak/>
        <w:t>DC Tests</w:t>
      </w:r>
    </w:p>
    <w:p w14:paraId="55D6DD87" w14:textId="77777777" w:rsidR="00C854E5" w:rsidRPr="00856A27" w:rsidRDefault="00C854E5" w:rsidP="00141E26">
      <w:pPr>
        <w:autoSpaceDE w:val="0"/>
        <w:autoSpaceDN w:val="0"/>
        <w:adjustRightInd w:val="0"/>
        <w:spacing w:after="0" w:line="240" w:lineRule="auto"/>
        <w:ind w:left="720"/>
        <w:rPr>
          <w:rFonts w:ascii="Times New Roman" w:hAnsi="Times New Roman"/>
          <w:bCs/>
          <w:sz w:val="24"/>
          <w:szCs w:val="24"/>
        </w:rPr>
      </w:pPr>
    </w:p>
    <w:p w14:paraId="2EFD73B0" w14:textId="77777777" w:rsidR="002162C8" w:rsidRPr="00856A27" w:rsidRDefault="002162C8"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With the low-power DC power supply limited to 0.8</w:t>
      </w:r>
      <w:r w:rsidR="007548CC" w:rsidRPr="00856A27">
        <w:rPr>
          <w:rFonts w:ascii="Times New Roman" w:hAnsi="Times New Roman"/>
          <w:bCs/>
          <w:sz w:val="24"/>
          <w:szCs w:val="24"/>
        </w:rPr>
        <w:t xml:space="preserve"> </w:t>
      </w:r>
      <w:r w:rsidRPr="00856A27">
        <w:rPr>
          <w:rFonts w:ascii="Times New Roman" w:hAnsi="Times New Roman"/>
          <w:bCs/>
          <w:sz w:val="24"/>
          <w:szCs w:val="24"/>
        </w:rPr>
        <w:t xml:space="preserve">A, connect the supply terminals to the </w:t>
      </w:r>
      <w:r w:rsidR="00E1434E" w:rsidRPr="00856A27">
        <w:rPr>
          <w:rFonts w:ascii="Times New Roman" w:hAnsi="Times New Roman"/>
          <w:bCs/>
          <w:sz w:val="24"/>
          <w:szCs w:val="24"/>
        </w:rPr>
        <w:t xml:space="preserve">DC machine </w:t>
      </w:r>
      <w:r w:rsidRPr="00856A27">
        <w:rPr>
          <w:rFonts w:ascii="Times New Roman" w:hAnsi="Times New Roman"/>
          <w:bCs/>
          <w:sz w:val="24"/>
          <w:szCs w:val="24"/>
        </w:rPr>
        <w:t>armature</w:t>
      </w:r>
      <w:r w:rsidR="00E1434E" w:rsidRPr="00856A27">
        <w:rPr>
          <w:rFonts w:ascii="Times New Roman" w:hAnsi="Times New Roman"/>
          <w:bCs/>
          <w:sz w:val="24"/>
          <w:szCs w:val="24"/>
        </w:rPr>
        <w:t>.</w:t>
      </w:r>
      <w:r w:rsidRPr="00856A27">
        <w:rPr>
          <w:rFonts w:ascii="Times New Roman" w:hAnsi="Times New Roman"/>
          <w:bCs/>
          <w:sz w:val="24"/>
          <w:szCs w:val="24"/>
        </w:rPr>
        <w:t xml:space="preserve"> </w:t>
      </w:r>
    </w:p>
    <w:p w14:paraId="4C4BF324"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8BB7B81" w14:textId="77777777" w:rsidR="00E1434E" w:rsidRPr="00856A27" w:rsidRDefault="002162C8"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Record the supply’s DC voltage and current readings</w:t>
      </w:r>
      <w:r w:rsidR="00E1434E" w:rsidRPr="00856A27">
        <w:rPr>
          <w:rFonts w:ascii="Times New Roman" w:hAnsi="Times New Roman"/>
          <w:bCs/>
          <w:sz w:val="24"/>
          <w:szCs w:val="24"/>
        </w:rPr>
        <w:t>.</w:t>
      </w:r>
    </w:p>
    <w:p w14:paraId="6B7DCC04"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5408B295" w14:textId="77777777" w:rsidR="002162C8"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E</w:t>
      </w:r>
      <w:r w:rsidR="002162C8" w:rsidRPr="00856A27">
        <w:rPr>
          <w:rFonts w:ascii="Times New Roman" w:hAnsi="Times New Roman"/>
          <w:bCs/>
          <w:sz w:val="24"/>
          <w:szCs w:val="24"/>
        </w:rPr>
        <w:t xml:space="preserve">stimate the resistance of each winding. </w:t>
      </w:r>
    </w:p>
    <w:p w14:paraId="6CB7E527"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65DF0001" w14:textId="77777777" w:rsidR="002162C8"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Repeat for the other windings</w:t>
      </w:r>
      <w:r w:rsidR="007548CC" w:rsidRPr="00856A27">
        <w:rPr>
          <w:rFonts w:ascii="Times New Roman" w:hAnsi="Times New Roman"/>
          <w:bCs/>
          <w:sz w:val="24"/>
          <w:szCs w:val="24"/>
        </w:rPr>
        <w:t>,</w:t>
      </w:r>
      <w:r w:rsidRPr="00856A27">
        <w:rPr>
          <w:rFonts w:ascii="Times New Roman" w:hAnsi="Times New Roman"/>
          <w:bCs/>
          <w:sz w:val="24"/>
          <w:szCs w:val="24"/>
        </w:rPr>
        <w:t xml:space="preserve"> shunt field and series field, one at a time. </w:t>
      </w:r>
    </w:p>
    <w:p w14:paraId="37100380"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C6316DE" w14:textId="77777777" w:rsidR="00E1434E"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7548CC" w:rsidRPr="00856A27">
        <w:rPr>
          <w:rFonts w:ascii="Times New Roman" w:hAnsi="Times New Roman"/>
          <w:bCs/>
          <w:sz w:val="24"/>
          <w:szCs w:val="24"/>
        </w:rPr>
        <w:t>off</w:t>
      </w:r>
      <w:r w:rsidRPr="00856A27">
        <w:rPr>
          <w:rFonts w:ascii="Times New Roman" w:hAnsi="Times New Roman"/>
          <w:bCs/>
          <w:sz w:val="24"/>
          <w:szCs w:val="24"/>
        </w:rPr>
        <w:t xml:space="preserve"> and disconnect the low-power DC power supply. </w:t>
      </w:r>
    </w:p>
    <w:p w14:paraId="00714CE5"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159FA59E" w14:textId="77777777" w:rsidR="00E1434E" w:rsidRPr="00856A27" w:rsidRDefault="00E1434E"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Set the built-in field rheostat to maximum resistance and measure its resistance. </w:t>
      </w:r>
    </w:p>
    <w:p w14:paraId="28A14943"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4E844A6C" w14:textId="77777777" w:rsidR="00E1434E" w:rsidRPr="00856A27" w:rsidRDefault="00E1434E"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Set the series field rheostat (external) to the maximum resistance and measure its resistance. </w:t>
      </w:r>
    </w:p>
    <w:p w14:paraId="4427E079" w14:textId="77777777" w:rsidR="002162C8" w:rsidRPr="00856A27" w:rsidRDefault="002162C8" w:rsidP="00141E26">
      <w:pPr>
        <w:autoSpaceDE w:val="0"/>
        <w:autoSpaceDN w:val="0"/>
        <w:adjustRightInd w:val="0"/>
        <w:spacing w:after="0" w:line="240" w:lineRule="auto"/>
        <w:rPr>
          <w:rFonts w:ascii="Times New Roman" w:hAnsi="Times New Roman"/>
          <w:bCs/>
          <w:sz w:val="24"/>
          <w:szCs w:val="24"/>
        </w:rPr>
      </w:pPr>
    </w:p>
    <w:p w14:paraId="48DB4BD6" w14:textId="77777777" w:rsidR="00FB1E5F" w:rsidRPr="00856A27" w:rsidRDefault="0054023F" w:rsidP="00141E26">
      <w:pPr>
        <w:numPr>
          <w:ilvl w:val="0"/>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Prime-Mover </w:t>
      </w:r>
      <w:r w:rsidR="00E1434E" w:rsidRPr="00856A27">
        <w:rPr>
          <w:rFonts w:ascii="Times New Roman" w:hAnsi="Times New Roman"/>
          <w:bCs/>
          <w:sz w:val="24"/>
          <w:szCs w:val="24"/>
        </w:rPr>
        <w:t>Setup</w:t>
      </w:r>
      <w:r w:rsidRPr="00856A27">
        <w:rPr>
          <w:rFonts w:ascii="Times New Roman" w:hAnsi="Times New Roman"/>
          <w:bCs/>
          <w:sz w:val="24"/>
          <w:szCs w:val="24"/>
        </w:rPr>
        <w:t xml:space="preserve"> </w:t>
      </w:r>
      <w:r w:rsidR="004C4384" w:rsidRPr="00856A27">
        <w:rPr>
          <w:rFonts w:ascii="Times New Roman" w:hAnsi="Times New Roman"/>
          <w:bCs/>
          <w:sz w:val="24"/>
          <w:szCs w:val="24"/>
        </w:rPr>
        <w:t xml:space="preserve">and Residual Magnetism </w:t>
      </w:r>
    </w:p>
    <w:p w14:paraId="1FF92E54" w14:textId="77777777" w:rsidR="0054023F" w:rsidRPr="00856A27" w:rsidRDefault="0054023F" w:rsidP="00141E26">
      <w:pPr>
        <w:autoSpaceDE w:val="0"/>
        <w:autoSpaceDN w:val="0"/>
        <w:adjustRightInd w:val="0"/>
        <w:spacing w:after="0" w:line="240" w:lineRule="auto"/>
        <w:ind w:left="720"/>
        <w:rPr>
          <w:rFonts w:ascii="Times New Roman" w:hAnsi="Times New Roman"/>
          <w:bCs/>
          <w:sz w:val="24"/>
          <w:szCs w:val="24"/>
        </w:rPr>
      </w:pPr>
      <w:r w:rsidRPr="00856A27">
        <w:rPr>
          <w:rFonts w:ascii="Times New Roman" w:hAnsi="Times New Roman"/>
          <w:bCs/>
          <w:sz w:val="24"/>
          <w:szCs w:val="24"/>
        </w:rPr>
        <w:t xml:space="preserve">The prime-mover in this experiment is the </w:t>
      </w:r>
      <w:r w:rsidR="00E1434E" w:rsidRPr="00856A27">
        <w:rPr>
          <w:rFonts w:ascii="Times New Roman" w:hAnsi="Times New Roman"/>
          <w:bCs/>
          <w:sz w:val="24"/>
          <w:szCs w:val="24"/>
        </w:rPr>
        <w:t>synchronous machine</w:t>
      </w:r>
      <w:r w:rsidR="007548CC" w:rsidRPr="00856A27">
        <w:rPr>
          <w:rFonts w:ascii="Times New Roman" w:hAnsi="Times New Roman"/>
          <w:bCs/>
          <w:sz w:val="24"/>
          <w:szCs w:val="24"/>
        </w:rPr>
        <w:t>,</w:t>
      </w:r>
      <w:r w:rsidR="00E1434E" w:rsidRPr="00856A27">
        <w:rPr>
          <w:rFonts w:ascii="Times New Roman" w:hAnsi="Times New Roman"/>
          <w:bCs/>
          <w:sz w:val="24"/>
          <w:szCs w:val="24"/>
        </w:rPr>
        <w:t xml:space="preserve"> which</w:t>
      </w:r>
      <w:r w:rsidRPr="00856A27">
        <w:rPr>
          <w:rFonts w:ascii="Times New Roman" w:hAnsi="Times New Roman"/>
          <w:bCs/>
          <w:sz w:val="24"/>
          <w:szCs w:val="24"/>
        </w:rPr>
        <w:t xml:space="preserve"> operate</w:t>
      </w:r>
      <w:r w:rsidR="007548CC" w:rsidRPr="00856A27">
        <w:rPr>
          <w:rFonts w:ascii="Times New Roman" w:hAnsi="Times New Roman"/>
          <w:bCs/>
          <w:sz w:val="24"/>
          <w:szCs w:val="24"/>
        </w:rPr>
        <w:t>s</w:t>
      </w:r>
      <w:r w:rsidRPr="00856A27">
        <w:rPr>
          <w:rFonts w:ascii="Times New Roman" w:hAnsi="Times New Roman"/>
          <w:bCs/>
          <w:sz w:val="24"/>
          <w:szCs w:val="24"/>
        </w:rPr>
        <w:t xml:space="preserve"> as a motor that spins the </w:t>
      </w:r>
      <w:r w:rsidR="00E1434E" w:rsidRPr="00856A27">
        <w:rPr>
          <w:rFonts w:ascii="Times New Roman" w:hAnsi="Times New Roman"/>
          <w:bCs/>
          <w:sz w:val="24"/>
          <w:szCs w:val="24"/>
        </w:rPr>
        <w:t xml:space="preserve">DC </w:t>
      </w:r>
      <w:r w:rsidRPr="00856A27">
        <w:rPr>
          <w:rFonts w:ascii="Times New Roman" w:hAnsi="Times New Roman"/>
          <w:bCs/>
          <w:sz w:val="24"/>
          <w:szCs w:val="24"/>
        </w:rPr>
        <w:t>generator rotor (</w:t>
      </w:r>
      <w:r w:rsidR="00E1434E" w:rsidRPr="00856A27">
        <w:rPr>
          <w:rFonts w:ascii="Times New Roman" w:hAnsi="Times New Roman"/>
          <w:bCs/>
          <w:sz w:val="24"/>
          <w:szCs w:val="24"/>
        </w:rPr>
        <w:t>armature</w:t>
      </w:r>
      <w:r w:rsidRPr="00856A27">
        <w:rPr>
          <w:rFonts w:ascii="Times New Roman" w:hAnsi="Times New Roman"/>
          <w:bCs/>
          <w:sz w:val="24"/>
          <w:szCs w:val="24"/>
        </w:rPr>
        <w:t xml:space="preserve">). </w:t>
      </w:r>
    </w:p>
    <w:p w14:paraId="35732156"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1CD2AB66" w14:textId="77777777" w:rsidR="00CE1DB7" w:rsidRPr="00856A27" w:rsidRDefault="00CE1DB7"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Make sure the three-phase disconnect switch, synchronous motor switch, and DC motor switch are all </w:t>
      </w:r>
      <w:r w:rsidR="007548CC" w:rsidRPr="00856A27">
        <w:rPr>
          <w:rFonts w:ascii="Times New Roman" w:hAnsi="Times New Roman"/>
          <w:bCs/>
          <w:sz w:val="24"/>
          <w:szCs w:val="24"/>
        </w:rPr>
        <w:t>off</w:t>
      </w:r>
      <w:r w:rsidRPr="00856A27">
        <w:rPr>
          <w:rFonts w:ascii="Times New Roman" w:hAnsi="Times New Roman"/>
          <w:bCs/>
          <w:sz w:val="24"/>
          <w:szCs w:val="24"/>
        </w:rPr>
        <w:t xml:space="preserve">. </w:t>
      </w:r>
    </w:p>
    <w:p w14:paraId="590622A6"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5B6C15CA" w14:textId="77777777" w:rsidR="00CE1DB7" w:rsidRPr="00856A27" w:rsidRDefault="00CE1DB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Check that the VARIAC is at 0%.</w:t>
      </w:r>
    </w:p>
    <w:p w14:paraId="5C8CDE44"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2337C885" w14:textId="77777777" w:rsidR="001319AD" w:rsidRPr="00856A27" w:rsidRDefault="00CE1DB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Wire the VARIAC to the three-phase outlet, and conne</w:t>
      </w:r>
      <w:r w:rsidR="00DF748F" w:rsidRPr="00856A27">
        <w:rPr>
          <w:rFonts w:ascii="Times New Roman" w:hAnsi="Times New Roman"/>
          <w:bCs/>
          <w:sz w:val="24"/>
          <w:szCs w:val="24"/>
        </w:rPr>
        <w:t xml:space="preserve">ct the setup shown in </w:t>
      </w:r>
      <w:r w:rsidR="00DF748F" w:rsidRPr="00856A27">
        <w:rPr>
          <w:rFonts w:ascii="Times New Roman" w:hAnsi="Times New Roman"/>
          <w:b/>
          <w:bCs/>
          <w:sz w:val="24"/>
          <w:szCs w:val="24"/>
        </w:rPr>
        <w:t>Fig</w:t>
      </w:r>
      <w:r w:rsidR="007548CC" w:rsidRPr="00856A27">
        <w:rPr>
          <w:rFonts w:ascii="Times New Roman" w:hAnsi="Times New Roman"/>
          <w:b/>
          <w:bCs/>
          <w:sz w:val="24"/>
          <w:szCs w:val="24"/>
        </w:rPr>
        <w:t>ure 5</w:t>
      </w:r>
      <w:r w:rsidR="001319AD" w:rsidRPr="00856A27">
        <w:rPr>
          <w:rFonts w:ascii="Times New Roman" w:hAnsi="Times New Roman"/>
          <w:bCs/>
          <w:sz w:val="24"/>
          <w:szCs w:val="24"/>
        </w:rPr>
        <w:t>.</w:t>
      </w:r>
      <w:r w:rsidR="0054023F" w:rsidRPr="00856A27">
        <w:rPr>
          <w:rFonts w:ascii="Times New Roman" w:hAnsi="Times New Roman"/>
          <w:bCs/>
          <w:sz w:val="24"/>
          <w:szCs w:val="24"/>
        </w:rPr>
        <w:t xml:space="preserve"> </w:t>
      </w:r>
    </w:p>
    <w:p w14:paraId="2E146CC9"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609E2605" w14:textId="77777777" w:rsidR="005126E9" w:rsidRPr="00856A27" w:rsidRDefault="005126E9"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Check that the </w:t>
      </w:r>
      <w:r w:rsidR="0082624D" w:rsidRPr="00856A27">
        <w:rPr>
          <w:rFonts w:ascii="Times New Roman" w:hAnsi="Times New Roman"/>
          <w:bCs/>
          <w:sz w:val="24"/>
          <w:szCs w:val="24"/>
        </w:rPr>
        <w:t>S</w:t>
      </w:r>
      <w:r w:rsidRPr="00856A27">
        <w:rPr>
          <w:rFonts w:ascii="Times New Roman" w:hAnsi="Times New Roman"/>
          <w:bCs/>
          <w:sz w:val="24"/>
          <w:szCs w:val="24"/>
        </w:rPr>
        <w:t>tart/</w:t>
      </w:r>
      <w:r w:rsidR="0082624D" w:rsidRPr="00856A27">
        <w:rPr>
          <w:rFonts w:ascii="Times New Roman" w:hAnsi="Times New Roman"/>
          <w:bCs/>
          <w:sz w:val="24"/>
          <w:szCs w:val="24"/>
        </w:rPr>
        <w:t>R</w:t>
      </w:r>
      <w:r w:rsidRPr="00856A27">
        <w:rPr>
          <w:rFonts w:ascii="Times New Roman" w:hAnsi="Times New Roman"/>
          <w:bCs/>
          <w:sz w:val="24"/>
          <w:szCs w:val="24"/>
        </w:rPr>
        <w:t xml:space="preserve">un switch is in the Start position. </w:t>
      </w:r>
    </w:p>
    <w:p w14:paraId="2E258734"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70C09341" w14:textId="77777777" w:rsidR="00C25FAE" w:rsidRPr="00856A27" w:rsidRDefault="00C25FAE"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7548CC" w:rsidRPr="00856A27">
        <w:rPr>
          <w:rFonts w:ascii="Times New Roman" w:hAnsi="Times New Roman"/>
          <w:bCs/>
          <w:sz w:val="24"/>
          <w:szCs w:val="24"/>
        </w:rPr>
        <w:t>on</w:t>
      </w:r>
      <w:r w:rsidRPr="00856A27">
        <w:rPr>
          <w:rFonts w:ascii="Times New Roman" w:hAnsi="Times New Roman"/>
          <w:bCs/>
          <w:sz w:val="24"/>
          <w:szCs w:val="24"/>
        </w:rPr>
        <w:t xml:space="preserve"> the three-phase disconnect switch. </w:t>
      </w:r>
    </w:p>
    <w:p w14:paraId="26DE1BC0"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31DB6766" w14:textId="77777777" w:rsidR="00343BF3"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7548CC" w:rsidRPr="00856A27">
        <w:rPr>
          <w:rFonts w:ascii="Times New Roman" w:hAnsi="Times New Roman"/>
          <w:bCs/>
          <w:sz w:val="24"/>
          <w:szCs w:val="24"/>
        </w:rPr>
        <w:t>on</w:t>
      </w:r>
      <w:r w:rsidRPr="00856A27">
        <w:rPr>
          <w:rFonts w:ascii="Times New Roman" w:hAnsi="Times New Roman"/>
          <w:bCs/>
          <w:sz w:val="24"/>
          <w:szCs w:val="24"/>
        </w:rPr>
        <w:t xml:space="preserve"> the high</w:t>
      </w:r>
      <w:r w:rsidR="007548CC" w:rsidRPr="00856A27">
        <w:rPr>
          <w:rFonts w:ascii="Times New Roman" w:hAnsi="Times New Roman"/>
          <w:bCs/>
          <w:sz w:val="24"/>
          <w:szCs w:val="24"/>
        </w:rPr>
        <w:t>-</w:t>
      </w:r>
      <w:r w:rsidRPr="00856A27">
        <w:rPr>
          <w:rFonts w:ascii="Times New Roman" w:hAnsi="Times New Roman"/>
          <w:bCs/>
          <w:sz w:val="24"/>
          <w:szCs w:val="24"/>
        </w:rPr>
        <w:t xml:space="preserve">voltage DC power supply. </w:t>
      </w:r>
    </w:p>
    <w:p w14:paraId="491A74F1"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70526EE" w14:textId="77777777" w:rsidR="00343BF3"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Make sure all connections are clear from the supply terminals. </w:t>
      </w:r>
    </w:p>
    <w:p w14:paraId="3BB34916"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6807958D" w14:textId="77777777" w:rsidR="00343BF3"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Press the V/I DIS button on the supply to display the voltage and current operating points. Adjust the voltage knob to 125</w:t>
      </w:r>
      <w:r w:rsidR="007548CC" w:rsidRPr="00856A27">
        <w:rPr>
          <w:rFonts w:ascii="Times New Roman" w:hAnsi="Times New Roman"/>
          <w:bCs/>
          <w:sz w:val="24"/>
          <w:szCs w:val="24"/>
        </w:rPr>
        <w:t xml:space="preserve"> </w:t>
      </w:r>
      <w:r w:rsidRPr="00856A27">
        <w:rPr>
          <w:rFonts w:ascii="Times New Roman" w:hAnsi="Times New Roman"/>
          <w:bCs/>
          <w:sz w:val="24"/>
          <w:szCs w:val="24"/>
        </w:rPr>
        <w:t xml:space="preserve">V. </w:t>
      </w:r>
    </w:p>
    <w:p w14:paraId="060123C8"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4C67629" w14:textId="77777777" w:rsidR="007548CC" w:rsidRPr="00856A27" w:rsidRDefault="00E1434E">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i/>
          <w:sz w:val="24"/>
          <w:szCs w:val="24"/>
        </w:rPr>
        <w:t>D</w:t>
      </w:r>
      <w:r w:rsidR="007548CC" w:rsidRPr="00856A27">
        <w:rPr>
          <w:rFonts w:ascii="Times New Roman" w:hAnsi="Times New Roman"/>
          <w:bCs/>
          <w:i/>
          <w:sz w:val="24"/>
          <w:szCs w:val="24"/>
        </w:rPr>
        <w:t>o not press the start button</w:t>
      </w:r>
      <w:r w:rsidRPr="00856A27">
        <w:rPr>
          <w:rFonts w:ascii="Times New Roman" w:hAnsi="Times New Roman"/>
          <w:bCs/>
          <w:sz w:val="24"/>
          <w:szCs w:val="24"/>
        </w:rPr>
        <w:t xml:space="preserve">. </w:t>
      </w:r>
    </w:p>
    <w:p w14:paraId="7CB0002C" w14:textId="77777777" w:rsidR="006D4978" w:rsidRPr="00856A27" w:rsidRDefault="006D4978" w:rsidP="00FA250C">
      <w:pPr>
        <w:autoSpaceDE w:val="0"/>
        <w:autoSpaceDN w:val="0"/>
        <w:adjustRightInd w:val="0"/>
        <w:spacing w:after="0" w:line="240" w:lineRule="auto"/>
        <w:ind w:left="1800"/>
        <w:rPr>
          <w:rFonts w:ascii="Times New Roman" w:hAnsi="Times New Roman"/>
          <w:bCs/>
          <w:sz w:val="24"/>
          <w:szCs w:val="24"/>
        </w:rPr>
      </w:pPr>
    </w:p>
    <w:p w14:paraId="07038CCD" w14:textId="77777777" w:rsidR="004C4384" w:rsidRPr="00856A27" w:rsidRDefault="004C4384"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Press the “Start” button on the DC power supply panel. </w:t>
      </w:r>
    </w:p>
    <w:p w14:paraId="2E3D4ED8"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01067B0E" w14:textId="77777777" w:rsidR="004C4384"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Slowly increase the VARIAC output until </w:t>
      </w:r>
      <w:r w:rsidRPr="00856A27">
        <w:rPr>
          <w:rFonts w:ascii="Times New Roman" w:hAnsi="Times New Roman"/>
          <w:bCs/>
          <w:i/>
          <w:sz w:val="24"/>
          <w:szCs w:val="24"/>
        </w:rPr>
        <w:t>V</w:t>
      </w:r>
      <w:r w:rsidRPr="00856A27">
        <w:rPr>
          <w:rFonts w:ascii="Times New Roman" w:hAnsi="Times New Roman"/>
          <w:bCs/>
          <w:i/>
          <w:sz w:val="24"/>
          <w:szCs w:val="24"/>
          <w:vertAlign w:val="subscript"/>
        </w:rPr>
        <w:t>AC1</w:t>
      </w:r>
      <w:r w:rsidRPr="00856A27">
        <w:rPr>
          <w:rFonts w:ascii="Times New Roman" w:hAnsi="Times New Roman"/>
          <w:bCs/>
          <w:sz w:val="24"/>
          <w:szCs w:val="24"/>
        </w:rPr>
        <w:t xml:space="preserve"> reads 120</w:t>
      </w:r>
      <w:r w:rsidR="00DC2FE7" w:rsidRPr="00856A27">
        <w:rPr>
          <w:rFonts w:ascii="Times New Roman" w:hAnsi="Times New Roman"/>
          <w:bCs/>
          <w:sz w:val="24"/>
          <w:szCs w:val="24"/>
        </w:rPr>
        <w:t xml:space="preserve"> </w:t>
      </w:r>
      <w:r w:rsidRPr="00856A27">
        <w:rPr>
          <w:rFonts w:ascii="Times New Roman" w:hAnsi="Times New Roman"/>
          <w:bCs/>
          <w:sz w:val="24"/>
          <w:szCs w:val="24"/>
        </w:rPr>
        <w:t xml:space="preserve">V. </w:t>
      </w:r>
    </w:p>
    <w:p w14:paraId="70AB7F9B"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E4B4E00" w14:textId="77777777" w:rsidR="004C4384"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When the synchronous motor reaches a steady-state speed, flip the Start/Run switch into the Run position.</w:t>
      </w:r>
    </w:p>
    <w:p w14:paraId="29FC4293"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D92BC85" w14:textId="77777777" w:rsidR="004C4384"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Measure </w:t>
      </w:r>
      <w:r w:rsidR="0039205C" w:rsidRPr="00856A27">
        <w:rPr>
          <w:rFonts w:ascii="Times New Roman" w:hAnsi="Times New Roman"/>
          <w:bCs/>
          <w:sz w:val="24"/>
          <w:szCs w:val="24"/>
        </w:rPr>
        <w:t xml:space="preserve">and record </w:t>
      </w:r>
      <w:r w:rsidRPr="00856A27">
        <w:rPr>
          <w:rFonts w:ascii="Times New Roman" w:hAnsi="Times New Roman"/>
          <w:bCs/>
          <w:sz w:val="24"/>
          <w:szCs w:val="24"/>
        </w:rPr>
        <w:t xml:space="preserve">the </w:t>
      </w:r>
      <w:commentRangeStart w:id="86"/>
      <w:r w:rsidRPr="00856A27">
        <w:rPr>
          <w:rFonts w:ascii="Times New Roman" w:hAnsi="Times New Roman"/>
          <w:bCs/>
          <w:sz w:val="24"/>
          <w:szCs w:val="24"/>
        </w:rPr>
        <w:t xml:space="preserve">rotational speed </w:t>
      </w:r>
      <w:ins w:id="87" w:author="HuskyPC" w:date="2015-06-15T18:27:00Z">
        <w:r w:rsidR="00A451EF" w:rsidRPr="00856A27">
          <w:rPr>
            <w:rFonts w:ascii="Times New Roman" w:hAnsi="Times New Roman"/>
            <w:bCs/>
            <w:sz w:val="24"/>
            <w:szCs w:val="24"/>
          </w:rPr>
          <w:t xml:space="preserve">using the strobe light </w:t>
        </w:r>
      </w:ins>
      <w:r w:rsidRPr="00856A27">
        <w:rPr>
          <w:rFonts w:ascii="Times New Roman" w:hAnsi="Times New Roman"/>
          <w:bCs/>
          <w:sz w:val="24"/>
          <w:szCs w:val="24"/>
        </w:rPr>
        <w:t xml:space="preserve">and record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w:t>
      </w:r>
      <w:commentRangeEnd w:id="86"/>
      <w:r w:rsidR="00373EFF" w:rsidRPr="00B84068">
        <w:rPr>
          <w:rStyle w:val="CommentReference"/>
          <w:rFonts w:ascii="Times New Roman" w:hAnsi="Times New Roman"/>
        </w:rPr>
        <w:commentReference w:id="86"/>
      </w:r>
    </w:p>
    <w:p w14:paraId="11572039" w14:textId="77777777" w:rsidR="00C854E5" w:rsidRPr="00EC3D79" w:rsidRDefault="00C854E5" w:rsidP="00141E26">
      <w:pPr>
        <w:autoSpaceDE w:val="0"/>
        <w:autoSpaceDN w:val="0"/>
        <w:adjustRightInd w:val="0"/>
        <w:spacing w:after="0" w:line="240" w:lineRule="auto"/>
        <w:ind w:left="1080"/>
        <w:rPr>
          <w:rFonts w:ascii="Times New Roman" w:hAnsi="Times New Roman"/>
          <w:bCs/>
          <w:sz w:val="24"/>
          <w:szCs w:val="24"/>
        </w:rPr>
      </w:pPr>
    </w:p>
    <w:p w14:paraId="567BDF61" w14:textId="77777777" w:rsidR="004C4384" w:rsidRPr="00856A27" w:rsidRDefault="004C4384"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DC2FE7" w:rsidRPr="00856A27">
        <w:rPr>
          <w:rFonts w:ascii="Times New Roman" w:hAnsi="Times New Roman"/>
          <w:bCs/>
          <w:sz w:val="24"/>
          <w:szCs w:val="24"/>
        </w:rPr>
        <w:t>off</w:t>
      </w:r>
      <w:r w:rsidRPr="00856A27">
        <w:rPr>
          <w:rFonts w:ascii="Times New Roman" w:hAnsi="Times New Roman"/>
          <w:bCs/>
          <w:sz w:val="24"/>
          <w:szCs w:val="24"/>
        </w:rPr>
        <w:t xml:space="preserve"> the DC power supply and return the VARIAC to 0%. </w:t>
      </w:r>
    </w:p>
    <w:p w14:paraId="693580AD"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4965107" w14:textId="77777777" w:rsidR="00606737"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Reset the Start/Run switch to Start. </w:t>
      </w:r>
    </w:p>
    <w:p w14:paraId="55AF4DC3"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14711F9" w14:textId="77777777" w:rsidR="00606737"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DC2FE7" w:rsidRPr="00856A27">
        <w:rPr>
          <w:rFonts w:ascii="Times New Roman" w:hAnsi="Times New Roman"/>
          <w:bCs/>
          <w:sz w:val="24"/>
          <w:szCs w:val="24"/>
        </w:rPr>
        <w:t>off</w:t>
      </w:r>
      <w:r w:rsidRPr="00856A27">
        <w:rPr>
          <w:rFonts w:ascii="Times New Roman" w:hAnsi="Times New Roman"/>
          <w:bCs/>
          <w:sz w:val="24"/>
          <w:szCs w:val="24"/>
        </w:rPr>
        <w:t xml:space="preserve"> the three-phase disconnect switch. </w:t>
      </w:r>
    </w:p>
    <w:p w14:paraId="5E895905" w14:textId="77777777" w:rsidR="00FB1E5F" w:rsidRPr="00856A27" w:rsidRDefault="00FB1E5F" w:rsidP="00141E26">
      <w:pPr>
        <w:autoSpaceDE w:val="0"/>
        <w:autoSpaceDN w:val="0"/>
        <w:adjustRightInd w:val="0"/>
        <w:spacing w:after="0" w:line="240" w:lineRule="auto"/>
        <w:rPr>
          <w:rFonts w:ascii="Times New Roman" w:hAnsi="Times New Roman"/>
          <w:bCs/>
          <w:sz w:val="24"/>
          <w:szCs w:val="24"/>
        </w:rPr>
      </w:pPr>
    </w:p>
    <w:p w14:paraId="5628ED4E" w14:textId="77777777" w:rsidR="00FB1E5F" w:rsidRPr="00856A27" w:rsidRDefault="00343BF3" w:rsidP="00141E26">
      <w:pPr>
        <w:numPr>
          <w:ilvl w:val="0"/>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D</w:t>
      </w:r>
      <w:r w:rsidR="00E1434E" w:rsidRPr="00856A27">
        <w:rPr>
          <w:rFonts w:ascii="Times New Roman" w:hAnsi="Times New Roman"/>
          <w:bCs/>
          <w:sz w:val="24"/>
          <w:szCs w:val="24"/>
        </w:rPr>
        <w:t>C Shunt Generator Characterization</w:t>
      </w:r>
    </w:p>
    <w:p w14:paraId="7B24B707"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4A8E84BF" w14:textId="77777777" w:rsidR="00343BF3" w:rsidRPr="00856A27" w:rsidRDefault="00E1434E"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On the DC generator side, connect the shunt field in parallel with </w:t>
      </w:r>
      <w:r w:rsidR="00786549" w:rsidRPr="00856A27">
        <w:rPr>
          <w:rFonts w:ascii="Times New Roman" w:hAnsi="Times New Roman"/>
          <w:bCs/>
          <w:sz w:val="24"/>
          <w:szCs w:val="24"/>
        </w:rPr>
        <w:t xml:space="preserve">the </w:t>
      </w:r>
      <w:r w:rsidRPr="00856A27">
        <w:rPr>
          <w:rFonts w:ascii="Times New Roman" w:hAnsi="Times New Roman"/>
          <w:bCs/>
          <w:sz w:val="24"/>
          <w:szCs w:val="24"/>
        </w:rPr>
        <w:t>a</w:t>
      </w:r>
      <w:r w:rsidR="00343BF3" w:rsidRPr="00856A27">
        <w:rPr>
          <w:rFonts w:ascii="Times New Roman" w:hAnsi="Times New Roman"/>
          <w:bCs/>
          <w:sz w:val="24"/>
          <w:szCs w:val="24"/>
        </w:rPr>
        <w:t xml:space="preserve">rmature field as shown in </w:t>
      </w:r>
      <w:r w:rsidR="00343BF3" w:rsidRPr="00856A27">
        <w:rPr>
          <w:rFonts w:ascii="Times New Roman" w:hAnsi="Times New Roman"/>
          <w:b/>
          <w:bCs/>
          <w:sz w:val="24"/>
          <w:szCs w:val="24"/>
        </w:rPr>
        <w:t>Fig</w:t>
      </w:r>
      <w:r w:rsidR="00DC2FE7" w:rsidRPr="00856A27">
        <w:rPr>
          <w:rFonts w:ascii="Times New Roman" w:hAnsi="Times New Roman"/>
          <w:b/>
          <w:bCs/>
          <w:sz w:val="24"/>
          <w:szCs w:val="24"/>
        </w:rPr>
        <w:t xml:space="preserve">ure </w:t>
      </w:r>
      <w:r w:rsidRPr="00856A27">
        <w:rPr>
          <w:rFonts w:ascii="Times New Roman" w:hAnsi="Times New Roman"/>
          <w:b/>
          <w:bCs/>
          <w:sz w:val="24"/>
          <w:szCs w:val="24"/>
        </w:rPr>
        <w:t>6</w:t>
      </w:r>
      <w:r w:rsidRPr="00856A27">
        <w:rPr>
          <w:rFonts w:ascii="Times New Roman" w:hAnsi="Times New Roman"/>
          <w:bCs/>
          <w:sz w:val="24"/>
          <w:szCs w:val="24"/>
        </w:rPr>
        <w:t>.</w:t>
      </w:r>
      <w:r w:rsidR="003D2CC9" w:rsidRPr="00856A27">
        <w:rPr>
          <w:rFonts w:ascii="Times New Roman" w:hAnsi="Times New Roman"/>
          <w:bCs/>
          <w:sz w:val="24"/>
          <w:szCs w:val="24"/>
        </w:rPr>
        <w:t xml:space="preserve"> </w:t>
      </w:r>
    </w:p>
    <w:p w14:paraId="5887814E"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61787915" w14:textId="77777777" w:rsidR="00343BF3" w:rsidRPr="00856A27" w:rsidRDefault="003D2CC9"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Use the built-in rheostat for </w:t>
      </w:r>
      <w:proofErr w:type="spellStart"/>
      <w:proofErr w:type="gramStart"/>
      <w:r w:rsidRPr="00856A27">
        <w:rPr>
          <w:rFonts w:ascii="Times New Roman" w:hAnsi="Times New Roman"/>
          <w:bCs/>
          <w:i/>
          <w:sz w:val="24"/>
          <w:szCs w:val="24"/>
        </w:rPr>
        <w:t>R</w:t>
      </w:r>
      <w:r w:rsidRPr="00856A27">
        <w:rPr>
          <w:rFonts w:ascii="Times New Roman" w:hAnsi="Times New Roman"/>
          <w:bCs/>
          <w:i/>
          <w:sz w:val="24"/>
          <w:szCs w:val="24"/>
          <w:vertAlign w:val="subscript"/>
        </w:rPr>
        <w:t>Fsh</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w:t>
      </w:r>
      <w:r w:rsidR="00C25FAE" w:rsidRPr="00856A27">
        <w:rPr>
          <w:rFonts w:ascii="Times New Roman" w:hAnsi="Times New Roman"/>
          <w:bCs/>
          <w:sz w:val="24"/>
          <w:szCs w:val="24"/>
        </w:rPr>
        <w:t xml:space="preserve">, and use the multi-meter as an ammeter to measure </w:t>
      </w:r>
      <w:proofErr w:type="spellStart"/>
      <w:r w:rsidR="00C25FAE" w:rsidRPr="00856A27">
        <w:rPr>
          <w:rFonts w:ascii="Times New Roman" w:hAnsi="Times New Roman"/>
          <w:bCs/>
          <w:i/>
          <w:sz w:val="24"/>
          <w:szCs w:val="24"/>
        </w:rPr>
        <w:t>I</w:t>
      </w:r>
      <w:r w:rsidR="00C25FAE" w:rsidRPr="00856A27">
        <w:rPr>
          <w:rFonts w:ascii="Times New Roman" w:hAnsi="Times New Roman"/>
          <w:bCs/>
          <w:i/>
          <w:sz w:val="24"/>
          <w:szCs w:val="24"/>
          <w:vertAlign w:val="subscript"/>
        </w:rPr>
        <w:t>Fsh</w:t>
      </w:r>
      <w:proofErr w:type="spellEnd"/>
      <w:r w:rsidR="00C25FAE" w:rsidRPr="00856A27">
        <w:rPr>
          <w:rFonts w:ascii="Times New Roman" w:hAnsi="Times New Roman"/>
          <w:bCs/>
          <w:sz w:val="24"/>
          <w:szCs w:val="24"/>
        </w:rPr>
        <w:t>.</w:t>
      </w:r>
    </w:p>
    <w:p w14:paraId="65C9FC1C"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0D9A414" w14:textId="77777777" w:rsidR="00343BF3" w:rsidRPr="00856A27" w:rsidRDefault="00E1434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Keep S</w:t>
      </w:r>
      <w:r w:rsidRPr="00856A27">
        <w:rPr>
          <w:rFonts w:ascii="Times New Roman" w:hAnsi="Times New Roman"/>
          <w:bCs/>
          <w:sz w:val="24"/>
          <w:szCs w:val="24"/>
          <w:vertAlign w:val="subscript"/>
        </w:rPr>
        <w:t>1</w:t>
      </w:r>
      <w:r w:rsidR="003D2CC9" w:rsidRPr="00856A27">
        <w:rPr>
          <w:rFonts w:ascii="Times New Roman" w:hAnsi="Times New Roman"/>
          <w:bCs/>
          <w:sz w:val="24"/>
          <w:szCs w:val="24"/>
        </w:rPr>
        <w:t xml:space="preserve"> open for a no-load test. </w:t>
      </w:r>
    </w:p>
    <w:p w14:paraId="087847F2"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096CB6A1" w14:textId="77777777" w:rsidR="00545B28" w:rsidRPr="00856A27" w:rsidRDefault="003D2CC9"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Keep </w:t>
      </w:r>
      <w:proofErr w:type="spellStart"/>
      <w:proofErr w:type="gramStart"/>
      <w:r w:rsidRPr="00856A27">
        <w:rPr>
          <w:rFonts w:ascii="Times New Roman" w:hAnsi="Times New Roman"/>
          <w:bCs/>
          <w:i/>
          <w:sz w:val="24"/>
          <w:szCs w:val="24"/>
        </w:rPr>
        <w:t>R</w:t>
      </w:r>
      <w:r w:rsidRPr="00856A27">
        <w:rPr>
          <w:rFonts w:ascii="Times New Roman" w:hAnsi="Times New Roman"/>
          <w:bCs/>
          <w:i/>
          <w:sz w:val="24"/>
          <w:szCs w:val="24"/>
          <w:vertAlign w:val="subscript"/>
        </w:rPr>
        <w:t>Fsh</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w:t>
      </w:r>
      <w:r w:rsidRPr="00856A27">
        <w:rPr>
          <w:rFonts w:ascii="Times New Roman" w:hAnsi="Times New Roman"/>
          <w:bCs/>
          <w:sz w:val="24"/>
          <w:szCs w:val="24"/>
        </w:rPr>
        <w:t xml:space="preserve"> at maximum resistance. </w:t>
      </w:r>
    </w:p>
    <w:p w14:paraId="2AA6FC4E"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632A108E" w14:textId="77777777" w:rsidR="00343BF3" w:rsidRPr="00856A27" w:rsidRDefault="006D4978"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786549" w:rsidRPr="00856A27">
        <w:rPr>
          <w:rFonts w:ascii="Times New Roman" w:hAnsi="Times New Roman"/>
          <w:bCs/>
          <w:sz w:val="24"/>
          <w:szCs w:val="24"/>
        </w:rPr>
        <w:t>on</w:t>
      </w:r>
      <w:r w:rsidRPr="00856A27">
        <w:rPr>
          <w:rFonts w:ascii="Times New Roman" w:hAnsi="Times New Roman"/>
          <w:bCs/>
          <w:sz w:val="24"/>
          <w:szCs w:val="24"/>
        </w:rPr>
        <w:t xml:space="preserve"> the three-phase disconnect switch. </w:t>
      </w:r>
    </w:p>
    <w:p w14:paraId="5FC9F7B8"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62312968" w14:textId="77777777" w:rsidR="00343BF3" w:rsidRPr="00856A27" w:rsidRDefault="003D2CC9"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Press the “Start” button on the DC power supply panel. </w:t>
      </w:r>
    </w:p>
    <w:p w14:paraId="130E5346"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279D6BC3" w14:textId="77777777" w:rsidR="00343BF3" w:rsidRPr="00856A27" w:rsidRDefault="003D2CC9"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Slowly increase the VARIAC output until </w:t>
      </w:r>
      <w:r w:rsidRPr="00856A27">
        <w:rPr>
          <w:rFonts w:ascii="Times New Roman" w:hAnsi="Times New Roman"/>
          <w:bCs/>
          <w:i/>
          <w:sz w:val="24"/>
          <w:szCs w:val="24"/>
        </w:rPr>
        <w:t>V</w:t>
      </w:r>
      <w:r w:rsidRPr="00856A27">
        <w:rPr>
          <w:rFonts w:ascii="Times New Roman" w:hAnsi="Times New Roman"/>
          <w:bCs/>
          <w:i/>
          <w:sz w:val="24"/>
          <w:szCs w:val="24"/>
          <w:vertAlign w:val="subscript"/>
        </w:rPr>
        <w:t>AC1</w:t>
      </w:r>
      <w:r w:rsidRPr="00856A27">
        <w:rPr>
          <w:rFonts w:ascii="Times New Roman" w:hAnsi="Times New Roman"/>
          <w:bCs/>
          <w:sz w:val="24"/>
          <w:szCs w:val="24"/>
        </w:rPr>
        <w:t xml:space="preserve"> reads 120</w:t>
      </w:r>
      <w:r w:rsidR="00786549" w:rsidRPr="00856A27">
        <w:rPr>
          <w:rFonts w:ascii="Times New Roman" w:hAnsi="Times New Roman"/>
          <w:bCs/>
          <w:sz w:val="24"/>
          <w:szCs w:val="24"/>
        </w:rPr>
        <w:t xml:space="preserve"> </w:t>
      </w:r>
      <w:r w:rsidRPr="00856A27">
        <w:rPr>
          <w:rFonts w:ascii="Times New Roman" w:hAnsi="Times New Roman"/>
          <w:bCs/>
          <w:sz w:val="24"/>
          <w:szCs w:val="24"/>
        </w:rPr>
        <w:t xml:space="preserve">V. </w:t>
      </w:r>
    </w:p>
    <w:p w14:paraId="5D3BEEAE"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5F40770E" w14:textId="77777777" w:rsidR="00343BF3" w:rsidRPr="00856A27" w:rsidRDefault="003D2CC9"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When the synchronous motor reaches a steady-state speed, flip the Start/Run switch into the Run position.</w:t>
      </w:r>
    </w:p>
    <w:p w14:paraId="472438DD"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53A65BE3" w14:textId="77777777" w:rsidR="00343BF3" w:rsidRPr="00856A27" w:rsidRDefault="00C53EB2"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Measure the </w:t>
      </w:r>
      <w:r w:rsidR="009B046F" w:rsidRPr="00856A27">
        <w:rPr>
          <w:rFonts w:ascii="Times New Roman" w:hAnsi="Times New Roman"/>
          <w:bCs/>
          <w:sz w:val="24"/>
          <w:szCs w:val="24"/>
        </w:rPr>
        <w:t>shaft</w:t>
      </w:r>
      <w:r w:rsidR="00343BF3" w:rsidRPr="00856A27">
        <w:rPr>
          <w:rFonts w:ascii="Times New Roman" w:hAnsi="Times New Roman"/>
          <w:bCs/>
          <w:sz w:val="24"/>
          <w:szCs w:val="24"/>
        </w:rPr>
        <w:t xml:space="preserve"> speed</w:t>
      </w:r>
      <w:r w:rsidR="00786549" w:rsidRPr="00856A27">
        <w:rPr>
          <w:rFonts w:ascii="Times New Roman" w:hAnsi="Times New Roman"/>
          <w:bCs/>
          <w:sz w:val="24"/>
          <w:szCs w:val="24"/>
        </w:rPr>
        <w:t>.</w:t>
      </w:r>
    </w:p>
    <w:p w14:paraId="301FF8FE"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55A006D5" w14:textId="77777777" w:rsidR="00C53EB2" w:rsidRPr="00856A27" w:rsidRDefault="00343BF3"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R</w:t>
      </w:r>
      <w:r w:rsidR="00C53EB2" w:rsidRPr="00856A27">
        <w:rPr>
          <w:rFonts w:ascii="Times New Roman" w:hAnsi="Times New Roman"/>
          <w:bCs/>
          <w:sz w:val="24"/>
          <w:szCs w:val="24"/>
        </w:rPr>
        <w:t xml:space="preserve">ecord </w:t>
      </w:r>
      <w:r w:rsidR="00C53EB2" w:rsidRPr="00856A27">
        <w:rPr>
          <w:rFonts w:ascii="Times New Roman" w:hAnsi="Times New Roman"/>
          <w:bCs/>
          <w:i/>
          <w:sz w:val="24"/>
          <w:szCs w:val="24"/>
        </w:rPr>
        <w:t>V</w:t>
      </w:r>
      <w:r w:rsidR="00C53EB2" w:rsidRPr="00856A27">
        <w:rPr>
          <w:rFonts w:ascii="Times New Roman" w:hAnsi="Times New Roman"/>
          <w:bCs/>
          <w:i/>
          <w:sz w:val="24"/>
          <w:szCs w:val="24"/>
          <w:vertAlign w:val="subscript"/>
        </w:rPr>
        <w:t>A</w:t>
      </w:r>
      <w:r w:rsidR="00C53EB2" w:rsidRPr="00856A27">
        <w:rPr>
          <w:rFonts w:ascii="Times New Roman" w:hAnsi="Times New Roman"/>
          <w:bCs/>
          <w:sz w:val="24"/>
          <w:szCs w:val="24"/>
        </w:rPr>
        <w:t xml:space="preserve"> at this no-load condition on the DC generator side. </w:t>
      </w:r>
    </w:p>
    <w:p w14:paraId="7732FC0E" w14:textId="77777777" w:rsidR="007548CC" w:rsidRPr="00856A27" w:rsidRDefault="007548CC" w:rsidP="00FA250C">
      <w:pPr>
        <w:autoSpaceDE w:val="0"/>
        <w:autoSpaceDN w:val="0"/>
        <w:adjustRightInd w:val="0"/>
        <w:spacing w:after="0" w:line="240" w:lineRule="auto"/>
        <w:rPr>
          <w:rFonts w:ascii="Times New Roman" w:hAnsi="Times New Roman"/>
          <w:bCs/>
          <w:sz w:val="24"/>
          <w:szCs w:val="24"/>
        </w:rPr>
      </w:pPr>
    </w:p>
    <w:p w14:paraId="79FCADC0" w14:textId="77777777" w:rsidR="00343BF3" w:rsidRPr="00856A27" w:rsidRDefault="003D2CC9"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Reduce </w:t>
      </w:r>
      <w:proofErr w:type="spellStart"/>
      <w:proofErr w:type="gramStart"/>
      <w:r w:rsidRPr="00856A27">
        <w:rPr>
          <w:rFonts w:ascii="Times New Roman" w:hAnsi="Times New Roman"/>
          <w:bCs/>
          <w:i/>
          <w:sz w:val="24"/>
          <w:szCs w:val="24"/>
        </w:rPr>
        <w:t>R</w:t>
      </w:r>
      <w:r w:rsidRPr="00856A27">
        <w:rPr>
          <w:rFonts w:ascii="Times New Roman" w:hAnsi="Times New Roman"/>
          <w:bCs/>
          <w:i/>
          <w:sz w:val="24"/>
          <w:szCs w:val="24"/>
          <w:vertAlign w:val="subscript"/>
        </w:rPr>
        <w:t>Fsh</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w:t>
      </w:r>
      <w:r w:rsidRPr="00856A27">
        <w:rPr>
          <w:rFonts w:ascii="Times New Roman" w:hAnsi="Times New Roman"/>
          <w:bCs/>
          <w:sz w:val="24"/>
          <w:szCs w:val="24"/>
        </w:rPr>
        <w:t xml:space="preserve"> </w:t>
      </w:r>
      <w:r w:rsidR="00C25FAE" w:rsidRPr="00856A27">
        <w:rPr>
          <w:rFonts w:ascii="Times New Roman" w:hAnsi="Times New Roman"/>
          <w:bCs/>
          <w:sz w:val="24"/>
          <w:szCs w:val="24"/>
        </w:rPr>
        <w:t xml:space="preserve">until </w:t>
      </w:r>
      <w:r w:rsidR="00786549" w:rsidRPr="00856A27">
        <w:rPr>
          <w:rFonts w:ascii="Times New Roman" w:hAnsi="Times New Roman"/>
          <w:bCs/>
          <w:sz w:val="24"/>
          <w:szCs w:val="24"/>
        </w:rPr>
        <w:t>the</w:t>
      </w:r>
      <w:r w:rsidR="00C25FAE" w:rsidRPr="00856A27">
        <w:rPr>
          <w:rFonts w:ascii="Times New Roman" w:hAnsi="Times New Roman"/>
          <w:bCs/>
          <w:sz w:val="24"/>
          <w:szCs w:val="24"/>
        </w:rPr>
        <w:t xml:space="preserve"> </w:t>
      </w:r>
      <w:r w:rsidR="00090FB3" w:rsidRPr="00856A27">
        <w:rPr>
          <w:rFonts w:ascii="Times New Roman" w:hAnsi="Times New Roman"/>
          <w:bCs/>
          <w:sz w:val="24"/>
          <w:szCs w:val="24"/>
        </w:rPr>
        <w:t xml:space="preserve">voltage generated at </w:t>
      </w:r>
      <w:r w:rsidR="00090FB3" w:rsidRPr="00856A27">
        <w:rPr>
          <w:rFonts w:ascii="Times New Roman" w:hAnsi="Times New Roman"/>
          <w:bCs/>
          <w:i/>
          <w:sz w:val="24"/>
          <w:szCs w:val="24"/>
        </w:rPr>
        <w:t>V</w:t>
      </w:r>
      <w:r w:rsidR="00090FB3" w:rsidRPr="00856A27">
        <w:rPr>
          <w:rFonts w:ascii="Times New Roman" w:hAnsi="Times New Roman"/>
          <w:bCs/>
          <w:i/>
          <w:sz w:val="24"/>
          <w:szCs w:val="24"/>
          <w:vertAlign w:val="subscript"/>
        </w:rPr>
        <w:t>A</w:t>
      </w:r>
      <w:r w:rsidR="00090FB3" w:rsidRPr="00856A27">
        <w:rPr>
          <w:rFonts w:ascii="Times New Roman" w:hAnsi="Times New Roman"/>
          <w:bCs/>
          <w:sz w:val="24"/>
          <w:szCs w:val="24"/>
        </w:rPr>
        <w:t xml:space="preserve"> </w:t>
      </w:r>
      <w:r w:rsidR="00786549" w:rsidRPr="00856A27">
        <w:rPr>
          <w:rFonts w:ascii="Times New Roman" w:hAnsi="Times New Roman"/>
          <w:bCs/>
          <w:sz w:val="24"/>
          <w:szCs w:val="24"/>
        </w:rPr>
        <w:t xml:space="preserve">is </w:t>
      </w:r>
      <w:r w:rsidR="00090FB3" w:rsidRPr="00856A27">
        <w:rPr>
          <w:rFonts w:ascii="Times New Roman" w:hAnsi="Times New Roman"/>
          <w:bCs/>
          <w:sz w:val="24"/>
          <w:szCs w:val="24"/>
        </w:rPr>
        <w:t>around 150</w:t>
      </w:r>
      <w:r w:rsidR="00786549" w:rsidRPr="00856A27">
        <w:rPr>
          <w:rFonts w:ascii="Times New Roman" w:hAnsi="Times New Roman"/>
          <w:bCs/>
          <w:sz w:val="24"/>
          <w:szCs w:val="24"/>
        </w:rPr>
        <w:t xml:space="preserve"> </w:t>
      </w:r>
      <w:r w:rsidR="00090FB3" w:rsidRPr="00856A27">
        <w:rPr>
          <w:rFonts w:ascii="Times New Roman" w:hAnsi="Times New Roman"/>
          <w:bCs/>
          <w:sz w:val="24"/>
          <w:szCs w:val="24"/>
        </w:rPr>
        <w:t xml:space="preserve">V. </w:t>
      </w:r>
    </w:p>
    <w:p w14:paraId="6DA2AAF0"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484B3B3" w14:textId="77777777" w:rsidR="00343BF3" w:rsidRPr="00856A27" w:rsidRDefault="00090FB3"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After that point, reduce </w:t>
      </w:r>
      <w:proofErr w:type="spellStart"/>
      <w:proofErr w:type="gramStart"/>
      <w:r w:rsidRPr="00856A27">
        <w:rPr>
          <w:rFonts w:ascii="Times New Roman" w:hAnsi="Times New Roman"/>
          <w:bCs/>
          <w:i/>
          <w:sz w:val="24"/>
          <w:szCs w:val="24"/>
        </w:rPr>
        <w:t>R</w:t>
      </w:r>
      <w:r w:rsidRPr="00856A27">
        <w:rPr>
          <w:rFonts w:ascii="Times New Roman" w:hAnsi="Times New Roman"/>
          <w:bCs/>
          <w:i/>
          <w:sz w:val="24"/>
          <w:szCs w:val="24"/>
          <w:vertAlign w:val="subscript"/>
        </w:rPr>
        <w:t>Fsh</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 xml:space="preserve">) </w:t>
      </w:r>
      <w:r w:rsidRPr="00856A27">
        <w:rPr>
          <w:rFonts w:ascii="Times New Roman" w:hAnsi="Times New Roman"/>
          <w:bCs/>
          <w:sz w:val="24"/>
          <w:szCs w:val="24"/>
        </w:rPr>
        <w:t>in</w:t>
      </w:r>
      <w:r w:rsidR="003D2CC9" w:rsidRPr="00856A27">
        <w:rPr>
          <w:rFonts w:ascii="Times New Roman" w:hAnsi="Times New Roman"/>
          <w:bCs/>
          <w:sz w:val="24"/>
          <w:szCs w:val="24"/>
        </w:rPr>
        <w:t xml:space="preserve"> five almost-equal steps until </w:t>
      </w:r>
      <w:r w:rsidR="00AF2567" w:rsidRPr="00856A27">
        <w:rPr>
          <w:rFonts w:ascii="Times New Roman" w:hAnsi="Times New Roman"/>
          <w:bCs/>
          <w:sz w:val="24"/>
          <w:szCs w:val="24"/>
        </w:rPr>
        <w:t>the</w:t>
      </w:r>
      <w:r w:rsidR="003D2CC9" w:rsidRPr="00856A27">
        <w:rPr>
          <w:rFonts w:ascii="Times New Roman" w:hAnsi="Times New Roman"/>
          <w:bCs/>
          <w:sz w:val="24"/>
          <w:szCs w:val="24"/>
        </w:rPr>
        <w:t xml:space="preserve"> minimum resistance</w:t>
      </w:r>
      <w:r w:rsidR="00AF2567" w:rsidRPr="00856A27">
        <w:rPr>
          <w:rFonts w:ascii="Times New Roman" w:hAnsi="Times New Roman"/>
          <w:bCs/>
          <w:sz w:val="24"/>
          <w:szCs w:val="24"/>
        </w:rPr>
        <w:t xml:space="preserve"> is reached</w:t>
      </w:r>
      <w:r w:rsidR="003D2CC9" w:rsidRPr="00856A27">
        <w:rPr>
          <w:rFonts w:ascii="Times New Roman" w:hAnsi="Times New Roman"/>
          <w:bCs/>
          <w:sz w:val="24"/>
          <w:szCs w:val="24"/>
        </w:rPr>
        <w:t>.</w:t>
      </w:r>
    </w:p>
    <w:p w14:paraId="41EE8CE7"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7A06091" w14:textId="77777777" w:rsidR="00343BF3" w:rsidRPr="00856A27" w:rsidRDefault="003D2CC9"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For each step, </w:t>
      </w:r>
      <w:r w:rsidR="00C25FAE" w:rsidRPr="00856A27">
        <w:rPr>
          <w:rFonts w:ascii="Times New Roman" w:hAnsi="Times New Roman"/>
          <w:bCs/>
          <w:sz w:val="24"/>
          <w:szCs w:val="24"/>
        </w:rPr>
        <w:t>measure</w:t>
      </w:r>
      <w:r w:rsidRPr="00856A27">
        <w:rPr>
          <w:rFonts w:ascii="Times New Roman" w:hAnsi="Times New Roman"/>
          <w:bCs/>
          <w:sz w:val="24"/>
          <w:szCs w:val="24"/>
        </w:rPr>
        <w:t xml:space="preserve">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and </w:t>
      </w:r>
      <w:proofErr w:type="spellStart"/>
      <w:r w:rsidRPr="00856A27">
        <w:rPr>
          <w:rFonts w:ascii="Times New Roman" w:hAnsi="Times New Roman"/>
          <w:b/>
          <w:bCs/>
          <w:i/>
          <w:sz w:val="24"/>
          <w:szCs w:val="24"/>
        </w:rPr>
        <w:t>I</w:t>
      </w:r>
      <w:r w:rsidRPr="00856A27">
        <w:rPr>
          <w:rFonts w:ascii="Times New Roman" w:hAnsi="Times New Roman"/>
          <w:b/>
          <w:bCs/>
          <w:i/>
          <w:sz w:val="24"/>
          <w:szCs w:val="24"/>
          <w:vertAlign w:val="subscript"/>
        </w:rPr>
        <w:t>Fsh</w:t>
      </w:r>
      <w:proofErr w:type="spellEnd"/>
      <w:r w:rsidRPr="00856A27">
        <w:rPr>
          <w:rFonts w:ascii="Times New Roman" w:hAnsi="Times New Roman"/>
          <w:b/>
          <w:bCs/>
          <w:sz w:val="24"/>
          <w:szCs w:val="24"/>
        </w:rPr>
        <w:t xml:space="preserve">.  </w:t>
      </w:r>
    </w:p>
    <w:p w14:paraId="5EA59508"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11534593" w14:textId="77777777" w:rsidR="00343BF3" w:rsidRPr="00856A27" w:rsidRDefault="00C25FAE"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Leave </w:t>
      </w:r>
      <w:proofErr w:type="spellStart"/>
      <w:proofErr w:type="gramStart"/>
      <w:r w:rsidRPr="00856A27">
        <w:rPr>
          <w:rFonts w:ascii="Times New Roman" w:hAnsi="Times New Roman"/>
          <w:bCs/>
          <w:i/>
          <w:sz w:val="24"/>
          <w:szCs w:val="24"/>
        </w:rPr>
        <w:t>R</w:t>
      </w:r>
      <w:r w:rsidRPr="00856A27">
        <w:rPr>
          <w:rFonts w:ascii="Times New Roman" w:hAnsi="Times New Roman"/>
          <w:bCs/>
          <w:i/>
          <w:sz w:val="24"/>
          <w:szCs w:val="24"/>
          <w:vertAlign w:val="subscript"/>
        </w:rPr>
        <w:t>Fsh</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w:t>
      </w:r>
      <w:r w:rsidR="00343BF3" w:rsidRPr="00856A27">
        <w:rPr>
          <w:rFonts w:ascii="Times New Roman" w:hAnsi="Times New Roman"/>
          <w:bCs/>
          <w:sz w:val="24"/>
          <w:szCs w:val="24"/>
        </w:rPr>
        <w:t xml:space="preserve"> at its minimum value</w:t>
      </w:r>
      <w:r w:rsidR="00AF2567" w:rsidRPr="00856A27">
        <w:rPr>
          <w:rFonts w:ascii="Times New Roman" w:hAnsi="Times New Roman"/>
          <w:bCs/>
          <w:sz w:val="24"/>
          <w:szCs w:val="24"/>
        </w:rPr>
        <w:t>.</w:t>
      </w:r>
    </w:p>
    <w:p w14:paraId="42A0E0EF"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30E20412" w14:textId="77777777" w:rsidR="00343BF3" w:rsidRPr="00856A27" w:rsidRDefault="00343BF3"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lastRenderedPageBreak/>
        <w:t xml:space="preserve">Turn </w:t>
      </w:r>
      <w:r w:rsidR="00AF2567" w:rsidRPr="00856A27">
        <w:rPr>
          <w:rFonts w:ascii="Times New Roman" w:hAnsi="Times New Roman"/>
          <w:bCs/>
          <w:sz w:val="24"/>
          <w:szCs w:val="24"/>
        </w:rPr>
        <w:t>off</w:t>
      </w:r>
      <w:r w:rsidRPr="00856A27">
        <w:rPr>
          <w:rFonts w:ascii="Times New Roman" w:hAnsi="Times New Roman"/>
          <w:bCs/>
          <w:sz w:val="24"/>
          <w:szCs w:val="24"/>
        </w:rPr>
        <w:t xml:space="preserve"> the DC power supply</w:t>
      </w:r>
      <w:r w:rsidR="00AF2567" w:rsidRPr="00856A27">
        <w:rPr>
          <w:rFonts w:ascii="Times New Roman" w:hAnsi="Times New Roman"/>
          <w:bCs/>
          <w:sz w:val="24"/>
          <w:szCs w:val="24"/>
        </w:rPr>
        <w:t>.</w:t>
      </w:r>
    </w:p>
    <w:p w14:paraId="69C2F8CF"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7D007F8" w14:textId="77777777" w:rsidR="00343BF3" w:rsidRPr="00856A27" w:rsidRDefault="00343BF3"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R</w:t>
      </w:r>
      <w:r w:rsidR="00C25FAE" w:rsidRPr="00856A27">
        <w:rPr>
          <w:rFonts w:ascii="Times New Roman" w:hAnsi="Times New Roman"/>
          <w:bCs/>
          <w:sz w:val="24"/>
          <w:szCs w:val="24"/>
        </w:rPr>
        <w:t>ed</w:t>
      </w:r>
      <w:r w:rsidRPr="00856A27">
        <w:rPr>
          <w:rFonts w:ascii="Times New Roman" w:hAnsi="Times New Roman"/>
          <w:bCs/>
          <w:sz w:val="24"/>
          <w:szCs w:val="24"/>
        </w:rPr>
        <w:t>uce the VARIAC output to 0%</w:t>
      </w:r>
      <w:r w:rsidR="00AF2567" w:rsidRPr="00856A27">
        <w:rPr>
          <w:rFonts w:ascii="Times New Roman" w:hAnsi="Times New Roman"/>
          <w:bCs/>
          <w:sz w:val="24"/>
          <w:szCs w:val="24"/>
        </w:rPr>
        <w:t>.</w:t>
      </w:r>
    </w:p>
    <w:p w14:paraId="02CEAF15"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E1F6104" w14:textId="77777777" w:rsidR="00343BF3" w:rsidRPr="00856A27" w:rsidRDefault="00343BF3"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M</w:t>
      </w:r>
      <w:r w:rsidR="00C25FAE" w:rsidRPr="00856A27">
        <w:rPr>
          <w:rFonts w:ascii="Times New Roman" w:hAnsi="Times New Roman"/>
          <w:bCs/>
          <w:sz w:val="24"/>
          <w:szCs w:val="24"/>
        </w:rPr>
        <w:t xml:space="preserve">ove the ammeter from measuring </w:t>
      </w:r>
      <w:proofErr w:type="spellStart"/>
      <w:r w:rsidR="00C25FAE" w:rsidRPr="00856A27">
        <w:rPr>
          <w:rFonts w:ascii="Times New Roman" w:hAnsi="Times New Roman"/>
          <w:bCs/>
          <w:i/>
          <w:sz w:val="24"/>
          <w:szCs w:val="24"/>
        </w:rPr>
        <w:t>I</w:t>
      </w:r>
      <w:r w:rsidR="00C25FAE" w:rsidRPr="00856A27">
        <w:rPr>
          <w:rFonts w:ascii="Times New Roman" w:hAnsi="Times New Roman"/>
          <w:bCs/>
          <w:i/>
          <w:sz w:val="24"/>
          <w:szCs w:val="24"/>
          <w:vertAlign w:val="subscript"/>
        </w:rPr>
        <w:t>Fsh</w:t>
      </w:r>
      <w:proofErr w:type="spellEnd"/>
      <w:r w:rsidR="00C25FAE" w:rsidRPr="00856A27">
        <w:rPr>
          <w:rFonts w:ascii="Times New Roman" w:hAnsi="Times New Roman"/>
          <w:bCs/>
          <w:sz w:val="24"/>
          <w:szCs w:val="24"/>
        </w:rPr>
        <w:t xml:space="preserve"> to measure </w:t>
      </w:r>
      <w:r w:rsidR="00C25FAE" w:rsidRPr="00856A27">
        <w:rPr>
          <w:rFonts w:ascii="Times New Roman" w:hAnsi="Times New Roman"/>
          <w:bCs/>
          <w:i/>
          <w:sz w:val="24"/>
          <w:szCs w:val="24"/>
        </w:rPr>
        <w:t>I</w:t>
      </w:r>
      <w:r w:rsidR="00C25FAE" w:rsidRPr="00856A27">
        <w:rPr>
          <w:rFonts w:ascii="Times New Roman" w:hAnsi="Times New Roman"/>
          <w:bCs/>
          <w:i/>
          <w:sz w:val="24"/>
          <w:szCs w:val="24"/>
          <w:vertAlign w:val="subscript"/>
        </w:rPr>
        <w:t>A</w:t>
      </w:r>
      <w:r w:rsidR="00C25FAE" w:rsidRPr="00856A27">
        <w:rPr>
          <w:rFonts w:ascii="Times New Roman" w:hAnsi="Times New Roman"/>
          <w:bCs/>
          <w:sz w:val="24"/>
          <w:szCs w:val="24"/>
        </w:rPr>
        <w:t xml:space="preserve">. </w:t>
      </w:r>
    </w:p>
    <w:p w14:paraId="24D9ACA0"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DC03C42" w14:textId="77777777" w:rsidR="00545B28" w:rsidRPr="00856A27" w:rsidRDefault="00C25FAE"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Restart </w:t>
      </w:r>
      <w:r w:rsidR="00AF2567" w:rsidRPr="00856A27">
        <w:rPr>
          <w:rFonts w:ascii="Times New Roman" w:hAnsi="Times New Roman"/>
          <w:bCs/>
          <w:sz w:val="24"/>
          <w:szCs w:val="24"/>
        </w:rPr>
        <w:t>the</w:t>
      </w:r>
      <w:r w:rsidRPr="00856A27">
        <w:rPr>
          <w:rFonts w:ascii="Times New Roman" w:hAnsi="Times New Roman"/>
          <w:bCs/>
          <w:sz w:val="24"/>
          <w:szCs w:val="24"/>
        </w:rPr>
        <w:t xml:space="preserve"> setup as described earlier. </w:t>
      </w:r>
    </w:p>
    <w:p w14:paraId="62D48A6A"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0ECEE791" w14:textId="77777777" w:rsidR="00343BF3" w:rsidRPr="00856A27" w:rsidRDefault="00C25FAE"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S</w:t>
      </w:r>
      <w:r w:rsidR="003D2CC9" w:rsidRPr="00856A27">
        <w:rPr>
          <w:rFonts w:ascii="Times New Roman" w:hAnsi="Times New Roman"/>
          <w:bCs/>
          <w:sz w:val="24"/>
          <w:szCs w:val="24"/>
        </w:rPr>
        <w:t xml:space="preserve">et </w:t>
      </w:r>
      <w:r w:rsidR="003D2CC9" w:rsidRPr="00856A27">
        <w:rPr>
          <w:rFonts w:ascii="Times New Roman" w:hAnsi="Times New Roman"/>
          <w:bCs/>
          <w:i/>
          <w:sz w:val="24"/>
          <w:szCs w:val="24"/>
        </w:rPr>
        <w:t>R</w:t>
      </w:r>
      <w:r w:rsidR="003D2CC9" w:rsidRPr="00856A27">
        <w:rPr>
          <w:rFonts w:ascii="Times New Roman" w:hAnsi="Times New Roman"/>
          <w:bCs/>
          <w:i/>
          <w:sz w:val="24"/>
          <w:szCs w:val="24"/>
          <w:vertAlign w:val="subscript"/>
        </w:rPr>
        <w:t>L</w:t>
      </w:r>
      <w:r w:rsidR="003D2CC9" w:rsidRPr="00856A27">
        <w:rPr>
          <w:rFonts w:ascii="Times New Roman" w:hAnsi="Times New Roman"/>
          <w:bCs/>
          <w:sz w:val="24"/>
          <w:szCs w:val="24"/>
        </w:rPr>
        <w:t xml:space="preserve"> to </w:t>
      </w:r>
      <w:r w:rsidR="004C4384" w:rsidRPr="00856A27">
        <w:rPr>
          <w:rFonts w:ascii="Times New Roman" w:hAnsi="Times New Roman"/>
          <w:bCs/>
          <w:sz w:val="24"/>
          <w:szCs w:val="24"/>
        </w:rPr>
        <w:t>300</w:t>
      </w:r>
      <w:r w:rsidR="00AF2567" w:rsidRPr="00856A27">
        <w:rPr>
          <w:rFonts w:ascii="Times New Roman" w:hAnsi="Times New Roman"/>
          <w:bCs/>
          <w:sz w:val="24"/>
          <w:szCs w:val="24"/>
        </w:rPr>
        <w:t xml:space="preserve"> </w:t>
      </w:r>
      <w:r w:rsidR="004C4384" w:rsidRPr="00856A27">
        <w:rPr>
          <w:rFonts w:ascii="Times New Roman" w:hAnsi="Times New Roman"/>
          <w:bCs/>
          <w:sz w:val="24"/>
          <w:szCs w:val="24"/>
        </w:rPr>
        <w:t xml:space="preserve">Ω, and turn </w:t>
      </w:r>
      <w:r w:rsidR="00AF2567" w:rsidRPr="00856A27">
        <w:rPr>
          <w:rFonts w:ascii="Times New Roman" w:hAnsi="Times New Roman"/>
          <w:bCs/>
          <w:sz w:val="24"/>
          <w:szCs w:val="24"/>
        </w:rPr>
        <w:t>on</w:t>
      </w:r>
      <w:r w:rsidR="004C4384" w:rsidRPr="00856A27">
        <w:rPr>
          <w:rFonts w:ascii="Times New Roman" w:hAnsi="Times New Roman"/>
          <w:bCs/>
          <w:sz w:val="24"/>
          <w:szCs w:val="24"/>
        </w:rPr>
        <w:t xml:space="preserve"> S</w:t>
      </w:r>
      <w:r w:rsidR="004C4384" w:rsidRPr="00856A27">
        <w:rPr>
          <w:rFonts w:ascii="Times New Roman" w:hAnsi="Times New Roman"/>
          <w:bCs/>
          <w:sz w:val="24"/>
          <w:szCs w:val="24"/>
          <w:vertAlign w:val="subscript"/>
        </w:rPr>
        <w:t>1</w:t>
      </w:r>
      <w:r w:rsidR="004C4384" w:rsidRPr="00856A27">
        <w:rPr>
          <w:rFonts w:ascii="Times New Roman" w:hAnsi="Times New Roman"/>
          <w:bCs/>
          <w:sz w:val="24"/>
          <w:szCs w:val="24"/>
        </w:rPr>
        <w:t xml:space="preserve">. Measure </w:t>
      </w:r>
      <w:r w:rsidR="004C4384" w:rsidRPr="00856A27">
        <w:rPr>
          <w:rFonts w:ascii="Times New Roman" w:hAnsi="Times New Roman"/>
          <w:bCs/>
          <w:i/>
          <w:sz w:val="24"/>
          <w:szCs w:val="24"/>
        </w:rPr>
        <w:t>V</w:t>
      </w:r>
      <w:r w:rsidR="004C4384" w:rsidRPr="00856A27">
        <w:rPr>
          <w:rFonts w:ascii="Times New Roman" w:hAnsi="Times New Roman"/>
          <w:bCs/>
          <w:i/>
          <w:sz w:val="24"/>
          <w:szCs w:val="24"/>
          <w:vertAlign w:val="subscript"/>
        </w:rPr>
        <w:t>A</w:t>
      </w:r>
      <w:r w:rsidR="004C4384" w:rsidRPr="00856A27">
        <w:rPr>
          <w:rFonts w:ascii="Times New Roman" w:hAnsi="Times New Roman"/>
          <w:bCs/>
          <w:sz w:val="24"/>
          <w:szCs w:val="24"/>
        </w:rPr>
        <w:t xml:space="preserve"> and </w:t>
      </w:r>
      <w:r w:rsidR="004C4384" w:rsidRPr="00856A27">
        <w:rPr>
          <w:rFonts w:ascii="Times New Roman" w:hAnsi="Times New Roman"/>
          <w:bCs/>
          <w:i/>
          <w:sz w:val="24"/>
          <w:szCs w:val="24"/>
        </w:rPr>
        <w:t>I</w:t>
      </w:r>
      <w:r w:rsidR="004C4384" w:rsidRPr="00856A27">
        <w:rPr>
          <w:rFonts w:ascii="Times New Roman" w:hAnsi="Times New Roman"/>
          <w:bCs/>
          <w:i/>
          <w:sz w:val="24"/>
          <w:szCs w:val="24"/>
          <w:vertAlign w:val="subscript"/>
        </w:rPr>
        <w:t>A</w:t>
      </w:r>
      <w:r w:rsidR="004C4384" w:rsidRPr="00856A27">
        <w:rPr>
          <w:rFonts w:ascii="Times New Roman" w:hAnsi="Times New Roman"/>
          <w:bCs/>
          <w:sz w:val="24"/>
          <w:szCs w:val="24"/>
        </w:rPr>
        <w:t>.</w:t>
      </w:r>
    </w:p>
    <w:p w14:paraId="32965E19"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DA4B64E" w14:textId="77777777" w:rsidR="00343BF3"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AF2567" w:rsidRPr="00856A27">
        <w:rPr>
          <w:rFonts w:ascii="Times New Roman" w:hAnsi="Times New Roman"/>
          <w:bCs/>
          <w:sz w:val="24"/>
          <w:szCs w:val="24"/>
        </w:rPr>
        <w:t>off</w:t>
      </w:r>
      <w:r w:rsidRPr="00856A27">
        <w:rPr>
          <w:rFonts w:ascii="Times New Roman" w:hAnsi="Times New Roman"/>
          <w:bCs/>
          <w:sz w:val="24"/>
          <w:szCs w:val="24"/>
        </w:rPr>
        <w:t xml:space="preserve"> S1, set </w:t>
      </w:r>
      <w:r w:rsidRPr="00856A27">
        <w:rPr>
          <w:rFonts w:ascii="Times New Roman" w:hAnsi="Times New Roman"/>
          <w:bCs/>
          <w:i/>
          <w:sz w:val="24"/>
          <w:szCs w:val="24"/>
        </w:rPr>
        <w:t>R</w:t>
      </w:r>
      <w:r w:rsidRPr="00856A27">
        <w:rPr>
          <w:rFonts w:ascii="Times New Roman" w:hAnsi="Times New Roman"/>
          <w:bCs/>
          <w:i/>
          <w:sz w:val="24"/>
          <w:szCs w:val="24"/>
          <w:vertAlign w:val="subscript"/>
        </w:rPr>
        <w:t>L</w:t>
      </w:r>
      <w:r w:rsidRPr="00856A27">
        <w:rPr>
          <w:rFonts w:ascii="Times New Roman" w:hAnsi="Times New Roman"/>
          <w:bCs/>
          <w:sz w:val="24"/>
          <w:szCs w:val="24"/>
        </w:rPr>
        <w:t xml:space="preserve"> to 200</w:t>
      </w:r>
      <w:r w:rsidR="00AF2567" w:rsidRPr="00856A27">
        <w:rPr>
          <w:rFonts w:ascii="Times New Roman" w:hAnsi="Times New Roman"/>
          <w:bCs/>
          <w:sz w:val="24"/>
          <w:szCs w:val="24"/>
        </w:rPr>
        <w:t xml:space="preserve"> </w:t>
      </w:r>
      <w:r w:rsidRPr="00856A27">
        <w:rPr>
          <w:rFonts w:ascii="Times New Roman" w:hAnsi="Times New Roman"/>
          <w:bCs/>
          <w:sz w:val="24"/>
          <w:szCs w:val="24"/>
        </w:rPr>
        <w:t xml:space="preserve">Ω, then turn </w:t>
      </w:r>
      <w:r w:rsidR="00AF2567" w:rsidRPr="00856A27">
        <w:rPr>
          <w:rFonts w:ascii="Times New Roman" w:hAnsi="Times New Roman"/>
          <w:bCs/>
          <w:sz w:val="24"/>
          <w:szCs w:val="24"/>
        </w:rPr>
        <w:t>on</w:t>
      </w:r>
      <w:r w:rsidRPr="00856A27">
        <w:rPr>
          <w:rFonts w:ascii="Times New Roman" w:hAnsi="Times New Roman"/>
          <w:bCs/>
          <w:sz w:val="24"/>
          <w:szCs w:val="24"/>
        </w:rPr>
        <w:t xml:space="preserve"> S</w:t>
      </w:r>
      <w:r w:rsidRPr="00856A27">
        <w:rPr>
          <w:rFonts w:ascii="Times New Roman" w:hAnsi="Times New Roman"/>
          <w:bCs/>
          <w:sz w:val="24"/>
          <w:szCs w:val="24"/>
          <w:vertAlign w:val="subscript"/>
        </w:rPr>
        <w:t>1</w:t>
      </w:r>
      <w:r w:rsidRPr="00856A27">
        <w:rPr>
          <w:rFonts w:ascii="Times New Roman" w:hAnsi="Times New Roman"/>
          <w:bCs/>
          <w:sz w:val="24"/>
          <w:szCs w:val="24"/>
        </w:rPr>
        <w:t xml:space="preserve">. Measure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and </w:t>
      </w:r>
      <w:r w:rsidRPr="00856A27">
        <w:rPr>
          <w:rFonts w:ascii="Times New Roman" w:hAnsi="Times New Roman"/>
          <w:bCs/>
          <w:i/>
          <w:sz w:val="24"/>
          <w:szCs w:val="24"/>
        </w:rPr>
        <w:t>I</w:t>
      </w:r>
      <w:r w:rsidRPr="00856A27">
        <w:rPr>
          <w:rFonts w:ascii="Times New Roman" w:hAnsi="Times New Roman"/>
          <w:bCs/>
          <w:i/>
          <w:sz w:val="24"/>
          <w:szCs w:val="24"/>
          <w:vertAlign w:val="subscript"/>
        </w:rPr>
        <w:t>A</w:t>
      </w:r>
      <w:r w:rsidRPr="00856A27">
        <w:rPr>
          <w:rFonts w:ascii="Times New Roman" w:hAnsi="Times New Roman"/>
          <w:bCs/>
          <w:sz w:val="24"/>
          <w:szCs w:val="24"/>
        </w:rPr>
        <w:t>.</w:t>
      </w:r>
    </w:p>
    <w:p w14:paraId="42F2A447"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1951EBE" w14:textId="77777777" w:rsidR="00343BF3"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AF2567" w:rsidRPr="00856A27">
        <w:rPr>
          <w:rFonts w:ascii="Times New Roman" w:hAnsi="Times New Roman"/>
          <w:bCs/>
          <w:sz w:val="24"/>
          <w:szCs w:val="24"/>
        </w:rPr>
        <w:t>off</w:t>
      </w:r>
      <w:r w:rsidRPr="00856A27">
        <w:rPr>
          <w:rFonts w:ascii="Times New Roman" w:hAnsi="Times New Roman"/>
          <w:bCs/>
          <w:sz w:val="24"/>
          <w:szCs w:val="24"/>
        </w:rPr>
        <w:t xml:space="preserve"> S1, set </w:t>
      </w:r>
      <w:r w:rsidRPr="00856A27">
        <w:rPr>
          <w:rFonts w:ascii="Times New Roman" w:hAnsi="Times New Roman"/>
          <w:bCs/>
          <w:i/>
          <w:sz w:val="24"/>
          <w:szCs w:val="24"/>
        </w:rPr>
        <w:t>R</w:t>
      </w:r>
      <w:r w:rsidRPr="00856A27">
        <w:rPr>
          <w:rFonts w:ascii="Times New Roman" w:hAnsi="Times New Roman"/>
          <w:bCs/>
          <w:i/>
          <w:sz w:val="24"/>
          <w:szCs w:val="24"/>
          <w:vertAlign w:val="subscript"/>
        </w:rPr>
        <w:t>L</w:t>
      </w:r>
      <w:r w:rsidRPr="00856A27">
        <w:rPr>
          <w:rFonts w:ascii="Times New Roman" w:hAnsi="Times New Roman"/>
          <w:bCs/>
          <w:sz w:val="24"/>
          <w:szCs w:val="24"/>
        </w:rPr>
        <w:t xml:space="preserve"> to 100</w:t>
      </w:r>
      <w:r w:rsidR="00AF2567" w:rsidRPr="00856A27">
        <w:rPr>
          <w:rFonts w:ascii="Times New Roman" w:hAnsi="Times New Roman"/>
          <w:bCs/>
          <w:sz w:val="24"/>
          <w:szCs w:val="24"/>
        </w:rPr>
        <w:t xml:space="preserve"> </w:t>
      </w:r>
      <w:r w:rsidRPr="00856A27">
        <w:rPr>
          <w:rFonts w:ascii="Times New Roman" w:hAnsi="Times New Roman"/>
          <w:bCs/>
          <w:sz w:val="24"/>
          <w:szCs w:val="24"/>
        </w:rPr>
        <w:t xml:space="preserve">Ω, then turn </w:t>
      </w:r>
      <w:r w:rsidR="00AF2567" w:rsidRPr="00856A27">
        <w:rPr>
          <w:rFonts w:ascii="Times New Roman" w:hAnsi="Times New Roman"/>
          <w:bCs/>
          <w:sz w:val="24"/>
          <w:szCs w:val="24"/>
        </w:rPr>
        <w:t>on</w:t>
      </w:r>
      <w:r w:rsidRPr="00856A27">
        <w:rPr>
          <w:rFonts w:ascii="Times New Roman" w:hAnsi="Times New Roman"/>
          <w:bCs/>
          <w:sz w:val="24"/>
          <w:szCs w:val="24"/>
        </w:rPr>
        <w:t xml:space="preserve"> S</w:t>
      </w:r>
      <w:r w:rsidRPr="00856A27">
        <w:rPr>
          <w:rFonts w:ascii="Times New Roman" w:hAnsi="Times New Roman"/>
          <w:bCs/>
          <w:sz w:val="24"/>
          <w:szCs w:val="24"/>
          <w:vertAlign w:val="subscript"/>
        </w:rPr>
        <w:t>1</w:t>
      </w:r>
      <w:r w:rsidRPr="00856A27">
        <w:rPr>
          <w:rFonts w:ascii="Times New Roman" w:hAnsi="Times New Roman"/>
          <w:bCs/>
          <w:sz w:val="24"/>
          <w:szCs w:val="24"/>
        </w:rPr>
        <w:t xml:space="preserve">. Measure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and </w:t>
      </w:r>
      <w:r w:rsidRPr="00856A27">
        <w:rPr>
          <w:rFonts w:ascii="Times New Roman" w:hAnsi="Times New Roman"/>
          <w:bCs/>
          <w:i/>
          <w:sz w:val="24"/>
          <w:szCs w:val="24"/>
        </w:rPr>
        <w:t>I</w:t>
      </w:r>
      <w:r w:rsidRPr="00856A27">
        <w:rPr>
          <w:rFonts w:ascii="Times New Roman" w:hAnsi="Times New Roman"/>
          <w:bCs/>
          <w:i/>
          <w:sz w:val="24"/>
          <w:szCs w:val="24"/>
          <w:vertAlign w:val="subscript"/>
        </w:rPr>
        <w:t>A</w:t>
      </w:r>
      <w:r w:rsidRPr="00856A27">
        <w:rPr>
          <w:rFonts w:ascii="Times New Roman" w:hAnsi="Times New Roman"/>
          <w:bCs/>
          <w:sz w:val="24"/>
          <w:szCs w:val="24"/>
        </w:rPr>
        <w:t>.</w:t>
      </w:r>
    </w:p>
    <w:p w14:paraId="00C94EE5"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45E46203" w14:textId="77777777" w:rsidR="00343BF3"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AF2567" w:rsidRPr="00856A27">
        <w:rPr>
          <w:rFonts w:ascii="Times New Roman" w:hAnsi="Times New Roman"/>
          <w:bCs/>
          <w:sz w:val="24"/>
          <w:szCs w:val="24"/>
        </w:rPr>
        <w:t>off</w:t>
      </w:r>
      <w:r w:rsidRPr="00856A27">
        <w:rPr>
          <w:rFonts w:ascii="Times New Roman" w:hAnsi="Times New Roman"/>
          <w:bCs/>
          <w:sz w:val="24"/>
          <w:szCs w:val="24"/>
        </w:rPr>
        <w:t xml:space="preserve"> the DC power supply and set the VARIAC output to 0%. </w:t>
      </w:r>
    </w:p>
    <w:p w14:paraId="6590D71E"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009990E4" w14:textId="77777777" w:rsidR="00343BF3"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Keep the synchronous generator si</w:t>
      </w:r>
      <w:r w:rsidR="00343BF3" w:rsidRPr="00856A27">
        <w:rPr>
          <w:rFonts w:ascii="Times New Roman" w:hAnsi="Times New Roman"/>
          <w:bCs/>
          <w:sz w:val="24"/>
          <w:szCs w:val="24"/>
        </w:rPr>
        <w:t>de of the setup intact</w:t>
      </w:r>
      <w:r w:rsidR="00AF2567" w:rsidRPr="00856A27">
        <w:rPr>
          <w:rFonts w:ascii="Times New Roman" w:hAnsi="Times New Roman"/>
          <w:bCs/>
          <w:sz w:val="24"/>
          <w:szCs w:val="24"/>
        </w:rPr>
        <w:t>.</w:t>
      </w:r>
    </w:p>
    <w:p w14:paraId="1E581907"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34C4DCBD" w14:textId="77777777" w:rsidR="004C4384" w:rsidRPr="00856A27" w:rsidRDefault="00343BF3"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D</w:t>
      </w:r>
      <w:r w:rsidR="004C4384" w:rsidRPr="00856A27">
        <w:rPr>
          <w:rFonts w:ascii="Times New Roman" w:hAnsi="Times New Roman"/>
          <w:bCs/>
          <w:sz w:val="24"/>
          <w:szCs w:val="24"/>
        </w:rPr>
        <w:t xml:space="preserve">isconnect the DC generator connections. </w:t>
      </w:r>
    </w:p>
    <w:p w14:paraId="7F5510AA"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7D6D55AF" w14:textId="77777777" w:rsidR="00343BF3" w:rsidRPr="00856A27" w:rsidRDefault="00606737"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Reset the Start/Run switch to Start.</w:t>
      </w:r>
    </w:p>
    <w:p w14:paraId="667D0FD6"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66D568EB" w14:textId="77777777" w:rsidR="00606737" w:rsidRPr="00856A27" w:rsidRDefault="00606737"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AF2567" w:rsidRPr="00856A27">
        <w:rPr>
          <w:rFonts w:ascii="Times New Roman" w:hAnsi="Times New Roman"/>
          <w:bCs/>
          <w:sz w:val="24"/>
          <w:szCs w:val="24"/>
        </w:rPr>
        <w:t>off</w:t>
      </w:r>
      <w:r w:rsidRPr="00856A27">
        <w:rPr>
          <w:rFonts w:ascii="Times New Roman" w:hAnsi="Times New Roman"/>
          <w:bCs/>
          <w:sz w:val="24"/>
          <w:szCs w:val="24"/>
        </w:rPr>
        <w:t xml:space="preserve"> the three-phase disconnect switch. </w:t>
      </w:r>
    </w:p>
    <w:p w14:paraId="2426F9F5" w14:textId="77777777" w:rsidR="00545B28" w:rsidRPr="00856A27" w:rsidRDefault="00545B28" w:rsidP="00141E26">
      <w:pPr>
        <w:autoSpaceDE w:val="0"/>
        <w:autoSpaceDN w:val="0"/>
        <w:adjustRightInd w:val="0"/>
        <w:spacing w:after="0" w:line="240" w:lineRule="auto"/>
        <w:rPr>
          <w:rFonts w:ascii="Times New Roman" w:hAnsi="Times New Roman"/>
          <w:bCs/>
          <w:sz w:val="24"/>
          <w:szCs w:val="24"/>
        </w:rPr>
      </w:pPr>
    </w:p>
    <w:p w14:paraId="064FE5C7" w14:textId="77777777" w:rsidR="004C4384" w:rsidRPr="00856A27" w:rsidRDefault="00343BF3" w:rsidP="00141E26">
      <w:pPr>
        <w:numPr>
          <w:ilvl w:val="0"/>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D</w:t>
      </w:r>
      <w:r w:rsidR="004C4384" w:rsidRPr="00856A27">
        <w:rPr>
          <w:rFonts w:ascii="Times New Roman" w:hAnsi="Times New Roman"/>
          <w:bCs/>
          <w:sz w:val="24"/>
          <w:szCs w:val="24"/>
        </w:rPr>
        <w:t>C Series Generator Characterization</w:t>
      </w:r>
    </w:p>
    <w:p w14:paraId="422EB87E"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15689244" w14:textId="77777777" w:rsidR="00C854E5" w:rsidRPr="00856A27" w:rsidRDefault="004C4384"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On the DC generator side, connect the series field in series with </w:t>
      </w:r>
      <w:r w:rsidR="00141E26" w:rsidRPr="00856A27">
        <w:rPr>
          <w:rFonts w:ascii="Times New Roman" w:hAnsi="Times New Roman"/>
          <w:bCs/>
          <w:sz w:val="24"/>
          <w:szCs w:val="24"/>
        </w:rPr>
        <w:t xml:space="preserve">the </w:t>
      </w:r>
      <w:r w:rsidRPr="00856A27">
        <w:rPr>
          <w:rFonts w:ascii="Times New Roman" w:hAnsi="Times New Roman"/>
          <w:bCs/>
          <w:sz w:val="24"/>
          <w:szCs w:val="24"/>
        </w:rPr>
        <w:t>a</w:t>
      </w:r>
      <w:r w:rsidR="00156E42" w:rsidRPr="00856A27">
        <w:rPr>
          <w:rFonts w:ascii="Times New Roman" w:hAnsi="Times New Roman"/>
          <w:bCs/>
          <w:sz w:val="24"/>
          <w:szCs w:val="24"/>
        </w:rPr>
        <w:t>rmature field as</w:t>
      </w:r>
    </w:p>
    <w:p w14:paraId="67C00208" w14:textId="77777777" w:rsidR="00156E42" w:rsidRPr="00856A27" w:rsidRDefault="00156E42" w:rsidP="00141E26">
      <w:pPr>
        <w:autoSpaceDE w:val="0"/>
        <w:autoSpaceDN w:val="0"/>
        <w:adjustRightInd w:val="0"/>
        <w:spacing w:after="0" w:line="240" w:lineRule="auto"/>
        <w:ind w:left="1080"/>
        <w:rPr>
          <w:rFonts w:ascii="Times New Roman" w:hAnsi="Times New Roman"/>
          <w:bCs/>
          <w:sz w:val="24"/>
          <w:szCs w:val="24"/>
        </w:rPr>
      </w:pPr>
      <w:proofErr w:type="gramStart"/>
      <w:r w:rsidRPr="00856A27">
        <w:rPr>
          <w:rFonts w:ascii="Times New Roman" w:hAnsi="Times New Roman"/>
          <w:bCs/>
          <w:sz w:val="24"/>
          <w:szCs w:val="24"/>
        </w:rPr>
        <w:t>shown</w:t>
      </w:r>
      <w:proofErr w:type="gramEnd"/>
      <w:r w:rsidRPr="00856A27">
        <w:rPr>
          <w:rFonts w:ascii="Times New Roman" w:hAnsi="Times New Roman"/>
          <w:bCs/>
          <w:sz w:val="24"/>
          <w:szCs w:val="24"/>
        </w:rPr>
        <w:t xml:space="preserve"> in </w:t>
      </w:r>
      <w:r w:rsidRPr="00856A27">
        <w:rPr>
          <w:rFonts w:ascii="Times New Roman" w:hAnsi="Times New Roman"/>
          <w:b/>
          <w:bCs/>
          <w:sz w:val="24"/>
          <w:szCs w:val="24"/>
        </w:rPr>
        <w:t>Fig</w:t>
      </w:r>
      <w:r w:rsidR="00141E26" w:rsidRPr="00856A27">
        <w:rPr>
          <w:rFonts w:ascii="Times New Roman" w:hAnsi="Times New Roman"/>
          <w:b/>
          <w:bCs/>
          <w:sz w:val="24"/>
          <w:szCs w:val="24"/>
        </w:rPr>
        <w:t>ure</w:t>
      </w:r>
      <w:r w:rsidRPr="00856A27">
        <w:rPr>
          <w:rFonts w:ascii="Times New Roman" w:hAnsi="Times New Roman"/>
          <w:b/>
          <w:bCs/>
          <w:sz w:val="24"/>
          <w:szCs w:val="24"/>
        </w:rPr>
        <w:t xml:space="preserve"> </w:t>
      </w:r>
      <w:r w:rsidR="004C4384" w:rsidRPr="00856A27">
        <w:rPr>
          <w:rFonts w:ascii="Times New Roman" w:hAnsi="Times New Roman"/>
          <w:b/>
          <w:bCs/>
          <w:sz w:val="24"/>
          <w:szCs w:val="24"/>
        </w:rPr>
        <w:t>7</w:t>
      </w:r>
      <w:r w:rsidR="004C4384" w:rsidRPr="00856A27">
        <w:rPr>
          <w:rFonts w:ascii="Times New Roman" w:hAnsi="Times New Roman"/>
          <w:bCs/>
          <w:sz w:val="24"/>
          <w:szCs w:val="24"/>
        </w:rPr>
        <w:t xml:space="preserve">. </w:t>
      </w:r>
    </w:p>
    <w:p w14:paraId="4C1AEA1C"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3F942204" w14:textId="77777777" w:rsidR="00156E42"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Use the external rheostat for </w:t>
      </w:r>
      <w:proofErr w:type="spellStart"/>
      <w:proofErr w:type="gramStart"/>
      <w:r w:rsidRPr="00856A27">
        <w:rPr>
          <w:rFonts w:ascii="Times New Roman" w:hAnsi="Times New Roman"/>
          <w:bCs/>
          <w:i/>
          <w:sz w:val="24"/>
          <w:szCs w:val="24"/>
        </w:rPr>
        <w:t>R</w:t>
      </w:r>
      <w:r w:rsidRPr="00856A27">
        <w:rPr>
          <w:rFonts w:ascii="Times New Roman" w:hAnsi="Times New Roman"/>
          <w:bCs/>
          <w:i/>
          <w:sz w:val="24"/>
          <w:szCs w:val="24"/>
          <w:vertAlign w:val="subscript"/>
        </w:rPr>
        <w:t>Fse</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w:t>
      </w:r>
      <w:r w:rsidRPr="00856A27">
        <w:rPr>
          <w:rFonts w:ascii="Times New Roman" w:hAnsi="Times New Roman"/>
          <w:bCs/>
          <w:sz w:val="24"/>
          <w:szCs w:val="24"/>
        </w:rPr>
        <w:t xml:space="preserve">. </w:t>
      </w:r>
    </w:p>
    <w:p w14:paraId="30E9D83C"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619350A" w14:textId="77777777" w:rsidR="00156E42" w:rsidRPr="00856A27" w:rsidRDefault="0019542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Use the built-in rheostat as </w:t>
      </w:r>
      <w:r w:rsidRPr="00856A27">
        <w:rPr>
          <w:rFonts w:ascii="Times New Roman" w:hAnsi="Times New Roman"/>
          <w:bCs/>
          <w:i/>
          <w:sz w:val="24"/>
          <w:szCs w:val="24"/>
        </w:rPr>
        <w:t>R</w:t>
      </w:r>
      <w:r w:rsidRPr="00856A27">
        <w:rPr>
          <w:rFonts w:ascii="Times New Roman" w:hAnsi="Times New Roman"/>
          <w:bCs/>
          <w:i/>
          <w:sz w:val="24"/>
          <w:szCs w:val="24"/>
          <w:vertAlign w:val="subscript"/>
        </w:rPr>
        <w:t>L</w:t>
      </w:r>
      <w:r w:rsidRPr="00856A27">
        <w:rPr>
          <w:rFonts w:ascii="Times New Roman" w:hAnsi="Times New Roman"/>
          <w:bCs/>
          <w:sz w:val="24"/>
          <w:szCs w:val="24"/>
        </w:rPr>
        <w:t xml:space="preserve"> and have it at maximum resistance. </w:t>
      </w:r>
    </w:p>
    <w:p w14:paraId="60147FCC"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0D7793AC" w14:textId="77777777" w:rsidR="00156E42"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Keep S</w:t>
      </w:r>
      <w:r w:rsidRPr="00856A27">
        <w:rPr>
          <w:rFonts w:ascii="Times New Roman" w:hAnsi="Times New Roman"/>
          <w:bCs/>
          <w:sz w:val="24"/>
          <w:szCs w:val="24"/>
          <w:vertAlign w:val="subscript"/>
        </w:rPr>
        <w:t>1</w:t>
      </w:r>
      <w:r w:rsidRPr="00856A27">
        <w:rPr>
          <w:rFonts w:ascii="Times New Roman" w:hAnsi="Times New Roman"/>
          <w:bCs/>
          <w:sz w:val="24"/>
          <w:szCs w:val="24"/>
        </w:rPr>
        <w:t xml:space="preserve"> open for a no-load test. </w:t>
      </w:r>
    </w:p>
    <w:p w14:paraId="3F68E9CD"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36DE3FC8" w14:textId="77777777" w:rsidR="004C4384" w:rsidRPr="00856A27" w:rsidRDefault="004C438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Keep </w:t>
      </w:r>
      <w:proofErr w:type="spellStart"/>
      <w:proofErr w:type="gramStart"/>
      <w:r w:rsidRPr="00856A27">
        <w:rPr>
          <w:rFonts w:ascii="Times New Roman" w:hAnsi="Times New Roman"/>
          <w:bCs/>
          <w:i/>
          <w:sz w:val="24"/>
          <w:szCs w:val="24"/>
        </w:rPr>
        <w:t>R</w:t>
      </w:r>
      <w:r w:rsidR="00606737" w:rsidRPr="00856A27">
        <w:rPr>
          <w:rFonts w:ascii="Times New Roman" w:hAnsi="Times New Roman"/>
          <w:bCs/>
          <w:i/>
          <w:sz w:val="24"/>
          <w:szCs w:val="24"/>
          <w:vertAlign w:val="subscript"/>
        </w:rPr>
        <w:t>Fse</w:t>
      </w:r>
      <w:proofErr w:type="spellEnd"/>
      <w:r w:rsidRPr="00856A27">
        <w:rPr>
          <w:rFonts w:ascii="Times New Roman" w:hAnsi="Times New Roman"/>
          <w:bCs/>
          <w:i/>
          <w:sz w:val="24"/>
          <w:szCs w:val="24"/>
          <w:vertAlign w:val="subscript"/>
        </w:rPr>
        <w:t>(</w:t>
      </w:r>
      <w:proofErr w:type="spellStart"/>
      <w:proofErr w:type="gramEnd"/>
      <w:r w:rsidRPr="00856A27">
        <w:rPr>
          <w:rFonts w:ascii="Times New Roman" w:hAnsi="Times New Roman"/>
          <w:bCs/>
          <w:i/>
          <w:sz w:val="24"/>
          <w:szCs w:val="24"/>
          <w:vertAlign w:val="subscript"/>
        </w:rPr>
        <w:t>ext</w:t>
      </w:r>
      <w:proofErr w:type="spellEnd"/>
      <w:r w:rsidRPr="00856A27">
        <w:rPr>
          <w:rFonts w:ascii="Times New Roman" w:hAnsi="Times New Roman"/>
          <w:bCs/>
          <w:i/>
          <w:sz w:val="24"/>
          <w:szCs w:val="24"/>
          <w:vertAlign w:val="subscript"/>
        </w:rPr>
        <w:t>)</w:t>
      </w:r>
      <w:r w:rsidRPr="00856A27">
        <w:rPr>
          <w:rFonts w:ascii="Times New Roman" w:hAnsi="Times New Roman"/>
          <w:bCs/>
          <w:sz w:val="24"/>
          <w:szCs w:val="24"/>
        </w:rPr>
        <w:t xml:space="preserve"> at maximum resistance. </w:t>
      </w:r>
    </w:p>
    <w:p w14:paraId="07419B20"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7AE8C854" w14:textId="77777777" w:rsidR="006D4978" w:rsidRPr="00856A27" w:rsidRDefault="006D4978"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141E26" w:rsidRPr="00856A27">
        <w:rPr>
          <w:rFonts w:ascii="Times New Roman" w:hAnsi="Times New Roman"/>
          <w:bCs/>
          <w:sz w:val="24"/>
          <w:szCs w:val="24"/>
        </w:rPr>
        <w:t>on</w:t>
      </w:r>
      <w:r w:rsidRPr="00856A27">
        <w:rPr>
          <w:rFonts w:ascii="Times New Roman" w:hAnsi="Times New Roman"/>
          <w:bCs/>
          <w:sz w:val="24"/>
          <w:szCs w:val="24"/>
        </w:rPr>
        <w:t xml:space="preserve"> the three-phase disconnect switch. </w:t>
      </w:r>
    </w:p>
    <w:p w14:paraId="4F5A3713"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52FFB7C8" w14:textId="77777777" w:rsidR="00606737"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Press the “Start” button on the DC power supply panel. </w:t>
      </w:r>
    </w:p>
    <w:p w14:paraId="373A525E"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5376AA67" w14:textId="77777777" w:rsidR="00606737" w:rsidRPr="00856A27" w:rsidRDefault="00606737"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Slowly increase the VARIAC output until </w:t>
      </w:r>
      <w:r w:rsidRPr="00856A27">
        <w:rPr>
          <w:rFonts w:ascii="Times New Roman" w:hAnsi="Times New Roman"/>
          <w:bCs/>
          <w:i/>
          <w:sz w:val="24"/>
          <w:szCs w:val="24"/>
        </w:rPr>
        <w:t>V</w:t>
      </w:r>
      <w:r w:rsidRPr="00856A27">
        <w:rPr>
          <w:rFonts w:ascii="Times New Roman" w:hAnsi="Times New Roman"/>
          <w:bCs/>
          <w:i/>
          <w:sz w:val="24"/>
          <w:szCs w:val="24"/>
          <w:vertAlign w:val="subscript"/>
        </w:rPr>
        <w:t>AC1</w:t>
      </w:r>
      <w:r w:rsidRPr="00856A27">
        <w:rPr>
          <w:rFonts w:ascii="Times New Roman" w:hAnsi="Times New Roman"/>
          <w:bCs/>
          <w:sz w:val="24"/>
          <w:szCs w:val="24"/>
        </w:rPr>
        <w:t xml:space="preserve"> reads 120</w:t>
      </w:r>
      <w:r w:rsidR="00141E26" w:rsidRPr="00856A27">
        <w:rPr>
          <w:rFonts w:ascii="Times New Roman" w:hAnsi="Times New Roman"/>
          <w:bCs/>
          <w:sz w:val="24"/>
          <w:szCs w:val="24"/>
        </w:rPr>
        <w:t xml:space="preserve"> </w:t>
      </w:r>
      <w:r w:rsidRPr="00856A27">
        <w:rPr>
          <w:rFonts w:ascii="Times New Roman" w:hAnsi="Times New Roman"/>
          <w:bCs/>
          <w:sz w:val="24"/>
          <w:szCs w:val="24"/>
        </w:rPr>
        <w:t xml:space="preserve">V. </w:t>
      </w:r>
    </w:p>
    <w:p w14:paraId="0A740B7C"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20E95443" w14:textId="77777777" w:rsidR="009B046F"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When the synchronous motor reaches a steady-state speed, flip the Start/Run switch into the Run position.</w:t>
      </w:r>
    </w:p>
    <w:p w14:paraId="32525B5E"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C87F480" w14:textId="77777777" w:rsidR="009B046F"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lastRenderedPageBreak/>
        <w:t xml:space="preserve">Measure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at this no-load condition on the DC generator side. </w:t>
      </w:r>
    </w:p>
    <w:p w14:paraId="26BB93B1" w14:textId="77777777" w:rsidR="00606737" w:rsidRPr="00856A27" w:rsidRDefault="00606737" w:rsidP="00FA250C">
      <w:pPr>
        <w:autoSpaceDE w:val="0"/>
        <w:autoSpaceDN w:val="0"/>
        <w:adjustRightInd w:val="0"/>
        <w:spacing w:after="0" w:line="240" w:lineRule="auto"/>
        <w:ind w:left="720"/>
        <w:rPr>
          <w:rFonts w:ascii="Times New Roman" w:hAnsi="Times New Roman"/>
          <w:bCs/>
          <w:sz w:val="24"/>
          <w:szCs w:val="24"/>
        </w:rPr>
      </w:pPr>
    </w:p>
    <w:p w14:paraId="051DA1D4" w14:textId="77777777" w:rsidR="00195424" w:rsidRPr="00856A27" w:rsidRDefault="00195424"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141E26" w:rsidRPr="00856A27">
        <w:rPr>
          <w:rFonts w:ascii="Times New Roman" w:hAnsi="Times New Roman"/>
          <w:bCs/>
          <w:sz w:val="24"/>
          <w:szCs w:val="24"/>
        </w:rPr>
        <w:t>on</w:t>
      </w:r>
      <w:r w:rsidRPr="00856A27">
        <w:rPr>
          <w:rFonts w:ascii="Times New Roman" w:hAnsi="Times New Roman"/>
          <w:bCs/>
          <w:sz w:val="24"/>
          <w:szCs w:val="24"/>
        </w:rPr>
        <w:t xml:space="preserve"> S</w:t>
      </w:r>
      <w:r w:rsidRPr="00856A27">
        <w:rPr>
          <w:rFonts w:ascii="Times New Roman" w:hAnsi="Times New Roman"/>
          <w:bCs/>
          <w:sz w:val="24"/>
          <w:szCs w:val="24"/>
          <w:vertAlign w:val="subscript"/>
        </w:rPr>
        <w:t>1</w:t>
      </w:r>
      <w:r w:rsidRPr="00856A27">
        <w:rPr>
          <w:rFonts w:ascii="Times New Roman" w:hAnsi="Times New Roman"/>
          <w:bCs/>
          <w:sz w:val="24"/>
          <w:szCs w:val="24"/>
        </w:rPr>
        <w:t xml:space="preserve"> and reduce</w:t>
      </w:r>
      <w:r w:rsidR="00606737" w:rsidRPr="00856A27">
        <w:rPr>
          <w:rFonts w:ascii="Times New Roman" w:hAnsi="Times New Roman"/>
          <w:bCs/>
          <w:sz w:val="24"/>
          <w:szCs w:val="24"/>
        </w:rPr>
        <w:t xml:space="preserve"> </w:t>
      </w:r>
      <w:proofErr w:type="spellStart"/>
      <w:proofErr w:type="gramStart"/>
      <w:r w:rsidR="00606737" w:rsidRPr="00856A27">
        <w:rPr>
          <w:rFonts w:ascii="Times New Roman" w:hAnsi="Times New Roman"/>
          <w:bCs/>
          <w:i/>
          <w:sz w:val="24"/>
          <w:szCs w:val="24"/>
        </w:rPr>
        <w:t>R</w:t>
      </w:r>
      <w:r w:rsidR="00606737" w:rsidRPr="00856A27">
        <w:rPr>
          <w:rFonts w:ascii="Times New Roman" w:hAnsi="Times New Roman"/>
          <w:bCs/>
          <w:i/>
          <w:sz w:val="24"/>
          <w:szCs w:val="24"/>
          <w:vertAlign w:val="subscript"/>
        </w:rPr>
        <w:t>Fse</w:t>
      </w:r>
      <w:proofErr w:type="spellEnd"/>
      <w:r w:rsidR="00606737" w:rsidRPr="00856A27">
        <w:rPr>
          <w:rFonts w:ascii="Times New Roman" w:hAnsi="Times New Roman"/>
          <w:bCs/>
          <w:i/>
          <w:sz w:val="24"/>
          <w:szCs w:val="24"/>
          <w:vertAlign w:val="subscript"/>
        </w:rPr>
        <w:t>(</w:t>
      </w:r>
      <w:proofErr w:type="spellStart"/>
      <w:proofErr w:type="gramEnd"/>
      <w:r w:rsidR="00606737" w:rsidRPr="00856A27">
        <w:rPr>
          <w:rFonts w:ascii="Times New Roman" w:hAnsi="Times New Roman"/>
          <w:bCs/>
          <w:i/>
          <w:sz w:val="24"/>
          <w:szCs w:val="24"/>
          <w:vertAlign w:val="subscript"/>
        </w:rPr>
        <w:t>ext</w:t>
      </w:r>
      <w:proofErr w:type="spellEnd"/>
      <w:r w:rsidR="00606737" w:rsidRPr="00856A27">
        <w:rPr>
          <w:rFonts w:ascii="Times New Roman" w:hAnsi="Times New Roman"/>
          <w:bCs/>
          <w:i/>
          <w:sz w:val="24"/>
          <w:szCs w:val="24"/>
          <w:vertAlign w:val="subscript"/>
        </w:rPr>
        <w:t>)</w:t>
      </w:r>
      <w:r w:rsidRPr="00856A27">
        <w:rPr>
          <w:rFonts w:ascii="Times New Roman" w:hAnsi="Times New Roman"/>
          <w:bCs/>
          <w:i/>
          <w:sz w:val="24"/>
          <w:szCs w:val="24"/>
          <w:vertAlign w:val="subscript"/>
        </w:rPr>
        <w:t xml:space="preserve"> </w:t>
      </w:r>
      <w:r w:rsidRPr="00856A27">
        <w:rPr>
          <w:rFonts w:ascii="Times New Roman" w:hAnsi="Times New Roman"/>
          <w:bCs/>
          <w:sz w:val="24"/>
          <w:szCs w:val="24"/>
        </w:rPr>
        <w:t>as need</w:t>
      </w:r>
      <w:r w:rsidR="00141E26" w:rsidRPr="00856A27">
        <w:rPr>
          <w:rFonts w:ascii="Times New Roman" w:hAnsi="Times New Roman"/>
          <w:bCs/>
          <w:sz w:val="24"/>
          <w:szCs w:val="24"/>
        </w:rPr>
        <w:t>ed</w:t>
      </w:r>
      <w:r w:rsidRPr="00856A27">
        <w:rPr>
          <w:rFonts w:ascii="Times New Roman" w:hAnsi="Times New Roman"/>
          <w:bCs/>
          <w:sz w:val="24"/>
          <w:szCs w:val="24"/>
        </w:rPr>
        <w:t xml:space="preserve"> to see non-zero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w:t>
      </w:r>
    </w:p>
    <w:p w14:paraId="5CD60227"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91D7E98" w14:textId="77777777" w:rsidR="00606737" w:rsidRPr="00856A27" w:rsidRDefault="00195424"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Vary </w:t>
      </w:r>
      <w:r w:rsidRPr="00856A27">
        <w:rPr>
          <w:rFonts w:ascii="Times New Roman" w:hAnsi="Times New Roman"/>
          <w:bCs/>
          <w:i/>
          <w:sz w:val="24"/>
          <w:szCs w:val="24"/>
        </w:rPr>
        <w:t>R</w:t>
      </w:r>
      <w:r w:rsidRPr="00856A27">
        <w:rPr>
          <w:rFonts w:ascii="Times New Roman" w:hAnsi="Times New Roman"/>
          <w:bCs/>
          <w:i/>
          <w:sz w:val="24"/>
          <w:szCs w:val="24"/>
          <w:vertAlign w:val="subscript"/>
        </w:rPr>
        <w:t>L</w:t>
      </w:r>
      <w:r w:rsidRPr="00856A27">
        <w:rPr>
          <w:rFonts w:ascii="Times New Roman" w:hAnsi="Times New Roman"/>
          <w:bCs/>
          <w:sz w:val="24"/>
          <w:szCs w:val="24"/>
        </w:rPr>
        <w:t xml:space="preserve"> in five almost-equal steps until its 50% setting</w:t>
      </w:r>
      <w:r w:rsidR="00141E26" w:rsidRPr="00856A27">
        <w:rPr>
          <w:rFonts w:ascii="Times New Roman" w:hAnsi="Times New Roman"/>
          <w:bCs/>
          <w:sz w:val="24"/>
          <w:szCs w:val="24"/>
        </w:rPr>
        <w:t xml:space="preserve"> is reached, set to</w:t>
      </w:r>
      <w:r w:rsidRPr="00856A27">
        <w:rPr>
          <w:rFonts w:ascii="Times New Roman" w:hAnsi="Times New Roman"/>
          <w:bCs/>
          <w:sz w:val="24"/>
          <w:szCs w:val="24"/>
        </w:rPr>
        <w:t xml:space="preserve"> </w:t>
      </w:r>
      <w:r w:rsidR="00606737" w:rsidRPr="00856A27">
        <w:rPr>
          <w:rFonts w:ascii="Times New Roman" w:hAnsi="Times New Roman"/>
          <w:bCs/>
          <w:sz w:val="24"/>
          <w:szCs w:val="24"/>
        </w:rPr>
        <w:t>300</w:t>
      </w:r>
      <w:r w:rsidR="00141E26" w:rsidRPr="00856A27">
        <w:rPr>
          <w:rFonts w:ascii="Times New Roman" w:hAnsi="Times New Roman"/>
          <w:bCs/>
          <w:sz w:val="24"/>
          <w:szCs w:val="24"/>
        </w:rPr>
        <w:t xml:space="preserve"> </w:t>
      </w:r>
      <w:r w:rsidR="00606737" w:rsidRPr="00856A27">
        <w:rPr>
          <w:rFonts w:ascii="Times New Roman" w:hAnsi="Times New Roman"/>
          <w:bCs/>
          <w:sz w:val="24"/>
          <w:szCs w:val="24"/>
        </w:rPr>
        <w:t>Ω</w:t>
      </w:r>
      <w:r w:rsidR="00141E26" w:rsidRPr="00856A27">
        <w:rPr>
          <w:rFonts w:ascii="Times New Roman" w:hAnsi="Times New Roman"/>
          <w:bCs/>
          <w:sz w:val="24"/>
          <w:szCs w:val="24"/>
        </w:rPr>
        <w:t>,</w:t>
      </w:r>
      <w:r w:rsidR="006D4978" w:rsidRPr="00856A27">
        <w:rPr>
          <w:rFonts w:ascii="Times New Roman" w:hAnsi="Times New Roman"/>
          <w:bCs/>
          <w:sz w:val="24"/>
          <w:szCs w:val="24"/>
        </w:rPr>
        <w:t xml:space="preserve"> and turn </w:t>
      </w:r>
      <w:r w:rsidR="00141E26" w:rsidRPr="00856A27">
        <w:rPr>
          <w:rFonts w:ascii="Times New Roman" w:hAnsi="Times New Roman"/>
          <w:bCs/>
          <w:sz w:val="24"/>
          <w:szCs w:val="24"/>
        </w:rPr>
        <w:t>on</w:t>
      </w:r>
      <w:r w:rsidR="00606737" w:rsidRPr="00856A27">
        <w:rPr>
          <w:rFonts w:ascii="Times New Roman" w:hAnsi="Times New Roman"/>
          <w:bCs/>
          <w:sz w:val="24"/>
          <w:szCs w:val="24"/>
        </w:rPr>
        <w:t xml:space="preserve"> S</w:t>
      </w:r>
      <w:r w:rsidR="00606737" w:rsidRPr="00856A27">
        <w:rPr>
          <w:rFonts w:ascii="Times New Roman" w:hAnsi="Times New Roman"/>
          <w:bCs/>
          <w:sz w:val="24"/>
          <w:szCs w:val="24"/>
          <w:vertAlign w:val="subscript"/>
        </w:rPr>
        <w:t>1</w:t>
      </w:r>
      <w:r w:rsidR="00606737" w:rsidRPr="00856A27">
        <w:rPr>
          <w:rFonts w:ascii="Times New Roman" w:hAnsi="Times New Roman"/>
          <w:bCs/>
          <w:sz w:val="24"/>
          <w:szCs w:val="24"/>
        </w:rPr>
        <w:t xml:space="preserve">. Measure the speed, </w:t>
      </w:r>
      <w:r w:rsidR="00606737" w:rsidRPr="00856A27">
        <w:rPr>
          <w:rFonts w:ascii="Times New Roman" w:hAnsi="Times New Roman"/>
          <w:bCs/>
          <w:i/>
          <w:sz w:val="24"/>
          <w:szCs w:val="24"/>
        </w:rPr>
        <w:t>V</w:t>
      </w:r>
      <w:r w:rsidR="00606737" w:rsidRPr="00856A27">
        <w:rPr>
          <w:rFonts w:ascii="Times New Roman" w:hAnsi="Times New Roman"/>
          <w:bCs/>
          <w:i/>
          <w:sz w:val="24"/>
          <w:szCs w:val="24"/>
          <w:vertAlign w:val="subscript"/>
        </w:rPr>
        <w:t>A</w:t>
      </w:r>
      <w:r w:rsidR="00606737" w:rsidRPr="00856A27">
        <w:rPr>
          <w:rFonts w:ascii="Times New Roman" w:hAnsi="Times New Roman"/>
          <w:bCs/>
          <w:sz w:val="24"/>
          <w:szCs w:val="24"/>
        </w:rPr>
        <w:t xml:space="preserve">, and </w:t>
      </w:r>
      <w:r w:rsidR="00606737" w:rsidRPr="00856A27">
        <w:rPr>
          <w:rFonts w:ascii="Times New Roman" w:hAnsi="Times New Roman"/>
          <w:bCs/>
          <w:i/>
          <w:sz w:val="24"/>
          <w:szCs w:val="24"/>
        </w:rPr>
        <w:t>I</w:t>
      </w:r>
      <w:r w:rsidR="00606737" w:rsidRPr="00856A27">
        <w:rPr>
          <w:rFonts w:ascii="Times New Roman" w:hAnsi="Times New Roman"/>
          <w:bCs/>
          <w:i/>
          <w:sz w:val="24"/>
          <w:szCs w:val="24"/>
          <w:vertAlign w:val="subscript"/>
        </w:rPr>
        <w:t>A</w:t>
      </w:r>
      <w:r w:rsidR="00606737" w:rsidRPr="00856A27">
        <w:rPr>
          <w:rFonts w:ascii="Times New Roman" w:hAnsi="Times New Roman"/>
          <w:bCs/>
          <w:sz w:val="24"/>
          <w:szCs w:val="24"/>
        </w:rPr>
        <w:t>.</w:t>
      </w:r>
    </w:p>
    <w:p w14:paraId="1B8E3A54"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3A606954" w14:textId="77777777" w:rsidR="0039205C"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141E26" w:rsidRPr="00856A27">
        <w:rPr>
          <w:rFonts w:ascii="Times New Roman" w:hAnsi="Times New Roman"/>
          <w:bCs/>
          <w:sz w:val="24"/>
          <w:szCs w:val="24"/>
        </w:rPr>
        <w:t>off</w:t>
      </w:r>
      <w:r w:rsidRPr="00856A27">
        <w:rPr>
          <w:rFonts w:ascii="Times New Roman" w:hAnsi="Times New Roman"/>
          <w:bCs/>
          <w:sz w:val="24"/>
          <w:szCs w:val="24"/>
        </w:rPr>
        <w:t xml:space="preserve"> S1, set </w:t>
      </w:r>
      <w:r w:rsidRPr="00856A27">
        <w:rPr>
          <w:rFonts w:ascii="Times New Roman" w:hAnsi="Times New Roman"/>
          <w:bCs/>
          <w:i/>
          <w:sz w:val="24"/>
          <w:szCs w:val="24"/>
        </w:rPr>
        <w:t>R</w:t>
      </w:r>
      <w:r w:rsidRPr="00856A27">
        <w:rPr>
          <w:rFonts w:ascii="Times New Roman" w:hAnsi="Times New Roman"/>
          <w:bCs/>
          <w:i/>
          <w:sz w:val="24"/>
          <w:szCs w:val="24"/>
          <w:vertAlign w:val="subscript"/>
        </w:rPr>
        <w:t>L</w:t>
      </w:r>
      <w:r w:rsidRPr="00856A27">
        <w:rPr>
          <w:rFonts w:ascii="Times New Roman" w:hAnsi="Times New Roman"/>
          <w:bCs/>
          <w:sz w:val="24"/>
          <w:szCs w:val="24"/>
        </w:rPr>
        <w:t xml:space="preserve"> to 200</w:t>
      </w:r>
      <w:r w:rsidR="00141E26" w:rsidRPr="00856A27">
        <w:rPr>
          <w:rFonts w:ascii="Times New Roman" w:hAnsi="Times New Roman"/>
          <w:bCs/>
          <w:sz w:val="24"/>
          <w:szCs w:val="24"/>
        </w:rPr>
        <w:t xml:space="preserve"> </w:t>
      </w:r>
      <w:r w:rsidRPr="00856A27">
        <w:rPr>
          <w:rFonts w:ascii="Times New Roman" w:hAnsi="Times New Roman"/>
          <w:bCs/>
          <w:sz w:val="24"/>
          <w:szCs w:val="24"/>
        </w:rPr>
        <w:t xml:space="preserve">Ω, then turn </w:t>
      </w:r>
      <w:r w:rsidR="00141E26" w:rsidRPr="00856A27">
        <w:rPr>
          <w:rFonts w:ascii="Times New Roman" w:hAnsi="Times New Roman"/>
          <w:bCs/>
          <w:sz w:val="24"/>
          <w:szCs w:val="24"/>
        </w:rPr>
        <w:t>on</w:t>
      </w:r>
      <w:r w:rsidRPr="00856A27">
        <w:rPr>
          <w:rFonts w:ascii="Times New Roman" w:hAnsi="Times New Roman"/>
          <w:bCs/>
          <w:sz w:val="24"/>
          <w:szCs w:val="24"/>
        </w:rPr>
        <w:t xml:space="preserve"> S</w:t>
      </w:r>
      <w:r w:rsidRPr="00856A27">
        <w:rPr>
          <w:rFonts w:ascii="Times New Roman" w:hAnsi="Times New Roman"/>
          <w:bCs/>
          <w:sz w:val="24"/>
          <w:szCs w:val="24"/>
          <w:vertAlign w:val="subscript"/>
        </w:rPr>
        <w:t>1</w:t>
      </w:r>
      <w:r w:rsidRPr="00856A27">
        <w:rPr>
          <w:rFonts w:ascii="Times New Roman" w:hAnsi="Times New Roman"/>
          <w:bCs/>
          <w:sz w:val="24"/>
          <w:szCs w:val="24"/>
        </w:rPr>
        <w:t xml:space="preserve">. Measure the speed, </w:t>
      </w:r>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and </w:t>
      </w:r>
      <w:r w:rsidRPr="00856A27">
        <w:rPr>
          <w:rFonts w:ascii="Times New Roman" w:hAnsi="Times New Roman"/>
          <w:bCs/>
          <w:i/>
          <w:sz w:val="24"/>
          <w:szCs w:val="24"/>
        </w:rPr>
        <w:t>I</w:t>
      </w:r>
      <w:r w:rsidRPr="00856A27">
        <w:rPr>
          <w:rFonts w:ascii="Times New Roman" w:hAnsi="Times New Roman"/>
          <w:bCs/>
          <w:i/>
          <w:sz w:val="24"/>
          <w:szCs w:val="24"/>
          <w:vertAlign w:val="subscript"/>
        </w:rPr>
        <w:t>A</w:t>
      </w:r>
      <w:r w:rsidRPr="00856A27">
        <w:rPr>
          <w:rFonts w:ascii="Times New Roman" w:hAnsi="Times New Roman"/>
          <w:bCs/>
          <w:sz w:val="24"/>
          <w:szCs w:val="24"/>
        </w:rPr>
        <w:t>.</w:t>
      </w:r>
    </w:p>
    <w:p w14:paraId="1FB599ED"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4DEEDD8" w14:textId="77777777" w:rsidR="00606737"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141E26" w:rsidRPr="00856A27">
        <w:rPr>
          <w:rFonts w:ascii="Times New Roman" w:hAnsi="Times New Roman"/>
          <w:bCs/>
          <w:sz w:val="24"/>
          <w:szCs w:val="24"/>
        </w:rPr>
        <w:t>off</w:t>
      </w:r>
      <w:r w:rsidRPr="00856A27">
        <w:rPr>
          <w:rFonts w:ascii="Times New Roman" w:hAnsi="Times New Roman"/>
          <w:bCs/>
          <w:sz w:val="24"/>
          <w:szCs w:val="24"/>
        </w:rPr>
        <w:t xml:space="preserve"> S1, set </w:t>
      </w:r>
      <w:r w:rsidRPr="00856A27">
        <w:rPr>
          <w:rFonts w:ascii="Times New Roman" w:hAnsi="Times New Roman"/>
          <w:bCs/>
          <w:i/>
          <w:sz w:val="24"/>
          <w:szCs w:val="24"/>
        </w:rPr>
        <w:t>R</w:t>
      </w:r>
      <w:r w:rsidRPr="00856A27">
        <w:rPr>
          <w:rFonts w:ascii="Times New Roman" w:hAnsi="Times New Roman"/>
          <w:bCs/>
          <w:i/>
          <w:sz w:val="24"/>
          <w:szCs w:val="24"/>
          <w:vertAlign w:val="subscript"/>
        </w:rPr>
        <w:t>L</w:t>
      </w:r>
      <w:r w:rsidRPr="00856A27">
        <w:rPr>
          <w:rFonts w:ascii="Times New Roman" w:hAnsi="Times New Roman"/>
          <w:bCs/>
          <w:sz w:val="24"/>
          <w:szCs w:val="24"/>
        </w:rPr>
        <w:t xml:space="preserve"> to 100</w:t>
      </w:r>
      <w:r w:rsidR="00141E26" w:rsidRPr="00856A27">
        <w:rPr>
          <w:rFonts w:ascii="Times New Roman" w:hAnsi="Times New Roman"/>
          <w:bCs/>
          <w:sz w:val="24"/>
          <w:szCs w:val="24"/>
        </w:rPr>
        <w:t xml:space="preserve"> </w:t>
      </w:r>
      <w:r w:rsidRPr="00856A27">
        <w:rPr>
          <w:rFonts w:ascii="Times New Roman" w:hAnsi="Times New Roman"/>
          <w:bCs/>
          <w:sz w:val="24"/>
          <w:szCs w:val="24"/>
        </w:rPr>
        <w:t>Ω, then</w:t>
      </w:r>
      <w:r w:rsidR="006D4978" w:rsidRPr="00856A27">
        <w:rPr>
          <w:rFonts w:ascii="Times New Roman" w:hAnsi="Times New Roman"/>
          <w:bCs/>
          <w:sz w:val="24"/>
          <w:szCs w:val="24"/>
        </w:rPr>
        <w:t xml:space="preserve"> turn </w:t>
      </w:r>
      <w:r w:rsidR="00141E26" w:rsidRPr="00856A27">
        <w:rPr>
          <w:rFonts w:ascii="Times New Roman" w:hAnsi="Times New Roman"/>
          <w:bCs/>
          <w:sz w:val="24"/>
          <w:szCs w:val="24"/>
        </w:rPr>
        <w:t>on</w:t>
      </w:r>
      <w:r w:rsidRPr="00856A27">
        <w:rPr>
          <w:rFonts w:ascii="Times New Roman" w:hAnsi="Times New Roman"/>
          <w:bCs/>
          <w:sz w:val="24"/>
          <w:szCs w:val="24"/>
        </w:rPr>
        <w:t xml:space="preserve"> S</w:t>
      </w:r>
      <w:r w:rsidRPr="00856A27">
        <w:rPr>
          <w:rFonts w:ascii="Times New Roman" w:hAnsi="Times New Roman"/>
          <w:bCs/>
          <w:sz w:val="24"/>
          <w:szCs w:val="24"/>
          <w:vertAlign w:val="subscript"/>
        </w:rPr>
        <w:t>1</w:t>
      </w:r>
      <w:r w:rsidRPr="00856A27">
        <w:rPr>
          <w:rFonts w:ascii="Times New Roman" w:hAnsi="Times New Roman"/>
          <w:bCs/>
          <w:sz w:val="24"/>
          <w:szCs w:val="24"/>
        </w:rPr>
        <w:t xml:space="preserve">. Measure the speed, </w:t>
      </w:r>
      <w:commentRangeStart w:id="88"/>
      <w:r w:rsidRPr="00856A27">
        <w:rPr>
          <w:rFonts w:ascii="Times New Roman" w:hAnsi="Times New Roman"/>
          <w:bCs/>
          <w:i/>
          <w:sz w:val="24"/>
          <w:szCs w:val="24"/>
        </w:rPr>
        <w:t>V</w:t>
      </w:r>
      <w:r w:rsidRPr="00856A27">
        <w:rPr>
          <w:rFonts w:ascii="Times New Roman" w:hAnsi="Times New Roman"/>
          <w:bCs/>
          <w:i/>
          <w:sz w:val="24"/>
          <w:szCs w:val="24"/>
          <w:vertAlign w:val="subscript"/>
        </w:rPr>
        <w:t>A</w:t>
      </w:r>
      <w:r w:rsidRPr="00856A27">
        <w:rPr>
          <w:rFonts w:ascii="Times New Roman" w:hAnsi="Times New Roman"/>
          <w:bCs/>
          <w:sz w:val="24"/>
          <w:szCs w:val="24"/>
        </w:rPr>
        <w:t xml:space="preserve">, and </w:t>
      </w:r>
      <w:r w:rsidRPr="00856A27">
        <w:rPr>
          <w:rFonts w:ascii="Times New Roman" w:hAnsi="Times New Roman"/>
          <w:bCs/>
          <w:i/>
          <w:sz w:val="24"/>
          <w:szCs w:val="24"/>
        </w:rPr>
        <w:t>I</w:t>
      </w:r>
      <w:r w:rsidRPr="00856A27">
        <w:rPr>
          <w:rFonts w:ascii="Times New Roman" w:hAnsi="Times New Roman"/>
          <w:bCs/>
          <w:i/>
          <w:sz w:val="24"/>
          <w:szCs w:val="24"/>
          <w:vertAlign w:val="subscript"/>
        </w:rPr>
        <w:t>A</w:t>
      </w:r>
      <w:r w:rsidRPr="00856A27">
        <w:rPr>
          <w:rFonts w:ascii="Times New Roman" w:hAnsi="Times New Roman"/>
          <w:bCs/>
          <w:sz w:val="24"/>
          <w:szCs w:val="24"/>
        </w:rPr>
        <w:t>.</w:t>
      </w:r>
      <w:commentRangeEnd w:id="88"/>
      <w:r w:rsidR="00FC697B" w:rsidRPr="00B84068">
        <w:rPr>
          <w:rStyle w:val="CommentReference"/>
          <w:rFonts w:ascii="Times New Roman" w:hAnsi="Times New Roman"/>
        </w:rPr>
        <w:commentReference w:id="88"/>
      </w:r>
    </w:p>
    <w:p w14:paraId="47573BA7" w14:textId="77777777" w:rsidR="00C854E5" w:rsidRPr="00EC3D79" w:rsidRDefault="00C854E5" w:rsidP="00141E26">
      <w:pPr>
        <w:autoSpaceDE w:val="0"/>
        <w:autoSpaceDN w:val="0"/>
        <w:adjustRightInd w:val="0"/>
        <w:spacing w:after="0" w:line="240" w:lineRule="auto"/>
        <w:ind w:left="1080"/>
        <w:rPr>
          <w:rFonts w:ascii="Times New Roman" w:hAnsi="Times New Roman"/>
          <w:bCs/>
          <w:sz w:val="24"/>
          <w:szCs w:val="24"/>
        </w:rPr>
      </w:pPr>
    </w:p>
    <w:p w14:paraId="78985ABE" w14:textId="77777777" w:rsidR="008B09AB" w:rsidRPr="00856A27" w:rsidRDefault="00606737"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T</w:t>
      </w:r>
      <w:r w:rsidR="008B09AB" w:rsidRPr="00856A27">
        <w:rPr>
          <w:rFonts w:ascii="Times New Roman" w:hAnsi="Times New Roman"/>
          <w:bCs/>
          <w:sz w:val="24"/>
          <w:szCs w:val="24"/>
        </w:rPr>
        <w:t xml:space="preserve">urn </w:t>
      </w:r>
      <w:r w:rsidR="00141E26" w:rsidRPr="00856A27">
        <w:rPr>
          <w:rFonts w:ascii="Times New Roman" w:hAnsi="Times New Roman"/>
          <w:bCs/>
          <w:sz w:val="24"/>
          <w:szCs w:val="24"/>
        </w:rPr>
        <w:t>off</w:t>
      </w:r>
      <w:r w:rsidR="008B09AB" w:rsidRPr="00856A27">
        <w:rPr>
          <w:rFonts w:ascii="Times New Roman" w:hAnsi="Times New Roman"/>
          <w:bCs/>
          <w:sz w:val="24"/>
          <w:szCs w:val="24"/>
        </w:rPr>
        <w:t xml:space="preserve"> the DC power supply</w:t>
      </w:r>
      <w:r w:rsidR="00141E26" w:rsidRPr="00856A27">
        <w:rPr>
          <w:rFonts w:ascii="Times New Roman" w:hAnsi="Times New Roman"/>
          <w:bCs/>
          <w:sz w:val="24"/>
          <w:szCs w:val="24"/>
        </w:rPr>
        <w:t>.</w:t>
      </w:r>
    </w:p>
    <w:p w14:paraId="07DE2C81"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15DFF8A" w14:textId="77777777" w:rsidR="008B09AB" w:rsidRPr="00856A27" w:rsidRDefault="008B09AB"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S</w:t>
      </w:r>
      <w:r w:rsidR="00606737" w:rsidRPr="00856A27">
        <w:rPr>
          <w:rFonts w:ascii="Times New Roman" w:hAnsi="Times New Roman"/>
          <w:bCs/>
          <w:sz w:val="24"/>
          <w:szCs w:val="24"/>
        </w:rPr>
        <w:t xml:space="preserve">et the VARIAC output to 0%. </w:t>
      </w:r>
    </w:p>
    <w:p w14:paraId="3E21578E"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2028B755" w14:textId="77777777" w:rsidR="008B09AB"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Keep the synchronous generator side of the setup intact</w:t>
      </w:r>
      <w:r w:rsidR="008B09AB" w:rsidRPr="00856A27">
        <w:rPr>
          <w:rFonts w:ascii="Times New Roman" w:hAnsi="Times New Roman"/>
          <w:bCs/>
          <w:sz w:val="24"/>
          <w:szCs w:val="24"/>
        </w:rPr>
        <w:t xml:space="preserve">. </w:t>
      </w:r>
    </w:p>
    <w:p w14:paraId="550DFC10"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148BD6E5" w14:textId="77777777" w:rsidR="00606737" w:rsidRPr="00856A27" w:rsidRDefault="008B09AB"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D</w:t>
      </w:r>
      <w:r w:rsidR="00606737" w:rsidRPr="00856A27">
        <w:rPr>
          <w:rFonts w:ascii="Times New Roman" w:hAnsi="Times New Roman"/>
          <w:bCs/>
          <w:sz w:val="24"/>
          <w:szCs w:val="24"/>
        </w:rPr>
        <w:t xml:space="preserve">isconnect the DC generator connections. </w:t>
      </w:r>
    </w:p>
    <w:p w14:paraId="53BFC3F1" w14:textId="77777777" w:rsidR="00C854E5" w:rsidRPr="00856A27" w:rsidRDefault="00C854E5" w:rsidP="00141E26">
      <w:pPr>
        <w:autoSpaceDE w:val="0"/>
        <w:autoSpaceDN w:val="0"/>
        <w:adjustRightInd w:val="0"/>
        <w:spacing w:after="0" w:line="240" w:lineRule="auto"/>
        <w:ind w:left="1800"/>
        <w:rPr>
          <w:rFonts w:ascii="Times New Roman" w:hAnsi="Times New Roman"/>
          <w:bCs/>
          <w:sz w:val="24"/>
          <w:szCs w:val="24"/>
        </w:rPr>
      </w:pPr>
    </w:p>
    <w:p w14:paraId="7ECCC997" w14:textId="77777777" w:rsidR="00606737" w:rsidRPr="00856A27" w:rsidRDefault="00606737" w:rsidP="00141E26">
      <w:pPr>
        <w:numPr>
          <w:ilvl w:val="2"/>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Reset the Start/Run switch to Start. </w:t>
      </w:r>
    </w:p>
    <w:p w14:paraId="115EAC48"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7803F489" w14:textId="77777777" w:rsidR="00195424" w:rsidRPr="00856A27" w:rsidRDefault="00606737"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Turn </w:t>
      </w:r>
      <w:r w:rsidR="00141E26" w:rsidRPr="00856A27">
        <w:rPr>
          <w:rFonts w:ascii="Times New Roman" w:hAnsi="Times New Roman"/>
          <w:bCs/>
          <w:sz w:val="24"/>
          <w:szCs w:val="24"/>
        </w:rPr>
        <w:t>off</w:t>
      </w:r>
      <w:r w:rsidRPr="00856A27">
        <w:rPr>
          <w:rFonts w:ascii="Times New Roman" w:hAnsi="Times New Roman"/>
          <w:bCs/>
          <w:sz w:val="24"/>
          <w:szCs w:val="24"/>
        </w:rPr>
        <w:t xml:space="preserve"> the three-phase disconnect switch.</w:t>
      </w:r>
    </w:p>
    <w:p w14:paraId="4AC91651" w14:textId="77777777" w:rsidR="00C854E5" w:rsidRPr="00856A27" w:rsidRDefault="00C854E5" w:rsidP="00141E26">
      <w:pPr>
        <w:autoSpaceDE w:val="0"/>
        <w:autoSpaceDN w:val="0"/>
        <w:adjustRightInd w:val="0"/>
        <w:spacing w:after="0" w:line="240" w:lineRule="auto"/>
        <w:ind w:left="1080"/>
        <w:rPr>
          <w:rFonts w:ascii="Times New Roman" w:hAnsi="Times New Roman"/>
          <w:bCs/>
          <w:sz w:val="24"/>
          <w:szCs w:val="24"/>
        </w:rPr>
      </w:pPr>
    </w:p>
    <w:p w14:paraId="1F6A06A8" w14:textId="77777777" w:rsidR="001D282F" w:rsidRPr="00856A27" w:rsidRDefault="001D282F" w:rsidP="00141E26">
      <w:pPr>
        <w:numPr>
          <w:ilvl w:val="1"/>
          <w:numId w:val="42"/>
        </w:num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Disassemble all wires and meters. </w:t>
      </w:r>
    </w:p>
    <w:p w14:paraId="418E1DB8" w14:textId="77777777" w:rsidR="00CD65DF" w:rsidRPr="00856A27" w:rsidRDefault="00CD65DF" w:rsidP="00141E26">
      <w:pPr>
        <w:autoSpaceDE w:val="0"/>
        <w:autoSpaceDN w:val="0"/>
        <w:adjustRightInd w:val="0"/>
        <w:spacing w:after="0" w:line="240" w:lineRule="auto"/>
        <w:rPr>
          <w:rFonts w:ascii="Times New Roman" w:hAnsi="Times New Roman"/>
          <w:b/>
          <w:bCs/>
          <w:sz w:val="24"/>
          <w:szCs w:val="24"/>
        </w:rPr>
      </w:pPr>
    </w:p>
    <w:p w14:paraId="0416E8A6" w14:textId="77777777" w:rsidR="0039205C" w:rsidRPr="00856A27" w:rsidRDefault="00980C31" w:rsidP="00141E26">
      <w:pPr>
        <w:autoSpaceDE w:val="0"/>
        <w:autoSpaceDN w:val="0"/>
        <w:adjustRightInd w:val="0"/>
        <w:spacing w:after="0" w:line="240" w:lineRule="auto"/>
        <w:rPr>
          <w:rFonts w:ascii="Times New Roman" w:hAnsi="Times New Roman"/>
          <w:b/>
          <w:bCs/>
          <w:sz w:val="28"/>
          <w:szCs w:val="24"/>
        </w:rPr>
      </w:pPr>
      <w:r w:rsidRPr="00856A27">
        <w:rPr>
          <w:rFonts w:ascii="Times New Roman" w:hAnsi="Times New Roman"/>
          <w:b/>
          <w:bCs/>
          <w:sz w:val="28"/>
          <w:szCs w:val="24"/>
        </w:rPr>
        <w:t>Representative Results</w:t>
      </w:r>
    </w:p>
    <w:p w14:paraId="7DE7E2BF" w14:textId="77777777" w:rsidR="00FA250C" w:rsidRPr="00856A27" w:rsidRDefault="00FA250C" w:rsidP="00952127">
      <w:pPr>
        <w:autoSpaceDE w:val="0"/>
        <w:autoSpaceDN w:val="0"/>
        <w:adjustRightInd w:val="0"/>
        <w:spacing w:after="0" w:line="240" w:lineRule="auto"/>
        <w:rPr>
          <w:rFonts w:ascii="Times New Roman" w:hAnsi="Times New Roman"/>
          <w:bCs/>
          <w:sz w:val="24"/>
          <w:szCs w:val="24"/>
        </w:rPr>
      </w:pPr>
      <w:r w:rsidRPr="00856A27">
        <w:rPr>
          <w:rFonts w:ascii="Times New Roman" w:hAnsi="Times New Roman"/>
          <w:bCs/>
          <w:sz w:val="24"/>
          <w:szCs w:val="24"/>
        </w:rPr>
        <w:t xml:space="preserve">Series windings typically carry high current rated at the machine’s rated armature current, since both series and armature windings are in series. Therefore, series windings are expected to be on the order of </w:t>
      </w:r>
      <w:proofErr w:type="gramStart"/>
      <w:r w:rsidRPr="00856A27">
        <w:rPr>
          <w:rFonts w:ascii="Times New Roman" w:hAnsi="Times New Roman"/>
          <w:bCs/>
          <w:sz w:val="24"/>
          <w:szCs w:val="24"/>
        </w:rPr>
        <w:t>a</w:t>
      </w:r>
      <w:proofErr w:type="gramEnd"/>
      <w:r w:rsidRPr="00856A27">
        <w:rPr>
          <w:rFonts w:ascii="Times New Roman" w:hAnsi="Times New Roman"/>
          <w:bCs/>
          <w:sz w:val="24"/>
          <w:szCs w:val="24"/>
        </w:rPr>
        <w:t xml:space="preserve"> </w:t>
      </w:r>
      <w:proofErr w:type="spellStart"/>
      <w:r w:rsidRPr="00856A27">
        <w:rPr>
          <w:rFonts w:ascii="Times New Roman" w:hAnsi="Times New Roman"/>
          <w:bCs/>
          <w:sz w:val="24"/>
          <w:szCs w:val="24"/>
        </w:rPr>
        <w:t>mΩ</w:t>
      </w:r>
      <w:proofErr w:type="spellEnd"/>
      <w:r w:rsidRPr="00856A27">
        <w:rPr>
          <w:rFonts w:ascii="Times New Roman" w:hAnsi="Times New Roman"/>
          <w:bCs/>
          <w:sz w:val="24"/>
          <w:szCs w:val="24"/>
        </w:rPr>
        <w:t xml:space="preserve"> to a few Ω. Shunt windings on the other hand should draw minimum current from the source which power them along with the machine’s armature, and therefore</w:t>
      </w:r>
      <w:r w:rsidR="00952127" w:rsidRPr="00856A27">
        <w:rPr>
          <w:rFonts w:ascii="Times New Roman" w:hAnsi="Times New Roman"/>
          <w:bCs/>
          <w:sz w:val="24"/>
          <w:szCs w:val="24"/>
        </w:rPr>
        <w:t>,</w:t>
      </w:r>
      <w:r w:rsidRPr="00856A27">
        <w:rPr>
          <w:rFonts w:ascii="Times New Roman" w:hAnsi="Times New Roman"/>
          <w:bCs/>
          <w:sz w:val="24"/>
          <w:szCs w:val="24"/>
        </w:rPr>
        <w:t xml:space="preserve"> have large resistance values of tens to hundreds or even thousands of Ω. </w:t>
      </w:r>
    </w:p>
    <w:p w14:paraId="43F2AD4D" w14:textId="77777777" w:rsidR="00FA250C" w:rsidRPr="00856A27" w:rsidRDefault="00FA250C" w:rsidP="00952127">
      <w:pPr>
        <w:autoSpaceDE w:val="0"/>
        <w:autoSpaceDN w:val="0"/>
        <w:adjustRightInd w:val="0"/>
        <w:spacing w:after="0" w:line="240" w:lineRule="auto"/>
        <w:rPr>
          <w:rFonts w:ascii="Times New Roman" w:hAnsi="Times New Roman"/>
          <w:bCs/>
          <w:sz w:val="24"/>
          <w:szCs w:val="24"/>
        </w:rPr>
      </w:pPr>
    </w:p>
    <w:p w14:paraId="4FEF3CD0" w14:textId="77777777" w:rsidR="00FA250C" w:rsidRPr="00B84068" w:rsidRDefault="00FA250C" w:rsidP="00952127">
      <w:pPr>
        <w:autoSpaceDE w:val="0"/>
        <w:autoSpaceDN w:val="0"/>
        <w:adjustRightInd w:val="0"/>
        <w:spacing w:after="0" w:line="240" w:lineRule="auto"/>
        <w:rPr>
          <w:rFonts w:ascii="Times New Roman" w:hAnsi="Times New Roman"/>
          <w:sz w:val="24"/>
          <w:szCs w:val="24"/>
        </w:rPr>
      </w:pPr>
      <w:r w:rsidRPr="00B84068">
        <w:rPr>
          <w:rFonts w:ascii="Times New Roman" w:hAnsi="Times New Roman"/>
          <w:sz w:val="24"/>
          <w:szCs w:val="24"/>
        </w:rPr>
        <w:t xml:space="preserve">The residual </w:t>
      </w:r>
      <w:proofErr w:type="spellStart"/>
      <w:r w:rsidRPr="00856A27">
        <w:rPr>
          <w:rFonts w:ascii="Times New Roman" w:hAnsi="Times New Roman"/>
          <w:i/>
          <w:sz w:val="24"/>
          <w:szCs w:val="24"/>
        </w:rPr>
        <w:t>λ</w:t>
      </w:r>
      <w:r w:rsidRPr="00B84068">
        <w:rPr>
          <w:rFonts w:ascii="Times New Roman" w:hAnsi="Times New Roman"/>
          <w:i/>
          <w:sz w:val="24"/>
          <w:szCs w:val="24"/>
          <w:vertAlign w:val="subscript"/>
        </w:rPr>
        <w:t>R</w:t>
      </w:r>
      <w:proofErr w:type="spellEnd"/>
      <w:r w:rsidRPr="00B84068">
        <w:rPr>
          <w:rFonts w:ascii="Times New Roman" w:hAnsi="Times New Roman"/>
          <w:sz w:val="24"/>
          <w:szCs w:val="24"/>
        </w:rPr>
        <w:t xml:space="preserve"> can be estimated by measuring the armature voltage at no load. Since this a no-load condition, the back </w:t>
      </w:r>
      <w:proofErr w:type="spellStart"/>
      <w:r w:rsidRPr="00B84068">
        <w:rPr>
          <w:rFonts w:ascii="Times New Roman" w:hAnsi="Times New Roman"/>
          <w:sz w:val="24"/>
          <w:szCs w:val="24"/>
        </w:rPr>
        <w:t>e.m.f</w:t>
      </w:r>
      <w:proofErr w:type="spellEnd"/>
      <w:r w:rsidRPr="00B84068">
        <w:rPr>
          <w:rFonts w:ascii="Times New Roman" w:hAnsi="Times New Roman"/>
          <w:sz w:val="24"/>
          <w:szCs w:val="24"/>
        </w:rPr>
        <w:t xml:space="preserve">. and armature voltage are the same, and the back </w:t>
      </w:r>
      <w:proofErr w:type="spellStart"/>
      <w:r w:rsidRPr="00B84068">
        <w:rPr>
          <w:rFonts w:ascii="Times New Roman" w:hAnsi="Times New Roman"/>
          <w:sz w:val="24"/>
          <w:szCs w:val="24"/>
        </w:rPr>
        <w:t>e.m.f</w:t>
      </w:r>
      <w:proofErr w:type="spellEnd"/>
      <w:r w:rsidRPr="00B84068">
        <w:rPr>
          <w:rFonts w:ascii="Times New Roman" w:hAnsi="Times New Roman"/>
          <w:sz w:val="24"/>
          <w:szCs w:val="24"/>
        </w:rPr>
        <w:t>. (</w:t>
      </w:r>
      <w:r w:rsidRPr="00B84068">
        <w:rPr>
          <w:rFonts w:ascii="Times New Roman" w:hAnsi="Times New Roman"/>
          <w:i/>
          <w:sz w:val="24"/>
          <w:szCs w:val="24"/>
        </w:rPr>
        <w:t>E</w:t>
      </w:r>
      <w:r w:rsidRPr="00B84068">
        <w:rPr>
          <w:rFonts w:ascii="Times New Roman" w:hAnsi="Times New Roman"/>
          <w:i/>
          <w:sz w:val="24"/>
          <w:szCs w:val="24"/>
          <w:vertAlign w:val="subscript"/>
        </w:rPr>
        <w:t>A</w:t>
      </w:r>
      <w:r w:rsidRPr="00B84068">
        <w:rPr>
          <w:rFonts w:ascii="Times New Roman" w:hAnsi="Times New Roman"/>
          <w:sz w:val="24"/>
          <w:szCs w:val="24"/>
        </w:rPr>
        <w:t xml:space="preserve">) is a function of </w:t>
      </w:r>
      <w:proofErr w:type="spellStart"/>
      <w:r w:rsidRPr="00856A27">
        <w:rPr>
          <w:rFonts w:ascii="Times New Roman" w:hAnsi="Times New Roman"/>
          <w:i/>
          <w:sz w:val="24"/>
          <w:szCs w:val="24"/>
        </w:rPr>
        <w:t>λ</w:t>
      </w:r>
      <w:r w:rsidRPr="00B84068">
        <w:rPr>
          <w:rFonts w:ascii="Times New Roman" w:hAnsi="Times New Roman"/>
          <w:i/>
          <w:sz w:val="24"/>
          <w:szCs w:val="24"/>
          <w:vertAlign w:val="subscript"/>
        </w:rPr>
        <w:t>R</w:t>
      </w:r>
      <w:proofErr w:type="spellEnd"/>
      <w:r w:rsidRPr="00B84068">
        <w:rPr>
          <w:rFonts w:ascii="Times New Roman" w:hAnsi="Times New Roman"/>
          <w:sz w:val="24"/>
          <w:szCs w:val="24"/>
        </w:rPr>
        <w:t xml:space="preserve"> such that </w:t>
      </w:r>
      <w:r w:rsidRPr="00B84068">
        <w:rPr>
          <w:rFonts w:ascii="Times New Roman" w:hAnsi="Times New Roman"/>
          <w:i/>
          <w:sz w:val="24"/>
          <w:szCs w:val="24"/>
        </w:rPr>
        <w:t>E</w:t>
      </w:r>
      <w:r w:rsidRPr="00B84068">
        <w:rPr>
          <w:rFonts w:ascii="Times New Roman" w:hAnsi="Times New Roman"/>
          <w:i/>
          <w:sz w:val="24"/>
          <w:szCs w:val="24"/>
          <w:vertAlign w:val="subscript"/>
        </w:rPr>
        <w:t>A</w:t>
      </w:r>
      <w:r w:rsidRPr="00B84068">
        <w:rPr>
          <w:rFonts w:ascii="Times New Roman" w:hAnsi="Times New Roman"/>
          <w:sz w:val="24"/>
          <w:szCs w:val="24"/>
        </w:rPr>
        <w:t>=</w:t>
      </w:r>
      <w:r w:rsidRPr="00B84068">
        <w:rPr>
          <w:rFonts w:ascii="Times New Roman" w:hAnsi="Times New Roman"/>
          <w:i/>
          <w:sz w:val="24"/>
          <w:szCs w:val="24"/>
        </w:rPr>
        <w:t>I</w:t>
      </w:r>
      <w:r w:rsidRPr="00B84068">
        <w:rPr>
          <w:rFonts w:ascii="Times New Roman" w:hAnsi="Times New Roman"/>
          <w:i/>
          <w:sz w:val="24"/>
          <w:szCs w:val="24"/>
          <w:vertAlign w:val="subscript"/>
        </w:rPr>
        <w:t>f</w:t>
      </w:r>
      <w:r w:rsidRPr="00856A27">
        <w:rPr>
          <w:rFonts w:ascii="Times New Roman" w:hAnsi="Times New Roman"/>
          <w:i/>
          <w:sz w:val="24"/>
          <w:szCs w:val="24"/>
        </w:rPr>
        <w:t xml:space="preserve"> </w:t>
      </w:r>
      <w:proofErr w:type="spellStart"/>
      <w:r w:rsidRPr="00EC3D79">
        <w:rPr>
          <w:rFonts w:ascii="Times New Roman" w:hAnsi="Times New Roman"/>
          <w:i/>
          <w:sz w:val="24"/>
          <w:szCs w:val="24"/>
        </w:rPr>
        <w:t>λ</w:t>
      </w:r>
      <w:r w:rsidRPr="00B84068">
        <w:rPr>
          <w:rFonts w:ascii="Times New Roman" w:hAnsi="Times New Roman"/>
          <w:i/>
          <w:sz w:val="24"/>
          <w:szCs w:val="24"/>
          <w:vertAlign w:val="subscript"/>
        </w:rPr>
        <w:t>R</w:t>
      </w:r>
      <w:r w:rsidRPr="00856A27">
        <w:rPr>
          <w:rFonts w:ascii="Times New Roman" w:hAnsi="Times New Roman"/>
          <w:i/>
          <w:sz w:val="24"/>
          <w:szCs w:val="24"/>
        </w:rPr>
        <w:t>ω</w:t>
      </w:r>
      <w:r w:rsidRPr="00B84068">
        <w:rPr>
          <w:rFonts w:ascii="Times New Roman" w:hAnsi="Times New Roman"/>
          <w:i/>
          <w:sz w:val="24"/>
          <w:szCs w:val="24"/>
          <w:vertAlign w:val="subscript"/>
        </w:rPr>
        <w:t>m</w:t>
      </w:r>
      <w:proofErr w:type="spellEnd"/>
      <w:r w:rsidRPr="00B84068">
        <w:rPr>
          <w:rFonts w:ascii="Times New Roman" w:hAnsi="Times New Roman"/>
          <w:sz w:val="24"/>
          <w:szCs w:val="24"/>
        </w:rPr>
        <w:t xml:space="preserve"> where </w:t>
      </w:r>
      <w:proofErr w:type="spellStart"/>
      <w:r w:rsidRPr="00B84068">
        <w:rPr>
          <w:rFonts w:ascii="Times New Roman" w:hAnsi="Times New Roman"/>
          <w:i/>
          <w:sz w:val="24"/>
          <w:szCs w:val="24"/>
        </w:rPr>
        <w:t>I</w:t>
      </w:r>
      <w:r w:rsidRPr="00B84068">
        <w:rPr>
          <w:rFonts w:ascii="Times New Roman" w:hAnsi="Times New Roman"/>
          <w:i/>
          <w:sz w:val="24"/>
          <w:szCs w:val="24"/>
          <w:vertAlign w:val="subscript"/>
        </w:rPr>
        <w:t>f</w:t>
      </w:r>
      <w:proofErr w:type="spellEnd"/>
      <w:r w:rsidR="00952127" w:rsidRPr="00B84068">
        <w:rPr>
          <w:rFonts w:ascii="Times New Roman" w:hAnsi="Times New Roman"/>
          <w:i/>
          <w:sz w:val="24"/>
          <w:szCs w:val="24"/>
          <w:vertAlign w:val="subscript"/>
        </w:rPr>
        <w:t xml:space="preserve"> </w:t>
      </w:r>
      <w:r w:rsidRPr="00B84068">
        <w:rPr>
          <w:rFonts w:ascii="Times New Roman" w:hAnsi="Times New Roman"/>
          <w:sz w:val="24"/>
          <w:szCs w:val="24"/>
        </w:rPr>
        <w:t xml:space="preserve">is the field current and </w:t>
      </w:r>
      <w:proofErr w:type="spellStart"/>
      <w:r w:rsidRPr="00856A27">
        <w:rPr>
          <w:rFonts w:ascii="Times New Roman" w:hAnsi="Times New Roman"/>
          <w:i/>
          <w:sz w:val="24"/>
          <w:szCs w:val="24"/>
        </w:rPr>
        <w:t>ω</w:t>
      </w:r>
      <w:r w:rsidRPr="00B84068">
        <w:rPr>
          <w:rFonts w:ascii="Times New Roman" w:hAnsi="Times New Roman"/>
          <w:i/>
          <w:sz w:val="24"/>
          <w:szCs w:val="24"/>
          <w:vertAlign w:val="subscript"/>
        </w:rPr>
        <w:t>m</w:t>
      </w:r>
      <w:proofErr w:type="spellEnd"/>
      <w:r w:rsidRPr="00B84068">
        <w:rPr>
          <w:rFonts w:ascii="Times New Roman" w:hAnsi="Times New Roman"/>
          <w:sz w:val="24"/>
          <w:szCs w:val="24"/>
        </w:rPr>
        <w:t xml:space="preserve"> is the mechanical speed. </w:t>
      </w:r>
    </w:p>
    <w:p w14:paraId="27FCC93C" w14:textId="77777777" w:rsidR="00FA250C" w:rsidRPr="00B84068" w:rsidRDefault="00FA250C" w:rsidP="00952127">
      <w:pPr>
        <w:autoSpaceDE w:val="0"/>
        <w:autoSpaceDN w:val="0"/>
        <w:adjustRightInd w:val="0"/>
        <w:spacing w:after="0" w:line="240" w:lineRule="auto"/>
        <w:rPr>
          <w:rFonts w:ascii="Times New Roman" w:hAnsi="Times New Roman"/>
          <w:sz w:val="24"/>
          <w:szCs w:val="24"/>
        </w:rPr>
      </w:pPr>
    </w:p>
    <w:p w14:paraId="27C0DC30" w14:textId="77777777" w:rsidR="00FA250C" w:rsidRPr="00B84068" w:rsidRDefault="00FA250C" w:rsidP="00952127">
      <w:pPr>
        <w:autoSpaceDE w:val="0"/>
        <w:autoSpaceDN w:val="0"/>
        <w:adjustRightInd w:val="0"/>
        <w:spacing w:after="0" w:line="240" w:lineRule="auto"/>
        <w:rPr>
          <w:rFonts w:ascii="Times New Roman" w:hAnsi="Times New Roman"/>
          <w:sz w:val="24"/>
          <w:szCs w:val="24"/>
        </w:rPr>
      </w:pPr>
      <w:r w:rsidRPr="00B84068">
        <w:rPr>
          <w:rFonts w:ascii="Times New Roman" w:hAnsi="Times New Roman"/>
          <w:sz w:val="24"/>
          <w:szCs w:val="24"/>
        </w:rPr>
        <w:t>Each type of machine has its own voltage-current or torque-speed curve</w:t>
      </w:r>
      <w:r w:rsidR="00952127" w:rsidRPr="00B84068">
        <w:rPr>
          <w:rFonts w:ascii="Times New Roman" w:hAnsi="Times New Roman"/>
          <w:sz w:val="24"/>
          <w:szCs w:val="24"/>
        </w:rPr>
        <w:t xml:space="preserve"> (</w:t>
      </w:r>
      <w:r w:rsidR="00952127" w:rsidRPr="00B84068">
        <w:rPr>
          <w:rFonts w:ascii="Times New Roman" w:hAnsi="Times New Roman"/>
          <w:b/>
          <w:sz w:val="24"/>
          <w:szCs w:val="24"/>
        </w:rPr>
        <w:t>Figure 8</w:t>
      </w:r>
      <w:r w:rsidR="00952127" w:rsidRPr="00B84068">
        <w:rPr>
          <w:rFonts w:ascii="Times New Roman" w:hAnsi="Times New Roman"/>
          <w:sz w:val="24"/>
          <w:szCs w:val="24"/>
        </w:rPr>
        <w:t>)</w:t>
      </w:r>
      <w:r w:rsidRPr="00B84068">
        <w:rPr>
          <w:rFonts w:ascii="Times New Roman" w:hAnsi="Times New Roman"/>
          <w:sz w:val="24"/>
          <w:szCs w:val="24"/>
        </w:rPr>
        <w:t>. The advantage of shunt generators is that they can provide voltage without having any load up to full load, while series generators are characterized by not being able to provide any voltage unless there is some load.</w:t>
      </w:r>
    </w:p>
    <w:p w14:paraId="2CCBEBAA" w14:textId="77777777" w:rsidR="00FA250C" w:rsidRPr="00B84068" w:rsidRDefault="00FA250C" w:rsidP="00FA250C">
      <w:pPr>
        <w:autoSpaceDE w:val="0"/>
        <w:autoSpaceDN w:val="0"/>
        <w:adjustRightInd w:val="0"/>
        <w:spacing w:after="0" w:line="240" w:lineRule="auto"/>
        <w:jc w:val="both"/>
        <w:rPr>
          <w:rFonts w:ascii="Times New Roman" w:hAnsi="Times New Roman"/>
          <w:sz w:val="24"/>
          <w:szCs w:val="24"/>
        </w:rPr>
      </w:pPr>
    </w:p>
    <w:p w14:paraId="261CA483" w14:textId="77777777" w:rsidR="008B09AB" w:rsidRPr="00B84068" w:rsidRDefault="008B09AB" w:rsidP="00141E26">
      <w:pPr>
        <w:autoSpaceDE w:val="0"/>
        <w:autoSpaceDN w:val="0"/>
        <w:adjustRightInd w:val="0"/>
        <w:spacing w:after="0" w:line="240" w:lineRule="auto"/>
        <w:rPr>
          <w:rFonts w:ascii="Times New Roman" w:hAnsi="Times New Roman"/>
          <w:b/>
          <w:sz w:val="28"/>
          <w:szCs w:val="24"/>
        </w:rPr>
      </w:pPr>
      <w:r w:rsidRPr="00B84068">
        <w:rPr>
          <w:rFonts w:ascii="Times New Roman" w:hAnsi="Times New Roman"/>
          <w:b/>
          <w:sz w:val="28"/>
          <w:szCs w:val="24"/>
        </w:rPr>
        <w:t>Applications</w:t>
      </w:r>
    </w:p>
    <w:p w14:paraId="33E00191" w14:textId="77777777" w:rsidR="008B09AB" w:rsidRPr="00B84068" w:rsidRDefault="008B09AB" w:rsidP="00141E26">
      <w:pPr>
        <w:autoSpaceDE w:val="0"/>
        <w:autoSpaceDN w:val="0"/>
        <w:adjustRightInd w:val="0"/>
        <w:spacing w:after="0" w:line="240" w:lineRule="auto"/>
        <w:rPr>
          <w:rFonts w:ascii="Times New Roman" w:hAnsi="Times New Roman"/>
          <w:sz w:val="24"/>
          <w:szCs w:val="24"/>
        </w:rPr>
      </w:pPr>
      <w:r w:rsidRPr="00B84068">
        <w:rPr>
          <w:rFonts w:ascii="Times New Roman" w:hAnsi="Times New Roman"/>
          <w:sz w:val="24"/>
          <w:szCs w:val="24"/>
        </w:rPr>
        <w:t>DC machines are significantly less common than they used to be before the invention of AC induction and synchronous machines. They remain common in simple low power applications such as toys, small robots, and legacy equipment. Permanent magnet DC machines</w:t>
      </w:r>
      <w:r w:rsidR="00141E26" w:rsidRPr="00B84068">
        <w:rPr>
          <w:rFonts w:ascii="Times New Roman" w:hAnsi="Times New Roman"/>
          <w:sz w:val="24"/>
          <w:szCs w:val="24"/>
        </w:rPr>
        <w:t>,</w:t>
      </w:r>
      <w:r w:rsidRPr="00B84068">
        <w:rPr>
          <w:rFonts w:ascii="Times New Roman" w:hAnsi="Times New Roman"/>
          <w:sz w:val="24"/>
          <w:szCs w:val="24"/>
        </w:rPr>
        <w:t xml:space="preserve"> which use </w:t>
      </w:r>
      <w:r w:rsidRPr="00B84068">
        <w:rPr>
          <w:rFonts w:ascii="Times New Roman" w:hAnsi="Times New Roman"/>
          <w:sz w:val="24"/>
          <w:szCs w:val="24"/>
        </w:rPr>
        <w:lastRenderedPageBreak/>
        <w:t>abundant non-rare-earth magnets</w:t>
      </w:r>
      <w:r w:rsidR="00141E26" w:rsidRPr="00B84068">
        <w:rPr>
          <w:rFonts w:ascii="Times New Roman" w:hAnsi="Times New Roman"/>
          <w:sz w:val="24"/>
          <w:szCs w:val="24"/>
        </w:rPr>
        <w:t>,</w:t>
      </w:r>
      <w:r w:rsidRPr="00B84068">
        <w:rPr>
          <w:rFonts w:ascii="Times New Roman" w:hAnsi="Times New Roman"/>
          <w:sz w:val="24"/>
          <w:szCs w:val="24"/>
        </w:rPr>
        <w:t xml:space="preserve"> are more common than their shunt and series counter parts due to simpler excitation</w:t>
      </w:r>
      <w:r w:rsidR="00141E26" w:rsidRPr="00B84068">
        <w:rPr>
          <w:rFonts w:ascii="Times New Roman" w:hAnsi="Times New Roman"/>
          <w:sz w:val="24"/>
          <w:szCs w:val="24"/>
        </w:rPr>
        <w:t>,</w:t>
      </w:r>
      <w:r w:rsidRPr="00B84068">
        <w:rPr>
          <w:rFonts w:ascii="Times New Roman" w:hAnsi="Times New Roman"/>
          <w:sz w:val="24"/>
          <w:szCs w:val="24"/>
        </w:rPr>
        <w:t xml:space="preserve"> especially in low cost an</w:t>
      </w:r>
      <w:r w:rsidR="00C854E5" w:rsidRPr="00B84068">
        <w:rPr>
          <w:rFonts w:ascii="Times New Roman" w:hAnsi="Times New Roman"/>
          <w:sz w:val="24"/>
          <w:szCs w:val="24"/>
        </w:rPr>
        <w:t>d low complexity applications.</w:t>
      </w:r>
    </w:p>
    <w:p w14:paraId="33A8F88F"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p>
    <w:p w14:paraId="74545A77" w14:textId="77777777" w:rsidR="00C854E5" w:rsidRPr="00B84068" w:rsidRDefault="00C854E5" w:rsidP="00141E26">
      <w:pPr>
        <w:autoSpaceDE w:val="0"/>
        <w:autoSpaceDN w:val="0"/>
        <w:adjustRightInd w:val="0"/>
        <w:spacing w:after="0" w:line="240" w:lineRule="auto"/>
        <w:rPr>
          <w:rFonts w:ascii="Times New Roman" w:hAnsi="Times New Roman"/>
          <w:b/>
          <w:sz w:val="28"/>
          <w:szCs w:val="24"/>
        </w:rPr>
      </w:pPr>
      <w:r w:rsidRPr="00B84068">
        <w:rPr>
          <w:rFonts w:ascii="Times New Roman" w:hAnsi="Times New Roman"/>
          <w:b/>
          <w:sz w:val="28"/>
          <w:szCs w:val="24"/>
        </w:rPr>
        <w:t>Legend</w:t>
      </w:r>
    </w:p>
    <w:p w14:paraId="631F833C"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r w:rsidRPr="00B84068">
        <w:rPr>
          <w:rFonts w:ascii="Times New Roman" w:hAnsi="Times New Roman"/>
          <w:sz w:val="24"/>
          <w:szCs w:val="24"/>
        </w:rPr>
        <w:t>Figure 1:</w:t>
      </w:r>
      <w:r w:rsidR="00CB38B1" w:rsidRPr="00B84068">
        <w:rPr>
          <w:rFonts w:ascii="Times New Roman" w:hAnsi="Times New Roman"/>
        </w:rPr>
        <w:t xml:space="preserve"> </w:t>
      </w:r>
      <w:r w:rsidR="00CB38B1" w:rsidRPr="00856A27">
        <w:rPr>
          <w:rFonts w:ascii="Times New Roman" w:hAnsi="Times New Roman"/>
          <w:sz w:val="24"/>
          <w:szCs w:val="24"/>
        </w:rPr>
        <w:t>A schematic of a cumulat</w:t>
      </w:r>
      <w:r w:rsidR="00CB38B1" w:rsidRPr="00EC3D79">
        <w:rPr>
          <w:rFonts w:ascii="Times New Roman" w:hAnsi="Times New Roman"/>
          <w:sz w:val="24"/>
          <w:szCs w:val="24"/>
        </w:rPr>
        <w:t>ive</w:t>
      </w:r>
      <w:r w:rsidR="00CB38B1" w:rsidRPr="00B84068">
        <w:rPr>
          <w:rFonts w:ascii="Times New Roman" w:hAnsi="Times New Roman"/>
          <w:sz w:val="24"/>
          <w:szCs w:val="24"/>
        </w:rPr>
        <w:t xml:space="preserve"> long compound configuration.</w:t>
      </w:r>
    </w:p>
    <w:p w14:paraId="4AFA8650"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p>
    <w:p w14:paraId="07FF8C06"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r w:rsidRPr="00B84068">
        <w:rPr>
          <w:rFonts w:ascii="Times New Roman" w:hAnsi="Times New Roman"/>
          <w:sz w:val="24"/>
          <w:szCs w:val="24"/>
        </w:rPr>
        <w:t>Figure 2:</w:t>
      </w:r>
      <w:r w:rsidR="00CB38B1" w:rsidRPr="00B84068">
        <w:rPr>
          <w:rFonts w:ascii="Times New Roman" w:hAnsi="Times New Roman"/>
          <w:sz w:val="24"/>
          <w:szCs w:val="24"/>
        </w:rPr>
        <w:t xml:space="preserve"> A schematic of a cumulative short compound configuration.</w:t>
      </w:r>
    </w:p>
    <w:p w14:paraId="71AB774D"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p>
    <w:p w14:paraId="5A0CBCDB"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r w:rsidRPr="00B84068">
        <w:rPr>
          <w:rFonts w:ascii="Times New Roman" w:hAnsi="Times New Roman"/>
          <w:sz w:val="24"/>
          <w:szCs w:val="24"/>
        </w:rPr>
        <w:t>Figure 3:</w:t>
      </w:r>
      <w:r w:rsidR="00CB38B1" w:rsidRPr="00B84068">
        <w:rPr>
          <w:rFonts w:ascii="Times New Roman" w:hAnsi="Times New Roman"/>
        </w:rPr>
        <w:t xml:space="preserve"> </w:t>
      </w:r>
      <w:r w:rsidR="00CB38B1" w:rsidRPr="00B84068">
        <w:rPr>
          <w:rFonts w:ascii="Times New Roman" w:hAnsi="Times New Roman"/>
          <w:sz w:val="24"/>
          <w:szCs w:val="24"/>
        </w:rPr>
        <w:t>A schematic of a differential long compound configuration.</w:t>
      </w:r>
    </w:p>
    <w:p w14:paraId="35B60F60"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p>
    <w:p w14:paraId="2478AC58" w14:textId="77777777" w:rsidR="00C854E5" w:rsidRPr="00B84068" w:rsidRDefault="00C854E5" w:rsidP="00141E26">
      <w:pPr>
        <w:autoSpaceDE w:val="0"/>
        <w:autoSpaceDN w:val="0"/>
        <w:adjustRightInd w:val="0"/>
        <w:spacing w:after="0" w:line="240" w:lineRule="auto"/>
        <w:rPr>
          <w:rFonts w:ascii="Times New Roman" w:hAnsi="Times New Roman"/>
          <w:sz w:val="24"/>
          <w:szCs w:val="24"/>
        </w:rPr>
      </w:pPr>
      <w:commentRangeStart w:id="89"/>
      <w:r w:rsidRPr="00B84068">
        <w:rPr>
          <w:rFonts w:ascii="Times New Roman" w:hAnsi="Times New Roman"/>
          <w:sz w:val="24"/>
          <w:szCs w:val="24"/>
        </w:rPr>
        <w:t>Figure 4:</w:t>
      </w:r>
      <w:r w:rsidR="00CB38B1" w:rsidRPr="00B84068">
        <w:rPr>
          <w:rFonts w:ascii="Times New Roman" w:hAnsi="Times New Roman"/>
          <w:sz w:val="24"/>
          <w:szCs w:val="24"/>
        </w:rPr>
        <w:t xml:space="preserve"> A schematic of a differential short compound configuration.</w:t>
      </w:r>
    </w:p>
    <w:p w14:paraId="447876F9" w14:textId="77777777" w:rsidR="00CB38B1" w:rsidRPr="00B84068" w:rsidRDefault="00CB38B1" w:rsidP="00FA250C">
      <w:pPr>
        <w:autoSpaceDE w:val="0"/>
        <w:autoSpaceDN w:val="0"/>
        <w:adjustRightInd w:val="0"/>
        <w:spacing w:after="0" w:line="240" w:lineRule="auto"/>
        <w:ind w:firstLine="720"/>
        <w:rPr>
          <w:rFonts w:ascii="Times New Roman" w:hAnsi="Times New Roman"/>
          <w:sz w:val="24"/>
          <w:szCs w:val="24"/>
        </w:rPr>
      </w:pPr>
      <w:r w:rsidRPr="00B84068">
        <w:rPr>
          <w:rFonts w:ascii="Times New Roman" w:hAnsi="Times New Roman"/>
          <w:bCs/>
          <w:sz w:val="24"/>
          <w:szCs w:val="24"/>
        </w:rPr>
        <w:t xml:space="preserve">Source for </w:t>
      </w:r>
      <w:r w:rsidRPr="00B84068">
        <w:rPr>
          <w:rFonts w:ascii="Times New Roman" w:hAnsi="Times New Roman"/>
          <w:b/>
          <w:bCs/>
          <w:sz w:val="24"/>
          <w:szCs w:val="24"/>
        </w:rPr>
        <w:t>Figures 1-4</w:t>
      </w:r>
      <w:r w:rsidRPr="00B84068">
        <w:rPr>
          <w:rFonts w:ascii="Times New Roman" w:hAnsi="Times New Roman"/>
          <w:bCs/>
          <w:sz w:val="24"/>
          <w:szCs w:val="24"/>
        </w:rPr>
        <w:t xml:space="preserve">: 11.1-11.4: Stephen J. Chapman, </w:t>
      </w:r>
      <w:r w:rsidRPr="00B84068">
        <w:rPr>
          <w:rFonts w:ascii="Times New Roman" w:hAnsi="Times New Roman"/>
          <w:sz w:val="24"/>
          <w:szCs w:val="24"/>
        </w:rPr>
        <w:t>“Electric Machinery Fundamentals,” 5</w:t>
      </w:r>
      <w:r w:rsidRPr="00B84068">
        <w:rPr>
          <w:rFonts w:ascii="Times New Roman" w:hAnsi="Times New Roman"/>
          <w:sz w:val="24"/>
          <w:szCs w:val="24"/>
          <w:vertAlign w:val="superscript"/>
        </w:rPr>
        <w:t>th</w:t>
      </w:r>
      <w:r w:rsidRPr="00B84068">
        <w:rPr>
          <w:rFonts w:ascii="Times New Roman" w:hAnsi="Times New Roman"/>
          <w:sz w:val="24"/>
          <w:szCs w:val="24"/>
        </w:rPr>
        <w:t xml:space="preserve"> edition, McGraw Hill, New York, NY, USA, 2012. </w:t>
      </w:r>
      <w:commentRangeEnd w:id="89"/>
      <w:r w:rsidR="0087026F" w:rsidRPr="00B84068">
        <w:rPr>
          <w:rStyle w:val="CommentReference"/>
          <w:rFonts w:ascii="Times New Roman" w:hAnsi="Times New Roman"/>
        </w:rPr>
        <w:commentReference w:id="89"/>
      </w:r>
    </w:p>
    <w:p w14:paraId="5C79017A" w14:textId="77777777" w:rsidR="00CB38B1" w:rsidRPr="00B84068" w:rsidRDefault="00CB38B1" w:rsidP="00141E26">
      <w:pPr>
        <w:autoSpaceDE w:val="0"/>
        <w:autoSpaceDN w:val="0"/>
        <w:adjustRightInd w:val="0"/>
        <w:spacing w:after="0" w:line="240" w:lineRule="auto"/>
        <w:rPr>
          <w:rFonts w:ascii="Times New Roman" w:hAnsi="Times New Roman"/>
          <w:sz w:val="24"/>
          <w:szCs w:val="24"/>
        </w:rPr>
      </w:pPr>
    </w:p>
    <w:p w14:paraId="293A890D" w14:textId="77777777" w:rsidR="00C854E5" w:rsidRPr="00B84068" w:rsidRDefault="00C854E5" w:rsidP="00141E26">
      <w:pPr>
        <w:autoSpaceDE w:val="0"/>
        <w:autoSpaceDN w:val="0"/>
        <w:adjustRightInd w:val="0"/>
        <w:spacing w:after="0" w:line="240" w:lineRule="auto"/>
        <w:rPr>
          <w:rFonts w:ascii="Times New Roman" w:hAnsi="Times New Roman"/>
          <w:bCs/>
          <w:sz w:val="24"/>
          <w:szCs w:val="24"/>
        </w:rPr>
      </w:pPr>
      <w:r w:rsidRPr="00B84068">
        <w:rPr>
          <w:rFonts w:ascii="Times New Roman" w:hAnsi="Times New Roman"/>
          <w:sz w:val="24"/>
          <w:szCs w:val="24"/>
        </w:rPr>
        <w:t>Figure 5:</w:t>
      </w:r>
      <w:r w:rsidR="007548CC" w:rsidRPr="00856A27">
        <w:rPr>
          <w:rFonts w:ascii="Times New Roman" w:hAnsi="Times New Roman"/>
          <w:bCs/>
          <w:sz w:val="20"/>
          <w:szCs w:val="20"/>
        </w:rPr>
        <w:t xml:space="preserve"> </w:t>
      </w:r>
      <w:r w:rsidR="007548CC" w:rsidRPr="00B84068">
        <w:rPr>
          <w:rFonts w:ascii="Times New Roman" w:hAnsi="Times New Roman"/>
          <w:bCs/>
          <w:sz w:val="24"/>
          <w:szCs w:val="24"/>
        </w:rPr>
        <w:t>A schematic of how to setup the prime-mover.</w:t>
      </w:r>
    </w:p>
    <w:p w14:paraId="45A8887F" w14:textId="77777777" w:rsidR="007548CC" w:rsidRPr="00B84068" w:rsidRDefault="007548CC" w:rsidP="00141E26">
      <w:pPr>
        <w:autoSpaceDE w:val="0"/>
        <w:autoSpaceDN w:val="0"/>
        <w:adjustRightInd w:val="0"/>
        <w:spacing w:after="0" w:line="240" w:lineRule="auto"/>
        <w:rPr>
          <w:rFonts w:ascii="Times New Roman" w:hAnsi="Times New Roman"/>
          <w:bCs/>
          <w:sz w:val="24"/>
          <w:szCs w:val="24"/>
        </w:rPr>
      </w:pPr>
    </w:p>
    <w:p w14:paraId="6D8942A1" w14:textId="77777777" w:rsidR="007548CC" w:rsidRPr="00B84068" w:rsidRDefault="007548CC" w:rsidP="00141E26">
      <w:pPr>
        <w:autoSpaceDE w:val="0"/>
        <w:autoSpaceDN w:val="0"/>
        <w:adjustRightInd w:val="0"/>
        <w:spacing w:after="0" w:line="240" w:lineRule="auto"/>
        <w:rPr>
          <w:rFonts w:ascii="Times New Roman" w:hAnsi="Times New Roman"/>
          <w:bCs/>
          <w:sz w:val="24"/>
          <w:szCs w:val="24"/>
        </w:rPr>
      </w:pPr>
      <w:r w:rsidRPr="00B84068">
        <w:rPr>
          <w:rFonts w:ascii="Times New Roman" w:hAnsi="Times New Roman"/>
          <w:bCs/>
          <w:sz w:val="24"/>
          <w:szCs w:val="24"/>
        </w:rPr>
        <w:t>Figure 6: A schematic of the shunt DC generator setup.</w:t>
      </w:r>
    </w:p>
    <w:p w14:paraId="45CE1A2B" w14:textId="77777777" w:rsidR="007548CC" w:rsidRPr="00B84068" w:rsidRDefault="007548CC" w:rsidP="00141E26">
      <w:pPr>
        <w:autoSpaceDE w:val="0"/>
        <w:autoSpaceDN w:val="0"/>
        <w:adjustRightInd w:val="0"/>
        <w:spacing w:after="0" w:line="240" w:lineRule="auto"/>
        <w:rPr>
          <w:rFonts w:ascii="Times New Roman" w:hAnsi="Times New Roman"/>
          <w:bCs/>
          <w:sz w:val="24"/>
          <w:szCs w:val="24"/>
        </w:rPr>
      </w:pPr>
    </w:p>
    <w:p w14:paraId="0ECEAAE2" w14:textId="77777777" w:rsidR="007548CC" w:rsidRPr="00B84068" w:rsidRDefault="007548CC" w:rsidP="00141E26">
      <w:pPr>
        <w:autoSpaceDE w:val="0"/>
        <w:autoSpaceDN w:val="0"/>
        <w:adjustRightInd w:val="0"/>
        <w:spacing w:after="0" w:line="240" w:lineRule="auto"/>
        <w:rPr>
          <w:rFonts w:ascii="Times New Roman" w:hAnsi="Times New Roman"/>
          <w:bCs/>
          <w:sz w:val="24"/>
          <w:szCs w:val="24"/>
        </w:rPr>
      </w:pPr>
      <w:r w:rsidRPr="00B84068">
        <w:rPr>
          <w:rFonts w:ascii="Times New Roman" w:hAnsi="Times New Roman"/>
          <w:bCs/>
          <w:sz w:val="24"/>
          <w:szCs w:val="24"/>
        </w:rPr>
        <w:t>Figure 7: A schematic of the</w:t>
      </w:r>
      <w:r w:rsidRPr="00856A27">
        <w:rPr>
          <w:rFonts w:ascii="Times New Roman" w:hAnsi="Times New Roman"/>
          <w:bCs/>
          <w:sz w:val="20"/>
          <w:szCs w:val="20"/>
        </w:rPr>
        <w:t xml:space="preserve"> </w:t>
      </w:r>
      <w:r w:rsidRPr="00B84068">
        <w:rPr>
          <w:rFonts w:ascii="Times New Roman" w:hAnsi="Times New Roman"/>
          <w:bCs/>
          <w:sz w:val="24"/>
          <w:szCs w:val="24"/>
        </w:rPr>
        <w:t>series DC generator setup.</w:t>
      </w:r>
    </w:p>
    <w:p w14:paraId="297E499D" w14:textId="77777777" w:rsidR="00952127" w:rsidRPr="00B84068" w:rsidRDefault="00952127" w:rsidP="00141E26">
      <w:pPr>
        <w:autoSpaceDE w:val="0"/>
        <w:autoSpaceDN w:val="0"/>
        <w:adjustRightInd w:val="0"/>
        <w:spacing w:after="0" w:line="240" w:lineRule="auto"/>
        <w:rPr>
          <w:rFonts w:ascii="Times New Roman" w:hAnsi="Times New Roman"/>
          <w:bCs/>
          <w:sz w:val="24"/>
          <w:szCs w:val="24"/>
        </w:rPr>
      </w:pPr>
    </w:p>
    <w:p w14:paraId="6CDAD7A3" w14:textId="77777777" w:rsidR="00952127" w:rsidRPr="00B84068" w:rsidRDefault="00952127" w:rsidP="00141E26">
      <w:pPr>
        <w:autoSpaceDE w:val="0"/>
        <w:autoSpaceDN w:val="0"/>
        <w:adjustRightInd w:val="0"/>
        <w:spacing w:after="0" w:line="240" w:lineRule="auto"/>
        <w:rPr>
          <w:rFonts w:ascii="Times New Roman" w:hAnsi="Times New Roman"/>
          <w:bCs/>
          <w:sz w:val="24"/>
          <w:szCs w:val="24"/>
        </w:rPr>
      </w:pPr>
      <w:commentRangeStart w:id="90"/>
      <w:r w:rsidRPr="00B84068">
        <w:rPr>
          <w:rFonts w:ascii="Times New Roman" w:hAnsi="Times New Roman"/>
          <w:bCs/>
          <w:sz w:val="24"/>
          <w:szCs w:val="24"/>
        </w:rPr>
        <w:t>Figure 8: A graph showing a few examples of different torque-speed curves.</w:t>
      </w:r>
    </w:p>
    <w:p w14:paraId="228F6C9F" w14:textId="77777777" w:rsidR="00952127" w:rsidRPr="00B84068" w:rsidRDefault="00952127" w:rsidP="00141E26">
      <w:pPr>
        <w:autoSpaceDE w:val="0"/>
        <w:autoSpaceDN w:val="0"/>
        <w:adjustRightInd w:val="0"/>
        <w:spacing w:after="0" w:line="240" w:lineRule="auto"/>
        <w:rPr>
          <w:rFonts w:ascii="Times New Roman" w:hAnsi="Times New Roman"/>
          <w:bCs/>
          <w:sz w:val="24"/>
          <w:szCs w:val="24"/>
        </w:rPr>
      </w:pPr>
      <w:r w:rsidRPr="00B84068">
        <w:rPr>
          <w:rFonts w:ascii="Times New Roman" w:hAnsi="Times New Roman"/>
          <w:bCs/>
          <w:sz w:val="24"/>
          <w:szCs w:val="24"/>
        </w:rPr>
        <w:tab/>
        <w:t xml:space="preserve">Source: </w:t>
      </w:r>
      <w:hyperlink r:id="rId10" w:history="1">
        <w:r w:rsidRPr="00B84068">
          <w:rPr>
            <w:rStyle w:val="Hyperlink"/>
            <w:rFonts w:ascii="Times New Roman" w:hAnsi="Times New Roman"/>
            <w:bCs/>
            <w:sz w:val="24"/>
            <w:szCs w:val="24"/>
          </w:rPr>
          <w:t>http://www.electrical4u.com/images/performance-curves-of-dc-ge.gif</w:t>
        </w:r>
      </w:hyperlink>
      <w:commentRangeEnd w:id="90"/>
      <w:r w:rsidR="0087026F" w:rsidRPr="00B84068">
        <w:rPr>
          <w:rStyle w:val="CommentReference"/>
          <w:rFonts w:ascii="Times New Roman" w:hAnsi="Times New Roman"/>
        </w:rPr>
        <w:commentReference w:id="90"/>
      </w:r>
    </w:p>
    <w:sectPr w:rsidR="00952127" w:rsidRPr="00B84068" w:rsidSect="00A741E3">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my Manocchi" w:date="2015-06-15T18:42:00Z" w:initials="AM">
    <w:p w14:paraId="5227429D" w14:textId="77777777" w:rsidR="00EC3D79" w:rsidRDefault="00EC3D79">
      <w:pPr>
        <w:pStyle w:val="CommentText"/>
      </w:pPr>
      <w:r>
        <w:rPr>
          <w:rStyle w:val="CommentReference"/>
        </w:rPr>
        <w:annotationRef/>
      </w:r>
      <w:r>
        <w:t xml:space="preserve">Give an introduction to the DC motor.  How does it work? How does it differ from the AC motor? We will be introducing the instrument before discussing its characterization. </w:t>
      </w:r>
    </w:p>
    <w:p w14:paraId="47335CF9" w14:textId="77777777" w:rsidR="00EC3D79" w:rsidRDefault="00EC3D79">
      <w:pPr>
        <w:pStyle w:val="CommentText"/>
      </w:pPr>
    </w:p>
    <w:p w14:paraId="1882916E" w14:textId="77777777" w:rsidR="00EC3D79" w:rsidRPr="004E22F1" w:rsidRDefault="00EC3D79">
      <w:pPr>
        <w:pStyle w:val="CommentText"/>
        <w:rPr>
          <w:b/>
        </w:rPr>
      </w:pPr>
      <w:r w:rsidRPr="004E22F1">
        <w:rPr>
          <w:b/>
        </w:rPr>
        <w:t xml:space="preserve">Ali: See the added paragraph to the left. </w:t>
      </w:r>
    </w:p>
  </w:comment>
  <w:comment w:id="7" w:author="Amy Manocchi" w:date="2015-06-25T15:26:00Z" w:initials="AM">
    <w:p w14:paraId="29F88CCC" w14:textId="3DF3B37D" w:rsidR="00EC3D79" w:rsidRDefault="00EC3D79">
      <w:pPr>
        <w:pStyle w:val="CommentText"/>
      </w:pPr>
      <w:r>
        <w:rPr>
          <w:rStyle w:val="CommentReference"/>
        </w:rPr>
        <w:annotationRef/>
      </w:r>
      <w:r>
        <w:t xml:space="preserve">We will be illustrating and animating the construction of a DC motor and starting with the basics of the machine.  So we still need to cover the basics of </w:t>
      </w:r>
      <w:r w:rsidRPr="00F115F1">
        <w:rPr>
          <w:i/>
        </w:rPr>
        <w:t>how it works</w:t>
      </w:r>
      <w:r>
        <w:t xml:space="preserve">. Please go into more detail about how armature rotation is achieved from the magnetic field induced by the stator. You don’t need to go into electromagnetics and the Lorentz Law, but we need to discuss </w:t>
      </w:r>
      <w:r w:rsidRPr="00F115F1">
        <w:rPr>
          <w:i/>
        </w:rPr>
        <w:t xml:space="preserve">how </w:t>
      </w:r>
      <w:r>
        <w:t>the rotation is achieved.  What are the simple components o</w:t>
      </w:r>
      <w:r w:rsidR="00091D3D">
        <w:t>f the motor that make it work? What is a c</w:t>
      </w:r>
      <w:r>
        <w:t>ommutator ring, why do you need many armature loops?</w:t>
      </w:r>
      <w:r w:rsidR="00091D3D">
        <w:t xml:space="preserve">  It can be very brief, but it needs to discuss the v</w:t>
      </w:r>
      <w:r>
        <w:t xml:space="preserve">ery simple operation- </w:t>
      </w:r>
      <w:r w:rsidR="00091D3D">
        <w:t>we will likely begin the video with something like t</w:t>
      </w:r>
      <w:r>
        <w:t>his figure</w:t>
      </w:r>
      <w:r w:rsidR="00091D3D">
        <w:t xml:space="preserve"> to introduce the concept</w:t>
      </w:r>
      <w:r>
        <w:t xml:space="preserve">: </w:t>
      </w:r>
      <w:hyperlink r:id="rId1" w:history="1">
        <w:r w:rsidR="00091D3D" w:rsidRPr="00E974BF">
          <w:rPr>
            <w:rStyle w:val="Hyperlink"/>
          </w:rPr>
          <w:t>http://roncalliphysics.wikispaces.com/file/view/dcmcur.gif/239414229/462x359/dcmcur.gif</w:t>
        </w:r>
      </w:hyperlink>
    </w:p>
    <w:p w14:paraId="6360B13B" w14:textId="77777777" w:rsidR="00091D3D" w:rsidRDefault="00091D3D">
      <w:pPr>
        <w:pStyle w:val="CommentText"/>
      </w:pPr>
    </w:p>
    <w:p w14:paraId="4A5181A2" w14:textId="33E6F021" w:rsidR="005C27DA" w:rsidRPr="005C27DA" w:rsidRDefault="005C27DA">
      <w:pPr>
        <w:pStyle w:val="CommentText"/>
        <w:rPr>
          <w:b/>
        </w:rPr>
      </w:pPr>
      <w:r w:rsidRPr="005C27DA">
        <w:rPr>
          <w:b/>
        </w:rPr>
        <w:t xml:space="preserve">Ali: See edits. The figure you have is good. </w:t>
      </w:r>
    </w:p>
  </w:comment>
  <w:comment w:id="55" w:author="Amy Manocchi" w:date="2015-06-17T11:28:00Z" w:initials="AM">
    <w:p w14:paraId="6411DBAF" w14:textId="77777777" w:rsidR="00EC3D79" w:rsidRDefault="00EC3D79">
      <w:pPr>
        <w:pStyle w:val="CommentText"/>
      </w:pPr>
      <w:r>
        <w:rPr>
          <w:rStyle w:val="CommentReference"/>
        </w:rPr>
        <w:annotationRef/>
      </w:r>
      <w:r>
        <w:t xml:space="preserve">These need to be briefly introduced.  What is the key difference between each?  What effect does each configuration have on torque speed?  Which is more greatly affected by load? When would you use each configuration? </w:t>
      </w:r>
    </w:p>
    <w:p w14:paraId="1C25C7A8" w14:textId="77777777" w:rsidR="00EC3D79" w:rsidRDefault="00EC3D79">
      <w:pPr>
        <w:pStyle w:val="CommentText"/>
      </w:pPr>
    </w:p>
    <w:p w14:paraId="70692DE7" w14:textId="77777777" w:rsidR="00EC3D79" w:rsidRDefault="00EC3D79">
      <w:pPr>
        <w:pStyle w:val="CommentText"/>
        <w:rPr>
          <w:b/>
        </w:rPr>
      </w:pPr>
      <w:r w:rsidRPr="00F03003">
        <w:rPr>
          <w:b/>
        </w:rPr>
        <w:t xml:space="preserve">Ali: Configurations have been introduced. It is not practical to introduce all differences here as this could be a textbook chapter, but I think the introduction I added here is sufficient. </w:t>
      </w:r>
    </w:p>
    <w:p w14:paraId="61EA08C8" w14:textId="77777777" w:rsidR="00EC3D79" w:rsidRDefault="00EC3D79">
      <w:pPr>
        <w:pStyle w:val="CommentText"/>
        <w:rPr>
          <w:b/>
        </w:rPr>
      </w:pPr>
    </w:p>
    <w:p w14:paraId="6A5FB9BE" w14:textId="7565AD19" w:rsidR="00EC3D79" w:rsidRPr="00F03003" w:rsidRDefault="00EC3D79">
      <w:pPr>
        <w:pStyle w:val="CommentText"/>
        <w:rPr>
          <w:b/>
        </w:rPr>
      </w:pPr>
      <w:r>
        <w:rPr>
          <w:b/>
        </w:rPr>
        <w:t xml:space="preserve">AKM: Yes, this introduction is helpful and sufficient. </w:t>
      </w:r>
    </w:p>
  </w:comment>
  <w:comment w:id="66" w:author="Amy Manocchi" w:date="2015-06-15T18:26:00Z" w:initials="AM">
    <w:p w14:paraId="0E12E7C3" w14:textId="77777777" w:rsidR="00EC3D79" w:rsidRDefault="00EC3D79">
      <w:pPr>
        <w:pStyle w:val="CommentText"/>
      </w:pPr>
      <w:r>
        <w:rPr>
          <w:rStyle w:val="CommentReference"/>
        </w:rPr>
        <w:annotationRef/>
      </w:r>
      <w:r>
        <w:t>Without first introducing the motor, and how it works- and how the four configurations differ- this equation is confusing to the viewer.  Why does a DC motor produce back EMF?  What effect does back EMF have on the rotor?</w:t>
      </w:r>
    </w:p>
    <w:p w14:paraId="0651EC99" w14:textId="77777777" w:rsidR="00EC3D79" w:rsidRDefault="00EC3D79">
      <w:pPr>
        <w:pStyle w:val="CommentText"/>
      </w:pPr>
    </w:p>
    <w:p w14:paraId="0FEE6B5F" w14:textId="77777777" w:rsidR="00EC3D79" w:rsidRPr="00A451EF" w:rsidRDefault="00EC3D79">
      <w:pPr>
        <w:pStyle w:val="CommentText"/>
        <w:rPr>
          <w:b/>
        </w:rPr>
      </w:pPr>
      <w:r w:rsidRPr="00A451EF">
        <w:rPr>
          <w:b/>
        </w:rPr>
        <w:t>Ali: Done</w:t>
      </w:r>
    </w:p>
  </w:comment>
  <w:comment w:id="71" w:author="Amy Manocchi" w:date="2015-06-15T18:14:00Z" w:initials="AM">
    <w:p w14:paraId="4899E16B" w14:textId="77777777" w:rsidR="00EC3D79" w:rsidRDefault="00EC3D79">
      <w:pPr>
        <w:pStyle w:val="CommentText"/>
      </w:pPr>
      <w:r>
        <w:rPr>
          <w:rStyle w:val="CommentReference"/>
        </w:rPr>
        <w:annotationRef/>
      </w:r>
      <w:r>
        <w:t xml:space="preserve">These variables have never been introduced to the viewer/reader.  I’m not looking for detailed information about each variable, but we do need to introduce them. </w:t>
      </w:r>
    </w:p>
    <w:p w14:paraId="5269B1C4" w14:textId="77777777" w:rsidR="00EC3D79" w:rsidRDefault="00EC3D79">
      <w:pPr>
        <w:pStyle w:val="CommentText"/>
      </w:pPr>
    </w:p>
    <w:p w14:paraId="3BD59B9F" w14:textId="77777777" w:rsidR="00EC3D79" w:rsidRPr="00F03003" w:rsidRDefault="00EC3D79">
      <w:pPr>
        <w:pStyle w:val="CommentText"/>
        <w:rPr>
          <w:b/>
        </w:rPr>
      </w:pPr>
      <w:r w:rsidRPr="00F03003">
        <w:rPr>
          <w:b/>
        </w:rPr>
        <w:t xml:space="preserve">Ali: I highlighted the definitions of these variables and added missing definitions. </w:t>
      </w:r>
    </w:p>
  </w:comment>
  <w:comment w:id="80" w:author="Amy Manocchi" w:date="2015-06-09T12:47:00Z" w:initials="AM">
    <w:p w14:paraId="0CC0006D" w14:textId="77777777" w:rsidR="00EC3D79" w:rsidRDefault="00EC3D79">
      <w:pPr>
        <w:pStyle w:val="CommentText"/>
      </w:pPr>
      <w:r>
        <w:rPr>
          <w:rStyle w:val="CommentReference"/>
        </w:rPr>
        <w:annotationRef/>
      </w:r>
      <w:r>
        <w:t xml:space="preserve">Have these figures been scanned out of a textbook? They may be copyrighted if so.  Also, they are not web quality, and will need to be redrawn. </w:t>
      </w:r>
    </w:p>
  </w:comment>
  <w:comment w:id="81" w:author="Dennis McGonagle" w:date="2015-06-15T18:13:00Z" w:initials="DM">
    <w:p w14:paraId="3CDD0B06" w14:textId="77777777" w:rsidR="00EC3D79" w:rsidRDefault="00EC3D79">
      <w:pPr>
        <w:pStyle w:val="CommentText"/>
      </w:pPr>
      <w:r>
        <w:rPr>
          <w:rStyle w:val="CommentReference"/>
        </w:rPr>
        <w:annotationRef/>
      </w:r>
      <w:r>
        <w:t>Ali- we can redraw these, so long as they aren’t copyrighted. I’m under the impression you created them, except for #4 and #8- is that correct?</w:t>
      </w:r>
    </w:p>
    <w:p w14:paraId="06FCAC37" w14:textId="77777777" w:rsidR="00EC3D79" w:rsidRDefault="00EC3D79">
      <w:pPr>
        <w:pStyle w:val="CommentText"/>
      </w:pPr>
    </w:p>
    <w:p w14:paraId="266774F3" w14:textId="77777777" w:rsidR="00EC3D79" w:rsidRPr="00F03003" w:rsidRDefault="00EC3D79">
      <w:pPr>
        <w:pStyle w:val="CommentText"/>
        <w:rPr>
          <w:b/>
        </w:rPr>
      </w:pPr>
      <w:r w:rsidRPr="00F03003">
        <w:rPr>
          <w:b/>
        </w:rPr>
        <w:t xml:space="preserve">Ali: If the images are scanned from a textbook then you can redraw them since they are standard circuits. </w:t>
      </w:r>
    </w:p>
  </w:comment>
  <w:comment w:id="83" w:author="Amy Manocchi" w:date="2015-06-17T11:15:00Z" w:initials="AM">
    <w:p w14:paraId="1A40089E" w14:textId="77777777" w:rsidR="00EC3D79" w:rsidRDefault="00EC3D79" w:rsidP="00C163DB">
      <w:pPr>
        <w:pStyle w:val="CommentText"/>
      </w:pPr>
      <w:r>
        <w:rPr>
          <w:rStyle w:val="CommentReference"/>
        </w:rPr>
        <w:annotationRef/>
      </w:r>
      <w:r>
        <w:t xml:space="preserve">Introduce the test you are running in the following protocol.  What are we measuring? What are we looking for? </w:t>
      </w:r>
      <w:r>
        <w:br/>
      </w:r>
    </w:p>
    <w:p w14:paraId="25975564" w14:textId="77777777" w:rsidR="00EC3D79" w:rsidRDefault="00EC3D79" w:rsidP="00C163DB">
      <w:pPr>
        <w:pStyle w:val="CommentText"/>
        <w:rPr>
          <w:b/>
        </w:rPr>
      </w:pPr>
      <w:r w:rsidRPr="004E22F1">
        <w:rPr>
          <w:b/>
        </w:rPr>
        <w:t xml:space="preserve">Ali: I do not quite understand the comment here, but the objective of the tests is to understand the voltage, current, load (torque/speed) relationships in shunt and series configurations. </w:t>
      </w:r>
    </w:p>
    <w:p w14:paraId="39B39573" w14:textId="77777777" w:rsidR="00EC3D79" w:rsidRDefault="00EC3D79" w:rsidP="00C163DB">
      <w:pPr>
        <w:pStyle w:val="CommentText"/>
        <w:rPr>
          <w:b/>
        </w:rPr>
      </w:pPr>
    </w:p>
    <w:p w14:paraId="3979387E" w14:textId="77777777" w:rsidR="00EC3D79" w:rsidRPr="004E22F1" w:rsidRDefault="00EC3D79" w:rsidP="00C163DB">
      <w:pPr>
        <w:pStyle w:val="CommentText"/>
        <w:rPr>
          <w:b/>
        </w:rPr>
      </w:pPr>
      <w:r>
        <w:rPr>
          <w:b/>
        </w:rPr>
        <w:t xml:space="preserve">AKM: I was looking for an introduction to the test, and what the overall goal of it is. Your comment is sufficient. </w:t>
      </w:r>
    </w:p>
  </w:comment>
  <w:comment w:id="86" w:author="Amy Manocchi" w:date="2015-06-15T18:27:00Z" w:initials="AM">
    <w:p w14:paraId="60F41B29" w14:textId="77777777" w:rsidR="00EC3D79" w:rsidRDefault="00EC3D79">
      <w:pPr>
        <w:pStyle w:val="CommentText"/>
      </w:pPr>
      <w:r>
        <w:rPr>
          <w:rStyle w:val="CommentReference"/>
        </w:rPr>
        <w:annotationRef/>
      </w:r>
      <w:r>
        <w:t>How do you do this? Are you using the same strobe light technique as before?</w:t>
      </w:r>
    </w:p>
    <w:p w14:paraId="0FC2DF1F" w14:textId="77777777" w:rsidR="00EC3D79" w:rsidRDefault="00EC3D79">
      <w:pPr>
        <w:pStyle w:val="CommentText"/>
      </w:pPr>
    </w:p>
    <w:p w14:paraId="41F658F7" w14:textId="77777777" w:rsidR="00EC3D79" w:rsidRPr="00A451EF" w:rsidRDefault="00EC3D79">
      <w:pPr>
        <w:pStyle w:val="CommentText"/>
        <w:rPr>
          <w:b/>
        </w:rPr>
      </w:pPr>
      <w:r w:rsidRPr="00A451EF">
        <w:rPr>
          <w:b/>
        </w:rPr>
        <w:t xml:space="preserve">Ali: Yes. You can mention it here if you wish. </w:t>
      </w:r>
    </w:p>
  </w:comment>
  <w:comment w:id="88" w:author="Amy Manocchi" w:date="2015-06-15T18:33:00Z" w:initials="AM">
    <w:p w14:paraId="22BFD81F" w14:textId="77777777" w:rsidR="00EC3D79" w:rsidRDefault="00EC3D79">
      <w:pPr>
        <w:pStyle w:val="CommentText"/>
      </w:pPr>
      <w:r>
        <w:rPr>
          <w:rStyle w:val="CommentReference"/>
        </w:rPr>
        <w:annotationRef/>
      </w:r>
      <w:r>
        <w:t xml:space="preserve">Will you be providing representative data? What do you expect from each test? What difference do you see between the shunt and series configurations? </w:t>
      </w:r>
    </w:p>
    <w:p w14:paraId="34D2CF51" w14:textId="77777777" w:rsidR="00EC3D79" w:rsidRDefault="00EC3D79">
      <w:pPr>
        <w:pStyle w:val="CommentText"/>
      </w:pPr>
    </w:p>
    <w:p w14:paraId="166816CB" w14:textId="77777777" w:rsidR="00EC3D79" w:rsidRPr="00A451EF" w:rsidRDefault="00EC3D79">
      <w:pPr>
        <w:pStyle w:val="CommentText"/>
        <w:rPr>
          <w:b/>
        </w:rPr>
      </w:pPr>
      <w:r w:rsidRPr="00A451EF">
        <w:rPr>
          <w:b/>
        </w:rPr>
        <w:t xml:space="preserve">Ali: I do not have numerical values now but these will be provided during filming. IF needed, you can add the following observation where you find suitable: </w:t>
      </w:r>
    </w:p>
    <w:p w14:paraId="323F1E59" w14:textId="77777777" w:rsidR="00EC3D79" w:rsidRPr="00A451EF" w:rsidRDefault="00EC3D79">
      <w:pPr>
        <w:pStyle w:val="CommentText"/>
        <w:rPr>
          <w:b/>
        </w:rPr>
      </w:pPr>
    </w:p>
    <w:p w14:paraId="3A7C0371" w14:textId="77777777" w:rsidR="00EC3D79" w:rsidRPr="00A451EF" w:rsidRDefault="00EC3D79">
      <w:pPr>
        <w:pStyle w:val="CommentText"/>
      </w:pPr>
      <w:r w:rsidRPr="00A451EF">
        <w:rPr>
          <w:b/>
        </w:rPr>
        <w:t>“I</w:t>
      </w:r>
      <w:r w:rsidRPr="00A451EF">
        <w:rPr>
          <w:b/>
          <w:vertAlign w:val="subscript"/>
        </w:rPr>
        <w:t>A</w:t>
      </w:r>
      <w:r w:rsidRPr="00A451EF">
        <w:rPr>
          <w:b/>
        </w:rPr>
        <w:t xml:space="preserve"> is expected to increase with lower load resistance, i.e. higher loads, as the impedance seen from the back </w:t>
      </w:r>
      <w:proofErr w:type="spellStart"/>
      <w:r w:rsidRPr="00A451EF">
        <w:rPr>
          <w:b/>
        </w:rPr>
        <w:t>e.m.f</w:t>
      </w:r>
      <w:proofErr w:type="spellEnd"/>
      <w:r w:rsidRPr="00A451EF">
        <w:rPr>
          <w:b/>
        </w:rPr>
        <w:t xml:space="preserve">. across the armature and field windings has dropped and more current draw is expected. </w:t>
      </w:r>
      <w:r w:rsidRPr="00A451EF">
        <w:rPr>
          <w:b/>
          <w:i/>
        </w:rPr>
        <w:t>V</w:t>
      </w:r>
      <w:r w:rsidRPr="00A451EF">
        <w:rPr>
          <w:b/>
          <w:i/>
          <w:vertAlign w:val="subscript"/>
        </w:rPr>
        <w:t>A</w:t>
      </w:r>
      <w:r w:rsidRPr="00A451EF">
        <w:rPr>
          <w:b/>
        </w:rPr>
        <w:t xml:space="preserve"> may increase then drop depending on the load since the back </w:t>
      </w:r>
      <w:proofErr w:type="spellStart"/>
      <w:r w:rsidRPr="00A451EF">
        <w:rPr>
          <w:b/>
        </w:rPr>
        <w:t>e.m.f</w:t>
      </w:r>
      <w:proofErr w:type="spellEnd"/>
      <w:r w:rsidRPr="00A451EF">
        <w:rPr>
          <w:b/>
        </w:rPr>
        <w:t xml:space="preserve">. is not constant—when more current is drawn by the load, the series field current which is the same as the armature current in this case would increase and thus </w:t>
      </w:r>
      <w:r w:rsidRPr="00A451EF">
        <w:rPr>
          <w:b/>
          <w:i/>
        </w:rPr>
        <w:t>E</w:t>
      </w:r>
      <w:r w:rsidRPr="00A451EF">
        <w:rPr>
          <w:b/>
          <w:i/>
          <w:vertAlign w:val="subscript"/>
        </w:rPr>
        <w:t>A</w:t>
      </w:r>
      <w:r w:rsidRPr="00A451EF">
        <w:rPr>
          <w:b/>
        </w:rPr>
        <w:t xml:space="preserve"> would increase; however, this increase in current leads to increase of voltage drop across the armature and series windings leading to a decrease in </w:t>
      </w:r>
      <w:r w:rsidRPr="00A451EF">
        <w:rPr>
          <w:b/>
          <w:i/>
        </w:rPr>
        <w:t>V</w:t>
      </w:r>
      <w:r w:rsidRPr="00A451EF">
        <w:rPr>
          <w:b/>
          <w:i/>
          <w:vertAlign w:val="subscript"/>
        </w:rPr>
        <w:t>A</w:t>
      </w:r>
      <w:r w:rsidRPr="00A451EF">
        <w:rPr>
          <w:b/>
        </w:rPr>
        <w:t xml:space="preserve">. In steady state, the load resistance value compared to the field and armature resistances, and the variation of </w:t>
      </w:r>
      <w:r w:rsidRPr="00A451EF">
        <w:rPr>
          <w:b/>
          <w:i/>
        </w:rPr>
        <w:t>E</w:t>
      </w:r>
      <w:r w:rsidRPr="00A451EF">
        <w:rPr>
          <w:b/>
          <w:i/>
          <w:vertAlign w:val="subscript"/>
        </w:rPr>
        <w:t>A</w:t>
      </w:r>
      <w:r w:rsidRPr="00A451EF">
        <w:rPr>
          <w:b/>
        </w:rPr>
        <w:t xml:space="preserve"> will determine how much </w:t>
      </w:r>
      <w:r w:rsidRPr="00A451EF">
        <w:rPr>
          <w:b/>
          <w:i/>
        </w:rPr>
        <w:t>I</w:t>
      </w:r>
      <w:r w:rsidRPr="00A451EF">
        <w:rPr>
          <w:b/>
          <w:i/>
          <w:vertAlign w:val="subscript"/>
        </w:rPr>
        <w:t xml:space="preserve">A </w:t>
      </w:r>
      <w:r w:rsidRPr="00A451EF">
        <w:rPr>
          <w:b/>
        </w:rPr>
        <w:t xml:space="preserve">and </w:t>
      </w:r>
      <w:r w:rsidRPr="00A451EF">
        <w:rPr>
          <w:b/>
          <w:i/>
        </w:rPr>
        <w:t>E</w:t>
      </w:r>
      <w:r w:rsidRPr="00A451EF">
        <w:rPr>
          <w:b/>
          <w:i/>
          <w:vertAlign w:val="subscript"/>
        </w:rPr>
        <w:t>A</w:t>
      </w:r>
      <w:r w:rsidRPr="00A451EF">
        <w:rPr>
          <w:b/>
        </w:rPr>
        <w:t xml:space="preserve"> will increase or decrease.”  </w:t>
      </w:r>
    </w:p>
  </w:comment>
  <w:comment w:id="89" w:author="Dennis McGonagle" w:date="2015-06-15T18:28:00Z" w:initials="DM">
    <w:p w14:paraId="429CC7FD" w14:textId="77777777" w:rsidR="00EC3D79" w:rsidRDefault="00EC3D79">
      <w:pPr>
        <w:pStyle w:val="CommentText"/>
      </w:pPr>
      <w:r>
        <w:rPr>
          <w:rStyle w:val="CommentReference"/>
        </w:rPr>
        <w:annotationRef/>
      </w:r>
      <w:r>
        <w:t>Permission for use not secured- possible to recreate similar image?</w:t>
      </w:r>
    </w:p>
    <w:p w14:paraId="13B108C2" w14:textId="77777777" w:rsidR="00EC3D79" w:rsidRDefault="00EC3D79">
      <w:pPr>
        <w:pStyle w:val="CommentText"/>
      </w:pPr>
    </w:p>
    <w:p w14:paraId="09A9B7C6" w14:textId="77777777" w:rsidR="00EC3D79" w:rsidRPr="00A451EF" w:rsidRDefault="00EC3D79">
      <w:pPr>
        <w:pStyle w:val="CommentText"/>
        <w:rPr>
          <w:b/>
        </w:rPr>
      </w:pPr>
    </w:p>
  </w:comment>
  <w:comment w:id="90" w:author="Dennis McGonagle" w:date="2015-06-15T18:28:00Z" w:initials="DM">
    <w:p w14:paraId="4EFBCA5F" w14:textId="77777777" w:rsidR="00EC3D79" w:rsidRDefault="00EC3D79">
      <w:pPr>
        <w:pStyle w:val="CommentText"/>
      </w:pPr>
      <w:r>
        <w:rPr>
          <w:rStyle w:val="CommentReference"/>
        </w:rPr>
        <w:annotationRef/>
      </w:r>
      <w:r>
        <w:t>Permission for use not secured- possible to recreate similar image?</w:t>
      </w:r>
    </w:p>
    <w:p w14:paraId="2C8F7521" w14:textId="77777777" w:rsidR="00EC3D79" w:rsidRDefault="00EC3D79">
      <w:pPr>
        <w:pStyle w:val="CommentText"/>
      </w:pPr>
    </w:p>
    <w:p w14:paraId="168D4BEE" w14:textId="77777777" w:rsidR="00EC3D79" w:rsidRPr="00A451EF" w:rsidRDefault="00EC3D79">
      <w:pPr>
        <w:pStyle w:val="CommentText"/>
        <w:rPr>
          <w:b/>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82916E" w15:done="0"/>
  <w15:commentEx w15:paraId="4A5181A2" w15:done="0"/>
  <w15:commentEx w15:paraId="6A5FB9BE" w15:done="0"/>
  <w15:commentEx w15:paraId="0FEE6B5F" w15:done="0"/>
  <w15:commentEx w15:paraId="3BD59B9F" w15:done="0"/>
  <w15:commentEx w15:paraId="0CC0006D" w15:done="0"/>
  <w15:commentEx w15:paraId="266774F3" w15:done="0"/>
  <w15:commentEx w15:paraId="3979387E" w15:done="0"/>
  <w15:commentEx w15:paraId="41F658F7" w15:done="0"/>
  <w15:commentEx w15:paraId="3A7C0371" w15:done="0"/>
  <w15:commentEx w15:paraId="09A9B7C6" w15:done="0"/>
  <w15:commentEx w15:paraId="168D4B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6C73F" w14:textId="77777777" w:rsidR="00EC3D79" w:rsidRDefault="00EC3D79" w:rsidP="00C515DD">
      <w:pPr>
        <w:spacing w:after="0" w:line="240" w:lineRule="auto"/>
      </w:pPr>
      <w:r>
        <w:separator/>
      </w:r>
    </w:p>
  </w:endnote>
  <w:endnote w:type="continuationSeparator" w:id="0">
    <w:p w14:paraId="6FA103F5" w14:textId="77777777" w:rsidR="00EC3D79" w:rsidRDefault="00EC3D79" w:rsidP="00C5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D6CA4" w14:textId="77777777" w:rsidR="00EC3D79" w:rsidRDefault="00EC3D79" w:rsidP="00C515DD">
      <w:pPr>
        <w:spacing w:after="0" w:line="240" w:lineRule="auto"/>
      </w:pPr>
      <w:r>
        <w:separator/>
      </w:r>
    </w:p>
  </w:footnote>
  <w:footnote w:type="continuationSeparator" w:id="0">
    <w:p w14:paraId="788F3B58" w14:textId="77777777" w:rsidR="00EC3D79" w:rsidRDefault="00EC3D79" w:rsidP="00C5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E8C75" w14:textId="77777777" w:rsidR="00EC3D79" w:rsidRDefault="00EC3D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377"/>
    <w:multiLevelType w:val="hybridMultilevel"/>
    <w:tmpl w:val="43B60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9044A"/>
    <w:multiLevelType w:val="hybridMultilevel"/>
    <w:tmpl w:val="90AC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45B5C"/>
    <w:multiLevelType w:val="hybridMultilevel"/>
    <w:tmpl w:val="4FC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E60A2"/>
    <w:multiLevelType w:val="hybridMultilevel"/>
    <w:tmpl w:val="FA402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60D1A"/>
    <w:multiLevelType w:val="hybridMultilevel"/>
    <w:tmpl w:val="AC56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91EAC"/>
    <w:multiLevelType w:val="hybridMultilevel"/>
    <w:tmpl w:val="A314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17CC1"/>
    <w:multiLevelType w:val="hybridMultilevel"/>
    <w:tmpl w:val="A7C81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20377"/>
    <w:multiLevelType w:val="hybridMultilevel"/>
    <w:tmpl w:val="44E0D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26BBA"/>
    <w:multiLevelType w:val="hybridMultilevel"/>
    <w:tmpl w:val="1068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60143"/>
    <w:multiLevelType w:val="hybridMultilevel"/>
    <w:tmpl w:val="43C8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055CD"/>
    <w:multiLevelType w:val="multilevel"/>
    <w:tmpl w:val="53647CF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ED91755"/>
    <w:multiLevelType w:val="multilevel"/>
    <w:tmpl w:val="7B862826"/>
    <w:lvl w:ilvl="0">
      <w:start w:val="10"/>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215F97"/>
    <w:multiLevelType w:val="hybridMultilevel"/>
    <w:tmpl w:val="00E2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F9424B"/>
    <w:multiLevelType w:val="hybridMultilevel"/>
    <w:tmpl w:val="06F2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74C4B"/>
    <w:multiLevelType w:val="hybridMultilevel"/>
    <w:tmpl w:val="8102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0575C9"/>
    <w:multiLevelType w:val="hybridMultilevel"/>
    <w:tmpl w:val="04DC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A7C1B"/>
    <w:multiLevelType w:val="multilevel"/>
    <w:tmpl w:val="D304F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8B84A74"/>
    <w:multiLevelType w:val="hybridMultilevel"/>
    <w:tmpl w:val="26B0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CB0453"/>
    <w:multiLevelType w:val="hybridMultilevel"/>
    <w:tmpl w:val="30E8B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6D4165"/>
    <w:multiLevelType w:val="hybridMultilevel"/>
    <w:tmpl w:val="0F905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92445"/>
    <w:multiLevelType w:val="hybridMultilevel"/>
    <w:tmpl w:val="3530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11291A"/>
    <w:multiLevelType w:val="hybridMultilevel"/>
    <w:tmpl w:val="EC16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850CD8"/>
    <w:multiLevelType w:val="hybridMultilevel"/>
    <w:tmpl w:val="F700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FC7812"/>
    <w:multiLevelType w:val="hybridMultilevel"/>
    <w:tmpl w:val="5C7C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5C1764"/>
    <w:multiLevelType w:val="hybridMultilevel"/>
    <w:tmpl w:val="05B8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8C5D46"/>
    <w:multiLevelType w:val="multilevel"/>
    <w:tmpl w:val="4028D290"/>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3B310593"/>
    <w:multiLevelType w:val="hybridMultilevel"/>
    <w:tmpl w:val="07243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7E04BF"/>
    <w:multiLevelType w:val="hybridMultilevel"/>
    <w:tmpl w:val="9A80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6E2131"/>
    <w:multiLevelType w:val="hybridMultilevel"/>
    <w:tmpl w:val="0372A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AE3CC1"/>
    <w:multiLevelType w:val="multilevel"/>
    <w:tmpl w:val="0D780E42"/>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A1319D"/>
    <w:multiLevelType w:val="hybridMultilevel"/>
    <w:tmpl w:val="1F54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815CFB"/>
    <w:multiLevelType w:val="multilevel"/>
    <w:tmpl w:val="868289DC"/>
    <w:lvl w:ilvl="0">
      <w:start w:val="10"/>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F74933"/>
    <w:multiLevelType w:val="hybridMultilevel"/>
    <w:tmpl w:val="EAEA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9E2AFC"/>
    <w:multiLevelType w:val="hybridMultilevel"/>
    <w:tmpl w:val="7D140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064FDE"/>
    <w:multiLevelType w:val="hybridMultilevel"/>
    <w:tmpl w:val="9EA2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C673F0"/>
    <w:multiLevelType w:val="hybridMultilevel"/>
    <w:tmpl w:val="605E6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A70254"/>
    <w:multiLevelType w:val="hybridMultilevel"/>
    <w:tmpl w:val="DB0E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BE7466"/>
    <w:multiLevelType w:val="hybridMultilevel"/>
    <w:tmpl w:val="9DB8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E83920"/>
    <w:multiLevelType w:val="hybridMultilevel"/>
    <w:tmpl w:val="37CAD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106773"/>
    <w:multiLevelType w:val="hybridMultilevel"/>
    <w:tmpl w:val="F28E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725534"/>
    <w:multiLevelType w:val="hybridMultilevel"/>
    <w:tmpl w:val="D4C8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75322"/>
    <w:multiLevelType w:val="hybridMultilevel"/>
    <w:tmpl w:val="FC88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074FB6"/>
    <w:multiLevelType w:val="hybridMultilevel"/>
    <w:tmpl w:val="7B2A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23365E"/>
    <w:multiLevelType w:val="hybridMultilevel"/>
    <w:tmpl w:val="DF28B53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num w:numId="1">
    <w:abstractNumId w:val="8"/>
  </w:num>
  <w:num w:numId="2">
    <w:abstractNumId w:val="17"/>
  </w:num>
  <w:num w:numId="3">
    <w:abstractNumId w:val="14"/>
  </w:num>
  <w:num w:numId="4">
    <w:abstractNumId w:val="20"/>
  </w:num>
  <w:num w:numId="5">
    <w:abstractNumId w:val="32"/>
  </w:num>
  <w:num w:numId="6">
    <w:abstractNumId w:val="36"/>
  </w:num>
  <w:num w:numId="7">
    <w:abstractNumId w:val="34"/>
  </w:num>
  <w:num w:numId="8">
    <w:abstractNumId w:val="24"/>
  </w:num>
  <w:num w:numId="9">
    <w:abstractNumId w:val="12"/>
  </w:num>
  <w:num w:numId="10">
    <w:abstractNumId w:val="4"/>
  </w:num>
  <w:num w:numId="11">
    <w:abstractNumId w:val="33"/>
  </w:num>
  <w:num w:numId="12">
    <w:abstractNumId w:val="13"/>
  </w:num>
  <w:num w:numId="13">
    <w:abstractNumId w:val="39"/>
  </w:num>
  <w:num w:numId="14">
    <w:abstractNumId w:val="15"/>
  </w:num>
  <w:num w:numId="15">
    <w:abstractNumId w:val="19"/>
  </w:num>
  <w:num w:numId="16">
    <w:abstractNumId w:val="41"/>
  </w:num>
  <w:num w:numId="17">
    <w:abstractNumId w:val="42"/>
  </w:num>
  <w:num w:numId="18">
    <w:abstractNumId w:val="30"/>
  </w:num>
  <w:num w:numId="19">
    <w:abstractNumId w:val="23"/>
  </w:num>
  <w:num w:numId="20">
    <w:abstractNumId w:val="6"/>
  </w:num>
  <w:num w:numId="21">
    <w:abstractNumId w:val="27"/>
  </w:num>
  <w:num w:numId="22">
    <w:abstractNumId w:val="2"/>
  </w:num>
  <w:num w:numId="23">
    <w:abstractNumId w:val="5"/>
  </w:num>
  <w:num w:numId="24">
    <w:abstractNumId w:val="9"/>
  </w:num>
  <w:num w:numId="25">
    <w:abstractNumId w:val="3"/>
  </w:num>
  <w:num w:numId="26">
    <w:abstractNumId w:val="28"/>
  </w:num>
  <w:num w:numId="27">
    <w:abstractNumId w:val="38"/>
  </w:num>
  <w:num w:numId="28">
    <w:abstractNumId w:val="0"/>
  </w:num>
  <w:num w:numId="29">
    <w:abstractNumId w:val="22"/>
  </w:num>
  <w:num w:numId="30">
    <w:abstractNumId w:val="35"/>
  </w:num>
  <w:num w:numId="31">
    <w:abstractNumId w:val="7"/>
  </w:num>
  <w:num w:numId="32">
    <w:abstractNumId w:val="26"/>
  </w:num>
  <w:num w:numId="33">
    <w:abstractNumId w:val="1"/>
  </w:num>
  <w:num w:numId="34">
    <w:abstractNumId w:val="43"/>
  </w:num>
  <w:num w:numId="35">
    <w:abstractNumId w:val="37"/>
  </w:num>
  <w:num w:numId="36">
    <w:abstractNumId w:val="21"/>
  </w:num>
  <w:num w:numId="37">
    <w:abstractNumId w:val="40"/>
  </w:num>
  <w:num w:numId="38">
    <w:abstractNumId w:val="29"/>
  </w:num>
  <w:num w:numId="39">
    <w:abstractNumId w:val="18"/>
  </w:num>
  <w:num w:numId="40">
    <w:abstractNumId w:val="11"/>
  </w:num>
  <w:num w:numId="41">
    <w:abstractNumId w:val="31"/>
  </w:num>
  <w:num w:numId="42">
    <w:abstractNumId w:val="10"/>
  </w:num>
  <w:num w:numId="43">
    <w:abstractNumId w:val="16"/>
  </w:num>
  <w:num w:numId="44">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2CF"/>
    <w:rsid w:val="00006B05"/>
    <w:rsid w:val="0003288E"/>
    <w:rsid w:val="000605F0"/>
    <w:rsid w:val="00073980"/>
    <w:rsid w:val="00083A55"/>
    <w:rsid w:val="00090FB3"/>
    <w:rsid w:val="00091D3D"/>
    <w:rsid w:val="000A1487"/>
    <w:rsid w:val="000B2977"/>
    <w:rsid w:val="000B7CEE"/>
    <w:rsid w:val="000D79C0"/>
    <w:rsid w:val="000E1624"/>
    <w:rsid w:val="000E16D7"/>
    <w:rsid w:val="000F35FB"/>
    <w:rsid w:val="000F460E"/>
    <w:rsid w:val="000F6189"/>
    <w:rsid w:val="00111B10"/>
    <w:rsid w:val="00113ED7"/>
    <w:rsid w:val="001153B9"/>
    <w:rsid w:val="001319AD"/>
    <w:rsid w:val="00137B79"/>
    <w:rsid w:val="00141E26"/>
    <w:rsid w:val="00141F6E"/>
    <w:rsid w:val="00146E91"/>
    <w:rsid w:val="00156E42"/>
    <w:rsid w:val="0017566B"/>
    <w:rsid w:val="00180FC5"/>
    <w:rsid w:val="00182F1B"/>
    <w:rsid w:val="00193206"/>
    <w:rsid w:val="00195424"/>
    <w:rsid w:val="001B74C1"/>
    <w:rsid w:val="001B7AF7"/>
    <w:rsid w:val="001B7EC6"/>
    <w:rsid w:val="001D282F"/>
    <w:rsid w:val="00201F67"/>
    <w:rsid w:val="00211A27"/>
    <w:rsid w:val="002162C8"/>
    <w:rsid w:val="00217677"/>
    <w:rsid w:val="002210EC"/>
    <w:rsid w:val="00247879"/>
    <w:rsid w:val="0025231B"/>
    <w:rsid w:val="00281863"/>
    <w:rsid w:val="002941BA"/>
    <w:rsid w:val="002A7BE3"/>
    <w:rsid w:val="002B13E4"/>
    <w:rsid w:val="002F12BD"/>
    <w:rsid w:val="00343BF3"/>
    <w:rsid w:val="00353794"/>
    <w:rsid w:val="00362D09"/>
    <w:rsid w:val="00373EFF"/>
    <w:rsid w:val="0039205C"/>
    <w:rsid w:val="0039662A"/>
    <w:rsid w:val="00397D0C"/>
    <w:rsid w:val="003A0854"/>
    <w:rsid w:val="003C14B5"/>
    <w:rsid w:val="003D2CC9"/>
    <w:rsid w:val="003D4D55"/>
    <w:rsid w:val="003D70AC"/>
    <w:rsid w:val="003F0BB7"/>
    <w:rsid w:val="004016DE"/>
    <w:rsid w:val="00421119"/>
    <w:rsid w:val="00423577"/>
    <w:rsid w:val="00450DE9"/>
    <w:rsid w:val="0046082B"/>
    <w:rsid w:val="00460BCA"/>
    <w:rsid w:val="004660A5"/>
    <w:rsid w:val="004667B5"/>
    <w:rsid w:val="004809C7"/>
    <w:rsid w:val="004864A2"/>
    <w:rsid w:val="004C4384"/>
    <w:rsid w:val="004E22F1"/>
    <w:rsid w:val="004F15FE"/>
    <w:rsid w:val="005126E9"/>
    <w:rsid w:val="0054023F"/>
    <w:rsid w:val="00545B28"/>
    <w:rsid w:val="00550D32"/>
    <w:rsid w:val="00572410"/>
    <w:rsid w:val="00572A00"/>
    <w:rsid w:val="00573033"/>
    <w:rsid w:val="005734C5"/>
    <w:rsid w:val="0057452B"/>
    <w:rsid w:val="00590D76"/>
    <w:rsid w:val="0059779C"/>
    <w:rsid w:val="005C27DA"/>
    <w:rsid w:val="005C4C88"/>
    <w:rsid w:val="005C57A9"/>
    <w:rsid w:val="005C591E"/>
    <w:rsid w:val="005E3B04"/>
    <w:rsid w:val="005F7CDF"/>
    <w:rsid w:val="00606737"/>
    <w:rsid w:val="00626D09"/>
    <w:rsid w:val="00631379"/>
    <w:rsid w:val="00632874"/>
    <w:rsid w:val="00661B2C"/>
    <w:rsid w:val="00667C15"/>
    <w:rsid w:val="006A741E"/>
    <w:rsid w:val="006C7AAF"/>
    <w:rsid w:val="006D4978"/>
    <w:rsid w:val="006D7DCB"/>
    <w:rsid w:val="006E1F98"/>
    <w:rsid w:val="006E3F27"/>
    <w:rsid w:val="00707842"/>
    <w:rsid w:val="007100EE"/>
    <w:rsid w:val="00714BA6"/>
    <w:rsid w:val="007168D9"/>
    <w:rsid w:val="00720FD2"/>
    <w:rsid w:val="00745790"/>
    <w:rsid w:val="00753722"/>
    <w:rsid w:val="007548CC"/>
    <w:rsid w:val="007640AB"/>
    <w:rsid w:val="00774DBE"/>
    <w:rsid w:val="00780A12"/>
    <w:rsid w:val="007864CA"/>
    <w:rsid w:val="00786549"/>
    <w:rsid w:val="00793917"/>
    <w:rsid w:val="007B7149"/>
    <w:rsid w:val="007D1097"/>
    <w:rsid w:val="007D112A"/>
    <w:rsid w:val="007F111D"/>
    <w:rsid w:val="007F206D"/>
    <w:rsid w:val="007F6B49"/>
    <w:rsid w:val="00813BAA"/>
    <w:rsid w:val="00813FE8"/>
    <w:rsid w:val="0082624D"/>
    <w:rsid w:val="00841AE2"/>
    <w:rsid w:val="00842281"/>
    <w:rsid w:val="00856A27"/>
    <w:rsid w:val="00866DD6"/>
    <w:rsid w:val="0087026F"/>
    <w:rsid w:val="00871A5D"/>
    <w:rsid w:val="008728B5"/>
    <w:rsid w:val="008B09AB"/>
    <w:rsid w:val="008B499E"/>
    <w:rsid w:val="008F074A"/>
    <w:rsid w:val="008F2BB5"/>
    <w:rsid w:val="008F5CCE"/>
    <w:rsid w:val="00900382"/>
    <w:rsid w:val="00901896"/>
    <w:rsid w:val="00916335"/>
    <w:rsid w:val="00930D99"/>
    <w:rsid w:val="00941352"/>
    <w:rsid w:val="00952127"/>
    <w:rsid w:val="00955D27"/>
    <w:rsid w:val="00980C31"/>
    <w:rsid w:val="00995F44"/>
    <w:rsid w:val="009A2BD8"/>
    <w:rsid w:val="009B046F"/>
    <w:rsid w:val="009B6AE0"/>
    <w:rsid w:val="009D5F7C"/>
    <w:rsid w:val="009E42CF"/>
    <w:rsid w:val="009E4F98"/>
    <w:rsid w:val="009E6FB0"/>
    <w:rsid w:val="00A31382"/>
    <w:rsid w:val="00A451EF"/>
    <w:rsid w:val="00A741E3"/>
    <w:rsid w:val="00A83A16"/>
    <w:rsid w:val="00AA4A45"/>
    <w:rsid w:val="00AC310A"/>
    <w:rsid w:val="00AD4604"/>
    <w:rsid w:val="00AF2567"/>
    <w:rsid w:val="00AF3569"/>
    <w:rsid w:val="00B20ABC"/>
    <w:rsid w:val="00B606E8"/>
    <w:rsid w:val="00B66833"/>
    <w:rsid w:val="00B7155B"/>
    <w:rsid w:val="00B84068"/>
    <w:rsid w:val="00B90A00"/>
    <w:rsid w:val="00B968B6"/>
    <w:rsid w:val="00BA071B"/>
    <w:rsid w:val="00BA30A2"/>
    <w:rsid w:val="00BB0220"/>
    <w:rsid w:val="00BC666A"/>
    <w:rsid w:val="00BD278B"/>
    <w:rsid w:val="00BE5C35"/>
    <w:rsid w:val="00BF43B6"/>
    <w:rsid w:val="00BF75D7"/>
    <w:rsid w:val="00C163DB"/>
    <w:rsid w:val="00C25FAE"/>
    <w:rsid w:val="00C375F8"/>
    <w:rsid w:val="00C4384F"/>
    <w:rsid w:val="00C45AE4"/>
    <w:rsid w:val="00C515DD"/>
    <w:rsid w:val="00C53EB2"/>
    <w:rsid w:val="00C57FCC"/>
    <w:rsid w:val="00C65CC4"/>
    <w:rsid w:val="00C65EFE"/>
    <w:rsid w:val="00C6630B"/>
    <w:rsid w:val="00C81A70"/>
    <w:rsid w:val="00C854E5"/>
    <w:rsid w:val="00C85F6E"/>
    <w:rsid w:val="00C953CD"/>
    <w:rsid w:val="00CB38B1"/>
    <w:rsid w:val="00CD65DF"/>
    <w:rsid w:val="00CE1DB7"/>
    <w:rsid w:val="00D01487"/>
    <w:rsid w:val="00D042C9"/>
    <w:rsid w:val="00D071F9"/>
    <w:rsid w:val="00D1514C"/>
    <w:rsid w:val="00D2439F"/>
    <w:rsid w:val="00D57189"/>
    <w:rsid w:val="00D5745A"/>
    <w:rsid w:val="00D63176"/>
    <w:rsid w:val="00D732B5"/>
    <w:rsid w:val="00D829D1"/>
    <w:rsid w:val="00D83349"/>
    <w:rsid w:val="00D91ECE"/>
    <w:rsid w:val="00DC2FE7"/>
    <w:rsid w:val="00DD4EF2"/>
    <w:rsid w:val="00DD6FDC"/>
    <w:rsid w:val="00DE3AB6"/>
    <w:rsid w:val="00DE70E1"/>
    <w:rsid w:val="00DF748F"/>
    <w:rsid w:val="00E00FCA"/>
    <w:rsid w:val="00E1434E"/>
    <w:rsid w:val="00E2207B"/>
    <w:rsid w:val="00E2219A"/>
    <w:rsid w:val="00E44E00"/>
    <w:rsid w:val="00E674D6"/>
    <w:rsid w:val="00E8508E"/>
    <w:rsid w:val="00EC3D79"/>
    <w:rsid w:val="00EC484B"/>
    <w:rsid w:val="00EC60A8"/>
    <w:rsid w:val="00EC7A0F"/>
    <w:rsid w:val="00ED738B"/>
    <w:rsid w:val="00EE6BC0"/>
    <w:rsid w:val="00EF1595"/>
    <w:rsid w:val="00F03003"/>
    <w:rsid w:val="00F1139B"/>
    <w:rsid w:val="00F115F1"/>
    <w:rsid w:val="00F241BD"/>
    <w:rsid w:val="00F27CD3"/>
    <w:rsid w:val="00F32C3C"/>
    <w:rsid w:val="00FA1423"/>
    <w:rsid w:val="00FA250C"/>
    <w:rsid w:val="00FA4DA1"/>
    <w:rsid w:val="00FB1E5F"/>
    <w:rsid w:val="00FC697B"/>
    <w:rsid w:val="00FE2707"/>
    <w:rsid w:val="00FE2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B5133"/>
  <w15:docId w15:val="{348574D3-63D8-469F-BE43-38E52B18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E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CF"/>
    <w:pPr>
      <w:ind w:left="720"/>
      <w:contextualSpacing/>
    </w:pPr>
  </w:style>
  <w:style w:type="paragraph" w:customStyle="1" w:styleId="Default">
    <w:name w:val="Default"/>
    <w:rsid w:val="006A741E"/>
    <w:pPr>
      <w:widowControl w:val="0"/>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6A74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A741E"/>
    <w:rPr>
      <w:rFonts w:ascii="Tahoma" w:hAnsi="Tahoma" w:cs="Tahoma"/>
      <w:sz w:val="16"/>
      <w:szCs w:val="16"/>
    </w:rPr>
  </w:style>
  <w:style w:type="paragraph" w:styleId="Caption">
    <w:name w:val="caption"/>
    <w:basedOn w:val="Normal"/>
    <w:next w:val="Normal"/>
    <w:uiPriority w:val="35"/>
    <w:unhideWhenUsed/>
    <w:qFormat/>
    <w:rsid w:val="006A741E"/>
    <w:pPr>
      <w:spacing w:line="240" w:lineRule="auto"/>
    </w:pPr>
    <w:rPr>
      <w:b/>
      <w:bCs/>
      <w:color w:val="4F81BD"/>
      <w:sz w:val="18"/>
      <w:szCs w:val="18"/>
    </w:rPr>
  </w:style>
  <w:style w:type="paragraph" w:styleId="Header">
    <w:name w:val="header"/>
    <w:basedOn w:val="Normal"/>
    <w:link w:val="HeaderChar"/>
    <w:uiPriority w:val="99"/>
    <w:unhideWhenUsed/>
    <w:rsid w:val="00C515DD"/>
    <w:pPr>
      <w:tabs>
        <w:tab w:val="center" w:pos="4680"/>
        <w:tab w:val="right" w:pos="9360"/>
      </w:tabs>
    </w:pPr>
  </w:style>
  <w:style w:type="character" w:customStyle="1" w:styleId="HeaderChar">
    <w:name w:val="Header Char"/>
    <w:link w:val="Header"/>
    <w:uiPriority w:val="99"/>
    <w:rsid w:val="00C515DD"/>
    <w:rPr>
      <w:sz w:val="22"/>
      <w:szCs w:val="22"/>
    </w:rPr>
  </w:style>
  <w:style w:type="paragraph" w:styleId="Footer">
    <w:name w:val="footer"/>
    <w:basedOn w:val="Normal"/>
    <w:link w:val="FooterChar"/>
    <w:uiPriority w:val="99"/>
    <w:unhideWhenUsed/>
    <w:rsid w:val="00C515DD"/>
    <w:pPr>
      <w:tabs>
        <w:tab w:val="center" w:pos="4680"/>
        <w:tab w:val="right" w:pos="9360"/>
      </w:tabs>
    </w:pPr>
  </w:style>
  <w:style w:type="character" w:customStyle="1" w:styleId="FooterChar">
    <w:name w:val="Footer Char"/>
    <w:link w:val="Footer"/>
    <w:uiPriority w:val="99"/>
    <w:rsid w:val="00C515DD"/>
    <w:rPr>
      <w:sz w:val="22"/>
      <w:szCs w:val="22"/>
    </w:rPr>
  </w:style>
  <w:style w:type="paragraph" w:styleId="FootnoteText">
    <w:name w:val="footnote text"/>
    <w:basedOn w:val="Normal"/>
    <w:link w:val="FootnoteTextChar"/>
    <w:uiPriority w:val="99"/>
    <w:semiHidden/>
    <w:unhideWhenUsed/>
    <w:rsid w:val="000B2977"/>
    <w:rPr>
      <w:sz w:val="20"/>
      <w:szCs w:val="20"/>
    </w:rPr>
  </w:style>
  <w:style w:type="character" w:customStyle="1" w:styleId="FootnoteTextChar">
    <w:name w:val="Footnote Text Char"/>
    <w:basedOn w:val="DefaultParagraphFont"/>
    <w:link w:val="FootnoteText"/>
    <w:uiPriority w:val="99"/>
    <w:semiHidden/>
    <w:rsid w:val="000B2977"/>
  </w:style>
  <w:style w:type="character" w:styleId="FootnoteReference">
    <w:name w:val="footnote reference"/>
    <w:uiPriority w:val="99"/>
    <w:semiHidden/>
    <w:unhideWhenUsed/>
    <w:rsid w:val="000B2977"/>
    <w:rPr>
      <w:vertAlign w:val="superscript"/>
    </w:rPr>
  </w:style>
  <w:style w:type="table" w:styleId="TableGrid">
    <w:name w:val="Table Grid"/>
    <w:basedOn w:val="TableNormal"/>
    <w:uiPriority w:val="59"/>
    <w:rsid w:val="0055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16DE"/>
    <w:rPr>
      <w:color w:val="0000FF"/>
      <w:u w:val="single"/>
    </w:rPr>
  </w:style>
  <w:style w:type="character" w:styleId="FollowedHyperlink">
    <w:name w:val="FollowedHyperlink"/>
    <w:uiPriority w:val="99"/>
    <w:semiHidden/>
    <w:unhideWhenUsed/>
    <w:rsid w:val="0087026F"/>
    <w:rPr>
      <w:color w:val="954F72"/>
      <w:u w:val="single"/>
    </w:rPr>
  </w:style>
  <w:style w:type="character" w:styleId="CommentReference">
    <w:name w:val="annotation reference"/>
    <w:uiPriority w:val="99"/>
    <w:semiHidden/>
    <w:unhideWhenUsed/>
    <w:rsid w:val="0087026F"/>
    <w:rPr>
      <w:sz w:val="16"/>
      <w:szCs w:val="16"/>
    </w:rPr>
  </w:style>
  <w:style w:type="paragraph" w:styleId="CommentText">
    <w:name w:val="annotation text"/>
    <w:basedOn w:val="Normal"/>
    <w:link w:val="CommentTextChar"/>
    <w:uiPriority w:val="99"/>
    <w:semiHidden/>
    <w:unhideWhenUsed/>
    <w:rsid w:val="0087026F"/>
    <w:rPr>
      <w:sz w:val="20"/>
      <w:szCs w:val="20"/>
    </w:rPr>
  </w:style>
  <w:style w:type="character" w:customStyle="1" w:styleId="CommentTextChar">
    <w:name w:val="Comment Text Char"/>
    <w:basedOn w:val="DefaultParagraphFont"/>
    <w:link w:val="CommentText"/>
    <w:uiPriority w:val="99"/>
    <w:semiHidden/>
    <w:rsid w:val="0087026F"/>
  </w:style>
  <w:style w:type="paragraph" w:styleId="CommentSubject">
    <w:name w:val="annotation subject"/>
    <w:basedOn w:val="CommentText"/>
    <w:next w:val="CommentText"/>
    <w:link w:val="CommentSubjectChar"/>
    <w:uiPriority w:val="99"/>
    <w:semiHidden/>
    <w:unhideWhenUsed/>
    <w:rsid w:val="0087026F"/>
    <w:rPr>
      <w:b/>
      <w:bCs/>
    </w:rPr>
  </w:style>
  <w:style w:type="character" w:customStyle="1" w:styleId="CommentSubjectChar">
    <w:name w:val="Comment Subject Char"/>
    <w:link w:val="CommentSubject"/>
    <w:uiPriority w:val="99"/>
    <w:semiHidden/>
    <w:rsid w:val="008702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3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roncalliphysics.wikispaces.com/file/view/dcmcur.gif/239414229/462x359/dcmcur.gi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lectrical4u.com/images/performance-curves-of-dc-ge.gi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33F26-8984-4E7D-90A8-BC3DEB092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2090</Words>
  <Characters>11918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13981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HuskyPC</dc:creator>
  <cp:keywords/>
  <cp:lastModifiedBy>Dennis McGonagle</cp:lastModifiedBy>
  <cp:revision>2</cp:revision>
  <cp:lastPrinted>2013-11-19T19:34:00Z</cp:lastPrinted>
  <dcterms:created xsi:type="dcterms:W3CDTF">2015-06-25T19:57:00Z</dcterms:created>
  <dcterms:modified xsi:type="dcterms:W3CDTF">2015-06-25T19:57:00Z</dcterms:modified>
</cp:coreProperties>
</file>