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6D88F" w14:textId="77777777" w:rsidR="00252098" w:rsidRPr="00701BC3" w:rsidRDefault="00252098" w:rsidP="00252098">
      <w:pPr>
        <w:spacing w:after="0" w:line="240" w:lineRule="auto"/>
        <w:rPr>
          <w:rFonts w:ascii="Times New Roman" w:hAnsi="Times New Roman"/>
          <w:b/>
          <w:sz w:val="24"/>
          <w:szCs w:val="24"/>
        </w:rPr>
      </w:pPr>
      <w:bookmarkStart w:id="0" w:name="_GoBack"/>
      <w:bookmarkEnd w:id="0"/>
      <w:r w:rsidRPr="0079563E">
        <w:rPr>
          <w:rFonts w:ascii="Times New Roman" w:hAnsi="Times New Roman"/>
          <w:b/>
          <w:sz w:val="28"/>
          <w:szCs w:val="24"/>
        </w:rPr>
        <w:t>PI:</w:t>
      </w:r>
      <w:r w:rsidRPr="00701BC3">
        <w:rPr>
          <w:rFonts w:ascii="Times New Roman" w:hAnsi="Times New Roman"/>
          <w:b/>
          <w:sz w:val="24"/>
          <w:szCs w:val="24"/>
        </w:rPr>
        <w:t xml:space="preserve"> </w:t>
      </w:r>
      <w:r w:rsidRPr="0079563E">
        <w:rPr>
          <w:rFonts w:ascii="Times New Roman" w:hAnsi="Times New Roman"/>
          <w:sz w:val="24"/>
          <w:szCs w:val="24"/>
        </w:rPr>
        <w:t>Ali Bazzi – University of Connecticut</w:t>
      </w:r>
    </w:p>
    <w:p w14:paraId="16EEE9FA" w14:textId="77777777" w:rsidR="00252098" w:rsidRPr="0079563E" w:rsidRDefault="00252098" w:rsidP="00252098">
      <w:pPr>
        <w:spacing w:after="0" w:line="240" w:lineRule="auto"/>
        <w:rPr>
          <w:rFonts w:ascii="Times New Roman" w:hAnsi="Times New Roman"/>
          <w:sz w:val="24"/>
          <w:szCs w:val="24"/>
        </w:rPr>
      </w:pPr>
      <w:r w:rsidRPr="00701BC3">
        <w:rPr>
          <w:rFonts w:ascii="Times New Roman" w:hAnsi="Times New Roman"/>
          <w:b/>
          <w:sz w:val="28"/>
          <w:szCs w:val="28"/>
        </w:rPr>
        <w:t>Electrical Engineering</w:t>
      </w:r>
      <w:r>
        <w:rPr>
          <w:rFonts w:ascii="Times New Roman" w:hAnsi="Times New Roman"/>
          <w:b/>
          <w:sz w:val="28"/>
          <w:szCs w:val="28"/>
        </w:rPr>
        <w:t xml:space="preserve"> Science</w:t>
      </w:r>
      <w:r w:rsidRPr="00701BC3">
        <w:rPr>
          <w:rFonts w:ascii="Times New Roman" w:hAnsi="Times New Roman"/>
          <w:b/>
          <w:sz w:val="28"/>
          <w:szCs w:val="28"/>
        </w:rPr>
        <w:t xml:space="preserve"> Education</w:t>
      </w:r>
      <w:r>
        <w:rPr>
          <w:rFonts w:ascii="Times New Roman" w:hAnsi="Times New Roman"/>
          <w:b/>
          <w:sz w:val="28"/>
          <w:szCs w:val="28"/>
        </w:rPr>
        <w:t xml:space="preserve"> Title: </w:t>
      </w:r>
      <w:r w:rsidRPr="0079563E">
        <w:rPr>
          <w:rFonts w:ascii="Times New Roman" w:hAnsi="Times New Roman"/>
          <w:sz w:val="24"/>
          <w:szCs w:val="28"/>
        </w:rPr>
        <w:t>Electric Machines and Power Electronics</w:t>
      </w:r>
      <w:r w:rsidRPr="0079563E">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VFD-fed AC Induction Machine</w:t>
      </w:r>
    </w:p>
    <w:p w14:paraId="6692D164" w14:textId="77777777" w:rsidR="00252098" w:rsidRDefault="00252098" w:rsidP="007F111D">
      <w:pPr>
        <w:autoSpaceDE w:val="0"/>
        <w:autoSpaceDN w:val="0"/>
        <w:adjustRightInd w:val="0"/>
        <w:spacing w:after="0" w:line="240" w:lineRule="auto"/>
        <w:jc w:val="both"/>
        <w:rPr>
          <w:rFonts w:ascii="Times New Roman" w:hAnsi="Times New Roman"/>
          <w:b/>
          <w:bCs/>
          <w:sz w:val="24"/>
          <w:szCs w:val="24"/>
        </w:rPr>
      </w:pPr>
    </w:p>
    <w:p w14:paraId="2977E4A9" w14:textId="77777777" w:rsidR="0039662A" w:rsidRPr="007F111D" w:rsidRDefault="000165CE" w:rsidP="007F111D">
      <w:pPr>
        <w:autoSpaceDE w:val="0"/>
        <w:autoSpaceDN w:val="0"/>
        <w:adjustRightInd w:val="0"/>
        <w:spacing w:after="0" w:line="240" w:lineRule="auto"/>
        <w:jc w:val="both"/>
        <w:rPr>
          <w:rFonts w:ascii="Times New Roman" w:hAnsi="Times New Roman"/>
          <w:b/>
          <w:bCs/>
          <w:sz w:val="24"/>
          <w:szCs w:val="24"/>
        </w:rPr>
      </w:pPr>
      <w:r w:rsidRPr="00300ABE">
        <w:rPr>
          <w:rFonts w:ascii="Times New Roman" w:hAnsi="Times New Roman"/>
          <w:b/>
          <w:bCs/>
          <w:sz w:val="28"/>
          <w:szCs w:val="24"/>
        </w:rPr>
        <w:t>Overview</w:t>
      </w:r>
      <w:r>
        <w:rPr>
          <w:rFonts w:ascii="Times New Roman" w:hAnsi="Times New Roman"/>
          <w:b/>
          <w:bCs/>
          <w:sz w:val="24"/>
          <w:szCs w:val="24"/>
        </w:rPr>
        <w:t xml:space="preserve"> </w:t>
      </w:r>
      <w:r w:rsidR="007168D9">
        <w:rPr>
          <w:rFonts w:ascii="Times New Roman" w:hAnsi="Times New Roman"/>
          <w:b/>
          <w:bCs/>
          <w:sz w:val="24"/>
          <w:szCs w:val="24"/>
        </w:rPr>
        <w:tab/>
      </w:r>
    </w:p>
    <w:p w14:paraId="778C007B" w14:textId="77777777" w:rsidR="0016093F" w:rsidRDefault="000165CE" w:rsidP="0016093F">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Variable frequency drives (VFDs) are becoming standard equipment to power most AC induction motor</w:t>
      </w:r>
      <w:r w:rsidR="003043A7">
        <w:rPr>
          <w:rFonts w:ascii="Times New Roman" w:hAnsi="Times New Roman"/>
          <w:bCs/>
          <w:sz w:val="24"/>
          <w:szCs w:val="24"/>
        </w:rPr>
        <w:t>s</w:t>
      </w:r>
      <w:r>
        <w:rPr>
          <w:rFonts w:ascii="Times New Roman" w:hAnsi="Times New Roman"/>
          <w:bCs/>
          <w:sz w:val="24"/>
          <w:szCs w:val="24"/>
        </w:rPr>
        <w:t xml:space="preserve">. These VFDs are common in </w:t>
      </w:r>
      <w:r w:rsidR="00EC12B3">
        <w:rPr>
          <w:rFonts w:ascii="Times New Roman" w:hAnsi="Times New Roman"/>
          <w:bCs/>
          <w:sz w:val="24"/>
          <w:szCs w:val="24"/>
        </w:rPr>
        <w:t>industr</w:t>
      </w:r>
      <w:r>
        <w:rPr>
          <w:rFonts w:ascii="Times New Roman" w:hAnsi="Times New Roman"/>
          <w:bCs/>
          <w:sz w:val="24"/>
          <w:szCs w:val="24"/>
        </w:rPr>
        <w:t xml:space="preserve">ial and automation applications and typically provide robust control of the motor in speed, torque, or position modes. The VFDs tested </w:t>
      </w:r>
      <w:r w:rsidR="003043A7">
        <w:rPr>
          <w:rFonts w:ascii="Times New Roman" w:hAnsi="Times New Roman"/>
          <w:bCs/>
          <w:sz w:val="24"/>
          <w:szCs w:val="24"/>
        </w:rPr>
        <w:t>and</w:t>
      </w:r>
      <w:r>
        <w:rPr>
          <w:rFonts w:ascii="Times New Roman" w:hAnsi="Times New Roman"/>
          <w:bCs/>
          <w:sz w:val="24"/>
          <w:szCs w:val="24"/>
        </w:rPr>
        <w:t xml:space="preserve"> simulated in this experiment focus on </w:t>
      </w:r>
      <w:r w:rsidR="003043A7">
        <w:rPr>
          <w:rFonts w:ascii="Times New Roman" w:hAnsi="Times New Roman"/>
          <w:bCs/>
          <w:sz w:val="24"/>
          <w:szCs w:val="24"/>
        </w:rPr>
        <w:t xml:space="preserve">speed and </w:t>
      </w:r>
      <w:r>
        <w:rPr>
          <w:rFonts w:ascii="Times New Roman" w:hAnsi="Times New Roman"/>
          <w:bCs/>
          <w:sz w:val="24"/>
          <w:szCs w:val="24"/>
        </w:rPr>
        <w:t xml:space="preserve">open-loop control with constant </w:t>
      </w:r>
      <w:r w:rsidR="008F7F7B">
        <w:rPr>
          <w:rFonts w:ascii="Times New Roman" w:hAnsi="Times New Roman"/>
          <w:bCs/>
          <w:sz w:val="24"/>
          <w:szCs w:val="24"/>
        </w:rPr>
        <w:t>voltage to frequency ratio (</w:t>
      </w:r>
      <w:r>
        <w:rPr>
          <w:rFonts w:ascii="Times New Roman" w:hAnsi="Times New Roman"/>
          <w:bCs/>
          <w:sz w:val="24"/>
          <w:szCs w:val="24"/>
        </w:rPr>
        <w:t>V/f</w:t>
      </w:r>
      <w:r w:rsidR="008F7F7B">
        <w:rPr>
          <w:rFonts w:ascii="Times New Roman" w:hAnsi="Times New Roman"/>
          <w:bCs/>
          <w:sz w:val="24"/>
          <w:szCs w:val="24"/>
        </w:rPr>
        <w:t>)</w:t>
      </w:r>
      <w:r>
        <w:rPr>
          <w:rFonts w:ascii="Times New Roman" w:hAnsi="Times New Roman"/>
          <w:bCs/>
          <w:sz w:val="24"/>
          <w:szCs w:val="24"/>
        </w:rPr>
        <w:t xml:space="preserve"> control. The induction motor typically operates at </w:t>
      </w:r>
      <w:r w:rsidR="003043A7">
        <w:rPr>
          <w:rFonts w:ascii="Times New Roman" w:hAnsi="Times New Roman"/>
          <w:bCs/>
          <w:sz w:val="24"/>
          <w:szCs w:val="24"/>
        </w:rPr>
        <w:t xml:space="preserve">a </w:t>
      </w:r>
      <w:r>
        <w:rPr>
          <w:rFonts w:ascii="Times New Roman" w:hAnsi="Times New Roman"/>
          <w:bCs/>
          <w:sz w:val="24"/>
          <w:szCs w:val="24"/>
        </w:rPr>
        <w:t xml:space="preserve">rated stator flux, and this flux is approximately proportional to the V/f ratio. To maintain constant stator flux, the voltage </w:t>
      </w:r>
      <w:r w:rsidR="003043A7">
        <w:rPr>
          <w:rFonts w:ascii="Times New Roman" w:hAnsi="Times New Roman"/>
          <w:bCs/>
          <w:sz w:val="24"/>
          <w:szCs w:val="24"/>
        </w:rPr>
        <w:t xml:space="preserve">and frequency </w:t>
      </w:r>
      <w:r>
        <w:rPr>
          <w:rFonts w:ascii="Times New Roman" w:hAnsi="Times New Roman"/>
          <w:bCs/>
          <w:sz w:val="24"/>
          <w:szCs w:val="24"/>
        </w:rPr>
        <w:t>applied to the stator</w:t>
      </w:r>
      <w:r w:rsidR="003043A7">
        <w:rPr>
          <w:rFonts w:ascii="Times New Roman" w:hAnsi="Times New Roman"/>
          <w:bCs/>
          <w:sz w:val="24"/>
          <w:szCs w:val="24"/>
        </w:rPr>
        <w:t xml:space="preserve"> ar</w:t>
      </w:r>
      <w:r>
        <w:rPr>
          <w:rFonts w:ascii="Times New Roman" w:hAnsi="Times New Roman"/>
          <w:bCs/>
          <w:sz w:val="24"/>
          <w:szCs w:val="24"/>
        </w:rPr>
        <w:t xml:space="preserve">e maintained at </w:t>
      </w:r>
      <w:r w:rsidR="003043A7">
        <w:rPr>
          <w:rFonts w:ascii="Times New Roman" w:hAnsi="Times New Roman"/>
          <w:bCs/>
          <w:sz w:val="24"/>
          <w:szCs w:val="24"/>
        </w:rPr>
        <w:t xml:space="preserve">a </w:t>
      </w:r>
      <w:r>
        <w:rPr>
          <w:rFonts w:ascii="Times New Roman" w:hAnsi="Times New Roman"/>
          <w:bCs/>
          <w:sz w:val="24"/>
          <w:szCs w:val="24"/>
        </w:rPr>
        <w:t>constant ratio</w:t>
      </w:r>
      <w:r w:rsidR="003043A7">
        <w:rPr>
          <w:rFonts w:ascii="Times New Roman" w:hAnsi="Times New Roman"/>
          <w:bCs/>
          <w:sz w:val="24"/>
          <w:szCs w:val="24"/>
        </w:rPr>
        <w:t>,</w:t>
      </w:r>
      <w:r>
        <w:rPr>
          <w:rFonts w:ascii="Times New Roman" w:hAnsi="Times New Roman"/>
          <w:bCs/>
          <w:sz w:val="24"/>
          <w:szCs w:val="24"/>
        </w:rPr>
        <w:t xml:space="preserve"> which is the V/f ratio. </w:t>
      </w:r>
      <w:r w:rsidR="0016093F">
        <w:rPr>
          <w:rFonts w:ascii="Times New Roman" w:hAnsi="Times New Roman"/>
          <w:bCs/>
          <w:sz w:val="24"/>
          <w:szCs w:val="24"/>
        </w:rPr>
        <w:t xml:space="preserve">The VFD used in this experiment is a 1 hp Yaskawa V1000 drive, but the procedure applies to most commercially available general purpose drives. </w:t>
      </w:r>
    </w:p>
    <w:p w14:paraId="50FB6DC3" w14:textId="77777777" w:rsidR="009E7BD1" w:rsidRDefault="009E7BD1" w:rsidP="005F7CDF">
      <w:pPr>
        <w:autoSpaceDE w:val="0"/>
        <w:autoSpaceDN w:val="0"/>
        <w:adjustRightInd w:val="0"/>
        <w:spacing w:after="0" w:line="240" w:lineRule="auto"/>
        <w:rPr>
          <w:rFonts w:ascii="Times New Roman" w:hAnsi="Times New Roman"/>
          <w:bCs/>
          <w:sz w:val="24"/>
          <w:szCs w:val="24"/>
        </w:rPr>
      </w:pPr>
    </w:p>
    <w:p w14:paraId="58AEAE13" w14:textId="77777777" w:rsidR="000165CE" w:rsidRDefault="009E7BD1" w:rsidP="005F7CDF">
      <w:pPr>
        <w:autoSpaceDE w:val="0"/>
        <w:autoSpaceDN w:val="0"/>
        <w:adjustRightInd w:val="0"/>
        <w:spacing w:after="0" w:line="240" w:lineRule="auto"/>
        <w:rPr>
          <w:ins w:id="1" w:author="Amy Manocchi" w:date="2015-05-28T09:31:00Z"/>
          <w:rFonts w:ascii="Times New Roman" w:hAnsi="Times New Roman"/>
          <w:b/>
          <w:bCs/>
          <w:sz w:val="24"/>
          <w:szCs w:val="24"/>
        </w:rPr>
      </w:pPr>
      <w:commentRangeStart w:id="2"/>
      <w:ins w:id="3" w:author="Amy Manocchi" w:date="2015-05-28T09:31:00Z">
        <w:r w:rsidRPr="00772D8A">
          <w:rPr>
            <w:rFonts w:ascii="Times New Roman" w:hAnsi="Times New Roman"/>
            <w:b/>
            <w:bCs/>
            <w:sz w:val="28"/>
            <w:szCs w:val="24"/>
          </w:rPr>
          <w:t>Principles</w:t>
        </w:r>
        <w:commentRangeEnd w:id="2"/>
        <w:r w:rsidRPr="00772D8A">
          <w:rPr>
            <w:rStyle w:val="CommentReference"/>
            <w:sz w:val="20"/>
          </w:rPr>
          <w:commentReference w:id="2"/>
        </w:r>
      </w:ins>
    </w:p>
    <w:p w14:paraId="4058FFBF" w14:textId="5B798746" w:rsidR="009E7BD1" w:rsidRPr="00772D8A" w:rsidRDefault="00344074" w:rsidP="005F7CDF">
      <w:pPr>
        <w:autoSpaceDE w:val="0"/>
        <w:autoSpaceDN w:val="0"/>
        <w:adjustRightInd w:val="0"/>
        <w:spacing w:after="0" w:line="240" w:lineRule="auto"/>
        <w:rPr>
          <w:rFonts w:ascii="Times New Roman" w:hAnsi="Times New Roman"/>
          <w:bCs/>
          <w:sz w:val="24"/>
          <w:szCs w:val="24"/>
        </w:rPr>
      </w:pPr>
      <w:ins w:id="4" w:author="HuskyPC" w:date="2015-06-10T21:10:00Z">
        <w:r w:rsidRPr="00772D8A">
          <w:rPr>
            <w:rFonts w:ascii="Times New Roman" w:hAnsi="Times New Roman"/>
            <w:bCs/>
            <w:sz w:val="24"/>
            <w:szCs w:val="24"/>
          </w:rPr>
          <w:t>VFDs typically include a rectifier stage for AC/DC conversion, followed by an inverter stage for DC/AC inversion. The inverter and rectifier may be single-phase to supp</w:t>
        </w:r>
      </w:ins>
      <w:ins w:id="5" w:author="HuskyPC" w:date="2015-06-10T21:11:00Z">
        <w:r w:rsidRPr="00772D8A">
          <w:rPr>
            <w:rFonts w:ascii="Times New Roman" w:hAnsi="Times New Roman"/>
            <w:bCs/>
            <w:sz w:val="24"/>
            <w:szCs w:val="24"/>
          </w:rPr>
          <w:t>ly</w:t>
        </w:r>
      </w:ins>
      <w:ins w:id="6" w:author="HuskyPC" w:date="2015-06-10T21:10:00Z">
        <w:r w:rsidRPr="00772D8A">
          <w:rPr>
            <w:rFonts w:ascii="Times New Roman" w:hAnsi="Times New Roman"/>
            <w:bCs/>
            <w:sz w:val="24"/>
            <w:szCs w:val="24"/>
          </w:rPr>
          <w:t xml:space="preserve"> single-phase motors</w:t>
        </w:r>
        <w:del w:id="7" w:author="Jacob Roundy" w:date="2015-06-11T15:46:00Z">
          <w:r w:rsidRPr="00772D8A" w:rsidDel="004E158D">
            <w:rPr>
              <w:rFonts w:ascii="Times New Roman" w:hAnsi="Times New Roman"/>
              <w:bCs/>
              <w:sz w:val="24"/>
              <w:szCs w:val="24"/>
            </w:rPr>
            <w:delText>,</w:delText>
          </w:r>
        </w:del>
        <w:r w:rsidRPr="00772D8A">
          <w:rPr>
            <w:rFonts w:ascii="Times New Roman" w:hAnsi="Times New Roman"/>
            <w:bCs/>
            <w:sz w:val="24"/>
            <w:szCs w:val="24"/>
          </w:rPr>
          <w:t xml:space="preserve"> or three-phase to supply three-phase motors. </w:t>
        </w:r>
      </w:ins>
      <w:ins w:id="8" w:author="HuskyPC" w:date="2015-06-10T21:12:00Z">
        <w:r w:rsidRPr="00772D8A">
          <w:rPr>
            <w:rFonts w:ascii="Times New Roman" w:hAnsi="Times New Roman"/>
            <w:bCs/>
            <w:sz w:val="24"/>
            <w:szCs w:val="24"/>
          </w:rPr>
          <w:t>Rectifiers may also have a power factor correction stage</w:t>
        </w:r>
      </w:ins>
      <w:ins w:id="9" w:author="Jacob Roundy" w:date="2015-06-11T15:46:00Z">
        <w:r w:rsidR="004E158D">
          <w:rPr>
            <w:rFonts w:ascii="Times New Roman" w:hAnsi="Times New Roman"/>
            <w:bCs/>
            <w:sz w:val="24"/>
            <w:szCs w:val="24"/>
          </w:rPr>
          <w:t>,</w:t>
        </w:r>
      </w:ins>
      <w:ins w:id="10" w:author="HuskyPC" w:date="2015-06-10T21:12:00Z">
        <w:r w:rsidRPr="00772D8A">
          <w:rPr>
            <w:rFonts w:ascii="Times New Roman" w:hAnsi="Times New Roman"/>
            <w:bCs/>
            <w:sz w:val="24"/>
            <w:szCs w:val="24"/>
          </w:rPr>
          <w:t xml:space="preserve"> so the VFD and motor are seen at a high power factor from the grid side supplying the rectifier, to reduce current drawn from the grid into the VFD and motor. Inverters are usually switched with pulse width modulation (PWM)</w:t>
        </w:r>
      </w:ins>
      <w:ins w:id="11" w:author="Jacob Roundy" w:date="2015-06-11T15:48:00Z">
        <w:r w:rsidR="004E158D">
          <w:rPr>
            <w:rFonts w:ascii="Times New Roman" w:hAnsi="Times New Roman"/>
            <w:bCs/>
            <w:sz w:val="24"/>
            <w:szCs w:val="24"/>
          </w:rPr>
          <w:t>,</w:t>
        </w:r>
      </w:ins>
      <w:ins w:id="12" w:author="HuskyPC" w:date="2015-06-10T21:12:00Z">
        <w:r w:rsidRPr="00772D8A">
          <w:rPr>
            <w:rFonts w:ascii="Times New Roman" w:hAnsi="Times New Roman"/>
            <w:bCs/>
            <w:sz w:val="24"/>
            <w:szCs w:val="24"/>
          </w:rPr>
          <w:t xml:space="preserve"> which is a switching pattern very close to a sinusoid. Having PWM voltages fed from the inverter into the motor makes the motor see</w:t>
        </w:r>
      </w:ins>
      <w:ins w:id="13" w:author="Jacob Roundy" w:date="2015-06-11T15:49:00Z">
        <w:r w:rsidR="004E158D">
          <w:rPr>
            <w:rFonts w:ascii="Times New Roman" w:hAnsi="Times New Roman"/>
            <w:bCs/>
            <w:sz w:val="24"/>
            <w:szCs w:val="24"/>
          </w:rPr>
          <w:t xml:space="preserve"> </w:t>
        </w:r>
      </w:ins>
      <w:ins w:id="14" w:author="HuskyPC" w:date="2015-06-10T21:12:00Z">
        <w:r w:rsidRPr="00772D8A">
          <w:rPr>
            <w:rFonts w:ascii="Times New Roman" w:hAnsi="Times New Roman"/>
            <w:bCs/>
            <w:sz w:val="24"/>
            <w:szCs w:val="24"/>
          </w:rPr>
          <w:t xml:space="preserve">voltages </w:t>
        </w:r>
      </w:ins>
      <w:ins w:id="15" w:author="Jacob Roundy" w:date="2015-06-11T15:49:00Z">
        <w:r w:rsidR="004E158D">
          <w:rPr>
            <w:rFonts w:ascii="Times New Roman" w:hAnsi="Times New Roman"/>
            <w:bCs/>
            <w:sz w:val="24"/>
            <w:szCs w:val="24"/>
          </w:rPr>
          <w:t xml:space="preserve">close enough </w:t>
        </w:r>
      </w:ins>
      <w:ins w:id="16" w:author="HuskyPC" w:date="2015-06-10T21:12:00Z">
        <w:r w:rsidRPr="00772D8A">
          <w:rPr>
            <w:rFonts w:ascii="Times New Roman" w:hAnsi="Times New Roman"/>
            <w:bCs/>
            <w:sz w:val="24"/>
            <w:szCs w:val="24"/>
          </w:rPr>
          <w:t>to sinusoids</w:t>
        </w:r>
      </w:ins>
      <w:ins w:id="17" w:author="Jacob Roundy" w:date="2015-06-11T15:49:00Z">
        <w:r w:rsidR="004E158D">
          <w:rPr>
            <w:rFonts w:ascii="Times New Roman" w:hAnsi="Times New Roman"/>
            <w:bCs/>
            <w:sz w:val="24"/>
            <w:szCs w:val="24"/>
          </w:rPr>
          <w:t>,</w:t>
        </w:r>
      </w:ins>
      <w:ins w:id="18" w:author="HuskyPC" w:date="2015-06-10T21:12:00Z">
        <w:r w:rsidRPr="00772D8A">
          <w:rPr>
            <w:rFonts w:ascii="Times New Roman" w:hAnsi="Times New Roman"/>
            <w:bCs/>
            <w:sz w:val="24"/>
            <w:szCs w:val="24"/>
          </w:rPr>
          <w:t xml:space="preserve"> since most motors are designed to be line-fed</w:t>
        </w:r>
        <w:del w:id="19" w:author="Jacob Roundy" w:date="2015-06-11T15:49:00Z">
          <w:r w:rsidRPr="00772D8A" w:rsidDel="004E158D">
            <w:rPr>
              <w:rFonts w:ascii="Times New Roman" w:hAnsi="Times New Roman"/>
              <w:bCs/>
              <w:sz w:val="24"/>
              <w:szCs w:val="24"/>
            </w:rPr>
            <w:delText>,</w:delText>
          </w:r>
        </w:del>
        <w:r w:rsidRPr="00772D8A">
          <w:rPr>
            <w:rFonts w:ascii="Times New Roman" w:hAnsi="Times New Roman"/>
            <w:bCs/>
            <w:sz w:val="24"/>
            <w:szCs w:val="24"/>
          </w:rPr>
          <w:t xml:space="preserve"> </w:t>
        </w:r>
      </w:ins>
      <w:ins w:id="20" w:author="Jacob Roundy" w:date="2015-06-11T15:49:00Z">
        <w:r w:rsidR="004E158D">
          <w:rPr>
            <w:rFonts w:ascii="Times New Roman" w:hAnsi="Times New Roman"/>
            <w:bCs/>
            <w:sz w:val="24"/>
            <w:szCs w:val="24"/>
          </w:rPr>
          <w:t>(</w:t>
        </w:r>
      </w:ins>
      <w:ins w:id="21" w:author="HuskyPC" w:date="2015-06-10T21:12:00Z">
        <w:r w:rsidRPr="004E158D">
          <w:rPr>
            <w:rFonts w:ascii="Times New Roman" w:hAnsi="Times New Roman"/>
            <w:bCs/>
            <w:i/>
            <w:sz w:val="24"/>
            <w:szCs w:val="24"/>
          </w:rPr>
          <w:t>i.e.</w:t>
        </w:r>
      </w:ins>
      <w:ins w:id="22" w:author="Jacob Roundy" w:date="2015-06-11T15:49:00Z">
        <w:r w:rsidR="004E158D">
          <w:rPr>
            <w:rFonts w:ascii="Times New Roman" w:hAnsi="Times New Roman"/>
            <w:bCs/>
            <w:sz w:val="24"/>
            <w:szCs w:val="24"/>
          </w:rPr>
          <w:t>,</w:t>
        </w:r>
      </w:ins>
      <w:ins w:id="23" w:author="HuskyPC" w:date="2015-06-10T21:12:00Z">
        <w:r w:rsidRPr="00772D8A">
          <w:rPr>
            <w:rFonts w:ascii="Times New Roman" w:hAnsi="Times New Roman"/>
            <w:bCs/>
            <w:sz w:val="24"/>
            <w:szCs w:val="24"/>
          </w:rPr>
          <w:t xml:space="preserve"> directly fed by the grid</w:t>
        </w:r>
      </w:ins>
      <w:ins w:id="24" w:author="Jacob Roundy" w:date="2015-06-11T15:49:00Z">
        <w:r w:rsidR="004E158D">
          <w:rPr>
            <w:rFonts w:ascii="Times New Roman" w:hAnsi="Times New Roman"/>
            <w:bCs/>
            <w:sz w:val="24"/>
            <w:szCs w:val="24"/>
          </w:rPr>
          <w:t>)</w:t>
        </w:r>
      </w:ins>
      <w:ins w:id="25" w:author="HuskyPC" w:date="2015-06-10T21:12:00Z">
        <w:r w:rsidRPr="00772D8A">
          <w:rPr>
            <w:rFonts w:ascii="Times New Roman" w:hAnsi="Times New Roman"/>
            <w:bCs/>
            <w:sz w:val="24"/>
            <w:szCs w:val="24"/>
          </w:rPr>
          <w:t xml:space="preserve">. In PWM switching, the VFD can adjust based on user input or </w:t>
        </w:r>
      </w:ins>
      <w:ins w:id="26" w:author="Jacob Roundy" w:date="2015-06-11T15:49:00Z">
        <w:r w:rsidR="004E158D">
          <w:rPr>
            <w:rFonts w:ascii="Times New Roman" w:hAnsi="Times New Roman"/>
            <w:bCs/>
            <w:sz w:val="24"/>
            <w:szCs w:val="24"/>
          </w:rPr>
          <w:t xml:space="preserve">by </w:t>
        </w:r>
      </w:ins>
      <w:ins w:id="27" w:author="HuskyPC" w:date="2015-06-10T21:12:00Z">
        <w:r w:rsidRPr="00772D8A">
          <w:rPr>
            <w:rFonts w:ascii="Times New Roman" w:hAnsi="Times New Roman"/>
            <w:bCs/>
            <w:sz w:val="24"/>
            <w:szCs w:val="24"/>
          </w:rPr>
          <w:t>automatic</w:t>
        </w:r>
      </w:ins>
      <w:ins w:id="28" w:author="Jacob Roundy" w:date="2015-06-11T15:52:00Z">
        <w:r w:rsidR="004E158D">
          <w:rPr>
            <w:rFonts w:ascii="Times New Roman" w:hAnsi="Times New Roman"/>
            <w:bCs/>
            <w:sz w:val="24"/>
            <w:szCs w:val="24"/>
          </w:rPr>
          <w:t>ally</w:t>
        </w:r>
      </w:ins>
      <w:ins w:id="29" w:author="HuskyPC" w:date="2015-06-10T21:12:00Z">
        <w:r w:rsidRPr="00772D8A">
          <w:rPr>
            <w:rFonts w:ascii="Times New Roman" w:hAnsi="Times New Roman"/>
            <w:bCs/>
            <w:sz w:val="24"/>
            <w:szCs w:val="24"/>
          </w:rPr>
          <w:t xml:space="preserve"> control</w:t>
        </w:r>
      </w:ins>
      <w:ins w:id="30" w:author="Jacob Roundy" w:date="2015-06-11T15:50:00Z">
        <w:r w:rsidR="004E158D">
          <w:rPr>
            <w:rFonts w:ascii="Times New Roman" w:hAnsi="Times New Roman"/>
            <w:bCs/>
            <w:sz w:val="24"/>
            <w:szCs w:val="24"/>
          </w:rPr>
          <w:t>ling</w:t>
        </w:r>
      </w:ins>
      <w:ins w:id="31" w:author="HuskyPC" w:date="2015-06-10T21:12:00Z">
        <w:r w:rsidRPr="00772D8A">
          <w:rPr>
            <w:rFonts w:ascii="Times New Roman" w:hAnsi="Times New Roman"/>
            <w:bCs/>
            <w:sz w:val="24"/>
            <w:szCs w:val="24"/>
          </w:rPr>
          <w:t xml:space="preserve"> the frequency of the sinusoid into the motor</w:t>
        </w:r>
        <w:del w:id="32" w:author="Jacob Roundy" w:date="2015-06-11T15:50:00Z">
          <w:r w:rsidRPr="00772D8A" w:rsidDel="004E158D">
            <w:rPr>
              <w:rFonts w:ascii="Times New Roman" w:hAnsi="Times New Roman"/>
              <w:bCs/>
              <w:sz w:val="24"/>
              <w:szCs w:val="24"/>
            </w:rPr>
            <w:delText>,</w:delText>
          </w:r>
        </w:del>
        <w:r w:rsidRPr="00772D8A">
          <w:rPr>
            <w:rFonts w:ascii="Times New Roman" w:hAnsi="Times New Roman"/>
            <w:bCs/>
            <w:sz w:val="24"/>
            <w:szCs w:val="24"/>
          </w:rPr>
          <w:t xml:space="preserve"> and </w:t>
        </w:r>
      </w:ins>
      <w:ins w:id="33" w:author="Jacob Roundy" w:date="2015-06-11T15:50:00Z">
        <w:r w:rsidR="004E158D">
          <w:rPr>
            <w:rFonts w:ascii="Times New Roman" w:hAnsi="Times New Roman"/>
            <w:bCs/>
            <w:sz w:val="24"/>
            <w:szCs w:val="24"/>
          </w:rPr>
          <w:t xml:space="preserve">the </w:t>
        </w:r>
      </w:ins>
      <w:ins w:id="34" w:author="HuskyPC" w:date="2015-06-10T21:12:00Z">
        <w:r w:rsidRPr="00772D8A">
          <w:rPr>
            <w:rFonts w:ascii="Times New Roman" w:hAnsi="Times New Roman"/>
            <w:bCs/>
            <w:sz w:val="24"/>
            <w:szCs w:val="24"/>
          </w:rPr>
          <w:t>voltage magnitude. Most commercial VFDs use open-loop control</w:t>
        </w:r>
      </w:ins>
      <w:ins w:id="35" w:author="Jacob Roundy" w:date="2015-06-11T15:50:00Z">
        <w:r w:rsidR="004E158D">
          <w:rPr>
            <w:rFonts w:ascii="Times New Roman" w:hAnsi="Times New Roman"/>
            <w:bCs/>
            <w:sz w:val="24"/>
            <w:szCs w:val="24"/>
          </w:rPr>
          <w:t>,</w:t>
        </w:r>
      </w:ins>
      <w:ins w:id="36" w:author="HuskyPC" w:date="2015-06-10T21:12:00Z">
        <w:r w:rsidRPr="00772D8A">
          <w:rPr>
            <w:rFonts w:ascii="Times New Roman" w:hAnsi="Times New Roman"/>
            <w:bCs/>
            <w:sz w:val="24"/>
            <w:szCs w:val="24"/>
          </w:rPr>
          <w:t xml:space="preserve"> where the V/f ratio is maintained </w:t>
        </w:r>
      </w:ins>
      <w:ins w:id="37" w:author="Jacob Roundy" w:date="2015-06-11T15:50:00Z">
        <w:r w:rsidR="004E158D">
          <w:rPr>
            <w:rFonts w:ascii="Times New Roman" w:hAnsi="Times New Roman"/>
            <w:bCs/>
            <w:sz w:val="24"/>
            <w:szCs w:val="24"/>
          </w:rPr>
          <w:t xml:space="preserve">as </w:t>
        </w:r>
      </w:ins>
      <w:ins w:id="38" w:author="HuskyPC" w:date="2015-06-10T21:12:00Z">
        <w:r w:rsidRPr="00772D8A">
          <w:rPr>
            <w:rFonts w:ascii="Times New Roman" w:hAnsi="Times New Roman"/>
            <w:bCs/>
            <w:sz w:val="24"/>
            <w:szCs w:val="24"/>
          </w:rPr>
          <w:t>constant</w:t>
        </w:r>
      </w:ins>
      <w:ins w:id="39" w:author="Jacob Roundy" w:date="2015-06-11T15:50:00Z">
        <w:r w:rsidR="004E158D">
          <w:rPr>
            <w:rFonts w:ascii="Times New Roman" w:hAnsi="Times New Roman"/>
            <w:bCs/>
            <w:sz w:val="24"/>
            <w:szCs w:val="24"/>
          </w:rPr>
          <w:t>,</w:t>
        </w:r>
      </w:ins>
      <w:ins w:id="40" w:author="HuskyPC" w:date="2015-06-10T21:12:00Z">
        <w:r w:rsidRPr="00772D8A">
          <w:rPr>
            <w:rFonts w:ascii="Times New Roman" w:hAnsi="Times New Roman"/>
            <w:bCs/>
            <w:sz w:val="24"/>
            <w:szCs w:val="24"/>
          </w:rPr>
          <w:t xml:space="preserve"> when operating the motor at or below rated voltage; this maintains motor flux at </w:t>
        </w:r>
      </w:ins>
      <w:ins w:id="41" w:author="Jacob Roundy" w:date="2015-06-11T15:50:00Z">
        <w:r w:rsidR="004E158D">
          <w:rPr>
            <w:rFonts w:ascii="Times New Roman" w:hAnsi="Times New Roman"/>
            <w:bCs/>
            <w:sz w:val="24"/>
            <w:szCs w:val="24"/>
          </w:rPr>
          <w:t xml:space="preserve">a </w:t>
        </w:r>
      </w:ins>
      <w:ins w:id="42" w:author="HuskyPC" w:date="2015-06-10T21:12:00Z">
        <w:r w:rsidRPr="00772D8A">
          <w:rPr>
            <w:rFonts w:ascii="Times New Roman" w:hAnsi="Times New Roman"/>
            <w:bCs/>
            <w:sz w:val="24"/>
            <w:szCs w:val="24"/>
          </w:rPr>
          <w:t xml:space="preserve">rated value. Other more advanced VFDs use </w:t>
        </w:r>
      </w:ins>
      <w:ins w:id="43" w:author="HuskyPC" w:date="2015-06-10T21:15:00Z">
        <w:r w:rsidRPr="00772D8A">
          <w:rPr>
            <w:rFonts w:ascii="Times New Roman" w:hAnsi="Times New Roman"/>
            <w:bCs/>
            <w:sz w:val="24"/>
            <w:szCs w:val="24"/>
          </w:rPr>
          <w:t>“vector control</w:t>
        </w:r>
      </w:ins>
      <w:ins w:id="44" w:author="Jacob Roundy" w:date="2015-06-11T15:50:00Z">
        <w:r w:rsidR="004E158D">
          <w:rPr>
            <w:rFonts w:ascii="Times New Roman" w:hAnsi="Times New Roman"/>
            <w:bCs/>
            <w:sz w:val="24"/>
            <w:szCs w:val="24"/>
          </w:rPr>
          <w:t>,</w:t>
        </w:r>
      </w:ins>
      <w:ins w:id="45" w:author="HuskyPC" w:date="2015-06-10T21:15:00Z">
        <w:r w:rsidRPr="00772D8A">
          <w:rPr>
            <w:rFonts w:ascii="Times New Roman" w:hAnsi="Times New Roman"/>
            <w:bCs/>
            <w:sz w:val="24"/>
            <w:szCs w:val="24"/>
          </w:rPr>
          <w:t xml:space="preserve">” which is a closed-loop control scheme that provides tight speed or torque regulation. </w:t>
        </w:r>
      </w:ins>
    </w:p>
    <w:p w14:paraId="31580AFE" w14:textId="77777777" w:rsidR="000165CE" w:rsidRDefault="000165CE" w:rsidP="005F7CDF">
      <w:pPr>
        <w:autoSpaceDE w:val="0"/>
        <w:autoSpaceDN w:val="0"/>
        <w:adjustRightInd w:val="0"/>
        <w:spacing w:after="0" w:line="240" w:lineRule="auto"/>
        <w:rPr>
          <w:rFonts w:ascii="Times New Roman" w:hAnsi="Times New Roman"/>
          <w:bCs/>
          <w:sz w:val="24"/>
          <w:szCs w:val="24"/>
        </w:rPr>
      </w:pPr>
    </w:p>
    <w:p w14:paraId="19AA8C7D" w14:textId="77777777" w:rsidR="00EC12B3" w:rsidRPr="00300ABE" w:rsidRDefault="000165CE" w:rsidP="005F7CDF">
      <w:pPr>
        <w:autoSpaceDE w:val="0"/>
        <w:autoSpaceDN w:val="0"/>
        <w:adjustRightInd w:val="0"/>
        <w:spacing w:after="0" w:line="240" w:lineRule="auto"/>
        <w:rPr>
          <w:rFonts w:ascii="Times New Roman" w:hAnsi="Times New Roman"/>
          <w:b/>
          <w:bCs/>
          <w:sz w:val="28"/>
          <w:szCs w:val="24"/>
        </w:rPr>
      </w:pPr>
      <w:r w:rsidRPr="00300ABE">
        <w:rPr>
          <w:rFonts w:ascii="Times New Roman" w:hAnsi="Times New Roman"/>
          <w:b/>
          <w:bCs/>
          <w:sz w:val="28"/>
          <w:szCs w:val="24"/>
        </w:rPr>
        <w:t>Procedure</w:t>
      </w:r>
    </w:p>
    <w:p w14:paraId="3EDC6590" w14:textId="77777777" w:rsidR="00FA6F4B" w:rsidRDefault="00FA6F4B" w:rsidP="000165CE">
      <w:pPr>
        <w:numPr>
          <w:ilvl w:val="0"/>
          <w:numId w:val="39"/>
        </w:numPr>
        <w:autoSpaceDE w:val="0"/>
        <w:autoSpaceDN w:val="0"/>
        <w:adjustRightInd w:val="0"/>
        <w:spacing w:after="0" w:line="240" w:lineRule="auto"/>
        <w:rPr>
          <w:rFonts w:ascii="Times New Roman" w:hAnsi="Times New Roman"/>
          <w:bCs/>
          <w:sz w:val="24"/>
          <w:szCs w:val="24"/>
        </w:rPr>
      </w:pPr>
      <w:r w:rsidRPr="004B4019">
        <w:rPr>
          <w:rFonts w:ascii="Times New Roman" w:hAnsi="Times New Roman"/>
          <w:bCs/>
          <w:sz w:val="24"/>
          <w:szCs w:val="24"/>
        </w:rPr>
        <w:t>Make sure the three-phase disconnect</w:t>
      </w:r>
      <w:r w:rsidR="004B4019">
        <w:rPr>
          <w:rFonts w:ascii="Times New Roman" w:hAnsi="Times New Roman"/>
          <w:bCs/>
          <w:sz w:val="24"/>
          <w:szCs w:val="24"/>
        </w:rPr>
        <w:t xml:space="preserve"> switch is</w:t>
      </w:r>
      <w:r w:rsidRPr="004B4019">
        <w:rPr>
          <w:rFonts w:ascii="Times New Roman" w:hAnsi="Times New Roman"/>
          <w:bCs/>
          <w:sz w:val="24"/>
          <w:szCs w:val="24"/>
        </w:rPr>
        <w:t xml:space="preserve"> </w:t>
      </w:r>
      <w:r w:rsidR="00F74F40">
        <w:rPr>
          <w:rFonts w:ascii="Times New Roman" w:hAnsi="Times New Roman"/>
          <w:bCs/>
          <w:sz w:val="24"/>
          <w:szCs w:val="24"/>
        </w:rPr>
        <w:t>off</w:t>
      </w:r>
      <w:r w:rsidRPr="004B4019">
        <w:rPr>
          <w:rFonts w:ascii="Times New Roman" w:hAnsi="Times New Roman"/>
          <w:bCs/>
          <w:sz w:val="24"/>
          <w:szCs w:val="24"/>
        </w:rPr>
        <w:t xml:space="preserve">. </w:t>
      </w:r>
    </w:p>
    <w:p w14:paraId="28310A19" w14:textId="77777777" w:rsidR="00300ABE" w:rsidRPr="004B4019" w:rsidRDefault="00300ABE" w:rsidP="00300ABE">
      <w:pPr>
        <w:autoSpaceDE w:val="0"/>
        <w:autoSpaceDN w:val="0"/>
        <w:adjustRightInd w:val="0"/>
        <w:spacing w:after="0" w:line="240" w:lineRule="auto"/>
        <w:ind w:left="360"/>
        <w:rPr>
          <w:rFonts w:ascii="Times New Roman" w:hAnsi="Times New Roman"/>
          <w:bCs/>
          <w:sz w:val="24"/>
          <w:szCs w:val="24"/>
        </w:rPr>
      </w:pPr>
    </w:p>
    <w:p w14:paraId="7C5D312D" w14:textId="77777777" w:rsidR="00FA6F4B" w:rsidRPr="004B4019" w:rsidRDefault="00FA6F4B" w:rsidP="000165CE">
      <w:pPr>
        <w:numPr>
          <w:ilvl w:val="0"/>
          <w:numId w:val="39"/>
        </w:numPr>
        <w:autoSpaceDE w:val="0"/>
        <w:autoSpaceDN w:val="0"/>
        <w:adjustRightInd w:val="0"/>
        <w:spacing w:after="0" w:line="240" w:lineRule="auto"/>
        <w:rPr>
          <w:rFonts w:ascii="Times New Roman" w:hAnsi="Times New Roman"/>
          <w:bCs/>
          <w:sz w:val="24"/>
          <w:szCs w:val="24"/>
        </w:rPr>
      </w:pPr>
      <w:r w:rsidRPr="004B4019">
        <w:rPr>
          <w:rFonts w:ascii="Times New Roman" w:hAnsi="Times New Roman"/>
          <w:bCs/>
          <w:sz w:val="24"/>
          <w:szCs w:val="24"/>
        </w:rPr>
        <w:t>Check that the VARIAC is at 0%.</w:t>
      </w:r>
    </w:p>
    <w:p w14:paraId="1E349239" w14:textId="77777777" w:rsidR="00300ABE" w:rsidRDefault="00300ABE" w:rsidP="00300ABE">
      <w:pPr>
        <w:pStyle w:val="ListParagraph"/>
        <w:ind w:left="0"/>
        <w:rPr>
          <w:rFonts w:ascii="Times New Roman" w:hAnsi="Times New Roman"/>
          <w:sz w:val="24"/>
          <w:szCs w:val="24"/>
        </w:rPr>
      </w:pPr>
    </w:p>
    <w:p w14:paraId="61DA4662" w14:textId="77777777" w:rsidR="000165CE" w:rsidRDefault="000165CE" w:rsidP="000165CE">
      <w:pPr>
        <w:pStyle w:val="ListParagraph"/>
        <w:numPr>
          <w:ilvl w:val="0"/>
          <w:numId w:val="39"/>
        </w:numPr>
        <w:rPr>
          <w:rFonts w:ascii="Times New Roman" w:hAnsi="Times New Roman"/>
          <w:sz w:val="24"/>
          <w:szCs w:val="24"/>
        </w:rPr>
      </w:pPr>
      <w:r>
        <w:rPr>
          <w:rFonts w:ascii="Times New Roman" w:hAnsi="Times New Roman"/>
          <w:sz w:val="24"/>
          <w:szCs w:val="24"/>
        </w:rPr>
        <w:t xml:space="preserve">Perform the following connections at the machine and VARIAC terminals: </w:t>
      </w:r>
    </w:p>
    <w:p w14:paraId="0DCB07DA" w14:textId="77777777" w:rsidR="00300ABE" w:rsidRDefault="00300ABE" w:rsidP="00300ABE">
      <w:pPr>
        <w:pStyle w:val="ListParagraph"/>
        <w:rPr>
          <w:rFonts w:ascii="Times New Roman" w:hAnsi="Times New Roman"/>
          <w:sz w:val="24"/>
          <w:szCs w:val="24"/>
        </w:rPr>
      </w:pPr>
    </w:p>
    <w:p w14:paraId="40F8FF67" w14:textId="77777777" w:rsidR="000165CE" w:rsidRDefault="00FA6F4B" w:rsidP="000165CE">
      <w:pPr>
        <w:pStyle w:val="ListParagraph"/>
        <w:numPr>
          <w:ilvl w:val="1"/>
          <w:numId w:val="40"/>
        </w:numPr>
        <w:rPr>
          <w:rFonts w:ascii="Times New Roman" w:hAnsi="Times New Roman"/>
          <w:sz w:val="24"/>
          <w:szCs w:val="24"/>
        </w:rPr>
      </w:pPr>
      <w:r w:rsidRPr="004B4019">
        <w:rPr>
          <w:rFonts w:ascii="Times New Roman" w:hAnsi="Times New Roman"/>
          <w:sz w:val="24"/>
          <w:szCs w:val="24"/>
        </w:rPr>
        <w:t>Connect the induction machine stator terminals to the drive output (right-side connectors</w:t>
      </w:r>
      <w:r w:rsidR="00F74F40">
        <w:rPr>
          <w:rFonts w:ascii="Times New Roman" w:hAnsi="Times New Roman"/>
          <w:sz w:val="24"/>
          <w:szCs w:val="24"/>
        </w:rPr>
        <w:t>,</w:t>
      </w:r>
      <w:r w:rsidRPr="004B4019">
        <w:rPr>
          <w:rFonts w:ascii="Times New Roman" w:hAnsi="Times New Roman"/>
          <w:sz w:val="24"/>
          <w:szCs w:val="24"/>
        </w:rPr>
        <w:t xml:space="preserve"> when looking at the front of the drive)</w:t>
      </w:r>
      <w:r w:rsidR="00F74F40">
        <w:rPr>
          <w:rFonts w:ascii="Times New Roman" w:hAnsi="Times New Roman"/>
          <w:sz w:val="24"/>
          <w:szCs w:val="24"/>
        </w:rPr>
        <w:t>.</w:t>
      </w:r>
    </w:p>
    <w:p w14:paraId="2B6AD7A7" w14:textId="77777777" w:rsidR="00300ABE" w:rsidRDefault="00300ABE" w:rsidP="00300ABE">
      <w:pPr>
        <w:pStyle w:val="ListParagraph"/>
        <w:rPr>
          <w:rFonts w:ascii="Times New Roman" w:hAnsi="Times New Roman"/>
          <w:sz w:val="24"/>
          <w:szCs w:val="24"/>
        </w:rPr>
      </w:pPr>
    </w:p>
    <w:p w14:paraId="3CDFF537" w14:textId="77777777" w:rsidR="000165CE" w:rsidRDefault="00FA6F4B" w:rsidP="000165CE">
      <w:pPr>
        <w:pStyle w:val="ListParagraph"/>
        <w:numPr>
          <w:ilvl w:val="1"/>
          <w:numId w:val="40"/>
        </w:numPr>
        <w:rPr>
          <w:rFonts w:ascii="Times New Roman" w:hAnsi="Times New Roman"/>
          <w:sz w:val="24"/>
          <w:szCs w:val="24"/>
        </w:rPr>
      </w:pPr>
      <w:r w:rsidRPr="000165CE">
        <w:rPr>
          <w:rFonts w:ascii="Times New Roman" w:hAnsi="Times New Roman"/>
          <w:sz w:val="24"/>
          <w:szCs w:val="24"/>
        </w:rPr>
        <w:t>Connect the drive input (left</w:t>
      </w:r>
      <w:r w:rsidR="00F74F40">
        <w:rPr>
          <w:rFonts w:ascii="Times New Roman" w:hAnsi="Times New Roman"/>
          <w:sz w:val="24"/>
          <w:szCs w:val="24"/>
        </w:rPr>
        <w:t>-</w:t>
      </w:r>
      <w:r w:rsidRPr="000165CE">
        <w:rPr>
          <w:rFonts w:ascii="Times New Roman" w:hAnsi="Times New Roman"/>
          <w:sz w:val="24"/>
          <w:szCs w:val="24"/>
        </w:rPr>
        <w:t>hand set of connectors</w:t>
      </w:r>
      <w:r w:rsidR="00F74F40">
        <w:rPr>
          <w:rFonts w:ascii="Times New Roman" w:hAnsi="Times New Roman"/>
          <w:sz w:val="24"/>
          <w:szCs w:val="24"/>
        </w:rPr>
        <w:t>,</w:t>
      </w:r>
      <w:r w:rsidRPr="000165CE">
        <w:rPr>
          <w:rFonts w:ascii="Times New Roman" w:hAnsi="Times New Roman"/>
          <w:sz w:val="24"/>
          <w:szCs w:val="24"/>
        </w:rPr>
        <w:t xml:space="preserve"> when looking at the front of the drive) to the VARIAC output. </w:t>
      </w:r>
    </w:p>
    <w:p w14:paraId="76CF06C2" w14:textId="77777777" w:rsidR="00300ABE" w:rsidRDefault="00300ABE" w:rsidP="00300ABE">
      <w:pPr>
        <w:pStyle w:val="ListParagraph"/>
        <w:rPr>
          <w:rFonts w:ascii="Times New Roman" w:hAnsi="Times New Roman"/>
          <w:sz w:val="24"/>
          <w:szCs w:val="24"/>
        </w:rPr>
      </w:pPr>
    </w:p>
    <w:p w14:paraId="7F434120" w14:textId="77777777" w:rsidR="000165CE" w:rsidRDefault="004B4019" w:rsidP="000165CE">
      <w:pPr>
        <w:pStyle w:val="ListParagraph"/>
        <w:numPr>
          <w:ilvl w:val="1"/>
          <w:numId w:val="40"/>
        </w:numPr>
        <w:rPr>
          <w:rFonts w:ascii="Times New Roman" w:hAnsi="Times New Roman"/>
          <w:sz w:val="24"/>
          <w:szCs w:val="24"/>
        </w:rPr>
      </w:pPr>
      <w:r w:rsidRPr="000165CE">
        <w:rPr>
          <w:rFonts w:ascii="Times New Roman" w:hAnsi="Times New Roman"/>
          <w:sz w:val="24"/>
          <w:szCs w:val="24"/>
        </w:rPr>
        <w:lastRenderedPageBreak/>
        <w:t xml:space="preserve">Connect the VARIAC input to the three-phase receptacle on the bench. </w:t>
      </w:r>
    </w:p>
    <w:p w14:paraId="5226642E" w14:textId="77777777" w:rsidR="00300ABE" w:rsidRDefault="00300ABE" w:rsidP="00300ABE">
      <w:pPr>
        <w:pStyle w:val="ListParagraph"/>
        <w:rPr>
          <w:rFonts w:ascii="Times New Roman" w:hAnsi="Times New Roman"/>
          <w:sz w:val="24"/>
          <w:szCs w:val="24"/>
        </w:rPr>
      </w:pPr>
    </w:p>
    <w:p w14:paraId="25DE26C8" w14:textId="77777777" w:rsidR="000165CE" w:rsidRDefault="00FA6F4B" w:rsidP="000165CE">
      <w:pPr>
        <w:pStyle w:val="ListParagraph"/>
        <w:numPr>
          <w:ilvl w:val="1"/>
          <w:numId w:val="40"/>
        </w:numPr>
        <w:rPr>
          <w:rFonts w:ascii="Times New Roman" w:hAnsi="Times New Roman"/>
          <w:sz w:val="24"/>
          <w:szCs w:val="24"/>
        </w:rPr>
      </w:pPr>
      <w:r w:rsidRPr="000165CE">
        <w:rPr>
          <w:rFonts w:ascii="Times New Roman" w:hAnsi="Times New Roman"/>
          <w:sz w:val="24"/>
          <w:szCs w:val="24"/>
        </w:rPr>
        <w:t>Before power is applied, turn the dial on the VARIAC up to 75%. This start</w:t>
      </w:r>
      <w:r w:rsidR="00F74F40">
        <w:rPr>
          <w:rFonts w:ascii="Times New Roman" w:hAnsi="Times New Roman"/>
          <w:sz w:val="24"/>
          <w:szCs w:val="24"/>
        </w:rPr>
        <w:t>s</w:t>
      </w:r>
      <w:r w:rsidRPr="000165CE">
        <w:rPr>
          <w:rFonts w:ascii="Times New Roman" w:hAnsi="Times New Roman"/>
          <w:sz w:val="24"/>
          <w:szCs w:val="24"/>
        </w:rPr>
        <w:t xml:space="preserve"> the drive at about 210 V line to line</w:t>
      </w:r>
      <w:r w:rsidR="00F74F40">
        <w:rPr>
          <w:rFonts w:ascii="Times New Roman" w:hAnsi="Times New Roman"/>
          <w:sz w:val="24"/>
          <w:szCs w:val="24"/>
        </w:rPr>
        <w:t xml:space="preserve"> later in the experiment</w:t>
      </w:r>
      <w:r w:rsidRPr="000165CE">
        <w:rPr>
          <w:rFonts w:ascii="Times New Roman" w:hAnsi="Times New Roman"/>
          <w:sz w:val="24"/>
          <w:szCs w:val="24"/>
        </w:rPr>
        <w:t>.</w:t>
      </w:r>
    </w:p>
    <w:p w14:paraId="568299FA" w14:textId="77777777" w:rsidR="00300ABE" w:rsidRDefault="00300ABE" w:rsidP="00300ABE">
      <w:pPr>
        <w:pStyle w:val="ListParagraph"/>
        <w:rPr>
          <w:rFonts w:ascii="Times New Roman" w:hAnsi="Times New Roman"/>
          <w:sz w:val="24"/>
          <w:szCs w:val="24"/>
        </w:rPr>
      </w:pPr>
    </w:p>
    <w:p w14:paraId="6B59E50F" w14:textId="77777777" w:rsidR="00FA6F4B" w:rsidRPr="000165CE" w:rsidRDefault="00FA6F4B" w:rsidP="000165CE">
      <w:pPr>
        <w:pStyle w:val="ListParagraph"/>
        <w:numPr>
          <w:ilvl w:val="1"/>
          <w:numId w:val="40"/>
        </w:numPr>
        <w:rPr>
          <w:rFonts w:ascii="Times New Roman" w:hAnsi="Times New Roman"/>
          <w:sz w:val="24"/>
          <w:szCs w:val="24"/>
        </w:rPr>
      </w:pPr>
      <w:r w:rsidRPr="000165CE">
        <w:rPr>
          <w:rFonts w:ascii="Times New Roman" w:hAnsi="Times New Roman"/>
          <w:sz w:val="24"/>
          <w:szCs w:val="24"/>
        </w:rPr>
        <w:t xml:space="preserve">Turn </w:t>
      </w:r>
      <w:r w:rsidR="00F74F40">
        <w:rPr>
          <w:rFonts w:ascii="Times New Roman" w:hAnsi="Times New Roman"/>
          <w:sz w:val="24"/>
          <w:szCs w:val="24"/>
        </w:rPr>
        <w:t>on</w:t>
      </w:r>
      <w:r w:rsidRPr="000165CE">
        <w:rPr>
          <w:rFonts w:ascii="Times New Roman" w:hAnsi="Times New Roman"/>
          <w:sz w:val="24"/>
          <w:szCs w:val="24"/>
        </w:rPr>
        <w:t xml:space="preserve"> the three-phase disconnect switch. The main screen </w:t>
      </w:r>
      <w:r w:rsidR="004B4019" w:rsidRPr="000165CE">
        <w:rPr>
          <w:rFonts w:ascii="Times New Roman" w:hAnsi="Times New Roman"/>
          <w:sz w:val="24"/>
          <w:szCs w:val="24"/>
        </w:rPr>
        <w:t xml:space="preserve">on the VFD </w:t>
      </w:r>
      <w:r w:rsidRPr="000165CE">
        <w:rPr>
          <w:rFonts w:ascii="Times New Roman" w:hAnsi="Times New Roman"/>
          <w:sz w:val="24"/>
          <w:szCs w:val="24"/>
        </w:rPr>
        <w:t xml:space="preserve">should turn on and display </w:t>
      </w:r>
      <w:r w:rsidR="000165CE" w:rsidRPr="000165CE">
        <w:rPr>
          <w:rFonts w:ascii="Times New Roman" w:hAnsi="Times New Roman"/>
          <w:sz w:val="24"/>
          <w:szCs w:val="24"/>
        </w:rPr>
        <w:t>“</w:t>
      </w:r>
      <w:r w:rsidRPr="000165CE">
        <w:rPr>
          <w:rFonts w:ascii="Times New Roman" w:hAnsi="Times New Roman"/>
          <w:sz w:val="24"/>
          <w:szCs w:val="24"/>
        </w:rPr>
        <w:t>F000”</w:t>
      </w:r>
      <w:r w:rsidR="00F74F40">
        <w:rPr>
          <w:rFonts w:ascii="Times New Roman" w:hAnsi="Times New Roman"/>
          <w:sz w:val="24"/>
          <w:szCs w:val="24"/>
        </w:rPr>
        <w:t>.</w:t>
      </w:r>
    </w:p>
    <w:p w14:paraId="72B55719" w14:textId="77777777" w:rsidR="00300ABE" w:rsidRDefault="00300ABE" w:rsidP="00300ABE">
      <w:pPr>
        <w:pStyle w:val="ListParagraph"/>
        <w:ind w:left="360"/>
        <w:rPr>
          <w:rFonts w:ascii="Times New Roman" w:hAnsi="Times New Roman"/>
          <w:sz w:val="24"/>
          <w:szCs w:val="24"/>
        </w:rPr>
      </w:pPr>
    </w:p>
    <w:p w14:paraId="31DB5497" w14:textId="77777777" w:rsidR="00FA6F4B" w:rsidRDefault="00FA6F4B" w:rsidP="000165CE">
      <w:pPr>
        <w:pStyle w:val="ListParagraph"/>
        <w:numPr>
          <w:ilvl w:val="0"/>
          <w:numId w:val="39"/>
        </w:numPr>
        <w:rPr>
          <w:rFonts w:ascii="Times New Roman" w:hAnsi="Times New Roman"/>
          <w:sz w:val="24"/>
          <w:szCs w:val="24"/>
        </w:rPr>
      </w:pPr>
      <w:r w:rsidRPr="004B4019">
        <w:rPr>
          <w:rFonts w:ascii="Times New Roman" w:hAnsi="Times New Roman"/>
          <w:sz w:val="24"/>
          <w:szCs w:val="24"/>
        </w:rPr>
        <w:t xml:space="preserve">Press the </w:t>
      </w:r>
      <w:r w:rsidRPr="006968AB">
        <w:rPr>
          <w:rFonts w:ascii="Times New Roman" w:hAnsi="Times New Roman"/>
          <w:sz w:val="24"/>
          <w:szCs w:val="24"/>
        </w:rPr>
        <w:t>Lo/Re</w:t>
      </w:r>
      <w:r w:rsidRPr="004B4019">
        <w:rPr>
          <w:rFonts w:ascii="Times New Roman" w:hAnsi="Times New Roman"/>
          <w:sz w:val="24"/>
          <w:szCs w:val="24"/>
        </w:rPr>
        <w:t xml:space="preserve"> button once to put the drive in local mode – the </w:t>
      </w:r>
      <w:r w:rsidR="00F74F40">
        <w:rPr>
          <w:rFonts w:ascii="Times New Roman" w:hAnsi="Times New Roman"/>
          <w:sz w:val="24"/>
          <w:szCs w:val="24"/>
        </w:rPr>
        <w:t>r</w:t>
      </w:r>
      <w:r w:rsidRPr="006968AB">
        <w:rPr>
          <w:rFonts w:ascii="Times New Roman" w:hAnsi="Times New Roman"/>
          <w:sz w:val="24"/>
          <w:szCs w:val="24"/>
        </w:rPr>
        <w:t>ed</w:t>
      </w:r>
      <w:r w:rsidRPr="004B4019">
        <w:rPr>
          <w:rFonts w:ascii="Times New Roman" w:hAnsi="Times New Roman"/>
          <w:color w:val="FF0000"/>
          <w:sz w:val="24"/>
          <w:szCs w:val="24"/>
        </w:rPr>
        <w:t xml:space="preserve"> </w:t>
      </w:r>
      <w:r w:rsidRPr="004B4019">
        <w:rPr>
          <w:rFonts w:ascii="Times New Roman" w:hAnsi="Times New Roman"/>
          <w:sz w:val="24"/>
          <w:szCs w:val="24"/>
        </w:rPr>
        <w:t xml:space="preserve">light on that button should </w:t>
      </w:r>
      <w:r w:rsidR="00F74F40">
        <w:rPr>
          <w:rFonts w:ascii="Times New Roman" w:hAnsi="Times New Roman"/>
          <w:sz w:val="24"/>
          <w:szCs w:val="24"/>
        </w:rPr>
        <w:t>turn</w:t>
      </w:r>
      <w:r w:rsidRPr="004B4019">
        <w:rPr>
          <w:rFonts w:ascii="Times New Roman" w:hAnsi="Times New Roman"/>
          <w:sz w:val="24"/>
          <w:szCs w:val="24"/>
        </w:rPr>
        <w:t xml:space="preserve"> on.</w:t>
      </w:r>
    </w:p>
    <w:p w14:paraId="4648FE18" w14:textId="77777777" w:rsidR="00300ABE" w:rsidRDefault="00300ABE" w:rsidP="00300ABE">
      <w:pPr>
        <w:pStyle w:val="ListParagraph"/>
        <w:ind w:left="792"/>
        <w:rPr>
          <w:rFonts w:ascii="Times New Roman" w:hAnsi="Times New Roman"/>
          <w:sz w:val="24"/>
          <w:szCs w:val="24"/>
        </w:rPr>
      </w:pPr>
    </w:p>
    <w:p w14:paraId="7948C55E" w14:textId="77777777" w:rsidR="00300ABE" w:rsidRPr="00300ABE" w:rsidRDefault="00300ABE" w:rsidP="00300ABE">
      <w:pPr>
        <w:pStyle w:val="ListParagraph"/>
        <w:numPr>
          <w:ilvl w:val="1"/>
          <w:numId w:val="39"/>
        </w:numPr>
        <w:rPr>
          <w:rFonts w:ascii="Times New Roman" w:hAnsi="Times New Roman"/>
          <w:sz w:val="24"/>
          <w:szCs w:val="24"/>
        </w:rPr>
      </w:pPr>
      <w:r w:rsidRPr="00300ABE">
        <w:rPr>
          <w:rFonts w:ascii="Times New Roman" w:hAnsi="Times New Roman"/>
          <w:sz w:val="24"/>
          <w:szCs w:val="24"/>
        </w:rPr>
        <w:t xml:space="preserve">The Lo/Re button allows the user to make a selection between </w:t>
      </w:r>
      <w:r w:rsidR="00F74F40">
        <w:rPr>
          <w:rFonts w:ascii="Times New Roman" w:hAnsi="Times New Roman"/>
          <w:sz w:val="24"/>
          <w:szCs w:val="24"/>
        </w:rPr>
        <w:t xml:space="preserve">the </w:t>
      </w:r>
      <w:r w:rsidRPr="00300ABE">
        <w:rPr>
          <w:rFonts w:ascii="Times New Roman" w:hAnsi="Times New Roman"/>
          <w:sz w:val="24"/>
          <w:szCs w:val="24"/>
        </w:rPr>
        <w:t xml:space="preserve">local (Lo) frequency setting and </w:t>
      </w:r>
      <w:r w:rsidR="00F74F40">
        <w:rPr>
          <w:rFonts w:ascii="Times New Roman" w:hAnsi="Times New Roman"/>
          <w:sz w:val="24"/>
          <w:szCs w:val="24"/>
        </w:rPr>
        <w:t xml:space="preserve">the </w:t>
      </w:r>
      <w:r w:rsidRPr="00300ABE">
        <w:rPr>
          <w:rFonts w:ascii="Times New Roman" w:hAnsi="Times New Roman"/>
          <w:sz w:val="24"/>
          <w:szCs w:val="24"/>
        </w:rPr>
        <w:t xml:space="preserve">remote (Re) frequency setting. </w:t>
      </w:r>
    </w:p>
    <w:p w14:paraId="77C8A181" w14:textId="77777777" w:rsidR="00300ABE" w:rsidRDefault="00300ABE" w:rsidP="00300ABE">
      <w:pPr>
        <w:pStyle w:val="ListParagraph"/>
        <w:ind w:left="792"/>
        <w:rPr>
          <w:rFonts w:ascii="Times New Roman" w:hAnsi="Times New Roman"/>
          <w:sz w:val="24"/>
          <w:szCs w:val="24"/>
        </w:rPr>
      </w:pPr>
    </w:p>
    <w:p w14:paraId="66E8C387" w14:textId="77777777" w:rsidR="00300ABE" w:rsidRPr="00300ABE" w:rsidRDefault="00300ABE" w:rsidP="00300ABE">
      <w:pPr>
        <w:pStyle w:val="ListParagraph"/>
        <w:numPr>
          <w:ilvl w:val="1"/>
          <w:numId w:val="39"/>
        </w:numPr>
        <w:rPr>
          <w:rFonts w:ascii="Times New Roman" w:hAnsi="Times New Roman"/>
          <w:sz w:val="24"/>
          <w:szCs w:val="24"/>
        </w:rPr>
      </w:pPr>
      <w:r w:rsidRPr="00300ABE">
        <w:rPr>
          <w:rFonts w:ascii="Times New Roman" w:hAnsi="Times New Roman"/>
          <w:sz w:val="24"/>
          <w:szCs w:val="24"/>
        </w:rPr>
        <w:t>The user is able to change the frequency (f)</w:t>
      </w:r>
      <w:r w:rsidR="00F74F40">
        <w:rPr>
          <w:rFonts w:ascii="Times New Roman" w:hAnsi="Times New Roman"/>
          <w:sz w:val="24"/>
          <w:szCs w:val="24"/>
        </w:rPr>
        <w:t>,</w:t>
      </w:r>
      <w:r w:rsidRPr="00300ABE">
        <w:rPr>
          <w:rFonts w:ascii="Times New Roman" w:hAnsi="Times New Roman"/>
          <w:sz w:val="24"/>
          <w:szCs w:val="24"/>
        </w:rPr>
        <w:t xml:space="preserve"> and the drive automatically sets the corresponding voltage (V) to maintain a constant V/f ratio.</w:t>
      </w:r>
    </w:p>
    <w:p w14:paraId="0AA20104" w14:textId="77777777" w:rsidR="008F7F7B" w:rsidRPr="004B4019" w:rsidRDefault="008F7F7B" w:rsidP="008F7F7B">
      <w:pPr>
        <w:pStyle w:val="ListParagraph"/>
        <w:ind w:hanging="360"/>
        <w:rPr>
          <w:rFonts w:ascii="Times New Roman" w:hAnsi="Times New Roman"/>
          <w:sz w:val="24"/>
          <w:szCs w:val="24"/>
        </w:rPr>
      </w:pPr>
      <w:r>
        <w:rPr>
          <w:rFonts w:ascii="Times New Roman" w:hAnsi="Times New Roman"/>
          <w:sz w:val="24"/>
          <w:szCs w:val="24"/>
        </w:rPr>
        <w:t xml:space="preserve"> </w:t>
      </w:r>
    </w:p>
    <w:p w14:paraId="040DAA4F" w14:textId="77777777" w:rsidR="00FA6F4B" w:rsidRPr="004B4019" w:rsidRDefault="00FA6F4B" w:rsidP="008F7F7B">
      <w:pPr>
        <w:pStyle w:val="ListParagraph"/>
        <w:numPr>
          <w:ilvl w:val="0"/>
          <w:numId w:val="39"/>
        </w:numPr>
        <w:autoSpaceDE w:val="0"/>
        <w:autoSpaceDN w:val="0"/>
        <w:adjustRightInd w:val="0"/>
        <w:spacing w:after="0" w:line="240" w:lineRule="auto"/>
        <w:rPr>
          <w:rFonts w:ascii="Times New Roman" w:hAnsi="Times New Roman"/>
          <w:bCs/>
          <w:sz w:val="24"/>
          <w:szCs w:val="24"/>
        </w:rPr>
      </w:pPr>
      <w:r w:rsidRPr="004B4019">
        <w:rPr>
          <w:rFonts w:ascii="Times New Roman" w:hAnsi="Times New Roman"/>
          <w:sz w:val="24"/>
          <w:szCs w:val="24"/>
        </w:rPr>
        <w:t xml:space="preserve">Check that </w:t>
      </w:r>
      <w:r w:rsidR="00F74F40">
        <w:rPr>
          <w:rFonts w:ascii="Times New Roman" w:hAnsi="Times New Roman"/>
          <w:sz w:val="24"/>
          <w:szCs w:val="24"/>
        </w:rPr>
        <w:t>the</w:t>
      </w:r>
      <w:r w:rsidRPr="004B4019">
        <w:rPr>
          <w:rFonts w:ascii="Times New Roman" w:hAnsi="Times New Roman"/>
          <w:sz w:val="24"/>
          <w:szCs w:val="24"/>
        </w:rPr>
        <w:t xml:space="preserve"> drive parameters are </w:t>
      </w:r>
      <w:r w:rsidR="00F74F40">
        <w:rPr>
          <w:rFonts w:ascii="Times New Roman" w:hAnsi="Times New Roman"/>
          <w:sz w:val="24"/>
          <w:szCs w:val="24"/>
        </w:rPr>
        <w:t xml:space="preserve">the same </w:t>
      </w:r>
      <w:r w:rsidRPr="004B4019">
        <w:rPr>
          <w:rFonts w:ascii="Times New Roman" w:hAnsi="Times New Roman"/>
          <w:sz w:val="24"/>
          <w:szCs w:val="24"/>
        </w:rPr>
        <w:t xml:space="preserve">as </w:t>
      </w:r>
      <w:r w:rsidR="00F74F40">
        <w:rPr>
          <w:rFonts w:ascii="Times New Roman" w:hAnsi="Times New Roman"/>
          <w:sz w:val="24"/>
          <w:szCs w:val="24"/>
        </w:rPr>
        <w:t xml:space="preserve">those </w:t>
      </w:r>
      <w:r w:rsidRPr="004B4019">
        <w:rPr>
          <w:rFonts w:ascii="Times New Roman" w:hAnsi="Times New Roman"/>
          <w:sz w:val="24"/>
          <w:szCs w:val="24"/>
        </w:rPr>
        <w:t xml:space="preserve">shown in </w:t>
      </w:r>
      <w:r w:rsidRPr="00300ABE">
        <w:rPr>
          <w:rFonts w:ascii="Times New Roman" w:hAnsi="Times New Roman"/>
          <w:b/>
          <w:sz w:val="24"/>
          <w:szCs w:val="24"/>
        </w:rPr>
        <w:t xml:space="preserve">Table </w:t>
      </w:r>
      <w:r w:rsidR="008F7F7B" w:rsidRPr="00300ABE">
        <w:rPr>
          <w:rFonts w:ascii="Times New Roman" w:hAnsi="Times New Roman"/>
          <w:b/>
          <w:sz w:val="24"/>
          <w:szCs w:val="24"/>
        </w:rPr>
        <w:t>1</w:t>
      </w:r>
      <w:r w:rsidRPr="004B4019">
        <w:rPr>
          <w:rFonts w:ascii="Times New Roman" w:hAnsi="Times New Roman"/>
          <w:sz w:val="24"/>
          <w:szCs w:val="24"/>
        </w:rPr>
        <w:t xml:space="preserve">. </w:t>
      </w:r>
    </w:p>
    <w:p w14:paraId="1B4B407D" w14:textId="77777777" w:rsidR="00FA6F4B" w:rsidRPr="004B4019" w:rsidRDefault="00FA6F4B" w:rsidP="006968AB">
      <w:pPr>
        <w:pStyle w:val="ListParagraph"/>
        <w:autoSpaceDE w:val="0"/>
        <w:autoSpaceDN w:val="0"/>
        <w:adjustRightInd w:val="0"/>
        <w:spacing w:after="0" w:line="240" w:lineRule="auto"/>
        <w:ind w:left="0"/>
        <w:rPr>
          <w:rFonts w:ascii="Times New Roman" w:hAnsi="Times New Roman"/>
          <w:bCs/>
          <w:sz w:val="20"/>
          <w:szCs w:val="20"/>
        </w:rPr>
      </w:pPr>
    </w:p>
    <w:p w14:paraId="30F5C032" w14:textId="77777777" w:rsidR="008F7F7B" w:rsidRDefault="008F7F7B" w:rsidP="008F7F7B">
      <w:pPr>
        <w:pStyle w:val="ListParagraph"/>
        <w:numPr>
          <w:ilvl w:val="0"/>
          <w:numId w:val="39"/>
        </w:numPr>
        <w:rPr>
          <w:rFonts w:ascii="Times New Roman" w:hAnsi="Times New Roman"/>
          <w:sz w:val="24"/>
          <w:szCs w:val="24"/>
        </w:rPr>
      </w:pPr>
      <w:r>
        <w:rPr>
          <w:rFonts w:ascii="Times New Roman" w:hAnsi="Times New Roman"/>
          <w:sz w:val="24"/>
          <w:szCs w:val="24"/>
        </w:rPr>
        <w:t xml:space="preserve">To perform basic voltage, current, and frequency measurements: </w:t>
      </w:r>
    </w:p>
    <w:p w14:paraId="5EDB0E43" w14:textId="77777777" w:rsidR="00300ABE" w:rsidRDefault="00300ABE" w:rsidP="00300ABE">
      <w:pPr>
        <w:pStyle w:val="ListParagraph"/>
        <w:rPr>
          <w:rFonts w:ascii="Times New Roman" w:hAnsi="Times New Roman"/>
          <w:sz w:val="24"/>
          <w:szCs w:val="24"/>
        </w:rPr>
      </w:pPr>
    </w:p>
    <w:p w14:paraId="14BF00DA" w14:textId="77777777" w:rsidR="008F7F7B" w:rsidRDefault="00FA6F4B" w:rsidP="008F7F7B">
      <w:pPr>
        <w:pStyle w:val="ListParagraph"/>
        <w:numPr>
          <w:ilvl w:val="1"/>
          <w:numId w:val="43"/>
        </w:numPr>
        <w:rPr>
          <w:rFonts w:ascii="Times New Roman" w:hAnsi="Times New Roman"/>
          <w:sz w:val="24"/>
          <w:szCs w:val="24"/>
        </w:rPr>
      </w:pPr>
      <w:r w:rsidRPr="004B4019">
        <w:rPr>
          <w:rFonts w:ascii="Times New Roman" w:hAnsi="Times New Roman"/>
          <w:sz w:val="24"/>
          <w:szCs w:val="24"/>
        </w:rPr>
        <w:t>Cycle through the menu</w:t>
      </w:r>
      <w:r w:rsidR="004B4019">
        <w:rPr>
          <w:rFonts w:ascii="Times New Roman" w:hAnsi="Times New Roman"/>
          <w:sz w:val="24"/>
          <w:szCs w:val="24"/>
        </w:rPr>
        <w:t xml:space="preserve"> and find the display with a</w:t>
      </w:r>
      <w:r w:rsidRPr="004B4019">
        <w:rPr>
          <w:rFonts w:ascii="Times New Roman" w:hAnsi="Times New Roman"/>
          <w:sz w:val="24"/>
          <w:szCs w:val="24"/>
        </w:rPr>
        <w:t xml:space="preserve"> “0.0u” after it –</w:t>
      </w:r>
      <w:r w:rsidR="00F74F40">
        <w:rPr>
          <w:rFonts w:ascii="Times New Roman" w:hAnsi="Times New Roman"/>
          <w:sz w:val="24"/>
          <w:szCs w:val="24"/>
        </w:rPr>
        <w:t xml:space="preserve"> </w:t>
      </w:r>
      <w:r w:rsidRPr="004B4019">
        <w:rPr>
          <w:rFonts w:ascii="Times New Roman" w:hAnsi="Times New Roman"/>
          <w:sz w:val="24"/>
          <w:szCs w:val="24"/>
        </w:rPr>
        <w:t xml:space="preserve">this displays the measurement of the voltage fed to the motor. </w:t>
      </w:r>
    </w:p>
    <w:p w14:paraId="7E905CDF" w14:textId="77777777" w:rsidR="00300ABE" w:rsidRDefault="00300ABE" w:rsidP="00300ABE">
      <w:pPr>
        <w:pStyle w:val="ListParagraph"/>
        <w:rPr>
          <w:rFonts w:ascii="Times New Roman" w:hAnsi="Times New Roman"/>
          <w:sz w:val="24"/>
          <w:szCs w:val="24"/>
        </w:rPr>
      </w:pPr>
    </w:p>
    <w:p w14:paraId="0347C144" w14:textId="77777777" w:rsidR="008F7F7B" w:rsidRDefault="00F74F40" w:rsidP="008F7F7B">
      <w:pPr>
        <w:pStyle w:val="ListParagraph"/>
        <w:numPr>
          <w:ilvl w:val="1"/>
          <w:numId w:val="43"/>
        </w:numPr>
        <w:rPr>
          <w:rFonts w:ascii="Times New Roman" w:hAnsi="Times New Roman"/>
          <w:sz w:val="24"/>
          <w:szCs w:val="24"/>
        </w:rPr>
      </w:pPr>
      <w:r>
        <w:rPr>
          <w:rFonts w:ascii="Times New Roman" w:hAnsi="Times New Roman"/>
          <w:sz w:val="24"/>
          <w:szCs w:val="24"/>
        </w:rPr>
        <w:t>From there, s</w:t>
      </w:r>
      <w:r w:rsidR="00FA6F4B" w:rsidRPr="004B4019">
        <w:rPr>
          <w:rFonts w:ascii="Times New Roman" w:hAnsi="Times New Roman"/>
          <w:sz w:val="24"/>
          <w:szCs w:val="24"/>
        </w:rPr>
        <w:t xml:space="preserve">croll up once to a screen that reads “0.00A” </w:t>
      </w:r>
      <w:r>
        <w:rPr>
          <w:rFonts w:ascii="Times New Roman" w:hAnsi="Times New Roman"/>
          <w:sz w:val="24"/>
          <w:szCs w:val="24"/>
        </w:rPr>
        <w:t>–</w:t>
      </w:r>
      <w:r w:rsidR="00FA6F4B" w:rsidRPr="004B4019">
        <w:rPr>
          <w:rFonts w:ascii="Times New Roman" w:hAnsi="Times New Roman"/>
          <w:sz w:val="24"/>
          <w:szCs w:val="24"/>
        </w:rPr>
        <w:t xml:space="preserve"> this displays </w:t>
      </w:r>
      <w:r>
        <w:rPr>
          <w:rFonts w:ascii="Times New Roman" w:hAnsi="Times New Roman"/>
          <w:sz w:val="24"/>
          <w:szCs w:val="24"/>
        </w:rPr>
        <w:t xml:space="preserve">the </w:t>
      </w:r>
      <w:r w:rsidR="00FA6F4B" w:rsidRPr="004B4019">
        <w:rPr>
          <w:rFonts w:ascii="Times New Roman" w:hAnsi="Times New Roman"/>
          <w:sz w:val="24"/>
          <w:szCs w:val="24"/>
        </w:rPr>
        <w:t xml:space="preserve">current measurement when the drive is running.  </w:t>
      </w:r>
    </w:p>
    <w:p w14:paraId="72CDF0B1" w14:textId="77777777" w:rsidR="00300ABE" w:rsidRDefault="00300ABE" w:rsidP="00300ABE">
      <w:pPr>
        <w:pStyle w:val="ListParagraph"/>
        <w:rPr>
          <w:rFonts w:ascii="Times New Roman" w:hAnsi="Times New Roman"/>
          <w:sz w:val="24"/>
          <w:szCs w:val="24"/>
        </w:rPr>
      </w:pPr>
    </w:p>
    <w:p w14:paraId="6197AFD6" w14:textId="77777777" w:rsidR="00FA6F4B" w:rsidRPr="004B4019" w:rsidRDefault="00FA6F4B" w:rsidP="008F7F7B">
      <w:pPr>
        <w:pStyle w:val="ListParagraph"/>
        <w:numPr>
          <w:ilvl w:val="1"/>
          <w:numId w:val="43"/>
        </w:numPr>
        <w:rPr>
          <w:rFonts w:ascii="Times New Roman" w:hAnsi="Times New Roman"/>
          <w:sz w:val="24"/>
          <w:szCs w:val="24"/>
        </w:rPr>
      </w:pPr>
      <w:r w:rsidRPr="004B4019">
        <w:rPr>
          <w:rFonts w:ascii="Times New Roman" w:hAnsi="Times New Roman"/>
          <w:sz w:val="24"/>
          <w:szCs w:val="24"/>
        </w:rPr>
        <w:t>The next screen up from that read</w:t>
      </w:r>
      <w:r w:rsidR="00F74F40">
        <w:rPr>
          <w:rFonts w:ascii="Times New Roman" w:hAnsi="Times New Roman"/>
          <w:sz w:val="24"/>
          <w:szCs w:val="24"/>
        </w:rPr>
        <w:t>s</w:t>
      </w:r>
      <w:r w:rsidRPr="004B4019">
        <w:rPr>
          <w:rFonts w:ascii="Times New Roman" w:hAnsi="Times New Roman"/>
          <w:sz w:val="24"/>
          <w:szCs w:val="24"/>
        </w:rPr>
        <w:t xml:space="preserve"> “0.00” – this is the frequency measurement</w:t>
      </w:r>
      <w:r w:rsidR="00F74F40">
        <w:rPr>
          <w:rFonts w:ascii="Times New Roman" w:hAnsi="Times New Roman"/>
          <w:sz w:val="24"/>
          <w:szCs w:val="24"/>
        </w:rPr>
        <w:t>.</w:t>
      </w:r>
    </w:p>
    <w:p w14:paraId="13418720" w14:textId="77777777" w:rsidR="00300ABE" w:rsidRDefault="00300ABE" w:rsidP="00300ABE">
      <w:pPr>
        <w:pStyle w:val="ListParagraph"/>
        <w:ind w:left="360"/>
        <w:rPr>
          <w:rFonts w:ascii="Times New Roman" w:hAnsi="Times New Roman"/>
          <w:sz w:val="24"/>
          <w:szCs w:val="24"/>
        </w:rPr>
      </w:pPr>
    </w:p>
    <w:p w14:paraId="53E99D0F" w14:textId="77777777" w:rsidR="008F7F7B" w:rsidRDefault="008F7F7B" w:rsidP="008F7F7B">
      <w:pPr>
        <w:pStyle w:val="ListParagraph"/>
        <w:numPr>
          <w:ilvl w:val="0"/>
          <w:numId w:val="39"/>
        </w:numPr>
        <w:rPr>
          <w:rFonts w:ascii="Times New Roman" w:hAnsi="Times New Roman"/>
          <w:sz w:val="24"/>
          <w:szCs w:val="24"/>
        </w:rPr>
      </w:pPr>
      <w:r>
        <w:rPr>
          <w:rFonts w:ascii="Times New Roman" w:hAnsi="Times New Roman"/>
          <w:sz w:val="24"/>
          <w:szCs w:val="24"/>
        </w:rPr>
        <w:t xml:space="preserve">To set a different output frequency, and thus set a different motor speed since speed and electrical frequency are proportional: </w:t>
      </w:r>
    </w:p>
    <w:p w14:paraId="443B1866" w14:textId="77777777" w:rsidR="00300ABE" w:rsidRDefault="00300ABE" w:rsidP="00300ABE">
      <w:pPr>
        <w:pStyle w:val="ListParagraph"/>
        <w:rPr>
          <w:rFonts w:ascii="Times New Roman" w:hAnsi="Times New Roman"/>
          <w:sz w:val="24"/>
          <w:szCs w:val="24"/>
        </w:rPr>
      </w:pPr>
    </w:p>
    <w:p w14:paraId="2A23D3A1" w14:textId="77777777" w:rsidR="008F7F7B" w:rsidRDefault="00FA6F4B" w:rsidP="008F7F7B">
      <w:pPr>
        <w:pStyle w:val="ListParagraph"/>
        <w:numPr>
          <w:ilvl w:val="1"/>
          <w:numId w:val="44"/>
        </w:numPr>
        <w:ind w:left="720"/>
        <w:rPr>
          <w:rFonts w:ascii="Times New Roman" w:hAnsi="Times New Roman"/>
          <w:sz w:val="24"/>
          <w:szCs w:val="24"/>
        </w:rPr>
      </w:pPr>
      <w:r w:rsidRPr="004B4019">
        <w:rPr>
          <w:rFonts w:ascii="Times New Roman" w:hAnsi="Times New Roman"/>
          <w:sz w:val="24"/>
          <w:szCs w:val="24"/>
        </w:rPr>
        <w:t xml:space="preserve">Go back to the main screen and search for the letter F. </w:t>
      </w:r>
    </w:p>
    <w:p w14:paraId="3B7A8169" w14:textId="77777777" w:rsidR="00300ABE" w:rsidRDefault="00300ABE" w:rsidP="00300ABE">
      <w:pPr>
        <w:pStyle w:val="ListParagraph"/>
        <w:ind w:left="2160"/>
        <w:rPr>
          <w:rFonts w:ascii="Times New Roman" w:hAnsi="Times New Roman"/>
          <w:sz w:val="24"/>
          <w:szCs w:val="24"/>
        </w:rPr>
      </w:pPr>
    </w:p>
    <w:p w14:paraId="65C35C47" w14:textId="77777777" w:rsidR="008F7F7B" w:rsidRDefault="00100697" w:rsidP="006968AB">
      <w:pPr>
        <w:pStyle w:val="ListParagraph"/>
        <w:numPr>
          <w:ilvl w:val="2"/>
          <w:numId w:val="44"/>
        </w:numPr>
        <w:ind w:left="1440" w:hanging="540"/>
        <w:rPr>
          <w:rFonts w:ascii="Times New Roman" w:hAnsi="Times New Roman"/>
          <w:sz w:val="24"/>
          <w:szCs w:val="24"/>
        </w:rPr>
      </w:pPr>
      <w:r>
        <w:rPr>
          <w:rFonts w:ascii="Times New Roman" w:hAnsi="Times New Roman"/>
          <w:sz w:val="24"/>
          <w:szCs w:val="24"/>
        </w:rPr>
        <w:t>Change the f</w:t>
      </w:r>
      <w:r w:rsidR="00FA6F4B" w:rsidRPr="004B4019">
        <w:rPr>
          <w:rFonts w:ascii="Times New Roman" w:hAnsi="Times New Roman"/>
          <w:sz w:val="24"/>
          <w:szCs w:val="24"/>
        </w:rPr>
        <w:t>requency</w:t>
      </w:r>
      <w:r w:rsidR="004B4019" w:rsidRPr="004B4019">
        <w:rPr>
          <w:rFonts w:ascii="Times New Roman" w:hAnsi="Times New Roman"/>
          <w:sz w:val="24"/>
          <w:szCs w:val="24"/>
        </w:rPr>
        <w:t xml:space="preserve"> </w:t>
      </w:r>
      <w:r w:rsidR="00FA6F4B" w:rsidRPr="004B4019">
        <w:rPr>
          <w:rFonts w:ascii="Times New Roman" w:hAnsi="Times New Roman"/>
          <w:sz w:val="24"/>
          <w:szCs w:val="24"/>
        </w:rPr>
        <w:t xml:space="preserve">by pressing enter and </w:t>
      </w:r>
      <w:r w:rsidR="0094541D">
        <w:rPr>
          <w:rFonts w:ascii="Times New Roman" w:hAnsi="Times New Roman"/>
          <w:sz w:val="24"/>
          <w:szCs w:val="24"/>
        </w:rPr>
        <w:t xml:space="preserve">then </w:t>
      </w:r>
      <w:r w:rsidR="00FA6F4B" w:rsidRPr="004B4019">
        <w:rPr>
          <w:rFonts w:ascii="Times New Roman" w:hAnsi="Times New Roman"/>
          <w:sz w:val="24"/>
          <w:szCs w:val="24"/>
        </w:rPr>
        <w:t>manipulat</w:t>
      </w:r>
      <w:r w:rsidR="0094541D">
        <w:rPr>
          <w:rFonts w:ascii="Times New Roman" w:hAnsi="Times New Roman"/>
          <w:sz w:val="24"/>
          <w:szCs w:val="24"/>
        </w:rPr>
        <w:t>ing</w:t>
      </w:r>
      <w:r w:rsidR="00FA6F4B" w:rsidRPr="004B4019">
        <w:rPr>
          <w:rFonts w:ascii="Times New Roman" w:hAnsi="Times New Roman"/>
          <w:sz w:val="24"/>
          <w:szCs w:val="24"/>
        </w:rPr>
        <w:t xml:space="preserve"> the value using t</w:t>
      </w:r>
      <w:r w:rsidR="008F7F7B">
        <w:rPr>
          <w:rFonts w:ascii="Times New Roman" w:hAnsi="Times New Roman"/>
          <w:sz w:val="24"/>
          <w:szCs w:val="24"/>
        </w:rPr>
        <w:t>he up and down arrows.</w:t>
      </w:r>
    </w:p>
    <w:p w14:paraId="12B80668" w14:textId="77777777" w:rsidR="00300ABE" w:rsidRDefault="00300ABE" w:rsidP="006968AB">
      <w:pPr>
        <w:pStyle w:val="ListParagraph"/>
        <w:ind w:left="1620"/>
        <w:rPr>
          <w:rFonts w:ascii="Times New Roman" w:hAnsi="Times New Roman"/>
          <w:sz w:val="24"/>
          <w:szCs w:val="24"/>
        </w:rPr>
      </w:pPr>
    </w:p>
    <w:p w14:paraId="38DA8BDD" w14:textId="77777777" w:rsidR="008F7F7B" w:rsidRDefault="008F7F7B" w:rsidP="006968AB">
      <w:pPr>
        <w:pStyle w:val="ListParagraph"/>
        <w:numPr>
          <w:ilvl w:val="2"/>
          <w:numId w:val="44"/>
        </w:numPr>
        <w:ind w:left="1440" w:hanging="540"/>
        <w:rPr>
          <w:rFonts w:ascii="Times New Roman" w:hAnsi="Times New Roman"/>
          <w:sz w:val="24"/>
          <w:szCs w:val="24"/>
        </w:rPr>
      </w:pPr>
      <w:r>
        <w:rPr>
          <w:rFonts w:ascii="Times New Roman" w:hAnsi="Times New Roman"/>
          <w:sz w:val="24"/>
          <w:szCs w:val="24"/>
        </w:rPr>
        <w:t>Use</w:t>
      </w:r>
      <w:r w:rsidR="004B4019">
        <w:rPr>
          <w:rFonts w:ascii="Times New Roman" w:hAnsi="Times New Roman"/>
          <w:sz w:val="24"/>
          <w:szCs w:val="24"/>
        </w:rPr>
        <w:t xml:space="preserve"> the</w:t>
      </w:r>
      <w:r w:rsidR="00FA6F4B" w:rsidRPr="004B4019">
        <w:rPr>
          <w:rFonts w:ascii="Times New Roman" w:hAnsi="Times New Roman"/>
          <w:sz w:val="24"/>
          <w:szCs w:val="24"/>
        </w:rPr>
        <w:t xml:space="preserve"> </w:t>
      </w:r>
      <w:r w:rsidR="00FA6F4B" w:rsidRPr="004B4019">
        <w:rPr>
          <w:rFonts w:ascii="Times New Roman" w:hAnsi="Times New Roman"/>
          <w:b/>
          <w:sz w:val="24"/>
          <w:szCs w:val="24"/>
        </w:rPr>
        <w:t>&gt;</w:t>
      </w:r>
      <w:r>
        <w:rPr>
          <w:rFonts w:ascii="Times New Roman" w:hAnsi="Times New Roman"/>
          <w:b/>
          <w:sz w:val="24"/>
          <w:szCs w:val="24"/>
        </w:rPr>
        <w:t xml:space="preserve"> </w:t>
      </w:r>
      <w:r w:rsidR="00FA6F4B" w:rsidRPr="006968AB">
        <w:rPr>
          <w:rFonts w:ascii="Times New Roman" w:hAnsi="Times New Roman"/>
          <w:sz w:val="24"/>
          <w:szCs w:val="24"/>
        </w:rPr>
        <w:t>(right arrow/reset)</w:t>
      </w:r>
      <w:r w:rsidR="00FA6F4B" w:rsidRPr="004B4019">
        <w:rPr>
          <w:rFonts w:ascii="Times New Roman" w:hAnsi="Times New Roman"/>
          <w:sz w:val="24"/>
          <w:szCs w:val="24"/>
        </w:rPr>
        <w:t xml:space="preserve"> button to change between the colum</w:t>
      </w:r>
      <w:r>
        <w:rPr>
          <w:rFonts w:ascii="Times New Roman" w:hAnsi="Times New Roman"/>
          <w:sz w:val="24"/>
          <w:szCs w:val="24"/>
        </w:rPr>
        <w:t>n of value</w:t>
      </w:r>
      <w:r w:rsidR="0094541D">
        <w:rPr>
          <w:rFonts w:ascii="Times New Roman" w:hAnsi="Times New Roman"/>
          <w:sz w:val="24"/>
          <w:szCs w:val="24"/>
        </w:rPr>
        <w:t>s</w:t>
      </w:r>
      <w:r>
        <w:rPr>
          <w:rFonts w:ascii="Times New Roman" w:hAnsi="Times New Roman"/>
          <w:sz w:val="24"/>
          <w:szCs w:val="24"/>
        </w:rPr>
        <w:t>.</w:t>
      </w:r>
    </w:p>
    <w:p w14:paraId="33346D16" w14:textId="77777777" w:rsidR="00300ABE" w:rsidRDefault="00300ABE" w:rsidP="006968AB">
      <w:pPr>
        <w:pStyle w:val="ListParagraph"/>
        <w:ind w:left="1620"/>
        <w:rPr>
          <w:rFonts w:ascii="Times New Roman" w:hAnsi="Times New Roman"/>
          <w:sz w:val="24"/>
          <w:szCs w:val="24"/>
        </w:rPr>
      </w:pPr>
    </w:p>
    <w:p w14:paraId="7D49A9A0" w14:textId="77777777" w:rsidR="008F7F7B" w:rsidRDefault="00FA6F4B" w:rsidP="006968AB">
      <w:pPr>
        <w:pStyle w:val="ListParagraph"/>
        <w:numPr>
          <w:ilvl w:val="2"/>
          <w:numId w:val="44"/>
        </w:numPr>
        <w:ind w:left="1620"/>
        <w:rPr>
          <w:rFonts w:ascii="Times New Roman" w:hAnsi="Times New Roman"/>
          <w:sz w:val="24"/>
          <w:szCs w:val="24"/>
        </w:rPr>
      </w:pPr>
      <w:r w:rsidRPr="004B4019">
        <w:rPr>
          <w:rFonts w:ascii="Times New Roman" w:hAnsi="Times New Roman"/>
          <w:sz w:val="24"/>
          <w:szCs w:val="24"/>
        </w:rPr>
        <w:t xml:space="preserve">Enact any changes by pressing </w:t>
      </w:r>
      <w:r w:rsidR="0094541D">
        <w:rPr>
          <w:rFonts w:ascii="Times New Roman" w:hAnsi="Times New Roman"/>
          <w:sz w:val="24"/>
          <w:szCs w:val="24"/>
        </w:rPr>
        <w:t>e</w:t>
      </w:r>
      <w:r w:rsidRPr="006968AB">
        <w:rPr>
          <w:rFonts w:ascii="Times New Roman" w:hAnsi="Times New Roman"/>
          <w:sz w:val="24"/>
          <w:szCs w:val="24"/>
        </w:rPr>
        <w:t>nter</w:t>
      </w:r>
      <w:r w:rsidR="008F7F7B">
        <w:rPr>
          <w:rFonts w:ascii="Times New Roman" w:hAnsi="Times New Roman"/>
          <w:sz w:val="24"/>
          <w:szCs w:val="24"/>
        </w:rPr>
        <w:t>.</w:t>
      </w:r>
    </w:p>
    <w:p w14:paraId="0DFD47A7" w14:textId="77777777" w:rsidR="00300ABE" w:rsidRDefault="00300ABE" w:rsidP="006968AB">
      <w:pPr>
        <w:pStyle w:val="ListParagraph"/>
        <w:ind w:left="1620"/>
        <w:rPr>
          <w:rFonts w:ascii="Times New Roman" w:hAnsi="Times New Roman"/>
          <w:sz w:val="24"/>
          <w:szCs w:val="24"/>
        </w:rPr>
      </w:pPr>
    </w:p>
    <w:p w14:paraId="48B29421" w14:textId="77777777" w:rsidR="00FA6F4B" w:rsidRPr="004B4019" w:rsidRDefault="00FA6F4B" w:rsidP="006968AB">
      <w:pPr>
        <w:pStyle w:val="ListParagraph"/>
        <w:numPr>
          <w:ilvl w:val="2"/>
          <w:numId w:val="44"/>
        </w:numPr>
        <w:ind w:left="1620"/>
        <w:rPr>
          <w:rFonts w:ascii="Times New Roman" w:hAnsi="Times New Roman"/>
          <w:sz w:val="24"/>
          <w:szCs w:val="24"/>
        </w:rPr>
      </w:pPr>
      <w:r w:rsidRPr="004B4019">
        <w:rPr>
          <w:rFonts w:ascii="Times New Roman" w:hAnsi="Times New Roman"/>
          <w:sz w:val="24"/>
          <w:szCs w:val="24"/>
        </w:rPr>
        <w:lastRenderedPageBreak/>
        <w:t xml:space="preserve">Cancel changes and continue to run at the present frequency by pressing </w:t>
      </w:r>
      <w:r w:rsidRPr="006968AB">
        <w:rPr>
          <w:rFonts w:ascii="Times New Roman" w:hAnsi="Times New Roman"/>
          <w:sz w:val="24"/>
          <w:szCs w:val="24"/>
        </w:rPr>
        <w:t>Esc</w:t>
      </w:r>
      <w:r w:rsidRPr="004B4019">
        <w:rPr>
          <w:rFonts w:ascii="Times New Roman" w:hAnsi="Times New Roman"/>
          <w:sz w:val="24"/>
          <w:szCs w:val="24"/>
        </w:rPr>
        <w:t>.</w:t>
      </w:r>
    </w:p>
    <w:p w14:paraId="05E99440" w14:textId="77777777" w:rsidR="00300ABE" w:rsidRDefault="00300ABE" w:rsidP="00300ABE">
      <w:pPr>
        <w:pStyle w:val="ListParagraph"/>
        <w:ind w:left="360"/>
        <w:rPr>
          <w:rFonts w:ascii="Times New Roman" w:hAnsi="Times New Roman"/>
          <w:sz w:val="24"/>
          <w:szCs w:val="24"/>
        </w:rPr>
      </w:pPr>
    </w:p>
    <w:p w14:paraId="6CE9220E" w14:textId="77777777" w:rsidR="008F7F7B" w:rsidRDefault="004B4019" w:rsidP="008F7F7B">
      <w:pPr>
        <w:pStyle w:val="ListParagraph"/>
        <w:numPr>
          <w:ilvl w:val="0"/>
          <w:numId w:val="39"/>
        </w:numPr>
        <w:rPr>
          <w:rFonts w:ascii="Times New Roman" w:hAnsi="Times New Roman"/>
          <w:sz w:val="24"/>
          <w:szCs w:val="24"/>
        </w:rPr>
      </w:pPr>
      <w:r w:rsidRPr="004B4019">
        <w:rPr>
          <w:rFonts w:ascii="Times New Roman" w:hAnsi="Times New Roman"/>
          <w:sz w:val="24"/>
          <w:szCs w:val="24"/>
        </w:rPr>
        <w:t xml:space="preserve">Set </w:t>
      </w:r>
      <w:r w:rsidR="0094541D">
        <w:rPr>
          <w:rFonts w:ascii="Times New Roman" w:hAnsi="Times New Roman"/>
          <w:sz w:val="24"/>
          <w:szCs w:val="24"/>
        </w:rPr>
        <w:t>the</w:t>
      </w:r>
      <w:r w:rsidRPr="004B4019">
        <w:rPr>
          <w:rFonts w:ascii="Times New Roman" w:hAnsi="Times New Roman"/>
          <w:sz w:val="24"/>
          <w:szCs w:val="24"/>
        </w:rPr>
        <w:t xml:space="preserve"> frequency to 10 Hz. </w:t>
      </w:r>
    </w:p>
    <w:p w14:paraId="46CC65E0" w14:textId="77777777" w:rsidR="00300ABE" w:rsidRDefault="00300ABE" w:rsidP="00300ABE">
      <w:pPr>
        <w:pStyle w:val="ListParagraph"/>
        <w:rPr>
          <w:rFonts w:ascii="Times New Roman" w:hAnsi="Times New Roman"/>
          <w:sz w:val="24"/>
          <w:szCs w:val="24"/>
        </w:rPr>
      </w:pPr>
    </w:p>
    <w:p w14:paraId="2A6D26B5" w14:textId="77777777" w:rsidR="008F7F7B" w:rsidRDefault="004B4019" w:rsidP="008F7F7B">
      <w:pPr>
        <w:pStyle w:val="ListParagraph"/>
        <w:numPr>
          <w:ilvl w:val="1"/>
          <w:numId w:val="45"/>
        </w:numPr>
        <w:ind w:left="720"/>
        <w:rPr>
          <w:rFonts w:ascii="Times New Roman" w:hAnsi="Times New Roman"/>
          <w:sz w:val="24"/>
          <w:szCs w:val="24"/>
        </w:rPr>
      </w:pPr>
      <w:r w:rsidRPr="004B4019">
        <w:rPr>
          <w:rFonts w:ascii="Times New Roman" w:hAnsi="Times New Roman"/>
          <w:sz w:val="24"/>
          <w:szCs w:val="24"/>
        </w:rPr>
        <w:t xml:space="preserve">Press the green </w:t>
      </w:r>
      <w:r w:rsidR="0094541D">
        <w:rPr>
          <w:rFonts w:ascii="Times New Roman" w:hAnsi="Times New Roman"/>
          <w:sz w:val="24"/>
          <w:szCs w:val="24"/>
        </w:rPr>
        <w:t>R</w:t>
      </w:r>
      <w:r w:rsidRPr="006968AB">
        <w:rPr>
          <w:rFonts w:ascii="Times New Roman" w:hAnsi="Times New Roman"/>
          <w:sz w:val="24"/>
          <w:szCs w:val="24"/>
        </w:rPr>
        <w:t xml:space="preserve">un </w:t>
      </w:r>
      <w:r w:rsidR="0094541D">
        <w:rPr>
          <w:rFonts w:ascii="Times New Roman" w:hAnsi="Times New Roman"/>
          <w:sz w:val="24"/>
          <w:szCs w:val="24"/>
        </w:rPr>
        <w:t>b</w:t>
      </w:r>
      <w:r w:rsidRPr="004B4019">
        <w:rPr>
          <w:rFonts w:ascii="Times New Roman" w:hAnsi="Times New Roman"/>
          <w:sz w:val="24"/>
          <w:szCs w:val="24"/>
        </w:rPr>
        <w:t xml:space="preserve">utton. </w:t>
      </w:r>
    </w:p>
    <w:p w14:paraId="3872A98C" w14:textId="77777777" w:rsidR="00300ABE" w:rsidRDefault="00300ABE" w:rsidP="00300ABE">
      <w:pPr>
        <w:pStyle w:val="ListParagraph"/>
        <w:rPr>
          <w:rFonts w:ascii="Times New Roman" w:hAnsi="Times New Roman"/>
          <w:sz w:val="24"/>
          <w:szCs w:val="24"/>
        </w:rPr>
      </w:pPr>
    </w:p>
    <w:p w14:paraId="21DF37C1" w14:textId="77777777" w:rsidR="008F7F7B" w:rsidRDefault="004B4019" w:rsidP="008F7F7B">
      <w:pPr>
        <w:pStyle w:val="ListParagraph"/>
        <w:numPr>
          <w:ilvl w:val="1"/>
          <w:numId w:val="45"/>
        </w:numPr>
        <w:ind w:left="720"/>
        <w:rPr>
          <w:rFonts w:ascii="Times New Roman" w:hAnsi="Times New Roman"/>
          <w:sz w:val="24"/>
          <w:szCs w:val="24"/>
        </w:rPr>
      </w:pPr>
      <w:r w:rsidRPr="004B4019">
        <w:rPr>
          <w:rFonts w:ascii="Times New Roman" w:hAnsi="Times New Roman"/>
          <w:sz w:val="24"/>
          <w:szCs w:val="24"/>
        </w:rPr>
        <w:t xml:space="preserve">Scroll to the voltage, current, and frequency readings and record their values. </w:t>
      </w:r>
    </w:p>
    <w:p w14:paraId="0B6A9D11" w14:textId="77777777" w:rsidR="00300ABE" w:rsidRDefault="00300ABE" w:rsidP="00300ABE">
      <w:pPr>
        <w:pStyle w:val="ListParagraph"/>
        <w:rPr>
          <w:rFonts w:ascii="Times New Roman" w:hAnsi="Times New Roman"/>
          <w:sz w:val="24"/>
          <w:szCs w:val="24"/>
        </w:rPr>
      </w:pPr>
    </w:p>
    <w:p w14:paraId="14184043" w14:textId="77777777" w:rsidR="008F7F7B" w:rsidRDefault="008F7F7B" w:rsidP="008F7F7B">
      <w:pPr>
        <w:pStyle w:val="ListParagraph"/>
        <w:numPr>
          <w:ilvl w:val="1"/>
          <w:numId w:val="45"/>
        </w:numPr>
        <w:ind w:left="720"/>
        <w:rPr>
          <w:rFonts w:ascii="Times New Roman" w:hAnsi="Times New Roman"/>
          <w:sz w:val="24"/>
          <w:szCs w:val="24"/>
        </w:rPr>
      </w:pPr>
      <w:r>
        <w:rPr>
          <w:rFonts w:ascii="Times New Roman" w:hAnsi="Times New Roman"/>
          <w:sz w:val="24"/>
          <w:szCs w:val="24"/>
        </w:rPr>
        <w:t xml:space="preserve">Repeat </w:t>
      </w:r>
      <w:r w:rsidR="004B4019" w:rsidRPr="008F7F7B">
        <w:rPr>
          <w:rFonts w:ascii="Times New Roman" w:hAnsi="Times New Roman"/>
          <w:sz w:val="24"/>
          <w:szCs w:val="24"/>
        </w:rPr>
        <w:t xml:space="preserve">for the following frequencies: 25, 45, 60, and 70 Hz. </w:t>
      </w:r>
    </w:p>
    <w:p w14:paraId="01660ED4" w14:textId="77777777" w:rsidR="00300ABE" w:rsidRDefault="00300ABE" w:rsidP="00300ABE">
      <w:pPr>
        <w:pStyle w:val="ListParagraph"/>
        <w:rPr>
          <w:rFonts w:ascii="Times New Roman" w:hAnsi="Times New Roman"/>
          <w:sz w:val="24"/>
          <w:szCs w:val="24"/>
        </w:rPr>
      </w:pPr>
    </w:p>
    <w:p w14:paraId="43538F3E" w14:textId="77777777" w:rsidR="008F7F7B" w:rsidRDefault="004B4019" w:rsidP="008F7F7B">
      <w:pPr>
        <w:pStyle w:val="ListParagraph"/>
        <w:numPr>
          <w:ilvl w:val="1"/>
          <w:numId w:val="45"/>
        </w:numPr>
        <w:ind w:left="720"/>
        <w:rPr>
          <w:rFonts w:ascii="Times New Roman" w:hAnsi="Times New Roman"/>
          <w:sz w:val="24"/>
          <w:szCs w:val="24"/>
        </w:rPr>
      </w:pPr>
      <w:r w:rsidRPr="008F7F7B">
        <w:rPr>
          <w:rFonts w:ascii="Times New Roman" w:hAnsi="Times New Roman"/>
          <w:sz w:val="24"/>
          <w:szCs w:val="24"/>
        </w:rPr>
        <w:t xml:space="preserve">Note that a maximum frequency limit might have been set to prevent </w:t>
      </w:r>
      <w:r w:rsidR="008F7F7B">
        <w:rPr>
          <w:rFonts w:ascii="Times New Roman" w:hAnsi="Times New Roman"/>
          <w:sz w:val="24"/>
          <w:szCs w:val="24"/>
        </w:rPr>
        <w:t>the user from exceeding 60 Hz, so adjust the maximum frequency limit from the E2 menu</w:t>
      </w:r>
      <w:r w:rsidRPr="008F7F7B">
        <w:rPr>
          <w:rFonts w:ascii="Times New Roman" w:hAnsi="Times New Roman"/>
          <w:sz w:val="24"/>
          <w:szCs w:val="24"/>
        </w:rPr>
        <w:t xml:space="preserve">.  </w:t>
      </w:r>
    </w:p>
    <w:p w14:paraId="77AB0826" w14:textId="77777777" w:rsidR="00300ABE" w:rsidRPr="00300ABE" w:rsidRDefault="00300ABE" w:rsidP="00300ABE">
      <w:pPr>
        <w:pStyle w:val="ListParagraph"/>
        <w:ind w:left="360"/>
        <w:rPr>
          <w:rFonts w:ascii="Times New Roman" w:hAnsi="Times New Roman"/>
          <w:sz w:val="24"/>
          <w:szCs w:val="24"/>
        </w:rPr>
      </w:pPr>
    </w:p>
    <w:p w14:paraId="7764A22C" w14:textId="77777777" w:rsidR="004B4019" w:rsidRDefault="004B4019" w:rsidP="008F7F7B">
      <w:pPr>
        <w:pStyle w:val="ListParagraph"/>
        <w:numPr>
          <w:ilvl w:val="0"/>
          <w:numId w:val="39"/>
        </w:numPr>
        <w:rPr>
          <w:rFonts w:ascii="Times New Roman" w:hAnsi="Times New Roman"/>
          <w:sz w:val="24"/>
          <w:szCs w:val="24"/>
        </w:rPr>
      </w:pPr>
      <w:r w:rsidRPr="006968AB">
        <w:rPr>
          <w:rFonts w:ascii="Times New Roman" w:hAnsi="Times New Roman"/>
          <w:sz w:val="24"/>
          <w:szCs w:val="24"/>
        </w:rPr>
        <w:t>Note</w:t>
      </w:r>
      <w:r w:rsidR="0094541D">
        <w:rPr>
          <w:rFonts w:ascii="Times New Roman" w:hAnsi="Times New Roman"/>
          <w:sz w:val="24"/>
          <w:szCs w:val="24"/>
        </w:rPr>
        <w:t xml:space="preserve"> that i</w:t>
      </w:r>
      <w:r w:rsidRPr="008F7F7B">
        <w:rPr>
          <w:rFonts w:ascii="Times New Roman" w:hAnsi="Times New Roman"/>
          <w:sz w:val="24"/>
          <w:szCs w:val="24"/>
        </w:rPr>
        <w:t xml:space="preserve">f the drive overloads or faults: Press the </w:t>
      </w:r>
      <w:r w:rsidR="0094541D">
        <w:rPr>
          <w:rFonts w:ascii="Times New Roman" w:hAnsi="Times New Roman"/>
          <w:sz w:val="24"/>
          <w:szCs w:val="24"/>
        </w:rPr>
        <w:t>r</w:t>
      </w:r>
      <w:r w:rsidRPr="006968AB">
        <w:rPr>
          <w:rFonts w:ascii="Times New Roman" w:hAnsi="Times New Roman"/>
          <w:sz w:val="24"/>
          <w:szCs w:val="24"/>
        </w:rPr>
        <w:t>ed Stop</w:t>
      </w:r>
      <w:r w:rsidRPr="008F7F7B">
        <w:rPr>
          <w:rFonts w:ascii="Times New Roman" w:hAnsi="Times New Roman"/>
          <w:sz w:val="24"/>
          <w:szCs w:val="24"/>
        </w:rPr>
        <w:t xml:space="preserve"> button, and then press the </w:t>
      </w:r>
      <w:r w:rsidRPr="006968AB">
        <w:rPr>
          <w:rFonts w:ascii="Times New Roman" w:hAnsi="Times New Roman"/>
          <w:sz w:val="24"/>
          <w:szCs w:val="24"/>
        </w:rPr>
        <w:t>&gt;</w:t>
      </w:r>
      <w:r w:rsidR="0094541D">
        <w:rPr>
          <w:rFonts w:ascii="Times New Roman" w:hAnsi="Times New Roman"/>
          <w:sz w:val="24"/>
          <w:szCs w:val="24"/>
        </w:rPr>
        <w:t xml:space="preserve"> </w:t>
      </w:r>
      <w:r w:rsidRPr="006968AB">
        <w:rPr>
          <w:rFonts w:ascii="Times New Roman" w:hAnsi="Times New Roman"/>
          <w:sz w:val="24"/>
          <w:szCs w:val="24"/>
        </w:rPr>
        <w:t>(right arrow/reset)</w:t>
      </w:r>
      <w:r w:rsidRPr="008F7F7B">
        <w:rPr>
          <w:rFonts w:ascii="Times New Roman" w:hAnsi="Times New Roman"/>
          <w:sz w:val="24"/>
          <w:szCs w:val="24"/>
        </w:rPr>
        <w:t xml:space="preserve"> button.</w:t>
      </w:r>
    </w:p>
    <w:p w14:paraId="6AAE624D" w14:textId="77777777" w:rsidR="008F7F7B" w:rsidRDefault="008F7F7B" w:rsidP="008F7F7B">
      <w:pPr>
        <w:pStyle w:val="ListParagraph"/>
        <w:ind w:left="0"/>
        <w:rPr>
          <w:rFonts w:ascii="Times New Roman" w:hAnsi="Times New Roman"/>
          <w:b/>
          <w:sz w:val="24"/>
          <w:szCs w:val="24"/>
        </w:rPr>
      </w:pPr>
    </w:p>
    <w:p w14:paraId="3EFE089A" w14:textId="77777777" w:rsidR="008F7F7B" w:rsidRPr="00300ABE" w:rsidRDefault="008F7F7B" w:rsidP="00577042">
      <w:pPr>
        <w:pStyle w:val="ListParagraph"/>
        <w:spacing w:after="0" w:line="240" w:lineRule="auto"/>
        <w:ind w:left="0"/>
        <w:rPr>
          <w:rFonts w:ascii="Times New Roman" w:hAnsi="Times New Roman"/>
          <w:sz w:val="28"/>
          <w:szCs w:val="24"/>
        </w:rPr>
      </w:pPr>
      <w:r w:rsidRPr="00300ABE">
        <w:rPr>
          <w:rFonts w:ascii="Times New Roman" w:hAnsi="Times New Roman"/>
          <w:b/>
          <w:sz w:val="28"/>
          <w:szCs w:val="24"/>
        </w:rPr>
        <w:t>Representative Results</w:t>
      </w:r>
    </w:p>
    <w:p w14:paraId="329CD39D" w14:textId="77777777" w:rsidR="00A1707E" w:rsidRDefault="00A1707E" w:rsidP="0057704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VFDs typically provide </w:t>
      </w:r>
      <w:r w:rsidR="00577042">
        <w:rPr>
          <w:rFonts w:ascii="Times New Roman" w:hAnsi="Times New Roman"/>
          <w:bCs/>
          <w:sz w:val="24"/>
          <w:szCs w:val="24"/>
        </w:rPr>
        <w:t xml:space="preserve">a </w:t>
      </w:r>
      <w:r>
        <w:rPr>
          <w:rFonts w:ascii="Times New Roman" w:hAnsi="Times New Roman"/>
          <w:bCs/>
          <w:sz w:val="24"/>
          <w:szCs w:val="24"/>
        </w:rPr>
        <w:t>constant voltage-to-frequency ratio to maintain stator flux in an induction machine close to a constant. If a machine is rated at 60</w:t>
      </w:r>
      <w:r w:rsidR="00577042">
        <w:rPr>
          <w:rFonts w:ascii="Times New Roman" w:hAnsi="Times New Roman"/>
          <w:bCs/>
          <w:sz w:val="24"/>
          <w:szCs w:val="24"/>
        </w:rPr>
        <w:t xml:space="preserve"> </w:t>
      </w:r>
      <w:r>
        <w:rPr>
          <w:rFonts w:ascii="Times New Roman" w:hAnsi="Times New Roman"/>
          <w:bCs/>
          <w:sz w:val="24"/>
          <w:szCs w:val="24"/>
        </w:rPr>
        <w:t>Hz and 208</w:t>
      </w:r>
      <w:r w:rsidR="00577042">
        <w:rPr>
          <w:rFonts w:ascii="Times New Roman" w:hAnsi="Times New Roman"/>
          <w:bCs/>
          <w:sz w:val="24"/>
          <w:szCs w:val="24"/>
        </w:rPr>
        <w:t xml:space="preserve"> </w:t>
      </w:r>
      <w:r>
        <w:rPr>
          <w:rFonts w:ascii="Times New Roman" w:hAnsi="Times New Roman"/>
          <w:bCs/>
          <w:sz w:val="24"/>
          <w:szCs w:val="24"/>
        </w:rPr>
        <w:t>V (line-to-line, RMS), then the V/f ratio is 208/60</w:t>
      </w:r>
      <w:r w:rsidR="00577042">
        <w:rPr>
          <w:rFonts w:ascii="Times New Roman" w:hAnsi="Times New Roman"/>
          <w:bCs/>
          <w:sz w:val="24"/>
          <w:szCs w:val="24"/>
        </w:rPr>
        <w:t xml:space="preserve"> </w:t>
      </w:r>
      <w:r>
        <w:rPr>
          <w:rFonts w:ascii="Times New Roman" w:hAnsi="Times New Roman"/>
          <w:bCs/>
          <w:sz w:val="24"/>
          <w:szCs w:val="24"/>
        </w:rPr>
        <w:t>=</w:t>
      </w:r>
      <w:r w:rsidR="00577042">
        <w:rPr>
          <w:rFonts w:ascii="Times New Roman" w:hAnsi="Times New Roman"/>
          <w:bCs/>
          <w:sz w:val="24"/>
          <w:szCs w:val="24"/>
        </w:rPr>
        <w:t xml:space="preserve"> </w:t>
      </w:r>
      <w:r>
        <w:rPr>
          <w:rFonts w:ascii="Times New Roman" w:hAnsi="Times New Roman"/>
          <w:bCs/>
          <w:sz w:val="24"/>
          <w:szCs w:val="24"/>
        </w:rPr>
        <w:t>3.467 V/Hz. Therefore, when the machine is run at a lower frequency to reduce its speed, the voltage is weakened to maintain a V/f ratio at a constant. For example, if the machine is run at 30 Hz, voltage should be reduced to 104</w:t>
      </w:r>
      <w:r w:rsidR="00577042">
        <w:rPr>
          <w:rFonts w:ascii="Times New Roman" w:hAnsi="Times New Roman"/>
          <w:bCs/>
          <w:sz w:val="24"/>
          <w:szCs w:val="24"/>
        </w:rPr>
        <w:t xml:space="preserve"> </w:t>
      </w:r>
      <w:r>
        <w:rPr>
          <w:rFonts w:ascii="Times New Roman" w:hAnsi="Times New Roman"/>
          <w:bCs/>
          <w:sz w:val="24"/>
          <w:szCs w:val="24"/>
        </w:rPr>
        <w:t>V. Or, if the machine is run at a frequency of 15 Hz, then the voltage should be reduced to 52</w:t>
      </w:r>
      <w:r w:rsidR="00577042">
        <w:rPr>
          <w:rFonts w:ascii="Times New Roman" w:hAnsi="Times New Roman"/>
          <w:bCs/>
          <w:sz w:val="24"/>
          <w:szCs w:val="24"/>
        </w:rPr>
        <w:t xml:space="preserve"> </w:t>
      </w:r>
      <w:r>
        <w:rPr>
          <w:rFonts w:ascii="Times New Roman" w:hAnsi="Times New Roman"/>
          <w:bCs/>
          <w:sz w:val="24"/>
          <w:szCs w:val="24"/>
        </w:rPr>
        <w:t xml:space="preserve">V. Under </w:t>
      </w:r>
      <w:r w:rsidR="00577042">
        <w:rPr>
          <w:rFonts w:ascii="Times New Roman" w:hAnsi="Times New Roman"/>
          <w:bCs/>
          <w:sz w:val="24"/>
          <w:szCs w:val="24"/>
        </w:rPr>
        <w:t>no load conditions, current</w:t>
      </w:r>
      <w:r>
        <w:rPr>
          <w:rFonts w:ascii="Times New Roman" w:hAnsi="Times New Roman"/>
          <w:bCs/>
          <w:sz w:val="24"/>
          <w:szCs w:val="24"/>
        </w:rPr>
        <w:t xml:space="preserve"> typically drop</w:t>
      </w:r>
      <w:r w:rsidR="00577042">
        <w:rPr>
          <w:rFonts w:ascii="Times New Roman" w:hAnsi="Times New Roman"/>
          <w:bCs/>
          <w:sz w:val="24"/>
          <w:szCs w:val="24"/>
        </w:rPr>
        <w:t>s</w:t>
      </w:r>
      <w:r>
        <w:rPr>
          <w:rFonts w:ascii="Times New Roman" w:hAnsi="Times New Roman"/>
          <w:bCs/>
          <w:sz w:val="24"/>
          <w:szCs w:val="24"/>
        </w:rPr>
        <w:t xml:space="preserve"> as voltage drops</w:t>
      </w:r>
      <w:r w:rsidR="00577042">
        <w:rPr>
          <w:rFonts w:ascii="Times New Roman" w:hAnsi="Times New Roman"/>
          <w:bCs/>
          <w:sz w:val="24"/>
          <w:szCs w:val="24"/>
        </w:rPr>
        <w:t>,</w:t>
      </w:r>
      <w:r>
        <w:rPr>
          <w:rFonts w:ascii="Times New Roman" w:hAnsi="Times New Roman"/>
          <w:bCs/>
          <w:sz w:val="24"/>
          <w:szCs w:val="24"/>
        </w:rPr>
        <w:t xml:space="preserve"> since the machine’s reactanc</w:t>
      </w:r>
      <w:r w:rsidR="00577042">
        <w:rPr>
          <w:rFonts w:ascii="Times New Roman" w:hAnsi="Times New Roman"/>
          <w:bCs/>
          <w:sz w:val="24"/>
          <w:szCs w:val="24"/>
        </w:rPr>
        <w:t>e drop with lower frequencies.</w:t>
      </w:r>
    </w:p>
    <w:p w14:paraId="456EF571" w14:textId="77777777" w:rsidR="00A1707E" w:rsidRDefault="00A1707E" w:rsidP="00577042">
      <w:pPr>
        <w:autoSpaceDE w:val="0"/>
        <w:autoSpaceDN w:val="0"/>
        <w:adjustRightInd w:val="0"/>
        <w:spacing w:after="0" w:line="240" w:lineRule="auto"/>
        <w:rPr>
          <w:rFonts w:ascii="Times New Roman" w:hAnsi="Times New Roman"/>
          <w:bCs/>
          <w:sz w:val="24"/>
          <w:szCs w:val="24"/>
        </w:rPr>
      </w:pPr>
    </w:p>
    <w:p w14:paraId="4CCACDDC" w14:textId="77777777" w:rsidR="00A1707E" w:rsidRDefault="00A1707E" w:rsidP="0057704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At higher than rated frequencies, VFDs are usually programmed to maintain rated voltage</w:t>
      </w:r>
      <w:r w:rsidR="00577042">
        <w:rPr>
          <w:rFonts w:ascii="Times New Roman" w:hAnsi="Times New Roman"/>
          <w:bCs/>
          <w:sz w:val="24"/>
          <w:szCs w:val="24"/>
        </w:rPr>
        <w:t xml:space="preserve">; </w:t>
      </w:r>
      <w:r>
        <w:rPr>
          <w:rFonts w:ascii="Times New Roman" w:hAnsi="Times New Roman"/>
          <w:bCs/>
          <w:sz w:val="24"/>
          <w:szCs w:val="24"/>
        </w:rPr>
        <w:t>therefore</w:t>
      </w:r>
      <w:r w:rsidR="00577042">
        <w:rPr>
          <w:rFonts w:ascii="Times New Roman" w:hAnsi="Times New Roman"/>
          <w:bCs/>
          <w:sz w:val="24"/>
          <w:szCs w:val="24"/>
        </w:rPr>
        <w:t>,</w:t>
      </w:r>
      <w:r>
        <w:rPr>
          <w:rFonts w:ascii="Times New Roman" w:hAnsi="Times New Roman"/>
          <w:bCs/>
          <w:sz w:val="24"/>
          <w:szCs w:val="24"/>
        </w:rPr>
        <w:t xml:space="preserve"> a constant V/f does not apply. This is mainly due to </w:t>
      </w:r>
      <w:r w:rsidR="00577042">
        <w:rPr>
          <w:rFonts w:ascii="Times New Roman" w:hAnsi="Times New Roman"/>
          <w:bCs/>
          <w:sz w:val="24"/>
          <w:szCs w:val="24"/>
        </w:rPr>
        <w:t xml:space="preserve">the </w:t>
      </w:r>
      <w:r>
        <w:rPr>
          <w:rFonts w:ascii="Times New Roman" w:hAnsi="Times New Roman"/>
          <w:bCs/>
          <w:sz w:val="24"/>
          <w:szCs w:val="24"/>
        </w:rPr>
        <w:t>voltage ratings of the machine</w:t>
      </w:r>
      <w:r w:rsidR="00577042">
        <w:rPr>
          <w:rFonts w:ascii="Times New Roman" w:hAnsi="Times New Roman"/>
          <w:bCs/>
          <w:sz w:val="24"/>
          <w:szCs w:val="24"/>
        </w:rPr>
        <w:t>,</w:t>
      </w:r>
      <w:r>
        <w:rPr>
          <w:rFonts w:ascii="Times New Roman" w:hAnsi="Times New Roman"/>
          <w:bCs/>
          <w:sz w:val="24"/>
          <w:szCs w:val="24"/>
        </w:rPr>
        <w:t xml:space="preserve"> where higher</w:t>
      </w:r>
      <w:r w:rsidR="00577042">
        <w:rPr>
          <w:rFonts w:ascii="Times New Roman" w:hAnsi="Times New Roman"/>
          <w:bCs/>
          <w:sz w:val="24"/>
          <w:szCs w:val="24"/>
        </w:rPr>
        <w:t xml:space="preserve"> voltages than rated are kept away from</w:t>
      </w:r>
      <w:r>
        <w:rPr>
          <w:rFonts w:ascii="Times New Roman" w:hAnsi="Times New Roman"/>
          <w:bCs/>
          <w:sz w:val="24"/>
          <w:szCs w:val="24"/>
        </w:rPr>
        <w:t xml:space="preserve"> to avoid breaking the machine insulation or causing more current to flow into the machine. For example, if the frequency for a 60 Hz machine is set at 70 Hz </w:t>
      </w:r>
      <w:r w:rsidR="00577042">
        <w:rPr>
          <w:rFonts w:ascii="Times New Roman" w:hAnsi="Times New Roman"/>
          <w:bCs/>
          <w:sz w:val="24"/>
          <w:szCs w:val="24"/>
        </w:rPr>
        <w:t>using a VFD, the voltage is</w:t>
      </w:r>
      <w:r>
        <w:rPr>
          <w:rFonts w:ascii="Times New Roman" w:hAnsi="Times New Roman"/>
          <w:bCs/>
          <w:sz w:val="24"/>
          <w:szCs w:val="24"/>
        </w:rPr>
        <w:t xml:space="preserve"> maintained at 208</w:t>
      </w:r>
      <w:r w:rsidR="00577042">
        <w:rPr>
          <w:rFonts w:ascii="Times New Roman" w:hAnsi="Times New Roman"/>
          <w:bCs/>
          <w:sz w:val="24"/>
          <w:szCs w:val="24"/>
        </w:rPr>
        <w:t xml:space="preserve"> </w:t>
      </w:r>
      <w:r>
        <w:rPr>
          <w:rFonts w:ascii="Times New Roman" w:hAnsi="Times New Roman"/>
          <w:bCs/>
          <w:sz w:val="24"/>
          <w:szCs w:val="24"/>
        </w:rPr>
        <w:t>V instead of 242.67</w:t>
      </w:r>
      <w:r w:rsidR="00577042">
        <w:rPr>
          <w:rFonts w:ascii="Times New Roman" w:hAnsi="Times New Roman"/>
          <w:bCs/>
          <w:sz w:val="24"/>
          <w:szCs w:val="24"/>
        </w:rPr>
        <w:t xml:space="preserve"> </w:t>
      </w:r>
      <w:r>
        <w:rPr>
          <w:rFonts w:ascii="Times New Roman" w:hAnsi="Times New Roman"/>
          <w:bCs/>
          <w:sz w:val="24"/>
          <w:szCs w:val="24"/>
        </w:rPr>
        <w:t xml:space="preserve">V. </w:t>
      </w:r>
    </w:p>
    <w:p w14:paraId="1B485AA6" w14:textId="77777777" w:rsidR="004B4019" w:rsidRDefault="004B4019" w:rsidP="000E1624">
      <w:pPr>
        <w:autoSpaceDE w:val="0"/>
        <w:autoSpaceDN w:val="0"/>
        <w:adjustRightInd w:val="0"/>
        <w:spacing w:after="0" w:line="240" w:lineRule="auto"/>
        <w:jc w:val="both"/>
        <w:rPr>
          <w:rFonts w:ascii="Times New Roman" w:hAnsi="Times New Roman"/>
          <w:bCs/>
          <w:sz w:val="24"/>
          <w:szCs w:val="24"/>
          <w:u w:val="single"/>
        </w:rPr>
      </w:pPr>
    </w:p>
    <w:p w14:paraId="41CA5118" w14:textId="77777777" w:rsidR="002E2707" w:rsidRPr="00300ABE" w:rsidRDefault="002E2707" w:rsidP="002E2707">
      <w:pPr>
        <w:pStyle w:val="ListParagraph"/>
        <w:spacing w:after="0" w:line="240" w:lineRule="auto"/>
        <w:ind w:left="0"/>
        <w:rPr>
          <w:rFonts w:ascii="Times New Roman" w:hAnsi="Times New Roman"/>
          <w:b/>
          <w:sz w:val="28"/>
          <w:szCs w:val="24"/>
        </w:rPr>
      </w:pPr>
      <w:commentRangeStart w:id="46"/>
      <w:commentRangeStart w:id="47"/>
      <w:r w:rsidRPr="00300ABE">
        <w:rPr>
          <w:rFonts w:ascii="Times New Roman" w:hAnsi="Times New Roman"/>
          <w:b/>
          <w:sz w:val="28"/>
          <w:szCs w:val="24"/>
        </w:rPr>
        <w:t>Applications</w:t>
      </w:r>
      <w:commentRangeEnd w:id="46"/>
      <w:r w:rsidR="000F1E0E">
        <w:rPr>
          <w:rStyle w:val="CommentReference"/>
        </w:rPr>
        <w:commentReference w:id="46"/>
      </w:r>
      <w:commentRangeEnd w:id="47"/>
      <w:r w:rsidR="000E011D">
        <w:rPr>
          <w:rStyle w:val="CommentReference"/>
        </w:rPr>
        <w:commentReference w:id="47"/>
      </w:r>
    </w:p>
    <w:p w14:paraId="0995E7CE" w14:textId="09255BB8" w:rsidR="002E2707" w:rsidRPr="002E2707" w:rsidRDefault="002E2707" w:rsidP="002E2707">
      <w:pPr>
        <w:pStyle w:val="ListParagraph"/>
        <w:spacing w:after="0" w:line="240" w:lineRule="auto"/>
        <w:ind w:left="0"/>
        <w:rPr>
          <w:rFonts w:ascii="Times New Roman" w:hAnsi="Times New Roman"/>
          <w:sz w:val="24"/>
          <w:szCs w:val="24"/>
        </w:rPr>
      </w:pPr>
      <w:r w:rsidRPr="002E2707">
        <w:rPr>
          <w:rFonts w:ascii="Times New Roman" w:hAnsi="Times New Roman"/>
          <w:sz w:val="24"/>
          <w:szCs w:val="24"/>
        </w:rPr>
        <w:t xml:space="preserve">VFDs have </w:t>
      </w:r>
      <w:r w:rsidR="00C320BA">
        <w:rPr>
          <w:rFonts w:ascii="Times New Roman" w:hAnsi="Times New Roman"/>
          <w:sz w:val="24"/>
          <w:szCs w:val="24"/>
        </w:rPr>
        <w:t xml:space="preserve">a </w:t>
      </w:r>
      <w:r w:rsidRPr="002E2707">
        <w:rPr>
          <w:rFonts w:ascii="Times New Roman" w:hAnsi="Times New Roman"/>
          <w:sz w:val="24"/>
          <w:szCs w:val="24"/>
        </w:rPr>
        <w:t>wide use in commercial, industrial, and automation systems</w:t>
      </w:r>
      <w:r w:rsidR="00C320BA">
        <w:rPr>
          <w:rFonts w:ascii="Times New Roman" w:hAnsi="Times New Roman"/>
          <w:sz w:val="24"/>
          <w:szCs w:val="24"/>
        </w:rPr>
        <w:t>,</w:t>
      </w:r>
      <w:r w:rsidRPr="002E2707">
        <w:rPr>
          <w:rFonts w:ascii="Times New Roman" w:hAnsi="Times New Roman"/>
          <w:sz w:val="24"/>
          <w:szCs w:val="24"/>
        </w:rPr>
        <w:t xml:space="preserve"> and </w:t>
      </w:r>
      <w:r w:rsidR="00C320BA">
        <w:rPr>
          <w:rFonts w:ascii="Times New Roman" w:hAnsi="Times New Roman"/>
          <w:sz w:val="24"/>
          <w:szCs w:val="24"/>
        </w:rPr>
        <w:t xml:space="preserve">they </w:t>
      </w:r>
      <w:r w:rsidRPr="002E2707">
        <w:rPr>
          <w:rFonts w:ascii="Times New Roman" w:hAnsi="Times New Roman"/>
          <w:sz w:val="24"/>
          <w:szCs w:val="24"/>
        </w:rPr>
        <w:t>can save significant amounts of energy</w:t>
      </w:r>
      <w:r w:rsidR="00C320BA">
        <w:rPr>
          <w:rFonts w:ascii="Times New Roman" w:hAnsi="Times New Roman"/>
          <w:sz w:val="24"/>
          <w:szCs w:val="24"/>
        </w:rPr>
        <w:t>,</w:t>
      </w:r>
      <w:r w:rsidRPr="002E2707">
        <w:rPr>
          <w:rFonts w:ascii="Times New Roman" w:hAnsi="Times New Roman"/>
          <w:sz w:val="24"/>
          <w:szCs w:val="24"/>
        </w:rPr>
        <w:t xml:space="preserve"> as they adjust the operating point of a motor to draw as much energy as needed under variable speed operation. Inverters used in VFDs are also common in many motor control applications including transportation systems with more electric vehicles, in heating, ventilation, and air conditioning applications, and many others.</w:t>
      </w:r>
    </w:p>
    <w:p w14:paraId="56EA7465" w14:textId="77777777" w:rsidR="00FB1E5F" w:rsidRDefault="00FB1E5F" w:rsidP="000E1624">
      <w:pPr>
        <w:autoSpaceDE w:val="0"/>
        <w:autoSpaceDN w:val="0"/>
        <w:adjustRightInd w:val="0"/>
        <w:spacing w:after="0" w:line="240" w:lineRule="auto"/>
        <w:jc w:val="both"/>
        <w:rPr>
          <w:rFonts w:ascii="TimesNewRomanPSMT" w:hAnsi="TimesNewRomanPSMT" w:cs="TimesNewRomanPSMT"/>
          <w:sz w:val="24"/>
          <w:szCs w:val="24"/>
        </w:rPr>
      </w:pPr>
    </w:p>
    <w:p w14:paraId="7B80271F" w14:textId="77777777" w:rsidR="00300ABE" w:rsidRDefault="00300ABE" w:rsidP="000E1624">
      <w:pPr>
        <w:autoSpaceDE w:val="0"/>
        <w:autoSpaceDN w:val="0"/>
        <w:adjustRightInd w:val="0"/>
        <w:spacing w:after="0" w:line="240" w:lineRule="auto"/>
        <w:jc w:val="both"/>
        <w:rPr>
          <w:rFonts w:ascii="TimesNewRomanPSMT" w:hAnsi="TimesNewRomanPSMT" w:cs="TimesNewRomanPSMT"/>
          <w:b/>
          <w:sz w:val="28"/>
          <w:szCs w:val="24"/>
        </w:rPr>
      </w:pPr>
      <w:r>
        <w:rPr>
          <w:rFonts w:ascii="TimesNewRomanPSMT" w:hAnsi="TimesNewRomanPSMT" w:cs="TimesNewRomanPSMT"/>
          <w:b/>
          <w:sz w:val="28"/>
          <w:szCs w:val="24"/>
        </w:rPr>
        <w:t>Legend</w:t>
      </w:r>
    </w:p>
    <w:p w14:paraId="7E69C7B2" w14:textId="77777777" w:rsidR="00300ABE" w:rsidRPr="00300ABE" w:rsidRDefault="00300ABE" w:rsidP="000E1624">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Table 1:</w:t>
      </w:r>
      <w:r w:rsidR="00F74F40">
        <w:rPr>
          <w:rFonts w:ascii="TimesNewRomanPSMT" w:hAnsi="TimesNewRomanPSMT" w:cs="TimesNewRomanPSMT"/>
          <w:sz w:val="24"/>
          <w:szCs w:val="24"/>
        </w:rPr>
        <w:t xml:space="preserve"> Main VFD Settings</w:t>
      </w:r>
    </w:p>
    <w:sectPr w:rsidR="00300ABE" w:rsidRPr="00300ABE" w:rsidSect="00A741E3">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my Manocchi" w:date="2015-06-10T21:16:00Z" w:initials="AM">
    <w:p w14:paraId="3B1EE62F" w14:textId="77777777" w:rsidR="00B506B1" w:rsidRDefault="00B506B1">
      <w:pPr>
        <w:pStyle w:val="CommentText"/>
      </w:pPr>
      <w:r>
        <w:rPr>
          <w:rStyle w:val="CommentReference"/>
        </w:rPr>
        <w:annotationRef/>
      </w:r>
      <w:r>
        <w:t xml:space="preserve">Please provide background information on the equipment itself.  </w:t>
      </w:r>
    </w:p>
    <w:p w14:paraId="2B716FEB" w14:textId="77777777" w:rsidR="00B506B1" w:rsidRDefault="00B506B1">
      <w:pPr>
        <w:pStyle w:val="CommentText"/>
      </w:pPr>
    </w:p>
    <w:p w14:paraId="39DF51DA" w14:textId="77777777" w:rsidR="00B506B1" w:rsidRDefault="00B506B1">
      <w:pPr>
        <w:pStyle w:val="CommentText"/>
      </w:pPr>
      <w:r>
        <w:t xml:space="preserve">Every video has an overview section, which discusses what the equipment is, how it is used and why it is important. </w:t>
      </w:r>
    </w:p>
    <w:p w14:paraId="4753FCF9" w14:textId="77777777" w:rsidR="00B506B1" w:rsidRDefault="00B506B1">
      <w:pPr>
        <w:pStyle w:val="CommentText"/>
      </w:pPr>
    </w:p>
    <w:p w14:paraId="7C1CC20E" w14:textId="77777777" w:rsidR="00B506B1" w:rsidRDefault="00B506B1">
      <w:pPr>
        <w:pStyle w:val="CommentText"/>
      </w:pPr>
      <w:r>
        <w:t xml:space="preserve">Then each video has a principles section with theoretical information- How does this piece of equipment work? What is VFD? </w:t>
      </w:r>
    </w:p>
    <w:p w14:paraId="764D9EF9" w14:textId="77777777" w:rsidR="00344074" w:rsidRDefault="00344074">
      <w:pPr>
        <w:pStyle w:val="CommentText"/>
      </w:pPr>
    </w:p>
    <w:p w14:paraId="1AD8BB75" w14:textId="77777777" w:rsidR="00344074" w:rsidRPr="00344074" w:rsidRDefault="00344074">
      <w:pPr>
        <w:pStyle w:val="CommentText"/>
        <w:rPr>
          <w:b/>
        </w:rPr>
      </w:pPr>
      <w:r w:rsidRPr="00344074">
        <w:rPr>
          <w:b/>
        </w:rPr>
        <w:t>Ali: Done</w:t>
      </w:r>
    </w:p>
  </w:comment>
  <w:comment w:id="46" w:author="Amy Manocchi" w:date="2015-06-10T21:16:00Z" w:initials="AM">
    <w:p w14:paraId="079C3ADE" w14:textId="77777777" w:rsidR="00B506B1" w:rsidRDefault="00B506B1">
      <w:pPr>
        <w:pStyle w:val="CommentText"/>
      </w:pPr>
      <w:r>
        <w:rPr>
          <w:rStyle w:val="CommentReference"/>
        </w:rPr>
        <w:annotationRef/>
      </w:r>
      <w:r>
        <w:t>We typically present three applications of the instrument in each video.  Some applications are pulled from the JoVE archives, and some are filmed with the protocol.</w:t>
      </w:r>
    </w:p>
    <w:p w14:paraId="0F8B1571" w14:textId="77777777" w:rsidR="00B506B1" w:rsidRDefault="00B506B1">
      <w:pPr>
        <w:pStyle w:val="CommentText"/>
      </w:pPr>
    </w:p>
    <w:p w14:paraId="65C24BC4" w14:textId="77777777" w:rsidR="00B506B1" w:rsidRDefault="00B506B1">
      <w:pPr>
        <w:pStyle w:val="CommentText"/>
      </w:pPr>
      <w:r>
        <w:t xml:space="preserve">Are there any applications to the VFD-fed motor that you could demonstrate on filming day? </w:t>
      </w:r>
    </w:p>
    <w:p w14:paraId="69E1957D" w14:textId="77777777" w:rsidR="00344074" w:rsidRDefault="00344074">
      <w:pPr>
        <w:pStyle w:val="CommentText"/>
      </w:pPr>
    </w:p>
    <w:p w14:paraId="0E30BCD9" w14:textId="77777777" w:rsidR="00344074" w:rsidRPr="00344074" w:rsidRDefault="00344074">
      <w:pPr>
        <w:pStyle w:val="CommentText"/>
        <w:rPr>
          <w:b/>
        </w:rPr>
      </w:pPr>
      <w:r w:rsidRPr="00344074">
        <w:rPr>
          <w:b/>
        </w:rPr>
        <w:t xml:space="preserve">Ali: Yes, I can show a fan example. </w:t>
      </w:r>
    </w:p>
  </w:comment>
  <w:comment w:id="47" w:author="Amy Manocchi" w:date="2015-06-10T21:16:00Z" w:initials="AM">
    <w:p w14:paraId="7EC97B8A" w14:textId="77777777" w:rsidR="00B506B1" w:rsidRDefault="00B506B1" w:rsidP="000E011D">
      <w:pPr>
        <w:pStyle w:val="CommentText"/>
      </w:pPr>
      <w:r>
        <w:rPr>
          <w:rStyle w:val="CommentReference"/>
        </w:rPr>
        <w:annotationRef/>
      </w:r>
      <w:r>
        <w:t xml:space="preserve">Application video: </w:t>
      </w:r>
      <w:r>
        <w:rPr>
          <w:rStyle w:val="CommentReference"/>
        </w:rPr>
        <w:annotationRef/>
      </w:r>
      <w:r>
        <w:t>JoVE Video- Visualization of High Speed Liquid Jet Impaction on a Moving Surface (52603)</w:t>
      </w:r>
    </w:p>
    <w:p w14:paraId="12954B81" w14:textId="77777777" w:rsidR="00B506B1" w:rsidRDefault="00B506B1">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D8BB75" w15:done="0"/>
  <w15:commentEx w15:paraId="0E30BCD9" w15:done="0"/>
  <w15:commentEx w15:paraId="12954B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C8A58" w14:textId="77777777" w:rsidR="008651B1" w:rsidRDefault="008651B1" w:rsidP="00C515DD">
      <w:pPr>
        <w:spacing w:after="0" w:line="240" w:lineRule="auto"/>
      </w:pPr>
      <w:r>
        <w:separator/>
      </w:r>
    </w:p>
  </w:endnote>
  <w:endnote w:type="continuationSeparator" w:id="0">
    <w:p w14:paraId="1C78BB4E" w14:textId="77777777" w:rsidR="008651B1" w:rsidRDefault="008651B1" w:rsidP="00C51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A0CC2" w14:textId="77777777" w:rsidR="008651B1" w:rsidRDefault="008651B1" w:rsidP="00C515DD">
      <w:pPr>
        <w:spacing w:after="0" w:line="240" w:lineRule="auto"/>
      </w:pPr>
      <w:r>
        <w:separator/>
      </w:r>
    </w:p>
  </w:footnote>
  <w:footnote w:type="continuationSeparator" w:id="0">
    <w:p w14:paraId="1282DEE9" w14:textId="77777777" w:rsidR="008651B1" w:rsidRDefault="008651B1" w:rsidP="00C51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30247" w14:textId="77777777" w:rsidR="00B506B1" w:rsidRDefault="00B506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377"/>
    <w:multiLevelType w:val="hybridMultilevel"/>
    <w:tmpl w:val="43B60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9044A"/>
    <w:multiLevelType w:val="hybridMultilevel"/>
    <w:tmpl w:val="90AC8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45B5C"/>
    <w:multiLevelType w:val="hybridMultilevel"/>
    <w:tmpl w:val="4FCCA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6E60A2"/>
    <w:multiLevelType w:val="hybridMultilevel"/>
    <w:tmpl w:val="FA402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360D1A"/>
    <w:multiLevelType w:val="hybridMultilevel"/>
    <w:tmpl w:val="AC56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91EAC"/>
    <w:multiLevelType w:val="hybridMultilevel"/>
    <w:tmpl w:val="A314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517CC1"/>
    <w:multiLevelType w:val="hybridMultilevel"/>
    <w:tmpl w:val="A7C81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20377"/>
    <w:multiLevelType w:val="hybridMultilevel"/>
    <w:tmpl w:val="44E0D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26BBA"/>
    <w:multiLevelType w:val="hybridMultilevel"/>
    <w:tmpl w:val="1068D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160143"/>
    <w:multiLevelType w:val="hybridMultilevel"/>
    <w:tmpl w:val="43C8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EC1506"/>
    <w:multiLevelType w:val="multilevel"/>
    <w:tmpl w:val="5F222D8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F215F97"/>
    <w:multiLevelType w:val="hybridMultilevel"/>
    <w:tmpl w:val="00E2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9424B"/>
    <w:multiLevelType w:val="hybridMultilevel"/>
    <w:tmpl w:val="06F2F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274C4B"/>
    <w:multiLevelType w:val="hybridMultilevel"/>
    <w:tmpl w:val="81029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575C9"/>
    <w:multiLevelType w:val="hybridMultilevel"/>
    <w:tmpl w:val="04DC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B84A74"/>
    <w:multiLevelType w:val="hybridMultilevel"/>
    <w:tmpl w:val="26B0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6D4165"/>
    <w:multiLevelType w:val="hybridMultilevel"/>
    <w:tmpl w:val="0F905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592445"/>
    <w:multiLevelType w:val="hybridMultilevel"/>
    <w:tmpl w:val="3530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7B1497"/>
    <w:multiLevelType w:val="multilevel"/>
    <w:tmpl w:val="402C605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411291A"/>
    <w:multiLevelType w:val="hybridMultilevel"/>
    <w:tmpl w:val="EC16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850CD8"/>
    <w:multiLevelType w:val="hybridMultilevel"/>
    <w:tmpl w:val="F7006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FC7812"/>
    <w:multiLevelType w:val="hybridMultilevel"/>
    <w:tmpl w:val="5C7C5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5C1764"/>
    <w:multiLevelType w:val="hybridMultilevel"/>
    <w:tmpl w:val="05B8A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310593"/>
    <w:multiLevelType w:val="hybridMultilevel"/>
    <w:tmpl w:val="07243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7E04BF"/>
    <w:multiLevelType w:val="hybridMultilevel"/>
    <w:tmpl w:val="9A809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6E2131"/>
    <w:multiLevelType w:val="hybridMultilevel"/>
    <w:tmpl w:val="0372A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1319D"/>
    <w:multiLevelType w:val="hybridMultilevel"/>
    <w:tmpl w:val="1F544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F74933"/>
    <w:multiLevelType w:val="hybridMultilevel"/>
    <w:tmpl w:val="EAEA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9E2AFC"/>
    <w:multiLevelType w:val="hybridMultilevel"/>
    <w:tmpl w:val="7D140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064FDE"/>
    <w:multiLevelType w:val="hybridMultilevel"/>
    <w:tmpl w:val="9EA2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4C7D59"/>
    <w:multiLevelType w:val="multilevel"/>
    <w:tmpl w:val="1422E1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7E52800"/>
    <w:multiLevelType w:val="multilevel"/>
    <w:tmpl w:val="9BFEFD9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BC673F0"/>
    <w:multiLevelType w:val="hybridMultilevel"/>
    <w:tmpl w:val="2CCA8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A70254"/>
    <w:multiLevelType w:val="hybridMultilevel"/>
    <w:tmpl w:val="DB0E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BE7466"/>
    <w:multiLevelType w:val="hybridMultilevel"/>
    <w:tmpl w:val="9DB83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E83920"/>
    <w:multiLevelType w:val="hybridMultilevel"/>
    <w:tmpl w:val="37CAD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4C1F0A"/>
    <w:multiLevelType w:val="hybridMultilevel"/>
    <w:tmpl w:val="D62CD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106773"/>
    <w:multiLevelType w:val="hybridMultilevel"/>
    <w:tmpl w:val="F28EE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7E541C"/>
    <w:multiLevelType w:val="multilevel"/>
    <w:tmpl w:val="0F4091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725534"/>
    <w:multiLevelType w:val="hybridMultilevel"/>
    <w:tmpl w:val="D4C8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3952D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7C75322"/>
    <w:multiLevelType w:val="hybridMultilevel"/>
    <w:tmpl w:val="FC889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074FB6"/>
    <w:multiLevelType w:val="hybridMultilevel"/>
    <w:tmpl w:val="7B2A6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3940FB"/>
    <w:multiLevelType w:val="multilevel"/>
    <w:tmpl w:val="1AF69BF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B23365E"/>
    <w:multiLevelType w:val="hybridMultilevel"/>
    <w:tmpl w:val="DF28B536"/>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num w:numId="1">
    <w:abstractNumId w:val="8"/>
  </w:num>
  <w:num w:numId="2">
    <w:abstractNumId w:val="15"/>
  </w:num>
  <w:num w:numId="3">
    <w:abstractNumId w:val="13"/>
  </w:num>
  <w:num w:numId="4">
    <w:abstractNumId w:val="17"/>
  </w:num>
  <w:num w:numId="5">
    <w:abstractNumId w:val="27"/>
  </w:num>
  <w:num w:numId="6">
    <w:abstractNumId w:val="33"/>
  </w:num>
  <w:num w:numId="7">
    <w:abstractNumId w:val="29"/>
  </w:num>
  <w:num w:numId="8">
    <w:abstractNumId w:val="22"/>
  </w:num>
  <w:num w:numId="9">
    <w:abstractNumId w:val="11"/>
  </w:num>
  <w:num w:numId="10">
    <w:abstractNumId w:val="4"/>
  </w:num>
  <w:num w:numId="11">
    <w:abstractNumId w:val="28"/>
  </w:num>
  <w:num w:numId="12">
    <w:abstractNumId w:val="12"/>
  </w:num>
  <w:num w:numId="13">
    <w:abstractNumId w:val="37"/>
  </w:num>
  <w:num w:numId="14">
    <w:abstractNumId w:val="14"/>
  </w:num>
  <w:num w:numId="15">
    <w:abstractNumId w:val="16"/>
  </w:num>
  <w:num w:numId="16">
    <w:abstractNumId w:val="41"/>
  </w:num>
  <w:num w:numId="17">
    <w:abstractNumId w:val="42"/>
  </w:num>
  <w:num w:numId="18">
    <w:abstractNumId w:val="26"/>
  </w:num>
  <w:num w:numId="19">
    <w:abstractNumId w:val="21"/>
  </w:num>
  <w:num w:numId="20">
    <w:abstractNumId w:val="6"/>
  </w:num>
  <w:num w:numId="21">
    <w:abstractNumId w:val="24"/>
  </w:num>
  <w:num w:numId="22">
    <w:abstractNumId w:val="2"/>
  </w:num>
  <w:num w:numId="23">
    <w:abstractNumId w:val="5"/>
  </w:num>
  <w:num w:numId="24">
    <w:abstractNumId w:val="9"/>
  </w:num>
  <w:num w:numId="25">
    <w:abstractNumId w:val="3"/>
  </w:num>
  <w:num w:numId="26">
    <w:abstractNumId w:val="25"/>
  </w:num>
  <w:num w:numId="27">
    <w:abstractNumId w:val="35"/>
  </w:num>
  <w:num w:numId="28">
    <w:abstractNumId w:val="0"/>
  </w:num>
  <w:num w:numId="29">
    <w:abstractNumId w:val="20"/>
  </w:num>
  <w:num w:numId="30">
    <w:abstractNumId w:val="32"/>
  </w:num>
  <w:num w:numId="31">
    <w:abstractNumId w:val="7"/>
  </w:num>
  <w:num w:numId="32">
    <w:abstractNumId w:val="23"/>
  </w:num>
  <w:num w:numId="33">
    <w:abstractNumId w:val="1"/>
  </w:num>
  <w:num w:numId="34">
    <w:abstractNumId w:val="44"/>
  </w:num>
  <w:num w:numId="35">
    <w:abstractNumId w:val="34"/>
  </w:num>
  <w:num w:numId="36">
    <w:abstractNumId w:val="19"/>
  </w:num>
  <w:num w:numId="37">
    <w:abstractNumId w:val="39"/>
  </w:num>
  <w:num w:numId="38">
    <w:abstractNumId w:val="36"/>
  </w:num>
  <w:num w:numId="39">
    <w:abstractNumId w:val="40"/>
  </w:num>
  <w:num w:numId="40">
    <w:abstractNumId w:val="18"/>
  </w:num>
  <w:num w:numId="41">
    <w:abstractNumId w:val="38"/>
  </w:num>
  <w:num w:numId="42">
    <w:abstractNumId w:val="30"/>
  </w:num>
  <w:num w:numId="43">
    <w:abstractNumId w:val="43"/>
  </w:num>
  <w:num w:numId="44">
    <w:abstractNumId w:val="10"/>
  </w:num>
  <w:num w:numId="45">
    <w:abstractNumId w:val="3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E42CF"/>
    <w:rsid w:val="00006B05"/>
    <w:rsid w:val="000165CE"/>
    <w:rsid w:val="0003288E"/>
    <w:rsid w:val="000605F0"/>
    <w:rsid w:val="000B2977"/>
    <w:rsid w:val="000B7CEE"/>
    <w:rsid w:val="000D79C0"/>
    <w:rsid w:val="000E011D"/>
    <w:rsid w:val="000E1624"/>
    <w:rsid w:val="000F1E0E"/>
    <w:rsid w:val="000F35FB"/>
    <w:rsid w:val="000F460E"/>
    <w:rsid w:val="00100437"/>
    <w:rsid w:val="00100697"/>
    <w:rsid w:val="00111B10"/>
    <w:rsid w:val="00137B79"/>
    <w:rsid w:val="00141F6E"/>
    <w:rsid w:val="00146E91"/>
    <w:rsid w:val="00151E96"/>
    <w:rsid w:val="0016093F"/>
    <w:rsid w:val="00182F1B"/>
    <w:rsid w:val="00193206"/>
    <w:rsid w:val="001B74C1"/>
    <w:rsid w:val="001B7AF7"/>
    <w:rsid w:val="001B7EC6"/>
    <w:rsid w:val="001C025C"/>
    <w:rsid w:val="001D65C6"/>
    <w:rsid w:val="00201F67"/>
    <w:rsid w:val="00211A27"/>
    <w:rsid w:val="00217677"/>
    <w:rsid w:val="002210EC"/>
    <w:rsid w:val="00252098"/>
    <w:rsid w:val="0025231B"/>
    <w:rsid w:val="002A7BE3"/>
    <w:rsid w:val="002E2707"/>
    <w:rsid w:val="002F12BD"/>
    <w:rsid w:val="00300ABE"/>
    <w:rsid w:val="003043A7"/>
    <w:rsid w:val="00344074"/>
    <w:rsid w:val="00353794"/>
    <w:rsid w:val="0039662A"/>
    <w:rsid w:val="003973A0"/>
    <w:rsid w:val="003C14B5"/>
    <w:rsid w:val="003D70AC"/>
    <w:rsid w:val="003F0BB7"/>
    <w:rsid w:val="004016DE"/>
    <w:rsid w:val="00421119"/>
    <w:rsid w:val="00423577"/>
    <w:rsid w:val="0046082B"/>
    <w:rsid w:val="00460BCA"/>
    <w:rsid w:val="004B4019"/>
    <w:rsid w:val="004E158D"/>
    <w:rsid w:val="004F15FE"/>
    <w:rsid w:val="00550D32"/>
    <w:rsid w:val="00572410"/>
    <w:rsid w:val="005734C5"/>
    <w:rsid w:val="00577042"/>
    <w:rsid w:val="00590D76"/>
    <w:rsid w:val="0059779C"/>
    <w:rsid w:val="005C591E"/>
    <w:rsid w:val="005E3B04"/>
    <w:rsid w:val="005F7CDF"/>
    <w:rsid w:val="00626D09"/>
    <w:rsid w:val="00632874"/>
    <w:rsid w:val="00661B2C"/>
    <w:rsid w:val="00667C15"/>
    <w:rsid w:val="006968AB"/>
    <w:rsid w:val="006A741E"/>
    <w:rsid w:val="006C7AAF"/>
    <w:rsid w:val="006E1F98"/>
    <w:rsid w:val="00707842"/>
    <w:rsid w:val="007168D9"/>
    <w:rsid w:val="00720FD2"/>
    <w:rsid w:val="00753722"/>
    <w:rsid w:val="007640AB"/>
    <w:rsid w:val="00772D8A"/>
    <w:rsid w:val="00774DBE"/>
    <w:rsid w:val="00780A12"/>
    <w:rsid w:val="007864CA"/>
    <w:rsid w:val="007B7149"/>
    <w:rsid w:val="007D1097"/>
    <w:rsid w:val="007D112A"/>
    <w:rsid w:val="007F111D"/>
    <w:rsid w:val="007F206D"/>
    <w:rsid w:val="007F6B49"/>
    <w:rsid w:val="00813BAA"/>
    <w:rsid w:val="00813FE8"/>
    <w:rsid w:val="00841AE2"/>
    <w:rsid w:val="00842281"/>
    <w:rsid w:val="00860A3C"/>
    <w:rsid w:val="008651B1"/>
    <w:rsid w:val="00866DD6"/>
    <w:rsid w:val="00871A5D"/>
    <w:rsid w:val="008728B5"/>
    <w:rsid w:val="008B499E"/>
    <w:rsid w:val="008F074A"/>
    <w:rsid w:val="008F2BB5"/>
    <w:rsid w:val="008F5CCE"/>
    <w:rsid w:val="008F7F7B"/>
    <w:rsid w:val="00901896"/>
    <w:rsid w:val="00916335"/>
    <w:rsid w:val="00930D99"/>
    <w:rsid w:val="00941352"/>
    <w:rsid w:val="0094541D"/>
    <w:rsid w:val="00955D27"/>
    <w:rsid w:val="00970475"/>
    <w:rsid w:val="00995F44"/>
    <w:rsid w:val="009A2BD8"/>
    <w:rsid w:val="009B6AE0"/>
    <w:rsid w:val="009E42CF"/>
    <w:rsid w:val="009E4F98"/>
    <w:rsid w:val="009E6FB0"/>
    <w:rsid w:val="009E7BD1"/>
    <w:rsid w:val="00A1707E"/>
    <w:rsid w:val="00A31382"/>
    <w:rsid w:val="00A741E3"/>
    <w:rsid w:val="00A83A16"/>
    <w:rsid w:val="00AA4A45"/>
    <w:rsid w:val="00AC310A"/>
    <w:rsid w:val="00AF3569"/>
    <w:rsid w:val="00B20ABC"/>
    <w:rsid w:val="00B506B1"/>
    <w:rsid w:val="00B606E8"/>
    <w:rsid w:val="00B66833"/>
    <w:rsid w:val="00B85BA2"/>
    <w:rsid w:val="00BA071B"/>
    <w:rsid w:val="00BD278B"/>
    <w:rsid w:val="00BE5C35"/>
    <w:rsid w:val="00BF43B6"/>
    <w:rsid w:val="00C320BA"/>
    <w:rsid w:val="00C375F8"/>
    <w:rsid w:val="00C4384F"/>
    <w:rsid w:val="00C45AE4"/>
    <w:rsid w:val="00C515DD"/>
    <w:rsid w:val="00C5247B"/>
    <w:rsid w:val="00C57FCC"/>
    <w:rsid w:val="00C65CC4"/>
    <w:rsid w:val="00C6630B"/>
    <w:rsid w:val="00C73535"/>
    <w:rsid w:val="00C81A70"/>
    <w:rsid w:val="00C84E3C"/>
    <w:rsid w:val="00C85F6E"/>
    <w:rsid w:val="00C953CD"/>
    <w:rsid w:val="00D1514C"/>
    <w:rsid w:val="00D2439F"/>
    <w:rsid w:val="00D5745A"/>
    <w:rsid w:val="00D732B5"/>
    <w:rsid w:val="00D829D1"/>
    <w:rsid w:val="00D83349"/>
    <w:rsid w:val="00DE70E1"/>
    <w:rsid w:val="00E00FCA"/>
    <w:rsid w:val="00E2219A"/>
    <w:rsid w:val="00E41CE2"/>
    <w:rsid w:val="00E44E00"/>
    <w:rsid w:val="00E674D6"/>
    <w:rsid w:val="00EC12B3"/>
    <w:rsid w:val="00EC484B"/>
    <w:rsid w:val="00EC60A8"/>
    <w:rsid w:val="00EC7A0F"/>
    <w:rsid w:val="00ED738B"/>
    <w:rsid w:val="00EE6BC0"/>
    <w:rsid w:val="00EF1595"/>
    <w:rsid w:val="00F1139B"/>
    <w:rsid w:val="00F241BD"/>
    <w:rsid w:val="00F27CD3"/>
    <w:rsid w:val="00F32C3C"/>
    <w:rsid w:val="00F547AC"/>
    <w:rsid w:val="00F74F40"/>
    <w:rsid w:val="00FA1423"/>
    <w:rsid w:val="00FA6F4B"/>
    <w:rsid w:val="00FB1E5F"/>
    <w:rsid w:val="00FE2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6D863E"/>
  <w15:docId w15:val="{9A3FE7D8-CD60-4947-A0C7-8CED8F140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E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2CF"/>
    <w:pPr>
      <w:ind w:left="720"/>
      <w:contextualSpacing/>
    </w:pPr>
  </w:style>
  <w:style w:type="paragraph" w:customStyle="1" w:styleId="Default">
    <w:name w:val="Default"/>
    <w:rsid w:val="006A741E"/>
    <w:pPr>
      <w:widowControl w:val="0"/>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6A741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A741E"/>
    <w:rPr>
      <w:rFonts w:ascii="Tahoma" w:hAnsi="Tahoma" w:cs="Tahoma"/>
      <w:sz w:val="16"/>
      <w:szCs w:val="16"/>
    </w:rPr>
  </w:style>
  <w:style w:type="paragraph" w:styleId="Caption">
    <w:name w:val="caption"/>
    <w:basedOn w:val="Normal"/>
    <w:next w:val="Normal"/>
    <w:uiPriority w:val="35"/>
    <w:unhideWhenUsed/>
    <w:qFormat/>
    <w:rsid w:val="006A741E"/>
    <w:pPr>
      <w:spacing w:line="240" w:lineRule="auto"/>
    </w:pPr>
    <w:rPr>
      <w:b/>
      <w:bCs/>
      <w:color w:val="4F81BD"/>
      <w:sz w:val="18"/>
      <w:szCs w:val="18"/>
    </w:rPr>
  </w:style>
  <w:style w:type="paragraph" w:styleId="Header">
    <w:name w:val="header"/>
    <w:basedOn w:val="Normal"/>
    <w:link w:val="HeaderChar"/>
    <w:uiPriority w:val="99"/>
    <w:unhideWhenUsed/>
    <w:rsid w:val="00C515DD"/>
    <w:pPr>
      <w:tabs>
        <w:tab w:val="center" w:pos="4680"/>
        <w:tab w:val="right" w:pos="9360"/>
      </w:tabs>
    </w:pPr>
  </w:style>
  <w:style w:type="character" w:customStyle="1" w:styleId="HeaderChar">
    <w:name w:val="Header Char"/>
    <w:link w:val="Header"/>
    <w:uiPriority w:val="99"/>
    <w:rsid w:val="00C515DD"/>
    <w:rPr>
      <w:sz w:val="22"/>
      <w:szCs w:val="22"/>
    </w:rPr>
  </w:style>
  <w:style w:type="paragraph" w:styleId="Footer">
    <w:name w:val="footer"/>
    <w:basedOn w:val="Normal"/>
    <w:link w:val="FooterChar"/>
    <w:uiPriority w:val="99"/>
    <w:unhideWhenUsed/>
    <w:rsid w:val="00C515DD"/>
    <w:pPr>
      <w:tabs>
        <w:tab w:val="center" w:pos="4680"/>
        <w:tab w:val="right" w:pos="9360"/>
      </w:tabs>
    </w:pPr>
  </w:style>
  <w:style w:type="character" w:customStyle="1" w:styleId="FooterChar">
    <w:name w:val="Footer Char"/>
    <w:link w:val="Footer"/>
    <w:uiPriority w:val="99"/>
    <w:rsid w:val="00C515DD"/>
    <w:rPr>
      <w:sz w:val="22"/>
      <w:szCs w:val="22"/>
    </w:rPr>
  </w:style>
  <w:style w:type="paragraph" w:styleId="FootnoteText">
    <w:name w:val="footnote text"/>
    <w:basedOn w:val="Normal"/>
    <w:link w:val="FootnoteTextChar"/>
    <w:uiPriority w:val="99"/>
    <w:semiHidden/>
    <w:unhideWhenUsed/>
    <w:rsid w:val="000B2977"/>
    <w:rPr>
      <w:sz w:val="20"/>
      <w:szCs w:val="20"/>
    </w:rPr>
  </w:style>
  <w:style w:type="character" w:customStyle="1" w:styleId="FootnoteTextChar">
    <w:name w:val="Footnote Text Char"/>
    <w:basedOn w:val="DefaultParagraphFont"/>
    <w:link w:val="FootnoteText"/>
    <w:uiPriority w:val="99"/>
    <w:semiHidden/>
    <w:rsid w:val="000B2977"/>
  </w:style>
  <w:style w:type="character" w:styleId="FootnoteReference">
    <w:name w:val="footnote reference"/>
    <w:uiPriority w:val="99"/>
    <w:semiHidden/>
    <w:unhideWhenUsed/>
    <w:rsid w:val="000B2977"/>
    <w:rPr>
      <w:vertAlign w:val="superscript"/>
    </w:rPr>
  </w:style>
  <w:style w:type="table" w:styleId="TableGrid">
    <w:name w:val="Table Grid"/>
    <w:basedOn w:val="TableNormal"/>
    <w:uiPriority w:val="59"/>
    <w:rsid w:val="00550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016DE"/>
    <w:rPr>
      <w:color w:val="0000FF"/>
      <w:u w:val="single"/>
    </w:rPr>
  </w:style>
  <w:style w:type="character" w:styleId="CommentReference">
    <w:name w:val="annotation reference"/>
    <w:basedOn w:val="DefaultParagraphFont"/>
    <w:uiPriority w:val="99"/>
    <w:semiHidden/>
    <w:unhideWhenUsed/>
    <w:rsid w:val="009E7BD1"/>
    <w:rPr>
      <w:sz w:val="18"/>
      <w:szCs w:val="18"/>
    </w:rPr>
  </w:style>
  <w:style w:type="paragraph" w:styleId="CommentText">
    <w:name w:val="annotation text"/>
    <w:basedOn w:val="Normal"/>
    <w:link w:val="CommentTextChar"/>
    <w:uiPriority w:val="99"/>
    <w:semiHidden/>
    <w:unhideWhenUsed/>
    <w:rsid w:val="009E7BD1"/>
    <w:rPr>
      <w:sz w:val="24"/>
      <w:szCs w:val="24"/>
    </w:rPr>
  </w:style>
  <w:style w:type="character" w:customStyle="1" w:styleId="CommentTextChar">
    <w:name w:val="Comment Text Char"/>
    <w:basedOn w:val="DefaultParagraphFont"/>
    <w:link w:val="CommentText"/>
    <w:uiPriority w:val="99"/>
    <w:semiHidden/>
    <w:rsid w:val="009E7BD1"/>
    <w:rPr>
      <w:sz w:val="24"/>
      <w:szCs w:val="24"/>
    </w:rPr>
  </w:style>
  <w:style w:type="paragraph" w:styleId="CommentSubject">
    <w:name w:val="annotation subject"/>
    <w:basedOn w:val="CommentText"/>
    <w:next w:val="CommentText"/>
    <w:link w:val="CommentSubjectChar"/>
    <w:uiPriority w:val="99"/>
    <w:semiHidden/>
    <w:unhideWhenUsed/>
    <w:rsid w:val="009E7BD1"/>
    <w:rPr>
      <w:b/>
      <w:bCs/>
      <w:sz w:val="20"/>
      <w:szCs w:val="20"/>
    </w:rPr>
  </w:style>
  <w:style w:type="character" w:customStyle="1" w:styleId="CommentSubjectChar">
    <w:name w:val="Comment Subject Char"/>
    <w:basedOn w:val="CommentTextChar"/>
    <w:link w:val="CommentSubject"/>
    <w:uiPriority w:val="99"/>
    <w:semiHidden/>
    <w:rsid w:val="009E7BD1"/>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2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EDC36-07D2-4504-9CEC-EAA46B357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1000</Words>
  <Characters>5483</Characters>
  <Application>Microsoft Office Word</Application>
  <DocSecurity>4</DocSecurity>
  <Lines>105</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6457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HuskyPC</dc:creator>
  <cp:keywords/>
  <cp:lastModifiedBy>Dennis McGonagle</cp:lastModifiedBy>
  <cp:revision>2</cp:revision>
  <cp:lastPrinted>2014-10-19T19:13:00Z</cp:lastPrinted>
  <dcterms:created xsi:type="dcterms:W3CDTF">2015-06-12T19:09:00Z</dcterms:created>
  <dcterms:modified xsi:type="dcterms:W3CDTF">2015-06-12T19:09:00Z</dcterms:modified>
</cp:coreProperties>
</file>