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E30803" w14:textId="486B47F1" w:rsidR="009F234F" w:rsidRPr="00686D5B" w:rsidRDefault="009F234F" w:rsidP="00317DB3">
      <w:pPr>
        <w:rPr>
          <w:rFonts w:ascii="Calibri" w:hAnsi="Calibri"/>
          <w:b/>
        </w:rPr>
      </w:pPr>
      <w:bookmarkStart w:id="0" w:name="_GoBack"/>
      <w:bookmarkEnd w:id="0"/>
      <w:r w:rsidRPr="0025760D">
        <w:rPr>
          <w:rFonts w:ascii="Calibri" w:hAnsi="Calibri"/>
          <w:b/>
          <w:sz w:val="28"/>
        </w:rPr>
        <w:t>Author Names:</w:t>
      </w:r>
      <w:r w:rsidR="00846CF3" w:rsidRPr="0025760D">
        <w:rPr>
          <w:rFonts w:ascii="Calibri" w:hAnsi="Calibri"/>
          <w:b/>
          <w:sz w:val="28"/>
        </w:rPr>
        <w:t xml:space="preserve"> </w:t>
      </w:r>
      <w:r w:rsidR="00846CF3" w:rsidRPr="0025760D">
        <w:rPr>
          <w:rFonts w:ascii="Calibri" w:hAnsi="Calibri"/>
        </w:rPr>
        <w:t>Alexandra Duncan</w:t>
      </w:r>
      <w:r w:rsidR="007E3D13">
        <w:rPr>
          <w:rFonts w:ascii="Calibri" w:hAnsi="Calibri"/>
        </w:rPr>
        <w:t xml:space="preserve">, </w:t>
      </w:r>
      <w:r w:rsidR="00846CF3" w:rsidRPr="0025760D">
        <w:rPr>
          <w:rFonts w:ascii="Calibri" w:hAnsi="Calibri"/>
        </w:rPr>
        <w:t>Tiffany Cook</w:t>
      </w:r>
      <w:r w:rsidR="007E3D13">
        <w:rPr>
          <w:rFonts w:ascii="Calibri" w:hAnsi="Calibri"/>
        </w:rPr>
        <w:t xml:space="preserve">, </w:t>
      </w:r>
      <w:proofErr w:type="spellStart"/>
      <w:r w:rsidR="007E3D13">
        <w:rPr>
          <w:rFonts w:ascii="Calibri" w:hAnsi="Calibri"/>
        </w:rPr>
        <w:t>Jaideep</w:t>
      </w:r>
      <w:proofErr w:type="spellEnd"/>
      <w:r w:rsidR="007E3D13">
        <w:rPr>
          <w:rFonts w:ascii="Calibri" w:hAnsi="Calibri"/>
        </w:rPr>
        <w:t xml:space="preserve"> Talwalkar</w:t>
      </w:r>
    </w:p>
    <w:p w14:paraId="733ADC66" w14:textId="52AD0C3C" w:rsidR="009F234F" w:rsidRPr="00686D5B" w:rsidRDefault="009F234F" w:rsidP="00317DB3">
      <w:pPr>
        <w:rPr>
          <w:rFonts w:ascii="Calibri" w:hAnsi="Calibri"/>
          <w:b/>
        </w:rPr>
      </w:pPr>
      <w:r w:rsidRPr="0025760D">
        <w:rPr>
          <w:rFonts w:ascii="Calibri" w:hAnsi="Calibri"/>
          <w:b/>
          <w:sz w:val="28"/>
        </w:rPr>
        <w:t>Clinical Skills Education Title</w:t>
      </w:r>
      <w:commentRangeStart w:id="1"/>
      <w:r w:rsidRPr="0025760D">
        <w:rPr>
          <w:rFonts w:ascii="Calibri" w:hAnsi="Calibri"/>
          <w:b/>
          <w:sz w:val="28"/>
        </w:rPr>
        <w:t xml:space="preserve">: </w:t>
      </w:r>
      <w:commentRangeStart w:id="2"/>
      <w:r w:rsidR="007E3D13" w:rsidRPr="00FE2E7D">
        <w:rPr>
          <w:rFonts w:ascii="Calibri" w:hAnsi="Calibri"/>
        </w:rPr>
        <w:t>Bimanual</w:t>
      </w:r>
      <w:ins w:id="3" w:author="Anna Sivachenko" w:date="2015-06-01T09:39:00Z">
        <w:r w:rsidR="000A6DE8">
          <w:rPr>
            <w:rFonts w:ascii="Calibri" w:hAnsi="Calibri"/>
          </w:rPr>
          <w:t xml:space="preserve"> and </w:t>
        </w:r>
      </w:ins>
      <w:del w:id="4" w:author="Anna Sivachenko" w:date="2015-06-01T09:32:00Z">
        <w:r w:rsidR="007E3D13" w:rsidRPr="00FE2E7D" w:rsidDel="000A6DE8">
          <w:rPr>
            <w:rFonts w:ascii="Calibri" w:hAnsi="Calibri"/>
          </w:rPr>
          <w:delText>,</w:delText>
        </w:r>
      </w:del>
      <w:del w:id="5" w:author="Jacob Roundy" w:date="2015-06-01T09:54:00Z">
        <w:r w:rsidR="007E3D13" w:rsidRPr="00FE2E7D" w:rsidDel="0054609A">
          <w:rPr>
            <w:rFonts w:ascii="Calibri" w:hAnsi="Calibri"/>
          </w:rPr>
          <w:delText xml:space="preserve"> </w:delText>
        </w:r>
      </w:del>
      <w:proofErr w:type="spellStart"/>
      <w:r w:rsidR="007E3D13" w:rsidRPr="00FE2E7D">
        <w:rPr>
          <w:rFonts w:ascii="Calibri" w:hAnsi="Calibri"/>
        </w:rPr>
        <w:t>Rectovaginal</w:t>
      </w:r>
      <w:proofErr w:type="spellEnd"/>
      <w:ins w:id="6" w:author="Anna Sivachenko" w:date="2015-06-01T09:39:00Z">
        <w:r w:rsidR="000A6DE8">
          <w:rPr>
            <w:rFonts w:ascii="Calibri" w:hAnsi="Calibri"/>
          </w:rPr>
          <w:t xml:space="preserve"> Exam</w:t>
        </w:r>
      </w:ins>
      <w:ins w:id="7" w:author="Jacob Roundy" w:date="2015-06-01T09:45:00Z">
        <w:r w:rsidR="0054609A">
          <w:rPr>
            <w:rFonts w:ascii="Calibri" w:hAnsi="Calibri"/>
          </w:rPr>
          <w:t xml:space="preserve"> </w:t>
        </w:r>
      </w:ins>
      <w:del w:id="8" w:author="Anna Sivachenko" w:date="2015-06-01T09:32:00Z">
        <w:r w:rsidR="007E3D13" w:rsidRPr="00FE2E7D" w:rsidDel="000A6DE8">
          <w:rPr>
            <w:rFonts w:ascii="Calibri" w:hAnsi="Calibri"/>
          </w:rPr>
          <w:delText>, and Pelvic Exam</w:delText>
        </w:r>
        <w:r w:rsidR="000A6DE8" w:rsidDel="000A6DE8">
          <w:rPr>
            <w:rFonts w:ascii="Calibri" w:hAnsi="Calibri"/>
          </w:rPr>
          <w:delText xml:space="preserve"> conclusion </w:delText>
        </w:r>
        <w:r w:rsidR="007E3D13" w:rsidRPr="00FE2E7D" w:rsidDel="000A6DE8">
          <w:rPr>
            <w:rFonts w:ascii="Calibri" w:hAnsi="Calibri"/>
          </w:rPr>
          <w:delText xml:space="preserve"> </w:delText>
        </w:r>
        <w:commentRangeEnd w:id="1"/>
        <w:r w:rsidR="00D4114F" w:rsidDel="000A6DE8">
          <w:rPr>
            <w:rStyle w:val="CommentReference"/>
          </w:rPr>
          <w:commentReference w:id="1"/>
        </w:r>
      </w:del>
      <w:r w:rsidR="007E3D13" w:rsidRPr="00FE2E7D">
        <w:rPr>
          <w:rFonts w:ascii="Calibri" w:hAnsi="Calibri"/>
        </w:rPr>
        <w:t xml:space="preserve">of the Non-Pregnant Patient </w:t>
      </w:r>
      <w:commentRangeEnd w:id="2"/>
      <w:r w:rsidR="000A6DE8">
        <w:rPr>
          <w:rStyle w:val="CommentReference"/>
        </w:rPr>
        <w:commentReference w:id="2"/>
      </w:r>
    </w:p>
    <w:p w14:paraId="342627C5" w14:textId="77777777" w:rsidR="009F234F" w:rsidRPr="00686D5B" w:rsidRDefault="009F234F" w:rsidP="00317DB3">
      <w:pPr>
        <w:rPr>
          <w:rFonts w:ascii="Calibri" w:hAnsi="Calibri"/>
          <w:b/>
        </w:rPr>
      </w:pPr>
    </w:p>
    <w:p w14:paraId="36D08E01" w14:textId="77777777" w:rsidR="009F234F" w:rsidRPr="0025760D" w:rsidRDefault="009F234F" w:rsidP="00317DB3">
      <w:pPr>
        <w:rPr>
          <w:rFonts w:ascii="Calibri" w:hAnsi="Calibri"/>
          <w:b/>
          <w:sz w:val="28"/>
        </w:rPr>
      </w:pPr>
      <w:r w:rsidRPr="0025760D">
        <w:rPr>
          <w:rFonts w:ascii="Calibri" w:hAnsi="Calibri"/>
          <w:b/>
          <w:sz w:val="28"/>
        </w:rPr>
        <w:t>Overview</w:t>
      </w:r>
    </w:p>
    <w:p w14:paraId="7C748666" w14:textId="5193403E" w:rsidR="00493637" w:rsidRDefault="00E07C6E" w:rsidP="009518B9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r>
        <w:rPr>
          <w:rFonts w:ascii="Calibri" w:hAnsi="Calibri" w:cs="Arial"/>
        </w:rPr>
        <w:t>A bimanual exam</w:t>
      </w:r>
      <w:r w:rsidR="001E1B5F">
        <w:rPr>
          <w:rFonts w:ascii="Calibri" w:hAnsi="Calibri" w:cs="Arial"/>
        </w:rPr>
        <w:t xml:space="preserve"> is a</w:t>
      </w:r>
      <w:r>
        <w:rPr>
          <w:rFonts w:ascii="Calibri" w:hAnsi="Calibri" w:cs="Arial"/>
        </w:rPr>
        <w:t xml:space="preserve"> </w:t>
      </w:r>
      <w:r w:rsidR="001B678F">
        <w:rPr>
          <w:rFonts w:ascii="Calibri" w:hAnsi="Calibri" w:cs="Arial"/>
        </w:rPr>
        <w:t>thorough</w:t>
      </w:r>
      <w:r w:rsidR="00137CFA">
        <w:rPr>
          <w:rFonts w:ascii="Calibri" w:hAnsi="Calibri" w:cs="Arial"/>
        </w:rPr>
        <w:t xml:space="preserve"> check of</w:t>
      </w:r>
      <w:r w:rsidR="001B678F">
        <w:rPr>
          <w:rFonts w:ascii="Calibri" w:hAnsi="Calibri" w:cs="Arial"/>
        </w:rPr>
        <w:t xml:space="preserve"> a</w:t>
      </w:r>
      <w:r w:rsidR="00493637" w:rsidRPr="00F63230">
        <w:rPr>
          <w:rFonts w:ascii="Calibri" w:hAnsi="Calibri" w:cs="Arial"/>
        </w:rPr>
        <w:t xml:space="preserve"> patient’s cervix, uterus, and ovaries</w:t>
      </w:r>
      <w:r w:rsidR="00657A26">
        <w:rPr>
          <w:rFonts w:ascii="Calibri" w:hAnsi="Calibri" w:cs="Arial"/>
        </w:rPr>
        <w:t xml:space="preserve"> (</w:t>
      </w:r>
      <w:r w:rsidR="00657A26" w:rsidRPr="00FB7EE0">
        <w:rPr>
          <w:rFonts w:ascii="Calibri" w:hAnsi="Calibri" w:cs="Arial"/>
          <w:b/>
        </w:rPr>
        <w:t>Figure 1</w:t>
      </w:r>
      <w:r w:rsidR="00657A26">
        <w:rPr>
          <w:rFonts w:ascii="Calibri" w:hAnsi="Calibri" w:cs="Arial"/>
        </w:rPr>
        <w:t>)</w:t>
      </w:r>
      <w:r w:rsidR="001E1B5F">
        <w:rPr>
          <w:rFonts w:ascii="Calibri" w:hAnsi="Calibri" w:cs="Arial"/>
        </w:rPr>
        <w:t xml:space="preserve">. It can tell an </w:t>
      </w:r>
      <w:r>
        <w:rPr>
          <w:rFonts w:ascii="Calibri" w:hAnsi="Calibri" w:cs="Arial"/>
        </w:rPr>
        <w:t>experience</w:t>
      </w:r>
      <w:r w:rsidR="001E1B5F">
        <w:rPr>
          <w:rFonts w:ascii="Calibri" w:hAnsi="Calibri" w:cs="Arial"/>
        </w:rPr>
        <w:t>d</w:t>
      </w:r>
      <w:r>
        <w:rPr>
          <w:rFonts w:ascii="Calibri" w:hAnsi="Calibri" w:cs="Arial"/>
        </w:rPr>
        <w:t xml:space="preserve"> provider a great deal</w:t>
      </w:r>
      <w:r w:rsidR="003D714C">
        <w:rPr>
          <w:rFonts w:ascii="Calibri" w:hAnsi="Calibri" w:cs="Arial"/>
        </w:rPr>
        <w:t>, as</w:t>
      </w:r>
      <w:r w:rsidR="001E1B5F">
        <w:rPr>
          <w:rFonts w:ascii="Calibri" w:hAnsi="Calibri" w:cs="Arial"/>
        </w:rPr>
        <w:t xml:space="preserve"> it</w:t>
      </w:r>
      <w:r w:rsidR="00493637" w:rsidRPr="00F63230">
        <w:rPr>
          <w:rFonts w:ascii="Calibri" w:hAnsi="Calibri" w:cs="Arial"/>
        </w:rPr>
        <w:t xml:space="preserve"> may lead to the discovery of abnormalities, such as cysts, fibroids, or malignancies, but </w:t>
      </w:r>
      <w:r w:rsidR="003D714C">
        <w:rPr>
          <w:rFonts w:ascii="Calibri" w:hAnsi="Calibri" w:cs="Arial"/>
        </w:rPr>
        <w:t>it’</w:t>
      </w:r>
      <w:r w:rsidR="00493637">
        <w:rPr>
          <w:rFonts w:ascii="Calibri" w:hAnsi="Calibri" w:cs="Arial"/>
        </w:rPr>
        <w:t>s useful even in the absence of such findings</w:t>
      </w:r>
      <w:r w:rsidR="003D714C">
        <w:rPr>
          <w:rFonts w:ascii="Calibri" w:hAnsi="Calibri" w:cs="Arial"/>
        </w:rPr>
        <w:t>,</w:t>
      </w:r>
      <w:r w:rsidR="00493637">
        <w:rPr>
          <w:rFonts w:ascii="Calibri" w:hAnsi="Calibri" w:cs="Arial"/>
        </w:rPr>
        <w:t xml:space="preserve"> </w:t>
      </w:r>
      <w:r w:rsidR="00493637" w:rsidRPr="002B3C46">
        <w:rPr>
          <w:rFonts w:ascii="Calibri" w:hAnsi="Calibri" w:cs="Arial"/>
        </w:rPr>
        <w:t>as it allows the practitioner to establish a</w:t>
      </w:r>
      <w:r w:rsidR="001E1B5F">
        <w:rPr>
          <w:rFonts w:ascii="Calibri" w:hAnsi="Calibri" w:cs="Arial"/>
        </w:rPr>
        <w:t xml:space="preserve">n </w:t>
      </w:r>
      <w:r>
        <w:rPr>
          <w:rFonts w:ascii="Calibri" w:hAnsi="Calibri" w:cs="Arial"/>
        </w:rPr>
        <w:t>understanding of the patient’s anatomy</w:t>
      </w:r>
      <w:r w:rsidR="00493637" w:rsidRPr="002B3C46">
        <w:rPr>
          <w:rFonts w:ascii="Calibri" w:hAnsi="Calibri" w:cs="Arial"/>
        </w:rPr>
        <w:t xml:space="preserve"> for </w:t>
      </w:r>
      <w:r w:rsidR="00493637" w:rsidRPr="00F63230">
        <w:rPr>
          <w:rFonts w:ascii="Calibri" w:hAnsi="Calibri" w:cs="Arial"/>
        </w:rPr>
        <w:t xml:space="preserve">future use. </w:t>
      </w:r>
    </w:p>
    <w:p w14:paraId="5FA15084" w14:textId="77777777" w:rsidR="00493637" w:rsidRDefault="00493637" w:rsidP="00493637">
      <w:pPr>
        <w:rPr>
          <w:rFonts w:ascii="Calibri" w:hAnsi="Calibri" w:cs="Arial"/>
        </w:rPr>
      </w:pPr>
    </w:p>
    <w:p w14:paraId="40887E50" w14:textId="118AAF09" w:rsidR="00493637" w:rsidRPr="00493637" w:rsidRDefault="00493637" w:rsidP="00493637">
      <w:pPr>
        <w:rPr>
          <w:rFonts w:ascii="Calibri" w:hAnsi="Calibri" w:cs="Arial"/>
        </w:rPr>
      </w:pPr>
      <w:r w:rsidRPr="00493637">
        <w:rPr>
          <w:rFonts w:ascii="Calibri" w:hAnsi="Calibri" w:cs="Arial"/>
        </w:rPr>
        <w:t xml:space="preserve">Performing the bimanual exam before the speculum exam can help relax patients, mentally and physically, before what is often perceived as the </w:t>
      </w:r>
      <w:r w:rsidR="0014607F">
        <w:rPr>
          <w:rFonts w:ascii="Calibri" w:hAnsi="Calibri" w:cs="Arial"/>
        </w:rPr>
        <w:t>“</w:t>
      </w:r>
      <w:r w:rsidRPr="00493637">
        <w:rPr>
          <w:rFonts w:ascii="Calibri" w:hAnsi="Calibri" w:cs="Arial"/>
        </w:rPr>
        <w:t>most</w:t>
      </w:r>
      <w:r w:rsidR="009518B9">
        <w:rPr>
          <w:rFonts w:ascii="Calibri" w:hAnsi="Calibri" w:cs="Arial"/>
        </w:rPr>
        <w:t xml:space="preserve"> invasive</w:t>
      </w:r>
      <w:r w:rsidR="0014607F">
        <w:rPr>
          <w:rFonts w:ascii="Calibri" w:hAnsi="Calibri" w:cs="Arial"/>
        </w:rPr>
        <w:t>”</w:t>
      </w:r>
      <w:r w:rsidR="009518B9">
        <w:rPr>
          <w:rFonts w:ascii="Calibri" w:hAnsi="Calibri" w:cs="Arial"/>
        </w:rPr>
        <w:t xml:space="preserve"> part of the exam. A </w:t>
      </w:r>
      <w:r w:rsidR="00E07C6E">
        <w:rPr>
          <w:rFonts w:ascii="Calibri" w:hAnsi="Calibri" w:cs="Arial"/>
        </w:rPr>
        <w:t>practitioner</w:t>
      </w:r>
      <w:r w:rsidR="009518B9">
        <w:rPr>
          <w:rFonts w:ascii="Calibri" w:hAnsi="Calibri" w:cs="Arial"/>
        </w:rPr>
        <w:t xml:space="preserve"> already familiar with the patient’s anatomy </w:t>
      </w:r>
      <w:r w:rsidRPr="00493637">
        <w:rPr>
          <w:rFonts w:ascii="Calibri" w:hAnsi="Calibri" w:cs="Arial"/>
        </w:rPr>
        <w:t xml:space="preserve">can </w:t>
      </w:r>
      <w:r w:rsidR="00655DAE">
        <w:rPr>
          <w:rFonts w:ascii="Calibri" w:hAnsi="Calibri" w:cs="Arial"/>
        </w:rPr>
        <w:t>insert a speculum more smoothly and comfortably</w:t>
      </w:r>
      <w:r w:rsidRPr="00493637">
        <w:rPr>
          <w:rFonts w:ascii="Calibri" w:hAnsi="Calibri" w:cs="Arial"/>
        </w:rPr>
        <w:t>. However, lubrication used during the bimanual exam may interfere with processing certain samples obtained during the speculum exam</w:t>
      </w:r>
      <w:r w:rsidR="00E07C6E">
        <w:rPr>
          <w:rFonts w:ascii="Calibri" w:hAnsi="Calibri" w:cs="Arial"/>
        </w:rPr>
        <w:t>.</w:t>
      </w:r>
      <w:r w:rsidRPr="00493637">
        <w:rPr>
          <w:rFonts w:ascii="Calibri" w:hAnsi="Calibri" w:cs="Arial"/>
        </w:rPr>
        <w:t xml:space="preserve"> Providers must be familiar with local laboratory processing requirements before committing to a specific order of examination. </w:t>
      </w:r>
    </w:p>
    <w:p w14:paraId="4EC7E32D" w14:textId="77777777" w:rsidR="00493637" w:rsidRDefault="00493637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74033B99" w14:textId="262CE46B" w:rsidR="0025760D" w:rsidRPr="00F63230" w:rsidRDefault="00493637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r w:rsidRPr="00493637">
        <w:rPr>
          <w:rFonts w:ascii="Calibri" w:hAnsi="Calibri" w:cs="Arial"/>
        </w:rPr>
        <w:t xml:space="preserve">This </w:t>
      </w:r>
      <w:r w:rsidR="0014607F">
        <w:rPr>
          <w:rFonts w:ascii="Calibri" w:hAnsi="Calibri" w:cs="Arial"/>
        </w:rPr>
        <w:t>demonstration</w:t>
      </w:r>
      <w:r w:rsidRPr="00493637">
        <w:rPr>
          <w:rFonts w:ascii="Calibri" w:hAnsi="Calibri" w:cs="Arial"/>
        </w:rPr>
        <w:t xml:space="preserve"> begins immediately after the end of the speculum exam</w:t>
      </w:r>
      <w:r w:rsidR="0014607F">
        <w:rPr>
          <w:rFonts w:ascii="Calibri" w:hAnsi="Calibri" w:cs="Arial"/>
        </w:rPr>
        <w:t>;</w:t>
      </w:r>
      <w:r w:rsidRPr="00493637">
        <w:rPr>
          <w:rFonts w:ascii="Calibri" w:hAnsi="Calibri" w:cs="Arial"/>
        </w:rPr>
        <w:t xml:space="preserve"> therefore</w:t>
      </w:r>
      <w:r w:rsidR="0014607F">
        <w:rPr>
          <w:rFonts w:ascii="Calibri" w:hAnsi="Calibri" w:cs="Arial"/>
        </w:rPr>
        <w:t>,</w:t>
      </w:r>
      <w:r w:rsidRPr="00493637">
        <w:rPr>
          <w:rFonts w:ascii="Calibri" w:hAnsi="Calibri" w:cs="Arial"/>
        </w:rPr>
        <w:t xml:space="preserve"> </w:t>
      </w:r>
      <w:r w:rsidR="0014607F">
        <w:rPr>
          <w:rFonts w:ascii="Calibri" w:hAnsi="Calibri" w:cs="Arial"/>
        </w:rPr>
        <w:t xml:space="preserve">it </w:t>
      </w:r>
      <w:r w:rsidRPr="00493637">
        <w:rPr>
          <w:rFonts w:ascii="Calibri" w:hAnsi="Calibri" w:cs="Arial"/>
        </w:rPr>
        <w:t>assumes the patient has provided a history and is in the modified lithotomy position.</w:t>
      </w:r>
    </w:p>
    <w:p w14:paraId="3B1264A7" w14:textId="4A2195F2" w:rsidR="0025760D" w:rsidRDefault="0025760D" w:rsidP="00317DB3">
      <w:pPr>
        <w:rPr>
          <w:rFonts w:ascii="Calibri" w:hAnsi="Calibri" w:cs="Arial"/>
        </w:rPr>
      </w:pPr>
    </w:p>
    <w:p w14:paraId="47706730" w14:textId="2825E0BF" w:rsidR="009F234F" w:rsidRPr="00686D5B" w:rsidRDefault="009F234F" w:rsidP="00317DB3">
      <w:pPr>
        <w:rPr>
          <w:rFonts w:ascii="Calibri" w:hAnsi="Calibri" w:cs="Arial"/>
        </w:rPr>
      </w:pPr>
      <w:r w:rsidRPr="00686D5B">
        <w:rPr>
          <w:rFonts w:ascii="Calibri" w:hAnsi="Calibri" w:cs="Arial"/>
        </w:rPr>
        <w:t xml:space="preserve">A </w:t>
      </w:r>
      <w:proofErr w:type="spellStart"/>
      <w:r w:rsidRPr="00686D5B">
        <w:rPr>
          <w:rFonts w:ascii="Calibri" w:hAnsi="Calibri" w:cs="Arial"/>
        </w:rPr>
        <w:t>rectovaginal</w:t>
      </w:r>
      <w:proofErr w:type="spellEnd"/>
      <w:r w:rsidRPr="00686D5B">
        <w:rPr>
          <w:rFonts w:ascii="Calibri" w:hAnsi="Calibri" w:cs="Arial"/>
        </w:rPr>
        <w:t xml:space="preserve"> exam is not always necessary, but</w:t>
      </w:r>
      <w:r w:rsidR="00160D75">
        <w:rPr>
          <w:rFonts w:ascii="Calibri" w:hAnsi="Calibri" w:cs="Arial"/>
        </w:rPr>
        <w:t xml:space="preserve"> it</w:t>
      </w:r>
      <w:r w:rsidRPr="00686D5B">
        <w:rPr>
          <w:rFonts w:ascii="Calibri" w:hAnsi="Calibri" w:cs="Arial"/>
        </w:rPr>
        <w:t xml:space="preserve"> may be performed </w:t>
      </w:r>
      <w:r w:rsidR="00160D75">
        <w:rPr>
          <w:rFonts w:ascii="Calibri" w:hAnsi="Calibri" w:cs="Arial"/>
        </w:rPr>
        <w:t xml:space="preserve">to fully assess a </w:t>
      </w:r>
      <w:proofErr w:type="spellStart"/>
      <w:proofErr w:type="gramStart"/>
      <w:r w:rsidR="00160D75">
        <w:rPr>
          <w:rFonts w:ascii="Calibri" w:hAnsi="Calibri" w:cs="Arial"/>
        </w:rPr>
        <w:t>retroverted</w:t>
      </w:r>
      <w:proofErr w:type="spellEnd"/>
      <w:proofErr w:type="gramEnd"/>
      <w:r w:rsidR="00160D75">
        <w:rPr>
          <w:rFonts w:ascii="Calibri" w:hAnsi="Calibri" w:cs="Arial"/>
        </w:rPr>
        <w:t xml:space="preserve"> uterus and ovaries (this </w:t>
      </w:r>
      <w:r w:rsidRPr="00686D5B">
        <w:rPr>
          <w:rFonts w:ascii="Calibri" w:hAnsi="Calibri" w:cs="Arial"/>
        </w:rPr>
        <w:t xml:space="preserve">may be the only way to </w:t>
      </w:r>
      <w:r w:rsidR="00160D75">
        <w:rPr>
          <w:rFonts w:ascii="Calibri" w:hAnsi="Calibri" w:cs="Arial"/>
        </w:rPr>
        <w:t>accomplish full assessment depending on uterine position</w:t>
      </w:r>
      <w:r w:rsidRPr="00686D5B">
        <w:rPr>
          <w:rFonts w:ascii="Calibri" w:hAnsi="Calibri" w:cs="Arial"/>
        </w:rPr>
        <w:t>)</w:t>
      </w:r>
      <w:r w:rsidR="00DA64D3" w:rsidRPr="00686D5B">
        <w:rPr>
          <w:rFonts w:ascii="Calibri" w:hAnsi="Calibri" w:cs="Arial"/>
        </w:rPr>
        <w:t xml:space="preserve"> or to assess the rectum</w:t>
      </w:r>
      <w:r w:rsidRPr="00686D5B">
        <w:rPr>
          <w:rFonts w:ascii="Calibri" w:hAnsi="Calibri" w:cs="Arial"/>
        </w:rPr>
        <w:t>. </w:t>
      </w:r>
    </w:p>
    <w:p w14:paraId="232F77F0" w14:textId="234397FE" w:rsidR="007A2E62" w:rsidRDefault="007A2E62">
      <w:pPr>
        <w:rPr>
          <w:rFonts w:ascii="Calibri" w:hAnsi="Calibri" w:cs="Arial"/>
          <w:b/>
          <w:sz w:val="28"/>
        </w:rPr>
      </w:pPr>
    </w:p>
    <w:p w14:paraId="2952E39E" w14:textId="41BA4D2C" w:rsidR="009F234F" w:rsidRPr="0025760D" w:rsidRDefault="009F234F" w:rsidP="00317DB3">
      <w:pPr>
        <w:rPr>
          <w:rFonts w:ascii="Calibri" w:hAnsi="Calibri" w:cs="Arial"/>
          <w:b/>
          <w:sz w:val="28"/>
        </w:rPr>
      </w:pPr>
      <w:r w:rsidRPr="0025760D">
        <w:rPr>
          <w:rFonts w:ascii="Calibri" w:hAnsi="Calibri" w:cs="Arial"/>
          <w:b/>
          <w:sz w:val="28"/>
        </w:rPr>
        <w:t>Procedure</w:t>
      </w:r>
    </w:p>
    <w:p w14:paraId="60E2C06E" w14:textId="037FA477" w:rsidR="009F234F" w:rsidRPr="0025760D" w:rsidRDefault="009F234F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r w:rsidRPr="0025760D">
        <w:rPr>
          <w:rFonts w:ascii="Calibri" w:hAnsi="Calibri" w:cs="Arial"/>
        </w:rPr>
        <w:t>1. Bimanual</w:t>
      </w:r>
      <w:r w:rsidR="0025760D">
        <w:rPr>
          <w:rFonts w:ascii="Calibri" w:hAnsi="Calibri" w:cs="Arial"/>
        </w:rPr>
        <w:t xml:space="preserve"> E</w:t>
      </w:r>
      <w:r w:rsidR="00846CF3" w:rsidRPr="0025760D">
        <w:rPr>
          <w:rFonts w:ascii="Calibri" w:hAnsi="Calibri" w:cs="Arial"/>
        </w:rPr>
        <w:t>xam</w:t>
      </w:r>
    </w:p>
    <w:p w14:paraId="0281E3FC" w14:textId="77777777" w:rsidR="00317DB3" w:rsidRDefault="00317DB3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75FD24C8" w14:textId="732AAACF" w:rsidR="009F234F" w:rsidRPr="00686D5B" w:rsidRDefault="009F234F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r w:rsidRPr="00686D5B">
        <w:rPr>
          <w:rFonts w:ascii="Calibri" w:hAnsi="Calibri" w:cs="Arial"/>
        </w:rPr>
        <w:t xml:space="preserve">1.1. </w:t>
      </w:r>
      <w:r w:rsidR="00BC406B">
        <w:rPr>
          <w:rFonts w:ascii="Calibri" w:hAnsi="Calibri" w:cs="Arial"/>
        </w:rPr>
        <w:t>Prepare the patient</w:t>
      </w:r>
      <w:r w:rsidR="00D249D6">
        <w:rPr>
          <w:rFonts w:ascii="Calibri" w:hAnsi="Calibri" w:cs="Arial"/>
        </w:rPr>
        <w:t xml:space="preserve"> by saying,</w:t>
      </w:r>
      <w:r w:rsidRPr="00686D5B">
        <w:rPr>
          <w:rFonts w:ascii="Calibri" w:hAnsi="Calibri" w:cs="Arial"/>
        </w:rPr>
        <w:t xml:space="preserve"> “I will now place two </w:t>
      </w:r>
      <w:r w:rsidR="000E7AD8">
        <w:rPr>
          <w:rFonts w:ascii="Calibri" w:hAnsi="Calibri" w:cs="Arial"/>
        </w:rPr>
        <w:t xml:space="preserve">gloved </w:t>
      </w:r>
      <w:r w:rsidRPr="00686D5B">
        <w:rPr>
          <w:rFonts w:ascii="Calibri" w:hAnsi="Calibri" w:cs="Arial"/>
        </w:rPr>
        <w:t>fingers in your vagina and use my other hand to press on your abdomen to assess your uterus and ovaries.”</w:t>
      </w:r>
    </w:p>
    <w:p w14:paraId="37F13818" w14:textId="77777777" w:rsidR="0025760D" w:rsidRDefault="0025760D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0B791148" w14:textId="61799EF0" w:rsidR="009F234F" w:rsidRPr="00686D5B" w:rsidRDefault="009F234F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r w:rsidRPr="00686D5B">
        <w:rPr>
          <w:rFonts w:ascii="Calibri" w:hAnsi="Calibri" w:cs="Arial"/>
        </w:rPr>
        <w:t xml:space="preserve">1.2. </w:t>
      </w:r>
      <w:r w:rsidR="005C461F">
        <w:rPr>
          <w:rFonts w:ascii="Calibri" w:hAnsi="Calibri" w:cs="Arial"/>
        </w:rPr>
        <w:t>Fully coat</w:t>
      </w:r>
      <w:r w:rsidRPr="00686D5B">
        <w:rPr>
          <w:rFonts w:ascii="Calibri" w:hAnsi="Calibri" w:cs="Arial"/>
        </w:rPr>
        <w:t xml:space="preserve"> the first two fingers of your dominant hand</w:t>
      </w:r>
      <w:r w:rsidR="000E7AD8">
        <w:rPr>
          <w:rFonts w:ascii="Calibri" w:hAnsi="Calibri" w:cs="Arial"/>
        </w:rPr>
        <w:t xml:space="preserve"> with lubricant</w:t>
      </w:r>
      <w:r w:rsidRPr="00686D5B">
        <w:rPr>
          <w:rFonts w:ascii="Calibri" w:hAnsi="Calibri" w:cs="Arial"/>
        </w:rPr>
        <w:t>.</w:t>
      </w:r>
    </w:p>
    <w:p w14:paraId="3C01BDD2" w14:textId="77777777" w:rsidR="0025760D" w:rsidRDefault="0025760D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3E98BE1D" w14:textId="4D49A5DE" w:rsidR="009F234F" w:rsidRPr="00686D5B" w:rsidRDefault="009F234F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r w:rsidRPr="00686D5B">
        <w:rPr>
          <w:rFonts w:ascii="Calibri" w:hAnsi="Calibri" w:cs="Arial"/>
        </w:rPr>
        <w:t xml:space="preserve">1.3. </w:t>
      </w:r>
      <w:r w:rsidR="004F44A6">
        <w:rPr>
          <w:rFonts w:ascii="Calibri" w:hAnsi="Calibri" w:cs="Arial"/>
        </w:rPr>
        <w:t xml:space="preserve">Sit </w:t>
      </w:r>
      <w:r w:rsidR="00D249D6">
        <w:rPr>
          <w:rFonts w:ascii="Calibri" w:hAnsi="Calibri" w:cs="Arial"/>
        </w:rPr>
        <w:t>and</w:t>
      </w:r>
      <w:r w:rsidR="004F44A6">
        <w:rPr>
          <w:rFonts w:ascii="Calibri" w:hAnsi="Calibri" w:cs="Arial"/>
        </w:rPr>
        <w:t xml:space="preserve"> t</w:t>
      </w:r>
      <w:r w:rsidR="00E72C53">
        <w:rPr>
          <w:rFonts w:ascii="Calibri" w:hAnsi="Calibri" w:cs="Arial"/>
        </w:rPr>
        <w:t>ell</w:t>
      </w:r>
      <w:r w:rsidRPr="00686D5B">
        <w:rPr>
          <w:rFonts w:ascii="Calibri" w:hAnsi="Calibri" w:cs="Arial"/>
        </w:rPr>
        <w:t xml:space="preserve"> the patient </w:t>
      </w:r>
      <w:r w:rsidR="004F44A6">
        <w:rPr>
          <w:rFonts w:ascii="Calibri" w:hAnsi="Calibri" w:cs="Arial"/>
        </w:rPr>
        <w:t xml:space="preserve">you </w:t>
      </w:r>
      <w:r w:rsidR="00D249D6">
        <w:rPr>
          <w:rFonts w:ascii="Calibri" w:hAnsi="Calibri" w:cs="Arial"/>
        </w:rPr>
        <w:t>are</w:t>
      </w:r>
      <w:r w:rsidRPr="00686D5B">
        <w:rPr>
          <w:rFonts w:ascii="Calibri" w:hAnsi="Calibri" w:cs="Arial"/>
        </w:rPr>
        <w:t xml:space="preserve"> plac</w:t>
      </w:r>
      <w:r w:rsidR="00D249D6">
        <w:rPr>
          <w:rFonts w:ascii="Calibri" w:hAnsi="Calibri" w:cs="Arial"/>
        </w:rPr>
        <w:t>ing</w:t>
      </w:r>
      <w:r w:rsidRPr="00686D5B">
        <w:rPr>
          <w:rFonts w:ascii="Calibri" w:hAnsi="Calibri" w:cs="Arial"/>
        </w:rPr>
        <w:t xml:space="preserve"> one, then two fingers in their vagina.</w:t>
      </w:r>
    </w:p>
    <w:p w14:paraId="29DBF79C" w14:textId="77777777" w:rsidR="0025760D" w:rsidRDefault="0025760D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04C238E7" w14:textId="7466393B" w:rsidR="009F234F" w:rsidRPr="00686D5B" w:rsidRDefault="009F234F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r w:rsidRPr="00686D5B">
        <w:rPr>
          <w:rFonts w:ascii="Calibri" w:hAnsi="Calibri" w:cs="Arial"/>
        </w:rPr>
        <w:t xml:space="preserve">1.3.1. </w:t>
      </w:r>
      <w:r w:rsidR="004F44A6">
        <w:rPr>
          <w:rFonts w:ascii="Calibri" w:hAnsi="Calibri" w:cs="Arial"/>
        </w:rPr>
        <w:t>I</w:t>
      </w:r>
      <w:r w:rsidR="002A01F2">
        <w:rPr>
          <w:rFonts w:ascii="Calibri" w:hAnsi="Calibri" w:cs="Arial"/>
        </w:rPr>
        <w:t>nsert</w:t>
      </w:r>
      <w:r w:rsidRPr="00686D5B">
        <w:rPr>
          <w:rFonts w:ascii="Calibri" w:hAnsi="Calibri" w:cs="Arial"/>
        </w:rPr>
        <w:t xml:space="preserve"> </w:t>
      </w:r>
      <w:r w:rsidR="008563D5">
        <w:rPr>
          <w:rFonts w:ascii="Calibri" w:hAnsi="Calibri" w:cs="Arial"/>
        </w:rPr>
        <w:t>the</w:t>
      </w:r>
      <w:r w:rsidR="004F44A6">
        <w:rPr>
          <w:rFonts w:ascii="Calibri" w:hAnsi="Calibri" w:cs="Arial"/>
        </w:rPr>
        <w:t xml:space="preserve"> dominant</w:t>
      </w:r>
      <w:r w:rsidR="008563D5">
        <w:rPr>
          <w:rFonts w:ascii="Calibri" w:hAnsi="Calibri" w:cs="Arial"/>
        </w:rPr>
        <w:t xml:space="preserve"> </w:t>
      </w:r>
      <w:r w:rsidRPr="00686D5B">
        <w:rPr>
          <w:rFonts w:ascii="Calibri" w:hAnsi="Calibri" w:cs="Arial"/>
        </w:rPr>
        <w:t>index finger</w:t>
      </w:r>
      <w:r w:rsidR="004F44A6">
        <w:rPr>
          <w:rFonts w:ascii="Calibri" w:hAnsi="Calibri" w:cs="Arial"/>
        </w:rPr>
        <w:t>,</w:t>
      </w:r>
      <w:r w:rsidRPr="00686D5B">
        <w:rPr>
          <w:rFonts w:ascii="Calibri" w:hAnsi="Calibri" w:cs="Arial"/>
        </w:rPr>
        <w:t xml:space="preserve"> palm down</w:t>
      </w:r>
      <w:r w:rsidR="004F44A6">
        <w:rPr>
          <w:rFonts w:ascii="Calibri" w:hAnsi="Calibri" w:cs="Arial"/>
        </w:rPr>
        <w:t xml:space="preserve"> </w:t>
      </w:r>
      <w:r w:rsidR="00D249D6">
        <w:rPr>
          <w:rFonts w:ascii="Calibri" w:hAnsi="Calibri" w:cs="Arial"/>
        </w:rPr>
        <w:t xml:space="preserve">with the </w:t>
      </w:r>
      <w:r w:rsidR="004F44A6">
        <w:rPr>
          <w:rFonts w:ascii="Calibri" w:hAnsi="Calibri" w:cs="Arial"/>
        </w:rPr>
        <w:t>other fingers tucked,</w:t>
      </w:r>
      <w:r w:rsidRPr="00686D5B">
        <w:rPr>
          <w:rFonts w:ascii="Calibri" w:hAnsi="Calibri" w:cs="Arial"/>
        </w:rPr>
        <w:t xml:space="preserve"> </w:t>
      </w:r>
      <w:r w:rsidR="004F44A6">
        <w:rPr>
          <w:rFonts w:ascii="Calibri" w:hAnsi="Calibri" w:cs="Arial"/>
        </w:rPr>
        <w:t xml:space="preserve">1” into the vaginal </w:t>
      </w:r>
      <w:proofErr w:type="spellStart"/>
      <w:r w:rsidR="004F44A6">
        <w:rPr>
          <w:rFonts w:ascii="Calibri" w:hAnsi="Calibri" w:cs="Arial"/>
        </w:rPr>
        <w:t>introitus</w:t>
      </w:r>
      <w:proofErr w:type="spellEnd"/>
      <w:r w:rsidR="004F44A6">
        <w:rPr>
          <w:rFonts w:ascii="Calibri" w:hAnsi="Calibri" w:cs="Arial"/>
        </w:rPr>
        <w:t xml:space="preserve">. </w:t>
      </w:r>
      <w:r w:rsidR="00E72C53">
        <w:rPr>
          <w:rFonts w:ascii="Calibri" w:hAnsi="Calibri" w:cs="Arial"/>
        </w:rPr>
        <w:t>Apply</w:t>
      </w:r>
      <w:r w:rsidR="000E7AD8" w:rsidRPr="000E7AD8">
        <w:rPr>
          <w:rFonts w:ascii="Calibri" w:hAnsi="Calibri" w:cs="Arial"/>
        </w:rPr>
        <w:t xml:space="preserve"> posterior</w:t>
      </w:r>
      <w:r w:rsidR="004F44A6">
        <w:rPr>
          <w:rFonts w:ascii="Calibri" w:hAnsi="Calibri" w:cs="Arial"/>
        </w:rPr>
        <w:t xml:space="preserve"> pressure to open the </w:t>
      </w:r>
      <w:proofErr w:type="spellStart"/>
      <w:r w:rsidR="004F44A6">
        <w:rPr>
          <w:rFonts w:ascii="Calibri" w:hAnsi="Calibri" w:cs="Arial"/>
        </w:rPr>
        <w:t>introitus</w:t>
      </w:r>
      <w:proofErr w:type="spellEnd"/>
      <w:r w:rsidR="00D249D6">
        <w:rPr>
          <w:rFonts w:ascii="Calibri" w:hAnsi="Calibri" w:cs="Arial"/>
        </w:rPr>
        <w:t xml:space="preserve"> and</w:t>
      </w:r>
      <w:r w:rsidR="004F44A6">
        <w:rPr>
          <w:rFonts w:ascii="Calibri" w:hAnsi="Calibri" w:cs="Arial"/>
        </w:rPr>
        <w:t xml:space="preserve"> </w:t>
      </w:r>
      <w:r w:rsidR="000E7AD8" w:rsidRPr="000E7AD8">
        <w:rPr>
          <w:rFonts w:ascii="Calibri" w:hAnsi="Calibri" w:cs="Arial"/>
        </w:rPr>
        <w:t xml:space="preserve">insert </w:t>
      </w:r>
      <w:r w:rsidR="002A01F2">
        <w:rPr>
          <w:rFonts w:ascii="Calibri" w:hAnsi="Calibri" w:cs="Arial"/>
        </w:rPr>
        <w:t>the</w:t>
      </w:r>
      <w:r w:rsidR="000E7AD8" w:rsidRPr="000E7AD8">
        <w:rPr>
          <w:rFonts w:ascii="Calibri" w:hAnsi="Calibri" w:cs="Arial"/>
        </w:rPr>
        <w:t xml:space="preserve"> middle </w:t>
      </w:r>
      <w:r w:rsidR="0057342A">
        <w:rPr>
          <w:rFonts w:ascii="Calibri" w:hAnsi="Calibri" w:cs="Arial"/>
        </w:rPr>
        <w:t>finger</w:t>
      </w:r>
      <w:r w:rsidRPr="00686D5B">
        <w:rPr>
          <w:rFonts w:ascii="Calibri" w:hAnsi="Calibri" w:cs="Arial"/>
        </w:rPr>
        <w:t>.</w:t>
      </w:r>
    </w:p>
    <w:p w14:paraId="76B6D8BC" w14:textId="77777777" w:rsidR="0025760D" w:rsidRDefault="0025760D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2A0DABA5" w14:textId="100EC0BA" w:rsidR="009F234F" w:rsidRPr="00686D5B" w:rsidRDefault="009F234F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r w:rsidRPr="00686D5B">
        <w:rPr>
          <w:rFonts w:ascii="Calibri" w:hAnsi="Calibri" w:cs="Arial"/>
        </w:rPr>
        <w:t xml:space="preserve">1.4. Apply posterior pressure (to avoid tugging </w:t>
      </w:r>
      <w:r w:rsidR="00D249D6">
        <w:rPr>
          <w:rFonts w:ascii="Calibri" w:hAnsi="Calibri" w:cs="Arial"/>
        </w:rPr>
        <w:t xml:space="preserve">the </w:t>
      </w:r>
      <w:r w:rsidRPr="00686D5B">
        <w:rPr>
          <w:rFonts w:ascii="Calibri" w:hAnsi="Calibri" w:cs="Arial"/>
        </w:rPr>
        <w:t xml:space="preserve">labia) and </w:t>
      </w:r>
      <w:r w:rsidR="000E7AD8">
        <w:rPr>
          <w:rFonts w:ascii="Calibri" w:hAnsi="Calibri" w:cs="Arial"/>
        </w:rPr>
        <w:t>supinate</w:t>
      </w:r>
      <w:r w:rsidR="000E7AD8" w:rsidRPr="00686D5B">
        <w:rPr>
          <w:rFonts w:ascii="Calibri" w:hAnsi="Calibri" w:cs="Arial"/>
        </w:rPr>
        <w:t xml:space="preserve"> </w:t>
      </w:r>
      <w:r w:rsidR="008563D5">
        <w:rPr>
          <w:rFonts w:ascii="Calibri" w:hAnsi="Calibri" w:cs="Arial"/>
        </w:rPr>
        <w:t xml:space="preserve">your </w:t>
      </w:r>
      <w:r w:rsidR="00D249D6">
        <w:rPr>
          <w:rFonts w:ascii="Calibri" w:hAnsi="Calibri" w:cs="Arial"/>
        </w:rPr>
        <w:t>hand</w:t>
      </w:r>
      <w:r w:rsidRPr="00686D5B">
        <w:rPr>
          <w:rFonts w:ascii="Calibri" w:hAnsi="Calibri" w:cs="Arial"/>
        </w:rPr>
        <w:t>.</w:t>
      </w:r>
    </w:p>
    <w:p w14:paraId="5FA5A5EC" w14:textId="77777777" w:rsidR="0025760D" w:rsidRDefault="0025760D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697E957B" w14:textId="210467A7" w:rsidR="001764C7" w:rsidRPr="00686D5B" w:rsidRDefault="009F234F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r w:rsidRPr="00686D5B">
        <w:rPr>
          <w:rFonts w:ascii="Calibri" w:hAnsi="Calibri" w:cs="Arial"/>
        </w:rPr>
        <w:t xml:space="preserve">1.5. Insert </w:t>
      </w:r>
      <w:r w:rsidR="0039745F">
        <w:rPr>
          <w:rFonts w:ascii="Calibri" w:hAnsi="Calibri" w:cs="Arial"/>
        </w:rPr>
        <w:t>the</w:t>
      </w:r>
      <w:r w:rsidR="0039745F" w:rsidRPr="00686D5B">
        <w:rPr>
          <w:rFonts w:ascii="Calibri" w:hAnsi="Calibri" w:cs="Arial"/>
        </w:rPr>
        <w:t xml:space="preserve"> </w:t>
      </w:r>
      <w:r w:rsidRPr="00686D5B">
        <w:rPr>
          <w:rFonts w:ascii="Calibri" w:hAnsi="Calibri" w:cs="Arial"/>
        </w:rPr>
        <w:t>fingers fully into the patient’s vagina</w:t>
      </w:r>
      <w:r w:rsidR="005A023D">
        <w:rPr>
          <w:rFonts w:ascii="Calibri" w:hAnsi="Calibri" w:cs="Arial"/>
        </w:rPr>
        <w:t>,</w:t>
      </w:r>
      <w:r w:rsidR="001E5758">
        <w:rPr>
          <w:rFonts w:ascii="Calibri" w:hAnsi="Calibri" w:cs="Arial"/>
        </w:rPr>
        <w:t xml:space="preserve"> while </w:t>
      </w:r>
      <w:r w:rsidRPr="00686D5B">
        <w:rPr>
          <w:rFonts w:ascii="Calibri" w:hAnsi="Calibri" w:cs="Arial"/>
        </w:rPr>
        <w:t>mov</w:t>
      </w:r>
      <w:r w:rsidR="003A3A1D" w:rsidRPr="00686D5B">
        <w:rPr>
          <w:rFonts w:ascii="Calibri" w:hAnsi="Calibri" w:cs="Arial"/>
        </w:rPr>
        <w:t>ing</w:t>
      </w:r>
      <w:r w:rsidRPr="00686D5B">
        <w:rPr>
          <w:rFonts w:ascii="Calibri" w:hAnsi="Calibri" w:cs="Arial"/>
        </w:rPr>
        <w:t xml:space="preserve"> the labia </w:t>
      </w:r>
      <w:r w:rsidR="0039745F">
        <w:rPr>
          <w:rFonts w:ascii="Calibri" w:hAnsi="Calibri" w:cs="Arial"/>
        </w:rPr>
        <w:t xml:space="preserve">away </w:t>
      </w:r>
      <w:r w:rsidR="000E7AD8" w:rsidRPr="000E7AD8">
        <w:rPr>
          <w:rFonts w:ascii="Calibri" w:hAnsi="Calibri" w:cs="Arial"/>
        </w:rPr>
        <w:t>with your thumb on one side and your fourth and fifth fingers on the other</w:t>
      </w:r>
      <w:r w:rsidR="00317DB3">
        <w:rPr>
          <w:rFonts w:ascii="Calibri" w:hAnsi="Calibri" w:cs="Arial"/>
        </w:rPr>
        <w:t xml:space="preserve"> </w:t>
      </w:r>
      <w:commentRangeStart w:id="9"/>
      <w:commentRangeStart w:id="10"/>
      <w:r w:rsidR="00317DB3">
        <w:rPr>
          <w:rFonts w:ascii="Calibri" w:hAnsi="Calibri" w:cs="Arial"/>
        </w:rPr>
        <w:t>(</w:t>
      </w:r>
      <w:r w:rsidRPr="00686D5B">
        <w:rPr>
          <w:rFonts w:ascii="Calibri" w:hAnsi="Calibri" w:cs="Arial"/>
          <w:b/>
        </w:rPr>
        <w:t>Figure 2</w:t>
      </w:r>
      <w:r w:rsidR="00317DB3">
        <w:rPr>
          <w:rFonts w:ascii="Calibri" w:hAnsi="Calibri" w:cs="Arial"/>
        </w:rPr>
        <w:t>).</w:t>
      </w:r>
      <w:commentRangeEnd w:id="9"/>
      <w:r w:rsidR="00F90D6B">
        <w:rPr>
          <w:rStyle w:val="CommentReference"/>
        </w:rPr>
        <w:commentReference w:id="9"/>
      </w:r>
      <w:commentRangeEnd w:id="10"/>
      <w:r w:rsidR="004806FB">
        <w:rPr>
          <w:rStyle w:val="CommentReference"/>
        </w:rPr>
        <w:commentReference w:id="10"/>
      </w:r>
    </w:p>
    <w:p w14:paraId="2414D10A" w14:textId="77777777" w:rsidR="0025760D" w:rsidRDefault="0025760D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383986E5" w14:textId="41094178" w:rsidR="009F234F" w:rsidRPr="00686D5B" w:rsidRDefault="001764C7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r w:rsidRPr="00686D5B">
        <w:rPr>
          <w:rFonts w:ascii="Calibri" w:hAnsi="Calibri" w:cs="Arial"/>
        </w:rPr>
        <w:lastRenderedPageBreak/>
        <w:t>1.6</w:t>
      </w:r>
      <w:r w:rsidR="008563D5">
        <w:rPr>
          <w:rFonts w:ascii="Calibri" w:hAnsi="Calibri" w:cs="Arial"/>
        </w:rPr>
        <w:t>.</w:t>
      </w:r>
      <w:r w:rsidRPr="00686D5B">
        <w:rPr>
          <w:rFonts w:ascii="Calibri" w:hAnsi="Calibri" w:cs="Arial"/>
        </w:rPr>
        <w:t xml:space="preserve"> </w:t>
      </w:r>
      <w:r w:rsidR="009F234F" w:rsidRPr="00686D5B">
        <w:rPr>
          <w:rFonts w:ascii="Calibri" w:hAnsi="Calibri" w:cs="Arial"/>
        </w:rPr>
        <w:t>Release the labia</w:t>
      </w:r>
      <w:r w:rsidR="005A023D">
        <w:rPr>
          <w:rFonts w:ascii="Calibri" w:hAnsi="Calibri" w:cs="Arial"/>
        </w:rPr>
        <w:t>,</w:t>
      </w:r>
      <w:r w:rsidR="00DD2244">
        <w:rPr>
          <w:rFonts w:ascii="Calibri" w:hAnsi="Calibri" w:cs="Arial"/>
        </w:rPr>
        <w:t xml:space="preserve"> </w:t>
      </w:r>
      <w:r w:rsidR="009F234F" w:rsidRPr="00686D5B">
        <w:rPr>
          <w:rFonts w:ascii="Calibri" w:hAnsi="Calibri" w:cs="Arial"/>
        </w:rPr>
        <w:t>rest your external fingers in the inguinal gro</w:t>
      </w:r>
      <w:r w:rsidR="000E7AD8">
        <w:rPr>
          <w:rFonts w:ascii="Calibri" w:hAnsi="Calibri" w:cs="Arial"/>
        </w:rPr>
        <w:t>o</w:t>
      </w:r>
      <w:r w:rsidR="009F234F" w:rsidRPr="00686D5B">
        <w:rPr>
          <w:rFonts w:ascii="Calibri" w:hAnsi="Calibri" w:cs="Arial"/>
        </w:rPr>
        <w:t>ve</w:t>
      </w:r>
      <w:r w:rsidR="00DD2244">
        <w:rPr>
          <w:rFonts w:ascii="Calibri" w:hAnsi="Calibri" w:cs="Arial"/>
        </w:rPr>
        <w:t xml:space="preserve">, and </w:t>
      </w:r>
      <w:r w:rsidR="009F234F" w:rsidRPr="00686D5B">
        <w:rPr>
          <w:rFonts w:ascii="Calibri" w:hAnsi="Calibri" w:cs="Arial"/>
        </w:rPr>
        <w:t>stand up.</w:t>
      </w:r>
    </w:p>
    <w:p w14:paraId="4DA439E2" w14:textId="77777777" w:rsidR="0025760D" w:rsidRDefault="0025760D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11F8D8A9" w14:textId="553F4EF8" w:rsidR="009F234F" w:rsidRPr="00317DB3" w:rsidRDefault="009F234F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r w:rsidRPr="00686D5B">
        <w:rPr>
          <w:rFonts w:ascii="Calibri" w:hAnsi="Calibri" w:cs="Arial"/>
        </w:rPr>
        <w:t>1.</w:t>
      </w:r>
      <w:r w:rsidR="001764C7" w:rsidRPr="00686D5B">
        <w:rPr>
          <w:rFonts w:ascii="Calibri" w:hAnsi="Calibri" w:cs="Arial"/>
        </w:rPr>
        <w:t>7</w:t>
      </w:r>
      <w:r w:rsidR="008563D5">
        <w:rPr>
          <w:rFonts w:ascii="Calibri" w:hAnsi="Calibri" w:cs="Arial"/>
        </w:rPr>
        <w:t>.</w:t>
      </w:r>
      <w:r w:rsidRPr="00686D5B">
        <w:rPr>
          <w:rFonts w:ascii="Calibri" w:hAnsi="Calibri" w:cs="Arial"/>
        </w:rPr>
        <w:t xml:space="preserve"> Place your dominant foot on the </w:t>
      </w:r>
      <w:r w:rsidR="00A72F09">
        <w:rPr>
          <w:rFonts w:ascii="Calibri" w:hAnsi="Calibri" w:cs="Arial"/>
        </w:rPr>
        <w:t>footstool</w:t>
      </w:r>
      <w:r w:rsidR="008563D5">
        <w:rPr>
          <w:rFonts w:ascii="Calibri" w:hAnsi="Calibri" w:cs="Arial"/>
        </w:rPr>
        <w:t>,</w:t>
      </w:r>
      <w:r w:rsidR="001764C7" w:rsidRPr="00686D5B">
        <w:rPr>
          <w:rFonts w:ascii="Calibri" w:hAnsi="Calibri" w:cs="Arial"/>
        </w:rPr>
        <w:t xml:space="preserve"> t</w:t>
      </w:r>
      <w:r w:rsidRPr="00686D5B">
        <w:rPr>
          <w:rFonts w:ascii="Calibri" w:hAnsi="Calibri" w:cs="Arial"/>
        </w:rPr>
        <w:t>uck your dominant elbow into your side</w:t>
      </w:r>
      <w:r w:rsidR="00DD2244">
        <w:rPr>
          <w:rFonts w:ascii="Calibri" w:hAnsi="Calibri" w:cs="Arial"/>
        </w:rPr>
        <w:t>,</w:t>
      </w:r>
      <w:r w:rsidRPr="00686D5B">
        <w:rPr>
          <w:rFonts w:ascii="Calibri" w:hAnsi="Calibri" w:cs="Arial"/>
        </w:rPr>
        <w:t xml:space="preserve"> and soften your wrist</w:t>
      </w:r>
      <w:r w:rsidR="005A023D">
        <w:rPr>
          <w:rFonts w:ascii="Calibri" w:hAnsi="Calibri" w:cs="Arial"/>
        </w:rPr>
        <w:t>.</w:t>
      </w:r>
      <w:r w:rsidRPr="00686D5B">
        <w:rPr>
          <w:rFonts w:ascii="Calibri" w:hAnsi="Calibri" w:cs="Arial"/>
        </w:rPr>
        <w:t xml:space="preserve"> </w:t>
      </w:r>
      <w:r w:rsidR="005A023D">
        <w:rPr>
          <w:rFonts w:ascii="Calibri" w:hAnsi="Calibri" w:cs="Arial"/>
        </w:rPr>
        <w:t>I</w:t>
      </w:r>
      <w:r w:rsidRPr="00686D5B">
        <w:rPr>
          <w:rFonts w:ascii="Calibri" w:hAnsi="Calibri" w:cs="Arial"/>
        </w:rPr>
        <w:t xml:space="preserve">f more pressure </w:t>
      </w:r>
      <w:r w:rsidR="005A023D">
        <w:rPr>
          <w:rFonts w:ascii="Calibri" w:hAnsi="Calibri" w:cs="Arial"/>
        </w:rPr>
        <w:t xml:space="preserve">is needed </w:t>
      </w:r>
      <w:r w:rsidRPr="00686D5B">
        <w:rPr>
          <w:rFonts w:ascii="Calibri" w:hAnsi="Calibri" w:cs="Arial"/>
        </w:rPr>
        <w:t xml:space="preserve">to insert </w:t>
      </w:r>
      <w:r w:rsidR="00A72F09">
        <w:rPr>
          <w:rFonts w:ascii="Calibri" w:hAnsi="Calibri" w:cs="Arial"/>
        </w:rPr>
        <w:t>the</w:t>
      </w:r>
      <w:r w:rsidR="00A72F09" w:rsidRPr="00686D5B">
        <w:rPr>
          <w:rFonts w:ascii="Calibri" w:hAnsi="Calibri" w:cs="Arial"/>
        </w:rPr>
        <w:t xml:space="preserve"> </w:t>
      </w:r>
      <w:r w:rsidRPr="00686D5B">
        <w:rPr>
          <w:rFonts w:ascii="Calibri" w:hAnsi="Calibri" w:cs="Arial"/>
        </w:rPr>
        <w:t>fingers f</w:t>
      </w:r>
      <w:r w:rsidR="00DD2244">
        <w:rPr>
          <w:rFonts w:ascii="Calibri" w:hAnsi="Calibri" w:cs="Arial"/>
        </w:rPr>
        <w:t>a</w:t>
      </w:r>
      <w:r w:rsidRPr="00686D5B">
        <w:rPr>
          <w:rFonts w:ascii="Calibri" w:hAnsi="Calibri" w:cs="Arial"/>
        </w:rPr>
        <w:t>rther, stand straight and use your core to press forward</w:t>
      </w:r>
      <w:r w:rsidR="00DD2244">
        <w:rPr>
          <w:rFonts w:ascii="Calibri" w:hAnsi="Calibri" w:cs="Arial"/>
        </w:rPr>
        <w:t xml:space="preserve"> without</w:t>
      </w:r>
      <w:r w:rsidRPr="00686D5B">
        <w:rPr>
          <w:rFonts w:ascii="Calibri" w:hAnsi="Calibri" w:cs="Arial"/>
        </w:rPr>
        <w:t xml:space="preserve"> looming over the patient</w:t>
      </w:r>
      <w:r w:rsidR="00DD2244">
        <w:rPr>
          <w:rFonts w:ascii="Calibri" w:hAnsi="Calibri" w:cs="Arial"/>
        </w:rPr>
        <w:t xml:space="preserve"> </w:t>
      </w:r>
      <w:commentRangeStart w:id="11"/>
      <w:r w:rsidR="00317DB3">
        <w:rPr>
          <w:rFonts w:ascii="Calibri" w:hAnsi="Calibri" w:cs="Arial"/>
        </w:rPr>
        <w:t>(</w:t>
      </w:r>
      <w:r w:rsidR="00AA6B3B" w:rsidRPr="00686D5B">
        <w:rPr>
          <w:rFonts w:ascii="Calibri" w:hAnsi="Calibri" w:cs="Arial"/>
          <w:b/>
        </w:rPr>
        <w:t>Figure 3</w:t>
      </w:r>
      <w:commentRangeEnd w:id="11"/>
      <w:r w:rsidR="00D4114F">
        <w:rPr>
          <w:rStyle w:val="CommentReference"/>
        </w:rPr>
        <w:commentReference w:id="11"/>
      </w:r>
      <w:r w:rsidR="00317DB3">
        <w:rPr>
          <w:rFonts w:ascii="Calibri" w:hAnsi="Calibri" w:cs="Arial"/>
        </w:rPr>
        <w:t>).</w:t>
      </w:r>
    </w:p>
    <w:p w14:paraId="304D775B" w14:textId="77777777" w:rsidR="0025760D" w:rsidRDefault="0025760D" w:rsidP="00317DB3">
      <w:pPr>
        <w:widowControl w:val="0"/>
        <w:autoSpaceDE w:val="0"/>
        <w:autoSpaceDN w:val="0"/>
        <w:adjustRightInd w:val="0"/>
        <w:rPr>
          <w:rFonts w:ascii="Calibri" w:hAnsi="Calibri" w:cs="Arial"/>
          <w:b/>
          <w:u w:val="single"/>
        </w:rPr>
      </w:pPr>
    </w:p>
    <w:p w14:paraId="129C7A3A" w14:textId="5C922C47" w:rsidR="009F234F" w:rsidRPr="0025760D" w:rsidDel="0054609A" w:rsidRDefault="0054609A" w:rsidP="00317DB3">
      <w:pPr>
        <w:widowControl w:val="0"/>
        <w:autoSpaceDE w:val="0"/>
        <w:autoSpaceDN w:val="0"/>
        <w:adjustRightInd w:val="0"/>
        <w:rPr>
          <w:del w:id="12" w:author="Jacob Roundy" w:date="2015-06-01T09:50:00Z"/>
          <w:rFonts w:ascii="Calibri" w:hAnsi="Calibri" w:cs="Arial"/>
        </w:rPr>
      </w:pPr>
      <w:ins w:id="13" w:author="Jacob Roundy" w:date="2015-06-01T09:50:00Z">
        <w:r>
          <w:rPr>
            <w:rFonts w:ascii="Calibri" w:hAnsi="Calibri" w:cs="Arial"/>
          </w:rPr>
          <w:t>1.8</w:t>
        </w:r>
      </w:ins>
      <w:ins w:id="14" w:author="Jacob Roundy" w:date="2015-06-01T09:53:00Z">
        <w:r>
          <w:rPr>
            <w:rFonts w:ascii="Calibri" w:hAnsi="Calibri" w:cs="Arial"/>
          </w:rPr>
          <w:t>.</w:t>
        </w:r>
      </w:ins>
      <w:del w:id="15" w:author="Jacob Roundy" w:date="2015-06-01T09:50:00Z">
        <w:r w:rsidR="009F234F" w:rsidRPr="0025760D" w:rsidDel="0054609A">
          <w:rPr>
            <w:rFonts w:ascii="Calibri" w:hAnsi="Calibri" w:cs="Arial"/>
          </w:rPr>
          <w:delText>2</w:delText>
        </w:r>
        <w:commentRangeStart w:id="16"/>
        <w:r w:rsidR="009F234F" w:rsidRPr="0025760D" w:rsidDel="0054609A">
          <w:rPr>
            <w:rFonts w:ascii="Calibri" w:hAnsi="Calibri" w:cs="Arial"/>
          </w:rPr>
          <w:delText>. Cervical Check and Bimanual</w:delText>
        </w:r>
        <w:r w:rsidR="00731CCE" w:rsidDel="0054609A">
          <w:rPr>
            <w:rFonts w:ascii="Calibri" w:hAnsi="Calibri" w:cs="Arial"/>
          </w:rPr>
          <w:delText xml:space="preserve"> Exam</w:delText>
        </w:r>
      </w:del>
      <w:commentRangeEnd w:id="16"/>
      <w:r w:rsidR="00D4114F">
        <w:rPr>
          <w:rStyle w:val="CommentReference"/>
        </w:rPr>
        <w:commentReference w:id="16"/>
      </w:r>
    </w:p>
    <w:p w14:paraId="26E8B940" w14:textId="16D23FDE" w:rsidR="0025760D" w:rsidDel="0054609A" w:rsidRDefault="0025760D" w:rsidP="00317DB3">
      <w:pPr>
        <w:widowControl w:val="0"/>
        <w:autoSpaceDE w:val="0"/>
        <w:autoSpaceDN w:val="0"/>
        <w:adjustRightInd w:val="0"/>
        <w:rPr>
          <w:del w:id="17" w:author="Jacob Roundy" w:date="2015-06-01T09:50:00Z"/>
          <w:rFonts w:ascii="Calibri" w:hAnsi="Calibri" w:cs="Arial"/>
        </w:rPr>
      </w:pPr>
    </w:p>
    <w:p w14:paraId="4E3CB250" w14:textId="55C2D129" w:rsidR="00781F1E" w:rsidRDefault="009F234F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del w:id="18" w:author="Jacob Roundy" w:date="2015-06-01T09:50:00Z">
        <w:r w:rsidRPr="00686D5B" w:rsidDel="0054609A">
          <w:rPr>
            <w:rFonts w:ascii="Calibri" w:hAnsi="Calibri" w:cs="Arial"/>
          </w:rPr>
          <w:delText>2.1.</w:delText>
        </w:r>
      </w:del>
      <w:r w:rsidRPr="00686D5B">
        <w:rPr>
          <w:rFonts w:ascii="Calibri" w:hAnsi="Calibri" w:cs="Arial"/>
        </w:rPr>
        <w:t xml:space="preserve"> Use your internal fingers to locate the cervix</w:t>
      </w:r>
      <w:r w:rsidR="00781F1E">
        <w:rPr>
          <w:rFonts w:ascii="Calibri" w:hAnsi="Calibri" w:cs="Arial"/>
        </w:rPr>
        <w:t>.</w:t>
      </w:r>
    </w:p>
    <w:p w14:paraId="2C89C0EC" w14:textId="77777777" w:rsidR="00781F1E" w:rsidRDefault="00781F1E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602F6017" w14:textId="78A6F9E2" w:rsidR="00CB3BDD" w:rsidRDefault="00781F1E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del w:id="19" w:author="Jacob Roundy" w:date="2015-06-01T09:51:00Z">
        <w:r w:rsidDel="0054609A">
          <w:rPr>
            <w:rFonts w:ascii="Calibri" w:hAnsi="Calibri" w:cs="Arial"/>
          </w:rPr>
          <w:delText>2.</w:delText>
        </w:r>
      </w:del>
      <w:r>
        <w:rPr>
          <w:rFonts w:ascii="Calibri" w:hAnsi="Calibri" w:cs="Arial"/>
        </w:rPr>
        <w:t>1.</w:t>
      </w:r>
      <w:ins w:id="20" w:author="Jacob Roundy" w:date="2015-06-01T09:51:00Z">
        <w:r w:rsidR="0054609A">
          <w:rPr>
            <w:rFonts w:ascii="Calibri" w:hAnsi="Calibri" w:cs="Arial"/>
          </w:rPr>
          <w:t>8.</w:t>
        </w:r>
      </w:ins>
      <w:r>
        <w:rPr>
          <w:rFonts w:ascii="Calibri" w:hAnsi="Calibri" w:cs="Arial"/>
        </w:rPr>
        <w:t>1.</w:t>
      </w:r>
      <w:r w:rsidR="009F234F" w:rsidRPr="00686D5B">
        <w:rPr>
          <w:rFonts w:ascii="Calibri" w:hAnsi="Calibri" w:cs="Arial"/>
        </w:rPr>
        <w:t xml:space="preserve"> </w:t>
      </w:r>
      <w:r w:rsidR="00D36EA7">
        <w:rPr>
          <w:rFonts w:ascii="Calibri" w:hAnsi="Calibri" w:cs="Arial"/>
        </w:rPr>
        <w:t>Place</w:t>
      </w:r>
      <w:r w:rsidR="00CB3BDD">
        <w:rPr>
          <w:rFonts w:ascii="Calibri" w:hAnsi="Calibri" w:cs="Arial"/>
        </w:rPr>
        <w:t xml:space="preserve"> the fingers</w:t>
      </w:r>
      <w:r w:rsidR="000E7AD8">
        <w:rPr>
          <w:rFonts w:ascii="Calibri" w:hAnsi="Calibri" w:cs="Arial"/>
        </w:rPr>
        <w:t xml:space="preserve"> palm up</w:t>
      </w:r>
      <w:r w:rsidR="00666E12">
        <w:rPr>
          <w:rFonts w:ascii="Calibri" w:hAnsi="Calibri" w:cs="Arial"/>
        </w:rPr>
        <w:t xml:space="preserve"> on the posterior (</w:t>
      </w:r>
      <w:r w:rsidR="009F234F" w:rsidRPr="00686D5B">
        <w:rPr>
          <w:rFonts w:ascii="Calibri" w:hAnsi="Calibri" w:cs="Arial"/>
        </w:rPr>
        <w:t>bottom</w:t>
      </w:r>
      <w:r w:rsidR="00666E12">
        <w:rPr>
          <w:rFonts w:ascii="Calibri" w:hAnsi="Calibri" w:cs="Arial"/>
        </w:rPr>
        <w:t>)</w:t>
      </w:r>
      <w:r w:rsidR="009F234F" w:rsidRPr="00686D5B">
        <w:rPr>
          <w:rFonts w:ascii="Calibri" w:hAnsi="Calibri" w:cs="Arial"/>
        </w:rPr>
        <w:t xml:space="preserve"> wall of the vagina</w:t>
      </w:r>
      <w:r w:rsidR="009C5729">
        <w:rPr>
          <w:rFonts w:ascii="Calibri" w:hAnsi="Calibri" w:cs="Arial"/>
        </w:rPr>
        <w:t>.</w:t>
      </w:r>
    </w:p>
    <w:p w14:paraId="7DDE035A" w14:textId="77777777" w:rsidR="00CB3BDD" w:rsidRDefault="00CB3BDD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62474BCA" w14:textId="6EB9870B" w:rsidR="00666E12" w:rsidRPr="004A7593" w:rsidRDefault="00CB3BDD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del w:id="21" w:author="Jacob Roundy" w:date="2015-06-01T09:51:00Z">
        <w:r w:rsidDel="0054609A">
          <w:rPr>
            <w:rFonts w:ascii="Calibri" w:hAnsi="Calibri" w:cs="Arial"/>
          </w:rPr>
          <w:delText>2.</w:delText>
        </w:r>
      </w:del>
      <w:r>
        <w:rPr>
          <w:rFonts w:ascii="Calibri" w:hAnsi="Calibri" w:cs="Arial"/>
        </w:rPr>
        <w:t>1.</w:t>
      </w:r>
      <w:ins w:id="22" w:author="Jacob Roundy" w:date="2015-06-01T09:51:00Z">
        <w:r w:rsidR="0054609A">
          <w:rPr>
            <w:rFonts w:ascii="Calibri" w:hAnsi="Calibri" w:cs="Arial"/>
          </w:rPr>
          <w:t>8.</w:t>
        </w:r>
      </w:ins>
      <w:r>
        <w:rPr>
          <w:rFonts w:ascii="Calibri" w:hAnsi="Calibri" w:cs="Arial"/>
        </w:rPr>
        <w:t>2</w:t>
      </w:r>
      <w:ins w:id="23" w:author="Jacob Roundy" w:date="2015-06-01T09:53:00Z">
        <w:r w:rsidR="0054609A">
          <w:rPr>
            <w:rFonts w:ascii="Calibri" w:hAnsi="Calibri" w:cs="Arial"/>
          </w:rPr>
          <w:t>.</w:t>
        </w:r>
      </w:ins>
      <w:r>
        <w:rPr>
          <w:rFonts w:ascii="Calibri" w:hAnsi="Calibri" w:cs="Arial"/>
        </w:rPr>
        <w:t xml:space="preserve"> </w:t>
      </w:r>
      <w:r w:rsidR="009C5729">
        <w:rPr>
          <w:rFonts w:ascii="Calibri" w:hAnsi="Calibri" w:cs="Arial"/>
        </w:rPr>
        <w:t>Sweep</w:t>
      </w:r>
      <w:r w:rsidR="009F234F" w:rsidRPr="00686D5B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the fingers </w:t>
      </w:r>
      <w:r w:rsidR="00781F1E">
        <w:rPr>
          <w:rFonts w:ascii="Calibri" w:hAnsi="Calibri" w:cs="Arial"/>
        </w:rPr>
        <w:t xml:space="preserve">from </w:t>
      </w:r>
      <w:r w:rsidR="009F234F" w:rsidRPr="00686D5B">
        <w:rPr>
          <w:rFonts w:ascii="Calibri" w:hAnsi="Calibri" w:cs="Arial"/>
        </w:rPr>
        <w:t>side to side</w:t>
      </w:r>
      <w:r w:rsidR="000E7AD8">
        <w:rPr>
          <w:rFonts w:ascii="Calibri" w:hAnsi="Calibri" w:cs="Arial"/>
        </w:rPr>
        <w:t>, moving upward</w:t>
      </w:r>
      <w:r w:rsidR="009C5729">
        <w:rPr>
          <w:rFonts w:ascii="Calibri" w:hAnsi="Calibri" w:cs="Arial"/>
        </w:rPr>
        <w:t>,</w:t>
      </w:r>
      <w:r>
        <w:rPr>
          <w:rFonts w:ascii="Calibri" w:hAnsi="Calibri" w:cs="Arial"/>
        </w:rPr>
        <w:t xml:space="preserve"> until </w:t>
      </w:r>
      <w:r w:rsidR="00666E12">
        <w:rPr>
          <w:rFonts w:ascii="Calibri" w:hAnsi="Calibri" w:cs="Arial"/>
        </w:rPr>
        <w:t>the cervix</w:t>
      </w:r>
      <w:r w:rsidR="005A023D">
        <w:rPr>
          <w:rFonts w:ascii="Calibri" w:hAnsi="Calibri" w:cs="Arial"/>
        </w:rPr>
        <w:t xml:space="preserve"> is located</w:t>
      </w:r>
      <w:r w:rsidR="00666E12">
        <w:rPr>
          <w:rFonts w:ascii="Calibri" w:hAnsi="Calibri" w:cs="Arial"/>
        </w:rPr>
        <w:t>, which should feel moist and firm</w:t>
      </w:r>
      <w:r w:rsidR="00666E12" w:rsidRPr="004A7593">
        <w:rPr>
          <w:rFonts w:ascii="Calibri" w:hAnsi="Calibri" w:cs="Arial"/>
        </w:rPr>
        <w:t xml:space="preserve">. </w:t>
      </w:r>
      <w:r w:rsidR="009C5729">
        <w:rPr>
          <w:rFonts w:ascii="Calibri" w:hAnsi="Calibri" w:cs="Arial"/>
        </w:rPr>
        <w:t>Often</w:t>
      </w:r>
      <w:r w:rsidR="005A023D">
        <w:rPr>
          <w:rFonts w:ascii="Calibri" w:hAnsi="Calibri" w:cs="Arial"/>
        </w:rPr>
        <w:t>,</w:t>
      </w:r>
      <w:r w:rsidR="009C5729">
        <w:rPr>
          <w:rFonts w:ascii="Calibri" w:hAnsi="Calibri" w:cs="Arial"/>
        </w:rPr>
        <w:t xml:space="preserve"> it</w:t>
      </w:r>
      <w:r w:rsidR="00143F28">
        <w:rPr>
          <w:rFonts w:ascii="Calibri" w:hAnsi="Calibri" w:cs="Arial"/>
        </w:rPr>
        <w:t xml:space="preserve"> </w:t>
      </w:r>
      <w:r w:rsidR="009C5729">
        <w:rPr>
          <w:rFonts w:ascii="Calibri" w:hAnsi="Calibri" w:cs="Arial"/>
        </w:rPr>
        <w:t>is</w:t>
      </w:r>
      <w:r w:rsidR="00143F28">
        <w:rPr>
          <w:rFonts w:ascii="Calibri" w:hAnsi="Calibri" w:cs="Arial"/>
        </w:rPr>
        <w:t xml:space="preserve"> angled down, </w:t>
      </w:r>
      <w:r w:rsidR="005A023D">
        <w:rPr>
          <w:rFonts w:ascii="Calibri" w:hAnsi="Calibri" w:cs="Arial"/>
        </w:rPr>
        <w:t>which makes it easy to end</w:t>
      </w:r>
      <w:r w:rsidR="009C5729">
        <w:rPr>
          <w:rFonts w:ascii="Calibri" w:hAnsi="Calibri" w:cs="Arial"/>
        </w:rPr>
        <w:t xml:space="preserve"> up in</w:t>
      </w:r>
      <w:r w:rsidR="000E7AD8">
        <w:rPr>
          <w:rFonts w:ascii="Calibri" w:hAnsi="Calibri" w:cs="Arial"/>
        </w:rPr>
        <w:t xml:space="preserve"> the anterior fornix</w:t>
      </w:r>
      <w:r w:rsidR="005A023D">
        <w:rPr>
          <w:rFonts w:ascii="Calibri" w:hAnsi="Calibri" w:cs="Arial"/>
        </w:rPr>
        <w:t>.</w:t>
      </w:r>
      <w:r w:rsidR="00143F28">
        <w:rPr>
          <w:rFonts w:ascii="Calibri" w:hAnsi="Calibri" w:cs="Arial"/>
        </w:rPr>
        <w:t xml:space="preserve"> </w:t>
      </w:r>
      <w:r w:rsidR="005A023D">
        <w:rPr>
          <w:rFonts w:ascii="Calibri" w:hAnsi="Calibri" w:cs="Arial"/>
        </w:rPr>
        <w:t>I</w:t>
      </w:r>
      <w:r w:rsidR="00143F28">
        <w:rPr>
          <w:rFonts w:ascii="Calibri" w:hAnsi="Calibri" w:cs="Arial"/>
        </w:rPr>
        <w:t>f</w:t>
      </w:r>
      <w:r w:rsidR="005A023D">
        <w:rPr>
          <w:rFonts w:ascii="Calibri" w:hAnsi="Calibri" w:cs="Arial"/>
        </w:rPr>
        <w:t xml:space="preserve"> </w:t>
      </w:r>
      <w:r w:rsidR="00143F28">
        <w:rPr>
          <w:rFonts w:ascii="Calibri" w:hAnsi="Calibri" w:cs="Arial"/>
        </w:rPr>
        <w:t>the cervix</w:t>
      </w:r>
      <w:r w:rsidR="005A023D">
        <w:rPr>
          <w:rFonts w:ascii="Calibri" w:hAnsi="Calibri" w:cs="Arial"/>
        </w:rPr>
        <w:t xml:space="preserve"> cannot be located</w:t>
      </w:r>
      <w:r w:rsidR="00143F28">
        <w:rPr>
          <w:rFonts w:ascii="Calibri" w:hAnsi="Calibri" w:cs="Arial"/>
        </w:rPr>
        <w:t xml:space="preserve">, </w:t>
      </w:r>
      <w:r w:rsidR="009C5729">
        <w:rPr>
          <w:rFonts w:ascii="Calibri" w:hAnsi="Calibri" w:cs="Arial"/>
        </w:rPr>
        <w:t>start again at</w:t>
      </w:r>
      <w:r w:rsidR="00143F28">
        <w:rPr>
          <w:rFonts w:ascii="Calibri" w:hAnsi="Calibri" w:cs="Arial"/>
        </w:rPr>
        <w:t xml:space="preserve"> the posterior vaginal wall</w:t>
      </w:r>
      <w:r w:rsidR="009F234F" w:rsidRPr="004A7593">
        <w:rPr>
          <w:rFonts w:ascii="Calibri" w:hAnsi="Calibri" w:cs="Arial"/>
        </w:rPr>
        <w:t xml:space="preserve">. </w:t>
      </w:r>
    </w:p>
    <w:p w14:paraId="491781E6" w14:textId="77777777" w:rsidR="0025760D" w:rsidRDefault="0025760D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4AB227BE" w14:textId="5E7E965F" w:rsidR="009F234F" w:rsidRPr="00686D5B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ins w:id="24" w:author="Jacob Roundy" w:date="2015-06-01T09:51:00Z">
        <w:r>
          <w:rPr>
            <w:rFonts w:ascii="Calibri" w:hAnsi="Calibri" w:cs="Arial"/>
          </w:rPr>
          <w:t>1.9</w:t>
        </w:r>
      </w:ins>
      <w:ins w:id="25" w:author="Jacob Roundy" w:date="2015-06-01T09:53:00Z">
        <w:r>
          <w:rPr>
            <w:rFonts w:ascii="Calibri" w:hAnsi="Calibri" w:cs="Arial"/>
          </w:rPr>
          <w:t>.</w:t>
        </w:r>
      </w:ins>
      <w:del w:id="26" w:author="Jacob Roundy" w:date="2015-06-01T09:51:00Z">
        <w:r w:rsidR="009F234F" w:rsidRPr="00686D5B" w:rsidDel="0054609A">
          <w:rPr>
            <w:rFonts w:ascii="Calibri" w:hAnsi="Calibri" w:cs="Arial"/>
          </w:rPr>
          <w:delText>2.2.</w:delText>
        </w:r>
      </w:del>
      <w:r w:rsidR="009F234F" w:rsidRPr="00686D5B">
        <w:rPr>
          <w:rFonts w:ascii="Calibri" w:hAnsi="Calibri" w:cs="Arial"/>
        </w:rPr>
        <w:t xml:space="preserve"> </w:t>
      </w:r>
      <w:r w:rsidR="0061323B">
        <w:rPr>
          <w:rFonts w:ascii="Calibri" w:hAnsi="Calibri" w:cs="Arial"/>
        </w:rPr>
        <w:t xml:space="preserve">Use a </w:t>
      </w:r>
      <w:r w:rsidR="001D1D84">
        <w:rPr>
          <w:rFonts w:ascii="Calibri" w:hAnsi="Calibri" w:cs="Arial"/>
        </w:rPr>
        <w:t>sweeping motion</w:t>
      </w:r>
      <w:r w:rsidR="00143F28">
        <w:rPr>
          <w:rFonts w:ascii="Calibri" w:hAnsi="Calibri" w:cs="Arial"/>
        </w:rPr>
        <w:t xml:space="preserve"> with your internal fingers</w:t>
      </w:r>
      <w:r w:rsidR="001D1D84">
        <w:rPr>
          <w:rFonts w:ascii="Calibri" w:hAnsi="Calibri" w:cs="Arial"/>
        </w:rPr>
        <w:t xml:space="preserve"> to </w:t>
      </w:r>
      <w:r w:rsidR="00143F28">
        <w:rPr>
          <w:rFonts w:ascii="Calibri" w:hAnsi="Calibri" w:cs="Arial"/>
        </w:rPr>
        <w:t>assess</w:t>
      </w:r>
      <w:r w:rsidR="001D1D84">
        <w:rPr>
          <w:rFonts w:ascii="Calibri" w:hAnsi="Calibri" w:cs="Arial"/>
        </w:rPr>
        <w:t xml:space="preserve"> the</w:t>
      </w:r>
      <w:r w:rsidR="00143F28">
        <w:rPr>
          <w:rFonts w:ascii="Calibri" w:hAnsi="Calibri" w:cs="Arial"/>
        </w:rPr>
        <w:t xml:space="preserve"> face of the</w:t>
      </w:r>
      <w:r w:rsidR="001D1D84">
        <w:rPr>
          <w:rFonts w:ascii="Calibri" w:hAnsi="Calibri" w:cs="Arial"/>
        </w:rPr>
        <w:t xml:space="preserve"> cervix</w:t>
      </w:r>
      <w:r w:rsidR="00143F28">
        <w:rPr>
          <w:rFonts w:ascii="Calibri" w:hAnsi="Calibri" w:cs="Arial"/>
        </w:rPr>
        <w:t xml:space="preserve"> for </w:t>
      </w:r>
      <w:r w:rsidR="001D1D84">
        <w:rPr>
          <w:rFonts w:ascii="Calibri" w:hAnsi="Calibri" w:cs="Arial"/>
        </w:rPr>
        <w:t>masses</w:t>
      </w:r>
      <w:r w:rsidR="00143F28">
        <w:rPr>
          <w:rFonts w:ascii="Calibri" w:hAnsi="Calibri" w:cs="Arial"/>
        </w:rPr>
        <w:t>.</w:t>
      </w:r>
      <w:r w:rsidR="009F234F" w:rsidRPr="00686D5B">
        <w:rPr>
          <w:rFonts w:ascii="Calibri" w:hAnsi="Calibri" w:cs="Arial"/>
        </w:rPr>
        <w:t xml:space="preserve"> </w:t>
      </w:r>
      <w:r w:rsidR="00143F28">
        <w:rPr>
          <w:rFonts w:ascii="Calibri" w:hAnsi="Calibri" w:cs="Arial"/>
        </w:rPr>
        <w:t xml:space="preserve">Note the </w:t>
      </w:r>
      <w:r w:rsidR="009F234F" w:rsidRPr="00686D5B">
        <w:rPr>
          <w:rFonts w:ascii="Calibri" w:hAnsi="Calibri" w:cs="Arial"/>
        </w:rPr>
        <w:t xml:space="preserve">cervical </w:t>
      </w:r>
      <w:proofErr w:type="spellStart"/>
      <w:r w:rsidR="009F234F" w:rsidRPr="00686D5B">
        <w:rPr>
          <w:rFonts w:ascii="Calibri" w:hAnsi="Calibri" w:cs="Arial"/>
        </w:rPr>
        <w:t>os</w:t>
      </w:r>
      <w:proofErr w:type="spellEnd"/>
      <w:r w:rsidR="00143F28">
        <w:rPr>
          <w:rFonts w:ascii="Calibri" w:hAnsi="Calibri" w:cs="Arial"/>
        </w:rPr>
        <w:t xml:space="preserve"> and </w:t>
      </w:r>
      <w:r w:rsidR="009F234F" w:rsidRPr="00686D5B">
        <w:rPr>
          <w:rFonts w:ascii="Calibri" w:hAnsi="Calibri" w:cs="Arial"/>
        </w:rPr>
        <w:t xml:space="preserve">the direction the </w:t>
      </w:r>
      <w:proofErr w:type="spellStart"/>
      <w:r w:rsidR="009F234F" w:rsidRPr="00686D5B">
        <w:rPr>
          <w:rFonts w:ascii="Calibri" w:hAnsi="Calibri" w:cs="Arial"/>
        </w:rPr>
        <w:t>os</w:t>
      </w:r>
      <w:proofErr w:type="spellEnd"/>
      <w:r w:rsidR="009F234F" w:rsidRPr="00686D5B">
        <w:rPr>
          <w:rFonts w:ascii="Calibri" w:hAnsi="Calibri" w:cs="Arial"/>
        </w:rPr>
        <w:t xml:space="preserve"> is pointing</w:t>
      </w:r>
      <w:r w:rsidR="001D1D84">
        <w:rPr>
          <w:rFonts w:ascii="Calibri" w:hAnsi="Calibri" w:cs="Arial"/>
        </w:rPr>
        <w:t xml:space="preserve">. </w:t>
      </w:r>
    </w:p>
    <w:p w14:paraId="25DF307E" w14:textId="77777777" w:rsidR="0025760D" w:rsidRDefault="0025760D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2FAB8163" w14:textId="395BB193" w:rsidR="009F234F" w:rsidRPr="00686D5B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ins w:id="27" w:author="Jacob Roundy" w:date="2015-06-01T09:51:00Z">
        <w:r>
          <w:rPr>
            <w:rFonts w:ascii="Calibri" w:hAnsi="Calibri" w:cs="Arial"/>
          </w:rPr>
          <w:t>1.10</w:t>
        </w:r>
      </w:ins>
      <w:ins w:id="28" w:author="Jacob Roundy" w:date="2015-06-01T09:53:00Z">
        <w:r>
          <w:rPr>
            <w:rFonts w:ascii="Calibri" w:hAnsi="Calibri" w:cs="Arial"/>
          </w:rPr>
          <w:t>.</w:t>
        </w:r>
      </w:ins>
      <w:del w:id="29" w:author="Jacob Roundy" w:date="2015-06-01T09:51:00Z">
        <w:r w:rsidR="009F234F" w:rsidRPr="00686D5B" w:rsidDel="0054609A">
          <w:rPr>
            <w:rFonts w:ascii="Calibri" w:hAnsi="Calibri" w:cs="Arial"/>
          </w:rPr>
          <w:delText>2.</w:delText>
        </w:r>
        <w:r w:rsidR="003A3A1D" w:rsidRPr="00686D5B" w:rsidDel="0054609A">
          <w:rPr>
            <w:rFonts w:ascii="Calibri" w:hAnsi="Calibri" w:cs="Arial"/>
          </w:rPr>
          <w:delText>3.</w:delText>
        </w:r>
      </w:del>
      <w:r w:rsidR="009F234F" w:rsidRPr="00686D5B">
        <w:rPr>
          <w:rFonts w:ascii="Calibri" w:hAnsi="Calibri" w:cs="Arial"/>
        </w:rPr>
        <w:t xml:space="preserve"> </w:t>
      </w:r>
      <w:r w:rsidR="00EA300B">
        <w:rPr>
          <w:rFonts w:ascii="Calibri" w:hAnsi="Calibri" w:cs="Arial"/>
        </w:rPr>
        <w:t>Check cervical tone by</w:t>
      </w:r>
      <w:r w:rsidR="009F234F" w:rsidRPr="00686D5B">
        <w:rPr>
          <w:rFonts w:ascii="Calibri" w:hAnsi="Calibri" w:cs="Arial"/>
        </w:rPr>
        <w:t xml:space="preserve"> </w:t>
      </w:r>
      <w:r w:rsidR="00EA300B">
        <w:rPr>
          <w:rFonts w:ascii="Calibri" w:hAnsi="Calibri" w:cs="Arial"/>
        </w:rPr>
        <w:t>gently squeezing</w:t>
      </w:r>
      <w:r w:rsidR="00DD2244">
        <w:rPr>
          <w:rFonts w:ascii="Calibri" w:hAnsi="Calibri" w:cs="Arial"/>
        </w:rPr>
        <w:t xml:space="preserve"> the cervix</w:t>
      </w:r>
      <w:r w:rsidR="00C740A9">
        <w:rPr>
          <w:rFonts w:ascii="Calibri" w:hAnsi="Calibri" w:cs="Arial"/>
        </w:rPr>
        <w:t xml:space="preserve">. </w:t>
      </w:r>
      <w:r w:rsidR="00EA300B">
        <w:rPr>
          <w:rFonts w:ascii="Calibri" w:hAnsi="Calibri" w:cs="Arial"/>
        </w:rPr>
        <w:t>A</w:t>
      </w:r>
      <w:r w:rsidR="00143F28">
        <w:rPr>
          <w:rFonts w:ascii="Calibri" w:hAnsi="Calibri" w:cs="Arial"/>
        </w:rPr>
        <w:t xml:space="preserve"> nulliparous patient</w:t>
      </w:r>
      <w:r w:rsidR="00EA300B">
        <w:rPr>
          <w:rFonts w:ascii="Calibri" w:hAnsi="Calibri" w:cs="Arial"/>
        </w:rPr>
        <w:t>’s</w:t>
      </w:r>
      <w:r w:rsidR="00143F28">
        <w:rPr>
          <w:rFonts w:ascii="Calibri" w:hAnsi="Calibri" w:cs="Arial"/>
        </w:rPr>
        <w:t xml:space="preserve"> </w:t>
      </w:r>
      <w:r w:rsidR="002B3C46">
        <w:rPr>
          <w:rFonts w:ascii="Calibri" w:hAnsi="Calibri" w:cs="Arial"/>
        </w:rPr>
        <w:t>cervix should feel firm</w:t>
      </w:r>
      <w:r w:rsidR="00EA300B">
        <w:rPr>
          <w:rFonts w:ascii="Calibri" w:hAnsi="Calibri" w:cs="Arial"/>
        </w:rPr>
        <w:t xml:space="preserve">, </w:t>
      </w:r>
      <w:r w:rsidR="009F234F" w:rsidRPr="00686D5B">
        <w:rPr>
          <w:rFonts w:ascii="Calibri" w:hAnsi="Calibri" w:cs="Arial"/>
        </w:rPr>
        <w:t>like cartilage.</w:t>
      </w:r>
      <w:r w:rsidR="00143F28">
        <w:rPr>
          <w:rFonts w:ascii="Calibri" w:hAnsi="Calibri" w:cs="Arial"/>
        </w:rPr>
        <w:t xml:space="preserve"> It may </w:t>
      </w:r>
      <w:r w:rsidR="00EA300B">
        <w:rPr>
          <w:rFonts w:ascii="Calibri" w:hAnsi="Calibri" w:cs="Arial"/>
        </w:rPr>
        <w:t>be</w:t>
      </w:r>
      <w:r w:rsidR="00143F28">
        <w:rPr>
          <w:rFonts w:ascii="Calibri" w:hAnsi="Calibri" w:cs="Arial"/>
        </w:rPr>
        <w:t xml:space="preserve"> softer in a patient who has been pregnant.</w:t>
      </w:r>
    </w:p>
    <w:p w14:paraId="7E5426BD" w14:textId="77777777" w:rsidR="0025760D" w:rsidRDefault="0025760D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618F72E1" w14:textId="0DB81FEF" w:rsidR="009F234F" w:rsidRPr="00686D5B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ins w:id="30" w:author="Jacob Roundy" w:date="2015-06-01T09:51:00Z">
        <w:r>
          <w:rPr>
            <w:rFonts w:ascii="Calibri" w:hAnsi="Calibri" w:cs="Arial"/>
          </w:rPr>
          <w:t>1.11</w:t>
        </w:r>
      </w:ins>
      <w:ins w:id="31" w:author="Jacob Roundy" w:date="2015-06-01T09:53:00Z">
        <w:r>
          <w:rPr>
            <w:rFonts w:ascii="Calibri" w:hAnsi="Calibri" w:cs="Arial"/>
          </w:rPr>
          <w:t>.</w:t>
        </w:r>
      </w:ins>
      <w:del w:id="32" w:author="Jacob Roundy" w:date="2015-06-01T09:51:00Z">
        <w:r w:rsidR="009F234F" w:rsidRPr="00686D5B" w:rsidDel="0054609A">
          <w:rPr>
            <w:rFonts w:ascii="Calibri" w:hAnsi="Calibri" w:cs="Arial"/>
          </w:rPr>
          <w:delText>2.</w:delText>
        </w:r>
        <w:r w:rsidR="003A3A1D" w:rsidRPr="00686D5B" w:rsidDel="0054609A">
          <w:rPr>
            <w:rFonts w:ascii="Calibri" w:hAnsi="Calibri" w:cs="Arial"/>
          </w:rPr>
          <w:delText>4.</w:delText>
        </w:r>
      </w:del>
      <w:r w:rsidR="009F234F" w:rsidRPr="00686D5B">
        <w:rPr>
          <w:rFonts w:ascii="Calibri" w:hAnsi="Calibri" w:cs="Arial"/>
        </w:rPr>
        <w:t xml:space="preserve"> Gently move the cervix up</w:t>
      </w:r>
      <w:r w:rsidR="008A69A9">
        <w:rPr>
          <w:rFonts w:ascii="Calibri" w:hAnsi="Calibri" w:cs="Arial"/>
        </w:rPr>
        <w:t>,</w:t>
      </w:r>
      <w:r w:rsidR="009F234F" w:rsidRPr="00686D5B">
        <w:rPr>
          <w:rFonts w:ascii="Calibri" w:hAnsi="Calibri" w:cs="Arial"/>
        </w:rPr>
        <w:t xml:space="preserve"> down</w:t>
      </w:r>
      <w:r w:rsidR="008A69A9">
        <w:rPr>
          <w:rFonts w:ascii="Calibri" w:hAnsi="Calibri" w:cs="Arial"/>
        </w:rPr>
        <w:t>,</w:t>
      </w:r>
      <w:r w:rsidR="009F234F" w:rsidRPr="00686D5B">
        <w:rPr>
          <w:rFonts w:ascii="Calibri" w:hAnsi="Calibri" w:cs="Arial"/>
        </w:rPr>
        <w:t xml:space="preserve"> and from side to side, watching </w:t>
      </w:r>
      <w:r w:rsidR="00CD2B6C">
        <w:rPr>
          <w:rFonts w:ascii="Calibri" w:hAnsi="Calibri" w:cs="Arial"/>
        </w:rPr>
        <w:t xml:space="preserve">the </w:t>
      </w:r>
      <w:r w:rsidR="009F234F" w:rsidRPr="00686D5B">
        <w:rPr>
          <w:rFonts w:ascii="Calibri" w:hAnsi="Calibri" w:cs="Arial"/>
        </w:rPr>
        <w:t xml:space="preserve">patient’s face </w:t>
      </w:r>
      <w:r w:rsidR="002B3C46">
        <w:rPr>
          <w:rFonts w:ascii="Calibri" w:hAnsi="Calibri" w:cs="Arial"/>
        </w:rPr>
        <w:t xml:space="preserve">for </w:t>
      </w:r>
      <w:r w:rsidR="00BD376C">
        <w:rPr>
          <w:rFonts w:ascii="Calibri" w:hAnsi="Calibri" w:cs="Arial"/>
        </w:rPr>
        <w:t>any</w:t>
      </w:r>
      <w:r w:rsidR="002B3C46">
        <w:rPr>
          <w:rFonts w:ascii="Calibri" w:hAnsi="Calibri" w:cs="Arial"/>
        </w:rPr>
        <w:t xml:space="preserve"> </w:t>
      </w:r>
      <w:r w:rsidR="009F234F" w:rsidRPr="00686D5B">
        <w:rPr>
          <w:rFonts w:ascii="Calibri" w:hAnsi="Calibri" w:cs="Arial"/>
        </w:rPr>
        <w:t>discomfort</w:t>
      </w:r>
      <w:r w:rsidR="00E168BD">
        <w:rPr>
          <w:rFonts w:ascii="Calibri" w:hAnsi="Calibri" w:cs="Arial"/>
        </w:rPr>
        <w:t xml:space="preserve">, which </w:t>
      </w:r>
      <w:r w:rsidR="00BD376C">
        <w:rPr>
          <w:rFonts w:ascii="Calibri" w:hAnsi="Calibri" w:cs="Arial"/>
        </w:rPr>
        <w:t>is</w:t>
      </w:r>
      <w:r w:rsidR="00E168BD">
        <w:rPr>
          <w:rFonts w:ascii="Calibri" w:hAnsi="Calibri" w:cs="Arial"/>
        </w:rPr>
        <w:t xml:space="preserve"> a</w:t>
      </w:r>
      <w:r w:rsidR="002B3C46">
        <w:rPr>
          <w:rFonts w:ascii="Calibri" w:hAnsi="Calibri" w:cs="Arial"/>
        </w:rPr>
        <w:t xml:space="preserve"> </w:t>
      </w:r>
      <w:r w:rsidR="009F234F" w:rsidRPr="00686D5B">
        <w:rPr>
          <w:rFonts w:ascii="Calibri" w:hAnsi="Calibri" w:cs="Arial"/>
        </w:rPr>
        <w:t>positive sign of cervical motion tenderness (CMT).</w:t>
      </w:r>
    </w:p>
    <w:p w14:paraId="7D5F201C" w14:textId="77777777" w:rsidR="0025760D" w:rsidRDefault="0025760D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5736F941" w14:textId="6BADCAE5" w:rsidR="009F234F" w:rsidRPr="004A7593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  <w:strike/>
        </w:rPr>
      </w:pPr>
      <w:ins w:id="33" w:author="Jacob Roundy" w:date="2015-06-01T09:51:00Z">
        <w:r>
          <w:rPr>
            <w:rFonts w:ascii="Calibri" w:hAnsi="Calibri" w:cs="Arial"/>
          </w:rPr>
          <w:t>1.12</w:t>
        </w:r>
      </w:ins>
      <w:ins w:id="34" w:author="Jacob Roundy" w:date="2015-06-01T09:53:00Z">
        <w:r>
          <w:rPr>
            <w:rFonts w:ascii="Calibri" w:hAnsi="Calibri" w:cs="Arial"/>
          </w:rPr>
          <w:t>.</w:t>
        </w:r>
      </w:ins>
      <w:del w:id="35" w:author="Jacob Roundy" w:date="2015-06-01T09:51:00Z">
        <w:r w:rsidR="009F234F" w:rsidRPr="002B3C46" w:rsidDel="0054609A">
          <w:rPr>
            <w:rFonts w:ascii="Calibri" w:hAnsi="Calibri" w:cs="Arial"/>
          </w:rPr>
          <w:delText>2</w:delText>
        </w:r>
        <w:r w:rsidR="009F234F" w:rsidRPr="004A7593" w:rsidDel="0054609A">
          <w:rPr>
            <w:rFonts w:ascii="Calibri" w:hAnsi="Calibri" w:cs="Arial"/>
          </w:rPr>
          <w:delText>.</w:delText>
        </w:r>
        <w:r w:rsidR="003A3A1D" w:rsidRPr="004A7593" w:rsidDel="0054609A">
          <w:rPr>
            <w:rFonts w:ascii="Calibri" w:hAnsi="Calibri" w:cs="Arial"/>
          </w:rPr>
          <w:delText>5</w:delText>
        </w:r>
        <w:r w:rsidR="009F234F" w:rsidRPr="004A7593" w:rsidDel="0054609A">
          <w:rPr>
            <w:rFonts w:ascii="Calibri" w:hAnsi="Calibri" w:cs="Arial"/>
          </w:rPr>
          <w:delText>.</w:delText>
        </w:r>
      </w:del>
      <w:r w:rsidR="009F234F" w:rsidRPr="004A7593">
        <w:rPr>
          <w:rFonts w:ascii="Calibri" w:hAnsi="Calibri" w:cs="Arial"/>
        </w:rPr>
        <w:t xml:space="preserve"> Move your fingers</w:t>
      </w:r>
      <w:r w:rsidR="008A69A9">
        <w:rPr>
          <w:rFonts w:ascii="Calibri" w:hAnsi="Calibri" w:cs="Arial"/>
        </w:rPr>
        <w:t>,</w:t>
      </w:r>
      <w:r w:rsidR="009F234F" w:rsidRPr="004A7593">
        <w:rPr>
          <w:rFonts w:ascii="Calibri" w:hAnsi="Calibri" w:cs="Arial"/>
        </w:rPr>
        <w:t xml:space="preserve"> so they are underneath the cervix, and gently press </w:t>
      </w:r>
      <w:r w:rsidR="003A3A1D" w:rsidRPr="004A7593">
        <w:rPr>
          <w:rFonts w:ascii="Calibri" w:hAnsi="Calibri" w:cs="Arial"/>
        </w:rPr>
        <w:t>upward</w:t>
      </w:r>
      <w:r w:rsidR="009F234F" w:rsidRPr="004A7593">
        <w:rPr>
          <w:rFonts w:ascii="Calibri" w:hAnsi="Calibri" w:cs="Arial"/>
        </w:rPr>
        <w:t xml:space="preserve">. </w:t>
      </w:r>
    </w:p>
    <w:p w14:paraId="455FD153" w14:textId="77777777" w:rsidR="0025760D" w:rsidDel="0054609A" w:rsidRDefault="0025760D" w:rsidP="00317DB3">
      <w:pPr>
        <w:widowControl w:val="0"/>
        <w:autoSpaceDE w:val="0"/>
        <w:autoSpaceDN w:val="0"/>
        <w:adjustRightInd w:val="0"/>
        <w:rPr>
          <w:del w:id="36" w:author="Jacob Roundy" w:date="2015-06-01T09:51:00Z"/>
          <w:rFonts w:ascii="Calibri" w:hAnsi="Calibri" w:cs="Arial"/>
        </w:rPr>
      </w:pPr>
    </w:p>
    <w:p w14:paraId="1DFFE8C1" w14:textId="77777777" w:rsidR="0054609A" w:rsidRPr="00500553" w:rsidRDefault="0054609A" w:rsidP="00317DB3">
      <w:pPr>
        <w:widowControl w:val="0"/>
        <w:autoSpaceDE w:val="0"/>
        <w:autoSpaceDN w:val="0"/>
        <w:adjustRightInd w:val="0"/>
        <w:rPr>
          <w:ins w:id="37" w:author="Jacob Roundy" w:date="2015-06-01T09:51:00Z"/>
          <w:rFonts w:ascii="Calibri" w:hAnsi="Calibri" w:cs="Arial"/>
        </w:rPr>
      </w:pPr>
    </w:p>
    <w:p w14:paraId="73051272" w14:textId="054DA071" w:rsidR="009F234F" w:rsidRPr="00686D5B" w:rsidRDefault="0025760D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del w:id="38" w:author="Jacob Roundy" w:date="2015-06-01T09:51:00Z">
        <w:r w:rsidRPr="002B3C46" w:rsidDel="0054609A">
          <w:rPr>
            <w:rFonts w:ascii="Calibri" w:hAnsi="Calibri" w:cs="Arial"/>
          </w:rPr>
          <w:delText>2.5</w:delText>
        </w:r>
        <w:r w:rsidR="009F234F" w:rsidRPr="002B3C46" w:rsidDel="0054609A">
          <w:rPr>
            <w:rFonts w:ascii="Calibri" w:hAnsi="Calibri" w:cs="Arial"/>
          </w:rPr>
          <w:delText>.</w:delText>
        </w:r>
      </w:del>
      <w:r w:rsidR="009F234F" w:rsidRPr="002B3C46">
        <w:rPr>
          <w:rFonts w:ascii="Calibri" w:hAnsi="Calibri" w:cs="Arial"/>
        </w:rPr>
        <w:t>1.</w:t>
      </w:r>
      <w:ins w:id="39" w:author="Jacob Roundy" w:date="2015-06-01T09:51:00Z">
        <w:r w:rsidR="0054609A">
          <w:rPr>
            <w:rFonts w:ascii="Calibri" w:hAnsi="Calibri" w:cs="Arial"/>
          </w:rPr>
          <w:t>12.1</w:t>
        </w:r>
      </w:ins>
      <w:ins w:id="40" w:author="Jacob Roundy" w:date="2015-06-01T09:53:00Z">
        <w:r w:rsidR="0054609A">
          <w:rPr>
            <w:rFonts w:ascii="Calibri" w:hAnsi="Calibri" w:cs="Arial"/>
          </w:rPr>
          <w:t>.</w:t>
        </w:r>
      </w:ins>
      <w:r w:rsidR="009F234F" w:rsidRPr="002B3C46">
        <w:rPr>
          <w:rFonts w:ascii="Calibri" w:hAnsi="Calibri" w:cs="Arial"/>
        </w:rPr>
        <w:t xml:space="preserve"> If the patient</w:t>
      </w:r>
      <w:r w:rsidR="00BD376C">
        <w:rPr>
          <w:rFonts w:ascii="Calibri" w:hAnsi="Calibri" w:cs="Arial"/>
        </w:rPr>
        <w:t>’s uterus is</w:t>
      </w:r>
      <w:r w:rsidR="009F234F" w:rsidRPr="002B3C46">
        <w:rPr>
          <w:rFonts w:ascii="Calibri" w:hAnsi="Calibri" w:cs="Arial"/>
        </w:rPr>
        <w:t xml:space="preserve"> </w:t>
      </w:r>
      <w:proofErr w:type="spellStart"/>
      <w:r w:rsidR="009F234F" w:rsidRPr="002B3C46">
        <w:rPr>
          <w:rFonts w:ascii="Calibri" w:hAnsi="Calibri" w:cs="Arial"/>
        </w:rPr>
        <w:t>retroverted</w:t>
      </w:r>
      <w:proofErr w:type="spellEnd"/>
      <w:r w:rsidR="008A69A9">
        <w:rPr>
          <w:rFonts w:ascii="Calibri" w:hAnsi="Calibri" w:cs="Arial"/>
        </w:rPr>
        <w:t>,</w:t>
      </w:r>
      <w:r w:rsidR="009F234F" w:rsidRPr="002B3C46">
        <w:rPr>
          <w:rFonts w:ascii="Calibri" w:hAnsi="Calibri" w:cs="Arial"/>
        </w:rPr>
        <w:t xml:space="preserve"> </w:t>
      </w:r>
      <w:r w:rsidR="00BD376C">
        <w:rPr>
          <w:rFonts w:ascii="Calibri" w:hAnsi="Calibri" w:cs="Arial"/>
        </w:rPr>
        <w:t>it</w:t>
      </w:r>
      <w:r w:rsidR="009F234F" w:rsidRPr="002B3C46">
        <w:rPr>
          <w:rFonts w:ascii="Calibri" w:hAnsi="Calibri" w:cs="Arial"/>
        </w:rPr>
        <w:t xml:space="preserve"> </w:t>
      </w:r>
      <w:r w:rsidR="008A69A9">
        <w:rPr>
          <w:rFonts w:ascii="Calibri" w:hAnsi="Calibri" w:cs="Arial"/>
        </w:rPr>
        <w:t xml:space="preserve">may feel like it’s </w:t>
      </w:r>
      <w:r w:rsidR="00DD2244">
        <w:rPr>
          <w:rFonts w:ascii="Calibri" w:hAnsi="Calibri" w:cs="Arial"/>
        </w:rPr>
        <w:t>protrud</w:t>
      </w:r>
      <w:r w:rsidR="008A69A9">
        <w:rPr>
          <w:rFonts w:ascii="Calibri" w:hAnsi="Calibri" w:cs="Arial"/>
        </w:rPr>
        <w:t>ing</w:t>
      </w:r>
      <w:r w:rsidR="00143F28">
        <w:rPr>
          <w:rFonts w:ascii="Calibri" w:hAnsi="Calibri" w:cs="Arial"/>
        </w:rPr>
        <w:t xml:space="preserve"> into</w:t>
      </w:r>
      <w:r w:rsidR="00F203BA" w:rsidRPr="002B3C46">
        <w:rPr>
          <w:rFonts w:ascii="Calibri" w:hAnsi="Calibri" w:cs="Arial"/>
        </w:rPr>
        <w:t xml:space="preserve"> the posterior fornix</w:t>
      </w:r>
      <w:r w:rsidR="009F234F" w:rsidRPr="002B3C46">
        <w:rPr>
          <w:rFonts w:ascii="Calibri" w:hAnsi="Calibri" w:cs="Arial"/>
        </w:rPr>
        <w:t xml:space="preserve">. </w:t>
      </w:r>
      <w:r w:rsidR="00AA6B3B" w:rsidRPr="002B3C46">
        <w:rPr>
          <w:rFonts w:ascii="Calibri" w:hAnsi="Calibri" w:cs="Arial"/>
        </w:rPr>
        <w:t>Use</w:t>
      </w:r>
      <w:r w:rsidR="009F234F" w:rsidRPr="002B3C46">
        <w:rPr>
          <w:rFonts w:ascii="Calibri" w:hAnsi="Calibri" w:cs="Arial"/>
        </w:rPr>
        <w:t xml:space="preserve"> your fingers to assess as much of the uterus </w:t>
      </w:r>
      <w:r w:rsidR="008A69A9">
        <w:rPr>
          <w:rFonts w:ascii="Calibri" w:hAnsi="Calibri" w:cs="Arial"/>
        </w:rPr>
        <w:t>as</w:t>
      </w:r>
      <w:r w:rsidR="009F234F" w:rsidRPr="002B3C46">
        <w:rPr>
          <w:rFonts w:ascii="Calibri" w:hAnsi="Calibri" w:cs="Arial"/>
        </w:rPr>
        <w:t xml:space="preserve"> can </w:t>
      </w:r>
      <w:r w:rsidR="008A69A9">
        <w:rPr>
          <w:rFonts w:ascii="Calibri" w:hAnsi="Calibri" w:cs="Arial"/>
        </w:rPr>
        <w:t xml:space="preserve">be </w:t>
      </w:r>
      <w:r w:rsidR="009F234F" w:rsidRPr="002B3C46">
        <w:rPr>
          <w:rFonts w:ascii="Calibri" w:hAnsi="Calibri" w:cs="Arial"/>
        </w:rPr>
        <w:t>reach</w:t>
      </w:r>
      <w:r w:rsidR="008A69A9">
        <w:rPr>
          <w:rFonts w:ascii="Calibri" w:hAnsi="Calibri" w:cs="Arial"/>
        </w:rPr>
        <w:t>ed</w:t>
      </w:r>
      <w:r w:rsidR="009F234F" w:rsidRPr="002B3C46">
        <w:rPr>
          <w:rFonts w:ascii="Calibri" w:hAnsi="Calibri" w:cs="Arial"/>
        </w:rPr>
        <w:t xml:space="preserve">. </w:t>
      </w:r>
    </w:p>
    <w:p w14:paraId="32A15E87" w14:textId="77777777" w:rsidR="0025760D" w:rsidRDefault="0025760D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24A18578" w14:textId="0E10BC3C" w:rsidR="003A3A1D" w:rsidRPr="00686D5B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ins w:id="41" w:author="Jacob Roundy" w:date="2015-06-01T09:51:00Z">
        <w:r>
          <w:rPr>
            <w:rFonts w:ascii="Calibri" w:hAnsi="Calibri" w:cs="Arial"/>
          </w:rPr>
          <w:t>1.13</w:t>
        </w:r>
      </w:ins>
      <w:ins w:id="42" w:author="Jacob Roundy" w:date="2015-06-01T09:53:00Z">
        <w:r>
          <w:rPr>
            <w:rFonts w:ascii="Calibri" w:hAnsi="Calibri" w:cs="Arial"/>
          </w:rPr>
          <w:t>.</w:t>
        </w:r>
      </w:ins>
      <w:del w:id="43" w:author="Jacob Roundy" w:date="2015-06-01T09:51:00Z">
        <w:r w:rsidR="009F234F" w:rsidRPr="00686D5B" w:rsidDel="0054609A">
          <w:rPr>
            <w:rFonts w:ascii="Calibri" w:hAnsi="Calibri" w:cs="Arial"/>
          </w:rPr>
          <w:delText>2.</w:delText>
        </w:r>
        <w:r w:rsidR="0025760D" w:rsidDel="0054609A">
          <w:rPr>
            <w:rFonts w:ascii="Calibri" w:hAnsi="Calibri" w:cs="Arial"/>
          </w:rPr>
          <w:delText>6</w:delText>
        </w:r>
        <w:r w:rsidR="009F234F" w:rsidRPr="00686D5B" w:rsidDel="0054609A">
          <w:rPr>
            <w:rFonts w:ascii="Calibri" w:hAnsi="Calibri" w:cs="Arial"/>
          </w:rPr>
          <w:delText>.</w:delText>
        </w:r>
      </w:del>
      <w:r w:rsidR="009F234F" w:rsidRPr="00686D5B">
        <w:rPr>
          <w:rFonts w:ascii="Calibri" w:hAnsi="Calibri" w:cs="Arial"/>
        </w:rPr>
        <w:t xml:space="preserve"> </w:t>
      </w:r>
      <w:r w:rsidR="00143F28" w:rsidRPr="00143F28">
        <w:rPr>
          <w:rFonts w:ascii="Calibri" w:hAnsi="Calibri" w:cs="Arial"/>
        </w:rPr>
        <w:t xml:space="preserve">Starting at the umbilicus, use the pads of </w:t>
      </w:r>
      <w:r w:rsidR="004F44A6">
        <w:rPr>
          <w:rFonts w:ascii="Calibri" w:hAnsi="Calibri" w:cs="Arial"/>
        </w:rPr>
        <w:t>the</w:t>
      </w:r>
      <w:r w:rsidR="00143F28" w:rsidRPr="00143F28">
        <w:rPr>
          <w:rFonts w:ascii="Calibri" w:hAnsi="Calibri" w:cs="Arial"/>
        </w:rPr>
        <w:t xml:space="preserve"> fingers on your non-dominant hand</w:t>
      </w:r>
      <w:r w:rsidR="009F234F" w:rsidRPr="00686D5B">
        <w:rPr>
          <w:rFonts w:ascii="Calibri" w:hAnsi="Calibri" w:cs="Arial"/>
        </w:rPr>
        <w:t xml:space="preserve"> to press down on </w:t>
      </w:r>
      <w:r w:rsidR="000154DE">
        <w:rPr>
          <w:rFonts w:ascii="Calibri" w:hAnsi="Calibri" w:cs="Arial"/>
        </w:rPr>
        <w:t>the</w:t>
      </w:r>
      <w:r w:rsidR="009F234F" w:rsidRPr="00686D5B">
        <w:rPr>
          <w:rFonts w:ascii="Calibri" w:hAnsi="Calibri" w:cs="Arial"/>
        </w:rPr>
        <w:t xml:space="preserve"> patient’s abdomen and scoop </w:t>
      </w:r>
      <w:r w:rsidR="00D36EA7">
        <w:rPr>
          <w:rFonts w:ascii="Calibri" w:hAnsi="Calibri" w:cs="Arial"/>
        </w:rPr>
        <w:t>forward</w:t>
      </w:r>
      <w:r w:rsidR="009F234F" w:rsidRPr="00686D5B">
        <w:rPr>
          <w:rFonts w:ascii="Calibri" w:hAnsi="Calibri" w:cs="Arial"/>
        </w:rPr>
        <w:t xml:space="preserve">. </w:t>
      </w:r>
    </w:p>
    <w:p w14:paraId="10709872" w14:textId="77777777" w:rsidR="0025760D" w:rsidRDefault="0025760D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638A0F5A" w14:textId="33121194" w:rsidR="003A3A1D" w:rsidRPr="00686D5B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ins w:id="44" w:author="Jacob Roundy" w:date="2015-06-01T09:51:00Z">
        <w:r>
          <w:rPr>
            <w:rFonts w:ascii="Calibri" w:hAnsi="Calibri" w:cs="Arial"/>
          </w:rPr>
          <w:t>1.13.1</w:t>
        </w:r>
      </w:ins>
      <w:ins w:id="45" w:author="Jacob Roundy" w:date="2015-06-01T09:53:00Z">
        <w:r>
          <w:rPr>
            <w:rFonts w:ascii="Calibri" w:hAnsi="Calibri" w:cs="Arial"/>
          </w:rPr>
          <w:t>.</w:t>
        </w:r>
      </w:ins>
      <w:del w:id="46" w:author="Jacob Roundy" w:date="2015-06-01T09:51:00Z">
        <w:r w:rsidR="003A3A1D" w:rsidRPr="00686D5B" w:rsidDel="0054609A">
          <w:rPr>
            <w:rFonts w:ascii="Calibri" w:hAnsi="Calibri" w:cs="Arial"/>
          </w:rPr>
          <w:delText>2.</w:delText>
        </w:r>
        <w:r w:rsidR="0025760D" w:rsidDel="0054609A">
          <w:rPr>
            <w:rFonts w:ascii="Calibri" w:hAnsi="Calibri" w:cs="Arial"/>
          </w:rPr>
          <w:delText>6</w:delText>
        </w:r>
        <w:r w:rsidR="003A3A1D" w:rsidRPr="00686D5B" w:rsidDel="0054609A">
          <w:rPr>
            <w:rFonts w:ascii="Calibri" w:hAnsi="Calibri" w:cs="Arial"/>
          </w:rPr>
          <w:delText>.1.</w:delText>
        </w:r>
      </w:del>
      <w:r w:rsidR="003A3A1D" w:rsidRPr="00686D5B">
        <w:rPr>
          <w:rFonts w:ascii="Calibri" w:hAnsi="Calibri" w:cs="Arial"/>
        </w:rPr>
        <w:t xml:space="preserve"> </w:t>
      </w:r>
      <w:r w:rsidR="009F234F" w:rsidRPr="00686D5B">
        <w:rPr>
          <w:rFonts w:ascii="Calibri" w:hAnsi="Calibri" w:cs="Arial"/>
        </w:rPr>
        <w:t xml:space="preserve">Move </w:t>
      </w:r>
      <w:r w:rsidR="004A7593">
        <w:rPr>
          <w:rFonts w:ascii="Calibri" w:hAnsi="Calibri" w:cs="Arial"/>
        </w:rPr>
        <w:t xml:space="preserve">your external hand </w:t>
      </w:r>
      <w:r w:rsidR="009F234F" w:rsidRPr="00686D5B">
        <w:rPr>
          <w:rFonts w:ascii="Calibri" w:hAnsi="Calibri" w:cs="Arial"/>
        </w:rPr>
        <w:t xml:space="preserve">an inch lower and repeat. Continue until the abdominal hand moves the uterus, causing the cervix to </w:t>
      </w:r>
      <w:r w:rsidR="00143F28">
        <w:rPr>
          <w:rFonts w:ascii="Calibri" w:hAnsi="Calibri" w:cs="Arial"/>
        </w:rPr>
        <w:t>move</w:t>
      </w:r>
      <w:r w:rsidR="004A7593">
        <w:rPr>
          <w:rFonts w:ascii="Calibri" w:hAnsi="Calibri" w:cs="Arial"/>
        </w:rPr>
        <w:t xml:space="preserve"> lightly (</w:t>
      </w:r>
      <w:r w:rsidR="004A7593" w:rsidRPr="00686D5B">
        <w:rPr>
          <w:rFonts w:ascii="Calibri" w:hAnsi="Calibri" w:cs="Arial"/>
        </w:rPr>
        <w:t>tap</w:t>
      </w:r>
      <w:r w:rsidR="004A7593">
        <w:rPr>
          <w:rFonts w:ascii="Calibri" w:hAnsi="Calibri" w:cs="Arial"/>
        </w:rPr>
        <w:t>)</w:t>
      </w:r>
      <w:r w:rsidR="00143F28">
        <w:rPr>
          <w:rFonts w:ascii="Calibri" w:hAnsi="Calibri" w:cs="Arial"/>
        </w:rPr>
        <w:t xml:space="preserve"> </w:t>
      </w:r>
      <w:r w:rsidR="009F234F" w:rsidRPr="00686D5B">
        <w:rPr>
          <w:rFonts w:ascii="Calibri" w:hAnsi="Calibri" w:cs="Arial"/>
        </w:rPr>
        <w:t>against your internal fingers. As you get nearer</w:t>
      </w:r>
      <w:r w:rsidR="000154DE">
        <w:rPr>
          <w:rFonts w:ascii="Calibri" w:hAnsi="Calibri" w:cs="Arial"/>
        </w:rPr>
        <w:t xml:space="preserve"> to</w:t>
      </w:r>
      <w:r w:rsidR="009F234F" w:rsidRPr="00686D5B">
        <w:rPr>
          <w:rFonts w:ascii="Calibri" w:hAnsi="Calibri" w:cs="Arial"/>
        </w:rPr>
        <w:t xml:space="preserve"> the uterus</w:t>
      </w:r>
      <w:r w:rsidR="000154DE">
        <w:rPr>
          <w:rFonts w:ascii="Calibri" w:hAnsi="Calibri" w:cs="Arial"/>
        </w:rPr>
        <w:t xml:space="preserve">, </w:t>
      </w:r>
      <w:r w:rsidR="009F234F" w:rsidRPr="00686D5B">
        <w:rPr>
          <w:rFonts w:ascii="Calibri" w:hAnsi="Calibri" w:cs="Arial"/>
        </w:rPr>
        <w:t>the cervix tap</w:t>
      </w:r>
      <w:r w:rsidR="008A69A9">
        <w:rPr>
          <w:rFonts w:ascii="Calibri" w:hAnsi="Calibri" w:cs="Arial"/>
        </w:rPr>
        <w:t>s</w:t>
      </w:r>
      <w:r w:rsidR="009F234F" w:rsidRPr="00686D5B">
        <w:rPr>
          <w:rFonts w:ascii="Calibri" w:hAnsi="Calibri" w:cs="Arial"/>
        </w:rPr>
        <w:t xml:space="preserve"> more intensely. </w:t>
      </w:r>
      <w:r w:rsidR="000154DE">
        <w:rPr>
          <w:rFonts w:ascii="Calibri" w:hAnsi="Calibri" w:cs="Arial"/>
        </w:rPr>
        <w:t xml:space="preserve">The </w:t>
      </w:r>
      <w:r w:rsidR="00DD2244">
        <w:rPr>
          <w:rFonts w:ascii="Calibri" w:hAnsi="Calibri" w:cs="Arial"/>
        </w:rPr>
        <w:t>most intense tapping indicates your external hand is directly on the uterus</w:t>
      </w:r>
      <w:r w:rsidR="009F234F" w:rsidRPr="00686D5B">
        <w:rPr>
          <w:rFonts w:ascii="Calibri" w:hAnsi="Calibri" w:cs="Arial"/>
        </w:rPr>
        <w:t xml:space="preserve">. </w:t>
      </w:r>
    </w:p>
    <w:p w14:paraId="4A9514E5" w14:textId="77777777" w:rsidR="0025760D" w:rsidRDefault="0025760D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427BE9D4" w14:textId="5739350E" w:rsidR="009F234F" w:rsidRPr="00686D5B" w:rsidRDefault="0054609A" w:rsidP="00382987">
      <w:pPr>
        <w:widowControl w:val="0"/>
        <w:tabs>
          <w:tab w:val="left" w:pos="5958"/>
        </w:tabs>
        <w:autoSpaceDE w:val="0"/>
        <w:autoSpaceDN w:val="0"/>
        <w:adjustRightInd w:val="0"/>
        <w:rPr>
          <w:rFonts w:ascii="Calibri" w:hAnsi="Calibri" w:cs="Arial"/>
        </w:rPr>
      </w:pPr>
      <w:ins w:id="47" w:author="Jacob Roundy" w:date="2015-06-01T09:51:00Z">
        <w:r>
          <w:rPr>
            <w:rFonts w:ascii="Calibri" w:hAnsi="Calibri" w:cs="Arial"/>
          </w:rPr>
          <w:t>1.13.2</w:t>
        </w:r>
      </w:ins>
      <w:ins w:id="48" w:author="Jacob Roundy" w:date="2015-06-01T09:53:00Z">
        <w:r>
          <w:rPr>
            <w:rFonts w:ascii="Calibri" w:hAnsi="Calibri" w:cs="Arial"/>
          </w:rPr>
          <w:t>.</w:t>
        </w:r>
      </w:ins>
      <w:del w:id="49" w:author="Jacob Roundy" w:date="2015-06-01T09:51:00Z">
        <w:r w:rsidR="003A3A1D" w:rsidRPr="00686D5B" w:rsidDel="0054609A">
          <w:rPr>
            <w:rFonts w:ascii="Calibri" w:hAnsi="Calibri" w:cs="Arial"/>
          </w:rPr>
          <w:delText>2.</w:delText>
        </w:r>
        <w:r w:rsidR="0025760D" w:rsidDel="0054609A">
          <w:rPr>
            <w:rFonts w:ascii="Calibri" w:hAnsi="Calibri" w:cs="Arial"/>
          </w:rPr>
          <w:delText>6</w:delText>
        </w:r>
        <w:r w:rsidR="003A3A1D" w:rsidRPr="00686D5B" w:rsidDel="0054609A">
          <w:rPr>
            <w:rFonts w:ascii="Calibri" w:hAnsi="Calibri" w:cs="Arial"/>
          </w:rPr>
          <w:delText>.2.</w:delText>
        </w:r>
      </w:del>
      <w:r w:rsidR="003A3A1D" w:rsidRPr="00686D5B">
        <w:rPr>
          <w:rFonts w:ascii="Calibri" w:hAnsi="Calibri" w:cs="Arial"/>
        </w:rPr>
        <w:t xml:space="preserve"> </w:t>
      </w:r>
      <w:r w:rsidR="009F234F" w:rsidRPr="00686D5B">
        <w:rPr>
          <w:rFonts w:ascii="Calibri" w:hAnsi="Calibri" w:cs="Arial"/>
        </w:rPr>
        <w:t>Note where the most intense movement starts</w:t>
      </w:r>
      <w:r w:rsidR="00DD2244">
        <w:rPr>
          <w:rFonts w:ascii="Calibri" w:hAnsi="Calibri" w:cs="Arial"/>
        </w:rPr>
        <w:t xml:space="preserve"> and stops</w:t>
      </w:r>
      <w:r w:rsidR="009F234F" w:rsidRPr="00686D5B">
        <w:rPr>
          <w:rFonts w:ascii="Calibri" w:hAnsi="Calibri" w:cs="Arial"/>
        </w:rPr>
        <w:t xml:space="preserve">, which </w:t>
      </w:r>
      <w:r w:rsidR="00BD376C">
        <w:rPr>
          <w:rFonts w:ascii="Calibri" w:hAnsi="Calibri" w:cs="Arial"/>
        </w:rPr>
        <w:t>indicate</w:t>
      </w:r>
      <w:r w:rsidR="00590D5C">
        <w:rPr>
          <w:rFonts w:ascii="Calibri" w:hAnsi="Calibri" w:cs="Arial"/>
        </w:rPr>
        <w:t>s</w:t>
      </w:r>
      <w:r w:rsidR="00EE2504">
        <w:rPr>
          <w:rFonts w:ascii="Calibri" w:hAnsi="Calibri" w:cs="Arial"/>
        </w:rPr>
        <w:t>, respectively,</w:t>
      </w:r>
      <w:r w:rsidR="00590D5C">
        <w:rPr>
          <w:rFonts w:ascii="Calibri" w:hAnsi="Calibri" w:cs="Arial"/>
        </w:rPr>
        <w:t xml:space="preserve"> the upper and lower boundaries</w:t>
      </w:r>
      <w:r w:rsidR="00DD2244">
        <w:rPr>
          <w:rFonts w:ascii="Calibri" w:hAnsi="Calibri" w:cs="Arial"/>
        </w:rPr>
        <w:t xml:space="preserve"> of the uterus.</w:t>
      </w:r>
    </w:p>
    <w:p w14:paraId="5795001A" w14:textId="77777777" w:rsidR="0025760D" w:rsidRDefault="0025760D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26C646B4" w14:textId="3ED4B47F" w:rsidR="009F234F" w:rsidRPr="00686D5B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ins w:id="50" w:author="Jacob Roundy" w:date="2015-06-01T09:51:00Z">
        <w:r>
          <w:rPr>
            <w:rFonts w:ascii="Calibri" w:hAnsi="Calibri" w:cs="Arial"/>
          </w:rPr>
          <w:t>1.13</w:t>
        </w:r>
        <w:proofErr w:type="gramStart"/>
        <w:r>
          <w:rPr>
            <w:rFonts w:ascii="Calibri" w:hAnsi="Calibri" w:cs="Arial"/>
          </w:rPr>
          <w:t>.</w:t>
        </w:r>
      </w:ins>
      <w:proofErr w:type="gramEnd"/>
      <w:del w:id="51" w:author="Jacob Roundy" w:date="2015-06-01T09:51:00Z">
        <w:r w:rsidR="0025760D" w:rsidDel="0054609A">
          <w:rPr>
            <w:rFonts w:ascii="Calibri" w:hAnsi="Calibri" w:cs="Arial"/>
          </w:rPr>
          <w:delText>2.6</w:delText>
        </w:r>
        <w:r w:rsidR="009F234F" w:rsidRPr="00686D5B" w:rsidDel="0054609A">
          <w:rPr>
            <w:rFonts w:ascii="Calibri" w:hAnsi="Calibri" w:cs="Arial"/>
          </w:rPr>
          <w:delText>.</w:delText>
        </w:r>
      </w:del>
      <w:r w:rsidR="003A3A1D" w:rsidRPr="00686D5B">
        <w:rPr>
          <w:rFonts w:ascii="Calibri" w:hAnsi="Calibri" w:cs="Arial"/>
        </w:rPr>
        <w:t>3</w:t>
      </w:r>
      <w:r w:rsidR="009F234F" w:rsidRPr="00686D5B">
        <w:rPr>
          <w:rFonts w:ascii="Calibri" w:hAnsi="Calibri" w:cs="Arial"/>
        </w:rPr>
        <w:t xml:space="preserve">. </w:t>
      </w:r>
      <w:r w:rsidR="008A69A9">
        <w:rPr>
          <w:rFonts w:ascii="Calibri" w:hAnsi="Calibri" w:cs="Arial"/>
        </w:rPr>
        <w:t>M</w:t>
      </w:r>
      <w:r w:rsidR="009F234F" w:rsidRPr="00686D5B">
        <w:rPr>
          <w:rFonts w:ascii="Calibri" w:hAnsi="Calibri" w:cs="Arial"/>
        </w:rPr>
        <w:t>ove from one side of the patient’s abdomen to the other (</w:t>
      </w:r>
      <w:r w:rsidR="00590D5C">
        <w:rPr>
          <w:rFonts w:ascii="Calibri" w:hAnsi="Calibri" w:cs="Arial"/>
        </w:rPr>
        <w:t>in line with the uterus)</w:t>
      </w:r>
      <w:r w:rsidR="008A69A9">
        <w:rPr>
          <w:rFonts w:ascii="Calibri" w:hAnsi="Calibri" w:cs="Arial"/>
        </w:rPr>
        <w:t>,</w:t>
      </w:r>
      <w:r w:rsidR="00590D5C">
        <w:rPr>
          <w:rFonts w:ascii="Calibri" w:hAnsi="Calibri" w:cs="Arial"/>
        </w:rPr>
        <w:t xml:space="preserve"> </w:t>
      </w:r>
      <w:r w:rsidR="008F7433">
        <w:rPr>
          <w:rFonts w:ascii="Calibri" w:hAnsi="Calibri" w:cs="Arial"/>
        </w:rPr>
        <w:t xml:space="preserve">while </w:t>
      </w:r>
      <w:r w:rsidR="008A69A9">
        <w:rPr>
          <w:rFonts w:ascii="Calibri" w:hAnsi="Calibri" w:cs="Arial"/>
        </w:rPr>
        <w:t>applying a</w:t>
      </w:r>
      <w:r w:rsidR="008F7433">
        <w:rPr>
          <w:rFonts w:ascii="Calibri" w:hAnsi="Calibri" w:cs="Arial"/>
        </w:rPr>
        <w:t xml:space="preserve"> </w:t>
      </w:r>
      <w:r w:rsidR="00590D5C">
        <w:rPr>
          <w:rFonts w:ascii="Calibri" w:hAnsi="Calibri" w:cs="Arial"/>
        </w:rPr>
        <w:t>rocking</w:t>
      </w:r>
      <w:r w:rsidR="008F7433">
        <w:rPr>
          <w:rFonts w:ascii="Calibri" w:hAnsi="Calibri" w:cs="Arial"/>
        </w:rPr>
        <w:t xml:space="preserve"> pressure</w:t>
      </w:r>
      <w:r w:rsidR="009F234F" w:rsidRPr="00686D5B">
        <w:rPr>
          <w:rFonts w:ascii="Calibri" w:hAnsi="Calibri" w:cs="Arial"/>
        </w:rPr>
        <w:t xml:space="preserve">, </w:t>
      </w:r>
      <w:r w:rsidR="00590D5C">
        <w:rPr>
          <w:rFonts w:ascii="Calibri" w:hAnsi="Calibri" w:cs="Arial"/>
        </w:rPr>
        <w:t xml:space="preserve">to </w:t>
      </w:r>
      <w:r w:rsidR="008F7433">
        <w:rPr>
          <w:rFonts w:ascii="Calibri" w:hAnsi="Calibri" w:cs="Arial"/>
        </w:rPr>
        <w:t>locate</w:t>
      </w:r>
      <w:r w:rsidR="008F7433" w:rsidRPr="00686D5B">
        <w:rPr>
          <w:rFonts w:ascii="Calibri" w:hAnsi="Calibri" w:cs="Arial"/>
        </w:rPr>
        <w:t xml:space="preserve"> </w:t>
      </w:r>
      <w:r w:rsidR="009F234F" w:rsidRPr="00686D5B">
        <w:rPr>
          <w:rFonts w:ascii="Calibri" w:hAnsi="Calibri" w:cs="Arial"/>
        </w:rPr>
        <w:t>the side boundaries of the uterus.</w:t>
      </w:r>
    </w:p>
    <w:p w14:paraId="0A31C7C1" w14:textId="77777777" w:rsidR="0025760D" w:rsidRDefault="0025760D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0594A904" w14:textId="011D4D2C" w:rsidR="00657A26" w:rsidRDefault="0054609A" w:rsidP="00657A26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ins w:id="52" w:author="Jacob Roundy" w:date="2015-06-01T09:52:00Z">
        <w:r>
          <w:rPr>
            <w:rFonts w:ascii="Calibri" w:hAnsi="Calibri" w:cs="Arial"/>
          </w:rPr>
          <w:t>1.13</w:t>
        </w:r>
        <w:proofErr w:type="gramStart"/>
        <w:r>
          <w:rPr>
            <w:rFonts w:ascii="Calibri" w:hAnsi="Calibri" w:cs="Arial"/>
          </w:rPr>
          <w:t>.</w:t>
        </w:r>
      </w:ins>
      <w:proofErr w:type="gramEnd"/>
      <w:del w:id="53" w:author="Jacob Roundy" w:date="2015-06-01T09:52:00Z">
        <w:r w:rsidR="009F234F" w:rsidRPr="00686D5B" w:rsidDel="0054609A">
          <w:rPr>
            <w:rFonts w:ascii="Calibri" w:hAnsi="Calibri" w:cs="Arial"/>
          </w:rPr>
          <w:delText>2.</w:delText>
        </w:r>
        <w:r w:rsidR="0025760D" w:rsidDel="0054609A">
          <w:rPr>
            <w:rFonts w:ascii="Calibri" w:hAnsi="Calibri" w:cs="Arial"/>
          </w:rPr>
          <w:delText>6</w:delText>
        </w:r>
        <w:r w:rsidR="009F234F" w:rsidRPr="00686D5B" w:rsidDel="0054609A">
          <w:rPr>
            <w:rFonts w:ascii="Calibri" w:hAnsi="Calibri" w:cs="Arial"/>
          </w:rPr>
          <w:delText>.</w:delText>
        </w:r>
      </w:del>
      <w:r w:rsidR="003A3A1D" w:rsidRPr="00686D5B">
        <w:rPr>
          <w:rFonts w:ascii="Calibri" w:hAnsi="Calibri" w:cs="Arial"/>
        </w:rPr>
        <w:t>4</w:t>
      </w:r>
      <w:r w:rsidR="009F234F" w:rsidRPr="00686D5B">
        <w:rPr>
          <w:rFonts w:ascii="Calibri" w:hAnsi="Calibri" w:cs="Arial"/>
        </w:rPr>
        <w:t xml:space="preserve">. </w:t>
      </w:r>
      <w:r w:rsidR="00BD376C">
        <w:rPr>
          <w:rFonts w:ascii="Calibri" w:hAnsi="Calibri" w:cs="Arial"/>
        </w:rPr>
        <w:t>Use your external hand to pull the uterus toward you</w:t>
      </w:r>
      <w:r w:rsidR="00C53077">
        <w:rPr>
          <w:rFonts w:ascii="Calibri" w:hAnsi="Calibri" w:cs="Arial"/>
        </w:rPr>
        <w:t>,</w:t>
      </w:r>
      <w:r w:rsidR="009F234F" w:rsidRPr="00686D5B">
        <w:rPr>
          <w:rFonts w:ascii="Calibri" w:hAnsi="Calibri" w:cs="Arial"/>
        </w:rPr>
        <w:t xml:space="preserve"> as your internal fingers gently press up on the cervix</w:t>
      </w:r>
      <w:r w:rsidR="008F7433">
        <w:rPr>
          <w:rFonts w:ascii="Calibri" w:hAnsi="Calibri" w:cs="Arial"/>
        </w:rPr>
        <w:t>,</w:t>
      </w:r>
      <w:r w:rsidR="009F234F" w:rsidRPr="00686D5B">
        <w:rPr>
          <w:rFonts w:ascii="Calibri" w:hAnsi="Calibri" w:cs="Arial"/>
        </w:rPr>
        <w:t xml:space="preserve"> until you</w:t>
      </w:r>
      <w:r w:rsidR="008F7433">
        <w:rPr>
          <w:rFonts w:ascii="Calibri" w:hAnsi="Calibri" w:cs="Arial"/>
        </w:rPr>
        <w:t xml:space="preserve"> </w:t>
      </w:r>
      <w:r w:rsidR="009F234F" w:rsidRPr="00686D5B">
        <w:rPr>
          <w:rFonts w:ascii="Calibri" w:hAnsi="Calibri" w:cs="Arial"/>
        </w:rPr>
        <w:t xml:space="preserve">are </w:t>
      </w:r>
      <w:r w:rsidR="00657A26">
        <w:rPr>
          <w:rFonts w:ascii="Calibri" w:hAnsi="Calibri" w:cs="Arial"/>
        </w:rPr>
        <w:t>palpating</w:t>
      </w:r>
      <w:r w:rsidR="00657A26" w:rsidRPr="00686D5B">
        <w:rPr>
          <w:rFonts w:ascii="Calibri" w:hAnsi="Calibri" w:cs="Arial"/>
        </w:rPr>
        <w:t xml:space="preserve"> </w:t>
      </w:r>
      <w:r w:rsidR="009F234F" w:rsidRPr="00686D5B">
        <w:rPr>
          <w:rFonts w:ascii="Calibri" w:hAnsi="Calibri" w:cs="Arial"/>
        </w:rPr>
        <w:t xml:space="preserve">the uterus between your hands. </w:t>
      </w:r>
      <w:r w:rsidR="00657A26">
        <w:rPr>
          <w:rFonts w:ascii="Calibri" w:hAnsi="Calibri" w:cs="Arial"/>
        </w:rPr>
        <w:t>Remember that t</w:t>
      </w:r>
      <w:r w:rsidR="00657A26" w:rsidRPr="00F63230">
        <w:rPr>
          <w:rFonts w:ascii="Calibri" w:hAnsi="Calibri" w:cs="Arial"/>
        </w:rPr>
        <w:t xml:space="preserve">he position of the uterus can </w:t>
      </w:r>
      <w:r w:rsidR="00657A26">
        <w:rPr>
          <w:rFonts w:ascii="Calibri" w:hAnsi="Calibri" w:cs="Arial"/>
        </w:rPr>
        <w:t>range</w:t>
      </w:r>
      <w:r w:rsidR="00657A26" w:rsidRPr="00F63230">
        <w:rPr>
          <w:rFonts w:ascii="Calibri" w:hAnsi="Calibri" w:cs="Arial"/>
        </w:rPr>
        <w:t xml:space="preserve"> from </w:t>
      </w:r>
      <w:proofErr w:type="spellStart"/>
      <w:r w:rsidR="00657A26" w:rsidRPr="00F63230">
        <w:rPr>
          <w:rFonts w:ascii="Calibri" w:hAnsi="Calibri" w:cs="Arial"/>
        </w:rPr>
        <w:t>anteflexed</w:t>
      </w:r>
      <w:proofErr w:type="spellEnd"/>
      <w:r w:rsidR="00657A26" w:rsidRPr="00686D5B">
        <w:rPr>
          <w:rFonts w:ascii="Calibri" w:hAnsi="Calibri" w:cs="Arial"/>
        </w:rPr>
        <w:t xml:space="preserve"> to retroflexed (</w:t>
      </w:r>
      <w:r w:rsidR="00657A26">
        <w:rPr>
          <w:rFonts w:ascii="Calibri" w:hAnsi="Calibri" w:cs="Arial"/>
        </w:rPr>
        <w:t>roughly 10-15% of patients</w:t>
      </w:r>
      <w:r w:rsidR="00657A26" w:rsidRPr="00686D5B">
        <w:rPr>
          <w:rFonts w:ascii="Calibri" w:hAnsi="Calibri" w:cs="Arial"/>
        </w:rPr>
        <w:t xml:space="preserve">), and this can affect other parts of the exam and the patient’s reproductive health. The uterus may also be slightly </w:t>
      </w:r>
      <w:r w:rsidR="00657A26">
        <w:rPr>
          <w:rFonts w:ascii="Calibri" w:hAnsi="Calibri" w:cs="Arial"/>
        </w:rPr>
        <w:t>tilted or off-center (</w:t>
      </w:r>
      <w:r w:rsidR="00657A26" w:rsidRPr="00686D5B">
        <w:rPr>
          <w:rFonts w:ascii="Calibri" w:hAnsi="Calibri" w:cs="Arial"/>
          <w:b/>
        </w:rPr>
        <w:t xml:space="preserve">Figure </w:t>
      </w:r>
      <w:r w:rsidR="00657A26">
        <w:rPr>
          <w:rFonts w:ascii="Calibri" w:hAnsi="Calibri" w:cs="Arial"/>
          <w:b/>
        </w:rPr>
        <w:t>4</w:t>
      </w:r>
      <w:r w:rsidR="00657A26" w:rsidRPr="00317DB3">
        <w:rPr>
          <w:rFonts w:ascii="Calibri" w:hAnsi="Calibri" w:cs="Arial"/>
        </w:rPr>
        <w:t>).</w:t>
      </w:r>
    </w:p>
    <w:p w14:paraId="707166F0" w14:textId="77777777" w:rsidR="0025760D" w:rsidRDefault="0025760D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6D713AAA" w14:textId="48B52F34" w:rsidR="009F234F" w:rsidRPr="00686D5B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ins w:id="54" w:author="Jacob Roundy" w:date="2015-06-01T09:52:00Z">
        <w:r>
          <w:rPr>
            <w:rFonts w:ascii="Calibri" w:hAnsi="Calibri" w:cs="Arial"/>
          </w:rPr>
          <w:t>1.14</w:t>
        </w:r>
      </w:ins>
      <w:ins w:id="55" w:author="Jacob Roundy" w:date="2015-06-01T09:53:00Z">
        <w:r>
          <w:rPr>
            <w:rFonts w:ascii="Calibri" w:hAnsi="Calibri" w:cs="Arial"/>
          </w:rPr>
          <w:t>.</w:t>
        </w:r>
      </w:ins>
      <w:del w:id="56" w:author="Jacob Roundy" w:date="2015-06-01T09:52:00Z">
        <w:r w:rsidR="009F234F" w:rsidRPr="00686D5B" w:rsidDel="0054609A">
          <w:rPr>
            <w:rFonts w:ascii="Calibri" w:hAnsi="Calibri" w:cs="Arial"/>
          </w:rPr>
          <w:delText>2.</w:delText>
        </w:r>
        <w:r w:rsidR="0025760D" w:rsidDel="0054609A">
          <w:rPr>
            <w:rFonts w:ascii="Calibri" w:hAnsi="Calibri" w:cs="Arial"/>
          </w:rPr>
          <w:delText>7</w:delText>
        </w:r>
        <w:r w:rsidR="009F234F" w:rsidRPr="00686D5B" w:rsidDel="0054609A">
          <w:rPr>
            <w:rFonts w:ascii="Calibri" w:hAnsi="Calibri" w:cs="Arial"/>
          </w:rPr>
          <w:delText>.</w:delText>
        </w:r>
      </w:del>
      <w:r w:rsidR="009F234F" w:rsidRPr="00686D5B">
        <w:rPr>
          <w:rFonts w:ascii="Calibri" w:hAnsi="Calibri" w:cs="Arial"/>
        </w:rPr>
        <w:t xml:space="preserve"> Assess the uterus for size, shape, and consistency. The uterus of </w:t>
      </w:r>
      <w:r w:rsidR="00BD376C">
        <w:rPr>
          <w:rFonts w:ascii="Calibri" w:hAnsi="Calibri" w:cs="Arial"/>
        </w:rPr>
        <w:t>a nulliparous</w:t>
      </w:r>
      <w:r w:rsidR="007860AD">
        <w:rPr>
          <w:rFonts w:ascii="Calibri" w:hAnsi="Calibri" w:cs="Arial"/>
        </w:rPr>
        <w:t xml:space="preserve"> adult</w:t>
      </w:r>
      <w:r w:rsidR="00BD376C">
        <w:rPr>
          <w:rFonts w:ascii="Calibri" w:hAnsi="Calibri" w:cs="Arial"/>
        </w:rPr>
        <w:t xml:space="preserve"> </w:t>
      </w:r>
      <w:r w:rsidR="00590D5C">
        <w:rPr>
          <w:rFonts w:ascii="Calibri" w:hAnsi="Calibri" w:cs="Arial"/>
        </w:rPr>
        <w:t>is</w:t>
      </w:r>
      <w:r w:rsidR="009F234F" w:rsidRPr="00686D5B">
        <w:rPr>
          <w:rFonts w:ascii="Calibri" w:hAnsi="Calibri" w:cs="Arial"/>
        </w:rPr>
        <w:t xml:space="preserve"> roughly </w:t>
      </w:r>
      <w:r w:rsidR="00CC3892">
        <w:rPr>
          <w:rFonts w:ascii="Calibri" w:hAnsi="Calibri" w:cs="Arial"/>
        </w:rPr>
        <w:t>7</w:t>
      </w:r>
      <w:r w:rsidR="003A3A1D" w:rsidRPr="00686D5B">
        <w:rPr>
          <w:rFonts w:ascii="Calibri" w:hAnsi="Calibri" w:cs="Arial"/>
        </w:rPr>
        <w:t xml:space="preserve"> cm long by </w:t>
      </w:r>
      <w:r w:rsidR="00CC3892">
        <w:rPr>
          <w:rFonts w:ascii="Calibri" w:hAnsi="Calibri" w:cs="Arial"/>
        </w:rPr>
        <w:t>4</w:t>
      </w:r>
      <w:r w:rsidR="003A3A1D" w:rsidRPr="00686D5B">
        <w:rPr>
          <w:rFonts w:ascii="Calibri" w:hAnsi="Calibri" w:cs="Arial"/>
        </w:rPr>
        <w:t xml:space="preserve"> c</w:t>
      </w:r>
      <w:r w:rsidR="00CC3892">
        <w:rPr>
          <w:rFonts w:ascii="Calibri" w:hAnsi="Calibri" w:cs="Arial"/>
        </w:rPr>
        <w:t>m</w:t>
      </w:r>
      <w:r w:rsidR="00590D5C">
        <w:rPr>
          <w:rFonts w:ascii="Calibri" w:hAnsi="Calibri" w:cs="Arial"/>
        </w:rPr>
        <w:t>;</w:t>
      </w:r>
      <w:r w:rsidR="009F234F" w:rsidRPr="00686D5B">
        <w:rPr>
          <w:rFonts w:ascii="Calibri" w:hAnsi="Calibri" w:cs="Arial"/>
        </w:rPr>
        <w:t xml:space="preserve"> </w:t>
      </w:r>
      <w:r w:rsidR="00590D5C">
        <w:rPr>
          <w:rFonts w:ascii="Calibri" w:hAnsi="Calibri" w:cs="Arial"/>
        </w:rPr>
        <w:t>if the patient</w:t>
      </w:r>
      <w:r w:rsidR="009F234F" w:rsidRPr="00686D5B">
        <w:rPr>
          <w:rFonts w:ascii="Calibri" w:hAnsi="Calibri" w:cs="Arial"/>
        </w:rPr>
        <w:t xml:space="preserve"> has </w:t>
      </w:r>
      <w:r w:rsidR="00140D28">
        <w:rPr>
          <w:rFonts w:ascii="Calibri" w:hAnsi="Calibri" w:cs="Arial"/>
        </w:rPr>
        <w:t>been pregnant</w:t>
      </w:r>
      <w:r w:rsidR="00AD3E50">
        <w:rPr>
          <w:rFonts w:ascii="Calibri" w:hAnsi="Calibri" w:cs="Arial"/>
        </w:rPr>
        <w:t>,</w:t>
      </w:r>
      <w:r w:rsidR="009F234F" w:rsidRPr="00686D5B">
        <w:rPr>
          <w:rFonts w:ascii="Calibri" w:hAnsi="Calibri" w:cs="Arial"/>
        </w:rPr>
        <w:t xml:space="preserve"> </w:t>
      </w:r>
      <w:r w:rsidR="00590D5C">
        <w:rPr>
          <w:rFonts w:ascii="Calibri" w:hAnsi="Calibri" w:cs="Arial"/>
        </w:rPr>
        <w:t xml:space="preserve">it </w:t>
      </w:r>
      <w:r w:rsidR="009F234F" w:rsidRPr="00686D5B">
        <w:rPr>
          <w:rFonts w:ascii="Calibri" w:hAnsi="Calibri" w:cs="Arial"/>
        </w:rPr>
        <w:t xml:space="preserve">may be </w:t>
      </w:r>
      <w:r w:rsidR="003A3A1D" w:rsidRPr="00686D5B">
        <w:rPr>
          <w:rFonts w:ascii="Calibri" w:hAnsi="Calibri" w:cs="Arial"/>
        </w:rPr>
        <w:t>larger</w:t>
      </w:r>
      <w:r w:rsidR="009F234F" w:rsidRPr="00686D5B">
        <w:rPr>
          <w:rFonts w:ascii="Calibri" w:hAnsi="Calibri" w:cs="Arial"/>
        </w:rPr>
        <w:t xml:space="preserve">. </w:t>
      </w:r>
      <w:r w:rsidR="00590D5C">
        <w:rPr>
          <w:rFonts w:ascii="Calibri" w:hAnsi="Calibri" w:cs="Arial"/>
        </w:rPr>
        <w:t>It</w:t>
      </w:r>
      <w:r w:rsidR="009F234F" w:rsidRPr="00686D5B">
        <w:rPr>
          <w:rFonts w:ascii="Calibri" w:hAnsi="Calibri" w:cs="Arial"/>
        </w:rPr>
        <w:t xml:space="preserve"> should feel muscular, not boggy or hard</w:t>
      </w:r>
      <w:r w:rsidR="00590D5C">
        <w:rPr>
          <w:rFonts w:ascii="Calibri" w:hAnsi="Calibri" w:cs="Arial"/>
        </w:rPr>
        <w:t>, and</w:t>
      </w:r>
      <w:r w:rsidR="009F234F" w:rsidRPr="00686D5B">
        <w:rPr>
          <w:rFonts w:ascii="Calibri" w:hAnsi="Calibri" w:cs="Arial"/>
        </w:rPr>
        <w:t xml:space="preserve"> smooth; protru</w:t>
      </w:r>
      <w:r w:rsidR="00590D5C">
        <w:rPr>
          <w:rFonts w:ascii="Calibri" w:hAnsi="Calibri" w:cs="Arial"/>
        </w:rPr>
        <w:t xml:space="preserve">sions </w:t>
      </w:r>
      <w:r w:rsidR="009F234F" w:rsidRPr="00686D5B">
        <w:rPr>
          <w:rFonts w:ascii="Calibri" w:hAnsi="Calibri" w:cs="Arial"/>
        </w:rPr>
        <w:t xml:space="preserve">may </w:t>
      </w:r>
      <w:r w:rsidR="00590D5C">
        <w:rPr>
          <w:rFonts w:ascii="Calibri" w:hAnsi="Calibri" w:cs="Arial"/>
        </w:rPr>
        <w:t>indicate</w:t>
      </w:r>
      <w:r w:rsidR="009F234F" w:rsidRPr="00686D5B">
        <w:rPr>
          <w:rFonts w:ascii="Calibri" w:hAnsi="Calibri" w:cs="Arial"/>
        </w:rPr>
        <w:t xml:space="preserve"> fibroids. </w:t>
      </w:r>
    </w:p>
    <w:p w14:paraId="46B31F36" w14:textId="77777777" w:rsidR="0025760D" w:rsidRDefault="0025760D" w:rsidP="00317DB3">
      <w:pPr>
        <w:rPr>
          <w:rFonts w:ascii="Calibri" w:hAnsi="Calibri" w:cs="Arial"/>
        </w:rPr>
      </w:pPr>
    </w:p>
    <w:p w14:paraId="2BE48E96" w14:textId="69E0C4EA" w:rsidR="009F234F" w:rsidRPr="00686D5B" w:rsidRDefault="0054609A" w:rsidP="00317DB3">
      <w:pPr>
        <w:rPr>
          <w:rFonts w:ascii="Calibri" w:hAnsi="Calibri" w:cs="Arial"/>
        </w:rPr>
      </w:pPr>
      <w:ins w:id="57" w:author="Jacob Roundy" w:date="2015-06-01T09:52:00Z">
        <w:r>
          <w:rPr>
            <w:rFonts w:ascii="Calibri" w:hAnsi="Calibri" w:cs="Arial"/>
          </w:rPr>
          <w:t>1.15</w:t>
        </w:r>
      </w:ins>
      <w:ins w:id="58" w:author="Jacob Roundy" w:date="2015-06-01T09:53:00Z">
        <w:r>
          <w:rPr>
            <w:rFonts w:ascii="Calibri" w:hAnsi="Calibri" w:cs="Arial"/>
          </w:rPr>
          <w:t>.</w:t>
        </w:r>
      </w:ins>
      <w:del w:id="59" w:author="Jacob Roundy" w:date="2015-06-01T09:52:00Z">
        <w:r w:rsidR="0025760D" w:rsidDel="0054609A">
          <w:rPr>
            <w:rFonts w:ascii="Calibri" w:hAnsi="Calibri" w:cs="Arial"/>
          </w:rPr>
          <w:delText>2.8</w:delText>
        </w:r>
        <w:r w:rsidR="009F234F" w:rsidRPr="00686D5B" w:rsidDel="0054609A">
          <w:rPr>
            <w:rFonts w:ascii="Calibri" w:hAnsi="Calibri" w:cs="Arial"/>
          </w:rPr>
          <w:delText>.</w:delText>
        </w:r>
      </w:del>
      <w:r w:rsidR="009F234F" w:rsidRPr="00686D5B">
        <w:rPr>
          <w:rFonts w:ascii="Calibri" w:hAnsi="Calibri" w:cs="Arial"/>
        </w:rPr>
        <w:t xml:space="preserve"> To assess the right ovary, slide </w:t>
      </w:r>
      <w:r w:rsidR="00590D5C">
        <w:rPr>
          <w:rFonts w:ascii="Calibri" w:hAnsi="Calibri" w:cs="Arial"/>
        </w:rPr>
        <w:t>your fingers, palm up,</w:t>
      </w:r>
      <w:r w:rsidR="009F234F" w:rsidRPr="00686D5B">
        <w:rPr>
          <w:rFonts w:ascii="Calibri" w:hAnsi="Calibri" w:cs="Arial"/>
        </w:rPr>
        <w:t xml:space="preserve"> into the right lateral fornix</w:t>
      </w:r>
      <w:r w:rsidR="00590D5C">
        <w:rPr>
          <w:rFonts w:ascii="Calibri" w:hAnsi="Calibri" w:cs="Arial"/>
        </w:rPr>
        <w:t>.</w:t>
      </w:r>
    </w:p>
    <w:p w14:paraId="7525D040" w14:textId="77777777" w:rsidR="0025760D" w:rsidRDefault="0025760D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7A3EC9A9" w14:textId="6EEF3BD7" w:rsidR="009F234F" w:rsidRPr="00686D5B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ins w:id="60" w:author="Jacob Roundy" w:date="2015-06-01T09:52:00Z">
        <w:r>
          <w:rPr>
            <w:rFonts w:ascii="Calibri" w:hAnsi="Calibri" w:cs="Arial"/>
          </w:rPr>
          <w:t>1.16</w:t>
        </w:r>
      </w:ins>
      <w:ins w:id="61" w:author="Jacob Roundy" w:date="2015-06-01T09:53:00Z">
        <w:r>
          <w:rPr>
            <w:rFonts w:ascii="Calibri" w:hAnsi="Calibri" w:cs="Arial"/>
          </w:rPr>
          <w:t>.</w:t>
        </w:r>
      </w:ins>
      <w:del w:id="62" w:author="Jacob Roundy" w:date="2015-06-01T09:52:00Z">
        <w:r w:rsidR="0025760D" w:rsidDel="0054609A">
          <w:rPr>
            <w:rFonts w:ascii="Calibri" w:hAnsi="Calibri" w:cs="Arial"/>
          </w:rPr>
          <w:delText>2.9</w:delText>
        </w:r>
        <w:r w:rsidR="009F234F" w:rsidRPr="00686D5B" w:rsidDel="0054609A">
          <w:rPr>
            <w:rFonts w:ascii="Calibri" w:hAnsi="Calibri" w:cs="Arial"/>
          </w:rPr>
          <w:delText>.</w:delText>
        </w:r>
      </w:del>
      <w:r w:rsidR="009F234F" w:rsidRPr="00686D5B">
        <w:rPr>
          <w:rFonts w:ascii="Calibri" w:hAnsi="Calibri" w:cs="Arial"/>
        </w:rPr>
        <w:t xml:space="preserve"> Drop your wrist</w:t>
      </w:r>
      <w:r w:rsidR="00CC3892">
        <w:rPr>
          <w:rFonts w:ascii="Calibri" w:hAnsi="Calibri" w:cs="Arial"/>
        </w:rPr>
        <w:t xml:space="preserve"> and</w:t>
      </w:r>
      <w:r w:rsidR="009F234F" w:rsidRPr="00686D5B">
        <w:rPr>
          <w:rFonts w:ascii="Calibri" w:hAnsi="Calibri" w:cs="Arial"/>
        </w:rPr>
        <w:t xml:space="preserve"> hook </w:t>
      </w:r>
      <w:r w:rsidR="00CC3892">
        <w:rPr>
          <w:rFonts w:ascii="Calibri" w:hAnsi="Calibri" w:cs="Arial"/>
        </w:rPr>
        <w:t xml:space="preserve">the </w:t>
      </w:r>
      <w:r w:rsidR="009F234F" w:rsidRPr="00686D5B">
        <w:rPr>
          <w:rFonts w:ascii="Calibri" w:hAnsi="Calibri" w:cs="Arial"/>
        </w:rPr>
        <w:t xml:space="preserve">fingertips up to find the internal iliac pulse. </w:t>
      </w:r>
      <w:r w:rsidR="00CC3892">
        <w:rPr>
          <w:rFonts w:ascii="Calibri" w:hAnsi="Calibri" w:cs="Arial"/>
        </w:rPr>
        <w:t>It</w:t>
      </w:r>
      <w:r w:rsidR="009F234F" w:rsidRPr="00686D5B">
        <w:rPr>
          <w:rFonts w:ascii="Calibri" w:hAnsi="Calibri" w:cs="Arial"/>
        </w:rPr>
        <w:t xml:space="preserve"> may </w:t>
      </w:r>
      <w:r w:rsidR="00CC3892">
        <w:rPr>
          <w:rFonts w:ascii="Calibri" w:hAnsi="Calibri" w:cs="Arial"/>
        </w:rPr>
        <w:t xml:space="preserve">be necessary </w:t>
      </w:r>
      <w:r w:rsidR="009F234F" w:rsidRPr="00686D5B">
        <w:rPr>
          <w:rFonts w:ascii="Calibri" w:hAnsi="Calibri" w:cs="Arial"/>
        </w:rPr>
        <w:t xml:space="preserve">to back your fingers out of the vagina </w:t>
      </w:r>
      <w:r w:rsidR="001E44E1">
        <w:rPr>
          <w:rFonts w:ascii="Calibri" w:hAnsi="Calibri" w:cs="Arial"/>
        </w:rPr>
        <w:t>1-2”</w:t>
      </w:r>
      <w:r w:rsidR="009F234F" w:rsidRPr="00686D5B">
        <w:rPr>
          <w:rFonts w:ascii="Calibri" w:hAnsi="Calibri" w:cs="Arial"/>
        </w:rPr>
        <w:t xml:space="preserve"> to find the pulse.</w:t>
      </w:r>
    </w:p>
    <w:p w14:paraId="71737393" w14:textId="77777777" w:rsidR="0025760D" w:rsidRDefault="0025760D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55CB48F0" w14:textId="6AD7AA74" w:rsidR="009F234F" w:rsidRPr="00317DB3" w:rsidRDefault="0025760D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del w:id="63" w:author="Jacob Roundy" w:date="2015-06-01T09:52:00Z">
        <w:r w:rsidDel="0054609A">
          <w:rPr>
            <w:rFonts w:ascii="Calibri" w:hAnsi="Calibri" w:cs="Arial"/>
          </w:rPr>
          <w:delText>2.9</w:delText>
        </w:r>
        <w:r w:rsidR="009F234F" w:rsidRPr="00686D5B" w:rsidDel="0054609A">
          <w:rPr>
            <w:rFonts w:ascii="Calibri" w:hAnsi="Calibri" w:cs="Arial"/>
          </w:rPr>
          <w:delText>.</w:delText>
        </w:r>
      </w:del>
      <w:r w:rsidR="009F234F" w:rsidRPr="00686D5B">
        <w:rPr>
          <w:rFonts w:ascii="Calibri" w:hAnsi="Calibri" w:cs="Arial"/>
        </w:rPr>
        <w:t>1.</w:t>
      </w:r>
      <w:ins w:id="64" w:author="Jacob Roundy" w:date="2015-06-01T09:52:00Z">
        <w:r w:rsidR="0054609A">
          <w:rPr>
            <w:rFonts w:ascii="Calibri" w:hAnsi="Calibri" w:cs="Arial"/>
          </w:rPr>
          <w:t>16.1</w:t>
        </w:r>
      </w:ins>
      <w:ins w:id="65" w:author="Jacob Roundy" w:date="2015-06-01T09:53:00Z">
        <w:r w:rsidR="0054609A">
          <w:rPr>
            <w:rFonts w:ascii="Calibri" w:hAnsi="Calibri" w:cs="Arial"/>
          </w:rPr>
          <w:t>.</w:t>
        </w:r>
      </w:ins>
      <w:r w:rsidR="009F234F" w:rsidRPr="00686D5B">
        <w:rPr>
          <w:rFonts w:ascii="Calibri" w:hAnsi="Calibri" w:cs="Arial"/>
        </w:rPr>
        <w:t xml:space="preserve"> Once located, </w:t>
      </w:r>
      <w:r w:rsidR="001500A6">
        <w:rPr>
          <w:rFonts w:ascii="Calibri" w:hAnsi="Calibri" w:cs="Arial"/>
        </w:rPr>
        <w:t xml:space="preserve">hook your fingers upward to </w:t>
      </w:r>
      <w:r w:rsidR="009F234F" w:rsidRPr="00686D5B">
        <w:rPr>
          <w:rFonts w:ascii="Calibri" w:hAnsi="Calibri" w:cs="Arial"/>
        </w:rPr>
        <w:t xml:space="preserve">press </w:t>
      </w:r>
      <w:r w:rsidR="001500A6">
        <w:rPr>
          <w:rFonts w:ascii="Calibri" w:hAnsi="Calibri" w:cs="Arial"/>
        </w:rPr>
        <w:t>firmly</w:t>
      </w:r>
      <w:r w:rsidR="001500A6" w:rsidRPr="00686D5B">
        <w:rPr>
          <w:rFonts w:ascii="Calibri" w:hAnsi="Calibri" w:cs="Arial"/>
        </w:rPr>
        <w:t xml:space="preserve"> </w:t>
      </w:r>
      <w:r w:rsidR="009F234F" w:rsidRPr="00686D5B">
        <w:rPr>
          <w:rFonts w:ascii="Calibri" w:hAnsi="Calibri" w:cs="Arial"/>
        </w:rPr>
        <w:t>against the pulse</w:t>
      </w:r>
      <w:r w:rsidR="001500A6">
        <w:rPr>
          <w:rFonts w:ascii="Calibri" w:hAnsi="Calibri" w:cs="Arial"/>
        </w:rPr>
        <w:t xml:space="preserve"> (t</w:t>
      </w:r>
      <w:r w:rsidR="009F234F" w:rsidRPr="00686D5B">
        <w:rPr>
          <w:rFonts w:ascii="Calibri" w:hAnsi="Calibri" w:cs="Arial"/>
        </w:rPr>
        <w:t>here is more space here than people tend to believe</w:t>
      </w:r>
      <w:r w:rsidR="001500A6">
        <w:rPr>
          <w:rFonts w:ascii="Calibri" w:hAnsi="Calibri" w:cs="Arial"/>
        </w:rPr>
        <w:t>). D</w:t>
      </w:r>
      <w:r w:rsidR="00CC3892">
        <w:rPr>
          <w:rFonts w:ascii="Calibri" w:hAnsi="Calibri" w:cs="Arial"/>
        </w:rPr>
        <w:t>o not</w:t>
      </w:r>
      <w:r w:rsidR="009F234F" w:rsidRPr="00686D5B">
        <w:rPr>
          <w:rFonts w:ascii="Calibri" w:hAnsi="Calibri" w:cs="Arial"/>
        </w:rPr>
        <w:t xml:space="preserve"> push your hand in deeper; keep your wrist and arm relaxed,</w:t>
      </w:r>
      <w:r w:rsidR="00CC3892">
        <w:rPr>
          <w:rFonts w:ascii="Calibri" w:hAnsi="Calibri" w:cs="Arial"/>
        </w:rPr>
        <w:t xml:space="preserve"> and</w:t>
      </w:r>
      <w:r w:rsidR="009F234F" w:rsidRPr="00686D5B">
        <w:rPr>
          <w:rFonts w:ascii="Calibri" w:hAnsi="Calibri" w:cs="Arial"/>
        </w:rPr>
        <w:t xml:space="preserve"> only </w:t>
      </w:r>
      <w:r w:rsidR="001E44E1">
        <w:rPr>
          <w:rFonts w:ascii="Calibri" w:hAnsi="Calibri" w:cs="Arial"/>
        </w:rPr>
        <w:t>press</w:t>
      </w:r>
      <w:r w:rsidR="001E44E1" w:rsidRPr="00686D5B">
        <w:rPr>
          <w:rFonts w:ascii="Calibri" w:hAnsi="Calibri" w:cs="Arial"/>
        </w:rPr>
        <w:t xml:space="preserve"> </w:t>
      </w:r>
      <w:r w:rsidR="009F234F" w:rsidRPr="00686D5B">
        <w:rPr>
          <w:rFonts w:ascii="Calibri" w:hAnsi="Calibri" w:cs="Arial"/>
        </w:rPr>
        <w:t>up</w:t>
      </w:r>
      <w:r w:rsidR="001E44E1">
        <w:rPr>
          <w:rFonts w:ascii="Calibri" w:hAnsi="Calibri" w:cs="Arial"/>
        </w:rPr>
        <w:t>ward</w:t>
      </w:r>
      <w:r w:rsidR="009F234F" w:rsidRPr="00686D5B">
        <w:rPr>
          <w:rFonts w:ascii="Calibri" w:hAnsi="Calibri" w:cs="Arial"/>
        </w:rPr>
        <w:t xml:space="preserve"> with your fingertips</w:t>
      </w:r>
      <w:r w:rsidR="00C53077">
        <w:rPr>
          <w:rFonts w:ascii="Calibri" w:hAnsi="Calibri" w:cs="Arial"/>
        </w:rPr>
        <w:t xml:space="preserve"> (</w:t>
      </w:r>
      <w:r w:rsidR="00317DB3">
        <w:rPr>
          <w:rFonts w:ascii="Calibri" w:hAnsi="Calibri" w:cs="Arial"/>
          <w:b/>
        </w:rPr>
        <w:t xml:space="preserve">Figure </w:t>
      </w:r>
      <w:r w:rsidR="00657A26">
        <w:rPr>
          <w:rFonts w:ascii="Calibri" w:hAnsi="Calibri" w:cs="Arial"/>
          <w:b/>
        </w:rPr>
        <w:t>5</w:t>
      </w:r>
      <w:r w:rsidR="00C53077">
        <w:rPr>
          <w:rFonts w:ascii="Calibri" w:hAnsi="Calibri" w:cs="Arial"/>
        </w:rPr>
        <w:t>).</w:t>
      </w:r>
    </w:p>
    <w:p w14:paraId="60C12D1D" w14:textId="77777777" w:rsidR="0025760D" w:rsidRDefault="0025760D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72B9F26E" w14:textId="6EB30E03" w:rsidR="009F234F" w:rsidRPr="00686D5B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ins w:id="66" w:author="Jacob Roundy" w:date="2015-06-01T09:52:00Z">
        <w:r>
          <w:rPr>
            <w:rFonts w:ascii="Calibri" w:hAnsi="Calibri" w:cs="Arial"/>
          </w:rPr>
          <w:t>1.17</w:t>
        </w:r>
      </w:ins>
      <w:ins w:id="67" w:author="Jacob Roundy" w:date="2015-06-01T09:53:00Z">
        <w:r>
          <w:rPr>
            <w:rFonts w:ascii="Calibri" w:hAnsi="Calibri" w:cs="Arial"/>
          </w:rPr>
          <w:t>.</w:t>
        </w:r>
      </w:ins>
      <w:del w:id="68" w:author="Jacob Roundy" w:date="2015-06-01T09:52:00Z">
        <w:r w:rsidR="009F234F" w:rsidRPr="00686D5B" w:rsidDel="0054609A">
          <w:rPr>
            <w:rFonts w:ascii="Calibri" w:hAnsi="Calibri" w:cs="Arial"/>
          </w:rPr>
          <w:delText>2.</w:delText>
        </w:r>
        <w:r w:rsidR="0025760D" w:rsidDel="0054609A">
          <w:rPr>
            <w:rFonts w:ascii="Calibri" w:hAnsi="Calibri" w:cs="Arial"/>
          </w:rPr>
          <w:delText>10</w:delText>
        </w:r>
        <w:r w:rsidR="009F234F" w:rsidRPr="00686D5B" w:rsidDel="0054609A">
          <w:rPr>
            <w:rFonts w:ascii="Calibri" w:hAnsi="Calibri" w:cs="Arial"/>
          </w:rPr>
          <w:delText>.</w:delText>
        </w:r>
      </w:del>
      <w:r w:rsidR="009F234F" w:rsidRPr="00686D5B">
        <w:rPr>
          <w:rFonts w:ascii="Calibri" w:hAnsi="Calibri" w:cs="Arial"/>
        </w:rPr>
        <w:t xml:space="preserve"> Using the pads of the index and middle fingers of your non-dominant hand, begin </w:t>
      </w:r>
      <w:r w:rsidR="00CC3892">
        <w:rPr>
          <w:rFonts w:ascii="Calibri" w:hAnsi="Calibri" w:cs="Arial"/>
        </w:rPr>
        <w:t>1”</w:t>
      </w:r>
      <w:r w:rsidR="009F234F" w:rsidRPr="00686D5B">
        <w:rPr>
          <w:rFonts w:ascii="Calibri" w:hAnsi="Calibri" w:cs="Arial"/>
        </w:rPr>
        <w:t xml:space="preserve"> medial to the right hip point (ASIS), then sweep </w:t>
      </w:r>
      <w:r w:rsidR="00CC3892">
        <w:rPr>
          <w:rFonts w:ascii="Calibri" w:hAnsi="Calibri" w:cs="Arial"/>
        </w:rPr>
        <w:t xml:space="preserve">your </w:t>
      </w:r>
      <w:r w:rsidR="009F234F" w:rsidRPr="00686D5B">
        <w:rPr>
          <w:rFonts w:ascii="Calibri" w:hAnsi="Calibri" w:cs="Arial"/>
        </w:rPr>
        <w:t>external fingers slowly</w:t>
      </w:r>
      <w:r w:rsidR="00CC3892">
        <w:rPr>
          <w:rFonts w:ascii="Calibri" w:hAnsi="Calibri" w:cs="Arial"/>
        </w:rPr>
        <w:t>,</w:t>
      </w:r>
      <w:r w:rsidR="009F234F" w:rsidRPr="00686D5B">
        <w:rPr>
          <w:rFonts w:ascii="Calibri" w:hAnsi="Calibri" w:cs="Arial"/>
        </w:rPr>
        <w:t xml:space="preserve"> with light-medium pressure</w:t>
      </w:r>
      <w:r w:rsidR="00CC3892">
        <w:rPr>
          <w:rFonts w:ascii="Calibri" w:hAnsi="Calibri" w:cs="Arial"/>
        </w:rPr>
        <w:t>,</w:t>
      </w:r>
      <w:r w:rsidR="009F234F" w:rsidRPr="00686D5B">
        <w:rPr>
          <w:rFonts w:ascii="Calibri" w:hAnsi="Calibri" w:cs="Arial"/>
        </w:rPr>
        <w:t xml:space="preserve"> down to the pubis, parallel to the inguinal groove.  </w:t>
      </w:r>
    </w:p>
    <w:p w14:paraId="2026F617" w14:textId="77777777" w:rsidR="0025760D" w:rsidRDefault="0025760D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62965E98" w14:textId="662D7C41" w:rsidR="009F234F" w:rsidRPr="00686D5B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ins w:id="69" w:author="Jacob Roundy" w:date="2015-06-01T09:52:00Z">
        <w:r>
          <w:rPr>
            <w:rFonts w:ascii="Calibri" w:hAnsi="Calibri" w:cs="Arial"/>
          </w:rPr>
          <w:t>1.17</w:t>
        </w:r>
      </w:ins>
      <w:del w:id="70" w:author="Jacob Roundy" w:date="2015-06-01T09:52:00Z">
        <w:r w:rsidR="009F234F" w:rsidRPr="00686D5B" w:rsidDel="0054609A">
          <w:rPr>
            <w:rFonts w:ascii="Calibri" w:hAnsi="Calibri" w:cs="Arial"/>
          </w:rPr>
          <w:delText>2.</w:delText>
        </w:r>
        <w:r w:rsidR="0025760D" w:rsidDel="0054609A">
          <w:rPr>
            <w:rFonts w:ascii="Calibri" w:hAnsi="Calibri" w:cs="Arial"/>
          </w:rPr>
          <w:delText>10</w:delText>
        </w:r>
      </w:del>
      <w:r w:rsidR="009F234F" w:rsidRPr="00686D5B">
        <w:rPr>
          <w:rFonts w:ascii="Calibri" w:hAnsi="Calibri" w:cs="Arial"/>
        </w:rPr>
        <w:t>.1</w:t>
      </w:r>
      <w:ins w:id="71" w:author="Jacob Roundy" w:date="2015-06-01T09:53:00Z">
        <w:r>
          <w:rPr>
            <w:rFonts w:ascii="Calibri" w:hAnsi="Calibri" w:cs="Arial"/>
          </w:rPr>
          <w:t>.</w:t>
        </w:r>
      </w:ins>
      <w:del w:id="72" w:author="Jacob Roundy" w:date="2015-06-01T09:52:00Z">
        <w:r w:rsidR="009F234F" w:rsidRPr="00686D5B" w:rsidDel="0054609A">
          <w:rPr>
            <w:rFonts w:ascii="Calibri" w:hAnsi="Calibri" w:cs="Arial"/>
          </w:rPr>
          <w:delText>.</w:delText>
        </w:r>
      </w:del>
      <w:r w:rsidR="009F234F" w:rsidRPr="00686D5B">
        <w:rPr>
          <w:rFonts w:ascii="Calibri" w:hAnsi="Calibri" w:cs="Arial"/>
        </w:rPr>
        <w:t xml:space="preserve"> The ovary </w:t>
      </w:r>
      <w:r w:rsidR="00CC3892">
        <w:rPr>
          <w:rFonts w:ascii="Calibri" w:hAnsi="Calibri" w:cs="Arial"/>
        </w:rPr>
        <w:t>should</w:t>
      </w:r>
      <w:r w:rsidR="009F234F" w:rsidRPr="00686D5B">
        <w:rPr>
          <w:rFonts w:ascii="Calibri" w:hAnsi="Calibri" w:cs="Arial"/>
        </w:rPr>
        <w:t xml:space="preserve"> bump gently against the internal fingers and feel very subtle (may feel like a</w:t>
      </w:r>
      <w:r w:rsidR="00106577">
        <w:rPr>
          <w:rFonts w:ascii="Calibri" w:hAnsi="Calibri" w:cs="Arial"/>
        </w:rPr>
        <w:t xml:space="preserve"> small oval bulge</w:t>
      </w:r>
      <w:r w:rsidR="009F234F" w:rsidRPr="00686D5B">
        <w:rPr>
          <w:rFonts w:ascii="Calibri" w:hAnsi="Calibri" w:cs="Arial"/>
        </w:rPr>
        <w:t xml:space="preserve"> or a wave of muscle). Do not stop or push directly on the ovary — ovaries are roughly equivalent to testes and are very sensitive. </w:t>
      </w:r>
    </w:p>
    <w:p w14:paraId="2852C4CD" w14:textId="0CD92D65" w:rsidR="0025760D" w:rsidRDefault="0025760D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3DB7D824" w14:textId="44A629B0" w:rsidR="009F234F" w:rsidRPr="00686D5B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ins w:id="73" w:author="Jacob Roundy" w:date="2015-06-01T09:52:00Z">
        <w:r>
          <w:rPr>
            <w:rFonts w:ascii="Calibri" w:hAnsi="Calibri" w:cs="Arial"/>
          </w:rPr>
          <w:t>1.18.</w:t>
        </w:r>
      </w:ins>
      <w:del w:id="74" w:author="Jacob Roundy" w:date="2015-06-01T09:52:00Z">
        <w:r w:rsidR="0025760D" w:rsidDel="0054609A">
          <w:rPr>
            <w:rFonts w:ascii="Calibri" w:hAnsi="Calibri" w:cs="Arial"/>
          </w:rPr>
          <w:delText>2.11</w:delText>
        </w:r>
        <w:r w:rsidR="009F234F" w:rsidRPr="00686D5B" w:rsidDel="0054609A">
          <w:rPr>
            <w:rFonts w:ascii="Calibri" w:hAnsi="Calibri" w:cs="Arial"/>
          </w:rPr>
          <w:delText>.</w:delText>
        </w:r>
      </w:del>
      <w:r w:rsidR="009F234F" w:rsidRPr="00686D5B">
        <w:rPr>
          <w:rFonts w:ascii="Calibri" w:hAnsi="Calibri" w:cs="Arial"/>
        </w:rPr>
        <w:t xml:space="preserve"> </w:t>
      </w:r>
      <w:r w:rsidR="001500A6">
        <w:rPr>
          <w:rFonts w:ascii="Calibri" w:hAnsi="Calibri" w:cs="Arial"/>
        </w:rPr>
        <w:t>Move your fingers</w:t>
      </w:r>
      <w:r w:rsidR="009F234F" w:rsidRPr="00686D5B">
        <w:rPr>
          <w:rFonts w:ascii="Calibri" w:hAnsi="Calibri" w:cs="Arial"/>
        </w:rPr>
        <w:t xml:space="preserve"> into the left lateral fornix to assess </w:t>
      </w:r>
      <w:r w:rsidR="00106577">
        <w:rPr>
          <w:rFonts w:ascii="Calibri" w:hAnsi="Calibri" w:cs="Arial"/>
        </w:rPr>
        <w:t xml:space="preserve">the </w:t>
      </w:r>
      <w:r w:rsidR="009F234F" w:rsidRPr="00686D5B">
        <w:rPr>
          <w:rFonts w:ascii="Calibri" w:hAnsi="Calibri" w:cs="Arial"/>
        </w:rPr>
        <w:t xml:space="preserve">left ovary. </w:t>
      </w:r>
    </w:p>
    <w:p w14:paraId="0A54C33E" w14:textId="77777777" w:rsidR="0025760D" w:rsidRDefault="0025760D" w:rsidP="00317DB3">
      <w:pPr>
        <w:widowControl w:val="0"/>
        <w:autoSpaceDE w:val="0"/>
        <w:autoSpaceDN w:val="0"/>
        <w:adjustRightInd w:val="0"/>
        <w:rPr>
          <w:rFonts w:ascii="Calibri" w:hAnsi="Calibri" w:cs="Arial"/>
          <w:b/>
          <w:u w:val="single"/>
        </w:rPr>
      </w:pPr>
    </w:p>
    <w:p w14:paraId="50EBBEA2" w14:textId="359A2F1D" w:rsidR="009F234F" w:rsidRPr="00317DB3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ins w:id="75" w:author="Jacob Roundy" w:date="2015-06-01T09:52:00Z">
        <w:r>
          <w:rPr>
            <w:rFonts w:ascii="Calibri" w:hAnsi="Calibri" w:cs="Arial"/>
          </w:rPr>
          <w:t>2</w:t>
        </w:r>
      </w:ins>
      <w:del w:id="76" w:author="Jacob Roundy" w:date="2015-06-01T09:52:00Z">
        <w:r w:rsidR="009F234F" w:rsidRPr="00317DB3" w:rsidDel="0054609A">
          <w:rPr>
            <w:rFonts w:ascii="Calibri" w:hAnsi="Calibri" w:cs="Arial"/>
          </w:rPr>
          <w:delText>3</w:delText>
        </w:r>
      </w:del>
      <w:r w:rsidR="009F234F" w:rsidRPr="00317DB3">
        <w:rPr>
          <w:rFonts w:ascii="Calibri" w:hAnsi="Calibri" w:cs="Arial"/>
        </w:rPr>
        <w:t xml:space="preserve">. </w:t>
      </w:r>
      <w:proofErr w:type="spellStart"/>
      <w:r w:rsidR="009F234F" w:rsidRPr="00317DB3">
        <w:rPr>
          <w:rFonts w:ascii="Calibri" w:hAnsi="Calibri" w:cs="Arial"/>
        </w:rPr>
        <w:t>Rectovaginal</w:t>
      </w:r>
      <w:proofErr w:type="spellEnd"/>
      <w:r w:rsidR="00731CCE">
        <w:rPr>
          <w:rFonts w:ascii="Calibri" w:hAnsi="Calibri" w:cs="Arial"/>
        </w:rPr>
        <w:t xml:space="preserve"> Exam</w:t>
      </w:r>
    </w:p>
    <w:p w14:paraId="0D22076E" w14:textId="77777777" w:rsidR="00317DB3" w:rsidRDefault="00317DB3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7EFD39B8" w14:textId="770E2DC5" w:rsidR="009F234F" w:rsidRPr="00686D5B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ins w:id="77" w:author="Jacob Roundy" w:date="2015-06-01T09:52:00Z">
        <w:r>
          <w:rPr>
            <w:rFonts w:ascii="Calibri" w:hAnsi="Calibri" w:cs="Arial"/>
          </w:rPr>
          <w:t>2</w:t>
        </w:r>
      </w:ins>
      <w:del w:id="78" w:author="Jacob Roundy" w:date="2015-06-01T09:52:00Z">
        <w:r w:rsidR="009F234F" w:rsidRPr="00686D5B" w:rsidDel="0054609A">
          <w:rPr>
            <w:rFonts w:ascii="Calibri" w:hAnsi="Calibri" w:cs="Arial"/>
          </w:rPr>
          <w:delText>3</w:delText>
        </w:r>
      </w:del>
      <w:r w:rsidR="009F234F" w:rsidRPr="00686D5B">
        <w:rPr>
          <w:rFonts w:ascii="Calibri" w:hAnsi="Calibri" w:cs="Arial"/>
        </w:rPr>
        <w:t>.1. Change gloves</w:t>
      </w:r>
      <w:r w:rsidR="00E07C6E">
        <w:rPr>
          <w:rFonts w:ascii="Calibri" w:hAnsi="Calibri" w:cs="Arial"/>
        </w:rPr>
        <w:t xml:space="preserve"> to</w:t>
      </w:r>
      <w:r w:rsidR="009F234F" w:rsidRPr="00686D5B">
        <w:rPr>
          <w:rFonts w:ascii="Calibri" w:hAnsi="Calibri" w:cs="Arial"/>
        </w:rPr>
        <w:t xml:space="preserve"> avoid cross-contamination from the patient’s vagina to </w:t>
      </w:r>
      <w:r w:rsidR="00106577">
        <w:rPr>
          <w:rFonts w:ascii="Calibri" w:hAnsi="Calibri" w:cs="Arial"/>
        </w:rPr>
        <w:t xml:space="preserve">the </w:t>
      </w:r>
      <w:r w:rsidR="009F234F" w:rsidRPr="00686D5B">
        <w:rPr>
          <w:rFonts w:ascii="Calibri" w:hAnsi="Calibri" w:cs="Arial"/>
        </w:rPr>
        <w:t>anus.</w:t>
      </w:r>
    </w:p>
    <w:p w14:paraId="6D83BD6E" w14:textId="77777777" w:rsidR="00317DB3" w:rsidRDefault="00317DB3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539C451F" w14:textId="75FECE48" w:rsidR="009F234F" w:rsidRPr="00686D5B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  <w:b/>
        </w:rPr>
      </w:pPr>
      <w:ins w:id="79" w:author="Jacob Roundy" w:date="2015-06-01T09:52:00Z">
        <w:r>
          <w:rPr>
            <w:rFonts w:ascii="Calibri" w:hAnsi="Calibri" w:cs="Arial"/>
          </w:rPr>
          <w:t>2</w:t>
        </w:r>
      </w:ins>
      <w:del w:id="80" w:author="Jacob Roundy" w:date="2015-06-01T09:52:00Z">
        <w:r w:rsidR="009F234F" w:rsidRPr="00686D5B" w:rsidDel="0054609A">
          <w:rPr>
            <w:rFonts w:ascii="Calibri" w:hAnsi="Calibri" w:cs="Arial"/>
          </w:rPr>
          <w:delText>3</w:delText>
        </w:r>
      </w:del>
      <w:r w:rsidR="009F234F" w:rsidRPr="00686D5B">
        <w:rPr>
          <w:rFonts w:ascii="Calibri" w:hAnsi="Calibri" w:cs="Arial"/>
        </w:rPr>
        <w:t xml:space="preserve">.2. </w:t>
      </w:r>
      <w:r w:rsidR="00147088">
        <w:rPr>
          <w:rFonts w:ascii="Calibri" w:hAnsi="Calibri" w:cs="Arial"/>
        </w:rPr>
        <w:t>Coat the</w:t>
      </w:r>
      <w:r w:rsidR="007860AD" w:rsidRPr="007860AD">
        <w:rPr>
          <w:rFonts w:ascii="Calibri" w:hAnsi="Calibri" w:cs="Arial"/>
        </w:rPr>
        <w:t xml:space="preserve"> first two fingers of your dominant hand</w:t>
      </w:r>
      <w:r w:rsidR="00147088">
        <w:rPr>
          <w:rFonts w:ascii="Calibri" w:hAnsi="Calibri" w:cs="Arial"/>
        </w:rPr>
        <w:t xml:space="preserve"> with lubricant, base to tip.</w:t>
      </w:r>
    </w:p>
    <w:p w14:paraId="7207272F" w14:textId="77777777" w:rsidR="00317DB3" w:rsidRDefault="00317DB3" w:rsidP="00317DB3">
      <w:pPr>
        <w:widowControl w:val="0"/>
        <w:autoSpaceDE w:val="0"/>
        <w:autoSpaceDN w:val="0"/>
        <w:adjustRightInd w:val="0"/>
        <w:rPr>
          <w:rFonts w:ascii="Calibri" w:hAnsi="Calibri" w:cs="Arial"/>
          <w:bCs/>
        </w:rPr>
      </w:pPr>
    </w:p>
    <w:p w14:paraId="2D14AB14" w14:textId="4B3C99C4" w:rsidR="009F234F" w:rsidRPr="00686D5B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  <w:bCs/>
        </w:rPr>
      </w:pPr>
      <w:ins w:id="81" w:author="Jacob Roundy" w:date="2015-06-01T09:52:00Z">
        <w:r>
          <w:rPr>
            <w:rFonts w:ascii="Calibri" w:hAnsi="Calibri" w:cs="Arial"/>
            <w:bCs/>
          </w:rPr>
          <w:t>2</w:t>
        </w:r>
      </w:ins>
      <w:del w:id="82" w:author="Jacob Roundy" w:date="2015-06-01T09:52:00Z">
        <w:r w:rsidR="009F234F" w:rsidRPr="00686D5B" w:rsidDel="0054609A">
          <w:rPr>
            <w:rFonts w:ascii="Calibri" w:hAnsi="Calibri" w:cs="Arial"/>
            <w:bCs/>
          </w:rPr>
          <w:delText>3</w:delText>
        </w:r>
      </w:del>
      <w:r w:rsidR="009F234F" w:rsidRPr="00686D5B">
        <w:rPr>
          <w:rFonts w:ascii="Calibri" w:hAnsi="Calibri" w:cs="Arial"/>
          <w:bCs/>
        </w:rPr>
        <w:t xml:space="preserve">.3. Stand </w:t>
      </w:r>
      <w:r w:rsidR="005F27AE">
        <w:rPr>
          <w:rFonts w:ascii="Calibri" w:hAnsi="Calibri" w:cs="Arial"/>
          <w:bCs/>
        </w:rPr>
        <w:t>with</w:t>
      </w:r>
      <w:r w:rsidR="009F234F" w:rsidRPr="00686D5B">
        <w:rPr>
          <w:rFonts w:ascii="Calibri" w:hAnsi="Calibri" w:cs="Arial"/>
          <w:bCs/>
        </w:rPr>
        <w:t xml:space="preserve"> your dominant foot on the stool</w:t>
      </w:r>
      <w:r w:rsidR="005F27AE">
        <w:rPr>
          <w:rFonts w:ascii="Calibri" w:hAnsi="Calibri" w:cs="Arial"/>
          <w:bCs/>
        </w:rPr>
        <w:t xml:space="preserve">; rest </w:t>
      </w:r>
      <w:r w:rsidR="009F234F" w:rsidRPr="00686D5B">
        <w:rPr>
          <w:rFonts w:ascii="Calibri" w:hAnsi="Calibri" w:cs="Arial"/>
          <w:bCs/>
        </w:rPr>
        <w:t xml:space="preserve">your dominant elbow on your leg. </w:t>
      </w:r>
    </w:p>
    <w:p w14:paraId="17772A97" w14:textId="77777777" w:rsidR="00317DB3" w:rsidRDefault="00317DB3" w:rsidP="00317DB3">
      <w:pPr>
        <w:widowControl w:val="0"/>
        <w:autoSpaceDE w:val="0"/>
        <w:autoSpaceDN w:val="0"/>
        <w:adjustRightInd w:val="0"/>
        <w:rPr>
          <w:rFonts w:ascii="Calibri" w:hAnsi="Calibri" w:cs="Arial"/>
          <w:bCs/>
        </w:rPr>
      </w:pPr>
    </w:p>
    <w:p w14:paraId="0CF3D890" w14:textId="6EE3C68C" w:rsidR="009F234F" w:rsidRPr="00686D5B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ins w:id="83" w:author="Jacob Roundy" w:date="2015-06-01T09:52:00Z">
        <w:r>
          <w:rPr>
            <w:rFonts w:ascii="Calibri" w:hAnsi="Calibri" w:cs="Arial"/>
            <w:bCs/>
          </w:rPr>
          <w:t>2</w:t>
        </w:r>
      </w:ins>
      <w:del w:id="84" w:author="Jacob Roundy" w:date="2015-06-01T09:52:00Z">
        <w:r w:rsidR="009F234F" w:rsidRPr="00686D5B" w:rsidDel="0054609A">
          <w:rPr>
            <w:rFonts w:ascii="Calibri" w:hAnsi="Calibri" w:cs="Arial"/>
            <w:bCs/>
          </w:rPr>
          <w:delText>3</w:delText>
        </w:r>
      </w:del>
      <w:r w:rsidR="009F234F" w:rsidRPr="00686D5B">
        <w:rPr>
          <w:rFonts w:ascii="Calibri" w:hAnsi="Calibri" w:cs="Arial"/>
          <w:bCs/>
        </w:rPr>
        <w:t xml:space="preserve">.4. </w:t>
      </w:r>
      <w:r w:rsidR="009F234F" w:rsidRPr="00686D5B">
        <w:rPr>
          <w:rFonts w:ascii="Calibri" w:hAnsi="Calibri" w:cs="Arial"/>
        </w:rPr>
        <w:t>Let the patient know what to expect: “You will now feel me placing a finger in your vagina and a finger in your rectum to better assess your uterus and ovaries.”</w:t>
      </w:r>
    </w:p>
    <w:p w14:paraId="51A9A7B7" w14:textId="77777777" w:rsidR="00317DB3" w:rsidRDefault="00317DB3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01C7CBEE" w14:textId="3344DA9A" w:rsidR="009F234F" w:rsidRPr="00686D5B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ins w:id="85" w:author="Jacob Roundy" w:date="2015-06-01T09:53:00Z">
        <w:r>
          <w:rPr>
            <w:rFonts w:ascii="Calibri" w:hAnsi="Calibri" w:cs="Arial"/>
          </w:rPr>
          <w:t>2</w:t>
        </w:r>
      </w:ins>
      <w:del w:id="86" w:author="Jacob Roundy" w:date="2015-06-01T09:53:00Z">
        <w:r w:rsidR="009F234F" w:rsidRPr="00686D5B" w:rsidDel="0054609A">
          <w:rPr>
            <w:rFonts w:ascii="Calibri" w:hAnsi="Calibri" w:cs="Arial"/>
          </w:rPr>
          <w:delText>3</w:delText>
        </w:r>
      </w:del>
      <w:r w:rsidR="009F234F" w:rsidRPr="00686D5B">
        <w:rPr>
          <w:rFonts w:ascii="Calibri" w:hAnsi="Calibri" w:cs="Arial"/>
        </w:rPr>
        <w:t>.5. Ask the patient to bear down</w:t>
      </w:r>
      <w:r w:rsidR="00106577">
        <w:rPr>
          <w:rFonts w:ascii="Calibri" w:hAnsi="Calibri" w:cs="Arial"/>
        </w:rPr>
        <w:t>,</w:t>
      </w:r>
      <w:r w:rsidR="009F234F" w:rsidRPr="00686D5B">
        <w:rPr>
          <w:rFonts w:ascii="Calibri" w:hAnsi="Calibri" w:cs="Arial"/>
        </w:rPr>
        <w:t xml:space="preserve"> as if they are having a bowel movement.</w:t>
      </w:r>
    </w:p>
    <w:p w14:paraId="7493EE8B" w14:textId="77777777" w:rsidR="00317DB3" w:rsidRDefault="00317DB3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68E7251A" w14:textId="73831597" w:rsidR="003478D1" w:rsidRPr="00686D5B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ins w:id="87" w:author="Jacob Roundy" w:date="2015-06-01T09:53:00Z">
        <w:r>
          <w:rPr>
            <w:rFonts w:ascii="Calibri" w:hAnsi="Calibri" w:cs="Arial"/>
          </w:rPr>
          <w:t>2</w:t>
        </w:r>
      </w:ins>
      <w:del w:id="88" w:author="Jacob Roundy" w:date="2015-06-01T09:53:00Z">
        <w:r w:rsidR="009F234F" w:rsidRPr="00686D5B" w:rsidDel="0054609A">
          <w:rPr>
            <w:rFonts w:ascii="Calibri" w:hAnsi="Calibri" w:cs="Arial"/>
          </w:rPr>
          <w:delText>3</w:delText>
        </w:r>
      </w:del>
      <w:r w:rsidR="009F234F" w:rsidRPr="00686D5B">
        <w:rPr>
          <w:rFonts w:ascii="Calibri" w:hAnsi="Calibri" w:cs="Arial"/>
        </w:rPr>
        <w:t>.5.1. As they are bearing down, insert your index finger into the vagina and your middle finger into the rectum to the first knuckle of your middle finger</w:t>
      </w:r>
      <w:r w:rsidR="003478D1" w:rsidRPr="00686D5B">
        <w:rPr>
          <w:rFonts w:ascii="Calibri" w:hAnsi="Calibri" w:cs="Arial"/>
        </w:rPr>
        <w:t>,</w:t>
      </w:r>
      <w:r w:rsidR="009F234F" w:rsidRPr="00686D5B">
        <w:rPr>
          <w:rFonts w:ascii="Calibri" w:hAnsi="Calibri" w:cs="Arial"/>
        </w:rPr>
        <w:t xml:space="preserve"> then pause</w:t>
      </w:r>
      <w:r w:rsidR="003478D1" w:rsidRPr="00686D5B">
        <w:rPr>
          <w:rFonts w:ascii="Calibri" w:hAnsi="Calibri" w:cs="Arial"/>
        </w:rPr>
        <w:t>.</w:t>
      </w:r>
      <w:r w:rsidR="009F234F" w:rsidRPr="00686D5B">
        <w:rPr>
          <w:rFonts w:ascii="Calibri" w:hAnsi="Calibri" w:cs="Arial"/>
        </w:rPr>
        <w:t xml:space="preserve"> </w:t>
      </w:r>
    </w:p>
    <w:p w14:paraId="6A334D3E" w14:textId="77777777" w:rsidR="00317DB3" w:rsidRDefault="00317DB3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068746C5" w14:textId="06E04549" w:rsidR="003478D1" w:rsidRPr="00686D5B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ins w:id="89" w:author="Jacob Roundy" w:date="2015-06-01T09:53:00Z">
        <w:r>
          <w:rPr>
            <w:rFonts w:ascii="Calibri" w:hAnsi="Calibri" w:cs="Arial"/>
          </w:rPr>
          <w:t>2</w:t>
        </w:r>
      </w:ins>
      <w:del w:id="90" w:author="Jacob Roundy" w:date="2015-06-01T09:53:00Z">
        <w:r w:rsidR="003478D1" w:rsidRPr="00686D5B" w:rsidDel="0054609A">
          <w:rPr>
            <w:rFonts w:ascii="Calibri" w:hAnsi="Calibri" w:cs="Arial"/>
          </w:rPr>
          <w:delText>3</w:delText>
        </w:r>
      </w:del>
      <w:r w:rsidR="003478D1" w:rsidRPr="00686D5B">
        <w:rPr>
          <w:rFonts w:ascii="Calibri" w:hAnsi="Calibri" w:cs="Arial"/>
        </w:rPr>
        <w:t xml:space="preserve">.5.2. Wait </w:t>
      </w:r>
      <w:r w:rsidR="007860AD">
        <w:rPr>
          <w:rFonts w:ascii="Calibri" w:hAnsi="Calibri" w:cs="Arial"/>
        </w:rPr>
        <w:t>a few</w:t>
      </w:r>
      <w:r w:rsidR="007860AD" w:rsidRPr="00686D5B">
        <w:rPr>
          <w:rFonts w:ascii="Calibri" w:hAnsi="Calibri" w:cs="Arial"/>
        </w:rPr>
        <w:t xml:space="preserve"> </w:t>
      </w:r>
      <w:r w:rsidR="009F234F" w:rsidRPr="00686D5B">
        <w:rPr>
          <w:rFonts w:ascii="Calibri" w:hAnsi="Calibri" w:cs="Arial"/>
        </w:rPr>
        <w:t xml:space="preserve">seconds </w:t>
      </w:r>
      <w:r w:rsidR="00861E45">
        <w:rPr>
          <w:rFonts w:ascii="Calibri" w:hAnsi="Calibri" w:cs="Arial"/>
        </w:rPr>
        <w:t>as</w:t>
      </w:r>
      <w:r w:rsidR="009F234F" w:rsidRPr="00686D5B">
        <w:rPr>
          <w:rFonts w:ascii="Calibri" w:hAnsi="Calibri" w:cs="Arial"/>
        </w:rPr>
        <w:t xml:space="preserve"> the second internal sphincter involuntarily contract</w:t>
      </w:r>
      <w:r w:rsidR="00861E45">
        <w:rPr>
          <w:rFonts w:ascii="Calibri" w:hAnsi="Calibri" w:cs="Arial"/>
        </w:rPr>
        <w:t>s</w:t>
      </w:r>
      <w:r w:rsidR="009F234F" w:rsidRPr="00686D5B">
        <w:rPr>
          <w:rFonts w:ascii="Calibri" w:hAnsi="Calibri" w:cs="Arial"/>
        </w:rPr>
        <w:t xml:space="preserve">. </w:t>
      </w:r>
    </w:p>
    <w:p w14:paraId="4D274260" w14:textId="77777777" w:rsidR="00317DB3" w:rsidRDefault="00317DB3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0EB2A266" w14:textId="64CEA5B5" w:rsidR="009F234F" w:rsidRPr="00686D5B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ins w:id="91" w:author="Jacob Roundy" w:date="2015-06-01T09:53:00Z">
        <w:r>
          <w:rPr>
            <w:rFonts w:ascii="Calibri" w:hAnsi="Calibri" w:cs="Arial"/>
          </w:rPr>
          <w:t>2</w:t>
        </w:r>
      </w:ins>
      <w:del w:id="92" w:author="Jacob Roundy" w:date="2015-06-01T09:53:00Z">
        <w:r w:rsidR="003478D1" w:rsidRPr="00686D5B" w:rsidDel="0054609A">
          <w:rPr>
            <w:rFonts w:ascii="Calibri" w:hAnsi="Calibri" w:cs="Arial"/>
          </w:rPr>
          <w:delText>3</w:delText>
        </w:r>
      </w:del>
      <w:r w:rsidR="003478D1" w:rsidRPr="00686D5B">
        <w:rPr>
          <w:rFonts w:ascii="Calibri" w:hAnsi="Calibri" w:cs="Arial"/>
        </w:rPr>
        <w:t xml:space="preserve">.5.3. </w:t>
      </w:r>
      <w:r w:rsidR="009F234F" w:rsidRPr="00686D5B">
        <w:rPr>
          <w:rFonts w:ascii="Calibri" w:hAnsi="Calibri" w:cs="Arial"/>
        </w:rPr>
        <w:t>When it relaxes (or after a few seconds, if you cannot feel it clearly), insert the rest of the way as the patient continues to bear down.</w:t>
      </w:r>
    </w:p>
    <w:p w14:paraId="762A4A91" w14:textId="77777777" w:rsidR="00317DB3" w:rsidRDefault="00317DB3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760CEAAF" w14:textId="66B806B0" w:rsidR="009F234F" w:rsidRPr="00686D5B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ins w:id="93" w:author="Jacob Roundy" w:date="2015-06-01T09:53:00Z">
        <w:r>
          <w:rPr>
            <w:rFonts w:ascii="Calibri" w:hAnsi="Calibri" w:cs="Arial"/>
          </w:rPr>
          <w:t>2</w:t>
        </w:r>
      </w:ins>
      <w:del w:id="94" w:author="Jacob Roundy" w:date="2015-06-01T09:53:00Z">
        <w:r w:rsidR="009F234F" w:rsidRPr="00686D5B" w:rsidDel="0054609A">
          <w:rPr>
            <w:rFonts w:ascii="Calibri" w:hAnsi="Calibri" w:cs="Arial"/>
          </w:rPr>
          <w:delText>3</w:delText>
        </w:r>
      </w:del>
      <w:r w:rsidR="009F234F" w:rsidRPr="00686D5B">
        <w:rPr>
          <w:rFonts w:ascii="Calibri" w:hAnsi="Calibri" w:cs="Arial"/>
        </w:rPr>
        <w:t xml:space="preserve">.6. Scissor </w:t>
      </w:r>
      <w:r w:rsidR="00106577">
        <w:rPr>
          <w:rFonts w:ascii="Calibri" w:hAnsi="Calibri" w:cs="Arial"/>
        </w:rPr>
        <w:t xml:space="preserve">the </w:t>
      </w:r>
      <w:r w:rsidR="009F234F" w:rsidRPr="00686D5B">
        <w:rPr>
          <w:rFonts w:ascii="Calibri" w:hAnsi="Calibri" w:cs="Arial"/>
        </w:rPr>
        <w:t xml:space="preserve">fingers to assess the septum, checking that it is firm and pliable.  </w:t>
      </w:r>
    </w:p>
    <w:p w14:paraId="4F7B99E1" w14:textId="77777777" w:rsidR="00317DB3" w:rsidRDefault="00317DB3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68942E4A" w14:textId="3CE58A65" w:rsidR="009F234F" w:rsidRPr="00686D5B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ins w:id="95" w:author="Jacob Roundy" w:date="2015-06-01T09:53:00Z">
        <w:r>
          <w:rPr>
            <w:rFonts w:ascii="Calibri" w:hAnsi="Calibri" w:cs="Arial"/>
          </w:rPr>
          <w:t>2</w:t>
        </w:r>
      </w:ins>
      <w:del w:id="96" w:author="Jacob Roundy" w:date="2015-06-01T09:53:00Z">
        <w:r w:rsidR="009F234F" w:rsidRPr="00686D5B" w:rsidDel="0054609A">
          <w:rPr>
            <w:rFonts w:ascii="Calibri" w:hAnsi="Calibri" w:cs="Arial"/>
          </w:rPr>
          <w:delText>3</w:delText>
        </w:r>
      </w:del>
      <w:r w:rsidR="009F234F" w:rsidRPr="00686D5B">
        <w:rPr>
          <w:rFonts w:ascii="Calibri" w:hAnsi="Calibri" w:cs="Arial"/>
        </w:rPr>
        <w:t>.7. Sweep your middle finger side to side against the top wall of the rectum to assess the utero-sacral ligaments (should feel like rubber bands), then press your finger deeper into the rectum while sweeping the walls. Expect to feel stool, but no fixed masses.</w:t>
      </w:r>
    </w:p>
    <w:p w14:paraId="53CB3AA8" w14:textId="77777777" w:rsidR="00317DB3" w:rsidRDefault="00317DB3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17C0AA52" w14:textId="4CFB1337" w:rsidR="009F234F" w:rsidRPr="00686D5B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ins w:id="97" w:author="Jacob Roundy" w:date="2015-06-01T09:53:00Z">
        <w:r>
          <w:rPr>
            <w:rFonts w:ascii="Calibri" w:hAnsi="Calibri" w:cs="Arial"/>
          </w:rPr>
          <w:t>2</w:t>
        </w:r>
      </w:ins>
      <w:del w:id="98" w:author="Jacob Roundy" w:date="2015-06-01T09:53:00Z">
        <w:r w:rsidR="009F234F" w:rsidRPr="00686D5B" w:rsidDel="0054609A">
          <w:rPr>
            <w:rFonts w:ascii="Calibri" w:hAnsi="Calibri" w:cs="Arial"/>
          </w:rPr>
          <w:delText>3</w:delText>
        </w:r>
      </w:del>
      <w:r w:rsidR="009F234F" w:rsidRPr="00686D5B">
        <w:rPr>
          <w:rFonts w:ascii="Calibri" w:hAnsi="Calibri" w:cs="Arial"/>
        </w:rPr>
        <w:t>.</w:t>
      </w:r>
      <w:r w:rsidR="00317DB3">
        <w:rPr>
          <w:rFonts w:ascii="Calibri" w:hAnsi="Calibri" w:cs="Arial"/>
        </w:rPr>
        <w:t>8</w:t>
      </w:r>
      <w:r w:rsidR="009F234F" w:rsidRPr="00686D5B">
        <w:rPr>
          <w:rFonts w:ascii="Calibri" w:hAnsi="Calibri" w:cs="Arial"/>
        </w:rPr>
        <w:t xml:space="preserve">. </w:t>
      </w:r>
      <w:r w:rsidR="00731CCE">
        <w:rPr>
          <w:rFonts w:ascii="Calibri" w:hAnsi="Calibri" w:cs="Arial"/>
        </w:rPr>
        <w:t>With your middle finger, l</w:t>
      </w:r>
      <w:r w:rsidR="009F234F" w:rsidRPr="00686D5B">
        <w:rPr>
          <w:rFonts w:ascii="Calibri" w:hAnsi="Calibri" w:cs="Arial"/>
        </w:rPr>
        <w:t xml:space="preserve">ocate the cervix through the septum and </w:t>
      </w:r>
      <w:r w:rsidR="00F203BA" w:rsidRPr="00686D5B">
        <w:rPr>
          <w:rFonts w:ascii="Calibri" w:hAnsi="Calibri" w:cs="Arial"/>
        </w:rPr>
        <w:t xml:space="preserve">examine </w:t>
      </w:r>
      <w:r w:rsidR="00861E45">
        <w:rPr>
          <w:rFonts w:ascii="Calibri" w:hAnsi="Calibri" w:cs="Arial"/>
        </w:rPr>
        <w:t>what you can reach of the uterus</w:t>
      </w:r>
      <w:r w:rsidR="00731CCE">
        <w:rPr>
          <w:rFonts w:ascii="Calibri" w:hAnsi="Calibri" w:cs="Arial"/>
        </w:rPr>
        <w:t>.</w:t>
      </w:r>
      <w:r w:rsidR="009F234F" w:rsidRPr="00686D5B">
        <w:rPr>
          <w:rFonts w:ascii="Calibri" w:hAnsi="Calibri" w:cs="Arial"/>
        </w:rPr>
        <w:t xml:space="preserve"> </w:t>
      </w:r>
      <w:r w:rsidR="00731CCE">
        <w:rPr>
          <w:rFonts w:ascii="Calibri" w:hAnsi="Calibri" w:cs="Arial"/>
        </w:rPr>
        <w:t>R</w:t>
      </w:r>
      <w:r w:rsidR="009F234F" w:rsidRPr="00686D5B">
        <w:rPr>
          <w:rFonts w:ascii="Calibri" w:hAnsi="Calibri" w:cs="Arial"/>
        </w:rPr>
        <w:t xml:space="preserve">epeat </w:t>
      </w:r>
      <w:r w:rsidR="00731CCE">
        <w:rPr>
          <w:rFonts w:ascii="Calibri" w:hAnsi="Calibri" w:cs="Arial"/>
        </w:rPr>
        <w:t xml:space="preserve">the </w:t>
      </w:r>
      <w:r w:rsidR="009F234F" w:rsidRPr="00686D5B">
        <w:rPr>
          <w:rFonts w:ascii="Calibri" w:hAnsi="Calibri" w:cs="Arial"/>
        </w:rPr>
        <w:t xml:space="preserve">bimanual exam </w:t>
      </w:r>
      <w:r w:rsidR="00861E45">
        <w:rPr>
          <w:rFonts w:ascii="Calibri" w:hAnsi="Calibri" w:cs="Arial"/>
        </w:rPr>
        <w:t xml:space="preserve">with </w:t>
      </w:r>
      <w:r w:rsidR="009F234F" w:rsidRPr="00686D5B">
        <w:rPr>
          <w:rFonts w:ascii="Calibri" w:hAnsi="Calibri" w:cs="Arial"/>
        </w:rPr>
        <w:t>your middle finger</w:t>
      </w:r>
      <w:r w:rsidR="00E72C53">
        <w:rPr>
          <w:rFonts w:ascii="Calibri" w:hAnsi="Calibri" w:cs="Arial"/>
        </w:rPr>
        <w:t>.</w:t>
      </w:r>
    </w:p>
    <w:p w14:paraId="5F2892D5" w14:textId="77777777" w:rsidR="00317DB3" w:rsidRDefault="00317DB3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5552D2AC" w14:textId="571D0C9B" w:rsidR="009F234F" w:rsidRPr="00317DB3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ins w:id="99" w:author="Jacob Roundy" w:date="2015-06-01T09:53:00Z">
        <w:r>
          <w:rPr>
            <w:rFonts w:ascii="Calibri" w:hAnsi="Calibri" w:cs="Arial"/>
          </w:rPr>
          <w:t>3</w:t>
        </w:r>
      </w:ins>
      <w:del w:id="100" w:author="Jacob Roundy" w:date="2015-06-01T09:53:00Z">
        <w:r w:rsidR="009F234F" w:rsidRPr="00317DB3" w:rsidDel="0054609A">
          <w:rPr>
            <w:rFonts w:ascii="Calibri" w:hAnsi="Calibri" w:cs="Arial"/>
          </w:rPr>
          <w:delText>4</w:delText>
        </w:r>
      </w:del>
      <w:r w:rsidR="009F234F" w:rsidRPr="00317DB3">
        <w:rPr>
          <w:rFonts w:ascii="Calibri" w:hAnsi="Calibri" w:cs="Arial"/>
        </w:rPr>
        <w:t>. Conclusion</w:t>
      </w:r>
      <w:r w:rsidR="00731CCE">
        <w:rPr>
          <w:rFonts w:ascii="Calibri" w:hAnsi="Calibri" w:cs="Arial"/>
        </w:rPr>
        <w:t xml:space="preserve"> of the Exam</w:t>
      </w:r>
    </w:p>
    <w:p w14:paraId="3295D06B" w14:textId="77777777" w:rsidR="00317DB3" w:rsidRDefault="00317DB3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6568E3E1" w14:textId="1079782B" w:rsidR="009F234F" w:rsidRPr="00686D5B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ins w:id="101" w:author="Jacob Roundy" w:date="2015-06-01T09:53:00Z">
        <w:r>
          <w:rPr>
            <w:rFonts w:ascii="Calibri" w:hAnsi="Calibri" w:cs="Arial"/>
          </w:rPr>
          <w:t>3</w:t>
        </w:r>
      </w:ins>
      <w:del w:id="102" w:author="Jacob Roundy" w:date="2015-06-01T09:53:00Z">
        <w:r w:rsidR="009F234F" w:rsidRPr="00686D5B" w:rsidDel="0054609A">
          <w:rPr>
            <w:rFonts w:ascii="Calibri" w:hAnsi="Calibri" w:cs="Arial"/>
          </w:rPr>
          <w:delText>4</w:delText>
        </w:r>
      </w:del>
      <w:r w:rsidR="009F234F" w:rsidRPr="00686D5B">
        <w:rPr>
          <w:rFonts w:ascii="Calibri" w:hAnsi="Calibri" w:cs="Arial"/>
        </w:rPr>
        <w:t xml:space="preserve">.1. Remove </w:t>
      </w:r>
      <w:r w:rsidR="00731CCE">
        <w:rPr>
          <w:rFonts w:ascii="Calibri" w:hAnsi="Calibri" w:cs="Arial"/>
        </w:rPr>
        <w:t xml:space="preserve">your </w:t>
      </w:r>
      <w:r w:rsidR="009F234F" w:rsidRPr="00686D5B">
        <w:rPr>
          <w:rFonts w:ascii="Calibri" w:hAnsi="Calibri" w:cs="Arial"/>
        </w:rPr>
        <w:t>fingers, re-drap</w:t>
      </w:r>
      <w:r w:rsidR="007A2E62">
        <w:rPr>
          <w:rFonts w:ascii="Calibri" w:hAnsi="Calibri" w:cs="Arial"/>
        </w:rPr>
        <w:t>e</w:t>
      </w:r>
      <w:r w:rsidR="009F234F" w:rsidRPr="00686D5B">
        <w:rPr>
          <w:rFonts w:ascii="Calibri" w:hAnsi="Calibri" w:cs="Arial"/>
        </w:rPr>
        <w:t xml:space="preserve"> </w:t>
      </w:r>
      <w:r w:rsidR="00731CCE">
        <w:rPr>
          <w:rFonts w:ascii="Calibri" w:hAnsi="Calibri" w:cs="Arial"/>
        </w:rPr>
        <w:t xml:space="preserve">the </w:t>
      </w:r>
      <w:r w:rsidR="009F234F" w:rsidRPr="00686D5B">
        <w:rPr>
          <w:rFonts w:ascii="Calibri" w:hAnsi="Calibri" w:cs="Arial"/>
        </w:rPr>
        <w:t>patient</w:t>
      </w:r>
      <w:r w:rsidR="007A2E62">
        <w:rPr>
          <w:rFonts w:ascii="Calibri" w:hAnsi="Calibri" w:cs="Arial"/>
        </w:rPr>
        <w:t>,</w:t>
      </w:r>
      <w:r w:rsidR="009F234F" w:rsidRPr="00686D5B">
        <w:rPr>
          <w:rFonts w:ascii="Calibri" w:hAnsi="Calibri" w:cs="Arial"/>
        </w:rPr>
        <w:t xml:space="preserve"> and remov</w:t>
      </w:r>
      <w:r w:rsidR="00C709A5">
        <w:rPr>
          <w:rFonts w:ascii="Calibri" w:hAnsi="Calibri" w:cs="Arial"/>
        </w:rPr>
        <w:t>e</w:t>
      </w:r>
      <w:r w:rsidR="009F234F" w:rsidRPr="00686D5B">
        <w:rPr>
          <w:rFonts w:ascii="Calibri" w:hAnsi="Calibri" w:cs="Arial"/>
        </w:rPr>
        <w:t xml:space="preserve"> </w:t>
      </w:r>
      <w:r w:rsidR="00731CCE">
        <w:rPr>
          <w:rFonts w:ascii="Calibri" w:hAnsi="Calibri" w:cs="Arial"/>
        </w:rPr>
        <w:t xml:space="preserve">your </w:t>
      </w:r>
      <w:r w:rsidR="009F234F" w:rsidRPr="00686D5B">
        <w:rPr>
          <w:rFonts w:ascii="Calibri" w:hAnsi="Calibri" w:cs="Arial"/>
        </w:rPr>
        <w:t xml:space="preserve">gloves </w:t>
      </w:r>
      <w:r w:rsidR="007A2E62">
        <w:rPr>
          <w:rFonts w:ascii="Calibri" w:hAnsi="Calibri" w:cs="Arial"/>
        </w:rPr>
        <w:t xml:space="preserve">out of </w:t>
      </w:r>
      <w:r w:rsidR="00C709A5">
        <w:rPr>
          <w:rFonts w:ascii="Calibri" w:hAnsi="Calibri" w:cs="Arial"/>
        </w:rPr>
        <w:t xml:space="preserve">the patient’s </w:t>
      </w:r>
      <w:r w:rsidR="007A2E62">
        <w:rPr>
          <w:rFonts w:ascii="Calibri" w:hAnsi="Calibri" w:cs="Arial"/>
        </w:rPr>
        <w:t>sight</w:t>
      </w:r>
      <w:r w:rsidR="003478D1" w:rsidRPr="00686D5B">
        <w:rPr>
          <w:rFonts w:ascii="Calibri" w:hAnsi="Calibri" w:cs="Arial"/>
        </w:rPr>
        <w:t xml:space="preserve"> (</w:t>
      </w:r>
      <w:r w:rsidR="007860AD" w:rsidRPr="007860AD">
        <w:rPr>
          <w:rFonts w:ascii="Calibri" w:hAnsi="Calibri" w:cs="Arial"/>
        </w:rPr>
        <w:t>as there may be visible discharge or stool</w:t>
      </w:r>
      <w:r w:rsidR="003478D1" w:rsidRPr="00686D5B">
        <w:rPr>
          <w:rFonts w:ascii="Calibri" w:hAnsi="Calibri" w:cs="Arial"/>
        </w:rPr>
        <w:t>)</w:t>
      </w:r>
      <w:r w:rsidR="00731CCE">
        <w:rPr>
          <w:rFonts w:ascii="Calibri" w:hAnsi="Calibri" w:cs="Arial"/>
        </w:rPr>
        <w:t>.</w:t>
      </w:r>
      <w:r w:rsidR="009F234F" w:rsidRPr="00686D5B">
        <w:rPr>
          <w:rFonts w:ascii="Calibri" w:hAnsi="Calibri" w:cs="Arial"/>
        </w:rPr>
        <w:t xml:space="preserve"> </w:t>
      </w:r>
      <w:r w:rsidR="00731CCE">
        <w:rPr>
          <w:rFonts w:ascii="Calibri" w:hAnsi="Calibri" w:cs="Arial"/>
        </w:rPr>
        <w:t>T</w:t>
      </w:r>
      <w:r w:rsidR="009F234F" w:rsidRPr="00686D5B">
        <w:rPr>
          <w:rFonts w:ascii="Calibri" w:hAnsi="Calibri" w:cs="Arial"/>
        </w:rPr>
        <w:t>hrow</w:t>
      </w:r>
      <w:r w:rsidR="00731CCE">
        <w:rPr>
          <w:rFonts w:ascii="Calibri" w:hAnsi="Calibri" w:cs="Arial"/>
        </w:rPr>
        <w:t xml:space="preserve"> the gloves </w:t>
      </w:r>
      <w:r w:rsidR="009F234F" w:rsidRPr="00686D5B">
        <w:rPr>
          <w:rFonts w:ascii="Calibri" w:hAnsi="Calibri" w:cs="Arial"/>
        </w:rPr>
        <w:t>into the trash</w:t>
      </w:r>
      <w:r w:rsidR="007A2E62">
        <w:rPr>
          <w:rFonts w:ascii="Calibri" w:hAnsi="Calibri" w:cs="Arial"/>
        </w:rPr>
        <w:t xml:space="preserve"> </w:t>
      </w:r>
      <w:r w:rsidR="009F234F" w:rsidRPr="00686D5B">
        <w:rPr>
          <w:rFonts w:ascii="Calibri" w:hAnsi="Calibri" w:cs="Arial"/>
        </w:rPr>
        <w:t xml:space="preserve">unless the </w:t>
      </w:r>
      <w:proofErr w:type="spellStart"/>
      <w:r w:rsidR="009F234F" w:rsidRPr="00686D5B">
        <w:rPr>
          <w:rFonts w:ascii="Calibri" w:hAnsi="Calibri" w:cs="Arial"/>
        </w:rPr>
        <w:t>rectovaginal</w:t>
      </w:r>
      <w:proofErr w:type="spellEnd"/>
      <w:r w:rsidR="00731CCE">
        <w:rPr>
          <w:rFonts w:ascii="Calibri" w:hAnsi="Calibri" w:cs="Arial"/>
        </w:rPr>
        <w:t xml:space="preserve"> exam was just finished</w:t>
      </w:r>
      <w:r w:rsidR="00C709A5">
        <w:rPr>
          <w:rFonts w:ascii="Calibri" w:hAnsi="Calibri" w:cs="Arial"/>
        </w:rPr>
        <w:t>,</w:t>
      </w:r>
      <w:r w:rsidR="009F234F" w:rsidRPr="00686D5B">
        <w:rPr>
          <w:rFonts w:ascii="Calibri" w:hAnsi="Calibri" w:cs="Arial"/>
        </w:rPr>
        <w:t xml:space="preserve"> and </w:t>
      </w:r>
      <w:r w:rsidR="00731CCE">
        <w:rPr>
          <w:rFonts w:ascii="Calibri" w:hAnsi="Calibri" w:cs="Arial"/>
        </w:rPr>
        <w:t>the</w:t>
      </w:r>
      <w:r w:rsidR="007A2E62">
        <w:rPr>
          <w:rFonts w:ascii="Calibri" w:hAnsi="Calibri" w:cs="Arial"/>
        </w:rPr>
        <w:t>y</w:t>
      </w:r>
      <w:r w:rsidR="00731CCE">
        <w:rPr>
          <w:rFonts w:ascii="Calibri" w:hAnsi="Calibri" w:cs="Arial"/>
        </w:rPr>
        <w:t xml:space="preserve"> are </w:t>
      </w:r>
      <w:r w:rsidR="009F234F" w:rsidRPr="00686D5B">
        <w:rPr>
          <w:rFonts w:ascii="Calibri" w:hAnsi="Calibri" w:cs="Arial"/>
        </w:rPr>
        <w:t>need</w:t>
      </w:r>
      <w:r w:rsidR="00731CCE">
        <w:rPr>
          <w:rFonts w:ascii="Calibri" w:hAnsi="Calibri" w:cs="Arial"/>
        </w:rPr>
        <w:t xml:space="preserve">ed </w:t>
      </w:r>
      <w:r w:rsidR="009F234F" w:rsidRPr="00686D5B">
        <w:rPr>
          <w:rFonts w:ascii="Calibri" w:hAnsi="Calibri" w:cs="Arial"/>
        </w:rPr>
        <w:t>for a stool sample.</w:t>
      </w:r>
    </w:p>
    <w:p w14:paraId="386966F2" w14:textId="77777777" w:rsidR="00317DB3" w:rsidRDefault="00317DB3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03FB0EF3" w14:textId="1F03C5A4" w:rsidR="009F234F" w:rsidRPr="00686D5B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ins w:id="103" w:author="Jacob Roundy" w:date="2015-06-01T09:53:00Z">
        <w:r>
          <w:rPr>
            <w:rFonts w:ascii="Calibri" w:hAnsi="Calibri" w:cs="Arial"/>
          </w:rPr>
          <w:t>3</w:t>
        </w:r>
      </w:ins>
      <w:del w:id="104" w:author="Jacob Roundy" w:date="2015-06-01T09:53:00Z">
        <w:r w:rsidR="009F234F" w:rsidRPr="00686D5B" w:rsidDel="0054609A">
          <w:rPr>
            <w:rFonts w:ascii="Calibri" w:hAnsi="Calibri" w:cs="Arial"/>
          </w:rPr>
          <w:delText>4</w:delText>
        </w:r>
      </w:del>
      <w:r w:rsidR="009F234F" w:rsidRPr="00686D5B">
        <w:rPr>
          <w:rFonts w:ascii="Calibri" w:hAnsi="Calibri" w:cs="Arial"/>
        </w:rPr>
        <w:t>.2. Tell the patient they can push back to sit up, and offer them a wipe.</w:t>
      </w:r>
    </w:p>
    <w:p w14:paraId="3E9F3618" w14:textId="77777777" w:rsidR="00317DB3" w:rsidRDefault="00317DB3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51793C72" w14:textId="6EC1EB02" w:rsidR="009F234F" w:rsidRPr="00686D5B" w:rsidRDefault="0054609A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  <w:ins w:id="105" w:author="Jacob Roundy" w:date="2015-06-01T09:53:00Z">
        <w:r>
          <w:rPr>
            <w:rFonts w:ascii="Calibri" w:hAnsi="Calibri" w:cs="Arial"/>
          </w:rPr>
          <w:t>3</w:t>
        </w:r>
      </w:ins>
      <w:del w:id="106" w:author="Jacob Roundy" w:date="2015-06-01T09:53:00Z">
        <w:r w:rsidR="009F234F" w:rsidRPr="00686D5B" w:rsidDel="0054609A">
          <w:rPr>
            <w:rFonts w:ascii="Calibri" w:hAnsi="Calibri" w:cs="Arial"/>
          </w:rPr>
          <w:delText>4</w:delText>
        </w:r>
      </w:del>
      <w:r w:rsidR="009F234F" w:rsidRPr="00686D5B">
        <w:rPr>
          <w:rFonts w:ascii="Calibri" w:hAnsi="Calibri" w:cs="Arial"/>
        </w:rPr>
        <w:t xml:space="preserve">.3. If there were no </w:t>
      </w:r>
      <w:r w:rsidR="003478D1" w:rsidRPr="00686D5B">
        <w:rPr>
          <w:rFonts w:ascii="Calibri" w:hAnsi="Calibri" w:cs="Arial"/>
        </w:rPr>
        <w:t xml:space="preserve">pathological </w:t>
      </w:r>
      <w:r w:rsidR="009F234F" w:rsidRPr="00686D5B">
        <w:rPr>
          <w:rFonts w:ascii="Calibri" w:hAnsi="Calibri" w:cs="Arial"/>
        </w:rPr>
        <w:t>findings, tell the patient that everything appears healthy and normal</w:t>
      </w:r>
      <w:r w:rsidR="00DF162C">
        <w:rPr>
          <w:rFonts w:ascii="Calibri" w:hAnsi="Calibri" w:cs="Arial"/>
        </w:rPr>
        <w:t xml:space="preserve">, that </w:t>
      </w:r>
      <w:r w:rsidR="00731CCE">
        <w:rPr>
          <w:rFonts w:ascii="Calibri" w:hAnsi="Calibri" w:cs="Arial"/>
        </w:rPr>
        <w:t>you are going to</w:t>
      </w:r>
      <w:r w:rsidR="009F234F" w:rsidRPr="00686D5B">
        <w:rPr>
          <w:rFonts w:ascii="Calibri" w:hAnsi="Calibri" w:cs="Arial"/>
        </w:rPr>
        <w:t xml:space="preserve"> send the samples to the lab</w:t>
      </w:r>
      <w:r w:rsidR="00DF162C">
        <w:rPr>
          <w:rFonts w:ascii="Calibri" w:hAnsi="Calibri" w:cs="Arial"/>
        </w:rPr>
        <w:t>, and</w:t>
      </w:r>
      <w:r w:rsidR="00731CCE">
        <w:rPr>
          <w:rFonts w:ascii="Calibri" w:hAnsi="Calibri" w:cs="Arial"/>
        </w:rPr>
        <w:t xml:space="preserve"> </w:t>
      </w:r>
      <w:r w:rsidR="003478D1" w:rsidRPr="00686D5B">
        <w:rPr>
          <w:rFonts w:ascii="Calibri" w:hAnsi="Calibri" w:cs="Arial"/>
        </w:rPr>
        <w:t>when they should expect to hear back</w:t>
      </w:r>
      <w:r w:rsidR="009F234F" w:rsidRPr="00686D5B">
        <w:rPr>
          <w:rFonts w:ascii="Calibri" w:hAnsi="Calibri" w:cs="Arial"/>
        </w:rPr>
        <w:t xml:space="preserve">. </w:t>
      </w:r>
    </w:p>
    <w:p w14:paraId="7CEB0AEF" w14:textId="77777777" w:rsidR="00317DB3" w:rsidRDefault="00317DB3" w:rsidP="00317DB3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231AA7BA" w14:textId="2061A20A" w:rsidR="00BD3B23" w:rsidRPr="00686D5B" w:rsidRDefault="0054609A" w:rsidP="00382987">
      <w:pPr>
        <w:widowControl w:val="0"/>
        <w:autoSpaceDE w:val="0"/>
        <w:autoSpaceDN w:val="0"/>
        <w:adjustRightInd w:val="0"/>
        <w:rPr>
          <w:rFonts w:ascii="Calibri" w:hAnsi="Calibri"/>
          <w:b/>
        </w:rPr>
      </w:pPr>
      <w:ins w:id="107" w:author="Jacob Roundy" w:date="2015-06-01T09:53:00Z">
        <w:r>
          <w:rPr>
            <w:rFonts w:ascii="Calibri" w:hAnsi="Calibri" w:cs="Arial"/>
          </w:rPr>
          <w:t>3</w:t>
        </w:r>
      </w:ins>
      <w:del w:id="108" w:author="Jacob Roundy" w:date="2015-06-01T09:53:00Z">
        <w:r w:rsidR="009F234F" w:rsidRPr="00686D5B" w:rsidDel="0054609A">
          <w:rPr>
            <w:rFonts w:ascii="Calibri" w:hAnsi="Calibri" w:cs="Arial"/>
          </w:rPr>
          <w:delText>4</w:delText>
        </w:r>
      </w:del>
      <w:r w:rsidR="009F234F" w:rsidRPr="00686D5B">
        <w:rPr>
          <w:rFonts w:ascii="Calibri" w:hAnsi="Calibri" w:cs="Arial"/>
        </w:rPr>
        <w:t xml:space="preserve">.4. </w:t>
      </w:r>
      <w:r w:rsidR="00731CCE">
        <w:rPr>
          <w:rFonts w:ascii="Calibri" w:hAnsi="Calibri" w:cs="Arial"/>
        </w:rPr>
        <w:t>Let</w:t>
      </w:r>
      <w:r w:rsidR="009F234F" w:rsidRPr="00686D5B">
        <w:rPr>
          <w:rFonts w:ascii="Calibri" w:hAnsi="Calibri" w:cs="Arial"/>
        </w:rPr>
        <w:t xml:space="preserve"> the patient </w:t>
      </w:r>
      <w:r w:rsidR="00731CCE">
        <w:rPr>
          <w:rFonts w:ascii="Calibri" w:hAnsi="Calibri" w:cs="Arial"/>
        </w:rPr>
        <w:t xml:space="preserve">know </w:t>
      </w:r>
      <w:r w:rsidR="009F234F" w:rsidRPr="00686D5B">
        <w:rPr>
          <w:rFonts w:ascii="Calibri" w:hAnsi="Calibri" w:cs="Arial"/>
        </w:rPr>
        <w:t xml:space="preserve">you </w:t>
      </w:r>
      <w:r w:rsidR="00731CCE">
        <w:rPr>
          <w:rFonts w:ascii="Calibri" w:hAnsi="Calibri" w:cs="Arial"/>
        </w:rPr>
        <w:t>are</w:t>
      </w:r>
      <w:r w:rsidR="009F234F" w:rsidRPr="00686D5B">
        <w:rPr>
          <w:rFonts w:ascii="Calibri" w:hAnsi="Calibri" w:cs="Arial"/>
        </w:rPr>
        <w:t xml:space="preserve"> step</w:t>
      </w:r>
      <w:r w:rsidR="00731CCE">
        <w:rPr>
          <w:rFonts w:ascii="Calibri" w:hAnsi="Calibri" w:cs="Arial"/>
        </w:rPr>
        <w:t>ping</w:t>
      </w:r>
      <w:r w:rsidR="009F234F" w:rsidRPr="00686D5B">
        <w:rPr>
          <w:rFonts w:ascii="Calibri" w:hAnsi="Calibri" w:cs="Arial"/>
        </w:rPr>
        <w:t xml:space="preserve"> out</w:t>
      </w:r>
      <w:r w:rsidR="00731CCE">
        <w:rPr>
          <w:rFonts w:ascii="Calibri" w:hAnsi="Calibri" w:cs="Arial"/>
        </w:rPr>
        <w:t>,</w:t>
      </w:r>
      <w:r w:rsidR="009F234F" w:rsidRPr="00686D5B">
        <w:rPr>
          <w:rFonts w:ascii="Calibri" w:hAnsi="Calibri" w:cs="Arial"/>
        </w:rPr>
        <w:t xml:space="preserve"> so they can get dressed</w:t>
      </w:r>
      <w:r w:rsidR="00267C4E">
        <w:rPr>
          <w:rFonts w:ascii="Calibri" w:hAnsi="Calibri" w:cs="Arial"/>
        </w:rPr>
        <w:t>. Afterward, answer any questions they have.</w:t>
      </w:r>
      <w:r w:rsidR="009F234F" w:rsidRPr="00686D5B">
        <w:rPr>
          <w:rFonts w:ascii="Calibri" w:hAnsi="Calibri" w:cs="Arial"/>
        </w:rPr>
        <w:t xml:space="preserve"> </w:t>
      </w:r>
    </w:p>
    <w:p w14:paraId="600F7952" w14:textId="77777777" w:rsidR="00317DB3" w:rsidRDefault="00317DB3" w:rsidP="00317DB3">
      <w:pPr>
        <w:widowControl w:val="0"/>
        <w:autoSpaceDE w:val="0"/>
        <w:autoSpaceDN w:val="0"/>
        <w:adjustRightInd w:val="0"/>
        <w:rPr>
          <w:rFonts w:ascii="Calibri" w:hAnsi="Calibri" w:cs="Arial"/>
          <w:b/>
          <w:sz w:val="28"/>
        </w:rPr>
      </w:pPr>
    </w:p>
    <w:p w14:paraId="50A15DE4" w14:textId="77777777" w:rsidR="009268DE" w:rsidRPr="0025760D" w:rsidRDefault="009268DE" w:rsidP="00382987">
      <w:pPr>
        <w:widowControl w:val="0"/>
        <w:autoSpaceDE w:val="0"/>
        <w:autoSpaceDN w:val="0"/>
        <w:adjustRightInd w:val="0"/>
        <w:rPr>
          <w:rFonts w:ascii="Calibri" w:hAnsi="Calibri" w:cs="Arial"/>
          <w:b/>
          <w:sz w:val="28"/>
        </w:rPr>
      </w:pPr>
      <w:r w:rsidRPr="0025760D">
        <w:rPr>
          <w:rFonts w:ascii="Calibri" w:hAnsi="Calibri" w:cs="Arial"/>
          <w:b/>
          <w:sz w:val="28"/>
        </w:rPr>
        <w:t>Summary</w:t>
      </w:r>
    </w:p>
    <w:p w14:paraId="59C1BFAF" w14:textId="4BE23162" w:rsidR="00AB71F9" w:rsidRDefault="00267C4E" w:rsidP="00AB71F9">
      <w:pPr>
        <w:rPr>
          <w:rFonts w:ascii="Calibri" w:hAnsi="Calibri" w:cs="Arial"/>
        </w:rPr>
      </w:pPr>
      <w:r>
        <w:rPr>
          <w:rFonts w:ascii="Calibri" w:hAnsi="Calibri" w:cs="Arial"/>
        </w:rPr>
        <w:t>T</w:t>
      </w:r>
      <w:r w:rsidR="009268DE" w:rsidRPr="00686D5B">
        <w:rPr>
          <w:rFonts w:ascii="Calibri" w:hAnsi="Calibri" w:cs="Arial"/>
        </w:rPr>
        <w:t xml:space="preserve">his video reviewed the techniques for performing a comfortable bimanual and </w:t>
      </w:r>
      <w:proofErr w:type="spellStart"/>
      <w:r w:rsidR="009268DE" w:rsidRPr="00686D5B">
        <w:rPr>
          <w:rFonts w:ascii="Calibri" w:hAnsi="Calibri" w:cs="Arial"/>
        </w:rPr>
        <w:t>rectovaginal</w:t>
      </w:r>
      <w:proofErr w:type="spellEnd"/>
      <w:r w:rsidR="009268DE" w:rsidRPr="00686D5B">
        <w:rPr>
          <w:rFonts w:ascii="Calibri" w:hAnsi="Calibri" w:cs="Arial"/>
        </w:rPr>
        <w:t xml:space="preserve"> exam</w:t>
      </w:r>
      <w:r w:rsidR="00AB71F9">
        <w:rPr>
          <w:rFonts w:ascii="Calibri" w:hAnsi="Calibri" w:cs="Arial"/>
        </w:rPr>
        <w:t xml:space="preserve">. </w:t>
      </w:r>
    </w:p>
    <w:p w14:paraId="32BC86AF" w14:textId="77777777" w:rsidR="00C709A5" w:rsidRPr="00686D5B" w:rsidRDefault="00C709A5" w:rsidP="00AB71F9">
      <w:pPr>
        <w:rPr>
          <w:rFonts w:ascii="Calibri" w:hAnsi="Calibri" w:cs="Arial"/>
        </w:rPr>
      </w:pPr>
    </w:p>
    <w:p w14:paraId="5BE4FFB2" w14:textId="699170BB" w:rsidR="004A0BC6" w:rsidRDefault="00AB71F9" w:rsidP="00317DB3">
      <w:pPr>
        <w:rPr>
          <w:rFonts w:ascii="Calibri" w:hAnsi="Calibri" w:cs="Arial"/>
          <w:bCs/>
        </w:rPr>
      </w:pPr>
      <w:r w:rsidRPr="00686D5B">
        <w:rPr>
          <w:rFonts w:ascii="Calibri" w:hAnsi="Calibri" w:cs="Arial"/>
        </w:rPr>
        <w:t>When first performing the exam</w:t>
      </w:r>
      <w:r w:rsidR="00C709A5">
        <w:rPr>
          <w:rFonts w:ascii="Calibri" w:hAnsi="Calibri" w:cs="Arial"/>
        </w:rPr>
        <w:t>,</w:t>
      </w:r>
      <w:r w:rsidRPr="00686D5B">
        <w:rPr>
          <w:rFonts w:ascii="Calibri" w:hAnsi="Calibri" w:cs="Arial"/>
        </w:rPr>
        <w:t xml:space="preserve"> it can be hard to know what </w:t>
      </w:r>
      <w:r>
        <w:rPr>
          <w:rFonts w:ascii="Calibri" w:hAnsi="Calibri" w:cs="Arial"/>
        </w:rPr>
        <w:t xml:space="preserve">both </w:t>
      </w:r>
      <w:r w:rsidRPr="00686D5B">
        <w:rPr>
          <w:rFonts w:ascii="Calibri" w:hAnsi="Calibri" w:cs="Arial"/>
        </w:rPr>
        <w:t>normal structures</w:t>
      </w:r>
      <w:r>
        <w:rPr>
          <w:rFonts w:ascii="Calibri" w:hAnsi="Calibri" w:cs="Arial"/>
        </w:rPr>
        <w:t xml:space="preserve"> and abnormalities</w:t>
      </w:r>
      <w:r w:rsidRPr="00686D5B">
        <w:rPr>
          <w:rFonts w:ascii="Calibri" w:hAnsi="Calibri" w:cs="Arial"/>
        </w:rPr>
        <w:t xml:space="preserve"> </w:t>
      </w:r>
      <w:r w:rsidR="00C709A5">
        <w:rPr>
          <w:rFonts w:ascii="Calibri" w:hAnsi="Calibri" w:cs="Arial"/>
        </w:rPr>
        <w:t xml:space="preserve">should </w:t>
      </w:r>
      <w:r w:rsidRPr="00686D5B">
        <w:rPr>
          <w:rFonts w:ascii="Calibri" w:hAnsi="Calibri" w:cs="Arial"/>
        </w:rPr>
        <w:t>feel like</w:t>
      </w:r>
      <w:r>
        <w:rPr>
          <w:rFonts w:ascii="Calibri" w:hAnsi="Calibri" w:cs="Arial"/>
        </w:rPr>
        <w:t xml:space="preserve">, </w:t>
      </w:r>
      <w:r w:rsidRPr="007860AD">
        <w:rPr>
          <w:rFonts w:ascii="Calibri" w:hAnsi="Calibri" w:cs="Arial"/>
        </w:rPr>
        <w:t>but familiarity develop</w:t>
      </w:r>
      <w:r>
        <w:rPr>
          <w:rFonts w:ascii="Calibri" w:hAnsi="Calibri" w:cs="Arial"/>
        </w:rPr>
        <w:t>s</w:t>
      </w:r>
      <w:r w:rsidRPr="007860AD">
        <w:rPr>
          <w:rFonts w:ascii="Calibri" w:hAnsi="Calibri" w:cs="Arial"/>
        </w:rPr>
        <w:t xml:space="preserve"> with practice</w:t>
      </w:r>
      <w:r w:rsidRPr="00686D5B">
        <w:rPr>
          <w:rFonts w:ascii="Calibri" w:hAnsi="Calibri" w:cs="Arial"/>
        </w:rPr>
        <w:t xml:space="preserve">. Experienced practitioners can </w:t>
      </w:r>
      <w:r>
        <w:rPr>
          <w:rFonts w:ascii="Calibri" w:hAnsi="Calibri" w:cs="Arial"/>
        </w:rPr>
        <w:t xml:space="preserve">determine </w:t>
      </w:r>
      <w:r w:rsidRPr="00686D5B">
        <w:rPr>
          <w:rFonts w:ascii="Calibri" w:hAnsi="Calibri" w:cs="Arial"/>
        </w:rPr>
        <w:t>the structure and location of the patient’s anatomy</w:t>
      </w:r>
      <w:r>
        <w:rPr>
          <w:rFonts w:ascii="Calibri" w:hAnsi="Calibri" w:cs="Arial"/>
        </w:rPr>
        <w:t xml:space="preserve"> and discover</w:t>
      </w:r>
      <w:r w:rsidRPr="00686D5B">
        <w:rPr>
          <w:rFonts w:ascii="Calibri" w:hAnsi="Calibri" w:cs="Arial"/>
        </w:rPr>
        <w:t xml:space="preserve"> polyps, cysts, and malignancies</w:t>
      </w:r>
      <w:r>
        <w:rPr>
          <w:rFonts w:ascii="Calibri" w:hAnsi="Calibri" w:cs="Arial"/>
        </w:rPr>
        <w:t>;</w:t>
      </w:r>
      <w:r w:rsidRPr="00686D5B">
        <w:rPr>
          <w:rFonts w:ascii="Calibri" w:hAnsi="Calibri" w:cs="Arial"/>
        </w:rPr>
        <w:t xml:space="preserve"> the potential of pelvic inflammatory disease</w:t>
      </w:r>
      <w:r>
        <w:rPr>
          <w:rFonts w:ascii="Calibri" w:hAnsi="Calibri" w:cs="Arial"/>
        </w:rPr>
        <w:t>;</w:t>
      </w:r>
      <w:r w:rsidRPr="00686D5B">
        <w:rPr>
          <w:rFonts w:ascii="Calibri" w:hAnsi="Calibri" w:cs="Arial"/>
        </w:rPr>
        <w:t xml:space="preserve"> and more. </w:t>
      </w:r>
      <w:r w:rsidR="004A0BC6">
        <w:rPr>
          <w:rFonts w:ascii="Calibri" w:hAnsi="Calibri" w:cs="Arial"/>
        </w:rPr>
        <w:t xml:space="preserve">The </w:t>
      </w:r>
      <w:proofErr w:type="spellStart"/>
      <w:r w:rsidR="004A0BC6">
        <w:rPr>
          <w:rFonts w:ascii="Calibri" w:hAnsi="Calibri" w:cs="Arial"/>
        </w:rPr>
        <w:t>rectovaginal</w:t>
      </w:r>
      <w:proofErr w:type="spellEnd"/>
      <w:r w:rsidR="004A0BC6">
        <w:rPr>
          <w:rFonts w:ascii="Calibri" w:hAnsi="Calibri" w:cs="Arial"/>
        </w:rPr>
        <w:t xml:space="preserve"> exam </w:t>
      </w:r>
      <w:r w:rsidR="004A0BC6" w:rsidRPr="00686D5B">
        <w:rPr>
          <w:rFonts w:ascii="Calibri" w:hAnsi="Calibri" w:cs="Arial"/>
          <w:bCs/>
        </w:rPr>
        <w:t xml:space="preserve">can be a good way to gather information about a </w:t>
      </w:r>
      <w:proofErr w:type="spellStart"/>
      <w:r w:rsidR="004A0BC6" w:rsidRPr="00686D5B">
        <w:rPr>
          <w:rFonts w:ascii="Calibri" w:hAnsi="Calibri" w:cs="Arial"/>
          <w:bCs/>
        </w:rPr>
        <w:t>retroverted</w:t>
      </w:r>
      <w:proofErr w:type="spellEnd"/>
      <w:r w:rsidR="004A0BC6" w:rsidRPr="00686D5B">
        <w:rPr>
          <w:rFonts w:ascii="Calibri" w:hAnsi="Calibri" w:cs="Arial"/>
          <w:bCs/>
        </w:rPr>
        <w:t xml:space="preserve"> uterus and ovaries, as well as other information about the patient’s health.</w:t>
      </w:r>
    </w:p>
    <w:p w14:paraId="207E5F78" w14:textId="77777777" w:rsidR="0025760D" w:rsidRDefault="0025760D" w:rsidP="00317DB3">
      <w:pPr>
        <w:rPr>
          <w:rFonts w:ascii="Calibri" w:hAnsi="Calibri" w:cs="Arial"/>
        </w:rPr>
      </w:pPr>
    </w:p>
    <w:p w14:paraId="25DA89B8" w14:textId="6D6152CA" w:rsidR="004A0BC6" w:rsidRPr="00686D5B" w:rsidRDefault="000B549C" w:rsidP="00317DB3">
      <w:pPr>
        <w:rPr>
          <w:rFonts w:ascii="Calibri" w:hAnsi="Calibri" w:cs="Arial"/>
        </w:rPr>
      </w:pPr>
      <w:commentRangeStart w:id="109"/>
      <w:r w:rsidRPr="00686D5B">
        <w:rPr>
          <w:rFonts w:ascii="Calibri" w:hAnsi="Calibri" w:cs="Arial"/>
        </w:rPr>
        <w:t>People new to the exam should be aware that t</w:t>
      </w:r>
      <w:r w:rsidR="0070602F" w:rsidRPr="00686D5B">
        <w:rPr>
          <w:rFonts w:ascii="Calibri" w:hAnsi="Calibri" w:cs="Arial"/>
        </w:rPr>
        <w:t xml:space="preserve">he inside of the vagina </w:t>
      </w:r>
      <w:r w:rsidR="003A3A1D" w:rsidRPr="00686D5B">
        <w:rPr>
          <w:rFonts w:ascii="Calibri" w:hAnsi="Calibri" w:cs="Arial"/>
        </w:rPr>
        <w:t>feel</w:t>
      </w:r>
      <w:r w:rsidR="006178BE">
        <w:rPr>
          <w:rFonts w:ascii="Calibri" w:hAnsi="Calibri" w:cs="Arial"/>
        </w:rPr>
        <w:t>s</w:t>
      </w:r>
      <w:r w:rsidR="003A3A1D" w:rsidRPr="00686D5B">
        <w:rPr>
          <w:rFonts w:ascii="Calibri" w:hAnsi="Calibri" w:cs="Arial"/>
        </w:rPr>
        <w:t xml:space="preserve"> moist and fairly yielding, while the cervix </w:t>
      </w:r>
      <w:r w:rsidR="006178BE">
        <w:rPr>
          <w:rFonts w:ascii="Calibri" w:hAnsi="Calibri" w:cs="Arial"/>
        </w:rPr>
        <w:t>is</w:t>
      </w:r>
      <w:r w:rsidR="003A3A1D" w:rsidRPr="00686D5B">
        <w:rPr>
          <w:rFonts w:ascii="Calibri" w:hAnsi="Calibri" w:cs="Arial"/>
        </w:rPr>
        <w:t xml:space="preserve"> moist</w:t>
      </w:r>
      <w:r w:rsidR="00D22F39">
        <w:rPr>
          <w:rFonts w:ascii="Calibri" w:hAnsi="Calibri" w:cs="Arial"/>
        </w:rPr>
        <w:t xml:space="preserve"> and firm</w:t>
      </w:r>
      <w:r w:rsidR="0070602F" w:rsidRPr="00686D5B">
        <w:rPr>
          <w:rFonts w:ascii="Calibri" w:hAnsi="Calibri" w:cs="Arial"/>
        </w:rPr>
        <w:t xml:space="preserve">. </w:t>
      </w:r>
      <w:r w:rsidRPr="00686D5B">
        <w:rPr>
          <w:rFonts w:ascii="Calibri" w:hAnsi="Calibri" w:cs="Arial"/>
        </w:rPr>
        <w:t xml:space="preserve">Depending on if a patient has had children or not and where they are in their menstrual cycle, the cervix may feel firmer (like </w:t>
      </w:r>
      <w:r w:rsidR="003A3A1D" w:rsidRPr="00686D5B">
        <w:rPr>
          <w:rFonts w:ascii="Calibri" w:hAnsi="Calibri" w:cs="Arial"/>
        </w:rPr>
        <w:t>the cartilage of the nose</w:t>
      </w:r>
      <w:r w:rsidRPr="00686D5B">
        <w:rPr>
          <w:rFonts w:ascii="Calibri" w:hAnsi="Calibri" w:cs="Arial"/>
        </w:rPr>
        <w:t xml:space="preserve">) or softer </w:t>
      </w:r>
      <w:r w:rsidR="00EB617F">
        <w:rPr>
          <w:rFonts w:ascii="Calibri" w:hAnsi="Calibri" w:cs="Arial"/>
        </w:rPr>
        <w:t>(</w:t>
      </w:r>
      <w:r w:rsidRPr="00686D5B">
        <w:rPr>
          <w:rFonts w:ascii="Calibri" w:hAnsi="Calibri" w:cs="Arial"/>
        </w:rPr>
        <w:t>like pursed lips</w:t>
      </w:r>
      <w:r w:rsidR="00EB617F">
        <w:rPr>
          <w:rFonts w:ascii="Calibri" w:hAnsi="Calibri" w:cs="Arial"/>
        </w:rPr>
        <w:t>)</w:t>
      </w:r>
      <w:r w:rsidRPr="00686D5B">
        <w:rPr>
          <w:rFonts w:ascii="Calibri" w:hAnsi="Calibri" w:cs="Arial"/>
        </w:rPr>
        <w:t>.</w:t>
      </w:r>
      <w:r w:rsidR="004A0BC6">
        <w:rPr>
          <w:rFonts w:ascii="Calibri" w:hAnsi="Calibri" w:cs="Arial"/>
        </w:rPr>
        <w:t xml:space="preserve"> </w:t>
      </w:r>
      <w:r w:rsidR="009268DE" w:rsidRPr="00686D5B">
        <w:rPr>
          <w:rFonts w:ascii="Calibri" w:hAnsi="Calibri" w:cs="Arial"/>
        </w:rPr>
        <w:t>A healthy ovary is soft, subtle, roughly</w:t>
      </w:r>
      <w:r w:rsidR="00C80B11" w:rsidRPr="00686D5B">
        <w:rPr>
          <w:rFonts w:ascii="Calibri" w:hAnsi="Calibri" w:cs="Arial"/>
        </w:rPr>
        <w:t xml:space="preserve"> </w:t>
      </w:r>
      <w:r w:rsidR="00F64F8F">
        <w:rPr>
          <w:rFonts w:ascii="Calibri" w:hAnsi="Calibri" w:cs="Arial"/>
        </w:rPr>
        <w:t>2</w:t>
      </w:r>
      <w:r w:rsidR="00C80B11" w:rsidRPr="00686D5B">
        <w:rPr>
          <w:rFonts w:ascii="Calibri" w:hAnsi="Calibri" w:cs="Arial"/>
        </w:rPr>
        <w:t xml:space="preserve"> cm by </w:t>
      </w:r>
      <w:r w:rsidR="00F64F8F">
        <w:rPr>
          <w:rFonts w:ascii="Calibri" w:hAnsi="Calibri" w:cs="Arial"/>
        </w:rPr>
        <w:t>2</w:t>
      </w:r>
      <w:r w:rsidR="00C80B11" w:rsidRPr="00686D5B">
        <w:rPr>
          <w:rFonts w:ascii="Calibri" w:hAnsi="Calibri" w:cs="Arial"/>
        </w:rPr>
        <w:t xml:space="preserve"> cm, and</w:t>
      </w:r>
      <w:r w:rsidR="009268DE" w:rsidRPr="00686D5B">
        <w:rPr>
          <w:rFonts w:ascii="Calibri" w:hAnsi="Calibri" w:cs="Arial"/>
        </w:rPr>
        <w:t xml:space="preserve"> </w:t>
      </w:r>
      <w:r w:rsidR="00B51F60">
        <w:rPr>
          <w:rFonts w:ascii="Calibri" w:hAnsi="Calibri" w:cs="Arial"/>
        </w:rPr>
        <w:t xml:space="preserve">shaped like </w:t>
      </w:r>
      <w:r w:rsidR="00C80B11" w:rsidRPr="00686D5B">
        <w:rPr>
          <w:rFonts w:ascii="Calibri" w:hAnsi="Calibri" w:cs="Arial"/>
        </w:rPr>
        <w:t>an</w:t>
      </w:r>
      <w:r w:rsidR="009268DE" w:rsidRPr="00686D5B">
        <w:rPr>
          <w:rFonts w:ascii="Calibri" w:hAnsi="Calibri" w:cs="Arial"/>
        </w:rPr>
        <w:t xml:space="preserve"> almond. An ovary that is large, hard, and very easily palpable is a concerning finding.</w:t>
      </w:r>
      <w:r w:rsidR="00056DB1" w:rsidRPr="00686D5B">
        <w:rPr>
          <w:rFonts w:ascii="Calibri" w:hAnsi="Calibri" w:cs="Arial"/>
        </w:rPr>
        <w:t xml:space="preserve"> Ovaries shrink after menopause</w:t>
      </w:r>
      <w:r w:rsidR="00F64F8F">
        <w:rPr>
          <w:rFonts w:ascii="Calibri" w:hAnsi="Calibri" w:cs="Arial"/>
        </w:rPr>
        <w:t xml:space="preserve"> </w:t>
      </w:r>
      <w:r w:rsidR="00056DB1" w:rsidRPr="00686D5B">
        <w:rPr>
          <w:rFonts w:ascii="Calibri" w:hAnsi="Calibri" w:cs="Arial"/>
        </w:rPr>
        <w:t>and may not be palpable in post-menopausal patients.</w:t>
      </w:r>
      <w:r w:rsidR="007860AD">
        <w:rPr>
          <w:rFonts w:ascii="Calibri" w:hAnsi="Calibri" w:cs="Arial"/>
        </w:rPr>
        <w:t xml:space="preserve"> They may also be challenging to locate in patients who are obese.</w:t>
      </w:r>
      <w:commentRangeEnd w:id="109"/>
      <w:r w:rsidR="00A20DA8">
        <w:rPr>
          <w:rStyle w:val="CommentReference"/>
        </w:rPr>
        <w:commentReference w:id="109"/>
      </w:r>
    </w:p>
    <w:p w14:paraId="6FC098FB" w14:textId="77777777" w:rsidR="0025760D" w:rsidRDefault="0025760D" w:rsidP="00317DB3">
      <w:pPr>
        <w:rPr>
          <w:rFonts w:ascii="Calibri" w:hAnsi="Calibri" w:cs="Arial"/>
        </w:rPr>
      </w:pPr>
    </w:p>
    <w:p w14:paraId="48560CB5" w14:textId="53D8FE11" w:rsidR="009268DE" w:rsidRPr="00686D5B" w:rsidRDefault="00066BC1" w:rsidP="00317DB3">
      <w:pPr>
        <w:rPr>
          <w:rFonts w:ascii="Calibri" w:hAnsi="Calibri" w:cs="Arial"/>
        </w:rPr>
      </w:pPr>
      <w:r w:rsidRPr="00686D5B">
        <w:rPr>
          <w:rFonts w:ascii="Calibri" w:hAnsi="Calibri" w:cs="Arial"/>
        </w:rPr>
        <w:t xml:space="preserve">It is important to be aware that </w:t>
      </w:r>
      <w:r w:rsidR="007B1412">
        <w:rPr>
          <w:rFonts w:ascii="Calibri" w:hAnsi="Calibri" w:cs="Arial"/>
        </w:rPr>
        <w:t>different</w:t>
      </w:r>
      <w:r w:rsidR="00F64F8F">
        <w:rPr>
          <w:rFonts w:ascii="Calibri" w:hAnsi="Calibri" w:cs="Arial"/>
        </w:rPr>
        <w:t xml:space="preserve"> </w:t>
      </w:r>
      <w:r w:rsidRPr="00686D5B">
        <w:rPr>
          <w:rFonts w:ascii="Calibri" w:hAnsi="Calibri" w:cs="Arial"/>
        </w:rPr>
        <w:t>patients</w:t>
      </w:r>
      <w:r w:rsidR="007B1412">
        <w:rPr>
          <w:rFonts w:ascii="Calibri" w:hAnsi="Calibri" w:cs="Arial"/>
        </w:rPr>
        <w:t>’</w:t>
      </w:r>
      <w:r w:rsidR="0025760D">
        <w:rPr>
          <w:rFonts w:ascii="Calibri" w:hAnsi="Calibri" w:cs="Arial"/>
        </w:rPr>
        <w:t xml:space="preserve"> anatomy may vary greatly. When </w:t>
      </w:r>
      <w:r w:rsidRPr="00686D5B">
        <w:rPr>
          <w:rFonts w:ascii="Calibri" w:hAnsi="Calibri" w:cs="Arial"/>
        </w:rPr>
        <w:t xml:space="preserve">concluding an exam, </w:t>
      </w:r>
      <w:r w:rsidR="00F64F8F">
        <w:rPr>
          <w:rFonts w:ascii="Calibri" w:hAnsi="Calibri" w:cs="Arial"/>
        </w:rPr>
        <w:t xml:space="preserve">the clinician should </w:t>
      </w:r>
      <w:r w:rsidRPr="00686D5B">
        <w:rPr>
          <w:rFonts w:ascii="Calibri" w:hAnsi="Calibri" w:cs="Arial"/>
        </w:rPr>
        <w:t>inform th</w:t>
      </w:r>
      <w:r w:rsidR="00F64F8F">
        <w:rPr>
          <w:rFonts w:ascii="Calibri" w:hAnsi="Calibri" w:cs="Arial"/>
        </w:rPr>
        <w:t>e</w:t>
      </w:r>
      <w:r w:rsidRPr="00686D5B">
        <w:rPr>
          <w:rFonts w:ascii="Calibri" w:hAnsi="Calibri" w:cs="Arial"/>
        </w:rPr>
        <w:t xml:space="preserve"> patient that </w:t>
      </w:r>
      <w:r w:rsidR="00F64F8F">
        <w:rPr>
          <w:rFonts w:ascii="Calibri" w:hAnsi="Calibri" w:cs="Arial"/>
        </w:rPr>
        <w:t>“</w:t>
      </w:r>
      <w:r w:rsidRPr="00686D5B">
        <w:rPr>
          <w:rFonts w:ascii="Calibri" w:hAnsi="Calibri" w:cs="Arial"/>
        </w:rPr>
        <w:t>everything appears healthy and normal</w:t>
      </w:r>
      <w:r w:rsidR="00F64F8F">
        <w:rPr>
          <w:rFonts w:ascii="Calibri" w:hAnsi="Calibri" w:cs="Arial"/>
        </w:rPr>
        <w:t>”</w:t>
      </w:r>
      <w:r w:rsidRPr="00686D5B">
        <w:rPr>
          <w:rFonts w:ascii="Calibri" w:hAnsi="Calibri" w:cs="Arial"/>
        </w:rPr>
        <w:t xml:space="preserve"> as long as there were no concerning findings that </w:t>
      </w:r>
      <w:r w:rsidR="007B1412">
        <w:rPr>
          <w:rFonts w:ascii="Calibri" w:hAnsi="Calibri" w:cs="Arial"/>
        </w:rPr>
        <w:t>required follow-up</w:t>
      </w:r>
      <w:r w:rsidRPr="00686D5B">
        <w:rPr>
          <w:rFonts w:ascii="Calibri" w:hAnsi="Calibri" w:cs="Arial"/>
        </w:rPr>
        <w:t>; in this case</w:t>
      </w:r>
      <w:r w:rsidR="00F64F8F">
        <w:rPr>
          <w:rFonts w:ascii="Calibri" w:hAnsi="Calibri" w:cs="Arial"/>
        </w:rPr>
        <w:t>,</w:t>
      </w:r>
      <w:r w:rsidRPr="00686D5B">
        <w:rPr>
          <w:rFonts w:ascii="Calibri" w:hAnsi="Calibri" w:cs="Arial"/>
        </w:rPr>
        <w:t xml:space="preserve"> </w:t>
      </w:r>
      <w:r w:rsidR="00F64F8F">
        <w:rPr>
          <w:rFonts w:ascii="Calibri" w:hAnsi="Calibri" w:cs="Arial"/>
        </w:rPr>
        <w:t>“</w:t>
      </w:r>
      <w:r w:rsidRPr="00686D5B">
        <w:rPr>
          <w:rFonts w:ascii="Calibri" w:hAnsi="Calibri" w:cs="Arial"/>
        </w:rPr>
        <w:t>normal</w:t>
      </w:r>
      <w:r w:rsidR="00F64F8F">
        <w:rPr>
          <w:rFonts w:ascii="Calibri" w:hAnsi="Calibri" w:cs="Arial"/>
        </w:rPr>
        <w:t>”</w:t>
      </w:r>
      <w:r w:rsidRPr="00686D5B">
        <w:rPr>
          <w:rFonts w:ascii="Calibri" w:hAnsi="Calibri" w:cs="Arial"/>
        </w:rPr>
        <w:t xml:space="preserve"> does not mean statistically average, but normal for the patient. It is important that the patient understand the baseline for health in their own body, and that</w:t>
      </w:r>
      <w:r w:rsidR="00F64F8F">
        <w:rPr>
          <w:rFonts w:ascii="Calibri" w:hAnsi="Calibri" w:cs="Arial"/>
        </w:rPr>
        <w:t>,</w:t>
      </w:r>
      <w:r w:rsidRPr="00686D5B">
        <w:rPr>
          <w:rFonts w:ascii="Calibri" w:hAnsi="Calibri" w:cs="Arial"/>
        </w:rPr>
        <w:t xml:space="preserve"> however their anatomy appears, </w:t>
      </w:r>
      <w:r w:rsidR="00F64F8F">
        <w:rPr>
          <w:rFonts w:ascii="Calibri" w:hAnsi="Calibri" w:cs="Arial"/>
        </w:rPr>
        <w:t>it</w:t>
      </w:r>
      <w:r w:rsidRPr="00686D5B">
        <w:rPr>
          <w:rFonts w:ascii="Calibri" w:hAnsi="Calibri" w:cs="Arial"/>
        </w:rPr>
        <w:t xml:space="preserve"> is healthy and normal for them.</w:t>
      </w:r>
    </w:p>
    <w:p w14:paraId="28326A0D" w14:textId="77777777" w:rsidR="009268DE" w:rsidRPr="00686D5B" w:rsidRDefault="009268DE" w:rsidP="00317DB3">
      <w:pPr>
        <w:rPr>
          <w:rFonts w:ascii="Calibri" w:hAnsi="Calibri" w:cs="Arial"/>
        </w:rPr>
      </w:pPr>
    </w:p>
    <w:p w14:paraId="7C09E55E" w14:textId="5C483AFC" w:rsidR="009268DE" w:rsidRDefault="009268DE" w:rsidP="00317DB3">
      <w:pPr>
        <w:rPr>
          <w:rFonts w:ascii="Calibri" w:hAnsi="Calibri" w:cs="Arial"/>
          <w:b/>
          <w:sz w:val="28"/>
        </w:rPr>
      </w:pPr>
      <w:r w:rsidRPr="0025760D">
        <w:rPr>
          <w:rFonts w:ascii="Calibri" w:hAnsi="Calibri" w:cs="Arial"/>
          <w:b/>
          <w:sz w:val="28"/>
        </w:rPr>
        <w:t>Figures</w:t>
      </w:r>
      <w:r w:rsidR="0025760D" w:rsidRPr="0025760D">
        <w:rPr>
          <w:rFonts w:ascii="Calibri" w:hAnsi="Calibri" w:cs="Arial"/>
          <w:b/>
          <w:sz w:val="28"/>
        </w:rPr>
        <w:t xml:space="preserve"> and Legends</w:t>
      </w:r>
    </w:p>
    <w:p w14:paraId="25618BB8" w14:textId="77777777" w:rsidR="00A147D6" w:rsidRPr="0025760D" w:rsidRDefault="00A147D6" w:rsidP="00317DB3">
      <w:pPr>
        <w:rPr>
          <w:rFonts w:ascii="Calibri" w:hAnsi="Calibri" w:cs="Arial"/>
          <w:b/>
          <w:sz w:val="28"/>
        </w:rPr>
      </w:pPr>
    </w:p>
    <w:p w14:paraId="2A39CE3D" w14:textId="10201F71" w:rsidR="00A147D6" w:rsidRDefault="009268DE" w:rsidP="00317DB3">
      <w:pPr>
        <w:rPr>
          <w:rFonts w:ascii="Calibri" w:hAnsi="Calibri" w:cs="Arial"/>
          <w:b/>
        </w:rPr>
      </w:pPr>
      <w:r w:rsidRPr="00686D5B">
        <w:rPr>
          <w:rFonts w:ascii="Calibri" w:hAnsi="Calibri" w:cs="Arial"/>
          <w:b/>
        </w:rPr>
        <w:t xml:space="preserve">Figure 1: </w:t>
      </w:r>
      <w:r w:rsidR="00A147D6">
        <w:rPr>
          <w:rFonts w:ascii="Calibri" w:hAnsi="Calibri" w:cs="Arial"/>
          <w:b/>
        </w:rPr>
        <w:t>Female reproductive system</w:t>
      </w:r>
      <w:r w:rsidR="006F7867">
        <w:rPr>
          <w:rFonts w:ascii="Calibri" w:hAnsi="Calibri" w:cs="Arial"/>
          <w:b/>
        </w:rPr>
        <w:t>.</w:t>
      </w:r>
    </w:p>
    <w:p w14:paraId="38C73D3F" w14:textId="3B62E5C0" w:rsidR="00A147D6" w:rsidRPr="00AF122B" w:rsidRDefault="00A147D6" w:rsidP="00317DB3">
      <w:pPr>
        <w:rPr>
          <w:rFonts w:ascii="Calibri" w:hAnsi="Calibri" w:cs="Arial"/>
        </w:rPr>
      </w:pPr>
      <w:r w:rsidRPr="00AF122B">
        <w:rPr>
          <w:rFonts w:ascii="Calibri" w:hAnsi="Calibri" w:cs="Arial"/>
        </w:rPr>
        <w:t xml:space="preserve">A schematic drawing of the organs of </w:t>
      </w:r>
      <w:r w:rsidR="006F7867">
        <w:rPr>
          <w:rFonts w:ascii="Calibri" w:hAnsi="Calibri" w:cs="Arial"/>
        </w:rPr>
        <w:t xml:space="preserve">the </w:t>
      </w:r>
      <w:r w:rsidRPr="00AF122B">
        <w:rPr>
          <w:rFonts w:ascii="Calibri" w:hAnsi="Calibri" w:cs="Arial"/>
        </w:rPr>
        <w:t>female reproductive system.</w:t>
      </w:r>
    </w:p>
    <w:p w14:paraId="5A0BC45D" w14:textId="77777777" w:rsidR="0025760D" w:rsidRDefault="0025760D" w:rsidP="00317DB3">
      <w:pPr>
        <w:rPr>
          <w:rFonts w:ascii="Calibri" w:hAnsi="Calibri" w:cs="Arial"/>
          <w:b/>
        </w:rPr>
      </w:pPr>
    </w:p>
    <w:p w14:paraId="54049D68" w14:textId="4E971FD8" w:rsidR="00A147D6" w:rsidRDefault="009268DE" w:rsidP="00317DB3">
      <w:pPr>
        <w:rPr>
          <w:rFonts w:ascii="Calibri" w:hAnsi="Calibri" w:cs="Arial"/>
          <w:b/>
        </w:rPr>
      </w:pPr>
      <w:commentRangeStart w:id="110"/>
      <w:r w:rsidRPr="00686D5B">
        <w:rPr>
          <w:rFonts w:ascii="Calibri" w:hAnsi="Calibri" w:cs="Arial"/>
          <w:b/>
        </w:rPr>
        <w:t xml:space="preserve">Figure 2: </w:t>
      </w:r>
      <w:r w:rsidR="0070602F" w:rsidRPr="00686D5B">
        <w:rPr>
          <w:rFonts w:ascii="Calibri" w:hAnsi="Calibri" w:cs="Arial"/>
          <w:b/>
        </w:rPr>
        <w:t xml:space="preserve">Clearing </w:t>
      </w:r>
      <w:r w:rsidR="006F7867">
        <w:rPr>
          <w:rFonts w:ascii="Calibri" w:hAnsi="Calibri" w:cs="Arial"/>
          <w:b/>
        </w:rPr>
        <w:t xml:space="preserve">the </w:t>
      </w:r>
      <w:r w:rsidR="0070602F" w:rsidRPr="00686D5B">
        <w:rPr>
          <w:rFonts w:ascii="Calibri" w:hAnsi="Calibri" w:cs="Arial"/>
          <w:b/>
        </w:rPr>
        <w:t xml:space="preserve">labia with </w:t>
      </w:r>
      <w:r w:rsidR="006F7867">
        <w:rPr>
          <w:rFonts w:ascii="Calibri" w:hAnsi="Calibri" w:cs="Arial"/>
          <w:b/>
        </w:rPr>
        <w:t xml:space="preserve">the </w:t>
      </w:r>
      <w:r w:rsidR="0070602F" w:rsidRPr="00686D5B">
        <w:rPr>
          <w:rFonts w:ascii="Calibri" w:hAnsi="Calibri" w:cs="Arial"/>
          <w:b/>
        </w:rPr>
        <w:t>fingers</w:t>
      </w:r>
      <w:r w:rsidR="006F7867">
        <w:rPr>
          <w:rFonts w:ascii="Calibri" w:hAnsi="Calibri" w:cs="Arial"/>
          <w:b/>
        </w:rPr>
        <w:t>.</w:t>
      </w:r>
      <w:r w:rsidR="0070602F" w:rsidRPr="00686D5B">
        <w:rPr>
          <w:rFonts w:ascii="Calibri" w:hAnsi="Calibri" w:cs="Arial"/>
          <w:b/>
        </w:rPr>
        <w:t xml:space="preserve"> </w:t>
      </w:r>
    </w:p>
    <w:p w14:paraId="6B5BB34C" w14:textId="1A6E5FB5" w:rsidR="00AF122B" w:rsidRPr="00AF122B" w:rsidRDefault="00A147D6" w:rsidP="00317DB3">
      <w:pPr>
        <w:rPr>
          <w:rFonts w:ascii="Calibri" w:hAnsi="Calibri" w:cs="Arial"/>
        </w:rPr>
      </w:pPr>
      <w:r w:rsidRPr="00AF122B">
        <w:rPr>
          <w:rFonts w:ascii="Calibri" w:hAnsi="Calibri" w:cs="Arial"/>
        </w:rPr>
        <w:t xml:space="preserve">A photograph showing </w:t>
      </w:r>
      <w:r w:rsidR="006F7867">
        <w:rPr>
          <w:rFonts w:ascii="Calibri" w:hAnsi="Calibri" w:cs="Arial"/>
        </w:rPr>
        <w:t xml:space="preserve">the </w:t>
      </w:r>
      <w:r w:rsidR="00A20DA8" w:rsidRPr="00AF122B">
        <w:rPr>
          <w:rFonts w:ascii="Calibri" w:hAnsi="Calibri" w:cs="Arial"/>
        </w:rPr>
        <w:t xml:space="preserve">correct </w:t>
      </w:r>
      <w:r w:rsidRPr="00AF122B">
        <w:rPr>
          <w:rFonts w:ascii="Calibri" w:hAnsi="Calibri" w:cs="Arial"/>
        </w:rPr>
        <w:t xml:space="preserve">positioning of </w:t>
      </w:r>
      <w:r w:rsidR="006F7867">
        <w:rPr>
          <w:rFonts w:ascii="Calibri" w:hAnsi="Calibri" w:cs="Arial"/>
        </w:rPr>
        <w:t xml:space="preserve">the </w:t>
      </w:r>
      <w:r w:rsidRPr="00AF122B">
        <w:rPr>
          <w:rFonts w:ascii="Calibri" w:hAnsi="Calibri" w:cs="Arial"/>
        </w:rPr>
        <w:t>external hand</w:t>
      </w:r>
      <w:r w:rsidR="00A20DA8" w:rsidRPr="00AF122B">
        <w:rPr>
          <w:rFonts w:ascii="Calibri" w:hAnsi="Calibri" w:cs="Arial"/>
        </w:rPr>
        <w:t xml:space="preserve"> during the internal examination. </w:t>
      </w:r>
    </w:p>
    <w:p w14:paraId="1079166E" w14:textId="77777777" w:rsidR="0025760D" w:rsidRDefault="0025760D" w:rsidP="00317DB3">
      <w:pPr>
        <w:rPr>
          <w:rFonts w:ascii="Calibri" w:hAnsi="Calibri" w:cs="Arial"/>
          <w:b/>
        </w:rPr>
      </w:pPr>
    </w:p>
    <w:p w14:paraId="05310C0E" w14:textId="5E5E441A" w:rsidR="00733B15" w:rsidRPr="00686D5B" w:rsidRDefault="009268DE" w:rsidP="00317DB3">
      <w:pPr>
        <w:rPr>
          <w:rFonts w:ascii="Calibri" w:hAnsi="Calibri" w:cs="Arial"/>
          <w:b/>
        </w:rPr>
      </w:pPr>
      <w:r w:rsidRPr="00686D5B">
        <w:rPr>
          <w:rFonts w:ascii="Calibri" w:hAnsi="Calibri" w:cs="Arial"/>
          <w:b/>
        </w:rPr>
        <w:t xml:space="preserve">Figure 3: </w:t>
      </w:r>
      <w:r w:rsidR="00733B15" w:rsidRPr="00686D5B">
        <w:rPr>
          <w:rFonts w:ascii="Calibri" w:hAnsi="Calibri" w:cs="Arial"/>
          <w:b/>
        </w:rPr>
        <w:t>Bimanual exam</w:t>
      </w:r>
      <w:r w:rsidR="00F64F8F">
        <w:rPr>
          <w:rFonts w:ascii="Calibri" w:hAnsi="Calibri" w:cs="Arial"/>
          <w:b/>
        </w:rPr>
        <w:t>.</w:t>
      </w:r>
    </w:p>
    <w:p w14:paraId="45A83826" w14:textId="34E9FBD2" w:rsidR="00733B15" w:rsidRDefault="00733B15" w:rsidP="00317DB3">
      <w:pPr>
        <w:rPr>
          <w:rFonts w:ascii="Calibri" w:hAnsi="Calibri" w:cs="Arial"/>
        </w:rPr>
      </w:pPr>
      <w:r w:rsidRPr="00686D5B">
        <w:rPr>
          <w:rFonts w:ascii="Calibri" w:hAnsi="Calibri" w:cs="Arial"/>
        </w:rPr>
        <w:t xml:space="preserve">Correct positioning of the examiner for </w:t>
      </w:r>
      <w:r w:rsidR="00FB7EE0">
        <w:rPr>
          <w:rFonts w:ascii="Calibri" w:hAnsi="Calibri" w:cs="Arial"/>
        </w:rPr>
        <w:t xml:space="preserve">the </w:t>
      </w:r>
      <w:r w:rsidRPr="00686D5B">
        <w:rPr>
          <w:rFonts w:ascii="Calibri" w:hAnsi="Calibri" w:cs="Arial"/>
        </w:rPr>
        <w:t>bimanual exam.</w:t>
      </w:r>
    </w:p>
    <w:commentRangeEnd w:id="110"/>
    <w:p w14:paraId="73260B60" w14:textId="77777777" w:rsidR="00A20DA8" w:rsidRDefault="00A20DA8" w:rsidP="00317DB3">
      <w:pPr>
        <w:rPr>
          <w:rFonts w:ascii="Calibri" w:hAnsi="Calibri" w:cs="Arial"/>
        </w:rPr>
      </w:pPr>
      <w:r>
        <w:rPr>
          <w:rStyle w:val="CommentReference"/>
        </w:rPr>
        <w:commentReference w:id="110"/>
      </w:r>
    </w:p>
    <w:p w14:paraId="549E9654" w14:textId="0F6E79A3" w:rsidR="00A147D6" w:rsidRDefault="00A20DA8" w:rsidP="00A147D6">
      <w:pPr>
        <w:rPr>
          <w:rFonts w:ascii="Calibri" w:hAnsi="Calibri" w:cs="Arial"/>
          <w:b/>
        </w:rPr>
      </w:pPr>
      <w:commentRangeStart w:id="111"/>
      <w:r>
        <w:rPr>
          <w:rFonts w:ascii="Calibri" w:hAnsi="Calibri" w:cs="Arial"/>
          <w:b/>
        </w:rPr>
        <w:t>Figure 4:</w:t>
      </w:r>
      <w:r w:rsidR="00A147D6">
        <w:rPr>
          <w:rFonts w:ascii="Calibri" w:hAnsi="Calibri" w:cs="Arial"/>
          <w:b/>
        </w:rPr>
        <w:t xml:space="preserve"> Common u</w:t>
      </w:r>
      <w:r w:rsidR="00A147D6" w:rsidRPr="00686D5B">
        <w:rPr>
          <w:rFonts w:ascii="Calibri" w:hAnsi="Calibri" w:cs="Arial"/>
          <w:b/>
        </w:rPr>
        <w:t>terine positions</w:t>
      </w:r>
      <w:r w:rsidR="00FB7EE0">
        <w:rPr>
          <w:rFonts w:ascii="Calibri" w:hAnsi="Calibri" w:cs="Arial"/>
          <w:b/>
        </w:rPr>
        <w:t>.</w:t>
      </w:r>
    </w:p>
    <w:p w14:paraId="1D828B1B" w14:textId="654BE0BD" w:rsidR="00AF122B" w:rsidRDefault="00A147D6" w:rsidP="00317DB3">
      <w:pPr>
        <w:rPr>
          <w:rFonts w:ascii="Calibri" w:hAnsi="Calibri" w:cs="Arial"/>
          <w:b/>
        </w:rPr>
      </w:pPr>
      <w:r w:rsidRPr="00AF122B">
        <w:rPr>
          <w:rFonts w:ascii="Calibri" w:hAnsi="Calibri" w:cs="Arial"/>
        </w:rPr>
        <w:t>Sch</w:t>
      </w:r>
      <w:r w:rsidR="00FB7EE0">
        <w:rPr>
          <w:rFonts w:ascii="Calibri" w:hAnsi="Calibri" w:cs="Arial"/>
        </w:rPr>
        <w:t>e</w:t>
      </w:r>
      <w:r w:rsidRPr="00AF122B">
        <w:rPr>
          <w:rFonts w:ascii="Calibri" w:hAnsi="Calibri" w:cs="Arial"/>
        </w:rPr>
        <w:t>matic drawing of</w:t>
      </w:r>
      <w:r w:rsidR="00FB7EE0">
        <w:rPr>
          <w:rFonts w:ascii="Calibri" w:hAnsi="Calibri" w:cs="Arial"/>
        </w:rPr>
        <w:t xml:space="preserve"> the</w:t>
      </w:r>
      <w:r w:rsidRPr="00AF122B">
        <w:rPr>
          <w:rFonts w:ascii="Calibri" w:hAnsi="Calibri" w:cs="Arial"/>
        </w:rPr>
        <w:t xml:space="preserve"> common uterine position (sagittal view)</w:t>
      </w:r>
      <w:r w:rsidR="00AF122B">
        <w:rPr>
          <w:rFonts w:ascii="Calibri" w:hAnsi="Calibri" w:cs="Arial"/>
        </w:rPr>
        <w:t>.</w:t>
      </w:r>
    </w:p>
    <w:commentRangeEnd w:id="111"/>
    <w:p w14:paraId="105E29FE" w14:textId="2ADFC7A2" w:rsidR="0025760D" w:rsidRDefault="00A20DA8" w:rsidP="00317DB3">
      <w:pPr>
        <w:rPr>
          <w:rFonts w:ascii="Calibri" w:hAnsi="Calibri" w:cs="Arial"/>
          <w:b/>
        </w:rPr>
      </w:pPr>
      <w:r w:rsidRPr="00AF122B">
        <w:rPr>
          <w:rFonts w:ascii="Calibri" w:hAnsi="Calibri" w:cs="Arial"/>
          <w:b/>
        </w:rPr>
        <w:commentReference w:id="111"/>
      </w:r>
    </w:p>
    <w:p w14:paraId="617EEA14" w14:textId="65FA6984" w:rsidR="009268DE" w:rsidRPr="00686D5B" w:rsidRDefault="009268DE" w:rsidP="00317DB3">
      <w:pPr>
        <w:rPr>
          <w:rFonts w:ascii="Calibri" w:hAnsi="Calibri" w:cs="Arial"/>
          <w:b/>
        </w:rPr>
      </w:pPr>
      <w:r w:rsidRPr="00686D5B">
        <w:rPr>
          <w:rFonts w:ascii="Calibri" w:hAnsi="Calibri" w:cs="Arial"/>
          <w:b/>
        </w:rPr>
        <w:t xml:space="preserve">Figure </w:t>
      </w:r>
      <w:r w:rsidR="00A20DA8">
        <w:rPr>
          <w:rFonts w:ascii="Calibri" w:hAnsi="Calibri" w:cs="Arial"/>
          <w:b/>
        </w:rPr>
        <w:t>5</w:t>
      </w:r>
      <w:r w:rsidRPr="00686D5B">
        <w:rPr>
          <w:rFonts w:ascii="Calibri" w:hAnsi="Calibri" w:cs="Arial"/>
          <w:b/>
        </w:rPr>
        <w:t xml:space="preserve">: </w:t>
      </w:r>
      <w:r w:rsidR="0070602F" w:rsidRPr="00686D5B">
        <w:rPr>
          <w:rFonts w:ascii="Calibri" w:hAnsi="Calibri" w:cs="Arial"/>
          <w:b/>
        </w:rPr>
        <w:t xml:space="preserve">Hand position to locate </w:t>
      </w:r>
      <w:r w:rsidR="00F64F8F">
        <w:rPr>
          <w:rFonts w:ascii="Calibri" w:hAnsi="Calibri" w:cs="Arial"/>
          <w:b/>
        </w:rPr>
        <w:t xml:space="preserve">the </w:t>
      </w:r>
      <w:r w:rsidR="0070602F" w:rsidRPr="00686D5B">
        <w:rPr>
          <w:rFonts w:ascii="Calibri" w:hAnsi="Calibri" w:cs="Arial"/>
          <w:b/>
        </w:rPr>
        <w:t xml:space="preserve">ovary, outside of </w:t>
      </w:r>
      <w:r w:rsidR="00F64F8F">
        <w:rPr>
          <w:rFonts w:ascii="Calibri" w:hAnsi="Calibri" w:cs="Arial"/>
          <w:b/>
        </w:rPr>
        <w:t xml:space="preserve">the </w:t>
      </w:r>
      <w:r w:rsidR="0070602F" w:rsidRPr="00686D5B">
        <w:rPr>
          <w:rFonts w:ascii="Calibri" w:hAnsi="Calibri" w:cs="Arial"/>
          <w:b/>
        </w:rPr>
        <w:t>body</w:t>
      </w:r>
      <w:r w:rsidR="00F64F8F">
        <w:rPr>
          <w:rFonts w:ascii="Calibri" w:hAnsi="Calibri" w:cs="Arial"/>
          <w:b/>
        </w:rPr>
        <w:t>.</w:t>
      </w:r>
    </w:p>
    <w:p w14:paraId="1F7ECBD6" w14:textId="5CD1FA3F" w:rsidR="004D65E5" w:rsidRPr="00686D5B" w:rsidRDefault="00733B15" w:rsidP="00317DB3">
      <w:pPr>
        <w:rPr>
          <w:rFonts w:ascii="Calibri" w:hAnsi="Calibri"/>
        </w:rPr>
      </w:pPr>
      <w:r w:rsidRPr="00733B15">
        <w:rPr>
          <w:rFonts w:ascii="Calibri" w:hAnsi="Calibri" w:cs="Arial"/>
        </w:rPr>
        <w:t xml:space="preserve">A photograph showing </w:t>
      </w:r>
      <w:r w:rsidR="00F64F8F">
        <w:rPr>
          <w:rFonts w:ascii="Calibri" w:hAnsi="Calibri" w:cs="Arial"/>
        </w:rPr>
        <w:t xml:space="preserve">the </w:t>
      </w:r>
      <w:r w:rsidRPr="00733B15">
        <w:rPr>
          <w:rFonts w:ascii="Calibri" w:hAnsi="Calibri" w:cs="Arial"/>
        </w:rPr>
        <w:t>correct hand position</w:t>
      </w:r>
      <w:r>
        <w:rPr>
          <w:rFonts w:ascii="Calibri" w:hAnsi="Calibri" w:cs="Arial"/>
        </w:rPr>
        <w:t xml:space="preserve"> for ovary examination</w:t>
      </w:r>
      <w:r w:rsidR="0025760D">
        <w:rPr>
          <w:rFonts w:ascii="Calibri" w:hAnsi="Calibri"/>
        </w:rPr>
        <w:t>.</w:t>
      </w:r>
    </w:p>
    <w:sectPr w:rsidR="004D65E5" w:rsidRPr="00686D5B" w:rsidSect="003664E0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Dipesh Navani" w:date="2015-05-29T10:31:00Z" w:initials="DN">
    <w:p w14:paraId="4112747D" w14:textId="287060DD" w:rsidR="00D4114F" w:rsidRDefault="00D4114F">
      <w:pPr>
        <w:pStyle w:val="CommentText"/>
      </w:pPr>
      <w:r>
        <w:rPr>
          <w:rStyle w:val="CommentReference"/>
        </w:rPr>
        <w:annotationRef/>
      </w:r>
      <w:r w:rsidR="00993E1A">
        <w:t xml:space="preserve">I think the title of this video can be simplified to Bimanual and </w:t>
      </w:r>
      <w:proofErr w:type="spellStart"/>
      <w:r w:rsidR="00993E1A">
        <w:t>Rectovaginal</w:t>
      </w:r>
      <w:proofErr w:type="spellEnd"/>
      <w:r w:rsidR="00993E1A">
        <w:t xml:space="preserve"> Exam, s</w:t>
      </w:r>
      <w:r>
        <w:t xml:space="preserve">ince the term Pelvic exam is really not used throughout the manuscript. </w:t>
      </w:r>
    </w:p>
  </w:comment>
  <w:comment w:id="2" w:author="Anna Sivachenko" w:date="2015-06-01T09:39:00Z" w:initials="AS">
    <w:p w14:paraId="46F30C01" w14:textId="135F2CE0" w:rsidR="000A6DE8" w:rsidRDefault="000A6DE8">
      <w:pPr>
        <w:pStyle w:val="CommentText"/>
      </w:pPr>
      <w:r>
        <w:rPr>
          <w:rStyle w:val="CommentReference"/>
        </w:rPr>
        <w:annotationRef/>
      </w:r>
      <w:r>
        <w:t>This is a part of pelvic exam examination that is in a separate video because of the formatting constrains.</w:t>
      </w:r>
    </w:p>
  </w:comment>
  <w:comment w:id="9" w:author="Dipesh Navani" w:date="2015-05-29T10:32:00Z" w:initials="DN">
    <w:p w14:paraId="0189CC62" w14:textId="5A0BBB19" w:rsidR="00D4114F" w:rsidRDefault="00D4114F">
      <w:pPr>
        <w:pStyle w:val="CommentText"/>
      </w:pPr>
      <w:r>
        <w:rPr>
          <w:rStyle w:val="CommentReference"/>
        </w:rPr>
        <w:annotationRef/>
      </w:r>
      <w:r>
        <w:t xml:space="preserve">Although, it is mentioned below that this image would be acquired during the video shoot, I’m </w:t>
      </w:r>
      <w:r w:rsidR="00993E1A">
        <w:t>not sure what it means.</w:t>
      </w:r>
      <w:r>
        <w:t xml:space="preserve"> </w:t>
      </w:r>
    </w:p>
  </w:comment>
  <w:comment w:id="10" w:author="Jacob Roundy" w:date="2015-06-01T10:05:00Z" w:initials="JR">
    <w:p w14:paraId="1CEAFC2C" w14:textId="7DD8EC49" w:rsidR="004806FB" w:rsidRDefault="004806FB">
      <w:pPr>
        <w:pStyle w:val="CommentText"/>
      </w:pPr>
      <w:r>
        <w:rPr>
          <w:rStyle w:val="CommentReference"/>
        </w:rPr>
        <w:annotationRef/>
      </w:r>
      <w:r>
        <w:t xml:space="preserve">Instead of having the authors take a low-quality picture of the positioning of the hands themselves, they’ve suggested a higher-quality photo be taken while filming the demonstration at the video shoot, if possible. </w:t>
      </w:r>
    </w:p>
  </w:comment>
  <w:comment w:id="11" w:author="Dipesh Navani" w:date="2015-05-29T10:33:00Z" w:initials="DN">
    <w:p w14:paraId="3F572E75" w14:textId="6C42E8FE" w:rsidR="00D4114F" w:rsidRDefault="00D4114F">
      <w:pPr>
        <w:pStyle w:val="CommentText"/>
      </w:pPr>
      <w:r>
        <w:rPr>
          <w:rStyle w:val="CommentReference"/>
        </w:rPr>
        <w:annotationRef/>
      </w:r>
      <w:r>
        <w:t xml:space="preserve">Similar to my comment above, </w:t>
      </w:r>
      <w:r w:rsidR="00993E1A">
        <w:t>this image is missing</w:t>
      </w:r>
      <w:r>
        <w:t xml:space="preserve">. </w:t>
      </w:r>
    </w:p>
  </w:comment>
  <w:comment w:id="16" w:author="Dipesh Navani" w:date="2015-05-29T10:03:00Z" w:initials="DN">
    <w:p w14:paraId="377D4EC0" w14:textId="370DBD07" w:rsidR="00D4114F" w:rsidRDefault="00D4114F">
      <w:pPr>
        <w:pStyle w:val="CommentText"/>
      </w:pPr>
      <w:r>
        <w:rPr>
          <w:rStyle w:val="CommentReference"/>
        </w:rPr>
        <w:annotationRef/>
      </w:r>
      <w:r>
        <w:t>I don't think we need a new section here.</w:t>
      </w:r>
    </w:p>
  </w:comment>
  <w:comment w:id="109" w:author="Anna Sivachenko" w:date="2015-05-27T12:12:00Z" w:initials="AS">
    <w:p w14:paraId="49B2029F" w14:textId="28C102CC" w:rsidR="00D4114F" w:rsidRDefault="00D4114F">
      <w:pPr>
        <w:pStyle w:val="CommentText"/>
      </w:pPr>
      <w:r>
        <w:rPr>
          <w:rStyle w:val="CommentReference"/>
        </w:rPr>
        <w:annotationRef/>
      </w:r>
      <w:r>
        <w:t>I suggest to keep this part in the manuscript but omit from the video script. For your consideration. A.S.</w:t>
      </w:r>
    </w:p>
  </w:comment>
  <w:comment w:id="110" w:author="Anna Sivachenko" w:date="2015-05-27T12:14:00Z" w:initials="AS">
    <w:p w14:paraId="158F56FE" w14:textId="330654D6" w:rsidR="00D4114F" w:rsidRDefault="00D4114F">
      <w:pPr>
        <w:pStyle w:val="CommentText"/>
      </w:pPr>
      <w:r>
        <w:rPr>
          <w:rStyle w:val="CommentReference"/>
        </w:rPr>
        <w:annotationRef/>
      </w:r>
      <w:r>
        <w:t>The authors suggest to use an image made during the video shoot for the figures 2, 3, and 5.</w:t>
      </w:r>
    </w:p>
  </w:comment>
  <w:comment w:id="111" w:author="Anna Sivachenko" w:date="2015-05-27T12:15:00Z" w:initials="AS">
    <w:p w14:paraId="40835C38" w14:textId="170D715E" w:rsidR="00D4114F" w:rsidRDefault="00D4114F">
      <w:pPr>
        <w:pStyle w:val="CommentText"/>
      </w:pPr>
      <w:r>
        <w:rPr>
          <w:rStyle w:val="CommentReference"/>
        </w:rPr>
        <w:annotationRef/>
      </w:r>
      <w:r>
        <w:t>Doesn’t need to be reproduced- original image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112747D" w15:done="0"/>
  <w15:commentEx w15:paraId="46F30C01" w15:done="0"/>
  <w15:commentEx w15:paraId="0189CC62" w15:done="0"/>
  <w15:commentEx w15:paraId="1CEAFC2C" w15:paraIdParent="0189CC62" w15:done="0"/>
  <w15:commentEx w15:paraId="3F572E75" w15:done="0"/>
  <w15:commentEx w15:paraId="377D4EC0" w15:done="0"/>
  <w15:commentEx w15:paraId="49B2029F" w15:done="0"/>
  <w15:commentEx w15:paraId="158F56FE" w15:done="0"/>
  <w15:commentEx w15:paraId="40835C3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0027AE" w14:textId="77777777" w:rsidR="009645E6" w:rsidRDefault="009645E6">
      <w:r>
        <w:separator/>
      </w:r>
    </w:p>
  </w:endnote>
  <w:endnote w:type="continuationSeparator" w:id="0">
    <w:p w14:paraId="561387D5" w14:textId="77777777" w:rsidR="009645E6" w:rsidRDefault="0096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3D0CB5" w14:textId="77777777" w:rsidR="009645E6" w:rsidRDefault="009645E6">
      <w:r>
        <w:separator/>
      </w:r>
    </w:p>
  </w:footnote>
  <w:footnote w:type="continuationSeparator" w:id="0">
    <w:p w14:paraId="722FA574" w14:textId="77777777" w:rsidR="009645E6" w:rsidRDefault="009645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755322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2151920" w14:textId="1BE3091A" w:rsidR="00D4114F" w:rsidRDefault="00D4114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6EE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F836EA9" w14:textId="77777777" w:rsidR="00D4114F" w:rsidRDefault="00D411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C96240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Sivachenko">
    <w15:presenceInfo w15:providerId="None" w15:userId="Anna Sivachenko"/>
  </w15:person>
  <w15:person w15:author="Jacob Roundy">
    <w15:presenceInfo w15:providerId="None" w15:userId="Jacob Round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34F"/>
    <w:rsid w:val="00006136"/>
    <w:rsid w:val="000154DE"/>
    <w:rsid w:val="00017787"/>
    <w:rsid w:val="0005139D"/>
    <w:rsid w:val="00056DB1"/>
    <w:rsid w:val="000603DA"/>
    <w:rsid w:val="000656A3"/>
    <w:rsid w:val="00066BC1"/>
    <w:rsid w:val="00082047"/>
    <w:rsid w:val="00090375"/>
    <w:rsid w:val="000A6DE8"/>
    <w:rsid w:val="000B0855"/>
    <w:rsid w:val="000B549C"/>
    <w:rsid w:val="000C4774"/>
    <w:rsid w:val="000C6B36"/>
    <w:rsid w:val="000E7AD8"/>
    <w:rsid w:val="00106577"/>
    <w:rsid w:val="00123EE9"/>
    <w:rsid w:val="00137CFA"/>
    <w:rsid w:val="00140D28"/>
    <w:rsid w:val="00143F28"/>
    <w:rsid w:val="0014607F"/>
    <w:rsid w:val="00147088"/>
    <w:rsid w:val="001500A6"/>
    <w:rsid w:val="00160D75"/>
    <w:rsid w:val="001619CA"/>
    <w:rsid w:val="0017262D"/>
    <w:rsid w:val="001764C7"/>
    <w:rsid w:val="001A643B"/>
    <w:rsid w:val="001B678F"/>
    <w:rsid w:val="001D1D84"/>
    <w:rsid w:val="001E1B5F"/>
    <w:rsid w:val="001E44E1"/>
    <w:rsid w:val="001E5758"/>
    <w:rsid w:val="0025760D"/>
    <w:rsid w:val="00267C4E"/>
    <w:rsid w:val="002A01F2"/>
    <w:rsid w:val="002B3C46"/>
    <w:rsid w:val="002D2AEE"/>
    <w:rsid w:val="00317DB3"/>
    <w:rsid w:val="0033561C"/>
    <w:rsid w:val="003478D1"/>
    <w:rsid w:val="003664E0"/>
    <w:rsid w:val="00382987"/>
    <w:rsid w:val="0039114F"/>
    <w:rsid w:val="0039745F"/>
    <w:rsid w:val="003A3A1D"/>
    <w:rsid w:val="003D714C"/>
    <w:rsid w:val="004331E1"/>
    <w:rsid w:val="004806FB"/>
    <w:rsid w:val="00493637"/>
    <w:rsid w:val="004A0BC6"/>
    <w:rsid w:val="004A7593"/>
    <w:rsid w:val="004D3613"/>
    <w:rsid w:val="004D65E5"/>
    <w:rsid w:val="004F44A6"/>
    <w:rsid w:val="00500553"/>
    <w:rsid w:val="00500883"/>
    <w:rsid w:val="00506921"/>
    <w:rsid w:val="0054609A"/>
    <w:rsid w:val="005665EC"/>
    <w:rsid w:val="0057342A"/>
    <w:rsid w:val="00590D5C"/>
    <w:rsid w:val="00593682"/>
    <w:rsid w:val="005A023D"/>
    <w:rsid w:val="005C45AB"/>
    <w:rsid w:val="005C461F"/>
    <w:rsid w:val="005D2EB2"/>
    <w:rsid w:val="005F27AE"/>
    <w:rsid w:val="006065E6"/>
    <w:rsid w:val="0061323B"/>
    <w:rsid w:val="006178BE"/>
    <w:rsid w:val="00655DAE"/>
    <w:rsid w:val="00656606"/>
    <w:rsid w:val="00657A26"/>
    <w:rsid w:val="00666E12"/>
    <w:rsid w:val="00686D5B"/>
    <w:rsid w:val="006F7867"/>
    <w:rsid w:val="006F7D5C"/>
    <w:rsid w:val="0070602F"/>
    <w:rsid w:val="00731CCE"/>
    <w:rsid w:val="00733B15"/>
    <w:rsid w:val="00781F1E"/>
    <w:rsid w:val="007860AD"/>
    <w:rsid w:val="007A2E62"/>
    <w:rsid w:val="007B1412"/>
    <w:rsid w:val="007E3D13"/>
    <w:rsid w:val="00846CF3"/>
    <w:rsid w:val="00854C49"/>
    <w:rsid w:val="008563D5"/>
    <w:rsid w:val="00861E45"/>
    <w:rsid w:val="008A1D10"/>
    <w:rsid w:val="008A69A9"/>
    <w:rsid w:val="008F7433"/>
    <w:rsid w:val="009268DE"/>
    <w:rsid w:val="0093356F"/>
    <w:rsid w:val="009518B9"/>
    <w:rsid w:val="009645E6"/>
    <w:rsid w:val="009674B8"/>
    <w:rsid w:val="00993E1A"/>
    <w:rsid w:val="009C5729"/>
    <w:rsid w:val="009E5FF3"/>
    <w:rsid w:val="009F234F"/>
    <w:rsid w:val="00A147D6"/>
    <w:rsid w:val="00A20433"/>
    <w:rsid w:val="00A20DA8"/>
    <w:rsid w:val="00A72F09"/>
    <w:rsid w:val="00AA6B3B"/>
    <w:rsid w:val="00AB1A54"/>
    <w:rsid w:val="00AB71F9"/>
    <w:rsid w:val="00AC56F2"/>
    <w:rsid w:val="00AD3E50"/>
    <w:rsid w:val="00AD5192"/>
    <w:rsid w:val="00AF122B"/>
    <w:rsid w:val="00B51F60"/>
    <w:rsid w:val="00B56EE3"/>
    <w:rsid w:val="00BC406B"/>
    <w:rsid w:val="00BD376C"/>
    <w:rsid w:val="00BD3B23"/>
    <w:rsid w:val="00BE09E8"/>
    <w:rsid w:val="00BE2E81"/>
    <w:rsid w:val="00C53077"/>
    <w:rsid w:val="00C61F65"/>
    <w:rsid w:val="00C709A5"/>
    <w:rsid w:val="00C740A9"/>
    <w:rsid w:val="00C80B11"/>
    <w:rsid w:val="00CB3BDD"/>
    <w:rsid w:val="00CC3892"/>
    <w:rsid w:val="00CD2B6C"/>
    <w:rsid w:val="00D21428"/>
    <w:rsid w:val="00D22F39"/>
    <w:rsid w:val="00D249D6"/>
    <w:rsid w:val="00D36EA7"/>
    <w:rsid w:val="00D4114F"/>
    <w:rsid w:val="00DA64D3"/>
    <w:rsid w:val="00DD2244"/>
    <w:rsid w:val="00DF162C"/>
    <w:rsid w:val="00DF724F"/>
    <w:rsid w:val="00E07C6E"/>
    <w:rsid w:val="00E168BD"/>
    <w:rsid w:val="00E528AF"/>
    <w:rsid w:val="00E604D2"/>
    <w:rsid w:val="00E67355"/>
    <w:rsid w:val="00E72C53"/>
    <w:rsid w:val="00E861FA"/>
    <w:rsid w:val="00E94D86"/>
    <w:rsid w:val="00EA18C7"/>
    <w:rsid w:val="00EA300B"/>
    <w:rsid w:val="00EB617F"/>
    <w:rsid w:val="00EE2504"/>
    <w:rsid w:val="00F01D5A"/>
    <w:rsid w:val="00F203BA"/>
    <w:rsid w:val="00F2135C"/>
    <w:rsid w:val="00F257D0"/>
    <w:rsid w:val="00F62F96"/>
    <w:rsid w:val="00F63230"/>
    <w:rsid w:val="00F64F8F"/>
    <w:rsid w:val="00F82CE3"/>
    <w:rsid w:val="00F90D6B"/>
    <w:rsid w:val="00FB7EE0"/>
    <w:rsid w:val="00FD22AF"/>
    <w:rsid w:val="00FD7F08"/>
    <w:rsid w:val="00FE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885D92"/>
  <w14:defaultImageDpi w14:val="300"/>
  <w15:docId w15:val="{042EFADA-C6EC-4069-9D8F-C838F26E3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234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9F23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234F"/>
  </w:style>
  <w:style w:type="character" w:customStyle="1" w:styleId="CommentTextChar">
    <w:name w:val="Comment Text Char"/>
    <w:link w:val="CommentText"/>
    <w:uiPriority w:val="99"/>
    <w:semiHidden/>
    <w:rsid w:val="009F234F"/>
    <w:rPr>
      <w:rFonts w:ascii="Cambria" w:eastAsia="MS Mincho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23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F234F"/>
    <w:rPr>
      <w:rFonts w:ascii="Lucida Grande" w:eastAsia="MS Mincho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64C7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1764C7"/>
    <w:rPr>
      <w:rFonts w:ascii="Cambria" w:eastAsia="MS Mincho" w:hAnsi="Cambria" w:cs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2B3C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3C4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B3C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3C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08AF10-6D2F-463D-A21E-A5812BF03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1663</Words>
  <Characters>9485</Characters>
  <Application>Microsoft Office Word</Application>
  <DocSecurity>4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Praxis Education</Company>
  <LinksUpToDate>false</LinksUpToDate>
  <CharactersWithSpaces>11126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Duncan</dc:creator>
  <cp:keywords/>
  <dc:description/>
  <cp:lastModifiedBy>Dennis McGonagle</cp:lastModifiedBy>
  <cp:revision>2</cp:revision>
  <dcterms:created xsi:type="dcterms:W3CDTF">2015-06-02T19:11:00Z</dcterms:created>
  <dcterms:modified xsi:type="dcterms:W3CDTF">2015-06-02T19:11:00Z</dcterms:modified>
</cp:coreProperties>
</file>