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645F9" w14:textId="02D3BFDE" w:rsidR="0005248B" w:rsidRPr="00290F1F" w:rsidRDefault="0005248B" w:rsidP="0005248B">
      <w:pPr>
        <w:rPr>
          <w:rFonts w:ascii="Times New Roman" w:hAnsi="Times New Roman" w:cs="Times New Roman"/>
        </w:rPr>
      </w:pPr>
      <w:bookmarkStart w:id="0" w:name="_GoBack"/>
      <w:bookmarkEnd w:id="0"/>
      <w:r w:rsidRPr="00290F1F">
        <w:rPr>
          <w:rFonts w:ascii="Times New Roman" w:hAnsi="Times New Roman" w:cs="Times New Roman"/>
          <w:b/>
          <w:sz w:val="28"/>
        </w:rPr>
        <w:t>PI:</w:t>
      </w:r>
      <w:r w:rsidRPr="00290F1F">
        <w:rPr>
          <w:rFonts w:ascii="Times New Roman" w:hAnsi="Times New Roman" w:cs="Times New Roman"/>
          <w:sz w:val="28"/>
        </w:rPr>
        <w:t xml:space="preserve"> </w:t>
      </w:r>
      <w:r w:rsidRPr="00290F1F">
        <w:rPr>
          <w:rFonts w:ascii="Times New Roman" w:hAnsi="Times New Roman" w:cs="Times New Roman"/>
        </w:rPr>
        <w:t>Jonas T. Kaplan &amp; Sarah Gimbel</w:t>
      </w:r>
    </w:p>
    <w:p w14:paraId="6D7B54E7" w14:textId="77777777" w:rsidR="0005248B" w:rsidRPr="00290F1F" w:rsidRDefault="0005248B" w:rsidP="0005248B">
      <w:pPr>
        <w:rPr>
          <w:rFonts w:ascii="Times New Roman" w:hAnsi="Times New Roman" w:cs="Times New Roman"/>
        </w:rPr>
      </w:pPr>
      <w:r w:rsidRPr="00290F1F">
        <w:rPr>
          <w:rFonts w:ascii="Times New Roman" w:hAnsi="Times New Roman" w:cs="Times New Roman"/>
          <w:b/>
          <w:sz w:val="28"/>
        </w:rPr>
        <w:t>Psychology Education Title:</w:t>
      </w:r>
      <w:r w:rsidRPr="00290F1F">
        <w:rPr>
          <w:rFonts w:ascii="Times New Roman" w:hAnsi="Times New Roman" w:cs="Times New Roman"/>
          <w:sz w:val="28"/>
        </w:rPr>
        <w:t xml:space="preserve"> </w:t>
      </w:r>
      <w:r w:rsidRPr="00290F1F">
        <w:rPr>
          <w:rFonts w:ascii="Times New Roman" w:hAnsi="Times New Roman" w:cs="Times New Roman"/>
        </w:rPr>
        <w:t>Neuropsychology: The Split Brain</w:t>
      </w:r>
    </w:p>
    <w:p w14:paraId="467785F0" w14:textId="77777777" w:rsidR="00113944" w:rsidRPr="00290F1F" w:rsidRDefault="00113944" w:rsidP="000554BF">
      <w:pPr>
        <w:rPr>
          <w:rFonts w:ascii="Times New Roman" w:hAnsi="Times New Roman" w:cs="Times New Roman"/>
          <w:b/>
        </w:rPr>
      </w:pPr>
    </w:p>
    <w:p w14:paraId="56544F43" w14:textId="77777777" w:rsidR="004F6A43" w:rsidRPr="00290F1F" w:rsidRDefault="004F6A43" w:rsidP="00113944">
      <w:pPr>
        <w:rPr>
          <w:rFonts w:ascii="Times New Roman" w:hAnsi="Times New Roman" w:cs="Times New Roman"/>
          <w:b/>
          <w:sz w:val="28"/>
        </w:rPr>
      </w:pPr>
      <w:r w:rsidRPr="00290F1F">
        <w:rPr>
          <w:rFonts w:ascii="Times New Roman" w:hAnsi="Times New Roman" w:cs="Times New Roman"/>
          <w:b/>
          <w:sz w:val="28"/>
        </w:rPr>
        <w:t>Overview</w:t>
      </w:r>
    </w:p>
    <w:p w14:paraId="1CBD8F02" w14:textId="7CEBA4C7" w:rsidR="006C72D4" w:rsidRDefault="00FC31F7" w:rsidP="00113944">
      <w:pPr>
        <w:rPr>
          <w:rFonts w:ascii="Times New Roman" w:hAnsi="Times New Roman" w:cs="Times New Roman"/>
        </w:rPr>
      </w:pPr>
      <w:r>
        <w:rPr>
          <w:rFonts w:ascii="Times New Roman" w:hAnsi="Times New Roman" w:cs="Times New Roman"/>
        </w:rPr>
        <w:t xml:space="preserve">The study of how damage to the brain affects cognitive functioning has historically been one of the most important tools for cognitive neuroscience. </w:t>
      </w:r>
      <w:r w:rsidR="00B55714">
        <w:rPr>
          <w:rFonts w:ascii="Times New Roman" w:hAnsi="Times New Roman" w:cs="Times New Roman"/>
        </w:rPr>
        <w:t xml:space="preserve">While the brain is one of the most </w:t>
      </w:r>
      <w:r w:rsidR="001D6961">
        <w:rPr>
          <w:rFonts w:ascii="Times New Roman" w:hAnsi="Times New Roman" w:cs="Times New Roman"/>
        </w:rPr>
        <w:t>well</w:t>
      </w:r>
      <w:r w:rsidR="002708AD">
        <w:rPr>
          <w:rFonts w:ascii="Times New Roman" w:hAnsi="Times New Roman" w:cs="Times New Roman"/>
        </w:rPr>
        <w:t xml:space="preserve"> </w:t>
      </w:r>
      <w:r w:rsidR="001D6961">
        <w:rPr>
          <w:rFonts w:ascii="Times New Roman" w:hAnsi="Times New Roman" w:cs="Times New Roman"/>
        </w:rPr>
        <w:t>protected</w:t>
      </w:r>
      <w:r w:rsidR="00B55714">
        <w:rPr>
          <w:rFonts w:ascii="Times New Roman" w:hAnsi="Times New Roman" w:cs="Times New Roman"/>
        </w:rPr>
        <w:t xml:space="preserve"> parts of </w:t>
      </w:r>
      <w:r w:rsidR="002708AD">
        <w:rPr>
          <w:rFonts w:ascii="Times New Roman" w:hAnsi="Times New Roman" w:cs="Times New Roman"/>
        </w:rPr>
        <w:t>the</w:t>
      </w:r>
      <w:r w:rsidR="00B55714">
        <w:rPr>
          <w:rFonts w:ascii="Times New Roman" w:hAnsi="Times New Roman" w:cs="Times New Roman"/>
        </w:rPr>
        <w:t xml:space="preserve"> body, there are </w:t>
      </w:r>
      <w:r w:rsidR="006C72D4">
        <w:rPr>
          <w:rFonts w:ascii="Times New Roman" w:hAnsi="Times New Roman" w:cs="Times New Roman"/>
        </w:rPr>
        <w:t xml:space="preserve">many events that can affect the functioning of the brain. Vascular issues, tumors, degenerative diseases, infections, blunt force traumas, and neurosurgery are just some of the underlying causes of brain damage, all of which may produce different patterns of tissue damage </w:t>
      </w:r>
      <w:r w:rsidR="0035614C">
        <w:rPr>
          <w:rFonts w:ascii="Times New Roman" w:hAnsi="Times New Roman" w:cs="Times New Roman"/>
        </w:rPr>
        <w:t>that affe</w:t>
      </w:r>
      <w:r w:rsidR="00302E6F">
        <w:rPr>
          <w:rFonts w:ascii="Times New Roman" w:hAnsi="Times New Roman" w:cs="Times New Roman"/>
        </w:rPr>
        <w:t>ct brain functioning in different ways</w:t>
      </w:r>
      <w:r w:rsidR="0035614C">
        <w:rPr>
          <w:rFonts w:ascii="Times New Roman" w:hAnsi="Times New Roman" w:cs="Times New Roman"/>
        </w:rPr>
        <w:t>.</w:t>
      </w:r>
    </w:p>
    <w:p w14:paraId="3B35BE99" w14:textId="77777777" w:rsidR="00290F1F" w:rsidRDefault="00290F1F" w:rsidP="00113944">
      <w:pPr>
        <w:rPr>
          <w:rFonts w:ascii="Times New Roman" w:hAnsi="Times New Roman" w:cs="Times New Roman"/>
        </w:rPr>
      </w:pPr>
    </w:p>
    <w:p w14:paraId="0CDD8DFB" w14:textId="771D69F0" w:rsidR="00C231E2" w:rsidRDefault="0035614C" w:rsidP="00113944">
      <w:pPr>
        <w:rPr>
          <w:rFonts w:ascii="Times New Roman" w:hAnsi="Times New Roman" w:cs="Times New Roman"/>
        </w:rPr>
      </w:pPr>
      <w:r>
        <w:rPr>
          <w:rFonts w:ascii="Times New Roman" w:hAnsi="Times New Roman" w:cs="Times New Roman"/>
        </w:rPr>
        <w:t xml:space="preserve">The history of neuropsychology is </w:t>
      </w:r>
      <w:r w:rsidR="00F74D84">
        <w:rPr>
          <w:rFonts w:ascii="Times New Roman" w:hAnsi="Times New Roman" w:cs="Times New Roman"/>
        </w:rPr>
        <w:t xml:space="preserve">marked by several well-known cases that led to advances in the understanding of the brain. </w:t>
      </w:r>
      <w:r w:rsidR="00C231E2">
        <w:rPr>
          <w:rFonts w:ascii="Times New Roman" w:hAnsi="Times New Roman" w:cs="Times New Roman"/>
        </w:rPr>
        <w:t xml:space="preserve">For instance, in 1861 Paul Broca observed how damage to the left frontal lobe resulted in aphasia, </w:t>
      </w:r>
      <w:r w:rsidR="00302E6F">
        <w:rPr>
          <w:rFonts w:ascii="Times New Roman" w:hAnsi="Times New Roman" w:cs="Times New Roman"/>
        </w:rPr>
        <w:t xml:space="preserve">an acquired language disorder. </w:t>
      </w:r>
      <w:r w:rsidR="00743B44">
        <w:rPr>
          <w:rFonts w:ascii="Times New Roman" w:hAnsi="Times New Roman" w:cs="Times New Roman"/>
        </w:rPr>
        <w:t xml:space="preserve">As another example, a great deal about memory </w:t>
      </w:r>
      <w:r w:rsidR="002708AD">
        <w:rPr>
          <w:rFonts w:ascii="Times New Roman" w:hAnsi="Times New Roman" w:cs="Times New Roman"/>
        </w:rPr>
        <w:t xml:space="preserve">has been learned </w:t>
      </w:r>
      <w:r w:rsidR="00743B44">
        <w:rPr>
          <w:rFonts w:ascii="Times New Roman" w:hAnsi="Times New Roman" w:cs="Times New Roman"/>
        </w:rPr>
        <w:t>from patients with amn</w:t>
      </w:r>
      <w:r w:rsidR="00D75FBA">
        <w:rPr>
          <w:rFonts w:ascii="Times New Roman" w:hAnsi="Times New Roman" w:cs="Times New Roman"/>
        </w:rPr>
        <w:t>esia, such as the</w:t>
      </w:r>
      <w:r w:rsidR="004C22E0">
        <w:rPr>
          <w:rFonts w:ascii="Times New Roman" w:hAnsi="Times New Roman" w:cs="Times New Roman"/>
        </w:rPr>
        <w:t xml:space="preserve"> famous case of </w:t>
      </w:r>
      <w:r w:rsidR="00743B44">
        <w:rPr>
          <w:rFonts w:ascii="Times New Roman" w:hAnsi="Times New Roman" w:cs="Times New Roman"/>
        </w:rPr>
        <w:t>Henry Molaison, known for many years in the neuropsychology literature as “H.M.</w:t>
      </w:r>
      <w:r w:rsidR="00DE61DE">
        <w:rPr>
          <w:rFonts w:ascii="Times New Roman" w:hAnsi="Times New Roman" w:cs="Times New Roman"/>
        </w:rPr>
        <w:t>,</w:t>
      </w:r>
      <w:r w:rsidR="00743B44">
        <w:rPr>
          <w:rFonts w:ascii="Times New Roman" w:hAnsi="Times New Roman" w:cs="Times New Roman"/>
        </w:rPr>
        <w:t>” whose temporal lobe surgery led to a profound deficit in forming certain kinds of new memories.</w:t>
      </w:r>
    </w:p>
    <w:p w14:paraId="17DDBAC4" w14:textId="77777777" w:rsidR="00290F1F" w:rsidRDefault="00290F1F" w:rsidP="00290F1F">
      <w:pPr>
        <w:rPr>
          <w:rFonts w:ascii="Times New Roman" w:hAnsi="Times New Roman" w:cs="Times New Roman"/>
        </w:rPr>
      </w:pPr>
    </w:p>
    <w:p w14:paraId="73EB3FC6" w14:textId="3E7621EF" w:rsidR="00C231E2" w:rsidRDefault="00B55714" w:rsidP="00290F1F">
      <w:pPr>
        <w:rPr>
          <w:rFonts w:ascii="Times New Roman" w:hAnsi="Times New Roman" w:cs="Times New Roman"/>
        </w:rPr>
      </w:pPr>
      <w:r>
        <w:rPr>
          <w:rFonts w:ascii="Times New Roman" w:hAnsi="Times New Roman" w:cs="Times New Roman"/>
        </w:rPr>
        <w:t>While the o</w:t>
      </w:r>
      <w:r w:rsidR="00C231E2">
        <w:rPr>
          <w:rFonts w:ascii="Times New Roman" w:hAnsi="Times New Roman" w:cs="Times New Roman"/>
        </w:rPr>
        <w:t xml:space="preserve">bservation and testing of patients with focal brain damage has provided neuroscience with insight into the functioning of </w:t>
      </w:r>
      <w:r w:rsidR="00420868">
        <w:rPr>
          <w:rFonts w:ascii="Times New Roman" w:hAnsi="Times New Roman" w:cs="Times New Roman"/>
        </w:rPr>
        <w:t xml:space="preserve">the </w:t>
      </w:r>
      <w:r w:rsidR="001D6351">
        <w:rPr>
          <w:rFonts w:ascii="Times New Roman" w:hAnsi="Times New Roman" w:cs="Times New Roman"/>
        </w:rPr>
        <w:t xml:space="preserve">brain, </w:t>
      </w:r>
      <w:r w:rsidR="006C72D4">
        <w:rPr>
          <w:rFonts w:ascii="Times New Roman" w:hAnsi="Times New Roman" w:cs="Times New Roman"/>
        </w:rPr>
        <w:t xml:space="preserve">great care must be taken </w:t>
      </w:r>
      <w:r w:rsidR="001D6961">
        <w:rPr>
          <w:rFonts w:ascii="Times New Roman" w:hAnsi="Times New Roman" w:cs="Times New Roman"/>
        </w:rPr>
        <w:t xml:space="preserve">in designing tests to reveal the specific nature of the deficit. </w:t>
      </w:r>
      <w:r w:rsidR="002A089A">
        <w:rPr>
          <w:rFonts w:ascii="Times New Roman" w:hAnsi="Times New Roman" w:cs="Times New Roman"/>
        </w:rPr>
        <w:t>Also, because the brain is a complex network of interconnected neurons, damage to one brain region can affect functioning in regio</w:t>
      </w:r>
      <w:r w:rsidR="00575EF1">
        <w:rPr>
          <w:rFonts w:ascii="Times New Roman" w:hAnsi="Times New Roman" w:cs="Times New Roman"/>
        </w:rPr>
        <w:t xml:space="preserve">ns far away from the damage. To demonstrate how brain damage can affect connections among brain regions, </w:t>
      </w:r>
      <w:r w:rsidR="00C77D88">
        <w:rPr>
          <w:rFonts w:ascii="Times New Roman" w:hAnsi="Times New Roman" w:cs="Times New Roman"/>
        </w:rPr>
        <w:t>this video</w:t>
      </w:r>
      <w:r w:rsidR="00575EF1">
        <w:rPr>
          <w:rFonts w:ascii="Times New Roman" w:hAnsi="Times New Roman" w:cs="Times New Roman"/>
        </w:rPr>
        <w:t xml:space="preserve"> examine</w:t>
      </w:r>
      <w:r w:rsidR="00C77D88">
        <w:rPr>
          <w:rFonts w:ascii="Times New Roman" w:hAnsi="Times New Roman" w:cs="Times New Roman"/>
        </w:rPr>
        <w:t>s</w:t>
      </w:r>
      <w:r w:rsidR="00575EF1">
        <w:rPr>
          <w:rFonts w:ascii="Times New Roman" w:hAnsi="Times New Roman" w:cs="Times New Roman"/>
        </w:rPr>
        <w:t xml:space="preserve"> the case of the so-called Split Brain.</w:t>
      </w:r>
    </w:p>
    <w:p w14:paraId="3052BA1C" w14:textId="77777777" w:rsidR="00290F1F" w:rsidRDefault="00290F1F" w:rsidP="00290F1F">
      <w:pPr>
        <w:rPr>
          <w:rFonts w:ascii="Times New Roman" w:hAnsi="Times New Roman" w:cs="Times New Roman"/>
        </w:rPr>
      </w:pPr>
    </w:p>
    <w:p w14:paraId="29722B60" w14:textId="5E310394" w:rsidR="0081275F" w:rsidRDefault="0081275F" w:rsidP="00290F1F">
      <w:pPr>
        <w:rPr>
          <w:rFonts w:ascii="Times New Roman" w:hAnsi="Times New Roman" w:cs="Times New Roman"/>
        </w:rPr>
      </w:pPr>
      <w:r>
        <w:rPr>
          <w:rFonts w:ascii="Times New Roman" w:hAnsi="Times New Roman" w:cs="Times New Roman"/>
        </w:rPr>
        <w:t xml:space="preserve">The corpus callosum is a large bundle of fibers that connects the left and right hemispheres of the brain. </w:t>
      </w:r>
      <w:r w:rsidR="00C77D88">
        <w:rPr>
          <w:rFonts w:ascii="Times New Roman" w:hAnsi="Times New Roman" w:cs="Times New Roman"/>
        </w:rPr>
        <w:t>It</w:t>
      </w:r>
      <w:r w:rsidR="00995772">
        <w:rPr>
          <w:rFonts w:ascii="Times New Roman" w:hAnsi="Times New Roman" w:cs="Times New Roman"/>
        </w:rPr>
        <w:t xml:space="preserve"> is one of the largest white matter tracts in the brain and can be easily recognized on a sagittal view of the midline of the brain. </w:t>
      </w:r>
      <w:r w:rsidR="004071D6">
        <w:rPr>
          <w:rFonts w:ascii="Times New Roman" w:hAnsi="Times New Roman" w:cs="Times New Roman"/>
        </w:rPr>
        <w:t>In the 196</w:t>
      </w:r>
      <w:r w:rsidR="00E938B2">
        <w:rPr>
          <w:rFonts w:ascii="Times New Roman" w:hAnsi="Times New Roman" w:cs="Times New Roman"/>
        </w:rPr>
        <w:t xml:space="preserve">0s, neurosurgeons discovered that cutting the corpus callosum could be a successful treatment for certain kinds of epilepsy, which involves uncontrollable neural activity spreading through the brain. </w:t>
      </w:r>
      <w:r w:rsidR="004455EB">
        <w:rPr>
          <w:rFonts w:ascii="Times New Roman" w:hAnsi="Times New Roman" w:cs="Times New Roman"/>
        </w:rPr>
        <w:t xml:space="preserve">People who underwent the split brain operation had their two hemispheres surgically separated, such that the left and right hemispheres were no longer able to communicate. </w:t>
      </w:r>
      <w:r w:rsidR="009F1414">
        <w:rPr>
          <w:rFonts w:ascii="Times New Roman" w:hAnsi="Times New Roman" w:cs="Times New Roman"/>
        </w:rPr>
        <w:t>This condition allowed experimenters to probe the functions of the left and right hemisphere independently, to learn about the relative abilities</w:t>
      </w:r>
      <w:r w:rsidR="00302E6F">
        <w:rPr>
          <w:rFonts w:ascii="Times New Roman" w:hAnsi="Times New Roman" w:cs="Times New Roman"/>
        </w:rPr>
        <w:t>,</w:t>
      </w:r>
      <w:r w:rsidR="009F1414">
        <w:rPr>
          <w:rFonts w:ascii="Times New Roman" w:hAnsi="Times New Roman" w:cs="Times New Roman"/>
        </w:rPr>
        <w:t xml:space="preserve"> and about the nature of communication between them. </w:t>
      </w:r>
    </w:p>
    <w:p w14:paraId="70BA93E5" w14:textId="77777777" w:rsidR="00290F1F" w:rsidRDefault="00D75C8D" w:rsidP="00113944">
      <w:pPr>
        <w:rPr>
          <w:rFonts w:ascii="Times New Roman" w:hAnsi="Times New Roman" w:cs="Times New Roman"/>
          <w:b/>
        </w:rPr>
      </w:pPr>
      <w:r>
        <w:rPr>
          <w:rFonts w:ascii="Times New Roman" w:hAnsi="Times New Roman" w:cs="Times New Roman"/>
          <w:b/>
        </w:rPr>
        <w:tab/>
      </w:r>
    </w:p>
    <w:p w14:paraId="4732E248" w14:textId="15827026" w:rsidR="00113944" w:rsidRPr="00D75C8D" w:rsidRDefault="00D75C8D" w:rsidP="00113944">
      <w:pPr>
        <w:rPr>
          <w:rFonts w:ascii="Times New Roman" w:hAnsi="Times New Roman" w:cs="Times New Roman"/>
        </w:rPr>
      </w:pPr>
      <w:r>
        <w:rPr>
          <w:rFonts w:ascii="Times New Roman" w:hAnsi="Times New Roman" w:cs="Times New Roman"/>
        </w:rPr>
        <w:t>This video demonstrate</w:t>
      </w:r>
      <w:r w:rsidR="00C77D88">
        <w:rPr>
          <w:rFonts w:ascii="Times New Roman" w:hAnsi="Times New Roman" w:cs="Times New Roman"/>
        </w:rPr>
        <w:t>s</w:t>
      </w:r>
      <w:r>
        <w:rPr>
          <w:rFonts w:ascii="Times New Roman" w:hAnsi="Times New Roman" w:cs="Times New Roman"/>
        </w:rPr>
        <w:t xml:space="preserve"> how to test a spl</w:t>
      </w:r>
      <w:r w:rsidR="004927F5">
        <w:rPr>
          <w:rFonts w:ascii="Times New Roman" w:hAnsi="Times New Roman" w:cs="Times New Roman"/>
        </w:rPr>
        <w:t>it-</w:t>
      </w:r>
      <w:r>
        <w:rPr>
          <w:rFonts w:ascii="Times New Roman" w:hAnsi="Times New Roman" w:cs="Times New Roman"/>
        </w:rPr>
        <w:t xml:space="preserve">brain patient to reveal some of the differences between the two hemispheres </w:t>
      </w:r>
      <w:r w:rsidR="00302E6F">
        <w:rPr>
          <w:rFonts w:ascii="Times New Roman" w:hAnsi="Times New Roman" w:cs="Times New Roman"/>
        </w:rPr>
        <w:t xml:space="preserve">of the brain and to see some </w:t>
      </w:r>
      <w:r>
        <w:rPr>
          <w:rFonts w:ascii="Times New Roman" w:hAnsi="Times New Roman" w:cs="Times New Roman"/>
        </w:rPr>
        <w:t xml:space="preserve">dramatic consequences of such a disconnection. </w:t>
      </w:r>
      <w:r w:rsidR="0043044D">
        <w:rPr>
          <w:rFonts w:ascii="Times New Roman" w:hAnsi="Times New Roman" w:cs="Times New Roman"/>
        </w:rPr>
        <w:t>The original versions of these experiments were developed by Michael Gazzaniga and colleagues</w:t>
      </w:r>
      <w:ins w:id="1" w:author="Jessica Stanis" w:date="2015-05-28T10:25:00Z">
        <w:r w:rsidR="007C070D" w:rsidRPr="00016A35">
          <w:rPr>
            <w:rFonts w:ascii="Times New Roman" w:hAnsi="Times New Roman" w:cs="Times New Roman"/>
            <w:vertAlign w:val="superscript"/>
          </w:rPr>
          <w:t>1,</w:t>
        </w:r>
      </w:ins>
      <w:ins w:id="2" w:author="Jacob Roundy" w:date="2015-06-03T10:47:00Z">
        <w:r w:rsidR="006721D9">
          <w:rPr>
            <w:rFonts w:ascii="Times New Roman" w:hAnsi="Times New Roman" w:cs="Times New Roman"/>
            <w:vertAlign w:val="superscript"/>
          </w:rPr>
          <w:t xml:space="preserve"> </w:t>
        </w:r>
      </w:ins>
      <w:ins w:id="3" w:author="Jessica Stanis" w:date="2015-05-28T10:25:00Z">
        <w:r w:rsidR="007C070D" w:rsidRPr="00016A35">
          <w:rPr>
            <w:rFonts w:ascii="Times New Roman" w:hAnsi="Times New Roman" w:cs="Times New Roman"/>
            <w:vertAlign w:val="superscript"/>
          </w:rPr>
          <w:t>2</w:t>
        </w:r>
      </w:ins>
      <w:r w:rsidR="0043044D" w:rsidRPr="00016A35">
        <w:rPr>
          <w:rFonts w:ascii="Times New Roman" w:hAnsi="Times New Roman" w:cs="Times New Roman"/>
          <w:vertAlign w:val="superscript"/>
        </w:rPr>
        <w:t xml:space="preserve"> </w:t>
      </w:r>
      <w:del w:id="4" w:author="Jacob Roundy" w:date="2015-06-03T10:47:00Z">
        <w:r w:rsidR="00911BD0" w:rsidDel="006721D9">
          <w:rPr>
            <w:rFonts w:ascii="Times New Roman" w:hAnsi="Times New Roman" w:cs="Times New Roman"/>
          </w:rPr>
          <w:delText xml:space="preserve"> </w:delText>
        </w:r>
      </w:del>
      <w:r w:rsidR="00911BD0">
        <w:rPr>
          <w:rFonts w:ascii="Times New Roman" w:hAnsi="Times New Roman" w:cs="Times New Roman"/>
        </w:rPr>
        <w:t xml:space="preserve">and </w:t>
      </w:r>
      <w:r w:rsidR="00893A21">
        <w:rPr>
          <w:rFonts w:ascii="Times New Roman" w:hAnsi="Times New Roman" w:cs="Times New Roman"/>
        </w:rPr>
        <w:t xml:space="preserve">later </w:t>
      </w:r>
      <w:r w:rsidR="00302E6F">
        <w:rPr>
          <w:rFonts w:ascii="Times New Roman" w:hAnsi="Times New Roman" w:cs="Times New Roman"/>
        </w:rPr>
        <w:t xml:space="preserve">were </w:t>
      </w:r>
      <w:r w:rsidR="001E5DD1">
        <w:rPr>
          <w:rFonts w:ascii="Times New Roman" w:hAnsi="Times New Roman" w:cs="Times New Roman"/>
        </w:rPr>
        <w:t>elaborated</w:t>
      </w:r>
      <w:r w:rsidR="00911BD0">
        <w:rPr>
          <w:rFonts w:ascii="Times New Roman" w:hAnsi="Times New Roman" w:cs="Times New Roman"/>
        </w:rPr>
        <w:t xml:space="preserve"> </w:t>
      </w:r>
      <w:r w:rsidR="00302E6F">
        <w:rPr>
          <w:rFonts w:ascii="Times New Roman" w:hAnsi="Times New Roman" w:cs="Times New Roman"/>
        </w:rPr>
        <w:t xml:space="preserve">upon </w:t>
      </w:r>
      <w:r w:rsidR="00911BD0">
        <w:rPr>
          <w:rFonts w:ascii="Times New Roman" w:hAnsi="Times New Roman" w:cs="Times New Roman"/>
        </w:rPr>
        <w:t>by others</w:t>
      </w:r>
      <w:r w:rsidR="00302E6F">
        <w:rPr>
          <w:rFonts w:ascii="Times New Roman" w:hAnsi="Times New Roman" w:cs="Times New Roman"/>
        </w:rPr>
        <w:t>;</w:t>
      </w:r>
      <w:ins w:id="5" w:author="Jessica Stanis" w:date="2015-05-28T10:26:00Z">
        <w:r w:rsidR="007C070D" w:rsidRPr="00016A35">
          <w:rPr>
            <w:rFonts w:ascii="Times New Roman" w:hAnsi="Times New Roman" w:cs="Times New Roman"/>
            <w:vertAlign w:val="superscript"/>
          </w:rPr>
          <w:t>3</w:t>
        </w:r>
      </w:ins>
      <w:r w:rsidR="00911BD0">
        <w:rPr>
          <w:rFonts w:ascii="Times New Roman" w:hAnsi="Times New Roman" w:cs="Times New Roman"/>
        </w:rPr>
        <w:t xml:space="preserve"> </w:t>
      </w:r>
      <w:r w:rsidR="0043044D">
        <w:rPr>
          <w:rFonts w:ascii="Times New Roman" w:hAnsi="Times New Roman" w:cs="Times New Roman"/>
        </w:rPr>
        <w:t xml:space="preserve">the version presented here incorporates </w:t>
      </w:r>
      <w:r w:rsidR="001C3AE6">
        <w:rPr>
          <w:rFonts w:ascii="Times New Roman" w:hAnsi="Times New Roman" w:cs="Times New Roman"/>
        </w:rPr>
        <w:t>more recent</w:t>
      </w:r>
      <w:r w:rsidR="0043044D">
        <w:rPr>
          <w:rFonts w:ascii="Times New Roman" w:hAnsi="Times New Roman" w:cs="Times New Roman"/>
        </w:rPr>
        <w:t xml:space="preserve"> modernizations </w:t>
      </w:r>
      <w:r w:rsidR="001C3AE6">
        <w:rPr>
          <w:rFonts w:ascii="Times New Roman" w:hAnsi="Times New Roman" w:cs="Times New Roman"/>
        </w:rPr>
        <w:t>of the methodology</w:t>
      </w:r>
      <w:r w:rsidR="0043044D">
        <w:rPr>
          <w:rFonts w:ascii="Times New Roman" w:hAnsi="Times New Roman" w:cs="Times New Roman"/>
        </w:rPr>
        <w:t xml:space="preserve">. </w:t>
      </w:r>
    </w:p>
    <w:p w14:paraId="0E8E781A" w14:textId="77777777" w:rsidR="004071D6" w:rsidRDefault="004071D6" w:rsidP="00113944">
      <w:pPr>
        <w:rPr>
          <w:rFonts w:ascii="Times New Roman" w:hAnsi="Times New Roman" w:cs="Times New Roman"/>
          <w:b/>
        </w:rPr>
      </w:pPr>
    </w:p>
    <w:p w14:paraId="0AB1B259" w14:textId="0BAEDB66" w:rsidR="00113944" w:rsidRPr="00290F1F" w:rsidRDefault="004C7D04" w:rsidP="00113944">
      <w:pPr>
        <w:rPr>
          <w:rFonts w:ascii="Times New Roman" w:hAnsi="Times New Roman" w:cs="Times New Roman"/>
          <w:b/>
          <w:sz w:val="28"/>
        </w:rPr>
      </w:pPr>
      <w:r w:rsidRPr="00290F1F">
        <w:rPr>
          <w:rFonts w:ascii="Times New Roman" w:hAnsi="Times New Roman" w:cs="Times New Roman"/>
          <w:b/>
          <w:sz w:val="28"/>
        </w:rPr>
        <w:t>Procedure</w:t>
      </w:r>
    </w:p>
    <w:p w14:paraId="47A6D7AF" w14:textId="77777777" w:rsidR="004F6A43" w:rsidRPr="00C7625C" w:rsidRDefault="004F6A43" w:rsidP="00113944">
      <w:pPr>
        <w:rPr>
          <w:rFonts w:ascii="Times New Roman" w:hAnsi="Times New Roman" w:cs="Times New Roman"/>
          <w:b/>
        </w:rPr>
      </w:pPr>
    </w:p>
    <w:p w14:paraId="5E13ADF6" w14:textId="6A9D21F7" w:rsidR="00113944" w:rsidRDefault="00302E6F" w:rsidP="0011394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Patient </w:t>
      </w:r>
      <w:r w:rsidR="00290F1F">
        <w:rPr>
          <w:rFonts w:ascii="Times New Roman" w:hAnsi="Times New Roman" w:cs="Times New Roman"/>
          <w:sz w:val="24"/>
          <w:szCs w:val="24"/>
        </w:rPr>
        <w:t>R</w:t>
      </w:r>
      <w:r>
        <w:rPr>
          <w:rFonts w:ascii="Times New Roman" w:hAnsi="Times New Roman" w:cs="Times New Roman"/>
          <w:sz w:val="24"/>
          <w:szCs w:val="24"/>
        </w:rPr>
        <w:t>ecruitment</w:t>
      </w:r>
    </w:p>
    <w:p w14:paraId="6B1DFD10" w14:textId="77777777" w:rsidR="00290F1F" w:rsidRDefault="00290F1F" w:rsidP="00290F1F">
      <w:pPr>
        <w:pStyle w:val="ListParagraph"/>
        <w:ind w:left="792"/>
        <w:rPr>
          <w:rFonts w:ascii="Times New Roman" w:hAnsi="Times New Roman" w:cs="Times New Roman"/>
          <w:sz w:val="24"/>
          <w:szCs w:val="24"/>
        </w:rPr>
      </w:pPr>
    </w:p>
    <w:p w14:paraId="680096EC" w14:textId="39669EB0" w:rsidR="00884055" w:rsidRDefault="001C56CD" w:rsidP="0088405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w:t>
      </w:r>
      <w:r w:rsidR="00884055">
        <w:rPr>
          <w:rFonts w:ascii="Times New Roman" w:hAnsi="Times New Roman" w:cs="Times New Roman"/>
          <w:sz w:val="24"/>
          <w:szCs w:val="24"/>
        </w:rPr>
        <w:t>here are a variety of patients with disconnection syndromes, including complete and partial surgical callosotomies and congenital conditions</w:t>
      </w:r>
      <w:r>
        <w:rPr>
          <w:rFonts w:ascii="Times New Roman" w:hAnsi="Times New Roman" w:cs="Times New Roman"/>
          <w:sz w:val="24"/>
          <w:szCs w:val="24"/>
        </w:rPr>
        <w:t>,</w:t>
      </w:r>
      <w:r w:rsidR="00884055">
        <w:rPr>
          <w:rFonts w:ascii="Times New Roman" w:hAnsi="Times New Roman" w:cs="Times New Roman"/>
          <w:sz w:val="24"/>
          <w:szCs w:val="24"/>
        </w:rPr>
        <w:t xml:space="preserve"> such as </w:t>
      </w:r>
      <w:r>
        <w:rPr>
          <w:rFonts w:ascii="Times New Roman" w:hAnsi="Times New Roman" w:cs="Times New Roman"/>
          <w:sz w:val="24"/>
          <w:szCs w:val="24"/>
        </w:rPr>
        <w:t xml:space="preserve">agenesis of the corpus </w:t>
      </w:r>
      <w:r w:rsidR="00884055">
        <w:rPr>
          <w:rFonts w:ascii="Times New Roman" w:hAnsi="Times New Roman" w:cs="Times New Roman"/>
          <w:sz w:val="24"/>
          <w:szCs w:val="24"/>
        </w:rPr>
        <w:t>callos</w:t>
      </w:r>
      <w:r>
        <w:rPr>
          <w:rFonts w:ascii="Times New Roman" w:hAnsi="Times New Roman" w:cs="Times New Roman"/>
          <w:sz w:val="24"/>
          <w:szCs w:val="24"/>
        </w:rPr>
        <w:t>um (ACC)</w:t>
      </w:r>
      <w:r w:rsidR="00884055">
        <w:rPr>
          <w:rFonts w:ascii="Times New Roman" w:hAnsi="Times New Roman" w:cs="Times New Roman"/>
          <w:sz w:val="24"/>
          <w:szCs w:val="24"/>
        </w:rPr>
        <w:t>, in which the corpus callosum does not fully develop</w:t>
      </w:r>
      <w:r w:rsidR="00746933">
        <w:rPr>
          <w:rFonts w:ascii="Times New Roman" w:hAnsi="Times New Roman" w:cs="Times New Roman"/>
          <w:sz w:val="24"/>
          <w:szCs w:val="24"/>
        </w:rPr>
        <w:t>. There are multiple tracts that connect the two hemispheres; the largest is the corpus callosum, but some fibers cross at the anterior commissure, hippocampal commi</w:t>
      </w:r>
      <w:r w:rsidR="000A5B59">
        <w:rPr>
          <w:rFonts w:ascii="Times New Roman" w:hAnsi="Times New Roman" w:cs="Times New Roman"/>
          <w:sz w:val="24"/>
          <w:szCs w:val="24"/>
        </w:rPr>
        <w:t>ssure, and posterior commissure</w:t>
      </w:r>
      <w:r w:rsidR="00746933">
        <w:rPr>
          <w:rFonts w:ascii="Times New Roman" w:hAnsi="Times New Roman" w:cs="Times New Roman"/>
          <w:sz w:val="24"/>
          <w:szCs w:val="24"/>
        </w:rPr>
        <w:t>.</w:t>
      </w:r>
      <w:r w:rsidR="00776F76">
        <w:rPr>
          <w:rFonts w:ascii="Times New Roman" w:hAnsi="Times New Roman" w:cs="Times New Roman"/>
          <w:sz w:val="24"/>
          <w:szCs w:val="24"/>
        </w:rPr>
        <w:t xml:space="preserve"> </w:t>
      </w:r>
      <w:r w:rsidRPr="009C0AB3">
        <w:rPr>
          <w:rFonts w:ascii="Times New Roman" w:hAnsi="Times New Roman" w:cs="Times New Roman"/>
          <w:i/>
          <w:sz w:val="24"/>
          <w:szCs w:val="24"/>
        </w:rPr>
        <w:t>Note that t</w:t>
      </w:r>
      <w:r w:rsidR="00F81E56" w:rsidRPr="009C0AB3">
        <w:rPr>
          <w:rFonts w:ascii="Times New Roman" w:hAnsi="Times New Roman" w:cs="Times New Roman"/>
          <w:i/>
          <w:sz w:val="24"/>
          <w:szCs w:val="24"/>
        </w:rPr>
        <w:t>hese different varieties of disconnection may lead to different behavioral outcomes in this testing.</w:t>
      </w:r>
    </w:p>
    <w:p w14:paraId="78823E27" w14:textId="77777777" w:rsidR="00290F1F" w:rsidRDefault="00290F1F" w:rsidP="00290F1F">
      <w:pPr>
        <w:pStyle w:val="ListParagraph"/>
        <w:ind w:left="792"/>
        <w:rPr>
          <w:rFonts w:ascii="Times New Roman" w:hAnsi="Times New Roman" w:cs="Times New Roman"/>
          <w:sz w:val="24"/>
          <w:szCs w:val="24"/>
        </w:rPr>
      </w:pPr>
    </w:p>
    <w:p w14:paraId="5EB3F444" w14:textId="30E29C09" w:rsidR="003E086C" w:rsidRDefault="009A4DB7" w:rsidP="0074693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For</w:t>
      </w:r>
      <w:r w:rsidR="00F23157">
        <w:rPr>
          <w:rFonts w:ascii="Times New Roman" w:hAnsi="Times New Roman" w:cs="Times New Roman"/>
          <w:sz w:val="24"/>
          <w:szCs w:val="24"/>
        </w:rPr>
        <w:t xml:space="preserve"> the</w:t>
      </w:r>
      <w:r>
        <w:rPr>
          <w:rFonts w:ascii="Times New Roman" w:hAnsi="Times New Roman" w:cs="Times New Roman"/>
          <w:sz w:val="24"/>
          <w:szCs w:val="24"/>
        </w:rPr>
        <w:t xml:space="preserve"> purposes of this experiment, </w:t>
      </w:r>
      <w:r w:rsidR="00F23157">
        <w:rPr>
          <w:rFonts w:ascii="Times New Roman" w:hAnsi="Times New Roman" w:cs="Times New Roman"/>
          <w:sz w:val="24"/>
          <w:szCs w:val="24"/>
        </w:rPr>
        <w:t xml:space="preserve">preselect </w:t>
      </w:r>
      <w:r>
        <w:rPr>
          <w:rFonts w:ascii="Times New Roman" w:hAnsi="Times New Roman" w:cs="Times New Roman"/>
          <w:sz w:val="24"/>
          <w:szCs w:val="24"/>
        </w:rPr>
        <w:t>the patient</w:t>
      </w:r>
      <w:r w:rsidR="00F23157">
        <w:rPr>
          <w:rFonts w:ascii="Times New Roman" w:hAnsi="Times New Roman" w:cs="Times New Roman"/>
          <w:sz w:val="24"/>
          <w:szCs w:val="24"/>
        </w:rPr>
        <w:t xml:space="preserve"> </w:t>
      </w:r>
      <w:r>
        <w:rPr>
          <w:rFonts w:ascii="Times New Roman" w:hAnsi="Times New Roman" w:cs="Times New Roman"/>
          <w:sz w:val="24"/>
          <w:szCs w:val="24"/>
        </w:rPr>
        <w:t xml:space="preserve">through the use of </w:t>
      </w:r>
      <w:r w:rsidR="004F60FF">
        <w:rPr>
          <w:rFonts w:ascii="Times New Roman" w:hAnsi="Times New Roman" w:cs="Times New Roman"/>
          <w:sz w:val="24"/>
          <w:szCs w:val="24"/>
        </w:rPr>
        <w:t>neuroimaging to</w:t>
      </w:r>
      <w:r w:rsidR="00884055">
        <w:rPr>
          <w:rFonts w:ascii="Times New Roman" w:hAnsi="Times New Roman" w:cs="Times New Roman"/>
          <w:sz w:val="24"/>
          <w:szCs w:val="24"/>
        </w:rPr>
        <w:t xml:space="preserve"> confirm the absence of connecting fibers. </w:t>
      </w:r>
    </w:p>
    <w:p w14:paraId="37975B60" w14:textId="77777777" w:rsidR="00290F1F" w:rsidRDefault="00290F1F" w:rsidP="00290F1F">
      <w:pPr>
        <w:pStyle w:val="ListParagraph"/>
        <w:ind w:left="1224"/>
        <w:rPr>
          <w:rFonts w:ascii="Times New Roman" w:hAnsi="Times New Roman" w:cs="Times New Roman"/>
          <w:sz w:val="24"/>
          <w:szCs w:val="24"/>
        </w:rPr>
      </w:pPr>
    </w:p>
    <w:p w14:paraId="1502E0D5" w14:textId="6A9E86CF" w:rsidR="00746933" w:rsidRDefault="00A448A0" w:rsidP="004071D6">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Standard </w:t>
      </w:r>
      <w:r w:rsidR="006E1114">
        <w:rPr>
          <w:rFonts w:ascii="Times New Roman" w:hAnsi="Times New Roman" w:cs="Times New Roman"/>
          <w:sz w:val="24"/>
          <w:szCs w:val="24"/>
        </w:rPr>
        <w:t>MR</w:t>
      </w:r>
      <w:r w:rsidR="00E93C86">
        <w:rPr>
          <w:rFonts w:ascii="Times New Roman" w:hAnsi="Times New Roman" w:cs="Times New Roman"/>
          <w:sz w:val="24"/>
          <w:szCs w:val="24"/>
        </w:rPr>
        <w:t>I and</w:t>
      </w:r>
      <w:r w:rsidR="006E1114">
        <w:rPr>
          <w:rFonts w:ascii="Times New Roman" w:hAnsi="Times New Roman" w:cs="Times New Roman"/>
          <w:sz w:val="24"/>
          <w:szCs w:val="24"/>
        </w:rPr>
        <w:t xml:space="preserve"> d</w:t>
      </w:r>
      <w:r w:rsidR="00884055">
        <w:rPr>
          <w:rFonts w:ascii="Times New Roman" w:hAnsi="Times New Roman" w:cs="Times New Roman"/>
          <w:sz w:val="24"/>
          <w:szCs w:val="24"/>
        </w:rPr>
        <w:t>iffusion imaging, which can be used</w:t>
      </w:r>
      <w:r w:rsidR="00796F8A">
        <w:rPr>
          <w:rFonts w:ascii="Times New Roman" w:hAnsi="Times New Roman" w:cs="Times New Roman"/>
          <w:sz w:val="24"/>
          <w:szCs w:val="24"/>
        </w:rPr>
        <w:t xml:space="preserve"> to image white matter tracts, </w:t>
      </w:r>
      <w:r w:rsidR="003E086C">
        <w:rPr>
          <w:rFonts w:ascii="Times New Roman" w:hAnsi="Times New Roman" w:cs="Times New Roman"/>
          <w:sz w:val="24"/>
          <w:szCs w:val="24"/>
        </w:rPr>
        <w:t xml:space="preserve">are </w:t>
      </w:r>
      <w:r w:rsidR="00884055">
        <w:rPr>
          <w:rFonts w:ascii="Times New Roman" w:hAnsi="Times New Roman" w:cs="Times New Roman"/>
          <w:sz w:val="24"/>
          <w:szCs w:val="24"/>
        </w:rPr>
        <w:t>particularly useful. Knowing which connecting fibers are present in the patient help</w:t>
      </w:r>
      <w:r w:rsidR="00F23157">
        <w:rPr>
          <w:rFonts w:ascii="Times New Roman" w:hAnsi="Times New Roman" w:cs="Times New Roman"/>
          <w:sz w:val="24"/>
          <w:szCs w:val="24"/>
        </w:rPr>
        <w:t>s</w:t>
      </w:r>
      <w:r w:rsidR="00884055">
        <w:rPr>
          <w:rFonts w:ascii="Times New Roman" w:hAnsi="Times New Roman" w:cs="Times New Roman"/>
          <w:sz w:val="24"/>
          <w:szCs w:val="24"/>
        </w:rPr>
        <w:t xml:space="preserve"> </w:t>
      </w:r>
      <w:r w:rsidR="00F23157">
        <w:rPr>
          <w:rFonts w:ascii="Times New Roman" w:hAnsi="Times New Roman" w:cs="Times New Roman"/>
          <w:sz w:val="24"/>
          <w:szCs w:val="24"/>
        </w:rPr>
        <w:t>with</w:t>
      </w:r>
      <w:r w:rsidR="00746933">
        <w:rPr>
          <w:rFonts w:ascii="Times New Roman" w:hAnsi="Times New Roman" w:cs="Times New Roman"/>
          <w:sz w:val="24"/>
          <w:szCs w:val="24"/>
        </w:rPr>
        <w:t xml:space="preserve"> </w:t>
      </w:r>
      <w:r w:rsidR="00F23157">
        <w:rPr>
          <w:rFonts w:ascii="Times New Roman" w:hAnsi="Times New Roman" w:cs="Times New Roman"/>
          <w:sz w:val="24"/>
          <w:szCs w:val="24"/>
        </w:rPr>
        <w:t xml:space="preserve">the </w:t>
      </w:r>
      <w:r w:rsidR="00746933">
        <w:rPr>
          <w:rFonts w:ascii="Times New Roman" w:hAnsi="Times New Roman" w:cs="Times New Roman"/>
          <w:sz w:val="24"/>
          <w:szCs w:val="24"/>
        </w:rPr>
        <w:t>interpretation of the results.</w:t>
      </w:r>
      <w:r w:rsidR="004071D6">
        <w:rPr>
          <w:rFonts w:ascii="Times New Roman" w:hAnsi="Times New Roman" w:cs="Times New Roman"/>
          <w:sz w:val="24"/>
          <w:szCs w:val="24"/>
        </w:rPr>
        <w:t xml:space="preserve"> In th</w:t>
      </w:r>
      <w:r w:rsidR="00F23157">
        <w:rPr>
          <w:rFonts w:ascii="Times New Roman" w:hAnsi="Times New Roman" w:cs="Times New Roman"/>
          <w:sz w:val="24"/>
          <w:szCs w:val="24"/>
        </w:rPr>
        <w:t>is demonstration</w:t>
      </w:r>
      <w:r w:rsidR="004071D6">
        <w:rPr>
          <w:rFonts w:ascii="Times New Roman" w:hAnsi="Times New Roman" w:cs="Times New Roman"/>
          <w:sz w:val="24"/>
          <w:szCs w:val="24"/>
        </w:rPr>
        <w:t xml:space="preserve">, a </w:t>
      </w:r>
      <w:commentRangeStart w:id="6"/>
      <w:commentRangeStart w:id="7"/>
      <w:r w:rsidR="004071D6">
        <w:rPr>
          <w:rFonts w:ascii="Times New Roman" w:hAnsi="Times New Roman" w:cs="Times New Roman"/>
          <w:sz w:val="24"/>
          <w:szCs w:val="24"/>
        </w:rPr>
        <w:t xml:space="preserve">patient with </w:t>
      </w:r>
      <w:r w:rsidR="00F23157">
        <w:rPr>
          <w:rFonts w:ascii="Times New Roman" w:hAnsi="Times New Roman" w:cs="Times New Roman"/>
          <w:sz w:val="24"/>
          <w:szCs w:val="24"/>
        </w:rPr>
        <w:t xml:space="preserve">a </w:t>
      </w:r>
      <w:r w:rsidR="004071D6">
        <w:rPr>
          <w:rFonts w:ascii="Times New Roman" w:hAnsi="Times New Roman" w:cs="Times New Roman"/>
          <w:sz w:val="24"/>
          <w:szCs w:val="24"/>
        </w:rPr>
        <w:t>complete callosotomy</w:t>
      </w:r>
      <w:r w:rsidR="00F23157">
        <w:rPr>
          <w:rFonts w:ascii="Times New Roman" w:hAnsi="Times New Roman" w:cs="Times New Roman"/>
          <w:sz w:val="24"/>
          <w:szCs w:val="24"/>
        </w:rPr>
        <w:t xml:space="preserve"> </w:t>
      </w:r>
      <w:commentRangeEnd w:id="6"/>
      <w:r w:rsidR="00A0382A">
        <w:rPr>
          <w:rStyle w:val="CommentReference"/>
          <w:rFonts w:eastAsiaTheme="minorEastAsia"/>
        </w:rPr>
        <w:commentReference w:id="6"/>
      </w:r>
      <w:commentRangeEnd w:id="7"/>
      <w:r w:rsidR="00016A35">
        <w:rPr>
          <w:rStyle w:val="CommentReference"/>
          <w:rFonts w:eastAsiaTheme="minorEastAsia"/>
        </w:rPr>
        <w:commentReference w:id="7"/>
      </w:r>
      <w:r w:rsidR="00F23157">
        <w:rPr>
          <w:rFonts w:ascii="Times New Roman" w:hAnsi="Times New Roman" w:cs="Times New Roman"/>
          <w:sz w:val="24"/>
          <w:szCs w:val="24"/>
        </w:rPr>
        <w:t>has been selected</w:t>
      </w:r>
      <w:r w:rsidR="004071D6">
        <w:rPr>
          <w:rFonts w:ascii="Times New Roman" w:hAnsi="Times New Roman" w:cs="Times New Roman"/>
          <w:sz w:val="24"/>
          <w:szCs w:val="24"/>
        </w:rPr>
        <w:t>.</w:t>
      </w:r>
    </w:p>
    <w:p w14:paraId="4499396E" w14:textId="77777777" w:rsidR="00290F1F" w:rsidRDefault="00290F1F" w:rsidP="00290F1F">
      <w:pPr>
        <w:pStyle w:val="ListParagraph"/>
        <w:ind w:left="792"/>
        <w:rPr>
          <w:rFonts w:ascii="Times New Roman" w:hAnsi="Times New Roman" w:cs="Times New Roman"/>
          <w:sz w:val="24"/>
          <w:szCs w:val="24"/>
        </w:rPr>
      </w:pPr>
    </w:p>
    <w:p w14:paraId="7460FE39" w14:textId="7D61FE5B" w:rsidR="00A448A0" w:rsidRDefault="00A448A0" w:rsidP="0074693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Make sure that the patient has been fully informed of the research procedures and has signed all </w:t>
      </w:r>
      <w:r w:rsidR="00F23157">
        <w:rPr>
          <w:rFonts w:ascii="Times New Roman" w:hAnsi="Times New Roman" w:cs="Times New Roman"/>
          <w:sz w:val="24"/>
          <w:szCs w:val="24"/>
        </w:rPr>
        <w:t xml:space="preserve">the </w:t>
      </w:r>
      <w:r>
        <w:rPr>
          <w:rFonts w:ascii="Times New Roman" w:hAnsi="Times New Roman" w:cs="Times New Roman"/>
          <w:sz w:val="24"/>
          <w:szCs w:val="24"/>
        </w:rPr>
        <w:t xml:space="preserve">appropriate consent forms. </w:t>
      </w:r>
    </w:p>
    <w:p w14:paraId="453D1CB5" w14:textId="77777777" w:rsidR="00290F1F" w:rsidRDefault="00290F1F" w:rsidP="00290F1F">
      <w:pPr>
        <w:pStyle w:val="ListParagraph"/>
        <w:ind w:left="360"/>
        <w:rPr>
          <w:rFonts w:ascii="Times New Roman" w:hAnsi="Times New Roman" w:cs="Times New Roman"/>
          <w:sz w:val="24"/>
          <w:szCs w:val="24"/>
        </w:rPr>
      </w:pPr>
    </w:p>
    <w:p w14:paraId="38B4B19D" w14:textId="33941147" w:rsidR="00746933" w:rsidRDefault="00746933" w:rsidP="0074693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Data </w:t>
      </w:r>
      <w:r w:rsidR="00290F1F">
        <w:rPr>
          <w:rFonts w:ascii="Times New Roman" w:hAnsi="Times New Roman" w:cs="Times New Roman"/>
          <w:sz w:val="24"/>
          <w:szCs w:val="24"/>
        </w:rPr>
        <w:t>C</w:t>
      </w:r>
      <w:r>
        <w:rPr>
          <w:rFonts w:ascii="Times New Roman" w:hAnsi="Times New Roman" w:cs="Times New Roman"/>
          <w:sz w:val="24"/>
          <w:szCs w:val="24"/>
        </w:rPr>
        <w:t>ollection</w:t>
      </w:r>
    </w:p>
    <w:p w14:paraId="54832D3C" w14:textId="77777777" w:rsidR="00290F1F" w:rsidRDefault="00290F1F" w:rsidP="00290F1F">
      <w:pPr>
        <w:pStyle w:val="ListParagraph"/>
        <w:ind w:left="792"/>
        <w:rPr>
          <w:rFonts w:ascii="Times New Roman" w:hAnsi="Times New Roman" w:cs="Times New Roman"/>
          <w:sz w:val="24"/>
          <w:szCs w:val="24"/>
        </w:rPr>
      </w:pPr>
    </w:p>
    <w:p w14:paraId="3D3A5787" w14:textId="7AEB01A8" w:rsidR="00567A39" w:rsidRDefault="00567A39" w:rsidP="00567A3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In order to present visual stimuli to the left or right hemisphere alone, the stimuli must be properly presented to one visual field. </w:t>
      </w:r>
      <w:r w:rsidR="00A45202">
        <w:rPr>
          <w:rFonts w:ascii="Times New Roman" w:hAnsi="Times New Roman" w:cs="Times New Roman"/>
          <w:sz w:val="24"/>
          <w:szCs w:val="24"/>
        </w:rPr>
        <w:t xml:space="preserve">Note that this is not equivalent to presenting the stimuli to one eye. Each eye projects to both hemispheres of the brain; for example, the part of the left eye that sees the left visual field </w:t>
      </w:r>
      <w:r w:rsidR="00A62D16">
        <w:rPr>
          <w:rFonts w:ascii="Times New Roman" w:hAnsi="Times New Roman" w:cs="Times New Roman"/>
          <w:sz w:val="24"/>
          <w:szCs w:val="24"/>
        </w:rPr>
        <w:t>is</w:t>
      </w:r>
      <w:r w:rsidR="00A45202">
        <w:rPr>
          <w:rFonts w:ascii="Times New Roman" w:hAnsi="Times New Roman" w:cs="Times New Roman"/>
          <w:sz w:val="24"/>
          <w:szCs w:val="24"/>
        </w:rPr>
        <w:t xml:space="preserve"> processed by the right hemisphere, but the part of the left eye that processes the right visual field </w:t>
      </w:r>
      <w:r w:rsidR="00A62D16">
        <w:rPr>
          <w:rFonts w:ascii="Times New Roman" w:hAnsi="Times New Roman" w:cs="Times New Roman"/>
          <w:sz w:val="24"/>
          <w:szCs w:val="24"/>
        </w:rPr>
        <w:t>is</w:t>
      </w:r>
      <w:r w:rsidR="00A45202">
        <w:rPr>
          <w:rFonts w:ascii="Times New Roman" w:hAnsi="Times New Roman" w:cs="Times New Roman"/>
          <w:sz w:val="24"/>
          <w:szCs w:val="24"/>
        </w:rPr>
        <w:t xml:space="preserve"> seen by the left hemisphere. Therefore, to present an image to the left hemisphere, present</w:t>
      </w:r>
      <w:r w:rsidR="00A62D16">
        <w:rPr>
          <w:rFonts w:ascii="Times New Roman" w:hAnsi="Times New Roman" w:cs="Times New Roman"/>
          <w:sz w:val="24"/>
          <w:szCs w:val="24"/>
        </w:rPr>
        <w:t xml:space="preserve"> it</w:t>
      </w:r>
      <w:r w:rsidR="00A45202">
        <w:rPr>
          <w:rFonts w:ascii="Times New Roman" w:hAnsi="Times New Roman" w:cs="Times New Roman"/>
          <w:sz w:val="24"/>
          <w:szCs w:val="24"/>
        </w:rPr>
        <w:t xml:space="preserve"> entirely within the right visual field, </w:t>
      </w:r>
      <w:r w:rsidR="00A62D16">
        <w:rPr>
          <w:rFonts w:ascii="Times New Roman" w:hAnsi="Times New Roman" w:cs="Times New Roman"/>
          <w:sz w:val="24"/>
          <w:szCs w:val="24"/>
        </w:rPr>
        <w:t>which is</w:t>
      </w:r>
      <w:r w:rsidR="00A45202">
        <w:rPr>
          <w:rFonts w:ascii="Times New Roman" w:hAnsi="Times New Roman" w:cs="Times New Roman"/>
          <w:sz w:val="24"/>
          <w:szCs w:val="24"/>
        </w:rPr>
        <w:t xml:space="preserve"> to the right of where the patient is </w:t>
      </w:r>
      <w:r w:rsidR="0031700C">
        <w:rPr>
          <w:rFonts w:ascii="Times New Roman" w:hAnsi="Times New Roman" w:cs="Times New Roman"/>
          <w:sz w:val="24"/>
          <w:szCs w:val="24"/>
        </w:rPr>
        <w:t>looking</w:t>
      </w:r>
      <w:r w:rsidR="00A45202">
        <w:rPr>
          <w:rFonts w:ascii="Times New Roman" w:hAnsi="Times New Roman" w:cs="Times New Roman"/>
          <w:sz w:val="24"/>
          <w:szCs w:val="24"/>
        </w:rPr>
        <w:t xml:space="preserve">. </w:t>
      </w:r>
    </w:p>
    <w:p w14:paraId="476B3CB3" w14:textId="77777777" w:rsidR="00290F1F" w:rsidRDefault="00290F1F" w:rsidP="00290F1F">
      <w:pPr>
        <w:pStyle w:val="ListParagraph"/>
        <w:ind w:left="1224"/>
        <w:rPr>
          <w:rFonts w:ascii="Times New Roman" w:hAnsi="Times New Roman" w:cs="Times New Roman"/>
          <w:sz w:val="24"/>
          <w:szCs w:val="24"/>
        </w:rPr>
      </w:pPr>
    </w:p>
    <w:p w14:paraId="733498D5" w14:textId="7E54FC1B" w:rsidR="00A45202" w:rsidRDefault="00A45202" w:rsidP="00A4520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To achieve this lateralization, </w:t>
      </w:r>
      <w:r w:rsidR="0028389D">
        <w:rPr>
          <w:rFonts w:ascii="Times New Roman" w:hAnsi="Times New Roman" w:cs="Times New Roman"/>
          <w:sz w:val="24"/>
          <w:szCs w:val="24"/>
        </w:rPr>
        <w:t xml:space="preserve">use a chinrest </w:t>
      </w:r>
      <w:r>
        <w:rPr>
          <w:rFonts w:ascii="Times New Roman" w:hAnsi="Times New Roman" w:cs="Times New Roman"/>
          <w:sz w:val="24"/>
          <w:szCs w:val="24"/>
        </w:rPr>
        <w:t xml:space="preserve">to maintain </w:t>
      </w:r>
      <w:r w:rsidR="00C46643">
        <w:rPr>
          <w:rFonts w:ascii="Times New Roman" w:hAnsi="Times New Roman" w:cs="Times New Roman"/>
          <w:sz w:val="24"/>
          <w:szCs w:val="24"/>
        </w:rPr>
        <w:t xml:space="preserve">the eyes </w:t>
      </w:r>
      <w:ins w:id="8" w:author="BCI User" w:date="2015-06-01T16:03:00Z">
        <w:r w:rsidR="00BD1B87">
          <w:rPr>
            <w:rFonts w:ascii="Times New Roman" w:hAnsi="Times New Roman" w:cs="Times New Roman"/>
            <w:sz w:val="24"/>
            <w:szCs w:val="24"/>
          </w:rPr>
          <w:t>approximately 22 inches</w:t>
        </w:r>
      </w:ins>
      <w:del w:id="9" w:author="BCI User" w:date="2015-06-01T16:03:00Z">
        <w:r w:rsidR="00C46643" w:rsidDel="00BD1B87">
          <w:rPr>
            <w:rFonts w:ascii="Times New Roman" w:hAnsi="Times New Roman" w:cs="Times New Roman"/>
            <w:sz w:val="24"/>
            <w:szCs w:val="24"/>
          </w:rPr>
          <w:delText>at</w:delText>
        </w:r>
        <w:r w:rsidR="00C46643" w:rsidDel="00E83159">
          <w:rPr>
            <w:rFonts w:ascii="Times New Roman" w:hAnsi="Times New Roman" w:cs="Times New Roman"/>
            <w:sz w:val="24"/>
            <w:szCs w:val="24"/>
          </w:rPr>
          <w:delText xml:space="preserve"> </w:delText>
        </w:r>
        <w:r w:rsidDel="00BD1B87">
          <w:rPr>
            <w:rFonts w:ascii="Times New Roman" w:hAnsi="Times New Roman" w:cs="Times New Roman"/>
            <w:sz w:val="24"/>
            <w:szCs w:val="24"/>
          </w:rPr>
          <w:delText>a fixed distance</w:delText>
        </w:r>
      </w:del>
      <w:r>
        <w:rPr>
          <w:rFonts w:ascii="Times New Roman" w:hAnsi="Times New Roman" w:cs="Times New Roman"/>
          <w:sz w:val="24"/>
          <w:szCs w:val="24"/>
        </w:rPr>
        <w:t xml:space="preserve"> from the </w:t>
      </w:r>
      <w:r w:rsidR="00527C7C">
        <w:rPr>
          <w:rFonts w:ascii="Times New Roman" w:hAnsi="Times New Roman" w:cs="Times New Roman"/>
          <w:sz w:val="24"/>
          <w:szCs w:val="24"/>
        </w:rPr>
        <w:t xml:space="preserve">computer </w:t>
      </w:r>
      <w:r>
        <w:rPr>
          <w:rFonts w:ascii="Times New Roman" w:hAnsi="Times New Roman" w:cs="Times New Roman"/>
          <w:sz w:val="24"/>
          <w:szCs w:val="24"/>
        </w:rPr>
        <w:t xml:space="preserve">screen. Place the patient’s chin comfortably within the chinrest, facing the screen. </w:t>
      </w:r>
    </w:p>
    <w:p w14:paraId="78047A10" w14:textId="77777777" w:rsidR="00290F1F" w:rsidRDefault="00290F1F" w:rsidP="00290F1F">
      <w:pPr>
        <w:pStyle w:val="ListParagraph"/>
        <w:ind w:left="1224"/>
        <w:rPr>
          <w:rFonts w:ascii="Times New Roman" w:hAnsi="Times New Roman" w:cs="Times New Roman"/>
          <w:sz w:val="24"/>
          <w:szCs w:val="24"/>
        </w:rPr>
      </w:pPr>
    </w:p>
    <w:p w14:paraId="0C25A9F0" w14:textId="29CEBEBA" w:rsidR="00A45202" w:rsidRDefault="00A62D16" w:rsidP="0031700C">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Have a</w:t>
      </w:r>
      <w:r w:rsidR="00A45202">
        <w:rPr>
          <w:rFonts w:ascii="Times New Roman" w:hAnsi="Times New Roman" w:cs="Times New Roman"/>
          <w:sz w:val="24"/>
          <w:szCs w:val="24"/>
        </w:rPr>
        <w:t xml:space="preserve"> small cross remain in the center of the screen </w:t>
      </w:r>
      <w:r>
        <w:rPr>
          <w:rFonts w:ascii="Times New Roman" w:hAnsi="Times New Roman" w:cs="Times New Roman"/>
          <w:sz w:val="24"/>
          <w:szCs w:val="24"/>
        </w:rPr>
        <w:t>to</w:t>
      </w:r>
      <w:r w:rsidR="00A45202">
        <w:rPr>
          <w:rFonts w:ascii="Times New Roman" w:hAnsi="Times New Roman" w:cs="Times New Roman"/>
          <w:sz w:val="24"/>
          <w:szCs w:val="24"/>
        </w:rPr>
        <w:t xml:space="preserve"> provide a location for the patient to fixate </w:t>
      </w:r>
      <w:r>
        <w:rPr>
          <w:rFonts w:ascii="Times New Roman" w:hAnsi="Times New Roman" w:cs="Times New Roman"/>
          <w:sz w:val="24"/>
          <w:szCs w:val="24"/>
        </w:rPr>
        <w:t>their</w:t>
      </w:r>
      <w:r w:rsidR="00A45202">
        <w:rPr>
          <w:rFonts w:ascii="Times New Roman" w:hAnsi="Times New Roman" w:cs="Times New Roman"/>
          <w:sz w:val="24"/>
          <w:szCs w:val="24"/>
        </w:rPr>
        <w:t xml:space="preserve"> eyes. </w:t>
      </w:r>
    </w:p>
    <w:p w14:paraId="5ECBAC40" w14:textId="77777777" w:rsidR="00290F1F" w:rsidRDefault="00290F1F" w:rsidP="00290F1F">
      <w:pPr>
        <w:pStyle w:val="ListParagraph"/>
        <w:ind w:left="1224"/>
        <w:rPr>
          <w:rFonts w:ascii="Times New Roman" w:hAnsi="Times New Roman" w:cs="Times New Roman"/>
          <w:sz w:val="24"/>
          <w:szCs w:val="24"/>
        </w:rPr>
      </w:pPr>
    </w:p>
    <w:p w14:paraId="23A7369F" w14:textId="77777777" w:rsidR="00A62D16" w:rsidRDefault="006B32C6" w:rsidP="00A4520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Instruct the patient</w:t>
      </w:r>
      <w:r w:rsidR="00A45202">
        <w:rPr>
          <w:rFonts w:ascii="Times New Roman" w:hAnsi="Times New Roman" w:cs="Times New Roman"/>
          <w:sz w:val="24"/>
          <w:szCs w:val="24"/>
        </w:rPr>
        <w:t xml:space="preserve"> to maintain </w:t>
      </w:r>
      <w:r w:rsidR="00A62D16">
        <w:rPr>
          <w:rFonts w:ascii="Times New Roman" w:hAnsi="Times New Roman" w:cs="Times New Roman"/>
          <w:sz w:val="24"/>
          <w:szCs w:val="24"/>
        </w:rPr>
        <w:t xml:space="preserve">their </w:t>
      </w:r>
      <w:r w:rsidR="00A45202">
        <w:rPr>
          <w:rFonts w:ascii="Times New Roman" w:hAnsi="Times New Roman" w:cs="Times New Roman"/>
          <w:sz w:val="24"/>
          <w:szCs w:val="24"/>
        </w:rPr>
        <w:t>fixation on this cross throughout the experiment, even as images appear to the left or right side of it.</w:t>
      </w:r>
      <w:r>
        <w:rPr>
          <w:rFonts w:ascii="Times New Roman" w:hAnsi="Times New Roman" w:cs="Times New Roman"/>
          <w:sz w:val="24"/>
          <w:szCs w:val="24"/>
        </w:rPr>
        <w:t xml:space="preserve"> </w:t>
      </w:r>
    </w:p>
    <w:p w14:paraId="22077EBE" w14:textId="77777777" w:rsidR="00A62D16" w:rsidRPr="009C0AB3" w:rsidRDefault="00A62D16" w:rsidP="009C0AB3">
      <w:pPr>
        <w:pStyle w:val="ListParagraph"/>
        <w:rPr>
          <w:rFonts w:ascii="Times New Roman" w:hAnsi="Times New Roman" w:cs="Times New Roman"/>
          <w:sz w:val="24"/>
          <w:szCs w:val="24"/>
        </w:rPr>
      </w:pPr>
    </w:p>
    <w:p w14:paraId="398A4222" w14:textId="60E73C77" w:rsidR="00A45202" w:rsidRDefault="006B32C6" w:rsidP="00A4520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Explain to the patient that when an image appears, </w:t>
      </w:r>
      <w:r w:rsidR="00527C7C">
        <w:rPr>
          <w:rFonts w:ascii="Times New Roman" w:hAnsi="Times New Roman" w:cs="Times New Roman"/>
          <w:sz w:val="24"/>
          <w:szCs w:val="24"/>
        </w:rPr>
        <w:t xml:space="preserve">they </w:t>
      </w:r>
      <w:r>
        <w:rPr>
          <w:rFonts w:ascii="Times New Roman" w:hAnsi="Times New Roman" w:cs="Times New Roman"/>
          <w:sz w:val="24"/>
          <w:szCs w:val="24"/>
        </w:rPr>
        <w:t xml:space="preserve">should say the name of the object out loud. </w:t>
      </w:r>
    </w:p>
    <w:p w14:paraId="469BF794" w14:textId="77777777" w:rsidR="00290F1F" w:rsidRDefault="00290F1F" w:rsidP="00290F1F">
      <w:pPr>
        <w:pStyle w:val="ListParagraph"/>
        <w:ind w:left="792"/>
        <w:rPr>
          <w:rFonts w:ascii="Times New Roman" w:hAnsi="Times New Roman" w:cs="Times New Roman"/>
          <w:sz w:val="24"/>
          <w:szCs w:val="24"/>
        </w:rPr>
      </w:pPr>
    </w:p>
    <w:p w14:paraId="3E14D0CC" w14:textId="7E074704" w:rsidR="0031700C" w:rsidRDefault="00E932DB" w:rsidP="00E932DB">
      <w:pPr>
        <w:pStyle w:val="ListParagraph"/>
        <w:numPr>
          <w:ilvl w:val="1"/>
          <w:numId w:val="1"/>
        </w:numPr>
        <w:rPr>
          <w:rFonts w:ascii="Times New Roman" w:hAnsi="Times New Roman" w:cs="Times New Roman"/>
          <w:sz w:val="24"/>
          <w:szCs w:val="24"/>
        </w:rPr>
      </w:pPr>
      <w:commentRangeStart w:id="10"/>
      <w:r>
        <w:rPr>
          <w:rFonts w:ascii="Times New Roman" w:hAnsi="Times New Roman" w:cs="Times New Roman"/>
          <w:sz w:val="24"/>
          <w:szCs w:val="24"/>
        </w:rPr>
        <w:t xml:space="preserve">Present images </w:t>
      </w:r>
      <w:commentRangeEnd w:id="10"/>
      <w:r w:rsidR="00975121">
        <w:rPr>
          <w:rStyle w:val="CommentReference"/>
          <w:rFonts w:eastAsiaTheme="minorEastAsia"/>
        </w:rPr>
        <w:commentReference w:id="10"/>
      </w:r>
      <w:r w:rsidR="00F47B3F">
        <w:rPr>
          <w:rFonts w:ascii="Times New Roman" w:hAnsi="Times New Roman" w:cs="Times New Roman"/>
          <w:sz w:val="24"/>
          <w:szCs w:val="24"/>
        </w:rPr>
        <w:t xml:space="preserve">of well-known objects </w:t>
      </w:r>
      <w:r>
        <w:rPr>
          <w:rFonts w:ascii="Times New Roman" w:hAnsi="Times New Roman" w:cs="Times New Roman"/>
          <w:sz w:val="24"/>
          <w:szCs w:val="24"/>
        </w:rPr>
        <w:t xml:space="preserve">briefly on the left or right side of the screen to </w:t>
      </w:r>
      <w:r w:rsidR="00EE036B">
        <w:rPr>
          <w:rFonts w:ascii="Times New Roman" w:hAnsi="Times New Roman" w:cs="Times New Roman"/>
          <w:sz w:val="24"/>
          <w:szCs w:val="24"/>
        </w:rPr>
        <w:t>project</w:t>
      </w:r>
      <w:r>
        <w:rPr>
          <w:rFonts w:ascii="Times New Roman" w:hAnsi="Times New Roman" w:cs="Times New Roman"/>
          <w:sz w:val="24"/>
          <w:szCs w:val="24"/>
        </w:rPr>
        <w:t xml:space="preserve"> them to the right or left hemispheres of the brain, respectively.</w:t>
      </w:r>
      <w:ins w:id="11" w:author="BCI User" w:date="2015-06-01T16:03:00Z">
        <w:r w:rsidR="00835FCE">
          <w:rPr>
            <w:rFonts w:ascii="Times New Roman" w:hAnsi="Times New Roman" w:cs="Times New Roman"/>
            <w:sz w:val="24"/>
            <w:szCs w:val="24"/>
          </w:rPr>
          <w:t xml:space="preserve"> </w:t>
        </w:r>
      </w:ins>
      <w:commentRangeStart w:id="12"/>
      <w:ins w:id="13" w:author="BCI User" w:date="2015-06-01T16:04:00Z">
        <w:r w:rsidR="00835FCE">
          <w:rPr>
            <w:rFonts w:ascii="Times New Roman" w:hAnsi="Times New Roman" w:cs="Times New Roman"/>
            <w:sz w:val="24"/>
            <w:szCs w:val="24"/>
          </w:rPr>
          <w:t xml:space="preserve">Fifty images </w:t>
        </w:r>
      </w:ins>
      <w:ins w:id="14" w:author="Jacob Roundy" w:date="2015-06-03T10:52:00Z">
        <w:r w:rsidR="006721D9">
          <w:rPr>
            <w:rFonts w:ascii="Times New Roman" w:hAnsi="Times New Roman" w:cs="Times New Roman"/>
            <w:sz w:val="24"/>
            <w:szCs w:val="24"/>
          </w:rPr>
          <w:t>are</w:t>
        </w:r>
      </w:ins>
      <w:ins w:id="15" w:author="BCI User" w:date="2015-06-01T16:04:00Z">
        <w:r w:rsidR="00835FCE">
          <w:rPr>
            <w:rFonts w:ascii="Times New Roman" w:hAnsi="Times New Roman" w:cs="Times New Roman"/>
            <w:sz w:val="24"/>
            <w:szCs w:val="24"/>
          </w:rPr>
          <w:t xml:space="preserve"> presented in random order from a set of objects </w:t>
        </w:r>
      </w:ins>
      <w:ins w:id="16" w:author="BCI User" w:date="2015-06-01T16:05:00Z">
        <w:r w:rsidR="00835FCE">
          <w:rPr>
            <w:rFonts w:ascii="Times New Roman" w:hAnsi="Times New Roman" w:cs="Times New Roman"/>
            <w:sz w:val="24"/>
            <w:szCs w:val="24"/>
          </w:rPr>
          <w:t>that include easily recognizable drawings</w:t>
        </w:r>
      </w:ins>
      <w:ins w:id="17" w:author="Jacob Roundy" w:date="2015-06-03T10:53:00Z">
        <w:r w:rsidR="006721D9">
          <w:rPr>
            <w:rFonts w:ascii="Times New Roman" w:hAnsi="Times New Roman" w:cs="Times New Roman"/>
            <w:sz w:val="24"/>
            <w:szCs w:val="24"/>
          </w:rPr>
          <w:t>,</w:t>
        </w:r>
      </w:ins>
      <w:ins w:id="18" w:author="BCI User" w:date="2015-06-01T16:05:00Z">
        <w:r w:rsidR="00835FCE">
          <w:rPr>
            <w:rFonts w:ascii="Times New Roman" w:hAnsi="Times New Roman" w:cs="Times New Roman"/>
            <w:sz w:val="24"/>
            <w:szCs w:val="24"/>
          </w:rPr>
          <w:t xml:space="preserve"> such</w:t>
        </w:r>
      </w:ins>
      <w:ins w:id="19" w:author="BCI User" w:date="2015-06-01T16:04:00Z">
        <w:r w:rsidR="00835FCE">
          <w:rPr>
            <w:rFonts w:ascii="Times New Roman" w:hAnsi="Times New Roman" w:cs="Times New Roman"/>
            <w:sz w:val="24"/>
            <w:szCs w:val="24"/>
          </w:rPr>
          <w:t xml:space="preserve"> as</w:t>
        </w:r>
      </w:ins>
      <w:ins w:id="20" w:author="BCI User" w:date="2015-06-01T16:05:00Z">
        <w:r w:rsidR="00835FCE">
          <w:rPr>
            <w:rFonts w:ascii="Times New Roman" w:hAnsi="Times New Roman" w:cs="Times New Roman"/>
            <w:sz w:val="24"/>
            <w:szCs w:val="24"/>
          </w:rPr>
          <w:t xml:space="preserve"> </w:t>
        </w:r>
      </w:ins>
      <w:ins w:id="21" w:author="Jacob Roundy" w:date="2015-06-03T10:53:00Z">
        <w:r w:rsidR="006721D9">
          <w:rPr>
            <w:rFonts w:ascii="Times New Roman" w:hAnsi="Times New Roman" w:cs="Times New Roman"/>
            <w:sz w:val="24"/>
            <w:szCs w:val="24"/>
          </w:rPr>
          <w:t xml:space="preserve">an </w:t>
        </w:r>
      </w:ins>
      <w:ins w:id="22" w:author="BCI User" w:date="2015-06-01T16:05:00Z">
        <w:r w:rsidR="00835FCE">
          <w:rPr>
            <w:rFonts w:ascii="Times New Roman" w:hAnsi="Times New Roman" w:cs="Times New Roman"/>
            <w:sz w:val="24"/>
            <w:szCs w:val="24"/>
          </w:rPr>
          <w:t xml:space="preserve">apple, </w:t>
        </w:r>
      </w:ins>
      <w:ins w:id="23" w:author="Jacob Roundy" w:date="2015-06-03T10:53:00Z">
        <w:r w:rsidR="006721D9">
          <w:rPr>
            <w:rFonts w:ascii="Times New Roman" w:hAnsi="Times New Roman" w:cs="Times New Roman"/>
            <w:sz w:val="24"/>
            <w:szCs w:val="24"/>
          </w:rPr>
          <w:t xml:space="preserve">a </w:t>
        </w:r>
      </w:ins>
      <w:ins w:id="24" w:author="BCI User" w:date="2015-06-01T16:05:00Z">
        <w:r w:rsidR="00835FCE">
          <w:rPr>
            <w:rFonts w:ascii="Times New Roman" w:hAnsi="Times New Roman" w:cs="Times New Roman"/>
            <w:sz w:val="24"/>
            <w:szCs w:val="24"/>
          </w:rPr>
          <w:t xml:space="preserve">ball, </w:t>
        </w:r>
      </w:ins>
      <w:ins w:id="25" w:author="Jacob Roundy" w:date="2015-06-03T10:53:00Z">
        <w:r w:rsidR="006721D9">
          <w:rPr>
            <w:rFonts w:ascii="Times New Roman" w:hAnsi="Times New Roman" w:cs="Times New Roman"/>
            <w:sz w:val="24"/>
            <w:szCs w:val="24"/>
          </w:rPr>
          <w:t xml:space="preserve">a </w:t>
        </w:r>
      </w:ins>
      <w:ins w:id="26" w:author="BCI User" w:date="2015-06-01T16:05:00Z">
        <w:r w:rsidR="00835FCE">
          <w:rPr>
            <w:rFonts w:ascii="Times New Roman" w:hAnsi="Times New Roman" w:cs="Times New Roman"/>
            <w:sz w:val="24"/>
            <w:szCs w:val="24"/>
          </w:rPr>
          <w:t xml:space="preserve">broom, and </w:t>
        </w:r>
      </w:ins>
      <w:ins w:id="27" w:author="Jacob Roundy" w:date="2015-06-03T10:53:00Z">
        <w:r w:rsidR="006721D9">
          <w:rPr>
            <w:rFonts w:ascii="Times New Roman" w:hAnsi="Times New Roman" w:cs="Times New Roman"/>
            <w:sz w:val="24"/>
            <w:szCs w:val="24"/>
          </w:rPr>
          <w:t xml:space="preserve">a </w:t>
        </w:r>
      </w:ins>
      <w:ins w:id="28" w:author="BCI User" w:date="2015-06-01T16:05:00Z">
        <w:r w:rsidR="00835FCE">
          <w:rPr>
            <w:rFonts w:ascii="Times New Roman" w:hAnsi="Times New Roman" w:cs="Times New Roman"/>
            <w:sz w:val="24"/>
            <w:szCs w:val="24"/>
          </w:rPr>
          <w:t>chicken.</w:t>
        </w:r>
      </w:ins>
      <w:commentRangeEnd w:id="12"/>
      <w:ins w:id="29" w:author="BCI User" w:date="2015-06-01T16:06:00Z">
        <w:r w:rsidR="008A714F">
          <w:rPr>
            <w:rStyle w:val="CommentReference"/>
            <w:rFonts w:eastAsiaTheme="minorEastAsia"/>
          </w:rPr>
          <w:commentReference w:id="12"/>
        </w:r>
      </w:ins>
    </w:p>
    <w:p w14:paraId="6875CAEB" w14:textId="77777777" w:rsidR="00290F1F" w:rsidRDefault="00290F1F" w:rsidP="00290F1F">
      <w:pPr>
        <w:pStyle w:val="ListParagraph"/>
        <w:ind w:left="1224"/>
        <w:rPr>
          <w:rFonts w:ascii="Times New Roman" w:hAnsi="Times New Roman" w:cs="Times New Roman"/>
          <w:sz w:val="24"/>
          <w:szCs w:val="24"/>
        </w:rPr>
      </w:pPr>
    </w:p>
    <w:p w14:paraId="285D234D" w14:textId="6D9B49E2" w:rsidR="00E932DB" w:rsidRDefault="00BC63A2" w:rsidP="00E932DB">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Present t</w:t>
      </w:r>
      <w:r w:rsidR="00E932DB">
        <w:rPr>
          <w:rFonts w:ascii="Times New Roman" w:hAnsi="Times New Roman" w:cs="Times New Roman"/>
          <w:sz w:val="24"/>
          <w:szCs w:val="24"/>
        </w:rPr>
        <w:t>he images for less than 150 m</w:t>
      </w:r>
      <w:r>
        <w:rPr>
          <w:rFonts w:ascii="Times New Roman" w:hAnsi="Times New Roman" w:cs="Times New Roman"/>
          <w:sz w:val="24"/>
          <w:szCs w:val="24"/>
        </w:rPr>
        <w:t xml:space="preserve">s </w:t>
      </w:r>
      <w:r w:rsidR="00E932DB">
        <w:rPr>
          <w:rFonts w:ascii="Times New Roman" w:hAnsi="Times New Roman" w:cs="Times New Roman"/>
          <w:sz w:val="24"/>
          <w:szCs w:val="24"/>
        </w:rPr>
        <w:t xml:space="preserve">to ensure proper lateralization. </w:t>
      </w:r>
      <w:r w:rsidR="00FE3CC1">
        <w:rPr>
          <w:rFonts w:ascii="Times New Roman" w:hAnsi="Times New Roman" w:cs="Times New Roman"/>
          <w:sz w:val="24"/>
          <w:szCs w:val="24"/>
        </w:rPr>
        <w:t xml:space="preserve">This is enough time to see the stimulus, but fast enough so </w:t>
      </w:r>
      <w:r w:rsidR="00E932DB">
        <w:rPr>
          <w:rFonts w:ascii="Times New Roman" w:hAnsi="Times New Roman" w:cs="Times New Roman"/>
          <w:sz w:val="24"/>
          <w:szCs w:val="24"/>
        </w:rPr>
        <w:t xml:space="preserve">the patient </w:t>
      </w:r>
      <w:r>
        <w:rPr>
          <w:rFonts w:ascii="Times New Roman" w:hAnsi="Times New Roman" w:cs="Times New Roman"/>
          <w:sz w:val="24"/>
          <w:szCs w:val="24"/>
        </w:rPr>
        <w:t>is</w:t>
      </w:r>
      <w:r w:rsidR="00E932DB">
        <w:rPr>
          <w:rFonts w:ascii="Times New Roman" w:hAnsi="Times New Roman" w:cs="Times New Roman"/>
          <w:sz w:val="24"/>
          <w:szCs w:val="24"/>
        </w:rPr>
        <w:t>n</w:t>
      </w:r>
      <w:r>
        <w:rPr>
          <w:rFonts w:ascii="Times New Roman" w:hAnsi="Times New Roman" w:cs="Times New Roman"/>
          <w:sz w:val="24"/>
          <w:szCs w:val="24"/>
        </w:rPr>
        <w:t>’</w:t>
      </w:r>
      <w:r w:rsidR="00E932DB">
        <w:rPr>
          <w:rFonts w:ascii="Times New Roman" w:hAnsi="Times New Roman" w:cs="Times New Roman"/>
          <w:sz w:val="24"/>
          <w:szCs w:val="24"/>
        </w:rPr>
        <w:t>t able to move their eyes to see the stimulus in central vision.</w:t>
      </w:r>
    </w:p>
    <w:p w14:paraId="09F697A1" w14:textId="77777777" w:rsidR="00290F1F" w:rsidRDefault="00290F1F" w:rsidP="00290F1F">
      <w:pPr>
        <w:pStyle w:val="ListParagraph"/>
        <w:ind w:left="1224"/>
        <w:rPr>
          <w:rFonts w:ascii="Times New Roman" w:hAnsi="Times New Roman" w:cs="Times New Roman"/>
          <w:sz w:val="24"/>
          <w:szCs w:val="24"/>
        </w:rPr>
      </w:pPr>
    </w:p>
    <w:p w14:paraId="159C7F3B" w14:textId="0FD85F3E" w:rsidR="00E932DB" w:rsidRDefault="001B0ED3" w:rsidP="00E932DB">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Ask the patient to name the objects presented on the screen</w:t>
      </w:r>
      <w:r w:rsidR="00E353D7">
        <w:rPr>
          <w:rFonts w:ascii="Times New Roman" w:hAnsi="Times New Roman" w:cs="Times New Roman"/>
          <w:sz w:val="24"/>
          <w:szCs w:val="24"/>
        </w:rPr>
        <w:t xml:space="preserve"> out loud</w:t>
      </w:r>
      <w:r w:rsidR="008731B9">
        <w:rPr>
          <w:rFonts w:ascii="Times New Roman" w:hAnsi="Times New Roman" w:cs="Times New Roman"/>
          <w:sz w:val="24"/>
          <w:szCs w:val="24"/>
        </w:rPr>
        <w:t>, and record the</w:t>
      </w:r>
      <w:r w:rsidR="00BC63A2">
        <w:rPr>
          <w:rFonts w:ascii="Times New Roman" w:hAnsi="Times New Roman" w:cs="Times New Roman"/>
          <w:sz w:val="24"/>
          <w:szCs w:val="24"/>
        </w:rPr>
        <w:t>ir</w:t>
      </w:r>
      <w:r w:rsidR="008731B9">
        <w:rPr>
          <w:rFonts w:ascii="Times New Roman" w:hAnsi="Times New Roman" w:cs="Times New Roman"/>
          <w:sz w:val="24"/>
          <w:szCs w:val="24"/>
        </w:rPr>
        <w:t xml:space="preserve"> responses</w:t>
      </w:r>
      <w:r>
        <w:rPr>
          <w:rFonts w:ascii="Times New Roman" w:hAnsi="Times New Roman" w:cs="Times New Roman"/>
          <w:sz w:val="24"/>
          <w:szCs w:val="24"/>
        </w:rPr>
        <w:t xml:space="preserve">. This is a test of verbal linguistic capability and should reveal the differences in speaking ability between the hemispheres. </w:t>
      </w:r>
    </w:p>
    <w:p w14:paraId="5423B170" w14:textId="77777777" w:rsidR="00290F1F" w:rsidRDefault="00290F1F" w:rsidP="00290F1F">
      <w:pPr>
        <w:pStyle w:val="ListParagraph"/>
        <w:ind w:left="1224"/>
        <w:rPr>
          <w:rFonts w:ascii="Times New Roman" w:hAnsi="Times New Roman" w:cs="Times New Roman"/>
          <w:sz w:val="24"/>
          <w:szCs w:val="24"/>
        </w:rPr>
      </w:pPr>
    </w:p>
    <w:p w14:paraId="113954B6" w14:textId="796E4E2C" w:rsidR="00715D2D" w:rsidRPr="00715D2D" w:rsidRDefault="001B0ED3" w:rsidP="00715D2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If the patient is unable to name any of the objects, ask the patient to draw the object, without looking at the paper, with the hand ipsilateral to </w:t>
      </w:r>
      <w:r w:rsidR="004725FF">
        <w:rPr>
          <w:rFonts w:ascii="Times New Roman" w:hAnsi="Times New Roman" w:cs="Times New Roman"/>
          <w:sz w:val="24"/>
          <w:szCs w:val="24"/>
        </w:rPr>
        <w:t xml:space="preserve">(on the same side as) </w:t>
      </w:r>
      <w:r>
        <w:rPr>
          <w:rFonts w:ascii="Times New Roman" w:hAnsi="Times New Roman" w:cs="Times New Roman"/>
          <w:sz w:val="24"/>
          <w:szCs w:val="24"/>
        </w:rPr>
        <w:t>the stimulus. This serves as a non-linguistic measur</w:t>
      </w:r>
      <w:r w:rsidR="00715D2D">
        <w:rPr>
          <w:rFonts w:ascii="Times New Roman" w:hAnsi="Times New Roman" w:cs="Times New Roman"/>
          <w:sz w:val="24"/>
          <w:szCs w:val="24"/>
        </w:rPr>
        <w:t>e of knowledge of the stimulus.</w:t>
      </w:r>
    </w:p>
    <w:p w14:paraId="785AE722" w14:textId="77777777" w:rsidR="00290F1F" w:rsidRDefault="00290F1F" w:rsidP="00290F1F">
      <w:pPr>
        <w:pStyle w:val="ListParagraph"/>
        <w:ind w:left="1728"/>
        <w:rPr>
          <w:rFonts w:ascii="Times New Roman" w:hAnsi="Times New Roman" w:cs="Times New Roman"/>
          <w:sz w:val="24"/>
          <w:szCs w:val="24"/>
        </w:rPr>
      </w:pPr>
    </w:p>
    <w:p w14:paraId="164231A3" w14:textId="630779FC" w:rsidR="001B0ED3" w:rsidRDefault="001B0ED3" w:rsidP="001B0ED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The hand </w:t>
      </w:r>
      <w:r w:rsidR="00922BF7">
        <w:rPr>
          <w:rFonts w:ascii="Times New Roman" w:hAnsi="Times New Roman" w:cs="Times New Roman"/>
          <w:sz w:val="24"/>
          <w:szCs w:val="24"/>
        </w:rPr>
        <w:t xml:space="preserve">ipsilateral </w:t>
      </w:r>
      <w:r w:rsidR="00EB48C2">
        <w:rPr>
          <w:rFonts w:ascii="Times New Roman" w:hAnsi="Times New Roman" w:cs="Times New Roman"/>
          <w:sz w:val="24"/>
          <w:szCs w:val="24"/>
        </w:rPr>
        <w:t>to</w:t>
      </w:r>
      <w:r w:rsidR="00922BF7">
        <w:rPr>
          <w:rFonts w:ascii="Times New Roman" w:hAnsi="Times New Roman" w:cs="Times New Roman"/>
          <w:sz w:val="24"/>
          <w:szCs w:val="24"/>
        </w:rPr>
        <w:t xml:space="preserve"> the stimulus </w:t>
      </w:r>
      <w:r>
        <w:rPr>
          <w:rFonts w:ascii="Times New Roman" w:hAnsi="Times New Roman" w:cs="Times New Roman"/>
          <w:sz w:val="24"/>
          <w:szCs w:val="24"/>
        </w:rPr>
        <w:t xml:space="preserve">is controlled by the </w:t>
      </w:r>
      <w:r w:rsidR="00796F8A">
        <w:rPr>
          <w:rFonts w:ascii="Times New Roman" w:hAnsi="Times New Roman" w:cs="Times New Roman"/>
          <w:sz w:val="24"/>
          <w:szCs w:val="24"/>
        </w:rPr>
        <w:t>hemisphere that</w:t>
      </w:r>
      <w:r>
        <w:rPr>
          <w:rFonts w:ascii="Times New Roman" w:hAnsi="Times New Roman" w:cs="Times New Roman"/>
          <w:sz w:val="24"/>
          <w:szCs w:val="24"/>
        </w:rPr>
        <w:t xml:space="preserve"> saw the stimulus. </w:t>
      </w:r>
      <w:r w:rsidR="00922BF7">
        <w:rPr>
          <w:rFonts w:ascii="Times New Roman" w:hAnsi="Times New Roman" w:cs="Times New Roman"/>
          <w:sz w:val="24"/>
          <w:szCs w:val="24"/>
        </w:rPr>
        <w:t xml:space="preserve">For example, when the stimulus is presented in the left visual field, it is processed by the right hemisphere. The right hemisphere is largely responsible for the control of the left hand. </w:t>
      </w:r>
    </w:p>
    <w:p w14:paraId="5261EE33" w14:textId="77777777" w:rsidR="00290F1F" w:rsidRDefault="00290F1F" w:rsidP="00290F1F">
      <w:pPr>
        <w:pStyle w:val="ListParagraph"/>
        <w:ind w:left="1728"/>
        <w:rPr>
          <w:rFonts w:ascii="Times New Roman" w:hAnsi="Times New Roman" w:cs="Times New Roman"/>
          <w:sz w:val="24"/>
          <w:szCs w:val="24"/>
        </w:rPr>
      </w:pPr>
    </w:p>
    <w:p w14:paraId="3680D57F" w14:textId="22250C56" w:rsidR="001B0ED3" w:rsidRDefault="00BC63A2" w:rsidP="001B0ED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Make sure</w:t>
      </w:r>
      <w:r w:rsidR="00922BF7">
        <w:rPr>
          <w:rFonts w:ascii="Times New Roman" w:hAnsi="Times New Roman" w:cs="Times New Roman"/>
          <w:sz w:val="24"/>
          <w:szCs w:val="24"/>
        </w:rPr>
        <w:t xml:space="preserve"> the patient does not look at the</w:t>
      </w:r>
      <w:r>
        <w:rPr>
          <w:rFonts w:ascii="Times New Roman" w:hAnsi="Times New Roman" w:cs="Times New Roman"/>
          <w:sz w:val="24"/>
          <w:szCs w:val="24"/>
        </w:rPr>
        <w:t>ir</w:t>
      </w:r>
      <w:r w:rsidR="00922BF7">
        <w:rPr>
          <w:rFonts w:ascii="Times New Roman" w:hAnsi="Times New Roman" w:cs="Times New Roman"/>
          <w:sz w:val="24"/>
          <w:szCs w:val="24"/>
        </w:rPr>
        <w:t xml:space="preserve"> hand while it is drawing to maintain the isolation of the stimulus to one hemisphere. </w:t>
      </w:r>
    </w:p>
    <w:p w14:paraId="11FBF545" w14:textId="77777777" w:rsidR="00290F1F" w:rsidRDefault="00290F1F" w:rsidP="00290F1F">
      <w:pPr>
        <w:pStyle w:val="ListParagraph"/>
        <w:ind w:left="1728"/>
        <w:rPr>
          <w:rFonts w:ascii="Times New Roman" w:hAnsi="Times New Roman" w:cs="Times New Roman"/>
          <w:sz w:val="24"/>
          <w:szCs w:val="24"/>
        </w:rPr>
      </w:pPr>
    </w:p>
    <w:p w14:paraId="40E3A09C" w14:textId="54DE496F" w:rsidR="00D11493" w:rsidRPr="00D11493" w:rsidRDefault="00D11493" w:rsidP="00D1149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When the patient finishes drawing an object, ask </w:t>
      </w:r>
      <w:r w:rsidR="00166DA7">
        <w:rPr>
          <w:rFonts w:ascii="Times New Roman" w:hAnsi="Times New Roman" w:cs="Times New Roman"/>
          <w:sz w:val="24"/>
          <w:szCs w:val="24"/>
        </w:rPr>
        <w:t>them</w:t>
      </w:r>
      <w:r>
        <w:rPr>
          <w:rFonts w:ascii="Times New Roman" w:hAnsi="Times New Roman" w:cs="Times New Roman"/>
          <w:sz w:val="24"/>
          <w:szCs w:val="24"/>
        </w:rPr>
        <w:t xml:space="preserve"> to look at the object and </w:t>
      </w:r>
      <w:r w:rsidR="00B43B67">
        <w:rPr>
          <w:rFonts w:ascii="Times New Roman" w:hAnsi="Times New Roman" w:cs="Times New Roman"/>
          <w:sz w:val="24"/>
          <w:szCs w:val="24"/>
        </w:rPr>
        <w:t>say</w:t>
      </w:r>
      <w:r>
        <w:rPr>
          <w:rFonts w:ascii="Times New Roman" w:hAnsi="Times New Roman" w:cs="Times New Roman"/>
          <w:sz w:val="24"/>
          <w:szCs w:val="24"/>
        </w:rPr>
        <w:t xml:space="preserve"> what it is</w:t>
      </w:r>
      <w:r w:rsidR="00B43B67">
        <w:rPr>
          <w:rFonts w:ascii="Times New Roman" w:hAnsi="Times New Roman" w:cs="Times New Roman"/>
          <w:sz w:val="24"/>
          <w:szCs w:val="24"/>
        </w:rPr>
        <w:t xml:space="preserve"> out loud</w:t>
      </w:r>
      <w:r>
        <w:rPr>
          <w:rFonts w:ascii="Times New Roman" w:hAnsi="Times New Roman" w:cs="Times New Roman"/>
          <w:sz w:val="24"/>
          <w:szCs w:val="24"/>
        </w:rPr>
        <w:t>. This confirm</w:t>
      </w:r>
      <w:r w:rsidR="00B43B67">
        <w:rPr>
          <w:rFonts w:ascii="Times New Roman" w:hAnsi="Times New Roman" w:cs="Times New Roman"/>
          <w:sz w:val="24"/>
          <w:szCs w:val="24"/>
        </w:rPr>
        <w:t>s</w:t>
      </w:r>
      <w:r>
        <w:rPr>
          <w:rFonts w:ascii="Times New Roman" w:hAnsi="Times New Roman" w:cs="Times New Roman"/>
          <w:sz w:val="24"/>
          <w:szCs w:val="24"/>
        </w:rPr>
        <w:t xml:space="preserve"> that the patient knows the name of the object when it is presented in central vision, even if </w:t>
      </w:r>
      <w:r w:rsidR="00B43B67">
        <w:rPr>
          <w:rFonts w:ascii="Times New Roman" w:hAnsi="Times New Roman" w:cs="Times New Roman"/>
          <w:sz w:val="24"/>
          <w:szCs w:val="24"/>
        </w:rPr>
        <w:t>they</w:t>
      </w:r>
      <w:r>
        <w:rPr>
          <w:rFonts w:ascii="Times New Roman" w:hAnsi="Times New Roman" w:cs="Times New Roman"/>
          <w:sz w:val="24"/>
          <w:szCs w:val="24"/>
        </w:rPr>
        <w:t xml:space="preserve"> </w:t>
      </w:r>
      <w:r w:rsidR="00B43B67">
        <w:rPr>
          <w:rFonts w:ascii="Times New Roman" w:hAnsi="Times New Roman" w:cs="Times New Roman"/>
          <w:sz w:val="24"/>
          <w:szCs w:val="24"/>
        </w:rPr>
        <w:t>are</w:t>
      </w:r>
      <w:r>
        <w:rPr>
          <w:rFonts w:ascii="Times New Roman" w:hAnsi="Times New Roman" w:cs="Times New Roman"/>
          <w:sz w:val="24"/>
          <w:szCs w:val="24"/>
        </w:rPr>
        <w:t xml:space="preserve"> unable to name it when it is presented to a single hemisphere.   </w:t>
      </w:r>
    </w:p>
    <w:p w14:paraId="09FD0A46" w14:textId="77777777" w:rsidR="00290F1F" w:rsidRDefault="00290F1F" w:rsidP="00290F1F">
      <w:pPr>
        <w:pStyle w:val="ListParagraph"/>
        <w:ind w:left="360"/>
        <w:rPr>
          <w:rFonts w:ascii="Times New Roman" w:hAnsi="Times New Roman" w:cs="Times New Roman"/>
          <w:sz w:val="24"/>
          <w:szCs w:val="24"/>
        </w:rPr>
      </w:pPr>
    </w:p>
    <w:p w14:paraId="29D94922" w14:textId="738BB478" w:rsidR="00EE3818" w:rsidRDefault="00EE3818" w:rsidP="00D240F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Control </w:t>
      </w:r>
      <w:r w:rsidR="00290F1F">
        <w:rPr>
          <w:rFonts w:ascii="Times New Roman" w:hAnsi="Times New Roman" w:cs="Times New Roman"/>
          <w:sz w:val="24"/>
          <w:szCs w:val="24"/>
        </w:rPr>
        <w:t>P</w:t>
      </w:r>
      <w:r>
        <w:rPr>
          <w:rFonts w:ascii="Times New Roman" w:hAnsi="Times New Roman" w:cs="Times New Roman"/>
          <w:sz w:val="24"/>
          <w:szCs w:val="24"/>
        </w:rPr>
        <w:t>opulation</w:t>
      </w:r>
    </w:p>
    <w:p w14:paraId="4B7FC75E" w14:textId="77777777" w:rsidR="00290F1F" w:rsidRDefault="00290F1F" w:rsidP="00290F1F">
      <w:pPr>
        <w:pStyle w:val="ListParagraph"/>
        <w:ind w:left="792"/>
        <w:rPr>
          <w:rFonts w:ascii="Times New Roman" w:hAnsi="Times New Roman" w:cs="Times New Roman"/>
          <w:sz w:val="24"/>
          <w:szCs w:val="24"/>
        </w:rPr>
      </w:pPr>
    </w:p>
    <w:p w14:paraId="0FD774B9" w14:textId="315FF0BA" w:rsidR="00EE3818" w:rsidRDefault="00EE3818" w:rsidP="00EE381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Recruit 20 participants of the same age and gender as the patient, </w:t>
      </w:r>
      <w:commentRangeStart w:id="30"/>
      <w:r>
        <w:rPr>
          <w:rFonts w:ascii="Times New Roman" w:hAnsi="Times New Roman" w:cs="Times New Roman"/>
          <w:sz w:val="24"/>
          <w:szCs w:val="24"/>
        </w:rPr>
        <w:t>matched for intelligence</w:t>
      </w:r>
      <w:commentRangeEnd w:id="30"/>
      <w:r w:rsidR="00F235A1">
        <w:rPr>
          <w:rStyle w:val="CommentReference"/>
          <w:rFonts w:eastAsiaTheme="minorEastAsia"/>
        </w:rPr>
        <w:commentReference w:id="30"/>
      </w:r>
      <w:ins w:id="31" w:author="BCI User" w:date="2015-06-01T16:07:00Z">
        <w:r w:rsidR="008A714F">
          <w:rPr>
            <w:rFonts w:ascii="Times New Roman" w:hAnsi="Times New Roman" w:cs="Times New Roman"/>
            <w:sz w:val="24"/>
            <w:szCs w:val="24"/>
          </w:rPr>
          <w:t>, using scores on the Wechsler Adult Intelligence Scale (WAIS)</w:t>
        </w:r>
      </w:ins>
      <w:r>
        <w:rPr>
          <w:rFonts w:ascii="Times New Roman" w:hAnsi="Times New Roman" w:cs="Times New Roman"/>
          <w:sz w:val="24"/>
          <w:szCs w:val="24"/>
        </w:rPr>
        <w:t>.</w:t>
      </w:r>
    </w:p>
    <w:p w14:paraId="001033E0" w14:textId="77777777" w:rsidR="00290F1F" w:rsidRDefault="00290F1F" w:rsidP="00290F1F">
      <w:pPr>
        <w:pStyle w:val="ListParagraph"/>
        <w:ind w:left="792"/>
        <w:rPr>
          <w:rFonts w:ascii="Times New Roman" w:hAnsi="Times New Roman" w:cs="Times New Roman"/>
          <w:sz w:val="24"/>
          <w:szCs w:val="24"/>
        </w:rPr>
      </w:pPr>
    </w:p>
    <w:p w14:paraId="047BA8F5" w14:textId="38A9CB13" w:rsidR="00EE3818" w:rsidRDefault="00EE3818" w:rsidP="00EE381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Repeat the procedure for </w:t>
      </w:r>
      <w:commentRangeStart w:id="32"/>
      <w:commentRangeStart w:id="33"/>
      <w:r>
        <w:rPr>
          <w:rFonts w:ascii="Times New Roman" w:hAnsi="Times New Roman" w:cs="Times New Roman"/>
          <w:sz w:val="24"/>
          <w:szCs w:val="24"/>
        </w:rPr>
        <w:t>each control participant</w:t>
      </w:r>
      <w:commentRangeEnd w:id="32"/>
      <w:r w:rsidR="00975121">
        <w:rPr>
          <w:rStyle w:val="CommentReference"/>
          <w:rFonts w:eastAsiaTheme="minorEastAsia"/>
        </w:rPr>
        <w:commentReference w:id="32"/>
      </w:r>
      <w:r>
        <w:rPr>
          <w:rFonts w:ascii="Times New Roman" w:hAnsi="Times New Roman" w:cs="Times New Roman"/>
          <w:sz w:val="24"/>
          <w:szCs w:val="24"/>
        </w:rPr>
        <w:t>.</w:t>
      </w:r>
      <w:commentRangeEnd w:id="33"/>
      <w:r w:rsidR="00E377D1">
        <w:rPr>
          <w:rStyle w:val="CommentReference"/>
          <w:rFonts w:eastAsiaTheme="minorEastAsia"/>
        </w:rPr>
        <w:commentReference w:id="33"/>
      </w:r>
    </w:p>
    <w:p w14:paraId="08A2B9DF" w14:textId="77777777" w:rsidR="00290F1F" w:rsidRDefault="00290F1F" w:rsidP="00290F1F">
      <w:pPr>
        <w:pStyle w:val="ListParagraph"/>
        <w:ind w:left="360"/>
        <w:rPr>
          <w:rFonts w:ascii="Times New Roman" w:hAnsi="Times New Roman" w:cs="Times New Roman"/>
          <w:sz w:val="24"/>
          <w:szCs w:val="24"/>
        </w:rPr>
      </w:pPr>
    </w:p>
    <w:p w14:paraId="5EA01364" w14:textId="5D562A6A" w:rsidR="0031700C" w:rsidRDefault="00290F1F" w:rsidP="00D240F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Data A</w:t>
      </w:r>
      <w:r w:rsidR="00BB39E5">
        <w:rPr>
          <w:rFonts w:ascii="Times New Roman" w:hAnsi="Times New Roman" w:cs="Times New Roman"/>
          <w:sz w:val="24"/>
          <w:szCs w:val="24"/>
        </w:rPr>
        <w:t>nalysis</w:t>
      </w:r>
    </w:p>
    <w:p w14:paraId="65C15AE8" w14:textId="77777777" w:rsidR="00290F1F" w:rsidRDefault="00290F1F" w:rsidP="00290F1F">
      <w:pPr>
        <w:pStyle w:val="ListParagraph"/>
        <w:ind w:left="792"/>
        <w:rPr>
          <w:rFonts w:ascii="Times New Roman" w:hAnsi="Times New Roman" w:cs="Times New Roman"/>
          <w:sz w:val="24"/>
          <w:szCs w:val="24"/>
        </w:rPr>
      </w:pPr>
    </w:p>
    <w:p w14:paraId="5FCFFFDA" w14:textId="783C59A3" w:rsidR="00D8223B" w:rsidRDefault="00661BB0" w:rsidP="00113944">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To analyze the patient’s performance, </w:t>
      </w:r>
      <w:commentRangeStart w:id="34"/>
      <w:del w:id="35" w:author="BCI User" w:date="2015-06-02T10:28:00Z">
        <w:r w:rsidR="006C1D2A" w:rsidDel="00A55BDC">
          <w:rPr>
            <w:rFonts w:ascii="Times New Roman" w:hAnsi="Times New Roman" w:cs="Times New Roman"/>
            <w:sz w:val="24"/>
            <w:szCs w:val="24"/>
          </w:rPr>
          <w:delText xml:space="preserve">statistically </w:delText>
        </w:r>
      </w:del>
      <w:r w:rsidR="006C1D2A">
        <w:rPr>
          <w:rFonts w:ascii="Times New Roman" w:hAnsi="Times New Roman" w:cs="Times New Roman"/>
          <w:sz w:val="24"/>
          <w:szCs w:val="24"/>
        </w:rPr>
        <w:t xml:space="preserve">compare the </w:t>
      </w:r>
      <w:r>
        <w:rPr>
          <w:rFonts w:ascii="Times New Roman" w:hAnsi="Times New Roman" w:cs="Times New Roman"/>
          <w:sz w:val="24"/>
          <w:szCs w:val="24"/>
        </w:rPr>
        <w:t>d</w:t>
      </w:r>
      <w:r w:rsidR="00D240F5">
        <w:rPr>
          <w:rFonts w:ascii="Times New Roman" w:hAnsi="Times New Roman" w:cs="Times New Roman"/>
          <w:sz w:val="24"/>
          <w:szCs w:val="24"/>
        </w:rPr>
        <w:t xml:space="preserve">ata </w:t>
      </w:r>
      <w:commentRangeEnd w:id="34"/>
      <w:r w:rsidR="00241BF6">
        <w:rPr>
          <w:rStyle w:val="CommentReference"/>
          <w:rFonts w:eastAsiaTheme="minorEastAsia"/>
        </w:rPr>
        <w:commentReference w:id="34"/>
      </w:r>
      <w:r w:rsidR="00D240F5">
        <w:rPr>
          <w:rFonts w:ascii="Times New Roman" w:hAnsi="Times New Roman" w:cs="Times New Roman"/>
          <w:sz w:val="24"/>
          <w:szCs w:val="24"/>
        </w:rPr>
        <w:t>from the left and right visual half</w:t>
      </w:r>
      <w:r w:rsidR="006C1D2A">
        <w:rPr>
          <w:rFonts w:ascii="Times New Roman" w:hAnsi="Times New Roman" w:cs="Times New Roman"/>
          <w:sz w:val="24"/>
          <w:szCs w:val="24"/>
        </w:rPr>
        <w:t>-</w:t>
      </w:r>
      <w:r w:rsidR="00D240F5">
        <w:rPr>
          <w:rFonts w:ascii="Times New Roman" w:hAnsi="Times New Roman" w:cs="Times New Roman"/>
          <w:sz w:val="24"/>
          <w:szCs w:val="24"/>
        </w:rPr>
        <w:t xml:space="preserve">field with each other. </w:t>
      </w:r>
      <w:del w:id="36" w:author="Jacob Roundy" w:date="2015-06-03T10:55:00Z">
        <w:r w:rsidR="00D240F5" w:rsidDel="006721D9">
          <w:rPr>
            <w:rFonts w:ascii="Times New Roman" w:hAnsi="Times New Roman" w:cs="Times New Roman"/>
            <w:sz w:val="24"/>
            <w:szCs w:val="24"/>
          </w:rPr>
          <w:delText xml:space="preserve"> </w:delText>
        </w:r>
      </w:del>
      <w:ins w:id="37" w:author="BCI User" w:date="2015-06-02T10:27:00Z">
        <w:r w:rsidR="00A55BDC">
          <w:rPr>
            <w:rFonts w:ascii="Times New Roman" w:hAnsi="Times New Roman" w:cs="Times New Roman"/>
            <w:sz w:val="24"/>
            <w:szCs w:val="24"/>
          </w:rPr>
          <w:t xml:space="preserve">To do this, tabulate the number of correct </w:t>
        </w:r>
      </w:ins>
      <w:ins w:id="38" w:author="BCI User" w:date="2015-06-02T10:30:00Z">
        <w:r w:rsidR="00191376">
          <w:rPr>
            <w:rFonts w:ascii="Times New Roman" w:hAnsi="Times New Roman" w:cs="Times New Roman"/>
            <w:sz w:val="24"/>
            <w:szCs w:val="24"/>
          </w:rPr>
          <w:t xml:space="preserve">and incorrect </w:t>
        </w:r>
      </w:ins>
      <w:ins w:id="39" w:author="BCI User" w:date="2015-06-02T10:27:00Z">
        <w:r w:rsidR="00A55BDC">
          <w:rPr>
            <w:rFonts w:ascii="Times New Roman" w:hAnsi="Times New Roman" w:cs="Times New Roman"/>
            <w:sz w:val="24"/>
            <w:szCs w:val="24"/>
          </w:rPr>
          <w:t xml:space="preserve">responses in each visual field, and </w:t>
        </w:r>
      </w:ins>
      <w:ins w:id="40" w:author="BCI User" w:date="2015-06-02T10:28:00Z">
        <w:r w:rsidR="00A55BDC">
          <w:rPr>
            <w:rFonts w:ascii="Times New Roman" w:hAnsi="Times New Roman" w:cs="Times New Roman"/>
            <w:sz w:val="24"/>
            <w:szCs w:val="24"/>
          </w:rPr>
          <w:t xml:space="preserve">test the likelihood of obtaining a difference as large as the one observed using a chi-square </w:t>
        </w:r>
      </w:ins>
      <w:ins w:id="41" w:author="BCI User" w:date="2015-06-02T10:29:00Z">
        <w:r w:rsidR="003A3BAA">
          <w:rPr>
            <w:rFonts w:ascii="Times New Roman" w:hAnsi="Times New Roman" w:cs="Times New Roman"/>
            <w:sz w:val="24"/>
            <w:szCs w:val="24"/>
          </w:rPr>
          <w:t>test of independence</w:t>
        </w:r>
      </w:ins>
      <w:ins w:id="42" w:author="BCI User" w:date="2015-06-02T10:28:00Z">
        <w:r w:rsidR="00A55BDC">
          <w:rPr>
            <w:rFonts w:ascii="Times New Roman" w:hAnsi="Times New Roman" w:cs="Times New Roman"/>
            <w:sz w:val="24"/>
            <w:szCs w:val="24"/>
          </w:rPr>
          <w:t xml:space="preserve">. </w:t>
        </w:r>
      </w:ins>
    </w:p>
    <w:p w14:paraId="45C954EF" w14:textId="77777777" w:rsidR="00290F1F" w:rsidRDefault="00290F1F" w:rsidP="00290F1F">
      <w:pPr>
        <w:pStyle w:val="ListParagraph"/>
        <w:ind w:left="792"/>
        <w:rPr>
          <w:rFonts w:ascii="Times New Roman" w:hAnsi="Times New Roman" w:cs="Times New Roman"/>
          <w:sz w:val="24"/>
          <w:szCs w:val="24"/>
        </w:rPr>
      </w:pPr>
    </w:p>
    <w:p w14:paraId="580949EE" w14:textId="43595465" w:rsidR="00113944" w:rsidRDefault="006C1D2A" w:rsidP="00594A4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Compare the d</w:t>
      </w:r>
      <w:r w:rsidR="00EE3818">
        <w:rPr>
          <w:rFonts w:ascii="Times New Roman" w:hAnsi="Times New Roman" w:cs="Times New Roman"/>
          <w:sz w:val="24"/>
          <w:szCs w:val="24"/>
        </w:rPr>
        <w:t>ata from the patient with the data from the age, gender, and intelligence-matched control population to determine deficits in patient behavior.</w:t>
      </w:r>
      <w:ins w:id="43" w:author="BCI User" w:date="2015-06-02T10:24:00Z">
        <w:r w:rsidR="00A55BDC">
          <w:rPr>
            <w:rFonts w:ascii="Times New Roman" w:hAnsi="Times New Roman" w:cs="Times New Roman"/>
            <w:sz w:val="24"/>
            <w:szCs w:val="24"/>
          </w:rPr>
          <w:t xml:space="preserve"> To do this, compile the average score for each person’s left visual field and right visual field separately, and compare the distributions using a </w:t>
        </w:r>
      </w:ins>
      <w:ins w:id="44" w:author="BCI User" w:date="2015-06-02T10:26:00Z">
        <w:r w:rsidR="00A55BDC">
          <w:rPr>
            <w:rFonts w:ascii="Times New Roman" w:hAnsi="Times New Roman" w:cs="Times New Roman"/>
            <w:sz w:val="24"/>
            <w:szCs w:val="24"/>
          </w:rPr>
          <w:t>repeated-measures analysis of variance test (ANOVA).</w:t>
        </w:r>
        <w:del w:id="45" w:author="Jacob Roundy" w:date="2015-06-03T10:56:00Z">
          <w:r w:rsidR="00A55BDC" w:rsidDel="006721D9">
            <w:rPr>
              <w:rFonts w:ascii="Times New Roman" w:hAnsi="Times New Roman" w:cs="Times New Roman"/>
              <w:sz w:val="24"/>
              <w:szCs w:val="24"/>
            </w:rPr>
            <w:delText xml:space="preserve"> </w:delText>
          </w:r>
        </w:del>
      </w:ins>
      <w:ins w:id="46" w:author="BCI User" w:date="2015-06-02T10:24:00Z">
        <w:del w:id="47" w:author="Jacob Roundy" w:date="2015-06-03T10:56:00Z">
          <w:r w:rsidR="00A55BDC" w:rsidDel="006721D9">
            <w:rPr>
              <w:rFonts w:ascii="Times New Roman" w:hAnsi="Times New Roman" w:cs="Times New Roman"/>
              <w:sz w:val="24"/>
              <w:szCs w:val="24"/>
            </w:rPr>
            <w:delText xml:space="preserve"> </w:delText>
          </w:r>
        </w:del>
      </w:ins>
    </w:p>
    <w:p w14:paraId="701BF6A5" w14:textId="77777777" w:rsidR="00D32485" w:rsidRPr="00924B53" w:rsidRDefault="00D32485" w:rsidP="00924B53">
      <w:pPr>
        <w:ind w:left="360"/>
        <w:rPr>
          <w:rFonts w:ascii="Times New Roman" w:hAnsi="Times New Roman" w:cs="Times New Roman"/>
        </w:rPr>
      </w:pPr>
    </w:p>
    <w:p w14:paraId="776606D3" w14:textId="5057B3B8" w:rsidR="00113944" w:rsidRPr="00290F1F" w:rsidRDefault="00290F1F" w:rsidP="00113944">
      <w:pPr>
        <w:rPr>
          <w:rFonts w:ascii="Times New Roman" w:hAnsi="Times New Roman" w:cs="Times New Roman"/>
          <w:b/>
          <w:sz w:val="28"/>
        </w:rPr>
      </w:pPr>
      <w:r>
        <w:rPr>
          <w:rFonts w:ascii="Times New Roman" w:hAnsi="Times New Roman" w:cs="Times New Roman"/>
          <w:b/>
          <w:sz w:val="28"/>
        </w:rPr>
        <w:t>Representative R</w:t>
      </w:r>
      <w:r w:rsidR="00113944" w:rsidRPr="00290F1F">
        <w:rPr>
          <w:rFonts w:ascii="Times New Roman" w:hAnsi="Times New Roman" w:cs="Times New Roman"/>
          <w:b/>
          <w:sz w:val="28"/>
        </w:rPr>
        <w:t>esults</w:t>
      </w:r>
    </w:p>
    <w:p w14:paraId="7D83CFE2" w14:textId="14D6A049" w:rsidR="00257337" w:rsidRPr="00257337" w:rsidRDefault="00257337" w:rsidP="00113944">
      <w:pPr>
        <w:rPr>
          <w:rFonts w:ascii="Times New Roman" w:hAnsi="Times New Roman" w:cs="Times New Roman"/>
        </w:rPr>
      </w:pPr>
      <w:r>
        <w:rPr>
          <w:rFonts w:ascii="Times New Roman" w:hAnsi="Times New Roman" w:cs="Times New Roman"/>
        </w:rPr>
        <w:t xml:space="preserve">Typically, callosotomy patients exhibit an </w:t>
      </w:r>
      <w:r w:rsidRPr="009C0AB3">
        <w:rPr>
          <w:rFonts w:ascii="Times New Roman" w:hAnsi="Times New Roman" w:cs="Times New Roman"/>
        </w:rPr>
        <w:t>anomia</w:t>
      </w:r>
      <w:r>
        <w:rPr>
          <w:rFonts w:ascii="Times New Roman" w:hAnsi="Times New Roman" w:cs="Times New Roman"/>
        </w:rPr>
        <w:t xml:space="preserve"> for objects presented in the left visual half</w:t>
      </w:r>
      <w:r w:rsidR="006D1182">
        <w:rPr>
          <w:rFonts w:ascii="Times New Roman" w:hAnsi="Times New Roman" w:cs="Times New Roman"/>
        </w:rPr>
        <w:t>-</w:t>
      </w:r>
      <w:r>
        <w:rPr>
          <w:rFonts w:ascii="Times New Roman" w:hAnsi="Times New Roman" w:cs="Times New Roman"/>
        </w:rPr>
        <w:t xml:space="preserve">field. Anomia is the inability to name objects. </w:t>
      </w:r>
      <w:r w:rsidR="00284030">
        <w:rPr>
          <w:rFonts w:ascii="Times New Roman" w:hAnsi="Times New Roman" w:cs="Times New Roman"/>
        </w:rPr>
        <w:t xml:space="preserve">Objects presented to the right visual field, however, </w:t>
      </w:r>
      <w:r w:rsidR="006D1182">
        <w:rPr>
          <w:rFonts w:ascii="Times New Roman" w:hAnsi="Times New Roman" w:cs="Times New Roman"/>
        </w:rPr>
        <w:t>are</w:t>
      </w:r>
      <w:r w:rsidR="007013EC">
        <w:rPr>
          <w:rFonts w:ascii="Times New Roman" w:hAnsi="Times New Roman" w:cs="Times New Roman"/>
        </w:rPr>
        <w:t xml:space="preserve"> named with high accuracy</w:t>
      </w:r>
      <w:r w:rsidR="00284030">
        <w:rPr>
          <w:rFonts w:ascii="Times New Roman" w:hAnsi="Times New Roman" w:cs="Times New Roman"/>
        </w:rPr>
        <w:t xml:space="preserve"> </w:t>
      </w:r>
      <w:r w:rsidR="00BD4558">
        <w:rPr>
          <w:rFonts w:ascii="Times New Roman" w:hAnsi="Times New Roman" w:cs="Times New Roman"/>
        </w:rPr>
        <w:t>(</w:t>
      </w:r>
      <w:r w:rsidR="00D8223B" w:rsidRPr="009C0AB3">
        <w:rPr>
          <w:rFonts w:ascii="Times New Roman" w:hAnsi="Times New Roman" w:cs="Times New Roman"/>
          <w:b/>
        </w:rPr>
        <w:t>Figure 1</w:t>
      </w:r>
      <w:r w:rsidR="00D8223B">
        <w:rPr>
          <w:rFonts w:ascii="Times New Roman" w:hAnsi="Times New Roman" w:cs="Times New Roman"/>
        </w:rPr>
        <w:t>)</w:t>
      </w:r>
      <w:r w:rsidR="007013EC">
        <w:rPr>
          <w:rFonts w:ascii="Times New Roman" w:hAnsi="Times New Roman" w:cs="Times New Roman"/>
        </w:rPr>
        <w:t>.</w:t>
      </w:r>
    </w:p>
    <w:p w14:paraId="44CB168D" w14:textId="77777777" w:rsidR="00257337" w:rsidRDefault="00257337" w:rsidP="00113944">
      <w:pPr>
        <w:rPr>
          <w:rFonts w:ascii="Times New Roman" w:hAnsi="Times New Roman" w:cs="Times New Roman"/>
          <w:b/>
        </w:rPr>
      </w:pPr>
    </w:p>
    <w:p w14:paraId="5FFC38D9" w14:textId="56945904" w:rsidR="00021A59" w:rsidRDefault="006363D4" w:rsidP="00113944">
      <w:pPr>
        <w:rPr>
          <w:rFonts w:ascii="Times New Roman" w:hAnsi="Times New Roman" w:cs="Times New Roman"/>
        </w:rPr>
      </w:pPr>
      <w:r>
        <w:rPr>
          <w:rFonts w:ascii="Times New Roman" w:hAnsi="Times New Roman" w:cs="Times New Roman"/>
        </w:rPr>
        <w:t xml:space="preserve">Some patients may be able to </w:t>
      </w:r>
      <w:r w:rsidR="005005A6">
        <w:rPr>
          <w:rFonts w:ascii="Times New Roman" w:hAnsi="Times New Roman" w:cs="Times New Roman"/>
        </w:rPr>
        <w:t xml:space="preserve">successfully draw objects presented to the left visual field, even though they cannot verbally name them </w:t>
      </w:r>
      <w:r w:rsidR="0047147A">
        <w:rPr>
          <w:rFonts w:ascii="Times New Roman" w:hAnsi="Times New Roman" w:cs="Times New Roman"/>
        </w:rPr>
        <w:t>(</w:t>
      </w:r>
      <w:r w:rsidR="0047147A" w:rsidRPr="009C0AB3">
        <w:rPr>
          <w:rFonts w:ascii="Times New Roman" w:hAnsi="Times New Roman" w:cs="Times New Roman"/>
          <w:b/>
        </w:rPr>
        <w:t>Figure 2</w:t>
      </w:r>
      <w:r w:rsidR="0047147A">
        <w:rPr>
          <w:rFonts w:ascii="Times New Roman" w:hAnsi="Times New Roman" w:cs="Times New Roman"/>
        </w:rPr>
        <w:t>)</w:t>
      </w:r>
      <w:r w:rsidR="006D1182">
        <w:rPr>
          <w:rFonts w:ascii="Times New Roman" w:hAnsi="Times New Roman" w:cs="Times New Roman"/>
        </w:rPr>
        <w:t>.</w:t>
      </w:r>
      <w:r w:rsidR="0047147A">
        <w:rPr>
          <w:rFonts w:ascii="Times New Roman" w:hAnsi="Times New Roman" w:cs="Times New Roman"/>
        </w:rPr>
        <w:t xml:space="preserve"> </w:t>
      </w:r>
      <w:r w:rsidR="00CC79AE">
        <w:rPr>
          <w:rFonts w:ascii="Times New Roman" w:hAnsi="Times New Roman" w:cs="Times New Roman"/>
        </w:rPr>
        <w:t>In this case, the patient usually say</w:t>
      </w:r>
      <w:r w:rsidR="006D1182">
        <w:rPr>
          <w:rFonts w:ascii="Times New Roman" w:hAnsi="Times New Roman" w:cs="Times New Roman"/>
        </w:rPr>
        <w:t>s</w:t>
      </w:r>
      <w:r w:rsidR="00CC79AE">
        <w:rPr>
          <w:rFonts w:ascii="Times New Roman" w:hAnsi="Times New Roman" w:cs="Times New Roman"/>
        </w:rPr>
        <w:t xml:space="preserve"> they haven’t seen anything. This is because the left hemisphere, which is controlling speech, has not seen the visual image. However, the right hemisphere, which has seen th</w:t>
      </w:r>
      <w:r w:rsidR="0042139D">
        <w:rPr>
          <w:rFonts w:ascii="Times New Roman" w:hAnsi="Times New Roman" w:cs="Times New Roman"/>
        </w:rPr>
        <w:t>e object, can recognize it but is unable to generate speech.</w:t>
      </w:r>
      <w:r w:rsidR="00CC79AE">
        <w:rPr>
          <w:rFonts w:ascii="Times New Roman" w:hAnsi="Times New Roman" w:cs="Times New Roman"/>
        </w:rPr>
        <w:t xml:space="preserve"> Since the right hemisphere is largely in control of the left hand, the patient is able to draw the object with the left hand. </w:t>
      </w:r>
      <w:r w:rsidR="005005A6">
        <w:rPr>
          <w:rFonts w:ascii="Times New Roman" w:hAnsi="Times New Roman" w:cs="Times New Roman"/>
        </w:rPr>
        <w:t xml:space="preserve">This </w:t>
      </w:r>
      <w:r w:rsidR="00AB085E">
        <w:rPr>
          <w:rFonts w:ascii="Times New Roman" w:hAnsi="Times New Roman" w:cs="Times New Roman"/>
        </w:rPr>
        <w:t xml:space="preserve">result </w:t>
      </w:r>
      <w:r w:rsidR="005005A6">
        <w:rPr>
          <w:rFonts w:ascii="Times New Roman" w:hAnsi="Times New Roman" w:cs="Times New Roman"/>
        </w:rPr>
        <w:t xml:space="preserve">demonstrates </w:t>
      </w:r>
      <w:r w:rsidR="006C1D51">
        <w:rPr>
          <w:rFonts w:ascii="Times New Roman" w:hAnsi="Times New Roman" w:cs="Times New Roman"/>
        </w:rPr>
        <w:t>a dissociation</w:t>
      </w:r>
      <w:r w:rsidR="005005A6">
        <w:rPr>
          <w:rFonts w:ascii="Times New Roman" w:hAnsi="Times New Roman" w:cs="Times New Roman"/>
        </w:rPr>
        <w:t xml:space="preserve"> between the ability to recognize an object and </w:t>
      </w:r>
      <w:r w:rsidR="00E66B63">
        <w:rPr>
          <w:rFonts w:ascii="Times New Roman" w:hAnsi="Times New Roman" w:cs="Times New Roman"/>
        </w:rPr>
        <w:t>the</w:t>
      </w:r>
      <w:r w:rsidR="005005A6">
        <w:rPr>
          <w:rFonts w:ascii="Times New Roman" w:hAnsi="Times New Roman" w:cs="Times New Roman"/>
        </w:rPr>
        <w:t xml:space="preserve"> ability to verbally name an object</w:t>
      </w:r>
      <w:r w:rsidR="00AA2489">
        <w:rPr>
          <w:rFonts w:ascii="Times New Roman" w:hAnsi="Times New Roman" w:cs="Times New Roman"/>
        </w:rPr>
        <w:t>.</w:t>
      </w:r>
      <w:r w:rsidR="00CB7EEE">
        <w:rPr>
          <w:rFonts w:ascii="Times New Roman" w:hAnsi="Times New Roman" w:cs="Times New Roman"/>
        </w:rPr>
        <w:t xml:space="preserve"> </w:t>
      </w:r>
    </w:p>
    <w:p w14:paraId="5B3FBF3A" w14:textId="77777777" w:rsidR="007013EC" w:rsidRDefault="007013EC" w:rsidP="00113944">
      <w:pPr>
        <w:rPr>
          <w:rFonts w:ascii="Times New Roman" w:hAnsi="Times New Roman" w:cs="Times New Roman"/>
        </w:rPr>
      </w:pPr>
    </w:p>
    <w:p w14:paraId="3797E871" w14:textId="595207D8" w:rsidR="007013EC" w:rsidRDefault="007013EC" w:rsidP="00113944">
      <w:pPr>
        <w:rPr>
          <w:rFonts w:ascii="Times New Roman" w:hAnsi="Times New Roman" w:cs="Times New Roman"/>
        </w:rPr>
      </w:pPr>
      <w:r>
        <w:rPr>
          <w:rFonts w:ascii="Times New Roman" w:hAnsi="Times New Roman" w:cs="Times New Roman"/>
        </w:rPr>
        <w:t>The control population, with intact corpora c</w:t>
      </w:r>
      <w:r w:rsidR="006D1182">
        <w:rPr>
          <w:rFonts w:ascii="Times New Roman" w:hAnsi="Times New Roman" w:cs="Times New Roman"/>
        </w:rPr>
        <w:t>a</w:t>
      </w:r>
      <w:r>
        <w:rPr>
          <w:rFonts w:ascii="Times New Roman" w:hAnsi="Times New Roman" w:cs="Times New Roman"/>
        </w:rPr>
        <w:t>llosa, can both name and draw objects presented in the left or right visual fields.</w:t>
      </w:r>
      <w:r w:rsidR="006D1182">
        <w:rPr>
          <w:rFonts w:ascii="Times New Roman" w:hAnsi="Times New Roman" w:cs="Times New Roman"/>
        </w:rPr>
        <w:t xml:space="preserve"> </w:t>
      </w:r>
      <w:r>
        <w:rPr>
          <w:rFonts w:ascii="Times New Roman" w:hAnsi="Times New Roman" w:cs="Times New Roman"/>
        </w:rPr>
        <w:t xml:space="preserve">This is because information can freely pass from one hemisphere to the other, allowing for </w:t>
      </w:r>
      <w:r w:rsidR="006D1182">
        <w:rPr>
          <w:rFonts w:ascii="Times New Roman" w:hAnsi="Times New Roman" w:cs="Times New Roman"/>
        </w:rPr>
        <w:t xml:space="preserve">the </w:t>
      </w:r>
      <w:r>
        <w:rPr>
          <w:rFonts w:ascii="Times New Roman" w:hAnsi="Times New Roman" w:cs="Times New Roman"/>
        </w:rPr>
        <w:t xml:space="preserve">sharing of information between </w:t>
      </w:r>
      <w:r w:rsidR="006D1182">
        <w:rPr>
          <w:rFonts w:ascii="Times New Roman" w:hAnsi="Times New Roman" w:cs="Times New Roman"/>
        </w:rPr>
        <w:t xml:space="preserve">the </w:t>
      </w:r>
      <w:r>
        <w:rPr>
          <w:rFonts w:ascii="Times New Roman" w:hAnsi="Times New Roman" w:cs="Times New Roman"/>
        </w:rPr>
        <w:t>brain regions.</w:t>
      </w:r>
    </w:p>
    <w:p w14:paraId="2446A6E0" w14:textId="77777777" w:rsidR="005B1E7D" w:rsidRDefault="005B1E7D" w:rsidP="00113944">
      <w:pPr>
        <w:rPr>
          <w:rFonts w:ascii="Times New Roman" w:hAnsi="Times New Roman" w:cs="Times New Roman"/>
          <w:b/>
        </w:rPr>
      </w:pPr>
    </w:p>
    <w:p w14:paraId="75CE1765" w14:textId="3B5A78C4" w:rsidR="0008199B" w:rsidRPr="00290F1F" w:rsidRDefault="00FA6D79" w:rsidP="00113944">
      <w:pPr>
        <w:rPr>
          <w:rFonts w:ascii="Times New Roman" w:hAnsi="Times New Roman" w:cs="Times New Roman"/>
          <w:b/>
          <w:sz w:val="28"/>
        </w:rPr>
      </w:pPr>
      <w:r w:rsidRPr="00290F1F">
        <w:rPr>
          <w:rFonts w:ascii="Times New Roman" w:hAnsi="Times New Roman" w:cs="Times New Roman"/>
          <w:b/>
          <w:sz w:val="28"/>
        </w:rPr>
        <w:t>Applications</w:t>
      </w:r>
    </w:p>
    <w:p w14:paraId="43A344B0" w14:textId="0AA90886" w:rsidR="0048082C" w:rsidRDefault="00021A59" w:rsidP="00113944">
      <w:pPr>
        <w:rPr>
          <w:rFonts w:ascii="Times New Roman" w:hAnsi="Times New Roman" w:cs="Times New Roman"/>
        </w:rPr>
      </w:pPr>
      <w:r>
        <w:rPr>
          <w:rFonts w:ascii="Times New Roman" w:hAnsi="Times New Roman" w:cs="Times New Roman"/>
        </w:rPr>
        <w:t>The case of the split brain patient reveals the relative specialization of the two cerebral hemispheres</w:t>
      </w:r>
      <w:r w:rsidR="00D50199">
        <w:rPr>
          <w:rFonts w:ascii="Times New Roman" w:hAnsi="Times New Roman" w:cs="Times New Roman"/>
        </w:rPr>
        <w:t xml:space="preserve">. </w:t>
      </w:r>
      <w:r w:rsidR="003773B6">
        <w:rPr>
          <w:rFonts w:ascii="Times New Roman" w:hAnsi="Times New Roman" w:cs="Times New Roman"/>
        </w:rPr>
        <w:t>Many</w:t>
      </w:r>
      <w:r w:rsidR="00D50199">
        <w:rPr>
          <w:rFonts w:ascii="Times New Roman" w:hAnsi="Times New Roman" w:cs="Times New Roman"/>
        </w:rPr>
        <w:t xml:space="preserve"> of these specializations can also be demonstrated in healthy people with intact commiss</w:t>
      </w:r>
      <w:r w:rsidR="006E5FB2">
        <w:rPr>
          <w:rFonts w:ascii="Times New Roman" w:hAnsi="Times New Roman" w:cs="Times New Roman"/>
        </w:rPr>
        <w:t xml:space="preserve">ures using similar techniques. </w:t>
      </w:r>
      <w:r w:rsidR="00B9495C">
        <w:rPr>
          <w:rFonts w:ascii="Times New Roman" w:hAnsi="Times New Roman" w:cs="Times New Roman"/>
        </w:rPr>
        <w:t>For example, people tend to recognize words faster wh</w:t>
      </w:r>
      <w:r w:rsidR="00236166">
        <w:rPr>
          <w:rFonts w:ascii="Times New Roman" w:hAnsi="Times New Roman" w:cs="Times New Roman"/>
        </w:rPr>
        <w:t>en they are presented briefly in</w:t>
      </w:r>
      <w:r w:rsidR="00B9495C">
        <w:rPr>
          <w:rFonts w:ascii="Times New Roman" w:hAnsi="Times New Roman" w:cs="Times New Roman"/>
        </w:rPr>
        <w:t xml:space="preserve"> the right visual field</w:t>
      </w:r>
      <w:r w:rsidR="007446EE">
        <w:rPr>
          <w:rFonts w:ascii="Times New Roman" w:hAnsi="Times New Roman" w:cs="Times New Roman"/>
        </w:rPr>
        <w:t xml:space="preserve"> compared </w:t>
      </w:r>
      <w:r w:rsidR="001022D3">
        <w:rPr>
          <w:rFonts w:ascii="Times New Roman" w:hAnsi="Times New Roman" w:cs="Times New Roman"/>
        </w:rPr>
        <w:t>to</w:t>
      </w:r>
      <w:r w:rsidR="00236166">
        <w:rPr>
          <w:rFonts w:ascii="Times New Roman" w:hAnsi="Times New Roman" w:cs="Times New Roman"/>
        </w:rPr>
        <w:t xml:space="preserve"> when they are presented in</w:t>
      </w:r>
      <w:r w:rsidR="007446EE">
        <w:rPr>
          <w:rFonts w:ascii="Times New Roman" w:hAnsi="Times New Roman" w:cs="Times New Roman"/>
        </w:rPr>
        <w:t xml:space="preserve"> the left visual field</w:t>
      </w:r>
      <w:r w:rsidR="00B9495C">
        <w:rPr>
          <w:rFonts w:ascii="Times New Roman" w:hAnsi="Times New Roman" w:cs="Times New Roman"/>
        </w:rPr>
        <w:t xml:space="preserve">. </w:t>
      </w:r>
      <w:r w:rsidR="001022D3">
        <w:rPr>
          <w:rFonts w:ascii="Times New Roman" w:hAnsi="Times New Roman" w:cs="Times New Roman"/>
        </w:rPr>
        <w:t xml:space="preserve">This experiment also shows that even when two brain regions are healthy, damage to the connections between </w:t>
      </w:r>
      <w:r w:rsidR="00EF5BA8">
        <w:rPr>
          <w:rFonts w:ascii="Times New Roman" w:hAnsi="Times New Roman" w:cs="Times New Roman"/>
        </w:rPr>
        <w:t>different</w:t>
      </w:r>
      <w:r w:rsidR="001022D3">
        <w:rPr>
          <w:rFonts w:ascii="Times New Roman" w:hAnsi="Times New Roman" w:cs="Times New Roman"/>
        </w:rPr>
        <w:t xml:space="preserve"> regions can affect behavior.</w:t>
      </w:r>
    </w:p>
    <w:p w14:paraId="2A5627B3" w14:textId="77777777" w:rsidR="0048082C" w:rsidRDefault="0048082C" w:rsidP="00113944">
      <w:pPr>
        <w:rPr>
          <w:rFonts w:ascii="Times New Roman" w:hAnsi="Times New Roman" w:cs="Times New Roman"/>
        </w:rPr>
      </w:pPr>
    </w:p>
    <w:p w14:paraId="4F2FA429" w14:textId="14CC8630" w:rsidR="00CB7EEE" w:rsidRDefault="00D50199" w:rsidP="00113944">
      <w:pPr>
        <w:rPr>
          <w:rFonts w:ascii="Times New Roman" w:hAnsi="Times New Roman" w:cs="Times New Roman"/>
        </w:rPr>
      </w:pPr>
      <w:r>
        <w:rPr>
          <w:rFonts w:ascii="Times New Roman" w:hAnsi="Times New Roman" w:cs="Times New Roman"/>
        </w:rPr>
        <w:t xml:space="preserve">However, it is important to remember that </w:t>
      </w:r>
      <w:r w:rsidR="000353A8">
        <w:rPr>
          <w:rFonts w:ascii="Times New Roman" w:hAnsi="Times New Roman" w:cs="Times New Roman"/>
        </w:rPr>
        <w:t xml:space="preserve">while </w:t>
      </w:r>
      <w:r w:rsidR="006E5FB2">
        <w:rPr>
          <w:rFonts w:ascii="Times New Roman" w:hAnsi="Times New Roman" w:cs="Times New Roman"/>
        </w:rPr>
        <w:t xml:space="preserve">testing </w:t>
      </w:r>
      <w:r w:rsidR="0012755F">
        <w:rPr>
          <w:rFonts w:ascii="Times New Roman" w:hAnsi="Times New Roman" w:cs="Times New Roman"/>
        </w:rPr>
        <w:t>the split brain</w:t>
      </w:r>
      <w:r w:rsidR="00236166">
        <w:rPr>
          <w:rFonts w:ascii="Times New Roman" w:hAnsi="Times New Roman" w:cs="Times New Roman"/>
        </w:rPr>
        <w:t xml:space="preserve"> </w:t>
      </w:r>
      <w:r w:rsidR="000353A8">
        <w:rPr>
          <w:rFonts w:ascii="Times New Roman" w:hAnsi="Times New Roman" w:cs="Times New Roman"/>
        </w:rPr>
        <w:t>demonstrat</w:t>
      </w:r>
      <w:r w:rsidR="00236166">
        <w:rPr>
          <w:rFonts w:ascii="Times New Roman" w:hAnsi="Times New Roman" w:cs="Times New Roman"/>
        </w:rPr>
        <w:t>es</w:t>
      </w:r>
      <w:r w:rsidR="000353A8">
        <w:rPr>
          <w:rFonts w:ascii="Times New Roman" w:hAnsi="Times New Roman" w:cs="Times New Roman"/>
        </w:rPr>
        <w:t xml:space="preserve"> the differences betwe</w:t>
      </w:r>
      <w:r w:rsidR="00AB1150">
        <w:rPr>
          <w:rFonts w:ascii="Times New Roman" w:hAnsi="Times New Roman" w:cs="Times New Roman"/>
        </w:rPr>
        <w:t>en the two cerebral hemispheres, in the intact brain,</w:t>
      </w:r>
      <w:r>
        <w:rPr>
          <w:rFonts w:ascii="Times New Roman" w:hAnsi="Times New Roman" w:cs="Times New Roman"/>
        </w:rPr>
        <w:t xml:space="preserve"> </w:t>
      </w:r>
      <w:r w:rsidR="001F11AB">
        <w:rPr>
          <w:rFonts w:ascii="Times New Roman" w:hAnsi="Times New Roman" w:cs="Times New Roman"/>
        </w:rPr>
        <w:t xml:space="preserve">the two hemispheres </w:t>
      </w:r>
      <w:r w:rsidR="000353A8">
        <w:rPr>
          <w:rFonts w:ascii="Times New Roman" w:hAnsi="Times New Roman" w:cs="Times New Roman"/>
        </w:rPr>
        <w:t xml:space="preserve">are </w:t>
      </w:r>
      <w:r w:rsidR="00535D4A">
        <w:rPr>
          <w:rFonts w:ascii="Times New Roman" w:hAnsi="Times New Roman" w:cs="Times New Roman"/>
        </w:rPr>
        <w:t xml:space="preserve">continually </w:t>
      </w:r>
      <w:r w:rsidR="000353A8">
        <w:rPr>
          <w:rFonts w:ascii="Times New Roman" w:hAnsi="Times New Roman" w:cs="Times New Roman"/>
        </w:rPr>
        <w:t xml:space="preserve">interacting </w:t>
      </w:r>
      <w:r w:rsidR="00535D4A">
        <w:rPr>
          <w:rFonts w:ascii="Times New Roman" w:hAnsi="Times New Roman" w:cs="Times New Roman"/>
        </w:rPr>
        <w:t xml:space="preserve">with each other </w:t>
      </w:r>
      <w:r w:rsidR="000353A8">
        <w:rPr>
          <w:rFonts w:ascii="Times New Roman" w:hAnsi="Times New Roman" w:cs="Times New Roman"/>
        </w:rPr>
        <w:t xml:space="preserve">and working in concert. </w:t>
      </w:r>
      <w:r w:rsidR="006D1182">
        <w:rPr>
          <w:rFonts w:ascii="Times New Roman" w:hAnsi="Times New Roman" w:cs="Times New Roman"/>
        </w:rPr>
        <w:t>T</w:t>
      </w:r>
      <w:r w:rsidR="005B1E7D">
        <w:rPr>
          <w:rFonts w:ascii="Times New Roman" w:hAnsi="Times New Roman" w:cs="Times New Roman"/>
        </w:rPr>
        <w:t xml:space="preserve">o isolate a stimulus to one visual field requires specialized equipment that can present stimuli </w:t>
      </w:r>
      <w:r w:rsidR="006B3743">
        <w:rPr>
          <w:rFonts w:ascii="Times New Roman" w:hAnsi="Times New Roman" w:cs="Times New Roman"/>
        </w:rPr>
        <w:t xml:space="preserve">very briefly and </w:t>
      </w:r>
      <w:r w:rsidR="005B1E7D">
        <w:rPr>
          <w:rFonts w:ascii="Times New Roman" w:hAnsi="Times New Roman" w:cs="Times New Roman"/>
        </w:rPr>
        <w:t>away from central fixation. Since central vision is processed by bot</w:t>
      </w:r>
      <w:r w:rsidR="007013EC">
        <w:rPr>
          <w:rFonts w:ascii="Times New Roman" w:hAnsi="Times New Roman" w:cs="Times New Roman"/>
        </w:rPr>
        <w:t xml:space="preserve">h hemispheres, and </w:t>
      </w:r>
      <w:r w:rsidR="006D1182">
        <w:rPr>
          <w:rFonts w:ascii="Times New Roman" w:hAnsi="Times New Roman" w:cs="Times New Roman"/>
        </w:rPr>
        <w:t>the</w:t>
      </w:r>
      <w:r w:rsidR="007013EC">
        <w:rPr>
          <w:rFonts w:ascii="Times New Roman" w:hAnsi="Times New Roman" w:cs="Times New Roman"/>
        </w:rPr>
        <w:t xml:space="preserve"> eyes </w:t>
      </w:r>
      <w:r w:rsidR="005B1E7D">
        <w:rPr>
          <w:rFonts w:ascii="Times New Roman" w:hAnsi="Times New Roman" w:cs="Times New Roman"/>
        </w:rPr>
        <w:t xml:space="preserve">typically scan </w:t>
      </w:r>
      <w:r w:rsidR="006D1182">
        <w:rPr>
          <w:rFonts w:ascii="Times New Roman" w:hAnsi="Times New Roman" w:cs="Times New Roman"/>
        </w:rPr>
        <w:t>an</w:t>
      </w:r>
      <w:r w:rsidR="005B1E7D">
        <w:rPr>
          <w:rFonts w:ascii="Times New Roman" w:hAnsi="Times New Roman" w:cs="Times New Roman"/>
        </w:rPr>
        <w:t xml:space="preserve"> environment, </w:t>
      </w:r>
      <w:r w:rsidR="0076536C">
        <w:rPr>
          <w:rFonts w:ascii="Times New Roman" w:hAnsi="Times New Roman" w:cs="Times New Roman"/>
        </w:rPr>
        <w:t xml:space="preserve">this is not a situation </w:t>
      </w:r>
      <w:r w:rsidR="006D1182">
        <w:rPr>
          <w:rFonts w:ascii="Times New Roman" w:hAnsi="Times New Roman" w:cs="Times New Roman"/>
        </w:rPr>
        <w:t xml:space="preserve">that is </w:t>
      </w:r>
      <w:r w:rsidR="003147CA">
        <w:rPr>
          <w:rFonts w:ascii="Times New Roman" w:hAnsi="Times New Roman" w:cs="Times New Roman"/>
        </w:rPr>
        <w:t>likely to</w:t>
      </w:r>
      <w:r w:rsidR="006D1182">
        <w:rPr>
          <w:rFonts w:ascii="Times New Roman" w:hAnsi="Times New Roman" w:cs="Times New Roman"/>
        </w:rPr>
        <w:t xml:space="preserve"> be</w:t>
      </w:r>
      <w:r w:rsidR="003147CA">
        <w:rPr>
          <w:rFonts w:ascii="Times New Roman" w:hAnsi="Times New Roman" w:cs="Times New Roman"/>
        </w:rPr>
        <w:t xml:space="preserve"> </w:t>
      </w:r>
      <w:r w:rsidR="0076536C">
        <w:rPr>
          <w:rFonts w:ascii="Times New Roman" w:hAnsi="Times New Roman" w:cs="Times New Roman"/>
        </w:rPr>
        <w:t>encounter</w:t>
      </w:r>
      <w:r w:rsidR="006D1182">
        <w:rPr>
          <w:rFonts w:ascii="Times New Roman" w:hAnsi="Times New Roman" w:cs="Times New Roman"/>
        </w:rPr>
        <w:t>ed</w:t>
      </w:r>
      <w:r w:rsidR="0076536C">
        <w:rPr>
          <w:rFonts w:ascii="Times New Roman" w:hAnsi="Times New Roman" w:cs="Times New Roman"/>
        </w:rPr>
        <w:t xml:space="preserve"> in everyday life. </w:t>
      </w:r>
    </w:p>
    <w:p w14:paraId="6630D2FF" w14:textId="77777777" w:rsidR="00FA6D79" w:rsidRDefault="00FA6D79" w:rsidP="00113944">
      <w:pPr>
        <w:rPr>
          <w:rFonts w:ascii="Times New Roman" w:hAnsi="Times New Roman" w:cs="Times New Roman"/>
        </w:rPr>
      </w:pPr>
    </w:p>
    <w:p w14:paraId="7A1B7A8B" w14:textId="29A0EE80" w:rsidR="00FA6D79" w:rsidRPr="00290F1F" w:rsidRDefault="00FA6D79" w:rsidP="00113944">
      <w:pPr>
        <w:rPr>
          <w:rFonts w:ascii="Times New Roman" w:hAnsi="Times New Roman" w:cs="Times New Roman"/>
          <w:b/>
          <w:sz w:val="28"/>
        </w:rPr>
      </w:pPr>
      <w:r w:rsidRPr="00290F1F">
        <w:rPr>
          <w:rFonts w:ascii="Times New Roman" w:hAnsi="Times New Roman" w:cs="Times New Roman"/>
          <w:b/>
          <w:sz w:val="28"/>
        </w:rPr>
        <w:t>Legend</w:t>
      </w:r>
    </w:p>
    <w:p w14:paraId="3E2CE608" w14:textId="446A07AA" w:rsidR="00257337" w:rsidRPr="00FA6D79" w:rsidRDefault="00D8223B" w:rsidP="00113944">
      <w:pPr>
        <w:rPr>
          <w:rFonts w:ascii="Times New Roman" w:hAnsi="Times New Roman" w:cs="Times New Roman"/>
        </w:rPr>
      </w:pPr>
      <w:r w:rsidRPr="00E377D1">
        <w:rPr>
          <w:rFonts w:ascii="Times New Roman" w:hAnsi="Times New Roman" w:cs="Times New Roman"/>
          <w:b/>
        </w:rPr>
        <w:t>Figure 1</w:t>
      </w:r>
      <w:r w:rsidR="00674A77" w:rsidRPr="00E377D1">
        <w:rPr>
          <w:rFonts w:ascii="Times New Roman" w:hAnsi="Times New Roman" w:cs="Times New Roman"/>
          <w:b/>
        </w:rPr>
        <w:t xml:space="preserve">: Patient </w:t>
      </w:r>
      <w:r w:rsidR="00796F8A" w:rsidRPr="00E377D1">
        <w:rPr>
          <w:rFonts w:ascii="Times New Roman" w:hAnsi="Times New Roman" w:cs="Times New Roman"/>
          <w:b/>
        </w:rPr>
        <w:t xml:space="preserve">and control </w:t>
      </w:r>
      <w:r w:rsidR="00674A77" w:rsidRPr="00E377D1">
        <w:rPr>
          <w:rFonts w:ascii="Times New Roman" w:hAnsi="Times New Roman" w:cs="Times New Roman"/>
          <w:b/>
        </w:rPr>
        <w:t xml:space="preserve">performance in the </w:t>
      </w:r>
      <w:r w:rsidR="00323F14" w:rsidRPr="00E377D1">
        <w:rPr>
          <w:rFonts w:ascii="Times New Roman" w:hAnsi="Times New Roman" w:cs="Times New Roman"/>
          <w:b/>
        </w:rPr>
        <w:t>naming objects task</w:t>
      </w:r>
      <w:r w:rsidR="00674A77" w:rsidRPr="00E377D1">
        <w:rPr>
          <w:rFonts w:ascii="Times New Roman" w:hAnsi="Times New Roman" w:cs="Times New Roman"/>
          <w:b/>
        </w:rPr>
        <w:t xml:space="preserve"> for stimuli presented in the left and right visual fields.</w:t>
      </w:r>
      <w:r w:rsidR="00674A77" w:rsidRPr="00FA6D79">
        <w:rPr>
          <w:rFonts w:ascii="Times New Roman" w:hAnsi="Times New Roman" w:cs="Times New Roman"/>
        </w:rPr>
        <w:t xml:space="preserve"> </w:t>
      </w:r>
      <w:r w:rsidR="00E3550A" w:rsidRPr="00E3550A">
        <w:rPr>
          <w:rFonts w:ascii="Times New Roman" w:hAnsi="Times New Roman" w:cs="Times New Roman"/>
        </w:rPr>
        <w:t>The patient (black circles) is not able to verbally name objects presented in the left visual field, but is able to name objects in the right visual field. In contrast, the control population (blue diamonds) can name objects presented in both the left and right visual fields.</w:t>
      </w:r>
    </w:p>
    <w:p w14:paraId="3C131B49" w14:textId="77777777" w:rsidR="00113944" w:rsidRPr="00FA6D79" w:rsidRDefault="00113944" w:rsidP="00113944">
      <w:pPr>
        <w:rPr>
          <w:rFonts w:ascii="Times New Roman" w:hAnsi="Times New Roman" w:cs="Times New Roman"/>
        </w:rPr>
      </w:pPr>
    </w:p>
    <w:p w14:paraId="114023F2" w14:textId="4B488D75" w:rsidR="00555B8F" w:rsidRPr="00FA6D79" w:rsidRDefault="00C16EDD">
      <w:pPr>
        <w:rPr>
          <w:rFonts w:ascii="Times New Roman" w:hAnsi="Times New Roman" w:cs="Times New Roman"/>
        </w:rPr>
      </w:pPr>
      <w:r w:rsidRPr="00E377D1">
        <w:rPr>
          <w:rFonts w:ascii="Times New Roman" w:hAnsi="Times New Roman" w:cs="Times New Roman"/>
          <w:b/>
        </w:rPr>
        <w:t>Figure 2: Patient and control performance in the drawing objects task for stimuli presented in the left and right visual fields.</w:t>
      </w:r>
      <w:r w:rsidRPr="00FA6D79">
        <w:rPr>
          <w:rFonts w:ascii="Times New Roman" w:hAnsi="Times New Roman" w:cs="Times New Roman"/>
        </w:rPr>
        <w:t xml:space="preserve"> </w:t>
      </w:r>
      <w:r w:rsidR="00E3550A" w:rsidRPr="00E3550A">
        <w:rPr>
          <w:rFonts w:ascii="Times New Roman" w:hAnsi="Times New Roman" w:cs="Times New Roman"/>
        </w:rPr>
        <w:t>The patient (black circles) and control population (blue diamonds) are able to draw objects presented in both the left and right visual fields. The patient’s performance does not differ from matched controls.</w:t>
      </w:r>
    </w:p>
    <w:p w14:paraId="64AFB222" w14:textId="77777777" w:rsidR="00555B8F" w:rsidRDefault="00555B8F">
      <w:pPr>
        <w:rPr>
          <w:rFonts w:ascii="Times New Roman" w:hAnsi="Times New Roman" w:cs="Times New Roman"/>
          <w:b/>
        </w:rPr>
      </w:pPr>
    </w:p>
    <w:p w14:paraId="19FDBEC0" w14:textId="6A30F577" w:rsidR="0043044D" w:rsidRPr="00290F1F" w:rsidRDefault="00113944">
      <w:pPr>
        <w:rPr>
          <w:rFonts w:ascii="Times New Roman" w:hAnsi="Times New Roman" w:cs="Times New Roman"/>
          <w:sz w:val="28"/>
        </w:rPr>
      </w:pPr>
      <w:r w:rsidRPr="00290F1F">
        <w:rPr>
          <w:rFonts w:ascii="Times New Roman" w:hAnsi="Times New Roman" w:cs="Times New Roman"/>
          <w:b/>
          <w:sz w:val="28"/>
        </w:rPr>
        <w:t>References</w:t>
      </w:r>
    </w:p>
    <w:p w14:paraId="154CAA37" w14:textId="53355BF9" w:rsidR="00911BD0" w:rsidRPr="00911BD0" w:rsidRDefault="000A5BFD" w:rsidP="00911BD0">
      <w:pPr>
        <w:pStyle w:val="EndNoteBibliography"/>
        <w:ind w:left="720" w:hanging="720"/>
        <w:rPr>
          <w:noProof/>
        </w:rPr>
      </w:pPr>
      <w:ins w:id="48" w:author="Jessica Stanis" w:date="2015-05-28T10:27:00Z">
        <w:r>
          <w:t xml:space="preserve">1. </w:t>
        </w:r>
      </w:ins>
      <w:r w:rsidR="0043044D">
        <w:fldChar w:fldCharType="begin"/>
      </w:r>
      <w:r w:rsidR="0043044D">
        <w:instrText xml:space="preserve"> ADDIN EN.REFLIST </w:instrText>
      </w:r>
      <w:r w:rsidR="0043044D">
        <w:fldChar w:fldCharType="separate"/>
      </w:r>
      <w:r w:rsidR="00911BD0" w:rsidRPr="00911BD0">
        <w:rPr>
          <w:noProof/>
        </w:rPr>
        <w:t xml:space="preserve">Gazzaniga, M. S., Bogen, J. E., &amp; Sperry, R. W. (1962). Some functional effects of sectioning the cerebral commissures in man. </w:t>
      </w:r>
      <w:r w:rsidR="00911BD0" w:rsidRPr="00911BD0">
        <w:rPr>
          <w:i/>
          <w:noProof/>
        </w:rPr>
        <w:t>Proc Natl Acad Sci U S A, 48</w:t>
      </w:r>
      <w:r w:rsidR="00911BD0" w:rsidRPr="00911BD0">
        <w:rPr>
          <w:noProof/>
        </w:rPr>
        <w:t xml:space="preserve">, 1765-1769. </w:t>
      </w:r>
    </w:p>
    <w:p w14:paraId="1ECE2178" w14:textId="41164715" w:rsidR="00911BD0" w:rsidRPr="00911BD0" w:rsidRDefault="000A5BFD" w:rsidP="00911BD0">
      <w:pPr>
        <w:pStyle w:val="EndNoteBibliography"/>
        <w:ind w:left="720" w:hanging="720"/>
        <w:rPr>
          <w:noProof/>
        </w:rPr>
      </w:pPr>
      <w:ins w:id="49" w:author="Jessica Stanis" w:date="2015-05-28T10:27:00Z">
        <w:r>
          <w:rPr>
            <w:noProof/>
          </w:rPr>
          <w:t xml:space="preserve">2. </w:t>
        </w:r>
      </w:ins>
      <w:r w:rsidR="00911BD0" w:rsidRPr="00911BD0">
        <w:rPr>
          <w:noProof/>
        </w:rPr>
        <w:t xml:space="preserve">Gazzaniga, M. S., Bogen, J. E., &amp; Sperry, R. W. (1965). Observations on visual perception after disconnexion of the cerebral hemispheres in man. </w:t>
      </w:r>
      <w:r w:rsidR="00911BD0" w:rsidRPr="00911BD0">
        <w:rPr>
          <w:i/>
          <w:noProof/>
        </w:rPr>
        <w:t>Brain, 88</w:t>
      </w:r>
      <w:r w:rsidR="00911BD0" w:rsidRPr="00911BD0">
        <w:rPr>
          <w:noProof/>
        </w:rPr>
        <w:t xml:space="preserve">(2), 221-236. </w:t>
      </w:r>
    </w:p>
    <w:p w14:paraId="3672C390" w14:textId="0EB1D27D" w:rsidR="00911BD0" w:rsidRPr="00911BD0" w:rsidRDefault="000A5BFD" w:rsidP="00911BD0">
      <w:pPr>
        <w:pStyle w:val="EndNoteBibliography"/>
        <w:ind w:left="720" w:hanging="720"/>
        <w:rPr>
          <w:noProof/>
        </w:rPr>
      </w:pPr>
      <w:ins w:id="50" w:author="Jessica Stanis" w:date="2015-05-28T10:27:00Z">
        <w:r>
          <w:rPr>
            <w:noProof/>
          </w:rPr>
          <w:t xml:space="preserve">3. </w:t>
        </w:r>
      </w:ins>
      <w:r w:rsidR="00911BD0" w:rsidRPr="00911BD0">
        <w:rPr>
          <w:noProof/>
        </w:rPr>
        <w:t xml:space="preserve">Zaidel, E., Zaidel, D., &amp; Bogen, J. E. (1990). Testing the commussurotomy patient. In A. Boulton, G. Baker, &amp; M. Hiscock (Eds.), </w:t>
      </w:r>
      <w:r w:rsidR="00911BD0" w:rsidRPr="00911BD0">
        <w:rPr>
          <w:i/>
          <w:noProof/>
        </w:rPr>
        <w:t>Neuromethods</w:t>
      </w:r>
      <w:r w:rsidR="00911BD0" w:rsidRPr="00911BD0">
        <w:rPr>
          <w:noProof/>
        </w:rPr>
        <w:t xml:space="preserve"> (pp. 147-201). Clifton, NJ: Humana Press.</w:t>
      </w:r>
    </w:p>
    <w:p w14:paraId="796D7F59" w14:textId="56652C29" w:rsidR="005C4328" w:rsidRDefault="0043044D">
      <w:r>
        <w:fldChar w:fldCharType="end"/>
      </w:r>
    </w:p>
    <w:sectPr w:rsidR="005C4328" w:rsidSect="00AF67F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Jessica Stanis" w:date="2015-06-02T16:03:00Z" w:initials="JS">
    <w:p w14:paraId="52B04806" w14:textId="77983462" w:rsidR="003A3BAA" w:rsidRDefault="003A3BAA">
      <w:pPr>
        <w:pStyle w:val="CommentText"/>
      </w:pPr>
      <w:r>
        <w:rPr>
          <w:rStyle w:val="CommentReference"/>
        </w:rPr>
        <w:annotationRef/>
      </w:r>
      <w:r>
        <w:t>Can you provide an image to show complete callosotomy—either MRI or DTI?</w:t>
      </w:r>
    </w:p>
  </w:comment>
  <w:comment w:id="7" w:author="BCI User" w:date="2015-06-02T16:03:00Z" w:initials="BU">
    <w:p w14:paraId="094DB182" w14:textId="6CF3E195" w:rsidR="003A3BAA" w:rsidRDefault="003A3BAA">
      <w:pPr>
        <w:pStyle w:val="CommentText"/>
      </w:pPr>
      <w:r>
        <w:rPr>
          <w:rStyle w:val="CommentReference"/>
        </w:rPr>
        <w:annotationRef/>
      </w:r>
      <w:r>
        <w:t xml:space="preserve">There is one in this nature paper that we would have to ask permissions for. </w:t>
      </w:r>
      <w:hyperlink r:id="rId1" w:history="1">
        <w:r w:rsidRPr="008634F9">
          <w:rPr>
            <w:rStyle w:val="Hyperlink"/>
          </w:rPr>
          <w:t>http://www.nature.com/polopoly_fs/7.3302.1331639138!/image/brains.jpg_gen/derivatives/landscape_300/brains.jpg</w:t>
        </w:r>
      </w:hyperlink>
    </w:p>
    <w:p w14:paraId="7E35CC9F" w14:textId="0E51671B" w:rsidR="003A3BAA" w:rsidRDefault="003A3BAA">
      <w:pPr>
        <w:pStyle w:val="CommentText"/>
      </w:pPr>
      <w:r>
        <w:t>I am also asking colleagues to see if we can find one we have permissions for and will get back to you.</w:t>
      </w:r>
    </w:p>
    <w:p w14:paraId="6322009F" w14:textId="77777777" w:rsidR="003A3BAA" w:rsidRDefault="003A3BAA">
      <w:pPr>
        <w:pStyle w:val="CommentText"/>
      </w:pPr>
    </w:p>
  </w:comment>
  <w:comment w:id="10" w:author="Jessica Stanis" w:date="2015-06-02T16:03:00Z" w:initials="JS">
    <w:p w14:paraId="18D08457" w14:textId="411AE7BF" w:rsidR="003A3BAA" w:rsidRDefault="003A3BAA">
      <w:pPr>
        <w:pStyle w:val="CommentText"/>
      </w:pPr>
      <w:r>
        <w:rPr>
          <w:rStyle w:val="CommentReference"/>
        </w:rPr>
        <w:annotationRef/>
      </w:r>
      <w:r>
        <w:t>How many images are presented?  Can you list a few that we can include as examples during filming?</w:t>
      </w:r>
    </w:p>
  </w:comment>
  <w:comment w:id="12" w:author="BCI User" w:date="2015-06-02T16:03:00Z" w:initials="BU">
    <w:p w14:paraId="4037F92D" w14:textId="2FC70A71" w:rsidR="003A3BAA" w:rsidRDefault="003A3BAA">
      <w:pPr>
        <w:pStyle w:val="CommentText"/>
      </w:pPr>
      <w:r>
        <w:rPr>
          <w:rStyle w:val="CommentReference"/>
        </w:rPr>
        <w:annotationRef/>
      </w:r>
      <w:r>
        <w:t>We can provide the full picture set for filming</w:t>
      </w:r>
    </w:p>
  </w:comment>
  <w:comment w:id="30" w:author="Jessica Stanis" w:date="2015-06-02T16:03:00Z" w:initials="JS">
    <w:p w14:paraId="1276541D" w14:textId="01BB74B1" w:rsidR="003A3BAA" w:rsidRDefault="003A3BAA">
      <w:pPr>
        <w:pStyle w:val="CommentText"/>
      </w:pPr>
      <w:r>
        <w:rPr>
          <w:rStyle w:val="CommentReference"/>
        </w:rPr>
        <w:annotationRef/>
      </w:r>
      <w:r>
        <w:t>Using what test?</w:t>
      </w:r>
    </w:p>
  </w:comment>
  <w:comment w:id="32" w:author="Jessica Stanis" w:date="2015-06-02T16:03:00Z" w:initials="JS">
    <w:p w14:paraId="73ABA46B" w14:textId="27DE29B1" w:rsidR="003A3BAA" w:rsidRDefault="003A3BAA">
      <w:pPr>
        <w:pStyle w:val="CommentText"/>
      </w:pPr>
      <w:r>
        <w:rPr>
          <w:rStyle w:val="CommentReference"/>
        </w:rPr>
        <w:annotationRef/>
      </w:r>
      <w:r>
        <w:t>Can we film 1 patient and 1 control?</w:t>
      </w:r>
    </w:p>
  </w:comment>
  <w:comment w:id="33" w:author="BCI User" w:date="2015-06-02T16:03:00Z" w:initials="BU">
    <w:p w14:paraId="6E61B9B8" w14:textId="549FD51B" w:rsidR="003A3BAA" w:rsidRDefault="003A3BAA">
      <w:pPr>
        <w:pStyle w:val="CommentText"/>
      </w:pPr>
      <w:r>
        <w:rPr>
          <w:rStyle w:val="CommentReference"/>
        </w:rPr>
        <w:annotationRef/>
      </w:r>
      <w:r>
        <w:t xml:space="preserve">Yes, although to clarify we will not be filming an actual patient; participants in the filming will be actors. </w:t>
      </w:r>
    </w:p>
  </w:comment>
  <w:comment w:id="34" w:author="Jessica Stanis" w:date="2015-06-02T16:03:00Z" w:initials="JS">
    <w:p w14:paraId="66AB60BA" w14:textId="6FBF4107" w:rsidR="003A3BAA" w:rsidRDefault="003A3BAA">
      <w:pPr>
        <w:pStyle w:val="CommentText"/>
      </w:pPr>
      <w:r>
        <w:rPr>
          <w:rStyle w:val="CommentReference"/>
        </w:rPr>
        <w:annotationRef/>
      </w:r>
      <w:r>
        <w:t>As written, this is too broad and needs to be expanded upon. For instance, average the number of correct responses across visual fields.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B04806" w15:done="0"/>
  <w15:commentEx w15:paraId="6322009F" w15:done="0"/>
  <w15:commentEx w15:paraId="18D08457" w15:done="0"/>
  <w15:commentEx w15:paraId="4037F92D" w15:done="0"/>
  <w15:commentEx w15:paraId="1276541D" w15:done="0"/>
  <w15:commentEx w15:paraId="73ABA46B" w15:done="0"/>
  <w15:commentEx w15:paraId="6E61B9B8" w15:done="0"/>
  <w15:commentEx w15:paraId="66AB60B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1&lt;/item&gt;&lt;item&gt;2&lt;/item&gt;&lt;item&gt;4&lt;/item&gt;&lt;/record-ids&gt;&lt;/item&gt;&lt;/Libraries&gt;"/>
  </w:docVars>
  <w:rsids>
    <w:rsidRoot w:val="001366CA"/>
    <w:rsid w:val="00001183"/>
    <w:rsid w:val="00016A35"/>
    <w:rsid w:val="00016FE6"/>
    <w:rsid w:val="00021A59"/>
    <w:rsid w:val="000353A8"/>
    <w:rsid w:val="0005248B"/>
    <w:rsid w:val="000554BF"/>
    <w:rsid w:val="0008199B"/>
    <w:rsid w:val="000A5B59"/>
    <w:rsid w:val="000A5BFD"/>
    <w:rsid w:val="000D623A"/>
    <w:rsid w:val="001022D3"/>
    <w:rsid w:val="00113944"/>
    <w:rsid w:val="0012755F"/>
    <w:rsid w:val="001366CA"/>
    <w:rsid w:val="00166DA7"/>
    <w:rsid w:val="00191376"/>
    <w:rsid w:val="001A7E51"/>
    <w:rsid w:val="001B0ED3"/>
    <w:rsid w:val="001C3AE6"/>
    <w:rsid w:val="001C56CD"/>
    <w:rsid w:val="001D6351"/>
    <w:rsid w:val="001D6961"/>
    <w:rsid w:val="001E5DD1"/>
    <w:rsid w:val="001F11AB"/>
    <w:rsid w:val="001F1A9D"/>
    <w:rsid w:val="001F22A8"/>
    <w:rsid w:val="00236166"/>
    <w:rsid w:val="00241BF6"/>
    <w:rsid w:val="00257337"/>
    <w:rsid w:val="00266B09"/>
    <w:rsid w:val="002708AD"/>
    <w:rsid w:val="0028389D"/>
    <w:rsid w:val="00284030"/>
    <w:rsid w:val="00290F1F"/>
    <w:rsid w:val="002A089A"/>
    <w:rsid w:val="002A6AA8"/>
    <w:rsid w:val="002B714A"/>
    <w:rsid w:val="002E6C86"/>
    <w:rsid w:val="00302E6F"/>
    <w:rsid w:val="003147CA"/>
    <w:rsid w:val="0031700C"/>
    <w:rsid w:val="00323F14"/>
    <w:rsid w:val="003333D9"/>
    <w:rsid w:val="0035614C"/>
    <w:rsid w:val="003601F4"/>
    <w:rsid w:val="003773B6"/>
    <w:rsid w:val="0038174D"/>
    <w:rsid w:val="003A3BAA"/>
    <w:rsid w:val="003E086C"/>
    <w:rsid w:val="003E24B9"/>
    <w:rsid w:val="003E3EC0"/>
    <w:rsid w:val="004071D6"/>
    <w:rsid w:val="00420868"/>
    <w:rsid w:val="0042139D"/>
    <w:rsid w:val="0043044D"/>
    <w:rsid w:val="004455EB"/>
    <w:rsid w:val="0047147A"/>
    <w:rsid w:val="004725FF"/>
    <w:rsid w:val="0048082C"/>
    <w:rsid w:val="004927F5"/>
    <w:rsid w:val="004A71AF"/>
    <w:rsid w:val="004B3722"/>
    <w:rsid w:val="004C22E0"/>
    <w:rsid w:val="004C4A3E"/>
    <w:rsid w:val="004C7D04"/>
    <w:rsid w:val="004D7D75"/>
    <w:rsid w:val="004F60FF"/>
    <w:rsid w:val="004F6A43"/>
    <w:rsid w:val="005005A6"/>
    <w:rsid w:val="00527C7C"/>
    <w:rsid w:val="00533B5C"/>
    <w:rsid w:val="00535D4A"/>
    <w:rsid w:val="00555B8F"/>
    <w:rsid w:val="005665FD"/>
    <w:rsid w:val="00567A39"/>
    <w:rsid w:val="00575EF1"/>
    <w:rsid w:val="00594A48"/>
    <w:rsid w:val="005B1E7D"/>
    <w:rsid w:val="005B4DA2"/>
    <w:rsid w:val="005B7282"/>
    <w:rsid w:val="005C4328"/>
    <w:rsid w:val="0063201F"/>
    <w:rsid w:val="006363D4"/>
    <w:rsid w:val="00651E71"/>
    <w:rsid w:val="00661BB0"/>
    <w:rsid w:val="006721D9"/>
    <w:rsid w:val="00674A77"/>
    <w:rsid w:val="006B32C6"/>
    <w:rsid w:val="006B3743"/>
    <w:rsid w:val="006B425B"/>
    <w:rsid w:val="006C1D2A"/>
    <w:rsid w:val="006C1D51"/>
    <w:rsid w:val="006C72D4"/>
    <w:rsid w:val="006D1182"/>
    <w:rsid w:val="006E1114"/>
    <w:rsid w:val="006E5FB2"/>
    <w:rsid w:val="007013EC"/>
    <w:rsid w:val="00715D2D"/>
    <w:rsid w:val="00743B44"/>
    <w:rsid w:val="007446EE"/>
    <w:rsid w:val="00746933"/>
    <w:rsid w:val="0076536C"/>
    <w:rsid w:val="007734E4"/>
    <w:rsid w:val="00776F76"/>
    <w:rsid w:val="0078630B"/>
    <w:rsid w:val="00796F8A"/>
    <w:rsid w:val="007C070D"/>
    <w:rsid w:val="007D1AD0"/>
    <w:rsid w:val="0081275F"/>
    <w:rsid w:val="00834AC5"/>
    <w:rsid w:val="00835FCE"/>
    <w:rsid w:val="008731B9"/>
    <w:rsid w:val="0087449C"/>
    <w:rsid w:val="00884055"/>
    <w:rsid w:val="00893A21"/>
    <w:rsid w:val="008A714F"/>
    <w:rsid w:val="008B7281"/>
    <w:rsid w:val="008B7BB7"/>
    <w:rsid w:val="008C3DAF"/>
    <w:rsid w:val="00911BD0"/>
    <w:rsid w:val="00922BF7"/>
    <w:rsid w:val="00924B53"/>
    <w:rsid w:val="009279F8"/>
    <w:rsid w:val="00942BF6"/>
    <w:rsid w:val="0094549F"/>
    <w:rsid w:val="00975121"/>
    <w:rsid w:val="00995772"/>
    <w:rsid w:val="009A4DB7"/>
    <w:rsid w:val="009A7ACF"/>
    <w:rsid w:val="009C0AB3"/>
    <w:rsid w:val="009C3348"/>
    <w:rsid w:val="009D7D9E"/>
    <w:rsid w:val="009F1414"/>
    <w:rsid w:val="00A0382A"/>
    <w:rsid w:val="00A448A0"/>
    <w:rsid w:val="00A45202"/>
    <w:rsid w:val="00A50E34"/>
    <w:rsid w:val="00A55BDC"/>
    <w:rsid w:val="00A62D16"/>
    <w:rsid w:val="00AA2489"/>
    <w:rsid w:val="00AB085E"/>
    <w:rsid w:val="00AB1150"/>
    <w:rsid w:val="00AC2E38"/>
    <w:rsid w:val="00AF67FC"/>
    <w:rsid w:val="00B43B67"/>
    <w:rsid w:val="00B55714"/>
    <w:rsid w:val="00B92F08"/>
    <w:rsid w:val="00B9495C"/>
    <w:rsid w:val="00B95E5F"/>
    <w:rsid w:val="00BB39E5"/>
    <w:rsid w:val="00BC63A2"/>
    <w:rsid w:val="00BD1B87"/>
    <w:rsid w:val="00BD4558"/>
    <w:rsid w:val="00BE266F"/>
    <w:rsid w:val="00BF3718"/>
    <w:rsid w:val="00C07AC3"/>
    <w:rsid w:val="00C16EDD"/>
    <w:rsid w:val="00C206A8"/>
    <w:rsid w:val="00C231E2"/>
    <w:rsid w:val="00C46643"/>
    <w:rsid w:val="00C77D88"/>
    <w:rsid w:val="00CB7EEE"/>
    <w:rsid w:val="00CC79AE"/>
    <w:rsid w:val="00D11493"/>
    <w:rsid w:val="00D240F5"/>
    <w:rsid w:val="00D32485"/>
    <w:rsid w:val="00D40E20"/>
    <w:rsid w:val="00D416DA"/>
    <w:rsid w:val="00D50199"/>
    <w:rsid w:val="00D75C8D"/>
    <w:rsid w:val="00D75FBA"/>
    <w:rsid w:val="00D8223B"/>
    <w:rsid w:val="00DD3BDB"/>
    <w:rsid w:val="00DE61DE"/>
    <w:rsid w:val="00E353D7"/>
    <w:rsid w:val="00E3550A"/>
    <w:rsid w:val="00E377D1"/>
    <w:rsid w:val="00E66B63"/>
    <w:rsid w:val="00E71D84"/>
    <w:rsid w:val="00E83159"/>
    <w:rsid w:val="00E92A1B"/>
    <w:rsid w:val="00E932DB"/>
    <w:rsid w:val="00E938B2"/>
    <w:rsid w:val="00E93C86"/>
    <w:rsid w:val="00EB48C2"/>
    <w:rsid w:val="00ED4C00"/>
    <w:rsid w:val="00ED75D9"/>
    <w:rsid w:val="00ED761E"/>
    <w:rsid w:val="00EE036B"/>
    <w:rsid w:val="00EE3818"/>
    <w:rsid w:val="00EF5BA8"/>
    <w:rsid w:val="00F23157"/>
    <w:rsid w:val="00F235A1"/>
    <w:rsid w:val="00F254BE"/>
    <w:rsid w:val="00F25F4E"/>
    <w:rsid w:val="00F47391"/>
    <w:rsid w:val="00F4767B"/>
    <w:rsid w:val="00F47B3F"/>
    <w:rsid w:val="00F6501D"/>
    <w:rsid w:val="00F71B87"/>
    <w:rsid w:val="00F74D84"/>
    <w:rsid w:val="00F81E56"/>
    <w:rsid w:val="00F86C8B"/>
    <w:rsid w:val="00F870F4"/>
    <w:rsid w:val="00FA6D79"/>
    <w:rsid w:val="00FC31F7"/>
    <w:rsid w:val="00FD242A"/>
    <w:rsid w:val="00FE3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15:docId w15:val="{C4C81F15-16A7-46CB-96D9-10E3FE904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6721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nature.com/polopoly_fs/7.3302.1331639138!/image/brains.jpg_gen/derivatives/landscape_300/brains.jpg"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1744</Words>
  <Characters>9946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Dennis McGonagle</cp:lastModifiedBy>
  <cp:revision>2</cp:revision>
  <dcterms:created xsi:type="dcterms:W3CDTF">2015-06-04T19:38:00Z</dcterms:created>
  <dcterms:modified xsi:type="dcterms:W3CDTF">2015-06-04T19:38:00Z</dcterms:modified>
</cp:coreProperties>
</file>