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D8C96" w14:textId="77777777" w:rsidR="0017228F" w:rsidRPr="0018302D" w:rsidRDefault="00D87577" w:rsidP="002B14E3">
      <w:pPr>
        <w:spacing w:after="0" w:line="276" w:lineRule="auto"/>
        <w:rPr>
          <w:rFonts w:ascii="Cambria" w:hAnsi="Cambria" w:cs="Arial"/>
          <w:sz w:val="24"/>
          <w:szCs w:val="24"/>
        </w:rPr>
      </w:pPr>
      <w:r w:rsidRPr="0018302D">
        <w:rPr>
          <w:rFonts w:ascii="Cambria" w:hAnsi="Cambria" w:cs="Arial"/>
          <w:b/>
          <w:sz w:val="28"/>
          <w:szCs w:val="24"/>
        </w:rPr>
        <w:t>Author:</w:t>
      </w:r>
      <w:r w:rsidRPr="0018302D">
        <w:rPr>
          <w:rFonts w:ascii="Cambria" w:hAnsi="Cambria" w:cs="Arial"/>
          <w:sz w:val="28"/>
          <w:szCs w:val="24"/>
        </w:rPr>
        <w:t xml:space="preserve"> </w:t>
      </w:r>
      <w:r w:rsidRPr="0018302D">
        <w:rPr>
          <w:rFonts w:ascii="Cambria" w:hAnsi="Cambria" w:cs="Arial"/>
          <w:sz w:val="24"/>
          <w:szCs w:val="24"/>
        </w:rPr>
        <w:t xml:space="preserve">Jeff </w:t>
      </w:r>
      <w:proofErr w:type="spellStart"/>
      <w:r w:rsidRPr="0018302D">
        <w:rPr>
          <w:rFonts w:ascii="Cambria" w:hAnsi="Cambria" w:cs="Arial"/>
          <w:sz w:val="24"/>
          <w:szCs w:val="24"/>
        </w:rPr>
        <w:t>Salacup</w:t>
      </w:r>
      <w:proofErr w:type="spellEnd"/>
    </w:p>
    <w:p w14:paraId="3F573FC4" w14:textId="77777777" w:rsidR="00D87577" w:rsidRPr="0018302D" w:rsidRDefault="002B14E3" w:rsidP="002B14E3">
      <w:pPr>
        <w:spacing w:after="0" w:line="276" w:lineRule="auto"/>
        <w:rPr>
          <w:rFonts w:ascii="Cambria" w:hAnsi="Cambria" w:cs="Arial"/>
          <w:sz w:val="24"/>
          <w:szCs w:val="24"/>
        </w:rPr>
      </w:pPr>
      <w:r>
        <w:rPr>
          <w:rFonts w:ascii="Cambria" w:hAnsi="Cambria" w:cs="Arial"/>
          <w:b/>
          <w:sz w:val="28"/>
          <w:szCs w:val="24"/>
        </w:rPr>
        <w:t xml:space="preserve">Earth Science Education </w:t>
      </w:r>
      <w:r w:rsidR="00D87577" w:rsidRPr="0018302D">
        <w:rPr>
          <w:rFonts w:ascii="Cambria" w:hAnsi="Cambria" w:cs="Arial"/>
          <w:b/>
          <w:sz w:val="28"/>
          <w:szCs w:val="24"/>
        </w:rPr>
        <w:t>Title:</w:t>
      </w:r>
      <w:r w:rsidR="00D87577" w:rsidRPr="0018302D">
        <w:rPr>
          <w:rFonts w:ascii="Cambria" w:hAnsi="Cambria" w:cs="Arial"/>
          <w:sz w:val="28"/>
          <w:szCs w:val="24"/>
        </w:rPr>
        <w:t xml:space="preserve"> </w:t>
      </w:r>
      <w:r w:rsidR="0018302D">
        <w:rPr>
          <w:rFonts w:ascii="Cambria" w:hAnsi="Cambria" w:cs="Arial"/>
          <w:sz w:val="24"/>
          <w:szCs w:val="24"/>
        </w:rPr>
        <w:t xml:space="preserve">Purification of Complex Organic Mixtures: </w:t>
      </w:r>
      <w:r w:rsidR="00D87577" w:rsidRPr="0018302D">
        <w:rPr>
          <w:rFonts w:ascii="Cambria" w:hAnsi="Cambria" w:cs="Arial"/>
          <w:sz w:val="24"/>
          <w:szCs w:val="24"/>
        </w:rPr>
        <w:t>Saponification</w:t>
      </w:r>
    </w:p>
    <w:p w14:paraId="113623EA" w14:textId="77777777" w:rsidR="0018302D" w:rsidRDefault="0018302D" w:rsidP="002B14E3">
      <w:pPr>
        <w:spacing w:after="0" w:line="276" w:lineRule="auto"/>
        <w:rPr>
          <w:rFonts w:ascii="Cambria" w:hAnsi="Cambria" w:cs="Arial"/>
          <w:b/>
          <w:sz w:val="24"/>
          <w:szCs w:val="24"/>
        </w:rPr>
      </w:pPr>
    </w:p>
    <w:p w14:paraId="650C7616" w14:textId="77777777" w:rsidR="00D87577" w:rsidRPr="0018302D" w:rsidRDefault="00D87577" w:rsidP="002B14E3">
      <w:pPr>
        <w:spacing w:after="0" w:line="276" w:lineRule="auto"/>
        <w:rPr>
          <w:rFonts w:ascii="Cambria" w:hAnsi="Cambria" w:cs="Arial"/>
          <w:b/>
          <w:sz w:val="28"/>
          <w:szCs w:val="24"/>
        </w:rPr>
      </w:pPr>
      <w:r w:rsidRPr="0018302D">
        <w:rPr>
          <w:rFonts w:ascii="Cambria" w:hAnsi="Cambria" w:cs="Arial"/>
          <w:b/>
          <w:sz w:val="28"/>
          <w:szCs w:val="24"/>
        </w:rPr>
        <w:t>Overview:</w:t>
      </w:r>
    </w:p>
    <w:p w14:paraId="2A1B1F08" w14:textId="453A5D56" w:rsidR="00D87577" w:rsidRPr="0018302D" w:rsidRDefault="00D87577" w:rsidP="002B14E3">
      <w:pPr>
        <w:spacing w:after="0" w:line="276" w:lineRule="auto"/>
        <w:rPr>
          <w:rFonts w:ascii="Cambria" w:hAnsi="Cambria" w:cs="Arial"/>
          <w:sz w:val="24"/>
          <w:szCs w:val="24"/>
        </w:rPr>
      </w:pPr>
      <w:r w:rsidRPr="0018302D">
        <w:rPr>
          <w:rFonts w:ascii="Cambria" w:hAnsi="Cambria" w:cs="Arial"/>
          <w:sz w:val="24"/>
          <w:szCs w:val="24"/>
        </w:rPr>
        <w:t>The product of an organic solvent extraction, a total lipid extract (TLE), is often a complex mixture of hundred</w:t>
      </w:r>
      <w:r w:rsidR="003E78A3" w:rsidRPr="0018302D">
        <w:rPr>
          <w:rFonts w:ascii="Cambria" w:hAnsi="Cambria" w:cs="Arial"/>
          <w:sz w:val="24"/>
          <w:szCs w:val="24"/>
        </w:rPr>
        <w:t>s</w:t>
      </w:r>
      <w:r w:rsidRPr="0018302D">
        <w:rPr>
          <w:rFonts w:ascii="Cambria" w:hAnsi="Cambria" w:cs="Arial"/>
          <w:sz w:val="24"/>
          <w:szCs w:val="24"/>
        </w:rPr>
        <w:t>, if not thousands, of different compounds.</w:t>
      </w:r>
      <w:r w:rsidR="00977EE6" w:rsidRPr="0018302D">
        <w:rPr>
          <w:rFonts w:ascii="Cambria" w:hAnsi="Cambria" w:cs="Arial"/>
          <w:sz w:val="24"/>
          <w:szCs w:val="24"/>
        </w:rPr>
        <w:t xml:space="preserve"> The researcher is often only interested in a handful of compounds or</w:t>
      </w:r>
      <w:r w:rsidR="00534B29">
        <w:rPr>
          <w:rFonts w:ascii="Cambria" w:hAnsi="Cambria" w:cs="Arial"/>
          <w:sz w:val="24"/>
          <w:szCs w:val="24"/>
        </w:rPr>
        <w:t>,</w:t>
      </w:r>
      <w:r w:rsidR="00977EE6" w:rsidRPr="0018302D">
        <w:rPr>
          <w:rFonts w:ascii="Cambria" w:hAnsi="Cambria" w:cs="Arial"/>
          <w:sz w:val="24"/>
          <w:szCs w:val="24"/>
        </w:rPr>
        <w:t xml:space="preserve"> if interested in many, may need to remove unwanted constituents that </w:t>
      </w:r>
      <w:r w:rsidR="00534B29">
        <w:rPr>
          <w:rFonts w:ascii="Cambria" w:hAnsi="Cambria" w:cs="Arial"/>
          <w:sz w:val="24"/>
          <w:szCs w:val="24"/>
        </w:rPr>
        <w:t>are</w:t>
      </w:r>
      <w:r w:rsidR="00977EE6" w:rsidRPr="0018302D">
        <w:rPr>
          <w:rFonts w:ascii="Cambria" w:hAnsi="Cambria" w:cs="Arial"/>
          <w:sz w:val="24"/>
          <w:szCs w:val="24"/>
        </w:rPr>
        <w:t xml:space="preserve"> </w:t>
      </w:r>
      <w:r w:rsidR="00534B29">
        <w:rPr>
          <w:rFonts w:ascii="Cambria" w:hAnsi="Cambria" w:cs="Arial"/>
          <w:sz w:val="24"/>
          <w:szCs w:val="24"/>
        </w:rPr>
        <w:t>“</w:t>
      </w:r>
      <w:r w:rsidR="00977EE6" w:rsidRPr="0018302D">
        <w:rPr>
          <w:rFonts w:ascii="Cambria" w:hAnsi="Cambria" w:cs="Arial"/>
          <w:sz w:val="24"/>
          <w:szCs w:val="24"/>
        </w:rPr>
        <w:t>in the way</w:t>
      </w:r>
      <w:r w:rsidR="00534B29">
        <w:rPr>
          <w:rFonts w:ascii="Cambria" w:hAnsi="Cambria" w:cs="Arial"/>
          <w:sz w:val="24"/>
          <w:szCs w:val="24"/>
        </w:rPr>
        <w:t>”</w:t>
      </w:r>
      <w:r w:rsidR="000C0FF4" w:rsidRPr="0018302D">
        <w:rPr>
          <w:rFonts w:ascii="Cambria" w:hAnsi="Cambria" w:cs="Arial"/>
          <w:sz w:val="24"/>
          <w:szCs w:val="24"/>
        </w:rPr>
        <w:t xml:space="preserve"> or co</w:t>
      </w:r>
      <w:r w:rsidR="00A53FB0">
        <w:rPr>
          <w:rFonts w:ascii="Cambria" w:hAnsi="Cambria" w:cs="Arial"/>
          <w:sz w:val="24"/>
          <w:szCs w:val="24"/>
        </w:rPr>
        <w:t>-</w:t>
      </w:r>
      <w:r w:rsidR="000C0FF4" w:rsidRPr="0018302D">
        <w:rPr>
          <w:rFonts w:ascii="Cambria" w:hAnsi="Cambria" w:cs="Arial"/>
          <w:sz w:val="24"/>
          <w:szCs w:val="24"/>
        </w:rPr>
        <w:t>eluting</w:t>
      </w:r>
      <w:r w:rsidR="00977EE6" w:rsidRPr="0018302D">
        <w:rPr>
          <w:rFonts w:ascii="Cambria" w:hAnsi="Cambria" w:cs="Arial"/>
          <w:sz w:val="24"/>
          <w:szCs w:val="24"/>
        </w:rPr>
        <w:t>. For example,</w:t>
      </w:r>
      <w:r w:rsidR="003E78A3" w:rsidRPr="0018302D">
        <w:rPr>
          <w:rFonts w:ascii="Cambria" w:hAnsi="Cambria" w:cs="Arial"/>
          <w:sz w:val="24"/>
          <w:szCs w:val="24"/>
        </w:rPr>
        <w:t xml:space="preserve"> the concentrations of individual compounds in a sample are often determined on </w:t>
      </w:r>
      <w:r w:rsidR="000C7FB0" w:rsidRPr="0018302D">
        <w:rPr>
          <w:rFonts w:ascii="Cambria" w:hAnsi="Cambria" w:cs="Arial"/>
          <w:sz w:val="24"/>
          <w:szCs w:val="24"/>
        </w:rPr>
        <w:t>a gas chromatograph coupled to</w:t>
      </w:r>
      <w:r w:rsidR="003E78A3" w:rsidRPr="0018302D">
        <w:rPr>
          <w:rFonts w:ascii="Cambria" w:hAnsi="Cambria" w:cs="Arial"/>
          <w:sz w:val="24"/>
          <w:szCs w:val="24"/>
        </w:rPr>
        <w:t xml:space="preserve"> a flame</w:t>
      </w:r>
      <w:r w:rsidR="00534B29">
        <w:rPr>
          <w:rFonts w:ascii="Cambria" w:hAnsi="Cambria" w:cs="Arial"/>
          <w:sz w:val="24"/>
          <w:szCs w:val="24"/>
        </w:rPr>
        <w:t>-</w:t>
      </w:r>
      <w:r w:rsidR="003E78A3" w:rsidRPr="0018302D">
        <w:rPr>
          <w:rFonts w:ascii="Cambria" w:hAnsi="Cambria" w:cs="Arial"/>
          <w:sz w:val="24"/>
          <w:szCs w:val="24"/>
        </w:rPr>
        <w:t>ionizing detector (GC-FID)</w:t>
      </w:r>
      <w:r w:rsidR="00534B29">
        <w:rPr>
          <w:rFonts w:ascii="Cambria" w:hAnsi="Cambria" w:cs="Arial"/>
          <w:sz w:val="24"/>
          <w:szCs w:val="24"/>
        </w:rPr>
        <w:t>,</w:t>
      </w:r>
      <w:r w:rsidR="003E78A3" w:rsidRPr="0018302D">
        <w:rPr>
          <w:rFonts w:ascii="Cambria" w:hAnsi="Cambria" w:cs="Arial"/>
          <w:sz w:val="24"/>
          <w:szCs w:val="24"/>
        </w:rPr>
        <w:t xml:space="preserve"> because the relationship between FID response (in </w:t>
      </w:r>
      <w:proofErr w:type="spellStart"/>
      <w:r w:rsidR="003E78A3" w:rsidRPr="0018302D">
        <w:rPr>
          <w:rFonts w:ascii="Cambria" w:hAnsi="Cambria" w:cs="Arial"/>
          <w:sz w:val="24"/>
          <w:szCs w:val="24"/>
        </w:rPr>
        <w:t>pA</w:t>
      </w:r>
      <w:proofErr w:type="spellEnd"/>
      <w:r w:rsidR="003E78A3" w:rsidRPr="0018302D">
        <w:rPr>
          <w:rFonts w:ascii="Cambria" w:hAnsi="Cambria" w:cs="Arial"/>
          <w:sz w:val="24"/>
          <w:szCs w:val="24"/>
        </w:rPr>
        <w:t>) and the amount of compound in a sample</w:t>
      </w:r>
      <w:r w:rsidR="000C7FB0" w:rsidRPr="0018302D">
        <w:rPr>
          <w:rFonts w:ascii="Cambria" w:hAnsi="Cambria" w:cs="Arial"/>
          <w:sz w:val="24"/>
          <w:szCs w:val="24"/>
        </w:rPr>
        <w:t xml:space="preserve"> (</w:t>
      </w:r>
      <w:r w:rsidR="00534B29" w:rsidRPr="00010F72">
        <w:rPr>
          <w:rFonts w:ascii="Cambria" w:hAnsi="Cambria" w:cs="Arial"/>
          <w:i/>
          <w:sz w:val="24"/>
          <w:szCs w:val="24"/>
        </w:rPr>
        <w:t>e.g.</w:t>
      </w:r>
      <w:r w:rsidR="00534B29">
        <w:rPr>
          <w:rFonts w:ascii="Cambria" w:hAnsi="Cambria" w:cs="Arial"/>
          <w:sz w:val="24"/>
          <w:szCs w:val="24"/>
        </w:rPr>
        <w:t>,</w:t>
      </w:r>
      <w:r w:rsidR="000C7FB0" w:rsidRPr="0018302D">
        <w:rPr>
          <w:rFonts w:ascii="Cambria" w:hAnsi="Cambria" w:cs="Arial"/>
          <w:sz w:val="24"/>
          <w:szCs w:val="24"/>
        </w:rPr>
        <w:t xml:space="preserve"> ng/</w:t>
      </w:r>
      <w:proofErr w:type="spellStart"/>
      <w:r w:rsidR="00980FB4">
        <w:rPr>
          <w:rFonts w:ascii="Cambria" w:hAnsi="Cambria" w:cs="Arial"/>
          <w:sz w:val="24"/>
          <w:szCs w:val="24"/>
        </w:rPr>
        <w:t>μ</w:t>
      </w:r>
      <w:r w:rsidR="000C7FB0" w:rsidRPr="0018302D">
        <w:rPr>
          <w:rFonts w:ascii="Cambria" w:hAnsi="Cambria" w:cs="Arial"/>
          <w:sz w:val="24"/>
          <w:szCs w:val="24"/>
        </w:rPr>
        <w:t>L</w:t>
      </w:r>
      <w:proofErr w:type="spellEnd"/>
      <w:r w:rsidR="000C7FB0" w:rsidRPr="0018302D">
        <w:rPr>
          <w:rFonts w:ascii="Cambria" w:hAnsi="Cambria" w:cs="Arial"/>
          <w:sz w:val="24"/>
          <w:szCs w:val="24"/>
        </w:rPr>
        <w:t>)</w:t>
      </w:r>
      <w:r w:rsidR="003E78A3" w:rsidRPr="0018302D">
        <w:rPr>
          <w:rFonts w:ascii="Cambria" w:hAnsi="Cambria" w:cs="Arial"/>
          <w:sz w:val="24"/>
          <w:szCs w:val="24"/>
        </w:rPr>
        <w:t xml:space="preserve"> is both linear and sensitive. The GC portion of the instrument separates different compounds in a sample based on their boiling point, chemi</w:t>
      </w:r>
      <w:r w:rsidR="007A7493" w:rsidRPr="0018302D">
        <w:rPr>
          <w:rFonts w:ascii="Cambria" w:hAnsi="Cambria" w:cs="Arial"/>
          <w:sz w:val="24"/>
          <w:szCs w:val="24"/>
        </w:rPr>
        <w:t xml:space="preserve">cal structure, and affinity with a solid phase that </w:t>
      </w:r>
      <w:r w:rsidR="000C7FB0" w:rsidRPr="0018302D">
        <w:rPr>
          <w:rFonts w:ascii="Cambria" w:hAnsi="Cambria" w:cs="Arial"/>
          <w:sz w:val="24"/>
          <w:szCs w:val="24"/>
        </w:rPr>
        <w:t>can change</w:t>
      </w:r>
      <w:r w:rsidR="007A7493" w:rsidRPr="0018302D">
        <w:rPr>
          <w:rFonts w:ascii="Cambria" w:hAnsi="Cambria" w:cs="Arial"/>
          <w:sz w:val="24"/>
          <w:szCs w:val="24"/>
        </w:rPr>
        <w:t xml:space="preserve"> according to application. The result is a chromatogram (</w:t>
      </w:r>
      <w:r w:rsidR="007A7493" w:rsidRPr="0018302D">
        <w:rPr>
          <w:rFonts w:ascii="Cambria" w:hAnsi="Cambria" w:cs="Arial"/>
          <w:b/>
          <w:sz w:val="24"/>
          <w:szCs w:val="24"/>
        </w:rPr>
        <w:t>Fig</w:t>
      </w:r>
      <w:r w:rsidR="00534B29">
        <w:rPr>
          <w:rFonts w:ascii="Cambria" w:hAnsi="Cambria" w:cs="Arial"/>
          <w:b/>
          <w:sz w:val="24"/>
          <w:szCs w:val="24"/>
        </w:rPr>
        <w:t>ure</w:t>
      </w:r>
      <w:r w:rsidR="007A7493" w:rsidRPr="0018302D">
        <w:rPr>
          <w:rFonts w:ascii="Cambria" w:hAnsi="Cambria" w:cs="Arial"/>
          <w:b/>
          <w:sz w:val="24"/>
          <w:szCs w:val="24"/>
        </w:rPr>
        <w:t xml:space="preserve"> 1</w:t>
      </w:r>
      <w:r w:rsidR="007A7493" w:rsidRPr="0018302D">
        <w:rPr>
          <w:rFonts w:ascii="Cambria" w:hAnsi="Cambria" w:cs="Arial"/>
          <w:sz w:val="24"/>
          <w:szCs w:val="24"/>
        </w:rPr>
        <w:t>)</w:t>
      </w:r>
      <w:r w:rsidR="00534B29">
        <w:rPr>
          <w:rFonts w:ascii="Cambria" w:hAnsi="Cambria" w:cs="Arial"/>
          <w:sz w:val="24"/>
          <w:szCs w:val="24"/>
        </w:rPr>
        <w:t>,</w:t>
      </w:r>
      <w:r w:rsidR="007A7493" w:rsidRPr="0018302D">
        <w:rPr>
          <w:rFonts w:ascii="Cambria" w:hAnsi="Cambria" w:cs="Arial"/>
          <w:sz w:val="24"/>
          <w:szCs w:val="24"/>
        </w:rPr>
        <w:t xml:space="preserve"> showing the separation of different chemical constituents in time</w:t>
      </w:r>
      <w:r w:rsidR="00534B29">
        <w:rPr>
          <w:rFonts w:ascii="Cambria" w:hAnsi="Cambria" w:cs="Arial"/>
          <w:sz w:val="24"/>
          <w:szCs w:val="24"/>
        </w:rPr>
        <w:t>,</w:t>
      </w:r>
      <w:r w:rsidR="007A7493" w:rsidRPr="0018302D">
        <w:rPr>
          <w:rFonts w:ascii="Cambria" w:hAnsi="Cambria" w:cs="Arial"/>
          <w:sz w:val="24"/>
          <w:szCs w:val="24"/>
        </w:rPr>
        <w:t xml:space="preserve"> as well as their relative concentration</w:t>
      </w:r>
      <w:r w:rsidR="000C7FB0" w:rsidRPr="0018302D">
        <w:rPr>
          <w:rFonts w:ascii="Cambria" w:hAnsi="Cambria" w:cs="Arial"/>
          <w:sz w:val="24"/>
          <w:szCs w:val="24"/>
        </w:rPr>
        <w:t xml:space="preserve"> (calculated as the area under the curve)</w:t>
      </w:r>
      <w:r w:rsidR="007A7493" w:rsidRPr="0018302D">
        <w:rPr>
          <w:rFonts w:ascii="Cambria" w:hAnsi="Cambria" w:cs="Arial"/>
          <w:sz w:val="24"/>
          <w:szCs w:val="24"/>
        </w:rPr>
        <w:t>. However, sometimes more than one compound elutes off the GC at a time (</w:t>
      </w:r>
      <w:r w:rsidR="007A7493" w:rsidRPr="0018302D">
        <w:rPr>
          <w:rFonts w:ascii="Cambria" w:hAnsi="Cambria" w:cs="Arial"/>
          <w:b/>
          <w:sz w:val="24"/>
          <w:szCs w:val="24"/>
        </w:rPr>
        <w:t>Fig</w:t>
      </w:r>
      <w:r w:rsidR="00534B29">
        <w:rPr>
          <w:rFonts w:ascii="Cambria" w:hAnsi="Cambria" w:cs="Arial"/>
          <w:b/>
          <w:sz w:val="24"/>
          <w:szCs w:val="24"/>
        </w:rPr>
        <w:t>ure</w:t>
      </w:r>
      <w:r w:rsidR="007A7493" w:rsidRPr="0018302D">
        <w:rPr>
          <w:rFonts w:ascii="Cambria" w:hAnsi="Cambria" w:cs="Arial"/>
          <w:b/>
          <w:sz w:val="24"/>
          <w:szCs w:val="24"/>
        </w:rPr>
        <w:t xml:space="preserve"> 1</w:t>
      </w:r>
      <w:r w:rsidR="007A7493" w:rsidRPr="0018302D">
        <w:rPr>
          <w:rFonts w:ascii="Cambria" w:hAnsi="Cambria" w:cs="Arial"/>
          <w:sz w:val="24"/>
          <w:szCs w:val="24"/>
        </w:rPr>
        <w:t>). In this case, sample purification is required before compounds can be confidently quantified.</w:t>
      </w:r>
    </w:p>
    <w:p w14:paraId="6D82451A" w14:textId="77777777" w:rsidR="0018302D" w:rsidRDefault="0018302D" w:rsidP="002B14E3">
      <w:pPr>
        <w:spacing w:after="0" w:line="276" w:lineRule="auto"/>
        <w:rPr>
          <w:rFonts w:ascii="Cambria" w:hAnsi="Cambria" w:cs="Arial"/>
          <w:b/>
          <w:sz w:val="28"/>
          <w:szCs w:val="24"/>
        </w:rPr>
      </w:pPr>
    </w:p>
    <w:p w14:paraId="39A1F66C" w14:textId="77777777" w:rsidR="00D87577" w:rsidRPr="0018302D" w:rsidRDefault="0018302D" w:rsidP="002B14E3">
      <w:pPr>
        <w:spacing w:after="0" w:line="276" w:lineRule="auto"/>
        <w:rPr>
          <w:rFonts w:ascii="Cambria" w:hAnsi="Cambria" w:cs="Arial"/>
          <w:b/>
          <w:sz w:val="28"/>
          <w:szCs w:val="24"/>
        </w:rPr>
      </w:pPr>
      <w:commentRangeStart w:id="0"/>
      <w:r>
        <w:rPr>
          <w:rFonts w:ascii="Cambria" w:hAnsi="Cambria" w:cs="Arial"/>
          <w:b/>
          <w:sz w:val="28"/>
          <w:szCs w:val="24"/>
        </w:rPr>
        <w:t>Princip</w:t>
      </w:r>
      <w:r w:rsidR="00D87577" w:rsidRPr="0018302D">
        <w:rPr>
          <w:rFonts w:ascii="Cambria" w:hAnsi="Cambria" w:cs="Arial"/>
          <w:b/>
          <w:sz w:val="28"/>
          <w:szCs w:val="24"/>
        </w:rPr>
        <w:t>l</w:t>
      </w:r>
      <w:r>
        <w:rPr>
          <w:rFonts w:ascii="Cambria" w:hAnsi="Cambria" w:cs="Arial"/>
          <w:b/>
          <w:sz w:val="28"/>
          <w:szCs w:val="24"/>
        </w:rPr>
        <w:t>e</w:t>
      </w:r>
      <w:r w:rsidR="00D87577" w:rsidRPr="0018302D">
        <w:rPr>
          <w:rFonts w:ascii="Cambria" w:hAnsi="Cambria" w:cs="Arial"/>
          <w:b/>
          <w:sz w:val="28"/>
          <w:szCs w:val="24"/>
        </w:rPr>
        <w:t>s:</w:t>
      </w:r>
      <w:commentRangeEnd w:id="0"/>
      <w:r w:rsidR="000507DA">
        <w:rPr>
          <w:rStyle w:val="CommentReference"/>
        </w:rPr>
        <w:commentReference w:id="0"/>
      </w:r>
    </w:p>
    <w:p w14:paraId="1DA92AD9" w14:textId="7C60E8C3" w:rsidR="00EB2030" w:rsidRPr="0018302D" w:rsidRDefault="00EB2030" w:rsidP="00176336">
      <w:pPr>
        <w:spacing w:after="0" w:line="276" w:lineRule="auto"/>
        <w:rPr>
          <w:ins w:id="1" w:author="Jeff Salacup" w:date="2015-06-10T11:08:00Z"/>
          <w:rFonts w:ascii="Cambria" w:hAnsi="Cambria" w:cs="Arial"/>
          <w:sz w:val="24"/>
          <w:szCs w:val="24"/>
        </w:rPr>
      </w:pPr>
      <w:ins w:id="2" w:author="Jeff Salacup" w:date="2015-06-10T11:08:00Z">
        <w:r>
          <w:rPr>
            <w:rFonts w:ascii="Cambria" w:hAnsi="Cambria" w:cs="Arial"/>
            <w:sz w:val="24"/>
            <w:szCs w:val="24"/>
          </w:rPr>
          <w:t>FAMEs</w:t>
        </w:r>
      </w:ins>
      <w:ins w:id="3" w:author="Dennis McGonagle" w:date="2015-06-11T15:11:00Z">
        <w:r w:rsidR="00010FA3">
          <w:rPr>
            <w:rFonts w:ascii="Cambria" w:hAnsi="Cambria" w:cs="Arial"/>
            <w:sz w:val="24"/>
            <w:szCs w:val="24"/>
          </w:rPr>
          <w:t xml:space="preserve"> </w:t>
        </w:r>
      </w:ins>
      <w:ins w:id="4" w:author="Dennis McGonagle" w:date="2015-06-11T15:12:00Z">
        <w:r w:rsidR="00010FA3">
          <w:rPr>
            <w:rFonts w:ascii="Cambria" w:hAnsi="Cambria" w:cs="Arial"/>
            <w:sz w:val="24"/>
            <w:szCs w:val="24"/>
          </w:rPr>
          <w:t>(fatty acid methyl esters)</w:t>
        </w:r>
      </w:ins>
      <w:ins w:id="5" w:author="Jeff Salacup" w:date="2015-06-10T11:08:00Z">
        <w:r>
          <w:rPr>
            <w:rFonts w:ascii="Cambria" w:hAnsi="Cambria" w:cs="Arial"/>
            <w:sz w:val="24"/>
            <w:szCs w:val="24"/>
          </w:rPr>
          <w:t xml:space="preserve"> are important constituents of terrestrial and marine microbes and are often used</w:t>
        </w:r>
      </w:ins>
      <w:ins w:id="6" w:author="Jacob Roundy" w:date="2015-06-11T12:01:00Z">
        <w:r w:rsidR="00A53FB0">
          <w:rPr>
            <w:rFonts w:ascii="Cambria" w:hAnsi="Cambria" w:cs="Arial"/>
            <w:sz w:val="24"/>
            <w:szCs w:val="24"/>
          </w:rPr>
          <w:t>,</w:t>
        </w:r>
      </w:ins>
      <w:ins w:id="7" w:author="Jeff Salacup" w:date="2015-06-10T11:08:00Z">
        <w:r>
          <w:rPr>
            <w:rFonts w:ascii="Cambria" w:hAnsi="Cambria" w:cs="Arial"/>
            <w:sz w:val="24"/>
            <w:szCs w:val="24"/>
          </w:rPr>
          <w:t xml:space="preserve"> in conjunction with genetic techniques, to describe ecosystem microbial diversity in modern and ancient systems. However, the presence of FAMEs in a sample is not always helpful. Due to their similar size and chemistry, </w:t>
        </w:r>
        <w:r w:rsidRPr="0018302D">
          <w:rPr>
            <w:rFonts w:ascii="Cambria" w:hAnsi="Cambria" w:cs="Arial"/>
            <w:sz w:val="24"/>
            <w:szCs w:val="24"/>
          </w:rPr>
          <w:t xml:space="preserve">FAMEs </w:t>
        </w:r>
        <w:r>
          <w:rPr>
            <w:rFonts w:ascii="Cambria" w:hAnsi="Cambria" w:cs="Arial"/>
            <w:sz w:val="24"/>
            <w:szCs w:val="24"/>
          </w:rPr>
          <w:t xml:space="preserve">called </w:t>
        </w:r>
        <w:proofErr w:type="spellStart"/>
        <w:r>
          <w:rPr>
            <w:rFonts w:ascii="Cambria" w:hAnsi="Cambria" w:cs="Arial"/>
            <w:sz w:val="24"/>
            <w:szCs w:val="24"/>
          </w:rPr>
          <w:t>alkenonates</w:t>
        </w:r>
        <w:proofErr w:type="spellEnd"/>
        <w:r>
          <w:rPr>
            <w:rFonts w:ascii="Cambria" w:hAnsi="Cambria" w:cs="Arial"/>
            <w:sz w:val="24"/>
            <w:szCs w:val="24"/>
          </w:rPr>
          <w:t xml:space="preserve"> </w:t>
        </w:r>
        <w:r w:rsidRPr="0018302D">
          <w:rPr>
            <w:rFonts w:ascii="Cambria" w:hAnsi="Cambria" w:cs="Arial"/>
            <w:sz w:val="24"/>
            <w:szCs w:val="24"/>
          </w:rPr>
          <w:t>commonly co</w:t>
        </w:r>
      </w:ins>
      <w:ins w:id="8" w:author="Jeff Salacup" w:date="2015-06-10T13:47:00Z">
        <w:r w:rsidR="00BF3F21">
          <w:rPr>
            <w:rFonts w:ascii="Cambria" w:hAnsi="Cambria" w:cs="Arial"/>
            <w:sz w:val="24"/>
            <w:szCs w:val="24"/>
          </w:rPr>
          <w:t>-</w:t>
        </w:r>
      </w:ins>
      <w:ins w:id="9" w:author="Jeff Salacup" w:date="2015-06-10T11:08:00Z">
        <w:r w:rsidRPr="0018302D">
          <w:rPr>
            <w:rFonts w:ascii="Cambria" w:hAnsi="Cambria" w:cs="Arial"/>
            <w:sz w:val="24"/>
            <w:szCs w:val="24"/>
          </w:rPr>
          <w:t>elute with long</w:t>
        </w:r>
        <w:r>
          <w:rPr>
            <w:rFonts w:ascii="Cambria" w:hAnsi="Cambria" w:cs="Arial"/>
            <w:sz w:val="24"/>
            <w:szCs w:val="24"/>
          </w:rPr>
          <w:t>-</w:t>
        </w:r>
        <w:r w:rsidRPr="0018302D">
          <w:rPr>
            <w:rFonts w:ascii="Cambria" w:hAnsi="Cambria" w:cs="Arial"/>
            <w:sz w:val="24"/>
            <w:szCs w:val="24"/>
          </w:rPr>
          <w:t xml:space="preserve">chain alkyl ketones, called </w:t>
        </w:r>
        <w:proofErr w:type="spellStart"/>
        <w:r w:rsidRPr="0018302D">
          <w:rPr>
            <w:rFonts w:ascii="Cambria" w:hAnsi="Cambria" w:cs="Arial"/>
            <w:sz w:val="24"/>
            <w:szCs w:val="24"/>
          </w:rPr>
          <w:t>alkenones</w:t>
        </w:r>
        <w:proofErr w:type="spellEnd"/>
        <w:r>
          <w:rPr>
            <w:rFonts w:ascii="Cambria" w:hAnsi="Cambria" w:cs="Arial"/>
            <w:sz w:val="24"/>
            <w:szCs w:val="24"/>
          </w:rPr>
          <w:t xml:space="preserve"> (</w:t>
        </w:r>
        <w:r w:rsidRPr="00CC77C2">
          <w:rPr>
            <w:rFonts w:ascii="Cambria" w:hAnsi="Cambria" w:cs="Arial"/>
            <w:b/>
            <w:sz w:val="24"/>
            <w:szCs w:val="24"/>
          </w:rPr>
          <w:t>Figure 2</w:t>
        </w:r>
        <w:r>
          <w:rPr>
            <w:rFonts w:ascii="Cambria" w:hAnsi="Cambria" w:cs="Arial"/>
            <w:sz w:val="24"/>
            <w:szCs w:val="24"/>
          </w:rPr>
          <w:t>)</w:t>
        </w:r>
        <w:r w:rsidRPr="0018302D">
          <w:rPr>
            <w:rFonts w:ascii="Cambria" w:hAnsi="Cambria" w:cs="Arial"/>
            <w:sz w:val="24"/>
            <w:szCs w:val="24"/>
          </w:rPr>
          <w:t xml:space="preserve">. The distribution of </w:t>
        </w:r>
        <w:proofErr w:type="spellStart"/>
        <w:r w:rsidRPr="0018302D">
          <w:rPr>
            <w:rFonts w:ascii="Cambria" w:hAnsi="Cambria" w:cs="Arial"/>
            <w:sz w:val="24"/>
            <w:szCs w:val="24"/>
          </w:rPr>
          <w:t>alkenones</w:t>
        </w:r>
        <w:proofErr w:type="spellEnd"/>
        <w:r w:rsidRPr="0018302D">
          <w:rPr>
            <w:rFonts w:ascii="Cambria" w:hAnsi="Cambria" w:cs="Arial"/>
            <w:sz w:val="24"/>
            <w:szCs w:val="24"/>
          </w:rPr>
          <w:t xml:space="preserve"> in a sample relates information on sea surface temperature at the time and/or </w:t>
        </w:r>
        <w:r>
          <w:rPr>
            <w:rFonts w:ascii="Cambria" w:hAnsi="Cambria" w:cs="Arial"/>
            <w:sz w:val="24"/>
            <w:szCs w:val="24"/>
          </w:rPr>
          <w:t xml:space="preserve">the </w:t>
        </w:r>
        <w:r w:rsidRPr="0018302D">
          <w:rPr>
            <w:rFonts w:ascii="Cambria" w:hAnsi="Cambria" w:cs="Arial"/>
            <w:sz w:val="24"/>
            <w:szCs w:val="24"/>
          </w:rPr>
          <w:t>place the sample was taken</w:t>
        </w:r>
      </w:ins>
      <w:r w:rsidR="00A53FB0">
        <w:rPr>
          <w:rFonts w:ascii="Cambria" w:hAnsi="Cambria" w:cs="Arial"/>
          <w:sz w:val="24"/>
          <w:szCs w:val="24"/>
        </w:rPr>
        <w:t>,</w:t>
      </w:r>
      <w:ins w:id="10" w:author="Jeff Salacup" w:date="2015-06-10T11:08:00Z">
        <w:r>
          <w:rPr>
            <w:rFonts w:ascii="Cambria" w:hAnsi="Cambria" w:cs="Arial"/>
            <w:sz w:val="24"/>
            <w:szCs w:val="24"/>
          </w:rPr>
          <w:t xml:space="preserve"> and so their accurate and precise characterization is important</w:t>
        </w:r>
        <w:r w:rsidRPr="0018302D">
          <w:rPr>
            <w:rFonts w:ascii="Cambria" w:hAnsi="Cambria" w:cs="Arial"/>
            <w:sz w:val="24"/>
            <w:szCs w:val="24"/>
          </w:rPr>
          <w:t>.</w:t>
        </w:r>
      </w:ins>
    </w:p>
    <w:p w14:paraId="221680DE" w14:textId="77777777" w:rsidR="00176336" w:rsidRDefault="00176336" w:rsidP="00176336">
      <w:pPr>
        <w:spacing w:after="0" w:line="276" w:lineRule="auto"/>
        <w:rPr>
          <w:ins w:id="11" w:author="Jacob Roundy" w:date="2015-06-11T11:37:00Z"/>
          <w:rFonts w:ascii="Cambria" w:hAnsi="Cambria" w:cs="Arial"/>
          <w:sz w:val="24"/>
          <w:szCs w:val="24"/>
        </w:rPr>
      </w:pPr>
    </w:p>
    <w:p w14:paraId="1577705E" w14:textId="053F2669" w:rsidR="00D87577" w:rsidRPr="0018302D" w:rsidRDefault="000C7FB0" w:rsidP="00176336">
      <w:pPr>
        <w:spacing w:after="0" w:line="276" w:lineRule="auto"/>
        <w:rPr>
          <w:rFonts w:ascii="Cambria" w:hAnsi="Cambria" w:cs="Arial"/>
          <w:sz w:val="24"/>
          <w:szCs w:val="24"/>
        </w:rPr>
      </w:pPr>
      <w:r w:rsidRPr="0018302D">
        <w:rPr>
          <w:rFonts w:ascii="Cambria" w:hAnsi="Cambria" w:cs="Arial"/>
          <w:sz w:val="24"/>
          <w:szCs w:val="24"/>
        </w:rPr>
        <w:t>Saponification is a common purification technique</w:t>
      </w:r>
      <w:ins w:id="12" w:author="Jeff Salacup" w:date="2015-06-10T11:08:00Z">
        <w:r w:rsidR="00EB2030">
          <w:rPr>
            <w:rFonts w:ascii="Cambria" w:hAnsi="Cambria" w:cs="Arial"/>
            <w:sz w:val="24"/>
            <w:szCs w:val="24"/>
          </w:rPr>
          <w:t xml:space="preserve"> used to convert FAMEs into fatty acids, thus changing </w:t>
        </w:r>
      </w:ins>
      <w:ins w:id="13" w:author="Jeff Salacup" w:date="2015-06-10T11:09:00Z">
        <w:r w:rsidR="00EB2030">
          <w:rPr>
            <w:rFonts w:ascii="Cambria" w:hAnsi="Cambria" w:cs="Arial"/>
            <w:sz w:val="24"/>
            <w:szCs w:val="24"/>
          </w:rPr>
          <w:t xml:space="preserve">their chemical characteristics enough to remove them from co-elution with </w:t>
        </w:r>
        <w:proofErr w:type="spellStart"/>
        <w:r w:rsidR="00EB2030">
          <w:rPr>
            <w:rFonts w:ascii="Cambria" w:hAnsi="Cambria" w:cs="Arial"/>
            <w:sz w:val="24"/>
            <w:szCs w:val="24"/>
          </w:rPr>
          <w:t>alkenones</w:t>
        </w:r>
      </w:ins>
      <w:proofErr w:type="spellEnd"/>
      <w:ins w:id="14" w:author="Jeff Salacup" w:date="2015-06-10T11:10:00Z">
        <w:r w:rsidR="00EB2030">
          <w:rPr>
            <w:rFonts w:ascii="Cambria" w:hAnsi="Cambria" w:cs="Arial"/>
            <w:sz w:val="24"/>
            <w:szCs w:val="24"/>
          </w:rPr>
          <w:t xml:space="preserve"> (</w:t>
        </w:r>
        <w:r w:rsidR="00EB2030" w:rsidRPr="00176336">
          <w:rPr>
            <w:rFonts w:ascii="Cambria" w:hAnsi="Cambria" w:cs="Arial"/>
            <w:b/>
            <w:sz w:val="24"/>
            <w:szCs w:val="24"/>
          </w:rPr>
          <w:t>Figure 3</w:t>
        </w:r>
        <w:r w:rsidR="00EB2030">
          <w:rPr>
            <w:rFonts w:ascii="Cambria" w:hAnsi="Cambria" w:cs="Arial"/>
            <w:sz w:val="24"/>
            <w:szCs w:val="24"/>
          </w:rPr>
          <w:t>)</w:t>
        </w:r>
      </w:ins>
      <w:r w:rsidRPr="0018302D">
        <w:rPr>
          <w:rFonts w:ascii="Cambria" w:hAnsi="Cambria" w:cs="Arial"/>
          <w:sz w:val="24"/>
          <w:szCs w:val="24"/>
        </w:rPr>
        <w:t xml:space="preserve">. </w:t>
      </w:r>
      <w:ins w:id="15" w:author="Jeff Salacup" w:date="2015-06-10T11:09:00Z">
        <w:r w:rsidR="00EB2030">
          <w:rPr>
            <w:rFonts w:ascii="Cambria" w:hAnsi="Cambria" w:cs="Arial"/>
            <w:sz w:val="24"/>
            <w:szCs w:val="24"/>
          </w:rPr>
          <w:t>Saponification</w:t>
        </w:r>
      </w:ins>
      <w:ins w:id="16" w:author="Jacob Roundy" w:date="2015-06-11T12:06:00Z">
        <w:r w:rsidR="00CC77C2">
          <w:rPr>
            <w:rFonts w:ascii="Cambria" w:hAnsi="Cambria" w:cs="Arial"/>
            <w:sz w:val="24"/>
            <w:szCs w:val="24"/>
          </w:rPr>
          <w:t xml:space="preserve"> </w:t>
        </w:r>
      </w:ins>
      <w:del w:id="17" w:author="Jeff Salacup" w:date="2015-06-10T11:09:00Z">
        <w:r w:rsidRPr="0018302D" w:rsidDel="00EB2030">
          <w:rPr>
            <w:rFonts w:ascii="Cambria" w:hAnsi="Cambria" w:cs="Arial"/>
            <w:sz w:val="24"/>
            <w:szCs w:val="24"/>
          </w:rPr>
          <w:delText xml:space="preserve">It </w:delText>
        </w:r>
      </w:del>
      <w:r w:rsidRPr="0018302D">
        <w:rPr>
          <w:rFonts w:ascii="Cambria" w:hAnsi="Cambria" w:cs="Arial"/>
          <w:sz w:val="24"/>
          <w:szCs w:val="24"/>
        </w:rPr>
        <w:t>is a form of hydrolysis. In hydrolysis</w:t>
      </w:r>
      <w:r w:rsidR="00A218AC">
        <w:rPr>
          <w:rFonts w:ascii="Cambria" w:hAnsi="Cambria" w:cs="Arial"/>
          <w:sz w:val="24"/>
          <w:szCs w:val="24"/>
        </w:rPr>
        <w:t>,</w:t>
      </w:r>
      <w:r w:rsidRPr="0018302D">
        <w:rPr>
          <w:rFonts w:ascii="Cambria" w:hAnsi="Cambria" w:cs="Arial"/>
          <w:sz w:val="24"/>
          <w:szCs w:val="24"/>
        </w:rPr>
        <w:t xml:space="preserve"> water is used to split molecules. Saponification is a hydrolysis </w:t>
      </w:r>
      <w:del w:id="18" w:author="Jacob Roundy" w:date="2015-06-11T12:06:00Z">
        <w:r w:rsidRPr="0018302D" w:rsidDel="00CC77C2">
          <w:rPr>
            <w:rFonts w:ascii="Cambria" w:hAnsi="Cambria" w:cs="Arial"/>
            <w:sz w:val="24"/>
            <w:szCs w:val="24"/>
          </w:rPr>
          <w:delText xml:space="preserve">that is </w:delText>
        </w:r>
      </w:del>
      <w:r w:rsidR="000C0FF4" w:rsidRPr="0018302D">
        <w:rPr>
          <w:rFonts w:ascii="Cambria" w:hAnsi="Cambria" w:cs="Arial"/>
          <w:sz w:val="24"/>
          <w:szCs w:val="24"/>
        </w:rPr>
        <w:t>accelerated in the presence of a</w:t>
      </w:r>
      <w:r w:rsidRPr="0018302D">
        <w:rPr>
          <w:rFonts w:ascii="Cambria" w:hAnsi="Cambria" w:cs="Arial"/>
          <w:sz w:val="24"/>
          <w:szCs w:val="24"/>
        </w:rPr>
        <w:t xml:space="preserve"> base, </w:t>
      </w:r>
      <w:r w:rsidR="000C0FF4" w:rsidRPr="0018302D">
        <w:rPr>
          <w:rFonts w:ascii="Cambria" w:hAnsi="Cambria" w:cs="Arial"/>
          <w:sz w:val="24"/>
          <w:szCs w:val="24"/>
        </w:rPr>
        <w:t>such as</w:t>
      </w:r>
      <w:r w:rsidRPr="0018302D">
        <w:rPr>
          <w:rFonts w:ascii="Cambria" w:hAnsi="Cambria" w:cs="Arial"/>
          <w:sz w:val="24"/>
          <w:szCs w:val="24"/>
        </w:rPr>
        <w:t xml:space="preserve"> potassium hydroxide (KOH).</w:t>
      </w:r>
      <w:ins w:id="19" w:author="Jeff Salacup" w:date="2015-06-10T11:14:00Z">
        <w:r w:rsidR="00EB2030">
          <w:rPr>
            <w:rFonts w:ascii="Cambria" w:hAnsi="Cambria" w:cs="Arial"/>
            <w:sz w:val="24"/>
            <w:szCs w:val="24"/>
          </w:rPr>
          <w:t xml:space="preserve"> KOH dissolves into K</w:t>
        </w:r>
        <w:r w:rsidR="00EB2030" w:rsidRPr="00176336">
          <w:rPr>
            <w:rFonts w:ascii="Cambria" w:hAnsi="Cambria" w:cs="Arial"/>
            <w:sz w:val="24"/>
            <w:szCs w:val="24"/>
            <w:vertAlign w:val="superscript"/>
          </w:rPr>
          <w:t>+</w:t>
        </w:r>
        <w:r w:rsidR="00EB2030">
          <w:rPr>
            <w:rFonts w:ascii="Cambria" w:hAnsi="Cambria" w:cs="Arial"/>
            <w:sz w:val="24"/>
            <w:szCs w:val="24"/>
          </w:rPr>
          <w:t xml:space="preserve"> and OH</w:t>
        </w:r>
        <w:r w:rsidR="00EB2030" w:rsidRPr="00176336">
          <w:rPr>
            <w:rFonts w:ascii="Cambria" w:hAnsi="Cambria" w:cs="Arial"/>
            <w:sz w:val="24"/>
            <w:szCs w:val="24"/>
            <w:vertAlign w:val="superscript"/>
          </w:rPr>
          <w:t xml:space="preserve">- </w:t>
        </w:r>
        <w:r w:rsidR="00EB2030">
          <w:rPr>
            <w:rFonts w:ascii="Cambria" w:hAnsi="Cambria" w:cs="Arial"/>
            <w:sz w:val="24"/>
            <w:szCs w:val="24"/>
          </w:rPr>
          <w:t>in water. The hydroxide anion (</w:t>
        </w:r>
      </w:ins>
      <w:ins w:id="20" w:author="Jeff Salacup" w:date="2015-06-10T11:15:00Z">
        <w:r w:rsidR="00EB2030">
          <w:rPr>
            <w:rFonts w:ascii="Cambria" w:hAnsi="Cambria" w:cs="Arial"/>
            <w:sz w:val="24"/>
            <w:szCs w:val="24"/>
          </w:rPr>
          <w:t>OH</w:t>
        </w:r>
        <w:r w:rsidR="00EB2030" w:rsidRPr="00176336">
          <w:rPr>
            <w:rFonts w:ascii="Cambria" w:hAnsi="Cambria" w:cs="Arial"/>
            <w:sz w:val="24"/>
            <w:szCs w:val="24"/>
            <w:vertAlign w:val="superscript"/>
          </w:rPr>
          <w:t>-</w:t>
        </w:r>
        <w:r w:rsidR="00EB2030">
          <w:rPr>
            <w:rFonts w:ascii="Cambria" w:hAnsi="Cambria" w:cs="Arial"/>
            <w:sz w:val="24"/>
            <w:szCs w:val="24"/>
          </w:rPr>
          <w:t xml:space="preserve">, </w:t>
        </w:r>
      </w:ins>
      <w:ins w:id="21" w:author="Jeff Salacup" w:date="2015-06-10T11:14:00Z">
        <w:r w:rsidR="00EB2030">
          <w:rPr>
            <w:rFonts w:ascii="Cambria" w:hAnsi="Cambria" w:cs="Arial"/>
            <w:sz w:val="24"/>
            <w:szCs w:val="24"/>
          </w:rPr>
          <w:t>negatively charged ion)</w:t>
        </w:r>
      </w:ins>
      <w:ins w:id="22" w:author="Jeff Salacup" w:date="2015-06-10T11:16:00Z">
        <w:r w:rsidR="00EB2030">
          <w:rPr>
            <w:rFonts w:ascii="Cambria" w:hAnsi="Cambria" w:cs="Arial"/>
            <w:sz w:val="24"/>
            <w:szCs w:val="24"/>
          </w:rPr>
          <w:t xml:space="preserve"> adds to the </w:t>
        </w:r>
      </w:ins>
      <w:ins w:id="23" w:author="Jeff Salacup" w:date="2015-06-10T11:19:00Z">
        <w:r w:rsidR="00EB2030">
          <w:rPr>
            <w:rFonts w:ascii="Cambria" w:hAnsi="Cambria" w:cs="Arial"/>
            <w:sz w:val="24"/>
            <w:szCs w:val="24"/>
          </w:rPr>
          <w:t>slightly</w:t>
        </w:r>
      </w:ins>
      <w:ins w:id="24" w:author="Jacob Roundy" w:date="2015-06-11T12:07:00Z">
        <w:r w:rsidR="00CC77C2">
          <w:rPr>
            <w:rFonts w:ascii="Cambria" w:hAnsi="Cambria" w:cs="Arial"/>
            <w:sz w:val="24"/>
            <w:szCs w:val="24"/>
          </w:rPr>
          <w:t>,</w:t>
        </w:r>
      </w:ins>
      <w:ins w:id="25" w:author="Jeff Salacup" w:date="2015-06-10T11:19:00Z">
        <w:r w:rsidR="00EB2030">
          <w:rPr>
            <w:rFonts w:ascii="Cambria" w:hAnsi="Cambria" w:cs="Arial"/>
            <w:sz w:val="24"/>
            <w:szCs w:val="24"/>
          </w:rPr>
          <w:t xml:space="preserve"> positively charged </w:t>
        </w:r>
      </w:ins>
      <w:ins w:id="26" w:author="Jeff Salacup" w:date="2015-06-10T11:20:00Z">
        <w:r w:rsidR="00EB2030">
          <w:rPr>
            <w:rFonts w:ascii="Cambria" w:hAnsi="Cambria" w:cs="Arial"/>
            <w:sz w:val="24"/>
            <w:szCs w:val="24"/>
          </w:rPr>
          <w:t xml:space="preserve">tertiary </w:t>
        </w:r>
      </w:ins>
      <w:ins w:id="27" w:author="Jeff Salacup" w:date="2015-06-10T11:19:00Z">
        <w:r w:rsidR="00EB2030">
          <w:rPr>
            <w:rFonts w:ascii="Cambria" w:hAnsi="Cambria" w:cs="Arial"/>
            <w:sz w:val="24"/>
            <w:szCs w:val="24"/>
          </w:rPr>
          <w:t>carbon atom</w:t>
        </w:r>
      </w:ins>
      <w:ins w:id="28" w:author="Jeff Salacup" w:date="2015-06-10T11:20:00Z">
        <w:r w:rsidR="00EB2030">
          <w:rPr>
            <w:rFonts w:ascii="Cambria" w:hAnsi="Cambria" w:cs="Arial"/>
            <w:sz w:val="24"/>
            <w:szCs w:val="24"/>
          </w:rPr>
          <w:t xml:space="preserve"> at the heart of the FAME</w:t>
        </w:r>
      </w:ins>
      <w:ins w:id="29" w:author="Jeff Salacup" w:date="2015-06-10T11:21:00Z">
        <w:r w:rsidR="00EB2030">
          <w:rPr>
            <w:rFonts w:ascii="Cambria" w:hAnsi="Cambria" w:cs="Arial"/>
            <w:sz w:val="24"/>
            <w:szCs w:val="24"/>
          </w:rPr>
          <w:t xml:space="preserve"> (</w:t>
        </w:r>
        <w:r w:rsidR="00EB2030" w:rsidRPr="00176336">
          <w:rPr>
            <w:rFonts w:ascii="Cambria" w:hAnsi="Cambria" w:cs="Arial"/>
            <w:b/>
            <w:sz w:val="24"/>
            <w:szCs w:val="24"/>
          </w:rPr>
          <w:t>Figure 3</w:t>
        </w:r>
      </w:ins>
      <w:ins w:id="30" w:author="Jeff Salacup" w:date="2015-06-10T11:31:00Z">
        <w:r w:rsidR="008E7AE5">
          <w:rPr>
            <w:rFonts w:ascii="Cambria" w:hAnsi="Cambria" w:cs="Arial"/>
            <w:sz w:val="24"/>
            <w:szCs w:val="24"/>
          </w:rPr>
          <w:t>, top</w:t>
        </w:r>
      </w:ins>
      <w:ins w:id="31" w:author="Jeff Salacup" w:date="2015-06-10T11:21:00Z">
        <w:r w:rsidR="00EB2030">
          <w:rPr>
            <w:rFonts w:ascii="Cambria" w:hAnsi="Cambria" w:cs="Arial"/>
            <w:sz w:val="24"/>
            <w:szCs w:val="24"/>
          </w:rPr>
          <w:t>)</w:t>
        </w:r>
      </w:ins>
      <w:ins w:id="32" w:author="Jeff Salacup" w:date="2015-06-10T11:20:00Z">
        <w:r w:rsidR="00EB2030">
          <w:rPr>
            <w:rFonts w:ascii="Cambria" w:hAnsi="Cambria" w:cs="Arial"/>
            <w:sz w:val="24"/>
            <w:szCs w:val="24"/>
          </w:rPr>
          <w:t>.</w:t>
        </w:r>
      </w:ins>
      <w:ins w:id="33" w:author="Jeff Salacup" w:date="2015-06-10T11:21:00Z">
        <w:r w:rsidR="00EB2030">
          <w:rPr>
            <w:rFonts w:ascii="Cambria" w:hAnsi="Cambria" w:cs="Arial"/>
            <w:sz w:val="24"/>
            <w:szCs w:val="24"/>
          </w:rPr>
          <w:t xml:space="preserve"> </w:t>
        </w:r>
      </w:ins>
      <w:ins w:id="34" w:author="Jacob Roundy" w:date="2015-06-11T12:07:00Z">
        <w:r w:rsidR="00CC77C2">
          <w:rPr>
            <w:rFonts w:ascii="Cambria" w:hAnsi="Cambria" w:cs="Arial"/>
            <w:sz w:val="24"/>
            <w:szCs w:val="24"/>
          </w:rPr>
          <w:t xml:space="preserve">However, </w:t>
        </w:r>
      </w:ins>
      <w:ins w:id="35" w:author="Jeff Salacup" w:date="2015-06-10T11:21:00Z">
        <w:del w:id="36" w:author="Jacob Roundy" w:date="2015-06-11T12:07:00Z">
          <w:r w:rsidR="00EB2030" w:rsidDel="00CC77C2">
            <w:rPr>
              <w:rFonts w:ascii="Cambria" w:hAnsi="Cambria" w:cs="Arial"/>
              <w:sz w:val="24"/>
              <w:szCs w:val="24"/>
            </w:rPr>
            <w:delText>T</w:delText>
          </w:r>
        </w:del>
      </w:ins>
      <w:ins w:id="37" w:author="Jacob Roundy" w:date="2015-06-11T12:07:00Z">
        <w:r w:rsidR="00CC77C2">
          <w:rPr>
            <w:rFonts w:ascii="Cambria" w:hAnsi="Cambria" w:cs="Arial"/>
            <w:sz w:val="24"/>
            <w:szCs w:val="24"/>
          </w:rPr>
          <w:t>t</w:t>
        </w:r>
      </w:ins>
      <w:ins w:id="38" w:author="Jeff Salacup" w:date="2015-06-10T11:21:00Z">
        <w:r w:rsidR="00EB2030">
          <w:rPr>
            <w:rFonts w:ascii="Cambria" w:hAnsi="Cambria" w:cs="Arial"/>
            <w:sz w:val="24"/>
            <w:szCs w:val="24"/>
          </w:rPr>
          <w:t>his chemical configuration is unstable</w:t>
        </w:r>
      </w:ins>
      <w:ins w:id="39" w:author="Jacob Roundy" w:date="2015-06-11T12:07:00Z">
        <w:r w:rsidR="00CC77C2">
          <w:rPr>
            <w:rFonts w:ascii="Cambria" w:hAnsi="Cambria" w:cs="Arial"/>
            <w:sz w:val="24"/>
            <w:szCs w:val="24"/>
          </w:rPr>
          <w:t>,</w:t>
        </w:r>
      </w:ins>
      <w:ins w:id="40" w:author="Jeff Salacup" w:date="2015-06-10T11:21:00Z">
        <w:del w:id="41" w:author="Jacob Roundy" w:date="2015-06-11T12:07:00Z">
          <w:r w:rsidR="00EB2030" w:rsidDel="00CC77C2">
            <w:rPr>
              <w:rFonts w:ascii="Cambria" w:hAnsi="Cambria" w:cs="Arial"/>
              <w:sz w:val="24"/>
              <w:szCs w:val="24"/>
            </w:rPr>
            <w:delText xml:space="preserve"> however</w:delText>
          </w:r>
        </w:del>
        <w:r w:rsidR="00EB2030">
          <w:rPr>
            <w:rFonts w:ascii="Cambria" w:hAnsi="Cambria" w:cs="Arial"/>
            <w:sz w:val="24"/>
            <w:szCs w:val="24"/>
          </w:rPr>
          <w:t xml:space="preserve"> (carb</w:t>
        </w:r>
      </w:ins>
      <w:ins w:id="42" w:author="Jeff Salacup" w:date="2015-06-10T11:22:00Z">
        <w:r w:rsidR="00EB2030">
          <w:rPr>
            <w:rFonts w:ascii="Cambria" w:hAnsi="Cambria" w:cs="Arial"/>
            <w:sz w:val="24"/>
            <w:szCs w:val="24"/>
          </w:rPr>
          <w:t>on has</w:t>
        </w:r>
        <w:del w:id="43" w:author="Jacob Roundy" w:date="2015-06-11T12:07:00Z">
          <w:r w:rsidR="00EB2030" w:rsidDel="00CC77C2">
            <w:rPr>
              <w:rFonts w:ascii="Cambria" w:hAnsi="Cambria" w:cs="Arial"/>
              <w:sz w:val="24"/>
              <w:szCs w:val="24"/>
            </w:rPr>
            <w:delText xml:space="preserve"> just</w:delText>
          </w:r>
        </w:del>
        <w:r w:rsidR="00EB2030">
          <w:rPr>
            <w:rFonts w:ascii="Cambria" w:hAnsi="Cambria" w:cs="Arial"/>
            <w:sz w:val="24"/>
            <w:szCs w:val="24"/>
          </w:rPr>
          <w:t xml:space="preserve"> bonded to too many other atoms) and </w:t>
        </w:r>
      </w:ins>
      <w:ins w:id="44" w:author="Jeff Salacup" w:date="2015-06-10T11:24:00Z">
        <w:r w:rsidR="00EB2030">
          <w:rPr>
            <w:rFonts w:ascii="Cambria" w:hAnsi="Cambria" w:cs="Arial"/>
            <w:sz w:val="24"/>
            <w:szCs w:val="24"/>
          </w:rPr>
          <w:t xml:space="preserve">an </w:t>
        </w:r>
        <w:proofErr w:type="spellStart"/>
        <w:r w:rsidR="00EB2030">
          <w:rPr>
            <w:rFonts w:ascii="Cambria" w:hAnsi="Cambria" w:cs="Arial"/>
            <w:sz w:val="24"/>
            <w:szCs w:val="24"/>
          </w:rPr>
          <w:t>alkoxide</w:t>
        </w:r>
        <w:proofErr w:type="spellEnd"/>
        <w:r w:rsidR="00EB2030">
          <w:rPr>
            <w:rFonts w:ascii="Cambria" w:hAnsi="Cambria" w:cs="Arial"/>
            <w:sz w:val="24"/>
            <w:szCs w:val="24"/>
          </w:rPr>
          <w:t xml:space="preserve"> (ROH</w:t>
        </w:r>
        <w:r w:rsidR="00EB2030" w:rsidRPr="00176336">
          <w:rPr>
            <w:rFonts w:ascii="Cambria" w:hAnsi="Cambria" w:cs="Arial"/>
            <w:sz w:val="24"/>
            <w:szCs w:val="24"/>
            <w:vertAlign w:val="superscript"/>
          </w:rPr>
          <w:t>-</w:t>
        </w:r>
        <w:r w:rsidR="00EB2030">
          <w:rPr>
            <w:rFonts w:ascii="Cambria" w:hAnsi="Cambria" w:cs="Arial"/>
            <w:sz w:val="24"/>
            <w:szCs w:val="24"/>
          </w:rPr>
          <w:t>) is expelled</w:t>
        </w:r>
      </w:ins>
      <w:ins w:id="45" w:author="Jeff Salacup" w:date="2015-06-10T11:19:00Z">
        <w:r w:rsidR="00EB2030">
          <w:rPr>
            <w:rFonts w:ascii="Cambria" w:hAnsi="Cambria" w:cs="Arial"/>
            <w:sz w:val="24"/>
            <w:szCs w:val="24"/>
          </w:rPr>
          <w:t xml:space="preserve">. </w:t>
        </w:r>
        <w:del w:id="46" w:author="Jacob Roundy" w:date="2015-06-11T12:08:00Z">
          <w:r w:rsidR="00EB2030" w:rsidDel="00CC77C2">
            <w:rPr>
              <w:rFonts w:ascii="Cambria" w:hAnsi="Cambria" w:cs="Arial"/>
              <w:sz w:val="24"/>
              <w:szCs w:val="24"/>
            </w:rPr>
            <w:delText>However,</w:delText>
          </w:r>
        </w:del>
      </w:ins>
      <w:ins w:id="47" w:author="Jacob Roundy" w:date="2015-06-11T12:08:00Z">
        <w:r w:rsidR="00CC77C2">
          <w:rPr>
            <w:rFonts w:ascii="Cambria" w:hAnsi="Cambria" w:cs="Arial"/>
            <w:sz w:val="24"/>
            <w:szCs w:val="24"/>
          </w:rPr>
          <w:t>But</w:t>
        </w:r>
      </w:ins>
      <w:ins w:id="48" w:author="Jeff Salacup" w:date="2015-06-10T11:19:00Z">
        <w:r w:rsidR="00EB2030">
          <w:rPr>
            <w:rFonts w:ascii="Cambria" w:hAnsi="Cambria" w:cs="Arial"/>
            <w:sz w:val="24"/>
            <w:szCs w:val="24"/>
          </w:rPr>
          <w:t xml:space="preserve"> the H </w:t>
        </w:r>
      </w:ins>
      <w:ins w:id="49" w:author="Jeff Salacup" w:date="2015-06-10T11:25:00Z">
        <w:r w:rsidR="00EB2030">
          <w:rPr>
            <w:rFonts w:ascii="Cambria" w:hAnsi="Cambria" w:cs="Arial"/>
            <w:sz w:val="24"/>
            <w:szCs w:val="24"/>
          </w:rPr>
          <w:t xml:space="preserve">of the conjugate base </w:t>
        </w:r>
      </w:ins>
      <w:ins w:id="50" w:author="Jeff Salacup" w:date="2015-06-10T11:26:00Z">
        <w:r w:rsidR="00EB2030">
          <w:rPr>
            <w:rFonts w:ascii="Cambria" w:hAnsi="Cambria" w:cs="Arial"/>
            <w:sz w:val="24"/>
            <w:szCs w:val="24"/>
          </w:rPr>
          <w:t xml:space="preserve">this expulsion forms quickly moves to the </w:t>
        </w:r>
        <w:proofErr w:type="spellStart"/>
        <w:r w:rsidR="00EB2030">
          <w:rPr>
            <w:rFonts w:ascii="Cambria" w:hAnsi="Cambria" w:cs="Arial"/>
            <w:sz w:val="24"/>
            <w:szCs w:val="24"/>
          </w:rPr>
          <w:t>alkoxide</w:t>
        </w:r>
        <w:proofErr w:type="spellEnd"/>
        <w:r w:rsidR="00EB2030">
          <w:rPr>
            <w:rFonts w:ascii="Cambria" w:hAnsi="Cambria" w:cs="Arial"/>
            <w:sz w:val="24"/>
            <w:szCs w:val="24"/>
          </w:rPr>
          <w:t xml:space="preserve"> to </w:t>
        </w:r>
        <w:r w:rsidR="008E7AE5">
          <w:rPr>
            <w:rFonts w:ascii="Cambria" w:hAnsi="Cambria" w:cs="Arial"/>
            <w:sz w:val="24"/>
            <w:szCs w:val="24"/>
          </w:rPr>
          <w:t xml:space="preserve">form </w:t>
        </w:r>
      </w:ins>
      <w:ins w:id="51" w:author="Jeff Salacup" w:date="2015-06-10T11:32:00Z">
        <w:r w:rsidR="008E7AE5">
          <w:rPr>
            <w:rFonts w:ascii="Cambria" w:hAnsi="Cambria" w:cs="Arial"/>
            <w:sz w:val="24"/>
            <w:szCs w:val="24"/>
          </w:rPr>
          <w:t xml:space="preserve">the alcohol </w:t>
        </w:r>
      </w:ins>
      <w:ins w:id="52" w:author="Jeff Salacup" w:date="2015-06-10T11:26:00Z">
        <w:r w:rsidR="008E7AE5">
          <w:rPr>
            <w:rFonts w:ascii="Cambria" w:hAnsi="Cambria" w:cs="Arial"/>
            <w:sz w:val="24"/>
            <w:szCs w:val="24"/>
          </w:rPr>
          <w:t xml:space="preserve">methanol </w:t>
        </w:r>
      </w:ins>
      <w:ins w:id="53" w:author="Jeff Salacup" w:date="2015-06-10T13:34:00Z">
        <w:r w:rsidR="001E78C5">
          <w:rPr>
            <w:rFonts w:ascii="Cambria" w:hAnsi="Cambria" w:cs="Arial"/>
            <w:sz w:val="24"/>
            <w:szCs w:val="24"/>
          </w:rPr>
          <w:t xml:space="preserve">and </w:t>
        </w:r>
      </w:ins>
      <w:ins w:id="54" w:author="Jeff Salacup" w:date="2015-06-10T13:41:00Z">
        <w:r w:rsidR="00BF3F21">
          <w:rPr>
            <w:rFonts w:ascii="Cambria" w:hAnsi="Cambria" w:cs="Arial"/>
            <w:sz w:val="24"/>
            <w:szCs w:val="24"/>
          </w:rPr>
          <w:t xml:space="preserve">fatty acid potassium </w:t>
        </w:r>
        <w:r w:rsidR="00BF3F21">
          <w:rPr>
            <w:rFonts w:ascii="Cambria" w:hAnsi="Cambria" w:cs="Arial"/>
            <w:sz w:val="24"/>
            <w:szCs w:val="24"/>
          </w:rPr>
          <w:lastRenderedPageBreak/>
          <w:t>salt</w:t>
        </w:r>
      </w:ins>
      <w:ins w:id="55" w:author="Jeff Salacup" w:date="2015-06-10T13:35:00Z">
        <w:r w:rsidR="001E78C5">
          <w:rPr>
            <w:rFonts w:ascii="Cambria" w:hAnsi="Cambria" w:cs="Arial"/>
            <w:sz w:val="24"/>
            <w:szCs w:val="24"/>
          </w:rPr>
          <w:t xml:space="preserve"> </w:t>
        </w:r>
      </w:ins>
      <w:ins w:id="56" w:author="Jeff Salacup" w:date="2015-06-10T11:31:00Z">
        <w:r w:rsidR="008E7AE5">
          <w:rPr>
            <w:rFonts w:ascii="Cambria" w:hAnsi="Cambria" w:cs="Arial"/>
            <w:sz w:val="24"/>
            <w:szCs w:val="24"/>
          </w:rPr>
          <w:t>(</w:t>
        </w:r>
        <w:r w:rsidR="008E7AE5" w:rsidRPr="00176336">
          <w:rPr>
            <w:rFonts w:ascii="Cambria" w:hAnsi="Cambria" w:cs="Arial"/>
            <w:b/>
            <w:sz w:val="24"/>
            <w:szCs w:val="24"/>
          </w:rPr>
          <w:t>Figure 3</w:t>
        </w:r>
        <w:r w:rsidR="008E7AE5">
          <w:rPr>
            <w:rFonts w:ascii="Cambria" w:hAnsi="Cambria" w:cs="Arial"/>
            <w:sz w:val="24"/>
            <w:szCs w:val="24"/>
          </w:rPr>
          <w:t>, middle)</w:t>
        </w:r>
      </w:ins>
      <w:ins w:id="57" w:author="Jeff Salacup" w:date="2015-06-10T13:42:00Z">
        <w:r w:rsidR="00BF3F21">
          <w:rPr>
            <w:rFonts w:ascii="Cambria" w:hAnsi="Cambria" w:cs="Arial"/>
            <w:sz w:val="24"/>
            <w:szCs w:val="24"/>
          </w:rPr>
          <w:t xml:space="preserve">. At this point, </w:t>
        </w:r>
      </w:ins>
      <w:ins w:id="58" w:author="Jeff Salacup" w:date="2015-06-10T13:43:00Z">
        <w:r w:rsidR="00BF3F21">
          <w:rPr>
            <w:rFonts w:ascii="Cambria" w:hAnsi="Cambria" w:cs="Arial"/>
            <w:sz w:val="24"/>
            <w:szCs w:val="24"/>
          </w:rPr>
          <w:t>the offending FAME (</w:t>
        </w:r>
        <w:proofErr w:type="spellStart"/>
        <w:r w:rsidR="00BF3F21">
          <w:rPr>
            <w:rFonts w:ascii="Cambria" w:hAnsi="Cambria" w:cs="Arial"/>
            <w:sz w:val="24"/>
            <w:szCs w:val="24"/>
          </w:rPr>
          <w:t>alkenoate</w:t>
        </w:r>
        <w:proofErr w:type="spellEnd"/>
        <w:r w:rsidR="00BF3F21">
          <w:rPr>
            <w:rFonts w:ascii="Cambria" w:hAnsi="Cambria" w:cs="Arial"/>
            <w:sz w:val="24"/>
            <w:szCs w:val="24"/>
          </w:rPr>
          <w:t xml:space="preserve">) has been converted to a chemical that </w:t>
        </w:r>
        <w:del w:id="59" w:author="Jacob Roundy" w:date="2015-06-11T12:08:00Z">
          <w:r w:rsidR="00BF3F21" w:rsidDel="00CC77C2">
            <w:rPr>
              <w:rFonts w:ascii="Cambria" w:hAnsi="Cambria" w:cs="Arial"/>
              <w:sz w:val="24"/>
              <w:szCs w:val="24"/>
            </w:rPr>
            <w:delText xml:space="preserve">will </w:delText>
          </w:r>
        </w:del>
        <w:r w:rsidR="00BF3F21">
          <w:rPr>
            <w:rFonts w:ascii="Cambria" w:hAnsi="Cambria" w:cs="Arial"/>
            <w:sz w:val="24"/>
            <w:szCs w:val="24"/>
          </w:rPr>
          <w:t>no longer co-elute</w:t>
        </w:r>
      </w:ins>
      <w:ins w:id="60" w:author="Jacob Roundy" w:date="2015-06-11T12:08:00Z">
        <w:r w:rsidR="00CC77C2">
          <w:rPr>
            <w:rFonts w:ascii="Cambria" w:hAnsi="Cambria" w:cs="Arial"/>
            <w:sz w:val="24"/>
            <w:szCs w:val="24"/>
          </w:rPr>
          <w:t>s</w:t>
        </w:r>
      </w:ins>
      <w:ins w:id="61" w:author="Jeff Salacup" w:date="2015-06-10T13:43:00Z">
        <w:r w:rsidR="00BF3F21">
          <w:rPr>
            <w:rFonts w:ascii="Cambria" w:hAnsi="Cambria" w:cs="Arial"/>
            <w:sz w:val="24"/>
            <w:szCs w:val="24"/>
          </w:rPr>
          <w:t xml:space="preserve"> with it. However, if one wishes to </w:t>
        </w:r>
      </w:ins>
      <w:ins w:id="62" w:author="Jeff Salacup" w:date="2015-06-10T13:45:00Z">
        <w:r w:rsidR="00BF3F21">
          <w:rPr>
            <w:rFonts w:ascii="Cambria" w:hAnsi="Cambria" w:cs="Arial"/>
            <w:sz w:val="24"/>
            <w:szCs w:val="24"/>
          </w:rPr>
          <w:t xml:space="preserve">also </w:t>
        </w:r>
      </w:ins>
      <w:ins w:id="63" w:author="Jeff Salacup" w:date="2015-06-10T13:43:00Z">
        <w:r w:rsidR="00BF3F21">
          <w:rPr>
            <w:rFonts w:ascii="Cambria" w:hAnsi="Cambria" w:cs="Arial"/>
            <w:sz w:val="24"/>
            <w:szCs w:val="24"/>
          </w:rPr>
          <w:t>analyze FAME chemistry</w:t>
        </w:r>
      </w:ins>
      <w:ins w:id="64" w:author="Jacob Roundy" w:date="2015-06-11T12:08:00Z">
        <w:r w:rsidR="00CC77C2">
          <w:rPr>
            <w:rFonts w:ascii="Cambria" w:hAnsi="Cambria" w:cs="Arial"/>
            <w:sz w:val="24"/>
            <w:szCs w:val="24"/>
          </w:rPr>
          <w:t>,</w:t>
        </w:r>
      </w:ins>
      <w:ins w:id="65" w:author="Jeff Salacup" w:date="2015-06-10T13:45:00Z">
        <w:r w:rsidR="00BF3F21">
          <w:rPr>
            <w:rFonts w:ascii="Cambria" w:hAnsi="Cambria" w:cs="Arial"/>
            <w:sz w:val="24"/>
            <w:szCs w:val="24"/>
          </w:rPr>
          <w:t xml:space="preserve"> they can be reclaimed by the addition of acid (</w:t>
        </w:r>
        <w:proofErr w:type="spellStart"/>
        <w:r w:rsidR="00BF3F21">
          <w:rPr>
            <w:rFonts w:ascii="Cambria" w:hAnsi="Cambria" w:cs="Arial"/>
            <w:sz w:val="24"/>
            <w:szCs w:val="24"/>
          </w:rPr>
          <w:t>HCl</w:t>
        </w:r>
        <w:proofErr w:type="spellEnd"/>
        <w:r w:rsidR="00BF3F21">
          <w:rPr>
            <w:rFonts w:ascii="Cambria" w:hAnsi="Cambria" w:cs="Arial"/>
            <w:sz w:val="24"/>
            <w:szCs w:val="24"/>
          </w:rPr>
          <w:t>) to the solution</w:t>
        </w:r>
      </w:ins>
      <w:ins w:id="66" w:author="Jacob Roundy" w:date="2015-06-11T12:09:00Z">
        <w:r w:rsidR="00CC77C2">
          <w:rPr>
            <w:rFonts w:ascii="Cambria" w:hAnsi="Cambria" w:cs="Arial"/>
            <w:sz w:val="24"/>
            <w:szCs w:val="24"/>
          </w:rPr>
          <w:t>,</w:t>
        </w:r>
      </w:ins>
      <w:ins w:id="67" w:author="Jeff Salacup" w:date="2015-06-10T13:45:00Z">
        <w:r w:rsidR="00BF3F21">
          <w:rPr>
            <w:rFonts w:ascii="Cambria" w:hAnsi="Cambria" w:cs="Arial"/>
            <w:sz w:val="24"/>
            <w:szCs w:val="24"/>
          </w:rPr>
          <w:t xml:space="preserve"> until pH reaches ~2. At this pH, the fatty acid potassium salt </w:t>
        </w:r>
      </w:ins>
      <w:ins w:id="68" w:author="Jeff Salacup" w:date="2015-06-10T13:46:00Z">
        <w:r w:rsidR="00BF3F21">
          <w:rPr>
            <w:rFonts w:ascii="Cambria" w:hAnsi="Cambria" w:cs="Arial"/>
            <w:sz w:val="24"/>
            <w:szCs w:val="24"/>
          </w:rPr>
          <w:t>is split to form a carboxylic acid and ionic salt (</w:t>
        </w:r>
        <w:proofErr w:type="spellStart"/>
        <w:r w:rsidR="00BF3F21">
          <w:rPr>
            <w:rFonts w:ascii="Cambria" w:hAnsi="Cambria" w:cs="Arial"/>
            <w:sz w:val="24"/>
            <w:szCs w:val="24"/>
          </w:rPr>
          <w:t>KCl</w:t>
        </w:r>
        <w:proofErr w:type="spellEnd"/>
        <w:r w:rsidR="00BF3F21">
          <w:rPr>
            <w:rFonts w:ascii="Cambria" w:hAnsi="Cambria" w:cs="Arial"/>
            <w:sz w:val="24"/>
            <w:szCs w:val="24"/>
          </w:rPr>
          <w:t xml:space="preserve">; </w:t>
        </w:r>
        <w:r w:rsidR="00BF3F21" w:rsidRPr="00176336">
          <w:rPr>
            <w:rFonts w:ascii="Cambria" w:hAnsi="Cambria" w:cs="Arial"/>
            <w:b/>
            <w:sz w:val="24"/>
            <w:szCs w:val="24"/>
          </w:rPr>
          <w:t>Figure 3</w:t>
        </w:r>
        <w:r w:rsidR="00BF3F21">
          <w:rPr>
            <w:rFonts w:ascii="Cambria" w:hAnsi="Cambria" w:cs="Arial"/>
            <w:sz w:val="24"/>
            <w:szCs w:val="24"/>
          </w:rPr>
          <w:t>, bottom)</w:t>
        </w:r>
      </w:ins>
      <w:ins w:id="69" w:author="Jacob Roundy" w:date="2015-06-11T11:38:00Z">
        <w:r w:rsidR="00176336">
          <w:rPr>
            <w:rFonts w:ascii="Cambria" w:hAnsi="Cambria" w:cs="Arial"/>
            <w:sz w:val="24"/>
            <w:szCs w:val="24"/>
          </w:rPr>
          <w:t>.</w:t>
        </w:r>
      </w:ins>
      <w:ins w:id="70" w:author="Jeff Salacup" w:date="2015-06-10T11:19:00Z">
        <w:del w:id="71" w:author="Jacob Roundy" w:date="2015-06-11T11:38:00Z">
          <w:r w:rsidR="00EB2030" w:rsidDel="00176336">
            <w:rPr>
              <w:rFonts w:ascii="Cambria" w:hAnsi="Cambria" w:cs="Arial"/>
              <w:sz w:val="24"/>
              <w:szCs w:val="24"/>
            </w:rPr>
            <w:delText xml:space="preserve"> </w:delText>
          </w:r>
        </w:del>
      </w:ins>
      <w:del w:id="72" w:author="Jeff Salacup" w:date="2015-06-10T11:24:00Z">
        <w:r w:rsidR="00B21EE9" w:rsidRPr="0018302D" w:rsidDel="00EB2030">
          <w:rPr>
            <w:rFonts w:ascii="Cambria" w:hAnsi="Cambria" w:cs="Arial"/>
            <w:sz w:val="24"/>
            <w:szCs w:val="24"/>
          </w:rPr>
          <w:delText xml:space="preserve"> </w:delText>
        </w:r>
      </w:del>
      <w:del w:id="73" w:author="Jeff Salacup" w:date="2015-06-10T11:10:00Z">
        <w:r w:rsidR="00B21EE9" w:rsidRPr="0018302D" w:rsidDel="00EB2030">
          <w:rPr>
            <w:rFonts w:ascii="Cambria" w:hAnsi="Cambria" w:cs="Arial"/>
            <w:sz w:val="24"/>
            <w:szCs w:val="24"/>
          </w:rPr>
          <w:delText>S</w:delText>
        </w:r>
        <w:r w:rsidR="004F1FC8" w:rsidRPr="0018302D" w:rsidDel="00EB2030">
          <w:rPr>
            <w:rFonts w:ascii="Cambria" w:hAnsi="Cambria" w:cs="Arial"/>
            <w:sz w:val="24"/>
            <w:szCs w:val="24"/>
          </w:rPr>
          <w:delText xml:space="preserve">aponification </w:delText>
        </w:r>
        <w:r w:rsidR="00B21EE9" w:rsidRPr="0018302D" w:rsidDel="00EB2030">
          <w:rPr>
            <w:rFonts w:ascii="Cambria" w:hAnsi="Cambria" w:cs="Arial"/>
            <w:sz w:val="24"/>
            <w:szCs w:val="24"/>
          </w:rPr>
          <w:delText xml:space="preserve">is often used to remove fatty acid </w:delText>
        </w:r>
        <w:r w:rsidR="004F1FC8" w:rsidRPr="0018302D" w:rsidDel="00EB2030">
          <w:rPr>
            <w:rFonts w:ascii="Cambria" w:hAnsi="Cambria" w:cs="Arial"/>
            <w:sz w:val="24"/>
            <w:szCs w:val="24"/>
          </w:rPr>
          <w:delText>methyl-esters</w:delText>
        </w:r>
        <w:r w:rsidR="00B21EE9" w:rsidRPr="0018302D" w:rsidDel="00EB2030">
          <w:rPr>
            <w:rFonts w:ascii="Cambria" w:hAnsi="Cambria" w:cs="Arial"/>
            <w:sz w:val="24"/>
            <w:szCs w:val="24"/>
          </w:rPr>
          <w:delText xml:space="preserve"> (FAMEs) from samples. FAMEs are </w:delText>
        </w:r>
        <w:r w:rsidR="004F1FC8" w:rsidRPr="0018302D" w:rsidDel="00EB2030">
          <w:rPr>
            <w:rFonts w:ascii="Cambria" w:hAnsi="Cambria" w:cs="Arial"/>
            <w:sz w:val="24"/>
            <w:szCs w:val="24"/>
          </w:rPr>
          <w:delText xml:space="preserve">organic compounds containing a carbon atom </w:delText>
        </w:r>
        <w:r w:rsidR="00B21EE9" w:rsidRPr="0018302D" w:rsidDel="00EB2030">
          <w:rPr>
            <w:rFonts w:ascii="Cambria" w:hAnsi="Cambria" w:cs="Arial"/>
            <w:sz w:val="24"/>
            <w:szCs w:val="24"/>
          </w:rPr>
          <w:delText xml:space="preserve">that is </w:delText>
        </w:r>
        <w:r w:rsidR="004F1FC8" w:rsidRPr="0018302D" w:rsidDel="00EB2030">
          <w:rPr>
            <w:rFonts w:ascii="Cambria" w:hAnsi="Cambria" w:cs="Arial"/>
            <w:sz w:val="24"/>
            <w:szCs w:val="24"/>
          </w:rPr>
          <w:delText>double</w:delText>
        </w:r>
        <w:r w:rsidR="00A218AC" w:rsidDel="00EB2030">
          <w:rPr>
            <w:rFonts w:ascii="Cambria" w:hAnsi="Cambria" w:cs="Arial"/>
            <w:sz w:val="24"/>
            <w:szCs w:val="24"/>
          </w:rPr>
          <w:delText>-</w:delText>
        </w:r>
        <w:r w:rsidR="004F1FC8" w:rsidRPr="0018302D" w:rsidDel="00EB2030">
          <w:rPr>
            <w:rFonts w:ascii="Cambria" w:hAnsi="Cambria" w:cs="Arial"/>
            <w:sz w:val="24"/>
            <w:szCs w:val="24"/>
          </w:rPr>
          <w:delText>bonded to an oxygen atom and singly</w:delText>
        </w:r>
        <w:r w:rsidR="00A218AC" w:rsidDel="00EB2030">
          <w:rPr>
            <w:rFonts w:ascii="Cambria" w:hAnsi="Cambria" w:cs="Arial"/>
            <w:sz w:val="24"/>
            <w:szCs w:val="24"/>
          </w:rPr>
          <w:delText>-</w:delText>
        </w:r>
        <w:r w:rsidR="004F1FC8" w:rsidRPr="0018302D" w:rsidDel="00EB2030">
          <w:rPr>
            <w:rFonts w:ascii="Cambria" w:hAnsi="Cambria" w:cs="Arial"/>
            <w:sz w:val="24"/>
            <w:szCs w:val="24"/>
          </w:rPr>
          <w:delText xml:space="preserve">bonded to a </w:delText>
        </w:r>
        <w:r w:rsidR="00B21EE9" w:rsidRPr="0018302D" w:rsidDel="00EB2030">
          <w:rPr>
            <w:rFonts w:ascii="Cambria" w:hAnsi="Cambria" w:cs="Arial"/>
            <w:sz w:val="24"/>
            <w:szCs w:val="24"/>
          </w:rPr>
          <w:delText>long alkyl group</w:delText>
        </w:r>
        <w:r w:rsidR="00A218AC" w:rsidDel="00EB2030">
          <w:rPr>
            <w:rFonts w:ascii="Cambria" w:hAnsi="Cambria" w:cs="Arial"/>
            <w:sz w:val="24"/>
            <w:szCs w:val="24"/>
          </w:rPr>
          <w:delText>,</w:delText>
        </w:r>
        <w:r w:rsidR="00B21EE9" w:rsidRPr="0018302D" w:rsidDel="00EB2030">
          <w:rPr>
            <w:rFonts w:ascii="Cambria" w:hAnsi="Cambria" w:cs="Arial"/>
            <w:sz w:val="24"/>
            <w:szCs w:val="24"/>
          </w:rPr>
          <w:delText xml:space="preserve"> as well as</w:delText>
        </w:r>
        <w:r w:rsidR="004F1FC8" w:rsidRPr="0018302D" w:rsidDel="00EB2030">
          <w:rPr>
            <w:rFonts w:ascii="Cambria" w:hAnsi="Cambria" w:cs="Arial"/>
            <w:sz w:val="24"/>
            <w:szCs w:val="24"/>
          </w:rPr>
          <w:delText xml:space="preserve"> another oxygen followed by a methyl group </w:delText>
        </w:r>
        <w:r w:rsidR="00A218AC" w:rsidDel="00EB2030">
          <w:rPr>
            <w:rFonts w:ascii="Cambria" w:hAnsi="Cambria" w:cs="Arial"/>
            <w:sz w:val="24"/>
            <w:szCs w:val="24"/>
          </w:rPr>
          <w:delText>(</w:delText>
        </w:r>
        <w:r w:rsidR="004F1FC8" w:rsidRPr="0018302D" w:rsidDel="00EB2030">
          <w:rPr>
            <w:rFonts w:ascii="Cambria" w:hAnsi="Cambria" w:cs="Arial"/>
            <w:b/>
            <w:sz w:val="24"/>
            <w:szCs w:val="24"/>
          </w:rPr>
          <w:delText>Fig</w:delText>
        </w:r>
        <w:r w:rsidR="00A218AC" w:rsidDel="00EB2030">
          <w:rPr>
            <w:rFonts w:ascii="Cambria" w:hAnsi="Cambria" w:cs="Arial"/>
            <w:b/>
            <w:sz w:val="24"/>
            <w:szCs w:val="24"/>
          </w:rPr>
          <w:delText>ure</w:delText>
        </w:r>
        <w:r w:rsidR="004F1FC8" w:rsidRPr="0018302D" w:rsidDel="00EB2030">
          <w:rPr>
            <w:rFonts w:ascii="Cambria" w:hAnsi="Cambria" w:cs="Arial"/>
            <w:b/>
            <w:sz w:val="24"/>
            <w:szCs w:val="24"/>
          </w:rPr>
          <w:delText xml:space="preserve"> 2</w:delText>
        </w:r>
        <w:r w:rsidR="004F1FC8" w:rsidRPr="0018302D" w:rsidDel="00EB2030">
          <w:rPr>
            <w:rFonts w:ascii="Cambria" w:hAnsi="Cambria" w:cs="Arial"/>
            <w:sz w:val="24"/>
            <w:szCs w:val="24"/>
          </w:rPr>
          <w:delText>)</w:delText>
        </w:r>
        <w:r w:rsidR="00B21EE9" w:rsidRPr="0018302D" w:rsidDel="00EB2030">
          <w:rPr>
            <w:rFonts w:ascii="Cambria" w:hAnsi="Cambria" w:cs="Arial"/>
            <w:sz w:val="24"/>
            <w:szCs w:val="24"/>
          </w:rPr>
          <w:delText>.</w:delText>
        </w:r>
        <w:r w:rsidR="000C0FF4" w:rsidRPr="0018302D" w:rsidDel="00EB2030">
          <w:rPr>
            <w:rFonts w:ascii="Cambria" w:hAnsi="Cambria" w:cs="Arial"/>
            <w:sz w:val="24"/>
            <w:szCs w:val="24"/>
          </w:rPr>
          <w:delText xml:space="preserve"> </w:delText>
        </w:r>
      </w:del>
      <w:del w:id="74" w:author="Jeff Salacup" w:date="2015-06-10T11:08:00Z">
        <w:r w:rsidR="000C0FF4" w:rsidRPr="0018302D" w:rsidDel="00EB2030">
          <w:rPr>
            <w:rFonts w:ascii="Cambria" w:hAnsi="Cambria" w:cs="Arial"/>
            <w:sz w:val="24"/>
            <w:szCs w:val="24"/>
          </w:rPr>
          <w:delText>FAMEs commonly coelute with long</w:delText>
        </w:r>
        <w:r w:rsidR="00A218AC" w:rsidDel="00EB2030">
          <w:rPr>
            <w:rFonts w:ascii="Cambria" w:hAnsi="Cambria" w:cs="Arial"/>
            <w:sz w:val="24"/>
            <w:szCs w:val="24"/>
          </w:rPr>
          <w:delText>-</w:delText>
        </w:r>
        <w:r w:rsidR="000C0FF4" w:rsidRPr="0018302D" w:rsidDel="00EB2030">
          <w:rPr>
            <w:rFonts w:ascii="Cambria" w:hAnsi="Cambria" w:cs="Arial"/>
            <w:sz w:val="24"/>
            <w:szCs w:val="24"/>
          </w:rPr>
          <w:delText xml:space="preserve">chain alkyl ketones, called alkenones. The distribution of alkenones in a sample relates information on sea surface temperature at the time and/or </w:delText>
        </w:r>
        <w:r w:rsidR="00230915" w:rsidDel="00EB2030">
          <w:rPr>
            <w:rFonts w:ascii="Cambria" w:hAnsi="Cambria" w:cs="Arial"/>
            <w:sz w:val="24"/>
            <w:szCs w:val="24"/>
          </w:rPr>
          <w:delText xml:space="preserve">the </w:delText>
        </w:r>
        <w:r w:rsidR="000C0FF4" w:rsidRPr="0018302D" w:rsidDel="00EB2030">
          <w:rPr>
            <w:rFonts w:ascii="Cambria" w:hAnsi="Cambria" w:cs="Arial"/>
            <w:sz w:val="24"/>
            <w:szCs w:val="24"/>
          </w:rPr>
          <w:delText>place the sample was taken.</w:delText>
        </w:r>
      </w:del>
    </w:p>
    <w:p w14:paraId="221E858A" w14:textId="77777777" w:rsidR="0018302D" w:rsidRDefault="0018302D" w:rsidP="002B14E3">
      <w:pPr>
        <w:spacing w:after="0" w:line="276" w:lineRule="auto"/>
        <w:rPr>
          <w:rFonts w:ascii="Cambria" w:hAnsi="Cambria" w:cs="Arial"/>
          <w:b/>
          <w:sz w:val="24"/>
          <w:szCs w:val="24"/>
        </w:rPr>
      </w:pPr>
    </w:p>
    <w:p w14:paraId="07F5CC3D" w14:textId="77777777" w:rsidR="00D87577" w:rsidRPr="0018302D" w:rsidRDefault="00D87577" w:rsidP="002B14E3">
      <w:pPr>
        <w:spacing w:after="0" w:line="276" w:lineRule="auto"/>
        <w:rPr>
          <w:rFonts w:ascii="Cambria" w:hAnsi="Cambria" w:cs="Arial"/>
          <w:b/>
          <w:sz w:val="28"/>
          <w:szCs w:val="24"/>
        </w:rPr>
      </w:pPr>
      <w:r w:rsidRPr="0018302D">
        <w:rPr>
          <w:rFonts w:ascii="Cambria" w:hAnsi="Cambria" w:cs="Arial"/>
          <w:b/>
          <w:sz w:val="28"/>
          <w:szCs w:val="24"/>
        </w:rPr>
        <w:t>Procedure:</w:t>
      </w:r>
    </w:p>
    <w:p w14:paraId="7BA8F01C" w14:textId="5FDBBE50" w:rsidR="00905050" w:rsidRPr="0018302D" w:rsidRDefault="000C0FF4" w:rsidP="002B14E3">
      <w:pPr>
        <w:pStyle w:val="ListParagraph"/>
        <w:numPr>
          <w:ilvl w:val="0"/>
          <w:numId w:val="1"/>
        </w:numPr>
        <w:spacing w:after="0" w:line="276" w:lineRule="auto"/>
        <w:rPr>
          <w:rFonts w:ascii="Cambria" w:hAnsi="Cambria" w:cs="Arial"/>
          <w:sz w:val="24"/>
          <w:szCs w:val="24"/>
        </w:rPr>
      </w:pPr>
      <w:r w:rsidRPr="0018302D">
        <w:rPr>
          <w:rFonts w:ascii="Cambria" w:hAnsi="Cambria" w:cs="Arial"/>
          <w:sz w:val="24"/>
          <w:szCs w:val="24"/>
        </w:rPr>
        <w:t xml:space="preserve">Setup and </w:t>
      </w:r>
      <w:r w:rsidR="00230915">
        <w:rPr>
          <w:rFonts w:ascii="Cambria" w:hAnsi="Cambria" w:cs="Arial"/>
          <w:sz w:val="24"/>
          <w:szCs w:val="24"/>
        </w:rPr>
        <w:t>P</w:t>
      </w:r>
      <w:r w:rsidRPr="0018302D">
        <w:rPr>
          <w:rFonts w:ascii="Cambria" w:hAnsi="Cambria" w:cs="Arial"/>
          <w:sz w:val="24"/>
          <w:szCs w:val="24"/>
        </w:rPr>
        <w:t xml:space="preserve">reparation of </w:t>
      </w:r>
      <w:r w:rsidR="00230915">
        <w:rPr>
          <w:rFonts w:ascii="Cambria" w:hAnsi="Cambria" w:cs="Arial"/>
          <w:sz w:val="24"/>
          <w:szCs w:val="24"/>
        </w:rPr>
        <w:t>M</w:t>
      </w:r>
      <w:r w:rsidRPr="0018302D">
        <w:rPr>
          <w:rFonts w:ascii="Cambria" w:hAnsi="Cambria" w:cs="Arial"/>
          <w:sz w:val="24"/>
          <w:szCs w:val="24"/>
        </w:rPr>
        <w:t>aterials</w:t>
      </w:r>
    </w:p>
    <w:p w14:paraId="1B106BF8" w14:textId="77777777" w:rsidR="00AF2FBD" w:rsidRPr="0018302D" w:rsidRDefault="00AF2FBD" w:rsidP="002B14E3">
      <w:pPr>
        <w:pStyle w:val="ListParagraph"/>
        <w:spacing w:after="0" w:line="276" w:lineRule="auto"/>
        <w:ind w:left="360"/>
        <w:rPr>
          <w:rFonts w:ascii="Cambria" w:hAnsi="Cambria" w:cs="Arial"/>
          <w:sz w:val="24"/>
          <w:szCs w:val="24"/>
        </w:rPr>
      </w:pPr>
    </w:p>
    <w:p w14:paraId="600ABE11" w14:textId="65373235" w:rsidR="00A548D2" w:rsidRPr="0018302D" w:rsidRDefault="00A548D2" w:rsidP="00B254DE">
      <w:pPr>
        <w:pStyle w:val="ListParagraph"/>
        <w:numPr>
          <w:ilvl w:val="1"/>
          <w:numId w:val="1"/>
        </w:numPr>
        <w:spacing w:after="0" w:line="276" w:lineRule="auto"/>
        <w:ind w:left="810" w:hanging="450"/>
        <w:rPr>
          <w:rFonts w:ascii="Cambria" w:hAnsi="Cambria" w:cs="Arial"/>
          <w:sz w:val="24"/>
          <w:szCs w:val="24"/>
        </w:rPr>
      </w:pPr>
      <w:r w:rsidRPr="0018302D">
        <w:rPr>
          <w:rFonts w:ascii="Cambria" w:hAnsi="Cambria" w:cs="Arial"/>
          <w:sz w:val="24"/>
          <w:szCs w:val="24"/>
        </w:rPr>
        <w:t>Obtain a total lipid extract (TLE) using a solvent extraction method</w:t>
      </w:r>
      <w:r w:rsidR="00230915">
        <w:rPr>
          <w:rFonts w:ascii="Cambria" w:hAnsi="Cambria" w:cs="Arial"/>
          <w:sz w:val="24"/>
          <w:szCs w:val="24"/>
        </w:rPr>
        <w:t xml:space="preserve"> (Sonication, </w:t>
      </w:r>
      <w:proofErr w:type="spellStart"/>
      <w:r w:rsidR="00230915">
        <w:rPr>
          <w:rFonts w:ascii="Cambria" w:hAnsi="Cambria" w:cs="Arial"/>
          <w:sz w:val="24"/>
          <w:szCs w:val="24"/>
        </w:rPr>
        <w:t>Soxhlet</w:t>
      </w:r>
      <w:proofErr w:type="spellEnd"/>
      <w:r w:rsidR="00230915">
        <w:rPr>
          <w:rFonts w:ascii="Cambria" w:hAnsi="Cambria" w:cs="Arial"/>
          <w:sz w:val="24"/>
          <w:szCs w:val="24"/>
        </w:rPr>
        <w:t>, or Accelerated Solvent Extraction (ASE)).</w:t>
      </w:r>
    </w:p>
    <w:p w14:paraId="1341F597" w14:textId="77777777" w:rsidR="00A548D2" w:rsidRPr="0018302D" w:rsidRDefault="00A548D2" w:rsidP="002B14E3">
      <w:pPr>
        <w:pStyle w:val="ListParagraph"/>
        <w:spacing w:after="0" w:line="276" w:lineRule="auto"/>
        <w:ind w:left="1080"/>
        <w:rPr>
          <w:rFonts w:ascii="Cambria" w:hAnsi="Cambria" w:cs="Arial"/>
          <w:sz w:val="24"/>
          <w:szCs w:val="24"/>
        </w:rPr>
      </w:pPr>
    </w:p>
    <w:p w14:paraId="647753FB" w14:textId="11D712B3" w:rsidR="00A548D2" w:rsidRDefault="00D93EA8" w:rsidP="002B14E3">
      <w:pPr>
        <w:pStyle w:val="ListParagraph"/>
        <w:numPr>
          <w:ilvl w:val="1"/>
          <w:numId w:val="1"/>
        </w:numPr>
        <w:spacing w:after="0" w:line="276" w:lineRule="auto"/>
        <w:rPr>
          <w:rFonts w:ascii="Cambria" w:hAnsi="Cambria" w:cs="Arial"/>
          <w:sz w:val="24"/>
          <w:szCs w:val="24"/>
        </w:rPr>
      </w:pPr>
      <w:r w:rsidRPr="0018302D">
        <w:rPr>
          <w:rFonts w:ascii="Cambria" w:hAnsi="Cambria" w:cs="Arial"/>
          <w:sz w:val="24"/>
          <w:szCs w:val="24"/>
        </w:rPr>
        <w:t>Prepare a solution of 2</w:t>
      </w:r>
      <w:r w:rsidR="00980FB4">
        <w:rPr>
          <w:rFonts w:ascii="Cambria" w:hAnsi="Cambria" w:cs="Arial"/>
          <w:sz w:val="24"/>
          <w:szCs w:val="24"/>
        </w:rPr>
        <w:t xml:space="preserve"> </w:t>
      </w:r>
      <w:r w:rsidRPr="0018302D">
        <w:rPr>
          <w:rFonts w:ascii="Cambria" w:hAnsi="Cambria" w:cs="Arial"/>
          <w:sz w:val="24"/>
          <w:szCs w:val="24"/>
        </w:rPr>
        <w:t>N KOH in 5% H</w:t>
      </w:r>
      <w:r w:rsidRPr="0018302D">
        <w:rPr>
          <w:rFonts w:ascii="Cambria" w:hAnsi="Cambria" w:cs="Arial"/>
          <w:sz w:val="24"/>
          <w:szCs w:val="24"/>
          <w:vertAlign w:val="subscript"/>
        </w:rPr>
        <w:t>2</w:t>
      </w:r>
      <w:r w:rsidRPr="0018302D">
        <w:rPr>
          <w:rFonts w:ascii="Cambria" w:hAnsi="Cambria" w:cs="Arial"/>
          <w:sz w:val="24"/>
          <w:szCs w:val="24"/>
        </w:rPr>
        <w:t>O in methanol</w:t>
      </w:r>
      <w:r w:rsidR="00230915">
        <w:rPr>
          <w:rFonts w:ascii="Cambria" w:hAnsi="Cambria" w:cs="Arial"/>
          <w:sz w:val="24"/>
          <w:szCs w:val="24"/>
        </w:rPr>
        <w:t>.</w:t>
      </w:r>
    </w:p>
    <w:p w14:paraId="50DDB1E1" w14:textId="77777777" w:rsidR="0018302D" w:rsidRPr="0018302D" w:rsidRDefault="0018302D" w:rsidP="002B14E3">
      <w:pPr>
        <w:pStyle w:val="ListParagraph"/>
        <w:spacing w:after="0" w:line="276" w:lineRule="auto"/>
        <w:ind w:left="936"/>
        <w:rPr>
          <w:rFonts w:ascii="Cambria" w:hAnsi="Cambria" w:cs="Arial"/>
          <w:sz w:val="24"/>
          <w:szCs w:val="24"/>
        </w:rPr>
      </w:pPr>
    </w:p>
    <w:p w14:paraId="63FDDB94" w14:textId="33C84516" w:rsidR="00905050" w:rsidRPr="0018302D" w:rsidRDefault="00905050" w:rsidP="002B14E3">
      <w:pPr>
        <w:pStyle w:val="ListParagraph"/>
        <w:numPr>
          <w:ilvl w:val="2"/>
          <w:numId w:val="1"/>
        </w:numPr>
        <w:spacing w:after="0" w:line="276" w:lineRule="auto"/>
        <w:ind w:left="1350" w:hanging="630"/>
        <w:rPr>
          <w:rFonts w:ascii="Cambria" w:hAnsi="Cambria" w:cs="Arial"/>
          <w:sz w:val="24"/>
          <w:szCs w:val="24"/>
        </w:rPr>
      </w:pPr>
      <w:r w:rsidRPr="0018302D">
        <w:rPr>
          <w:rFonts w:ascii="Cambria" w:hAnsi="Cambria" w:cs="Arial"/>
          <w:sz w:val="24"/>
          <w:szCs w:val="24"/>
        </w:rPr>
        <w:t>KOH and methanol can be purchased from chemical retailers. These chemicals should be pure and free of hydrocarbons.</w:t>
      </w:r>
    </w:p>
    <w:p w14:paraId="1CDDAA9D" w14:textId="77777777" w:rsidR="00AF2FBD" w:rsidRPr="0018302D" w:rsidRDefault="00AF2FBD" w:rsidP="002B14E3">
      <w:pPr>
        <w:pStyle w:val="ListParagraph"/>
        <w:spacing w:after="0" w:line="276" w:lineRule="auto"/>
        <w:ind w:left="1656"/>
        <w:rPr>
          <w:rFonts w:ascii="Cambria" w:hAnsi="Cambria" w:cs="Arial"/>
          <w:sz w:val="24"/>
          <w:szCs w:val="24"/>
        </w:rPr>
      </w:pPr>
    </w:p>
    <w:p w14:paraId="7EE70772" w14:textId="10A91DF7" w:rsidR="00D93EA8" w:rsidRPr="0018302D" w:rsidRDefault="00D93EA8" w:rsidP="00176336">
      <w:pPr>
        <w:pStyle w:val="ListParagraph"/>
        <w:numPr>
          <w:ilvl w:val="3"/>
          <w:numId w:val="1"/>
        </w:numPr>
        <w:spacing w:after="0" w:line="276" w:lineRule="auto"/>
        <w:ind w:left="1710" w:hanging="810"/>
        <w:rPr>
          <w:rFonts w:ascii="Cambria" w:hAnsi="Cambria" w:cs="Arial"/>
          <w:sz w:val="24"/>
          <w:szCs w:val="24"/>
        </w:rPr>
      </w:pPr>
      <w:r w:rsidRPr="0018302D">
        <w:rPr>
          <w:rFonts w:ascii="Cambria" w:hAnsi="Cambria" w:cs="Arial"/>
          <w:sz w:val="24"/>
          <w:szCs w:val="24"/>
        </w:rPr>
        <w:t xml:space="preserve">The </w:t>
      </w:r>
      <w:r w:rsidR="00905050" w:rsidRPr="0018302D">
        <w:rPr>
          <w:rFonts w:ascii="Cambria" w:hAnsi="Cambria" w:cs="Arial"/>
          <w:sz w:val="24"/>
          <w:szCs w:val="24"/>
        </w:rPr>
        <w:t>molar mass</w:t>
      </w:r>
      <w:r w:rsidRPr="0018302D">
        <w:rPr>
          <w:rFonts w:ascii="Cambria" w:hAnsi="Cambria" w:cs="Arial"/>
          <w:sz w:val="24"/>
          <w:szCs w:val="24"/>
        </w:rPr>
        <w:t xml:space="preserve"> of KOH is ~56 </w:t>
      </w:r>
      <w:proofErr w:type="spellStart"/>
      <w:r w:rsidRPr="0018302D">
        <w:rPr>
          <w:rFonts w:ascii="Cambria" w:hAnsi="Cambria" w:cs="Arial"/>
          <w:sz w:val="24"/>
          <w:szCs w:val="24"/>
        </w:rPr>
        <w:t>amu</w:t>
      </w:r>
      <w:proofErr w:type="spellEnd"/>
      <w:r w:rsidRPr="0018302D">
        <w:rPr>
          <w:rFonts w:ascii="Cambria" w:hAnsi="Cambria" w:cs="Arial"/>
          <w:sz w:val="24"/>
          <w:szCs w:val="24"/>
        </w:rPr>
        <w:t xml:space="preserve"> yielding 1 </w:t>
      </w:r>
      <w:proofErr w:type="spellStart"/>
      <w:r w:rsidRPr="0018302D">
        <w:rPr>
          <w:rFonts w:ascii="Cambria" w:hAnsi="Cambria" w:cs="Arial"/>
          <w:sz w:val="24"/>
          <w:szCs w:val="24"/>
        </w:rPr>
        <w:t>mol</w:t>
      </w:r>
      <w:proofErr w:type="spellEnd"/>
      <w:r w:rsidRPr="0018302D">
        <w:rPr>
          <w:rFonts w:ascii="Cambria" w:hAnsi="Cambria" w:cs="Arial"/>
          <w:sz w:val="24"/>
          <w:szCs w:val="24"/>
        </w:rPr>
        <w:t xml:space="preserve"> of OH</w:t>
      </w:r>
      <w:r w:rsidRPr="0018302D">
        <w:rPr>
          <w:rFonts w:ascii="Cambria" w:hAnsi="Cambria" w:cs="Arial"/>
          <w:sz w:val="24"/>
          <w:szCs w:val="24"/>
          <w:vertAlign w:val="superscript"/>
        </w:rPr>
        <w:t>-</w:t>
      </w:r>
      <w:r w:rsidRPr="0018302D">
        <w:rPr>
          <w:rFonts w:ascii="Cambria" w:hAnsi="Cambria" w:cs="Arial"/>
          <w:sz w:val="24"/>
          <w:szCs w:val="24"/>
        </w:rPr>
        <w:t xml:space="preserve"> for each </w:t>
      </w:r>
      <w:proofErr w:type="spellStart"/>
      <w:r w:rsidRPr="0018302D">
        <w:rPr>
          <w:rFonts w:ascii="Cambria" w:hAnsi="Cambria" w:cs="Arial"/>
          <w:sz w:val="24"/>
          <w:szCs w:val="24"/>
        </w:rPr>
        <w:t>mol</w:t>
      </w:r>
      <w:proofErr w:type="spellEnd"/>
      <w:r w:rsidRPr="0018302D">
        <w:rPr>
          <w:rFonts w:ascii="Cambria" w:hAnsi="Cambria" w:cs="Arial"/>
          <w:sz w:val="24"/>
          <w:szCs w:val="24"/>
        </w:rPr>
        <w:t xml:space="preserve"> of KOH. Thus, </w:t>
      </w:r>
      <w:r w:rsidR="006D05AF">
        <w:rPr>
          <w:rFonts w:ascii="Cambria" w:hAnsi="Cambria" w:cs="Arial"/>
          <w:sz w:val="24"/>
          <w:szCs w:val="24"/>
        </w:rPr>
        <w:t xml:space="preserve">to achieve </w:t>
      </w:r>
      <w:r w:rsidRPr="0018302D">
        <w:rPr>
          <w:rFonts w:ascii="Cambria" w:hAnsi="Cambria" w:cs="Arial"/>
          <w:sz w:val="24"/>
          <w:szCs w:val="24"/>
        </w:rPr>
        <w:t>a 2</w:t>
      </w:r>
      <w:r w:rsidR="00980FB4">
        <w:rPr>
          <w:rFonts w:ascii="Cambria" w:hAnsi="Cambria" w:cs="Arial"/>
          <w:sz w:val="24"/>
          <w:szCs w:val="24"/>
        </w:rPr>
        <w:t xml:space="preserve"> </w:t>
      </w:r>
      <w:r w:rsidRPr="0018302D">
        <w:rPr>
          <w:rFonts w:ascii="Cambria" w:hAnsi="Cambria" w:cs="Arial"/>
          <w:sz w:val="24"/>
          <w:szCs w:val="24"/>
        </w:rPr>
        <w:t>N concentration</w:t>
      </w:r>
      <w:r w:rsidR="006D05AF">
        <w:rPr>
          <w:rFonts w:ascii="Cambria" w:hAnsi="Cambria" w:cs="Arial"/>
          <w:sz w:val="24"/>
          <w:szCs w:val="24"/>
        </w:rPr>
        <w:t>,</w:t>
      </w:r>
      <w:r w:rsidRPr="0018302D">
        <w:rPr>
          <w:rFonts w:ascii="Cambria" w:hAnsi="Cambria" w:cs="Arial"/>
          <w:sz w:val="24"/>
          <w:szCs w:val="24"/>
        </w:rPr>
        <w:t xml:space="preserve"> dissolv</w:t>
      </w:r>
      <w:r w:rsidR="006D05AF">
        <w:rPr>
          <w:rFonts w:ascii="Cambria" w:hAnsi="Cambria" w:cs="Arial"/>
          <w:sz w:val="24"/>
          <w:szCs w:val="24"/>
        </w:rPr>
        <w:t>e</w:t>
      </w:r>
      <w:r w:rsidRPr="0018302D">
        <w:rPr>
          <w:rFonts w:ascii="Cambria" w:hAnsi="Cambria" w:cs="Arial"/>
          <w:sz w:val="24"/>
          <w:szCs w:val="24"/>
        </w:rPr>
        <w:t xml:space="preserve"> </w:t>
      </w:r>
      <w:commentRangeStart w:id="75"/>
      <w:commentRangeStart w:id="76"/>
      <w:r w:rsidRPr="0018302D">
        <w:rPr>
          <w:rFonts w:ascii="Cambria" w:hAnsi="Cambria" w:cs="Arial"/>
          <w:sz w:val="24"/>
          <w:szCs w:val="24"/>
        </w:rPr>
        <w:t xml:space="preserve">112 g of KOH </w:t>
      </w:r>
      <w:commentRangeEnd w:id="75"/>
      <w:r w:rsidR="00980FB4">
        <w:rPr>
          <w:rStyle w:val="CommentReference"/>
        </w:rPr>
        <w:commentReference w:id="75"/>
      </w:r>
      <w:commentRangeEnd w:id="76"/>
      <w:r w:rsidR="00BF3F21">
        <w:rPr>
          <w:rStyle w:val="CommentReference"/>
        </w:rPr>
        <w:commentReference w:id="76"/>
      </w:r>
      <w:r w:rsidRPr="0018302D">
        <w:rPr>
          <w:rFonts w:ascii="Cambria" w:hAnsi="Cambria" w:cs="Arial"/>
          <w:sz w:val="24"/>
          <w:szCs w:val="24"/>
        </w:rPr>
        <w:t xml:space="preserve">in 0.95 L of pure water and 0.05 L of </w:t>
      </w:r>
      <w:r w:rsidR="00905050" w:rsidRPr="0018302D">
        <w:rPr>
          <w:rFonts w:ascii="Cambria" w:hAnsi="Cambria" w:cs="Arial"/>
          <w:sz w:val="24"/>
          <w:szCs w:val="24"/>
        </w:rPr>
        <w:t>methanol.</w:t>
      </w:r>
    </w:p>
    <w:p w14:paraId="0015AC62" w14:textId="77777777" w:rsidR="0018302D" w:rsidRDefault="0018302D" w:rsidP="002B14E3">
      <w:pPr>
        <w:pStyle w:val="ListParagraph"/>
        <w:spacing w:after="0" w:line="276" w:lineRule="auto"/>
        <w:ind w:left="2304"/>
        <w:rPr>
          <w:rFonts w:ascii="Cambria" w:hAnsi="Cambria" w:cs="Arial"/>
          <w:sz w:val="24"/>
          <w:szCs w:val="24"/>
        </w:rPr>
      </w:pPr>
    </w:p>
    <w:p w14:paraId="5A82EAC4" w14:textId="527E9215" w:rsidR="00905050" w:rsidRPr="0018302D" w:rsidRDefault="006D05AF" w:rsidP="002B14E3">
      <w:pPr>
        <w:pStyle w:val="ListParagraph"/>
        <w:numPr>
          <w:ilvl w:val="3"/>
          <w:numId w:val="1"/>
        </w:numPr>
        <w:spacing w:after="0" w:line="276" w:lineRule="auto"/>
        <w:ind w:left="1710" w:hanging="864"/>
        <w:rPr>
          <w:rFonts w:ascii="Cambria" w:hAnsi="Cambria" w:cs="Arial"/>
          <w:sz w:val="24"/>
          <w:szCs w:val="24"/>
        </w:rPr>
      </w:pPr>
      <w:r>
        <w:rPr>
          <w:rFonts w:ascii="Cambria" w:hAnsi="Cambria" w:cs="Arial"/>
          <w:sz w:val="24"/>
          <w:szCs w:val="24"/>
        </w:rPr>
        <w:t>Note that t</w:t>
      </w:r>
      <w:r w:rsidR="00905050" w:rsidRPr="0018302D">
        <w:rPr>
          <w:rFonts w:ascii="Cambria" w:hAnsi="Cambria" w:cs="Arial"/>
          <w:sz w:val="24"/>
          <w:szCs w:val="24"/>
        </w:rPr>
        <w:t>he dissolution of KOH in water is exothermic an</w:t>
      </w:r>
      <w:r>
        <w:rPr>
          <w:rFonts w:ascii="Cambria" w:hAnsi="Cambria" w:cs="Arial"/>
          <w:sz w:val="24"/>
          <w:szCs w:val="24"/>
        </w:rPr>
        <w:t>d</w:t>
      </w:r>
      <w:r w:rsidR="00905050" w:rsidRPr="0018302D">
        <w:rPr>
          <w:rFonts w:ascii="Cambria" w:hAnsi="Cambria" w:cs="Arial"/>
          <w:sz w:val="24"/>
          <w:szCs w:val="24"/>
        </w:rPr>
        <w:t xml:space="preserve"> create</w:t>
      </w:r>
      <w:r>
        <w:rPr>
          <w:rFonts w:ascii="Cambria" w:hAnsi="Cambria" w:cs="Arial"/>
          <w:sz w:val="24"/>
          <w:szCs w:val="24"/>
        </w:rPr>
        <w:t>s</w:t>
      </w:r>
      <w:r w:rsidR="00905050" w:rsidRPr="0018302D">
        <w:rPr>
          <w:rFonts w:ascii="Cambria" w:hAnsi="Cambria" w:cs="Arial"/>
          <w:sz w:val="24"/>
          <w:szCs w:val="24"/>
        </w:rPr>
        <w:t xml:space="preserve"> a large amount of heat. Take care to add the KOH pellets to the water slowly to avoid a violent reaction.</w:t>
      </w:r>
    </w:p>
    <w:p w14:paraId="6B753FC3" w14:textId="77777777" w:rsidR="00AF2FBD" w:rsidRPr="0018302D" w:rsidRDefault="00AF2FBD" w:rsidP="002B14E3">
      <w:pPr>
        <w:pStyle w:val="ListParagraph"/>
        <w:spacing w:after="0" w:line="276" w:lineRule="auto"/>
        <w:ind w:left="2304"/>
        <w:rPr>
          <w:rFonts w:ascii="Cambria" w:hAnsi="Cambria" w:cs="Arial"/>
          <w:sz w:val="24"/>
          <w:szCs w:val="24"/>
        </w:rPr>
      </w:pPr>
    </w:p>
    <w:p w14:paraId="0C1C0C29" w14:textId="77777777" w:rsidR="00905050" w:rsidRPr="0018302D" w:rsidRDefault="00905050" w:rsidP="002B14E3">
      <w:pPr>
        <w:pStyle w:val="ListParagraph"/>
        <w:numPr>
          <w:ilvl w:val="2"/>
          <w:numId w:val="1"/>
        </w:numPr>
        <w:spacing w:after="0" w:line="276" w:lineRule="auto"/>
        <w:ind w:left="1350" w:hanging="630"/>
        <w:rPr>
          <w:rFonts w:ascii="Cambria" w:hAnsi="Cambria" w:cs="Arial"/>
          <w:sz w:val="24"/>
          <w:szCs w:val="24"/>
        </w:rPr>
      </w:pPr>
      <w:r w:rsidRPr="0018302D">
        <w:rPr>
          <w:rFonts w:ascii="Cambria" w:hAnsi="Cambria" w:cs="Arial"/>
          <w:sz w:val="24"/>
          <w:szCs w:val="24"/>
        </w:rPr>
        <w:t>Dissolve 112 g of KOH pellets into 0.95 L of pure water on an automatic stir plate.</w:t>
      </w:r>
    </w:p>
    <w:p w14:paraId="2B0B3F29" w14:textId="77777777" w:rsidR="00AF2FBD" w:rsidRPr="0018302D" w:rsidRDefault="00AF2FBD" w:rsidP="002B14E3">
      <w:pPr>
        <w:pStyle w:val="ListParagraph"/>
        <w:spacing w:after="0" w:line="276" w:lineRule="auto"/>
        <w:ind w:left="1656"/>
        <w:rPr>
          <w:rFonts w:ascii="Cambria" w:hAnsi="Cambria" w:cs="Arial"/>
          <w:sz w:val="24"/>
          <w:szCs w:val="24"/>
        </w:rPr>
      </w:pPr>
    </w:p>
    <w:p w14:paraId="6982DF8F" w14:textId="0A7D5E4D" w:rsidR="00AF2FBD" w:rsidRPr="0018302D" w:rsidRDefault="00905050" w:rsidP="00CC77C2">
      <w:pPr>
        <w:pStyle w:val="ListParagraph"/>
        <w:numPr>
          <w:ilvl w:val="2"/>
          <w:numId w:val="1"/>
        </w:numPr>
        <w:spacing w:after="0" w:line="276" w:lineRule="auto"/>
        <w:ind w:left="1350" w:hanging="630"/>
        <w:rPr>
          <w:rFonts w:ascii="Cambria" w:hAnsi="Cambria" w:cs="Arial"/>
          <w:sz w:val="24"/>
          <w:szCs w:val="24"/>
        </w:rPr>
      </w:pPr>
      <w:r w:rsidRPr="0018302D">
        <w:rPr>
          <w:rFonts w:ascii="Cambria" w:hAnsi="Cambria" w:cs="Arial"/>
          <w:sz w:val="24"/>
          <w:szCs w:val="24"/>
        </w:rPr>
        <w:t xml:space="preserve">Add 0.05 L of </w:t>
      </w:r>
      <w:commentRangeStart w:id="77"/>
      <w:commentRangeStart w:id="78"/>
      <w:r w:rsidRPr="0018302D">
        <w:rPr>
          <w:rFonts w:ascii="Cambria" w:hAnsi="Cambria" w:cs="Arial"/>
          <w:sz w:val="24"/>
          <w:szCs w:val="24"/>
        </w:rPr>
        <w:t>methanol once all of the KOH is dissolved</w:t>
      </w:r>
      <w:ins w:id="79" w:author="Jeff Salacup" w:date="2015-06-10T13:48:00Z">
        <w:r w:rsidR="00BF3F21">
          <w:rPr>
            <w:rFonts w:ascii="Cambria" w:hAnsi="Cambria" w:cs="Arial"/>
            <w:sz w:val="24"/>
            <w:szCs w:val="24"/>
          </w:rPr>
          <w:t xml:space="preserve"> to aid in the dissolution of the organic biomarkers into the aqueous solution</w:t>
        </w:r>
      </w:ins>
      <w:r w:rsidRPr="0018302D">
        <w:rPr>
          <w:rFonts w:ascii="Cambria" w:hAnsi="Cambria" w:cs="Arial"/>
          <w:sz w:val="24"/>
          <w:szCs w:val="24"/>
        </w:rPr>
        <w:t>.</w:t>
      </w:r>
      <w:commentRangeEnd w:id="77"/>
      <w:r w:rsidR="000507DA">
        <w:rPr>
          <w:rStyle w:val="CommentReference"/>
        </w:rPr>
        <w:commentReference w:id="77"/>
      </w:r>
      <w:commentRangeEnd w:id="78"/>
      <w:r w:rsidR="00BF3F21">
        <w:rPr>
          <w:rStyle w:val="CommentReference"/>
        </w:rPr>
        <w:commentReference w:id="78"/>
      </w:r>
    </w:p>
    <w:p w14:paraId="5CC75EB8" w14:textId="77777777" w:rsidR="00AF2FBD" w:rsidRPr="0018302D" w:rsidRDefault="00AF2FBD" w:rsidP="002B14E3">
      <w:pPr>
        <w:spacing w:after="0" w:line="276" w:lineRule="auto"/>
        <w:rPr>
          <w:rFonts w:ascii="Cambria" w:hAnsi="Cambria" w:cs="Arial"/>
          <w:sz w:val="24"/>
          <w:szCs w:val="24"/>
        </w:rPr>
      </w:pPr>
    </w:p>
    <w:p w14:paraId="678996A7" w14:textId="36A2BCA6" w:rsidR="00D93EA8" w:rsidRPr="0018302D" w:rsidRDefault="00D93EA8" w:rsidP="002B14E3">
      <w:pPr>
        <w:pStyle w:val="ListParagraph"/>
        <w:numPr>
          <w:ilvl w:val="1"/>
          <w:numId w:val="1"/>
        </w:numPr>
        <w:spacing w:after="0" w:line="276" w:lineRule="auto"/>
        <w:rPr>
          <w:rFonts w:ascii="Cambria" w:hAnsi="Cambria" w:cs="Arial"/>
          <w:sz w:val="24"/>
          <w:szCs w:val="24"/>
        </w:rPr>
      </w:pPr>
      <w:r w:rsidRPr="0018302D">
        <w:rPr>
          <w:rFonts w:ascii="Cambria" w:hAnsi="Cambria" w:cs="Arial"/>
          <w:sz w:val="24"/>
          <w:szCs w:val="24"/>
        </w:rPr>
        <w:t>Prepa</w:t>
      </w:r>
      <w:r w:rsidR="00905050" w:rsidRPr="0018302D">
        <w:rPr>
          <w:rFonts w:ascii="Cambria" w:hAnsi="Cambria" w:cs="Arial"/>
          <w:sz w:val="24"/>
          <w:szCs w:val="24"/>
        </w:rPr>
        <w:t>re a solution of 6</w:t>
      </w:r>
      <w:r w:rsidR="00B6253C">
        <w:rPr>
          <w:rFonts w:ascii="Cambria" w:hAnsi="Cambria" w:cs="Arial"/>
          <w:sz w:val="24"/>
          <w:szCs w:val="24"/>
        </w:rPr>
        <w:t xml:space="preserve"> </w:t>
      </w:r>
      <w:r w:rsidR="00905050" w:rsidRPr="0018302D">
        <w:rPr>
          <w:rFonts w:ascii="Cambria" w:hAnsi="Cambria" w:cs="Arial"/>
          <w:sz w:val="24"/>
          <w:szCs w:val="24"/>
        </w:rPr>
        <w:t>N hydrochloric acid (</w:t>
      </w:r>
      <w:proofErr w:type="spellStart"/>
      <w:r w:rsidR="00905050" w:rsidRPr="0018302D">
        <w:rPr>
          <w:rFonts w:ascii="Cambria" w:hAnsi="Cambria" w:cs="Arial"/>
          <w:sz w:val="24"/>
          <w:szCs w:val="24"/>
        </w:rPr>
        <w:t>HCl</w:t>
      </w:r>
      <w:proofErr w:type="spellEnd"/>
      <w:r w:rsidR="00905050" w:rsidRPr="0018302D">
        <w:rPr>
          <w:rFonts w:ascii="Cambria" w:hAnsi="Cambria" w:cs="Arial"/>
          <w:sz w:val="24"/>
          <w:szCs w:val="24"/>
        </w:rPr>
        <w:t>)</w:t>
      </w:r>
      <w:r w:rsidRPr="0018302D">
        <w:rPr>
          <w:rFonts w:ascii="Cambria" w:hAnsi="Cambria" w:cs="Arial"/>
          <w:sz w:val="24"/>
          <w:szCs w:val="24"/>
        </w:rPr>
        <w:t xml:space="preserve"> in H</w:t>
      </w:r>
      <w:r w:rsidRPr="0018302D">
        <w:rPr>
          <w:rFonts w:ascii="Cambria" w:hAnsi="Cambria" w:cs="Arial"/>
          <w:sz w:val="24"/>
          <w:szCs w:val="24"/>
          <w:vertAlign w:val="subscript"/>
        </w:rPr>
        <w:t>2</w:t>
      </w:r>
      <w:r w:rsidRPr="0018302D">
        <w:rPr>
          <w:rFonts w:ascii="Cambria" w:hAnsi="Cambria" w:cs="Arial"/>
          <w:sz w:val="24"/>
          <w:szCs w:val="24"/>
        </w:rPr>
        <w:t>O</w:t>
      </w:r>
      <w:r w:rsidR="006D05AF">
        <w:rPr>
          <w:rFonts w:ascii="Cambria" w:hAnsi="Cambria" w:cs="Arial"/>
          <w:sz w:val="24"/>
          <w:szCs w:val="24"/>
        </w:rPr>
        <w:t>.</w:t>
      </w:r>
    </w:p>
    <w:p w14:paraId="24656E65" w14:textId="77777777" w:rsidR="00AF2FBD" w:rsidRPr="0018302D" w:rsidRDefault="00AF2FBD" w:rsidP="002B14E3">
      <w:pPr>
        <w:pStyle w:val="ListParagraph"/>
        <w:spacing w:after="0" w:line="276" w:lineRule="auto"/>
        <w:ind w:left="936"/>
        <w:rPr>
          <w:rFonts w:ascii="Cambria" w:hAnsi="Cambria" w:cs="Arial"/>
          <w:sz w:val="24"/>
          <w:szCs w:val="24"/>
        </w:rPr>
      </w:pPr>
    </w:p>
    <w:p w14:paraId="6248D77B" w14:textId="79F2C075" w:rsidR="00905050" w:rsidRPr="0018302D" w:rsidRDefault="00905050" w:rsidP="002B14E3">
      <w:pPr>
        <w:pStyle w:val="ListParagraph"/>
        <w:numPr>
          <w:ilvl w:val="2"/>
          <w:numId w:val="1"/>
        </w:numPr>
        <w:spacing w:after="0" w:line="276" w:lineRule="auto"/>
        <w:ind w:left="1350" w:hanging="630"/>
        <w:rPr>
          <w:rFonts w:ascii="Cambria" w:hAnsi="Cambria" w:cs="Arial"/>
          <w:sz w:val="24"/>
          <w:szCs w:val="24"/>
        </w:rPr>
      </w:pPr>
      <w:proofErr w:type="spellStart"/>
      <w:r w:rsidRPr="0018302D">
        <w:rPr>
          <w:rFonts w:ascii="Cambria" w:hAnsi="Cambria" w:cs="Arial"/>
          <w:sz w:val="24"/>
          <w:szCs w:val="24"/>
        </w:rPr>
        <w:lastRenderedPageBreak/>
        <w:t>HCl</w:t>
      </w:r>
      <w:proofErr w:type="spellEnd"/>
      <w:r w:rsidRPr="0018302D">
        <w:rPr>
          <w:rFonts w:ascii="Cambria" w:hAnsi="Cambria" w:cs="Arial"/>
          <w:sz w:val="24"/>
          <w:szCs w:val="24"/>
        </w:rPr>
        <w:t xml:space="preserve"> can be purchased from chemical retailers. This chemical should be pure and free of hydrocarbons.</w:t>
      </w:r>
    </w:p>
    <w:p w14:paraId="1F7F6BC4" w14:textId="77777777" w:rsidR="00AF2FBD" w:rsidRPr="0018302D" w:rsidRDefault="00AF2FBD" w:rsidP="002B14E3">
      <w:pPr>
        <w:pStyle w:val="ListParagraph"/>
        <w:spacing w:after="0" w:line="276" w:lineRule="auto"/>
        <w:ind w:left="1656"/>
        <w:rPr>
          <w:rFonts w:ascii="Cambria" w:hAnsi="Cambria" w:cs="Arial"/>
          <w:sz w:val="24"/>
          <w:szCs w:val="24"/>
        </w:rPr>
      </w:pPr>
    </w:p>
    <w:p w14:paraId="76560F1F" w14:textId="7E6B1F71" w:rsidR="00905050" w:rsidRPr="0018302D" w:rsidRDefault="00905050" w:rsidP="002B14E3">
      <w:pPr>
        <w:pStyle w:val="ListParagraph"/>
        <w:numPr>
          <w:ilvl w:val="2"/>
          <w:numId w:val="1"/>
        </w:numPr>
        <w:spacing w:after="0" w:line="276" w:lineRule="auto"/>
        <w:ind w:left="1350" w:hanging="630"/>
        <w:rPr>
          <w:rFonts w:ascii="Cambria" w:hAnsi="Cambria" w:cs="Arial"/>
          <w:sz w:val="24"/>
          <w:szCs w:val="24"/>
        </w:rPr>
      </w:pPr>
      <w:proofErr w:type="spellStart"/>
      <w:r w:rsidRPr="0018302D">
        <w:rPr>
          <w:rFonts w:ascii="Cambria" w:hAnsi="Cambria" w:cs="Arial"/>
          <w:sz w:val="24"/>
          <w:szCs w:val="24"/>
        </w:rPr>
        <w:t>HCl</w:t>
      </w:r>
      <w:proofErr w:type="spellEnd"/>
      <w:r w:rsidRPr="0018302D">
        <w:rPr>
          <w:rFonts w:ascii="Cambria" w:hAnsi="Cambria" w:cs="Arial"/>
          <w:sz w:val="24"/>
          <w:szCs w:val="24"/>
        </w:rPr>
        <w:t xml:space="preserve"> generally comes concentrated as 13</w:t>
      </w:r>
      <w:r w:rsidR="00B6253C">
        <w:rPr>
          <w:rFonts w:ascii="Cambria" w:hAnsi="Cambria" w:cs="Arial"/>
          <w:sz w:val="24"/>
          <w:szCs w:val="24"/>
        </w:rPr>
        <w:t xml:space="preserve"> </w:t>
      </w:r>
      <w:r w:rsidRPr="0018302D">
        <w:rPr>
          <w:rFonts w:ascii="Cambria" w:hAnsi="Cambria" w:cs="Arial"/>
          <w:sz w:val="24"/>
          <w:szCs w:val="24"/>
        </w:rPr>
        <w:t xml:space="preserve">N. Thus, a 1:1 mixture of </w:t>
      </w:r>
      <w:proofErr w:type="spellStart"/>
      <w:r w:rsidRPr="0018302D">
        <w:rPr>
          <w:rFonts w:ascii="Cambria" w:hAnsi="Cambria" w:cs="Arial"/>
          <w:sz w:val="24"/>
          <w:szCs w:val="24"/>
        </w:rPr>
        <w:t>HCl</w:t>
      </w:r>
      <w:proofErr w:type="spellEnd"/>
      <w:r w:rsidRPr="0018302D">
        <w:rPr>
          <w:rFonts w:ascii="Cambria" w:hAnsi="Cambria" w:cs="Arial"/>
          <w:sz w:val="24"/>
          <w:szCs w:val="24"/>
        </w:rPr>
        <w:t xml:space="preserve"> and pure water</w:t>
      </w:r>
      <w:r w:rsidR="00777BE6" w:rsidRPr="0018302D">
        <w:rPr>
          <w:rFonts w:ascii="Cambria" w:hAnsi="Cambria" w:cs="Arial"/>
          <w:sz w:val="24"/>
          <w:szCs w:val="24"/>
        </w:rPr>
        <w:t xml:space="preserve"> produce</w:t>
      </w:r>
      <w:r w:rsidR="00991E6A">
        <w:rPr>
          <w:rFonts w:ascii="Cambria" w:hAnsi="Cambria" w:cs="Arial"/>
          <w:sz w:val="24"/>
          <w:szCs w:val="24"/>
        </w:rPr>
        <w:t>s</w:t>
      </w:r>
      <w:r w:rsidR="00777BE6" w:rsidRPr="0018302D">
        <w:rPr>
          <w:rFonts w:ascii="Cambria" w:hAnsi="Cambria" w:cs="Arial"/>
          <w:sz w:val="24"/>
          <w:szCs w:val="24"/>
        </w:rPr>
        <w:t xml:space="preserve"> a 6</w:t>
      </w:r>
      <w:r w:rsidRPr="0018302D">
        <w:rPr>
          <w:rFonts w:ascii="Cambria" w:hAnsi="Cambria" w:cs="Arial"/>
          <w:sz w:val="24"/>
          <w:szCs w:val="24"/>
        </w:rPr>
        <w:t>.5</w:t>
      </w:r>
      <w:r w:rsidR="00B6253C">
        <w:rPr>
          <w:rFonts w:ascii="Cambria" w:hAnsi="Cambria" w:cs="Arial"/>
          <w:sz w:val="24"/>
          <w:szCs w:val="24"/>
        </w:rPr>
        <w:t xml:space="preserve"> </w:t>
      </w:r>
      <w:r w:rsidRPr="0018302D">
        <w:rPr>
          <w:rFonts w:ascii="Cambria" w:hAnsi="Cambria" w:cs="Arial"/>
          <w:sz w:val="24"/>
          <w:szCs w:val="24"/>
        </w:rPr>
        <w:t xml:space="preserve">N mixture of </w:t>
      </w:r>
      <w:proofErr w:type="spellStart"/>
      <w:r w:rsidRPr="0018302D">
        <w:rPr>
          <w:rFonts w:ascii="Cambria" w:hAnsi="Cambria" w:cs="Arial"/>
          <w:sz w:val="24"/>
          <w:szCs w:val="24"/>
        </w:rPr>
        <w:t>HCl</w:t>
      </w:r>
      <w:proofErr w:type="spellEnd"/>
      <w:r w:rsidRPr="0018302D">
        <w:rPr>
          <w:rFonts w:ascii="Cambria" w:hAnsi="Cambria" w:cs="Arial"/>
          <w:sz w:val="24"/>
          <w:szCs w:val="24"/>
        </w:rPr>
        <w:t>, which is close enough to 6</w:t>
      </w:r>
      <w:r w:rsidR="00B6253C">
        <w:rPr>
          <w:rFonts w:ascii="Cambria" w:hAnsi="Cambria" w:cs="Arial"/>
          <w:sz w:val="24"/>
          <w:szCs w:val="24"/>
        </w:rPr>
        <w:t xml:space="preserve"> </w:t>
      </w:r>
      <w:r w:rsidRPr="0018302D">
        <w:rPr>
          <w:rFonts w:ascii="Cambria" w:hAnsi="Cambria" w:cs="Arial"/>
          <w:sz w:val="24"/>
          <w:szCs w:val="24"/>
        </w:rPr>
        <w:t xml:space="preserve">N for </w:t>
      </w:r>
      <w:r w:rsidR="00991E6A">
        <w:rPr>
          <w:rFonts w:ascii="Cambria" w:hAnsi="Cambria" w:cs="Arial"/>
          <w:sz w:val="24"/>
          <w:szCs w:val="24"/>
        </w:rPr>
        <w:t>the</w:t>
      </w:r>
      <w:r w:rsidRPr="0018302D">
        <w:rPr>
          <w:rFonts w:ascii="Cambria" w:hAnsi="Cambria" w:cs="Arial"/>
          <w:sz w:val="24"/>
          <w:szCs w:val="24"/>
        </w:rPr>
        <w:t xml:space="preserve"> purposes</w:t>
      </w:r>
      <w:r w:rsidR="00991E6A">
        <w:rPr>
          <w:rFonts w:ascii="Cambria" w:hAnsi="Cambria" w:cs="Arial"/>
          <w:sz w:val="24"/>
          <w:szCs w:val="24"/>
        </w:rPr>
        <w:t xml:space="preserve"> of this experiment</w:t>
      </w:r>
      <w:r w:rsidRPr="0018302D">
        <w:rPr>
          <w:rFonts w:ascii="Cambria" w:hAnsi="Cambria" w:cs="Arial"/>
          <w:sz w:val="24"/>
          <w:szCs w:val="24"/>
        </w:rPr>
        <w:t>.</w:t>
      </w:r>
    </w:p>
    <w:p w14:paraId="5E8F1F0E" w14:textId="77777777" w:rsidR="00AF2FBD" w:rsidRPr="0018302D" w:rsidRDefault="00AF2FBD" w:rsidP="002B14E3">
      <w:pPr>
        <w:pStyle w:val="ListParagraph"/>
        <w:spacing w:after="0" w:line="276" w:lineRule="auto"/>
        <w:rPr>
          <w:rFonts w:ascii="Cambria" w:hAnsi="Cambria" w:cs="Arial"/>
          <w:sz w:val="24"/>
          <w:szCs w:val="24"/>
        </w:rPr>
      </w:pPr>
    </w:p>
    <w:p w14:paraId="33A75399" w14:textId="4173634F" w:rsidR="00777BE6" w:rsidRPr="0018302D" w:rsidRDefault="00777BE6" w:rsidP="002B14E3">
      <w:pPr>
        <w:pStyle w:val="ListParagraph"/>
        <w:numPr>
          <w:ilvl w:val="3"/>
          <w:numId w:val="1"/>
        </w:numPr>
        <w:spacing w:after="0" w:line="276" w:lineRule="auto"/>
        <w:ind w:left="1710" w:hanging="630"/>
        <w:rPr>
          <w:rFonts w:ascii="Cambria" w:hAnsi="Cambria" w:cs="Arial"/>
          <w:sz w:val="24"/>
          <w:szCs w:val="24"/>
        </w:rPr>
      </w:pPr>
      <w:r w:rsidRPr="0018302D">
        <w:rPr>
          <w:rFonts w:ascii="Cambria" w:hAnsi="Cambria" w:cs="Arial"/>
          <w:sz w:val="24"/>
          <w:szCs w:val="24"/>
        </w:rPr>
        <w:t xml:space="preserve">Be sure to add the </w:t>
      </w:r>
      <w:proofErr w:type="spellStart"/>
      <w:r w:rsidRPr="0018302D">
        <w:rPr>
          <w:rFonts w:ascii="Cambria" w:hAnsi="Cambria" w:cs="Arial"/>
          <w:sz w:val="24"/>
          <w:szCs w:val="24"/>
        </w:rPr>
        <w:t>HCl</w:t>
      </w:r>
      <w:proofErr w:type="spellEnd"/>
      <w:r w:rsidRPr="0018302D">
        <w:rPr>
          <w:rFonts w:ascii="Cambria" w:hAnsi="Cambria" w:cs="Arial"/>
          <w:sz w:val="24"/>
          <w:szCs w:val="24"/>
        </w:rPr>
        <w:t xml:space="preserve"> to the water and not the other way around, as adding water to concentrated </w:t>
      </w:r>
      <w:proofErr w:type="spellStart"/>
      <w:r w:rsidRPr="0018302D">
        <w:rPr>
          <w:rFonts w:ascii="Cambria" w:hAnsi="Cambria" w:cs="Arial"/>
          <w:sz w:val="24"/>
          <w:szCs w:val="24"/>
        </w:rPr>
        <w:t>HCl</w:t>
      </w:r>
      <w:proofErr w:type="spellEnd"/>
      <w:r w:rsidRPr="0018302D">
        <w:rPr>
          <w:rFonts w:ascii="Cambria" w:hAnsi="Cambria" w:cs="Arial"/>
          <w:sz w:val="24"/>
          <w:szCs w:val="24"/>
        </w:rPr>
        <w:t xml:space="preserve"> is exothermic and ge</w:t>
      </w:r>
      <w:r w:rsidR="009275A7" w:rsidRPr="0018302D">
        <w:rPr>
          <w:rFonts w:ascii="Cambria" w:hAnsi="Cambria" w:cs="Arial"/>
          <w:sz w:val="24"/>
          <w:szCs w:val="24"/>
        </w:rPr>
        <w:t xml:space="preserve">nerates heat. This may cause </w:t>
      </w:r>
      <w:proofErr w:type="spellStart"/>
      <w:r w:rsidR="009275A7" w:rsidRPr="0018302D">
        <w:rPr>
          <w:rFonts w:ascii="Cambria" w:hAnsi="Cambria" w:cs="Arial"/>
          <w:sz w:val="24"/>
          <w:szCs w:val="24"/>
        </w:rPr>
        <w:t>HCl</w:t>
      </w:r>
      <w:proofErr w:type="spellEnd"/>
      <w:r w:rsidRPr="0018302D">
        <w:rPr>
          <w:rFonts w:ascii="Cambria" w:hAnsi="Cambria" w:cs="Arial"/>
          <w:sz w:val="24"/>
          <w:szCs w:val="24"/>
        </w:rPr>
        <w:t xml:space="preserve"> to splash.</w:t>
      </w:r>
    </w:p>
    <w:p w14:paraId="353EE38F" w14:textId="77777777" w:rsidR="00AF2FBD" w:rsidRPr="0018302D" w:rsidRDefault="00AF2FBD" w:rsidP="002B14E3">
      <w:pPr>
        <w:pStyle w:val="ListParagraph"/>
        <w:spacing w:after="0" w:line="276" w:lineRule="auto"/>
        <w:ind w:left="2304"/>
        <w:rPr>
          <w:rFonts w:ascii="Cambria" w:hAnsi="Cambria" w:cs="Arial"/>
          <w:sz w:val="24"/>
          <w:szCs w:val="24"/>
        </w:rPr>
      </w:pPr>
    </w:p>
    <w:p w14:paraId="48ACA9A9" w14:textId="0C5F5C87" w:rsidR="00777BE6" w:rsidRPr="0018302D" w:rsidRDefault="00777BE6" w:rsidP="002B14E3">
      <w:pPr>
        <w:pStyle w:val="ListParagraph"/>
        <w:numPr>
          <w:ilvl w:val="2"/>
          <w:numId w:val="1"/>
        </w:numPr>
        <w:spacing w:after="0" w:line="276" w:lineRule="auto"/>
        <w:ind w:left="1350" w:hanging="630"/>
        <w:rPr>
          <w:rFonts w:ascii="Cambria" w:hAnsi="Cambria" w:cs="Arial"/>
          <w:sz w:val="24"/>
          <w:szCs w:val="24"/>
        </w:rPr>
      </w:pPr>
      <w:r w:rsidRPr="0018302D">
        <w:rPr>
          <w:rFonts w:ascii="Cambria" w:hAnsi="Cambria" w:cs="Arial"/>
          <w:sz w:val="24"/>
          <w:szCs w:val="24"/>
        </w:rPr>
        <w:t>Gently and slowly p</w:t>
      </w:r>
      <w:r w:rsidR="009275A7" w:rsidRPr="0018302D">
        <w:rPr>
          <w:rFonts w:ascii="Cambria" w:hAnsi="Cambria" w:cs="Arial"/>
          <w:sz w:val="24"/>
          <w:szCs w:val="24"/>
        </w:rPr>
        <w:t xml:space="preserve">our 100 mL </w:t>
      </w:r>
      <w:proofErr w:type="spellStart"/>
      <w:r w:rsidR="009275A7" w:rsidRPr="0018302D">
        <w:rPr>
          <w:rFonts w:ascii="Cambria" w:hAnsi="Cambria" w:cs="Arial"/>
          <w:sz w:val="24"/>
          <w:szCs w:val="24"/>
        </w:rPr>
        <w:t>HCl</w:t>
      </w:r>
      <w:proofErr w:type="spellEnd"/>
      <w:r w:rsidR="009275A7" w:rsidRPr="0018302D">
        <w:rPr>
          <w:rFonts w:ascii="Cambria" w:hAnsi="Cambria" w:cs="Arial"/>
          <w:sz w:val="24"/>
          <w:szCs w:val="24"/>
        </w:rPr>
        <w:t xml:space="preserve"> into a beaker containing 100 mL pure water</w:t>
      </w:r>
      <w:r w:rsidR="00991E6A">
        <w:rPr>
          <w:rFonts w:ascii="Cambria" w:hAnsi="Cambria" w:cs="Arial"/>
          <w:sz w:val="24"/>
          <w:szCs w:val="24"/>
        </w:rPr>
        <w:t>,</w:t>
      </w:r>
      <w:r w:rsidR="009275A7" w:rsidRPr="0018302D">
        <w:rPr>
          <w:rFonts w:ascii="Cambria" w:hAnsi="Cambria" w:cs="Arial"/>
          <w:sz w:val="24"/>
          <w:szCs w:val="24"/>
        </w:rPr>
        <w:t xml:space="preserve"> </w:t>
      </w:r>
      <w:r w:rsidR="00991E6A">
        <w:rPr>
          <w:rFonts w:ascii="Cambria" w:hAnsi="Cambria" w:cs="Arial"/>
          <w:sz w:val="24"/>
          <w:szCs w:val="24"/>
        </w:rPr>
        <w:t>s</w:t>
      </w:r>
      <w:r w:rsidR="009275A7" w:rsidRPr="0018302D">
        <w:rPr>
          <w:rFonts w:ascii="Cambria" w:hAnsi="Cambria" w:cs="Arial"/>
          <w:sz w:val="24"/>
          <w:szCs w:val="24"/>
        </w:rPr>
        <w:t xml:space="preserve">wirling the mixture between additions of </w:t>
      </w:r>
      <w:proofErr w:type="spellStart"/>
      <w:r w:rsidR="009275A7" w:rsidRPr="0018302D">
        <w:rPr>
          <w:rFonts w:ascii="Cambria" w:hAnsi="Cambria" w:cs="Arial"/>
          <w:sz w:val="24"/>
          <w:szCs w:val="24"/>
        </w:rPr>
        <w:t>HCl</w:t>
      </w:r>
      <w:proofErr w:type="spellEnd"/>
      <w:r w:rsidR="009275A7" w:rsidRPr="0018302D">
        <w:rPr>
          <w:rFonts w:ascii="Cambria" w:hAnsi="Cambria" w:cs="Arial"/>
          <w:sz w:val="24"/>
          <w:szCs w:val="24"/>
        </w:rPr>
        <w:t>.</w:t>
      </w:r>
    </w:p>
    <w:p w14:paraId="22F58187" w14:textId="77777777" w:rsidR="00AF2FBD" w:rsidRPr="0018302D" w:rsidRDefault="00AF2FBD" w:rsidP="002B14E3">
      <w:pPr>
        <w:pStyle w:val="ListParagraph"/>
        <w:spacing w:after="0" w:line="276" w:lineRule="auto"/>
        <w:ind w:left="1656"/>
        <w:rPr>
          <w:rFonts w:ascii="Cambria" w:hAnsi="Cambria" w:cs="Arial"/>
          <w:sz w:val="24"/>
          <w:szCs w:val="24"/>
        </w:rPr>
      </w:pPr>
    </w:p>
    <w:p w14:paraId="3F76D64F" w14:textId="239097A3" w:rsidR="0019274B" w:rsidRPr="0018302D" w:rsidRDefault="0019274B" w:rsidP="002B14E3">
      <w:pPr>
        <w:pStyle w:val="ListParagraph"/>
        <w:numPr>
          <w:ilvl w:val="1"/>
          <w:numId w:val="1"/>
        </w:numPr>
        <w:spacing w:after="0" w:line="276" w:lineRule="auto"/>
        <w:rPr>
          <w:rFonts w:ascii="Cambria" w:hAnsi="Cambria" w:cs="Arial"/>
          <w:sz w:val="24"/>
          <w:szCs w:val="24"/>
        </w:rPr>
      </w:pPr>
      <w:r w:rsidRPr="0018302D">
        <w:rPr>
          <w:rFonts w:ascii="Cambria" w:hAnsi="Cambria" w:cs="Arial"/>
          <w:sz w:val="24"/>
          <w:szCs w:val="24"/>
        </w:rPr>
        <w:t xml:space="preserve">Prepare a solution of 5% </w:t>
      </w:r>
      <w:proofErr w:type="spellStart"/>
      <w:r w:rsidRPr="0018302D">
        <w:rPr>
          <w:rFonts w:ascii="Cambria" w:hAnsi="Cambria" w:cs="Arial"/>
          <w:sz w:val="24"/>
          <w:szCs w:val="24"/>
        </w:rPr>
        <w:t>NaCl</w:t>
      </w:r>
      <w:proofErr w:type="spellEnd"/>
      <w:r w:rsidRPr="0018302D">
        <w:rPr>
          <w:rFonts w:ascii="Cambria" w:hAnsi="Cambria" w:cs="Arial"/>
          <w:sz w:val="24"/>
          <w:szCs w:val="24"/>
        </w:rPr>
        <w:t xml:space="preserve"> (table salt) in H</w:t>
      </w:r>
      <w:r w:rsidRPr="0018302D">
        <w:rPr>
          <w:rFonts w:ascii="Cambria" w:hAnsi="Cambria" w:cs="Arial"/>
          <w:sz w:val="24"/>
          <w:szCs w:val="24"/>
          <w:vertAlign w:val="subscript"/>
        </w:rPr>
        <w:t>2</w:t>
      </w:r>
      <w:r w:rsidRPr="0018302D">
        <w:rPr>
          <w:rFonts w:ascii="Cambria" w:hAnsi="Cambria" w:cs="Arial"/>
          <w:sz w:val="24"/>
          <w:szCs w:val="24"/>
        </w:rPr>
        <w:t>O</w:t>
      </w:r>
      <w:r w:rsidR="00991E6A">
        <w:rPr>
          <w:rFonts w:ascii="Cambria" w:hAnsi="Cambria" w:cs="Arial"/>
          <w:sz w:val="24"/>
          <w:szCs w:val="24"/>
        </w:rPr>
        <w:t>.</w:t>
      </w:r>
    </w:p>
    <w:p w14:paraId="4D086C5D" w14:textId="77777777" w:rsidR="00AF2FBD" w:rsidRPr="0018302D" w:rsidRDefault="00AF2FBD" w:rsidP="002B14E3">
      <w:pPr>
        <w:pStyle w:val="ListParagraph"/>
        <w:spacing w:after="0" w:line="276" w:lineRule="auto"/>
        <w:ind w:left="936"/>
        <w:rPr>
          <w:rFonts w:ascii="Cambria" w:hAnsi="Cambria" w:cs="Arial"/>
          <w:sz w:val="24"/>
          <w:szCs w:val="24"/>
        </w:rPr>
      </w:pPr>
    </w:p>
    <w:p w14:paraId="5732198E" w14:textId="5DD68BB9" w:rsidR="0019274B" w:rsidRPr="0018302D" w:rsidRDefault="0019274B" w:rsidP="002B14E3">
      <w:pPr>
        <w:pStyle w:val="ListParagraph"/>
        <w:numPr>
          <w:ilvl w:val="2"/>
          <w:numId w:val="1"/>
        </w:numPr>
        <w:spacing w:after="0" w:line="276" w:lineRule="auto"/>
        <w:ind w:left="1350" w:hanging="630"/>
        <w:rPr>
          <w:rFonts w:ascii="Cambria" w:hAnsi="Cambria" w:cs="Arial"/>
          <w:sz w:val="24"/>
          <w:szCs w:val="24"/>
        </w:rPr>
      </w:pPr>
      <w:proofErr w:type="spellStart"/>
      <w:r w:rsidRPr="0018302D">
        <w:rPr>
          <w:rFonts w:ascii="Cambria" w:hAnsi="Cambria" w:cs="Arial"/>
          <w:sz w:val="24"/>
          <w:szCs w:val="24"/>
        </w:rPr>
        <w:t>NaCl</w:t>
      </w:r>
      <w:proofErr w:type="spellEnd"/>
      <w:r w:rsidRPr="0018302D">
        <w:rPr>
          <w:rFonts w:ascii="Cambria" w:hAnsi="Cambria" w:cs="Arial"/>
          <w:sz w:val="24"/>
          <w:szCs w:val="24"/>
        </w:rPr>
        <w:t xml:space="preserve"> can be purchased from chemical retailers. This chemical should be pure and free of hydrocarbons.</w:t>
      </w:r>
    </w:p>
    <w:p w14:paraId="380B3A66" w14:textId="77777777" w:rsidR="00AF2FBD" w:rsidRPr="0018302D" w:rsidRDefault="00AF2FBD" w:rsidP="002B14E3">
      <w:pPr>
        <w:pStyle w:val="ListParagraph"/>
        <w:spacing w:after="0" w:line="276" w:lineRule="auto"/>
        <w:ind w:left="1656"/>
        <w:rPr>
          <w:rFonts w:ascii="Cambria" w:hAnsi="Cambria" w:cs="Arial"/>
          <w:sz w:val="24"/>
          <w:szCs w:val="24"/>
        </w:rPr>
      </w:pPr>
    </w:p>
    <w:p w14:paraId="21CC1E6B" w14:textId="36E9AF43" w:rsidR="0019274B" w:rsidRPr="0018302D" w:rsidRDefault="0019274B" w:rsidP="002B14E3">
      <w:pPr>
        <w:pStyle w:val="ListParagraph"/>
        <w:numPr>
          <w:ilvl w:val="2"/>
          <w:numId w:val="1"/>
        </w:numPr>
        <w:spacing w:after="0" w:line="276" w:lineRule="auto"/>
        <w:ind w:left="1350" w:hanging="630"/>
        <w:rPr>
          <w:rFonts w:ascii="Cambria" w:hAnsi="Cambria" w:cs="Arial"/>
          <w:sz w:val="24"/>
          <w:szCs w:val="24"/>
        </w:rPr>
      </w:pPr>
      <w:r w:rsidRPr="0018302D">
        <w:rPr>
          <w:rFonts w:ascii="Cambria" w:hAnsi="Cambria" w:cs="Arial"/>
          <w:sz w:val="24"/>
          <w:szCs w:val="24"/>
        </w:rPr>
        <w:t xml:space="preserve">Calculate and weigh the mass of salt needed to make </w:t>
      </w:r>
      <w:r w:rsidR="009634EC" w:rsidRPr="0018302D">
        <w:rPr>
          <w:rFonts w:ascii="Cambria" w:hAnsi="Cambria" w:cs="Arial"/>
          <w:sz w:val="24"/>
          <w:szCs w:val="24"/>
        </w:rPr>
        <w:t>~</w:t>
      </w:r>
      <w:r w:rsidRPr="0018302D">
        <w:rPr>
          <w:rFonts w:ascii="Cambria" w:hAnsi="Cambria" w:cs="Arial"/>
          <w:sz w:val="24"/>
          <w:szCs w:val="24"/>
        </w:rPr>
        <w:t>1 L of 5% solution (</w:t>
      </w:r>
      <w:ins w:id="80" w:author="JoVE JoVE" w:date="2015-05-22T09:04:00Z">
        <w:r w:rsidR="00C01A4A">
          <w:rPr>
            <w:rFonts w:ascii="Cambria" w:hAnsi="Cambria" w:cs="Arial"/>
            <w:sz w:val="24"/>
            <w:szCs w:val="24"/>
          </w:rPr>
          <w:t>w/w</w:t>
        </w:r>
      </w:ins>
      <w:del w:id="81" w:author="JoVE JoVE" w:date="2015-05-22T09:04:00Z">
        <w:r w:rsidRPr="0018302D" w:rsidDel="00C01A4A">
          <w:rPr>
            <w:rFonts w:ascii="Cambria" w:hAnsi="Cambria" w:cs="Arial"/>
            <w:sz w:val="24"/>
            <w:szCs w:val="24"/>
          </w:rPr>
          <w:delText>m:m</w:delText>
        </w:r>
      </w:del>
      <w:r w:rsidRPr="0018302D">
        <w:rPr>
          <w:rFonts w:ascii="Cambria" w:hAnsi="Cambria" w:cs="Arial"/>
          <w:sz w:val="24"/>
          <w:szCs w:val="24"/>
        </w:rPr>
        <w:t>).</w:t>
      </w:r>
      <w:r w:rsidR="009634EC" w:rsidRPr="0018302D">
        <w:rPr>
          <w:rFonts w:ascii="Cambria" w:hAnsi="Cambria" w:cs="Arial"/>
          <w:sz w:val="24"/>
          <w:szCs w:val="24"/>
        </w:rPr>
        <w:t xml:space="preserve"> 1 L of water weighs ~1 kg or 1</w:t>
      </w:r>
      <w:r w:rsidR="00B6253C">
        <w:rPr>
          <w:rFonts w:ascii="Cambria" w:hAnsi="Cambria" w:cs="Arial"/>
          <w:sz w:val="24"/>
          <w:szCs w:val="24"/>
        </w:rPr>
        <w:t>,</w:t>
      </w:r>
      <w:r w:rsidR="009634EC" w:rsidRPr="0018302D">
        <w:rPr>
          <w:rFonts w:ascii="Cambria" w:hAnsi="Cambria" w:cs="Arial"/>
          <w:sz w:val="24"/>
          <w:szCs w:val="24"/>
        </w:rPr>
        <w:t xml:space="preserve">000 g. Thus, 50 g of </w:t>
      </w:r>
      <w:proofErr w:type="spellStart"/>
      <w:r w:rsidR="009634EC" w:rsidRPr="0018302D">
        <w:rPr>
          <w:rFonts w:ascii="Cambria" w:hAnsi="Cambria" w:cs="Arial"/>
          <w:sz w:val="24"/>
          <w:szCs w:val="24"/>
        </w:rPr>
        <w:t>NaCl</w:t>
      </w:r>
      <w:proofErr w:type="spellEnd"/>
      <w:r w:rsidR="009634EC" w:rsidRPr="0018302D">
        <w:rPr>
          <w:rFonts w:ascii="Cambria" w:hAnsi="Cambria" w:cs="Arial"/>
          <w:sz w:val="24"/>
          <w:szCs w:val="24"/>
        </w:rPr>
        <w:t xml:space="preserve"> dissolved into 950 mL gives a 5% solution (50 g+ 950 g = 1</w:t>
      </w:r>
      <w:r w:rsidR="00C01A4A">
        <w:rPr>
          <w:rFonts w:ascii="Cambria" w:hAnsi="Cambria" w:cs="Arial"/>
          <w:sz w:val="24"/>
          <w:szCs w:val="24"/>
        </w:rPr>
        <w:t>,</w:t>
      </w:r>
      <w:r w:rsidR="009634EC" w:rsidRPr="0018302D">
        <w:rPr>
          <w:rFonts w:ascii="Cambria" w:hAnsi="Cambria" w:cs="Arial"/>
          <w:sz w:val="24"/>
          <w:szCs w:val="24"/>
        </w:rPr>
        <w:t>000 g; 50 g / 1</w:t>
      </w:r>
      <w:r w:rsidR="00C01A4A">
        <w:rPr>
          <w:rFonts w:ascii="Cambria" w:hAnsi="Cambria" w:cs="Arial"/>
          <w:sz w:val="24"/>
          <w:szCs w:val="24"/>
        </w:rPr>
        <w:t>,</w:t>
      </w:r>
      <w:r w:rsidR="009634EC" w:rsidRPr="0018302D">
        <w:rPr>
          <w:rFonts w:ascii="Cambria" w:hAnsi="Cambria" w:cs="Arial"/>
          <w:sz w:val="24"/>
          <w:szCs w:val="24"/>
        </w:rPr>
        <w:t>000 g = 0.05 or 5%).</w:t>
      </w:r>
    </w:p>
    <w:p w14:paraId="2EB7ADAA" w14:textId="77777777" w:rsidR="00AF2FBD" w:rsidRPr="0018302D" w:rsidRDefault="00AF2FBD" w:rsidP="002B14E3">
      <w:pPr>
        <w:pStyle w:val="ListParagraph"/>
        <w:spacing w:after="0" w:line="276" w:lineRule="auto"/>
        <w:ind w:left="1656"/>
        <w:rPr>
          <w:rFonts w:ascii="Cambria" w:hAnsi="Cambria" w:cs="Arial"/>
          <w:sz w:val="24"/>
          <w:szCs w:val="24"/>
        </w:rPr>
      </w:pPr>
    </w:p>
    <w:p w14:paraId="578E0E79" w14:textId="77777777" w:rsidR="009634EC" w:rsidRPr="0018302D" w:rsidRDefault="009634EC" w:rsidP="002B14E3">
      <w:pPr>
        <w:pStyle w:val="ListParagraph"/>
        <w:numPr>
          <w:ilvl w:val="2"/>
          <w:numId w:val="1"/>
        </w:numPr>
        <w:spacing w:after="0" w:line="276" w:lineRule="auto"/>
        <w:ind w:left="1440" w:hanging="720"/>
        <w:rPr>
          <w:rFonts w:ascii="Cambria" w:hAnsi="Cambria" w:cs="Arial"/>
          <w:sz w:val="24"/>
          <w:szCs w:val="24"/>
        </w:rPr>
      </w:pPr>
      <w:r w:rsidRPr="0018302D">
        <w:rPr>
          <w:rFonts w:ascii="Cambria" w:hAnsi="Cambria" w:cs="Arial"/>
          <w:sz w:val="24"/>
          <w:szCs w:val="24"/>
        </w:rPr>
        <w:t xml:space="preserve">Gently add 50 g of </w:t>
      </w:r>
      <w:proofErr w:type="spellStart"/>
      <w:r w:rsidRPr="0018302D">
        <w:rPr>
          <w:rFonts w:ascii="Cambria" w:hAnsi="Cambria" w:cs="Arial"/>
          <w:sz w:val="24"/>
          <w:szCs w:val="24"/>
        </w:rPr>
        <w:t>NaCl</w:t>
      </w:r>
      <w:proofErr w:type="spellEnd"/>
      <w:r w:rsidRPr="0018302D">
        <w:rPr>
          <w:rFonts w:ascii="Cambria" w:hAnsi="Cambria" w:cs="Arial"/>
          <w:sz w:val="24"/>
          <w:szCs w:val="24"/>
        </w:rPr>
        <w:t xml:space="preserve"> to pure water on an automatic stir plate and wait for it to dissolve.</w:t>
      </w:r>
    </w:p>
    <w:p w14:paraId="7FCE2F3D" w14:textId="77777777" w:rsidR="009275A7" w:rsidRPr="0018302D" w:rsidRDefault="009275A7" w:rsidP="002B14E3">
      <w:pPr>
        <w:pStyle w:val="ListParagraph"/>
        <w:spacing w:after="0" w:line="276" w:lineRule="auto"/>
        <w:ind w:left="1080"/>
        <w:rPr>
          <w:rFonts w:ascii="Cambria" w:hAnsi="Cambria" w:cs="Arial"/>
          <w:sz w:val="24"/>
          <w:szCs w:val="24"/>
        </w:rPr>
      </w:pPr>
    </w:p>
    <w:p w14:paraId="508EB90C" w14:textId="7F05AB95" w:rsidR="00542875" w:rsidRPr="0018302D" w:rsidRDefault="005A3830" w:rsidP="002B14E3">
      <w:pPr>
        <w:pStyle w:val="ListParagraph"/>
        <w:numPr>
          <w:ilvl w:val="1"/>
          <w:numId w:val="1"/>
        </w:numPr>
        <w:spacing w:after="0" w:line="276" w:lineRule="auto"/>
        <w:ind w:left="810" w:hanging="450"/>
        <w:rPr>
          <w:rFonts w:ascii="Cambria" w:hAnsi="Cambria" w:cs="Arial"/>
          <w:sz w:val="24"/>
          <w:szCs w:val="24"/>
        </w:rPr>
      </w:pPr>
      <w:r w:rsidRPr="001B1789">
        <w:rPr>
          <w:rFonts w:ascii="Cambria" w:hAnsi="Cambria" w:cs="Arial"/>
          <w:sz w:val="24"/>
          <w:szCs w:val="24"/>
        </w:rPr>
        <w:t xml:space="preserve">Obtain the following materials: </w:t>
      </w:r>
      <w:r w:rsidR="00542875" w:rsidRPr="001B1789">
        <w:rPr>
          <w:rFonts w:ascii="Cambria" w:hAnsi="Cambria" w:cs="Arial"/>
          <w:sz w:val="24"/>
          <w:szCs w:val="24"/>
        </w:rPr>
        <w:t xml:space="preserve">2 </w:t>
      </w:r>
      <w:r w:rsidRPr="001B1789">
        <w:rPr>
          <w:rFonts w:ascii="Cambria" w:hAnsi="Cambria" w:cs="Arial"/>
          <w:sz w:val="24"/>
          <w:szCs w:val="24"/>
        </w:rPr>
        <w:t>c</w:t>
      </w:r>
      <w:r w:rsidR="009275A7" w:rsidRPr="001B1789">
        <w:rPr>
          <w:rFonts w:ascii="Cambria" w:hAnsi="Cambria" w:cs="Arial"/>
          <w:sz w:val="24"/>
          <w:szCs w:val="24"/>
        </w:rPr>
        <w:t>lean and combusted (550</w:t>
      </w:r>
      <w:r w:rsidRPr="001B1789">
        <w:rPr>
          <w:rFonts w:ascii="Cambria" w:hAnsi="Cambria" w:cs="Arial"/>
          <w:sz w:val="24"/>
          <w:szCs w:val="24"/>
        </w:rPr>
        <w:t xml:space="preserve"> </w:t>
      </w:r>
      <w:r w:rsidR="009275A7" w:rsidRPr="001B1789">
        <w:rPr>
          <w:rFonts w:ascii="Cambria" w:hAnsi="Cambria" w:cs="Arial"/>
          <w:sz w:val="24"/>
          <w:szCs w:val="24"/>
        </w:rPr>
        <w:t>˚C for 6 h</w:t>
      </w:r>
      <w:r w:rsidR="00542875" w:rsidRPr="00010F72">
        <w:rPr>
          <w:rFonts w:ascii="Cambria" w:hAnsi="Cambria" w:cs="Arial"/>
          <w:sz w:val="24"/>
          <w:szCs w:val="24"/>
        </w:rPr>
        <w:t xml:space="preserve">) 40 mL </w:t>
      </w:r>
      <w:r w:rsidR="0019274B" w:rsidRPr="00010F72">
        <w:rPr>
          <w:rFonts w:ascii="Cambria" w:hAnsi="Cambria" w:cs="Arial"/>
          <w:sz w:val="24"/>
          <w:szCs w:val="24"/>
        </w:rPr>
        <w:t xml:space="preserve">borosilicate glass </w:t>
      </w:r>
      <w:r w:rsidR="00542875" w:rsidRPr="00010F72">
        <w:rPr>
          <w:rFonts w:ascii="Cambria" w:hAnsi="Cambria" w:cs="Arial"/>
          <w:sz w:val="24"/>
          <w:szCs w:val="24"/>
        </w:rPr>
        <w:t>vials</w:t>
      </w:r>
      <w:r w:rsidR="009275A7" w:rsidRPr="00010F72">
        <w:rPr>
          <w:rFonts w:ascii="Cambria" w:hAnsi="Cambria" w:cs="Arial"/>
          <w:sz w:val="24"/>
          <w:szCs w:val="24"/>
        </w:rPr>
        <w:t xml:space="preserve"> with</w:t>
      </w:r>
      <w:r w:rsidR="00542875" w:rsidRPr="00010F72">
        <w:rPr>
          <w:rFonts w:ascii="Cambria" w:hAnsi="Cambria" w:cs="Arial"/>
          <w:sz w:val="24"/>
          <w:szCs w:val="24"/>
        </w:rPr>
        <w:t xml:space="preserve"> PTFE</w:t>
      </w:r>
      <w:r w:rsidRPr="00010F72">
        <w:rPr>
          <w:rFonts w:ascii="Cambria" w:hAnsi="Cambria" w:cs="Arial"/>
          <w:sz w:val="24"/>
          <w:szCs w:val="24"/>
        </w:rPr>
        <w:t>-</w:t>
      </w:r>
      <w:r w:rsidR="00542875" w:rsidRPr="00010F72">
        <w:rPr>
          <w:rFonts w:ascii="Cambria" w:hAnsi="Cambria" w:cs="Arial"/>
          <w:sz w:val="24"/>
          <w:szCs w:val="24"/>
        </w:rPr>
        <w:t>lined cap</w:t>
      </w:r>
      <w:r w:rsidRPr="00010F72">
        <w:rPr>
          <w:rFonts w:ascii="Cambria" w:hAnsi="Cambria" w:cs="Arial"/>
          <w:sz w:val="24"/>
          <w:szCs w:val="24"/>
        </w:rPr>
        <w:t>;</w:t>
      </w:r>
      <w:r w:rsidRPr="001B1789">
        <w:rPr>
          <w:rFonts w:ascii="Cambria" w:hAnsi="Cambria" w:cs="Arial"/>
          <w:sz w:val="24"/>
          <w:szCs w:val="24"/>
        </w:rPr>
        <w:t xml:space="preserve"> a w</w:t>
      </w:r>
      <w:r w:rsidR="00542875" w:rsidRPr="001B1789">
        <w:rPr>
          <w:rFonts w:ascii="Cambria" w:hAnsi="Cambria" w:cs="Arial"/>
          <w:sz w:val="24"/>
          <w:szCs w:val="24"/>
        </w:rPr>
        <w:t>arming oven or heating blocks</w:t>
      </w:r>
      <w:r w:rsidRPr="001B1789">
        <w:rPr>
          <w:rFonts w:ascii="Cambria" w:hAnsi="Cambria" w:cs="Arial"/>
          <w:sz w:val="24"/>
          <w:szCs w:val="24"/>
        </w:rPr>
        <w:t>; c</w:t>
      </w:r>
      <w:r w:rsidR="00542875" w:rsidRPr="001B1789">
        <w:rPr>
          <w:rFonts w:ascii="Cambria" w:hAnsi="Cambria" w:cs="Arial"/>
          <w:sz w:val="24"/>
          <w:szCs w:val="24"/>
        </w:rPr>
        <w:t>ombusted (550</w:t>
      </w:r>
      <w:r w:rsidRPr="001B1789">
        <w:rPr>
          <w:rFonts w:ascii="Cambria" w:hAnsi="Cambria" w:cs="Arial"/>
          <w:sz w:val="24"/>
          <w:szCs w:val="24"/>
        </w:rPr>
        <w:t xml:space="preserve"> </w:t>
      </w:r>
      <w:r w:rsidR="00542875" w:rsidRPr="001B1789">
        <w:rPr>
          <w:rFonts w:ascii="Cambria" w:hAnsi="Cambria" w:cs="Arial"/>
          <w:sz w:val="24"/>
          <w:szCs w:val="24"/>
        </w:rPr>
        <w:t>˚C for 6 h) borosilicate glass pipettes and bulbs</w:t>
      </w:r>
      <w:r w:rsidRPr="001B1789">
        <w:rPr>
          <w:rFonts w:ascii="Cambria" w:hAnsi="Cambria" w:cs="Arial"/>
          <w:sz w:val="24"/>
          <w:szCs w:val="24"/>
        </w:rPr>
        <w:t xml:space="preserve">; </w:t>
      </w:r>
      <w:r w:rsidR="00542875" w:rsidRPr="001B1789">
        <w:rPr>
          <w:rFonts w:ascii="Cambria" w:hAnsi="Cambria" w:cs="Arial"/>
          <w:sz w:val="24"/>
          <w:szCs w:val="24"/>
        </w:rPr>
        <w:t>pH tape (acidic range)</w:t>
      </w:r>
      <w:r w:rsidRPr="001B1789">
        <w:rPr>
          <w:rFonts w:ascii="Cambria" w:hAnsi="Cambria" w:cs="Arial"/>
          <w:sz w:val="24"/>
          <w:szCs w:val="24"/>
        </w:rPr>
        <w:t>;</w:t>
      </w:r>
      <w:r>
        <w:rPr>
          <w:rFonts w:ascii="Cambria" w:hAnsi="Cambria" w:cs="Arial"/>
          <w:sz w:val="24"/>
          <w:szCs w:val="24"/>
        </w:rPr>
        <w:t xml:space="preserve"> </w:t>
      </w:r>
      <w:r w:rsidR="00542875" w:rsidRPr="0018302D">
        <w:rPr>
          <w:rFonts w:ascii="Cambria" w:hAnsi="Cambria" w:cs="Arial"/>
          <w:sz w:val="24"/>
          <w:szCs w:val="24"/>
        </w:rPr>
        <w:t xml:space="preserve">Hexane </w:t>
      </w:r>
      <w:r>
        <w:rPr>
          <w:rFonts w:ascii="Cambria" w:hAnsi="Cambria" w:cs="Arial"/>
          <w:sz w:val="24"/>
          <w:szCs w:val="24"/>
        </w:rPr>
        <w:t>(h</w:t>
      </w:r>
      <w:r w:rsidR="0019274B" w:rsidRPr="0018302D">
        <w:rPr>
          <w:rFonts w:ascii="Cambria" w:hAnsi="Cambria" w:cs="Arial"/>
          <w:sz w:val="24"/>
          <w:szCs w:val="24"/>
        </w:rPr>
        <w:t xml:space="preserve">exane </w:t>
      </w:r>
      <w:r w:rsidR="00542875" w:rsidRPr="0018302D">
        <w:rPr>
          <w:rFonts w:ascii="Cambria" w:hAnsi="Cambria" w:cs="Arial"/>
          <w:sz w:val="24"/>
          <w:szCs w:val="24"/>
        </w:rPr>
        <w:t xml:space="preserve">can be purchased from chemical retailers. This chemical should be </w:t>
      </w:r>
      <w:r w:rsidR="0019274B" w:rsidRPr="0018302D">
        <w:rPr>
          <w:rFonts w:ascii="Cambria" w:hAnsi="Cambria" w:cs="Arial"/>
          <w:sz w:val="24"/>
          <w:szCs w:val="24"/>
        </w:rPr>
        <w:t>Optima Grade or equivalent</w:t>
      </w:r>
      <w:r>
        <w:rPr>
          <w:rFonts w:ascii="Cambria" w:hAnsi="Cambria" w:cs="Arial"/>
          <w:sz w:val="24"/>
          <w:szCs w:val="24"/>
        </w:rPr>
        <w:t>).</w:t>
      </w:r>
    </w:p>
    <w:p w14:paraId="0E5DDBCD" w14:textId="77777777" w:rsidR="0019274B" w:rsidRPr="0018302D" w:rsidRDefault="0019274B" w:rsidP="002B14E3">
      <w:pPr>
        <w:pStyle w:val="ListParagraph"/>
        <w:spacing w:after="0" w:line="276" w:lineRule="auto"/>
        <w:ind w:left="936"/>
        <w:rPr>
          <w:rFonts w:ascii="Cambria" w:hAnsi="Cambria" w:cs="Arial"/>
          <w:sz w:val="24"/>
          <w:szCs w:val="24"/>
        </w:rPr>
      </w:pPr>
    </w:p>
    <w:p w14:paraId="41C6042A" w14:textId="77777777" w:rsidR="0019274B" w:rsidRPr="0018302D" w:rsidRDefault="0019274B" w:rsidP="002B14E3">
      <w:pPr>
        <w:pStyle w:val="ListParagraph"/>
        <w:numPr>
          <w:ilvl w:val="0"/>
          <w:numId w:val="1"/>
        </w:numPr>
        <w:spacing w:after="0" w:line="276" w:lineRule="auto"/>
        <w:rPr>
          <w:rFonts w:ascii="Cambria" w:hAnsi="Cambria" w:cs="Arial"/>
          <w:sz w:val="24"/>
          <w:szCs w:val="24"/>
        </w:rPr>
      </w:pPr>
      <w:r w:rsidRPr="0018302D">
        <w:rPr>
          <w:rFonts w:ascii="Cambria" w:hAnsi="Cambria" w:cs="Arial"/>
          <w:sz w:val="24"/>
          <w:szCs w:val="24"/>
        </w:rPr>
        <w:t>Methods</w:t>
      </w:r>
    </w:p>
    <w:p w14:paraId="649A9E0A" w14:textId="77777777" w:rsidR="00AF2FBD" w:rsidRPr="0018302D" w:rsidRDefault="00AF2FBD" w:rsidP="002B14E3">
      <w:pPr>
        <w:pStyle w:val="ListParagraph"/>
        <w:spacing w:after="0" w:line="276" w:lineRule="auto"/>
        <w:ind w:left="360"/>
        <w:rPr>
          <w:rFonts w:ascii="Cambria" w:hAnsi="Cambria" w:cs="Arial"/>
          <w:sz w:val="24"/>
          <w:szCs w:val="24"/>
        </w:rPr>
      </w:pPr>
    </w:p>
    <w:p w14:paraId="1AADDD39" w14:textId="77777777" w:rsidR="0019274B" w:rsidRPr="0018302D" w:rsidRDefault="0019274B" w:rsidP="002B14E3">
      <w:pPr>
        <w:pStyle w:val="ListParagraph"/>
        <w:numPr>
          <w:ilvl w:val="1"/>
          <w:numId w:val="1"/>
        </w:numPr>
        <w:spacing w:after="0" w:line="276" w:lineRule="auto"/>
        <w:ind w:left="810" w:hanging="450"/>
        <w:rPr>
          <w:rFonts w:ascii="Cambria" w:hAnsi="Cambria" w:cs="Arial"/>
          <w:sz w:val="24"/>
          <w:szCs w:val="24"/>
        </w:rPr>
      </w:pPr>
      <w:r w:rsidRPr="0018302D">
        <w:rPr>
          <w:rFonts w:ascii="Cambria" w:hAnsi="Cambria" w:cs="Arial"/>
          <w:sz w:val="24"/>
          <w:szCs w:val="24"/>
        </w:rPr>
        <w:t xml:space="preserve">Start with the </w:t>
      </w:r>
      <w:r w:rsidR="007749BA" w:rsidRPr="0018302D">
        <w:rPr>
          <w:rFonts w:ascii="Cambria" w:hAnsi="Cambria" w:cs="Arial"/>
          <w:sz w:val="24"/>
          <w:szCs w:val="24"/>
        </w:rPr>
        <w:t xml:space="preserve">dried </w:t>
      </w:r>
      <w:r w:rsidRPr="0018302D">
        <w:rPr>
          <w:rFonts w:ascii="Cambria" w:hAnsi="Cambria" w:cs="Arial"/>
          <w:sz w:val="24"/>
          <w:szCs w:val="24"/>
        </w:rPr>
        <w:t>TLE</w:t>
      </w:r>
      <w:r w:rsidR="0089310A" w:rsidRPr="0018302D">
        <w:rPr>
          <w:rFonts w:ascii="Cambria" w:hAnsi="Cambria" w:cs="Arial"/>
          <w:sz w:val="24"/>
          <w:szCs w:val="24"/>
        </w:rPr>
        <w:t xml:space="preserve"> (containing esters)</w:t>
      </w:r>
      <w:r w:rsidRPr="0018302D">
        <w:rPr>
          <w:rFonts w:ascii="Cambria" w:hAnsi="Cambria" w:cs="Arial"/>
          <w:sz w:val="24"/>
          <w:szCs w:val="24"/>
        </w:rPr>
        <w:t xml:space="preserve"> in one of the 40 mL borosilicate glass vials.</w:t>
      </w:r>
    </w:p>
    <w:p w14:paraId="1B0C834A" w14:textId="77777777" w:rsidR="00AF2FBD" w:rsidRPr="0018302D" w:rsidRDefault="00AF2FBD" w:rsidP="002B14E3">
      <w:pPr>
        <w:pStyle w:val="ListParagraph"/>
        <w:spacing w:after="0" w:line="276" w:lineRule="auto"/>
        <w:ind w:left="936"/>
        <w:rPr>
          <w:rFonts w:ascii="Cambria" w:hAnsi="Cambria" w:cs="Arial"/>
          <w:sz w:val="24"/>
          <w:szCs w:val="24"/>
        </w:rPr>
      </w:pPr>
    </w:p>
    <w:p w14:paraId="4A156E79" w14:textId="179463F9" w:rsidR="0019274B" w:rsidRPr="0018302D" w:rsidRDefault="0019274B" w:rsidP="002B14E3">
      <w:pPr>
        <w:pStyle w:val="ListParagraph"/>
        <w:numPr>
          <w:ilvl w:val="1"/>
          <w:numId w:val="1"/>
        </w:numPr>
        <w:spacing w:after="0" w:line="276" w:lineRule="auto"/>
        <w:rPr>
          <w:rFonts w:ascii="Cambria" w:hAnsi="Cambria" w:cs="Arial"/>
          <w:sz w:val="24"/>
          <w:szCs w:val="24"/>
        </w:rPr>
      </w:pPr>
      <w:r w:rsidRPr="0018302D">
        <w:rPr>
          <w:rFonts w:ascii="Cambria" w:hAnsi="Cambria" w:cs="Arial"/>
          <w:sz w:val="24"/>
          <w:szCs w:val="24"/>
        </w:rPr>
        <w:t>Add approximately 10</w:t>
      </w:r>
      <w:r w:rsidR="007749BA" w:rsidRPr="0018302D">
        <w:rPr>
          <w:rFonts w:ascii="Cambria" w:hAnsi="Cambria" w:cs="Arial"/>
          <w:sz w:val="24"/>
          <w:szCs w:val="24"/>
        </w:rPr>
        <w:t xml:space="preserve"> </w:t>
      </w:r>
      <w:r w:rsidRPr="0018302D">
        <w:rPr>
          <w:rFonts w:ascii="Cambria" w:hAnsi="Cambria" w:cs="Arial"/>
          <w:sz w:val="24"/>
          <w:szCs w:val="24"/>
        </w:rPr>
        <w:t xml:space="preserve">mL of </w:t>
      </w:r>
      <w:r w:rsidR="007749BA" w:rsidRPr="0018302D">
        <w:rPr>
          <w:rFonts w:ascii="Cambria" w:hAnsi="Cambria" w:cs="Arial"/>
          <w:sz w:val="24"/>
          <w:szCs w:val="24"/>
        </w:rPr>
        <w:t>2</w:t>
      </w:r>
      <w:r w:rsidR="00C01A4A">
        <w:rPr>
          <w:rFonts w:ascii="Cambria" w:hAnsi="Cambria" w:cs="Arial"/>
          <w:sz w:val="24"/>
          <w:szCs w:val="24"/>
        </w:rPr>
        <w:t xml:space="preserve"> </w:t>
      </w:r>
      <w:r w:rsidR="007749BA" w:rsidRPr="0018302D">
        <w:rPr>
          <w:rFonts w:ascii="Cambria" w:hAnsi="Cambria" w:cs="Arial"/>
          <w:sz w:val="24"/>
          <w:szCs w:val="24"/>
        </w:rPr>
        <w:t>N KOH to the TLE and cap.</w:t>
      </w:r>
    </w:p>
    <w:p w14:paraId="333BE176" w14:textId="77777777" w:rsidR="00AF2FBD" w:rsidRPr="0018302D" w:rsidRDefault="00AF2FBD" w:rsidP="002B14E3">
      <w:pPr>
        <w:pStyle w:val="ListParagraph"/>
        <w:spacing w:after="0" w:line="276" w:lineRule="auto"/>
        <w:ind w:left="936"/>
        <w:rPr>
          <w:rFonts w:ascii="Cambria" w:hAnsi="Cambria" w:cs="Arial"/>
          <w:sz w:val="24"/>
          <w:szCs w:val="24"/>
        </w:rPr>
      </w:pPr>
    </w:p>
    <w:p w14:paraId="1B454CFA" w14:textId="38B0D3C1" w:rsidR="007749BA" w:rsidRPr="00E03F4A" w:rsidRDefault="007749BA" w:rsidP="00010F72">
      <w:pPr>
        <w:pStyle w:val="ListParagraph"/>
        <w:numPr>
          <w:ilvl w:val="1"/>
          <w:numId w:val="1"/>
        </w:numPr>
        <w:spacing w:after="0" w:line="276" w:lineRule="auto"/>
        <w:ind w:left="810" w:hanging="450"/>
        <w:rPr>
          <w:rFonts w:ascii="Cambria" w:hAnsi="Cambria" w:cs="Arial"/>
          <w:sz w:val="24"/>
          <w:szCs w:val="24"/>
        </w:rPr>
      </w:pPr>
      <w:r w:rsidRPr="00E03F4A">
        <w:rPr>
          <w:rFonts w:ascii="Cambria" w:hAnsi="Cambria" w:cs="Arial"/>
          <w:sz w:val="24"/>
          <w:szCs w:val="24"/>
        </w:rPr>
        <w:t xml:space="preserve">Heat in </w:t>
      </w:r>
      <w:r w:rsidR="00297ED3" w:rsidRPr="00E03F4A">
        <w:rPr>
          <w:rFonts w:ascii="Cambria" w:hAnsi="Cambria" w:cs="Arial"/>
          <w:sz w:val="24"/>
          <w:szCs w:val="24"/>
        </w:rPr>
        <w:t xml:space="preserve">the </w:t>
      </w:r>
      <w:r w:rsidRPr="00E03F4A">
        <w:rPr>
          <w:rFonts w:ascii="Cambria" w:hAnsi="Cambria" w:cs="Arial"/>
          <w:sz w:val="24"/>
          <w:szCs w:val="24"/>
        </w:rPr>
        <w:t xml:space="preserve">oven or on </w:t>
      </w:r>
      <w:r w:rsidR="00297ED3" w:rsidRPr="00E03F4A">
        <w:rPr>
          <w:rFonts w:ascii="Cambria" w:hAnsi="Cambria" w:cs="Arial"/>
          <w:sz w:val="24"/>
          <w:szCs w:val="24"/>
        </w:rPr>
        <w:t xml:space="preserve">a </w:t>
      </w:r>
      <w:r w:rsidRPr="00E03F4A">
        <w:rPr>
          <w:rFonts w:ascii="Cambria" w:hAnsi="Cambria" w:cs="Arial"/>
          <w:sz w:val="24"/>
          <w:szCs w:val="24"/>
        </w:rPr>
        <w:t>heating block to 60</w:t>
      </w:r>
      <w:r w:rsidR="00297ED3" w:rsidRPr="00E03F4A">
        <w:rPr>
          <w:rFonts w:ascii="Cambria" w:hAnsi="Cambria" w:cs="Arial"/>
          <w:sz w:val="24"/>
          <w:szCs w:val="24"/>
        </w:rPr>
        <w:t xml:space="preserve"> </w:t>
      </w:r>
      <w:r w:rsidRPr="00E03F4A">
        <w:rPr>
          <w:rFonts w:ascii="Cambria" w:hAnsi="Cambria" w:cs="Arial"/>
          <w:sz w:val="24"/>
          <w:szCs w:val="24"/>
        </w:rPr>
        <w:t>˚C for 2.5 h</w:t>
      </w:r>
      <w:r w:rsidR="0089310A" w:rsidRPr="00E03F4A">
        <w:rPr>
          <w:rFonts w:ascii="Cambria" w:hAnsi="Cambria" w:cs="Arial"/>
          <w:sz w:val="24"/>
          <w:szCs w:val="24"/>
        </w:rPr>
        <w:t xml:space="preserve"> to cleave the ester bond (</w:t>
      </w:r>
      <w:r w:rsidR="0089310A" w:rsidRPr="00E03F4A">
        <w:rPr>
          <w:rFonts w:ascii="Cambria" w:hAnsi="Cambria" w:cs="Arial"/>
          <w:b/>
          <w:sz w:val="24"/>
          <w:szCs w:val="24"/>
        </w:rPr>
        <w:t>Fig</w:t>
      </w:r>
      <w:r w:rsidR="00297ED3" w:rsidRPr="00E03F4A">
        <w:rPr>
          <w:rFonts w:ascii="Cambria" w:hAnsi="Cambria" w:cs="Arial"/>
          <w:b/>
          <w:sz w:val="24"/>
          <w:szCs w:val="24"/>
        </w:rPr>
        <w:t>ure</w:t>
      </w:r>
      <w:r w:rsidR="0089310A" w:rsidRPr="00E03F4A">
        <w:rPr>
          <w:rFonts w:ascii="Cambria" w:hAnsi="Cambria" w:cs="Arial"/>
          <w:b/>
          <w:sz w:val="24"/>
          <w:szCs w:val="24"/>
        </w:rPr>
        <w:t xml:space="preserve"> </w:t>
      </w:r>
      <w:ins w:id="82" w:author="Jacob Roundy" w:date="2015-06-11T12:16:00Z">
        <w:r w:rsidR="00E03F4A" w:rsidRPr="00E03F4A">
          <w:rPr>
            <w:rFonts w:ascii="Cambria" w:hAnsi="Cambria" w:cs="Arial"/>
            <w:b/>
            <w:sz w:val="24"/>
            <w:szCs w:val="24"/>
          </w:rPr>
          <w:t>3</w:t>
        </w:r>
      </w:ins>
      <w:del w:id="83" w:author="Jacob Roundy" w:date="2015-06-11T12:16:00Z">
        <w:r w:rsidR="0089310A" w:rsidRPr="00E03F4A" w:rsidDel="00E03F4A">
          <w:rPr>
            <w:rFonts w:ascii="Cambria" w:hAnsi="Cambria" w:cs="Arial"/>
            <w:b/>
            <w:sz w:val="24"/>
            <w:szCs w:val="24"/>
          </w:rPr>
          <w:delText>2</w:delText>
        </w:r>
      </w:del>
      <w:r w:rsidR="0089310A" w:rsidRPr="00E03F4A">
        <w:rPr>
          <w:rFonts w:ascii="Cambria" w:hAnsi="Cambria" w:cs="Arial"/>
          <w:sz w:val="24"/>
          <w:szCs w:val="24"/>
        </w:rPr>
        <w:t>)</w:t>
      </w:r>
      <w:r w:rsidRPr="00E03F4A">
        <w:rPr>
          <w:rFonts w:ascii="Cambria" w:hAnsi="Cambria" w:cs="Arial"/>
          <w:sz w:val="24"/>
          <w:szCs w:val="24"/>
        </w:rPr>
        <w:t>.</w:t>
      </w:r>
    </w:p>
    <w:p w14:paraId="4CA6D5E1" w14:textId="77777777" w:rsidR="00AF2FBD" w:rsidRPr="00E03F4A" w:rsidRDefault="00AF2FBD" w:rsidP="002B14E3">
      <w:pPr>
        <w:pStyle w:val="ListParagraph"/>
        <w:spacing w:after="0" w:line="276" w:lineRule="auto"/>
        <w:ind w:left="360"/>
        <w:rPr>
          <w:rFonts w:ascii="Cambria" w:hAnsi="Cambria" w:cs="Arial"/>
          <w:sz w:val="24"/>
          <w:szCs w:val="24"/>
        </w:rPr>
      </w:pPr>
    </w:p>
    <w:p w14:paraId="37680862" w14:textId="09A8E6D4" w:rsidR="007749BA" w:rsidRPr="00E03F4A" w:rsidRDefault="007749BA" w:rsidP="002B14E3">
      <w:pPr>
        <w:pStyle w:val="ListParagraph"/>
        <w:numPr>
          <w:ilvl w:val="1"/>
          <w:numId w:val="1"/>
        </w:numPr>
        <w:spacing w:after="0" w:line="276" w:lineRule="auto"/>
        <w:rPr>
          <w:rFonts w:ascii="Cambria" w:hAnsi="Cambria" w:cs="Arial"/>
          <w:sz w:val="24"/>
          <w:szCs w:val="24"/>
        </w:rPr>
      </w:pPr>
      <w:r w:rsidRPr="00E03F4A">
        <w:rPr>
          <w:rFonts w:ascii="Cambria" w:hAnsi="Cambria" w:cs="Arial"/>
          <w:sz w:val="24"/>
          <w:szCs w:val="24"/>
        </w:rPr>
        <w:t xml:space="preserve">Remove </w:t>
      </w:r>
      <w:r w:rsidR="00297ED3" w:rsidRPr="00E03F4A">
        <w:rPr>
          <w:rFonts w:ascii="Cambria" w:hAnsi="Cambria" w:cs="Arial"/>
          <w:sz w:val="24"/>
          <w:szCs w:val="24"/>
        </w:rPr>
        <w:t xml:space="preserve">the </w:t>
      </w:r>
      <w:r w:rsidRPr="00E03F4A">
        <w:rPr>
          <w:rFonts w:ascii="Cambria" w:hAnsi="Cambria" w:cs="Arial"/>
          <w:sz w:val="24"/>
          <w:szCs w:val="24"/>
        </w:rPr>
        <w:t xml:space="preserve">sample from heat and allow </w:t>
      </w:r>
      <w:r w:rsidR="00297ED3" w:rsidRPr="00E03F4A">
        <w:rPr>
          <w:rFonts w:ascii="Cambria" w:hAnsi="Cambria" w:cs="Arial"/>
          <w:sz w:val="24"/>
          <w:szCs w:val="24"/>
        </w:rPr>
        <w:t xml:space="preserve">it </w:t>
      </w:r>
      <w:r w:rsidRPr="00E03F4A">
        <w:rPr>
          <w:rFonts w:ascii="Cambria" w:hAnsi="Cambria" w:cs="Arial"/>
          <w:sz w:val="24"/>
          <w:szCs w:val="24"/>
        </w:rPr>
        <w:t>to cool to room temperature.</w:t>
      </w:r>
    </w:p>
    <w:p w14:paraId="2D1663CE" w14:textId="77777777" w:rsidR="00AF2FBD" w:rsidRPr="00E03F4A" w:rsidRDefault="00AF2FBD" w:rsidP="002B14E3">
      <w:pPr>
        <w:pStyle w:val="ListParagraph"/>
        <w:spacing w:after="0" w:line="276" w:lineRule="auto"/>
        <w:rPr>
          <w:rFonts w:ascii="Cambria" w:hAnsi="Cambria" w:cs="Arial"/>
          <w:sz w:val="24"/>
          <w:szCs w:val="24"/>
        </w:rPr>
      </w:pPr>
    </w:p>
    <w:p w14:paraId="4EFFA542" w14:textId="27FF20E7" w:rsidR="007749BA" w:rsidRPr="00E03F4A" w:rsidRDefault="007749BA" w:rsidP="002B14E3">
      <w:pPr>
        <w:pStyle w:val="ListParagraph"/>
        <w:numPr>
          <w:ilvl w:val="1"/>
          <w:numId w:val="1"/>
        </w:numPr>
        <w:spacing w:after="0" w:line="276" w:lineRule="auto"/>
        <w:ind w:left="810" w:hanging="450"/>
        <w:rPr>
          <w:rFonts w:ascii="Cambria" w:hAnsi="Cambria" w:cs="Times New Roman"/>
          <w:sz w:val="24"/>
          <w:szCs w:val="24"/>
        </w:rPr>
      </w:pPr>
      <w:r w:rsidRPr="00E03F4A">
        <w:rPr>
          <w:rFonts w:ascii="Cambria" w:hAnsi="Cambria" w:cs="Times New Roman"/>
          <w:sz w:val="24"/>
          <w:szCs w:val="24"/>
        </w:rPr>
        <w:t xml:space="preserve">Add approximately 10 mL of the 5% </w:t>
      </w:r>
      <w:proofErr w:type="spellStart"/>
      <w:r w:rsidRPr="00E03F4A">
        <w:rPr>
          <w:rFonts w:ascii="Cambria" w:hAnsi="Cambria" w:cs="Times New Roman"/>
          <w:sz w:val="24"/>
          <w:szCs w:val="24"/>
        </w:rPr>
        <w:t>NaCl</w:t>
      </w:r>
      <w:proofErr w:type="spellEnd"/>
      <w:r w:rsidRPr="00E03F4A">
        <w:rPr>
          <w:rFonts w:ascii="Cambria" w:hAnsi="Cambria" w:cs="Times New Roman"/>
          <w:sz w:val="24"/>
          <w:szCs w:val="24"/>
        </w:rPr>
        <w:t xml:space="preserve"> solution to the TLE</w:t>
      </w:r>
      <w:r w:rsidR="0089310A" w:rsidRPr="00E03F4A">
        <w:rPr>
          <w:rFonts w:ascii="Cambria" w:hAnsi="Cambria" w:cs="Times New Roman"/>
          <w:sz w:val="24"/>
          <w:szCs w:val="24"/>
        </w:rPr>
        <w:t xml:space="preserve"> </w:t>
      </w:r>
      <w:del w:id="84" w:author="Jeff Salacup" w:date="2015-06-11T10:29:00Z">
        <w:r w:rsidR="0089310A" w:rsidRPr="00E03F4A" w:rsidDel="00A752B0">
          <w:rPr>
            <w:rFonts w:ascii="Cambria" w:hAnsi="Cambria" w:cs="Times New Roman"/>
            <w:sz w:val="24"/>
            <w:szCs w:val="24"/>
          </w:rPr>
          <w:delText xml:space="preserve">to flood the solution with </w:delText>
        </w:r>
        <w:commentRangeStart w:id="85"/>
        <w:commentRangeStart w:id="86"/>
        <w:r w:rsidR="0089310A" w:rsidRPr="00E03F4A" w:rsidDel="00A752B0">
          <w:rPr>
            <w:rFonts w:ascii="Cambria" w:hAnsi="Cambria" w:cs="Times New Roman"/>
            <w:sz w:val="24"/>
            <w:szCs w:val="24"/>
          </w:rPr>
          <w:delText>Na</w:delText>
        </w:r>
        <w:r w:rsidR="0089310A" w:rsidRPr="00E03F4A" w:rsidDel="00A752B0">
          <w:rPr>
            <w:rFonts w:ascii="Cambria" w:hAnsi="Cambria" w:cs="Times New Roman"/>
            <w:sz w:val="24"/>
            <w:szCs w:val="24"/>
            <w:vertAlign w:val="superscript"/>
          </w:rPr>
          <w:delText>+</w:delText>
        </w:r>
        <w:r w:rsidR="0089310A" w:rsidRPr="00E03F4A" w:rsidDel="00A752B0">
          <w:rPr>
            <w:rFonts w:ascii="Cambria" w:hAnsi="Cambria" w:cs="Times New Roman"/>
            <w:sz w:val="24"/>
            <w:szCs w:val="24"/>
          </w:rPr>
          <w:delText xml:space="preserve"> </w:delText>
        </w:r>
      </w:del>
      <w:del w:id="87" w:author="Jeff Salacup" w:date="2015-06-10T13:52:00Z">
        <w:r w:rsidR="0089310A" w:rsidRPr="00E03F4A" w:rsidDel="00BF3F21">
          <w:rPr>
            <w:rFonts w:ascii="Cambria" w:hAnsi="Cambria" w:cs="Times New Roman"/>
            <w:sz w:val="24"/>
            <w:szCs w:val="24"/>
          </w:rPr>
          <w:delText>to interact with the O</w:delText>
        </w:r>
        <w:r w:rsidR="0089310A" w:rsidRPr="00E03F4A" w:rsidDel="00BF3F21">
          <w:rPr>
            <w:rFonts w:ascii="Cambria" w:hAnsi="Cambria" w:cs="Times New Roman"/>
            <w:sz w:val="24"/>
            <w:szCs w:val="24"/>
            <w:vertAlign w:val="superscript"/>
          </w:rPr>
          <w:delText>-</w:delText>
        </w:r>
        <w:r w:rsidR="0089310A" w:rsidRPr="00E03F4A" w:rsidDel="00BF3F21">
          <w:rPr>
            <w:rFonts w:ascii="Cambria" w:hAnsi="Cambria" w:cs="Times New Roman"/>
            <w:sz w:val="24"/>
            <w:szCs w:val="24"/>
          </w:rPr>
          <w:delText xml:space="preserve"> produced</w:delText>
        </w:r>
        <w:commentRangeEnd w:id="85"/>
        <w:r w:rsidR="00FE3132" w:rsidRPr="00E03F4A" w:rsidDel="00BF3F21">
          <w:rPr>
            <w:rStyle w:val="CommentReference"/>
            <w:rFonts w:ascii="Cambria" w:hAnsi="Cambria" w:cs="Times New Roman"/>
            <w:sz w:val="24"/>
            <w:szCs w:val="24"/>
          </w:rPr>
          <w:commentReference w:id="85"/>
        </w:r>
        <w:commentRangeEnd w:id="86"/>
        <w:r w:rsidR="00BF3F21" w:rsidRPr="00E03F4A" w:rsidDel="00BF3F21">
          <w:rPr>
            <w:rStyle w:val="CommentReference"/>
            <w:rFonts w:ascii="Cambria" w:hAnsi="Cambria" w:cs="Times New Roman"/>
            <w:sz w:val="24"/>
            <w:szCs w:val="24"/>
          </w:rPr>
          <w:commentReference w:id="86"/>
        </w:r>
        <w:r w:rsidR="00297ED3" w:rsidRPr="00E03F4A" w:rsidDel="00BF3F21">
          <w:rPr>
            <w:rFonts w:ascii="Cambria" w:hAnsi="Cambria" w:cs="Times New Roman"/>
            <w:sz w:val="24"/>
            <w:szCs w:val="24"/>
          </w:rPr>
          <w:delText>,</w:delText>
        </w:r>
        <w:r w:rsidR="0089310A" w:rsidRPr="00E03F4A" w:rsidDel="00BF3F21">
          <w:rPr>
            <w:rFonts w:ascii="Cambria" w:hAnsi="Cambria" w:cs="Times New Roman"/>
            <w:sz w:val="24"/>
            <w:szCs w:val="24"/>
          </w:rPr>
          <w:delText xml:space="preserve"> and ensure the reaction does not reverse </w:delText>
        </w:r>
      </w:del>
      <w:r w:rsidR="0089310A" w:rsidRPr="00E03F4A">
        <w:rPr>
          <w:rFonts w:ascii="Cambria" w:hAnsi="Cambria" w:cs="Times New Roman"/>
          <w:sz w:val="24"/>
          <w:szCs w:val="24"/>
        </w:rPr>
        <w:t>(</w:t>
      </w:r>
      <w:r w:rsidR="0089310A" w:rsidRPr="00E03F4A">
        <w:rPr>
          <w:rFonts w:ascii="Cambria" w:hAnsi="Cambria" w:cs="Times New Roman"/>
          <w:b/>
          <w:sz w:val="24"/>
          <w:szCs w:val="24"/>
        </w:rPr>
        <w:t>Fig</w:t>
      </w:r>
      <w:r w:rsidR="00782B9C" w:rsidRPr="00E03F4A">
        <w:rPr>
          <w:rFonts w:ascii="Cambria" w:hAnsi="Cambria" w:cs="Times New Roman"/>
          <w:b/>
          <w:sz w:val="24"/>
          <w:szCs w:val="24"/>
        </w:rPr>
        <w:t>ure</w:t>
      </w:r>
      <w:r w:rsidR="0089310A" w:rsidRPr="00E03F4A">
        <w:rPr>
          <w:rFonts w:ascii="Cambria" w:hAnsi="Cambria" w:cs="Times New Roman"/>
          <w:b/>
          <w:sz w:val="24"/>
          <w:szCs w:val="24"/>
        </w:rPr>
        <w:t xml:space="preserve"> </w:t>
      </w:r>
      <w:del w:id="88" w:author="Jacob Roundy" w:date="2015-06-11T12:16:00Z">
        <w:r w:rsidR="0089310A" w:rsidRPr="00E03F4A" w:rsidDel="00E03F4A">
          <w:rPr>
            <w:rFonts w:ascii="Cambria" w:hAnsi="Cambria" w:cs="Times New Roman"/>
            <w:b/>
            <w:sz w:val="24"/>
            <w:szCs w:val="24"/>
          </w:rPr>
          <w:delText>2</w:delText>
        </w:r>
      </w:del>
      <w:ins w:id="89" w:author="Jacob Roundy" w:date="2015-06-11T12:16:00Z">
        <w:r w:rsidR="00E03F4A" w:rsidRPr="00E03F4A">
          <w:rPr>
            <w:rFonts w:ascii="Cambria" w:hAnsi="Cambria" w:cs="Times New Roman"/>
            <w:b/>
            <w:sz w:val="24"/>
            <w:szCs w:val="24"/>
          </w:rPr>
          <w:t>3</w:t>
        </w:r>
      </w:ins>
      <w:r w:rsidR="0089310A" w:rsidRPr="00E03F4A">
        <w:rPr>
          <w:rFonts w:ascii="Cambria" w:hAnsi="Cambria" w:cs="Times New Roman"/>
          <w:sz w:val="24"/>
          <w:szCs w:val="24"/>
        </w:rPr>
        <w:t xml:space="preserve">). </w:t>
      </w:r>
      <w:ins w:id="90" w:author="Jeff Salacup" w:date="2015-06-11T10:29:00Z">
        <w:r w:rsidR="00A752B0" w:rsidRPr="00E03F4A">
          <w:rPr>
            <w:rFonts w:ascii="Cambria" w:hAnsi="Cambria" w:cs="Times New Roman"/>
            <w:sz w:val="24"/>
            <w:szCs w:val="24"/>
          </w:rPr>
          <w:t xml:space="preserve">This helps keep the interface between the aqueous and organic phase (to be added) from foaming. </w:t>
        </w:r>
      </w:ins>
      <w:r w:rsidR="0089310A" w:rsidRPr="00E03F4A">
        <w:rPr>
          <w:rFonts w:ascii="Cambria" w:hAnsi="Cambria" w:cs="Times New Roman"/>
          <w:sz w:val="24"/>
          <w:szCs w:val="24"/>
        </w:rPr>
        <w:t>Cap</w:t>
      </w:r>
      <w:r w:rsidRPr="00E03F4A">
        <w:rPr>
          <w:rFonts w:ascii="Cambria" w:hAnsi="Cambria" w:cs="Times New Roman"/>
          <w:sz w:val="24"/>
          <w:szCs w:val="24"/>
        </w:rPr>
        <w:t xml:space="preserve"> and shake briefly.</w:t>
      </w:r>
    </w:p>
    <w:p w14:paraId="4073C37F" w14:textId="77777777" w:rsidR="00AF2FBD" w:rsidRPr="00E03F4A" w:rsidRDefault="00AF2FBD" w:rsidP="002B14E3">
      <w:pPr>
        <w:pStyle w:val="ListParagraph"/>
        <w:spacing w:after="0" w:line="276" w:lineRule="auto"/>
        <w:ind w:left="936"/>
        <w:rPr>
          <w:rFonts w:ascii="Cambria" w:hAnsi="Cambria" w:cs="Arial"/>
          <w:sz w:val="24"/>
          <w:szCs w:val="24"/>
        </w:rPr>
      </w:pPr>
    </w:p>
    <w:p w14:paraId="341FB5E8" w14:textId="2411780E" w:rsidR="007749BA" w:rsidRPr="00E03F4A" w:rsidRDefault="007749BA" w:rsidP="002B14E3">
      <w:pPr>
        <w:pStyle w:val="ListParagraph"/>
        <w:numPr>
          <w:ilvl w:val="1"/>
          <w:numId w:val="1"/>
        </w:numPr>
        <w:spacing w:after="0" w:line="276" w:lineRule="auto"/>
        <w:ind w:left="810" w:hanging="450"/>
        <w:rPr>
          <w:rFonts w:ascii="Cambria" w:hAnsi="Cambria" w:cs="Arial"/>
          <w:sz w:val="24"/>
          <w:szCs w:val="24"/>
        </w:rPr>
      </w:pPr>
      <w:r w:rsidRPr="00E03F4A">
        <w:rPr>
          <w:rFonts w:ascii="Cambria" w:hAnsi="Cambria" w:cs="Arial"/>
          <w:sz w:val="24"/>
          <w:szCs w:val="24"/>
        </w:rPr>
        <w:t>Add 6</w:t>
      </w:r>
      <w:r w:rsidR="00FE3132" w:rsidRPr="00E03F4A">
        <w:rPr>
          <w:rFonts w:ascii="Cambria" w:hAnsi="Cambria" w:cs="Arial"/>
          <w:sz w:val="24"/>
          <w:szCs w:val="24"/>
        </w:rPr>
        <w:t xml:space="preserve"> </w:t>
      </w:r>
      <w:r w:rsidRPr="00E03F4A">
        <w:rPr>
          <w:rFonts w:ascii="Cambria" w:hAnsi="Cambria" w:cs="Arial"/>
          <w:sz w:val="24"/>
          <w:szCs w:val="24"/>
        </w:rPr>
        <w:t xml:space="preserve">N </w:t>
      </w:r>
      <w:proofErr w:type="spellStart"/>
      <w:r w:rsidRPr="00E03F4A">
        <w:rPr>
          <w:rFonts w:ascii="Cambria" w:hAnsi="Cambria" w:cs="Arial"/>
          <w:sz w:val="24"/>
          <w:szCs w:val="24"/>
        </w:rPr>
        <w:t>HCl</w:t>
      </w:r>
      <w:proofErr w:type="spellEnd"/>
      <w:r w:rsidRPr="00E03F4A">
        <w:rPr>
          <w:rFonts w:ascii="Cambria" w:hAnsi="Cambria" w:cs="Arial"/>
          <w:sz w:val="24"/>
          <w:szCs w:val="24"/>
        </w:rPr>
        <w:t xml:space="preserve"> to the salted TLE </w:t>
      </w:r>
      <w:proofErr w:type="spellStart"/>
      <w:r w:rsidRPr="00E03F4A">
        <w:rPr>
          <w:rFonts w:ascii="Cambria" w:hAnsi="Cambria" w:cs="Arial"/>
          <w:sz w:val="24"/>
          <w:szCs w:val="24"/>
        </w:rPr>
        <w:t>dropwise</w:t>
      </w:r>
      <w:proofErr w:type="spellEnd"/>
      <w:r w:rsidRPr="00E03F4A">
        <w:rPr>
          <w:rFonts w:ascii="Cambria" w:hAnsi="Cambria" w:cs="Arial"/>
          <w:sz w:val="24"/>
          <w:szCs w:val="24"/>
        </w:rPr>
        <w:t xml:space="preserve"> until pH 2 is reached</w:t>
      </w:r>
      <w:r w:rsidR="0089310A" w:rsidRPr="00E03F4A">
        <w:rPr>
          <w:rFonts w:ascii="Cambria" w:hAnsi="Cambria" w:cs="Arial"/>
          <w:sz w:val="24"/>
          <w:szCs w:val="24"/>
        </w:rPr>
        <w:t xml:space="preserve"> to protonate the O</w:t>
      </w:r>
      <w:r w:rsidR="0089310A" w:rsidRPr="00E03F4A">
        <w:rPr>
          <w:rFonts w:ascii="Cambria" w:hAnsi="Cambria" w:cs="Arial"/>
          <w:sz w:val="24"/>
          <w:szCs w:val="24"/>
          <w:vertAlign w:val="superscript"/>
        </w:rPr>
        <w:t>-</w:t>
      </w:r>
      <w:r w:rsidRPr="00E03F4A">
        <w:rPr>
          <w:rFonts w:ascii="Cambria" w:hAnsi="Cambria" w:cs="Arial"/>
          <w:sz w:val="24"/>
          <w:szCs w:val="24"/>
        </w:rPr>
        <w:t xml:space="preserve"> </w:t>
      </w:r>
      <w:r w:rsidR="0089310A" w:rsidRPr="00E03F4A">
        <w:rPr>
          <w:rFonts w:ascii="Cambria" w:hAnsi="Cambria" w:cs="Arial"/>
          <w:sz w:val="24"/>
          <w:szCs w:val="24"/>
        </w:rPr>
        <w:t xml:space="preserve">and form the final product, a stable carboxylic acid </w:t>
      </w:r>
      <w:r w:rsidRPr="00E03F4A">
        <w:rPr>
          <w:rFonts w:ascii="Cambria" w:hAnsi="Cambria" w:cs="Arial"/>
          <w:sz w:val="24"/>
          <w:szCs w:val="24"/>
        </w:rPr>
        <w:t>(</w:t>
      </w:r>
      <w:r w:rsidR="0089310A" w:rsidRPr="00E03F4A">
        <w:rPr>
          <w:rFonts w:ascii="Cambria" w:hAnsi="Cambria" w:cs="Arial"/>
          <w:b/>
          <w:sz w:val="24"/>
          <w:szCs w:val="24"/>
        </w:rPr>
        <w:t>Fig</w:t>
      </w:r>
      <w:r w:rsidR="00782B9C" w:rsidRPr="00E03F4A">
        <w:rPr>
          <w:rFonts w:ascii="Cambria" w:hAnsi="Cambria" w:cs="Arial"/>
          <w:b/>
          <w:sz w:val="24"/>
          <w:szCs w:val="24"/>
        </w:rPr>
        <w:t>ure</w:t>
      </w:r>
      <w:r w:rsidR="0089310A" w:rsidRPr="00E03F4A">
        <w:rPr>
          <w:rFonts w:ascii="Cambria" w:hAnsi="Cambria" w:cs="Arial"/>
          <w:b/>
          <w:sz w:val="24"/>
          <w:szCs w:val="24"/>
        </w:rPr>
        <w:t xml:space="preserve"> </w:t>
      </w:r>
      <w:del w:id="91" w:author="Jacob Roundy" w:date="2015-06-11T12:17:00Z">
        <w:r w:rsidR="0089310A" w:rsidRPr="00E03F4A" w:rsidDel="00E03F4A">
          <w:rPr>
            <w:rFonts w:ascii="Cambria" w:hAnsi="Cambria" w:cs="Arial"/>
            <w:b/>
            <w:sz w:val="24"/>
            <w:szCs w:val="24"/>
          </w:rPr>
          <w:delText>2</w:delText>
        </w:r>
      </w:del>
      <w:ins w:id="92" w:author="Jacob Roundy" w:date="2015-06-11T12:17:00Z">
        <w:r w:rsidR="00E03F4A" w:rsidRPr="00E03F4A">
          <w:rPr>
            <w:rFonts w:ascii="Cambria" w:hAnsi="Cambria" w:cs="Arial"/>
            <w:b/>
            <w:sz w:val="24"/>
            <w:szCs w:val="24"/>
          </w:rPr>
          <w:t>3</w:t>
        </w:r>
      </w:ins>
      <w:r w:rsidR="0089310A" w:rsidRPr="00E03F4A">
        <w:rPr>
          <w:rFonts w:ascii="Cambria" w:hAnsi="Cambria" w:cs="Arial"/>
          <w:sz w:val="24"/>
          <w:szCs w:val="24"/>
        </w:rPr>
        <w:t xml:space="preserve">; </w:t>
      </w:r>
      <w:r w:rsidRPr="00E03F4A">
        <w:rPr>
          <w:rFonts w:ascii="Cambria" w:hAnsi="Cambria" w:cs="Arial"/>
          <w:sz w:val="24"/>
          <w:szCs w:val="24"/>
        </w:rPr>
        <w:t xml:space="preserve">use pH paper to test). If </w:t>
      </w:r>
      <w:r w:rsidR="00CC3A30" w:rsidRPr="00E03F4A">
        <w:rPr>
          <w:rFonts w:ascii="Cambria" w:hAnsi="Cambria" w:cs="Arial"/>
          <w:sz w:val="24"/>
          <w:szCs w:val="24"/>
        </w:rPr>
        <w:t>the</w:t>
      </w:r>
      <w:r w:rsidRPr="00E03F4A">
        <w:rPr>
          <w:rFonts w:ascii="Cambria" w:hAnsi="Cambria" w:cs="Arial"/>
          <w:sz w:val="24"/>
          <w:szCs w:val="24"/>
        </w:rPr>
        <w:t xml:space="preserve"> TLE was colored</w:t>
      </w:r>
      <w:r w:rsidR="00CC3A30" w:rsidRPr="00E03F4A">
        <w:rPr>
          <w:rFonts w:ascii="Cambria" w:hAnsi="Cambria" w:cs="Arial"/>
          <w:sz w:val="24"/>
          <w:szCs w:val="24"/>
        </w:rPr>
        <w:t>,</w:t>
      </w:r>
      <w:r w:rsidRPr="00E03F4A">
        <w:rPr>
          <w:rFonts w:ascii="Cambria" w:hAnsi="Cambria" w:cs="Arial"/>
          <w:sz w:val="24"/>
          <w:szCs w:val="24"/>
        </w:rPr>
        <w:t xml:space="preserve"> </w:t>
      </w:r>
      <w:r w:rsidR="00CC3A30" w:rsidRPr="00E03F4A">
        <w:rPr>
          <w:rFonts w:ascii="Cambria" w:hAnsi="Cambria" w:cs="Arial"/>
          <w:sz w:val="24"/>
          <w:szCs w:val="24"/>
        </w:rPr>
        <w:t>there may be</w:t>
      </w:r>
      <w:r w:rsidRPr="00E03F4A">
        <w:rPr>
          <w:rFonts w:ascii="Cambria" w:hAnsi="Cambria" w:cs="Arial"/>
          <w:sz w:val="24"/>
          <w:szCs w:val="24"/>
        </w:rPr>
        <w:t xml:space="preserve"> a shift in color coinciding with pH 2</w:t>
      </w:r>
      <w:r w:rsidR="0089310A" w:rsidRPr="00E03F4A">
        <w:rPr>
          <w:rFonts w:ascii="Cambria" w:hAnsi="Cambria" w:cs="Arial"/>
          <w:sz w:val="24"/>
          <w:szCs w:val="24"/>
        </w:rPr>
        <w:t>.</w:t>
      </w:r>
    </w:p>
    <w:p w14:paraId="3F9245CB" w14:textId="77777777" w:rsidR="00AF2FBD" w:rsidRPr="00E03F4A" w:rsidRDefault="00AF2FBD" w:rsidP="002B14E3">
      <w:pPr>
        <w:pStyle w:val="ListParagraph"/>
        <w:spacing w:after="0" w:line="276" w:lineRule="auto"/>
        <w:ind w:left="936"/>
        <w:rPr>
          <w:rFonts w:ascii="Cambria" w:hAnsi="Cambria" w:cs="Arial"/>
          <w:sz w:val="24"/>
          <w:szCs w:val="24"/>
        </w:rPr>
      </w:pPr>
    </w:p>
    <w:p w14:paraId="3CD56F9A" w14:textId="0EE5E00C" w:rsidR="00CC3A30" w:rsidRPr="00E03F4A" w:rsidRDefault="0089310A" w:rsidP="002B14E3">
      <w:pPr>
        <w:pStyle w:val="ListParagraph"/>
        <w:numPr>
          <w:ilvl w:val="1"/>
          <w:numId w:val="1"/>
        </w:numPr>
        <w:spacing w:after="0" w:line="276" w:lineRule="auto"/>
        <w:ind w:left="810" w:hanging="450"/>
        <w:rPr>
          <w:rFonts w:ascii="Cambria" w:hAnsi="Cambria" w:cs="Arial"/>
          <w:sz w:val="24"/>
          <w:szCs w:val="24"/>
        </w:rPr>
      </w:pPr>
      <w:r w:rsidRPr="00E03F4A">
        <w:rPr>
          <w:rFonts w:ascii="Cambria" w:hAnsi="Cambria" w:cs="Arial"/>
          <w:sz w:val="24"/>
          <w:szCs w:val="24"/>
        </w:rPr>
        <w:t>Add approximately 20 mL of hexane to the acidified solution, which is now ester-free</w:t>
      </w:r>
      <w:r w:rsidR="00CC3A30" w:rsidRPr="00E03F4A">
        <w:rPr>
          <w:rFonts w:ascii="Cambria" w:hAnsi="Cambria" w:cs="Arial"/>
          <w:sz w:val="24"/>
          <w:szCs w:val="24"/>
        </w:rPr>
        <w:t>.</w:t>
      </w:r>
      <w:r w:rsidRPr="00E03F4A">
        <w:rPr>
          <w:rFonts w:ascii="Cambria" w:hAnsi="Cambria" w:cs="Arial"/>
          <w:sz w:val="24"/>
          <w:szCs w:val="24"/>
        </w:rPr>
        <w:t xml:space="preserve"> </w:t>
      </w:r>
      <w:r w:rsidR="00CC3A30" w:rsidRPr="00E03F4A">
        <w:rPr>
          <w:rFonts w:ascii="Cambria" w:hAnsi="Cambria" w:cs="Arial"/>
          <w:sz w:val="24"/>
          <w:szCs w:val="24"/>
        </w:rPr>
        <w:t>C</w:t>
      </w:r>
      <w:r w:rsidRPr="00E03F4A">
        <w:rPr>
          <w:rFonts w:ascii="Cambria" w:hAnsi="Cambria" w:cs="Arial"/>
          <w:sz w:val="24"/>
          <w:szCs w:val="24"/>
        </w:rPr>
        <w:t>ap and shake vigorously for 5 s</w:t>
      </w:r>
      <w:r w:rsidR="00CC3A30" w:rsidRPr="00E03F4A">
        <w:rPr>
          <w:rFonts w:ascii="Cambria" w:hAnsi="Cambria" w:cs="Arial"/>
          <w:sz w:val="24"/>
          <w:szCs w:val="24"/>
        </w:rPr>
        <w:t xml:space="preserve"> </w:t>
      </w:r>
      <w:r w:rsidRPr="00E03F4A">
        <w:rPr>
          <w:rFonts w:ascii="Cambria" w:hAnsi="Cambria" w:cs="Arial"/>
          <w:sz w:val="24"/>
          <w:szCs w:val="24"/>
        </w:rPr>
        <w:t xml:space="preserve">to extract organic compounds from the water. </w:t>
      </w:r>
    </w:p>
    <w:p w14:paraId="7060D98E" w14:textId="77777777" w:rsidR="00CC3A30" w:rsidRPr="00E03F4A" w:rsidRDefault="00CC3A30" w:rsidP="00010F72">
      <w:pPr>
        <w:pStyle w:val="ListParagraph"/>
        <w:rPr>
          <w:rFonts w:ascii="Cambria" w:hAnsi="Cambria" w:cs="Arial"/>
          <w:sz w:val="24"/>
          <w:szCs w:val="24"/>
        </w:rPr>
      </w:pPr>
    </w:p>
    <w:p w14:paraId="698C65A5" w14:textId="6327291B" w:rsidR="0089310A" w:rsidRPr="00E03F4A" w:rsidRDefault="0089310A" w:rsidP="002B14E3">
      <w:pPr>
        <w:pStyle w:val="ListParagraph"/>
        <w:numPr>
          <w:ilvl w:val="1"/>
          <w:numId w:val="1"/>
        </w:numPr>
        <w:spacing w:after="0" w:line="276" w:lineRule="auto"/>
        <w:ind w:left="810" w:hanging="450"/>
        <w:rPr>
          <w:rFonts w:ascii="Cambria" w:hAnsi="Cambria" w:cs="Arial"/>
          <w:sz w:val="24"/>
          <w:szCs w:val="24"/>
        </w:rPr>
      </w:pPr>
      <w:r w:rsidRPr="00E03F4A">
        <w:rPr>
          <w:rFonts w:ascii="Cambria" w:hAnsi="Cambria" w:cs="Arial"/>
          <w:sz w:val="24"/>
          <w:szCs w:val="24"/>
        </w:rPr>
        <w:t xml:space="preserve">Allow to set until aqueous and organic phases completely separate. Salts, ions, water, and unreacted </w:t>
      </w:r>
      <w:proofErr w:type="spellStart"/>
      <w:r w:rsidRPr="00E03F4A">
        <w:rPr>
          <w:rFonts w:ascii="Cambria" w:hAnsi="Cambria" w:cs="Arial"/>
          <w:sz w:val="24"/>
          <w:szCs w:val="24"/>
        </w:rPr>
        <w:t>HCl</w:t>
      </w:r>
      <w:proofErr w:type="spellEnd"/>
      <w:r w:rsidRPr="00E03F4A">
        <w:rPr>
          <w:rFonts w:ascii="Cambria" w:hAnsi="Cambria" w:cs="Arial"/>
          <w:sz w:val="24"/>
          <w:szCs w:val="24"/>
        </w:rPr>
        <w:t xml:space="preserve"> remain in the aqueous phase</w:t>
      </w:r>
      <w:r w:rsidR="00D4575E" w:rsidRPr="00E03F4A">
        <w:rPr>
          <w:rFonts w:ascii="Cambria" w:hAnsi="Cambria" w:cs="Arial"/>
          <w:sz w:val="24"/>
          <w:szCs w:val="24"/>
        </w:rPr>
        <w:t>. Organic compounds are now in the hexane.</w:t>
      </w:r>
    </w:p>
    <w:p w14:paraId="4A24502B" w14:textId="77777777" w:rsidR="00AF2FBD" w:rsidRPr="00E03F4A" w:rsidRDefault="00AF2FBD" w:rsidP="002B14E3">
      <w:pPr>
        <w:pStyle w:val="ListParagraph"/>
        <w:spacing w:after="0" w:line="276" w:lineRule="auto"/>
        <w:ind w:left="936"/>
        <w:rPr>
          <w:rFonts w:ascii="Cambria" w:hAnsi="Cambria" w:cs="Arial"/>
          <w:sz w:val="24"/>
          <w:szCs w:val="24"/>
        </w:rPr>
      </w:pPr>
    </w:p>
    <w:p w14:paraId="6E246AAB" w14:textId="77777777" w:rsidR="00D4575E" w:rsidRPr="00E03F4A" w:rsidRDefault="00D4575E" w:rsidP="002B14E3">
      <w:pPr>
        <w:pStyle w:val="ListParagraph"/>
        <w:numPr>
          <w:ilvl w:val="1"/>
          <w:numId w:val="1"/>
        </w:numPr>
        <w:spacing w:after="0" w:line="276" w:lineRule="auto"/>
        <w:ind w:left="810" w:hanging="450"/>
        <w:rPr>
          <w:rFonts w:ascii="Cambria" w:hAnsi="Cambria" w:cs="Arial"/>
          <w:sz w:val="24"/>
          <w:szCs w:val="24"/>
        </w:rPr>
      </w:pPr>
      <w:r w:rsidRPr="00E03F4A">
        <w:rPr>
          <w:rFonts w:ascii="Cambria" w:hAnsi="Cambria" w:cs="Arial"/>
          <w:sz w:val="24"/>
          <w:szCs w:val="24"/>
        </w:rPr>
        <w:t>Remove approximately 75% of the supernatant hexane using a pipette and dispense into the other 40 mL borosilicate glass vial.</w:t>
      </w:r>
    </w:p>
    <w:p w14:paraId="061D154A" w14:textId="77777777" w:rsidR="00AF2FBD" w:rsidRPr="00E03F4A" w:rsidRDefault="00AF2FBD" w:rsidP="002B14E3">
      <w:pPr>
        <w:pStyle w:val="ListParagraph"/>
        <w:spacing w:after="0" w:line="276" w:lineRule="auto"/>
        <w:ind w:left="936"/>
        <w:rPr>
          <w:rFonts w:ascii="Cambria" w:hAnsi="Cambria" w:cs="Arial"/>
          <w:sz w:val="24"/>
          <w:szCs w:val="24"/>
        </w:rPr>
      </w:pPr>
    </w:p>
    <w:p w14:paraId="24C67267" w14:textId="20DBFB85" w:rsidR="00D4575E" w:rsidRPr="00E03F4A" w:rsidRDefault="00D4575E" w:rsidP="002B14E3">
      <w:pPr>
        <w:pStyle w:val="ListParagraph"/>
        <w:numPr>
          <w:ilvl w:val="1"/>
          <w:numId w:val="1"/>
        </w:numPr>
        <w:spacing w:after="0" w:line="276" w:lineRule="auto"/>
        <w:rPr>
          <w:rFonts w:ascii="Cambria" w:hAnsi="Cambria" w:cs="Arial"/>
          <w:sz w:val="24"/>
          <w:szCs w:val="24"/>
        </w:rPr>
      </w:pPr>
      <w:r w:rsidRPr="00E03F4A">
        <w:rPr>
          <w:rFonts w:ascii="Cambria" w:hAnsi="Cambria" w:cs="Arial"/>
          <w:sz w:val="24"/>
          <w:szCs w:val="24"/>
        </w:rPr>
        <w:t xml:space="preserve">Repeat 2.7 </w:t>
      </w:r>
      <w:r w:rsidR="00CC3A30" w:rsidRPr="00E03F4A">
        <w:rPr>
          <w:rFonts w:ascii="Cambria" w:hAnsi="Cambria" w:cs="Arial"/>
          <w:sz w:val="24"/>
          <w:szCs w:val="24"/>
        </w:rPr>
        <w:t>–</w:t>
      </w:r>
      <w:r w:rsidRPr="00E03F4A">
        <w:rPr>
          <w:rFonts w:ascii="Cambria" w:hAnsi="Cambria" w:cs="Arial"/>
          <w:sz w:val="24"/>
          <w:szCs w:val="24"/>
        </w:rPr>
        <w:t xml:space="preserve"> 2.</w:t>
      </w:r>
      <w:r w:rsidR="00CC3A30" w:rsidRPr="00E03F4A">
        <w:rPr>
          <w:rFonts w:ascii="Cambria" w:hAnsi="Cambria" w:cs="Arial"/>
          <w:sz w:val="24"/>
          <w:szCs w:val="24"/>
        </w:rPr>
        <w:t>9</w:t>
      </w:r>
      <w:r w:rsidRPr="00E03F4A">
        <w:rPr>
          <w:rFonts w:ascii="Cambria" w:hAnsi="Cambria" w:cs="Arial"/>
          <w:sz w:val="24"/>
          <w:szCs w:val="24"/>
        </w:rPr>
        <w:t xml:space="preserve"> twice, adding approximately 10 mL of hexane each time.</w:t>
      </w:r>
    </w:p>
    <w:p w14:paraId="6C1FADEF" w14:textId="77777777" w:rsidR="00AF2FBD" w:rsidRPr="00E03F4A" w:rsidRDefault="00AF2FBD" w:rsidP="002B14E3">
      <w:pPr>
        <w:pStyle w:val="ListParagraph"/>
        <w:spacing w:after="0" w:line="276" w:lineRule="auto"/>
        <w:ind w:left="936"/>
        <w:rPr>
          <w:rFonts w:ascii="Cambria" w:hAnsi="Cambria" w:cs="Arial"/>
          <w:sz w:val="24"/>
          <w:szCs w:val="24"/>
        </w:rPr>
      </w:pPr>
    </w:p>
    <w:p w14:paraId="1660A5D5" w14:textId="77777777" w:rsidR="00D4575E" w:rsidRPr="00E03F4A" w:rsidRDefault="00D4575E" w:rsidP="002B14E3">
      <w:pPr>
        <w:pStyle w:val="ListParagraph"/>
        <w:numPr>
          <w:ilvl w:val="1"/>
          <w:numId w:val="1"/>
        </w:numPr>
        <w:spacing w:after="0" w:line="276" w:lineRule="auto"/>
        <w:rPr>
          <w:rFonts w:ascii="Cambria" w:hAnsi="Cambria" w:cs="Arial"/>
          <w:sz w:val="24"/>
          <w:szCs w:val="24"/>
        </w:rPr>
      </w:pPr>
      <w:r w:rsidRPr="00E03F4A">
        <w:rPr>
          <w:rFonts w:ascii="Cambria" w:hAnsi="Cambria" w:cs="Arial"/>
          <w:sz w:val="24"/>
          <w:szCs w:val="24"/>
        </w:rPr>
        <w:t>Discard leftover aqueous mixture in a proper waste container.</w:t>
      </w:r>
    </w:p>
    <w:p w14:paraId="14C6A789" w14:textId="77777777" w:rsidR="0018302D" w:rsidRPr="00E03F4A" w:rsidRDefault="0018302D" w:rsidP="002B14E3">
      <w:pPr>
        <w:spacing w:after="0" w:line="276" w:lineRule="auto"/>
        <w:rPr>
          <w:rFonts w:ascii="Cambria" w:hAnsi="Cambria" w:cs="Arial"/>
          <w:sz w:val="24"/>
          <w:szCs w:val="24"/>
        </w:rPr>
      </w:pPr>
    </w:p>
    <w:p w14:paraId="2415ED5E" w14:textId="324CD36A" w:rsidR="00D4575E" w:rsidRPr="00E03F4A" w:rsidRDefault="00D4575E" w:rsidP="002B14E3">
      <w:pPr>
        <w:pStyle w:val="ListParagraph"/>
        <w:numPr>
          <w:ilvl w:val="1"/>
          <w:numId w:val="1"/>
        </w:numPr>
        <w:spacing w:after="0" w:line="276" w:lineRule="auto"/>
        <w:rPr>
          <w:rFonts w:ascii="Cambria" w:hAnsi="Cambria" w:cs="Arial"/>
          <w:sz w:val="24"/>
          <w:szCs w:val="24"/>
        </w:rPr>
      </w:pPr>
      <w:r w:rsidRPr="00E03F4A">
        <w:rPr>
          <w:rFonts w:ascii="Cambria" w:hAnsi="Cambria" w:cs="Arial"/>
          <w:sz w:val="24"/>
          <w:szCs w:val="24"/>
        </w:rPr>
        <w:t xml:space="preserve">Label the vial containing hexane and ester-free organics “TLE – </w:t>
      </w:r>
      <w:proofErr w:type="spellStart"/>
      <w:r w:rsidRPr="00E03F4A">
        <w:rPr>
          <w:rFonts w:ascii="Cambria" w:hAnsi="Cambria" w:cs="Arial"/>
          <w:sz w:val="24"/>
          <w:szCs w:val="24"/>
        </w:rPr>
        <w:t>saponified</w:t>
      </w:r>
      <w:proofErr w:type="spellEnd"/>
      <w:r w:rsidR="00CC3A30" w:rsidRPr="00E03F4A">
        <w:rPr>
          <w:rFonts w:ascii="Cambria" w:hAnsi="Cambria" w:cs="Arial"/>
          <w:sz w:val="24"/>
          <w:szCs w:val="24"/>
        </w:rPr>
        <w:t>.</w:t>
      </w:r>
      <w:r w:rsidRPr="00E03F4A">
        <w:rPr>
          <w:rFonts w:ascii="Cambria" w:hAnsi="Cambria" w:cs="Arial"/>
          <w:sz w:val="24"/>
          <w:szCs w:val="24"/>
        </w:rPr>
        <w:t>”</w:t>
      </w:r>
    </w:p>
    <w:p w14:paraId="783FE445" w14:textId="77777777" w:rsidR="00AF2FBD" w:rsidRPr="0018302D" w:rsidRDefault="00AF2FBD" w:rsidP="002B14E3">
      <w:pPr>
        <w:spacing w:after="0" w:line="276" w:lineRule="auto"/>
        <w:rPr>
          <w:rFonts w:ascii="Cambria" w:hAnsi="Cambria" w:cs="Arial"/>
          <w:b/>
          <w:sz w:val="24"/>
          <w:szCs w:val="24"/>
        </w:rPr>
      </w:pPr>
    </w:p>
    <w:p w14:paraId="462522F4" w14:textId="77777777" w:rsidR="00D87577" w:rsidRPr="0018302D" w:rsidRDefault="00D87577" w:rsidP="002B14E3">
      <w:pPr>
        <w:spacing w:after="0" w:line="276" w:lineRule="auto"/>
        <w:rPr>
          <w:rFonts w:ascii="Cambria" w:hAnsi="Cambria" w:cs="Arial"/>
          <w:b/>
          <w:sz w:val="28"/>
          <w:szCs w:val="24"/>
        </w:rPr>
      </w:pPr>
      <w:commentRangeStart w:id="93"/>
      <w:commentRangeStart w:id="94"/>
      <w:r w:rsidRPr="0018302D">
        <w:rPr>
          <w:rFonts w:ascii="Cambria" w:hAnsi="Cambria" w:cs="Arial"/>
          <w:b/>
          <w:sz w:val="28"/>
          <w:szCs w:val="24"/>
        </w:rPr>
        <w:t>Representative Results:</w:t>
      </w:r>
      <w:commentRangeEnd w:id="93"/>
      <w:r w:rsidR="00D01DC0">
        <w:rPr>
          <w:rStyle w:val="CommentReference"/>
        </w:rPr>
        <w:commentReference w:id="93"/>
      </w:r>
      <w:commentRangeEnd w:id="94"/>
      <w:r w:rsidR="00BF3F21">
        <w:rPr>
          <w:rStyle w:val="CommentReference"/>
        </w:rPr>
        <w:commentReference w:id="94"/>
      </w:r>
    </w:p>
    <w:p w14:paraId="19BAB619" w14:textId="7DABB947" w:rsidR="00D87577" w:rsidRPr="0018302D" w:rsidRDefault="001B1789" w:rsidP="002B14E3">
      <w:pPr>
        <w:spacing w:after="0" w:line="276" w:lineRule="auto"/>
        <w:rPr>
          <w:rFonts w:ascii="Cambria" w:hAnsi="Cambria" w:cs="Arial"/>
          <w:sz w:val="24"/>
          <w:szCs w:val="24"/>
        </w:rPr>
      </w:pPr>
      <w:r>
        <w:rPr>
          <w:rFonts w:ascii="Cambria" w:hAnsi="Cambria" w:cs="Arial"/>
          <w:sz w:val="24"/>
          <w:szCs w:val="24"/>
        </w:rPr>
        <w:t>This</w:t>
      </w:r>
      <w:r w:rsidR="002C5C83" w:rsidRPr="0018302D">
        <w:rPr>
          <w:rFonts w:ascii="Cambria" w:hAnsi="Cambria" w:cs="Arial"/>
          <w:sz w:val="24"/>
          <w:szCs w:val="24"/>
        </w:rPr>
        <w:t xml:space="preserve"> purification </w:t>
      </w:r>
      <w:r>
        <w:rPr>
          <w:rFonts w:ascii="Cambria" w:hAnsi="Cambria" w:cs="Arial"/>
          <w:sz w:val="24"/>
          <w:szCs w:val="24"/>
        </w:rPr>
        <w:t xml:space="preserve">produces </w:t>
      </w:r>
      <w:r w:rsidR="002C5C83" w:rsidRPr="0018302D">
        <w:rPr>
          <w:rFonts w:ascii="Cambria" w:hAnsi="Cambria" w:cs="Arial"/>
          <w:sz w:val="24"/>
          <w:szCs w:val="24"/>
        </w:rPr>
        <w:t>a TLE free of esters that may be co</w:t>
      </w:r>
      <w:ins w:id="95" w:author="Jacob Roundy" w:date="2015-06-11T12:19:00Z">
        <w:r w:rsidR="00E03F4A">
          <w:rPr>
            <w:rFonts w:ascii="Cambria" w:hAnsi="Cambria" w:cs="Arial"/>
            <w:sz w:val="24"/>
            <w:szCs w:val="24"/>
          </w:rPr>
          <w:t>-</w:t>
        </w:r>
      </w:ins>
      <w:r w:rsidR="002C5C83" w:rsidRPr="0018302D">
        <w:rPr>
          <w:rFonts w:ascii="Cambria" w:hAnsi="Cambria" w:cs="Arial"/>
          <w:sz w:val="24"/>
          <w:szCs w:val="24"/>
        </w:rPr>
        <w:t xml:space="preserve">eluting with the </w:t>
      </w:r>
      <w:proofErr w:type="spellStart"/>
      <w:r w:rsidR="002C5C83" w:rsidRPr="0018302D">
        <w:rPr>
          <w:rFonts w:ascii="Cambria" w:hAnsi="Cambria" w:cs="Arial"/>
          <w:sz w:val="24"/>
          <w:szCs w:val="24"/>
        </w:rPr>
        <w:t>alkenones</w:t>
      </w:r>
      <w:proofErr w:type="spellEnd"/>
      <w:del w:id="96" w:author="Jacob Roundy" w:date="2015-06-11T12:19:00Z">
        <w:r w:rsidDel="00E03F4A">
          <w:rPr>
            <w:rFonts w:ascii="Cambria" w:hAnsi="Cambria" w:cs="Arial"/>
            <w:sz w:val="24"/>
            <w:szCs w:val="24"/>
          </w:rPr>
          <w:delText xml:space="preserve"> that were</w:delText>
        </w:r>
      </w:del>
      <w:r>
        <w:rPr>
          <w:rFonts w:ascii="Cambria" w:hAnsi="Cambria" w:cs="Arial"/>
          <w:sz w:val="24"/>
          <w:szCs w:val="24"/>
        </w:rPr>
        <w:t xml:space="preserve"> set out to be</w:t>
      </w:r>
      <w:r w:rsidR="002C5C83" w:rsidRPr="0018302D">
        <w:rPr>
          <w:rFonts w:ascii="Cambria" w:hAnsi="Cambria" w:cs="Arial"/>
          <w:sz w:val="24"/>
          <w:szCs w:val="24"/>
        </w:rPr>
        <w:t xml:space="preserve"> analyze</w:t>
      </w:r>
      <w:r>
        <w:rPr>
          <w:rFonts w:ascii="Cambria" w:hAnsi="Cambria" w:cs="Arial"/>
          <w:sz w:val="24"/>
          <w:szCs w:val="24"/>
        </w:rPr>
        <w:t>d</w:t>
      </w:r>
      <w:r w:rsidR="002C5C83" w:rsidRPr="0018302D">
        <w:rPr>
          <w:rFonts w:ascii="Cambria" w:hAnsi="Cambria" w:cs="Arial"/>
          <w:sz w:val="24"/>
          <w:szCs w:val="24"/>
        </w:rPr>
        <w:t xml:space="preserve">. However, the purification produced </w:t>
      </w:r>
      <w:commentRangeStart w:id="97"/>
      <w:r w:rsidR="002C5C83" w:rsidRPr="0018302D">
        <w:rPr>
          <w:rFonts w:ascii="Cambria" w:hAnsi="Cambria" w:cs="Arial"/>
          <w:sz w:val="24"/>
          <w:szCs w:val="24"/>
        </w:rPr>
        <w:t>carboxylic acids</w:t>
      </w:r>
      <w:r>
        <w:rPr>
          <w:rFonts w:ascii="Cambria" w:hAnsi="Cambria" w:cs="Arial"/>
          <w:sz w:val="24"/>
          <w:szCs w:val="24"/>
        </w:rPr>
        <w:t>,</w:t>
      </w:r>
      <w:r w:rsidR="002C5C83" w:rsidRPr="0018302D">
        <w:rPr>
          <w:rFonts w:ascii="Cambria" w:hAnsi="Cambria" w:cs="Arial"/>
          <w:sz w:val="24"/>
          <w:szCs w:val="24"/>
        </w:rPr>
        <w:t xml:space="preserve"> which cannot be injected onto instruments commonly used to analyze samples for </w:t>
      </w:r>
      <w:proofErr w:type="spellStart"/>
      <w:r w:rsidR="002C5C83" w:rsidRPr="0018302D">
        <w:rPr>
          <w:rFonts w:ascii="Cambria" w:hAnsi="Cambria" w:cs="Arial"/>
          <w:sz w:val="24"/>
          <w:szCs w:val="24"/>
        </w:rPr>
        <w:t>alkenone</w:t>
      </w:r>
      <w:proofErr w:type="spellEnd"/>
      <w:r w:rsidR="002C5C83" w:rsidRPr="0018302D">
        <w:rPr>
          <w:rFonts w:ascii="Cambria" w:hAnsi="Cambria" w:cs="Arial"/>
          <w:sz w:val="24"/>
          <w:szCs w:val="24"/>
        </w:rPr>
        <w:t xml:space="preserve"> concentrations</w:t>
      </w:r>
      <w:ins w:id="98" w:author="Jeff Salacup" w:date="2015-06-10T13:56:00Z">
        <w:r w:rsidR="00BF3F21">
          <w:rPr>
            <w:rFonts w:ascii="Cambria" w:hAnsi="Cambria" w:cs="Arial"/>
            <w:sz w:val="24"/>
            <w:szCs w:val="24"/>
          </w:rPr>
          <w:t xml:space="preserve"> because of their </w:t>
        </w:r>
      </w:ins>
      <w:ins w:id="99" w:author="Jeff Salacup" w:date="2015-06-10T14:09:00Z">
        <w:r w:rsidR="00E82E36">
          <w:rPr>
            <w:rFonts w:ascii="Cambria" w:hAnsi="Cambria" w:cs="Arial"/>
            <w:sz w:val="24"/>
            <w:szCs w:val="24"/>
          </w:rPr>
          <w:t xml:space="preserve">low </w:t>
        </w:r>
        <w:del w:id="100" w:author="Jacob Roundy" w:date="2015-06-11T12:20:00Z">
          <w:r w:rsidR="00E82E36" w:rsidDel="00E03F4A">
            <w:rPr>
              <w:rFonts w:ascii="Cambria" w:hAnsi="Cambria" w:cs="Arial"/>
              <w:sz w:val="24"/>
              <w:szCs w:val="24"/>
            </w:rPr>
            <w:delText>volitility</w:delText>
          </w:r>
        </w:del>
      </w:ins>
      <w:ins w:id="101" w:author="Jacob Roundy" w:date="2015-06-11T12:20:00Z">
        <w:r w:rsidR="00E03F4A">
          <w:rPr>
            <w:rFonts w:ascii="Cambria" w:hAnsi="Cambria" w:cs="Arial"/>
            <w:sz w:val="24"/>
            <w:szCs w:val="24"/>
          </w:rPr>
          <w:t>volatility.</w:t>
        </w:r>
      </w:ins>
      <w:del w:id="102" w:author="Jeff Salacup" w:date="2015-06-10T14:09:00Z">
        <w:r w:rsidR="002C5C83" w:rsidRPr="0018302D" w:rsidDel="00E82E36">
          <w:rPr>
            <w:rFonts w:ascii="Cambria" w:hAnsi="Cambria" w:cs="Arial"/>
            <w:sz w:val="24"/>
            <w:szCs w:val="24"/>
          </w:rPr>
          <w:delText xml:space="preserve">. </w:delText>
        </w:r>
        <w:commentRangeEnd w:id="97"/>
        <w:r w:rsidR="00D01DC0" w:rsidDel="00E82E36">
          <w:rPr>
            <w:rStyle w:val="CommentReference"/>
          </w:rPr>
          <w:commentReference w:id="97"/>
        </w:r>
      </w:del>
      <w:ins w:id="103" w:author="Jeff Salacup" w:date="2015-06-10T14:09:00Z">
        <w:r w:rsidR="00E82E36">
          <w:rPr>
            <w:rFonts w:ascii="Cambria" w:hAnsi="Cambria" w:cs="Arial"/>
            <w:sz w:val="24"/>
            <w:szCs w:val="24"/>
          </w:rPr>
          <w:t xml:space="preserve"> For example, the boiling point of hexane, a 6 carbon hydrocarbon is 68</w:t>
        </w:r>
      </w:ins>
      <w:ins w:id="104" w:author="Jacob Roundy" w:date="2015-06-11T12:20:00Z">
        <w:r w:rsidR="00E03F4A">
          <w:rPr>
            <w:rFonts w:ascii="Cambria" w:hAnsi="Cambria" w:cs="Arial"/>
            <w:sz w:val="24"/>
            <w:szCs w:val="24"/>
          </w:rPr>
          <w:t xml:space="preserve"> </w:t>
        </w:r>
      </w:ins>
      <w:ins w:id="105" w:author="Jeff Salacup" w:date="2015-06-10T14:09:00Z">
        <w:r w:rsidR="00E82E36">
          <w:rPr>
            <w:rFonts w:ascii="Cambria" w:hAnsi="Cambria" w:cs="Arial"/>
            <w:sz w:val="24"/>
            <w:szCs w:val="24"/>
          </w:rPr>
          <w:t>˚C, but</w:t>
        </w:r>
      </w:ins>
      <w:ins w:id="106" w:author="Jacob Roundy" w:date="2015-06-11T12:20:00Z">
        <w:r w:rsidR="00E03F4A">
          <w:rPr>
            <w:rFonts w:ascii="Cambria" w:hAnsi="Cambria" w:cs="Arial"/>
            <w:sz w:val="24"/>
            <w:szCs w:val="24"/>
          </w:rPr>
          <w:t xml:space="preserve"> </w:t>
        </w:r>
      </w:ins>
      <w:ins w:id="107" w:author="Jacob Roundy" w:date="2015-06-11T12:21:00Z">
        <w:r w:rsidR="00E03F4A">
          <w:rPr>
            <w:rFonts w:ascii="Cambria" w:hAnsi="Cambria" w:cs="Arial"/>
            <w:sz w:val="24"/>
            <w:szCs w:val="24"/>
          </w:rPr>
          <w:t xml:space="preserve">the boiling point of </w:t>
        </w:r>
      </w:ins>
      <w:ins w:id="108" w:author="Jeff Salacup" w:date="2015-06-10T14:09:00Z">
        <w:del w:id="109" w:author="Jacob Roundy" w:date="2015-06-11T12:20:00Z">
          <w:r w:rsidR="00E82E36" w:rsidDel="00E03F4A">
            <w:rPr>
              <w:rFonts w:ascii="Cambria" w:hAnsi="Cambria" w:cs="Arial"/>
              <w:sz w:val="24"/>
              <w:szCs w:val="24"/>
            </w:rPr>
            <w:delText xml:space="preserve"> that of </w:delText>
          </w:r>
        </w:del>
        <w:r w:rsidR="00E82E36">
          <w:rPr>
            <w:rFonts w:ascii="Cambria" w:hAnsi="Cambria" w:cs="Arial"/>
            <w:sz w:val="24"/>
            <w:szCs w:val="24"/>
          </w:rPr>
          <w:t>its acid</w:t>
        </w:r>
        <w:del w:id="110" w:author="Jacob Roundy" w:date="2015-06-11T12:20:00Z">
          <w:r w:rsidR="00E82E36" w:rsidDel="00E03F4A">
            <w:rPr>
              <w:rFonts w:ascii="Cambria" w:hAnsi="Cambria" w:cs="Arial"/>
              <w:sz w:val="24"/>
              <w:szCs w:val="24"/>
            </w:rPr>
            <w:delText>,</w:delText>
          </w:r>
        </w:del>
        <w:r w:rsidR="00E82E36">
          <w:rPr>
            <w:rFonts w:ascii="Cambria" w:hAnsi="Cambria" w:cs="Arial"/>
            <w:sz w:val="24"/>
            <w:szCs w:val="24"/>
          </w:rPr>
          <w:t xml:space="preserve"> </w:t>
        </w:r>
      </w:ins>
      <w:ins w:id="111" w:author="Jacob Roundy" w:date="2015-06-11T12:20:00Z">
        <w:r w:rsidR="00E03F4A">
          <w:rPr>
            <w:rFonts w:ascii="Cambria" w:hAnsi="Cambria" w:cs="Arial"/>
            <w:sz w:val="24"/>
            <w:szCs w:val="24"/>
          </w:rPr>
          <w:t>(</w:t>
        </w:r>
      </w:ins>
      <w:proofErr w:type="spellStart"/>
      <w:ins w:id="112" w:author="Jeff Salacup" w:date="2015-06-10T14:09:00Z">
        <w:r w:rsidR="00E82E36">
          <w:rPr>
            <w:rFonts w:ascii="Cambria" w:hAnsi="Cambria" w:cs="Arial"/>
            <w:sz w:val="24"/>
            <w:szCs w:val="24"/>
          </w:rPr>
          <w:t>hexanoic</w:t>
        </w:r>
        <w:proofErr w:type="spellEnd"/>
        <w:r w:rsidR="00E82E36">
          <w:rPr>
            <w:rFonts w:ascii="Cambria" w:hAnsi="Cambria" w:cs="Arial"/>
            <w:sz w:val="24"/>
            <w:szCs w:val="24"/>
          </w:rPr>
          <w:t xml:space="preserve"> acid</w:t>
        </w:r>
        <w:del w:id="113" w:author="Jacob Roundy" w:date="2015-06-11T12:20:00Z">
          <w:r w:rsidR="00E82E36" w:rsidDel="00E03F4A">
            <w:rPr>
              <w:rFonts w:ascii="Cambria" w:hAnsi="Cambria" w:cs="Arial"/>
              <w:sz w:val="24"/>
              <w:szCs w:val="24"/>
            </w:rPr>
            <w:delText>,</w:delText>
          </w:r>
        </w:del>
      </w:ins>
      <w:ins w:id="114" w:author="Jacob Roundy" w:date="2015-06-11T12:20:00Z">
        <w:r w:rsidR="00E03F4A">
          <w:rPr>
            <w:rFonts w:ascii="Cambria" w:hAnsi="Cambria" w:cs="Arial"/>
            <w:sz w:val="24"/>
            <w:szCs w:val="24"/>
          </w:rPr>
          <w:t>)</w:t>
        </w:r>
      </w:ins>
      <w:ins w:id="115" w:author="Jeff Salacup" w:date="2015-06-10T14:09:00Z">
        <w:r w:rsidR="00E82E36">
          <w:rPr>
            <w:rFonts w:ascii="Cambria" w:hAnsi="Cambria" w:cs="Arial"/>
            <w:sz w:val="24"/>
            <w:szCs w:val="24"/>
          </w:rPr>
          <w:t xml:space="preserve"> is 205</w:t>
        </w:r>
      </w:ins>
      <w:ins w:id="116" w:author="Jacob Roundy" w:date="2015-06-11T12:21:00Z">
        <w:r w:rsidR="00E03F4A">
          <w:rPr>
            <w:rFonts w:ascii="Cambria" w:hAnsi="Cambria" w:cs="Arial"/>
            <w:sz w:val="24"/>
            <w:szCs w:val="24"/>
          </w:rPr>
          <w:t xml:space="preserve"> </w:t>
        </w:r>
      </w:ins>
      <w:ins w:id="117" w:author="Jeff Salacup" w:date="2015-06-10T14:10:00Z">
        <w:r w:rsidR="00E82E36">
          <w:rPr>
            <w:rFonts w:ascii="Cambria" w:hAnsi="Cambria" w:cs="Arial"/>
            <w:sz w:val="24"/>
            <w:szCs w:val="24"/>
          </w:rPr>
          <w:t xml:space="preserve">˚C. Most GC amenable biomarkers have </w:t>
        </w:r>
      </w:ins>
      <w:ins w:id="118" w:author="Jeff Salacup" w:date="2015-06-10T14:11:00Z">
        <w:r w:rsidR="00E82E36">
          <w:rPr>
            <w:rFonts w:ascii="Cambria" w:hAnsi="Cambria" w:cs="Arial"/>
            <w:sz w:val="24"/>
            <w:szCs w:val="24"/>
          </w:rPr>
          <w:t xml:space="preserve">from </w:t>
        </w:r>
      </w:ins>
      <w:ins w:id="119" w:author="Jeff Salacup" w:date="2015-06-10T14:10:00Z">
        <w:r w:rsidR="00E82E36">
          <w:rPr>
            <w:rFonts w:ascii="Cambria" w:hAnsi="Cambria" w:cs="Arial"/>
            <w:sz w:val="24"/>
            <w:szCs w:val="24"/>
          </w:rPr>
          <w:t xml:space="preserve">20 to </w:t>
        </w:r>
      </w:ins>
      <w:ins w:id="120" w:author="Jeff Salacup" w:date="2015-06-10T14:11:00Z">
        <w:r w:rsidR="00E82E36">
          <w:rPr>
            <w:rFonts w:ascii="Cambria" w:hAnsi="Cambria" w:cs="Arial"/>
            <w:sz w:val="24"/>
            <w:szCs w:val="24"/>
          </w:rPr>
          <w:t xml:space="preserve">35 </w:t>
        </w:r>
      </w:ins>
      <w:ins w:id="121" w:author="Jeff Salacup" w:date="2015-06-10T14:10:00Z">
        <w:r w:rsidR="00E82E36">
          <w:rPr>
            <w:rFonts w:ascii="Cambria" w:hAnsi="Cambria" w:cs="Arial"/>
            <w:sz w:val="24"/>
            <w:szCs w:val="24"/>
          </w:rPr>
          <w:t>carbon atoms</w:t>
        </w:r>
      </w:ins>
      <w:ins w:id="122" w:author="Jeff Salacup" w:date="2015-06-11T10:30:00Z">
        <w:r w:rsidR="00A752B0">
          <w:rPr>
            <w:rFonts w:ascii="Cambria" w:hAnsi="Cambria" w:cs="Arial"/>
            <w:sz w:val="24"/>
            <w:szCs w:val="24"/>
          </w:rPr>
          <w:t xml:space="preserve"> (boiling point generally increases with </w:t>
        </w:r>
      </w:ins>
      <w:ins w:id="123" w:author="Jacob Roundy" w:date="2015-06-11T12:21:00Z">
        <w:r w:rsidR="00E03F4A">
          <w:rPr>
            <w:rFonts w:ascii="Cambria" w:hAnsi="Cambria" w:cs="Arial"/>
            <w:sz w:val="24"/>
            <w:szCs w:val="24"/>
          </w:rPr>
          <w:t xml:space="preserve">an </w:t>
        </w:r>
      </w:ins>
      <w:ins w:id="124" w:author="Jeff Salacup" w:date="2015-06-11T10:31:00Z">
        <w:r w:rsidR="00A752B0">
          <w:rPr>
            <w:rFonts w:ascii="Cambria" w:hAnsi="Cambria" w:cs="Arial"/>
            <w:sz w:val="24"/>
            <w:szCs w:val="24"/>
          </w:rPr>
          <w:t>i</w:t>
        </w:r>
      </w:ins>
      <w:ins w:id="125" w:author="Jeff Salacup" w:date="2015-06-11T10:30:00Z">
        <w:r w:rsidR="00A752B0">
          <w:rPr>
            <w:rFonts w:ascii="Cambria" w:hAnsi="Cambria" w:cs="Arial"/>
            <w:sz w:val="24"/>
            <w:szCs w:val="24"/>
          </w:rPr>
          <w:t>ncreasing nu</w:t>
        </w:r>
      </w:ins>
      <w:ins w:id="126" w:author="Jeff Salacup" w:date="2015-06-11T10:31:00Z">
        <w:r w:rsidR="00A752B0">
          <w:rPr>
            <w:rFonts w:ascii="Cambria" w:hAnsi="Cambria" w:cs="Arial"/>
            <w:sz w:val="24"/>
            <w:szCs w:val="24"/>
          </w:rPr>
          <w:t>mber of atoms)</w:t>
        </w:r>
      </w:ins>
      <w:ins w:id="127" w:author="Jacob Roundy" w:date="2015-06-11T12:22:00Z">
        <w:r w:rsidR="00E03F4A">
          <w:rPr>
            <w:rFonts w:ascii="Cambria" w:hAnsi="Cambria" w:cs="Arial"/>
            <w:sz w:val="24"/>
            <w:szCs w:val="24"/>
          </w:rPr>
          <w:t>,</w:t>
        </w:r>
      </w:ins>
      <w:ins w:id="128" w:author="Jeff Salacup" w:date="2015-06-10T14:12:00Z">
        <w:r w:rsidR="00E82E36">
          <w:rPr>
            <w:rFonts w:ascii="Cambria" w:hAnsi="Cambria" w:cs="Arial"/>
            <w:sz w:val="24"/>
            <w:szCs w:val="24"/>
          </w:rPr>
          <w:t xml:space="preserve"> and most GC temperature programs stop around 300</w:t>
        </w:r>
      </w:ins>
      <w:ins w:id="129" w:author="Jacob Roundy" w:date="2015-06-11T12:22:00Z">
        <w:r w:rsidR="00E03F4A">
          <w:rPr>
            <w:rFonts w:ascii="Cambria" w:hAnsi="Cambria" w:cs="Arial"/>
            <w:sz w:val="24"/>
            <w:szCs w:val="24"/>
          </w:rPr>
          <w:t xml:space="preserve"> </w:t>
        </w:r>
      </w:ins>
      <w:ins w:id="130" w:author="Jeff Salacup" w:date="2015-06-10T14:12:00Z">
        <w:r w:rsidR="00E82E36">
          <w:rPr>
            <w:rFonts w:ascii="Cambria" w:hAnsi="Cambria" w:cs="Arial"/>
            <w:sz w:val="24"/>
            <w:szCs w:val="24"/>
          </w:rPr>
          <w:t xml:space="preserve">˚C. </w:t>
        </w:r>
      </w:ins>
      <w:ins w:id="131" w:author="Jeff Salacup" w:date="2015-06-10T14:13:00Z">
        <w:r w:rsidR="00E82E36">
          <w:rPr>
            <w:rFonts w:ascii="Cambria" w:hAnsi="Cambria" w:cs="Arial"/>
            <w:sz w:val="24"/>
            <w:szCs w:val="24"/>
          </w:rPr>
          <w:t>Carboxylic acids injected into a GC quickly accumulate and ruin inlets, inlet liners, and the front end of columns. To remove these acids</w:t>
        </w:r>
      </w:ins>
      <w:ins w:id="132" w:author="Jacob Roundy" w:date="2015-06-11T12:22:00Z">
        <w:r w:rsidR="00E03F4A">
          <w:rPr>
            <w:rFonts w:ascii="Cambria" w:hAnsi="Cambria" w:cs="Arial"/>
            <w:sz w:val="24"/>
            <w:szCs w:val="24"/>
          </w:rPr>
          <w:t>,</w:t>
        </w:r>
      </w:ins>
      <w:ins w:id="133" w:author="Jeff Salacup" w:date="2015-06-10T14:18:00Z">
        <w:r w:rsidR="002771FD">
          <w:rPr>
            <w:rFonts w:ascii="Cambria" w:hAnsi="Cambria" w:cs="Arial"/>
            <w:sz w:val="24"/>
            <w:szCs w:val="24"/>
          </w:rPr>
          <w:t xml:space="preserve"> </w:t>
        </w:r>
      </w:ins>
      <w:del w:id="134" w:author="Jeff Salacup" w:date="2015-06-10T14:18:00Z">
        <w:r w:rsidR="002C5C83" w:rsidRPr="0018302D" w:rsidDel="002771FD">
          <w:rPr>
            <w:rFonts w:ascii="Cambria" w:hAnsi="Cambria" w:cs="Arial"/>
            <w:sz w:val="24"/>
            <w:szCs w:val="24"/>
          </w:rPr>
          <w:delText>T</w:delText>
        </w:r>
      </w:del>
      <w:ins w:id="135" w:author="Jeff Salacup" w:date="2015-06-10T14:18:00Z">
        <w:r w:rsidR="002771FD">
          <w:rPr>
            <w:rFonts w:ascii="Cambria" w:hAnsi="Cambria" w:cs="Arial"/>
            <w:sz w:val="24"/>
            <w:szCs w:val="24"/>
          </w:rPr>
          <w:t>t</w:t>
        </w:r>
      </w:ins>
      <w:r w:rsidR="002C5C83" w:rsidRPr="0018302D">
        <w:rPr>
          <w:rFonts w:ascii="Cambria" w:hAnsi="Cambria" w:cs="Arial"/>
          <w:sz w:val="24"/>
          <w:szCs w:val="24"/>
        </w:rPr>
        <w:t>he sample first need</w:t>
      </w:r>
      <w:r>
        <w:rPr>
          <w:rFonts w:ascii="Cambria" w:hAnsi="Cambria" w:cs="Arial"/>
          <w:sz w:val="24"/>
          <w:szCs w:val="24"/>
        </w:rPr>
        <w:t>s</w:t>
      </w:r>
      <w:r w:rsidR="002C5C83" w:rsidRPr="0018302D">
        <w:rPr>
          <w:rFonts w:ascii="Cambria" w:hAnsi="Cambria" w:cs="Arial"/>
          <w:sz w:val="24"/>
          <w:szCs w:val="24"/>
        </w:rPr>
        <w:t xml:space="preserve"> to undergo another </w:t>
      </w:r>
      <w:r w:rsidR="00AF2FBD" w:rsidRPr="0018302D">
        <w:rPr>
          <w:rFonts w:ascii="Cambria" w:hAnsi="Cambria" w:cs="Arial"/>
          <w:sz w:val="24"/>
          <w:szCs w:val="24"/>
        </w:rPr>
        <w:t>purification technique</w:t>
      </w:r>
      <w:r>
        <w:rPr>
          <w:rFonts w:ascii="Cambria" w:hAnsi="Cambria" w:cs="Arial"/>
          <w:sz w:val="24"/>
          <w:szCs w:val="24"/>
        </w:rPr>
        <w:t>:</w:t>
      </w:r>
      <w:r w:rsidR="00AF2FBD" w:rsidRPr="0018302D">
        <w:rPr>
          <w:rFonts w:ascii="Cambria" w:hAnsi="Cambria" w:cs="Arial"/>
          <w:sz w:val="24"/>
          <w:szCs w:val="24"/>
        </w:rPr>
        <w:t xml:space="preserve"> separation via column chromatography.</w:t>
      </w:r>
    </w:p>
    <w:p w14:paraId="2AE88D30" w14:textId="77777777" w:rsidR="0018302D" w:rsidRDefault="0018302D" w:rsidP="002B14E3">
      <w:pPr>
        <w:spacing w:after="0" w:line="276" w:lineRule="auto"/>
        <w:rPr>
          <w:rFonts w:ascii="Cambria" w:hAnsi="Cambria" w:cs="Arial"/>
          <w:b/>
          <w:sz w:val="24"/>
          <w:szCs w:val="24"/>
        </w:rPr>
      </w:pPr>
    </w:p>
    <w:p w14:paraId="367D3571" w14:textId="77777777" w:rsidR="00D87577" w:rsidRPr="0018302D" w:rsidRDefault="00D87577" w:rsidP="002B14E3">
      <w:pPr>
        <w:spacing w:after="0" w:line="276" w:lineRule="auto"/>
        <w:rPr>
          <w:rFonts w:ascii="Cambria" w:hAnsi="Cambria" w:cs="Arial"/>
          <w:b/>
          <w:sz w:val="28"/>
          <w:szCs w:val="24"/>
        </w:rPr>
      </w:pPr>
      <w:commentRangeStart w:id="136"/>
      <w:r w:rsidRPr="0018302D">
        <w:rPr>
          <w:rFonts w:ascii="Cambria" w:hAnsi="Cambria" w:cs="Arial"/>
          <w:b/>
          <w:sz w:val="28"/>
          <w:szCs w:val="24"/>
        </w:rPr>
        <w:t>Application</w:t>
      </w:r>
      <w:r w:rsidR="0018302D" w:rsidRPr="0018302D">
        <w:rPr>
          <w:rFonts w:ascii="Cambria" w:hAnsi="Cambria" w:cs="Arial"/>
          <w:b/>
          <w:sz w:val="28"/>
          <w:szCs w:val="24"/>
        </w:rPr>
        <w:t>s</w:t>
      </w:r>
      <w:r w:rsidRPr="0018302D">
        <w:rPr>
          <w:rFonts w:ascii="Cambria" w:hAnsi="Cambria" w:cs="Arial"/>
          <w:b/>
          <w:sz w:val="28"/>
          <w:szCs w:val="24"/>
        </w:rPr>
        <w:t>:</w:t>
      </w:r>
      <w:commentRangeEnd w:id="136"/>
      <w:r w:rsidR="00C4073A">
        <w:rPr>
          <w:rStyle w:val="CommentReference"/>
        </w:rPr>
        <w:commentReference w:id="136"/>
      </w:r>
    </w:p>
    <w:p w14:paraId="19874CE3" w14:textId="560D5F43" w:rsidR="00F328C5" w:rsidRDefault="00FD1CDE" w:rsidP="00FD1CDE">
      <w:pPr>
        <w:spacing w:after="0" w:line="276" w:lineRule="auto"/>
        <w:rPr>
          <w:ins w:id="137" w:author="Jeff Salacup" w:date="2015-06-10T14:52:00Z"/>
          <w:rFonts w:ascii="Cambria" w:hAnsi="Cambria" w:cs="Arial"/>
          <w:sz w:val="24"/>
          <w:szCs w:val="24"/>
        </w:rPr>
      </w:pPr>
      <w:ins w:id="138" w:author="Jeff Salacup" w:date="2015-06-10T14:20:00Z">
        <w:r>
          <w:rPr>
            <w:rFonts w:ascii="Cambria" w:hAnsi="Cambria" w:cs="Arial"/>
            <w:sz w:val="24"/>
            <w:szCs w:val="24"/>
          </w:rPr>
          <w:t>As mentioned</w:t>
        </w:r>
      </w:ins>
      <w:ins w:id="139" w:author="Jacob Roundy" w:date="2015-06-11T12:24:00Z">
        <w:r w:rsidR="00E03F4A">
          <w:rPr>
            <w:rFonts w:ascii="Cambria" w:hAnsi="Cambria" w:cs="Arial"/>
            <w:sz w:val="24"/>
            <w:szCs w:val="24"/>
          </w:rPr>
          <w:t xml:space="preserve"> previously</w:t>
        </w:r>
      </w:ins>
      <w:ins w:id="140" w:author="Jeff Salacup" w:date="2015-06-10T14:20:00Z">
        <w:del w:id="141" w:author="Jacob Roundy" w:date="2015-06-11T12:24:00Z">
          <w:r w:rsidDel="00E03F4A">
            <w:rPr>
              <w:rFonts w:ascii="Cambria" w:hAnsi="Cambria" w:cs="Arial"/>
              <w:sz w:val="24"/>
              <w:szCs w:val="24"/>
            </w:rPr>
            <w:delText xml:space="preserve"> above</w:delText>
          </w:r>
        </w:del>
        <w:r>
          <w:rPr>
            <w:rFonts w:ascii="Cambria" w:hAnsi="Cambria" w:cs="Arial"/>
            <w:sz w:val="24"/>
            <w:szCs w:val="24"/>
          </w:rPr>
          <w:t xml:space="preserve">, </w:t>
        </w:r>
      </w:ins>
      <w:del w:id="142" w:author="Jeff Salacup" w:date="2015-06-10T14:20:00Z">
        <w:r w:rsidR="00AF2FBD" w:rsidRPr="0018302D" w:rsidDel="00FD1CDE">
          <w:rPr>
            <w:rFonts w:ascii="Cambria" w:hAnsi="Cambria" w:cs="Arial"/>
            <w:sz w:val="24"/>
            <w:szCs w:val="24"/>
          </w:rPr>
          <w:delText>S</w:delText>
        </w:r>
      </w:del>
      <w:ins w:id="143" w:author="Jeff Salacup" w:date="2015-06-10T14:20:00Z">
        <w:r>
          <w:rPr>
            <w:rFonts w:ascii="Cambria" w:hAnsi="Cambria" w:cs="Arial"/>
            <w:sz w:val="24"/>
            <w:szCs w:val="24"/>
          </w:rPr>
          <w:t>s</w:t>
        </w:r>
      </w:ins>
      <w:r w:rsidR="00AF2FBD" w:rsidRPr="0018302D">
        <w:rPr>
          <w:rFonts w:ascii="Cambria" w:hAnsi="Cambria" w:cs="Arial"/>
          <w:sz w:val="24"/>
          <w:szCs w:val="24"/>
        </w:rPr>
        <w:t xml:space="preserve">aponification is commonly used in organic geochemistry labs to remove fatty acid methyl esters (FAMEs) of </w:t>
      </w:r>
      <w:proofErr w:type="spellStart"/>
      <w:r w:rsidR="00AF2FBD" w:rsidRPr="0018302D">
        <w:rPr>
          <w:rFonts w:ascii="Cambria" w:hAnsi="Cambria" w:cs="Arial"/>
          <w:sz w:val="24"/>
          <w:szCs w:val="24"/>
        </w:rPr>
        <w:t>alkenones</w:t>
      </w:r>
      <w:proofErr w:type="spellEnd"/>
      <w:r w:rsidR="00AF2FBD" w:rsidRPr="0018302D">
        <w:rPr>
          <w:rFonts w:ascii="Cambria" w:hAnsi="Cambria" w:cs="Arial"/>
          <w:sz w:val="24"/>
          <w:szCs w:val="24"/>
        </w:rPr>
        <w:t xml:space="preserve">, called </w:t>
      </w:r>
      <w:proofErr w:type="spellStart"/>
      <w:r w:rsidR="00AF2FBD" w:rsidRPr="0018302D">
        <w:rPr>
          <w:rFonts w:ascii="Cambria" w:hAnsi="Cambria" w:cs="Arial"/>
          <w:sz w:val="24"/>
          <w:szCs w:val="24"/>
        </w:rPr>
        <w:t>alkenoates</w:t>
      </w:r>
      <w:proofErr w:type="spellEnd"/>
      <w:r w:rsidR="00AF2FBD" w:rsidRPr="0018302D">
        <w:rPr>
          <w:rFonts w:ascii="Cambria" w:hAnsi="Cambria" w:cs="Arial"/>
          <w:sz w:val="24"/>
          <w:szCs w:val="24"/>
        </w:rPr>
        <w:t>, which co</w:t>
      </w:r>
      <w:ins w:id="144" w:author="Jacob Roundy" w:date="2015-06-11T12:19:00Z">
        <w:r w:rsidR="00E03F4A">
          <w:rPr>
            <w:rFonts w:ascii="Cambria" w:hAnsi="Cambria" w:cs="Arial"/>
            <w:sz w:val="24"/>
            <w:szCs w:val="24"/>
          </w:rPr>
          <w:t>-</w:t>
        </w:r>
      </w:ins>
      <w:r w:rsidR="00AF2FBD" w:rsidRPr="0018302D">
        <w:rPr>
          <w:rFonts w:ascii="Cambria" w:hAnsi="Cambria" w:cs="Arial"/>
          <w:sz w:val="24"/>
          <w:szCs w:val="24"/>
        </w:rPr>
        <w:t xml:space="preserve">elute with </w:t>
      </w:r>
      <w:proofErr w:type="spellStart"/>
      <w:r w:rsidR="00AF2FBD" w:rsidRPr="0018302D">
        <w:rPr>
          <w:rFonts w:ascii="Cambria" w:hAnsi="Cambria" w:cs="Arial"/>
          <w:sz w:val="24"/>
          <w:szCs w:val="24"/>
        </w:rPr>
        <w:t>alkenones</w:t>
      </w:r>
      <w:proofErr w:type="spellEnd"/>
      <w:r w:rsidR="00AF2FBD" w:rsidRPr="0018302D">
        <w:rPr>
          <w:rFonts w:ascii="Cambria" w:hAnsi="Cambria" w:cs="Arial"/>
          <w:sz w:val="24"/>
          <w:szCs w:val="24"/>
        </w:rPr>
        <w:t xml:space="preserve"> on gas chromatographs (</w:t>
      </w:r>
      <w:r w:rsidR="00AF2FBD" w:rsidRPr="0018302D">
        <w:rPr>
          <w:rFonts w:ascii="Cambria" w:hAnsi="Cambria" w:cs="Arial"/>
          <w:b/>
          <w:sz w:val="24"/>
          <w:szCs w:val="24"/>
        </w:rPr>
        <w:t>Fig</w:t>
      </w:r>
      <w:r w:rsidR="00782B9C">
        <w:rPr>
          <w:rFonts w:ascii="Cambria" w:hAnsi="Cambria" w:cs="Arial"/>
          <w:b/>
          <w:sz w:val="24"/>
          <w:szCs w:val="24"/>
        </w:rPr>
        <w:t>ure</w:t>
      </w:r>
      <w:r w:rsidR="00AF2FBD" w:rsidRPr="0018302D">
        <w:rPr>
          <w:rFonts w:ascii="Cambria" w:hAnsi="Cambria" w:cs="Arial"/>
          <w:b/>
          <w:sz w:val="24"/>
          <w:szCs w:val="24"/>
        </w:rPr>
        <w:t xml:space="preserve"> 1</w:t>
      </w:r>
      <w:r w:rsidR="00AF2FBD" w:rsidRPr="0018302D">
        <w:rPr>
          <w:rFonts w:ascii="Cambria" w:hAnsi="Cambria" w:cs="Arial"/>
          <w:sz w:val="24"/>
          <w:szCs w:val="24"/>
        </w:rPr>
        <w:t>).</w:t>
      </w:r>
      <w:ins w:id="145" w:author="Jeff Salacup" w:date="2015-06-10T14:51:00Z">
        <w:r w:rsidR="00F328C5">
          <w:rPr>
            <w:rFonts w:ascii="Cambria" w:hAnsi="Cambria" w:cs="Arial"/>
            <w:sz w:val="24"/>
            <w:szCs w:val="24"/>
          </w:rPr>
          <w:t xml:space="preserve"> Saponification </w:t>
        </w:r>
      </w:ins>
      <w:ins w:id="146" w:author="Jeff Salacup" w:date="2015-06-11T10:31:00Z">
        <w:r w:rsidR="00A752B0">
          <w:rPr>
            <w:rFonts w:ascii="Cambria" w:hAnsi="Cambria" w:cs="Arial"/>
            <w:sz w:val="24"/>
            <w:szCs w:val="24"/>
          </w:rPr>
          <w:t xml:space="preserve">is </w:t>
        </w:r>
      </w:ins>
      <w:ins w:id="147" w:author="Jeff Salacup" w:date="2015-06-10T14:51:00Z">
        <w:r w:rsidR="00F328C5">
          <w:rPr>
            <w:rFonts w:ascii="Cambria" w:hAnsi="Cambria" w:cs="Arial"/>
            <w:sz w:val="24"/>
            <w:szCs w:val="24"/>
          </w:rPr>
          <w:t xml:space="preserve">also used to </w:t>
        </w:r>
      </w:ins>
      <w:ins w:id="148" w:author="Jacob Roundy" w:date="2015-06-11T12:25:00Z">
        <w:r w:rsidR="00E03F4A">
          <w:rPr>
            <w:rFonts w:ascii="Cambria" w:hAnsi="Cambria" w:cs="Arial"/>
            <w:sz w:val="24"/>
            <w:szCs w:val="24"/>
          </w:rPr>
          <w:t>“</w:t>
        </w:r>
      </w:ins>
      <w:ins w:id="149" w:author="Jeff Salacup" w:date="2015-06-10T14:51:00Z">
        <w:del w:id="150" w:author="Jacob Roundy" w:date="2015-06-11T12:25:00Z">
          <w:r w:rsidR="00F328C5" w:rsidDel="00E03F4A">
            <w:rPr>
              <w:rFonts w:ascii="Cambria" w:hAnsi="Cambria" w:cs="Arial"/>
              <w:sz w:val="24"/>
              <w:szCs w:val="24"/>
            </w:rPr>
            <w:delText>‘</w:delText>
          </w:r>
        </w:del>
        <w:r w:rsidR="00F328C5">
          <w:rPr>
            <w:rFonts w:ascii="Cambria" w:hAnsi="Cambria" w:cs="Arial"/>
            <w:sz w:val="24"/>
            <w:szCs w:val="24"/>
          </w:rPr>
          <w:t>free</w:t>
        </w:r>
        <w:del w:id="151" w:author="Jacob Roundy" w:date="2015-06-11T12:25:00Z">
          <w:r w:rsidR="00F328C5" w:rsidDel="00E03F4A">
            <w:rPr>
              <w:rFonts w:ascii="Cambria" w:hAnsi="Cambria" w:cs="Arial"/>
              <w:sz w:val="24"/>
              <w:szCs w:val="24"/>
            </w:rPr>
            <w:delText>’</w:delText>
          </w:r>
        </w:del>
      </w:ins>
      <w:ins w:id="152" w:author="Jacob Roundy" w:date="2015-06-11T12:25:00Z">
        <w:r w:rsidR="00E03F4A">
          <w:rPr>
            <w:rFonts w:ascii="Cambria" w:hAnsi="Cambria" w:cs="Arial"/>
            <w:sz w:val="24"/>
            <w:szCs w:val="24"/>
          </w:rPr>
          <w:t>”</w:t>
        </w:r>
      </w:ins>
      <w:ins w:id="153" w:author="Jeff Salacup" w:date="2015-06-10T14:51:00Z">
        <w:r w:rsidR="00F328C5">
          <w:rPr>
            <w:rFonts w:ascii="Cambria" w:hAnsi="Cambria" w:cs="Arial"/>
            <w:sz w:val="24"/>
            <w:szCs w:val="24"/>
          </w:rPr>
          <w:t xml:space="preserve"> fatty acids </w:t>
        </w:r>
      </w:ins>
      <w:ins w:id="154" w:author="Jeff Salacup" w:date="2015-06-10T14:52:00Z">
        <w:del w:id="155" w:author="Jacob Roundy" w:date="2015-06-11T12:25:00Z">
          <w:r w:rsidR="00F328C5" w:rsidDel="00E03F4A">
            <w:rPr>
              <w:rFonts w:ascii="Cambria" w:hAnsi="Cambria" w:cs="Arial"/>
              <w:sz w:val="24"/>
              <w:szCs w:val="24"/>
            </w:rPr>
            <w:delText>‘</w:delText>
          </w:r>
        </w:del>
      </w:ins>
      <w:ins w:id="156" w:author="Jacob Roundy" w:date="2015-06-11T12:25:00Z">
        <w:r w:rsidR="00E03F4A">
          <w:rPr>
            <w:rFonts w:ascii="Cambria" w:hAnsi="Cambria" w:cs="Arial"/>
            <w:sz w:val="24"/>
            <w:szCs w:val="24"/>
          </w:rPr>
          <w:t>“</w:t>
        </w:r>
      </w:ins>
      <w:ins w:id="157" w:author="Jeff Salacup" w:date="2015-06-10T14:51:00Z">
        <w:r w:rsidR="00F328C5">
          <w:rPr>
            <w:rFonts w:ascii="Cambria" w:hAnsi="Cambria" w:cs="Arial"/>
            <w:sz w:val="24"/>
            <w:szCs w:val="24"/>
          </w:rPr>
          <w:t>bound</w:t>
        </w:r>
      </w:ins>
      <w:ins w:id="158" w:author="Jeff Salacup" w:date="2015-06-10T14:52:00Z">
        <w:del w:id="159" w:author="Jacob Roundy" w:date="2015-06-11T12:25:00Z">
          <w:r w:rsidR="00F328C5" w:rsidDel="00E03F4A">
            <w:rPr>
              <w:rFonts w:ascii="Cambria" w:hAnsi="Cambria" w:cs="Arial"/>
              <w:sz w:val="24"/>
              <w:szCs w:val="24"/>
            </w:rPr>
            <w:delText>’</w:delText>
          </w:r>
        </w:del>
      </w:ins>
      <w:ins w:id="160" w:author="Jacob Roundy" w:date="2015-06-11T12:25:00Z">
        <w:r w:rsidR="00E03F4A">
          <w:rPr>
            <w:rFonts w:ascii="Cambria" w:hAnsi="Cambria" w:cs="Arial"/>
            <w:sz w:val="24"/>
            <w:szCs w:val="24"/>
          </w:rPr>
          <w:t>”</w:t>
        </w:r>
      </w:ins>
      <w:ins w:id="161" w:author="Jeff Salacup" w:date="2015-06-10T14:51:00Z">
        <w:r w:rsidR="00F328C5">
          <w:rPr>
            <w:rFonts w:ascii="Cambria" w:hAnsi="Cambria" w:cs="Arial"/>
            <w:sz w:val="24"/>
            <w:szCs w:val="24"/>
          </w:rPr>
          <w:t xml:space="preserve"> to sediment or </w:t>
        </w:r>
      </w:ins>
      <w:ins w:id="162" w:author="Jeff Salacup" w:date="2015-06-10T14:52:00Z">
        <w:r w:rsidR="00F328C5">
          <w:rPr>
            <w:rFonts w:ascii="Cambria" w:hAnsi="Cambria" w:cs="Arial"/>
            <w:sz w:val="24"/>
            <w:szCs w:val="24"/>
          </w:rPr>
          <w:t>macromolecules.</w:t>
        </w:r>
      </w:ins>
      <w:r w:rsidR="00AF2FBD" w:rsidRPr="0018302D">
        <w:rPr>
          <w:rFonts w:ascii="Cambria" w:hAnsi="Cambria" w:cs="Arial"/>
          <w:sz w:val="24"/>
          <w:szCs w:val="24"/>
        </w:rPr>
        <w:t xml:space="preserve"> </w:t>
      </w:r>
      <w:ins w:id="163" w:author="Jeff Salacup" w:date="2015-06-10T14:53:00Z">
        <w:r w:rsidR="00F328C5">
          <w:rPr>
            <w:rFonts w:ascii="Cambria" w:hAnsi="Cambria" w:cs="Arial"/>
            <w:sz w:val="24"/>
            <w:szCs w:val="24"/>
          </w:rPr>
          <w:t xml:space="preserve">The </w:t>
        </w:r>
      </w:ins>
      <w:ins w:id="164" w:author="Jeff Salacup" w:date="2015-06-11T10:32:00Z">
        <w:r w:rsidR="00A752B0">
          <w:rPr>
            <w:rFonts w:ascii="Cambria" w:hAnsi="Cambria" w:cs="Arial"/>
            <w:sz w:val="24"/>
            <w:szCs w:val="24"/>
          </w:rPr>
          <w:t>degradation and preservation</w:t>
        </w:r>
      </w:ins>
      <w:ins w:id="165" w:author="Jeff Salacup" w:date="2015-06-10T14:53:00Z">
        <w:r w:rsidR="00F328C5">
          <w:rPr>
            <w:rFonts w:ascii="Cambria" w:hAnsi="Cambria" w:cs="Arial"/>
            <w:sz w:val="24"/>
            <w:szCs w:val="24"/>
          </w:rPr>
          <w:t xml:space="preserve"> of organic matter and biomarkers</w:t>
        </w:r>
      </w:ins>
      <w:ins w:id="166" w:author="Jeff Salacup" w:date="2015-06-11T10:31:00Z">
        <w:r w:rsidR="00A752B0">
          <w:rPr>
            <w:rFonts w:ascii="Cambria" w:hAnsi="Cambria" w:cs="Arial"/>
            <w:sz w:val="24"/>
            <w:szCs w:val="24"/>
          </w:rPr>
          <w:t xml:space="preserve"> in sediments</w:t>
        </w:r>
      </w:ins>
      <w:ins w:id="167" w:author="Jeff Salacup" w:date="2015-06-10T14:53:00Z">
        <w:r w:rsidR="00F328C5">
          <w:rPr>
            <w:rFonts w:ascii="Cambria" w:hAnsi="Cambria" w:cs="Arial"/>
            <w:sz w:val="24"/>
            <w:szCs w:val="24"/>
          </w:rPr>
          <w:t xml:space="preserve"> involves the removal of funct</w:t>
        </w:r>
      </w:ins>
      <w:ins w:id="168" w:author="Jeff Salacup" w:date="2015-06-10T14:54:00Z">
        <w:r w:rsidR="00F328C5">
          <w:rPr>
            <w:rFonts w:ascii="Cambria" w:hAnsi="Cambria" w:cs="Arial"/>
            <w:sz w:val="24"/>
            <w:szCs w:val="24"/>
          </w:rPr>
          <w:t xml:space="preserve">ional groups (N, O, and S) and </w:t>
        </w:r>
      </w:ins>
      <w:ins w:id="169" w:author="Jeff Salacup" w:date="2015-06-10T14:55:00Z">
        <w:r w:rsidR="00F328C5">
          <w:rPr>
            <w:rFonts w:ascii="Cambria" w:hAnsi="Cambria" w:cs="Arial"/>
            <w:sz w:val="24"/>
            <w:szCs w:val="24"/>
          </w:rPr>
          <w:t>the eventual polymerization of individual biomarkers into macromolecules</w:t>
        </w:r>
      </w:ins>
      <w:ins w:id="170" w:author="Jeff Salacup" w:date="2015-06-10T14:57:00Z">
        <w:r w:rsidR="00F328C5">
          <w:rPr>
            <w:rFonts w:ascii="Cambria" w:hAnsi="Cambria" w:cs="Arial"/>
            <w:sz w:val="24"/>
            <w:szCs w:val="24"/>
          </w:rPr>
          <w:t xml:space="preserve"> and/or the adsorption of biomarkers </w:t>
        </w:r>
      </w:ins>
      <w:ins w:id="171" w:author="Jeff Salacup" w:date="2015-06-10T15:00:00Z">
        <w:r w:rsidR="0057768A">
          <w:rPr>
            <w:rFonts w:ascii="Cambria" w:hAnsi="Cambria" w:cs="Arial"/>
            <w:sz w:val="24"/>
            <w:szCs w:val="24"/>
          </w:rPr>
          <w:t xml:space="preserve">and macromolecules </w:t>
        </w:r>
      </w:ins>
      <w:ins w:id="172" w:author="Jeff Salacup" w:date="2015-06-10T14:57:00Z">
        <w:r w:rsidR="00F328C5">
          <w:rPr>
            <w:rFonts w:ascii="Cambria" w:hAnsi="Cambria" w:cs="Arial"/>
            <w:sz w:val="24"/>
            <w:szCs w:val="24"/>
          </w:rPr>
          <w:t>onto mineral surfaces</w:t>
        </w:r>
      </w:ins>
      <w:ins w:id="173" w:author="Jeff Salacup" w:date="2015-06-10T14:55:00Z">
        <w:r w:rsidR="00F328C5">
          <w:rPr>
            <w:rFonts w:ascii="Cambria" w:hAnsi="Cambria" w:cs="Arial"/>
            <w:sz w:val="24"/>
            <w:szCs w:val="24"/>
          </w:rPr>
          <w:t xml:space="preserve">. Not all biomarkers in a setting become </w:t>
        </w:r>
      </w:ins>
      <w:ins w:id="174" w:author="Jeff Salacup" w:date="2015-06-10T14:56:00Z">
        <w:r w:rsidR="00F328C5">
          <w:rPr>
            <w:rFonts w:ascii="Cambria" w:hAnsi="Cambria" w:cs="Arial"/>
            <w:sz w:val="24"/>
            <w:szCs w:val="24"/>
          </w:rPr>
          <w:t>bound</w:t>
        </w:r>
      </w:ins>
      <w:ins w:id="175" w:author="Jacob Roundy" w:date="2015-06-11T12:26:00Z">
        <w:r w:rsidR="003D2DB0">
          <w:rPr>
            <w:rFonts w:ascii="Cambria" w:hAnsi="Cambria" w:cs="Arial"/>
            <w:sz w:val="24"/>
            <w:szCs w:val="24"/>
          </w:rPr>
          <w:t>,</w:t>
        </w:r>
      </w:ins>
      <w:ins w:id="176" w:author="Jeff Salacup" w:date="2015-06-10T14:56:00Z">
        <w:r w:rsidR="00F328C5">
          <w:rPr>
            <w:rFonts w:ascii="Cambria" w:hAnsi="Cambria" w:cs="Arial"/>
            <w:sz w:val="24"/>
            <w:szCs w:val="24"/>
          </w:rPr>
          <w:t xml:space="preserve"> and the ratio of bound-to-free biomarkers may change by setting and sediment age for reasons still not fully explained. Saponi</w:t>
        </w:r>
      </w:ins>
      <w:ins w:id="177" w:author="Jeff Salacup" w:date="2015-06-10T14:57:00Z">
        <w:r w:rsidR="00F328C5">
          <w:rPr>
            <w:rFonts w:ascii="Cambria" w:hAnsi="Cambria" w:cs="Arial"/>
            <w:sz w:val="24"/>
            <w:szCs w:val="24"/>
          </w:rPr>
          <w:t xml:space="preserve">fication, sometimes at </w:t>
        </w:r>
      </w:ins>
      <w:ins w:id="178" w:author="Jeff Salacup" w:date="2015-06-10T14:58:00Z">
        <w:r w:rsidR="00F328C5">
          <w:rPr>
            <w:rFonts w:ascii="Cambria" w:hAnsi="Cambria" w:cs="Arial"/>
            <w:sz w:val="24"/>
            <w:szCs w:val="24"/>
          </w:rPr>
          <w:t>temperatures higher than those discussed here (&gt;200</w:t>
        </w:r>
      </w:ins>
      <w:ins w:id="179" w:author="Jacob Roundy" w:date="2015-06-11T12:27:00Z">
        <w:r w:rsidR="003D2DB0">
          <w:rPr>
            <w:rFonts w:ascii="Cambria" w:hAnsi="Cambria" w:cs="Arial"/>
            <w:sz w:val="24"/>
            <w:szCs w:val="24"/>
          </w:rPr>
          <w:t xml:space="preserve"> </w:t>
        </w:r>
      </w:ins>
      <w:ins w:id="180" w:author="Jeff Salacup" w:date="2015-06-10T14:58:00Z">
        <w:r w:rsidR="00F328C5">
          <w:rPr>
            <w:rFonts w:ascii="Cambria" w:hAnsi="Cambria" w:cs="Arial"/>
            <w:sz w:val="24"/>
            <w:szCs w:val="24"/>
          </w:rPr>
          <w:t xml:space="preserve">˚C), is used to free these bound biomarkers in the effort to describe them, </w:t>
        </w:r>
      </w:ins>
      <w:ins w:id="181" w:author="Jeff Salacup" w:date="2015-06-10T14:59:00Z">
        <w:r w:rsidR="00F328C5">
          <w:rPr>
            <w:rFonts w:ascii="Cambria" w:hAnsi="Cambria" w:cs="Arial"/>
            <w:sz w:val="24"/>
            <w:szCs w:val="24"/>
          </w:rPr>
          <w:t>their</w:t>
        </w:r>
      </w:ins>
      <w:ins w:id="182" w:author="Jeff Salacup" w:date="2015-06-10T14:58:00Z">
        <w:r w:rsidR="00F328C5">
          <w:rPr>
            <w:rFonts w:ascii="Cambria" w:hAnsi="Cambria" w:cs="Arial"/>
            <w:sz w:val="24"/>
            <w:szCs w:val="24"/>
          </w:rPr>
          <w:t xml:space="preserve"> </w:t>
        </w:r>
      </w:ins>
      <w:ins w:id="183" w:author="Jeff Salacup" w:date="2015-06-10T14:59:00Z">
        <w:r w:rsidR="00F328C5">
          <w:rPr>
            <w:rFonts w:ascii="Cambria" w:hAnsi="Cambria" w:cs="Arial"/>
            <w:sz w:val="24"/>
            <w:szCs w:val="24"/>
          </w:rPr>
          <w:t>source, and the mechanisms responsible for their bound nature.</w:t>
        </w:r>
      </w:ins>
    </w:p>
    <w:p w14:paraId="10E8A557" w14:textId="01AF2071" w:rsidR="00F328C5" w:rsidDel="00EA0266" w:rsidRDefault="00F328C5" w:rsidP="00FD1CDE">
      <w:pPr>
        <w:spacing w:after="0" w:line="276" w:lineRule="auto"/>
        <w:rPr>
          <w:ins w:id="184" w:author="Jeff Salacup" w:date="2015-06-10T14:52:00Z"/>
          <w:del w:id="185" w:author="Jacob Roundy" w:date="2015-06-11T11:22:00Z"/>
          <w:rFonts w:ascii="Cambria" w:hAnsi="Cambria" w:cs="Arial"/>
          <w:sz w:val="24"/>
          <w:szCs w:val="24"/>
        </w:rPr>
      </w:pPr>
    </w:p>
    <w:p w14:paraId="481BBCC4" w14:textId="5A0AEFF4" w:rsidR="00F328C5" w:rsidDel="00EA0266" w:rsidRDefault="00F328C5" w:rsidP="00FD1CDE">
      <w:pPr>
        <w:spacing w:after="0" w:line="276" w:lineRule="auto"/>
        <w:rPr>
          <w:ins w:id="186" w:author="Jeff Salacup" w:date="2015-06-10T14:52:00Z"/>
          <w:del w:id="187" w:author="Jacob Roundy" w:date="2015-06-11T11:22:00Z"/>
          <w:rFonts w:ascii="Cambria" w:hAnsi="Cambria" w:cs="Arial"/>
          <w:sz w:val="24"/>
          <w:szCs w:val="24"/>
        </w:rPr>
      </w:pPr>
    </w:p>
    <w:p w14:paraId="6B2593F3" w14:textId="70A457A1" w:rsidR="00F328C5" w:rsidDel="00EA0266" w:rsidRDefault="00F328C5" w:rsidP="00FD1CDE">
      <w:pPr>
        <w:spacing w:after="0" w:line="276" w:lineRule="auto"/>
        <w:rPr>
          <w:ins w:id="188" w:author="Jeff Salacup" w:date="2015-06-10T14:52:00Z"/>
          <w:del w:id="189" w:author="Jacob Roundy" w:date="2015-06-11T11:22:00Z"/>
          <w:rFonts w:ascii="Cambria" w:hAnsi="Cambria" w:cs="Arial"/>
          <w:sz w:val="24"/>
          <w:szCs w:val="24"/>
        </w:rPr>
      </w:pPr>
    </w:p>
    <w:p w14:paraId="1BA9CEEF" w14:textId="6BC29C38" w:rsidR="00F328C5" w:rsidDel="00EA0266" w:rsidRDefault="00F328C5" w:rsidP="00FD1CDE">
      <w:pPr>
        <w:spacing w:after="0" w:line="276" w:lineRule="auto"/>
        <w:rPr>
          <w:ins w:id="190" w:author="Jeff Salacup" w:date="2015-06-10T14:52:00Z"/>
          <w:del w:id="191" w:author="Jacob Roundy" w:date="2015-06-11T11:22:00Z"/>
          <w:rFonts w:ascii="Cambria" w:hAnsi="Cambria" w:cs="Arial"/>
          <w:sz w:val="24"/>
          <w:szCs w:val="24"/>
        </w:rPr>
      </w:pPr>
    </w:p>
    <w:p w14:paraId="7C780311" w14:textId="769D7043" w:rsidR="00D87577" w:rsidRPr="0018302D" w:rsidDel="00FD1CDE" w:rsidRDefault="00AF2FBD" w:rsidP="00FD1CDE">
      <w:pPr>
        <w:spacing w:after="0" w:line="276" w:lineRule="auto"/>
        <w:rPr>
          <w:del w:id="192" w:author="Jeff Salacup" w:date="2015-06-10T14:20:00Z"/>
          <w:rFonts w:ascii="Cambria" w:hAnsi="Cambria" w:cs="Arial"/>
          <w:sz w:val="24"/>
          <w:szCs w:val="24"/>
        </w:rPr>
      </w:pPr>
      <w:del w:id="193" w:author="Jeff Salacup" w:date="2015-06-10T14:20:00Z">
        <w:r w:rsidRPr="0018302D" w:rsidDel="00FD1CDE">
          <w:rPr>
            <w:rFonts w:ascii="Cambria" w:hAnsi="Cambria" w:cs="Arial"/>
            <w:sz w:val="24"/>
            <w:szCs w:val="24"/>
          </w:rPr>
          <w:delText>This purification allows confident and accurate determination of alkenone concentrations</w:delText>
        </w:r>
        <w:r w:rsidR="001B1789" w:rsidDel="00FD1CDE">
          <w:rPr>
            <w:rFonts w:ascii="Cambria" w:hAnsi="Cambria" w:cs="Arial"/>
            <w:sz w:val="24"/>
            <w:szCs w:val="24"/>
          </w:rPr>
          <w:delText>,</w:delText>
        </w:r>
        <w:r w:rsidRPr="0018302D" w:rsidDel="00FD1CDE">
          <w:rPr>
            <w:rFonts w:ascii="Cambria" w:hAnsi="Cambria" w:cs="Arial"/>
            <w:sz w:val="24"/>
            <w:szCs w:val="24"/>
          </w:rPr>
          <w:delText xml:space="preserve"> which form the basis for the U</w:delText>
        </w:r>
        <w:r w:rsidRPr="0018302D" w:rsidDel="00FD1CDE">
          <w:rPr>
            <w:rFonts w:ascii="Cambria" w:hAnsi="Cambria" w:cs="Arial"/>
            <w:sz w:val="24"/>
            <w:szCs w:val="24"/>
            <w:vertAlign w:val="superscript"/>
          </w:rPr>
          <w:delText>k’</w:delText>
        </w:r>
        <w:r w:rsidRPr="0018302D" w:rsidDel="00FD1CDE">
          <w:rPr>
            <w:rFonts w:ascii="Cambria" w:hAnsi="Cambria" w:cs="Arial"/>
            <w:sz w:val="24"/>
            <w:szCs w:val="24"/>
            <w:vertAlign w:val="subscript"/>
          </w:rPr>
          <w:delText>37</w:delText>
        </w:r>
        <w:r w:rsidRPr="0018302D" w:rsidDel="00FD1CDE">
          <w:rPr>
            <w:rFonts w:ascii="Cambria" w:hAnsi="Cambria" w:cs="Arial"/>
            <w:sz w:val="24"/>
            <w:szCs w:val="24"/>
          </w:rPr>
          <w:delText xml:space="preserve"> sea surface temperature proxy. </w:delText>
        </w:r>
      </w:del>
    </w:p>
    <w:p w14:paraId="231AAD45" w14:textId="0C13A95D" w:rsidR="0018302D" w:rsidDel="00FD1CDE" w:rsidRDefault="0018302D" w:rsidP="00176336">
      <w:pPr>
        <w:spacing w:after="0" w:line="276" w:lineRule="auto"/>
        <w:rPr>
          <w:del w:id="194" w:author="Jeff Salacup" w:date="2015-06-10T14:20:00Z"/>
          <w:rFonts w:ascii="Cambria" w:hAnsi="Cambria" w:cs="Arial"/>
          <w:b/>
          <w:sz w:val="24"/>
          <w:szCs w:val="24"/>
        </w:rPr>
      </w:pPr>
    </w:p>
    <w:p w14:paraId="517600EA" w14:textId="2185A969" w:rsidR="00AF2FBD" w:rsidRPr="0018302D" w:rsidDel="00FD1CDE" w:rsidRDefault="00AF2FBD" w:rsidP="00176336">
      <w:pPr>
        <w:spacing w:after="0" w:line="276" w:lineRule="auto"/>
        <w:rPr>
          <w:del w:id="195" w:author="Jeff Salacup" w:date="2015-06-10T14:20:00Z"/>
          <w:rFonts w:ascii="Cambria" w:hAnsi="Cambria" w:cs="Arial"/>
          <w:sz w:val="24"/>
          <w:szCs w:val="24"/>
        </w:rPr>
      </w:pPr>
      <w:del w:id="196" w:author="Jeff Salacup" w:date="2015-06-10T14:20:00Z">
        <w:r w:rsidRPr="0018302D" w:rsidDel="00FD1CDE">
          <w:rPr>
            <w:rFonts w:ascii="Cambria" w:hAnsi="Cambria" w:cs="Arial"/>
            <w:b/>
            <w:sz w:val="24"/>
            <w:szCs w:val="24"/>
          </w:rPr>
          <w:delText>Eq.1</w:delText>
        </w:r>
        <w:r w:rsidRPr="0018302D" w:rsidDel="00FD1CDE">
          <w:rPr>
            <w:rFonts w:ascii="Cambria" w:hAnsi="Cambria" w:cs="Arial"/>
            <w:sz w:val="24"/>
            <w:szCs w:val="24"/>
          </w:rPr>
          <w:delText xml:space="preserve"> U</w:delText>
        </w:r>
        <w:r w:rsidRPr="0018302D" w:rsidDel="00FD1CDE">
          <w:rPr>
            <w:rFonts w:ascii="Cambria" w:hAnsi="Cambria" w:cs="Arial"/>
            <w:sz w:val="24"/>
            <w:szCs w:val="24"/>
            <w:vertAlign w:val="superscript"/>
          </w:rPr>
          <w:delText>k’</w:delText>
        </w:r>
        <w:r w:rsidRPr="0018302D" w:rsidDel="00FD1CDE">
          <w:rPr>
            <w:rFonts w:ascii="Cambria" w:hAnsi="Cambria" w:cs="Arial"/>
            <w:sz w:val="24"/>
            <w:szCs w:val="24"/>
            <w:vertAlign w:val="subscript"/>
          </w:rPr>
          <w:delText>37</w:delText>
        </w:r>
        <w:r w:rsidRPr="0018302D" w:rsidDel="00FD1CDE">
          <w:rPr>
            <w:rFonts w:ascii="Cambria" w:hAnsi="Cambria" w:cs="Arial"/>
            <w:sz w:val="24"/>
            <w:szCs w:val="24"/>
          </w:rPr>
          <w:delText xml:space="preserve"> = (C</w:delText>
        </w:r>
        <w:r w:rsidRPr="0018302D" w:rsidDel="00FD1CDE">
          <w:rPr>
            <w:rFonts w:ascii="Cambria" w:hAnsi="Cambria" w:cs="Arial"/>
            <w:sz w:val="24"/>
            <w:szCs w:val="24"/>
            <w:vertAlign w:val="subscript"/>
          </w:rPr>
          <w:delText>37:2</w:delText>
        </w:r>
        <w:r w:rsidRPr="0018302D" w:rsidDel="00FD1CDE">
          <w:rPr>
            <w:rFonts w:ascii="Cambria" w:hAnsi="Cambria" w:cs="Arial"/>
            <w:sz w:val="24"/>
            <w:szCs w:val="24"/>
          </w:rPr>
          <w:delText>) / (C</w:delText>
        </w:r>
        <w:r w:rsidRPr="0018302D" w:rsidDel="00FD1CDE">
          <w:rPr>
            <w:rFonts w:ascii="Cambria" w:hAnsi="Cambria" w:cs="Arial"/>
            <w:sz w:val="24"/>
            <w:szCs w:val="24"/>
            <w:vertAlign w:val="subscript"/>
          </w:rPr>
          <w:delText>37:2</w:delText>
        </w:r>
        <w:r w:rsidRPr="0018302D" w:rsidDel="00FD1CDE">
          <w:rPr>
            <w:rFonts w:ascii="Cambria" w:hAnsi="Cambria" w:cs="Arial"/>
            <w:sz w:val="24"/>
            <w:szCs w:val="24"/>
          </w:rPr>
          <w:delText xml:space="preserve"> + C</w:delText>
        </w:r>
        <w:r w:rsidRPr="0018302D" w:rsidDel="00FD1CDE">
          <w:rPr>
            <w:rFonts w:ascii="Cambria" w:hAnsi="Cambria" w:cs="Arial"/>
            <w:sz w:val="24"/>
            <w:szCs w:val="24"/>
            <w:vertAlign w:val="subscript"/>
          </w:rPr>
          <w:delText>37:3</w:delText>
        </w:r>
        <w:r w:rsidRPr="0018302D" w:rsidDel="00FD1CDE">
          <w:rPr>
            <w:rFonts w:ascii="Cambria" w:hAnsi="Cambria" w:cs="Arial"/>
            <w:sz w:val="24"/>
            <w:szCs w:val="24"/>
          </w:rPr>
          <w:delText xml:space="preserve">) </w:delText>
        </w:r>
        <w:r w:rsidRPr="0018302D" w:rsidDel="00FD1CDE">
          <w:rPr>
            <w:rFonts w:ascii="Cambria" w:hAnsi="Cambria" w:cs="Arial"/>
            <w:sz w:val="24"/>
            <w:szCs w:val="24"/>
          </w:rPr>
          <w:fldChar w:fldCharType="begin">
            <w:fldData xml:space="preserve">PEVuZE5vdGU+PENpdGU+PEF1dGhvcj5IZXJiZXJ0PC9BdXRob3I+PFllYXI+MjAwMzwvWWVhcj48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</w:fldData>
          </w:fldChar>
        </w:r>
        <w:r w:rsidRPr="0018302D" w:rsidDel="00FD1CDE">
          <w:rPr>
            <w:rFonts w:ascii="Cambria" w:hAnsi="Cambria" w:cs="Arial"/>
            <w:sz w:val="24"/>
            <w:szCs w:val="24"/>
          </w:rPr>
          <w:delInstrText xml:space="preserve"> ADDIN EN.CITE </w:delInstrText>
        </w:r>
        <w:r w:rsidRPr="0018302D" w:rsidDel="00FD1CDE">
          <w:rPr>
            <w:rFonts w:ascii="Cambria" w:hAnsi="Cambria" w:cs="Arial"/>
            <w:sz w:val="24"/>
            <w:szCs w:val="24"/>
          </w:rPr>
          <w:fldChar w:fldCharType="begin">
            <w:fldData xml:space="preserve">PEVuZE5vdGU+PENpdGU+PEF1dGhvcj5IZXJiZXJ0PC9BdXRob3I+PFllYXI+MjAwMzwvWWVhcj48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</w:fldData>
          </w:fldChar>
        </w:r>
        <w:r w:rsidRPr="0018302D" w:rsidDel="00FD1CDE">
          <w:rPr>
            <w:rFonts w:ascii="Cambria" w:hAnsi="Cambria" w:cs="Arial"/>
            <w:sz w:val="24"/>
            <w:szCs w:val="24"/>
          </w:rPr>
          <w:delInstrText xml:space="preserve"> ADDIN EN.CITE.DATA </w:delInstrText>
        </w:r>
        <w:r w:rsidRPr="0018302D" w:rsidDel="00FD1CDE">
          <w:rPr>
            <w:rFonts w:ascii="Cambria" w:hAnsi="Cambria" w:cs="Arial"/>
            <w:sz w:val="24"/>
            <w:szCs w:val="24"/>
          </w:rPr>
        </w:r>
        <w:r w:rsidRPr="0018302D" w:rsidDel="00FD1CDE">
          <w:rPr>
            <w:rFonts w:ascii="Cambria" w:hAnsi="Cambria" w:cs="Arial"/>
            <w:sz w:val="24"/>
            <w:szCs w:val="24"/>
          </w:rPr>
          <w:fldChar w:fldCharType="end"/>
        </w:r>
        <w:r w:rsidRPr="0018302D" w:rsidDel="00FD1CDE">
          <w:rPr>
            <w:rFonts w:ascii="Cambria" w:hAnsi="Cambria" w:cs="Arial"/>
            <w:sz w:val="24"/>
            <w:szCs w:val="24"/>
          </w:rPr>
        </w:r>
        <w:r w:rsidRPr="0018302D" w:rsidDel="00FD1CDE">
          <w:rPr>
            <w:rFonts w:ascii="Cambria" w:hAnsi="Cambria" w:cs="Arial"/>
            <w:sz w:val="24"/>
            <w:szCs w:val="24"/>
          </w:rPr>
          <w:fldChar w:fldCharType="separate"/>
        </w:r>
        <w:r w:rsidRPr="0018302D" w:rsidDel="00FD1CDE">
          <w:rPr>
            <w:rFonts w:ascii="Cambria" w:hAnsi="Cambria" w:cs="Arial"/>
            <w:noProof/>
            <w:sz w:val="24"/>
            <w:szCs w:val="24"/>
          </w:rPr>
          <w:delText>[</w:delText>
        </w:r>
        <w:r w:rsidR="00FD1CDE" w:rsidDel="00FD1CDE">
          <w:fldChar w:fldCharType="begin"/>
        </w:r>
        <w:r w:rsidR="00FD1CDE" w:rsidDel="00FD1CDE">
          <w:delInstrText xml:space="preserve"> HYPERLINK \l "_ENREF_1" \o "Brassell, 1986 #1724" </w:delInstrText>
        </w:r>
        <w:r w:rsidR="00FD1CDE" w:rsidDel="00FD1CDE">
          <w:fldChar w:fldCharType="separate"/>
        </w:r>
        <w:r w:rsidRPr="0018302D" w:rsidDel="00FD1CDE">
          <w:rPr>
            <w:rFonts w:ascii="Cambria" w:hAnsi="Cambria" w:cs="Arial"/>
            <w:i/>
            <w:noProof/>
            <w:sz w:val="24"/>
            <w:szCs w:val="24"/>
          </w:rPr>
          <w:delText>Brassell et al.</w:delText>
        </w:r>
        <w:r w:rsidRPr="0018302D" w:rsidDel="00FD1CDE">
          <w:rPr>
            <w:rFonts w:ascii="Cambria" w:hAnsi="Cambria" w:cs="Arial"/>
            <w:noProof/>
            <w:sz w:val="24"/>
            <w:szCs w:val="24"/>
          </w:rPr>
          <w:delText>, 1986</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 xml:space="preserve">; </w:delText>
        </w:r>
        <w:r w:rsidR="00FD1CDE" w:rsidDel="00FD1CDE">
          <w:fldChar w:fldCharType="begin"/>
        </w:r>
        <w:r w:rsidR="00FD1CDE" w:rsidDel="00FD1CDE">
          <w:delInstrText xml:space="preserve"> HYPERLINK \l "_ENREF_3" \o "Herbert, 2003 #1536" </w:delInstrText>
        </w:r>
        <w:r w:rsidR="00FD1CDE" w:rsidDel="00FD1CDE">
          <w:fldChar w:fldCharType="separate"/>
        </w:r>
        <w:r w:rsidRPr="0018302D" w:rsidDel="00FD1CDE">
          <w:rPr>
            <w:rFonts w:ascii="Cambria" w:hAnsi="Cambria" w:cs="Arial"/>
            <w:i/>
            <w:noProof/>
            <w:sz w:val="24"/>
            <w:szCs w:val="24"/>
          </w:rPr>
          <w:delText>Herbert</w:delText>
        </w:r>
        <w:r w:rsidRPr="0018302D" w:rsidDel="00FD1CDE">
          <w:rPr>
            <w:rFonts w:ascii="Cambria" w:hAnsi="Cambria" w:cs="Arial"/>
            <w:noProof/>
            <w:sz w:val="24"/>
            <w:szCs w:val="24"/>
          </w:rPr>
          <w:delText>, 2003</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w:delText>
        </w:r>
        <w:r w:rsidRPr="0018302D" w:rsidDel="00FD1CDE">
          <w:rPr>
            <w:rFonts w:ascii="Cambria" w:hAnsi="Cambria" w:cs="Arial"/>
            <w:sz w:val="24"/>
            <w:szCs w:val="24"/>
          </w:rPr>
          <w:fldChar w:fldCharType="end"/>
        </w:r>
      </w:del>
    </w:p>
    <w:p w14:paraId="370DEA79" w14:textId="1FC0D479" w:rsidR="0018302D" w:rsidDel="00FD1CDE" w:rsidRDefault="0018302D" w:rsidP="00FD1CDE">
      <w:pPr>
        <w:spacing w:after="0" w:line="276" w:lineRule="auto"/>
        <w:rPr>
          <w:del w:id="197" w:author="Jeff Salacup" w:date="2015-06-10T14:20:00Z"/>
          <w:rFonts w:ascii="Cambria" w:hAnsi="Cambria" w:cs="Arial"/>
          <w:sz w:val="24"/>
          <w:szCs w:val="24"/>
        </w:rPr>
      </w:pPr>
    </w:p>
    <w:p w14:paraId="2BE8F927" w14:textId="6E5E4F3E" w:rsidR="00AF2FBD" w:rsidDel="00FD1CDE" w:rsidRDefault="00AF2FBD" w:rsidP="00F328C5">
      <w:pPr>
        <w:spacing w:after="0" w:line="276" w:lineRule="auto"/>
        <w:rPr>
          <w:del w:id="198" w:author="Jeff Salacup" w:date="2015-06-10T14:20:00Z"/>
          <w:rFonts w:ascii="Cambria" w:hAnsi="Cambria" w:cs="Arial"/>
          <w:sz w:val="24"/>
          <w:szCs w:val="24"/>
        </w:rPr>
      </w:pPr>
      <w:del w:id="199" w:author="Jeff Salacup" w:date="2015-06-10T14:20:00Z">
        <w:r w:rsidRPr="0018302D" w:rsidDel="00FD1CDE">
          <w:rPr>
            <w:rFonts w:ascii="Cambria" w:hAnsi="Cambria" w:cs="Arial"/>
            <w:sz w:val="24"/>
            <w:szCs w:val="24"/>
          </w:rPr>
          <w:delText xml:space="preserve">Culture </w:delText>
        </w:r>
        <w:r w:rsidRPr="0018302D" w:rsidDel="00FD1CDE">
          <w:rPr>
            <w:rFonts w:ascii="Cambria" w:hAnsi="Cambria" w:cs="Arial"/>
            <w:sz w:val="24"/>
            <w:szCs w:val="24"/>
          </w:rPr>
          <w:fldChar w:fldCharType="begin">
            <w:fldData xml:space="preserve">PEVuZE5vdGU+PENpdGU+PEF1dGhvcj5QcmFobDwvQXV0aG9yPjxZZWFyPjE5ODg8L1llYXI+PFJl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</w:fldData>
          </w:fldChar>
        </w:r>
        <w:r w:rsidRPr="0018302D" w:rsidDel="00FD1CDE">
          <w:rPr>
            <w:rFonts w:ascii="Cambria" w:hAnsi="Cambria" w:cs="Arial"/>
            <w:sz w:val="24"/>
            <w:szCs w:val="24"/>
          </w:rPr>
          <w:delInstrText xml:space="preserve"> ADDIN EN.CITE </w:delInstrText>
        </w:r>
        <w:r w:rsidRPr="0018302D" w:rsidDel="00FD1CDE">
          <w:rPr>
            <w:rFonts w:ascii="Cambria" w:hAnsi="Cambria" w:cs="Arial"/>
            <w:sz w:val="24"/>
            <w:szCs w:val="24"/>
          </w:rPr>
          <w:fldChar w:fldCharType="begin">
            <w:fldData xml:space="preserve">PEVuZE5vdGU+PENpdGU+PEF1dGhvcj5QcmFobDwvQXV0aG9yPjxZZWFyPjE5ODg8L1llYXI+PFJl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</w:fldData>
          </w:fldChar>
        </w:r>
        <w:r w:rsidRPr="0018302D" w:rsidDel="00FD1CDE">
          <w:rPr>
            <w:rFonts w:ascii="Cambria" w:hAnsi="Cambria" w:cs="Arial"/>
            <w:sz w:val="24"/>
            <w:szCs w:val="24"/>
          </w:rPr>
          <w:delInstrText xml:space="preserve"> ADDIN EN.CITE.DATA </w:delInstrText>
        </w:r>
        <w:r w:rsidRPr="0018302D" w:rsidDel="00FD1CDE">
          <w:rPr>
            <w:rFonts w:ascii="Cambria" w:hAnsi="Cambria" w:cs="Arial"/>
            <w:sz w:val="24"/>
            <w:szCs w:val="24"/>
          </w:rPr>
        </w:r>
        <w:r w:rsidRPr="0018302D" w:rsidDel="00FD1CDE">
          <w:rPr>
            <w:rFonts w:ascii="Cambria" w:hAnsi="Cambria" w:cs="Arial"/>
            <w:sz w:val="24"/>
            <w:szCs w:val="24"/>
          </w:rPr>
          <w:fldChar w:fldCharType="end"/>
        </w:r>
        <w:r w:rsidRPr="0018302D" w:rsidDel="00FD1CDE">
          <w:rPr>
            <w:rFonts w:ascii="Cambria" w:hAnsi="Cambria" w:cs="Arial"/>
            <w:sz w:val="24"/>
            <w:szCs w:val="24"/>
          </w:rPr>
        </w:r>
        <w:r w:rsidRPr="0018302D" w:rsidDel="00FD1CDE">
          <w:rPr>
            <w:rFonts w:ascii="Cambria" w:hAnsi="Cambria" w:cs="Arial"/>
            <w:sz w:val="24"/>
            <w:szCs w:val="24"/>
          </w:rPr>
          <w:fldChar w:fldCharType="separate"/>
        </w:r>
        <w:r w:rsidRPr="0018302D" w:rsidDel="00FD1CDE">
          <w:rPr>
            <w:rFonts w:ascii="Cambria" w:hAnsi="Cambria" w:cs="Arial"/>
            <w:noProof/>
            <w:sz w:val="24"/>
            <w:szCs w:val="24"/>
          </w:rPr>
          <w:delText>[</w:delText>
        </w:r>
        <w:r w:rsidR="00FD1CDE" w:rsidDel="00FD1CDE">
          <w:fldChar w:fldCharType="begin"/>
        </w:r>
        <w:r w:rsidR="00FD1CDE" w:rsidDel="00FD1CDE">
          <w:delInstrText xml:space="preserve"> HYPERLINK \l "_ENREF_6" \o "Prahl, 1987 #1732" </w:delInstrText>
        </w:r>
        <w:r w:rsidR="00FD1CDE" w:rsidDel="00FD1CDE">
          <w:fldChar w:fldCharType="separate"/>
        </w:r>
        <w:r w:rsidRPr="0018302D" w:rsidDel="00FD1CDE">
          <w:rPr>
            <w:rFonts w:ascii="Cambria" w:hAnsi="Cambria" w:cs="Arial"/>
            <w:i/>
            <w:noProof/>
            <w:sz w:val="24"/>
            <w:szCs w:val="24"/>
          </w:rPr>
          <w:delText>Prahl and Wakeham</w:delText>
        </w:r>
        <w:r w:rsidRPr="0018302D" w:rsidDel="00FD1CDE">
          <w:rPr>
            <w:rFonts w:ascii="Cambria" w:hAnsi="Cambria" w:cs="Arial"/>
            <w:noProof/>
            <w:sz w:val="24"/>
            <w:szCs w:val="24"/>
          </w:rPr>
          <w:delText>, 1987</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 xml:space="preserve">; </w:delText>
        </w:r>
        <w:r w:rsidR="00FD1CDE" w:rsidDel="00FD1CDE">
          <w:fldChar w:fldCharType="begin"/>
        </w:r>
        <w:r w:rsidR="00FD1CDE" w:rsidDel="00FD1CDE">
          <w:delInstrText xml:space="preserve"> HYPERLINK \l "_ENREF_7" \o "Prahl, 1988 #1948" </w:delInstrText>
        </w:r>
        <w:r w:rsidR="00FD1CDE" w:rsidDel="00FD1CDE">
          <w:fldChar w:fldCharType="separate"/>
        </w:r>
        <w:r w:rsidRPr="0018302D" w:rsidDel="00FD1CDE">
          <w:rPr>
            <w:rFonts w:ascii="Cambria" w:hAnsi="Cambria" w:cs="Arial"/>
            <w:i/>
            <w:noProof/>
            <w:sz w:val="24"/>
            <w:szCs w:val="24"/>
          </w:rPr>
          <w:delText>Prahl et al.</w:delText>
        </w:r>
        <w:r w:rsidRPr="0018302D" w:rsidDel="00FD1CDE">
          <w:rPr>
            <w:rFonts w:ascii="Cambria" w:hAnsi="Cambria" w:cs="Arial"/>
            <w:noProof/>
            <w:sz w:val="24"/>
            <w:szCs w:val="24"/>
          </w:rPr>
          <w:delText>, 1988</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w:delText>
        </w:r>
        <w:r w:rsidRPr="0018302D" w:rsidDel="00FD1CDE">
          <w:rPr>
            <w:rFonts w:ascii="Cambria" w:hAnsi="Cambria" w:cs="Arial"/>
            <w:sz w:val="24"/>
            <w:szCs w:val="24"/>
          </w:rPr>
          <w:fldChar w:fldCharType="end"/>
        </w:r>
        <w:r w:rsidRPr="0018302D" w:rsidDel="00FD1CDE">
          <w:rPr>
            <w:rFonts w:ascii="Cambria" w:hAnsi="Cambria" w:cs="Arial"/>
            <w:sz w:val="24"/>
            <w:szCs w:val="24"/>
          </w:rPr>
          <w:delText xml:space="preserve"> and core-top sediment </w:delText>
        </w:r>
        <w:r w:rsidRPr="0018302D" w:rsidDel="00FD1CDE">
          <w:rPr>
            <w:rFonts w:ascii="Cambria" w:hAnsi="Cambria" w:cs="Arial"/>
            <w:sz w:val="24"/>
            <w:szCs w:val="24"/>
          </w:rPr>
          <w:fldChar w:fldCharType="begin"/>
        </w:r>
        <w:r w:rsidRPr="0018302D" w:rsidDel="00FD1CDE">
          <w:rPr>
            <w:rFonts w:ascii="Cambria" w:hAnsi="Cambria" w:cs="Arial"/>
            <w:sz w:val="24"/>
            <w:szCs w:val="24"/>
          </w:rPr>
          <w:delInstrText xml:space="preserve"> ADDIN EN.CITE &lt;EndNote&gt;&lt;Cite&gt;&lt;Author&gt;Müller&lt;/Author&gt;&lt;Year&gt;1998&lt;/Year&gt;&lt;RecNum&gt;2156&lt;/RecNum&gt;&lt;DisplayText&gt;[&lt;style face="italic"&gt;Müller et al.&lt;/style&gt;, 1998]&lt;/DisplayText&gt;&lt;record&gt;&lt;rec-number&gt;2156&lt;/rec-number&gt;&lt;foreign-keys&gt;&lt;key app="EN" db-id="xsx2zrea892sdqe0ds9v99p9v9pze0f05w2t"&gt;2156&lt;/key&gt;&lt;/foreign-keys&gt;&lt;ref-type name="Journal Article"&gt;17&lt;/ref-type&gt;&lt;contributors&gt;&lt;authors&gt;&lt;author&gt;Müller, Peter J.&lt;/author&gt;&lt;author&gt;Kirst, Georg&lt;/author&gt;&lt;author&gt;Ruhland, Götz&lt;/author&gt;&lt;author&gt;von Storch, Isabel&lt;/author&gt;&lt;author&gt;Rosell-Melé, Antoni&lt;/author&gt;&lt;/authors&gt;&lt;/contributors&gt;&lt;titles&gt;&lt;title&gt;Calibration of the alkenone paleotemperature index U37K′ based on core-tops from the eastern South Atlantic and the global ocean (60°N-60°S)&lt;/title&gt;&lt;secondary-title&gt;Geochimica et Cosmochimica Acta&lt;/secondary-title&gt;&lt;/titles&gt;&lt;periodical&gt;&lt;full-title&gt;Geochimica et Cosmochimica Acta&lt;/full-title&gt;&lt;/periodical&gt;&lt;pages&gt;1757-1772&lt;/pages&gt;&lt;volume&gt;62&lt;/volume&gt;&lt;number&gt;10&lt;/number&gt;&lt;dates&gt;&lt;year&gt;1998&lt;/year&gt;&lt;/dates&gt;&lt;isbn&gt;0016-7037&lt;/isbn&gt;&lt;urls&gt;&lt;related-urls&gt;&lt;url&gt;http://www.sciencedirect.com/science/article/pii/S0016703798000970&lt;/url&gt;&lt;/related-urls&gt;&lt;/urls&gt;&lt;electronic-resource-num&gt;http://dx.doi.org/10.1016/S0016-7037(98)00097-0&lt;/electronic-resource-num&gt;&lt;/record&gt;&lt;/Cite&gt;&lt;/EndNote&gt;</w:delInstrText>
        </w:r>
        <w:r w:rsidRPr="0018302D" w:rsidDel="00FD1CDE">
          <w:rPr>
            <w:rFonts w:ascii="Cambria" w:hAnsi="Cambria" w:cs="Arial"/>
            <w:sz w:val="24"/>
            <w:szCs w:val="24"/>
          </w:rPr>
          <w:fldChar w:fldCharType="separate"/>
        </w:r>
        <w:r w:rsidRPr="0018302D" w:rsidDel="00FD1CDE">
          <w:rPr>
            <w:rFonts w:ascii="Cambria" w:hAnsi="Cambria" w:cs="Arial"/>
            <w:noProof/>
            <w:sz w:val="24"/>
            <w:szCs w:val="24"/>
          </w:rPr>
          <w:delText>[</w:delText>
        </w:r>
        <w:r w:rsidR="00FD1CDE" w:rsidDel="00FD1CDE">
          <w:fldChar w:fldCharType="begin"/>
        </w:r>
        <w:r w:rsidR="00FD1CDE" w:rsidDel="00FD1CDE">
          <w:delInstrText xml:space="preserve"> HYPERLINK \l "_ENREF_5" \o "Müller, 1998 #2156" </w:delInstrText>
        </w:r>
        <w:r w:rsidR="00FD1CDE" w:rsidDel="00FD1CDE">
          <w:fldChar w:fldCharType="separate"/>
        </w:r>
        <w:r w:rsidRPr="0018302D" w:rsidDel="00FD1CDE">
          <w:rPr>
            <w:rFonts w:ascii="Cambria" w:hAnsi="Cambria" w:cs="Arial"/>
            <w:i/>
            <w:noProof/>
            <w:sz w:val="24"/>
            <w:szCs w:val="24"/>
          </w:rPr>
          <w:delText>Müller et al.</w:delText>
        </w:r>
        <w:r w:rsidRPr="0018302D" w:rsidDel="00FD1CDE">
          <w:rPr>
            <w:rFonts w:ascii="Cambria" w:hAnsi="Cambria" w:cs="Arial"/>
            <w:noProof/>
            <w:sz w:val="24"/>
            <w:szCs w:val="24"/>
          </w:rPr>
          <w:delText>, 1998</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w:delText>
        </w:r>
        <w:r w:rsidRPr="0018302D" w:rsidDel="00FD1CDE">
          <w:rPr>
            <w:rFonts w:ascii="Cambria" w:hAnsi="Cambria" w:cs="Arial"/>
            <w:sz w:val="24"/>
            <w:szCs w:val="24"/>
          </w:rPr>
          <w:fldChar w:fldCharType="end"/>
        </w:r>
        <w:r w:rsidRPr="0018302D" w:rsidDel="00FD1CDE">
          <w:rPr>
            <w:rFonts w:ascii="Cambria" w:hAnsi="Cambria" w:cs="Arial"/>
            <w:sz w:val="24"/>
            <w:szCs w:val="24"/>
          </w:rPr>
          <w:delText xml:space="preserve"> calibration studies led to the development of the U</w:delText>
        </w:r>
        <w:r w:rsidRPr="0018302D" w:rsidDel="00FD1CDE">
          <w:rPr>
            <w:rFonts w:ascii="Cambria" w:hAnsi="Cambria" w:cs="Arial"/>
            <w:sz w:val="24"/>
            <w:szCs w:val="24"/>
            <w:vertAlign w:val="superscript"/>
          </w:rPr>
          <w:delText>k’</w:delText>
        </w:r>
        <w:r w:rsidRPr="0018302D" w:rsidDel="00FD1CDE">
          <w:rPr>
            <w:rFonts w:ascii="Cambria" w:hAnsi="Cambria" w:cs="Arial"/>
            <w:sz w:val="24"/>
            <w:szCs w:val="24"/>
            <w:vertAlign w:val="subscript"/>
          </w:rPr>
          <w:delText>37</w:delText>
        </w:r>
        <w:r w:rsidRPr="0018302D" w:rsidDel="00FD1CDE">
          <w:rPr>
            <w:rFonts w:ascii="Cambria" w:hAnsi="Cambria" w:cs="Arial"/>
            <w:sz w:val="24"/>
            <w:szCs w:val="24"/>
          </w:rPr>
          <w:delText xml:space="preserve"> Index as a quantitative SST proxy. In this work</w:delText>
        </w:r>
        <w:r w:rsidR="001B1789" w:rsidDel="00FD1CDE">
          <w:rPr>
            <w:rFonts w:ascii="Cambria" w:hAnsi="Cambria" w:cs="Arial"/>
            <w:sz w:val="24"/>
            <w:szCs w:val="24"/>
          </w:rPr>
          <w:delText>, the following equation is</w:delText>
        </w:r>
        <w:r w:rsidRPr="0018302D" w:rsidDel="00FD1CDE">
          <w:rPr>
            <w:rFonts w:ascii="Cambria" w:hAnsi="Cambria" w:cs="Arial"/>
            <w:sz w:val="24"/>
            <w:szCs w:val="24"/>
          </w:rPr>
          <w:delText xml:space="preserve"> use</w:delText>
        </w:r>
        <w:r w:rsidR="001B1789" w:rsidDel="00FD1CDE">
          <w:rPr>
            <w:rFonts w:ascii="Cambria" w:hAnsi="Cambria" w:cs="Arial"/>
            <w:sz w:val="24"/>
            <w:szCs w:val="24"/>
          </w:rPr>
          <w:delText>d</w:delText>
        </w:r>
        <w:r w:rsidRPr="0018302D" w:rsidDel="00FD1CDE">
          <w:rPr>
            <w:rFonts w:ascii="Cambria" w:hAnsi="Cambria" w:cs="Arial"/>
            <w:sz w:val="24"/>
            <w:szCs w:val="24"/>
          </w:rPr>
          <w:delText>:</w:delText>
        </w:r>
      </w:del>
    </w:p>
    <w:p w14:paraId="23AB14CD" w14:textId="3312F389" w:rsidR="0018302D" w:rsidRPr="0018302D" w:rsidDel="00FD1CDE" w:rsidRDefault="0018302D">
      <w:pPr>
        <w:spacing w:after="0" w:line="276" w:lineRule="auto"/>
        <w:rPr>
          <w:del w:id="200" w:author="Jeff Salacup" w:date="2015-06-10T14:20:00Z"/>
          <w:rFonts w:ascii="Cambria" w:hAnsi="Cambria" w:cs="Arial"/>
          <w:sz w:val="24"/>
          <w:szCs w:val="24"/>
        </w:rPr>
      </w:pPr>
    </w:p>
    <w:p w14:paraId="7549C8D2" w14:textId="4234BFFE" w:rsidR="00AF2FBD" w:rsidRPr="0018302D" w:rsidDel="00FD1CDE" w:rsidRDefault="00AF2FBD" w:rsidP="00176336">
      <w:pPr>
        <w:spacing w:after="0" w:line="276" w:lineRule="auto"/>
        <w:rPr>
          <w:del w:id="201" w:author="Jeff Salacup" w:date="2015-06-10T14:20:00Z"/>
          <w:rFonts w:ascii="Cambria" w:hAnsi="Cambria" w:cs="Arial"/>
          <w:sz w:val="24"/>
          <w:szCs w:val="24"/>
        </w:rPr>
      </w:pPr>
      <w:del w:id="202" w:author="Jeff Salacup" w:date="2015-06-10T14:20:00Z">
        <w:r w:rsidRPr="0018302D" w:rsidDel="00FD1CDE">
          <w:rPr>
            <w:rFonts w:ascii="Cambria" w:hAnsi="Cambria" w:cs="Arial"/>
            <w:b/>
            <w:sz w:val="24"/>
            <w:szCs w:val="24"/>
          </w:rPr>
          <w:delText>Eq. 2</w:delText>
        </w:r>
        <w:r w:rsidRPr="0018302D" w:rsidDel="00FD1CDE">
          <w:rPr>
            <w:rFonts w:ascii="Cambria" w:hAnsi="Cambria" w:cs="Arial"/>
            <w:sz w:val="24"/>
            <w:szCs w:val="24"/>
          </w:rPr>
          <w:delText xml:space="preserve"> U</w:delText>
        </w:r>
        <w:r w:rsidRPr="0018302D" w:rsidDel="00FD1CDE">
          <w:rPr>
            <w:rFonts w:ascii="Cambria" w:hAnsi="Cambria" w:cs="Arial"/>
            <w:sz w:val="24"/>
            <w:szCs w:val="24"/>
            <w:vertAlign w:val="superscript"/>
          </w:rPr>
          <w:delText>k’</w:delText>
        </w:r>
        <w:r w:rsidRPr="0018302D" w:rsidDel="00FD1CDE">
          <w:rPr>
            <w:rFonts w:ascii="Cambria" w:hAnsi="Cambria" w:cs="Arial"/>
            <w:sz w:val="24"/>
            <w:szCs w:val="24"/>
            <w:vertAlign w:val="subscript"/>
          </w:rPr>
          <w:delText xml:space="preserve">37 </w:delText>
        </w:r>
        <w:r w:rsidRPr="0018302D" w:rsidDel="00FD1CDE">
          <w:rPr>
            <w:rFonts w:ascii="Cambria" w:hAnsi="Cambria" w:cs="Arial"/>
            <w:sz w:val="24"/>
            <w:szCs w:val="24"/>
          </w:rPr>
          <w:delText>= 0.034(SST) + 0.039; ±1.4</w:delText>
        </w:r>
      </w:del>
      <w:ins w:id="203" w:author="JoVE JoVE" w:date="2015-05-22T09:43:00Z">
        <w:del w:id="204" w:author="Jeff Salacup" w:date="2015-06-10T14:20:00Z">
          <w:r w:rsidR="008C075A" w:rsidDel="00FD1CDE">
            <w:rPr>
              <w:rFonts w:ascii="Cambria" w:hAnsi="Cambria" w:cs="Arial"/>
              <w:sz w:val="24"/>
              <w:szCs w:val="24"/>
            </w:rPr>
            <w:delText xml:space="preserve"> </w:delText>
          </w:r>
        </w:del>
      </w:ins>
      <w:del w:id="205" w:author="Jeff Salacup" w:date="2015-06-10T14:20:00Z">
        <w:r w:rsidRPr="0018302D" w:rsidDel="00FD1CDE">
          <w:rPr>
            <w:rFonts w:ascii="Cambria" w:hAnsi="Cambria" w:cs="Arial"/>
            <w:sz w:val="24"/>
            <w:szCs w:val="24"/>
          </w:rPr>
          <w:delText>°C from 0</w:delText>
        </w:r>
        <w:r w:rsidRPr="0018302D" w:rsidDel="00FD1CDE">
          <w:rPr>
            <w:rFonts w:ascii="Cambria" w:hAnsi="Cambria" w:cs="Arial"/>
            <w:sz w:val="24"/>
            <w:szCs w:val="24"/>
            <w:vertAlign w:val="superscript"/>
          </w:rPr>
          <w:delText xml:space="preserve"> </w:delText>
        </w:r>
        <w:r w:rsidRPr="0018302D" w:rsidDel="00FD1CDE">
          <w:rPr>
            <w:rFonts w:ascii="Cambria" w:hAnsi="Cambria" w:cs="Arial"/>
            <w:sz w:val="24"/>
            <w:szCs w:val="24"/>
          </w:rPr>
          <w:delText>to 28</w:delText>
        </w:r>
      </w:del>
      <w:ins w:id="206" w:author="JoVE JoVE" w:date="2015-05-22T09:43:00Z">
        <w:del w:id="207" w:author="Jeff Salacup" w:date="2015-06-10T14:20:00Z">
          <w:r w:rsidR="008C075A" w:rsidDel="00FD1CDE">
            <w:rPr>
              <w:rFonts w:ascii="Cambria" w:hAnsi="Cambria" w:cs="Arial"/>
              <w:sz w:val="24"/>
              <w:szCs w:val="24"/>
            </w:rPr>
            <w:delText xml:space="preserve"> </w:delText>
          </w:r>
        </w:del>
      </w:ins>
      <w:del w:id="208" w:author="Jeff Salacup" w:date="2015-06-10T14:20:00Z">
        <w:r w:rsidRPr="00176336" w:rsidDel="00FD1CDE">
          <w:rPr>
            <w:rFonts w:ascii="Cambria" w:hAnsi="Cambria" w:cs="Arial"/>
            <w:sz w:val="24"/>
            <w:szCs w:val="24"/>
          </w:rPr>
          <w:delText>°</w:delText>
        </w:r>
        <w:r w:rsidRPr="0018302D" w:rsidDel="00FD1CDE">
          <w:rPr>
            <w:rFonts w:ascii="Cambria" w:hAnsi="Cambria" w:cs="Arial"/>
            <w:sz w:val="24"/>
            <w:szCs w:val="24"/>
          </w:rPr>
          <w:delText xml:space="preserve">C </w:delText>
        </w:r>
      </w:del>
    </w:p>
    <w:p w14:paraId="2AAA2404" w14:textId="6883B0E0" w:rsidR="00AF2FBD" w:rsidDel="00FD1CDE" w:rsidRDefault="00AF2FBD" w:rsidP="00176336">
      <w:pPr>
        <w:spacing w:after="0" w:line="276" w:lineRule="auto"/>
        <w:rPr>
          <w:del w:id="209" w:author="Jeff Salacup" w:date="2015-06-10T14:20:00Z"/>
          <w:rFonts w:ascii="Cambria" w:hAnsi="Cambria" w:cs="Arial"/>
          <w:sz w:val="24"/>
          <w:szCs w:val="24"/>
        </w:rPr>
      </w:pPr>
      <w:del w:id="210" w:author="Jeff Salacup" w:date="2015-06-10T14:20:00Z">
        <w:r w:rsidRPr="0018302D" w:rsidDel="00FD1CDE">
          <w:rPr>
            <w:rFonts w:ascii="Cambria" w:hAnsi="Cambria" w:cs="Arial"/>
            <w:sz w:val="24"/>
            <w:szCs w:val="24"/>
          </w:rPr>
          <w:fldChar w:fldCharType="begin"/>
        </w:r>
        <w:r w:rsidRPr="0018302D" w:rsidDel="00FD1CDE">
          <w:rPr>
            <w:rFonts w:ascii="Cambria" w:hAnsi="Cambria" w:cs="Arial"/>
            <w:sz w:val="24"/>
            <w:szCs w:val="24"/>
          </w:rPr>
          <w:delInstrText xml:space="preserve"> ADDIN EN.CITE &lt;EndNote&gt;&lt;Cite&gt;&lt;Author&gt;Prahl&lt;/Author&gt;&lt;Year&gt;1988&lt;/Year&gt;&lt;RecNum&gt;1948&lt;/RecNum&gt;&lt;Prefix&gt;culture-based`; &lt;/Prefix&gt;&lt;DisplayText&gt;[culture-based; &lt;style face="italic"&gt;Prahl et al.&lt;/style&gt;, 1988]&lt;/DisplayText&gt;&lt;record&gt;&lt;rec-number&gt;1948&lt;/rec-number&gt;&lt;foreign-keys&gt;&lt;key app="EN" db-id="xsx2zrea892sdqe0ds9v99p9v9pze0f05w2t"&gt;1948&lt;/key&gt;&lt;/foreign-keys&gt;&lt;ref-type name="Journal Article"&gt;17&lt;/ref-type&gt;&lt;contributors&gt;&lt;authors&gt;&lt;author&gt;Prahl, F. G.&lt;/author&gt;&lt;author&gt;Muehlhausen, L. A.&lt;/author&gt;&lt;author&gt;Zahnle, D. L.&lt;/author&gt;&lt;/authors&gt;&lt;/contributors&gt;&lt;titles&gt;&lt;title&gt;Further evaluation of long-chain alkenones as indicators of paleoceanographic conditions&lt;/title&gt;&lt;secondary-title&gt;Geochimica et Cosmochimica Acta&lt;/secondary-title&gt;&lt;/titles&gt;&lt;periodical&gt;&lt;full-title&gt;Geochimica et Cosmochimica Acta&lt;/full-title&gt;&lt;/periodical&gt;&lt;pages&gt;2303-2310&lt;/pages&gt;&lt;volume&gt;52&lt;/volume&gt;&lt;number&gt;9&lt;/number&gt;&lt;dates&gt;&lt;year&gt;1988&lt;/year&gt;&lt;/dates&gt;&lt;isbn&gt;0016-7037&lt;/isbn&gt;&lt;urls&gt;&lt;related-urls&gt;&lt;url&gt;http://www.sciencedirect.com/science/article/pii/0016703788901329&lt;/url&gt;&lt;/related-urls&gt;&lt;/urls&gt;&lt;electronic-resource-num&gt;10.1016/0016-7037(88)90132-9&lt;/electronic-resource-num&gt;&lt;/record&gt;&lt;/Cite&gt;&lt;/EndNote&gt;</w:delInstrText>
        </w:r>
        <w:r w:rsidRPr="0018302D" w:rsidDel="00FD1CDE">
          <w:rPr>
            <w:rFonts w:ascii="Cambria" w:hAnsi="Cambria" w:cs="Arial"/>
            <w:sz w:val="24"/>
            <w:szCs w:val="24"/>
          </w:rPr>
          <w:fldChar w:fldCharType="separate"/>
        </w:r>
        <w:r w:rsidRPr="0018302D" w:rsidDel="00FD1CDE">
          <w:rPr>
            <w:rFonts w:ascii="Cambria" w:hAnsi="Cambria" w:cs="Arial"/>
            <w:noProof/>
            <w:sz w:val="24"/>
            <w:szCs w:val="24"/>
          </w:rPr>
          <w:delText>[</w:delText>
        </w:r>
        <w:r w:rsidR="00FD1CDE" w:rsidDel="00FD1CDE">
          <w:fldChar w:fldCharType="begin"/>
        </w:r>
        <w:r w:rsidR="00FD1CDE" w:rsidDel="00FD1CDE">
          <w:delInstrText xml:space="preserve"> HYPERLINK \l "_ENREF_7" \o "Prahl, 1988 #1948" </w:delInstrText>
        </w:r>
        <w:r w:rsidR="00FD1CDE" w:rsidDel="00FD1CDE">
          <w:fldChar w:fldCharType="separate"/>
        </w:r>
        <w:r w:rsidRPr="0018302D" w:rsidDel="00FD1CDE">
          <w:rPr>
            <w:rFonts w:ascii="Cambria" w:hAnsi="Cambria" w:cs="Arial"/>
            <w:noProof/>
            <w:sz w:val="24"/>
            <w:szCs w:val="24"/>
          </w:rPr>
          <w:delText xml:space="preserve">culture-based; </w:delText>
        </w:r>
        <w:r w:rsidRPr="0018302D" w:rsidDel="00FD1CDE">
          <w:rPr>
            <w:rFonts w:ascii="Cambria" w:hAnsi="Cambria" w:cs="Arial"/>
            <w:i/>
            <w:noProof/>
            <w:sz w:val="24"/>
            <w:szCs w:val="24"/>
          </w:rPr>
          <w:delText>Prahl et al.</w:delText>
        </w:r>
        <w:r w:rsidRPr="0018302D" w:rsidDel="00FD1CDE">
          <w:rPr>
            <w:rFonts w:ascii="Cambria" w:hAnsi="Cambria" w:cs="Arial"/>
            <w:noProof/>
            <w:sz w:val="24"/>
            <w:szCs w:val="24"/>
          </w:rPr>
          <w:delText>, 1988</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w:delText>
        </w:r>
        <w:r w:rsidRPr="0018302D" w:rsidDel="00FD1CDE">
          <w:rPr>
            <w:rFonts w:ascii="Cambria" w:hAnsi="Cambria" w:cs="Arial"/>
            <w:sz w:val="24"/>
            <w:szCs w:val="24"/>
          </w:rPr>
          <w:fldChar w:fldCharType="end"/>
        </w:r>
      </w:del>
    </w:p>
    <w:p w14:paraId="5C346D84" w14:textId="1F257C8F" w:rsidR="0018302D" w:rsidRPr="0018302D" w:rsidDel="00FD1CDE" w:rsidRDefault="0018302D" w:rsidP="00176336">
      <w:pPr>
        <w:spacing w:after="0" w:line="276" w:lineRule="auto"/>
        <w:rPr>
          <w:del w:id="211" w:author="Jeff Salacup" w:date="2015-06-10T14:20:00Z"/>
          <w:rFonts w:ascii="Cambria" w:hAnsi="Cambria" w:cs="Arial"/>
          <w:sz w:val="24"/>
          <w:szCs w:val="24"/>
        </w:rPr>
      </w:pPr>
    </w:p>
    <w:p w14:paraId="625A4667" w14:textId="23EFFD5E" w:rsidR="00AF2FBD" w:rsidRPr="0018302D" w:rsidDel="00EA0266" w:rsidRDefault="00AF2FBD" w:rsidP="00FD1CDE">
      <w:pPr>
        <w:spacing w:after="0" w:line="276" w:lineRule="auto"/>
        <w:rPr>
          <w:del w:id="212" w:author="Jacob Roundy" w:date="2015-06-11T11:22:00Z"/>
          <w:rFonts w:ascii="Cambria" w:hAnsi="Cambria" w:cs="Arial"/>
          <w:sz w:val="24"/>
          <w:szCs w:val="24"/>
        </w:rPr>
      </w:pPr>
      <w:del w:id="213" w:author="Jeff Salacup" w:date="2015-06-10T14:20:00Z">
        <w:r w:rsidRPr="0018302D" w:rsidDel="00FD1CDE">
          <w:rPr>
            <w:rFonts w:ascii="Cambria" w:hAnsi="Cambria" w:cs="Arial"/>
            <w:sz w:val="24"/>
            <w:szCs w:val="24"/>
          </w:rPr>
          <w:delText xml:space="preserve">Alkenones are preserved in sediments dating as far back as the Early Eocene (~56 million years ago) </w:delText>
        </w:r>
        <w:r w:rsidRPr="0018302D" w:rsidDel="00FD1CDE">
          <w:rPr>
            <w:rFonts w:ascii="Cambria" w:hAnsi="Cambria" w:cs="Arial"/>
            <w:sz w:val="24"/>
            <w:szCs w:val="24"/>
          </w:rPr>
          <w:fldChar w:fldCharType="begin"/>
        </w:r>
        <w:r w:rsidRPr="0018302D" w:rsidDel="00FD1CDE">
          <w:rPr>
            <w:rFonts w:ascii="Cambria" w:hAnsi="Cambria" w:cs="Arial"/>
            <w:sz w:val="24"/>
            <w:szCs w:val="24"/>
          </w:rPr>
          <w:delInstrText xml:space="preserve"> ADDIN EN.CITE &lt;EndNote&gt;&lt;Cite&gt;&lt;Author&gt;Marlowe&lt;/Author&gt;&lt;Year&gt;1990&lt;/Year&gt;&lt;RecNum&gt;2157&lt;/RecNum&gt;&lt;DisplayText&gt;[&lt;style face="italic"&gt;Marlowe et al.&lt;/style&gt;, 1990]&lt;/DisplayText&gt;&lt;record&gt;&lt;rec-number&gt;2157&lt;/rec-number&gt;&lt;foreign-keys&gt;&lt;key app="EN" db-id="xsx2zrea892sdqe0ds9v99p9v9pze0f05w2t"&gt;2157&lt;/key&gt;&lt;/foreign-keys&gt;&lt;ref-type name="Journal Article"&gt;17&lt;/ref-type&gt;&lt;contributors&gt;&lt;authors&gt;&lt;author&gt;Marlowe, I. T.&lt;/author&gt;&lt;author&gt;Brassell, S. C.&lt;/author&gt;&lt;author&gt;Eglinton, G.&lt;/author&gt;&lt;author&gt;Green, J. C.&lt;/author&gt;&lt;/authors&gt;&lt;/contributors&gt;&lt;titles&gt;&lt;title&gt;LONG-CHAIN ALKENONES AND ALKYL ALKENOATES AND THE FOSSIL COCCOLITH RECORD OF MARINE-SEDIMENTS&lt;/title&gt;&lt;secondary-title&gt;Chemical Geology&lt;/secondary-title&gt;&lt;/titles&gt;&lt;periodical&gt;&lt;full-title&gt;Chemical Geology&lt;/full-title&gt;&lt;abbr-1&gt;Chem Geol&lt;/abbr-1&gt;&lt;/periodical&gt;&lt;pages&gt;349-375&lt;/pages&gt;&lt;volume&gt;88&lt;/volume&gt;&lt;number&gt;3-4&lt;/number&gt;&lt;dates&gt;&lt;year&gt;1990&lt;/year&gt;&lt;pub-dates&gt;&lt;date&gt;Nov&lt;/date&gt;&lt;/pub-dates&gt;&lt;/dates&gt;&lt;isbn&gt;0009-2541&lt;/isbn&gt;&lt;accession-num&gt;WOS:A1990EH09500009&lt;/accession-num&gt;&lt;urls&gt;&lt;related-urls&gt;&lt;url&gt;&amp;lt;Go to ISI&amp;gt;://WOS:A1990EH09500009&lt;/url&gt;&lt;/related-urls&gt;&lt;/urls&gt;&lt;electronic-resource-num&gt;10.1016/0009-2541(90)90098-r&lt;/electronic-resource-num&gt;&lt;/record&gt;&lt;/Cite&gt;&lt;/EndNote&gt;</w:delInstrText>
        </w:r>
        <w:r w:rsidRPr="0018302D" w:rsidDel="00FD1CDE">
          <w:rPr>
            <w:rFonts w:ascii="Cambria" w:hAnsi="Cambria" w:cs="Arial"/>
            <w:sz w:val="24"/>
            <w:szCs w:val="24"/>
          </w:rPr>
          <w:fldChar w:fldCharType="separate"/>
        </w:r>
        <w:r w:rsidRPr="0018302D" w:rsidDel="00FD1CDE">
          <w:rPr>
            <w:rFonts w:ascii="Cambria" w:hAnsi="Cambria" w:cs="Arial"/>
            <w:noProof/>
            <w:sz w:val="24"/>
            <w:szCs w:val="24"/>
          </w:rPr>
          <w:delText>[</w:delText>
        </w:r>
        <w:r w:rsidR="00FD1CDE" w:rsidDel="00FD1CDE">
          <w:fldChar w:fldCharType="begin"/>
        </w:r>
        <w:r w:rsidR="00FD1CDE" w:rsidDel="00FD1CDE">
          <w:delInstrText xml:space="preserve"> HYPERLINK \l "_ENREF_4" \o "Marlowe, 1990 #2157" </w:delInstrText>
        </w:r>
        <w:r w:rsidR="00FD1CDE" w:rsidDel="00FD1CDE">
          <w:fldChar w:fldCharType="separate"/>
        </w:r>
        <w:r w:rsidRPr="0018302D" w:rsidDel="00FD1CDE">
          <w:rPr>
            <w:rFonts w:ascii="Cambria" w:hAnsi="Cambria" w:cs="Arial"/>
            <w:i/>
            <w:noProof/>
            <w:sz w:val="24"/>
            <w:szCs w:val="24"/>
          </w:rPr>
          <w:delText>Marlowe et al.</w:delText>
        </w:r>
        <w:r w:rsidRPr="0018302D" w:rsidDel="00FD1CDE">
          <w:rPr>
            <w:rFonts w:ascii="Cambria" w:hAnsi="Cambria" w:cs="Arial"/>
            <w:noProof/>
            <w:sz w:val="24"/>
            <w:szCs w:val="24"/>
          </w:rPr>
          <w:delText>, 1990</w:delText>
        </w:r>
        <w:r w:rsidR="00FD1CDE" w:rsidDel="00FD1CDE">
          <w:rPr>
            <w:rFonts w:ascii="Cambria" w:hAnsi="Cambria" w:cs="Arial"/>
            <w:noProof/>
            <w:sz w:val="24"/>
            <w:szCs w:val="24"/>
          </w:rPr>
          <w:fldChar w:fldCharType="end"/>
        </w:r>
        <w:r w:rsidRPr="0018302D" w:rsidDel="00FD1CDE">
          <w:rPr>
            <w:rFonts w:ascii="Cambria" w:hAnsi="Cambria" w:cs="Arial"/>
            <w:noProof/>
            <w:sz w:val="24"/>
            <w:szCs w:val="24"/>
          </w:rPr>
          <w:delText>]</w:delText>
        </w:r>
        <w:r w:rsidRPr="0018302D" w:rsidDel="00FD1CDE">
          <w:rPr>
            <w:rFonts w:ascii="Cambria" w:hAnsi="Cambria" w:cs="Arial"/>
            <w:sz w:val="24"/>
            <w:szCs w:val="24"/>
          </w:rPr>
          <w:fldChar w:fldCharType="end"/>
        </w:r>
        <w:r w:rsidRPr="0018302D" w:rsidDel="00FD1CDE">
          <w:rPr>
            <w:rFonts w:ascii="Cambria" w:hAnsi="Cambria" w:cs="Arial"/>
            <w:sz w:val="24"/>
            <w:szCs w:val="24"/>
          </w:rPr>
          <w:delText>. Knowing the distribution of alkenones in a sediment core through time relates information on the evolution of sea surface temperature at that location. However, the prox</w:delText>
        </w:r>
        <w:r w:rsidR="001B1789" w:rsidDel="00FD1CDE">
          <w:rPr>
            <w:rFonts w:ascii="Cambria" w:hAnsi="Cambria" w:cs="Arial"/>
            <w:sz w:val="24"/>
            <w:szCs w:val="24"/>
          </w:rPr>
          <w:delText>y’s</w:delText>
        </w:r>
        <w:r w:rsidRPr="0018302D" w:rsidDel="00FD1CDE">
          <w:rPr>
            <w:rFonts w:ascii="Cambria" w:hAnsi="Cambria" w:cs="Arial"/>
            <w:sz w:val="24"/>
            <w:szCs w:val="24"/>
          </w:rPr>
          <w:delText xml:space="preserve"> utility depends on confident and accurate quantification of alkenones in samples, and thus</w:delText>
        </w:r>
        <w:r w:rsidR="001B1789" w:rsidDel="00FD1CDE">
          <w:rPr>
            <w:rFonts w:ascii="Cambria" w:hAnsi="Cambria" w:cs="Arial"/>
            <w:sz w:val="24"/>
            <w:szCs w:val="24"/>
          </w:rPr>
          <w:delText>,</w:delText>
        </w:r>
        <w:r w:rsidRPr="0018302D" w:rsidDel="00FD1CDE">
          <w:rPr>
            <w:rFonts w:ascii="Cambria" w:hAnsi="Cambria" w:cs="Arial"/>
            <w:sz w:val="24"/>
            <w:szCs w:val="24"/>
          </w:rPr>
          <w:delText xml:space="preserve"> removing FAMEs is often an important step in determination of the U</w:delText>
        </w:r>
        <w:r w:rsidRPr="0018302D" w:rsidDel="00FD1CDE">
          <w:rPr>
            <w:rFonts w:ascii="Cambria" w:hAnsi="Cambria" w:cs="Arial"/>
            <w:sz w:val="24"/>
            <w:szCs w:val="24"/>
            <w:vertAlign w:val="superscript"/>
          </w:rPr>
          <w:delText>k’</w:delText>
        </w:r>
        <w:r w:rsidRPr="0018302D" w:rsidDel="00FD1CDE">
          <w:rPr>
            <w:rFonts w:ascii="Cambria" w:hAnsi="Cambria" w:cs="Arial"/>
            <w:sz w:val="24"/>
            <w:szCs w:val="24"/>
            <w:vertAlign w:val="subscript"/>
          </w:rPr>
          <w:delText xml:space="preserve">37 </w:delText>
        </w:r>
        <w:r w:rsidRPr="0018302D" w:rsidDel="00FD1CDE">
          <w:rPr>
            <w:rFonts w:ascii="Cambria" w:hAnsi="Cambria" w:cs="Arial"/>
            <w:sz w:val="24"/>
            <w:szCs w:val="24"/>
          </w:rPr>
          <w:delText>ratio.</w:delText>
        </w:r>
      </w:del>
    </w:p>
    <w:p w14:paraId="3C4BDB5F" w14:textId="77777777" w:rsidR="00AF2FBD" w:rsidRPr="0018302D" w:rsidRDefault="00AF2FBD" w:rsidP="002B14E3">
      <w:pPr>
        <w:spacing w:after="0" w:line="276" w:lineRule="auto"/>
        <w:rPr>
          <w:rFonts w:ascii="Cambria" w:hAnsi="Cambria" w:cs="Arial"/>
          <w:sz w:val="24"/>
          <w:szCs w:val="24"/>
        </w:rPr>
      </w:pPr>
    </w:p>
    <w:p w14:paraId="452BB250" w14:textId="77777777" w:rsidR="00D87577" w:rsidRPr="0018302D" w:rsidRDefault="00D87577" w:rsidP="002B14E3">
      <w:pPr>
        <w:spacing w:after="0" w:line="276" w:lineRule="auto"/>
        <w:rPr>
          <w:rFonts w:ascii="Cambria" w:hAnsi="Cambria" w:cs="Arial"/>
          <w:b/>
          <w:sz w:val="28"/>
          <w:szCs w:val="24"/>
        </w:rPr>
      </w:pPr>
      <w:r w:rsidRPr="0018302D">
        <w:rPr>
          <w:rFonts w:ascii="Cambria" w:hAnsi="Cambria" w:cs="Arial"/>
          <w:b/>
          <w:sz w:val="28"/>
          <w:szCs w:val="24"/>
        </w:rPr>
        <w:t>Legend:</w:t>
      </w:r>
    </w:p>
    <w:p w14:paraId="386488FF" w14:textId="3040D547" w:rsidR="00D87577" w:rsidRPr="000E43B4" w:rsidRDefault="0018302D" w:rsidP="002B14E3">
      <w:pPr>
        <w:spacing w:after="0" w:line="276" w:lineRule="auto"/>
        <w:rPr>
          <w:ins w:id="214" w:author="Jeff Salacup" w:date="2015-06-11T10:37:00Z"/>
          <w:rFonts w:ascii="Cambria" w:hAnsi="Cambria" w:cs="Arial"/>
          <w:sz w:val="24"/>
          <w:szCs w:val="24"/>
        </w:rPr>
      </w:pPr>
      <w:r w:rsidRPr="00EA0266">
        <w:rPr>
          <w:rFonts w:ascii="Cambria" w:hAnsi="Cambria" w:cs="Arial"/>
          <w:sz w:val="24"/>
          <w:szCs w:val="24"/>
        </w:rPr>
        <w:t>Figure 1:</w:t>
      </w:r>
      <w:r w:rsidR="00923672" w:rsidRPr="00EA0266">
        <w:rPr>
          <w:rFonts w:ascii="Cambria" w:hAnsi="Cambria" w:cs="Arial"/>
          <w:sz w:val="24"/>
          <w:szCs w:val="24"/>
        </w:rPr>
        <w:t xml:space="preserve"> </w:t>
      </w:r>
      <w:ins w:id="215" w:author="Jacob Roundy" w:date="2015-06-11T11:21:00Z">
        <w:r w:rsidR="00EA0266" w:rsidRPr="00176336">
          <w:rPr>
            <w:rFonts w:ascii="Cambria" w:hAnsi="Cambria" w:cs="Arial"/>
            <w:sz w:val="24"/>
            <w:szCs w:val="24"/>
          </w:rPr>
          <w:t>A chromatogram showing the separation of different chemical constituents over time and their relative concentration (area under the curve). Co-e</w:t>
        </w:r>
      </w:ins>
      <w:ins w:id="216" w:author="Jacob Roundy" w:date="2015-06-11T11:26:00Z">
        <w:r w:rsidR="00EA0266">
          <w:rPr>
            <w:rFonts w:ascii="Cambria" w:hAnsi="Cambria" w:cs="Arial"/>
            <w:sz w:val="24"/>
            <w:szCs w:val="24"/>
          </w:rPr>
          <w:t>l</w:t>
        </w:r>
      </w:ins>
      <w:ins w:id="217" w:author="Jacob Roundy" w:date="2015-06-11T11:21:00Z">
        <w:r w:rsidR="00EA0266" w:rsidRPr="00EA0266">
          <w:rPr>
            <w:rFonts w:ascii="Cambria" w:hAnsi="Cambria" w:cs="Arial"/>
            <w:sz w:val="24"/>
            <w:szCs w:val="24"/>
          </w:rPr>
          <w:t>uting and separated peaks are shown.</w:t>
        </w:r>
      </w:ins>
    </w:p>
    <w:p w14:paraId="48D7BDB7" w14:textId="77777777" w:rsidR="00EA0266" w:rsidRPr="00EA0266" w:rsidRDefault="00EA0266" w:rsidP="002B14E3">
      <w:pPr>
        <w:spacing w:after="0" w:line="276" w:lineRule="auto"/>
        <w:rPr>
          <w:ins w:id="218" w:author="Jacob Roundy" w:date="2015-06-11T11:22:00Z"/>
          <w:rFonts w:ascii="Cambria" w:hAnsi="Cambria" w:cs="Arial"/>
          <w:sz w:val="24"/>
          <w:szCs w:val="24"/>
        </w:rPr>
      </w:pPr>
    </w:p>
    <w:p w14:paraId="477AFC7A" w14:textId="6B1134D6" w:rsidR="00A752B0" w:rsidRPr="00EA0266" w:rsidRDefault="00A752B0" w:rsidP="002B14E3">
      <w:pPr>
        <w:spacing w:after="0" w:line="276" w:lineRule="auto"/>
        <w:rPr>
          <w:rFonts w:ascii="Cambria" w:hAnsi="Cambria" w:cs="Arial"/>
          <w:sz w:val="24"/>
          <w:szCs w:val="24"/>
        </w:rPr>
      </w:pPr>
      <w:ins w:id="219" w:author="Jeff Salacup" w:date="2015-06-11T10:37:00Z">
        <w:r w:rsidRPr="00EA0266">
          <w:rPr>
            <w:rFonts w:ascii="Cambria" w:hAnsi="Cambria" w:cs="Arial"/>
            <w:sz w:val="24"/>
            <w:szCs w:val="24"/>
          </w:rPr>
          <w:t>Figure 2</w:t>
        </w:r>
      </w:ins>
      <w:ins w:id="220" w:author="Jacob Roundy" w:date="2015-06-11T11:22:00Z">
        <w:r w:rsidR="00EA0266" w:rsidRPr="00EA0266">
          <w:rPr>
            <w:rFonts w:ascii="Cambria" w:hAnsi="Cambria" w:cs="Arial"/>
            <w:sz w:val="24"/>
            <w:szCs w:val="24"/>
          </w:rPr>
          <w:t>:</w:t>
        </w:r>
      </w:ins>
      <w:ins w:id="221" w:author="Jeff Salacup" w:date="2015-06-11T10:37:00Z">
        <w:del w:id="222" w:author="Jacob Roundy" w:date="2015-06-11T11:22:00Z">
          <w:r w:rsidRPr="00EA0266" w:rsidDel="00EA0266">
            <w:rPr>
              <w:rFonts w:ascii="Cambria" w:hAnsi="Cambria" w:cs="Arial"/>
              <w:sz w:val="24"/>
              <w:szCs w:val="24"/>
            </w:rPr>
            <w:delText>.</w:delText>
          </w:r>
        </w:del>
        <w:r w:rsidRPr="00EA0266">
          <w:rPr>
            <w:rFonts w:ascii="Cambria" w:hAnsi="Cambria" w:cs="Arial"/>
            <w:sz w:val="24"/>
            <w:szCs w:val="24"/>
          </w:rPr>
          <w:t xml:space="preserve"> </w:t>
        </w:r>
      </w:ins>
      <w:ins w:id="223" w:author="Jeff Salacup" w:date="2015-06-11T10:38:00Z">
        <w:r w:rsidRPr="00EA0266">
          <w:rPr>
            <w:rFonts w:ascii="Cambria" w:hAnsi="Cambria" w:cs="Arial"/>
            <w:sz w:val="24"/>
            <w:szCs w:val="24"/>
          </w:rPr>
          <w:t xml:space="preserve">The chemical structures of an </w:t>
        </w:r>
        <w:proofErr w:type="spellStart"/>
        <w:r w:rsidRPr="00EA0266">
          <w:rPr>
            <w:rFonts w:ascii="Cambria" w:hAnsi="Cambria" w:cs="Arial"/>
            <w:sz w:val="24"/>
            <w:szCs w:val="24"/>
          </w:rPr>
          <w:t>alkenone</w:t>
        </w:r>
        <w:proofErr w:type="spellEnd"/>
        <w:r w:rsidRPr="00EA0266">
          <w:rPr>
            <w:rFonts w:ascii="Cambria" w:hAnsi="Cambria" w:cs="Arial"/>
            <w:sz w:val="24"/>
            <w:szCs w:val="24"/>
          </w:rPr>
          <w:t xml:space="preserve"> with 37 carbon atoms and two double bonds (top) and its associated </w:t>
        </w:r>
      </w:ins>
      <w:proofErr w:type="spellStart"/>
      <w:ins w:id="224" w:author="Jeff Salacup" w:date="2015-06-11T10:39:00Z">
        <w:r w:rsidR="008367DC" w:rsidRPr="00EA0266">
          <w:rPr>
            <w:rFonts w:ascii="Cambria" w:hAnsi="Cambria" w:cs="Arial"/>
            <w:sz w:val="24"/>
            <w:szCs w:val="24"/>
          </w:rPr>
          <w:t>alkenoate</w:t>
        </w:r>
        <w:proofErr w:type="spellEnd"/>
        <w:r w:rsidR="008367DC" w:rsidRPr="00EA0266">
          <w:rPr>
            <w:rFonts w:ascii="Cambria" w:hAnsi="Cambria" w:cs="Arial"/>
            <w:sz w:val="24"/>
            <w:szCs w:val="24"/>
          </w:rPr>
          <w:t xml:space="preserve"> FAME</w:t>
        </w:r>
        <w:r w:rsidR="004E4164" w:rsidRPr="00EA0266">
          <w:rPr>
            <w:rFonts w:ascii="Cambria" w:hAnsi="Cambria" w:cs="Arial"/>
            <w:sz w:val="24"/>
            <w:szCs w:val="24"/>
          </w:rPr>
          <w:t xml:space="preserve"> (bottom)</w:t>
        </w:r>
        <w:r w:rsidR="008367DC" w:rsidRPr="00EA0266">
          <w:rPr>
            <w:rFonts w:ascii="Cambria" w:hAnsi="Cambria" w:cs="Arial"/>
            <w:sz w:val="24"/>
            <w:szCs w:val="24"/>
          </w:rPr>
          <w:t>.</w:t>
        </w:r>
      </w:ins>
    </w:p>
    <w:p w14:paraId="03E861A0" w14:textId="77777777" w:rsidR="00345AD9" w:rsidRPr="00176336" w:rsidRDefault="00345AD9" w:rsidP="002B14E3">
      <w:pPr>
        <w:spacing w:after="0" w:line="276" w:lineRule="auto"/>
        <w:rPr>
          <w:rFonts w:ascii="Cambria" w:hAnsi="Cambria" w:cs="Arial"/>
          <w:sz w:val="24"/>
          <w:szCs w:val="24"/>
        </w:rPr>
      </w:pPr>
    </w:p>
    <w:p w14:paraId="04F5F971" w14:textId="1622DF4B" w:rsidR="00345AD9" w:rsidRPr="000E43B4" w:rsidDel="00EA0266" w:rsidRDefault="00345AD9" w:rsidP="002B14E3">
      <w:pPr>
        <w:spacing w:after="0" w:line="276" w:lineRule="auto"/>
        <w:rPr>
          <w:del w:id="225" w:author="Jacob Roundy" w:date="2015-06-11T11:21:00Z"/>
          <w:rFonts w:ascii="Cambria" w:hAnsi="Cambria" w:cs="Arial"/>
          <w:sz w:val="24"/>
          <w:szCs w:val="24"/>
        </w:rPr>
      </w:pPr>
      <w:commentRangeStart w:id="226"/>
      <w:r w:rsidRPr="00176336">
        <w:rPr>
          <w:rFonts w:ascii="Cambria" w:hAnsi="Cambria" w:cs="Arial"/>
          <w:sz w:val="24"/>
          <w:szCs w:val="24"/>
        </w:rPr>
        <w:t xml:space="preserve">Figure </w:t>
      </w:r>
      <w:commentRangeEnd w:id="226"/>
      <w:r w:rsidR="00EA0266" w:rsidRPr="00176336">
        <w:rPr>
          <w:rStyle w:val="CommentReference"/>
          <w:rFonts w:ascii="Cambria" w:hAnsi="Cambria"/>
          <w:sz w:val="24"/>
          <w:szCs w:val="24"/>
        </w:rPr>
        <w:commentReference w:id="226"/>
      </w:r>
      <w:ins w:id="228" w:author="Jeff Salacup" w:date="2015-06-11T10:33:00Z">
        <w:r w:rsidR="00A752B0" w:rsidRPr="00EA0266">
          <w:rPr>
            <w:rFonts w:ascii="Cambria" w:hAnsi="Cambria" w:cs="Arial"/>
            <w:sz w:val="24"/>
            <w:szCs w:val="24"/>
          </w:rPr>
          <w:t>3</w:t>
        </w:r>
      </w:ins>
      <w:del w:id="229" w:author="Jeff Salacup" w:date="2015-06-11T10:33:00Z">
        <w:r w:rsidRPr="00EA0266" w:rsidDel="00A752B0">
          <w:rPr>
            <w:rFonts w:ascii="Cambria" w:hAnsi="Cambria" w:cs="Arial"/>
            <w:sz w:val="24"/>
            <w:szCs w:val="24"/>
          </w:rPr>
          <w:delText>2</w:delText>
        </w:r>
      </w:del>
      <w:r w:rsidRPr="00EA0266">
        <w:rPr>
          <w:rFonts w:ascii="Cambria" w:hAnsi="Cambria" w:cs="Arial"/>
          <w:sz w:val="24"/>
          <w:szCs w:val="24"/>
        </w:rPr>
        <w:t>:</w:t>
      </w:r>
      <w:r w:rsidR="00A218AC" w:rsidRPr="00EA0266">
        <w:rPr>
          <w:rFonts w:ascii="Cambria" w:hAnsi="Cambria" w:cs="Arial"/>
          <w:sz w:val="24"/>
          <w:szCs w:val="24"/>
        </w:rPr>
        <w:t xml:space="preserve"> </w:t>
      </w:r>
      <w:ins w:id="230" w:author="Jacob Roundy" w:date="2015-06-11T11:21:00Z">
        <w:r w:rsidR="00EA0266" w:rsidRPr="00176336">
          <w:rPr>
            <w:rFonts w:ascii="Cambria" w:hAnsi="Cambria" w:cs="Arial"/>
            <w:sz w:val="24"/>
            <w:szCs w:val="24"/>
          </w:rPr>
          <w:t xml:space="preserve">A schematic of the saponification of </w:t>
        </w:r>
        <w:proofErr w:type="spellStart"/>
        <w:r w:rsidR="00EA0266" w:rsidRPr="00176336">
          <w:rPr>
            <w:rFonts w:ascii="Cambria" w:hAnsi="Cambria" w:cs="Arial"/>
            <w:sz w:val="24"/>
            <w:szCs w:val="24"/>
          </w:rPr>
          <w:t>palmitic</w:t>
        </w:r>
        <w:proofErr w:type="spellEnd"/>
        <w:r w:rsidR="00EA0266" w:rsidRPr="00176336">
          <w:rPr>
            <w:rFonts w:ascii="Cambria" w:hAnsi="Cambria" w:cs="Arial"/>
            <w:sz w:val="24"/>
            <w:szCs w:val="24"/>
          </w:rPr>
          <w:t xml:space="preserve"> acid using potassium hydroxide (KOH) to increase the rate of hydrolysis</w:t>
        </w:r>
      </w:ins>
      <w:r w:rsidRPr="000E43B4">
        <w:rPr>
          <w:rFonts w:ascii="Cambria" w:hAnsi="Cambria" w:cs="Arial"/>
          <w:sz w:val="24"/>
          <w:szCs w:val="24"/>
        </w:rPr>
        <w:t xml:space="preserve"> </w:t>
      </w:r>
      <w:r w:rsidR="00DF7FC8" w:rsidRPr="000E43B4">
        <w:rPr>
          <w:rFonts w:ascii="Cambria" w:hAnsi="Cambria" w:cs="Arial"/>
          <w:sz w:val="24"/>
          <w:szCs w:val="24"/>
        </w:rPr>
        <w:t>(</w:t>
      </w:r>
      <w:r w:rsidRPr="000E43B4">
        <w:rPr>
          <w:rFonts w:ascii="Cambria" w:hAnsi="Cambria" w:cs="Arial"/>
          <w:sz w:val="24"/>
          <w:szCs w:val="24"/>
        </w:rPr>
        <w:t>http://www.mpbio.com/</w:t>
      </w:r>
      <w:r w:rsidR="00DF7FC8" w:rsidRPr="000E43B4">
        <w:rPr>
          <w:rFonts w:ascii="Cambria" w:hAnsi="Cambria" w:cs="Arial"/>
          <w:sz w:val="24"/>
          <w:szCs w:val="24"/>
        </w:rPr>
        <w:t>).</w:t>
      </w:r>
    </w:p>
    <w:p w14:paraId="6B6F0E02" w14:textId="07266A27" w:rsidR="0018302D" w:rsidRPr="0018302D" w:rsidDel="00EA0266" w:rsidRDefault="0018302D" w:rsidP="002B14E3">
      <w:pPr>
        <w:spacing w:after="0" w:line="276" w:lineRule="auto"/>
        <w:rPr>
          <w:del w:id="231" w:author="Jacob Roundy" w:date="2015-06-11T11:21:00Z"/>
          <w:rFonts w:ascii="Cambria" w:hAnsi="Cambria" w:cs="Arial"/>
          <w:sz w:val="24"/>
          <w:szCs w:val="24"/>
        </w:rPr>
      </w:pPr>
    </w:p>
    <w:p w14:paraId="1E795824" w14:textId="7282776F" w:rsidR="00D87577" w:rsidRPr="0018302D" w:rsidRDefault="00D87577" w:rsidP="007C7B60">
      <w:pPr>
        <w:spacing w:after="0" w:line="276" w:lineRule="auto"/>
        <w:rPr>
          <w:rFonts w:ascii="Cambria" w:hAnsi="Cambria" w:cs="Arial"/>
          <w:b/>
          <w:sz w:val="28"/>
          <w:szCs w:val="24"/>
        </w:rPr>
      </w:pPr>
    </w:p>
    <w:sectPr w:rsidR="00D87577" w:rsidRPr="0018302D">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oVE JoVE" w:date="2015-05-22T10:29:00Z" w:initials="JJ">
    <w:p w14:paraId="4BB7FD80" w14:textId="14F3E4E8" w:rsidR="00FD1CDE" w:rsidRDefault="00FD1CDE">
      <w:pPr>
        <w:pStyle w:val="CommentText"/>
      </w:pPr>
      <w:r>
        <w:rPr>
          <w:rStyle w:val="CommentReference"/>
        </w:rPr>
        <w:annotationRef/>
      </w:r>
      <w:r>
        <w:t xml:space="preserve">The principles of the separation will be touch upon in the analysis videos, so this manuscript needs to focus on saponification and FAMEs. Provide more detail on the saponification process, and why FAMEs inhibit the analysis of the </w:t>
      </w:r>
      <w:proofErr w:type="spellStart"/>
      <w:r>
        <w:t>alkenones</w:t>
      </w:r>
      <w:proofErr w:type="spellEnd"/>
      <w:r>
        <w:t>.</w:t>
      </w:r>
    </w:p>
  </w:comment>
  <w:comment w:id="75" w:author="JoVE JoVE" w:date="2015-05-22T08:53:00Z" w:initials="JJ">
    <w:p w14:paraId="42EF5663" w14:textId="18096A1E" w:rsidR="00FD1CDE" w:rsidRDefault="00FD1CDE">
      <w:pPr>
        <w:pStyle w:val="CommentText"/>
      </w:pPr>
      <w:r>
        <w:rPr>
          <w:rStyle w:val="CommentReference"/>
        </w:rPr>
        <w:annotationRef/>
      </w:r>
      <w:r>
        <w:t xml:space="preserve">Do you do anything to counteract KOH’s hygroscopic tendencies? </w:t>
      </w:r>
    </w:p>
  </w:comment>
  <w:comment w:id="76" w:author="Jeff Salacup" w:date="2015-06-10T13:47:00Z" w:initials="JS">
    <w:p w14:paraId="44681FF8" w14:textId="7462FC1B" w:rsidR="00FD1CDE" w:rsidRDefault="00FD1CDE">
      <w:pPr>
        <w:pStyle w:val="CommentText"/>
      </w:pPr>
      <w:r>
        <w:rPr>
          <w:rStyle w:val="CommentReference"/>
        </w:rPr>
        <w:annotationRef/>
      </w:r>
      <w:r>
        <w:t>KOH pellets are kept in a plastic jug with our other basic reagents. No special care.</w:t>
      </w:r>
    </w:p>
  </w:comment>
  <w:comment w:id="77" w:author="JoVE JoVE" w:date="2015-05-22T10:24:00Z" w:initials="JJ">
    <w:p w14:paraId="52A87F57" w14:textId="39E09E97" w:rsidR="00FD1CDE" w:rsidRDefault="00FD1CDE">
      <w:pPr>
        <w:pStyle w:val="CommentText"/>
      </w:pPr>
      <w:r>
        <w:rPr>
          <w:rStyle w:val="CommentReference"/>
        </w:rPr>
        <w:annotationRef/>
      </w:r>
      <w:r>
        <w:t xml:space="preserve">What is the purpose for the </w:t>
      </w:r>
      <w:proofErr w:type="spellStart"/>
      <w:r>
        <w:t>MeOH</w:t>
      </w:r>
      <w:proofErr w:type="spellEnd"/>
      <w:r>
        <w:t>? Does it help keep the biomolecules in solution?</w:t>
      </w:r>
    </w:p>
  </w:comment>
  <w:comment w:id="78" w:author="Jeff Salacup" w:date="2015-06-10T13:49:00Z" w:initials="JS">
    <w:p w14:paraId="0697640D" w14:textId="212DFB9D" w:rsidR="00FD1CDE" w:rsidRDefault="00FD1CDE">
      <w:pPr>
        <w:pStyle w:val="CommentText"/>
      </w:pPr>
      <w:r>
        <w:rPr>
          <w:rStyle w:val="CommentReference"/>
        </w:rPr>
        <w:annotationRef/>
      </w:r>
      <w:r>
        <w:t>Yep. I’ve said that now.</w:t>
      </w:r>
    </w:p>
  </w:comment>
  <w:comment w:id="85" w:author="JoVE JoVE" w:date="2015-05-22T09:19:00Z" w:initials="JJ">
    <w:p w14:paraId="255FB17B" w14:textId="2CE4872E" w:rsidR="00FD1CDE" w:rsidRDefault="00FD1CDE">
      <w:pPr>
        <w:pStyle w:val="CommentText"/>
      </w:pPr>
      <w:r>
        <w:rPr>
          <w:rStyle w:val="CommentReference"/>
        </w:rPr>
        <w:annotationRef/>
      </w:r>
      <w:r>
        <w:t>Go into more detail on how the Na inhibits the reverse reaction.</w:t>
      </w:r>
    </w:p>
  </w:comment>
  <w:comment w:id="86" w:author="Jeff Salacup" w:date="2015-06-10T13:49:00Z" w:initials="JS">
    <w:p w14:paraId="7C1A7FE9" w14:textId="75C39298" w:rsidR="00FD1CDE" w:rsidRDefault="00FD1CDE">
      <w:pPr>
        <w:pStyle w:val="CommentText"/>
      </w:pPr>
      <w:r>
        <w:rPr>
          <w:rStyle w:val="CommentReference"/>
        </w:rPr>
        <w:annotationRef/>
      </w:r>
      <w:r>
        <w:t>Upon further research,</w:t>
      </w:r>
      <w:r w:rsidR="000E43B4">
        <w:t xml:space="preserve"> </w:t>
      </w:r>
      <w:r>
        <w:t xml:space="preserve">the salt is actually added to help the analyst. It keeps the interface between the aqueous and organic phase (to be added) from foaming. This helps the analyst pipette </w:t>
      </w:r>
      <w:r w:rsidR="00A752B0">
        <w:t xml:space="preserve">away the supernatant hexane. </w:t>
      </w:r>
    </w:p>
  </w:comment>
  <w:comment w:id="93" w:author="JoVE JoVE" w:date="2015-05-22T09:42:00Z" w:initials="JJ">
    <w:p w14:paraId="005D9592" w14:textId="41A64558" w:rsidR="00FD1CDE" w:rsidRDefault="00FD1CDE">
      <w:pPr>
        <w:pStyle w:val="CommentText"/>
      </w:pPr>
      <w:r>
        <w:rPr>
          <w:rStyle w:val="CommentReference"/>
        </w:rPr>
        <w:annotationRef/>
      </w:r>
      <w:r>
        <w:t>As a way to give this video some sense of conclusion, can you run the TLE pre- and post-saponification and provide the chromatograms, to demonstrate the reaction took place?</w:t>
      </w:r>
    </w:p>
  </w:comment>
  <w:comment w:id="94" w:author="Jeff Salacup" w:date="2015-06-10T13:55:00Z" w:initials="JS">
    <w:p w14:paraId="33701F99" w14:textId="00F1CCF3" w:rsidR="00FD1CDE" w:rsidRDefault="00FD1CDE">
      <w:pPr>
        <w:pStyle w:val="CommentText"/>
      </w:pPr>
      <w:r>
        <w:rPr>
          <w:rStyle w:val="CommentReference"/>
        </w:rPr>
        <w:annotationRef/>
      </w:r>
      <w:r>
        <w:t>I can definitely do this. It may take a few weeks to get this to you…</w:t>
      </w:r>
    </w:p>
  </w:comment>
  <w:comment w:id="97" w:author="JoVE JoVE" w:date="2015-05-22T09:37:00Z" w:initials="JJ">
    <w:p w14:paraId="09A1B935" w14:textId="7E4D8F94" w:rsidR="00FD1CDE" w:rsidRDefault="00FD1CDE">
      <w:pPr>
        <w:pStyle w:val="CommentText"/>
      </w:pPr>
      <w:r>
        <w:rPr>
          <w:rStyle w:val="CommentReference"/>
        </w:rPr>
        <w:annotationRef/>
      </w:r>
      <w:r>
        <w:t>Why? Is it still a co-eluting issue, or something else?</w:t>
      </w:r>
    </w:p>
  </w:comment>
  <w:comment w:id="136" w:author="JoVE JoVE" w:date="2015-05-22T10:19:00Z" w:initials="JJ">
    <w:p w14:paraId="34BBF879" w14:textId="7FE860CB" w:rsidR="00FD1CDE" w:rsidRDefault="00FD1CDE">
      <w:pPr>
        <w:pStyle w:val="CommentText"/>
      </w:pPr>
      <w:r>
        <w:rPr>
          <w:rStyle w:val="CommentReference"/>
        </w:rPr>
        <w:annotationRef/>
      </w:r>
      <w:r>
        <w:t xml:space="preserve">The bulk of this section applies to the entire 8-video collection. Provide saponification-specific applications. What are some other uses of saponification in organic geochemistry? What other complex samples rely on moving the </w:t>
      </w:r>
      <w:proofErr w:type="spellStart"/>
      <w:r w:rsidRPr="0018302D">
        <w:rPr>
          <w:rFonts w:ascii="Cambria" w:hAnsi="Cambria" w:cs="Arial"/>
          <w:sz w:val="24"/>
          <w:szCs w:val="24"/>
        </w:rPr>
        <w:t>alkenoate</w:t>
      </w:r>
      <w:proofErr w:type="spellEnd"/>
      <w:r>
        <w:rPr>
          <w:rFonts w:ascii="Cambria" w:hAnsi="Cambria" w:cs="Arial"/>
          <w:sz w:val="24"/>
          <w:szCs w:val="24"/>
        </w:rPr>
        <w:t xml:space="preserve"> peak?</w:t>
      </w:r>
    </w:p>
  </w:comment>
  <w:comment w:id="226" w:author="Jacob Roundy" w:date="2015-06-11T11:25:00Z" w:initials="JR">
    <w:p w14:paraId="6C252451" w14:textId="4BF98314" w:rsidR="00EA0266" w:rsidRDefault="00EA0266">
      <w:pPr>
        <w:pStyle w:val="CommentText"/>
      </w:pPr>
      <w:r>
        <w:rPr>
          <w:rStyle w:val="CommentReference"/>
        </w:rPr>
        <w:annotationRef/>
      </w:r>
      <w:r>
        <w:t>The first image w</w:t>
      </w:r>
      <w:r w:rsidR="00010FA3">
        <w:t xml:space="preserve">as </w:t>
      </w:r>
      <w:r>
        <w:t xml:space="preserve">created by the author, but Figure </w:t>
      </w:r>
      <w:r w:rsidR="00010FA3">
        <w:t xml:space="preserve">2 and </w:t>
      </w:r>
      <w:bookmarkStart w:id="227" w:name="_GoBack"/>
      <w:bookmarkEnd w:id="227"/>
      <w:r>
        <w:t>3 will need to be recreated (I had trouble finding rights information on the website provided, so better safe than sorry).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B7FD80" w15:done="0"/>
  <w15:commentEx w15:paraId="42EF5663" w15:done="0"/>
  <w15:commentEx w15:paraId="44681FF8" w15:paraIdParent="42EF5663" w15:done="0"/>
  <w15:commentEx w15:paraId="52A87F57" w15:done="0"/>
  <w15:commentEx w15:paraId="0697640D" w15:paraIdParent="52A87F57" w15:done="0"/>
  <w15:commentEx w15:paraId="255FB17B" w15:done="0"/>
  <w15:commentEx w15:paraId="7C1A7FE9" w15:paraIdParent="255FB17B" w15:done="0"/>
  <w15:commentEx w15:paraId="005D9592" w15:done="0"/>
  <w15:commentEx w15:paraId="33701F99" w15:paraIdParent="005D9592" w15:done="0"/>
  <w15:commentEx w15:paraId="09A1B935" w15:done="0"/>
  <w15:commentEx w15:paraId="34BBF879" w15:done="0"/>
  <w15:commentEx w15:paraId="6C25245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F50CF7"/>
    <w:multiLevelType w:val="multilevel"/>
    <w:tmpl w:val="EDEE7BEA"/>
    <w:lvl w:ilvl="0">
      <w:start w:val="1"/>
      <w:numFmt w:val="decimal"/>
      <w:lvlText w:val="%1."/>
      <w:lvlJc w:val="left"/>
      <w:pPr>
        <w:ind w:left="360" w:hanging="360"/>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1656" w:hanging="936"/>
      </w:pPr>
      <w:rPr>
        <w:rFonts w:hint="default"/>
      </w:rPr>
    </w:lvl>
    <w:lvl w:ilvl="3">
      <w:start w:val="1"/>
      <w:numFmt w:val="decimal"/>
      <w:suff w:val="space"/>
      <w:lvlText w:val="%1.%2.%3.%4."/>
      <w:lvlJc w:val="left"/>
      <w:pPr>
        <w:ind w:left="2304" w:hanging="1224"/>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 Salacup">
    <w15:presenceInfo w15:providerId="Windows Live" w15:userId="3bfdb66d9c62deb9"/>
  </w15:person>
  <w15:person w15:author="Dennis McGonagle">
    <w15:presenceInfo w15:providerId="None" w15:userId="Dennis McGonagle"/>
  </w15:person>
  <w15:person w15:author="Jacob Roundy">
    <w15:presenceInfo w15:providerId="None" w15:userId="Jacob Round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577"/>
    <w:rsid w:val="00010F72"/>
    <w:rsid w:val="00010FA3"/>
    <w:rsid w:val="00031CEF"/>
    <w:rsid w:val="000507DA"/>
    <w:rsid w:val="000C0FF4"/>
    <w:rsid w:val="000C7FB0"/>
    <w:rsid w:val="000E43B4"/>
    <w:rsid w:val="0017228F"/>
    <w:rsid w:val="00176336"/>
    <w:rsid w:val="0018302D"/>
    <w:rsid w:val="0019274B"/>
    <w:rsid w:val="00197B15"/>
    <w:rsid w:val="001B1789"/>
    <w:rsid w:val="001E78C5"/>
    <w:rsid w:val="00230915"/>
    <w:rsid w:val="002771FD"/>
    <w:rsid w:val="00297ED3"/>
    <w:rsid w:val="002B14E3"/>
    <w:rsid w:val="002C5C83"/>
    <w:rsid w:val="00345AD9"/>
    <w:rsid w:val="003D2DB0"/>
    <w:rsid w:val="003E78A3"/>
    <w:rsid w:val="004E4164"/>
    <w:rsid w:val="004F1FC8"/>
    <w:rsid w:val="00534B29"/>
    <w:rsid w:val="00542875"/>
    <w:rsid w:val="0057768A"/>
    <w:rsid w:val="005A3830"/>
    <w:rsid w:val="006D05AF"/>
    <w:rsid w:val="007749BA"/>
    <w:rsid w:val="00777BE6"/>
    <w:rsid w:val="00782B9C"/>
    <w:rsid w:val="007A7493"/>
    <w:rsid w:val="007C67AA"/>
    <w:rsid w:val="007C7B60"/>
    <w:rsid w:val="008175D6"/>
    <w:rsid w:val="008367DC"/>
    <w:rsid w:val="00865FB6"/>
    <w:rsid w:val="0089310A"/>
    <w:rsid w:val="008C075A"/>
    <w:rsid w:val="008E7AE5"/>
    <w:rsid w:val="00905050"/>
    <w:rsid w:val="00923672"/>
    <w:rsid w:val="009275A7"/>
    <w:rsid w:val="009634EC"/>
    <w:rsid w:val="00977EE6"/>
    <w:rsid w:val="00980FB4"/>
    <w:rsid w:val="00991E6A"/>
    <w:rsid w:val="009B1EEB"/>
    <w:rsid w:val="00A171DA"/>
    <w:rsid w:val="00A218AC"/>
    <w:rsid w:val="00A53FB0"/>
    <w:rsid w:val="00A548D2"/>
    <w:rsid w:val="00A752B0"/>
    <w:rsid w:val="00AF2FBD"/>
    <w:rsid w:val="00B21EE9"/>
    <w:rsid w:val="00B254DE"/>
    <w:rsid w:val="00B6253C"/>
    <w:rsid w:val="00BF3F21"/>
    <w:rsid w:val="00C01A4A"/>
    <w:rsid w:val="00C4073A"/>
    <w:rsid w:val="00CC3A30"/>
    <w:rsid w:val="00CC77C2"/>
    <w:rsid w:val="00CE7E26"/>
    <w:rsid w:val="00D01DC0"/>
    <w:rsid w:val="00D4575E"/>
    <w:rsid w:val="00D87577"/>
    <w:rsid w:val="00D93EA8"/>
    <w:rsid w:val="00DC0DF7"/>
    <w:rsid w:val="00DF7FC8"/>
    <w:rsid w:val="00E03F4A"/>
    <w:rsid w:val="00E82E36"/>
    <w:rsid w:val="00EA0266"/>
    <w:rsid w:val="00EB2030"/>
    <w:rsid w:val="00EB2791"/>
    <w:rsid w:val="00F328C5"/>
    <w:rsid w:val="00FC4606"/>
    <w:rsid w:val="00FD1CDE"/>
    <w:rsid w:val="00FE3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55889C"/>
  <w15:docId w15:val="{93E0E57B-0031-43BC-8549-537563B80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FF4"/>
    <w:pPr>
      <w:ind w:left="720"/>
      <w:contextualSpacing/>
    </w:pPr>
  </w:style>
  <w:style w:type="character" w:styleId="CommentReference">
    <w:name w:val="annotation reference"/>
    <w:basedOn w:val="DefaultParagraphFont"/>
    <w:uiPriority w:val="99"/>
    <w:semiHidden/>
    <w:unhideWhenUsed/>
    <w:rsid w:val="00D93EA8"/>
    <w:rPr>
      <w:sz w:val="16"/>
      <w:szCs w:val="16"/>
    </w:rPr>
  </w:style>
  <w:style w:type="paragraph" w:styleId="CommentText">
    <w:name w:val="annotation text"/>
    <w:basedOn w:val="Normal"/>
    <w:link w:val="CommentTextChar"/>
    <w:uiPriority w:val="99"/>
    <w:semiHidden/>
    <w:unhideWhenUsed/>
    <w:rsid w:val="00D93EA8"/>
    <w:pPr>
      <w:spacing w:line="240" w:lineRule="auto"/>
    </w:pPr>
    <w:rPr>
      <w:sz w:val="20"/>
      <w:szCs w:val="20"/>
    </w:rPr>
  </w:style>
  <w:style w:type="character" w:customStyle="1" w:styleId="CommentTextChar">
    <w:name w:val="Comment Text Char"/>
    <w:basedOn w:val="DefaultParagraphFont"/>
    <w:link w:val="CommentText"/>
    <w:uiPriority w:val="99"/>
    <w:semiHidden/>
    <w:rsid w:val="00D93EA8"/>
    <w:rPr>
      <w:sz w:val="20"/>
      <w:szCs w:val="20"/>
    </w:rPr>
  </w:style>
  <w:style w:type="paragraph" w:styleId="CommentSubject">
    <w:name w:val="annotation subject"/>
    <w:basedOn w:val="CommentText"/>
    <w:next w:val="CommentText"/>
    <w:link w:val="CommentSubjectChar"/>
    <w:uiPriority w:val="99"/>
    <w:semiHidden/>
    <w:unhideWhenUsed/>
    <w:rsid w:val="00D93EA8"/>
    <w:rPr>
      <w:b/>
      <w:bCs/>
    </w:rPr>
  </w:style>
  <w:style w:type="character" w:customStyle="1" w:styleId="CommentSubjectChar">
    <w:name w:val="Comment Subject Char"/>
    <w:basedOn w:val="CommentTextChar"/>
    <w:link w:val="CommentSubject"/>
    <w:uiPriority w:val="99"/>
    <w:semiHidden/>
    <w:rsid w:val="00D93EA8"/>
    <w:rPr>
      <w:b/>
      <w:bCs/>
      <w:sz w:val="20"/>
      <w:szCs w:val="20"/>
    </w:rPr>
  </w:style>
  <w:style w:type="paragraph" w:styleId="BalloonText">
    <w:name w:val="Balloon Text"/>
    <w:basedOn w:val="Normal"/>
    <w:link w:val="BalloonTextChar"/>
    <w:uiPriority w:val="99"/>
    <w:semiHidden/>
    <w:unhideWhenUsed/>
    <w:rsid w:val="00D93E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E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925119">
      <w:bodyDiv w:val="1"/>
      <w:marLeft w:val="0"/>
      <w:marRight w:val="0"/>
      <w:marTop w:val="0"/>
      <w:marBottom w:val="0"/>
      <w:divBdr>
        <w:top w:val="none" w:sz="0" w:space="0" w:color="auto"/>
        <w:left w:val="none" w:sz="0" w:space="0" w:color="auto"/>
        <w:bottom w:val="none" w:sz="0" w:space="0" w:color="auto"/>
        <w:right w:val="none" w:sz="0" w:space="0" w:color="auto"/>
      </w:divBdr>
      <w:divsChild>
        <w:div w:id="2023699463">
          <w:marLeft w:val="0"/>
          <w:marRight w:val="0"/>
          <w:marTop w:val="0"/>
          <w:marBottom w:val="0"/>
          <w:divBdr>
            <w:top w:val="none" w:sz="0" w:space="0" w:color="auto"/>
            <w:left w:val="none" w:sz="0" w:space="0" w:color="auto"/>
            <w:bottom w:val="none" w:sz="0" w:space="0" w:color="auto"/>
            <w:right w:val="none" w:sz="0" w:space="0" w:color="auto"/>
          </w:divBdr>
        </w:div>
        <w:div w:id="341902085">
          <w:marLeft w:val="0"/>
          <w:marRight w:val="0"/>
          <w:marTop w:val="0"/>
          <w:marBottom w:val="0"/>
          <w:divBdr>
            <w:top w:val="none" w:sz="0" w:space="0" w:color="auto"/>
            <w:left w:val="none" w:sz="0" w:space="0" w:color="auto"/>
            <w:bottom w:val="none" w:sz="0" w:space="0" w:color="auto"/>
            <w:right w:val="none" w:sz="0" w:space="0" w:color="auto"/>
          </w:divBdr>
        </w:div>
        <w:div w:id="1683043206">
          <w:marLeft w:val="0"/>
          <w:marRight w:val="0"/>
          <w:marTop w:val="0"/>
          <w:marBottom w:val="0"/>
          <w:divBdr>
            <w:top w:val="none" w:sz="0" w:space="0" w:color="auto"/>
            <w:left w:val="none" w:sz="0" w:space="0" w:color="auto"/>
            <w:bottom w:val="none" w:sz="0" w:space="0" w:color="auto"/>
            <w:right w:val="none" w:sz="0" w:space="0" w:color="auto"/>
          </w:divBdr>
        </w:div>
      </w:divsChild>
    </w:div>
    <w:div w:id="1482313528">
      <w:bodyDiv w:val="1"/>
      <w:marLeft w:val="0"/>
      <w:marRight w:val="0"/>
      <w:marTop w:val="0"/>
      <w:marBottom w:val="0"/>
      <w:divBdr>
        <w:top w:val="none" w:sz="0" w:space="0" w:color="auto"/>
        <w:left w:val="none" w:sz="0" w:space="0" w:color="auto"/>
        <w:bottom w:val="none" w:sz="0" w:space="0" w:color="auto"/>
        <w:right w:val="none" w:sz="0" w:space="0" w:color="auto"/>
      </w:divBdr>
      <w:divsChild>
        <w:div w:id="556816279">
          <w:marLeft w:val="0"/>
          <w:marRight w:val="0"/>
          <w:marTop w:val="0"/>
          <w:marBottom w:val="0"/>
          <w:divBdr>
            <w:top w:val="none" w:sz="0" w:space="0" w:color="auto"/>
            <w:left w:val="none" w:sz="0" w:space="0" w:color="auto"/>
            <w:bottom w:val="none" w:sz="0" w:space="0" w:color="auto"/>
            <w:right w:val="none" w:sz="0" w:space="0" w:color="auto"/>
          </w:divBdr>
        </w:div>
        <w:div w:id="1354648637">
          <w:marLeft w:val="0"/>
          <w:marRight w:val="0"/>
          <w:marTop w:val="0"/>
          <w:marBottom w:val="0"/>
          <w:divBdr>
            <w:top w:val="none" w:sz="0" w:space="0" w:color="auto"/>
            <w:left w:val="none" w:sz="0" w:space="0" w:color="auto"/>
            <w:bottom w:val="none" w:sz="0" w:space="0" w:color="auto"/>
            <w:right w:val="none" w:sz="0" w:space="0" w:color="auto"/>
          </w:divBdr>
        </w:div>
        <w:div w:id="1563297221">
          <w:marLeft w:val="0"/>
          <w:marRight w:val="0"/>
          <w:marTop w:val="0"/>
          <w:marBottom w:val="0"/>
          <w:divBdr>
            <w:top w:val="none" w:sz="0" w:space="0" w:color="auto"/>
            <w:left w:val="none" w:sz="0" w:space="0" w:color="auto"/>
            <w:bottom w:val="none" w:sz="0" w:space="0" w:color="auto"/>
            <w:right w:val="none" w:sz="0" w:space="0" w:color="auto"/>
          </w:divBdr>
        </w:div>
      </w:divsChild>
    </w:div>
    <w:div w:id="2145847949">
      <w:bodyDiv w:val="1"/>
      <w:marLeft w:val="0"/>
      <w:marRight w:val="0"/>
      <w:marTop w:val="0"/>
      <w:marBottom w:val="0"/>
      <w:divBdr>
        <w:top w:val="none" w:sz="0" w:space="0" w:color="auto"/>
        <w:left w:val="none" w:sz="0" w:space="0" w:color="auto"/>
        <w:bottom w:val="none" w:sz="0" w:space="0" w:color="auto"/>
        <w:right w:val="none" w:sz="0" w:space="0" w:color="auto"/>
      </w:divBdr>
      <w:divsChild>
        <w:div w:id="1548223804">
          <w:marLeft w:val="0"/>
          <w:marRight w:val="0"/>
          <w:marTop w:val="0"/>
          <w:marBottom w:val="0"/>
          <w:divBdr>
            <w:top w:val="none" w:sz="0" w:space="0" w:color="auto"/>
            <w:left w:val="none" w:sz="0" w:space="0" w:color="auto"/>
            <w:bottom w:val="none" w:sz="0" w:space="0" w:color="auto"/>
            <w:right w:val="none" w:sz="0" w:space="0" w:color="auto"/>
          </w:divBdr>
        </w:div>
        <w:div w:id="1518959603">
          <w:marLeft w:val="0"/>
          <w:marRight w:val="0"/>
          <w:marTop w:val="0"/>
          <w:marBottom w:val="0"/>
          <w:divBdr>
            <w:top w:val="none" w:sz="0" w:space="0" w:color="auto"/>
            <w:left w:val="none" w:sz="0" w:space="0" w:color="auto"/>
            <w:bottom w:val="none" w:sz="0" w:space="0" w:color="auto"/>
            <w:right w:val="none" w:sz="0" w:space="0" w:color="auto"/>
          </w:divBdr>
        </w:div>
        <w:div w:id="12826891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2354</Words>
  <Characters>12900</Characters>
  <Application>Microsoft Office Word</Application>
  <DocSecurity>4</DocSecurity>
  <Lines>248</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Salacup</dc:creator>
  <cp:keywords/>
  <dc:description/>
  <cp:lastModifiedBy>Dennis McGonagle</cp:lastModifiedBy>
  <cp:revision>2</cp:revision>
  <dcterms:created xsi:type="dcterms:W3CDTF">2015-06-11T19:15:00Z</dcterms:created>
  <dcterms:modified xsi:type="dcterms:W3CDTF">2015-06-11T19:15:00Z</dcterms:modified>
</cp:coreProperties>
</file>