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1B714" w14:textId="77777777" w:rsidR="006800A4" w:rsidRPr="006800A4" w:rsidRDefault="006800A4" w:rsidP="006800A4">
      <w:pPr>
        <w:rPr>
          <w:rFonts w:ascii="Times New Roman" w:hAnsi="Times New Roman" w:cs="Times New Roman"/>
        </w:rPr>
      </w:pPr>
      <w:r w:rsidRPr="006800A4">
        <w:rPr>
          <w:rFonts w:ascii="Times New Roman" w:hAnsi="Times New Roman" w:cs="Times New Roman"/>
          <w:b/>
          <w:sz w:val="28"/>
        </w:rPr>
        <w:t xml:space="preserve">PI: </w:t>
      </w:r>
      <w:r w:rsidRPr="006800A4">
        <w:rPr>
          <w:rFonts w:ascii="Times New Roman" w:hAnsi="Times New Roman" w:cs="Times New Roman"/>
        </w:rPr>
        <w:t>Paul Bower</w:t>
      </w:r>
    </w:p>
    <w:p w14:paraId="32D950A9" w14:textId="77777777" w:rsidR="00294E45" w:rsidRPr="006800A4" w:rsidRDefault="006800A4" w:rsidP="006800A4">
      <w:pPr>
        <w:rPr>
          <w:rFonts w:ascii="Times New Roman" w:hAnsi="Times New Roman" w:cs="Times New Roman"/>
          <w:sz w:val="22"/>
        </w:rPr>
      </w:pPr>
      <w:r w:rsidRPr="006800A4">
        <w:rPr>
          <w:rFonts w:ascii="Times New Roman" w:hAnsi="Times New Roman" w:cs="Times New Roman"/>
          <w:b/>
          <w:sz w:val="28"/>
        </w:rPr>
        <w:t xml:space="preserve">Chemistry Science Education Title: </w:t>
      </w:r>
      <w:r w:rsidR="009F6D8E">
        <w:rPr>
          <w:rFonts w:ascii="Times New Roman" w:hAnsi="Times New Roman" w:cs="Times New Roman"/>
        </w:rPr>
        <w:t xml:space="preserve">High Performance Liquid </w:t>
      </w:r>
      <w:r w:rsidRPr="006800A4">
        <w:rPr>
          <w:rFonts w:ascii="Times New Roman" w:hAnsi="Times New Roman" w:cs="Times New Roman"/>
        </w:rPr>
        <w:t>Chromatography: Separation of Components of Soft Drinks</w:t>
      </w:r>
    </w:p>
    <w:p w14:paraId="55F8276E" w14:textId="77777777" w:rsidR="006800A4" w:rsidRPr="003C55AA" w:rsidRDefault="006800A4" w:rsidP="006800A4">
      <w:pPr>
        <w:rPr>
          <w:rFonts w:ascii="Times New Roman" w:hAnsi="Times New Roman" w:cs="Times New Roman"/>
        </w:rPr>
      </w:pPr>
    </w:p>
    <w:p w14:paraId="2C0D7E1B" w14:textId="77777777" w:rsidR="000B21AF" w:rsidRPr="000B21AF" w:rsidRDefault="000B21AF" w:rsidP="006800A4">
      <w:pPr>
        <w:rPr>
          <w:rFonts w:ascii="Times New Roman" w:hAnsi="Times New Roman" w:cs="Times New Roman"/>
          <w:b/>
          <w:sz w:val="28"/>
        </w:rPr>
      </w:pPr>
      <w:r>
        <w:rPr>
          <w:rFonts w:ascii="Times New Roman" w:hAnsi="Times New Roman" w:cs="Times New Roman"/>
          <w:b/>
          <w:sz w:val="28"/>
        </w:rPr>
        <w:t>Overview:</w:t>
      </w:r>
    </w:p>
    <w:p w14:paraId="1CAB8ECD" w14:textId="77777777" w:rsidR="00D01E20" w:rsidRPr="006800A4" w:rsidRDefault="00051962" w:rsidP="006800A4">
      <w:pPr>
        <w:rPr>
          <w:rFonts w:ascii="Times New Roman" w:hAnsi="Times New Roman" w:cs="Times New Roman"/>
        </w:rPr>
      </w:pPr>
      <w:r w:rsidRPr="006800A4">
        <w:rPr>
          <w:rFonts w:ascii="Times New Roman" w:hAnsi="Times New Roman" w:cs="Times New Roman"/>
        </w:rPr>
        <w:t>High Performance Liquid Chromatography (HPLC) is a</w:t>
      </w:r>
      <w:r w:rsidR="00770FD1">
        <w:rPr>
          <w:rFonts w:ascii="Times New Roman" w:hAnsi="Times New Roman" w:cs="Times New Roman"/>
        </w:rPr>
        <w:t>n</w:t>
      </w:r>
      <w:r w:rsidRPr="006800A4">
        <w:rPr>
          <w:rFonts w:ascii="Times New Roman" w:hAnsi="Times New Roman" w:cs="Times New Roman"/>
        </w:rPr>
        <w:t xml:space="preserve"> important analytical method commonly used to separate and quantify components of liquid samples. </w:t>
      </w:r>
      <w:r w:rsidR="00D01E20" w:rsidRPr="006800A4">
        <w:rPr>
          <w:rFonts w:ascii="Times New Roman" w:hAnsi="Times New Roman" w:cs="Times New Roman"/>
        </w:rPr>
        <w:t>In this technique</w:t>
      </w:r>
      <w:r w:rsidR="00770FD1">
        <w:rPr>
          <w:rFonts w:ascii="Times New Roman" w:hAnsi="Times New Roman" w:cs="Times New Roman"/>
        </w:rPr>
        <w:t>,</w:t>
      </w:r>
      <w:r w:rsidR="00D01E20" w:rsidRPr="006800A4">
        <w:rPr>
          <w:rFonts w:ascii="Times New Roman" w:hAnsi="Times New Roman" w:cs="Times New Roman"/>
        </w:rPr>
        <w:t xml:space="preserve"> a solution (</w:t>
      </w:r>
      <w:r w:rsidR="00770FD1">
        <w:rPr>
          <w:rFonts w:ascii="Times New Roman" w:hAnsi="Times New Roman" w:cs="Times New Roman"/>
        </w:rPr>
        <w:t xml:space="preserve">first </w:t>
      </w:r>
      <w:r w:rsidR="00D01E20" w:rsidRPr="006800A4">
        <w:rPr>
          <w:rFonts w:ascii="Times New Roman" w:hAnsi="Times New Roman" w:cs="Times New Roman"/>
        </w:rPr>
        <w:t xml:space="preserve">phase) is pumped through a column that contains a packing of small porous particles with a second phase bound to the surface. The different </w:t>
      </w:r>
      <w:proofErr w:type="spellStart"/>
      <w:r w:rsidR="00D01E20" w:rsidRPr="006800A4">
        <w:rPr>
          <w:rFonts w:ascii="Times New Roman" w:hAnsi="Times New Roman" w:cs="Times New Roman"/>
        </w:rPr>
        <w:t>solubilities</w:t>
      </w:r>
      <w:proofErr w:type="spellEnd"/>
      <w:r w:rsidR="00D01E20" w:rsidRPr="006800A4">
        <w:rPr>
          <w:rFonts w:ascii="Times New Roman" w:hAnsi="Times New Roman" w:cs="Times New Roman"/>
        </w:rPr>
        <w:t xml:space="preserve"> of the sample components in the two phases cause the components to move through the column with different average velocities</w:t>
      </w:r>
      <w:r w:rsidR="00FB3A5A" w:rsidRPr="006800A4">
        <w:rPr>
          <w:rFonts w:ascii="Times New Roman" w:hAnsi="Times New Roman" w:cs="Times New Roman"/>
        </w:rPr>
        <w:t xml:space="preserve">, thus creating </w:t>
      </w:r>
      <w:r w:rsidR="002E1381">
        <w:rPr>
          <w:rFonts w:ascii="Times New Roman" w:hAnsi="Times New Roman" w:cs="Times New Roman"/>
        </w:rPr>
        <w:t xml:space="preserve">a </w:t>
      </w:r>
      <w:r w:rsidR="00FB3A5A" w:rsidRPr="006800A4">
        <w:rPr>
          <w:rFonts w:ascii="Times New Roman" w:hAnsi="Times New Roman" w:cs="Times New Roman"/>
        </w:rPr>
        <w:t>separation of these components</w:t>
      </w:r>
      <w:r w:rsidR="00D01E20" w:rsidRPr="006800A4">
        <w:rPr>
          <w:rFonts w:ascii="Times New Roman" w:hAnsi="Times New Roman" w:cs="Times New Roman"/>
        </w:rPr>
        <w:t>. The pumped solution is called the mobile phase</w:t>
      </w:r>
      <w:r w:rsidR="002E1381">
        <w:rPr>
          <w:rFonts w:ascii="Times New Roman" w:hAnsi="Times New Roman" w:cs="Times New Roman"/>
        </w:rPr>
        <w:t>,</w:t>
      </w:r>
      <w:r w:rsidR="00D01E20" w:rsidRPr="006800A4">
        <w:rPr>
          <w:rFonts w:ascii="Times New Roman" w:hAnsi="Times New Roman" w:cs="Times New Roman"/>
        </w:rPr>
        <w:t xml:space="preserve"> while the phase in the column is called the stationary phase.</w:t>
      </w:r>
    </w:p>
    <w:p w14:paraId="7C9222C3" w14:textId="77777777" w:rsidR="006800A4" w:rsidRDefault="006800A4" w:rsidP="006800A4">
      <w:pPr>
        <w:rPr>
          <w:rFonts w:ascii="Times New Roman" w:hAnsi="Times New Roman" w:cs="Times New Roman"/>
        </w:rPr>
      </w:pPr>
    </w:p>
    <w:p w14:paraId="0D4CA04F" w14:textId="77777777" w:rsidR="00294E45" w:rsidRDefault="00D01E20" w:rsidP="006800A4">
      <w:pPr>
        <w:rPr>
          <w:rFonts w:ascii="Times New Roman" w:hAnsi="Times New Roman" w:cs="Times New Roman"/>
        </w:rPr>
      </w:pPr>
      <w:r w:rsidRPr="006800A4">
        <w:rPr>
          <w:rFonts w:ascii="Times New Roman" w:hAnsi="Times New Roman" w:cs="Times New Roman"/>
        </w:rPr>
        <w:t xml:space="preserve">There are </w:t>
      </w:r>
      <w:commentRangeStart w:id="0"/>
      <w:r w:rsidRPr="006800A4">
        <w:rPr>
          <w:rFonts w:ascii="Times New Roman" w:hAnsi="Times New Roman" w:cs="Times New Roman"/>
        </w:rPr>
        <w:t xml:space="preserve">several modes </w:t>
      </w:r>
      <w:commentRangeEnd w:id="0"/>
      <w:r w:rsidR="004A2D9A">
        <w:rPr>
          <w:rStyle w:val="CommentReference"/>
        </w:rPr>
        <w:commentReference w:id="0"/>
      </w:r>
      <w:r w:rsidRPr="006800A4">
        <w:rPr>
          <w:rFonts w:ascii="Times New Roman" w:hAnsi="Times New Roman" w:cs="Times New Roman"/>
        </w:rPr>
        <w:t>of liquid chromatography</w:t>
      </w:r>
      <w:r w:rsidR="0010373A">
        <w:rPr>
          <w:rFonts w:ascii="Times New Roman" w:hAnsi="Times New Roman" w:cs="Times New Roman"/>
        </w:rPr>
        <w:t>,</w:t>
      </w:r>
      <w:r w:rsidRPr="006800A4">
        <w:rPr>
          <w:rFonts w:ascii="Times New Roman" w:hAnsi="Times New Roman" w:cs="Times New Roman"/>
        </w:rPr>
        <w:t xml:space="preserve"> depending upon the type of stationary </w:t>
      </w:r>
      <w:r w:rsidRPr="003C55AA">
        <w:rPr>
          <w:rFonts w:ascii="Times New Roman" w:hAnsi="Times New Roman" w:cs="Times New Roman"/>
        </w:rPr>
        <w:t>and/or</w:t>
      </w:r>
      <w:r w:rsidRPr="006800A4">
        <w:rPr>
          <w:rFonts w:ascii="Times New Roman" w:hAnsi="Times New Roman" w:cs="Times New Roman"/>
        </w:rPr>
        <w:t xml:space="preserve"> mobile phase employed. </w:t>
      </w:r>
      <w:r w:rsidR="0010373A">
        <w:rPr>
          <w:rFonts w:ascii="Times New Roman" w:hAnsi="Times New Roman" w:cs="Times New Roman"/>
        </w:rPr>
        <w:t>This experiment</w:t>
      </w:r>
      <w:r w:rsidRPr="006800A4">
        <w:rPr>
          <w:rFonts w:ascii="Times New Roman" w:hAnsi="Times New Roman" w:cs="Times New Roman"/>
        </w:rPr>
        <w:t xml:space="preserve"> use</w:t>
      </w:r>
      <w:r w:rsidR="0010373A">
        <w:rPr>
          <w:rFonts w:ascii="Times New Roman" w:hAnsi="Times New Roman" w:cs="Times New Roman"/>
        </w:rPr>
        <w:t>s</w:t>
      </w:r>
      <w:r w:rsidRPr="006800A4">
        <w:rPr>
          <w:rFonts w:ascii="Times New Roman" w:hAnsi="Times New Roman" w:cs="Times New Roman"/>
        </w:rPr>
        <w:t xml:space="preserve"> reversed-phase chromatography</w:t>
      </w:r>
      <w:r w:rsidR="0010373A">
        <w:rPr>
          <w:rFonts w:ascii="Times New Roman" w:hAnsi="Times New Roman" w:cs="Times New Roman"/>
        </w:rPr>
        <w:t>,</w:t>
      </w:r>
      <w:r w:rsidRPr="006800A4">
        <w:rPr>
          <w:rFonts w:ascii="Times New Roman" w:hAnsi="Times New Roman" w:cs="Times New Roman"/>
        </w:rPr>
        <w:t xml:space="preserve"> where the stationary phase is non-polar</w:t>
      </w:r>
      <w:r w:rsidR="0010373A">
        <w:rPr>
          <w:rFonts w:ascii="Times New Roman" w:hAnsi="Times New Roman" w:cs="Times New Roman"/>
        </w:rPr>
        <w:t>,</w:t>
      </w:r>
      <w:r w:rsidRPr="006800A4">
        <w:rPr>
          <w:rFonts w:ascii="Times New Roman" w:hAnsi="Times New Roman" w:cs="Times New Roman"/>
        </w:rPr>
        <w:t xml:space="preserve"> and the mobile phase is polar. The stationary phase to be employed is C18 hydrocarbon groups bonded to 3 mm silica particles</w:t>
      </w:r>
      <w:r w:rsidR="0010373A">
        <w:rPr>
          <w:rFonts w:ascii="Times New Roman" w:hAnsi="Times New Roman" w:cs="Times New Roman"/>
        </w:rPr>
        <w:t>,</w:t>
      </w:r>
      <w:r w:rsidRPr="006800A4">
        <w:rPr>
          <w:rFonts w:ascii="Times New Roman" w:hAnsi="Times New Roman" w:cs="Times New Roman"/>
        </w:rPr>
        <w:t xml:space="preserve"> while the mobile phase is an aqueous buffer with a polar organic modifier (</w:t>
      </w:r>
      <w:r w:rsidR="0038551E">
        <w:rPr>
          <w:rFonts w:ascii="Times New Roman" w:hAnsi="Times New Roman" w:cs="Times New Roman"/>
        </w:rPr>
        <w:t>a</w:t>
      </w:r>
      <w:r w:rsidRPr="006800A4">
        <w:rPr>
          <w:rFonts w:ascii="Times New Roman" w:hAnsi="Times New Roman" w:cs="Times New Roman"/>
        </w:rPr>
        <w:t xml:space="preserve">cetonitrile) added </w:t>
      </w:r>
      <w:commentRangeStart w:id="1"/>
      <w:r w:rsidRPr="006800A4">
        <w:rPr>
          <w:rFonts w:ascii="Times New Roman" w:hAnsi="Times New Roman" w:cs="Times New Roman"/>
        </w:rPr>
        <w:t>to vary its eluting strength</w:t>
      </w:r>
      <w:commentRangeEnd w:id="1"/>
      <w:r w:rsidR="000C49CC">
        <w:rPr>
          <w:rStyle w:val="CommentReference"/>
        </w:rPr>
        <w:commentReference w:id="1"/>
      </w:r>
      <w:r w:rsidRPr="006800A4">
        <w:rPr>
          <w:rFonts w:ascii="Times New Roman" w:hAnsi="Times New Roman" w:cs="Times New Roman"/>
        </w:rPr>
        <w:t>. In this form</w:t>
      </w:r>
      <w:r w:rsidR="0010373A">
        <w:rPr>
          <w:rFonts w:ascii="Times New Roman" w:hAnsi="Times New Roman" w:cs="Times New Roman"/>
        </w:rPr>
        <w:t>,</w:t>
      </w:r>
      <w:r w:rsidRPr="006800A4">
        <w:rPr>
          <w:rFonts w:ascii="Times New Roman" w:hAnsi="Times New Roman" w:cs="Times New Roman"/>
        </w:rPr>
        <w:t xml:space="preserve"> the silica can be used for samples that are water-soluble, providing a broad range of applications. </w:t>
      </w:r>
      <w:r w:rsidR="00294E45" w:rsidRPr="006800A4">
        <w:rPr>
          <w:rFonts w:ascii="Times New Roman" w:hAnsi="Times New Roman" w:cs="Times New Roman"/>
        </w:rPr>
        <w:t>In this experiment,</w:t>
      </w:r>
      <w:r w:rsidR="0010373A">
        <w:rPr>
          <w:rFonts w:ascii="Times New Roman" w:hAnsi="Times New Roman" w:cs="Times New Roman"/>
        </w:rPr>
        <w:t xml:space="preserve"> the</w:t>
      </w:r>
      <w:r w:rsidR="00294E45" w:rsidRPr="006800A4">
        <w:rPr>
          <w:rFonts w:ascii="Times New Roman" w:hAnsi="Times New Roman" w:cs="Times New Roman"/>
        </w:rPr>
        <w:t xml:space="preserve"> mixtures of </w:t>
      </w:r>
      <w:r w:rsidR="00C72E10" w:rsidRPr="006800A4">
        <w:rPr>
          <w:rFonts w:ascii="Times New Roman" w:hAnsi="Times New Roman" w:cs="Times New Roman"/>
        </w:rPr>
        <w:t xml:space="preserve">three </w:t>
      </w:r>
      <w:r w:rsidR="00294E45" w:rsidRPr="006800A4">
        <w:rPr>
          <w:rFonts w:ascii="Times New Roman" w:hAnsi="Times New Roman" w:cs="Times New Roman"/>
        </w:rPr>
        <w:t xml:space="preserve">components frequently found in </w:t>
      </w:r>
      <w:r w:rsidR="002E401F" w:rsidRPr="006800A4">
        <w:rPr>
          <w:rFonts w:ascii="Times New Roman" w:hAnsi="Times New Roman" w:cs="Times New Roman"/>
        </w:rPr>
        <w:t xml:space="preserve">diet </w:t>
      </w:r>
      <w:r w:rsidR="00294E45" w:rsidRPr="006800A4">
        <w:rPr>
          <w:rFonts w:ascii="Times New Roman" w:hAnsi="Times New Roman" w:cs="Times New Roman"/>
        </w:rPr>
        <w:t xml:space="preserve">soft drinks </w:t>
      </w:r>
      <w:r w:rsidR="0010373A">
        <w:rPr>
          <w:rFonts w:ascii="Times New Roman" w:hAnsi="Times New Roman" w:cs="Times New Roman"/>
        </w:rPr>
        <w:t>(</w:t>
      </w:r>
      <w:r w:rsidR="00294E45" w:rsidRPr="006800A4">
        <w:rPr>
          <w:rFonts w:ascii="Times New Roman" w:hAnsi="Times New Roman" w:cs="Times New Roman"/>
        </w:rPr>
        <w:t xml:space="preserve">namely </w:t>
      </w:r>
      <w:commentRangeStart w:id="2"/>
      <w:r w:rsidR="00294E45" w:rsidRPr="006800A4">
        <w:rPr>
          <w:rFonts w:ascii="Times New Roman" w:hAnsi="Times New Roman" w:cs="Times New Roman"/>
        </w:rPr>
        <w:t>caffeine, benzoate</w:t>
      </w:r>
      <w:r w:rsidR="0010373A">
        <w:rPr>
          <w:rFonts w:ascii="Times New Roman" w:hAnsi="Times New Roman" w:cs="Times New Roman"/>
        </w:rPr>
        <w:t>,</w:t>
      </w:r>
      <w:r w:rsidR="00294E45" w:rsidRPr="006800A4">
        <w:rPr>
          <w:rFonts w:ascii="Times New Roman" w:hAnsi="Times New Roman" w:cs="Times New Roman"/>
        </w:rPr>
        <w:t xml:space="preserve"> and aspartame</w:t>
      </w:r>
      <w:commentRangeEnd w:id="2"/>
      <w:r w:rsidR="002F1291">
        <w:rPr>
          <w:rStyle w:val="CommentReference"/>
        </w:rPr>
        <w:commentReference w:id="2"/>
      </w:r>
      <w:r w:rsidR="0010373A">
        <w:rPr>
          <w:rFonts w:ascii="Times New Roman" w:hAnsi="Times New Roman" w:cs="Times New Roman"/>
        </w:rPr>
        <w:t>) are separated</w:t>
      </w:r>
      <w:r w:rsidR="00294E45" w:rsidRPr="006800A4">
        <w:rPr>
          <w:rFonts w:ascii="Times New Roman" w:hAnsi="Times New Roman" w:cs="Times New Roman"/>
        </w:rPr>
        <w:t xml:space="preserve">. </w:t>
      </w:r>
      <w:r w:rsidR="0010373A">
        <w:rPr>
          <w:rFonts w:ascii="Times New Roman" w:hAnsi="Times New Roman" w:cs="Times New Roman"/>
        </w:rPr>
        <w:t>S</w:t>
      </w:r>
      <w:r w:rsidR="00294E45" w:rsidRPr="006800A4">
        <w:rPr>
          <w:rFonts w:ascii="Times New Roman" w:hAnsi="Times New Roman" w:cs="Times New Roman"/>
        </w:rPr>
        <w:t xml:space="preserve">even prepared solutions containing known amounts of the three species </w:t>
      </w:r>
      <w:r w:rsidR="0010373A">
        <w:rPr>
          <w:rFonts w:ascii="Times New Roman" w:hAnsi="Times New Roman" w:cs="Times New Roman"/>
        </w:rPr>
        <w:t xml:space="preserve">are used, </w:t>
      </w:r>
      <w:r w:rsidR="00294E45" w:rsidRPr="006800A4">
        <w:rPr>
          <w:rFonts w:ascii="Times New Roman" w:hAnsi="Times New Roman" w:cs="Times New Roman"/>
        </w:rPr>
        <w:t>and the</w:t>
      </w:r>
      <w:r w:rsidR="005A07F2" w:rsidRPr="006800A4">
        <w:rPr>
          <w:rFonts w:ascii="Times New Roman" w:hAnsi="Times New Roman" w:cs="Times New Roman"/>
        </w:rPr>
        <w:t>ir</w:t>
      </w:r>
      <w:r w:rsidR="00294E45" w:rsidRPr="006800A4">
        <w:rPr>
          <w:rFonts w:ascii="Times New Roman" w:hAnsi="Times New Roman" w:cs="Times New Roman"/>
        </w:rPr>
        <w:t xml:space="preserve"> chromatograms</w:t>
      </w:r>
      <w:r w:rsidR="0010373A">
        <w:rPr>
          <w:rFonts w:ascii="Times New Roman" w:hAnsi="Times New Roman" w:cs="Times New Roman"/>
        </w:rPr>
        <w:t xml:space="preserve"> are then recorded</w:t>
      </w:r>
      <w:r w:rsidR="00294E45" w:rsidRPr="006800A4">
        <w:rPr>
          <w:rFonts w:ascii="Times New Roman" w:hAnsi="Times New Roman" w:cs="Times New Roman"/>
        </w:rPr>
        <w:t>.</w:t>
      </w:r>
    </w:p>
    <w:p w14:paraId="4FAEA7C7" w14:textId="77777777" w:rsidR="006800A4" w:rsidRPr="006800A4" w:rsidRDefault="006800A4" w:rsidP="006800A4">
      <w:pPr>
        <w:rPr>
          <w:rFonts w:ascii="Times New Roman" w:hAnsi="Times New Roman" w:cs="Times New Roman"/>
        </w:rPr>
      </w:pPr>
    </w:p>
    <w:p w14:paraId="7A675628" w14:textId="77777777" w:rsidR="006800A4" w:rsidRPr="000B21AF" w:rsidRDefault="000B21AF" w:rsidP="006800A4">
      <w:pPr>
        <w:rPr>
          <w:rFonts w:ascii="Times New Roman" w:hAnsi="Times New Roman" w:cs="Times New Roman"/>
          <w:b/>
          <w:sz w:val="28"/>
        </w:rPr>
      </w:pPr>
      <w:commentRangeStart w:id="3"/>
      <w:r>
        <w:rPr>
          <w:rFonts w:ascii="Times New Roman" w:hAnsi="Times New Roman" w:cs="Times New Roman"/>
          <w:b/>
          <w:sz w:val="28"/>
        </w:rPr>
        <w:t>Principles:</w:t>
      </w:r>
      <w:commentRangeEnd w:id="3"/>
      <w:r w:rsidR="00486B4C">
        <w:rPr>
          <w:rStyle w:val="CommentReference"/>
        </w:rPr>
        <w:commentReference w:id="3"/>
      </w:r>
    </w:p>
    <w:p w14:paraId="696126B4" w14:textId="34276BA7" w:rsidR="00BE10C1" w:rsidRPr="000B21AF" w:rsidRDefault="004267FC" w:rsidP="006800A4">
      <w:pPr>
        <w:rPr>
          <w:rFonts w:ascii="Times New Roman" w:hAnsi="Times New Roman" w:cs="Times New Roman"/>
        </w:rPr>
      </w:pPr>
      <w:r w:rsidRPr="000B21AF">
        <w:rPr>
          <w:rFonts w:ascii="Times New Roman" w:hAnsi="Times New Roman" w:cs="Times New Roman"/>
        </w:rPr>
        <w:t xml:space="preserve">During an HPLC experiment, </w:t>
      </w:r>
      <w:r w:rsidR="00247109" w:rsidRPr="000B21AF">
        <w:rPr>
          <w:rFonts w:ascii="Times New Roman" w:hAnsi="Times New Roman" w:cs="Times New Roman"/>
        </w:rPr>
        <w:t xml:space="preserve">a high-pressure pump takes </w:t>
      </w:r>
      <w:r w:rsidRPr="000B21AF">
        <w:rPr>
          <w:rFonts w:ascii="Times New Roman" w:hAnsi="Times New Roman" w:cs="Times New Roman"/>
        </w:rPr>
        <w:t>th</w:t>
      </w:r>
      <w:r w:rsidR="00C72E10" w:rsidRPr="000B21AF">
        <w:rPr>
          <w:rFonts w:ascii="Times New Roman" w:hAnsi="Times New Roman" w:cs="Times New Roman"/>
        </w:rPr>
        <w:t xml:space="preserve">e mobile phase </w:t>
      </w:r>
      <w:r w:rsidR="001448FA" w:rsidRPr="000B21AF">
        <w:rPr>
          <w:rFonts w:ascii="Times New Roman" w:hAnsi="Times New Roman" w:cs="Times New Roman"/>
        </w:rPr>
        <w:t>from</w:t>
      </w:r>
      <w:r w:rsidR="00C72F78" w:rsidRPr="000B21AF">
        <w:rPr>
          <w:rFonts w:ascii="Times New Roman" w:hAnsi="Times New Roman" w:cs="Times New Roman"/>
        </w:rPr>
        <w:t xml:space="preserve"> a reservoir </w:t>
      </w:r>
      <w:r w:rsidR="00247109" w:rsidRPr="000B21AF">
        <w:rPr>
          <w:rFonts w:ascii="Times New Roman" w:hAnsi="Times New Roman" w:cs="Times New Roman"/>
        </w:rPr>
        <w:t>through</w:t>
      </w:r>
      <w:r w:rsidR="00264EA1" w:rsidRPr="000B21AF">
        <w:rPr>
          <w:rFonts w:ascii="Times New Roman" w:hAnsi="Times New Roman" w:cs="Times New Roman"/>
        </w:rPr>
        <w:t xml:space="preserve"> </w:t>
      </w:r>
      <w:r w:rsidR="00C72E10" w:rsidRPr="000B21AF">
        <w:rPr>
          <w:rFonts w:ascii="Times New Roman" w:hAnsi="Times New Roman" w:cs="Times New Roman"/>
        </w:rPr>
        <w:t>an injector</w:t>
      </w:r>
      <w:ins w:id="4" w:author="JoVE JoVE" w:date="2015-05-14T14:45:00Z">
        <w:r w:rsidR="004421DD">
          <w:rPr>
            <w:rFonts w:ascii="Times New Roman" w:hAnsi="Times New Roman" w:cs="Times New Roman"/>
          </w:rPr>
          <w:t>.</w:t>
        </w:r>
      </w:ins>
      <w:r w:rsidR="00C72E10" w:rsidRPr="000B21AF">
        <w:rPr>
          <w:rFonts w:ascii="Times New Roman" w:hAnsi="Times New Roman" w:cs="Times New Roman"/>
        </w:rPr>
        <w:t xml:space="preserve"> </w:t>
      </w:r>
      <w:ins w:id="5" w:author="JoVE JoVE" w:date="2015-05-14T14:45:00Z">
        <w:r w:rsidR="004421DD">
          <w:rPr>
            <w:rFonts w:ascii="Times New Roman" w:hAnsi="Times New Roman" w:cs="Times New Roman"/>
          </w:rPr>
          <w:t xml:space="preserve">It then </w:t>
        </w:r>
      </w:ins>
      <w:r w:rsidR="00C72E10" w:rsidRPr="000B21AF">
        <w:rPr>
          <w:rFonts w:ascii="Times New Roman" w:hAnsi="Times New Roman" w:cs="Times New Roman"/>
        </w:rPr>
        <w:t xml:space="preserve">travels through a </w:t>
      </w:r>
      <w:r w:rsidRPr="000B21AF">
        <w:rPr>
          <w:rFonts w:ascii="Times New Roman" w:hAnsi="Times New Roman" w:cs="Times New Roman"/>
        </w:rPr>
        <w:t xml:space="preserve">reverse-phase </w:t>
      </w:r>
      <w:r w:rsidR="00C72E10" w:rsidRPr="000B21AF">
        <w:rPr>
          <w:rFonts w:ascii="Times New Roman" w:hAnsi="Times New Roman" w:cs="Times New Roman"/>
        </w:rPr>
        <w:t>C18</w:t>
      </w:r>
      <w:r w:rsidR="00BE10C1">
        <w:rPr>
          <w:rFonts w:ascii="Times New Roman" w:hAnsi="Times New Roman" w:cs="Times New Roman"/>
        </w:rPr>
        <w:t>-</w:t>
      </w:r>
      <w:r w:rsidR="00C72E10" w:rsidRPr="000B21AF">
        <w:rPr>
          <w:rFonts w:ascii="Times New Roman" w:hAnsi="Times New Roman" w:cs="Times New Roman"/>
        </w:rPr>
        <w:t>packed column for component separation</w:t>
      </w:r>
      <w:ins w:id="6" w:author="JoVE JoVE" w:date="2015-05-14T14:45:00Z">
        <w:r w:rsidR="004421DD">
          <w:rPr>
            <w:rFonts w:ascii="Times New Roman" w:hAnsi="Times New Roman" w:cs="Times New Roman"/>
          </w:rPr>
          <w:t>. Finally, the mobile phase moves</w:t>
        </w:r>
      </w:ins>
      <w:r w:rsidR="00BE10C1">
        <w:rPr>
          <w:rFonts w:ascii="Times New Roman" w:hAnsi="Times New Roman" w:cs="Times New Roman"/>
        </w:rPr>
        <w:t xml:space="preserve"> </w:t>
      </w:r>
      <w:r w:rsidR="00C72E10" w:rsidRPr="000B21AF">
        <w:rPr>
          <w:rFonts w:ascii="Times New Roman" w:hAnsi="Times New Roman" w:cs="Times New Roman"/>
        </w:rPr>
        <w:t>into a detector cell</w:t>
      </w:r>
      <w:r w:rsidR="00BE10C1">
        <w:rPr>
          <w:rFonts w:ascii="Times New Roman" w:hAnsi="Times New Roman" w:cs="Times New Roman"/>
        </w:rPr>
        <w:t>,</w:t>
      </w:r>
      <w:r w:rsidR="00C72E10" w:rsidRPr="000B21AF">
        <w:rPr>
          <w:rFonts w:ascii="Times New Roman" w:hAnsi="Times New Roman" w:cs="Times New Roman"/>
        </w:rPr>
        <w:t xml:space="preserve"> where the absorbance is measured at 254 nm, </w:t>
      </w:r>
      <w:r w:rsidR="00BE10C1">
        <w:rPr>
          <w:rFonts w:ascii="Times New Roman" w:hAnsi="Times New Roman" w:cs="Times New Roman"/>
        </w:rPr>
        <w:t>and</w:t>
      </w:r>
      <w:r w:rsidR="00C72E10" w:rsidRPr="000B21AF">
        <w:rPr>
          <w:rFonts w:ascii="Times New Roman" w:hAnsi="Times New Roman" w:cs="Times New Roman"/>
        </w:rPr>
        <w:t xml:space="preserve"> </w:t>
      </w:r>
      <w:del w:id="7" w:author="JoVE JoVE" w:date="2015-05-14T14:46:00Z">
        <w:r w:rsidR="00C72E10" w:rsidRPr="000B21AF" w:rsidDel="004421DD">
          <w:rPr>
            <w:rFonts w:ascii="Times New Roman" w:hAnsi="Times New Roman" w:cs="Times New Roman"/>
          </w:rPr>
          <w:delText xml:space="preserve">finally </w:delText>
        </w:r>
        <w:r w:rsidR="00BE10C1" w:rsidDel="004421DD">
          <w:rPr>
            <w:rFonts w:ascii="Times New Roman" w:hAnsi="Times New Roman" w:cs="Times New Roman"/>
          </w:rPr>
          <w:delText xml:space="preserve">moves </w:delText>
        </w:r>
        <w:r w:rsidR="00C72E10" w:rsidRPr="000B21AF" w:rsidDel="004421DD">
          <w:rPr>
            <w:rFonts w:ascii="Times New Roman" w:hAnsi="Times New Roman" w:cs="Times New Roman"/>
          </w:rPr>
          <w:delText>into</w:delText>
        </w:r>
      </w:del>
      <w:ins w:id="8" w:author="JoVE JoVE" w:date="2015-05-14T14:46:00Z">
        <w:r w:rsidR="004421DD">
          <w:rPr>
            <w:rFonts w:ascii="Times New Roman" w:hAnsi="Times New Roman" w:cs="Times New Roman"/>
          </w:rPr>
          <w:t>ends in</w:t>
        </w:r>
      </w:ins>
      <w:r w:rsidR="00C72E10" w:rsidRPr="000B21AF">
        <w:rPr>
          <w:rFonts w:ascii="Times New Roman" w:hAnsi="Times New Roman" w:cs="Times New Roman"/>
        </w:rPr>
        <w:t xml:space="preserve"> a waste </w:t>
      </w:r>
      <w:r w:rsidR="00C72F78" w:rsidRPr="000B21AF">
        <w:rPr>
          <w:rFonts w:ascii="Times New Roman" w:hAnsi="Times New Roman" w:cs="Times New Roman"/>
        </w:rPr>
        <w:t>bottle.</w:t>
      </w:r>
      <w:ins w:id="9" w:author="Paul Bower" w:date="2015-05-20T16:14:00Z">
        <w:r w:rsidR="00122876">
          <w:rPr>
            <w:rFonts w:ascii="Times New Roman" w:hAnsi="Times New Roman" w:cs="Times New Roman"/>
          </w:rPr>
          <w:t xml:space="preserve"> The amount of time it takes for a component to travel from the injector port to the detector is called the retention time.</w:t>
        </w:r>
      </w:ins>
    </w:p>
    <w:p w14:paraId="4F16B011" w14:textId="77777777" w:rsidR="00294E45" w:rsidRPr="000B21AF" w:rsidRDefault="00294E45" w:rsidP="006800A4">
      <w:pPr>
        <w:rPr>
          <w:rFonts w:ascii="Times New Roman" w:hAnsi="Times New Roman" w:cs="Times New Roman"/>
        </w:rPr>
      </w:pPr>
    </w:p>
    <w:p w14:paraId="346D4C80" w14:textId="77C17F28" w:rsidR="00264EA1" w:rsidRPr="000B21AF" w:rsidRDefault="00294E45" w:rsidP="006800A4">
      <w:pPr>
        <w:rPr>
          <w:rFonts w:ascii="Times New Roman" w:hAnsi="Times New Roman" w:cs="Times New Roman"/>
        </w:rPr>
      </w:pPr>
      <w:r w:rsidRPr="000B21AF">
        <w:rPr>
          <w:rFonts w:ascii="Times New Roman" w:hAnsi="Times New Roman" w:cs="Times New Roman"/>
        </w:rPr>
        <w:t>A liquid chromatograph is used in this experiment</w:t>
      </w:r>
      <w:r w:rsidR="00BE10C1">
        <w:rPr>
          <w:rFonts w:ascii="Times New Roman" w:hAnsi="Times New Roman" w:cs="Times New Roman"/>
        </w:rPr>
        <w:t>,</w:t>
      </w:r>
      <w:r w:rsidRPr="000B21AF">
        <w:rPr>
          <w:rFonts w:ascii="Times New Roman" w:hAnsi="Times New Roman" w:cs="Times New Roman"/>
        </w:rPr>
        <w:t xml:space="preserve"> where separation is performed on a</w:t>
      </w:r>
      <w:r w:rsidR="00672CA8" w:rsidRPr="000B21AF">
        <w:rPr>
          <w:rFonts w:ascii="Times New Roman" w:hAnsi="Times New Roman" w:cs="Times New Roman"/>
        </w:rPr>
        <w:t xml:space="preserve"> reverse</w:t>
      </w:r>
      <w:r w:rsidR="0004226F">
        <w:rPr>
          <w:rFonts w:ascii="Times New Roman" w:hAnsi="Times New Roman" w:cs="Times New Roman"/>
        </w:rPr>
        <w:t>-</w:t>
      </w:r>
      <w:r w:rsidR="00672CA8" w:rsidRPr="000B21AF">
        <w:rPr>
          <w:rFonts w:ascii="Times New Roman" w:hAnsi="Times New Roman" w:cs="Times New Roman"/>
        </w:rPr>
        <w:t>phase column</w:t>
      </w:r>
      <w:r w:rsidRPr="000B21AF">
        <w:rPr>
          <w:rFonts w:ascii="Times New Roman" w:hAnsi="Times New Roman" w:cs="Times New Roman"/>
        </w:rPr>
        <w:t>.</w:t>
      </w:r>
      <w:r w:rsidR="00BE10C1">
        <w:rPr>
          <w:rFonts w:ascii="Times New Roman" w:hAnsi="Times New Roman" w:cs="Times New Roman"/>
        </w:rPr>
        <w:t xml:space="preserve"> The column </w:t>
      </w:r>
      <w:r w:rsidRPr="000B21AF">
        <w:rPr>
          <w:rFonts w:ascii="Times New Roman" w:hAnsi="Times New Roman" w:cs="Times New Roman"/>
        </w:rPr>
        <w:t>dimensions</w:t>
      </w:r>
      <w:r w:rsidR="00BE10C1">
        <w:rPr>
          <w:rFonts w:ascii="Times New Roman" w:hAnsi="Times New Roman" w:cs="Times New Roman"/>
        </w:rPr>
        <w:t xml:space="preserve"> are</w:t>
      </w:r>
      <w:r w:rsidRPr="000B21AF">
        <w:rPr>
          <w:rFonts w:ascii="Times New Roman" w:hAnsi="Times New Roman" w:cs="Times New Roman"/>
        </w:rPr>
        <w:t xml:space="preserve"> 3</w:t>
      </w:r>
      <w:r w:rsidR="00EF6CA6" w:rsidRPr="000B21AF">
        <w:rPr>
          <w:rFonts w:ascii="Times New Roman" w:hAnsi="Times New Roman" w:cs="Times New Roman"/>
        </w:rPr>
        <w:t xml:space="preserve"> mm </w:t>
      </w:r>
      <w:r w:rsidRPr="000B21AF">
        <w:rPr>
          <w:rFonts w:ascii="Times New Roman" w:hAnsi="Times New Roman" w:cs="Times New Roman"/>
        </w:rPr>
        <w:t>(</w:t>
      </w:r>
      <w:proofErr w:type="spellStart"/>
      <w:r w:rsidRPr="000B21AF">
        <w:rPr>
          <w:rFonts w:ascii="Times New Roman" w:hAnsi="Times New Roman" w:cs="Times New Roman"/>
        </w:rPr>
        <w:t>i.d.</w:t>
      </w:r>
      <w:proofErr w:type="spellEnd"/>
      <w:r w:rsidRPr="000B21AF">
        <w:rPr>
          <w:rFonts w:ascii="Times New Roman" w:hAnsi="Times New Roman" w:cs="Times New Roman"/>
        </w:rPr>
        <w:t>) x 100 mm</w:t>
      </w:r>
      <w:r w:rsidR="00BE10C1">
        <w:rPr>
          <w:rFonts w:ascii="Times New Roman" w:hAnsi="Times New Roman" w:cs="Times New Roman"/>
        </w:rPr>
        <w:t>, and the silica packing (</w:t>
      </w:r>
      <w:r w:rsidRPr="000B21AF">
        <w:rPr>
          <w:rFonts w:ascii="Times New Roman" w:hAnsi="Times New Roman" w:cs="Times New Roman"/>
        </w:rPr>
        <w:t>3</w:t>
      </w:r>
      <w:r w:rsidR="00486B4C">
        <w:rPr>
          <w:rFonts w:ascii="Times New Roman" w:hAnsi="Times New Roman" w:cs="Times New Roman"/>
        </w:rPr>
        <w:t>-</w:t>
      </w:r>
      <w:r w:rsidRPr="000B21AF">
        <w:rPr>
          <w:rFonts w:ascii="Times New Roman" w:hAnsi="Times New Roman" w:cs="Times New Roman"/>
          <w:bCs/>
        </w:rPr>
        <w:t>μ</w:t>
      </w:r>
      <w:r w:rsidRPr="000B21AF">
        <w:rPr>
          <w:rFonts w:ascii="Times New Roman" w:hAnsi="Times New Roman" w:cs="Times New Roman"/>
        </w:rPr>
        <w:t xml:space="preserve">m particle size) </w:t>
      </w:r>
      <w:r w:rsidR="00BE10C1">
        <w:rPr>
          <w:rFonts w:ascii="Times New Roman" w:hAnsi="Times New Roman" w:cs="Times New Roman"/>
        </w:rPr>
        <w:t>is</w:t>
      </w:r>
      <w:r w:rsidRPr="000B21AF">
        <w:rPr>
          <w:rFonts w:ascii="Times New Roman" w:hAnsi="Times New Roman" w:cs="Times New Roman"/>
        </w:rPr>
        <w:t xml:space="preserve"> functionalized with C18</w:t>
      </w:r>
      <w:r w:rsidR="0038551E">
        <w:rPr>
          <w:rFonts w:ascii="Times New Roman" w:hAnsi="Times New Roman" w:cs="Times New Roman"/>
        </w:rPr>
        <w:t xml:space="preserve"> </w:t>
      </w:r>
      <w:proofErr w:type="spellStart"/>
      <w:r w:rsidR="0038551E">
        <w:rPr>
          <w:rFonts w:ascii="Times New Roman" w:hAnsi="Times New Roman" w:cs="Times New Roman"/>
        </w:rPr>
        <w:t>o</w:t>
      </w:r>
      <w:r w:rsidR="0038551E" w:rsidRPr="0038551E">
        <w:rPr>
          <w:rFonts w:ascii="Times New Roman" w:hAnsi="Times New Roman" w:cs="Times New Roman"/>
        </w:rPr>
        <w:t>ctadecylsilane</w:t>
      </w:r>
      <w:proofErr w:type="spellEnd"/>
      <w:r w:rsidR="0038551E">
        <w:rPr>
          <w:rFonts w:ascii="Times New Roman" w:hAnsi="Times New Roman" w:cs="Times New Roman"/>
        </w:rPr>
        <w:t xml:space="preserve"> (</w:t>
      </w:r>
      <w:r w:rsidRPr="000B21AF">
        <w:rPr>
          <w:rFonts w:ascii="Times New Roman" w:hAnsi="Times New Roman" w:cs="Times New Roman"/>
        </w:rPr>
        <w:t>ODS</w:t>
      </w:r>
      <w:r w:rsidR="0038551E">
        <w:rPr>
          <w:rFonts w:ascii="Times New Roman" w:hAnsi="Times New Roman" w:cs="Times New Roman"/>
        </w:rPr>
        <w:t>)</w:t>
      </w:r>
      <w:r w:rsidRPr="000B21AF">
        <w:rPr>
          <w:rFonts w:ascii="Times New Roman" w:hAnsi="Times New Roman" w:cs="Times New Roman"/>
        </w:rPr>
        <w:t>.</w:t>
      </w:r>
      <w:r w:rsidR="00BE10C1">
        <w:rPr>
          <w:rFonts w:ascii="Times New Roman" w:hAnsi="Times New Roman" w:cs="Times New Roman"/>
        </w:rPr>
        <w:t xml:space="preserve"> </w:t>
      </w:r>
      <w:r w:rsidR="00264EA1" w:rsidRPr="000B21AF">
        <w:rPr>
          <w:rFonts w:ascii="Times New Roman" w:hAnsi="Times New Roman" w:cs="Times New Roman"/>
        </w:rPr>
        <w:t xml:space="preserve">A </w:t>
      </w:r>
      <w:proofErr w:type="spellStart"/>
      <w:r w:rsidR="00264EA1" w:rsidRPr="000B21AF">
        <w:rPr>
          <w:rFonts w:ascii="Times New Roman" w:hAnsi="Times New Roman" w:cs="Times New Roman"/>
        </w:rPr>
        <w:t>Rheodyne</w:t>
      </w:r>
      <w:proofErr w:type="spellEnd"/>
      <w:r w:rsidR="00264EA1" w:rsidRPr="000B21AF">
        <w:rPr>
          <w:rFonts w:ascii="Times New Roman" w:hAnsi="Times New Roman" w:cs="Times New Roman"/>
        </w:rPr>
        <w:t xml:space="preserve"> 6-port rotary injection valve</w:t>
      </w:r>
      <w:r w:rsidR="00C72F78" w:rsidRPr="000B21AF">
        <w:rPr>
          <w:rFonts w:ascii="Times New Roman" w:hAnsi="Times New Roman" w:cs="Times New Roman"/>
        </w:rPr>
        <w:t xml:space="preserve"> </w:t>
      </w:r>
      <w:r w:rsidR="00264EA1" w:rsidRPr="000B21AF">
        <w:rPr>
          <w:rFonts w:ascii="Times New Roman" w:hAnsi="Times New Roman" w:cs="Times New Roman"/>
        </w:rPr>
        <w:t>is used to initially store the sample in a small loop and introduce</w:t>
      </w:r>
      <w:r w:rsidR="00BE10C1">
        <w:rPr>
          <w:rFonts w:ascii="Times New Roman" w:hAnsi="Times New Roman" w:cs="Times New Roman"/>
        </w:rPr>
        <w:t>s</w:t>
      </w:r>
      <w:r w:rsidR="00264EA1" w:rsidRPr="000B21AF">
        <w:rPr>
          <w:rFonts w:ascii="Times New Roman" w:hAnsi="Times New Roman" w:cs="Times New Roman"/>
        </w:rPr>
        <w:t xml:space="preserve"> the sample to the mobile phase upon rotation</w:t>
      </w:r>
      <w:r w:rsidR="004267FC" w:rsidRPr="000B21AF">
        <w:rPr>
          <w:rFonts w:ascii="Times New Roman" w:hAnsi="Times New Roman" w:cs="Times New Roman"/>
        </w:rPr>
        <w:t xml:space="preserve"> of the valve</w:t>
      </w:r>
      <w:r w:rsidR="00264EA1" w:rsidRPr="000B21AF">
        <w:rPr>
          <w:rFonts w:ascii="Times New Roman" w:hAnsi="Times New Roman" w:cs="Times New Roman"/>
        </w:rPr>
        <w:t>.</w:t>
      </w:r>
    </w:p>
    <w:p w14:paraId="601C998C" w14:textId="77777777" w:rsidR="006800A4" w:rsidRPr="000B21AF" w:rsidRDefault="006800A4" w:rsidP="006800A4">
      <w:pPr>
        <w:rPr>
          <w:rFonts w:ascii="Times New Roman" w:hAnsi="Times New Roman" w:cs="Times New Roman"/>
        </w:rPr>
      </w:pPr>
    </w:p>
    <w:p w14:paraId="443B81E6" w14:textId="637B30B3" w:rsidR="00294E45" w:rsidRDefault="00294E45" w:rsidP="006800A4">
      <w:pPr>
        <w:rPr>
          <w:ins w:id="10" w:author="Paul Bower" w:date="2015-05-20T15:40:00Z"/>
          <w:rFonts w:ascii="Times New Roman" w:hAnsi="Times New Roman" w:cs="Times New Roman"/>
        </w:rPr>
      </w:pPr>
      <w:r w:rsidRPr="000B21AF">
        <w:rPr>
          <w:rFonts w:ascii="Times New Roman" w:hAnsi="Times New Roman" w:cs="Times New Roman"/>
        </w:rPr>
        <w:t>Detection</w:t>
      </w:r>
      <w:r w:rsidR="00247109" w:rsidRPr="000B21AF">
        <w:rPr>
          <w:rFonts w:ascii="Times New Roman" w:hAnsi="Times New Roman" w:cs="Times New Roman"/>
        </w:rPr>
        <w:t xml:space="preserve"> is by absorption spectroscopy </w:t>
      </w:r>
      <w:r w:rsidRPr="000B21AF">
        <w:rPr>
          <w:rFonts w:ascii="Times New Roman" w:hAnsi="Times New Roman" w:cs="Times New Roman"/>
        </w:rPr>
        <w:t xml:space="preserve">at </w:t>
      </w:r>
      <w:r w:rsidR="00247109" w:rsidRPr="000B21AF">
        <w:rPr>
          <w:rFonts w:ascii="Times New Roman" w:hAnsi="Times New Roman" w:cs="Times New Roman"/>
        </w:rPr>
        <w:t xml:space="preserve">a wavelength of </w:t>
      </w:r>
      <w:r w:rsidRPr="000B21AF">
        <w:rPr>
          <w:rFonts w:ascii="Times New Roman" w:hAnsi="Times New Roman" w:cs="Times New Roman"/>
        </w:rPr>
        <w:t>2</w:t>
      </w:r>
      <w:r w:rsidR="00FB3A5A" w:rsidRPr="000B21AF">
        <w:rPr>
          <w:rFonts w:ascii="Times New Roman" w:hAnsi="Times New Roman" w:cs="Times New Roman"/>
        </w:rPr>
        <w:t>20</w:t>
      </w:r>
      <w:r w:rsidRPr="000B21AF">
        <w:rPr>
          <w:rFonts w:ascii="Times New Roman" w:hAnsi="Times New Roman" w:cs="Times New Roman"/>
        </w:rPr>
        <w:t xml:space="preserve"> nm. </w:t>
      </w:r>
      <w:r w:rsidR="00BE10C1">
        <w:rPr>
          <w:rFonts w:ascii="Times New Roman" w:hAnsi="Times New Roman" w:cs="Times New Roman"/>
        </w:rPr>
        <w:t>T</w:t>
      </w:r>
      <w:r w:rsidR="00FB3A5A" w:rsidRPr="003C55AA">
        <w:rPr>
          <w:rFonts w:ascii="Times New Roman" w:hAnsi="Times New Roman" w:cs="Times New Roman"/>
        </w:rPr>
        <w:t>his experiment can be run at 254 nm</w:t>
      </w:r>
      <w:r w:rsidR="00BE10C1">
        <w:rPr>
          <w:rFonts w:ascii="Times New Roman" w:hAnsi="Times New Roman" w:cs="Times New Roman"/>
        </w:rPr>
        <w:t>,</w:t>
      </w:r>
      <w:r w:rsidR="00FB3A5A" w:rsidRPr="003C55AA">
        <w:rPr>
          <w:rFonts w:ascii="Times New Roman" w:hAnsi="Times New Roman" w:cs="Times New Roman"/>
        </w:rPr>
        <w:t xml:space="preserve"> if </w:t>
      </w:r>
      <w:r w:rsidR="00BE10C1">
        <w:rPr>
          <w:rFonts w:ascii="Times New Roman" w:hAnsi="Times New Roman" w:cs="Times New Roman"/>
        </w:rPr>
        <w:t>a</w:t>
      </w:r>
      <w:r w:rsidR="00FB3A5A" w:rsidRPr="003C55AA">
        <w:rPr>
          <w:rFonts w:ascii="Times New Roman" w:hAnsi="Times New Roman" w:cs="Times New Roman"/>
        </w:rPr>
        <w:t xml:space="preserve"> detector is not variable</w:t>
      </w:r>
      <w:r w:rsidR="00BE10C1">
        <w:rPr>
          <w:rFonts w:ascii="Times New Roman" w:hAnsi="Times New Roman" w:cs="Times New Roman"/>
        </w:rPr>
        <w:t xml:space="preserve">. </w:t>
      </w:r>
      <w:r w:rsidRPr="000B21AF">
        <w:rPr>
          <w:rFonts w:ascii="Times New Roman" w:hAnsi="Times New Roman" w:cs="Times New Roman"/>
        </w:rPr>
        <w:t xml:space="preserve">Data </w:t>
      </w:r>
      <w:r w:rsidR="00790C91" w:rsidRPr="000B21AF">
        <w:rPr>
          <w:rFonts w:ascii="Times New Roman" w:hAnsi="Times New Roman" w:cs="Times New Roman"/>
        </w:rPr>
        <w:t xml:space="preserve">from the detector </w:t>
      </w:r>
      <w:r w:rsidR="0083140B" w:rsidRPr="000B21AF">
        <w:rPr>
          <w:rFonts w:ascii="Times New Roman" w:hAnsi="Times New Roman" w:cs="Times New Roman"/>
        </w:rPr>
        <w:t>has a</w:t>
      </w:r>
      <w:r w:rsidR="003A0D45" w:rsidRPr="000B21AF">
        <w:rPr>
          <w:rFonts w:ascii="Times New Roman" w:hAnsi="Times New Roman" w:cs="Times New Roman"/>
        </w:rPr>
        <w:t>n analog</w:t>
      </w:r>
      <w:r w:rsidR="0083140B" w:rsidRPr="000B21AF">
        <w:rPr>
          <w:rFonts w:ascii="Times New Roman" w:hAnsi="Times New Roman" w:cs="Times New Roman"/>
        </w:rPr>
        <w:t xml:space="preserve"> voltage output</w:t>
      </w:r>
      <w:r w:rsidR="00790C91" w:rsidRPr="000B21AF">
        <w:rPr>
          <w:rFonts w:ascii="Times New Roman" w:hAnsi="Times New Roman" w:cs="Times New Roman"/>
        </w:rPr>
        <w:t xml:space="preserve">, which </w:t>
      </w:r>
      <w:r w:rsidR="00BE10C1">
        <w:rPr>
          <w:rFonts w:ascii="Times New Roman" w:hAnsi="Times New Roman" w:cs="Times New Roman"/>
        </w:rPr>
        <w:t>is</w:t>
      </w:r>
      <w:r w:rsidRPr="000B21AF">
        <w:rPr>
          <w:rFonts w:ascii="Times New Roman" w:hAnsi="Times New Roman" w:cs="Times New Roman"/>
        </w:rPr>
        <w:t xml:space="preserve"> </w:t>
      </w:r>
      <w:r w:rsidR="0083140B" w:rsidRPr="000B21AF">
        <w:rPr>
          <w:rFonts w:ascii="Times New Roman" w:hAnsi="Times New Roman" w:cs="Times New Roman"/>
        </w:rPr>
        <w:t>measured</w:t>
      </w:r>
      <w:r w:rsidRPr="000B21AF">
        <w:rPr>
          <w:rFonts w:ascii="Times New Roman" w:hAnsi="Times New Roman" w:cs="Times New Roman"/>
        </w:rPr>
        <w:t xml:space="preserve"> using a digital </w:t>
      </w:r>
      <w:proofErr w:type="spellStart"/>
      <w:r w:rsidRPr="000B21AF">
        <w:rPr>
          <w:rFonts w:ascii="Times New Roman" w:hAnsi="Times New Roman" w:cs="Times New Roman"/>
        </w:rPr>
        <w:t>multimeter</w:t>
      </w:r>
      <w:proofErr w:type="spellEnd"/>
      <w:r w:rsidRPr="000B21AF">
        <w:rPr>
          <w:rFonts w:ascii="Times New Roman" w:hAnsi="Times New Roman" w:cs="Times New Roman"/>
        </w:rPr>
        <w:t xml:space="preserve"> (DMM)</w:t>
      </w:r>
      <w:r w:rsidR="00BE10C1">
        <w:rPr>
          <w:rFonts w:ascii="Times New Roman" w:hAnsi="Times New Roman" w:cs="Times New Roman"/>
        </w:rPr>
        <w:t>,</w:t>
      </w:r>
      <w:r w:rsidRPr="000B21AF">
        <w:rPr>
          <w:rFonts w:ascii="Times New Roman" w:hAnsi="Times New Roman" w:cs="Times New Roman"/>
        </w:rPr>
        <w:t xml:space="preserve"> and </w:t>
      </w:r>
      <w:r w:rsidR="0083140B" w:rsidRPr="000B21AF">
        <w:rPr>
          <w:rFonts w:ascii="Times New Roman" w:hAnsi="Times New Roman" w:cs="Times New Roman"/>
        </w:rPr>
        <w:t>read by a</w:t>
      </w:r>
      <w:r w:rsidR="0046234F" w:rsidRPr="000B21AF">
        <w:rPr>
          <w:rFonts w:ascii="Times New Roman" w:hAnsi="Times New Roman" w:cs="Times New Roman"/>
        </w:rPr>
        <w:t xml:space="preserve"> </w:t>
      </w:r>
      <w:r w:rsidRPr="000B21AF">
        <w:rPr>
          <w:rFonts w:ascii="Times New Roman" w:hAnsi="Times New Roman" w:cs="Times New Roman"/>
        </w:rPr>
        <w:t xml:space="preserve">computer loaded with a data acquisition program. </w:t>
      </w:r>
      <w:ins w:id="11" w:author="Paul Bower" w:date="2015-05-20T16:15:00Z">
        <w:r w:rsidR="00122876">
          <w:rPr>
            <w:rFonts w:ascii="Times New Roman" w:hAnsi="Times New Roman" w:cs="Times New Roman"/>
          </w:rPr>
          <w:t xml:space="preserve">The resulting chromatogram </w:t>
        </w:r>
      </w:ins>
      <w:ins w:id="12" w:author="Jacob Roundy" w:date="2015-05-21T10:03:00Z">
        <w:r w:rsidR="0004226F">
          <w:rPr>
            <w:rFonts w:ascii="Times New Roman" w:hAnsi="Times New Roman" w:cs="Times New Roman"/>
          </w:rPr>
          <w:t>has</w:t>
        </w:r>
      </w:ins>
      <w:ins w:id="13" w:author="Paul Bower" w:date="2015-05-20T16:15:00Z">
        <w:r w:rsidR="00122876">
          <w:rPr>
            <w:rFonts w:ascii="Times New Roman" w:hAnsi="Times New Roman" w:cs="Times New Roman"/>
          </w:rPr>
          <w:t xml:space="preserve"> a peak for every component </w:t>
        </w:r>
      </w:ins>
      <w:ins w:id="14" w:author="Paul Bower" w:date="2015-05-20T16:16:00Z">
        <w:r w:rsidR="00122876">
          <w:rPr>
            <w:rFonts w:ascii="Times New Roman" w:hAnsi="Times New Roman" w:cs="Times New Roman"/>
          </w:rPr>
          <w:t>in the</w:t>
        </w:r>
      </w:ins>
      <w:ins w:id="15" w:author="Paul Bower" w:date="2015-05-20T16:15:00Z">
        <w:r w:rsidR="00122876">
          <w:rPr>
            <w:rFonts w:ascii="Times New Roman" w:hAnsi="Times New Roman" w:cs="Times New Roman"/>
          </w:rPr>
          <w:t xml:space="preserve"> </w:t>
        </w:r>
      </w:ins>
      <w:ins w:id="16" w:author="Paul Bower" w:date="2015-05-20T16:16:00Z">
        <w:r w:rsidR="00122876">
          <w:rPr>
            <w:rFonts w:ascii="Times New Roman" w:hAnsi="Times New Roman" w:cs="Times New Roman"/>
          </w:rPr>
          <w:t xml:space="preserve">sample. </w:t>
        </w:r>
      </w:ins>
      <w:r w:rsidR="001448FA" w:rsidRPr="000B21AF">
        <w:rPr>
          <w:rFonts w:ascii="Times New Roman" w:hAnsi="Times New Roman" w:cs="Times New Roman"/>
        </w:rPr>
        <w:t>For this experiment, all three components elute within five minutes.</w:t>
      </w:r>
    </w:p>
    <w:p w14:paraId="39F33FED" w14:textId="77777777" w:rsidR="003061FD" w:rsidRDefault="003061FD" w:rsidP="006800A4">
      <w:pPr>
        <w:numPr>
          <w:ins w:id="17" w:author="Paul Bower" w:date="2015-05-20T15:53:00Z"/>
        </w:numPr>
        <w:rPr>
          <w:ins w:id="18" w:author="Paul Bower" w:date="2015-05-20T15:53:00Z"/>
          <w:rFonts w:ascii="Times New Roman" w:hAnsi="Times New Roman" w:cs="Times New Roman"/>
        </w:rPr>
      </w:pPr>
    </w:p>
    <w:p w14:paraId="43E84C1A" w14:textId="2F954B4A" w:rsidR="002C7336" w:rsidRDefault="002C7336" w:rsidP="006800A4">
      <w:pPr>
        <w:numPr>
          <w:ins w:id="19" w:author="Paul Bower" w:date="2015-05-20T15:53:00Z"/>
        </w:numPr>
        <w:rPr>
          <w:ins w:id="20" w:author="Paul Bower" w:date="2015-05-20T15:59:00Z"/>
          <w:rFonts w:ascii="Times New Roman" w:hAnsi="Times New Roman" w:cs="Times New Roman"/>
        </w:rPr>
      </w:pPr>
      <w:ins w:id="21" w:author="Paul Bower" w:date="2015-05-20T15:53:00Z">
        <w:r>
          <w:rPr>
            <w:rFonts w:ascii="Times New Roman" w:hAnsi="Times New Roman" w:cs="Times New Roman"/>
          </w:rPr>
          <w:t>This experiment use</w:t>
        </w:r>
      </w:ins>
      <w:ins w:id="22" w:author="Jacob Roundy" w:date="2015-05-21T10:04:00Z">
        <w:r w:rsidR="0004226F">
          <w:rPr>
            <w:rFonts w:ascii="Times New Roman" w:hAnsi="Times New Roman" w:cs="Times New Roman"/>
          </w:rPr>
          <w:t>s</w:t>
        </w:r>
      </w:ins>
      <w:ins w:id="23" w:author="Paul Bower" w:date="2015-05-20T15:53:00Z">
        <w:r>
          <w:rPr>
            <w:rFonts w:ascii="Times New Roman" w:hAnsi="Times New Roman" w:cs="Times New Roman"/>
          </w:rPr>
          <w:t xml:space="preserve"> a si</w:t>
        </w:r>
      </w:ins>
      <w:ins w:id="24" w:author="Jacob Roundy" w:date="2015-05-21T10:04:00Z">
        <w:r w:rsidR="0004226F">
          <w:rPr>
            <w:rFonts w:ascii="Times New Roman" w:hAnsi="Times New Roman" w:cs="Times New Roman"/>
          </w:rPr>
          <w:t>n</w:t>
        </w:r>
      </w:ins>
      <w:ins w:id="25" w:author="Paul Bower" w:date="2015-05-20T15:53:00Z">
        <w:r>
          <w:rPr>
            <w:rFonts w:ascii="Times New Roman" w:hAnsi="Times New Roman" w:cs="Times New Roman"/>
          </w:rPr>
          <w:t>gle mobile phase and pump, which is called an isocratic mobile phase. For samples that are difficult to separate, a gradient mobile phase can be used. This is when the initial mobile phase is primarily an aqueous one, and over time</w:t>
        </w:r>
      </w:ins>
      <w:ins w:id="26" w:author="Jacob Roundy" w:date="2015-05-21T10:06:00Z">
        <w:r w:rsidR="0004226F">
          <w:rPr>
            <w:rFonts w:ascii="Times New Roman" w:hAnsi="Times New Roman" w:cs="Times New Roman"/>
          </w:rPr>
          <w:t>,</w:t>
        </w:r>
      </w:ins>
      <w:ins w:id="27" w:author="Paul Bower" w:date="2015-05-20T15:53:00Z">
        <w:r>
          <w:rPr>
            <w:rFonts w:ascii="Times New Roman" w:hAnsi="Times New Roman" w:cs="Times New Roman"/>
          </w:rPr>
          <w:t xml:space="preserve"> a second organic mobile phase is</w:t>
        </w:r>
      </w:ins>
      <w:ins w:id="28" w:author="Paul Bower" w:date="2015-05-20T15:55:00Z">
        <w:r>
          <w:rPr>
            <w:rFonts w:ascii="Times New Roman" w:hAnsi="Times New Roman" w:cs="Times New Roman"/>
          </w:rPr>
          <w:t xml:space="preserve"> gradually added to the overall mobile phase. This method </w:t>
        </w:r>
      </w:ins>
      <w:ins w:id="29" w:author="Paul Bower" w:date="2015-05-20T16:01:00Z">
        <w:r w:rsidR="002A0581">
          <w:rPr>
            <w:rFonts w:ascii="Times New Roman" w:hAnsi="Times New Roman" w:cs="Times New Roman"/>
          </w:rPr>
          <w:t>raises</w:t>
        </w:r>
      </w:ins>
      <w:ins w:id="30" w:author="Paul Bower" w:date="2015-05-20T15:55:00Z">
        <w:r>
          <w:rPr>
            <w:rFonts w:ascii="Times New Roman" w:hAnsi="Times New Roman" w:cs="Times New Roman"/>
          </w:rPr>
          <w:t xml:space="preserve"> the polarity of this phase</w:t>
        </w:r>
      </w:ins>
      <w:ins w:id="31" w:author="Paul Bower" w:date="2015-05-20T16:01:00Z">
        <w:r w:rsidR="002A0581">
          <w:rPr>
            <w:rFonts w:ascii="Times New Roman" w:hAnsi="Times New Roman" w:cs="Times New Roman"/>
          </w:rPr>
          <w:t xml:space="preserve"> over time</w:t>
        </w:r>
      </w:ins>
      <w:ins w:id="32" w:author="Paul Bower" w:date="2015-05-20T15:55:00Z">
        <w:r>
          <w:rPr>
            <w:rFonts w:ascii="Times New Roman" w:hAnsi="Times New Roman" w:cs="Times New Roman"/>
          </w:rPr>
          <w:t>, which lowers the retention times of the components</w:t>
        </w:r>
        <w:del w:id="33" w:author="Jacob Roundy" w:date="2015-05-21T10:06:00Z">
          <w:r w:rsidDel="0004226F">
            <w:rPr>
              <w:rFonts w:ascii="Times New Roman" w:hAnsi="Times New Roman" w:cs="Times New Roman"/>
            </w:rPr>
            <w:delText>,</w:delText>
          </w:r>
        </w:del>
        <w:r>
          <w:rPr>
            <w:rFonts w:ascii="Times New Roman" w:hAnsi="Times New Roman" w:cs="Times New Roman"/>
          </w:rPr>
          <w:t xml:space="preserve"> and works similar</w:t>
        </w:r>
      </w:ins>
      <w:ins w:id="34" w:author="Paul Bower" w:date="2015-05-20T16:01:00Z">
        <w:r w:rsidR="002A0581">
          <w:rPr>
            <w:rFonts w:ascii="Times New Roman" w:hAnsi="Times New Roman" w:cs="Times New Roman"/>
          </w:rPr>
          <w:t>l</w:t>
        </w:r>
      </w:ins>
      <w:ins w:id="35" w:author="Paul Bower" w:date="2015-05-20T15:55:00Z">
        <w:r>
          <w:rPr>
            <w:rFonts w:ascii="Times New Roman" w:hAnsi="Times New Roman" w:cs="Times New Roman"/>
          </w:rPr>
          <w:t>y to a temperature gradient on a gas chromatograph.</w:t>
        </w:r>
      </w:ins>
      <w:ins w:id="36" w:author="Paul Bower" w:date="2015-05-20T15:59:00Z">
        <w:r w:rsidR="002A0581">
          <w:rPr>
            <w:rFonts w:ascii="Times New Roman" w:hAnsi="Times New Roman" w:cs="Times New Roman"/>
          </w:rPr>
          <w:t xml:space="preserve"> There are some instances where the column is heated (usually to 40</w:t>
        </w:r>
      </w:ins>
      <w:ins w:id="37" w:author="Jacob Roundy" w:date="2015-05-21T10:07:00Z">
        <w:r w:rsidR="0004226F">
          <w:rPr>
            <w:rFonts w:ascii="Times New Roman" w:hAnsi="Times New Roman" w:cs="Times New Roman"/>
          </w:rPr>
          <w:t xml:space="preserve"> °</w:t>
        </w:r>
      </w:ins>
      <w:ins w:id="38" w:author="Paul Bower" w:date="2015-05-20T15:59:00Z">
        <w:r w:rsidR="002A0581">
          <w:rPr>
            <w:rFonts w:ascii="Times New Roman" w:hAnsi="Times New Roman" w:cs="Times New Roman"/>
          </w:rPr>
          <w:t xml:space="preserve">C), which takes away any </w:t>
        </w:r>
      </w:ins>
      <w:ins w:id="39" w:author="Paul Bower" w:date="2015-05-20T16:13:00Z">
        <w:r w:rsidR="004169F6">
          <w:rPr>
            <w:rFonts w:ascii="Times New Roman" w:hAnsi="Times New Roman" w:cs="Times New Roman"/>
          </w:rPr>
          <w:t xml:space="preserve">retention time </w:t>
        </w:r>
      </w:ins>
      <w:ins w:id="40" w:author="Paul Bower" w:date="2015-05-20T15:59:00Z">
        <w:r w:rsidR="002A0581">
          <w:rPr>
            <w:rFonts w:ascii="Times New Roman" w:hAnsi="Times New Roman" w:cs="Times New Roman"/>
          </w:rPr>
          <w:t>errors associated with a change of ambient temperature.</w:t>
        </w:r>
      </w:ins>
    </w:p>
    <w:p w14:paraId="41BC5597" w14:textId="77777777" w:rsidR="002A0581" w:rsidRDefault="002A0581" w:rsidP="006800A4">
      <w:pPr>
        <w:numPr>
          <w:ins w:id="41" w:author="Paul Bower" w:date="2015-05-20T16:00:00Z"/>
        </w:numPr>
        <w:rPr>
          <w:ins w:id="42" w:author="Paul Bower" w:date="2015-05-20T16:00:00Z"/>
          <w:rFonts w:ascii="Times New Roman" w:hAnsi="Times New Roman" w:cs="Times New Roman"/>
        </w:rPr>
      </w:pPr>
    </w:p>
    <w:p w14:paraId="712C5B04" w14:textId="06D00363" w:rsidR="007A2B89" w:rsidRDefault="007A2B89" w:rsidP="006800A4">
      <w:pPr>
        <w:numPr>
          <w:ins w:id="43" w:author="Paul Bower" w:date="2015-05-20T16:05:00Z"/>
        </w:numPr>
        <w:rPr>
          <w:ins w:id="44" w:author="Paul Bower" w:date="2015-05-20T16:05:00Z"/>
          <w:rFonts w:ascii="Times New Roman" w:hAnsi="Times New Roman" w:cs="Times New Roman"/>
        </w:rPr>
      </w:pPr>
      <w:ins w:id="45" w:author="Paul Bower" w:date="2015-05-20T16:05:00Z">
        <w:r>
          <w:rPr>
            <w:rFonts w:ascii="Times New Roman" w:hAnsi="Times New Roman" w:cs="Times New Roman"/>
          </w:rPr>
          <w:t xml:space="preserve">In reverse-phase HPLC, the column </w:t>
        </w:r>
      </w:ins>
      <w:ins w:id="46" w:author="Paul Bower" w:date="2015-05-20T16:06:00Z">
        <w:r>
          <w:rPr>
            <w:rFonts w:ascii="Times New Roman" w:hAnsi="Times New Roman" w:cs="Times New Roman"/>
          </w:rPr>
          <w:t xml:space="preserve">stationary phase packing </w:t>
        </w:r>
      </w:ins>
      <w:ins w:id="47" w:author="Paul Bower" w:date="2015-05-20T16:05:00Z">
        <w:r>
          <w:rPr>
            <w:rFonts w:ascii="Times New Roman" w:hAnsi="Times New Roman" w:cs="Times New Roman"/>
          </w:rPr>
          <w:t>is usually either a C4, C8</w:t>
        </w:r>
      </w:ins>
      <w:ins w:id="48" w:author="Jacob Roundy" w:date="2015-05-21T10:10:00Z">
        <w:r w:rsidR="0004226F">
          <w:rPr>
            <w:rFonts w:ascii="Times New Roman" w:hAnsi="Times New Roman" w:cs="Times New Roman"/>
          </w:rPr>
          <w:t>,</w:t>
        </w:r>
      </w:ins>
      <w:ins w:id="49" w:author="Paul Bower" w:date="2015-05-20T16:05:00Z">
        <w:r>
          <w:rPr>
            <w:rFonts w:ascii="Times New Roman" w:hAnsi="Times New Roman" w:cs="Times New Roman"/>
          </w:rPr>
          <w:t xml:space="preserve"> or C18 packing.</w:t>
        </w:r>
      </w:ins>
      <w:ins w:id="50" w:author="Paul Bower" w:date="2015-05-20T16:07:00Z">
        <w:r>
          <w:rPr>
            <w:rFonts w:ascii="Times New Roman" w:hAnsi="Times New Roman" w:cs="Times New Roman"/>
          </w:rPr>
          <w:t xml:space="preserve"> The C4 columns are primarily for proteins </w:t>
        </w:r>
      </w:ins>
      <w:ins w:id="51" w:author="Jacob Roundy" w:date="2015-05-21T10:10:00Z">
        <w:r w:rsidR="0004226F">
          <w:rPr>
            <w:rFonts w:ascii="Times New Roman" w:hAnsi="Times New Roman" w:cs="Times New Roman"/>
          </w:rPr>
          <w:t>with</w:t>
        </w:r>
      </w:ins>
      <w:ins w:id="52" w:author="Paul Bower" w:date="2015-05-20T16:07:00Z">
        <w:r>
          <w:rPr>
            <w:rFonts w:ascii="Times New Roman" w:hAnsi="Times New Roman" w:cs="Times New Roman"/>
          </w:rPr>
          <w:t xml:space="preserve"> large molecular weights, whereas the C18 columns are for peptides and basic samples with lower molecular weights.</w:t>
        </w:r>
      </w:ins>
    </w:p>
    <w:p w14:paraId="4DACAE80" w14:textId="77777777" w:rsidR="007A2B89" w:rsidRDefault="007A2B89" w:rsidP="006800A4">
      <w:pPr>
        <w:numPr>
          <w:ins w:id="53" w:author="Paul Bower" w:date="2015-05-20T16:05:00Z"/>
        </w:numPr>
        <w:rPr>
          <w:ins w:id="54" w:author="Paul Bower" w:date="2015-05-20T16:05:00Z"/>
          <w:rFonts w:ascii="Times New Roman" w:hAnsi="Times New Roman" w:cs="Times New Roman"/>
        </w:rPr>
      </w:pPr>
    </w:p>
    <w:p w14:paraId="74AF3CB0" w14:textId="67AB5DF3" w:rsidR="002A0581" w:rsidRDefault="007A2B89" w:rsidP="006800A4">
      <w:pPr>
        <w:numPr>
          <w:ins w:id="55" w:author="Paul Bower" w:date="2015-05-20T16:00:00Z"/>
        </w:numPr>
        <w:rPr>
          <w:ins w:id="56" w:author="Paul Bower" w:date="2015-05-20T15:53:00Z"/>
          <w:rFonts w:ascii="Times New Roman" w:hAnsi="Times New Roman" w:cs="Times New Roman"/>
        </w:rPr>
      </w:pPr>
      <w:ins w:id="57" w:author="Paul Bower" w:date="2015-05-20T16:03:00Z">
        <w:r>
          <w:rPr>
            <w:rFonts w:ascii="Times New Roman" w:hAnsi="Times New Roman" w:cs="Times New Roman"/>
          </w:rPr>
          <w:t>Detection by</w:t>
        </w:r>
      </w:ins>
      <w:ins w:id="58" w:author="Paul Bower" w:date="2015-05-20T16:02:00Z">
        <w:r>
          <w:rPr>
            <w:rFonts w:ascii="Times New Roman" w:hAnsi="Times New Roman" w:cs="Times New Roman"/>
          </w:rPr>
          <w:t xml:space="preserve"> absorption </w:t>
        </w:r>
      </w:ins>
      <w:ins w:id="59" w:author="Paul Bower" w:date="2015-05-20T16:03:00Z">
        <w:r>
          <w:rPr>
            <w:rFonts w:ascii="Times New Roman" w:hAnsi="Times New Roman" w:cs="Times New Roman"/>
          </w:rPr>
          <w:t xml:space="preserve">spectroscopy is overwhelmingly the detection </w:t>
        </w:r>
      </w:ins>
      <w:ins w:id="60" w:author="Jacob Roundy" w:date="2015-05-29T10:33:00Z">
        <w:r w:rsidR="000C4D67">
          <w:rPr>
            <w:rFonts w:ascii="Times New Roman" w:hAnsi="Times New Roman" w:cs="Times New Roman"/>
          </w:rPr>
          <w:t xml:space="preserve">method </w:t>
        </w:r>
      </w:ins>
      <w:ins w:id="61" w:author="Paul Bower" w:date="2015-05-20T16:03:00Z">
        <w:r>
          <w:rPr>
            <w:rFonts w:ascii="Times New Roman" w:hAnsi="Times New Roman" w:cs="Times New Roman"/>
          </w:rPr>
          <w:t>of choice, as the absorption spectra of the components are all readily available. Some systems use electrochemical measurements</w:t>
        </w:r>
      </w:ins>
      <w:ins w:id="62" w:author="Paul Bower" w:date="2015-05-20T16:04:00Z">
        <w:r>
          <w:rPr>
            <w:rFonts w:ascii="Times New Roman" w:hAnsi="Times New Roman" w:cs="Times New Roman"/>
          </w:rPr>
          <w:t xml:space="preserve">, such as conductivity or </w:t>
        </w:r>
        <w:proofErr w:type="spellStart"/>
        <w:r>
          <w:rPr>
            <w:rFonts w:ascii="Times New Roman" w:hAnsi="Times New Roman" w:cs="Times New Roman"/>
          </w:rPr>
          <w:t>amperometry</w:t>
        </w:r>
        <w:proofErr w:type="spellEnd"/>
        <w:r>
          <w:rPr>
            <w:rFonts w:ascii="Times New Roman" w:hAnsi="Times New Roman" w:cs="Times New Roman"/>
          </w:rPr>
          <w:t>, as their d</w:t>
        </w:r>
      </w:ins>
      <w:ins w:id="63" w:author="Paul Bower" w:date="2015-05-20T16:05:00Z">
        <w:r>
          <w:rPr>
            <w:rFonts w:ascii="Times New Roman" w:hAnsi="Times New Roman" w:cs="Times New Roman"/>
          </w:rPr>
          <w:t>e</w:t>
        </w:r>
      </w:ins>
      <w:ins w:id="64" w:author="Paul Bower" w:date="2015-05-20T16:04:00Z">
        <w:r>
          <w:rPr>
            <w:rFonts w:ascii="Times New Roman" w:hAnsi="Times New Roman" w:cs="Times New Roman"/>
          </w:rPr>
          <w:t>tection method.</w:t>
        </w:r>
      </w:ins>
    </w:p>
    <w:p w14:paraId="01B82420" w14:textId="77777777" w:rsidR="002C7336" w:rsidRDefault="002C7336" w:rsidP="006800A4">
      <w:pPr>
        <w:numPr>
          <w:ins w:id="65" w:author="Paul Bower" w:date="2015-05-20T15:40:00Z"/>
        </w:numPr>
        <w:rPr>
          <w:ins w:id="66" w:author="Paul Bower" w:date="2015-05-20T15:40:00Z"/>
          <w:rFonts w:ascii="Times New Roman" w:hAnsi="Times New Roman" w:cs="Times New Roman"/>
        </w:rPr>
      </w:pPr>
    </w:p>
    <w:p w14:paraId="104EA097" w14:textId="4363CE7A" w:rsidR="003061FD" w:rsidRDefault="002C7336" w:rsidP="006800A4">
      <w:pPr>
        <w:numPr>
          <w:ins w:id="67" w:author="Paul Bower" w:date="2015-05-20T15:42:00Z"/>
        </w:numPr>
        <w:rPr>
          <w:ins w:id="68" w:author="Paul Bower" w:date="2015-05-20T15:46:00Z"/>
          <w:rFonts w:ascii="Times New Roman" w:hAnsi="Times New Roman" w:cs="Times New Roman"/>
        </w:rPr>
      </w:pPr>
      <w:ins w:id="69" w:author="Paul Bower" w:date="2015-05-20T15:42:00Z">
        <w:r>
          <w:rPr>
            <w:rFonts w:ascii="Times New Roman" w:hAnsi="Times New Roman" w:cs="Times New Roman"/>
          </w:rPr>
          <w:t>For this experiment, t</w:t>
        </w:r>
        <w:r w:rsidR="003061FD">
          <w:rPr>
            <w:rFonts w:ascii="Times New Roman" w:hAnsi="Times New Roman" w:cs="Times New Roman"/>
          </w:rPr>
          <w:t xml:space="preserve">he mobile phase is primarily 20% acetonitrile and 80% purified </w:t>
        </w:r>
      </w:ins>
      <w:ins w:id="70" w:author="Jacob Roundy" w:date="2015-05-21T10:13:00Z">
        <w:r w:rsidR="00BC43D1">
          <w:rPr>
            <w:rFonts w:ascii="Times New Roman" w:hAnsi="Times New Roman" w:cs="Times New Roman"/>
          </w:rPr>
          <w:t>deionized (DI)</w:t>
        </w:r>
      </w:ins>
      <w:ins w:id="71" w:author="Paul Bower" w:date="2015-05-20T15:42:00Z">
        <w:r w:rsidR="003061FD">
          <w:rPr>
            <w:rFonts w:ascii="Times New Roman" w:hAnsi="Times New Roman" w:cs="Times New Roman"/>
          </w:rPr>
          <w:t xml:space="preserve"> water. A small amount of acetic acid is added to lower the pH of the mobile phase, which keeps the </w:t>
        </w:r>
        <w:proofErr w:type="spellStart"/>
        <w:r w:rsidR="003061FD">
          <w:rPr>
            <w:rFonts w:ascii="Times New Roman" w:hAnsi="Times New Roman" w:cs="Times New Roman"/>
          </w:rPr>
          <w:t>silanol</w:t>
        </w:r>
        <w:proofErr w:type="spellEnd"/>
        <w:r w:rsidR="003061FD">
          <w:rPr>
            <w:rFonts w:ascii="Times New Roman" w:hAnsi="Times New Roman" w:cs="Times New Roman"/>
          </w:rPr>
          <w:t xml:space="preserve"> in the stationary packing phase in an </w:t>
        </w:r>
        <w:proofErr w:type="spellStart"/>
        <w:r w:rsidR="003061FD">
          <w:rPr>
            <w:rFonts w:ascii="Times New Roman" w:hAnsi="Times New Roman" w:cs="Times New Roman"/>
          </w:rPr>
          <w:t>undi</w:t>
        </w:r>
      </w:ins>
      <w:ins w:id="72" w:author="Paul Bower" w:date="2015-05-20T15:46:00Z">
        <w:r w:rsidR="003061FD">
          <w:rPr>
            <w:rFonts w:ascii="Times New Roman" w:hAnsi="Times New Roman" w:cs="Times New Roman"/>
          </w:rPr>
          <w:t>s</w:t>
        </w:r>
      </w:ins>
      <w:ins w:id="73" w:author="Paul Bower" w:date="2015-05-20T15:42:00Z">
        <w:r w:rsidR="003061FD">
          <w:rPr>
            <w:rFonts w:ascii="Times New Roman" w:hAnsi="Times New Roman" w:cs="Times New Roman"/>
          </w:rPr>
          <w:t>sociated</w:t>
        </w:r>
        <w:proofErr w:type="spellEnd"/>
        <w:r w:rsidR="003061FD">
          <w:rPr>
            <w:rFonts w:ascii="Times New Roman" w:hAnsi="Times New Roman" w:cs="Times New Roman"/>
          </w:rPr>
          <w:t xml:space="preserve"> state. This reduces the adsorption peak from tailing, giving</w:t>
        </w:r>
      </w:ins>
      <w:ins w:id="74" w:author="Paul Bower" w:date="2015-05-20T15:46:00Z">
        <w:r w:rsidR="003061FD">
          <w:rPr>
            <w:rFonts w:ascii="Times New Roman" w:hAnsi="Times New Roman" w:cs="Times New Roman"/>
          </w:rPr>
          <w:t xml:space="preserve"> narrower peaks.</w:t>
        </w:r>
      </w:ins>
      <w:ins w:id="75" w:author="Paul Bower" w:date="2015-05-20T15:50:00Z">
        <w:r>
          <w:rPr>
            <w:rFonts w:ascii="Times New Roman" w:hAnsi="Times New Roman" w:cs="Times New Roman"/>
          </w:rPr>
          <w:t xml:space="preserve"> Then</w:t>
        </w:r>
      </w:ins>
      <w:ins w:id="76" w:author="Jacob Roundy" w:date="2015-05-21T10:15:00Z">
        <w:r w:rsidR="00BC43D1">
          <w:rPr>
            <w:rFonts w:ascii="Times New Roman" w:hAnsi="Times New Roman" w:cs="Times New Roman"/>
          </w:rPr>
          <w:t>,</w:t>
        </w:r>
      </w:ins>
      <w:ins w:id="77" w:author="Paul Bower" w:date="2015-05-20T15:50:00Z">
        <w:r>
          <w:rPr>
            <w:rFonts w:ascii="Times New Roman" w:hAnsi="Times New Roman" w:cs="Times New Roman"/>
          </w:rPr>
          <w:t xml:space="preserve"> the pH is adjusted with 40% sodium hydroxide to raise the pH and help decrease the retention times of the components</w:t>
        </w:r>
      </w:ins>
      <w:ins w:id="78" w:author="Jacob Roundy" w:date="2015-05-21T10:15:00Z">
        <w:r w:rsidR="00BC43D1">
          <w:rPr>
            <w:rFonts w:ascii="Times New Roman" w:hAnsi="Times New Roman" w:cs="Times New Roman"/>
          </w:rPr>
          <w:t>.</w:t>
        </w:r>
      </w:ins>
    </w:p>
    <w:p w14:paraId="337386D8" w14:textId="77777777" w:rsidR="003061FD" w:rsidRDefault="003061FD" w:rsidP="006800A4">
      <w:pPr>
        <w:numPr>
          <w:ins w:id="79" w:author="Paul Bower" w:date="2015-05-20T15:47:00Z"/>
        </w:numPr>
        <w:rPr>
          <w:ins w:id="80" w:author="Paul Bower" w:date="2015-05-20T15:42:00Z"/>
          <w:rFonts w:ascii="Times New Roman" w:hAnsi="Times New Roman" w:cs="Times New Roman"/>
        </w:rPr>
      </w:pPr>
    </w:p>
    <w:p w14:paraId="7208C99C" w14:textId="77777777" w:rsidR="003061FD" w:rsidRPr="000B21AF" w:rsidRDefault="003061FD" w:rsidP="006800A4">
      <w:pPr>
        <w:numPr>
          <w:ins w:id="81" w:author="Paul Bower" w:date="2015-05-20T15:40:00Z"/>
        </w:numPr>
        <w:rPr>
          <w:rFonts w:ascii="Times New Roman" w:hAnsi="Times New Roman" w:cs="Times New Roman"/>
        </w:rPr>
      </w:pPr>
      <w:ins w:id="82" w:author="Paul Bower" w:date="2015-05-20T15:41:00Z">
        <w:r w:rsidRPr="00176401">
          <w:rPr>
            <w:rFonts w:ascii="Times New Roman" w:hAnsi="Times New Roman" w:cs="Times New Roman"/>
          </w:rPr>
          <w:t>Each group use</w:t>
        </w:r>
        <w:r>
          <w:rPr>
            <w:rFonts w:ascii="Times New Roman" w:hAnsi="Times New Roman" w:cs="Times New Roman"/>
          </w:rPr>
          <w:t>s</w:t>
        </w:r>
        <w:r w:rsidRPr="00176401">
          <w:rPr>
            <w:rFonts w:ascii="Times New Roman" w:hAnsi="Times New Roman" w:cs="Times New Roman"/>
          </w:rPr>
          <w:t xml:space="preserve"> a set of the </w:t>
        </w:r>
        <w:r>
          <w:rPr>
            <w:rFonts w:ascii="Times New Roman" w:hAnsi="Times New Roman" w:cs="Times New Roman"/>
          </w:rPr>
          <w:t>7</w:t>
        </w:r>
        <w:r w:rsidRPr="00176401">
          <w:rPr>
            <w:rFonts w:ascii="Times New Roman" w:hAnsi="Times New Roman" w:cs="Times New Roman"/>
          </w:rPr>
          <w:t xml:space="preserve"> vials containing different concentrations of the standard solutions (</w:t>
        </w:r>
        <w:r w:rsidRPr="00176401">
          <w:rPr>
            <w:rFonts w:ascii="Times New Roman" w:hAnsi="Times New Roman" w:cs="Times New Roman"/>
            <w:b/>
          </w:rPr>
          <w:t>Table 1</w:t>
        </w:r>
        <w:r w:rsidRPr="00176401">
          <w:rPr>
            <w:rFonts w:ascii="Times New Roman" w:hAnsi="Times New Roman" w:cs="Times New Roman"/>
          </w:rPr>
          <w:t xml:space="preserve">). </w:t>
        </w:r>
      </w:ins>
      <w:commentRangeStart w:id="83"/>
      <w:ins w:id="84" w:author="Paul Bower" w:date="2015-05-20T15:40:00Z">
        <w:r w:rsidRPr="00176401">
          <w:rPr>
            <w:rFonts w:ascii="Times New Roman" w:hAnsi="Times New Roman" w:cs="Times New Roman"/>
          </w:rPr>
          <w:t xml:space="preserve">The first </w:t>
        </w:r>
        <w:r>
          <w:rPr>
            <w:rFonts w:ascii="Times New Roman" w:hAnsi="Times New Roman" w:cs="Times New Roman"/>
          </w:rPr>
          <w:t>3</w:t>
        </w:r>
        <w:r w:rsidRPr="00176401">
          <w:rPr>
            <w:rFonts w:ascii="Times New Roman" w:hAnsi="Times New Roman" w:cs="Times New Roman"/>
          </w:rPr>
          <w:t xml:space="preserve"> are used to identify each peak, and the last </w:t>
        </w:r>
        <w:r>
          <w:rPr>
            <w:rFonts w:ascii="Times New Roman" w:hAnsi="Times New Roman" w:cs="Times New Roman"/>
          </w:rPr>
          <w:t>4</w:t>
        </w:r>
        <w:r w:rsidRPr="00176401">
          <w:rPr>
            <w:rFonts w:ascii="Times New Roman" w:hAnsi="Times New Roman" w:cs="Times New Roman"/>
          </w:rPr>
          <w:t xml:space="preserve"> are for creating a calibration chart for each component. Standards 1 </w:t>
        </w:r>
        <w:r>
          <w:rPr>
            <w:rFonts w:ascii="Times New Roman" w:hAnsi="Times New Roman" w:cs="Times New Roman"/>
          </w:rPr>
          <w:t>-</w:t>
        </w:r>
        <w:r w:rsidRPr="00176401">
          <w:rPr>
            <w:rFonts w:ascii="Times New Roman" w:hAnsi="Times New Roman" w:cs="Times New Roman"/>
          </w:rPr>
          <w:t xml:space="preserve"> 3 are also used for the calibration chart.</w:t>
        </w:r>
        <w:commentRangeEnd w:id="83"/>
        <w:r>
          <w:rPr>
            <w:rStyle w:val="CommentReference"/>
          </w:rPr>
          <w:commentReference w:id="83"/>
        </w:r>
      </w:ins>
    </w:p>
    <w:p w14:paraId="562B47E7" w14:textId="77777777" w:rsidR="00294E45" w:rsidRDefault="00294E45" w:rsidP="006800A4">
      <w:pPr>
        <w:rPr>
          <w:rFonts w:ascii="Times New Roman" w:hAnsi="Times New Roman" w:cs="Times New Roman"/>
          <w:sz w:val="22"/>
        </w:rPr>
      </w:pPr>
    </w:p>
    <w:p w14:paraId="557247DA" w14:textId="77777777" w:rsidR="000B21AF" w:rsidRPr="000B21AF" w:rsidRDefault="000B21AF" w:rsidP="006800A4">
      <w:pPr>
        <w:rPr>
          <w:rFonts w:ascii="Times New Roman" w:hAnsi="Times New Roman" w:cs="Times New Roman"/>
          <w:b/>
          <w:sz w:val="28"/>
        </w:rPr>
      </w:pPr>
      <w:r>
        <w:rPr>
          <w:rFonts w:ascii="Times New Roman" w:hAnsi="Times New Roman" w:cs="Times New Roman"/>
          <w:b/>
          <w:sz w:val="28"/>
        </w:rPr>
        <w:t>Procedure:</w:t>
      </w:r>
    </w:p>
    <w:p w14:paraId="1C3B555B" w14:textId="77777777" w:rsidR="00294E45" w:rsidRPr="000B21AF" w:rsidRDefault="00F25936" w:rsidP="000B21AF">
      <w:pPr>
        <w:pStyle w:val="ListParagraph"/>
        <w:numPr>
          <w:ilvl w:val="0"/>
          <w:numId w:val="10"/>
        </w:numPr>
        <w:rPr>
          <w:rFonts w:ascii="Times New Roman" w:hAnsi="Times New Roman" w:cs="Times New Roman"/>
        </w:rPr>
      </w:pPr>
      <w:r w:rsidRPr="000B21AF">
        <w:rPr>
          <w:rFonts w:ascii="Times New Roman" w:hAnsi="Times New Roman" w:cs="Times New Roman"/>
        </w:rPr>
        <w:t>Making the Mobile Phase</w:t>
      </w:r>
    </w:p>
    <w:p w14:paraId="2B4651C3" w14:textId="77777777" w:rsidR="000B21AF" w:rsidRDefault="000B21AF" w:rsidP="000B21AF">
      <w:pPr>
        <w:pStyle w:val="ListParagraph"/>
        <w:ind w:left="792"/>
        <w:rPr>
          <w:rFonts w:ascii="Times New Roman" w:hAnsi="Times New Roman" w:cs="Times New Roman"/>
        </w:rPr>
      </w:pPr>
    </w:p>
    <w:p w14:paraId="43BB672D" w14:textId="77777777" w:rsidR="000B21AF" w:rsidRDefault="00F25936" w:rsidP="000B21AF">
      <w:pPr>
        <w:pStyle w:val="ListParagraph"/>
        <w:numPr>
          <w:ilvl w:val="1"/>
          <w:numId w:val="10"/>
        </w:numPr>
        <w:rPr>
          <w:rFonts w:ascii="Times New Roman" w:hAnsi="Times New Roman" w:cs="Times New Roman"/>
        </w:rPr>
      </w:pPr>
      <w:r w:rsidRPr="000B21AF">
        <w:rPr>
          <w:rFonts w:ascii="Times New Roman" w:hAnsi="Times New Roman" w:cs="Times New Roman"/>
        </w:rPr>
        <w:t>Prepare t</w:t>
      </w:r>
      <w:r w:rsidR="00C72E10" w:rsidRPr="000B21AF">
        <w:rPr>
          <w:rFonts w:ascii="Times New Roman" w:hAnsi="Times New Roman" w:cs="Times New Roman"/>
        </w:rPr>
        <w:t xml:space="preserve">he mobile phase </w:t>
      </w:r>
      <w:r w:rsidRPr="000B21AF">
        <w:rPr>
          <w:rFonts w:ascii="Times New Roman" w:hAnsi="Times New Roman" w:cs="Times New Roman"/>
        </w:rPr>
        <w:t>by adding</w:t>
      </w:r>
      <w:r w:rsidR="00294E45" w:rsidRPr="000B21AF">
        <w:rPr>
          <w:rFonts w:ascii="Times New Roman" w:hAnsi="Times New Roman" w:cs="Times New Roman"/>
        </w:rPr>
        <w:t xml:space="preserve"> 400 mL of acetonitrile </w:t>
      </w:r>
      <w:r w:rsidRPr="000B21AF">
        <w:rPr>
          <w:rFonts w:ascii="Times New Roman" w:hAnsi="Times New Roman" w:cs="Times New Roman"/>
        </w:rPr>
        <w:t xml:space="preserve">to approximately 1.5 L of purified </w:t>
      </w:r>
      <w:del w:id="85" w:author="Jacob Roundy" w:date="2015-05-21T10:13:00Z">
        <w:r w:rsidR="00473FA0" w:rsidDel="00BC43D1">
          <w:rPr>
            <w:rFonts w:ascii="Times New Roman" w:hAnsi="Times New Roman" w:cs="Times New Roman"/>
          </w:rPr>
          <w:delText>deionized (</w:delText>
        </w:r>
      </w:del>
      <w:r w:rsidRPr="000B21AF">
        <w:rPr>
          <w:rFonts w:ascii="Times New Roman" w:hAnsi="Times New Roman" w:cs="Times New Roman"/>
        </w:rPr>
        <w:t>DI</w:t>
      </w:r>
      <w:del w:id="86" w:author="Jacob Roundy" w:date="2015-05-21T10:13:00Z">
        <w:r w:rsidR="00473FA0" w:rsidDel="00BC43D1">
          <w:rPr>
            <w:rFonts w:ascii="Times New Roman" w:hAnsi="Times New Roman" w:cs="Times New Roman"/>
          </w:rPr>
          <w:delText>)</w:delText>
        </w:r>
      </w:del>
      <w:r w:rsidRPr="000B21AF">
        <w:rPr>
          <w:rFonts w:ascii="Times New Roman" w:hAnsi="Times New Roman" w:cs="Times New Roman"/>
        </w:rPr>
        <w:t xml:space="preserve"> water.</w:t>
      </w:r>
    </w:p>
    <w:p w14:paraId="0772122D" w14:textId="77777777" w:rsidR="000B21AF" w:rsidRDefault="000B21AF" w:rsidP="000B21AF">
      <w:pPr>
        <w:pStyle w:val="ListParagraph"/>
        <w:ind w:left="792"/>
        <w:rPr>
          <w:rFonts w:ascii="Times New Roman" w:hAnsi="Times New Roman" w:cs="Times New Roman"/>
        </w:rPr>
      </w:pPr>
    </w:p>
    <w:p w14:paraId="3E30003F" w14:textId="77777777" w:rsidR="000B21AF" w:rsidRPr="000B21AF" w:rsidRDefault="000B21AF" w:rsidP="000B21AF">
      <w:pPr>
        <w:pStyle w:val="ListParagraph"/>
        <w:numPr>
          <w:ilvl w:val="1"/>
          <w:numId w:val="10"/>
        </w:numPr>
        <w:rPr>
          <w:rFonts w:ascii="Times New Roman" w:hAnsi="Times New Roman" w:cs="Times New Roman"/>
        </w:rPr>
      </w:pPr>
      <w:r w:rsidRPr="000B21AF">
        <w:rPr>
          <w:rFonts w:ascii="Times New Roman" w:hAnsi="Times New Roman" w:cs="Times New Roman"/>
        </w:rPr>
        <w:t xml:space="preserve">Carefully add 2.4 mL of </w:t>
      </w:r>
      <w:commentRangeStart w:id="87"/>
      <w:r w:rsidRPr="000B21AF">
        <w:rPr>
          <w:rFonts w:ascii="Times New Roman" w:hAnsi="Times New Roman" w:cs="Times New Roman"/>
        </w:rPr>
        <w:t xml:space="preserve">glacial acetic acid </w:t>
      </w:r>
      <w:commentRangeEnd w:id="87"/>
      <w:r w:rsidR="003A531D">
        <w:rPr>
          <w:rStyle w:val="CommentReference"/>
        </w:rPr>
        <w:commentReference w:id="87"/>
      </w:r>
      <w:r w:rsidRPr="000B21AF">
        <w:rPr>
          <w:rFonts w:ascii="Times New Roman" w:hAnsi="Times New Roman" w:cs="Times New Roman"/>
        </w:rPr>
        <w:t>to this solution.</w:t>
      </w:r>
    </w:p>
    <w:p w14:paraId="528637B1" w14:textId="77777777" w:rsidR="000B21AF" w:rsidRDefault="000B21AF" w:rsidP="000B21AF">
      <w:pPr>
        <w:pStyle w:val="ListParagraph"/>
        <w:ind w:left="792"/>
        <w:rPr>
          <w:rFonts w:ascii="Times New Roman" w:hAnsi="Times New Roman" w:cs="Times New Roman"/>
        </w:rPr>
      </w:pPr>
    </w:p>
    <w:p w14:paraId="02137418" w14:textId="77777777" w:rsidR="000B21AF" w:rsidRPr="000B21AF" w:rsidRDefault="000B21AF" w:rsidP="000B21AF">
      <w:pPr>
        <w:pStyle w:val="ListParagraph"/>
        <w:numPr>
          <w:ilvl w:val="1"/>
          <w:numId w:val="10"/>
        </w:numPr>
        <w:rPr>
          <w:rFonts w:ascii="Times New Roman" w:hAnsi="Times New Roman" w:cs="Times New Roman"/>
        </w:rPr>
      </w:pPr>
      <w:commentRangeStart w:id="88"/>
      <w:r w:rsidRPr="000B21AF">
        <w:rPr>
          <w:rFonts w:ascii="Times New Roman" w:hAnsi="Times New Roman" w:cs="Times New Roman"/>
        </w:rPr>
        <w:t>Dilute th</w:t>
      </w:r>
      <w:r w:rsidR="00700C4A">
        <w:rPr>
          <w:rFonts w:ascii="Times New Roman" w:hAnsi="Times New Roman" w:cs="Times New Roman"/>
        </w:rPr>
        <w:t>e</w:t>
      </w:r>
      <w:r w:rsidRPr="000B21AF">
        <w:rPr>
          <w:rFonts w:ascii="Times New Roman" w:hAnsi="Times New Roman" w:cs="Times New Roman"/>
        </w:rPr>
        <w:t xml:space="preserve"> solution to a total volume of 2.0 L </w:t>
      </w:r>
      <w:commentRangeEnd w:id="88"/>
      <w:r w:rsidR="003A531D">
        <w:rPr>
          <w:rStyle w:val="CommentReference"/>
        </w:rPr>
        <w:commentReference w:id="88"/>
      </w:r>
      <w:ins w:id="89" w:author="Paul Bower" w:date="2015-05-18T11:33:00Z">
        <w:r w:rsidR="00715E87">
          <w:rPr>
            <w:rFonts w:ascii="Times New Roman" w:hAnsi="Times New Roman" w:cs="Times New Roman"/>
          </w:rPr>
          <w:t xml:space="preserve">in a volumetric flask </w:t>
        </w:r>
      </w:ins>
      <w:r w:rsidRPr="000B21AF">
        <w:rPr>
          <w:rFonts w:ascii="Times New Roman" w:hAnsi="Times New Roman" w:cs="Times New Roman"/>
        </w:rPr>
        <w:t xml:space="preserve">with purified DI water. The resulting solution should have a pH between 2.8 to 3.2.  </w:t>
      </w:r>
    </w:p>
    <w:p w14:paraId="3F597AAF" w14:textId="77777777" w:rsidR="000B21AF" w:rsidRDefault="000B21AF" w:rsidP="000B21AF">
      <w:pPr>
        <w:pStyle w:val="ListParagraph"/>
        <w:ind w:left="792"/>
        <w:rPr>
          <w:rFonts w:ascii="Times New Roman" w:hAnsi="Times New Roman" w:cs="Times New Roman"/>
        </w:rPr>
      </w:pPr>
    </w:p>
    <w:p w14:paraId="66C46DBB" w14:textId="66F4FB01" w:rsidR="000B21AF" w:rsidRPr="000B21AF" w:rsidRDefault="000B21AF" w:rsidP="000B21AF">
      <w:pPr>
        <w:pStyle w:val="ListParagraph"/>
        <w:numPr>
          <w:ilvl w:val="1"/>
          <w:numId w:val="10"/>
        </w:numPr>
        <w:rPr>
          <w:rFonts w:ascii="Times New Roman" w:hAnsi="Times New Roman" w:cs="Times New Roman"/>
        </w:rPr>
      </w:pPr>
      <w:commentRangeStart w:id="90"/>
      <w:r w:rsidRPr="000B21AF">
        <w:rPr>
          <w:rFonts w:ascii="Times New Roman" w:hAnsi="Times New Roman" w:cs="Times New Roman"/>
        </w:rPr>
        <w:lastRenderedPageBreak/>
        <w:t>Adjust the pH to 4.2 by adding</w:t>
      </w:r>
      <w:r w:rsidR="00700C4A">
        <w:rPr>
          <w:rFonts w:ascii="Times New Roman" w:hAnsi="Times New Roman" w:cs="Times New Roman"/>
        </w:rPr>
        <w:t xml:space="preserve"> </w:t>
      </w:r>
      <w:r w:rsidRPr="000B21AF">
        <w:rPr>
          <w:rFonts w:ascii="Times New Roman" w:hAnsi="Times New Roman" w:cs="Times New Roman"/>
        </w:rPr>
        <w:t>40% sodium hydroxide</w:t>
      </w:r>
      <w:commentRangeEnd w:id="90"/>
      <w:r w:rsidR="003A531D">
        <w:rPr>
          <w:rStyle w:val="CommentReference"/>
        </w:rPr>
        <w:commentReference w:id="90"/>
      </w:r>
      <w:r w:rsidR="00E5305C">
        <w:rPr>
          <w:rFonts w:ascii="Times New Roman" w:hAnsi="Times New Roman" w:cs="Times New Roman"/>
        </w:rPr>
        <w:t>,</w:t>
      </w:r>
      <w:r w:rsidR="00700C4A">
        <w:rPr>
          <w:rFonts w:ascii="Times New Roman" w:hAnsi="Times New Roman" w:cs="Times New Roman"/>
        </w:rPr>
        <w:t xml:space="preserve"> drop</w:t>
      </w:r>
      <w:r w:rsidR="00E5305C">
        <w:rPr>
          <w:rFonts w:ascii="Times New Roman" w:hAnsi="Times New Roman" w:cs="Times New Roman"/>
        </w:rPr>
        <w:t>-</w:t>
      </w:r>
      <w:r w:rsidR="00700C4A">
        <w:rPr>
          <w:rFonts w:ascii="Times New Roman" w:hAnsi="Times New Roman" w:cs="Times New Roman"/>
        </w:rPr>
        <w:t>wise</w:t>
      </w:r>
      <w:ins w:id="91" w:author="Paul Bower" w:date="2015-05-18T11:33:00Z">
        <w:r w:rsidR="003E3833">
          <w:rPr>
            <w:rFonts w:ascii="Times New Roman" w:hAnsi="Times New Roman" w:cs="Times New Roman"/>
          </w:rPr>
          <w:t xml:space="preserve"> with the use of a </w:t>
        </w:r>
      </w:ins>
      <w:ins w:id="92" w:author="Paul Bower" w:date="2015-05-20T15:29:00Z">
        <w:r w:rsidR="009A2673">
          <w:rPr>
            <w:rFonts w:ascii="Times New Roman" w:hAnsi="Times New Roman" w:cs="Times New Roman"/>
          </w:rPr>
          <w:t xml:space="preserve">calibrated </w:t>
        </w:r>
      </w:ins>
      <w:ins w:id="93" w:author="Paul Bower" w:date="2015-05-18T11:33:00Z">
        <w:r w:rsidR="003E3833">
          <w:rPr>
            <w:rFonts w:ascii="Times New Roman" w:hAnsi="Times New Roman" w:cs="Times New Roman"/>
          </w:rPr>
          <w:t>digital</w:t>
        </w:r>
        <w:r w:rsidR="00715E87">
          <w:rPr>
            <w:rFonts w:ascii="Times New Roman" w:hAnsi="Times New Roman" w:cs="Times New Roman"/>
          </w:rPr>
          <w:t xml:space="preserve"> pH meter</w:t>
        </w:r>
      </w:ins>
      <w:ins w:id="94" w:author="Paul Bower" w:date="2015-05-18T11:34:00Z">
        <w:r w:rsidR="00715E87">
          <w:rPr>
            <w:rFonts w:ascii="Times New Roman" w:hAnsi="Times New Roman" w:cs="Times New Roman"/>
          </w:rPr>
          <w:t>. Add very slowly once the pH reaches 4.0</w:t>
        </w:r>
      </w:ins>
      <w:r w:rsidRPr="000B21AF">
        <w:rPr>
          <w:rFonts w:ascii="Times New Roman" w:hAnsi="Times New Roman" w:cs="Times New Roman"/>
        </w:rPr>
        <w:t>. This should take around 50 drops to accomplish.</w:t>
      </w:r>
    </w:p>
    <w:p w14:paraId="18B28DD5" w14:textId="77777777" w:rsidR="000B21AF" w:rsidRDefault="000B21AF" w:rsidP="000B21AF">
      <w:pPr>
        <w:pStyle w:val="ListParagraph"/>
        <w:ind w:left="792"/>
        <w:rPr>
          <w:rFonts w:ascii="Times New Roman" w:hAnsi="Times New Roman" w:cs="Times New Roman"/>
        </w:rPr>
      </w:pPr>
    </w:p>
    <w:p w14:paraId="14F7D144" w14:textId="5F4E49A7" w:rsidR="000B21AF" w:rsidRPr="000B21AF" w:rsidRDefault="000B21AF" w:rsidP="000B21AF">
      <w:pPr>
        <w:pStyle w:val="ListParagraph"/>
        <w:numPr>
          <w:ilvl w:val="1"/>
          <w:numId w:val="10"/>
        </w:numPr>
        <w:rPr>
          <w:rFonts w:ascii="Times New Roman" w:hAnsi="Times New Roman" w:cs="Times New Roman"/>
        </w:rPr>
      </w:pPr>
      <w:r w:rsidRPr="000B21AF">
        <w:rPr>
          <w:rFonts w:ascii="Times New Roman" w:hAnsi="Times New Roman" w:cs="Times New Roman"/>
        </w:rPr>
        <w:t xml:space="preserve">Filter the mobile phase through a 0.2 </w:t>
      </w:r>
      <w:proofErr w:type="spellStart"/>
      <w:r w:rsidR="00700C4A" w:rsidRPr="000B21AF">
        <w:rPr>
          <w:rFonts w:ascii="Times New Roman" w:hAnsi="Times New Roman" w:cs="Times New Roman"/>
          <w:bCs/>
        </w:rPr>
        <w:t>μ</w:t>
      </w:r>
      <w:r w:rsidR="00700C4A" w:rsidRPr="000B21AF">
        <w:rPr>
          <w:rFonts w:ascii="Times New Roman" w:hAnsi="Times New Roman" w:cs="Times New Roman"/>
        </w:rPr>
        <w:t>m</w:t>
      </w:r>
      <w:proofErr w:type="spellEnd"/>
      <w:r w:rsidRPr="000B21AF">
        <w:rPr>
          <w:rFonts w:ascii="Times New Roman" w:hAnsi="Times New Roman" w:cs="Times New Roman"/>
        </w:rPr>
        <w:t xml:space="preserve"> Nylon 66 membrane filter under vacuum to degas the solution and to remove solids that could plug the chromatographic column. It is important to degas the mobile phase to avoid having a </w:t>
      </w:r>
      <w:commentRangeStart w:id="95"/>
      <w:r w:rsidRPr="000B21AF">
        <w:rPr>
          <w:rFonts w:ascii="Times New Roman" w:hAnsi="Times New Roman" w:cs="Times New Roman"/>
        </w:rPr>
        <w:t>bubble</w:t>
      </w:r>
      <w:ins w:id="96" w:author="Jacob Roundy" w:date="2015-05-21T10:21:00Z">
        <w:r w:rsidR="00BC43D1">
          <w:rPr>
            <w:rFonts w:ascii="Times New Roman" w:hAnsi="Times New Roman" w:cs="Times New Roman"/>
          </w:rPr>
          <w:t>, which could either</w:t>
        </w:r>
      </w:ins>
      <w:r w:rsidRPr="000B21AF">
        <w:rPr>
          <w:rFonts w:ascii="Times New Roman" w:hAnsi="Times New Roman" w:cs="Times New Roman"/>
        </w:rPr>
        <w:t xml:space="preserve"> </w:t>
      </w:r>
      <w:commentRangeEnd w:id="95"/>
      <w:r w:rsidR="004421DD">
        <w:rPr>
          <w:rStyle w:val="CommentReference"/>
        </w:rPr>
        <w:commentReference w:id="95"/>
      </w:r>
      <w:ins w:id="97" w:author="Paul Bower" w:date="2015-05-18T11:35:00Z">
        <w:r w:rsidR="003E3833">
          <w:rPr>
            <w:rFonts w:ascii="Times New Roman" w:hAnsi="Times New Roman" w:cs="Times New Roman"/>
          </w:rPr>
          <w:t xml:space="preserve">cause a void in the </w:t>
        </w:r>
      </w:ins>
      <w:ins w:id="98" w:author="Paul Bower" w:date="2015-05-18T11:36:00Z">
        <w:r w:rsidR="003E3833">
          <w:rPr>
            <w:rFonts w:ascii="Times New Roman" w:hAnsi="Times New Roman" w:cs="Times New Roman"/>
          </w:rPr>
          <w:t xml:space="preserve">stationary phase at the </w:t>
        </w:r>
      </w:ins>
      <w:ins w:id="99" w:author="Paul Bower" w:date="2015-05-18T11:35:00Z">
        <w:r w:rsidR="003E3833">
          <w:rPr>
            <w:rFonts w:ascii="Times New Roman" w:hAnsi="Times New Roman" w:cs="Times New Roman"/>
          </w:rPr>
          <w:t xml:space="preserve">inlet of the column or </w:t>
        </w:r>
      </w:ins>
      <w:r w:rsidRPr="000B21AF">
        <w:rPr>
          <w:rFonts w:ascii="Times New Roman" w:hAnsi="Times New Roman" w:cs="Times New Roman"/>
        </w:rPr>
        <w:t>work its way into the detector cell, causing instability with the UV absorbance.</w:t>
      </w:r>
    </w:p>
    <w:p w14:paraId="0223C99D" w14:textId="77777777" w:rsidR="00F25936" w:rsidRPr="000B21AF" w:rsidRDefault="00F25936" w:rsidP="006800A4">
      <w:pPr>
        <w:rPr>
          <w:rFonts w:ascii="Times New Roman" w:hAnsi="Times New Roman" w:cs="Times New Roman"/>
        </w:rPr>
      </w:pPr>
    </w:p>
    <w:p w14:paraId="31FA5072" w14:textId="77777777" w:rsidR="00F25936" w:rsidRDefault="00F25936" w:rsidP="00176401">
      <w:pPr>
        <w:pStyle w:val="ListParagraph"/>
        <w:numPr>
          <w:ilvl w:val="0"/>
          <w:numId w:val="10"/>
        </w:numPr>
        <w:rPr>
          <w:rFonts w:ascii="Times New Roman" w:hAnsi="Times New Roman" w:cs="Times New Roman"/>
        </w:rPr>
      </w:pPr>
      <w:r w:rsidRPr="00176401">
        <w:rPr>
          <w:rFonts w:ascii="Times New Roman" w:hAnsi="Times New Roman" w:cs="Times New Roman"/>
        </w:rPr>
        <w:t>Creating the Component Solutions</w:t>
      </w:r>
    </w:p>
    <w:p w14:paraId="6AECF909" w14:textId="596C61E9" w:rsidR="00176401" w:rsidRPr="00176401" w:rsidRDefault="00176401" w:rsidP="00176401">
      <w:pPr>
        <w:rPr>
          <w:rFonts w:ascii="Times New Roman" w:hAnsi="Times New Roman" w:cs="Times New Roman"/>
        </w:rPr>
      </w:pPr>
      <w:r w:rsidRPr="00176401">
        <w:rPr>
          <w:rFonts w:ascii="Times New Roman" w:hAnsi="Times New Roman" w:cs="Times New Roman"/>
        </w:rPr>
        <w:t>T</w:t>
      </w:r>
      <w:r w:rsidR="00700C4A">
        <w:rPr>
          <w:rFonts w:ascii="Times New Roman" w:hAnsi="Times New Roman" w:cs="Times New Roman"/>
        </w:rPr>
        <w:t>he t</w:t>
      </w:r>
      <w:r w:rsidRPr="00176401">
        <w:rPr>
          <w:rFonts w:ascii="Times New Roman" w:hAnsi="Times New Roman" w:cs="Times New Roman"/>
        </w:rPr>
        <w:t>hree components that need to be made</w:t>
      </w:r>
      <w:r w:rsidR="00700C4A">
        <w:rPr>
          <w:rFonts w:ascii="Times New Roman" w:hAnsi="Times New Roman" w:cs="Times New Roman"/>
        </w:rPr>
        <w:t xml:space="preserve"> are</w:t>
      </w:r>
      <w:r w:rsidRPr="00176401">
        <w:rPr>
          <w:rFonts w:ascii="Times New Roman" w:hAnsi="Times New Roman" w:cs="Times New Roman"/>
        </w:rPr>
        <w:t xml:space="preserve"> </w:t>
      </w:r>
      <w:commentRangeStart w:id="100"/>
      <w:r w:rsidR="00700C4A">
        <w:rPr>
          <w:rFonts w:ascii="Times New Roman" w:hAnsi="Times New Roman" w:cs="Times New Roman"/>
        </w:rPr>
        <w:t>c</w:t>
      </w:r>
      <w:r w:rsidRPr="00176401">
        <w:rPr>
          <w:rFonts w:ascii="Times New Roman" w:hAnsi="Times New Roman" w:cs="Times New Roman"/>
        </w:rPr>
        <w:t>affeine (0.8 mg/mL)</w:t>
      </w:r>
      <w:r w:rsidR="00700C4A">
        <w:rPr>
          <w:rFonts w:ascii="Times New Roman" w:hAnsi="Times New Roman" w:cs="Times New Roman"/>
        </w:rPr>
        <w:t xml:space="preserve">, </w:t>
      </w:r>
      <w:ins w:id="101" w:author="Paul Bower" w:date="2015-05-20T15:33:00Z">
        <w:r w:rsidR="009A2673">
          <w:rPr>
            <w:rFonts w:ascii="Times New Roman" w:hAnsi="Times New Roman" w:cs="Times New Roman"/>
          </w:rPr>
          <w:t xml:space="preserve">potassium </w:t>
        </w:r>
      </w:ins>
      <w:commentRangeStart w:id="102"/>
      <w:r w:rsidR="00700C4A">
        <w:rPr>
          <w:rFonts w:ascii="Times New Roman" w:hAnsi="Times New Roman" w:cs="Times New Roman"/>
        </w:rPr>
        <w:t>b</w:t>
      </w:r>
      <w:r w:rsidRPr="00176401">
        <w:rPr>
          <w:rFonts w:ascii="Times New Roman" w:hAnsi="Times New Roman" w:cs="Times New Roman"/>
        </w:rPr>
        <w:t xml:space="preserve">enzoate </w:t>
      </w:r>
      <w:commentRangeEnd w:id="102"/>
      <w:r w:rsidR="00AE29C1">
        <w:rPr>
          <w:rStyle w:val="CommentReference"/>
        </w:rPr>
        <w:commentReference w:id="102"/>
      </w:r>
      <w:r w:rsidRPr="00176401">
        <w:rPr>
          <w:rFonts w:ascii="Times New Roman" w:hAnsi="Times New Roman" w:cs="Times New Roman"/>
        </w:rPr>
        <w:t>(1.4 mg/mL)</w:t>
      </w:r>
      <w:r w:rsidR="00700C4A">
        <w:rPr>
          <w:rFonts w:ascii="Times New Roman" w:hAnsi="Times New Roman" w:cs="Times New Roman"/>
        </w:rPr>
        <w:t>,</w:t>
      </w:r>
      <w:r w:rsidRPr="00176401">
        <w:rPr>
          <w:rFonts w:ascii="Times New Roman" w:hAnsi="Times New Roman" w:cs="Times New Roman"/>
        </w:rPr>
        <w:t xml:space="preserve"> </w:t>
      </w:r>
      <w:r w:rsidR="00700C4A">
        <w:rPr>
          <w:rFonts w:ascii="Times New Roman" w:hAnsi="Times New Roman" w:cs="Times New Roman"/>
        </w:rPr>
        <w:t>and a</w:t>
      </w:r>
      <w:r w:rsidRPr="00176401">
        <w:rPr>
          <w:rFonts w:ascii="Times New Roman" w:hAnsi="Times New Roman" w:cs="Times New Roman"/>
        </w:rPr>
        <w:t xml:space="preserve">spartame </w:t>
      </w:r>
      <w:ins w:id="103" w:author="Paul Bower" w:date="2015-05-20T15:36:00Z">
        <w:r w:rsidR="009A2673">
          <w:rPr>
            <w:rFonts w:ascii="Times New Roman" w:hAnsi="Times New Roman" w:cs="Times New Roman"/>
          </w:rPr>
          <w:t>(</w:t>
        </w:r>
      </w:ins>
      <w:ins w:id="104" w:author="Paul Bower" w:date="2015-05-20T15:37:00Z">
        <w:r w:rsidR="009A2673">
          <w:rPr>
            <w:rFonts w:ascii="Times New Roman" w:hAnsi="Times New Roman" w:cs="Times New Roman"/>
          </w:rPr>
          <w:t>L-a</w:t>
        </w:r>
      </w:ins>
      <w:ins w:id="105" w:author="Paul Bower" w:date="2015-05-20T15:36:00Z">
        <w:r w:rsidR="009A2673">
          <w:rPr>
            <w:rFonts w:ascii="Times New Roman" w:hAnsi="Times New Roman" w:cs="Times New Roman"/>
          </w:rPr>
          <w:t xml:space="preserve">spartyl-L-phenylalanine methyl ester) </w:t>
        </w:r>
      </w:ins>
      <w:r w:rsidRPr="00176401">
        <w:rPr>
          <w:rFonts w:ascii="Times New Roman" w:hAnsi="Times New Roman" w:cs="Times New Roman"/>
        </w:rPr>
        <w:t>(6.0 mg/mL).</w:t>
      </w:r>
      <w:commentRangeEnd w:id="100"/>
      <w:r w:rsidR="004421DD">
        <w:rPr>
          <w:rStyle w:val="CommentReference"/>
        </w:rPr>
        <w:commentReference w:id="100"/>
      </w:r>
      <w:ins w:id="106" w:author="Paul Bower" w:date="2015-05-20T15:38:00Z">
        <w:r w:rsidR="003061FD">
          <w:rPr>
            <w:rFonts w:ascii="Times New Roman" w:hAnsi="Times New Roman" w:cs="Times New Roman"/>
          </w:rPr>
          <w:t xml:space="preserve"> These concentrations, once diluted in the same fashion, put the standards at the levels found in the soda samples.</w:t>
        </w:r>
      </w:ins>
    </w:p>
    <w:p w14:paraId="201AB406" w14:textId="77777777" w:rsidR="00176401" w:rsidRDefault="00176401" w:rsidP="00176401">
      <w:pPr>
        <w:pStyle w:val="ListParagraph"/>
        <w:ind w:left="360"/>
        <w:rPr>
          <w:rFonts w:ascii="Times New Roman" w:hAnsi="Times New Roman" w:cs="Times New Roman"/>
        </w:rPr>
      </w:pPr>
    </w:p>
    <w:p w14:paraId="3B79176E"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Add 0.40 g of </w:t>
      </w:r>
      <w:r w:rsidR="00700C4A">
        <w:rPr>
          <w:rFonts w:ascii="Times New Roman" w:hAnsi="Times New Roman" w:cs="Times New Roman"/>
        </w:rPr>
        <w:t>c</w:t>
      </w:r>
      <w:r w:rsidRPr="00176401">
        <w:rPr>
          <w:rFonts w:ascii="Times New Roman" w:hAnsi="Times New Roman" w:cs="Times New Roman"/>
        </w:rPr>
        <w:t>affeine to a 500 mL volumetric flask, then dilute to the 500 mL mark with DI water.</w:t>
      </w:r>
    </w:p>
    <w:p w14:paraId="2F84BB37" w14:textId="77777777" w:rsidR="00176401" w:rsidRPr="00176401" w:rsidRDefault="00176401" w:rsidP="00176401">
      <w:pPr>
        <w:pStyle w:val="ListParagraph"/>
        <w:ind w:left="792"/>
        <w:rPr>
          <w:rFonts w:ascii="Times New Roman" w:hAnsi="Times New Roman" w:cs="Times New Roman"/>
        </w:rPr>
      </w:pPr>
    </w:p>
    <w:p w14:paraId="120F082C"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Add 0.70 g of </w:t>
      </w:r>
      <w:r w:rsidR="00700C4A">
        <w:rPr>
          <w:rFonts w:ascii="Times New Roman" w:hAnsi="Times New Roman" w:cs="Times New Roman"/>
        </w:rPr>
        <w:t>b</w:t>
      </w:r>
      <w:r w:rsidRPr="00176401">
        <w:rPr>
          <w:rFonts w:ascii="Times New Roman" w:hAnsi="Times New Roman" w:cs="Times New Roman"/>
        </w:rPr>
        <w:t>enzoate to a 500 mL volumetric flask, then dilute to the 500 mL mark with DI water.</w:t>
      </w:r>
    </w:p>
    <w:p w14:paraId="65B935A2" w14:textId="77777777" w:rsidR="00176401" w:rsidRPr="00176401" w:rsidRDefault="00176401" w:rsidP="00176401">
      <w:pPr>
        <w:pStyle w:val="ListParagraph"/>
        <w:ind w:left="792"/>
        <w:rPr>
          <w:rFonts w:ascii="Times New Roman" w:hAnsi="Times New Roman" w:cs="Times New Roman"/>
        </w:rPr>
      </w:pPr>
    </w:p>
    <w:p w14:paraId="0D4B63CB" w14:textId="77777777" w:rsid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Add 0.60 g of </w:t>
      </w:r>
      <w:r w:rsidR="00700C4A">
        <w:rPr>
          <w:rFonts w:ascii="Times New Roman" w:hAnsi="Times New Roman" w:cs="Times New Roman"/>
        </w:rPr>
        <w:t>a</w:t>
      </w:r>
      <w:r w:rsidRPr="00176401">
        <w:rPr>
          <w:rFonts w:ascii="Times New Roman" w:hAnsi="Times New Roman" w:cs="Times New Roman"/>
        </w:rPr>
        <w:t>spartame to a 100 mL volumetric flask, then dilute to the 100 mL mark with DI water. Place this solution in a refrigerator to avoid decomposition during storage.</w:t>
      </w:r>
    </w:p>
    <w:p w14:paraId="2040115B" w14:textId="77777777" w:rsidR="00176401" w:rsidRPr="00176401" w:rsidRDefault="00176401" w:rsidP="00176401">
      <w:pPr>
        <w:rPr>
          <w:rFonts w:ascii="Times New Roman" w:hAnsi="Times New Roman" w:cs="Times New Roman"/>
        </w:rPr>
      </w:pPr>
    </w:p>
    <w:p w14:paraId="54E682C9" w14:textId="77777777" w:rsidR="00294E45" w:rsidRDefault="00176401" w:rsidP="00176401">
      <w:pPr>
        <w:pStyle w:val="ListParagraph"/>
        <w:numPr>
          <w:ilvl w:val="0"/>
          <w:numId w:val="10"/>
        </w:numPr>
        <w:rPr>
          <w:rFonts w:ascii="Times New Roman" w:hAnsi="Times New Roman" w:cs="Times New Roman"/>
        </w:rPr>
      </w:pPr>
      <w:r>
        <w:rPr>
          <w:rFonts w:ascii="Times New Roman" w:hAnsi="Times New Roman" w:cs="Times New Roman"/>
        </w:rPr>
        <w:t>Making the 7</w:t>
      </w:r>
      <w:r w:rsidR="00F25936" w:rsidRPr="00176401">
        <w:rPr>
          <w:rFonts w:ascii="Times New Roman" w:hAnsi="Times New Roman" w:cs="Times New Roman"/>
        </w:rPr>
        <w:t xml:space="preserve"> Standard Solutions</w:t>
      </w:r>
    </w:p>
    <w:p w14:paraId="2A3431BC" w14:textId="2DF5041C" w:rsidR="00176401" w:rsidRDefault="00176401" w:rsidP="00176401">
      <w:pPr>
        <w:rPr>
          <w:rFonts w:ascii="Times New Roman" w:hAnsi="Times New Roman" w:cs="Times New Roman"/>
        </w:rPr>
      </w:pPr>
      <w:del w:id="107" w:author="Jacob Roundy" w:date="2015-05-21T10:23:00Z">
        <w:r w:rsidRPr="00176401" w:rsidDel="00B95E34">
          <w:rPr>
            <w:rFonts w:ascii="Times New Roman" w:hAnsi="Times New Roman" w:cs="Times New Roman"/>
          </w:rPr>
          <w:delText>Each group use</w:delText>
        </w:r>
        <w:r w:rsidR="00247A8A" w:rsidDel="00B95E34">
          <w:rPr>
            <w:rFonts w:ascii="Times New Roman" w:hAnsi="Times New Roman" w:cs="Times New Roman"/>
          </w:rPr>
          <w:delText>s</w:delText>
        </w:r>
        <w:r w:rsidRPr="00176401" w:rsidDel="00B95E34">
          <w:rPr>
            <w:rFonts w:ascii="Times New Roman" w:hAnsi="Times New Roman" w:cs="Times New Roman"/>
          </w:rPr>
          <w:delText xml:space="preserve"> a set of the </w:delText>
        </w:r>
        <w:r w:rsidR="00247A8A" w:rsidDel="00B95E34">
          <w:rPr>
            <w:rFonts w:ascii="Times New Roman" w:hAnsi="Times New Roman" w:cs="Times New Roman"/>
          </w:rPr>
          <w:delText>7</w:delText>
        </w:r>
        <w:r w:rsidRPr="00176401" w:rsidDel="00B95E34">
          <w:rPr>
            <w:rFonts w:ascii="Times New Roman" w:hAnsi="Times New Roman" w:cs="Times New Roman"/>
          </w:rPr>
          <w:delText xml:space="preserve"> vials containing different concentrations of the standard solutions (</w:delText>
        </w:r>
        <w:r w:rsidRPr="00176401" w:rsidDel="00B95E34">
          <w:rPr>
            <w:rFonts w:ascii="Times New Roman" w:hAnsi="Times New Roman" w:cs="Times New Roman"/>
            <w:b/>
          </w:rPr>
          <w:delText>Table 1</w:delText>
        </w:r>
        <w:r w:rsidRPr="00176401" w:rsidDel="00B95E34">
          <w:rPr>
            <w:rFonts w:ascii="Times New Roman" w:hAnsi="Times New Roman" w:cs="Times New Roman"/>
          </w:rPr>
          <w:delText xml:space="preserve">). </w:delText>
        </w:r>
        <w:commentRangeStart w:id="108"/>
        <w:r w:rsidRPr="00176401" w:rsidDel="00B95E34">
          <w:rPr>
            <w:rFonts w:ascii="Times New Roman" w:hAnsi="Times New Roman" w:cs="Times New Roman"/>
          </w:rPr>
          <w:delText xml:space="preserve">The first </w:delText>
        </w:r>
        <w:r w:rsidR="00247A8A" w:rsidDel="00B95E34">
          <w:rPr>
            <w:rFonts w:ascii="Times New Roman" w:hAnsi="Times New Roman" w:cs="Times New Roman"/>
          </w:rPr>
          <w:delText>3</w:delText>
        </w:r>
        <w:r w:rsidRPr="00176401" w:rsidDel="00B95E34">
          <w:rPr>
            <w:rFonts w:ascii="Times New Roman" w:hAnsi="Times New Roman" w:cs="Times New Roman"/>
          </w:rPr>
          <w:delText xml:space="preserve"> are used to identify each peak, and the last </w:delText>
        </w:r>
        <w:r w:rsidR="00247A8A" w:rsidDel="00B95E34">
          <w:rPr>
            <w:rFonts w:ascii="Times New Roman" w:hAnsi="Times New Roman" w:cs="Times New Roman"/>
          </w:rPr>
          <w:delText>4</w:delText>
        </w:r>
        <w:r w:rsidRPr="00176401" w:rsidDel="00B95E34">
          <w:rPr>
            <w:rFonts w:ascii="Times New Roman" w:hAnsi="Times New Roman" w:cs="Times New Roman"/>
          </w:rPr>
          <w:delText xml:space="preserve"> are for creating a calibration chart for each component. Standards 1 </w:delText>
        </w:r>
        <w:r w:rsidR="0013287B" w:rsidDel="00B95E34">
          <w:rPr>
            <w:rFonts w:ascii="Times New Roman" w:hAnsi="Times New Roman" w:cs="Times New Roman"/>
          </w:rPr>
          <w:delText>-</w:delText>
        </w:r>
        <w:r w:rsidRPr="00176401" w:rsidDel="00B95E34">
          <w:rPr>
            <w:rFonts w:ascii="Times New Roman" w:hAnsi="Times New Roman" w:cs="Times New Roman"/>
          </w:rPr>
          <w:delText xml:space="preserve"> 3 are also used for the calibration chart.</w:delText>
        </w:r>
        <w:commentRangeEnd w:id="108"/>
        <w:r w:rsidR="004421DD" w:rsidDel="00B95E34">
          <w:rPr>
            <w:rStyle w:val="CommentReference"/>
          </w:rPr>
          <w:commentReference w:id="108"/>
        </w:r>
      </w:del>
      <w:ins w:id="109" w:author="Paul Bower" w:date="2015-05-20T16:09:00Z">
        <w:del w:id="110" w:author="Jacob Roundy" w:date="2015-05-21T10:23:00Z">
          <w:r w:rsidR="007A2B89" w:rsidDel="00B95E34">
            <w:rPr>
              <w:rFonts w:ascii="Times New Roman" w:hAnsi="Times New Roman" w:cs="Times New Roman"/>
            </w:rPr>
            <w:delText xml:space="preserve">  </w:delText>
          </w:r>
        </w:del>
        <w:r w:rsidR="007A2B89">
          <w:rPr>
            <w:rFonts w:ascii="Times New Roman" w:hAnsi="Times New Roman" w:cs="Times New Roman"/>
          </w:rPr>
          <w:t>The three components</w:t>
        </w:r>
        <w:r w:rsidR="004169F6">
          <w:rPr>
            <w:rFonts w:ascii="Times New Roman" w:hAnsi="Times New Roman" w:cs="Times New Roman"/>
          </w:rPr>
          <w:t xml:space="preserve"> all have diffe</w:t>
        </w:r>
      </w:ins>
      <w:ins w:id="111" w:author="Paul Bower" w:date="2015-05-20T16:10:00Z">
        <w:r w:rsidR="004169F6">
          <w:rPr>
            <w:rFonts w:ascii="Times New Roman" w:hAnsi="Times New Roman" w:cs="Times New Roman"/>
          </w:rPr>
          <w:t>r</w:t>
        </w:r>
      </w:ins>
      <w:ins w:id="112" w:author="Paul Bower" w:date="2015-05-20T16:09:00Z">
        <w:r w:rsidR="004169F6">
          <w:rPr>
            <w:rFonts w:ascii="Times New Roman" w:hAnsi="Times New Roman" w:cs="Times New Roman"/>
          </w:rPr>
          <w:t>ing distribution coefficients</w:t>
        </w:r>
      </w:ins>
      <w:ins w:id="113" w:author="Paul Bower" w:date="2015-05-20T16:10:00Z">
        <w:r w:rsidR="004169F6">
          <w:rPr>
            <w:rFonts w:ascii="Times New Roman" w:hAnsi="Times New Roman" w:cs="Times New Roman"/>
          </w:rPr>
          <w:t>, which affects how each interact</w:t>
        </w:r>
      </w:ins>
      <w:ins w:id="114" w:author="Jacob Roundy" w:date="2015-05-21T10:47:00Z">
        <w:r w:rsidR="004D4F00">
          <w:rPr>
            <w:rFonts w:ascii="Times New Roman" w:hAnsi="Times New Roman" w:cs="Times New Roman"/>
          </w:rPr>
          <w:t>s</w:t>
        </w:r>
      </w:ins>
      <w:ins w:id="115" w:author="Paul Bower" w:date="2015-05-20T16:10:00Z">
        <w:r w:rsidR="004169F6">
          <w:rPr>
            <w:rFonts w:ascii="Times New Roman" w:hAnsi="Times New Roman" w:cs="Times New Roman"/>
          </w:rPr>
          <w:t xml:space="preserve"> with both of the phases. The larger the distribution coefficient, the more time the component spends in the stationary phase, resulting in longer retention times in reaching the detector.</w:t>
        </w:r>
      </w:ins>
    </w:p>
    <w:p w14:paraId="2F64D589" w14:textId="77777777" w:rsidR="00176401" w:rsidRPr="00176401" w:rsidRDefault="00176401" w:rsidP="00176401">
      <w:pPr>
        <w:rPr>
          <w:rFonts w:ascii="Times New Roman" w:hAnsi="Times New Roman" w:cs="Times New Roman"/>
        </w:rPr>
      </w:pPr>
    </w:p>
    <w:p w14:paraId="4A60B33F"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Following the</w:t>
      </w:r>
      <w:r w:rsidR="0013287B">
        <w:rPr>
          <w:rFonts w:ascii="Times New Roman" w:hAnsi="Times New Roman" w:cs="Times New Roman"/>
        </w:rPr>
        <w:t xml:space="preserve"> chart in </w:t>
      </w:r>
      <w:r w:rsidR="0013287B" w:rsidRPr="003C55AA">
        <w:rPr>
          <w:rFonts w:ascii="Times New Roman" w:hAnsi="Times New Roman" w:cs="Times New Roman"/>
          <w:b/>
        </w:rPr>
        <w:t>Table 1</w:t>
      </w:r>
      <w:r w:rsidRPr="00176401">
        <w:rPr>
          <w:rFonts w:ascii="Times New Roman" w:hAnsi="Times New Roman" w:cs="Times New Roman"/>
        </w:rPr>
        <w:t>, pipet the proper amount of each component into a 50 mL volumetric flask.</w:t>
      </w:r>
    </w:p>
    <w:p w14:paraId="7AC966DA" w14:textId="77777777" w:rsidR="00176401" w:rsidRDefault="00176401" w:rsidP="00176401">
      <w:pPr>
        <w:pStyle w:val="ListParagraph"/>
        <w:ind w:left="792"/>
        <w:rPr>
          <w:rFonts w:ascii="Times New Roman" w:hAnsi="Times New Roman" w:cs="Times New Roman"/>
        </w:rPr>
      </w:pPr>
    </w:p>
    <w:p w14:paraId="1B7BB9C6"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Dilute each of the stock solutions to the 50 mL mark on the volumetric flasks with </w:t>
      </w:r>
      <w:r w:rsidR="00473FA0">
        <w:rPr>
          <w:rFonts w:ascii="Times New Roman" w:hAnsi="Times New Roman" w:cs="Times New Roman"/>
        </w:rPr>
        <w:t>m</w:t>
      </w:r>
      <w:r w:rsidRPr="00176401">
        <w:rPr>
          <w:rFonts w:ascii="Times New Roman" w:hAnsi="Times New Roman" w:cs="Times New Roman"/>
        </w:rPr>
        <w:t xml:space="preserve">obile </w:t>
      </w:r>
      <w:r w:rsidR="00473FA0">
        <w:rPr>
          <w:rFonts w:ascii="Times New Roman" w:hAnsi="Times New Roman" w:cs="Times New Roman"/>
        </w:rPr>
        <w:t>p</w:t>
      </w:r>
      <w:r w:rsidRPr="00176401">
        <w:rPr>
          <w:rFonts w:ascii="Times New Roman" w:hAnsi="Times New Roman" w:cs="Times New Roman"/>
        </w:rPr>
        <w:t>hase.</w:t>
      </w:r>
    </w:p>
    <w:p w14:paraId="7492AF14" w14:textId="77777777" w:rsidR="00176401" w:rsidRDefault="00176401" w:rsidP="00176401">
      <w:pPr>
        <w:pStyle w:val="ListParagraph"/>
        <w:ind w:left="792"/>
        <w:rPr>
          <w:rFonts w:ascii="Times New Roman" w:hAnsi="Times New Roman" w:cs="Times New Roman"/>
        </w:rPr>
      </w:pPr>
    </w:p>
    <w:p w14:paraId="3A537D6A"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Pour each standard solution into labeled small vials in a sample rack.</w:t>
      </w:r>
    </w:p>
    <w:p w14:paraId="2FFF1BC2" w14:textId="77777777" w:rsidR="00176401" w:rsidRDefault="00176401" w:rsidP="00176401">
      <w:pPr>
        <w:pStyle w:val="ListParagraph"/>
        <w:ind w:left="792"/>
        <w:rPr>
          <w:rFonts w:ascii="Times New Roman" w:hAnsi="Times New Roman" w:cs="Times New Roman"/>
        </w:rPr>
      </w:pPr>
    </w:p>
    <w:p w14:paraId="68D8A98E" w14:textId="2BAB5F32" w:rsidR="00176401" w:rsidRDefault="0013287B" w:rsidP="00176401">
      <w:pPr>
        <w:pStyle w:val="ListParagraph"/>
        <w:numPr>
          <w:ilvl w:val="1"/>
          <w:numId w:val="10"/>
        </w:numPr>
        <w:rPr>
          <w:rFonts w:ascii="Times New Roman" w:hAnsi="Times New Roman" w:cs="Times New Roman"/>
        </w:rPr>
      </w:pPr>
      <w:r>
        <w:rPr>
          <w:rFonts w:ascii="Times New Roman" w:hAnsi="Times New Roman" w:cs="Times New Roman"/>
        </w:rPr>
        <w:t>Store t</w:t>
      </w:r>
      <w:r w:rsidR="00176401" w:rsidRPr="00176401">
        <w:rPr>
          <w:rFonts w:ascii="Times New Roman" w:hAnsi="Times New Roman" w:cs="Times New Roman"/>
        </w:rPr>
        <w:t>he racks of samples in a refrigerator, along with the remaining solutions in the 50 mL volumetric</w:t>
      </w:r>
      <w:ins w:id="116" w:author="JoVE JoVE" w:date="2015-05-14T14:56:00Z">
        <w:r w:rsidR="00D8295E">
          <w:rPr>
            <w:rFonts w:ascii="Times New Roman" w:hAnsi="Times New Roman" w:cs="Times New Roman"/>
          </w:rPr>
          <w:t xml:space="preserve"> flasks</w:t>
        </w:r>
      </w:ins>
      <w:r w:rsidR="00176401" w:rsidRPr="00176401">
        <w:rPr>
          <w:rFonts w:ascii="Times New Roman" w:hAnsi="Times New Roman" w:cs="Times New Roman"/>
        </w:rPr>
        <w:t>.</w:t>
      </w:r>
    </w:p>
    <w:p w14:paraId="5AEDA2BF" w14:textId="77777777" w:rsidR="00176401" w:rsidRPr="00176401" w:rsidRDefault="00176401" w:rsidP="00176401">
      <w:pPr>
        <w:pStyle w:val="ListParagraph"/>
        <w:rPr>
          <w:rFonts w:ascii="Times New Roman" w:hAnsi="Times New Roman" w:cs="Times New Roman"/>
        </w:rPr>
      </w:pPr>
    </w:p>
    <w:p w14:paraId="69896462" w14:textId="77777777" w:rsidR="00176401" w:rsidRPr="00176401" w:rsidRDefault="00176401" w:rsidP="00176401">
      <w:pPr>
        <w:pStyle w:val="ListParagraph"/>
        <w:numPr>
          <w:ilvl w:val="0"/>
          <w:numId w:val="10"/>
        </w:numPr>
        <w:rPr>
          <w:rFonts w:ascii="Times New Roman" w:hAnsi="Times New Roman" w:cs="Times New Roman"/>
        </w:rPr>
      </w:pPr>
      <w:r w:rsidRPr="00176401">
        <w:rPr>
          <w:rFonts w:ascii="Times New Roman" w:hAnsi="Times New Roman" w:cs="Times New Roman"/>
        </w:rPr>
        <w:t>Checking the Initial Settings of the HPLC System</w:t>
      </w:r>
    </w:p>
    <w:p w14:paraId="56DCEC20" w14:textId="77777777" w:rsidR="00176401" w:rsidRPr="00176401" w:rsidRDefault="00176401" w:rsidP="00176401">
      <w:pPr>
        <w:pStyle w:val="ListParagraph"/>
        <w:ind w:left="360"/>
        <w:rPr>
          <w:rFonts w:ascii="Times New Roman" w:hAnsi="Times New Roman" w:cs="Times New Roman"/>
        </w:rPr>
      </w:pPr>
    </w:p>
    <w:p w14:paraId="745B705F"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Confirm that the waste line is in a waste container and is not recycling back into the mobile phase.</w:t>
      </w:r>
    </w:p>
    <w:p w14:paraId="72F2EA2A" w14:textId="77777777" w:rsidR="00176401" w:rsidRPr="00176401" w:rsidRDefault="00176401" w:rsidP="00176401">
      <w:pPr>
        <w:pStyle w:val="ListParagraph"/>
        <w:ind w:left="360"/>
        <w:rPr>
          <w:rFonts w:ascii="Times New Roman" w:hAnsi="Times New Roman" w:cs="Times New Roman"/>
        </w:rPr>
      </w:pPr>
    </w:p>
    <w:p w14:paraId="6C0E3E9F" w14:textId="76A91F95"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Verify that the flow rate of the </w:t>
      </w:r>
      <w:r w:rsidR="00473FA0">
        <w:rPr>
          <w:rFonts w:ascii="Times New Roman" w:hAnsi="Times New Roman" w:cs="Times New Roman"/>
        </w:rPr>
        <w:t>m</w:t>
      </w:r>
      <w:r w:rsidRPr="00176401">
        <w:rPr>
          <w:rFonts w:ascii="Times New Roman" w:hAnsi="Times New Roman" w:cs="Times New Roman"/>
        </w:rPr>
        <w:t xml:space="preserve">obile </w:t>
      </w:r>
      <w:r w:rsidR="00473FA0">
        <w:rPr>
          <w:rFonts w:ascii="Times New Roman" w:hAnsi="Times New Roman" w:cs="Times New Roman"/>
        </w:rPr>
        <w:t>p</w:t>
      </w:r>
      <w:r w:rsidRPr="00176401">
        <w:rPr>
          <w:rFonts w:ascii="Times New Roman" w:hAnsi="Times New Roman" w:cs="Times New Roman"/>
        </w:rPr>
        <w:t xml:space="preserve">hase is set to </w:t>
      </w:r>
      <w:commentRangeStart w:id="117"/>
      <w:r w:rsidRPr="00176401">
        <w:rPr>
          <w:rFonts w:ascii="Times New Roman" w:hAnsi="Times New Roman" w:cs="Times New Roman"/>
        </w:rPr>
        <w:t>0.5 mL/min</w:t>
      </w:r>
      <w:commentRangeEnd w:id="117"/>
      <w:r w:rsidR="00D8295E">
        <w:rPr>
          <w:rStyle w:val="CommentReference"/>
        </w:rPr>
        <w:commentReference w:id="117"/>
      </w:r>
      <w:r w:rsidRPr="00176401">
        <w:rPr>
          <w:rFonts w:ascii="Times New Roman" w:hAnsi="Times New Roman" w:cs="Times New Roman"/>
        </w:rPr>
        <w:t>.</w:t>
      </w:r>
      <w:ins w:id="118" w:author="Paul Bower" w:date="2015-05-18T11:37:00Z">
        <w:r w:rsidR="003E3833">
          <w:rPr>
            <w:rFonts w:ascii="Times New Roman" w:hAnsi="Times New Roman" w:cs="Times New Roman"/>
          </w:rPr>
          <w:t xml:space="preserve"> </w:t>
        </w:r>
        <w:del w:id="119" w:author="Jacob Roundy" w:date="2015-05-21T10:48:00Z">
          <w:r w:rsidR="003E3833" w:rsidDel="004D4F00">
            <w:rPr>
              <w:rFonts w:ascii="Times New Roman" w:hAnsi="Times New Roman" w:cs="Times New Roman"/>
            </w:rPr>
            <w:delText xml:space="preserve"> </w:delText>
          </w:r>
        </w:del>
        <w:r w:rsidR="003E3833">
          <w:rPr>
            <w:rFonts w:ascii="Times New Roman" w:hAnsi="Times New Roman" w:cs="Times New Roman"/>
          </w:rPr>
          <w:t xml:space="preserve">This </w:t>
        </w:r>
      </w:ins>
      <w:ins w:id="120" w:author="Paul Bower" w:date="2015-05-18T11:38:00Z">
        <w:r w:rsidR="003E3833">
          <w:rPr>
            <w:rFonts w:ascii="Times New Roman" w:hAnsi="Times New Roman" w:cs="Times New Roman"/>
          </w:rPr>
          <w:t xml:space="preserve">is high enough </w:t>
        </w:r>
      </w:ins>
      <w:ins w:id="121" w:author="Paul Bower" w:date="2015-05-18T11:37:00Z">
        <w:r w:rsidR="003E3833">
          <w:rPr>
            <w:rFonts w:ascii="Times New Roman" w:hAnsi="Times New Roman" w:cs="Times New Roman"/>
          </w:rPr>
          <w:t xml:space="preserve">to allow all peaks to elute within </w:t>
        </w:r>
        <w:del w:id="122" w:author="Jacob Roundy" w:date="2015-05-21T10:48:00Z">
          <w:r w:rsidR="003E3833" w:rsidDel="004D4F00">
            <w:rPr>
              <w:rFonts w:ascii="Times New Roman" w:hAnsi="Times New Roman" w:cs="Times New Roman"/>
            </w:rPr>
            <w:delText>five</w:delText>
          </w:r>
        </w:del>
      </w:ins>
      <w:ins w:id="123" w:author="Jacob Roundy" w:date="2015-05-21T10:48:00Z">
        <w:r w:rsidR="004D4F00">
          <w:rPr>
            <w:rFonts w:ascii="Times New Roman" w:hAnsi="Times New Roman" w:cs="Times New Roman"/>
          </w:rPr>
          <w:t>5</w:t>
        </w:r>
      </w:ins>
      <w:ins w:id="124" w:author="Paul Bower" w:date="2015-05-18T11:37:00Z">
        <w:r w:rsidR="003E3833">
          <w:rPr>
            <w:rFonts w:ascii="Times New Roman" w:hAnsi="Times New Roman" w:cs="Times New Roman"/>
          </w:rPr>
          <w:t xml:space="preserve"> min</w:t>
        </w:r>
        <w:del w:id="125" w:author="Jacob Roundy" w:date="2015-05-21T10:48:00Z">
          <w:r w:rsidR="003E3833" w:rsidDel="004D4F00">
            <w:rPr>
              <w:rFonts w:ascii="Times New Roman" w:hAnsi="Times New Roman" w:cs="Times New Roman"/>
            </w:rPr>
            <w:delText>utes,</w:delText>
          </w:r>
        </w:del>
        <w:r w:rsidR="003E3833">
          <w:rPr>
            <w:rFonts w:ascii="Times New Roman" w:hAnsi="Times New Roman" w:cs="Times New Roman"/>
          </w:rPr>
          <w:t xml:space="preserve"> and </w:t>
        </w:r>
      </w:ins>
      <w:ins w:id="126" w:author="Paul Bower" w:date="2015-05-18T11:38:00Z">
        <w:r w:rsidR="003E3833">
          <w:rPr>
            <w:rFonts w:ascii="Times New Roman" w:hAnsi="Times New Roman" w:cs="Times New Roman"/>
          </w:rPr>
          <w:t>slow enough to allow for nice resolution.</w:t>
        </w:r>
      </w:ins>
    </w:p>
    <w:p w14:paraId="79855338" w14:textId="77777777" w:rsidR="00176401" w:rsidRPr="00176401" w:rsidRDefault="00176401" w:rsidP="00176401">
      <w:pPr>
        <w:pStyle w:val="ListParagraph"/>
        <w:ind w:left="360"/>
        <w:rPr>
          <w:rFonts w:ascii="Times New Roman" w:hAnsi="Times New Roman" w:cs="Times New Roman"/>
        </w:rPr>
      </w:pPr>
    </w:p>
    <w:p w14:paraId="0AD6761F"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Verify that the minimum and maximum pressure and the flow rate are set to the correct values on the front panel of the </w:t>
      </w:r>
      <w:r w:rsidR="00473FA0">
        <w:rPr>
          <w:rFonts w:ascii="Times New Roman" w:hAnsi="Times New Roman" w:cs="Times New Roman"/>
        </w:rPr>
        <w:t>s</w:t>
      </w:r>
      <w:r w:rsidRPr="00176401">
        <w:rPr>
          <w:rFonts w:ascii="Times New Roman" w:hAnsi="Times New Roman" w:cs="Times New Roman"/>
        </w:rPr>
        <w:t xml:space="preserve">olvent </w:t>
      </w:r>
      <w:r w:rsidR="00473FA0">
        <w:rPr>
          <w:rFonts w:ascii="Times New Roman" w:hAnsi="Times New Roman" w:cs="Times New Roman"/>
        </w:rPr>
        <w:t>d</w:t>
      </w:r>
      <w:r w:rsidRPr="00176401">
        <w:rPr>
          <w:rFonts w:ascii="Times New Roman" w:hAnsi="Times New Roman" w:cs="Times New Roman"/>
        </w:rPr>
        <w:t xml:space="preserve">elivery </w:t>
      </w:r>
      <w:r w:rsidR="00473FA0">
        <w:rPr>
          <w:rFonts w:ascii="Times New Roman" w:hAnsi="Times New Roman" w:cs="Times New Roman"/>
        </w:rPr>
        <w:t>s</w:t>
      </w:r>
      <w:r w:rsidRPr="00176401">
        <w:rPr>
          <w:rFonts w:ascii="Times New Roman" w:hAnsi="Times New Roman" w:cs="Times New Roman"/>
        </w:rPr>
        <w:t xml:space="preserve">ystem (the pump). </w:t>
      </w:r>
    </w:p>
    <w:p w14:paraId="607E3097" w14:textId="77777777" w:rsidR="00176401" w:rsidRDefault="00176401" w:rsidP="00176401">
      <w:pPr>
        <w:pStyle w:val="ListParagraph"/>
        <w:ind w:left="792"/>
        <w:rPr>
          <w:rFonts w:ascii="Times New Roman" w:hAnsi="Times New Roman" w:cs="Times New Roman"/>
        </w:rPr>
      </w:pPr>
    </w:p>
    <w:p w14:paraId="641B0CEF" w14:textId="77777777" w:rsidR="00176401" w:rsidRPr="00176401" w:rsidRDefault="00176401" w:rsidP="003C55AA">
      <w:pPr>
        <w:pStyle w:val="ListParagraph"/>
        <w:numPr>
          <w:ilvl w:val="2"/>
          <w:numId w:val="10"/>
        </w:numPr>
        <w:rPr>
          <w:rFonts w:ascii="Times New Roman" w:hAnsi="Times New Roman" w:cs="Times New Roman"/>
        </w:rPr>
      </w:pPr>
      <w:r w:rsidRPr="00176401">
        <w:rPr>
          <w:rFonts w:ascii="Times New Roman" w:hAnsi="Times New Roman" w:cs="Times New Roman"/>
        </w:rPr>
        <w:t>Minimum pressure setting: 250 PSI (this is to shut off the pump</w:t>
      </w:r>
      <w:r w:rsidR="00473FA0">
        <w:rPr>
          <w:rFonts w:ascii="Times New Roman" w:hAnsi="Times New Roman" w:cs="Times New Roman"/>
        </w:rPr>
        <w:t>,</w:t>
      </w:r>
      <w:r w:rsidRPr="00176401">
        <w:rPr>
          <w:rFonts w:ascii="Times New Roman" w:hAnsi="Times New Roman" w:cs="Times New Roman"/>
        </w:rPr>
        <w:t xml:space="preserve"> if a leak occurs)</w:t>
      </w:r>
      <w:r w:rsidR="00473FA0">
        <w:rPr>
          <w:rFonts w:ascii="Times New Roman" w:hAnsi="Times New Roman" w:cs="Times New Roman"/>
        </w:rPr>
        <w:t>.</w:t>
      </w:r>
    </w:p>
    <w:p w14:paraId="7CCC253B" w14:textId="77777777" w:rsidR="00176401" w:rsidRDefault="00176401" w:rsidP="00176401">
      <w:pPr>
        <w:pStyle w:val="ListParagraph"/>
        <w:ind w:left="792"/>
        <w:rPr>
          <w:rFonts w:ascii="Times New Roman" w:hAnsi="Times New Roman" w:cs="Times New Roman"/>
        </w:rPr>
      </w:pPr>
    </w:p>
    <w:p w14:paraId="3EBD44AA" w14:textId="77777777" w:rsidR="00176401" w:rsidRPr="00176401" w:rsidRDefault="00176401" w:rsidP="003C55AA">
      <w:pPr>
        <w:pStyle w:val="ListParagraph"/>
        <w:numPr>
          <w:ilvl w:val="2"/>
          <w:numId w:val="10"/>
        </w:numPr>
        <w:rPr>
          <w:rFonts w:ascii="Times New Roman" w:hAnsi="Times New Roman" w:cs="Times New Roman"/>
        </w:rPr>
      </w:pPr>
      <w:r w:rsidRPr="00176401">
        <w:rPr>
          <w:rFonts w:ascii="Times New Roman" w:hAnsi="Times New Roman" w:cs="Times New Roman"/>
        </w:rPr>
        <w:t>Maximum pressure setting: 4</w:t>
      </w:r>
      <w:r w:rsidR="00D8295E">
        <w:rPr>
          <w:rFonts w:ascii="Times New Roman" w:hAnsi="Times New Roman" w:cs="Times New Roman"/>
        </w:rPr>
        <w:t>,</w:t>
      </w:r>
      <w:r w:rsidRPr="00176401">
        <w:rPr>
          <w:rFonts w:ascii="Times New Roman" w:hAnsi="Times New Roman" w:cs="Times New Roman"/>
        </w:rPr>
        <w:t>000 PSI (this is to protect the pump from breaking</w:t>
      </w:r>
      <w:r w:rsidR="00473FA0">
        <w:rPr>
          <w:rFonts w:ascii="Times New Roman" w:hAnsi="Times New Roman" w:cs="Times New Roman"/>
        </w:rPr>
        <w:t>,</w:t>
      </w:r>
      <w:r w:rsidRPr="00176401">
        <w:rPr>
          <w:rFonts w:ascii="Times New Roman" w:hAnsi="Times New Roman" w:cs="Times New Roman"/>
        </w:rPr>
        <w:t xml:space="preserve"> if a clog forms)</w:t>
      </w:r>
      <w:r w:rsidR="00473FA0">
        <w:rPr>
          <w:rFonts w:ascii="Times New Roman" w:hAnsi="Times New Roman" w:cs="Times New Roman"/>
        </w:rPr>
        <w:t>.</w:t>
      </w:r>
    </w:p>
    <w:p w14:paraId="7E000DE3" w14:textId="77777777" w:rsidR="00176401" w:rsidRPr="00176401" w:rsidRDefault="00176401" w:rsidP="00176401">
      <w:pPr>
        <w:pStyle w:val="ListParagraph"/>
        <w:ind w:left="360"/>
        <w:rPr>
          <w:rFonts w:ascii="Times New Roman" w:hAnsi="Times New Roman" w:cs="Times New Roman"/>
        </w:rPr>
      </w:pPr>
    </w:p>
    <w:p w14:paraId="6321BF64"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Press “zero” on the </w:t>
      </w:r>
      <w:r w:rsidR="00473FA0">
        <w:rPr>
          <w:rFonts w:ascii="Times New Roman" w:hAnsi="Times New Roman" w:cs="Times New Roman"/>
        </w:rPr>
        <w:t>d</w:t>
      </w:r>
      <w:r w:rsidRPr="00176401">
        <w:rPr>
          <w:rFonts w:ascii="Times New Roman" w:hAnsi="Times New Roman" w:cs="Times New Roman"/>
        </w:rPr>
        <w:t>etector</w:t>
      </w:r>
      <w:r w:rsidR="00473FA0">
        <w:rPr>
          <w:rFonts w:ascii="Times New Roman" w:hAnsi="Times New Roman" w:cs="Times New Roman"/>
        </w:rPr>
        <w:t>’s</w:t>
      </w:r>
      <w:r w:rsidRPr="00176401">
        <w:rPr>
          <w:rFonts w:ascii="Times New Roman" w:hAnsi="Times New Roman" w:cs="Times New Roman"/>
        </w:rPr>
        <w:t xml:space="preserve"> front panel in order to set the blank (the blank is the pure mobile phase). </w:t>
      </w:r>
    </w:p>
    <w:p w14:paraId="20B837F8" w14:textId="77777777" w:rsidR="00176401" w:rsidRPr="00176401" w:rsidRDefault="00176401" w:rsidP="00176401">
      <w:pPr>
        <w:pStyle w:val="ListParagraph"/>
        <w:ind w:left="360"/>
        <w:rPr>
          <w:rFonts w:ascii="Times New Roman" w:hAnsi="Times New Roman" w:cs="Times New Roman"/>
        </w:rPr>
      </w:pPr>
    </w:p>
    <w:p w14:paraId="5647FA5C" w14:textId="686FBD67" w:rsidR="00176401" w:rsidRDefault="00176401" w:rsidP="00176401">
      <w:pPr>
        <w:pStyle w:val="ListParagraph"/>
        <w:numPr>
          <w:ilvl w:val="1"/>
          <w:numId w:val="10"/>
        </w:numPr>
        <w:rPr>
          <w:rFonts w:ascii="Times New Roman" w:hAnsi="Times New Roman" w:cs="Times New Roman"/>
        </w:rPr>
      </w:pPr>
      <w:r>
        <w:rPr>
          <w:rFonts w:ascii="Times New Roman" w:hAnsi="Times New Roman" w:cs="Times New Roman"/>
        </w:rPr>
        <w:t>R</w:t>
      </w:r>
      <w:r w:rsidRPr="00176401">
        <w:rPr>
          <w:rFonts w:ascii="Times New Roman" w:hAnsi="Times New Roman" w:cs="Times New Roman"/>
        </w:rPr>
        <w:t xml:space="preserve">inse </w:t>
      </w:r>
      <w:ins w:id="127" w:author="JoVE JoVE" w:date="2015-05-14T14:59:00Z">
        <w:r w:rsidR="00D8295E">
          <w:rPr>
            <w:rFonts w:ascii="Times New Roman" w:hAnsi="Times New Roman" w:cs="Times New Roman"/>
          </w:rPr>
          <w:t>a</w:t>
        </w:r>
        <w:r w:rsidR="00D8295E" w:rsidRPr="00176401">
          <w:rPr>
            <w:rFonts w:ascii="Times New Roman" w:hAnsi="Times New Roman" w:cs="Times New Roman"/>
          </w:rPr>
          <w:t xml:space="preserve"> </w:t>
        </w:r>
      </w:ins>
      <w:r w:rsidRPr="00176401">
        <w:rPr>
          <w:rFonts w:ascii="Times New Roman" w:hAnsi="Times New Roman" w:cs="Times New Roman"/>
        </w:rPr>
        <w:t xml:space="preserve">100 </w:t>
      </w:r>
      <w:proofErr w:type="spellStart"/>
      <w:r w:rsidRPr="00176401">
        <w:rPr>
          <w:rFonts w:ascii="Times New Roman" w:hAnsi="Times New Roman" w:cs="Times New Roman"/>
        </w:rPr>
        <w:t>μL</w:t>
      </w:r>
      <w:proofErr w:type="spellEnd"/>
      <w:r w:rsidRPr="00176401">
        <w:rPr>
          <w:rFonts w:ascii="Times New Roman" w:hAnsi="Times New Roman" w:cs="Times New Roman"/>
        </w:rPr>
        <w:t xml:space="preserve"> </w:t>
      </w:r>
      <w:commentRangeStart w:id="128"/>
      <w:r w:rsidRPr="00176401">
        <w:rPr>
          <w:rFonts w:ascii="Times New Roman" w:hAnsi="Times New Roman" w:cs="Times New Roman"/>
        </w:rPr>
        <w:t xml:space="preserve">syringe </w:t>
      </w:r>
      <w:commentRangeEnd w:id="128"/>
      <w:r w:rsidR="00D8295E">
        <w:rPr>
          <w:rStyle w:val="CommentReference"/>
        </w:rPr>
        <w:commentReference w:id="128"/>
      </w:r>
      <w:r w:rsidRPr="00176401">
        <w:rPr>
          <w:rFonts w:ascii="Times New Roman" w:hAnsi="Times New Roman" w:cs="Times New Roman"/>
        </w:rPr>
        <w:t>with deionized water, then with several volumes of one of the working standards</w:t>
      </w:r>
      <w:ins w:id="129" w:author="Jacob Roundy" w:date="2015-05-29T09:47:00Z">
        <w:r w:rsidR="00C62889">
          <w:rPr>
            <w:rFonts w:ascii="Times New Roman" w:hAnsi="Times New Roman" w:cs="Times New Roman"/>
          </w:rPr>
          <w:t xml:space="preserve"> to be analyzed</w:t>
        </w:r>
      </w:ins>
      <w:ins w:id="130" w:author="Jacob Roundy" w:date="2015-05-29T09:48:00Z">
        <w:r w:rsidR="00C62889">
          <w:rPr>
            <w:rFonts w:ascii="Times New Roman" w:hAnsi="Times New Roman" w:cs="Times New Roman"/>
          </w:rPr>
          <w:t>,</w:t>
        </w:r>
      </w:ins>
      <w:del w:id="131" w:author="Jacob Roundy" w:date="2015-05-29T09:47:00Z">
        <w:r w:rsidRPr="00176401" w:rsidDel="00C62889">
          <w:rPr>
            <w:rFonts w:ascii="Times New Roman" w:hAnsi="Times New Roman" w:cs="Times New Roman"/>
          </w:rPr>
          <w:delText xml:space="preserve"> </w:delText>
        </w:r>
        <w:commentRangeStart w:id="132"/>
        <w:r w:rsidRPr="00176401" w:rsidDel="00C62889">
          <w:rPr>
            <w:rFonts w:ascii="Times New Roman" w:hAnsi="Times New Roman" w:cs="Times New Roman"/>
          </w:rPr>
          <w:delText>containing all three components</w:delText>
        </w:r>
        <w:commentRangeEnd w:id="132"/>
        <w:r w:rsidR="00D8295E" w:rsidDel="00C62889">
          <w:rPr>
            <w:rStyle w:val="CommentReference"/>
          </w:rPr>
          <w:commentReference w:id="132"/>
        </w:r>
        <w:r w:rsidRPr="00176401" w:rsidDel="00C62889">
          <w:rPr>
            <w:rFonts w:ascii="Times New Roman" w:hAnsi="Times New Roman" w:cs="Times New Roman"/>
          </w:rPr>
          <w:delText>,</w:delText>
        </w:r>
      </w:del>
      <w:r w:rsidRPr="00176401">
        <w:rPr>
          <w:rFonts w:ascii="Times New Roman" w:hAnsi="Times New Roman" w:cs="Times New Roman"/>
        </w:rPr>
        <w:t xml:space="preserve"> </w:t>
      </w:r>
      <w:ins w:id="133" w:author="Jacob Roundy" w:date="2015-05-29T09:47:00Z">
        <w:r w:rsidR="00C62889">
          <w:rPr>
            <w:rFonts w:ascii="Times New Roman" w:hAnsi="Times New Roman" w:cs="Times New Roman"/>
          </w:rPr>
          <w:t xml:space="preserve">and </w:t>
        </w:r>
      </w:ins>
      <w:r w:rsidRPr="00176401">
        <w:rPr>
          <w:rFonts w:ascii="Times New Roman" w:hAnsi="Times New Roman" w:cs="Times New Roman"/>
        </w:rPr>
        <w:t>fill the syringe with that solution.</w:t>
      </w:r>
      <w:ins w:id="134" w:author="Jacob Roundy" w:date="2015-05-29T09:47:00Z">
        <w:r w:rsidR="00C62889">
          <w:rPr>
            <w:rFonts w:ascii="Times New Roman" w:hAnsi="Times New Roman" w:cs="Times New Roman"/>
          </w:rPr>
          <w:t xml:space="preserve"> Start with the 3 single-component samples, which allows for identifying the peak of each component of interest.</w:t>
        </w:r>
      </w:ins>
    </w:p>
    <w:p w14:paraId="225C9063" w14:textId="77777777" w:rsidR="00176401" w:rsidRPr="00176401" w:rsidRDefault="00176401" w:rsidP="00176401">
      <w:pPr>
        <w:pStyle w:val="ListParagraph"/>
        <w:rPr>
          <w:rFonts w:ascii="Times New Roman" w:hAnsi="Times New Roman" w:cs="Times New Roman"/>
        </w:rPr>
      </w:pPr>
    </w:p>
    <w:p w14:paraId="541BEE32" w14:textId="4FB10928" w:rsidR="00176401" w:rsidRPr="00176401" w:rsidRDefault="00C62889" w:rsidP="00176401">
      <w:pPr>
        <w:pStyle w:val="ListParagraph"/>
        <w:numPr>
          <w:ilvl w:val="0"/>
          <w:numId w:val="10"/>
        </w:numPr>
        <w:rPr>
          <w:rFonts w:ascii="Times New Roman" w:hAnsi="Times New Roman" w:cs="Times New Roman"/>
        </w:rPr>
      </w:pPr>
      <w:ins w:id="135" w:author="Jacob Roundy" w:date="2015-05-29T09:49:00Z">
        <w:r>
          <w:rPr>
            <w:rFonts w:ascii="Times New Roman" w:hAnsi="Times New Roman" w:cs="Times New Roman"/>
          </w:rPr>
          <w:t xml:space="preserve">Manually </w:t>
        </w:r>
      </w:ins>
      <w:r w:rsidR="00176401" w:rsidRPr="00176401">
        <w:rPr>
          <w:rFonts w:ascii="Times New Roman" w:hAnsi="Times New Roman" w:cs="Times New Roman"/>
        </w:rPr>
        <w:t>Injecting the Sample and Data Collection</w:t>
      </w:r>
    </w:p>
    <w:p w14:paraId="4E8DD1E6" w14:textId="77777777" w:rsidR="00176401" w:rsidRPr="00176401" w:rsidRDefault="00176401" w:rsidP="00176401">
      <w:pPr>
        <w:pStyle w:val="ListParagraph"/>
        <w:ind w:left="360"/>
        <w:rPr>
          <w:rFonts w:ascii="Times New Roman" w:hAnsi="Times New Roman" w:cs="Times New Roman"/>
        </w:rPr>
      </w:pPr>
    </w:p>
    <w:p w14:paraId="31BA4750" w14:textId="77777777" w:rsidR="00176401" w:rsidRDefault="00176401" w:rsidP="00176401">
      <w:pPr>
        <w:pStyle w:val="ListParagraph"/>
        <w:numPr>
          <w:ilvl w:val="1"/>
          <w:numId w:val="10"/>
        </w:numPr>
        <w:rPr>
          <w:ins w:id="136" w:author="Jacob Roundy" w:date="2015-05-29T10:00:00Z"/>
          <w:rFonts w:ascii="Times New Roman" w:hAnsi="Times New Roman" w:cs="Times New Roman"/>
        </w:rPr>
      </w:pPr>
      <w:r w:rsidRPr="00176401">
        <w:rPr>
          <w:rFonts w:ascii="Times New Roman" w:hAnsi="Times New Roman" w:cs="Times New Roman"/>
        </w:rPr>
        <w:t>With the</w:t>
      </w:r>
      <w:r w:rsidR="00CA42AD">
        <w:rPr>
          <w:rFonts w:ascii="Times New Roman" w:hAnsi="Times New Roman" w:cs="Times New Roman"/>
        </w:rPr>
        <w:t xml:space="preserve"> injector</w:t>
      </w:r>
      <w:r w:rsidRPr="00176401">
        <w:rPr>
          <w:rFonts w:ascii="Times New Roman" w:hAnsi="Times New Roman" w:cs="Times New Roman"/>
        </w:rPr>
        <w:t xml:space="preserve"> handle in the </w:t>
      </w:r>
      <w:r w:rsidR="00CA42AD">
        <w:rPr>
          <w:rFonts w:ascii="Times New Roman" w:hAnsi="Times New Roman" w:cs="Times New Roman"/>
        </w:rPr>
        <w:t>load</w:t>
      </w:r>
      <w:r w:rsidRPr="00176401">
        <w:rPr>
          <w:rFonts w:ascii="Times New Roman" w:hAnsi="Times New Roman" w:cs="Times New Roman"/>
        </w:rPr>
        <w:t xml:space="preserve"> position, slowly inject 100 </w:t>
      </w:r>
      <w:proofErr w:type="spellStart"/>
      <w:r w:rsidRPr="00176401">
        <w:rPr>
          <w:rFonts w:ascii="Times New Roman" w:hAnsi="Times New Roman" w:cs="Times New Roman"/>
        </w:rPr>
        <w:t>μL</w:t>
      </w:r>
      <w:proofErr w:type="spellEnd"/>
      <w:r w:rsidRPr="00176401">
        <w:rPr>
          <w:rFonts w:ascii="Times New Roman" w:hAnsi="Times New Roman" w:cs="Times New Roman"/>
        </w:rPr>
        <w:t xml:space="preserve"> of solution through the septum port.  </w:t>
      </w:r>
    </w:p>
    <w:p w14:paraId="4BF9F9C2" w14:textId="77777777" w:rsidR="00E44F98" w:rsidRDefault="00E44F98" w:rsidP="000F1C8C">
      <w:pPr>
        <w:pStyle w:val="ListParagraph"/>
        <w:ind w:left="792"/>
        <w:rPr>
          <w:ins w:id="137" w:author="Jacob Roundy" w:date="2015-05-29T09:59:00Z"/>
          <w:rFonts w:ascii="Times New Roman" w:hAnsi="Times New Roman" w:cs="Times New Roman"/>
        </w:rPr>
      </w:pPr>
    </w:p>
    <w:p w14:paraId="33EB2F03" w14:textId="298F6F5B" w:rsidR="00E44F98" w:rsidRPr="000F1C8C" w:rsidRDefault="00E44F98" w:rsidP="00597236">
      <w:pPr>
        <w:pStyle w:val="ListParagraph"/>
        <w:numPr>
          <w:ilvl w:val="1"/>
          <w:numId w:val="10"/>
        </w:numPr>
        <w:rPr>
          <w:rFonts w:ascii="Times New Roman" w:hAnsi="Times New Roman" w:cs="Times New Roman"/>
        </w:rPr>
      </w:pPr>
      <w:ins w:id="138" w:author="Jacob Roundy" w:date="2015-05-29T09:59:00Z">
        <w:r>
          <w:rPr>
            <w:rFonts w:ascii="Times New Roman" w:hAnsi="Times New Roman" w:cs="Times New Roman"/>
          </w:rPr>
          <w:t>Verify that the data collection program is set to collect data for 300 sec, which allow</w:t>
        </w:r>
      </w:ins>
      <w:ins w:id="139" w:author="Jacob Roundy" w:date="2015-05-29T10:00:00Z">
        <w:r>
          <w:rPr>
            <w:rFonts w:ascii="Times New Roman" w:hAnsi="Times New Roman" w:cs="Times New Roman"/>
          </w:rPr>
          <w:t>s</w:t>
        </w:r>
      </w:ins>
      <w:ins w:id="140" w:author="Jacob Roundy" w:date="2015-05-29T09:59:00Z">
        <w:r>
          <w:rPr>
            <w:rFonts w:ascii="Times New Roman" w:hAnsi="Times New Roman" w:cs="Times New Roman"/>
          </w:rPr>
          <w:t xml:space="preserve"> enough time for all 3 peaks </w:t>
        </w:r>
      </w:ins>
      <w:ins w:id="141" w:author="Jacob Roundy" w:date="2015-05-29T10:00:00Z">
        <w:r>
          <w:rPr>
            <w:rFonts w:ascii="Times New Roman" w:hAnsi="Times New Roman" w:cs="Times New Roman"/>
          </w:rPr>
          <w:t>to</w:t>
        </w:r>
      </w:ins>
      <w:ins w:id="142" w:author="Jacob Roundy" w:date="2015-05-29T09:59:00Z">
        <w:r>
          <w:rPr>
            <w:rFonts w:ascii="Times New Roman" w:hAnsi="Times New Roman" w:cs="Times New Roman"/>
          </w:rPr>
          <w:t xml:space="preserve"> elute through the detector.</w:t>
        </w:r>
      </w:ins>
    </w:p>
    <w:p w14:paraId="524E8AF9" w14:textId="77777777" w:rsidR="00176401" w:rsidRPr="00176401" w:rsidRDefault="00176401" w:rsidP="00176401">
      <w:pPr>
        <w:pStyle w:val="ListParagraph"/>
        <w:ind w:left="360"/>
        <w:rPr>
          <w:rFonts w:ascii="Times New Roman" w:hAnsi="Times New Roman" w:cs="Times New Roman"/>
        </w:rPr>
      </w:pPr>
    </w:p>
    <w:p w14:paraId="2A36542A" w14:textId="3474F987" w:rsid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When ready to start the trial, rotate the injector handle </w:t>
      </w:r>
      <w:del w:id="143" w:author="JoVE JoVE" w:date="2015-05-14T15:00:00Z">
        <w:r w:rsidRPr="00176401" w:rsidDel="00D8295E">
          <w:rPr>
            <w:rFonts w:ascii="Times New Roman" w:hAnsi="Times New Roman" w:cs="Times New Roman"/>
          </w:rPr>
          <w:delText xml:space="preserve">clockwise </w:delText>
        </w:r>
      </w:del>
      <w:r w:rsidRPr="00176401">
        <w:rPr>
          <w:rFonts w:ascii="Times New Roman" w:hAnsi="Times New Roman" w:cs="Times New Roman"/>
        </w:rPr>
        <w:t xml:space="preserve">to the </w:t>
      </w:r>
      <w:r w:rsidR="00CA42AD">
        <w:rPr>
          <w:rFonts w:ascii="Times New Roman" w:hAnsi="Times New Roman" w:cs="Times New Roman"/>
        </w:rPr>
        <w:t>inject</w:t>
      </w:r>
      <w:r w:rsidRPr="00176401">
        <w:rPr>
          <w:rFonts w:ascii="Times New Roman" w:hAnsi="Times New Roman" w:cs="Times New Roman"/>
        </w:rPr>
        <w:t xml:space="preserve"> position (wh</w:t>
      </w:r>
      <w:r w:rsidR="00CA42AD">
        <w:rPr>
          <w:rFonts w:ascii="Times New Roman" w:hAnsi="Times New Roman" w:cs="Times New Roman"/>
        </w:rPr>
        <w:t>ich</w:t>
      </w:r>
      <w:r w:rsidRPr="00176401">
        <w:rPr>
          <w:rFonts w:ascii="Times New Roman" w:hAnsi="Times New Roman" w:cs="Times New Roman"/>
        </w:rPr>
        <w:t xml:space="preserve"> inject</w:t>
      </w:r>
      <w:r w:rsidR="00CA42AD">
        <w:rPr>
          <w:rFonts w:ascii="Times New Roman" w:hAnsi="Times New Roman" w:cs="Times New Roman"/>
        </w:rPr>
        <w:t>s</w:t>
      </w:r>
      <w:r w:rsidRPr="00176401">
        <w:rPr>
          <w:rFonts w:ascii="Times New Roman" w:hAnsi="Times New Roman" w:cs="Times New Roman"/>
        </w:rPr>
        <w:t xml:space="preserve"> the sample into the mobile phase) and click “Start Trial” on the computer data collection program immediately. </w:t>
      </w:r>
      <w:ins w:id="144" w:author="Jacob Roundy" w:date="2015-05-29T10:00:00Z">
        <w:r w:rsidR="00E44F98">
          <w:rPr>
            <w:rFonts w:ascii="Times New Roman" w:hAnsi="Times New Roman" w:cs="Times New Roman"/>
          </w:rPr>
          <w:t>For standards 1-3, only one of the t</w:t>
        </w:r>
      </w:ins>
      <w:del w:id="145" w:author="Jacob Roundy" w:date="2015-05-29T10:00:00Z">
        <w:r w:rsidRPr="00176401" w:rsidDel="00E44F98">
          <w:rPr>
            <w:rFonts w:ascii="Times New Roman" w:hAnsi="Times New Roman" w:cs="Times New Roman"/>
          </w:rPr>
          <w:delText>T</w:delText>
        </w:r>
      </w:del>
      <w:r w:rsidRPr="00176401">
        <w:rPr>
          <w:rFonts w:ascii="Times New Roman" w:hAnsi="Times New Roman" w:cs="Times New Roman"/>
        </w:rPr>
        <w:t>hree sequential peaks appear on</w:t>
      </w:r>
      <w:r w:rsidR="005E08D4">
        <w:rPr>
          <w:rFonts w:ascii="Times New Roman" w:hAnsi="Times New Roman" w:cs="Times New Roman"/>
        </w:rPr>
        <w:t xml:space="preserve"> the screen during the run (</w:t>
      </w:r>
      <w:r w:rsidRPr="005E08D4">
        <w:rPr>
          <w:rFonts w:ascii="Times New Roman" w:hAnsi="Times New Roman" w:cs="Times New Roman"/>
          <w:b/>
        </w:rPr>
        <w:t>Figure 1</w:t>
      </w:r>
      <w:r w:rsidRPr="00176401">
        <w:rPr>
          <w:rFonts w:ascii="Times New Roman" w:hAnsi="Times New Roman" w:cs="Times New Roman"/>
        </w:rPr>
        <w:t>).</w:t>
      </w:r>
    </w:p>
    <w:p w14:paraId="0147A3B5" w14:textId="77777777" w:rsidR="00176401" w:rsidRPr="00176401" w:rsidRDefault="00176401" w:rsidP="00176401">
      <w:pPr>
        <w:pStyle w:val="ListParagraph"/>
        <w:rPr>
          <w:rFonts w:ascii="Times New Roman" w:hAnsi="Times New Roman" w:cs="Times New Roman"/>
        </w:rPr>
      </w:pPr>
    </w:p>
    <w:p w14:paraId="27724A03" w14:textId="3A888A87" w:rsidR="00E44F98" w:rsidRDefault="00176401" w:rsidP="00176401">
      <w:pPr>
        <w:pStyle w:val="ListParagraph"/>
        <w:numPr>
          <w:ilvl w:val="1"/>
          <w:numId w:val="10"/>
        </w:numPr>
        <w:rPr>
          <w:ins w:id="146" w:author="Jacob Roundy" w:date="2015-05-29T10:08:00Z"/>
          <w:rFonts w:ascii="Times New Roman" w:hAnsi="Times New Roman" w:cs="Times New Roman"/>
        </w:rPr>
      </w:pPr>
      <w:del w:id="147" w:author="Jacob Roundy" w:date="2015-05-29T10:01:00Z">
        <w:r w:rsidRPr="00597236" w:rsidDel="00E44F98">
          <w:rPr>
            <w:rFonts w:ascii="Times New Roman" w:hAnsi="Times New Roman" w:cs="Times New Roman"/>
          </w:rPr>
          <w:delText xml:space="preserve">Click </w:delText>
        </w:r>
        <w:r w:rsidR="00EC102D" w:rsidRPr="00E82423" w:rsidDel="00E44F98">
          <w:rPr>
            <w:rFonts w:ascii="Times New Roman" w:hAnsi="Times New Roman" w:cs="Times New Roman"/>
          </w:rPr>
          <w:delText>“</w:delText>
        </w:r>
        <w:r w:rsidRPr="00E82423" w:rsidDel="00E44F98">
          <w:rPr>
            <w:rFonts w:ascii="Times New Roman" w:hAnsi="Times New Roman" w:cs="Times New Roman"/>
          </w:rPr>
          <w:delText>Stop</w:delText>
        </w:r>
        <w:r w:rsidR="00EC102D" w:rsidRPr="000F1C8C" w:rsidDel="00E44F98">
          <w:rPr>
            <w:rFonts w:ascii="Times New Roman" w:hAnsi="Times New Roman" w:cs="Times New Roman"/>
          </w:rPr>
          <w:delText>”</w:delText>
        </w:r>
        <w:r w:rsidRPr="000F1C8C" w:rsidDel="00E44F98">
          <w:rPr>
            <w:rFonts w:ascii="Times New Roman" w:hAnsi="Times New Roman" w:cs="Times New Roman"/>
          </w:rPr>
          <w:delText xml:space="preserve"> on the computer screen approximately 60 s after the third peak returns to baseline. Note the stop time, convert it to minutes, and set the time per chromatogram to this value</w:delText>
        </w:r>
      </w:del>
      <w:ins w:id="148" w:author="Jacob Roundy" w:date="2015-05-29T10:01:00Z">
        <w:r w:rsidR="00E44F98" w:rsidRPr="000F1C8C">
          <w:rPr>
            <w:rFonts w:ascii="Times New Roman" w:hAnsi="Times New Roman" w:cs="Times New Roman"/>
          </w:rPr>
          <w:t>Once 300 sec have passed, the data collection sends a prompt to save the data file.</w:t>
        </w:r>
        <w:r w:rsidR="00E44F98">
          <w:rPr>
            <w:rFonts w:ascii="Times New Roman" w:hAnsi="Times New Roman" w:cs="Times New Roman"/>
          </w:rPr>
          <w:t xml:space="preserve"> </w:t>
        </w:r>
      </w:ins>
      <w:r w:rsidRPr="00176401">
        <w:rPr>
          <w:rFonts w:ascii="Times New Roman" w:hAnsi="Times New Roman" w:cs="Times New Roman"/>
        </w:rPr>
        <w:t xml:space="preserve">Save </w:t>
      </w:r>
      <w:r w:rsidR="00EC102D">
        <w:rPr>
          <w:rFonts w:ascii="Times New Roman" w:hAnsi="Times New Roman" w:cs="Times New Roman"/>
        </w:rPr>
        <w:t>the</w:t>
      </w:r>
      <w:r w:rsidRPr="00176401">
        <w:rPr>
          <w:rFonts w:ascii="Times New Roman" w:hAnsi="Times New Roman" w:cs="Times New Roman"/>
        </w:rPr>
        <w:t xml:space="preserve"> data under a suitable file name (</w:t>
      </w:r>
      <w:r w:rsidRPr="00346055">
        <w:rPr>
          <w:rFonts w:ascii="Times New Roman" w:hAnsi="Times New Roman" w:cs="Times New Roman"/>
          <w:i/>
        </w:rPr>
        <w:t>e.g.</w:t>
      </w:r>
      <w:r w:rsidR="00EC102D">
        <w:rPr>
          <w:rFonts w:ascii="Times New Roman" w:hAnsi="Times New Roman" w:cs="Times New Roman"/>
        </w:rPr>
        <w:t>,</w:t>
      </w:r>
      <w:r w:rsidRPr="00176401">
        <w:rPr>
          <w:rFonts w:ascii="Times New Roman" w:hAnsi="Times New Roman" w:cs="Times New Roman"/>
        </w:rPr>
        <w:t xml:space="preserve"> STD#1).</w:t>
      </w:r>
    </w:p>
    <w:p w14:paraId="73535C1E" w14:textId="77777777" w:rsidR="00E44F98" w:rsidRDefault="00E44F98" w:rsidP="000F1C8C">
      <w:pPr>
        <w:pStyle w:val="ListParagraph"/>
        <w:ind w:left="792"/>
        <w:rPr>
          <w:ins w:id="149" w:author="Jacob Roundy" w:date="2015-05-29T10:09:00Z"/>
          <w:rFonts w:ascii="Times New Roman" w:hAnsi="Times New Roman" w:cs="Times New Roman"/>
        </w:rPr>
      </w:pPr>
    </w:p>
    <w:p w14:paraId="69121240" w14:textId="4BDEB34E" w:rsidR="00E44F98" w:rsidRPr="00765C09" w:rsidRDefault="00E44F98" w:rsidP="00E44F98">
      <w:pPr>
        <w:pStyle w:val="ListParagraph"/>
        <w:numPr>
          <w:ilvl w:val="1"/>
          <w:numId w:val="10"/>
        </w:numPr>
        <w:rPr>
          <w:ins w:id="150" w:author="Jacob Roundy" w:date="2015-05-29T10:08:00Z"/>
          <w:rFonts w:ascii="Times New Roman" w:hAnsi="Times New Roman" w:cs="Times New Roman"/>
        </w:rPr>
      </w:pPr>
      <w:ins w:id="151" w:author="Jacob Roundy" w:date="2015-05-29T10:08:00Z">
        <w:r w:rsidRPr="00765C09">
          <w:rPr>
            <w:rFonts w:ascii="Times New Roman" w:hAnsi="Times New Roman" w:cs="Times New Roman"/>
          </w:rPr>
          <w:t>Note the time in seconds for the peak</w:t>
        </w:r>
        <w:r>
          <w:rPr>
            <w:rFonts w:ascii="Times New Roman" w:hAnsi="Times New Roman" w:cs="Times New Roman"/>
          </w:rPr>
          <w:t xml:space="preserve"> of each trial</w:t>
        </w:r>
        <w:r w:rsidRPr="00765C09">
          <w:rPr>
            <w:rFonts w:ascii="Times New Roman" w:hAnsi="Times New Roman" w:cs="Times New Roman"/>
          </w:rPr>
          <w:t xml:space="preserve">, which </w:t>
        </w:r>
      </w:ins>
      <w:ins w:id="152" w:author="Jacob Roundy" w:date="2015-05-29T10:09:00Z">
        <w:r>
          <w:rPr>
            <w:rFonts w:ascii="Times New Roman" w:hAnsi="Times New Roman" w:cs="Times New Roman"/>
          </w:rPr>
          <w:t>is</w:t>
        </w:r>
      </w:ins>
      <w:ins w:id="153" w:author="Jacob Roundy" w:date="2015-05-29T10:08:00Z">
        <w:r w:rsidRPr="00765C09">
          <w:rPr>
            <w:rFonts w:ascii="Times New Roman" w:hAnsi="Times New Roman" w:cs="Times New Roman"/>
          </w:rPr>
          <w:t xml:space="preserve"> used in identifying that component.</w:t>
        </w:r>
      </w:ins>
    </w:p>
    <w:p w14:paraId="76D38DFD" w14:textId="3A47E61B" w:rsidR="00176401" w:rsidRPr="000F1C8C" w:rsidDel="00E44F98" w:rsidRDefault="00176401" w:rsidP="000F1C8C">
      <w:pPr>
        <w:ind w:left="360"/>
        <w:rPr>
          <w:del w:id="154" w:author="Jacob Roundy" w:date="2015-05-29T10:08:00Z"/>
          <w:rFonts w:ascii="Times New Roman" w:hAnsi="Times New Roman" w:cs="Times New Roman"/>
        </w:rPr>
      </w:pPr>
      <w:del w:id="155" w:author="Jacob Roundy" w:date="2015-05-29T10:08:00Z">
        <w:r w:rsidRPr="000F1C8C" w:rsidDel="00E44F98">
          <w:rPr>
            <w:rFonts w:ascii="Times New Roman" w:hAnsi="Times New Roman" w:cs="Times New Roman"/>
          </w:rPr>
          <w:delText xml:space="preserve">  </w:delText>
        </w:r>
      </w:del>
    </w:p>
    <w:p w14:paraId="41745875" w14:textId="77777777" w:rsidR="00E44F98" w:rsidRPr="00176401" w:rsidRDefault="00E44F98" w:rsidP="000F1C8C">
      <w:pPr>
        <w:ind w:left="360"/>
        <w:rPr>
          <w:rFonts w:ascii="Times New Roman" w:hAnsi="Times New Roman" w:cs="Times New Roman"/>
        </w:rPr>
      </w:pPr>
    </w:p>
    <w:p w14:paraId="37541A51" w14:textId="77777777" w:rsidR="00176401" w:rsidRPr="00176401" w:rsidRDefault="00176401" w:rsidP="00176401">
      <w:pPr>
        <w:pStyle w:val="ListParagraph"/>
        <w:numPr>
          <w:ilvl w:val="1"/>
          <w:numId w:val="10"/>
        </w:numPr>
        <w:rPr>
          <w:rFonts w:ascii="Times New Roman" w:hAnsi="Times New Roman" w:cs="Times New Roman"/>
        </w:rPr>
      </w:pPr>
      <w:commentRangeStart w:id="156"/>
      <w:r w:rsidRPr="00176401">
        <w:rPr>
          <w:rFonts w:ascii="Times New Roman" w:hAnsi="Times New Roman" w:cs="Times New Roman"/>
        </w:rPr>
        <w:t>Remove the syringe from the septum and repeat the process for each of the remaining working standards</w:t>
      </w:r>
      <w:r w:rsidR="00EC102D">
        <w:rPr>
          <w:rFonts w:ascii="Times New Roman" w:hAnsi="Times New Roman" w:cs="Times New Roman"/>
        </w:rPr>
        <w:t>,</w:t>
      </w:r>
      <w:r w:rsidRPr="00176401">
        <w:rPr>
          <w:rFonts w:ascii="Times New Roman" w:hAnsi="Times New Roman" w:cs="Times New Roman"/>
        </w:rPr>
        <w:t xml:space="preserve"> using the same time per chromatogram as determined from the first run.</w:t>
      </w:r>
      <w:commentRangeEnd w:id="156"/>
      <w:r w:rsidR="00D8295E">
        <w:rPr>
          <w:rStyle w:val="CommentReference"/>
        </w:rPr>
        <w:commentReference w:id="156"/>
      </w:r>
    </w:p>
    <w:p w14:paraId="3082727D" w14:textId="77777777" w:rsidR="00176401" w:rsidRPr="00176401" w:rsidRDefault="00176401" w:rsidP="00176401">
      <w:pPr>
        <w:ind w:left="360"/>
        <w:rPr>
          <w:rFonts w:ascii="Times New Roman" w:hAnsi="Times New Roman" w:cs="Times New Roman"/>
        </w:rPr>
      </w:pPr>
    </w:p>
    <w:p w14:paraId="176EEFD1" w14:textId="77777777" w:rsidR="00176401" w:rsidRPr="00176401" w:rsidRDefault="00176401" w:rsidP="00176401">
      <w:pPr>
        <w:pStyle w:val="ListParagraph"/>
        <w:numPr>
          <w:ilvl w:val="0"/>
          <w:numId w:val="10"/>
        </w:numPr>
        <w:rPr>
          <w:rFonts w:ascii="Times New Roman" w:hAnsi="Times New Roman" w:cs="Times New Roman"/>
        </w:rPr>
      </w:pPr>
      <w:r w:rsidRPr="00176401">
        <w:rPr>
          <w:rFonts w:ascii="Times New Roman" w:hAnsi="Times New Roman" w:cs="Times New Roman"/>
        </w:rPr>
        <w:t>The Samples of Diet Sodas</w:t>
      </w:r>
    </w:p>
    <w:p w14:paraId="15F2E691" w14:textId="233732C3" w:rsidR="00176401" w:rsidRPr="00176401" w:rsidRDefault="00176401" w:rsidP="00176401">
      <w:pPr>
        <w:rPr>
          <w:rFonts w:ascii="Times New Roman" w:hAnsi="Times New Roman" w:cs="Times New Roman"/>
        </w:rPr>
      </w:pPr>
      <w:r w:rsidRPr="00176401">
        <w:rPr>
          <w:rFonts w:ascii="Times New Roman" w:hAnsi="Times New Roman" w:cs="Times New Roman"/>
        </w:rPr>
        <w:t>Diet Coke, Diet Pepsi</w:t>
      </w:r>
      <w:r w:rsidR="00E5305C">
        <w:rPr>
          <w:rFonts w:ascii="Times New Roman" w:hAnsi="Times New Roman" w:cs="Times New Roman"/>
        </w:rPr>
        <w:t>,</w:t>
      </w:r>
      <w:r w:rsidRPr="00176401">
        <w:rPr>
          <w:rFonts w:ascii="Times New Roman" w:hAnsi="Times New Roman" w:cs="Times New Roman"/>
        </w:rPr>
        <w:t xml:space="preserve"> and Coke Zero are the “unknowns</w:t>
      </w:r>
      <w:r w:rsidR="005C5A59">
        <w:rPr>
          <w:rFonts w:ascii="Times New Roman" w:hAnsi="Times New Roman" w:cs="Times New Roman"/>
        </w:rPr>
        <w:t>.</w:t>
      </w:r>
      <w:r w:rsidRPr="00176401">
        <w:rPr>
          <w:rFonts w:ascii="Times New Roman" w:hAnsi="Times New Roman" w:cs="Times New Roman"/>
        </w:rPr>
        <w:t xml:space="preserve">” They have been </w:t>
      </w:r>
      <w:commentRangeStart w:id="157"/>
      <w:r w:rsidRPr="00176401">
        <w:rPr>
          <w:rFonts w:ascii="Times New Roman" w:hAnsi="Times New Roman" w:cs="Times New Roman"/>
        </w:rPr>
        <w:t xml:space="preserve">left out </w:t>
      </w:r>
      <w:commentRangeEnd w:id="157"/>
      <w:r w:rsidR="00D8295E">
        <w:rPr>
          <w:rStyle w:val="CommentReference"/>
        </w:rPr>
        <w:commentReference w:id="157"/>
      </w:r>
      <w:r w:rsidRPr="00176401">
        <w:rPr>
          <w:rFonts w:ascii="Times New Roman" w:hAnsi="Times New Roman" w:cs="Times New Roman"/>
        </w:rPr>
        <w:t>in open containers overnight to get rid of the carbonation, as bubbles are not good for the HPLC system.</w:t>
      </w:r>
      <w:ins w:id="158" w:author="Jacob Roundy" w:date="2015-05-29T10:09:00Z">
        <w:r w:rsidR="00AB0D41">
          <w:rPr>
            <w:rFonts w:ascii="Times New Roman" w:hAnsi="Times New Roman" w:cs="Times New Roman"/>
          </w:rPr>
          <w:t xml:space="preserve"> This sufficiently get</w:t>
        </w:r>
      </w:ins>
      <w:ins w:id="159" w:author="Jacob Roundy" w:date="2015-05-29T10:10:00Z">
        <w:r w:rsidR="00AB0D41">
          <w:rPr>
            <w:rFonts w:ascii="Times New Roman" w:hAnsi="Times New Roman" w:cs="Times New Roman"/>
          </w:rPr>
          <w:t>s</w:t>
        </w:r>
      </w:ins>
      <w:ins w:id="160" w:author="Jacob Roundy" w:date="2015-05-29T10:09:00Z">
        <w:r w:rsidR="00AB0D41">
          <w:rPr>
            <w:rFonts w:ascii="Times New Roman" w:hAnsi="Times New Roman" w:cs="Times New Roman"/>
          </w:rPr>
          <w:t xml:space="preserve"> rid of any gases in the samples.</w:t>
        </w:r>
      </w:ins>
    </w:p>
    <w:p w14:paraId="228400A6" w14:textId="77777777" w:rsidR="00176401" w:rsidRDefault="00176401" w:rsidP="00176401">
      <w:pPr>
        <w:pStyle w:val="ListParagraph"/>
        <w:ind w:left="792"/>
        <w:rPr>
          <w:rFonts w:ascii="Times New Roman" w:hAnsi="Times New Roman" w:cs="Times New Roman"/>
        </w:rPr>
      </w:pPr>
    </w:p>
    <w:p w14:paraId="3D19AE15"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Draw around 2 mL of the diet soda into a plastic syringe.</w:t>
      </w:r>
    </w:p>
    <w:p w14:paraId="1D3823F0" w14:textId="77777777" w:rsidR="00176401" w:rsidRDefault="00176401" w:rsidP="00176401">
      <w:pPr>
        <w:pStyle w:val="ListParagraph"/>
        <w:ind w:left="792"/>
        <w:rPr>
          <w:rFonts w:ascii="Times New Roman" w:hAnsi="Times New Roman" w:cs="Times New Roman"/>
        </w:rPr>
      </w:pPr>
    </w:p>
    <w:p w14:paraId="0DC76C88" w14:textId="4C19BF95"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Attach the filter tip to the syringe </w:t>
      </w:r>
      <w:ins w:id="161" w:author="JoVE JoVE" w:date="2015-05-14T15:07:00Z">
        <w:r w:rsidR="00013FFC">
          <w:rPr>
            <w:rFonts w:ascii="Times New Roman" w:hAnsi="Times New Roman" w:cs="Times New Roman"/>
          </w:rPr>
          <w:t xml:space="preserve">via </w:t>
        </w:r>
      </w:ins>
      <w:proofErr w:type="spellStart"/>
      <w:ins w:id="162" w:author="JoVE JoVE" w:date="2015-05-14T15:09:00Z">
        <w:r w:rsidR="00013FFC">
          <w:rPr>
            <w:rFonts w:ascii="Times New Roman" w:hAnsi="Times New Roman" w:cs="Times New Roman"/>
          </w:rPr>
          <w:t>Luer</w:t>
        </w:r>
      </w:ins>
      <w:r w:rsidR="00B95E34">
        <w:rPr>
          <w:rFonts w:ascii="Times New Roman" w:hAnsi="Times New Roman" w:cs="Times New Roman"/>
        </w:rPr>
        <w:t>-</w:t>
      </w:r>
      <w:ins w:id="163" w:author="JoVE JoVE" w:date="2015-05-14T15:09:00Z">
        <w:r w:rsidR="00013FFC">
          <w:rPr>
            <w:rFonts w:ascii="Times New Roman" w:hAnsi="Times New Roman" w:cs="Times New Roman"/>
          </w:rPr>
          <w:t>Lok</w:t>
        </w:r>
        <w:proofErr w:type="spellEnd"/>
        <w:r w:rsidR="00013FFC">
          <w:rPr>
            <w:rFonts w:ascii="Times New Roman" w:hAnsi="Times New Roman" w:cs="Times New Roman"/>
          </w:rPr>
          <w:t xml:space="preserve"> </w:t>
        </w:r>
      </w:ins>
      <w:r w:rsidRPr="00176401">
        <w:rPr>
          <w:rFonts w:ascii="Times New Roman" w:hAnsi="Times New Roman" w:cs="Times New Roman"/>
        </w:rPr>
        <w:t>by twisting it in place.</w:t>
      </w:r>
    </w:p>
    <w:p w14:paraId="369B55AE" w14:textId="77777777" w:rsidR="00176401" w:rsidRDefault="00176401" w:rsidP="00176401">
      <w:pPr>
        <w:pStyle w:val="ListParagraph"/>
        <w:ind w:left="792"/>
        <w:rPr>
          <w:rFonts w:ascii="Times New Roman" w:hAnsi="Times New Roman" w:cs="Times New Roman"/>
        </w:rPr>
      </w:pPr>
    </w:p>
    <w:p w14:paraId="0032B780"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Push the liquid in the syringe through the filter and into a small glass vial. This get</w:t>
      </w:r>
      <w:r w:rsidR="00EC102D">
        <w:rPr>
          <w:rFonts w:ascii="Times New Roman" w:hAnsi="Times New Roman" w:cs="Times New Roman"/>
        </w:rPr>
        <w:t>s</w:t>
      </w:r>
      <w:r w:rsidRPr="00176401">
        <w:rPr>
          <w:rFonts w:ascii="Times New Roman" w:hAnsi="Times New Roman" w:cs="Times New Roman"/>
        </w:rPr>
        <w:t xml:space="preserve"> rid of unwanted particulates that could potentially clog the separation column.</w:t>
      </w:r>
    </w:p>
    <w:p w14:paraId="34B66153" w14:textId="77777777" w:rsidR="00176401" w:rsidRDefault="00176401" w:rsidP="00176401">
      <w:pPr>
        <w:pStyle w:val="ListParagraph"/>
        <w:ind w:left="792"/>
        <w:rPr>
          <w:rFonts w:ascii="Times New Roman" w:hAnsi="Times New Roman" w:cs="Times New Roman"/>
        </w:rPr>
      </w:pPr>
    </w:p>
    <w:p w14:paraId="53C06CFE" w14:textId="6041138F"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Dilute each sample with an </w:t>
      </w:r>
      <w:commentRangeStart w:id="164"/>
      <w:r w:rsidRPr="00176401">
        <w:rPr>
          <w:rFonts w:ascii="Times New Roman" w:hAnsi="Times New Roman" w:cs="Times New Roman"/>
        </w:rPr>
        <w:t>equal amount of DI water</w:t>
      </w:r>
      <w:ins w:id="165" w:author="Jacob Roundy" w:date="2015-05-21T10:49:00Z">
        <w:r w:rsidR="004D4F00">
          <w:rPr>
            <w:rFonts w:ascii="Times New Roman" w:hAnsi="Times New Roman" w:cs="Times New Roman"/>
          </w:rPr>
          <w:t>,</w:t>
        </w:r>
      </w:ins>
      <w:ins w:id="166" w:author="Paul Bower" w:date="2015-05-18T11:41:00Z">
        <w:r w:rsidR="003E3833">
          <w:rPr>
            <w:rFonts w:ascii="Times New Roman" w:hAnsi="Times New Roman" w:cs="Times New Roman"/>
          </w:rPr>
          <w:t xml:space="preserve"> so they </w:t>
        </w:r>
      </w:ins>
      <w:ins w:id="167" w:author="Jacob Roundy" w:date="2015-05-21T10:49:00Z">
        <w:r w:rsidR="004D4F00">
          <w:rPr>
            <w:rFonts w:ascii="Times New Roman" w:hAnsi="Times New Roman" w:cs="Times New Roman"/>
          </w:rPr>
          <w:t>are</w:t>
        </w:r>
      </w:ins>
      <w:ins w:id="168" w:author="Paul Bower" w:date="2015-05-18T11:41:00Z">
        <w:r w:rsidR="003E3833">
          <w:rPr>
            <w:rFonts w:ascii="Times New Roman" w:hAnsi="Times New Roman" w:cs="Times New Roman"/>
          </w:rPr>
          <w:t xml:space="preserve"> at 50% purity</w:t>
        </w:r>
      </w:ins>
      <w:r w:rsidRPr="00176401">
        <w:rPr>
          <w:rFonts w:ascii="Times New Roman" w:hAnsi="Times New Roman" w:cs="Times New Roman"/>
        </w:rPr>
        <w:t>.</w:t>
      </w:r>
      <w:commentRangeEnd w:id="164"/>
      <w:r w:rsidR="003508E7">
        <w:rPr>
          <w:rStyle w:val="CommentReference"/>
        </w:rPr>
        <w:commentReference w:id="164"/>
      </w:r>
    </w:p>
    <w:p w14:paraId="18222B36" w14:textId="77777777" w:rsidR="00176401" w:rsidRDefault="00176401" w:rsidP="00176401">
      <w:pPr>
        <w:pStyle w:val="ListParagraph"/>
        <w:ind w:left="792"/>
        <w:rPr>
          <w:rFonts w:ascii="Times New Roman" w:hAnsi="Times New Roman" w:cs="Times New Roman"/>
        </w:rPr>
      </w:pPr>
    </w:p>
    <w:p w14:paraId="71E06F69"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Inject 100 </w:t>
      </w:r>
      <w:proofErr w:type="spellStart"/>
      <w:r w:rsidRPr="00176401">
        <w:rPr>
          <w:rFonts w:ascii="Times New Roman" w:hAnsi="Times New Roman" w:cs="Times New Roman"/>
        </w:rPr>
        <w:t>μL</w:t>
      </w:r>
      <w:proofErr w:type="spellEnd"/>
      <w:r w:rsidRPr="00176401">
        <w:rPr>
          <w:rFonts w:ascii="Times New Roman" w:hAnsi="Times New Roman" w:cs="Times New Roman"/>
        </w:rPr>
        <w:t xml:space="preserve"> of the sample into the sample loop, and run trials </w:t>
      </w:r>
      <w:del w:id="169" w:author="JoVE JoVE" w:date="2015-05-14T15:20:00Z">
        <w:r w:rsidR="00EC102D" w:rsidDel="003508E7">
          <w:rPr>
            <w:rFonts w:ascii="Times New Roman" w:hAnsi="Times New Roman" w:cs="Times New Roman"/>
          </w:rPr>
          <w:delText xml:space="preserve">that are </w:delText>
        </w:r>
        <w:r w:rsidRPr="00176401" w:rsidDel="003508E7">
          <w:rPr>
            <w:rFonts w:ascii="Times New Roman" w:hAnsi="Times New Roman" w:cs="Times New Roman"/>
          </w:rPr>
          <w:delText xml:space="preserve">the same as </w:delText>
        </w:r>
        <w:r w:rsidR="00EC102D" w:rsidDel="003508E7">
          <w:rPr>
            <w:rFonts w:ascii="Times New Roman" w:hAnsi="Times New Roman" w:cs="Times New Roman"/>
          </w:rPr>
          <w:delText>the trials were</w:delText>
        </w:r>
      </w:del>
      <w:ins w:id="170" w:author="JoVE JoVE" w:date="2015-05-14T15:20:00Z">
        <w:r w:rsidR="003508E7">
          <w:rPr>
            <w:rFonts w:ascii="Times New Roman" w:hAnsi="Times New Roman" w:cs="Times New Roman"/>
          </w:rPr>
          <w:t>with the same parameters as</w:t>
        </w:r>
      </w:ins>
      <w:r w:rsidR="00EC102D">
        <w:rPr>
          <w:rFonts w:ascii="Times New Roman" w:hAnsi="Times New Roman" w:cs="Times New Roman"/>
        </w:rPr>
        <w:t xml:space="preserve"> </w:t>
      </w:r>
      <w:r w:rsidRPr="00176401">
        <w:rPr>
          <w:rFonts w:ascii="Times New Roman" w:hAnsi="Times New Roman" w:cs="Times New Roman"/>
        </w:rPr>
        <w:t>for the standards.</w:t>
      </w:r>
    </w:p>
    <w:p w14:paraId="4A1F0335" w14:textId="77777777" w:rsidR="00176401" w:rsidRPr="00176401" w:rsidRDefault="00176401" w:rsidP="00176401">
      <w:pPr>
        <w:pStyle w:val="ListParagraph"/>
        <w:ind w:left="792"/>
        <w:rPr>
          <w:rFonts w:ascii="Times New Roman" w:hAnsi="Times New Roman" w:cs="Times New Roman"/>
        </w:rPr>
      </w:pPr>
    </w:p>
    <w:p w14:paraId="22CAF008" w14:textId="77777777" w:rsidR="00176401" w:rsidRPr="00176401" w:rsidRDefault="00176401" w:rsidP="00176401">
      <w:pPr>
        <w:pStyle w:val="ListParagraph"/>
        <w:numPr>
          <w:ilvl w:val="0"/>
          <w:numId w:val="10"/>
        </w:numPr>
        <w:rPr>
          <w:rFonts w:ascii="Times New Roman" w:hAnsi="Times New Roman" w:cs="Times New Roman"/>
        </w:rPr>
      </w:pPr>
      <w:r w:rsidRPr="00176401">
        <w:rPr>
          <w:rFonts w:ascii="Times New Roman" w:hAnsi="Times New Roman" w:cs="Times New Roman"/>
        </w:rPr>
        <w:t>Calculations</w:t>
      </w:r>
    </w:p>
    <w:p w14:paraId="5E672C56" w14:textId="77777777" w:rsidR="00176401" w:rsidRPr="00176401" w:rsidRDefault="00176401" w:rsidP="00176401">
      <w:pPr>
        <w:pStyle w:val="ListParagraph"/>
        <w:ind w:left="792"/>
        <w:rPr>
          <w:rFonts w:ascii="Times New Roman" w:hAnsi="Times New Roman" w:cs="Times New Roman"/>
        </w:rPr>
      </w:pPr>
    </w:p>
    <w:p w14:paraId="371CB962"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From the concentrations of the component solutions, calculate the concentration of all of the components in the </w:t>
      </w:r>
      <w:r w:rsidR="00EC102D">
        <w:rPr>
          <w:rFonts w:ascii="Times New Roman" w:hAnsi="Times New Roman" w:cs="Times New Roman"/>
        </w:rPr>
        <w:t>s</w:t>
      </w:r>
      <w:r w:rsidRPr="00176401">
        <w:rPr>
          <w:rFonts w:ascii="Times New Roman" w:hAnsi="Times New Roman" w:cs="Times New Roman"/>
        </w:rPr>
        <w:t>tandards</w:t>
      </w:r>
      <w:r w:rsidR="00EC102D">
        <w:rPr>
          <w:rFonts w:ascii="Times New Roman" w:hAnsi="Times New Roman" w:cs="Times New Roman"/>
        </w:rPr>
        <w:t>,</w:t>
      </w:r>
      <w:r w:rsidRPr="00176401">
        <w:rPr>
          <w:rFonts w:ascii="Times New Roman" w:hAnsi="Times New Roman" w:cs="Times New Roman"/>
        </w:rPr>
        <w:t xml:space="preserve"> based upon the dilutions that were made for the 7 samples.</w:t>
      </w:r>
    </w:p>
    <w:p w14:paraId="6400ABC8" w14:textId="77777777" w:rsidR="00176401" w:rsidRPr="00176401" w:rsidRDefault="00176401" w:rsidP="00176401">
      <w:pPr>
        <w:pStyle w:val="ListParagraph"/>
        <w:ind w:left="792"/>
        <w:rPr>
          <w:rFonts w:ascii="Times New Roman" w:hAnsi="Times New Roman" w:cs="Times New Roman"/>
        </w:rPr>
      </w:pPr>
    </w:p>
    <w:p w14:paraId="08CB06EE" w14:textId="77777777" w:rsidR="00176401" w:rsidRPr="00176401" w:rsidRDefault="00176401" w:rsidP="00176401">
      <w:pPr>
        <w:pStyle w:val="ListParagraph"/>
        <w:numPr>
          <w:ilvl w:val="1"/>
          <w:numId w:val="10"/>
        </w:numPr>
        <w:rPr>
          <w:rFonts w:ascii="Times New Roman" w:hAnsi="Times New Roman" w:cs="Times New Roman"/>
        </w:rPr>
      </w:pPr>
      <w:r>
        <w:rPr>
          <w:rFonts w:ascii="Times New Roman" w:hAnsi="Times New Roman" w:cs="Times New Roman"/>
        </w:rPr>
        <w:t>D</w:t>
      </w:r>
      <w:r w:rsidRPr="00176401">
        <w:rPr>
          <w:rFonts w:ascii="Times New Roman" w:hAnsi="Times New Roman" w:cs="Times New Roman"/>
        </w:rPr>
        <w:t xml:space="preserve">etermine peak areas on the chromatograms for each standard and the unknown samples by the triangular method, which equals peak height times the width at </w:t>
      </w:r>
      <w:r w:rsidR="00EC102D">
        <w:rPr>
          <w:rFonts w:ascii="Times New Roman" w:hAnsi="Times New Roman" w:cs="Times New Roman"/>
        </w:rPr>
        <w:t xml:space="preserve">½ </w:t>
      </w:r>
      <w:r w:rsidRPr="00176401">
        <w:rPr>
          <w:rFonts w:ascii="Times New Roman" w:hAnsi="Times New Roman" w:cs="Times New Roman"/>
        </w:rPr>
        <w:t>height</w:t>
      </w:r>
      <w:r w:rsidR="00E604E4">
        <w:rPr>
          <w:rFonts w:ascii="Times New Roman" w:hAnsi="Times New Roman" w:cs="Times New Roman"/>
        </w:rPr>
        <w:t xml:space="preserve"> (</w:t>
      </w:r>
      <w:r w:rsidR="00E604E4">
        <w:rPr>
          <w:rFonts w:ascii="Times New Roman" w:hAnsi="Times New Roman" w:cs="Times New Roman"/>
          <w:b/>
        </w:rPr>
        <w:t>Figure 2</w:t>
      </w:r>
      <w:r w:rsidR="00E604E4">
        <w:rPr>
          <w:rFonts w:ascii="Times New Roman" w:hAnsi="Times New Roman" w:cs="Times New Roman"/>
        </w:rPr>
        <w:t>)</w:t>
      </w:r>
      <w:r w:rsidRPr="00176401">
        <w:rPr>
          <w:rFonts w:ascii="Times New Roman" w:hAnsi="Times New Roman" w:cs="Times New Roman"/>
        </w:rPr>
        <w:t xml:space="preserve">. </w:t>
      </w:r>
      <w:commentRangeStart w:id="171"/>
      <w:r w:rsidRPr="00176401">
        <w:rPr>
          <w:rFonts w:ascii="Times New Roman" w:hAnsi="Times New Roman" w:cs="Times New Roman"/>
        </w:rPr>
        <w:t>After determining which peak corresponds to each component</w:t>
      </w:r>
      <w:ins w:id="172" w:author="Paul Bower" w:date="2015-05-18T11:42:00Z">
        <w:r w:rsidR="003E3833">
          <w:rPr>
            <w:rFonts w:ascii="Times New Roman" w:hAnsi="Times New Roman" w:cs="Times New Roman"/>
          </w:rPr>
          <w:t xml:space="preserve"> based upon the time it takes for each component to show their respective peak</w:t>
        </w:r>
      </w:ins>
      <w:r w:rsidRPr="00176401">
        <w:rPr>
          <w:rFonts w:ascii="Times New Roman" w:hAnsi="Times New Roman" w:cs="Times New Roman"/>
        </w:rPr>
        <w:t>,</w:t>
      </w:r>
      <w:commentRangeEnd w:id="171"/>
      <w:r w:rsidR="003508E7">
        <w:rPr>
          <w:rStyle w:val="CommentReference"/>
        </w:rPr>
        <w:commentReference w:id="171"/>
      </w:r>
      <w:r w:rsidRPr="00176401">
        <w:rPr>
          <w:rFonts w:ascii="Times New Roman" w:hAnsi="Times New Roman" w:cs="Times New Roman"/>
        </w:rPr>
        <w:t xml:space="preserve"> enter these peak ar</w:t>
      </w:r>
      <w:r w:rsidR="009F6D8E">
        <w:rPr>
          <w:rFonts w:ascii="Times New Roman" w:hAnsi="Times New Roman" w:cs="Times New Roman"/>
        </w:rPr>
        <w:t xml:space="preserve">eas into </w:t>
      </w:r>
      <w:r w:rsidR="005E08D4">
        <w:rPr>
          <w:rFonts w:ascii="Times New Roman" w:hAnsi="Times New Roman" w:cs="Times New Roman"/>
        </w:rPr>
        <w:t>a computer spreadsheet.</w:t>
      </w:r>
    </w:p>
    <w:p w14:paraId="6FD581D2" w14:textId="77777777" w:rsidR="00176401" w:rsidRPr="00176401" w:rsidRDefault="00176401" w:rsidP="0017640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6CE23951"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 xml:space="preserve">Create calibration curves of </w:t>
      </w:r>
      <w:r w:rsidR="00E604E4">
        <w:rPr>
          <w:rFonts w:ascii="Times New Roman" w:hAnsi="Times New Roman" w:cs="Times New Roman"/>
        </w:rPr>
        <w:t>p</w:t>
      </w:r>
      <w:r w:rsidRPr="00176401">
        <w:rPr>
          <w:rFonts w:ascii="Times New Roman" w:hAnsi="Times New Roman" w:cs="Times New Roman"/>
        </w:rPr>
        <w:t xml:space="preserve">eak </w:t>
      </w:r>
      <w:r w:rsidR="00E604E4">
        <w:rPr>
          <w:rFonts w:ascii="Times New Roman" w:hAnsi="Times New Roman" w:cs="Times New Roman"/>
        </w:rPr>
        <w:t>a</w:t>
      </w:r>
      <w:r w:rsidRPr="00176401">
        <w:rPr>
          <w:rFonts w:ascii="Times New Roman" w:hAnsi="Times New Roman" w:cs="Times New Roman"/>
        </w:rPr>
        <w:t xml:space="preserve">rea vs. </w:t>
      </w:r>
      <w:r w:rsidR="00E604E4">
        <w:rPr>
          <w:rFonts w:ascii="Times New Roman" w:hAnsi="Times New Roman" w:cs="Times New Roman"/>
        </w:rPr>
        <w:t>c</w:t>
      </w:r>
      <w:r w:rsidRPr="00176401">
        <w:rPr>
          <w:rFonts w:ascii="Times New Roman" w:hAnsi="Times New Roman" w:cs="Times New Roman"/>
        </w:rPr>
        <w:t xml:space="preserve">oncentration (mg/L) in the </w:t>
      </w:r>
      <w:r w:rsidR="00E604E4">
        <w:rPr>
          <w:rFonts w:ascii="Times New Roman" w:hAnsi="Times New Roman" w:cs="Times New Roman"/>
        </w:rPr>
        <w:t>s</w:t>
      </w:r>
      <w:r w:rsidRPr="00176401">
        <w:rPr>
          <w:rFonts w:ascii="Times New Roman" w:hAnsi="Times New Roman" w:cs="Times New Roman"/>
        </w:rPr>
        <w:t>tandards for all three components.</w:t>
      </w:r>
    </w:p>
    <w:p w14:paraId="3DBDC526" w14:textId="77777777" w:rsidR="00176401" w:rsidRPr="00176401" w:rsidRDefault="00176401" w:rsidP="00176401">
      <w:pPr>
        <w:pStyle w:val="ListParagraph"/>
        <w:ind w:left="792"/>
        <w:rPr>
          <w:rFonts w:ascii="Times New Roman" w:hAnsi="Times New Roman" w:cs="Times New Roman"/>
        </w:rPr>
      </w:pPr>
    </w:p>
    <w:p w14:paraId="34410BDC" w14:textId="77777777" w:rsidR="00176401" w:rsidRPr="00176401" w:rsidRDefault="00176401" w:rsidP="00176401">
      <w:pPr>
        <w:pStyle w:val="ListParagraph"/>
        <w:numPr>
          <w:ilvl w:val="1"/>
          <w:numId w:val="10"/>
        </w:numPr>
        <w:rPr>
          <w:rFonts w:ascii="Times New Roman" w:hAnsi="Times New Roman" w:cs="Times New Roman"/>
        </w:rPr>
      </w:pPr>
      <w:r w:rsidRPr="00176401">
        <w:rPr>
          <w:rFonts w:ascii="Times New Roman" w:hAnsi="Times New Roman" w:cs="Times New Roman"/>
        </w:rPr>
        <w:t>Determine the least-squares fit for each calibration curve.</w:t>
      </w:r>
    </w:p>
    <w:p w14:paraId="3E70D495" w14:textId="77777777" w:rsidR="00176401" w:rsidRPr="00176401" w:rsidRDefault="00176401" w:rsidP="00176401">
      <w:pPr>
        <w:pStyle w:val="ListParagraph"/>
        <w:ind w:left="792"/>
        <w:rPr>
          <w:rFonts w:ascii="Times New Roman" w:hAnsi="Times New Roman" w:cs="Times New Roman"/>
        </w:rPr>
      </w:pPr>
    </w:p>
    <w:p w14:paraId="099833EB" w14:textId="77777777" w:rsidR="00176401" w:rsidRPr="00176401" w:rsidRDefault="00176401" w:rsidP="00176401">
      <w:pPr>
        <w:pStyle w:val="ListParagraph"/>
        <w:numPr>
          <w:ilvl w:val="1"/>
          <w:numId w:val="10"/>
        </w:numPr>
        <w:rPr>
          <w:rFonts w:ascii="Times New Roman" w:hAnsi="Times New Roman" w:cs="Times New Roman"/>
        </w:rPr>
      </w:pPr>
      <w:commentRangeStart w:id="173"/>
      <w:r>
        <w:rPr>
          <w:rFonts w:ascii="Times New Roman" w:hAnsi="Times New Roman" w:cs="Times New Roman"/>
        </w:rPr>
        <w:t>C</w:t>
      </w:r>
      <w:r w:rsidRPr="00176401">
        <w:rPr>
          <w:rFonts w:ascii="Times New Roman" w:hAnsi="Times New Roman" w:cs="Times New Roman"/>
        </w:rPr>
        <w:t xml:space="preserve">alculate the concentration of each component in the diet sodas from the peak areas </w:t>
      </w:r>
      <w:commentRangeEnd w:id="173"/>
      <w:r w:rsidR="00715B63">
        <w:rPr>
          <w:rStyle w:val="CommentReference"/>
        </w:rPr>
        <w:commentReference w:id="173"/>
      </w:r>
      <w:r w:rsidRPr="00176401">
        <w:rPr>
          <w:rFonts w:ascii="Times New Roman" w:hAnsi="Times New Roman" w:cs="Times New Roman"/>
        </w:rPr>
        <w:t>shown from the HPLC trials for the samples. Remember that the diet soda was diluted by a factor of</w:t>
      </w:r>
      <w:r w:rsidR="00E604E4">
        <w:rPr>
          <w:rFonts w:ascii="Times New Roman" w:hAnsi="Times New Roman" w:cs="Times New Roman"/>
        </w:rPr>
        <w:t xml:space="preserve"> 2</w:t>
      </w:r>
      <w:r w:rsidRPr="00176401">
        <w:rPr>
          <w:rFonts w:ascii="Times New Roman" w:hAnsi="Times New Roman" w:cs="Times New Roman"/>
        </w:rPr>
        <w:t xml:space="preserve"> prior to injecting into the HPLC system.</w:t>
      </w:r>
    </w:p>
    <w:p w14:paraId="2F0C8568" w14:textId="77777777" w:rsidR="00176401" w:rsidRPr="00176401" w:rsidRDefault="00176401" w:rsidP="00176401">
      <w:pPr>
        <w:pStyle w:val="ListParagraph"/>
        <w:ind w:left="792"/>
        <w:rPr>
          <w:rFonts w:ascii="Times New Roman" w:hAnsi="Times New Roman" w:cs="Times New Roman"/>
        </w:rPr>
      </w:pPr>
    </w:p>
    <w:p w14:paraId="0E66A1C1" w14:textId="77777777" w:rsidR="00176401" w:rsidRPr="00176401" w:rsidRDefault="00176401" w:rsidP="00176401">
      <w:pPr>
        <w:pStyle w:val="ListParagraph"/>
        <w:numPr>
          <w:ilvl w:val="1"/>
          <w:numId w:val="10"/>
        </w:numPr>
        <w:rPr>
          <w:rFonts w:ascii="Times New Roman" w:hAnsi="Times New Roman" w:cs="Times New Roman"/>
        </w:rPr>
      </w:pPr>
      <w:r>
        <w:rPr>
          <w:rFonts w:ascii="Times New Roman" w:hAnsi="Times New Roman" w:cs="Times New Roman"/>
        </w:rPr>
        <w:t>C</w:t>
      </w:r>
      <w:r w:rsidRPr="00176401">
        <w:rPr>
          <w:rFonts w:ascii="Times New Roman" w:hAnsi="Times New Roman" w:cs="Times New Roman"/>
        </w:rPr>
        <w:t>alculate the amount, in mg/L, of each component in the diet sodas.</w:t>
      </w:r>
    </w:p>
    <w:p w14:paraId="12581AB8" w14:textId="77777777" w:rsidR="00176401" w:rsidRPr="00176401" w:rsidRDefault="00176401" w:rsidP="00176401">
      <w:pPr>
        <w:pStyle w:val="ListParagraph"/>
        <w:ind w:left="792"/>
        <w:rPr>
          <w:rFonts w:ascii="Times New Roman" w:hAnsi="Times New Roman" w:cs="Times New Roman"/>
        </w:rPr>
      </w:pPr>
    </w:p>
    <w:p w14:paraId="5905C1C2" w14:textId="77777777" w:rsidR="00672CA8" w:rsidRPr="00AC0D79" w:rsidRDefault="00176401" w:rsidP="00AC0D79">
      <w:pPr>
        <w:pStyle w:val="ListParagraph"/>
        <w:numPr>
          <w:ilvl w:val="1"/>
          <w:numId w:val="10"/>
        </w:numPr>
        <w:rPr>
          <w:rFonts w:ascii="Times New Roman" w:hAnsi="Times New Roman" w:cs="Times New Roman"/>
        </w:rPr>
      </w:pPr>
      <w:r w:rsidRPr="00176401">
        <w:rPr>
          <w:rFonts w:ascii="Times New Roman" w:hAnsi="Times New Roman" w:cs="Times New Roman"/>
        </w:rPr>
        <w:t xml:space="preserve">Based upon </w:t>
      </w:r>
      <w:r w:rsidR="00E604E4">
        <w:rPr>
          <w:rFonts w:ascii="Times New Roman" w:hAnsi="Times New Roman" w:cs="Times New Roman"/>
        </w:rPr>
        <w:t>the</w:t>
      </w:r>
      <w:r w:rsidRPr="00176401">
        <w:rPr>
          <w:rFonts w:ascii="Times New Roman" w:hAnsi="Times New Roman" w:cs="Times New Roman"/>
        </w:rPr>
        <w:t xml:space="preserve"> </w:t>
      </w:r>
      <w:r w:rsidR="00E604E4">
        <w:rPr>
          <w:rFonts w:ascii="Times New Roman" w:hAnsi="Times New Roman" w:cs="Times New Roman"/>
        </w:rPr>
        <w:t>results</w:t>
      </w:r>
      <w:r w:rsidRPr="00176401">
        <w:rPr>
          <w:rFonts w:ascii="Times New Roman" w:hAnsi="Times New Roman" w:cs="Times New Roman"/>
        </w:rPr>
        <w:t xml:space="preserve">, calculate the milligrams of each component found in a 12 </w:t>
      </w:r>
      <w:proofErr w:type="spellStart"/>
      <w:r w:rsidRPr="00176401">
        <w:rPr>
          <w:rFonts w:ascii="Times New Roman" w:hAnsi="Times New Roman" w:cs="Times New Roman"/>
        </w:rPr>
        <w:t>o</w:t>
      </w:r>
      <w:r w:rsidR="00E604E4">
        <w:rPr>
          <w:rFonts w:ascii="Times New Roman" w:hAnsi="Times New Roman" w:cs="Times New Roman"/>
        </w:rPr>
        <w:t>z</w:t>
      </w:r>
      <w:proofErr w:type="spellEnd"/>
      <w:r w:rsidRPr="00176401">
        <w:rPr>
          <w:rFonts w:ascii="Times New Roman" w:hAnsi="Times New Roman" w:cs="Times New Roman"/>
        </w:rPr>
        <w:t xml:space="preserve"> can of soda. Assume 12 </w:t>
      </w:r>
      <w:proofErr w:type="spellStart"/>
      <w:r w:rsidRPr="00176401">
        <w:rPr>
          <w:rFonts w:ascii="Times New Roman" w:hAnsi="Times New Roman" w:cs="Times New Roman"/>
        </w:rPr>
        <w:t>oz</w:t>
      </w:r>
      <w:proofErr w:type="spellEnd"/>
      <w:r w:rsidRPr="00176401">
        <w:rPr>
          <w:rFonts w:ascii="Times New Roman" w:hAnsi="Times New Roman" w:cs="Times New Roman"/>
        </w:rPr>
        <w:t xml:space="preserve"> = 354.9 </w:t>
      </w:r>
      <w:proofErr w:type="spellStart"/>
      <w:r w:rsidRPr="00176401">
        <w:rPr>
          <w:rFonts w:ascii="Times New Roman" w:hAnsi="Times New Roman" w:cs="Times New Roman"/>
        </w:rPr>
        <w:t>mL.</w:t>
      </w:r>
      <w:proofErr w:type="spellEnd"/>
    </w:p>
    <w:p w14:paraId="4CE7232A" w14:textId="77777777" w:rsidR="00672CA8" w:rsidRPr="000B21AF" w:rsidRDefault="00672CA8" w:rsidP="006800A4">
      <w:pPr>
        <w:rPr>
          <w:rFonts w:ascii="Times New Roman" w:hAnsi="Times New Roman" w:cs="Times New Roman"/>
        </w:rPr>
      </w:pPr>
    </w:p>
    <w:p w14:paraId="5A3CED7B" w14:textId="77777777" w:rsidR="005A07F2" w:rsidRPr="000B21AF" w:rsidRDefault="000B21AF" w:rsidP="006800A4">
      <w:pPr>
        <w:rPr>
          <w:rFonts w:ascii="Times New Roman" w:hAnsi="Times New Roman" w:cs="Times New Roman"/>
          <w:b/>
          <w:sz w:val="28"/>
        </w:rPr>
      </w:pPr>
      <w:r>
        <w:rPr>
          <w:rFonts w:ascii="Times New Roman" w:hAnsi="Times New Roman" w:cs="Times New Roman"/>
          <w:b/>
          <w:sz w:val="28"/>
        </w:rPr>
        <w:t>Representative Results:</w:t>
      </w:r>
    </w:p>
    <w:p w14:paraId="6E6F5EBF" w14:textId="77777777" w:rsidR="00FF0A0D" w:rsidRPr="000B21AF" w:rsidRDefault="005A07F2" w:rsidP="006800A4">
      <w:pPr>
        <w:rPr>
          <w:rFonts w:ascii="Times New Roman" w:hAnsi="Times New Roman" w:cs="Times New Roman"/>
        </w:rPr>
      </w:pPr>
      <w:r w:rsidRPr="000B21AF">
        <w:rPr>
          <w:rFonts w:ascii="Times New Roman" w:hAnsi="Times New Roman" w:cs="Times New Roman"/>
        </w:rPr>
        <w:t>The HPLC chromatograms are able to quantify each of the three components</w:t>
      </w:r>
      <w:r w:rsidR="00247109" w:rsidRPr="000B21AF">
        <w:rPr>
          <w:rFonts w:ascii="Times New Roman" w:hAnsi="Times New Roman" w:cs="Times New Roman"/>
        </w:rPr>
        <w:t xml:space="preserve"> for all the samples</w:t>
      </w:r>
      <w:r w:rsidR="001448FA" w:rsidRPr="000B21AF">
        <w:rPr>
          <w:rFonts w:ascii="Times New Roman" w:hAnsi="Times New Roman" w:cs="Times New Roman"/>
        </w:rPr>
        <w:t xml:space="preserve"> based upon the calibration curves of the standards</w:t>
      </w:r>
      <w:r w:rsidR="005E08D4">
        <w:rPr>
          <w:rFonts w:ascii="Times New Roman" w:hAnsi="Times New Roman" w:cs="Times New Roman"/>
        </w:rPr>
        <w:t xml:space="preserve"> (</w:t>
      </w:r>
      <w:r w:rsidR="005E08D4" w:rsidRPr="005E08D4">
        <w:rPr>
          <w:rFonts w:ascii="Times New Roman" w:hAnsi="Times New Roman" w:cs="Times New Roman"/>
          <w:b/>
        </w:rPr>
        <w:t>Figure 3</w:t>
      </w:r>
      <w:r w:rsidR="005E08D4">
        <w:rPr>
          <w:rFonts w:ascii="Times New Roman" w:hAnsi="Times New Roman" w:cs="Times New Roman"/>
        </w:rPr>
        <w:t>)</w:t>
      </w:r>
      <w:r w:rsidR="00247109" w:rsidRPr="000B21AF">
        <w:rPr>
          <w:rFonts w:ascii="Times New Roman" w:hAnsi="Times New Roman" w:cs="Times New Roman"/>
        </w:rPr>
        <w:t>.</w:t>
      </w:r>
    </w:p>
    <w:p w14:paraId="4192C823" w14:textId="77777777" w:rsidR="00FF0A0D" w:rsidRPr="000B21AF" w:rsidRDefault="00FF0A0D" w:rsidP="006800A4">
      <w:pPr>
        <w:rPr>
          <w:rFonts w:ascii="Times New Roman" w:hAnsi="Times New Roman" w:cs="Times New Roman"/>
        </w:rPr>
      </w:pPr>
    </w:p>
    <w:p w14:paraId="3714BF35" w14:textId="77777777" w:rsidR="00FF0A0D" w:rsidRPr="000B21AF" w:rsidRDefault="00FF0A0D" w:rsidP="006800A4">
      <w:pPr>
        <w:rPr>
          <w:rFonts w:ascii="Times New Roman" w:hAnsi="Times New Roman" w:cs="Times New Roman"/>
        </w:rPr>
      </w:pPr>
      <w:r w:rsidRPr="000B21AF">
        <w:rPr>
          <w:rFonts w:ascii="Times New Roman" w:hAnsi="Times New Roman" w:cs="Times New Roman"/>
        </w:rPr>
        <w:t>From this set of experiments, it was determined that a 12</w:t>
      </w:r>
      <w:r w:rsidR="009D7FD7">
        <w:rPr>
          <w:rFonts w:ascii="Times New Roman" w:hAnsi="Times New Roman" w:cs="Times New Roman"/>
        </w:rPr>
        <w:t xml:space="preserve"> </w:t>
      </w:r>
      <w:proofErr w:type="spellStart"/>
      <w:r w:rsidR="009D7FD7">
        <w:rPr>
          <w:rFonts w:ascii="Times New Roman" w:hAnsi="Times New Roman" w:cs="Times New Roman"/>
        </w:rPr>
        <w:t>oz</w:t>
      </w:r>
      <w:proofErr w:type="spellEnd"/>
      <w:r w:rsidRPr="000B21AF">
        <w:rPr>
          <w:rFonts w:ascii="Times New Roman" w:hAnsi="Times New Roman" w:cs="Times New Roman"/>
        </w:rPr>
        <w:t xml:space="preserve"> can of these diet sodas contained the following amounts of each component:</w:t>
      </w:r>
    </w:p>
    <w:p w14:paraId="31F81B96" w14:textId="77777777" w:rsidR="00FF0A0D" w:rsidRPr="000B21AF" w:rsidRDefault="00FF0A0D" w:rsidP="006800A4">
      <w:pPr>
        <w:rPr>
          <w:rFonts w:ascii="Times New Roman" w:hAnsi="Times New Roman" w:cs="Times New Roman"/>
        </w:rPr>
      </w:pPr>
    </w:p>
    <w:p w14:paraId="16472056" w14:textId="77777777" w:rsidR="00FF0A0D" w:rsidRPr="000B21AF" w:rsidRDefault="00FF0A0D" w:rsidP="006800A4">
      <w:pPr>
        <w:rPr>
          <w:rFonts w:ascii="Times New Roman" w:hAnsi="Times New Roman" w:cs="Times New Roman"/>
        </w:rPr>
      </w:pPr>
      <w:commentRangeStart w:id="174"/>
      <w:r w:rsidRPr="000B21AF">
        <w:rPr>
          <w:rFonts w:ascii="Times New Roman" w:hAnsi="Times New Roman" w:cs="Times New Roman"/>
        </w:rPr>
        <w:t>Diet Coke</w:t>
      </w:r>
      <w:r w:rsidR="009D7FD7">
        <w:rPr>
          <w:rFonts w:ascii="Times New Roman" w:hAnsi="Times New Roman" w:cs="Times New Roman"/>
        </w:rPr>
        <w:t xml:space="preserve">: </w:t>
      </w:r>
      <w:r w:rsidRPr="000B21AF">
        <w:rPr>
          <w:rFonts w:ascii="Times New Roman" w:hAnsi="Times New Roman" w:cs="Times New Roman"/>
        </w:rPr>
        <w:t xml:space="preserve">50.5 mg </w:t>
      </w:r>
      <w:r w:rsidR="009D7FD7">
        <w:rPr>
          <w:rFonts w:ascii="Times New Roman" w:hAnsi="Times New Roman" w:cs="Times New Roman"/>
        </w:rPr>
        <w:t>c</w:t>
      </w:r>
      <w:r w:rsidRPr="000B21AF">
        <w:rPr>
          <w:rFonts w:ascii="Times New Roman" w:hAnsi="Times New Roman" w:cs="Times New Roman"/>
        </w:rPr>
        <w:t>affeine</w:t>
      </w:r>
      <w:r w:rsidR="009D7FD7">
        <w:rPr>
          <w:rFonts w:ascii="Times New Roman" w:hAnsi="Times New Roman" w:cs="Times New Roman"/>
        </w:rPr>
        <w:t>;</w:t>
      </w:r>
      <w:r w:rsidRPr="000B21AF">
        <w:rPr>
          <w:rFonts w:ascii="Times New Roman" w:hAnsi="Times New Roman" w:cs="Times New Roman"/>
        </w:rPr>
        <w:tab/>
        <w:t xml:space="preserve">217.6 mg </w:t>
      </w:r>
      <w:r w:rsidR="009D7FD7">
        <w:rPr>
          <w:rFonts w:ascii="Times New Roman" w:hAnsi="Times New Roman" w:cs="Times New Roman"/>
        </w:rPr>
        <w:t>as</w:t>
      </w:r>
      <w:r w:rsidRPr="000B21AF">
        <w:rPr>
          <w:rFonts w:ascii="Times New Roman" w:hAnsi="Times New Roman" w:cs="Times New Roman"/>
        </w:rPr>
        <w:t>partame</w:t>
      </w:r>
      <w:r w:rsidR="009D7FD7">
        <w:rPr>
          <w:rFonts w:ascii="Times New Roman" w:hAnsi="Times New Roman" w:cs="Times New Roman"/>
        </w:rPr>
        <w:t xml:space="preserve">; </w:t>
      </w:r>
      <w:r w:rsidRPr="000B21AF">
        <w:rPr>
          <w:rFonts w:ascii="Times New Roman" w:hAnsi="Times New Roman" w:cs="Times New Roman"/>
        </w:rPr>
        <w:t xml:space="preserve">83.6 mg </w:t>
      </w:r>
      <w:r w:rsidR="009D7FD7">
        <w:rPr>
          <w:rFonts w:ascii="Times New Roman" w:hAnsi="Times New Roman" w:cs="Times New Roman"/>
        </w:rPr>
        <w:t>b</w:t>
      </w:r>
      <w:r w:rsidRPr="000B21AF">
        <w:rPr>
          <w:rFonts w:ascii="Times New Roman" w:hAnsi="Times New Roman" w:cs="Times New Roman"/>
        </w:rPr>
        <w:t>enzoate</w:t>
      </w:r>
      <w:r w:rsidR="009D7FD7">
        <w:rPr>
          <w:rFonts w:ascii="Times New Roman" w:hAnsi="Times New Roman" w:cs="Times New Roman"/>
        </w:rPr>
        <w:t>.</w:t>
      </w:r>
    </w:p>
    <w:p w14:paraId="41B04AB9" w14:textId="77777777" w:rsidR="00FF0A0D" w:rsidRPr="000B21AF" w:rsidRDefault="00FF0A0D" w:rsidP="006800A4">
      <w:pPr>
        <w:rPr>
          <w:rFonts w:ascii="Times New Roman" w:hAnsi="Times New Roman" w:cs="Times New Roman"/>
        </w:rPr>
      </w:pPr>
      <w:r w:rsidRPr="000B21AF">
        <w:rPr>
          <w:rFonts w:ascii="Times New Roman" w:hAnsi="Times New Roman" w:cs="Times New Roman"/>
        </w:rPr>
        <w:t>Coke Zero</w:t>
      </w:r>
      <w:r w:rsidR="009D7FD7">
        <w:rPr>
          <w:rFonts w:ascii="Times New Roman" w:hAnsi="Times New Roman" w:cs="Times New Roman"/>
        </w:rPr>
        <w:t xml:space="preserve">: </w:t>
      </w:r>
      <w:r w:rsidRPr="000B21AF">
        <w:rPr>
          <w:rFonts w:ascii="Times New Roman" w:hAnsi="Times New Roman" w:cs="Times New Roman"/>
        </w:rPr>
        <w:t xml:space="preserve">43.1 mg </w:t>
      </w:r>
      <w:r w:rsidR="009D7FD7">
        <w:rPr>
          <w:rFonts w:ascii="Times New Roman" w:hAnsi="Times New Roman" w:cs="Times New Roman"/>
        </w:rPr>
        <w:t>c</w:t>
      </w:r>
      <w:r w:rsidRPr="000B21AF">
        <w:rPr>
          <w:rFonts w:ascii="Times New Roman" w:hAnsi="Times New Roman" w:cs="Times New Roman"/>
        </w:rPr>
        <w:t>affeine</w:t>
      </w:r>
      <w:r w:rsidR="009D7FD7">
        <w:rPr>
          <w:rFonts w:ascii="Times New Roman" w:hAnsi="Times New Roman" w:cs="Times New Roman"/>
        </w:rPr>
        <w:t xml:space="preserve">; </w:t>
      </w:r>
      <w:r w:rsidRPr="000B21AF">
        <w:rPr>
          <w:rFonts w:ascii="Times New Roman" w:hAnsi="Times New Roman" w:cs="Times New Roman"/>
        </w:rPr>
        <w:t xml:space="preserve">124.9 mg </w:t>
      </w:r>
      <w:r w:rsidR="009D7FD7">
        <w:rPr>
          <w:rFonts w:ascii="Times New Roman" w:hAnsi="Times New Roman" w:cs="Times New Roman"/>
        </w:rPr>
        <w:t>a</w:t>
      </w:r>
      <w:r w:rsidRPr="000B21AF">
        <w:rPr>
          <w:rFonts w:ascii="Times New Roman" w:hAnsi="Times New Roman" w:cs="Times New Roman"/>
        </w:rPr>
        <w:t>spartame</w:t>
      </w:r>
      <w:r w:rsidR="009D7FD7">
        <w:rPr>
          <w:rFonts w:ascii="Times New Roman" w:hAnsi="Times New Roman" w:cs="Times New Roman"/>
        </w:rPr>
        <w:t xml:space="preserve">; </w:t>
      </w:r>
      <w:r w:rsidRPr="000B21AF">
        <w:rPr>
          <w:rFonts w:ascii="Times New Roman" w:hAnsi="Times New Roman" w:cs="Times New Roman"/>
        </w:rPr>
        <w:t xml:space="preserve">85.3 mg </w:t>
      </w:r>
      <w:r w:rsidR="009D7FD7">
        <w:rPr>
          <w:rFonts w:ascii="Times New Roman" w:hAnsi="Times New Roman" w:cs="Times New Roman"/>
        </w:rPr>
        <w:t>b</w:t>
      </w:r>
      <w:r w:rsidRPr="000B21AF">
        <w:rPr>
          <w:rFonts w:ascii="Times New Roman" w:hAnsi="Times New Roman" w:cs="Times New Roman"/>
        </w:rPr>
        <w:t>enzoate</w:t>
      </w:r>
      <w:r w:rsidR="009D7FD7">
        <w:rPr>
          <w:rFonts w:ascii="Times New Roman" w:hAnsi="Times New Roman" w:cs="Times New Roman"/>
        </w:rPr>
        <w:t>.</w:t>
      </w:r>
    </w:p>
    <w:p w14:paraId="232F7FFD" w14:textId="77777777" w:rsidR="00FF0A0D" w:rsidRPr="000B21AF" w:rsidRDefault="00FF0A0D" w:rsidP="006800A4">
      <w:pPr>
        <w:rPr>
          <w:rFonts w:ascii="Times New Roman" w:hAnsi="Times New Roman" w:cs="Times New Roman"/>
        </w:rPr>
      </w:pPr>
      <w:r w:rsidRPr="000B21AF">
        <w:rPr>
          <w:rFonts w:ascii="Times New Roman" w:hAnsi="Times New Roman" w:cs="Times New Roman"/>
        </w:rPr>
        <w:t>Diet Pepsi</w:t>
      </w:r>
      <w:r w:rsidR="009D7FD7">
        <w:rPr>
          <w:rFonts w:ascii="Times New Roman" w:hAnsi="Times New Roman" w:cs="Times New Roman"/>
        </w:rPr>
        <w:t xml:space="preserve">: </w:t>
      </w:r>
      <w:r w:rsidRPr="000B21AF">
        <w:rPr>
          <w:rFonts w:ascii="Times New Roman" w:hAnsi="Times New Roman" w:cs="Times New Roman"/>
        </w:rPr>
        <w:t xml:space="preserve">34.1 mg </w:t>
      </w:r>
      <w:r w:rsidR="009D7FD7">
        <w:rPr>
          <w:rFonts w:ascii="Times New Roman" w:hAnsi="Times New Roman" w:cs="Times New Roman"/>
        </w:rPr>
        <w:t>c</w:t>
      </w:r>
      <w:r w:rsidRPr="000B21AF">
        <w:rPr>
          <w:rFonts w:ascii="Times New Roman" w:hAnsi="Times New Roman" w:cs="Times New Roman"/>
        </w:rPr>
        <w:t>affeine</w:t>
      </w:r>
      <w:r w:rsidR="009D7FD7">
        <w:rPr>
          <w:rFonts w:ascii="Times New Roman" w:hAnsi="Times New Roman" w:cs="Times New Roman"/>
        </w:rPr>
        <w:t>;</w:t>
      </w:r>
      <w:r w:rsidRPr="000B21AF">
        <w:rPr>
          <w:rFonts w:ascii="Times New Roman" w:hAnsi="Times New Roman" w:cs="Times New Roman"/>
        </w:rPr>
        <w:tab/>
        <w:t xml:space="preserve">184.7 mg </w:t>
      </w:r>
      <w:r w:rsidR="009D7FD7">
        <w:rPr>
          <w:rFonts w:ascii="Times New Roman" w:hAnsi="Times New Roman" w:cs="Times New Roman"/>
        </w:rPr>
        <w:t>a</w:t>
      </w:r>
      <w:r w:rsidRPr="000B21AF">
        <w:rPr>
          <w:rFonts w:ascii="Times New Roman" w:hAnsi="Times New Roman" w:cs="Times New Roman"/>
        </w:rPr>
        <w:t>spartame</w:t>
      </w:r>
      <w:r w:rsidR="009D7FD7">
        <w:rPr>
          <w:rFonts w:ascii="Times New Roman" w:hAnsi="Times New Roman" w:cs="Times New Roman"/>
        </w:rPr>
        <w:t xml:space="preserve">; </w:t>
      </w:r>
      <w:r w:rsidRPr="000B21AF">
        <w:rPr>
          <w:rFonts w:ascii="Times New Roman" w:hAnsi="Times New Roman" w:cs="Times New Roman"/>
        </w:rPr>
        <w:t xml:space="preserve">79.5 mg </w:t>
      </w:r>
      <w:r w:rsidR="009D7FD7">
        <w:rPr>
          <w:rFonts w:ascii="Times New Roman" w:hAnsi="Times New Roman" w:cs="Times New Roman"/>
        </w:rPr>
        <w:t>b</w:t>
      </w:r>
      <w:r w:rsidRPr="000B21AF">
        <w:rPr>
          <w:rFonts w:ascii="Times New Roman" w:hAnsi="Times New Roman" w:cs="Times New Roman"/>
        </w:rPr>
        <w:t>enzoate</w:t>
      </w:r>
      <w:r w:rsidR="009D7FD7">
        <w:rPr>
          <w:rFonts w:ascii="Times New Roman" w:hAnsi="Times New Roman" w:cs="Times New Roman"/>
        </w:rPr>
        <w:t>.</w:t>
      </w:r>
    </w:p>
    <w:commentRangeEnd w:id="174"/>
    <w:p w14:paraId="704DCC26" w14:textId="77777777" w:rsidR="00FF0A0D" w:rsidRPr="000B21AF" w:rsidRDefault="00A927FB" w:rsidP="006800A4">
      <w:pPr>
        <w:rPr>
          <w:rFonts w:ascii="Times New Roman" w:hAnsi="Times New Roman" w:cs="Times New Roman"/>
        </w:rPr>
      </w:pPr>
      <w:r>
        <w:rPr>
          <w:rStyle w:val="CommentReference"/>
        </w:rPr>
        <w:commentReference w:id="174"/>
      </w:r>
    </w:p>
    <w:p w14:paraId="739DB354" w14:textId="17A334E4" w:rsidR="005A07F2" w:rsidRDefault="00FF0A0D" w:rsidP="006800A4">
      <w:pPr>
        <w:rPr>
          <w:ins w:id="175" w:author="Jacob Roundy" w:date="2015-05-29T10:10:00Z"/>
          <w:rFonts w:ascii="Times New Roman" w:hAnsi="Times New Roman" w:cs="Times New Roman"/>
        </w:rPr>
      </w:pPr>
      <w:r w:rsidRPr="000B21AF">
        <w:rPr>
          <w:rFonts w:ascii="Times New Roman" w:hAnsi="Times New Roman" w:cs="Times New Roman"/>
        </w:rPr>
        <w:t xml:space="preserve">Not surprisingly, all three had roughly the same amount of </w:t>
      </w:r>
      <w:r w:rsidR="009D7FD7">
        <w:rPr>
          <w:rFonts w:ascii="Times New Roman" w:hAnsi="Times New Roman" w:cs="Times New Roman"/>
        </w:rPr>
        <w:t>b</w:t>
      </w:r>
      <w:r w:rsidRPr="000B21AF">
        <w:rPr>
          <w:rFonts w:ascii="Times New Roman" w:hAnsi="Times New Roman" w:cs="Times New Roman"/>
        </w:rPr>
        <w:t xml:space="preserve">enzoate, as </w:t>
      </w:r>
      <w:r w:rsidR="009D7FD7">
        <w:rPr>
          <w:rFonts w:ascii="Times New Roman" w:hAnsi="Times New Roman" w:cs="Times New Roman"/>
        </w:rPr>
        <w:t>it</w:t>
      </w:r>
      <w:r w:rsidRPr="000B21AF">
        <w:rPr>
          <w:rFonts w:ascii="Times New Roman" w:hAnsi="Times New Roman" w:cs="Times New Roman"/>
        </w:rPr>
        <w:t xml:space="preserve"> is just a preservative. The Coke products had a bit more caffeine, and the Coke Zero had much less </w:t>
      </w:r>
      <w:r w:rsidR="00A927FB">
        <w:rPr>
          <w:rFonts w:ascii="Times New Roman" w:hAnsi="Times New Roman" w:cs="Times New Roman"/>
        </w:rPr>
        <w:t>a</w:t>
      </w:r>
      <w:r w:rsidRPr="000B21AF">
        <w:rPr>
          <w:rFonts w:ascii="Times New Roman" w:hAnsi="Times New Roman" w:cs="Times New Roman"/>
        </w:rPr>
        <w:t xml:space="preserve">spartame than the other two sodas, as it also includes </w:t>
      </w:r>
      <w:r w:rsidR="009D7FD7">
        <w:rPr>
          <w:rFonts w:ascii="Times New Roman" w:hAnsi="Times New Roman" w:cs="Times New Roman"/>
        </w:rPr>
        <w:t>c</w:t>
      </w:r>
      <w:r w:rsidRPr="000B21AF">
        <w:rPr>
          <w:rFonts w:ascii="Times New Roman" w:hAnsi="Times New Roman" w:cs="Times New Roman"/>
        </w:rPr>
        <w:t>itric acid for some flavoring.</w:t>
      </w:r>
    </w:p>
    <w:p w14:paraId="2A3EE525" w14:textId="77777777" w:rsidR="00AB0D41" w:rsidRDefault="00AB0D41" w:rsidP="006800A4">
      <w:pPr>
        <w:rPr>
          <w:ins w:id="176" w:author="Jacob Roundy" w:date="2015-05-29T10:10:00Z"/>
          <w:rFonts w:ascii="Times New Roman" w:hAnsi="Times New Roman" w:cs="Times New Roman"/>
        </w:rPr>
      </w:pPr>
    </w:p>
    <w:p w14:paraId="2794DAF1" w14:textId="19D0C5DA" w:rsidR="00AB0D41" w:rsidRDefault="00AB0D41" w:rsidP="00AB0D41">
      <w:pPr>
        <w:rPr>
          <w:ins w:id="177" w:author="Jacob Roundy" w:date="2015-05-29T10:10:00Z"/>
          <w:rFonts w:ascii="Times New Roman" w:hAnsi="Times New Roman" w:cs="Times New Roman"/>
        </w:rPr>
      </w:pPr>
      <w:ins w:id="178" w:author="Jacob Roundy" w:date="2015-05-29T10:12:00Z">
        <w:r>
          <w:rPr>
            <w:rFonts w:ascii="Times New Roman" w:hAnsi="Times New Roman" w:cs="Times New Roman"/>
          </w:rPr>
          <w:t xml:space="preserve">The following numbers are the actual amounts of caffeine and aspartame in a 12 </w:t>
        </w:r>
        <w:proofErr w:type="spellStart"/>
        <w:r>
          <w:rPr>
            <w:rFonts w:ascii="Times New Roman" w:hAnsi="Times New Roman" w:cs="Times New Roman"/>
          </w:rPr>
          <w:t>oz</w:t>
        </w:r>
        <w:proofErr w:type="spellEnd"/>
        <w:r>
          <w:rPr>
            <w:rFonts w:ascii="Times New Roman" w:hAnsi="Times New Roman" w:cs="Times New Roman"/>
          </w:rPr>
          <w:t xml:space="preserve"> can of the 3 diet sodas</w:t>
        </w:r>
      </w:ins>
      <w:ins w:id="179" w:author="Jacob Roundy" w:date="2015-05-29T10:47:00Z">
        <w:r w:rsidR="008B72B0">
          <w:rPr>
            <w:rFonts w:ascii="Times New Roman" w:hAnsi="Times New Roman" w:cs="Times New Roman"/>
          </w:rPr>
          <w:t xml:space="preserve"> (</w:t>
        </w:r>
        <w:commentRangeStart w:id="180"/>
        <w:commentRangeStart w:id="181"/>
        <w:r w:rsidR="008B72B0">
          <w:rPr>
            <w:rFonts w:ascii="Times New Roman" w:hAnsi="Times New Roman" w:cs="Times New Roman"/>
          </w:rPr>
          <w:t>The caffeine content was obtained from the Coca-Cola and Pepsi websites. The aspartame content was obtained from both LiveStrong.com and D</w:t>
        </w:r>
        <w:r w:rsidR="008B72B0" w:rsidRPr="00AB0D41">
          <w:rPr>
            <w:rFonts w:ascii="Times New Roman" w:hAnsi="Times New Roman" w:cs="Times New Roman"/>
          </w:rPr>
          <w:t>iabetes</w:t>
        </w:r>
        <w:r w:rsidR="008B72B0">
          <w:rPr>
            <w:rFonts w:ascii="Times New Roman" w:hAnsi="Times New Roman" w:cs="Times New Roman"/>
          </w:rPr>
          <w:t>S</w:t>
        </w:r>
        <w:r w:rsidR="008B72B0" w:rsidRPr="00AB0D41">
          <w:rPr>
            <w:rFonts w:ascii="Times New Roman" w:hAnsi="Times New Roman" w:cs="Times New Roman"/>
          </w:rPr>
          <w:t>elf</w:t>
        </w:r>
        <w:r w:rsidR="008B72B0">
          <w:rPr>
            <w:rFonts w:ascii="Times New Roman" w:hAnsi="Times New Roman" w:cs="Times New Roman"/>
          </w:rPr>
          <w:t>M</w:t>
        </w:r>
        <w:r w:rsidR="008B72B0" w:rsidRPr="00AB0D41">
          <w:rPr>
            <w:rFonts w:ascii="Times New Roman" w:hAnsi="Times New Roman" w:cs="Times New Roman"/>
          </w:rPr>
          <w:t>anagement.com</w:t>
        </w:r>
        <w:r w:rsidR="008B72B0">
          <w:rPr>
            <w:rFonts w:ascii="Times New Roman" w:hAnsi="Times New Roman" w:cs="Times New Roman"/>
          </w:rPr>
          <w:t>.</w:t>
        </w:r>
        <w:commentRangeEnd w:id="180"/>
        <w:r w:rsidR="008B72B0">
          <w:rPr>
            <w:rStyle w:val="CommentReference"/>
          </w:rPr>
          <w:commentReference w:id="180"/>
        </w:r>
      </w:ins>
      <w:commentRangeEnd w:id="181"/>
      <w:r w:rsidR="00BF5D31">
        <w:rPr>
          <w:rStyle w:val="CommentReference"/>
        </w:rPr>
        <w:commentReference w:id="181"/>
      </w:r>
      <w:ins w:id="182" w:author="Jacob Roundy" w:date="2015-05-29T10:47:00Z">
        <w:r w:rsidR="008B72B0">
          <w:rPr>
            <w:rFonts w:ascii="Times New Roman" w:hAnsi="Times New Roman" w:cs="Times New Roman"/>
          </w:rPr>
          <w:t>)</w:t>
        </w:r>
      </w:ins>
      <w:ins w:id="183" w:author="Jacob Roundy" w:date="2015-05-29T10:12:00Z">
        <w:r>
          <w:rPr>
            <w:rFonts w:ascii="Times New Roman" w:hAnsi="Times New Roman" w:cs="Times New Roman"/>
          </w:rPr>
          <w:t>:</w:t>
        </w:r>
      </w:ins>
    </w:p>
    <w:p w14:paraId="14A00547" w14:textId="77777777" w:rsidR="00AB0D41" w:rsidRDefault="00AB0D41" w:rsidP="00AB0D41">
      <w:pPr>
        <w:rPr>
          <w:ins w:id="184" w:author="Jacob Roundy" w:date="2015-05-29T10:10:00Z"/>
          <w:rFonts w:ascii="Times New Roman" w:hAnsi="Times New Roman" w:cs="Times New Roman"/>
        </w:rPr>
      </w:pPr>
    </w:p>
    <w:p w14:paraId="59F73155" w14:textId="4F34E3F8" w:rsidR="00AB0D41" w:rsidRPr="000B21AF" w:rsidRDefault="00AB0D41" w:rsidP="00AB0D41">
      <w:pPr>
        <w:rPr>
          <w:ins w:id="185" w:author="Jacob Roundy" w:date="2015-05-29T10:10:00Z"/>
          <w:rFonts w:ascii="Times New Roman" w:hAnsi="Times New Roman" w:cs="Times New Roman"/>
        </w:rPr>
      </w:pPr>
      <w:ins w:id="186" w:author="Jacob Roundy" w:date="2015-05-29T10:10:00Z">
        <w:r w:rsidRPr="000B21AF">
          <w:rPr>
            <w:rFonts w:ascii="Times New Roman" w:hAnsi="Times New Roman" w:cs="Times New Roman"/>
          </w:rPr>
          <w:t>Diet Coke</w:t>
        </w:r>
        <w:r>
          <w:rPr>
            <w:rFonts w:ascii="Times New Roman" w:hAnsi="Times New Roman" w:cs="Times New Roman"/>
          </w:rPr>
          <w:t>: 46</w:t>
        </w:r>
        <w:r w:rsidRPr="000B21AF">
          <w:rPr>
            <w:rFonts w:ascii="Times New Roman" w:hAnsi="Times New Roman" w:cs="Times New Roman"/>
          </w:rPr>
          <w:t xml:space="preserve"> mg </w:t>
        </w:r>
        <w:r>
          <w:rPr>
            <w:rFonts w:ascii="Times New Roman" w:hAnsi="Times New Roman" w:cs="Times New Roman"/>
          </w:rPr>
          <w:t>c</w:t>
        </w:r>
        <w:r w:rsidRPr="000B21AF">
          <w:rPr>
            <w:rFonts w:ascii="Times New Roman" w:hAnsi="Times New Roman" w:cs="Times New Roman"/>
          </w:rPr>
          <w:t>affeine</w:t>
        </w:r>
        <w:r>
          <w:rPr>
            <w:rFonts w:ascii="Times New Roman" w:hAnsi="Times New Roman" w:cs="Times New Roman"/>
          </w:rPr>
          <w:t>; 187.5</w:t>
        </w:r>
        <w:r w:rsidRPr="000B21AF">
          <w:rPr>
            <w:rFonts w:ascii="Times New Roman" w:hAnsi="Times New Roman" w:cs="Times New Roman"/>
          </w:rPr>
          <w:t xml:space="preserve"> mg </w:t>
        </w:r>
        <w:r>
          <w:rPr>
            <w:rFonts w:ascii="Times New Roman" w:hAnsi="Times New Roman" w:cs="Times New Roman"/>
          </w:rPr>
          <w:t>as</w:t>
        </w:r>
        <w:r w:rsidRPr="000B21AF">
          <w:rPr>
            <w:rFonts w:ascii="Times New Roman" w:hAnsi="Times New Roman" w:cs="Times New Roman"/>
          </w:rPr>
          <w:t>partame</w:t>
        </w:r>
      </w:ins>
    </w:p>
    <w:p w14:paraId="7B2C8116" w14:textId="58E05F1B" w:rsidR="00AB0D41" w:rsidRPr="000B21AF" w:rsidRDefault="00AB0D41" w:rsidP="00AB0D41">
      <w:pPr>
        <w:rPr>
          <w:ins w:id="187" w:author="Jacob Roundy" w:date="2015-05-29T10:10:00Z"/>
          <w:rFonts w:ascii="Times New Roman" w:hAnsi="Times New Roman" w:cs="Times New Roman"/>
        </w:rPr>
      </w:pPr>
      <w:ins w:id="188" w:author="Jacob Roundy" w:date="2015-05-29T10:10:00Z">
        <w:r w:rsidRPr="000B21AF">
          <w:rPr>
            <w:rFonts w:ascii="Times New Roman" w:hAnsi="Times New Roman" w:cs="Times New Roman"/>
          </w:rPr>
          <w:t>Coke Zero</w:t>
        </w:r>
        <w:r>
          <w:rPr>
            <w:rFonts w:ascii="Times New Roman" w:hAnsi="Times New Roman" w:cs="Times New Roman"/>
          </w:rPr>
          <w:t>: 34</w:t>
        </w:r>
        <w:r w:rsidRPr="000B21AF">
          <w:rPr>
            <w:rFonts w:ascii="Times New Roman" w:hAnsi="Times New Roman" w:cs="Times New Roman"/>
          </w:rPr>
          <w:t xml:space="preserve"> mg </w:t>
        </w:r>
        <w:r>
          <w:rPr>
            <w:rFonts w:ascii="Times New Roman" w:hAnsi="Times New Roman" w:cs="Times New Roman"/>
          </w:rPr>
          <w:t>c</w:t>
        </w:r>
        <w:r w:rsidRPr="000B21AF">
          <w:rPr>
            <w:rFonts w:ascii="Times New Roman" w:hAnsi="Times New Roman" w:cs="Times New Roman"/>
          </w:rPr>
          <w:t>affeine</w:t>
        </w:r>
        <w:r>
          <w:rPr>
            <w:rFonts w:ascii="Times New Roman" w:hAnsi="Times New Roman" w:cs="Times New Roman"/>
          </w:rPr>
          <w:t>; 87.0</w:t>
        </w:r>
        <w:r w:rsidRPr="000B21AF">
          <w:rPr>
            <w:rFonts w:ascii="Times New Roman" w:hAnsi="Times New Roman" w:cs="Times New Roman"/>
          </w:rPr>
          <w:t xml:space="preserve"> mg </w:t>
        </w:r>
        <w:r>
          <w:rPr>
            <w:rFonts w:ascii="Times New Roman" w:hAnsi="Times New Roman" w:cs="Times New Roman"/>
          </w:rPr>
          <w:t>a</w:t>
        </w:r>
        <w:r w:rsidRPr="000B21AF">
          <w:rPr>
            <w:rFonts w:ascii="Times New Roman" w:hAnsi="Times New Roman" w:cs="Times New Roman"/>
          </w:rPr>
          <w:t>spartame</w:t>
        </w:r>
      </w:ins>
    </w:p>
    <w:p w14:paraId="756128D1" w14:textId="0ECDE05D" w:rsidR="00AB0D41" w:rsidRDefault="00AB0D41" w:rsidP="00AB0D41">
      <w:pPr>
        <w:rPr>
          <w:ins w:id="189" w:author="Jacob Roundy" w:date="2015-05-29T10:10:00Z"/>
          <w:rFonts w:ascii="Times New Roman" w:hAnsi="Times New Roman" w:cs="Times New Roman"/>
        </w:rPr>
      </w:pPr>
      <w:ins w:id="190" w:author="Jacob Roundy" w:date="2015-05-29T10:10:00Z">
        <w:r w:rsidRPr="000B21AF">
          <w:rPr>
            <w:rFonts w:ascii="Times New Roman" w:hAnsi="Times New Roman" w:cs="Times New Roman"/>
          </w:rPr>
          <w:t>Diet Pepsi</w:t>
        </w:r>
        <w:r>
          <w:rPr>
            <w:rFonts w:ascii="Times New Roman" w:hAnsi="Times New Roman" w:cs="Times New Roman"/>
          </w:rPr>
          <w:t>: 35</w:t>
        </w:r>
        <w:r w:rsidRPr="000B21AF">
          <w:rPr>
            <w:rFonts w:ascii="Times New Roman" w:hAnsi="Times New Roman" w:cs="Times New Roman"/>
          </w:rPr>
          <w:t xml:space="preserve"> mg </w:t>
        </w:r>
        <w:r>
          <w:rPr>
            <w:rFonts w:ascii="Times New Roman" w:hAnsi="Times New Roman" w:cs="Times New Roman"/>
          </w:rPr>
          <w:t>c</w:t>
        </w:r>
        <w:r w:rsidRPr="000B21AF">
          <w:rPr>
            <w:rFonts w:ascii="Times New Roman" w:hAnsi="Times New Roman" w:cs="Times New Roman"/>
          </w:rPr>
          <w:t>affeine</w:t>
        </w:r>
        <w:r>
          <w:rPr>
            <w:rFonts w:ascii="Times New Roman" w:hAnsi="Times New Roman" w:cs="Times New Roman"/>
          </w:rPr>
          <w:t>;</w:t>
        </w:r>
      </w:ins>
      <w:ins w:id="191" w:author="Jacob Roundy" w:date="2015-05-29T10:11:00Z">
        <w:r>
          <w:rPr>
            <w:rFonts w:ascii="Times New Roman" w:hAnsi="Times New Roman" w:cs="Times New Roman"/>
          </w:rPr>
          <w:t xml:space="preserve"> </w:t>
        </w:r>
      </w:ins>
      <w:ins w:id="192" w:author="Jacob Roundy" w:date="2015-05-29T10:10:00Z">
        <w:r>
          <w:rPr>
            <w:rFonts w:ascii="Times New Roman" w:hAnsi="Times New Roman" w:cs="Times New Roman"/>
          </w:rPr>
          <w:t>177.0</w:t>
        </w:r>
        <w:r w:rsidRPr="000B21AF">
          <w:rPr>
            <w:rFonts w:ascii="Times New Roman" w:hAnsi="Times New Roman" w:cs="Times New Roman"/>
          </w:rPr>
          <w:t xml:space="preserve"> mg </w:t>
        </w:r>
        <w:r>
          <w:rPr>
            <w:rFonts w:ascii="Times New Roman" w:hAnsi="Times New Roman" w:cs="Times New Roman"/>
          </w:rPr>
          <w:t>a</w:t>
        </w:r>
        <w:r w:rsidRPr="000B21AF">
          <w:rPr>
            <w:rFonts w:ascii="Times New Roman" w:hAnsi="Times New Roman" w:cs="Times New Roman"/>
          </w:rPr>
          <w:t>spartame</w:t>
        </w:r>
        <w:bookmarkStart w:id="193" w:name="_GoBack"/>
        <w:bookmarkEnd w:id="193"/>
      </w:ins>
    </w:p>
    <w:p w14:paraId="49E9839F" w14:textId="77777777" w:rsidR="00AB0D41" w:rsidRDefault="00AB0D41" w:rsidP="006800A4">
      <w:pPr>
        <w:rPr>
          <w:rFonts w:ascii="Times New Roman" w:hAnsi="Times New Roman" w:cs="Times New Roman"/>
        </w:rPr>
      </w:pPr>
    </w:p>
    <w:p w14:paraId="01686551"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Sample Calculations</w:t>
      </w:r>
      <w:r w:rsidR="009D7FD7">
        <w:rPr>
          <w:rFonts w:ascii="Times New Roman" w:hAnsi="Times New Roman" w:cs="Times New Roman"/>
        </w:rPr>
        <w:t xml:space="preserve"> (</w:t>
      </w:r>
      <w:r w:rsidR="009D7FD7" w:rsidRPr="001C521C">
        <w:rPr>
          <w:rFonts w:ascii="Times New Roman" w:hAnsi="Times New Roman" w:cs="Times New Roman"/>
          <w:b/>
        </w:rPr>
        <w:t>Table 2</w:t>
      </w:r>
      <w:r w:rsidR="009D7FD7">
        <w:rPr>
          <w:rFonts w:ascii="Times New Roman" w:hAnsi="Times New Roman" w:cs="Times New Roman"/>
        </w:rPr>
        <w:t>)</w:t>
      </w:r>
      <w:r>
        <w:rPr>
          <w:rFonts w:ascii="Times New Roman" w:hAnsi="Times New Roman" w:cs="Times New Roman"/>
        </w:rPr>
        <w:t>:</w:t>
      </w:r>
    </w:p>
    <w:p w14:paraId="1D039338" w14:textId="77777777" w:rsidR="000B21AF" w:rsidRPr="000B21AF" w:rsidRDefault="000B21AF" w:rsidP="000B21AF">
      <w:pPr>
        <w:rPr>
          <w:rFonts w:ascii="Times New Roman" w:hAnsi="Times New Roman" w:cs="Times New Roman"/>
        </w:rPr>
      </w:pPr>
    </w:p>
    <w:p w14:paraId="2D338710"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 xml:space="preserve">Concentration of </w:t>
      </w:r>
      <w:r w:rsidR="009D7FD7">
        <w:rPr>
          <w:rFonts w:ascii="Times New Roman" w:hAnsi="Times New Roman" w:cs="Times New Roman"/>
        </w:rPr>
        <w:t>c</w:t>
      </w:r>
      <w:r w:rsidRPr="000B21AF">
        <w:rPr>
          <w:rFonts w:ascii="Times New Roman" w:hAnsi="Times New Roman" w:cs="Times New Roman"/>
        </w:rPr>
        <w:t xml:space="preserve">affeine in STD#1: The component solution for </w:t>
      </w:r>
      <w:r w:rsidR="009D7FD7">
        <w:rPr>
          <w:rFonts w:ascii="Times New Roman" w:hAnsi="Times New Roman" w:cs="Times New Roman"/>
        </w:rPr>
        <w:t>c</w:t>
      </w:r>
      <w:r w:rsidRPr="000B21AF">
        <w:rPr>
          <w:rFonts w:ascii="Times New Roman" w:hAnsi="Times New Roman" w:cs="Times New Roman"/>
        </w:rPr>
        <w:t xml:space="preserve">affeine had 0.400 g of caffeine diluted to 500 mL = 0.500 L </w:t>
      </w:r>
      <w:r w:rsidRPr="000B21AF">
        <w:rPr>
          <w:rFonts w:ascii="Times New Roman" w:hAnsi="Times New Roman" w:cs="Times New Roman"/>
        </w:rPr>
        <w:sym w:font="Wingdings" w:char="F0E0"/>
      </w:r>
      <w:r w:rsidRPr="000B21AF">
        <w:rPr>
          <w:rFonts w:ascii="Times New Roman" w:hAnsi="Times New Roman" w:cs="Times New Roman"/>
        </w:rPr>
        <w:t xml:space="preserve"> 0.800 g/L = 0.800 mg/</w:t>
      </w:r>
      <w:proofErr w:type="spellStart"/>
      <w:r w:rsidRPr="000B21AF">
        <w:rPr>
          <w:rFonts w:ascii="Times New Roman" w:hAnsi="Times New Roman" w:cs="Times New Roman"/>
        </w:rPr>
        <w:t>mL</w:t>
      </w:r>
      <w:r w:rsidR="009D7FD7">
        <w:rPr>
          <w:rFonts w:ascii="Times New Roman" w:hAnsi="Times New Roman" w:cs="Times New Roman"/>
        </w:rPr>
        <w:t>.</w:t>
      </w:r>
      <w:proofErr w:type="spellEnd"/>
    </w:p>
    <w:p w14:paraId="2CD14D3D" w14:textId="77777777" w:rsidR="000B21AF" w:rsidRPr="000B21AF" w:rsidRDefault="000B21AF" w:rsidP="000B21AF">
      <w:pPr>
        <w:rPr>
          <w:rFonts w:ascii="Times New Roman" w:hAnsi="Times New Roman" w:cs="Times New Roman"/>
        </w:rPr>
      </w:pPr>
    </w:p>
    <w:p w14:paraId="748CE5E0"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STD#1 had 1 mL of this solution diluted to 50.0 mL</w:t>
      </w:r>
    </w:p>
    <w:p w14:paraId="5C5BBA39"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0.800 mg/mL * (1.0 mL / 50.0 mL) = 0.016 mg/mL = 16.0 mg/L</w:t>
      </w:r>
      <w:r w:rsidR="009D7FD7">
        <w:rPr>
          <w:rFonts w:ascii="Times New Roman" w:hAnsi="Times New Roman" w:cs="Times New Roman"/>
        </w:rPr>
        <w:t>.</w:t>
      </w:r>
    </w:p>
    <w:p w14:paraId="4603F7E5" w14:textId="77777777" w:rsidR="000B21AF" w:rsidRPr="000B21AF" w:rsidRDefault="000B21AF" w:rsidP="000B21AF">
      <w:pPr>
        <w:rPr>
          <w:rFonts w:ascii="Times New Roman" w:hAnsi="Times New Roman" w:cs="Times New Roman"/>
        </w:rPr>
      </w:pPr>
    </w:p>
    <w:p w14:paraId="2149E835"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STD#2 had 2 mL of this solution diluted to 50.0 mL</w:t>
      </w:r>
    </w:p>
    <w:p w14:paraId="2B5DEED4"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0.800 mg/mL * (2.0 mL / 50.0 mL) = 0.032 mg/mL = 32.0 mg/L</w:t>
      </w:r>
      <w:r w:rsidR="009D7FD7">
        <w:rPr>
          <w:rFonts w:ascii="Times New Roman" w:hAnsi="Times New Roman" w:cs="Times New Roman"/>
        </w:rPr>
        <w:t>.</w:t>
      </w:r>
    </w:p>
    <w:p w14:paraId="4DA00FFC" w14:textId="77777777" w:rsidR="000B21AF" w:rsidRPr="000B21AF" w:rsidRDefault="000B21AF" w:rsidP="000B21AF">
      <w:pPr>
        <w:rPr>
          <w:rFonts w:ascii="Times New Roman" w:hAnsi="Times New Roman" w:cs="Times New Roman"/>
        </w:rPr>
      </w:pPr>
    </w:p>
    <w:p w14:paraId="10920FA4"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 xml:space="preserve">The results from the three </w:t>
      </w:r>
      <w:r w:rsidR="009D7FD7">
        <w:rPr>
          <w:rFonts w:ascii="Times New Roman" w:hAnsi="Times New Roman" w:cs="Times New Roman"/>
        </w:rPr>
        <w:t>c</w:t>
      </w:r>
      <w:r w:rsidRPr="000B21AF">
        <w:rPr>
          <w:rFonts w:ascii="Times New Roman" w:hAnsi="Times New Roman" w:cs="Times New Roman"/>
        </w:rPr>
        <w:t xml:space="preserve">alibration </w:t>
      </w:r>
      <w:r w:rsidR="009D7FD7">
        <w:rPr>
          <w:rFonts w:ascii="Times New Roman" w:hAnsi="Times New Roman" w:cs="Times New Roman"/>
        </w:rPr>
        <w:t>g</w:t>
      </w:r>
      <w:r w:rsidRPr="000B21AF">
        <w:rPr>
          <w:rFonts w:ascii="Times New Roman" w:hAnsi="Times New Roman" w:cs="Times New Roman"/>
        </w:rPr>
        <w:t xml:space="preserve">raphs </w:t>
      </w:r>
      <w:r w:rsidR="005E08D4">
        <w:rPr>
          <w:rFonts w:ascii="Times New Roman" w:hAnsi="Times New Roman" w:cs="Times New Roman"/>
        </w:rPr>
        <w:t>(</w:t>
      </w:r>
      <w:r w:rsidR="005E08D4" w:rsidRPr="005E08D4">
        <w:rPr>
          <w:rFonts w:ascii="Times New Roman" w:hAnsi="Times New Roman" w:cs="Times New Roman"/>
          <w:b/>
        </w:rPr>
        <w:t>Figure 4</w:t>
      </w:r>
      <w:r w:rsidR="005E08D4">
        <w:rPr>
          <w:rFonts w:ascii="Times New Roman" w:hAnsi="Times New Roman" w:cs="Times New Roman"/>
        </w:rPr>
        <w:t xml:space="preserve">) </w:t>
      </w:r>
      <w:r w:rsidRPr="000B21AF">
        <w:rPr>
          <w:rFonts w:ascii="Times New Roman" w:hAnsi="Times New Roman" w:cs="Times New Roman"/>
        </w:rPr>
        <w:t>yielded the following equations:</w:t>
      </w:r>
    </w:p>
    <w:p w14:paraId="4E6EB8EE" w14:textId="77777777" w:rsidR="000B21AF" w:rsidRPr="000B21AF" w:rsidRDefault="000B21AF" w:rsidP="000B21AF">
      <w:pPr>
        <w:rPr>
          <w:rFonts w:ascii="Times New Roman" w:hAnsi="Times New Roman" w:cs="Times New Roman"/>
        </w:rPr>
      </w:pPr>
    </w:p>
    <w:p w14:paraId="08B95EB4"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Caffeine Peak Area = 0.1583*[Caffeine mg/L] – 0.574</w:t>
      </w:r>
    </w:p>
    <w:p w14:paraId="4A72C381"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Aspartame Peak Area = 0.02696*[Aspartame mg/L] - 0.405</w:t>
      </w:r>
    </w:p>
    <w:p w14:paraId="2FC31AD5"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Benzoate Peak Area = 0.1363*[Benzoate mg/L] – 1.192</w:t>
      </w:r>
    </w:p>
    <w:p w14:paraId="6AE93797" w14:textId="77777777" w:rsidR="000B21AF" w:rsidRPr="000B21AF" w:rsidRDefault="000B21AF" w:rsidP="000B21AF">
      <w:pPr>
        <w:rPr>
          <w:rFonts w:ascii="Times New Roman" w:hAnsi="Times New Roman" w:cs="Times New Roman"/>
        </w:rPr>
      </w:pPr>
    </w:p>
    <w:p w14:paraId="1006905F"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Diet Coke: Caffeine Peak Area = 10.68 = 0.1583*[Caffeine mg/L] – 0.574</w:t>
      </w:r>
    </w:p>
    <w:p w14:paraId="66DD515E" w14:textId="77777777" w:rsidR="000B21AF" w:rsidRPr="000B21AF" w:rsidRDefault="000B21AF" w:rsidP="000B21AF">
      <w:pPr>
        <w:rPr>
          <w:rFonts w:ascii="Times New Roman" w:hAnsi="Times New Roman" w:cs="Times New Roman"/>
        </w:rPr>
      </w:pPr>
    </w:p>
    <w:p w14:paraId="53878094"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[Caffeine mg/L] = (10.68 + 0.574)/ (0.1583) = 71.1 mg/L in the injected sample</w:t>
      </w:r>
      <w:r w:rsidR="009D7FD7">
        <w:rPr>
          <w:rFonts w:ascii="Times New Roman" w:hAnsi="Times New Roman" w:cs="Times New Roman"/>
        </w:rPr>
        <w:t>.</w:t>
      </w:r>
    </w:p>
    <w:p w14:paraId="105C8A28" w14:textId="77777777" w:rsidR="000B21AF" w:rsidRPr="000B21AF" w:rsidRDefault="000B21AF" w:rsidP="000B21AF">
      <w:pPr>
        <w:rPr>
          <w:rFonts w:ascii="Times New Roman" w:hAnsi="Times New Roman" w:cs="Times New Roman"/>
        </w:rPr>
      </w:pPr>
    </w:p>
    <w:p w14:paraId="492CD295"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 xml:space="preserve">Since </w:t>
      </w:r>
      <w:r w:rsidR="009D7FD7">
        <w:rPr>
          <w:rFonts w:ascii="Times New Roman" w:hAnsi="Times New Roman" w:cs="Times New Roman"/>
        </w:rPr>
        <w:t xml:space="preserve">the </w:t>
      </w:r>
      <w:r w:rsidRPr="000B21AF">
        <w:rPr>
          <w:rFonts w:ascii="Times New Roman" w:hAnsi="Times New Roman" w:cs="Times New Roman"/>
        </w:rPr>
        <w:t xml:space="preserve">sample was diluted by a factor of </w:t>
      </w:r>
      <w:r w:rsidR="009D7FD7">
        <w:rPr>
          <w:rFonts w:ascii="Times New Roman" w:hAnsi="Times New Roman" w:cs="Times New Roman"/>
        </w:rPr>
        <w:t>2</w:t>
      </w:r>
      <w:r w:rsidRPr="000B21AF">
        <w:rPr>
          <w:rFonts w:ascii="Times New Roman" w:hAnsi="Times New Roman" w:cs="Times New Roman"/>
        </w:rPr>
        <w:t xml:space="preserve">, the Diet Coke had 141.2 mg/L </w:t>
      </w:r>
      <w:r w:rsidR="009D7FD7">
        <w:rPr>
          <w:rFonts w:ascii="Times New Roman" w:hAnsi="Times New Roman" w:cs="Times New Roman"/>
        </w:rPr>
        <w:t>c</w:t>
      </w:r>
      <w:r w:rsidRPr="000B21AF">
        <w:rPr>
          <w:rFonts w:ascii="Times New Roman" w:hAnsi="Times New Roman" w:cs="Times New Roman"/>
        </w:rPr>
        <w:t>affeine.</w:t>
      </w:r>
    </w:p>
    <w:p w14:paraId="579784DB" w14:textId="77777777" w:rsidR="000B21AF" w:rsidRPr="000B21AF" w:rsidRDefault="000B21AF" w:rsidP="000B21AF">
      <w:pPr>
        <w:rPr>
          <w:rFonts w:ascii="Times New Roman" w:hAnsi="Times New Roman" w:cs="Times New Roman"/>
        </w:rPr>
      </w:pPr>
    </w:p>
    <w:p w14:paraId="6AD0A085" w14:textId="77777777" w:rsidR="000B21AF" w:rsidRPr="000B21AF" w:rsidRDefault="000B21AF" w:rsidP="000B21AF">
      <w:pPr>
        <w:rPr>
          <w:rFonts w:ascii="Times New Roman" w:hAnsi="Times New Roman" w:cs="Times New Roman"/>
        </w:rPr>
      </w:pPr>
      <w:r w:rsidRPr="000B21AF">
        <w:rPr>
          <w:rFonts w:ascii="Times New Roman" w:hAnsi="Times New Roman" w:cs="Times New Roman"/>
        </w:rPr>
        <w:t xml:space="preserve">The amount per 12 </w:t>
      </w:r>
      <w:proofErr w:type="spellStart"/>
      <w:r w:rsidRPr="000B21AF">
        <w:rPr>
          <w:rFonts w:ascii="Times New Roman" w:hAnsi="Times New Roman" w:cs="Times New Roman"/>
        </w:rPr>
        <w:t>oz</w:t>
      </w:r>
      <w:proofErr w:type="spellEnd"/>
      <w:r w:rsidRPr="000B21AF">
        <w:rPr>
          <w:rFonts w:ascii="Times New Roman" w:hAnsi="Times New Roman" w:cs="Times New Roman"/>
        </w:rPr>
        <w:t xml:space="preserve"> can = (141.2 mg/L</w:t>
      </w:r>
      <w:proofErr w:type="gramStart"/>
      <w:r w:rsidRPr="000B21AF">
        <w:rPr>
          <w:rFonts w:ascii="Times New Roman" w:hAnsi="Times New Roman" w:cs="Times New Roman"/>
        </w:rPr>
        <w:t>)(</w:t>
      </w:r>
      <w:proofErr w:type="gramEnd"/>
      <w:r w:rsidRPr="000B21AF">
        <w:rPr>
          <w:rFonts w:ascii="Times New Roman" w:hAnsi="Times New Roman" w:cs="Times New Roman"/>
        </w:rPr>
        <w:t xml:space="preserve">0.3549 mL/12 </w:t>
      </w:r>
      <w:proofErr w:type="spellStart"/>
      <w:r w:rsidRPr="000B21AF">
        <w:rPr>
          <w:rFonts w:ascii="Times New Roman" w:hAnsi="Times New Roman" w:cs="Times New Roman"/>
        </w:rPr>
        <w:t>oz</w:t>
      </w:r>
      <w:proofErr w:type="spellEnd"/>
      <w:r w:rsidRPr="000B21AF">
        <w:rPr>
          <w:rFonts w:ascii="Times New Roman" w:hAnsi="Times New Roman" w:cs="Times New Roman"/>
        </w:rPr>
        <w:t xml:space="preserve"> can) = 50.5 mg </w:t>
      </w:r>
      <w:r w:rsidR="009D7FD7">
        <w:rPr>
          <w:rFonts w:ascii="Times New Roman" w:hAnsi="Times New Roman" w:cs="Times New Roman"/>
        </w:rPr>
        <w:t>c</w:t>
      </w:r>
      <w:r w:rsidRPr="000B21AF">
        <w:rPr>
          <w:rFonts w:ascii="Times New Roman" w:hAnsi="Times New Roman" w:cs="Times New Roman"/>
        </w:rPr>
        <w:t>affeine/can</w:t>
      </w:r>
      <w:r w:rsidR="009D7FD7">
        <w:rPr>
          <w:rFonts w:ascii="Times New Roman" w:hAnsi="Times New Roman" w:cs="Times New Roman"/>
        </w:rPr>
        <w:t>.</w:t>
      </w:r>
    </w:p>
    <w:p w14:paraId="60AAFBC9" w14:textId="77777777" w:rsidR="005A07F2" w:rsidRPr="000B21AF" w:rsidRDefault="005A07F2" w:rsidP="006800A4">
      <w:pPr>
        <w:rPr>
          <w:rFonts w:ascii="Times New Roman" w:hAnsi="Times New Roman" w:cs="Times New Roman"/>
          <w:b/>
        </w:rPr>
      </w:pPr>
    </w:p>
    <w:p w14:paraId="1A8A3666" w14:textId="77777777" w:rsidR="000B21AF" w:rsidRDefault="000B21AF" w:rsidP="006800A4">
      <w:pPr>
        <w:rPr>
          <w:ins w:id="194" w:author="Jacob Roundy" w:date="2015-05-29T10:13:00Z"/>
          <w:rFonts w:ascii="Times New Roman" w:hAnsi="Times New Roman" w:cs="Times New Roman"/>
          <w:b/>
          <w:sz w:val="28"/>
        </w:rPr>
      </w:pPr>
      <w:commentRangeStart w:id="195"/>
      <w:r>
        <w:rPr>
          <w:rFonts w:ascii="Times New Roman" w:hAnsi="Times New Roman" w:cs="Times New Roman"/>
          <w:b/>
          <w:sz w:val="28"/>
        </w:rPr>
        <w:t>Applications:</w:t>
      </w:r>
      <w:commentRangeEnd w:id="195"/>
      <w:r w:rsidR="00EC10A9">
        <w:rPr>
          <w:rStyle w:val="CommentReference"/>
        </w:rPr>
        <w:commentReference w:id="195"/>
      </w:r>
    </w:p>
    <w:p w14:paraId="16F53B01" w14:textId="0DD58965" w:rsidR="00AB0D41" w:rsidRDefault="00AB0D41" w:rsidP="00AB0D41">
      <w:pPr>
        <w:rPr>
          <w:ins w:id="196" w:author="Jacob Roundy" w:date="2015-05-29T10:13:00Z"/>
          <w:rFonts w:ascii="Times New Roman" w:hAnsi="Times New Roman" w:cs="Times New Roman"/>
        </w:rPr>
      </w:pPr>
      <w:ins w:id="197" w:author="Jacob Roundy" w:date="2015-05-29T10:13:00Z">
        <w:r>
          <w:rPr>
            <w:rFonts w:ascii="Times New Roman" w:hAnsi="Times New Roman" w:cs="Times New Roman"/>
          </w:rPr>
          <w:t>HPLC is a widely-used technique in the separation and detection for many applications. It is ideal for non-volatile compounds, as gas chromatography (GC) requires that the samples are in their gas phase. Non-volatile compounds include sugars, vitamins, drugs</w:t>
        </w:r>
      </w:ins>
      <w:ins w:id="198" w:author="Jacob Roundy" w:date="2015-05-29T10:49:00Z">
        <w:r w:rsidR="00597236">
          <w:rPr>
            <w:rFonts w:ascii="Times New Roman" w:hAnsi="Times New Roman" w:cs="Times New Roman"/>
          </w:rPr>
          <w:t>,</w:t>
        </w:r>
      </w:ins>
      <w:ins w:id="199" w:author="Jacob Roundy" w:date="2015-05-29T10:13:00Z">
        <w:r>
          <w:rPr>
            <w:rFonts w:ascii="Times New Roman" w:hAnsi="Times New Roman" w:cs="Times New Roman"/>
          </w:rPr>
          <w:t xml:space="preserve"> and metabolites. Also, it is non-destructive, which allows each component to be collected for further analysis (suc</w:t>
        </w:r>
        <w:r w:rsidR="00597236">
          <w:rPr>
            <w:rFonts w:ascii="Times New Roman" w:hAnsi="Times New Roman" w:cs="Times New Roman"/>
          </w:rPr>
          <w:t>h as mass spectrometry). T</w:t>
        </w:r>
        <w:r>
          <w:rPr>
            <w:rFonts w:ascii="Times New Roman" w:hAnsi="Times New Roman" w:cs="Times New Roman"/>
          </w:rPr>
          <w:t>he mobile phases are practically unlimited, which allows changes to the polarity of pH to achieve better resolution. The use of gradient mobile phases allows for these changes during the actual trials.</w:t>
        </w:r>
      </w:ins>
    </w:p>
    <w:p w14:paraId="33D53F96" w14:textId="77777777" w:rsidR="00AB0D41" w:rsidRPr="000B21AF" w:rsidRDefault="00AB0D41" w:rsidP="006800A4">
      <w:pPr>
        <w:rPr>
          <w:rFonts w:ascii="Times New Roman" w:hAnsi="Times New Roman" w:cs="Times New Roman"/>
          <w:b/>
          <w:sz w:val="28"/>
        </w:rPr>
      </w:pPr>
    </w:p>
    <w:p w14:paraId="43559B81" w14:textId="77777777" w:rsidR="001448FA" w:rsidRPr="000B21AF" w:rsidRDefault="00247109" w:rsidP="006800A4">
      <w:pPr>
        <w:rPr>
          <w:rFonts w:ascii="Times New Roman" w:hAnsi="Times New Roman" w:cs="Times New Roman"/>
        </w:rPr>
      </w:pPr>
      <w:r w:rsidRPr="000B21AF">
        <w:rPr>
          <w:rFonts w:ascii="Times New Roman" w:hAnsi="Times New Roman" w:cs="Times New Roman"/>
        </w:rPr>
        <w:t xml:space="preserve">There has been concern over the </w:t>
      </w:r>
      <w:r w:rsidR="00984D5D" w:rsidRPr="000B21AF">
        <w:rPr>
          <w:rFonts w:ascii="Times New Roman" w:hAnsi="Times New Roman" w:cs="Times New Roman"/>
        </w:rPr>
        <w:t xml:space="preserve">possible </w:t>
      </w:r>
      <w:r w:rsidRPr="000B21AF">
        <w:rPr>
          <w:rFonts w:ascii="Times New Roman" w:hAnsi="Times New Roman" w:cs="Times New Roman"/>
        </w:rPr>
        <w:t>health issues that</w:t>
      </w:r>
      <w:r w:rsidR="00984D5D" w:rsidRPr="000B21AF">
        <w:rPr>
          <w:rFonts w:ascii="Times New Roman" w:hAnsi="Times New Roman" w:cs="Times New Roman"/>
        </w:rPr>
        <w:t xml:space="preserve"> may be associated with the artificial sweetener </w:t>
      </w:r>
      <w:r w:rsidR="009D7FD7">
        <w:rPr>
          <w:rFonts w:ascii="Times New Roman" w:hAnsi="Times New Roman" w:cs="Times New Roman"/>
        </w:rPr>
        <w:t>a</w:t>
      </w:r>
      <w:r w:rsidR="00984D5D" w:rsidRPr="000B21AF">
        <w:rPr>
          <w:rFonts w:ascii="Times New Roman" w:hAnsi="Times New Roman" w:cs="Times New Roman"/>
        </w:rPr>
        <w:t xml:space="preserve">spartame. Current product labeling does not show the amount of these components </w:t>
      </w:r>
      <w:r w:rsidR="001448FA" w:rsidRPr="000B21AF">
        <w:rPr>
          <w:rFonts w:ascii="Times New Roman" w:hAnsi="Times New Roman" w:cs="Times New Roman"/>
        </w:rPr>
        <w:t>i</w:t>
      </w:r>
      <w:r w:rsidR="00984D5D" w:rsidRPr="000B21AF">
        <w:rPr>
          <w:rFonts w:ascii="Times New Roman" w:hAnsi="Times New Roman" w:cs="Times New Roman"/>
        </w:rPr>
        <w:t>nside of the diet beverages.</w:t>
      </w:r>
      <w:r w:rsidR="001448FA" w:rsidRPr="000B21AF">
        <w:rPr>
          <w:rFonts w:ascii="Times New Roman" w:hAnsi="Times New Roman" w:cs="Times New Roman"/>
        </w:rPr>
        <w:t xml:space="preserve"> This method allows for quantifying these amounts, along with the caffeine and benzoate.</w:t>
      </w:r>
    </w:p>
    <w:p w14:paraId="463B8366" w14:textId="77777777" w:rsidR="001448FA" w:rsidRPr="000B21AF" w:rsidDel="00597236" w:rsidRDefault="001448FA" w:rsidP="006800A4">
      <w:pPr>
        <w:rPr>
          <w:del w:id="200" w:author="Jacob Roundy" w:date="2015-05-29T10:50:00Z"/>
          <w:rFonts w:ascii="Times New Roman" w:hAnsi="Times New Roman" w:cs="Times New Roman"/>
        </w:rPr>
      </w:pPr>
    </w:p>
    <w:p w14:paraId="3F5E48FC" w14:textId="49C3A932" w:rsidR="00AB0D41" w:rsidRDefault="001448FA" w:rsidP="006800A4">
      <w:pPr>
        <w:rPr>
          <w:ins w:id="201" w:author="Jacob Roundy" w:date="2015-05-29T10:13:00Z"/>
          <w:rFonts w:ascii="Times New Roman" w:hAnsi="Times New Roman" w:cs="Times New Roman"/>
        </w:rPr>
      </w:pPr>
      <w:del w:id="202" w:author="Jacob Roundy" w:date="2015-05-29T10:50:00Z">
        <w:r w:rsidRPr="000B21AF" w:rsidDel="00597236">
          <w:rPr>
            <w:rFonts w:ascii="Times New Roman" w:hAnsi="Times New Roman" w:cs="Times New Roman"/>
          </w:rPr>
          <w:delText xml:space="preserve">There are a vast amount of applications for HPLC, including </w:delText>
        </w:r>
        <w:commentRangeStart w:id="203"/>
        <w:r w:rsidRPr="000B21AF" w:rsidDel="00597236">
          <w:rPr>
            <w:rFonts w:ascii="Times New Roman" w:hAnsi="Times New Roman" w:cs="Times New Roman"/>
          </w:rPr>
          <w:delText>determining the amounts of pesticides in water, or the amount of acetaminophen or ibuprofen in pain reliever tablets.</w:delText>
        </w:r>
        <w:commentRangeEnd w:id="203"/>
        <w:r w:rsidR="00EC10A9" w:rsidDel="00597236">
          <w:rPr>
            <w:rStyle w:val="CommentReference"/>
          </w:rPr>
          <w:commentReference w:id="203"/>
        </w:r>
      </w:del>
    </w:p>
    <w:p w14:paraId="10ED5BD1" w14:textId="06451E8B" w:rsidR="00AB0D41" w:rsidRDefault="00AB0D41" w:rsidP="00AB0D41">
      <w:pPr>
        <w:rPr>
          <w:ins w:id="204" w:author="Jacob Roundy" w:date="2015-05-29T10:13:00Z"/>
          <w:rFonts w:ascii="Times New Roman" w:hAnsi="Times New Roman" w:cs="Times New Roman"/>
        </w:rPr>
      </w:pPr>
      <w:ins w:id="205" w:author="Jacob Roundy" w:date="2015-05-29T10:13:00Z">
        <w:r>
          <w:rPr>
            <w:rFonts w:ascii="Times New Roman" w:hAnsi="Times New Roman" w:cs="Times New Roman"/>
          </w:rPr>
          <w:t xml:space="preserve">Other applications include </w:t>
        </w:r>
      </w:ins>
      <w:commentRangeStart w:id="206"/>
      <w:ins w:id="207" w:author="Jacob Roundy" w:date="2015-05-29T10:51:00Z">
        <w:r w:rsidR="00597236" w:rsidRPr="00597236">
          <w:rPr>
            <w:rFonts w:ascii="Times New Roman" w:hAnsi="Times New Roman" w:cs="Times New Roman"/>
          </w:rPr>
          <w:t>determining the amo</w:t>
        </w:r>
        <w:r w:rsidR="00597236">
          <w:rPr>
            <w:rFonts w:ascii="Times New Roman" w:hAnsi="Times New Roman" w:cs="Times New Roman"/>
          </w:rPr>
          <w:t xml:space="preserve">unts of pesticides in water; determining </w:t>
        </w:r>
        <w:r w:rsidR="00597236" w:rsidRPr="00597236">
          <w:rPr>
            <w:rFonts w:ascii="Times New Roman" w:hAnsi="Times New Roman" w:cs="Times New Roman"/>
          </w:rPr>
          <w:t>the amount of acetaminophen or ibuprofen in pain reliever tablets</w:t>
        </w:r>
        <w:commentRangeEnd w:id="206"/>
        <w:r w:rsidR="00597236">
          <w:rPr>
            <w:rFonts w:ascii="Times New Roman" w:hAnsi="Times New Roman" w:cs="Times New Roman"/>
          </w:rPr>
          <w:t xml:space="preserve">; </w:t>
        </w:r>
        <w:r w:rsidR="00597236" w:rsidRPr="00597236">
          <w:rPr>
            <w:rFonts w:ascii="Times New Roman" w:hAnsi="Times New Roman" w:cs="Times New Roman"/>
          </w:rPr>
          <w:commentReference w:id="206"/>
        </w:r>
      </w:ins>
      <w:ins w:id="208" w:author="Jacob Roundy" w:date="2015-05-29T10:13:00Z">
        <w:r>
          <w:rPr>
            <w:rFonts w:ascii="Times New Roman" w:hAnsi="Times New Roman" w:cs="Times New Roman"/>
          </w:rPr>
          <w:t>determining whether there are performance-enhancing drugs present in the bloodstream of athletes</w:t>
        </w:r>
        <w:r w:rsidR="00597236">
          <w:rPr>
            <w:rFonts w:ascii="Times New Roman" w:hAnsi="Times New Roman" w:cs="Times New Roman"/>
          </w:rPr>
          <w:t>;</w:t>
        </w:r>
        <w:r>
          <w:rPr>
            <w:rFonts w:ascii="Times New Roman" w:hAnsi="Times New Roman" w:cs="Times New Roman"/>
          </w:rPr>
          <w:t xml:space="preserve"> or simply determining the presence of drugs in a crime lab. While the concentrations of these sample</w:t>
        </w:r>
      </w:ins>
      <w:ins w:id="209" w:author="Jacob Roundy" w:date="2015-05-29T10:51:00Z">
        <w:r w:rsidR="00597236">
          <w:rPr>
            <w:rFonts w:ascii="Times New Roman" w:hAnsi="Times New Roman" w:cs="Times New Roman"/>
          </w:rPr>
          <w:t>s</w:t>
        </w:r>
      </w:ins>
      <w:ins w:id="210" w:author="Jacob Roundy" w:date="2015-05-29T10:52:00Z">
        <w:r w:rsidR="00597236">
          <w:rPr>
            <w:rFonts w:ascii="Times New Roman" w:hAnsi="Times New Roman" w:cs="Times New Roman"/>
          </w:rPr>
          <w:t>, and often the identity of the components,</w:t>
        </w:r>
      </w:ins>
      <w:ins w:id="211" w:author="Jacob Roundy" w:date="2015-05-29T10:13:00Z">
        <w:r>
          <w:rPr>
            <w:rFonts w:ascii="Times New Roman" w:hAnsi="Times New Roman" w:cs="Times New Roman"/>
          </w:rPr>
          <w:t xml:space="preserve"> can be readily determined, </w:t>
        </w:r>
      </w:ins>
      <w:ins w:id="212" w:author="Jacob Roundy" w:date="2015-05-29T10:52:00Z">
        <w:r w:rsidR="00597236">
          <w:rPr>
            <w:rFonts w:ascii="Times New Roman" w:hAnsi="Times New Roman" w:cs="Times New Roman"/>
          </w:rPr>
          <w:t>t</w:t>
        </w:r>
      </w:ins>
      <w:ins w:id="213" w:author="Jacob Roundy" w:date="2015-05-29T10:13:00Z">
        <w:r>
          <w:rPr>
            <w:rFonts w:ascii="Times New Roman" w:hAnsi="Times New Roman" w:cs="Times New Roman"/>
          </w:rPr>
          <w:t>he one limitation is that several samples could have close to identical retention times, resulting in co-eluting.</w:t>
        </w:r>
      </w:ins>
    </w:p>
    <w:p w14:paraId="708B92E4" w14:textId="77777777" w:rsidR="000B21AF" w:rsidRDefault="000B21AF" w:rsidP="006800A4">
      <w:pPr>
        <w:rPr>
          <w:rFonts w:ascii="Times New Roman" w:hAnsi="Times New Roman" w:cs="Times New Roman"/>
        </w:rPr>
      </w:pPr>
    </w:p>
    <w:p w14:paraId="358F1F9A" w14:textId="77777777" w:rsidR="000B21AF" w:rsidRDefault="000B21AF" w:rsidP="006800A4">
      <w:pPr>
        <w:rPr>
          <w:rFonts w:ascii="Times New Roman" w:hAnsi="Times New Roman" w:cs="Times New Roman"/>
          <w:b/>
          <w:sz w:val="28"/>
        </w:rPr>
      </w:pPr>
      <w:r>
        <w:rPr>
          <w:rFonts w:ascii="Times New Roman" w:hAnsi="Times New Roman" w:cs="Times New Roman"/>
          <w:b/>
          <w:sz w:val="28"/>
        </w:rPr>
        <w:t>Legend:</w:t>
      </w:r>
    </w:p>
    <w:p w14:paraId="4EBC2AA4" w14:textId="77777777" w:rsidR="000B21AF" w:rsidRDefault="000B21AF" w:rsidP="00AC0D79">
      <w:pPr>
        <w:rPr>
          <w:rFonts w:ascii="Times New Roman" w:hAnsi="Times New Roman" w:cs="Times New Roman"/>
        </w:rPr>
      </w:pPr>
      <w:r>
        <w:rPr>
          <w:rFonts w:ascii="Times New Roman" w:hAnsi="Times New Roman" w:cs="Times New Roman"/>
        </w:rPr>
        <w:t>Figure 1:</w:t>
      </w:r>
      <w:r w:rsidR="00AC0D79" w:rsidRPr="00AC0D79">
        <w:t xml:space="preserve"> </w:t>
      </w:r>
      <w:r w:rsidR="00AC0D79" w:rsidRPr="00AC0D79">
        <w:rPr>
          <w:rFonts w:ascii="Times New Roman" w:hAnsi="Times New Roman" w:cs="Times New Roman"/>
        </w:rPr>
        <w:t>The chromatogram of th</w:t>
      </w:r>
      <w:r w:rsidR="00AC0D79">
        <w:rPr>
          <w:rFonts w:ascii="Times New Roman" w:hAnsi="Times New Roman" w:cs="Times New Roman"/>
        </w:rPr>
        <w:t xml:space="preserve">e </w:t>
      </w:r>
      <w:r w:rsidR="001C377A">
        <w:rPr>
          <w:rFonts w:ascii="Times New Roman" w:hAnsi="Times New Roman" w:cs="Times New Roman"/>
        </w:rPr>
        <w:t xml:space="preserve">3 </w:t>
      </w:r>
      <w:r w:rsidR="00AC0D79">
        <w:rPr>
          <w:rFonts w:ascii="Times New Roman" w:hAnsi="Times New Roman" w:cs="Times New Roman"/>
        </w:rPr>
        <w:t xml:space="preserve">components. From left </w:t>
      </w:r>
      <w:r w:rsidR="00AC0D79" w:rsidRPr="00AC0D79">
        <w:rPr>
          <w:rFonts w:ascii="Times New Roman" w:hAnsi="Times New Roman" w:cs="Times New Roman"/>
        </w:rPr>
        <w:t xml:space="preserve">to right, they are </w:t>
      </w:r>
      <w:r w:rsidR="00E604E4">
        <w:rPr>
          <w:rFonts w:ascii="Times New Roman" w:hAnsi="Times New Roman" w:cs="Times New Roman"/>
        </w:rPr>
        <w:t>c</w:t>
      </w:r>
      <w:r w:rsidR="00AC0D79" w:rsidRPr="00AC0D79">
        <w:rPr>
          <w:rFonts w:ascii="Times New Roman" w:hAnsi="Times New Roman" w:cs="Times New Roman"/>
        </w:rPr>
        <w:t xml:space="preserve">affeine, </w:t>
      </w:r>
      <w:r w:rsidR="00E604E4">
        <w:rPr>
          <w:rFonts w:ascii="Times New Roman" w:hAnsi="Times New Roman" w:cs="Times New Roman"/>
        </w:rPr>
        <w:t>a</w:t>
      </w:r>
      <w:r w:rsidR="00AC0D79" w:rsidRPr="00AC0D79">
        <w:rPr>
          <w:rFonts w:ascii="Times New Roman" w:hAnsi="Times New Roman" w:cs="Times New Roman"/>
        </w:rPr>
        <w:t xml:space="preserve">spartame, and </w:t>
      </w:r>
      <w:r w:rsidR="00E604E4">
        <w:rPr>
          <w:rFonts w:ascii="Times New Roman" w:hAnsi="Times New Roman" w:cs="Times New Roman"/>
        </w:rPr>
        <w:t>b</w:t>
      </w:r>
      <w:r w:rsidR="00AC0D79" w:rsidRPr="00AC0D79">
        <w:rPr>
          <w:rFonts w:ascii="Times New Roman" w:hAnsi="Times New Roman" w:cs="Times New Roman"/>
        </w:rPr>
        <w:t>enzoate.</w:t>
      </w:r>
    </w:p>
    <w:p w14:paraId="23BCAB4C" w14:textId="77777777" w:rsidR="000B21AF" w:rsidRDefault="000B21AF" w:rsidP="006800A4">
      <w:pPr>
        <w:rPr>
          <w:rFonts w:ascii="Times New Roman" w:hAnsi="Times New Roman" w:cs="Times New Roman"/>
        </w:rPr>
      </w:pPr>
    </w:p>
    <w:p w14:paraId="180454A9" w14:textId="77777777" w:rsidR="00E604E4" w:rsidRDefault="000B21AF" w:rsidP="006800A4">
      <w:pPr>
        <w:rPr>
          <w:rFonts w:ascii="Times New Roman" w:hAnsi="Times New Roman" w:cs="Times New Roman"/>
        </w:rPr>
      </w:pPr>
      <w:r>
        <w:rPr>
          <w:rFonts w:ascii="Times New Roman" w:hAnsi="Times New Roman" w:cs="Times New Roman"/>
        </w:rPr>
        <w:t>Figure 2:</w:t>
      </w:r>
      <w:r w:rsidR="00E604E4">
        <w:rPr>
          <w:rFonts w:ascii="Times New Roman" w:hAnsi="Times New Roman" w:cs="Times New Roman"/>
        </w:rPr>
        <w:t xml:space="preserve"> A basic example of a curve’s peak height and width, which are to be multiplied (peak height </w:t>
      </w:r>
      <w:proofErr w:type="gramStart"/>
      <w:r w:rsidR="00E604E4">
        <w:rPr>
          <w:rFonts w:ascii="Times New Roman" w:hAnsi="Times New Roman" w:cs="Times New Roman"/>
        </w:rPr>
        <w:t>times</w:t>
      </w:r>
      <w:proofErr w:type="gramEnd"/>
      <w:r w:rsidR="00E604E4">
        <w:rPr>
          <w:rFonts w:ascii="Times New Roman" w:hAnsi="Times New Roman" w:cs="Times New Roman"/>
        </w:rPr>
        <w:t xml:space="preserve"> width at ½ height).</w:t>
      </w:r>
    </w:p>
    <w:p w14:paraId="793086E5" w14:textId="77777777" w:rsidR="00AC0D79" w:rsidRDefault="00AC0D79" w:rsidP="006800A4">
      <w:pPr>
        <w:rPr>
          <w:rFonts w:ascii="Times New Roman" w:hAnsi="Times New Roman" w:cs="Times New Roman"/>
        </w:rPr>
      </w:pPr>
    </w:p>
    <w:p w14:paraId="55B40589" w14:textId="77777777" w:rsidR="00AC0D79" w:rsidRDefault="00AC0D79" w:rsidP="006800A4">
      <w:pPr>
        <w:rPr>
          <w:rFonts w:ascii="Times New Roman" w:hAnsi="Times New Roman" w:cs="Times New Roman"/>
        </w:rPr>
      </w:pPr>
      <w:r w:rsidRPr="00AC0D79">
        <w:rPr>
          <w:rFonts w:ascii="Times New Roman" w:hAnsi="Times New Roman" w:cs="Times New Roman"/>
        </w:rPr>
        <w:t xml:space="preserve">Figure 3: The HPLC chromatograms of the 5 </w:t>
      </w:r>
      <w:r w:rsidR="00E604E4">
        <w:rPr>
          <w:rFonts w:ascii="Times New Roman" w:hAnsi="Times New Roman" w:cs="Times New Roman"/>
        </w:rPr>
        <w:t>s</w:t>
      </w:r>
      <w:r w:rsidRPr="00AC0D79">
        <w:rPr>
          <w:rFonts w:ascii="Times New Roman" w:hAnsi="Times New Roman" w:cs="Times New Roman"/>
        </w:rPr>
        <w:t xml:space="preserve">tandards and the 3 </w:t>
      </w:r>
      <w:r w:rsidR="00E604E4">
        <w:rPr>
          <w:rFonts w:ascii="Times New Roman" w:hAnsi="Times New Roman" w:cs="Times New Roman"/>
        </w:rPr>
        <w:t>s</w:t>
      </w:r>
      <w:r w:rsidRPr="00AC0D79">
        <w:rPr>
          <w:rFonts w:ascii="Times New Roman" w:hAnsi="Times New Roman" w:cs="Times New Roman"/>
        </w:rPr>
        <w:t>amples</w:t>
      </w:r>
      <w:r>
        <w:rPr>
          <w:rFonts w:ascii="Times New Roman" w:hAnsi="Times New Roman" w:cs="Times New Roman"/>
        </w:rPr>
        <w:t>.</w:t>
      </w:r>
    </w:p>
    <w:p w14:paraId="76454CD5" w14:textId="77777777" w:rsidR="00FF775E" w:rsidRDefault="00FF775E" w:rsidP="006800A4">
      <w:pPr>
        <w:rPr>
          <w:rFonts w:ascii="Times New Roman" w:hAnsi="Times New Roman" w:cs="Times New Roman"/>
        </w:rPr>
      </w:pPr>
    </w:p>
    <w:p w14:paraId="5BA16F14" w14:textId="77777777" w:rsidR="00AC0D79" w:rsidRDefault="00AC0D79" w:rsidP="006800A4">
      <w:pPr>
        <w:rPr>
          <w:rFonts w:ascii="Times New Roman" w:hAnsi="Times New Roman" w:cs="Times New Roman"/>
        </w:rPr>
      </w:pPr>
      <w:r w:rsidRPr="00AC0D79">
        <w:rPr>
          <w:rFonts w:ascii="Times New Roman" w:hAnsi="Times New Roman" w:cs="Times New Roman"/>
        </w:rPr>
        <w:t>Figure 4</w:t>
      </w:r>
      <w:r w:rsidR="00C54052" w:rsidRPr="00AC0D79">
        <w:rPr>
          <w:rFonts w:ascii="Times New Roman" w:hAnsi="Times New Roman" w:cs="Times New Roman"/>
        </w:rPr>
        <w:t xml:space="preserve">: The </w:t>
      </w:r>
      <w:r w:rsidR="00E604E4">
        <w:rPr>
          <w:rFonts w:ascii="Times New Roman" w:hAnsi="Times New Roman" w:cs="Times New Roman"/>
        </w:rPr>
        <w:t>c</w:t>
      </w:r>
      <w:r w:rsidR="00C54052" w:rsidRPr="00AC0D79">
        <w:rPr>
          <w:rFonts w:ascii="Times New Roman" w:hAnsi="Times New Roman" w:cs="Times New Roman"/>
        </w:rPr>
        <w:t xml:space="preserve">alibration </w:t>
      </w:r>
      <w:r w:rsidR="00E604E4">
        <w:rPr>
          <w:rFonts w:ascii="Times New Roman" w:hAnsi="Times New Roman" w:cs="Times New Roman"/>
        </w:rPr>
        <w:t>c</w:t>
      </w:r>
      <w:r w:rsidR="00C54052" w:rsidRPr="00AC0D79">
        <w:rPr>
          <w:rFonts w:ascii="Times New Roman" w:hAnsi="Times New Roman" w:cs="Times New Roman"/>
        </w:rPr>
        <w:t xml:space="preserve">urves for each of the </w:t>
      </w:r>
      <w:r w:rsidR="00E604E4">
        <w:rPr>
          <w:rFonts w:ascii="Times New Roman" w:hAnsi="Times New Roman" w:cs="Times New Roman"/>
        </w:rPr>
        <w:t>3</w:t>
      </w:r>
      <w:r w:rsidR="00E604E4" w:rsidRPr="00AC0D79">
        <w:rPr>
          <w:rFonts w:ascii="Times New Roman" w:hAnsi="Times New Roman" w:cs="Times New Roman"/>
        </w:rPr>
        <w:t xml:space="preserve"> </w:t>
      </w:r>
      <w:r w:rsidR="00C54052" w:rsidRPr="00AC0D79">
        <w:rPr>
          <w:rFonts w:ascii="Times New Roman" w:hAnsi="Times New Roman" w:cs="Times New Roman"/>
        </w:rPr>
        <w:t>components</w:t>
      </w:r>
      <w:r w:rsidR="00E604E4">
        <w:rPr>
          <w:rFonts w:ascii="Times New Roman" w:hAnsi="Times New Roman" w:cs="Times New Roman"/>
        </w:rPr>
        <w:t>.</w:t>
      </w:r>
    </w:p>
    <w:p w14:paraId="5B2F3B17" w14:textId="77777777" w:rsidR="00AC0D79" w:rsidRDefault="00AC0D79" w:rsidP="006800A4">
      <w:pPr>
        <w:rPr>
          <w:rFonts w:ascii="Times New Roman" w:hAnsi="Times New Roman" w:cs="Times New Roman"/>
        </w:rPr>
      </w:pPr>
    </w:p>
    <w:p w14:paraId="3DFABF9E" w14:textId="77777777" w:rsidR="00FF775E" w:rsidRPr="000B21AF" w:rsidRDefault="00FF775E" w:rsidP="006800A4">
      <w:pPr>
        <w:rPr>
          <w:rFonts w:ascii="Times New Roman" w:hAnsi="Times New Roman" w:cs="Times New Roman"/>
        </w:rPr>
      </w:pPr>
      <w:r>
        <w:rPr>
          <w:rFonts w:ascii="Times New Roman" w:hAnsi="Times New Roman" w:cs="Times New Roman"/>
        </w:rPr>
        <w:t xml:space="preserve">Table 1: </w:t>
      </w:r>
      <w:r w:rsidRPr="00FF775E">
        <w:rPr>
          <w:rFonts w:ascii="Times New Roman" w:hAnsi="Times New Roman" w:cs="Times New Roman"/>
        </w:rPr>
        <w:t>Volumes of stock sta</w:t>
      </w:r>
      <w:r>
        <w:rPr>
          <w:rFonts w:ascii="Times New Roman" w:hAnsi="Times New Roman" w:cs="Times New Roman"/>
        </w:rPr>
        <w:t>ndards used to prepare the 7</w:t>
      </w:r>
      <w:r w:rsidRPr="00FF775E">
        <w:rPr>
          <w:rFonts w:ascii="Times New Roman" w:hAnsi="Times New Roman" w:cs="Times New Roman"/>
        </w:rPr>
        <w:t xml:space="preserve"> provided working standards (total volume of each standard is 50 mL).</w:t>
      </w:r>
    </w:p>
    <w:p w14:paraId="5795D734" w14:textId="77777777" w:rsidR="009F4FEE" w:rsidRDefault="009F4FEE" w:rsidP="006800A4">
      <w:pPr>
        <w:rPr>
          <w:rFonts w:ascii="Times New Roman" w:hAnsi="Times New Roman" w:cs="Times New Roman"/>
          <w:b/>
        </w:rPr>
      </w:pPr>
    </w:p>
    <w:p w14:paraId="2A6DD8AF" w14:textId="77777777" w:rsidR="00612155" w:rsidRPr="006800A4" w:rsidRDefault="00612155" w:rsidP="006800A4">
      <w:pPr>
        <w:rPr>
          <w:rFonts w:ascii="Times New Roman" w:hAnsi="Times New Roman" w:cs="Times New Roman"/>
        </w:rPr>
      </w:pPr>
      <w:r w:rsidRPr="00AC0D79">
        <w:rPr>
          <w:rFonts w:ascii="Times New Roman" w:hAnsi="Times New Roman" w:cs="Times New Roman"/>
        </w:rPr>
        <w:t>Table</w:t>
      </w:r>
      <w:r w:rsidR="00AC0D79" w:rsidRPr="00AC0D79">
        <w:rPr>
          <w:rFonts w:ascii="Times New Roman" w:hAnsi="Times New Roman" w:cs="Times New Roman"/>
        </w:rPr>
        <w:t xml:space="preserve"> 2</w:t>
      </w:r>
      <w:r w:rsidRPr="00AC0D79">
        <w:rPr>
          <w:rFonts w:ascii="Times New Roman" w:hAnsi="Times New Roman" w:cs="Times New Roman"/>
        </w:rPr>
        <w:t xml:space="preserve">: The </w:t>
      </w:r>
      <w:r w:rsidR="00E604E4">
        <w:rPr>
          <w:rFonts w:ascii="Times New Roman" w:hAnsi="Times New Roman" w:cs="Times New Roman"/>
        </w:rPr>
        <w:t>d</w:t>
      </w:r>
      <w:r w:rsidRPr="00AC0D79">
        <w:rPr>
          <w:rFonts w:ascii="Times New Roman" w:hAnsi="Times New Roman" w:cs="Times New Roman"/>
        </w:rPr>
        <w:t xml:space="preserve">ata </w:t>
      </w:r>
      <w:r w:rsidR="00E604E4">
        <w:rPr>
          <w:rFonts w:ascii="Times New Roman" w:hAnsi="Times New Roman" w:cs="Times New Roman"/>
        </w:rPr>
        <w:t>t</w:t>
      </w:r>
      <w:r w:rsidRPr="00AC0D79">
        <w:rPr>
          <w:rFonts w:ascii="Times New Roman" w:hAnsi="Times New Roman" w:cs="Times New Roman"/>
        </w:rPr>
        <w:t xml:space="preserve">ables for the HPLC </w:t>
      </w:r>
      <w:r w:rsidR="00E604E4">
        <w:rPr>
          <w:rFonts w:ascii="Times New Roman" w:hAnsi="Times New Roman" w:cs="Times New Roman"/>
        </w:rPr>
        <w:t>t</w:t>
      </w:r>
      <w:r w:rsidRPr="00AC0D79">
        <w:rPr>
          <w:rFonts w:ascii="Times New Roman" w:hAnsi="Times New Roman" w:cs="Times New Roman"/>
        </w:rPr>
        <w:t xml:space="preserve">rials used for generating the </w:t>
      </w:r>
      <w:r w:rsidR="00E604E4">
        <w:rPr>
          <w:rFonts w:ascii="Times New Roman" w:hAnsi="Times New Roman" w:cs="Times New Roman"/>
        </w:rPr>
        <w:t>c</w:t>
      </w:r>
      <w:r w:rsidRPr="00AC0D79">
        <w:rPr>
          <w:rFonts w:ascii="Times New Roman" w:hAnsi="Times New Roman" w:cs="Times New Roman"/>
        </w:rPr>
        <w:t xml:space="preserve">alibration </w:t>
      </w:r>
      <w:r w:rsidR="00E604E4">
        <w:rPr>
          <w:rFonts w:ascii="Times New Roman" w:hAnsi="Times New Roman" w:cs="Times New Roman"/>
        </w:rPr>
        <w:t>c</w:t>
      </w:r>
      <w:r w:rsidRPr="00AC0D79">
        <w:rPr>
          <w:rFonts w:ascii="Times New Roman" w:hAnsi="Times New Roman" w:cs="Times New Roman"/>
        </w:rPr>
        <w:t>urves</w:t>
      </w:r>
      <w:r w:rsidR="00AC0D79" w:rsidRPr="00AC0D79">
        <w:rPr>
          <w:rFonts w:ascii="Times New Roman" w:hAnsi="Times New Roman" w:cs="Times New Roman"/>
        </w:rPr>
        <w:t>.</w:t>
      </w:r>
    </w:p>
    <w:sectPr w:rsidR="00612155" w:rsidRPr="006800A4" w:rsidSect="00F25936">
      <w:pgSz w:w="12240" w:h="15840"/>
      <w:pgMar w:top="1440" w:right="216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VE JoVE" w:date="2015-05-14T11:13:00Z" w:initials="JJ">
    <w:p w14:paraId="531E6F8A" w14:textId="77777777" w:rsidR="007A2B89" w:rsidRDefault="007A2B89">
      <w:pPr>
        <w:pStyle w:val="CommentText"/>
      </w:pPr>
      <w:r>
        <w:rPr>
          <w:rStyle w:val="CommentReference"/>
        </w:rPr>
        <w:annotationRef/>
      </w:r>
      <w:r>
        <w:t xml:space="preserve">In the Principles section, provide a brief explanation of some of the more common types, and in what scenarios one would choose each one.  </w:t>
      </w:r>
    </w:p>
  </w:comment>
  <w:comment w:id="1" w:author="JoVE JoVE" w:date="2015-05-14T16:26:00Z" w:initials="JJ">
    <w:p w14:paraId="51A9E34A" w14:textId="77777777" w:rsidR="007A2B89" w:rsidRDefault="007A2B89">
      <w:pPr>
        <w:pStyle w:val="CommentText"/>
      </w:pPr>
      <w:r>
        <w:rPr>
          <w:rStyle w:val="CommentReference"/>
        </w:rPr>
        <w:annotationRef/>
      </w:r>
      <w:r>
        <w:t>In the Principles, elaborate on the acetonitrile role.  How does it vary eluting strength? What is it actually doing?</w:t>
      </w:r>
    </w:p>
  </w:comment>
  <w:comment w:id="2" w:author="JoVE JoVE" w:date="2015-05-14T16:25:00Z" w:initials="JJ">
    <w:p w14:paraId="7D8165C5" w14:textId="77777777" w:rsidR="007A2B89" w:rsidRDefault="007A2B89">
      <w:pPr>
        <w:pStyle w:val="CommentText"/>
      </w:pPr>
      <w:r>
        <w:rPr>
          <w:rStyle w:val="CommentReference"/>
        </w:rPr>
        <w:annotationRef/>
      </w:r>
      <w:r>
        <w:t>In the Procedure, provide a little context to why these three molecules will travel down the column at different rates.  What is the difference in interaction with the mobile phase? What is the order of elution? How can the viewer use this information to predict how components of a different mixture will be separated?</w:t>
      </w:r>
    </w:p>
  </w:comment>
  <w:comment w:id="3" w:author="JoVE JoVE" w:date="2015-05-14T12:38:00Z" w:initials="JJ">
    <w:p w14:paraId="682A393D" w14:textId="77777777" w:rsidR="007A2B89" w:rsidRDefault="007A2B89">
      <w:pPr>
        <w:pStyle w:val="CommentText"/>
      </w:pPr>
      <w:r>
        <w:rPr>
          <w:rStyle w:val="CommentReference"/>
        </w:rPr>
        <w:annotationRef/>
      </w:r>
      <w:r>
        <w:t>This Principles section is more about the experiment at hand. Rework so it’s a more general explanation of HPLC as a technique, and the chemistry behind it that makes it work. For example, what are chromatograms, elution times, etc. Also, go into more detail behind the separation itself, and how it works.</w:t>
      </w:r>
    </w:p>
  </w:comment>
  <w:comment w:id="83" w:author="JoVE JoVE" w:date="2015-05-20T15:40:00Z" w:initials="JJ">
    <w:p w14:paraId="36E2D0F9" w14:textId="77777777" w:rsidR="007A2B89" w:rsidRDefault="007A2B89" w:rsidP="003061FD">
      <w:pPr>
        <w:pStyle w:val="CommentText"/>
      </w:pPr>
      <w:r>
        <w:rPr>
          <w:rStyle w:val="CommentReference"/>
        </w:rPr>
        <w:annotationRef/>
      </w:r>
      <w:r>
        <w:t>Include this type of info in the Principles.</w:t>
      </w:r>
    </w:p>
  </w:comment>
  <w:comment w:id="87" w:author="JoVE JoVE" w:date="2015-05-14T12:41:00Z" w:initials="JJ">
    <w:p w14:paraId="3677A4F1" w14:textId="77777777" w:rsidR="007A2B89" w:rsidRDefault="007A2B89">
      <w:pPr>
        <w:pStyle w:val="CommentText"/>
      </w:pPr>
      <w:r>
        <w:rPr>
          <w:rStyle w:val="CommentReference"/>
        </w:rPr>
        <w:annotationRef/>
      </w:r>
      <w:r>
        <w:t>What is the acetic acid needed for?</w:t>
      </w:r>
    </w:p>
  </w:comment>
  <w:comment w:id="88" w:author="JoVE JoVE" w:date="2015-05-14T12:43:00Z" w:initials="JJ">
    <w:p w14:paraId="26FF8C24" w14:textId="77777777" w:rsidR="007A2B89" w:rsidRDefault="007A2B89">
      <w:pPr>
        <w:pStyle w:val="CommentText"/>
      </w:pPr>
      <w:r>
        <w:rPr>
          <w:rStyle w:val="CommentReference"/>
        </w:rPr>
        <w:annotationRef/>
      </w:r>
      <w:r>
        <w:t>What glassware are you using here? Vol flask, or something less precise?</w:t>
      </w:r>
    </w:p>
  </w:comment>
  <w:comment w:id="90" w:author="JoVE JoVE" w:date="2015-05-14T12:43:00Z" w:initials="JJ">
    <w:p w14:paraId="34B00BB5" w14:textId="77777777" w:rsidR="007A2B89" w:rsidRDefault="007A2B89">
      <w:pPr>
        <w:pStyle w:val="CommentText"/>
      </w:pPr>
      <w:r>
        <w:rPr>
          <w:rStyle w:val="CommentReference"/>
        </w:rPr>
        <w:annotationRef/>
      </w:r>
      <w:r>
        <w:t xml:space="preserve">Are you actively monitoring the pH during this process? Meter? </w:t>
      </w:r>
      <w:proofErr w:type="gramStart"/>
      <w:r>
        <w:t>pH</w:t>
      </w:r>
      <w:proofErr w:type="gramEnd"/>
      <w:r>
        <w:t xml:space="preserve"> paper?</w:t>
      </w:r>
    </w:p>
  </w:comment>
  <w:comment w:id="95" w:author="JoVE JoVE" w:date="2015-05-14T14:46:00Z" w:initials="JJ">
    <w:p w14:paraId="60BDF54B" w14:textId="77777777" w:rsidR="007A2B89" w:rsidRDefault="007A2B89">
      <w:pPr>
        <w:pStyle w:val="CommentText"/>
      </w:pPr>
      <w:r>
        <w:rPr>
          <w:rStyle w:val="CommentReference"/>
        </w:rPr>
        <w:annotationRef/>
      </w:r>
      <w:r>
        <w:t>Bubbles can also disrupt the organization of the resin in the column as well, creating channeling, correct?</w:t>
      </w:r>
    </w:p>
  </w:comment>
  <w:comment w:id="102" w:author="JoVE JoVE" w:date="2015-05-14T12:48:00Z" w:initials="JJ">
    <w:p w14:paraId="72783694" w14:textId="77777777" w:rsidR="007A2B89" w:rsidRDefault="007A2B89">
      <w:pPr>
        <w:pStyle w:val="CommentText"/>
      </w:pPr>
      <w:r>
        <w:rPr>
          <w:rStyle w:val="CommentReference"/>
        </w:rPr>
        <w:annotationRef/>
      </w:r>
      <w:r>
        <w:t>What is the counter ion? Na? K?</w:t>
      </w:r>
    </w:p>
  </w:comment>
  <w:comment w:id="100" w:author="JoVE JoVE" w:date="2015-05-14T14:48:00Z" w:initials="JJ">
    <w:p w14:paraId="08D2C108" w14:textId="77777777" w:rsidR="007A2B89" w:rsidRDefault="007A2B89">
      <w:pPr>
        <w:pStyle w:val="CommentText"/>
      </w:pPr>
      <w:r>
        <w:rPr>
          <w:rStyle w:val="CommentReference"/>
        </w:rPr>
        <w:annotationRef/>
      </w:r>
      <w:r>
        <w:t xml:space="preserve">These end up being 4, 10, and 20 </w:t>
      </w:r>
      <w:proofErr w:type="spellStart"/>
      <w:r>
        <w:t>mM</w:t>
      </w:r>
      <w:proofErr w:type="spellEnd"/>
      <w:r>
        <w:t>, respectively. Is there any reason you don’t start with the same concentrations?</w:t>
      </w:r>
    </w:p>
  </w:comment>
  <w:comment w:id="108" w:author="JoVE JoVE" w:date="2015-05-14T14:49:00Z" w:initials="JJ">
    <w:p w14:paraId="18440DBA" w14:textId="77777777" w:rsidR="007A2B89" w:rsidRDefault="007A2B89">
      <w:pPr>
        <w:pStyle w:val="CommentText"/>
      </w:pPr>
      <w:r>
        <w:rPr>
          <w:rStyle w:val="CommentReference"/>
        </w:rPr>
        <w:annotationRef/>
      </w:r>
      <w:r>
        <w:t>Include this type of info in the Principles.</w:t>
      </w:r>
    </w:p>
  </w:comment>
  <w:comment w:id="117" w:author="JoVE JoVE" w:date="2015-05-14T14:58:00Z" w:initials="JJ">
    <w:p w14:paraId="05CF466E" w14:textId="77777777" w:rsidR="007A2B89" w:rsidRDefault="007A2B89">
      <w:pPr>
        <w:pStyle w:val="CommentText"/>
      </w:pPr>
      <w:r>
        <w:rPr>
          <w:rStyle w:val="CommentReference"/>
        </w:rPr>
        <w:annotationRef/>
      </w:r>
      <w:r>
        <w:t>Provide some basis to the selected flow rate. In what cases would you use higher or lower flow rates?</w:t>
      </w:r>
    </w:p>
  </w:comment>
  <w:comment w:id="128" w:author="JoVE JoVE" w:date="2015-05-14T14:59:00Z" w:initials="JJ">
    <w:p w14:paraId="7BCDA3BA" w14:textId="77777777" w:rsidR="007A2B89" w:rsidRDefault="007A2B89">
      <w:pPr>
        <w:pStyle w:val="CommentText"/>
      </w:pPr>
      <w:r>
        <w:rPr>
          <w:rStyle w:val="CommentReference"/>
        </w:rPr>
        <w:annotationRef/>
      </w:r>
      <w:r>
        <w:t xml:space="preserve">Are the samples not </w:t>
      </w:r>
      <w:proofErr w:type="spellStart"/>
      <w:r>
        <w:t>autoinjected</w:t>
      </w:r>
      <w:proofErr w:type="spellEnd"/>
      <w:r>
        <w:t>?</w:t>
      </w:r>
    </w:p>
  </w:comment>
  <w:comment w:id="132" w:author="JoVE JoVE" w:date="2015-05-14T15:06:00Z" w:initials="JJ">
    <w:p w14:paraId="1B0F1880" w14:textId="77777777" w:rsidR="007A2B89" w:rsidRDefault="007A2B89">
      <w:pPr>
        <w:pStyle w:val="CommentText"/>
      </w:pPr>
      <w:r>
        <w:rPr>
          <w:rStyle w:val="CommentReference"/>
        </w:rPr>
        <w:annotationRef/>
      </w:r>
      <w:r>
        <w:t>You don’t start with the 3 individual solutions first?</w:t>
      </w:r>
    </w:p>
  </w:comment>
  <w:comment w:id="156" w:author="JoVE JoVE" w:date="2015-05-14T15:02:00Z" w:initials="JJ">
    <w:p w14:paraId="2D2B98C7" w14:textId="77777777" w:rsidR="007A2B89" w:rsidRDefault="007A2B89">
      <w:pPr>
        <w:pStyle w:val="CommentText"/>
      </w:pPr>
      <w:r>
        <w:rPr>
          <w:rStyle w:val="CommentReference"/>
        </w:rPr>
        <w:annotationRef/>
      </w:r>
      <w:r>
        <w:t>Do you note peak location at this step in order to decipher the different peaks in the mixed solutions later on? Elaborate on the role that the standard solutions play in the data analysis.</w:t>
      </w:r>
    </w:p>
  </w:comment>
  <w:comment w:id="157" w:author="JoVE JoVE" w:date="2015-05-14T15:03:00Z" w:initials="JJ">
    <w:p w14:paraId="7C90DF8F" w14:textId="77777777" w:rsidR="007A2B89" w:rsidRDefault="007A2B89">
      <w:pPr>
        <w:pStyle w:val="CommentText"/>
      </w:pPr>
      <w:r>
        <w:rPr>
          <w:rStyle w:val="CommentReference"/>
        </w:rPr>
        <w:annotationRef/>
      </w:r>
      <w:r>
        <w:t>These are not degassed as well?  Can you assume that all dissolved CO2 is removed?  Or are you simply looking to be free of bubbles?</w:t>
      </w:r>
    </w:p>
  </w:comment>
  <w:comment w:id="164" w:author="JoVE JoVE" w:date="2015-05-14T15:20:00Z" w:initials="JJ">
    <w:p w14:paraId="5CDD65E9" w14:textId="77777777" w:rsidR="007A2B89" w:rsidRDefault="007A2B89">
      <w:pPr>
        <w:pStyle w:val="CommentText"/>
      </w:pPr>
      <w:r>
        <w:rPr>
          <w:rStyle w:val="CommentReference"/>
        </w:rPr>
        <w:annotationRef/>
      </w:r>
      <w:r>
        <w:t>How much? What is the final concentration?</w:t>
      </w:r>
    </w:p>
  </w:comment>
  <w:comment w:id="171" w:author="JoVE JoVE" w:date="2015-05-14T15:22:00Z" w:initials="JJ">
    <w:p w14:paraId="349B8A51" w14:textId="77777777" w:rsidR="007A2B89" w:rsidRDefault="007A2B89">
      <w:pPr>
        <w:pStyle w:val="CommentText"/>
      </w:pPr>
      <w:r>
        <w:rPr>
          <w:rStyle w:val="CommentReference"/>
        </w:rPr>
        <w:annotationRef/>
      </w:r>
      <w:r>
        <w:t>Elaborate on how you do this.</w:t>
      </w:r>
    </w:p>
  </w:comment>
  <w:comment w:id="173" w:author="JoVE JoVE" w:date="2015-05-14T15:54:00Z" w:initials="JJ">
    <w:p w14:paraId="4E1603C4" w14:textId="77777777" w:rsidR="007A2B89" w:rsidRDefault="007A2B89">
      <w:pPr>
        <w:pStyle w:val="CommentText"/>
      </w:pPr>
      <w:r>
        <w:rPr>
          <w:rStyle w:val="CommentReference"/>
        </w:rPr>
        <w:annotationRef/>
      </w:r>
      <w:r>
        <w:t>Provide more instruction on how to calculate concentration from peak area. Might work best in the principles section.</w:t>
      </w:r>
    </w:p>
  </w:comment>
  <w:comment w:id="174" w:author="JoVE JoVE" w:date="2015-05-14T15:56:00Z" w:initials="JJ">
    <w:p w14:paraId="3D9B54D7" w14:textId="77777777" w:rsidR="007A2B89" w:rsidRDefault="007A2B89">
      <w:pPr>
        <w:pStyle w:val="CommentText"/>
      </w:pPr>
      <w:r>
        <w:rPr>
          <w:rStyle w:val="CommentReference"/>
        </w:rPr>
        <w:annotationRef/>
      </w:r>
      <w:r>
        <w:t>How do these results compare to the reported values in sodas? Are the values even known for aspartame and benzoate?</w:t>
      </w:r>
    </w:p>
  </w:comment>
  <w:comment w:id="180" w:author="Jacob Roundy" w:date="2015-05-29T10:18:00Z" w:initials="JR">
    <w:p w14:paraId="58178832" w14:textId="77777777" w:rsidR="008B72B0" w:rsidRDefault="008B72B0" w:rsidP="008B72B0">
      <w:pPr>
        <w:pStyle w:val="CommentText"/>
      </w:pPr>
      <w:r>
        <w:rPr>
          <w:rStyle w:val="CommentReference"/>
        </w:rPr>
        <w:annotationRef/>
      </w:r>
      <w:r>
        <w:t>Let us know if this format doesn’t work. We could change these into citations and/or add a References section for these websites, if necessary.</w:t>
      </w:r>
    </w:p>
  </w:comment>
  <w:comment w:id="181" w:author="Dennis McGonagle" w:date="2015-06-01T16:07:00Z" w:initials="DM">
    <w:p w14:paraId="091B2666" w14:textId="54B14C59" w:rsidR="00BF5D31" w:rsidRDefault="00BF5D31">
      <w:pPr>
        <w:pStyle w:val="CommentText"/>
      </w:pPr>
      <w:r>
        <w:rPr>
          <w:rStyle w:val="CommentReference"/>
        </w:rPr>
        <w:annotationRef/>
      </w:r>
      <w:r>
        <w:t>Or just say “confirmed via multiple websites”.</w:t>
      </w:r>
    </w:p>
  </w:comment>
  <w:comment w:id="195" w:author="JoVE JoVE" w:date="2015-05-14T16:22:00Z" w:initials="JJ">
    <w:p w14:paraId="0B127F65" w14:textId="77777777" w:rsidR="007A2B89" w:rsidRDefault="007A2B89">
      <w:pPr>
        <w:pStyle w:val="CommentText"/>
      </w:pPr>
      <w:r>
        <w:rPr>
          <w:rStyle w:val="CommentReference"/>
        </w:rPr>
        <w:annotationRef/>
      </w:r>
      <w:r>
        <w:t>Go into more detail about a few specific Applications: why HPLC would be used over other separation techniques to accomplish the same analysis? Choose Applications that demonstrate the wide breadth of uses for this versatile technique.</w:t>
      </w:r>
    </w:p>
  </w:comment>
  <w:comment w:id="203" w:author="JoVE JoVE" w:date="2015-05-14T16:14:00Z" w:initials="JJ">
    <w:p w14:paraId="5FADFD83" w14:textId="77777777" w:rsidR="007A2B89" w:rsidRDefault="007A2B89">
      <w:pPr>
        <w:pStyle w:val="CommentText"/>
      </w:pPr>
      <w:r>
        <w:rPr>
          <w:rStyle w:val="CommentReference"/>
        </w:rPr>
        <w:annotationRef/>
      </w:r>
      <w:r>
        <w:t xml:space="preserve">All applications highlighted here tell you concentrations of components that you know are in a sample.  Can you use HPLC to determine an unknown component in a sample?  </w:t>
      </w:r>
    </w:p>
  </w:comment>
  <w:comment w:id="206" w:author="JoVE JoVE" w:date="2015-05-14T16:14:00Z" w:initials="JJ">
    <w:p w14:paraId="34AB5D96" w14:textId="77777777" w:rsidR="00597236" w:rsidRDefault="00597236" w:rsidP="00597236">
      <w:pPr>
        <w:pStyle w:val="CommentText"/>
      </w:pPr>
      <w:r>
        <w:rPr>
          <w:rStyle w:val="CommentReference"/>
        </w:rPr>
        <w:annotationRef/>
      </w:r>
      <w:r>
        <w:t xml:space="preserve">All applications highlighted here tell you concentrations of components that you know are in a sample.  Can you use HPLC to determine an unknown component in a sample?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E6F8A" w15:done="0"/>
  <w15:commentEx w15:paraId="51A9E34A" w15:done="0"/>
  <w15:commentEx w15:paraId="7D8165C5" w15:done="0"/>
  <w15:commentEx w15:paraId="682A393D" w15:done="0"/>
  <w15:commentEx w15:paraId="36E2D0F9" w15:done="0"/>
  <w15:commentEx w15:paraId="3677A4F1" w15:done="0"/>
  <w15:commentEx w15:paraId="26FF8C24" w15:done="0"/>
  <w15:commentEx w15:paraId="34B00BB5" w15:done="0"/>
  <w15:commentEx w15:paraId="60BDF54B" w15:done="0"/>
  <w15:commentEx w15:paraId="72783694" w15:done="0"/>
  <w15:commentEx w15:paraId="08D2C108" w15:done="0"/>
  <w15:commentEx w15:paraId="18440DBA" w15:done="0"/>
  <w15:commentEx w15:paraId="05CF466E" w15:done="0"/>
  <w15:commentEx w15:paraId="7BCDA3BA" w15:done="0"/>
  <w15:commentEx w15:paraId="1B0F1880" w15:done="0"/>
  <w15:commentEx w15:paraId="2D2B98C7" w15:done="0"/>
  <w15:commentEx w15:paraId="7C90DF8F" w15:done="0"/>
  <w15:commentEx w15:paraId="5CDD65E9" w15:done="0"/>
  <w15:commentEx w15:paraId="349B8A51" w15:done="0"/>
  <w15:commentEx w15:paraId="4E1603C4" w15:done="0"/>
  <w15:commentEx w15:paraId="3D9B54D7" w15:done="0"/>
  <w15:commentEx w15:paraId="58178832" w15:done="0"/>
  <w15:commentEx w15:paraId="091B2666" w15:paraIdParent="58178832" w15:done="0"/>
  <w15:commentEx w15:paraId="0B127F65" w15:done="0"/>
  <w15:commentEx w15:paraId="5FADFD83" w15:done="0"/>
  <w15:commentEx w15:paraId="34AB5D9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B7617"/>
    <w:multiLevelType w:val="multilevel"/>
    <w:tmpl w:val="3B46380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AB052D"/>
    <w:multiLevelType w:val="multilevel"/>
    <w:tmpl w:val="93D007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265394B"/>
    <w:multiLevelType w:val="multilevel"/>
    <w:tmpl w:val="78A248F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950F5C"/>
    <w:multiLevelType w:val="multilevel"/>
    <w:tmpl w:val="78A248F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8D5CB1"/>
    <w:multiLevelType w:val="multilevel"/>
    <w:tmpl w:val="78A248F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BB4A58"/>
    <w:multiLevelType w:val="multilevel"/>
    <w:tmpl w:val="A9A23DC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F94D1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EBE6E88"/>
    <w:multiLevelType w:val="multilevel"/>
    <w:tmpl w:val="3790079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2DD0E7B"/>
    <w:multiLevelType w:val="multilevel"/>
    <w:tmpl w:val="5CF8F4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D7A2D45"/>
    <w:multiLevelType w:val="multilevel"/>
    <w:tmpl w:val="BF7208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7"/>
  </w:num>
  <w:num w:numId="3">
    <w:abstractNumId w:val="0"/>
  </w:num>
  <w:num w:numId="4">
    <w:abstractNumId w:val="4"/>
  </w:num>
  <w:num w:numId="5">
    <w:abstractNumId w:val="3"/>
  </w:num>
  <w:num w:numId="6">
    <w:abstractNumId w:val="2"/>
  </w:num>
  <w:num w:numId="7">
    <w:abstractNumId w:val="5"/>
  </w:num>
  <w:num w:numId="8">
    <w:abstractNumId w:val="9"/>
  </w:num>
  <w:num w:numId="9">
    <w:abstractNumId w:val="8"/>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w:rsids>
    <w:rsidRoot w:val="00294E45"/>
    <w:rsid w:val="00013FFC"/>
    <w:rsid w:val="00025567"/>
    <w:rsid w:val="000259D1"/>
    <w:rsid w:val="00031BA0"/>
    <w:rsid w:val="0004226F"/>
    <w:rsid w:val="000452B1"/>
    <w:rsid w:val="00051962"/>
    <w:rsid w:val="000534DE"/>
    <w:rsid w:val="00076C87"/>
    <w:rsid w:val="00086D73"/>
    <w:rsid w:val="000B21AF"/>
    <w:rsid w:val="000C49CC"/>
    <w:rsid w:val="000C4D67"/>
    <w:rsid w:val="000F1C8C"/>
    <w:rsid w:val="0010373A"/>
    <w:rsid w:val="00122876"/>
    <w:rsid w:val="0013287B"/>
    <w:rsid w:val="001448FA"/>
    <w:rsid w:val="00160104"/>
    <w:rsid w:val="00176401"/>
    <w:rsid w:val="001843CE"/>
    <w:rsid w:val="001B6596"/>
    <w:rsid w:val="001C377A"/>
    <w:rsid w:val="001C521C"/>
    <w:rsid w:val="00247109"/>
    <w:rsid w:val="00247A8A"/>
    <w:rsid w:val="00264EA1"/>
    <w:rsid w:val="00294E45"/>
    <w:rsid w:val="002A0581"/>
    <w:rsid w:val="002A0793"/>
    <w:rsid w:val="002C46DF"/>
    <w:rsid w:val="002C581B"/>
    <w:rsid w:val="002C6FE3"/>
    <w:rsid w:val="002C7336"/>
    <w:rsid w:val="002E1381"/>
    <w:rsid w:val="002E401F"/>
    <w:rsid w:val="002F1291"/>
    <w:rsid w:val="002F16DA"/>
    <w:rsid w:val="003061FD"/>
    <w:rsid w:val="00346055"/>
    <w:rsid w:val="003508E7"/>
    <w:rsid w:val="00357A9D"/>
    <w:rsid w:val="0038551E"/>
    <w:rsid w:val="003A0D45"/>
    <w:rsid w:val="003A531D"/>
    <w:rsid w:val="003A66A2"/>
    <w:rsid w:val="003C55AA"/>
    <w:rsid w:val="003E3833"/>
    <w:rsid w:val="003F6B12"/>
    <w:rsid w:val="00401EA2"/>
    <w:rsid w:val="004169F6"/>
    <w:rsid w:val="00422B03"/>
    <w:rsid w:val="004267FC"/>
    <w:rsid w:val="004421DD"/>
    <w:rsid w:val="004458D8"/>
    <w:rsid w:val="004567E3"/>
    <w:rsid w:val="0046234F"/>
    <w:rsid w:val="0046681D"/>
    <w:rsid w:val="00473FA0"/>
    <w:rsid w:val="00485093"/>
    <w:rsid w:val="00486B4C"/>
    <w:rsid w:val="004A2D9A"/>
    <w:rsid w:val="004B589A"/>
    <w:rsid w:val="004D4F00"/>
    <w:rsid w:val="004F68D0"/>
    <w:rsid w:val="004F7B34"/>
    <w:rsid w:val="00597236"/>
    <w:rsid w:val="005A07F2"/>
    <w:rsid w:val="005B3B7E"/>
    <w:rsid w:val="005C5A59"/>
    <w:rsid w:val="005E08D4"/>
    <w:rsid w:val="00612155"/>
    <w:rsid w:val="00625A62"/>
    <w:rsid w:val="006260EB"/>
    <w:rsid w:val="00626E0F"/>
    <w:rsid w:val="00672CA8"/>
    <w:rsid w:val="006800A4"/>
    <w:rsid w:val="00680131"/>
    <w:rsid w:val="006E6241"/>
    <w:rsid w:val="00700C4A"/>
    <w:rsid w:val="00705EC8"/>
    <w:rsid w:val="00715B63"/>
    <w:rsid w:val="00715E87"/>
    <w:rsid w:val="00743B24"/>
    <w:rsid w:val="00764EE1"/>
    <w:rsid w:val="00766ADC"/>
    <w:rsid w:val="00770FD1"/>
    <w:rsid w:val="00787A43"/>
    <w:rsid w:val="00790C91"/>
    <w:rsid w:val="007A2B89"/>
    <w:rsid w:val="007C409B"/>
    <w:rsid w:val="007C56A1"/>
    <w:rsid w:val="0083140B"/>
    <w:rsid w:val="008B72B0"/>
    <w:rsid w:val="00966B51"/>
    <w:rsid w:val="0097071A"/>
    <w:rsid w:val="00984D5D"/>
    <w:rsid w:val="009914DF"/>
    <w:rsid w:val="009A2673"/>
    <w:rsid w:val="009C2A9D"/>
    <w:rsid w:val="009D7FD7"/>
    <w:rsid w:val="009E0060"/>
    <w:rsid w:val="009F1F2D"/>
    <w:rsid w:val="009F4FEE"/>
    <w:rsid w:val="009F6D8E"/>
    <w:rsid w:val="00A007DB"/>
    <w:rsid w:val="00A06E3A"/>
    <w:rsid w:val="00A54FBA"/>
    <w:rsid w:val="00A927FB"/>
    <w:rsid w:val="00AB0D41"/>
    <w:rsid w:val="00AB296F"/>
    <w:rsid w:val="00AB3B8B"/>
    <w:rsid w:val="00AC0D79"/>
    <w:rsid w:val="00AD6D9B"/>
    <w:rsid w:val="00AE29C1"/>
    <w:rsid w:val="00AE6DCB"/>
    <w:rsid w:val="00B11D13"/>
    <w:rsid w:val="00B25059"/>
    <w:rsid w:val="00B45371"/>
    <w:rsid w:val="00B85ECA"/>
    <w:rsid w:val="00B956DE"/>
    <w:rsid w:val="00B95E34"/>
    <w:rsid w:val="00BB130B"/>
    <w:rsid w:val="00BB43C2"/>
    <w:rsid w:val="00BC152C"/>
    <w:rsid w:val="00BC43D1"/>
    <w:rsid w:val="00BE10C1"/>
    <w:rsid w:val="00BF5D31"/>
    <w:rsid w:val="00C54052"/>
    <w:rsid w:val="00C62889"/>
    <w:rsid w:val="00C72E10"/>
    <w:rsid w:val="00C72F78"/>
    <w:rsid w:val="00CA42AD"/>
    <w:rsid w:val="00CB2D71"/>
    <w:rsid w:val="00D01E20"/>
    <w:rsid w:val="00D8295E"/>
    <w:rsid w:val="00E26607"/>
    <w:rsid w:val="00E44F98"/>
    <w:rsid w:val="00E5305C"/>
    <w:rsid w:val="00E604E4"/>
    <w:rsid w:val="00E82423"/>
    <w:rsid w:val="00EC0844"/>
    <w:rsid w:val="00EC102D"/>
    <w:rsid w:val="00EC10A9"/>
    <w:rsid w:val="00ED0ABC"/>
    <w:rsid w:val="00ED0F0D"/>
    <w:rsid w:val="00EF6CA6"/>
    <w:rsid w:val="00F25936"/>
    <w:rsid w:val="00F30ED3"/>
    <w:rsid w:val="00F42452"/>
    <w:rsid w:val="00F632D4"/>
    <w:rsid w:val="00F972F1"/>
    <w:rsid w:val="00FB3A5A"/>
    <w:rsid w:val="00FF0A0D"/>
    <w:rsid w:val="00FF775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7DD33"/>
  <w15:docId w15:val="{D0C48157-443A-4557-BC15-2629FDBB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B8E"/>
    <w:rPr>
      <w:rFonts w:ascii="Times" w:hAnsi="Times"/>
    </w:rPr>
  </w:style>
  <w:style w:type="paragraph" w:styleId="Heading1">
    <w:name w:val="heading 1"/>
    <w:basedOn w:val="Normal"/>
    <w:next w:val="Normal"/>
    <w:link w:val="Heading1Char"/>
    <w:uiPriority w:val="9"/>
    <w:qFormat/>
    <w:rsid w:val="00672CA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72C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72CA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2CA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2CA8"/>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CA8"/>
    <w:pPr>
      <w:ind w:left="720"/>
      <w:contextualSpacing/>
    </w:pPr>
  </w:style>
  <w:style w:type="paragraph" w:styleId="List">
    <w:name w:val="List"/>
    <w:basedOn w:val="Normal"/>
    <w:uiPriority w:val="99"/>
    <w:unhideWhenUsed/>
    <w:rsid w:val="00672CA8"/>
    <w:pPr>
      <w:ind w:left="360" w:hanging="360"/>
      <w:contextualSpacing/>
    </w:pPr>
  </w:style>
  <w:style w:type="paragraph" w:styleId="List2">
    <w:name w:val="List 2"/>
    <w:basedOn w:val="Normal"/>
    <w:uiPriority w:val="99"/>
    <w:unhideWhenUsed/>
    <w:rsid w:val="00672CA8"/>
    <w:pPr>
      <w:ind w:left="720" w:hanging="360"/>
      <w:contextualSpacing/>
    </w:pPr>
  </w:style>
  <w:style w:type="character" w:customStyle="1" w:styleId="Heading1Char">
    <w:name w:val="Heading 1 Char"/>
    <w:basedOn w:val="DefaultParagraphFont"/>
    <w:link w:val="Heading1"/>
    <w:uiPriority w:val="9"/>
    <w:rsid w:val="00672CA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72CA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72CA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72CA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72CA8"/>
    <w:rPr>
      <w:rFonts w:asciiTheme="majorHAnsi" w:eastAsiaTheme="majorEastAsia" w:hAnsiTheme="majorHAnsi" w:cstheme="majorBidi"/>
      <w:color w:val="244061" w:themeColor="accent1" w:themeShade="80"/>
    </w:rPr>
  </w:style>
  <w:style w:type="paragraph" w:styleId="Title">
    <w:name w:val="Title"/>
    <w:basedOn w:val="Normal"/>
    <w:next w:val="Normal"/>
    <w:link w:val="TitleChar"/>
    <w:uiPriority w:val="10"/>
    <w:qFormat/>
    <w:rsid w:val="00672CA8"/>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672CA8"/>
    <w:rPr>
      <w:rFonts w:asciiTheme="majorHAnsi" w:eastAsiaTheme="majorEastAsia" w:hAnsiTheme="majorHAnsi" w:cstheme="majorBidi"/>
      <w:color w:val="183A63" w:themeColor="text2" w:themeShade="CC"/>
      <w:spacing w:val="5"/>
      <w:kern w:val="28"/>
      <w:sz w:val="52"/>
      <w:szCs w:val="52"/>
    </w:rPr>
  </w:style>
  <w:style w:type="paragraph" w:styleId="BodyText">
    <w:name w:val="Body Text"/>
    <w:basedOn w:val="Normal"/>
    <w:link w:val="BodyTextChar"/>
    <w:uiPriority w:val="99"/>
    <w:unhideWhenUsed/>
    <w:rsid w:val="00672CA8"/>
    <w:pPr>
      <w:spacing w:after="120"/>
    </w:pPr>
  </w:style>
  <w:style w:type="character" w:customStyle="1" w:styleId="BodyTextChar">
    <w:name w:val="Body Text Char"/>
    <w:basedOn w:val="DefaultParagraphFont"/>
    <w:link w:val="BodyText"/>
    <w:uiPriority w:val="99"/>
    <w:rsid w:val="00672CA8"/>
    <w:rPr>
      <w:rFonts w:ascii="Times" w:hAnsi="Times"/>
    </w:rPr>
  </w:style>
  <w:style w:type="paragraph" w:styleId="BodyTextIndent">
    <w:name w:val="Body Text Indent"/>
    <w:basedOn w:val="Normal"/>
    <w:link w:val="BodyTextIndentChar"/>
    <w:uiPriority w:val="99"/>
    <w:unhideWhenUsed/>
    <w:rsid w:val="00672CA8"/>
    <w:pPr>
      <w:spacing w:after="120"/>
      <w:ind w:left="360"/>
    </w:pPr>
  </w:style>
  <w:style w:type="character" w:customStyle="1" w:styleId="BodyTextIndentChar">
    <w:name w:val="Body Text Indent Char"/>
    <w:basedOn w:val="DefaultParagraphFont"/>
    <w:link w:val="BodyTextIndent"/>
    <w:uiPriority w:val="99"/>
    <w:rsid w:val="00672CA8"/>
    <w:rPr>
      <w:rFonts w:ascii="Times" w:hAnsi="Times"/>
    </w:rPr>
  </w:style>
  <w:style w:type="paragraph" w:styleId="Subtitle">
    <w:name w:val="Subtitle"/>
    <w:basedOn w:val="Normal"/>
    <w:next w:val="Normal"/>
    <w:link w:val="SubtitleChar"/>
    <w:uiPriority w:val="11"/>
    <w:qFormat/>
    <w:rsid w:val="00672CA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672CA8"/>
    <w:rPr>
      <w:rFonts w:asciiTheme="majorHAnsi" w:eastAsiaTheme="majorEastAsia" w:hAnsiTheme="majorHAnsi" w:cstheme="majorBidi"/>
      <w:i/>
      <w:iCs/>
      <w:color w:val="4F81BD" w:themeColor="accent1"/>
      <w:spacing w:val="15"/>
    </w:rPr>
  </w:style>
  <w:style w:type="character" w:styleId="CommentReference">
    <w:name w:val="annotation reference"/>
    <w:basedOn w:val="DefaultParagraphFont"/>
    <w:uiPriority w:val="99"/>
    <w:semiHidden/>
    <w:unhideWhenUsed/>
    <w:rsid w:val="0038551E"/>
    <w:rPr>
      <w:sz w:val="16"/>
      <w:szCs w:val="16"/>
    </w:rPr>
  </w:style>
  <w:style w:type="paragraph" w:styleId="CommentText">
    <w:name w:val="annotation text"/>
    <w:basedOn w:val="Normal"/>
    <w:link w:val="CommentTextChar"/>
    <w:uiPriority w:val="99"/>
    <w:semiHidden/>
    <w:unhideWhenUsed/>
    <w:rsid w:val="0038551E"/>
    <w:rPr>
      <w:sz w:val="20"/>
      <w:szCs w:val="20"/>
    </w:rPr>
  </w:style>
  <w:style w:type="character" w:customStyle="1" w:styleId="CommentTextChar">
    <w:name w:val="Comment Text Char"/>
    <w:basedOn w:val="DefaultParagraphFont"/>
    <w:link w:val="CommentText"/>
    <w:uiPriority w:val="99"/>
    <w:semiHidden/>
    <w:rsid w:val="0038551E"/>
    <w:rPr>
      <w:rFonts w:ascii="Times" w:hAnsi="Times"/>
      <w:sz w:val="20"/>
      <w:szCs w:val="20"/>
    </w:rPr>
  </w:style>
  <w:style w:type="paragraph" w:styleId="CommentSubject">
    <w:name w:val="annotation subject"/>
    <w:basedOn w:val="CommentText"/>
    <w:next w:val="CommentText"/>
    <w:link w:val="CommentSubjectChar"/>
    <w:uiPriority w:val="99"/>
    <w:semiHidden/>
    <w:unhideWhenUsed/>
    <w:rsid w:val="0038551E"/>
    <w:rPr>
      <w:b/>
      <w:bCs/>
    </w:rPr>
  </w:style>
  <w:style w:type="character" w:customStyle="1" w:styleId="CommentSubjectChar">
    <w:name w:val="Comment Subject Char"/>
    <w:basedOn w:val="CommentTextChar"/>
    <w:link w:val="CommentSubject"/>
    <w:uiPriority w:val="99"/>
    <w:semiHidden/>
    <w:rsid w:val="0038551E"/>
    <w:rPr>
      <w:rFonts w:ascii="Times" w:hAnsi="Times"/>
      <w:b/>
      <w:bCs/>
      <w:sz w:val="20"/>
      <w:szCs w:val="20"/>
    </w:rPr>
  </w:style>
  <w:style w:type="paragraph" w:styleId="BalloonText">
    <w:name w:val="Balloon Text"/>
    <w:basedOn w:val="Normal"/>
    <w:link w:val="BalloonTextChar"/>
    <w:uiPriority w:val="99"/>
    <w:semiHidden/>
    <w:unhideWhenUsed/>
    <w:rsid w:val="003855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51E"/>
    <w:rPr>
      <w:rFonts w:ascii="Segoe UI" w:hAnsi="Segoe UI" w:cs="Segoe UI"/>
      <w:sz w:val="18"/>
      <w:szCs w:val="18"/>
    </w:rPr>
  </w:style>
  <w:style w:type="character" w:styleId="Hyperlink">
    <w:name w:val="Hyperlink"/>
    <w:basedOn w:val="DefaultParagraphFont"/>
    <w:uiPriority w:val="99"/>
    <w:unhideWhenUsed/>
    <w:rsid w:val="00E26607"/>
    <w:rPr>
      <w:color w:val="0000FF" w:themeColor="hyperlink"/>
      <w:u w:val="single"/>
    </w:rPr>
  </w:style>
  <w:style w:type="character" w:styleId="FollowedHyperlink">
    <w:name w:val="FollowedHyperlink"/>
    <w:basedOn w:val="DefaultParagraphFont"/>
    <w:uiPriority w:val="99"/>
    <w:semiHidden/>
    <w:unhideWhenUsed/>
    <w:rsid w:val="003A53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7A386-D663-4834-A0CA-117C9252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2437</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16296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Bower</dc:creator>
  <cp:keywords/>
  <cp:lastModifiedBy>Dennis McGonagle</cp:lastModifiedBy>
  <cp:revision>2</cp:revision>
  <dcterms:created xsi:type="dcterms:W3CDTF">2015-06-01T20:08:00Z</dcterms:created>
  <dcterms:modified xsi:type="dcterms:W3CDTF">2015-06-01T20:08:00Z</dcterms:modified>
</cp:coreProperties>
</file>