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3B984" w14:textId="77777777" w:rsidR="003B51B1" w:rsidRPr="00701BC3" w:rsidRDefault="003B51B1" w:rsidP="00BC5B19">
      <w:pPr>
        <w:spacing w:after="0" w:line="240" w:lineRule="auto"/>
        <w:rPr>
          <w:rFonts w:ascii="Times New Roman" w:hAnsi="Times New Roman"/>
          <w:b/>
          <w:sz w:val="24"/>
          <w:szCs w:val="24"/>
        </w:rPr>
      </w:pPr>
      <w:r w:rsidRPr="0079563E">
        <w:rPr>
          <w:rFonts w:ascii="Times New Roman" w:hAnsi="Times New Roman"/>
          <w:b/>
          <w:sz w:val="28"/>
          <w:szCs w:val="24"/>
        </w:rPr>
        <w:t>PI:</w:t>
      </w:r>
      <w:r w:rsidRPr="00701BC3">
        <w:rPr>
          <w:rFonts w:ascii="Times New Roman" w:hAnsi="Times New Roman"/>
          <w:b/>
          <w:sz w:val="24"/>
          <w:szCs w:val="24"/>
        </w:rPr>
        <w:t xml:space="preserve"> </w:t>
      </w:r>
      <w:r w:rsidRPr="0079563E">
        <w:rPr>
          <w:rFonts w:ascii="Times New Roman" w:hAnsi="Times New Roman"/>
          <w:sz w:val="24"/>
          <w:szCs w:val="24"/>
        </w:rPr>
        <w:t>Ali Bazzi – University of Connecticut</w:t>
      </w:r>
    </w:p>
    <w:p w14:paraId="44C0E195" w14:textId="77777777" w:rsidR="003B51B1" w:rsidRPr="0079563E" w:rsidRDefault="003B51B1" w:rsidP="00BC5B19">
      <w:pPr>
        <w:spacing w:after="0" w:line="240" w:lineRule="auto"/>
        <w:rPr>
          <w:rFonts w:ascii="Times New Roman" w:hAnsi="Times New Roman"/>
          <w:sz w:val="24"/>
          <w:szCs w:val="24"/>
        </w:rPr>
      </w:pPr>
      <w:r w:rsidRPr="00701BC3">
        <w:rPr>
          <w:rFonts w:ascii="Times New Roman" w:hAnsi="Times New Roman"/>
          <w:b/>
          <w:sz w:val="28"/>
          <w:szCs w:val="28"/>
        </w:rPr>
        <w:t>Electrical Engineering</w:t>
      </w:r>
      <w:r>
        <w:rPr>
          <w:rFonts w:ascii="Times New Roman" w:hAnsi="Times New Roman"/>
          <w:b/>
          <w:sz w:val="28"/>
          <w:szCs w:val="28"/>
        </w:rPr>
        <w:t xml:space="preserve"> Science</w:t>
      </w:r>
      <w:r w:rsidRPr="00701BC3">
        <w:rPr>
          <w:rFonts w:ascii="Times New Roman" w:hAnsi="Times New Roman"/>
          <w:b/>
          <w:sz w:val="28"/>
          <w:szCs w:val="28"/>
        </w:rPr>
        <w:t xml:space="preserve"> Education</w:t>
      </w:r>
      <w:r>
        <w:rPr>
          <w:rFonts w:ascii="Times New Roman" w:hAnsi="Times New Roman"/>
          <w:b/>
          <w:sz w:val="28"/>
          <w:szCs w:val="28"/>
        </w:rPr>
        <w:t xml:space="preserve"> Title: </w:t>
      </w:r>
      <w:r>
        <w:rPr>
          <w:rFonts w:ascii="Times New Roman" w:hAnsi="Times New Roman"/>
          <w:sz w:val="24"/>
          <w:szCs w:val="28"/>
        </w:rPr>
        <w:t xml:space="preserve">Single-phase Transformers </w:t>
      </w:r>
    </w:p>
    <w:p w14:paraId="369AE8CC" w14:textId="77777777" w:rsidR="003B51B1" w:rsidRDefault="009E42CF" w:rsidP="00F95568">
      <w:pPr>
        <w:autoSpaceDE w:val="0"/>
        <w:autoSpaceDN w:val="0"/>
        <w:adjustRightInd w:val="0"/>
        <w:spacing w:after="0" w:line="240" w:lineRule="auto"/>
        <w:rPr>
          <w:rFonts w:ascii="Times New Roman" w:hAnsi="Times New Roman"/>
          <w:b/>
          <w:bCs/>
          <w:sz w:val="24"/>
          <w:szCs w:val="24"/>
        </w:rPr>
      </w:pPr>
      <w:r w:rsidRPr="009E42CF">
        <w:rPr>
          <w:rFonts w:ascii="Times New Roman" w:hAnsi="Times New Roman"/>
          <w:b/>
          <w:bCs/>
          <w:sz w:val="24"/>
          <w:szCs w:val="24"/>
        </w:rPr>
        <w:t xml:space="preserve"> </w:t>
      </w:r>
    </w:p>
    <w:p w14:paraId="6FE1A183" w14:textId="77777777" w:rsidR="00444551" w:rsidRDefault="00444551" w:rsidP="00F95568">
      <w:pPr>
        <w:autoSpaceDE w:val="0"/>
        <w:autoSpaceDN w:val="0"/>
        <w:adjustRightInd w:val="0"/>
        <w:spacing w:after="0" w:line="240" w:lineRule="auto"/>
        <w:rPr>
          <w:rFonts w:ascii="Times New Roman" w:hAnsi="Times New Roman"/>
          <w:bCs/>
          <w:sz w:val="24"/>
          <w:szCs w:val="24"/>
        </w:rPr>
      </w:pPr>
      <w:r>
        <w:rPr>
          <w:rFonts w:ascii="Times New Roman" w:hAnsi="Times New Roman"/>
          <w:b/>
          <w:bCs/>
          <w:sz w:val="28"/>
          <w:szCs w:val="24"/>
        </w:rPr>
        <w:t>Overview:</w:t>
      </w:r>
    </w:p>
    <w:p w14:paraId="3DFE22C4" w14:textId="77777777" w:rsidR="003F0BB7" w:rsidRDefault="00995F44" w:rsidP="00F95568">
      <w:pPr>
        <w:autoSpaceDE w:val="0"/>
        <w:autoSpaceDN w:val="0"/>
        <w:adjustRightInd w:val="0"/>
        <w:spacing w:after="0" w:line="240" w:lineRule="auto"/>
        <w:rPr>
          <w:rFonts w:ascii="Times New Roman" w:hAnsi="Times New Roman"/>
          <w:bCs/>
          <w:sz w:val="24"/>
          <w:szCs w:val="24"/>
        </w:rPr>
      </w:pPr>
      <w:r w:rsidRPr="003B51B1">
        <w:rPr>
          <w:rFonts w:ascii="Times New Roman" w:hAnsi="Times New Roman"/>
          <w:bCs/>
          <w:sz w:val="24"/>
          <w:szCs w:val="24"/>
        </w:rPr>
        <w:t xml:space="preserve">This experiment </w:t>
      </w:r>
      <w:r w:rsidR="003B51B1">
        <w:rPr>
          <w:rFonts w:ascii="Times New Roman" w:hAnsi="Times New Roman"/>
          <w:bCs/>
          <w:sz w:val="24"/>
          <w:szCs w:val="24"/>
        </w:rPr>
        <w:t>characterize</w:t>
      </w:r>
      <w:r w:rsidR="00AA13FF">
        <w:rPr>
          <w:rFonts w:ascii="Times New Roman" w:hAnsi="Times New Roman"/>
          <w:bCs/>
          <w:sz w:val="24"/>
          <w:szCs w:val="24"/>
        </w:rPr>
        <w:t>s</w:t>
      </w:r>
      <w:r w:rsidR="003B51B1">
        <w:rPr>
          <w:rFonts w:ascii="Times New Roman" w:hAnsi="Times New Roman"/>
          <w:bCs/>
          <w:sz w:val="24"/>
          <w:szCs w:val="24"/>
        </w:rPr>
        <w:t xml:space="preserve"> a single-phase transformer by finding its equivalent circuit parameters</w:t>
      </w:r>
      <w:r w:rsidRPr="003B51B1">
        <w:rPr>
          <w:rFonts w:ascii="Times New Roman" w:hAnsi="Times New Roman"/>
          <w:bCs/>
          <w:sz w:val="24"/>
          <w:szCs w:val="24"/>
        </w:rPr>
        <w:t xml:space="preserve">. </w:t>
      </w:r>
      <w:r w:rsidR="007F206D" w:rsidRPr="003B51B1">
        <w:rPr>
          <w:rFonts w:ascii="Times New Roman" w:hAnsi="Times New Roman"/>
          <w:bCs/>
          <w:sz w:val="24"/>
          <w:szCs w:val="24"/>
        </w:rPr>
        <w:t xml:space="preserve">Three tests are performed: open-circuit test, short-circuit test, and DC test. </w:t>
      </w:r>
    </w:p>
    <w:p w14:paraId="59887C90" w14:textId="77777777" w:rsidR="003B51B1" w:rsidRPr="003B51B1" w:rsidRDefault="003B51B1" w:rsidP="00F95568">
      <w:pPr>
        <w:autoSpaceDE w:val="0"/>
        <w:autoSpaceDN w:val="0"/>
        <w:adjustRightInd w:val="0"/>
        <w:spacing w:after="0" w:line="240" w:lineRule="auto"/>
        <w:ind w:left="720"/>
        <w:rPr>
          <w:rFonts w:ascii="Times New Roman" w:hAnsi="Times New Roman"/>
          <w:b/>
          <w:bCs/>
          <w:sz w:val="24"/>
          <w:szCs w:val="24"/>
        </w:rPr>
      </w:pPr>
    </w:p>
    <w:p w14:paraId="641F8577" w14:textId="101C4EFF" w:rsidR="004534C2" w:rsidRDefault="004534C2" w:rsidP="00F9556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Transformers are stationary electric machines that step up or down AC voltage. </w:t>
      </w:r>
      <w:commentRangeStart w:id="0"/>
      <w:r>
        <w:rPr>
          <w:rFonts w:ascii="Times New Roman" w:hAnsi="Times New Roman"/>
          <w:bCs/>
          <w:sz w:val="24"/>
          <w:szCs w:val="24"/>
        </w:rPr>
        <w:t>They are typically formed of primary and secondary coils or windings</w:t>
      </w:r>
      <w:r w:rsidR="00AA13FF">
        <w:rPr>
          <w:rFonts w:ascii="Times New Roman" w:hAnsi="Times New Roman"/>
          <w:bCs/>
          <w:sz w:val="24"/>
          <w:szCs w:val="24"/>
        </w:rPr>
        <w:t>,</w:t>
      </w:r>
      <w:commentRangeEnd w:id="0"/>
      <w:r w:rsidR="00981324">
        <w:rPr>
          <w:rStyle w:val="CommentReference"/>
        </w:rPr>
        <w:commentReference w:id="0"/>
      </w:r>
      <w:r>
        <w:rPr>
          <w:rFonts w:ascii="Times New Roman" w:hAnsi="Times New Roman"/>
          <w:bCs/>
          <w:sz w:val="24"/>
          <w:szCs w:val="24"/>
        </w:rPr>
        <w:t xml:space="preserve"> where the voltage on the primary is stepped up or down at the secondary, or the other way around. </w:t>
      </w:r>
      <w:ins w:id="1" w:author="HuskyPC" w:date="2015-05-10T11:10:00Z">
        <w:r w:rsidR="00175FEB">
          <w:rPr>
            <w:rFonts w:ascii="Times New Roman" w:hAnsi="Times New Roman"/>
            <w:bCs/>
            <w:sz w:val="24"/>
            <w:szCs w:val="24"/>
          </w:rPr>
          <w:t>When a voltage is applied to one of the windings and current flows in that winding, flux is induced in the magnetic core</w:t>
        </w:r>
      </w:ins>
      <w:ins w:id="2" w:author="Jacob Roundy" w:date="2015-05-11T10:49:00Z">
        <w:r w:rsidR="008A228C">
          <w:rPr>
            <w:rFonts w:ascii="Times New Roman" w:hAnsi="Times New Roman"/>
            <w:bCs/>
            <w:sz w:val="24"/>
            <w:szCs w:val="24"/>
          </w:rPr>
          <w:t>,</w:t>
        </w:r>
      </w:ins>
      <w:ins w:id="3" w:author="HuskyPC" w:date="2015-05-10T11:10:00Z">
        <w:r w:rsidR="00175FEB">
          <w:rPr>
            <w:rFonts w:ascii="Times New Roman" w:hAnsi="Times New Roman"/>
            <w:bCs/>
            <w:sz w:val="24"/>
            <w:szCs w:val="24"/>
          </w:rPr>
          <w:t xml:space="preserve"> coupling both windings. With an AC current, AC flux is induced</w:t>
        </w:r>
      </w:ins>
      <w:ins w:id="4" w:author="Jacob Roundy" w:date="2015-05-11T10:50:00Z">
        <w:r w:rsidR="008A228C">
          <w:rPr>
            <w:rFonts w:ascii="Times New Roman" w:hAnsi="Times New Roman"/>
            <w:bCs/>
            <w:sz w:val="24"/>
            <w:szCs w:val="24"/>
          </w:rPr>
          <w:t>,</w:t>
        </w:r>
      </w:ins>
      <w:ins w:id="5" w:author="HuskyPC" w:date="2015-05-10T11:10:00Z">
        <w:r w:rsidR="00175FEB">
          <w:rPr>
            <w:rFonts w:ascii="Times New Roman" w:hAnsi="Times New Roman"/>
            <w:bCs/>
            <w:sz w:val="24"/>
            <w:szCs w:val="24"/>
          </w:rPr>
          <w:t xml:space="preserve"> and </w:t>
        </w:r>
      </w:ins>
      <w:ins w:id="6" w:author="HuskyPC" w:date="2015-05-10T11:11:00Z">
        <w:r w:rsidR="00175FEB">
          <w:rPr>
            <w:rFonts w:ascii="Times New Roman" w:hAnsi="Times New Roman"/>
            <w:bCs/>
            <w:sz w:val="24"/>
            <w:szCs w:val="24"/>
          </w:rPr>
          <w:t>its rate of change induces voltage on the secondary winding (</w:t>
        </w:r>
      </w:ins>
      <w:ins w:id="7" w:author="HuskyPC" w:date="2015-05-10T11:10:00Z">
        <w:r w:rsidR="00175FEB">
          <w:rPr>
            <w:rFonts w:ascii="Times New Roman" w:hAnsi="Times New Roman"/>
            <w:bCs/>
            <w:sz w:val="24"/>
            <w:szCs w:val="24"/>
          </w:rPr>
          <w:t>Faraday</w:t>
        </w:r>
      </w:ins>
      <w:ins w:id="8" w:author="HuskyPC" w:date="2015-05-10T11:11:00Z">
        <w:r w:rsidR="00175FEB">
          <w:rPr>
            <w:rFonts w:ascii="Times New Roman" w:hAnsi="Times New Roman"/>
            <w:bCs/>
            <w:sz w:val="24"/>
            <w:szCs w:val="24"/>
          </w:rPr>
          <w:t>’s law). Flux linkage between both windings depends on the number of turns of each winding</w:t>
        </w:r>
      </w:ins>
      <w:ins w:id="9" w:author="Jacob Roundy" w:date="2015-05-11T10:50:00Z">
        <w:r w:rsidR="008A228C">
          <w:rPr>
            <w:rFonts w:ascii="Times New Roman" w:hAnsi="Times New Roman"/>
            <w:bCs/>
            <w:sz w:val="24"/>
            <w:szCs w:val="24"/>
          </w:rPr>
          <w:t>;</w:t>
        </w:r>
      </w:ins>
      <w:ins w:id="10" w:author="HuskyPC" w:date="2015-05-10T11:11:00Z">
        <w:del w:id="11" w:author="Jacob Roundy" w:date="2015-05-11T10:50:00Z">
          <w:r w:rsidR="00175FEB" w:rsidDel="008A228C">
            <w:rPr>
              <w:rFonts w:ascii="Times New Roman" w:hAnsi="Times New Roman"/>
              <w:bCs/>
              <w:sz w:val="24"/>
              <w:szCs w:val="24"/>
            </w:rPr>
            <w:delText>,</w:delText>
          </w:r>
        </w:del>
        <w:r w:rsidR="00175FEB">
          <w:rPr>
            <w:rFonts w:ascii="Times New Roman" w:hAnsi="Times New Roman"/>
            <w:bCs/>
            <w:sz w:val="24"/>
            <w:szCs w:val="24"/>
          </w:rPr>
          <w:t xml:space="preserve"> therefore</w:t>
        </w:r>
      </w:ins>
      <w:ins w:id="12" w:author="Jacob Roundy" w:date="2015-05-11T10:50:00Z">
        <w:r w:rsidR="008A228C">
          <w:rPr>
            <w:rFonts w:ascii="Times New Roman" w:hAnsi="Times New Roman"/>
            <w:bCs/>
            <w:sz w:val="24"/>
            <w:szCs w:val="24"/>
          </w:rPr>
          <w:t>,</w:t>
        </w:r>
      </w:ins>
      <w:ins w:id="13" w:author="HuskyPC" w:date="2015-05-10T11:11:00Z">
        <w:r w:rsidR="00175FEB">
          <w:rPr>
            <w:rFonts w:ascii="Times New Roman" w:hAnsi="Times New Roman"/>
            <w:bCs/>
            <w:sz w:val="24"/>
            <w:szCs w:val="24"/>
          </w:rPr>
          <w:t xml:space="preserve"> if the primary windings have more turns than the secondary winding, voltage will be </w:t>
        </w:r>
      </w:ins>
      <w:ins w:id="14" w:author="HuskyPC" w:date="2015-05-10T11:13:00Z">
        <w:r w:rsidR="00175FEB">
          <w:rPr>
            <w:rFonts w:ascii="Times New Roman" w:hAnsi="Times New Roman"/>
            <w:bCs/>
            <w:sz w:val="24"/>
            <w:szCs w:val="24"/>
          </w:rPr>
          <w:t xml:space="preserve">higher on the primary than </w:t>
        </w:r>
      </w:ins>
      <w:ins w:id="15" w:author="Jacob Roundy" w:date="2015-05-11T10:50:00Z">
        <w:r w:rsidR="008A228C">
          <w:rPr>
            <w:rFonts w:ascii="Times New Roman" w:hAnsi="Times New Roman"/>
            <w:bCs/>
            <w:sz w:val="24"/>
            <w:szCs w:val="24"/>
          </w:rPr>
          <w:t xml:space="preserve">on </w:t>
        </w:r>
      </w:ins>
      <w:ins w:id="16" w:author="HuskyPC" w:date="2015-05-10T11:13:00Z">
        <w:r w:rsidR="00175FEB">
          <w:rPr>
            <w:rFonts w:ascii="Times New Roman" w:hAnsi="Times New Roman"/>
            <w:bCs/>
            <w:sz w:val="24"/>
            <w:szCs w:val="24"/>
          </w:rPr>
          <w:t>the secondary, and vice versa.</w:t>
        </w:r>
        <w:del w:id="17" w:author="Jacob Roundy" w:date="2015-05-11T10:50:00Z">
          <w:r w:rsidR="00175FEB" w:rsidDel="008A228C">
            <w:rPr>
              <w:rFonts w:ascii="Times New Roman" w:hAnsi="Times New Roman"/>
              <w:bCs/>
              <w:sz w:val="24"/>
              <w:szCs w:val="24"/>
            </w:rPr>
            <w:delText xml:space="preserve"> </w:delText>
          </w:r>
        </w:del>
      </w:ins>
      <w:ins w:id="18" w:author="HuskyPC" w:date="2015-05-10T11:11:00Z">
        <w:del w:id="19" w:author="Jacob Roundy" w:date="2015-05-11T10:50:00Z">
          <w:r w:rsidR="00175FEB" w:rsidDel="008A228C">
            <w:rPr>
              <w:rFonts w:ascii="Times New Roman" w:hAnsi="Times New Roman"/>
              <w:bCs/>
              <w:sz w:val="24"/>
              <w:szCs w:val="24"/>
            </w:rPr>
            <w:delText xml:space="preserve"> </w:delText>
          </w:r>
        </w:del>
      </w:ins>
    </w:p>
    <w:p w14:paraId="28500850" w14:textId="77777777" w:rsidR="00444551" w:rsidRDefault="00444551" w:rsidP="00F95568">
      <w:pPr>
        <w:autoSpaceDE w:val="0"/>
        <w:autoSpaceDN w:val="0"/>
        <w:adjustRightInd w:val="0"/>
        <w:spacing w:after="0" w:line="240" w:lineRule="auto"/>
        <w:rPr>
          <w:rFonts w:ascii="Times New Roman" w:hAnsi="Times New Roman"/>
          <w:bCs/>
          <w:sz w:val="24"/>
          <w:szCs w:val="24"/>
        </w:rPr>
      </w:pPr>
    </w:p>
    <w:p w14:paraId="215BB5FD" w14:textId="77777777" w:rsidR="00C375F8" w:rsidRDefault="001B74C1" w:rsidP="00F9556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The transformer </w:t>
      </w:r>
      <w:r w:rsidR="003B51B1">
        <w:rPr>
          <w:rFonts w:ascii="Times New Roman" w:hAnsi="Times New Roman"/>
          <w:bCs/>
          <w:sz w:val="24"/>
          <w:szCs w:val="24"/>
        </w:rPr>
        <w:t xml:space="preserve">used in </w:t>
      </w:r>
      <w:r>
        <w:rPr>
          <w:rFonts w:ascii="Times New Roman" w:hAnsi="Times New Roman"/>
          <w:bCs/>
          <w:sz w:val="24"/>
          <w:szCs w:val="24"/>
        </w:rPr>
        <w:t xml:space="preserve">this </w:t>
      </w:r>
      <w:r w:rsidR="003B51B1">
        <w:rPr>
          <w:rFonts w:ascii="Times New Roman" w:hAnsi="Times New Roman"/>
          <w:bCs/>
          <w:sz w:val="24"/>
          <w:szCs w:val="24"/>
        </w:rPr>
        <w:t xml:space="preserve">experiment </w:t>
      </w:r>
      <w:r>
        <w:rPr>
          <w:rFonts w:ascii="Times New Roman" w:hAnsi="Times New Roman"/>
          <w:bCs/>
          <w:sz w:val="24"/>
          <w:szCs w:val="24"/>
        </w:rPr>
        <w:t xml:space="preserve">is rated at </w:t>
      </w:r>
      <w:r w:rsidRPr="00C85F6E">
        <w:rPr>
          <w:rFonts w:ascii="Times New Roman" w:hAnsi="Times New Roman"/>
          <w:bCs/>
          <w:sz w:val="24"/>
          <w:szCs w:val="24"/>
        </w:rPr>
        <w:t>1</w:t>
      </w:r>
      <w:r w:rsidR="00C85F6E" w:rsidRPr="00C85F6E">
        <w:rPr>
          <w:rFonts w:ascii="Times New Roman" w:hAnsi="Times New Roman"/>
          <w:bCs/>
          <w:sz w:val="24"/>
          <w:szCs w:val="24"/>
        </w:rPr>
        <w:t>15</w:t>
      </w:r>
      <w:r w:rsidR="00AA13FF">
        <w:rPr>
          <w:rFonts w:ascii="Times New Roman" w:hAnsi="Times New Roman"/>
          <w:bCs/>
          <w:sz w:val="24"/>
          <w:szCs w:val="24"/>
        </w:rPr>
        <w:t xml:space="preserve"> </w:t>
      </w:r>
      <w:r w:rsidRPr="00C85F6E">
        <w:rPr>
          <w:rFonts w:ascii="Times New Roman" w:hAnsi="Times New Roman"/>
          <w:bCs/>
          <w:sz w:val="24"/>
          <w:szCs w:val="24"/>
        </w:rPr>
        <w:t>V/24</w:t>
      </w:r>
      <w:r w:rsidR="00AA13FF">
        <w:rPr>
          <w:rFonts w:ascii="Times New Roman" w:hAnsi="Times New Roman"/>
          <w:bCs/>
          <w:sz w:val="24"/>
          <w:szCs w:val="24"/>
        </w:rPr>
        <w:t xml:space="preserve"> </w:t>
      </w:r>
      <w:r w:rsidRPr="00C85F6E">
        <w:rPr>
          <w:rFonts w:ascii="Times New Roman" w:hAnsi="Times New Roman"/>
          <w:bCs/>
          <w:sz w:val="24"/>
          <w:szCs w:val="24"/>
        </w:rPr>
        <w:t xml:space="preserve">V, </w:t>
      </w:r>
      <w:commentRangeStart w:id="20"/>
      <w:r w:rsidRPr="00C85F6E">
        <w:rPr>
          <w:rFonts w:ascii="Times New Roman" w:hAnsi="Times New Roman"/>
          <w:bCs/>
          <w:sz w:val="24"/>
          <w:szCs w:val="24"/>
        </w:rPr>
        <w:t>100</w:t>
      </w:r>
      <w:r w:rsidR="00AA13FF">
        <w:rPr>
          <w:rFonts w:ascii="Times New Roman" w:hAnsi="Times New Roman"/>
          <w:bCs/>
          <w:sz w:val="24"/>
          <w:szCs w:val="24"/>
        </w:rPr>
        <w:t xml:space="preserve"> </w:t>
      </w:r>
      <w:r w:rsidRPr="00C85F6E">
        <w:rPr>
          <w:rFonts w:ascii="Times New Roman" w:hAnsi="Times New Roman"/>
          <w:bCs/>
          <w:sz w:val="24"/>
          <w:szCs w:val="24"/>
        </w:rPr>
        <w:t>VA</w:t>
      </w:r>
      <w:commentRangeEnd w:id="20"/>
      <w:r w:rsidR="00452E1B">
        <w:rPr>
          <w:rStyle w:val="CommentReference"/>
        </w:rPr>
        <w:commentReference w:id="20"/>
      </w:r>
      <w:r w:rsidRPr="00C85F6E">
        <w:rPr>
          <w:rFonts w:ascii="Times New Roman" w:hAnsi="Times New Roman"/>
          <w:bCs/>
          <w:sz w:val="24"/>
          <w:szCs w:val="24"/>
        </w:rPr>
        <w:t>.</w:t>
      </w:r>
      <w:ins w:id="21" w:author="HuskyPC" w:date="2015-05-10T11:13:00Z">
        <w:r w:rsidR="00175FEB">
          <w:rPr>
            <w:rFonts w:ascii="Times New Roman" w:hAnsi="Times New Roman"/>
            <w:bCs/>
            <w:sz w:val="24"/>
            <w:szCs w:val="24"/>
          </w:rPr>
          <w:t xml:space="preserve"> The voltage rating comes from the ability of the insulation of each winding to safely handle specific voltages</w:t>
        </w:r>
      </w:ins>
      <w:ins w:id="22" w:author="HuskyPC" w:date="2015-05-10T11:14:00Z">
        <w:r w:rsidR="00175FEB">
          <w:rPr>
            <w:rFonts w:ascii="Times New Roman" w:hAnsi="Times New Roman"/>
            <w:bCs/>
            <w:sz w:val="24"/>
            <w:szCs w:val="24"/>
          </w:rPr>
          <w:t>, while the VA rating or power (Watt) rating come from current handling capability of these windings, specifically wire thickness.</w:t>
        </w:r>
      </w:ins>
      <w:r w:rsidRPr="00C85F6E">
        <w:rPr>
          <w:rFonts w:ascii="Times New Roman" w:hAnsi="Times New Roman"/>
          <w:bCs/>
          <w:sz w:val="24"/>
          <w:szCs w:val="24"/>
        </w:rPr>
        <w:t xml:space="preserve"> It i</w:t>
      </w:r>
      <w:r>
        <w:rPr>
          <w:rFonts w:ascii="Times New Roman" w:hAnsi="Times New Roman"/>
          <w:bCs/>
          <w:sz w:val="24"/>
          <w:szCs w:val="24"/>
        </w:rPr>
        <w:t>s important not to mix primary and secondary with high- and low-voltage nomenclature. For this experiment, the primary side is assumed to have the 1</w:t>
      </w:r>
      <w:r w:rsidR="00C85F6E">
        <w:rPr>
          <w:rFonts w:ascii="Times New Roman" w:hAnsi="Times New Roman"/>
          <w:bCs/>
          <w:sz w:val="24"/>
          <w:szCs w:val="24"/>
        </w:rPr>
        <w:t>15</w:t>
      </w:r>
      <w:r w:rsidR="00AA13FF">
        <w:rPr>
          <w:rFonts w:ascii="Times New Roman" w:hAnsi="Times New Roman"/>
          <w:bCs/>
          <w:sz w:val="24"/>
          <w:szCs w:val="24"/>
        </w:rPr>
        <w:t xml:space="preserve"> </w:t>
      </w:r>
      <w:r>
        <w:rPr>
          <w:rFonts w:ascii="Times New Roman" w:hAnsi="Times New Roman"/>
          <w:bCs/>
          <w:sz w:val="24"/>
          <w:szCs w:val="24"/>
        </w:rPr>
        <w:t>V rating, while the secondary side is rated at 24</w:t>
      </w:r>
      <w:r w:rsidR="00AA13FF">
        <w:rPr>
          <w:rFonts w:ascii="Times New Roman" w:hAnsi="Times New Roman"/>
          <w:bCs/>
          <w:sz w:val="24"/>
          <w:szCs w:val="24"/>
        </w:rPr>
        <w:t xml:space="preserve"> </w:t>
      </w:r>
      <w:r>
        <w:rPr>
          <w:rFonts w:ascii="Times New Roman" w:hAnsi="Times New Roman"/>
          <w:bCs/>
          <w:sz w:val="24"/>
          <w:szCs w:val="24"/>
        </w:rPr>
        <w:t>V. The 1</w:t>
      </w:r>
      <w:r w:rsidR="00C85F6E">
        <w:rPr>
          <w:rFonts w:ascii="Times New Roman" w:hAnsi="Times New Roman"/>
          <w:bCs/>
          <w:sz w:val="24"/>
          <w:szCs w:val="24"/>
        </w:rPr>
        <w:t>15</w:t>
      </w:r>
      <w:r w:rsidR="00AA13FF">
        <w:rPr>
          <w:rFonts w:ascii="Times New Roman" w:hAnsi="Times New Roman"/>
          <w:bCs/>
          <w:sz w:val="24"/>
          <w:szCs w:val="24"/>
        </w:rPr>
        <w:t xml:space="preserve"> </w:t>
      </w:r>
      <w:r>
        <w:rPr>
          <w:rFonts w:ascii="Times New Roman" w:hAnsi="Times New Roman"/>
          <w:bCs/>
          <w:sz w:val="24"/>
          <w:szCs w:val="24"/>
        </w:rPr>
        <w:t xml:space="preserve">V side has two terminals labeled </w:t>
      </w:r>
      <w:r w:rsidR="005734C5">
        <w:rPr>
          <w:rFonts w:ascii="Times New Roman" w:hAnsi="Times New Roman"/>
          <w:bCs/>
          <w:sz w:val="24"/>
          <w:szCs w:val="24"/>
        </w:rPr>
        <w:t>IN1</w:t>
      </w:r>
      <w:r>
        <w:rPr>
          <w:rFonts w:ascii="Times New Roman" w:hAnsi="Times New Roman"/>
          <w:bCs/>
          <w:sz w:val="24"/>
          <w:szCs w:val="24"/>
        </w:rPr>
        <w:t xml:space="preserve"> and </w:t>
      </w:r>
      <w:r w:rsidR="005734C5">
        <w:rPr>
          <w:rFonts w:ascii="Times New Roman" w:hAnsi="Times New Roman"/>
          <w:bCs/>
          <w:sz w:val="24"/>
          <w:szCs w:val="24"/>
        </w:rPr>
        <w:t>I</w:t>
      </w:r>
      <w:r>
        <w:rPr>
          <w:rFonts w:ascii="Times New Roman" w:hAnsi="Times New Roman"/>
          <w:bCs/>
          <w:sz w:val="24"/>
          <w:szCs w:val="24"/>
        </w:rPr>
        <w:t>N</w:t>
      </w:r>
      <w:r w:rsidR="005734C5">
        <w:rPr>
          <w:rFonts w:ascii="Times New Roman" w:hAnsi="Times New Roman"/>
          <w:bCs/>
          <w:sz w:val="24"/>
          <w:szCs w:val="24"/>
        </w:rPr>
        <w:t>2</w:t>
      </w:r>
      <w:r>
        <w:rPr>
          <w:rFonts w:ascii="Times New Roman" w:hAnsi="Times New Roman"/>
          <w:bCs/>
          <w:sz w:val="24"/>
          <w:szCs w:val="24"/>
        </w:rPr>
        <w:t>, while the secondary side has two terminals labeled OUT1 and OUT2.</w:t>
      </w:r>
    </w:p>
    <w:p w14:paraId="566164FB" w14:textId="77777777" w:rsidR="00444551" w:rsidRDefault="00444551" w:rsidP="00F95568">
      <w:pPr>
        <w:autoSpaceDE w:val="0"/>
        <w:autoSpaceDN w:val="0"/>
        <w:adjustRightInd w:val="0"/>
        <w:spacing w:after="0" w:line="240" w:lineRule="auto"/>
        <w:rPr>
          <w:rFonts w:ascii="Times New Roman" w:hAnsi="Times New Roman"/>
          <w:bCs/>
          <w:sz w:val="24"/>
          <w:szCs w:val="24"/>
        </w:rPr>
      </w:pPr>
    </w:p>
    <w:p w14:paraId="716BC241" w14:textId="4916927B" w:rsidR="00175FEB" w:rsidRDefault="004534C2" w:rsidP="00F95568">
      <w:pPr>
        <w:autoSpaceDE w:val="0"/>
        <w:autoSpaceDN w:val="0"/>
        <w:adjustRightInd w:val="0"/>
        <w:spacing w:after="0" w:line="240" w:lineRule="auto"/>
        <w:rPr>
          <w:ins w:id="23" w:author="HuskyPC" w:date="2015-05-10T11:15:00Z"/>
          <w:rFonts w:ascii="Times New Roman" w:hAnsi="Times New Roman"/>
          <w:bCs/>
          <w:sz w:val="24"/>
          <w:szCs w:val="24"/>
        </w:rPr>
      </w:pPr>
      <w:r>
        <w:rPr>
          <w:rFonts w:ascii="Times New Roman" w:hAnsi="Times New Roman"/>
          <w:bCs/>
          <w:sz w:val="24"/>
          <w:szCs w:val="24"/>
        </w:rPr>
        <w:t>T</w:t>
      </w:r>
      <w:r w:rsidR="001B74C1">
        <w:rPr>
          <w:rFonts w:ascii="Times New Roman" w:hAnsi="Times New Roman"/>
          <w:bCs/>
          <w:sz w:val="24"/>
          <w:szCs w:val="24"/>
        </w:rPr>
        <w:t xml:space="preserve">he high-voltage side is commonly used for short-circuit testing </w:t>
      </w:r>
      <w:r w:rsidR="000E4B42">
        <w:rPr>
          <w:rFonts w:ascii="Times New Roman" w:hAnsi="Times New Roman"/>
          <w:bCs/>
          <w:sz w:val="24"/>
          <w:szCs w:val="24"/>
        </w:rPr>
        <w:t>to achieve</w:t>
      </w:r>
      <w:r w:rsidR="001B74C1">
        <w:rPr>
          <w:rFonts w:ascii="Times New Roman" w:hAnsi="Times New Roman"/>
          <w:bCs/>
          <w:sz w:val="24"/>
          <w:szCs w:val="24"/>
        </w:rPr>
        <w:t xml:space="preserve"> more voltage resolution. For example, if a transformer is rated for 1200</w:t>
      </w:r>
      <w:r w:rsidR="000E4B42">
        <w:rPr>
          <w:rFonts w:ascii="Times New Roman" w:hAnsi="Times New Roman"/>
          <w:bCs/>
          <w:sz w:val="24"/>
          <w:szCs w:val="24"/>
        </w:rPr>
        <w:t xml:space="preserve"> </w:t>
      </w:r>
      <w:r w:rsidR="001B74C1">
        <w:rPr>
          <w:rFonts w:ascii="Times New Roman" w:hAnsi="Times New Roman"/>
          <w:bCs/>
          <w:sz w:val="24"/>
          <w:szCs w:val="24"/>
        </w:rPr>
        <w:t>V/120</w:t>
      </w:r>
      <w:r w:rsidR="000E4B42">
        <w:rPr>
          <w:rFonts w:ascii="Times New Roman" w:hAnsi="Times New Roman"/>
          <w:bCs/>
          <w:sz w:val="24"/>
          <w:szCs w:val="24"/>
        </w:rPr>
        <w:t xml:space="preserve"> </w:t>
      </w:r>
      <w:r w:rsidR="001B74C1">
        <w:rPr>
          <w:rFonts w:ascii="Times New Roman" w:hAnsi="Times New Roman"/>
          <w:bCs/>
          <w:sz w:val="24"/>
          <w:szCs w:val="24"/>
        </w:rPr>
        <w:t>V, a short-circuit on the 1</w:t>
      </w:r>
      <w:r w:rsidR="00C85F6E">
        <w:rPr>
          <w:rFonts w:ascii="Times New Roman" w:hAnsi="Times New Roman"/>
          <w:bCs/>
          <w:sz w:val="24"/>
          <w:szCs w:val="24"/>
        </w:rPr>
        <w:t>20</w:t>
      </w:r>
      <w:r w:rsidR="000E4B42">
        <w:rPr>
          <w:rFonts w:ascii="Times New Roman" w:hAnsi="Times New Roman"/>
          <w:bCs/>
          <w:sz w:val="24"/>
          <w:szCs w:val="24"/>
        </w:rPr>
        <w:t xml:space="preserve"> </w:t>
      </w:r>
      <w:r w:rsidR="001B74C1">
        <w:rPr>
          <w:rFonts w:ascii="Times New Roman" w:hAnsi="Times New Roman"/>
          <w:bCs/>
          <w:sz w:val="24"/>
          <w:szCs w:val="24"/>
        </w:rPr>
        <w:t>V probably ha</w:t>
      </w:r>
      <w:r w:rsidR="000E4B42">
        <w:rPr>
          <w:rFonts w:ascii="Times New Roman" w:hAnsi="Times New Roman"/>
          <w:bCs/>
          <w:sz w:val="24"/>
          <w:szCs w:val="24"/>
        </w:rPr>
        <w:t>s</w:t>
      </w:r>
      <w:r w:rsidR="001B74C1">
        <w:rPr>
          <w:rFonts w:ascii="Times New Roman" w:hAnsi="Times New Roman"/>
          <w:bCs/>
          <w:sz w:val="24"/>
          <w:szCs w:val="24"/>
        </w:rPr>
        <w:t xml:space="preserve"> rated current flowing with less than 10% of the 1200</w:t>
      </w:r>
      <w:r w:rsidR="000E4B42">
        <w:rPr>
          <w:rFonts w:ascii="Times New Roman" w:hAnsi="Times New Roman"/>
          <w:bCs/>
          <w:sz w:val="24"/>
          <w:szCs w:val="24"/>
        </w:rPr>
        <w:t xml:space="preserve"> </w:t>
      </w:r>
      <w:r w:rsidR="001B74C1">
        <w:rPr>
          <w:rFonts w:ascii="Times New Roman" w:hAnsi="Times New Roman"/>
          <w:bCs/>
          <w:sz w:val="24"/>
          <w:szCs w:val="24"/>
        </w:rPr>
        <w:t>V, which makes a 0-120</w:t>
      </w:r>
      <w:r w:rsidR="000E4B42">
        <w:rPr>
          <w:rFonts w:ascii="Times New Roman" w:hAnsi="Times New Roman"/>
          <w:bCs/>
          <w:sz w:val="24"/>
          <w:szCs w:val="24"/>
        </w:rPr>
        <w:t xml:space="preserve"> </w:t>
      </w:r>
      <w:r w:rsidR="001B74C1">
        <w:rPr>
          <w:rFonts w:ascii="Times New Roman" w:hAnsi="Times New Roman"/>
          <w:bCs/>
          <w:sz w:val="24"/>
          <w:szCs w:val="24"/>
        </w:rPr>
        <w:t xml:space="preserve">V </w:t>
      </w:r>
      <w:ins w:id="24" w:author="Jacob Roundy" w:date="2015-05-11T11:05:00Z">
        <w:r w:rsidR="002F7AC8">
          <w:rPr>
            <w:rFonts w:ascii="Times New Roman" w:hAnsi="Times New Roman"/>
            <w:bCs/>
            <w:sz w:val="24"/>
            <w:szCs w:val="24"/>
          </w:rPr>
          <w:t>variable auto-transformer (</w:t>
        </w:r>
      </w:ins>
      <w:commentRangeStart w:id="25"/>
      <w:r w:rsidR="001B74C1">
        <w:rPr>
          <w:rFonts w:ascii="Times New Roman" w:hAnsi="Times New Roman"/>
          <w:bCs/>
          <w:sz w:val="24"/>
          <w:szCs w:val="24"/>
        </w:rPr>
        <w:t>VARIAC</w:t>
      </w:r>
      <w:commentRangeEnd w:id="25"/>
      <w:r w:rsidR="00792DD7">
        <w:rPr>
          <w:rStyle w:val="CommentReference"/>
        </w:rPr>
        <w:commentReference w:id="25"/>
      </w:r>
      <w:ins w:id="26" w:author="Jacob Roundy" w:date="2015-05-11T11:06:00Z">
        <w:r w:rsidR="002F7AC8">
          <w:rPr>
            <w:rFonts w:ascii="Times New Roman" w:hAnsi="Times New Roman"/>
            <w:bCs/>
            <w:sz w:val="24"/>
            <w:szCs w:val="24"/>
          </w:rPr>
          <w:t>)</w:t>
        </w:r>
      </w:ins>
      <w:r w:rsidR="001B74C1">
        <w:rPr>
          <w:rFonts w:ascii="Times New Roman" w:hAnsi="Times New Roman"/>
          <w:bCs/>
          <w:sz w:val="24"/>
          <w:szCs w:val="24"/>
        </w:rPr>
        <w:t xml:space="preserve"> on the 1200</w:t>
      </w:r>
      <w:r w:rsidR="000E4B42">
        <w:rPr>
          <w:rFonts w:ascii="Times New Roman" w:hAnsi="Times New Roman"/>
          <w:bCs/>
          <w:sz w:val="24"/>
          <w:szCs w:val="24"/>
        </w:rPr>
        <w:t xml:space="preserve"> </w:t>
      </w:r>
      <w:r w:rsidR="001B74C1">
        <w:rPr>
          <w:rFonts w:ascii="Times New Roman" w:hAnsi="Times New Roman"/>
          <w:bCs/>
          <w:sz w:val="24"/>
          <w:szCs w:val="24"/>
        </w:rPr>
        <w:t>V suitable for this test.</w:t>
      </w:r>
      <w:r w:rsidR="000E4B42">
        <w:rPr>
          <w:rFonts w:ascii="Times New Roman" w:hAnsi="Times New Roman"/>
          <w:bCs/>
          <w:sz w:val="24"/>
          <w:szCs w:val="24"/>
        </w:rPr>
        <w:t xml:space="preserve"> </w:t>
      </w:r>
      <w:r w:rsidR="001B74C1">
        <w:rPr>
          <w:rFonts w:ascii="Times New Roman" w:hAnsi="Times New Roman"/>
          <w:bCs/>
          <w:sz w:val="24"/>
          <w:szCs w:val="24"/>
        </w:rPr>
        <w:t xml:space="preserve">The low-voltage side is commonly used for </w:t>
      </w:r>
      <w:commentRangeStart w:id="27"/>
      <w:r w:rsidR="001B74C1">
        <w:rPr>
          <w:rFonts w:ascii="Times New Roman" w:hAnsi="Times New Roman"/>
          <w:bCs/>
          <w:sz w:val="24"/>
          <w:szCs w:val="24"/>
        </w:rPr>
        <w:t>open-circuit testing</w:t>
      </w:r>
      <w:commentRangeEnd w:id="27"/>
      <w:r w:rsidR="00D30F13">
        <w:rPr>
          <w:rStyle w:val="CommentReference"/>
        </w:rPr>
        <w:commentReference w:id="27"/>
      </w:r>
      <w:r w:rsidR="000E4B42">
        <w:rPr>
          <w:rFonts w:ascii="Times New Roman" w:hAnsi="Times New Roman"/>
          <w:bCs/>
          <w:sz w:val="24"/>
          <w:szCs w:val="24"/>
        </w:rPr>
        <w:t>,</w:t>
      </w:r>
      <w:r w:rsidR="001B74C1">
        <w:rPr>
          <w:rFonts w:ascii="Times New Roman" w:hAnsi="Times New Roman"/>
          <w:bCs/>
          <w:sz w:val="24"/>
          <w:szCs w:val="24"/>
        </w:rPr>
        <w:t xml:space="preserve"> since this voltage is more accessible in the lab. </w:t>
      </w:r>
      <w:r w:rsidR="000E4B42">
        <w:rPr>
          <w:rFonts w:ascii="Times New Roman" w:hAnsi="Times New Roman"/>
          <w:bCs/>
          <w:sz w:val="24"/>
          <w:szCs w:val="24"/>
        </w:rPr>
        <w:t>Thus, t</w:t>
      </w:r>
      <w:r w:rsidR="001B74C1">
        <w:rPr>
          <w:rFonts w:ascii="Times New Roman" w:hAnsi="Times New Roman"/>
          <w:bCs/>
          <w:sz w:val="24"/>
          <w:szCs w:val="24"/>
        </w:rPr>
        <w:t>his approach is followed as standard practice</w:t>
      </w:r>
      <w:r w:rsidR="000E4B42">
        <w:rPr>
          <w:rFonts w:ascii="Times New Roman" w:hAnsi="Times New Roman"/>
          <w:bCs/>
          <w:sz w:val="24"/>
          <w:szCs w:val="24"/>
        </w:rPr>
        <w:t xml:space="preserve"> in this experiment</w:t>
      </w:r>
      <w:ins w:id="28" w:author="Jacob Roundy" w:date="2015-05-11T10:57:00Z">
        <w:r w:rsidR="0006429B">
          <w:rPr>
            <w:rFonts w:ascii="Times New Roman" w:hAnsi="Times New Roman"/>
            <w:bCs/>
            <w:sz w:val="24"/>
            <w:szCs w:val="24"/>
          </w:rPr>
          <w:t>.</w:t>
        </w:r>
      </w:ins>
    </w:p>
    <w:p w14:paraId="4E0825FB" w14:textId="77777777" w:rsidR="00175FEB" w:rsidRDefault="00175FEB" w:rsidP="00F95568">
      <w:pPr>
        <w:autoSpaceDE w:val="0"/>
        <w:autoSpaceDN w:val="0"/>
        <w:adjustRightInd w:val="0"/>
        <w:spacing w:after="0" w:line="240" w:lineRule="auto"/>
        <w:rPr>
          <w:ins w:id="29" w:author="HuskyPC" w:date="2015-05-10T11:15:00Z"/>
          <w:rFonts w:ascii="Times New Roman" w:hAnsi="Times New Roman"/>
          <w:bCs/>
          <w:sz w:val="24"/>
          <w:szCs w:val="24"/>
        </w:rPr>
      </w:pPr>
    </w:p>
    <w:p w14:paraId="29A5FD74" w14:textId="63B97082" w:rsidR="001B74C1" w:rsidRDefault="00175FEB" w:rsidP="00F95568">
      <w:pPr>
        <w:autoSpaceDE w:val="0"/>
        <w:autoSpaceDN w:val="0"/>
        <w:adjustRightInd w:val="0"/>
        <w:spacing w:after="0" w:line="240" w:lineRule="auto"/>
        <w:rPr>
          <w:rFonts w:ascii="Times New Roman" w:hAnsi="Times New Roman"/>
          <w:bCs/>
          <w:sz w:val="24"/>
          <w:szCs w:val="24"/>
        </w:rPr>
      </w:pPr>
      <w:ins w:id="30" w:author="HuskyPC" w:date="2015-05-10T11:16:00Z">
        <w:r>
          <w:rPr>
            <w:rFonts w:ascii="Times New Roman" w:hAnsi="Times New Roman"/>
            <w:bCs/>
            <w:sz w:val="24"/>
            <w:szCs w:val="24"/>
          </w:rPr>
          <w:t>The o</w:t>
        </w:r>
      </w:ins>
      <w:ins w:id="31" w:author="HuskyPC" w:date="2015-05-10T11:15:00Z">
        <w:r>
          <w:rPr>
            <w:rFonts w:ascii="Times New Roman" w:hAnsi="Times New Roman"/>
            <w:bCs/>
            <w:sz w:val="24"/>
            <w:szCs w:val="24"/>
          </w:rPr>
          <w:t>pen</w:t>
        </w:r>
      </w:ins>
      <w:ins w:id="32" w:author="Jacob Roundy" w:date="2015-05-11T10:57:00Z">
        <w:r w:rsidR="0006429B">
          <w:rPr>
            <w:rFonts w:ascii="Times New Roman" w:hAnsi="Times New Roman"/>
            <w:bCs/>
            <w:sz w:val="24"/>
            <w:szCs w:val="24"/>
          </w:rPr>
          <w:t>-</w:t>
        </w:r>
      </w:ins>
      <w:ins w:id="33" w:author="HuskyPC" w:date="2015-05-10T11:15:00Z">
        <w:del w:id="34" w:author="Jacob Roundy" w:date="2015-05-11T10:57:00Z">
          <w:r w:rsidDel="0006429B">
            <w:rPr>
              <w:rFonts w:ascii="Times New Roman" w:hAnsi="Times New Roman"/>
              <w:bCs/>
              <w:sz w:val="24"/>
              <w:szCs w:val="24"/>
            </w:rPr>
            <w:delText xml:space="preserve"> </w:delText>
          </w:r>
        </w:del>
        <w:r>
          <w:rPr>
            <w:rFonts w:ascii="Times New Roman" w:hAnsi="Times New Roman"/>
            <w:bCs/>
            <w:sz w:val="24"/>
            <w:szCs w:val="24"/>
          </w:rPr>
          <w:t>circuit test help</w:t>
        </w:r>
      </w:ins>
      <w:ins w:id="35" w:author="HuskyPC" w:date="2015-05-10T11:16:00Z">
        <w:r>
          <w:rPr>
            <w:rFonts w:ascii="Times New Roman" w:hAnsi="Times New Roman"/>
            <w:bCs/>
            <w:sz w:val="24"/>
            <w:szCs w:val="24"/>
          </w:rPr>
          <w:t>s</w:t>
        </w:r>
      </w:ins>
      <w:ins w:id="36" w:author="HuskyPC" w:date="2015-05-10T11:15:00Z">
        <w:r>
          <w:rPr>
            <w:rFonts w:ascii="Times New Roman" w:hAnsi="Times New Roman"/>
            <w:bCs/>
            <w:sz w:val="24"/>
            <w:szCs w:val="24"/>
          </w:rPr>
          <w:t xml:space="preserve"> estimate the mutual inductance between two windings</w:t>
        </w:r>
      </w:ins>
      <w:ins w:id="37" w:author="Jacob Roundy" w:date="2015-05-11T10:57:00Z">
        <w:r w:rsidR="0006429B">
          <w:rPr>
            <w:rFonts w:ascii="Times New Roman" w:hAnsi="Times New Roman"/>
            <w:bCs/>
            <w:sz w:val="24"/>
            <w:szCs w:val="24"/>
          </w:rPr>
          <w:t>,</w:t>
        </w:r>
      </w:ins>
      <w:ins w:id="38" w:author="HuskyPC" w:date="2015-05-10T11:15:00Z">
        <w:r>
          <w:rPr>
            <w:rFonts w:ascii="Times New Roman" w:hAnsi="Times New Roman"/>
            <w:bCs/>
            <w:sz w:val="24"/>
            <w:szCs w:val="24"/>
          </w:rPr>
          <w:t xml:space="preserve"> as well as core power losses </w:t>
        </w:r>
        <w:del w:id="39" w:author="Jacob Roundy" w:date="2015-05-11T10:57:00Z">
          <w:r w:rsidDel="0006429B">
            <w:rPr>
              <w:rFonts w:ascii="Times New Roman" w:hAnsi="Times New Roman"/>
              <w:bCs/>
              <w:sz w:val="24"/>
              <w:szCs w:val="24"/>
            </w:rPr>
            <w:delText xml:space="preserve">that are </w:delText>
          </w:r>
        </w:del>
        <w:r>
          <w:rPr>
            <w:rFonts w:ascii="Times New Roman" w:hAnsi="Times New Roman"/>
            <w:bCs/>
            <w:sz w:val="24"/>
            <w:szCs w:val="24"/>
          </w:rPr>
          <w:t>caused by flux</w:t>
        </w:r>
        <w:del w:id="40" w:author="Jacob Roundy" w:date="2015-05-11T10:57:00Z">
          <w:r w:rsidDel="0006429B">
            <w:rPr>
              <w:rFonts w:ascii="Times New Roman" w:hAnsi="Times New Roman"/>
              <w:bCs/>
              <w:sz w:val="24"/>
              <w:szCs w:val="24"/>
            </w:rPr>
            <w:delText xml:space="preserve"> being</w:delText>
          </w:r>
        </w:del>
        <w:r>
          <w:rPr>
            <w:rFonts w:ascii="Times New Roman" w:hAnsi="Times New Roman"/>
            <w:bCs/>
            <w:sz w:val="24"/>
            <w:szCs w:val="24"/>
          </w:rPr>
          <w:t xml:space="preserve"> induced in the core. The short-circuit test </w:t>
        </w:r>
      </w:ins>
      <w:ins w:id="41" w:author="HuskyPC" w:date="2015-05-10T11:16:00Z">
        <w:r>
          <w:rPr>
            <w:rFonts w:ascii="Times New Roman" w:hAnsi="Times New Roman"/>
            <w:bCs/>
            <w:sz w:val="24"/>
            <w:szCs w:val="24"/>
          </w:rPr>
          <w:t>helps identify the leakage inductance of both windings</w:t>
        </w:r>
      </w:ins>
      <w:ins w:id="42" w:author="Jacob Roundy" w:date="2015-05-11T10:57:00Z">
        <w:r w:rsidR="0006429B">
          <w:rPr>
            <w:rFonts w:ascii="Times New Roman" w:hAnsi="Times New Roman"/>
            <w:bCs/>
            <w:sz w:val="24"/>
            <w:szCs w:val="24"/>
          </w:rPr>
          <w:t>,</w:t>
        </w:r>
      </w:ins>
      <w:ins w:id="43" w:author="HuskyPC" w:date="2015-05-10T11:16:00Z">
        <w:r>
          <w:rPr>
            <w:rFonts w:ascii="Times New Roman" w:hAnsi="Times New Roman"/>
            <w:bCs/>
            <w:sz w:val="24"/>
            <w:szCs w:val="24"/>
          </w:rPr>
          <w:t xml:space="preserve"> since maximum current </w:t>
        </w:r>
      </w:ins>
      <w:ins w:id="44" w:author="Jacob Roundy" w:date="2015-05-11T10:58:00Z">
        <w:r w:rsidR="0006429B">
          <w:rPr>
            <w:rFonts w:ascii="Times New Roman" w:hAnsi="Times New Roman"/>
            <w:bCs/>
            <w:sz w:val="24"/>
            <w:szCs w:val="24"/>
          </w:rPr>
          <w:t>is</w:t>
        </w:r>
      </w:ins>
      <w:ins w:id="45" w:author="HuskyPC" w:date="2015-05-10T11:16:00Z">
        <w:del w:id="46" w:author="Jacob Roundy" w:date="2015-05-11T10:58:00Z">
          <w:r w:rsidDel="0006429B">
            <w:rPr>
              <w:rFonts w:ascii="Times New Roman" w:hAnsi="Times New Roman"/>
              <w:bCs/>
              <w:sz w:val="24"/>
              <w:szCs w:val="24"/>
            </w:rPr>
            <w:delText>will be</w:delText>
          </w:r>
        </w:del>
        <w:r>
          <w:rPr>
            <w:rFonts w:ascii="Times New Roman" w:hAnsi="Times New Roman"/>
            <w:bCs/>
            <w:sz w:val="24"/>
            <w:szCs w:val="24"/>
          </w:rPr>
          <w:t xml:space="preserve"> drawn in the short circuit</w:t>
        </w:r>
      </w:ins>
      <w:ins w:id="47" w:author="Jacob Roundy" w:date="2015-05-11T10:58:00Z">
        <w:r w:rsidR="0006429B">
          <w:rPr>
            <w:rFonts w:ascii="Times New Roman" w:hAnsi="Times New Roman"/>
            <w:bCs/>
            <w:sz w:val="24"/>
            <w:szCs w:val="24"/>
          </w:rPr>
          <w:t>,</w:t>
        </w:r>
      </w:ins>
      <w:ins w:id="48" w:author="HuskyPC" w:date="2015-05-10T11:16:00Z">
        <w:r>
          <w:rPr>
            <w:rFonts w:ascii="Times New Roman" w:hAnsi="Times New Roman"/>
            <w:bCs/>
            <w:sz w:val="24"/>
            <w:szCs w:val="24"/>
          </w:rPr>
          <w:t xml:space="preserve"> and some flux</w:t>
        </w:r>
        <w:del w:id="49" w:author="Jacob Roundy" w:date="2015-05-11T10:58:00Z">
          <w:r w:rsidDel="0006429B">
            <w:rPr>
              <w:rFonts w:ascii="Times New Roman" w:hAnsi="Times New Roman"/>
              <w:bCs/>
              <w:sz w:val="24"/>
              <w:szCs w:val="24"/>
            </w:rPr>
            <w:delText xml:space="preserve"> will</w:delText>
          </w:r>
        </w:del>
        <w:r>
          <w:rPr>
            <w:rFonts w:ascii="Times New Roman" w:hAnsi="Times New Roman"/>
            <w:bCs/>
            <w:sz w:val="24"/>
            <w:szCs w:val="24"/>
          </w:rPr>
          <w:t xml:space="preserve"> leak</w:t>
        </w:r>
      </w:ins>
      <w:ins w:id="50" w:author="Jacob Roundy" w:date="2015-05-11T10:58:00Z">
        <w:r w:rsidR="0006429B">
          <w:rPr>
            <w:rFonts w:ascii="Times New Roman" w:hAnsi="Times New Roman"/>
            <w:bCs/>
            <w:sz w:val="24"/>
            <w:szCs w:val="24"/>
          </w:rPr>
          <w:t>s</w:t>
        </w:r>
      </w:ins>
      <w:ins w:id="51" w:author="HuskyPC" w:date="2015-05-10T11:16:00Z">
        <w:r>
          <w:rPr>
            <w:rFonts w:ascii="Times New Roman" w:hAnsi="Times New Roman"/>
            <w:bCs/>
            <w:sz w:val="24"/>
            <w:szCs w:val="24"/>
          </w:rPr>
          <w:t xml:space="preserve"> from the core around the windings. The DC test helps measure wire resistance of both windings</w:t>
        </w:r>
      </w:ins>
      <w:r w:rsidR="001B74C1">
        <w:rPr>
          <w:rFonts w:ascii="Times New Roman" w:hAnsi="Times New Roman"/>
          <w:bCs/>
          <w:sz w:val="24"/>
          <w:szCs w:val="24"/>
        </w:rPr>
        <w:t>.</w:t>
      </w:r>
      <w:del w:id="52" w:author="Jacob Roundy" w:date="2015-05-11T10:58:00Z">
        <w:r w:rsidR="001B74C1" w:rsidDel="0006429B">
          <w:rPr>
            <w:rFonts w:ascii="Times New Roman" w:hAnsi="Times New Roman"/>
            <w:bCs/>
            <w:sz w:val="24"/>
            <w:szCs w:val="24"/>
          </w:rPr>
          <w:delText xml:space="preserve">    </w:delText>
        </w:r>
      </w:del>
    </w:p>
    <w:p w14:paraId="5FF91ADD" w14:textId="77777777" w:rsidR="00460BCA" w:rsidRPr="00460BCA" w:rsidRDefault="00460BCA">
      <w:pPr>
        <w:autoSpaceDE w:val="0"/>
        <w:autoSpaceDN w:val="0"/>
        <w:adjustRightInd w:val="0"/>
        <w:spacing w:after="0" w:line="240" w:lineRule="auto"/>
        <w:rPr>
          <w:rFonts w:ascii="Times New Roman" w:hAnsi="Times New Roman"/>
          <w:bCs/>
          <w:sz w:val="24"/>
          <w:szCs w:val="24"/>
        </w:rPr>
      </w:pPr>
    </w:p>
    <w:p w14:paraId="72887450" w14:textId="77777777" w:rsidR="004534C2" w:rsidRDefault="004534C2" w:rsidP="00F95568">
      <w:pPr>
        <w:tabs>
          <w:tab w:val="left" w:pos="2430"/>
        </w:tabs>
        <w:autoSpaceDE w:val="0"/>
        <w:autoSpaceDN w:val="0"/>
        <w:adjustRightInd w:val="0"/>
        <w:spacing w:after="0" w:line="240" w:lineRule="auto"/>
        <w:rPr>
          <w:rFonts w:ascii="Times New Roman" w:hAnsi="Times New Roman"/>
          <w:b/>
          <w:bCs/>
          <w:sz w:val="28"/>
          <w:szCs w:val="24"/>
        </w:rPr>
      </w:pPr>
      <w:r w:rsidRPr="00F95568">
        <w:rPr>
          <w:rFonts w:ascii="Times New Roman" w:hAnsi="Times New Roman"/>
          <w:b/>
          <w:bCs/>
          <w:sz w:val="28"/>
          <w:szCs w:val="24"/>
        </w:rPr>
        <w:t>Procedure</w:t>
      </w:r>
      <w:r w:rsidR="00444551">
        <w:rPr>
          <w:rFonts w:ascii="Times New Roman" w:hAnsi="Times New Roman"/>
          <w:b/>
          <w:bCs/>
          <w:sz w:val="28"/>
          <w:szCs w:val="24"/>
        </w:rPr>
        <w:t>:</w:t>
      </w:r>
    </w:p>
    <w:p w14:paraId="77E30DB5" w14:textId="77777777" w:rsidR="00444551" w:rsidRDefault="004534C2" w:rsidP="00F95568">
      <w:pPr>
        <w:numPr>
          <w:ilvl w:val="0"/>
          <w:numId w:val="34"/>
        </w:numPr>
        <w:autoSpaceDE w:val="0"/>
        <w:autoSpaceDN w:val="0"/>
        <w:adjustRightInd w:val="0"/>
        <w:spacing w:after="0" w:line="240" w:lineRule="auto"/>
        <w:rPr>
          <w:rFonts w:ascii="Times New Roman" w:hAnsi="Times New Roman"/>
          <w:bCs/>
          <w:sz w:val="24"/>
          <w:szCs w:val="24"/>
        </w:rPr>
      </w:pPr>
      <w:r w:rsidRPr="00F95568">
        <w:rPr>
          <w:rFonts w:ascii="Times New Roman" w:hAnsi="Times New Roman"/>
          <w:bCs/>
          <w:sz w:val="24"/>
          <w:szCs w:val="24"/>
        </w:rPr>
        <w:t>DC Test</w:t>
      </w:r>
    </w:p>
    <w:p w14:paraId="5C91C147" w14:textId="77777777" w:rsidR="00444551" w:rsidRDefault="00444551" w:rsidP="00F95568">
      <w:pPr>
        <w:autoSpaceDE w:val="0"/>
        <w:autoSpaceDN w:val="0"/>
        <w:adjustRightInd w:val="0"/>
        <w:spacing w:after="0" w:line="240" w:lineRule="auto"/>
        <w:ind w:left="360"/>
        <w:rPr>
          <w:rFonts w:ascii="Times New Roman" w:hAnsi="Times New Roman"/>
          <w:bCs/>
          <w:sz w:val="24"/>
          <w:szCs w:val="24"/>
        </w:rPr>
      </w:pPr>
    </w:p>
    <w:p w14:paraId="5EB0A99E"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Turn on the low-voltage DC power supply available on the bench.</w:t>
      </w:r>
    </w:p>
    <w:p w14:paraId="3A67F0A9"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40884A34"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Set its voltage output to 0</w:t>
      </w:r>
      <w:r w:rsidR="005D3710">
        <w:rPr>
          <w:rFonts w:ascii="Times New Roman" w:hAnsi="Times New Roman"/>
          <w:bCs/>
          <w:sz w:val="24"/>
          <w:szCs w:val="24"/>
        </w:rPr>
        <w:t xml:space="preserve"> </w:t>
      </w:r>
      <w:r w:rsidRPr="00444551">
        <w:rPr>
          <w:rFonts w:ascii="Times New Roman" w:hAnsi="Times New Roman"/>
          <w:bCs/>
          <w:sz w:val="24"/>
          <w:szCs w:val="24"/>
        </w:rPr>
        <w:t>V, and set the current limit to 0.8</w:t>
      </w:r>
      <w:r w:rsidR="005D3710">
        <w:rPr>
          <w:rFonts w:ascii="Times New Roman" w:hAnsi="Times New Roman"/>
          <w:bCs/>
          <w:sz w:val="24"/>
          <w:szCs w:val="24"/>
        </w:rPr>
        <w:t xml:space="preserve"> </w:t>
      </w:r>
      <w:r w:rsidRPr="00444551">
        <w:rPr>
          <w:rFonts w:ascii="Times New Roman" w:hAnsi="Times New Roman"/>
          <w:bCs/>
          <w:sz w:val="24"/>
          <w:szCs w:val="24"/>
        </w:rPr>
        <w:t xml:space="preserve">A. </w:t>
      </w:r>
    </w:p>
    <w:p w14:paraId="47937951"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7FA1FCC0" w14:textId="77777777" w:rsidR="00444551" w:rsidRPr="00444551" w:rsidRDefault="005D3710" w:rsidP="00F95568">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Double-check the</w:t>
      </w:r>
      <w:r w:rsidR="00444551" w:rsidRPr="00444551">
        <w:rPr>
          <w:rFonts w:ascii="Times New Roman" w:hAnsi="Times New Roman"/>
          <w:bCs/>
          <w:sz w:val="24"/>
          <w:szCs w:val="24"/>
        </w:rPr>
        <w:t xml:space="preserve"> circuit</w:t>
      </w:r>
      <w:r>
        <w:rPr>
          <w:rFonts w:ascii="Times New Roman" w:hAnsi="Times New Roman"/>
          <w:bCs/>
          <w:sz w:val="24"/>
          <w:szCs w:val="24"/>
        </w:rPr>
        <w:t>,</w:t>
      </w:r>
      <w:r w:rsidR="00444551" w:rsidRPr="00444551">
        <w:rPr>
          <w:rFonts w:ascii="Times New Roman" w:hAnsi="Times New Roman"/>
          <w:bCs/>
          <w:sz w:val="24"/>
          <w:szCs w:val="24"/>
        </w:rPr>
        <w:t xml:space="preserve"> then connect the power supply output across the primary side windings (IN1 and IN2). Leave the secondary side windings (OUT1 and OUT2) open. </w:t>
      </w:r>
    </w:p>
    <w:p w14:paraId="046A5A46"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7F15E11B"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Turn on the supply and slightl</w:t>
      </w:r>
      <w:r w:rsidR="005D3710">
        <w:rPr>
          <w:rFonts w:ascii="Times New Roman" w:hAnsi="Times New Roman"/>
          <w:bCs/>
          <w:sz w:val="24"/>
          <w:szCs w:val="24"/>
        </w:rPr>
        <w:t xml:space="preserve">y increase the voltage until </w:t>
      </w:r>
      <w:r w:rsidRPr="00444551">
        <w:rPr>
          <w:rFonts w:ascii="Times New Roman" w:hAnsi="Times New Roman"/>
          <w:bCs/>
          <w:sz w:val="24"/>
          <w:szCs w:val="24"/>
        </w:rPr>
        <w:t>the current limit</w:t>
      </w:r>
      <w:r w:rsidR="005D3710">
        <w:rPr>
          <w:rFonts w:ascii="Times New Roman" w:hAnsi="Times New Roman"/>
          <w:bCs/>
          <w:sz w:val="24"/>
          <w:szCs w:val="24"/>
        </w:rPr>
        <w:t xml:space="preserve"> is reached</w:t>
      </w:r>
      <w:r w:rsidRPr="00444551">
        <w:rPr>
          <w:rFonts w:ascii="Times New Roman" w:hAnsi="Times New Roman"/>
          <w:bCs/>
          <w:sz w:val="24"/>
          <w:szCs w:val="24"/>
        </w:rPr>
        <w:t>. Note that the supply might alr</w:t>
      </w:r>
      <w:r w:rsidR="005D3710">
        <w:rPr>
          <w:rFonts w:ascii="Times New Roman" w:hAnsi="Times New Roman"/>
          <w:bCs/>
          <w:sz w:val="24"/>
          <w:szCs w:val="24"/>
        </w:rPr>
        <w:t xml:space="preserve">eady be current-limited when </w:t>
      </w:r>
      <w:r w:rsidRPr="00444551">
        <w:rPr>
          <w:rFonts w:ascii="Times New Roman" w:hAnsi="Times New Roman"/>
          <w:bCs/>
          <w:sz w:val="24"/>
          <w:szCs w:val="24"/>
        </w:rPr>
        <w:t xml:space="preserve">the supply </w:t>
      </w:r>
      <w:r w:rsidR="005D3710">
        <w:rPr>
          <w:rFonts w:ascii="Times New Roman" w:hAnsi="Times New Roman"/>
          <w:bCs/>
          <w:sz w:val="24"/>
          <w:szCs w:val="24"/>
        </w:rPr>
        <w:t xml:space="preserve">is turned on. </w:t>
      </w:r>
      <w:r w:rsidR="005D3710" w:rsidRPr="00F95568">
        <w:rPr>
          <w:rFonts w:ascii="Times New Roman" w:hAnsi="Times New Roman"/>
          <w:bCs/>
          <w:i/>
          <w:sz w:val="24"/>
          <w:szCs w:val="24"/>
        </w:rPr>
        <w:t>Do</w:t>
      </w:r>
      <w:r w:rsidRPr="00F95568">
        <w:rPr>
          <w:rFonts w:ascii="Times New Roman" w:hAnsi="Times New Roman"/>
          <w:bCs/>
          <w:i/>
          <w:sz w:val="24"/>
          <w:szCs w:val="24"/>
        </w:rPr>
        <w:t xml:space="preserve"> </w:t>
      </w:r>
      <w:r w:rsidR="005D3710" w:rsidRPr="00F95568">
        <w:rPr>
          <w:rFonts w:ascii="Times New Roman" w:hAnsi="Times New Roman"/>
          <w:bCs/>
          <w:i/>
          <w:sz w:val="24"/>
          <w:szCs w:val="24"/>
        </w:rPr>
        <w:t>not increase the current limit.</w:t>
      </w:r>
      <w:r w:rsidRPr="00F95568">
        <w:rPr>
          <w:rFonts w:ascii="Times New Roman" w:hAnsi="Times New Roman"/>
          <w:bCs/>
          <w:i/>
          <w:sz w:val="24"/>
          <w:szCs w:val="24"/>
        </w:rPr>
        <w:t xml:space="preserve"> </w:t>
      </w:r>
    </w:p>
    <w:p w14:paraId="0569B310"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43070FCE"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 xml:space="preserve">Record the voltage and current readings from the power supply display. </w:t>
      </w:r>
    </w:p>
    <w:p w14:paraId="00F62503"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7DF68907"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Set the voltage back to 0</w:t>
      </w:r>
      <w:r w:rsidR="005D3710">
        <w:rPr>
          <w:rFonts w:ascii="Times New Roman" w:hAnsi="Times New Roman"/>
          <w:bCs/>
          <w:sz w:val="24"/>
          <w:szCs w:val="24"/>
        </w:rPr>
        <w:t xml:space="preserve"> </w:t>
      </w:r>
      <w:r w:rsidRPr="00444551">
        <w:rPr>
          <w:rFonts w:ascii="Times New Roman" w:hAnsi="Times New Roman"/>
          <w:bCs/>
          <w:sz w:val="24"/>
          <w:szCs w:val="24"/>
        </w:rPr>
        <w:t xml:space="preserve">V and disconnect the supply. </w:t>
      </w:r>
    </w:p>
    <w:p w14:paraId="75F3C06F"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232A6779"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Adjust the current limit to 4</w:t>
      </w:r>
      <w:r w:rsidR="005D3710">
        <w:rPr>
          <w:rFonts w:ascii="Times New Roman" w:hAnsi="Times New Roman"/>
          <w:bCs/>
          <w:sz w:val="24"/>
          <w:szCs w:val="24"/>
        </w:rPr>
        <w:t xml:space="preserve"> </w:t>
      </w:r>
      <w:r w:rsidRPr="00444551">
        <w:rPr>
          <w:rFonts w:ascii="Times New Roman" w:hAnsi="Times New Roman"/>
          <w:bCs/>
          <w:sz w:val="24"/>
          <w:szCs w:val="24"/>
        </w:rPr>
        <w:t>A</w:t>
      </w:r>
      <w:r w:rsidR="005D3710">
        <w:rPr>
          <w:rFonts w:ascii="Times New Roman" w:hAnsi="Times New Roman"/>
          <w:bCs/>
          <w:sz w:val="24"/>
          <w:szCs w:val="24"/>
        </w:rPr>
        <w:t>,</w:t>
      </w:r>
      <w:r w:rsidRPr="00444551">
        <w:rPr>
          <w:rFonts w:ascii="Times New Roman" w:hAnsi="Times New Roman"/>
          <w:bCs/>
          <w:sz w:val="24"/>
          <w:szCs w:val="24"/>
        </w:rPr>
        <w:t xml:space="preserve"> then connect the supply output across the secondary side windings (OUT1 and OUT2). Leave the primary side windings (IN1 and IN2) open.  </w:t>
      </w:r>
    </w:p>
    <w:p w14:paraId="2CD05E41"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50BCC086" w14:textId="77777777" w:rsidR="00444551" w:rsidRPr="00444551" w:rsidRDefault="005D3710" w:rsidP="00F95568">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Turn on</w:t>
      </w:r>
      <w:r w:rsidR="00444551" w:rsidRPr="00444551">
        <w:rPr>
          <w:rFonts w:ascii="Times New Roman" w:hAnsi="Times New Roman"/>
          <w:bCs/>
          <w:sz w:val="24"/>
          <w:szCs w:val="24"/>
        </w:rPr>
        <w:t xml:space="preserve"> the supply and slightly incr</w:t>
      </w:r>
      <w:r>
        <w:rPr>
          <w:rFonts w:ascii="Times New Roman" w:hAnsi="Times New Roman"/>
          <w:bCs/>
          <w:sz w:val="24"/>
          <w:szCs w:val="24"/>
        </w:rPr>
        <w:t>ease the voltage until</w:t>
      </w:r>
      <w:r w:rsidR="00444551" w:rsidRPr="00444551">
        <w:rPr>
          <w:rFonts w:ascii="Times New Roman" w:hAnsi="Times New Roman"/>
          <w:bCs/>
          <w:sz w:val="24"/>
          <w:szCs w:val="24"/>
        </w:rPr>
        <w:t xml:space="preserve"> the current limit</w:t>
      </w:r>
      <w:r>
        <w:rPr>
          <w:rFonts w:ascii="Times New Roman" w:hAnsi="Times New Roman"/>
          <w:bCs/>
          <w:sz w:val="24"/>
          <w:szCs w:val="24"/>
        </w:rPr>
        <w:t xml:space="preserve"> is reached</w:t>
      </w:r>
      <w:r w:rsidR="00444551" w:rsidRPr="00444551">
        <w:rPr>
          <w:rFonts w:ascii="Times New Roman" w:hAnsi="Times New Roman"/>
          <w:bCs/>
          <w:sz w:val="24"/>
          <w:szCs w:val="24"/>
        </w:rPr>
        <w:t>. Note that the supply might already b</w:t>
      </w:r>
      <w:r>
        <w:rPr>
          <w:rFonts w:ascii="Times New Roman" w:hAnsi="Times New Roman"/>
          <w:bCs/>
          <w:sz w:val="24"/>
          <w:szCs w:val="24"/>
        </w:rPr>
        <w:t xml:space="preserve">e current-limited when </w:t>
      </w:r>
      <w:r w:rsidR="00444551" w:rsidRPr="00444551">
        <w:rPr>
          <w:rFonts w:ascii="Times New Roman" w:hAnsi="Times New Roman"/>
          <w:bCs/>
          <w:sz w:val="24"/>
          <w:szCs w:val="24"/>
        </w:rPr>
        <w:t xml:space="preserve">the supply </w:t>
      </w:r>
      <w:r>
        <w:rPr>
          <w:rFonts w:ascii="Times New Roman" w:hAnsi="Times New Roman"/>
          <w:bCs/>
          <w:sz w:val="24"/>
          <w:szCs w:val="24"/>
        </w:rPr>
        <w:t>is turned on</w:t>
      </w:r>
      <w:r w:rsidR="00444551" w:rsidRPr="00444551">
        <w:rPr>
          <w:rFonts w:ascii="Times New Roman" w:hAnsi="Times New Roman"/>
          <w:bCs/>
          <w:sz w:val="24"/>
          <w:szCs w:val="24"/>
        </w:rPr>
        <w:t xml:space="preserve">. </w:t>
      </w:r>
      <w:r w:rsidRPr="00F95568">
        <w:rPr>
          <w:rFonts w:ascii="Times New Roman" w:hAnsi="Times New Roman"/>
          <w:bCs/>
          <w:i/>
          <w:sz w:val="24"/>
          <w:szCs w:val="24"/>
        </w:rPr>
        <w:t>Do not increase the current limit.</w:t>
      </w:r>
    </w:p>
    <w:p w14:paraId="7432B782"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58B6E678"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Record the voltage and current readings from the power supply display.</w:t>
      </w:r>
    </w:p>
    <w:p w14:paraId="7BB46753"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52ECE445"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Set the voltage back to 0</w:t>
      </w:r>
      <w:r w:rsidR="005D3710">
        <w:rPr>
          <w:rFonts w:ascii="Times New Roman" w:hAnsi="Times New Roman"/>
          <w:bCs/>
          <w:sz w:val="24"/>
          <w:szCs w:val="24"/>
        </w:rPr>
        <w:t xml:space="preserve"> V</w:t>
      </w:r>
      <w:r w:rsidRPr="00444551">
        <w:rPr>
          <w:rFonts w:ascii="Times New Roman" w:hAnsi="Times New Roman"/>
          <w:bCs/>
          <w:sz w:val="24"/>
          <w:szCs w:val="24"/>
        </w:rPr>
        <w:t xml:space="preserve">, turn the </w:t>
      </w:r>
      <w:r w:rsidR="005D3710">
        <w:rPr>
          <w:rFonts w:ascii="Times New Roman" w:hAnsi="Times New Roman"/>
          <w:bCs/>
          <w:sz w:val="24"/>
          <w:szCs w:val="24"/>
        </w:rPr>
        <w:t>supply off</w:t>
      </w:r>
      <w:r w:rsidRPr="00444551">
        <w:rPr>
          <w:rFonts w:ascii="Times New Roman" w:hAnsi="Times New Roman"/>
          <w:bCs/>
          <w:sz w:val="24"/>
          <w:szCs w:val="24"/>
        </w:rPr>
        <w:t xml:space="preserve">, and disconnect it. </w:t>
      </w:r>
    </w:p>
    <w:p w14:paraId="64FE147D"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0264EF0F" w14:textId="77777777" w:rsidR="00444551" w:rsidRPr="00444551" w:rsidRDefault="00792DD7" w:rsidP="00F95568">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M</w:t>
      </w:r>
      <w:r w:rsidR="00444551" w:rsidRPr="00444551">
        <w:rPr>
          <w:rFonts w:ascii="Times New Roman" w:hAnsi="Times New Roman"/>
          <w:bCs/>
          <w:sz w:val="24"/>
          <w:szCs w:val="24"/>
        </w:rPr>
        <w:t>easure the resistance across the primary windings</w:t>
      </w:r>
      <w:r>
        <w:rPr>
          <w:rFonts w:ascii="Times New Roman" w:hAnsi="Times New Roman"/>
          <w:bCs/>
          <w:sz w:val="24"/>
          <w:szCs w:val="24"/>
        </w:rPr>
        <w:t xml:space="preserve"> with a multi-meter</w:t>
      </w:r>
      <w:r w:rsidR="00444551" w:rsidRPr="00444551">
        <w:rPr>
          <w:rFonts w:ascii="Times New Roman" w:hAnsi="Times New Roman"/>
          <w:bCs/>
          <w:sz w:val="24"/>
          <w:szCs w:val="24"/>
        </w:rPr>
        <w:t xml:space="preserve">. </w:t>
      </w:r>
    </w:p>
    <w:p w14:paraId="7533B849"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5C31BE4F" w14:textId="77777777" w:rsidR="00444551" w:rsidRDefault="00792DD7" w:rsidP="00F95568">
      <w:pPr>
        <w:numPr>
          <w:ilvl w:val="1"/>
          <w:numId w:val="34"/>
        </w:numPr>
        <w:autoSpaceDE w:val="0"/>
        <w:autoSpaceDN w:val="0"/>
        <w:adjustRightInd w:val="0"/>
        <w:spacing w:after="0" w:line="240" w:lineRule="auto"/>
        <w:rPr>
          <w:ins w:id="53" w:author="Amy Manocchi" w:date="2015-04-30T10:42:00Z"/>
          <w:rFonts w:ascii="Times New Roman" w:hAnsi="Times New Roman"/>
          <w:bCs/>
          <w:sz w:val="24"/>
          <w:szCs w:val="24"/>
        </w:rPr>
      </w:pPr>
      <w:r>
        <w:rPr>
          <w:rFonts w:ascii="Times New Roman" w:hAnsi="Times New Roman"/>
          <w:bCs/>
          <w:sz w:val="24"/>
          <w:szCs w:val="24"/>
        </w:rPr>
        <w:t>M</w:t>
      </w:r>
      <w:r w:rsidR="00444551" w:rsidRPr="00444551">
        <w:rPr>
          <w:rFonts w:ascii="Times New Roman" w:hAnsi="Times New Roman"/>
          <w:bCs/>
          <w:sz w:val="24"/>
          <w:szCs w:val="24"/>
        </w:rPr>
        <w:t>easure the resistance across the secondary windings</w:t>
      </w:r>
      <w:r>
        <w:rPr>
          <w:rFonts w:ascii="Times New Roman" w:hAnsi="Times New Roman"/>
          <w:bCs/>
          <w:sz w:val="24"/>
          <w:szCs w:val="24"/>
        </w:rPr>
        <w:t xml:space="preserve"> with a multi-meter</w:t>
      </w:r>
      <w:r w:rsidR="00444551" w:rsidRPr="00444551">
        <w:rPr>
          <w:rFonts w:ascii="Times New Roman" w:hAnsi="Times New Roman"/>
          <w:bCs/>
          <w:sz w:val="24"/>
          <w:szCs w:val="24"/>
        </w:rPr>
        <w:t>.</w:t>
      </w:r>
    </w:p>
    <w:p w14:paraId="7B5EBBEE" w14:textId="77777777" w:rsidR="00D30F13" w:rsidRPr="00F95568" w:rsidRDefault="00D30F13" w:rsidP="00D30F13">
      <w:pPr>
        <w:autoSpaceDE w:val="0"/>
        <w:autoSpaceDN w:val="0"/>
        <w:adjustRightInd w:val="0"/>
        <w:spacing w:after="0" w:line="240" w:lineRule="auto"/>
        <w:rPr>
          <w:rFonts w:ascii="Times New Roman" w:hAnsi="Times New Roman"/>
          <w:bCs/>
          <w:sz w:val="24"/>
          <w:szCs w:val="24"/>
        </w:rPr>
      </w:pPr>
    </w:p>
    <w:p w14:paraId="7C5C947D" w14:textId="77777777" w:rsidR="00D30F13" w:rsidRPr="00D30F13" w:rsidRDefault="00AF3569" w:rsidP="00D30F13">
      <w:pPr>
        <w:pStyle w:val="ListParagraph"/>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 xml:space="preserve">  </w:t>
      </w:r>
      <w:r w:rsidR="00D30F13" w:rsidRPr="00D30F13">
        <w:rPr>
          <w:rFonts w:ascii="Times New Roman" w:hAnsi="Times New Roman"/>
          <w:bCs/>
          <w:sz w:val="24"/>
          <w:szCs w:val="24"/>
        </w:rPr>
        <w:t xml:space="preserve">It is common to have the higher voltage side resistance to be higher than the lower voltage side resistance due to the fact that power on both sides is ideally equal, and higher voltage means lower current and thus lower resistance. The DC test and measured resistance on the multi-meter should match closely. </w:t>
      </w:r>
    </w:p>
    <w:p w14:paraId="06B98982" w14:textId="77777777" w:rsidR="00444551" w:rsidRDefault="00444551" w:rsidP="00F95568">
      <w:pPr>
        <w:autoSpaceDE w:val="0"/>
        <w:autoSpaceDN w:val="0"/>
        <w:adjustRightInd w:val="0"/>
        <w:spacing w:after="0" w:line="240" w:lineRule="auto"/>
        <w:ind w:left="360"/>
        <w:rPr>
          <w:rFonts w:ascii="Times New Roman" w:hAnsi="Times New Roman"/>
          <w:bCs/>
          <w:sz w:val="24"/>
          <w:szCs w:val="24"/>
        </w:rPr>
      </w:pPr>
    </w:p>
    <w:p w14:paraId="16DCEAB7" w14:textId="77777777" w:rsidR="00AF3569" w:rsidRDefault="00444551" w:rsidP="00F95568">
      <w:pPr>
        <w:numPr>
          <w:ilvl w:val="0"/>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Open-circuit Test</w:t>
      </w:r>
    </w:p>
    <w:p w14:paraId="34252195"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0F862653"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 xml:space="preserve">Make sure the three-phase source is off. </w:t>
      </w:r>
    </w:p>
    <w:p w14:paraId="287905C9"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45DFBC5F"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commentRangeStart w:id="54"/>
      <w:r w:rsidRPr="00444551">
        <w:rPr>
          <w:rFonts w:ascii="Times New Roman" w:hAnsi="Times New Roman"/>
          <w:bCs/>
          <w:sz w:val="24"/>
          <w:szCs w:val="24"/>
        </w:rPr>
        <w:t xml:space="preserve">Connect the circuit </w:t>
      </w:r>
      <w:commentRangeEnd w:id="54"/>
      <w:r w:rsidR="005D0ACD">
        <w:rPr>
          <w:rStyle w:val="CommentReference"/>
        </w:rPr>
        <w:commentReference w:id="54"/>
      </w:r>
      <w:r w:rsidRPr="00444551">
        <w:rPr>
          <w:rFonts w:ascii="Times New Roman" w:hAnsi="Times New Roman"/>
          <w:bCs/>
          <w:sz w:val="24"/>
          <w:szCs w:val="24"/>
        </w:rPr>
        <w:t>for the open-circuit test</w:t>
      </w:r>
      <w:r w:rsidR="004D3231">
        <w:rPr>
          <w:rFonts w:ascii="Times New Roman" w:hAnsi="Times New Roman"/>
          <w:bCs/>
          <w:sz w:val="24"/>
          <w:szCs w:val="24"/>
        </w:rPr>
        <w:t xml:space="preserve"> (</w:t>
      </w:r>
      <w:r w:rsidR="004D3231">
        <w:rPr>
          <w:rFonts w:ascii="Times New Roman" w:hAnsi="Times New Roman"/>
          <w:b/>
          <w:bCs/>
          <w:sz w:val="24"/>
          <w:szCs w:val="24"/>
        </w:rPr>
        <w:t>Figure 1</w:t>
      </w:r>
      <w:r w:rsidR="004D3231">
        <w:rPr>
          <w:rFonts w:ascii="Times New Roman" w:hAnsi="Times New Roman"/>
          <w:bCs/>
          <w:sz w:val="24"/>
          <w:szCs w:val="24"/>
        </w:rPr>
        <w:t>)</w:t>
      </w:r>
      <w:r w:rsidRPr="00444551">
        <w:rPr>
          <w:rFonts w:ascii="Times New Roman" w:hAnsi="Times New Roman"/>
          <w:bCs/>
          <w:sz w:val="24"/>
          <w:szCs w:val="24"/>
        </w:rPr>
        <w:t>. Us</w:t>
      </w:r>
      <w:r w:rsidR="004D3231">
        <w:rPr>
          <w:rFonts w:ascii="Times New Roman" w:hAnsi="Times New Roman"/>
          <w:bCs/>
          <w:sz w:val="24"/>
          <w:szCs w:val="24"/>
        </w:rPr>
        <w:t>e a digital power meter</w:t>
      </w:r>
      <w:r w:rsidRPr="00444551">
        <w:rPr>
          <w:rFonts w:ascii="Times New Roman" w:hAnsi="Times New Roman"/>
          <w:bCs/>
          <w:sz w:val="24"/>
          <w:szCs w:val="24"/>
        </w:rPr>
        <w:t xml:space="preserve">. </w:t>
      </w:r>
    </w:p>
    <w:p w14:paraId="334A65E0" w14:textId="77777777" w:rsidR="00444551" w:rsidRPr="00444551" w:rsidRDefault="00444551" w:rsidP="00F95568">
      <w:pPr>
        <w:autoSpaceDE w:val="0"/>
        <w:autoSpaceDN w:val="0"/>
        <w:adjustRightInd w:val="0"/>
        <w:spacing w:after="0" w:line="240" w:lineRule="auto"/>
        <w:ind w:left="360"/>
        <w:rPr>
          <w:rFonts w:ascii="Times New Roman" w:hAnsi="Times New Roman"/>
          <w:bCs/>
          <w:sz w:val="24"/>
          <w:szCs w:val="24"/>
        </w:rPr>
      </w:pPr>
    </w:p>
    <w:p w14:paraId="4833024A"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Make sure the VARIAC is at 0%.</w:t>
      </w:r>
    </w:p>
    <w:p w14:paraId="67EBA866"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56A830E3" w14:textId="5BEB6EC7" w:rsidR="00444551" w:rsidRPr="00444551" w:rsidRDefault="00175FEB" w:rsidP="00F95568">
      <w:pPr>
        <w:numPr>
          <w:ilvl w:val="1"/>
          <w:numId w:val="34"/>
        </w:numPr>
        <w:autoSpaceDE w:val="0"/>
        <w:autoSpaceDN w:val="0"/>
        <w:adjustRightInd w:val="0"/>
        <w:spacing w:after="0" w:line="240" w:lineRule="auto"/>
        <w:rPr>
          <w:rFonts w:ascii="Times New Roman" w:hAnsi="Times New Roman"/>
          <w:bCs/>
          <w:sz w:val="24"/>
          <w:szCs w:val="24"/>
        </w:rPr>
      </w:pPr>
      <w:ins w:id="55" w:author="HuskyPC" w:date="2015-05-10T11:18:00Z">
        <w:r>
          <w:rPr>
            <w:rFonts w:ascii="Times New Roman" w:hAnsi="Times New Roman"/>
            <w:bCs/>
            <w:sz w:val="24"/>
            <w:szCs w:val="24"/>
          </w:rPr>
          <w:t>Double</w:t>
        </w:r>
        <w:del w:id="56" w:author="Jacob Roundy" w:date="2015-05-11T10:59:00Z">
          <w:r w:rsidDel="0006429B">
            <w:rPr>
              <w:rFonts w:ascii="Times New Roman" w:hAnsi="Times New Roman"/>
              <w:bCs/>
              <w:sz w:val="24"/>
              <w:szCs w:val="24"/>
            </w:rPr>
            <w:delText xml:space="preserve"> </w:delText>
          </w:r>
        </w:del>
      </w:ins>
      <w:ins w:id="57" w:author="Jacob Roundy" w:date="2015-05-11T10:59:00Z">
        <w:r w:rsidR="0006429B">
          <w:rPr>
            <w:rFonts w:ascii="Times New Roman" w:hAnsi="Times New Roman"/>
            <w:bCs/>
            <w:sz w:val="24"/>
            <w:szCs w:val="24"/>
          </w:rPr>
          <w:t>-</w:t>
        </w:r>
      </w:ins>
      <w:ins w:id="58" w:author="HuskyPC" w:date="2015-05-10T11:18:00Z">
        <w:r>
          <w:rPr>
            <w:rFonts w:ascii="Times New Roman" w:hAnsi="Times New Roman"/>
            <w:bCs/>
            <w:sz w:val="24"/>
            <w:szCs w:val="24"/>
          </w:rPr>
          <w:t xml:space="preserve">check </w:t>
        </w:r>
      </w:ins>
      <w:ins w:id="59" w:author="Jacob Roundy" w:date="2015-05-11T10:59:00Z">
        <w:r w:rsidR="0006429B">
          <w:rPr>
            <w:rFonts w:ascii="Times New Roman" w:hAnsi="Times New Roman"/>
            <w:bCs/>
            <w:sz w:val="24"/>
            <w:szCs w:val="24"/>
          </w:rPr>
          <w:t>that the</w:t>
        </w:r>
      </w:ins>
      <w:ins w:id="60" w:author="HuskyPC" w:date="2015-05-10T11:18:00Z">
        <w:del w:id="61" w:author="Jacob Roundy" w:date="2015-05-11T10:59:00Z">
          <w:r w:rsidDel="0006429B">
            <w:rPr>
              <w:rFonts w:ascii="Times New Roman" w:hAnsi="Times New Roman"/>
              <w:bCs/>
              <w:sz w:val="24"/>
              <w:szCs w:val="24"/>
            </w:rPr>
            <w:delText>your</w:delText>
          </w:r>
        </w:del>
        <w:r>
          <w:rPr>
            <w:rFonts w:ascii="Times New Roman" w:hAnsi="Times New Roman"/>
            <w:bCs/>
            <w:sz w:val="24"/>
            <w:szCs w:val="24"/>
          </w:rPr>
          <w:t xml:space="preserve"> circuit connections are as expected from </w:t>
        </w:r>
        <w:r w:rsidRPr="000E268A">
          <w:rPr>
            <w:rFonts w:ascii="Times New Roman" w:hAnsi="Times New Roman"/>
            <w:b/>
            <w:bCs/>
            <w:sz w:val="24"/>
            <w:szCs w:val="24"/>
          </w:rPr>
          <w:t>Figure 1</w:t>
        </w:r>
        <w:r>
          <w:rPr>
            <w:rFonts w:ascii="Times New Roman" w:hAnsi="Times New Roman"/>
            <w:bCs/>
            <w:sz w:val="24"/>
            <w:szCs w:val="24"/>
          </w:rPr>
          <w:t>,</w:t>
        </w:r>
        <w:del w:id="62" w:author="Jacob Roundy" w:date="2015-05-11T10:59:00Z">
          <w:r w:rsidDel="0006429B">
            <w:rPr>
              <w:rFonts w:ascii="Times New Roman" w:hAnsi="Times New Roman"/>
              <w:bCs/>
              <w:sz w:val="24"/>
              <w:szCs w:val="24"/>
            </w:rPr>
            <w:delText xml:space="preserve"> </w:delText>
          </w:r>
        </w:del>
      </w:ins>
      <w:commentRangeStart w:id="63"/>
      <w:del w:id="64" w:author="HuskyPC" w:date="2015-05-10T11:18:00Z">
        <w:r w:rsidR="004D3231" w:rsidDel="00175FEB">
          <w:rPr>
            <w:rFonts w:ascii="Times New Roman" w:hAnsi="Times New Roman"/>
            <w:bCs/>
            <w:sz w:val="24"/>
            <w:szCs w:val="24"/>
          </w:rPr>
          <w:delText>Check the</w:delText>
        </w:r>
        <w:r w:rsidR="00444551" w:rsidRPr="00444551" w:rsidDel="00175FEB">
          <w:rPr>
            <w:rFonts w:ascii="Times New Roman" w:hAnsi="Times New Roman"/>
            <w:bCs/>
            <w:sz w:val="24"/>
            <w:szCs w:val="24"/>
          </w:rPr>
          <w:delText xml:space="preserve"> circuit</w:delText>
        </w:r>
        <w:commentRangeEnd w:id="63"/>
        <w:r w:rsidR="005D0ACD" w:rsidDel="00175FEB">
          <w:rPr>
            <w:rStyle w:val="CommentReference"/>
          </w:rPr>
          <w:commentReference w:id="63"/>
        </w:r>
        <w:r w:rsidR="00444551" w:rsidRPr="00444551" w:rsidDel="00175FEB">
          <w:rPr>
            <w:rFonts w:ascii="Times New Roman" w:hAnsi="Times New Roman"/>
            <w:bCs/>
            <w:sz w:val="24"/>
            <w:szCs w:val="24"/>
          </w:rPr>
          <w:delText>,</w:delText>
        </w:r>
      </w:del>
      <w:r w:rsidR="00444551" w:rsidRPr="00444551">
        <w:rPr>
          <w:rFonts w:ascii="Times New Roman" w:hAnsi="Times New Roman"/>
          <w:bCs/>
          <w:sz w:val="24"/>
          <w:szCs w:val="24"/>
        </w:rPr>
        <w:t xml:space="preserve"> and then turn on the three-phase source. </w:t>
      </w:r>
    </w:p>
    <w:p w14:paraId="0D685A85"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776562ED"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Slowly adjust the VARIAC knob until the voltage reading on the digital power meter reaches 24</w:t>
      </w:r>
      <w:r w:rsidR="004D3231">
        <w:rPr>
          <w:rFonts w:ascii="Times New Roman" w:hAnsi="Times New Roman"/>
          <w:bCs/>
          <w:sz w:val="24"/>
          <w:szCs w:val="24"/>
        </w:rPr>
        <w:t xml:space="preserve"> </w:t>
      </w:r>
      <w:r w:rsidRPr="00444551">
        <w:rPr>
          <w:rFonts w:ascii="Times New Roman" w:hAnsi="Times New Roman"/>
          <w:bCs/>
          <w:sz w:val="24"/>
          <w:szCs w:val="24"/>
        </w:rPr>
        <w:t xml:space="preserve">V. </w:t>
      </w:r>
    </w:p>
    <w:p w14:paraId="07910A4C"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6244C42C" w14:textId="77777777" w:rsidR="00444551" w:rsidRPr="00444551"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r w:rsidRPr="00444551">
        <w:rPr>
          <w:rFonts w:ascii="Times New Roman" w:hAnsi="Times New Roman"/>
          <w:bCs/>
          <w:sz w:val="24"/>
          <w:szCs w:val="24"/>
        </w:rPr>
        <w:t>Record the voltage, current, real power, and power factor of the power meter.</w:t>
      </w:r>
    </w:p>
    <w:p w14:paraId="0326BF87"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008E54F8" w14:textId="77777777" w:rsidR="00444551" w:rsidRDefault="00444551" w:rsidP="00F95568">
      <w:pPr>
        <w:numPr>
          <w:ilvl w:val="1"/>
          <w:numId w:val="34"/>
        </w:numPr>
        <w:autoSpaceDE w:val="0"/>
        <w:autoSpaceDN w:val="0"/>
        <w:adjustRightInd w:val="0"/>
        <w:spacing w:after="0" w:line="240" w:lineRule="auto"/>
        <w:rPr>
          <w:ins w:id="65" w:author="Jacob Roundy" w:date="2015-05-11T11:01:00Z"/>
          <w:rFonts w:ascii="Times New Roman" w:hAnsi="Times New Roman"/>
          <w:bCs/>
          <w:sz w:val="24"/>
          <w:szCs w:val="24"/>
        </w:rPr>
      </w:pPr>
      <w:r w:rsidRPr="00444551">
        <w:rPr>
          <w:rFonts w:ascii="Times New Roman" w:hAnsi="Times New Roman"/>
          <w:bCs/>
          <w:sz w:val="24"/>
          <w:szCs w:val="24"/>
        </w:rPr>
        <w:lastRenderedPageBreak/>
        <w:t xml:space="preserve">Set the VARIAC back to 0%, turn off the three-phase source, and disconnect the VARIAC output. </w:t>
      </w:r>
    </w:p>
    <w:p w14:paraId="65692210" w14:textId="77777777" w:rsidR="0006429B" w:rsidRDefault="0006429B" w:rsidP="000E268A">
      <w:pPr>
        <w:autoSpaceDE w:val="0"/>
        <w:autoSpaceDN w:val="0"/>
        <w:adjustRightInd w:val="0"/>
        <w:spacing w:after="0" w:line="240" w:lineRule="auto"/>
        <w:rPr>
          <w:rFonts w:ascii="Times New Roman" w:hAnsi="Times New Roman"/>
          <w:bCs/>
          <w:sz w:val="24"/>
          <w:szCs w:val="24"/>
        </w:rPr>
      </w:pPr>
    </w:p>
    <w:p w14:paraId="6F5E670A" w14:textId="77777777" w:rsidR="00EE61FC" w:rsidRPr="00EE61FC" w:rsidRDefault="00EE61FC" w:rsidP="00EE61FC">
      <w:pPr>
        <w:pStyle w:val="ListParagraph"/>
        <w:numPr>
          <w:ilvl w:val="1"/>
          <w:numId w:val="34"/>
        </w:numPr>
        <w:autoSpaceDE w:val="0"/>
        <w:autoSpaceDN w:val="0"/>
        <w:adjustRightInd w:val="0"/>
        <w:spacing w:after="0" w:line="240" w:lineRule="auto"/>
        <w:rPr>
          <w:rFonts w:ascii="Times New Roman" w:hAnsi="Times New Roman"/>
          <w:bCs/>
          <w:sz w:val="24"/>
          <w:szCs w:val="24"/>
        </w:rPr>
      </w:pPr>
      <w:r w:rsidRPr="00EE61FC">
        <w:rPr>
          <w:rFonts w:ascii="Times New Roman" w:hAnsi="Times New Roman"/>
          <w:bCs/>
          <w:sz w:val="24"/>
          <w:szCs w:val="24"/>
        </w:rPr>
        <w:t>In the open-circuit or no-load test, the magnetizing reactance (</w:t>
      </w:r>
      <w:proofErr w:type="spellStart"/>
      <w:r w:rsidRPr="00EE61FC">
        <w:rPr>
          <w:rFonts w:ascii="Times New Roman" w:hAnsi="Times New Roman"/>
          <w:bCs/>
          <w:i/>
          <w:sz w:val="24"/>
          <w:szCs w:val="24"/>
        </w:rPr>
        <w:t>X</w:t>
      </w:r>
      <w:r w:rsidRPr="00EE61FC">
        <w:rPr>
          <w:rFonts w:ascii="Times New Roman" w:hAnsi="Times New Roman"/>
          <w:bCs/>
          <w:i/>
          <w:sz w:val="24"/>
          <w:szCs w:val="24"/>
          <w:vertAlign w:val="subscript"/>
        </w:rPr>
        <w:t>m</w:t>
      </w:r>
      <w:proofErr w:type="spellEnd"/>
      <w:r w:rsidRPr="00EE61FC">
        <w:rPr>
          <w:rFonts w:ascii="Times New Roman" w:hAnsi="Times New Roman"/>
          <w:bCs/>
          <w:sz w:val="24"/>
          <w:szCs w:val="24"/>
        </w:rPr>
        <w:t>) and core loss resistance (</w:t>
      </w:r>
      <w:r w:rsidRPr="00EE61FC">
        <w:rPr>
          <w:rFonts w:ascii="Times New Roman" w:hAnsi="Times New Roman"/>
          <w:bCs/>
          <w:i/>
          <w:sz w:val="24"/>
          <w:szCs w:val="24"/>
        </w:rPr>
        <w:t>R</w:t>
      </w:r>
      <w:r w:rsidRPr="00EE61FC">
        <w:rPr>
          <w:rFonts w:ascii="Times New Roman" w:hAnsi="Times New Roman"/>
          <w:bCs/>
          <w:i/>
          <w:sz w:val="24"/>
          <w:szCs w:val="24"/>
          <w:vertAlign w:val="subscript"/>
        </w:rPr>
        <w:t>C</w:t>
      </w:r>
      <w:r w:rsidRPr="00EE61FC">
        <w:rPr>
          <w:rFonts w:ascii="Times New Roman" w:hAnsi="Times New Roman"/>
          <w:bCs/>
          <w:sz w:val="24"/>
          <w:szCs w:val="24"/>
        </w:rPr>
        <w:t>) are found from the current (</w:t>
      </w:r>
      <w:r w:rsidRPr="00EE61FC">
        <w:rPr>
          <w:rFonts w:ascii="Times New Roman" w:hAnsi="Times New Roman"/>
          <w:bCs/>
          <w:i/>
          <w:sz w:val="24"/>
          <w:szCs w:val="24"/>
        </w:rPr>
        <w:t>I</w:t>
      </w:r>
      <w:r w:rsidRPr="00EE61FC">
        <w:rPr>
          <w:rFonts w:ascii="Times New Roman" w:hAnsi="Times New Roman"/>
          <w:bCs/>
          <w:i/>
          <w:sz w:val="24"/>
          <w:szCs w:val="24"/>
          <w:vertAlign w:val="subscript"/>
        </w:rPr>
        <w:t>OC</w:t>
      </w:r>
      <w:r w:rsidRPr="00EE61FC">
        <w:rPr>
          <w:rFonts w:ascii="Times New Roman" w:hAnsi="Times New Roman"/>
          <w:bCs/>
          <w:sz w:val="24"/>
          <w:szCs w:val="24"/>
        </w:rPr>
        <w:t>), voltage (</w:t>
      </w:r>
      <w:r w:rsidRPr="00EE61FC">
        <w:rPr>
          <w:rFonts w:ascii="Times New Roman" w:hAnsi="Times New Roman"/>
          <w:bCs/>
          <w:i/>
          <w:sz w:val="24"/>
          <w:szCs w:val="24"/>
        </w:rPr>
        <w:t>V</w:t>
      </w:r>
      <w:r w:rsidRPr="00EE61FC">
        <w:rPr>
          <w:rFonts w:ascii="Times New Roman" w:hAnsi="Times New Roman"/>
          <w:bCs/>
          <w:i/>
          <w:sz w:val="24"/>
          <w:szCs w:val="24"/>
          <w:vertAlign w:val="subscript"/>
        </w:rPr>
        <w:t>OC</w:t>
      </w:r>
      <w:r w:rsidRPr="00EE61FC">
        <w:rPr>
          <w:rFonts w:ascii="Times New Roman" w:hAnsi="Times New Roman"/>
          <w:bCs/>
          <w:sz w:val="24"/>
          <w:szCs w:val="24"/>
        </w:rPr>
        <w:t>), and power (</w:t>
      </w:r>
      <w:r w:rsidRPr="00EE61FC">
        <w:rPr>
          <w:rFonts w:ascii="Times New Roman" w:hAnsi="Times New Roman"/>
          <w:bCs/>
          <w:i/>
          <w:sz w:val="24"/>
          <w:szCs w:val="24"/>
        </w:rPr>
        <w:t>P</w:t>
      </w:r>
      <w:r w:rsidRPr="00EE61FC">
        <w:rPr>
          <w:rFonts w:ascii="Times New Roman" w:hAnsi="Times New Roman"/>
          <w:bCs/>
          <w:i/>
          <w:sz w:val="24"/>
          <w:szCs w:val="24"/>
          <w:vertAlign w:val="subscript"/>
        </w:rPr>
        <w:t>OC</w:t>
      </w:r>
      <w:r w:rsidRPr="00EE61FC">
        <w:rPr>
          <w:rFonts w:ascii="Times New Roman" w:hAnsi="Times New Roman"/>
          <w:bCs/>
          <w:sz w:val="24"/>
          <w:szCs w:val="24"/>
        </w:rPr>
        <w:t xml:space="preserve">) measurements as follows: </w:t>
      </w:r>
    </w:p>
    <w:p w14:paraId="13A3DD45" w14:textId="77777777" w:rsidR="00EE61FC" w:rsidRDefault="00EE61FC" w:rsidP="00EE61FC">
      <w:pPr>
        <w:autoSpaceDE w:val="0"/>
        <w:autoSpaceDN w:val="0"/>
        <w:adjustRightInd w:val="0"/>
        <w:spacing w:after="0" w:line="240" w:lineRule="auto"/>
        <w:jc w:val="center"/>
        <w:rPr>
          <w:rFonts w:ascii="Times New Roman" w:hAnsi="Times New Roman"/>
          <w:bCs/>
          <w:sz w:val="24"/>
          <w:szCs w:val="24"/>
        </w:rPr>
      </w:pPr>
    </w:p>
    <w:p w14:paraId="106C636E" w14:textId="77777777" w:rsidR="00EE61FC" w:rsidRDefault="00EE61FC" w:rsidP="00EE61FC">
      <w:pPr>
        <w:autoSpaceDE w:val="0"/>
        <w:autoSpaceDN w:val="0"/>
        <w:adjustRightInd w:val="0"/>
        <w:spacing w:after="0" w:line="240" w:lineRule="auto"/>
        <w:jc w:val="center"/>
        <w:rPr>
          <w:rFonts w:ascii="Times New Roman" w:hAnsi="Times New Roman"/>
          <w:bCs/>
          <w:sz w:val="24"/>
          <w:szCs w:val="24"/>
        </w:rPr>
      </w:pPr>
      <w:r w:rsidRPr="00DE57A0">
        <w:rPr>
          <w:rFonts w:ascii="Times New Roman" w:hAnsi="Times New Roman"/>
          <w:bCs/>
          <w:i/>
          <w:sz w:val="24"/>
          <w:szCs w:val="24"/>
        </w:rPr>
        <w:t>R</w:t>
      </w:r>
      <w:r w:rsidRPr="00DE57A0">
        <w:rPr>
          <w:rFonts w:ascii="Times New Roman" w:hAnsi="Times New Roman"/>
          <w:bCs/>
          <w:i/>
          <w:sz w:val="24"/>
          <w:szCs w:val="24"/>
          <w:vertAlign w:val="subscript"/>
        </w:rPr>
        <w:t>C</w:t>
      </w:r>
      <w:r w:rsidRPr="00DE57A0">
        <w:rPr>
          <w:rFonts w:ascii="Times New Roman" w:hAnsi="Times New Roman"/>
          <w:bCs/>
          <w:sz w:val="24"/>
          <w:szCs w:val="24"/>
        </w:rPr>
        <w:t>=</w:t>
      </w:r>
      <w:r w:rsidRPr="00DE57A0">
        <w:rPr>
          <w:rFonts w:ascii="Times New Roman" w:hAnsi="Times New Roman"/>
          <w:bCs/>
          <w:i/>
          <w:sz w:val="24"/>
          <w:szCs w:val="24"/>
        </w:rPr>
        <w:t xml:space="preserve"> V</w:t>
      </w:r>
      <w:r w:rsidRPr="00DE57A0">
        <w:rPr>
          <w:rFonts w:ascii="Times New Roman" w:hAnsi="Times New Roman"/>
          <w:bCs/>
          <w:i/>
          <w:sz w:val="24"/>
          <w:szCs w:val="24"/>
          <w:vertAlign w:val="subscript"/>
        </w:rPr>
        <w:t>OC</w:t>
      </w:r>
      <w:r w:rsidRPr="00DE57A0">
        <w:rPr>
          <w:rFonts w:ascii="Times New Roman" w:hAnsi="Times New Roman"/>
          <w:bCs/>
          <w:i/>
          <w:sz w:val="24"/>
          <w:szCs w:val="24"/>
          <w:vertAlign w:val="superscript"/>
        </w:rPr>
        <w:t>2</w:t>
      </w:r>
      <w:r w:rsidRPr="00DE57A0">
        <w:rPr>
          <w:rFonts w:ascii="Times New Roman" w:hAnsi="Times New Roman"/>
          <w:bCs/>
          <w:i/>
          <w:sz w:val="24"/>
          <w:szCs w:val="24"/>
        </w:rPr>
        <w:t>/P</w:t>
      </w:r>
      <w:r w:rsidRPr="00DE57A0">
        <w:rPr>
          <w:rFonts w:ascii="Times New Roman" w:hAnsi="Times New Roman"/>
          <w:bCs/>
          <w:i/>
          <w:sz w:val="24"/>
          <w:szCs w:val="24"/>
          <w:vertAlign w:val="subscript"/>
        </w:rPr>
        <w:t>OC</w:t>
      </w:r>
      <w:r w:rsidRPr="00DE57A0">
        <w:rPr>
          <w:rFonts w:ascii="Times New Roman" w:hAnsi="Times New Roman"/>
          <w:bCs/>
          <w:sz w:val="24"/>
          <w:szCs w:val="24"/>
        </w:rPr>
        <w:t xml:space="preserve"> and </w:t>
      </w:r>
      <w:proofErr w:type="spellStart"/>
      <w:r w:rsidRPr="00DE57A0">
        <w:rPr>
          <w:rFonts w:ascii="Times New Roman" w:hAnsi="Times New Roman"/>
          <w:bCs/>
          <w:i/>
          <w:sz w:val="24"/>
          <w:szCs w:val="24"/>
        </w:rPr>
        <w:t>X</w:t>
      </w:r>
      <w:r w:rsidRPr="00DE57A0">
        <w:rPr>
          <w:rFonts w:ascii="Times New Roman" w:hAnsi="Times New Roman"/>
          <w:bCs/>
          <w:i/>
          <w:sz w:val="24"/>
          <w:szCs w:val="24"/>
          <w:vertAlign w:val="subscript"/>
        </w:rPr>
        <w:t>m</w:t>
      </w:r>
      <w:proofErr w:type="spellEnd"/>
      <w:r w:rsidRPr="00DE57A0">
        <w:rPr>
          <w:rFonts w:ascii="Times New Roman" w:hAnsi="Times New Roman"/>
          <w:bCs/>
          <w:sz w:val="24"/>
          <w:szCs w:val="24"/>
        </w:rPr>
        <w:t>=</w:t>
      </w:r>
      <w:r w:rsidRPr="00DE57A0">
        <w:rPr>
          <w:rFonts w:ascii="Times New Roman" w:hAnsi="Times New Roman"/>
          <w:bCs/>
          <w:i/>
          <w:sz w:val="24"/>
          <w:szCs w:val="24"/>
        </w:rPr>
        <w:t xml:space="preserve"> V</w:t>
      </w:r>
      <w:r w:rsidRPr="00DE57A0">
        <w:rPr>
          <w:rFonts w:ascii="Times New Roman" w:hAnsi="Times New Roman"/>
          <w:bCs/>
          <w:i/>
          <w:sz w:val="24"/>
          <w:szCs w:val="24"/>
          <w:vertAlign w:val="subscript"/>
        </w:rPr>
        <w:t>OC</w:t>
      </w:r>
      <w:r w:rsidRPr="00DE57A0">
        <w:rPr>
          <w:rFonts w:ascii="Times New Roman" w:hAnsi="Times New Roman"/>
          <w:bCs/>
          <w:i/>
          <w:sz w:val="24"/>
          <w:szCs w:val="24"/>
          <w:vertAlign w:val="superscript"/>
        </w:rPr>
        <w:t>2</w:t>
      </w:r>
      <w:r w:rsidRPr="00DE57A0">
        <w:rPr>
          <w:rFonts w:ascii="Times New Roman" w:hAnsi="Times New Roman"/>
          <w:bCs/>
          <w:i/>
          <w:sz w:val="24"/>
          <w:szCs w:val="24"/>
        </w:rPr>
        <w:t>/Q</w:t>
      </w:r>
      <w:r w:rsidRPr="00DE57A0">
        <w:rPr>
          <w:rFonts w:ascii="Times New Roman" w:hAnsi="Times New Roman"/>
          <w:bCs/>
          <w:i/>
          <w:sz w:val="24"/>
          <w:szCs w:val="24"/>
          <w:vertAlign w:val="subscript"/>
        </w:rPr>
        <w:t>OC</w:t>
      </w:r>
      <w:r w:rsidRPr="00DE57A0">
        <w:rPr>
          <w:rFonts w:ascii="Times New Roman" w:hAnsi="Times New Roman"/>
          <w:bCs/>
          <w:sz w:val="24"/>
          <w:szCs w:val="24"/>
        </w:rPr>
        <w:t xml:space="preserve"> where </w:t>
      </w:r>
      <w:r w:rsidRPr="00DE57A0">
        <w:rPr>
          <w:rFonts w:ascii="Times New Roman" w:hAnsi="Times New Roman"/>
          <w:bCs/>
          <w:i/>
          <w:sz w:val="24"/>
          <w:szCs w:val="24"/>
        </w:rPr>
        <w:t>Q</w:t>
      </w:r>
      <w:r w:rsidRPr="00DE57A0">
        <w:rPr>
          <w:rFonts w:ascii="Times New Roman" w:hAnsi="Times New Roman"/>
          <w:bCs/>
          <w:i/>
          <w:sz w:val="24"/>
          <w:szCs w:val="24"/>
          <w:vertAlign w:val="subscript"/>
        </w:rPr>
        <w:t>OC</w:t>
      </w:r>
      <w:r w:rsidRPr="00DE57A0">
        <w:rPr>
          <w:rFonts w:ascii="Times New Roman" w:hAnsi="Times New Roman"/>
          <w:bCs/>
          <w:i/>
          <w:sz w:val="24"/>
          <w:szCs w:val="24"/>
          <w:vertAlign w:val="superscript"/>
        </w:rPr>
        <w:t>2</w:t>
      </w:r>
      <w:r w:rsidRPr="00DE57A0">
        <w:rPr>
          <w:rFonts w:ascii="Times New Roman" w:hAnsi="Times New Roman"/>
          <w:bCs/>
          <w:sz w:val="24"/>
          <w:szCs w:val="24"/>
        </w:rPr>
        <w:t>=</w:t>
      </w:r>
      <w:r w:rsidRPr="00DE57A0">
        <w:rPr>
          <w:rFonts w:ascii="Times New Roman" w:hAnsi="Times New Roman"/>
          <w:bCs/>
          <w:i/>
          <w:sz w:val="24"/>
          <w:szCs w:val="24"/>
        </w:rPr>
        <w:t xml:space="preserve"> </w:t>
      </w:r>
      <w:r w:rsidRPr="00DE57A0">
        <w:rPr>
          <w:rFonts w:ascii="Times New Roman" w:hAnsi="Times New Roman"/>
          <w:bCs/>
          <w:sz w:val="24"/>
          <w:szCs w:val="24"/>
        </w:rPr>
        <w:t>(</w:t>
      </w:r>
      <w:r w:rsidRPr="00DE57A0">
        <w:rPr>
          <w:rFonts w:ascii="Times New Roman" w:hAnsi="Times New Roman"/>
          <w:bCs/>
          <w:i/>
          <w:sz w:val="24"/>
          <w:szCs w:val="24"/>
        </w:rPr>
        <w:t>V</w:t>
      </w:r>
      <w:r w:rsidRPr="00DE57A0">
        <w:rPr>
          <w:rFonts w:ascii="Times New Roman" w:hAnsi="Times New Roman"/>
          <w:bCs/>
          <w:i/>
          <w:sz w:val="24"/>
          <w:szCs w:val="24"/>
          <w:vertAlign w:val="subscript"/>
        </w:rPr>
        <w:t>OC</w:t>
      </w:r>
      <w:r w:rsidRPr="00DE57A0">
        <w:rPr>
          <w:rFonts w:ascii="Times New Roman" w:hAnsi="Times New Roman"/>
          <w:bCs/>
          <w:i/>
          <w:sz w:val="24"/>
          <w:szCs w:val="24"/>
        </w:rPr>
        <w:t>I</w:t>
      </w:r>
      <w:r w:rsidRPr="00DE57A0">
        <w:rPr>
          <w:rFonts w:ascii="Times New Roman" w:hAnsi="Times New Roman"/>
          <w:bCs/>
          <w:i/>
          <w:sz w:val="24"/>
          <w:szCs w:val="24"/>
          <w:vertAlign w:val="subscript"/>
        </w:rPr>
        <w:t>OC</w:t>
      </w:r>
      <w:proofErr w:type="gramStart"/>
      <w:r w:rsidRPr="00DE57A0">
        <w:rPr>
          <w:rFonts w:ascii="Times New Roman" w:hAnsi="Times New Roman"/>
          <w:bCs/>
          <w:sz w:val="24"/>
          <w:szCs w:val="24"/>
        </w:rPr>
        <w:t>)</w:t>
      </w:r>
      <w:r w:rsidRPr="00DE57A0">
        <w:rPr>
          <w:rFonts w:ascii="Times New Roman" w:hAnsi="Times New Roman"/>
          <w:bCs/>
          <w:i/>
          <w:sz w:val="24"/>
          <w:szCs w:val="24"/>
          <w:vertAlign w:val="superscript"/>
        </w:rPr>
        <w:t>2</w:t>
      </w:r>
      <w:proofErr w:type="gramEnd"/>
      <w:r>
        <w:rPr>
          <w:rFonts w:ascii="Times New Roman" w:hAnsi="Times New Roman"/>
          <w:bCs/>
          <w:i/>
          <w:sz w:val="24"/>
          <w:szCs w:val="24"/>
          <w:vertAlign w:val="superscript"/>
        </w:rPr>
        <w:t xml:space="preserve"> </w:t>
      </w:r>
      <w:r w:rsidRPr="00DE57A0">
        <w:rPr>
          <w:rFonts w:ascii="Times New Roman" w:hAnsi="Times New Roman"/>
          <w:bCs/>
          <w:sz w:val="24"/>
          <w:szCs w:val="24"/>
        </w:rPr>
        <w:t>-</w:t>
      </w:r>
      <w:r w:rsidRPr="00DE57A0">
        <w:rPr>
          <w:rFonts w:ascii="Times New Roman" w:hAnsi="Times New Roman"/>
          <w:bCs/>
          <w:i/>
          <w:sz w:val="24"/>
          <w:szCs w:val="24"/>
        </w:rPr>
        <w:t xml:space="preserve"> P</w:t>
      </w:r>
      <w:r w:rsidRPr="00DE57A0">
        <w:rPr>
          <w:rFonts w:ascii="Times New Roman" w:hAnsi="Times New Roman"/>
          <w:bCs/>
          <w:i/>
          <w:sz w:val="24"/>
          <w:szCs w:val="24"/>
          <w:vertAlign w:val="subscript"/>
        </w:rPr>
        <w:t>OC</w:t>
      </w:r>
      <w:r w:rsidRPr="00DE57A0">
        <w:rPr>
          <w:rFonts w:ascii="Times New Roman" w:hAnsi="Times New Roman"/>
          <w:bCs/>
          <w:i/>
          <w:sz w:val="24"/>
          <w:szCs w:val="24"/>
          <w:vertAlign w:val="superscript"/>
        </w:rPr>
        <w:t>2</w:t>
      </w:r>
      <w:r w:rsidRPr="00DE57A0">
        <w:rPr>
          <w:rFonts w:ascii="Times New Roman" w:hAnsi="Times New Roman"/>
          <w:bCs/>
          <w:sz w:val="24"/>
          <w:szCs w:val="24"/>
        </w:rPr>
        <w:t>.</w:t>
      </w:r>
    </w:p>
    <w:p w14:paraId="292F31C1" w14:textId="77777777" w:rsidR="00444551" w:rsidRPr="00444551" w:rsidRDefault="00444551" w:rsidP="00F95568">
      <w:pPr>
        <w:autoSpaceDE w:val="0"/>
        <w:autoSpaceDN w:val="0"/>
        <w:adjustRightInd w:val="0"/>
        <w:spacing w:after="0" w:line="240" w:lineRule="auto"/>
        <w:rPr>
          <w:rFonts w:ascii="Times New Roman" w:hAnsi="Times New Roman"/>
          <w:bCs/>
          <w:sz w:val="24"/>
          <w:szCs w:val="24"/>
        </w:rPr>
      </w:pPr>
    </w:p>
    <w:p w14:paraId="129474D6" w14:textId="77777777" w:rsidR="00444551" w:rsidRPr="00444551" w:rsidRDefault="00444551" w:rsidP="00F95568">
      <w:pPr>
        <w:numPr>
          <w:ilvl w:val="0"/>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Short-circuit Test</w:t>
      </w:r>
    </w:p>
    <w:p w14:paraId="6452E04D"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5A73CA67"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Make sure the three-phase source is off. </w:t>
      </w:r>
    </w:p>
    <w:p w14:paraId="2728C8DB"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62AE4190" w14:textId="77777777" w:rsidR="00F066B8" w:rsidRPr="00F95568"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commentRangeStart w:id="66"/>
      <w:commentRangeStart w:id="67"/>
      <w:r>
        <w:rPr>
          <w:rFonts w:ascii="Times New Roman" w:hAnsi="Times New Roman"/>
          <w:bCs/>
          <w:sz w:val="24"/>
          <w:szCs w:val="24"/>
        </w:rPr>
        <w:t xml:space="preserve">Connect the circuit </w:t>
      </w:r>
      <w:commentRangeEnd w:id="66"/>
      <w:r w:rsidR="00200ACC">
        <w:rPr>
          <w:rStyle w:val="CommentReference"/>
        </w:rPr>
        <w:commentReference w:id="66"/>
      </w:r>
      <w:commentRangeEnd w:id="67"/>
      <w:r w:rsidR="002C24E2">
        <w:rPr>
          <w:rStyle w:val="CommentReference"/>
        </w:rPr>
        <w:commentReference w:id="67"/>
      </w:r>
      <w:r w:rsidR="004D3231">
        <w:rPr>
          <w:rFonts w:ascii="Times New Roman" w:hAnsi="Times New Roman"/>
          <w:bCs/>
          <w:sz w:val="24"/>
          <w:szCs w:val="24"/>
        </w:rPr>
        <w:t>f</w:t>
      </w:r>
      <w:r>
        <w:rPr>
          <w:rFonts w:ascii="Times New Roman" w:hAnsi="Times New Roman"/>
          <w:bCs/>
          <w:sz w:val="24"/>
          <w:szCs w:val="24"/>
        </w:rPr>
        <w:t>or the short-circuit test</w:t>
      </w:r>
      <w:r w:rsidR="004D3231">
        <w:rPr>
          <w:rFonts w:ascii="Times New Roman" w:hAnsi="Times New Roman"/>
          <w:bCs/>
          <w:sz w:val="24"/>
          <w:szCs w:val="24"/>
        </w:rPr>
        <w:t xml:space="preserve"> (</w:t>
      </w:r>
      <w:r w:rsidR="004D3231">
        <w:rPr>
          <w:rFonts w:ascii="Times New Roman" w:hAnsi="Times New Roman"/>
          <w:b/>
          <w:bCs/>
          <w:sz w:val="24"/>
          <w:szCs w:val="24"/>
        </w:rPr>
        <w:t>Figure 2</w:t>
      </w:r>
      <w:r w:rsidR="004D3231">
        <w:rPr>
          <w:rFonts w:ascii="Times New Roman" w:hAnsi="Times New Roman"/>
          <w:bCs/>
          <w:sz w:val="24"/>
          <w:szCs w:val="24"/>
        </w:rPr>
        <w:t>)</w:t>
      </w:r>
      <w:r>
        <w:rPr>
          <w:rFonts w:ascii="Times New Roman" w:hAnsi="Times New Roman"/>
          <w:bCs/>
          <w:sz w:val="24"/>
          <w:szCs w:val="24"/>
        </w:rPr>
        <w:t>. Ma</w:t>
      </w:r>
      <w:r w:rsidR="004D3231">
        <w:rPr>
          <w:rFonts w:ascii="Times New Roman" w:hAnsi="Times New Roman"/>
          <w:bCs/>
          <w:sz w:val="24"/>
          <w:szCs w:val="24"/>
        </w:rPr>
        <w:t>ke sure IN1 and IN2 are</w:t>
      </w:r>
      <w:r>
        <w:rPr>
          <w:rFonts w:ascii="Times New Roman" w:hAnsi="Times New Roman"/>
          <w:bCs/>
          <w:sz w:val="24"/>
          <w:szCs w:val="24"/>
        </w:rPr>
        <w:t xml:space="preserve"> connected to the VARIAC output. </w:t>
      </w:r>
    </w:p>
    <w:p w14:paraId="52162081"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35E9E3FC"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Make sure the VARIAC is at 0%.</w:t>
      </w:r>
    </w:p>
    <w:p w14:paraId="68DBFC55"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5A6C3526" w14:textId="5FA22792"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commentRangeStart w:id="69"/>
      <w:r>
        <w:rPr>
          <w:rFonts w:ascii="Times New Roman" w:hAnsi="Times New Roman"/>
          <w:bCs/>
          <w:sz w:val="24"/>
          <w:szCs w:val="24"/>
        </w:rPr>
        <w:t xml:space="preserve">Calculate </w:t>
      </w:r>
      <w:commentRangeEnd w:id="69"/>
      <w:r w:rsidR="00200ACC">
        <w:rPr>
          <w:rStyle w:val="CommentReference"/>
        </w:rPr>
        <w:commentReference w:id="69"/>
      </w:r>
      <w:r>
        <w:rPr>
          <w:rFonts w:ascii="Times New Roman" w:hAnsi="Times New Roman"/>
          <w:bCs/>
          <w:sz w:val="24"/>
          <w:szCs w:val="24"/>
        </w:rPr>
        <w:t xml:space="preserve">the rated input current of the transformer. </w:t>
      </w:r>
      <w:ins w:id="70" w:author="HuskyPC" w:date="2015-05-10T11:19:00Z">
        <w:r w:rsidR="00175FEB">
          <w:rPr>
            <w:rFonts w:ascii="Times New Roman" w:hAnsi="Times New Roman"/>
            <w:bCs/>
            <w:sz w:val="24"/>
            <w:szCs w:val="24"/>
          </w:rPr>
          <w:t>This is found by dividing the VA rating by the voltage rating on the input side. For example, if the input is 115</w:t>
        </w:r>
      </w:ins>
      <w:ins w:id="71" w:author="Jacob Roundy" w:date="2015-05-11T11:00:00Z">
        <w:r w:rsidR="0006429B">
          <w:rPr>
            <w:rFonts w:ascii="Times New Roman" w:hAnsi="Times New Roman"/>
            <w:bCs/>
            <w:sz w:val="24"/>
            <w:szCs w:val="24"/>
          </w:rPr>
          <w:t xml:space="preserve"> </w:t>
        </w:r>
      </w:ins>
      <w:ins w:id="72" w:author="HuskyPC" w:date="2015-05-10T11:19:00Z">
        <w:r w:rsidR="00175FEB">
          <w:rPr>
            <w:rFonts w:ascii="Times New Roman" w:hAnsi="Times New Roman"/>
            <w:bCs/>
            <w:sz w:val="24"/>
            <w:szCs w:val="24"/>
          </w:rPr>
          <w:t>V and the VA rating is 100 VA, the input current rating is 100/115=</w:t>
        </w:r>
      </w:ins>
      <w:ins w:id="73" w:author="HuskyPC" w:date="2015-05-10T11:20:00Z">
        <w:r w:rsidR="00175FEB">
          <w:rPr>
            <w:rFonts w:ascii="Times New Roman" w:hAnsi="Times New Roman"/>
            <w:bCs/>
            <w:sz w:val="24"/>
            <w:szCs w:val="24"/>
          </w:rPr>
          <w:t xml:space="preserve">0.87A. </w:t>
        </w:r>
      </w:ins>
    </w:p>
    <w:p w14:paraId="043FDEB5"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214F6873" w14:textId="77777777" w:rsidR="00444551" w:rsidRPr="00922F45" w:rsidRDefault="004D3231">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Check the</w:t>
      </w:r>
      <w:r w:rsidR="00444551" w:rsidRPr="00922F45">
        <w:rPr>
          <w:rFonts w:ascii="Times New Roman" w:hAnsi="Times New Roman"/>
          <w:bCs/>
          <w:sz w:val="24"/>
          <w:szCs w:val="24"/>
        </w:rPr>
        <w:t xml:space="preserve"> circuit</w:t>
      </w:r>
      <w:r w:rsidR="00444551">
        <w:rPr>
          <w:rFonts w:ascii="Times New Roman" w:hAnsi="Times New Roman"/>
          <w:bCs/>
          <w:sz w:val="24"/>
          <w:szCs w:val="24"/>
        </w:rPr>
        <w:t>,</w:t>
      </w:r>
      <w:r w:rsidR="00444551" w:rsidRPr="00922F45">
        <w:rPr>
          <w:rFonts w:ascii="Times New Roman" w:hAnsi="Times New Roman"/>
          <w:bCs/>
          <w:sz w:val="24"/>
          <w:szCs w:val="24"/>
        </w:rPr>
        <w:t xml:space="preserve"> and then </w:t>
      </w:r>
      <w:r w:rsidR="00444551">
        <w:rPr>
          <w:rFonts w:ascii="Times New Roman" w:hAnsi="Times New Roman"/>
          <w:bCs/>
          <w:sz w:val="24"/>
          <w:szCs w:val="24"/>
        </w:rPr>
        <w:t>t</w:t>
      </w:r>
      <w:r w:rsidR="00444551" w:rsidRPr="00922F45">
        <w:rPr>
          <w:rFonts w:ascii="Times New Roman" w:hAnsi="Times New Roman"/>
          <w:bCs/>
          <w:sz w:val="24"/>
          <w:szCs w:val="24"/>
        </w:rPr>
        <w:t xml:space="preserve">urn </w:t>
      </w:r>
      <w:r w:rsidR="00444551">
        <w:rPr>
          <w:rFonts w:ascii="Times New Roman" w:hAnsi="Times New Roman"/>
          <w:bCs/>
          <w:sz w:val="24"/>
          <w:szCs w:val="24"/>
        </w:rPr>
        <w:t>on</w:t>
      </w:r>
      <w:r w:rsidR="00444551" w:rsidRPr="00922F45">
        <w:rPr>
          <w:rFonts w:ascii="Times New Roman" w:hAnsi="Times New Roman"/>
          <w:bCs/>
          <w:sz w:val="24"/>
          <w:szCs w:val="24"/>
        </w:rPr>
        <w:t xml:space="preserve"> the three-phase </w:t>
      </w:r>
      <w:r w:rsidR="00444551">
        <w:rPr>
          <w:rFonts w:ascii="Times New Roman" w:hAnsi="Times New Roman"/>
          <w:bCs/>
          <w:sz w:val="24"/>
          <w:szCs w:val="24"/>
        </w:rPr>
        <w:t>source</w:t>
      </w:r>
      <w:r w:rsidR="00444551" w:rsidRPr="00922F45">
        <w:rPr>
          <w:rFonts w:ascii="Times New Roman" w:hAnsi="Times New Roman"/>
          <w:bCs/>
          <w:sz w:val="24"/>
          <w:szCs w:val="24"/>
        </w:rPr>
        <w:t xml:space="preserve">. </w:t>
      </w:r>
    </w:p>
    <w:p w14:paraId="7E66BB12"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4623A3B1" w14:textId="77777777" w:rsidR="00444551" w:rsidRDefault="004D3231">
      <w:pPr>
        <w:numPr>
          <w:ilvl w:val="1"/>
          <w:numId w:val="34"/>
        </w:numPr>
        <w:autoSpaceDE w:val="0"/>
        <w:autoSpaceDN w:val="0"/>
        <w:adjustRightInd w:val="0"/>
        <w:spacing w:after="0" w:line="240" w:lineRule="auto"/>
        <w:rPr>
          <w:rFonts w:ascii="Times New Roman" w:hAnsi="Times New Roman"/>
          <w:bCs/>
          <w:sz w:val="24"/>
          <w:szCs w:val="24"/>
        </w:rPr>
      </w:pPr>
      <w:r w:rsidRPr="00F95568">
        <w:rPr>
          <w:rFonts w:ascii="Times New Roman" w:hAnsi="Times New Roman"/>
          <w:bCs/>
          <w:sz w:val="24"/>
          <w:szCs w:val="24"/>
        </w:rPr>
        <w:t xml:space="preserve">Slowly and </w:t>
      </w:r>
      <w:r w:rsidR="00444551" w:rsidRPr="00F95568">
        <w:rPr>
          <w:rFonts w:ascii="Times New Roman" w:hAnsi="Times New Roman"/>
          <w:bCs/>
          <w:sz w:val="24"/>
          <w:szCs w:val="24"/>
        </w:rPr>
        <w:t>carefully</w:t>
      </w:r>
      <w:r w:rsidR="00444551" w:rsidRPr="00955D27">
        <w:rPr>
          <w:rFonts w:ascii="Times New Roman" w:hAnsi="Times New Roman"/>
          <w:b/>
          <w:bCs/>
          <w:sz w:val="24"/>
          <w:szCs w:val="24"/>
        </w:rPr>
        <w:t xml:space="preserve"> </w:t>
      </w:r>
      <w:r w:rsidR="00444551">
        <w:rPr>
          <w:rFonts w:ascii="Times New Roman" w:hAnsi="Times New Roman"/>
          <w:bCs/>
          <w:sz w:val="24"/>
          <w:szCs w:val="24"/>
        </w:rPr>
        <w:t xml:space="preserve">adjust the VARIAC knob until the current reading on the digital power meter reaches rated input current. </w:t>
      </w:r>
    </w:p>
    <w:p w14:paraId="604B8468"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4C237215"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Record the voltage, current, real power, and power factor on the power meter.</w:t>
      </w:r>
    </w:p>
    <w:p w14:paraId="06DC637A"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4FE0FC9C"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sidRPr="00955D27">
        <w:rPr>
          <w:rFonts w:ascii="Times New Roman" w:hAnsi="Times New Roman"/>
          <w:bCs/>
          <w:sz w:val="24"/>
          <w:szCs w:val="24"/>
        </w:rPr>
        <w:t>Set</w:t>
      </w:r>
      <w:r w:rsidR="004D3231">
        <w:rPr>
          <w:rFonts w:ascii="Times New Roman" w:hAnsi="Times New Roman"/>
          <w:bCs/>
          <w:sz w:val="24"/>
          <w:szCs w:val="24"/>
        </w:rPr>
        <w:t xml:space="preserve"> the VARIAC back to 0%, turn off</w:t>
      </w:r>
      <w:r w:rsidRPr="00955D27">
        <w:rPr>
          <w:rFonts w:ascii="Times New Roman" w:hAnsi="Times New Roman"/>
          <w:bCs/>
          <w:sz w:val="24"/>
          <w:szCs w:val="24"/>
        </w:rPr>
        <w:t xml:space="preserve"> the disconnect switch, and disconnect </w:t>
      </w:r>
      <w:r>
        <w:rPr>
          <w:rFonts w:ascii="Times New Roman" w:hAnsi="Times New Roman"/>
          <w:bCs/>
          <w:sz w:val="24"/>
          <w:szCs w:val="24"/>
        </w:rPr>
        <w:t>the VARIAC output</w:t>
      </w:r>
      <w:r w:rsidRPr="00955D27">
        <w:rPr>
          <w:rFonts w:ascii="Times New Roman" w:hAnsi="Times New Roman"/>
          <w:bCs/>
          <w:sz w:val="24"/>
          <w:szCs w:val="24"/>
        </w:rPr>
        <w:t>. Keep the VARIAC three-phase cable connected.</w:t>
      </w:r>
    </w:p>
    <w:p w14:paraId="0547DCD8"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30EFFAB9" w14:textId="77777777" w:rsidR="00444551" w:rsidRDefault="00444551">
      <w:pPr>
        <w:numPr>
          <w:ilvl w:val="1"/>
          <w:numId w:val="34"/>
        </w:numPr>
        <w:autoSpaceDE w:val="0"/>
        <w:autoSpaceDN w:val="0"/>
        <w:adjustRightInd w:val="0"/>
        <w:spacing w:after="0" w:line="240" w:lineRule="auto"/>
        <w:rPr>
          <w:ins w:id="74" w:author="Amy Manocchi" w:date="2015-04-30T10:43:00Z"/>
          <w:rFonts w:ascii="Times New Roman" w:hAnsi="Times New Roman"/>
          <w:bCs/>
          <w:sz w:val="24"/>
          <w:szCs w:val="24"/>
        </w:rPr>
      </w:pPr>
      <w:commentRangeStart w:id="75"/>
      <w:r w:rsidRPr="00F95568">
        <w:rPr>
          <w:rFonts w:ascii="Times New Roman" w:hAnsi="Times New Roman"/>
          <w:bCs/>
          <w:sz w:val="24"/>
          <w:szCs w:val="24"/>
        </w:rPr>
        <w:t>Remove the short circuit</w:t>
      </w:r>
      <w:r>
        <w:rPr>
          <w:rFonts w:ascii="Times New Roman" w:hAnsi="Times New Roman"/>
          <w:bCs/>
          <w:sz w:val="24"/>
          <w:szCs w:val="24"/>
        </w:rPr>
        <w:t xml:space="preserve"> </w:t>
      </w:r>
      <w:commentRangeEnd w:id="75"/>
      <w:r w:rsidR="00200ACC">
        <w:rPr>
          <w:rStyle w:val="CommentReference"/>
        </w:rPr>
        <w:commentReference w:id="75"/>
      </w:r>
      <w:r>
        <w:rPr>
          <w:rFonts w:ascii="Times New Roman" w:hAnsi="Times New Roman"/>
          <w:bCs/>
          <w:sz w:val="24"/>
          <w:szCs w:val="24"/>
        </w:rPr>
        <w:t xml:space="preserve">placed across the transformer secondary. </w:t>
      </w:r>
    </w:p>
    <w:p w14:paraId="01726427" w14:textId="77777777" w:rsidR="00EE61FC" w:rsidRPr="00955D27" w:rsidRDefault="00EE61FC" w:rsidP="00EE61FC">
      <w:pPr>
        <w:autoSpaceDE w:val="0"/>
        <w:autoSpaceDN w:val="0"/>
        <w:adjustRightInd w:val="0"/>
        <w:spacing w:after="0" w:line="240" w:lineRule="auto"/>
        <w:rPr>
          <w:rFonts w:ascii="Times New Roman" w:hAnsi="Times New Roman"/>
          <w:bCs/>
          <w:sz w:val="24"/>
          <w:szCs w:val="24"/>
        </w:rPr>
      </w:pPr>
    </w:p>
    <w:p w14:paraId="1C78D096" w14:textId="77777777" w:rsidR="00EE61FC" w:rsidRPr="00EE61FC" w:rsidRDefault="00EE61FC" w:rsidP="00EE61FC">
      <w:pPr>
        <w:pStyle w:val="ListParagraph"/>
        <w:numPr>
          <w:ilvl w:val="1"/>
          <w:numId w:val="34"/>
        </w:numPr>
        <w:autoSpaceDE w:val="0"/>
        <w:autoSpaceDN w:val="0"/>
        <w:adjustRightInd w:val="0"/>
        <w:spacing w:after="0" w:line="240" w:lineRule="auto"/>
        <w:rPr>
          <w:rFonts w:ascii="Times New Roman" w:hAnsi="Times New Roman"/>
          <w:bCs/>
          <w:sz w:val="24"/>
          <w:szCs w:val="24"/>
        </w:rPr>
      </w:pPr>
      <w:r w:rsidRPr="00EE61FC">
        <w:rPr>
          <w:rFonts w:ascii="Times New Roman" w:hAnsi="Times New Roman"/>
          <w:bCs/>
          <w:sz w:val="24"/>
          <w:szCs w:val="24"/>
        </w:rPr>
        <w:t>In the short-circuit test, the leakage reactance (</w:t>
      </w:r>
      <w:r w:rsidRPr="00EE61FC">
        <w:rPr>
          <w:rFonts w:ascii="Times New Roman" w:hAnsi="Times New Roman"/>
          <w:bCs/>
          <w:i/>
          <w:sz w:val="24"/>
          <w:szCs w:val="24"/>
        </w:rPr>
        <w:t>X</w:t>
      </w:r>
      <w:r w:rsidRPr="00EE61FC">
        <w:rPr>
          <w:rFonts w:ascii="Times New Roman" w:hAnsi="Times New Roman"/>
          <w:bCs/>
          <w:i/>
          <w:sz w:val="24"/>
          <w:szCs w:val="24"/>
          <w:vertAlign w:val="subscript"/>
        </w:rPr>
        <w:t>1</w:t>
      </w:r>
      <w:r w:rsidRPr="00EE61FC">
        <w:rPr>
          <w:rFonts w:ascii="Times New Roman" w:hAnsi="Times New Roman"/>
          <w:bCs/>
          <w:sz w:val="24"/>
          <w:szCs w:val="24"/>
        </w:rPr>
        <w:t>+</w:t>
      </w:r>
      <w:r w:rsidRPr="00EE61FC">
        <w:rPr>
          <w:rFonts w:ascii="Times New Roman" w:hAnsi="Times New Roman"/>
          <w:bCs/>
          <w:i/>
          <w:sz w:val="24"/>
          <w:szCs w:val="24"/>
        </w:rPr>
        <w:t>X</w:t>
      </w:r>
      <w:r w:rsidRPr="00EE61FC">
        <w:rPr>
          <w:rFonts w:ascii="Times New Roman" w:hAnsi="Times New Roman"/>
          <w:bCs/>
          <w:i/>
          <w:sz w:val="24"/>
          <w:szCs w:val="24"/>
          <w:vertAlign w:val="subscript"/>
        </w:rPr>
        <w:t>2</w:t>
      </w:r>
      <w:r w:rsidRPr="00EE61FC">
        <w:rPr>
          <w:rFonts w:ascii="Times New Roman" w:hAnsi="Times New Roman"/>
          <w:bCs/>
          <w:i/>
          <w:sz w:val="24"/>
          <w:szCs w:val="24"/>
        </w:rPr>
        <w:t>’=</w:t>
      </w:r>
      <w:proofErr w:type="spellStart"/>
      <w:r w:rsidRPr="00EE61FC">
        <w:rPr>
          <w:rFonts w:ascii="Times New Roman" w:hAnsi="Times New Roman"/>
          <w:bCs/>
          <w:i/>
          <w:sz w:val="24"/>
          <w:szCs w:val="24"/>
        </w:rPr>
        <w:t>X</w:t>
      </w:r>
      <w:r w:rsidRPr="00EE61FC">
        <w:rPr>
          <w:rFonts w:ascii="Times New Roman" w:hAnsi="Times New Roman"/>
          <w:bCs/>
          <w:i/>
          <w:sz w:val="24"/>
          <w:szCs w:val="24"/>
          <w:vertAlign w:val="subscript"/>
        </w:rPr>
        <w:t>eq</w:t>
      </w:r>
      <w:proofErr w:type="spellEnd"/>
      <w:r w:rsidRPr="00EE61FC">
        <w:rPr>
          <w:rFonts w:ascii="Times New Roman" w:hAnsi="Times New Roman"/>
          <w:bCs/>
          <w:sz w:val="24"/>
          <w:szCs w:val="24"/>
        </w:rPr>
        <w:t>) and wire resistance (</w:t>
      </w:r>
      <w:r w:rsidRPr="00EE61FC">
        <w:rPr>
          <w:rFonts w:ascii="Times New Roman" w:hAnsi="Times New Roman"/>
          <w:bCs/>
          <w:i/>
          <w:sz w:val="24"/>
          <w:szCs w:val="24"/>
        </w:rPr>
        <w:t>R</w:t>
      </w:r>
      <w:r w:rsidRPr="00EE61FC">
        <w:rPr>
          <w:rFonts w:ascii="Times New Roman" w:hAnsi="Times New Roman"/>
          <w:bCs/>
          <w:i/>
          <w:sz w:val="24"/>
          <w:szCs w:val="24"/>
          <w:vertAlign w:val="subscript"/>
        </w:rPr>
        <w:t>1</w:t>
      </w:r>
      <w:r w:rsidRPr="00EE61FC">
        <w:rPr>
          <w:rFonts w:ascii="Times New Roman" w:hAnsi="Times New Roman"/>
          <w:bCs/>
          <w:sz w:val="24"/>
          <w:szCs w:val="24"/>
        </w:rPr>
        <w:t>+</w:t>
      </w:r>
      <w:r w:rsidRPr="00EE61FC">
        <w:rPr>
          <w:rFonts w:ascii="Times New Roman" w:hAnsi="Times New Roman"/>
          <w:bCs/>
          <w:i/>
          <w:sz w:val="24"/>
          <w:szCs w:val="24"/>
        </w:rPr>
        <w:t>R</w:t>
      </w:r>
      <w:r w:rsidRPr="00EE61FC">
        <w:rPr>
          <w:rFonts w:ascii="Times New Roman" w:hAnsi="Times New Roman"/>
          <w:bCs/>
          <w:i/>
          <w:sz w:val="24"/>
          <w:szCs w:val="24"/>
          <w:vertAlign w:val="subscript"/>
        </w:rPr>
        <w:t>2</w:t>
      </w:r>
      <w:r w:rsidRPr="00EE61FC">
        <w:rPr>
          <w:rFonts w:ascii="Times New Roman" w:hAnsi="Times New Roman"/>
          <w:bCs/>
          <w:i/>
          <w:sz w:val="24"/>
          <w:szCs w:val="24"/>
        </w:rPr>
        <w:t>’=</w:t>
      </w:r>
      <w:proofErr w:type="spellStart"/>
      <w:r w:rsidRPr="00EE61FC">
        <w:rPr>
          <w:rFonts w:ascii="Times New Roman" w:hAnsi="Times New Roman"/>
          <w:bCs/>
          <w:i/>
          <w:sz w:val="24"/>
          <w:szCs w:val="24"/>
        </w:rPr>
        <w:t>R</w:t>
      </w:r>
      <w:r w:rsidRPr="00EE61FC">
        <w:rPr>
          <w:rFonts w:ascii="Times New Roman" w:hAnsi="Times New Roman"/>
          <w:bCs/>
          <w:i/>
          <w:sz w:val="24"/>
          <w:szCs w:val="24"/>
          <w:vertAlign w:val="subscript"/>
        </w:rPr>
        <w:t>eq</w:t>
      </w:r>
      <w:proofErr w:type="spellEnd"/>
      <w:r w:rsidRPr="00EE61FC">
        <w:rPr>
          <w:rFonts w:ascii="Times New Roman" w:hAnsi="Times New Roman"/>
          <w:bCs/>
          <w:sz w:val="24"/>
          <w:szCs w:val="24"/>
        </w:rPr>
        <w:t>) of both windings are found from the current (</w:t>
      </w:r>
      <w:r w:rsidRPr="00EE61FC">
        <w:rPr>
          <w:rFonts w:ascii="Times New Roman" w:hAnsi="Times New Roman"/>
          <w:bCs/>
          <w:i/>
          <w:sz w:val="24"/>
          <w:szCs w:val="24"/>
        </w:rPr>
        <w:t>I</w:t>
      </w:r>
      <w:r w:rsidRPr="00EE61FC">
        <w:rPr>
          <w:rFonts w:ascii="Times New Roman" w:hAnsi="Times New Roman"/>
          <w:bCs/>
          <w:i/>
          <w:sz w:val="24"/>
          <w:szCs w:val="24"/>
          <w:vertAlign w:val="subscript"/>
        </w:rPr>
        <w:t>SC</w:t>
      </w:r>
      <w:r w:rsidRPr="00EE61FC">
        <w:rPr>
          <w:rFonts w:ascii="Times New Roman" w:hAnsi="Times New Roman"/>
          <w:bCs/>
          <w:sz w:val="24"/>
          <w:szCs w:val="24"/>
        </w:rPr>
        <w:t>), voltage (</w:t>
      </w:r>
      <w:r w:rsidRPr="00EE61FC">
        <w:rPr>
          <w:rFonts w:ascii="Times New Roman" w:hAnsi="Times New Roman"/>
          <w:bCs/>
          <w:i/>
          <w:sz w:val="24"/>
          <w:szCs w:val="24"/>
        </w:rPr>
        <w:t>V</w:t>
      </w:r>
      <w:r w:rsidRPr="00EE61FC">
        <w:rPr>
          <w:rFonts w:ascii="Times New Roman" w:hAnsi="Times New Roman"/>
          <w:bCs/>
          <w:i/>
          <w:sz w:val="24"/>
          <w:szCs w:val="24"/>
          <w:vertAlign w:val="subscript"/>
        </w:rPr>
        <w:t>SC</w:t>
      </w:r>
      <w:r w:rsidRPr="00EE61FC">
        <w:rPr>
          <w:rFonts w:ascii="Times New Roman" w:hAnsi="Times New Roman"/>
          <w:bCs/>
          <w:sz w:val="24"/>
          <w:szCs w:val="24"/>
        </w:rPr>
        <w:t>), and power (</w:t>
      </w:r>
      <w:r w:rsidRPr="00EE61FC">
        <w:rPr>
          <w:rFonts w:ascii="Times New Roman" w:hAnsi="Times New Roman"/>
          <w:bCs/>
          <w:i/>
          <w:sz w:val="24"/>
          <w:szCs w:val="24"/>
        </w:rPr>
        <w:t>P</w:t>
      </w:r>
      <w:r w:rsidRPr="00EE61FC">
        <w:rPr>
          <w:rFonts w:ascii="Times New Roman" w:hAnsi="Times New Roman"/>
          <w:bCs/>
          <w:i/>
          <w:sz w:val="24"/>
          <w:szCs w:val="24"/>
          <w:vertAlign w:val="subscript"/>
        </w:rPr>
        <w:t>SC</w:t>
      </w:r>
      <w:r w:rsidRPr="00EE61FC">
        <w:rPr>
          <w:rFonts w:ascii="Times New Roman" w:hAnsi="Times New Roman"/>
          <w:bCs/>
          <w:sz w:val="24"/>
          <w:szCs w:val="24"/>
        </w:rPr>
        <w:t xml:space="preserve">) measurements as follows: </w:t>
      </w:r>
    </w:p>
    <w:p w14:paraId="61E6C89B" w14:textId="77777777" w:rsidR="00EE61FC" w:rsidRDefault="00EE61FC" w:rsidP="00EE61FC">
      <w:pPr>
        <w:autoSpaceDE w:val="0"/>
        <w:autoSpaceDN w:val="0"/>
        <w:adjustRightInd w:val="0"/>
        <w:spacing w:after="0" w:line="240" w:lineRule="auto"/>
        <w:rPr>
          <w:rFonts w:ascii="Times New Roman" w:hAnsi="Times New Roman"/>
          <w:bCs/>
          <w:sz w:val="24"/>
          <w:szCs w:val="24"/>
        </w:rPr>
      </w:pPr>
    </w:p>
    <w:p w14:paraId="6DAADDE6" w14:textId="77777777" w:rsidR="00EE61FC" w:rsidRDefault="00EE61FC" w:rsidP="00EE61FC">
      <w:pPr>
        <w:autoSpaceDE w:val="0"/>
        <w:autoSpaceDN w:val="0"/>
        <w:adjustRightInd w:val="0"/>
        <w:spacing w:after="0" w:line="240" w:lineRule="auto"/>
        <w:jc w:val="center"/>
        <w:rPr>
          <w:rFonts w:ascii="Times New Roman" w:hAnsi="Times New Roman"/>
          <w:bCs/>
          <w:sz w:val="24"/>
          <w:szCs w:val="24"/>
        </w:rPr>
      </w:pPr>
      <w:proofErr w:type="spellStart"/>
      <w:r w:rsidRPr="00DE57A0">
        <w:rPr>
          <w:rFonts w:ascii="Times New Roman" w:hAnsi="Times New Roman"/>
          <w:bCs/>
          <w:i/>
          <w:sz w:val="24"/>
          <w:szCs w:val="24"/>
        </w:rPr>
        <w:t>R</w:t>
      </w:r>
      <w:r w:rsidRPr="00DE57A0">
        <w:rPr>
          <w:rFonts w:ascii="Times New Roman" w:hAnsi="Times New Roman"/>
          <w:bCs/>
          <w:i/>
          <w:sz w:val="24"/>
          <w:szCs w:val="24"/>
          <w:vertAlign w:val="subscript"/>
        </w:rPr>
        <w:t>eq</w:t>
      </w:r>
      <w:proofErr w:type="spellEnd"/>
      <w:r w:rsidRPr="00DE57A0">
        <w:rPr>
          <w:rFonts w:ascii="Times New Roman" w:hAnsi="Times New Roman"/>
          <w:bCs/>
          <w:sz w:val="24"/>
          <w:szCs w:val="24"/>
        </w:rPr>
        <w:t>=</w:t>
      </w:r>
      <w:r w:rsidRPr="00DE57A0">
        <w:rPr>
          <w:rFonts w:ascii="Times New Roman" w:hAnsi="Times New Roman"/>
          <w:bCs/>
          <w:i/>
          <w:sz w:val="24"/>
          <w:szCs w:val="24"/>
        </w:rPr>
        <w:t>P</w:t>
      </w:r>
      <w:r w:rsidRPr="00DE57A0">
        <w:rPr>
          <w:rFonts w:ascii="Times New Roman" w:hAnsi="Times New Roman"/>
          <w:bCs/>
          <w:i/>
          <w:sz w:val="24"/>
          <w:szCs w:val="24"/>
          <w:vertAlign w:val="subscript"/>
        </w:rPr>
        <w:t>SC</w:t>
      </w:r>
      <w:r w:rsidRPr="00DE57A0">
        <w:rPr>
          <w:rFonts w:ascii="Times New Roman" w:hAnsi="Times New Roman"/>
          <w:bCs/>
          <w:sz w:val="24"/>
          <w:szCs w:val="24"/>
        </w:rPr>
        <w:t>/</w:t>
      </w:r>
      <w:r w:rsidRPr="00DE57A0">
        <w:rPr>
          <w:rFonts w:ascii="Times New Roman" w:hAnsi="Times New Roman"/>
          <w:bCs/>
          <w:i/>
          <w:sz w:val="24"/>
          <w:szCs w:val="24"/>
        </w:rPr>
        <w:t>I</w:t>
      </w:r>
      <w:r w:rsidRPr="00DE57A0">
        <w:rPr>
          <w:rFonts w:ascii="Times New Roman" w:hAnsi="Times New Roman"/>
          <w:bCs/>
          <w:i/>
          <w:sz w:val="24"/>
          <w:szCs w:val="24"/>
          <w:vertAlign w:val="subscript"/>
        </w:rPr>
        <w:t>SC</w:t>
      </w:r>
      <w:r w:rsidRPr="00DE57A0">
        <w:rPr>
          <w:rFonts w:ascii="Times New Roman" w:hAnsi="Times New Roman"/>
          <w:bCs/>
          <w:i/>
          <w:sz w:val="24"/>
          <w:szCs w:val="24"/>
          <w:vertAlign w:val="superscript"/>
        </w:rPr>
        <w:t>2</w:t>
      </w:r>
      <w:r w:rsidRPr="00DE57A0">
        <w:rPr>
          <w:rFonts w:ascii="Times New Roman" w:hAnsi="Times New Roman"/>
          <w:bCs/>
          <w:sz w:val="24"/>
          <w:szCs w:val="24"/>
        </w:rPr>
        <w:t xml:space="preserve"> and </w:t>
      </w:r>
      <w:proofErr w:type="spellStart"/>
      <w:r w:rsidRPr="00DE57A0">
        <w:rPr>
          <w:rFonts w:ascii="Times New Roman" w:hAnsi="Times New Roman"/>
          <w:bCs/>
          <w:i/>
          <w:sz w:val="24"/>
          <w:szCs w:val="24"/>
        </w:rPr>
        <w:t>X</w:t>
      </w:r>
      <w:r w:rsidRPr="00DE57A0">
        <w:rPr>
          <w:rFonts w:ascii="Times New Roman" w:hAnsi="Times New Roman"/>
          <w:bCs/>
          <w:i/>
          <w:sz w:val="24"/>
          <w:szCs w:val="24"/>
          <w:vertAlign w:val="subscript"/>
        </w:rPr>
        <w:t>eq</w:t>
      </w:r>
      <w:proofErr w:type="spellEnd"/>
      <w:r w:rsidRPr="00DE57A0">
        <w:rPr>
          <w:rFonts w:ascii="Times New Roman" w:hAnsi="Times New Roman"/>
          <w:bCs/>
          <w:sz w:val="24"/>
          <w:szCs w:val="24"/>
        </w:rPr>
        <w:t>=</w:t>
      </w:r>
      <w:r w:rsidRPr="00DE57A0">
        <w:rPr>
          <w:rFonts w:ascii="Times New Roman" w:hAnsi="Times New Roman"/>
          <w:bCs/>
          <w:i/>
          <w:sz w:val="24"/>
          <w:szCs w:val="24"/>
        </w:rPr>
        <w:t xml:space="preserve"> Q</w:t>
      </w:r>
      <w:r w:rsidRPr="00DE57A0">
        <w:rPr>
          <w:rFonts w:ascii="Times New Roman" w:hAnsi="Times New Roman"/>
          <w:bCs/>
          <w:i/>
          <w:sz w:val="24"/>
          <w:szCs w:val="24"/>
          <w:vertAlign w:val="subscript"/>
        </w:rPr>
        <w:t>SC</w:t>
      </w:r>
      <w:r w:rsidRPr="00DE57A0">
        <w:rPr>
          <w:rFonts w:ascii="Times New Roman" w:hAnsi="Times New Roman"/>
          <w:bCs/>
          <w:sz w:val="24"/>
          <w:szCs w:val="24"/>
        </w:rPr>
        <w:t>/</w:t>
      </w:r>
      <w:r w:rsidRPr="00DE57A0">
        <w:rPr>
          <w:rFonts w:ascii="Times New Roman" w:hAnsi="Times New Roman"/>
          <w:bCs/>
          <w:i/>
          <w:sz w:val="24"/>
          <w:szCs w:val="24"/>
        </w:rPr>
        <w:t>I</w:t>
      </w:r>
      <w:r w:rsidRPr="00DE57A0">
        <w:rPr>
          <w:rFonts w:ascii="Times New Roman" w:hAnsi="Times New Roman"/>
          <w:bCs/>
          <w:i/>
          <w:sz w:val="24"/>
          <w:szCs w:val="24"/>
          <w:vertAlign w:val="subscript"/>
        </w:rPr>
        <w:t>SC</w:t>
      </w:r>
      <w:r w:rsidRPr="00DE57A0">
        <w:rPr>
          <w:rFonts w:ascii="Times New Roman" w:hAnsi="Times New Roman"/>
          <w:bCs/>
          <w:i/>
          <w:sz w:val="24"/>
          <w:szCs w:val="24"/>
          <w:vertAlign w:val="superscript"/>
        </w:rPr>
        <w:t>2</w:t>
      </w:r>
      <w:r w:rsidRPr="00DE57A0">
        <w:rPr>
          <w:rFonts w:ascii="Times New Roman" w:hAnsi="Times New Roman"/>
          <w:bCs/>
          <w:sz w:val="24"/>
          <w:szCs w:val="24"/>
        </w:rPr>
        <w:t xml:space="preserve"> where </w:t>
      </w:r>
      <w:r w:rsidRPr="00DE57A0">
        <w:rPr>
          <w:rFonts w:ascii="Times New Roman" w:hAnsi="Times New Roman"/>
          <w:bCs/>
          <w:i/>
          <w:sz w:val="24"/>
          <w:szCs w:val="24"/>
        </w:rPr>
        <w:t>Q</w:t>
      </w:r>
      <w:r w:rsidRPr="00DE57A0">
        <w:rPr>
          <w:rFonts w:ascii="Times New Roman" w:hAnsi="Times New Roman"/>
          <w:bCs/>
          <w:i/>
          <w:sz w:val="24"/>
          <w:szCs w:val="24"/>
          <w:vertAlign w:val="subscript"/>
        </w:rPr>
        <w:t>SC</w:t>
      </w:r>
      <w:r w:rsidRPr="00DE57A0">
        <w:rPr>
          <w:rFonts w:ascii="Times New Roman" w:hAnsi="Times New Roman"/>
          <w:bCs/>
          <w:i/>
          <w:sz w:val="24"/>
          <w:szCs w:val="24"/>
          <w:vertAlign w:val="superscript"/>
        </w:rPr>
        <w:t>2</w:t>
      </w:r>
      <w:r w:rsidRPr="00DE57A0">
        <w:rPr>
          <w:rFonts w:ascii="Times New Roman" w:hAnsi="Times New Roman"/>
          <w:bCs/>
          <w:sz w:val="24"/>
          <w:szCs w:val="24"/>
        </w:rPr>
        <w:t>=</w:t>
      </w:r>
      <w:r w:rsidRPr="00DE57A0">
        <w:rPr>
          <w:rFonts w:ascii="Times New Roman" w:hAnsi="Times New Roman"/>
          <w:bCs/>
          <w:i/>
          <w:sz w:val="24"/>
          <w:szCs w:val="24"/>
        </w:rPr>
        <w:t xml:space="preserve"> </w:t>
      </w:r>
      <w:r w:rsidRPr="00DE57A0">
        <w:rPr>
          <w:rFonts w:ascii="Times New Roman" w:hAnsi="Times New Roman"/>
          <w:bCs/>
          <w:sz w:val="24"/>
          <w:szCs w:val="24"/>
        </w:rPr>
        <w:t>(</w:t>
      </w:r>
      <w:r w:rsidRPr="00DE57A0">
        <w:rPr>
          <w:rFonts w:ascii="Times New Roman" w:hAnsi="Times New Roman"/>
          <w:bCs/>
          <w:i/>
          <w:sz w:val="24"/>
          <w:szCs w:val="24"/>
        </w:rPr>
        <w:t>V</w:t>
      </w:r>
      <w:r w:rsidRPr="00DE57A0">
        <w:rPr>
          <w:rFonts w:ascii="Times New Roman" w:hAnsi="Times New Roman"/>
          <w:bCs/>
          <w:i/>
          <w:sz w:val="24"/>
          <w:szCs w:val="24"/>
          <w:vertAlign w:val="subscript"/>
        </w:rPr>
        <w:t>SC</w:t>
      </w:r>
      <w:r w:rsidRPr="00DE57A0">
        <w:rPr>
          <w:rFonts w:ascii="Times New Roman" w:hAnsi="Times New Roman"/>
          <w:bCs/>
          <w:i/>
          <w:sz w:val="24"/>
          <w:szCs w:val="24"/>
        </w:rPr>
        <w:t>I</w:t>
      </w:r>
      <w:r w:rsidRPr="00DE57A0">
        <w:rPr>
          <w:rFonts w:ascii="Times New Roman" w:hAnsi="Times New Roman"/>
          <w:bCs/>
          <w:i/>
          <w:sz w:val="24"/>
          <w:szCs w:val="24"/>
          <w:vertAlign w:val="subscript"/>
        </w:rPr>
        <w:t>SC</w:t>
      </w:r>
      <w:proofErr w:type="gramStart"/>
      <w:r w:rsidRPr="00DE57A0">
        <w:rPr>
          <w:rFonts w:ascii="Times New Roman" w:hAnsi="Times New Roman"/>
          <w:bCs/>
          <w:sz w:val="24"/>
          <w:szCs w:val="24"/>
        </w:rPr>
        <w:t>)</w:t>
      </w:r>
      <w:r w:rsidRPr="00DE57A0">
        <w:rPr>
          <w:rFonts w:ascii="Times New Roman" w:hAnsi="Times New Roman"/>
          <w:bCs/>
          <w:i/>
          <w:sz w:val="24"/>
          <w:szCs w:val="24"/>
          <w:vertAlign w:val="superscript"/>
        </w:rPr>
        <w:t>2</w:t>
      </w:r>
      <w:proofErr w:type="gramEnd"/>
      <w:r>
        <w:rPr>
          <w:rFonts w:ascii="Times New Roman" w:hAnsi="Times New Roman"/>
          <w:bCs/>
          <w:i/>
          <w:sz w:val="24"/>
          <w:szCs w:val="24"/>
          <w:vertAlign w:val="superscript"/>
        </w:rPr>
        <w:t xml:space="preserve"> </w:t>
      </w:r>
      <w:r w:rsidRPr="00DE57A0">
        <w:rPr>
          <w:rFonts w:ascii="Times New Roman" w:hAnsi="Times New Roman"/>
          <w:bCs/>
          <w:sz w:val="24"/>
          <w:szCs w:val="24"/>
        </w:rPr>
        <w:t>-</w:t>
      </w:r>
      <w:r w:rsidRPr="00DE57A0">
        <w:rPr>
          <w:rFonts w:ascii="Times New Roman" w:hAnsi="Times New Roman"/>
          <w:bCs/>
          <w:i/>
          <w:sz w:val="24"/>
          <w:szCs w:val="24"/>
        </w:rPr>
        <w:t xml:space="preserve"> P</w:t>
      </w:r>
      <w:r w:rsidRPr="00DE57A0">
        <w:rPr>
          <w:rFonts w:ascii="Times New Roman" w:hAnsi="Times New Roman"/>
          <w:bCs/>
          <w:i/>
          <w:sz w:val="24"/>
          <w:szCs w:val="24"/>
          <w:vertAlign w:val="subscript"/>
        </w:rPr>
        <w:t>SC</w:t>
      </w:r>
      <w:r w:rsidRPr="00DE57A0">
        <w:rPr>
          <w:rFonts w:ascii="Times New Roman" w:hAnsi="Times New Roman"/>
          <w:bCs/>
          <w:i/>
          <w:sz w:val="24"/>
          <w:szCs w:val="24"/>
          <w:vertAlign w:val="superscript"/>
        </w:rPr>
        <w:t>2</w:t>
      </w:r>
      <w:r w:rsidRPr="00DE57A0">
        <w:rPr>
          <w:rFonts w:ascii="Times New Roman" w:hAnsi="Times New Roman"/>
          <w:bCs/>
          <w:sz w:val="24"/>
          <w:szCs w:val="24"/>
        </w:rPr>
        <w:t>.</w:t>
      </w:r>
    </w:p>
    <w:p w14:paraId="4F0FC52D" w14:textId="77777777" w:rsidR="00EE61FC" w:rsidRDefault="00EE61FC" w:rsidP="00EE61FC">
      <w:pPr>
        <w:autoSpaceDE w:val="0"/>
        <w:autoSpaceDN w:val="0"/>
        <w:adjustRightInd w:val="0"/>
        <w:spacing w:after="0" w:line="240" w:lineRule="auto"/>
        <w:rPr>
          <w:rFonts w:ascii="Times New Roman" w:hAnsi="Times New Roman"/>
          <w:bCs/>
          <w:i/>
          <w:sz w:val="24"/>
          <w:szCs w:val="24"/>
        </w:rPr>
      </w:pPr>
    </w:p>
    <w:p w14:paraId="2B0C3CAB" w14:textId="77777777" w:rsidR="00EE61FC" w:rsidRDefault="00EE61FC" w:rsidP="00EE61FC">
      <w:pPr>
        <w:autoSpaceDE w:val="0"/>
        <w:autoSpaceDN w:val="0"/>
        <w:adjustRightInd w:val="0"/>
        <w:spacing w:after="0" w:line="240" w:lineRule="auto"/>
        <w:ind w:left="360"/>
        <w:rPr>
          <w:rFonts w:ascii="Times New Roman" w:hAnsi="Times New Roman"/>
          <w:bCs/>
          <w:sz w:val="24"/>
          <w:szCs w:val="24"/>
        </w:rPr>
      </w:pPr>
      <w:r>
        <w:rPr>
          <w:rFonts w:ascii="Times New Roman" w:hAnsi="Times New Roman"/>
          <w:bCs/>
          <w:i/>
          <w:sz w:val="24"/>
          <w:szCs w:val="24"/>
        </w:rPr>
        <w:t>X</w:t>
      </w:r>
      <w:r>
        <w:rPr>
          <w:rFonts w:ascii="Times New Roman" w:hAnsi="Times New Roman"/>
          <w:bCs/>
          <w:i/>
          <w:sz w:val="24"/>
          <w:szCs w:val="24"/>
          <w:vertAlign w:val="subscript"/>
        </w:rPr>
        <w:t>1</w:t>
      </w:r>
      <w:r>
        <w:rPr>
          <w:rFonts w:ascii="Times New Roman" w:hAnsi="Times New Roman"/>
          <w:bCs/>
          <w:sz w:val="24"/>
          <w:szCs w:val="24"/>
        </w:rPr>
        <w:t xml:space="preserve"> is assumed to be equal to </w:t>
      </w:r>
      <w:r>
        <w:rPr>
          <w:rFonts w:ascii="Times New Roman" w:hAnsi="Times New Roman"/>
          <w:bCs/>
          <w:i/>
          <w:sz w:val="24"/>
          <w:szCs w:val="24"/>
        </w:rPr>
        <w:t>X</w:t>
      </w:r>
      <w:r>
        <w:rPr>
          <w:rFonts w:ascii="Times New Roman" w:hAnsi="Times New Roman"/>
          <w:bCs/>
          <w:i/>
          <w:sz w:val="24"/>
          <w:szCs w:val="24"/>
          <w:vertAlign w:val="subscript"/>
        </w:rPr>
        <w:t>2</w:t>
      </w:r>
      <w:r>
        <w:rPr>
          <w:rFonts w:ascii="Times New Roman" w:hAnsi="Times New Roman"/>
          <w:bCs/>
          <w:sz w:val="24"/>
          <w:szCs w:val="24"/>
        </w:rPr>
        <w:t xml:space="preserve">’, while </w:t>
      </w:r>
      <w:r>
        <w:rPr>
          <w:rFonts w:ascii="Times New Roman" w:hAnsi="Times New Roman"/>
          <w:bCs/>
          <w:i/>
          <w:sz w:val="24"/>
          <w:szCs w:val="24"/>
        </w:rPr>
        <w:t>R</w:t>
      </w:r>
      <w:r>
        <w:rPr>
          <w:rFonts w:ascii="Times New Roman" w:hAnsi="Times New Roman"/>
          <w:bCs/>
          <w:i/>
          <w:sz w:val="24"/>
          <w:szCs w:val="24"/>
          <w:vertAlign w:val="subscript"/>
        </w:rPr>
        <w:t>1</w:t>
      </w:r>
      <w:r>
        <w:rPr>
          <w:rFonts w:ascii="Times New Roman" w:hAnsi="Times New Roman"/>
          <w:bCs/>
          <w:sz w:val="24"/>
          <w:szCs w:val="24"/>
        </w:rPr>
        <w:t xml:space="preserve"> and </w:t>
      </w:r>
      <w:r>
        <w:rPr>
          <w:rFonts w:ascii="Times New Roman" w:hAnsi="Times New Roman"/>
          <w:bCs/>
          <w:i/>
          <w:sz w:val="24"/>
          <w:szCs w:val="24"/>
        </w:rPr>
        <w:t>R</w:t>
      </w:r>
      <w:r>
        <w:rPr>
          <w:rFonts w:ascii="Times New Roman" w:hAnsi="Times New Roman"/>
          <w:bCs/>
          <w:i/>
          <w:sz w:val="24"/>
          <w:szCs w:val="24"/>
          <w:vertAlign w:val="subscript"/>
        </w:rPr>
        <w:t>2</w:t>
      </w:r>
      <w:r>
        <w:rPr>
          <w:rFonts w:ascii="Times New Roman" w:hAnsi="Times New Roman"/>
          <w:bCs/>
          <w:i/>
          <w:sz w:val="24"/>
          <w:szCs w:val="24"/>
        </w:rPr>
        <w:t>’</w:t>
      </w:r>
      <w:r>
        <w:rPr>
          <w:rFonts w:ascii="Times New Roman" w:hAnsi="Times New Roman"/>
          <w:bCs/>
          <w:sz w:val="24"/>
          <w:szCs w:val="24"/>
        </w:rPr>
        <w:t xml:space="preserve"> can be used from the DC test (or at least one of them). If the DC test is not performed, it is common to assume that </w:t>
      </w:r>
      <w:r>
        <w:rPr>
          <w:rFonts w:ascii="Times New Roman" w:hAnsi="Times New Roman"/>
          <w:bCs/>
          <w:i/>
          <w:sz w:val="24"/>
          <w:szCs w:val="24"/>
        </w:rPr>
        <w:t>R</w:t>
      </w:r>
      <w:r>
        <w:rPr>
          <w:rFonts w:ascii="Times New Roman" w:hAnsi="Times New Roman"/>
          <w:bCs/>
          <w:i/>
          <w:sz w:val="24"/>
          <w:szCs w:val="24"/>
          <w:vertAlign w:val="subscript"/>
        </w:rPr>
        <w:t>1</w:t>
      </w:r>
      <w:r>
        <w:rPr>
          <w:rFonts w:ascii="Times New Roman" w:hAnsi="Times New Roman"/>
          <w:bCs/>
          <w:sz w:val="24"/>
          <w:szCs w:val="24"/>
        </w:rPr>
        <w:t xml:space="preserve"> and </w:t>
      </w:r>
      <w:r>
        <w:rPr>
          <w:rFonts w:ascii="Times New Roman" w:hAnsi="Times New Roman"/>
          <w:bCs/>
          <w:i/>
          <w:sz w:val="24"/>
          <w:szCs w:val="24"/>
        </w:rPr>
        <w:t>R</w:t>
      </w:r>
      <w:r>
        <w:rPr>
          <w:rFonts w:ascii="Times New Roman" w:hAnsi="Times New Roman"/>
          <w:bCs/>
          <w:i/>
          <w:sz w:val="24"/>
          <w:szCs w:val="24"/>
          <w:vertAlign w:val="subscript"/>
        </w:rPr>
        <w:t>2</w:t>
      </w:r>
      <w:r>
        <w:rPr>
          <w:rFonts w:ascii="Times New Roman" w:hAnsi="Times New Roman"/>
          <w:bCs/>
          <w:i/>
          <w:sz w:val="24"/>
          <w:szCs w:val="24"/>
        </w:rPr>
        <w:t>’</w:t>
      </w:r>
      <w:r>
        <w:rPr>
          <w:rFonts w:ascii="Times New Roman" w:hAnsi="Times New Roman"/>
          <w:bCs/>
          <w:sz w:val="24"/>
          <w:szCs w:val="24"/>
        </w:rPr>
        <w:t xml:space="preserve"> are equal. </w:t>
      </w:r>
    </w:p>
    <w:p w14:paraId="0F80467D" w14:textId="77777777" w:rsidR="00444551" w:rsidRDefault="00444551" w:rsidP="00F95568">
      <w:pPr>
        <w:autoSpaceDE w:val="0"/>
        <w:autoSpaceDN w:val="0"/>
        <w:adjustRightInd w:val="0"/>
        <w:spacing w:after="0" w:line="240" w:lineRule="auto"/>
        <w:ind w:left="360"/>
        <w:rPr>
          <w:rFonts w:ascii="Times New Roman" w:hAnsi="Times New Roman"/>
          <w:bCs/>
          <w:sz w:val="24"/>
          <w:szCs w:val="24"/>
        </w:rPr>
      </w:pPr>
    </w:p>
    <w:p w14:paraId="471CDF22" w14:textId="77777777" w:rsidR="00444551" w:rsidRPr="00444551" w:rsidRDefault="00444551" w:rsidP="00F95568">
      <w:pPr>
        <w:numPr>
          <w:ilvl w:val="0"/>
          <w:numId w:val="34"/>
        </w:numPr>
        <w:autoSpaceDE w:val="0"/>
        <w:autoSpaceDN w:val="0"/>
        <w:adjustRightInd w:val="0"/>
        <w:spacing w:after="0" w:line="240" w:lineRule="auto"/>
        <w:rPr>
          <w:rFonts w:ascii="Times New Roman" w:hAnsi="Times New Roman"/>
          <w:b/>
          <w:bCs/>
          <w:sz w:val="24"/>
          <w:szCs w:val="24"/>
        </w:rPr>
      </w:pPr>
      <w:r w:rsidRPr="00F95568">
        <w:rPr>
          <w:rFonts w:ascii="Times New Roman" w:hAnsi="Times New Roman"/>
          <w:bCs/>
          <w:sz w:val="24"/>
          <w:szCs w:val="24"/>
        </w:rPr>
        <w:t>Load Test</w:t>
      </w:r>
    </w:p>
    <w:p w14:paraId="39A8FE42"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232EFAD4"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lastRenderedPageBreak/>
        <w:t xml:space="preserve">Make sure the three-phase source is off. </w:t>
      </w:r>
    </w:p>
    <w:p w14:paraId="5C594A1E"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687D3617" w14:textId="77777777" w:rsidR="00444551" w:rsidRPr="00F95568" w:rsidRDefault="00444551" w:rsidP="00F95568">
      <w:pPr>
        <w:numPr>
          <w:ilvl w:val="1"/>
          <w:numId w:val="34"/>
        </w:numPr>
        <w:autoSpaceDE w:val="0"/>
        <w:autoSpaceDN w:val="0"/>
        <w:adjustRightInd w:val="0"/>
        <w:spacing w:after="0" w:line="240" w:lineRule="auto"/>
        <w:rPr>
          <w:rFonts w:ascii="Times New Roman" w:hAnsi="Times New Roman"/>
          <w:bCs/>
          <w:sz w:val="24"/>
          <w:szCs w:val="24"/>
        </w:rPr>
      </w:pPr>
      <w:commentRangeStart w:id="76"/>
      <w:r>
        <w:rPr>
          <w:rFonts w:ascii="Times New Roman" w:hAnsi="Times New Roman"/>
          <w:bCs/>
          <w:sz w:val="24"/>
          <w:szCs w:val="24"/>
        </w:rPr>
        <w:t xml:space="preserve">Connect the </w:t>
      </w:r>
      <w:commentRangeEnd w:id="76"/>
      <w:r w:rsidR="00200ACC">
        <w:rPr>
          <w:rStyle w:val="CommentReference"/>
        </w:rPr>
        <w:commentReference w:id="76"/>
      </w:r>
      <w:r>
        <w:rPr>
          <w:rFonts w:ascii="Times New Roman" w:hAnsi="Times New Roman"/>
          <w:bCs/>
          <w:sz w:val="24"/>
          <w:szCs w:val="24"/>
        </w:rPr>
        <w:t>circuit for the load test</w:t>
      </w:r>
      <w:r w:rsidR="009E1302">
        <w:rPr>
          <w:rFonts w:ascii="Times New Roman" w:hAnsi="Times New Roman"/>
          <w:bCs/>
          <w:sz w:val="24"/>
          <w:szCs w:val="24"/>
        </w:rPr>
        <w:t xml:space="preserve"> (</w:t>
      </w:r>
      <w:r w:rsidR="009E1302">
        <w:rPr>
          <w:rFonts w:ascii="Times New Roman" w:hAnsi="Times New Roman"/>
          <w:b/>
          <w:bCs/>
          <w:sz w:val="24"/>
          <w:szCs w:val="24"/>
        </w:rPr>
        <w:t>Figure 3</w:t>
      </w:r>
      <w:r w:rsidR="009E1302">
        <w:rPr>
          <w:rFonts w:ascii="Times New Roman" w:hAnsi="Times New Roman"/>
          <w:bCs/>
          <w:sz w:val="24"/>
          <w:szCs w:val="24"/>
        </w:rPr>
        <w:t>)</w:t>
      </w:r>
      <w:r>
        <w:rPr>
          <w:rFonts w:ascii="Times New Roman" w:hAnsi="Times New Roman"/>
          <w:bCs/>
          <w:sz w:val="24"/>
          <w:szCs w:val="24"/>
        </w:rPr>
        <w:t>. Mak</w:t>
      </w:r>
      <w:r w:rsidR="009E1302">
        <w:rPr>
          <w:rFonts w:ascii="Times New Roman" w:hAnsi="Times New Roman"/>
          <w:bCs/>
          <w:sz w:val="24"/>
          <w:szCs w:val="24"/>
        </w:rPr>
        <w:t xml:space="preserve">e sure IN1 and IN2 are </w:t>
      </w:r>
      <w:r>
        <w:rPr>
          <w:rFonts w:ascii="Times New Roman" w:hAnsi="Times New Roman"/>
          <w:bCs/>
          <w:sz w:val="24"/>
          <w:szCs w:val="24"/>
        </w:rPr>
        <w:t xml:space="preserve">connected to the VARIAC output. </w:t>
      </w:r>
    </w:p>
    <w:p w14:paraId="2690FE5A" w14:textId="77777777" w:rsidR="00444551" w:rsidRDefault="00444551">
      <w:pPr>
        <w:autoSpaceDE w:val="0"/>
        <w:autoSpaceDN w:val="0"/>
        <w:adjustRightInd w:val="0"/>
        <w:spacing w:after="0" w:line="240" w:lineRule="auto"/>
        <w:ind w:left="720"/>
        <w:rPr>
          <w:rFonts w:ascii="Times New Roman" w:hAnsi="Times New Roman"/>
          <w:bCs/>
          <w:sz w:val="24"/>
          <w:szCs w:val="24"/>
        </w:rPr>
      </w:pPr>
    </w:p>
    <w:p w14:paraId="237A8F0D"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Make sure the VARIAC is at 0%.</w:t>
      </w:r>
    </w:p>
    <w:p w14:paraId="2FCE9CB9"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245F251F"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Connect a</w:t>
      </w:r>
      <w:ins w:id="77" w:author="HuskyPC" w:date="2015-05-10T11:23:00Z">
        <w:r w:rsidR="0034091C">
          <w:rPr>
            <w:rFonts w:ascii="Times New Roman" w:hAnsi="Times New Roman"/>
            <w:bCs/>
            <w:sz w:val="24"/>
            <w:szCs w:val="24"/>
          </w:rPr>
          <w:t>n oscilloscope</w:t>
        </w:r>
      </w:ins>
      <w:r>
        <w:rPr>
          <w:rFonts w:ascii="Times New Roman" w:hAnsi="Times New Roman"/>
          <w:bCs/>
          <w:sz w:val="24"/>
          <w:szCs w:val="24"/>
        </w:rPr>
        <w:t xml:space="preserve"> differential voltage probe across the primary with a 1/200 setting. Adjust the probe measurement for 0</w:t>
      </w:r>
      <w:r w:rsidR="009E1302">
        <w:rPr>
          <w:rFonts w:ascii="Times New Roman" w:hAnsi="Times New Roman"/>
          <w:bCs/>
          <w:sz w:val="24"/>
          <w:szCs w:val="24"/>
        </w:rPr>
        <w:t xml:space="preserve"> </w:t>
      </w:r>
      <w:r>
        <w:rPr>
          <w:rFonts w:ascii="Times New Roman" w:hAnsi="Times New Roman"/>
          <w:bCs/>
          <w:sz w:val="24"/>
          <w:szCs w:val="24"/>
        </w:rPr>
        <w:t xml:space="preserve">V offset with an appropriate scaling factor.  </w:t>
      </w:r>
    </w:p>
    <w:p w14:paraId="711FEDC6"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70F1CB20"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Connect a</w:t>
      </w:r>
      <w:ins w:id="78" w:author="HuskyPC" w:date="2015-05-10T11:23:00Z">
        <w:r w:rsidR="0034091C">
          <w:rPr>
            <w:rFonts w:ascii="Times New Roman" w:hAnsi="Times New Roman"/>
            <w:bCs/>
            <w:sz w:val="24"/>
            <w:szCs w:val="24"/>
          </w:rPr>
          <w:t>n oscilloscope</w:t>
        </w:r>
      </w:ins>
      <w:r>
        <w:rPr>
          <w:rFonts w:ascii="Times New Roman" w:hAnsi="Times New Roman"/>
          <w:bCs/>
          <w:sz w:val="24"/>
          <w:szCs w:val="24"/>
        </w:rPr>
        <w:t xml:space="preserve"> current probe to measure the load current. Adjust the probe measurement for 0</w:t>
      </w:r>
      <w:r w:rsidR="009E1302">
        <w:rPr>
          <w:rFonts w:ascii="Times New Roman" w:hAnsi="Times New Roman"/>
          <w:bCs/>
          <w:sz w:val="24"/>
          <w:szCs w:val="24"/>
        </w:rPr>
        <w:t xml:space="preserve"> </w:t>
      </w:r>
      <w:r>
        <w:rPr>
          <w:rFonts w:ascii="Times New Roman" w:hAnsi="Times New Roman"/>
          <w:bCs/>
          <w:sz w:val="24"/>
          <w:szCs w:val="24"/>
        </w:rPr>
        <w:t>mV offset with a 1X scaling factor for a 100</w:t>
      </w:r>
      <w:r w:rsidR="009E1302">
        <w:rPr>
          <w:rFonts w:ascii="Times New Roman" w:hAnsi="Times New Roman"/>
          <w:bCs/>
          <w:sz w:val="24"/>
          <w:szCs w:val="24"/>
        </w:rPr>
        <w:t xml:space="preserve"> </w:t>
      </w:r>
      <w:r>
        <w:rPr>
          <w:rFonts w:ascii="Times New Roman" w:hAnsi="Times New Roman"/>
          <w:bCs/>
          <w:sz w:val="24"/>
          <w:szCs w:val="24"/>
        </w:rPr>
        <w:t>mV/</w:t>
      </w:r>
      <w:proofErr w:type="gramStart"/>
      <w:r>
        <w:rPr>
          <w:rFonts w:ascii="Times New Roman" w:hAnsi="Times New Roman"/>
          <w:bCs/>
          <w:sz w:val="24"/>
          <w:szCs w:val="24"/>
        </w:rPr>
        <w:t>A</w:t>
      </w:r>
      <w:proofErr w:type="gramEnd"/>
      <w:r>
        <w:rPr>
          <w:rFonts w:ascii="Times New Roman" w:hAnsi="Times New Roman"/>
          <w:bCs/>
          <w:sz w:val="24"/>
          <w:szCs w:val="24"/>
        </w:rPr>
        <w:t xml:space="preserve"> setting.  </w:t>
      </w:r>
    </w:p>
    <w:p w14:paraId="070A70C2"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369465C5" w14:textId="77777777" w:rsidR="00444551" w:rsidRPr="00922F45" w:rsidRDefault="009E1302">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Check the</w:t>
      </w:r>
      <w:r w:rsidR="00444551" w:rsidRPr="00922F45">
        <w:rPr>
          <w:rFonts w:ascii="Times New Roman" w:hAnsi="Times New Roman"/>
          <w:bCs/>
          <w:sz w:val="24"/>
          <w:szCs w:val="24"/>
        </w:rPr>
        <w:t xml:space="preserve"> circuit, and then </w:t>
      </w:r>
      <w:r w:rsidR="00444551">
        <w:rPr>
          <w:rFonts w:ascii="Times New Roman" w:hAnsi="Times New Roman"/>
          <w:bCs/>
          <w:sz w:val="24"/>
          <w:szCs w:val="24"/>
        </w:rPr>
        <w:t>t</w:t>
      </w:r>
      <w:r w:rsidR="00444551" w:rsidRPr="00922F45">
        <w:rPr>
          <w:rFonts w:ascii="Times New Roman" w:hAnsi="Times New Roman"/>
          <w:bCs/>
          <w:sz w:val="24"/>
          <w:szCs w:val="24"/>
        </w:rPr>
        <w:t xml:space="preserve">urn </w:t>
      </w:r>
      <w:r w:rsidR="00444551">
        <w:rPr>
          <w:rFonts w:ascii="Times New Roman" w:hAnsi="Times New Roman"/>
          <w:bCs/>
          <w:sz w:val="24"/>
          <w:szCs w:val="24"/>
        </w:rPr>
        <w:t>on t</w:t>
      </w:r>
      <w:r w:rsidR="00444551" w:rsidRPr="00922F45">
        <w:rPr>
          <w:rFonts w:ascii="Times New Roman" w:hAnsi="Times New Roman"/>
          <w:bCs/>
          <w:sz w:val="24"/>
          <w:szCs w:val="24"/>
        </w:rPr>
        <w:t xml:space="preserve">he three-phase disconnect switch. </w:t>
      </w:r>
    </w:p>
    <w:p w14:paraId="7610FF3E"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051CF513"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sidRPr="00EF1595">
        <w:rPr>
          <w:rFonts w:ascii="Times New Roman" w:hAnsi="Times New Roman"/>
          <w:bCs/>
          <w:sz w:val="24"/>
          <w:szCs w:val="24"/>
        </w:rPr>
        <w:t xml:space="preserve">Slowly </w:t>
      </w:r>
      <w:r w:rsidRPr="006E1F98">
        <w:rPr>
          <w:rFonts w:ascii="Times New Roman" w:hAnsi="Times New Roman"/>
          <w:bCs/>
          <w:sz w:val="24"/>
          <w:szCs w:val="24"/>
        </w:rPr>
        <w:t>adjust the VARIAC knob until V</w:t>
      </w:r>
      <w:r w:rsidRPr="006E1F98">
        <w:rPr>
          <w:rFonts w:ascii="Times New Roman" w:hAnsi="Times New Roman"/>
          <w:bCs/>
          <w:sz w:val="24"/>
          <w:szCs w:val="24"/>
        </w:rPr>
        <w:softHyphen/>
      </w:r>
      <w:r w:rsidRPr="006E1F98">
        <w:rPr>
          <w:rFonts w:ascii="Times New Roman" w:hAnsi="Times New Roman"/>
          <w:bCs/>
          <w:sz w:val="24"/>
          <w:szCs w:val="24"/>
          <w:vertAlign w:val="subscript"/>
        </w:rPr>
        <w:t>P</w:t>
      </w:r>
      <w:r w:rsidRPr="006E1F98">
        <w:rPr>
          <w:rFonts w:ascii="Times New Roman" w:hAnsi="Times New Roman"/>
          <w:bCs/>
          <w:sz w:val="24"/>
          <w:szCs w:val="24"/>
        </w:rPr>
        <w:t xml:space="preserve"> reads 1</w:t>
      </w:r>
      <w:r>
        <w:rPr>
          <w:rFonts w:ascii="Times New Roman" w:hAnsi="Times New Roman"/>
          <w:bCs/>
          <w:sz w:val="24"/>
          <w:szCs w:val="24"/>
        </w:rPr>
        <w:t>15</w:t>
      </w:r>
      <w:r w:rsidR="009E1302">
        <w:rPr>
          <w:rFonts w:ascii="Times New Roman" w:hAnsi="Times New Roman"/>
          <w:bCs/>
          <w:sz w:val="24"/>
          <w:szCs w:val="24"/>
        </w:rPr>
        <w:t xml:space="preserve"> </w:t>
      </w:r>
      <w:r w:rsidRPr="006E1F98">
        <w:rPr>
          <w:rFonts w:ascii="Times New Roman" w:hAnsi="Times New Roman"/>
          <w:bCs/>
          <w:sz w:val="24"/>
          <w:szCs w:val="24"/>
        </w:rPr>
        <w:t>V.</w:t>
      </w:r>
    </w:p>
    <w:p w14:paraId="42F27DA5"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6BCAEF11"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sidRPr="006E1F98">
        <w:rPr>
          <w:rFonts w:ascii="Times New Roman" w:hAnsi="Times New Roman"/>
          <w:bCs/>
          <w:sz w:val="24"/>
          <w:szCs w:val="24"/>
        </w:rPr>
        <w:t xml:space="preserve">Record the voltage, current, real power, and power factor of </w:t>
      </w:r>
      <w:r>
        <w:rPr>
          <w:rFonts w:ascii="Times New Roman" w:hAnsi="Times New Roman"/>
          <w:bCs/>
          <w:sz w:val="24"/>
          <w:szCs w:val="24"/>
        </w:rPr>
        <w:t>both digital</w:t>
      </w:r>
      <w:r w:rsidRPr="006E1F98">
        <w:rPr>
          <w:rFonts w:ascii="Times New Roman" w:hAnsi="Times New Roman"/>
          <w:bCs/>
          <w:sz w:val="24"/>
          <w:szCs w:val="24"/>
        </w:rPr>
        <w:t xml:space="preserve"> power meter</w:t>
      </w:r>
      <w:r>
        <w:rPr>
          <w:rFonts w:ascii="Times New Roman" w:hAnsi="Times New Roman"/>
          <w:bCs/>
          <w:sz w:val="24"/>
          <w:szCs w:val="24"/>
        </w:rPr>
        <w:t>s</w:t>
      </w:r>
      <w:r w:rsidRPr="006E1F98">
        <w:rPr>
          <w:rFonts w:ascii="Times New Roman" w:hAnsi="Times New Roman"/>
          <w:bCs/>
          <w:sz w:val="24"/>
          <w:szCs w:val="24"/>
        </w:rPr>
        <w:t>.</w:t>
      </w:r>
    </w:p>
    <w:p w14:paraId="63424DFE"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01B6FBFE"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commentRangeStart w:id="79"/>
      <w:r>
        <w:rPr>
          <w:rFonts w:ascii="Times New Roman" w:hAnsi="Times New Roman"/>
          <w:bCs/>
          <w:sz w:val="24"/>
          <w:szCs w:val="24"/>
        </w:rPr>
        <w:t xml:space="preserve">Capture the oscilloscope screen </w:t>
      </w:r>
      <w:commentRangeEnd w:id="79"/>
      <w:r w:rsidR="00D30F13">
        <w:rPr>
          <w:rStyle w:val="CommentReference"/>
        </w:rPr>
        <w:commentReference w:id="79"/>
      </w:r>
      <w:r>
        <w:rPr>
          <w:rFonts w:ascii="Times New Roman" w:hAnsi="Times New Roman"/>
          <w:bCs/>
          <w:sz w:val="24"/>
          <w:szCs w:val="24"/>
        </w:rPr>
        <w:t xml:space="preserve">with at least three cycles shown. </w:t>
      </w:r>
    </w:p>
    <w:p w14:paraId="63EDF645"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3B0D9B59" w14:textId="77777777" w:rsidR="00444551" w:rsidRDefault="00444551">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Turn off the three-phase source and set the VARIAC at 0%. </w:t>
      </w:r>
    </w:p>
    <w:p w14:paraId="140D6D7E"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622E2B2D" w14:textId="77777777" w:rsidR="00444551" w:rsidRDefault="0090294E">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Rep</w:t>
      </w:r>
      <w:r w:rsidR="00444551">
        <w:rPr>
          <w:rFonts w:ascii="Times New Roman" w:hAnsi="Times New Roman"/>
          <w:bCs/>
          <w:sz w:val="24"/>
          <w:szCs w:val="24"/>
        </w:rPr>
        <w:t xml:space="preserve">lace </w:t>
      </w:r>
      <w:r>
        <w:rPr>
          <w:rFonts w:ascii="Times New Roman" w:hAnsi="Times New Roman"/>
          <w:bCs/>
          <w:sz w:val="24"/>
          <w:szCs w:val="24"/>
        </w:rPr>
        <w:t xml:space="preserve">the 100 Ω resistor with </w:t>
      </w:r>
      <w:r w:rsidR="00444551">
        <w:rPr>
          <w:rFonts w:ascii="Times New Roman" w:hAnsi="Times New Roman"/>
          <w:bCs/>
          <w:sz w:val="24"/>
          <w:szCs w:val="24"/>
        </w:rPr>
        <w:t>three 100</w:t>
      </w:r>
      <w:r>
        <w:rPr>
          <w:rFonts w:ascii="Times New Roman" w:hAnsi="Times New Roman"/>
          <w:bCs/>
          <w:sz w:val="24"/>
          <w:szCs w:val="24"/>
        </w:rPr>
        <w:t xml:space="preserve"> </w:t>
      </w:r>
      <w:r w:rsidR="00444551">
        <w:rPr>
          <w:rFonts w:ascii="Times New Roman" w:hAnsi="Times New Roman"/>
          <w:bCs/>
          <w:sz w:val="24"/>
          <w:szCs w:val="24"/>
        </w:rPr>
        <w:t>Ω resistors in parallel</w:t>
      </w:r>
      <w:r>
        <w:rPr>
          <w:rFonts w:ascii="Times New Roman" w:hAnsi="Times New Roman"/>
          <w:bCs/>
          <w:sz w:val="24"/>
          <w:szCs w:val="24"/>
        </w:rPr>
        <w:t>.</w:t>
      </w:r>
    </w:p>
    <w:p w14:paraId="203B443A"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1CB5279C" w14:textId="77777777" w:rsidR="00444551" w:rsidRPr="00922F45" w:rsidRDefault="00444551">
      <w:pPr>
        <w:numPr>
          <w:ilvl w:val="1"/>
          <w:numId w:val="34"/>
        </w:numPr>
        <w:autoSpaceDE w:val="0"/>
        <w:autoSpaceDN w:val="0"/>
        <w:adjustRightInd w:val="0"/>
        <w:spacing w:after="0" w:line="240" w:lineRule="auto"/>
        <w:rPr>
          <w:rFonts w:ascii="Times New Roman" w:hAnsi="Times New Roman"/>
          <w:bCs/>
          <w:sz w:val="24"/>
          <w:szCs w:val="24"/>
        </w:rPr>
      </w:pPr>
      <w:r w:rsidRPr="00922F45">
        <w:rPr>
          <w:rFonts w:ascii="Times New Roman" w:hAnsi="Times New Roman"/>
          <w:bCs/>
          <w:sz w:val="24"/>
          <w:szCs w:val="24"/>
        </w:rPr>
        <w:t xml:space="preserve">Turn on </w:t>
      </w:r>
      <w:r w:rsidR="0090294E">
        <w:rPr>
          <w:rFonts w:ascii="Times New Roman" w:hAnsi="Times New Roman"/>
          <w:bCs/>
          <w:sz w:val="24"/>
          <w:szCs w:val="24"/>
        </w:rPr>
        <w:t xml:space="preserve">the three-phase source and </w:t>
      </w:r>
      <w:r>
        <w:rPr>
          <w:rFonts w:ascii="Times New Roman" w:hAnsi="Times New Roman"/>
          <w:bCs/>
          <w:sz w:val="24"/>
          <w:szCs w:val="24"/>
        </w:rPr>
        <w:t>s</w:t>
      </w:r>
      <w:r w:rsidRPr="00922F45">
        <w:rPr>
          <w:rFonts w:ascii="Times New Roman" w:hAnsi="Times New Roman"/>
          <w:bCs/>
          <w:sz w:val="24"/>
          <w:szCs w:val="24"/>
        </w:rPr>
        <w:t>lowly adjust the VARIAC knob until V</w:t>
      </w:r>
      <w:r w:rsidRPr="00922F45">
        <w:rPr>
          <w:rFonts w:ascii="Times New Roman" w:hAnsi="Times New Roman"/>
          <w:bCs/>
          <w:sz w:val="24"/>
          <w:szCs w:val="24"/>
        </w:rPr>
        <w:softHyphen/>
      </w:r>
      <w:r w:rsidRPr="00922F45">
        <w:rPr>
          <w:rFonts w:ascii="Times New Roman" w:hAnsi="Times New Roman"/>
          <w:bCs/>
          <w:sz w:val="24"/>
          <w:szCs w:val="24"/>
          <w:vertAlign w:val="subscript"/>
        </w:rPr>
        <w:t>P</w:t>
      </w:r>
      <w:r w:rsidRPr="00922F45">
        <w:rPr>
          <w:rFonts w:ascii="Times New Roman" w:hAnsi="Times New Roman"/>
          <w:bCs/>
          <w:sz w:val="24"/>
          <w:szCs w:val="24"/>
        </w:rPr>
        <w:t xml:space="preserve"> reads 115</w:t>
      </w:r>
      <w:r w:rsidR="0090294E">
        <w:rPr>
          <w:rFonts w:ascii="Times New Roman" w:hAnsi="Times New Roman"/>
          <w:bCs/>
          <w:sz w:val="24"/>
          <w:szCs w:val="24"/>
        </w:rPr>
        <w:t xml:space="preserve"> </w:t>
      </w:r>
      <w:r w:rsidRPr="00922F45">
        <w:rPr>
          <w:rFonts w:ascii="Times New Roman" w:hAnsi="Times New Roman"/>
          <w:bCs/>
          <w:sz w:val="24"/>
          <w:szCs w:val="24"/>
        </w:rPr>
        <w:t>V.</w:t>
      </w:r>
    </w:p>
    <w:p w14:paraId="6CBD4A89" w14:textId="77777777" w:rsidR="00444551" w:rsidRDefault="00444551" w:rsidP="00F95568">
      <w:pPr>
        <w:autoSpaceDE w:val="0"/>
        <w:autoSpaceDN w:val="0"/>
        <w:adjustRightInd w:val="0"/>
        <w:spacing w:after="0" w:line="240" w:lineRule="auto"/>
        <w:ind w:left="792"/>
        <w:rPr>
          <w:rFonts w:ascii="Times New Roman" w:hAnsi="Times New Roman"/>
          <w:bCs/>
          <w:sz w:val="24"/>
          <w:szCs w:val="24"/>
        </w:rPr>
      </w:pPr>
    </w:p>
    <w:p w14:paraId="34E152D2" w14:textId="77777777" w:rsidR="00444551" w:rsidRPr="006E1F98" w:rsidRDefault="0090294E">
      <w:pPr>
        <w:numPr>
          <w:ilvl w:val="1"/>
          <w:numId w:val="34"/>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R</w:t>
      </w:r>
      <w:r w:rsidR="00444551">
        <w:rPr>
          <w:rFonts w:ascii="Times New Roman" w:hAnsi="Times New Roman"/>
          <w:bCs/>
          <w:sz w:val="24"/>
          <w:szCs w:val="24"/>
        </w:rPr>
        <w:t xml:space="preserve">ecord the two digital power meter readings </w:t>
      </w:r>
      <w:r>
        <w:rPr>
          <w:rFonts w:ascii="Times New Roman" w:hAnsi="Times New Roman"/>
          <w:bCs/>
          <w:sz w:val="24"/>
          <w:szCs w:val="24"/>
        </w:rPr>
        <w:t xml:space="preserve">only </w:t>
      </w:r>
      <w:r w:rsidR="00444551">
        <w:rPr>
          <w:rFonts w:ascii="Times New Roman" w:hAnsi="Times New Roman"/>
          <w:bCs/>
          <w:sz w:val="24"/>
          <w:szCs w:val="24"/>
        </w:rPr>
        <w:t xml:space="preserve">(no oscilloscope screen capture). </w:t>
      </w:r>
    </w:p>
    <w:p w14:paraId="43330F3E" w14:textId="77777777" w:rsidR="00444551" w:rsidRPr="00F95568" w:rsidRDefault="00444551" w:rsidP="00F95568">
      <w:pPr>
        <w:autoSpaceDE w:val="0"/>
        <w:autoSpaceDN w:val="0"/>
        <w:adjustRightInd w:val="0"/>
        <w:spacing w:after="0" w:line="240" w:lineRule="auto"/>
        <w:ind w:left="792"/>
        <w:rPr>
          <w:rFonts w:ascii="Times New Roman" w:hAnsi="Times New Roman"/>
          <w:b/>
          <w:bCs/>
          <w:sz w:val="24"/>
          <w:szCs w:val="24"/>
        </w:rPr>
      </w:pPr>
    </w:p>
    <w:p w14:paraId="18DC85E8" w14:textId="77777777" w:rsidR="00444551" w:rsidRPr="000E268A" w:rsidRDefault="00444551">
      <w:pPr>
        <w:numPr>
          <w:ilvl w:val="1"/>
          <w:numId w:val="34"/>
        </w:numPr>
        <w:autoSpaceDE w:val="0"/>
        <w:autoSpaceDN w:val="0"/>
        <w:adjustRightInd w:val="0"/>
        <w:spacing w:after="0" w:line="240" w:lineRule="auto"/>
        <w:rPr>
          <w:ins w:id="80" w:author="Jacob Roundy" w:date="2015-05-11T11:00:00Z"/>
          <w:rFonts w:ascii="Times New Roman" w:hAnsi="Times New Roman"/>
          <w:b/>
          <w:bCs/>
          <w:sz w:val="24"/>
          <w:szCs w:val="24"/>
        </w:rPr>
      </w:pPr>
      <w:r w:rsidRPr="00955D27">
        <w:rPr>
          <w:rFonts w:ascii="Times New Roman" w:hAnsi="Times New Roman"/>
          <w:bCs/>
          <w:sz w:val="24"/>
          <w:szCs w:val="24"/>
        </w:rPr>
        <w:t>Set</w:t>
      </w:r>
      <w:r w:rsidR="0090294E">
        <w:rPr>
          <w:rFonts w:ascii="Times New Roman" w:hAnsi="Times New Roman"/>
          <w:bCs/>
          <w:sz w:val="24"/>
          <w:szCs w:val="24"/>
        </w:rPr>
        <w:t xml:space="preserve"> the VARIAC back to 0%, turn off</w:t>
      </w:r>
      <w:r w:rsidRPr="00955D27">
        <w:rPr>
          <w:rFonts w:ascii="Times New Roman" w:hAnsi="Times New Roman"/>
          <w:bCs/>
          <w:sz w:val="24"/>
          <w:szCs w:val="24"/>
        </w:rPr>
        <w:t xml:space="preserve"> the disconnect switch, and disconnect </w:t>
      </w:r>
      <w:r w:rsidR="0090294E">
        <w:rPr>
          <w:rFonts w:ascii="Times New Roman" w:hAnsi="Times New Roman"/>
          <w:bCs/>
          <w:sz w:val="24"/>
          <w:szCs w:val="24"/>
        </w:rPr>
        <w:t>the</w:t>
      </w:r>
      <w:r>
        <w:rPr>
          <w:rFonts w:ascii="Times New Roman" w:hAnsi="Times New Roman"/>
          <w:bCs/>
          <w:sz w:val="24"/>
          <w:szCs w:val="24"/>
        </w:rPr>
        <w:t xml:space="preserve"> setup. </w:t>
      </w:r>
    </w:p>
    <w:p w14:paraId="0F2F4392" w14:textId="77777777" w:rsidR="0006429B" w:rsidRDefault="0006429B" w:rsidP="000E268A">
      <w:pPr>
        <w:autoSpaceDE w:val="0"/>
        <w:autoSpaceDN w:val="0"/>
        <w:adjustRightInd w:val="0"/>
        <w:spacing w:after="0" w:line="240" w:lineRule="auto"/>
        <w:rPr>
          <w:rFonts w:ascii="Times New Roman" w:hAnsi="Times New Roman"/>
          <w:b/>
          <w:bCs/>
          <w:sz w:val="24"/>
          <w:szCs w:val="24"/>
        </w:rPr>
      </w:pPr>
    </w:p>
    <w:p w14:paraId="5F09DA97" w14:textId="77777777" w:rsidR="00EE61FC" w:rsidRPr="00EE61FC" w:rsidRDefault="00EE61FC" w:rsidP="00EE61FC">
      <w:pPr>
        <w:pStyle w:val="ListParagraph"/>
        <w:numPr>
          <w:ilvl w:val="1"/>
          <w:numId w:val="34"/>
        </w:numPr>
        <w:autoSpaceDE w:val="0"/>
        <w:autoSpaceDN w:val="0"/>
        <w:adjustRightInd w:val="0"/>
        <w:spacing w:after="0" w:line="240" w:lineRule="auto"/>
        <w:rPr>
          <w:rFonts w:ascii="Times New Roman" w:hAnsi="Times New Roman"/>
          <w:bCs/>
          <w:i/>
          <w:sz w:val="24"/>
          <w:szCs w:val="24"/>
        </w:rPr>
      </w:pPr>
      <w:r w:rsidRPr="00EE61FC">
        <w:rPr>
          <w:rFonts w:ascii="Times New Roman" w:hAnsi="Times New Roman"/>
          <w:bCs/>
          <w:sz w:val="24"/>
          <w:szCs w:val="24"/>
        </w:rPr>
        <w:t xml:space="preserve">Load tests show how the current and voltage values correlate between the input and output sides of the transformer where ideally, </w:t>
      </w:r>
      <w:r w:rsidRPr="00EE61FC">
        <w:rPr>
          <w:rFonts w:ascii="Times New Roman" w:hAnsi="Times New Roman"/>
          <w:bCs/>
          <w:i/>
          <w:sz w:val="24"/>
          <w:szCs w:val="24"/>
        </w:rPr>
        <w:t>V</w:t>
      </w:r>
      <w:r w:rsidRPr="00EE61FC">
        <w:rPr>
          <w:rFonts w:ascii="Times New Roman" w:hAnsi="Times New Roman"/>
          <w:bCs/>
          <w:i/>
          <w:sz w:val="24"/>
          <w:szCs w:val="24"/>
          <w:vertAlign w:val="subscript"/>
        </w:rPr>
        <w:t>1</w:t>
      </w:r>
      <w:r w:rsidRPr="00EE61FC">
        <w:rPr>
          <w:rFonts w:ascii="Times New Roman" w:hAnsi="Times New Roman"/>
          <w:bCs/>
          <w:i/>
          <w:sz w:val="24"/>
          <w:szCs w:val="24"/>
        </w:rPr>
        <w:t>/V</w:t>
      </w:r>
      <w:r w:rsidRPr="00EE61FC">
        <w:rPr>
          <w:rFonts w:ascii="Times New Roman" w:hAnsi="Times New Roman"/>
          <w:bCs/>
          <w:i/>
          <w:sz w:val="24"/>
          <w:szCs w:val="24"/>
          <w:vertAlign w:val="subscript"/>
        </w:rPr>
        <w:t xml:space="preserve">2 </w:t>
      </w:r>
      <w:r w:rsidRPr="00EE61FC">
        <w:rPr>
          <w:rFonts w:ascii="Times New Roman" w:hAnsi="Times New Roman"/>
          <w:bCs/>
          <w:sz w:val="24"/>
          <w:szCs w:val="24"/>
        </w:rPr>
        <w:t>=</w:t>
      </w:r>
      <w:r w:rsidRPr="00EE61FC">
        <w:rPr>
          <w:rFonts w:ascii="Times New Roman" w:hAnsi="Times New Roman"/>
          <w:bCs/>
          <w:i/>
          <w:sz w:val="24"/>
          <w:szCs w:val="24"/>
        </w:rPr>
        <w:t xml:space="preserve"> I</w:t>
      </w:r>
      <w:r w:rsidRPr="00EE61FC">
        <w:rPr>
          <w:rFonts w:ascii="Times New Roman" w:hAnsi="Times New Roman"/>
          <w:bCs/>
          <w:i/>
          <w:sz w:val="24"/>
          <w:szCs w:val="24"/>
          <w:vertAlign w:val="subscript"/>
        </w:rPr>
        <w:t>2</w:t>
      </w:r>
      <w:r w:rsidRPr="00EE61FC">
        <w:rPr>
          <w:rFonts w:ascii="Times New Roman" w:hAnsi="Times New Roman"/>
          <w:bCs/>
          <w:i/>
          <w:sz w:val="24"/>
          <w:szCs w:val="24"/>
        </w:rPr>
        <w:t>/I</w:t>
      </w:r>
      <w:r w:rsidRPr="00EE61FC">
        <w:rPr>
          <w:rFonts w:ascii="Times New Roman" w:hAnsi="Times New Roman"/>
          <w:bCs/>
          <w:i/>
          <w:sz w:val="24"/>
          <w:szCs w:val="24"/>
          <w:vertAlign w:val="subscript"/>
        </w:rPr>
        <w:t>1</w:t>
      </w:r>
      <w:r w:rsidRPr="00EE61FC">
        <w:rPr>
          <w:rFonts w:ascii="Times New Roman" w:hAnsi="Times New Roman"/>
          <w:bCs/>
          <w:sz w:val="24"/>
          <w:szCs w:val="24"/>
        </w:rPr>
        <w:t xml:space="preserve"> =</w:t>
      </w:r>
      <w:r w:rsidRPr="00EE61FC">
        <w:rPr>
          <w:rFonts w:ascii="Times New Roman" w:hAnsi="Times New Roman"/>
          <w:bCs/>
          <w:i/>
          <w:sz w:val="24"/>
          <w:szCs w:val="24"/>
        </w:rPr>
        <w:t xml:space="preserve"> N</w:t>
      </w:r>
      <w:r w:rsidRPr="00EE61FC">
        <w:rPr>
          <w:rFonts w:ascii="Times New Roman" w:hAnsi="Times New Roman"/>
          <w:bCs/>
          <w:i/>
          <w:sz w:val="24"/>
          <w:szCs w:val="24"/>
          <w:vertAlign w:val="subscript"/>
        </w:rPr>
        <w:t>1</w:t>
      </w:r>
      <w:r w:rsidRPr="00EE61FC">
        <w:rPr>
          <w:rFonts w:ascii="Times New Roman" w:hAnsi="Times New Roman"/>
          <w:bCs/>
          <w:i/>
          <w:sz w:val="24"/>
          <w:szCs w:val="24"/>
        </w:rPr>
        <w:t>/N</w:t>
      </w:r>
      <w:r w:rsidRPr="00EE61FC">
        <w:rPr>
          <w:rFonts w:ascii="Times New Roman" w:hAnsi="Times New Roman"/>
          <w:bCs/>
          <w:i/>
          <w:sz w:val="24"/>
          <w:szCs w:val="24"/>
          <w:vertAlign w:val="subscript"/>
        </w:rPr>
        <w:t>2</w:t>
      </w:r>
      <w:r w:rsidRPr="00EE61FC">
        <w:rPr>
          <w:rFonts w:ascii="Times New Roman" w:hAnsi="Times New Roman"/>
          <w:bCs/>
          <w:sz w:val="24"/>
          <w:szCs w:val="24"/>
        </w:rPr>
        <w:t xml:space="preserve"> = </w:t>
      </w:r>
      <w:r w:rsidRPr="00EE61FC">
        <w:rPr>
          <w:rFonts w:ascii="Times New Roman" w:hAnsi="Times New Roman"/>
          <w:bCs/>
          <w:i/>
          <w:sz w:val="24"/>
          <w:szCs w:val="24"/>
        </w:rPr>
        <w:t>a</w:t>
      </w:r>
      <w:r w:rsidRPr="00EE61FC">
        <w:rPr>
          <w:rFonts w:ascii="Times New Roman" w:hAnsi="Times New Roman"/>
          <w:bCs/>
          <w:sz w:val="24"/>
          <w:szCs w:val="24"/>
        </w:rPr>
        <w:t xml:space="preserve"> where </w:t>
      </w:r>
      <w:r w:rsidRPr="00EE61FC">
        <w:rPr>
          <w:rFonts w:ascii="Times New Roman" w:hAnsi="Times New Roman"/>
          <w:bCs/>
          <w:i/>
          <w:sz w:val="24"/>
          <w:szCs w:val="24"/>
        </w:rPr>
        <w:t xml:space="preserve">N </w:t>
      </w:r>
      <w:r w:rsidRPr="00EE61FC">
        <w:rPr>
          <w:rFonts w:ascii="Times New Roman" w:hAnsi="Times New Roman"/>
          <w:bCs/>
          <w:sz w:val="24"/>
          <w:szCs w:val="24"/>
        </w:rPr>
        <w:t xml:space="preserve">is the number of turns, subscripts 1 and 2 are for the primary and secondary sides, respectively, and </w:t>
      </w:r>
      <w:proofErr w:type="gramStart"/>
      <w:r w:rsidRPr="00EE61FC">
        <w:rPr>
          <w:rFonts w:ascii="Times New Roman" w:hAnsi="Times New Roman"/>
          <w:bCs/>
          <w:i/>
          <w:sz w:val="24"/>
          <w:szCs w:val="24"/>
        </w:rPr>
        <w:t>a</w:t>
      </w:r>
      <w:r w:rsidRPr="00EE61FC">
        <w:rPr>
          <w:rFonts w:ascii="Times New Roman" w:hAnsi="Times New Roman"/>
          <w:bCs/>
          <w:sz w:val="24"/>
          <w:szCs w:val="24"/>
        </w:rPr>
        <w:t xml:space="preserve"> is</w:t>
      </w:r>
      <w:proofErr w:type="gramEnd"/>
      <w:r w:rsidRPr="00EE61FC">
        <w:rPr>
          <w:rFonts w:ascii="Times New Roman" w:hAnsi="Times New Roman"/>
          <w:bCs/>
          <w:sz w:val="24"/>
          <w:szCs w:val="24"/>
        </w:rPr>
        <w:t xml:space="preserve"> the turns ratio. The impedance on the secondary side reflected to the primary side is </w:t>
      </w:r>
      <w:r w:rsidRPr="00EE61FC">
        <w:rPr>
          <w:rFonts w:ascii="Times New Roman" w:hAnsi="Times New Roman"/>
          <w:bCs/>
          <w:i/>
          <w:sz w:val="24"/>
          <w:szCs w:val="24"/>
        </w:rPr>
        <w:t>R’</w:t>
      </w:r>
      <w:r w:rsidRPr="00EE61FC">
        <w:rPr>
          <w:rFonts w:ascii="Times New Roman" w:hAnsi="Times New Roman"/>
          <w:bCs/>
          <w:sz w:val="24"/>
          <w:szCs w:val="24"/>
        </w:rPr>
        <w:t>=</w:t>
      </w:r>
      <w:r w:rsidRPr="00EE61FC">
        <w:rPr>
          <w:rFonts w:ascii="Times New Roman" w:hAnsi="Times New Roman"/>
          <w:bCs/>
          <w:i/>
          <w:sz w:val="24"/>
          <w:szCs w:val="24"/>
        </w:rPr>
        <w:t>a</w:t>
      </w:r>
      <w:r w:rsidRPr="00EE61FC">
        <w:rPr>
          <w:rFonts w:ascii="Times New Roman" w:hAnsi="Times New Roman"/>
          <w:bCs/>
          <w:i/>
          <w:sz w:val="24"/>
          <w:szCs w:val="24"/>
          <w:vertAlign w:val="superscript"/>
        </w:rPr>
        <w:t>2</w:t>
      </w:r>
      <w:r w:rsidRPr="00EE61FC">
        <w:rPr>
          <w:rFonts w:ascii="Times New Roman" w:hAnsi="Times New Roman"/>
          <w:bCs/>
          <w:i/>
          <w:sz w:val="24"/>
          <w:szCs w:val="24"/>
        </w:rPr>
        <w:t>R</w:t>
      </w:r>
      <w:r w:rsidRPr="00EE61FC">
        <w:rPr>
          <w:rFonts w:ascii="Times New Roman" w:hAnsi="Times New Roman"/>
          <w:bCs/>
          <w:sz w:val="24"/>
          <w:szCs w:val="24"/>
        </w:rPr>
        <w:t xml:space="preserve"> or </w:t>
      </w:r>
      <w:r w:rsidRPr="00EE61FC">
        <w:rPr>
          <w:rFonts w:ascii="Times New Roman" w:hAnsi="Times New Roman"/>
          <w:bCs/>
          <w:i/>
          <w:sz w:val="24"/>
          <w:szCs w:val="24"/>
        </w:rPr>
        <w:t>X’</w:t>
      </w:r>
      <w:r w:rsidRPr="00EE61FC">
        <w:rPr>
          <w:rFonts w:ascii="Times New Roman" w:hAnsi="Times New Roman"/>
          <w:bCs/>
          <w:sz w:val="24"/>
          <w:szCs w:val="24"/>
        </w:rPr>
        <w:t>=</w:t>
      </w:r>
      <w:r w:rsidRPr="00EE61FC">
        <w:rPr>
          <w:rFonts w:ascii="Times New Roman" w:hAnsi="Times New Roman"/>
          <w:bCs/>
          <w:i/>
          <w:sz w:val="24"/>
          <w:szCs w:val="24"/>
        </w:rPr>
        <w:t>a</w:t>
      </w:r>
      <w:r w:rsidRPr="00EE61FC">
        <w:rPr>
          <w:rFonts w:ascii="Times New Roman" w:hAnsi="Times New Roman"/>
          <w:bCs/>
          <w:i/>
          <w:sz w:val="24"/>
          <w:szCs w:val="24"/>
          <w:vertAlign w:val="superscript"/>
        </w:rPr>
        <w:t>2</w:t>
      </w:r>
      <w:r w:rsidRPr="00EE61FC">
        <w:rPr>
          <w:rFonts w:ascii="Times New Roman" w:hAnsi="Times New Roman"/>
          <w:bCs/>
          <w:i/>
          <w:sz w:val="24"/>
          <w:szCs w:val="24"/>
        </w:rPr>
        <w:t>X.</w:t>
      </w:r>
    </w:p>
    <w:p w14:paraId="1813AD5F" w14:textId="77777777" w:rsidR="00842281" w:rsidRDefault="00842281">
      <w:pPr>
        <w:autoSpaceDE w:val="0"/>
        <w:autoSpaceDN w:val="0"/>
        <w:adjustRightInd w:val="0"/>
        <w:spacing w:after="0" w:line="240" w:lineRule="auto"/>
        <w:rPr>
          <w:rFonts w:ascii="Times New Roman" w:hAnsi="Times New Roman"/>
          <w:bCs/>
          <w:sz w:val="24"/>
          <w:szCs w:val="24"/>
        </w:rPr>
      </w:pPr>
    </w:p>
    <w:p w14:paraId="45EED92C" w14:textId="77777777" w:rsidR="00922F45" w:rsidRPr="00F95568" w:rsidRDefault="00922F45" w:rsidP="00F95568">
      <w:pPr>
        <w:autoSpaceDE w:val="0"/>
        <w:autoSpaceDN w:val="0"/>
        <w:adjustRightInd w:val="0"/>
        <w:spacing w:after="0" w:line="240" w:lineRule="auto"/>
        <w:rPr>
          <w:rFonts w:ascii="Times New Roman" w:hAnsi="Times New Roman"/>
          <w:b/>
          <w:bCs/>
          <w:sz w:val="28"/>
          <w:szCs w:val="24"/>
        </w:rPr>
      </w:pPr>
      <w:commentRangeStart w:id="81"/>
      <w:r w:rsidRPr="00F95568">
        <w:rPr>
          <w:rFonts w:ascii="Times New Roman" w:hAnsi="Times New Roman"/>
          <w:b/>
          <w:bCs/>
          <w:sz w:val="28"/>
          <w:szCs w:val="24"/>
        </w:rPr>
        <w:t xml:space="preserve">Representative </w:t>
      </w:r>
      <w:commentRangeStart w:id="82"/>
      <w:r w:rsidRPr="00F95568">
        <w:rPr>
          <w:rFonts w:ascii="Times New Roman" w:hAnsi="Times New Roman"/>
          <w:b/>
          <w:bCs/>
          <w:sz w:val="28"/>
          <w:szCs w:val="24"/>
        </w:rPr>
        <w:t>Results</w:t>
      </w:r>
      <w:commentRangeEnd w:id="82"/>
      <w:r w:rsidR="00EE61FC">
        <w:rPr>
          <w:rStyle w:val="CommentReference"/>
        </w:rPr>
        <w:commentReference w:id="82"/>
      </w:r>
      <w:r w:rsidR="00444551">
        <w:rPr>
          <w:rFonts w:ascii="Times New Roman" w:hAnsi="Times New Roman"/>
          <w:b/>
          <w:bCs/>
          <w:sz w:val="28"/>
          <w:szCs w:val="24"/>
        </w:rPr>
        <w:t>:</w:t>
      </w:r>
      <w:commentRangeEnd w:id="81"/>
      <w:r w:rsidR="00EE61FC">
        <w:rPr>
          <w:rStyle w:val="CommentReference"/>
        </w:rPr>
        <w:commentReference w:id="81"/>
      </w:r>
    </w:p>
    <w:p w14:paraId="770E47A5" w14:textId="7F157CDB" w:rsidR="00444551" w:rsidRDefault="0034091C" w:rsidP="00F95568">
      <w:pPr>
        <w:autoSpaceDE w:val="0"/>
        <w:autoSpaceDN w:val="0"/>
        <w:adjustRightInd w:val="0"/>
        <w:spacing w:after="0" w:line="240" w:lineRule="auto"/>
        <w:rPr>
          <w:rFonts w:ascii="Times New Roman" w:hAnsi="Times New Roman"/>
          <w:bCs/>
          <w:sz w:val="24"/>
          <w:szCs w:val="24"/>
        </w:rPr>
      </w:pPr>
      <w:ins w:id="83" w:author="HuskyPC" w:date="2015-05-10T11:24:00Z">
        <w:r>
          <w:rPr>
            <w:rFonts w:ascii="Times New Roman" w:hAnsi="Times New Roman"/>
            <w:bCs/>
            <w:sz w:val="24"/>
            <w:szCs w:val="24"/>
          </w:rPr>
          <w:t>By performing the DC, open-circuit, short-circuit, and load tests, the transformer’s equivalent circuit parameters were identified</w:t>
        </w:r>
      </w:ins>
      <w:ins w:id="84" w:author="Jacob Roundy" w:date="2015-05-11T11:01:00Z">
        <w:r w:rsidR="0006429B">
          <w:rPr>
            <w:rFonts w:ascii="Times New Roman" w:hAnsi="Times New Roman"/>
            <w:bCs/>
            <w:sz w:val="24"/>
            <w:szCs w:val="24"/>
          </w:rPr>
          <w:t>;</w:t>
        </w:r>
      </w:ins>
      <w:ins w:id="85" w:author="HuskyPC" w:date="2015-05-10T11:24:00Z">
        <w:del w:id="86" w:author="Jacob Roundy" w:date="2015-05-11T11:01:00Z">
          <w:r w:rsidDel="0006429B">
            <w:rPr>
              <w:rFonts w:ascii="Times New Roman" w:hAnsi="Times New Roman"/>
              <w:bCs/>
              <w:sz w:val="24"/>
              <w:szCs w:val="24"/>
            </w:rPr>
            <w:delText xml:space="preserve"> and</w:delText>
          </w:r>
        </w:del>
        <w:r>
          <w:rPr>
            <w:rFonts w:ascii="Times New Roman" w:hAnsi="Times New Roman"/>
            <w:bCs/>
            <w:sz w:val="24"/>
            <w:szCs w:val="24"/>
          </w:rPr>
          <w:t xml:space="preserve"> therefore</w:t>
        </w:r>
      </w:ins>
      <w:ins w:id="87" w:author="Jacob Roundy" w:date="2015-05-11T11:01:00Z">
        <w:r w:rsidR="0006429B">
          <w:rPr>
            <w:rFonts w:ascii="Times New Roman" w:hAnsi="Times New Roman"/>
            <w:bCs/>
            <w:sz w:val="24"/>
            <w:szCs w:val="24"/>
          </w:rPr>
          <w:t>,</w:t>
        </w:r>
      </w:ins>
      <w:ins w:id="88" w:author="HuskyPC" w:date="2015-05-10T11:24:00Z">
        <w:r>
          <w:rPr>
            <w:rFonts w:ascii="Times New Roman" w:hAnsi="Times New Roman"/>
            <w:bCs/>
            <w:sz w:val="24"/>
            <w:szCs w:val="24"/>
          </w:rPr>
          <w:t xml:space="preserve"> simulating, operating, and analyzing </w:t>
        </w:r>
      </w:ins>
      <w:ins w:id="89" w:author="HuskyPC" w:date="2015-05-10T11:25:00Z">
        <w:r>
          <w:rPr>
            <w:rFonts w:ascii="Times New Roman" w:hAnsi="Times New Roman"/>
            <w:bCs/>
            <w:sz w:val="24"/>
            <w:szCs w:val="24"/>
          </w:rPr>
          <w:t xml:space="preserve">realistic </w:t>
        </w:r>
      </w:ins>
      <w:ins w:id="90" w:author="HuskyPC" w:date="2015-05-10T11:24:00Z">
        <w:r>
          <w:rPr>
            <w:rFonts w:ascii="Times New Roman" w:hAnsi="Times New Roman"/>
            <w:bCs/>
            <w:sz w:val="24"/>
            <w:szCs w:val="24"/>
          </w:rPr>
          <w:t>transformer</w:t>
        </w:r>
      </w:ins>
      <w:ins w:id="91" w:author="HuskyPC" w:date="2015-05-10T11:25:00Z">
        <w:r>
          <w:rPr>
            <w:rFonts w:ascii="Times New Roman" w:hAnsi="Times New Roman"/>
            <w:bCs/>
            <w:sz w:val="24"/>
            <w:szCs w:val="24"/>
          </w:rPr>
          <w:t xml:space="preserve"> behavior become possible. </w:t>
        </w:r>
      </w:ins>
    </w:p>
    <w:p w14:paraId="79DF7CE6" w14:textId="77777777" w:rsidR="00792DD7" w:rsidRDefault="00792DD7" w:rsidP="00F95568">
      <w:pPr>
        <w:autoSpaceDE w:val="0"/>
        <w:autoSpaceDN w:val="0"/>
        <w:adjustRightInd w:val="0"/>
        <w:spacing w:after="0" w:line="240" w:lineRule="auto"/>
        <w:rPr>
          <w:rFonts w:ascii="Times New Roman" w:hAnsi="Times New Roman"/>
          <w:bCs/>
          <w:i/>
          <w:sz w:val="24"/>
          <w:szCs w:val="24"/>
        </w:rPr>
      </w:pPr>
    </w:p>
    <w:p w14:paraId="0DC77C6B" w14:textId="77777777" w:rsidR="00792DD7" w:rsidRPr="001444FA" w:rsidRDefault="00792DD7" w:rsidP="00F95568">
      <w:pPr>
        <w:autoSpaceDE w:val="0"/>
        <w:autoSpaceDN w:val="0"/>
        <w:adjustRightInd w:val="0"/>
        <w:spacing w:after="0" w:line="240" w:lineRule="auto"/>
        <w:rPr>
          <w:rFonts w:ascii="Times New Roman" w:hAnsi="Times New Roman"/>
          <w:bCs/>
          <w:sz w:val="24"/>
          <w:szCs w:val="24"/>
        </w:rPr>
      </w:pPr>
      <w:r w:rsidRPr="001444FA">
        <w:rPr>
          <w:rFonts w:ascii="Times New Roman" w:hAnsi="Times New Roman"/>
          <w:b/>
          <w:bCs/>
          <w:sz w:val="28"/>
          <w:szCs w:val="24"/>
        </w:rPr>
        <w:lastRenderedPageBreak/>
        <w:t>Applications</w:t>
      </w:r>
      <w:r w:rsidR="006D04A2" w:rsidRPr="001444FA">
        <w:rPr>
          <w:rFonts w:ascii="Times New Roman" w:hAnsi="Times New Roman"/>
          <w:b/>
          <w:bCs/>
          <w:sz w:val="28"/>
          <w:szCs w:val="24"/>
        </w:rPr>
        <w:t xml:space="preserve">: </w:t>
      </w:r>
      <w:r w:rsidRPr="001444FA">
        <w:rPr>
          <w:rFonts w:ascii="Times New Roman" w:hAnsi="Times New Roman"/>
          <w:b/>
          <w:bCs/>
          <w:sz w:val="28"/>
          <w:szCs w:val="24"/>
        </w:rPr>
        <w:br/>
      </w:r>
      <w:r w:rsidR="00F64E59" w:rsidRPr="001444FA">
        <w:rPr>
          <w:rFonts w:ascii="Times New Roman" w:hAnsi="Times New Roman"/>
          <w:bCs/>
          <w:sz w:val="24"/>
          <w:szCs w:val="24"/>
        </w:rPr>
        <w:t xml:space="preserve">The described tests are critical in evaluating the impedance of a transformer and in determining its equivalent circuit parameters. Since transformer applications vary from simple chargers to high power AC transmission, appropriately characterizing different transformers for various applications is essential. Transformer impedance is used in power systems to determine possible fault impedances on either side of a transformer, approximate the efficiency of a transformer, calculate its line and load regulation, and simulate the transformer as part of larger electrical systems. </w:t>
      </w:r>
    </w:p>
    <w:p w14:paraId="38FCC7E6" w14:textId="77777777" w:rsidR="00F64E59" w:rsidRPr="001444FA" w:rsidRDefault="00F64E59" w:rsidP="00F95568">
      <w:pPr>
        <w:autoSpaceDE w:val="0"/>
        <w:autoSpaceDN w:val="0"/>
        <w:adjustRightInd w:val="0"/>
        <w:spacing w:after="0" w:line="240" w:lineRule="auto"/>
        <w:rPr>
          <w:rFonts w:ascii="Times New Roman" w:hAnsi="Times New Roman"/>
          <w:bCs/>
          <w:sz w:val="24"/>
          <w:szCs w:val="24"/>
        </w:rPr>
      </w:pPr>
    </w:p>
    <w:p w14:paraId="548D90C7" w14:textId="77777777" w:rsidR="00F64E59" w:rsidRPr="001444FA" w:rsidRDefault="00F64E59" w:rsidP="00F95568">
      <w:pPr>
        <w:autoSpaceDE w:val="0"/>
        <w:autoSpaceDN w:val="0"/>
        <w:adjustRightInd w:val="0"/>
        <w:spacing w:after="0" w:line="240" w:lineRule="auto"/>
        <w:rPr>
          <w:rFonts w:ascii="Times New Roman" w:hAnsi="Times New Roman"/>
          <w:bCs/>
          <w:sz w:val="24"/>
          <w:szCs w:val="24"/>
        </w:rPr>
      </w:pPr>
      <w:r w:rsidRPr="001444FA">
        <w:rPr>
          <w:rFonts w:ascii="Times New Roman" w:hAnsi="Times New Roman"/>
          <w:bCs/>
          <w:sz w:val="24"/>
          <w:szCs w:val="24"/>
        </w:rPr>
        <w:t>The short circuit test is usually done by applying an increasing voltage on the high voltage side</w:t>
      </w:r>
      <w:r w:rsidR="001444FA">
        <w:rPr>
          <w:rFonts w:ascii="Times New Roman" w:hAnsi="Times New Roman"/>
          <w:bCs/>
          <w:sz w:val="24"/>
          <w:szCs w:val="24"/>
        </w:rPr>
        <w:t>,</w:t>
      </w:r>
      <w:r w:rsidRPr="001444FA">
        <w:rPr>
          <w:rFonts w:ascii="Times New Roman" w:hAnsi="Times New Roman"/>
          <w:bCs/>
          <w:sz w:val="24"/>
          <w:szCs w:val="24"/>
        </w:rPr>
        <w:t xml:space="preserve"> since only small voltages on that side may cause rated current to flow on the shorted low voltage side. This is useful in operating the transformer at rated current and</w:t>
      </w:r>
      <w:r w:rsidR="001444FA">
        <w:rPr>
          <w:rFonts w:ascii="Times New Roman" w:hAnsi="Times New Roman"/>
          <w:bCs/>
          <w:sz w:val="24"/>
          <w:szCs w:val="24"/>
        </w:rPr>
        <w:t>,</w:t>
      </w:r>
      <w:r w:rsidRPr="001444FA">
        <w:rPr>
          <w:rFonts w:ascii="Times New Roman" w:hAnsi="Times New Roman"/>
          <w:bCs/>
          <w:sz w:val="24"/>
          <w:szCs w:val="24"/>
        </w:rPr>
        <w:t xml:space="preserve"> therefore</w:t>
      </w:r>
      <w:r w:rsidR="001444FA">
        <w:rPr>
          <w:rFonts w:ascii="Times New Roman" w:hAnsi="Times New Roman"/>
          <w:bCs/>
          <w:sz w:val="24"/>
          <w:szCs w:val="24"/>
        </w:rPr>
        <w:t>,</w:t>
      </w:r>
      <w:r w:rsidRPr="001444FA">
        <w:rPr>
          <w:rFonts w:ascii="Times New Roman" w:hAnsi="Times New Roman"/>
          <w:bCs/>
          <w:sz w:val="24"/>
          <w:szCs w:val="24"/>
        </w:rPr>
        <w:t xml:space="preserve"> testing for current carrying capability. As for the open-circuit test, it is useful in ensuring that transformer voltage insulation capabilities are met when running rated voltages. Other test</w:t>
      </w:r>
      <w:r w:rsidR="001444FA">
        <w:rPr>
          <w:rFonts w:ascii="Times New Roman" w:hAnsi="Times New Roman"/>
          <w:bCs/>
          <w:sz w:val="24"/>
          <w:szCs w:val="24"/>
        </w:rPr>
        <w:t>s,</w:t>
      </w:r>
      <w:r w:rsidRPr="001444FA">
        <w:rPr>
          <w:rFonts w:ascii="Times New Roman" w:hAnsi="Times New Roman"/>
          <w:bCs/>
          <w:sz w:val="24"/>
          <w:szCs w:val="24"/>
        </w:rPr>
        <w:t xml:space="preserve"> such as high-pot insulation tests for insulation material breakdown, mechanical vibration tests, etc.</w:t>
      </w:r>
      <w:r w:rsidR="001444FA">
        <w:rPr>
          <w:rFonts w:ascii="Times New Roman" w:hAnsi="Times New Roman"/>
          <w:bCs/>
          <w:sz w:val="24"/>
          <w:szCs w:val="24"/>
        </w:rPr>
        <w:t>,</w:t>
      </w:r>
      <w:r w:rsidRPr="001444FA">
        <w:rPr>
          <w:rFonts w:ascii="Times New Roman" w:hAnsi="Times New Roman"/>
          <w:bCs/>
          <w:sz w:val="24"/>
          <w:szCs w:val="24"/>
        </w:rPr>
        <w:t xml:space="preserve"> are also performed but for more advanced applications. </w:t>
      </w:r>
    </w:p>
    <w:p w14:paraId="55F81468" w14:textId="77777777" w:rsidR="00207F01" w:rsidRDefault="00207F01" w:rsidP="00F95568">
      <w:pPr>
        <w:autoSpaceDE w:val="0"/>
        <w:autoSpaceDN w:val="0"/>
        <w:adjustRightInd w:val="0"/>
        <w:spacing w:after="0" w:line="240" w:lineRule="auto"/>
        <w:rPr>
          <w:rFonts w:ascii="Times New Roman" w:hAnsi="Times New Roman"/>
          <w:bCs/>
          <w:i/>
          <w:sz w:val="24"/>
          <w:szCs w:val="24"/>
        </w:rPr>
      </w:pPr>
    </w:p>
    <w:p w14:paraId="2933CC20" w14:textId="77777777" w:rsidR="00207F01" w:rsidRDefault="00207F01" w:rsidP="00F95568">
      <w:pPr>
        <w:autoSpaceDE w:val="0"/>
        <w:autoSpaceDN w:val="0"/>
        <w:adjustRightInd w:val="0"/>
        <w:spacing w:after="0" w:line="240" w:lineRule="auto"/>
        <w:rPr>
          <w:rFonts w:ascii="Times New Roman" w:hAnsi="Times New Roman"/>
          <w:b/>
          <w:bCs/>
          <w:sz w:val="28"/>
          <w:szCs w:val="24"/>
        </w:rPr>
      </w:pPr>
      <w:r>
        <w:rPr>
          <w:rFonts w:ascii="Times New Roman" w:hAnsi="Times New Roman"/>
          <w:b/>
          <w:bCs/>
          <w:sz w:val="28"/>
          <w:szCs w:val="24"/>
        </w:rPr>
        <w:t>Legend:</w:t>
      </w:r>
    </w:p>
    <w:p w14:paraId="432AA225" w14:textId="77777777" w:rsidR="00207F01" w:rsidRDefault="00207F01" w:rsidP="00F9556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Figure 1:</w:t>
      </w:r>
      <w:r w:rsidR="00F066B8">
        <w:rPr>
          <w:rFonts w:ascii="Times New Roman" w:hAnsi="Times New Roman"/>
          <w:bCs/>
          <w:sz w:val="24"/>
          <w:szCs w:val="24"/>
        </w:rPr>
        <w:t xml:space="preserve"> DC test schematic.</w:t>
      </w:r>
    </w:p>
    <w:p w14:paraId="559B39F6" w14:textId="77777777" w:rsidR="00207F01" w:rsidRDefault="00207F01" w:rsidP="00F95568">
      <w:pPr>
        <w:autoSpaceDE w:val="0"/>
        <w:autoSpaceDN w:val="0"/>
        <w:adjustRightInd w:val="0"/>
        <w:spacing w:after="0" w:line="240" w:lineRule="auto"/>
        <w:rPr>
          <w:rFonts w:ascii="Times New Roman" w:hAnsi="Times New Roman"/>
          <w:bCs/>
          <w:sz w:val="24"/>
          <w:szCs w:val="24"/>
        </w:rPr>
      </w:pPr>
    </w:p>
    <w:p w14:paraId="3F0B6803" w14:textId="77777777" w:rsidR="00207F01" w:rsidRDefault="00207F01" w:rsidP="00F9556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Figure 2:</w:t>
      </w:r>
      <w:r w:rsidR="00F066B8">
        <w:rPr>
          <w:rFonts w:ascii="Times New Roman" w:hAnsi="Times New Roman"/>
          <w:bCs/>
          <w:sz w:val="24"/>
          <w:szCs w:val="24"/>
        </w:rPr>
        <w:t xml:space="preserve"> Short-circuit test schematic.</w:t>
      </w:r>
    </w:p>
    <w:p w14:paraId="33A2062B" w14:textId="77777777" w:rsidR="00207F01" w:rsidRDefault="00207F01" w:rsidP="00F95568">
      <w:pPr>
        <w:autoSpaceDE w:val="0"/>
        <w:autoSpaceDN w:val="0"/>
        <w:adjustRightInd w:val="0"/>
        <w:spacing w:after="0" w:line="240" w:lineRule="auto"/>
        <w:rPr>
          <w:rFonts w:ascii="Times New Roman" w:hAnsi="Times New Roman"/>
          <w:bCs/>
          <w:sz w:val="24"/>
          <w:szCs w:val="24"/>
        </w:rPr>
      </w:pPr>
    </w:p>
    <w:p w14:paraId="69D3799C" w14:textId="77777777" w:rsidR="00922F45" w:rsidRPr="00EF1595" w:rsidRDefault="00207F01" w:rsidP="00F95568">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bCs/>
          <w:sz w:val="24"/>
          <w:szCs w:val="24"/>
        </w:rPr>
        <w:t>Figure 3:</w:t>
      </w:r>
      <w:r w:rsidR="00F066B8">
        <w:rPr>
          <w:rFonts w:ascii="Times New Roman" w:hAnsi="Times New Roman"/>
          <w:bCs/>
          <w:sz w:val="24"/>
          <w:szCs w:val="24"/>
        </w:rPr>
        <w:t xml:space="preserve"> Load test schematic.</w:t>
      </w:r>
    </w:p>
    <w:sectPr w:rsidR="00922F45" w:rsidRPr="00EF1595" w:rsidSect="00A741E3">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my Manocchi" w:date="2015-04-30T09:39:00Z" w:initials="AM">
    <w:p w14:paraId="70ED3547" w14:textId="77777777" w:rsidR="00E33A66" w:rsidRDefault="00E33A66">
      <w:pPr>
        <w:pStyle w:val="CommentText"/>
      </w:pPr>
      <w:r>
        <w:rPr>
          <w:rStyle w:val="CommentReference"/>
        </w:rPr>
        <w:annotationRef/>
      </w:r>
      <w:r>
        <w:t xml:space="preserve">Could you provide more theoretical background on how the coils step voltage up or down?  Discuss magnetic flux, etc. </w:t>
      </w:r>
    </w:p>
  </w:comment>
  <w:comment w:id="20" w:author="Amy Manocchi" w:date="2015-04-30T09:50:00Z" w:initials="AM">
    <w:p w14:paraId="5721DC4D" w14:textId="77777777" w:rsidR="00E33A66" w:rsidRDefault="00E33A66">
      <w:pPr>
        <w:pStyle w:val="CommentText"/>
      </w:pPr>
      <w:r>
        <w:rPr>
          <w:rStyle w:val="CommentReference"/>
        </w:rPr>
        <w:annotationRef/>
      </w:r>
      <w:r>
        <w:t xml:space="preserve">Please discuss how to size a transformer, and what this rating nomenclature means/how it is determined. </w:t>
      </w:r>
    </w:p>
  </w:comment>
  <w:comment w:id="25" w:author="Dennis McGonagle" w:date="2015-04-27T15:55:00Z" w:initials="DM">
    <w:p w14:paraId="490D6B63" w14:textId="77777777" w:rsidR="00E33A66" w:rsidRDefault="00E33A66">
      <w:pPr>
        <w:pStyle w:val="CommentText"/>
      </w:pPr>
      <w:r>
        <w:rPr>
          <w:rStyle w:val="CommentReference"/>
        </w:rPr>
        <w:annotationRef/>
      </w:r>
      <w:r>
        <w:t xml:space="preserve">Does it make sense to briefly describe what this is at all? </w:t>
      </w:r>
    </w:p>
    <w:p w14:paraId="22DD80A5" w14:textId="77777777" w:rsidR="00E33A66" w:rsidRDefault="00E33A66">
      <w:pPr>
        <w:pStyle w:val="CommentText"/>
      </w:pPr>
    </w:p>
    <w:p w14:paraId="269CFEF4" w14:textId="77777777" w:rsidR="00E33A66" w:rsidRPr="00F64E59" w:rsidRDefault="00E33A66">
      <w:pPr>
        <w:pStyle w:val="CommentText"/>
        <w:rPr>
          <w:b/>
        </w:rPr>
      </w:pPr>
      <w:r w:rsidRPr="00F64E59">
        <w:rPr>
          <w:b/>
        </w:rPr>
        <w:t xml:space="preserve">Ali: This is described in the first safety experiment. You can use Variable Auto-transformer in place to define what a VARIAC is. </w:t>
      </w:r>
    </w:p>
  </w:comment>
  <w:comment w:id="27" w:author="Amy Manocchi" w:date="2015-04-30T10:38:00Z" w:initials="AM">
    <w:p w14:paraId="6FED9547" w14:textId="77777777" w:rsidR="00E33A66" w:rsidRDefault="00E33A66">
      <w:pPr>
        <w:pStyle w:val="CommentText"/>
      </w:pPr>
      <w:r>
        <w:rPr>
          <w:rStyle w:val="CommentReference"/>
        </w:rPr>
        <w:annotationRef/>
      </w:r>
      <w:r>
        <w:t>What will these tests teach us? What information can we take away from each test?</w:t>
      </w:r>
    </w:p>
  </w:comment>
  <w:comment w:id="54" w:author="Amy Manocchi" w:date="2015-05-10T11:22:00Z" w:initials="AM">
    <w:p w14:paraId="0884BF4E" w14:textId="77777777" w:rsidR="00E33A66" w:rsidRDefault="00E33A66">
      <w:pPr>
        <w:pStyle w:val="CommentText"/>
      </w:pPr>
      <w:r>
        <w:rPr>
          <w:rStyle w:val="CommentReference"/>
        </w:rPr>
        <w:annotationRef/>
      </w:r>
      <w:r>
        <w:t xml:space="preserve">Provide more detail on how and where you connect the circuit. I.e. Connection to the low voltage side only, etc.  </w:t>
      </w:r>
    </w:p>
    <w:p w14:paraId="67ABC636" w14:textId="77777777" w:rsidR="00E33A66" w:rsidRDefault="00E33A66">
      <w:pPr>
        <w:pStyle w:val="CommentText"/>
      </w:pPr>
    </w:p>
    <w:p w14:paraId="43DFEC45" w14:textId="77777777" w:rsidR="00E33A66" w:rsidRDefault="00E33A66">
      <w:pPr>
        <w:pStyle w:val="CommentText"/>
      </w:pPr>
      <w:r>
        <w:t xml:space="preserve">What does the circuit look like? What are the components? We will need to identify them on camera. </w:t>
      </w:r>
    </w:p>
    <w:p w14:paraId="0077E711" w14:textId="77777777" w:rsidR="00E33A66" w:rsidRDefault="00E33A66">
      <w:pPr>
        <w:pStyle w:val="CommentText"/>
      </w:pPr>
    </w:p>
    <w:p w14:paraId="12E81C0B" w14:textId="77777777" w:rsidR="00E33A66" w:rsidRDefault="00E33A66">
      <w:pPr>
        <w:pStyle w:val="CommentText"/>
      </w:pPr>
      <w:r>
        <w:t xml:space="preserve">The protocol will be read aloud as the circuit is connected in camera, so we need to provide clear descriptions with the visuals. </w:t>
      </w:r>
    </w:p>
    <w:p w14:paraId="6D88938F" w14:textId="77777777" w:rsidR="00175FEB" w:rsidRDefault="00175FEB">
      <w:pPr>
        <w:pStyle w:val="CommentText"/>
      </w:pPr>
    </w:p>
    <w:p w14:paraId="2B91B7D2" w14:textId="77777777" w:rsidR="00175FEB" w:rsidRPr="0034091C" w:rsidRDefault="00175FEB">
      <w:pPr>
        <w:pStyle w:val="CommentText"/>
        <w:rPr>
          <w:b/>
        </w:rPr>
      </w:pPr>
      <w:r w:rsidRPr="0034091C">
        <w:rPr>
          <w:b/>
        </w:rPr>
        <w:t xml:space="preserve">Ali: I am not sure what is meant by this comment. There will be electrical devices that are currently described in Figure 1 and which should be connected. </w:t>
      </w:r>
    </w:p>
  </w:comment>
  <w:comment w:id="63" w:author="Amy Manocchi" w:date="2015-04-30T10:21:00Z" w:initials="AM">
    <w:p w14:paraId="1045AD83" w14:textId="77777777" w:rsidR="00E33A66" w:rsidRDefault="00E33A66">
      <w:pPr>
        <w:pStyle w:val="CommentText"/>
      </w:pPr>
      <w:r>
        <w:rPr>
          <w:rStyle w:val="CommentReference"/>
        </w:rPr>
        <w:annotationRef/>
      </w:r>
      <w:r>
        <w:t>What are you checking</w:t>
      </w:r>
      <w:r w:rsidR="00BB0FD5">
        <w:t>?</w:t>
      </w:r>
      <w:r>
        <w:t xml:space="preserve"> </w:t>
      </w:r>
    </w:p>
  </w:comment>
  <w:comment w:id="66" w:author="Amy Manocchi" w:date="2015-05-10T11:22:00Z" w:initials="AM">
    <w:p w14:paraId="5C1E333C" w14:textId="77777777" w:rsidR="00E33A66" w:rsidRDefault="00E33A66">
      <w:pPr>
        <w:pStyle w:val="CommentText"/>
      </w:pPr>
      <w:r>
        <w:rPr>
          <w:rStyle w:val="CommentReference"/>
        </w:rPr>
        <w:annotationRef/>
      </w:r>
      <w:r>
        <w:t xml:space="preserve">Provide more information here about what we will be seeing. </w:t>
      </w:r>
    </w:p>
    <w:p w14:paraId="0DA06AED" w14:textId="77777777" w:rsidR="00175FEB" w:rsidRDefault="00175FEB">
      <w:pPr>
        <w:pStyle w:val="CommentText"/>
      </w:pPr>
    </w:p>
    <w:p w14:paraId="5E32CFAD" w14:textId="77777777" w:rsidR="00175FEB" w:rsidRPr="0034091C" w:rsidRDefault="00175FEB">
      <w:pPr>
        <w:pStyle w:val="CommentText"/>
        <w:rPr>
          <w:b/>
        </w:rPr>
      </w:pPr>
      <w:r w:rsidRPr="0034091C">
        <w:rPr>
          <w:b/>
        </w:rPr>
        <w:t xml:space="preserve">Ali: Same comment as above. This will be a practical connection that is done with real devices. If I describe all details of every connection here then that will take a very long time to do. </w:t>
      </w:r>
    </w:p>
  </w:comment>
  <w:comment w:id="67" w:author="Dennis McGonagle" w:date="2015-05-11T16:00:00Z" w:initials="DM">
    <w:p w14:paraId="7BA96E68" w14:textId="70A3C620" w:rsidR="002C24E2" w:rsidRDefault="002C24E2">
      <w:pPr>
        <w:pStyle w:val="CommentText"/>
      </w:pPr>
      <w:r>
        <w:rPr>
          <w:rStyle w:val="CommentReference"/>
        </w:rPr>
        <w:annotationRef/>
      </w:r>
      <w:r>
        <w:t>Amy, to further expand, the author says that</w:t>
      </w:r>
      <w:proofErr w:type="gramStart"/>
      <w:r>
        <w:t>:</w:t>
      </w:r>
      <w:proofErr w:type="gramEnd"/>
      <w:r>
        <w:br/>
        <w:t>1. We need to presuppose a certain level of knowledge from the audience. He said that the level of detail of what we’re asking for in some of these would more apply to middle and high school students.</w:t>
      </w:r>
      <w:r>
        <w:br/>
        <w:t xml:space="preserve">2. He also, as is touched upon in his comment above, thinks that what we’ve asked for in some instances will result in videos that are long and </w:t>
      </w:r>
      <w:bookmarkStart w:id="68" w:name="_GoBack"/>
      <w:bookmarkEnd w:id="68"/>
      <w:r>
        <w:t xml:space="preserve">he thinks will be boring. </w:t>
      </w:r>
      <w:r>
        <w:br/>
      </w:r>
      <w:r>
        <w:br/>
        <w:t xml:space="preserve">He’s certainly willing to amend in some areas, as he’s demonstrated, but his pushback is just due to scope/audience-level reasons. </w:t>
      </w:r>
    </w:p>
  </w:comment>
  <w:comment w:id="69" w:author="Amy Manocchi" w:date="2015-04-30T10:25:00Z" w:initials="AM">
    <w:p w14:paraId="5E5607EC" w14:textId="77777777" w:rsidR="00E33A66" w:rsidRDefault="00E33A66">
      <w:pPr>
        <w:pStyle w:val="CommentText"/>
      </w:pPr>
      <w:r>
        <w:rPr>
          <w:rStyle w:val="CommentReference"/>
        </w:rPr>
        <w:annotationRef/>
      </w:r>
      <w:r>
        <w:t>Provide calculation</w:t>
      </w:r>
    </w:p>
  </w:comment>
  <w:comment w:id="75" w:author="Amy Manocchi" w:date="2015-05-10T11:22:00Z" w:initials="AM">
    <w:p w14:paraId="257ACE0A" w14:textId="77777777" w:rsidR="00E33A66" w:rsidRDefault="00E33A66">
      <w:pPr>
        <w:pStyle w:val="CommentText"/>
      </w:pPr>
      <w:r>
        <w:rPr>
          <w:rStyle w:val="CommentReference"/>
        </w:rPr>
        <w:annotationRef/>
      </w:r>
      <w:r>
        <w:t>When was the short circuit placed across the secondary?</w:t>
      </w:r>
    </w:p>
    <w:p w14:paraId="733F1F49" w14:textId="77777777" w:rsidR="0034091C" w:rsidRDefault="0034091C">
      <w:pPr>
        <w:pStyle w:val="CommentText"/>
      </w:pPr>
    </w:p>
    <w:p w14:paraId="57A02290" w14:textId="77777777" w:rsidR="0034091C" w:rsidRPr="0034091C" w:rsidRDefault="0034091C">
      <w:pPr>
        <w:pStyle w:val="CommentText"/>
        <w:rPr>
          <w:b/>
        </w:rPr>
      </w:pPr>
      <w:r w:rsidRPr="0034091C">
        <w:rPr>
          <w:b/>
        </w:rPr>
        <w:t xml:space="preserve">Ali: When the circuit shown in Figure 2 was built. </w:t>
      </w:r>
    </w:p>
  </w:comment>
  <w:comment w:id="76" w:author="Amy Manocchi" w:date="2015-05-10T11:22:00Z" w:initials="AM">
    <w:p w14:paraId="355ACFA5" w14:textId="77777777" w:rsidR="00E33A66" w:rsidRDefault="00E33A66">
      <w:pPr>
        <w:pStyle w:val="CommentText"/>
      </w:pPr>
      <w:r>
        <w:rPr>
          <w:rStyle w:val="CommentReference"/>
        </w:rPr>
        <w:annotationRef/>
      </w:r>
      <w:r>
        <w:t>Provide more detail</w:t>
      </w:r>
    </w:p>
    <w:p w14:paraId="77DCC4E7" w14:textId="77777777" w:rsidR="0034091C" w:rsidRDefault="0034091C">
      <w:pPr>
        <w:pStyle w:val="CommentText"/>
      </w:pPr>
    </w:p>
    <w:p w14:paraId="6B7ADB8F" w14:textId="77777777" w:rsidR="0034091C" w:rsidRPr="0034091C" w:rsidRDefault="0034091C">
      <w:pPr>
        <w:pStyle w:val="CommentText"/>
        <w:rPr>
          <w:b/>
        </w:rPr>
      </w:pPr>
      <w:r w:rsidRPr="0034091C">
        <w:rPr>
          <w:b/>
        </w:rPr>
        <w:t xml:space="preserve">Ali: Same comments as above. </w:t>
      </w:r>
    </w:p>
  </w:comment>
  <w:comment w:id="79" w:author="Amy Manocchi" w:date="2015-05-10T11:23:00Z" w:initials="AM">
    <w:p w14:paraId="6345F0B6" w14:textId="77777777" w:rsidR="00E33A66" w:rsidRDefault="00E33A66">
      <w:pPr>
        <w:pStyle w:val="CommentText"/>
      </w:pPr>
      <w:r>
        <w:rPr>
          <w:rStyle w:val="CommentReference"/>
        </w:rPr>
        <w:annotationRef/>
      </w:r>
      <w:r>
        <w:t>When was this connected? And where?</w:t>
      </w:r>
    </w:p>
    <w:p w14:paraId="0D306863" w14:textId="77777777" w:rsidR="0034091C" w:rsidRDefault="0034091C">
      <w:pPr>
        <w:pStyle w:val="CommentText"/>
      </w:pPr>
    </w:p>
    <w:p w14:paraId="15215185" w14:textId="77777777" w:rsidR="0034091C" w:rsidRPr="0034091C" w:rsidRDefault="0034091C">
      <w:pPr>
        <w:pStyle w:val="CommentText"/>
        <w:rPr>
          <w:b/>
        </w:rPr>
      </w:pPr>
      <w:r w:rsidRPr="0034091C">
        <w:rPr>
          <w:b/>
        </w:rPr>
        <w:t xml:space="preserve">Ali: differential and current probes are connected to the oscilloscope. </w:t>
      </w:r>
    </w:p>
  </w:comment>
  <w:comment w:id="82" w:author="Amy Manocchi" w:date="2015-04-30T10:48:00Z" w:initials="AM">
    <w:p w14:paraId="3A410D98" w14:textId="77777777" w:rsidR="00E33A66" w:rsidRDefault="00E33A66">
      <w:pPr>
        <w:pStyle w:val="CommentText"/>
      </w:pPr>
      <w:r>
        <w:rPr>
          <w:rStyle w:val="CommentReference"/>
        </w:rPr>
        <w:annotationRef/>
      </w:r>
      <w:r>
        <w:t xml:space="preserve">Please provide a takeaway message here.  What did we learn from all four tests? How can we use the information from all four tests together to reach some conclusion about the system? </w:t>
      </w:r>
    </w:p>
  </w:comment>
  <w:comment w:id="81" w:author="Amy Manocchi" w:date="2015-05-10T11:25:00Z" w:initials="AM">
    <w:p w14:paraId="6CB3557C" w14:textId="77777777" w:rsidR="00E33A66" w:rsidRDefault="00E33A66">
      <w:pPr>
        <w:pStyle w:val="CommentText"/>
      </w:pPr>
      <w:r>
        <w:rPr>
          <w:rStyle w:val="CommentReference"/>
        </w:rPr>
        <w:annotationRef/>
      </w:r>
      <w:r>
        <w:t xml:space="preserve">I’ve moved the results to their respective tests.  Since there are several tests here, it would be a challenge for the viewer/reader to remember and recall the difference between each test after viewing/reading other tests.  </w:t>
      </w:r>
    </w:p>
    <w:p w14:paraId="36E36B03" w14:textId="77777777" w:rsidR="0034091C" w:rsidRDefault="0034091C">
      <w:pPr>
        <w:pStyle w:val="CommentText"/>
      </w:pPr>
    </w:p>
    <w:p w14:paraId="4D8D1A65" w14:textId="77777777" w:rsidR="0034091C" w:rsidRPr="0034091C" w:rsidRDefault="0034091C">
      <w:pPr>
        <w:pStyle w:val="CommentText"/>
        <w:rPr>
          <w:b/>
        </w:rPr>
      </w:pPr>
      <w:r w:rsidRPr="0034091C">
        <w:rPr>
          <w:b/>
        </w:rPr>
        <w:t>Ali: OK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ED3547" w15:done="0"/>
  <w15:commentEx w15:paraId="5721DC4D" w15:done="0"/>
  <w15:commentEx w15:paraId="269CFEF4" w15:done="0"/>
  <w15:commentEx w15:paraId="6FED9547" w15:done="0"/>
  <w15:commentEx w15:paraId="2B91B7D2" w15:done="0"/>
  <w15:commentEx w15:paraId="1045AD83" w15:done="0"/>
  <w15:commentEx w15:paraId="5E32CFAD" w15:done="0"/>
  <w15:commentEx w15:paraId="7BA96E68" w15:paraIdParent="5E32CFAD" w15:done="0"/>
  <w15:commentEx w15:paraId="5E5607EC" w15:done="0"/>
  <w15:commentEx w15:paraId="57A02290" w15:done="0"/>
  <w15:commentEx w15:paraId="6B7ADB8F" w15:done="0"/>
  <w15:commentEx w15:paraId="15215185" w15:done="0"/>
  <w15:commentEx w15:paraId="3A410D98" w15:done="0"/>
  <w15:commentEx w15:paraId="4D8D1A6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07CF2" w14:textId="77777777" w:rsidR="0007451C" w:rsidRDefault="0007451C" w:rsidP="00C515DD">
      <w:pPr>
        <w:spacing w:after="0" w:line="240" w:lineRule="auto"/>
      </w:pPr>
      <w:r>
        <w:separator/>
      </w:r>
    </w:p>
  </w:endnote>
  <w:endnote w:type="continuationSeparator" w:id="0">
    <w:p w14:paraId="225552F4" w14:textId="77777777" w:rsidR="0007451C" w:rsidRDefault="0007451C" w:rsidP="00C51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83BA3" w14:textId="77777777" w:rsidR="0007451C" w:rsidRDefault="0007451C" w:rsidP="00C515DD">
      <w:pPr>
        <w:spacing w:after="0" w:line="240" w:lineRule="auto"/>
      </w:pPr>
      <w:r>
        <w:separator/>
      </w:r>
    </w:p>
  </w:footnote>
  <w:footnote w:type="continuationSeparator" w:id="0">
    <w:p w14:paraId="3113A45D" w14:textId="77777777" w:rsidR="0007451C" w:rsidRDefault="0007451C" w:rsidP="00C51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7B263" w14:textId="77777777" w:rsidR="00E33A66" w:rsidRDefault="00E33A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0377"/>
    <w:multiLevelType w:val="hybridMultilevel"/>
    <w:tmpl w:val="43B60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A45B5C"/>
    <w:multiLevelType w:val="hybridMultilevel"/>
    <w:tmpl w:val="4FCCA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6E60A2"/>
    <w:multiLevelType w:val="hybridMultilevel"/>
    <w:tmpl w:val="FA402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60D1A"/>
    <w:multiLevelType w:val="hybridMultilevel"/>
    <w:tmpl w:val="AC56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91EAC"/>
    <w:multiLevelType w:val="hybridMultilevel"/>
    <w:tmpl w:val="A314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17CC1"/>
    <w:multiLevelType w:val="hybridMultilevel"/>
    <w:tmpl w:val="A7C81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C26BBA"/>
    <w:multiLevelType w:val="hybridMultilevel"/>
    <w:tmpl w:val="1068D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160143"/>
    <w:multiLevelType w:val="hybridMultilevel"/>
    <w:tmpl w:val="43C8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8D2998"/>
    <w:multiLevelType w:val="multilevel"/>
    <w:tmpl w:val="AF0286FA"/>
    <w:lvl w:ilvl="0">
      <w:start w:val="3"/>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1F215F97"/>
    <w:multiLevelType w:val="hybridMultilevel"/>
    <w:tmpl w:val="00E2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9424B"/>
    <w:multiLevelType w:val="hybridMultilevel"/>
    <w:tmpl w:val="06F2F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EB69F8"/>
    <w:multiLevelType w:val="hybridMultilevel"/>
    <w:tmpl w:val="2250D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274C4B"/>
    <w:multiLevelType w:val="hybridMultilevel"/>
    <w:tmpl w:val="81029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0575C9"/>
    <w:multiLevelType w:val="hybridMultilevel"/>
    <w:tmpl w:val="04DC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B84A74"/>
    <w:multiLevelType w:val="hybridMultilevel"/>
    <w:tmpl w:val="26B0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6D4165"/>
    <w:multiLevelType w:val="hybridMultilevel"/>
    <w:tmpl w:val="0F905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5107E5"/>
    <w:multiLevelType w:val="multilevel"/>
    <w:tmpl w:val="D5A80D28"/>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F592445"/>
    <w:multiLevelType w:val="hybridMultilevel"/>
    <w:tmpl w:val="3530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850CD8"/>
    <w:multiLevelType w:val="hybridMultilevel"/>
    <w:tmpl w:val="F700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FC7812"/>
    <w:multiLevelType w:val="hybridMultilevel"/>
    <w:tmpl w:val="5C7C5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5C1764"/>
    <w:multiLevelType w:val="hybridMultilevel"/>
    <w:tmpl w:val="05B8A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7E04BF"/>
    <w:multiLevelType w:val="hybridMultilevel"/>
    <w:tmpl w:val="9A809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6E2131"/>
    <w:multiLevelType w:val="hybridMultilevel"/>
    <w:tmpl w:val="0372A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7A1319D"/>
    <w:multiLevelType w:val="hybridMultilevel"/>
    <w:tmpl w:val="1F544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F74933"/>
    <w:multiLevelType w:val="hybridMultilevel"/>
    <w:tmpl w:val="EAEA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9E2AFC"/>
    <w:multiLevelType w:val="hybridMultilevel"/>
    <w:tmpl w:val="7D140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A309E3"/>
    <w:multiLevelType w:val="hybridMultilevel"/>
    <w:tmpl w:val="04744BD2"/>
    <w:lvl w:ilvl="0" w:tplc="C960DC00">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064FDE"/>
    <w:multiLevelType w:val="hybridMultilevel"/>
    <w:tmpl w:val="9EA2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A70254"/>
    <w:multiLevelType w:val="hybridMultilevel"/>
    <w:tmpl w:val="DB0E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E83920"/>
    <w:multiLevelType w:val="hybridMultilevel"/>
    <w:tmpl w:val="37CAD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F434EC"/>
    <w:multiLevelType w:val="hybridMultilevel"/>
    <w:tmpl w:val="F01E5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9106773"/>
    <w:multiLevelType w:val="hybridMultilevel"/>
    <w:tmpl w:val="F28EE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C75322"/>
    <w:multiLevelType w:val="hybridMultilevel"/>
    <w:tmpl w:val="FC889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074FB6"/>
    <w:multiLevelType w:val="hybridMultilevel"/>
    <w:tmpl w:val="7B2A6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2"/>
  </w:num>
  <w:num w:numId="4">
    <w:abstractNumId w:val="17"/>
  </w:num>
  <w:num w:numId="5">
    <w:abstractNumId w:val="24"/>
  </w:num>
  <w:num w:numId="6">
    <w:abstractNumId w:val="28"/>
  </w:num>
  <w:num w:numId="7">
    <w:abstractNumId w:val="27"/>
  </w:num>
  <w:num w:numId="8">
    <w:abstractNumId w:val="20"/>
  </w:num>
  <w:num w:numId="9">
    <w:abstractNumId w:val="9"/>
  </w:num>
  <w:num w:numId="10">
    <w:abstractNumId w:val="3"/>
  </w:num>
  <w:num w:numId="11">
    <w:abstractNumId w:val="25"/>
  </w:num>
  <w:num w:numId="12">
    <w:abstractNumId w:val="10"/>
  </w:num>
  <w:num w:numId="13">
    <w:abstractNumId w:val="31"/>
  </w:num>
  <w:num w:numId="14">
    <w:abstractNumId w:val="13"/>
  </w:num>
  <w:num w:numId="15">
    <w:abstractNumId w:val="15"/>
  </w:num>
  <w:num w:numId="16">
    <w:abstractNumId w:val="32"/>
  </w:num>
  <w:num w:numId="17">
    <w:abstractNumId w:val="33"/>
  </w:num>
  <w:num w:numId="18">
    <w:abstractNumId w:val="23"/>
  </w:num>
  <w:num w:numId="19">
    <w:abstractNumId w:val="19"/>
  </w:num>
  <w:num w:numId="20">
    <w:abstractNumId w:val="5"/>
  </w:num>
  <w:num w:numId="21">
    <w:abstractNumId w:val="21"/>
  </w:num>
  <w:num w:numId="22">
    <w:abstractNumId w:val="1"/>
  </w:num>
  <w:num w:numId="23">
    <w:abstractNumId w:val="4"/>
  </w:num>
  <w:num w:numId="24">
    <w:abstractNumId w:val="7"/>
  </w:num>
  <w:num w:numId="25">
    <w:abstractNumId w:val="2"/>
  </w:num>
  <w:num w:numId="26">
    <w:abstractNumId w:val="22"/>
  </w:num>
  <w:num w:numId="27">
    <w:abstractNumId w:val="29"/>
  </w:num>
  <w:num w:numId="28">
    <w:abstractNumId w:val="0"/>
  </w:num>
  <w:num w:numId="29">
    <w:abstractNumId w:val="18"/>
  </w:num>
  <w:num w:numId="30">
    <w:abstractNumId w:val="26"/>
  </w:num>
  <w:num w:numId="31">
    <w:abstractNumId w:val="11"/>
  </w:num>
  <w:num w:numId="32">
    <w:abstractNumId w:val="8"/>
  </w:num>
  <w:num w:numId="33">
    <w:abstractNumId w:val="30"/>
  </w:num>
  <w:num w:numId="34">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42CF"/>
    <w:rsid w:val="00006B05"/>
    <w:rsid w:val="00041EEF"/>
    <w:rsid w:val="0006320B"/>
    <w:rsid w:val="0006429B"/>
    <w:rsid w:val="0007451C"/>
    <w:rsid w:val="0008545E"/>
    <w:rsid w:val="000B2977"/>
    <w:rsid w:val="000B3A70"/>
    <w:rsid w:val="000B7CEE"/>
    <w:rsid w:val="000D79C0"/>
    <w:rsid w:val="000E268A"/>
    <w:rsid w:val="000E4B42"/>
    <w:rsid w:val="000F460E"/>
    <w:rsid w:val="001018C8"/>
    <w:rsid w:val="00141F6E"/>
    <w:rsid w:val="001444FA"/>
    <w:rsid w:val="00146E91"/>
    <w:rsid w:val="00175FEB"/>
    <w:rsid w:val="00182F1B"/>
    <w:rsid w:val="001B74C1"/>
    <w:rsid w:val="001B7AF7"/>
    <w:rsid w:val="001B7EC6"/>
    <w:rsid w:val="00200ACC"/>
    <w:rsid w:val="00201F67"/>
    <w:rsid w:val="002034CA"/>
    <w:rsid w:val="00207F01"/>
    <w:rsid w:val="00211A27"/>
    <w:rsid w:val="0025231B"/>
    <w:rsid w:val="002A7BE3"/>
    <w:rsid w:val="002C24E2"/>
    <w:rsid w:val="002F12BD"/>
    <w:rsid w:val="002F7AC8"/>
    <w:rsid w:val="0034091C"/>
    <w:rsid w:val="0038509C"/>
    <w:rsid w:val="0039662A"/>
    <w:rsid w:val="003B51B1"/>
    <w:rsid w:val="003D70AC"/>
    <w:rsid w:val="003F0BB7"/>
    <w:rsid w:val="004016DE"/>
    <w:rsid w:val="0040372D"/>
    <w:rsid w:val="00421119"/>
    <w:rsid w:val="004252D7"/>
    <w:rsid w:val="00444551"/>
    <w:rsid w:val="00452E1B"/>
    <w:rsid w:val="004534C2"/>
    <w:rsid w:val="0046082B"/>
    <w:rsid w:val="00460BCA"/>
    <w:rsid w:val="004D3231"/>
    <w:rsid w:val="004F15FE"/>
    <w:rsid w:val="00550D32"/>
    <w:rsid w:val="00572B7B"/>
    <w:rsid w:val="005734C5"/>
    <w:rsid w:val="0059779C"/>
    <w:rsid w:val="005C591E"/>
    <w:rsid w:val="005D0ACD"/>
    <w:rsid w:val="005D3710"/>
    <w:rsid w:val="005E3B04"/>
    <w:rsid w:val="005F646F"/>
    <w:rsid w:val="005F7CDF"/>
    <w:rsid w:val="00661B2C"/>
    <w:rsid w:val="00667C15"/>
    <w:rsid w:val="00677934"/>
    <w:rsid w:val="006A17C9"/>
    <w:rsid w:val="006A741E"/>
    <w:rsid w:val="006D04A2"/>
    <w:rsid w:val="006E1F98"/>
    <w:rsid w:val="00707842"/>
    <w:rsid w:val="007168D9"/>
    <w:rsid w:val="00720937"/>
    <w:rsid w:val="00720FD2"/>
    <w:rsid w:val="00753722"/>
    <w:rsid w:val="007640AB"/>
    <w:rsid w:val="00780A12"/>
    <w:rsid w:val="00792DD7"/>
    <w:rsid w:val="007B7149"/>
    <w:rsid w:val="007D1097"/>
    <w:rsid w:val="007D112A"/>
    <w:rsid w:val="007D27A3"/>
    <w:rsid w:val="007D3618"/>
    <w:rsid w:val="007F111D"/>
    <w:rsid w:val="007F206D"/>
    <w:rsid w:val="0080245D"/>
    <w:rsid w:val="00813FE8"/>
    <w:rsid w:val="00841AE2"/>
    <w:rsid w:val="00842281"/>
    <w:rsid w:val="00865026"/>
    <w:rsid w:val="00870E48"/>
    <w:rsid w:val="00871A5D"/>
    <w:rsid w:val="008728B5"/>
    <w:rsid w:val="0087605E"/>
    <w:rsid w:val="00892F13"/>
    <w:rsid w:val="008A228C"/>
    <w:rsid w:val="008B499E"/>
    <w:rsid w:val="008F2BB5"/>
    <w:rsid w:val="008F5CCE"/>
    <w:rsid w:val="00901896"/>
    <w:rsid w:val="0090294E"/>
    <w:rsid w:val="00916335"/>
    <w:rsid w:val="00922F45"/>
    <w:rsid w:val="00930D99"/>
    <w:rsid w:val="00941352"/>
    <w:rsid w:val="00955D27"/>
    <w:rsid w:val="00981324"/>
    <w:rsid w:val="00995F44"/>
    <w:rsid w:val="009E1302"/>
    <w:rsid w:val="009E42CF"/>
    <w:rsid w:val="009E4F98"/>
    <w:rsid w:val="009E6FB0"/>
    <w:rsid w:val="00A31382"/>
    <w:rsid w:val="00A31947"/>
    <w:rsid w:val="00A365AC"/>
    <w:rsid w:val="00A741E3"/>
    <w:rsid w:val="00A75630"/>
    <w:rsid w:val="00A83A16"/>
    <w:rsid w:val="00AA13FF"/>
    <w:rsid w:val="00AA4A45"/>
    <w:rsid w:val="00AC310A"/>
    <w:rsid w:val="00AF3569"/>
    <w:rsid w:val="00B20ABC"/>
    <w:rsid w:val="00B66833"/>
    <w:rsid w:val="00BA071B"/>
    <w:rsid w:val="00BB0FD5"/>
    <w:rsid w:val="00BC5B19"/>
    <w:rsid w:val="00BD278B"/>
    <w:rsid w:val="00BE74B7"/>
    <w:rsid w:val="00C03493"/>
    <w:rsid w:val="00C375F8"/>
    <w:rsid w:val="00C4384F"/>
    <w:rsid w:val="00C45AE4"/>
    <w:rsid w:val="00C515DD"/>
    <w:rsid w:val="00C57FCC"/>
    <w:rsid w:val="00C65CC4"/>
    <w:rsid w:val="00C6630B"/>
    <w:rsid w:val="00C81A70"/>
    <w:rsid w:val="00C85F6E"/>
    <w:rsid w:val="00CE011B"/>
    <w:rsid w:val="00D1090B"/>
    <w:rsid w:val="00D12DD9"/>
    <w:rsid w:val="00D1514C"/>
    <w:rsid w:val="00D30F13"/>
    <w:rsid w:val="00D5745A"/>
    <w:rsid w:val="00D732B5"/>
    <w:rsid w:val="00DE57A0"/>
    <w:rsid w:val="00DE70E1"/>
    <w:rsid w:val="00E00FCA"/>
    <w:rsid w:val="00E2219A"/>
    <w:rsid w:val="00E33A66"/>
    <w:rsid w:val="00E44E00"/>
    <w:rsid w:val="00E63010"/>
    <w:rsid w:val="00E653F1"/>
    <w:rsid w:val="00E674D6"/>
    <w:rsid w:val="00EC484B"/>
    <w:rsid w:val="00EC60A8"/>
    <w:rsid w:val="00EE0ADF"/>
    <w:rsid w:val="00EE61FC"/>
    <w:rsid w:val="00EE6BC0"/>
    <w:rsid w:val="00EF1595"/>
    <w:rsid w:val="00F066B8"/>
    <w:rsid w:val="00F1139B"/>
    <w:rsid w:val="00F27CD3"/>
    <w:rsid w:val="00F32C3C"/>
    <w:rsid w:val="00F64E59"/>
    <w:rsid w:val="00F95568"/>
    <w:rsid w:val="00FA1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FFA5B"/>
  <w15:docId w15:val="{067EB062-3AC4-4009-9BD3-E572B0578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E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2CF"/>
    <w:pPr>
      <w:ind w:left="720"/>
      <w:contextualSpacing/>
    </w:pPr>
  </w:style>
  <w:style w:type="paragraph" w:customStyle="1" w:styleId="Default">
    <w:name w:val="Default"/>
    <w:rsid w:val="006A741E"/>
    <w:pPr>
      <w:widowControl w:val="0"/>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6A74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741E"/>
    <w:rPr>
      <w:rFonts w:ascii="Tahoma" w:hAnsi="Tahoma" w:cs="Tahoma"/>
      <w:sz w:val="16"/>
      <w:szCs w:val="16"/>
    </w:rPr>
  </w:style>
  <w:style w:type="paragraph" w:styleId="Caption">
    <w:name w:val="caption"/>
    <w:basedOn w:val="Normal"/>
    <w:next w:val="Normal"/>
    <w:uiPriority w:val="35"/>
    <w:unhideWhenUsed/>
    <w:qFormat/>
    <w:rsid w:val="006A741E"/>
    <w:pPr>
      <w:spacing w:line="240" w:lineRule="auto"/>
    </w:pPr>
    <w:rPr>
      <w:b/>
      <w:bCs/>
      <w:color w:val="4F81BD"/>
      <w:sz w:val="18"/>
      <w:szCs w:val="18"/>
    </w:rPr>
  </w:style>
  <w:style w:type="paragraph" w:styleId="Header">
    <w:name w:val="header"/>
    <w:basedOn w:val="Normal"/>
    <w:link w:val="HeaderChar"/>
    <w:uiPriority w:val="99"/>
    <w:semiHidden/>
    <w:unhideWhenUsed/>
    <w:rsid w:val="00C515DD"/>
    <w:pPr>
      <w:tabs>
        <w:tab w:val="center" w:pos="4680"/>
        <w:tab w:val="right" w:pos="9360"/>
      </w:tabs>
    </w:pPr>
  </w:style>
  <w:style w:type="character" w:customStyle="1" w:styleId="HeaderChar">
    <w:name w:val="Header Char"/>
    <w:link w:val="Header"/>
    <w:uiPriority w:val="99"/>
    <w:semiHidden/>
    <w:rsid w:val="00C515DD"/>
    <w:rPr>
      <w:sz w:val="22"/>
      <w:szCs w:val="22"/>
    </w:rPr>
  </w:style>
  <w:style w:type="paragraph" w:styleId="Footer">
    <w:name w:val="footer"/>
    <w:basedOn w:val="Normal"/>
    <w:link w:val="FooterChar"/>
    <w:uiPriority w:val="99"/>
    <w:unhideWhenUsed/>
    <w:rsid w:val="00C515DD"/>
    <w:pPr>
      <w:tabs>
        <w:tab w:val="center" w:pos="4680"/>
        <w:tab w:val="right" w:pos="9360"/>
      </w:tabs>
    </w:pPr>
  </w:style>
  <w:style w:type="character" w:customStyle="1" w:styleId="FooterChar">
    <w:name w:val="Footer Char"/>
    <w:link w:val="Footer"/>
    <w:uiPriority w:val="99"/>
    <w:rsid w:val="00C515DD"/>
    <w:rPr>
      <w:sz w:val="22"/>
      <w:szCs w:val="22"/>
    </w:rPr>
  </w:style>
  <w:style w:type="paragraph" w:styleId="FootnoteText">
    <w:name w:val="footnote text"/>
    <w:basedOn w:val="Normal"/>
    <w:link w:val="FootnoteTextChar"/>
    <w:uiPriority w:val="99"/>
    <w:semiHidden/>
    <w:unhideWhenUsed/>
    <w:rsid w:val="000B2977"/>
    <w:rPr>
      <w:sz w:val="20"/>
      <w:szCs w:val="20"/>
    </w:rPr>
  </w:style>
  <w:style w:type="character" w:customStyle="1" w:styleId="FootnoteTextChar">
    <w:name w:val="Footnote Text Char"/>
    <w:basedOn w:val="DefaultParagraphFont"/>
    <w:link w:val="FootnoteText"/>
    <w:uiPriority w:val="99"/>
    <w:semiHidden/>
    <w:rsid w:val="000B2977"/>
  </w:style>
  <w:style w:type="character" w:styleId="FootnoteReference">
    <w:name w:val="footnote reference"/>
    <w:uiPriority w:val="99"/>
    <w:semiHidden/>
    <w:unhideWhenUsed/>
    <w:rsid w:val="000B2977"/>
    <w:rPr>
      <w:vertAlign w:val="superscript"/>
    </w:rPr>
  </w:style>
  <w:style w:type="table" w:styleId="TableGrid">
    <w:name w:val="Table Grid"/>
    <w:basedOn w:val="TableNormal"/>
    <w:uiPriority w:val="59"/>
    <w:rsid w:val="00550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016DE"/>
    <w:rPr>
      <w:color w:val="0000FF"/>
      <w:u w:val="single"/>
    </w:rPr>
  </w:style>
  <w:style w:type="character" w:styleId="CommentReference">
    <w:name w:val="annotation reference"/>
    <w:uiPriority w:val="99"/>
    <w:semiHidden/>
    <w:unhideWhenUsed/>
    <w:rsid w:val="00F066B8"/>
    <w:rPr>
      <w:sz w:val="16"/>
      <w:szCs w:val="16"/>
    </w:rPr>
  </w:style>
  <w:style w:type="paragraph" w:styleId="CommentText">
    <w:name w:val="annotation text"/>
    <w:basedOn w:val="Normal"/>
    <w:link w:val="CommentTextChar"/>
    <w:uiPriority w:val="99"/>
    <w:semiHidden/>
    <w:unhideWhenUsed/>
    <w:rsid w:val="00F066B8"/>
    <w:rPr>
      <w:sz w:val="20"/>
      <w:szCs w:val="20"/>
    </w:rPr>
  </w:style>
  <w:style w:type="character" w:customStyle="1" w:styleId="CommentTextChar">
    <w:name w:val="Comment Text Char"/>
    <w:basedOn w:val="DefaultParagraphFont"/>
    <w:link w:val="CommentText"/>
    <w:uiPriority w:val="99"/>
    <w:semiHidden/>
    <w:rsid w:val="00F066B8"/>
  </w:style>
  <w:style w:type="paragraph" w:styleId="CommentSubject">
    <w:name w:val="annotation subject"/>
    <w:basedOn w:val="CommentText"/>
    <w:next w:val="CommentText"/>
    <w:link w:val="CommentSubjectChar"/>
    <w:uiPriority w:val="99"/>
    <w:semiHidden/>
    <w:unhideWhenUsed/>
    <w:rsid w:val="00F066B8"/>
    <w:rPr>
      <w:b/>
      <w:bCs/>
    </w:rPr>
  </w:style>
  <w:style w:type="character" w:customStyle="1" w:styleId="CommentSubjectChar">
    <w:name w:val="Comment Subject Char"/>
    <w:link w:val="CommentSubject"/>
    <w:uiPriority w:val="99"/>
    <w:semiHidden/>
    <w:rsid w:val="00F066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65D3E-514F-4B64-A49A-6D0457D45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1457</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HuskyPC</dc:creator>
  <cp:lastModifiedBy>Dennis McGonagle</cp:lastModifiedBy>
  <cp:revision>3</cp:revision>
  <cp:lastPrinted>2013-09-24T00:25:00Z</cp:lastPrinted>
  <dcterms:created xsi:type="dcterms:W3CDTF">2015-05-11T20:05:00Z</dcterms:created>
  <dcterms:modified xsi:type="dcterms:W3CDTF">2015-05-11T20:26:00Z</dcterms:modified>
</cp:coreProperties>
</file>