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DD175" w14:textId="77777777" w:rsidR="006163BD" w:rsidRPr="00701BC3" w:rsidRDefault="006163BD" w:rsidP="00A31F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9563E">
        <w:rPr>
          <w:rFonts w:ascii="Times New Roman" w:hAnsi="Times New Roman"/>
          <w:b/>
          <w:sz w:val="28"/>
          <w:szCs w:val="24"/>
        </w:rPr>
        <w:t>PI:</w:t>
      </w:r>
      <w:r w:rsidRPr="00701BC3">
        <w:rPr>
          <w:rFonts w:ascii="Times New Roman" w:hAnsi="Times New Roman"/>
          <w:b/>
          <w:sz w:val="24"/>
          <w:szCs w:val="24"/>
        </w:rPr>
        <w:t xml:space="preserve"> </w:t>
      </w:r>
      <w:r w:rsidRPr="0079563E">
        <w:rPr>
          <w:rFonts w:ascii="Times New Roman" w:hAnsi="Times New Roman"/>
          <w:sz w:val="24"/>
          <w:szCs w:val="24"/>
        </w:rPr>
        <w:t xml:space="preserve">Ali </w:t>
      </w:r>
      <w:proofErr w:type="spellStart"/>
      <w:r w:rsidRPr="0079563E">
        <w:rPr>
          <w:rFonts w:ascii="Times New Roman" w:hAnsi="Times New Roman"/>
          <w:sz w:val="24"/>
          <w:szCs w:val="24"/>
        </w:rPr>
        <w:t>Bazzi</w:t>
      </w:r>
      <w:proofErr w:type="spellEnd"/>
      <w:r w:rsidRPr="0079563E">
        <w:rPr>
          <w:rFonts w:ascii="Times New Roman" w:hAnsi="Times New Roman"/>
          <w:sz w:val="24"/>
          <w:szCs w:val="24"/>
        </w:rPr>
        <w:t xml:space="preserve"> – University of Connecticut</w:t>
      </w:r>
    </w:p>
    <w:p w14:paraId="564960BA" w14:textId="77777777" w:rsidR="006163BD" w:rsidRDefault="006163BD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1BC3">
        <w:rPr>
          <w:rFonts w:ascii="Times New Roman" w:hAnsi="Times New Roman"/>
          <w:b/>
          <w:sz w:val="28"/>
          <w:szCs w:val="28"/>
        </w:rPr>
        <w:t>Electrical Engineering</w:t>
      </w:r>
      <w:r>
        <w:rPr>
          <w:rFonts w:ascii="Times New Roman" w:hAnsi="Times New Roman"/>
          <w:b/>
          <w:sz w:val="28"/>
          <w:szCs w:val="28"/>
        </w:rPr>
        <w:t xml:space="preserve"> Science</w:t>
      </w:r>
      <w:r w:rsidRPr="00701BC3">
        <w:rPr>
          <w:rFonts w:ascii="Times New Roman" w:hAnsi="Times New Roman"/>
          <w:b/>
          <w:sz w:val="28"/>
          <w:szCs w:val="28"/>
        </w:rPr>
        <w:t xml:space="preserve"> Education</w:t>
      </w:r>
      <w:r>
        <w:rPr>
          <w:rFonts w:ascii="Times New Roman" w:hAnsi="Times New Roman"/>
          <w:b/>
          <w:sz w:val="28"/>
          <w:szCs w:val="28"/>
        </w:rPr>
        <w:t xml:space="preserve"> Title: </w:t>
      </w:r>
      <w:r>
        <w:rPr>
          <w:rFonts w:ascii="Times New Roman" w:hAnsi="Times New Roman"/>
          <w:sz w:val="24"/>
          <w:szCs w:val="28"/>
        </w:rPr>
        <w:t>AC Induction Motor Characterization</w:t>
      </w:r>
    </w:p>
    <w:p w14:paraId="581096B6" w14:textId="77777777" w:rsidR="006163BD" w:rsidRDefault="006163BD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72A77A" w14:textId="77777777" w:rsidR="002B6943" w:rsidRPr="00F01FDD" w:rsidRDefault="002B6943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Overview</w:t>
      </w:r>
      <w:r w:rsidR="00C46684">
        <w:rPr>
          <w:rFonts w:ascii="Times New Roman" w:hAnsi="Times New Roman"/>
          <w:b/>
          <w:bCs/>
          <w:sz w:val="28"/>
          <w:szCs w:val="24"/>
        </w:rPr>
        <w:t>:</w:t>
      </w:r>
    </w:p>
    <w:p w14:paraId="720DD312" w14:textId="77777777" w:rsidR="002A1718" w:rsidRDefault="003C14B5" w:rsidP="00F01FDD">
      <w:pPr>
        <w:autoSpaceDE w:val="0"/>
        <w:autoSpaceDN w:val="0"/>
        <w:adjustRightInd w:val="0"/>
        <w:spacing w:after="0" w:line="240" w:lineRule="auto"/>
        <w:rPr>
          <w:ins w:id="0" w:author="Jacob Roundy" w:date="2015-05-11T11:42:00Z"/>
          <w:rFonts w:ascii="Times New Roman" w:hAnsi="Times New Roman"/>
          <w:bCs/>
          <w:sz w:val="24"/>
          <w:szCs w:val="24"/>
        </w:rPr>
      </w:pPr>
      <w:r w:rsidRPr="006163BD">
        <w:rPr>
          <w:rFonts w:ascii="Times New Roman" w:hAnsi="Times New Roman"/>
          <w:bCs/>
          <w:sz w:val="24"/>
          <w:szCs w:val="24"/>
        </w:rPr>
        <w:t xml:space="preserve">The objectives of this experiment are to </w:t>
      </w:r>
      <w:r w:rsidR="00B606E8" w:rsidRPr="006163BD">
        <w:rPr>
          <w:rFonts w:ascii="Times New Roman" w:hAnsi="Times New Roman"/>
          <w:bCs/>
          <w:sz w:val="24"/>
          <w:szCs w:val="24"/>
        </w:rPr>
        <w:t xml:space="preserve">find the equivalent circuit </w:t>
      </w:r>
      <w:r w:rsidR="006163BD">
        <w:rPr>
          <w:rFonts w:ascii="Times New Roman" w:hAnsi="Times New Roman"/>
          <w:bCs/>
          <w:sz w:val="24"/>
          <w:szCs w:val="24"/>
        </w:rPr>
        <w:t xml:space="preserve">parameters </w:t>
      </w:r>
      <w:r w:rsidR="00B606E8" w:rsidRPr="006163BD">
        <w:rPr>
          <w:rFonts w:ascii="Times New Roman" w:hAnsi="Times New Roman"/>
          <w:bCs/>
          <w:sz w:val="24"/>
          <w:szCs w:val="24"/>
        </w:rPr>
        <w:t xml:space="preserve">of a </w:t>
      </w:r>
      <w:commentRangeStart w:id="1"/>
      <w:r w:rsidR="00B606E8" w:rsidRPr="006163BD">
        <w:rPr>
          <w:rFonts w:ascii="Times New Roman" w:hAnsi="Times New Roman"/>
          <w:bCs/>
          <w:sz w:val="24"/>
          <w:szCs w:val="24"/>
        </w:rPr>
        <w:t xml:space="preserve">three-phase induction motor </w:t>
      </w:r>
      <w:commentRangeEnd w:id="1"/>
      <w:r w:rsidR="00A86CA7">
        <w:rPr>
          <w:rStyle w:val="CommentReference"/>
        </w:rPr>
        <w:commentReference w:id="1"/>
      </w:r>
      <w:r w:rsidR="006163BD">
        <w:rPr>
          <w:rFonts w:ascii="Times New Roman" w:hAnsi="Times New Roman"/>
          <w:bCs/>
          <w:sz w:val="24"/>
          <w:szCs w:val="24"/>
        </w:rPr>
        <w:t xml:space="preserve">using the </w:t>
      </w:r>
      <w:commentRangeStart w:id="2"/>
      <w:r w:rsidR="006163BD">
        <w:rPr>
          <w:rFonts w:ascii="Times New Roman" w:hAnsi="Times New Roman"/>
          <w:bCs/>
          <w:sz w:val="24"/>
          <w:szCs w:val="24"/>
        </w:rPr>
        <w:t xml:space="preserve">per-phase equivalent circuit </w:t>
      </w:r>
      <w:commentRangeEnd w:id="2"/>
      <w:r w:rsidR="00A86CA7">
        <w:rPr>
          <w:rStyle w:val="CommentReference"/>
        </w:rPr>
        <w:commentReference w:id="2"/>
      </w:r>
      <w:r w:rsidR="006163BD">
        <w:rPr>
          <w:rFonts w:ascii="Times New Roman" w:hAnsi="Times New Roman"/>
          <w:bCs/>
          <w:sz w:val="24"/>
          <w:szCs w:val="24"/>
        </w:rPr>
        <w:t>and tests similar to those used in transformer characterization. Another objective is to operate the motor</w:t>
      </w:r>
      <w:r w:rsidR="00B606E8" w:rsidRPr="006163BD">
        <w:rPr>
          <w:rFonts w:ascii="Times New Roman" w:hAnsi="Times New Roman"/>
          <w:bCs/>
          <w:sz w:val="24"/>
          <w:szCs w:val="24"/>
        </w:rPr>
        <w:t xml:space="preserve"> in the linear torque-speed region. </w:t>
      </w:r>
    </w:p>
    <w:p w14:paraId="71B42DBC" w14:textId="77777777" w:rsidR="002A1718" w:rsidRDefault="002A1718" w:rsidP="00F01FDD">
      <w:pPr>
        <w:autoSpaceDE w:val="0"/>
        <w:autoSpaceDN w:val="0"/>
        <w:adjustRightInd w:val="0"/>
        <w:spacing w:after="0" w:line="240" w:lineRule="auto"/>
        <w:rPr>
          <w:ins w:id="3" w:author="Jacob Roundy" w:date="2015-05-11T11:42:00Z"/>
          <w:rFonts w:ascii="Times New Roman" w:hAnsi="Times New Roman"/>
          <w:bCs/>
          <w:sz w:val="24"/>
          <w:szCs w:val="24"/>
        </w:rPr>
      </w:pPr>
    </w:p>
    <w:p w14:paraId="3C8FA140" w14:textId="6ACDAD41" w:rsidR="007C1670" w:rsidRDefault="007C1670" w:rsidP="00F01FDD">
      <w:pPr>
        <w:autoSpaceDE w:val="0"/>
        <w:autoSpaceDN w:val="0"/>
        <w:adjustRightInd w:val="0"/>
        <w:spacing w:after="0" w:line="240" w:lineRule="auto"/>
        <w:rPr>
          <w:ins w:id="4" w:author="HuskyPC" w:date="2015-05-10T11:36:00Z"/>
          <w:rFonts w:ascii="Times New Roman" w:hAnsi="Times New Roman"/>
          <w:bCs/>
          <w:sz w:val="24"/>
          <w:szCs w:val="24"/>
        </w:rPr>
      </w:pPr>
      <w:ins w:id="5" w:author="HuskyPC" w:date="2015-05-10T11:30:00Z">
        <w:r>
          <w:rPr>
            <w:rFonts w:ascii="Times New Roman" w:hAnsi="Times New Roman"/>
            <w:bCs/>
            <w:sz w:val="24"/>
            <w:szCs w:val="24"/>
          </w:rPr>
          <w:t>The three-phase induction motor is fed by three-phase voltages or currents</w:t>
        </w:r>
      </w:ins>
      <w:ins w:id="6" w:author="Jacob Roundy" w:date="2015-05-11T11:47:00Z">
        <w:r w:rsidR="002A1718">
          <w:rPr>
            <w:rFonts w:ascii="Times New Roman" w:hAnsi="Times New Roman"/>
            <w:bCs/>
            <w:sz w:val="24"/>
            <w:szCs w:val="24"/>
          </w:rPr>
          <w:t xml:space="preserve"> that</w:t>
        </w:r>
      </w:ins>
      <w:ins w:id="7" w:author="HuskyPC" w:date="2015-05-10T11:30:00Z">
        <w:del w:id="8" w:author="Jacob Roundy" w:date="2015-05-11T11:47:00Z">
          <w:r w:rsidDel="002A1718">
            <w:rPr>
              <w:rFonts w:ascii="Times New Roman" w:hAnsi="Times New Roman"/>
              <w:bCs/>
              <w:sz w:val="24"/>
              <w:szCs w:val="24"/>
            </w:rPr>
            <w:delText>, which</w:delText>
          </w:r>
        </w:del>
        <w:r>
          <w:rPr>
            <w:rFonts w:ascii="Times New Roman" w:hAnsi="Times New Roman"/>
            <w:bCs/>
            <w:sz w:val="24"/>
            <w:szCs w:val="24"/>
          </w:rPr>
          <w:t xml:space="preserve"> induce three-magnetic fields that add up to a cumulative magnetic field</w:t>
        </w:r>
      </w:ins>
      <w:ins w:id="9" w:author="Jacob Roundy" w:date="2015-05-11T11:47:00Z">
        <w:r w:rsidR="002A1718">
          <w:rPr>
            <w:rFonts w:ascii="Times New Roman" w:hAnsi="Times New Roman"/>
            <w:bCs/>
            <w:sz w:val="24"/>
            <w:szCs w:val="24"/>
          </w:rPr>
          <w:t>,</w:t>
        </w:r>
      </w:ins>
      <w:ins w:id="10" w:author="HuskyPC" w:date="2015-05-10T11:30:00Z">
        <w:r>
          <w:rPr>
            <w:rFonts w:ascii="Times New Roman" w:hAnsi="Times New Roman"/>
            <w:bCs/>
            <w:sz w:val="24"/>
            <w:szCs w:val="24"/>
          </w:rPr>
          <w:t xml:space="preserve"> which rotates in space at constant amplitude</w:t>
        </w:r>
      </w:ins>
      <w:ins w:id="11" w:author="HuskyPC" w:date="2015-05-10T11:31:00Z">
        <w:r>
          <w:rPr>
            <w:rFonts w:ascii="Times New Roman" w:hAnsi="Times New Roman"/>
            <w:bCs/>
            <w:sz w:val="24"/>
            <w:szCs w:val="24"/>
          </w:rPr>
          <w:t xml:space="preserve"> and is termed the stator magnetic field</w:t>
        </w:r>
      </w:ins>
      <w:ins w:id="12" w:author="HuskyPC" w:date="2015-05-10T11:30:00Z">
        <w:r>
          <w:rPr>
            <w:rFonts w:ascii="Times New Roman" w:hAnsi="Times New Roman"/>
            <w:bCs/>
            <w:sz w:val="24"/>
            <w:szCs w:val="24"/>
          </w:rPr>
          <w:t>. The magnetic field induces current in metal rotor bars or coils, which in turn</w:t>
        </w:r>
      </w:ins>
      <w:ins w:id="13" w:author="Jacob Roundy" w:date="2015-05-11T11:49:00Z">
        <w:r w:rsidR="002A1718">
          <w:rPr>
            <w:rFonts w:ascii="Times New Roman" w:hAnsi="Times New Roman"/>
            <w:bCs/>
            <w:sz w:val="24"/>
            <w:szCs w:val="24"/>
          </w:rPr>
          <w:t>,</w:t>
        </w:r>
      </w:ins>
      <w:ins w:id="14" w:author="HuskyPC" w:date="2015-05-10T11:30:00Z">
        <w:r>
          <w:rPr>
            <w:rFonts w:ascii="Times New Roman" w:hAnsi="Times New Roman"/>
            <w:bCs/>
            <w:sz w:val="24"/>
            <w:szCs w:val="24"/>
          </w:rPr>
          <w:t xml:space="preserve"> induce their own magnetic field</w:t>
        </w:r>
      </w:ins>
      <w:ins w:id="15" w:author="Jacob Roundy" w:date="2015-05-11T11:49:00Z">
        <w:r w:rsidR="002A1718">
          <w:rPr>
            <w:rFonts w:ascii="Times New Roman" w:hAnsi="Times New Roman"/>
            <w:bCs/>
            <w:sz w:val="24"/>
            <w:szCs w:val="24"/>
          </w:rPr>
          <w:t>,</w:t>
        </w:r>
      </w:ins>
      <w:ins w:id="16" w:author="HuskyPC" w:date="2015-05-10T11:30:00Z">
        <w:r>
          <w:rPr>
            <w:rFonts w:ascii="Times New Roman" w:hAnsi="Times New Roman"/>
            <w:bCs/>
            <w:sz w:val="24"/>
            <w:szCs w:val="24"/>
          </w:rPr>
          <w:t xml:space="preserve"> termed the rotor magnetic field. </w:t>
        </w:r>
      </w:ins>
      <w:ins w:id="17" w:author="HuskyPC" w:date="2015-05-10T11:32:00Z">
        <w:r>
          <w:rPr>
            <w:rFonts w:ascii="Times New Roman" w:hAnsi="Times New Roman"/>
            <w:bCs/>
            <w:sz w:val="24"/>
            <w:szCs w:val="24"/>
          </w:rPr>
          <w:t>The rotor hangs inside the stator, and</w:t>
        </w:r>
        <w:del w:id="18" w:author="Jacob Roundy" w:date="2015-05-11T11:49:00Z">
          <w:r w:rsidDel="002A1718">
            <w:rPr>
              <w:rFonts w:ascii="Times New Roman" w:hAnsi="Times New Roman"/>
              <w:bCs/>
              <w:sz w:val="24"/>
              <w:szCs w:val="24"/>
            </w:rPr>
            <w:delText xml:space="preserve"> therefore</w:delText>
          </w:r>
        </w:del>
        <w:r>
          <w:rPr>
            <w:rFonts w:ascii="Times New Roman" w:hAnsi="Times New Roman"/>
            <w:bCs/>
            <w:sz w:val="24"/>
            <w:szCs w:val="24"/>
          </w:rPr>
          <w:t xml:space="preserve"> the rotor magnetic field tries to lock to the rotating stator magnetic field</w:t>
        </w:r>
      </w:ins>
      <w:ins w:id="19" w:author="Jacob Roundy" w:date="2015-05-11T11:51:00Z">
        <w:r w:rsidR="002A1718">
          <w:rPr>
            <w:rFonts w:ascii="Times New Roman" w:hAnsi="Times New Roman"/>
            <w:bCs/>
            <w:sz w:val="24"/>
            <w:szCs w:val="24"/>
          </w:rPr>
          <w:t>,</w:t>
        </w:r>
      </w:ins>
      <w:ins w:id="20" w:author="HuskyPC" w:date="2015-05-10T11:32:00Z">
        <w:r>
          <w:rPr>
            <w:rFonts w:ascii="Times New Roman" w:hAnsi="Times New Roman"/>
            <w:bCs/>
            <w:sz w:val="24"/>
            <w:szCs w:val="24"/>
          </w:rPr>
          <w:t xml:space="preserve"> causing the rotor to spin, and therefore</w:t>
        </w:r>
      </w:ins>
      <w:ins w:id="21" w:author="Jacob Roundy" w:date="2015-05-11T11:57:00Z">
        <w:r w:rsidR="007E600B">
          <w:rPr>
            <w:rFonts w:ascii="Times New Roman" w:hAnsi="Times New Roman"/>
            <w:bCs/>
            <w:sz w:val="24"/>
            <w:szCs w:val="24"/>
          </w:rPr>
          <w:t>,</w:t>
        </w:r>
      </w:ins>
      <w:ins w:id="22" w:author="HuskyPC" w:date="2015-05-10T11:32:00Z">
        <w:r>
          <w:rPr>
            <w:rFonts w:ascii="Times New Roman" w:hAnsi="Times New Roman"/>
            <w:bCs/>
            <w:sz w:val="24"/>
            <w:szCs w:val="24"/>
          </w:rPr>
          <w:t xml:space="preserve"> rotational motion is induced.</w:t>
        </w:r>
      </w:ins>
      <w:ins w:id="23" w:author="HuskyPC" w:date="2015-05-10T11:36:00Z">
        <w:r>
          <w:rPr>
            <w:rFonts w:ascii="Times New Roman" w:hAnsi="Times New Roman"/>
            <w:bCs/>
            <w:sz w:val="24"/>
            <w:szCs w:val="24"/>
          </w:rPr>
          <w:t xml:space="preserve"> It is typical to have the rotor</w:t>
        </w:r>
        <w:del w:id="24" w:author="Jacob Roundy" w:date="2015-05-11T11:57:00Z">
          <w:r w:rsidDel="007E600B">
            <w:rPr>
              <w:rFonts w:ascii="Times New Roman" w:hAnsi="Times New Roman"/>
              <w:bCs/>
              <w:sz w:val="24"/>
              <w:szCs w:val="24"/>
            </w:rPr>
            <w:delText xml:space="preserve"> being</w:delText>
          </w:r>
        </w:del>
        <w:r>
          <w:rPr>
            <w:rFonts w:ascii="Times New Roman" w:hAnsi="Times New Roman"/>
            <w:bCs/>
            <w:sz w:val="24"/>
            <w:szCs w:val="24"/>
          </w:rPr>
          <w:t xml:space="preserve"> formed of rotor bars tied with end rings, forming what is commonly known as a “squirrel cage</w:t>
        </w:r>
      </w:ins>
      <w:ins w:id="25" w:author="Jacob Roundy" w:date="2015-05-11T11:42:00Z">
        <w:r w:rsidR="002A1718">
          <w:rPr>
            <w:rFonts w:ascii="Times New Roman" w:hAnsi="Times New Roman"/>
            <w:bCs/>
            <w:sz w:val="24"/>
            <w:szCs w:val="24"/>
          </w:rPr>
          <w:t>.</w:t>
        </w:r>
      </w:ins>
      <w:ins w:id="26" w:author="HuskyPC" w:date="2015-05-10T11:36:00Z">
        <w:r>
          <w:rPr>
            <w:rFonts w:ascii="Times New Roman" w:hAnsi="Times New Roman"/>
            <w:bCs/>
            <w:sz w:val="24"/>
            <w:szCs w:val="24"/>
          </w:rPr>
          <w:t>”</w:t>
        </w:r>
        <w:del w:id="27" w:author="Jacob Roundy" w:date="2015-05-11T11:42:00Z">
          <w:r w:rsidDel="002A1718">
            <w:rPr>
              <w:rFonts w:ascii="Times New Roman" w:hAnsi="Times New Roman"/>
              <w:bCs/>
              <w:sz w:val="24"/>
              <w:szCs w:val="24"/>
            </w:rPr>
            <w:delText xml:space="preserve">. </w:delText>
          </w:r>
        </w:del>
      </w:ins>
      <w:ins w:id="28" w:author="HuskyPC" w:date="2015-05-10T11:32:00Z">
        <w:del w:id="29" w:author="Jacob Roundy" w:date="2015-05-11T11:42:00Z">
          <w:r w:rsidDel="002A1718">
            <w:rPr>
              <w:rFonts w:ascii="Times New Roman" w:hAnsi="Times New Roman"/>
              <w:bCs/>
              <w:sz w:val="24"/>
              <w:szCs w:val="24"/>
            </w:rPr>
            <w:delText xml:space="preserve"> </w:delText>
          </w:r>
        </w:del>
      </w:ins>
    </w:p>
    <w:p w14:paraId="33770FE4" w14:textId="77777777" w:rsidR="002A1718" w:rsidRDefault="002A1718" w:rsidP="00F01FDD">
      <w:pPr>
        <w:autoSpaceDE w:val="0"/>
        <w:autoSpaceDN w:val="0"/>
        <w:adjustRightInd w:val="0"/>
        <w:spacing w:after="0" w:line="240" w:lineRule="auto"/>
        <w:rPr>
          <w:ins w:id="30" w:author="Jacob Roundy" w:date="2015-05-11T11:42:00Z"/>
          <w:rFonts w:ascii="Times New Roman" w:hAnsi="Times New Roman"/>
          <w:bCs/>
          <w:sz w:val="24"/>
          <w:szCs w:val="24"/>
        </w:rPr>
      </w:pPr>
    </w:p>
    <w:p w14:paraId="6D29FB59" w14:textId="0EFF57EC" w:rsidR="003F0BB7" w:rsidRPr="006163BD" w:rsidRDefault="007C1670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ins w:id="31" w:author="HuskyPC" w:date="2015-05-10T11:32:00Z">
        <w:r>
          <w:rPr>
            <w:rFonts w:ascii="Times New Roman" w:hAnsi="Times New Roman"/>
            <w:bCs/>
            <w:sz w:val="24"/>
            <w:szCs w:val="24"/>
          </w:rPr>
          <w:t>The per-phase equivalent circuit models the stator- and rotor-side winding resistance</w:t>
        </w:r>
      </w:ins>
      <w:ins w:id="32" w:author="HuskyPC" w:date="2015-05-10T11:38:00Z">
        <w:r>
          <w:rPr>
            <w:rFonts w:ascii="Times New Roman" w:hAnsi="Times New Roman"/>
            <w:bCs/>
            <w:sz w:val="24"/>
            <w:szCs w:val="24"/>
          </w:rPr>
          <w:t xml:space="preserve"> </w:t>
        </w:r>
        <w:r>
          <w:rPr>
            <w:rFonts w:ascii="Times New Roman" w:hAnsi="Times New Roman"/>
            <w:bCs/>
            <w:i/>
            <w:sz w:val="24"/>
            <w:szCs w:val="24"/>
          </w:rPr>
          <w:t>R</w:t>
        </w:r>
      </w:ins>
      <w:ins w:id="33" w:author="HuskyPC" w:date="2015-05-10T11:39:00Z">
        <w:r>
          <w:rPr>
            <w:rFonts w:ascii="Times New Roman" w:hAnsi="Times New Roman"/>
            <w:bCs/>
            <w:i/>
            <w:sz w:val="24"/>
            <w:szCs w:val="24"/>
            <w:vertAlign w:val="subscript"/>
          </w:rPr>
          <w:t>1</w:t>
        </w:r>
      </w:ins>
      <w:ins w:id="34" w:author="HuskyPC" w:date="2015-05-10T11:38:00Z">
        <w:r>
          <w:rPr>
            <w:rFonts w:ascii="Times New Roman" w:hAnsi="Times New Roman"/>
            <w:bCs/>
            <w:sz w:val="24"/>
            <w:szCs w:val="24"/>
          </w:rPr>
          <w:t xml:space="preserve"> and </w:t>
        </w:r>
        <w:r>
          <w:rPr>
            <w:rFonts w:ascii="Times New Roman" w:hAnsi="Times New Roman"/>
            <w:bCs/>
            <w:i/>
            <w:sz w:val="24"/>
            <w:szCs w:val="24"/>
          </w:rPr>
          <w:t>R</w:t>
        </w:r>
      </w:ins>
      <w:ins w:id="35" w:author="HuskyPC" w:date="2015-05-10T11:39:00Z">
        <w:r>
          <w:rPr>
            <w:rFonts w:ascii="Times New Roman" w:hAnsi="Times New Roman"/>
            <w:bCs/>
            <w:i/>
            <w:sz w:val="24"/>
            <w:szCs w:val="24"/>
            <w:vertAlign w:val="subscript"/>
          </w:rPr>
          <w:t>2</w:t>
        </w:r>
      </w:ins>
      <w:ins w:id="36" w:author="HuskyPC" w:date="2015-05-10T11:32:00Z">
        <w:r>
          <w:rPr>
            <w:rFonts w:ascii="Times New Roman" w:hAnsi="Times New Roman"/>
            <w:bCs/>
            <w:sz w:val="24"/>
            <w:szCs w:val="24"/>
          </w:rPr>
          <w:t>,</w:t>
        </w:r>
      </w:ins>
      <w:ins w:id="37" w:author="HuskyPC" w:date="2015-05-10T11:38:00Z">
        <w:r>
          <w:rPr>
            <w:rFonts w:ascii="Times New Roman" w:hAnsi="Times New Roman"/>
            <w:bCs/>
            <w:sz w:val="24"/>
            <w:szCs w:val="24"/>
          </w:rPr>
          <w:t xml:space="preserve"> respectively,</w:t>
        </w:r>
      </w:ins>
      <w:ins w:id="38" w:author="HuskyPC" w:date="2015-05-10T11:32:00Z">
        <w:r>
          <w:rPr>
            <w:rFonts w:ascii="Times New Roman" w:hAnsi="Times New Roman"/>
            <w:bCs/>
            <w:sz w:val="24"/>
            <w:szCs w:val="24"/>
          </w:rPr>
          <w:t xml:space="preserve"> leakage inductance due to leaked flux between the rotor and stator</w:t>
        </w:r>
      </w:ins>
      <w:ins w:id="39" w:author="HuskyPC" w:date="2015-05-10T11:37:00Z">
        <w:r>
          <w:rPr>
            <w:rFonts w:ascii="Times New Roman" w:hAnsi="Times New Roman"/>
            <w:bCs/>
            <w:sz w:val="24"/>
            <w:szCs w:val="24"/>
          </w:rPr>
          <w:t xml:space="preserve"> (</w:t>
        </w:r>
        <w:r w:rsidRPr="009E399D">
          <w:rPr>
            <w:rFonts w:ascii="Times New Roman" w:hAnsi="Times New Roman"/>
            <w:bCs/>
            <w:i/>
            <w:sz w:val="24"/>
            <w:szCs w:val="24"/>
          </w:rPr>
          <w:t>L</w:t>
        </w:r>
      </w:ins>
      <w:ins w:id="40" w:author="HuskyPC" w:date="2015-05-10T11:39:00Z">
        <w:r w:rsidRPr="0092205F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1</w:t>
        </w:r>
      </w:ins>
      <w:ins w:id="41" w:author="HuskyPC" w:date="2015-05-10T11:37:00Z">
        <w:r w:rsidRPr="0092205F">
          <w:rPr>
            <w:rFonts w:ascii="Times New Roman" w:hAnsi="Times New Roman"/>
            <w:bCs/>
            <w:sz w:val="24"/>
            <w:szCs w:val="24"/>
          </w:rPr>
          <w:t xml:space="preserve"> is the stator leakage inductance, and </w:t>
        </w:r>
      </w:ins>
      <w:ins w:id="42" w:author="HuskyPC" w:date="2015-05-10T11:38:00Z">
        <w:r w:rsidRPr="0092205F">
          <w:rPr>
            <w:rFonts w:ascii="Times New Roman" w:hAnsi="Times New Roman"/>
            <w:bCs/>
            <w:i/>
            <w:sz w:val="24"/>
            <w:szCs w:val="24"/>
          </w:rPr>
          <w:t>L</w:t>
        </w:r>
      </w:ins>
      <w:ins w:id="43" w:author="HuskyPC" w:date="2015-05-10T11:39:00Z">
        <w:r w:rsidRPr="0092205F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2</w:t>
        </w:r>
      </w:ins>
      <w:ins w:id="44" w:author="HuskyPC" w:date="2015-05-10T11:38:00Z">
        <w:r w:rsidRPr="0092205F">
          <w:rPr>
            <w:rFonts w:ascii="Times New Roman" w:hAnsi="Times New Roman"/>
            <w:bCs/>
            <w:sz w:val="24"/>
            <w:szCs w:val="24"/>
          </w:rPr>
          <w:t xml:space="preserve"> is the rotor leakage inductance</w:t>
        </w:r>
        <w:r>
          <w:rPr>
            <w:rFonts w:ascii="Times New Roman" w:hAnsi="Times New Roman"/>
            <w:bCs/>
            <w:sz w:val="24"/>
            <w:szCs w:val="24"/>
            <w:u w:val="single"/>
          </w:rPr>
          <w:t>)</w:t>
        </w:r>
      </w:ins>
      <w:ins w:id="45" w:author="HuskyPC" w:date="2015-05-10T11:32:00Z">
        <w:r>
          <w:rPr>
            <w:rFonts w:ascii="Times New Roman" w:hAnsi="Times New Roman"/>
            <w:bCs/>
            <w:sz w:val="24"/>
            <w:szCs w:val="24"/>
          </w:rPr>
          <w:t>, mutual</w:t>
        </w:r>
      </w:ins>
      <w:ins w:id="46" w:author="HuskyPC" w:date="2015-05-10T11:37:00Z">
        <w:r>
          <w:rPr>
            <w:rFonts w:ascii="Times New Roman" w:hAnsi="Times New Roman"/>
            <w:bCs/>
            <w:sz w:val="24"/>
            <w:szCs w:val="24"/>
          </w:rPr>
          <w:t xml:space="preserve"> magnetizing</w:t>
        </w:r>
      </w:ins>
      <w:ins w:id="47" w:author="HuskyPC" w:date="2015-05-10T11:32:00Z">
        <w:r>
          <w:rPr>
            <w:rFonts w:ascii="Times New Roman" w:hAnsi="Times New Roman"/>
            <w:bCs/>
            <w:sz w:val="24"/>
            <w:szCs w:val="24"/>
          </w:rPr>
          <w:t xml:space="preserve"> inductance</w:t>
        </w:r>
      </w:ins>
      <w:ins w:id="48" w:author="HuskyPC" w:date="2015-05-10T11:37:00Z">
        <w:r>
          <w:rPr>
            <w:rFonts w:ascii="Times New Roman" w:hAnsi="Times New Roman"/>
            <w:bCs/>
            <w:sz w:val="24"/>
            <w:szCs w:val="24"/>
          </w:rPr>
          <w:t xml:space="preserve"> (</w:t>
        </w:r>
        <w:r>
          <w:rPr>
            <w:rFonts w:ascii="Times New Roman" w:hAnsi="Times New Roman"/>
            <w:bCs/>
            <w:i/>
            <w:sz w:val="24"/>
            <w:szCs w:val="24"/>
          </w:rPr>
          <w:t>L</w:t>
        </w:r>
        <w:r>
          <w:rPr>
            <w:rFonts w:ascii="Times New Roman" w:hAnsi="Times New Roman"/>
            <w:bCs/>
            <w:i/>
            <w:sz w:val="24"/>
            <w:szCs w:val="24"/>
            <w:vertAlign w:val="subscript"/>
          </w:rPr>
          <w:t>m</w:t>
        </w:r>
        <w:r>
          <w:rPr>
            <w:rFonts w:ascii="Times New Roman" w:hAnsi="Times New Roman"/>
            <w:bCs/>
            <w:sz w:val="24"/>
            <w:szCs w:val="24"/>
          </w:rPr>
          <w:t xml:space="preserve"> or reactance </w:t>
        </w:r>
        <w:proofErr w:type="spellStart"/>
        <w:r>
          <w:rPr>
            <w:rFonts w:ascii="Times New Roman" w:hAnsi="Times New Roman"/>
            <w:bCs/>
            <w:i/>
            <w:sz w:val="24"/>
            <w:szCs w:val="24"/>
          </w:rPr>
          <w:t>X</w:t>
        </w:r>
        <w:r>
          <w:rPr>
            <w:rFonts w:ascii="Times New Roman" w:hAnsi="Times New Roman"/>
            <w:bCs/>
            <w:i/>
            <w:sz w:val="24"/>
            <w:szCs w:val="24"/>
            <w:vertAlign w:val="subscript"/>
          </w:rPr>
          <w:t>m</w:t>
        </w:r>
        <w:proofErr w:type="spellEnd"/>
        <w:r>
          <w:rPr>
            <w:rFonts w:ascii="Times New Roman" w:hAnsi="Times New Roman"/>
            <w:bCs/>
            <w:sz w:val="24"/>
            <w:szCs w:val="24"/>
          </w:rPr>
          <w:t>)</w:t>
        </w:r>
      </w:ins>
      <w:ins w:id="49" w:author="HuskyPC" w:date="2015-05-10T11:32:00Z">
        <w:r>
          <w:rPr>
            <w:rFonts w:ascii="Times New Roman" w:hAnsi="Times New Roman"/>
            <w:bCs/>
            <w:sz w:val="24"/>
            <w:szCs w:val="24"/>
          </w:rPr>
          <w:t>, and core losses</w:t>
        </w:r>
      </w:ins>
      <w:ins w:id="50" w:author="HuskyPC" w:date="2015-05-10T11:37:00Z">
        <w:r>
          <w:rPr>
            <w:rFonts w:ascii="Times New Roman" w:hAnsi="Times New Roman"/>
            <w:bCs/>
            <w:sz w:val="24"/>
            <w:szCs w:val="24"/>
          </w:rPr>
          <w:t xml:space="preserve"> in the core loss equivalent resistance </w:t>
        </w:r>
        <w:r>
          <w:rPr>
            <w:rFonts w:ascii="Times New Roman" w:hAnsi="Times New Roman"/>
            <w:bCs/>
            <w:i/>
            <w:sz w:val="24"/>
            <w:szCs w:val="24"/>
          </w:rPr>
          <w:t>R</w:t>
        </w:r>
        <w:r>
          <w:rPr>
            <w:rFonts w:ascii="Times New Roman" w:hAnsi="Times New Roman"/>
            <w:bCs/>
            <w:i/>
            <w:sz w:val="24"/>
            <w:szCs w:val="24"/>
            <w:vertAlign w:val="subscript"/>
          </w:rPr>
          <w:t>C</w:t>
        </w:r>
      </w:ins>
      <w:ins w:id="51" w:author="HuskyPC" w:date="2015-05-10T11:32:00Z">
        <w:r>
          <w:rPr>
            <w:rFonts w:ascii="Times New Roman" w:hAnsi="Times New Roman"/>
            <w:bCs/>
            <w:sz w:val="24"/>
            <w:szCs w:val="24"/>
          </w:rPr>
          <w:t>. These are similar to the transformer</w:t>
        </w:r>
      </w:ins>
      <w:ins w:id="52" w:author="HuskyPC" w:date="2015-05-10T11:34:00Z">
        <w:r>
          <w:rPr>
            <w:rFonts w:ascii="Times New Roman" w:hAnsi="Times New Roman"/>
            <w:bCs/>
            <w:sz w:val="24"/>
            <w:szCs w:val="24"/>
          </w:rPr>
          <w:t>’s equivalent circuit model</w:t>
        </w:r>
      </w:ins>
      <w:ins w:id="53" w:author="Jacob Roundy" w:date="2015-05-11T12:04:00Z">
        <w:r w:rsidR="009E399D">
          <w:rPr>
            <w:rFonts w:ascii="Times New Roman" w:hAnsi="Times New Roman"/>
            <w:bCs/>
            <w:sz w:val="24"/>
            <w:szCs w:val="24"/>
          </w:rPr>
          <w:t>,</w:t>
        </w:r>
      </w:ins>
      <w:ins w:id="54" w:author="HuskyPC" w:date="2015-05-10T11:34:00Z">
        <w:r>
          <w:rPr>
            <w:rFonts w:ascii="Times New Roman" w:hAnsi="Times New Roman"/>
            <w:bCs/>
            <w:sz w:val="24"/>
            <w:szCs w:val="24"/>
          </w:rPr>
          <w:t xml:space="preserve"> but include the effect of rotor magnetic field lag behind the stator, </w:t>
        </w:r>
      </w:ins>
      <w:ins w:id="55" w:author="Jacob Roundy" w:date="2015-05-11T12:18:00Z">
        <w:r w:rsidR="00EA52BD">
          <w:rPr>
            <w:rFonts w:ascii="Times New Roman" w:hAnsi="Times New Roman"/>
            <w:bCs/>
            <w:sz w:val="24"/>
            <w:szCs w:val="24"/>
          </w:rPr>
          <w:t xml:space="preserve">which is </w:t>
        </w:r>
      </w:ins>
      <w:ins w:id="56" w:author="HuskyPC" w:date="2015-05-10T11:34:00Z">
        <w:r>
          <w:rPr>
            <w:rFonts w:ascii="Times New Roman" w:hAnsi="Times New Roman"/>
            <w:bCs/>
            <w:sz w:val="24"/>
            <w:szCs w:val="24"/>
          </w:rPr>
          <w:t xml:space="preserve">termed </w:t>
        </w:r>
      </w:ins>
      <w:ins w:id="57" w:author="Jacob Roundy" w:date="2015-05-11T12:19:00Z">
        <w:r w:rsidR="00EA52BD">
          <w:rPr>
            <w:rFonts w:ascii="Times New Roman" w:hAnsi="Times New Roman"/>
            <w:bCs/>
            <w:sz w:val="24"/>
            <w:szCs w:val="24"/>
          </w:rPr>
          <w:t xml:space="preserve">the </w:t>
        </w:r>
      </w:ins>
      <w:ins w:id="58" w:author="HuskyPC" w:date="2015-05-10T11:34:00Z">
        <w:r>
          <w:rPr>
            <w:rFonts w:ascii="Times New Roman" w:hAnsi="Times New Roman"/>
            <w:bCs/>
            <w:sz w:val="24"/>
            <w:szCs w:val="24"/>
          </w:rPr>
          <w:t xml:space="preserve">slip. </w:t>
        </w:r>
      </w:ins>
    </w:p>
    <w:p w14:paraId="7E9C8322" w14:textId="77777777" w:rsidR="00A31F3F" w:rsidRDefault="00A31F3F" w:rsidP="006C06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55FAEA7" w14:textId="77777777" w:rsidR="00A31F3F" w:rsidRDefault="00B606E8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163BD">
        <w:rPr>
          <w:rFonts w:ascii="Times New Roman" w:hAnsi="Times New Roman"/>
          <w:bCs/>
          <w:sz w:val="24"/>
          <w:szCs w:val="24"/>
        </w:rPr>
        <w:t xml:space="preserve">In order to find the equivalent circuit model of the motor, </w:t>
      </w:r>
      <w:commentRangeStart w:id="59"/>
      <w:r w:rsidRPr="006163BD">
        <w:rPr>
          <w:rFonts w:ascii="Times New Roman" w:hAnsi="Times New Roman"/>
          <w:bCs/>
          <w:sz w:val="24"/>
          <w:szCs w:val="24"/>
        </w:rPr>
        <w:t xml:space="preserve">several tests </w:t>
      </w:r>
      <w:ins w:id="60" w:author="HuskyPC" w:date="2015-05-10T11:34:00Z">
        <w:r w:rsidR="007C1670">
          <w:rPr>
            <w:rFonts w:ascii="Times New Roman" w:hAnsi="Times New Roman"/>
            <w:bCs/>
            <w:sz w:val="24"/>
            <w:szCs w:val="24"/>
          </w:rPr>
          <w:t xml:space="preserve">(no-load, locked-rotor, DC, and load tests) </w:t>
        </w:r>
      </w:ins>
      <w:r w:rsidRPr="006163BD">
        <w:rPr>
          <w:rFonts w:ascii="Times New Roman" w:hAnsi="Times New Roman"/>
          <w:bCs/>
          <w:sz w:val="24"/>
          <w:szCs w:val="24"/>
        </w:rPr>
        <w:t>should be performed</w:t>
      </w:r>
      <w:commentRangeEnd w:id="59"/>
      <w:r w:rsidR="00A86CA7">
        <w:rPr>
          <w:rStyle w:val="CommentReference"/>
        </w:rPr>
        <w:commentReference w:id="59"/>
      </w:r>
      <w:r w:rsidRPr="006163BD">
        <w:rPr>
          <w:rFonts w:ascii="Times New Roman" w:hAnsi="Times New Roman"/>
          <w:bCs/>
          <w:sz w:val="24"/>
          <w:szCs w:val="24"/>
        </w:rPr>
        <w:t>. These tests require the knowledge of motor ratings. For the rated voltage of 208</w:t>
      </w:r>
      <w:r w:rsidR="00A31F3F">
        <w:rPr>
          <w:rFonts w:ascii="Times New Roman" w:hAnsi="Times New Roman"/>
          <w:bCs/>
          <w:sz w:val="24"/>
          <w:szCs w:val="24"/>
        </w:rPr>
        <w:t xml:space="preserve"> </w:t>
      </w:r>
      <w:r w:rsidRPr="006163BD">
        <w:rPr>
          <w:rFonts w:ascii="Times New Roman" w:hAnsi="Times New Roman"/>
          <w:bCs/>
          <w:sz w:val="24"/>
          <w:szCs w:val="24"/>
        </w:rPr>
        <w:t>V at 60 Hz, the following</w:t>
      </w:r>
      <w:r w:rsidR="006C065E">
        <w:rPr>
          <w:rFonts w:ascii="Times New Roman" w:hAnsi="Times New Roman"/>
          <w:bCs/>
          <w:sz w:val="24"/>
          <w:szCs w:val="24"/>
        </w:rPr>
        <w:t xml:space="preserve"> should be noted down</w:t>
      </w:r>
      <w:r w:rsidRPr="006163BD">
        <w:rPr>
          <w:rFonts w:ascii="Times New Roman" w:hAnsi="Times New Roman"/>
          <w:bCs/>
          <w:sz w:val="24"/>
          <w:szCs w:val="24"/>
        </w:rPr>
        <w:t xml:space="preserve"> from the nameplate: </w:t>
      </w:r>
      <w:r w:rsidR="00A31F3F">
        <w:rPr>
          <w:rFonts w:ascii="Times New Roman" w:hAnsi="Times New Roman"/>
          <w:bCs/>
          <w:sz w:val="24"/>
          <w:szCs w:val="24"/>
        </w:rPr>
        <w:t>r</w:t>
      </w:r>
      <w:r w:rsidRPr="00B606E8">
        <w:rPr>
          <w:rFonts w:ascii="Times New Roman" w:hAnsi="Times New Roman"/>
          <w:bCs/>
          <w:sz w:val="24"/>
          <w:szCs w:val="24"/>
        </w:rPr>
        <w:t>ated power (</w:t>
      </w:r>
      <w:proofErr w:type="spellStart"/>
      <w:r w:rsidRPr="00B606E8">
        <w:rPr>
          <w:rFonts w:ascii="Times New Roman" w:hAnsi="Times New Roman"/>
          <w:bCs/>
          <w:sz w:val="24"/>
          <w:szCs w:val="24"/>
        </w:rPr>
        <w:t>hp</w:t>
      </w:r>
      <w:proofErr w:type="spellEnd"/>
      <w:r w:rsidRPr="00B606E8">
        <w:rPr>
          <w:rFonts w:ascii="Times New Roman" w:hAnsi="Times New Roman"/>
          <w:bCs/>
          <w:sz w:val="24"/>
          <w:szCs w:val="24"/>
        </w:rPr>
        <w:t xml:space="preserve"> and W, where 1 </w:t>
      </w:r>
      <w:proofErr w:type="spellStart"/>
      <w:r w:rsidRPr="00B606E8">
        <w:rPr>
          <w:rFonts w:ascii="Times New Roman" w:hAnsi="Times New Roman"/>
          <w:bCs/>
          <w:sz w:val="24"/>
          <w:szCs w:val="24"/>
        </w:rPr>
        <w:t>hp</w:t>
      </w:r>
      <w:proofErr w:type="spellEnd"/>
      <w:r w:rsidRPr="00B606E8">
        <w:rPr>
          <w:rFonts w:ascii="Times New Roman" w:hAnsi="Times New Roman"/>
          <w:bCs/>
          <w:sz w:val="24"/>
          <w:szCs w:val="24"/>
        </w:rPr>
        <w:t xml:space="preserve"> = 746 W)</w:t>
      </w:r>
      <w:r w:rsidR="00C46684">
        <w:rPr>
          <w:rFonts w:ascii="Times New Roman" w:hAnsi="Times New Roman"/>
          <w:bCs/>
          <w:sz w:val="24"/>
          <w:szCs w:val="24"/>
        </w:rPr>
        <w:t>,</w:t>
      </w:r>
      <w:r w:rsidR="00A31F3F">
        <w:rPr>
          <w:rFonts w:ascii="Times New Roman" w:hAnsi="Times New Roman"/>
          <w:bCs/>
          <w:sz w:val="24"/>
          <w:szCs w:val="24"/>
        </w:rPr>
        <w:t xml:space="preserve"> r</w:t>
      </w:r>
      <w:r w:rsidRPr="00B606E8">
        <w:rPr>
          <w:rFonts w:ascii="Times New Roman" w:hAnsi="Times New Roman"/>
          <w:bCs/>
          <w:sz w:val="24"/>
          <w:szCs w:val="24"/>
        </w:rPr>
        <w:t>ated current (A)</w:t>
      </w:r>
      <w:r w:rsidR="00C46684">
        <w:rPr>
          <w:rFonts w:ascii="Times New Roman" w:hAnsi="Times New Roman"/>
          <w:bCs/>
          <w:sz w:val="24"/>
          <w:szCs w:val="24"/>
        </w:rPr>
        <w:t>, and</w:t>
      </w:r>
      <w:r w:rsidR="00A31F3F">
        <w:rPr>
          <w:rFonts w:ascii="Times New Roman" w:hAnsi="Times New Roman"/>
          <w:bCs/>
          <w:sz w:val="24"/>
          <w:szCs w:val="24"/>
        </w:rPr>
        <w:t xml:space="preserve"> r</w:t>
      </w:r>
      <w:r w:rsidRPr="00B606E8">
        <w:rPr>
          <w:rFonts w:ascii="Times New Roman" w:hAnsi="Times New Roman"/>
          <w:bCs/>
          <w:sz w:val="24"/>
          <w:szCs w:val="24"/>
        </w:rPr>
        <w:t>ated speed (RPM and rad/s)</w:t>
      </w:r>
      <w:r w:rsidR="00A31F3F">
        <w:rPr>
          <w:rFonts w:ascii="Times New Roman" w:hAnsi="Times New Roman"/>
          <w:bCs/>
          <w:sz w:val="24"/>
          <w:szCs w:val="24"/>
        </w:rPr>
        <w:t xml:space="preserve">. </w:t>
      </w:r>
      <w:r w:rsidR="009A2BD8" w:rsidRPr="00B606E8">
        <w:rPr>
          <w:rFonts w:ascii="Times New Roman" w:hAnsi="Times New Roman"/>
          <w:bCs/>
          <w:sz w:val="24"/>
          <w:szCs w:val="24"/>
        </w:rPr>
        <w:t xml:space="preserve">From these ratings, </w:t>
      </w:r>
      <w:r w:rsidR="006C065E">
        <w:rPr>
          <w:rFonts w:ascii="Times New Roman" w:hAnsi="Times New Roman"/>
          <w:bCs/>
          <w:sz w:val="24"/>
          <w:szCs w:val="24"/>
        </w:rPr>
        <w:t>t</w:t>
      </w:r>
      <w:r w:rsidR="009A2BD8" w:rsidRPr="00B606E8">
        <w:rPr>
          <w:rFonts w:ascii="Times New Roman" w:hAnsi="Times New Roman"/>
          <w:bCs/>
          <w:sz w:val="24"/>
          <w:szCs w:val="24"/>
        </w:rPr>
        <w:t xml:space="preserve">he </w:t>
      </w:r>
      <w:commentRangeStart w:id="61"/>
      <w:r w:rsidR="009A2BD8" w:rsidRPr="00B606E8">
        <w:rPr>
          <w:rFonts w:ascii="Times New Roman" w:hAnsi="Times New Roman"/>
          <w:bCs/>
          <w:sz w:val="24"/>
          <w:szCs w:val="24"/>
        </w:rPr>
        <w:t xml:space="preserve">rated torque </w:t>
      </w:r>
      <w:commentRangeEnd w:id="61"/>
      <w:r w:rsidR="00A86CA7">
        <w:rPr>
          <w:rStyle w:val="CommentReference"/>
        </w:rPr>
        <w:commentReference w:id="61"/>
      </w:r>
      <w:r w:rsidR="009A2BD8" w:rsidRPr="00B606E8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="009A2BD8" w:rsidRPr="00B606E8">
        <w:rPr>
          <w:rFonts w:ascii="Times New Roman" w:hAnsi="Times New Roman"/>
          <w:bCs/>
          <w:sz w:val="24"/>
          <w:szCs w:val="24"/>
        </w:rPr>
        <w:t>N·</w:t>
      </w:r>
      <w:r w:rsidR="00EC7A0F">
        <w:rPr>
          <w:rFonts w:ascii="Times New Roman" w:hAnsi="Times New Roman"/>
          <w:bCs/>
          <w:sz w:val="24"/>
          <w:szCs w:val="24"/>
        </w:rPr>
        <w:t>m</w:t>
      </w:r>
      <w:proofErr w:type="spellEnd"/>
      <w:r w:rsidR="00EC7A0F">
        <w:rPr>
          <w:rFonts w:ascii="Times New Roman" w:hAnsi="Times New Roman"/>
          <w:bCs/>
          <w:sz w:val="24"/>
          <w:szCs w:val="24"/>
        </w:rPr>
        <w:t>)</w:t>
      </w:r>
      <w:r w:rsidR="006C065E">
        <w:rPr>
          <w:rFonts w:ascii="Times New Roman" w:hAnsi="Times New Roman"/>
          <w:bCs/>
          <w:sz w:val="24"/>
          <w:szCs w:val="24"/>
        </w:rPr>
        <w:t xml:space="preserve"> can be found</w:t>
      </w:r>
      <w:ins w:id="62" w:author="HuskyPC" w:date="2015-05-10T11:35:00Z">
        <w:r w:rsidR="007C1670">
          <w:rPr>
            <w:rFonts w:ascii="Times New Roman" w:hAnsi="Times New Roman"/>
            <w:bCs/>
            <w:sz w:val="24"/>
            <w:szCs w:val="24"/>
          </w:rPr>
          <w:t xml:space="preserve"> by dividing the rated power in Watts over the rated speed in rad/s (1 RPM = 2π/60 rad/s)</w:t>
        </w:r>
      </w:ins>
      <w:r w:rsidR="006C065E">
        <w:rPr>
          <w:rFonts w:ascii="Times New Roman" w:hAnsi="Times New Roman"/>
          <w:bCs/>
          <w:sz w:val="24"/>
          <w:szCs w:val="24"/>
        </w:rPr>
        <w:t>,</w:t>
      </w:r>
      <w:r w:rsidR="00EC7A0F">
        <w:rPr>
          <w:rFonts w:ascii="Times New Roman" w:hAnsi="Times New Roman"/>
          <w:bCs/>
          <w:sz w:val="24"/>
          <w:szCs w:val="24"/>
        </w:rPr>
        <w:t xml:space="preserve"> which is not shown on the nameplate.</w:t>
      </w:r>
    </w:p>
    <w:p w14:paraId="52BC2DE2" w14:textId="77777777" w:rsidR="00A31F3F" w:rsidRDefault="00A31F3F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839228D" w14:textId="77777777" w:rsidR="00C46684" w:rsidRDefault="00B606E8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163BD">
        <w:rPr>
          <w:rFonts w:ascii="Times New Roman" w:hAnsi="Times New Roman"/>
          <w:bCs/>
          <w:sz w:val="24"/>
          <w:szCs w:val="24"/>
        </w:rPr>
        <w:t xml:space="preserve">In order to load the induction machine shaft, a DC generator (dynamometer setup) </w:t>
      </w:r>
      <w:r w:rsidR="00111B10" w:rsidRPr="006163BD">
        <w:rPr>
          <w:rFonts w:ascii="Times New Roman" w:hAnsi="Times New Roman"/>
          <w:bCs/>
          <w:sz w:val="24"/>
          <w:szCs w:val="24"/>
        </w:rPr>
        <w:t xml:space="preserve">is </w:t>
      </w:r>
      <w:r w:rsidRPr="006163BD">
        <w:rPr>
          <w:rFonts w:ascii="Times New Roman" w:hAnsi="Times New Roman"/>
          <w:bCs/>
          <w:sz w:val="24"/>
          <w:szCs w:val="24"/>
        </w:rPr>
        <w:t>mechanically coupled to the shaft. The induction motor acts as th</w:t>
      </w:r>
      <w:r w:rsidR="00111B10" w:rsidRPr="006163BD">
        <w:rPr>
          <w:rFonts w:ascii="Times New Roman" w:hAnsi="Times New Roman"/>
          <w:bCs/>
          <w:sz w:val="24"/>
          <w:szCs w:val="24"/>
        </w:rPr>
        <w:t xml:space="preserve">e prime mover of the generator. </w:t>
      </w:r>
      <w:r w:rsidRPr="006163BD">
        <w:rPr>
          <w:rFonts w:ascii="Times New Roman" w:hAnsi="Times New Roman"/>
          <w:bCs/>
          <w:sz w:val="24"/>
          <w:szCs w:val="24"/>
        </w:rPr>
        <w:t>As the electrical load increases on the generator, the mechanical power increases into the generator and out of the induction motor</w:t>
      </w:r>
      <w:r w:rsidR="006C065E">
        <w:rPr>
          <w:rFonts w:ascii="Times New Roman" w:hAnsi="Times New Roman"/>
          <w:bCs/>
          <w:sz w:val="24"/>
          <w:szCs w:val="24"/>
        </w:rPr>
        <w:t>,</w:t>
      </w:r>
      <w:r w:rsidRPr="006163BD">
        <w:rPr>
          <w:rFonts w:ascii="Times New Roman" w:hAnsi="Times New Roman"/>
          <w:bCs/>
          <w:sz w:val="24"/>
          <w:szCs w:val="24"/>
        </w:rPr>
        <w:t xml:space="preserve"> thus increasing the load on the induction motor</w:t>
      </w:r>
      <w:r w:rsidR="00EC7A0F" w:rsidRPr="006163BD">
        <w:rPr>
          <w:rFonts w:ascii="Times New Roman" w:hAnsi="Times New Roman"/>
          <w:bCs/>
          <w:sz w:val="24"/>
          <w:szCs w:val="24"/>
        </w:rPr>
        <w:t xml:space="preserve"> shaft</w:t>
      </w:r>
      <w:r w:rsidRPr="006163BD">
        <w:rPr>
          <w:rFonts w:ascii="Times New Roman" w:hAnsi="Times New Roman"/>
          <w:bCs/>
          <w:sz w:val="24"/>
          <w:szCs w:val="24"/>
        </w:rPr>
        <w:t xml:space="preserve">. </w:t>
      </w:r>
    </w:p>
    <w:p w14:paraId="62EF40D4" w14:textId="77777777" w:rsidR="00C46684" w:rsidRPr="006163BD" w:rsidRDefault="00C46684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F96FB68" w14:textId="77777777" w:rsidR="00C46684" w:rsidRPr="00F01FDD" w:rsidRDefault="006163BD" w:rsidP="00F01F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F01FDD">
        <w:rPr>
          <w:rFonts w:ascii="Times New Roman" w:hAnsi="Times New Roman"/>
          <w:b/>
          <w:bCs/>
          <w:sz w:val="28"/>
          <w:szCs w:val="24"/>
        </w:rPr>
        <w:t>Procedure</w:t>
      </w:r>
      <w:r w:rsidR="00C46684">
        <w:rPr>
          <w:rFonts w:ascii="Times New Roman" w:hAnsi="Times New Roman"/>
          <w:b/>
          <w:bCs/>
          <w:sz w:val="28"/>
          <w:szCs w:val="24"/>
        </w:rPr>
        <w:t>:</w:t>
      </w:r>
    </w:p>
    <w:p w14:paraId="2E3777F5" w14:textId="77777777" w:rsidR="006163BD" w:rsidRPr="00F01FDD" w:rsidRDefault="006163BD" w:rsidP="00F01FDD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>DC Test</w:t>
      </w:r>
    </w:p>
    <w:p w14:paraId="2101CE2B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D4F0B21" w14:textId="77777777" w:rsidR="008F074A" w:rsidRDefault="006C065E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Note that a</w:t>
      </w:r>
      <w:r w:rsidR="006163BD">
        <w:rPr>
          <w:rFonts w:ascii="Times New Roman" w:hAnsi="Times New Roman"/>
          <w:bCs/>
          <w:sz w:val="24"/>
          <w:szCs w:val="24"/>
        </w:rPr>
        <w:t xml:space="preserve"> </w:t>
      </w:r>
      <w:commentRangeStart w:id="63"/>
      <w:r w:rsidR="006163BD">
        <w:rPr>
          <w:rFonts w:ascii="Times New Roman" w:hAnsi="Times New Roman"/>
          <w:bCs/>
          <w:sz w:val="24"/>
          <w:szCs w:val="24"/>
        </w:rPr>
        <w:t>s</w:t>
      </w:r>
      <w:r w:rsidR="008F074A">
        <w:rPr>
          <w:rFonts w:ascii="Times New Roman" w:hAnsi="Times New Roman"/>
          <w:bCs/>
          <w:sz w:val="24"/>
          <w:szCs w:val="24"/>
        </w:rPr>
        <w:t xml:space="preserve">quirrel-cage </w:t>
      </w:r>
      <w:r w:rsidR="006163BD">
        <w:rPr>
          <w:rFonts w:ascii="Times New Roman" w:hAnsi="Times New Roman"/>
          <w:bCs/>
          <w:sz w:val="24"/>
          <w:szCs w:val="24"/>
        </w:rPr>
        <w:t xml:space="preserve">induction machine </w:t>
      </w:r>
      <w:commentRangeEnd w:id="63"/>
      <w:r w:rsidR="00A86CA7">
        <w:rPr>
          <w:rStyle w:val="CommentReference"/>
        </w:rPr>
        <w:commentReference w:id="63"/>
      </w:r>
      <w:r w:rsidR="006163BD">
        <w:rPr>
          <w:rFonts w:ascii="Times New Roman" w:hAnsi="Times New Roman"/>
          <w:bCs/>
          <w:sz w:val="24"/>
          <w:szCs w:val="24"/>
        </w:rPr>
        <w:t xml:space="preserve">has </w:t>
      </w:r>
      <w:r w:rsidR="008F074A">
        <w:rPr>
          <w:rFonts w:ascii="Times New Roman" w:hAnsi="Times New Roman"/>
          <w:bCs/>
          <w:sz w:val="24"/>
          <w:szCs w:val="24"/>
        </w:rPr>
        <w:t xml:space="preserve">only stator terminals accessible. </w:t>
      </w:r>
    </w:p>
    <w:p w14:paraId="3C6AE414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6BBCAD1A" w14:textId="77777777" w:rsidR="008F074A" w:rsidRP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F074A">
        <w:rPr>
          <w:rFonts w:ascii="Times New Roman" w:hAnsi="Times New Roman"/>
          <w:bCs/>
          <w:sz w:val="24"/>
          <w:szCs w:val="24"/>
        </w:rPr>
        <w:t>Turn</w:t>
      </w:r>
      <w:r w:rsidR="00EC7A0F">
        <w:rPr>
          <w:rFonts w:ascii="Times New Roman" w:hAnsi="Times New Roman"/>
          <w:bCs/>
          <w:sz w:val="24"/>
          <w:szCs w:val="24"/>
        </w:rPr>
        <w:t xml:space="preserve"> </w:t>
      </w:r>
      <w:r w:rsidR="006163BD">
        <w:rPr>
          <w:rFonts w:ascii="Times New Roman" w:hAnsi="Times New Roman"/>
          <w:bCs/>
          <w:sz w:val="24"/>
          <w:szCs w:val="24"/>
        </w:rPr>
        <w:t>on</w:t>
      </w:r>
      <w:r w:rsidRPr="008F074A">
        <w:rPr>
          <w:rFonts w:ascii="Times New Roman" w:hAnsi="Times New Roman"/>
          <w:bCs/>
          <w:sz w:val="24"/>
          <w:szCs w:val="24"/>
        </w:rPr>
        <w:t xml:space="preserve"> the</w:t>
      </w:r>
      <w:r>
        <w:rPr>
          <w:rFonts w:ascii="Times New Roman" w:hAnsi="Times New Roman"/>
          <w:bCs/>
          <w:sz w:val="24"/>
          <w:szCs w:val="24"/>
        </w:rPr>
        <w:t xml:space="preserve"> low-power DC power</w:t>
      </w:r>
      <w:r w:rsidRPr="008F074A">
        <w:rPr>
          <w:rFonts w:ascii="Times New Roman" w:hAnsi="Times New Roman"/>
          <w:bCs/>
          <w:sz w:val="24"/>
          <w:szCs w:val="24"/>
        </w:rPr>
        <w:t xml:space="preserve"> supply and </w:t>
      </w:r>
      <w:r>
        <w:rPr>
          <w:rFonts w:ascii="Times New Roman" w:hAnsi="Times New Roman"/>
          <w:bCs/>
          <w:sz w:val="24"/>
          <w:szCs w:val="24"/>
        </w:rPr>
        <w:t>l</w:t>
      </w:r>
      <w:r w:rsidRPr="008F074A">
        <w:rPr>
          <w:rFonts w:ascii="Times New Roman" w:hAnsi="Times New Roman"/>
          <w:bCs/>
          <w:sz w:val="24"/>
          <w:szCs w:val="24"/>
        </w:rPr>
        <w:t>imit the current to 1.8</w:t>
      </w:r>
      <w:r w:rsidR="006C065E">
        <w:rPr>
          <w:rFonts w:ascii="Times New Roman" w:hAnsi="Times New Roman"/>
          <w:bCs/>
          <w:sz w:val="24"/>
          <w:szCs w:val="24"/>
        </w:rPr>
        <w:t xml:space="preserve"> </w:t>
      </w:r>
      <w:r w:rsidRPr="008F074A">
        <w:rPr>
          <w:rFonts w:ascii="Times New Roman" w:hAnsi="Times New Roman"/>
          <w:bCs/>
          <w:sz w:val="24"/>
          <w:szCs w:val="24"/>
        </w:rPr>
        <w:t>A.</w:t>
      </w:r>
    </w:p>
    <w:p w14:paraId="4049B67B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66EA6639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Turn the supply </w:t>
      </w:r>
      <w:r w:rsidR="006163BD">
        <w:rPr>
          <w:rFonts w:ascii="Times New Roman" w:hAnsi="Times New Roman"/>
          <w:bCs/>
          <w:sz w:val="24"/>
          <w:szCs w:val="24"/>
        </w:rPr>
        <w:t>off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96074DE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14705286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Connect the supply terminals across two of the induction motor </w:t>
      </w:r>
      <w:r w:rsidR="006163BD">
        <w:rPr>
          <w:rFonts w:ascii="Times New Roman" w:hAnsi="Times New Roman"/>
          <w:bCs/>
          <w:sz w:val="24"/>
          <w:szCs w:val="24"/>
        </w:rPr>
        <w:t>terminals (labeled A, B, and C</w:t>
      </w:r>
      <w:r>
        <w:rPr>
          <w:rFonts w:ascii="Times New Roman" w:hAnsi="Times New Roman"/>
          <w:bCs/>
          <w:sz w:val="24"/>
          <w:szCs w:val="24"/>
        </w:rPr>
        <w:t>).</w:t>
      </w:r>
    </w:p>
    <w:p w14:paraId="341AAB68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7E2E8E9E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Turn the supply </w:t>
      </w:r>
      <w:r w:rsidR="006163BD">
        <w:rPr>
          <w:rFonts w:ascii="Times New Roman" w:hAnsi="Times New Roman"/>
          <w:bCs/>
          <w:sz w:val="24"/>
          <w:szCs w:val="24"/>
        </w:rPr>
        <w:t>on</w:t>
      </w:r>
      <w:r>
        <w:rPr>
          <w:rFonts w:ascii="Times New Roman" w:hAnsi="Times New Roman"/>
          <w:bCs/>
          <w:sz w:val="24"/>
          <w:szCs w:val="24"/>
        </w:rPr>
        <w:t xml:space="preserve"> and record the output voltage and current. </w:t>
      </w:r>
    </w:p>
    <w:p w14:paraId="5B223B6F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B4EEADD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Repeat for the two other phase combinations. </w:t>
      </w:r>
    </w:p>
    <w:p w14:paraId="2D94FC7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7A58B4A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Note</w:t>
      </w:r>
      <w:r w:rsidR="009012D5">
        <w:rPr>
          <w:rFonts w:ascii="Times New Roman" w:hAnsi="Times New Roman"/>
          <w:bCs/>
          <w:sz w:val="24"/>
          <w:szCs w:val="24"/>
        </w:rPr>
        <w:t xml:space="preserve"> that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012D5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he measured resistan</w:t>
      </w:r>
      <w:r w:rsidR="006163BD">
        <w:rPr>
          <w:rFonts w:ascii="Times New Roman" w:hAnsi="Times New Roman"/>
          <w:bCs/>
          <w:sz w:val="24"/>
          <w:szCs w:val="24"/>
        </w:rPr>
        <w:t>ce is for two phases in series</w:t>
      </w:r>
      <w:r w:rsidR="009012D5">
        <w:rPr>
          <w:rFonts w:ascii="Times New Roman" w:hAnsi="Times New Roman"/>
          <w:bCs/>
          <w:sz w:val="24"/>
          <w:szCs w:val="24"/>
        </w:rPr>
        <w:t>,</w:t>
      </w:r>
      <w:r w:rsidR="006163BD">
        <w:rPr>
          <w:rFonts w:ascii="Times New Roman" w:hAnsi="Times New Roman"/>
          <w:bCs/>
          <w:sz w:val="24"/>
          <w:szCs w:val="24"/>
        </w:rPr>
        <w:t xml:space="preserve"> and thus</w:t>
      </w:r>
      <w:r w:rsidR="009012D5">
        <w:rPr>
          <w:rFonts w:ascii="Times New Roman" w:hAnsi="Times New Roman"/>
          <w:bCs/>
          <w:sz w:val="24"/>
          <w:szCs w:val="24"/>
        </w:rPr>
        <w:t>,</w:t>
      </w:r>
      <w:r w:rsidR="006163BD">
        <w:rPr>
          <w:rFonts w:ascii="Times New Roman" w:hAnsi="Times New Roman"/>
          <w:bCs/>
          <w:sz w:val="24"/>
          <w:szCs w:val="24"/>
        </w:rPr>
        <w:t xml:space="preserve"> the per-phase resistance is half the measurement. </w:t>
      </w:r>
    </w:p>
    <w:p w14:paraId="34DD629C" w14:textId="77777777" w:rsidR="008F074A" w:rsidRDefault="008F074A" w:rsidP="006C06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1CD483" w14:textId="77777777" w:rsidR="00D2439F" w:rsidRPr="00F01FDD" w:rsidRDefault="00B606E8" w:rsidP="00F01FDD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>No-Load Test</w:t>
      </w:r>
    </w:p>
    <w:p w14:paraId="69117742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E191EBA" w14:textId="77777777" w:rsidR="00D2439F" w:rsidRDefault="00AA54E7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Test t</w:t>
      </w:r>
      <w:r w:rsidR="00B606E8">
        <w:rPr>
          <w:rFonts w:ascii="Times New Roman" w:hAnsi="Times New Roman"/>
          <w:bCs/>
          <w:sz w:val="24"/>
          <w:szCs w:val="24"/>
        </w:rPr>
        <w:t>he induction machine with no load to find the per-phase magnetizing branch parameters</w:t>
      </w:r>
      <w:commentRangeStart w:id="64"/>
      <w:r w:rsidR="00B606E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606E8" w:rsidRPr="006163BD">
        <w:rPr>
          <w:rFonts w:ascii="Times New Roman" w:hAnsi="Times New Roman"/>
          <w:bCs/>
          <w:i/>
          <w:sz w:val="24"/>
          <w:szCs w:val="24"/>
        </w:rPr>
        <w:t>X</w:t>
      </w:r>
      <w:r w:rsidR="00B606E8" w:rsidRPr="006163BD">
        <w:rPr>
          <w:rFonts w:ascii="Times New Roman" w:hAnsi="Times New Roman"/>
          <w:bCs/>
          <w:i/>
          <w:sz w:val="24"/>
          <w:szCs w:val="24"/>
          <w:vertAlign w:val="subscript"/>
        </w:rPr>
        <w:t>m</w:t>
      </w:r>
      <w:proofErr w:type="spellEnd"/>
      <w:r w:rsidR="00B606E8">
        <w:rPr>
          <w:rFonts w:ascii="Times New Roman" w:hAnsi="Times New Roman"/>
          <w:bCs/>
          <w:sz w:val="24"/>
          <w:szCs w:val="24"/>
        </w:rPr>
        <w:t xml:space="preserve"> and </w:t>
      </w:r>
      <w:r w:rsidR="00B606E8" w:rsidRPr="006163BD">
        <w:rPr>
          <w:rFonts w:ascii="Times New Roman" w:hAnsi="Times New Roman"/>
          <w:bCs/>
          <w:i/>
          <w:sz w:val="24"/>
          <w:szCs w:val="24"/>
        </w:rPr>
        <w:t>R</w:t>
      </w:r>
      <w:r w:rsidR="00B606E8" w:rsidRPr="006163BD">
        <w:rPr>
          <w:rFonts w:ascii="Times New Roman" w:hAnsi="Times New Roman"/>
          <w:bCs/>
          <w:i/>
          <w:sz w:val="24"/>
          <w:szCs w:val="24"/>
          <w:vertAlign w:val="subscript"/>
        </w:rPr>
        <w:t>C</w:t>
      </w:r>
      <w:del w:id="65" w:author="HuskyPC" w:date="2015-05-10T11:36:00Z">
        <w:r w:rsidR="00B606E8" w:rsidDel="007C1670">
          <w:rPr>
            <w:rFonts w:ascii="Times New Roman" w:hAnsi="Times New Roman"/>
            <w:bCs/>
            <w:sz w:val="24"/>
            <w:szCs w:val="24"/>
          </w:rPr>
          <w:delText>.</w:delText>
        </w:r>
      </w:del>
      <w:r w:rsidR="00B606E8">
        <w:rPr>
          <w:rFonts w:ascii="Times New Roman" w:hAnsi="Times New Roman"/>
          <w:bCs/>
          <w:sz w:val="24"/>
          <w:szCs w:val="24"/>
        </w:rPr>
        <w:t xml:space="preserve"> </w:t>
      </w:r>
      <w:commentRangeEnd w:id="64"/>
      <w:r w:rsidR="004F3E59">
        <w:rPr>
          <w:rStyle w:val="CommentReference"/>
        </w:rPr>
        <w:commentReference w:id="64"/>
      </w:r>
      <w:r w:rsidR="00B606E8">
        <w:rPr>
          <w:rFonts w:ascii="Times New Roman" w:hAnsi="Times New Roman"/>
          <w:bCs/>
          <w:sz w:val="24"/>
          <w:szCs w:val="24"/>
        </w:rPr>
        <w:t xml:space="preserve">For this test, </w:t>
      </w:r>
      <w:r>
        <w:rPr>
          <w:rFonts w:ascii="Times New Roman" w:hAnsi="Times New Roman"/>
          <w:bCs/>
          <w:sz w:val="24"/>
          <w:szCs w:val="24"/>
        </w:rPr>
        <w:t xml:space="preserve">make sure </w:t>
      </w:r>
      <w:r w:rsidR="00B606E8">
        <w:rPr>
          <w:rFonts w:ascii="Times New Roman" w:hAnsi="Times New Roman"/>
          <w:bCs/>
          <w:sz w:val="24"/>
          <w:szCs w:val="24"/>
        </w:rPr>
        <w:t>the load dynamometer has all its terminals disconnected</w:t>
      </w:r>
      <w:r>
        <w:rPr>
          <w:rFonts w:ascii="Times New Roman" w:hAnsi="Times New Roman"/>
          <w:bCs/>
          <w:sz w:val="24"/>
          <w:szCs w:val="24"/>
        </w:rPr>
        <w:t>,</w:t>
      </w:r>
      <w:r w:rsidR="00B606E8">
        <w:rPr>
          <w:rFonts w:ascii="Times New Roman" w:hAnsi="Times New Roman"/>
          <w:bCs/>
          <w:sz w:val="24"/>
          <w:szCs w:val="24"/>
        </w:rPr>
        <w:t xml:space="preserve"> where it is generating no power and supportin</w:t>
      </w:r>
      <w:r w:rsidR="00EC7A0F">
        <w:rPr>
          <w:rFonts w:ascii="Times New Roman" w:hAnsi="Times New Roman"/>
          <w:bCs/>
          <w:sz w:val="24"/>
          <w:szCs w:val="24"/>
        </w:rPr>
        <w:t xml:space="preserve">g no load. </w:t>
      </w:r>
    </w:p>
    <w:p w14:paraId="04BCBA2A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73E82A5" w14:textId="77777777" w:rsidR="00D2439F" w:rsidRDefault="00D2439F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Make sure the three-phase </w:t>
      </w:r>
      <w:r w:rsidR="006163BD">
        <w:rPr>
          <w:rFonts w:ascii="Times New Roman" w:hAnsi="Times New Roman"/>
          <w:bCs/>
          <w:sz w:val="24"/>
          <w:szCs w:val="24"/>
        </w:rPr>
        <w:t xml:space="preserve">source is off. </w:t>
      </w:r>
    </w:p>
    <w:p w14:paraId="1426E649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335D390A" w14:textId="77777777" w:rsidR="00D2439F" w:rsidRPr="006163BD" w:rsidRDefault="006163BD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163BD">
        <w:rPr>
          <w:rFonts w:ascii="Times New Roman" w:hAnsi="Times New Roman"/>
          <w:bCs/>
          <w:sz w:val="24"/>
          <w:szCs w:val="24"/>
        </w:rPr>
        <w:t xml:space="preserve">Check that the VARIAC is at 0% and then wire </w:t>
      </w:r>
      <w:r w:rsidR="00D2439F" w:rsidRPr="006163BD">
        <w:rPr>
          <w:rFonts w:ascii="Times New Roman" w:hAnsi="Times New Roman"/>
          <w:bCs/>
          <w:sz w:val="24"/>
          <w:szCs w:val="24"/>
        </w:rPr>
        <w:t xml:space="preserve">the VARIAC to the three-phase outlet, and </w:t>
      </w:r>
      <w:commentRangeStart w:id="66"/>
      <w:r w:rsidR="00D2439F" w:rsidRPr="006163BD">
        <w:rPr>
          <w:rFonts w:ascii="Times New Roman" w:hAnsi="Times New Roman"/>
          <w:bCs/>
          <w:sz w:val="24"/>
          <w:szCs w:val="24"/>
        </w:rPr>
        <w:t xml:space="preserve">connect </w:t>
      </w:r>
      <w:r w:rsidR="00B606E8" w:rsidRPr="006163BD">
        <w:rPr>
          <w:rFonts w:ascii="Times New Roman" w:hAnsi="Times New Roman"/>
          <w:bCs/>
          <w:sz w:val="24"/>
          <w:szCs w:val="24"/>
        </w:rPr>
        <w:t xml:space="preserve">the setup </w:t>
      </w:r>
      <w:commentRangeEnd w:id="66"/>
      <w:r w:rsidR="004F3E59">
        <w:rPr>
          <w:rStyle w:val="CommentReference"/>
        </w:rPr>
        <w:commentReference w:id="66"/>
      </w:r>
      <w:r w:rsidR="00592CA1">
        <w:rPr>
          <w:rFonts w:ascii="Times New Roman" w:hAnsi="Times New Roman"/>
          <w:bCs/>
          <w:sz w:val="24"/>
          <w:szCs w:val="24"/>
        </w:rPr>
        <w:t>(</w:t>
      </w:r>
      <w:r w:rsidR="00592CA1" w:rsidRPr="00FF3F4C">
        <w:rPr>
          <w:rFonts w:ascii="Times New Roman" w:hAnsi="Times New Roman"/>
          <w:b/>
          <w:bCs/>
          <w:sz w:val="24"/>
          <w:szCs w:val="24"/>
        </w:rPr>
        <w:t>Figure 1</w:t>
      </w:r>
      <w:r w:rsidR="00592CA1">
        <w:rPr>
          <w:rFonts w:ascii="Times New Roman" w:hAnsi="Times New Roman"/>
          <w:bCs/>
          <w:sz w:val="24"/>
          <w:szCs w:val="24"/>
        </w:rPr>
        <w:t>)</w:t>
      </w:r>
      <w:r w:rsidR="00B606E8" w:rsidRPr="006163BD">
        <w:rPr>
          <w:rFonts w:ascii="Times New Roman" w:hAnsi="Times New Roman"/>
          <w:bCs/>
          <w:sz w:val="24"/>
          <w:szCs w:val="24"/>
        </w:rPr>
        <w:t xml:space="preserve">. </w:t>
      </w:r>
    </w:p>
    <w:p w14:paraId="1A620928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3E05F2D0" w14:textId="0944EAC0" w:rsidR="001B74C1" w:rsidRPr="006163BD" w:rsidRDefault="006163BD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commentRangeStart w:id="67"/>
      <w:del w:id="68" w:author="HuskyPC" w:date="2015-05-10T11:38:00Z">
        <w:r w:rsidRPr="006163BD" w:rsidDel="007C1670">
          <w:rPr>
            <w:rFonts w:ascii="Times New Roman" w:hAnsi="Times New Roman"/>
            <w:bCs/>
            <w:sz w:val="24"/>
            <w:szCs w:val="24"/>
          </w:rPr>
          <w:delText xml:space="preserve">Check </w:delText>
        </w:r>
        <w:r w:rsidR="00AA54E7" w:rsidDel="007C1670">
          <w:rPr>
            <w:rFonts w:ascii="Times New Roman" w:hAnsi="Times New Roman"/>
            <w:bCs/>
            <w:sz w:val="24"/>
            <w:szCs w:val="24"/>
          </w:rPr>
          <w:delText>the</w:delText>
        </w:r>
        <w:r w:rsidRPr="006163BD" w:rsidDel="007C1670">
          <w:rPr>
            <w:rFonts w:ascii="Times New Roman" w:hAnsi="Times New Roman"/>
            <w:bCs/>
            <w:sz w:val="24"/>
            <w:szCs w:val="24"/>
          </w:rPr>
          <w:delText xml:space="preserve"> circuit</w:delText>
        </w:r>
      </w:del>
      <w:ins w:id="69" w:author="HuskyPC" w:date="2015-05-10T11:38:00Z">
        <w:r w:rsidR="007C1670">
          <w:rPr>
            <w:rFonts w:ascii="Times New Roman" w:hAnsi="Times New Roman"/>
            <w:bCs/>
            <w:sz w:val="24"/>
            <w:szCs w:val="24"/>
          </w:rPr>
          <w:t>Double</w:t>
        </w:r>
      </w:ins>
      <w:ins w:id="70" w:author="Jacob Roundy" w:date="2015-05-11T12:10:00Z">
        <w:r w:rsidR="0092205F">
          <w:rPr>
            <w:rFonts w:ascii="Times New Roman" w:hAnsi="Times New Roman"/>
            <w:bCs/>
            <w:sz w:val="24"/>
            <w:szCs w:val="24"/>
          </w:rPr>
          <w:t>-</w:t>
        </w:r>
      </w:ins>
      <w:ins w:id="71" w:author="HuskyPC" w:date="2015-05-10T11:38:00Z">
        <w:del w:id="72" w:author="Jacob Roundy" w:date="2015-05-11T12:10:00Z">
          <w:r w:rsidR="007C1670" w:rsidDel="0092205F">
            <w:rPr>
              <w:rFonts w:ascii="Times New Roman" w:hAnsi="Times New Roman"/>
              <w:bCs/>
              <w:sz w:val="24"/>
              <w:szCs w:val="24"/>
            </w:rPr>
            <w:delText xml:space="preserve"> </w:delText>
          </w:r>
        </w:del>
        <w:r w:rsidR="007C1670">
          <w:rPr>
            <w:rFonts w:ascii="Times New Roman" w:hAnsi="Times New Roman"/>
            <w:bCs/>
            <w:sz w:val="24"/>
            <w:szCs w:val="24"/>
          </w:rPr>
          <w:t xml:space="preserve">check that the circuit connections are as shown in </w:t>
        </w:r>
        <w:r w:rsidR="007C1670" w:rsidRPr="0092205F">
          <w:rPr>
            <w:rFonts w:ascii="Times New Roman" w:hAnsi="Times New Roman"/>
            <w:b/>
            <w:bCs/>
            <w:sz w:val="24"/>
            <w:szCs w:val="24"/>
          </w:rPr>
          <w:t>Figure 1</w:t>
        </w:r>
        <w:r w:rsidR="007C1670">
          <w:rPr>
            <w:rFonts w:ascii="Times New Roman" w:hAnsi="Times New Roman"/>
            <w:bCs/>
            <w:sz w:val="24"/>
            <w:szCs w:val="24"/>
          </w:rPr>
          <w:t>,</w:t>
        </w:r>
      </w:ins>
      <w:r w:rsidRPr="006163BD">
        <w:rPr>
          <w:rFonts w:ascii="Times New Roman" w:hAnsi="Times New Roman"/>
          <w:bCs/>
          <w:sz w:val="24"/>
          <w:szCs w:val="24"/>
        </w:rPr>
        <w:t xml:space="preserve"> </w:t>
      </w:r>
      <w:commentRangeEnd w:id="67"/>
      <w:r w:rsidR="004F3E59">
        <w:rPr>
          <w:rStyle w:val="CommentReference"/>
        </w:rPr>
        <w:commentReference w:id="67"/>
      </w:r>
      <w:r>
        <w:rPr>
          <w:rFonts w:ascii="Times New Roman" w:hAnsi="Times New Roman"/>
          <w:bCs/>
          <w:sz w:val="24"/>
          <w:szCs w:val="24"/>
        </w:rPr>
        <w:t xml:space="preserve">and </w:t>
      </w:r>
      <w:r w:rsidRPr="006163BD">
        <w:rPr>
          <w:rFonts w:ascii="Times New Roman" w:hAnsi="Times New Roman"/>
          <w:bCs/>
          <w:sz w:val="24"/>
          <w:szCs w:val="24"/>
        </w:rPr>
        <w:t xml:space="preserve">then </w:t>
      </w:r>
      <w:r>
        <w:rPr>
          <w:rFonts w:ascii="Times New Roman" w:hAnsi="Times New Roman"/>
          <w:bCs/>
          <w:sz w:val="24"/>
          <w:szCs w:val="24"/>
        </w:rPr>
        <w:t>t</w:t>
      </w:r>
      <w:r w:rsidR="00137B79" w:rsidRPr="006163BD">
        <w:rPr>
          <w:rFonts w:ascii="Times New Roman" w:hAnsi="Times New Roman"/>
          <w:bCs/>
          <w:sz w:val="24"/>
          <w:szCs w:val="24"/>
        </w:rPr>
        <w:t xml:space="preserve">urn </w:t>
      </w:r>
      <w:r>
        <w:rPr>
          <w:rFonts w:ascii="Times New Roman" w:hAnsi="Times New Roman"/>
          <w:bCs/>
          <w:sz w:val="24"/>
          <w:szCs w:val="24"/>
        </w:rPr>
        <w:t>on</w:t>
      </w:r>
      <w:r w:rsidR="00137B79" w:rsidRPr="006163BD">
        <w:rPr>
          <w:rFonts w:ascii="Times New Roman" w:hAnsi="Times New Roman"/>
          <w:bCs/>
          <w:sz w:val="24"/>
          <w:szCs w:val="24"/>
        </w:rPr>
        <w:t xml:space="preserve"> the three-phase</w:t>
      </w:r>
      <w:r w:rsidR="00423577" w:rsidRPr="006163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source. </w:t>
      </w:r>
    </w:p>
    <w:p w14:paraId="0540E0A5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24F6CD92" w14:textId="77777777" w:rsidR="00137B79" w:rsidRDefault="00137B7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>Quickly</w:t>
      </w:r>
      <w:r>
        <w:rPr>
          <w:rFonts w:ascii="Times New Roman" w:hAnsi="Times New Roman"/>
          <w:bCs/>
          <w:sz w:val="24"/>
          <w:szCs w:val="24"/>
        </w:rPr>
        <w:t xml:space="preserve"> increase the VARIAC </w:t>
      </w:r>
      <w:r w:rsidR="00590D76">
        <w:rPr>
          <w:rFonts w:ascii="Times New Roman" w:hAnsi="Times New Roman"/>
          <w:bCs/>
          <w:sz w:val="24"/>
          <w:szCs w:val="24"/>
        </w:rPr>
        <w:t xml:space="preserve">output </w:t>
      </w:r>
      <w:r>
        <w:rPr>
          <w:rFonts w:ascii="Times New Roman" w:hAnsi="Times New Roman"/>
          <w:bCs/>
          <w:sz w:val="24"/>
          <w:szCs w:val="24"/>
        </w:rPr>
        <w:t>until each of the digital power meters reads around 208</w:t>
      </w:r>
      <w:r w:rsidR="00AA54E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V.</w:t>
      </w:r>
    </w:p>
    <w:p w14:paraId="2B391349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7A5A8AB" w14:textId="77777777" w:rsidR="00137B79" w:rsidRDefault="00137B7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power, voltage, and current readings from both meters.</w:t>
      </w:r>
    </w:p>
    <w:p w14:paraId="39447719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1299BECB" w14:textId="77777777" w:rsidR="00590D76" w:rsidRDefault="00590D7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Measure the speed using the strobe light (</w:t>
      </w:r>
      <w:r w:rsidR="005346B8">
        <w:rPr>
          <w:rFonts w:ascii="Times New Roman" w:hAnsi="Times New Roman"/>
          <w:bCs/>
          <w:sz w:val="24"/>
          <w:szCs w:val="24"/>
        </w:rPr>
        <w:t>tune the strobe light to a</w:t>
      </w:r>
      <w:r w:rsidR="00EC7A0F">
        <w:rPr>
          <w:rFonts w:ascii="Times New Roman" w:hAnsi="Times New Roman"/>
          <w:bCs/>
          <w:sz w:val="24"/>
          <w:szCs w:val="24"/>
        </w:rPr>
        <w:t xml:space="preserve"> reasonable speed</w:t>
      </w:r>
      <w:r>
        <w:rPr>
          <w:rFonts w:ascii="Times New Roman" w:hAnsi="Times New Roman"/>
          <w:bCs/>
          <w:sz w:val="24"/>
          <w:szCs w:val="24"/>
        </w:rPr>
        <w:t xml:space="preserve">), and label </w:t>
      </w:r>
      <w:r w:rsidR="00BD5E14">
        <w:rPr>
          <w:rFonts w:ascii="Times New Roman" w:hAnsi="Times New Roman"/>
          <w:bCs/>
          <w:sz w:val="24"/>
          <w:szCs w:val="24"/>
        </w:rPr>
        <w:t>the</w:t>
      </w:r>
      <w:r>
        <w:rPr>
          <w:rFonts w:ascii="Times New Roman" w:hAnsi="Times New Roman"/>
          <w:bCs/>
          <w:sz w:val="24"/>
          <w:szCs w:val="24"/>
        </w:rPr>
        <w:t xml:space="preserve"> measurement as </w:t>
      </w:r>
      <w:proofErr w:type="spellStart"/>
      <w:r>
        <w:rPr>
          <w:rFonts w:ascii="Times New Roman" w:hAnsi="Times New Roman"/>
          <w:bCs/>
          <w:sz w:val="24"/>
          <w:szCs w:val="24"/>
        </w:rPr>
        <w:t>ω</w:t>
      </w:r>
      <w:r w:rsidRPr="00590D76">
        <w:rPr>
          <w:rFonts w:ascii="Times New Roman" w:hAnsi="Times New Roman"/>
          <w:bCs/>
          <w:sz w:val="24"/>
          <w:szCs w:val="24"/>
          <w:vertAlign w:val="subscript"/>
        </w:rPr>
        <w:t>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2F393AE1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1948801" w14:textId="77777777" w:rsidR="00590D76" w:rsidRDefault="00590D7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Record the torque reading </w:t>
      </w:r>
      <w:r w:rsidR="006163BD">
        <w:rPr>
          <w:rFonts w:ascii="Times New Roman" w:hAnsi="Times New Roman"/>
          <w:bCs/>
          <w:sz w:val="24"/>
          <w:szCs w:val="24"/>
        </w:rPr>
        <w:t xml:space="preserve">in </w:t>
      </w:r>
      <w:proofErr w:type="spellStart"/>
      <w:r w:rsidR="006163BD">
        <w:rPr>
          <w:rFonts w:ascii="Times New Roman" w:hAnsi="Times New Roman"/>
          <w:bCs/>
          <w:sz w:val="24"/>
          <w:szCs w:val="24"/>
        </w:rPr>
        <w:t>N·m</w:t>
      </w:r>
      <w:proofErr w:type="spellEnd"/>
      <w:r w:rsidR="006163BD">
        <w:rPr>
          <w:rFonts w:ascii="Times New Roman" w:hAnsi="Times New Roman"/>
          <w:bCs/>
          <w:sz w:val="24"/>
          <w:szCs w:val="24"/>
        </w:rPr>
        <w:t xml:space="preserve"> or </w:t>
      </w:r>
      <w:proofErr w:type="spellStart"/>
      <w:r w:rsidR="006163BD">
        <w:rPr>
          <w:rFonts w:ascii="Times New Roman" w:hAnsi="Times New Roman"/>
          <w:bCs/>
          <w:sz w:val="24"/>
          <w:szCs w:val="24"/>
        </w:rPr>
        <w:t>lb</w:t>
      </w:r>
      <w:r w:rsidR="0000730F">
        <w:rPr>
          <w:rFonts w:ascii="Times New Roman" w:hAnsi="Times New Roman"/>
          <w:bCs/>
          <w:sz w:val="24"/>
          <w:szCs w:val="24"/>
        </w:rPr>
        <w:t>·</w:t>
      </w:r>
      <w:r w:rsidR="006163BD">
        <w:rPr>
          <w:rFonts w:ascii="Times New Roman" w:hAnsi="Times New Roman"/>
          <w:bCs/>
          <w:sz w:val="24"/>
          <w:szCs w:val="24"/>
        </w:rPr>
        <w:t>ft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and label </w:t>
      </w:r>
      <w:r w:rsidR="0000730F">
        <w:rPr>
          <w:rFonts w:ascii="Times New Roman" w:hAnsi="Times New Roman"/>
          <w:bCs/>
          <w:sz w:val="24"/>
          <w:szCs w:val="24"/>
        </w:rPr>
        <w:t>the</w:t>
      </w:r>
      <w:r>
        <w:rPr>
          <w:rFonts w:ascii="Times New Roman" w:hAnsi="Times New Roman"/>
          <w:bCs/>
          <w:sz w:val="24"/>
          <w:szCs w:val="24"/>
        </w:rPr>
        <w:t xml:space="preserve"> measurement as </w:t>
      </w:r>
      <w:proofErr w:type="gramStart"/>
      <w:r>
        <w:rPr>
          <w:rFonts w:ascii="Times New Roman" w:hAnsi="Times New Roman"/>
          <w:bCs/>
          <w:sz w:val="24"/>
          <w:szCs w:val="24"/>
        </w:rPr>
        <w:t>T</w:t>
      </w:r>
      <w:r w:rsidRPr="00590D76">
        <w:rPr>
          <w:rFonts w:ascii="Times New Roman" w:hAnsi="Times New Roman"/>
          <w:bCs/>
          <w:sz w:val="24"/>
          <w:szCs w:val="24"/>
          <w:vertAlign w:val="subscript"/>
        </w:rPr>
        <w:t>o</w:t>
      </w:r>
      <w:proofErr w:type="gramEnd"/>
      <w:r w:rsidR="006163BD">
        <w:rPr>
          <w:rFonts w:ascii="Times New Roman" w:hAnsi="Times New Roman"/>
          <w:bCs/>
          <w:sz w:val="24"/>
          <w:szCs w:val="24"/>
        </w:rPr>
        <w:t xml:space="preserve"> just in case the torque transducer or torque-measuring apparatus is not well calibrated. This</w:t>
      </w:r>
      <w:r w:rsidR="00517E7D">
        <w:rPr>
          <w:rFonts w:ascii="Times New Roman" w:hAnsi="Times New Roman"/>
          <w:bCs/>
          <w:sz w:val="24"/>
          <w:szCs w:val="24"/>
        </w:rPr>
        <w:t xml:space="preserve"> is</w:t>
      </w:r>
      <w:r w:rsidR="006163BD">
        <w:rPr>
          <w:rFonts w:ascii="Times New Roman" w:hAnsi="Times New Roman"/>
          <w:bCs/>
          <w:sz w:val="24"/>
          <w:szCs w:val="24"/>
        </w:rPr>
        <w:t xml:space="preserve"> the no-load torque. </w:t>
      </w:r>
    </w:p>
    <w:p w14:paraId="7A326607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7A81084F" w14:textId="77777777" w:rsidR="00C46684" w:rsidRPr="00111B10" w:rsidRDefault="00137B7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Set the VARIAC back to 0%</w:t>
      </w:r>
      <w:r w:rsidR="00111B10">
        <w:rPr>
          <w:rFonts w:ascii="Times New Roman" w:hAnsi="Times New Roman"/>
          <w:bCs/>
          <w:sz w:val="24"/>
          <w:szCs w:val="24"/>
        </w:rPr>
        <w:t xml:space="preserve"> then t</w:t>
      </w:r>
      <w:r w:rsidRPr="00111B10">
        <w:rPr>
          <w:rFonts w:ascii="Times New Roman" w:hAnsi="Times New Roman"/>
          <w:bCs/>
          <w:sz w:val="24"/>
          <w:szCs w:val="24"/>
        </w:rPr>
        <w:t xml:space="preserve">urn </w:t>
      </w:r>
      <w:r w:rsidR="006163BD">
        <w:rPr>
          <w:rFonts w:ascii="Times New Roman" w:hAnsi="Times New Roman"/>
          <w:bCs/>
          <w:sz w:val="24"/>
          <w:szCs w:val="24"/>
        </w:rPr>
        <w:t>off</w:t>
      </w:r>
      <w:r w:rsidRPr="00111B10">
        <w:rPr>
          <w:rFonts w:ascii="Times New Roman" w:hAnsi="Times New Roman"/>
          <w:bCs/>
          <w:sz w:val="24"/>
          <w:szCs w:val="24"/>
        </w:rPr>
        <w:t xml:space="preserve"> the three-phase </w:t>
      </w:r>
      <w:r w:rsidR="006163BD">
        <w:rPr>
          <w:rFonts w:ascii="Times New Roman" w:hAnsi="Times New Roman"/>
          <w:bCs/>
          <w:sz w:val="24"/>
          <w:szCs w:val="24"/>
        </w:rPr>
        <w:t>source</w:t>
      </w:r>
      <w:r w:rsidRPr="00111B10">
        <w:rPr>
          <w:rFonts w:ascii="Times New Roman" w:hAnsi="Times New Roman"/>
          <w:bCs/>
          <w:sz w:val="24"/>
          <w:szCs w:val="24"/>
        </w:rPr>
        <w:t xml:space="preserve">. </w:t>
      </w:r>
      <w:r w:rsidR="00217677">
        <w:rPr>
          <w:rFonts w:ascii="Times New Roman" w:hAnsi="Times New Roman"/>
          <w:bCs/>
          <w:sz w:val="24"/>
          <w:szCs w:val="24"/>
        </w:rPr>
        <w:t xml:space="preserve">Leave the rest of the circuit intact. </w:t>
      </w:r>
    </w:p>
    <w:p w14:paraId="4328C2F3" w14:textId="77777777" w:rsidR="00217677" w:rsidRPr="00460BCA" w:rsidRDefault="00592CA1" w:rsidP="00F01FDD">
      <w:pPr>
        <w:tabs>
          <w:tab w:val="left" w:pos="3043"/>
        </w:tabs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14:paraId="0DCBAEAF" w14:textId="77777777" w:rsidR="00111B10" w:rsidRPr="00F01FDD" w:rsidRDefault="00111B10" w:rsidP="00F01FDD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>Locked-Rotor Test</w:t>
      </w:r>
    </w:p>
    <w:p w14:paraId="59F93136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7E1C2F4" w14:textId="77777777" w:rsidR="00111B10" w:rsidRDefault="0000091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Test t</w:t>
      </w:r>
      <w:r w:rsidR="00111B10">
        <w:rPr>
          <w:rFonts w:ascii="Times New Roman" w:hAnsi="Times New Roman"/>
          <w:bCs/>
          <w:sz w:val="24"/>
          <w:szCs w:val="24"/>
        </w:rPr>
        <w:t xml:space="preserve">he induction machine with a locked rotor in a manner similar to the short-circuit test of a transformer. </w:t>
      </w:r>
      <w:r w:rsidR="005338F6">
        <w:rPr>
          <w:rFonts w:ascii="Times New Roman" w:hAnsi="Times New Roman"/>
          <w:bCs/>
          <w:sz w:val="24"/>
          <w:szCs w:val="24"/>
        </w:rPr>
        <w:t>Use t</w:t>
      </w:r>
      <w:r w:rsidR="00111B10">
        <w:rPr>
          <w:rFonts w:ascii="Times New Roman" w:hAnsi="Times New Roman"/>
          <w:bCs/>
          <w:sz w:val="24"/>
          <w:szCs w:val="24"/>
        </w:rPr>
        <w:t>his test to find the per-phase</w:t>
      </w:r>
      <w:r w:rsidR="00217677">
        <w:rPr>
          <w:rFonts w:ascii="Times New Roman" w:hAnsi="Times New Roman"/>
          <w:bCs/>
          <w:sz w:val="24"/>
          <w:szCs w:val="24"/>
        </w:rPr>
        <w:t xml:space="preserve"> series</w:t>
      </w:r>
      <w:r w:rsidR="00111B10">
        <w:rPr>
          <w:rFonts w:ascii="Times New Roman" w:hAnsi="Times New Roman"/>
          <w:bCs/>
          <w:sz w:val="24"/>
          <w:szCs w:val="24"/>
        </w:rPr>
        <w:t xml:space="preserve"> resistance</w:t>
      </w:r>
      <w:r w:rsidR="00217677">
        <w:rPr>
          <w:rFonts w:ascii="Times New Roman" w:hAnsi="Times New Roman"/>
          <w:bCs/>
          <w:sz w:val="24"/>
          <w:szCs w:val="24"/>
        </w:rPr>
        <w:t>s</w:t>
      </w:r>
      <w:r w:rsidR="00111B10">
        <w:rPr>
          <w:rFonts w:ascii="Times New Roman" w:hAnsi="Times New Roman"/>
          <w:bCs/>
          <w:sz w:val="24"/>
          <w:szCs w:val="24"/>
        </w:rPr>
        <w:t xml:space="preserve"> and leakage inductances. For this test, </w:t>
      </w:r>
      <w:r w:rsidR="005338F6">
        <w:rPr>
          <w:rFonts w:ascii="Times New Roman" w:hAnsi="Times New Roman"/>
          <w:bCs/>
          <w:sz w:val="24"/>
          <w:szCs w:val="24"/>
        </w:rPr>
        <w:t xml:space="preserve">make sure </w:t>
      </w:r>
      <w:r w:rsidR="00111B10">
        <w:rPr>
          <w:rFonts w:ascii="Times New Roman" w:hAnsi="Times New Roman"/>
          <w:bCs/>
          <w:sz w:val="24"/>
          <w:szCs w:val="24"/>
        </w:rPr>
        <w:t>the load dynamometer has all its terminals disconnected</w:t>
      </w:r>
      <w:r w:rsidR="008F074A">
        <w:rPr>
          <w:rFonts w:ascii="Times New Roman" w:hAnsi="Times New Roman"/>
          <w:bCs/>
          <w:sz w:val="24"/>
          <w:szCs w:val="24"/>
        </w:rPr>
        <w:t>.</w:t>
      </w:r>
    </w:p>
    <w:p w14:paraId="3B00D86B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2A7B492E" w14:textId="77777777" w:rsidR="00111B10" w:rsidRDefault="00111B10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Make sure the three-phase </w:t>
      </w:r>
      <w:r w:rsidR="006163BD">
        <w:rPr>
          <w:rFonts w:ascii="Times New Roman" w:hAnsi="Times New Roman"/>
          <w:bCs/>
          <w:sz w:val="24"/>
          <w:szCs w:val="24"/>
        </w:rPr>
        <w:t xml:space="preserve">source is off. </w:t>
      </w:r>
    </w:p>
    <w:p w14:paraId="56B3280D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3214595C" w14:textId="77777777" w:rsidR="00111B10" w:rsidRDefault="00111B10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Check that the VARIAC is at 0%.</w:t>
      </w:r>
    </w:p>
    <w:p w14:paraId="51B4E1B5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2343BAF1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Lock the rotor on the dynamometer side using </w:t>
      </w:r>
      <w:r w:rsidR="006163BD">
        <w:rPr>
          <w:rFonts w:ascii="Times New Roman" w:hAnsi="Times New Roman"/>
          <w:bCs/>
          <w:sz w:val="24"/>
          <w:szCs w:val="24"/>
        </w:rPr>
        <w:t>a mechanical</w:t>
      </w:r>
      <w:r>
        <w:rPr>
          <w:rFonts w:ascii="Times New Roman" w:hAnsi="Times New Roman"/>
          <w:bCs/>
          <w:sz w:val="24"/>
          <w:szCs w:val="24"/>
        </w:rPr>
        <w:t xml:space="preserve"> clamp</w:t>
      </w:r>
      <w:r w:rsidR="006163BD">
        <w:rPr>
          <w:rFonts w:ascii="Times New Roman" w:hAnsi="Times New Roman"/>
          <w:bCs/>
          <w:sz w:val="24"/>
          <w:szCs w:val="24"/>
        </w:rPr>
        <w:t xml:space="preserve"> or a zero torque setting</w:t>
      </w:r>
      <w:r w:rsidR="005338F6">
        <w:rPr>
          <w:rFonts w:ascii="Times New Roman" w:hAnsi="Times New Roman"/>
          <w:bCs/>
          <w:sz w:val="24"/>
          <w:szCs w:val="24"/>
        </w:rPr>
        <w:t>,</w:t>
      </w:r>
      <w:r w:rsidR="006163BD">
        <w:rPr>
          <w:rFonts w:ascii="Times New Roman" w:hAnsi="Times New Roman"/>
          <w:bCs/>
          <w:sz w:val="24"/>
          <w:szCs w:val="24"/>
        </w:rPr>
        <w:t xml:space="preserve"> if the dynamometer is digitally controlled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78676F6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33291FE1" w14:textId="77777777" w:rsidR="00111B10" w:rsidRPr="00D2439F" w:rsidRDefault="00217677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Note</w:t>
      </w:r>
      <w:r w:rsidR="006163BD">
        <w:rPr>
          <w:rFonts w:ascii="Times New Roman" w:hAnsi="Times New Roman"/>
          <w:bCs/>
          <w:sz w:val="24"/>
          <w:szCs w:val="24"/>
        </w:rPr>
        <w:t xml:space="preserve"> that t</w:t>
      </w:r>
      <w:r w:rsidR="008F074A">
        <w:rPr>
          <w:rFonts w:ascii="Times New Roman" w:hAnsi="Times New Roman"/>
          <w:bCs/>
          <w:sz w:val="24"/>
          <w:szCs w:val="24"/>
        </w:rPr>
        <w:t xml:space="preserve">he setup is still similar to that of </w:t>
      </w:r>
      <w:r w:rsidR="008F074A" w:rsidRPr="00F01FDD">
        <w:rPr>
          <w:rFonts w:ascii="Times New Roman" w:hAnsi="Times New Roman"/>
          <w:b/>
          <w:bCs/>
          <w:sz w:val="24"/>
          <w:szCs w:val="24"/>
        </w:rPr>
        <w:t>Fig</w:t>
      </w:r>
      <w:r w:rsidR="00592CA1">
        <w:rPr>
          <w:rFonts w:ascii="Times New Roman" w:hAnsi="Times New Roman"/>
          <w:b/>
          <w:bCs/>
          <w:sz w:val="24"/>
          <w:szCs w:val="24"/>
        </w:rPr>
        <w:t xml:space="preserve">ure </w:t>
      </w:r>
      <w:r w:rsidR="008F074A" w:rsidRPr="00F01FDD">
        <w:rPr>
          <w:rFonts w:ascii="Times New Roman" w:hAnsi="Times New Roman"/>
          <w:b/>
          <w:bCs/>
          <w:sz w:val="24"/>
          <w:szCs w:val="24"/>
        </w:rPr>
        <w:t>1</w:t>
      </w:r>
      <w:r w:rsidR="00592CA1">
        <w:rPr>
          <w:rFonts w:ascii="Times New Roman" w:hAnsi="Times New Roman"/>
          <w:bCs/>
          <w:sz w:val="24"/>
          <w:szCs w:val="24"/>
        </w:rPr>
        <w:t>,</w:t>
      </w:r>
      <w:r w:rsidR="008F074A">
        <w:rPr>
          <w:rFonts w:ascii="Times New Roman" w:hAnsi="Times New Roman"/>
          <w:bCs/>
          <w:sz w:val="24"/>
          <w:szCs w:val="24"/>
        </w:rPr>
        <w:t xml:space="preserve"> except with a locked rotor. </w:t>
      </w:r>
    </w:p>
    <w:p w14:paraId="4BB8B867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8873411" w14:textId="33EE71C9" w:rsidR="007C1670" w:rsidRPr="006163BD" w:rsidRDefault="007C1670" w:rsidP="007C1670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ins w:id="73" w:author="HuskyPC" w:date="2015-05-10T11:39:00Z"/>
          <w:rFonts w:ascii="Times New Roman" w:hAnsi="Times New Roman"/>
          <w:bCs/>
          <w:sz w:val="24"/>
          <w:szCs w:val="24"/>
        </w:rPr>
      </w:pPr>
      <w:ins w:id="74" w:author="HuskyPC" w:date="2015-05-10T11:39:00Z">
        <w:r>
          <w:rPr>
            <w:rFonts w:ascii="Times New Roman" w:hAnsi="Times New Roman"/>
            <w:bCs/>
            <w:sz w:val="24"/>
            <w:szCs w:val="24"/>
          </w:rPr>
          <w:t>Double</w:t>
        </w:r>
      </w:ins>
      <w:ins w:id="75" w:author="Jacob Roundy" w:date="2015-05-11T12:11:00Z">
        <w:r w:rsidR="0092205F">
          <w:rPr>
            <w:rFonts w:ascii="Times New Roman" w:hAnsi="Times New Roman"/>
            <w:bCs/>
            <w:sz w:val="24"/>
            <w:szCs w:val="24"/>
          </w:rPr>
          <w:t>-</w:t>
        </w:r>
      </w:ins>
      <w:ins w:id="76" w:author="HuskyPC" w:date="2015-05-10T11:39:00Z">
        <w:del w:id="77" w:author="Jacob Roundy" w:date="2015-05-11T12:11:00Z">
          <w:r w:rsidDel="0092205F">
            <w:rPr>
              <w:rFonts w:ascii="Times New Roman" w:hAnsi="Times New Roman"/>
              <w:bCs/>
              <w:sz w:val="24"/>
              <w:szCs w:val="24"/>
            </w:rPr>
            <w:delText xml:space="preserve"> </w:delText>
          </w:r>
        </w:del>
        <w:r>
          <w:rPr>
            <w:rFonts w:ascii="Times New Roman" w:hAnsi="Times New Roman"/>
            <w:bCs/>
            <w:sz w:val="24"/>
            <w:szCs w:val="24"/>
          </w:rPr>
          <w:t xml:space="preserve">check that the circuit connections are as shown in </w:t>
        </w:r>
        <w:r w:rsidRPr="0092205F">
          <w:rPr>
            <w:rFonts w:ascii="Times New Roman" w:hAnsi="Times New Roman"/>
            <w:b/>
            <w:bCs/>
            <w:sz w:val="24"/>
            <w:szCs w:val="24"/>
          </w:rPr>
          <w:t>Figure 2</w:t>
        </w:r>
        <w:r>
          <w:rPr>
            <w:rFonts w:ascii="Times New Roman" w:hAnsi="Times New Roman"/>
            <w:bCs/>
            <w:sz w:val="24"/>
            <w:szCs w:val="24"/>
          </w:rPr>
          <w:t xml:space="preserve">. </w:t>
        </w:r>
      </w:ins>
    </w:p>
    <w:p w14:paraId="45E53230" w14:textId="77777777" w:rsidR="00111B10" w:rsidDel="007C1670" w:rsidRDefault="005338F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del w:id="78" w:author="HuskyPC" w:date="2015-05-10T11:39:00Z"/>
          <w:rFonts w:ascii="Times New Roman" w:hAnsi="Times New Roman"/>
          <w:bCs/>
          <w:sz w:val="24"/>
          <w:szCs w:val="24"/>
        </w:rPr>
      </w:pPr>
      <w:commentRangeStart w:id="79"/>
      <w:del w:id="80" w:author="HuskyPC" w:date="2015-05-10T11:39:00Z">
        <w:r w:rsidDel="007C1670">
          <w:rPr>
            <w:rFonts w:ascii="Times New Roman" w:hAnsi="Times New Roman"/>
            <w:bCs/>
            <w:sz w:val="24"/>
            <w:szCs w:val="24"/>
          </w:rPr>
          <w:delText>Check the</w:delText>
        </w:r>
        <w:r w:rsidR="00111B10" w:rsidDel="007C1670">
          <w:rPr>
            <w:rFonts w:ascii="Times New Roman" w:hAnsi="Times New Roman"/>
            <w:bCs/>
            <w:sz w:val="24"/>
            <w:szCs w:val="24"/>
          </w:rPr>
          <w:delText xml:space="preserve"> </w:delText>
        </w:r>
        <w:commentRangeEnd w:id="79"/>
        <w:r w:rsidR="00A96A37" w:rsidDel="007C1670">
          <w:rPr>
            <w:rStyle w:val="CommentReference"/>
          </w:rPr>
          <w:commentReference w:id="79"/>
        </w:r>
        <w:r w:rsidR="00111B10" w:rsidDel="007C1670">
          <w:rPr>
            <w:rFonts w:ascii="Times New Roman" w:hAnsi="Times New Roman"/>
            <w:bCs/>
            <w:sz w:val="24"/>
            <w:szCs w:val="24"/>
          </w:rPr>
          <w:delText>circuit.</w:delText>
        </w:r>
      </w:del>
    </w:p>
    <w:p w14:paraId="04C33641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00514C8" w14:textId="77777777" w:rsidR="00111B10" w:rsidRDefault="00111B10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Turn </w:t>
      </w:r>
      <w:r w:rsidR="006163BD">
        <w:rPr>
          <w:rFonts w:ascii="Times New Roman" w:hAnsi="Times New Roman"/>
          <w:bCs/>
          <w:sz w:val="24"/>
          <w:szCs w:val="24"/>
        </w:rPr>
        <w:t>on</w:t>
      </w:r>
      <w:r>
        <w:rPr>
          <w:rFonts w:ascii="Times New Roman" w:hAnsi="Times New Roman"/>
          <w:bCs/>
          <w:sz w:val="24"/>
          <w:szCs w:val="24"/>
        </w:rPr>
        <w:t xml:space="preserve"> the three-phase </w:t>
      </w:r>
      <w:r w:rsidR="006163BD">
        <w:rPr>
          <w:rFonts w:ascii="Times New Roman" w:hAnsi="Times New Roman"/>
          <w:bCs/>
          <w:sz w:val="24"/>
          <w:szCs w:val="24"/>
        </w:rPr>
        <w:t>source</w:t>
      </w:r>
      <w:r>
        <w:rPr>
          <w:rFonts w:ascii="Times New Roman" w:hAnsi="Times New Roman"/>
          <w:bCs/>
          <w:sz w:val="24"/>
          <w:szCs w:val="24"/>
        </w:rPr>
        <w:t xml:space="preserve"> and the induction machine switch. </w:t>
      </w:r>
    </w:p>
    <w:p w14:paraId="6DFB2D32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801D09F" w14:textId="77777777" w:rsidR="00111B10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>Slowly and carefully</w:t>
      </w:r>
      <w:r>
        <w:rPr>
          <w:rFonts w:ascii="Times New Roman" w:hAnsi="Times New Roman"/>
          <w:bCs/>
          <w:sz w:val="24"/>
          <w:szCs w:val="24"/>
        </w:rPr>
        <w:t xml:space="preserve"> increase the</w:t>
      </w:r>
      <w:r w:rsidR="00111B10">
        <w:rPr>
          <w:rFonts w:ascii="Times New Roman" w:hAnsi="Times New Roman"/>
          <w:bCs/>
          <w:sz w:val="24"/>
          <w:szCs w:val="24"/>
        </w:rPr>
        <w:t xml:space="preserve"> VARIAC until </w:t>
      </w:r>
      <w:r>
        <w:rPr>
          <w:rFonts w:ascii="Times New Roman" w:hAnsi="Times New Roman"/>
          <w:bCs/>
          <w:sz w:val="24"/>
          <w:szCs w:val="24"/>
        </w:rPr>
        <w:t>rated current is reached on one or both of the digital power meter</w:t>
      </w:r>
      <w:r w:rsidR="00217677">
        <w:rPr>
          <w:rFonts w:ascii="Times New Roman" w:hAnsi="Times New Roman"/>
          <w:bCs/>
          <w:sz w:val="24"/>
          <w:szCs w:val="24"/>
        </w:rPr>
        <w:t>s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8AD4E89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BAAB165" w14:textId="77777777" w:rsidR="00111B10" w:rsidRDefault="00111B10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power, voltage, and current readings from both meters.</w:t>
      </w:r>
    </w:p>
    <w:p w14:paraId="2E641814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0FC8D6F" w14:textId="77777777" w:rsidR="00111B10" w:rsidRPr="00111B10" w:rsidRDefault="00111B10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Set the VARIAC back to 0% then t</w:t>
      </w:r>
      <w:r w:rsidRPr="00111B10">
        <w:rPr>
          <w:rFonts w:ascii="Times New Roman" w:hAnsi="Times New Roman"/>
          <w:bCs/>
          <w:sz w:val="24"/>
          <w:szCs w:val="24"/>
        </w:rPr>
        <w:t xml:space="preserve">urn </w:t>
      </w:r>
      <w:r w:rsidR="006163BD">
        <w:rPr>
          <w:rFonts w:ascii="Times New Roman" w:hAnsi="Times New Roman"/>
          <w:bCs/>
          <w:sz w:val="24"/>
          <w:szCs w:val="24"/>
        </w:rPr>
        <w:t>off</w:t>
      </w:r>
      <w:r w:rsidRPr="00111B10">
        <w:rPr>
          <w:rFonts w:ascii="Times New Roman" w:hAnsi="Times New Roman"/>
          <w:bCs/>
          <w:sz w:val="24"/>
          <w:szCs w:val="24"/>
        </w:rPr>
        <w:t xml:space="preserve"> the three-phase </w:t>
      </w:r>
      <w:r w:rsidR="006163BD">
        <w:rPr>
          <w:rFonts w:ascii="Times New Roman" w:hAnsi="Times New Roman"/>
          <w:bCs/>
          <w:sz w:val="24"/>
          <w:szCs w:val="24"/>
        </w:rPr>
        <w:t>source</w:t>
      </w:r>
      <w:r w:rsidRPr="00111B10">
        <w:rPr>
          <w:rFonts w:ascii="Times New Roman" w:hAnsi="Times New Roman"/>
          <w:bCs/>
          <w:sz w:val="24"/>
          <w:szCs w:val="24"/>
        </w:rPr>
        <w:t xml:space="preserve">. </w:t>
      </w:r>
      <w:r w:rsidR="00217677">
        <w:rPr>
          <w:rFonts w:ascii="Times New Roman" w:hAnsi="Times New Roman"/>
          <w:bCs/>
          <w:sz w:val="24"/>
          <w:szCs w:val="24"/>
        </w:rPr>
        <w:t xml:space="preserve">Leave the rest of the circuit intact. </w:t>
      </w:r>
    </w:p>
    <w:p w14:paraId="03CAB0D2" w14:textId="77777777" w:rsidR="009B6AE0" w:rsidRDefault="009B6AE0" w:rsidP="006C065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EE256F" w14:textId="77777777" w:rsidR="008F074A" w:rsidRPr="00F01FDD" w:rsidRDefault="008F074A" w:rsidP="00F01FDD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>Load Test</w:t>
      </w:r>
    </w:p>
    <w:p w14:paraId="781ECF30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0FF69A9" w14:textId="77777777" w:rsidR="008F074A" w:rsidRDefault="005338F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Use t</w:t>
      </w:r>
      <w:r w:rsidR="008F074A">
        <w:rPr>
          <w:rFonts w:ascii="Times New Roman" w:hAnsi="Times New Roman"/>
          <w:bCs/>
          <w:sz w:val="24"/>
          <w:szCs w:val="24"/>
        </w:rPr>
        <w:t xml:space="preserve">his test to trace the linear torque-speed characteristic of the induction machine. </w:t>
      </w:r>
      <w:r>
        <w:rPr>
          <w:rFonts w:ascii="Times New Roman" w:hAnsi="Times New Roman"/>
          <w:bCs/>
          <w:sz w:val="24"/>
          <w:szCs w:val="24"/>
        </w:rPr>
        <w:t xml:space="preserve">For this test, use the </w:t>
      </w:r>
      <w:r w:rsidR="008F074A">
        <w:rPr>
          <w:rFonts w:ascii="Times New Roman" w:hAnsi="Times New Roman"/>
          <w:bCs/>
          <w:sz w:val="24"/>
          <w:szCs w:val="24"/>
        </w:rPr>
        <w:t>dynamometer with a shunt-field as a generator (more on th</w:t>
      </w:r>
      <w:r w:rsidR="00217677">
        <w:rPr>
          <w:rFonts w:ascii="Times New Roman" w:hAnsi="Times New Roman"/>
          <w:bCs/>
          <w:sz w:val="24"/>
          <w:szCs w:val="24"/>
        </w:rPr>
        <w:t xml:space="preserve">is operating condition is </w:t>
      </w:r>
      <w:r w:rsidR="008F074A">
        <w:rPr>
          <w:rFonts w:ascii="Times New Roman" w:hAnsi="Times New Roman"/>
          <w:bCs/>
          <w:sz w:val="24"/>
          <w:szCs w:val="24"/>
        </w:rPr>
        <w:t xml:space="preserve">given </w:t>
      </w:r>
      <w:r w:rsidR="00217677">
        <w:rPr>
          <w:rFonts w:ascii="Times New Roman" w:hAnsi="Times New Roman"/>
          <w:bCs/>
          <w:sz w:val="24"/>
          <w:szCs w:val="24"/>
        </w:rPr>
        <w:t xml:space="preserve">later </w:t>
      </w:r>
      <w:r w:rsidR="00840802">
        <w:rPr>
          <w:rFonts w:ascii="Times New Roman" w:hAnsi="Times New Roman"/>
          <w:bCs/>
          <w:sz w:val="24"/>
          <w:szCs w:val="24"/>
        </w:rPr>
        <w:t xml:space="preserve">in the </w:t>
      </w:r>
      <w:r w:rsidR="008F074A">
        <w:rPr>
          <w:rFonts w:ascii="Times New Roman" w:hAnsi="Times New Roman"/>
          <w:bCs/>
          <w:sz w:val="24"/>
          <w:szCs w:val="24"/>
        </w:rPr>
        <w:t xml:space="preserve">DC machines </w:t>
      </w:r>
      <w:r w:rsidR="00840802">
        <w:rPr>
          <w:rFonts w:ascii="Times New Roman" w:hAnsi="Times New Roman"/>
          <w:bCs/>
          <w:sz w:val="24"/>
          <w:szCs w:val="24"/>
        </w:rPr>
        <w:t>video</w:t>
      </w:r>
      <w:r w:rsidR="00217677">
        <w:rPr>
          <w:rFonts w:ascii="Times New Roman" w:hAnsi="Times New Roman"/>
          <w:bCs/>
          <w:sz w:val="24"/>
          <w:szCs w:val="24"/>
        </w:rPr>
        <w:t>, but the armature is the generator output port</w:t>
      </w:r>
      <w:r w:rsidR="008F074A">
        <w:rPr>
          <w:rFonts w:ascii="Times New Roman" w:hAnsi="Times New Roman"/>
          <w:bCs/>
          <w:sz w:val="24"/>
          <w:szCs w:val="24"/>
        </w:rPr>
        <w:t xml:space="preserve">). </w:t>
      </w:r>
    </w:p>
    <w:p w14:paraId="718550BB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22771C0F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Make sure the three-phase </w:t>
      </w:r>
      <w:r w:rsidR="00DC7119">
        <w:rPr>
          <w:rFonts w:ascii="Times New Roman" w:hAnsi="Times New Roman"/>
          <w:bCs/>
          <w:sz w:val="24"/>
          <w:szCs w:val="24"/>
        </w:rPr>
        <w:t>source</w:t>
      </w:r>
      <w:r>
        <w:rPr>
          <w:rFonts w:ascii="Times New Roman" w:hAnsi="Times New Roman"/>
          <w:bCs/>
          <w:sz w:val="24"/>
          <w:szCs w:val="24"/>
        </w:rPr>
        <w:t xml:space="preserve"> and induction machine switch are </w:t>
      </w:r>
      <w:r w:rsidR="00DC7119">
        <w:rPr>
          <w:rFonts w:ascii="Times New Roman" w:hAnsi="Times New Roman"/>
          <w:bCs/>
          <w:sz w:val="24"/>
          <w:szCs w:val="24"/>
        </w:rPr>
        <w:t>off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4E7C2452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B8A3276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Check that the VARIAC is at 0%.</w:t>
      </w:r>
    </w:p>
    <w:p w14:paraId="4FBE9615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D908CD4" w14:textId="77777777" w:rsidR="008F074A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Remove the locking clamp from the rotor shaft. </w:t>
      </w:r>
    </w:p>
    <w:p w14:paraId="0D777BC2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3BD373AE" w14:textId="77777777" w:rsidR="00590D76" w:rsidRDefault="008F074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Connect the circuit </w:t>
      </w:r>
      <w:r w:rsidR="00592CA1">
        <w:rPr>
          <w:rFonts w:ascii="Times New Roman" w:hAnsi="Times New Roman"/>
          <w:bCs/>
          <w:sz w:val="24"/>
          <w:szCs w:val="24"/>
        </w:rPr>
        <w:t>(</w:t>
      </w:r>
      <w:r w:rsidR="00592CA1" w:rsidRPr="00F01FDD">
        <w:rPr>
          <w:rFonts w:ascii="Times New Roman" w:hAnsi="Times New Roman"/>
          <w:b/>
          <w:bCs/>
          <w:sz w:val="24"/>
          <w:szCs w:val="24"/>
        </w:rPr>
        <w:t>Figure 2</w:t>
      </w:r>
      <w:r w:rsidR="00592CA1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</w:t>
      </w:r>
      <w:r w:rsidR="00590D76">
        <w:rPr>
          <w:rFonts w:ascii="Times New Roman" w:hAnsi="Times New Roman"/>
          <w:bCs/>
          <w:sz w:val="24"/>
          <w:szCs w:val="24"/>
        </w:rPr>
        <w:t xml:space="preserve"> Use R</w:t>
      </w:r>
      <w:r w:rsidR="00590D76" w:rsidRPr="00590D76">
        <w:rPr>
          <w:rFonts w:ascii="Times New Roman" w:hAnsi="Times New Roman"/>
          <w:bCs/>
          <w:sz w:val="24"/>
          <w:szCs w:val="24"/>
          <w:vertAlign w:val="subscript"/>
        </w:rPr>
        <w:t>L</w:t>
      </w:r>
      <w:r w:rsidR="00590D76">
        <w:rPr>
          <w:rFonts w:ascii="Times New Roman" w:hAnsi="Times New Roman"/>
          <w:bCs/>
          <w:sz w:val="24"/>
          <w:szCs w:val="24"/>
        </w:rPr>
        <w:t>=300Ω</w:t>
      </w:r>
      <w:r w:rsidR="00813BAA">
        <w:rPr>
          <w:rFonts w:ascii="Times New Roman" w:hAnsi="Times New Roman"/>
          <w:bCs/>
          <w:sz w:val="24"/>
          <w:szCs w:val="24"/>
        </w:rPr>
        <w:t xml:space="preserve"> but </w:t>
      </w:r>
      <w:r w:rsidR="00813BAA" w:rsidRPr="00F01FDD">
        <w:rPr>
          <w:rFonts w:ascii="Times New Roman" w:hAnsi="Times New Roman"/>
          <w:bCs/>
          <w:sz w:val="24"/>
          <w:szCs w:val="24"/>
        </w:rPr>
        <w:t>keep S</w:t>
      </w:r>
      <w:r w:rsidR="00813BAA" w:rsidRPr="00F01FDD">
        <w:rPr>
          <w:rFonts w:ascii="Times New Roman" w:hAnsi="Times New Roman"/>
          <w:bCs/>
          <w:sz w:val="24"/>
          <w:szCs w:val="24"/>
          <w:vertAlign w:val="subscript"/>
        </w:rPr>
        <w:t xml:space="preserve">D </w:t>
      </w:r>
      <w:r w:rsidR="00F5125F">
        <w:rPr>
          <w:rFonts w:ascii="Times New Roman" w:hAnsi="Times New Roman"/>
          <w:bCs/>
          <w:sz w:val="24"/>
          <w:szCs w:val="24"/>
        </w:rPr>
        <w:t>off</w:t>
      </w:r>
      <w:r w:rsidR="00813BAA" w:rsidRPr="006C065E">
        <w:rPr>
          <w:rFonts w:ascii="Times New Roman" w:hAnsi="Times New Roman"/>
          <w:bCs/>
          <w:sz w:val="24"/>
          <w:szCs w:val="24"/>
        </w:rPr>
        <w:t>.</w:t>
      </w:r>
      <w:r w:rsidR="00813BAA">
        <w:rPr>
          <w:rFonts w:ascii="Times New Roman" w:hAnsi="Times New Roman"/>
          <w:bCs/>
          <w:sz w:val="24"/>
          <w:szCs w:val="24"/>
        </w:rPr>
        <w:t xml:space="preserve"> </w:t>
      </w:r>
    </w:p>
    <w:p w14:paraId="3A09A88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1F927C50" w14:textId="77777777" w:rsidR="00C46684" w:rsidRDefault="00813BAA" w:rsidP="006C065E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 xml:space="preserve">Do not use the series field. </w:t>
      </w:r>
    </w:p>
    <w:p w14:paraId="51B7D0EB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13D6A8A2" w14:textId="77777777" w:rsidR="008F074A" w:rsidRDefault="00DC711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Check </w:t>
      </w:r>
      <w:r w:rsidR="00F5125F">
        <w:rPr>
          <w:rFonts w:ascii="Times New Roman" w:hAnsi="Times New Roman"/>
          <w:bCs/>
          <w:sz w:val="24"/>
          <w:szCs w:val="24"/>
        </w:rPr>
        <w:t>the</w:t>
      </w:r>
      <w:r>
        <w:rPr>
          <w:rFonts w:ascii="Times New Roman" w:hAnsi="Times New Roman"/>
          <w:bCs/>
          <w:sz w:val="24"/>
          <w:szCs w:val="24"/>
        </w:rPr>
        <w:t xml:space="preserve"> circuit</w:t>
      </w:r>
      <w:r w:rsidR="00F5125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then t</w:t>
      </w:r>
      <w:r w:rsidR="008F074A">
        <w:rPr>
          <w:rFonts w:ascii="Times New Roman" w:hAnsi="Times New Roman"/>
          <w:bCs/>
          <w:sz w:val="24"/>
          <w:szCs w:val="24"/>
        </w:rPr>
        <w:t xml:space="preserve">urn </w:t>
      </w:r>
      <w:r>
        <w:rPr>
          <w:rFonts w:ascii="Times New Roman" w:hAnsi="Times New Roman"/>
          <w:bCs/>
          <w:sz w:val="24"/>
          <w:szCs w:val="24"/>
        </w:rPr>
        <w:t>on</w:t>
      </w:r>
      <w:r w:rsidR="008F074A">
        <w:rPr>
          <w:rFonts w:ascii="Times New Roman" w:hAnsi="Times New Roman"/>
          <w:bCs/>
          <w:sz w:val="24"/>
          <w:szCs w:val="24"/>
        </w:rPr>
        <w:t xml:space="preserve"> the three-phase </w:t>
      </w:r>
      <w:r>
        <w:rPr>
          <w:rFonts w:ascii="Times New Roman" w:hAnsi="Times New Roman"/>
          <w:bCs/>
          <w:sz w:val="24"/>
          <w:szCs w:val="24"/>
        </w:rPr>
        <w:t>source</w:t>
      </w:r>
      <w:r w:rsidR="008F074A">
        <w:rPr>
          <w:rFonts w:ascii="Times New Roman" w:hAnsi="Times New Roman"/>
          <w:bCs/>
          <w:sz w:val="24"/>
          <w:szCs w:val="24"/>
        </w:rPr>
        <w:t xml:space="preserve"> and the induction machine switch. </w:t>
      </w:r>
    </w:p>
    <w:p w14:paraId="2D0FF97D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8E2F172" w14:textId="77777777" w:rsidR="00590D76" w:rsidRDefault="00590D7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Quickly increase the VARIAC output until each of the digital power meters reads around 208</w:t>
      </w:r>
      <w:r w:rsidR="00F512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V.</w:t>
      </w:r>
    </w:p>
    <w:p w14:paraId="155595BB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F5DEF51" w14:textId="77777777" w:rsidR="00590D76" w:rsidRDefault="00590D7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power, voltage, and current readings from both meters.</w:t>
      </w:r>
    </w:p>
    <w:p w14:paraId="21B2BBBD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60D8F5CF" w14:textId="77777777" w:rsidR="00590D76" w:rsidRDefault="00590D76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Measure the speed </w:t>
      </w:r>
      <w:r w:rsidR="00813BAA">
        <w:rPr>
          <w:rFonts w:ascii="Times New Roman" w:hAnsi="Times New Roman"/>
          <w:bCs/>
          <w:sz w:val="24"/>
          <w:szCs w:val="24"/>
        </w:rPr>
        <w:t>and label it</w:t>
      </w:r>
      <w:r>
        <w:rPr>
          <w:rFonts w:ascii="Times New Roman" w:hAnsi="Times New Roman"/>
          <w:bCs/>
          <w:sz w:val="24"/>
          <w:szCs w:val="24"/>
        </w:rPr>
        <w:t xml:space="preserve"> as ω</w:t>
      </w:r>
      <w:r w:rsidRPr="00590D76">
        <w:rPr>
          <w:rFonts w:ascii="Times New Roman" w:hAnsi="Times New Roman"/>
          <w:bCs/>
          <w:sz w:val="24"/>
          <w:szCs w:val="24"/>
          <w:vertAlign w:val="subscript"/>
        </w:rPr>
        <w:t>1</w:t>
      </w:r>
      <w:r w:rsidR="00DC7119">
        <w:rPr>
          <w:rFonts w:ascii="Times New Roman" w:hAnsi="Times New Roman"/>
          <w:bCs/>
          <w:sz w:val="24"/>
          <w:szCs w:val="24"/>
        </w:rPr>
        <w:t xml:space="preserve">. To measure the speed, adjust the “Coarse” frequency knob on the strobe light until the shaft looks </w:t>
      </w:r>
      <w:r w:rsidR="00F5125F">
        <w:rPr>
          <w:rFonts w:ascii="Times New Roman" w:hAnsi="Times New Roman"/>
          <w:bCs/>
          <w:sz w:val="24"/>
          <w:szCs w:val="24"/>
        </w:rPr>
        <w:t xml:space="preserve">almost </w:t>
      </w:r>
      <w:r w:rsidR="00DC7119">
        <w:rPr>
          <w:rFonts w:ascii="Times New Roman" w:hAnsi="Times New Roman"/>
          <w:bCs/>
          <w:sz w:val="24"/>
          <w:szCs w:val="24"/>
        </w:rPr>
        <w:t>stationary, and then fine</w:t>
      </w:r>
      <w:r w:rsidR="00F5125F">
        <w:rPr>
          <w:rFonts w:ascii="Times New Roman" w:hAnsi="Times New Roman"/>
          <w:bCs/>
          <w:sz w:val="24"/>
          <w:szCs w:val="24"/>
        </w:rPr>
        <w:t>-</w:t>
      </w:r>
      <w:r w:rsidR="00DC7119">
        <w:rPr>
          <w:rFonts w:ascii="Times New Roman" w:hAnsi="Times New Roman"/>
          <w:bCs/>
          <w:sz w:val="24"/>
          <w:szCs w:val="24"/>
        </w:rPr>
        <w:t xml:space="preserve">tune the frequency setting using the “Fine” knob. </w:t>
      </w:r>
    </w:p>
    <w:p w14:paraId="7E5AF038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1BE9560" w14:textId="77777777" w:rsidR="00590D76" w:rsidRDefault="00DC711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torque reading</w:t>
      </w:r>
      <w:r w:rsidR="00590D76">
        <w:rPr>
          <w:rFonts w:ascii="Times New Roman" w:hAnsi="Times New Roman"/>
          <w:bCs/>
          <w:sz w:val="24"/>
          <w:szCs w:val="24"/>
        </w:rPr>
        <w:t xml:space="preserve"> and label </w:t>
      </w:r>
      <w:r w:rsidR="00813BAA">
        <w:rPr>
          <w:rFonts w:ascii="Times New Roman" w:hAnsi="Times New Roman"/>
          <w:bCs/>
          <w:sz w:val="24"/>
          <w:szCs w:val="24"/>
        </w:rPr>
        <w:t xml:space="preserve">it </w:t>
      </w:r>
      <w:r w:rsidR="00590D76">
        <w:rPr>
          <w:rFonts w:ascii="Times New Roman" w:hAnsi="Times New Roman"/>
          <w:bCs/>
          <w:sz w:val="24"/>
          <w:szCs w:val="24"/>
        </w:rPr>
        <w:t>as T</w:t>
      </w:r>
      <w:r w:rsidR="00590D76">
        <w:rPr>
          <w:rFonts w:ascii="Times New Roman" w:hAnsi="Times New Roman"/>
          <w:bCs/>
          <w:sz w:val="24"/>
          <w:szCs w:val="24"/>
          <w:vertAlign w:val="subscript"/>
        </w:rPr>
        <w:t>1</w:t>
      </w:r>
      <w:r w:rsidR="00590D76">
        <w:rPr>
          <w:rFonts w:ascii="Times New Roman" w:hAnsi="Times New Roman"/>
          <w:bCs/>
          <w:sz w:val="24"/>
          <w:szCs w:val="24"/>
        </w:rPr>
        <w:t>.</w:t>
      </w:r>
    </w:p>
    <w:p w14:paraId="07752F4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35A2D756" w14:textId="77777777" w:rsidR="00217677" w:rsidRPr="00590D76" w:rsidRDefault="00217677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Note</w:t>
      </w:r>
      <w:r w:rsidR="00F5125F">
        <w:rPr>
          <w:rFonts w:ascii="Times New Roman" w:hAnsi="Times New Roman"/>
          <w:bCs/>
          <w:sz w:val="24"/>
          <w:szCs w:val="24"/>
        </w:rPr>
        <w:t xml:space="preserve"> that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5125F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his operating point (ω</w:t>
      </w:r>
      <w:r w:rsidRPr="00217677"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, T</w:t>
      </w:r>
      <w:r w:rsidRPr="00217677"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) is not the same as no load</w:t>
      </w:r>
      <w:r w:rsidR="00F5125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because the field winding is also acting as a load in parallel with the armature. As S</w:t>
      </w:r>
      <w:r w:rsidRPr="00217677">
        <w:rPr>
          <w:rFonts w:ascii="Times New Roman" w:hAnsi="Times New Roman"/>
          <w:bCs/>
          <w:sz w:val="24"/>
          <w:szCs w:val="24"/>
          <w:vertAlign w:val="subscript"/>
        </w:rPr>
        <w:t>D</w:t>
      </w:r>
      <w:r>
        <w:rPr>
          <w:rFonts w:ascii="Times New Roman" w:hAnsi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is turned later and R</w:t>
      </w:r>
      <w:r w:rsidRPr="00217677">
        <w:rPr>
          <w:rFonts w:ascii="Times New Roman" w:hAnsi="Times New Roman"/>
          <w:bCs/>
          <w:sz w:val="24"/>
          <w:szCs w:val="24"/>
          <w:vertAlign w:val="subscript"/>
        </w:rPr>
        <w:t>L</w:t>
      </w:r>
      <w:r>
        <w:rPr>
          <w:rFonts w:ascii="Times New Roman" w:hAnsi="Times New Roman"/>
          <w:bCs/>
          <w:sz w:val="24"/>
          <w:szCs w:val="24"/>
        </w:rPr>
        <w:t xml:space="preserve"> is decreased, </w:t>
      </w:r>
      <w:r w:rsidR="00DC7119">
        <w:rPr>
          <w:rFonts w:ascii="Times New Roman" w:hAnsi="Times New Roman"/>
          <w:bCs/>
          <w:sz w:val="24"/>
          <w:szCs w:val="24"/>
        </w:rPr>
        <w:t>the load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C7119">
        <w:rPr>
          <w:rFonts w:ascii="Times New Roman" w:hAnsi="Times New Roman"/>
          <w:bCs/>
          <w:sz w:val="24"/>
          <w:szCs w:val="24"/>
        </w:rPr>
        <w:t>is increased</w:t>
      </w:r>
      <w:r>
        <w:rPr>
          <w:rFonts w:ascii="Times New Roman" w:hAnsi="Times New Roman"/>
          <w:bCs/>
          <w:sz w:val="24"/>
          <w:szCs w:val="24"/>
        </w:rPr>
        <w:t xml:space="preserve"> since the load current increases as R</w:t>
      </w:r>
      <w:r w:rsidRPr="00217677">
        <w:rPr>
          <w:rFonts w:ascii="Times New Roman" w:hAnsi="Times New Roman"/>
          <w:bCs/>
          <w:sz w:val="24"/>
          <w:szCs w:val="24"/>
          <w:vertAlign w:val="subscript"/>
        </w:rPr>
        <w:t>L</w:t>
      </w:r>
      <w:r>
        <w:rPr>
          <w:rFonts w:ascii="Times New Roman" w:hAnsi="Times New Roman"/>
          <w:bCs/>
          <w:sz w:val="24"/>
          <w:szCs w:val="24"/>
        </w:rPr>
        <w:t xml:space="preserve"> decreases.</w:t>
      </w:r>
    </w:p>
    <w:p w14:paraId="432BDF57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523E6C0" w14:textId="77777777" w:rsidR="00813BAA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01FDD">
        <w:rPr>
          <w:rFonts w:ascii="Times New Roman" w:hAnsi="Times New Roman"/>
          <w:bCs/>
          <w:sz w:val="24"/>
          <w:szCs w:val="24"/>
        </w:rPr>
        <w:t xml:space="preserve">Turn </w:t>
      </w:r>
      <w:r w:rsidR="00DC7119" w:rsidRPr="00F01FDD">
        <w:rPr>
          <w:rFonts w:ascii="Times New Roman" w:hAnsi="Times New Roman"/>
          <w:bCs/>
          <w:sz w:val="24"/>
          <w:szCs w:val="24"/>
        </w:rPr>
        <w:t>on</w:t>
      </w:r>
      <w:r w:rsidRPr="00F01FDD">
        <w:rPr>
          <w:rFonts w:ascii="Times New Roman" w:hAnsi="Times New Roman"/>
          <w:bCs/>
          <w:sz w:val="24"/>
          <w:szCs w:val="24"/>
        </w:rPr>
        <w:t xml:space="preserve"> S</w:t>
      </w:r>
      <w:r w:rsidRPr="00F01FDD">
        <w:rPr>
          <w:rFonts w:ascii="Times New Roman" w:hAnsi="Times New Roman"/>
          <w:bCs/>
          <w:sz w:val="24"/>
          <w:szCs w:val="24"/>
          <w:vertAlign w:val="subscript"/>
        </w:rPr>
        <w:t>D</w:t>
      </w:r>
      <w:r w:rsidRPr="00F01FDD">
        <w:rPr>
          <w:rFonts w:ascii="Times New Roman" w:hAnsi="Times New Roman"/>
          <w:bCs/>
          <w:sz w:val="24"/>
          <w:szCs w:val="24"/>
        </w:rPr>
        <w:t>.</w:t>
      </w:r>
      <w:r w:rsidR="00F512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Measure the speed and label it as ω</w:t>
      </w:r>
      <w:r>
        <w:rPr>
          <w:rFonts w:ascii="Times New Roman" w:hAnsi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.  </w:t>
      </w:r>
    </w:p>
    <w:p w14:paraId="4D57F491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24E4DF2" w14:textId="77777777" w:rsidR="00813BAA" w:rsidRPr="00590D76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torque reading and label it as T</w:t>
      </w:r>
      <w:r>
        <w:rPr>
          <w:rFonts w:ascii="Times New Roman" w:hAnsi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1110CA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161EAD3F" w14:textId="77777777" w:rsidR="00813BAA" w:rsidRPr="00F01FDD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Turn </w:t>
      </w:r>
      <w:r w:rsidR="00DC7119">
        <w:rPr>
          <w:rFonts w:ascii="Times New Roman" w:hAnsi="Times New Roman"/>
          <w:bCs/>
          <w:sz w:val="24"/>
          <w:szCs w:val="24"/>
        </w:rPr>
        <w:t>off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813BAA">
        <w:rPr>
          <w:rFonts w:ascii="Times New Roman" w:hAnsi="Times New Roman"/>
          <w:bCs/>
          <w:sz w:val="24"/>
          <w:szCs w:val="24"/>
          <w:vertAlign w:val="subscript"/>
        </w:rPr>
        <w:t>D</w:t>
      </w:r>
      <w:r>
        <w:rPr>
          <w:rFonts w:ascii="Times New Roman" w:hAnsi="Times New Roman"/>
          <w:bCs/>
          <w:sz w:val="24"/>
          <w:szCs w:val="24"/>
        </w:rPr>
        <w:t>.</w:t>
      </w:r>
      <w:r w:rsidR="00F5125F">
        <w:rPr>
          <w:rFonts w:ascii="Times New Roman" w:hAnsi="Times New Roman"/>
          <w:bCs/>
          <w:sz w:val="24"/>
          <w:szCs w:val="24"/>
        </w:rPr>
        <w:t xml:space="preserve"> </w:t>
      </w:r>
      <w:r w:rsidRPr="00F01FDD">
        <w:rPr>
          <w:rFonts w:ascii="Times New Roman" w:hAnsi="Times New Roman"/>
          <w:bCs/>
          <w:sz w:val="24"/>
          <w:szCs w:val="24"/>
        </w:rPr>
        <w:t>Change R</w:t>
      </w:r>
      <w:r w:rsidRPr="00F01FDD">
        <w:rPr>
          <w:rFonts w:ascii="Times New Roman" w:hAnsi="Times New Roman"/>
          <w:bCs/>
          <w:sz w:val="24"/>
          <w:szCs w:val="24"/>
          <w:vertAlign w:val="subscript"/>
        </w:rPr>
        <w:t>L</w:t>
      </w:r>
      <w:r w:rsidRPr="00F01FDD">
        <w:rPr>
          <w:rFonts w:ascii="Times New Roman" w:hAnsi="Times New Roman"/>
          <w:bCs/>
          <w:sz w:val="24"/>
          <w:szCs w:val="24"/>
        </w:rPr>
        <w:t xml:space="preserve"> to 200</w:t>
      </w:r>
      <w:r w:rsidR="00F5125F">
        <w:rPr>
          <w:rFonts w:ascii="Times New Roman" w:hAnsi="Times New Roman"/>
          <w:bCs/>
          <w:sz w:val="24"/>
          <w:szCs w:val="24"/>
        </w:rPr>
        <w:t xml:space="preserve"> </w:t>
      </w:r>
      <w:r w:rsidRPr="00F01FDD">
        <w:rPr>
          <w:rFonts w:ascii="Times New Roman" w:hAnsi="Times New Roman"/>
          <w:bCs/>
          <w:sz w:val="24"/>
          <w:szCs w:val="24"/>
        </w:rPr>
        <w:t>Ω</w:t>
      </w:r>
      <w:r w:rsidR="00F5125F">
        <w:rPr>
          <w:rFonts w:ascii="Times New Roman" w:hAnsi="Times New Roman"/>
          <w:bCs/>
          <w:sz w:val="24"/>
          <w:szCs w:val="24"/>
        </w:rPr>
        <w:t>, then t</w:t>
      </w:r>
      <w:r w:rsidRPr="00F01FDD">
        <w:rPr>
          <w:rFonts w:ascii="Times New Roman" w:hAnsi="Times New Roman"/>
          <w:bCs/>
          <w:sz w:val="24"/>
          <w:szCs w:val="24"/>
        </w:rPr>
        <w:t xml:space="preserve">urn </w:t>
      </w:r>
      <w:r w:rsidR="00DC7119" w:rsidRPr="00F01FDD">
        <w:rPr>
          <w:rFonts w:ascii="Times New Roman" w:hAnsi="Times New Roman"/>
          <w:bCs/>
          <w:sz w:val="24"/>
          <w:szCs w:val="24"/>
        </w:rPr>
        <w:t>on</w:t>
      </w:r>
      <w:r w:rsidRPr="00F01FDD">
        <w:rPr>
          <w:rFonts w:ascii="Times New Roman" w:hAnsi="Times New Roman"/>
          <w:bCs/>
          <w:sz w:val="24"/>
          <w:szCs w:val="24"/>
        </w:rPr>
        <w:t xml:space="preserve"> S</w:t>
      </w:r>
      <w:r w:rsidRPr="00F01FDD">
        <w:rPr>
          <w:rFonts w:ascii="Times New Roman" w:hAnsi="Times New Roman"/>
          <w:bCs/>
          <w:sz w:val="24"/>
          <w:szCs w:val="24"/>
          <w:vertAlign w:val="subscript"/>
        </w:rPr>
        <w:t>D</w:t>
      </w:r>
      <w:r w:rsidRPr="00F01FDD">
        <w:rPr>
          <w:rFonts w:ascii="Times New Roman" w:hAnsi="Times New Roman"/>
          <w:bCs/>
          <w:sz w:val="24"/>
          <w:szCs w:val="24"/>
        </w:rPr>
        <w:t xml:space="preserve">. </w:t>
      </w:r>
    </w:p>
    <w:p w14:paraId="31E9102C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551E29FF" w14:textId="77777777" w:rsidR="00813BAA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Measure the speed and label it as ω</w:t>
      </w:r>
      <w:r>
        <w:rPr>
          <w:rFonts w:ascii="Times New Roman" w:hAnsi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 </w:t>
      </w:r>
    </w:p>
    <w:p w14:paraId="013DF674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1247950" w14:textId="77777777" w:rsidR="00813BAA" w:rsidRPr="00590D76" w:rsidRDefault="00DC7119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torque reading</w:t>
      </w:r>
      <w:r w:rsidR="00813BAA">
        <w:rPr>
          <w:rFonts w:ascii="Times New Roman" w:hAnsi="Times New Roman"/>
          <w:bCs/>
          <w:sz w:val="24"/>
          <w:szCs w:val="24"/>
        </w:rPr>
        <w:t xml:space="preserve"> and label it as T</w:t>
      </w:r>
      <w:r w:rsidR="00813BAA">
        <w:rPr>
          <w:rFonts w:ascii="Times New Roman" w:hAnsi="Times New Roman"/>
          <w:bCs/>
          <w:sz w:val="24"/>
          <w:szCs w:val="24"/>
          <w:vertAlign w:val="subscript"/>
        </w:rPr>
        <w:t>3</w:t>
      </w:r>
      <w:r w:rsidR="00813BAA">
        <w:rPr>
          <w:rFonts w:ascii="Times New Roman" w:hAnsi="Times New Roman"/>
          <w:bCs/>
          <w:sz w:val="24"/>
          <w:szCs w:val="24"/>
        </w:rPr>
        <w:t>.</w:t>
      </w:r>
    </w:p>
    <w:p w14:paraId="2F4EBC3E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7A987514" w14:textId="77777777" w:rsidR="00813BAA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Turn </w:t>
      </w:r>
      <w:r w:rsidR="00DC7119">
        <w:rPr>
          <w:rFonts w:ascii="Times New Roman" w:hAnsi="Times New Roman"/>
          <w:bCs/>
          <w:sz w:val="24"/>
          <w:szCs w:val="24"/>
        </w:rPr>
        <w:t>on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813BAA">
        <w:rPr>
          <w:rFonts w:ascii="Times New Roman" w:hAnsi="Times New Roman"/>
          <w:bCs/>
          <w:sz w:val="24"/>
          <w:szCs w:val="24"/>
          <w:vertAlign w:val="subscript"/>
        </w:rPr>
        <w:t>D</w:t>
      </w:r>
      <w:r>
        <w:rPr>
          <w:rFonts w:ascii="Times New Roman" w:hAnsi="Times New Roman"/>
          <w:bCs/>
          <w:sz w:val="24"/>
          <w:szCs w:val="24"/>
        </w:rPr>
        <w:t>.</w:t>
      </w:r>
      <w:r w:rsidR="00F5125F">
        <w:rPr>
          <w:rFonts w:ascii="Times New Roman" w:hAnsi="Times New Roman"/>
          <w:bCs/>
          <w:sz w:val="24"/>
          <w:szCs w:val="24"/>
        </w:rPr>
        <w:t xml:space="preserve"> </w:t>
      </w:r>
      <w:r w:rsidRPr="00F01FDD">
        <w:rPr>
          <w:rFonts w:ascii="Times New Roman" w:hAnsi="Times New Roman"/>
          <w:bCs/>
          <w:sz w:val="24"/>
          <w:szCs w:val="24"/>
        </w:rPr>
        <w:t>Change R</w:t>
      </w:r>
      <w:r w:rsidRPr="00F01FDD">
        <w:rPr>
          <w:rFonts w:ascii="Times New Roman" w:hAnsi="Times New Roman"/>
          <w:bCs/>
          <w:sz w:val="24"/>
          <w:szCs w:val="24"/>
          <w:vertAlign w:val="subscript"/>
        </w:rPr>
        <w:t>L</w:t>
      </w:r>
      <w:r w:rsidRPr="00F01FDD">
        <w:rPr>
          <w:rFonts w:ascii="Times New Roman" w:hAnsi="Times New Roman"/>
          <w:bCs/>
          <w:sz w:val="24"/>
          <w:szCs w:val="24"/>
        </w:rPr>
        <w:t xml:space="preserve"> to 100</w:t>
      </w:r>
      <w:r w:rsidR="00F5125F" w:rsidRPr="00F01FDD">
        <w:rPr>
          <w:rFonts w:ascii="Times New Roman" w:hAnsi="Times New Roman"/>
          <w:bCs/>
          <w:sz w:val="24"/>
          <w:szCs w:val="24"/>
        </w:rPr>
        <w:t xml:space="preserve"> </w:t>
      </w:r>
      <w:r w:rsidRPr="00F01FDD">
        <w:rPr>
          <w:rFonts w:ascii="Times New Roman" w:hAnsi="Times New Roman"/>
          <w:bCs/>
          <w:sz w:val="24"/>
          <w:szCs w:val="24"/>
        </w:rPr>
        <w:t>Ω.</w:t>
      </w:r>
      <w:r w:rsidR="00F512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Turn </w:t>
      </w:r>
      <w:r w:rsidR="00F5125F">
        <w:rPr>
          <w:rFonts w:ascii="Times New Roman" w:hAnsi="Times New Roman"/>
          <w:bCs/>
          <w:sz w:val="24"/>
          <w:szCs w:val="24"/>
        </w:rPr>
        <w:t>on</w:t>
      </w:r>
      <w:r>
        <w:rPr>
          <w:rFonts w:ascii="Times New Roman" w:hAnsi="Times New Roman"/>
          <w:bCs/>
          <w:sz w:val="24"/>
          <w:szCs w:val="24"/>
        </w:rPr>
        <w:t xml:space="preserve"> S</w:t>
      </w:r>
      <w:r w:rsidRPr="00813BAA">
        <w:rPr>
          <w:rFonts w:ascii="Times New Roman" w:hAnsi="Times New Roman"/>
          <w:bCs/>
          <w:sz w:val="24"/>
          <w:szCs w:val="24"/>
          <w:vertAlign w:val="subscript"/>
        </w:rPr>
        <w:t>D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45D0894F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6C307E14" w14:textId="77777777" w:rsidR="00813BAA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Measure the speed and label it as ω</w:t>
      </w:r>
      <w:r>
        <w:rPr>
          <w:rFonts w:ascii="Times New Roman" w:hAnsi="Times New Roman"/>
          <w:bCs/>
          <w:sz w:val="24"/>
          <w:szCs w:val="24"/>
          <w:vertAlign w:val="subscript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.  </w:t>
      </w:r>
    </w:p>
    <w:p w14:paraId="1B61B210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0DF8DFC4" w14:textId="77777777" w:rsidR="00813BAA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Record the torque reading and label it as T</w:t>
      </w:r>
      <w:r>
        <w:rPr>
          <w:rFonts w:ascii="Times New Roman" w:hAnsi="Times New Roman"/>
          <w:bCs/>
          <w:sz w:val="24"/>
          <w:szCs w:val="24"/>
          <w:vertAlign w:val="subscript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FAD0E6A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ind w:left="792"/>
        <w:rPr>
          <w:rFonts w:ascii="Times New Roman" w:hAnsi="Times New Roman"/>
          <w:bCs/>
          <w:sz w:val="24"/>
          <w:szCs w:val="24"/>
        </w:rPr>
      </w:pPr>
    </w:p>
    <w:p w14:paraId="4D0EB26D" w14:textId="77777777" w:rsidR="00813BAA" w:rsidRPr="00813BAA" w:rsidRDefault="00813BAA" w:rsidP="00F01FDD">
      <w:pPr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Set the VARIAC to 0%, turn </w:t>
      </w:r>
      <w:r w:rsidR="00F5125F">
        <w:rPr>
          <w:rFonts w:ascii="Times New Roman" w:hAnsi="Times New Roman"/>
          <w:bCs/>
          <w:sz w:val="24"/>
          <w:szCs w:val="24"/>
        </w:rPr>
        <w:t>off</w:t>
      </w:r>
      <w:r>
        <w:rPr>
          <w:rFonts w:ascii="Times New Roman" w:hAnsi="Times New Roman"/>
          <w:bCs/>
          <w:sz w:val="24"/>
          <w:szCs w:val="24"/>
        </w:rPr>
        <w:t xml:space="preserve"> the three-phase </w:t>
      </w:r>
      <w:r w:rsidR="00DC7119">
        <w:rPr>
          <w:rFonts w:ascii="Times New Roman" w:hAnsi="Times New Roman"/>
          <w:bCs/>
          <w:sz w:val="24"/>
          <w:szCs w:val="24"/>
        </w:rPr>
        <w:t>source</w:t>
      </w:r>
      <w:r>
        <w:rPr>
          <w:rFonts w:ascii="Times New Roman" w:hAnsi="Times New Roman"/>
          <w:bCs/>
          <w:sz w:val="24"/>
          <w:szCs w:val="24"/>
        </w:rPr>
        <w:t xml:space="preserve">, and disassemble </w:t>
      </w:r>
      <w:r w:rsidR="00F5125F">
        <w:rPr>
          <w:rFonts w:ascii="Times New Roman" w:hAnsi="Times New Roman"/>
          <w:bCs/>
          <w:sz w:val="24"/>
          <w:szCs w:val="24"/>
        </w:rPr>
        <w:t>the</w:t>
      </w:r>
      <w:r>
        <w:rPr>
          <w:rFonts w:ascii="Times New Roman" w:hAnsi="Times New Roman"/>
          <w:bCs/>
          <w:sz w:val="24"/>
          <w:szCs w:val="24"/>
        </w:rPr>
        <w:t xml:space="preserve"> circuit.</w:t>
      </w:r>
    </w:p>
    <w:p w14:paraId="47DFE919" w14:textId="77777777" w:rsidR="00111B10" w:rsidRDefault="00111B10" w:rsidP="006C065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3FE3454" w14:textId="77777777" w:rsidR="00DC7119" w:rsidRPr="00F01FDD" w:rsidRDefault="00DC7119" w:rsidP="00F01FDD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 w:rsidRPr="00F01FDD">
        <w:rPr>
          <w:rFonts w:ascii="Times New Roman" w:hAnsi="Times New Roman"/>
          <w:b/>
          <w:bCs/>
          <w:sz w:val="28"/>
          <w:szCs w:val="24"/>
        </w:rPr>
        <w:t>Representative Results</w:t>
      </w:r>
      <w:r w:rsidR="00C46684">
        <w:rPr>
          <w:rFonts w:ascii="Times New Roman" w:hAnsi="Times New Roman"/>
          <w:b/>
          <w:bCs/>
          <w:sz w:val="28"/>
          <w:szCs w:val="24"/>
        </w:rPr>
        <w:t>:</w:t>
      </w:r>
    </w:p>
    <w:p w14:paraId="7A2A68F5" w14:textId="77777777" w:rsidR="00DC7119" w:rsidRPr="00DC7119" w:rsidRDefault="00DC7119" w:rsidP="00F01F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C7119">
        <w:rPr>
          <w:rFonts w:ascii="Times New Roman" w:hAnsi="Times New Roman"/>
          <w:bCs/>
          <w:sz w:val="24"/>
          <w:szCs w:val="24"/>
        </w:rPr>
        <w:t>A common mistake in finding the equivalent circuit parameters of induction machines is to use the three-phase measured power in calculations of the per-phase equivalent circuit, while one third of the power should be used: three phases consume the measured power</w:t>
      </w:r>
      <w:r w:rsidR="00517132">
        <w:rPr>
          <w:rFonts w:ascii="Times New Roman" w:hAnsi="Times New Roman"/>
          <w:bCs/>
          <w:sz w:val="24"/>
          <w:szCs w:val="24"/>
        </w:rPr>
        <w:t>,</w:t>
      </w:r>
      <w:r w:rsidRPr="00DC7119">
        <w:rPr>
          <w:rFonts w:ascii="Times New Roman" w:hAnsi="Times New Roman"/>
          <w:bCs/>
          <w:sz w:val="24"/>
          <w:szCs w:val="24"/>
        </w:rPr>
        <w:t xml:space="preserve"> and thus</w:t>
      </w:r>
      <w:r w:rsidR="00517132">
        <w:rPr>
          <w:rFonts w:ascii="Times New Roman" w:hAnsi="Times New Roman"/>
          <w:bCs/>
          <w:sz w:val="24"/>
          <w:szCs w:val="24"/>
        </w:rPr>
        <w:t>,</w:t>
      </w:r>
      <w:r w:rsidRPr="00DC7119">
        <w:rPr>
          <w:rFonts w:ascii="Times New Roman" w:hAnsi="Times New Roman"/>
          <w:bCs/>
          <w:sz w:val="24"/>
          <w:szCs w:val="24"/>
        </w:rPr>
        <w:t xml:space="preserve"> one third of the power is in one phase. </w:t>
      </w:r>
    </w:p>
    <w:p w14:paraId="48097551" w14:textId="77777777" w:rsidR="002B6943" w:rsidRDefault="002B6943" w:rsidP="00F01F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DE67713" w14:textId="2AB13EB5" w:rsidR="00DC7119" w:rsidRPr="00371815" w:rsidRDefault="00DC7119" w:rsidP="00F01F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commentRangeStart w:id="81"/>
      <w:r w:rsidRPr="00DC7119">
        <w:rPr>
          <w:rFonts w:ascii="Times New Roman" w:hAnsi="Times New Roman"/>
          <w:bCs/>
          <w:sz w:val="24"/>
          <w:szCs w:val="24"/>
        </w:rPr>
        <w:t xml:space="preserve">Calculations of the equivalent circuit parameters are similar to those of the transformers, but it is common to split </w:t>
      </w:r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1</w:t>
      </w:r>
      <w:r w:rsidRPr="00DC7119">
        <w:rPr>
          <w:rFonts w:ascii="Times New Roman" w:hAnsi="Times New Roman"/>
          <w:bCs/>
          <w:sz w:val="24"/>
          <w:szCs w:val="24"/>
        </w:rPr>
        <w:t xml:space="preserve"> and </w:t>
      </w:r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2</w:t>
      </w:r>
      <w:r w:rsidRPr="00DC7119">
        <w:rPr>
          <w:rFonts w:ascii="Times New Roman" w:hAnsi="Times New Roman"/>
          <w:bCs/>
          <w:i/>
          <w:sz w:val="24"/>
          <w:szCs w:val="24"/>
        </w:rPr>
        <w:t>’</w:t>
      </w:r>
      <w:r w:rsidRPr="00DC7119">
        <w:rPr>
          <w:rFonts w:ascii="Times New Roman" w:hAnsi="Times New Roman"/>
          <w:bCs/>
          <w:sz w:val="24"/>
          <w:szCs w:val="24"/>
        </w:rPr>
        <w:t xml:space="preserve"> per the NEMA frame of the machine. For example, if the motor is of NEMA frame A</w:t>
      </w:r>
      <w:r w:rsidR="00412A81">
        <w:rPr>
          <w:rFonts w:ascii="Times New Roman" w:hAnsi="Times New Roman"/>
          <w:bCs/>
          <w:sz w:val="24"/>
          <w:szCs w:val="24"/>
        </w:rPr>
        <w:t xml:space="preserve"> or D</w:t>
      </w:r>
      <w:r w:rsidRPr="00DC7119">
        <w:rPr>
          <w:rFonts w:ascii="Times New Roman" w:hAnsi="Times New Roman"/>
          <w:bCs/>
          <w:sz w:val="24"/>
          <w:szCs w:val="24"/>
        </w:rPr>
        <w:t>,</w:t>
      </w:r>
      <w:r w:rsidR="00517132">
        <w:rPr>
          <w:rFonts w:ascii="Times New Roman" w:hAnsi="Times New Roman"/>
          <w:bCs/>
          <w:sz w:val="24"/>
          <w:szCs w:val="24"/>
        </w:rPr>
        <w:t xml:space="preserve"> then</w:t>
      </w:r>
      <w:r w:rsidRPr="00DC7119">
        <w:rPr>
          <w:rFonts w:ascii="Times New Roman" w:hAnsi="Times New Roman"/>
          <w:bCs/>
          <w:sz w:val="24"/>
          <w:szCs w:val="24"/>
        </w:rPr>
        <w:t xml:space="preserve"> </w:t>
      </w:r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1</w:t>
      </w:r>
      <w:r w:rsidRPr="00DC7119">
        <w:rPr>
          <w:rFonts w:ascii="Times New Roman" w:hAnsi="Times New Roman"/>
          <w:bCs/>
          <w:sz w:val="24"/>
          <w:szCs w:val="24"/>
        </w:rPr>
        <w:t xml:space="preserve"> and </w:t>
      </w:r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2</w:t>
      </w:r>
      <w:r w:rsidRPr="00DC7119">
        <w:rPr>
          <w:rFonts w:ascii="Times New Roman" w:hAnsi="Times New Roman"/>
          <w:bCs/>
          <w:i/>
          <w:sz w:val="24"/>
          <w:szCs w:val="24"/>
        </w:rPr>
        <w:t>’</w:t>
      </w:r>
      <w:r w:rsidRPr="00DC7119">
        <w:rPr>
          <w:rFonts w:ascii="Times New Roman" w:hAnsi="Times New Roman"/>
          <w:bCs/>
          <w:sz w:val="24"/>
          <w:szCs w:val="24"/>
        </w:rPr>
        <w:t xml:space="preserve"> are assumed to be equal, while if the motor is of NEMA frame B, </w:t>
      </w:r>
      <w:r w:rsidR="00517132">
        <w:rPr>
          <w:rFonts w:ascii="Times New Roman" w:hAnsi="Times New Roman"/>
          <w:bCs/>
          <w:sz w:val="24"/>
          <w:szCs w:val="24"/>
        </w:rPr>
        <w:t xml:space="preserve">then </w:t>
      </w:r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1</w:t>
      </w:r>
      <w:r w:rsidRPr="00DC7119">
        <w:rPr>
          <w:rFonts w:ascii="Times New Roman" w:hAnsi="Times New Roman"/>
          <w:bCs/>
          <w:sz w:val="24"/>
          <w:szCs w:val="24"/>
        </w:rPr>
        <w:t xml:space="preserve"> and </w:t>
      </w:r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2</w:t>
      </w:r>
      <w:r w:rsidRPr="00DC7119">
        <w:rPr>
          <w:rFonts w:ascii="Times New Roman" w:hAnsi="Times New Roman"/>
          <w:bCs/>
          <w:i/>
          <w:sz w:val="24"/>
          <w:szCs w:val="24"/>
        </w:rPr>
        <w:t>’</w:t>
      </w:r>
      <w:r w:rsidRPr="00DC7119">
        <w:rPr>
          <w:rFonts w:ascii="Times New Roman" w:hAnsi="Times New Roman"/>
          <w:bCs/>
          <w:sz w:val="24"/>
          <w:szCs w:val="24"/>
        </w:rPr>
        <w:t>are split as 40%</w:t>
      </w:r>
      <w:r w:rsidRPr="00DC711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DC7119">
        <w:rPr>
          <w:rFonts w:ascii="Times New Roman" w:hAnsi="Times New Roman"/>
          <w:bCs/>
          <w:sz w:val="24"/>
          <w:szCs w:val="24"/>
        </w:rPr>
        <w:t xml:space="preserve">and 60% of </w:t>
      </w:r>
      <w:proofErr w:type="spellStart"/>
      <w:r w:rsidRPr="00DC7119">
        <w:rPr>
          <w:rFonts w:ascii="Times New Roman" w:hAnsi="Times New Roman"/>
          <w:bCs/>
          <w:i/>
          <w:sz w:val="24"/>
          <w:szCs w:val="24"/>
        </w:rPr>
        <w:t>X</w:t>
      </w:r>
      <w:r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eq</w:t>
      </w:r>
      <w:proofErr w:type="spellEnd"/>
      <w:r w:rsidR="00412A81">
        <w:rPr>
          <w:rFonts w:ascii="Times New Roman" w:hAnsi="Times New Roman"/>
          <w:bCs/>
          <w:sz w:val="24"/>
          <w:szCs w:val="24"/>
        </w:rPr>
        <w:t xml:space="preserve">, respectively, and if the motor is of NEMA frame C, </w:t>
      </w:r>
      <w:r w:rsidR="00517132">
        <w:rPr>
          <w:rFonts w:ascii="Times New Roman" w:hAnsi="Times New Roman"/>
          <w:bCs/>
          <w:sz w:val="24"/>
          <w:szCs w:val="24"/>
        </w:rPr>
        <w:t xml:space="preserve">then </w:t>
      </w:r>
      <w:r w:rsidR="00412A81" w:rsidRPr="00DC7119">
        <w:rPr>
          <w:rFonts w:ascii="Times New Roman" w:hAnsi="Times New Roman"/>
          <w:bCs/>
          <w:i/>
          <w:sz w:val="24"/>
          <w:szCs w:val="24"/>
        </w:rPr>
        <w:t>X</w:t>
      </w:r>
      <w:r w:rsidR="00412A81"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1</w:t>
      </w:r>
      <w:r w:rsidR="00412A81" w:rsidRPr="00DC7119">
        <w:rPr>
          <w:rFonts w:ascii="Times New Roman" w:hAnsi="Times New Roman"/>
          <w:bCs/>
          <w:sz w:val="24"/>
          <w:szCs w:val="24"/>
        </w:rPr>
        <w:t xml:space="preserve"> and </w:t>
      </w:r>
      <w:r w:rsidR="00412A81" w:rsidRPr="00DC7119">
        <w:rPr>
          <w:rFonts w:ascii="Times New Roman" w:hAnsi="Times New Roman"/>
          <w:bCs/>
          <w:i/>
          <w:sz w:val="24"/>
          <w:szCs w:val="24"/>
        </w:rPr>
        <w:t>X</w:t>
      </w:r>
      <w:r w:rsidR="00412A81"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2</w:t>
      </w:r>
      <w:r w:rsidR="00412A81" w:rsidRPr="00DC7119">
        <w:rPr>
          <w:rFonts w:ascii="Times New Roman" w:hAnsi="Times New Roman"/>
          <w:bCs/>
          <w:i/>
          <w:sz w:val="24"/>
          <w:szCs w:val="24"/>
        </w:rPr>
        <w:t>’</w:t>
      </w:r>
      <w:r w:rsidR="00412A81" w:rsidRPr="00DC7119">
        <w:rPr>
          <w:rFonts w:ascii="Times New Roman" w:hAnsi="Times New Roman"/>
          <w:bCs/>
          <w:sz w:val="24"/>
          <w:szCs w:val="24"/>
        </w:rPr>
        <w:t xml:space="preserve">are split as </w:t>
      </w:r>
      <w:r w:rsidR="00412A81">
        <w:rPr>
          <w:rFonts w:ascii="Times New Roman" w:hAnsi="Times New Roman"/>
          <w:bCs/>
          <w:sz w:val="24"/>
          <w:szCs w:val="24"/>
        </w:rPr>
        <w:t>3</w:t>
      </w:r>
      <w:r w:rsidR="00412A81" w:rsidRPr="00DC7119">
        <w:rPr>
          <w:rFonts w:ascii="Times New Roman" w:hAnsi="Times New Roman"/>
          <w:bCs/>
          <w:sz w:val="24"/>
          <w:szCs w:val="24"/>
        </w:rPr>
        <w:t>0%</w:t>
      </w:r>
      <w:r w:rsidR="00412A81" w:rsidRPr="00DC711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12A81" w:rsidRPr="00DC7119">
        <w:rPr>
          <w:rFonts w:ascii="Times New Roman" w:hAnsi="Times New Roman"/>
          <w:bCs/>
          <w:sz w:val="24"/>
          <w:szCs w:val="24"/>
        </w:rPr>
        <w:t xml:space="preserve">and </w:t>
      </w:r>
      <w:r w:rsidR="00412A81">
        <w:rPr>
          <w:rFonts w:ascii="Times New Roman" w:hAnsi="Times New Roman"/>
          <w:bCs/>
          <w:sz w:val="24"/>
          <w:szCs w:val="24"/>
        </w:rPr>
        <w:t>7</w:t>
      </w:r>
      <w:r w:rsidR="00412A81" w:rsidRPr="00DC7119">
        <w:rPr>
          <w:rFonts w:ascii="Times New Roman" w:hAnsi="Times New Roman"/>
          <w:bCs/>
          <w:sz w:val="24"/>
          <w:szCs w:val="24"/>
        </w:rPr>
        <w:t xml:space="preserve">0% of </w:t>
      </w:r>
      <w:proofErr w:type="spellStart"/>
      <w:r w:rsidR="00412A81" w:rsidRPr="00DC7119">
        <w:rPr>
          <w:rFonts w:ascii="Times New Roman" w:hAnsi="Times New Roman"/>
          <w:bCs/>
          <w:i/>
          <w:sz w:val="24"/>
          <w:szCs w:val="24"/>
        </w:rPr>
        <w:t>X</w:t>
      </w:r>
      <w:r w:rsidR="00412A81" w:rsidRPr="00DC7119">
        <w:rPr>
          <w:rFonts w:ascii="Times New Roman" w:hAnsi="Times New Roman"/>
          <w:bCs/>
          <w:i/>
          <w:sz w:val="24"/>
          <w:szCs w:val="24"/>
          <w:vertAlign w:val="subscript"/>
        </w:rPr>
        <w:t>eq</w:t>
      </w:r>
      <w:proofErr w:type="spellEnd"/>
      <w:r w:rsidR="00412A81">
        <w:rPr>
          <w:rFonts w:ascii="Times New Roman" w:hAnsi="Times New Roman"/>
          <w:bCs/>
          <w:sz w:val="24"/>
          <w:szCs w:val="24"/>
        </w:rPr>
        <w:t>, respectively.</w:t>
      </w:r>
      <w:commentRangeEnd w:id="81"/>
      <w:r w:rsidR="002302A3">
        <w:rPr>
          <w:rStyle w:val="CommentReference"/>
        </w:rPr>
        <w:commentReference w:id="81"/>
      </w:r>
      <w:ins w:id="82" w:author="HuskyPC" w:date="2015-05-10T11:41:00Z">
        <w:r w:rsidR="00371815">
          <w:rPr>
            <w:rFonts w:ascii="Times New Roman" w:hAnsi="Times New Roman"/>
            <w:bCs/>
            <w:sz w:val="24"/>
            <w:szCs w:val="24"/>
          </w:rPr>
          <w:t xml:space="preserve"> It is expected to find that 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X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1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 and 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X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2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’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 are 1-10% of </w:t>
        </w:r>
        <w:proofErr w:type="spellStart"/>
        <w:r w:rsidR="00371815">
          <w:rPr>
            <w:rFonts w:ascii="Times New Roman" w:hAnsi="Times New Roman"/>
            <w:bCs/>
            <w:i/>
            <w:sz w:val="24"/>
            <w:szCs w:val="24"/>
          </w:rPr>
          <w:t>X</w:t>
        </w:r>
      </w:ins>
      <w:ins w:id="83" w:author="HuskyPC" w:date="2015-05-10T11:42:00Z"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m</w:t>
        </w:r>
        <w:proofErr w:type="spellEnd"/>
        <w:r w:rsidR="00371815">
          <w:rPr>
            <w:rFonts w:ascii="Times New Roman" w:hAnsi="Times New Roman"/>
            <w:bCs/>
            <w:sz w:val="24"/>
            <w:szCs w:val="24"/>
          </w:rPr>
          <w:t xml:space="preserve">, 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R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1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 and 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R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2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’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 are on the order of </w:t>
        </w:r>
        <w:proofErr w:type="spellStart"/>
        <w:r w:rsidR="00371815">
          <w:rPr>
            <w:rFonts w:ascii="Times New Roman" w:hAnsi="Times New Roman"/>
            <w:bCs/>
            <w:sz w:val="24"/>
            <w:szCs w:val="24"/>
          </w:rPr>
          <w:t>mΩ</w:t>
        </w:r>
        <w:proofErr w:type="spellEnd"/>
        <w:r w:rsidR="00371815">
          <w:rPr>
            <w:rFonts w:ascii="Times New Roman" w:hAnsi="Times New Roman"/>
            <w:bCs/>
            <w:sz w:val="24"/>
            <w:szCs w:val="24"/>
          </w:rPr>
          <w:t xml:space="preserve"> to several Ω depending on the motor power rating, and 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R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C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 would be on the order of tens to hundred</w:t>
        </w:r>
      </w:ins>
      <w:ins w:id="84" w:author="HuskyPC" w:date="2015-05-10T11:43:00Z">
        <w:r w:rsidR="00371815">
          <w:rPr>
            <w:rFonts w:ascii="Times New Roman" w:hAnsi="Times New Roman"/>
            <w:bCs/>
            <w:sz w:val="24"/>
            <w:szCs w:val="24"/>
          </w:rPr>
          <w:t>s of Ω</w:t>
        </w:r>
      </w:ins>
      <w:ins w:id="85" w:author="Jacob Roundy" w:date="2015-05-11T12:14:00Z">
        <w:r w:rsidR="0092205F">
          <w:rPr>
            <w:rFonts w:ascii="Times New Roman" w:hAnsi="Times New Roman"/>
            <w:bCs/>
            <w:sz w:val="24"/>
            <w:szCs w:val="24"/>
          </w:rPr>
          <w:t>,</w:t>
        </w:r>
      </w:ins>
      <w:ins w:id="86" w:author="HuskyPC" w:date="2015-05-10T11:43:00Z">
        <w:r w:rsidR="00371815">
          <w:rPr>
            <w:rFonts w:ascii="Times New Roman" w:hAnsi="Times New Roman"/>
            <w:bCs/>
            <w:sz w:val="24"/>
            <w:szCs w:val="24"/>
          </w:rPr>
          <w:t xml:space="preserve"> as it is several orders of magnitude larger than </w:t>
        </w:r>
      </w:ins>
      <w:ins w:id="87" w:author="HuskyPC" w:date="2015-05-10T11:44:00Z">
        <w:r w:rsidR="00371815">
          <w:rPr>
            <w:rFonts w:ascii="Times New Roman" w:hAnsi="Times New Roman"/>
            <w:bCs/>
            <w:i/>
            <w:sz w:val="24"/>
            <w:szCs w:val="24"/>
          </w:rPr>
          <w:t>R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1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 and 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R</w:t>
        </w:r>
        <w:r w:rsidR="00371815">
          <w:rPr>
            <w:rFonts w:ascii="Times New Roman" w:hAnsi="Times New Roman"/>
            <w:bCs/>
            <w:i/>
            <w:sz w:val="24"/>
            <w:szCs w:val="24"/>
            <w:vertAlign w:val="subscript"/>
          </w:rPr>
          <w:t>2</w:t>
        </w:r>
        <w:r w:rsidR="00371815">
          <w:rPr>
            <w:rFonts w:ascii="Times New Roman" w:hAnsi="Times New Roman"/>
            <w:bCs/>
            <w:i/>
            <w:sz w:val="24"/>
            <w:szCs w:val="24"/>
          </w:rPr>
          <w:t>’</w:t>
        </w:r>
        <w:r w:rsidR="00371815">
          <w:rPr>
            <w:rFonts w:ascii="Times New Roman" w:hAnsi="Times New Roman"/>
            <w:bCs/>
            <w:sz w:val="24"/>
            <w:szCs w:val="24"/>
          </w:rPr>
          <w:t xml:space="preserve">. </w:t>
        </w:r>
      </w:ins>
      <w:ins w:id="88" w:author="HuskyPC" w:date="2015-05-10T11:43:00Z">
        <w:r w:rsidR="00371815">
          <w:rPr>
            <w:rFonts w:ascii="Times New Roman" w:hAnsi="Times New Roman"/>
            <w:bCs/>
            <w:sz w:val="24"/>
            <w:szCs w:val="24"/>
          </w:rPr>
          <w:t xml:space="preserve"> </w:t>
        </w:r>
      </w:ins>
    </w:p>
    <w:p w14:paraId="7D72D4C9" w14:textId="77777777" w:rsidR="002B6943" w:rsidRDefault="002B6943" w:rsidP="00F01F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95A2EC3" w14:textId="6CBF733A" w:rsidR="00412A81" w:rsidRDefault="00412A81" w:rsidP="00F01FDD">
      <w:pPr>
        <w:spacing w:after="0" w:line="240" w:lineRule="auto"/>
        <w:rPr>
          <w:ins w:id="89" w:author="HuskyPC" w:date="2015-05-10T11:45:00Z"/>
          <w:rFonts w:ascii="Times New Roman" w:hAnsi="Times New Roman"/>
          <w:bCs/>
          <w:sz w:val="24"/>
          <w:szCs w:val="24"/>
        </w:rPr>
      </w:pPr>
      <w:commentRangeStart w:id="90"/>
      <w:r w:rsidRPr="006C065E">
        <w:rPr>
          <w:rFonts w:ascii="Times New Roman" w:hAnsi="Times New Roman"/>
          <w:bCs/>
          <w:sz w:val="24"/>
          <w:szCs w:val="24"/>
        </w:rPr>
        <w:t xml:space="preserve">The linear region of the induction motor torque-speed curve is found using the load test and can be extrapolated from no-load to full- or rate-load conditions. </w:t>
      </w:r>
      <w:commentRangeEnd w:id="90"/>
      <w:r w:rsidR="002302A3">
        <w:rPr>
          <w:rStyle w:val="CommentReference"/>
        </w:rPr>
        <w:commentReference w:id="90"/>
      </w:r>
      <w:ins w:id="91" w:author="HuskyPC" w:date="2015-05-10T11:44:00Z">
        <w:del w:id="92" w:author="Jacob Roundy" w:date="2015-05-11T12:14:00Z">
          <w:r w:rsidR="00371815" w:rsidDel="0092205F">
            <w:rPr>
              <w:rFonts w:ascii="Times New Roman" w:hAnsi="Times New Roman"/>
              <w:bCs/>
              <w:sz w:val="24"/>
              <w:szCs w:val="24"/>
            </w:rPr>
            <w:delText xml:space="preserve"> </w:delText>
          </w:r>
        </w:del>
        <w:r w:rsidR="00371815">
          <w:rPr>
            <w:rFonts w:ascii="Times New Roman" w:hAnsi="Times New Roman"/>
            <w:bCs/>
            <w:sz w:val="24"/>
            <w:szCs w:val="24"/>
          </w:rPr>
          <w:t xml:space="preserve">A typical torque-speed curve is shown in </w:t>
        </w:r>
        <w:r w:rsidR="00371815" w:rsidRPr="0092205F">
          <w:rPr>
            <w:rFonts w:ascii="Times New Roman" w:hAnsi="Times New Roman"/>
            <w:b/>
            <w:bCs/>
            <w:sz w:val="24"/>
            <w:szCs w:val="24"/>
          </w:rPr>
          <w:t xml:space="preserve">Figure </w:t>
        </w:r>
      </w:ins>
      <w:ins w:id="93" w:author="Jacob Roundy" w:date="2015-05-11T11:19:00Z">
        <w:r w:rsidR="004B7AF2" w:rsidRPr="0092205F">
          <w:rPr>
            <w:rFonts w:ascii="Times New Roman" w:hAnsi="Times New Roman"/>
            <w:b/>
            <w:bCs/>
            <w:sz w:val="24"/>
            <w:szCs w:val="24"/>
          </w:rPr>
          <w:t>3</w:t>
        </w:r>
      </w:ins>
      <w:ins w:id="94" w:author="HuskyPC" w:date="2015-05-10T11:44:00Z">
        <w:del w:id="95" w:author="Jacob Roundy" w:date="2015-05-11T11:19:00Z">
          <w:r w:rsidR="00371815" w:rsidDel="004B7AF2">
            <w:rPr>
              <w:rFonts w:ascii="Times New Roman" w:hAnsi="Times New Roman"/>
              <w:bCs/>
              <w:sz w:val="24"/>
              <w:szCs w:val="24"/>
            </w:rPr>
            <w:delText>4</w:delText>
          </w:r>
        </w:del>
        <w:r w:rsidR="00371815">
          <w:rPr>
            <w:rFonts w:ascii="Times New Roman" w:hAnsi="Times New Roman"/>
            <w:bCs/>
            <w:sz w:val="24"/>
            <w:szCs w:val="24"/>
          </w:rPr>
          <w:t xml:space="preserve"> for several NEMA frames and the linear region is the rig</w:t>
        </w:r>
      </w:ins>
      <w:ins w:id="96" w:author="HuskyPC" w:date="2015-05-10T11:45:00Z">
        <w:r w:rsidR="00371815">
          <w:rPr>
            <w:rFonts w:ascii="Times New Roman" w:hAnsi="Times New Roman"/>
            <w:bCs/>
            <w:sz w:val="24"/>
            <w:szCs w:val="24"/>
          </w:rPr>
          <w:t>ht-most region</w:t>
        </w:r>
      </w:ins>
      <w:ins w:id="97" w:author="HuskyPC" w:date="2015-05-10T11:46:00Z">
        <w:r w:rsidR="00371815">
          <w:rPr>
            <w:rFonts w:ascii="Times New Roman" w:hAnsi="Times New Roman"/>
            <w:bCs/>
            <w:sz w:val="24"/>
            <w:szCs w:val="24"/>
          </w:rPr>
          <w:t xml:space="preserve"> close to the 90-100% speed. </w:t>
        </w:r>
      </w:ins>
      <w:ins w:id="98" w:author="HuskyPC" w:date="2015-05-10T11:45:00Z">
        <w:r w:rsidR="00371815">
          <w:rPr>
            <w:rFonts w:ascii="Times New Roman" w:hAnsi="Times New Roman"/>
            <w:bCs/>
            <w:sz w:val="24"/>
            <w:szCs w:val="24"/>
          </w:rPr>
          <w:t xml:space="preserve"> </w:t>
        </w:r>
      </w:ins>
    </w:p>
    <w:p w14:paraId="53C0BF89" w14:textId="77777777" w:rsidR="00371815" w:rsidRDefault="00371815" w:rsidP="00F01FDD">
      <w:pPr>
        <w:spacing w:after="0" w:line="240" w:lineRule="auto"/>
        <w:rPr>
          <w:ins w:id="99" w:author="HuskyPC" w:date="2015-05-10T11:45:00Z"/>
          <w:rFonts w:ascii="Times New Roman" w:hAnsi="Times New Roman"/>
          <w:bCs/>
          <w:sz w:val="24"/>
          <w:szCs w:val="24"/>
        </w:rPr>
      </w:pPr>
    </w:p>
    <w:p w14:paraId="0DC36340" w14:textId="77777777" w:rsidR="00840802" w:rsidRPr="005346B8" w:rsidRDefault="00840802" w:rsidP="00F01FD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346B8">
        <w:rPr>
          <w:rFonts w:ascii="Times New Roman" w:hAnsi="Times New Roman"/>
          <w:b/>
          <w:bCs/>
          <w:sz w:val="28"/>
          <w:szCs w:val="24"/>
        </w:rPr>
        <w:t xml:space="preserve">Applications: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CC09D3" w:rsidRPr="005346B8">
        <w:rPr>
          <w:rFonts w:ascii="Times New Roman" w:hAnsi="Times New Roman"/>
          <w:bCs/>
          <w:sz w:val="24"/>
          <w:szCs w:val="24"/>
        </w:rPr>
        <w:t>Three-phase induction machines, especially induction motors, are the workhorses of modern industry. Appropriately charac</w:t>
      </w:r>
      <w:r w:rsidR="005346B8">
        <w:rPr>
          <w:rFonts w:ascii="Times New Roman" w:hAnsi="Times New Roman"/>
          <w:bCs/>
          <w:sz w:val="24"/>
          <w:szCs w:val="24"/>
        </w:rPr>
        <w:t>terizing an induction motor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provides engineers and technicians with information on the motor’s efficiency and torque-speed characteristics. These are</w:t>
      </w:r>
      <w:r w:rsidR="005346B8">
        <w:rPr>
          <w:rFonts w:ascii="Times New Roman" w:hAnsi="Times New Roman"/>
          <w:bCs/>
          <w:sz w:val="24"/>
          <w:szCs w:val="24"/>
        </w:rPr>
        <w:t xml:space="preserve"> </w:t>
      </w:r>
      <w:r w:rsidR="00CC09D3" w:rsidRPr="005346B8">
        <w:rPr>
          <w:rFonts w:ascii="Times New Roman" w:hAnsi="Times New Roman"/>
          <w:bCs/>
          <w:sz w:val="24"/>
          <w:szCs w:val="24"/>
        </w:rPr>
        <w:t>essential in determining which motor size and frame best fits an application. Once a motor is characterized and the torque-speed curve is known from equivalent circuit parameters using the t</w:t>
      </w:r>
      <w:r w:rsidR="005346B8">
        <w:rPr>
          <w:rFonts w:ascii="Times New Roman" w:hAnsi="Times New Roman"/>
          <w:bCs/>
          <w:sz w:val="24"/>
          <w:szCs w:val="24"/>
        </w:rPr>
        <w:t>ests described</w:t>
      </w:r>
      <w:r w:rsidR="009B76CA">
        <w:rPr>
          <w:rFonts w:ascii="Times New Roman" w:hAnsi="Times New Roman"/>
          <w:bCs/>
          <w:sz w:val="24"/>
          <w:szCs w:val="24"/>
        </w:rPr>
        <w:t>, different NEMA frames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have different curve shapes. For example, an ele</w:t>
      </w:r>
      <w:r w:rsidR="005346B8">
        <w:rPr>
          <w:rFonts w:ascii="Times New Roman" w:hAnsi="Times New Roman"/>
          <w:bCs/>
          <w:sz w:val="24"/>
          <w:szCs w:val="24"/>
        </w:rPr>
        <w:t>vator application requires high-starting torque;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therefore</w:t>
      </w:r>
      <w:r w:rsidR="005346B8">
        <w:rPr>
          <w:rFonts w:ascii="Times New Roman" w:hAnsi="Times New Roman"/>
          <w:bCs/>
          <w:sz w:val="24"/>
          <w:szCs w:val="24"/>
        </w:rPr>
        <w:t>,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frames</w:t>
      </w:r>
      <w:r w:rsidR="005346B8">
        <w:rPr>
          <w:rFonts w:ascii="Times New Roman" w:hAnsi="Times New Roman"/>
          <w:bCs/>
          <w:sz w:val="24"/>
          <w:szCs w:val="24"/>
        </w:rPr>
        <w:t xml:space="preserve">, such as </w:t>
      </w:r>
      <w:r w:rsidR="00CC09D3" w:rsidRPr="005346B8">
        <w:rPr>
          <w:rFonts w:ascii="Times New Roman" w:hAnsi="Times New Roman"/>
          <w:bCs/>
          <w:sz w:val="24"/>
          <w:szCs w:val="24"/>
        </w:rPr>
        <w:t>NEMA frame D</w:t>
      </w:r>
      <w:r w:rsidR="005346B8">
        <w:rPr>
          <w:rFonts w:ascii="Times New Roman" w:hAnsi="Times New Roman"/>
          <w:bCs/>
          <w:sz w:val="24"/>
          <w:szCs w:val="24"/>
        </w:rPr>
        <w:t>,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ar</w:t>
      </w:r>
      <w:r w:rsidR="009B76CA">
        <w:rPr>
          <w:rFonts w:ascii="Times New Roman" w:hAnsi="Times New Roman"/>
          <w:bCs/>
          <w:sz w:val="24"/>
          <w:szCs w:val="24"/>
        </w:rPr>
        <w:t>e more suitable than A or B. W</w:t>
      </w:r>
      <w:r w:rsidR="00CC09D3" w:rsidRPr="005346B8">
        <w:rPr>
          <w:rFonts w:ascii="Times New Roman" w:hAnsi="Times New Roman"/>
          <w:bCs/>
          <w:sz w:val="24"/>
          <w:szCs w:val="24"/>
        </w:rPr>
        <w:t>h</w:t>
      </w:r>
      <w:r w:rsidR="009B76CA">
        <w:rPr>
          <w:rFonts w:ascii="Times New Roman" w:hAnsi="Times New Roman"/>
          <w:bCs/>
          <w:sz w:val="24"/>
          <w:szCs w:val="24"/>
        </w:rPr>
        <w:t>en dealing with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</w:t>
      </w:r>
      <w:r w:rsidR="009B76CA">
        <w:rPr>
          <w:rFonts w:ascii="Times New Roman" w:hAnsi="Times New Roman"/>
          <w:bCs/>
          <w:sz w:val="24"/>
          <w:szCs w:val="24"/>
        </w:rPr>
        <w:t xml:space="preserve">the </w:t>
      </w:r>
      <w:r w:rsidR="00CC09D3" w:rsidRPr="005346B8">
        <w:rPr>
          <w:rFonts w:ascii="Times New Roman" w:hAnsi="Times New Roman"/>
          <w:bCs/>
          <w:sz w:val="24"/>
          <w:szCs w:val="24"/>
        </w:rPr>
        <w:t>induction motor</w:t>
      </w:r>
      <w:r w:rsidR="009B76CA">
        <w:rPr>
          <w:rFonts w:ascii="Times New Roman" w:hAnsi="Times New Roman"/>
          <w:bCs/>
          <w:sz w:val="24"/>
          <w:szCs w:val="24"/>
        </w:rPr>
        <w:t>’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s integral parts of larger systems that consume considerable amounts of energy </w:t>
      </w:r>
      <w:r w:rsidR="005346B8">
        <w:rPr>
          <w:rFonts w:ascii="Times New Roman" w:hAnsi="Times New Roman"/>
          <w:bCs/>
          <w:sz w:val="24"/>
          <w:szCs w:val="24"/>
        </w:rPr>
        <w:t>(</w:t>
      </w:r>
      <w:r w:rsidR="00CC09D3" w:rsidRPr="005346B8">
        <w:rPr>
          <w:rFonts w:ascii="Times New Roman" w:hAnsi="Times New Roman"/>
          <w:bCs/>
          <w:i/>
          <w:sz w:val="24"/>
          <w:szCs w:val="24"/>
        </w:rPr>
        <w:t>e.g.</w:t>
      </w:r>
      <w:r w:rsidR="005346B8">
        <w:rPr>
          <w:rFonts w:ascii="Times New Roman" w:hAnsi="Times New Roman"/>
          <w:bCs/>
          <w:sz w:val="24"/>
          <w:szCs w:val="24"/>
        </w:rPr>
        <w:t>,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chillers</w:t>
      </w:r>
      <w:r w:rsidR="005346B8">
        <w:rPr>
          <w:rFonts w:ascii="Times New Roman" w:hAnsi="Times New Roman"/>
          <w:bCs/>
          <w:sz w:val="24"/>
          <w:szCs w:val="24"/>
        </w:rPr>
        <w:t>),</w:t>
      </w:r>
      <w:r w:rsidR="00CC09D3" w:rsidRPr="005346B8">
        <w:rPr>
          <w:rFonts w:ascii="Times New Roman" w:hAnsi="Times New Roman"/>
          <w:bCs/>
          <w:sz w:val="24"/>
          <w:szCs w:val="24"/>
        </w:rPr>
        <w:t xml:space="preserve"> knowing the equivalent circuit parameters of a motor can provide good estimates of the motor’s efficiency and its contribution to energy consumption in that larger system.  </w:t>
      </w:r>
    </w:p>
    <w:p w14:paraId="1BC3422E" w14:textId="77777777" w:rsidR="000E1624" w:rsidRDefault="000E1624" w:rsidP="00F01FD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CCE8D78" w14:textId="77777777" w:rsidR="00C46684" w:rsidRPr="00F01FDD" w:rsidRDefault="00C46684" w:rsidP="00F01FD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4"/>
        </w:rPr>
      </w:pPr>
      <w:r>
        <w:rPr>
          <w:rFonts w:ascii="TimesNewRomanPSMT" w:hAnsi="TimesNewRomanPSMT" w:cs="TimesNewRomanPSMT"/>
          <w:b/>
          <w:sz w:val="28"/>
          <w:szCs w:val="24"/>
        </w:rPr>
        <w:t>Legend:</w:t>
      </w:r>
    </w:p>
    <w:p w14:paraId="0B15F54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Figure 1: </w:t>
      </w:r>
      <w:r w:rsidRPr="00C46684">
        <w:rPr>
          <w:rFonts w:ascii="TimesNewRomanPSMT" w:hAnsi="TimesNewRomanPSMT" w:cs="TimesNewRomanPSMT"/>
          <w:sz w:val="24"/>
          <w:szCs w:val="24"/>
        </w:rPr>
        <w:t>Setup for no-load test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14:paraId="646EB573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33D9C4" w14:textId="77777777" w:rsidR="00C46684" w:rsidRDefault="00C46684" w:rsidP="00F01FDD">
      <w:pPr>
        <w:autoSpaceDE w:val="0"/>
        <w:autoSpaceDN w:val="0"/>
        <w:adjustRightInd w:val="0"/>
        <w:spacing w:after="0" w:line="240" w:lineRule="auto"/>
        <w:rPr>
          <w:ins w:id="100" w:author="Jacob Roundy" w:date="2015-05-11T11:20:00Z"/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Figure 2: </w:t>
      </w:r>
      <w:r w:rsidRPr="00C46684">
        <w:rPr>
          <w:rFonts w:ascii="TimesNewRomanPSMT" w:hAnsi="TimesNewRomanPSMT" w:cs="TimesNewRomanPSMT"/>
          <w:sz w:val="24"/>
          <w:szCs w:val="24"/>
        </w:rPr>
        <w:t>Setup for load test</w:t>
      </w:r>
      <w:r w:rsidR="00592CA1">
        <w:rPr>
          <w:rFonts w:ascii="TimesNewRomanPSMT" w:hAnsi="TimesNewRomanPSMT" w:cs="TimesNewRomanPSMT"/>
          <w:sz w:val="24"/>
          <w:szCs w:val="24"/>
        </w:rPr>
        <w:t>.</w:t>
      </w:r>
    </w:p>
    <w:p w14:paraId="554C756B" w14:textId="77777777" w:rsidR="004B7AF2" w:rsidRDefault="004B7AF2" w:rsidP="00F01FDD">
      <w:pPr>
        <w:autoSpaceDE w:val="0"/>
        <w:autoSpaceDN w:val="0"/>
        <w:adjustRightInd w:val="0"/>
        <w:spacing w:after="0" w:line="240" w:lineRule="auto"/>
        <w:rPr>
          <w:ins w:id="101" w:author="Jacob Roundy" w:date="2015-05-11T11:20:00Z"/>
          <w:rFonts w:ascii="TimesNewRomanPSMT" w:hAnsi="TimesNewRomanPSMT" w:cs="TimesNewRomanPSMT"/>
          <w:sz w:val="24"/>
          <w:szCs w:val="24"/>
        </w:rPr>
      </w:pPr>
    </w:p>
    <w:p w14:paraId="71415BEA" w14:textId="78AB0130" w:rsidR="004B7AF2" w:rsidRPr="009E399D" w:rsidRDefault="004B7AF2" w:rsidP="00F01FD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Cs/>
          <w:sz w:val="24"/>
          <w:szCs w:val="24"/>
        </w:rPr>
      </w:pPr>
      <w:ins w:id="102" w:author="Jacob Roundy" w:date="2015-05-11T11:20:00Z">
        <w:r w:rsidRPr="004B7AF2">
          <w:rPr>
            <w:rFonts w:ascii="TimesNewRomanPSMT" w:hAnsi="TimesNewRomanPSMT" w:cs="TimesNewRomanPSMT"/>
            <w:bCs/>
            <w:sz w:val="24"/>
            <w:szCs w:val="24"/>
          </w:rPr>
          <w:t>Figure 3: Typical torque-speed curves for various NEMA frames</w:t>
        </w:r>
      </w:ins>
      <w:ins w:id="103" w:author="Jacob Roundy" w:date="2015-05-11T11:22:00Z">
        <w:r>
          <w:rPr>
            <w:rFonts w:ascii="TimesNewRomanPSMT" w:hAnsi="TimesNewRomanPSMT" w:cs="TimesNewRomanPSMT"/>
            <w:bCs/>
            <w:sz w:val="24"/>
            <w:szCs w:val="24"/>
          </w:rPr>
          <w:t>.</w:t>
        </w:r>
      </w:ins>
      <w:ins w:id="104" w:author="Jacob Roundy" w:date="2015-05-11T11:20:00Z">
        <w:r>
          <w:rPr>
            <w:rFonts w:ascii="TimesNewRomanPSMT" w:hAnsi="TimesNewRomanPSMT" w:cs="TimesNewRomanPSMT"/>
            <w:bCs/>
            <w:sz w:val="24"/>
            <w:szCs w:val="24"/>
          </w:rPr>
          <w:t xml:space="preserve"> [</w:t>
        </w:r>
      </w:ins>
      <w:ins w:id="105" w:author="Jacob Roundy" w:date="2015-05-11T12:11:00Z">
        <w:r w:rsidR="0092205F">
          <w:rPr>
            <w:rFonts w:ascii="TimesNewRomanPSMT" w:hAnsi="TimesNewRomanPSMT" w:cs="TimesNewRomanPSMT"/>
            <w:bCs/>
            <w:sz w:val="24"/>
            <w:szCs w:val="24"/>
          </w:rPr>
          <w:t>S</w:t>
        </w:r>
      </w:ins>
      <w:ins w:id="106" w:author="Jacob Roundy" w:date="2015-05-11T11:20:00Z">
        <w:r w:rsidRPr="004B7AF2">
          <w:rPr>
            <w:rFonts w:ascii="TimesNewRomanPSMT" w:hAnsi="TimesNewRomanPSMT" w:cs="TimesNewRomanPSMT"/>
            <w:bCs/>
            <w:sz w:val="24"/>
            <w:szCs w:val="24"/>
          </w:rPr>
          <w:t>ource: http://ecmweb.com/site-files/ecmweb.com/files/archive/ecmweb.</w:t>
        </w:r>
        <w:bookmarkStart w:id="107" w:name="_GoBack"/>
        <w:bookmarkEnd w:id="107"/>
        <w:r w:rsidRPr="004B7AF2">
          <w:rPr>
            <w:rFonts w:ascii="TimesNewRomanPSMT" w:hAnsi="TimesNewRomanPSMT" w:cs="TimesNewRomanPSMT"/>
            <w:bCs/>
            <w:sz w:val="24"/>
            <w:szCs w:val="24"/>
          </w:rPr>
          <w:t>com/mag/405ecm08fig1.jpg]</w:t>
        </w:r>
      </w:ins>
    </w:p>
    <w:sectPr w:rsidR="004B7AF2" w:rsidRPr="009E399D" w:rsidSect="00A741E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my Manocchi" w:date="2015-04-30T11:12:00Z" w:initials="AM">
    <w:p w14:paraId="4B9B0534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>
        <w:t xml:space="preserve">Please provide basic principles of operation for an induction motor to give context to the tests. </w:t>
      </w:r>
    </w:p>
  </w:comment>
  <w:comment w:id="2" w:author="Amy Manocchi" w:date="2015-04-30T11:14:00Z" w:initials="AM">
    <w:p w14:paraId="15236D31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>
        <w:t xml:space="preserve">More information needed.  </w:t>
      </w:r>
    </w:p>
  </w:comment>
  <w:comment w:id="59" w:author="Amy Manocchi" w:date="2015-04-30T11:15:00Z" w:initials="AM">
    <w:p w14:paraId="0B20A75A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>
        <w:t>What tests, and what does each one tell us?</w:t>
      </w:r>
    </w:p>
  </w:comment>
  <w:comment w:id="61" w:author="Amy Manocchi" w:date="2015-04-30T11:14:00Z" w:initials="AM">
    <w:p w14:paraId="7EC0E429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>
        <w:t xml:space="preserve">How do you find this? Provide more background. </w:t>
      </w:r>
    </w:p>
  </w:comment>
  <w:comment w:id="63" w:author="Amy Manocchi" w:date="2015-04-30T11:16:00Z" w:initials="AM">
    <w:p w14:paraId="48FDE923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>
        <w:t xml:space="preserve">Describe what this is in the Overview/principles section to provide context. </w:t>
      </w:r>
    </w:p>
  </w:comment>
  <w:comment w:id="64" w:author="Amy Manocchi" w:date="2015-04-30T11:24:00Z" w:initials="AM">
    <w:p w14:paraId="4FE5C173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>
        <w:t xml:space="preserve">Provide background information in the Overview/Principles. </w:t>
      </w:r>
    </w:p>
  </w:comment>
  <w:comment w:id="66" w:author="Amy Manocchi" w:date="2015-04-30T11:25:00Z" w:initials="AM">
    <w:p w14:paraId="3C3B3B89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 w:rsidR="00645840">
        <w:t>H</w:t>
      </w:r>
      <w:r>
        <w:t>ow</w:t>
      </w:r>
      <w:r w:rsidR="00645840">
        <w:t>?</w:t>
      </w:r>
    </w:p>
  </w:comment>
  <w:comment w:id="67" w:author="Amy Manocchi" w:date="2015-04-30T11:26:00Z" w:initials="AM">
    <w:p w14:paraId="4767B9AE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proofErr w:type="gramStart"/>
      <w:r>
        <w:t>what</w:t>
      </w:r>
      <w:proofErr w:type="gramEnd"/>
      <w:r>
        <w:t xml:space="preserve"> are you checking</w:t>
      </w:r>
      <w:r w:rsidR="00645840">
        <w:t>?</w:t>
      </w:r>
      <w:r>
        <w:t xml:space="preserve"> </w:t>
      </w:r>
    </w:p>
  </w:comment>
  <w:comment w:id="79" w:author="Amy Manocchi" w:date="2015-04-30T11:34:00Z" w:initials="AM">
    <w:p w14:paraId="714B29EA" w14:textId="77777777" w:rsidR="00A96A37" w:rsidRDefault="00A96A37">
      <w:pPr>
        <w:pStyle w:val="CommentText"/>
      </w:pPr>
      <w:r>
        <w:rPr>
          <w:rStyle w:val="CommentReference"/>
        </w:rPr>
        <w:annotationRef/>
      </w:r>
      <w:r w:rsidR="00645840">
        <w:t xml:space="preserve"> T</w:t>
      </w:r>
      <w:r>
        <w:t>his is ambiguous</w:t>
      </w:r>
      <w:r w:rsidR="00645840">
        <w:t>- how does one check it?</w:t>
      </w:r>
    </w:p>
  </w:comment>
  <w:comment w:id="81" w:author="Amy Manocchi" w:date="2015-05-10T11:41:00Z" w:initials="AM">
    <w:p w14:paraId="6B93F0D0" w14:textId="77777777" w:rsidR="00371815" w:rsidRDefault="002302A3">
      <w:pPr>
        <w:pStyle w:val="CommentText"/>
      </w:pPr>
      <w:r>
        <w:rPr>
          <w:rStyle w:val="CommentReference"/>
        </w:rPr>
        <w:annotationRef/>
      </w:r>
      <w:r>
        <w:t>Provide context to these variables and the calculation of the equivalent circuit parameters.  What results did you obtain in this series of tests? This section is too ambiguous</w:t>
      </w:r>
      <w:r w:rsidR="00371815">
        <w:br/>
      </w:r>
    </w:p>
  </w:comment>
  <w:comment w:id="90" w:author="Amy Manocchi" w:date="2015-04-30T11:49:00Z" w:initials="AM">
    <w:p w14:paraId="258A50AD" w14:textId="77777777" w:rsidR="002302A3" w:rsidRDefault="002302A3">
      <w:pPr>
        <w:pStyle w:val="CommentText"/>
      </w:pPr>
      <w:r>
        <w:rPr>
          <w:rStyle w:val="CommentReference"/>
        </w:rPr>
        <w:annotationRef/>
      </w:r>
      <w:r>
        <w:t xml:space="preserve">Same here.  Introduce the calculations, the motor torque-speed curve etc.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9B0534" w15:done="0"/>
  <w15:commentEx w15:paraId="15236D31" w15:done="0"/>
  <w15:commentEx w15:paraId="0B20A75A" w15:done="0"/>
  <w15:commentEx w15:paraId="7EC0E429" w15:done="0"/>
  <w15:commentEx w15:paraId="48FDE923" w15:done="0"/>
  <w15:commentEx w15:paraId="4FE5C173" w15:done="0"/>
  <w15:commentEx w15:paraId="3C3B3B89" w15:done="0"/>
  <w15:commentEx w15:paraId="4767B9AE" w15:done="0"/>
  <w15:commentEx w15:paraId="714B29EA" w15:done="0"/>
  <w15:commentEx w15:paraId="6B93F0D0" w15:done="0"/>
  <w15:commentEx w15:paraId="258A50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1D375" w14:textId="77777777" w:rsidR="00E33F29" w:rsidRDefault="00E33F29" w:rsidP="00C515DD">
      <w:pPr>
        <w:spacing w:after="0" w:line="240" w:lineRule="auto"/>
      </w:pPr>
      <w:r>
        <w:separator/>
      </w:r>
    </w:p>
  </w:endnote>
  <w:endnote w:type="continuationSeparator" w:id="0">
    <w:p w14:paraId="0E3C0B72" w14:textId="77777777" w:rsidR="00E33F29" w:rsidRDefault="00E33F29" w:rsidP="00C51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A7E25" w14:textId="77777777" w:rsidR="00E33F29" w:rsidRDefault="00E33F29" w:rsidP="00C515DD">
      <w:pPr>
        <w:spacing w:after="0" w:line="240" w:lineRule="auto"/>
      </w:pPr>
      <w:r>
        <w:separator/>
      </w:r>
    </w:p>
  </w:footnote>
  <w:footnote w:type="continuationSeparator" w:id="0">
    <w:p w14:paraId="644E654D" w14:textId="77777777" w:rsidR="00E33F29" w:rsidRDefault="00E33F29" w:rsidP="00C51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1583C" w14:textId="77777777" w:rsidR="00A96A37" w:rsidRDefault="00A96A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D0377"/>
    <w:multiLevelType w:val="hybridMultilevel"/>
    <w:tmpl w:val="43B60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9044A"/>
    <w:multiLevelType w:val="hybridMultilevel"/>
    <w:tmpl w:val="90AC8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45B5C"/>
    <w:multiLevelType w:val="hybridMultilevel"/>
    <w:tmpl w:val="4FCCA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E60A2"/>
    <w:multiLevelType w:val="hybridMultilevel"/>
    <w:tmpl w:val="FA402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60D1A"/>
    <w:multiLevelType w:val="hybridMultilevel"/>
    <w:tmpl w:val="AC5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91EAC"/>
    <w:multiLevelType w:val="hybridMultilevel"/>
    <w:tmpl w:val="A314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17CC1"/>
    <w:multiLevelType w:val="hybridMultilevel"/>
    <w:tmpl w:val="A7C81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20377"/>
    <w:multiLevelType w:val="hybridMultilevel"/>
    <w:tmpl w:val="44E0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6BBA"/>
    <w:multiLevelType w:val="hybridMultilevel"/>
    <w:tmpl w:val="1068D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160143"/>
    <w:multiLevelType w:val="hybridMultilevel"/>
    <w:tmpl w:val="43C8A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05A56"/>
    <w:multiLevelType w:val="hybridMultilevel"/>
    <w:tmpl w:val="A82A0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15F97"/>
    <w:multiLevelType w:val="hybridMultilevel"/>
    <w:tmpl w:val="00E23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F9424B"/>
    <w:multiLevelType w:val="hybridMultilevel"/>
    <w:tmpl w:val="06F2F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74C4B"/>
    <w:multiLevelType w:val="hybridMultilevel"/>
    <w:tmpl w:val="81029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0575C9"/>
    <w:multiLevelType w:val="hybridMultilevel"/>
    <w:tmpl w:val="04DC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8847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8B84A74"/>
    <w:multiLevelType w:val="hybridMultilevel"/>
    <w:tmpl w:val="26B0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6D4165"/>
    <w:multiLevelType w:val="hybridMultilevel"/>
    <w:tmpl w:val="0F905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B1C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F592445"/>
    <w:multiLevelType w:val="hybridMultilevel"/>
    <w:tmpl w:val="35300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1291A"/>
    <w:multiLevelType w:val="hybridMultilevel"/>
    <w:tmpl w:val="EC16B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850CD8"/>
    <w:multiLevelType w:val="hybridMultilevel"/>
    <w:tmpl w:val="F7006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E15553"/>
    <w:multiLevelType w:val="hybridMultilevel"/>
    <w:tmpl w:val="1598B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FC7812"/>
    <w:multiLevelType w:val="hybridMultilevel"/>
    <w:tmpl w:val="5C7C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5C1764"/>
    <w:multiLevelType w:val="hybridMultilevel"/>
    <w:tmpl w:val="05B8A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310593"/>
    <w:multiLevelType w:val="hybridMultilevel"/>
    <w:tmpl w:val="07243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7E04BF"/>
    <w:multiLevelType w:val="hybridMultilevel"/>
    <w:tmpl w:val="9A809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6E2131"/>
    <w:multiLevelType w:val="hybridMultilevel"/>
    <w:tmpl w:val="0372A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A1319D"/>
    <w:multiLevelType w:val="hybridMultilevel"/>
    <w:tmpl w:val="1F544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F74933"/>
    <w:multiLevelType w:val="hybridMultilevel"/>
    <w:tmpl w:val="EAEAC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E2AFC"/>
    <w:multiLevelType w:val="hybridMultilevel"/>
    <w:tmpl w:val="7D14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064FDE"/>
    <w:multiLevelType w:val="hybridMultilevel"/>
    <w:tmpl w:val="9EA23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CC2CB3"/>
    <w:multiLevelType w:val="hybridMultilevel"/>
    <w:tmpl w:val="1E445F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BC673F0"/>
    <w:multiLevelType w:val="hybridMultilevel"/>
    <w:tmpl w:val="2CCA8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70254"/>
    <w:multiLevelType w:val="hybridMultilevel"/>
    <w:tmpl w:val="DB0E3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E7466"/>
    <w:multiLevelType w:val="hybridMultilevel"/>
    <w:tmpl w:val="9DB83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5759A6"/>
    <w:multiLevelType w:val="hybridMultilevel"/>
    <w:tmpl w:val="13EA5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E83920"/>
    <w:multiLevelType w:val="hybridMultilevel"/>
    <w:tmpl w:val="37CAD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106773"/>
    <w:multiLevelType w:val="hybridMultilevel"/>
    <w:tmpl w:val="F28E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AF0D45"/>
    <w:multiLevelType w:val="hybridMultilevel"/>
    <w:tmpl w:val="23CA6E04"/>
    <w:lvl w:ilvl="0" w:tplc="D70C7CB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75322"/>
    <w:multiLevelType w:val="hybridMultilevel"/>
    <w:tmpl w:val="FC88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074FB6"/>
    <w:multiLevelType w:val="hybridMultilevel"/>
    <w:tmpl w:val="7B2A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23365E"/>
    <w:multiLevelType w:val="hybridMultilevel"/>
    <w:tmpl w:val="DF28B536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9"/>
  </w:num>
  <w:num w:numId="5">
    <w:abstractNumId w:val="29"/>
  </w:num>
  <w:num w:numId="6">
    <w:abstractNumId w:val="34"/>
  </w:num>
  <w:num w:numId="7">
    <w:abstractNumId w:val="31"/>
  </w:num>
  <w:num w:numId="8">
    <w:abstractNumId w:val="24"/>
  </w:num>
  <w:num w:numId="9">
    <w:abstractNumId w:val="11"/>
  </w:num>
  <w:num w:numId="10">
    <w:abstractNumId w:val="4"/>
  </w:num>
  <w:num w:numId="11">
    <w:abstractNumId w:val="30"/>
  </w:num>
  <w:num w:numId="12">
    <w:abstractNumId w:val="12"/>
  </w:num>
  <w:num w:numId="13">
    <w:abstractNumId w:val="38"/>
  </w:num>
  <w:num w:numId="14">
    <w:abstractNumId w:val="14"/>
  </w:num>
  <w:num w:numId="15">
    <w:abstractNumId w:val="17"/>
  </w:num>
  <w:num w:numId="16">
    <w:abstractNumId w:val="40"/>
  </w:num>
  <w:num w:numId="17">
    <w:abstractNumId w:val="41"/>
  </w:num>
  <w:num w:numId="18">
    <w:abstractNumId w:val="28"/>
  </w:num>
  <w:num w:numId="19">
    <w:abstractNumId w:val="23"/>
  </w:num>
  <w:num w:numId="20">
    <w:abstractNumId w:val="6"/>
  </w:num>
  <w:num w:numId="21">
    <w:abstractNumId w:val="26"/>
  </w:num>
  <w:num w:numId="22">
    <w:abstractNumId w:val="2"/>
  </w:num>
  <w:num w:numId="23">
    <w:abstractNumId w:val="5"/>
  </w:num>
  <w:num w:numId="24">
    <w:abstractNumId w:val="9"/>
  </w:num>
  <w:num w:numId="25">
    <w:abstractNumId w:val="3"/>
  </w:num>
  <w:num w:numId="26">
    <w:abstractNumId w:val="27"/>
  </w:num>
  <w:num w:numId="27">
    <w:abstractNumId w:val="37"/>
  </w:num>
  <w:num w:numId="28">
    <w:abstractNumId w:val="0"/>
  </w:num>
  <w:num w:numId="29">
    <w:abstractNumId w:val="21"/>
  </w:num>
  <w:num w:numId="30">
    <w:abstractNumId w:val="33"/>
  </w:num>
  <w:num w:numId="31">
    <w:abstractNumId w:val="7"/>
  </w:num>
  <w:num w:numId="32">
    <w:abstractNumId w:val="25"/>
  </w:num>
  <w:num w:numId="33">
    <w:abstractNumId w:val="1"/>
  </w:num>
  <w:num w:numId="34">
    <w:abstractNumId w:val="42"/>
  </w:num>
  <w:num w:numId="35">
    <w:abstractNumId w:val="35"/>
  </w:num>
  <w:num w:numId="36">
    <w:abstractNumId w:val="20"/>
  </w:num>
  <w:num w:numId="37">
    <w:abstractNumId w:val="39"/>
  </w:num>
  <w:num w:numId="38">
    <w:abstractNumId w:val="15"/>
  </w:num>
  <w:num w:numId="39">
    <w:abstractNumId w:val="36"/>
  </w:num>
  <w:num w:numId="40">
    <w:abstractNumId w:val="22"/>
  </w:num>
  <w:num w:numId="41">
    <w:abstractNumId w:val="10"/>
  </w:num>
  <w:num w:numId="42">
    <w:abstractNumId w:val="18"/>
  </w:num>
  <w:num w:numId="43">
    <w:abstractNumId w:val="3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CF"/>
    <w:rsid w:val="00000919"/>
    <w:rsid w:val="00006B05"/>
    <w:rsid w:val="0000730F"/>
    <w:rsid w:val="00022A0C"/>
    <w:rsid w:val="000605F0"/>
    <w:rsid w:val="000B2977"/>
    <w:rsid w:val="000B7CEE"/>
    <w:rsid w:val="000D79C0"/>
    <w:rsid w:val="000E1624"/>
    <w:rsid w:val="000F35FB"/>
    <w:rsid w:val="000F3871"/>
    <w:rsid w:val="000F460E"/>
    <w:rsid w:val="00111B10"/>
    <w:rsid w:val="00112052"/>
    <w:rsid w:val="00137B79"/>
    <w:rsid w:val="00141F6E"/>
    <w:rsid w:val="00146E91"/>
    <w:rsid w:val="00182F1B"/>
    <w:rsid w:val="00193206"/>
    <w:rsid w:val="001955FB"/>
    <w:rsid w:val="001B74C1"/>
    <w:rsid w:val="001B7AF7"/>
    <w:rsid w:val="001B7EC6"/>
    <w:rsid w:val="00201F67"/>
    <w:rsid w:val="00211A27"/>
    <w:rsid w:val="00217677"/>
    <w:rsid w:val="002302A3"/>
    <w:rsid w:val="0025231B"/>
    <w:rsid w:val="002A1718"/>
    <w:rsid w:val="002A7BE3"/>
    <w:rsid w:val="002B6943"/>
    <w:rsid w:val="002F12BD"/>
    <w:rsid w:val="00371815"/>
    <w:rsid w:val="0039662A"/>
    <w:rsid w:val="003C14B5"/>
    <w:rsid w:val="003D70AC"/>
    <w:rsid w:val="003F0BB7"/>
    <w:rsid w:val="004016DE"/>
    <w:rsid w:val="00412A81"/>
    <w:rsid w:val="00421119"/>
    <w:rsid w:val="00423577"/>
    <w:rsid w:val="004607C5"/>
    <w:rsid w:val="0046082B"/>
    <w:rsid w:val="00460BCA"/>
    <w:rsid w:val="00470BDA"/>
    <w:rsid w:val="00481A24"/>
    <w:rsid w:val="004B7AF2"/>
    <w:rsid w:val="004F15FE"/>
    <w:rsid w:val="004F3E59"/>
    <w:rsid w:val="00517132"/>
    <w:rsid w:val="00517E7D"/>
    <w:rsid w:val="005338F6"/>
    <w:rsid w:val="005346B8"/>
    <w:rsid w:val="00550D32"/>
    <w:rsid w:val="00572410"/>
    <w:rsid w:val="005734C5"/>
    <w:rsid w:val="00590D76"/>
    <w:rsid w:val="00592CA1"/>
    <w:rsid w:val="0059779C"/>
    <w:rsid w:val="005C591E"/>
    <w:rsid w:val="005E3B04"/>
    <w:rsid w:val="005F7CDF"/>
    <w:rsid w:val="00600C53"/>
    <w:rsid w:val="006163BD"/>
    <w:rsid w:val="00626D09"/>
    <w:rsid w:val="00632874"/>
    <w:rsid w:val="00645840"/>
    <w:rsid w:val="00661B2C"/>
    <w:rsid w:val="00667C15"/>
    <w:rsid w:val="006A741E"/>
    <w:rsid w:val="006C065E"/>
    <w:rsid w:val="006C7AAF"/>
    <w:rsid w:val="006E1F98"/>
    <w:rsid w:val="00707842"/>
    <w:rsid w:val="007168D9"/>
    <w:rsid w:val="00720FD2"/>
    <w:rsid w:val="00753722"/>
    <w:rsid w:val="007640AB"/>
    <w:rsid w:val="00774DBE"/>
    <w:rsid w:val="00780A12"/>
    <w:rsid w:val="007864CA"/>
    <w:rsid w:val="007B7149"/>
    <w:rsid w:val="007C1670"/>
    <w:rsid w:val="007D1097"/>
    <w:rsid w:val="007D112A"/>
    <w:rsid w:val="007E600B"/>
    <w:rsid w:val="007F111D"/>
    <w:rsid w:val="007F206D"/>
    <w:rsid w:val="007F493D"/>
    <w:rsid w:val="007F6B49"/>
    <w:rsid w:val="00813BAA"/>
    <w:rsid w:val="00813FE8"/>
    <w:rsid w:val="00840802"/>
    <w:rsid w:val="00841AE2"/>
    <w:rsid w:val="00842281"/>
    <w:rsid w:val="00866DD6"/>
    <w:rsid w:val="00871A5D"/>
    <w:rsid w:val="008728B5"/>
    <w:rsid w:val="00883936"/>
    <w:rsid w:val="008B499E"/>
    <w:rsid w:val="008F074A"/>
    <w:rsid w:val="008F2BB5"/>
    <w:rsid w:val="008F5CCE"/>
    <w:rsid w:val="009012D5"/>
    <w:rsid w:val="00901896"/>
    <w:rsid w:val="00916335"/>
    <w:rsid w:val="0092205F"/>
    <w:rsid w:val="00930D99"/>
    <w:rsid w:val="00941352"/>
    <w:rsid w:val="00955D27"/>
    <w:rsid w:val="00981DCE"/>
    <w:rsid w:val="00995F44"/>
    <w:rsid w:val="009A2BD8"/>
    <w:rsid w:val="009B6AE0"/>
    <w:rsid w:val="009B76CA"/>
    <w:rsid w:val="009E399D"/>
    <w:rsid w:val="009E42CF"/>
    <w:rsid w:val="009E4F98"/>
    <w:rsid w:val="009E6FB0"/>
    <w:rsid w:val="00A31382"/>
    <w:rsid w:val="00A31F3F"/>
    <w:rsid w:val="00A741E3"/>
    <w:rsid w:val="00A83A16"/>
    <w:rsid w:val="00A86CA7"/>
    <w:rsid w:val="00A96A37"/>
    <w:rsid w:val="00AA4A45"/>
    <w:rsid w:val="00AA54E7"/>
    <w:rsid w:val="00AC310A"/>
    <w:rsid w:val="00AF3569"/>
    <w:rsid w:val="00B0208A"/>
    <w:rsid w:val="00B20ABC"/>
    <w:rsid w:val="00B606E8"/>
    <w:rsid w:val="00B66833"/>
    <w:rsid w:val="00BA071B"/>
    <w:rsid w:val="00BC1712"/>
    <w:rsid w:val="00BD278B"/>
    <w:rsid w:val="00BD5E14"/>
    <w:rsid w:val="00BE5C35"/>
    <w:rsid w:val="00BF43B6"/>
    <w:rsid w:val="00C375F8"/>
    <w:rsid w:val="00C4384F"/>
    <w:rsid w:val="00C45AE4"/>
    <w:rsid w:val="00C46684"/>
    <w:rsid w:val="00C515DD"/>
    <w:rsid w:val="00C57FCC"/>
    <w:rsid w:val="00C65CC4"/>
    <w:rsid w:val="00C6630B"/>
    <w:rsid w:val="00C819E4"/>
    <w:rsid w:val="00C81A70"/>
    <w:rsid w:val="00C85F6E"/>
    <w:rsid w:val="00C953CD"/>
    <w:rsid w:val="00CC09D3"/>
    <w:rsid w:val="00D1514C"/>
    <w:rsid w:val="00D2439F"/>
    <w:rsid w:val="00D45F40"/>
    <w:rsid w:val="00D5745A"/>
    <w:rsid w:val="00D62E52"/>
    <w:rsid w:val="00D732B5"/>
    <w:rsid w:val="00DC7119"/>
    <w:rsid w:val="00DD659A"/>
    <w:rsid w:val="00DE70E1"/>
    <w:rsid w:val="00E00FCA"/>
    <w:rsid w:val="00E2219A"/>
    <w:rsid w:val="00E33F29"/>
    <w:rsid w:val="00E44E00"/>
    <w:rsid w:val="00E674D6"/>
    <w:rsid w:val="00EA52BD"/>
    <w:rsid w:val="00EC484B"/>
    <w:rsid w:val="00EC60A8"/>
    <w:rsid w:val="00EC7A0F"/>
    <w:rsid w:val="00EE6BC0"/>
    <w:rsid w:val="00EF1595"/>
    <w:rsid w:val="00F01FDD"/>
    <w:rsid w:val="00F0604D"/>
    <w:rsid w:val="00F1139B"/>
    <w:rsid w:val="00F241BD"/>
    <w:rsid w:val="00F27CD3"/>
    <w:rsid w:val="00F32C3C"/>
    <w:rsid w:val="00F5125F"/>
    <w:rsid w:val="00FA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148619"/>
  <w15:docId w15:val="{975D09A3-1533-4BEE-8B66-D0013251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1E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2CF"/>
    <w:pPr>
      <w:ind w:left="720"/>
      <w:contextualSpacing/>
    </w:pPr>
  </w:style>
  <w:style w:type="paragraph" w:customStyle="1" w:styleId="Default">
    <w:name w:val="Default"/>
    <w:rsid w:val="006A74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41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A741E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515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C515D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515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515DD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29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2977"/>
  </w:style>
  <w:style w:type="character" w:styleId="FootnoteReference">
    <w:name w:val="footnote reference"/>
    <w:uiPriority w:val="99"/>
    <w:semiHidden/>
    <w:unhideWhenUsed/>
    <w:rsid w:val="000B2977"/>
    <w:rPr>
      <w:vertAlign w:val="superscript"/>
    </w:rPr>
  </w:style>
  <w:style w:type="table" w:styleId="TableGrid">
    <w:name w:val="Table Grid"/>
    <w:basedOn w:val="TableNormal"/>
    <w:uiPriority w:val="59"/>
    <w:rsid w:val="00550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016D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AA54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54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54E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4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A54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4A1DC-6974-40D1-AD4F-17C8C98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HuskyPC</dc:creator>
  <cp:lastModifiedBy>Dennis McGonagle</cp:lastModifiedBy>
  <cp:revision>2</cp:revision>
  <cp:lastPrinted>2013-10-01T18:50:00Z</cp:lastPrinted>
  <dcterms:created xsi:type="dcterms:W3CDTF">2015-05-11T20:09:00Z</dcterms:created>
  <dcterms:modified xsi:type="dcterms:W3CDTF">2015-05-11T20:09:00Z</dcterms:modified>
</cp:coreProperties>
</file>