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2ADDF" w14:textId="72158AE2" w:rsidR="00453E50" w:rsidRPr="00453E50" w:rsidRDefault="007D6AD7" w:rsidP="00B13713">
      <w:pPr>
        <w:numPr>
          <w:ilvl w:val="0"/>
          <w:numId w:val="0"/>
        </w:numPr>
        <w:spacing w:after="0"/>
      </w:pPr>
      <w:bookmarkStart w:id="0" w:name="_GoBack"/>
      <w:bookmarkEnd w:id="0"/>
      <w:r w:rsidRPr="00A614A1">
        <w:rPr>
          <w:b/>
          <w:sz w:val="28"/>
        </w:rPr>
        <w:t>Author Name</w:t>
      </w:r>
      <w:r w:rsidR="00B13713">
        <w:rPr>
          <w:b/>
          <w:sz w:val="28"/>
        </w:rPr>
        <w:t xml:space="preserve">: </w:t>
      </w:r>
      <w:r w:rsidR="00453E50" w:rsidRPr="00453E50">
        <w:t>Richard Glickman-Simon, MD</w:t>
      </w:r>
    </w:p>
    <w:p w14:paraId="5134C7AA" w14:textId="5DB69AE9" w:rsidR="007D6AD7" w:rsidRPr="00A614A1" w:rsidRDefault="007D6AD7" w:rsidP="00B13713">
      <w:pPr>
        <w:numPr>
          <w:ilvl w:val="0"/>
          <w:numId w:val="0"/>
        </w:numPr>
        <w:spacing w:after="0"/>
      </w:pPr>
      <w:r w:rsidRPr="00A614A1">
        <w:rPr>
          <w:b/>
          <w:sz w:val="28"/>
        </w:rPr>
        <w:t>Clinical Skills Education Title</w:t>
      </w:r>
      <w:r w:rsidR="00B13713">
        <w:rPr>
          <w:b/>
          <w:sz w:val="28"/>
        </w:rPr>
        <w:t>:</w:t>
      </w:r>
      <w:r w:rsidR="00A614A1" w:rsidRPr="00A614A1">
        <w:t xml:space="preserve"> </w:t>
      </w:r>
      <w:r w:rsidR="003A09DD">
        <w:t xml:space="preserve">Ophthalmoscopic </w:t>
      </w:r>
      <w:r w:rsidR="00DF56FA">
        <w:t>Examination</w:t>
      </w:r>
    </w:p>
    <w:p w14:paraId="0637AF68" w14:textId="77777777" w:rsidR="00B13713" w:rsidRDefault="00B13713" w:rsidP="00B13713">
      <w:pPr>
        <w:numPr>
          <w:ilvl w:val="0"/>
          <w:numId w:val="0"/>
        </w:numPr>
        <w:spacing w:after="0"/>
        <w:rPr>
          <w:b/>
          <w:sz w:val="28"/>
        </w:rPr>
      </w:pPr>
    </w:p>
    <w:p w14:paraId="70DCA3FD" w14:textId="4161D4FB" w:rsidR="00A614A1" w:rsidRDefault="007D6AD7" w:rsidP="00B13713">
      <w:pPr>
        <w:numPr>
          <w:ilvl w:val="0"/>
          <w:numId w:val="0"/>
        </w:numPr>
        <w:spacing w:after="0"/>
        <w:rPr>
          <w:b/>
          <w:sz w:val="28"/>
        </w:rPr>
      </w:pPr>
      <w:r w:rsidRPr="00A614A1">
        <w:rPr>
          <w:b/>
          <w:sz w:val="28"/>
        </w:rPr>
        <w:t>Overview</w:t>
      </w:r>
      <w:r w:rsidR="00B13713">
        <w:rPr>
          <w:b/>
          <w:sz w:val="28"/>
        </w:rPr>
        <w:t>:</w:t>
      </w:r>
      <w:r w:rsidRPr="00A614A1">
        <w:rPr>
          <w:b/>
          <w:sz w:val="28"/>
        </w:rPr>
        <w:t xml:space="preserve"> </w:t>
      </w:r>
    </w:p>
    <w:p w14:paraId="4B880A51" w14:textId="007EA9B3" w:rsidR="000B27B9" w:rsidRDefault="00522C38" w:rsidP="00B13713">
      <w:pPr>
        <w:numPr>
          <w:ilvl w:val="0"/>
          <w:numId w:val="0"/>
        </w:numPr>
        <w:spacing w:after="0"/>
        <w:rPr>
          <w:ins w:id="1" w:author="Jessica Stanis" w:date="2015-04-23T16:06:00Z"/>
        </w:rPr>
      </w:pPr>
      <w:r>
        <w:t>The simplest ophthalmoscopes consist of an aperture to look through, a diopter indicator</w:t>
      </w:r>
      <w:r w:rsidR="00083BF4">
        <w:t>,</w:t>
      </w:r>
      <w:r>
        <w:t xml:space="preserve"> and </w:t>
      </w:r>
      <w:r w:rsidR="00083BF4">
        <w:t xml:space="preserve">a </w:t>
      </w:r>
      <w:r>
        <w:t xml:space="preserve">disc for selecting lenses. </w:t>
      </w:r>
      <w:r w:rsidR="000E44A3">
        <w:t>The ophthalmoscope is primarily used to examine the fundus, or</w:t>
      </w:r>
      <w:r w:rsidR="00083BF4">
        <w:t xml:space="preserve"> the</w:t>
      </w:r>
      <w:r w:rsidR="000E44A3">
        <w:t xml:space="preserve"> inner wall of the posterior eye, which consists of the choroid, retina, fovea, macula, optic disc, and retinal vessels</w:t>
      </w:r>
      <w:r>
        <w:t xml:space="preserve"> (</w:t>
      </w:r>
      <w:r w:rsidRPr="00B13713">
        <w:rPr>
          <w:b/>
        </w:rPr>
        <w:t>Figure 1</w:t>
      </w:r>
      <w:r>
        <w:t xml:space="preserve">). </w:t>
      </w:r>
      <w:r w:rsidR="00E153F2">
        <w:t>The spherical eyeball collects</w:t>
      </w:r>
      <w:r w:rsidR="00D8050A">
        <w:t xml:space="preserve"> and focuses light on the neurosensory cells of the retina.</w:t>
      </w:r>
      <w:r w:rsidR="00101CB2">
        <w:t xml:space="preserve"> </w:t>
      </w:r>
      <w:r w:rsidR="007508AF">
        <w:t xml:space="preserve">Light is refracted </w:t>
      </w:r>
      <w:r w:rsidR="00094906">
        <w:t xml:space="preserve">as it passes sequentially through </w:t>
      </w:r>
      <w:r w:rsidR="00083BF4">
        <w:t xml:space="preserve">the </w:t>
      </w:r>
      <w:r w:rsidR="00094906">
        <w:t>cornea,</w:t>
      </w:r>
      <w:r w:rsidR="00083BF4">
        <w:t xml:space="preserve"> the</w:t>
      </w:r>
      <w:r w:rsidR="00094906">
        <w:t xml:space="preserve"> </w:t>
      </w:r>
      <w:r w:rsidR="007508AF">
        <w:t>lens</w:t>
      </w:r>
      <w:r w:rsidR="00083BF4">
        <w:t>,</w:t>
      </w:r>
      <w:r w:rsidR="00094906">
        <w:t xml:space="preserve"> and </w:t>
      </w:r>
      <w:r w:rsidR="00083BF4">
        <w:t xml:space="preserve">the </w:t>
      </w:r>
      <w:r w:rsidR="00094906">
        <w:t xml:space="preserve">vitreous </w:t>
      </w:r>
      <w:r w:rsidR="00F23708">
        <w:t>body</w:t>
      </w:r>
      <w:r w:rsidR="00094906">
        <w:t xml:space="preserve">. </w:t>
      </w:r>
      <w:commentRangeStart w:id="2"/>
      <w:commentRangeStart w:id="3"/>
      <w:del w:id="4" w:author="Anna Sivachenko" w:date="2015-04-27T13:55:00Z">
        <w:r w:rsidR="00094906" w:rsidDel="00D46380">
          <w:delText>I</w:delText>
        </w:r>
        <w:r w:rsidR="000B054A" w:rsidDel="00D46380">
          <w:delText xml:space="preserve">mages are projected </w:delText>
        </w:r>
        <w:r w:rsidR="000515FB" w:rsidDel="00D46380">
          <w:delText xml:space="preserve">onto the retina </w:delText>
        </w:r>
        <w:r w:rsidR="000B054A" w:rsidDel="00D46380">
          <w:delText xml:space="preserve">upside down and reversed </w:delText>
        </w:r>
        <w:r w:rsidR="00083BF4" w:rsidDel="00D46380">
          <w:delText xml:space="preserve">from </w:delText>
        </w:r>
        <w:r w:rsidR="00BC3E1D" w:rsidDel="00D46380">
          <w:delText>right to left</w:delText>
        </w:r>
        <w:r w:rsidR="000515FB" w:rsidDel="00D46380">
          <w:delText xml:space="preserve">. </w:delText>
        </w:r>
        <w:commentRangeEnd w:id="2"/>
        <w:r w:rsidR="005C3E52" w:rsidDel="00D46380">
          <w:rPr>
            <w:rStyle w:val="CommentReference"/>
          </w:rPr>
          <w:commentReference w:id="2"/>
        </w:r>
      </w:del>
      <w:commentRangeEnd w:id="3"/>
      <w:r w:rsidR="00D46380">
        <w:rPr>
          <w:rStyle w:val="CommentReference"/>
        </w:rPr>
        <w:commentReference w:id="3"/>
      </w:r>
    </w:p>
    <w:p w14:paraId="5C60B713" w14:textId="77777777" w:rsidR="000B27B9" w:rsidRDefault="000B27B9" w:rsidP="00B13713">
      <w:pPr>
        <w:numPr>
          <w:ilvl w:val="0"/>
          <w:numId w:val="0"/>
        </w:numPr>
        <w:spacing w:after="0"/>
        <w:rPr>
          <w:ins w:id="5" w:author="Jessica Stanis" w:date="2015-04-23T16:06:00Z"/>
        </w:rPr>
      </w:pPr>
    </w:p>
    <w:p w14:paraId="1750DAFF" w14:textId="3D00A257" w:rsidR="008A4D41" w:rsidRPr="00A6180D" w:rsidRDefault="0096680B" w:rsidP="00B13713">
      <w:pPr>
        <w:numPr>
          <w:ilvl w:val="0"/>
          <w:numId w:val="0"/>
        </w:numPr>
        <w:spacing w:after="0"/>
      </w:pPr>
      <w:r>
        <w:t>The first landmark observed d</w:t>
      </w:r>
      <w:r w:rsidR="00094906">
        <w:t xml:space="preserve">uring the </w:t>
      </w:r>
      <w:r w:rsidR="008103A6">
        <w:t xml:space="preserve">funduscopic </w:t>
      </w:r>
      <w:r w:rsidR="00FA41A5">
        <w:t xml:space="preserve">exam </w:t>
      </w:r>
      <w:r>
        <w:t>is the optic disc, which is where the o</w:t>
      </w:r>
      <w:r w:rsidR="0018460C">
        <w:t xml:space="preserve">ptic </w:t>
      </w:r>
      <w:r>
        <w:t xml:space="preserve">nerve and retinal vessels </w:t>
      </w:r>
      <w:r w:rsidR="0018460C">
        <w:t xml:space="preserve">enter the </w:t>
      </w:r>
      <w:r w:rsidR="000515FB">
        <w:t xml:space="preserve">back of the </w:t>
      </w:r>
      <w:r w:rsidR="00D75909">
        <w:t>eye (</w:t>
      </w:r>
      <w:r w:rsidR="00D75909" w:rsidRPr="00B13713">
        <w:rPr>
          <w:b/>
        </w:rPr>
        <w:t>Figure 2</w:t>
      </w:r>
      <w:r w:rsidR="00D75909">
        <w:t xml:space="preserve">). </w:t>
      </w:r>
      <w:r w:rsidR="00EF2443">
        <w:t xml:space="preserve">The disc </w:t>
      </w:r>
      <w:r w:rsidR="005320F0">
        <w:t xml:space="preserve">usually </w:t>
      </w:r>
      <w:r w:rsidR="00914E54">
        <w:t xml:space="preserve">contains a central </w:t>
      </w:r>
      <w:r w:rsidR="005320F0">
        <w:t xml:space="preserve">whitish </w:t>
      </w:r>
      <w:r w:rsidR="00D81DC2">
        <w:t xml:space="preserve">physiologic </w:t>
      </w:r>
      <w:r w:rsidR="00914E54">
        <w:t xml:space="preserve">cup </w:t>
      </w:r>
      <w:r w:rsidR="005320F0">
        <w:t>where the vessel</w:t>
      </w:r>
      <w:r w:rsidR="000515FB">
        <w:t>s enter;</w:t>
      </w:r>
      <w:r w:rsidR="005320F0">
        <w:t xml:space="preserve"> it </w:t>
      </w:r>
      <w:r w:rsidR="00EF2443">
        <w:t xml:space="preserve">normally </w:t>
      </w:r>
      <w:r w:rsidR="00B11317">
        <w:t xml:space="preserve">occupies </w:t>
      </w:r>
      <w:r w:rsidR="00EF2443">
        <w:t xml:space="preserve">less than half the diameter of the entire disc. </w:t>
      </w:r>
      <w:r w:rsidR="003B32B0">
        <w:t xml:space="preserve">Just lateral and slightly inferior is the fovea, </w:t>
      </w:r>
      <w:r w:rsidR="00F94E87">
        <w:t xml:space="preserve">a </w:t>
      </w:r>
      <w:r w:rsidR="003B32B0">
        <w:t>darkened circular area that demarcates</w:t>
      </w:r>
      <w:r w:rsidR="00F94E87">
        <w:t xml:space="preserve"> the point of central vision. </w:t>
      </w:r>
      <w:r w:rsidR="00BA3E01">
        <w:t xml:space="preserve">Around this is the macula. </w:t>
      </w:r>
      <w:r w:rsidR="00126D5B">
        <w:t>A</w:t>
      </w:r>
      <w:r w:rsidR="00C275CF">
        <w:t xml:space="preserve"> blind spot approximately 15</w:t>
      </w:r>
      <w:r w:rsidR="00C275CF">
        <w:rPr>
          <w:rFonts w:ascii="Calibri" w:hAnsi="Calibri"/>
        </w:rPr>
        <w:t>°</w:t>
      </w:r>
      <w:r w:rsidR="00C275CF">
        <w:t xml:space="preserve"> </w:t>
      </w:r>
      <w:r w:rsidR="00AD11C4">
        <w:t xml:space="preserve">temporal to the line of gaze results </w:t>
      </w:r>
      <w:r w:rsidR="00C275CF">
        <w:t>from a</w:t>
      </w:r>
      <w:r w:rsidR="00126D5B">
        <w:t xml:space="preserve"> lack of retinal cells at th</w:t>
      </w:r>
      <w:r w:rsidR="00C275CF">
        <w:t>e optic disc</w:t>
      </w:r>
      <w:r w:rsidR="00AD11C4">
        <w:t xml:space="preserve">. </w:t>
      </w:r>
    </w:p>
    <w:p w14:paraId="08564033" w14:textId="77777777" w:rsidR="00A6180D" w:rsidRDefault="00A6180D" w:rsidP="00B13713">
      <w:pPr>
        <w:numPr>
          <w:ilvl w:val="0"/>
          <w:numId w:val="0"/>
        </w:numPr>
        <w:spacing w:after="0"/>
        <w:rPr>
          <w:b/>
          <w:sz w:val="28"/>
        </w:rPr>
      </w:pPr>
    </w:p>
    <w:p w14:paraId="37FB2AEE" w14:textId="6A2E2E8C" w:rsidR="00855EEF" w:rsidRDefault="007D6AD7" w:rsidP="00B13713">
      <w:pPr>
        <w:numPr>
          <w:ilvl w:val="0"/>
          <w:numId w:val="0"/>
        </w:numPr>
        <w:spacing w:after="0"/>
        <w:rPr>
          <w:sz w:val="28"/>
        </w:rPr>
      </w:pPr>
      <w:r w:rsidRPr="00D21337">
        <w:rPr>
          <w:b/>
          <w:sz w:val="28"/>
        </w:rPr>
        <w:t>Procedure</w:t>
      </w:r>
      <w:r w:rsidR="00B13713">
        <w:rPr>
          <w:b/>
          <w:sz w:val="28"/>
        </w:rPr>
        <w:t>:</w:t>
      </w:r>
    </w:p>
    <w:p w14:paraId="65C26956" w14:textId="68C4EC2A" w:rsidR="009576CD" w:rsidRPr="009576CD" w:rsidRDefault="00A60B6A" w:rsidP="00B13713">
      <w:pPr>
        <w:numPr>
          <w:ilvl w:val="0"/>
          <w:numId w:val="0"/>
        </w:numPr>
        <w:spacing w:after="0"/>
      </w:pPr>
      <w:r>
        <w:t xml:space="preserve">Since </w:t>
      </w:r>
      <w:r w:rsidR="00A6180D">
        <w:t>mydriatic</w:t>
      </w:r>
      <w:r>
        <w:t xml:space="preserve"> </w:t>
      </w:r>
      <w:r w:rsidR="00A6180D">
        <w:t>eye drops</w:t>
      </w:r>
      <w:r>
        <w:t xml:space="preserve"> are not used in general practice, </w:t>
      </w:r>
      <w:r w:rsidR="00194573">
        <w:t>the</w:t>
      </w:r>
      <w:r>
        <w:t xml:space="preserve"> view of the fundus</w:t>
      </w:r>
      <w:r w:rsidR="00284821">
        <w:t xml:space="preserve"> </w:t>
      </w:r>
      <w:r w:rsidR="00194573">
        <w:t>is</w:t>
      </w:r>
      <w:r w:rsidR="00284821">
        <w:t xml:space="preserve"> limited to only a</w:t>
      </w:r>
      <w:r>
        <w:t xml:space="preserve"> sec</w:t>
      </w:r>
      <w:r w:rsidR="003C7181">
        <w:t xml:space="preserve">tion of the posterior retina. </w:t>
      </w:r>
      <w:r w:rsidR="00194573">
        <w:t>Be</w:t>
      </w:r>
      <w:r w:rsidR="003C7181">
        <w:t xml:space="preserve"> familiar with these </w:t>
      </w:r>
      <w:r w:rsidR="00134256">
        <w:t xml:space="preserve">features </w:t>
      </w:r>
      <w:r w:rsidR="003C7181">
        <w:t xml:space="preserve">before attempting to examine </w:t>
      </w:r>
      <w:r w:rsidR="00194573">
        <w:t>the</w:t>
      </w:r>
      <w:r w:rsidR="003C7181">
        <w:t xml:space="preserve"> patient. </w:t>
      </w:r>
    </w:p>
    <w:p w14:paraId="2150CCE6" w14:textId="77777777" w:rsidR="00B13713" w:rsidRDefault="00B13713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0081EBBD" w14:textId="0610B792" w:rsidR="00D21337" w:rsidRDefault="00B6644E" w:rsidP="00B13713">
      <w:pPr>
        <w:pStyle w:val="ListParagraph"/>
        <w:numPr>
          <w:ilvl w:val="1"/>
          <w:numId w:val="9"/>
        </w:numPr>
        <w:spacing w:after="0"/>
      </w:pPr>
      <w:r>
        <w:t>Unless the patient’s refractive errors make it difficult</w:t>
      </w:r>
      <w:r w:rsidR="008066FE">
        <w:t xml:space="preserve"> </w:t>
      </w:r>
      <w:r>
        <w:t>to focus on the retina, it is usually best to remove your own eyeglasses</w:t>
      </w:r>
      <w:r w:rsidR="008066FE">
        <w:t xml:space="preserve"> for the exam</w:t>
      </w:r>
      <w:r>
        <w:t xml:space="preserve">. </w:t>
      </w:r>
    </w:p>
    <w:p w14:paraId="0A60FC5D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3B96A7CD" w14:textId="74E4CA4B" w:rsidR="003E1188" w:rsidRDefault="008066FE" w:rsidP="00B13713">
      <w:pPr>
        <w:pStyle w:val="ListParagraph"/>
        <w:numPr>
          <w:ilvl w:val="1"/>
          <w:numId w:val="9"/>
        </w:numPr>
        <w:spacing w:after="0"/>
      </w:pPr>
      <w:r>
        <w:t>After darkening the room, turn on the ophthalmoscope</w:t>
      </w:r>
      <w:r w:rsidR="001B2876">
        <w:t xml:space="preserve"> and shine</w:t>
      </w:r>
      <w:r>
        <w:t xml:space="preserve"> the light on your </w:t>
      </w:r>
      <w:r w:rsidR="001B2876">
        <w:t xml:space="preserve">hand or </w:t>
      </w:r>
      <w:r w:rsidR="00FC2660">
        <w:t xml:space="preserve">on </w:t>
      </w:r>
      <w:r w:rsidR="001B2876">
        <w:t xml:space="preserve">the </w:t>
      </w:r>
      <w:r w:rsidR="00E127E8">
        <w:t xml:space="preserve">wall. </w:t>
      </w:r>
    </w:p>
    <w:p w14:paraId="0E0D2DA6" w14:textId="77777777" w:rsidR="003E1188" w:rsidRDefault="003E1188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2A9D0429" w14:textId="63AC36F2" w:rsidR="003E1188" w:rsidRDefault="00E127E8" w:rsidP="00B13713">
      <w:pPr>
        <w:pStyle w:val="ListParagraph"/>
        <w:numPr>
          <w:ilvl w:val="1"/>
          <w:numId w:val="9"/>
        </w:numPr>
        <w:spacing w:after="0"/>
      </w:pPr>
      <w:r>
        <w:t>Turn the lens disc</w:t>
      </w:r>
      <w:r w:rsidR="008066FE">
        <w:t xml:space="preserve"> </w:t>
      </w:r>
      <w:r w:rsidR="001B2876">
        <w:t>until the largest white circle of light</w:t>
      </w:r>
      <w:r>
        <w:t xml:space="preserve"> </w:t>
      </w:r>
      <w:r w:rsidR="00FC2660">
        <w:t xml:space="preserve">can be seen, </w:t>
      </w:r>
      <w:r>
        <w:t xml:space="preserve">and the diopter indicator reads 0, meaning </w:t>
      </w:r>
      <w:r w:rsidR="00DF0EB7">
        <w:t>the ophthalmoscope</w:t>
      </w:r>
      <w:r>
        <w:t xml:space="preserve"> lens</w:t>
      </w:r>
      <w:r w:rsidR="00DF0EB7">
        <w:t xml:space="preserve"> is neither converging </w:t>
      </w:r>
      <w:r>
        <w:t>n</w:t>
      </w:r>
      <w:r w:rsidR="00DF0EB7">
        <w:t xml:space="preserve">or dispersing the light. </w:t>
      </w:r>
    </w:p>
    <w:p w14:paraId="1CE32BCB" w14:textId="77777777" w:rsidR="003E1188" w:rsidRDefault="003E1188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5A99BF98" w14:textId="60C4D467" w:rsidR="00EC5984" w:rsidRDefault="00EC5984" w:rsidP="00B13713">
      <w:pPr>
        <w:pStyle w:val="ListParagraph"/>
        <w:numPr>
          <w:ilvl w:val="1"/>
          <w:numId w:val="9"/>
        </w:numPr>
        <w:spacing w:after="0"/>
      </w:pPr>
      <w:r>
        <w:t xml:space="preserve">Keep your </w:t>
      </w:r>
      <w:r w:rsidR="008B33E8">
        <w:t xml:space="preserve">index </w:t>
      </w:r>
      <w:r>
        <w:t>finger on the lens disc during the exam</w:t>
      </w:r>
      <w:r w:rsidR="00FC2660">
        <w:t>,</w:t>
      </w:r>
      <w:r>
        <w:t xml:space="preserve"> so the diopters</w:t>
      </w:r>
      <w:r w:rsidR="00FC2660">
        <w:t xml:space="preserve"> can be adjusted</w:t>
      </w:r>
      <w:r>
        <w:t xml:space="preserve"> as necessary to focus in on </w:t>
      </w:r>
      <w:r w:rsidR="00FC2660">
        <w:t xml:space="preserve">the </w:t>
      </w:r>
      <w:r>
        <w:t xml:space="preserve">retinal structures. </w:t>
      </w:r>
    </w:p>
    <w:p w14:paraId="45BE3AE0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0ED00164" w14:textId="1C36AB09" w:rsidR="00EC5984" w:rsidRDefault="00522C38" w:rsidP="00B13713">
      <w:pPr>
        <w:pStyle w:val="ListParagraph"/>
        <w:numPr>
          <w:ilvl w:val="1"/>
          <w:numId w:val="9"/>
        </w:numPr>
        <w:spacing w:after="0"/>
      </w:pPr>
      <w:r>
        <w:t>To exam</w:t>
      </w:r>
      <w:r w:rsidR="00FC2660">
        <w:t>ine</w:t>
      </w:r>
      <w:r>
        <w:t xml:space="preserve"> the patient’s</w:t>
      </w:r>
      <w:r w:rsidR="00EC5984">
        <w:t xml:space="preserve"> right eye, hold the ophthalmoscope in your right </w:t>
      </w:r>
      <w:r w:rsidR="00C53C5E">
        <w:t xml:space="preserve">hand </w:t>
      </w:r>
      <w:r w:rsidR="00EC5984">
        <w:t>and look through the aperture with your right eye; to exam the patient</w:t>
      </w:r>
      <w:r w:rsidR="008540BB">
        <w:t>’</w:t>
      </w:r>
      <w:r w:rsidR="00EC5984">
        <w:t xml:space="preserve">s left eye, hold the ophthalmoscope in your left hand and look through </w:t>
      </w:r>
      <w:r w:rsidR="009731B7">
        <w:t>the aperture with your left eye. This avoid</w:t>
      </w:r>
      <w:r w:rsidR="00FC2660">
        <w:t>s</w:t>
      </w:r>
      <w:r w:rsidR="009731B7">
        <w:t xml:space="preserve"> bumping noses with </w:t>
      </w:r>
      <w:r w:rsidR="00FC2660">
        <w:t>the</w:t>
      </w:r>
      <w:r w:rsidR="009731B7">
        <w:t xml:space="preserve"> patient.</w:t>
      </w:r>
      <w:r w:rsidR="00EC5984">
        <w:t xml:space="preserve"> </w:t>
      </w:r>
    </w:p>
    <w:p w14:paraId="2DE57AF8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1515870E" w14:textId="3DD6C668" w:rsidR="001F1D83" w:rsidRDefault="001F1D83" w:rsidP="00B13713">
      <w:pPr>
        <w:pStyle w:val="ListParagraph"/>
        <w:numPr>
          <w:ilvl w:val="1"/>
          <w:numId w:val="9"/>
        </w:numPr>
        <w:spacing w:after="0"/>
      </w:pPr>
      <w:r>
        <w:lastRenderedPageBreak/>
        <w:t>Position yourself about a foot from the patient at eye level</w:t>
      </w:r>
      <w:r w:rsidR="00FC2660">
        <w:t>,</w:t>
      </w:r>
      <w:r>
        <w:t xml:space="preserve"> and ask </w:t>
      </w:r>
      <w:r w:rsidR="00FC2660">
        <w:t>them</w:t>
      </w:r>
      <w:r>
        <w:t xml:space="preserve"> to stare at a spot on the wall just over your shoulder. </w:t>
      </w:r>
    </w:p>
    <w:p w14:paraId="57AB3C88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5213DAC5" w14:textId="3E5A4945" w:rsidR="003E1188" w:rsidRDefault="00AB6252" w:rsidP="00B13713">
      <w:pPr>
        <w:pStyle w:val="ListParagraph"/>
        <w:numPr>
          <w:ilvl w:val="1"/>
          <w:numId w:val="9"/>
        </w:numPr>
        <w:spacing w:after="0"/>
      </w:pPr>
      <w:r>
        <w:t xml:space="preserve">As you peer through the aperture, </w:t>
      </w:r>
      <w:r w:rsidR="00A27192">
        <w:t xml:space="preserve">keep both eyes opened, </w:t>
      </w:r>
      <w:r>
        <w:t>press the ophthalmoscope firmly against your bony orbit</w:t>
      </w:r>
      <w:r w:rsidR="00A27192">
        <w:t>,</w:t>
      </w:r>
      <w:r>
        <w:t xml:space="preserve"> and hold the handle a</w:t>
      </w:r>
      <w:r w:rsidR="00A27192">
        <w:t>t a</w:t>
      </w:r>
      <w:r>
        <w:t xml:space="preserve"> slight angle </w:t>
      </w:r>
      <w:r w:rsidR="00FD7832">
        <w:t>away from the patient</w:t>
      </w:r>
      <w:r w:rsidR="008B750A">
        <w:t>’</w:t>
      </w:r>
      <w:r w:rsidR="00FD7832">
        <w:t>s face.</w:t>
      </w:r>
      <w:r w:rsidR="00B95367">
        <w:t xml:space="preserve">  </w:t>
      </w:r>
    </w:p>
    <w:p w14:paraId="33D15C29" w14:textId="77777777" w:rsidR="00B13713" w:rsidRDefault="00B13713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266BAEA1" w14:textId="0E257C29" w:rsidR="00980101" w:rsidRPr="003E1188" w:rsidRDefault="00521F2C" w:rsidP="00B13713">
      <w:pPr>
        <w:pStyle w:val="ListParagraph"/>
        <w:numPr>
          <w:ilvl w:val="1"/>
          <w:numId w:val="9"/>
        </w:numPr>
        <w:spacing w:after="0"/>
      </w:pPr>
      <w:r>
        <w:t xml:space="preserve">Position the </w:t>
      </w:r>
      <w:r w:rsidR="00FA2755">
        <w:t xml:space="preserve">ophthalmoscope </w:t>
      </w:r>
      <w:r w:rsidR="00B95367">
        <w:t xml:space="preserve">about </w:t>
      </w:r>
      <w:r w:rsidR="001F1D83">
        <w:t>15</w:t>
      </w:r>
      <w:r w:rsidR="00596548">
        <w:rPr>
          <w:rFonts w:ascii="Calibri" w:hAnsi="Calibri"/>
        </w:rPr>
        <w:t>°</w:t>
      </w:r>
      <w:r w:rsidR="00B95367">
        <w:rPr>
          <w:rFonts w:ascii="Calibri" w:hAnsi="Calibri"/>
        </w:rPr>
        <w:t xml:space="preserve"> </w:t>
      </w:r>
      <w:r w:rsidR="00596548">
        <w:rPr>
          <w:rFonts w:ascii="Calibri" w:hAnsi="Calibri"/>
        </w:rPr>
        <w:t xml:space="preserve">lateral to </w:t>
      </w:r>
      <w:r w:rsidR="008B750A">
        <w:rPr>
          <w:rFonts w:ascii="Calibri" w:hAnsi="Calibri"/>
        </w:rPr>
        <w:t>the</w:t>
      </w:r>
      <w:r w:rsidR="00596548">
        <w:rPr>
          <w:rFonts w:ascii="Calibri" w:hAnsi="Calibri"/>
        </w:rPr>
        <w:t xml:space="preserve"> patient’s line of vision. D</w:t>
      </w:r>
      <w:r w:rsidR="00522910">
        <w:rPr>
          <w:rFonts w:ascii="Calibri" w:hAnsi="Calibri"/>
        </w:rPr>
        <w:t xml:space="preserve">irect the light to </w:t>
      </w:r>
      <w:r>
        <w:rPr>
          <w:rFonts w:ascii="Calibri" w:hAnsi="Calibri"/>
        </w:rPr>
        <w:t xml:space="preserve">the </w:t>
      </w:r>
      <w:r w:rsidR="00522910">
        <w:rPr>
          <w:rFonts w:ascii="Calibri" w:hAnsi="Calibri"/>
        </w:rPr>
        <w:t xml:space="preserve">pupil and look for an orange-red glow. This is the red reflex. Note any opacities that seem to </w:t>
      </w:r>
      <w:r w:rsidR="00E024D4">
        <w:rPr>
          <w:rFonts w:ascii="Calibri" w:hAnsi="Calibri"/>
        </w:rPr>
        <w:t>interfere.</w:t>
      </w:r>
    </w:p>
    <w:p w14:paraId="2A2FF179" w14:textId="77777777" w:rsidR="003E1188" w:rsidRPr="003E1188" w:rsidRDefault="003E1188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738B0121" w14:textId="46BFC841" w:rsidR="003E1188" w:rsidRPr="00522C38" w:rsidRDefault="00FA2755" w:rsidP="00B13713">
      <w:pPr>
        <w:pStyle w:val="ListParagraph"/>
        <w:numPr>
          <w:ilvl w:val="1"/>
          <w:numId w:val="9"/>
        </w:numPr>
        <w:spacing w:after="0"/>
      </w:pPr>
      <w:r w:rsidRPr="003E1188">
        <w:rPr>
          <w:rFonts w:ascii="Calibri" w:hAnsi="Calibri"/>
        </w:rPr>
        <w:t>Stay focused on the red reflex</w:t>
      </w:r>
      <w:r w:rsidR="008B750A">
        <w:rPr>
          <w:rFonts w:ascii="Calibri" w:hAnsi="Calibri"/>
        </w:rPr>
        <w:t xml:space="preserve"> and</w:t>
      </w:r>
      <w:r w:rsidRPr="003E1188">
        <w:rPr>
          <w:rFonts w:ascii="Calibri" w:hAnsi="Calibri"/>
        </w:rPr>
        <w:t xml:space="preserve"> move the ophthalmoscope </w:t>
      </w:r>
      <w:r w:rsidR="0096679E" w:rsidRPr="003E1188">
        <w:rPr>
          <w:rFonts w:ascii="Calibri" w:hAnsi="Calibri"/>
        </w:rPr>
        <w:t xml:space="preserve">inward </w:t>
      </w:r>
      <w:r w:rsidRPr="003E1188">
        <w:rPr>
          <w:rFonts w:ascii="Calibri" w:hAnsi="Calibri"/>
        </w:rPr>
        <w:t xml:space="preserve">along the </w:t>
      </w:r>
      <w:r w:rsidR="0096679E">
        <w:t>15</w:t>
      </w:r>
      <w:r w:rsidR="00AA77B7" w:rsidRPr="003E1188">
        <w:rPr>
          <w:rFonts w:ascii="Calibri" w:hAnsi="Calibri"/>
        </w:rPr>
        <w:t>° line</w:t>
      </w:r>
      <w:r w:rsidR="008B750A">
        <w:rPr>
          <w:rFonts w:ascii="Calibri" w:hAnsi="Calibri"/>
        </w:rPr>
        <w:t>,</w:t>
      </w:r>
      <w:r w:rsidR="00AA77B7" w:rsidRPr="003E1188">
        <w:rPr>
          <w:rFonts w:ascii="Calibri" w:hAnsi="Calibri"/>
        </w:rPr>
        <w:t xml:space="preserve"> until you are almost </w:t>
      </w:r>
      <w:r w:rsidR="0096679E" w:rsidRPr="003E1188">
        <w:rPr>
          <w:rFonts w:ascii="Calibri" w:hAnsi="Calibri"/>
        </w:rPr>
        <w:t>on top of the patient</w:t>
      </w:r>
      <w:r w:rsidR="008B750A">
        <w:rPr>
          <w:rFonts w:ascii="Calibri" w:hAnsi="Calibri"/>
        </w:rPr>
        <w:t>’</w:t>
      </w:r>
      <w:r w:rsidR="0096679E" w:rsidRPr="003E1188">
        <w:rPr>
          <w:rFonts w:ascii="Calibri" w:hAnsi="Calibri"/>
        </w:rPr>
        <w:t xml:space="preserve">s eye. </w:t>
      </w:r>
      <w:r w:rsidR="008B750A">
        <w:rPr>
          <w:rFonts w:ascii="Calibri" w:hAnsi="Calibri"/>
        </w:rPr>
        <w:t>While doing this</w:t>
      </w:r>
      <w:r w:rsidR="00AA77B7" w:rsidRPr="003E1188">
        <w:rPr>
          <w:rFonts w:ascii="Calibri" w:hAnsi="Calibri"/>
        </w:rPr>
        <w:t>,</w:t>
      </w:r>
      <w:r w:rsidR="0096679E" w:rsidRPr="003E1188">
        <w:rPr>
          <w:rFonts w:ascii="Calibri" w:hAnsi="Calibri"/>
        </w:rPr>
        <w:t xml:space="preserve"> the optic disc and retinal vessels should come into sharp focus. </w:t>
      </w:r>
      <w:r w:rsidR="00030B32" w:rsidRPr="003E1188">
        <w:rPr>
          <w:rFonts w:ascii="Calibri" w:hAnsi="Calibri"/>
        </w:rPr>
        <w:t xml:space="preserve">The disc </w:t>
      </w:r>
      <w:r w:rsidR="00F864E9" w:rsidRPr="003E1188">
        <w:rPr>
          <w:rFonts w:ascii="Calibri" w:hAnsi="Calibri"/>
        </w:rPr>
        <w:t xml:space="preserve">appears as </w:t>
      </w:r>
      <w:r w:rsidR="00030B32" w:rsidRPr="003E1188">
        <w:rPr>
          <w:rFonts w:ascii="Calibri" w:hAnsi="Calibri"/>
        </w:rPr>
        <w:t>a yellow, orange</w:t>
      </w:r>
      <w:r w:rsidR="008B750A">
        <w:rPr>
          <w:rFonts w:ascii="Calibri" w:hAnsi="Calibri"/>
        </w:rPr>
        <w:t>,</w:t>
      </w:r>
      <w:r w:rsidR="00030B32" w:rsidRPr="003E1188">
        <w:rPr>
          <w:rFonts w:ascii="Calibri" w:hAnsi="Calibri"/>
        </w:rPr>
        <w:t xml:space="preserve"> or pink</w:t>
      </w:r>
      <w:r w:rsidR="00F864E9" w:rsidRPr="003E1188">
        <w:rPr>
          <w:rFonts w:ascii="Calibri" w:hAnsi="Calibri"/>
        </w:rPr>
        <w:t>ish</w:t>
      </w:r>
      <w:r w:rsidR="006429B9" w:rsidRPr="003E1188">
        <w:rPr>
          <w:rFonts w:ascii="Calibri" w:hAnsi="Calibri"/>
        </w:rPr>
        <w:t xml:space="preserve"> oval that </w:t>
      </w:r>
      <w:r w:rsidR="00F864E9" w:rsidRPr="003E1188">
        <w:rPr>
          <w:rFonts w:ascii="Calibri" w:hAnsi="Calibri"/>
        </w:rPr>
        <w:t>largely fill</w:t>
      </w:r>
      <w:r w:rsidR="006429B9" w:rsidRPr="003E1188">
        <w:rPr>
          <w:rFonts w:ascii="Calibri" w:hAnsi="Calibri"/>
        </w:rPr>
        <w:t xml:space="preserve">s the </w:t>
      </w:r>
      <w:r w:rsidR="00F864E9" w:rsidRPr="003E1188">
        <w:rPr>
          <w:rFonts w:ascii="Calibri" w:hAnsi="Calibri"/>
        </w:rPr>
        <w:t>field of view.</w:t>
      </w:r>
    </w:p>
    <w:p w14:paraId="406715C5" w14:textId="77777777" w:rsidR="00522C38" w:rsidRPr="003E1188" w:rsidRDefault="00522C38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26172DC5" w14:textId="4F8E604A" w:rsidR="00B11BE4" w:rsidRPr="00DC5055" w:rsidRDefault="0096679E" w:rsidP="00B13713">
      <w:pPr>
        <w:pStyle w:val="ListParagraph"/>
        <w:numPr>
          <w:ilvl w:val="1"/>
          <w:numId w:val="9"/>
        </w:numPr>
        <w:spacing w:after="0"/>
      </w:pPr>
      <w:r w:rsidRPr="003E1188">
        <w:rPr>
          <w:rFonts w:ascii="Calibri" w:hAnsi="Calibri"/>
        </w:rPr>
        <w:t xml:space="preserve">If </w:t>
      </w:r>
      <w:r w:rsidR="003E1188">
        <w:rPr>
          <w:rFonts w:ascii="Calibri" w:hAnsi="Calibri"/>
        </w:rPr>
        <w:t xml:space="preserve">the disc </w:t>
      </w:r>
      <w:r w:rsidR="008B750A">
        <w:rPr>
          <w:rFonts w:ascii="Calibri" w:hAnsi="Calibri"/>
        </w:rPr>
        <w:t xml:space="preserve">isn’t seen </w:t>
      </w:r>
      <w:r w:rsidR="0068755C" w:rsidRPr="003E1188">
        <w:rPr>
          <w:rFonts w:ascii="Calibri" w:hAnsi="Calibri"/>
        </w:rPr>
        <w:t>right away, identify a blood vessel and follow it</w:t>
      </w:r>
      <w:r w:rsidR="00B11BE4" w:rsidRPr="003E1188">
        <w:rPr>
          <w:rFonts w:ascii="Calibri" w:hAnsi="Calibri"/>
        </w:rPr>
        <w:t xml:space="preserve"> toward the disc. It</w:t>
      </w:r>
      <w:r w:rsidR="0068755C" w:rsidRPr="003E1188">
        <w:rPr>
          <w:rFonts w:ascii="Calibri" w:hAnsi="Calibri"/>
        </w:rPr>
        <w:t xml:space="preserve"> appear</w:t>
      </w:r>
      <w:r w:rsidR="008B750A">
        <w:rPr>
          <w:rFonts w:ascii="Calibri" w:hAnsi="Calibri"/>
        </w:rPr>
        <w:t>s</w:t>
      </w:r>
      <w:r w:rsidR="0068755C" w:rsidRPr="003E1188">
        <w:rPr>
          <w:rFonts w:ascii="Calibri" w:hAnsi="Calibri"/>
        </w:rPr>
        <w:t xml:space="preserve"> to get wider</w:t>
      </w:r>
      <w:r w:rsidR="008B750A">
        <w:rPr>
          <w:rFonts w:ascii="Calibri" w:hAnsi="Calibri"/>
        </w:rPr>
        <w:t>,</w:t>
      </w:r>
      <w:r w:rsidR="0068755C" w:rsidRPr="003E1188">
        <w:rPr>
          <w:rFonts w:ascii="Calibri" w:hAnsi="Calibri"/>
        </w:rPr>
        <w:t xml:space="preserve"> </w:t>
      </w:r>
      <w:r w:rsidR="00B11BE4" w:rsidRPr="003E1188">
        <w:rPr>
          <w:rFonts w:ascii="Calibri" w:hAnsi="Calibri"/>
        </w:rPr>
        <w:t xml:space="preserve">if going in the right direction. </w:t>
      </w:r>
      <w:r w:rsidR="008B750A">
        <w:rPr>
          <w:rFonts w:ascii="Calibri" w:hAnsi="Calibri"/>
        </w:rPr>
        <w:t>The light may need to be</w:t>
      </w:r>
      <w:r w:rsidR="007A5609" w:rsidRPr="003E1188">
        <w:rPr>
          <w:rFonts w:ascii="Calibri" w:hAnsi="Calibri"/>
        </w:rPr>
        <w:t xml:space="preserve"> dim</w:t>
      </w:r>
      <w:r w:rsidR="008B750A">
        <w:rPr>
          <w:rFonts w:ascii="Calibri" w:hAnsi="Calibri"/>
        </w:rPr>
        <w:t>med</w:t>
      </w:r>
      <w:r w:rsidR="007A5609" w:rsidRPr="003E1188">
        <w:rPr>
          <w:rFonts w:ascii="Calibri" w:hAnsi="Calibri"/>
        </w:rPr>
        <w:t xml:space="preserve"> </w:t>
      </w:r>
      <w:r w:rsidR="00AA77B7" w:rsidRPr="003E1188">
        <w:rPr>
          <w:rFonts w:ascii="Calibri" w:hAnsi="Calibri"/>
        </w:rPr>
        <w:t>in order to keep the</w:t>
      </w:r>
      <w:r w:rsidR="00AF7334" w:rsidRPr="003E1188">
        <w:rPr>
          <w:rFonts w:ascii="Calibri" w:hAnsi="Calibri"/>
        </w:rPr>
        <w:t xml:space="preserve"> patient</w:t>
      </w:r>
      <w:r w:rsidR="00AA77B7" w:rsidRPr="003E1188">
        <w:rPr>
          <w:rFonts w:ascii="Calibri" w:hAnsi="Calibri"/>
        </w:rPr>
        <w:t xml:space="preserve"> comfortable </w:t>
      </w:r>
      <w:r w:rsidR="00B11BE4" w:rsidRPr="003E1188">
        <w:rPr>
          <w:rFonts w:ascii="Calibri" w:hAnsi="Calibri"/>
        </w:rPr>
        <w:t xml:space="preserve">and </w:t>
      </w:r>
      <w:r w:rsidR="008B750A">
        <w:rPr>
          <w:rFonts w:ascii="Calibri" w:hAnsi="Calibri"/>
        </w:rPr>
        <w:t xml:space="preserve">to </w:t>
      </w:r>
      <w:r w:rsidR="00AA77B7" w:rsidRPr="003E1188">
        <w:rPr>
          <w:rFonts w:ascii="Calibri" w:hAnsi="Calibri"/>
        </w:rPr>
        <w:t>avoid spasmodic constriction of the pupil.</w:t>
      </w:r>
    </w:p>
    <w:p w14:paraId="5F3E0F56" w14:textId="77777777" w:rsidR="00DC5055" w:rsidRPr="00B11BE4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1D374158" w14:textId="1F5AC6A1" w:rsidR="008B6485" w:rsidRPr="00DC5055" w:rsidRDefault="00B11BE4" w:rsidP="00B13713">
      <w:pPr>
        <w:pStyle w:val="ListParagraph"/>
        <w:numPr>
          <w:ilvl w:val="1"/>
          <w:numId w:val="9"/>
        </w:numPr>
        <w:spacing w:after="0"/>
      </w:pPr>
      <w:r>
        <w:rPr>
          <w:rFonts w:ascii="Calibri" w:hAnsi="Calibri"/>
        </w:rPr>
        <w:t>If the disc appears out of focus, try adjusting the diopter</w:t>
      </w:r>
      <w:r w:rsidR="003C7FAE">
        <w:rPr>
          <w:rFonts w:ascii="Calibri" w:hAnsi="Calibri"/>
        </w:rPr>
        <w:t>s</w:t>
      </w:r>
      <w:r>
        <w:rPr>
          <w:rFonts w:ascii="Calibri" w:hAnsi="Calibri"/>
        </w:rPr>
        <w:t xml:space="preserve"> </w:t>
      </w:r>
      <w:r w:rsidR="00570B7F">
        <w:rPr>
          <w:rFonts w:ascii="Calibri" w:hAnsi="Calibri"/>
        </w:rPr>
        <w:t xml:space="preserve">by rotating the lens disc </w:t>
      </w:r>
      <w:r w:rsidR="003C7FAE">
        <w:rPr>
          <w:rFonts w:ascii="Calibri" w:hAnsi="Calibri"/>
        </w:rPr>
        <w:t>one or two setting</w:t>
      </w:r>
      <w:r w:rsidR="00470575">
        <w:rPr>
          <w:rFonts w:ascii="Calibri" w:hAnsi="Calibri"/>
        </w:rPr>
        <w:t>s</w:t>
      </w:r>
      <w:r w:rsidR="003C7FA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in </w:t>
      </w:r>
      <w:r w:rsidR="00C24CFE">
        <w:rPr>
          <w:rFonts w:ascii="Calibri" w:hAnsi="Calibri"/>
        </w:rPr>
        <w:t xml:space="preserve">the positive or negative </w:t>
      </w:r>
      <w:r>
        <w:rPr>
          <w:rFonts w:ascii="Calibri" w:hAnsi="Calibri"/>
        </w:rPr>
        <w:t>direction.</w:t>
      </w:r>
      <w:r w:rsidR="00E945EF">
        <w:rPr>
          <w:rFonts w:ascii="Calibri" w:hAnsi="Calibri"/>
        </w:rPr>
        <w:t xml:space="preserve"> </w:t>
      </w:r>
      <w:r w:rsidR="003C7FAE">
        <w:rPr>
          <w:rFonts w:ascii="Calibri" w:hAnsi="Calibri"/>
        </w:rPr>
        <w:t>The retina only appear</w:t>
      </w:r>
      <w:r w:rsidR="00470575">
        <w:rPr>
          <w:rFonts w:ascii="Calibri" w:hAnsi="Calibri"/>
        </w:rPr>
        <w:t>s</w:t>
      </w:r>
      <w:r w:rsidR="003C7FAE">
        <w:rPr>
          <w:rFonts w:ascii="Calibri" w:hAnsi="Calibri"/>
        </w:rPr>
        <w:t xml:space="preserve"> perfectly sharp if neither you nor </w:t>
      </w:r>
      <w:r w:rsidR="00470575">
        <w:rPr>
          <w:rFonts w:ascii="Calibri" w:hAnsi="Calibri"/>
        </w:rPr>
        <w:t>the</w:t>
      </w:r>
      <w:r w:rsidR="003C7FAE">
        <w:rPr>
          <w:rFonts w:ascii="Calibri" w:hAnsi="Calibri"/>
        </w:rPr>
        <w:t xml:space="preserve"> patient have refractive errors. </w:t>
      </w:r>
    </w:p>
    <w:p w14:paraId="6ADF3F97" w14:textId="77777777" w:rsidR="00DC5055" w:rsidRPr="008B648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013FA97F" w14:textId="642AAF57" w:rsidR="0054431D" w:rsidRPr="00DC5055" w:rsidRDefault="003C1AC7" w:rsidP="00B13713">
      <w:pPr>
        <w:pStyle w:val="ListParagraph"/>
        <w:numPr>
          <w:ilvl w:val="1"/>
          <w:numId w:val="9"/>
        </w:numPr>
        <w:spacing w:after="0"/>
      </w:pPr>
      <w:r>
        <w:rPr>
          <w:rFonts w:ascii="Calibri" w:hAnsi="Calibri"/>
        </w:rPr>
        <w:t>Carefully examine</w:t>
      </w:r>
      <w:r w:rsidR="008B6485">
        <w:rPr>
          <w:rFonts w:ascii="Calibri" w:hAnsi="Calibri"/>
        </w:rPr>
        <w:t xml:space="preserve"> the disc for </w:t>
      </w:r>
      <w:r w:rsidR="00A725AD">
        <w:rPr>
          <w:rFonts w:ascii="Calibri" w:hAnsi="Calibri"/>
        </w:rPr>
        <w:t xml:space="preserve">outline clarity, </w:t>
      </w:r>
      <w:r w:rsidR="00914E54">
        <w:rPr>
          <w:rFonts w:ascii="Calibri" w:hAnsi="Calibri"/>
        </w:rPr>
        <w:t>color, relative size of the yellowish-white central cup</w:t>
      </w:r>
      <w:r w:rsidR="00EF2443">
        <w:rPr>
          <w:rFonts w:ascii="Calibri" w:hAnsi="Calibri"/>
        </w:rPr>
        <w:t xml:space="preserve">, and symmetry with the contralateral eye. </w:t>
      </w:r>
      <w:r w:rsidR="005F3FC0">
        <w:rPr>
          <w:rFonts w:ascii="Calibri" w:hAnsi="Calibri"/>
        </w:rPr>
        <w:t xml:space="preserve">White or </w:t>
      </w:r>
      <w:r w:rsidR="00181940">
        <w:rPr>
          <w:rFonts w:ascii="Calibri" w:hAnsi="Calibri"/>
        </w:rPr>
        <w:t>darkly</w:t>
      </w:r>
      <w:r w:rsidR="00470575">
        <w:rPr>
          <w:rFonts w:ascii="Calibri" w:hAnsi="Calibri"/>
        </w:rPr>
        <w:t xml:space="preserve"> </w:t>
      </w:r>
      <w:r w:rsidR="005F3FC0">
        <w:rPr>
          <w:rFonts w:ascii="Calibri" w:hAnsi="Calibri"/>
        </w:rPr>
        <w:t>pigmented</w:t>
      </w:r>
      <w:r w:rsidR="00181940">
        <w:rPr>
          <w:rFonts w:ascii="Calibri" w:hAnsi="Calibri"/>
        </w:rPr>
        <w:t xml:space="preserve"> rings and crescents are often seen around the disc and have no pathologic significance. </w:t>
      </w:r>
      <w:r w:rsidR="005F3FC0">
        <w:rPr>
          <w:rFonts w:ascii="Calibri" w:hAnsi="Calibri"/>
        </w:rPr>
        <w:t xml:space="preserve"> </w:t>
      </w:r>
      <w:r w:rsidR="003C7FAE">
        <w:rPr>
          <w:rFonts w:ascii="Calibri" w:hAnsi="Calibri"/>
        </w:rPr>
        <w:t xml:space="preserve"> </w:t>
      </w:r>
    </w:p>
    <w:p w14:paraId="11976C89" w14:textId="77777777" w:rsidR="00DC5055" w:rsidRPr="003C1AC7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4CB87D94" w14:textId="77777777" w:rsidR="00522C38" w:rsidRDefault="002C071B" w:rsidP="00B13713">
      <w:pPr>
        <w:pStyle w:val="ListParagraph"/>
        <w:numPr>
          <w:ilvl w:val="1"/>
          <w:numId w:val="9"/>
        </w:numPr>
        <w:spacing w:after="0"/>
      </w:pPr>
      <w:r>
        <w:t xml:space="preserve">Follow the retinal vessels as they extend away from the disc in all four directions. </w:t>
      </w:r>
      <w:r w:rsidR="00007159">
        <w:t xml:space="preserve">Veins appear redder and wider than arteries. </w:t>
      </w:r>
      <w:r w:rsidR="004E1646">
        <w:t xml:space="preserve"> </w:t>
      </w:r>
    </w:p>
    <w:p w14:paraId="5D6CA318" w14:textId="77777777" w:rsidR="00522C38" w:rsidRDefault="00522C38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2BB9A597" w14:textId="3BBAB772" w:rsidR="00522C38" w:rsidRDefault="007356A9" w:rsidP="00B13713">
      <w:pPr>
        <w:pStyle w:val="ListParagraph"/>
        <w:numPr>
          <w:ilvl w:val="1"/>
          <w:numId w:val="9"/>
        </w:numPr>
        <w:spacing w:after="0"/>
      </w:pPr>
      <w:r>
        <w:t>Look for spontaneous venous pulsations, which appear as subtle variations in the width of the veins with each heartbeat.</w:t>
      </w:r>
      <w:r w:rsidR="00470575">
        <w:t xml:space="preserve"> It’s possible to d</w:t>
      </w:r>
      <w:r w:rsidR="007C60E7">
        <w:t xml:space="preserve">iscern subtle pulsations of the veins. </w:t>
      </w:r>
    </w:p>
    <w:p w14:paraId="08BC951E" w14:textId="77777777" w:rsidR="00B13713" w:rsidRDefault="00B13713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41E1F4D6" w14:textId="051C5F2B" w:rsidR="003C1AC7" w:rsidRDefault="00C7724F" w:rsidP="00B13713">
      <w:pPr>
        <w:pStyle w:val="ListParagraph"/>
        <w:numPr>
          <w:ilvl w:val="1"/>
          <w:numId w:val="9"/>
        </w:numPr>
        <w:spacing w:after="0"/>
      </w:pPr>
      <w:r>
        <w:t xml:space="preserve">Make special note of arteriovenous crossings. </w:t>
      </w:r>
      <w:r w:rsidR="0055550E">
        <w:t xml:space="preserve">Since the walls of </w:t>
      </w:r>
      <w:r w:rsidR="00470575">
        <w:t xml:space="preserve">the </w:t>
      </w:r>
      <w:r w:rsidR="0055550E">
        <w:t xml:space="preserve">normal </w:t>
      </w:r>
      <w:r w:rsidR="00F47883">
        <w:t>retinal</w:t>
      </w:r>
      <w:r w:rsidR="0055550E">
        <w:t xml:space="preserve"> arteries are transparent</w:t>
      </w:r>
      <w:r>
        <w:t xml:space="preserve">, only the column of blood </w:t>
      </w:r>
      <w:r w:rsidR="004827EE">
        <w:t xml:space="preserve">is visible </w:t>
      </w:r>
      <w:r>
        <w:t>within</w:t>
      </w:r>
      <w:r w:rsidR="003E3576">
        <w:t xml:space="preserve">. </w:t>
      </w:r>
      <w:r w:rsidR="0055550E">
        <w:t>Veins crossing b</w:t>
      </w:r>
      <w:r>
        <w:t xml:space="preserve">ehind arteries, therefore, are normally </w:t>
      </w:r>
      <w:r w:rsidR="00E60CCD">
        <w:t xml:space="preserve">seen right up to the column on either side. </w:t>
      </w:r>
    </w:p>
    <w:p w14:paraId="792B6DCD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6FF7EC0E" w14:textId="0355A8A7" w:rsidR="007C60E7" w:rsidRDefault="007C60E7" w:rsidP="00B13713">
      <w:pPr>
        <w:pStyle w:val="ListParagraph"/>
        <w:numPr>
          <w:ilvl w:val="1"/>
          <w:numId w:val="9"/>
        </w:numPr>
        <w:spacing w:after="0"/>
      </w:pPr>
      <w:r>
        <w:t>Look for any lesions elsewhere in the retina, noting</w:t>
      </w:r>
      <w:r w:rsidR="00522C38">
        <w:t xml:space="preserve"> their size.</w:t>
      </w:r>
    </w:p>
    <w:p w14:paraId="12204DDB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21D3215E" w14:textId="2C7BA46D" w:rsidR="003C0F0A" w:rsidRDefault="001C2A21" w:rsidP="00B13713">
      <w:pPr>
        <w:pStyle w:val="ListParagraph"/>
        <w:numPr>
          <w:ilvl w:val="1"/>
          <w:numId w:val="9"/>
        </w:numPr>
        <w:spacing w:after="0"/>
      </w:pPr>
      <w:r>
        <w:t>Examine the fovea and surrounding macula</w:t>
      </w:r>
      <w:r w:rsidR="0001491D">
        <w:t xml:space="preserve"> by asking the patient to look directly into the light. </w:t>
      </w:r>
      <w:r w:rsidR="00300C9B">
        <w:t xml:space="preserve">The macula often appears to shimmer.  </w:t>
      </w:r>
    </w:p>
    <w:p w14:paraId="7C57921D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68E82301" w14:textId="1E5FBF18" w:rsidR="001C2A21" w:rsidRDefault="003C0F0A" w:rsidP="00B13713">
      <w:pPr>
        <w:pStyle w:val="ListParagraph"/>
        <w:numPr>
          <w:ilvl w:val="1"/>
          <w:numId w:val="9"/>
        </w:numPr>
        <w:spacing w:after="0"/>
      </w:pPr>
      <w:r>
        <w:t>Finally, look for opacities in th</w:t>
      </w:r>
      <w:r w:rsidR="009F7FB9">
        <w:t xml:space="preserve">e lens by adjusting the diopters between 10+ and 12+. </w:t>
      </w:r>
    </w:p>
    <w:p w14:paraId="468D4E48" w14:textId="77777777" w:rsidR="00DC5055" w:rsidRDefault="00DC5055" w:rsidP="00B13713">
      <w:pPr>
        <w:pStyle w:val="ListParagraph"/>
        <w:numPr>
          <w:ilvl w:val="0"/>
          <w:numId w:val="0"/>
        </w:numPr>
        <w:spacing w:after="0"/>
        <w:ind w:left="360"/>
      </w:pPr>
    </w:p>
    <w:p w14:paraId="31E1B948" w14:textId="19B421BC" w:rsidR="007350D2" w:rsidRPr="00A614A1" w:rsidRDefault="00B13FD5" w:rsidP="00B13713">
      <w:pPr>
        <w:pStyle w:val="ListParagraph"/>
        <w:numPr>
          <w:ilvl w:val="1"/>
          <w:numId w:val="9"/>
        </w:numPr>
        <w:spacing w:after="0"/>
      </w:pPr>
      <w:r>
        <w:lastRenderedPageBreak/>
        <w:t xml:space="preserve">If the image </w:t>
      </w:r>
      <w:r w:rsidR="00470575">
        <w:t xml:space="preserve">is lost </w:t>
      </w:r>
      <w:r>
        <w:t xml:space="preserve">while searching the retina, it means the light fell out of </w:t>
      </w:r>
      <w:r w:rsidR="00487C9F">
        <w:t xml:space="preserve">the </w:t>
      </w:r>
      <w:r>
        <w:t>pupil</w:t>
      </w:r>
      <w:r w:rsidR="00487C9F">
        <w:t xml:space="preserve"> as</w:t>
      </w:r>
      <w:r w:rsidR="00470575">
        <w:t xml:space="preserve"> </w:t>
      </w:r>
      <w:r w:rsidR="00487C9F">
        <w:t>the ophthalmoscope</w:t>
      </w:r>
      <w:r w:rsidR="00470575">
        <w:t xml:space="preserve"> was moved</w:t>
      </w:r>
      <w:r>
        <w:t>. It take</w:t>
      </w:r>
      <w:r w:rsidR="00470575">
        <w:t>s</w:t>
      </w:r>
      <w:r>
        <w:t xml:space="preserve"> some practice to keep it </w:t>
      </w:r>
      <w:r w:rsidR="00681628">
        <w:t xml:space="preserve">inside. </w:t>
      </w:r>
    </w:p>
    <w:p w14:paraId="6FE9900F" w14:textId="77777777" w:rsidR="00A6180D" w:rsidRDefault="00A6180D" w:rsidP="00B13713">
      <w:pPr>
        <w:numPr>
          <w:ilvl w:val="0"/>
          <w:numId w:val="0"/>
        </w:numPr>
        <w:spacing w:after="0"/>
        <w:rPr>
          <w:b/>
          <w:sz w:val="28"/>
        </w:rPr>
      </w:pPr>
    </w:p>
    <w:p w14:paraId="4720D525" w14:textId="77777777" w:rsidR="00CC03A7" w:rsidRDefault="00D65922" w:rsidP="00B13713">
      <w:pPr>
        <w:numPr>
          <w:ilvl w:val="0"/>
          <w:numId w:val="0"/>
        </w:numPr>
        <w:spacing w:after="0"/>
        <w:rPr>
          <w:b/>
          <w:sz w:val="28"/>
        </w:rPr>
      </w:pPr>
      <w:r w:rsidRPr="00A614A1">
        <w:rPr>
          <w:b/>
          <w:sz w:val="28"/>
        </w:rPr>
        <w:t>Summary</w:t>
      </w:r>
    </w:p>
    <w:p w14:paraId="698059F7" w14:textId="7BEDF8E2" w:rsidR="0080593F" w:rsidRDefault="00A65500" w:rsidP="00B13713">
      <w:pPr>
        <w:numPr>
          <w:ilvl w:val="0"/>
          <w:numId w:val="0"/>
        </w:numPr>
        <w:spacing w:after="0"/>
      </w:pPr>
      <w:r w:rsidRPr="004E0F63">
        <w:t xml:space="preserve">The ophthalmologic exam </w:t>
      </w:r>
      <w:r w:rsidR="00351BF3">
        <w:t xml:space="preserve">is </w:t>
      </w:r>
      <w:r w:rsidR="00E733BC">
        <w:t xml:space="preserve">probably the most challenging for students </w:t>
      </w:r>
      <w:r w:rsidR="006D2BB2">
        <w:t xml:space="preserve">to </w:t>
      </w:r>
      <w:r w:rsidR="00E733BC">
        <w:t>master. With time, however, it becomes routine. It is also one of the most productive p</w:t>
      </w:r>
      <w:r w:rsidR="00D811D3">
        <w:t>arts of the physical exam, as</w:t>
      </w:r>
      <w:r w:rsidR="00E733BC">
        <w:t xml:space="preserve"> it</w:t>
      </w:r>
      <w:r w:rsidR="00351BF3">
        <w:t xml:space="preserve"> </w:t>
      </w:r>
      <w:r w:rsidR="004E0F63">
        <w:t>not onl</w:t>
      </w:r>
      <w:r w:rsidR="00FB5A97">
        <w:t xml:space="preserve">y offers a window into the </w:t>
      </w:r>
      <w:r w:rsidR="00F3559E">
        <w:t xml:space="preserve">condition of the </w:t>
      </w:r>
      <w:r w:rsidR="00D811D3">
        <w:t>eye</w:t>
      </w:r>
      <w:r w:rsidR="006D2BB2">
        <w:t>,</w:t>
      </w:r>
      <w:r w:rsidR="00D811D3">
        <w:t xml:space="preserve"> </w:t>
      </w:r>
      <w:r w:rsidR="004E0F63">
        <w:t xml:space="preserve">but </w:t>
      </w:r>
      <w:r w:rsidR="00D811D3">
        <w:t xml:space="preserve">also </w:t>
      </w:r>
      <w:r w:rsidR="009E38AF">
        <w:t>provides evidence of</w:t>
      </w:r>
      <w:r w:rsidR="004E0F63">
        <w:t xml:space="preserve"> disease elsewhere in the body. </w:t>
      </w:r>
      <w:r w:rsidR="00830042">
        <w:t>Elevated intracranial</w:t>
      </w:r>
      <w:r w:rsidR="00495182">
        <w:t xml:space="preserve"> pressure</w:t>
      </w:r>
      <w:r w:rsidR="00FB545A">
        <w:t xml:space="preserve"> from a variety of causes </w:t>
      </w:r>
      <w:r w:rsidR="00E43DA2">
        <w:t xml:space="preserve">may lead to </w:t>
      </w:r>
      <w:r w:rsidR="00830042">
        <w:t>swelling of the optic nerve</w:t>
      </w:r>
      <w:r w:rsidR="00E43DA2">
        <w:t>, which</w:t>
      </w:r>
      <w:r w:rsidR="007356A9">
        <w:t xml:space="preserve"> appear</w:t>
      </w:r>
      <w:r w:rsidR="00E43DA2">
        <w:t xml:space="preserve">s </w:t>
      </w:r>
      <w:r w:rsidR="007356A9">
        <w:t xml:space="preserve">as papilledema on </w:t>
      </w:r>
      <w:r w:rsidR="006D2BB2">
        <w:t xml:space="preserve">a </w:t>
      </w:r>
      <w:r w:rsidR="007356A9">
        <w:t>fundu</w:t>
      </w:r>
      <w:r w:rsidR="003E3576">
        <w:t>scopic exam.</w:t>
      </w:r>
      <w:r w:rsidR="00EF09B2">
        <w:t xml:space="preserve"> </w:t>
      </w:r>
      <w:r w:rsidR="008B3709">
        <w:t>In papilledema,</w:t>
      </w:r>
      <w:r w:rsidR="001A2BD4">
        <w:t xml:space="preserve"> </w:t>
      </w:r>
      <w:r w:rsidR="008B3709">
        <w:t>t</w:t>
      </w:r>
      <w:r w:rsidR="00D81DC2">
        <w:t>he o</w:t>
      </w:r>
      <w:r w:rsidR="001A2BD4">
        <w:t xml:space="preserve">ptic </w:t>
      </w:r>
      <w:r w:rsidR="00EF09B2">
        <w:t xml:space="preserve">disc </w:t>
      </w:r>
      <w:r w:rsidR="001A2BD4">
        <w:t>is swollen</w:t>
      </w:r>
      <w:r w:rsidR="00E43DA2">
        <w:t>, its margins are blurred</w:t>
      </w:r>
      <w:r w:rsidR="001A2BD4">
        <w:t xml:space="preserve">, </w:t>
      </w:r>
      <w:r w:rsidR="00D81DC2">
        <w:t xml:space="preserve">the </w:t>
      </w:r>
      <w:r w:rsidR="00DE5E9E">
        <w:t>central</w:t>
      </w:r>
      <w:r w:rsidR="00D81DC2">
        <w:t xml:space="preserve"> cup</w:t>
      </w:r>
      <w:r w:rsidR="001A2BD4">
        <w:t xml:space="preserve"> is lost, and </w:t>
      </w:r>
      <w:r w:rsidR="00EF09B2">
        <w:t xml:space="preserve">venous pulsations are absent. </w:t>
      </w:r>
      <w:r w:rsidR="00602946">
        <w:t xml:space="preserve">Papilledema </w:t>
      </w:r>
      <w:r w:rsidR="00495182">
        <w:t xml:space="preserve">signals </w:t>
      </w:r>
      <w:r w:rsidR="00602946">
        <w:t xml:space="preserve">a serious, life-threatening </w:t>
      </w:r>
      <w:r w:rsidR="00495182">
        <w:t xml:space="preserve">condition. </w:t>
      </w:r>
      <w:r w:rsidR="003462AB">
        <w:t>Death of optic ner</w:t>
      </w:r>
      <w:r w:rsidR="001F15C3">
        <w:t>ve fibers, which can occur in optic neuritis, multiple sclerosis</w:t>
      </w:r>
      <w:r w:rsidR="0080593F">
        <w:t>,</w:t>
      </w:r>
      <w:r w:rsidR="001F15C3">
        <w:t xml:space="preserve"> and temporal arteritis, </w:t>
      </w:r>
      <w:r w:rsidR="003462AB">
        <w:t>cause</w:t>
      </w:r>
      <w:r w:rsidR="001F15C3">
        <w:t>s</w:t>
      </w:r>
      <w:r w:rsidR="003462AB">
        <w:t xml:space="preserve"> the disc </w:t>
      </w:r>
      <w:r w:rsidR="001F15C3">
        <w:t xml:space="preserve">to atrophy and lose its smaller blood vessels. </w:t>
      </w:r>
      <w:r w:rsidR="006472F8">
        <w:t>Uncon</w:t>
      </w:r>
      <w:r w:rsidR="00F17D24">
        <w:t xml:space="preserve">trolled hypertension leads to </w:t>
      </w:r>
      <w:r w:rsidR="00E136B5">
        <w:t xml:space="preserve">“copper wiring” of </w:t>
      </w:r>
      <w:r w:rsidR="006472F8">
        <w:t>thickened arterial walls</w:t>
      </w:r>
      <w:r w:rsidR="00F17D24">
        <w:t xml:space="preserve"> in the retina</w:t>
      </w:r>
      <w:r w:rsidR="00E136B5">
        <w:t xml:space="preserve">, </w:t>
      </w:r>
      <w:r w:rsidR="00AD3407">
        <w:t>causing</w:t>
      </w:r>
      <w:r w:rsidR="00F17D24">
        <w:t xml:space="preserve"> them to appear less transparent. V</w:t>
      </w:r>
      <w:r w:rsidR="00127B57">
        <w:t>ein</w:t>
      </w:r>
      <w:r w:rsidR="00F17D24">
        <w:t>s</w:t>
      </w:r>
      <w:r w:rsidR="00127B57">
        <w:t xml:space="preserve"> </w:t>
      </w:r>
      <w:r w:rsidR="00F17D24">
        <w:t>crossing the</w:t>
      </w:r>
      <w:r w:rsidR="009E38AF">
        <w:t>se</w:t>
      </w:r>
      <w:r w:rsidR="00F17D24">
        <w:t xml:space="preserve"> arteries </w:t>
      </w:r>
      <w:r w:rsidR="00AD3407">
        <w:t>seem</w:t>
      </w:r>
      <w:r w:rsidR="00127B57">
        <w:t xml:space="preserve"> to stop abruptly before reaching either side</w:t>
      </w:r>
      <w:r w:rsidR="00AD3407">
        <w:t>, a conditi</w:t>
      </w:r>
      <w:r w:rsidR="009E38AF">
        <w:t>on called</w:t>
      </w:r>
      <w:r w:rsidR="00427BD0">
        <w:t xml:space="preserve"> AV nicking.  Other signs to look for </w:t>
      </w:r>
      <w:r w:rsidR="004B050A">
        <w:t xml:space="preserve">in </w:t>
      </w:r>
      <w:r w:rsidR="00AD3407">
        <w:t xml:space="preserve">hypertensive retinopathy are </w:t>
      </w:r>
      <w:r w:rsidR="00427BD0">
        <w:t xml:space="preserve">hard exudates and </w:t>
      </w:r>
      <w:r w:rsidR="00FB545A">
        <w:t xml:space="preserve">cotton-wool patches, which result </w:t>
      </w:r>
      <w:r w:rsidR="00E136B5">
        <w:t xml:space="preserve">from infarcted nerve fibers. In diabetics, the retina may reveal </w:t>
      </w:r>
      <w:r w:rsidR="009D54C0">
        <w:t xml:space="preserve">microaneurysms, hemorrhages, </w:t>
      </w:r>
      <w:r w:rsidR="00427BD0">
        <w:t xml:space="preserve">and </w:t>
      </w:r>
      <w:r w:rsidR="009D54C0">
        <w:t>neovascularization</w:t>
      </w:r>
      <w:r w:rsidR="00427BD0">
        <w:t xml:space="preserve">. </w:t>
      </w:r>
    </w:p>
    <w:p w14:paraId="622135DB" w14:textId="77777777" w:rsidR="0080593F" w:rsidRDefault="0080593F" w:rsidP="00B13713">
      <w:pPr>
        <w:numPr>
          <w:ilvl w:val="0"/>
          <w:numId w:val="0"/>
        </w:numPr>
        <w:spacing w:after="0"/>
      </w:pPr>
    </w:p>
    <w:p w14:paraId="38E0514F" w14:textId="4410A755" w:rsidR="00B752F5" w:rsidRDefault="00427BD0" w:rsidP="00B13713">
      <w:pPr>
        <w:numPr>
          <w:ilvl w:val="0"/>
          <w:numId w:val="0"/>
        </w:numPr>
        <w:spacing w:after="0"/>
      </w:pPr>
      <w:r>
        <w:t>Common eye disease</w:t>
      </w:r>
      <w:r w:rsidR="00CE35A5">
        <w:t>s</w:t>
      </w:r>
      <w:r>
        <w:t xml:space="preserve"> </w:t>
      </w:r>
      <w:r w:rsidR="00CE35A5">
        <w:t xml:space="preserve">observable on </w:t>
      </w:r>
      <w:r w:rsidR="0080593F">
        <w:t xml:space="preserve">a </w:t>
      </w:r>
      <w:r w:rsidR="00CE35A5">
        <w:t xml:space="preserve">funduscopic exam include </w:t>
      </w:r>
      <w:r w:rsidR="006472F8">
        <w:t>glaucoma</w:t>
      </w:r>
      <w:r w:rsidR="00CE35A5">
        <w:t xml:space="preserve"> and macular degeneration. In glaucoma, </w:t>
      </w:r>
      <w:r w:rsidR="006472F8">
        <w:t xml:space="preserve">increased intraocular pressure may cause the central cup </w:t>
      </w:r>
      <w:r w:rsidR="00F3559E">
        <w:t xml:space="preserve">of optic disc </w:t>
      </w:r>
      <w:r w:rsidR="006472F8">
        <w:t>to deepen and widen</w:t>
      </w:r>
      <w:r w:rsidR="0080593F">
        <w:t>,</w:t>
      </w:r>
      <w:r w:rsidR="006472F8">
        <w:t xml:space="preserve"> so it occupies greater than half of the disc diameter.</w:t>
      </w:r>
      <w:r w:rsidR="00FB545A">
        <w:t xml:space="preserve"> </w:t>
      </w:r>
      <w:r w:rsidR="00522FC1">
        <w:t>In age-related macular degeneration, patches composed of cellular debris</w:t>
      </w:r>
      <w:r w:rsidR="0080593F">
        <w:t>,</w:t>
      </w:r>
      <w:r w:rsidR="00522FC1">
        <w:t xml:space="preserve"> called </w:t>
      </w:r>
      <w:r w:rsidR="00A6180D">
        <w:t>drusen</w:t>
      </w:r>
      <w:r w:rsidR="0080593F">
        <w:t>,</w:t>
      </w:r>
      <w:r w:rsidR="00522FC1">
        <w:t xml:space="preserve"> can be seen scattered throughout t</w:t>
      </w:r>
      <w:r w:rsidR="00F3559E">
        <w:t>he retina. In more severe stages</w:t>
      </w:r>
      <w:r w:rsidR="00522FC1">
        <w:t>, neovascularization is visible</w:t>
      </w:r>
      <w:r w:rsidR="00F3559E">
        <w:t>.</w:t>
      </w:r>
      <w:r w:rsidR="00BC599F">
        <w:t xml:space="preserve"> C</w:t>
      </w:r>
      <w:r w:rsidR="000E4F46">
        <w:t xml:space="preserve">ataracts can be </w:t>
      </w:r>
      <w:r w:rsidR="006225DF">
        <w:t xml:space="preserve">more thoroughly examined </w:t>
      </w:r>
      <w:r w:rsidR="000E4F46">
        <w:t>by focusing the ophthalmoscope on opacified lens</w:t>
      </w:r>
      <w:r w:rsidR="0012584F">
        <w:t>es</w:t>
      </w:r>
      <w:r w:rsidR="000E4F46">
        <w:t xml:space="preserve">.  </w:t>
      </w:r>
      <w:r w:rsidR="00FB545A">
        <w:t xml:space="preserve"> </w:t>
      </w:r>
    </w:p>
    <w:p w14:paraId="109C0A96" w14:textId="77777777" w:rsidR="00B752F5" w:rsidRDefault="00B752F5" w:rsidP="00B13713">
      <w:pPr>
        <w:numPr>
          <w:ilvl w:val="0"/>
          <w:numId w:val="0"/>
        </w:numPr>
        <w:spacing w:after="0"/>
      </w:pPr>
    </w:p>
    <w:p w14:paraId="1B759C64" w14:textId="09FD6D91" w:rsidR="000B27B9" w:rsidRPr="009F58F5" w:rsidRDefault="00B752F5" w:rsidP="00B13713">
      <w:pPr>
        <w:numPr>
          <w:ilvl w:val="0"/>
          <w:numId w:val="0"/>
        </w:numPr>
        <w:spacing w:after="0"/>
        <w:rPr>
          <w:b/>
          <w:sz w:val="28"/>
          <w:szCs w:val="28"/>
        </w:rPr>
      </w:pPr>
      <w:commentRangeStart w:id="6"/>
      <w:r w:rsidRPr="009F58F5">
        <w:rPr>
          <w:b/>
          <w:sz w:val="28"/>
          <w:szCs w:val="28"/>
        </w:rPr>
        <w:t xml:space="preserve">Figures </w:t>
      </w:r>
      <w:commentRangeEnd w:id="6"/>
      <w:r w:rsidR="00C50002">
        <w:rPr>
          <w:rStyle w:val="CommentReference"/>
        </w:rPr>
        <w:commentReference w:id="6"/>
      </w:r>
      <w:r w:rsidRPr="009F58F5">
        <w:rPr>
          <w:b/>
          <w:sz w:val="28"/>
          <w:szCs w:val="28"/>
        </w:rPr>
        <w:t>and legends.</w:t>
      </w:r>
    </w:p>
    <w:p w14:paraId="795F2769" w14:textId="00FF3954" w:rsidR="009F58F5" w:rsidRDefault="00B752F5" w:rsidP="00B13713">
      <w:pPr>
        <w:numPr>
          <w:ilvl w:val="0"/>
          <w:numId w:val="0"/>
        </w:numPr>
        <w:spacing w:after="0"/>
        <w:rPr>
          <w:ins w:id="7" w:author="Anna Sivachenko" w:date="2015-04-27T12:49:00Z"/>
        </w:rPr>
      </w:pPr>
      <w:commentRangeStart w:id="8"/>
      <w:r>
        <w:t>Figure 1</w:t>
      </w:r>
      <w:r w:rsidR="00B13713">
        <w:t>:</w:t>
      </w:r>
      <w:r w:rsidR="009F58F5">
        <w:t xml:space="preserve"> </w:t>
      </w:r>
      <w:r w:rsidR="00B13713">
        <w:t>Anatomy of the e</w:t>
      </w:r>
      <w:r>
        <w:t>ye.</w:t>
      </w:r>
    </w:p>
    <w:p w14:paraId="75BEDB0C" w14:textId="4F491AFF" w:rsidR="00AA25BE" w:rsidRPr="008540BB" w:rsidRDefault="00AA25BE" w:rsidP="00B13713">
      <w:pPr>
        <w:numPr>
          <w:ilvl w:val="0"/>
          <w:numId w:val="0"/>
        </w:numPr>
        <w:spacing w:after="0"/>
        <w:rPr>
          <w:rStyle w:val="Hyperlink"/>
          <w:color w:val="auto"/>
          <w:u w:val="none"/>
        </w:rPr>
      </w:pPr>
      <w:ins w:id="9" w:author="Anna Sivachenko" w:date="2015-04-27T12:49:00Z">
        <w:r>
          <w:t xml:space="preserve">A diagram showing a </w:t>
        </w:r>
      </w:ins>
      <w:ins w:id="10" w:author="Anna Sivachenko" w:date="2015-04-27T12:50:00Z">
        <w:r>
          <w:t>sagittal</w:t>
        </w:r>
      </w:ins>
      <w:ins w:id="11" w:author="Anna Sivachenko" w:date="2015-04-27T12:49:00Z">
        <w:r>
          <w:t xml:space="preserve"> </w:t>
        </w:r>
      </w:ins>
      <w:ins w:id="12" w:author="Anna Sivachenko" w:date="2015-04-27T12:50:00Z">
        <w:r>
          <w:t>view of the human eye with the structures labeled</w:t>
        </w:r>
      </w:ins>
      <w:ins w:id="13" w:author="Jacob Roundy" w:date="2015-04-27T14:00:00Z">
        <w:r w:rsidR="004177F1">
          <w:t>.</w:t>
        </w:r>
      </w:ins>
    </w:p>
    <w:p w14:paraId="145E4A2F" w14:textId="77777777" w:rsidR="009F58F5" w:rsidRDefault="009F58F5" w:rsidP="00B13713">
      <w:pPr>
        <w:numPr>
          <w:ilvl w:val="0"/>
          <w:numId w:val="0"/>
        </w:numPr>
        <w:spacing w:after="0"/>
        <w:rPr>
          <w:rStyle w:val="Hyperlink"/>
          <w:rFonts w:eastAsia="Times New Roman" w:cs="Times New Roman"/>
        </w:rPr>
      </w:pPr>
    </w:p>
    <w:p w14:paraId="698588B1" w14:textId="0CD6ACCC" w:rsidR="009F58F5" w:rsidRDefault="00B13713" w:rsidP="00B13713">
      <w:pPr>
        <w:numPr>
          <w:ilvl w:val="0"/>
          <w:numId w:val="0"/>
        </w:numPr>
        <w:spacing w:after="0"/>
        <w:rPr>
          <w:ins w:id="14" w:author="Anna Sivachenko" w:date="2015-04-27T13:46:00Z"/>
        </w:rPr>
      </w:pPr>
      <w:r>
        <w:t>Figure 2:</w:t>
      </w:r>
      <w:r w:rsidR="009F58F5">
        <w:t xml:space="preserve"> Retina landmarks.</w:t>
      </w:r>
    </w:p>
    <w:p w14:paraId="20A3C3AB" w14:textId="043F4C84" w:rsidR="003A3004" w:rsidDel="003A3004" w:rsidRDefault="003A3004" w:rsidP="00B13713">
      <w:pPr>
        <w:numPr>
          <w:ilvl w:val="0"/>
          <w:numId w:val="0"/>
        </w:numPr>
        <w:spacing w:after="0"/>
        <w:rPr>
          <w:del w:id="15" w:author="Anna Sivachenko" w:date="2015-04-27T13:50:00Z"/>
        </w:rPr>
      </w:pPr>
      <w:ins w:id="16" w:author="Anna Sivachenko" w:date="2015-04-27T13:46:00Z">
        <w:r>
          <w:t xml:space="preserve">A schematic of </w:t>
        </w:r>
      </w:ins>
      <w:ins w:id="17" w:author="Jacob Roundy" w:date="2015-04-27T14:02:00Z">
        <w:r w:rsidR="004177F1">
          <w:t xml:space="preserve">the </w:t>
        </w:r>
      </w:ins>
      <w:ins w:id="18" w:author="Anna Sivachenko" w:date="2015-04-27T13:52:00Z">
        <w:r>
          <w:t xml:space="preserve">human retina and its important landmarks </w:t>
        </w:r>
      </w:ins>
      <w:r w:rsidR="004177F1">
        <w:t>that</w:t>
      </w:r>
      <w:ins w:id="19" w:author="Anna Sivachenko" w:date="2015-04-27T13:52:00Z">
        <w:r>
          <w:t xml:space="preserve"> can be observed on </w:t>
        </w:r>
      </w:ins>
      <w:ins w:id="20" w:author="Jacob Roundy" w:date="2015-04-27T14:00:00Z">
        <w:r w:rsidR="004177F1">
          <w:t xml:space="preserve">a </w:t>
        </w:r>
      </w:ins>
      <w:ins w:id="21" w:author="Anna Sivachenko" w:date="2015-04-27T13:52:00Z">
        <w:r>
          <w:t>fund</w:t>
        </w:r>
      </w:ins>
      <w:ins w:id="22" w:author="Jacob Roundy" w:date="2015-04-27T14:01:00Z">
        <w:r w:rsidR="004177F1">
          <w:t>u</w:t>
        </w:r>
      </w:ins>
      <w:ins w:id="23" w:author="Anna Sivachenko" w:date="2015-04-27T13:52:00Z">
        <w:del w:id="24" w:author="Jacob Roundy" w:date="2015-04-27T14:01:00Z">
          <w:r w:rsidDel="004177F1">
            <w:delText>o</w:delText>
          </w:r>
        </w:del>
        <w:r>
          <w:t xml:space="preserve">scopic exam. </w:t>
        </w:r>
        <w:del w:id="25" w:author="Jacob Roundy" w:date="2015-04-27T14:01:00Z">
          <w:r w:rsidDel="004177F1">
            <w:delText xml:space="preserve"> </w:delText>
          </w:r>
        </w:del>
        <w:r>
          <w:t>Optic disc, macula, fovea</w:t>
        </w:r>
      </w:ins>
      <w:ins w:id="26" w:author="Jacob Roundy" w:date="2015-04-27T14:01:00Z">
        <w:r w:rsidR="004177F1">
          <w:t>,</w:t>
        </w:r>
      </w:ins>
      <w:ins w:id="27" w:author="Anna Sivachenko" w:date="2015-04-27T13:52:00Z">
        <w:r>
          <w:t xml:space="preserve"> and retinal vasculature are labelled. </w:t>
        </w:r>
      </w:ins>
    </w:p>
    <w:p w14:paraId="76379047" w14:textId="77777777" w:rsidR="009F58F5" w:rsidRDefault="009F58F5" w:rsidP="00B13713">
      <w:pPr>
        <w:numPr>
          <w:ilvl w:val="0"/>
          <w:numId w:val="0"/>
        </w:numPr>
        <w:spacing w:after="0"/>
        <w:rPr>
          <w:rStyle w:val="Hyperlink"/>
          <w:rFonts w:eastAsia="Times New Roman" w:cs="Times New Roman"/>
        </w:rPr>
      </w:pPr>
    </w:p>
    <w:p w14:paraId="761CF0A7" w14:textId="77777777" w:rsidR="004177F1" w:rsidRDefault="004177F1" w:rsidP="00B13713">
      <w:pPr>
        <w:numPr>
          <w:ilvl w:val="0"/>
          <w:numId w:val="0"/>
        </w:numPr>
        <w:spacing w:after="0"/>
        <w:rPr>
          <w:ins w:id="28" w:author="Jacob Roundy" w:date="2015-04-27T13:59:00Z"/>
        </w:rPr>
      </w:pPr>
    </w:p>
    <w:p w14:paraId="61D9F8A0" w14:textId="5B08A8BB" w:rsidR="00F773C0" w:rsidRDefault="00B13713" w:rsidP="00B13713">
      <w:pPr>
        <w:numPr>
          <w:ilvl w:val="0"/>
          <w:numId w:val="0"/>
        </w:numPr>
        <w:spacing w:after="0"/>
        <w:rPr>
          <w:ins w:id="29" w:author="Anna Sivachenko" w:date="2015-04-27T13:53:00Z"/>
        </w:rPr>
      </w:pPr>
      <w:r>
        <w:t>Figure 3:</w:t>
      </w:r>
      <w:r w:rsidR="009F58F5">
        <w:t xml:space="preserve"> Normal retina</w:t>
      </w:r>
      <w:commentRangeEnd w:id="8"/>
      <w:r w:rsidR="000B27B9">
        <w:rPr>
          <w:rStyle w:val="CommentReference"/>
        </w:rPr>
        <w:commentReference w:id="8"/>
      </w:r>
      <w:r>
        <w:t>.</w:t>
      </w:r>
    </w:p>
    <w:p w14:paraId="3B796E57" w14:textId="0AA89D7A" w:rsidR="003A3004" w:rsidRDefault="003A3004" w:rsidP="00B13713">
      <w:pPr>
        <w:numPr>
          <w:ilvl w:val="0"/>
          <w:numId w:val="0"/>
        </w:numPr>
        <w:spacing w:after="0"/>
      </w:pPr>
      <w:ins w:id="30" w:author="Anna Sivachenko" w:date="2015-04-27T13:54:00Z">
        <w:r>
          <w:t>A photograph showing an ophtalmoscopic view on</w:t>
        </w:r>
      </w:ins>
      <w:ins w:id="31" w:author="Anna Sivachenko" w:date="2015-04-27T13:55:00Z">
        <w:r>
          <w:t xml:space="preserve"> </w:t>
        </w:r>
      </w:ins>
      <w:ins w:id="32" w:author="Jacob Roundy" w:date="2015-04-27T14:02:00Z">
        <w:r w:rsidR="004177F1">
          <w:t xml:space="preserve">the </w:t>
        </w:r>
      </w:ins>
      <w:ins w:id="33" w:author="Anna Sivachenko" w:date="2015-04-27T13:55:00Z">
        <w:r>
          <w:t xml:space="preserve">normal </w:t>
        </w:r>
      </w:ins>
      <w:ins w:id="34" w:author="Anna Sivachenko" w:date="2015-04-27T13:54:00Z">
        <w:r>
          <w:t xml:space="preserve">left retina. </w:t>
        </w:r>
      </w:ins>
    </w:p>
    <w:sectPr w:rsidR="003A3004" w:rsidSect="00A4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Jessica Stanis" w:date="2015-04-23T16:09:00Z" w:initials="JS">
    <w:p w14:paraId="4B614ADC" w14:textId="5BFD05CB" w:rsidR="005C3E52" w:rsidRDefault="005C3E52">
      <w:pPr>
        <w:pStyle w:val="CommentText"/>
      </w:pPr>
      <w:r>
        <w:rPr>
          <w:rStyle w:val="CommentReference"/>
        </w:rPr>
        <w:annotationRef/>
      </w:r>
      <w:r>
        <w:t>This sentence doesn’t seem necessary here and could be removed.</w:t>
      </w:r>
    </w:p>
  </w:comment>
  <w:comment w:id="3" w:author="Anna Sivachenko" w:date="2015-04-27T13:55:00Z" w:initials="AS">
    <w:p w14:paraId="1640F6BF" w14:textId="142CC943" w:rsidR="00D46380" w:rsidRDefault="00D46380">
      <w:pPr>
        <w:pStyle w:val="CommentText"/>
      </w:pPr>
      <w:r>
        <w:rPr>
          <w:rStyle w:val="CommentReference"/>
        </w:rPr>
        <w:annotationRef/>
      </w:r>
      <w:r>
        <w:t>Agreed and deleted. AS</w:t>
      </w:r>
    </w:p>
  </w:comment>
  <w:comment w:id="6" w:author="Jacob Roundy" w:date="2015-04-21T11:21:00Z" w:initials="JR">
    <w:p w14:paraId="6FDD73D6" w14:textId="64C82B7C" w:rsidR="000B27B9" w:rsidRDefault="000B27B9" w:rsidP="00C50002">
      <w:pPr>
        <w:pStyle w:val="CommentText"/>
        <w:numPr>
          <w:ilvl w:val="0"/>
          <w:numId w:val="0"/>
        </w:numPr>
      </w:pPr>
      <w:r>
        <w:rPr>
          <w:rStyle w:val="CommentReference"/>
        </w:rPr>
        <w:annotationRef/>
      </w:r>
      <w:r>
        <w:t>All images downloaded from Shutterstock.</w:t>
      </w:r>
    </w:p>
  </w:comment>
  <w:comment w:id="8" w:author="Jessica Stanis" w:date="2015-04-23T16:19:00Z" w:initials="JS">
    <w:p w14:paraId="5A6100DB" w14:textId="24365257" w:rsidR="000B27B9" w:rsidRDefault="000B27B9">
      <w:pPr>
        <w:pStyle w:val="CommentText"/>
      </w:pPr>
      <w:r>
        <w:rPr>
          <w:rStyle w:val="CommentReference"/>
        </w:rPr>
        <w:annotationRef/>
      </w:r>
      <w:r>
        <w:rPr>
          <w:rFonts w:ascii="Arial" w:eastAsia="Times New Roman" w:hAnsi="Arial" w:cs="Arial"/>
        </w:rPr>
        <w:t>Please expand the captions for Figures 1-3 to incl</w:t>
      </w:r>
      <w:r w:rsidR="00B13A80">
        <w:rPr>
          <w:rFonts w:ascii="Arial" w:eastAsia="Times New Roman" w:hAnsi="Arial" w:cs="Arial"/>
        </w:rPr>
        <w:t xml:space="preserve">ude more information than </w:t>
      </w:r>
      <w:r>
        <w:rPr>
          <w:rFonts w:ascii="Arial" w:eastAsia="Times New Roman" w:hAnsi="Arial" w:cs="Arial"/>
        </w:rPr>
        <w:t>just image titles.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614ADC" w15:done="0"/>
  <w15:commentEx w15:paraId="1640F6BF" w15:done="0"/>
  <w15:commentEx w15:paraId="6FDD73D6" w15:done="0"/>
  <w15:commentEx w15:paraId="5A6100D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F07C7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B985E8D"/>
    <w:multiLevelType w:val="multilevel"/>
    <w:tmpl w:val="5B7CF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C2C0D91"/>
    <w:multiLevelType w:val="multilevel"/>
    <w:tmpl w:val="5B7CF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24242003"/>
    <w:multiLevelType w:val="multilevel"/>
    <w:tmpl w:val="31062D1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4E21909"/>
    <w:multiLevelType w:val="multilevel"/>
    <w:tmpl w:val="B7164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67069AE"/>
    <w:multiLevelType w:val="multilevel"/>
    <w:tmpl w:val="31062D1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48470E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EFE30D6"/>
    <w:multiLevelType w:val="multilevel"/>
    <w:tmpl w:val="6CE02BE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3BE6F57"/>
    <w:multiLevelType w:val="multilevel"/>
    <w:tmpl w:val="325C6E2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5F6A28AD"/>
    <w:multiLevelType w:val="multilevel"/>
    <w:tmpl w:val="5B7CF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62094541"/>
    <w:multiLevelType w:val="multilevel"/>
    <w:tmpl w:val="325C6E2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67211E14"/>
    <w:multiLevelType w:val="multilevel"/>
    <w:tmpl w:val="325C6E2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697454F3"/>
    <w:multiLevelType w:val="multilevel"/>
    <w:tmpl w:val="597A1B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735013AE"/>
    <w:multiLevelType w:val="multilevel"/>
    <w:tmpl w:val="6B868EB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7C87D5C"/>
    <w:multiLevelType w:val="multilevel"/>
    <w:tmpl w:val="5B7CF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9517691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pStyle w:val="Normal"/>
      <w:lvlText w:val="%1.%2.%3.%4.%5.%6."/>
      <w:lvlJc w:val="left"/>
      <w:pPr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</w:lvl>
  </w:abstractNum>
  <w:abstractNum w:abstractNumId="16">
    <w:nsid w:val="7BD45351"/>
    <w:multiLevelType w:val="multilevel"/>
    <w:tmpl w:val="5B7CF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E391958"/>
    <w:multiLevelType w:val="multilevel"/>
    <w:tmpl w:val="5B7CF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0"/>
  </w:num>
  <w:num w:numId="5">
    <w:abstractNumId w:val="9"/>
  </w:num>
  <w:num w:numId="6">
    <w:abstractNumId w:val="16"/>
  </w:num>
  <w:num w:numId="7">
    <w:abstractNumId w:val="1"/>
  </w:num>
  <w:num w:numId="8">
    <w:abstractNumId w:val="2"/>
  </w:num>
  <w:num w:numId="9">
    <w:abstractNumId w:val="4"/>
  </w:num>
  <w:num w:numId="10">
    <w:abstractNumId w:val="17"/>
  </w:num>
  <w:num w:numId="11">
    <w:abstractNumId w:val="12"/>
  </w:num>
  <w:num w:numId="12">
    <w:abstractNumId w:val="14"/>
  </w:num>
  <w:num w:numId="13">
    <w:abstractNumId w:val="11"/>
  </w:num>
  <w:num w:numId="14">
    <w:abstractNumId w:val="10"/>
  </w:num>
  <w:num w:numId="15">
    <w:abstractNumId w:val="3"/>
  </w:num>
  <w:num w:numId="16">
    <w:abstractNumId w:val="5"/>
  </w:num>
  <w:num w:numId="17">
    <w:abstractNumId w:val="8"/>
  </w:num>
  <w:num w:numId="1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ivachenko">
    <w15:presenceInfo w15:providerId="None" w15:userId="Anna Sivachenko"/>
  </w15:person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D7"/>
    <w:rsid w:val="000037E4"/>
    <w:rsid w:val="00003D64"/>
    <w:rsid w:val="0000457A"/>
    <w:rsid w:val="00006B8D"/>
    <w:rsid w:val="00007159"/>
    <w:rsid w:val="0001491D"/>
    <w:rsid w:val="0002127B"/>
    <w:rsid w:val="0002504C"/>
    <w:rsid w:val="00027BAE"/>
    <w:rsid w:val="00030B32"/>
    <w:rsid w:val="00034A2F"/>
    <w:rsid w:val="0004672C"/>
    <w:rsid w:val="00047C7C"/>
    <w:rsid w:val="000515FB"/>
    <w:rsid w:val="00056DC9"/>
    <w:rsid w:val="00057DA9"/>
    <w:rsid w:val="000620DD"/>
    <w:rsid w:val="00062435"/>
    <w:rsid w:val="00063868"/>
    <w:rsid w:val="0006564F"/>
    <w:rsid w:val="00074344"/>
    <w:rsid w:val="00083BF4"/>
    <w:rsid w:val="00085757"/>
    <w:rsid w:val="00085E00"/>
    <w:rsid w:val="00087DF3"/>
    <w:rsid w:val="00093F05"/>
    <w:rsid w:val="00094906"/>
    <w:rsid w:val="00095A49"/>
    <w:rsid w:val="000A4F23"/>
    <w:rsid w:val="000B054A"/>
    <w:rsid w:val="000B27B9"/>
    <w:rsid w:val="000B29C2"/>
    <w:rsid w:val="000B2A33"/>
    <w:rsid w:val="000B3953"/>
    <w:rsid w:val="000C21CF"/>
    <w:rsid w:val="000C46BF"/>
    <w:rsid w:val="000D1E69"/>
    <w:rsid w:val="000E0541"/>
    <w:rsid w:val="000E44A3"/>
    <w:rsid w:val="000E4F46"/>
    <w:rsid w:val="000F2FA3"/>
    <w:rsid w:val="000F3C96"/>
    <w:rsid w:val="000F5545"/>
    <w:rsid w:val="00101CB2"/>
    <w:rsid w:val="00117187"/>
    <w:rsid w:val="001230B2"/>
    <w:rsid w:val="0012584F"/>
    <w:rsid w:val="00126D5B"/>
    <w:rsid w:val="00127B57"/>
    <w:rsid w:val="00130577"/>
    <w:rsid w:val="001307FF"/>
    <w:rsid w:val="00133B71"/>
    <w:rsid w:val="00134256"/>
    <w:rsid w:val="00143709"/>
    <w:rsid w:val="001467DE"/>
    <w:rsid w:val="00150539"/>
    <w:rsid w:val="00161C43"/>
    <w:rsid w:val="00181940"/>
    <w:rsid w:val="0018460C"/>
    <w:rsid w:val="00184D63"/>
    <w:rsid w:val="00192C23"/>
    <w:rsid w:val="00194573"/>
    <w:rsid w:val="001A2101"/>
    <w:rsid w:val="001A2BD4"/>
    <w:rsid w:val="001A5CBF"/>
    <w:rsid w:val="001B1093"/>
    <w:rsid w:val="001B2876"/>
    <w:rsid w:val="001B7804"/>
    <w:rsid w:val="001C285C"/>
    <w:rsid w:val="001C2A21"/>
    <w:rsid w:val="001D02BC"/>
    <w:rsid w:val="001D76B9"/>
    <w:rsid w:val="001E156A"/>
    <w:rsid w:val="001E1BD3"/>
    <w:rsid w:val="001E6E1B"/>
    <w:rsid w:val="001F15C3"/>
    <w:rsid w:val="001F1D83"/>
    <w:rsid w:val="001F21D9"/>
    <w:rsid w:val="001F3C24"/>
    <w:rsid w:val="0020047C"/>
    <w:rsid w:val="00211F5B"/>
    <w:rsid w:val="00217FB2"/>
    <w:rsid w:val="0023184E"/>
    <w:rsid w:val="00231EB0"/>
    <w:rsid w:val="002347C9"/>
    <w:rsid w:val="0024498E"/>
    <w:rsid w:val="00245786"/>
    <w:rsid w:val="002462BB"/>
    <w:rsid w:val="002572F5"/>
    <w:rsid w:val="00257D36"/>
    <w:rsid w:val="002632C9"/>
    <w:rsid w:val="00267188"/>
    <w:rsid w:val="00267393"/>
    <w:rsid w:val="00284821"/>
    <w:rsid w:val="00293CB4"/>
    <w:rsid w:val="002A10A7"/>
    <w:rsid w:val="002A2FB3"/>
    <w:rsid w:val="002A5DF0"/>
    <w:rsid w:val="002B0566"/>
    <w:rsid w:val="002B05DA"/>
    <w:rsid w:val="002B780C"/>
    <w:rsid w:val="002C071B"/>
    <w:rsid w:val="002C2542"/>
    <w:rsid w:val="002C49E9"/>
    <w:rsid w:val="002C560C"/>
    <w:rsid w:val="002C5C9B"/>
    <w:rsid w:val="002D06AE"/>
    <w:rsid w:val="002E0283"/>
    <w:rsid w:val="002E2A8A"/>
    <w:rsid w:val="002E55AF"/>
    <w:rsid w:val="002E67C5"/>
    <w:rsid w:val="002E6E6B"/>
    <w:rsid w:val="002F64CC"/>
    <w:rsid w:val="00300C9B"/>
    <w:rsid w:val="003022B1"/>
    <w:rsid w:val="00312BBB"/>
    <w:rsid w:val="00316791"/>
    <w:rsid w:val="003258E5"/>
    <w:rsid w:val="00326C6A"/>
    <w:rsid w:val="003332A7"/>
    <w:rsid w:val="003346AB"/>
    <w:rsid w:val="0033643F"/>
    <w:rsid w:val="00340624"/>
    <w:rsid w:val="003462AB"/>
    <w:rsid w:val="00351BF3"/>
    <w:rsid w:val="00372D08"/>
    <w:rsid w:val="003864F1"/>
    <w:rsid w:val="00392BF9"/>
    <w:rsid w:val="003A09DD"/>
    <w:rsid w:val="003A3004"/>
    <w:rsid w:val="003B32B0"/>
    <w:rsid w:val="003B3FE9"/>
    <w:rsid w:val="003C0F0A"/>
    <w:rsid w:val="003C1AC7"/>
    <w:rsid w:val="003C7181"/>
    <w:rsid w:val="003C7FAE"/>
    <w:rsid w:val="003D58C6"/>
    <w:rsid w:val="003E1188"/>
    <w:rsid w:val="003E318B"/>
    <w:rsid w:val="003E3576"/>
    <w:rsid w:val="003E6FD1"/>
    <w:rsid w:val="003F1D09"/>
    <w:rsid w:val="003F25E8"/>
    <w:rsid w:val="00403E53"/>
    <w:rsid w:val="004048B1"/>
    <w:rsid w:val="0040692D"/>
    <w:rsid w:val="004074B3"/>
    <w:rsid w:val="00412843"/>
    <w:rsid w:val="004177F1"/>
    <w:rsid w:val="00427BD0"/>
    <w:rsid w:val="0043400C"/>
    <w:rsid w:val="00436DAB"/>
    <w:rsid w:val="00440C06"/>
    <w:rsid w:val="0044216B"/>
    <w:rsid w:val="00444274"/>
    <w:rsid w:val="0044660A"/>
    <w:rsid w:val="004473E0"/>
    <w:rsid w:val="00453E50"/>
    <w:rsid w:val="0046111D"/>
    <w:rsid w:val="00463A54"/>
    <w:rsid w:val="00467A57"/>
    <w:rsid w:val="00467D62"/>
    <w:rsid w:val="00470575"/>
    <w:rsid w:val="00470706"/>
    <w:rsid w:val="004744B8"/>
    <w:rsid w:val="00476D97"/>
    <w:rsid w:val="004827EE"/>
    <w:rsid w:val="00487B74"/>
    <w:rsid w:val="00487C9F"/>
    <w:rsid w:val="00492C1B"/>
    <w:rsid w:val="00495182"/>
    <w:rsid w:val="004A132A"/>
    <w:rsid w:val="004B050A"/>
    <w:rsid w:val="004C5D3C"/>
    <w:rsid w:val="004E0F63"/>
    <w:rsid w:val="004E1646"/>
    <w:rsid w:val="004E5EFF"/>
    <w:rsid w:val="0050587B"/>
    <w:rsid w:val="00506B97"/>
    <w:rsid w:val="00510773"/>
    <w:rsid w:val="00517055"/>
    <w:rsid w:val="00521F2C"/>
    <w:rsid w:val="00522910"/>
    <w:rsid w:val="00522C38"/>
    <w:rsid w:val="00522FC1"/>
    <w:rsid w:val="005239A3"/>
    <w:rsid w:val="005320F0"/>
    <w:rsid w:val="0054209E"/>
    <w:rsid w:val="0054431D"/>
    <w:rsid w:val="005457D6"/>
    <w:rsid w:val="00553209"/>
    <w:rsid w:val="0055550E"/>
    <w:rsid w:val="00556079"/>
    <w:rsid w:val="0056068A"/>
    <w:rsid w:val="005644A1"/>
    <w:rsid w:val="005651BF"/>
    <w:rsid w:val="00570B7F"/>
    <w:rsid w:val="00576577"/>
    <w:rsid w:val="00593F28"/>
    <w:rsid w:val="00593F76"/>
    <w:rsid w:val="0059452F"/>
    <w:rsid w:val="00596548"/>
    <w:rsid w:val="005A1742"/>
    <w:rsid w:val="005C076E"/>
    <w:rsid w:val="005C3E52"/>
    <w:rsid w:val="005D14FF"/>
    <w:rsid w:val="005F3FC0"/>
    <w:rsid w:val="00602946"/>
    <w:rsid w:val="00602B9A"/>
    <w:rsid w:val="0060521A"/>
    <w:rsid w:val="00605C28"/>
    <w:rsid w:val="00606665"/>
    <w:rsid w:val="00606871"/>
    <w:rsid w:val="00616BE1"/>
    <w:rsid w:val="006225DF"/>
    <w:rsid w:val="0062302A"/>
    <w:rsid w:val="00634EF4"/>
    <w:rsid w:val="00636C2B"/>
    <w:rsid w:val="00640659"/>
    <w:rsid w:val="00641146"/>
    <w:rsid w:val="006429B9"/>
    <w:rsid w:val="0064319A"/>
    <w:rsid w:val="006472F8"/>
    <w:rsid w:val="006517D7"/>
    <w:rsid w:val="00651EE0"/>
    <w:rsid w:val="00667D8F"/>
    <w:rsid w:val="00667E86"/>
    <w:rsid w:val="00673DF8"/>
    <w:rsid w:val="00674547"/>
    <w:rsid w:val="00675F11"/>
    <w:rsid w:val="00681628"/>
    <w:rsid w:val="00682BFD"/>
    <w:rsid w:val="00683AEF"/>
    <w:rsid w:val="0068755C"/>
    <w:rsid w:val="006A2874"/>
    <w:rsid w:val="006A2FBD"/>
    <w:rsid w:val="006A67BE"/>
    <w:rsid w:val="006B30EA"/>
    <w:rsid w:val="006B54F8"/>
    <w:rsid w:val="006D2BB2"/>
    <w:rsid w:val="006D6982"/>
    <w:rsid w:val="006E1A75"/>
    <w:rsid w:val="006E2CAC"/>
    <w:rsid w:val="006E3AC2"/>
    <w:rsid w:val="007072BA"/>
    <w:rsid w:val="00711A70"/>
    <w:rsid w:val="007177E8"/>
    <w:rsid w:val="0072032C"/>
    <w:rsid w:val="00721741"/>
    <w:rsid w:val="00734B2F"/>
    <w:rsid w:val="007350D2"/>
    <w:rsid w:val="007356A9"/>
    <w:rsid w:val="00735CB7"/>
    <w:rsid w:val="0075010B"/>
    <w:rsid w:val="007508AF"/>
    <w:rsid w:val="00754B7B"/>
    <w:rsid w:val="00757B03"/>
    <w:rsid w:val="007629C9"/>
    <w:rsid w:val="007674AD"/>
    <w:rsid w:val="007723B2"/>
    <w:rsid w:val="007834B6"/>
    <w:rsid w:val="00783942"/>
    <w:rsid w:val="00794B53"/>
    <w:rsid w:val="00796CE6"/>
    <w:rsid w:val="007A35EE"/>
    <w:rsid w:val="007A5609"/>
    <w:rsid w:val="007B25CC"/>
    <w:rsid w:val="007C3505"/>
    <w:rsid w:val="007C60E7"/>
    <w:rsid w:val="007C6593"/>
    <w:rsid w:val="007D226A"/>
    <w:rsid w:val="007D6AD7"/>
    <w:rsid w:val="007E1466"/>
    <w:rsid w:val="007E28E2"/>
    <w:rsid w:val="007E44C3"/>
    <w:rsid w:val="007F47F3"/>
    <w:rsid w:val="008021F9"/>
    <w:rsid w:val="00805590"/>
    <w:rsid w:val="0080593F"/>
    <w:rsid w:val="008066FE"/>
    <w:rsid w:val="008103A6"/>
    <w:rsid w:val="00825594"/>
    <w:rsid w:val="0082754A"/>
    <w:rsid w:val="00830042"/>
    <w:rsid w:val="00830C45"/>
    <w:rsid w:val="00830C7C"/>
    <w:rsid w:val="00832683"/>
    <w:rsid w:val="00834040"/>
    <w:rsid w:val="00837E98"/>
    <w:rsid w:val="008432E9"/>
    <w:rsid w:val="008534EF"/>
    <w:rsid w:val="00853BDC"/>
    <w:rsid w:val="008540BB"/>
    <w:rsid w:val="00855EEF"/>
    <w:rsid w:val="0086055A"/>
    <w:rsid w:val="008628C7"/>
    <w:rsid w:val="008777FF"/>
    <w:rsid w:val="00882FF8"/>
    <w:rsid w:val="008879B9"/>
    <w:rsid w:val="0089082E"/>
    <w:rsid w:val="00896B97"/>
    <w:rsid w:val="008A4864"/>
    <w:rsid w:val="008A4D41"/>
    <w:rsid w:val="008A7D9A"/>
    <w:rsid w:val="008B33E8"/>
    <w:rsid w:val="008B3709"/>
    <w:rsid w:val="008B44A6"/>
    <w:rsid w:val="008B6485"/>
    <w:rsid w:val="008B750A"/>
    <w:rsid w:val="008C26EF"/>
    <w:rsid w:val="008C2B97"/>
    <w:rsid w:val="008C36F2"/>
    <w:rsid w:val="008D471A"/>
    <w:rsid w:val="008D7065"/>
    <w:rsid w:val="008D77CC"/>
    <w:rsid w:val="008D7C55"/>
    <w:rsid w:val="008D7CA2"/>
    <w:rsid w:val="008E13E1"/>
    <w:rsid w:val="008E1419"/>
    <w:rsid w:val="008F1DE5"/>
    <w:rsid w:val="0090611B"/>
    <w:rsid w:val="00906FCE"/>
    <w:rsid w:val="00907A64"/>
    <w:rsid w:val="0091145E"/>
    <w:rsid w:val="009144B3"/>
    <w:rsid w:val="00914DCF"/>
    <w:rsid w:val="00914E54"/>
    <w:rsid w:val="0091786B"/>
    <w:rsid w:val="00917D3A"/>
    <w:rsid w:val="00935556"/>
    <w:rsid w:val="0095080B"/>
    <w:rsid w:val="009512EA"/>
    <w:rsid w:val="00956E97"/>
    <w:rsid w:val="009576CD"/>
    <w:rsid w:val="00962834"/>
    <w:rsid w:val="0096679E"/>
    <w:rsid w:val="0096680B"/>
    <w:rsid w:val="009731B7"/>
    <w:rsid w:val="00973EE5"/>
    <w:rsid w:val="00976FDB"/>
    <w:rsid w:val="00980101"/>
    <w:rsid w:val="00991385"/>
    <w:rsid w:val="00992FE5"/>
    <w:rsid w:val="009A308C"/>
    <w:rsid w:val="009A5624"/>
    <w:rsid w:val="009B2D51"/>
    <w:rsid w:val="009C1F3B"/>
    <w:rsid w:val="009C2D00"/>
    <w:rsid w:val="009C3AD6"/>
    <w:rsid w:val="009D54C0"/>
    <w:rsid w:val="009D6250"/>
    <w:rsid w:val="009E0CA4"/>
    <w:rsid w:val="009E38AF"/>
    <w:rsid w:val="009F4E22"/>
    <w:rsid w:val="009F58F5"/>
    <w:rsid w:val="009F7FB9"/>
    <w:rsid w:val="00A01B71"/>
    <w:rsid w:val="00A0545C"/>
    <w:rsid w:val="00A05EBD"/>
    <w:rsid w:val="00A142EC"/>
    <w:rsid w:val="00A15D1B"/>
    <w:rsid w:val="00A17D80"/>
    <w:rsid w:val="00A27192"/>
    <w:rsid w:val="00A3538E"/>
    <w:rsid w:val="00A42926"/>
    <w:rsid w:val="00A4451A"/>
    <w:rsid w:val="00A4457F"/>
    <w:rsid w:val="00A471CA"/>
    <w:rsid w:val="00A51CA9"/>
    <w:rsid w:val="00A60B6A"/>
    <w:rsid w:val="00A614A1"/>
    <w:rsid w:val="00A6180D"/>
    <w:rsid w:val="00A62179"/>
    <w:rsid w:val="00A65500"/>
    <w:rsid w:val="00A65F16"/>
    <w:rsid w:val="00A725AD"/>
    <w:rsid w:val="00A754F0"/>
    <w:rsid w:val="00A85250"/>
    <w:rsid w:val="00A93C69"/>
    <w:rsid w:val="00A97CE7"/>
    <w:rsid w:val="00AA25BE"/>
    <w:rsid w:val="00AA6A7A"/>
    <w:rsid w:val="00AA77B7"/>
    <w:rsid w:val="00AB54A0"/>
    <w:rsid w:val="00AB6252"/>
    <w:rsid w:val="00AB7871"/>
    <w:rsid w:val="00AD11C4"/>
    <w:rsid w:val="00AD3407"/>
    <w:rsid w:val="00AE3008"/>
    <w:rsid w:val="00AF1ED4"/>
    <w:rsid w:val="00AF57F0"/>
    <w:rsid w:val="00AF6F92"/>
    <w:rsid w:val="00AF7334"/>
    <w:rsid w:val="00B04C84"/>
    <w:rsid w:val="00B055B2"/>
    <w:rsid w:val="00B11317"/>
    <w:rsid w:val="00B11A0E"/>
    <w:rsid w:val="00B11BE4"/>
    <w:rsid w:val="00B131C8"/>
    <w:rsid w:val="00B13713"/>
    <w:rsid w:val="00B13A80"/>
    <w:rsid w:val="00B13FD5"/>
    <w:rsid w:val="00B147A7"/>
    <w:rsid w:val="00B21238"/>
    <w:rsid w:val="00B226BA"/>
    <w:rsid w:val="00B229D1"/>
    <w:rsid w:val="00B25F18"/>
    <w:rsid w:val="00B2614A"/>
    <w:rsid w:val="00B57EF9"/>
    <w:rsid w:val="00B621AA"/>
    <w:rsid w:val="00B6644E"/>
    <w:rsid w:val="00B72070"/>
    <w:rsid w:val="00B7283E"/>
    <w:rsid w:val="00B752F5"/>
    <w:rsid w:val="00B77703"/>
    <w:rsid w:val="00B87C30"/>
    <w:rsid w:val="00B91FBC"/>
    <w:rsid w:val="00B95367"/>
    <w:rsid w:val="00BA2985"/>
    <w:rsid w:val="00BA3E01"/>
    <w:rsid w:val="00BB4405"/>
    <w:rsid w:val="00BB6588"/>
    <w:rsid w:val="00BC28D1"/>
    <w:rsid w:val="00BC3E1D"/>
    <w:rsid w:val="00BC599F"/>
    <w:rsid w:val="00BD275F"/>
    <w:rsid w:val="00BD6882"/>
    <w:rsid w:val="00BD7BCE"/>
    <w:rsid w:val="00BE33B5"/>
    <w:rsid w:val="00BF585D"/>
    <w:rsid w:val="00C15296"/>
    <w:rsid w:val="00C24CFE"/>
    <w:rsid w:val="00C254C6"/>
    <w:rsid w:val="00C275CF"/>
    <w:rsid w:val="00C45B7C"/>
    <w:rsid w:val="00C50002"/>
    <w:rsid w:val="00C50A59"/>
    <w:rsid w:val="00C53C5E"/>
    <w:rsid w:val="00C55E4F"/>
    <w:rsid w:val="00C5754E"/>
    <w:rsid w:val="00C64013"/>
    <w:rsid w:val="00C762AF"/>
    <w:rsid w:val="00C7724F"/>
    <w:rsid w:val="00C815E7"/>
    <w:rsid w:val="00C81BE7"/>
    <w:rsid w:val="00C82ED3"/>
    <w:rsid w:val="00C8475E"/>
    <w:rsid w:val="00C907A7"/>
    <w:rsid w:val="00CA2439"/>
    <w:rsid w:val="00CA2A0A"/>
    <w:rsid w:val="00CA6ED0"/>
    <w:rsid w:val="00CB284B"/>
    <w:rsid w:val="00CB36BB"/>
    <w:rsid w:val="00CB65C4"/>
    <w:rsid w:val="00CC03A7"/>
    <w:rsid w:val="00CC3067"/>
    <w:rsid w:val="00CC726B"/>
    <w:rsid w:val="00CD1BFB"/>
    <w:rsid w:val="00CE35A5"/>
    <w:rsid w:val="00CE64AB"/>
    <w:rsid w:val="00D02642"/>
    <w:rsid w:val="00D069D3"/>
    <w:rsid w:val="00D11678"/>
    <w:rsid w:val="00D201FB"/>
    <w:rsid w:val="00D21337"/>
    <w:rsid w:val="00D309D0"/>
    <w:rsid w:val="00D33F98"/>
    <w:rsid w:val="00D34196"/>
    <w:rsid w:val="00D34D23"/>
    <w:rsid w:val="00D41D1F"/>
    <w:rsid w:val="00D46380"/>
    <w:rsid w:val="00D62253"/>
    <w:rsid w:val="00D65922"/>
    <w:rsid w:val="00D668E0"/>
    <w:rsid w:val="00D72701"/>
    <w:rsid w:val="00D75909"/>
    <w:rsid w:val="00D8050A"/>
    <w:rsid w:val="00D8067E"/>
    <w:rsid w:val="00D811D3"/>
    <w:rsid w:val="00D818B3"/>
    <w:rsid w:val="00D81DC2"/>
    <w:rsid w:val="00D82FEC"/>
    <w:rsid w:val="00D849DA"/>
    <w:rsid w:val="00D85483"/>
    <w:rsid w:val="00D86387"/>
    <w:rsid w:val="00D86F02"/>
    <w:rsid w:val="00D87FD2"/>
    <w:rsid w:val="00D90E91"/>
    <w:rsid w:val="00D97ED9"/>
    <w:rsid w:val="00DA0783"/>
    <w:rsid w:val="00DA0C5F"/>
    <w:rsid w:val="00DA14BE"/>
    <w:rsid w:val="00DA1E08"/>
    <w:rsid w:val="00DB0B15"/>
    <w:rsid w:val="00DB26C4"/>
    <w:rsid w:val="00DB2C76"/>
    <w:rsid w:val="00DB335F"/>
    <w:rsid w:val="00DC042D"/>
    <w:rsid w:val="00DC182B"/>
    <w:rsid w:val="00DC5055"/>
    <w:rsid w:val="00DC72BB"/>
    <w:rsid w:val="00DD100C"/>
    <w:rsid w:val="00DD222E"/>
    <w:rsid w:val="00DD7C09"/>
    <w:rsid w:val="00DE26DB"/>
    <w:rsid w:val="00DE5E9E"/>
    <w:rsid w:val="00DF0B31"/>
    <w:rsid w:val="00DF0EB7"/>
    <w:rsid w:val="00DF5007"/>
    <w:rsid w:val="00DF56FA"/>
    <w:rsid w:val="00DF7DE6"/>
    <w:rsid w:val="00E024D4"/>
    <w:rsid w:val="00E127E8"/>
    <w:rsid w:val="00E136B5"/>
    <w:rsid w:val="00E153F2"/>
    <w:rsid w:val="00E2235B"/>
    <w:rsid w:val="00E40968"/>
    <w:rsid w:val="00E43DA2"/>
    <w:rsid w:val="00E5370E"/>
    <w:rsid w:val="00E54422"/>
    <w:rsid w:val="00E550E8"/>
    <w:rsid w:val="00E55955"/>
    <w:rsid w:val="00E60CCD"/>
    <w:rsid w:val="00E72E36"/>
    <w:rsid w:val="00E733BC"/>
    <w:rsid w:val="00E82D8D"/>
    <w:rsid w:val="00E870DF"/>
    <w:rsid w:val="00E9381D"/>
    <w:rsid w:val="00E945EF"/>
    <w:rsid w:val="00E948E8"/>
    <w:rsid w:val="00E9586A"/>
    <w:rsid w:val="00EA7B81"/>
    <w:rsid w:val="00EA7F5C"/>
    <w:rsid w:val="00EC1936"/>
    <w:rsid w:val="00EC48B0"/>
    <w:rsid w:val="00EC5984"/>
    <w:rsid w:val="00EC7815"/>
    <w:rsid w:val="00ED1287"/>
    <w:rsid w:val="00EE1D80"/>
    <w:rsid w:val="00EE2B1A"/>
    <w:rsid w:val="00EE6969"/>
    <w:rsid w:val="00EF09B2"/>
    <w:rsid w:val="00EF2443"/>
    <w:rsid w:val="00EF74F4"/>
    <w:rsid w:val="00F00586"/>
    <w:rsid w:val="00F02EF0"/>
    <w:rsid w:val="00F17D24"/>
    <w:rsid w:val="00F22FEA"/>
    <w:rsid w:val="00F23708"/>
    <w:rsid w:val="00F25AB1"/>
    <w:rsid w:val="00F27AD3"/>
    <w:rsid w:val="00F3559E"/>
    <w:rsid w:val="00F459AF"/>
    <w:rsid w:val="00F47883"/>
    <w:rsid w:val="00F54028"/>
    <w:rsid w:val="00F549D9"/>
    <w:rsid w:val="00F55271"/>
    <w:rsid w:val="00F70CB8"/>
    <w:rsid w:val="00F750D3"/>
    <w:rsid w:val="00F773C0"/>
    <w:rsid w:val="00F800CD"/>
    <w:rsid w:val="00F842EF"/>
    <w:rsid w:val="00F864E9"/>
    <w:rsid w:val="00F94E87"/>
    <w:rsid w:val="00F952AC"/>
    <w:rsid w:val="00F96339"/>
    <w:rsid w:val="00FA2755"/>
    <w:rsid w:val="00FA41A5"/>
    <w:rsid w:val="00FA570D"/>
    <w:rsid w:val="00FB545A"/>
    <w:rsid w:val="00FB5A97"/>
    <w:rsid w:val="00FC2660"/>
    <w:rsid w:val="00FD7832"/>
    <w:rsid w:val="00FE2754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0E9E29"/>
  <w15:docId w15:val="{83F0C7CD-E061-4EDF-9C93-280E8FBB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AD7"/>
    <w:pPr>
      <w:numPr>
        <w:ilvl w:val="5"/>
        <w:numId w:val="1"/>
      </w:numPr>
      <w:spacing w:after="200" w:line="240" w:lineRule="auto"/>
      <w:ind w:left="1152" w:hanging="115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564F"/>
    <w:pPr>
      <w:keepNext/>
      <w:keepLines/>
      <w:numPr>
        <w:ilvl w:val="6"/>
      </w:numPr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564F"/>
    <w:pPr>
      <w:keepNext/>
      <w:keepLines/>
      <w:numPr>
        <w:ilvl w:val="7"/>
      </w:numPr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564F"/>
    <w:pPr>
      <w:keepNext/>
      <w:keepLines/>
      <w:numPr>
        <w:ilvl w:val="8"/>
      </w:numPr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6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A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AD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AD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AD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40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614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1"/>
    <w:uiPriority w:val="99"/>
    <w:rsid w:val="009C3AD6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uiPriority w:val="99"/>
    <w:semiHidden/>
    <w:rsid w:val="009C3AD6"/>
    <w:rPr>
      <w:rFonts w:ascii="Courier" w:hAnsi="Courier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9C3AD6"/>
    <w:rPr>
      <w:rFonts w:ascii="Courier New" w:eastAsia="Times New Roman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A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73E0"/>
    <w:rPr>
      <w:color w:val="0563C1" w:themeColor="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564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564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56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65F16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059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1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A54E5-18F6-4C1F-9108-2C2095F7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Sivachenko</dc:creator>
  <cp:keywords/>
  <dc:description/>
  <cp:lastModifiedBy>Dennis McGonagle</cp:lastModifiedBy>
  <cp:revision>2</cp:revision>
  <dcterms:created xsi:type="dcterms:W3CDTF">2015-04-27T21:13:00Z</dcterms:created>
  <dcterms:modified xsi:type="dcterms:W3CDTF">2015-04-27T21:13:00Z</dcterms:modified>
</cp:coreProperties>
</file>