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AFB0D0" w14:textId="60293B85" w:rsidR="00E500A4" w:rsidRPr="00E1035E" w:rsidRDefault="00E1035E" w:rsidP="00E1035E">
      <w:pPr>
        <w:rPr>
          <w:vertAlign w:val="superscript"/>
        </w:rPr>
      </w:pPr>
      <w:r w:rsidRPr="00E1035E">
        <w:rPr>
          <w:b/>
          <w:sz w:val="28"/>
        </w:rPr>
        <w:t>Authors:</w:t>
      </w:r>
      <w:r w:rsidRPr="00E1035E">
        <w:rPr>
          <w:sz w:val="28"/>
        </w:rPr>
        <w:t xml:space="preserve"> </w:t>
      </w:r>
      <w:r w:rsidR="00E500A4" w:rsidRPr="00CD5452">
        <w:t>Elizabeth G. Doherty, MD</w:t>
      </w:r>
      <w:r>
        <w:t>,</w:t>
      </w:r>
      <w:r w:rsidR="00E500A4" w:rsidRPr="00CD5452">
        <w:rPr>
          <w:vertAlign w:val="superscript"/>
        </w:rPr>
        <w:t xml:space="preserve"> </w:t>
      </w:r>
      <w:r w:rsidR="00E500A4" w:rsidRPr="00CD5452">
        <w:t>and Aimee C. Knorr, MD</w:t>
      </w:r>
      <w:r>
        <w:t>,</w:t>
      </w:r>
      <w:r>
        <w:rPr>
          <w:vertAlign w:val="superscript"/>
        </w:rPr>
        <w:t xml:space="preserve"> </w:t>
      </w:r>
      <w:r w:rsidRPr="00E1035E">
        <w:t>(</w:t>
      </w:r>
      <w:r w:rsidR="00E500A4" w:rsidRPr="00CD5452">
        <w:t>Department of Newborn Medicine, Boston Children’s Ho</w:t>
      </w:r>
      <w:r>
        <w:t>spital, and Winchester Hospital)</w:t>
      </w:r>
    </w:p>
    <w:p w14:paraId="145BA651" w14:textId="77777777" w:rsidR="002D4D1E" w:rsidRDefault="002D4D1E" w:rsidP="00E1035E">
      <w:pPr>
        <w:rPr>
          <w:b/>
          <w:sz w:val="28"/>
        </w:rPr>
      </w:pPr>
    </w:p>
    <w:p w14:paraId="15459140" w14:textId="28DD3A9B" w:rsidR="00E500A4" w:rsidRPr="00CD5452" w:rsidRDefault="00E500A4" w:rsidP="00E1035E">
      <w:r w:rsidRPr="00E1035E">
        <w:rPr>
          <w:b/>
          <w:sz w:val="28"/>
        </w:rPr>
        <w:t>Clinical Skills Education Title</w:t>
      </w:r>
      <w:r w:rsidR="00E1035E">
        <w:rPr>
          <w:b/>
          <w:sz w:val="28"/>
        </w:rPr>
        <w:t xml:space="preserve">: </w:t>
      </w:r>
      <w:r w:rsidRPr="00CD5452">
        <w:t xml:space="preserve">Newborn Infant Developmental </w:t>
      </w:r>
      <w:r w:rsidR="00785500">
        <w:t>Milestones</w:t>
      </w:r>
      <w:r w:rsidRPr="00CD5452">
        <w:t xml:space="preserve"> </w:t>
      </w:r>
    </w:p>
    <w:p w14:paraId="28E20896" w14:textId="77777777" w:rsidR="00E500A4" w:rsidRPr="00CD5452" w:rsidRDefault="00E500A4" w:rsidP="00E1035E"/>
    <w:p w14:paraId="606EF880" w14:textId="27E749EB" w:rsidR="00014931" w:rsidRDefault="00E500A4" w:rsidP="00E1035E">
      <w:pPr>
        <w:rPr>
          <w:b/>
          <w:sz w:val="28"/>
          <w:szCs w:val="28"/>
        </w:rPr>
      </w:pPr>
      <w:r w:rsidRPr="004F4D82">
        <w:rPr>
          <w:b/>
          <w:sz w:val="28"/>
          <w:szCs w:val="28"/>
        </w:rPr>
        <w:t>Overview</w:t>
      </w:r>
    </w:p>
    <w:p w14:paraId="717CFC0B" w14:textId="77777777" w:rsidR="00B8749C" w:rsidRDefault="00B8749C" w:rsidP="00E1035E">
      <w:pPr>
        <w:rPr>
          <w:b/>
          <w:sz w:val="28"/>
          <w:szCs w:val="28"/>
        </w:rPr>
      </w:pPr>
    </w:p>
    <w:p w14:paraId="4D13CF5A" w14:textId="73A51C3F" w:rsidR="00207130" w:rsidRDefault="00B8749C" w:rsidP="00E1035E">
      <w:r>
        <w:t>Approximately 1 in 6 children, aged 3 to 17-years-old, has 1 or more developmental disabilities. Examples of developmental disabilities are: hearing loss, impaired vision, developmental delays, intellectual disabilities, and cerebral palsy. Children born premature, small for gestational age, and multiples are all at an increased risk for developmental disabilities. Others at risk are children with genetic conditions, congenital infections, untreated jaundice, and fetal alcohol exposure.</w:t>
      </w:r>
    </w:p>
    <w:p w14:paraId="6E0A2997" w14:textId="77777777" w:rsidR="00863A1D" w:rsidRDefault="00863A1D" w:rsidP="00E1035E"/>
    <w:p w14:paraId="6E3C8EA6" w14:textId="39E4CE03" w:rsidR="00883CE2" w:rsidRPr="00883CE2" w:rsidRDefault="00680532" w:rsidP="00E1035E">
      <w:pPr>
        <w:rPr>
          <w:ins w:id="0" w:author="Anna Sivachenko" w:date="2015-05-11T14:52:00Z"/>
        </w:rPr>
      </w:pPr>
      <w:r>
        <w:t>Rolling, sitting unsupported, smiling, and waving “bye-bye” are just a few examples of developmental milestones</w:t>
      </w:r>
      <w:ins w:id="1" w:author="Anna Sivachenko" w:date="2015-05-11T14:51:00Z">
        <w:r w:rsidR="00883CE2">
          <w:t xml:space="preserve">. Monitoring of these developmental </w:t>
        </w:r>
        <w:r w:rsidR="00883CE2" w:rsidRPr="00CD5452">
          <w:t>milestones during the first year of life is an important part of the routine assessment of an infant.</w:t>
        </w:r>
      </w:ins>
      <w:r w:rsidR="002C1895">
        <w:t xml:space="preserve"> </w:t>
      </w:r>
      <w:r w:rsidRPr="00CD5452">
        <w:t>The assessment is best broken down into 4 areas: Social and Emotional</w:t>
      </w:r>
      <w:r>
        <w:t>;</w:t>
      </w:r>
      <w:r w:rsidRPr="00CD5452">
        <w:t xml:space="preserve"> Language/Communication</w:t>
      </w:r>
      <w:r>
        <w:t>;</w:t>
      </w:r>
      <w:r w:rsidRPr="00CD5452">
        <w:t xml:space="preserve"> Cognitive</w:t>
      </w:r>
      <w:r>
        <w:t>;</w:t>
      </w:r>
      <w:r w:rsidRPr="00CD5452">
        <w:t xml:space="preserve"> and Movement and Physical Development.</w:t>
      </w:r>
      <w:r>
        <w:t xml:space="preserve"> </w:t>
      </w:r>
      <w:r w:rsidR="00164A30">
        <w:t>I</w:t>
      </w:r>
      <w:ins w:id="2" w:author="Aimee Knorr" w:date="2015-05-07T18:01:00Z">
        <w:r w:rsidR="00E70D10">
          <w:t>f a co</w:t>
        </w:r>
        <w:r w:rsidR="00884877">
          <w:t>ncern arises</w:t>
        </w:r>
      </w:ins>
      <w:ins w:id="3" w:author="Jacob Roundy" w:date="2015-05-11T13:59:00Z">
        <w:r w:rsidR="00164A30">
          <w:t xml:space="preserve"> during the monitoring process</w:t>
        </w:r>
      </w:ins>
      <w:ins w:id="4" w:author="Aimee Knorr" w:date="2015-05-07T18:01:00Z">
        <w:r w:rsidR="00884877">
          <w:t>, a</w:t>
        </w:r>
      </w:ins>
      <w:ins w:id="5" w:author="Anna Sivachenko" w:date="2015-05-11T14:41:00Z">
        <w:r>
          <w:t xml:space="preserve"> validated</w:t>
        </w:r>
      </w:ins>
      <w:ins w:id="6" w:author="Aimee Knorr" w:date="2015-05-07T18:01:00Z">
        <w:r w:rsidR="00884877">
          <w:t xml:space="preserve"> developmental screening</w:t>
        </w:r>
      </w:ins>
      <w:ins w:id="7" w:author="Aimee Knorr" w:date="2015-05-07T18:11:00Z">
        <w:r w:rsidR="00884877">
          <w:t xml:space="preserve"> test is administered. </w:t>
        </w:r>
      </w:ins>
      <w:ins w:id="8" w:author="Aimee Knorr" w:date="2015-05-11T09:21:00Z">
        <w:r w:rsidR="00207130">
          <w:t xml:space="preserve">The </w:t>
        </w:r>
      </w:ins>
      <w:ins w:id="9" w:author="Aimee Knorr" w:date="2015-05-11T10:05:00Z">
        <w:r w:rsidR="00643243">
          <w:t>American Academy of Pediatrics (</w:t>
        </w:r>
      </w:ins>
      <w:ins w:id="10" w:author="Aimee Knorr" w:date="2015-05-11T09:21:00Z">
        <w:r w:rsidR="00207130">
          <w:t>AAP</w:t>
        </w:r>
      </w:ins>
      <w:ins w:id="11" w:author="Aimee Knorr" w:date="2015-05-11T10:05:00Z">
        <w:r w:rsidR="00643243">
          <w:t>)</w:t>
        </w:r>
      </w:ins>
      <w:ins w:id="12" w:author="Aimee Knorr" w:date="2015-05-11T09:21:00Z">
        <w:r w:rsidR="00207130">
          <w:t xml:space="preserve"> also recommends developmental screening </w:t>
        </w:r>
      </w:ins>
      <w:ins w:id="13" w:author="Aimee Knorr" w:date="2015-05-11T09:22:00Z">
        <w:r w:rsidR="00207130">
          <w:t xml:space="preserve">with a validated tool </w:t>
        </w:r>
      </w:ins>
      <w:ins w:id="14" w:author="Aimee Knorr" w:date="2015-05-11T09:21:00Z">
        <w:r w:rsidR="00207130">
          <w:t xml:space="preserve">at </w:t>
        </w:r>
      </w:ins>
      <w:ins w:id="15" w:author="Aimee Knorr" w:date="2015-05-11T09:22:00Z">
        <w:r w:rsidR="00207130">
          <w:t>9, 18, 24</w:t>
        </w:r>
      </w:ins>
      <w:ins w:id="16" w:author="Jacob Roundy" w:date="2015-05-11T14:00:00Z">
        <w:r w:rsidR="00164A30">
          <w:t>,</w:t>
        </w:r>
      </w:ins>
      <w:ins w:id="17" w:author="Aimee Knorr" w:date="2015-05-11T09:22:00Z">
        <w:r w:rsidR="00207130">
          <w:t xml:space="preserve"> and 30 months</w:t>
        </w:r>
        <w:r w:rsidR="00207130" w:rsidRPr="00883CE2">
          <w:t xml:space="preserve">. </w:t>
        </w:r>
      </w:ins>
      <w:ins w:id="18" w:author="Anna Sivachenko" w:date="2015-05-11T14:52:00Z">
        <w:r w:rsidR="00883CE2" w:rsidRPr="00863A1D">
          <w:t xml:space="preserve">Developmental monitoring and screening are an integral part in determining the need for further diagnostic assessment and early enrollment in services, such as early intervention. </w:t>
        </w:r>
      </w:ins>
    </w:p>
    <w:p w14:paraId="1B00D6BB" w14:textId="42A0E875" w:rsidR="00966DB4" w:rsidRPr="007D2FAF" w:rsidRDefault="00966DB4" w:rsidP="00E1035E">
      <w:pPr>
        <w:rPr>
          <w:b/>
        </w:rPr>
      </w:pPr>
    </w:p>
    <w:p w14:paraId="683A2A85" w14:textId="6D72D35F" w:rsidR="00E500A4" w:rsidRDefault="00023A82" w:rsidP="00E1035E">
      <w:pPr>
        <w:rPr>
          <w:b/>
          <w:sz w:val="28"/>
          <w:szCs w:val="28"/>
        </w:rPr>
      </w:pPr>
      <w:r w:rsidRPr="00CD5452">
        <w:rPr>
          <w:b/>
          <w:sz w:val="28"/>
          <w:szCs w:val="28"/>
        </w:rPr>
        <w:t xml:space="preserve">Procedure </w:t>
      </w:r>
    </w:p>
    <w:p w14:paraId="5C631E7D" w14:textId="77777777" w:rsidR="00680532" w:rsidRDefault="00680532" w:rsidP="00E1035E">
      <w:pPr>
        <w:rPr>
          <w:b/>
          <w:sz w:val="28"/>
          <w:szCs w:val="28"/>
        </w:rPr>
      </w:pPr>
    </w:p>
    <w:p w14:paraId="502C22C2" w14:textId="32029A3C" w:rsidR="00B069DA" w:rsidRDefault="00785500" w:rsidP="00E1035E">
      <w:r w:rsidRPr="00785500">
        <w:t xml:space="preserve">During this developmental </w:t>
      </w:r>
      <w:r w:rsidRPr="00BB762D">
        <w:rPr>
          <w:color w:val="000000" w:themeColor="text1"/>
        </w:rPr>
        <w:t>evaluation</w:t>
      </w:r>
      <w:ins w:id="19" w:author="Aimee Knorr" w:date="2015-05-07T09:12:00Z">
        <w:r w:rsidR="00314953">
          <w:rPr>
            <w:color w:val="000000" w:themeColor="text1"/>
          </w:rPr>
          <w:t>,</w:t>
        </w:r>
      </w:ins>
      <w:ins w:id="20" w:author="Aimee Knorr" w:date="2015-05-07T09:09:00Z">
        <w:r w:rsidR="0065193F">
          <w:rPr>
            <w:color w:val="000000" w:themeColor="text1"/>
          </w:rPr>
          <w:t xml:space="preserve"> </w:t>
        </w:r>
        <w:r w:rsidR="00314953">
          <w:rPr>
            <w:color w:val="000000" w:themeColor="text1"/>
          </w:rPr>
          <w:t xml:space="preserve">the </w:t>
        </w:r>
      </w:ins>
      <w:ins w:id="21" w:author="Jacob Roundy" w:date="2015-05-11T14:02:00Z">
        <w:r w:rsidR="00164A30">
          <w:rPr>
            <w:color w:val="000000" w:themeColor="text1"/>
          </w:rPr>
          <w:t>Centers for Disease Control and Prevention’s (</w:t>
        </w:r>
      </w:ins>
      <w:ins w:id="22" w:author="Aimee Knorr" w:date="2015-05-07T09:09:00Z">
        <w:r w:rsidR="00314953">
          <w:rPr>
            <w:color w:val="000000" w:themeColor="text1"/>
          </w:rPr>
          <w:t>CDC</w:t>
        </w:r>
      </w:ins>
      <w:ins w:id="23" w:author="Jacob Roundy" w:date="2015-05-11T14:02:00Z">
        <w:r w:rsidR="00164A30">
          <w:rPr>
            <w:color w:val="000000" w:themeColor="text1"/>
          </w:rPr>
          <w:t>)</w:t>
        </w:r>
      </w:ins>
      <w:ins w:id="24" w:author="Aimee Knorr" w:date="2015-05-07T09:09:00Z">
        <w:r w:rsidR="00314953">
          <w:rPr>
            <w:color w:val="000000" w:themeColor="text1"/>
          </w:rPr>
          <w:t xml:space="preserve"> </w:t>
        </w:r>
      </w:ins>
      <w:ins w:id="25" w:author="Jacob Roundy" w:date="2015-05-11T14:02:00Z">
        <w:r w:rsidR="00164A30">
          <w:rPr>
            <w:color w:val="000000" w:themeColor="text1"/>
          </w:rPr>
          <w:t>“</w:t>
        </w:r>
      </w:ins>
      <w:ins w:id="26" w:author="Aimee Knorr" w:date="2015-05-07T18:23:00Z">
        <w:r w:rsidR="00E846CA">
          <w:rPr>
            <w:color w:val="000000" w:themeColor="text1"/>
          </w:rPr>
          <w:t>Learn the Signs</w:t>
        </w:r>
      </w:ins>
      <w:ins w:id="27" w:author="Jacob Roundy" w:date="2015-05-11T14:02:00Z">
        <w:r w:rsidR="00164A30">
          <w:rPr>
            <w:color w:val="000000" w:themeColor="text1"/>
          </w:rPr>
          <w:t>.</w:t>
        </w:r>
      </w:ins>
      <w:ins w:id="28" w:author="Aimee Knorr" w:date="2015-05-07T18:23:00Z">
        <w:del w:id="29" w:author="Jacob Roundy" w:date="2015-05-11T14:02:00Z">
          <w:r w:rsidR="00E846CA" w:rsidDel="00164A30">
            <w:rPr>
              <w:color w:val="000000" w:themeColor="text1"/>
            </w:rPr>
            <w:delText>,</w:delText>
          </w:r>
        </w:del>
        <w:r w:rsidR="00E846CA">
          <w:rPr>
            <w:color w:val="000000" w:themeColor="text1"/>
          </w:rPr>
          <w:t xml:space="preserve"> </w:t>
        </w:r>
      </w:ins>
      <w:ins w:id="30" w:author="Aimee Knorr" w:date="2015-05-07T09:09:00Z">
        <w:r w:rsidR="00314953">
          <w:rPr>
            <w:color w:val="000000" w:themeColor="text1"/>
          </w:rPr>
          <w:t>Act Early</w:t>
        </w:r>
      </w:ins>
      <w:ins w:id="31" w:author="Jacob Roundy" w:date="2015-05-11T14:02:00Z">
        <w:r w:rsidR="00164A30">
          <w:rPr>
            <w:color w:val="000000" w:themeColor="text1"/>
          </w:rPr>
          <w:t>.”</w:t>
        </w:r>
      </w:ins>
      <w:ins w:id="32" w:author="Aimee Knorr" w:date="2015-05-07T09:09:00Z">
        <w:r w:rsidR="00314953">
          <w:rPr>
            <w:color w:val="000000" w:themeColor="text1"/>
          </w:rPr>
          <w:t xml:space="preserve"> Developmental Milestone Checklist </w:t>
        </w:r>
      </w:ins>
      <w:ins w:id="33" w:author="Jacob Roundy" w:date="2015-05-11T14:03:00Z">
        <w:r w:rsidR="00164A30">
          <w:rPr>
            <w:color w:val="000000" w:themeColor="text1"/>
          </w:rPr>
          <w:t>is</w:t>
        </w:r>
      </w:ins>
      <w:ins w:id="34" w:author="Aimee Knorr" w:date="2015-05-07T09:12:00Z">
        <w:r w:rsidR="00314953">
          <w:rPr>
            <w:color w:val="000000" w:themeColor="text1"/>
          </w:rPr>
          <w:t xml:space="preserve"> used</w:t>
        </w:r>
      </w:ins>
      <w:ins w:id="35" w:author="Jacob Roundy" w:date="2015-05-11T14:03:00Z">
        <w:r w:rsidR="00164A30">
          <w:rPr>
            <w:color w:val="000000" w:themeColor="text1"/>
          </w:rPr>
          <w:t>,</w:t>
        </w:r>
      </w:ins>
      <w:ins w:id="36" w:author="Aimee Knorr" w:date="2015-05-07T09:13:00Z">
        <w:r w:rsidR="00314953">
          <w:rPr>
            <w:color w:val="000000" w:themeColor="text1"/>
          </w:rPr>
          <w:t xml:space="preserve"> while observing</w:t>
        </w:r>
      </w:ins>
      <w:r w:rsidR="00BB762D">
        <w:t xml:space="preserve"> </w:t>
      </w:r>
      <w:r w:rsidRPr="00785500">
        <w:t xml:space="preserve">a </w:t>
      </w:r>
      <w:commentRangeStart w:id="37"/>
      <w:ins w:id="38" w:author="Aimee Knorr" w:date="2015-05-11T09:19:00Z">
        <w:r w:rsidR="00207130">
          <w:t>12</w:t>
        </w:r>
      </w:ins>
      <w:del w:id="39" w:author="Aimee Knorr" w:date="2015-05-11T09:19:00Z">
        <w:r w:rsidRPr="00785500" w:rsidDel="00207130">
          <w:delText>9</w:delText>
        </w:r>
      </w:del>
      <w:r w:rsidR="00F35AB3">
        <w:t>-</w:t>
      </w:r>
      <w:r w:rsidRPr="00785500">
        <w:t>month</w:t>
      </w:r>
      <w:r w:rsidR="00F35AB3">
        <w:t>-o</w:t>
      </w:r>
      <w:r w:rsidRPr="00785500">
        <w:t>ld infant</w:t>
      </w:r>
      <w:commentRangeEnd w:id="37"/>
      <w:r w:rsidR="008A4E47">
        <w:rPr>
          <w:rStyle w:val="CommentReference"/>
        </w:rPr>
        <w:commentReference w:id="37"/>
      </w:r>
      <w:r w:rsidR="00BB762D">
        <w:t>.</w:t>
      </w:r>
      <w:r w:rsidR="008B18EA">
        <w:t xml:space="preserve"> </w:t>
      </w:r>
      <w:r w:rsidR="00030006">
        <w:t xml:space="preserve">Developmental milestones for the other age groups are summarized in </w:t>
      </w:r>
      <w:r w:rsidR="00030006" w:rsidRPr="009443D9">
        <w:rPr>
          <w:b/>
        </w:rPr>
        <w:t>Table 1</w:t>
      </w:r>
      <w:r w:rsidR="00030006">
        <w:t>.</w:t>
      </w:r>
      <w:r w:rsidR="00F35AB3">
        <w:t xml:space="preserve"> </w:t>
      </w:r>
      <w:ins w:id="41" w:author="Aimee Knorr" w:date="2015-05-07T09:51:00Z">
        <w:r w:rsidR="008B18EA">
          <w:t xml:space="preserve">Table 1 does not represent a </w:t>
        </w:r>
      </w:ins>
      <w:ins w:id="42" w:author="Aimee Knorr" w:date="2015-05-07T09:54:00Z">
        <w:r w:rsidR="000935FF">
          <w:t xml:space="preserve">standardized or validated screening tool. </w:t>
        </w:r>
      </w:ins>
      <w:r w:rsidR="00B069DA" w:rsidRPr="00CD5452">
        <w:t>There is no exact order a developmental assessment must be administered</w:t>
      </w:r>
      <w:r w:rsidR="003A0C0D">
        <w:t xml:space="preserve"> in</w:t>
      </w:r>
      <w:r w:rsidR="00B069DA" w:rsidRPr="00CD5452">
        <w:t>. It is</w:t>
      </w:r>
      <w:r w:rsidR="00F35AB3">
        <w:t>,</w:t>
      </w:r>
      <w:r w:rsidR="00B069DA" w:rsidRPr="00CD5452">
        <w:t xml:space="preserve"> however</w:t>
      </w:r>
      <w:r w:rsidR="00F35AB3">
        <w:t>,</w:t>
      </w:r>
      <w:r w:rsidR="00B069DA" w:rsidRPr="00CD5452">
        <w:t xml:space="preserve"> important to ensure that the infant is in a comfortable and safe environment. </w:t>
      </w:r>
    </w:p>
    <w:p w14:paraId="3BB4B80C" w14:textId="77777777" w:rsidR="0053660E" w:rsidRPr="00CD5452" w:rsidRDefault="0053660E" w:rsidP="00E1035E"/>
    <w:p w14:paraId="24721C1E" w14:textId="222373A6" w:rsidR="0053660E" w:rsidRDefault="00FD7CBB" w:rsidP="00FD7CBB">
      <w:r>
        <w:t xml:space="preserve">1. </w:t>
      </w:r>
      <w:r w:rsidR="00CD5452" w:rsidRPr="00CD5452">
        <w:t>Introduction</w:t>
      </w:r>
      <w:r w:rsidR="005E37E2">
        <w:t>.</w:t>
      </w:r>
    </w:p>
    <w:p w14:paraId="509EE311" w14:textId="77777777" w:rsidR="00FD7CBB" w:rsidRPr="00CD5452" w:rsidRDefault="00FD7CBB" w:rsidP="00FD7CBB"/>
    <w:p w14:paraId="2A29E7B1" w14:textId="06F540F3" w:rsidR="00CD5452" w:rsidRDefault="0053660E" w:rsidP="00E1035E">
      <w:pPr>
        <w:pStyle w:val="ListParagraph"/>
        <w:ind w:left="0"/>
      </w:pPr>
      <w:r>
        <w:t xml:space="preserve">1.1 </w:t>
      </w:r>
      <w:r w:rsidR="00CD5452" w:rsidRPr="00CD5452">
        <w:t xml:space="preserve">Introduce </w:t>
      </w:r>
      <w:r w:rsidR="00F35AB3">
        <w:t>one</w:t>
      </w:r>
      <w:r w:rsidR="00CD5452" w:rsidRPr="00CD5452">
        <w:t>self to</w:t>
      </w:r>
      <w:r>
        <w:t xml:space="preserve"> </w:t>
      </w:r>
      <w:r w:rsidR="00F35AB3">
        <w:t xml:space="preserve">the </w:t>
      </w:r>
      <w:r w:rsidR="00B069DA" w:rsidRPr="00CD5452">
        <w:t>parents</w:t>
      </w:r>
      <w:r w:rsidR="00FD7CBB">
        <w:t>/</w:t>
      </w:r>
      <w:r w:rsidR="00CD5452" w:rsidRPr="00CD5452">
        <w:t>caregiver</w:t>
      </w:r>
      <w:r w:rsidR="00FD7CBB">
        <w:t>.</w:t>
      </w:r>
    </w:p>
    <w:p w14:paraId="01F27243" w14:textId="77777777" w:rsidR="0053660E" w:rsidRDefault="0053660E" w:rsidP="00E1035E">
      <w:pPr>
        <w:pStyle w:val="ListParagraph"/>
        <w:ind w:left="0"/>
      </w:pPr>
    </w:p>
    <w:p w14:paraId="24AA3663" w14:textId="5CAB7292" w:rsidR="00CD5452" w:rsidRDefault="0053660E" w:rsidP="00E1035E">
      <w:pPr>
        <w:pStyle w:val="ListParagraph"/>
        <w:ind w:left="0"/>
      </w:pPr>
      <w:r>
        <w:t xml:space="preserve">1.2 </w:t>
      </w:r>
      <w:r w:rsidR="00FD7CBB">
        <w:t>Explain to the parents/</w:t>
      </w:r>
      <w:r w:rsidR="00CD5452" w:rsidRPr="00CD5452">
        <w:t>caregiver that</w:t>
      </w:r>
      <w:r w:rsidR="00B069DA" w:rsidRPr="00CD5452">
        <w:t xml:space="preserve"> you are about to do </w:t>
      </w:r>
      <w:r w:rsidR="003A0C0D">
        <w:t>a</w:t>
      </w:r>
      <w:r w:rsidR="003A0C0D" w:rsidRPr="00CD5452">
        <w:t xml:space="preserve"> </w:t>
      </w:r>
      <w:r w:rsidR="00B069DA" w:rsidRPr="00CD5452">
        <w:t xml:space="preserve">developmental assessment of their infant.  </w:t>
      </w:r>
    </w:p>
    <w:p w14:paraId="3B90C2B2" w14:textId="77777777" w:rsidR="0053660E" w:rsidRPr="00CD5452" w:rsidRDefault="0053660E" w:rsidP="00E1035E">
      <w:pPr>
        <w:pStyle w:val="ListParagraph"/>
        <w:ind w:left="0"/>
      </w:pPr>
    </w:p>
    <w:p w14:paraId="3B5383D2" w14:textId="63F17003" w:rsidR="00B069DA" w:rsidRDefault="0053660E" w:rsidP="00E1035E">
      <w:pPr>
        <w:pStyle w:val="ListParagraph"/>
        <w:ind w:left="0"/>
      </w:pPr>
      <w:r>
        <w:t xml:space="preserve">1.3 </w:t>
      </w:r>
      <w:r w:rsidR="00B069DA" w:rsidRPr="00CD5452">
        <w:t>Let them know it is a painless exam that helps sh</w:t>
      </w:r>
      <w:r w:rsidR="00CD5452" w:rsidRPr="00CD5452">
        <w:t>ow how the</w:t>
      </w:r>
      <w:r w:rsidR="00F35AB3">
        <w:t xml:space="preserve"> infant</w:t>
      </w:r>
      <w:r w:rsidR="00CD5452" w:rsidRPr="00CD5452">
        <w:t xml:space="preserve"> </w:t>
      </w:r>
      <w:r w:rsidR="00F35AB3">
        <w:t>is</w:t>
      </w:r>
      <w:r w:rsidR="00CD5452" w:rsidRPr="00CD5452">
        <w:t xml:space="preserve"> developing in 4 </w:t>
      </w:r>
      <w:r w:rsidR="00682584">
        <w:t>areas</w:t>
      </w:r>
      <w:r w:rsidR="00B069DA" w:rsidRPr="00CD5452">
        <w:t xml:space="preserve">: </w:t>
      </w:r>
      <w:r w:rsidR="00164A30" w:rsidRPr="00164A30">
        <w:t>Social and Emotional; Language/Communication; Cognitive; and Movement and Physical Development.</w:t>
      </w:r>
      <w:r w:rsidR="00B069DA" w:rsidRPr="00CD5452">
        <w:t xml:space="preserve"> </w:t>
      </w:r>
    </w:p>
    <w:p w14:paraId="34141245" w14:textId="77777777" w:rsidR="0053660E" w:rsidRPr="00CD5452" w:rsidRDefault="0053660E" w:rsidP="00E1035E">
      <w:pPr>
        <w:pStyle w:val="ListParagraph"/>
        <w:ind w:left="0"/>
      </w:pPr>
    </w:p>
    <w:p w14:paraId="7578DEC1" w14:textId="2CEFD5A1" w:rsidR="004D5FE3" w:rsidRPr="00CD5452" w:rsidRDefault="0053660E" w:rsidP="00E1035E">
      <w:pPr>
        <w:pStyle w:val="ListParagraph"/>
        <w:ind w:left="0"/>
        <w:rPr>
          <w:b/>
        </w:rPr>
      </w:pPr>
      <w:r>
        <w:t xml:space="preserve">2. </w:t>
      </w:r>
      <w:r w:rsidR="00B069DA" w:rsidRPr="00CD5452">
        <w:t>Wash your hands.</w:t>
      </w:r>
    </w:p>
    <w:p w14:paraId="390689A0" w14:textId="77777777" w:rsidR="004D5FE3" w:rsidRPr="00CD5452" w:rsidRDefault="004D5FE3" w:rsidP="00E1035E">
      <w:pPr>
        <w:rPr>
          <w:b/>
        </w:rPr>
      </w:pPr>
    </w:p>
    <w:p w14:paraId="6D9B5398" w14:textId="3A1FF8D0" w:rsidR="0053660E" w:rsidRDefault="0053660E" w:rsidP="00E1035E">
      <w:pPr>
        <w:pStyle w:val="ListParagraph"/>
        <w:ind w:left="0"/>
      </w:pPr>
      <w:r>
        <w:t xml:space="preserve">3. </w:t>
      </w:r>
      <w:r w:rsidR="004C3EC9" w:rsidRPr="00CD5452">
        <w:t xml:space="preserve">Perform the </w:t>
      </w:r>
      <w:r w:rsidR="004F4D82">
        <w:t xml:space="preserve">developmental </w:t>
      </w:r>
      <w:r w:rsidR="00BB762D">
        <w:t>evaluation.</w:t>
      </w:r>
      <w:r w:rsidR="00CD5452" w:rsidRPr="00CD5452">
        <w:t xml:space="preserve"> Evaluate developmental milestones in each category as the infant</w:t>
      </w:r>
      <w:r w:rsidR="0054241F">
        <w:t xml:space="preserve"> is engaged and assessed</w:t>
      </w:r>
      <w:r w:rsidR="00CD5452" w:rsidRPr="00CD5452">
        <w:t>.</w:t>
      </w:r>
    </w:p>
    <w:p w14:paraId="43B6C3E7" w14:textId="77777777" w:rsidR="0053660E" w:rsidRPr="0053660E" w:rsidRDefault="0053660E" w:rsidP="00E1035E">
      <w:pPr>
        <w:pStyle w:val="ListParagraph"/>
        <w:ind w:left="0"/>
        <w:rPr>
          <w:b/>
        </w:rPr>
      </w:pPr>
    </w:p>
    <w:p w14:paraId="5099C14E" w14:textId="47B94DB6" w:rsidR="009756A5" w:rsidRPr="00FD7CBB" w:rsidRDefault="009756A5" w:rsidP="009443D9">
      <w:pPr>
        <w:pStyle w:val="ListParagraph"/>
        <w:numPr>
          <w:ilvl w:val="1"/>
          <w:numId w:val="19"/>
        </w:numPr>
      </w:pPr>
      <w:r w:rsidRPr="00FD7CBB">
        <w:t xml:space="preserve">Social </w:t>
      </w:r>
      <w:r w:rsidR="0054241F">
        <w:t xml:space="preserve">and </w:t>
      </w:r>
      <w:r w:rsidR="00CD5452" w:rsidRPr="00FD7CBB">
        <w:t>Emotional</w:t>
      </w:r>
    </w:p>
    <w:p w14:paraId="558653DA" w14:textId="77777777" w:rsidR="0053660E" w:rsidRPr="00CD5452" w:rsidRDefault="0053660E" w:rsidP="00E1035E">
      <w:pPr>
        <w:pStyle w:val="ListParagraph"/>
        <w:ind w:left="0"/>
        <w:rPr>
          <w:b/>
        </w:rPr>
      </w:pPr>
    </w:p>
    <w:p w14:paraId="0EDCC93A" w14:textId="29C09BC3" w:rsidR="009756A5" w:rsidRPr="00FF4169" w:rsidRDefault="00FF4169" w:rsidP="009443D9">
      <w:pPr>
        <w:rPr>
          <w:b/>
        </w:rPr>
      </w:pPr>
      <w:r>
        <w:t xml:space="preserve">3.1.1 </w:t>
      </w:r>
      <w:r w:rsidR="00CD5452" w:rsidRPr="00CD5452">
        <w:t>Observe i</w:t>
      </w:r>
      <w:r w:rsidR="009756A5" w:rsidRPr="00CD5452">
        <w:t xml:space="preserve">f the infant is </w:t>
      </w:r>
      <w:ins w:id="43" w:author="Aimee Knorr" w:date="2015-05-11T09:41:00Z">
        <w:r w:rsidR="0058264F">
          <w:t>shy or nervous</w:t>
        </w:r>
      </w:ins>
      <w:del w:id="44" w:author="Aimee Knorr" w:date="2015-05-11T09:41:00Z">
        <w:r w:rsidR="009756A5" w:rsidRPr="00CD5452" w:rsidDel="0058264F">
          <w:delText>afraid</w:delText>
        </w:r>
      </w:del>
      <w:r w:rsidR="009756A5" w:rsidRPr="00CD5452">
        <w:t xml:space="preserve"> </w:t>
      </w:r>
      <w:ins w:id="45" w:author="Aimee Knorr" w:date="2015-05-11T09:41:00Z">
        <w:r w:rsidR="0058264F">
          <w:t xml:space="preserve">with </w:t>
        </w:r>
      </w:ins>
      <w:del w:id="46" w:author="Aimee Knorr" w:date="2015-05-11T09:41:00Z">
        <w:r w:rsidR="009756A5" w:rsidRPr="00CD5452" w:rsidDel="0058264F">
          <w:delText xml:space="preserve">of </w:delText>
        </w:r>
      </w:del>
      <w:r w:rsidR="009756A5" w:rsidRPr="00CD5452">
        <w:t>strangers</w:t>
      </w:r>
      <w:r w:rsidR="0054241F">
        <w:t>.</w:t>
      </w:r>
      <w:r w:rsidR="009756A5" w:rsidRPr="00CD5452">
        <w:t xml:space="preserve"> </w:t>
      </w:r>
    </w:p>
    <w:p w14:paraId="2CE7E9F5" w14:textId="3C1A6A00" w:rsidR="009756A5" w:rsidRPr="00CD5452" w:rsidRDefault="009756A5" w:rsidP="00E1035E">
      <w:pPr>
        <w:rPr>
          <w:b/>
        </w:rPr>
      </w:pPr>
    </w:p>
    <w:p w14:paraId="47205D55" w14:textId="26BFF3BA" w:rsidR="009756A5" w:rsidRPr="00CD5452" w:rsidRDefault="00FF4169" w:rsidP="009443D9">
      <w:r>
        <w:t xml:space="preserve">3.1.2 </w:t>
      </w:r>
      <w:r w:rsidR="00CD5452" w:rsidRPr="00CD5452">
        <w:t xml:space="preserve">Observe </w:t>
      </w:r>
      <w:r w:rsidR="004F4D82">
        <w:t>if</w:t>
      </w:r>
      <w:r w:rsidR="009756A5" w:rsidRPr="00CD5452">
        <w:t xml:space="preserve"> the infant </w:t>
      </w:r>
      <w:ins w:id="47" w:author="Aimee Knorr" w:date="2015-05-11T09:42:00Z">
        <w:r w:rsidR="0058264F">
          <w:t xml:space="preserve">cries when </w:t>
        </w:r>
      </w:ins>
      <w:ins w:id="48" w:author="Jacob Roundy" w:date="2015-05-11T14:07:00Z">
        <w:r w:rsidR="00164A30">
          <w:t>the family/caregiver</w:t>
        </w:r>
      </w:ins>
      <w:ins w:id="49" w:author="Aimee Knorr" w:date="2015-05-11T09:42:00Z">
        <w:r w:rsidR="0058264F">
          <w:t xml:space="preserve"> leaves</w:t>
        </w:r>
      </w:ins>
      <w:r w:rsidR="0054241F">
        <w:t>.</w:t>
      </w:r>
      <w:r w:rsidR="009756A5" w:rsidRPr="00CD5452">
        <w:t xml:space="preserve"> </w:t>
      </w:r>
    </w:p>
    <w:p w14:paraId="14977039" w14:textId="77777777" w:rsidR="00CD5452" w:rsidRPr="00CD5452" w:rsidRDefault="00CD5452" w:rsidP="00E1035E">
      <w:pPr>
        <w:pStyle w:val="ListParagraph"/>
        <w:ind w:left="0"/>
      </w:pPr>
    </w:p>
    <w:p w14:paraId="575CA68A" w14:textId="50C05ECB" w:rsidR="0058264F" w:rsidRDefault="00FF4169" w:rsidP="009443D9">
      <w:r>
        <w:t xml:space="preserve">3.1.3 </w:t>
      </w:r>
      <w:r w:rsidR="00CD5452" w:rsidRPr="00CD5452">
        <w:t xml:space="preserve">Ask </w:t>
      </w:r>
      <w:r>
        <w:t xml:space="preserve">the </w:t>
      </w:r>
      <w:r w:rsidR="00CD5452" w:rsidRPr="00CD5452">
        <w:t xml:space="preserve">family/caregiver </w:t>
      </w:r>
      <w:ins w:id="50" w:author="Aimee Knorr" w:date="2015-05-11T09:43:00Z">
        <w:r w:rsidR="0058264F">
          <w:t>if the infant has favorite things and people</w:t>
        </w:r>
      </w:ins>
      <w:r w:rsidR="00164A30">
        <w:t>.</w:t>
      </w:r>
    </w:p>
    <w:p w14:paraId="47E1CCB3" w14:textId="77777777" w:rsidR="0058264F" w:rsidRDefault="0058264F" w:rsidP="009443D9"/>
    <w:p w14:paraId="4EC4B222" w14:textId="79C7C9A1" w:rsidR="00385EDB" w:rsidRDefault="0058264F" w:rsidP="009443D9">
      <w:pPr>
        <w:rPr>
          <w:ins w:id="51" w:author="Aimee Knorr" w:date="2015-05-11T09:44:00Z"/>
        </w:rPr>
      </w:pPr>
      <w:r>
        <w:t xml:space="preserve">3.1.4 Ask the family/caregiver if the infant </w:t>
      </w:r>
      <w:r w:rsidR="00385EDB">
        <w:t xml:space="preserve">hands </w:t>
      </w:r>
      <w:ins w:id="52" w:author="Jacob Roundy" w:date="2015-05-11T14:06:00Z">
        <w:r w:rsidR="00164A30">
          <w:t>them</w:t>
        </w:r>
      </w:ins>
      <w:ins w:id="53" w:author="Aimee Knorr" w:date="2015-05-11T09:44:00Z">
        <w:r w:rsidR="00385EDB">
          <w:t xml:space="preserve"> a book when </w:t>
        </w:r>
      </w:ins>
      <w:ins w:id="54" w:author="Jacob Roundy" w:date="2015-05-11T14:06:00Z">
        <w:r w:rsidR="00164A30">
          <w:t>they</w:t>
        </w:r>
      </w:ins>
      <w:r w:rsidR="00385EDB">
        <w:t xml:space="preserve"> want to hear a story</w:t>
      </w:r>
      <w:r w:rsidR="00164A30">
        <w:t>.</w:t>
      </w:r>
    </w:p>
    <w:p w14:paraId="775F00FB" w14:textId="77777777" w:rsidR="00385EDB" w:rsidRDefault="00385EDB" w:rsidP="009443D9">
      <w:pPr>
        <w:rPr>
          <w:ins w:id="55" w:author="Aimee Knorr" w:date="2015-05-11T09:44:00Z"/>
        </w:rPr>
      </w:pPr>
    </w:p>
    <w:p w14:paraId="12B58C28" w14:textId="74A5E9DE" w:rsidR="00385EDB" w:rsidRDefault="00385EDB" w:rsidP="009443D9">
      <w:pPr>
        <w:rPr>
          <w:ins w:id="56" w:author="Aimee Knorr" w:date="2015-05-11T09:44:00Z"/>
        </w:rPr>
      </w:pPr>
      <w:ins w:id="57" w:author="Aimee Knorr" w:date="2015-05-11T09:44:00Z">
        <w:r>
          <w:t>3.1.5 Ask the family/caregiver if the infant repeats sounds or actions to get attention</w:t>
        </w:r>
      </w:ins>
      <w:ins w:id="58" w:author="Jacob Roundy" w:date="2015-05-11T14:07:00Z">
        <w:r w:rsidR="00164A30">
          <w:t>.</w:t>
        </w:r>
      </w:ins>
    </w:p>
    <w:p w14:paraId="643BF39F" w14:textId="77777777" w:rsidR="00385EDB" w:rsidRDefault="00385EDB" w:rsidP="009443D9">
      <w:pPr>
        <w:rPr>
          <w:ins w:id="59" w:author="Aimee Knorr" w:date="2015-05-11T09:45:00Z"/>
        </w:rPr>
      </w:pPr>
    </w:p>
    <w:p w14:paraId="6AFE01C9" w14:textId="008F1450" w:rsidR="00385EDB" w:rsidRDefault="00385EDB" w:rsidP="009443D9">
      <w:pPr>
        <w:rPr>
          <w:ins w:id="60" w:author="Aimee Knorr" w:date="2015-05-11T09:45:00Z"/>
        </w:rPr>
      </w:pPr>
      <w:ins w:id="61" w:author="Aimee Knorr" w:date="2015-05-11T09:45:00Z">
        <w:r>
          <w:t>3.1.6 Ask the family/caregiver if the infant put</w:t>
        </w:r>
      </w:ins>
      <w:ins w:id="62" w:author="Jacob Roundy" w:date="2015-05-11T14:10:00Z">
        <w:r w:rsidR="00164A30">
          <w:t>s</w:t>
        </w:r>
      </w:ins>
      <w:ins w:id="63" w:author="Aimee Knorr" w:date="2015-05-11T09:45:00Z">
        <w:r>
          <w:t xml:space="preserve"> out </w:t>
        </w:r>
      </w:ins>
      <w:ins w:id="64" w:author="Jacob Roundy" w:date="2015-05-11T14:10:00Z">
        <w:r w:rsidR="00164A30">
          <w:t>their</w:t>
        </w:r>
      </w:ins>
      <w:ins w:id="65" w:author="Aimee Knorr" w:date="2015-05-11T09:45:00Z">
        <w:r>
          <w:t xml:space="preserve"> arm or leg to help with dressing</w:t>
        </w:r>
      </w:ins>
      <w:ins w:id="66" w:author="Jacob Roundy" w:date="2015-05-11T14:10:00Z">
        <w:r w:rsidR="00164A30">
          <w:t>.</w:t>
        </w:r>
      </w:ins>
    </w:p>
    <w:p w14:paraId="261E18B2" w14:textId="77777777" w:rsidR="00385EDB" w:rsidRDefault="00385EDB" w:rsidP="009443D9">
      <w:pPr>
        <w:rPr>
          <w:ins w:id="67" w:author="Aimee Knorr" w:date="2015-05-11T09:46:00Z"/>
        </w:rPr>
      </w:pPr>
    </w:p>
    <w:p w14:paraId="281B9220" w14:textId="7C6C0667" w:rsidR="004D5FE3" w:rsidRPr="00FF4169" w:rsidRDefault="00385EDB" w:rsidP="009443D9">
      <w:pPr>
        <w:rPr>
          <w:b/>
        </w:rPr>
      </w:pPr>
      <w:ins w:id="68" w:author="Aimee Knorr" w:date="2015-05-11T09:46:00Z">
        <w:r>
          <w:t>3.1.7 Attempt to play “peek-a</w:t>
        </w:r>
      </w:ins>
      <w:ins w:id="69" w:author="Jacob Roundy" w:date="2015-05-11T14:10:00Z">
        <w:r w:rsidR="00164A30">
          <w:t>-</w:t>
        </w:r>
      </w:ins>
      <w:ins w:id="70" w:author="Aimee Knorr" w:date="2015-05-11T09:46:00Z">
        <w:r>
          <w:t>boo” and “pat-a-cake” with the infant</w:t>
        </w:r>
      </w:ins>
      <w:r w:rsidR="00CD5452" w:rsidRPr="00CD5452">
        <w:t xml:space="preserve">. </w:t>
      </w:r>
    </w:p>
    <w:p w14:paraId="44C1ADBE" w14:textId="77777777" w:rsidR="004D5FE3" w:rsidRPr="00CD5452" w:rsidRDefault="004D5FE3" w:rsidP="00E1035E">
      <w:pPr>
        <w:rPr>
          <w:b/>
        </w:rPr>
      </w:pPr>
    </w:p>
    <w:p w14:paraId="55331CE0" w14:textId="332D2197" w:rsidR="004D5FE3" w:rsidRPr="00FD7CBB" w:rsidRDefault="00FD7CBB" w:rsidP="00FD7CBB">
      <w:pPr>
        <w:rPr>
          <w:b/>
        </w:rPr>
      </w:pPr>
      <w:r>
        <w:t xml:space="preserve">3.2 </w:t>
      </w:r>
      <w:r w:rsidR="004D5FE3" w:rsidRPr="00FD7CBB">
        <w:t>Language/Communication</w:t>
      </w:r>
    </w:p>
    <w:p w14:paraId="24E7A8D3" w14:textId="77777777" w:rsidR="004D5FE3" w:rsidRPr="00CD5452" w:rsidRDefault="004D5FE3" w:rsidP="00E1035E">
      <w:pPr>
        <w:rPr>
          <w:b/>
        </w:rPr>
      </w:pPr>
    </w:p>
    <w:p w14:paraId="66446C42" w14:textId="7B3E82CE" w:rsidR="004D5FE3" w:rsidRPr="00CD5452" w:rsidRDefault="00FD7CBB" w:rsidP="00FD7CBB">
      <w:r>
        <w:t xml:space="preserve">3.2.1 </w:t>
      </w:r>
      <w:r w:rsidR="004D5FE3" w:rsidRPr="00CD5452">
        <w:t xml:space="preserve">Ask </w:t>
      </w:r>
      <w:r w:rsidR="00FF4169">
        <w:t xml:space="preserve">the </w:t>
      </w:r>
      <w:r w:rsidR="004D5FE3" w:rsidRPr="00CD5452">
        <w:t xml:space="preserve">family/caregiver if the infant </w:t>
      </w:r>
      <w:ins w:id="71" w:author="Aimee Knorr" w:date="2015-05-11T09:47:00Z">
        <w:r w:rsidR="00385EDB">
          <w:t>responds to simple spoken requests</w:t>
        </w:r>
      </w:ins>
      <w:ins w:id="72" w:author="Jacob Roundy" w:date="2015-05-11T14:10:00Z">
        <w:r w:rsidR="00164A30">
          <w:t>.</w:t>
        </w:r>
      </w:ins>
    </w:p>
    <w:p w14:paraId="2A6EDAB7" w14:textId="77777777" w:rsidR="004C3EC9" w:rsidRPr="00CD5452" w:rsidRDefault="004C3EC9" w:rsidP="00E1035E">
      <w:pPr>
        <w:pStyle w:val="ListParagraph"/>
        <w:ind w:left="0"/>
      </w:pPr>
    </w:p>
    <w:p w14:paraId="69FA165C" w14:textId="63A537B5" w:rsidR="004D5FE3" w:rsidRPr="00CD5452" w:rsidRDefault="00FD7CBB" w:rsidP="00FD7CBB">
      <w:r>
        <w:t xml:space="preserve">3.2.2 </w:t>
      </w:r>
      <w:r w:rsidR="004D5FE3" w:rsidRPr="00CD5452">
        <w:t xml:space="preserve">Ask the family/caregiver if the infant </w:t>
      </w:r>
      <w:ins w:id="73" w:author="Aimee Knorr" w:date="2015-05-11T09:48:00Z">
        <w:r w:rsidR="00385EDB">
          <w:t>use</w:t>
        </w:r>
      </w:ins>
      <w:ins w:id="74" w:author="Jacob Roundy" w:date="2015-05-11T14:10:00Z">
        <w:r w:rsidR="00164A30">
          <w:t>s</w:t>
        </w:r>
      </w:ins>
      <w:ins w:id="75" w:author="Aimee Knorr" w:date="2015-05-11T09:48:00Z">
        <w:r w:rsidR="00385EDB">
          <w:t xml:space="preserve"> gestures</w:t>
        </w:r>
      </w:ins>
      <w:ins w:id="76" w:author="Jacob Roundy" w:date="2015-05-11T14:10:00Z">
        <w:r w:rsidR="00164A30">
          <w:t>,</w:t>
        </w:r>
      </w:ins>
      <w:ins w:id="77" w:author="Aimee Knorr" w:date="2015-05-11T09:48:00Z">
        <w:r w:rsidR="00385EDB">
          <w:t xml:space="preserve"> like shaking </w:t>
        </w:r>
      </w:ins>
      <w:ins w:id="78" w:author="Jacob Roundy" w:date="2015-05-11T14:10:00Z">
        <w:r w:rsidR="00164A30">
          <w:t xml:space="preserve">their </w:t>
        </w:r>
      </w:ins>
      <w:ins w:id="79" w:author="Aimee Knorr" w:date="2015-05-11T09:48:00Z">
        <w:r w:rsidR="00385EDB">
          <w:t xml:space="preserve">head “no” or </w:t>
        </w:r>
        <w:del w:id="80" w:author="Jacob Roundy" w:date="2015-05-11T14:11:00Z">
          <w:r w:rsidR="00385EDB" w:rsidDel="00164A30">
            <w:delText>“</w:delText>
          </w:r>
        </w:del>
        <w:r w:rsidR="00385EDB">
          <w:t>waving “bye-bye</w:t>
        </w:r>
      </w:ins>
      <w:ins w:id="81" w:author="Jacob Roundy" w:date="2015-05-11T14:11:00Z">
        <w:r w:rsidR="00164A30">
          <w:t>.</w:t>
        </w:r>
      </w:ins>
      <w:ins w:id="82" w:author="Aimee Knorr" w:date="2015-05-11T09:48:00Z">
        <w:r w:rsidR="00385EDB">
          <w:t>”</w:t>
        </w:r>
        <w:del w:id="83" w:author="Jacob Roundy" w:date="2015-05-11T14:11:00Z">
          <w:r w:rsidR="00385EDB" w:rsidDel="00164A30">
            <w:delText>.</w:delText>
          </w:r>
        </w:del>
        <w:r w:rsidR="00385EDB">
          <w:t xml:space="preserve"> Say </w:t>
        </w:r>
      </w:ins>
      <w:ins w:id="84" w:author="Aimee Knorr" w:date="2015-05-11T09:49:00Z">
        <w:r w:rsidR="00385EDB">
          <w:t xml:space="preserve">“bye-bye” and observe </w:t>
        </w:r>
      </w:ins>
      <w:ins w:id="85" w:author="Jacob Roundy" w:date="2015-05-11T14:11:00Z">
        <w:r w:rsidR="00164A30">
          <w:t xml:space="preserve">the </w:t>
        </w:r>
      </w:ins>
      <w:ins w:id="86" w:author="Aimee Knorr" w:date="2015-05-11T09:49:00Z">
        <w:r w:rsidR="00385EDB">
          <w:t>infant</w:t>
        </w:r>
      </w:ins>
      <w:ins w:id="87" w:author="Jacob Roundy" w:date="2015-05-11T14:11:00Z">
        <w:r w:rsidR="00164A30">
          <w:t>’</w:t>
        </w:r>
      </w:ins>
      <w:ins w:id="88" w:author="Aimee Knorr" w:date="2015-05-11T09:49:00Z">
        <w:r w:rsidR="00385EDB">
          <w:t>s response</w:t>
        </w:r>
      </w:ins>
      <w:ins w:id="89" w:author="Jacob Roundy" w:date="2015-05-11T14:11:00Z">
        <w:r w:rsidR="00164A30">
          <w:t>.</w:t>
        </w:r>
      </w:ins>
    </w:p>
    <w:p w14:paraId="3C318BFA" w14:textId="77777777" w:rsidR="004C3EC9" w:rsidRPr="00CD5452" w:rsidRDefault="004C3EC9" w:rsidP="00E1035E">
      <w:pPr>
        <w:pStyle w:val="ListParagraph"/>
        <w:ind w:left="0"/>
      </w:pPr>
    </w:p>
    <w:p w14:paraId="56E4CA3E" w14:textId="77777777" w:rsidR="003A4567" w:rsidRDefault="00FD7CBB" w:rsidP="00FD7CBB">
      <w:pPr>
        <w:rPr>
          <w:ins w:id="90" w:author="Jacob Roundy" w:date="2015-05-11T14:15:00Z"/>
        </w:rPr>
      </w:pPr>
      <w:r>
        <w:t xml:space="preserve">3.2.3 </w:t>
      </w:r>
      <w:r w:rsidR="004D5FE3" w:rsidRPr="00CD5452">
        <w:t>Make different sounds (</w:t>
      </w:r>
      <w:r w:rsidR="00FF4169" w:rsidRPr="00032F65">
        <w:rPr>
          <w:i/>
        </w:rPr>
        <w:t>e.g.</w:t>
      </w:r>
      <w:r w:rsidR="00FF4169">
        <w:t>,</w:t>
      </w:r>
      <w:r w:rsidR="004D5FE3" w:rsidRPr="00CD5452">
        <w:t xml:space="preserve"> mama, dada, baba, pah, dah, </w:t>
      </w:r>
      <w:r w:rsidR="00FF4169">
        <w:t xml:space="preserve">and </w:t>
      </w:r>
      <w:r w:rsidR="004D5FE3" w:rsidRPr="00CD5452">
        <w:t xml:space="preserve">mah) and </w:t>
      </w:r>
      <w:r w:rsidR="005D19D7" w:rsidRPr="00CD5452">
        <w:t>gestures (</w:t>
      </w:r>
      <w:r w:rsidR="00FF4169" w:rsidRPr="00032F65">
        <w:rPr>
          <w:i/>
        </w:rPr>
        <w:t>e.g.</w:t>
      </w:r>
      <w:r w:rsidR="00FF4169">
        <w:t xml:space="preserve">, waving </w:t>
      </w:r>
      <w:r w:rsidR="004D5FE3" w:rsidRPr="00CD5452">
        <w:t>bye-bye</w:t>
      </w:r>
      <w:r w:rsidR="00FF4169">
        <w:t xml:space="preserve"> or</w:t>
      </w:r>
      <w:r w:rsidR="005D19D7" w:rsidRPr="00CD5452">
        <w:t xml:space="preserve"> lift</w:t>
      </w:r>
      <w:r w:rsidR="00FF4169">
        <w:t>ing the</w:t>
      </w:r>
      <w:r w:rsidR="004D5FE3" w:rsidRPr="00CD5452">
        <w:t xml:space="preserve"> arms up to be picked up) while playing with the infant</w:t>
      </w:r>
      <w:r w:rsidR="00FF4169">
        <w:t>,</w:t>
      </w:r>
      <w:r w:rsidR="004D5FE3" w:rsidRPr="00CD5452">
        <w:t xml:space="preserve"> and note if the infant mimics these sounds and gestures.</w:t>
      </w:r>
    </w:p>
    <w:p w14:paraId="6500B42C" w14:textId="33945A9F" w:rsidR="00FD7CBB" w:rsidRDefault="003A4567" w:rsidP="00FD7CBB">
      <w:ins w:id="91" w:author="Jacob Roundy" w:date="2015-05-11T14:15:00Z">
        <w:r w:rsidDel="003A4567">
          <w:t xml:space="preserve"> </w:t>
        </w:r>
      </w:ins>
    </w:p>
    <w:p w14:paraId="50ECE0EA" w14:textId="476ACE8F" w:rsidR="004D5FE3" w:rsidRPr="00CD5452" w:rsidRDefault="00FD7CBB" w:rsidP="00FD7CBB">
      <w:r>
        <w:t xml:space="preserve">3.2.4 </w:t>
      </w:r>
      <w:ins w:id="92" w:author="Jacob Roundy" w:date="2015-05-11T14:12:00Z">
        <w:r w:rsidR="003A4567">
          <w:t>Ask the family/caregiver if the infant tries</w:t>
        </w:r>
      </w:ins>
      <w:ins w:id="93" w:author="Aimee Knorr" w:date="2015-05-11T09:50:00Z">
        <w:r w:rsidR="00385EDB">
          <w:t xml:space="preserve"> to say words </w:t>
        </w:r>
      </w:ins>
      <w:r w:rsidR="003A4567">
        <w:t>they</w:t>
      </w:r>
      <w:ins w:id="94" w:author="Aimee Knorr" w:date="2015-05-11T09:50:00Z">
        <w:r w:rsidR="00385EDB">
          <w:t xml:space="preserve"> say</w:t>
        </w:r>
      </w:ins>
      <w:ins w:id="95" w:author="Jacob Roundy" w:date="2015-05-11T14:12:00Z">
        <w:r w:rsidR="003A4567">
          <w:t>.</w:t>
        </w:r>
      </w:ins>
    </w:p>
    <w:p w14:paraId="6D9CA76F" w14:textId="77777777" w:rsidR="004D5FE3" w:rsidRPr="00CD5452" w:rsidRDefault="004D5FE3" w:rsidP="00E1035E">
      <w:pPr>
        <w:rPr>
          <w:b/>
        </w:rPr>
      </w:pPr>
    </w:p>
    <w:p w14:paraId="2DD04835" w14:textId="78E3338E" w:rsidR="004D5FE3" w:rsidRPr="00CD5452" w:rsidRDefault="00FD7CBB" w:rsidP="00E1035E">
      <w:r>
        <w:t xml:space="preserve">3.3 </w:t>
      </w:r>
      <w:r w:rsidR="004D5FE3" w:rsidRPr="00FD7CBB">
        <w:t>Cognitive</w:t>
      </w:r>
    </w:p>
    <w:p w14:paraId="2A6EEEE6" w14:textId="77777777" w:rsidR="004D5FE3" w:rsidRPr="00CD5452" w:rsidRDefault="004D5FE3" w:rsidP="00E1035E"/>
    <w:p w14:paraId="7CCFB8A1" w14:textId="502ADB62" w:rsidR="004D5FE3" w:rsidRPr="00CD5452" w:rsidRDefault="00FD7CBB" w:rsidP="00FD7CBB">
      <w:pPr>
        <w:pStyle w:val="ListParagraph"/>
        <w:ind w:left="0"/>
      </w:pPr>
      <w:r>
        <w:t xml:space="preserve">3.3.1 </w:t>
      </w:r>
      <w:ins w:id="96" w:author="Aimee Knorr" w:date="2015-05-11T09:51:00Z">
        <w:r w:rsidR="00385EDB">
          <w:t xml:space="preserve">Hand the infant a toy and observe how </w:t>
        </w:r>
      </w:ins>
      <w:ins w:id="97" w:author="Jacob Roundy" w:date="2015-05-11T14:12:00Z">
        <w:r w:rsidR="003A4567">
          <w:t xml:space="preserve">the </w:t>
        </w:r>
      </w:ins>
      <w:ins w:id="98" w:author="Aimee Knorr" w:date="2015-05-11T09:51:00Z">
        <w:r w:rsidR="00385EDB">
          <w:t xml:space="preserve">infant explores the toy </w:t>
        </w:r>
      </w:ins>
      <w:ins w:id="99" w:author="Jacob Roundy" w:date="2015-05-11T14:12:00Z">
        <w:r w:rsidR="003A4567">
          <w:t>(</w:t>
        </w:r>
      </w:ins>
      <w:ins w:id="100" w:author="Jacob Roundy" w:date="2015-05-11T14:13:00Z">
        <w:r w:rsidR="003A4567" w:rsidRPr="003A4567">
          <w:rPr>
            <w:i/>
          </w:rPr>
          <w:t>e.g.</w:t>
        </w:r>
      </w:ins>
      <w:ins w:id="101" w:author="Jacob Roundy" w:date="2015-05-11T14:12:00Z">
        <w:r w:rsidR="003A4567">
          <w:t>,</w:t>
        </w:r>
      </w:ins>
      <w:ins w:id="102" w:author="Aimee Knorr" w:date="2015-05-11T09:51:00Z">
        <w:r w:rsidR="00385EDB">
          <w:t xml:space="preserve"> </w:t>
        </w:r>
        <w:del w:id="103" w:author="Jacob Roundy" w:date="2015-05-11T14:13:00Z">
          <w:r w:rsidR="00385EDB" w:rsidDel="003A4567">
            <w:delText>S</w:delText>
          </w:r>
        </w:del>
      </w:ins>
      <w:ins w:id="104" w:author="Jacob Roundy" w:date="2015-05-11T14:13:00Z">
        <w:r w:rsidR="003A4567">
          <w:t>s</w:t>
        </w:r>
      </w:ins>
      <w:ins w:id="105" w:author="Aimee Knorr" w:date="2015-05-11T09:51:00Z">
        <w:r w:rsidR="00385EDB">
          <w:t>haking,</w:t>
        </w:r>
      </w:ins>
      <w:ins w:id="106" w:author="Aimee Knorr" w:date="2015-05-11T09:52:00Z">
        <w:r w:rsidR="00385EDB">
          <w:t xml:space="preserve"> banging, throwing</w:t>
        </w:r>
      </w:ins>
      <w:ins w:id="107" w:author="Jacob Roundy" w:date="2015-05-11T14:12:00Z">
        <w:r w:rsidR="003A4567">
          <w:t>, etc.).</w:t>
        </w:r>
      </w:ins>
      <w:del w:id="108" w:author="Jacob Roundy" w:date="2015-05-11T14:12:00Z">
        <w:r w:rsidR="004C3EC9" w:rsidRPr="00CD5452" w:rsidDel="003A4567">
          <w:delText xml:space="preserve"> </w:delText>
        </w:r>
      </w:del>
    </w:p>
    <w:p w14:paraId="54CD9FA4" w14:textId="77777777" w:rsidR="00A61F10" w:rsidRPr="00CD5452" w:rsidRDefault="00A61F10" w:rsidP="00E1035E">
      <w:pPr>
        <w:pStyle w:val="ListParagraph"/>
        <w:ind w:left="0"/>
      </w:pPr>
    </w:p>
    <w:p w14:paraId="47EAF8D7" w14:textId="505F0B1B" w:rsidR="004D5FE3" w:rsidRPr="00CD5452" w:rsidRDefault="00FD7CBB" w:rsidP="00FD7CBB">
      <w:r>
        <w:t xml:space="preserve">3.3.2 </w:t>
      </w:r>
      <w:r w:rsidR="004D5FE3" w:rsidRPr="00CD5452">
        <w:t xml:space="preserve">Hide a toy under a towel </w:t>
      </w:r>
      <w:r w:rsidR="004C3EC9" w:rsidRPr="00CD5452">
        <w:t>and observe if the infant</w:t>
      </w:r>
      <w:del w:id="109" w:author="Aimee Knorr" w:date="2015-05-11T09:52:00Z">
        <w:r w:rsidR="004C3EC9" w:rsidRPr="00CD5452" w:rsidDel="00385EDB">
          <w:delText xml:space="preserve"> </w:delText>
        </w:r>
      </w:del>
      <w:ins w:id="110" w:author="Aimee Knorr" w:date="2015-05-11T09:52:00Z">
        <w:r w:rsidR="00385EDB">
          <w:t xml:space="preserve"> find</w:t>
        </w:r>
      </w:ins>
      <w:ins w:id="111" w:author="Jacob Roundy" w:date="2015-05-11T14:13:00Z">
        <w:r w:rsidR="003A4567">
          <w:t>s</w:t>
        </w:r>
      </w:ins>
      <w:ins w:id="112" w:author="Aimee Knorr" w:date="2015-05-11T09:52:00Z">
        <w:r w:rsidR="00385EDB">
          <w:t xml:space="preserve"> it easily</w:t>
        </w:r>
      </w:ins>
      <w:r w:rsidR="00FF4169">
        <w:t>.</w:t>
      </w:r>
    </w:p>
    <w:p w14:paraId="5E812AA1" w14:textId="77777777" w:rsidR="00FD7CBB" w:rsidRDefault="00FD7CBB" w:rsidP="00FD7CBB">
      <w:pPr>
        <w:pStyle w:val="ListParagraph"/>
        <w:ind w:left="0"/>
      </w:pPr>
    </w:p>
    <w:p w14:paraId="1C592FCB" w14:textId="5CA4AA85" w:rsidR="004D5FE3" w:rsidRPr="00CD5452" w:rsidRDefault="00FD7CBB" w:rsidP="00FD7CBB">
      <w:pPr>
        <w:pStyle w:val="ListParagraph"/>
        <w:ind w:left="0"/>
      </w:pPr>
      <w:r>
        <w:t xml:space="preserve">3.3.3 </w:t>
      </w:r>
      <w:r w:rsidR="004D5FE3" w:rsidRPr="00CD5452">
        <w:t xml:space="preserve">Play peek-a-boo with </w:t>
      </w:r>
      <w:r w:rsidR="00FF4169">
        <w:t xml:space="preserve">the </w:t>
      </w:r>
      <w:r w:rsidR="004D5FE3" w:rsidRPr="00CD5452">
        <w:t>infant</w:t>
      </w:r>
      <w:r w:rsidR="00FF4169">
        <w:t xml:space="preserve"> and</w:t>
      </w:r>
      <w:r w:rsidR="004C3EC9" w:rsidRPr="00CD5452">
        <w:t xml:space="preserve"> observe if they play</w:t>
      </w:r>
      <w:ins w:id="113" w:author="Jacob Roundy" w:date="2015-05-11T14:14:00Z">
        <w:r w:rsidR="003A4567">
          <w:t xml:space="preserve"> or </w:t>
        </w:r>
      </w:ins>
      <w:ins w:id="114" w:author="Jacob Roundy" w:date="2015-05-11T14:13:00Z">
        <w:r w:rsidR="003A4567">
          <w:t>c</w:t>
        </w:r>
      </w:ins>
      <w:ins w:id="115" w:author="Aimee Knorr" w:date="2015-05-11T09:53:00Z">
        <w:r w:rsidR="00385EDB">
          <w:t>op</w:t>
        </w:r>
      </w:ins>
      <w:ins w:id="116" w:author="Jacob Roundy" w:date="2015-05-11T14:14:00Z">
        <w:r w:rsidR="003A4567">
          <w:t>y the</w:t>
        </w:r>
      </w:ins>
      <w:ins w:id="117" w:author="Aimee Knorr" w:date="2015-05-11T09:53:00Z">
        <w:r w:rsidR="00385EDB">
          <w:t xml:space="preserve"> gestures</w:t>
        </w:r>
      </w:ins>
      <w:ins w:id="118" w:author="Jacob Roundy" w:date="2015-05-11T14:13:00Z">
        <w:r w:rsidR="003A4567">
          <w:t>.</w:t>
        </w:r>
      </w:ins>
    </w:p>
    <w:p w14:paraId="7C38D6AB" w14:textId="77777777" w:rsidR="00A61F10" w:rsidRPr="00CD5452" w:rsidRDefault="00A61F10" w:rsidP="00E1035E">
      <w:pPr>
        <w:pStyle w:val="ListParagraph"/>
        <w:ind w:left="0"/>
      </w:pPr>
    </w:p>
    <w:p w14:paraId="5AD5FB0A" w14:textId="6280730B" w:rsidR="00A61F10" w:rsidRPr="00CD5452" w:rsidRDefault="00FD7CBB" w:rsidP="00FD7CBB">
      <w:pPr>
        <w:pStyle w:val="ListParagraph"/>
        <w:ind w:left="0"/>
      </w:pPr>
      <w:del w:id="119" w:author="Jacob Roundy" w:date="2015-05-11T16:13:00Z">
        <w:r w:rsidDel="00863A1D">
          <w:lastRenderedPageBreak/>
          <w:delText xml:space="preserve">3.3.4 </w:delText>
        </w:r>
        <w:r w:rsidR="00385EDB" w:rsidDel="00863A1D">
          <w:delText xml:space="preserve"> </w:delText>
        </w:r>
      </w:del>
      <w:ins w:id="120" w:author="Jacob Roundy" w:date="2015-05-11T16:13:00Z">
        <w:r w:rsidR="00863A1D">
          <w:t>3.3.4 Open</w:t>
        </w:r>
      </w:ins>
      <w:ins w:id="121" w:author="Jacob Roundy" w:date="2015-05-11T14:18:00Z">
        <w:r w:rsidR="003A4567">
          <w:t xml:space="preserve"> a book and point out the pictures on the page. Note if the infant </w:t>
        </w:r>
      </w:ins>
      <w:ins w:id="122" w:author="Aimee Knorr" w:date="2015-05-11T09:53:00Z">
        <w:del w:id="123" w:author="Jacob Roundy" w:date="2015-05-11T14:18:00Z">
          <w:r w:rsidR="00385EDB" w:rsidDel="003A4567">
            <w:delText>L</w:delText>
          </w:r>
        </w:del>
      </w:ins>
      <w:ins w:id="124" w:author="Jacob Roundy" w:date="2015-05-11T14:18:00Z">
        <w:r w:rsidR="003A4567">
          <w:t>l</w:t>
        </w:r>
      </w:ins>
      <w:ins w:id="125" w:author="Aimee Knorr" w:date="2015-05-11T09:53:00Z">
        <w:r w:rsidR="00385EDB">
          <w:t>ooks right at the picture</w:t>
        </w:r>
      </w:ins>
      <w:ins w:id="126" w:author="Jacob Roundy" w:date="2015-05-11T14:18:00Z">
        <w:r w:rsidR="003A4567">
          <w:t>s</w:t>
        </w:r>
      </w:ins>
      <w:ins w:id="127" w:author="Aimee Knorr" w:date="2015-05-11T09:54:00Z">
        <w:r w:rsidR="00385EDB">
          <w:t xml:space="preserve"> or thing</w:t>
        </w:r>
      </w:ins>
      <w:ins w:id="128" w:author="Jacob Roundy" w:date="2015-05-11T14:18:00Z">
        <w:r w:rsidR="003A4567">
          <w:t>s</w:t>
        </w:r>
      </w:ins>
      <w:ins w:id="129" w:author="Aimee Knorr" w:date="2015-05-11T09:53:00Z">
        <w:r w:rsidR="00385EDB">
          <w:t xml:space="preserve"> in the book</w:t>
        </w:r>
      </w:ins>
      <w:ins w:id="130" w:author="Jacob Roundy" w:date="2015-05-11T14:18:00Z">
        <w:r w:rsidR="003A4567">
          <w:t>.</w:t>
        </w:r>
      </w:ins>
    </w:p>
    <w:p w14:paraId="2B90533C" w14:textId="77777777" w:rsidR="00A61F10" w:rsidRPr="00CD5452" w:rsidRDefault="00A61F10" w:rsidP="00E1035E">
      <w:pPr>
        <w:pStyle w:val="ListParagraph"/>
        <w:ind w:left="0"/>
      </w:pPr>
    </w:p>
    <w:p w14:paraId="0AD0695B" w14:textId="3135CE98" w:rsidR="004D5FE3" w:rsidRPr="00CD5452" w:rsidRDefault="00FD7CBB" w:rsidP="00FD7CBB">
      <w:pPr>
        <w:pStyle w:val="ListParagraph"/>
        <w:ind w:left="0"/>
      </w:pPr>
      <w:r>
        <w:t xml:space="preserve">3.3.5 </w:t>
      </w:r>
      <w:ins w:id="131" w:author="Aimee Knorr" w:date="2015-05-11T09:54:00Z">
        <w:r w:rsidR="00290EF0">
          <w:t>Hand the infant a cup, spoon, and brush</w:t>
        </w:r>
      </w:ins>
      <w:ins w:id="132" w:author="Jacob Roundy" w:date="2015-05-11T14:19:00Z">
        <w:r w:rsidR="003A4567">
          <w:t>,</w:t>
        </w:r>
      </w:ins>
      <w:ins w:id="133" w:author="Aimee Knorr" w:date="2015-05-11T09:54:00Z">
        <w:r w:rsidR="00290EF0">
          <w:t xml:space="preserve"> and observe if the infant is using the </w:t>
        </w:r>
      </w:ins>
      <w:ins w:id="134" w:author="Aimee Knorr" w:date="2015-05-11T09:55:00Z">
        <w:r w:rsidR="00290EF0">
          <w:t>objects correctly</w:t>
        </w:r>
      </w:ins>
      <w:ins w:id="135" w:author="Aimee Knorr" w:date="2015-05-11T09:56:00Z">
        <w:r w:rsidR="00290EF0">
          <w:t xml:space="preserve"> and if </w:t>
        </w:r>
      </w:ins>
      <w:ins w:id="136" w:author="Jacob Roundy" w:date="2015-05-11T14:19:00Z">
        <w:r w:rsidR="003A4567">
          <w:t xml:space="preserve">the </w:t>
        </w:r>
      </w:ins>
      <w:ins w:id="137" w:author="Aimee Knorr" w:date="2015-05-11T09:56:00Z">
        <w:r w:rsidR="00290EF0">
          <w:t xml:space="preserve">infant bangs </w:t>
        </w:r>
      </w:ins>
      <w:ins w:id="138" w:author="Jacob Roundy" w:date="2015-05-11T14:19:00Z">
        <w:r w:rsidR="003A4567">
          <w:t>the</w:t>
        </w:r>
      </w:ins>
      <w:ins w:id="139" w:author="Aimee Knorr" w:date="2015-05-11T09:56:00Z">
        <w:del w:id="140" w:author="Jacob Roundy" w:date="2015-05-11T16:06:00Z">
          <w:r w:rsidR="00290EF0" w:rsidDel="000A3D26">
            <w:delText>two</w:delText>
          </w:r>
        </w:del>
        <w:r w:rsidR="00290EF0">
          <w:t xml:space="preserve"> things together</w:t>
        </w:r>
      </w:ins>
      <w:ins w:id="141" w:author="Jacob Roundy" w:date="2015-05-11T14:19:00Z">
        <w:r w:rsidR="003A4567">
          <w:t>.</w:t>
        </w:r>
      </w:ins>
    </w:p>
    <w:p w14:paraId="783F86CC" w14:textId="77777777" w:rsidR="004D5FE3" w:rsidRDefault="004D5FE3" w:rsidP="00E1035E">
      <w:pPr>
        <w:rPr>
          <w:ins w:id="142" w:author="Aimee Knorr" w:date="2015-05-11T09:57:00Z"/>
        </w:rPr>
      </w:pPr>
    </w:p>
    <w:p w14:paraId="37BA33B3" w14:textId="65E2F914" w:rsidR="00290EF0" w:rsidRDefault="00290EF0" w:rsidP="00E1035E">
      <w:pPr>
        <w:rPr>
          <w:ins w:id="143" w:author="Aimee Knorr" w:date="2015-05-11T09:57:00Z"/>
        </w:rPr>
      </w:pPr>
      <w:ins w:id="144" w:author="Aimee Knorr" w:date="2015-05-11T09:57:00Z">
        <w:r>
          <w:t xml:space="preserve">3.3.6 Hand the infant a cup and some blocks. Observe if </w:t>
        </w:r>
      </w:ins>
      <w:ins w:id="145" w:author="Jacob Roundy" w:date="2015-05-11T14:19:00Z">
        <w:r w:rsidR="003A4567">
          <w:t xml:space="preserve">the </w:t>
        </w:r>
      </w:ins>
      <w:ins w:id="146" w:author="Aimee Knorr" w:date="2015-05-11T09:57:00Z">
        <w:r>
          <w:t xml:space="preserve">infant places </w:t>
        </w:r>
      </w:ins>
      <w:ins w:id="147" w:author="Jacob Roundy" w:date="2015-05-11T14:19:00Z">
        <w:r w:rsidR="003A4567">
          <w:t xml:space="preserve">the </w:t>
        </w:r>
      </w:ins>
      <w:ins w:id="148" w:author="Aimee Knorr" w:date="2015-05-11T09:57:00Z">
        <w:r>
          <w:t>blocks in the cup and then takes them out</w:t>
        </w:r>
      </w:ins>
      <w:ins w:id="149" w:author="Jacob Roundy" w:date="2015-05-11T14:19:00Z">
        <w:r w:rsidR="003A4567">
          <w:t>.</w:t>
        </w:r>
      </w:ins>
    </w:p>
    <w:p w14:paraId="7D5E3B35" w14:textId="5EB521EA" w:rsidR="00290EF0" w:rsidRPr="00CD5452" w:rsidRDefault="00290EF0" w:rsidP="00E1035E"/>
    <w:p w14:paraId="38232D0E" w14:textId="32694D63" w:rsidR="004D5FE3" w:rsidRPr="00CD5452" w:rsidRDefault="004D5FE3" w:rsidP="00FD7CBB">
      <w:pPr>
        <w:pStyle w:val="ListParagraph"/>
        <w:numPr>
          <w:ilvl w:val="1"/>
          <w:numId w:val="16"/>
        </w:numPr>
      </w:pPr>
      <w:r w:rsidRPr="00FD7CBB">
        <w:t>Movement and Physical Development</w:t>
      </w:r>
    </w:p>
    <w:p w14:paraId="3884501F" w14:textId="0CCA958D" w:rsidR="004D5FE3" w:rsidRPr="00CD5452" w:rsidRDefault="004D5FE3" w:rsidP="00E1035E"/>
    <w:p w14:paraId="47028D87" w14:textId="4F7A63C2" w:rsidR="004D5FE3" w:rsidRPr="00CD5452" w:rsidRDefault="00FD7CBB" w:rsidP="00FD7CBB">
      <w:pPr>
        <w:pStyle w:val="ListParagraph"/>
        <w:ind w:left="0"/>
      </w:pPr>
      <w:r>
        <w:t xml:space="preserve">3.4.1 </w:t>
      </w:r>
      <w:r w:rsidR="004D5FE3" w:rsidRPr="00CD5452">
        <w:t>Place the infant prone (on</w:t>
      </w:r>
      <w:r w:rsidR="00A90D1B">
        <w:t xml:space="preserve"> their</w:t>
      </w:r>
      <w:r w:rsidR="004D5FE3" w:rsidRPr="00CD5452">
        <w:t xml:space="preserve"> tummy)</w:t>
      </w:r>
      <w:ins w:id="150" w:author="Aimee Knorr" w:date="2015-05-11T09:59:00Z">
        <w:r w:rsidR="00290EF0">
          <w:t xml:space="preserve"> and or supine (on their back)</w:t>
        </w:r>
      </w:ins>
      <w:r w:rsidR="004D5FE3" w:rsidRPr="00CD5452">
        <w:t xml:space="preserve"> </w:t>
      </w:r>
      <w:r w:rsidR="00A90D1B">
        <w:t>and</w:t>
      </w:r>
      <w:r w:rsidR="00B67BB2" w:rsidRPr="00CD5452">
        <w:t xml:space="preserve"> observe if they </w:t>
      </w:r>
      <w:ins w:id="151" w:author="Aimee Knorr" w:date="2015-05-11T09:59:00Z">
        <w:r w:rsidR="00290EF0">
          <w:t>can get to a sitt</w:t>
        </w:r>
      </w:ins>
      <w:ins w:id="152" w:author="Jacob Roundy" w:date="2015-05-11T14:19:00Z">
        <w:r w:rsidR="003A4567">
          <w:t>ing</w:t>
        </w:r>
      </w:ins>
      <w:ins w:id="153" w:author="Aimee Knorr" w:date="2015-05-11T09:59:00Z">
        <w:del w:id="154" w:author="Jacob Roundy" w:date="2015-05-11T14:19:00Z">
          <w:r w:rsidR="00290EF0" w:rsidDel="003A4567">
            <w:delText>ed</w:delText>
          </w:r>
        </w:del>
        <w:r w:rsidR="00290EF0">
          <w:t xml:space="preserve"> position without help. </w:t>
        </w:r>
      </w:ins>
      <w:del w:id="155" w:author="Aimee Knorr" w:date="2015-05-11T09:58:00Z">
        <w:r w:rsidR="00B67BB2" w:rsidRPr="00CD5452" w:rsidDel="00290EF0">
          <w:delText>can crawl</w:delText>
        </w:r>
        <w:r w:rsidR="00A90D1B" w:rsidDel="00290EF0">
          <w:delText>.</w:delText>
        </w:r>
      </w:del>
    </w:p>
    <w:p w14:paraId="4B89C011" w14:textId="77777777" w:rsidR="00CD5452" w:rsidRPr="00CD5452" w:rsidRDefault="00CD5452" w:rsidP="00E1035E">
      <w:pPr>
        <w:pStyle w:val="ListParagraph"/>
        <w:ind w:left="0"/>
      </w:pPr>
    </w:p>
    <w:p w14:paraId="7E9A2590" w14:textId="119505BE" w:rsidR="00CD5452" w:rsidRDefault="00FD7CBB" w:rsidP="00FD7CBB">
      <w:r>
        <w:t xml:space="preserve">3.4.2 </w:t>
      </w:r>
      <w:ins w:id="156" w:author="Aimee Knorr" w:date="2015-05-11T10:00:00Z">
        <w:r w:rsidR="00290EF0">
          <w:t xml:space="preserve">Observe if </w:t>
        </w:r>
      </w:ins>
      <w:ins w:id="157" w:author="Jacob Roundy" w:date="2015-05-11T14:20:00Z">
        <w:r w:rsidR="003A4567">
          <w:t xml:space="preserve">the </w:t>
        </w:r>
      </w:ins>
      <w:ins w:id="158" w:author="Aimee Knorr" w:date="2015-05-11T10:00:00Z">
        <w:r w:rsidR="00290EF0">
          <w:t xml:space="preserve">infant is able to pull to </w:t>
        </w:r>
      </w:ins>
      <w:ins w:id="159" w:author="Jacob Roundy" w:date="2015-05-11T14:20:00Z">
        <w:r w:rsidR="003A4567">
          <w:t xml:space="preserve">a </w:t>
        </w:r>
      </w:ins>
      <w:ins w:id="160" w:author="Aimee Knorr" w:date="2015-05-11T10:00:00Z">
        <w:r w:rsidR="00290EF0">
          <w:t>stand</w:t>
        </w:r>
      </w:ins>
      <w:ins w:id="161" w:author="Jacob Roundy" w:date="2015-05-11T14:20:00Z">
        <w:r w:rsidR="003A4567">
          <w:t>ing position</w:t>
        </w:r>
      </w:ins>
      <w:ins w:id="162" w:author="Aimee Knorr" w:date="2015-05-11T10:00:00Z">
        <w:r w:rsidR="00290EF0">
          <w:t xml:space="preserve"> and walk </w:t>
        </w:r>
      </w:ins>
      <w:ins w:id="163" w:author="Jacob Roundy" w:date="2015-05-11T14:20:00Z">
        <w:r w:rsidR="003A4567">
          <w:t xml:space="preserve">around </w:t>
        </w:r>
      </w:ins>
      <w:ins w:id="164" w:author="Aimee Knorr" w:date="2015-05-11T10:00:00Z">
        <w:r w:rsidR="00290EF0">
          <w:t>holding on</w:t>
        </w:r>
      </w:ins>
      <w:ins w:id="165" w:author="Jacob Roundy" w:date="2015-05-11T14:20:00Z">
        <w:r w:rsidR="003A4567">
          <w:t xml:space="preserve"> </w:t>
        </w:r>
      </w:ins>
      <w:ins w:id="166" w:author="Aimee Knorr" w:date="2015-05-11T10:00:00Z">
        <w:del w:id="167" w:author="Jacob Roundy" w:date="2015-05-11T14:20:00Z">
          <w:r w:rsidR="00290EF0" w:rsidDel="003A4567">
            <w:delText xml:space="preserve"> </w:delText>
          </w:r>
        </w:del>
        <w:r w:rsidR="00290EF0">
          <w:t>to furniture</w:t>
        </w:r>
      </w:ins>
      <w:ins w:id="168" w:author="Aimee Knorr" w:date="2015-05-11T10:01:00Z">
        <w:r w:rsidR="00290EF0">
          <w:t xml:space="preserve"> (“cruising”)</w:t>
        </w:r>
      </w:ins>
      <w:ins w:id="169" w:author="Jacob Roundy" w:date="2015-05-11T14:20:00Z">
        <w:r w:rsidR="003A4567">
          <w:t>.</w:t>
        </w:r>
      </w:ins>
      <w:ins w:id="170" w:author="Aimee Knorr" w:date="2015-05-11T10:00:00Z">
        <w:r w:rsidR="00290EF0">
          <w:t xml:space="preserve"> </w:t>
        </w:r>
      </w:ins>
    </w:p>
    <w:p w14:paraId="73D806A7" w14:textId="77777777" w:rsidR="004F4D82" w:rsidRPr="00CD5452" w:rsidRDefault="004F4D82" w:rsidP="00E1035E">
      <w:pPr>
        <w:pStyle w:val="ListParagraph"/>
        <w:ind w:left="0"/>
      </w:pPr>
    </w:p>
    <w:p w14:paraId="351C6A96" w14:textId="6469EA4A" w:rsidR="004D5FE3" w:rsidRPr="00CD5452" w:rsidRDefault="00FD7CBB" w:rsidP="00FD7CBB">
      <w:pPr>
        <w:pStyle w:val="ListParagraph"/>
        <w:ind w:left="0"/>
      </w:pPr>
      <w:r>
        <w:t xml:space="preserve">3.4.3 </w:t>
      </w:r>
      <w:ins w:id="171" w:author="Aimee Knorr" w:date="2015-05-11T10:01:00Z">
        <w:r w:rsidR="00290EF0">
          <w:t xml:space="preserve">Observe if </w:t>
        </w:r>
      </w:ins>
      <w:ins w:id="172" w:author="Jacob Roundy" w:date="2015-05-11T14:20:00Z">
        <w:r w:rsidR="003A4567">
          <w:t xml:space="preserve">the </w:t>
        </w:r>
      </w:ins>
      <w:ins w:id="173" w:author="Aimee Knorr" w:date="2015-05-11T10:01:00Z">
        <w:r w:rsidR="00290EF0">
          <w:t>infant attempts to take a few step</w:t>
        </w:r>
      </w:ins>
      <w:ins w:id="174" w:author="Aimee Knorr" w:date="2015-05-11T10:02:00Z">
        <w:r w:rsidR="00290EF0">
          <w:t>s</w:t>
        </w:r>
      </w:ins>
      <w:ins w:id="175" w:author="Aimee Knorr" w:date="2015-05-11T10:01:00Z">
        <w:r w:rsidR="00290EF0">
          <w:t xml:space="preserve"> alone</w:t>
        </w:r>
      </w:ins>
      <w:ins w:id="176" w:author="Aimee Knorr" w:date="2015-05-11T10:02:00Z">
        <w:r w:rsidR="00290EF0">
          <w:t xml:space="preserve"> without holding on</w:t>
        </w:r>
      </w:ins>
      <w:ins w:id="177" w:author="Jacob Roundy" w:date="2015-05-11T14:20:00Z">
        <w:r w:rsidR="003A4567">
          <w:t xml:space="preserve"> to anything.</w:t>
        </w:r>
      </w:ins>
    </w:p>
    <w:p w14:paraId="38963170" w14:textId="77777777" w:rsidR="00CD5452" w:rsidRPr="00CD5452" w:rsidRDefault="00CD5452" w:rsidP="00E1035E">
      <w:pPr>
        <w:pStyle w:val="ListParagraph"/>
        <w:ind w:left="0"/>
      </w:pPr>
    </w:p>
    <w:p w14:paraId="1E31C2DA" w14:textId="05075988" w:rsidR="004D5FE3" w:rsidRPr="00CD5452" w:rsidRDefault="00FD7CBB" w:rsidP="00FD7CBB">
      <w:pPr>
        <w:pStyle w:val="ListParagraph"/>
        <w:ind w:left="0"/>
      </w:pPr>
      <w:r>
        <w:t xml:space="preserve">3.4.4 </w:t>
      </w:r>
      <w:ins w:id="178" w:author="Aimee Knorr" w:date="2015-05-11T10:01:00Z">
        <w:r w:rsidR="00290EF0">
          <w:t xml:space="preserve">Observe if </w:t>
        </w:r>
      </w:ins>
      <w:ins w:id="179" w:author="Jacob Roundy" w:date="2015-05-11T14:20:00Z">
        <w:r w:rsidR="003A4567">
          <w:t xml:space="preserve">the </w:t>
        </w:r>
      </w:ins>
      <w:ins w:id="180" w:author="Aimee Knorr" w:date="2015-05-11T10:01:00Z">
        <w:r w:rsidR="00290EF0">
          <w:t>infant stands alone</w:t>
        </w:r>
      </w:ins>
      <w:ins w:id="181" w:author="Jacob Roundy" w:date="2015-05-11T14:21:00Z">
        <w:r w:rsidR="003A4567">
          <w:t>.</w:t>
        </w:r>
      </w:ins>
    </w:p>
    <w:p w14:paraId="73DA26A9" w14:textId="77777777" w:rsidR="00FC65CD" w:rsidRDefault="00FC65CD" w:rsidP="00E1035E">
      <w:pPr>
        <w:rPr>
          <w:b/>
          <w:sz w:val="28"/>
          <w:szCs w:val="28"/>
        </w:rPr>
      </w:pPr>
    </w:p>
    <w:p w14:paraId="30C29D10" w14:textId="6315D2A5" w:rsidR="00B8749C" w:rsidRDefault="00FD0659" w:rsidP="00B8749C">
      <w:r w:rsidRPr="004F4D82">
        <w:rPr>
          <w:b/>
          <w:sz w:val="28"/>
          <w:szCs w:val="28"/>
        </w:rPr>
        <w:t>Summary</w:t>
      </w:r>
    </w:p>
    <w:p w14:paraId="1B082055" w14:textId="77777777" w:rsidR="002D4D1E" w:rsidRDefault="002D4D1E" w:rsidP="00E1035E"/>
    <w:p w14:paraId="3FA7F570" w14:textId="46DC7F0E" w:rsidR="00D21421" w:rsidRDefault="00B8749C" w:rsidP="00E1035E">
      <w:r>
        <w:t>The overall goal while monitoring developmental milestones is early identification of a problem or concern. The sooner the problem is identified, the sooner intervention may be implemented, ultimately aiding the infant to reach their best potential. O</w:t>
      </w:r>
      <w:r w:rsidR="00680532">
        <w:t>pen communication with the family is key to a developmental history and assessment, as a pediatric visit is only a snapshot in time.</w:t>
      </w:r>
      <w:r w:rsidR="00067609">
        <w:t xml:space="preserve"> A practitioner should always attend to the parent’s concerns. </w:t>
      </w:r>
    </w:p>
    <w:p w14:paraId="35539376" w14:textId="77777777" w:rsidR="002D4D1E" w:rsidRDefault="002D4D1E" w:rsidP="00E1035E"/>
    <w:p w14:paraId="10B9D749" w14:textId="140328A9" w:rsidR="00067609" w:rsidRDefault="00D21421" w:rsidP="00E1035E">
      <w:r>
        <w:t>T</w:t>
      </w:r>
      <w:r w:rsidR="00067609">
        <w:t>he next step in developmental evaluation is administering a standardized and validated screening test aimed to a</w:t>
      </w:r>
      <w:r w:rsidR="00014931" w:rsidRPr="00CD5452">
        <w:t>ddress common questions and efficiently identif</w:t>
      </w:r>
      <w:r w:rsidR="00067609">
        <w:t>y</w:t>
      </w:r>
      <w:r w:rsidR="00014931" w:rsidRPr="00CD5452">
        <w:t xml:space="preserve"> infants that need further and more</w:t>
      </w:r>
      <w:r w:rsidR="00014931">
        <w:t xml:space="preserve"> </w:t>
      </w:r>
      <w:r w:rsidR="00014931" w:rsidRPr="00CD5452">
        <w:t>detailed assessment. Screening</w:t>
      </w:r>
      <w:r w:rsidR="00067609">
        <w:t xml:space="preserve"> tests are </w:t>
      </w:r>
      <w:r w:rsidR="00014931" w:rsidRPr="00CD5452">
        <w:t>brief</w:t>
      </w:r>
      <w:r w:rsidR="00014931">
        <w:t>,</w:t>
      </w:r>
      <w:r w:rsidR="00014931" w:rsidRPr="00CD5452">
        <w:t xml:space="preserve"> cost</w:t>
      </w:r>
      <w:r w:rsidR="00014931">
        <w:t>-</w:t>
      </w:r>
      <w:r w:rsidR="00014931" w:rsidRPr="00CD5452">
        <w:t>effective</w:t>
      </w:r>
      <w:r>
        <w:t xml:space="preserve">, </w:t>
      </w:r>
      <w:r w:rsidRPr="00CD5452">
        <w:t>culturally and linguistically relevant</w:t>
      </w:r>
      <w:r>
        <w:t xml:space="preserve">, </w:t>
      </w:r>
      <w:r w:rsidR="00067609">
        <w:t xml:space="preserve">and do not </w:t>
      </w:r>
      <w:r w:rsidR="00014931" w:rsidRPr="00CD5452">
        <w:t>require highly</w:t>
      </w:r>
      <w:r w:rsidR="00014931">
        <w:t>-</w:t>
      </w:r>
      <w:r w:rsidR="00014931" w:rsidRPr="00CD5452">
        <w:t>specialized training.</w:t>
      </w:r>
      <w:r w:rsidR="00014931">
        <w:t xml:space="preserve"> </w:t>
      </w:r>
      <w:r w:rsidR="00014931" w:rsidRPr="00CD5452">
        <w:t xml:space="preserve">Screening results should only be used to identify children who </w:t>
      </w:r>
      <w:r w:rsidR="00014931">
        <w:t xml:space="preserve">may </w:t>
      </w:r>
      <w:r w:rsidR="00014931" w:rsidRPr="00CD5452">
        <w:t>benefit from further assessment.</w:t>
      </w:r>
      <w:r w:rsidR="00014931">
        <w:t xml:space="preserve"> </w:t>
      </w:r>
    </w:p>
    <w:p w14:paraId="62F6E8F3" w14:textId="77777777" w:rsidR="002D4D1E" w:rsidRDefault="002D4D1E" w:rsidP="00E1035E"/>
    <w:p w14:paraId="679E05A6" w14:textId="010725A0" w:rsidR="00067609" w:rsidRDefault="00014931" w:rsidP="0065193F">
      <w:pPr>
        <w:rPr>
          <w:ins w:id="182" w:author="Anna Sivachenko" w:date="2015-05-11T15:06:00Z"/>
        </w:rPr>
      </w:pPr>
      <w:r>
        <w:t>Should a concern be uncovered during a screening test, the next step is a full diagnostic assessment</w:t>
      </w:r>
      <w:r w:rsidR="00D21421">
        <w:t xml:space="preserve">, which are performed by trained specialists. </w:t>
      </w:r>
      <w:ins w:id="183" w:author="Aimee Knorr" w:date="2015-05-07T09:03:00Z">
        <w:r w:rsidR="0065193F" w:rsidRPr="009443D9">
          <w:t xml:space="preserve">Diagnostic </w:t>
        </w:r>
        <w:r w:rsidR="0065193F">
          <w:t>a</w:t>
        </w:r>
        <w:r w:rsidR="0065193F" w:rsidRPr="009443D9">
          <w:t>ssessments</w:t>
        </w:r>
        <w:r w:rsidR="0065193F" w:rsidRPr="00CD5452">
          <w:t xml:space="preserve"> are </w:t>
        </w:r>
      </w:ins>
      <w:ins w:id="184" w:author="Anna Sivachenko" w:date="2015-05-11T15:18:00Z">
        <w:r w:rsidR="00D21421">
          <w:t xml:space="preserve">norm-referenced, </w:t>
        </w:r>
      </w:ins>
      <w:ins w:id="185" w:author="Aimee Knorr" w:date="2015-05-07T09:03:00Z">
        <w:r w:rsidR="0065193F" w:rsidRPr="00CD5452">
          <w:t>comprehensive evaluations that address specific questions about development</w:t>
        </w:r>
        <w:r w:rsidR="00387903">
          <w:t xml:space="preserve"> and skills.</w:t>
        </w:r>
        <w:del w:id="186" w:author="Jacob Roundy" w:date="2015-05-11T16:08:00Z">
          <w:r w:rsidR="0065193F" w:rsidDel="000A3D26">
            <w:delText>.</w:delText>
          </w:r>
        </w:del>
        <w:r w:rsidR="0065193F">
          <w:t xml:space="preserve"> They also</w:t>
        </w:r>
        <w:r w:rsidR="0065193F" w:rsidRPr="00CD5452">
          <w:t xml:space="preserve"> contain</w:t>
        </w:r>
        <w:r w:rsidR="0065193F">
          <w:t xml:space="preserve"> s</w:t>
        </w:r>
        <w:r w:rsidR="0065193F" w:rsidRPr="00CD5452">
          <w:t xml:space="preserve">pecialized material designed to be </w:t>
        </w:r>
        <w:r w:rsidR="0065193F">
          <w:t>un</w:t>
        </w:r>
        <w:r w:rsidR="0065193F" w:rsidRPr="00CD5452">
          <w:t>familiar</w:t>
        </w:r>
      </w:ins>
      <w:ins w:id="187" w:author="Jacob Roundy" w:date="2015-05-11T16:09:00Z">
        <w:r w:rsidR="000A3D26">
          <w:t>, which is</w:t>
        </w:r>
      </w:ins>
      <w:ins w:id="188" w:author="Aimee Knorr" w:date="2015-05-07T09:03:00Z">
        <w:del w:id="189" w:author="Jacob Roundy" w:date="2015-05-11T16:09:00Z">
          <w:r w:rsidR="0065193F" w:rsidDel="000A3D26">
            <w:delText xml:space="preserve"> and</w:delText>
          </w:r>
        </w:del>
        <w:r w:rsidR="0065193F">
          <w:t xml:space="preserve"> </w:t>
        </w:r>
        <w:r w:rsidR="0065193F" w:rsidRPr="00CD5452">
          <w:t>used to assess different domains</w:t>
        </w:r>
        <w:r w:rsidR="0065193F">
          <w:t xml:space="preserve">. </w:t>
        </w:r>
      </w:ins>
      <w:ins w:id="190" w:author="Anna Sivachenko" w:date="2015-05-11T15:18:00Z">
        <w:r w:rsidR="00D21421">
          <w:t xml:space="preserve">The intention </w:t>
        </w:r>
        <w:r w:rsidR="00D21421" w:rsidRPr="00CD5452">
          <w:t>of a diagnostic assessment is to</w:t>
        </w:r>
        <w:r w:rsidR="00D21421">
          <w:t xml:space="preserve"> i</w:t>
        </w:r>
        <w:r w:rsidR="00D21421" w:rsidRPr="00CD5452">
          <w:t>dentify and secure appropriate intervention services and targeted interventions</w:t>
        </w:r>
      </w:ins>
      <w:ins w:id="191" w:author="Anna Sivachenko" w:date="2015-05-11T15:19:00Z">
        <w:r w:rsidR="00D21421">
          <w:t xml:space="preserve">, </w:t>
        </w:r>
      </w:ins>
      <w:ins w:id="192" w:author="Anna Sivachenko" w:date="2015-05-11T15:20:00Z">
        <w:r w:rsidR="00D21421">
          <w:t xml:space="preserve">which may </w:t>
        </w:r>
      </w:ins>
      <w:ins w:id="193" w:author="Anna Sivachenko" w:date="2015-05-11T15:19:00Z">
        <w:r w:rsidR="00D21421">
          <w:t>include early intervention services,</w:t>
        </w:r>
      </w:ins>
      <w:ins w:id="194" w:author="Anna Sivachenko" w:date="2015-05-11T15:20:00Z">
        <w:r w:rsidR="00D21421">
          <w:t xml:space="preserve"> </w:t>
        </w:r>
      </w:ins>
      <w:ins w:id="195" w:author="Anna Sivachenko" w:date="2015-05-11T15:22:00Z">
        <w:r w:rsidR="00D21421">
          <w:t>medical evaluation and treatment, and g</w:t>
        </w:r>
      </w:ins>
      <w:ins w:id="196" w:author="Anna Sivachenko" w:date="2015-05-11T15:21:00Z">
        <w:r w:rsidR="00D21421">
          <w:t xml:space="preserve">enetic </w:t>
        </w:r>
      </w:ins>
      <w:ins w:id="197" w:author="Anna Sivachenko" w:date="2015-05-11T15:22:00Z">
        <w:r w:rsidR="00D21421">
          <w:t>counsel</w:t>
        </w:r>
        <w:del w:id="198" w:author="Jacob Roundy" w:date="2015-05-11T16:09:00Z">
          <w:r w:rsidR="00D21421" w:rsidDel="000A3D26">
            <w:delText>l</w:delText>
          </w:r>
        </w:del>
        <w:r w:rsidR="00D21421">
          <w:t>ing</w:t>
        </w:r>
      </w:ins>
      <w:ins w:id="199" w:author="Anna Sivachenko" w:date="2015-05-11T15:21:00Z">
        <w:r w:rsidR="00D21421">
          <w:t xml:space="preserve"> and family planning for the parents.</w:t>
        </w:r>
      </w:ins>
      <w:ins w:id="200" w:author="Anna Sivachenko" w:date="2015-05-11T15:20:00Z">
        <w:r w:rsidR="00D21421">
          <w:t xml:space="preserve"> </w:t>
        </w:r>
      </w:ins>
    </w:p>
    <w:p w14:paraId="2CD097A7" w14:textId="77777777" w:rsidR="00014931" w:rsidRDefault="00014931" w:rsidP="0065193F">
      <w:pPr>
        <w:rPr>
          <w:ins w:id="201" w:author="Anna Sivachenko" w:date="2015-05-11T14:36:00Z"/>
        </w:rPr>
      </w:pPr>
    </w:p>
    <w:p w14:paraId="74D195E0" w14:textId="2C917309" w:rsidR="0061171A" w:rsidRDefault="002D4D1E" w:rsidP="00E1035E">
      <w:pPr>
        <w:rPr>
          <w:b/>
          <w:sz w:val="28"/>
        </w:rPr>
      </w:pPr>
      <w:r>
        <w:rPr>
          <w:b/>
          <w:sz w:val="28"/>
        </w:rPr>
        <w:t xml:space="preserve">Figures and </w:t>
      </w:r>
      <w:r w:rsidR="0061171A">
        <w:rPr>
          <w:b/>
          <w:sz w:val="28"/>
        </w:rPr>
        <w:t>Legend</w:t>
      </w:r>
      <w:r>
        <w:rPr>
          <w:b/>
          <w:sz w:val="28"/>
        </w:rPr>
        <w:t>s</w:t>
      </w:r>
    </w:p>
    <w:p w14:paraId="52336DF2" w14:textId="49DA4BB0" w:rsidR="0061171A" w:rsidRDefault="0061171A" w:rsidP="00E1035E">
      <w:r w:rsidRPr="0061171A">
        <w:t>Table 1: Developmental milestones assessed in several age groups in infants and toddlers.</w:t>
      </w:r>
    </w:p>
    <w:p w14:paraId="2A290C58" w14:textId="77777777" w:rsidR="005A1CF4" w:rsidRDefault="005A1CF4" w:rsidP="00E1035E"/>
    <w:p w14:paraId="2B0A441C" w14:textId="43E3B3A6" w:rsidR="00684AA4" w:rsidRDefault="00684AA4" w:rsidP="00E1035E">
      <w:pPr>
        <w:rPr>
          <w:b/>
          <w:sz w:val="28"/>
        </w:rPr>
      </w:pPr>
      <w:r w:rsidRPr="000822B5">
        <w:rPr>
          <w:b/>
          <w:sz w:val="28"/>
        </w:rPr>
        <w:t>References</w:t>
      </w:r>
    </w:p>
    <w:p w14:paraId="56B95D9A" w14:textId="77777777" w:rsidR="000822B5" w:rsidRPr="000822B5" w:rsidRDefault="000822B5" w:rsidP="000822B5">
      <w:pPr>
        <w:pStyle w:val="ListParagraph"/>
        <w:numPr>
          <w:ilvl w:val="0"/>
          <w:numId w:val="20"/>
        </w:numPr>
        <w:rPr>
          <w:rFonts w:cs="Times New Roman"/>
        </w:rPr>
      </w:pPr>
      <w:r w:rsidRPr="000822B5">
        <w:rPr>
          <w:rFonts w:cs="Times New Roman"/>
        </w:rPr>
        <w:t>Learn the Signs. Act Early. Developmental Milestones. Adapted from CARING FOR YOUR BABY AND YOUNG CHILD: BIRTH TO AGE 5, Fifth Edition, edited by Steven Shelov and Tanya Remer Altmann © 1991, 1993, 1998, 2004, 2009 by the American Academy of Pediatrics and BRIGHT FUTURES: GUIDELINES FOR HEALTH SUPERVISION OF INFANTS, CHILDREN, AND ADOLESCENTS, Third Edition, edited by Joseph Hagan, Jr., Judith S. Shaw, and Paula M. Duncan, 2008, Elk Grove Village, IL: American Academy of Pediatrics. This milestone checklist is not a substitute for a standardized, validated developmental screening tool.</w:t>
      </w:r>
    </w:p>
    <w:p w14:paraId="22124880" w14:textId="77777777" w:rsidR="000822B5" w:rsidRPr="000822B5" w:rsidRDefault="000822B5" w:rsidP="000822B5">
      <w:pPr>
        <w:pStyle w:val="ListParagraph"/>
        <w:rPr>
          <w:rFonts w:cs="Times New Roman"/>
          <w:color w:val="000000"/>
        </w:rPr>
      </w:pPr>
    </w:p>
    <w:p w14:paraId="56966B23" w14:textId="400822B9" w:rsidR="000822B5" w:rsidRPr="000822B5" w:rsidRDefault="000822B5" w:rsidP="00E1035E">
      <w:pPr>
        <w:pStyle w:val="ListParagraph"/>
        <w:numPr>
          <w:ilvl w:val="0"/>
          <w:numId w:val="20"/>
        </w:numPr>
        <w:rPr>
          <w:rFonts w:cs="Times New Roman"/>
          <w:color w:val="000000"/>
        </w:rPr>
      </w:pPr>
      <w:r w:rsidRPr="000822B5">
        <w:rPr>
          <w:rFonts w:cs="Times New Roman"/>
          <w:color w:val="000000"/>
        </w:rPr>
        <w:t>A Guide to Assessment in Early Childhood; Infancy to Age Eight. Washington State Office of Superintendent of Public Instruction, 2008</w:t>
      </w:r>
      <w:r>
        <w:rPr>
          <w:rFonts w:cs="Times New Roman"/>
          <w:color w:val="000000"/>
        </w:rPr>
        <w:t>.</w:t>
      </w:r>
    </w:p>
    <w:sectPr w:rsidR="000822B5" w:rsidRPr="000822B5" w:rsidSect="0053660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7" w:author="Dennis McGonagle" w:date="2015-05-12T10:39:00Z" w:initials="DM">
    <w:p w14:paraId="3D1F0AE5" w14:textId="5936BEDF" w:rsidR="008A4E47" w:rsidRDefault="008A4E47">
      <w:pPr>
        <w:pStyle w:val="CommentText"/>
      </w:pPr>
      <w:r>
        <w:rPr>
          <w:rStyle w:val="CommentReference"/>
        </w:rPr>
        <w:annotationRef/>
      </w:r>
      <w:r>
        <w:t xml:space="preserve">Anna spoke with the authors about filming and it can be done in 2 months, when the child they plan on examining will be 12 months old, hence the change. </w:t>
      </w:r>
      <w:bookmarkStart w:id="40" w:name="_GoBack"/>
      <w:bookmarkEnd w:id="40"/>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1F0A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517E2" w14:textId="77777777" w:rsidR="00E34BB9" w:rsidRDefault="00E34BB9" w:rsidP="00761370">
      <w:r>
        <w:separator/>
      </w:r>
    </w:p>
  </w:endnote>
  <w:endnote w:type="continuationSeparator" w:id="0">
    <w:p w14:paraId="0545920F" w14:textId="77777777" w:rsidR="00E34BB9" w:rsidRDefault="00E34BB9" w:rsidP="00761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4B11F5" w14:textId="77777777" w:rsidR="00E34BB9" w:rsidRDefault="00E34BB9" w:rsidP="00761370">
      <w:r>
        <w:separator/>
      </w:r>
    </w:p>
  </w:footnote>
  <w:footnote w:type="continuationSeparator" w:id="0">
    <w:p w14:paraId="6C50AA86" w14:textId="77777777" w:rsidR="00E34BB9" w:rsidRDefault="00E34BB9" w:rsidP="007613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7471E"/>
    <w:multiLevelType w:val="hybridMultilevel"/>
    <w:tmpl w:val="06A41870"/>
    <w:lvl w:ilvl="0" w:tplc="F828D640">
      <w:start w:val="1"/>
      <w:numFmt w:val="bullet"/>
      <w:lvlText w:val=""/>
      <w:lvlJc w:val="left"/>
      <w:pPr>
        <w:tabs>
          <w:tab w:val="num" w:pos="720"/>
        </w:tabs>
        <w:ind w:left="720" w:hanging="360"/>
      </w:pPr>
      <w:rPr>
        <w:rFonts w:ascii="Symbol" w:hAnsi="Symbol" w:hint="default"/>
      </w:rPr>
    </w:lvl>
    <w:lvl w:ilvl="1" w:tplc="047E9EC4" w:tentative="1">
      <w:start w:val="1"/>
      <w:numFmt w:val="bullet"/>
      <w:lvlText w:val=""/>
      <w:lvlJc w:val="left"/>
      <w:pPr>
        <w:tabs>
          <w:tab w:val="num" w:pos="1440"/>
        </w:tabs>
        <w:ind w:left="1440" w:hanging="360"/>
      </w:pPr>
      <w:rPr>
        <w:rFonts w:ascii="Symbol" w:hAnsi="Symbol" w:hint="default"/>
      </w:rPr>
    </w:lvl>
    <w:lvl w:ilvl="2" w:tplc="67128BCA" w:tentative="1">
      <w:start w:val="1"/>
      <w:numFmt w:val="bullet"/>
      <w:lvlText w:val=""/>
      <w:lvlJc w:val="left"/>
      <w:pPr>
        <w:tabs>
          <w:tab w:val="num" w:pos="2160"/>
        </w:tabs>
        <w:ind w:left="2160" w:hanging="360"/>
      </w:pPr>
      <w:rPr>
        <w:rFonts w:ascii="Symbol" w:hAnsi="Symbol" w:hint="default"/>
      </w:rPr>
    </w:lvl>
    <w:lvl w:ilvl="3" w:tplc="2F0C6816" w:tentative="1">
      <w:start w:val="1"/>
      <w:numFmt w:val="bullet"/>
      <w:lvlText w:val=""/>
      <w:lvlJc w:val="left"/>
      <w:pPr>
        <w:tabs>
          <w:tab w:val="num" w:pos="2880"/>
        </w:tabs>
        <w:ind w:left="2880" w:hanging="360"/>
      </w:pPr>
      <w:rPr>
        <w:rFonts w:ascii="Symbol" w:hAnsi="Symbol" w:hint="default"/>
      </w:rPr>
    </w:lvl>
    <w:lvl w:ilvl="4" w:tplc="8436A5C0" w:tentative="1">
      <w:start w:val="1"/>
      <w:numFmt w:val="bullet"/>
      <w:lvlText w:val=""/>
      <w:lvlJc w:val="left"/>
      <w:pPr>
        <w:tabs>
          <w:tab w:val="num" w:pos="3600"/>
        </w:tabs>
        <w:ind w:left="3600" w:hanging="360"/>
      </w:pPr>
      <w:rPr>
        <w:rFonts w:ascii="Symbol" w:hAnsi="Symbol" w:hint="default"/>
      </w:rPr>
    </w:lvl>
    <w:lvl w:ilvl="5" w:tplc="3476DAD4" w:tentative="1">
      <w:start w:val="1"/>
      <w:numFmt w:val="bullet"/>
      <w:lvlText w:val=""/>
      <w:lvlJc w:val="left"/>
      <w:pPr>
        <w:tabs>
          <w:tab w:val="num" w:pos="4320"/>
        </w:tabs>
        <w:ind w:left="4320" w:hanging="360"/>
      </w:pPr>
      <w:rPr>
        <w:rFonts w:ascii="Symbol" w:hAnsi="Symbol" w:hint="default"/>
      </w:rPr>
    </w:lvl>
    <w:lvl w:ilvl="6" w:tplc="B2702490" w:tentative="1">
      <w:start w:val="1"/>
      <w:numFmt w:val="bullet"/>
      <w:lvlText w:val=""/>
      <w:lvlJc w:val="left"/>
      <w:pPr>
        <w:tabs>
          <w:tab w:val="num" w:pos="5040"/>
        </w:tabs>
        <w:ind w:left="5040" w:hanging="360"/>
      </w:pPr>
      <w:rPr>
        <w:rFonts w:ascii="Symbol" w:hAnsi="Symbol" w:hint="default"/>
      </w:rPr>
    </w:lvl>
    <w:lvl w:ilvl="7" w:tplc="02605B6C" w:tentative="1">
      <w:start w:val="1"/>
      <w:numFmt w:val="bullet"/>
      <w:lvlText w:val=""/>
      <w:lvlJc w:val="left"/>
      <w:pPr>
        <w:tabs>
          <w:tab w:val="num" w:pos="5760"/>
        </w:tabs>
        <w:ind w:left="5760" w:hanging="360"/>
      </w:pPr>
      <w:rPr>
        <w:rFonts w:ascii="Symbol" w:hAnsi="Symbol" w:hint="default"/>
      </w:rPr>
    </w:lvl>
    <w:lvl w:ilvl="8" w:tplc="9DDEC712" w:tentative="1">
      <w:start w:val="1"/>
      <w:numFmt w:val="bullet"/>
      <w:lvlText w:val=""/>
      <w:lvlJc w:val="left"/>
      <w:pPr>
        <w:tabs>
          <w:tab w:val="num" w:pos="6480"/>
        </w:tabs>
        <w:ind w:left="6480" w:hanging="360"/>
      </w:pPr>
      <w:rPr>
        <w:rFonts w:ascii="Symbol" w:hAnsi="Symbol" w:hint="default"/>
      </w:rPr>
    </w:lvl>
  </w:abstractNum>
  <w:abstractNum w:abstractNumId="1">
    <w:nsid w:val="052D4DCE"/>
    <w:multiLevelType w:val="hybridMultilevel"/>
    <w:tmpl w:val="465C954C"/>
    <w:lvl w:ilvl="0" w:tplc="23468E78">
      <w:start w:val="1"/>
      <w:numFmt w:val="bullet"/>
      <w:lvlText w:val=""/>
      <w:lvlJc w:val="left"/>
      <w:pPr>
        <w:tabs>
          <w:tab w:val="num" w:pos="720"/>
        </w:tabs>
        <w:ind w:left="720" w:hanging="360"/>
      </w:pPr>
      <w:rPr>
        <w:rFonts w:ascii="Symbol" w:hAnsi="Symbol" w:hint="default"/>
      </w:rPr>
    </w:lvl>
    <w:lvl w:ilvl="1" w:tplc="1132FE7C" w:tentative="1">
      <w:start w:val="1"/>
      <w:numFmt w:val="bullet"/>
      <w:lvlText w:val=""/>
      <w:lvlJc w:val="left"/>
      <w:pPr>
        <w:tabs>
          <w:tab w:val="num" w:pos="1440"/>
        </w:tabs>
        <w:ind w:left="1440" w:hanging="360"/>
      </w:pPr>
      <w:rPr>
        <w:rFonts w:ascii="Symbol" w:hAnsi="Symbol" w:hint="default"/>
      </w:rPr>
    </w:lvl>
    <w:lvl w:ilvl="2" w:tplc="7DD24CC2" w:tentative="1">
      <w:start w:val="1"/>
      <w:numFmt w:val="bullet"/>
      <w:lvlText w:val=""/>
      <w:lvlJc w:val="left"/>
      <w:pPr>
        <w:tabs>
          <w:tab w:val="num" w:pos="2160"/>
        </w:tabs>
        <w:ind w:left="2160" w:hanging="360"/>
      </w:pPr>
      <w:rPr>
        <w:rFonts w:ascii="Symbol" w:hAnsi="Symbol" w:hint="default"/>
      </w:rPr>
    </w:lvl>
    <w:lvl w:ilvl="3" w:tplc="400ECB18" w:tentative="1">
      <w:start w:val="1"/>
      <w:numFmt w:val="bullet"/>
      <w:lvlText w:val=""/>
      <w:lvlJc w:val="left"/>
      <w:pPr>
        <w:tabs>
          <w:tab w:val="num" w:pos="2880"/>
        </w:tabs>
        <w:ind w:left="2880" w:hanging="360"/>
      </w:pPr>
      <w:rPr>
        <w:rFonts w:ascii="Symbol" w:hAnsi="Symbol" w:hint="default"/>
      </w:rPr>
    </w:lvl>
    <w:lvl w:ilvl="4" w:tplc="1114AD64" w:tentative="1">
      <w:start w:val="1"/>
      <w:numFmt w:val="bullet"/>
      <w:lvlText w:val=""/>
      <w:lvlJc w:val="left"/>
      <w:pPr>
        <w:tabs>
          <w:tab w:val="num" w:pos="3600"/>
        </w:tabs>
        <w:ind w:left="3600" w:hanging="360"/>
      </w:pPr>
      <w:rPr>
        <w:rFonts w:ascii="Symbol" w:hAnsi="Symbol" w:hint="default"/>
      </w:rPr>
    </w:lvl>
    <w:lvl w:ilvl="5" w:tplc="73363E8A" w:tentative="1">
      <w:start w:val="1"/>
      <w:numFmt w:val="bullet"/>
      <w:lvlText w:val=""/>
      <w:lvlJc w:val="left"/>
      <w:pPr>
        <w:tabs>
          <w:tab w:val="num" w:pos="4320"/>
        </w:tabs>
        <w:ind w:left="4320" w:hanging="360"/>
      </w:pPr>
      <w:rPr>
        <w:rFonts w:ascii="Symbol" w:hAnsi="Symbol" w:hint="default"/>
      </w:rPr>
    </w:lvl>
    <w:lvl w:ilvl="6" w:tplc="C464B96A" w:tentative="1">
      <w:start w:val="1"/>
      <w:numFmt w:val="bullet"/>
      <w:lvlText w:val=""/>
      <w:lvlJc w:val="left"/>
      <w:pPr>
        <w:tabs>
          <w:tab w:val="num" w:pos="5040"/>
        </w:tabs>
        <w:ind w:left="5040" w:hanging="360"/>
      </w:pPr>
      <w:rPr>
        <w:rFonts w:ascii="Symbol" w:hAnsi="Symbol" w:hint="default"/>
      </w:rPr>
    </w:lvl>
    <w:lvl w:ilvl="7" w:tplc="A4AE5A80" w:tentative="1">
      <w:start w:val="1"/>
      <w:numFmt w:val="bullet"/>
      <w:lvlText w:val=""/>
      <w:lvlJc w:val="left"/>
      <w:pPr>
        <w:tabs>
          <w:tab w:val="num" w:pos="5760"/>
        </w:tabs>
        <w:ind w:left="5760" w:hanging="360"/>
      </w:pPr>
      <w:rPr>
        <w:rFonts w:ascii="Symbol" w:hAnsi="Symbol" w:hint="default"/>
      </w:rPr>
    </w:lvl>
    <w:lvl w:ilvl="8" w:tplc="4C98FCFC" w:tentative="1">
      <w:start w:val="1"/>
      <w:numFmt w:val="bullet"/>
      <w:lvlText w:val=""/>
      <w:lvlJc w:val="left"/>
      <w:pPr>
        <w:tabs>
          <w:tab w:val="num" w:pos="6480"/>
        </w:tabs>
        <w:ind w:left="6480" w:hanging="360"/>
      </w:pPr>
      <w:rPr>
        <w:rFonts w:ascii="Symbol" w:hAnsi="Symbol" w:hint="default"/>
      </w:rPr>
    </w:lvl>
  </w:abstractNum>
  <w:abstractNum w:abstractNumId="2">
    <w:nsid w:val="05E6756E"/>
    <w:multiLevelType w:val="multilevel"/>
    <w:tmpl w:val="7540B144"/>
    <w:lvl w:ilvl="0">
      <w:start w:val="3"/>
      <w:numFmt w:val="decimal"/>
      <w:lvlText w:val="%1"/>
      <w:lvlJc w:val="left"/>
      <w:pPr>
        <w:ind w:left="495" w:hanging="495"/>
      </w:pPr>
      <w:rPr>
        <w:rFonts w:hint="default"/>
      </w:rPr>
    </w:lvl>
    <w:lvl w:ilvl="1">
      <w:start w:val="3"/>
      <w:numFmt w:val="decimal"/>
      <w:lvlText w:val="%1.%2"/>
      <w:lvlJc w:val="left"/>
      <w:pPr>
        <w:ind w:left="855" w:hanging="495"/>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085A27B5"/>
    <w:multiLevelType w:val="multilevel"/>
    <w:tmpl w:val="F88A55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8845FC7"/>
    <w:multiLevelType w:val="hybridMultilevel"/>
    <w:tmpl w:val="6534D1BA"/>
    <w:lvl w:ilvl="0" w:tplc="67A8059C">
      <w:start w:val="1"/>
      <w:numFmt w:val="bullet"/>
      <w:lvlText w:val=""/>
      <w:lvlJc w:val="left"/>
      <w:pPr>
        <w:tabs>
          <w:tab w:val="num" w:pos="720"/>
        </w:tabs>
        <w:ind w:left="720" w:hanging="360"/>
      </w:pPr>
      <w:rPr>
        <w:rFonts w:ascii="Symbol" w:hAnsi="Symbol" w:hint="default"/>
      </w:rPr>
    </w:lvl>
    <w:lvl w:ilvl="1" w:tplc="9996AB32" w:tentative="1">
      <w:start w:val="1"/>
      <w:numFmt w:val="bullet"/>
      <w:lvlText w:val=""/>
      <w:lvlJc w:val="left"/>
      <w:pPr>
        <w:tabs>
          <w:tab w:val="num" w:pos="1440"/>
        </w:tabs>
        <w:ind w:left="1440" w:hanging="360"/>
      </w:pPr>
      <w:rPr>
        <w:rFonts w:ascii="Symbol" w:hAnsi="Symbol" w:hint="default"/>
      </w:rPr>
    </w:lvl>
    <w:lvl w:ilvl="2" w:tplc="50649E04" w:tentative="1">
      <w:start w:val="1"/>
      <w:numFmt w:val="bullet"/>
      <w:lvlText w:val=""/>
      <w:lvlJc w:val="left"/>
      <w:pPr>
        <w:tabs>
          <w:tab w:val="num" w:pos="2160"/>
        </w:tabs>
        <w:ind w:left="2160" w:hanging="360"/>
      </w:pPr>
      <w:rPr>
        <w:rFonts w:ascii="Symbol" w:hAnsi="Symbol" w:hint="default"/>
      </w:rPr>
    </w:lvl>
    <w:lvl w:ilvl="3" w:tplc="666460BC" w:tentative="1">
      <w:start w:val="1"/>
      <w:numFmt w:val="bullet"/>
      <w:lvlText w:val=""/>
      <w:lvlJc w:val="left"/>
      <w:pPr>
        <w:tabs>
          <w:tab w:val="num" w:pos="2880"/>
        </w:tabs>
        <w:ind w:left="2880" w:hanging="360"/>
      </w:pPr>
      <w:rPr>
        <w:rFonts w:ascii="Symbol" w:hAnsi="Symbol" w:hint="default"/>
      </w:rPr>
    </w:lvl>
    <w:lvl w:ilvl="4" w:tplc="940C2912" w:tentative="1">
      <w:start w:val="1"/>
      <w:numFmt w:val="bullet"/>
      <w:lvlText w:val=""/>
      <w:lvlJc w:val="left"/>
      <w:pPr>
        <w:tabs>
          <w:tab w:val="num" w:pos="3600"/>
        </w:tabs>
        <w:ind w:left="3600" w:hanging="360"/>
      </w:pPr>
      <w:rPr>
        <w:rFonts w:ascii="Symbol" w:hAnsi="Symbol" w:hint="default"/>
      </w:rPr>
    </w:lvl>
    <w:lvl w:ilvl="5" w:tplc="254ADB00" w:tentative="1">
      <w:start w:val="1"/>
      <w:numFmt w:val="bullet"/>
      <w:lvlText w:val=""/>
      <w:lvlJc w:val="left"/>
      <w:pPr>
        <w:tabs>
          <w:tab w:val="num" w:pos="4320"/>
        </w:tabs>
        <w:ind w:left="4320" w:hanging="360"/>
      </w:pPr>
      <w:rPr>
        <w:rFonts w:ascii="Symbol" w:hAnsi="Symbol" w:hint="default"/>
      </w:rPr>
    </w:lvl>
    <w:lvl w:ilvl="6" w:tplc="09A8DFAC" w:tentative="1">
      <w:start w:val="1"/>
      <w:numFmt w:val="bullet"/>
      <w:lvlText w:val=""/>
      <w:lvlJc w:val="left"/>
      <w:pPr>
        <w:tabs>
          <w:tab w:val="num" w:pos="5040"/>
        </w:tabs>
        <w:ind w:left="5040" w:hanging="360"/>
      </w:pPr>
      <w:rPr>
        <w:rFonts w:ascii="Symbol" w:hAnsi="Symbol" w:hint="default"/>
      </w:rPr>
    </w:lvl>
    <w:lvl w:ilvl="7" w:tplc="69763A54" w:tentative="1">
      <w:start w:val="1"/>
      <w:numFmt w:val="bullet"/>
      <w:lvlText w:val=""/>
      <w:lvlJc w:val="left"/>
      <w:pPr>
        <w:tabs>
          <w:tab w:val="num" w:pos="5760"/>
        </w:tabs>
        <w:ind w:left="5760" w:hanging="360"/>
      </w:pPr>
      <w:rPr>
        <w:rFonts w:ascii="Symbol" w:hAnsi="Symbol" w:hint="default"/>
      </w:rPr>
    </w:lvl>
    <w:lvl w:ilvl="8" w:tplc="286AF084" w:tentative="1">
      <w:start w:val="1"/>
      <w:numFmt w:val="bullet"/>
      <w:lvlText w:val=""/>
      <w:lvlJc w:val="left"/>
      <w:pPr>
        <w:tabs>
          <w:tab w:val="num" w:pos="6480"/>
        </w:tabs>
        <w:ind w:left="6480" w:hanging="360"/>
      </w:pPr>
      <w:rPr>
        <w:rFonts w:ascii="Symbol" w:hAnsi="Symbol" w:hint="default"/>
      </w:rPr>
    </w:lvl>
  </w:abstractNum>
  <w:abstractNum w:abstractNumId="5">
    <w:nsid w:val="144263E5"/>
    <w:multiLevelType w:val="hybridMultilevel"/>
    <w:tmpl w:val="11F2BB66"/>
    <w:lvl w:ilvl="0" w:tplc="A8E25930">
      <w:start w:val="1"/>
      <w:numFmt w:val="bullet"/>
      <w:lvlText w:val=""/>
      <w:lvlJc w:val="left"/>
      <w:pPr>
        <w:tabs>
          <w:tab w:val="num" w:pos="720"/>
        </w:tabs>
        <w:ind w:left="720" w:hanging="360"/>
      </w:pPr>
      <w:rPr>
        <w:rFonts w:ascii="Symbol" w:hAnsi="Symbol" w:hint="default"/>
      </w:rPr>
    </w:lvl>
    <w:lvl w:ilvl="1" w:tplc="F104DE08" w:tentative="1">
      <w:start w:val="1"/>
      <w:numFmt w:val="bullet"/>
      <w:lvlText w:val=""/>
      <w:lvlJc w:val="left"/>
      <w:pPr>
        <w:tabs>
          <w:tab w:val="num" w:pos="1440"/>
        </w:tabs>
        <w:ind w:left="1440" w:hanging="360"/>
      </w:pPr>
      <w:rPr>
        <w:rFonts w:ascii="Symbol" w:hAnsi="Symbol" w:hint="default"/>
      </w:rPr>
    </w:lvl>
    <w:lvl w:ilvl="2" w:tplc="90A0C570" w:tentative="1">
      <w:start w:val="1"/>
      <w:numFmt w:val="bullet"/>
      <w:lvlText w:val=""/>
      <w:lvlJc w:val="left"/>
      <w:pPr>
        <w:tabs>
          <w:tab w:val="num" w:pos="2160"/>
        </w:tabs>
        <w:ind w:left="2160" w:hanging="360"/>
      </w:pPr>
      <w:rPr>
        <w:rFonts w:ascii="Symbol" w:hAnsi="Symbol" w:hint="default"/>
      </w:rPr>
    </w:lvl>
    <w:lvl w:ilvl="3" w:tplc="E1B46D30" w:tentative="1">
      <w:start w:val="1"/>
      <w:numFmt w:val="bullet"/>
      <w:lvlText w:val=""/>
      <w:lvlJc w:val="left"/>
      <w:pPr>
        <w:tabs>
          <w:tab w:val="num" w:pos="2880"/>
        </w:tabs>
        <w:ind w:left="2880" w:hanging="360"/>
      </w:pPr>
      <w:rPr>
        <w:rFonts w:ascii="Symbol" w:hAnsi="Symbol" w:hint="default"/>
      </w:rPr>
    </w:lvl>
    <w:lvl w:ilvl="4" w:tplc="3C842594" w:tentative="1">
      <w:start w:val="1"/>
      <w:numFmt w:val="bullet"/>
      <w:lvlText w:val=""/>
      <w:lvlJc w:val="left"/>
      <w:pPr>
        <w:tabs>
          <w:tab w:val="num" w:pos="3600"/>
        </w:tabs>
        <w:ind w:left="3600" w:hanging="360"/>
      </w:pPr>
      <w:rPr>
        <w:rFonts w:ascii="Symbol" w:hAnsi="Symbol" w:hint="default"/>
      </w:rPr>
    </w:lvl>
    <w:lvl w:ilvl="5" w:tplc="1526AFC6" w:tentative="1">
      <w:start w:val="1"/>
      <w:numFmt w:val="bullet"/>
      <w:lvlText w:val=""/>
      <w:lvlJc w:val="left"/>
      <w:pPr>
        <w:tabs>
          <w:tab w:val="num" w:pos="4320"/>
        </w:tabs>
        <w:ind w:left="4320" w:hanging="360"/>
      </w:pPr>
      <w:rPr>
        <w:rFonts w:ascii="Symbol" w:hAnsi="Symbol" w:hint="default"/>
      </w:rPr>
    </w:lvl>
    <w:lvl w:ilvl="6" w:tplc="AE7C7D52" w:tentative="1">
      <w:start w:val="1"/>
      <w:numFmt w:val="bullet"/>
      <w:lvlText w:val=""/>
      <w:lvlJc w:val="left"/>
      <w:pPr>
        <w:tabs>
          <w:tab w:val="num" w:pos="5040"/>
        </w:tabs>
        <w:ind w:left="5040" w:hanging="360"/>
      </w:pPr>
      <w:rPr>
        <w:rFonts w:ascii="Symbol" w:hAnsi="Symbol" w:hint="default"/>
      </w:rPr>
    </w:lvl>
    <w:lvl w:ilvl="7" w:tplc="3D460C1A" w:tentative="1">
      <w:start w:val="1"/>
      <w:numFmt w:val="bullet"/>
      <w:lvlText w:val=""/>
      <w:lvlJc w:val="left"/>
      <w:pPr>
        <w:tabs>
          <w:tab w:val="num" w:pos="5760"/>
        </w:tabs>
        <w:ind w:left="5760" w:hanging="360"/>
      </w:pPr>
      <w:rPr>
        <w:rFonts w:ascii="Symbol" w:hAnsi="Symbol" w:hint="default"/>
      </w:rPr>
    </w:lvl>
    <w:lvl w:ilvl="8" w:tplc="7CB6B158" w:tentative="1">
      <w:start w:val="1"/>
      <w:numFmt w:val="bullet"/>
      <w:lvlText w:val=""/>
      <w:lvlJc w:val="left"/>
      <w:pPr>
        <w:tabs>
          <w:tab w:val="num" w:pos="6480"/>
        </w:tabs>
        <w:ind w:left="6480" w:hanging="360"/>
      </w:pPr>
      <w:rPr>
        <w:rFonts w:ascii="Symbol" w:hAnsi="Symbol" w:hint="default"/>
      </w:rPr>
    </w:lvl>
  </w:abstractNum>
  <w:abstractNum w:abstractNumId="6">
    <w:nsid w:val="23D028E6"/>
    <w:multiLevelType w:val="multilevel"/>
    <w:tmpl w:val="71149000"/>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41903EF"/>
    <w:multiLevelType w:val="hybridMultilevel"/>
    <w:tmpl w:val="2CDEACAE"/>
    <w:lvl w:ilvl="0" w:tplc="FC3E72C4">
      <w:start w:val="1"/>
      <w:numFmt w:val="bullet"/>
      <w:lvlText w:val=""/>
      <w:lvlJc w:val="left"/>
      <w:pPr>
        <w:tabs>
          <w:tab w:val="num" w:pos="720"/>
        </w:tabs>
        <w:ind w:left="720" w:hanging="360"/>
      </w:pPr>
      <w:rPr>
        <w:rFonts w:ascii="Symbol" w:hAnsi="Symbol" w:hint="default"/>
      </w:rPr>
    </w:lvl>
    <w:lvl w:ilvl="1" w:tplc="497EC5A4" w:tentative="1">
      <w:start w:val="1"/>
      <w:numFmt w:val="bullet"/>
      <w:lvlText w:val=""/>
      <w:lvlJc w:val="left"/>
      <w:pPr>
        <w:tabs>
          <w:tab w:val="num" w:pos="1440"/>
        </w:tabs>
        <w:ind w:left="1440" w:hanging="360"/>
      </w:pPr>
      <w:rPr>
        <w:rFonts w:ascii="Symbol" w:hAnsi="Symbol" w:hint="default"/>
      </w:rPr>
    </w:lvl>
    <w:lvl w:ilvl="2" w:tplc="C5A2749E" w:tentative="1">
      <w:start w:val="1"/>
      <w:numFmt w:val="bullet"/>
      <w:lvlText w:val=""/>
      <w:lvlJc w:val="left"/>
      <w:pPr>
        <w:tabs>
          <w:tab w:val="num" w:pos="2160"/>
        </w:tabs>
        <w:ind w:left="2160" w:hanging="360"/>
      </w:pPr>
      <w:rPr>
        <w:rFonts w:ascii="Symbol" w:hAnsi="Symbol" w:hint="default"/>
      </w:rPr>
    </w:lvl>
    <w:lvl w:ilvl="3" w:tplc="4EA6AC4C" w:tentative="1">
      <w:start w:val="1"/>
      <w:numFmt w:val="bullet"/>
      <w:lvlText w:val=""/>
      <w:lvlJc w:val="left"/>
      <w:pPr>
        <w:tabs>
          <w:tab w:val="num" w:pos="2880"/>
        </w:tabs>
        <w:ind w:left="2880" w:hanging="360"/>
      </w:pPr>
      <w:rPr>
        <w:rFonts w:ascii="Symbol" w:hAnsi="Symbol" w:hint="default"/>
      </w:rPr>
    </w:lvl>
    <w:lvl w:ilvl="4" w:tplc="52062E80" w:tentative="1">
      <w:start w:val="1"/>
      <w:numFmt w:val="bullet"/>
      <w:lvlText w:val=""/>
      <w:lvlJc w:val="left"/>
      <w:pPr>
        <w:tabs>
          <w:tab w:val="num" w:pos="3600"/>
        </w:tabs>
        <w:ind w:left="3600" w:hanging="360"/>
      </w:pPr>
      <w:rPr>
        <w:rFonts w:ascii="Symbol" w:hAnsi="Symbol" w:hint="default"/>
      </w:rPr>
    </w:lvl>
    <w:lvl w:ilvl="5" w:tplc="31F4C2AC" w:tentative="1">
      <w:start w:val="1"/>
      <w:numFmt w:val="bullet"/>
      <w:lvlText w:val=""/>
      <w:lvlJc w:val="left"/>
      <w:pPr>
        <w:tabs>
          <w:tab w:val="num" w:pos="4320"/>
        </w:tabs>
        <w:ind w:left="4320" w:hanging="360"/>
      </w:pPr>
      <w:rPr>
        <w:rFonts w:ascii="Symbol" w:hAnsi="Symbol" w:hint="default"/>
      </w:rPr>
    </w:lvl>
    <w:lvl w:ilvl="6" w:tplc="DADA940E" w:tentative="1">
      <w:start w:val="1"/>
      <w:numFmt w:val="bullet"/>
      <w:lvlText w:val=""/>
      <w:lvlJc w:val="left"/>
      <w:pPr>
        <w:tabs>
          <w:tab w:val="num" w:pos="5040"/>
        </w:tabs>
        <w:ind w:left="5040" w:hanging="360"/>
      </w:pPr>
      <w:rPr>
        <w:rFonts w:ascii="Symbol" w:hAnsi="Symbol" w:hint="default"/>
      </w:rPr>
    </w:lvl>
    <w:lvl w:ilvl="7" w:tplc="4FFABF34" w:tentative="1">
      <w:start w:val="1"/>
      <w:numFmt w:val="bullet"/>
      <w:lvlText w:val=""/>
      <w:lvlJc w:val="left"/>
      <w:pPr>
        <w:tabs>
          <w:tab w:val="num" w:pos="5760"/>
        </w:tabs>
        <w:ind w:left="5760" w:hanging="360"/>
      </w:pPr>
      <w:rPr>
        <w:rFonts w:ascii="Symbol" w:hAnsi="Symbol" w:hint="default"/>
      </w:rPr>
    </w:lvl>
    <w:lvl w:ilvl="8" w:tplc="D70C89AE" w:tentative="1">
      <w:start w:val="1"/>
      <w:numFmt w:val="bullet"/>
      <w:lvlText w:val=""/>
      <w:lvlJc w:val="left"/>
      <w:pPr>
        <w:tabs>
          <w:tab w:val="num" w:pos="6480"/>
        </w:tabs>
        <w:ind w:left="6480" w:hanging="360"/>
      </w:pPr>
      <w:rPr>
        <w:rFonts w:ascii="Symbol" w:hAnsi="Symbol" w:hint="default"/>
      </w:rPr>
    </w:lvl>
  </w:abstractNum>
  <w:abstractNum w:abstractNumId="8">
    <w:nsid w:val="305620E4"/>
    <w:multiLevelType w:val="hybridMultilevel"/>
    <w:tmpl w:val="BC2EA3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3273C6"/>
    <w:multiLevelType w:val="hybridMultilevel"/>
    <w:tmpl w:val="9222B9DE"/>
    <w:lvl w:ilvl="0" w:tplc="075A7888">
      <w:start w:val="1"/>
      <w:numFmt w:val="bullet"/>
      <w:lvlText w:val=""/>
      <w:lvlJc w:val="left"/>
      <w:pPr>
        <w:tabs>
          <w:tab w:val="num" w:pos="720"/>
        </w:tabs>
        <w:ind w:left="720" w:hanging="360"/>
      </w:pPr>
      <w:rPr>
        <w:rFonts w:ascii="Symbol" w:hAnsi="Symbol" w:hint="default"/>
      </w:rPr>
    </w:lvl>
    <w:lvl w:ilvl="1" w:tplc="801043A6" w:tentative="1">
      <w:start w:val="1"/>
      <w:numFmt w:val="bullet"/>
      <w:lvlText w:val=""/>
      <w:lvlJc w:val="left"/>
      <w:pPr>
        <w:tabs>
          <w:tab w:val="num" w:pos="1440"/>
        </w:tabs>
        <w:ind w:left="1440" w:hanging="360"/>
      </w:pPr>
      <w:rPr>
        <w:rFonts w:ascii="Symbol" w:hAnsi="Symbol" w:hint="default"/>
      </w:rPr>
    </w:lvl>
    <w:lvl w:ilvl="2" w:tplc="88BC1DB4" w:tentative="1">
      <w:start w:val="1"/>
      <w:numFmt w:val="bullet"/>
      <w:lvlText w:val=""/>
      <w:lvlJc w:val="left"/>
      <w:pPr>
        <w:tabs>
          <w:tab w:val="num" w:pos="2160"/>
        </w:tabs>
        <w:ind w:left="2160" w:hanging="360"/>
      </w:pPr>
      <w:rPr>
        <w:rFonts w:ascii="Symbol" w:hAnsi="Symbol" w:hint="default"/>
      </w:rPr>
    </w:lvl>
    <w:lvl w:ilvl="3" w:tplc="D1FAE6BE" w:tentative="1">
      <w:start w:val="1"/>
      <w:numFmt w:val="bullet"/>
      <w:lvlText w:val=""/>
      <w:lvlJc w:val="left"/>
      <w:pPr>
        <w:tabs>
          <w:tab w:val="num" w:pos="2880"/>
        </w:tabs>
        <w:ind w:left="2880" w:hanging="360"/>
      </w:pPr>
      <w:rPr>
        <w:rFonts w:ascii="Symbol" w:hAnsi="Symbol" w:hint="default"/>
      </w:rPr>
    </w:lvl>
    <w:lvl w:ilvl="4" w:tplc="B50639A0" w:tentative="1">
      <w:start w:val="1"/>
      <w:numFmt w:val="bullet"/>
      <w:lvlText w:val=""/>
      <w:lvlJc w:val="left"/>
      <w:pPr>
        <w:tabs>
          <w:tab w:val="num" w:pos="3600"/>
        </w:tabs>
        <w:ind w:left="3600" w:hanging="360"/>
      </w:pPr>
      <w:rPr>
        <w:rFonts w:ascii="Symbol" w:hAnsi="Symbol" w:hint="default"/>
      </w:rPr>
    </w:lvl>
    <w:lvl w:ilvl="5" w:tplc="FD1482FC" w:tentative="1">
      <w:start w:val="1"/>
      <w:numFmt w:val="bullet"/>
      <w:lvlText w:val=""/>
      <w:lvlJc w:val="left"/>
      <w:pPr>
        <w:tabs>
          <w:tab w:val="num" w:pos="4320"/>
        </w:tabs>
        <w:ind w:left="4320" w:hanging="360"/>
      </w:pPr>
      <w:rPr>
        <w:rFonts w:ascii="Symbol" w:hAnsi="Symbol" w:hint="default"/>
      </w:rPr>
    </w:lvl>
    <w:lvl w:ilvl="6" w:tplc="812E4678" w:tentative="1">
      <w:start w:val="1"/>
      <w:numFmt w:val="bullet"/>
      <w:lvlText w:val=""/>
      <w:lvlJc w:val="left"/>
      <w:pPr>
        <w:tabs>
          <w:tab w:val="num" w:pos="5040"/>
        </w:tabs>
        <w:ind w:left="5040" w:hanging="360"/>
      </w:pPr>
      <w:rPr>
        <w:rFonts w:ascii="Symbol" w:hAnsi="Symbol" w:hint="default"/>
      </w:rPr>
    </w:lvl>
    <w:lvl w:ilvl="7" w:tplc="DE4806D8" w:tentative="1">
      <w:start w:val="1"/>
      <w:numFmt w:val="bullet"/>
      <w:lvlText w:val=""/>
      <w:lvlJc w:val="left"/>
      <w:pPr>
        <w:tabs>
          <w:tab w:val="num" w:pos="5760"/>
        </w:tabs>
        <w:ind w:left="5760" w:hanging="360"/>
      </w:pPr>
      <w:rPr>
        <w:rFonts w:ascii="Symbol" w:hAnsi="Symbol" w:hint="default"/>
      </w:rPr>
    </w:lvl>
    <w:lvl w:ilvl="8" w:tplc="0EA409A6" w:tentative="1">
      <w:start w:val="1"/>
      <w:numFmt w:val="bullet"/>
      <w:lvlText w:val=""/>
      <w:lvlJc w:val="left"/>
      <w:pPr>
        <w:tabs>
          <w:tab w:val="num" w:pos="6480"/>
        </w:tabs>
        <w:ind w:left="6480" w:hanging="360"/>
      </w:pPr>
      <w:rPr>
        <w:rFonts w:ascii="Symbol" w:hAnsi="Symbol" w:hint="default"/>
      </w:rPr>
    </w:lvl>
  </w:abstractNum>
  <w:abstractNum w:abstractNumId="10">
    <w:nsid w:val="4D144838"/>
    <w:multiLevelType w:val="multilevel"/>
    <w:tmpl w:val="A1803822"/>
    <w:lvl w:ilvl="0">
      <w:start w:val="3"/>
      <w:numFmt w:val="decimal"/>
      <w:lvlText w:val="%1"/>
      <w:lvlJc w:val="left"/>
      <w:pPr>
        <w:ind w:left="0" w:firstLine="0"/>
      </w:pPr>
      <w:rPr>
        <w:rFonts w:hint="default"/>
      </w:rPr>
    </w:lvl>
    <w:lvl w:ilvl="1">
      <w:start w:val="4"/>
      <w:numFmt w:val="decimal"/>
      <w:lvlText w:val="%1.%2"/>
      <w:lvlJc w:val="left"/>
      <w:pPr>
        <w:ind w:left="855" w:hanging="495"/>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50DD6EB6"/>
    <w:multiLevelType w:val="multilevel"/>
    <w:tmpl w:val="C06C83E8"/>
    <w:lvl w:ilvl="0">
      <w:start w:val="3"/>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nsid w:val="51FE4114"/>
    <w:multiLevelType w:val="hybridMultilevel"/>
    <w:tmpl w:val="9650F70C"/>
    <w:lvl w:ilvl="0" w:tplc="4A46C8B4">
      <w:start w:val="1"/>
      <w:numFmt w:val="bullet"/>
      <w:lvlText w:val=""/>
      <w:lvlJc w:val="left"/>
      <w:pPr>
        <w:tabs>
          <w:tab w:val="num" w:pos="720"/>
        </w:tabs>
        <w:ind w:left="720" w:hanging="360"/>
      </w:pPr>
      <w:rPr>
        <w:rFonts w:ascii="Symbol" w:hAnsi="Symbol" w:hint="default"/>
      </w:rPr>
    </w:lvl>
    <w:lvl w:ilvl="1" w:tplc="23FCE06C" w:tentative="1">
      <w:start w:val="1"/>
      <w:numFmt w:val="bullet"/>
      <w:lvlText w:val=""/>
      <w:lvlJc w:val="left"/>
      <w:pPr>
        <w:tabs>
          <w:tab w:val="num" w:pos="1440"/>
        </w:tabs>
        <w:ind w:left="1440" w:hanging="360"/>
      </w:pPr>
      <w:rPr>
        <w:rFonts w:ascii="Symbol" w:hAnsi="Symbol" w:hint="default"/>
      </w:rPr>
    </w:lvl>
    <w:lvl w:ilvl="2" w:tplc="0DAE1756" w:tentative="1">
      <w:start w:val="1"/>
      <w:numFmt w:val="bullet"/>
      <w:lvlText w:val=""/>
      <w:lvlJc w:val="left"/>
      <w:pPr>
        <w:tabs>
          <w:tab w:val="num" w:pos="2160"/>
        </w:tabs>
        <w:ind w:left="2160" w:hanging="360"/>
      </w:pPr>
      <w:rPr>
        <w:rFonts w:ascii="Symbol" w:hAnsi="Symbol" w:hint="default"/>
      </w:rPr>
    </w:lvl>
    <w:lvl w:ilvl="3" w:tplc="B19403DE" w:tentative="1">
      <w:start w:val="1"/>
      <w:numFmt w:val="bullet"/>
      <w:lvlText w:val=""/>
      <w:lvlJc w:val="left"/>
      <w:pPr>
        <w:tabs>
          <w:tab w:val="num" w:pos="2880"/>
        </w:tabs>
        <w:ind w:left="2880" w:hanging="360"/>
      </w:pPr>
      <w:rPr>
        <w:rFonts w:ascii="Symbol" w:hAnsi="Symbol" w:hint="default"/>
      </w:rPr>
    </w:lvl>
    <w:lvl w:ilvl="4" w:tplc="B9987E70" w:tentative="1">
      <w:start w:val="1"/>
      <w:numFmt w:val="bullet"/>
      <w:lvlText w:val=""/>
      <w:lvlJc w:val="left"/>
      <w:pPr>
        <w:tabs>
          <w:tab w:val="num" w:pos="3600"/>
        </w:tabs>
        <w:ind w:left="3600" w:hanging="360"/>
      </w:pPr>
      <w:rPr>
        <w:rFonts w:ascii="Symbol" w:hAnsi="Symbol" w:hint="default"/>
      </w:rPr>
    </w:lvl>
    <w:lvl w:ilvl="5" w:tplc="20CEC8E8" w:tentative="1">
      <w:start w:val="1"/>
      <w:numFmt w:val="bullet"/>
      <w:lvlText w:val=""/>
      <w:lvlJc w:val="left"/>
      <w:pPr>
        <w:tabs>
          <w:tab w:val="num" w:pos="4320"/>
        </w:tabs>
        <w:ind w:left="4320" w:hanging="360"/>
      </w:pPr>
      <w:rPr>
        <w:rFonts w:ascii="Symbol" w:hAnsi="Symbol" w:hint="default"/>
      </w:rPr>
    </w:lvl>
    <w:lvl w:ilvl="6" w:tplc="2040BB02" w:tentative="1">
      <w:start w:val="1"/>
      <w:numFmt w:val="bullet"/>
      <w:lvlText w:val=""/>
      <w:lvlJc w:val="left"/>
      <w:pPr>
        <w:tabs>
          <w:tab w:val="num" w:pos="5040"/>
        </w:tabs>
        <w:ind w:left="5040" w:hanging="360"/>
      </w:pPr>
      <w:rPr>
        <w:rFonts w:ascii="Symbol" w:hAnsi="Symbol" w:hint="default"/>
      </w:rPr>
    </w:lvl>
    <w:lvl w:ilvl="7" w:tplc="D9CC10B6" w:tentative="1">
      <w:start w:val="1"/>
      <w:numFmt w:val="bullet"/>
      <w:lvlText w:val=""/>
      <w:lvlJc w:val="left"/>
      <w:pPr>
        <w:tabs>
          <w:tab w:val="num" w:pos="5760"/>
        </w:tabs>
        <w:ind w:left="5760" w:hanging="360"/>
      </w:pPr>
      <w:rPr>
        <w:rFonts w:ascii="Symbol" w:hAnsi="Symbol" w:hint="default"/>
      </w:rPr>
    </w:lvl>
    <w:lvl w:ilvl="8" w:tplc="5D04BE8A" w:tentative="1">
      <w:start w:val="1"/>
      <w:numFmt w:val="bullet"/>
      <w:lvlText w:val=""/>
      <w:lvlJc w:val="left"/>
      <w:pPr>
        <w:tabs>
          <w:tab w:val="num" w:pos="6480"/>
        </w:tabs>
        <w:ind w:left="6480" w:hanging="360"/>
      </w:pPr>
      <w:rPr>
        <w:rFonts w:ascii="Symbol" w:hAnsi="Symbol" w:hint="default"/>
      </w:rPr>
    </w:lvl>
  </w:abstractNum>
  <w:abstractNum w:abstractNumId="13">
    <w:nsid w:val="54394C08"/>
    <w:multiLevelType w:val="multilevel"/>
    <w:tmpl w:val="1CCAC19C"/>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881238E"/>
    <w:multiLevelType w:val="hybridMultilevel"/>
    <w:tmpl w:val="92D67F3A"/>
    <w:lvl w:ilvl="0" w:tplc="545E1DE2">
      <w:start w:val="1"/>
      <w:numFmt w:val="bullet"/>
      <w:lvlText w:val=""/>
      <w:lvlJc w:val="left"/>
      <w:pPr>
        <w:tabs>
          <w:tab w:val="num" w:pos="720"/>
        </w:tabs>
        <w:ind w:left="720" w:hanging="360"/>
      </w:pPr>
      <w:rPr>
        <w:rFonts w:ascii="Symbol" w:hAnsi="Symbol" w:hint="default"/>
      </w:rPr>
    </w:lvl>
    <w:lvl w:ilvl="1" w:tplc="CA606E86" w:tentative="1">
      <w:start w:val="1"/>
      <w:numFmt w:val="bullet"/>
      <w:lvlText w:val=""/>
      <w:lvlJc w:val="left"/>
      <w:pPr>
        <w:tabs>
          <w:tab w:val="num" w:pos="1440"/>
        </w:tabs>
        <w:ind w:left="1440" w:hanging="360"/>
      </w:pPr>
      <w:rPr>
        <w:rFonts w:ascii="Symbol" w:hAnsi="Symbol" w:hint="default"/>
      </w:rPr>
    </w:lvl>
    <w:lvl w:ilvl="2" w:tplc="6BA2ACBE" w:tentative="1">
      <w:start w:val="1"/>
      <w:numFmt w:val="bullet"/>
      <w:lvlText w:val=""/>
      <w:lvlJc w:val="left"/>
      <w:pPr>
        <w:tabs>
          <w:tab w:val="num" w:pos="2160"/>
        </w:tabs>
        <w:ind w:left="2160" w:hanging="360"/>
      </w:pPr>
      <w:rPr>
        <w:rFonts w:ascii="Symbol" w:hAnsi="Symbol" w:hint="default"/>
      </w:rPr>
    </w:lvl>
    <w:lvl w:ilvl="3" w:tplc="61AEAC22" w:tentative="1">
      <w:start w:val="1"/>
      <w:numFmt w:val="bullet"/>
      <w:lvlText w:val=""/>
      <w:lvlJc w:val="left"/>
      <w:pPr>
        <w:tabs>
          <w:tab w:val="num" w:pos="2880"/>
        </w:tabs>
        <w:ind w:left="2880" w:hanging="360"/>
      </w:pPr>
      <w:rPr>
        <w:rFonts w:ascii="Symbol" w:hAnsi="Symbol" w:hint="default"/>
      </w:rPr>
    </w:lvl>
    <w:lvl w:ilvl="4" w:tplc="0E7ADA8E" w:tentative="1">
      <w:start w:val="1"/>
      <w:numFmt w:val="bullet"/>
      <w:lvlText w:val=""/>
      <w:lvlJc w:val="left"/>
      <w:pPr>
        <w:tabs>
          <w:tab w:val="num" w:pos="3600"/>
        </w:tabs>
        <w:ind w:left="3600" w:hanging="360"/>
      </w:pPr>
      <w:rPr>
        <w:rFonts w:ascii="Symbol" w:hAnsi="Symbol" w:hint="default"/>
      </w:rPr>
    </w:lvl>
    <w:lvl w:ilvl="5" w:tplc="12F46386" w:tentative="1">
      <w:start w:val="1"/>
      <w:numFmt w:val="bullet"/>
      <w:lvlText w:val=""/>
      <w:lvlJc w:val="left"/>
      <w:pPr>
        <w:tabs>
          <w:tab w:val="num" w:pos="4320"/>
        </w:tabs>
        <w:ind w:left="4320" w:hanging="360"/>
      </w:pPr>
      <w:rPr>
        <w:rFonts w:ascii="Symbol" w:hAnsi="Symbol" w:hint="default"/>
      </w:rPr>
    </w:lvl>
    <w:lvl w:ilvl="6" w:tplc="8A349186" w:tentative="1">
      <w:start w:val="1"/>
      <w:numFmt w:val="bullet"/>
      <w:lvlText w:val=""/>
      <w:lvlJc w:val="left"/>
      <w:pPr>
        <w:tabs>
          <w:tab w:val="num" w:pos="5040"/>
        </w:tabs>
        <w:ind w:left="5040" w:hanging="360"/>
      </w:pPr>
      <w:rPr>
        <w:rFonts w:ascii="Symbol" w:hAnsi="Symbol" w:hint="default"/>
      </w:rPr>
    </w:lvl>
    <w:lvl w:ilvl="7" w:tplc="6CC08C38" w:tentative="1">
      <w:start w:val="1"/>
      <w:numFmt w:val="bullet"/>
      <w:lvlText w:val=""/>
      <w:lvlJc w:val="left"/>
      <w:pPr>
        <w:tabs>
          <w:tab w:val="num" w:pos="5760"/>
        </w:tabs>
        <w:ind w:left="5760" w:hanging="360"/>
      </w:pPr>
      <w:rPr>
        <w:rFonts w:ascii="Symbol" w:hAnsi="Symbol" w:hint="default"/>
      </w:rPr>
    </w:lvl>
    <w:lvl w:ilvl="8" w:tplc="D56AFC40" w:tentative="1">
      <w:start w:val="1"/>
      <w:numFmt w:val="bullet"/>
      <w:lvlText w:val=""/>
      <w:lvlJc w:val="left"/>
      <w:pPr>
        <w:tabs>
          <w:tab w:val="num" w:pos="6480"/>
        </w:tabs>
        <w:ind w:left="6480" w:hanging="360"/>
      </w:pPr>
      <w:rPr>
        <w:rFonts w:ascii="Symbol" w:hAnsi="Symbol" w:hint="default"/>
      </w:rPr>
    </w:lvl>
  </w:abstractNum>
  <w:abstractNum w:abstractNumId="15">
    <w:nsid w:val="605437FD"/>
    <w:multiLevelType w:val="multilevel"/>
    <w:tmpl w:val="4DCAABD0"/>
    <w:lvl w:ilvl="0">
      <w:start w:val="3"/>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635749DE"/>
    <w:multiLevelType w:val="multilevel"/>
    <w:tmpl w:val="3F70295A"/>
    <w:lvl w:ilvl="0">
      <w:start w:val="3"/>
      <w:numFmt w:val="decimal"/>
      <w:lvlText w:val="%1"/>
      <w:lvlJc w:val="left"/>
      <w:pPr>
        <w:ind w:left="495" w:hanging="495"/>
      </w:pPr>
      <w:rPr>
        <w:rFonts w:hint="default"/>
        <w:b w:val="0"/>
      </w:rPr>
    </w:lvl>
    <w:lvl w:ilvl="1">
      <w:start w:val="1"/>
      <w:numFmt w:val="decimal"/>
      <w:lvlText w:val="%1.%2"/>
      <w:lvlJc w:val="left"/>
      <w:pPr>
        <w:ind w:left="495" w:hanging="495"/>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685014A6"/>
    <w:multiLevelType w:val="hybridMultilevel"/>
    <w:tmpl w:val="BC9067C4"/>
    <w:lvl w:ilvl="0" w:tplc="230CE30A">
      <w:start w:val="1"/>
      <w:numFmt w:val="bullet"/>
      <w:lvlText w:val=""/>
      <w:lvlJc w:val="left"/>
      <w:pPr>
        <w:tabs>
          <w:tab w:val="num" w:pos="720"/>
        </w:tabs>
        <w:ind w:left="720" w:hanging="360"/>
      </w:pPr>
      <w:rPr>
        <w:rFonts w:ascii="Symbol" w:hAnsi="Symbol" w:hint="default"/>
      </w:rPr>
    </w:lvl>
    <w:lvl w:ilvl="1" w:tplc="90905D28" w:tentative="1">
      <w:start w:val="1"/>
      <w:numFmt w:val="bullet"/>
      <w:lvlText w:val=""/>
      <w:lvlJc w:val="left"/>
      <w:pPr>
        <w:tabs>
          <w:tab w:val="num" w:pos="1440"/>
        </w:tabs>
        <w:ind w:left="1440" w:hanging="360"/>
      </w:pPr>
      <w:rPr>
        <w:rFonts w:ascii="Symbol" w:hAnsi="Symbol" w:hint="default"/>
      </w:rPr>
    </w:lvl>
    <w:lvl w:ilvl="2" w:tplc="5B16F750" w:tentative="1">
      <w:start w:val="1"/>
      <w:numFmt w:val="bullet"/>
      <w:lvlText w:val=""/>
      <w:lvlJc w:val="left"/>
      <w:pPr>
        <w:tabs>
          <w:tab w:val="num" w:pos="2160"/>
        </w:tabs>
        <w:ind w:left="2160" w:hanging="360"/>
      </w:pPr>
      <w:rPr>
        <w:rFonts w:ascii="Symbol" w:hAnsi="Symbol" w:hint="default"/>
      </w:rPr>
    </w:lvl>
    <w:lvl w:ilvl="3" w:tplc="678E1F1C" w:tentative="1">
      <w:start w:val="1"/>
      <w:numFmt w:val="bullet"/>
      <w:lvlText w:val=""/>
      <w:lvlJc w:val="left"/>
      <w:pPr>
        <w:tabs>
          <w:tab w:val="num" w:pos="2880"/>
        </w:tabs>
        <w:ind w:left="2880" w:hanging="360"/>
      </w:pPr>
      <w:rPr>
        <w:rFonts w:ascii="Symbol" w:hAnsi="Symbol" w:hint="default"/>
      </w:rPr>
    </w:lvl>
    <w:lvl w:ilvl="4" w:tplc="BE52F15C" w:tentative="1">
      <w:start w:val="1"/>
      <w:numFmt w:val="bullet"/>
      <w:lvlText w:val=""/>
      <w:lvlJc w:val="left"/>
      <w:pPr>
        <w:tabs>
          <w:tab w:val="num" w:pos="3600"/>
        </w:tabs>
        <w:ind w:left="3600" w:hanging="360"/>
      </w:pPr>
      <w:rPr>
        <w:rFonts w:ascii="Symbol" w:hAnsi="Symbol" w:hint="default"/>
      </w:rPr>
    </w:lvl>
    <w:lvl w:ilvl="5" w:tplc="F398CAC4" w:tentative="1">
      <w:start w:val="1"/>
      <w:numFmt w:val="bullet"/>
      <w:lvlText w:val=""/>
      <w:lvlJc w:val="left"/>
      <w:pPr>
        <w:tabs>
          <w:tab w:val="num" w:pos="4320"/>
        </w:tabs>
        <w:ind w:left="4320" w:hanging="360"/>
      </w:pPr>
      <w:rPr>
        <w:rFonts w:ascii="Symbol" w:hAnsi="Symbol" w:hint="default"/>
      </w:rPr>
    </w:lvl>
    <w:lvl w:ilvl="6" w:tplc="634239D6" w:tentative="1">
      <w:start w:val="1"/>
      <w:numFmt w:val="bullet"/>
      <w:lvlText w:val=""/>
      <w:lvlJc w:val="left"/>
      <w:pPr>
        <w:tabs>
          <w:tab w:val="num" w:pos="5040"/>
        </w:tabs>
        <w:ind w:left="5040" w:hanging="360"/>
      </w:pPr>
      <w:rPr>
        <w:rFonts w:ascii="Symbol" w:hAnsi="Symbol" w:hint="default"/>
      </w:rPr>
    </w:lvl>
    <w:lvl w:ilvl="7" w:tplc="1AF8FBD0" w:tentative="1">
      <w:start w:val="1"/>
      <w:numFmt w:val="bullet"/>
      <w:lvlText w:val=""/>
      <w:lvlJc w:val="left"/>
      <w:pPr>
        <w:tabs>
          <w:tab w:val="num" w:pos="5760"/>
        </w:tabs>
        <w:ind w:left="5760" w:hanging="360"/>
      </w:pPr>
      <w:rPr>
        <w:rFonts w:ascii="Symbol" w:hAnsi="Symbol" w:hint="default"/>
      </w:rPr>
    </w:lvl>
    <w:lvl w:ilvl="8" w:tplc="02DE5E4E" w:tentative="1">
      <w:start w:val="1"/>
      <w:numFmt w:val="bullet"/>
      <w:lvlText w:val=""/>
      <w:lvlJc w:val="left"/>
      <w:pPr>
        <w:tabs>
          <w:tab w:val="num" w:pos="6480"/>
        </w:tabs>
        <w:ind w:left="6480" w:hanging="360"/>
      </w:pPr>
      <w:rPr>
        <w:rFonts w:ascii="Symbol" w:hAnsi="Symbol" w:hint="default"/>
      </w:rPr>
    </w:lvl>
  </w:abstractNum>
  <w:abstractNum w:abstractNumId="18">
    <w:nsid w:val="71CB5602"/>
    <w:multiLevelType w:val="hybridMultilevel"/>
    <w:tmpl w:val="09D2197C"/>
    <w:lvl w:ilvl="0" w:tplc="28C4314E">
      <w:start w:val="1"/>
      <w:numFmt w:val="decimal"/>
      <w:lvlText w:val="%1."/>
      <w:lvlJc w:val="left"/>
      <w:pPr>
        <w:ind w:left="720" w:hanging="360"/>
      </w:pPr>
      <w:rPr>
        <w:rFonts w:asciiTheme="minorHAnsi" w:hAnsi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5F74A0"/>
    <w:multiLevelType w:val="multilevel"/>
    <w:tmpl w:val="BFDAA8EC"/>
    <w:lvl w:ilvl="0">
      <w:start w:val="3"/>
      <w:numFmt w:val="decimal"/>
      <w:lvlText w:val="%1"/>
      <w:lvlJc w:val="left"/>
      <w:pPr>
        <w:ind w:left="495" w:hanging="495"/>
      </w:pPr>
      <w:rPr>
        <w:rFonts w:hint="default"/>
        <w:b w:val="0"/>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4"/>
  </w:num>
  <w:num w:numId="2">
    <w:abstractNumId w:val="14"/>
  </w:num>
  <w:num w:numId="3">
    <w:abstractNumId w:val="17"/>
  </w:num>
  <w:num w:numId="4">
    <w:abstractNumId w:val="9"/>
  </w:num>
  <w:num w:numId="5">
    <w:abstractNumId w:val="12"/>
  </w:num>
  <w:num w:numId="6">
    <w:abstractNumId w:val="5"/>
  </w:num>
  <w:num w:numId="7">
    <w:abstractNumId w:val="1"/>
  </w:num>
  <w:num w:numId="8">
    <w:abstractNumId w:val="7"/>
  </w:num>
  <w:num w:numId="9">
    <w:abstractNumId w:val="0"/>
  </w:num>
  <w:num w:numId="10">
    <w:abstractNumId w:val="11"/>
  </w:num>
  <w:num w:numId="11">
    <w:abstractNumId w:val="2"/>
  </w:num>
  <w:num w:numId="12">
    <w:abstractNumId w:val="10"/>
  </w:num>
  <w:num w:numId="13">
    <w:abstractNumId w:val="8"/>
  </w:num>
  <w:num w:numId="14">
    <w:abstractNumId w:val="15"/>
  </w:num>
  <w:num w:numId="15">
    <w:abstractNumId w:val="16"/>
  </w:num>
  <w:num w:numId="16">
    <w:abstractNumId w:val="6"/>
  </w:num>
  <w:num w:numId="17">
    <w:abstractNumId w:val="13"/>
  </w:num>
  <w:num w:numId="18">
    <w:abstractNumId w:val="19"/>
  </w:num>
  <w:num w:numId="19">
    <w:abstractNumId w:val="3"/>
  </w:num>
  <w:num w:numId="20">
    <w:abstractNumId w:val="18"/>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na Sivachenko">
    <w15:presenceInfo w15:providerId="None" w15:userId="Anna Sivachenko"/>
  </w15:person>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0A4"/>
    <w:rsid w:val="00014931"/>
    <w:rsid w:val="00023A82"/>
    <w:rsid w:val="00030006"/>
    <w:rsid w:val="00032F65"/>
    <w:rsid w:val="00067609"/>
    <w:rsid w:val="000715DB"/>
    <w:rsid w:val="000822B5"/>
    <w:rsid w:val="000935FF"/>
    <w:rsid w:val="000943DE"/>
    <w:rsid w:val="000A002A"/>
    <w:rsid w:val="000A3D26"/>
    <w:rsid w:val="00135151"/>
    <w:rsid w:val="00164A30"/>
    <w:rsid w:val="00207130"/>
    <w:rsid w:val="00225436"/>
    <w:rsid w:val="00290EF0"/>
    <w:rsid w:val="00294C5F"/>
    <w:rsid w:val="002955FD"/>
    <w:rsid w:val="002B1295"/>
    <w:rsid w:val="002B236B"/>
    <w:rsid w:val="002C1895"/>
    <w:rsid w:val="002D4D1E"/>
    <w:rsid w:val="002E0981"/>
    <w:rsid w:val="003013B6"/>
    <w:rsid w:val="00314953"/>
    <w:rsid w:val="0032402A"/>
    <w:rsid w:val="00332B57"/>
    <w:rsid w:val="00356DCA"/>
    <w:rsid w:val="003818DE"/>
    <w:rsid w:val="00385EDB"/>
    <w:rsid w:val="00387903"/>
    <w:rsid w:val="003A0184"/>
    <w:rsid w:val="003A0C0D"/>
    <w:rsid w:val="003A4567"/>
    <w:rsid w:val="003E591C"/>
    <w:rsid w:val="003F05AE"/>
    <w:rsid w:val="004661D2"/>
    <w:rsid w:val="00473F27"/>
    <w:rsid w:val="004C3EC9"/>
    <w:rsid w:val="004D5FE3"/>
    <w:rsid w:val="004F18BF"/>
    <w:rsid w:val="004F4D82"/>
    <w:rsid w:val="0053660E"/>
    <w:rsid w:val="0054241F"/>
    <w:rsid w:val="0058264F"/>
    <w:rsid w:val="005A1CF4"/>
    <w:rsid w:val="005D19D7"/>
    <w:rsid w:val="005E37E2"/>
    <w:rsid w:val="0061171A"/>
    <w:rsid w:val="00643243"/>
    <w:rsid w:val="0064580F"/>
    <w:rsid w:val="0065193F"/>
    <w:rsid w:val="00680532"/>
    <w:rsid w:val="00682584"/>
    <w:rsid w:val="00684AA4"/>
    <w:rsid w:val="0069486A"/>
    <w:rsid w:val="00722884"/>
    <w:rsid w:val="007300A3"/>
    <w:rsid w:val="00761370"/>
    <w:rsid w:val="00785500"/>
    <w:rsid w:val="007A15E7"/>
    <w:rsid w:val="007D23DC"/>
    <w:rsid w:val="007D2FAF"/>
    <w:rsid w:val="007E600A"/>
    <w:rsid w:val="007E648B"/>
    <w:rsid w:val="00821CD0"/>
    <w:rsid w:val="00863A1D"/>
    <w:rsid w:val="00877F39"/>
    <w:rsid w:val="008802F8"/>
    <w:rsid w:val="00883CE2"/>
    <w:rsid w:val="00884877"/>
    <w:rsid w:val="008A0AAC"/>
    <w:rsid w:val="008A2C67"/>
    <w:rsid w:val="008A4E47"/>
    <w:rsid w:val="008B18EA"/>
    <w:rsid w:val="009443D9"/>
    <w:rsid w:val="00964525"/>
    <w:rsid w:val="00966DB4"/>
    <w:rsid w:val="009756A5"/>
    <w:rsid w:val="00991D22"/>
    <w:rsid w:val="00A22DCF"/>
    <w:rsid w:val="00A30A8C"/>
    <w:rsid w:val="00A33BFC"/>
    <w:rsid w:val="00A61F10"/>
    <w:rsid w:val="00A90D1B"/>
    <w:rsid w:val="00AE2128"/>
    <w:rsid w:val="00AE5763"/>
    <w:rsid w:val="00B069DA"/>
    <w:rsid w:val="00B67BB2"/>
    <w:rsid w:val="00B81871"/>
    <w:rsid w:val="00B8749C"/>
    <w:rsid w:val="00BB762D"/>
    <w:rsid w:val="00BC2E9B"/>
    <w:rsid w:val="00BE342D"/>
    <w:rsid w:val="00BE7EA3"/>
    <w:rsid w:val="00C43B33"/>
    <w:rsid w:val="00C6493B"/>
    <w:rsid w:val="00C841DE"/>
    <w:rsid w:val="00CB4FB0"/>
    <w:rsid w:val="00CD5452"/>
    <w:rsid w:val="00CF0EBB"/>
    <w:rsid w:val="00D21421"/>
    <w:rsid w:val="00D564E3"/>
    <w:rsid w:val="00D60741"/>
    <w:rsid w:val="00E1035E"/>
    <w:rsid w:val="00E218E5"/>
    <w:rsid w:val="00E31A85"/>
    <w:rsid w:val="00E34BB9"/>
    <w:rsid w:val="00E500A4"/>
    <w:rsid w:val="00E70D10"/>
    <w:rsid w:val="00E846CA"/>
    <w:rsid w:val="00EA727D"/>
    <w:rsid w:val="00EC52AE"/>
    <w:rsid w:val="00F07C85"/>
    <w:rsid w:val="00F13D2C"/>
    <w:rsid w:val="00F35AB3"/>
    <w:rsid w:val="00F374B3"/>
    <w:rsid w:val="00F979FD"/>
    <w:rsid w:val="00FA7AA5"/>
    <w:rsid w:val="00FC65CD"/>
    <w:rsid w:val="00FD0659"/>
    <w:rsid w:val="00FD7CBB"/>
    <w:rsid w:val="00FE211B"/>
    <w:rsid w:val="00FF41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A185A9"/>
  <w14:defaultImageDpi w14:val="300"/>
  <w15:docId w15:val="{E69F42EC-EABE-4E1E-8F1E-639FC9962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0A4"/>
    <w:pPr>
      <w:ind w:left="720"/>
      <w:contextualSpacing/>
    </w:pPr>
  </w:style>
  <w:style w:type="character" w:styleId="CommentReference">
    <w:name w:val="annotation reference"/>
    <w:basedOn w:val="DefaultParagraphFont"/>
    <w:uiPriority w:val="99"/>
    <w:semiHidden/>
    <w:unhideWhenUsed/>
    <w:rsid w:val="00294C5F"/>
    <w:rPr>
      <w:sz w:val="16"/>
      <w:szCs w:val="16"/>
    </w:rPr>
  </w:style>
  <w:style w:type="paragraph" w:styleId="CommentText">
    <w:name w:val="annotation text"/>
    <w:basedOn w:val="Normal"/>
    <w:link w:val="CommentTextChar"/>
    <w:uiPriority w:val="99"/>
    <w:semiHidden/>
    <w:unhideWhenUsed/>
    <w:rsid w:val="00294C5F"/>
    <w:rPr>
      <w:sz w:val="20"/>
      <w:szCs w:val="20"/>
    </w:rPr>
  </w:style>
  <w:style w:type="character" w:customStyle="1" w:styleId="CommentTextChar">
    <w:name w:val="Comment Text Char"/>
    <w:basedOn w:val="DefaultParagraphFont"/>
    <w:link w:val="CommentText"/>
    <w:uiPriority w:val="99"/>
    <w:semiHidden/>
    <w:rsid w:val="00294C5F"/>
    <w:rPr>
      <w:sz w:val="20"/>
      <w:szCs w:val="20"/>
    </w:rPr>
  </w:style>
  <w:style w:type="paragraph" w:styleId="CommentSubject">
    <w:name w:val="annotation subject"/>
    <w:basedOn w:val="CommentText"/>
    <w:next w:val="CommentText"/>
    <w:link w:val="CommentSubjectChar"/>
    <w:uiPriority w:val="99"/>
    <w:semiHidden/>
    <w:unhideWhenUsed/>
    <w:rsid w:val="00294C5F"/>
    <w:rPr>
      <w:b/>
      <w:bCs/>
    </w:rPr>
  </w:style>
  <w:style w:type="character" w:customStyle="1" w:styleId="CommentSubjectChar">
    <w:name w:val="Comment Subject Char"/>
    <w:basedOn w:val="CommentTextChar"/>
    <w:link w:val="CommentSubject"/>
    <w:uiPriority w:val="99"/>
    <w:semiHidden/>
    <w:rsid w:val="00294C5F"/>
    <w:rPr>
      <w:b/>
      <w:bCs/>
      <w:sz w:val="20"/>
      <w:szCs w:val="20"/>
    </w:rPr>
  </w:style>
  <w:style w:type="paragraph" w:styleId="BalloonText">
    <w:name w:val="Balloon Text"/>
    <w:basedOn w:val="Normal"/>
    <w:link w:val="BalloonTextChar"/>
    <w:uiPriority w:val="99"/>
    <w:semiHidden/>
    <w:unhideWhenUsed/>
    <w:rsid w:val="00294C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C5F"/>
    <w:rPr>
      <w:rFonts w:ascii="Segoe UI" w:hAnsi="Segoe UI" w:cs="Segoe UI"/>
      <w:sz w:val="18"/>
      <w:szCs w:val="18"/>
    </w:rPr>
  </w:style>
  <w:style w:type="paragraph" w:styleId="FootnoteText">
    <w:name w:val="footnote text"/>
    <w:basedOn w:val="Normal"/>
    <w:link w:val="FootnoteTextChar"/>
    <w:uiPriority w:val="99"/>
    <w:unhideWhenUsed/>
    <w:rsid w:val="00761370"/>
  </w:style>
  <w:style w:type="character" w:customStyle="1" w:styleId="FootnoteTextChar">
    <w:name w:val="Footnote Text Char"/>
    <w:basedOn w:val="DefaultParagraphFont"/>
    <w:link w:val="FootnoteText"/>
    <w:uiPriority w:val="99"/>
    <w:rsid w:val="00761370"/>
  </w:style>
  <w:style w:type="character" w:styleId="FootnoteReference">
    <w:name w:val="footnote reference"/>
    <w:basedOn w:val="DefaultParagraphFont"/>
    <w:uiPriority w:val="99"/>
    <w:unhideWhenUsed/>
    <w:rsid w:val="007613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808202">
      <w:bodyDiv w:val="1"/>
      <w:marLeft w:val="0"/>
      <w:marRight w:val="0"/>
      <w:marTop w:val="0"/>
      <w:marBottom w:val="0"/>
      <w:divBdr>
        <w:top w:val="none" w:sz="0" w:space="0" w:color="auto"/>
        <w:left w:val="none" w:sz="0" w:space="0" w:color="auto"/>
        <w:bottom w:val="none" w:sz="0" w:space="0" w:color="auto"/>
        <w:right w:val="none" w:sz="0" w:space="0" w:color="auto"/>
      </w:divBdr>
      <w:divsChild>
        <w:div w:id="341397670">
          <w:marLeft w:val="547"/>
          <w:marRight w:val="0"/>
          <w:marTop w:val="154"/>
          <w:marBottom w:val="0"/>
          <w:divBdr>
            <w:top w:val="none" w:sz="0" w:space="0" w:color="auto"/>
            <w:left w:val="none" w:sz="0" w:space="0" w:color="auto"/>
            <w:bottom w:val="none" w:sz="0" w:space="0" w:color="auto"/>
            <w:right w:val="none" w:sz="0" w:space="0" w:color="auto"/>
          </w:divBdr>
        </w:div>
        <w:div w:id="1363752617">
          <w:marLeft w:val="547"/>
          <w:marRight w:val="0"/>
          <w:marTop w:val="154"/>
          <w:marBottom w:val="0"/>
          <w:divBdr>
            <w:top w:val="none" w:sz="0" w:space="0" w:color="auto"/>
            <w:left w:val="none" w:sz="0" w:space="0" w:color="auto"/>
            <w:bottom w:val="none" w:sz="0" w:space="0" w:color="auto"/>
            <w:right w:val="none" w:sz="0" w:space="0" w:color="auto"/>
          </w:divBdr>
        </w:div>
      </w:divsChild>
    </w:div>
    <w:div w:id="392654406">
      <w:bodyDiv w:val="1"/>
      <w:marLeft w:val="0"/>
      <w:marRight w:val="0"/>
      <w:marTop w:val="0"/>
      <w:marBottom w:val="0"/>
      <w:divBdr>
        <w:top w:val="none" w:sz="0" w:space="0" w:color="auto"/>
        <w:left w:val="none" w:sz="0" w:space="0" w:color="auto"/>
        <w:bottom w:val="none" w:sz="0" w:space="0" w:color="auto"/>
        <w:right w:val="none" w:sz="0" w:space="0" w:color="auto"/>
      </w:divBdr>
      <w:divsChild>
        <w:div w:id="599798281">
          <w:marLeft w:val="547"/>
          <w:marRight w:val="0"/>
          <w:marTop w:val="154"/>
          <w:marBottom w:val="0"/>
          <w:divBdr>
            <w:top w:val="none" w:sz="0" w:space="0" w:color="auto"/>
            <w:left w:val="none" w:sz="0" w:space="0" w:color="auto"/>
            <w:bottom w:val="none" w:sz="0" w:space="0" w:color="auto"/>
            <w:right w:val="none" w:sz="0" w:space="0" w:color="auto"/>
          </w:divBdr>
        </w:div>
        <w:div w:id="498739039">
          <w:marLeft w:val="547"/>
          <w:marRight w:val="0"/>
          <w:marTop w:val="154"/>
          <w:marBottom w:val="0"/>
          <w:divBdr>
            <w:top w:val="none" w:sz="0" w:space="0" w:color="auto"/>
            <w:left w:val="none" w:sz="0" w:space="0" w:color="auto"/>
            <w:bottom w:val="none" w:sz="0" w:space="0" w:color="auto"/>
            <w:right w:val="none" w:sz="0" w:space="0" w:color="auto"/>
          </w:divBdr>
        </w:div>
        <w:div w:id="1344864673">
          <w:marLeft w:val="547"/>
          <w:marRight w:val="0"/>
          <w:marTop w:val="154"/>
          <w:marBottom w:val="0"/>
          <w:divBdr>
            <w:top w:val="none" w:sz="0" w:space="0" w:color="auto"/>
            <w:left w:val="none" w:sz="0" w:space="0" w:color="auto"/>
            <w:bottom w:val="none" w:sz="0" w:space="0" w:color="auto"/>
            <w:right w:val="none" w:sz="0" w:space="0" w:color="auto"/>
          </w:divBdr>
        </w:div>
      </w:divsChild>
    </w:div>
    <w:div w:id="904876650">
      <w:bodyDiv w:val="1"/>
      <w:marLeft w:val="0"/>
      <w:marRight w:val="0"/>
      <w:marTop w:val="0"/>
      <w:marBottom w:val="0"/>
      <w:divBdr>
        <w:top w:val="none" w:sz="0" w:space="0" w:color="auto"/>
        <w:left w:val="none" w:sz="0" w:space="0" w:color="auto"/>
        <w:bottom w:val="none" w:sz="0" w:space="0" w:color="auto"/>
        <w:right w:val="none" w:sz="0" w:space="0" w:color="auto"/>
      </w:divBdr>
      <w:divsChild>
        <w:div w:id="1418285420">
          <w:marLeft w:val="547"/>
          <w:marRight w:val="0"/>
          <w:marTop w:val="154"/>
          <w:marBottom w:val="0"/>
          <w:divBdr>
            <w:top w:val="none" w:sz="0" w:space="0" w:color="auto"/>
            <w:left w:val="none" w:sz="0" w:space="0" w:color="auto"/>
            <w:bottom w:val="none" w:sz="0" w:space="0" w:color="auto"/>
            <w:right w:val="none" w:sz="0" w:space="0" w:color="auto"/>
          </w:divBdr>
        </w:div>
        <w:div w:id="1751729368">
          <w:marLeft w:val="547"/>
          <w:marRight w:val="0"/>
          <w:marTop w:val="154"/>
          <w:marBottom w:val="0"/>
          <w:divBdr>
            <w:top w:val="none" w:sz="0" w:space="0" w:color="auto"/>
            <w:left w:val="none" w:sz="0" w:space="0" w:color="auto"/>
            <w:bottom w:val="none" w:sz="0" w:space="0" w:color="auto"/>
            <w:right w:val="none" w:sz="0" w:space="0" w:color="auto"/>
          </w:divBdr>
        </w:div>
        <w:div w:id="2146463766">
          <w:marLeft w:val="547"/>
          <w:marRight w:val="0"/>
          <w:marTop w:val="154"/>
          <w:marBottom w:val="0"/>
          <w:divBdr>
            <w:top w:val="none" w:sz="0" w:space="0" w:color="auto"/>
            <w:left w:val="none" w:sz="0" w:space="0" w:color="auto"/>
            <w:bottom w:val="none" w:sz="0" w:space="0" w:color="auto"/>
            <w:right w:val="none" w:sz="0" w:space="0" w:color="auto"/>
          </w:divBdr>
        </w:div>
      </w:divsChild>
    </w:div>
    <w:div w:id="1081415654">
      <w:bodyDiv w:val="1"/>
      <w:marLeft w:val="0"/>
      <w:marRight w:val="0"/>
      <w:marTop w:val="0"/>
      <w:marBottom w:val="0"/>
      <w:divBdr>
        <w:top w:val="none" w:sz="0" w:space="0" w:color="auto"/>
        <w:left w:val="none" w:sz="0" w:space="0" w:color="auto"/>
        <w:bottom w:val="none" w:sz="0" w:space="0" w:color="auto"/>
        <w:right w:val="none" w:sz="0" w:space="0" w:color="auto"/>
      </w:divBdr>
      <w:divsChild>
        <w:div w:id="1135027938">
          <w:marLeft w:val="547"/>
          <w:marRight w:val="0"/>
          <w:marTop w:val="154"/>
          <w:marBottom w:val="0"/>
          <w:divBdr>
            <w:top w:val="none" w:sz="0" w:space="0" w:color="auto"/>
            <w:left w:val="none" w:sz="0" w:space="0" w:color="auto"/>
            <w:bottom w:val="none" w:sz="0" w:space="0" w:color="auto"/>
            <w:right w:val="none" w:sz="0" w:space="0" w:color="auto"/>
          </w:divBdr>
        </w:div>
        <w:div w:id="279261605">
          <w:marLeft w:val="547"/>
          <w:marRight w:val="0"/>
          <w:marTop w:val="154"/>
          <w:marBottom w:val="0"/>
          <w:divBdr>
            <w:top w:val="none" w:sz="0" w:space="0" w:color="auto"/>
            <w:left w:val="none" w:sz="0" w:space="0" w:color="auto"/>
            <w:bottom w:val="none" w:sz="0" w:space="0" w:color="auto"/>
            <w:right w:val="none" w:sz="0" w:space="0" w:color="auto"/>
          </w:divBdr>
        </w:div>
        <w:div w:id="10838782">
          <w:marLeft w:val="547"/>
          <w:marRight w:val="0"/>
          <w:marTop w:val="154"/>
          <w:marBottom w:val="0"/>
          <w:divBdr>
            <w:top w:val="none" w:sz="0" w:space="0" w:color="auto"/>
            <w:left w:val="none" w:sz="0" w:space="0" w:color="auto"/>
            <w:bottom w:val="none" w:sz="0" w:space="0" w:color="auto"/>
            <w:right w:val="none" w:sz="0" w:space="0" w:color="auto"/>
          </w:divBdr>
        </w:div>
      </w:divsChild>
    </w:div>
    <w:div w:id="1129586294">
      <w:bodyDiv w:val="1"/>
      <w:marLeft w:val="0"/>
      <w:marRight w:val="0"/>
      <w:marTop w:val="0"/>
      <w:marBottom w:val="0"/>
      <w:divBdr>
        <w:top w:val="none" w:sz="0" w:space="0" w:color="auto"/>
        <w:left w:val="none" w:sz="0" w:space="0" w:color="auto"/>
        <w:bottom w:val="none" w:sz="0" w:space="0" w:color="auto"/>
        <w:right w:val="none" w:sz="0" w:space="0" w:color="auto"/>
      </w:divBdr>
      <w:divsChild>
        <w:div w:id="1030179000">
          <w:marLeft w:val="547"/>
          <w:marRight w:val="0"/>
          <w:marTop w:val="154"/>
          <w:marBottom w:val="0"/>
          <w:divBdr>
            <w:top w:val="none" w:sz="0" w:space="0" w:color="auto"/>
            <w:left w:val="none" w:sz="0" w:space="0" w:color="auto"/>
            <w:bottom w:val="none" w:sz="0" w:space="0" w:color="auto"/>
            <w:right w:val="none" w:sz="0" w:space="0" w:color="auto"/>
          </w:divBdr>
        </w:div>
        <w:div w:id="1841263753">
          <w:marLeft w:val="547"/>
          <w:marRight w:val="0"/>
          <w:marTop w:val="154"/>
          <w:marBottom w:val="0"/>
          <w:divBdr>
            <w:top w:val="none" w:sz="0" w:space="0" w:color="auto"/>
            <w:left w:val="none" w:sz="0" w:space="0" w:color="auto"/>
            <w:bottom w:val="none" w:sz="0" w:space="0" w:color="auto"/>
            <w:right w:val="none" w:sz="0" w:space="0" w:color="auto"/>
          </w:divBdr>
        </w:div>
        <w:div w:id="1989625302">
          <w:marLeft w:val="547"/>
          <w:marRight w:val="0"/>
          <w:marTop w:val="154"/>
          <w:marBottom w:val="0"/>
          <w:divBdr>
            <w:top w:val="none" w:sz="0" w:space="0" w:color="auto"/>
            <w:left w:val="none" w:sz="0" w:space="0" w:color="auto"/>
            <w:bottom w:val="none" w:sz="0" w:space="0" w:color="auto"/>
            <w:right w:val="none" w:sz="0" w:space="0" w:color="auto"/>
          </w:divBdr>
        </w:div>
      </w:divsChild>
    </w:div>
    <w:div w:id="1767847032">
      <w:bodyDiv w:val="1"/>
      <w:marLeft w:val="0"/>
      <w:marRight w:val="0"/>
      <w:marTop w:val="0"/>
      <w:marBottom w:val="0"/>
      <w:divBdr>
        <w:top w:val="none" w:sz="0" w:space="0" w:color="auto"/>
        <w:left w:val="none" w:sz="0" w:space="0" w:color="auto"/>
        <w:bottom w:val="none" w:sz="0" w:space="0" w:color="auto"/>
        <w:right w:val="none" w:sz="0" w:space="0" w:color="auto"/>
      </w:divBdr>
      <w:divsChild>
        <w:div w:id="28995955">
          <w:marLeft w:val="547"/>
          <w:marRight w:val="0"/>
          <w:marTop w:val="154"/>
          <w:marBottom w:val="0"/>
          <w:divBdr>
            <w:top w:val="none" w:sz="0" w:space="0" w:color="auto"/>
            <w:left w:val="none" w:sz="0" w:space="0" w:color="auto"/>
            <w:bottom w:val="none" w:sz="0" w:space="0" w:color="auto"/>
            <w:right w:val="none" w:sz="0" w:space="0" w:color="auto"/>
          </w:divBdr>
        </w:div>
      </w:divsChild>
    </w:div>
    <w:div w:id="2024475468">
      <w:bodyDiv w:val="1"/>
      <w:marLeft w:val="0"/>
      <w:marRight w:val="0"/>
      <w:marTop w:val="0"/>
      <w:marBottom w:val="0"/>
      <w:divBdr>
        <w:top w:val="none" w:sz="0" w:space="0" w:color="auto"/>
        <w:left w:val="none" w:sz="0" w:space="0" w:color="auto"/>
        <w:bottom w:val="none" w:sz="0" w:space="0" w:color="auto"/>
        <w:right w:val="none" w:sz="0" w:space="0" w:color="auto"/>
      </w:divBdr>
      <w:divsChild>
        <w:div w:id="264578197">
          <w:marLeft w:val="547"/>
          <w:marRight w:val="0"/>
          <w:marTop w:val="154"/>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90D94-6E7F-44E4-93FD-5B377A879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1099</Words>
  <Characters>6267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Harvard</Company>
  <LinksUpToDate>false</LinksUpToDate>
  <CharactersWithSpaces>7352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Knorr</dc:creator>
  <cp:keywords/>
  <dc:description/>
  <cp:lastModifiedBy>Dennis McGonagle</cp:lastModifiedBy>
  <cp:revision>2</cp:revision>
  <dcterms:created xsi:type="dcterms:W3CDTF">2015-05-12T14:40:00Z</dcterms:created>
  <dcterms:modified xsi:type="dcterms:W3CDTF">2015-05-12T14:40:00Z</dcterms:modified>
</cp:coreProperties>
</file>