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CC910" w14:textId="00C5F7E2" w:rsidR="00C6328F" w:rsidRDefault="002D279A" w:rsidP="002D279A">
      <w:pPr>
        <w:rPr>
          <w:rFonts w:ascii="Calibri" w:hAnsi="Calibri" w:cs="Arial"/>
          <w:b/>
        </w:rPr>
      </w:pPr>
      <w:bookmarkStart w:id="0" w:name="_GoBack"/>
      <w:bookmarkEnd w:id="0"/>
      <w:r w:rsidRPr="001A1369">
        <w:rPr>
          <w:rFonts w:ascii="Calibri" w:hAnsi="Calibri" w:cs="Arial"/>
          <w:b/>
          <w:sz w:val="28"/>
        </w:rPr>
        <w:t>Author Names:</w:t>
      </w:r>
      <w:r w:rsidR="00C6328F" w:rsidRPr="00C6328F">
        <w:rPr>
          <w:rFonts w:ascii="Calibri" w:hAnsi="Calibri" w:cs="Arial"/>
          <w:sz w:val="28"/>
        </w:rPr>
        <w:t xml:space="preserve"> </w:t>
      </w:r>
      <w:r w:rsidR="00C6328F">
        <w:rPr>
          <w:rFonts w:ascii="Calibri" w:hAnsi="Calibri" w:cs="Arial"/>
        </w:rPr>
        <w:t>Tiffany Cook and Alexandra Duncan</w:t>
      </w:r>
    </w:p>
    <w:p w14:paraId="3300C36D" w14:textId="45C34D2D" w:rsidR="002D279A" w:rsidRPr="001A1369" w:rsidRDefault="002D279A" w:rsidP="002D279A">
      <w:pPr>
        <w:rPr>
          <w:rFonts w:ascii="Calibri" w:hAnsi="Calibri" w:cs="Arial"/>
          <w:b/>
        </w:rPr>
      </w:pPr>
      <w:r w:rsidRPr="001A1369">
        <w:rPr>
          <w:rFonts w:ascii="Calibri" w:hAnsi="Calibri" w:cs="Arial"/>
          <w:b/>
          <w:sz w:val="28"/>
        </w:rPr>
        <w:t xml:space="preserve">Clinical Skills Education Title: </w:t>
      </w:r>
      <w:r w:rsidRPr="001A1369">
        <w:rPr>
          <w:rFonts w:ascii="Calibri" w:hAnsi="Calibri" w:cs="Arial"/>
        </w:rPr>
        <w:t xml:space="preserve">Speculum Exam and Pap </w:t>
      </w:r>
      <w:r w:rsidR="00C6328F">
        <w:rPr>
          <w:rFonts w:ascii="Calibri" w:hAnsi="Calibri" w:cs="Arial"/>
        </w:rPr>
        <w:t>T</w:t>
      </w:r>
      <w:r w:rsidRPr="001A1369">
        <w:rPr>
          <w:rFonts w:ascii="Calibri" w:hAnsi="Calibri" w:cs="Arial"/>
        </w:rPr>
        <w:t>est</w:t>
      </w:r>
    </w:p>
    <w:p w14:paraId="3F56084F" w14:textId="77777777" w:rsidR="002D279A" w:rsidRPr="001A1369" w:rsidRDefault="002D279A" w:rsidP="002D279A">
      <w:pPr>
        <w:rPr>
          <w:rFonts w:ascii="Calibri" w:hAnsi="Calibri" w:cs="Arial"/>
          <w:b/>
        </w:rPr>
      </w:pPr>
    </w:p>
    <w:p w14:paraId="6289A520" w14:textId="77777777" w:rsidR="002D279A" w:rsidRDefault="002D279A" w:rsidP="002D279A">
      <w:pPr>
        <w:rPr>
          <w:rFonts w:ascii="Calibri" w:hAnsi="Calibri" w:cs="Arial"/>
          <w:b/>
          <w:sz w:val="28"/>
        </w:rPr>
      </w:pPr>
      <w:r w:rsidRPr="001A1369">
        <w:rPr>
          <w:rFonts w:ascii="Calibri" w:hAnsi="Calibri" w:cs="Arial"/>
          <w:b/>
          <w:sz w:val="28"/>
        </w:rPr>
        <w:t>Overview</w:t>
      </w:r>
    </w:p>
    <w:p w14:paraId="63E512AC" w14:textId="77777777" w:rsidR="00D0645C" w:rsidRPr="001A1369" w:rsidRDefault="00D0645C" w:rsidP="002D279A">
      <w:pPr>
        <w:rPr>
          <w:rFonts w:ascii="Calibri" w:hAnsi="Calibri" w:cs="Arial"/>
          <w:b/>
          <w:sz w:val="28"/>
        </w:rPr>
      </w:pPr>
    </w:p>
    <w:p w14:paraId="7DB77581" w14:textId="2F732380" w:rsidR="00496152" w:rsidRDefault="00524CC1" w:rsidP="00C6328F">
      <w:pPr>
        <w:widowControl w:val="0"/>
        <w:autoSpaceDE w:val="0"/>
        <w:autoSpaceDN w:val="0"/>
        <w:adjustRightInd w:val="0"/>
        <w:rPr>
          <w:ins w:id="1" w:author="Jacob Roundy" w:date="2015-05-18T10:26:00Z"/>
          <w:rFonts w:ascii="Calibri" w:hAnsi="Calibri" w:cs="Arial"/>
        </w:rPr>
      </w:pPr>
      <w:r w:rsidRPr="001A1369">
        <w:rPr>
          <w:rFonts w:ascii="Calibri" w:hAnsi="Calibri" w:cs="Arial"/>
        </w:rPr>
        <w:t>Providing</w:t>
      </w:r>
      <w:r w:rsidR="00CF75B0" w:rsidRPr="001A1369">
        <w:rPr>
          <w:rFonts w:ascii="Calibri" w:hAnsi="Calibri" w:cs="Arial"/>
        </w:rPr>
        <w:t xml:space="preserve"> comfortable speculum </w:t>
      </w:r>
      <w:r w:rsidRPr="001A1369">
        <w:rPr>
          <w:rFonts w:ascii="Calibri" w:hAnsi="Calibri" w:cs="Arial"/>
        </w:rPr>
        <w:t xml:space="preserve">placement </w:t>
      </w:r>
      <w:r w:rsidR="00CF75B0" w:rsidRPr="001A1369">
        <w:rPr>
          <w:rFonts w:ascii="Calibri" w:hAnsi="Calibri" w:cs="Arial"/>
        </w:rPr>
        <w:t xml:space="preserve">is an important skill for </w:t>
      </w:r>
      <w:r w:rsidR="00415A27" w:rsidRPr="001A1369">
        <w:rPr>
          <w:rFonts w:ascii="Calibri" w:hAnsi="Calibri" w:cs="Arial"/>
        </w:rPr>
        <w:t>providers to develop</w:t>
      </w:r>
      <w:r w:rsidR="00B47CF7">
        <w:rPr>
          <w:rFonts w:ascii="Calibri" w:hAnsi="Calibri" w:cs="Arial"/>
        </w:rPr>
        <w:t>,</w:t>
      </w:r>
      <w:r w:rsidR="00415A27" w:rsidRPr="001A1369">
        <w:rPr>
          <w:rFonts w:ascii="Calibri" w:hAnsi="Calibri" w:cs="Arial"/>
        </w:rPr>
        <w:t xml:space="preserve"> since</w:t>
      </w:r>
      <w:r w:rsidR="00CF75B0" w:rsidRPr="001A1369">
        <w:rPr>
          <w:rFonts w:ascii="Calibri" w:hAnsi="Calibri" w:cs="Arial"/>
        </w:rPr>
        <w:t xml:space="preserve"> </w:t>
      </w:r>
      <w:r w:rsidRPr="001A1369">
        <w:rPr>
          <w:rFonts w:ascii="Calibri" w:hAnsi="Calibri" w:cs="Arial"/>
        </w:rPr>
        <w:t xml:space="preserve">the speculum </w:t>
      </w:r>
      <w:r w:rsidR="00CF75B0" w:rsidRPr="001A1369">
        <w:rPr>
          <w:rFonts w:ascii="Calibri" w:hAnsi="Calibri" w:cs="Arial"/>
        </w:rPr>
        <w:t xml:space="preserve">is a necessary tool in </w:t>
      </w:r>
      <w:r w:rsidRPr="001A1369">
        <w:rPr>
          <w:rFonts w:ascii="Calibri" w:hAnsi="Calibri" w:cs="Arial"/>
        </w:rPr>
        <w:t xml:space="preserve">many </w:t>
      </w:r>
      <w:r w:rsidR="00CF75B0" w:rsidRPr="001A1369">
        <w:rPr>
          <w:rFonts w:ascii="Calibri" w:hAnsi="Calibri" w:cs="Arial"/>
        </w:rPr>
        <w:t xml:space="preserve">gynecological procedures. </w:t>
      </w:r>
      <w:r w:rsidRPr="001A1369">
        <w:rPr>
          <w:rFonts w:ascii="Calibri" w:hAnsi="Calibri" w:cs="Arial"/>
        </w:rPr>
        <w:t>Patients</w:t>
      </w:r>
      <w:r w:rsidR="00CF75B0" w:rsidRPr="001A1369">
        <w:rPr>
          <w:rFonts w:ascii="Calibri" w:hAnsi="Calibri" w:cs="Arial"/>
        </w:rPr>
        <w:t xml:space="preserve"> </w:t>
      </w:r>
      <w:r w:rsidR="00342681" w:rsidRPr="001A1369">
        <w:rPr>
          <w:rFonts w:ascii="Calibri" w:hAnsi="Calibri" w:cs="Arial"/>
        </w:rPr>
        <w:t xml:space="preserve">and providers </w:t>
      </w:r>
      <w:r w:rsidR="00CF75B0" w:rsidRPr="001A1369">
        <w:rPr>
          <w:rFonts w:ascii="Calibri" w:hAnsi="Calibri" w:cs="Arial"/>
        </w:rPr>
        <w:t xml:space="preserve">are </w:t>
      </w:r>
      <w:r w:rsidRPr="001A1369">
        <w:rPr>
          <w:rFonts w:ascii="Calibri" w:hAnsi="Calibri" w:cs="Arial"/>
        </w:rPr>
        <w:t xml:space="preserve">often </w:t>
      </w:r>
      <w:r w:rsidR="00CF75B0" w:rsidRPr="001A1369">
        <w:rPr>
          <w:rFonts w:ascii="Calibri" w:hAnsi="Calibri" w:cs="Arial"/>
        </w:rPr>
        <w:t xml:space="preserve">anxious about the speculum exam, but it is entirely possible </w:t>
      </w:r>
      <w:r w:rsidRPr="001A1369">
        <w:rPr>
          <w:rFonts w:ascii="Calibri" w:hAnsi="Calibri" w:cs="Arial"/>
        </w:rPr>
        <w:t xml:space="preserve">to place a speculum </w:t>
      </w:r>
      <w:r w:rsidR="00CF75B0" w:rsidRPr="001A1369">
        <w:rPr>
          <w:rFonts w:ascii="Calibri" w:hAnsi="Calibri" w:cs="Arial"/>
        </w:rPr>
        <w:t xml:space="preserve">without </w:t>
      </w:r>
      <w:r w:rsidR="00342681" w:rsidRPr="001A1369">
        <w:rPr>
          <w:rFonts w:ascii="Calibri" w:hAnsi="Calibri" w:cs="Arial"/>
        </w:rPr>
        <w:t xml:space="preserve">patient </w:t>
      </w:r>
      <w:r w:rsidR="00CF75B0" w:rsidRPr="001A1369">
        <w:rPr>
          <w:rFonts w:ascii="Calibri" w:hAnsi="Calibri" w:cs="Arial"/>
        </w:rPr>
        <w:t>discomfort</w:t>
      </w:r>
      <w:r w:rsidR="001E1C7C" w:rsidRPr="001A1369">
        <w:rPr>
          <w:rFonts w:ascii="Calibri" w:hAnsi="Calibri" w:cs="Arial"/>
        </w:rPr>
        <w:t>.</w:t>
      </w:r>
      <w:ins w:id="2" w:author="Jacob Roundy" w:date="2015-05-18T10:26:00Z">
        <w:r w:rsidR="00496152">
          <w:rPr>
            <w:rFonts w:ascii="Calibri" w:hAnsi="Calibri" w:cs="Arial"/>
          </w:rPr>
          <w:t xml:space="preserve"> </w:t>
        </w:r>
      </w:ins>
      <w:ins w:id="3" w:author="Jacob Roundy" w:date="2015-05-18T10:31:00Z">
        <w:r w:rsidR="00496152">
          <w:rPr>
            <w:rFonts w:ascii="Calibri" w:hAnsi="Calibri" w:cs="Arial"/>
          </w:rPr>
          <w:t xml:space="preserve">It’s important for the clinician to </w:t>
        </w:r>
        <w:commentRangeStart w:id="4"/>
        <w:r w:rsidR="00496152">
          <w:rPr>
            <w:rFonts w:ascii="Calibri" w:hAnsi="Calibri" w:cs="Arial"/>
          </w:rPr>
          <w:t>b</w:t>
        </w:r>
      </w:ins>
      <w:r w:rsidR="001E1C7C" w:rsidRPr="001A1369">
        <w:rPr>
          <w:rFonts w:ascii="Calibri" w:hAnsi="Calibri" w:cs="Arial"/>
        </w:rPr>
        <w:t xml:space="preserve">e aware of the role language plays in creating a comfortable environment; for instance, </w:t>
      </w:r>
      <w:ins w:id="5" w:author="Jacob Roundy" w:date="2015-05-18T10:32:00Z">
        <w:r w:rsidR="00496152">
          <w:rPr>
            <w:rFonts w:ascii="Calibri" w:hAnsi="Calibri" w:cs="Arial"/>
          </w:rPr>
          <w:t xml:space="preserve">a provider should </w:t>
        </w:r>
      </w:ins>
      <w:r w:rsidR="001E1C7C" w:rsidRPr="001A1369">
        <w:rPr>
          <w:rFonts w:ascii="Calibri" w:hAnsi="Calibri" w:cs="Arial"/>
        </w:rPr>
        <w:t>refer</w:t>
      </w:r>
      <w:del w:id="6" w:author="Jacob Roundy" w:date="2015-05-18T10:32:00Z">
        <w:r w:rsidR="001E1C7C" w:rsidRPr="001A1369" w:rsidDel="00496152">
          <w:rPr>
            <w:rFonts w:ascii="Calibri" w:hAnsi="Calibri" w:cs="Arial"/>
          </w:rPr>
          <w:delText>ring</w:delText>
        </w:r>
      </w:del>
      <w:r w:rsidR="001E1C7C" w:rsidRPr="001A1369">
        <w:rPr>
          <w:rFonts w:ascii="Calibri" w:hAnsi="Calibri" w:cs="Arial"/>
        </w:rPr>
        <w:t xml:space="preserve"> to the speculum </w:t>
      </w:r>
      <w:r w:rsidR="00B47CF7">
        <w:rPr>
          <w:rFonts w:ascii="Calibri" w:hAnsi="Calibri" w:cs="Arial"/>
        </w:rPr>
        <w:t>“</w:t>
      </w:r>
      <w:r w:rsidR="001E1C7C" w:rsidRPr="001A1369">
        <w:rPr>
          <w:rFonts w:ascii="Calibri" w:hAnsi="Calibri" w:cs="Arial"/>
        </w:rPr>
        <w:t>bills</w:t>
      </w:r>
      <w:r w:rsidR="00B47CF7">
        <w:rPr>
          <w:rFonts w:ascii="Calibri" w:hAnsi="Calibri" w:cs="Arial"/>
        </w:rPr>
        <w:t>”</w:t>
      </w:r>
      <w:r w:rsidR="001E1C7C" w:rsidRPr="001A1369">
        <w:rPr>
          <w:rFonts w:ascii="Calibri" w:hAnsi="Calibri" w:cs="Arial"/>
        </w:rPr>
        <w:t xml:space="preserve"> rather than </w:t>
      </w:r>
      <w:r w:rsidR="00B47CF7">
        <w:rPr>
          <w:rFonts w:ascii="Calibri" w:hAnsi="Calibri" w:cs="Arial"/>
        </w:rPr>
        <w:t>“</w:t>
      </w:r>
      <w:r w:rsidR="001E1C7C" w:rsidRPr="001A1369">
        <w:rPr>
          <w:rFonts w:ascii="Calibri" w:hAnsi="Calibri" w:cs="Arial"/>
        </w:rPr>
        <w:t>blades</w:t>
      </w:r>
      <w:r w:rsidR="00B47CF7">
        <w:rPr>
          <w:rFonts w:ascii="Calibri" w:hAnsi="Calibri" w:cs="Arial"/>
        </w:rPr>
        <w:t>”</w:t>
      </w:r>
      <w:r w:rsidR="001E1C7C" w:rsidRPr="001A1369">
        <w:rPr>
          <w:rFonts w:ascii="Calibri" w:hAnsi="Calibri" w:cs="Arial"/>
        </w:rPr>
        <w:t xml:space="preserve"> </w:t>
      </w:r>
      <w:ins w:id="7" w:author="Jacob Roundy" w:date="2015-05-18T10:32:00Z">
        <w:r w:rsidR="00496152">
          <w:rPr>
            <w:rFonts w:ascii="Calibri" w:hAnsi="Calibri" w:cs="Arial"/>
          </w:rPr>
          <w:t>to</w:t>
        </w:r>
      </w:ins>
      <w:del w:id="8" w:author="Jacob Roundy" w:date="2015-05-18T10:32:00Z">
        <w:r w:rsidR="006A6BC5" w:rsidRPr="001A1369" w:rsidDel="00496152">
          <w:rPr>
            <w:rFonts w:ascii="Calibri" w:hAnsi="Calibri" w:cs="Arial"/>
          </w:rPr>
          <w:delText>may</w:delText>
        </w:r>
      </w:del>
      <w:r w:rsidR="006A6BC5" w:rsidRPr="001A1369">
        <w:rPr>
          <w:rFonts w:ascii="Calibri" w:hAnsi="Calibri" w:cs="Arial"/>
        </w:rPr>
        <w:t xml:space="preserve"> </w:t>
      </w:r>
      <w:r w:rsidR="00FF4DF3" w:rsidRPr="001A1369">
        <w:rPr>
          <w:rFonts w:ascii="Calibri" w:hAnsi="Calibri" w:cs="Arial"/>
        </w:rPr>
        <w:t xml:space="preserve">avoid upsetting </w:t>
      </w:r>
      <w:r w:rsidR="00B47CF7">
        <w:rPr>
          <w:rFonts w:ascii="Calibri" w:hAnsi="Calibri" w:cs="Arial"/>
        </w:rPr>
        <w:t>the</w:t>
      </w:r>
      <w:r w:rsidR="00FF4DF3" w:rsidRPr="001A1369">
        <w:rPr>
          <w:rFonts w:ascii="Calibri" w:hAnsi="Calibri" w:cs="Arial"/>
        </w:rPr>
        <w:t xml:space="preserve"> patient</w:t>
      </w:r>
      <w:r w:rsidR="001E1C7C" w:rsidRPr="001A1369">
        <w:rPr>
          <w:rFonts w:ascii="Calibri" w:hAnsi="Calibri" w:cs="Arial"/>
        </w:rPr>
        <w:t>.</w:t>
      </w:r>
      <w:r w:rsidR="00FF4DF3" w:rsidRPr="001A1369">
        <w:rPr>
          <w:rFonts w:ascii="Calibri" w:hAnsi="Calibri" w:cs="Arial"/>
        </w:rPr>
        <w:t xml:space="preserve"> </w:t>
      </w:r>
      <w:commentRangeEnd w:id="4"/>
    </w:p>
    <w:p w14:paraId="338D5F49" w14:textId="77777777" w:rsidR="00496152" w:rsidRDefault="00496152" w:rsidP="00C6328F">
      <w:pPr>
        <w:widowControl w:val="0"/>
        <w:autoSpaceDE w:val="0"/>
        <w:autoSpaceDN w:val="0"/>
        <w:adjustRightInd w:val="0"/>
        <w:rPr>
          <w:ins w:id="9" w:author="Jacob Roundy" w:date="2015-05-18T10:26:00Z"/>
          <w:rFonts w:ascii="Calibri" w:hAnsi="Calibri" w:cs="Arial"/>
        </w:rPr>
      </w:pPr>
    </w:p>
    <w:p w14:paraId="1DDBA85D" w14:textId="0B9E304D" w:rsidR="001E1C7C" w:rsidDel="00496152" w:rsidRDefault="006B342A" w:rsidP="00C6328F">
      <w:pPr>
        <w:widowControl w:val="0"/>
        <w:autoSpaceDE w:val="0"/>
        <w:autoSpaceDN w:val="0"/>
        <w:adjustRightInd w:val="0"/>
        <w:rPr>
          <w:del w:id="10" w:author="Jacob Roundy" w:date="2015-05-18T10:26:00Z"/>
          <w:rFonts w:ascii="Calibri" w:hAnsi="Calibri" w:cs="Arial"/>
        </w:rPr>
      </w:pPr>
      <w:r>
        <w:rPr>
          <w:rStyle w:val="CommentReference"/>
        </w:rPr>
        <w:commentReference w:id="4"/>
      </w:r>
      <w:commentRangeStart w:id="11"/>
      <w:r w:rsidR="000C7069" w:rsidRPr="001A1369">
        <w:rPr>
          <w:rFonts w:ascii="Calibri" w:hAnsi="Calibri" w:cs="Arial"/>
        </w:rPr>
        <w:t xml:space="preserve">There are </w:t>
      </w:r>
      <w:r w:rsidR="00B47CF7">
        <w:rPr>
          <w:rFonts w:ascii="Calibri" w:hAnsi="Calibri" w:cs="Arial"/>
        </w:rPr>
        <w:t xml:space="preserve">two types of speculums: </w:t>
      </w:r>
      <w:r w:rsidR="000C7069" w:rsidRPr="001A1369">
        <w:rPr>
          <w:rFonts w:ascii="Calibri" w:hAnsi="Calibri" w:cs="Arial"/>
        </w:rPr>
        <w:t>metal and plastic</w:t>
      </w:r>
      <w:r w:rsidR="00B47CF7">
        <w:rPr>
          <w:rFonts w:ascii="Calibri" w:hAnsi="Calibri" w:cs="Arial"/>
        </w:rPr>
        <w:t>.</w:t>
      </w:r>
      <w:r w:rsidR="000C7069" w:rsidRPr="001A1369">
        <w:rPr>
          <w:rFonts w:ascii="Calibri" w:hAnsi="Calibri" w:cs="Arial"/>
        </w:rPr>
        <w:t xml:space="preserve"> </w:t>
      </w:r>
      <w:r w:rsidR="00B47CF7">
        <w:rPr>
          <w:rFonts w:ascii="Calibri" w:hAnsi="Calibri" w:cs="Arial"/>
        </w:rPr>
        <w:t>T</w:t>
      </w:r>
      <w:r w:rsidR="000C7069" w:rsidRPr="001A1369">
        <w:rPr>
          <w:rFonts w:ascii="Calibri" w:hAnsi="Calibri" w:cs="Arial"/>
        </w:rPr>
        <w:t xml:space="preserve">his </w:t>
      </w:r>
      <w:r w:rsidR="00B47CF7">
        <w:rPr>
          <w:rFonts w:ascii="Calibri" w:hAnsi="Calibri" w:cs="Arial"/>
        </w:rPr>
        <w:t>demonstration</w:t>
      </w:r>
      <w:r w:rsidR="000C7069" w:rsidRPr="001A1369">
        <w:rPr>
          <w:rFonts w:ascii="Calibri" w:hAnsi="Calibri" w:cs="Arial"/>
        </w:rPr>
        <w:t xml:space="preserve"> </w:t>
      </w:r>
      <w:r w:rsidR="00093FA9" w:rsidRPr="001A1369">
        <w:rPr>
          <w:rFonts w:ascii="Calibri" w:hAnsi="Calibri" w:cs="Arial"/>
        </w:rPr>
        <w:t>utilize</w:t>
      </w:r>
      <w:r w:rsidR="00B47CF7">
        <w:rPr>
          <w:rFonts w:ascii="Calibri" w:hAnsi="Calibri" w:cs="Arial"/>
        </w:rPr>
        <w:t>s</w:t>
      </w:r>
      <w:r w:rsidR="000C7069" w:rsidRPr="001A1369">
        <w:rPr>
          <w:rFonts w:ascii="Calibri" w:hAnsi="Calibri" w:cs="Arial"/>
        </w:rPr>
        <w:t xml:space="preserve"> plastic, as</w:t>
      </w:r>
      <w:r w:rsidR="00093FA9" w:rsidRPr="001A1369">
        <w:rPr>
          <w:rFonts w:ascii="Calibri" w:hAnsi="Calibri" w:cs="Arial"/>
        </w:rPr>
        <w:t xml:space="preserve"> plastic speculums are most commonly used in </w:t>
      </w:r>
      <w:r w:rsidR="000C7069" w:rsidRPr="001A1369">
        <w:rPr>
          <w:rFonts w:ascii="Calibri" w:hAnsi="Calibri" w:cs="Arial"/>
        </w:rPr>
        <w:t>clinics for routine testing</w:t>
      </w:r>
      <w:r w:rsidR="0064309D">
        <w:rPr>
          <w:rFonts w:ascii="Calibri" w:hAnsi="Calibri" w:cs="Arial"/>
        </w:rPr>
        <w:t xml:space="preserve"> (</w:t>
      </w:r>
      <w:r w:rsidR="0064309D" w:rsidRPr="008436A1">
        <w:rPr>
          <w:rFonts w:ascii="Calibri" w:hAnsi="Calibri" w:cs="Arial"/>
          <w:b/>
        </w:rPr>
        <w:t>Figure 1</w:t>
      </w:r>
      <w:r w:rsidR="0064309D">
        <w:rPr>
          <w:rFonts w:ascii="Calibri" w:hAnsi="Calibri" w:cs="Arial"/>
        </w:rPr>
        <w:t>)</w:t>
      </w:r>
      <w:r w:rsidR="005E6EDE">
        <w:rPr>
          <w:rFonts w:ascii="Calibri" w:hAnsi="Calibri" w:cs="Arial"/>
        </w:rPr>
        <w:t>.</w:t>
      </w:r>
      <w:commentRangeEnd w:id="11"/>
      <w:r>
        <w:rPr>
          <w:rStyle w:val="CommentReference"/>
        </w:rPr>
        <w:commentReference w:id="11"/>
      </w:r>
    </w:p>
    <w:p w14:paraId="000BFC98" w14:textId="34A70D8E" w:rsidR="0064309D" w:rsidDel="00496152" w:rsidRDefault="0064309D" w:rsidP="00C6328F">
      <w:pPr>
        <w:widowControl w:val="0"/>
        <w:autoSpaceDE w:val="0"/>
        <w:autoSpaceDN w:val="0"/>
        <w:adjustRightInd w:val="0"/>
        <w:rPr>
          <w:del w:id="12" w:author="Jacob Roundy" w:date="2015-05-18T10:26:00Z"/>
          <w:rFonts w:ascii="Calibri" w:hAnsi="Calibri" w:cs="Arial"/>
        </w:rPr>
      </w:pPr>
    </w:p>
    <w:p w14:paraId="1B4BE836" w14:textId="07BFD27C" w:rsidR="0064309D" w:rsidRDefault="00496152" w:rsidP="008436A1">
      <w:pPr>
        <w:rPr>
          <w:rFonts w:ascii="Calibri" w:hAnsi="Calibri" w:cs="Arial"/>
        </w:rPr>
      </w:pPr>
      <w:r>
        <w:rPr>
          <w:rFonts w:ascii="Calibri" w:hAnsi="Calibri" w:cs="Arial"/>
        </w:rPr>
        <w:t xml:space="preserve"> </w:t>
      </w:r>
      <w:commentRangeStart w:id="13"/>
      <w:r w:rsidR="0064309D">
        <w:rPr>
          <w:rFonts w:ascii="Calibri" w:hAnsi="Calibri" w:cs="Arial"/>
        </w:rPr>
        <w:t>When using</w:t>
      </w:r>
      <w:r w:rsidR="0064309D" w:rsidRPr="001A1369">
        <w:rPr>
          <w:rFonts w:ascii="Calibri" w:hAnsi="Calibri" w:cs="Arial"/>
        </w:rPr>
        <w:t xml:space="preserve"> a metal speculum, </w:t>
      </w:r>
      <w:r w:rsidR="0064309D">
        <w:rPr>
          <w:rFonts w:ascii="Calibri" w:hAnsi="Calibri" w:cs="Arial"/>
        </w:rPr>
        <w:t xml:space="preserve">it’s recommended to use a </w:t>
      </w:r>
      <w:r w:rsidR="0064309D" w:rsidRPr="001A1369">
        <w:rPr>
          <w:rFonts w:ascii="Calibri" w:hAnsi="Calibri" w:cs="Arial"/>
        </w:rPr>
        <w:t>Graves</w:t>
      </w:r>
      <w:r w:rsidR="0064309D">
        <w:rPr>
          <w:rFonts w:ascii="Calibri" w:hAnsi="Calibri" w:cs="Arial"/>
        </w:rPr>
        <w:t xml:space="preserve"> speculum, </w:t>
      </w:r>
      <w:r w:rsidR="0064309D" w:rsidRPr="001A1369">
        <w:rPr>
          <w:rFonts w:ascii="Calibri" w:hAnsi="Calibri" w:cs="Arial"/>
        </w:rPr>
        <w:t xml:space="preserve">if </w:t>
      </w:r>
      <w:r w:rsidR="0064309D">
        <w:rPr>
          <w:rFonts w:ascii="Calibri" w:hAnsi="Calibri" w:cs="Arial"/>
        </w:rPr>
        <w:t xml:space="preserve">the </w:t>
      </w:r>
      <w:r w:rsidR="0064309D" w:rsidRPr="001A1369">
        <w:rPr>
          <w:rFonts w:ascii="Calibri" w:hAnsi="Calibri" w:cs="Arial"/>
        </w:rPr>
        <w:t>patient has given birth vaginally, and a Pederson</w:t>
      </w:r>
      <w:r w:rsidR="0064309D">
        <w:rPr>
          <w:rFonts w:ascii="Calibri" w:hAnsi="Calibri" w:cs="Arial"/>
        </w:rPr>
        <w:t xml:space="preserve"> speculum, if they have not. </w:t>
      </w:r>
      <w:r w:rsidR="0064309D" w:rsidRPr="001A1369">
        <w:rPr>
          <w:rFonts w:ascii="Calibri" w:hAnsi="Calibri" w:cs="Arial"/>
        </w:rPr>
        <w:t>Pederson and Graves speculums are different shapes, and both come in many different sizes (medium</w:t>
      </w:r>
      <w:r w:rsidR="0064309D">
        <w:rPr>
          <w:rFonts w:ascii="Calibri" w:hAnsi="Calibri" w:cs="Arial"/>
        </w:rPr>
        <w:t xml:space="preserve"> is used most often</w:t>
      </w:r>
      <w:r w:rsidR="0064309D" w:rsidRPr="001A1369">
        <w:rPr>
          <w:rFonts w:ascii="Calibri" w:hAnsi="Calibri" w:cs="Arial"/>
        </w:rPr>
        <w:t>). Prior to placing a metal speculum, it is helpful to perform a digital cervical exam</w:t>
      </w:r>
      <w:r w:rsidR="0064309D">
        <w:rPr>
          <w:rFonts w:ascii="Calibri" w:hAnsi="Calibri" w:cs="Arial"/>
        </w:rPr>
        <w:t xml:space="preserve"> to assess for the appropriate speculum size. The depth and direction of </w:t>
      </w:r>
      <w:r w:rsidR="005E6EDE">
        <w:rPr>
          <w:rFonts w:ascii="Calibri" w:hAnsi="Calibri" w:cs="Arial"/>
        </w:rPr>
        <w:t xml:space="preserve">the </w:t>
      </w:r>
      <w:r w:rsidR="0064309D">
        <w:rPr>
          <w:rFonts w:ascii="Calibri" w:hAnsi="Calibri" w:cs="Arial"/>
        </w:rPr>
        <w:t>cervix is estimated</w:t>
      </w:r>
      <w:r w:rsidR="0064309D" w:rsidRPr="001A1369">
        <w:rPr>
          <w:rFonts w:ascii="Calibri" w:hAnsi="Calibri" w:cs="Arial"/>
        </w:rPr>
        <w:t xml:space="preserve"> by placing one finger into the vagina</w:t>
      </w:r>
      <w:r w:rsidR="0064309D">
        <w:rPr>
          <w:rFonts w:ascii="Calibri" w:hAnsi="Calibri" w:cs="Arial"/>
        </w:rPr>
        <w:t>.</w:t>
      </w:r>
      <w:r w:rsidR="0064309D" w:rsidRPr="001A1369">
        <w:rPr>
          <w:rFonts w:ascii="Calibri" w:hAnsi="Calibri" w:cs="Arial"/>
        </w:rPr>
        <w:t xml:space="preserve"> If the patient’s cervix </w:t>
      </w:r>
      <w:r w:rsidR="0064309D">
        <w:rPr>
          <w:rFonts w:ascii="Calibri" w:hAnsi="Calibri" w:cs="Arial"/>
        </w:rPr>
        <w:t xml:space="preserve">can be located </w:t>
      </w:r>
      <w:r w:rsidR="0064309D" w:rsidRPr="001A1369">
        <w:rPr>
          <w:rFonts w:ascii="Calibri" w:hAnsi="Calibri" w:cs="Arial"/>
        </w:rPr>
        <w:t xml:space="preserve">while </w:t>
      </w:r>
      <w:r w:rsidR="0064309D">
        <w:rPr>
          <w:rFonts w:ascii="Calibri" w:hAnsi="Calibri" w:cs="Arial"/>
        </w:rPr>
        <w:t xml:space="preserve">they are </w:t>
      </w:r>
      <w:r w:rsidR="0064309D" w:rsidRPr="001A1369">
        <w:rPr>
          <w:rFonts w:ascii="Calibri" w:hAnsi="Calibri" w:cs="Arial"/>
        </w:rPr>
        <w:t>sitting down, it is likely th</w:t>
      </w:r>
      <w:r w:rsidR="0064309D">
        <w:rPr>
          <w:rFonts w:ascii="Calibri" w:hAnsi="Calibri" w:cs="Arial"/>
        </w:rPr>
        <w:t>at the</w:t>
      </w:r>
      <w:r w:rsidR="0064309D" w:rsidRPr="001A1369">
        <w:rPr>
          <w:rFonts w:ascii="Calibri" w:hAnsi="Calibri" w:cs="Arial"/>
        </w:rPr>
        <w:t xml:space="preserve"> patient has a shallow vagina</w:t>
      </w:r>
      <w:r w:rsidR="0064309D">
        <w:rPr>
          <w:rFonts w:ascii="Calibri" w:hAnsi="Calibri" w:cs="Arial"/>
        </w:rPr>
        <w:t>,</w:t>
      </w:r>
      <w:r w:rsidR="0064309D" w:rsidRPr="001A1369">
        <w:rPr>
          <w:rFonts w:ascii="Calibri" w:hAnsi="Calibri" w:cs="Arial"/>
        </w:rPr>
        <w:t xml:space="preserve"> and </w:t>
      </w:r>
      <w:r w:rsidR="0064309D">
        <w:rPr>
          <w:rFonts w:ascii="Calibri" w:hAnsi="Calibri" w:cs="Arial"/>
        </w:rPr>
        <w:t>they should</w:t>
      </w:r>
      <w:r w:rsidR="0064309D" w:rsidRPr="001A1369">
        <w:rPr>
          <w:rFonts w:ascii="Calibri" w:hAnsi="Calibri" w:cs="Arial"/>
        </w:rPr>
        <w:t xml:space="preserve"> be most comfortable with a short metal speculum. </w:t>
      </w:r>
    </w:p>
    <w:p w14:paraId="443D3305" w14:textId="77777777" w:rsidR="00496152" w:rsidRDefault="00496152" w:rsidP="00C6328F">
      <w:pPr>
        <w:widowControl w:val="0"/>
        <w:autoSpaceDE w:val="0"/>
        <w:autoSpaceDN w:val="0"/>
        <w:adjustRightInd w:val="0"/>
        <w:rPr>
          <w:ins w:id="14" w:author="Jacob Roundy" w:date="2015-05-18T10:29:00Z"/>
          <w:rFonts w:ascii="Calibri" w:hAnsi="Calibri" w:cs="Arial"/>
        </w:rPr>
      </w:pPr>
    </w:p>
    <w:p w14:paraId="0C6B00D7" w14:textId="012691F5" w:rsidR="0064309D" w:rsidRPr="001A1369" w:rsidRDefault="0064309D" w:rsidP="00C6328F">
      <w:pPr>
        <w:widowControl w:val="0"/>
        <w:autoSpaceDE w:val="0"/>
        <w:autoSpaceDN w:val="0"/>
        <w:adjustRightInd w:val="0"/>
        <w:rPr>
          <w:rFonts w:ascii="Calibri" w:hAnsi="Calibri" w:cs="Arial"/>
        </w:rPr>
      </w:pPr>
      <w:r w:rsidRPr="001A1369">
        <w:rPr>
          <w:rFonts w:ascii="Calibri" w:hAnsi="Calibri" w:cs="Arial"/>
        </w:rPr>
        <w:t>Plastic speculums are all shape</w:t>
      </w:r>
      <w:r>
        <w:rPr>
          <w:rFonts w:ascii="Calibri" w:hAnsi="Calibri" w:cs="Arial"/>
        </w:rPr>
        <w:t>d like Pederson metal speculums and come in different sizes.</w:t>
      </w:r>
      <w:r w:rsidRPr="001A1369">
        <w:rPr>
          <w:rFonts w:ascii="Calibri" w:hAnsi="Calibri" w:cs="Arial"/>
        </w:rPr>
        <w:t xml:space="preserve"> To size for a plastic speculum, </w:t>
      </w:r>
      <w:r>
        <w:rPr>
          <w:rFonts w:ascii="Calibri" w:hAnsi="Calibri" w:cs="Arial"/>
        </w:rPr>
        <w:t xml:space="preserve">the examiner </w:t>
      </w:r>
      <w:r w:rsidRPr="001A1369">
        <w:rPr>
          <w:rFonts w:ascii="Calibri" w:hAnsi="Calibri" w:cs="Arial"/>
        </w:rPr>
        <w:t>place</w:t>
      </w:r>
      <w:r>
        <w:rPr>
          <w:rFonts w:ascii="Calibri" w:hAnsi="Calibri" w:cs="Arial"/>
        </w:rPr>
        <w:t>s</w:t>
      </w:r>
      <w:r w:rsidRPr="001A1369">
        <w:rPr>
          <w:rFonts w:ascii="Calibri" w:hAnsi="Calibri" w:cs="Arial"/>
        </w:rPr>
        <w:t xml:space="preserve"> two fingers in the patient’s vagina, palm down, and tr</w:t>
      </w:r>
      <w:r w:rsidR="005E6EDE">
        <w:rPr>
          <w:rFonts w:ascii="Calibri" w:hAnsi="Calibri" w:cs="Arial"/>
        </w:rPr>
        <w:t>ies</w:t>
      </w:r>
      <w:r w:rsidRPr="001A1369">
        <w:rPr>
          <w:rFonts w:ascii="Calibri" w:hAnsi="Calibri" w:cs="Arial"/>
        </w:rPr>
        <w:t xml:space="preserve"> to separate them: if there is no space between the fingers, </w:t>
      </w:r>
      <w:r w:rsidR="005E6EDE">
        <w:rPr>
          <w:rFonts w:ascii="Calibri" w:hAnsi="Calibri" w:cs="Arial"/>
        </w:rPr>
        <w:t xml:space="preserve">they should </w:t>
      </w:r>
      <w:r w:rsidRPr="001A1369">
        <w:rPr>
          <w:rFonts w:ascii="Calibri" w:hAnsi="Calibri" w:cs="Arial"/>
        </w:rPr>
        <w:t>use a small plastic speculum</w:t>
      </w:r>
      <w:r>
        <w:rPr>
          <w:rFonts w:ascii="Calibri" w:hAnsi="Calibri" w:cs="Arial"/>
        </w:rPr>
        <w:t xml:space="preserve">; </w:t>
      </w:r>
      <w:r w:rsidRPr="001A1369">
        <w:rPr>
          <w:rFonts w:ascii="Calibri" w:hAnsi="Calibri" w:cs="Arial"/>
        </w:rPr>
        <w:t>if there is</w:t>
      </w:r>
      <w:r>
        <w:rPr>
          <w:rFonts w:ascii="Calibri" w:hAnsi="Calibri" w:cs="Arial"/>
        </w:rPr>
        <w:t xml:space="preserve"> space between the fingers, </w:t>
      </w:r>
      <w:r w:rsidR="005E6EDE">
        <w:rPr>
          <w:rFonts w:ascii="Calibri" w:hAnsi="Calibri" w:cs="Arial"/>
        </w:rPr>
        <w:t xml:space="preserve">they should </w:t>
      </w:r>
      <w:r w:rsidRPr="001A1369">
        <w:rPr>
          <w:rFonts w:ascii="Calibri" w:hAnsi="Calibri" w:cs="Arial"/>
        </w:rPr>
        <w:t>use a medium</w:t>
      </w:r>
      <w:r w:rsidR="005E6EDE">
        <w:rPr>
          <w:rFonts w:ascii="Calibri" w:hAnsi="Calibri" w:cs="Arial"/>
        </w:rPr>
        <w:t xml:space="preserve"> one</w:t>
      </w:r>
      <w:r w:rsidRPr="001A1369">
        <w:rPr>
          <w:rFonts w:ascii="Calibri" w:hAnsi="Calibri" w:cs="Arial"/>
        </w:rPr>
        <w:t xml:space="preserve">. </w:t>
      </w:r>
      <w:r>
        <w:rPr>
          <w:rFonts w:ascii="Calibri" w:hAnsi="Calibri" w:cs="Arial"/>
        </w:rPr>
        <w:t xml:space="preserve">The exam should never be performed </w:t>
      </w:r>
      <w:r w:rsidRPr="001A1369">
        <w:rPr>
          <w:rFonts w:ascii="Calibri" w:hAnsi="Calibri" w:cs="Arial"/>
        </w:rPr>
        <w:t xml:space="preserve">with a large speculum </w:t>
      </w:r>
      <w:r>
        <w:rPr>
          <w:rFonts w:ascii="Calibri" w:hAnsi="Calibri" w:cs="Arial"/>
        </w:rPr>
        <w:t>(</w:t>
      </w:r>
      <w:r w:rsidRPr="001A1369">
        <w:rPr>
          <w:rFonts w:ascii="Calibri" w:hAnsi="Calibri" w:cs="Arial"/>
        </w:rPr>
        <w:t>as it is significantly longer</w:t>
      </w:r>
      <w:r>
        <w:rPr>
          <w:rFonts w:ascii="Calibri" w:hAnsi="Calibri" w:cs="Arial"/>
        </w:rPr>
        <w:t xml:space="preserve">) without first determining the length of the </w:t>
      </w:r>
      <w:r w:rsidRPr="001A1369">
        <w:rPr>
          <w:rFonts w:ascii="Calibri" w:hAnsi="Calibri" w:cs="Arial"/>
        </w:rPr>
        <w:t>vaginal canal</w:t>
      </w:r>
      <w:r>
        <w:rPr>
          <w:rFonts w:ascii="Calibri" w:hAnsi="Calibri" w:cs="Arial"/>
        </w:rPr>
        <w:t>.</w:t>
      </w:r>
      <w:commentRangeEnd w:id="13"/>
      <w:r>
        <w:rPr>
          <w:rStyle w:val="CommentReference"/>
        </w:rPr>
        <w:commentReference w:id="13"/>
      </w:r>
    </w:p>
    <w:p w14:paraId="5D1880CF" w14:textId="77777777" w:rsidR="00C6328F" w:rsidRDefault="00C6328F" w:rsidP="000C7069">
      <w:pPr>
        <w:widowControl w:val="0"/>
        <w:autoSpaceDE w:val="0"/>
        <w:autoSpaceDN w:val="0"/>
        <w:adjustRightInd w:val="0"/>
        <w:rPr>
          <w:rFonts w:ascii="Calibri" w:hAnsi="Calibri" w:cs="Arial"/>
        </w:rPr>
      </w:pPr>
    </w:p>
    <w:p w14:paraId="5DAB6D0B" w14:textId="230E5BDE" w:rsidR="006F0506" w:rsidRPr="00496152" w:rsidRDefault="000C7069" w:rsidP="000C7069">
      <w:pPr>
        <w:widowControl w:val="0"/>
        <w:autoSpaceDE w:val="0"/>
        <w:autoSpaceDN w:val="0"/>
        <w:adjustRightInd w:val="0"/>
        <w:rPr>
          <w:rFonts w:ascii="Calibri" w:hAnsi="Calibri" w:cs="Arial"/>
        </w:rPr>
      </w:pPr>
      <w:r w:rsidRPr="001A1369">
        <w:rPr>
          <w:rFonts w:ascii="Calibri" w:hAnsi="Calibri" w:cs="Arial"/>
        </w:rPr>
        <w:t xml:space="preserve">The speculum is </w:t>
      </w:r>
      <w:r w:rsidR="00093FA9" w:rsidRPr="001A1369">
        <w:rPr>
          <w:rFonts w:ascii="Calibri" w:hAnsi="Calibri" w:cs="Arial"/>
        </w:rPr>
        <w:t>used to perform</w:t>
      </w:r>
      <w:r w:rsidRPr="001A1369">
        <w:rPr>
          <w:rFonts w:ascii="Calibri" w:hAnsi="Calibri" w:cs="Arial"/>
        </w:rPr>
        <w:t xml:space="preserve"> the Papanic</w:t>
      </w:r>
      <w:r w:rsidR="00B47CF7">
        <w:rPr>
          <w:rFonts w:ascii="Calibri" w:hAnsi="Calibri" w:cs="Arial"/>
        </w:rPr>
        <w:t>o</w:t>
      </w:r>
      <w:r w:rsidRPr="001A1369">
        <w:rPr>
          <w:rFonts w:ascii="Calibri" w:hAnsi="Calibri" w:cs="Arial"/>
        </w:rPr>
        <w:t>laou test as part of cervical cancer screening examinations</w:t>
      </w:r>
      <w:r w:rsidR="001C5976" w:rsidRPr="001A1369">
        <w:rPr>
          <w:rFonts w:ascii="Calibri" w:hAnsi="Calibri" w:cs="Arial"/>
        </w:rPr>
        <w:t>.</w:t>
      </w:r>
      <w:r w:rsidRPr="001A1369">
        <w:rPr>
          <w:rFonts w:ascii="Calibri" w:hAnsi="Calibri" w:cs="Arial"/>
          <w:b/>
        </w:rPr>
        <w:t xml:space="preserve"> </w:t>
      </w:r>
      <w:r w:rsidR="00EF673B" w:rsidRPr="001A1369">
        <w:rPr>
          <w:rFonts w:ascii="Calibri" w:hAnsi="Calibri" w:cs="Arial"/>
        </w:rPr>
        <w:t xml:space="preserve">Cervical cancer </w:t>
      </w:r>
      <w:r w:rsidR="00906A73" w:rsidRPr="001A1369">
        <w:rPr>
          <w:rFonts w:ascii="Calibri" w:hAnsi="Calibri" w:cs="Arial"/>
        </w:rPr>
        <w:t>was once</w:t>
      </w:r>
      <w:r w:rsidR="00EF673B" w:rsidRPr="001A1369">
        <w:rPr>
          <w:rFonts w:ascii="Calibri" w:hAnsi="Calibri" w:cs="Arial"/>
        </w:rPr>
        <w:t xml:space="preserve"> the leading cause of</w:t>
      </w:r>
      <w:r w:rsidR="00D0645C">
        <w:rPr>
          <w:rFonts w:ascii="Calibri" w:hAnsi="Calibri" w:cs="Arial"/>
        </w:rPr>
        <w:t xml:space="preserve"> </w:t>
      </w:r>
      <w:r w:rsidR="00EF673B" w:rsidRPr="001A1369">
        <w:rPr>
          <w:rFonts w:ascii="Calibri" w:hAnsi="Calibri" w:cs="Arial"/>
        </w:rPr>
        <w:t xml:space="preserve">cancer death for women in the United States, but </w:t>
      </w:r>
      <w:r w:rsidR="00093FA9" w:rsidRPr="001A1369">
        <w:rPr>
          <w:rFonts w:ascii="Calibri" w:hAnsi="Calibri" w:cs="Arial"/>
        </w:rPr>
        <w:t xml:space="preserve">in </w:t>
      </w:r>
      <w:r w:rsidR="006A6BC5" w:rsidRPr="001A1369">
        <w:rPr>
          <w:rFonts w:ascii="Calibri" w:hAnsi="Calibri" w:cs="Arial"/>
        </w:rPr>
        <w:t>recent decades</w:t>
      </w:r>
      <w:r w:rsidR="00966CFE" w:rsidRPr="001A1369">
        <w:rPr>
          <w:rFonts w:ascii="Calibri" w:hAnsi="Calibri" w:cs="Arial"/>
        </w:rPr>
        <w:t xml:space="preserve"> the number of cases and deaths </w:t>
      </w:r>
      <w:r w:rsidR="006A6BC5" w:rsidRPr="001A1369">
        <w:rPr>
          <w:rFonts w:ascii="Calibri" w:hAnsi="Calibri" w:cs="Arial"/>
        </w:rPr>
        <w:t xml:space="preserve">has </w:t>
      </w:r>
      <w:r w:rsidR="00966CFE" w:rsidRPr="001A1369">
        <w:rPr>
          <w:rFonts w:ascii="Calibri" w:hAnsi="Calibri" w:cs="Arial"/>
        </w:rPr>
        <w:t>declined significantly</w:t>
      </w:r>
      <w:r w:rsidR="00926EE0" w:rsidRPr="00496152">
        <w:rPr>
          <w:rFonts w:ascii="Calibri" w:hAnsi="Calibri" w:cs="Arial"/>
          <w:vertAlign w:val="superscript"/>
        </w:rPr>
        <w:t>1</w:t>
      </w:r>
      <w:r w:rsidR="00496152">
        <w:rPr>
          <w:rFonts w:ascii="Calibri" w:hAnsi="Calibri" w:cs="Arial"/>
        </w:rPr>
        <w:t xml:space="preserve">. </w:t>
      </w:r>
      <w:r w:rsidR="00966CFE" w:rsidRPr="001A1369">
        <w:rPr>
          <w:rFonts w:ascii="Calibri" w:hAnsi="Calibri" w:cs="Arial"/>
        </w:rPr>
        <w:t>T</w:t>
      </w:r>
      <w:r w:rsidR="00906A73" w:rsidRPr="001A1369">
        <w:rPr>
          <w:rFonts w:ascii="Calibri" w:hAnsi="Calibri" w:cs="Arial"/>
        </w:rPr>
        <w:t>his</w:t>
      </w:r>
      <w:r w:rsidR="00966CFE" w:rsidRPr="001A1369">
        <w:rPr>
          <w:rFonts w:ascii="Calibri" w:hAnsi="Calibri" w:cs="Arial"/>
        </w:rPr>
        <w:t xml:space="preserve"> change is credited to the</w:t>
      </w:r>
      <w:r w:rsidR="0041089A" w:rsidRPr="001A1369">
        <w:rPr>
          <w:rFonts w:ascii="Calibri" w:hAnsi="Calibri" w:cs="Arial"/>
        </w:rPr>
        <w:t xml:space="preserve"> </w:t>
      </w:r>
      <w:r w:rsidR="006A6BC5" w:rsidRPr="001A1369">
        <w:rPr>
          <w:rFonts w:ascii="Calibri" w:hAnsi="Calibri" w:cs="Arial"/>
        </w:rPr>
        <w:t xml:space="preserve">discovery </w:t>
      </w:r>
      <w:r w:rsidR="00B47CF7">
        <w:rPr>
          <w:rFonts w:ascii="Calibri" w:hAnsi="Calibri" w:cs="Arial"/>
        </w:rPr>
        <w:t xml:space="preserve">made </w:t>
      </w:r>
      <w:r w:rsidR="006A6BC5" w:rsidRPr="001A1369">
        <w:rPr>
          <w:rFonts w:ascii="Calibri" w:hAnsi="Calibri" w:cs="Arial"/>
        </w:rPr>
        <w:t xml:space="preserve">by Georgios </w:t>
      </w:r>
      <w:r w:rsidR="0041089A" w:rsidRPr="001A1369">
        <w:rPr>
          <w:rFonts w:ascii="Calibri" w:hAnsi="Calibri" w:cs="Arial"/>
        </w:rPr>
        <w:t>Pap</w:t>
      </w:r>
      <w:r w:rsidR="00906A73" w:rsidRPr="001A1369">
        <w:rPr>
          <w:rFonts w:ascii="Calibri" w:hAnsi="Calibri" w:cs="Arial"/>
        </w:rPr>
        <w:t>anicolaou</w:t>
      </w:r>
      <w:r w:rsidR="0041089A" w:rsidRPr="001A1369">
        <w:rPr>
          <w:rFonts w:ascii="Calibri" w:hAnsi="Calibri" w:cs="Arial"/>
        </w:rPr>
        <w:t xml:space="preserve"> </w:t>
      </w:r>
      <w:r w:rsidR="006A6BC5" w:rsidRPr="001A1369">
        <w:rPr>
          <w:rFonts w:ascii="Calibri" w:hAnsi="Calibri" w:cs="Arial"/>
        </w:rPr>
        <w:t>in 1928</w:t>
      </w:r>
      <w:r w:rsidR="00B47CF7">
        <w:rPr>
          <w:rFonts w:ascii="Calibri" w:hAnsi="Calibri" w:cs="Arial"/>
        </w:rPr>
        <w:t xml:space="preserve"> </w:t>
      </w:r>
      <w:r w:rsidR="006A6BC5" w:rsidRPr="001A1369">
        <w:rPr>
          <w:rFonts w:ascii="Calibri" w:hAnsi="Calibri" w:cs="Arial"/>
        </w:rPr>
        <w:t xml:space="preserve">that cervical cancer could be diagnosed by vaginal and cervical smears. </w:t>
      </w:r>
      <w:r w:rsidR="00E136FA" w:rsidRPr="001A1369">
        <w:rPr>
          <w:rFonts w:ascii="Calibri" w:hAnsi="Calibri" w:cs="Arial"/>
        </w:rPr>
        <w:t>The</w:t>
      </w:r>
      <w:r w:rsidR="00906A73" w:rsidRPr="001A1369">
        <w:rPr>
          <w:rFonts w:ascii="Calibri" w:hAnsi="Calibri" w:cs="Arial"/>
        </w:rPr>
        <w:t xml:space="preserve"> </w:t>
      </w:r>
      <w:r w:rsidR="0041089A" w:rsidRPr="001A1369">
        <w:rPr>
          <w:rFonts w:ascii="Calibri" w:hAnsi="Calibri" w:cs="Arial"/>
        </w:rPr>
        <w:t xml:space="preserve">Pap </w:t>
      </w:r>
      <w:r w:rsidR="00906A73" w:rsidRPr="001A1369">
        <w:rPr>
          <w:rFonts w:ascii="Calibri" w:hAnsi="Calibri" w:cs="Arial"/>
        </w:rPr>
        <w:t>test</w:t>
      </w:r>
      <w:r w:rsidR="00E136FA" w:rsidRPr="001A1369">
        <w:rPr>
          <w:rFonts w:ascii="Calibri" w:hAnsi="Calibri" w:cs="Arial"/>
        </w:rPr>
        <w:t>, as it is now called,</w:t>
      </w:r>
      <w:r w:rsidR="006E7E2E">
        <w:rPr>
          <w:rFonts w:ascii="Calibri" w:hAnsi="Calibri" w:cs="Arial"/>
        </w:rPr>
        <w:t xml:space="preserve"> </w:t>
      </w:r>
      <w:r w:rsidR="006F0506" w:rsidRPr="001A1369">
        <w:rPr>
          <w:rFonts w:ascii="Calibri" w:hAnsi="Calibri" w:cs="Arial"/>
        </w:rPr>
        <w:t xml:space="preserve">detects abnormal cells </w:t>
      </w:r>
      <w:r w:rsidR="00906A73" w:rsidRPr="001A1369">
        <w:rPr>
          <w:rFonts w:ascii="Calibri" w:hAnsi="Calibri" w:cs="Arial"/>
        </w:rPr>
        <w:t>in the</w:t>
      </w:r>
      <w:r w:rsidR="006F0506" w:rsidRPr="001A1369">
        <w:rPr>
          <w:rFonts w:ascii="Calibri" w:hAnsi="Calibri" w:cs="Arial"/>
        </w:rPr>
        <w:t xml:space="preserve"> cervix</w:t>
      </w:r>
      <w:r w:rsidR="00E136FA" w:rsidRPr="001A1369">
        <w:rPr>
          <w:rFonts w:ascii="Calibri" w:hAnsi="Calibri" w:cs="Arial"/>
        </w:rPr>
        <w:t>, both cancerous and pre-cancerous</w:t>
      </w:r>
      <w:r w:rsidR="00036007" w:rsidRPr="001A1369">
        <w:rPr>
          <w:rFonts w:ascii="Calibri" w:hAnsi="Calibri" w:cs="Arial"/>
        </w:rPr>
        <w:t xml:space="preserve">. Current </w:t>
      </w:r>
      <w:r w:rsidRPr="001A1369">
        <w:rPr>
          <w:rFonts w:ascii="Calibri" w:hAnsi="Calibri" w:cs="Arial"/>
        </w:rPr>
        <w:t xml:space="preserve">guidelines for recommended screening intervals can be found </w:t>
      </w:r>
      <w:r w:rsidR="00093FA9" w:rsidRPr="001A1369">
        <w:rPr>
          <w:rFonts w:ascii="Calibri" w:hAnsi="Calibri" w:cs="Arial"/>
        </w:rPr>
        <w:t>through the USPSTF website</w:t>
      </w:r>
      <w:r w:rsidR="00926EE0" w:rsidRPr="00496152">
        <w:rPr>
          <w:rFonts w:ascii="Calibri" w:hAnsi="Calibri" w:cs="Arial"/>
          <w:vertAlign w:val="superscript"/>
        </w:rPr>
        <w:t>2</w:t>
      </w:r>
      <w:r w:rsidR="00496152">
        <w:rPr>
          <w:rFonts w:ascii="Calibri" w:hAnsi="Calibri" w:cs="Arial"/>
        </w:rPr>
        <w:t>.</w:t>
      </w:r>
    </w:p>
    <w:p w14:paraId="495B044A" w14:textId="77777777" w:rsidR="00C6328F" w:rsidRDefault="00C6328F" w:rsidP="00C6328F">
      <w:pPr>
        <w:widowControl w:val="0"/>
        <w:autoSpaceDE w:val="0"/>
        <w:autoSpaceDN w:val="0"/>
        <w:adjustRightInd w:val="0"/>
        <w:rPr>
          <w:rFonts w:ascii="Calibri" w:hAnsi="Calibri" w:cs="Arial"/>
        </w:rPr>
      </w:pPr>
    </w:p>
    <w:p w14:paraId="0695C1D0" w14:textId="04286D59" w:rsidR="002D279A" w:rsidRPr="001A1369" w:rsidRDefault="007D4EE4" w:rsidP="00C6328F">
      <w:pPr>
        <w:widowControl w:val="0"/>
        <w:autoSpaceDE w:val="0"/>
        <w:autoSpaceDN w:val="0"/>
        <w:adjustRightInd w:val="0"/>
        <w:rPr>
          <w:rFonts w:ascii="Calibri" w:hAnsi="Calibri" w:cs="Arial"/>
        </w:rPr>
      </w:pPr>
      <w:r>
        <w:rPr>
          <w:rFonts w:ascii="Calibri" w:hAnsi="Calibri" w:cs="Arial"/>
        </w:rPr>
        <w:t>The test can be performed</w:t>
      </w:r>
      <w:r w:rsidR="00CA4BC2">
        <w:rPr>
          <w:rFonts w:ascii="Calibri" w:hAnsi="Calibri" w:cs="Arial"/>
        </w:rPr>
        <w:t xml:space="preserve"> by </w:t>
      </w:r>
      <w:r>
        <w:rPr>
          <w:rFonts w:ascii="Calibri" w:hAnsi="Calibri" w:cs="Arial"/>
        </w:rPr>
        <w:t>using</w:t>
      </w:r>
      <w:r w:rsidR="00A74C47">
        <w:rPr>
          <w:rFonts w:ascii="Calibri" w:hAnsi="Calibri" w:cs="Arial"/>
        </w:rPr>
        <w:t xml:space="preserve"> </w:t>
      </w:r>
      <w:r w:rsidR="00871A47">
        <w:rPr>
          <w:rFonts w:ascii="Calibri" w:hAnsi="Calibri" w:cs="Arial"/>
        </w:rPr>
        <w:t>eithe</w:t>
      </w:r>
      <w:r w:rsidR="0064309D">
        <w:rPr>
          <w:rFonts w:ascii="Calibri" w:hAnsi="Calibri" w:cs="Arial"/>
        </w:rPr>
        <w:t>r</w:t>
      </w:r>
      <w:r w:rsidR="00871A47">
        <w:rPr>
          <w:rFonts w:ascii="Calibri" w:hAnsi="Calibri" w:cs="Arial"/>
        </w:rPr>
        <w:t xml:space="preserve"> </w:t>
      </w:r>
      <w:r w:rsidR="00891F8C" w:rsidRPr="001A1369">
        <w:rPr>
          <w:rFonts w:ascii="Calibri" w:hAnsi="Calibri" w:cs="Arial"/>
        </w:rPr>
        <w:t>a conventional glass slide</w:t>
      </w:r>
      <w:r w:rsidR="001D7BAE" w:rsidRPr="001A1369">
        <w:rPr>
          <w:rFonts w:ascii="Calibri" w:hAnsi="Calibri" w:cs="Arial"/>
        </w:rPr>
        <w:t xml:space="preserve"> and fixative</w:t>
      </w:r>
      <w:r w:rsidR="00871A47">
        <w:rPr>
          <w:rFonts w:ascii="Calibri" w:hAnsi="Calibri" w:cs="Arial"/>
        </w:rPr>
        <w:t>,</w:t>
      </w:r>
      <w:r w:rsidR="00891F8C" w:rsidRPr="001A1369">
        <w:rPr>
          <w:rFonts w:ascii="Calibri" w:hAnsi="Calibri" w:cs="Arial"/>
        </w:rPr>
        <w:t xml:space="preserve"> with a spatula and </w:t>
      </w:r>
      <w:r w:rsidR="001D7BAE" w:rsidRPr="001A1369">
        <w:rPr>
          <w:rFonts w:ascii="Calibri" w:hAnsi="Calibri" w:cs="Arial"/>
        </w:rPr>
        <w:t>endocervical brush</w:t>
      </w:r>
      <w:r w:rsidR="00305F62" w:rsidRPr="001A1369">
        <w:rPr>
          <w:rFonts w:ascii="Calibri" w:hAnsi="Calibri" w:cs="Arial"/>
        </w:rPr>
        <w:t xml:space="preserve"> (the traditional “Pap smear”)</w:t>
      </w:r>
      <w:r w:rsidR="00871A47">
        <w:rPr>
          <w:rFonts w:ascii="Calibri" w:hAnsi="Calibri" w:cs="Arial"/>
        </w:rPr>
        <w:t>,</w:t>
      </w:r>
      <w:r w:rsidR="00891F8C" w:rsidRPr="001A1369">
        <w:rPr>
          <w:rFonts w:ascii="Calibri" w:hAnsi="Calibri" w:cs="Arial"/>
        </w:rPr>
        <w:t xml:space="preserve"> or </w:t>
      </w:r>
      <w:r w:rsidR="00305F62" w:rsidRPr="001A1369">
        <w:rPr>
          <w:rFonts w:ascii="Calibri" w:hAnsi="Calibri" w:cs="Arial"/>
        </w:rPr>
        <w:t xml:space="preserve">the more commonly </w:t>
      </w:r>
      <w:r w:rsidR="00305F62" w:rsidRPr="001A1369">
        <w:rPr>
          <w:rFonts w:ascii="Calibri" w:hAnsi="Calibri" w:cs="Arial"/>
        </w:rPr>
        <w:lastRenderedPageBreak/>
        <w:t xml:space="preserve">utilized </w:t>
      </w:r>
      <w:r w:rsidR="00891F8C" w:rsidRPr="001A1369">
        <w:rPr>
          <w:rFonts w:ascii="Calibri" w:hAnsi="Calibri" w:cs="Arial"/>
        </w:rPr>
        <w:t>liquid</w:t>
      </w:r>
      <w:r w:rsidR="00871A47">
        <w:rPr>
          <w:rFonts w:ascii="Calibri" w:hAnsi="Calibri" w:cs="Arial"/>
        </w:rPr>
        <w:t>-</w:t>
      </w:r>
      <w:r w:rsidR="003D093A" w:rsidRPr="001A1369">
        <w:rPr>
          <w:rFonts w:ascii="Calibri" w:hAnsi="Calibri" w:cs="Arial"/>
        </w:rPr>
        <w:t>based cytology</w:t>
      </w:r>
      <w:r w:rsidR="00871A47">
        <w:rPr>
          <w:rFonts w:ascii="Calibri" w:hAnsi="Calibri" w:cs="Arial"/>
        </w:rPr>
        <w:t>,</w:t>
      </w:r>
      <w:r w:rsidR="003D093A" w:rsidRPr="001A1369">
        <w:rPr>
          <w:rFonts w:ascii="Calibri" w:hAnsi="Calibri" w:cs="Arial"/>
        </w:rPr>
        <w:t xml:space="preserve"> </w:t>
      </w:r>
      <w:r w:rsidR="00891F8C" w:rsidRPr="001A1369">
        <w:rPr>
          <w:rFonts w:ascii="Calibri" w:hAnsi="Calibri" w:cs="Arial"/>
        </w:rPr>
        <w:t xml:space="preserve">with a cervical broom or </w:t>
      </w:r>
      <w:r w:rsidR="00871A47">
        <w:rPr>
          <w:rFonts w:ascii="Calibri" w:hAnsi="Calibri" w:cs="Arial"/>
        </w:rPr>
        <w:t>a</w:t>
      </w:r>
      <w:r w:rsidR="00891F8C" w:rsidRPr="001A1369">
        <w:rPr>
          <w:rFonts w:ascii="Calibri" w:hAnsi="Calibri" w:cs="Arial"/>
        </w:rPr>
        <w:t xml:space="preserve"> spatula and </w:t>
      </w:r>
      <w:r w:rsidR="001D7BAE" w:rsidRPr="001A1369">
        <w:rPr>
          <w:rFonts w:ascii="Calibri" w:hAnsi="Calibri" w:cs="Arial"/>
        </w:rPr>
        <w:t xml:space="preserve">endocervical </w:t>
      </w:r>
      <w:r w:rsidR="00891F8C" w:rsidRPr="001A1369">
        <w:rPr>
          <w:rFonts w:ascii="Calibri" w:hAnsi="Calibri" w:cs="Arial"/>
        </w:rPr>
        <w:t xml:space="preserve">brush </w:t>
      </w:r>
      <w:r w:rsidR="005E6EDE">
        <w:rPr>
          <w:rFonts w:ascii="Calibri" w:hAnsi="Calibri" w:cs="Arial"/>
        </w:rPr>
        <w:t>(</w:t>
      </w:r>
      <w:r w:rsidR="00C6328F">
        <w:rPr>
          <w:rFonts w:ascii="Calibri" w:hAnsi="Calibri" w:cs="Arial"/>
          <w:b/>
        </w:rPr>
        <w:t>F</w:t>
      </w:r>
      <w:r w:rsidR="00891F8C" w:rsidRPr="001A1369">
        <w:rPr>
          <w:rFonts w:ascii="Calibri" w:hAnsi="Calibri" w:cs="Arial"/>
          <w:b/>
        </w:rPr>
        <w:t>igure 2</w:t>
      </w:r>
      <w:r w:rsidR="005E6EDE">
        <w:rPr>
          <w:rFonts w:ascii="Calibri" w:hAnsi="Calibri" w:cs="Arial"/>
        </w:rPr>
        <w:t>)</w:t>
      </w:r>
      <w:r w:rsidR="005E6EDE" w:rsidRPr="001A1369">
        <w:rPr>
          <w:rFonts w:ascii="Calibri" w:hAnsi="Calibri" w:cs="Arial"/>
        </w:rPr>
        <w:t xml:space="preserve">. </w:t>
      </w:r>
      <w:r w:rsidR="00DE67D6" w:rsidRPr="001A1369">
        <w:rPr>
          <w:rFonts w:ascii="Calibri" w:hAnsi="Calibri" w:cs="Arial"/>
        </w:rPr>
        <w:t xml:space="preserve">No matter what tools </w:t>
      </w:r>
      <w:r w:rsidRPr="00BC1755">
        <w:rPr>
          <w:rFonts w:ascii="Calibri" w:hAnsi="Calibri" w:cs="Arial"/>
        </w:rPr>
        <w:t>are used,</w:t>
      </w:r>
      <w:r w:rsidR="00DE67D6" w:rsidRPr="001A1369">
        <w:rPr>
          <w:rFonts w:ascii="Calibri" w:hAnsi="Calibri" w:cs="Arial"/>
        </w:rPr>
        <w:t xml:space="preserve"> </w:t>
      </w:r>
      <w:r w:rsidRPr="00BC1755">
        <w:rPr>
          <w:rFonts w:ascii="Calibri" w:hAnsi="Calibri" w:cs="Arial"/>
        </w:rPr>
        <w:t xml:space="preserve">the </w:t>
      </w:r>
      <w:r w:rsidR="00DE67D6" w:rsidRPr="001A1369">
        <w:rPr>
          <w:rFonts w:ascii="Calibri" w:hAnsi="Calibri" w:cs="Arial"/>
        </w:rPr>
        <w:t>samples</w:t>
      </w:r>
      <w:r w:rsidRPr="00BC1755">
        <w:rPr>
          <w:rFonts w:ascii="Calibri" w:hAnsi="Calibri" w:cs="Arial"/>
        </w:rPr>
        <w:t xml:space="preserve"> are collected</w:t>
      </w:r>
      <w:r w:rsidR="00DE67D6" w:rsidRPr="001A1369">
        <w:rPr>
          <w:rFonts w:ascii="Calibri" w:hAnsi="Calibri" w:cs="Arial"/>
        </w:rPr>
        <w:t xml:space="preserve"> f</w:t>
      </w:r>
      <w:r w:rsidR="00247C52" w:rsidRPr="001A1369">
        <w:rPr>
          <w:rFonts w:ascii="Calibri" w:hAnsi="Calibri" w:cs="Arial"/>
        </w:rPr>
        <w:t>rom just inside the external os</w:t>
      </w:r>
      <w:r w:rsidR="001A246E" w:rsidRPr="001A1369">
        <w:rPr>
          <w:rFonts w:ascii="Calibri" w:hAnsi="Calibri" w:cs="Arial"/>
        </w:rPr>
        <w:t xml:space="preserve"> and the squamocol</w:t>
      </w:r>
      <w:r w:rsidR="00DE67D6" w:rsidRPr="001A1369">
        <w:rPr>
          <w:rFonts w:ascii="Calibri" w:hAnsi="Calibri" w:cs="Arial"/>
        </w:rPr>
        <w:t>umnar junction</w:t>
      </w:r>
      <w:r w:rsidR="00871A47">
        <w:rPr>
          <w:rFonts w:ascii="Calibri" w:hAnsi="Calibri" w:cs="Arial"/>
        </w:rPr>
        <w:t>,</w:t>
      </w:r>
      <w:r w:rsidR="00DE67D6" w:rsidRPr="001A1369">
        <w:rPr>
          <w:rFonts w:ascii="Calibri" w:hAnsi="Calibri" w:cs="Arial"/>
        </w:rPr>
        <w:t xml:space="preserve"> or </w:t>
      </w:r>
      <w:r w:rsidR="00DF32DC" w:rsidRPr="001A1369">
        <w:rPr>
          <w:rFonts w:ascii="Calibri" w:hAnsi="Calibri" w:cs="Arial"/>
        </w:rPr>
        <w:t xml:space="preserve">transition zone around the os </w:t>
      </w:r>
      <w:r w:rsidR="005E6EDE">
        <w:rPr>
          <w:rFonts w:ascii="Calibri" w:hAnsi="Calibri" w:cs="Arial"/>
        </w:rPr>
        <w:t>(</w:t>
      </w:r>
      <w:r w:rsidR="00C6328F">
        <w:rPr>
          <w:rFonts w:ascii="Calibri" w:hAnsi="Calibri" w:cs="Arial"/>
          <w:b/>
        </w:rPr>
        <w:t>F</w:t>
      </w:r>
      <w:r w:rsidR="00DF32DC" w:rsidRPr="001A1369">
        <w:rPr>
          <w:rFonts w:ascii="Calibri" w:hAnsi="Calibri" w:cs="Arial"/>
          <w:b/>
        </w:rPr>
        <w:t>igure 3</w:t>
      </w:r>
      <w:r w:rsidR="005E6EDE">
        <w:rPr>
          <w:rFonts w:ascii="Calibri" w:hAnsi="Calibri" w:cs="Arial"/>
        </w:rPr>
        <w:t>)</w:t>
      </w:r>
      <w:r w:rsidR="005E6EDE" w:rsidRPr="001A1369">
        <w:rPr>
          <w:rFonts w:ascii="Calibri" w:hAnsi="Calibri" w:cs="Arial"/>
        </w:rPr>
        <w:t>.</w:t>
      </w:r>
      <w:r w:rsidR="005E6EDE">
        <w:rPr>
          <w:rFonts w:ascii="Calibri" w:hAnsi="Calibri" w:cs="Arial"/>
        </w:rPr>
        <w:t xml:space="preserve"> </w:t>
      </w:r>
      <w:r w:rsidR="00A74C47" w:rsidRPr="0087357C">
        <w:rPr>
          <w:rFonts w:ascii="Calibri" w:hAnsi="Calibri" w:cs="Arial"/>
        </w:rPr>
        <w:t>This video demonstrate</w:t>
      </w:r>
      <w:r w:rsidR="00871A47">
        <w:rPr>
          <w:rFonts w:ascii="Calibri" w:hAnsi="Calibri" w:cs="Arial"/>
        </w:rPr>
        <w:t>s</w:t>
      </w:r>
      <w:r w:rsidR="00A74C47" w:rsidRPr="0087357C">
        <w:rPr>
          <w:rFonts w:ascii="Calibri" w:hAnsi="Calibri" w:cs="Arial"/>
        </w:rPr>
        <w:t xml:space="preserve"> the spatula and endocervical brush with liquid</w:t>
      </w:r>
      <w:r w:rsidR="0030534D">
        <w:rPr>
          <w:rFonts w:ascii="Calibri" w:hAnsi="Calibri" w:cs="Arial"/>
        </w:rPr>
        <w:t>-</w:t>
      </w:r>
      <w:r w:rsidR="00A74C47" w:rsidRPr="0087357C">
        <w:rPr>
          <w:rFonts w:ascii="Calibri" w:hAnsi="Calibri" w:cs="Arial"/>
        </w:rPr>
        <w:t xml:space="preserve">based cytology, as the liquid preparation </w:t>
      </w:r>
      <w:r w:rsidR="00AA3D44">
        <w:rPr>
          <w:rFonts w:ascii="Calibri" w:hAnsi="Calibri" w:cs="Arial"/>
        </w:rPr>
        <w:t xml:space="preserve">is </w:t>
      </w:r>
      <w:r w:rsidR="001E5B53">
        <w:rPr>
          <w:rFonts w:ascii="Calibri" w:hAnsi="Calibri" w:cs="Arial"/>
        </w:rPr>
        <w:t>a</w:t>
      </w:r>
      <w:r w:rsidR="00A74C47" w:rsidRPr="00CF1894">
        <w:rPr>
          <w:rFonts w:asciiTheme="minorHAnsi" w:hAnsiTheme="minorHAnsi" w:cs="Arial"/>
        </w:rPr>
        <w:t xml:space="preserve"> </w:t>
      </w:r>
      <w:r w:rsidR="001E5B53">
        <w:rPr>
          <w:rFonts w:asciiTheme="minorHAnsi" w:hAnsiTheme="minorHAnsi" w:cs="Arial"/>
        </w:rPr>
        <w:t xml:space="preserve">more </w:t>
      </w:r>
      <w:r w:rsidR="00231398">
        <w:rPr>
          <w:rFonts w:asciiTheme="minorHAnsi" w:hAnsiTheme="minorHAnsi" w:cs="Arial"/>
        </w:rPr>
        <w:t>effective</w:t>
      </w:r>
      <w:r w:rsidR="00AA3D44" w:rsidRPr="00AA3D44">
        <w:rPr>
          <w:rStyle w:val="CommentReference"/>
          <w:rFonts w:asciiTheme="minorHAnsi" w:hAnsiTheme="minorHAnsi"/>
          <w:sz w:val="24"/>
          <w:szCs w:val="24"/>
        </w:rPr>
        <w:t xml:space="preserve"> technique</w:t>
      </w:r>
      <w:r w:rsidR="00AA3D44">
        <w:rPr>
          <w:rStyle w:val="CommentReference"/>
          <w:rFonts w:asciiTheme="minorHAnsi" w:hAnsiTheme="minorHAnsi"/>
          <w:sz w:val="24"/>
          <w:szCs w:val="24"/>
        </w:rPr>
        <w:t xml:space="preserve"> </w:t>
      </w:r>
      <w:r w:rsidR="00AA3D44" w:rsidRPr="00CF1894">
        <w:rPr>
          <w:rStyle w:val="CommentReference"/>
          <w:rFonts w:asciiTheme="minorHAnsi" w:hAnsiTheme="minorHAnsi"/>
          <w:sz w:val="24"/>
          <w:szCs w:val="24"/>
        </w:rPr>
        <w:t xml:space="preserve">for </w:t>
      </w:r>
      <w:r w:rsidR="001E5B53">
        <w:rPr>
          <w:rStyle w:val="CommentReference"/>
          <w:rFonts w:asciiTheme="minorHAnsi" w:hAnsiTheme="minorHAnsi"/>
          <w:sz w:val="24"/>
          <w:szCs w:val="24"/>
        </w:rPr>
        <w:t xml:space="preserve">the </w:t>
      </w:r>
      <w:r w:rsidR="00AA3D44" w:rsidRPr="00CF1894">
        <w:rPr>
          <w:rStyle w:val="CommentReference"/>
          <w:rFonts w:asciiTheme="minorHAnsi" w:hAnsiTheme="minorHAnsi"/>
          <w:sz w:val="24"/>
          <w:szCs w:val="24"/>
        </w:rPr>
        <w:t>d</w:t>
      </w:r>
      <w:r w:rsidR="00AA3D44" w:rsidRPr="00CF1894">
        <w:rPr>
          <w:rFonts w:asciiTheme="minorHAnsi" w:hAnsiTheme="minorHAnsi" w:cs="Arial"/>
        </w:rPr>
        <w:t>etection</w:t>
      </w:r>
      <w:r w:rsidR="00AA3D44">
        <w:rPr>
          <w:rFonts w:ascii="Calibri" w:hAnsi="Calibri" w:cs="Arial"/>
        </w:rPr>
        <w:t xml:space="preserve"> of </w:t>
      </w:r>
      <w:commentRangeStart w:id="15"/>
      <w:r w:rsidR="00AA3D44">
        <w:rPr>
          <w:rFonts w:ascii="Calibri" w:hAnsi="Calibri" w:cs="Arial"/>
        </w:rPr>
        <w:t>cervical lesions</w:t>
      </w:r>
      <w:commentRangeEnd w:id="15"/>
      <w:r w:rsidR="00AA3D44">
        <w:rPr>
          <w:rStyle w:val="CommentReference"/>
        </w:rPr>
        <w:commentReference w:id="15"/>
      </w:r>
      <w:r w:rsidR="001E5B53">
        <w:rPr>
          <w:rFonts w:ascii="Calibri" w:hAnsi="Calibri" w:cs="Arial"/>
        </w:rPr>
        <w:t>,</w:t>
      </w:r>
      <w:r w:rsidR="00A74C47" w:rsidRPr="0087357C">
        <w:rPr>
          <w:rFonts w:ascii="Calibri" w:hAnsi="Calibri" w:cs="Arial"/>
        </w:rPr>
        <w:t xml:space="preserve"> and the spatula and endocervical brush improve specimen collection.</w:t>
      </w:r>
    </w:p>
    <w:p w14:paraId="3A38F140" w14:textId="77777777" w:rsidR="0073375C" w:rsidRPr="001A1369" w:rsidRDefault="0073375C" w:rsidP="00DE67D6">
      <w:pPr>
        <w:widowControl w:val="0"/>
        <w:autoSpaceDE w:val="0"/>
        <w:autoSpaceDN w:val="0"/>
        <w:adjustRightInd w:val="0"/>
        <w:ind w:firstLine="720"/>
        <w:rPr>
          <w:rFonts w:ascii="Calibri" w:hAnsi="Calibri" w:cs="Arial"/>
        </w:rPr>
      </w:pPr>
    </w:p>
    <w:p w14:paraId="41C273D4" w14:textId="77777777" w:rsidR="002D279A" w:rsidRDefault="002D279A" w:rsidP="002D279A">
      <w:pPr>
        <w:rPr>
          <w:rFonts w:ascii="Calibri" w:hAnsi="Calibri" w:cs="Arial"/>
          <w:b/>
          <w:sz w:val="28"/>
          <w:szCs w:val="28"/>
        </w:rPr>
      </w:pPr>
      <w:r w:rsidRPr="001A1369">
        <w:rPr>
          <w:rFonts w:ascii="Calibri" w:hAnsi="Calibri" w:cs="Arial"/>
          <w:b/>
          <w:sz w:val="28"/>
          <w:szCs w:val="28"/>
        </w:rPr>
        <w:t>Procedure</w:t>
      </w:r>
    </w:p>
    <w:p w14:paraId="051707CC" w14:textId="77777777" w:rsidR="002E5DCE" w:rsidRPr="001A1369" w:rsidRDefault="002E5DCE" w:rsidP="002D279A">
      <w:pPr>
        <w:rPr>
          <w:rFonts w:ascii="Calibri" w:hAnsi="Calibri" w:cs="Arial"/>
          <w:b/>
          <w:sz w:val="28"/>
          <w:szCs w:val="28"/>
        </w:rPr>
      </w:pPr>
    </w:p>
    <w:p w14:paraId="144E180F" w14:textId="4E8F77B4" w:rsidR="006E7E2E" w:rsidRPr="001A1369" w:rsidRDefault="006E7E2E" w:rsidP="001A1369">
      <w:pPr>
        <w:widowControl w:val="0"/>
        <w:autoSpaceDE w:val="0"/>
        <w:autoSpaceDN w:val="0"/>
        <w:adjustRightInd w:val="0"/>
        <w:rPr>
          <w:rFonts w:ascii="Calibri" w:hAnsi="Calibri" w:cs="Arial"/>
          <w:b/>
        </w:rPr>
      </w:pPr>
      <w:r w:rsidRPr="001A1369">
        <w:rPr>
          <w:rFonts w:ascii="Calibri" w:hAnsi="Calibri" w:cs="Arial"/>
        </w:rPr>
        <w:t>The speculum exam begins immediately after the end of the external genitalia exam</w:t>
      </w:r>
      <w:r w:rsidR="008A6932">
        <w:rPr>
          <w:rFonts w:ascii="Calibri" w:hAnsi="Calibri" w:cs="Arial"/>
        </w:rPr>
        <w:t>;</w:t>
      </w:r>
      <w:r w:rsidRPr="001A1369">
        <w:rPr>
          <w:rFonts w:ascii="Calibri" w:hAnsi="Calibri" w:cs="Arial"/>
        </w:rPr>
        <w:t xml:space="preserve"> therefore</w:t>
      </w:r>
      <w:r w:rsidR="008A6932">
        <w:rPr>
          <w:rFonts w:ascii="Calibri" w:hAnsi="Calibri" w:cs="Arial"/>
        </w:rPr>
        <w:t>,</w:t>
      </w:r>
      <w:r w:rsidRPr="001A1369">
        <w:rPr>
          <w:rFonts w:ascii="Calibri" w:hAnsi="Calibri" w:cs="Arial"/>
        </w:rPr>
        <w:t xml:space="preserve"> the patient’s history has been taken</w:t>
      </w:r>
      <w:r w:rsidR="008A6932">
        <w:rPr>
          <w:rFonts w:ascii="Calibri" w:hAnsi="Calibri" w:cs="Arial"/>
        </w:rPr>
        <w:t>,</w:t>
      </w:r>
      <w:r w:rsidRPr="001A1369">
        <w:rPr>
          <w:rFonts w:ascii="Calibri" w:hAnsi="Calibri" w:cs="Arial"/>
        </w:rPr>
        <w:t xml:space="preserve"> and they are in the modified lithotomy position. Make sure the patient is seated at the end of the table, </w:t>
      </w:r>
      <w:r w:rsidR="008A6932">
        <w:rPr>
          <w:rFonts w:ascii="Calibri" w:hAnsi="Calibri" w:cs="Arial"/>
        </w:rPr>
        <w:t>as the speculum cannot be</w:t>
      </w:r>
      <w:r w:rsidRPr="001A1369">
        <w:rPr>
          <w:rFonts w:ascii="Calibri" w:hAnsi="Calibri" w:cs="Arial"/>
        </w:rPr>
        <w:t xml:space="preserve"> </w:t>
      </w:r>
      <w:r w:rsidR="008A6932">
        <w:rPr>
          <w:rFonts w:ascii="Calibri" w:hAnsi="Calibri" w:cs="Arial"/>
        </w:rPr>
        <w:t xml:space="preserve">fully </w:t>
      </w:r>
      <w:r w:rsidRPr="001A1369">
        <w:rPr>
          <w:rFonts w:ascii="Calibri" w:hAnsi="Calibri" w:cs="Arial"/>
        </w:rPr>
        <w:t>insert</w:t>
      </w:r>
      <w:r w:rsidR="008A6932">
        <w:rPr>
          <w:rFonts w:ascii="Calibri" w:hAnsi="Calibri" w:cs="Arial"/>
        </w:rPr>
        <w:t>ed any other way</w:t>
      </w:r>
      <w:r w:rsidRPr="001A1369">
        <w:rPr>
          <w:rFonts w:ascii="Calibri" w:hAnsi="Calibri" w:cs="Arial"/>
        </w:rPr>
        <w:t>.</w:t>
      </w:r>
      <w:r w:rsidRPr="0087357C">
        <w:rPr>
          <w:rFonts w:ascii="Calibri" w:hAnsi="Calibri" w:cs="Arial"/>
        </w:rPr>
        <w:t xml:space="preserve"> </w:t>
      </w:r>
    </w:p>
    <w:p w14:paraId="12FDA11D" w14:textId="77777777" w:rsidR="002D279A" w:rsidRPr="001A1369" w:rsidRDefault="002D279A" w:rsidP="002D279A">
      <w:pPr>
        <w:rPr>
          <w:rFonts w:ascii="Calibri" w:hAnsi="Calibri" w:cs="Arial"/>
        </w:rPr>
      </w:pPr>
    </w:p>
    <w:p w14:paraId="271A88B7" w14:textId="01E0B815" w:rsidR="002D279A" w:rsidRDefault="00A55F88" w:rsidP="00A55F88">
      <w:pPr>
        <w:widowControl w:val="0"/>
        <w:autoSpaceDE w:val="0"/>
        <w:autoSpaceDN w:val="0"/>
        <w:adjustRightInd w:val="0"/>
        <w:rPr>
          <w:rFonts w:ascii="Calibri" w:hAnsi="Calibri" w:cs="Arial"/>
        </w:rPr>
      </w:pPr>
      <w:r w:rsidRPr="00A55F88">
        <w:rPr>
          <w:rFonts w:ascii="Calibri" w:hAnsi="Calibri" w:cs="Arial"/>
        </w:rPr>
        <w:t>1.</w:t>
      </w:r>
      <w:r>
        <w:rPr>
          <w:rFonts w:ascii="Calibri" w:hAnsi="Calibri" w:cs="Arial"/>
        </w:rPr>
        <w:t xml:space="preserve"> </w:t>
      </w:r>
      <w:r w:rsidR="002D279A" w:rsidRPr="001A1369">
        <w:rPr>
          <w:rFonts w:ascii="Calibri" w:hAnsi="Calibri" w:cs="Arial"/>
        </w:rPr>
        <w:t>Preparation for the exam</w:t>
      </w:r>
      <w:r w:rsidR="008A6932">
        <w:rPr>
          <w:rFonts w:ascii="Calibri" w:hAnsi="Calibri" w:cs="Arial"/>
        </w:rPr>
        <w:t>.</w:t>
      </w:r>
    </w:p>
    <w:p w14:paraId="6FBE854C" w14:textId="77777777" w:rsidR="00A55F88" w:rsidRPr="001A1369" w:rsidRDefault="00A55F88" w:rsidP="00A55F88">
      <w:pPr>
        <w:widowControl w:val="0"/>
        <w:autoSpaceDE w:val="0"/>
        <w:autoSpaceDN w:val="0"/>
        <w:adjustRightInd w:val="0"/>
        <w:rPr>
          <w:rFonts w:ascii="Calibri" w:hAnsi="Calibri" w:cs="Arial"/>
        </w:rPr>
      </w:pPr>
    </w:p>
    <w:p w14:paraId="3FFB8A48" w14:textId="77777777" w:rsidR="00FE1C66" w:rsidRPr="001A1369" w:rsidRDefault="002D279A" w:rsidP="00A55F88">
      <w:pPr>
        <w:widowControl w:val="0"/>
        <w:autoSpaceDE w:val="0"/>
        <w:autoSpaceDN w:val="0"/>
        <w:adjustRightInd w:val="0"/>
        <w:rPr>
          <w:rFonts w:ascii="Calibri" w:hAnsi="Calibri" w:cs="Arial"/>
        </w:rPr>
      </w:pPr>
      <w:r w:rsidRPr="001A1369">
        <w:rPr>
          <w:rFonts w:ascii="Calibri" w:hAnsi="Calibri" w:cs="Arial"/>
        </w:rPr>
        <w:t xml:space="preserve">1.1. </w:t>
      </w:r>
      <w:r w:rsidR="00E22855" w:rsidRPr="001A1369">
        <w:rPr>
          <w:rFonts w:ascii="Calibri" w:hAnsi="Calibri" w:cs="Arial"/>
        </w:rPr>
        <w:t>La</w:t>
      </w:r>
      <w:r w:rsidR="00FE1C66" w:rsidRPr="001A1369">
        <w:rPr>
          <w:rFonts w:ascii="Calibri" w:hAnsi="Calibri" w:cs="Arial"/>
        </w:rPr>
        <w:t>y out the supplies for the Pap test.</w:t>
      </w:r>
    </w:p>
    <w:p w14:paraId="508A94C5" w14:textId="77777777" w:rsidR="00A55F88" w:rsidRDefault="00A55F88" w:rsidP="00A55F88">
      <w:pPr>
        <w:widowControl w:val="0"/>
        <w:autoSpaceDE w:val="0"/>
        <w:autoSpaceDN w:val="0"/>
        <w:adjustRightInd w:val="0"/>
        <w:rPr>
          <w:rFonts w:ascii="Calibri" w:hAnsi="Calibri" w:cs="Arial"/>
        </w:rPr>
      </w:pPr>
    </w:p>
    <w:p w14:paraId="2FF4AFAB" w14:textId="77777777" w:rsidR="00E22855" w:rsidRPr="001A1369" w:rsidRDefault="00FE1C66" w:rsidP="00A55F88">
      <w:pPr>
        <w:widowControl w:val="0"/>
        <w:autoSpaceDE w:val="0"/>
        <w:autoSpaceDN w:val="0"/>
        <w:adjustRightInd w:val="0"/>
        <w:rPr>
          <w:rFonts w:ascii="Calibri" w:hAnsi="Calibri" w:cs="Arial"/>
        </w:rPr>
      </w:pPr>
      <w:r w:rsidRPr="001A1369">
        <w:rPr>
          <w:rFonts w:ascii="Calibri" w:hAnsi="Calibri" w:cs="Arial"/>
        </w:rPr>
        <w:t>1.1.1. La</w:t>
      </w:r>
      <w:r w:rsidR="00E22855" w:rsidRPr="001A1369">
        <w:rPr>
          <w:rFonts w:ascii="Calibri" w:hAnsi="Calibri" w:cs="Arial"/>
        </w:rPr>
        <w:t xml:space="preserve">bel the </w:t>
      </w:r>
      <w:r w:rsidR="00906A73" w:rsidRPr="001A1369">
        <w:rPr>
          <w:rFonts w:ascii="Calibri" w:hAnsi="Calibri" w:cs="Arial"/>
        </w:rPr>
        <w:t>liquid cytology</w:t>
      </w:r>
      <w:r w:rsidR="00E22855" w:rsidRPr="001A1369">
        <w:rPr>
          <w:rFonts w:ascii="Calibri" w:hAnsi="Calibri" w:cs="Arial"/>
        </w:rPr>
        <w:t xml:space="preserve"> canister with the patient’s information.</w:t>
      </w:r>
    </w:p>
    <w:p w14:paraId="1557024D" w14:textId="77777777" w:rsidR="00A55F88" w:rsidRDefault="00A55F88" w:rsidP="00A55F88">
      <w:pPr>
        <w:widowControl w:val="0"/>
        <w:autoSpaceDE w:val="0"/>
        <w:autoSpaceDN w:val="0"/>
        <w:adjustRightInd w:val="0"/>
        <w:rPr>
          <w:rFonts w:ascii="Calibri" w:hAnsi="Calibri" w:cs="Arial"/>
        </w:rPr>
      </w:pPr>
    </w:p>
    <w:p w14:paraId="5903FFD9" w14:textId="70F01293" w:rsidR="00FE1C66" w:rsidRPr="001A1369" w:rsidRDefault="00FE1C66" w:rsidP="00A55F88">
      <w:pPr>
        <w:widowControl w:val="0"/>
        <w:autoSpaceDE w:val="0"/>
        <w:autoSpaceDN w:val="0"/>
        <w:adjustRightInd w:val="0"/>
        <w:rPr>
          <w:rFonts w:ascii="Calibri" w:hAnsi="Calibri" w:cs="Arial"/>
        </w:rPr>
      </w:pPr>
      <w:r w:rsidRPr="001A1369">
        <w:rPr>
          <w:rFonts w:ascii="Calibri" w:hAnsi="Calibri" w:cs="Arial"/>
        </w:rPr>
        <w:t>1.1.2. Unscrew the lid of the canister until it is resting on top and can be lifted off.</w:t>
      </w:r>
    </w:p>
    <w:p w14:paraId="5971A820" w14:textId="77777777" w:rsidR="00A55F88" w:rsidRDefault="00A55F88" w:rsidP="00A55F88">
      <w:pPr>
        <w:widowControl w:val="0"/>
        <w:autoSpaceDE w:val="0"/>
        <w:autoSpaceDN w:val="0"/>
        <w:adjustRightInd w:val="0"/>
        <w:rPr>
          <w:rFonts w:ascii="Calibri" w:hAnsi="Calibri" w:cs="Arial"/>
        </w:rPr>
      </w:pPr>
    </w:p>
    <w:p w14:paraId="097B01AD" w14:textId="44575DF1" w:rsidR="002D279A" w:rsidRPr="001A1369" w:rsidRDefault="00E22855" w:rsidP="00A55F88">
      <w:pPr>
        <w:widowControl w:val="0"/>
        <w:autoSpaceDE w:val="0"/>
        <w:autoSpaceDN w:val="0"/>
        <w:adjustRightInd w:val="0"/>
        <w:rPr>
          <w:rFonts w:ascii="Calibri" w:hAnsi="Calibri" w:cs="Arial"/>
          <w:b/>
        </w:rPr>
      </w:pPr>
      <w:r w:rsidRPr="001A1369">
        <w:rPr>
          <w:rFonts w:ascii="Calibri" w:hAnsi="Calibri" w:cs="Arial"/>
        </w:rPr>
        <w:t xml:space="preserve">1.2. </w:t>
      </w:r>
      <w:r w:rsidR="009361DF" w:rsidRPr="001A1369">
        <w:rPr>
          <w:rFonts w:ascii="Calibri" w:hAnsi="Calibri" w:cs="Arial"/>
        </w:rPr>
        <w:t>Place</w:t>
      </w:r>
      <w:r w:rsidR="002D279A" w:rsidRPr="001A1369">
        <w:rPr>
          <w:rFonts w:ascii="Calibri" w:hAnsi="Calibri" w:cs="Arial"/>
        </w:rPr>
        <w:t xml:space="preserve"> the speculum in your non-dominant hand</w:t>
      </w:r>
      <w:r w:rsidR="008A6932">
        <w:rPr>
          <w:rFonts w:ascii="Calibri" w:hAnsi="Calibri" w:cs="Arial"/>
        </w:rPr>
        <w:t xml:space="preserve"> and</w:t>
      </w:r>
      <w:r w:rsidR="00436029" w:rsidRPr="001A1369">
        <w:rPr>
          <w:rFonts w:ascii="Calibri" w:hAnsi="Calibri" w:cs="Arial"/>
        </w:rPr>
        <w:t xml:space="preserve"> </w:t>
      </w:r>
      <w:r w:rsidR="008A6932">
        <w:rPr>
          <w:rFonts w:ascii="Calibri" w:hAnsi="Calibri" w:cs="Arial"/>
        </w:rPr>
        <w:t>position</w:t>
      </w:r>
      <w:r w:rsidR="009361DF" w:rsidRPr="001A1369">
        <w:rPr>
          <w:rFonts w:ascii="Calibri" w:hAnsi="Calibri" w:cs="Arial"/>
        </w:rPr>
        <w:t xml:space="preserve"> your index finger above the bills, your middle finger below the bills, and your thumb on the back of </w:t>
      </w:r>
      <w:r w:rsidR="00EE4347" w:rsidRPr="001A1369">
        <w:rPr>
          <w:rFonts w:ascii="Calibri" w:hAnsi="Calibri" w:cs="Arial"/>
        </w:rPr>
        <w:t xml:space="preserve">the </w:t>
      </w:r>
      <w:r w:rsidR="009361DF" w:rsidRPr="001A1369">
        <w:rPr>
          <w:rFonts w:ascii="Calibri" w:hAnsi="Calibri" w:cs="Arial"/>
        </w:rPr>
        <w:t>speculum</w:t>
      </w:r>
      <w:r w:rsidR="00402973" w:rsidRPr="001A1369">
        <w:rPr>
          <w:rFonts w:ascii="Calibri" w:hAnsi="Calibri" w:cs="Arial"/>
        </w:rPr>
        <w:t xml:space="preserve"> </w:t>
      </w:r>
      <w:r w:rsidR="005E6EDE">
        <w:rPr>
          <w:rFonts w:ascii="Calibri" w:hAnsi="Calibri" w:cs="Arial"/>
        </w:rPr>
        <w:t>(</w:t>
      </w:r>
      <w:r w:rsidR="00402973" w:rsidRPr="001A1369">
        <w:rPr>
          <w:rFonts w:ascii="Calibri" w:hAnsi="Calibri" w:cs="Arial"/>
          <w:b/>
        </w:rPr>
        <w:t>Figure 4</w:t>
      </w:r>
      <w:r w:rsidR="005E6EDE">
        <w:rPr>
          <w:rFonts w:ascii="Calibri" w:hAnsi="Calibri" w:cs="Arial"/>
        </w:rPr>
        <w:t>)</w:t>
      </w:r>
      <w:r w:rsidR="005E6EDE" w:rsidRPr="00F7524C">
        <w:rPr>
          <w:rFonts w:ascii="Calibri" w:hAnsi="Calibri" w:cs="Arial"/>
        </w:rPr>
        <w:t>.</w:t>
      </w:r>
    </w:p>
    <w:p w14:paraId="3E679627" w14:textId="77777777" w:rsidR="00A55F88" w:rsidRDefault="00A55F88" w:rsidP="00A55F88">
      <w:pPr>
        <w:widowControl w:val="0"/>
        <w:autoSpaceDE w:val="0"/>
        <w:autoSpaceDN w:val="0"/>
        <w:adjustRightInd w:val="0"/>
        <w:rPr>
          <w:rFonts w:ascii="Calibri" w:hAnsi="Calibri" w:cs="Arial"/>
          <w:bCs/>
        </w:rPr>
      </w:pPr>
    </w:p>
    <w:p w14:paraId="4EFBF528" w14:textId="29AFD934" w:rsidR="002D279A" w:rsidRPr="001A1369" w:rsidRDefault="00E22855" w:rsidP="00A55F88">
      <w:pPr>
        <w:widowControl w:val="0"/>
        <w:autoSpaceDE w:val="0"/>
        <w:autoSpaceDN w:val="0"/>
        <w:adjustRightInd w:val="0"/>
        <w:rPr>
          <w:rFonts w:ascii="Calibri" w:hAnsi="Calibri" w:cs="Arial"/>
        </w:rPr>
      </w:pPr>
      <w:r w:rsidRPr="001A1369">
        <w:rPr>
          <w:rFonts w:ascii="Calibri" w:hAnsi="Calibri" w:cs="Arial"/>
          <w:bCs/>
        </w:rPr>
        <w:t>1.3</w:t>
      </w:r>
      <w:r w:rsidR="002D279A" w:rsidRPr="001A1369">
        <w:rPr>
          <w:rFonts w:ascii="Calibri" w:hAnsi="Calibri" w:cs="Arial"/>
          <w:bCs/>
        </w:rPr>
        <w:t>. Use your dominant hand to spread</w:t>
      </w:r>
      <w:r w:rsidR="00436029" w:rsidRPr="001A1369">
        <w:rPr>
          <w:rFonts w:ascii="Calibri" w:hAnsi="Calibri" w:cs="Arial"/>
          <w:bCs/>
        </w:rPr>
        <w:t xml:space="preserve"> </w:t>
      </w:r>
      <w:r w:rsidR="008A6932">
        <w:rPr>
          <w:rFonts w:ascii="Calibri" w:hAnsi="Calibri" w:cs="Arial"/>
          <w:bCs/>
        </w:rPr>
        <w:t xml:space="preserve">the </w:t>
      </w:r>
      <w:r w:rsidR="00971EAB" w:rsidRPr="001A1369">
        <w:rPr>
          <w:rFonts w:ascii="Calibri" w:hAnsi="Calibri" w:cs="Arial"/>
          <w:bCs/>
        </w:rPr>
        <w:t>water-based</w:t>
      </w:r>
      <w:r w:rsidR="002D279A" w:rsidRPr="001A1369">
        <w:rPr>
          <w:rFonts w:ascii="Calibri" w:hAnsi="Calibri" w:cs="Arial"/>
          <w:bCs/>
        </w:rPr>
        <w:t xml:space="preserve"> lubricant </w:t>
      </w:r>
      <w:r w:rsidR="008A6932">
        <w:rPr>
          <w:rFonts w:ascii="Calibri" w:hAnsi="Calibri" w:cs="Arial"/>
          <w:bCs/>
        </w:rPr>
        <w:t xml:space="preserve">(or warm water, otherwise) </w:t>
      </w:r>
      <w:r w:rsidR="002D279A" w:rsidRPr="001A1369">
        <w:rPr>
          <w:rFonts w:ascii="Calibri" w:hAnsi="Calibri" w:cs="Arial"/>
          <w:bCs/>
        </w:rPr>
        <w:t xml:space="preserve">on the </w:t>
      </w:r>
      <w:r w:rsidR="00971EAB" w:rsidRPr="001A1369">
        <w:rPr>
          <w:rFonts w:ascii="Calibri" w:hAnsi="Calibri" w:cs="Arial"/>
          <w:bCs/>
        </w:rPr>
        <w:t xml:space="preserve">outside of the </w:t>
      </w:r>
      <w:r w:rsidR="00093FA9" w:rsidRPr="001A1369">
        <w:rPr>
          <w:rFonts w:ascii="Calibri" w:hAnsi="Calibri" w:cs="Arial"/>
          <w:bCs/>
        </w:rPr>
        <w:t>bills</w:t>
      </w:r>
      <w:r w:rsidR="008A6932">
        <w:rPr>
          <w:rFonts w:ascii="Calibri" w:hAnsi="Calibri" w:cs="Arial"/>
          <w:bCs/>
        </w:rPr>
        <w:t>.</w:t>
      </w:r>
    </w:p>
    <w:p w14:paraId="399CAC0E" w14:textId="77777777" w:rsidR="00A55F88" w:rsidRDefault="00A55F88" w:rsidP="00A55F88">
      <w:pPr>
        <w:widowControl w:val="0"/>
        <w:autoSpaceDE w:val="0"/>
        <w:autoSpaceDN w:val="0"/>
        <w:adjustRightInd w:val="0"/>
        <w:rPr>
          <w:rFonts w:ascii="Calibri" w:hAnsi="Calibri" w:cs="Arial"/>
          <w:bCs/>
        </w:rPr>
      </w:pPr>
    </w:p>
    <w:p w14:paraId="32F8D8EC" w14:textId="77777777" w:rsidR="002D279A" w:rsidRPr="001A1369" w:rsidRDefault="00E22855" w:rsidP="00A55F88">
      <w:pPr>
        <w:widowControl w:val="0"/>
        <w:autoSpaceDE w:val="0"/>
        <w:autoSpaceDN w:val="0"/>
        <w:adjustRightInd w:val="0"/>
        <w:rPr>
          <w:rFonts w:ascii="Calibri" w:hAnsi="Calibri" w:cs="Arial"/>
        </w:rPr>
      </w:pPr>
      <w:r w:rsidRPr="001A1369">
        <w:rPr>
          <w:rFonts w:ascii="Calibri" w:hAnsi="Calibri" w:cs="Arial"/>
          <w:bCs/>
        </w:rPr>
        <w:t>1.4</w:t>
      </w:r>
      <w:r w:rsidR="002D279A" w:rsidRPr="001A1369">
        <w:rPr>
          <w:rFonts w:ascii="Calibri" w:hAnsi="Calibri" w:cs="Arial"/>
          <w:bCs/>
        </w:rPr>
        <w:t xml:space="preserve">. </w:t>
      </w:r>
      <w:r w:rsidR="002D279A" w:rsidRPr="001A1369">
        <w:rPr>
          <w:rFonts w:ascii="Calibri" w:hAnsi="Calibri" w:cs="Arial"/>
        </w:rPr>
        <w:t>Introduce the speculum and let the patient know what to expect: “This is a speculum</w:t>
      </w:r>
      <w:r w:rsidR="00BD53F5" w:rsidRPr="001A1369">
        <w:rPr>
          <w:rFonts w:ascii="Calibri" w:hAnsi="Calibri" w:cs="Arial"/>
        </w:rPr>
        <w:t xml:space="preserve">. </w:t>
      </w:r>
      <w:r w:rsidR="002D279A" w:rsidRPr="001A1369">
        <w:rPr>
          <w:rFonts w:ascii="Calibri" w:hAnsi="Calibri" w:cs="Arial"/>
        </w:rPr>
        <w:t xml:space="preserve">These are the bills, which I will be </w:t>
      </w:r>
      <w:r w:rsidR="00BD53F5" w:rsidRPr="001A1369">
        <w:rPr>
          <w:rFonts w:ascii="Calibri" w:hAnsi="Calibri" w:cs="Arial"/>
        </w:rPr>
        <w:t>placing into your vagina to view your cervix and take some samples.</w:t>
      </w:r>
      <w:r w:rsidR="002D279A" w:rsidRPr="001A1369">
        <w:rPr>
          <w:rFonts w:ascii="Calibri" w:hAnsi="Calibri" w:cs="Arial"/>
        </w:rPr>
        <w:t xml:space="preserve"> This is</w:t>
      </w:r>
      <w:r w:rsidR="0002715A" w:rsidRPr="001A1369">
        <w:rPr>
          <w:rFonts w:ascii="Calibri" w:hAnsi="Calibri" w:cs="Arial"/>
        </w:rPr>
        <w:t xml:space="preserve"> the</w:t>
      </w:r>
      <w:r w:rsidR="002D279A" w:rsidRPr="001A1369">
        <w:rPr>
          <w:rFonts w:ascii="Calibri" w:hAnsi="Calibri" w:cs="Arial"/>
        </w:rPr>
        <w:t xml:space="preserve"> handle, which will not be inserted.”</w:t>
      </w:r>
    </w:p>
    <w:p w14:paraId="77EB7980" w14:textId="77777777" w:rsidR="00A55F88" w:rsidRDefault="00A55F88" w:rsidP="00A55F88">
      <w:pPr>
        <w:widowControl w:val="0"/>
        <w:autoSpaceDE w:val="0"/>
        <w:autoSpaceDN w:val="0"/>
        <w:adjustRightInd w:val="0"/>
        <w:rPr>
          <w:rFonts w:ascii="Calibri" w:hAnsi="Calibri" w:cs="Arial"/>
          <w:bCs/>
        </w:rPr>
      </w:pPr>
    </w:p>
    <w:p w14:paraId="0FA6A3F6" w14:textId="5868E00F" w:rsidR="002D279A" w:rsidRPr="001A1369" w:rsidRDefault="002D279A" w:rsidP="00A55F88">
      <w:pPr>
        <w:widowControl w:val="0"/>
        <w:autoSpaceDE w:val="0"/>
        <w:autoSpaceDN w:val="0"/>
        <w:adjustRightInd w:val="0"/>
        <w:rPr>
          <w:rFonts w:ascii="Calibri" w:hAnsi="Calibri" w:cs="Arial"/>
          <w:bCs/>
        </w:rPr>
      </w:pPr>
      <w:r w:rsidRPr="001A1369">
        <w:rPr>
          <w:rFonts w:ascii="Calibri" w:hAnsi="Calibri" w:cs="Arial"/>
          <w:bCs/>
        </w:rPr>
        <w:t xml:space="preserve">2. </w:t>
      </w:r>
      <w:r w:rsidR="00527DA6" w:rsidRPr="001A1369">
        <w:rPr>
          <w:rFonts w:ascii="Calibri" w:hAnsi="Calibri" w:cs="Arial"/>
          <w:bCs/>
        </w:rPr>
        <w:t>Insertion</w:t>
      </w:r>
      <w:r w:rsidR="008A6932">
        <w:rPr>
          <w:rFonts w:ascii="Calibri" w:hAnsi="Calibri" w:cs="Arial"/>
          <w:bCs/>
        </w:rPr>
        <w:t>.</w:t>
      </w:r>
    </w:p>
    <w:p w14:paraId="06ECE020" w14:textId="77777777" w:rsidR="002D279A" w:rsidRPr="001A1369" w:rsidRDefault="002D279A" w:rsidP="00A55F88">
      <w:pPr>
        <w:rPr>
          <w:rFonts w:ascii="Calibri" w:hAnsi="Calibri" w:cs="Arial"/>
        </w:rPr>
      </w:pPr>
    </w:p>
    <w:p w14:paraId="0DDFF789" w14:textId="5A2C6220" w:rsidR="009414D9" w:rsidRDefault="002D279A" w:rsidP="00A55F88">
      <w:pPr>
        <w:widowControl w:val="0"/>
        <w:autoSpaceDE w:val="0"/>
        <w:autoSpaceDN w:val="0"/>
        <w:adjustRightInd w:val="0"/>
        <w:rPr>
          <w:rFonts w:ascii="Calibri" w:hAnsi="Calibri" w:cs="Arial"/>
        </w:rPr>
      </w:pPr>
      <w:r w:rsidRPr="001A1369">
        <w:rPr>
          <w:rFonts w:ascii="Calibri" w:hAnsi="Calibri" w:cs="Arial"/>
        </w:rPr>
        <w:t xml:space="preserve">2.1. </w:t>
      </w:r>
      <w:r w:rsidR="007D5240" w:rsidRPr="001A1369">
        <w:rPr>
          <w:rFonts w:ascii="Calibri" w:hAnsi="Calibri" w:cs="Arial"/>
        </w:rPr>
        <w:t>As always, introduce your touch to the patient</w:t>
      </w:r>
      <w:r w:rsidR="009414D9">
        <w:rPr>
          <w:rFonts w:ascii="Calibri" w:hAnsi="Calibri" w:cs="Arial"/>
        </w:rPr>
        <w:t xml:space="preserve"> before beginning the exam.</w:t>
      </w:r>
      <w:r w:rsidR="007D5240" w:rsidRPr="001A1369">
        <w:rPr>
          <w:rFonts w:ascii="Calibri" w:hAnsi="Calibri" w:cs="Arial"/>
        </w:rPr>
        <w:t xml:space="preserve"> </w:t>
      </w:r>
    </w:p>
    <w:p w14:paraId="354909C7" w14:textId="77777777" w:rsidR="00A55F88" w:rsidRDefault="00A55F88" w:rsidP="00A55F88">
      <w:pPr>
        <w:widowControl w:val="0"/>
        <w:autoSpaceDE w:val="0"/>
        <w:autoSpaceDN w:val="0"/>
        <w:adjustRightInd w:val="0"/>
        <w:rPr>
          <w:rFonts w:ascii="Calibri" w:hAnsi="Calibri" w:cs="Arial"/>
        </w:rPr>
      </w:pPr>
    </w:p>
    <w:p w14:paraId="485ED13D" w14:textId="62600487" w:rsidR="002D279A" w:rsidRPr="001A1369" w:rsidRDefault="009414D9" w:rsidP="00A55F88">
      <w:pPr>
        <w:widowControl w:val="0"/>
        <w:autoSpaceDE w:val="0"/>
        <w:autoSpaceDN w:val="0"/>
        <w:adjustRightInd w:val="0"/>
        <w:rPr>
          <w:rFonts w:ascii="Calibri" w:hAnsi="Calibri" w:cs="Arial"/>
        </w:rPr>
      </w:pPr>
      <w:r>
        <w:rPr>
          <w:rFonts w:ascii="Calibri" w:hAnsi="Calibri" w:cs="Arial"/>
        </w:rPr>
        <w:t xml:space="preserve">2.1.1. </w:t>
      </w:r>
      <w:r w:rsidR="007D5240" w:rsidRPr="001A1369">
        <w:rPr>
          <w:rFonts w:ascii="Calibri" w:hAnsi="Calibri" w:cs="Arial"/>
        </w:rPr>
        <w:t>Let the patient know you are about to place the back of your hand on their thigh and will then begin the exam. Place the back of your hand on the inside of the patient’s thigh, over the drape, then begin to examine: this prepares the patient and start</w:t>
      </w:r>
      <w:r>
        <w:rPr>
          <w:rFonts w:ascii="Calibri" w:hAnsi="Calibri" w:cs="Arial"/>
        </w:rPr>
        <w:t>s</w:t>
      </w:r>
      <w:r w:rsidR="007D5240" w:rsidRPr="001A1369">
        <w:rPr>
          <w:rFonts w:ascii="Calibri" w:hAnsi="Calibri" w:cs="Arial"/>
        </w:rPr>
        <w:t xml:space="preserve"> with non-invasive contact</w:t>
      </w:r>
      <w:r>
        <w:rPr>
          <w:rFonts w:ascii="Calibri" w:hAnsi="Calibri" w:cs="Arial"/>
        </w:rPr>
        <w:t>, which</w:t>
      </w:r>
      <w:r w:rsidR="007D5240" w:rsidRPr="001A1369">
        <w:rPr>
          <w:rFonts w:ascii="Calibri" w:hAnsi="Calibri" w:cs="Arial"/>
        </w:rPr>
        <w:t xml:space="preserve"> may help put them at ease.</w:t>
      </w:r>
    </w:p>
    <w:p w14:paraId="4FAC09D8" w14:textId="77777777" w:rsidR="00A55F88" w:rsidRDefault="00A55F88" w:rsidP="00A55F88">
      <w:pPr>
        <w:widowControl w:val="0"/>
        <w:autoSpaceDE w:val="0"/>
        <w:autoSpaceDN w:val="0"/>
        <w:adjustRightInd w:val="0"/>
        <w:rPr>
          <w:rFonts w:ascii="Calibri" w:hAnsi="Calibri" w:cs="Arial"/>
        </w:rPr>
      </w:pPr>
    </w:p>
    <w:p w14:paraId="0F07612D" w14:textId="00C07B62" w:rsidR="00C6328F" w:rsidRDefault="002D279A" w:rsidP="008436A1">
      <w:pPr>
        <w:widowControl w:val="0"/>
        <w:autoSpaceDE w:val="0"/>
        <w:autoSpaceDN w:val="0"/>
        <w:adjustRightInd w:val="0"/>
        <w:rPr>
          <w:rFonts w:ascii="Calibri" w:hAnsi="Calibri" w:cs="Arial"/>
        </w:rPr>
      </w:pPr>
      <w:r w:rsidRPr="001A1369">
        <w:rPr>
          <w:rFonts w:ascii="Calibri" w:hAnsi="Calibri" w:cs="Arial"/>
        </w:rPr>
        <w:t>2.2. Using the pads of the index and middl</w:t>
      </w:r>
      <w:r w:rsidR="008E45EC" w:rsidRPr="001A1369">
        <w:rPr>
          <w:rFonts w:ascii="Calibri" w:hAnsi="Calibri" w:cs="Arial"/>
        </w:rPr>
        <w:t>e finger of your domina</w:t>
      </w:r>
      <w:r w:rsidR="008436A1">
        <w:rPr>
          <w:rFonts w:ascii="Calibri" w:hAnsi="Calibri" w:cs="Arial"/>
        </w:rPr>
        <w:t>n</w:t>
      </w:r>
      <w:r w:rsidR="008E45EC" w:rsidRPr="001A1369">
        <w:rPr>
          <w:rFonts w:ascii="Calibri" w:hAnsi="Calibri" w:cs="Arial"/>
        </w:rPr>
        <w:t>t hand, s</w:t>
      </w:r>
      <w:r w:rsidRPr="001A1369">
        <w:rPr>
          <w:rFonts w:ascii="Calibri" w:hAnsi="Calibri" w:cs="Arial"/>
        </w:rPr>
        <w:t xml:space="preserve">eparate the </w:t>
      </w:r>
      <w:r w:rsidRPr="001A1369">
        <w:rPr>
          <w:rFonts w:ascii="Calibri" w:hAnsi="Calibri" w:cs="Arial"/>
        </w:rPr>
        <w:lastRenderedPageBreak/>
        <w:t xml:space="preserve">labia minora </w:t>
      </w:r>
      <w:r w:rsidR="008E45EC" w:rsidRPr="001A1369">
        <w:rPr>
          <w:rFonts w:ascii="Calibri" w:hAnsi="Calibri" w:cs="Arial"/>
        </w:rPr>
        <w:t>just above the perineum to get a clear view of the vaginal introitus.</w:t>
      </w:r>
    </w:p>
    <w:p w14:paraId="38F5D666" w14:textId="77777777" w:rsidR="0055376A" w:rsidRDefault="0055376A" w:rsidP="008436A1">
      <w:pPr>
        <w:widowControl w:val="0"/>
        <w:autoSpaceDE w:val="0"/>
        <w:autoSpaceDN w:val="0"/>
        <w:adjustRightInd w:val="0"/>
        <w:rPr>
          <w:rFonts w:ascii="Calibri" w:hAnsi="Calibri" w:cs="Arial"/>
        </w:rPr>
      </w:pPr>
    </w:p>
    <w:p w14:paraId="788B6483" w14:textId="0EA8A454" w:rsidR="002D279A" w:rsidRPr="001A1369" w:rsidRDefault="008E45EC" w:rsidP="00A55F88">
      <w:pPr>
        <w:rPr>
          <w:rFonts w:ascii="Calibri" w:hAnsi="Calibri" w:cs="Arial"/>
        </w:rPr>
      </w:pPr>
      <w:r w:rsidRPr="001A1369">
        <w:rPr>
          <w:rFonts w:ascii="Calibri" w:hAnsi="Calibri" w:cs="Arial"/>
        </w:rPr>
        <w:t xml:space="preserve">2.3. </w:t>
      </w:r>
      <w:r w:rsidR="007D5240" w:rsidRPr="001A1369">
        <w:rPr>
          <w:rFonts w:ascii="Calibri" w:hAnsi="Calibri" w:cs="Arial"/>
        </w:rPr>
        <w:t>Guide the patient through a relaxation technique: “I’m going to teach you how to make this more comfortable for yourself. Please take a deep breath in, and as you exhale, bear down as if you are making a bowel movement. (If the patient doesn’t understand this, ask them to push against your fingers.)</w:t>
      </w:r>
      <w:r w:rsidR="009414D9">
        <w:rPr>
          <w:rFonts w:ascii="Calibri" w:hAnsi="Calibri" w:cs="Arial"/>
        </w:rPr>
        <w:t>”</w:t>
      </w:r>
    </w:p>
    <w:p w14:paraId="169BF199" w14:textId="77777777" w:rsidR="002D279A" w:rsidRPr="001A1369" w:rsidRDefault="002D279A" w:rsidP="00A55F88">
      <w:pPr>
        <w:rPr>
          <w:rFonts w:ascii="Calibri" w:hAnsi="Calibri" w:cs="Arial"/>
        </w:rPr>
      </w:pPr>
    </w:p>
    <w:p w14:paraId="779045BB" w14:textId="734A0B42" w:rsidR="00367223" w:rsidRPr="001A1369" w:rsidRDefault="008E45EC" w:rsidP="00A55F88">
      <w:pPr>
        <w:rPr>
          <w:rFonts w:ascii="Calibri" w:hAnsi="Calibri" w:cs="Arial"/>
        </w:rPr>
      </w:pPr>
      <w:r w:rsidRPr="001A1369">
        <w:rPr>
          <w:rFonts w:ascii="Calibri" w:hAnsi="Calibri" w:cs="Arial"/>
        </w:rPr>
        <w:t>2.4</w:t>
      </w:r>
      <w:r w:rsidR="002D279A" w:rsidRPr="001A1369">
        <w:rPr>
          <w:rFonts w:ascii="Calibri" w:hAnsi="Calibri" w:cs="Arial"/>
        </w:rPr>
        <w:t xml:space="preserve">. </w:t>
      </w:r>
      <w:r w:rsidRPr="001A1369">
        <w:rPr>
          <w:rFonts w:ascii="Calibri" w:hAnsi="Calibri" w:cs="Arial"/>
        </w:rPr>
        <w:t xml:space="preserve">As the patient bears down, the </w:t>
      </w:r>
      <w:r w:rsidR="00BD53F5" w:rsidRPr="001A1369">
        <w:rPr>
          <w:rFonts w:ascii="Calibri" w:hAnsi="Calibri" w:cs="Arial"/>
        </w:rPr>
        <w:t xml:space="preserve">vaginal </w:t>
      </w:r>
      <w:r w:rsidRPr="001A1369">
        <w:rPr>
          <w:rFonts w:ascii="Calibri" w:hAnsi="Calibri" w:cs="Arial"/>
        </w:rPr>
        <w:t>introitus open</w:t>
      </w:r>
      <w:r w:rsidR="009414D9">
        <w:rPr>
          <w:rFonts w:ascii="Calibri" w:hAnsi="Calibri" w:cs="Arial"/>
        </w:rPr>
        <w:t>s</w:t>
      </w:r>
      <w:r w:rsidRPr="001A1369">
        <w:rPr>
          <w:rFonts w:ascii="Calibri" w:hAnsi="Calibri" w:cs="Arial"/>
        </w:rPr>
        <w:t xml:space="preserve">. </w:t>
      </w:r>
      <w:r w:rsidR="00367223" w:rsidRPr="001A1369">
        <w:rPr>
          <w:rFonts w:ascii="Calibri" w:hAnsi="Calibri" w:cs="Arial"/>
        </w:rPr>
        <w:t>Let the</w:t>
      </w:r>
      <w:r w:rsidR="009361DF" w:rsidRPr="001A1369">
        <w:rPr>
          <w:rFonts w:ascii="Calibri" w:hAnsi="Calibri" w:cs="Arial"/>
        </w:rPr>
        <w:t xml:space="preserve"> patient</w:t>
      </w:r>
      <w:r w:rsidR="00367223" w:rsidRPr="001A1369">
        <w:rPr>
          <w:rFonts w:ascii="Calibri" w:hAnsi="Calibri" w:cs="Arial"/>
        </w:rPr>
        <w:t xml:space="preserve"> know, “You’ll feel me inserting the speculum.”</w:t>
      </w:r>
    </w:p>
    <w:p w14:paraId="74D01E40" w14:textId="77777777" w:rsidR="00367223" w:rsidRPr="001A1369" w:rsidRDefault="00367223" w:rsidP="00A55F88">
      <w:pPr>
        <w:rPr>
          <w:rFonts w:ascii="Calibri" w:hAnsi="Calibri" w:cs="Arial"/>
        </w:rPr>
      </w:pPr>
    </w:p>
    <w:p w14:paraId="6F257F3F" w14:textId="1DF7B000" w:rsidR="002D279A" w:rsidRPr="001A1369" w:rsidRDefault="00367223" w:rsidP="00A55F88">
      <w:pPr>
        <w:rPr>
          <w:rFonts w:ascii="Calibri" w:hAnsi="Calibri" w:cs="Arial"/>
        </w:rPr>
      </w:pPr>
      <w:r w:rsidRPr="001A1369">
        <w:rPr>
          <w:rFonts w:ascii="Calibri" w:hAnsi="Calibri" w:cs="Arial"/>
        </w:rPr>
        <w:t>2.4.1.</w:t>
      </w:r>
      <w:r w:rsidR="00CF6B26" w:rsidRPr="001A1369">
        <w:rPr>
          <w:rFonts w:ascii="Calibri" w:hAnsi="Calibri" w:cs="Arial"/>
        </w:rPr>
        <w:t xml:space="preserve"> </w:t>
      </w:r>
      <w:r w:rsidR="008E45EC" w:rsidRPr="001A1369">
        <w:rPr>
          <w:rFonts w:ascii="Calibri" w:hAnsi="Calibri" w:cs="Arial"/>
        </w:rPr>
        <w:t>Smoothly insert the speculum</w:t>
      </w:r>
      <w:r w:rsidR="00153998" w:rsidRPr="001A1369">
        <w:rPr>
          <w:rFonts w:ascii="Calibri" w:hAnsi="Calibri" w:cs="Arial"/>
        </w:rPr>
        <w:t xml:space="preserve"> about halfway into the vagina</w:t>
      </w:r>
      <w:r w:rsidR="008E45EC" w:rsidRPr="001A1369">
        <w:rPr>
          <w:rFonts w:ascii="Calibri" w:hAnsi="Calibri" w:cs="Arial"/>
        </w:rPr>
        <w:t xml:space="preserve"> at an oblique</w:t>
      </w:r>
      <w:r w:rsidR="00153998" w:rsidRPr="001A1369">
        <w:rPr>
          <w:rFonts w:ascii="Calibri" w:hAnsi="Calibri" w:cs="Arial"/>
        </w:rPr>
        <w:t xml:space="preserve"> </w:t>
      </w:r>
      <w:r w:rsidR="00DC7414" w:rsidRPr="001A1369">
        <w:rPr>
          <w:rFonts w:ascii="Calibri" w:hAnsi="Calibri" w:cs="Arial"/>
        </w:rPr>
        <w:t xml:space="preserve">angle </w:t>
      </w:r>
      <w:r w:rsidR="00153998" w:rsidRPr="001A1369">
        <w:rPr>
          <w:rFonts w:ascii="Calibri" w:hAnsi="Calibri" w:cs="Arial"/>
        </w:rPr>
        <w:t>(roughly 45</w:t>
      </w:r>
      <w:r w:rsidR="009C29C9">
        <w:rPr>
          <w:rFonts w:ascii="Calibri" w:hAnsi="Calibri" w:cs="Arial"/>
        </w:rPr>
        <w:t>°</w:t>
      </w:r>
      <w:r w:rsidR="00DC7414" w:rsidRPr="001A1369">
        <w:rPr>
          <w:rFonts w:ascii="Calibri" w:hAnsi="Calibri" w:cs="Arial"/>
        </w:rPr>
        <w:t xml:space="preserve">), angling the bills </w:t>
      </w:r>
      <w:r w:rsidR="00C70A1F" w:rsidRPr="001A1369">
        <w:rPr>
          <w:rFonts w:ascii="Calibri" w:hAnsi="Calibri" w:cs="Arial"/>
        </w:rPr>
        <w:t>below</w:t>
      </w:r>
      <w:r w:rsidR="00DC7414" w:rsidRPr="001A1369">
        <w:rPr>
          <w:rFonts w:ascii="Calibri" w:hAnsi="Calibri" w:cs="Arial"/>
        </w:rPr>
        <w:t xml:space="preserve"> where the cervix </w:t>
      </w:r>
      <w:r w:rsidR="009414D9">
        <w:rPr>
          <w:rFonts w:ascii="Calibri" w:hAnsi="Calibri" w:cs="Arial"/>
        </w:rPr>
        <w:t xml:space="preserve">is expected </w:t>
      </w:r>
      <w:r w:rsidR="00DC7414" w:rsidRPr="001A1369">
        <w:rPr>
          <w:rFonts w:ascii="Calibri" w:hAnsi="Calibri" w:cs="Arial"/>
        </w:rPr>
        <w:t>to be</w:t>
      </w:r>
      <w:r w:rsidR="00C70A1F" w:rsidRPr="001A1369">
        <w:rPr>
          <w:rFonts w:ascii="Calibri" w:hAnsi="Calibri" w:cs="Arial"/>
        </w:rPr>
        <w:t xml:space="preserve"> (</w:t>
      </w:r>
      <w:r w:rsidR="00DC7414" w:rsidRPr="001A1369">
        <w:rPr>
          <w:rFonts w:ascii="Calibri" w:hAnsi="Calibri" w:cs="Arial"/>
        </w:rPr>
        <w:t xml:space="preserve">based on </w:t>
      </w:r>
      <w:r w:rsidR="009414D9">
        <w:rPr>
          <w:rFonts w:ascii="Calibri" w:hAnsi="Calibri" w:cs="Arial"/>
        </w:rPr>
        <w:t>the</w:t>
      </w:r>
      <w:r w:rsidR="00DC7414" w:rsidRPr="001A1369">
        <w:rPr>
          <w:rFonts w:ascii="Calibri" w:hAnsi="Calibri" w:cs="Arial"/>
        </w:rPr>
        <w:t xml:space="preserve"> digital exam</w:t>
      </w:r>
      <w:r w:rsidR="00C70A1F" w:rsidRPr="001A1369">
        <w:rPr>
          <w:rFonts w:ascii="Calibri" w:hAnsi="Calibri" w:cs="Arial"/>
        </w:rPr>
        <w:t>)</w:t>
      </w:r>
      <w:r w:rsidR="00153998" w:rsidRPr="001A1369">
        <w:rPr>
          <w:rFonts w:ascii="Calibri" w:hAnsi="Calibri" w:cs="Arial"/>
        </w:rPr>
        <w:t xml:space="preserve"> while maintaining posterior pressure.</w:t>
      </w:r>
      <w:r w:rsidR="008E45EC" w:rsidRPr="001A1369">
        <w:rPr>
          <w:rFonts w:ascii="Calibri" w:hAnsi="Calibri" w:cs="Arial"/>
        </w:rPr>
        <w:t xml:space="preserve"> </w:t>
      </w:r>
    </w:p>
    <w:p w14:paraId="0C8F99C9" w14:textId="77777777" w:rsidR="002D279A" w:rsidRPr="001A1369" w:rsidRDefault="002D279A" w:rsidP="00A55F88">
      <w:pPr>
        <w:rPr>
          <w:rFonts w:ascii="Calibri" w:hAnsi="Calibri" w:cs="Arial"/>
        </w:rPr>
      </w:pPr>
    </w:p>
    <w:p w14:paraId="7C0B7E45" w14:textId="77777777" w:rsidR="002D279A" w:rsidRPr="001A1369" w:rsidRDefault="002D279A" w:rsidP="00A55F88">
      <w:pPr>
        <w:rPr>
          <w:rFonts w:ascii="Calibri" w:hAnsi="Calibri" w:cs="Arial"/>
        </w:rPr>
      </w:pPr>
      <w:r w:rsidRPr="001A1369">
        <w:rPr>
          <w:rFonts w:ascii="Calibri" w:hAnsi="Calibri" w:cs="Arial"/>
        </w:rPr>
        <w:t xml:space="preserve">2.5. </w:t>
      </w:r>
      <w:r w:rsidR="00DC38AD" w:rsidRPr="001A1369">
        <w:rPr>
          <w:rFonts w:ascii="Calibri" w:hAnsi="Calibri" w:cs="Arial"/>
        </w:rPr>
        <w:t>Use the first two fingers of your dominant hand to clear the labia</w:t>
      </w:r>
      <w:r w:rsidR="00BD53F5" w:rsidRPr="001A1369">
        <w:rPr>
          <w:rFonts w:ascii="Calibri" w:hAnsi="Calibri" w:cs="Arial"/>
        </w:rPr>
        <w:t xml:space="preserve"> on </w:t>
      </w:r>
      <w:r w:rsidR="00DC38AD" w:rsidRPr="001A1369">
        <w:rPr>
          <w:rFonts w:ascii="Calibri" w:hAnsi="Calibri" w:cs="Arial"/>
        </w:rPr>
        <w:t>one side, so they are not tugged along with the speculum.</w:t>
      </w:r>
    </w:p>
    <w:p w14:paraId="5FF81D7E" w14:textId="77777777" w:rsidR="002D279A" w:rsidRPr="001A1369" w:rsidRDefault="002D279A" w:rsidP="00A55F88">
      <w:pPr>
        <w:rPr>
          <w:rFonts w:ascii="Calibri" w:hAnsi="Calibri" w:cs="Arial"/>
        </w:rPr>
      </w:pPr>
    </w:p>
    <w:p w14:paraId="4C905180" w14:textId="20D83F92" w:rsidR="002D279A" w:rsidRPr="001A1369" w:rsidRDefault="002D279A" w:rsidP="00A55F88">
      <w:pPr>
        <w:widowControl w:val="0"/>
        <w:autoSpaceDE w:val="0"/>
        <w:autoSpaceDN w:val="0"/>
        <w:adjustRightInd w:val="0"/>
        <w:rPr>
          <w:rFonts w:ascii="Calibri" w:hAnsi="Calibri" w:cs="Arial"/>
        </w:rPr>
      </w:pPr>
      <w:r w:rsidRPr="001A1369">
        <w:rPr>
          <w:rFonts w:ascii="Calibri" w:hAnsi="Calibri" w:cs="Arial"/>
        </w:rPr>
        <w:t xml:space="preserve">2.5.1. </w:t>
      </w:r>
      <w:r w:rsidR="009414D9">
        <w:rPr>
          <w:rFonts w:ascii="Calibri" w:hAnsi="Calibri" w:cs="Arial"/>
        </w:rPr>
        <w:t>Use</w:t>
      </w:r>
      <w:r w:rsidR="00DC38AD" w:rsidRPr="001A1369">
        <w:rPr>
          <w:rFonts w:ascii="Calibri" w:hAnsi="Calibri" w:cs="Arial"/>
        </w:rPr>
        <w:t xml:space="preserve"> your dominant hand to clear the labia on the other side</w:t>
      </w:r>
      <w:r w:rsidR="00402973" w:rsidRPr="001A1369">
        <w:rPr>
          <w:rFonts w:ascii="Calibri" w:hAnsi="Calibri" w:cs="Arial"/>
        </w:rPr>
        <w:t>.</w:t>
      </w:r>
    </w:p>
    <w:p w14:paraId="16406655" w14:textId="77777777" w:rsidR="00A55F88" w:rsidRDefault="00A55F88" w:rsidP="00A55F88">
      <w:pPr>
        <w:widowControl w:val="0"/>
        <w:autoSpaceDE w:val="0"/>
        <w:autoSpaceDN w:val="0"/>
        <w:adjustRightInd w:val="0"/>
        <w:rPr>
          <w:rFonts w:ascii="Calibri" w:hAnsi="Calibri" w:cs="Arial"/>
        </w:rPr>
      </w:pPr>
    </w:p>
    <w:p w14:paraId="57937676" w14:textId="230B8B5F" w:rsidR="006869AF" w:rsidRPr="001A1369" w:rsidRDefault="006869AF" w:rsidP="00A55F88">
      <w:pPr>
        <w:widowControl w:val="0"/>
        <w:autoSpaceDE w:val="0"/>
        <w:autoSpaceDN w:val="0"/>
        <w:adjustRightInd w:val="0"/>
        <w:rPr>
          <w:rFonts w:ascii="Calibri" w:hAnsi="Calibri" w:cs="Arial"/>
        </w:rPr>
      </w:pPr>
      <w:r w:rsidRPr="001A1369">
        <w:rPr>
          <w:rFonts w:ascii="Calibri" w:hAnsi="Calibri" w:cs="Arial"/>
        </w:rPr>
        <w:t xml:space="preserve">2.6. </w:t>
      </w:r>
      <w:r w:rsidR="009B7734" w:rsidRPr="001A1369">
        <w:rPr>
          <w:rFonts w:ascii="Calibri" w:hAnsi="Calibri" w:cs="Arial"/>
        </w:rPr>
        <w:t>Bring your non-dominant hand to the bottom handle of the speculum</w:t>
      </w:r>
      <w:r w:rsidR="009414D9">
        <w:rPr>
          <w:rFonts w:ascii="Calibri" w:hAnsi="Calibri" w:cs="Arial"/>
        </w:rPr>
        <w:t>,</w:t>
      </w:r>
      <w:r w:rsidR="009B7734" w:rsidRPr="001A1369">
        <w:rPr>
          <w:rFonts w:ascii="Calibri" w:hAnsi="Calibri" w:cs="Arial"/>
        </w:rPr>
        <w:t xml:space="preserve"> r</w:t>
      </w:r>
      <w:r w:rsidRPr="001A1369">
        <w:rPr>
          <w:rFonts w:ascii="Calibri" w:hAnsi="Calibri" w:cs="Arial"/>
        </w:rPr>
        <w:t>otate the speculum flat</w:t>
      </w:r>
      <w:r w:rsidR="009414D9">
        <w:rPr>
          <w:rFonts w:ascii="Calibri" w:hAnsi="Calibri" w:cs="Arial"/>
        </w:rPr>
        <w:t>,</w:t>
      </w:r>
      <w:r w:rsidRPr="001A1369">
        <w:rPr>
          <w:rFonts w:ascii="Calibri" w:hAnsi="Calibri" w:cs="Arial"/>
        </w:rPr>
        <w:t xml:space="preserve"> and insert fully, </w:t>
      </w:r>
      <w:r w:rsidR="009B7734" w:rsidRPr="001A1369">
        <w:rPr>
          <w:rFonts w:ascii="Calibri" w:hAnsi="Calibri" w:cs="Arial"/>
        </w:rPr>
        <w:t xml:space="preserve">until </w:t>
      </w:r>
      <w:r w:rsidRPr="001A1369">
        <w:rPr>
          <w:rFonts w:ascii="Calibri" w:hAnsi="Calibri" w:cs="Arial"/>
        </w:rPr>
        <w:t>the handle is flush against the patient’s pelvis</w:t>
      </w:r>
      <w:r w:rsidR="00153998" w:rsidRPr="001A1369">
        <w:rPr>
          <w:rFonts w:ascii="Calibri" w:hAnsi="Calibri" w:cs="Arial"/>
        </w:rPr>
        <w:t xml:space="preserve"> </w:t>
      </w:r>
      <w:r w:rsidR="009B7734" w:rsidRPr="001A1369">
        <w:rPr>
          <w:rFonts w:ascii="Calibri" w:hAnsi="Calibri" w:cs="Arial"/>
        </w:rPr>
        <w:t>and</w:t>
      </w:r>
      <w:r w:rsidR="009361DF" w:rsidRPr="001A1369">
        <w:rPr>
          <w:rFonts w:ascii="Calibri" w:hAnsi="Calibri" w:cs="Arial"/>
        </w:rPr>
        <w:t xml:space="preserve"> perpendicular to the floor.</w:t>
      </w:r>
    </w:p>
    <w:p w14:paraId="6AA65E42" w14:textId="77777777" w:rsidR="00A55F88" w:rsidRDefault="00A55F88" w:rsidP="00A55F88">
      <w:pPr>
        <w:widowControl w:val="0"/>
        <w:autoSpaceDE w:val="0"/>
        <w:autoSpaceDN w:val="0"/>
        <w:adjustRightInd w:val="0"/>
        <w:rPr>
          <w:rFonts w:ascii="Calibri" w:hAnsi="Calibri" w:cs="Arial"/>
        </w:rPr>
      </w:pPr>
    </w:p>
    <w:p w14:paraId="4F347A56" w14:textId="1690B6EA" w:rsidR="00D82FC5" w:rsidRPr="001A1369" w:rsidRDefault="00D82FC5" w:rsidP="00A55F88">
      <w:pPr>
        <w:widowControl w:val="0"/>
        <w:autoSpaceDE w:val="0"/>
        <w:autoSpaceDN w:val="0"/>
        <w:adjustRightInd w:val="0"/>
        <w:rPr>
          <w:rFonts w:ascii="Calibri" w:hAnsi="Calibri" w:cs="Arial"/>
        </w:rPr>
      </w:pPr>
      <w:r w:rsidRPr="001A1369">
        <w:rPr>
          <w:rFonts w:ascii="Calibri" w:hAnsi="Calibri" w:cs="Arial"/>
        </w:rPr>
        <w:t>2.</w:t>
      </w:r>
      <w:r w:rsidR="009B7734" w:rsidRPr="001A1369">
        <w:rPr>
          <w:rFonts w:ascii="Calibri" w:hAnsi="Calibri" w:cs="Arial"/>
        </w:rPr>
        <w:t>7</w:t>
      </w:r>
      <w:r w:rsidRPr="001A1369">
        <w:rPr>
          <w:rFonts w:ascii="Calibri" w:hAnsi="Calibri" w:cs="Arial"/>
        </w:rPr>
        <w:t>. Place one finger of your dominant hand inside the bills of the speculum and use it to apply strong posterior pressure as your non-dominant hand pulls down on the handle of the speculum</w:t>
      </w:r>
      <w:r w:rsidR="00545C26">
        <w:rPr>
          <w:rFonts w:ascii="Calibri" w:hAnsi="Calibri" w:cs="Arial"/>
        </w:rPr>
        <w:t xml:space="preserve"> at the same time</w:t>
      </w:r>
      <w:r w:rsidRPr="001A1369">
        <w:rPr>
          <w:rFonts w:ascii="Calibri" w:hAnsi="Calibri" w:cs="Arial"/>
        </w:rPr>
        <w:t xml:space="preserve">. Apply enough posterior pressure </w:t>
      </w:r>
      <w:r w:rsidR="00545C26">
        <w:rPr>
          <w:rFonts w:ascii="Calibri" w:hAnsi="Calibri" w:cs="Arial"/>
        </w:rPr>
        <w:t xml:space="preserve">so </w:t>
      </w:r>
      <w:r w:rsidRPr="001A1369">
        <w:rPr>
          <w:rFonts w:ascii="Calibri" w:hAnsi="Calibri" w:cs="Arial"/>
        </w:rPr>
        <w:t xml:space="preserve">space in the vagina </w:t>
      </w:r>
      <w:r w:rsidR="00545C26">
        <w:rPr>
          <w:rFonts w:ascii="Calibri" w:hAnsi="Calibri" w:cs="Arial"/>
        </w:rPr>
        <w:t xml:space="preserve">can be seen </w:t>
      </w:r>
      <w:r w:rsidRPr="001A1369">
        <w:rPr>
          <w:rFonts w:ascii="Calibri" w:hAnsi="Calibri" w:cs="Arial"/>
        </w:rPr>
        <w:t>above the speculum.</w:t>
      </w:r>
    </w:p>
    <w:p w14:paraId="07EB1808" w14:textId="77777777" w:rsidR="00A55F88" w:rsidRDefault="00A55F88" w:rsidP="00A55F88">
      <w:pPr>
        <w:widowControl w:val="0"/>
        <w:autoSpaceDE w:val="0"/>
        <w:autoSpaceDN w:val="0"/>
        <w:adjustRightInd w:val="0"/>
        <w:rPr>
          <w:rFonts w:ascii="Calibri" w:hAnsi="Calibri" w:cs="Arial"/>
        </w:rPr>
      </w:pPr>
    </w:p>
    <w:p w14:paraId="2B461D8B" w14:textId="77777777" w:rsidR="003318FD" w:rsidRPr="001A1369" w:rsidRDefault="003318FD" w:rsidP="00A55F88">
      <w:pPr>
        <w:widowControl w:val="0"/>
        <w:autoSpaceDE w:val="0"/>
        <w:autoSpaceDN w:val="0"/>
        <w:adjustRightInd w:val="0"/>
        <w:rPr>
          <w:rFonts w:ascii="Calibri" w:hAnsi="Calibri" w:cs="Arial"/>
        </w:rPr>
      </w:pPr>
      <w:r w:rsidRPr="001A1369">
        <w:rPr>
          <w:rFonts w:ascii="Calibri" w:hAnsi="Calibri" w:cs="Arial"/>
        </w:rPr>
        <w:t>2.</w:t>
      </w:r>
      <w:r w:rsidR="009B7734" w:rsidRPr="001A1369">
        <w:rPr>
          <w:rFonts w:ascii="Calibri" w:hAnsi="Calibri" w:cs="Arial"/>
        </w:rPr>
        <w:t>8</w:t>
      </w:r>
      <w:r w:rsidRPr="001A1369">
        <w:rPr>
          <w:rFonts w:ascii="Calibri" w:hAnsi="Calibri" w:cs="Arial"/>
        </w:rPr>
        <w:t>. Place the thumb of your non-dominant hand on the thumb lever, and smoothly depress</w:t>
      </w:r>
      <w:r w:rsidR="00153998" w:rsidRPr="001A1369">
        <w:rPr>
          <w:rFonts w:ascii="Calibri" w:hAnsi="Calibri" w:cs="Arial"/>
        </w:rPr>
        <w:t>.</w:t>
      </w:r>
    </w:p>
    <w:p w14:paraId="63A4521A" w14:textId="77777777" w:rsidR="00A55F88" w:rsidRDefault="00A55F88" w:rsidP="00A55F88">
      <w:pPr>
        <w:widowControl w:val="0"/>
        <w:autoSpaceDE w:val="0"/>
        <w:autoSpaceDN w:val="0"/>
        <w:adjustRightInd w:val="0"/>
        <w:rPr>
          <w:rFonts w:ascii="Calibri" w:hAnsi="Calibri" w:cs="Arial"/>
        </w:rPr>
      </w:pPr>
    </w:p>
    <w:p w14:paraId="3BE83157" w14:textId="6C51CC6A" w:rsidR="003318FD" w:rsidRPr="001A1369" w:rsidRDefault="003318FD" w:rsidP="00A55F88">
      <w:pPr>
        <w:widowControl w:val="0"/>
        <w:autoSpaceDE w:val="0"/>
        <w:autoSpaceDN w:val="0"/>
        <w:adjustRightInd w:val="0"/>
        <w:rPr>
          <w:rFonts w:ascii="Calibri" w:hAnsi="Calibri" w:cs="Arial"/>
        </w:rPr>
      </w:pPr>
      <w:r w:rsidRPr="001A1369">
        <w:rPr>
          <w:rFonts w:ascii="Calibri" w:hAnsi="Calibri" w:cs="Arial"/>
        </w:rPr>
        <w:t>2.</w:t>
      </w:r>
      <w:r w:rsidR="009B7734" w:rsidRPr="001A1369">
        <w:rPr>
          <w:rFonts w:ascii="Calibri" w:hAnsi="Calibri" w:cs="Arial"/>
        </w:rPr>
        <w:t>9</w:t>
      </w:r>
      <w:r w:rsidRPr="001A1369">
        <w:rPr>
          <w:rFonts w:ascii="Calibri" w:hAnsi="Calibri" w:cs="Arial"/>
        </w:rPr>
        <w:t xml:space="preserve">. Do not continue to </w:t>
      </w:r>
      <w:r w:rsidR="00153998" w:rsidRPr="001A1369">
        <w:rPr>
          <w:rFonts w:ascii="Calibri" w:hAnsi="Calibri" w:cs="Arial"/>
        </w:rPr>
        <w:t xml:space="preserve">depress </w:t>
      </w:r>
      <w:r w:rsidRPr="001A1369">
        <w:rPr>
          <w:rFonts w:ascii="Calibri" w:hAnsi="Calibri" w:cs="Arial"/>
        </w:rPr>
        <w:t>once resistance</w:t>
      </w:r>
      <w:r w:rsidR="00545C26">
        <w:rPr>
          <w:rFonts w:ascii="Calibri" w:hAnsi="Calibri" w:cs="Arial"/>
        </w:rPr>
        <w:t xml:space="preserve"> is met</w:t>
      </w:r>
      <w:r w:rsidRPr="001A1369">
        <w:rPr>
          <w:rFonts w:ascii="Calibri" w:hAnsi="Calibri" w:cs="Arial"/>
        </w:rPr>
        <w:t xml:space="preserve">, or </w:t>
      </w:r>
      <w:r w:rsidR="00BD53F5" w:rsidRPr="001A1369">
        <w:rPr>
          <w:rFonts w:ascii="Calibri" w:hAnsi="Calibri" w:cs="Arial"/>
        </w:rPr>
        <w:t xml:space="preserve">you may </w:t>
      </w:r>
      <w:r w:rsidR="00C1045D" w:rsidRPr="001A1369">
        <w:rPr>
          <w:rFonts w:ascii="Calibri" w:hAnsi="Calibri" w:cs="Arial"/>
        </w:rPr>
        <w:t xml:space="preserve">open the bills too far and cause </w:t>
      </w:r>
      <w:r w:rsidR="00545C26">
        <w:rPr>
          <w:rFonts w:ascii="Calibri" w:hAnsi="Calibri" w:cs="Arial"/>
        </w:rPr>
        <w:t>the</w:t>
      </w:r>
      <w:r w:rsidR="00C1045D" w:rsidRPr="001A1369">
        <w:rPr>
          <w:rFonts w:ascii="Calibri" w:hAnsi="Calibri" w:cs="Arial"/>
        </w:rPr>
        <w:t xml:space="preserve"> patient discomfort.</w:t>
      </w:r>
    </w:p>
    <w:p w14:paraId="665B60E7" w14:textId="77777777" w:rsidR="00A55F88" w:rsidRDefault="00A55F88" w:rsidP="00A55F88">
      <w:pPr>
        <w:widowControl w:val="0"/>
        <w:autoSpaceDE w:val="0"/>
        <w:autoSpaceDN w:val="0"/>
        <w:adjustRightInd w:val="0"/>
        <w:rPr>
          <w:rFonts w:ascii="Calibri" w:hAnsi="Calibri" w:cs="Arial"/>
        </w:rPr>
      </w:pPr>
    </w:p>
    <w:p w14:paraId="55B9BA42" w14:textId="191BDD12" w:rsidR="002D279A" w:rsidRPr="001A1369" w:rsidRDefault="00DC53FA" w:rsidP="00A55F88">
      <w:pPr>
        <w:widowControl w:val="0"/>
        <w:autoSpaceDE w:val="0"/>
        <w:autoSpaceDN w:val="0"/>
        <w:adjustRightInd w:val="0"/>
        <w:rPr>
          <w:rFonts w:ascii="Calibri" w:hAnsi="Calibri" w:cs="Arial"/>
        </w:rPr>
      </w:pPr>
      <w:r w:rsidRPr="001A1369">
        <w:rPr>
          <w:rFonts w:ascii="Calibri" w:hAnsi="Calibri" w:cs="Arial"/>
        </w:rPr>
        <w:t>2.1</w:t>
      </w:r>
      <w:r w:rsidR="009B7734" w:rsidRPr="001A1369">
        <w:rPr>
          <w:rFonts w:ascii="Calibri" w:hAnsi="Calibri" w:cs="Arial"/>
        </w:rPr>
        <w:t>0</w:t>
      </w:r>
      <w:r w:rsidRPr="001A1369">
        <w:rPr>
          <w:rFonts w:ascii="Calibri" w:hAnsi="Calibri" w:cs="Arial"/>
        </w:rPr>
        <w:t>. Hold the speculum steady</w:t>
      </w:r>
      <w:r w:rsidR="00C1045D" w:rsidRPr="001A1369">
        <w:rPr>
          <w:rFonts w:ascii="Calibri" w:hAnsi="Calibri" w:cs="Arial"/>
        </w:rPr>
        <w:t xml:space="preserve"> and</w:t>
      </w:r>
      <w:r w:rsidRPr="001A1369">
        <w:rPr>
          <w:rFonts w:ascii="Calibri" w:hAnsi="Calibri" w:cs="Arial"/>
        </w:rPr>
        <w:t xml:space="preserve"> check to see if the cervix</w:t>
      </w:r>
      <w:r w:rsidR="00545C26">
        <w:rPr>
          <w:rFonts w:ascii="Calibri" w:hAnsi="Calibri" w:cs="Arial"/>
        </w:rPr>
        <w:t xml:space="preserve"> has been located</w:t>
      </w:r>
      <w:r w:rsidRPr="001A1369">
        <w:rPr>
          <w:rFonts w:ascii="Calibri" w:hAnsi="Calibri" w:cs="Arial"/>
        </w:rPr>
        <w:t>.</w:t>
      </w:r>
    </w:p>
    <w:p w14:paraId="37E8AA99" w14:textId="77777777" w:rsidR="00A55F88" w:rsidRDefault="00A55F88" w:rsidP="00A55F88">
      <w:pPr>
        <w:widowControl w:val="0"/>
        <w:autoSpaceDE w:val="0"/>
        <w:autoSpaceDN w:val="0"/>
        <w:adjustRightInd w:val="0"/>
        <w:rPr>
          <w:rFonts w:ascii="Calibri" w:hAnsi="Calibri" w:cs="Arial"/>
        </w:rPr>
      </w:pPr>
    </w:p>
    <w:p w14:paraId="512B6625" w14:textId="341E63FE" w:rsidR="002D279A" w:rsidRPr="001A1369" w:rsidRDefault="002D279A" w:rsidP="00A55F88">
      <w:pPr>
        <w:widowControl w:val="0"/>
        <w:autoSpaceDE w:val="0"/>
        <w:autoSpaceDN w:val="0"/>
        <w:adjustRightInd w:val="0"/>
        <w:rPr>
          <w:rFonts w:ascii="Calibri" w:hAnsi="Calibri" w:cs="Arial"/>
        </w:rPr>
      </w:pPr>
      <w:r w:rsidRPr="001A1369">
        <w:rPr>
          <w:rFonts w:ascii="Calibri" w:hAnsi="Calibri" w:cs="Arial"/>
        </w:rPr>
        <w:t xml:space="preserve">3. </w:t>
      </w:r>
      <w:r w:rsidR="00587998" w:rsidRPr="001A1369">
        <w:rPr>
          <w:rFonts w:ascii="Calibri" w:hAnsi="Calibri" w:cs="Arial"/>
        </w:rPr>
        <w:t>Pap test</w:t>
      </w:r>
      <w:r w:rsidR="00545C26">
        <w:rPr>
          <w:rFonts w:ascii="Calibri" w:hAnsi="Calibri" w:cs="Arial"/>
        </w:rPr>
        <w:t>.</w:t>
      </w:r>
    </w:p>
    <w:p w14:paraId="440A0CD9" w14:textId="77777777" w:rsidR="00A55F88" w:rsidRDefault="00A55F88" w:rsidP="00A55F88">
      <w:pPr>
        <w:rPr>
          <w:rFonts w:ascii="Calibri" w:hAnsi="Calibri" w:cs="Arial"/>
        </w:rPr>
      </w:pPr>
    </w:p>
    <w:p w14:paraId="08FA7010" w14:textId="77777777" w:rsidR="002E1660" w:rsidRPr="001A1369" w:rsidRDefault="002D279A" w:rsidP="00A55F88">
      <w:pPr>
        <w:rPr>
          <w:rFonts w:ascii="Calibri" w:hAnsi="Calibri" w:cs="Arial"/>
        </w:rPr>
      </w:pPr>
      <w:r w:rsidRPr="001A1369">
        <w:rPr>
          <w:rFonts w:ascii="Calibri" w:hAnsi="Calibri" w:cs="Arial"/>
        </w:rPr>
        <w:t xml:space="preserve">3.1. </w:t>
      </w:r>
      <w:r w:rsidR="00DB7D36" w:rsidRPr="001A1369">
        <w:rPr>
          <w:rFonts w:ascii="Calibri" w:hAnsi="Calibri" w:cs="Arial"/>
        </w:rPr>
        <w:t>If there is enough discharge on the face of the cervix to obscure the os and interfere with s</w:t>
      </w:r>
      <w:r w:rsidR="00093FA9" w:rsidRPr="001A1369">
        <w:rPr>
          <w:rFonts w:ascii="Calibri" w:hAnsi="Calibri" w:cs="Arial"/>
        </w:rPr>
        <w:t>pecimen collection</w:t>
      </w:r>
      <w:r w:rsidR="00DB7D36" w:rsidRPr="001A1369">
        <w:rPr>
          <w:rFonts w:ascii="Calibri" w:hAnsi="Calibri" w:cs="Arial"/>
        </w:rPr>
        <w:t xml:space="preserve">, use a </w:t>
      </w:r>
      <w:r w:rsidR="003A0307" w:rsidRPr="001A1369">
        <w:rPr>
          <w:rFonts w:ascii="Calibri" w:hAnsi="Calibri" w:cs="Arial"/>
        </w:rPr>
        <w:t>large cotton-tipped swab to gently clear excess cervical mucous.</w:t>
      </w:r>
      <w:r w:rsidR="00DB7D36" w:rsidRPr="001A1369">
        <w:rPr>
          <w:rFonts w:ascii="Calibri" w:hAnsi="Calibri" w:cs="Arial"/>
        </w:rPr>
        <w:t xml:space="preserve"> </w:t>
      </w:r>
    </w:p>
    <w:p w14:paraId="0AA9C865" w14:textId="77777777" w:rsidR="002E1660" w:rsidRPr="001A1369" w:rsidRDefault="002E1660" w:rsidP="002D279A">
      <w:pPr>
        <w:rPr>
          <w:rFonts w:ascii="Calibri" w:hAnsi="Calibri" w:cs="Arial"/>
        </w:rPr>
      </w:pPr>
    </w:p>
    <w:p w14:paraId="2E796F1C" w14:textId="77777777" w:rsidR="002D279A" w:rsidRPr="001A1369" w:rsidRDefault="002E1660" w:rsidP="002D279A">
      <w:pPr>
        <w:rPr>
          <w:rFonts w:ascii="Calibri" w:hAnsi="Calibri" w:cs="Arial"/>
        </w:rPr>
      </w:pPr>
      <w:r w:rsidRPr="001A1369">
        <w:rPr>
          <w:rFonts w:ascii="Calibri" w:hAnsi="Calibri" w:cs="Arial"/>
        </w:rPr>
        <w:t xml:space="preserve">3.2. </w:t>
      </w:r>
      <w:r w:rsidR="00587998" w:rsidRPr="001A1369">
        <w:rPr>
          <w:rFonts w:ascii="Calibri" w:hAnsi="Calibri" w:cs="Arial"/>
        </w:rPr>
        <w:t>Use your domin</w:t>
      </w:r>
      <w:r w:rsidR="005451C8" w:rsidRPr="001A1369">
        <w:rPr>
          <w:rFonts w:ascii="Calibri" w:hAnsi="Calibri" w:cs="Arial"/>
        </w:rPr>
        <w:t>ant hand to pick up the spatula</w:t>
      </w:r>
      <w:r w:rsidR="00093FA9" w:rsidRPr="001A1369">
        <w:rPr>
          <w:rFonts w:ascii="Calibri" w:hAnsi="Calibri" w:cs="Arial"/>
        </w:rPr>
        <w:t xml:space="preserve"> (o</w:t>
      </w:r>
      <w:r w:rsidRPr="001A1369">
        <w:rPr>
          <w:rFonts w:ascii="Calibri" w:hAnsi="Calibri" w:cs="Arial"/>
        </w:rPr>
        <w:t>r have the chaperone hand it to you</w:t>
      </w:r>
      <w:r w:rsidR="00093FA9" w:rsidRPr="001A1369">
        <w:rPr>
          <w:rFonts w:ascii="Calibri" w:hAnsi="Calibri" w:cs="Arial"/>
        </w:rPr>
        <w:t>).</w:t>
      </w:r>
    </w:p>
    <w:p w14:paraId="03A8434B" w14:textId="77777777" w:rsidR="002D279A" w:rsidRPr="001A1369" w:rsidRDefault="002D279A" w:rsidP="002D279A">
      <w:pPr>
        <w:rPr>
          <w:rFonts w:ascii="Calibri" w:hAnsi="Calibri" w:cs="Arial"/>
        </w:rPr>
      </w:pPr>
    </w:p>
    <w:p w14:paraId="692A379C" w14:textId="77777777" w:rsidR="002D279A" w:rsidRPr="001A1369" w:rsidRDefault="002D279A" w:rsidP="002D279A">
      <w:pPr>
        <w:rPr>
          <w:rFonts w:ascii="Calibri" w:hAnsi="Calibri" w:cs="Arial"/>
        </w:rPr>
      </w:pPr>
      <w:r w:rsidRPr="001A1369">
        <w:rPr>
          <w:rFonts w:ascii="Calibri" w:hAnsi="Calibri" w:cs="Arial"/>
        </w:rPr>
        <w:t>3.</w:t>
      </w:r>
      <w:r w:rsidR="00DB7D36" w:rsidRPr="001A1369">
        <w:rPr>
          <w:rFonts w:ascii="Calibri" w:hAnsi="Calibri" w:cs="Arial"/>
        </w:rPr>
        <w:t>3</w:t>
      </w:r>
      <w:r w:rsidRPr="001A1369">
        <w:rPr>
          <w:rFonts w:ascii="Calibri" w:hAnsi="Calibri" w:cs="Arial"/>
        </w:rPr>
        <w:t xml:space="preserve">. </w:t>
      </w:r>
      <w:r w:rsidR="00587998" w:rsidRPr="001A1369">
        <w:rPr>
          <w:rFonts w:ascii="Calibri" w:hAnsi="Calibri" w:cs="Arial"/>
        </w:rPr>
        <w:t xml:space="preserve">Insert the </w:t>
      </w:r>
      <w:r w:rsidR="005451C8" w:rsidRPr="001A1369">
        <w:rPr>
          <w:rFonts w:ascii="Calibri" w:hAnsi="Calibri" w:cs="Arial"/>
        </w:rPr>
        <w:t xml:space="preserve">spatula into the vagina, being careful not to let it touch the walls, until the long end rests in the os and the depression and short end are pressed against </w:t>
      </w:r>
      <w:r w:rsidR="00B47B20" w:rsidRPr="001A1369">
        <w:rPr>
          <w:rFonts w:ascii="Calibri" w:hAnsi="Calibri" w:cs="Arial"/>
        </w:rPr>
        <w:t>the squamocolumnar junction</w:t>
      </w:r>
      <w:r w:rsidR="005451C8" w:rsidRPr="001A1369">
        <w:rPr>
          <w:rFonts w:ascii="Calibri" w:hAnsi="Calibri" w:cs="Arial"/>
        </w:rPr>
        <w:t xml:space="preserve">. </w:t>
      </w:r>
    </w:p>
    <w:p w14:paraId="13A451B0" w14:textId="77777777" w:rsidR="002D279A" w:rsidRPr="001A1369" w:rsidRDefault="002D279A" w:rsidP="002D279A">
      <w:pPr>
        <w:rPr>
          <w:rFonts w:ascii="Calibri" w:hAnsi="Calibri" w:cs="Arial"/>
        </w:rPr>
      </w:pPr>
      <w:r w:rsidRPr="001A1369">
        <w:rPr>
          <w:rFonts w:ascii="Calibri" w:hAnsi="Calibri" w:cs="Arial"/>
        </w:rPr>
        <w:tab/>
      </w:r>
    </w:p>
    <w:p w14:paraId="21DE83A3" w14:textId="4227B11B" w:rsidR="002D279A" w:rsidRPr="001A1369" w:rsidRDefault="002D279A" w:rsidP="002D279A">
      <w:pPr>
        <w:rPr>
          <w:rFonts w:ascii="Calibri" w:hAnsi="Calibri" w:cs="Arial"/>
        </w:rPr>
      </w:pPr>
      <w:r w:rsidRPr="001A1369">
        <w:rPr>
          <w:rFonts w:ascii="Calibri" w:hAnsi="Calibri" w:cs="Arial"/>
        </w:rPr>
        <w:t>3.</w:t>
      </w:r>
      <w:r w:rsidR="00DB7D36" w:rsidRPr="001A1369">
        <w:rPr>
          <w:rFonts w:ascii="Calibri" w:hAnsi="Calibri" w:cs="Arial"/>
        </w:rPr>
        <w:t>4</w:t>
      </w:r>
      <w:r w:rsidRPr="001A1369">
        <w:rPr>
          <w:rFonts w:ascii="Calibri" w:hAnsi="Calibri" w:cs="Arial"/>
        </w:rPr>
        <w:t xml:space="preserve">. </w:t>
      </w:r>
      <w:r w:rsidR="005451C8" w:rsidRPr="001A1369">
        <w:rPr>
          <w:rFonts w:ascii="Calibri" w:hAnsi="Calibri" w:cs="Arial"/>
        </w:rPr>
        <w:t>Rotate 360</w:t>
      </w:r>
      <w:r w:rsidR="009C29C9">
        <w:rPr>
          <w:rFonts w:ascii="Calibri" w:hAnsi="Calibri" w:cs="Arial"/>
        </w:rPr>
        <w:t>°</w:t>
      </w:r>
      <w:r w:rsidR="00994F5E" w:rsidRPr="001A1369">
        <w:rPr>
          <w:rFonts w:ascii="Calibri" w:hAnsi="Calibri" w:cs="Arial"/>
        </w:rPr>
        <w:t>, maintaining consistent pressure</w:t>
      </w:r>
      <w:r w:rsidR="00BE390D" w:rsidRPr="001A1369">
        <w:rPr>
          <w:rFonts w:ascii="Calibri" w:hAnsi="Calibri" w:cs="Arial"/>
        </w:rPr>
        <w:t xml:space="preserve"> and contact with the exocervix</w:t>
      </w:r>
      <w:r w:rsidR="00994F5E" w:rsidRPr="001A1369">
        <w:rPr>
          <w:rFonts w:ascii="Calibri" w:hAnsi="Calibri" w:cs="Arial"/>
        </w:rPr>
        <w:t>.</w:t>
      </w:r>
    </w:p>
    <w:p w14:paraId="706CCE9E" w14:textId="77777777" w:rsidR="002D279A" w:rsidRPr="001A1369" w:rsidRDefault="002D279A" w:rsidP="002D279A">
      <w:pPr>
        <w:rPr>
          <w:rFonts w:ascii="Calibri" w:hAnsi="Calibri" w:cs="Arial"/>
        </w:rPr>
      </w:pPr>
    </w:p>
    <w:p w14:paraId="193F6B67" w14:textId="77777777" w:rsidR="002D279A" w:rsidRPr="001A1369" w:rsidRDefault="00994F5E" w:rsidP="002D279A">
      <w:pPr>
        <w:rPr>
          <w:rFonts w:ascii="Calibri" w:hAnsi="Calibri" w:cs="Arial"/>
        </w:rPr>
      </w:pPr>
      <w:r w:rsidRPr="001A1369">
        <w:rPr>
          <w:rFonts w:ascii="Calibri" w:hAnsi="Calibri" w:cs="Arial"/>
        </w:rPr>
        <w:t>3.</w:t>
      </w:r>
      <w:r w:rsidR="00DB7D36" w:rsidRPr="001A1369">
        <w:rPr>
          <w:rFonts w:ascii="Calibri" w:hAnsi="Calibri" w:cs="Arial"/>
        </w:rPr>
        <w:t>5</w:t>
      </w:r>
      <w:r w:rsidR="002D279A" w:rsidRPr="001A1369">
        <w:rPr>
          <w:rFonts w:ascii="Calibri" w:hAnsi="Calibri" w:cs="Arial"/>
        </w:rPr>
        <w:t xml:space="preserve">. Remove </w:t>
      </w:r>
      <w:r w:rsidR="000378FC" w:rsidRPr="001A1369">
        <w:rPr>
          <w:rFonts w:ascii="Calibri" w:hAnsi="Calibri" w:cs="Arial"/>
        </w:rPr>
        <w:t xml:space="preserve">the </w:t>
      </w:r>
      <w:r w:rsidR="00BE390D" w:rsidRPr="001A1369">
        <w:rPr>
          <w:rFonts w:ascii="Calibri" w:hAnsi="Calibri" w:cs="Arial"/>
        </w:rPr>
        <w:t>spatula</w:t>
      </w:r>
      <w:r w:rsidR="000378FC" w:rsidRPr="001A1369">
        <w:rPr>
          <w:rFonts w:ascii="Calibri" w:hAnsi="Calibri" w:cs="Arial"/>
        </w:rPr>
        <w:t xml:space="preserve">, being careful not to touch the walls of the vagina. </w:t>
      </w:r>
    </w:p>
    <w:p w14:paraId="31080664" w14:textId="77777777" w:rsidR="00853E55" w:rsidRPr="001A1369" w:rsidRDefault="00853E55" w:rsidP="002D279A">
      <w:pPr>
        <w:rPr>
          <w:rFonts w:ascii="Calibri" w:hAnsi="Calibri" w:cs="Arial"/>
        </w:rPr>
      </w:pPr>
    </w:p>
    <w:p w14:paraId="1BE9F81B" w14:textId="5CFCB801" w:rsidR="00093FA9" w:rsidRPr="001A1369" w:rsidRDefault="00853E55" w:rsidP="002D279A">
      <w:pPr>
        <w:rPr>
          <w:rFonts w:ascii="Calibri" w:hAnsi="Calibri" w:cs="Arial"/>
        </w:rPr>
      </w:pPr>
      <w:r w:rsidRPr="001A1369">
        <w:rPr>
          <w:rFonts w:ascii="Calibri" w:hAnsi="Calibri" w:cs="Arial"/>
        </w:rPr>
        <w:t>3.</w:t>
      </w:r>
      <w:r w:rsidR="00DB7D36" w:rsidRPr="001A1369">
        <w:rPr>
          <w:rFonts w:ascii="Calibri" w:hAnsi="Calibri" w:cs="Arial"/>
        </w:rPr>
        <w:t>6</w:t>
      </w:r>
      <w:r w:rsidRPr="001A1369">
        <w:rPr>
          <w:rFonts w:ascii="Calibri" w:hAnsi="Calibri" w:cs="Arial"/>
        </w:rPr>
        <w:t xml:space="preserve">. Place the </w:t>
      </w:r>
      <w:r w:rsidR="00BE390D" w:rsidRPr="001A1369">
        <w:rPr>
          <w:rFonts w:ascii="Calibri" w:hAnsi="Calibri" w:cs="Arial"/>
        </w:rPr>
        <w:t>spatula</w:t>
      </w:r>
      <w:r w:rsidRPr="001A1369">
        <w:rPr>
          <w:rFonts w:ascii="Calibri" w:hAnsi="Calibri" w:cs="Arial"/>
        </w:rPr>
        <w:t xml:space="preserve"> into the open canister</w:t>
      </w:r>
      <w:r w:rsidR="00BE390D" w:rsidRPr="001A1369">
        <w:rPr>
          <w:rFonts w:ascii="Calibri" w:hAnsi="Calibri" w:cs="Arial"/>
        </w:rPr>
        <w:t xml:space="preserve"> and</w:t>
      </w:r>
      <w:r w:rsidR="00617825" w:rsidRPr="001A1369">
        <w:rPr>
          <w:rFonts w:ascii="Calibri" w:hAnsi="Calibri" w:cs="Arial"/>
        </w:rPr>
        <w:t xml:space="preserve"> thoroughly rinse by swirling</w:t>
      </w:r>
      <w:r w:rsidR="00BE390D" w:rsidRPr="001A1369">
        <w:rPr>
          <w:rFonts w:ascii="Calibri" w:hAnsi="Calibri" w:cs="Arial"/>
        </w:rPr>
        <w:t xml:space="preserve"> vigorously </w:t>
      </w:r>
      <w:r w:rsidR="00C1045D" w:rsidRPr="001A1369">
        <w:rPr>
          <w:rFonts w:ascii="Calibri" w:hAnsi="Calibri" w:cs="Arial"/>
        </w:rPr>
        <w:t>in the liquid</w:t>
      </w:r>
      <w:r w:rsidR="00093FA9" w:rsidRPr="001A1369">
        <w:rPr>
          <w:rFonts w:ascii="Calibri" w:hAnsi="Calibri" w:cs="Arial"/>
        </w:rPr>
        <w:t xml:space="preserve"> (d</w:t>
      </w:r>
      <w:r w:rsidR="002E1660" w:rsidRPr="001A1369">
        <w:rPr>
          <w:rFonts w:ascii="Calibri" w:hAnsi="Calibri" w:cs="Arial"/>
        </w:rPr>
        <w:t xml:space="preserve">ifferent brands of liquid-based cytology recommend swirling for different lengths of time; </w:t>
      </w:r>
      <w:r w:rsidR="00C85D8B">
        <w:rPr>
          <w:rFonts w:ascii="Calibri" w:hAnsi="Calibri" w:cs="Arial"/>
        </w:rPr>
        <w:t>be</w:t>
      </w:r>
      <w:r w:rsidR="002E1660" w:rsidRPr="001A1369">
        <w:rPr>
          <w:rFonts w:ascii="Calibri" w:hAnsi="Calibri" w:cs="Arial"/>
        </w:rPr>
        <w:t xml:space="preserve"> familiar with the manufacturer’s recommendation before beginning</w:t>
      </w:r>
      <w:r w:rsidR="00093FA9" w:rsidRPr="001A1369">
        <w:rPr>
          <w:rFonts w:ascii="Calibri" w:hAnsi="Calibri" w:cs="Arial"/>
        </w:rPr>
        <w:t>).</w:t>
      </w:r>
    </w:p>
    <w:p w14:paraId="79DFEC1C" w14:textId="2927BA10" w:rsidR="00E51FF0" w:rsidRPr="001A1369" w:rsidRDefault="00E51FF0" w:rsidP="002D279A">
      <w:pPr>
        <w:rPr>
          <w:rFonts w:ascii="Calibri" w:hAnsi="Calibri" w:cs="Arial"/>
        </w:rPr>
      </w:pPr>
    </w:p>
    <w:p w14:paraId="1E71F93E" w14:textId="77777777" w:rsidR="00E51FF0" w:rsidRPr="001A1369" w:rsidRDefault="00E51FF0" w:rsidP="002D279A">
      <w:pPr>
        <w:rPr>
          <w:rFonts w:ascii="Calibri" w:hAnsi="Calibri" w:cs="Arial"/>
        </w:rPr>
      </w:pPr>
      <w:r w:rsidRPr="001A1369">
        <w:rPr>
          <w:rFonts w:ascii="Calibri" w:hAnsi="Calibri" w:cs="Arial"/>
        </w:rPr>
        <w:t>3.</w:t>
      </w:r>
      <w:r w:rsidR="00DB7D36" w:rsidRPr="001A1369">
        <w:rPr>
          <w:rFonts w:ascii="Calibri" w:hAnsi="Calibri" w:cs="Arial"/>
        </w:rPr>
        <w:t>7</w:t>
      </w:r>
      <w:r w:rsidRPr="001A1369">
        <w:rPr>
          <w:rFonts w:ascii="Calibri" w:hAnsi="Calibri" w:cs="Arial"/>
        </w:rPr>
        <w:t xml:space="preserve">. Discard the </w:t>
      </w:r>
      <w:r w:rsidR="00BE390D" w:rsidRPr="001A1369">
        <w:rPr>
          <w:rFonts w:ascii="Calibri" w:hAnsi="Calibri" w:cs="Arial"/>
        </w:rPr>
        <w:t>spatula</w:t>
      </w:r>
      <w:r w:rsidR="002E1660" w:rsidRPr="001A1369">
        <w:rPr>
          <w:rFonts w:ascii="Calibri" w:hAnsi="Calibri" w:cs="Arial"/>
        </w:rPr>
        <w:t>, or place</w:t>
      </w:r>
      <w:r w:rsidR="00093FA9" w:rsidRPr="001A1369">
        <w:rPr>
          <w:rFonts w:ascii="Calibri" w:hAnsi="Calibri" w:cs="Arial"/>
        </w:rPr>
        <w:t xml:space="preserve"> it</w:t>
      </w:r>
      <w:r w:rsidR="002E1660" w:rsidRPr="001A1369">
        <w:rPr>
          <w:rFonts w:ascii="Calibri" w:hAnsi="Calibri" w:cs="Arial"/>
        </w:rPr>
        <w:t xml:space="preserve"> back on the tray</w:t>
      </w:r>
      <w:r w:rsidRPr="001A1369">
        <w:rPr>
          <w:rFonts w:ascii="Calibri" w:hAnsi="Calibri" w:cs="Arial"/>
        </w:rPr>
        <w:t>.</w:t>
      </w:r>
    </w:p>
    <w:p w14:paraId="157377CC" w14:textId="77777777" w:rsidR="00E51FF0" w:rsidRPr="001A1369" w:rsidRDefault="00E51FF0" w:rsidP="002D279A">
      <w:pPr>
        <w:rPr>
          <w:rFonts w:ascii="Calibri" w:hAnsi="Calibri" w:cs="Arial"/>
        </w:rPr>
      </w:pPr>
    </w:p>
    <w:p w14:paraId="09C79066" w14:textId="77777777" w:rsidR="00E51FF0" w:rsidRPr="001A1369" w:rsidRDefault="00E51FF0" w:rsidP="002D279A">
      <w:pPr>
        <w:rPr>
          <w:rFonts w:ascii="Calibri" w:hAnsi="Calibri" w:cs="Arial"/>
        </w:rPr>
      </w:pPr>
      <w:r w:rsidRPr="001A1369">
        <w:rPr>
          <w:rFonts w:ascii="Calibri" w:hAnsi="Calibri" w:cs="Arial"/>
        </w:rPr>
        <w:t>3.</w:t>
      </w:r>
      <w:r w:rsidR="00DB7D36" w:rsidRPr="001A1369">
        <w:rPr>
          <w:rFonts w:ascii="Calibri" w:hAnsi="Calibri" w:cs="Arial"/>
        </w:rPr>
        <w:t>8</w:t>
      </w:r>
      <w:r w:rsidRPr="001A1369">
        <w:rPr>
          <w:rFonts w:ascii="Calibri" w:hAnsi="Calibri" w:cs="Arial"/>
        </w:rPr>
        <w:t xml:space="preserve">. </w:t>
      </w:r>
      <w:r w:rsidR="00BE390D" w:rsidRPr="001A1369">
        <w:rPr>
          <w:rFonts w:ascii="Calibri" w:hAnsi="Calibri" w:cs="Arial"/>
        </w:rPr>
        <w:t xml:space="preserve">Use your dominant hand to pick up the </w:t>
      </w:r>
      <w:r w:rsidR="00C1045D" w:rsidRPr="001A1369">
        <w:rPr>
          <w:rFonts w:ascii="Calibri" w:hAnsi="Calibri" w:cs="Arial"/>
        </w:rPr>
        <w:t>endocervical brush</w:t>
      </w:r>
      <w:r w:rsidR="00BE390D" w:rsidRPr="001A1369">
        <w:rPr>
          <w:rFonts w:ascii="Calibri" w:hAnsi="Calibri" w:cs="Arial"/>
        </w:rPr>
        <w:t xml:space="preserve">. </w:t>
      </w:r>
    </w:p>
    <w:p w14:paraId="47FB50E0" w14:textId="77777777" w:rsidR="00D35FE7" w:rsidRPr="001A1369" w:rsidRDefault="00D35FE7" w:rsidP="002D279A">
      <w:pPr>
        <w:rPr>
          <w:rFonts w:ascii="Calibri" w:hAnsi="Calibri" w:cs="Arial"/>
        </w:rPr>
      </w:pPr>
    </w:p>
    <w:p w14:paraId="0F5A8795" w14:textId="77777777" w:rsidR="00D35FE7" w:rsidRPr="001A1369" w:rsidRDefault="00D35FE7" w:rsidP="002D279A">
      <w:pPr>
        <w:rPr>
          <w:rFonts w:ascii="Calibri" w:hAnsi="Calibri" w:cs="Arial"/>
        </w:rPr>
      </w:pPr>
      <w:r w:rsidRPr="001A1369">
        <w:rPr>
          <w:rFonts w:ascii="Calibri" w:hAnsi="Calibri" w:cs="Arial"/>
        </w:rPr>
        <w:t>3.</w:t>
      </w:r>
      <w:r w:rsidR="00DB7D36" w:rsidRPr="001A1369">
        <w:rPr>
          <w:rFonts w:ascii="Calibri" w:hAnsi="Calibri" w:cs="Arial"/>
        </w:rPr>
        <w:t>9</w:t>
      </w:r>
      <w:r w:rsidRPr="001A1369">
        <w:rPr>
          <w:rFonts w:ascii="Calibri" w:hAnsi="Calibri" w:cs="Arial"/>
        </w:rPr>
        <w:t xml:space="preserve">. Insert the </w:t>
      </w:r>
      <w:r w:rsidR="00C1045D" w:rsidRPr="001A1369">
        <w:rPr>
          <w:rFonts w:ascii="Calibri" w:hAnsi="Calibri" w:cs="Arial"/>
        </w:rPr>
        <w:t xml:space="preserve">endocervical brush </w:t>
      </w:r>
      <w:r w:rsidRPr="001A1369">
        <w:rPr>
          <w:rFonts w:ascii="Calibri" w:hAnsi="Calibri" w:cs="Arial"/>
        </w:rPr>
        <w:t xml:space="preserve">into the vagina, being careful not to let it touch the walls, and gently insert it into the os until only the bottom bristles are </w:t>
      </w:r>
      <w:r w:rsidR="00002CB7" w:rsidRPr="001A1369">
        <w:rPr>
          <w:rFonts w:ascii="Calibri" w:hAnsi="Calibri" w:cs="Arial"/>
        </w:rPr>
        <w:t>exposed</w:t>
      </w:r>
      <w:r w:rsidRPr="001A1369">
        <w:rPr>
          <w:rFonts w:ascii="Calibri" w:hAnsi="Calibri" w:cs="Arial"/>
        </w:rPr>
        <w:t>.</w:t>
      </w:r>
    </w:p>
    <w:p w14:paraId="1F100951" w14:textId="77777777" w:rsidR="00D35FE7" w:rsidRPr="001A1369" w:rsidRDefault="00D35FE7" w:rsidP="002D279A">
      <w:pPr>
        <w:rPr>
          <w:rFonts w:ascii="Calibri" w:hAnsi="Calibri" w:cs="Arial"/>
        </w:rPr>
      </w:pPr>
    </w:p>
    <w:p w14:paraId="069945BD" w14:textId="3CF1D08D" w:rsidR="00AD221F" w:rsidRDefault="00D35FE7" w:rsidP="002D279A">
      <w:pPr>
        <w:rPr>
          <w:rFonts w:ascii="Calibri" w:hAnsi="Calibri" w:cs="Arial"/>
        </w:rPr>
      </w:pPr>
      <w:r w:rsidRPr="001A1369">
        <w:rPr>
          <w:rFonts w:ascii="Calibri" w:hAnsi="Calibri" w:cs="Arial"/>
        </w:rPr>
        <w:t>3.</w:t>
      </w:r>
      <w:r w:rsidR="00DB7D36" w:rsidRPr="001A1369">
        <w:rPr>
          <w:rFonts w:ascii="Calibri" w:hAnsi="Calibri" w:cs="Arial"/>
        </w:rPr>
        <w:t>10</w:t>
      </w:r>
      <w:r w:rsidRPr="001A1369">
        <w:rPr>
          <w:rFonts w:ascii="Calibri" w:hAnsi="Calibri" w:cs="Arial"/>
        </w:rPr>
        <w:t xml:space="preserve">. Slowly rotate </w:t>
      </w:r>
      <w:r w:rsidR="00C1045D" w:rsidRPr="001A1369">
        <w:rPr>
          <w:rFonts w:ascii="Calibri" w:hAnsi="Calibri" w:cs="Arial"/>
        </w:rPr>
        <w:t>180</w:t>
      </w:r>
      <w:r w:rsidR="009C29C9">
        <w:rPr>
          <w:rFonts w:ascii="Calibri" w:hAnsi="Calibri" w:cs="Arial"/>
        </w:rPr>
        <w:t xml:space="preserve">° </w:t>
      </w:r>
      <w:r w:rsidRPr="001A1369">
        <w:rPr>
          <w:rFonts w:ascii="Calibri" w:hAnsi="Calibri" w:cs="Arial"/>
        </w:rPr>
        <w:t>in one direction. Do not over-rotate</w:t>
      </w:r>
      <w:r w:rsidR="00AD221F">
        <w:rPr>
          <w:rFonts w:ascii="Calibri" w:hAnsi="Calibri" w:cs="Arial"/>
        </w:rPr>
        <w:t xml:space="preserve">. </w:t>
      </w:r>
    </w:p>
    <w:p w14:paraId="7CE601A3" w14:textId="77777777" w:rsidR="00AD221F" w:rsidRDefault="00AD221F" w:rsidP="002D279A">
      <w:pPr>
        <w:rPr>
          <w:rFonts w:ascii="Calibri" w:hAnsi="Calibri" w:cs="Arial"/>
        </w:rPr>
      </w:pPr>
    </w:p>
    <w:p w14:paraId="00D0D77D" w14:textId="0BE95F04" w:rsidR="009B7734" w:rsidRPr="001A1369" w:rsidRDefault="00AD221F" w:rsidP="002D279A">
      <w:pPr>
        <w:rPr>
          <w:rFonts w:ascii="Calibri" w:hAnsi="Calibri" w:cs="Arial"/>
        </w:rPr>
      </w:pPr>
      <w:r>
        <w:rPr>
          <w:rFonts w:ascii="Calibri" w:hAnsi="Calibri" w:cs="Arial"/>
        </w:rPr>
        <w:t xml:space="preserve">3.10.1. </w:t>
      </w:r>
      <w:r w:rsidR="009B7734" w:rsidRPr="001A1369">
        <w:rPr>
          <w:rFonts w:ascii="Calibri" w:hAnsi="Calibri" w:cs="Arial"/>
        </w:rPr>
        <w:t>If using a cervical broom</w:t>
      </w:r>
      <w:r>
        <w:rPr>
          <w:rFonts w:ascii="Calibri" w:hAnsi="Calibri" w:cs="Arial"/>
        </w:rPr>
        <w:t>,</w:t>
      </w:r>
      <w:r w:rsidR="009B7734" w:rsidRPr="001A1369">
        <w:rPr>
          <w:rFonts w:ascii="Calibri" w:hAnsi="Calibri" w:cs="Arial"/>
        </w:rPr>
        <w:t xml:space="preserve"> rather than an endocervical brush and spatula, insert the broom until the center bristles are in the os and the shorter bristles rest on the squamocolumnar junction, then rotate five full times in one direction before removing.</w:t>
      </w:r>
    </w:p>
    <w:p w14:paraId="66E78A7C" w14:textId="77777777" w:rsidR="00407794" w:rsidRPr="001A1369" w:rsidRDefault="00407794" w:rsidP="002D279A">
      <w:pPr>
        <w:rPr>
          <w:rFonts w:ascii="Calibri" w:hAnsi="Calibri" w:cs="Arial"/>
        </w:rPr>
      </w:pPr>
    </w:p>
    <w:p w14:paraId="5BB89A1A" w14:textId="77777777" w:rsidR="00407794" w:rsidRPr="001A1369" w:rsidRDefault="00407794" w:rsidP="002D279A">
      <w:pPr>
        <w:rPr>
          <w:rFonts w:ascii="Calibri" w:hAnsi="Calibri" w:cs="Arial"/>
        </w:rPr>
      </w:pPr>
      <w:r w:rsidRPr="001A1369">
        <w:rPr>
          <w:rFonts w:ascii="Calibri" w:hAnsi="Calibri" w:cs="Arial"/>
        </w:rPr>
        <w:t>3.1</w:t>
      </w:r>
      <w:r w:rsidR="00DB7D36" w:rsidRPr="001A1369">
        <w:rPr>
          <w:rFonts w:ascii="Calibri" w:hAnsi="Calibri" w:cs="Arial"/>
        </w:rPr>
        <w:t>1</w:t>
      </w:r>
      <w:r w:rsidRPr="001A1369">
        <w:rPr>
          <w:rFonts w:ascii="Calibri" w:hAnsi="Calibri" w:cs="Arial"/>
        </w:rPr>
        <w:t xml:space="preserve">. Remove </w:t>
      </w:r>
      <w:r w:rsidR="00C1045D" w:rsidRPr="001A1369">
        <w:rPr>
          <w:rFonts w:ascii="Calibri" w:hAnsi="Calibri" w:cs="Arial"/>
        </w:rPr>
        <w:t xml:space="preserve">the brush, being careful not to touch the walls of the vagina. </w:t>
      </w:r>
    </w:p>
    <w:p w14:paraId="53FCC1B1" w14:textId="77777777" w:rsidR="00617825" w:rsidRPr="001A1369" w:rsidRDefault="00617825" w:rsidP="002D279A">
      <w:pPr>
        <w:rPr>
          <w:rFonts w:ascii="Calibri" w:hAnsi="Calibri" w:cs="Arial"/>
        </w:rPr>
      </w:pPr>
    </w:p>
    <w:p w14:paraId="229F92DF" w14:textId="77777777" w:rsidR="00617825" w:rsidRPr="001A1369" w:rsidRDefault="00617825" w:rsidP="002D279A">
      <w:pPr>
        <w:rPr>
          <w:rFonts w:ascii="Calibri" w:hAnsi="Calibri" w:cs="Arial"/>
        </w:rPr>
      </w:pPr>
      <w:r w:rsidRPr="001A1369">
        <w:rPr>
          <w:rFonts w:ascii="Calibri" w:hAnsi="Calibri" w:cs="Arial"/>
        </w:rPr>
        <w:t>3.1</w:t>
      </w:r>
      <w:r w:rsidR="00DB7D36" w:rsidRPr="001A1369">
        <w:rPr>
          <w:rFonts w:ascii="Calibri" w:hAnsi="Calibri" w:cs="Arial"/>
        </w:rPr>
        <w:t>2</w:t>
      </w:r>
      <w:r w:rsidRPr="001A1369">
        <w:rPr>
          <w:rFonts w:ascii="Calibri" w:hAnsi="Calibri" w:cs="Arial"/>
        </w:rPr>
        <w:t xml:space="preserve">. Place the </w:t>
      </w:r>
      <w:r w:rsidR="00C1045D" w:rsidRPr="001A1369">
        <w:rPr>
          <w:rFonts w:ascii="Calibri" w:hAnsi="Calibri" w:cs="Arial"/>
        </w:rPr>
        <w:t xml:space="preserve">endocervical brush </w:t>
      </w:r>
      <w:r w:rsidRPr="001A1369">
        <w:rPr>
          <w:rFonts w:ascii="Calibri" w:hAnsi="Calibri" w:cs="Arial"/>
        </w:rPr>
        <w:t>into the open canister and thoroughly rinse by swirling vigorously and pressing it repeatedly against the sides of the canister to release material.</w:t>
      </w:r>
    </w:p>
    <w:p w14:paraId="5ED23A3E" w14:textId="77777777" w:rsidR="00E51FF0" w:rsidRPr="001A1369" w:rsidRDefault="00E51FF0" w:rsidP="002D279A">
      <w:pPr>
        <w:rPr>
          <w:rFonts w:ascii="Calibri" w:hAnsi="Calibri" w:cs="Arial"/>
        </w:rPr>
      </w:pPr>
    </w:p>
    <w:p w14:paraId="4211566F" w14:textId="77777777" w:rsidR="00617825" w:rsidRPr="001A1369" w:rsidRDefault="00E51FF0" w:rsidP="002D279A">
      <w:pPr>
        <w:rPr>
          <w:rFonts w:ascii="Calibri" w:hAnsi="Calibri" w:cs="Arial"/>
        </w:rPr>
      </w:pPr>
      <w:r w:rsidRPr="001A1369">
        <w:rPr>
          <w:rFonts w:ascii="Calibri" w:hAnsi="Calibri" w:cs="Arial"/>
        </w:rPr>
        <w:t>3.</w:t>
      </w:r>
      <w:r w:rsidR="00617825" w:rsidRPr="001A1369">
        <w:rPr>
          <w:rFonts w:ascii="Calibri" w:hAnsi="Calibri" w:cs="Arial"/>
        </w:rPr>
        <w:t>1</w:t>
      </w:r>
      <w:r w:rsidR="00DB7D36" w:rsidRPr="001A1369">
        <w:rPr>
          <w:rFonts w:ascii="Calibri" w:hAnsi="Calibri" w:cs="Arial"/>
        </w:rPr>
        <w:t>3</w:t>
      </w:r>
      <w:r w:rsidR="00617825" w:rsidRPr="001A1369">
        <w:rPr>
          <w:rFonts w:ascii="Calibri" w:hAnsi="Calibri" w:cs="Arial"/>
        </w:rPr>
        <w:t xml:space="preserve">. Discard the </w:t>
      </w:r>
      <w:r w:rsidR="00C1045D" w:rsidRPr="001A1369">
        <w:rPr>
          <w:rFonts w:ascii="Calibri" w:hAnsi="Calibri" w:cs="Arial"/>
        </w:rPr>
        <w:t>endocervical brush</w:t>
      </w:r>
      <w:r w:rsidR="00617825" w:rsidRPr="001A1369">
        <w:rPr>
          <w:rFonts w:ascii="Calibri" w:hAnsi="Calibri" w:cs="Arial"/>
        </w:rPr>
        <w:t>.</w:t>
      </w:r>
    </w:p>
    <w:p w14:paraId="2E2DA81B" w14:textId="77777777" w:rsidR="00617825" w:rsidRPr="001A1369" w:rsidRDefault="00617825" w:rsidP="002D279A">
      <w:pPr>
        <w:rPr>
          <w:rFonts w:ascii="Calibri" w:hAnsi="Calibri" w:cs="Arial"/>
        </w:rPr>
      </w:pPr>
    </w:p>
    <w:p w14:paraId="2896EE19" w14:textId="77777777" w:rsidR="00E51FF0" w:rsidRPr="001A1369" w:rsidRDefault="00617825" w:rsidP="002D279A">
      <w:pPr>
        <w:rPr>
          <w:rFonts w:ascii="Calibri" w:hAnsi="Calibri" w:cs="Arial"/>
        </w:rPr>
      </w:pPr>
      <w:r w:rsidRPr="001A1369">
        <w:rPr>
          <w:rFonts w:ascii="Calibri" w:hAnsi="Calibri" w:cs="Arial"/>
        </w:rPr>
        <w:t>3.1</w:t>
      </w:r>
      <w:r w:rsidR="00DB7D36" w:rsidRPr="001A1369">
        <w:rPr>
          <w:rFonts w:ascii="Calibri" w:hAnsi="Calibri" w:cs="Arial"/>
        </w:rPr>
        <w:t>4</w:t>
      </w:r>
      <w:r w:rsidRPr="001A1369">
        <w:rPr>
          <w:rFonts w:ascii="Calibri" w:hAnsi="Calibri" w:cs="Arial"/>
        </w:rPr>
        <w:t xml:space="preserve">. Replace and tighten the lid of the </w:t>
      </w:r>
      <w:r w:rsidR="00C1045D" w:rsidRPr="001A1369">
        <w:rPr>
          <w:rFonts w:ascii="Calibri" w:hAnsi="Calibri" w:cs="Arial"/>
        </w:rPr>
        <w:t xml:space="preserve">cytology </w:t>
      </w:r>
      <w:r w:rsidRPr="001A1369">
        <w:rPr>
          <w:rFonts w:ascii="Calibri" w:hAnsi="Calibri" w:cs="Arial"/>
        </w:rPr>
        <w:t>canister.</w:t>
      </w:r>
      <w:r w:rsidR="00E91100" w:rsidRPr="001A1369">
        <w:rPr>
          <w:rFonts w:ascii="Calibri" w:hAnsi="Calibri" w:cs="Arial"/>
        </w:rPr>
        <w:t xml:space="preserve"> </w:t>
      </w:r>
    </w:p>
    <w:p w14:paraId="41390A33" w14:textId="77777777" w:rsidR="002D279A" w:rsidRPr="001A1369" w:rsidRDefault="002D279A" w:rsidP="002D279A">
      <w:pPr>
        <w:rPr>
          <w:rFonts w:ascii="Calibri" w:hAnsi="Calibri" w:cs="Arial"/>
        </w:rPr>
      </w:pPr>
    </w:p>
    <w:p w14:paraId="44492D8E" w14:textId="12EEC13F" w:rsidR="002D279A" w:rsidRPr="001A1369" w:rsidRDefault="002D279A" w:rsidP="002D279A">
      <w:pPr>
        <w:rPr>
          <w:rFonts w:ascii="Calibri" w:hAnsi="Calibri" w:cs="Arial"/>
        </w:rPr>
      </w:pPr>
      <w:r w:rsidRPr="001A1369">
        <w:rPr>
          <w:rFonts w:ascii="Calibri" w:hAnsi="Calibri" w:cs="Arial"/>
        </w:rPr>
        <w:t xml:space="preserve">4. </w:t>
      </w:r>
      <w:r w:rsidR="00E64FF5" w:rsidRPr="001A1369">
        <w:rPr>
          <w:rFonts w:ascii="Calibri" w:hAnsi="Calibri" w:cs="Arial"/>
        </w:rPr>
        <w:t>Remov</w:t>
      </w:r>
      <w:r w:rsidR="00A55F88">
        <w:rPr>
          <w:rFonts w:ascii="Calibri" w:hAnsi="Calibri" w:cs="Arial"/>
        </w:rPr>
        <w:t>ing the</w:t>
      </w:r>
      <w:r w:rsidR="00E64FF5" w:rsidRPr="001A1369">
        <w:rPr>
          <w:rFonts w:ascii="Calibri" w:hAnsi="Calibri" w:cs="Arial"/>
        </w:rPr>
        <w:t xml:space="preserve"> speculum</w:t>
      </w:r>
      <w:r w:rsidR="00AD221F">
        <w:rPr>
          <w:rFonts w:ascii="Calibri" w:hAnsi="Calibri" w:cs="Arial"/>
        </w:rPr>
        <w:t>.</w:t>
      </w:r>
    </w:p>
    <w:p w14:paraId="4665710F" w14:textId="77777777" w:rsidR="002D279A" w:rsidRPr="001A1369" w:rsidRDefault="002D279A" w:rsidP="002D279A">
      <w:pPr>
        <w:rPr>
          <w:rFonts w:ascii="Calibri" w:hAnsi="Calibri" w:cs="Arial"/>
        </w:rPr>
      </w:pPr>
    </w:p>
    <w:p w14:paraId="3CAF2970" w14:textId="5D81722B" w:rsidR="002D279A" w:rsidRPr="001A1369" w:rsidRDefault="002D279A" w:rsidP="00153998">
      <w:pPr>
        <w:rPr>
          <w:rFonts w:ascii="Calibri" w:hAnsi="Calibri" w:cs="Arial"/>
        </w:rPr>
      </w:pPr>
      <w:r w:rsidRPr="001A1369">
        <w:rPr>
          <w:rFonts w:ascii="Calibri" w:hAnsi="Calibri" w:cs="Arial"/>
        </w:rPr>
        <w:t xml:space="preserve">4.1. </w:t>
      </w:r>
      <w:r w:rsidR="00E64FF5" w:rsidRPr="001A1369">
        <w:rPr>
          <w:rFonts w:ascii="Calibri" w:hAnsi="Calibri" w:cs="Arial"/>
        </w:rPr>
        <w:t xml:space="preserve">Place your non-dominant thumb on the thumb lever </w:t>
      </w:r>
      <w:r w:rsidR="00153998" w:rsidRPr="001A1369">
        <w:rPr>
          <w:rFonts w:ascii="Calibri" w:hAnsi="Calibri" w:cs="Arial"/>
        </w:rPr>
        <w:t xml:space="preserve">and maintain pressure </w:t>
      </w:r>
      <w:r w:rsidR="00A55F88">
        <w:rPr>
          <w:rFonts w:ascii="Calibri" w:hAnsi="Calibri" w:cs="Arial"/>
        </w:rPr>
        <w:t xml:space="preserve">while </w:t>
      </w:r>
      <w:r w:rsidR="00153998" w:rsidRPr="001A1369">
        <w:rPr>
          <w:rFonts w:ascii="Calibri" w:hAnsi="Calibri" w:cs="Arial"/>
        </w:rPr>
        <w:t>releas</w:t>
      </w:r>
      <w:r w:rsidR="00A55F88">
        <w:rPr>
          <w:rFonts w:ascii="Calibri" w:hAnsi="Calibri" w:cs="Arial"/>
        </w:rPr>
        <w:t>ing</w:t>
      </w:r>
      <w:r w:rsidR="00153998" w:rsidRPr="001A1369">
        <w:rPr>
          <w:rFonts w:ascii="Calibri" w:hAnsi="Calibri" w:cs="Arial"/>
        </w:rPr>
        <w:t xml:space="preserve"> the locking mechanism</w:t>
      </w:r>
      <w:r w:rsidR="00E64FF5" w:rsidRPr="001A1369">
        <w:rPr>
          <w:rFonts w:ascii="Calibri" w:hAnsi="Calibri" w:cs="Arial"/>
        </w:rPr>
        <w:t>.</w:t>
      </w:r>
    </w:p>
    <w:p w14:paraId="26D57120" w14:textId="77777777" w:rsidR="00E64FF5" w:rsidRPr="001A1369" w:rsidRDefault="00E64FF5" w:rsidP="00E64FF5">
      <w:pPr>
        <w:rPr>
          <w:rFonts w:ascii="Calibri" w:hAnsi="Calibri" w:cs="Arial"/>
        </w:rPr>
      </w:pPr>
    </w:p>
    <w:p w14:paraId="65619E62" w14:textId="06E46C93" w:rsidR="00E64FF5" w:rsidRPr="001A1369" w:rsidRDefault="00E64FF5" w:rsidP="00E64FF5">
      <w:pPr>
        <w:rPr>
          <w:rFonts w:ascii="Calibri" w:hAnsi="Calibri" w:cs="Arial"/>
        </w:rPr>
      </w:pPr>
      <w:r w:rsidRPr="001A1369">
        <w:rPr>
          <w:rFonts w:ascii="Calibri" w:hAnsi="Calibri" w:cs="Arial"/>
        </w:rPr>
        <w:t>4.</w:t>
      </w:r>
      <w:r w:rsidR="00153998" w:rsidRPr="001A1369">
        <w:rPr>
          <w:rFonts w:ascii="Calibri" w:hAnsi="Calibri" w:cs="Arial"/>
        </w:rPr>
        <w:t>2</w:t>
      </w:r>
      <w:r w:rsidRPr="001A1369">
        <w:rPr>
          <w:rFonts w:ascii="Calibri" w:hAnsi="Calibri" w:cs="Arial"/>
        </w:rPr>
        <w:t>. Continue to hold the thumb lever down</w:t>
      </w:r>
      <w:r w:rsidR="00A55F88">
        <w:rPr>
          <w:rFonts w:ascii="Calibri" w:hAnsi="Calibri" w:cs="Arial"/>
        </w:rPr>
        <w:t>, and</w:t>
      </w:r>
      <w:r w:rsidRPr="001A1369">
        <w:rPr>
          <w:rFonts w:ascii="Calibri" w:hAnsi="Calibri" w:cs="Arial"/>
        </w:rPr>
        <w:t xml:space="preserve"> remov</w:t>
      </w:r>
      <w:r w:rsidR="00A55F88">
        <w:rPr>
          <w:rFonts w:ascii="Calibri" w:hAnsi="Calibri" w:cs="Arial"/>
        </w:rPr>
        <w:t>e</w:t>
      </w:r>
      <w:r w:rsidRPr="001A1369">
        <w:rPr>
          <w:rFonts w:ascii="Calibri" w:hAnsi="Calibri" w:cs="Arial"/>
        </w:rPr>
        <w:t xml:space="preserve"> the speculum </w:t>
      </w:r>
      <w:r w:rsidR="00A55F88">
        <w:rPr>
          <w:rFonts w:ascii="Calibri" w:hAnsi="Calibri" w:cs="Arial"/>
        </w:rPr>
        <w:t xml:space="preserve">to </w:t>
      </w:r>
      <w:r w:rsidR="00C1045D" w:rsidRPr="001A1369">
        <w:rPr>
          <w:rFonts w:ascii="Calibri" w:hAnsi="Calibri" w:cs="Arial"/>
        </w:rPr>
        <w:t xml:space="preserve">about </w:t>
      </w:r>
      <w:r w:rsidR="00153998" w:rsidRPr="001A1369">
        <w:rPr>
          <w:rFonts w:ascii="Calibri" w:hAnsi="Calibri" w:cs="Arial"/>
        </w:rPr>
        <w:t>an inch</w:t>
      </w:r>
      <w:r w:rsidRPr="001A1369">
        <w:rPr>
          <w:rFonts w:ascii="Calibri" w:hAnsi="Calibri" w:cs="Arial"/>
        </w:rPr>
        <w:t xml:space="preserve"> out to </w:t>
      </w:r>
      <w:r w:rsidR="00C1045D" w:rsidRPr="001A1369">
        <w:rPr>
          <w:rFonts w:ascii="Calibri" w:hAnsi="Calibri" w:cs="Arial"/>
        </w:rPr>
        <w:t xml:space="preserve">allow </w:t>
      </w:r>
      <w:r w:rsidRPr="001A1369">
        <w:rPr>
          <w:rFonts w:ascii="Calibri" w:hAnsi="Calibri" w:cs="Arial"/>
        </w:rPr>
        <w:t xml:space="preserve">the cervix </w:t>
      </w:r>
      <w:r w:rsidR="00C1045D" w:rsidRPr="001A1369">
        <w:rPr>
          <w:rFonts w:ascii="Calibri" w:hAnsi="Calibri" w:cs="Arial"/>
        </w:rPr>
        <w:t xml:space="preserve">to </w:t>
      </w:r>
      <w:r w:rsidRPr="001A1369">
        <w:rPr>
          <w:rFonts w:ascii="Calibri" w:hAnsi="Calibri" w:cs="Arial"/>
        </w:rPr>
        <w:t>clear the tip of the bills.</w:t>
      </w:r>
    </w:p>
    <w:p w14:paraId="6D05F38F" w14:textId="77777777" w:rsidR="00E64FF5" w:rsidRPr="001A1369" w:rsidRDefault="00E64FF5" w:rsidP="00E64FF5">
      <w:pPr>
        <w:rPr>
          <w:rFonts w:ascii="Calibri" w:hAnsi="Calibri" w:cs="Arial"/>
        </w:rPr>
      </w:pPr>
    </w:p>
    <w:p w14:paraId="185DAC9D" w14:textId="77777777" w:rsidR="00E64FF5" w:rsidRPr="001A1369" w:rsidRDefault="00E64FF5" w:rsidP="00E64FF5">
      <w:pPr>
        <w:rPr>
          <w:rFonts w:ascii="Calibri" w:hAnsi="Calibri" w:cs="Arial"/>
        </w:rPr>
      </w:pPr>
      <w:r w:rsidRPr="001A1369">
        <w:rPr>
          <w:rFonts w:ascii="Calibri" w:hAnsi="Calibri" w:cs="Arial"/>
        </w:rPr>
        <w:t>4.</w:t>
      </w:r>
      <w:r w:rsidR="00153998" w:rsidRPr="001A1369">
        <w:rPr>
          <w:rFonts w:ascii="Calibri" w:hAnsi="Calibri" w:cs="Arial"/>
        </w:rPr>
        <w:t>3</w:t>
      </w:r>
      <w:r w:rsidRPr="001A1369">
        <w:rPr>
          <w:rFonts w:ascii="Calibri" w:hAnsi="Calibri" w:cs="Arial"/>
        </w:rPr>
        <w:t>. Completely r</w:t>
      </w:r>
      <w:r w:rsidR="008A6E94" w:rsidRPr="001A1369">
        <w:rPr>
          <w:rFonts w:ascii="Calibri" w:hAnsi="Calibri" w:cs="Arial"/>
        </w:rPr>
        <w:t>emove your thumb from the lever</w:t>
      </w:r>
      <w:r w:rsidRPr="001A1369">
        <w:rPr>
          <w:rFonts w:ascii="Calibri" w:hAnsi="Calibri" w:cs="Arial"/>
        </w:rPr>
        <w:t xml:space="preserve"> and place it on the handle of the speculum.</w:t>
      </w:r>
    </w:p>
    <w:p w14:paraId="5CB3B9A8" w14:textId="77777777" w:rsidR="00E64FF5" w:rsidRPr="001A1369" w:rsidRDefault="00E64FF5" w:rsidP="00E64FF5">
      <w:pPr>
        <w:rPr>
          <w:rFonts w:ascii="Calibri" w:hAnsi="Calibri" w:cs="Arial"/>
        </w:rPr>
      </w:pPr>
    </w:p>
    <w:p w14:paraId="75E64BD4" w14:textId="23DA7509" w:rsidR="00E64FF5" w:rsidRPr="001A1369" w:rsidRDefault="00E64FF5" w:rsidP="00E64FF5">
      <w:pPr>
        <w:rPr>
          <w:rFonts w:ascii="Calibri" w:hAnsi="Calibri" w:cs="Arial"/>
        </w:rPr>
      </w:pPr>
      <w:r w:rsidRPr="001A1369">
        <w:rPr>
          <w:rFonts w:ascii="Calibri" w:hAnsi="Calibri" w:cs="Arial"/>
        </w:rPr>
        <w:t>4.</w:t>
      </w:r>
      <w:r w:rsidR="00153998" w:rsidRPr="001A1369">
        <w:rPr>
          <w:rFonts w:ascii="Calibri" w:hAnsi="Calibri" w:cs="Arial"/>
        </w:rPr>
        <w:t>4</w:t>
      </w:r>
      <w:r w:rsidRPr="001A1369">
        <w:rPr>
          <w:rFonts w:ascii="Calibri" w:hAnsi="Calibri" w:cs="Arial"/>
        </w:rPr>
        <w:t>. Rotate the speculum 45</w:t>
      </w:r>
      <w:r w:rsidR="009C29C9">
        <w:rPr>
          <w:rFonts w:ascii="Calibri" w:hAnsi="Calibri" w:cs="Arial"/>
        </w:rPr>
        <w:t xml:space="preserve">° </w:t>
      </w:r>
      <w:r w:rsidR="00A55F88">
        <w:rPr>
          <w:rFonts w:ascii="Calibri" w:hAnsi="Calibri" w:cs="Arial"/>
        </w:rPr>
        <w:t>while</w:t>
      </w:r>
      <w:r w:rsidRPr="001A1369">
        <w:rPr>
          <w:rFonts w:ascii="Calibri" w:hAnsi="Calibri" w:cs="Arial"/>
        </w:rPr>
        <w:t xml:space="preserve"> smoothly remov</w:t>
      </w:r>
      <w:r w:rsidR="00A55F88">
        <w:rPr>
          <w:rFonts w:ascii="Calibri" w:hAnsi="Calibri" w:cs="Arial"/>
        </w:rPr>
        <w:t>ing</w:t>
      </w:r>
      <w:r w:rsidRPr="001A1369">
        <w:rPr>
          <w:rFonts w:ascii="Calibri" w:hAnsi="Calibri" w:cs="Arial"/>
        </w:rPr>
        <w:t xml:space="preserve"> it the rest of the way</w:t>
      </w:r>
      <w:r w:rsidR="00A55F88">
        <w:rPr>
          <w:rFonts w:ascii="Calibri" w:hAnsi="Calibri" w:cs="Arial"/>
        </w:rPr>
        <w:t xml:space="preserve"> out</w:t>
      </w:r>
      <w:r w:rsidRPr="001A1369">
        <w:rPr>
          <w:rFonts w:ascii="Calibri" w:hAnsi="Calibri" w:cs="Arial"/>
        </w:rPr>
        <w:t>, allowing the vaginal walls to close the bills.</w:t>
      </w:r>
    </w:p>
    <w:p w14:paraId="1EF7F024" w14:textId="77777777" w:rsidR="00E64FF5" w:rsidRPr="001A1369" w:rsidRDefault="00E64FF5" w:rsidP="00E64FF5">
      <w:pPr>
        <w:rPr>
          <w:rFonts w:ascii="Calibri" w:hAnsi="Calibri" w:cs="Arial"/>
        </w:rPr>
      </w:pPr>
    </w:p>
    <w:p w14:paraId="28C44CC0" w14:textId="77777777" w:rsidR="00E64FF5" w:rsidRPr="001A1369" w:rsidRDefault="00E64FF5" w:rsidP="00E64FF5">
      <w:pPr>
        <w:rPr>
          <w:rFonts w:ascii="Calibri" w:hAnsi="Calibri" w:cs="Arial"/>
        </w:rPr>
      </w:pPr>
      <w:r w:rsidRPr="001A1369">
        <w:rPr>
          <w:rFonts w:ascii="Calibri" w:hAnsi="Calibri" w:cs="Arial"/>
        </w:rPr>
        <w:t>4.</w:t>
      </w:r>
      <w:r w:rsidR="00153998" w:rsidRPr="001A1369">
        <w:rPr>
          <w:rFonts w:ascii="Calibri" w:hAnsi="Calibri" w:cs="Arial"/>
        </w:rPr>
        <w:t>4</w:t>
      </w:r>
      <w:r w:rsidRPr="001A1369">
        <w:rPr>
          <w:rFonts w:ascii="Calibri" w:hAnsi="Calibri" w:cs="Arial"/>
        </w:rPr>
        <w:t>.1. Place your dominant hand underneath the speculum to catch any discharge.</w:t>
      </w:r>
    </w:p>
    <w:p w14:paraId="0DC13A05" w14:textId="77777777" w:rsidR="00C1045D" w:rsidRPr="001A1369" w:rsidRDefault="00C1045D" w:rsidP="00E64FF5">
      <w:pPr>
        <w:rPr>
          <w:rFonts w:ascii="Calibri" w:hAnsi="Calibri" w:cs="Arial"/>
        </w:rPr>
      </w:pPr>
    </w:p>
    <w:p w14:paraId="48DB843E" w14:textId="77777777" w:rsidR="00C1045D" w:rsidRPr="001A1369" w:rsidRDefault="00153998" w:rsidP="00E64FF5">
      <w:pPr>
        <w:rPr>
          <w:rFonts w:ascii="Calibri" w:hAnsi="Calibri" w:cs="Arial"/>
        </w:rPr>
      </w:pPr>
      <w:r w:rsidRPr="001A1369">
        <w:rPr>
          <w:rFonts w:ascii="Calibri" w:hAnsi="Calibri" w:cs="Arial"/>
        </w:rPr>
        <w:t>4.5</w:t>
      </w:r>
      <w:r w:rsidR="00C1045D" w:rsidRPr="001A1369">
        <w:rPr>
          <w:rFonts w:ascii="Calibri" w:hAnsi="Calibri" w:cs="Arial"/>
        </w:rPr>
        <w:t>. Discard the plastic speculum.</w:t>
      </w:r>
    </w:p>
    <w:p w14:paraId="286D21BB" w14:textId="77777777" w:rsidR="002D279A" w:rsidRPr="001A1369" w:rsidRDefault="002D279A" w:rsidP="002D279A">
      <w:pPr>
        <w:rPr>
          <w:rFonts w:ascii="Calibri" w:hAnsi="Calibri" w:cs="Arial"/>
        </w:rPr>
      </w:pPr>
    </w:p>
    <w:p w14:paraId="7DB3C94A" w14:textId="117F0844" w:rsidR="00153998" w:rsidRPr="001A1369" w:rsidRDefault="00842B79" w:rsidP="00153998">
      <w:pPr>
        <w:rPr>
          <w:rFonts w:ascii="Calibri" w:hAnsi="Calibri" w:cs="Arial"/>
        </w:rPr>
      </w:pPr>
      <w:r w:rsidRPr="001A1369">
        <w:rPr>
          <w:rFonts w:ascii="Calibri" w:hAnsi="Calibri" w:cs="Arial"/>
        </w:rPr>
        <w:t>5</w:t>
      </w:r>
      <w:commentRangeStart w:id="16"/>
      <w:r w:rsidRPr="001A1369">
        <w:rPr>
          <w:rFonts w:ascii="Calibri" w:hAnsi="Calibri" w:cs="Arial"/>
        </w:rPr>
        <w:t xml:space="preserve">. </w:t>
      </w:r>
      <w:commentRangeStart w:id="17"/>
      <w:r w:rsidR="00701F6A" w:rsidRPr="001A1369">
        <w:rPr>
          <w:rFonts w:ascii="Calibri" w:hAnsi="Calibri" w:cs="Arial"/>
        </w:rPr>
        <w:t>Prepare for the bimanual exam.</w:t>
      </w:r>
      <w:commentRangeEnd w:id="16"/>
      <w:r w:rsidR="009C29C9">
        <w:rPr>
          <w:rStyle w:val="CommentReference"/>
        </w:rPr>
        <w:commentReference w:id="16"/>
      </w:r>
      <w:commentRangeEnd w:id="17"/>
      <w:r w:rsidR="00DF10E7">
        <w:rPr>
          <w:rStyle w:val="CommentReference"/>
        </w:rPr>
        <w:commentReference w:id="17"/>
      </w:r>
    </w:p>
    <w:p w14:paraId="684186E9" w14:textId="77777777" w:rsidR="002D279A" w:rsidRPr="001A1369" w:rsidRDefault="002D279A" w:rsidP="002D279A">
      <w:pPr>
        <w:rPr>
          <w:rFonts w:ascii="Calibri" w:hAnsi="Calibri" w:cs="Arial"/>
          <w:b/>
          <w:sz w:val="28"/>
          <w:szCs w:val="28"/>
        </w:rPr>
      </w:pPr>
    </w:p>
    <w:p w14:paraId="34E18691" w14:textId="7C4CB16D" w:rsidR="002D279A" w:rsidRPr="001A1369" w:rsidRDefault="002D279A" w:rsidP="002D279A">
      <w:pPr>
        <w:rPr>
          <w:rFonts w:ascii="Calibri" w:hAnsi="Calibri" w:cs="Arial"/>
          <w:b/>
          <w:sz w:val="28"/>
          <w:szCs w:val="28"/>
        </w:rPr>
      </w:pPr>
      <w:commentRangeStart w:id="18"/>
      <w:commentRangeStart w:id="19"/>
      <w:r w:rsidRPr="001A1369">
        <w:rPr>
          <w:rFonts w:ascii="Calibri" w:hAnsi="Calibri" w:cs="Arial"/>
          <w:b/>
          <w:sz w:val="28"/>
          <w:szCs w:val="28"/>
        </w:rPr>
        <w:t>Summary</w:t>
      </w:r>
      <w:commentRangeEnd w:id="18"/>
      <w:r w:rsidR="0089073D">
        <w:rPr>
          <w:rStyle w:val="CommentReference"/>
        </w:rPr>
        <w:commentReference w:id="18"/>
      </w:r>
      <w:commentRangeEnd w:id="19"/>
      <w:r w:rsidR="009307C9">
        <w:rPr>
          <w:rStyle w:val="CommentReference"/>
        </w:rPr>
        <w:commentReference w:id="19"/>
      </w:r>
    </w:p>
    <w:p w14:paraId="2821B5B1" w14:textId="7618CEBB" w:rsidR="00AD0891" w:rsidRPr="00AD0891" w:rsidRDefault="0072766E" w:rsidP="00AD0891">
      <w:pPr>
        <w:rPr>
          <w:rFonts w:asciiTheme="minorHAnsi" w:hAnsiTheme="minorHAnsi" w:cs="Arial"/>
        </w:rPr>
      </w:pPr>
      <w:r>
        <w:rPr>
          <w:rFonts w:ascii="Calibri" w:hAnsi="Calibri" w:cs="Arial"/>
        </w:rPr>
        <w:t>This video</w:t>
      </w:r>
      <w:r w:rsidR="00FD6EC1" w:rsidRPr="001A1369">
        <w:rPr>
          <w:rFonts w:ascii="Calibri" w:hAnsi="Calibri" w:cs="Arial"/>
        </w:rPr>
        <w:t xml:space="preserve"> reviewed the techniques for performing a comfortable speculum exam and collecting the samples for a Pap test. </w:t>
      </w:r>
      <w:r w:rsidR="009A2783" w:rsidRPr="001A1369">
        <w:rPr>
          <w:rFonts w:ascii="Calibri" w:hAnsi="Calibri" w:cs="Arial"/>
        </w:rPr>
        <w:t>Before the exam is started</w:t>
      </w:r>
      <w:r>
        <w:rPr>
          <w:rFonts w:ascii="Calibri" w:hAnsi="Calibri" w:cs="Arial"/>
        </w:rPr>
        <w:t>,</w:t>
      </w:r>
      <w:r w:rsidR="009A2783" w:rsidRPr="001A1369">
        <w:rPr>
          <w:rFonts w:ascii="Calibri" w:hAnsi="Calibri" w:cs="Arial"/>
        </w:rPr>
        <w:t xml:space="preserve"> the examiner should ensure all</w:t>
      </w:r>
      <w:r w:rsidR="00710732" w:rsidRPr="001A1369">
        <w:rPr>
          <w:rFonts w:ascii="Calibri" w:hAnsi="Calibri" w:cs="Arial"/>
        </w:rPr>
        <w:t xml:space="preserve"> supplies</w:t>
      </w:r>
      <w:r w:rsidR="00FD6EC1" w:rsidRPr="001A1369">
        <w:rPr>
          <w:rFonts w:ascii="Calibri" w:hAnsi="Calibri" w:cs="Arial"/>
        </w:rPr>
        <w:t xml:space="preserve"> </w:t>
      </w:r>
      <w:r w:rsidR="009A2783" w:rsidRPr="001A1369">
        <w:rPr>
          <w:rFonts w:ascii="Calibri" w:hAnsi="Calibri" w:cs="Arial"/>
        </w:rPr>
        <w:t>are prepared</w:t>
      </w:r>
      <w:r w:rsidR="00FD6EC1" w:rsidRPr="001A1369">
        <w:rPr>
          <w:rFonts w:ascii="Calibri" w:hAnsi="Calibri" w:cs="Arial"/>
        </w:rPr>
        <w:t xml:space="preserve"> and l</w:t>
      </w:r>
      <w:r w:rsidR="00710732" w:rsidRPr="001A1369">
        <w:rPr>
          <w:rFonts w:ascii="Calibri" w:hAnsi="Calibri" w:cs="Arial"/>
        </w:rPr>
        <w:t xml:space="preserve">et the patient know what to expect. </w:t>
      </w:r>
      <w:commentRangeStart w:id="20"/>
      <w:commentRangeStart w:id="21"/>
      <w:r w:rsidR="00AD0891" w:rsidRPr="00CF1894">
        <w:rPr>
          <w:rFonts w:asciiTheme="minorHAnsi" w:hAnsiTheme="minorHAnsi" w:cs="Arial"/>
        </w:rPr>
        <w:t>Being able to perform a comfortable speculum exam is an important skill for any practitioner, as it is used in a wide variety of gynecological procedures and can provide a wealth of information. When the speculum is inserted</w:t>
      </w:r>
      <w:r w:rsidR="00BD4B74">
        <w:rPr>
          <w:rFonts w:asciiTheme="minorHAnsi" w:hAnsiTheme="minorHAnsi" w:cs="Arial"/>
        </w:rPr>
        <w:t>,</w:t>
      </w:r>
      <w:r w:rsidR="00AD0891" w:rsidRPr="00CF1894">
        <w:rPr>
          <w:rFonts w:asciiTheme="minorHAnsi" w:hAnsiTheme="minorHAnsi" w:cs="Arial"/>
        </w:rPr>
        <w:t xml:space="preserve"> it is possible to observe the cervix and vaginal walls for a variety of signs including tone, color, discharge, lesions, polyps, ulcerations, and more, all of which may be clinically significant and can help with the process of diagnosis. A well-inserted speculum also allows easy access to the cervical os, at which point</w:t>
      </w:r>
      <w:r w:rsidR="00BD4B74">
        <w:rPr>
          <w:rFonts w:asciiTheme="minorHAnsi" w:hAnsiTheme="minorHAnsi" w:cs="Arial"/>
        </w:rPr>
        <w:t>,</w:t>
      </w:r>
      <w:r w:rsidR="00AD0891" w:rsidRPr="00CF1894">
        <w:rPr>
          <w:rFonts w:asciiTheme="minorHAnsi" w:hAnsiTheme="minorHAnsi" w:cs="Arial"/>
        </w:rPr>
        <w:t xml:space="preserve"> samples may be taken for the Pap test</w:t>
      </w:r>
      <w:r w:rsidR="00BD4B74">
        <w:rPr>
          <w:rFonts w:asciiTheme="minorHAnsi" w:hAnsiTheme="minorHAnsi" w:cs="Arial"/>
        </w:rPr>
        <w:t>,</w:t>
      </w:r>
      <w:r w:rsidR="00AD0891" w:rsidRPr="00CF1894">
        <w:rPr>
          <w:rFonts w:asciiTheme="minorHAnsi" w:hAnsiTheme="minorHAnsi" w:cs="Arial"/>
        </w:rPr>
        <w:t xml:space="preserve"> as well as other screenings</w:t>
      </w:r>
      <w:r w:rsidR="00BD4B74">
        <w:rPr>
          <w:rFonts w:asciiTheme="minorHAnsi" w:hAnsiTheme="minorHAnsi" w:cs="Arial"/>
        </w:rPr>
        <w:t>,</w:t>
      </w:r>
      <w:r w:rsidR="00AD0891" w:rsidRPr="00CF1894">
        <w:rPr>
          <w:rFonts w:asciiTheme="minorHAnsi" w:hAnsiTheme="minorHAnsi" w:cs="Arial"/>
        </w:rPr>
        <w:t xml:space="preserve"> like </w:t>
      </w:r>
      <w:r w:rsidR="00BD4B74">
        <w:rPr>
          <w:rFonts w:asciiTheme="minorHAnsi" w:hAnsiTheme="minorHAnsi" w:cs="Arial"/>
        </w:rPr>
        <w:t>c</w:t>
      </w:r>
      <w:r w:rsidR="00AD0891" w:rsidRPr="00CF1894">
        <w:rPr>
          <w:rFonts w:asciiTheme="minorHAnsi" w:hAnsiTheme="minorHAnsi" w:cs="Arial"/>
        </w:rPr>
        <w:t xml:space="preserve">hlamydia and </w:t>
      </w:r>
      <w:r w:rsidR="00BD4B74">
        <w:rPr>
          <w:rFonts w:asciiTheme="minorHAnsi" w:hAnsiTheme="minorHAnsi" w:cs="Arial"/>
        </w:rPr>
        <w:t>g</w:t>
      </w:r>
      <w:r w:rsidR="00AD0891" w:rsidRPr="00CF1894">
        <w:rPr>
          <w:rFonts w:asciiTheme="minorHAnsi" w:hAnsiTheme="minorHAnsi" w:cs="Arial"/>
        </w:rPr>
        <w:t>onorrhea. It</w:t>
      </w:r>
      <w:r w:rsidR="00BD4B74">
        <w:rPr>
          <w:rFonts w:asciiTheme="minorHAnsi" w:hAnsiTheme="minorHAnsi" w:cs="Arial"/>
        </w:rPr>
        <w:t>’s</w:t>
      </w:r>
      <w:r w:rsidR="00AD0891" w:rsidRPr="00CF1894">
        <w:rPr>
          <w:rFonts w:asciiTheme="minorHAnsi" w:hAnsiTheme="minorHAnsi" w:cs="Arial"/>
        </w:rPr>
        <w:t xml:space="preserve"> necessary to use a speculum to access the cervix for many other procedures including inserting or removing an </w:t>
      </w:r>
      <w:r w:rsidR="00875A45">
        <w:rPr>
          <w:rFonts w:asciiTheme="minorHAnsi" w:hAnsiTheme="minorHAnsi" w:cs="Arial"/>
        </w:rPr>
        <w:t>intrauterine device (</w:t>
      </w:r>
      <w:r w:rsidR="00AD0891" w:rsidRPr="00CF1894">
        <w:rPr>
          <w:rFonts w:asciiTheme="minorHAnsi" w:hAnsiTheme="minorHAnsi" w:cs="Arial"/>
        </w:rPr>
        <w:t>IUD</w:t>
      </w:r>
      <w:r w:rsidR="00875A45">
        <w:rPr>
          <w:rFonts w:asciiTheme="minorHAnsi" w:hAnsiTheme="minorHAnsi" w:cs="Arial"/>
        </w:rPr>
        <w:t>)</w:t>
      </w:r>
      <w:r w:rsidR="00AD0891" w:rsidRPr="00CF1894">
        <w:rPr>
          <w:rFonts w:asciiTheme="minorHAnsi" w:hAnsiTheme="minorHAnsi" w:cs="Arial"/>
        </w:rPr>
        <w:t xml:space="preserve">, a </w:t>
      </w:r>
      <w:r w:rsidR="00AD0891" w:rsidRPr="001D50A1">
        <w:rPr>
          <w:rStyle w:val="Emphasis"/>
          <w:rFonts w:asciiTheme="minorHAnsi" w:hAnsiTheme="minorHAnsi" w:cs="Arial"/>
          <w:bCs/>
          <w:i w:val="0"/>
          <w:iCs w:val="0"/>
          <w:shd w:val="clear" w:color="auto" w:fill="FFFFFF"/>
        </w:rPr>
        <w:t xml:space="preserve">loop electrosurgical excision procedure </w:t>
      </w:r>
      <w:r w:rsidR="00AD0891" w:rsidRPr="00CF1894">
        <w:rPr>
          <w:rStyle w:val="Emphasis"/>
          <w:rFonts w:asciiTheme="minorHAnsi" w:hAnsiTheme="minorHAnsi" w:cs="Arial"/>
          <w:bCs/>
          <w:i w:val="0"/>
          <w:iCs w:val="0"/>
          <w:color w:val="6A6A6A"/>
          <w:shd w:val="clear" w:color="auto" w:fill="FFFFFF"/>
        </w:rPr>
        <w:t>(</w:t>
      </w:r>
      <w:r w:rsidR="00AD0891" w:rsidRPr="00CF1894">
        <w:rPr>
          <w:rFonts w:asciiTheme="minorHAnsi" w:hAnsiTheme="minorHAnsi" w:cs="Arial"/>
        </w:rPr>
        <w:t>LEEP</w:t>
      </w:r>
      <w:r w:rsidR="00AD0891" w:rsidRPr="00AD0891">
        <w:rPr>
          <w:rFonts w:asciiTheme="minorHAnsi" w:hAnsiTheme="minorHAnsi" w:cs="Arial"/>
        </w:rPr>
        <w:t>)</w:t>
      </w:r>
      <w:r w:rsidR="00AD0891" w:rsidRPr="00CF1894">
        <w:rPr>
          <w:rFonts w:asciiTheme="minorHAnsi" w:hAnsiTheme="minorHAnsi" w:cs="Arial"/>
        </w:rPr>
        <w:t xml:space="preserve">, and more.  </w:t>
      </w:r>
      <w:commentRangeEnd w:id="20"/>
      <w:r w:rsidR="00DF10E7">
        <w:rPr>
          <w:rStyle w:val="CommentReference"/>
        </w:rPr>
        <w:commentReference w:id="20"/>
      </w:r>
      <w:commentRangeEnd w:id="21"/>
      <w:r w:rsidR="00072A9E">
        <w:rPr>
          <w:rStyle w:val="CommentReference"/>
        </w:rPr>
        <w:commentReference w:id="21"/>
      </w:r>
    </w:p>
    <w:p w14:paraId="70C798D8" w14:textId="77777777" w:rsidR="00AD0891" w:rsidRPr="00DF10E7" w:rsidRDefault="00AD0891" w:rsidP="00AD0891">
      <w:pPr>
        <w:rPr>
          <w:rFonts w:asciiTheme="minorHAnsi" w:hAnsiTheme="minorHAnsi" w:cs="Arial"/>
        </w:rPr>
      </w:pPr>
      <w:commentRangeStart w:id="22"/>
    </w:p>
    <w:p w14:paraId="03A71723" w14:textId="0839984A" w:rsidR="00AD0891" w:rsidRDefault="00AD0891" w:rsidP="00AD0891">
      <w:pPr>
        <w:widowControl w:val="0"/>
        <w:autoSpaceDE w:val="0"/>
        <w:autoSpaceDN w:val="0"/>
        <w:adjustRightInd w:val="0"/>
        <w:spacing w:after="240"/>
        <w:rPr>
          <w:rFonts w:asciiTheme="minorHAnsi" w:hAnsiTheme="minorHAnsi" w:cs="Arial"/>
        </w:rPr>
      </w:pPr>
      <w:r w:rsidRPr="00CF1894">
        <w:rPr>
          <w:rFonts w:asciiTheme="minorHAnsi" w:hAnsiTheme="minorHAnsi" w:cs="Arial"/>
        </w:rPr>
        <w:t>Many patients may feel anxiety about the speculum and experience it as the most invasive part of the gynecological exam. The provider can offer the patient general support and empathy, along with specific tools to make the exam more comfortable for themselves. Asking the patient to take a deep breath and then bear down as if they are having a bowel movement before insertion can open the vaginal introitus and greatly aid comfort. The examiner may offer a particularly anxious patient the opportunity to insert the speculum themselves</w:t>
      </w:r>
      <w:r w:rsidR="00BD4B74">
        <w:rPr>
          <w:rFonts w:asciiTheme="minorHAnsi" w:hAnsiTheme="minorHAnsi" w:cs="Arial"/>
        </w:rPr>
        <w:t xml:space="preserve"> </w:t>
      </w:r>
      <w:r w:rsidRPr="00CF1894">
        <w:rPr>
          <w:rFonts w:asciiTheme="minorHAnsi" w:hAnsiTheme="minorHAnsi" w:cs="Arial"/>
        </w:rPr>
        <w:t>by placing it upside</w:t>
      </w:r>
      <w:r w:rsidR="00BD4B74">
        <w:rPr>
          <w:rFonts w:asciiTheme="minorHAnsi" w:hAnsiTheme="minorHAnsi" w:cs="Arial"/>
        </w:rPr>
        <w:t>-</w:t>
      </w:r>
      <w:r w:rsidRPr="00CF1894">
        <w:rPr>
          <w:rFonts w:asciiTheme="minorHAnsi" w:hAnsiTheme="minorHAnsi" w:cs="Arial"/>
        </w:rPr>
        <w:t>down with the handle pointing toward the ceiling as the provider talks them through opening it</w:t>
      </w:r>
      <w:r w:rsidR="00926EE0" w:rsidRPr="00712F6D">
        <w:rPr>
          <w:rFonts w:asciiTheme="minorHAnsi" w:hAnsiTheme="minorHAnsi" w:cs="Arial"/>
          <w:vertAlign w:val="superscript"/>
        </w:rPr>
        <w:t>3</w:t>
      </w:r>
      <w:r w:rsidR="00712F6D">
        <w:rPr>
          <w:rFonts w:asciiTheme="minorHAnsi" w:hAnsiTheme="minorHAnsi" w:cs="Arial"/>
        </w:rPr>
        <w:t xml:space="preserve">. </w:t>
      </w:r>
      <w:r w:rsidRPr="00CF1894">
        <w:rPr>
          <w:rFonts w:asciiTheme="minorHAnsi" w:hAnsiTheme="minorHAnsi" w:cs="Arial"/>
        </w:rPr>
        <w:t>It is often easier to get a clear view of the cervix with an upside</w:t>
      </w:r>
      <w:r w:rsidR="00BD4B74">
        <w:rPr>
          <w:rFonts w:asciiTheme="minorHAnsi" w:hAnsiTheme="minorHAnsi" w:cs="Arial"/>
        </w:rPr>
        <w:t>-</w:t>
      </w:r>
      <w:r w:rsidRPr="00CF1894">
        <w:rPr>
          <w:rFonts w:asciiTheme="minorHAnsi" w:hAnsiTheme="minorHAnsi" w:cs="Arial"/>
        </w:rPr>
        <w:t>down insertion, but it is not a technique practitioners should employ</w:t>
      </w:r>
      <w:r w:rsidR="00BD4B74">
        <w:rPr>
          <w:rFonts w:asciiTheme="minorHAnsi" w:hAnsiTheme="minorHAnsi" w:cs="Arial"/>
        </w:rPr>
        <w:t>,</w:t>
      </w:r>
      <w:r w:rsidRPr="00CF1894">
        <w:rPr>
          <w:rFonts w:asciiTheme="minorHAnsi" w:hAnsiTheme="minorHAnsi" w:cs="Arial"/>
        </w:rPr>
        <w:t xml:space="preserve"> because it place</w:t>
      </w:r>
      <w:r w:rsidR="00BD4B74">
        <w:rPr>
          <w:rFonts w:asciiTheme="minorHAnsi" w:hAnsiTheme="minorHAnsi" w:cs="Arial"/>
        </w:rPr>
        <w:t>s</w:t>
      </w:r>
      <w:r w:rsidRPr="00CF1894">
        <w:rPr>
          <w:rFonts w:asciiTheme="minorHAnsi" w:hAnsiTheme="minorHAnsi" w:cs="Arial"/>
        </w:rPr>
        <w:t xml:space="preserve"> their hand directly against the patient’s clitoris. </w:t>
      </w:r>
    </w:p>
    <w:p w14:paraId="5D64C4E2" w14:textId="3B0176F8" w:rsidR="00AD0891" w:rsidRPr="00CF1894" w:rsidRDefault="00AD0891" w:rsidP="00AD0891">
      <w:pPr>
        <w:widowControl w:val="0"/>
        <w:autoSpaceDE w:val="0"/>
        <w:autoSpaceDN w:val="0"/>
        <w:adjustRightInd w:val="0"/>
        <w:spacing w:after="240"/>
        <w:rPr>
          <w:rFonts w:asciiTheme="minorHAnsi" w:hAnsiTheme="minorHAnsi" w:cs="Arial"/>
        </w:rPr>
      </w:pPr>
      <w:r w:rsidRPr="00CF1894">
        <w:rPr>
          <w:rFonts w:asciiTheme="minorHAnsi" w:hAnsiTheme="minorHAnsi" w:cs="Arial"/>
        </w:rPr>
        <w:t>There are many things the practitioner can do to ensure the exam is comfortable. The speculum should be inserted at an oblique angle to avoid putting too much direct pressure on the urethra. When the speculum is inserted fully, the bills should be angled below where the cervix was located during the digital exam. The practitioner can then apply enough posterior pressure to the speculum</w:t>
      </w:r>
      <w:r w:rsidR="00D35290">
        <w:rPr>
          <w:rFonts w:asciiTheme="minorHAnsi" w:hAnsiTheme="minorHAnsi" w:cs="Arial"/>
        </w:rPr>
        <w:t>,</w:t>
      </w:r>
      <w:r w:rsidRPr="00CF1894">
        <w:rPr>
          <w:rFonts w:asciiTheme="minorHAnsi" w:hAnsiTheme="minorHAnsi" w:cs="Arial"/>
        </w:rPr>
        <w:t xml:space="preserve"> </w:t>
      </w:r>
      <w:r w:rsidR="00D35290">
        <w:rPr>
          <w:rFonts w:asciiTheme="minorHAnsi" w:hAnsiTheme="minorHAnsi" w:cs="Arial"/>
        </w:rPr>
        <w:t>so</w:t>
      </w:r>
      <w:r w:rsidRPr="00CF1894">
        <w:rPr>
          <w:rFonts w:asciiTheme="minorHAnsi" w:hAnsiTheme="minorHAnsi" w:cs="Arial"/>
        </w:rPr>
        <w:t xml:space="preserve"> there is space visible in the vagina over the bills, which allow</w:t>
      </w:r>
      <w:r w:rsidR="00D35290">
        <w:rPr>
          <w:rFonts w:asciiTheme="minorHAnsi" w:hAnsiTheme="minorHAnsi" w:cs="Arial"/>
        </w:rPr>
        <w:t>s</w:t>
      </w:r>
      <w:r w:rsidRPr="00CF1894">
        <w:rPr>
          <w:rFonts w:asciiTheme="minorHAnsi" w:hAnsiTheme="minorHAnsi" w:cs="Arial"/>
        </w:rPr>
        <w:t xml:space="preserve"> the bills to be opened without putting pressure on the delicate anterior structures. The most important thing is to never insert or remove a speculum while the bills are open. This is very painful and risks injuring the patient. The examiner should not touch the thumb lever until the speculum is positioned fully</w:t>
      </w:r>
      <w:r w:rsidR="00D35290">
        <w:rPr>
          <w:rFonts w:asciiTheme="minorHAnsi" w:hAnsiTheme="minorHAnsi" w:cs="Arial"/>
        </w:rPr>
        <w:t>,</w:t>
      </w:r>
      <w:r w:rsidRPr="00CF1894">
        <w:rPr>
          <w:rFonts w:asciiTheme="minorHAnsi" w:hAnsiTheme="minorHAnsi" w:cs="Arial"/>
        </w:rPr>
        <w:t xml:space="preserve"> and they are ready to open it. The lock on the speculum should be released fully before removal, and any pressure maintained manually. Once the cervix is free, the thumb lever should be completely released and the speculum smoothly removed the rest of the way, allowing the vaginal walls to close the bills on the way out.</w:t>
      </w:r>
      <w:commentRangeEnd w:id="22"/>
      <w:r w:rsidR="00DF10E7">
        <w:rPr>
          <w:rStyle w:val="CommentReference"/>
        </w:rPr>
        <w:commentReference w:id="22"/>
      </w:r>
    </w:p>
    <w:p w14:paraId="44CCDBA7" w14:textId="55EED775" w:rsidR="0064309D" w:rsidRDefault="000A487D">
      <w:pPr>
        <w:rPr>
          <w:rFonts w:ascii="Calibri" w:hAnsi="Calibri" w:cs="Arial"/>
          <w:b/>
          <w:sz w:val="28"/>
        </w:rPr>
      </w:pPr>
      <w:r w:rsidRPr="001E5B53">
        <w:rPr>
          <w:rFonts w:asciiTheme="minorHAnsi" w:hAnsiTheme="minorHAnsi" w:cs="Arial"/>
          <w:b/>
          <w:sz w:val="28"/>
        </w:rPr>
        <w:t xml:space="preserve">Figures and </w:t>
      </w:r>
      <w:commentRangeStart w:id="23"/>
      <w:r w:rsidR="00C6328F" w:rsidRPr="00C6328F">
        <w:rPr>
          <w:rFonts w:ascii="Calibri" w:hAnsi="Calibri" w:cs="Arial"/>
          <w:b/>
          <w:sz w:val="28"/>
        </w:rPr>
        <w:t>Legend</w:t>
      </w:r>
      <w:commentRangeEnd w:id="23"/>
      <w:r w:rsidR="00300C89">
        <w:rPr>
          <w:rStyle w:val="CommentReference"/>
        </w:rPr>
        <w:commentReference w:id="23"/>
      </w:r>
      <w:r>
        <w:rPr>
          <w:rFonts w:ascii="Calibri" w:hAnsi="Calibri" w:cs="Arial"/>
          <w:b/>
          <w:sz w:val="28"/>
        </w:rPr>
        <w:t>s</w:t>
      </w:r>
      <w:r w:rsidR="00C6328F">
        <w:rPr>
          <w:rFonts w:ascii="Calibri" w:hAnsi="Calibri" w:cs="Arial"/>
          <w:b/>
          <w:sz w:val="28"/>
        </w:rPr>
        <w:t>:</w:t>
      </w:r>
    </w:p>
    <w:p w14:paraId="41CF4DF7" w14:textId="690ABF06" w:rsidR="00C6328F" w:rsidRPr="001A1369" w:rsidRDefault="00A417DA">
      <w:pPr>
        <w:rPr>
          <w:rFonts w:ascii="Calibri" w:hAnsi="Calibri" w:cs="Arial"/>
        </w:rPr>
      </w:pPr>
      <w:r w:rsidRPr="00CF1894">
        <w:rPr>
          <w:rFonts w:ascii="Calibri" w:hAnsi="Calibri" w:cs="Arial"/>
          <w:b/>
        </w:rPr>
        <w:t xml:space="preserve">Figure 1: </w:t>
      </w:r>
      <w:r w:rsidR="0065081E" w:rsidRPr="00CF1894">
        <w:rPr>
          <w:rFonts w:ascii="Calibri" w:hAnsi="Calibri" w:cs="Arial"/>
          <w:b/>
        </w:rPr>
        <w:t>Different speculum sizes</w:t>
      </w:r>
      <w:r w:rsidR="008436A1" w:rsidRPr="00CF1894">
        <w:rPr>
          <w:rFonts w:ascii="Calibri" w:hAnsi="Calibri" w:cs="Arial"/>
          <w:b/>
        </w:rPr>
        <w:t>.</w:t>
      </w:r>
      <w:r w:rsidR="0065081E">
        <w:rPr>
          <w:rFonts w:ascii="Calibri" w:hAnsi="Calibri" w:cs="Arial"/>
        </w:rPr>
        <w:t xml:space="preserve"> A photograph of commercially available plastic specul</w:t>
      </w:r>
      <w:r w:rsidR="0062747D">
        <w:rPr>
          <w:rFonts w:ascii="Calibri" w:hAnsi="Calibri" w:cs="Arial"/>
        </w:rPr>
        <w:t>ums</w:t>
      </w:r>
      <w:r w:rsidR="0065081E">
        <w:rPr>
          <w:rFonts w:ascii="Calibri" w:hAnsi="Calibri" w:cs="Arial"/>
        </w:rPr>
        <w:t xml:space="preserve"> in different sizes</w:t>
      </w:r>
      <w:r w:rsidR="00BB0472">
        <w:rPr>
          <w:rFonts w:ascii="Calibri" w:hAnsi="Calibri" w:cs="Arial"/>
        </w:rPr>
        <w:t xml:space="preserve"> (</w:t>
      </w:r>
      <w:r w:rsidR="0065081E">
        <w:rPr>
          <w:rFonts w:ascii="Calibri" w:hAnsi="Calibri" w:cs="Arial"/>
        </w:rPr>
        <w:t>small, medium</w:t>
      </w:r>
      <w:r w:rsidR="008436A1">
        <w:rPr>
          <w:rFonts w:ascii="Calibri" w:hAnsi="Calibri" w:cs="Arial"/>
        </w:rPr>
        <w:t>,</w:t>
      </w:r>
      <w:r w:rsidR="0065081E">
        <w:rPr>
          <w:rFonts w:ascii="Calibri" w:hAnsi="Calibri" w:cs="Arial"/>
        </w:rPr>
        <w:t xml:space="preserve"> and large)</w:t>
      </w:r>
      <w:r w:rsidR="008436A1">
        <w:rPr>
          <w:rFonts w:ascii="Calibri" w:hAnsi="Calibri" w:cs="Arial"/>
        </w:rPr>
        <w:t>.</w:t>
      </w:r>
    </w:p>
    <w:p w14:paraId="330D5B10" w14:textId="77777777" w:rsidR="00AC29B7" w:rsidRDefault="00AC29B7">
      <w:pPr>
        <w:rPr>
          <w:rFonts w:ascii="Calibri" w:hAnsi="Calibri" w:cs="Arial"/>
        </w:rPr>
      </w:pPr>
    </w:p>
    <w:p w14:paraId="48EEE28F" w14:textId="2493FE17" w:rsidR="00C6328F" w:rsidRDefault="00A417DA">
      <w:pPr>
        <w:rPr>
          <w:rFonts w:ascii="Calibri" w:hAnsi="Calibri" w:cs="Arial"/>
        </w:rPr>
      </w:pPr>
      <w:r w:rsidRPr="00CF1894">
        <w:rPr>
          <w:rFonts w:ascii="Calibri" w:hAnsi="Calibri" w:cs="Arial"/>
          <w:b/>
        </w:rPr>
        <w:t xml:space="preserve">Figure 2: </w:t>
      </w:r>
      <w:r w:rsidR="0065081E" w:rsidRPr="00CF1894">
        <w:rPr>
          <w:rFonts w:ascii="Calibri" w:hAnsi="Calibri" w:cs="Arial"/>
          <w:b/>
        </w:rPr>
        <w:t>Pap smear tools</w:t>
      </w:r>
      <w:r w:rsidR="001547D8" w:rsidRPr="00CF1894">
        <w:rPr>
          <w:rFonts w:ascii="Calibri" w:hAnsi="Calibri" w:cs="Arial"/>
          <w:b/>
        </w:rPr>
        <w:t>.</w:t>
      </w:r>
      <w:r w:rsidR="001547D8">
        <w:rPr>
          <w:rFonts w:ascii="Calibri" w:hAnsi="Calibri" w:cs="Arial"/>
        </w:rPr>
        <w:t xml:space="preserve"> Shown in sequence are: a </w:t>
      </w:r>
      <w:r w:rsidR="0065081E">
        <w:rPr>
          <w:rFonts w:ascii="Calibri" w:hAnsi="Calibri" w:cs="Arial"/>
        </w:rPr>
        <w:t xml:space="preserve">liquid cytology canister, cervical broom, spatula, </w:t>
      </w:r>
      <w:r w:rsidR="001547D8">
        <w:rPr>
          <w:rFonts w:ascii="Calibri" w:hAnsi="Calibri" w:cs="Arial"/>
        </w:rPr>
        <w:t xml:space="preserve">and </w:t>
      </w:r>
      <w:r w:rsidR="0065081E">
        <w:rPr>
          <w:rFonts w:ascii="Calibri" w:hAnsi="Calibri" w:cs="Arial"/>
        </w:rPr>
        <w:t>endocervical brush.</w:t>
      </w:r>
    </w:p>
    <w:p w14:paraId="06888804" w14:textId="77777777" w:rsidR="0065081E" w:rsidRDefault="0065081E">
      <w:pPr>
        <w:rPr>
          <w:rFonts w:ascii="Calibri" w:hAnsi="Calibri" w:cs="Arial"/>
        </w:rPr>
      </w:pPr>
    </w:p>
    <w:p w14:paraId="756E607B" w14:textId="34BF4BD7" w:rsidR="00A417DA" w:rsidRPr="00CF1894" w:rsidRDefault="00A417DA">
      <w:pPr>
        <w:rPr>
          <w:rFonts w:ascii="Calibri" w:hAnsi="Calibri" w:cs="Arial"/>
          <w:b/>
        </w:rPr>
      </w:pPr>
      <w:r w:rsidRPr="00CF1894">
        <w:rPr>
          <w:rFonts w:ascii="Calibri" w:hAnsi="Calibri" w:cs="Arial"/>
          <w:b/>
        </w:rPr>
        <w:t>Figure 3: Diagram of the cervix</w:t>
      </w:r>
      <w:r w:rsidR="001547D8">
        <w:rPr>
          <w:rFonts w:ascii="Calibri" w:hAnsi="Calibri" w:cs="Arial"/>
          <w:b/>
        </w:rPr>
        <w:t>.</w:t>
      </w:r>
      <w:r w:rsidR="008436A1" w:rsidRPr="00CF1894">
        <w:rPr>
          <w:rFonts w:ascii="Calibri" w:hAnsi="Calibri" w:cs="Arial"/>
          <w:b/>
        </w:rPr>
        <w:t xml:space="preserve"> </w:t>
      </w:r>
      <w:r w:rsidR="001547D8">
        <w:rPr>
          <w:rFonts w:ascii="Calibri" w:hAnsi="Calibri" w:cs="Arial"/>
        </w:rPr>
        <w:t>R</w:t>
      </w:r>
      <w:r w:rsidRPr="001547D8">
        <w:rPr>
          <w:rFonts w:ascii="Calibri" w:hAnsi="Calibri" w:cs="Arial"/>
        </w:rPr>
        <w:t>elevant structures</w:t>
      </w:r>
      <w:r w:rsidR="001547D8">
        <w:rPr>
          <w:rFonts w:ascii="Calibri" w:hAnsi="Calibri" w:cs="Arial"/>
        </w:rPr>
        <w:t xml:space="preserve"> are</w:t>
      </w:r>
      <w:r w:rsidR="008436A1" w:rsidRPr="001547D8">
        <w:rPr>
          <w:rFonts w:ascii="Calibri" w:hAnsi="Calibri" w:cs="Arial"/>
        </w:rPr>
        <w:t xml:space="preserve"> labeled</w:t>
      </w:r>
      <w:r w:rsidRPr="001547D8">
        <w:rPr>
          <w:rFonts w:ascii="Calibri" w:hAnsi="Calibri" w:cs="Arial"/>
        </w:rPr>
        <w:t>.</w:t>
      </w:r>
    </w:p>
    <w:p w14:paraId="0F765C06" w14:textId="77777777" w:rsidR="00C6328F" w:rsidRDefault="00C6328F">
      <w:pPr>
        <w:rPr>
          <w:rFonts w:ascii="Calibri" w:hAnsi="Calibri" w:cs="Arial"/>
        </w:rPr>
      </w:pPr>
    </w:p>
    <w:p w14:paraId="2678405A" w14:textId="1813D4AC" w:rsidR="00A417DA" w:rsidRDefault="00A417DA">
      <w:pPr>
        <w:rPr>
          <w:rFonts w:ascii="Calibri" w:hAnsi="Calibri" w:cs="Arial"/>
        </w:rPr>
      </w:pPr>
      <w:r w:rsidRPr="00CF1894">
        <w:rPr>
          <w:rFonts w:ascii="Calibri" w:hAnsi="Calibri" w:cs="Arial"/>
          <w:b/>
        </w:rPr>
        <w:t>Figure 4: How to hold a plastic speculum</w:t>
      </w:r>
      <w:r w:rsidR="00300C89" w:rsidRPr="00CF1894">
        <w:rPr>
          <w:rFonts w:ascii="Calibri" w:hAnsi="Calibri" w:cs="Arial"/>
          <w:b/>
        </w:rPr>
        <w:t>.</w:t>
      </w:r>
      <w:r w:rsidRPr="001A1369">
        <w:rPr>
          <w:rFonts w:ascii="Calibri" w:hAnsi="Calibri" w:cs="Arial"/>
        </w:rPr>
        <w:t xml:space="preserve"> </w:t>
      </w:r>
      <w:commentRangeStart w:id="24"/>
      <w:commentRangeStart w:id="25"/>
      <w:r w:rsidR="0065081E">
        <w:rPr>
          <w:rFonts w:ascii="Calibri" w:hAnsi="Calibri" w:cs="Arial"/>
        </w:rPr>
        <w:t>A</w:t>
      </w:r>
      <w:r w:rsidR="008436A1">
        <w:rPr>
          <w:rFonts w:ascii="Calibri" w:hAnsi="Calibri" w:cs="Arial"/>
        </w:rPr>
        <w:t>n</w:t>
      </w:r>
      <w:r w:rsidR="0065081E">
        <w:rPr>
          <w:rFonts w:ascii="Calibri" w:hAnsi="Calibri" w:cs="Arial"/>
        </w:rPr>
        <w:t xml:space="preserve"> examiner </w:t>
      </w:r>
      <w:r w:rsidR="008436A1">
        <w:rPr>
          <w:rFonts w:ascii="Calibri" w:hAnsi="Calibri" w:cs="Arial"/>
        </w:rPr>
        <w:t xml:space="preserve">showing how to </w:t>
      </w:r>
      <w:r w:rsidR="0065081E">
        <w:rPr>
          <w:rFonts w:ascii="Calibri" w:hAnsi="Calibri" w:cs="Arial"/>
        </w:rPr>
        <w:t>hold</w:t>
      </w:r>
      <w:r w:rsidR="008436A1">
        <w:rPr>
          <w:rFonts w:ascii="Calibri" w:hAnsi="Calibri" w:cs="Arial"/>
        </w:rPr>
        <w:t xml:space="preserve"> a</w:t>
      </w:r>
      <w:r w:rsidR="0065081E">
        <w:rPr>
          <w:rFonts w:ascii="Calibri" w:hAnsi="Calibri" w:cs="Arial"/>
        </w:rPr>
        <w:t xml:space="preserve"> plastic speculum</w:t>
      </w:r>
      <w:commentRangeEnd w:id="24"/>
      <w:r w:rsidR="0065081E">
        <w:rPr>
          <w:rStyle w:val="CommentReference"/>
        </w:rPr>
        <w:commentReference w:id="24"/>
      </w:r>
      <w:commentRangeEnd w:id="25"/>
      <w:r w:rsidR="00C34D22">
        <w:rPr>
          <w:rStyle w:val="CommentReference"/>
        </w:rPr>
        <w:commentReference w:id="25"/>
      </w:r>
      <w:r w:rsidR="0065081E">
        <w:rPr>
          <w:rFonts w:ascii="Calibri" w:hAnsi="Calibri" w:cs="Arial"/>
        </w:rPr>
        <w:t>.</w:t>
      </w:r>
    </w:p>
    <w:p w14:paraId="2C3A32C5" w14:textId="77777777" w:rsidR="00FE16DF" w:rsidRDefault="00FE16DF">
      <w:pPr>
        <w:rPr>
          <w:rFonts w:ascii="Calibri" w:hAnsi="Calibri" w:cs="Arial"/>
        </w:rPr>
      </w:pPr>
    </w:p>
    <w:p w14:paraId="711572F7" w14:textId="7E44E2C0" w:rsidR="00FE16DF" w:rsidRDefault="00FE16DF">
      <w:pPr>
        <w:rPr>
          <w:rFonts w:ascii="Calibri" w:hAnsi="Calibri" w:cs="Arial"/>
          <w:b/>
          <w:sz w:val="28"/>
        </w:rPr>
      </w:pPr>
      <w:r>
        <w:rPr>
          <w:rFonts w:ascii="Calibri" w:hAnsi="Calibri" w:cs="Arial"/>
          <w:b/>
          <w:sz w:val="28"/>
        </w:rPr>
        <w:t>References:</w:t>
      </w:r>
    </w:p>
    <w:p w14:paraId="6F7BDF23" w14:textId="2995693A" w:rsidR="00FE16DF" w:rsidRPr="00CF1894" w:rsidRDefault="00FE16DF" w:rsidP="00CF1894">
      <w:pPr>
        <w:pStyle w:val="ListParagraph"/>
        <w:numPr>
          <w:ilvl w:val="0"/>
          <w:numId w:val="3"/>
        </w:numPr>
        <w:rPr>
          <w:rFonts w:ascii="Calibri" w:hAnsi="Calibri" w:cs="Arial"/>
        </w:rPr>
      </w:pPr>
      <w:r>
        <w:rPr>
          <w:rFonts w:ascii="Calibri" w:hAnsi="Calibri" w:cs="Arial"/>
        </w:rPr>
        <w:t>“</w:t>
      </w:r>
      <w:r w:rsidRPr="00FE16DF">
        <w:rPr>
          <w:rFonts w:ascii="Calibri" w:hAnsi="Calibri" w:cs="Arial"/>
        </w:rPr>
        <w:t>Cervical Cancer Statistics</w:t>
      </w:r>
      <w:r>
        <w:rPr>
          <w:rFonts w:ascii="Calibri" w:hAnsi="Calibri" w:cs="Arial"/>
        </w:rPr>
        <w:t xml:space="preserve">.” </w:t>
      </w:r>
      <w:r w:rsidRPr="00CF1894">
        <w:rPr>
          <w:rFonts w:ascii="Calibri" w:hAnsi="Calibri" w:cs="Arial"/>
          <w:i/>
        </w:rPr>
        <w:t>U</w:t>
      </w:r>
      <w:r w:rsidR="008E6709">
        <w:rPr>
          <w:rFonts w:ascii="Calibri" w:hAnsi="Calibri" w:cs="Arial"/>
          <w:i/>
        </w:rPr>
        <w:t>.</w:t>
      </w:r>
      <w:r w:rsidRPr="00CF1894">
        <w:rPr>
          <w:rFonts w:ascii="Calibri" w:hAnsi="Calibri" w:cs="Arial"/>
          <w:i/>
        </w:rPr>
        <w:t>S</w:t>
      </w:r>
      <w:r w:rsidR="008E6709">
        <w:rPr>
          <w:rFonts w:ascii="Calibri" w:hAnsi="Calibri" w:cs="Arial"/>
          <w:i/>
        </w:rPr>
        <w:t>.</w:t>
      </w:r>
      <w:r w:rsidRPr="00CF1894">
        <w:rPr>
          <w:rFonts w:ascii="Calibri" w:hAnsi="Calibri" w:cs="Arial"/>
          <w:i/>
        </w:rPr>
        <w:t xml:space="preserve"> Preventive Services Task Force</w:t>
      </w:r>
      <w:r>
        <w:rPr>
          <w:rFonts w:ascii="Calibri" w:hAnsi="Calibri" w:cs="Arial"/>
        </w:rPr>
        <w:t xml:space="preserve">. Centers for Disease Control and Prevention, 2 September 2014. </w:t>
      </w:r>
      <w:hyperlink r:id="rId10" w:history="1">
        <w:r w:rsidRPr="00CF1894">
          <w:rPr>
            <w:rStyle w:val="Hyperlink"/>
            <w:rFonts w:ascii="Calibri" w:hAnsi="Calibri" w:cs="Arial"/>
          </w:rPr>
          <w:t>http://www.cdc.gov/cancer/cervical/statistics/</w:t>
        </w:r>
      </w:hyperlink>
      <w:r w:rsidRPr="00CF1894">
        <w:rPr>
          <w:rFonts w:ascii="Calibri" w:hAnsi="Calibri" w:cs="Arial"/>
        </w:rPr>
        <w:t xml:space="preserve"> </w:t>
      </w:r>
    </w:p>
    <w:p w14:paraId="4A0DC4C0" w14:textId="77777777" w:rsidR="00FE16DF" w:rsidRPr="00CF1894" w:rsidRDefault="00FE16DF" w:rsidP="00CF1894">
      <w:pPr>
        <w:pStyle w:val="ListParagraph"/>
        <w:rPr>
          <w:rFonts w:ascii="Calibri" w:hAnsi="Calibri" w:cs="Arial"/>
        </w:rPr>
      </w:pPr>
    </w:p>
    <w:p w14:paraId="47435C9E" w14:textId="7F0FDD0F" w:rsidR="00FE16DF" w:rsidRDefault="008E6709" w:rsidP="00CF1894">
      <w:pPr>
        <w:pStyle w:val="ListParagraph"/>
        <w:numPr>
          <w:ilvl w:val="0"/>
          <w:numId w:val="3"/>
        </w:numPr>
        <w:rPr>
          <w:rFonts w:ascii="Calibri" w:hAnsi="Calibri" w:cs="Arial"/>
        </w:rPr>
      </w:pPr>
      <w:r w:rsidRPr="00CF1894">
        <w:rPr>
          <w:rFonts w:ascii="Calibri" w:hAnsi="Calibri" w:cs="Arial"/>
          <w:iCs/>
        </w:rPr>
        <w:t>“Cervical Cancer: Screening.”</w:t>
      </w:r>
      <w:r>
        <w:rPr>
          <w:rFonts w:ascii="Calibri" w:hAnsi="Calibri" w:cs="Arial"/>
          <w:i/>
          <w:iCs/>
        </w:rPr>
        <w:t xml:space="preserve"> </w:t>
      </w:r>
      <w:r w:rsidRPr="008E6709">
        <w:rPr>
          <w:rFonts w:ascii="Calibri" w:hAnsi="Calibri" w:cs="Arial"/>
          <w:i/>
          <w:iCs/>
        </w:rPr>
        <w:t>Recommendation Summary</w:t>
      </w:r>
      <w:r w:rsidRPr="008E6709">
        <w:rPr>
          <w:rFonts w:ascii="Calibri" w:hAnsi="Calibri" w:cs="Arial"/>
        </w:rPr>
        <w:t>. U.S. Preventive Services Task Force. March 2012.</w:t>
      </w:r>
      <w:r>
        <w:rPr>
          <w:rFonts w:ascii="Calibri" w:hAnsi="Calibri" w:cs="Arial"/>
        </w:rPr>
        <w:t xml:space="preserve"> </w:t>
      </w:r>
      <w:hyperlink r:id="rId11" w:history="1">
        <w:r w:rsidR="00FE16DF" w:rsidRPr="00CF1894">
          <w:rPr>
            <w:rStyle w:val="Hyperlink"/>
            <w:rFonts w:ascii="Calibri" w:hAnsi="Calibri" w:cs="Arial"/>
          </w:rPr>
          <w:t>http://www.uspreventiveservicestaskforce.org/Page/Topic/recommendation-summary/cervical-cancer-screening</w:t>
        </w:r>
      </w:hyperlink>
    </w:p>
    <w:p w14:paraId="1B740D87" w14:textId="77777777" w:rsidR="001E5B53" w:rsidRPr="001D50A1" w:rsidRDefault="001E5B53" w:rsidP="001D50A1">
      <w:pPr>
        <w:pStyle w:val="ListParagraph"/>
        <w:rPr>
          <w:rFonts w:ascii="Calibri" w:hAnsi="Calibri" w:cs="Arial"/>
        </w:rPr>
      </w:pPr>
    </w:p>
    <w:p w14:paraId="3BC8A523" w14:textId="63980955" w:rsidR="001E5B53" w:rsidRPr="008E6709" w:rsidRDefault="001E5B53" w:rsidP="00BD4B74">
      <w:pPr>
        <w:pStyle w:val="ListParagraph"/>
        <w:numPr>
          <w:ilvl w:val="0"/>
          <w:numId w:val="3"/>
        </w:numPr>
        <w:rPr>
          <w:rFonts w:ascii="Calibri" w:hAnsi="Calibri" w:cs="Arial"/>
        </w:rPr>
      </w:pPr>
      <w:r>
        <w:rPr>
          <w:rFonts w:ascii="Calibri" w:hAnsi="Calibri" w:cs="Arial"/>
        </w:rPr>
        <w:t xml:space="preserve">Wright, D., Fenwick, J., Stephenson, P., Monterosso, L., “Speculum ‘self-insertion’: a pilot study.” </w:t>
      </w:r>
      <w:r>
        <w:rPr>
          <w:rFonts w:ascii="Calibri" w:hAnsi="Calibri" w:cs="Arial"/>
          <w:i/>
        </w:rPr>
        <w:t xml:space="preserve">J. Clin. Nurse. </w:t>
      </w:r>
      <w:r>
        <w:rPr>
          <w:rFonts w:ascii="Calibri" w:hAnsi="Calibri" w:cs="Arial"/>
        </w:rPr>
        <w:t>2005 Oct;14(9):1098-111.</w:t>
      </w:r>
      <w:r w:rsidR="00BD4B74">
        <w:rPr>
          <w:rFonts w:ascii="Calibri" w:hAnsi="Calibri" w:cs="Arial"/>
        </w:rPr>
        <w:t xml:space="preserve"> </w:t>
      </w:r>
      <w:hyperlink r:id="rId12" w:history="1">
        <w:r w:rsidR="00BD4B74" w:rsidRPr="00941803">
          <w:rPr>
            <w:rStyle w:val="Hyperlink"/>
            <w:rFonts w:ascii="Calibri" w:hAnsi="Calibri" w:cs="Arial"/>
          </w:rPr>
          <w:t>http://www.ncbi.nlm.nih.gov/pubmed/16164528</w:t>
        </w:r>
      </w:hyperlink>
      <w:r w:rsidR="00BD4B74">
        <w:rPr>
          <w:rFonts w:ascii="Calibri" w:hAnsi="Calibri" w:cs="Arial"/>
        </w:rPr>
        <w:t xml:space="preserve"> </w:t>
      </w:r>
    </w:p>
    <w:sectPr w:rsidR="001E5B53" w:rsidRPr="008E6709" w:rsidSect="00527DA6">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Jessica Stanis" w:date="2015-05-14T15:37:00Z" w:initials="JS">
    <w:p w14:paraId="164AD203" w14:textId="46AD1F62" w:rsidR="00072A9E" w:rsidRDefault="00072A9E">
      <w:pPr>
        <w:pStyle w:val="CommentText"/>
      </w:pPr>
      <w:r>
        <w:rPr>
          <w:rStyle w:val="CommentReference"/>
        </w:rPr>
        <w:annotationRef/>
      </w:r>
      <w:r>
        <w:t>This sentence seems more appropriate at the end of the previous paragraph, and should be reworded to avoid imperative tense.</w:t>
      </w:r>
    </w:p>
  </w:comment>
  <w:comment w:id="11" w:author="Jessica Stanis" w:date="2015-05-14T15:41:00Z" w:initials="JS">
    <w:p w14:paraId="7A99DDD2" w14:textId="624CB3E0" w:rsidR="00072A9E" w:rsidRDefault="00072A9E">
      <w:pPr>
        <w:pStyle w:val="CommentText"/>
      </w:pPr>
      <w:r>
        <w:rPr>
          <w:rStyle w:val="CommentReference"/>
        </w:rPr>
        <w:annotationRef/>
      </w:r>
      <w:r>
        <w:t>This sentence makes more sense at the beginning of the next paragraph. Otherwise, the metal speculum stands out when it’s not even being used for the demonstration. I would also recommend splitting up the two types into two paragraphs for clarity.</w:t>
      </w:r>
    </w:p>
  </w:comment>
  <w:comment w:id="13" w:author="Anna Sivachenko" w:date="2015-04-10T12:13:00Z" w:initials="AS">
    <w:p w14:paraId="3D7F41A6" w14:textId="22BE7E6C" w:rsidR="00072A9E" w:rsidRDefault="00072A9E">
      <w:pPr>
        <w:pStyle w:val="CommentText"/>
      </w:pPr>
      <w:r>
        <w:rPr>
          <w:rStyle w:val="CommentReference"/>
        </w:rPr>
        <w:annotationRef/>
      </w:r>
      <w:r>
        <w:t>This paragraph can be left for the accompanying manuscript only. The authors suggested to have this information as a part of the Overview, however, I think it can be considered to have the “sizing” maneuvers as a part of Procedure. For your consideration. AS</w:t>
      </w:r>
    </w:p>
  </w:comment>
  <w:comment w:id="15" w:author="Anna Sivachenko" w:date="2015-05-12T10:31:00Z" w:initials="AS">
    <w:p w14:paraId="4269D309" w14:textId="5A22A5D3" w:rsidR="00072A9E" w:rsidRDefault="00072A9E">
      <w:pPr>
        <w:pStyle w:val="CommentText"/>
      </w:pPr>
      <w:r>
        <w:rPr>
          <w:rStyle w:val="CommentReference"/>
        </w:rPr>
        <w:annotationRef/>
      </w:r>
      <w:r>
        <w:t>There’s research that shows that liquid prep is a better technique: less contamination, less sample is lost, etc so it is recommended now. Both conventional PAP and liquid cytology have pretty low sensitivity, that’s why it is recommended to repeat them every 3 years. AS</w:t>
      </w:r>
    </w:p>
  </w:comment>
  <w:comment w:id="16" w:author="Jessica Stanis" w:date="2015-04-16T11:46:00Z" w:initials="JS">
    <w:p w14:paraId="748573FD" w14:textId="74C9A306" w:rsidR="00072A9E" w:rsidRDefault="00072A9E">
      <w:pPr>
        <w:pStyle w:val="CommentText"/>
      </w:pPr>
      <w:r>
        <w:rPr>
          <w:rStyle w:val="CommentReference"/>
        </w:rPr>
        <w:annotationRef/>
      </w:r>
      <w:r>
        <w:t xml:space="preserve">Will the examination of the uterus and ovaries be filmed here? </w:t>
      </w:r>
    </w:p>
  </w:comment>
  <w:comment w:id="17" w:author="Anna Sivachenko" w:date="2015-05-12T10:06:00Z" w:initials="AS">
    <w:p w14:paraId="5FD19E7A" w14:textId="701ABA3A" w:rsidR="00072A9E" w:rsidRDefault="00072A9E">
      <w:pPr>
        <w:pStyle w:val="CommentText"/>
      </w:pPr>
      <w:r>
        <w:rPr>
          <w:rStyle w:val="CommentReference"/>
        </w:rPr>
        <w:annotationRef/>
      </w:r>
      <w:r>
        <w:t>Yes, these are examined bimanually. There is a separate manuscript in preparation on bimanual exam. AS</w:t>
      </w:r>
    </w:p>
  </w:comment>
  <w:comment w:id="18" w:author="Anna Sivachenko" w:date="2015-04-08T09:56:00Z" w:initials="AS">
    <w:p w14:paraId="039325A5" w14:textId="1AB389F4" w:rsidR="00072A9E" w:rsidRDefault="00072A9E">
      <w:pPr>
        <w:pStyle w:val="CommentText"/>
      </w:pPr>
      <w:r>
        <w:rPr>
          <w:rStyle w:val="CommentReference"/>
        </w:rPr>
        <w:annotationRef/>
      </w:r>
      <w:r>
        <w:t>I think this is one of the best summaries I have seen - but it is also longer than usual.</w:t>
      </w:r>
    </w:p>
  </w:comment>
  <w:comment w:id="19" w:author="Jessica Stanis" w:date="2015-04-16T11:56:00Z" w:initials="JS">
    <w:p w14:paraId="0722B0B0" w14:textId="6582BD6B" w:rsidR="00072A9E" w:rsidRDefault="00072A9E">
      <w:pPr>
        <w:pStyle w:val="CommentText"/>
        <w:rPr>
          <w:rFonts w:eastAsia="Times New Roman"/>
        </w:rPr>
      </w:pPr>
      <w:r>
        <w:rPr>
          <w:rStyle w:val="CommentReference"/>
        </w:rPr>
        <w:annotationRef/>
      </w:r>
      <w:r>
        <w:rPr>
          <w:rFonts w:eastAsia="Times New Roman"/>
        </w:rPr>
        <w:t>However, much of this summary reads like a repeat narrative of the steps.</w:t>
      </w:r>
    </w:p>
    <w:p w14:paraId="76802193" w14:textId="2A725ED1" w:rsidR="00072A9E" w:rsidRPr="009307C9" w:rsidRDefault="00072A9E">
      <w:pPr>
        <w:pStyle w:val="CommentText"/>
        <w:rPr>
          <w:rFonts w:eastAsia="Times New Roman"/>
        </w:rPr>
      </w:pPr>
      <w:r>
        <w:rPr>
          <w:rFonts w:eastAsia="Times New Roman"/>
        </w:rPr>
        <w:t xml:space="preserve">Rather, the summary should consist of an integrated perspective of steps that provide concluding remarks. For instance, what is being gained by following this procedure of careful observation? The first and last sentences nicely address this question, but everything in the middle seems redundant. </w:t>
      </w:r>
    </w:p>
  </w:comment>
  <w:comment w:id="20" w:author="Anna Sivachenko" w:date="2015-05-12T10:05:00Z" w:initials="AS">
    <w:p w14:paraId="73BEB2A7" w14:textId="49551348" w:rsidR="00072A9E" w:rsidRDefault="00072A9E">
      <w:pPr>
        <w:pStyle w:val="CommentText"/>
      </w:pPr>
      <w:r>
        <w:rPr>
          <w:rStyle w:val="CommentReference"/>
        </w:rPr>
        <w:annotationRef/>
      </w:r>
      <w:r>
        <w:t>A new paragraph to address the comment above. AS</w:t>
      </w:r>
    </w:p>
  </w:comment>
  <w:comment w:id="21" w:author="Jessica Stanis" w:date="2015-05-14T15:52:00Z" w:initials="JS">
    <w:p w14:paraId="36294C91" w14:textId="4C26382F" w:rsidR="00072A9E" w:rsidRDefault="00072A9E">
      <w:pPr>
        <w:pStyle w:val="CommentText"/>
      </w:pPr>
      <w:r>
        <w:rPr>
          <w:rStyle w:val="CommentReference"/>
        </w:rPr>
        <w:annotationRef/>
      </w:r>
      <w:r>
        <w:t>Great, the new summary addresses my original concern.</w:t>
      </w:r>
    </w:p>
  </w:comment>
  <w:comment w:id="22" w:author="Anna Sivachenko" w:date="2015-05-12T10:02:00Z" w:initials="AS">
    <w:p w14:paraId="2A8948A8" w14:textId="45CD98C2" w:rsidR="00072A9E" w:rsidRDefault="00072A9E">
      <w:pPr>
        <w:pStyle w:val="CommentText"/>
      </w:pPr>
      <w:r>
        <w:rPr>
          <w:rStyle w:val="CommentReference"/>
        </w:rPr>
        <w:annotationRef/>
      </w:r>
      <w:r>
        <w:t>I am leaving these parts here just in the case you would like to use this narrative in the accompanying manuscript or use it for the script. AS</w:t>
      </w:r>
    </w:p>
  </w:comment>
  <w:comment w:id="23" w:author="Jacob Roundy" w:date="2015-04-10T15:54:00Z" w:initials="JR">
    <w:p w14:paraId="4BD28B86" w14:textId="587769AF" w:rsidR="00072A9E" w:rsidRDefault="00072A9E">
      <w:pPr>
        <w:pStyle w:val="CommentText"/>
      </w:pPr>
      <w:r>
        <w:rPr>
          <w:rStyle w:val="CommentReference"/>
        </w:rPr>
        <w:annotationRef/>
      </w:r>
      <w:r>
        <w:t>Figures 1 and 2 are both original photos taken by the authors. Better quality shots can be taken during the shoot, if necessary.</w:t>
      </w:r>
    </w:p>
    <w:p w14:paraId="7CE822FD" w14:textId="77777777" w:rsidR="00072A9E" w:rsidRDefault="00072A9E">
      <w:pPr>
        <w:pStyle w:val="CommentText"/>
      </w:pPr>
    </w:p>
    <w:p w14:paraId="59EA7C57" w14:textId="77777777" w:rsidR="00072A9E" w:rsidRDefault="00072A9E">
      <w:pPr>
        <w:pStyle w:val="CommentText"/>
      </w:pPr>
      <w:r>
        <w:t xml:space="preserve">For Figure 3, we’ve attached a modified image. </w:t>
      </w:r>
    </w:p>
    <w:p w14:paraId="47DCA41E" w14:textId="77777777" w:rsidR="00072A9E" w:rsidRDefault="00072A9E">
      <w:pPr>
        <w:pStyle w:val="CommentText"/>
      </w:pPr>
      <w:r>
        <w:t xml:space="preserve">(Original is at: </w:t>
      </w:r>
      <w:hyperlink r:id="rId1" w:history="1">
        <w:r w:rsidRPr="00F75500">
          <w:rPr>
            <w:rStyle w:val="Hyperlink"/>
          </w:rPr>
          <w:t>http://www.medivisuals1.com/images/products/detail/597031R-02X.jpg</w:t>
        </w:r>
      </w:hyperlink>
      <w:r>
        <w:t xml:space="preserve">) </w:t>
      </w:r>
    </w:p>
    <w:p w14:paraId="18CADBE3" w14:textId="77777777" w:rsidR="00072A9E" w:rsidRDefault="00072A9E">
      <w:pPr>
        <w:pStyle w:val="CommentText"/>
      </w:pPr>
    </w:p>
    <w:p w14:paraId="2E603B89" w14:textId="7690E8FD" w:rsidR="00072A9E" w:rsidRDefault="00072A9E">
      <w:pPr>
        <w:pStyle w:val="CommentText"/>
      </w:pPr>
      <w:r>
        <w:t>It’s the same image, just</w:t>
      </w:r>
      <w:r w:rsidRPr="00300C89">
        <w:t xml:space="preserve"> with</w:t>
      </w:r>
      <w:r>
        <w:t>out</w:t>
      </w:r>
      <w:r w:rsidRPr="00300C89">
        <w:t xml:space="preserve"> unnecessary </w:t>
      </w:r>
      <w:r>
        <w:t>labelling. If possible, can we get this image re-drawn</w:t>
      </w:r>
      <w:r w:rsidRPr="00300C89">
        <w:t xml:space="preserve"> with these edits and </w:t>
      </w:r>
      <w:r>
        <w:t xml:space="preserve">a </w:t>
      </w:r>
      <w:r w:rsidRPr="00300C89">
        <w:t xml:space="preserve">different drawing </w:t>
      </w:r>
      <w:r>
        <w:t>style?</w:t>
      </w:r>
    </w:p>
  </w:comment>
  <w:comment w:id="24" w:author="Anna Sivachenko" w:date="2015-04-09T10:54:00Z" w:initials="AS">
    <w:p w14:paraId="3BDD100B" w14:textId="63EF2534" w:rsidR="00072A9E" w:rsidRDefault="00072A9E">
      <w:pPr>
        <w:pStyle w:val="CommentText"/>
      </w:pPr>
      <w:r>
        <w:rPr>
          <w:rStyle w:val="CommentReference"/>
        </w:rPr>
        <w:annotationRef/>
      </w:r>
      <w:r>
        <w:t>The author suggest taking a photograph during the video shoot or using a still image from the video.</w:t>
      </w:r>
    </w:p>
  </w:comment>
  <w:comment w:id="25" w:author="Jessica Stanis" w:date="2015-04-16T11:15:00Z" w:initials="JS">
    <w:p w14:paraId="66654719" w14:textId="20F8B625" w:rsidR="00072A9E" w:rsidRDefault="00072A9E">
      <w:pPr>
        <w:pStyle w:val="CommentText"/>
      </w:pPr>
      <w:r>
        <w:rPr>
          <w:rStyle w:val="CommentReference"/>
        </w:rPr>
        <w:annotationRef/>
      </w:r>
      <w:r>
        <w:t>Right, we should get CU shots of Figures 1, 2, and 4. We would re-create Figure 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4AD203" w15:done="0"/>
  <w15:commentEx w15:paraId="7A99DDD2" w15:done="0"/>
  <w15:commentEx w15:paraId="3D7F41A6" w15:done="0"/>
  <w15:commentEx w15:paraId="4269D309" w15:done="0"/>
  <w15:commentEx w15:paraId="748573FD" w15:done="0"/>
  <w15:commentEx w15:paraId="5FD19E7A" w15:done="0"/>
  <w15:commentEx w15:paraId="039325A5" w15:done="0"/>
  <w15:commentEx w15:paraId="76802193" w15:done="0"/>
  <w15:commentEx w15:paraId="73BEB2A7" w15:done="0"/>
  <w15:commentEx w15:paraId="36294C91" w15:done="0"/>
  <w15:commentEx w15:paraId="2A8948A8" w15:done="0"/>
  <w15:commentEx w15:paraId="2E603B89" w15:done="0"/>
  <w15:commentEx w15:paraId="3BDD100B" w15:done="0"/>
  <w15:commentEx w15:paraId="666547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836AB" w14:textId="77777777" w:rsidR="006A4ACC" w:rsidRDefault="006A4ACC" w:rsidP="00501171">
      <w:r>
        <w:separator/>
      </w:r>
    </w:p>
  </w:endnote>
  <w:endnote w:type="continuationSeparator" w:id="0">
    <w:p w14:paraId="68C35E11" w14:textId="77777777" w:rsidR="006A4ACC" w:rsidRDefault="006A4ACC" w:rsidP="0050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6C538" w14:textId="77777777" w:rsidR="006A4ACC" w:rsidRDefault="006A4ACC" w:rsidP="00501171">
      <w:r>
        <w:separator/>
      </w:r>
    </w:p>
  </w:footnote>
  <w:footnote w:type="continuationSeparator" w:id="0">
    <w:p w14:paraId="558EEC92" w14:textId="77777777" w:rsidR="006A4ACC" w:rsidRDefault="006A4ACC" w:rsidP="00501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1BC95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21145D"/>
    <w:multiLevelType w:val="hybridMultilevel"/>
    <w:tmpl w:val="9AA89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26771"/>
    <w:multiLevelType w:val="hybridMultilevel"/>
    <w:tmpl w:val="52948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79A"/>
    <w:rsid w:val="00002CB7"/>
    <w:rsid w:val="0001139C"/>
    <w:rsid w:val="0001289A"/>
    <w:rsid w:val="0001543E"/>
    <w:rsid w:val="0002715A"/>
    <w:rsid w:val="00036007"/>
    <w:rsid w:val="000378FC"/>
    <w:rsid w:val="00072A9E"/>
    <w:rsid w:val="00093FA9"/>
    <w:rsid w:val="000A487D"/>
    <w:rsid w:val="000A48CE"/>
    <w:rsid w:val="000A60F9"/>
    <w:rsid w:val="000C7069"/>
    <w:rsid w:val="000F06C2"/>
    <w:rsid w:val="001246CA"/>
    <w:rsid w:val="001266AB"/>
    <w:rsid w:val="00153998"/>
    <w:rsid w:val="001547D8"/>
    <w:rsid w:val="00167193"/>
    <w:rsid w:val="00167B5F"/>
    <w:rsid w:val="00167C55"/>
    <w:rsid w:val="001844B2"/>
    <w:rsid w:val="00186874"/>
    <w:rsid w:val="001A1369"/>
    <w:rsid w:val="001A246E"/>
    <w:rsid w:val="001A5C4F"/>
    <w:rsid w:val="001B52A5"/>
    <w:rsid w:val="001C5976"/>
    <w:rsid w:val="001D50A1"/>
    <w:rsid w:val="001D7BAE"/>
    <w:rsid w:val="001E1C7C"/>
    <w:rsid w:val="001E5B53"/>
    <w:rsid w:val="001F2497"/>
    <w:rsid w:val="00231398"/>
    <w:rsid w:val="00247C52"/>
    <w:rsid w:val="002826C1"/>
    <w:rsid w:val="002925B6"/>
    <w:rsid w:val="002B0935"/>
    <w:rsid w:val="002D279A"/>
    <w:rsid w:val="002E1660"/>
    <w:rsid w:val="002E3CBF"/>
    <w:rsid w:val="002E5DCE"/>
    <w:rsid w:val="002F7687"/>
    <w:rsid w:val="00300C89"/>
    <w:rsid w:val="0030534D"/>
    <w:rsid w:val="00305F62"/>
    <w:rsid w:val="003318FD"/>
    <w:rsid w:val="0033239B"/>
    <w:rsid w:val="00342681"/>
    <w:rsid w:val="00346114"/>
    <w:rsid w:val="00367223"/>
    <w:rsid w:val="0037336D"/>
    <w:rsid w:val="00384E90"/>
    <w:rsid w:val="003A0307"/>
    <w:rsid w:val="003A4574"/>
    <w:rsid w:val="003A73B9"/>
    <w:rsid w:val="003B4DFC"/>
    <w:rsid w:val="003D093A"/>
    <w:rsid w:val="00402973"/>
    <w:rsid w:val="00407794"/>
    <w:rsid w:val="0041089A"/>
    <w:rsid w:val="00415A27"/>
    <w:rsid w:val="00436029"/>
    <w:rsid w:val="00436D9F"/>
    <w:rsid w:val="00496152"/>
    <w:rsid w:val="004C66A2"/>
    <w:rsid w:val="004F3F42"/>
    <w:rsid w:val="00501171"/>
    <w:rsid w:val="00516038"/>
    <w:rsid w:val="00524CC1"/>
    <w:rsid w:val="00527DA6"/>
    <w:rsid w:val="005451C8"/>
    <w:rsid w:val="00545C26"/>
    <w:rsid w:val="005514C2"/>
    <w:rsid w:val="0055376A"/>
    <w:rsid w:val="00587998"/>
    <w:rsid w:val="005916C0"/>
    <w:rsid w:val="005B1873"/>
    <w:rsid w:val="005C7F7B"/>
    <w:rsid w:val="005E3A64"/>
    <w:rsid w:val="005E6EDE"/>
    <w:rsid w:val="00601C71"/>
    <w:rsid w:val="006066F8"/>
    <w:rsid w:val="00614857"/>
    <w:rsid w:val="00617825"/>
    <w:rsid w:val="0062747D"/>
    <w:rsid w:val="0064309D"/>
    <w:rsid w:val="00646791"/>
    <w:rsid w:val="0065081E"/>
    <w:rsid w:val="00661339"/>
    <w:rsid w:val="006869AF"/>
    <w:rsid w:val="006A4ACC"/>
    <w:rsid w:val="006A6BC5"/>
    <w:rsid w:val="006B342A"/>
    <w:rsid w:val="006E7529"/>
    <w:rsid w:val="006E7E2E"/>
    <w:rsid w:val="006F0506"/>
    <w:rsid w:val="00701F6A"/>
    <w:rsid w:val="00710732"/>
    <w:rsid w:val="00712F6D"/>
    <w:rsid w:val="0072766E"/>
    <w:rsid w:val="007310AD"/>
    <w:rsid w:val="0073375C"/>
    <w:rsid w:val="00740F99"/>
    <w:rsid w:val="00742B65"/>
    <w:rsid w:val="00747B71"/>
    <w:rsid w:val="00775DCA"/>
    <w:rsid w:val="007D4EE4"/>
    <w:rsid w:val="007D5240"/>
    <w:rsid w:val="008174CB"/>
    <w:rsid w:val="008176AB"/>
    <w:rsid w:val="00842B79"/>
    <w:rsid w:val="008436A1"/>
    <w:rsid w:val="00853E55"/>
    <w:rsid w:val="0085418B"/>
    <w:rsid w:val="00871A47"/>
    <w:rsid w:val="00875A45"/>
    <w:rsid w:val="0089073D"/>
    <w:rsid w:val="00891F8C"/>
    <w:rsid w:val="008A6932"/>
    <w:rsid w:val="008A6E94"/>
    <w:rsid w:val="008C2B0F"/>
    <w:rsid w:val="008C7A36"/>
    <w:rsid w:val="008D035D"/>
    <w:rsid w:val="008E45EC"/>
    <w:rsid w:val="008E6709"/>
    <w:rsid w:val="008F1384"/>
    <w:rsid w:val="00906A73"/>
    <w:rsid w:val="009141DF"/>
    <w:rsid w:val="00926EE0"/>
    <w:rsid w:val="009307C9"/>
    <w:rsid w:val="009361DF"/>
    <w:rsid w:val="009414D9"/>
    <w:rsid w:val="00966CFE"/>
    <w:rsid w:val="00971EAB"/>
    <w:rsid w:val="00994F5E"/>
    <w:rsid w:val="00995D6A"/>
    <w:rsid w:val="009A2783"/>
    <w:rsid w:val="009A3CAB"/>
    <w:rsid w:val="009B59A8"/>
    <w:rsid w:val="009B7734"/>
    <w:rsid w:val="009C29C9"/>
    <w:rsid w:val="009E11AB"/>
    <w:rsid w:val="00A03C93"/>
    <w:rsid w:val="00A417DA"/>
    <w:rsid w:val="00A55F88"/>
    <w:rsid w:val="00A7407A"/>
    <w:rsid w:val="00A742A3"/>
    <w:rsid w:val="00A74C47"/>
    <w:rsid w:val="00AA3D44"/>
    <w:rsid w:val="00AA7CAE"/>
    <w:rsid w:val="00AB2DF7"/>
    <w:rsid w:val="00AC29B7"/>
    <w:rsid w:val="00AD0891"/>
    <w:rsid w:val="00AD221F"/>
    <w:rsid w:val="00AD5910"/>
    <w:rsid w:val="00AE5F5D"/>
    <w:rsid w:val="00B47B20"/>
    <w:rsid w:val="00B47CF7"/>
    <w:rsid w:val="00B865BE"/>
    <w:rsid w:val="00BA6D76"/>
    <w:rsid w:val="00BB0472"/>
    <w:rsid w:val="00BC1755"/>
    <w:rsid w:val="00BD4B74"/>
    <w:rsid w:val="00BD4BF4"/>
    <w:rsid w:val="00BD53F5"/>
    <w:rsid w:val="00BE390D"/>
    <w:rsid w:val="00C1045D"/>
    <w:rsid w:val="00C12CB4"/>
    <w:rsid w:val="00C17B67"/>
    <w:rsid w:val="00C25716"/>
    <w:rsid w:val="00C31E24"/>
    <w:rsid w:val="00C34D22"/>
    <w:rsid w:val="00C353C0"/>
    <w:rsid w:val="00C43E4F"/>
    <w:rsid w:val="00C6328F"/>
    <w:rsid w:val="00C70A1F"/>
    <w:rsid w:val="00C85D8B"/>
    <w:rsid w:val="00C9666F"/>
    <w:rsid w:val="00CA4BC2"/>
    <w:rsid w:val="00CD4EC5"/>
    <w:rsid w:val="00CE25BC"/>
    <w:rsid w:val="00CE3CAC"/>
    <w:rsid w:val="00CF1894"/>
    <w:rsid w:val="00CF6B26"/>
    <w:rsid w:val="00CF75B0"/>
    <w:rsid w:val="00D0645C"/>
    <w:rsid w:val="00D13386"/>
    <w:rsid w:val="00D17AE6"/>
    <w:rsid w:val="00D35290"/>
    <w:rsid w:val="00D35FE7"/>
    <w:rsid w:val="00D635C0"/>
    <w:rsid w:val="00D82FC5"/>
    <w:rsid w:val="00D85948"/>
    <w:rsid w:val="00DB7D36"/>
    <w:rsid w:val="00DC38AD"/>
    <w:rsid w:val="00DC53FA"/>
    <w:rsid w:val="00DC7414"/>
    <w:rsid w:val="00DD3DAB"/>
    <w:rsid w:val="00DE67D6"/>
    <w:rsid w:val="00DF10E7"/>
    <w:rsid w:val="00DF32DC"/>
    <w:rsid w:val="00E136FA"/>
    <w:rsid w:val="00E22855"/>
    <w:rsid w:val="00E37EF1"/>
    <w:rsid w:val="00E51FF0"/>
    <w:rsid w:val="00E528AF"/>
    <w:rsid w:val="00E64FF5"/>
    <w:rsid w:val="00E71E2A"/>
    <w:rsid w:val="00E75462"/>
    <w:rsid w:val="00E85DDF"/>
    <w:rsid w:val="00E91100"/>
    <w:rsid w:val="00EE4347"/>
    <w:rsid w:val="00EF673B"/>
    <w:rsid w:val="00F20909"/>
    <w:rsid w:val="00F24B8C"/>
    <w:rsid w:val="00F362B1"/>
    <w:rsid w:val="00F40AEF"/>
    <w:rsid w:val="00F41563"/>
    <w:rsid w:val="00F7524C"/>
    <w:rsid w:val="00F838ED"/>
    <w:rsid w:val="00FD6EC1"/>
    <w:rsid w:val="00FE16BA"/>
    <w:rsid w:val="00FE16DF"/>
    <w:rsid w:val="00FE1C66"/>
    <w:rsid w:val="00FF4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C9A084"/>
  <w14:defaultImageDpi w14:val="300"/>
  <w15:docId w15:val="{03A201AF-DC5C-4B1A-AB45-C5948EA21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7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01171"/>
  </w:style>
  <w:style w:type="character" w:customStyle="1" w:styleId="FootnoteTextChar">
    <w:name w:val="Footnote Text Char"/>
    <w:link w:val="FootnoteText"/>
    <w:uiPriority w:val="99"/>
    <w:rsid w:val="00501171"/>
    <w:rPr>
      <w:sz w:val="24"/>
      <w:szCs w:val="24"/>
    </w:rPr>
  </w:style>
  <w:style w:type="character" w:styleId="FootnoteReference">
    <w:name w:val="footnote reference"/>
    <w:uiPriority w:val="99"/>
    <w:unhideWhenUsed/>
    <w:rsid w:val="00501171"/>
    <w:rPr>
      <w:vertAlign w:val="superscript"/>
    </w:rPr>
  </w:style>
  <w:style w:type="paragraph" w:styleId="BalloonText">
    <w:name w:val="Balloon Text"/>
    <w:basedOn w:val="Normal"/>
    <w:link w:val="BalloonTextChar"/>
    <w:uiPriority w:val="99"/>
    <w:semiHidden/>
    <w:unhideWhenUsed/>
    <w:rsid w:val="00906A73"/>
    <w:rPr>
      <w:rFonts w:ascii="Lucida Grande" w:hAnsi="Lucida Grande" w:cs="Lucida Grande"/>
      <w:sz w:val="18"/>
      <w:szCs w:val="18"/>
    </w:rPr>
  </w:style>
  <w:style w:type="character" w:customStyle="1" w:styleId="BalloonTextChar">
    <w:name w:val="Balloon Text Char"/>
    <w:link w:val="BalloonText"/>
    <w:uiPriority w:val="99"/>
    <w:semiHidden/>
    <w:rsid w:val="00906A73"/>
    <w:rPr>
      <w:rFonts w:ascii="Lucida Grande" w:hAnsi="Lucida Grande" w:cs="Lucida Grande"/>
      <w:sz w:val="18"/>
      <w:szCs w:val="18"/>
    </w:rPr>
  </w:style>
  <w:style w:type="character" w:styleId="CommentReference">
    <w:name w:val="annotation reference"/>
    <w:uiPriority w:val="99"/>
    <w:semiHidden/>
    <w:unhideWhenUsed/>
    <w:rsid w:val="00906A73"/>
    <w:rPr>
      <w:sz w:val="18"/>
      <w:szCs w:val="18"/>
    </w:rPr>
  </w:style>
  <w:style w:type="paragraph" w:styleId="CommentText">
    <w:name w:val="annotation text"/>
    <w:basedOn w:val="Normal"/>
    <w:link w:val="CommentTextChar"/>
    <w:uiPriority w:val="99"/>
    <w:semiHidden/>
    <w:unhideWhenUsed/>
    <w:rsid w:val="00906A73"/>
  </w:style>
  <w:style w:type="character" w:customStyle="1" w:styleId="CommentTextChar">
    <w:name w:val="Comment Text Char"/>
    <w:link w:val="CommentText"/>
    <w:uiPriority w:val="99"/>
    <w:semiHidden/>
    <w:rsid w:val="00906A73"/>
    <w:rPr>
      <w:sz w:val="24"/>
      <w:szCs w:val="24"/>
    </w:rPr>
  </w:style>
  <w:style w:type="paragraph" w:styleId="CommentSubject">
    <w:name w:val="annotation subject"/>
    <w:basedOn w:val="CommentText"/>
    <w:next w:val="CommentText"/>
    <w:link w:val="CommentSubjectChar"/>
    <w:uiPriority w:val="99"/>
    <w:semiHidden/>
    <w:unhideWhenUsed/>
    <w:rsid w:val="00906A73"/>
    <w:rPr>
      <w:b/>
      <w:bCs/>
      <w:sz w:val="20"/>
      <w:szCs w:val="20"/>
    </w:rPr>
  </w:style>
  <w:style w:type="character" w:customStyle="1" w:styleId="CommentSubjectChar">
    <w:name w:val="Comment Subject Char"/>
    <w:link w:val="CommentSubject"/>
    <w:uiPriority w:val="99"/>
    <w:semiHidden/>
    <w:rsid w:val="00906A73"/>
    <w:rPr>
      <w:b/>
      <w:bCs/>
      <w:sz w:val="24"/>
      <w:szCs w:val="24"/>
    </w:rPr>
  </w:style>
  <w:style w:type="character" w:styleId="Hyperlink">
    <w:name w:val="Hyperlink"/>
    <w:uiPriority w:val="99"/>
    <w:unhideWhenUsed/>
    <w:rsid w:val="0002715A"/>
    <w:rPr>
      <w:color w:val="0000FF"/>
      <w:u w:val="single"/>
    </w:rPr>
  </w:style>
  <w:style w:type="paragraph" w:customStyle="1" w:styleId="ColorfulShading-Accent11">
    <w:name w:val="Colorful Shading - Accent 11"/>
    <w:hidden/>
    <w:uiPriority w:val="71"/>
    <w:rsid w:val="00415A27"/>
    <w:rPr>
      <w:sz w:val="24"/>
      <w:szCs w:val="24"/>
    </w:rPr>
  </w:style>
  <w:style w:type="paragraph" w:styleId="Revision">
    <w:name w:val="Revision"/>
    <w:hidden/>
    <w:uiPriority w:val="71"/>
    <w:rsid w:val="001A1369"/>
    <w:rPr>
      <w:sz w:val="24"/>
      <w:szCs w:val="24"/>
    </w:rPr>
  </w:style>
  <w:style w:type="paragraph" w:styleId="EndnoteText">
    <w:name w:val="endnote text"/>
    <w:basedOn w:val="Normal"/>
    <w:link w:val="EndnoteTextChar"/>
    <w:uiPriority w:val="99"/>
    <w:semiHidden/>
    <w:unhideWhenUsed/>
    <w:rsid w:val="003A73B9"/>
    <w:rPr>
      <w:sz w:val="20"/>
      <w:szCs w:val="20"/>
    </w:rPr>
  </w:style>
  <w:style w:type="character" w:customStyle="1" w:styleId="EndnoteTextChar">
    <w:name w:val="Endnote Text Char"/>
    <w:basedOn w:val="DefaultParagraphFont"/>
    <w:link w:val="EndnoteText"/>
    <w:uiPriority w:val="99"/>
    <w:semiHidden/>
    <w:rsid w:val="003A73B9"/>
  </w:style>
  <w:style w:type="character" w:styleId="EndnoteReference">
    <w:name w:val="endnote reference"/>
    <w:uiPriority w:val="99"/>
    <w:semiHidden/>
    <w:unhideWhenUsed/>
    <w:rsid w:val="003A73B9"/>
    <w:rPr>
      <w:vertAlign w:val="superscript"/>
    </w:rPr>
  </w:style>
  <w:style w:type="character" w:styleId="FollowedHyperlink">
    <w:name w:val="FollowedHyperlink"/>
    <w:basedOn w:val="DefaultParagraphFont"/>
    <w:uiPriority w:val="99"/>
    <w:semiHidden/>
    <w:unhideWhenUsed/>
    <w:rsid w:val="00FE16DF"/>
    <w:rPr>
      <w:color w:val="954F72" w:themeColor="followedHyperlink"/>
      <w:u w:val="single"/>
    </w:rPr>
  </w:style>
  <w:style w:type="paragraph" w:styleId="ListParagraph">
    <w:name w:val="List Paragraph"/>
    <w:basedOn w:val="Normal"/>
    <w:uiPriority w:val="72"/>
    <w:qFormat/>
    <w:rsid w:val="00FE16DF"/>
    <w:pPr>
      <w:ind w:left="720"/>
      <w:contextualSpacing/>
    </w:pPr>
  </w:style>
  <w:style w:type="character" w:styleId="Emphasis">
    <w:name w:val="Emphasis"/>
    <w:basedOn w:val="DefaultParagraphFont"/>
    <w:uiPriority w:val="20"/>
    <w:qFormat/>
    <w:rsid w:val="00AD08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medivisuals1.com/images/products/detail/597031R-02X.jp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pubmed/161645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preventiveservicestaskforce.org/Page/Topic/recommendation-summary/cervical-cancer-screen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c.gov/cancer/cervical/statistics/"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164A5-750E-4700-B2F9-B3AD391D6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2039</Words>
  <Characters>11625</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Praxis Education</Company>
  <LinksUpToDate>false</LinksUpToDate>
  <CharactersWithSpaces>13637</CharactersWithSpaces>
  <SharedDoc>false</SharedDoc>
  <HLinks>
    <vt:vector size="6" baseType="variant">
      <vt:variant>
        <vt:i4>589825</vt:i4>
      </vt:variant>
      <vt:variant>
        <vt:i4>0</vt:i4>
      </vt:variant>
      <vt:variant>
        <vt:i4>0</vt:i4>
      </vt:variant>
      <vt:variant>
        <vt:i4>5</vt:i4>
      </vt:variant>
      <vt:variant>
        <vt:lpwstr>http://www.uspreventiveservicestaskforce.org/Page/Topic/recommendation-summary/cervical-cancer-screening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Duncan</dc:creator>
  <cp:keywords/>
  <dc:description/>
  <cp:lastModifiedBy>Dennis McGonagle</cp:lastModifiedBy>
  <cp:revision>2</cp:revision>
  <dcterms:created xsi:type="dcterms:W3CDTF">2015-05-18T18:36:00Z</dcterms:created>
  <dcterms:modified xsi:type="dcterms:W3CDTF">2015-05-18T18:36:00Z</dcterms:modified>
</cp:coreProperties>
</file>