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5DC23B" w14:textId="572D4C75" w:rsidR="00BC0388" w:rsidRDefault="00C76E77" w:rsidP="00E129DC">
      <w:pPr>
        <w:spacing w:line="240" w:lineRule="exact"/>
      </w:pPr>
      <w:r w:rsidRPr="00E82E9F">
        <w:rPr>
          <w:b/>
          <w:sz w:val="28"/>
        </w:rPr>
        <w:t>PI:</w:t>
      </w:r>
      <w:r w:rsidRPr="00C76E77">
        <w:rPr>
          <w:b/>
        </w:rPr>
        <w:t xml:space="preserve"> </w:t>
      </w:r>
      <w:r w:rsidRPr="00E82E9F">
        <w:t>Lynne O’Connell</w:t>
      </w:r>
    </w:p>
    <w:p w14:paraId="15D2F79B" w14:textId="77777777" w:rsidR="00BC0388" w:rsidRPr="00E82E9F" w:rsidRDefault="00BC0388" w:rsidP="00E129DC">
      <w:pPr>
        <w:spacing w:line="240" w:lineRule="exact"/>
      </w:pPr>
    </w:p>
    <w:p w14:paraId="7FFF1189" w14:textId="130DFD18" w:rsidR="00C76E77" w:rsidRPr="00E82E9F" w:rsidRDefault="00B21A88" w:rsidP="00E82E9F">
      <w:pPr>
        <w:spacing w:line="240" w:lineRule="exact"/>
      </w:pPr>
      <w:r w:rsidRPr="00E82E9F">
        <w:rPr>
          <w:b/>
          <w:sz w:val="28"/>
          <w:szCs w:val="28"/>
        </w:rPr>
        <w:t>Chemistry Science Education Title:</w:t>
      </w:r>
      <w:r w:rsidR="00BC0388">
        <w:rPr>
          <w:b/>
        </w:rPr>
        <w:t xml:space="preserve"> </w:t>
      </w:r>
      <w:r w:rsidR="002A7AF0" w:rsidRPr="00E82E9F">
        <w:t xml:space="preserve">The Influence of Temperature and Concentration </w:t>
      </w:r>
      <w:r w:rsidR="00C76E77" w:rsidRPr="00E82E9F">
        <w:t>on Le</w:t>
      </w:r>
      <w:r w:rsidR="00A25D81" w:rsidRPr="00E82E9F">
        <w:t xml:space="preserve"> </w:t>
      </w:r>
      <w:proofErr w:type="spellStart"/>
      <w:r w:rsidR="00C76E77" w:rsidRPr="00E82E9F">
        <w:t>Chatelier’s</w:t>
      </w:r>
      <w:proofErr w:type="spellEnd"/>
      <w:r w:rsidR="00C76E77" w:rsidRPr="00E82E9F">
        <w:t xml:space="preserve"> Principle</w:t>
      </w:r>
    </w:p>
    <w:p w14:paraId="5971A2A4" w14:textId="77777777" w:rsidR="00BC0388" w:rsidRPr="00C76E77" w:rsidRDefault="00BC0388" w:rsidP="00A25D81">
      <w:pPr>
        <w:spacing w:line="240" w:lineRule="exact"/>
        <w:jc w:val="center"/>
        <w:rPr>
          <w:b/>
        </w:rPr>
      </w:pPr>
    </w:p>
    <w:p w14:paraId="6867EA0C" w14:textId="77777777" w:rsidR="00C76E77" w:rsidRDefault="00C76E77" w:rsidP="00E129DC">
      <w:pPr>
        <w:spacing w:line="240" w:lineRule="exact"/>
      </w:pPr>
    </w:p>
    <w:p w14:paraId="23BD69A3" w14:textId="77777777" w:rsidR="00BC0388" w:rsidRDefault="00E129DC" w:rsidP="00E129DC">
      <w:pPr>
        <w:spacing w:line="240" w:lineRule="exact"/>
        <w:rPr>
          <w:b/>
        </w:rPr>
      </w:pPr>
      <w:r w:rsidRPr="00E82E9F">
        <w:rPr>
          <w:b/>
          <w:sz w:val="28"/>
        </w:rPr>
        <w:t>Overview:</w:t>
      </w:r>
      <w:r>
        <w:rPr>
          <w:b/>
        </w:rPr>
        <w:t xml:space="preserve">  </w:t>
      </w:r>
    </w:p>
    <w:p w14:paraId="25EF7B66" w14:textId="77777777" w:rsidR="00BC0388" w:rsidRDefault="00BC0388" w:rsidP="00E129DC">
      <w:pPr>
        <w:spacing w:line="240" w:lineRule="exact"/>
        <w:rPr>
          <w:b/>
        </w:rPr>
      </w:pPr>
    </w:p>
    <w:p w14:paraId="629B3060" w14:textId="242C2C6C" w:rsidR="00E129DC" w:rsidRDefault="0091778B" w:rsidP="00E129DC">
      <w:pPr>
        <w:spacing w:line="240" w:lineRule="exact"/>
      </w:pPr>
      <w:r>
        <w:t>This experiment</w:t>
      </w:r>
      <w:r w:rsidR="00DA5689">
        <w:t xml:space="preserve"> </w:t>
      </w:r>
      <w:r>
        <w:t>demonstrates</w:t>
      </w:r>
      <w:r w:rsidR="00DA5689">
        <w:t xml:space="preserve"> </w:t>
      </w:r>
      <w:r w:rsidR="00E129DC">
        <w:t>Le</w:t>
      </w:r>
      <w:r w:rsidR="00A25D81">
        <w:t xml:space="preserve"> </w:t>
      </w:r>
      <w:proofErr w:type="spellStart"/>
      <w:r w:rsidR="00E129DC">
        <w:t>Chatelier’s</w:t>
      </w:r>
      <w:proofErr w:type="spellEnd"/>
      <w:r w:rsidR="00E129DC">
        <w:t xml:space="preserve"> </w:t>
      </w:r>
      <w:r>
        <w:t>p</w:t>
      </w:r>
      <w:r w:rsidR="00E129DC">
        <w:t xml:space="preserve">rinciple </w:t>
      </w:r>
      <w:r w:rsidR="00DA5689">
        <w:t>at work</w:t>
      </w:r>
      <w:r w:rsidR="00E129DC">
        <w:t xml:space="preserve"> </w:t>
      </w:r>
      <w:r w:rsidR="00DA5689">
        <w:t>in a</w:t>
      </w:r>
      <w:r w:rsidR="00E129DC">
        <w:t xml:space="preserve"> reversible reaction between</w:t>
      </w:r>
      <w:r w:rsidR="006855F9">
        <w:t xml:space="preserve"> </w:t>
      </w:r>
      <w:proofErr w:type="gramStart"/>
      <w:r w:rsidR="006855F9">
        <w:t>iron</w:t>
      </w:r>
      <w:r w:rsidR="00E129DC">
        <w:t>(</w:t>
      </w:r>
      <w:proofErr w:type="gramEnd"/>
      <w:r w:rsidR="00E129DC">
        <w:t xml:space="preserve">III) ion and </w:t>
      </w:r>
      <w:proofErr w:type="spellStart"/>
      <w:r w:rsidR="00E129DC">
        <w:t>thiocyanate</w:t>
      </w:r>
      <w:proofErr w:type="spellEnd"/>
      <w:r w:rsidR="00E129DC">
        <w:t xml:space="preserve"> ion</w:t>
      </w:r>
      <w:r w:rsidR="000331F3">
        <w:t>,</w:t>
      </w:r>
      <w:r w:rsidR="00A25D81">
        <w:t xml:space="preserve"> which produce</w:t>
      </w:r>
      <w:r w:rsidR="000331F3">
        <w:t>s</w:t>
      </w:r>
      <w:r w:rsidR="00A25D81">
        <w:t xml:space="preserve"> iron</w:t>
      </w:r>
      <w:r w:rsidR="005245D9">
        <w:t>(III)</w:t>
      </w:r>
      <w:r w:rsidR="00A25D81">
        <w:t xml:space="preserve"> </w:t>
      </w:r>
      <w:proofErr w:type="spellStart"/>
      <w:r w:rsidR="00A25D81">
        <w:t>thiocyante</w:t>
      </w:r>
      <w:proofErr w:type="spellEnd"/>
      <w:r w:rsidR="00A25D81">
        <w:t xml:space="preserve"> ion</w:t>
      </w:r>
      <w:r w:rsidR="00E129DC">
        <w:t>:</w:t>
      </w:r>
    </w:p>
    <w:p w14:paraId="769BB3D4" w14:textId="77777777" w:rsidR="00E129DC" w:rsidRDefault="00E129DC" w:rsidP="00E129DC">
      <w:pPr>
        <w:spacing w:line="240" w:lineRule="exact"/>
      </w:pPr>
    </w:p>
    <w:p w14:paraId="4E4ECDDE" w14:textId="310B1F3E" w:rsidR="00E129DC" w:rsidRDefault="003B5F52" w:rsidP="00E129DC">
      <w:pPr>
        <w:spacing w:line="240" w:lineRule="exact"/>
        <w:jc w:val="center"/>
      </w:pPr>
      <w:r>
        <w:t>Fe</w:t>
      </w:r>
      <w:r>
        <w:rPr>
          <w:vertAlign w:val="superscript"/>
        </w:rPr>
        <w:t>3+</w:t>
      </w:r>
      <w:r w:rsidR="00E129DC">
        <w:rPr>
          <w:position w:val="6"/>
          <w:sz w:val="20"/>
        </w:rPr>
        <w:t xml:space="preserve"> </w:t>
      </w:r>
      <w:r w:rsidR="00E129DC">
        <w:t>(</w:t>
      </w:r>
      <w:proofErr w:type="spellStart"/>
      <w:r w:rsidR="00E129DC">
        <w:rPr>
          <w:i/>
        </w:rPr>
        <w:t>aq</w:t>
      </w:r>
      <w:proofErr w:type="spellEnd"/>
      <w:proofErr w:type="gramStart"/>
      <w:r w:rsidR="00E129DC">
        <w:t>)  +</w:t>
      </w:r>
      <w:proofErr w:type="gramEnd"/>
      <w:r w:rsidR="00E129DC">
        <w:t xml:space="preserve">  SCN</w:t>
      </w:r>
      <w:r w:rsidR="00E129DC">
        <w:rPr>
          <w:vertAlign w:val="superscript"/>
        </w:rPr>
        <w:t>–</w:t>
      </w:r>
      <w:r w:rsidR="00E129DC">
        <w:t xml:space="preserve"> (</w:t>
      </w:r>
      <w:proofErr w:type="spellStart"/>
      <w:r w:rsidR="00E129DC">
        <w:rPr>
          <w:i/>
        </w:rPr>
        <w:t>aq</w:t>
      </w:r>
      <w:proofErr w:type="spellEnd"/>
      <w:r w:rsidR="00E129DC">
        <w:t xml:space="preserve">)  </w:t>
      </w:r>
      <w:r w:rsidR="00E129DC">
        <w:rPr>
          <w:noProof/>
        </w:rPr>
        <w:drawing>
          <wp:inline distT="0" distB="0" distL="0" distR="0" wp14:anchorId="6E50364E" wp14:editId="1640470C">
            <wp:extent cx="241300" cy="152400"/>
            <wp:effectExtent l="0" t="0" r="1270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1300" cy="152400"/>
                    </a:xfrm>
                    <a:prstGeom prst="rect">
                      <a:avLst/>
                    </a:prstGeom>
                    <a:noFill/>
                    <a:ln>
                      <a:noFill/>
                    </a:ln>
                  </pic:spPr>
                </pic:pic>
              </a:graphicData>
            </a:graphic>
          </wp:inline>
        </w:drawing>
      </w:r>
      <w:r>
        <w:t xml:space="preserve">   FeSCN</w:t>
      </w:r>
      <w:r>
        <w:rPr>
          <w:vertAlign w:val="superscript"/>
        </w:rPr>
        <w:t>2</w:t>
      </w:r>
      <w:r w:rsidR="00787A43">
        <w:rPr>
          <w:vertAlign w:val="superscript"/>
        </w:rPr>
        <w:t>+</w:t>
      </w:r>
      <w:r w:rsidR="00E129DC">
        <w:t xml:space="preserve"> (</w:t>
      </w:r>
      <w:proofErr w:type="spellStart"/>
      <w:r w:rsidR="00E129DC">
        <w:rPr>
          <w:i/>
        </w:rPr>
        <w:t>aq</w:t>
      </w:r>
      <w:proofErr w:type="spellEnd"/>
      <w:r w:rsidR="00E129DC">
        <w:t>)</w:t>
      </w:r>
    </w:p>
    <w:p w14:paraId="403C8F3F" w14:textId="77777777" w:rsidR="00E129DC" w:rsidRDefault="00E129DC" w:rsidP="00E129DC">
      <w:pPr>
        <w:spacing w:line="240" w:lineRule="exact"/>
        <w:jc w:val="center"/>
      </w:pPr>
    </w:p>
    <w:p w14:paraId="2FEABD1D" w14:textId="2C9E96A3" w:rsidR="00E129DC" w:rsidRPr="00DA5689" w:rsidRDefault="00E129DC" w:rsidP="000F21D3">
      <w:pPr>
        <w:spacing w:line="240" w:lineRule="exact"/>
      </w:pPr>
      <w:r>
        <w:t>The concentration of one of the ions</w:t>
      </w:r>
      <w:r w:rsidRPr="00E129DC">
        <w:t xml:space="preserve"> </w:t>
      </w:r>
      <w:r w:rsidR="001A64D0">
        <w:t>is</w:t>
      </w:r>
      <w:r>
        <w:t xml:space="preserve"> altered</w:t>
      </w:r>
      <w:r w:rsidRPr="00E129DC">
        <w:t xml:space="preserve"> </w:t>
      </w:r>
      <w:r w:rsidR="001A64D0">
        <w:t xml:space="preserve">either </w:t>
      </w:r>
      <w:r>
        <w:t>by</w:t>
      </w:r>
      <w:r w:rsidR="00BF76FF">
        <w:t xml:space="preserve"> directly adding a quantity of one ion to the solution or by selectively removing an ion from the solution through formation of an insoluble salt. </w:t>
      </w:r>
      <w:r w:rsidR="002E66D0">
        <w:t xml:space="preserve">Observations of color changes indicate whether the equilibrium has shifted to favor formation of the products or </w:t>
      </w:r>
      <w:r w:rsidR="001A64D0">
        <w:t xml:space="preserve">the </w:t>
      </w:r>
      <w:r w:rsidR="002E66D0">
        <w:t xml:space="preserve">reactants. </w:t>
      </w:r>
      <w:r>
        <w:t xml:space="preserve">In addition, the effect of a temperature change on the solution at equilibrium </w:t>
      </w:r>
      <w:r w:rsidR="001A64D0">
        <w:t>can be</w:t>
      </w:r>
      <w:r>
        <w:t xml:space="preserve"> observed, </w:t>
      </w:r>
      <w:r w:rsidR="001A64D0">
        <w:t>which leads to the ability to</w:t>
      </w:r>
      <w:r>
        <w:t xml:space="preserve"> conclude whether the reaction is exothermic or endothermic.</w:t>
      </w:r>
    </w:p>
    <w:p w14:paraId="7779434B" w14:textId="77777777" w:rsidR="00BC0388" w:rsidRDefault="00BC0388" w:rsidP="000F21D3">
      <w:pPr>
        <w:spacing w:line="240" w:lineRule="exact"/>
        <w:rPr>
          <w:b/>
        </w:rPr>
      </w:pPr>
    </w:p>
    <w:p w14:paraId="74249A10" w14:textId="77777777" w:rsidR="00073CB4" w:rsidRDefault="00073CB4" w:rsidP="00DA5689">
      <w:pPr>
        <w:spacing w:line="240" w:lineRule="exact"/>
        <w:rPr>
          <w:b/>
        </w:rPr>
      </w:pPr>
    </w:p>
    <w:p w14:paraId="668DAB77" w14:textId="77777777" w:rsidR="00BC0388" w:rsidRDefault="00E129DC" w:rsidP="00DA5689">
      <w:pPr>
        <w:spacing w:line="240" w:lineRule="exact"/>
        <w:rPr>
          <w:b/>
        </w:rPr>
      </w:pPr>
      <w:commentRangeStart w:id="0"/>
      <w:r w:rsidRPr="00E82E9F">
        <w:rPr>
          <w:b/>
          <w:sz w:val="28"/>
        </w:rPr>
        <w:t>Principles:</w:t>
      </w:r>
      <w:r>
        <w:rPr>
          <w:b/>
        </w:rPr>
        <w:t xml:space="preserve">  </w:t>
      </w:r>
      <w:commentRangeEnd w:id="0"/>
      <w:r w:rsidR="00820D6E">
        <w:rPr>
          <w:rStyle w:val="CommentReference"/>
        </w:rPr>
        <w:commentReference w:id="0"/>
      </w:r>
    </w:p>
    <w:p w14:paraId="2FA9F381" w14:textId="77777777" w:rsidR="00BC0388" w:rsidRDefault="00BC0388" w:rsidP="00DA5689">
      <w:pPr>
        <w:spacing w:line="240" w:lineRule="exact"/>
        <w:rPr>
          <w:b/>
        </w:rPr>
      </w:pPr>
    </w:p>
    <w:p w14:paraId="5372A282" w14:textId="333BD048" w:rsidR="00BA6147" w:rsidRDefault="000F21D3" w:rsidP="00DA5689">
      <w:pPr>
        <w:spacing w:line="240" w:lineRule="exact"/>
      </w:pPr>
      <w:r>
        <w:t xml:space="preserve">When the conditions of a system at equilibrium are altered, the system responds in such a way as to maintain the equilibrium. In 1888, Henri-Lewis Le </w:t>
      </w:r>
      <w:proofErr w:type="spellStart"/>
      <w:r>
        <w:t>Chatelier</w:t>
      </w:r>
      <w:proofErr w:type="spellEnd"/>
      <w:r>
        <w:t xml:space="preserve"> described this phenomeno</w:t>
      </w:r>
      <w:r w:rsidR="00CC26C7">
        <w:t>n in a principle that states, “W</w:t>
      </w:r>
      <w:r>
        <w:t>hen a change in temperature, pressure</w:t>
      </w:r>
      <w:ins w:id="1" w:author="Andrew Wilkens" w:date="2015-04-09T20:18:00Z">
        <w:r w:rsidR="00D92ECC">
          <w:t>,</w:t>
        </w:r>
      </w:ins>
      <w:r>
        <w:t xml:space="preserve"> or concentration disturbs a system in chemical equilibrium, the change will be counteracted by an alteration in the equilibrium composition.”  </w:t>
      </w:r>
    </w:p>
    <w:p w14:paraId="46217B32" w14:textId="77777777" w:rsidR="00BA6147" w:rsidRDefault="00BA6147" w:rsidP="00DA5689">
      <w:pPr>
        <w:spacing w:line="240" w:lineRule="exact"/>
      </w:pPr>
    </w:p>
    <w:p w14:paraId="1DBB9E63" w14:textId="64080FFB" w:rsidR="00164BE3" w:rsidRDefault="00164BE3" w:rsidP="00164BE3">
      <w:pPr>
        <w:spacing w:before="240" w:line="240" w:lineRule="exact"/>
        <w:rPr>
          <w:ins w:id="2" w:author="Information Technology Services" w:date="2015-04-22T10:50:00Z"/>
        </w:rPr>
      </w:pPr>
      <w:ins w:id="3" w:author="Information Technology Services" w:date="2015-04-22T10:50:00Z">
        <w:r>
          <w:t xml:space="preserve">To </w:t>
        </w:r>
      </w:ins>
      <w:ins w:id="4" w:author="Information Technology Services" w:date="2015-04-23T15:31:00Z">
        <w:r w:rsidR="00F0067A">
          <w:t xml:space="preserve">fully </w:t>
        </w:r>
      </w:ins>
      <w:ins w:id="5" w:author="Information Technology Services" w:date="2015-04-22T10:50:00Z">
        <w:r>
          <w:t>understand Le</w:t>
        </w:r>
      </w:ins>
      <w:ins w:id="6" w:author="Jacob Roundy" w:date="2015-04-27T14:29:00Z">
        <w:r w:rsidR="00616086">
          <w:t xml:space="preserve"> </w:t>
        </w:r>
      </w:ins>
      <w:proofErr w:type="spellStart"/>
      <w:ins w:id="7" w:author="Information Technology Services" w:date="2015-04-22T10:50:00Z">
        <w:r>
          <w:t>Chatelier’s</w:t>
        </w:r>
        <w:proofErr w:type="spellEnd"/>
        <w:r>
          <w:t xml:space="preserve"> Principle,</w:t>
        </w:r>
        <w:del w:id="8" w:author="Jacob Roundy" w:date="2015-04-27T14:30:00Z">
          <w:r w:rsidDel="00616086">
            <w:delText xml:space="preserve"> consider</w:delText>
          </w:r>
        </w:del>
        <w:r>
          <w:t xml:space="preserve"> a reversible reaction of the sort expressed by the following chemical equation</w:t>
        </w:r>
      </w:ins>
      <w:ins w:id="9" w:author="Jacob Roundy" w:date="2015-04-27T14:30:00Z">
        <w:r w:rsidR="00616086">
          <w:t xml:space="preserve"> should be considered</w:t>
        </w:r>
      </w:ins>
      <w:ins w:id="10" w:author="Information Technology Services" w:date="2015-04-22T10:50:00Z">
        <w:r>
          <w:t>:</w:t>
        </w:r>
      </w:ins>
    </w:p>
    <w:p w14:paraId="41B7F9C8" w14:textId="77777777" w:rsidR="00164BE3" w:rsidRDefault="00164BE3" w:rsidP="00164BE3">
      <w:pPr>
        <w:spacing w:before="240"/>
        <w:jc w:val="center"/>
        <w:rPr>
          <w:ins w:id="11" w:author="Information Technology Services" w:date="2015-04-22T10:50:00Z"/>
        </w:rPr>
      </w:pPr>
      <w:proofErr w:type="spellStart"/>
      <w:proofErr w:type="gramStart"/>
      <w:ins w:id="12" w:author="Information Technology Services" w:date="2015-04-22T10:50:00Z">
        <w:r>
          <w:t>aA</w:t>
        </w:r>
        <w:proofErr w:type="spellEnd"/>
        <w:r>
          <w:t xml:space="preserve">  +</w:t>
        </w:r>
        <w:proofErr w:type="gramEnd"/>
        <w:r>
          <w:t xml:space="preserve">  </w:t>
        </w:r>
        <w:proofErr w:type="spellStart"/>
        <w:r>
          <w:t>bB</w:t>
        </w:r>
        <w:proofErr w:type="spellEnd"/>
        <w:r>
          <w:t xml:space="preserve">   </w:t>
        </w:r>
        <w:r>
          <w:rPr>
            <w:noProof/>
          </w:rPr>
          <w:drawing>
            <wp:inline distT="0" distB="0" distL="0" distR="0" wp14:anchorId="6ABCB9AC" wp14:editId="652BDC71">
              <wp:extent cx="241300" cy="1524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1300" cy="152400"/>
                      </a:xfrm>
                      <a:prstGeom prst="rect">
                        <a:avLst/>
                      </a:prstGeom>
                      <a:noFill/>
                      <a:ln>
                        <a:noFill/>
                      </a:ln>
                    </pic:spPr>
                  </pic:pic>
                </a:graphicData>
              </a:graphic>
            </wp:inline>
          </w:drawing>
        </w:r>
        <w:r>
          <w:t xml:space="preserve">   </w:t>
        </w:r>
        <w:proofErr w:type="spellStart"/>
        <w:r>
          <w:t>cC</w:t>
        </w:r>
        <w:proofErr w:type="spellEnd"/>
        <w:r>
          <w:t xml:space="preserve">  +  </w:t>
        </w:r>
        <w:proofErr w:type="spellStart"/>
        <w:r>
          <w:t>dD</w:t>
        </w:r>
        <w:proofErr w:type="spellEnd"/>
      </w:ins>
    </w:p>
    <w:p w14:paraId="49F641E0" w14:textId="43E65959" w:rsidR="00164BE3" w:rsidRDefault="00A048B2" w:rsidP="00164BE3">
      <w:pPr>
        <w:spacing w:before="240" w:line="240" w:lineRule="exact"/>
        <w:rPr>
          <w:ins w:id="13" w:author="Information Technology Services" w:date="2015-04-22T10:50:00Z"/>
        </w:rPr>
      </w:pPr>
      <w:ins w:id="14" w:author="Information Technology Services" w:date="2015-04-22T10:50:00Z">
        <w:r>
          <w:object w:dxaOrig="1440" w:dyaOrig="1440" w14:anchorId="1F542D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83.6pt;margin-top:105.2pt;width:1in;height:31pt;z-index:251657216" o:allowincell="f">
              <v:imagedata r:id="rId8" o:title=""/>
              <w10:wrap type="topAndBottom"/>
            </v:shape>
            <o:OLEObject Type="Embed" ProgID="Equation.3" ShapeID="_x0000_s1026" DrawAspect="Content" ObjectID="_1491728874" r:id="rId9"/>
          </w:object>
        </w:r>
        <w:r w:rsidR="00164BE3">
          <w:t xml:space="preserve">This reaction actually consists of two competing processes: </w:t>
        </w:r>
        <w:del w:id="15" w:author="Jacob Roundy" w:date="2015-04-27T14:30:00Z">
          <w:r w:rsidR="00164BE3" w:rsidRPr="007C515D" w:rsidDel="00616086">
            <w:delText xml:space="preserve"> </w:delText>
          </w:r>
        </w:del>
        <w:r w:rsidR="00164BE3" w:rsidRPr="00C879EA">
          <w:t>the forward reaction</w:t>
        </w:r>
        <w:r w:rsidR="00164BE3">
          <w:t xml:space="preserve">, </w:t>
        </w:r>
      </w:ins>
      <w:ins w:id="16" w:author="Information Technology Services" w:date="2015-04-23T15:32:00Z">
        <w:r w:rsidR="00F0067A">
          <w:t>in which</w:t>
        </w:r>
      </w:ins>
      <w:ins w:id="17" w:author="Information Technology Services" w:date="2015-04-22T10:50:00Z">
        <w:r w:rsidR="005118B9">
          <w:t xml:space="preserve"> the products</w:t>
        </w:r>
        <w:r w:rsidR="00F0067A">
          <w:t xml:space="preserve"> C and D are formed </w:t>
        </w:r>
        <w:r w:rsidR="00164BE3">
          <w:t xml:space="preserve">from the reactants, and </w:t>
        </w:r>
        <w:r w:rsidR="00164BE3" w:rsidRPr="00C879EA">
          <w:t>the reverse reaction</w:t>
        </w:r>
        <w:r w:rsidR="00164BE3">
          <w:t xml:space="preserve">, </w:t>
        </w:r>
      </w:ins>
      <w:ins w:id="18" w:author="Information Technology Services" w:date="2015-04-23T15:32:00Z">
        <w:r w:rsidR="00F0067A">
          <w:t xml:space="preserve">in </w:t>
        </w:r>
      </w:ins>
      <w:ins w:id="19" w:author="Information Technology Services" w:date="2015-04-22T10:50:00Z">
        <w:r w:rsidR="00164BE3">
          <w:t>which the reactants</w:t>
        </w:r>
        <w:r w:rsidR="00F0067A">
          <w:t xml:space="preserve"> A and B are formed </w:t>
        </w:r>
        <w:r w:rsidR="00164BE3">
          <w:t xml:space="preserve">from the products. </w:t>
        </w:r>
        <w:del w:id="20" w:author="Jacob Roundy" w:date="2015-04-27T14:31:00Z">
          <w:r w:rsidR="00164BE3" w:rsidDel="00616086">
            <w:delText xml:space="preserve"> </w:delText>
          </w:r>
        </w:del>
        <w:r w:rsidR="00164BE3">
          <w:t>When the rates of these two processes equal each other, there is no net change in the concentration of either the products or the reactants, and the reaction is said to be at equilibrium.</w:t>
        </w:r>
        <w:del w:id="21" w:author="Jacob Roundy" w:date="2015-04-27T14:32:00Z">
          <w:r w:rsidR="00164BE3" w:rsidDel="00616086">
            <w:delText xml:space="preserve"> </w:delText>
          </w:r>
        </w:del>
        <w:r w:rsidR="00164BE3">
          <w:t xml:space="preserve"> The ratio of the equilibrium concentrations of the products to the equilibrium concentrations of the reactants is a constant, as shown by the following equation:</w:t>
        </w:r>
      </w:ins>
    </w:p>
    <w:p w14:paraId="074A0E83" w14:textId="77777777" w:rsidR="00164BE3" w:rsidRDefault="00164BE3" w:rsidP="00164BE3">
      <w:pPr>
        <w:tabs>
          <w:tab w:val="left" w:pos="3960"/>
          <w:tab w:val="left" w:pos="7200"/>
        </w:tabs>
        <w:spacing w:line="240" w:lineRule="exact"/>
        <w:rPr>
          <w:ins w:id="22" w:author="Information Technology Services" w:date="2015-04-22T10:50:00Z"/>
          <w:position w:val="6"/>
          <w:sz w:val="20"/>
        </w:rPr>
      </w:pPr>
    </w:p>
    <w:p w14:paraId="3F1B6CCA" w14:textId="7919BC84" w:rsidR="00164BE3" w:rsidRDefault="00164BE3" w:rsidP="00164BE3">
      <w:pPr>
        <w:spacing w:line="240" w:lineRule="exact"/>
        <w:rPr>
          <w:ins w:id="23" w:author="Information Technology Services" w:date="2015-04-22T10:50:00Z"/>
        </w:rPr>
      </w:pPr>
      <w:proofErr w:type="gramStart"/>
      <w:ins w:id="24" w:author="Information Technology Services" w:date="2015-04-22T10:50:00Z">
        <w:r>
          <w:t>where</w:t>
        </w:r>
        <w:proofErr w:type="gramEnd"/>
        <w:r>
          <w:t xml:space="preserve"> K</w:t>
        </w:r>
        <w:r>
          <w:rPr>
            <w:vertAlign w:val="subscript"/>
          </w:rPr>
          <w:t>c</w:t>
        </w:r>
        <w:r>
          <w:t xml:space="preserve"> is the </w:t>
        </w:r>
        <w:r w:rsidRPr="00C879EA">
          <w:t>equilibrium constant</w:t>
        </w:r>
        <w:r>
          <w:t xml:space="preserve">. </w:t>
        </w:r>
        <w:del w:id="25" w:author="Jacob Roundy" w:date="2015-04-27T14:31:00Z">
          <w:r w:rsidDel="00616086">
            <w:delText xml:space="preserve"> </w:delText>
          </w:r>
        </w:del>
        <w:r>
          <w:t>The brackets signify the concentrations of the various species, and the lower</w:t>
        </w:r>
        <w:del w:id="26" w:author="Jacob Roundy" w:date="2015-04-27T14:33:00Z">
          <w:r w:rsidDel="00616086">
            <w:delText xml:space="preserve"> </w:delText>
          </w:r>
        </w:del>
        <w:r>
          <w:t xml:space="preserve">case letters represent the number of moles of each substance involved in the balanced equation. </w:t>
        </w:r>
        <w:del w:id="27" w:author="Jacob Roundy" w:date="2015-04-27T14:33:00Z">
          <w:r w:rsidDel="00616086">
            <w:delText xml:space="preserve"> </w:delText>
          </w:r>
        </w:del>
        <w:r>
          <w:t xml:space="preserve">In the case of the reaction between </w:t>
        </w:r>
        <w:proofErr w:type="gramStart"/>
        <w:r>
          <w:t>iron(</w:t>
        </w:r>
        <w:proofErr w:type="gramEnd"/>
        <w:r>
          <w:t xml:space="preserve">III) and </w:t>
        </w:r>
        <w:proofErr w:type="spellStart"/>
        <w:r>
          <w:t>thiocyanate</w:t>
        </w:r>
        <w:proofErr w:type="spellEnd"/>
        <w:r>
          <w:t xml:space="preserve"> ions shown</w:t>
        </w:r>
      </w:ins>
      <w:ins w:id="28" w:author="Jacob Roundy" w:date="2015-04-27T14:33:00Z">
        <w:r w:rsidR="00616086">
          <w:t xml:space="preserve"> previously</w:t>
        </w:r>
      </w:ins>
      <w:ins w:id="29" w:author="Information Technology Services" w:date="2015-04-22T10:50:00Z">
        <w:del w:id="30" w:author="Jacob Roundy" w:date="2015-04-27T14:33:00Z">
          <w:r w:rsidDel="00616086">
            <w:delText xml:space="preserve"> above</w:delText>
          </w:r>
        </w:del>
        <w:r>
          <w:t>, the equilibrium constant is:</w:t>
        </w:r>
      </w:ins>
    </w:p>
    <w:p w14:paraId="1A2959E0" w14:textId="77777777" w:rsidR="00164BE3" w:rsidRDefault="00A048B2" w:rsidP="00164BE3">
      <w:pPr>
        <w:spacing w:line="240" w:lineRule="exact"/>
        <w:rPr>
          <w:ins w:id="31" w:author="Information Technology Services" w:date="2015-04-22T10:50:00Z"/>
        </w:rPr>
      </w:pPr>
      <w:ins w:id="32" w:author="Information Technology Services" w:date="2015-04-22T10:50:00Z">
        <w:r>
          <w:rPr>
            <w:noProof/>
          </w:rPr>
          <w:object w:dxaOrig="1440" w:dyaOrig="1440" w14:anchorId="7B5CE0E9">
            <v:shape id="_x0000_s1027" type="#_x0000_t75" style="position:absolute;margin-left:166.05pt;margin-top:8pt;width:95pt;height:34pt;z-index:251658240;mso-wrap-edited:f" wrapcoords="13634 526 6280 1580 -153 5268 -153 13170 2910 16858 6127 17385 6127 20546 20527 20546 20527 17385 21293 10536 21140 2107 20068 1053 14400 526 13634 526" o:allowincell="f">
              <v:imagedata r:id="rId10" o:title=""/>
              <w10:wrap type="through"/>
            </v:shape>
            <o:OLEObject Type="Embed" ProgID="Equation.3" ShapeID="_x0000_s1027" DrawAspect="Content" ObjectID="_1491728875" r:id="rId11"/>
          </w:object>
        </w:r>
      </w:ins>
    </w:p>
    <w:p w14:paraId="3F69ADB5" w14:textId="77777777" w:rsidR="00164BE3" w:rsidRDefault="00164BE3" w:rsidP="00164BE3">
      <w:pPr>
        <w:spacing w:line="240" w:lineRule="exact"/>
        <w:rPr>
          <w:ins w:id="33" w:author="Information Technology Services" w:date="2015-04-22T10:50:00Z"/>
        </w:rPr>
      </w:pPr>
    </w:p>
    <w:p w14:paraId="5439CF98" w14:textId="77777777" w:rsidR="00164BE3" w:rsidRDefault="00164BE3" w:rsidP="00164BE3">
      <w:pPr>
        <w:spacing w:line="240" w:lineRule="exact"/>
        <w:rPr>
          <w:ins w:id="34" w:author="Information Technology Services" w:date="2015-04-22T10:50:00Z"/>
        </w:rPr>
      </w:pPr>
    </w:p>
    <w:p w14:paraId="48DDE810" w14:textId="77777777" w:rsidR="00164BE3" w:rsidRDefault="00164BE3" w:rsidP="00164BE3">
      <w:pPr>
        <w:spacing w:line="240" w:lineRule="exact"/>
        <w:rPr>
          <w:ins w:id="35" w:author="Information Technology Services" w:date="2015-04-22T10:50:00Z"/>
        </w:rPr>
      </w:pPr>
    </w:p>
    <w:p w14:paraId="041C9298" w14:textId="6E6C9947" w:rsidR="00164BE3" w:rsidRDefault="00164BE3" w:rsidP="00164BE3">
      <w:pPr>
        <w:spacing w:line="240" w:lineRule="exact"/>
        <w:rPr>
          <w:ins w:id="36" w:author="Information Technology Services" w:date="2015-04-22T10:50:00Z"/>
        </w:rPr>
      </w:pPr>
      <w:ins w:id="37" w:author="Information Technology Services" w:date="2015-04-22T10:50:00Z">
        <w:r>
          <w:t>When the concentration of either a reactant or a product in an equilibrium solution is altered, the concentrations of the other species must change in order to maintain the constant ratio of products to reactants.</w:t>
        </w:r>
        <w:del w:id="38" w:author="Jacob Roundy" w:date="2015-04-27T14:44:00Z">
          <w:r w:rsidDel="007C515D">
            <w:delText xml:space="preserve"> </w:delText>
          </w:r>
        </w:del>
        <w:r>
          <w:t xml:space="preserve"> These changes are referred to as “shifts” in the equilibrium. </w:t>
        </w:r>
        <w:del w:id="39" w:author="Jacob Roundy" w:date="2015-04-27T14:44:00Z">
          <w:r w:rsidDel="007C515D">
            <w:delText xml:space="preserve"> </w:delText>
          </w:r>
        </w:del>
        <w:r>
          <w:t>The equilibrium can either shift to the left, meaning it proceeds in the reverse direction and the concentrations of the reactants increase, or</w:t>
        </w:r>
        <w:del w:id="40" w:author="Jacob Roundy" w:date="2015-04-27T14:44:00Z">
          <w:r w:rsidDel="007C515D">
            <w:delText xml:space="preserve"> it can</w:delText>
          </w:r>
        </w:del>
        <w:r>
          <w:t xml:space="preserve"> shift to the right, meaning it proceeds in the forward direction and the concentrations of the products increase. In the reaction between </w:t>
        </w:r>
        <w:proofErr w:type="gramStart"/>
        <w:r>
          <w:t>iron(</w:t>
        </w:r>
        <w:proofErr w:type="gramEnd"/>
        <w:r>
          <w:t xml:space="preserve">III) and </w:t>
        </w:r>
        <w:proofErr w:type="spellStart"/>
        <w:r>
          <w:t>thiocyanate</w:t>
        </w:r>
        <w:proofErr w:type="spellEnd"/>
        <w:r>
          <w:t xml:space="preserve"> ions, a shift to the left would mean formation of more iron(III) and </w:t>
        </w:r>
        <w:proofErr w:type="spellStart"/>
        <w:r>
          <w:t>thiocyanate</w:t>
        </w:r>
        <w:proofErr w:type="spellEnd"/>
        <w:r>
          <w:t xml:space="preserve"> ions, while a shift to the right would mean formation of more iron(III) </w:t>
        </w:r>
        <w:proofErr w:type="spellStart"/>
        <w:r>
          <w:t>thiocyanate</w:t>
        </w:r>
        <w:proofErr w:type="spellEnd"/>
        <w:r>
          <w:t xml:space="preserve"> ions. </w:t>
        </w:r>
      </w:ins>
    </w:p>
    <w:p w14:paraId="57309075" w14:textId="77777777" w:rsidR="00164BE3" w:rsidRDefault="00164BE3" w:rsidP="00164BE3">
      <w:pPr>
        <w:spacing w:line="240" w:lineRule="exact"/>
        <w:rPr>
          <w:ins w:id="41" w:author="Information Technology Services" w:date="2015-04-22T10:50:00Z"/>
        </w:rPr>
      </w:pPr>
    </w:p>
    <w:p w14:paraId="7D22BE07" w14:textId="48C4594C" w:rsidR="00164BE3" w:rsidRDefault="00164BE3" w:rsidP="00164BE3">
      <w:pPr>
        <w:spacing w:line="240" w:lineRule="exact"/>
        <w:rPr>
          <w:ins w:id="42" w:author="Information Technology Services" w:date="2015-04-22T10:50:00Z"/>
        </w:rPr>
      </w:pPr>
      <w:ins w:id="43" w:author="Information Technology Services" w:date="2015-04-22T10:50:00Z">
        <w:r>
          <w:t>The equilibrium constant is de</w:t>
        </w:r>
        <w:r w:rsidR="003643BD">
          <w:t>pendent upon the temperature</w:t>
        </w:r>
      </w:ins>
      <w:ins w:id="44" w:author="Information Technology Services" w:date="2015-04-24T10:31:00Z">
        <w:r w:rsidR="003643BD">
          <w:t>; t</w:t>
        </w:r>
      </w:ins>
      <w:ins w:id="45" w:author="Information Technology Services" w:date="2015-04-22T10:50:00Z">
        <w:r>
          <w:t xml:space="preserve">hus, a change in the temperature of an equilibrium solution can also result in a shift to the right or left, depending on whether the reaction is exothermic or endothermic. </w:t>
        </w:r>
        <w:del w:id="46" w:author="Jacob Roundy" w:date="2015-04-27T14:46:00Z">
          <w:r w:rsidDel="007C515D">
            <w:delText xml:space="preserve"> </w:delText>
          </w:r>
        </w:del>
        <w:r>
          <w:t xml:space="preserve">For an exothermic reaction, </w:t>
        </w:r>
        <w:del w:id="47" w:author="Jacob Roundy" w:date="2015-04-27T14:47:00Z">
          <w:r w:rsidDel="007C515D">
            <w:delText xml:space="preserve">we can represent </w:delText>
          </w:r>
        </w:del>
        <w:r>
          <w:t xml:space="preserve">the heat generated by the reaction </w:t>
        </w:r>
      </w:ins>
      <w:ins w:id="48" w:author="Jacob Roundy" w:date="2015-04-27T14:47:00Z">
        <w:r w:rsidR="007C515D">
          <w:t xml:space="preserve">can be represented </w:t>
        </w:r>
      </w:ins>
      <w:ins w:id="49" w:author="Information Technology Services" w:date="2015-04-22T10:50:00Z">
        <w:r>
          <w:t xml:space="preserve">as residing on the product side of the equation, since heat is produced along with the products:  </w:t>
        </w:r>
      </w:ins>
    </w:p>
    <w:p w14:paraId="38E11777" w14:textId="77777777" w:rsidR="00164BE3" w:rsidRDefault="00164BE3" w:rsidP="00164BE3">
      <w:pPr>
        <w:spacing w:before="240" w:line="240" w:lineRule="exact"/>
        <w:jc w:val="center"/>
        <w:rPr>
          <w:ins w:id="50" w:author="Information Technology Services" w:date="2015-04-22T10:50:00Z"/>
        </w:rPr>
      </w:pPr>
      <w:proofErr w:type="spellStart"/>
      <w:proofErr w:type="gramStart"/>
      <w:ins w:id="51" w:author="Information Technology Services" w:date="2015-04-22T10:50:00Z">
        <w:r>
          <w:t>aA</w:t>
        </w:r>
        <w:proofErr w:type="spellEnd"/>
        <w:r>
          <w:t xml:space="preserve">  +</w:t>
        </w:r>
        <w:proofErr w:type="gramEnd"/>
        <w:r>
          <w:t xml:space="preserve">  </w:t>
        </w:r>
        <w:proofErr w:type="spellStart"/>
        <w:r>
          <w:t>bB</w:t>
        </w:r>
        <w:proofErr w:type="spellEnd"/>
        <w:r>
          <w:t xml:space="preserve">   </w:t>
        </w:r>
        <w:r>
          <w:rPr>
            <w:noProof/>
          </w:rPr>
          <w:drawing>
            <wp:inline distT="0" distB="0" distL="0" distR="0" wp14:anchorId="5EB4B689" wp14:editId="55CB9DA7">
              <wp:extent cx="241300" cy="152400"/>
              <wp:effectExtent l="0" t="0" r="1270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1300" cy="152400"/>
                      </a:xfrm>
                      <a:prstGeom prst="rect">
                        <a:avLst/>
                      </a:prstGeom>
                      <a:noFill/>
                      <a:ln>
                        <a:noFill/>
                      </a:ln>
                    </pic:spPr>
                  </pic:pic>
                </a:graphicData>
              </a:graphic>
            </wp:inline>
          </w:drawing>
        </w:r>
        <w:r>
          <w:t xml:space="preserve">   </w:t>
        </w:r>
        <w:proofErr w:type="spellStart"/>
        <w:r>
          <w:t>cC</w:t>
        </w:r>
        <w:proofErr w:type="spellEnd"/>
        <w:r>
          <w:t xml:space="preserve">  +  </w:t>
        </w:r>
        <w:proofErr w:type="spellStart"/>
        <w:r>
          <w:t>dD</w:t>
        </w:r>
        <w:proofErr w:type="spellEnd"/>
        <w:r>
          <w:t xml:space="preserve">  +  heat</w:t>
        </w:r>
      </w:ins>
    </w:p>
    <w:p w14:paraId="2E4E1310" w14:textId="2FA28F4D" w:rsidR="00164BE3" w:rsidRDefault="00E24ACC" w:rsidP="00164BE3">
      <w:pPr>
        <w:spacing w:before="240" w:line="240" w:lineRule="exact"/>
        <w:rPr>
          <w:ins w:id="52" w:author="Information Technology Services" w:date="2015-04-22T10:50:00Z"/>
        </w:rPr>
      </w:pPr>
      <w:ins w:id="53" w:author="Information Technology Services" w:date="2015-04-24T10:31:00Z">
        <w:r>
          <w:t>If</w:t>
        </w:r>
      </w:ins>
      <w:ins w:id="54" w:author="Information Technology Services" w:date="2015-04-22T10:50:00Z">
        <w:r w:rsidR="00164BE3">
          <w:t xml:space="preserve"> heat is added to the system by increasing the temperature, the equilibrium shifts to the left, and the concentrations of the reactants increase. </w:t>
        </w:r>
        <w:del w:id="55" w:author="Jacob Roundy" w:date="2015-04-27T14:47:00Z">
          <w:r w:rsidR="00164BE3" w:rsidDel="007C515D">
            <w:delText xml:space="preserve"> </w:delText>
          </w:r>
        </w:del>
        <w:r w:rsidR="00164BE3">
          <w:t xml:space="preserve">For an endothermic reaction, the addition of heat would result in a shift to the right. </w:t>
        </w:r>
      </w:ins>
    </w:p>
    <w:p w14:paraId="043E16B2" w14:textId="77777777" w:rsidR="00164BE3" w:rsidRDefault="00164BE3" w:rsidP="00164BE3">
      <w:pPr>
        <w:spacing w:before="240" w:line="240" w:lineRule="exact"/>
        <w:jc w:val="center"/>
        <w:rPr>
          <w:ins w:id="56" w:author="Information Technology Services" w:date="2015-04-22T10:50:00Z"/>
        </w:rPr>
      </w:pPr>
      <w:proofErr w:type="spellStart"/>
      <w:proofErr w:type="gramStart"/>
      <w:ins w:id="57" w:author="Information Technology Services" w:date="2015-04-22T10:50:00Z">
        <w:r>
          <w:t>aA</w:t>
        </w:r>
        <w:proofErr w:type="spellEnd"/>
        <w:r>
          <w:t xml:space="preserve">  +</w:t>
        </w:r>
        <w:proofErr w:type="gramEnd"/>
        <w:r>
          <w:t xml:space="preserve">  </w:t>
        </w:r>
        <w:proofErr w:type="spellStart"/>
        <w:r>
          <w:t>bB</w:t>
        </w:r>
        <w:proofErr w:type="spellEnd"/>
        <w:r>
          <w:t xml:space="preserve">  +  heat   </w:t>
        </w:r>
        <w:r>
          <w:rPr>
            <w:noProof/>
          </w:rPr>
          <w:drawing>
            <wp:inline distT="0" distB="0" distL="0" distR="0" wp14:anchorId="7F6C017B" wp14:editId="6D81C883">
              <wp:extent cx="241300" cy="152400"/>
              <wp:effectExtent l="0" t="0" r="1270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1300" cy="152400"/>
                      </a:xfrm>
                      <a:prstGeom prst="rect">
                        <a:avLst/>
                      </a:prstGeom>
                      <a:noFill/>
                      <a:ln>
                        <a:noFill/>
                      </a:ln>
                    </pic:spPr>
                  </pic:pic>
                </a:graphicData>
              </a:graphic>
            </wp:inline>
          </w:drawing>
        </w:r>
        <w:r>
          <w:t xml:space="preserve">   </w:t>
        </w:r>
        <w:proofErr w:type="spellStart"/>
        <w:r>
          <w:t>cC</w:t>
        </w:r>
        <w:proofErr w:type="spellEnd"/>
        <w:r>
          <w:t xml:space="preserve">  +  </w:t>
        </w:r>
        <w:proofErr w:type="spellStart"/>
        <w:r>
          <w:t>dD</w:t>
        </w:r>
        <w:proofErr w:type="spellEnd"/>
      </w:ins>
    </w:p>
    <w:p w14:paraId="5CF961E3" w14:textId="77777777" w:rsidR="00164BE3" w:rsidRDefault="00164BE3" w:rsidP="00164BE3">
      <w:pPr>
        <w:spacing w:before="240" w:line="240" w:lineRule="exact"/>
        <w:rPr>
          <w:ins w:id="58" w:author="Information Technology Services" w:date="2015-04-22T10:50:00Z"/>
        </w:rPr>
      </w:pPr>
      <w:ins w:id="59" w:author="Information Technology Services" w:date="2015-04-22T10:50:00Z">
        <w:r>
          <w:t>In this case, the concentrations of the reactants would increase with an increase in temperature.</w:t>
        </w:r>
      </w:ins>
    </w:p>
    <w:p w14:paraId="662D1648" w14:textId="77777777" w:rsidR="00164BE3" w:rsidRDefault="00164BE3" w:rsidP="00164BE3">
      <w:pPr>
        <w:rPr>
          <w:ins w:id="60" w:author="Information Technology Services" w:date="2015-04-22T10:50:00Z"/>
          <w:sz w:val="28"/>
        </w:rPr>
      </w:pPr>
    </w:p>
    <w:p w14:paraId="38F82EE8" w14:textId="5581D65A" w:rsidR="00864A18" w:rsidDel="00164BE3" w:rsidRDefault="00750261" w:rsidP="00E82E9F">
      <w:pPr>
        <w:spacing w:line="240" w:lineRule="exact"/>
        <w:rPr>
          <w:del w:id="61" w:author="Information Technology Services" w:date="2015-04-22T10:50:00Z"/>
        </w:rPr>
      </w:pPr>
      <w:del w:id="62" w:author="Information Technology Services" w:date="2015-04-22T10:50:00Z">
        <w:r w:rsidDel="00164BE3">
          <w:delText xml:space="preserve">When </w:delText>
        </w:r>
        <w:r w:rsidR="00C62418" w:rsidDel="00164BE3">
          <w:delText>the concentration</w:delText>
        </w:r>
        <w:r w:rsidDel="00164BE3">
          <w:delText xml:space="preserve"> of </w:delText>
        </w:r>
        <w:r w:rsidR="00C62418" w:rsidDel="00164BE3">
          <w:delText>either a reactant or a product in an equilibrium solution changes</w:delText>
        </w:r>
        <w:r w:rsidDel="00164BE3">
          <w:delText xml:space="preserve">, </w:delText>
        </w:r>
        <w:r w:rsidR="00AB12D5" w:rsidDel="00164BE3">
          <w:delText>it’s possible to</w:delText>
        </w:r>
        <w:r w:rsidR="00EF2D33" w:rsidDel="00164BE3">
          <w:delText xml:space="preserve"> observe that the equilibrium shifts</w:delText>
        </w:r>
        <w:r w:rsidDel="00164BE3">
          <w:delText xml:space="preserve"> to the left, meaning it proceeds in the reverse direction, or </w:delText>
        </w:r>
        <w:r w:rsidR="00EF2D33" w:rsidDel="00164BE3">
          <w:delText>shifts</w:delText>
        </w:r>
        <w:r w:rsidDel="00164BE3">
          <w:delText xml:space="preserve"> to the right, meaning it proceeds in the forward direction. In the above reaction equation, a shift to the left would mean formation of more iron(III) and thiocyanate ions, while a shift to the right would mean formation of more iron(III) thiocyanate ion</w:delText>
        </w:r>
        <w:r w:rsidR="00107BF1" w:rsidDel="00164BE3">
          <w:delText>s</w:delText>
        </w:r>
        <w:r w:rsidDel="00164BE3">
          <w:delText>. A change in</w:delText>
        </w:r>
        <w:r w:rsidR="00BA6147" w:rsidDel="00164BE3">
          <w:delText xml:space="preserve"> the</w:delText>
        </w:r>
        <w:r w:rsidDel="00164BE3">
          <w:delText xml:space="preserve"> temperature of </w:delText>
        </w:r>
        <w:r w:rsidR="00742571" w:rsidDel="00164BE3">
          <w:delText>an</w:delText>
        </w:r>
        <w:r w:rsidDel="00164BE3">
          <w:delText xml:space="preserve"> equilibrium solution can </w:delText>
        </w:r>
        <w:r w:rsidR="004B100D" w:rsidDel="00164BE3">
          <w:delText>also result in</w:delText>
        </w:r>
        <w:r w:rsidDel="00164BE3">
          <w:delText xml:space="preserve"> a shift to the right or left, depending on whether the reaction is exo</w:delText>
        </w:r>
        <w:r w:rsidR="00AB12D5" w:rsidDel="00164BE3">
          <w:delText>thermic</w:delText>
        </w:r>
        <w:r w:rsidDel="00164BE3">
          <w:delText xml:space="preserve"> or endothermic.</w:delText>
        </w:r>
      </w:del>
    </w:p>
    <w:p w14:paraId="02178CA9" w14:textId="71092EAE" w:rsidR="00BC0388" w:rsidDel="00164BE3" w:rsidRDefault="00BC0388" w:rsidP="00E82E9F">
      <w:pPr>
        <w:rPr>
          <w:del w:id="63" w:author="Information Technology Services" w:date="2015-04-22T10:50:00Z"/>
        </w:rPr>
      </w:pPr>
    </w:p>
    <w:p w14:paraId="6F3A6E64" w14:textId="0A605CE2" w:rsidR="00BC0388" w:rsidRDefault="00BC0388" w:rsidP="00E82E9F">
      <w:pPr>
        <w:rPr>
          <w:sz w:val="28"/>
        </w:rPr>
      </w:pPr>
    </w:p>
    <w:p w14:paraId="15FEAC80" w14:textId="28F84767" w:rsidR="000F21D3" w:rsidRPr="00E82E9F" w:rsidRDefault="00DA5689" w:rsidP="00E82E9F">
      <w:pPr>
        <w:rPr>
          <w:b/>
          <w:sz w:val="28"/>
        </w:rPr>
      </w:pPr>
      <w:r w:rsidRPr="00E82E9F">
        <w:rPr>
          <w:b/>
          <w:sz w:val="28"/>
        </w:rPr>
        <w:t>Procedure:</w:t>
      </w:r>
    </w:p>
    <w:p w14:paraId="4F6E8DDF" w14:textId="77777777" w:rsidR="000F21D3" w:rsidRDefault="000F21D3" w:rsidP="000F21D3">
      <w:pPr>
        <w:spacing w:line="240" w:lineRule="exact"/>
      </w:pPr>
    </w:p>
    <w:p w14:paraId="54CB1C21" w14:textId="2E299AEB" w:rsidR="006855F9" w:rsidRDefault="006855F9" w:rsidP="000F21D3">
      <w:pPr>
        <w:spacing w:line="240" w:lineRule="exact"/>
      </w:pPr>
      <w:r>
        <w:t>1.  Prepar</w:t>
      </w:r>
      <w:r w:rsidR="00AB12D5">
        <w:t>ation of</w:t>
      </w:r>
      <w:r w:rsidR="004B00FD">
        <w:t xml:space="preserve"> the </w:t>
      </w:r>
      <w:ins w:id="64" w:author="Andrew Wilkens" w:date="2015-04-09T20:20:00Z">
        <w:r w:rsidR="00B103C7">
          <w:t>I</w:t>
        </w:r>
      </w:ins>
      <w:del w:id="65" w:author="Andrew Wilkens" w:date="2015-04-09T20:20:00Z">
        <w:r w:rsidR="004B00FD" w:rsidDel="00B103C7">
          <w:delText>i</w:delText>
        </w:r>
      </w:del>
      <w:proofErr w:type="gramStart"/>
      <w:r w:rsidR="004B00FD">
        <w:t>ron</w:t>
      </w:r>
      <w:r>
        <w:t>(</w:t>
      </w:r>
      <w:proofErr w:type="gramEnd"/>
      <w:r>
        <w:t xml:space="preserve">III) </w:t>
      </w:r>
      <w:proofErr w:type="spellStart"/>
      <w:ins w:id="66" w:author="Andrew Wilkens" w:date="2015-04-09T20:20:00Z">
        <w:r w:rsidR="00B103C7">
          <w:t>T</w:t>
        </w:r>
      </w:ins>
      <w:del w:id="67" w:author="Andrew Wilkens" w:date="2015-04-09T20:20:00Z">
        <w:r w:rsidDel="00B103C7">
          <w:delText>t</w:delText>
        </w:r>
      </w:del>
      <w:r>
        <w:t>hiocyanate</w:t>
      </w:r>
      <w:proofErr w:type="spellEnd"/>
      <w:r>
        <w:t xml:space="preserve"> </w:t>
      </w:r>
      <w:ins w:id="68" w:author="Andrew Wilkens" w:date="2015-04-09T20:20:00Z">
        <w:r w:rsidR="00B103C7">
          <w:t>E</w:t>
        </w:r>
      </w:ins>
      <w:del w:id="69" w:author="Andrew Wilkens" w:date="2015-04-09T20:20:00Z">
        <w:r w:rsidR="00B61ACD" w:rsidDel="00B103C7">
          <w:delText>e</w:delText>
        </w:r>
      </w:del>
      <w:r w:rsidR="00B61ACD">
        <w:t xml:space="preserve">quilibrium </w:t>
      </w:r>
      <w:ins w:id="70" w:author="Andrew Wilkens" w:date="2015-04-09T20:20:00Z">
        <w:r w:rsidR="00B103C7">
          <w:t>S</w:t>
        </w:r>
      </w:ins>
      <w:del w:id="71" w:author="Andrew Wilkens" w:date="2015-04-09T20:20:00Z">
        <w:r w:rsidDel="00B103C7">
          <w:delText>s</w:delText>
        </w:r>
      </w:del>
      <w:r>
        <w:t>olution</w:t>
      </w:r>
      <w:r w:rsidR="002A5157">
        <w:t>s</w:t>
      </w:r>
      <w:del w:id="72" w:author="Andrew Wilkens" w:date="2015-04-09T20:20:00Z">
        <w:r w:rsidDel="00B103C7">
          <w:delText>.</w:delText>
        </w:r>
      </w:del>
    </w:p>
    <w:p w14:paraId="5C7BDEF9" w14:textId="77777777" w:rsidR="00BC0388" w:rsidRDefault="00BC0388" w:rsidP="00E82E9F">
      <w:pPr>
        <w:pStyle w:val="ListParagraph"/>
        <w:spacing w:line="240" w:lineRule="exact"/>
        <w:ind w:left="990" w:right="-90"/>
      </w:pPr>
      <w:bookmarkStart w:id="73" w:name="OLE_LINK1"/>
      <w:bookmarkStart w:id="74" w:name="OLE_LINK2"/>
    </w:p>
    <w:p w14:paraId="196AF226" w14:textId="47E8AC00" w:rsidR="00D601A9" w:rsidRDefault="00D601A9" w:rsidP="00D32EE0">
      <w:pPr>
        <w:pStyle w:val="ListParagraph"/>
        <w:numPr>
          <w:ilvl w:val="1"/>
          <w:numId w:val="3"/>
        </w:numPr>
        <w:spacing w:line="240" w:lineRule="exact"/>
        <w:ind w:left="990" w:right="-90" w:hanging="540"/>
      </w:pPr>
      <w:r>
        <w:t xml:space="preserve">Place 1 drop of </w:t>
      </w:r>
      <w:commentRangeStart w:id="75"/>
      <w:commentRangeStart w:id="76"/>
      <w:proofErr w:type="gramStart"/>
      <w:r>
        <w:t>Fe(</w:t>
      </w:r>
      <w:proofErr w:type="gramEnd"/>
      <w:r>
        <w:t>NO</w:t>
      </w:r>
      <w:r w:rsidRPr="006855F9">
        <w:rPr>
          <w:vertAlign w:val="subscript"/>
        </w:rPr>
        <w:t>3</w:t>
      </w:r>
      <w:r>
        <w:t>)</w:t>
      </w:r>
      <w:r w:rsidRPr="006855F9">
        <w:rPr>
          <w:vertAlign w:val="subscript"/>
        </w:rPr>
        <w:t>3</w:t>
      </w:r>
      <w:r>
        <w:t xml:space="preserve"> </w:t>
      </w:r>
      <w:commentRangeEnd w:id="75"/>
      <w:r w:rsidR="00B103C7">
        <w:rPr>
          <w:rStyle w:val="CommentReference"/>
        </w:rPr>
        <w:commentReference w:id="75"/>
      </w:r>
      <w:commentRangeEnd w:id="76"/>
      <w:r w:rsidR="00A048B2">
        <w:rPr>
          <w:rStyle w:val="CommentReference"/>
        </w:rPr>
        <w:commentReference w:id="76"/>
      </w:r>
      <w:r>
        <w:t xml:space="preserve">solution in an 18 x 150 mm test tube and dilute with </w:t>
      </w:r>
      <w:r>
        <w:br/>
        <w:t xml:space="preserve">2 mL of water. Place 1 drop of 1 M KSCN in another test tube and dilute with </w:t>
      </w:r>
      <w:r>
        <w:br/>
        <w:t>2 mL of water. These two test tubes serve as controls</w:t>
      </w:r>
      <w:r w:rsidR="00C50796">
        <w:t xml:space="preserve"> </w:t>
      </w:r>
      <w:r w:rsidR="00AB12D5">
        <w:t xml:space="preserve">to compare against </w:t>
      </w:r>
      <w:r w:rsidR="00C50796">
        <w:t>the other test tubes</w:t>
      </w:r>
      <w:r>
        <w:t>.</w:t>
      </w:r>
    </w:p>
    <w:p w14:paraId="1725DD6A" w14:textId="77777777" w:rsidR="00BC0388" w:rsidRDefault="00BC0388" w:rsidP="00E82E9F">
      <w:pPr>
        <w:pStyle w:val="ListParagraph"/>
        <w:spacing w:line="240" w:lineRule="exact"/>
        <w:ind w:left="990" w:right="-90"/>
      </w:pPr>
    </w:p>
    <w:p w14:paraId="36F600FC" w14:textId="36D851AE" w:rsidR="006855F9" w:rsidRDefault="000F21D3" w:rsidP="003B6529">
      <w:pPr>
        <w:pStyle w:val="ListParagraph"/>
        <w:numPr>
          <w:ilvl w:val="1"/>
          <w:numId w:val="3"/>
        </w:numPr>
        <w:spacing w:line="240" w:lineRule="exact"/>
        <w:ind w:left="990" w:right="-90" w:hanging="540"/>
      </w:pPr>
      <w:r>
        <w:t xml:space="preserve">Place 1 drop of 1 M </w:t>
      </w:r>
      <w:proofErr w:type="gramStart"/>
      <w:r>
        <w:t>Fe(</w:t>
      </w:r>
      <w:proofErr w:type="gramEnd"/>
      <w:r>
        <w:t>NO</w:t>
      </w:r>
      <w:r w:rsidRPr="006855F9">
        <w:rPr>
          <w:vertAlign w:val="subscript"/>
        </w:rPr>
        <w:t>3</w:t>
      </w:r>
      <w:r>
        <w:t>)</w:t>
      </w:r>
      <w:r w:rsidRPr="006855F9">
        <w:rPr>
          <w:vertAlign w:val="subscript"/>
        </w:rPr>
        <w:t>3</w:t>
      </w:r>
      <w:r>
        <w:t xml:space="preserve"> solution in </w:t>
      </w:r>
      <w:r w:rsidR="002A5157">
        <w:t>an</w:t>
      </w:r>
      <w:r>
        <w:t xml:space="preserve"> 18 x 150 mm test tube</w:t>
      </w:r>
      <w:r w:rsidR="006855F9">
        <w:t>.</w:t>
      </w:r>
    </w:p>
    <w:p w14:paraId="22ABE5A7" w14:textId="77777777" w:rsidR="00BC0388" w:rsidRDefault="00BC0388" w:rsidP="00E82E9F">
      <w:pPr>
        <w:pStyle w:val="ListParagraph"/>
        <w:spacing w:line="240" w:lineRule="exact"/>
        <w:ind w:left="990" w:right="-90"/>
      </w:pPr>
    </w:p>
    <w:p w14:paraId="2191B05E" w14:textId="77777777" w:rsidR="006855F9" w:rsidRDefault="006855F9" w:rsidP="003B6529">
      <w:pPr>
        <w:pStyle w:val="ListParagraph"/>
        <w:numPr>
          <w:ilvl w:val="1"/>
          <w:numId w:val="3"/>
        </w:numPr>
        <w:spacing w:line="240" w:lineRule="exact"/>
        <w:ind w:left="990" w:right="-90" w:hanging="540"/>
      </w:pPr>
      <w:r>
        <w:t xml:space="preserve">Add </w:t>
      </w:r>
      <w:r w:rsidR="000F21D3">
        <w:t>1 drop of 1 M KSCN</w:t>
      </w:r>
      <w:r>
        <w:t xml:space="preserve"> to the test tube</w:t>
      </w:r>
      <w:r w:rsidR="000F21D3">
        <w:t xml:space="preserve">.  </w:t>
      </w:r>
    </w:p>
    <w:p w14:paraId="37960FB6" w14:textId="77777777" w:rsidR="00BC0388" w:rsidRDefault="00BC0388" w:rsidP="00E82E9F">
      <w:pPr>
        <w:pStyle w:val="ListParagraph"/>
        <w:spacing w:line="240" w:lineRule="exact"/>
        <w:ind w:left="990" w:right="-90"/>
      </w:pPr>
      <w:bookmarkStart w:id="77" w:name="_GoBack"/>
      <w:bookmarkEnd w:id="77"/>
    </w:p>
    <w:p w14:paraId="44C26137" w14:textId="41848606" w:rsidR="006855F9" w:rsidRDefault="002A5157" w:rsidP="003B6529">
      <w:pPr>
        <w:pStyle w:val="ListParagraph"/>
        <w:numPr>
          <w:ilvl w:val="1"/>
          <w:numId w:val="3"/>
        </w:numPr>
        <w:spacing w:line="240" w:lineRule="exact"/>
        <w:ind w:left="990" w:right="-90" w:hanging="540"/>
      </w:pPr>
      <w:r>
        <w:lastRenderedPageBreak/>
        <w:t xml:space="preserve">Add </w:t>
      </w:r>
      <w:r w:rsidR="00B56949">
        <w:t>1</w:t>
      </w:r>
      <w:r>
        <w:t>6</w:t>
      </w:r>
      <w:r w:rsidR="000F21D3">
        <w:t xml:space="preserve"> mL of water</w:t>
      </w:r>
      <w:r w:rsidR="006855F9" w:rsidRPr="006855F9">
        <w:t xml:space="preserve"> </w:t>
      </w:r>
      <w:r w:rsidR="006855F9">
        <w:t>to the test tube</w:t>
      </w:r>
      <w:r w:rsidR="000F21D3">
        <w:t xml:space="preserve"> and thoroughly mix the contents.</w:t>
      </w:r>
      <w:bookmarkEnd w:id="73"/>
      <w:bookmarkEnd w:id="74"/>
      <w:r w:rsidR="000F21D3">
        <w:t xml:space="preserve">  </w:t>
      </w:r>
    </w:p>
    <w:p w14:paraId="12E57D01" w14:textId="77777777" w:rsidR="00BC0388" w:rsidRDefault="00BC0388" w:rsidP="00E82E9F">
      <w:pPr>
        <w:pStyle w:val="ListParagraph"/>
        <w:spacing w:line="240" w:lineRule="exact"/>
        <w:ind w:left="990" w:right="-90"/>
      </w:pPr>
    </w:p>
    <w:p w14:paraId="3DE3C25B" w14:textId="78F10F15" w:rsidR="006855F9" w:rsidRDefault="000F21D3" w:rsidP="003B6529">
      <w:pPr>
        <w:pStyle w:val="ListParagraph"/>
        <w:numPr>
          <w:ilvl w:val="1"/>
          <w:numId w:val="3"/>
        </w:numPr>
        <w:spacing w:line="240" w:lineRule="exact"/>
        <w:ind w:left="990" w:right="-90" w:hanging="540"/>
      </w:pPr>
      <w:r>
        <w:t xml:space="preserve">Record </w:t>
      </w:r>
      <w:r w:rsidR="00AB12D5">
        <w:t>any</w:t>
      </w:r>
      <w:r>
        <w:t xml:space="preserve"> observations.  </w:t>
      </w:r>
    </w:p>
    <w:p w14:paraId="08F95892" w14:textId="77777777" w:rsidR="00BC0388" w:rsidRDefault="00BC0388" w:rsidP="00E82E9F">
      <w:pPr>
        <w:pStyle w:val="ListParagraph"/>
        <w:spacing w:line="240" w:lineRule="exact"/>
        <w:ind w:left="990" w:right="-90"/>
      </w:pPr>
    </w:p>
    <w:p w14:paraId="5F457D1A" w14:textId="5F5440D8" w:rsidR="000F21D3" w:rsidRDefault="000F21D3" w:rsidP="003B6529">
      <w:pPr>
        <w:pStyle w:val="ListParagraph"/>
        <w:numPr>
          <w:ilvl w:val="1"/>
          <w:numId w:val="3"/>
        </w:numPr>
        <w:spacing w:line="240" w:lineRule="exact"/>
        <w:ind w:left="990" w:right="-90" w:hanging="540"/>
      </w:pPr>
      <w:r>
        <w:t>Divide the mix</w:t>
      </w:r>
      <w:r w:rsidR="006855F9">
        <w:t xml:space="preserve">ture into 2 mL portions in </w:t>
      </w:r>
      <w:r w:rsidR="002A5157">
        <w:t>eight</w:t>
      </w:r>
      <w:r w:rsidR="006855F9">
        <w:t xml:space="preserve"> </w:t>
      </w:r>
      <w:r>
        <w:t>18 x 150 mm test tubes. One of the test tubes remain</w:t>
      </w:r>
      <w:r w:rsidR="00AB12D5">
        <w:t>s</w:t>
      </w:r>
      <w:r>
        <w:t xml:space="preserve"> unt</w:t>
      </w:r>
      <w:r w:rsidR="00C50796">
        <w:t>ouched and serves as a</w:t>
      </w:r>
      <w:ins w:id="78" w:author="Information Technology Services" w:date="2015-04-23T15:39:00Z">
        <w:r w:rsidR="00F701D0">
          <w:t xml:space="preserve"> FeSCN</w:t>
        </w:r>
        <w:r w:rsidR="00F701D0">
          <w:rPr>
            <w:vertAlign w:val="superscript"/>
          </w:rPr>
          <w:t>2+</w:t>
        </w:r>
      </w:ins>
      <w:r w:rsidR="00C50796">
        <w:t xml:space="preserve"> control</w:t>
      </w:r>
      <w:r>
        <w:t>.</w:t>
      </w:r>
      <w:r w:rsidR="0017131A">
        <w:t xml:space="preserve"> Number the other test tubes 1-7.</w:t>
      </w:r>
    </w:p>
    <w:p w14:paraId="63BE9BC7" w14:textId="77777777" w:rsidR="00B61ACD" w:rsidRDefault="00B61ACD" w:rsidP="00D601A9">
      <w:pPr>
        <w:spacing w:line="240" w:lineRule="exact"/>
      </w:pPr>
    </w:p>
    <w:p w14:paraId="720D490D" w14:textId="417D6E2A" w:rsidR="00B61ACD" w:rsidRDefault="00077D9F" w:rsidP="00B61ACD">
      <w:pPr>
        <w:spacing w:line="240" w:lineRule="exact"/>
      </w:pPr>
      <w:r>
        <w:t>2</w:t>
      </w:r>
      <w:r w:rsidR="00B61ACD">
        <w:t xml:space="preserve">.  Addition of </w:t>
      </w:r>
      <w:ins w:id="79" w:author="Information Technology Services" w:date="2015-04-23T15:38:00Z">
        <w:r w:rsidR="00F701D0">
          <w:t>I</w:t>
        </w:r>
      </w:ins>
      <w:del w:id="80" w:author="Information Technology Services" w:date="2015-04-23T15:38:00Z">
        <w:r w:rsidR="00B61ACD" w:rsidDel="00F701D0">
          <w:delText>i</w:delText>
        </w:r>
      </w:del>
      <w:proofErr w:type="gramStart"/>
      <w:r w:rsidR="00B61ACD">
        <w:t>ron(</w:t>
      </w:r>
      <w:proofErr w:type="gramEnd"/>
      <w:r w:rsidR="00B61ACD">
        <w:t xml:space="preserve">III) and </w:t>
      </w:r>
      <w:proofErr w:type="spellStart"/>
      <w:ins w:id="81" w:author="Andrew Wilkens" w:date="2015-04-09T20:20:00Z">
        <w:r w:rsidR="00B103C7">
          <w:t>T</w:t>
        </w:r>
      </w:ins>
      <w:del w:id="82" w:author="Andrew Wilkens" w:date="2015-04-09T20:20:00Z">
        <w:r w:rsidR="00B61ACD" w:rsidDel="00B103C7">
          <w:delText>t</w:delText>
        </w:r>
      </w:del>
      <w:r w:rsidR="00B61ACD">
        <w:t>hiocyanate</w:t>
      </w:r>
      <w:proofErr w:type="spellEnd"/>
      <w:r w:rsidR="00B61ACD">
        <w:t xml:space="preserve"> </w:t>
      </w:r>
      <w:ins w:id="83" w:author="Andrew Wilkens" w:date="2015-04-09T20:20:00Z">
        <w:r w:rsidR="00B103C7">
          <w:t>I</w:t>
        </w:r>
      </w:ins>
      <w:del w:id="84" w:author="Andrew Wilkens" w:date="2015-04-09T20:20:00Z">
        <w:r w:rsidR="00B61ACD" w:rsidDel="00B103C7">
          <w:delText>i</w:delText>
        </w:r>
      </w:del>
      <w:r w:rsidR="00B61ACD">
        <w:t xml:space="preserve">ons to the </w:t>
      </w:r>
      <w:ins w:id="85" w:author="Andrew Wilkens" w:date="2015-04-09T20:20:00Z">
        <w:r w:rsidR="00B103C7">
          <w:t>E</w:t>
        </w:r>
      </w:ins>
      <w:del w:id="86" w:author="Andrew Wilkens" w:date="2015-04-09T20:20:00Z">
        <w:r w:rsidR="00B61ACD" w:rsidDel="00B103C7">
          <w:delText>e</w:delText>
        </w:r>
      </w:del>
      <w:r w:rsidR="00B61ACD">
        <w:t xml:space="preserve">quilibrium </w:t>
      </w:r>
      <w:ins w:id="87" w:author="Andrew Wilkens" w:date="2015-04-09T20:20:00Z">
        <w:r w:rsidR="00B103C7">
          <w:t>S</w:t>
        </w:r>
      </w:ins>
      <w:del w:id="88" w:author="Andrew Wilkens" w:date="2015-04-09T20:20:00Z">
        <w:r w:rsidR="00B61ACD" w:rsidDel="00B103C7">
          <w:delText>s</w:delText>
        </w:r>
      </w:del>
      <w:r w:rsidR="00B61ACD">
        <w:t>olution</w:t>
      </w:r>
      <w:del w:id="89" w:author="Andrew Wilkens" w:date="2015-04-09T20:20:00Z">
        <w:r w:rsidR="00B61ACD" w:rsidDel="00B103C7">
          <w:delText>.</w:delText>
        </w:r>
      </w:del>
    </w:p>
    <w:p w14:paraId="5B2B77D6" w14:textId="77777777" w:rsidR="00BC0388" w:rsidRDefault="00BC0388" w:rsidP="00944214">
      <w:pPr>
        <w:spacing w:line="240" w:lineRule="exact"/>
        <w:ind w:left="990" w:right="-90" w:hanging="540"/>
      </w:pPr>
    </w:p>
    <w:p w14:paraId="76A775D4" w14:textId="051DA5B2" w:rsidR="00B61ACD" w:rsidRDefault="00D32EE0" w:rsidP="00944214">
      <w:pPr>
        <w:spacing w:line="240" w:lineRule="exact"/>
        <w:ind w:left="990" w:right="-90" w:hanging="540"/>
      </w:pPr>
      <w:r>
        <w:t xml:space="preserve">2.1 </w:t>
      </w:r>
      <w:r>
        <w:tab/>
      </w:r>
      <w:r w:rsidR="002A5157">
        <w:t xml:space="preserve">To </w:t>
      </w:r>
      <w:r w:rsidR="0017131A">
        <w:t>test tube 1</w:t>
      </w:r>
      <w:r w:rsidR="002A5157">
        <w:t>, a</w:t>
      </w:r>
      <w:r w:rsidR="00B61ACD">
        <w:t xml:space="preserve">dd 1 drop of 1 M </w:t>
      </w:r>
      <w:proofErr w:type="gramStart"/>
      <w:r w:rsidR="002A5157">
        <w:t>Fe(</w:t>
      </w:r>
      <w:proofErr w:type="gramEnd"/>
      <w:r w:rsidR="002A5157">
        <w:t>NO</w:t>
      </w:r>
      <w:r w:rsidR="002A5157" w:rsidRPr="00D32EE0">
        <w:rPr>
          <w:vertAlign w:val="subscript"/>
        </w:rPr>
        <w:t>3</w:t>
      </w:r>
      <w:r w:rsidR="002A5157">
        <w:t>)</w:t>
      </w:r>
      <w:r w:rsidR="002A5157" w:rsidRPr="00D32EE0">
        <w:rPr>
          <w:vertAlign w:val="subscript"/>
        </w:rPr>
        <w:t>3</w:t>
      </w:r>
      <w:r w:rsidR="00B61ACD">
        <w:t xml:space="preserve"> </w:t>
      </w:r>
      <w:r w:rsidR="002A5157">
        <w:t>solution</w:t>
      </w:r>
      <w:r w:rsidR="00B61ACD">
        <w:t xml:space="preserve">.  </w:t>
      </w:r>
    </w:p>
    <w:p w14:paraId="2DA142AE" w14:textId="77777777" w:rsidR="00BC0388" w:rsidRDefault="00BC0388" w:rsidP="00D32EE0">
      <w:pPr>
        <w:spacing w:line="240" w:lineRule="exact"/>
        <w:ind w:left="990" w:right="-90" w:hanging="540"/>
      </w:pPr>
    </w:p>
    <w:p w14:paraId="1160421A" w14:textId="51CA396F" w:rsidR="00B61ACD" w:rsidRDefault="00D32EE0" w:rsidP="00D32EE0">
      <w:pPr>
        <w:spacing w:line="240" w:lineRule="exact"/>
        <w:ind w:left="990" w:right="-90" w:hanging="540"/>
      </w:pPr>
      <w:r>
        <w:t>2.2</w:t>
      </w:r>
      <w:r>
        <w:tab/>
      </w:r>
      <w:r w:rsidR="00961123">
        <w:t xml:space="preserve">Shake to mix and record </w:t>
      </w:r>
      <w:r w:rsidR="00AB12D5">
        <w:t>any</w:t>
      </w:r>
      <w:r w:rsidR="00961123">
        <w:t xml:space="preserve"> observations</w:t>
      </w:r>
      <w:r w:rsidR="00B61ACD">
        <w:t xml:space="preserve">.  </w:t>
      </w:r>
    </w:p>
    <w:p w14:paraId="1E87E34E" w14:textId="77777777" w:rsidR="00BC0388" w:rsidRDefault="00BC0388" w:rsidP="00D32EE0">
      <w:pPr>
        <w:spacing w:line="240" w:lineRule="exact"/>
        <w:ind w:left="990" w:right="-90" w:hanging="540"/>
      </w:pPr>
    </w:p>
    <w:p w14:paraId="56C58B72" w14:textId="560A25FF" w:rsidR="00ED458D" w:rsidRDefault="00D32EE0" w:rsidP="00D32EE0">
      <w:pPr>
        <w:spacing w:line="240" w:lineRule="exact"/>
        <w:ind w:left="990" w:right="-90" w:hanging="540"/>
      </w:pPr>
      <w:r>
        <w:t>2.3</w:t>
      </w:r>
      <w:r>
        <w:tab/>
      </w:r>
      <w:r w:rsidR="00ED458D">
        <w:t xml:space="preserve">To </w:t>
      </w:r>
      <w:r w:rsidR="0017131A">
        <w:t>test tube 2</w:t>
      </w:r>
      <w:r w:rsidR="00ED458D">
        <w:t>, add 1 drop of 1 KSCN solution</w:t>
      </w:r>
      <w:r w:rsidR="00B61ACD">
        <w:t>.</w:t>
      </w:r>
    </w:p>
    <w:p w14:paraId="5E27F5DC" w14:textId="77777777" w:rsidR="00BC0388" w:rsidRDefault="00BC0388" w:rsidP="00D32EE0">
      <w:pPr>
        <w:spacing w:line="240" w:lineRule="exact"/>
        <w:ind w:left="990" w:right="-90" w:hanging="540"/>
      </w:pPr>
    </w:p>
    <w:p w14:paraId="02A05A6F" w14:textId="71ED5FD3" w:rsidR="00B61ACD" w:rsidRDefault="00D32EE0" w:rsidP="00D32EE0">
      <w:pPr>
        <w:spacing w:line="240" w:lineRule="exact"/>
        <w:ind w:left="990" w:right="-90" w:hanging="540"/>
      </w:pPr>
      <w:r>
        <w:t>2.4</w:t>
      </w:r>
      <w:r>
        <w:tab/>
      </w:r>
      <w:r w:rsidR="00ED458D">
        <w:t xml:space="preserve">Shake to mix and record </w:t>
      </w:r>
      <w:r w:rsidR="00AB12D5">
        <w:t>any</w:t>
      </w:r>
      <w:r w:rsidR="00ED458D">
        <w:t xml:space="preserve"> observations.  </w:t>
      </w:r>
      <w:r w:rsidR="00B61ACD">
        <w:t xml:space="preserve">  </w:t>
      </w:r>
    </w:p>
    <w:p w14:paraId="5CBA07A6" w14:textId="77777777" w:rsidR="00B61ACD" w:rsidRDefault="00B61ACD" w:rsidP="003B6529">
      <w:pPr>
        <w:spacing w:line="240" w:lineRule="exact"/>
        <w:ind w:left="990" w:hanging="540"/>
      </w:pPr>
    </w:p>
    <w:p w14:paraId="194CA0CD" w14:textId="61D06F6A" w:rsidR="00794FC1" w:rsidRPr="00794FC1" w:rsidRDefault="00077D9F" w:rsidP="000F21D3">
      <w:pPr>
        <w:spacing w:line="240" w:lineRule="exact"/>
      </w:pPr>
      <w:r>
        <w:t>3</w:t>
      </w:r>
      <w:r w:rsidR="006855F9">
        <w:t xml:space="preserve">.  </w:t>
      </w:r>
      <w:r w:rsidR="00794FC1">
        <w:t xml:space="preserve">Addition of </w:t>
      </w:r>
      <w:ins w:id="90" w:author="Andrew Wilkens" w:date="2015-04-09T20:21:00Z">
        <w:r w:rsidR="00B103C7">
          <w:t>S</w:t>
        </w:r>
      </w:ins>
      <w:del w:id="91" w:author="Andrew Wilkens" w:date="2015-04-09T20:21:00Z">
        <w:r w:rsidR="00931558" w:rsidDel="00B103C7">
          <w:delText>s</w:delText>
        </w:r>
      </w:del>
      <w:r w:rsidR="00931558">
        <w:t>ilver</w:t>
      </w:r>
      <w:r w:rsidR="00931558">
        <w:rPr>
          <w:vertAlign w:val="subscript"/>
        </w:rPr>
        <w:t xml:space="preserve"> </w:t>
      </w:r>
      <w:ins w:id="92" w:author="Andrew Wilkens" w:date="2015-04-09T20:21:00Z">
        <w:r w:rsidR="00B103C7">
          <w:t>N</w:t>
        </w:r>
      </w:ins>
      <w:del w:id="93" w:author="Andrew Wilkens" w:date="2015-04-09T20:21:00Z">
        <w:r w:rsidR="00931558" w:rsidDel="00B103C7">
          <w:delText>n</w:delText>
        </w:r>
      </w:del>
      <w:r w:rsidR="00931558">
        <w:t>itrate</w:t>
      </w:r>
      <w:r w:rsidR="00B61ACD">
        <w:t xml:space="preserve"> to the </w:t>
      </w:r>
      <w:ins w:id="94" w:author="Andrew Wilkens" w:date="2015-04-09T20:21:00Z">
        <w:r w:rsidR="00B103C7">
          <w:t>E</w:t>
        </w:r>
      </w:ins>
      <w:del w:id="95" w:author="Andrew Wilkens" w:date="2015-04-09T20:21:00Z">
        <w:r w:rsidR="00B61ACD" w:rsidDel="00B103C7">
          <w:delText>e</w:delText>
        </w:r>
      </w:del>
      <w:r w:rsidR="00B61ACD">
        <w:t xml:space="preserve">quilibrium </w:t>
      </w:r>
      <w:ins w:id="96" w:author="Andrew Wilkens" w:date="2015-04-09T20:21:00Z">
        <w:r w:rsidR="00B103C7">
          <w:t>S</w:t>
        </w:r>
      </w:ins>
      <w:del w:id="97" w:author="Andrew Wilkens" w:date="2015-04-09T20:21:00Z">
        <w:r w:rsidR="00B61ACD" w:rsidDel="00B103C7">
          <w:delText>s</w:delText>
        </w:r>
      </w:del>
      <w:r w:rsidR="00B61ACD">
        <w:t>olution</w:t>
      </w:r>
      <w:del w:id="98" w:author="Andrew Wilkens" w:date="2015-04-09T20:21:00Z">
        <w:r w:rsidR="00B61ACD" w:rsidDel="00B103C7">
          <w:delText>.</w:delText>
        </w:r>
      </w:del>
    </w:p>
    <w:p w14:paraId="3E0FE08C" w14:textId="77777777" w:rsidR="00BC0388" w:rsidRDefault="00BC0388" w:rsidP="00866847">
      <w:pPr>
        <w:spacing w:line="240" w:lineRule="exact"/>
        <w:ind w:left="990" w:right="-90" w:hanging="540"/>
      </w:pPr>
    </w:p>
    <w:p w14:paraId="68F86ED9" w14:textId="0FD110ED" w:rsidR="00794FC1" w:rsidRDefault="00866847" w:rsidP="00866847">
      <w:pPr>
        <w:spacing w:line="240" w:lineRule="exact"/>
        <w:ind w:left="990" w:right="-90" w:hanging="540"/>
      </w:pPr>
      <w:r>
        <w:t>3.1</w:t>
      </w:r>
      <w:r>
        <w:tab/>
      </w:r>
      <w:r w:rsidR="0017131A">
        <w:t>To</w:t>
      </w:r>
      <w:r w:rsidR="0017131A" w:rsidRPr="0017131A">
        <w:t xml:space="preserve"> </w:t>
      </w:r>
      <w:r w:rsidR="0017131A">
        <w:t>test tube 3</w:t>
      </w:r>
      <w:r w:rsidR="00794FC1">
        <w:t>, add 3 drops of 0.1 M AgNO</w:t>
      </w:r>
      <w:r w:rsidR="00794FC1" w:rsidRPr="00866847">
        <w:rPr>
          <w:vertAlign w:val="subscript"/>
        </w:rPr>
        <w:t>3</w:t>
      </w:r>
      <w:r w:rsidR="00794FC1">
        <w:t xml:space="preserve"> solution.</w:t>
      </w:r>
    </w:p>
    <w:p w14:paraId="02263CB8" w14:textId="77777777" w:rsidR="00BC0388" w:rsidRDefault="00BC0388" w:rsidP="00866847">
      <w:pPr>
        <w:spacing w:line="240" w:lineRule="exact"/>
        <w:ind w:left="990" w:right="-90" w:hanging="540"/>
      </w:pPr>
    </w:p>
    <w:p w14:paraId="2A608423" w14:textId="39898526" w:rsidR="00794FC1" w:rsidRDefault="00866847" w:rsidP="00866847">
      <w:pPr>
        <w:spacing w:line="240" w:lineRule="exact"/>
        <w:ind w:left="990" w:right="-90" w:hanging="540"/>
      </w:pPr>
      <w:r>
        <w:t>3.</w:t>
      </w:r>
      <w:r w:rsidR="00BC0388">
        <w:t>2</w:t>
      </w:r>
      <w:r>
        <w:tab/>
      </w:r>
      <w:r w:rsidR="00335FB8">
        <w:t>Shake to mix and r</w:t>
      </w:r>
      <w:r w:rsidR="00794FC1">
        <w:t xml:space="preserve">ecord </w:t>
      </w:r>
      <w:r w:rsidR="00AB12D5">
        <w:t>any</w:t>
      </w:r>
      <w:r w:rsidR="00794FC1">
        <w:t xml:space="preserve"> observations.</w:t>
      </w:r>
    </w:p>
    <w:p w14:paraId="0FF41ADD" w14:textId="77777777" w:rsidR="00BC0388" w:rsidRDefault="00BC0388" w:rsidP="00866847">
      <w:pPr>
        <w:spacing w:line="240" w:lineRule="exact"/>
        <w:ind w:left="990" w:right="-90" w:hanging="540"/>
      </w:pPr>
    </w:p>
    <w:p w14:paraId="7F490576" w14:textId="5A3BE7C0" w:rsidR="00335FB8" w:rsidRDefault="00866847" w:rsidP="00866847">
      <w:pPr>
        <w:spacing w:line="240" w:lineRule="exact"/>
        <w:ind w:left="990" w:right="-90" w:hanging="540"/>
      </w:pPr>
      <w:r>
        <w:t>3.3</w:t>
      </w:r>
      <w:r>
        <w:tab/>
      </w:r>
      <w:r w:rsidR="00376B36">
        <w:t xml:space="preserve">Add 3 drops of 1 M </w:t>
      </w:r>
      <w:proofErr w:type="gramStart"/>
      <w:r w:rsidR="00376B36">
        <w:t>Fe(</w:t>
      </w:r>
      <w:proofErr w:type="gramEnd"/>
      <w:r w:rsidR="00376B36">
        <w:t>NO</w:t>
      </w:r>
      <w:r w:rsidR="00376B36" w:rsidRPr="00866847">
        <w:rPr>
          <w:vertAlign w:val="subscript"/>
        </w:rPr>
        <w:t>3</w:t>
      </w:r>
      <w:r w:rsidR="00376B36">
        <w:t>)</w:t>
      </w:r>
      <w:r w:rsidR="00376B36" w:rsidRPr="00866847">
        <w:rPr>
          <w:vertAlign w:val="subscript"/>
        </w:rPr>
        <w:t>3</w:t>
      </w:r>
      <w:r w:rsidR="00335FB8">
        <w:t xml:space="preserve"> to the test tube.</w:t>
      </w:r>
    </w:p>
    <w:p w14:paraId="22B756B9" w14:textId="77777777" w:rsidR="00BC0388" w:rsidRDefault="00BC0388" w:rsidP="00866847">
      <w:pPr>
        <w:spacing w:line="240" w:lineRule="exact"/>
        <w:ind w:left="990" w:right="-90" w:hanging="540"/>
      </w:pPr>
    </w:p>
    <w:p w14:paraId="238433E8" w14:textId="578D6666" w:rsidR="00794FC1" w:rsidRDefault="00866847" w:rsidP="00866847">
      <w:pPr>
        <w:spacing w:line="240" w:lineRule="exact"/>
        <w:ind w:left="990" w:right="-90" w:hanging="540"/>
      </w:pPr>
      <w:r>
        <w:t>3.4</w:t>
      </w:r>
      <w:r>
        <w:tab/>
      </w:r>
      <w:r w:rsidR="00335FB8">
        <w:t>S</w:t>
      </w:r>
      <w:r w:rsidR="00376B36">
        <w:t xml:space="preserve">hake to mix and record </w:t>
      </w:r>
      <w:r w:rsidR="00AB12D5">
        <w:t>any</w:t>
      </w:r>
      <w:r w:rsidR="00376B36">
        <w:t xml:space="preserve"> observations.</w:t>
      </w:r>
    </w:p>
    <w:p w14:paraId="6E86B7CB" w14:textId="77777777" w:rsidR="00BC0388" w:rsidRDefault="00BC0388" w:rsidP="00866847">
      <w:pPr>
        <w:spacing w:line="240" w:lineRule="exact"/>
        <w:ind w:left="990" w:right="-90" w:hanging="540"/>
      </w:pPr>
    </w:p>
    <w:p w14:paraId="4163A6C8" w14:textId="1518D5E1" w:rsidR="00DB497F" w:rsidRDefault="00866847" w:rsidP="00866847">
      <w:pPr>
        <w:spacing w:line="240" w:lineRule="exact"/>
        <w:ind w:left="990" w:right="-90" w:hanging="540"/>
      </w:pPr>
      <w:r>
        <w:t>3.5</w:t>
      </w:r>
      <w:r>
        <w:tab/>
      </w:r>
      <w:r w:rsidR="00DB497F">
        <w:t xml:space="preserve">To </w:t>
      </w:r>
      <w:r w:rsidR="0017131A">
        <w:t>test tube 4</w:t>
      </w:r>
      <w:r w:rsidR="00DB497F">
        <w:t>, add 3 drops of 0.1 M AgNO</w:t>
      </w:r>
      <w:r w:rsidR="00DB497F" w:rsidRPr="00866847">
        <w:rPr>
          <w:vertAlign w:val="subscript"/>
        </w:rPr>
        <w:t>3</w:t>
      </w:r>
      <w:r w:rsidR="00DB497F">
        <w:t xml:space="preserve"> solution.  </w:t>
      </w:r>
    </w:p>
    <w:p w14:paraId="4145D69D" w14:textId="77777777" w:rsidR="00BC0388" w:rsidRDefault="00BC0388" w:rsidP="00866847">
      <w:pPr>
        <w:spacing w:line="240" w:lineRule="exact"/>
        <w:ind w:left="990" w:right="-90" w:hanging="540"/>
      </w:pPr>
    </w:p>
    <w:p w14:paraId="0AF45252" w14:textId="78E2305D" w:rsidR="00DB497F" w:rsidRDefault="00866847" w:rsidP="00866847">
      <w:pPr>
        <w:spacing w:line="240" w:lineRule="exact"/>
        <w:ind w:left="990" w:right="-90" w:hanging="540"/>
      </w:pPr>
      <w:r>
        <w:t>3.6</w:t>
      </w:r>
      <w:r>
        <w:tab/>
      </w:r>
      <w:r w:rsidR="00DB497F">
        <w:t xml:space="preserve">Shake to mix and record </w:t>
      </w:r>
      <w:r w:rsidR="00AB12D5">
        <w:t>any</w:t>
      </w:r>
      <w:r w:rsidR="00DB497F">
        <w:t xml:space="preserve"> observations.</w:t>
      </w:r>
    </w:p>
    <w:p w14:paraId="2F472638" w14:textId="77777777" w:rsidR="00BC0388" w:rsidRDefault="00BC0388" w:rsidP="00866847">
      <w:pPr>
        <w:spacing w:line="240" w:lineRule="exact"/>
        <w:ind w:left="990" w:right="-90" w:hanging="540"/>
      </w:pPr>
    </w:p>
    <w:p w14:paraId="3B4AE44E" w14:textId="329F289B" w:rsidR="00DB497F" w:rsidRDefault="00866847" w:rsidP="00866847">
      <w:pPr>
        <w:spacing w:line="240" w:lineRule="exact"/>
        <w:ind w:left="990" w:right="-90" w:hanging="540"/>
      </w:pPr>
      <w:r>
        <w:t>3.7</w:t>
      </w:r>
      <w:r>
        <w:tab/>
      </w:r>
      <w:r w:rsidR="00DB497F">
        <w:t>Add 3 drops of 1 M KSCN to the test tube.</w:t>
      </w:r>
    </w:p>
    <w:p w14:paraId="5791FC5F" w14:textId="77777777" w:rsidR="00BC0388" w:rsidRDefault="00BC0388" w:rsidP="00866847">
      <w:pPr>
        <w:pStyle w:val="ListParagraph"/>
        <w:spacing w:line="240" w:lineRule="exact"/>
        <w:ind w:left="990" w:right="-90" w:hanging="540"/>
      </w:pPr>
    </w:p>
    <w:p w14:paraId="1D7F0C82" w14:textId="7F739A00" w:rsidR="00DB497F" w:rsidRDefault="00866847" w:rsidP="00866847">
      <w:pPr>
        <w:pStyle w:val="ListParagraph"/>
        <w:spacing w:line="240" w:lineRule="exact"/>
        <w:ind w:left="990" w:right="-90" w:hanging="540"/>
      </w:pPr>
      <w:r>
        <w:t>3.8</w:t>
      </w:r>
      <w:r>
        <w:tab/>
      </w:r>
      <w:r w:rsidR="00DB497F">
        <w:t xml:space="preserve">Shake to mix and record </w:t>
      </w:r>
      <w:r w:rsidR="00AB12D5">
        <w:t>any</w:t>
      </w:r>
      <w:r w:rsidR="00DB497F">
        <w:t xml:space="preserve"> observations.</w:t>
      </w:r>
    </w:p>
    <w:p w14:paraId="3D1CD561" w14:textId="77777777" w:rsidR="006C7CAB" w:rsidRDefault="006C7CAB" w:rsidP="006C7CAB">
      <w:pPr>
        <w:pStyle w:val="ListParagraph"/>
        <w:spacing w:line="240" w:lineRule="exact"/>
        <w:ind w:left="990" w:right="-90"/>
      </w:pPr>
    </w:p>
    <w:p w14:paraId="5594251D" w14:textId="6D296EF5" w:rsidR="00931558" w:rsidRPr="00794FC1" w:rsidRDefault="00077D9F" w:rsidP="00931558">
      <w:pPr>
        <w:spacing w:line="240" w:lineRule="exact"/>
      </w:pPr>
      <w:r>
        <w:t>4</w:t>
      </w:r>
      <w:r w:rsidR="00931558">
        <w:t xml:space="preserve">.  Addition of </w:t>
      </w:r>
      <w:ins w:id="99" w:author="Andrew Wilkens" w:date="2015-04-09T20:23:00Z">
        <w:r w:rsidR="002E580C">
          <w:t>P</w:t>
        </w:r>
      </w:ins>
      <w:del w:id="100" w:author="Andrew Wilkens" w:date="2015-04-09T20:23:00Z">
        <w:r w:rsidR="00931558" w:rsidDel="002E580C">
          <w:delText>p</w:delText>
        </w:r>
      </w:del>
      <w:r w:rsidR="00931558">
        <w:t xml:space="preserve">otassium </w:t>
      </w:r>
      <w:ins w:id="101" w:author="Andrew Wilkens" w:date="2015-04-09T20:23:00Z">
        <w:r w:rsidR="002E580C">
          <w:t>P</w:t>
        </w:r>
      </w:ins>
      <w:del w:id="102" w:author="Andrew Wilkens" w:date="2015-04-09T20:23:00Z">
        <w:r w:rsidR="00931558" w:rsidDel="002E580C">
          <w:delText>p</w:delText>
        </w:r>
      </w:del>
      <w:r w:rsidR="00931558">
        <w:t xml:space="preserve">hosphate </w:t>
      </w:r>
      <w:r w:rsidR="00B61ACD">
        <w:t xml:space="preserve">to the </w:t>
      </w:r>
      <w:ins w:id="103" w:author="Andrew Wilkens" w:date="2015-04-09T20:23:00Z">
        <w:r w:rsidR="002E580C">
          <w:t>E</w:t>
        </w:r>
      </w:ins>
      <w:del w:id="104" w:author="Andrew Wilkens" w:date="2015-04-09T20:23:00Z">
        <w:r w:rsidR="00B61ACD" w:rsidDel="002E580C">
          <w:delText>e</w:delText>
        </w:r>
      </w:del>
      <w:r w:rsidR="00B61ACD">
        <w:t xml:space="preserve">quilibrium </w:t>
      </w:r>
      <w:ins w:id="105" w:author="Andrew Wilkens" w:date="2015-04-09T20:23:00Z">
        <w:r w:rsidR="002E580C">
          <w:t>S</w:t>
        </w:r>
      </w:ins>
      <w:del w:id="106" w:author="Andrew Wilkens" w:date="2015-04-09T20:23:00Z">
        <w:r w:rsidR="00B61ACD" w:rsidDel="002E580C">
          <w:delText>s</w:delText>
        </w:r>
      </w:del>
      <w:r w:rsidR="00B61ACD">
        <w:t>olution</w:t>
      </w:r>
      <w:del w:id="107" w:author="Andrew Wilkens" w:date="2015-04-09T20:23:00Z">
        <w:r w:rsidR="00B61ACD" w:rsidDel="002E580C">
          <w:delText>.</w:delText>
        </w:r>
      </w:del>
    </w:p>
    <w:p w14:paraId="088689DA" w14:textId="77777777" w:rsidR="00BC0388" w:rsidRDefault="00BC0388" w:rsidP="0002512F">
      <w:pPr>
        <w:spacing w:line="240" w:lineRule="exact"/>
        <w:ind w:left="990" w:right="-90" w:hanging="540"/>
      </w:pPr>
    </w:p>
    <w:p w14:paraId="2F60BB5A" w14:textId="68F1F77E" w:rsidR="00931558" w:rsidRDefault="0002512F" w:rsidP="0002512F">
      <w:pPr>
        <w:spacing w:line="240" w:lineRule="exact"/>
        <w:ind w:left="990" w:right="-90" w:hanging="540"/>
      </w:pPr>
      <w:r>
        <w:t>4</w:t>
      </w:r>
      <w:r w:rsidR="007444D1">
        <w:t>.1</w:t>
      </w:r>
      <w:r w:rsidR="007444D1">
        <w:tab/>
        <w:t xml:space="preserve">To </w:t>
      </w:r>
      <w:r w:rsidR="0017131A">
        <w:t>test tube 5</w:t>
      </w:r>
      <w:r w:rsidR="00931558">
        <w:t>, add 3 drops of 0.5 M K</w:t>
      </w:r>
      <w:r w:rsidR="00931558" w:rsidRPr="007444D1">
        <w:rPr>
          <w:vertAlign w:val="subscript"/>
        </w:rPr>
        <w:t>3</w:t>
      </w:r>
      <w:r w:rsidR="00931558">
        <w:t>PO</w:t>
      </w:r>
      <w:r w:rsidR="00931558" w:rsidRPr="007444D1">
        <w:rPr>
          <w:vertAlign w:val="subscript"/>
        </w:rPr>
        <w:t>4</w:t>
      </w:r>
      <w:r w:rsidR="00931558">
        <w:t xml:space="preserve"> solution.</w:t>
      </w:r>
    </w:p>
    <w:p w14:paraId="2C6315BC" w14:textId="77777777" w:rsidR="00BC0388" w:rsidRDefault="00BC0388" w:rsidP="0002512F">
      <w:pPr>
        <w:spacing w:line="240" w:lineRule="exact"/>
        <w:ind w:left="990" w:right="-90" w:hanging="540"/>
      </w:pPr>
    </w:p>
    <w:p w14:paraId="2D00422A" w14:textId="7AE29553" w:rsidR="00931558" w:rsidRDefault="0002512F" w:rsidP="0002512F">
      <w:pPr>
        <w:spacing w:line="240" w:lineRule="exact"/>
        <w:ind w:left="990" w:right="-90" w:hanging="540"/>
      </w:pPr>
      <w:r>
        <w:t>4.2</w:t>
      </w:r>
      <w:r>
        <w:tab/>
      </w:r>
      <w:r w:rsidR="00931558">
        <w:t xml:space="preserve">Shake to mix and record </w:t>
      </w:r>
      <w:r w:rsidR="00AB12D5">
        <w:t>any</w:t>
      </w:r>
      <w:r w:rsidR="00931558">
        <w:t xml:space="preserve"> observations.</w:t>
      </w:r>
    </w:p>
    <w:p w14:paraId="7045A735" w14:textId="77777777" w:rsidR="00BC0388" w:rsidRDefault="00BC0388" w:rsidP="0002512F">
      <w:pPr>
        <w:spacing w:line="240" w:lineRule="exact"/>
        <w:ind w:left="990" w:right="-90" w:hanging="540"/>
      </w:pPr>
    </w:p>
    <w:p w14:paraId="7DF71042" w14:textId="017D8BC6" w:rsidR="00931558" w:rsidRDefault="0002512F" w:rsidP="0002512F">
      <w:pPr>
        <w:spacing w:line="240" w:lineRule="exact"/>
        <w:ind w:left="990" w:right="-90" w:hanging="540"/>
      </w:pPr>
      <w:r>
        <w:t>4.3</w:t>
      </w:r>
      <w:r>
        <w:tab/>
      </w:r>
      <w:r w:rsidR="00931558">
        <w:t xml:space="preserve">Add 3 drops of 1 M </w:t>
      </w:r>
      <w:proofErr w:type="gramStart"/>
      <w:r w:rsidR="00931558">
        <w:t>Fe(</w:t>
      </w:r>
      <w:proofErr w:type="gramEnd"/>
      <w:r w:rsidR="00931558">
        <w:t>NO</w:t>
      </w:r>
      <w:r w:rsidR="00931558" w:rsidRPr="0002512F">
        <w:rPr>
          <w:vertAlign w:val="subscript"/>
        </w:rPr>
        <w:t>3</w:t>
      </w:r>
      <w:r w:rsidR="00931558">
        <w:t>)</w:t>
      </w:r>
      <w:r w:rsidR="00931558" w:rsidRPr="0002512F">
        <w:rPr>
          <w:vertAlign w:val="subscript"/>
        </w:rPr>
        <w:t>3</w:t>
      </w:r>
      <w:r w:rsidR="00931558">
        <w:t xml:space="preserve"> to the test tube.</w:t>
      </w:r>
    </w:p>
    <w:p w14:paraId="3B2C9B42" w14:textId="77777777" w:rsidR="00BC0388" w:rsidRDefault="00BC0388" w:rsidP="0002512F">
      <w:pPr>
        <w:spacing w:line="240" w:lineRule="exact"/>
        <w:ind w:left="990" w:right="-90" w:hanging="540"/>
      </w:pPr>
    </w:p>
    <w:p w14:paraId="0A37AD5D" w14:textId="6056B4E7" w:rsidR="00931558" w:rsidRDefault="0002512F" w:rsidP="0002512F">
      <w:pPr>
        <w:spacing w:line="240" w:lineRule="exact"/>
        <w:ind w:left="990" w:right="-90" w:hanging="540"/>
      </w:pPr>
      <w:r>
        <w:t>4.4</w:t>
      </w:r>
      <w:r>
        <w:tab/>
      </w:r>
      <w:r w:rsidR="00931558">
        <w:t xml:space="preserve">Shake to mix and record </w:t>
      </w:r>
      <w:r w:rsidR="00AB12D5">
        <w:t>any</w:t>
      </w:r>
      <w:r w:rsidR="00931558">
        <w:t xml:space="preserve"> observations.</w:t>
      </w:r>
    </w:p>
    <w:p w14:paraId="394D0852" w14:textId="77777777" w:rsidR="00BC0388" w:rsidRDefault="00BC0388" w:rsidP="0002512F">
      <w:pPr>
        <w:spacing w:line="240" w:lineRule="exact"/>
        <w:ind w:left="990" w:right="-90" w:hanging="540"/>
      </w:pPr>
    </w:p>
    <w:p w14:paraId="1CE156F1" w14:textId="55A937FC" w:rsidR="00931558" w:rsidRDefault="0002512F" w:rsidP="0002512F">
      <w:pPr>
        <w:spacing w:line="240" w:lineRule="exact"/>
        <w:ind w:left="990" w:right="-90" w:hanging="540"/>
      </w:pPr>
      <w:r>
        <w:t>4.5</w:t>
      </w:r>
      <w:r>
        <w:tab/>
      </w:r>
      <w:r w:rsidR="00931558">
        <w:t xml:space="preserve">To </w:t>
      </w:r>
      <w:r w:rsidR="0017131A">
        <w:t>test tube 6</w:t>
      </w:r>
      <w:r w:rsidR="00931558">
        <w:t xml:space="preserve">, add 3 drops of </w:t>
      </w:r>
      <w:r w:rsidR="007444D1">
        <w:t>0.5 M K</w:t>
      </w:r>
      <w:r w:rsidR="007444D1" w:rsidRPr="0002512F">
        <w:rPr>
          <w:vertAlign w:val="subscript"/>
        </w:rPr>
        <w:t>3</w:t>
      </w:r>
      <w:r w:rsidR="007444D1">
        <w:t>PO</w:t>
      </w:r>
      <w:r w:rsidR="007444D1" w:rsidRPr="0002512F">
        <w:rPr>
          <w:vertAlign w:val="subscript"/>
        </w:rPr>
        <w:t>4</w:t>
      </w:r>
      <w:r w:rsidR="007444D1">
        <w:t xml:space="preserve"> </w:t>
      </w:r>
      <w:r w:rsidR="00931558">
        <w:t xml:space="preserve">solution.  </w:t>
      </w:r>
    </w:p>
    <w:p w14:paraId="5B45075B" w14:textId="77777777" w:rsidR="00BC0388" w:rsidRDefault="00BC0388" w:rsidP="0002512F">
      <w:pPr>
        <w:spacing w:line="240" w:lineRule="exact"/>
        <w:ind w:left="990" w:right="-90" w:hanging="540"/>
      </w:pPr>
    </w:p>
    <w:p w14:paraId="0BD12E0D" w14:textId="05C5D1E5" w:rsidR="00931558" w:rsidRDefault="0002512F" w:rsidP="0002512F">
      <w:pPr>
        <w:spacing w:line="240" w:lineRule="exact"/>
        <w:ind w:left="990" w:right="-90" w:hanging="540"/>
      </w:pPr>
      <w:r>
        <w:t>4.6</w:t>
      </w:r>
      <w:r>
        <w:tab/>
      </w:r>
      <w:r w:rsidR="00931558">
        <w:t xml:space="preserve">Shake to mix and record </w:t>
      </w:r>
      <w:r w:rsidR="00AB12D5">
        <w:t>any</w:t>
      </w:r>
      <w:r w:rsidR="00931558">
        <w:t xml:space="preserve"> observations.</w:t>
      </w:r>
    </w:p>
    <w:p w14:paraId="02381889" w14:textId="77777777" w:rsidR="00BC0388" w:rsidRDefault="00BC0388" w:rsidP="0002512F">
      <w:pPr>
        <w:spacing w:line="240" w:lineRule="exact"/>
        <w:ind w:left="990" w:right="-90" w:hanging="540"/>
      </w:pPr>
    </w:p>
    <w:p w14:paraId="72E05BAC" w14:textId="3AE1A181" w:rsidR="00931558" w:rsidRDefault="0002512F" w:rsidP="0002512F">
      <w:pPr>
        <w:spacing w:line="240" w:lineRule="exact"/>
        <w:ind w:left="990" w:right="-90" w:hanging="540"/>
      </w:pPr>
      <w:r>
        <w:t>4.7</w:t>
      </w:r>
      <w:r>
        <w:tab/>
      </w:r>
      <w:r w:rsidR="00931558">
        <w:t>Add 3 drops of 1 M KSCN to the test tube.</w:t>
      </w:r>
    </w:p>
    <w:p w14:paraId="3D11F784" w14:textId="77777777" w:rsidR="00BC0388" w:rsidRDefault="00BC0388" w:rsidP="0002512F">
      <w:pPr>
        <w:spacing w:line="240" w:lineRule="exact"/>
        <w:ind w:left="990" w:right="-90" w:hanging="540"/>
      </w:pPr>
    </w:p>
    <w:p w14:paraId="2429C31B" w14:textId="05B5AD37" w:rsidR="00931558" w:rsidRDefault="0002512F" w:rsidP="0002512F">
      <w:pPr>
        <w:spacing w:line="240" w:lineRule="exact"/>
        <w:ind w:left="990" w:right="-90" w:hanging="540"/>
      </w:pPr>
      <w:r>
        <w:t>4.8</w:t>
      </w:r>
      <w:r>
        <w:tab/>
      </w:r>
      <w:r w:rsidR="00931558">
        <w:t xml:space="preserve">Shake to mix and record </w:t>
      </w:r>
      <w:r w:rsidR="00AB12D5">
        <w:t>any</w:t>
      </w:r>
      <w:r w:rsidR="00931558">
        <w:t xml:space="preserve"> observations.</w:t>
      </w:r>
    </w:p>
    <w:p w14:paraId="23D0AB38" w14:textId="77777777" w:rsidR="00931558" w:rsidRDefault="00931558" w:rsidP="00DB497F">
      <w:pPr>
        <w:spacing w:before="120" w:line="240" w:lineRule="exact"/>
        <w:ind w:left="720"/>
      </w:pPr>
    </w:p>
    <w:p w14:paraId="0865B37B" w14:textId="53CECD98" w:rsidR="0019122E" w:rsidRPr="00794FC1" w:rsidRDefault="00077D9F" w:rsidP="0019122E">
      <w:pPr>
        <w:spacing w:line="240" w:lineRule="exact"/>
      </w:pPr>
      <w:r>
        <w:t>5</w:t>
      </w:r>
      <w:r w:rsidR="0019122E">
        <w:t xml:space="preserve">.  Changing the </w:t>
      </w:r>
      <w:ins w:id="108" w:author="Andrew Wilkens" w:date="2015-04-09T20:23:00Z">
        <w:r w:rsidR="002E580C">
          <w:t>T</w:t>
        </w:r>
      </w:ins>
      <w:del w:id="109" w:author="Andrew Wilkens" w:date="2015-04-09T20:23:00Z">
        <w:r w:rsidR="0019122E" w:rsidDel="002E580C">
          <w:delText>t</w:delText>
        </w:r>
      </w:del>
      <w:r w:rsidR="0019122E">
        <w:t>emperature</w:t>
      </w:r>
      <w:r w:rsidR="00B61ACD" w:rsidRPr="00B61ACD">
        <w:t xml:space="preserve"> </w:t>
      </w:r>
      <w:r w:rsidR="00B61ACD">
        <w:t xml:space="preserve">of the </w:t>
      </w:r>
      <w:ins w:id="110" w:author="Andrew Wilkens" w:date="2015-04-09T20:23:00Z">
        <w:r w:rsidR="002E580C">
          <w:t>E</w:t>
        </w:r>
      </w:ins>
      <w:del w:id="111" w:author="Andrew Wilkens" w:date="2015-04-09T20:23:00Z">
        <w:r w:rsidR="00B61ACD" w:rsidDel="002E580C">
          <w:delText>e</w:delText>
        </w:r>
      </w:del>
      <w:r w:rsidR="00B61ACD">
        <w:t xml:space="preserve">quilibrium </w:t>
      </w:r>
      <w:ins w:id="112" w:author="Andrew Wilkens" w:date="2015-04-09T20:23:00Z">
        <w:r w:rsidR="002E580C">
          <w:t>S</w:t>
        </w:r>
      </w:ins>
      <w:del w:id="113" w:author="Andrew Wilkens" w:date="2015-04-09T20:23:00Z">
        <w:r w:rsidR="00B61ACD" w:rsidDel="002E580C">
          <w:delText>s</w:delText>
        </w:r>
      </w:del>
      <w:r w:rsidR="00B61ACD">
        <w:t>olution</w:t>
      </w:r>
      <w:del w:id="114" w:author="Andrew Wilkens" w:date="2015-04-09T20:23:00Z">
        <w:r w:rsidR="00B61ACD" w:rsidDel="002E580C">
          <w:delText>.</w:delText>
        </w:r>
      </w:del>
    </w:p>
    <w:p w14:paraId="75516230" w14:textId="77777777" w:rsidR="00BC0388" w:rsidRDefault="00BC0388" w:rsidP="0019122E">
      <w:pPr>
        <w:tabs>
          <w:tab w:val="left" w:pos="990"/>
        </w:tabs>
        <w:spacing w:line="240" w:lineRule="exact"/>
        <w:ind w:left="990" w:right="-90" w:hanging="540"/>
      </w:pPr>
    </w:p>
    <w:p w14:paraId="40A339DE" w14:textId="323099FF" w:rsidR="0019122E" w:rsidRDefault="008803BE" w:rsidP="0019122E">
      <w:pPr>
        <w:tabs>
          <w:tab w:val="left" w:pos="990"/>
        </w:tabs>
        <w:spacing w:line="240" w:lineRule="exact"/>
        <w:ind w:left="990" w:right="-90" w:hanging="540"/>
      </w:pPr>
      <w:r>
        <w:t>5</w:t>
      </w:r>
      <w:r w:rsidR="0019122E">
        <w:t>.1</w:t>
      </w:r>
      <w:r w:rsidR="0019122E">
        <w:tab/>
        <w:t xml:space="preserve">Place </w:t>
      </w:r>
      <w:r w:rsidR="0017131A">
        <w:t xml:space="preserve">test tube 7 </w:t>
      </w:r>
      <w:r w:rsidR="0019122E">
        <w:t xml:space="preserve">in </w:t>
      </w:r>
      <w:r w:rsidR="003B5F52">
        <w:t>a</w:t>
      </w:r>
      <w:r w:rsidR="0019122E">
        <w:t xml:space="preserve"> 70-80</w:t>
      </w:r>
      <w:ins w:id="115" w:author="Andrew Wilkens" w:date="2015-04-09T20:23:00Z">
        <w:r w:rsidR="002E580C">
          <w:t xml:space="preserve"> </w:t>
        </w:r>
      </w:ins>
      <w:r w:rsidR="0019122E">
        <w:t>°</w:t>
      </w:r>
      <w:ins w:id="116" w:author="Andrew Wilkens" w:date="2015-04-09T20:23:00Z">
        <w:r w:rsidR="002E580C">
          <w:t>C</w:t>
        </w:r>
      </w:ins>
      <w:r w:rsidR="0019122E">
        <w:t xml:space="preserve"> water bath for 1-2 mi</w:t>
      </w:r>
      <w:r w:rsidR="00AB12D5">
        <w:t>n</w:t>
      </w:r>
      <w:r w:rsidR="0019122E">
        <w:t>.</w:t>
      </w:r>
    </w:p>
    <w:p w14:paraId="4E30B71C" w14:textId="77777777" w:rsidR="00BC0388" w:rsidRDefault="00BC0388" w:rsidP="0019122E">
      <w:pPr>
        <w:spacing w:line="240" w:lineRule="exact"/>
        <w:ind w:left="990" w:right="-90" w:hanging="540"/>
      </w:pPr>
    </w:p>
    <w:p w14:paraId="56F9FEE7" w14:textId="7AA5B83E" w:rsidR="0019122E" w:rsidRDefault="008803BE" w:rsidP="0019122E">
      <w:pPr>
        <w:spacing w:line="240" w:lineRule="exact"/>
        <w:ind w:left="990" w:right="-90" w:hanging="540"/>
      </w:pPr>
      <w:r>
        <w:t>5</w:t>
      </w:r>
      <w:r w:rsidR="0019122E">
        <w:t>.2</w:t>
      </w:r>
      <w:r w:rsidR="0019122E">
        <w:tab/>
        <w:t xml:space="preserve">Compare the warm solution to the solution in the unheated test tube (the </w:t>
      </w:r>
      <w:r w:rsidR="00C35C24">
        <w:t>FeSCN</w:t>
      </w:r>
      <w:r w:rsidR="00C35C24">
        <w:rPr>
          <w:vertAlign w:val="superscript"/>
        </w:rPr>
        <w:t>2+</w:t>
      </w:r>
      <w:r w:rsidR="00C35C24">
        <w:t xml:space="preserve"> </w:t>
      </w:r>
      <w:del w:id="117" w:author="Information Technology Services" w:date="2015-04-23T15:39:00Z">
        <w:r w:rsidR="0019122E" w:rsidDel="00EB65AA">
          <w:delText>“</w:delText>
        </w:r>
      </w:del>
      <w:r w:rsidR="0019122E">
        <w:t>control</w:t>
      </w:r>
      <w:del w:id="118" w:author="Information Technology Services" w:date="2015-04-23T15:39:00Z">
        <w:r w:rsidR="0019122E" w:rsidDel="00EB65AA">
          <w:delText>”</w:delText>
        </w:r>
      </w:del>
      <w:r w:rsidR="0019122E">
        <w:t xml:space="preserve">), and record </w:t>
      </w:r>
      <w:r w:rsidR="00AB12D5">
        <w:t>any</w:t>
      </w:r>
      <w:r w:rsidR="0019122E">
        <w:t xml:space="preserve"> observations.</w:t>
      </w:r>
    </w:p>
    <w:p w14:paraId="29BF58B0" w14:textId="77777777" w:rsidR="00BC0388" w:rsidRDefault="00BC0388" w:rsidP="00E82E9F">
      <w:pPr>
        <w:spacing w:line="240" w:lineRule="exact"/>
        <w:ind w:left="990" w:right="-90" w:hanging="540"/>
      </w:pPr>
    </w:p>
    <w:p w14:paraId="2EB00DEE" w14:textId="08466CD0" w:rsidR="006C7CAB" w:rsidRDefault="00BC0388" w:rsidP="00E82E9F">
      <w:pPr>
        <w:spacing w:line="240" w:lineRule="exact"/>
        <w:ind w:left="990" w:right="-90" w:hanging="540"/>
      </w:pPr>
      <w:r>
        <w:t xml:space="preserve">5.3    </w:t>
      </w:r>
      <w:r w:rsidR="00AB12D5">
        <w:t>Collect t</w:t>
      </w:r>
      <w:r w:rsidR="006C7CAB">
        <w:t xml:space="preserve">he contents of test tubes 3 and 4 in the </w:t>
      </w:r>
      <w:r w:rsidR="00AB12D5">
        <w:t>l</w:t>
      </w:r>
      <w:r w:rsidR="006C7CAB" w:rsidRPr="00E82E9F">
        <w:t xml:space="preserve">aboratory </w:t>
      </w:r>
      <w:r w:rsidR="00AB12D5">
        <w:t>w</w:t>
      </w:r>
      <w:r w:rsidR="006C7CAB" w:rsidRPr="00E82E9F">
        <w:t>aste</w:t>
      </w:r>
      <w:r w:rsidR="006C7CAB">
        <w:rPr>
          <w:b/>
        </w:rPr>
        <w:t xml:space="preserve"> </w:t>
      </w:r>
      <w:r w:rsidR="006C7CAB">
        <w:t xml:space="preserve">jar labeled </w:t>
      </w:r>
      <w:r w:rsidR="00AB12D5" w:rsidRPr="00944214">
        <w:t>“</w:t>
      </w:r>
      <w:r w:rsidR="006C7CAB" w:rsidRPr="00E82E9F">
        <w:t>Silver</w:t>
      </w:r>
      <w:r w:rsidR="006C7CAB" w:rsidRPr="00944214">
        <w:t>.</w:t>
      </w:r>
      <w:r w:rsidR="00AB12D5" w:rsidRPr="00944214">
        <w:t>”</w:t>
      </w:r>
      <w:r w:rsidR="006C7CAB">
        <w:t xml:space="preserve"> </w:t>
      </w:r>
      <w:r w:rsidR="00652348">
        <w:t>Pour t</w:t>
      </w:r>
      <w:r w:rsidR="006C7CAB">
        <w:t>he contents of all the other test tubes down the drain.</w:t>
      </w:r>
    </w:p>
    <w:p w14:paraId="329C3BD4" w14:textId="77777777" w:rsidR="006C7CAB" w:rsidRDefault="006C7CAB" w:rsidP="006C7CAB">
      <w:pPr>
        <w:spacing w:line="240" w:lineRule="exact"/>
        <w:ind w:right="-90"/>
      </w:pPr>
    </w:p>
    <w:p w14:paraId="3BB01D11" w14:textId="77777777" w:rsidR="00652348" w:rsidRDefault="00652348" w:rsidP="006C7CAB">
      <w:pPr>
        <w:spacing w:line="240" w:lineRule="exact"/>
        <w:ind w:right="-90"/>
      </w:pPr>
    </w:p>
    <w:p w14:paraId="6B21C0E4" w14:textId="2AD4B1E4" w:rsidR="00284780" w:rsidRPr="00E82E9F" w:rsidRDefault="00284780">
      <w:pPr>
        <w:rPr>
          <w:b/>
          <w:sz w:val="28"/>
        </w:rPr>
      </w:pPr>
      <w:r w:rsidRPr="00E82E9F">
        <w:rPr>
          <w:b/>
          <w:sz w:val="28"/>
        </w:rPr>
        <w:t>Results:</w:t>
      </w:r>
    </w:p>
    <w:p w14:paraId="426B13E5" w14:textId="77777777" w:rsidR="00284780" w:rsidRDefault="00284780"/>
    <w:p w14:paraId="106260EE" w14:textId="0FFC4AD7" w:rsidR="00944214" w:rsidRDefault="005E3653" w:rsidP="00E82E9F">
      <w:pPr>
        <w:spacing w:line="240" w:lineRule="exact"/>
      </w:pPr>
      <w:r w:rsidRPr="00E82E9F">
        <w:t>Observations of the initial solutions and the mixture of the two solutions</w:t>
      </w:r>
      <w:r w:rsidR="00AB12D5">
        <w:t xml:space="preserve"> can be seen in </w:t>
      </w:r>
      <w:r w:rsidR="00AB12D5" w:rsidRPr="00E82E9F">
        <w:rPr>
          <w:b/>
        </w:rPr>
        <w:t>Table 1</w:t>
      </w:r>
      <w:r w:rsidR="00AB12D5">
        <w:t>.</w:t>
      </w:r>
    </w:p>
    <w:p w14:paraId="095FE8A6" w14:textId="77777777" w:rsidR="00944214" w:rsidRPr="00944214" w:rsidRDefault="00944214" w:rsidP="00AC5BC3">
      <w:pPr>
        <w:spacing w:line="240" w:lineRule="exact"/>
        <w:ind w:left="360"/>
      </w:pPr>
    </w:p>
    <w:p w14:paraId="2E3D069F" w14:textId="60F00F1D" w:rsidR="00944214" w:rsidRDefault="00944214" w:rsidP="00E82E9F">
      <w:r>
        <w:t>O</w:t>
      </w:r>
      <w:r w:rsidR="008D01A3" w:rsidRPr="00E82E9F">
        <w:t xml:space="preserve">bservations of the equilibrium mixtures upon addition of various reagents </w:t>
      </w:r>
      <w:r w:rsidR="00AB12D5">
        <w:t xml:space="preserve">can be seen in </w:t>
      </w:r>
      <w:r w:rsidR="00AB12D5" w:rsidRPr="00E82E9F">
        <w:rPr>
          <w:b/>
        </w:rPr>
        <w:t>Table 2</w:t>
      </w:r>
      <w:r w:rsidR="00AB12D5">
        <w:t>.</w:t>
      </w:r>
    </w:p>
    <w:p w14:paraId="39944D22" w14:textId="77777777" w:rsidR="00944214" w:rsidRDefault="00944214" w:rsidP="00E82E9F"/>
    <w:p w14:paraId="6F5CF29E" w14:textId="140F1807" w:rsidR="00AC5BC3" w:rsidRDefault="00944214" w:rsidP="00E82E9F">
      <w:r>
        <w:t>Ob</w:t>
      </w:r>
      <w:r w:rsidR="00C5499C" w:rsidRPr="00E82E9F">
        <w:t>servation when the temperature is changed</w:t>
      </w:r>
      <w:r>
        <w:t>: In t</w:t>
      </w:r>
      <w:r w:rsidR="006F5D0D">
        <w:t>est tube 7</w:t>
      </w:r>
      <w:r>
        <w:t>,</w:t>
      </w:r>
      <w:r w:rsidR="0011736E">
        <w:t xml:space="preserve"> </w:t>
      </w:r>
      <w:r>
        <w:t>the</w:t>
      </w:r>
      <w:r w:rsidR="0011736E">
        <w:t xml:space="preserve"> </w:t>
      </w:r>
      <w:r>
        <w:t>s</w:t>
      </w:r>
      <w:r w:rsidR="00AC5BC3">
        <w:t xml:space="preserve">olution turns </w:t>
      </w:r>
      <w:r w:rsidR="0071436F">
        <w:t>more o</w:t>
      </w:r>
      <w:r w:rsidR="00AC5BC3">
        <w:t>r</w:t>
      </w:r>
      <w:r w:rsidR="0071436F">
        <w:t>ange</w:t>
      </w:r>
      <w:r w:rsidR="00AC5BC3">
        <w:t xml:space="preserve"> in color (less red, more yellow) when heated.</w:t>
      </w:r>
      <w:r w:rsidR="00034F13">
        <w:t xml:space="preserve"> </w:t>
      </w:r>
    </w:p>
    <w:p w14:paraId="754BC4D0" w14:textId="77777777" w:rsidR="00944214" w:rsidRDefault="00944214" w:rsidP="00E82E9F"/>
    <w:p w14:paraId="45220B54" w14:textId="72083EFC" w:rsidR="00004564" w:rsidRPr="008E7F5E" w:rsidRDefault="00E94FE6" w:rsidP="00E82E9F">
      <w:r>
        <w:t>In</w:t>
      </w:r>
      <w:r w:rsidR="000E7364" w:rsidRPr="00E82E9F">
        <w:t xml:space="preserve"> test tubes 1 and 2</w:t>
      </w:r>
      <w:r>
        <w:t>, w</w:t>
      </w:r>
      <w:r w:rsidR="008E7F5E">
        <w:t>hen</w:t>
      </w:r>
      <w:r w:rsidR="00750D25">
        <w:t xml:space="preserve"> </w:t>
      </w:r>
      <w:proofErr w:type="gramStart"/>
      <w:r w:rsidR="00750D25">
        <w:t>iron(</w:t>
      </w:r>
      <w:proofErr w:type="gramEnd"/>
      <w:r w:rsidR="00750D25">
        <w:t>III) nitrate</w:t>
      </w:r>
      <w:ins w:id="119" w:author="Information Technology Services" w:date="2015-04-24T10:32:00Z">
        <w:r w:rsidR="003643BD">
          <w:t xml:space="preserve">, </w:t>
        </w:r>
      </w:ins>
      <w:ins w:id="120" w:author="Information Technology Services" w:date="2015-04-24T11:19:00Z">
        <w:r w:rsidR="002B04AF">
          <w:t xml:space="preserve">which contains </w:t>
        </w:r>
      </w:ins>
      <w:ins w:id="121" w:author="Information Technology Services" w:date="2015-04-24T10:32:00Z">
        <w:r w:rsidR="003643BD">
          <w:t>a reactant,</w:t>
        </w:r>
      </w:ins>
      <w:r w:rsidR="00750D25">
        <w:t xml:space="preserve"> wa</w:t>
      </w:r>
      <w:r w:rsidR="00004564">
        <w:t>s added to the equilibrium solution, the red color</w:t>
      </w:r>
      <w:r w:rsidR="00750D25">
        <w:t xml:space="preserve"> of the solution intensified</w:t>
      </w:r>
      <w:r w:rsidR="00004564">
        <w:t>. This observation indicates that the equilibrium shifted to the right as concentration of the product</w:t>
      </w:r>
      <w:ins w:id="122" w:author="Information Technology Services" w:date="2015-04-23T15:39:00Z">
        <w:r w:rsidR="001F469F">
          <w:t xml:space="preserve">, </w:t>
        </w:r>
      </w:ins>
      <w:proofErr w:type="gramStart"/>
      <w:ins w:id="123" w:author="Information Technology Services" w:date="2015-04-24T10:32:00Z">
        <w:r w:rsidR="003643BD">
          <w:t>iron(</w:t>
        </w:r>
        <w:proofErr w:type="gramEnd"/>
        <w:r w:rsidR="003643BD">
          <w:t xml:space="preserve">III) </w:t>
        </w:r>
        <w:proofErr w:type="spellStart"/>
        <w:r w:rsidR="003643BD">
          <w:t>thiocyanate</w:t>
        </w:r>
        <w:proofErr w:type="spellEnd"/>
        <w:r w:rsidR="003643BD">
          <w:t xml:space="preserve"> ion</w:t>
        </w:r>
      </w:ins>
      <w:ins w:id="124" w:author="Information Technology Services" w:date="2015-04-23T15:40:00Z">
        <w:r w:rsidR="001F469F">
          <w:t>,</w:t>
        </w:r>
      </w:ins>
      <w:r w:rsidR="00004564">
        <w:t xml:space="preserve"> increased.</w:t>
      </w:r>
      <w:r>
        <w:t xml:space="preserve"> </w:t>
      </w:r>
      <w:r w:rsidR="00004564">
        <w:t xml:space="preserve">Similarly, when potassium </w:t>
      </w:r>
      <w:proofErr w:type="spellStart"/>
      <w:r w:rsidR="00004564">
        <w:t>thiocyan</w:t>
      </w:r>
      <w:r>
        <w:t>a</w:t>
      </w:r>
      <w:r w:rsidR="00004564">
        <w:t>te</w:t>
      </w:r>
      <w:proofErr w:type="spellEnd"/>
      <w:ins w:id="125" w:author="Information Technology Services" w:date="2015-04-24T10:32:00Z">
        <w:r w:rsidR="003643BD">
          <w:t xml:space="preserve">, </w:t>
        </w:r>
      </w:ins>
      <w:ins w:id="126" w:author="Information Technology Services" w:date="2015-04-24T11:20:00Z">
        <w:r w:rsidR="002B04AF">
          <w:t>which contains the other</w:t>
        </w:r>
      </w:ins>
      <w:ins w:id="127" w:author="Information Technology Services" w:date="2015-04-24T10:32:00Z">
        <w:r w:rsidR="003643BD">
          <w:t xml:space="preserve"> reactant</w:t>
        </w:r>
      </w:ins>
      <w:ins w:id="128" w:author="Jacob Roundy" w:date="2015-04-27T14:52:00Z">
        <w:r w:rsidR="007C515D">
          <w:t>,</w:t>
        </w:r>
      </w:ins>
      <w:ins w:id="129" w:author="Information Technology Services" w:date="2015-04-24T10:32:00Z">
        <w:del w:id="130" w:author="Jacob Roundy" w:date="2015-04-27T14:52:00Z">
          <w:r w:rsidR="003643BD" w:rsidDel="007C515D">
            <w:delText>.</w:delText>
          </w:r>
        </w:del>
      </w:ins>
      <w:r w:rsidR="00004564">
        <w:t xml:space="preserve"> </w:t>
      </w:r>
      <w:r w:rsidR="00750D25">
        <w:t>was added to the equilibrium solution, the red color of the solution intensified. This observation also indicates that the equilibrium shifted to the right as concentration of the product increased.</w:t>
      </w:r>
    </w:p>
    <w:p w14:paraId="2F9809F7" w14:textId="1E07642D" w:rsidR="002B1622" w:rsidRDefault="00E94FE6" w:rsidP="00E82E9F">
      <w:pPr>
        <w:spacing w:before="240" w:line="240" w:lineRule="exact"/>
      </w:pPr>
      <w:r>
        <w:t>In</w:t>
      </w:r>
      <w:r w:rsidR="00B43E5B" w:rsidRPr="00E82E9F">
        <w:t xml:space="preserve"> test tubes 3 and 4</w:t>
      </w:r>
      <w:r>
        <w:t>, w</w:t>
      </w:r>
      <w:r w:rsidR="002E66D0">
        <w:t xml:space="preserve">hen </w:t>
      </w:r>
      <w:r w:rsidR="002B1622">
        <w:t xml:space="preserve">silver </w:t>
      </w:r>
      <w:r w:rsidR="009C5A24">
        <w:t>nitrate (AgNO</w:t>
      </w:r>
      <w:r w:rsidR="009C5A24">
        <w:rPr>
          <w:vertAlign w:val="subscript"/>
        </w:rPr>
        <w:t>3</w:t>
      </w:r>
      <w:r w:rsidR="009C5A24">
        <w:t>)</w:t>
      </w:r>
      <w:r w:rsidR="002B1622">
        <w:t xml:space="preserve"> w</w:t>
      </w:r>
      <w:r w:rsidR="002E66D0">
        <w:t>as added to the equilibrium solution, the</w:t>
      </w:r>
      <w:r w:rsidR="002E66D0" w:rsidRPr="002E66D0">
        <w:t xml:space="preserve"> </w:t>
      </w:r>
      <w:r w:rsidR="009C5A24">
        <w:t>red color of the product</w:t>
      </w:r>
      <w:r w:rsidR="002E66D0">
        <w:t xml:space="preserve"> faded and the solution became colorless. This observation indicates that the equilibrium shifted to the left as the </w:t>
      </w:r>
      <w:r w:rsidR="00AC5BC3">
        <w:t>concentration of reactants</w:t>
      </w:r>
      <w:r w:rsidR="002E66D0">
        <w:t xml:space="preserve"> increased</w:t>
      </w:r>
      <w:r w:rsidR="00AC5BC3">
        <w:t xml:space="preserve">. </w:t>
      </w:r>
      <w:r w:rsidR="005F6DBE">
        <w:t>In addition, a precipitate was observed.</w:t>
      </w:r>
      <w:r>
        <w:t xml:space="preserve"> </w:t>
      </w:r>
      <w:r w:rsidR="002B1622">
        <w:t>The red color reappeared upon addition of</w:t>
      </w:r>
      <w:r w:rsidR="00AC5BC3">
        <w:t xml:space="preserve"> </w:t>
      </w:r>
      <w:proofErr w:type="spellStart"/>
      <w:r w:rsidR="002B1622">
        <w:t>thiocyanate</w:t>
      </w:r>
      <w:proofErr w:type="spellEnd"/>
      <w:r w:rsidR="002B1622">
        <w:t xml:space="preserve"> ion (</w:t>
      </w:r>
      <w:r w:rsidR="00AC5BC3">
        <w:t>SCN</w:t>
      </w:r>
      <w:r w:rsidR="00AC5BC3">
        <w:rPr>
          <w:vertAlign w:val="superscript"/>
        </w:rPr>
        <w:t>–</w:t>
      </w:r>
      <w:r w:rsidR="002B1622">
        <w:t xml:space="preserve">). This observation indicates that the equilibrium shifted to the right </w:t>
      </w:r>
      <w:r w:rsidR="009C5A24">
        <w:t>as the concentration of the product</w:t>
      </w:r>
      <w:r w:rsidR="002B1622">
        <w:t xml:space="preserve"> increased</w:t>
      </w:r>
      <w:r w:rsidR="00AC5BC3">
        <w:t xml:space="preserve">. </w:t>
      </w:r>
      <w:r w:rsidR="002B1622">
        <w:t xml:space="preserve">The red color did </w:t>
      </w:r>
      <w:r w:rsidR="002B1622" w:rsidRPr="00E82E9F">
        <w:t>not</w:t>
      </w:r>
      <w:r w:rsidR="002B1622">
        <w:t xml:space="preserve"> reappear when </w:t>
      </w:r>
      <w:proofErr w:type="gramStart"/>
      <w:r w:rsidR="002B1622">
        <w:t>iron(</w:t>
      </w:r>
      <w:proofErr w:type="gramEnd"/>
      <w:r w:rsidR="002B1622">
        <w:t>III) ion (Fe</w:t>
      </w:r>
      <w:r w:rsidR="002B1622">
        <w:rPr>
          <w:vertAlign w:val="superscript"/>
        </w:rPr>
        <w:t>3+</w:t>
      </w:r>
      <w:r w:rsidR="002B1622">
        <w:t>) was added.</w:t>
      </w:r>
    </w:p>
    <w:p w14:paraId="6FF3B6A4" w14:textId="7B5BA206" w:rsidR="009C481F" w:rsidRPr="00206691" w:rsidRDefault="002B1622" w:rsidP="00E82E9F">
      <w:pPr>
        <w:spacing w:before="240" w:line="240" w:lineRule="exact"/>
      </w:pPr>
      <w:r>
        <w:t xml:space="preserve">From these observations, </w:t>
      </w:r>
      <w:r w:rsidR="00E94FE6">
        <w:t>it can be</w:t>
      </w:r>
      <w:r>
        <w:t xml:space="preserve"> conclude</w:t>
      </w:r>
      <w:r w:rsidR="00E94FE6">
        <w:t>d</w:t>
      </w:r>
      <w:r>
        <w:t xml:space="preserve"> that </w:t>
      </w:r>
      <w:r w:rsidR="00DA62B1">
        <w:t xml:space="preserve">silver </w:t>
      </w:r>
      <w:proofErr w:type="spellStart"/>
      <w:r w:rsidR="00DA62B1">
        <w:t>thiocyanate</w:t>
      </w:r>
      <w:proofErr w:type="spellEnd"/>
      <w:r w:rsidR="00DA62B1">
        <w:t xml:space="preserve"> (</w:t>
      </w:r>
      <w:proofErr w:type="spellStart"/>
      <w:r w:rsidR="00DA62B1">
        <w:t>AgSCN</w:t>
      </w:r>
      <w:proofErr w:type="spellEnd"/>
      <w:r w:rsidR="00DA62B1">
        <w:t xml:space="preserve">) was </w:t>
      </w:r>
      <w:r>
        <w:t xml:space="preserve">the precipitate that formed when silver </w:t>
      </w:r>
      <w:r w:rsidR="008D1DF8">
        <w:t>nitrate</w:t>
      </w:r>
      <w:r w:rsidR="008C3274">
        <w:t xml:space="preserve"> was added</w:t>
      </w:r>
      <w:r w:rsidR="00A3049E">
        <w:t xml:space="preserve"> to the equilibrium solution</w:t>
      </w:r>
      <w:r w:rsidR="00AC5BC3">
        <w:t>.</w:t>
      </w:r>
      <w:r w:rsidR="009C5A24">
        <w:t xml:space="preserve"> The formation of this solid is responsible for the cloudiness observed in both test tubes.</w:t>
      </w:r>
      <w:r w:rsidR="00AC5BC3">
        <w:t xml:space="preserve"> </w:t>
      </w:r>
      <w:r w:rsidR="009C5A24">
        <w:t xml:space="preserve">When the </w:t>
      </w:r>
      <w:proofErr w:type="spellStart"/>
      <w:r w:rsidR="009C5A24">
        <w:t>thiocyanate</w:t>
      </w:r>
      <w:proofErr w:type="spellEnd"/>
      <w:r w:rsidR="009C5A24">
        <w:t xml:space="preserve"> ion was removed from the solution by precipitation, the equilibrium shifted to the left</w:t>
      </w:r>
      <w:r w:rsidR="00E94FE6">
        <w:t>,</w:t>
      </w:r>
      <w:r w:rsidR="00A66B2C">
        <w:t xml:space="preserve"> because the concentration</w:t>
      </w:r>
      <w:r w:rsidR="009C5A24">
        <w:t xml:space="preserve"> of </w:t>
      </w:r>
      <w:r w:rsidR="00B35D33">
        <w:t>one of the</w:t>
      </w:r>
      <w:r w:rsidR="009C5A24">
        <w:t xml:space="preserve"> reac</w:t>
      </w:r>
      <w:r w:rsidR="0096054F">
        <w:t>tant</w:t>
      </w:r>
      <w:r w:rsidR="00B35D33">
        <w:t>s</w:t>
      </w:r>
      <w:r w:rsidR="009C5A24">
        <w:t xml:space="preserve"> had been reduced. When more </w:t>
      </w:r>
      <w:proofErr w:type="spellStart"/>
      <w:r w:rsidR="009C5A24">
        <w:t>thiocyanate</w:t>
      </w:r>
      <w:proofErr w:type="spellEnd"/>
      <w:r w:rsidR="009C5A24">
        <w:t xml:space="preserve"> ion was then added, the equilibrium shifted back to the right </w:t>
      </w:r>
      <w:r w:rsidR="00F511AA">
        <w:t>to re-establish the equilibrium</w:t>
      </w:r>
      <w:r w:rsidR="009C5A24">
        <w:t xml:space="preserve"> </w:t>
      </w:r>
      <w:ins w:id="131" w:author="Information Technology Services" w:date="2015-04-24T11:21:00Z">
        <w:r w:rsidR="002B04AF">
          <w:t xml:space="preserve">ratio of </w:t>
        </w:r>
      </w:ins>
      <w:r w:rsidR="009C5A24">
        <w:t xml:space="preserve">concentrations </w:t>
      </w:r>
      <w:del w:id="132" w:author="Information Technology Services" w:date="2015-04-24T11:21:00Z">
        <w:r w:rsidR="009C5A24" w:rsidDel="002B04AF">
          <w:delText>of the two reactants</w:delText>
        </w:r>
        <w:r w:rsidR="00B53978" w:rsidDel="00635ECC">
          <w:delText xml:space="preserve"> </w:delText>
        </w:r>
      </w:del>
      <w:r w:rsidR="00B53978">
        <w:t xml:space="preserve">by re-forming </w:t>
      </w:r>
      <w:proofErr w:type="gramStart"/>
      <w:r w:rsidR="00B53978">
        <w:t>iron(</w:t>
      </w:r>
      <w:proofErr w:type="gramEnd"/>
      <w:r w:rsidR="00B53978">
        <w:t xml:space="preserve">III) </w:t>
      </w:r>
      <w:proofErr w:type="spellStart"/>
      <w:r w:rsidR="00B53978">
        <w:t>thiocyanate</w:t>
      </w:r>
      <w:proofErr w:type="spellEnd"/>
      <w:r w:rsidR="009C5A24">
        <w:t xml:space="preserve">. </w:t>
      </w:r>
      <w:r w:rsidR="006B096C">
        <w:t>T</w:t>
      </w:r>
      <w:r w:rsidR="009C5A24">
        <w:t xml:space="preserve">he addition of more </w:t>
      </w:r>
      <w:proofErr w:type="gramStart"/>
      <w:r w:rsidR="009C5A24">
        <w:t>iron(</w:t>
      </w:r>
      <w:proofErr w:type="gramEnd"/>
      <w:r w:rsidR="009C5A24">
        <w:t xml:space="preserve">III) ion did not shift </w:t>
      </w:r>
      <w:r w:rsidR="006B096C">
        <w:t xml:space="preserve">the equilibrium back to </w:t>
      </w:r>
      <w:r w:rsidR="000B1F50">
        <w:t xml:space="preserve">the </w:t>
      </w:r>
      <w:r w:rsidR="006B096C">
        <w:t>right</w:t>
      </w:r>
      <w:r w:rsidR="00E94FE6">
        <w:t>,</w:t>
      </w:r>
      <w:r w:rsidR="006B096C">
        <w:t xml:space="preserve"> because the </w:t>
      </w:r>
      <w:proofErr w:type="spellStart"/>
      <w:r w:rsidR="006B096C">
        <w:t>thiocyanate</w:t>
      </w:r>
      <w:proofErr w:type="spellEnd"/>
      <w:r w:rsidR="006B096C">
        <w:t xml:space="preserve"> ion had been removed from </w:t>
      </w:r>
      <w:r w:rsidR="00E94FE6">
        <w:t xml:space="preserve">the </w:t>
      </w:r>
      <w:r w:rsidR="006B096C">
        <w:t xml:space="preserve">solution as </w:t>
      </w:r>
      <w:r w:rsidR="003229B1">
        <w:t xml:space="preserve">silver </w:t>
      </w:r>
      <w:proofErr w:type="spellStart"/>
      <w:r w:rsidR="003229B1">
        <w:t>thiocyanate</w:t>
      </w:r>
      <w:proofErr w:type="spellEnd"/>
      <w:r w:rsidR="006B096C">
        <w:t xml:space="preserve"> </w:t>
      </w:r>
      <w:r w:rsidR="00717A0B">
        <w:t>precipitate</w:t>
      </w:r>
      <w:r w:rsidR="006B096C">
        <w:t xml:space="preserve"> and was no longer available to react with iron(III) to form </w:t>
      </w:r>
      <w:r w:rsidR="00E94FE6">
        <w:t xml:space="preserve">the </w:t>
      </w:r>
      <w:r w:rsidR="006B096C">
        <w:t xml:space="preserve">iron(III) </w:t>
      </w:r>
      <w:proofErr w:type="spellStart"/>
      <w:r w:rsidR="006B096C">
        <w:t>thiocyanate</w:t>
      </w:r>
      <w:proofErr w:type="spellEnd"/>
      <w:r w:rsidR="006B096C">
        <w:t xml:space="preserve"> ion.</w:t>
      </w:r>
    </w:p>
    <w:p w14:paraId="62008F3F" w14:textId="37B7A65A" w:rsidR="00E94FE6" w:rsidRDefault="00E94FE6" w:rsidP="00E82E9F">
      <w:pPr>
        <w:spacing w:before="240" w:line="240" w:lineRule="exact"/>
      </w:pPr>
      <w:r>
        <w:t xml:space="preserve">In </w:t>
      </w:r>
      <w:r w:rsidR="00B43E5B" w:rsidRPr="00E82E9F">
        <w:t>test tubes 5 and 6</w:t>
      </w:r>
      <w:r>
        <w:t>, w</w:t>
      </w:r>
      <w:r w:rsidR="006B041D">
        <w:t xml:space="preserve">hen </w:t>
      </w:r>
      <w:r w:rsidR="00934C8F">
        <w:t xml:space="preserve">potassium </w:t>
      </w:r>
      <w:r w:rsidR="006B041D">
        <w:t>phosphate ion (</w:t>
      </w:r>
      <w:r w:rsidR="00934C8F">
        <w:t>K</w:t>
      </w:r>
      <w:r w:rsidR="00934C8F">
        <w:rPr>
          <w:vertAlign w:val="subscript"/>
        </w:rPr>
        <w:t>3</w:t>
      </w:r>
      <w:r w:rsidR="00AC5BC3">
        <w:t>PO</w:t>
      </w:r>
      <w:r w:rsidR="00AC5BC3">
        <w:rPr>
          <w:vertAlign w:val="subscript"/>
        </w:rPr>
        <w:t>4</w:t>
      </w:r>
      <w:r w:rsidR="006B041D">
        <w:t>) was added to the equilibrium solution, the</w:t>
      </w:r>
      <w:r w:rsidR="006B041D" w:rsidRPr="002E66D0">
        <w:t xml:space="preserve"> </w:t>
      </w:r>
      <w:r w:rsidR="006B041D">
        <w:t xml:space="preserve">red color of the products faded and the solution became </w:t>
      </w:r>
      <w:r w:rsidR="00F511AA">
        <w:t>yellow</w:t>
      </w:r>
      <w:r w:rsidR="006B041D">
        <w:t>. This observation indicates that the equilibrium shifted to the left as the concentration of reactants increased.</w:t>
      </w:r>
      <w:r>
        <w:t xml:space="preserve"> </w:t>
      </w:r>
      <w:r w:rsidR="006B041D">
        <w:t>The red color reappeared upon addition of iron</w:t>
      </w:r>
      <w:r w:rsidR="004B00FD">
        <w:t xml:space="preserve"> </w:t>
      </w:r>
      <w:r w:rsidR="006B041D">
        <w:t>(III) ion (</w:t>
      </w:r>
      <w:r w:rsidR="00AC5BC3">
        <w:t>Fe</w:t>
      </w:r>
      <w:r w:rsidR="00AC5BC3">
        <w:rPr>
          <w:vertAlign w:val="superscript"/>
        </w:rPr>
        <w:t>3+</w:t>
      </w:r>
      <w:r w:rsidR="006B041D">
        <w:t xml:space="preserve">). This observation indicates that the equilibrium shifted to the right as the concentration of </w:t>
      </w:r>
      <w:r w:rsidR="00612809">
        <w:t>the product</w:t>
      </w:r>
      <w:r w:rsidR="006B041D">
        <w:t xml:space="preserve"> increased.</w:t>
      </w:r>
      <w:r w:rsidR="001478B3">
        <w:t xml:space="preserve"> In addition, a precipitate was observed.</w:t>
      </w:r>
      <w:r w:rsidR="006B041D">
        <w:t xml:space="preserve"> The red color did </w:t>
      </w:r>
      <w:r w:rsidR="006B041D" w:rsidRPr="00E82E9F">
        <w:t>not</w:t>
      </w:r>
      <w:r w:rsidR="006B041D">
        <w:t xml:space="preserve"> reappear when </w:t>
      </w:r>
      <w:r>
        <w:t xml:space="preserve">the </w:t>
      </w:r>
      <w:proofErr w:type="spellStart"/>
      <w:r w:rsidR="006B041D">
        <w:t>thiocyanate</w:t>
      </w:r>
      <w:proofErr w:type="spellEnd"/>
      <w:r w:rsidR="006B041D">
        <w:t xml:space="preserve"> ion (SCN</w:t>
      </w:r>
      <w:r w:rsidR="006B041D">
        <w:rPr>
          <w:vertAlign w:val="superscript"/>
        </w:rPr>
        <w:t>–</w:t>
      </w:r>
      <w:r w:rsidR="006B041D">
        <w:t>) was added.</w:t>
      </w:r>
    </w:p>
    <w:p w14:paraId="70855C26" w14:textId="41654F12" w:rsidR="00E7609F" w:rsidRDefault="006B041D" w:rsidP="00E82E9F">
      <w:pPr>
        <w:spacing w:before="240" w:line="240" w:lineRule="exact"/>
      </w:pPr>
      <w:r>
        <w:t xml:space="preserve">From these observations, </w:t>
      </w:r>
      <w:r w:rsidR="00E94FE6">
        <w:t>it can be</w:t>
      </w:r>
      <w:r>
        <w:t xml:space="preserve"> conclude</w:t>
      </w:r>
      <w:r w:rsidR="00E94FE6">
        <w:t>d</w:t>
      </w:r>
      <w:r>
        <w:t xml:space="preserve"> that </w:t>
      </w:r>
      <w:proofErr w:type="gramStart"/>
      <w:r w:rsidR="00E7609F">
        <w:t>iron(</w:t>
      </w:r>
      <w:proofErr w:type="gramEnd"/>
      <w:r w:rsidR="00E7609F">
        <w:t>III) phosphate (FePO</w:t>
      </w:r>
      <w:r w:rsidR="00E7609F">
        <w:rPr>
          <w:vertAlign w:val="subscript"/>
        </w:rPr>
        <w:t>4</w:t>
      </w:r>
      <w:r w:rsidR="00E7609F">
        <w:t xml:space="preserve">) </w:t>
      </w:r>
      <w:r w:rsidR="00200FCA">
        <w:t>salt</w:t>
      </w:r>
      <w:r w:rsidR="00E7609F">
        <w:t xml:space="preserve"> was </w:t>
      </w:r>
      <w:r>
        <w:t xml:space="preserve">formed when </w:t>
      </w:r>
      <w:r w:rsidR="00E7609F">
        <w:t>potassium phosphate</w:t>
      </w:r>
      <w:r>
        <w:t xml:space="preserve"> was added</w:t>
      </w:r>
      <w:r w:rsidR="00E7609F">
        <w:t xml:space="preserve"> to the equilibrium solution. When the iron</w:t>
      </w:r>
      <w:r w:rsidR="004B00FD">
        <w:t xml:space="preserve"> </w:t>
      </w:r>
      <w:r w:rsidR="00E7609F">
        <w:t>(III) ion was removed from the solution by formation of this salt, the equilibrium shifted to the lef</w:t>
      </w:r>
      <w:r w:rsidR="00717A0B">
        <w:t>t</w:t>
      </w:r>
      <w:r w:rsidR="00E94FE6">
        <w:t>,</w:t>
      </w:r>
      <w:r w:rsidR="00717A0B">
        <w:t xml:space="preserve"> because the concentration</w:t>
      </w:r>
      <w:r w:rsidR="00E7609F">
        <w:t xml:space="preserve"> of </w:t>
      </w:r>
      <w:r w:rsidR="008232BE">
        <w:t>one of the</w:t>
      </w:r>
      <w:r w:rsidR="00E7609F">
        <w:t xml:space="preserve"> reactant</w:t>
      </w:r>
      <w:r w:rsidR="008232BE">
        <w:t>s</w:t>
      </w:r>
      <w:r w:rsidR="00E7609F">
        <w:t xml:space="preserve"> had been reduced. When more </w:t>
      </w:r>
      <w:proofErr w:type="gramStart"/>
      <w:r w:rsidR="00E7609F">
        <w:t>iron(</w:t>
      </w:r>
      <w:proofErr w:type="gramEnd"/>
      <w:r w:rsidR="00E7609F">
        <w:t xml:space="preserve">III) ion was then added, the equilibrium shifted back to the right </w:t>
      </w:r>
      <w:r w:rsidR="00C305AC">
        <w:t>to re-establish the equilibrium</w:t>
      </w:r>
      <w:ins w:id="133" w:author="Information Technology Services" w:date="2015-04-24T11:21:00Z">
        <w:r w:rsidR="003325A3">
          <w:t xml:space="preserve"> ratio of</w:t>
        </w:r>
      </w:ins>
      <w:r w:rsidR="00C305AC">
        <w:t xml:space="preserve"> concentrations </w:t>
      </w:r>
      <w:del w:id="134" w:author="Information Technology Services" w:date="2015-04-24T11:22:00Z">
        <w:r w:rsidR="00C305AC" w:rsidDel="003325A3">
          <w:delText>of the two reactants</w:delText>
        </w:r>
        <w:r w:rsidR="005A33CB" w:rsidDel="003325A3">
          <w:delText xml:space="preserve"> </w:delText>
        </w:r>
      </w:del>
      <w:r w:rsidR="005A33CB">
        <w:t>by re-forming iron</w:t>
      </w:r>
      <w:del w:id="135" w:author="Jacob Roundy" w:date="2015-04-27T14:53:00Z">
        <w:r w:rsidR="004B00FD" w:rsidDel="007C515D">
          <w:delText xml:space="preserve"> </w:delText>
        </w:r>
      </w:del>
      <w:r w:rsidR="005A33CB">
        <w:t xml:space="preserve">(III) </w:t>
      </w:r>
      <w:proofErr w:type="spellStart"/>
      <w:r w:rsidR="005A33CB">
        <w:t>thiocyante</w:t>
      </w:r>
      <w:proofErr w:type="spellEnd"/>
      <w:r w:rsidR="00C305AC">
        <w:t xml:space="preserve">. </w:t>
      </w:r>
      <w:r w:rsidR="00592DD2">
        <w:t>Although</w:t>
      </w:r>
      <w:r w:rsidR="00E7609F">
        <w:t xml:space="preserve"> no</w:t>
      </w:r>
      <w:r w:rsidR="00592DD2">
        <w:t xml:space="preserve"> </w:t>
      </w:r>
      <w:r w:rsidR="00E7609F">
        <w:t>cloudiness was detected by eye</w:t>
      </w:r>
      <w:r w:rsidR="00E7798F">
        <w:t>sight</w:t>
      </w:r>
      <w:r w:rsidR="00592DD2">
        <w:t xml:space="preserve"> when </w:t>
      </w:r>
      <w:r w:rsidR="00E7798F">
        <w:t xml:space="preserve">the </w:t>
      </w:r>
      <w:r w:rsidR="00592DD2">
        <w:t xml:space="preserve">phosphate ion was initially added, a cloudiness </w:t>
      </w:r>
      <w:r w:rsidR="00E7609F">
        <w:t>did appear</w:t>
      </w:r>
      <w:r w:rsidR="00592DD2">
        <w:t xml:space="preserve"> when </w:t>
      </w:r>
      <w:r w:rsidR="00E7798F">
        <w:t xml:space="preserve">the </w:t>
      </w:r>
      <w:proofErr w:type="gramStart"/>
      <w:r w:rsidR="00592DD2">
        <w:t>iron(</w:t>
      </w:r>
      <w:proofErr w:type="gramEnd"/>
      <w:r w:rsidR="00592DD2">
        <w:t>I</w:t>
      </w:r>
      <w:r w:rsidR="00E7609F">
        <w:t>II) ion was subsequently added, which is the solid iron(III) phosphate salt.</w:t>
      </w:r>
      <w:r w:rsidR="003229B1" w:rsidRPr="003229B1">
        <w:t xml:space="preserve"> </w:t>
      </w:r>
      <w:r w:rsidR="003229B1">
        <w:t xml:space="preserve">The addition of more </w:t>
      </w:r>
      <w:proofErr w:type="spellStart"/>
      <w:r w:rsidR="003229B1">
        <w:t>thiocyanate</w:t>
      </w:r>
      <w:proofErr w:type="spellEnd"/>
      <w:r w:rsidR="003229B1">
        <w:t xml:space="preserve"> ion did not shift the equilibrium back to </w:t>
      </w:r>
      <w:r w:rsidR="00E7798F">
        <w:t xml:space="preserve">the </w:t>
      </w:r>
      <w:r w:rsidR="003229B1">
        <w:t>right</w:t>
      </w:r>
      <w:r w:rsidR="00E7798F">
        <w:t>,</w:t>
      </w:r>
      <w:r w:rsidR="003229B1">
        <w:t xml:space="preserve"> because the </w:t>
      </w:r>
      <w:proofErr w:type="gramStart"/>
      <w:r w:rsidR="003229B1">
        <w:t>iron(</w:t>
      </w:r>
      <w:proofErr w:type="gramEnd"/>
      <w:r w:rsidR="003229B1">
        <w:t xml:space="preserve">III) ion had been removed from </w:t>
      </w:r>
      <w:r w:rsidR="00E7798F">
        <w:t xml:space="preserve">the </w:t>
      </w:r>
      <w:r w:rsidR="003229B1">
        <w:t xml:space="preserve">solution as iron(III) phosphate salt and was no longer available to react with </w:t>
      </w:r>
      <w:r w:rsidR="00E7798F">
        <w:t xml:space="preserve">the </w:t>
      </w:r>
      <w:proofErr w:type="spellStart"/>
      <w:r w:rsidR="003229B1">
        <w:t>thiocyanate</w:t>
      </w:r>
      <w:proofErr w:type="spellEnd"/>
      <w:r w:rsidR="003229B1">
        <w:t xml:space="preserve"> ion to form </w:t>
      </w:r>
      <w:r w:rsidR="00E7798F">
        <w:t xml:space="preserve">the </w:t>
      </w:r>
      <w:r w:rsidR="003229B1">
        <w:t xml:space="preserve">iron(III) </w:t>
      </w:r>
      <w:proofErr w:type="spellStart"/>
      <w:r w:rsidR="003229B1">
        <w:t>thiocyanate</w:t>
      </w:r>
      <w:proofErr w:type="spellEnd"/>
      <w:r w:rsidR="003229B1">
        <w:t xml:space="preserve"> ion.</w:t>
      </w:r>
    </w:p>
    <w:p w14:paraId="5C0331AF" w14:textId="68931252" w:rsidR="00AC5BC3" w:rsidRDefault="00E7798F" w:rsidP="00E82E9F">
      <w:pPr>
        <w:spacing w:before="240" w:line="240" w:lineRule="exact"/>
      </w:pPr>
      <w:r>
        <w:t>In</w:t>
      </w:r>
      <w:r w:rsidR="00C35C24" w:rsidRPr="00E82E9F">
        <w:t xml:space="preserve"> test tube 7</w:t>
      </w:r>
      <w:r>
        <w:t>, a</w:t>
      </w:r>
      <w:r w:rsidR="007F4D0F">
        <w:t>s the temperature increased</w:t>
      </w:r>
      <w:r w:rsidR="00AC5BC3">
        <w:t xml:space="preserve">, </w:t>
      </w:r>
      <w:r w:rsidR="007F4D0F">
        <w:t>the</w:t>
      </w:r>
      <w:r w:rsidR="007F4D0F" w:rsidRPr="002E66D0">
        <w:t xml:space="preserve"> </w:t>
      </w:r>
      <w:r w:rsidR="007F4D0F">
        <w:t xml:space="preserve">red color of the products faded, indicating </w:t>
      </w:r>
      <w:r w:rsidR="00C77DFD">
        <w:t>an equilibrium shift to</w:t>
      </w:r>
      <w:r w:rsidR="00C47FFD">
        <w:t xml:space="preserve"> the</w:t>
      </w:r>
      <w:r w:rsidR="00C77DFD">
        <w:t xml:space="preserve"> left as more reactants were formed</w:t>
      </w:r>
      <w:r w:rsidR="00AC5BC3">
        <w:t>.</w:t>
      </w:r>
      <w:r w:rsidR="007F4D0F" w:rsidRPr="007F4D0F">
        <w:t xml:space="preserve"> </w:t>
      </w:r>
      <w:r w:rsidR="00C77DFD">
        <w:t xml:space="preserve">This observation </w:t>
      </w:r>
      <w:r>
        <w:t xml:space="preserve">leads to the conclusion </w:t>
      </w:r>
      <w:r w:rsidR="00C77DFD">
        <w:t>that the reaction is e</w:t>
      </w:r>
      <w:r w:rsidR="007F4D0F">
        <w:t>xothermic.</w:t>
      </w:r>
      <w:r w:rsidR="00C77DFD">
        <w:t xml:space="preserve"> </w:t>
      </w:r>
      <w:r w:rsidR="00C47FFD">
        <w:t>For an exothermic reaction,</w:t>
      </w:r>
      <w:r w:rsidR="00840F71">
        <w:t xml:space="preserve"> </w:t>
      </w:r>
      <w:del w:id="136" w:author="Information Technology Services" w:date="2015-04-22T10:53:00Z">
        <w:r w:rsidDel="00CC1E1E">
          <w:delText>it</w:delText>
        </w:r>
        <w:r w:rsidR="00C77DFD" w:rsidDel="00CC1E1E">
          <w:delText xml:space="preserve"> can </w:delText>
        </w:r>
        <w:r w:rsidDel="00CC1E1E">
          <w:delText xml:space="preserve">be </w:delText>
        </w:r>
        <w:r w:rsidR="00C77DFD" w:rsidDel="00CC1E1E">
          <w:delText>consider</w:delText>
        </w:r>
        <w:r w:rsidDel="00CC1E1E">
          <w:delText>ed that</w:delText>
        </w:r>
        <w:r w:rsidR="00C77DFD" w:rsidDel="00CC1E1E">
          <w:delText xml:space="preserve"> </w:delText>
        </w:r>
      </w:del>
      <w:r w:rsidR="00C77DFD">
        <w:t>the heat generated by the reaction reside</w:t>
      </w:r>
      <w:r>
        <w:t>s</w:t>
      </w:r>
      <w:r w:rsidR="00C77DFD">
        <w:t xml:space="preserve"> on the produ</w:t>
      </w:r>
      <w:r w:rsidR="00840F71">
        <w:t>ct side of the equation</w:t>
      </w:r>
      <w:del w:id="137" w:author="Information Technology Services" w:date="2015-04-22T10:53:00Z">
        <w:r w:rsidDel="00CC1E1E">
          <w:delText>,</w:delText>
        </w:r>
        <w:r w:rsidR="00840F71" w:rsidDel="00CC1E1E">
          <w:delText xml:space="preserve"> since heat</w:delText>
        </w:r>
        <w:r w:rsidR="00C77DFD" w:rsidDel="00CC1E1E">
          <w:delText xml:space="preserve"> is produced along with the iron(III) thiocyanate</w:delText>
        </w:r>
        <w:r w:rsidR="009D4DFA" w:rsidDel="00CC1E1E">
          <w:delText xml:space="preserve"> ion</w:delText>
        </w:r>
      </w:del>
      <w:r w:rsidR="00C77DFD">
        <w:t>:</w:t>
      </w:r>
    </w:p>
    <w:p w14:paraId="0195F0FA" w14:textId="7E16899E" w:rsidR="00AC5BC3" w:rsidRDefault="00AC5BC3" w:rsidP="00E82E9F">
      <w:pPr>
        <w:spacing w:before="240" w:line="240" w:lineRule="exact"/>
        <w:jc w:val="center"/>
      </w:pPr>
      <w:r>
        <w:t>Fe</w:t>
      </w:r>
      <w:r>
        <w:rPr>
          <w:vertAlign w:val="superscript"/>
        </w:rPr>
        <w:t>3</w:t>
      </w:r>
      <w:proofErr w:type="gramStart"/>
      <w:r>
        <w:rPr>
          <w:vertAlign w:val="superscript"/>
        </w:rPr>
        <w:t>+</w:t>
      </w:r>
      <w:r>
        <w:t xml:space="preserve">  +</w:t>
      </w:r>
      <w:proofErr w:type="gramEnd"/>
      <w:r>
        <w:t xml:space="preserve">  SCN</w:t>
      </w:r>
      <w:r w:rsidR="00602CF9">
        <w:rPr>
          <w:vertAlign w:val="superscript"/>
        </w:rPr>
        <w:t>–</w:t>
      </w:r>
      <w:r>
        <w:t xml:space="preserve">   </w:t>
      </w:r>
      <w:r>
        <w:rPr>
          <w:noProof/>
        </w:rPr>
        <w:drawing>
          <wp:inline distT="0" distB="0" distL="0" distR="0" wp14:anchorId="2E9CE47F" wp14:editId="53F69DD9">
            <wp:extent cx="241300" cy="152400"/>
            <wp:effectExtent l="0" t="0" r="1270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1300" cy="152400"/>
                    </a:xfrm>
                    <a:prstGeom prst="rect">
                      <a:avLst/>
                    </a:prstGeom>
                    <a:noFill/>
                    <a:ln>
                      <a:noFill/>
                    </a:ln>
                  </pic:spPr>
                </pic:pic>
              </a:graphicData>
            </a:graphic>
          </wp:inline>
        </w:drawing>
      </w:r>
      <w:r>
        <w:t xml:space="preserve">   FeSCN</w:t>
      </w:r>
      <w:r>
        <w:rPr>
          <w:vertAlign w:val="superscript"/>
        </w:rPr>
        <w:t>2+</w:t>
      </w:r>
      <w:r>
        <w:t xml:space="preserve">  +  heat</w:t>
      </w:r>
    </w:p>
    <w:p w14:paraId="65F9A65C" w14:textId="77777777" w:rsidR="00CC1E1E" w:rsidRDefault="00CC1E1E" w:rsidP="00CC1E1E">
      <w:pPr>
        <w:spacing w:before="240" w:line="240" w:lineRule="exact"/>
        <w:rPr>
          <w:ins w:id="138" w:author="Information Technology Services" w:date="2015-04-22T10:53:00Z"/>
        </w:rPr>
      </w:pPr>
      <w:ins w:id="139" w:author="Information Technology Services" w:date="2015-04-22T10:53:00Z">
        <w:r>
          <w:t>W</w:t>
        </w:r>
        <w:del w:id="140" w:author="Jacob Roundy" w:date="2015-04-27T14:53:00Z">
          <w:r w:rsidDel="007C515D">
            <w:delText>e observed that w</w:delText>
          </w:r>
        </w:del>
        <w:r>
          <w:t xml:space="preserve">hen heat was added to the system (by increasing the temperature), the equilibrium shifted to the left. </w:t>
        </w:r>
      </w:ins>
    </w:p>
    <w:p w14:paraId="29E8C983" w14:textId="2B2A57C8" w:rsidR="00C47FFD" w:rsidDel="00CC1E1E" w:rsidRDefault="00C47FFD" w:rsidP="00302680">
      <w:pPr>
        <w:spacing w:before="240" w:line="240" w:lineRule="exact"/>
        <w:rPr>
          <w:del w:id="141" w:author="Information Technology Services" w:date="2015-04-22T10:53:00Z"/>
        </w:rPr>
      </w:pPr>
      <w:del w:id="142" w:author="Information Technology Services" w:date="2015-04-22T10:53:00Z">
        <w:r w:rsidDel="00CC1E1E">
          <w:delText>Thus, if heat is added to the system (by increasing the temperature), the equil</w:delText>
        </w:r>
        <w:r w:rsidR="00D57482" w:rsidDel="00CC1E1E">
          <w:delText>ibrium shift</w:delText>
        </w:r>
        <w:r w:rsidR="00E7798F" w:rsidDel="00CC1E1E">
          <w:delText>s</w:delText>
        </w:r>
        <w:r w:rsidR="00D57482" w:rsidDel="00CC1E1E">
          <w:delText xml:space="preserve"> to the left. </w:delText>
        </w:r>
      </w:del>
    </w:p>
    <w:p w14:paraId="6F0F6BF0" w14:textId="57DA1F8F" w:rsidR="000F21D3" w:rsidDel="00CC1E1E" w:rsidRDefault="00C47FFD" w:rsidP="00E82E9F">
      <w:pPr>
        <w:spacing w:before="240" w:line="240" w:lineRule="exact"/>
        <w:rPr>
          <w:del w:id="143" w:author="Information Technology Services" w:date="2015-04-22T10:53:00Z"/>
        </w:rPr>
      </w:pPr>
      <w:del w:id="144" w:author="Information Technology Services" w:date="2015-04-22T10:53:00Z">
        <w:r w:rsidDel="00CC1E1E">
          <w:delText>For an endothermic reaction, the addition of heat</w:delText>
        </w:r>
        <w:r w:rsidR="00206691" w:rsidDel="00CC1E1E">
          <w:delText xml:space="preserve"> would result</w:delText>
        </w:r>
        <w:r w:rsidDel="00CC1E1E">
          <w:delText xml:space="preserve"> in a shift to the right. In this case, the red color would have </w:delText>
        </w:r>
        <w:r w:rsidR="00840F71" w:rsidDel="00CC1E1E">
          <w:delText>intensified when the temperature was increased</w:delText>
        </w:r>
        <w:r w:rsidR="00F814C2" w:rsidDel="00CC1E1E">
          <w:delText xml:space="preserve"> if the reaction had been</w:delText>
        </w:r>
        <w:r w:rsidDel="00CC1E1E">
          <w:delText xml:space="preserve"> endothermic.</w:delText>
        </w:r>
      </w:del>
    </w:p>
    <w:p w14:paraId="30EE1A72" w14:textId="77777777" w:rsidR="00CC26C7" w:rsidRDefault="00CC26C7" w:rsidP="00CC26C7">
      <w:pPr>
        <w:spacing w:before="240" w:line="240" w:lineRule="exact"/>
        <w:rPr>
          <w:b/>
          <w:sz w:val="28"/>
        </w:rPr>
      </w:pPr>
    </w:p>
    <w:p w14:paraId="16858CEC" w14:textId="77777777" w:rsidR="00CC26C7" w:rsidRPr="00CC26C7" w:rsidRDefault="00CC26C7" w:rsidP="00CC26C7">
      <w:pPr>
        <w:spacing w:before="240" w:line="240" w:lineRule="exact"/>
        <w:rPr>
          <w:b/>
          <w:sz w:val="28"/>
        </w:rPr>
      </w:pPr>
      <w:r w:rsidRPr="00CC26C7">
        <w:rPr>
          <w:b/>
          <w:sz w:val="28"/>
        </w:rPr>
        <w:t>Applications:</w:t>
      </w:r>
    </w:p>
    <w:p w14:paraId="1C7BFE39" w14:textId="4D4A0376" w:rsidR="00CC26C7" w:rsidRDefault="00CC26C7" w:rsidP="00CC26C7">
      <w:pPr>
        <w:spacing w:before="240" w:line="240" w:lineRule="exact"/>
      </w:pPr>
      <w:r>
        <w:t>Le</w:t>
      </w:r>
      <w:r w:rsidR="000F766B">
        <w:t xml:space="preserve"> </w:t>
      </w:r>
      <w:proofErr w:type="spellStart"/>
      <w:r>
        <w:t>Chatelier’s</w:t>
      </w:r>
      <w:proofErr w:type="spellEnd"/>
      <w:r>
        <w:t xml:space="preserve"> principle is at work i</w:t>
      </w:r>
      <w:r w:rsidR="000F766B">
        <w:t>n human</w:t>
      </w:r>
      <w:r>
        <w:t xml:space="preserve"> bod</w:t>
      </w:r>
      <w:r w:rsidR="000F766B">
        <w:t>ies</w:t>
      </w:r>
      <w:r>
        <w:t>. Oxygen is transported from the lungs to muscle and other tissues by a protein called hemoglobin (</w:t>
      </w:r>
      <w:proofErr w:type="spellStart"/>
      <w:r>
        <w:t>Hb</w:t>
      </w:r>
      <w:proofErr w:type="spellEnd"/>
      <w:r>
        <w:t>) that is found</w:t>
      </w:r>
      <w:r w:rsidRPr="00E122D2">
        <w:t xml:space="preserve"> </w:t>
      </w:r>
      <w:r>
        <w:t>in the blood. The oxygen molecule binds to this protein in a reversible reaction that can be described by an equilibrium equation:</w:t>
      </w:r>
    </w:p>
    <w:p w14:paraId="5BD484EE" w14:textId="77777777" w:rsidR="00CC26C7" w:rsidRDefault="00CC26C7" w:rsidP="00CC26C7">
      <w:pPr>
        <w:spacing w:before="240" w:line="240" w:lineRule="exact"/>
        <w:jc w:val="center"/>
        <w:rPr>
          <w:vertAlign w:val="subscript"/>
        </w:rPr>
      </w:pPr>
      <w:proofErr w:type="spellStart"/>
      <w:r>
        <w:t>Hb</w:t>
      </w:r>
      <w:proofErr w:type="spellEnd"/>
      <w:r>
        <w:t xml:space="preserve">   +   4 O</w:t>
      </w:r>
      <w:r>
        <w:rPr>
          <w:vertAlign w:val="subscript"/>
        </w:rPr>
        <w:t>2</w:t>
      </w:r>
      <w:r>
        <w:t xml:space="preserve">   </w:t>
      </w:r>
      <w:r>
        <w:rPr>
          <w:noProof/>
        </w:rPr>
        <w:drawing>
          <wp:inline distT="0" distB="0" distL="0" distR="0" wp14:anchorId="0A13CE52" wp14:editId="34DEE09A">
            <wp:extent cx="241300" cy="152400"/>
            <wp:effectExtent l="0" t="0" r="1270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1300" cy="152400"/>
                    </a:xfrm>
                    <a:prstGeom prst="rect">
                      <a:avLst/>
                    </a:prstGeom>
                    <a:noFill/>
                    <a:ln>
                      <a:noFill/>
                    </a:ln>
                  </pic:spPr>
                </pic:pic>
              </a:graphicData>
            </a:graphic>
          </wp:inline>
        </w:drawing>
      </w:r>
      <w:r>
        <w:t xml:space="preserve">   </w:t>
      </w:r>
      <w:proofErr w:type="spellStart"/>
      <w:proofErr w:type="gramStart"/>
      <w:r>
        <w:t>Hb</w:t>
      </w:r>
      <w:proofErr w:type="spellEnd"/>
      <w:r>
        <w:t>(</w:t>
      </w:r>
      <w:proofErr w:type="gramEnd"/>
      <w:r>
        <w:t>O</w:t>
      </w:r>
      <w:r>
        <w:rPr>
          <w:vertAlign w:val="subscript"/>
        </w:rPr>
        <w:t>2</w:t>
      </w:r>
      <w:r>
        <w:t>)</w:t>
      </w:r>
      <w:r>
        <w:rPr>
          <w:vertAlign w:val="subscript"/>
        </w:rPr>
        <w:t>4</w:t>
      </w:r>
      <w:r>
        <w:t xml:space="preserve">   </w:t>
      </w:r>
    </w:p>
    <w:p w14:paraId="02FC8F75" w14:textId="39EEF2CD" w:rsidR="00CC26C7" w:rsidRDefault="00CC26C7" w:rsidP="00CC26C7">
      <w:pPr>
        <w:spacing w:before="240" w:line="240" w:lineRule="exact"/>
      </w:pPr>
      <w:r>
        <w:t xml:space="preserve">In the lungs, the partial pressure of oxygen gas is high (on the order of 100 </w:t>
      </w:r>
      <w:proofErr w:type="spellStart"/>
      <w:r>
        <w:t>torr</w:t>
      </w:r>
      <w:proofErr w:type="spellEnd"/>
      <w:r>
        <w:t xml:space="preserve">). The equilibrium shifts to the right in this environment, and the oxygen molecules bind to hemoglobin molecules until the protein is saturated with oxygen. When this saturated hemoglobin reaches the cells of muscle tissue, where the pressure of oxygen is much lower, the equilibrium shifts to the left, and the oxygen is released. If the muscle is at rest, the oxygen pressure is about 30 </w:t>
      </w:r>
      <w:proofErr w:type="spellStart"/>
      <w:r>
        <w:t>torr</w:t>
      </w:r>
      <w:proofErr w:type="spellEnd"/>
      <w:r w:rsidR="000F766B">
        <w:t>,</w:t>
      </w:r>
      <w:r>
        <w:t xml:space="preserve"> and approximately 40% of the oxygen is released. When the muscle is active, the oxygen pressure ranges from 3 to 18 </w:t>
      </w:r>
      <w:proofErr w:type="spellStart"/>
      <w:r>
        <w:t>torr</w:t>
      </w:r>
      <w:proofErr w:type="spellEnd"/>
      <w:r>
        <w:t>, and about 85% of the oxygen is released to satisfy the increased metabolic demand.</w:t>
      </w:r>
    </w:p>
    <w:p w14:paraId="392138B0" w14:textId="77777777" w:rsidR="000F766B" w:rsidRDefault="000F766B" w:rsidP="00CC26C7">
      <w:pPr>
        <w:spacing w:before="240" w:line="240" w:lineRule="exact"/>
      </w:pPr>
    </w:p>
    <w:p w14:paraId="2E182BAF" w14:textId="7B0A53FA" w:rsidR="00CC26C7" w:rsidRDefault="00CC26C7" w:rsidP="00CC26C7">
      <w:pPr>
        <w:spacing w:before="240" w:line="240" w:lineRule="exact"/>
      </w:pPr>
      <w:r>
        <w:t xml:space="preserve">Another physiological example of an equilibrium system involves the regulation of blood </w:t>
      </w:r>
      <w:proofErr w:type="spellStart"/>
      <w:r>
        <w:t>pH.</w:t>
      </w:r>
      <w:proofErr w:type="spellEnd"/>
      <w:r>
        <w:t xml:space="preserve"> Carbon dioxide in the blood reacts reversibly with water to produce carbonic acid, which dissociates to produce hydronium and bicarbonate ions:</w:t>
      </w:r>
    </w:p>
    <w:p w14:paraId="7050AA8C" w14:textId="77777777" w:rsidR="00CC26C7" w:rsidRPr="006B14A4" w:rsidRDefault="00CC26C7" w:rsidP="00CC26C7">
      <w:pPr>
        <w:spacing w:before="240" w:line="240" w:lineRule="exact"/>
        <w:jc w:val="center"/>
      </w:pPr>
      <w:r>
        <w:t>CO</w:t>
      </w:r>
      <w:r>
        <w:rPr>
          <w:vertAlign w:val="subscript"/>
        </w:rPr>
        <w:t>2</w:t>
      </w:r>
      <w:r>
        <w:t xml:space="preserve"> (</w:t>
      </w:r>
      <w:proofErr w:type="spellStart"/>
      <w:r>
        <w:rPr>
          <w:i/>
        </w:rPr>
        <w:t>aq</w:t>
      </w:r>
      <w:proofErr w:type="spellEnd"/>
      <w:r>
        <w:t>)   +   H</w:t>
      </w:r>
      <w:r>
        <w:rPr>
          <w:vertAlign w:val="subscript"/>
        </w:rPr>
        <w:t>2</w:t>
      </w:r>
      <w:r>
        <w:t>O (</w:t>
      </w:r>
      <w:r>
        <w:rPr>
          <w:i/>
        </w:rPr>
        <w:t>l</w:t>
      </w:r>
      <w:r>
        <w:t xml:space="preserve">)   </w:t>
      </w:r>
      <w:r>
        <w:rPr>
          <w:noProof/>
        </w:rPr>
        <w:drawing>
          <wp:inline distT="0" distB="0" distL="0" distR="0" wp14:anchorId="655B525A" wp14:editId="7B7341CD">
            <wp:extent cx="241300" cy="152400"/>
            <wp:effectExtent l="0" t="0" r="1270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1300" cy="152400"/>
                    </a:xfrm>
                    <a:prstGeom prst="rect">
                      <a:avLst/>
                    </a:prstGeom>
                    <a:noFill/>
                    <a:ln>
                      <a:noFill/>
                    </a:ln>
                  </pic:spPr>
                </pic:pic>
              </a:graphicData>
            </a:graphic>
          </wp:inline>
        </w:drawing>
      </w:r>
      <w:r>
        <w:t xml:space="preserve">   H</w:t>
      </w:r>
      <w:r>
        <w:rPr>
          <w:vertAlign w:val="subscript"/>
        </w:rPr>
        <w:t>2</w:t>
      </w:r>
      <w:r>
        <w:t>CO</w:t>
      </w:r>
      <w:r>
        <w:rPr>
          <w:vertAlign w:val="subscript"/>
        </w:rPr>
        <w:t>3</w:t>
      </w:r>
      <w:r>
        <w:t xml:space="preserve"> (</w:t>
      </w:r>
      <w:proofErr w:type="spellStart"/>
      <w:r>
        <w:rPr>
          <w:i/>
        </w:rPr>
        <w:t>aq</w:t>
      </w:r>
      <w:proofErr w:type="spellEnd"/>
      <w:r>
        <w:rPr>
          <w:i/>
        </w:rPr>
        <w:t>)</w:t>
      </w:r>
      <w:r>
        <w:t xml:space="preserve">   </w:t>
      </w:r>
      <w:r>
        <w:rPr>
          <w:noProof/>
        </w:rPr>
        <w:drawing>
          <wp:inline distT="0" distB="0" distL="0" distR="0" wp14:anchorId="0FB04006" wp14:editId="7794E50B">
            <wp:extent cx="241300" cy="152400"/>
            <wp:effectExtent l="0" t="0" r="1270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1300" cy="152400"/>
                    </a:xfrm>
                    <a:prstGeom prst="rect">
                      <a:avLst/>
                    </a:prstGeom>
                    <a:noFill/>
                    <a:ln>
                      <a:noFill/>
                    </a:ln>
                  </pic:spPr>
                </pic:pic>
              </a:graphicData>
            </a:graphic>
          </wp:inline>
        </w:drawing>
      </w:r>
      <w:r>
        <w:t xml:space="preserve">   H</w:t>
      </w:r>
      <w:r>
        <w:rPr>
          <w:vertAlign w:val="subscript"/>
        </w:rPr>
        <w:t>3</w:t>
      </w:r>
      <w:r>
        <w:t>O</w:t>
      </w:r>
      <w:r>
        <w:rPr>
          <w:vertAlign w:val="superscript"/>
        </w:rPr>
        <w:t>+</w:t>
      </w:r>
      <w:r>
        <w:t xml:space="preserve"> (</w:t>
      </w:r>
      <w:proofErr w:type="spellStart"/>
      <w:r>
        <w:rPr>
          <w:i/>
        </w:rPr>
        <w:t>aq</w:t>
      </w:r>
      <w:proofErr w:type="spellEnd"/>
      <w:proofErr w:type="gramStart"/>
      <w:r>
        <w:t>)  +</w:t>
      </w:r>
      <w:proofErr w:type="gramEnd"/>
      <w:r>
        <w:t xml:space="preserve">   HCO</w:t>
      </w:r>
      <w:r>
        <w:rPr>
          <w:vertAlign w:val="subscript"/>
        </w:rPr>
        <w:t>3</w:t>
      </w:r>
      <w:r>
        <w:rPr>
          <w:vertAlign w:val="superscript"/>
        </w:rPr>
        <w:t xml:space="preserve">– </w:t>
      </w:r>
      <w:r>
        <w:t>(</w:t>
      </w:r>
      <w:proofErr w:type="spellStart"/>
      <w:r>
        <w:rPr>
          <w:i/>
        </w:rPr>
        <w:t>aq</w:t>
      </w:r>
      <w:proofErr w:type="spellEnd"/>
      <w:r>
        <w:t>)</w:t>
      </w:r>
    </w:p>
    <w:p w14:paraId="61ABA2C3" w14:textId="21E3912D" w:rsidR="00CC26C7" w:rsidRDefault="00CC26C7" w:rsidP="00CC26C7">
      <w:pPr>
        <w:spacing w:before="240" w:line="240" w:lineRule="exact"/>
      </w:pPr>
      <w:r>
        <w:t>During strenuous exercise, the amount of carbon dioxide produced by the cells increases as a result of high metabolic activity. The increased concentration of carbon dioxide in the blood causes a shift to the right in this equilibrium to produce more carbonic acid. When this happens, the pH level of the blood decreases as hydronium ion concentration increases. One of the body’s responses to this imbalance in blood pH is to increase the rate of breathing so more carbon dioxide gas is exhaled from the lungs</w:t>
      </w:r>
      <w:r w:rsidR="000F766B">
        <w:t>,</w:t>
      </w:r>
      <w:r>
        <w:t xml:space="preserve"> thus shifting the equilibrium back to the left and raising the pH back to normal levels.</w:t>
      </w:r>
    </w:p>
    <w:p w14:paraId="108FEDE2" w14:textId="21F95806" w:rsidR="00CC26C7" w:rsidRDefault="00CC26C7" w:rsidP="00CC26C7">
      <w:pPr>
        <w:spacing w:before="240" w:line="240" w:lineRule="exact"/>
      </w:pPr>
      <w:r>
        <w:t xml:space="preserve">Le </w:t>
      </w:r>
      <w:proofErr w:type="spellStart"/>
      <w:r>
        <w:t>Chatelier’s</w:t>
      </w:r>
      <w:proofErr w:type="spellEnd"/>
      <w:r>
        <w:t xml:space="preserve"> principle must also be taken into account in many industrial processes. Ammonia is an important chemical used in fertilizers, cleaning agents</w:t>
      </w:r>
      <w:r w:rsidR="0029001D">
        <w:t>,</w:t>
      </w:r>
      <w:r>
        <w:t xml:space="preserve"> and</w:t>
      </w:r>
      <w:ins w:id="145" w:author="Information Technology Services" w:date="2015-04-23T15:40:00Z">
        <w:r w:rsidR="00594478">
          <w:t xml:space="preserve"> as a building block in</w:t>
        </w:r>
      </w:ins>
      <w:r>
        <w:t xml:space="preserve"> synthetic organic reactions</w:t>
      </w:r>
      <w:del w:id="146" w:author="Information Technology Services" w:date="2015-04-23T15:40:00Z">
        <w:r w:rsidR="0029001D" w:rsidDel="00594478">
          <w:delText xml:space="preserve"> (as a building block)</w:delText>
        </w:r>
      </w:del>
      <w:r>
        <w:t>. The industrial production of ammonia is accomplished using the Haber process, which relies on the reversible reaction between hydrogen and nitrogen:</w:t>
      </w:r>
    </w:p>
    <w:p w14:paraId="7CA59ECF" w14:textId="77777777" w:rsidR="00CC26C7" w:rsidRPr="00E122D2" w:rsidRDefault="00CC26C7" w:rsidP="00CC26C7">
      <w:pPr>
        <w:spacing w:before="240" w:line="240" w:lineRule="exact"/>
        <w:jc w:val="center"/>
      </w:pPr>
      <w:r>
        <w:t>3 H</w:t>
      </w:r>
      <w:r>
        <w:rPr>
          <w:vertAlign w:val="subscript"/>
        </w:rPr>
        <w:t>2</w:t>
      </w:r>
      <w:r>
        <w:t xml:space="preserve"> (</w:t>
      </w:r>
      <w:r>
        <w:rPr>
          <w:i/>
        </w:rPr>
        <w:t>g</w:t>
      </w:r>
      <w:proofErr w:type="gramStart"/>
      <w:r>
        <w:t>)  +</w:t>
      </w:r>
      <w:proofErr w:type="gramEnd"/>
      <w:r>
        <w:t xml:space="preserve">   N</w:t>
      </w:r>
      <w:r>
        <w:rPr>
          <w:vertAlign w:val="subscript"/>
        </w:rPr>
        <w:t>2</w:t>
      </w:r>
      <w:r>
        <w:t xml:space="preserve"> (</w:t>
      </w:r>
      <w:r>
        <w:rPr>
          <w:i/>
        </w:rPr>
        <w:t>g</w:t>
      </w:r>
      <w:r>
        <w:t xml:space="preserve">)  </w:t>
      </w:r>
      <w:r>
        <w:rPr>
          <w:noProof/>
        </w:rPr>
        <w:drawing>
          <wp:inline distT="0" distB="0" distL="0" distR="0" wp14:anchorId="2623C00C" wp14:editId="448B5950">
            <wp:extent cx="241300" cy="152400"/>
            <wp:effectExtent l="0" t="0" r="1270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1300" cy="152400"/>
                    </a:xfrm>
                    <a:prstGeom prst="rect">
                      <a:avLst/>
                    </a:prstGeom>
                    <a:noFill/>
                    <a:ln>
                      <a:noFill/>
                    </a:ln>
                  </pic:spPr>
                </pic:pic>
              </a:graphicData>
            </a:graphic>
          </wp:inline>
        </w:drawing>
      </w:r>
      <w:r>
        <w:t xml:space="preserve">   2 NH</w:t>
      </w:r>
      <w:r>
        <w:rPr>
          <w:vertAlign w:val="subscript"/>
        </w:rPr>
        <w:t>3</w:t>
      </w:r>
      <w:r>
        <w:t xml:space="preserve"> (</w:t>
      </w:r>
      <w:r>
        <w:rPr>
          <w:i/>
        </w:rPr>
        <w:t>g</w:t>
      </w:r>
      <w:r>
        <w:t>)</w:t>
      </w:r>
    </w:p>
    <w:p w14:paraId="78CA75BD" w14:textId="66EB0F04" w:rsidR="00CC26C7" w:rsidRPr="00652348" w:rsidRDefault="00CC26C7" w:rsidP="00CC26C7">
      <w:pPr>
        <w:spacing w:before="240" w:line="240" w:lineRule="exact"/>
      </w:pPr>
      <w:r>
        <w:t>In order to optimize the production of ammonia, the reaction is run at high pressure, usually around 200 atm. There are 4 moles of gas on the left-hand side of the equation and 2 moles of gas on the right-hand side. Le</w:t>
      </w:r>
      <w:r w:rsidR="0029001D">
        <w:t xml:space="preserve"> </w:t>
      </w:r>
      <w:proofErr w:type="spellStart"/>
      <w:r>
        <w:t>Chatelier’s</w:t>
      </w:r>
      <w:proofErr w:type="spellEnd"/>
      <w:r>
        <w:t xml:space="preserve"> principle dictates that an increase of pressure on the system shift</w:t>
      </w:r>
      <w:r w:rsidR="0029001D">
        <w:t>s</w:t>
      </w:r>
      <w:r>
        <w:t xml:space="preserve"> the equilibrium to the right, because the volume of 2 moles of gas is smaller than the volume of 4 moles of gas. Since volume and pressure are directly proportional, a shift to reduce volume also reduces pressure, and the system returns to equilibrium. In addition, the process involves liquefying the ammonia gas in a condenser</w:t>
      </w:r>
      <w:r w:rsidR="0029001D">
        <w:t>,</w:t>
      </w:r>
      <w:r>
        <w:t xml:space="preserve"> so it is removed from the reaction chamber. This decrease in ammonia also shifts the equilibrium to the right, maximizing the amount of ammonia produced.</w:t>
      </w:r>
    </w:p>
    <w:p w14:paraId="0E8C20F4" w14:textId="77777777" w:rsidR="00BC0388" w:rsidRDefault="00BC0388" w:rsidP="00E82E9F">
      <w:pPr>
        <w:spacing w:before="240" w:line="240" w:lineRule="exact"/>
      </w:pPr>
    </w:p>
    <w:p w14:paraId="30D8E2B2" w14:textId="69B1F281" w:rsidR="00BC0388" w:rsidRDefault="00BC0388" w:rsidP="00E82E9F">
      <w:pPr>
        <w:spacing w:before="240" w:line="240" w:lineRule="exact"/>
        <w:rPr>
          <w:b/>
          <w:sz w:val="28"/>
        </w:rPr>
      </w:pPr>
      <w:r>
        <w:rPr>
          <w:b/>
          <w:sz w:val="28"/>
        </w:rPr>
        <w:t>Legend:</w:t>
      </w:r>
    </w:p>
    <w:p w14:paraId="0B7D8708" w14:textId="7133E2D2" w:rsidR="00BC0388" w:rsidRDefault="00BC0388" w:rsidP="00E82E9F">
      <w:pPr>
        <w:spacing w:before="240" w:line="240" w:lineRule="exact"/>
      </w:pPr>
      <w:r>
        <w:t>Table 1:</w:t>
      </w:r>
      <w:r w:rsidR="00652348" w:rsidRPr="00652348">
        <w:t xml:space="preserve"> Observations of the initial solutions and the mixture of the two solutions</w:t>
      </w:r>
      <w:r w:rsidR="00652348">
        <w:t>.</w:t>
      </w:r>
    </w:p>
    <w:p w14:paraId="2068F3BD" w14:textId="64BBDFCC" w:rsidR="00CC26C7" w:rsidRPr="00CC26C7" w:rsidRDefault="00BC0388" w:rsidP="00EF6D2E">
      <w:pPr>
        <w:spacing w:before="240" w:line="240" w:lineRule="exact"/>
      </w:pPr>
      <w:r>
        <w:t>Table 2:</w:t>
      </w:r>
      <w:r w:rsidR="00652348" w:rsidRPr="00652348">
        <w:t xml:space="preserve"> Observations of the equilibrium mixtures upon addition of various reagents</w:t>
      </w:r>
      <w:r w:rsidR="00652348">
        <w:t>.</w:t>
      </w:r>
    </w:p>
    <w:sectPr w:rsidR="00CC26C7" w:rsidRPr="00CC26C7" w:rsidSect="000E6957">
      <w:pgSz w:w="12240" w:h="15840"/>
      <w:pgMar w:top="1440" w:right="1800" w:bottom="1440" w:left="180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drew Wilkens" w:date="2015-04-10T11:16:00Z" w:initials="AW">
    <w:p w14:paraId="070D49D6" w14:textId="52D1A723" w:rsidR="002B04AF" w:rsidRDefault="002B04AF">
      <w:pPr>
        <w:pStyle w:val="CommentText"/>
      </w:pPr>
      <w:r>
        <w:rPr>
          <w:rStyle w:val="CommentReference"/>
        </w:rPr>
        <w:annotationRef/>
      </w:r>
      <w:r>
        <w:t xml:space="preserve">This Principles sections is a bit light. There is another video demonstrating the equilibrium constant, using the same reaction. This video could be a continuation of sorts. Include content tying the concepts together, and how Le </w:t>
      </w:r>
      <w:proofErr w:type="spellStart"/>
      <w:r>
        <w:t>Chatelier</w:t>
      </w:r>
      <w:proofErr w:type="spellEnd"/>
      <w:r>
        <w:t xml:space="preserve"> can be used to manipulate K. Also, a lot of the content of the Results is actually Principles. Move some of the discussion about concentration change and temperature from the Results to the Principles.</w:t>
      </w:r>
    </w:p>
  </w:comment>
  <w:comment w:id="75" w:author="Andrew Wilkens" w:date="2015-04-10T10:48:00Z" w:initials="AW">
    <w:p w14:paraId="0D124F64" w14:textId="7F5F5358" w:rsidR="002B04AF" w:rsidRDefault="002B04AF">
      <w:pPr>
        <w:pStyle w:val="CommentText"/>
      </w:pPr>
      <w:r>
        <w:rPr>
          <w:rStyle w:val="CommentReference"/>
        </w:rPr>
        <w:annotationRef/>
      </w:r>
      <w:r>
        <w:t>Also 1 M?</w:t>
      </w:r>
    </w:p>
  </w:comment>
  <w:comment w:id="76" w:author="Dennis McGonagle" w:date="2015-04-28T12:20:00Z" w:initials="DM">
    <w:p w14:paraId="35F25A38" w14:textId="267BD270" w:rsidR="00A048B2" w:rsidRDefault="00A048B2">
      <w:pPr>
        <w:pStyle w:val="CommentText"/>
      </w:pPr>
      <w:r>
        <w:rPr>
          <w:rStyle w:val="CommentReference"/>
        </w:rPr>
        <w:annotationRef/>
      </w:r>
      <w:proofErr w:type="gramStart"/>
      <w:r>
        <w:t>yes</w:t>
      </w:r>
      <w:proofErr w:type="gramEnd"/>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0D49D6" w15:done="0"/>
  <w15:commentEx w15:paraId="0D124F64" w15:done="0"/>
  <w15:commentEx w15:paraId="35F25A38" w15:paraIdParent="0D124F6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22B4A"/>
    <w:multiLevelType w:val="multilevel"/>
    <w:tmpl w:val="E76C9B4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CF00FAD"/>
    <w:multiLevelType w:val="multilevel"/>
    <w:tmpl w:val="3E36EDB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278C5657"/>
    <w:multiLevelType w:val="multilevel"/>
    <w:tmpl w:val="3E36EDB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388F14B8"/>
    <w:multiLevelType w:val="hybridMultilevel"/>
    <w:tmpl w:val="55E6DE2C"/>
    <w:lvl w:ilvl="0" w:tplc="4E40B578">
      <w:start w:val="3"/>
      <w:numFmt w:val="decimal"/>
      <w:lvlText w:val="%1."/>
      <w:lvlJc w:val="left"/>
      <w:pPr>
        <w:tabs>
          <w:tab w:val="num" w:pos="450"/>
        </w:tabs>
        <w:ind w:left="450" w:hanging="360"/>
      </w:pPr>
      <w:rPr>
        <w:rFonts w:hint="default"/>
      </w:rPr>
    </w:lvl>
    <w:lvl w:ilvl="1" w:tplc="04090019">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4">
    <w:nsid w:val="40E13B00"/>
    <w:multiLevelType w:val="multilevel"/>
    <w:tmpl w:val="3E36EDB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5B633A6F"/>
    <w:multiLevelType w:val="multilevel"/>
    <w:tmpl w:val="E76C9B4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6C874F62"/>
    <w:multiLevelType w:val="multilevel"/>
    <w:tmpl w:val="E76C9B4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7BB824E7"/>
    <w:multiLevelType w:val="hybridMultilevel"/>
    <w:tmpl w:val="BA8E70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0"/>
  </w:num>
  <w:num w:numId="4">
    <w:abstractNumId w:val="6"/>
  </w:num>
  <w:num w:numId="5">
    <w:abstractNumId w:val="1"/>
  </w:num>
  <w:num w:numId="6">
    <w:abstractNumId w:val="2"/>
  </w:num>
  <w:num w:numId="7">
    <w:abstractNumId w:val="4"/>
  </w:num>
  <w:num w:numId="8">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1D3"/>
    <w:rsid w:val="00004564"/>
    <w:rsid w:val="0002512F"/>
    <w:rsid w:val="000331F3"/>
    <w:rsid w:val="00034F13"/>
    <w:rsid w:val="0005091A"/>
    <w:rsid w:val="00073CB4"/>
    <w:rsid w:val="00077D9F"/>
    <w:rsid w:val="000832FB"/>
    <w:rsid w:val="0009348A"/>
    <w:rsid w:val="000B1F50"/>
    <w:rsid w:val="000C4E7C"/>
    <w:rsid w:val="000E6957"/>
    <w:rsid w:val="000E7364"/>
    <w:rsid w:val="000F21D3"/>
    <w:rsid w:val="000F766B"/>
    <w:rsid w:val="00105B6C"/>
    <w:rsid w:val="00107BF1"/>
    <w:rsid w:val="0011736E"/>
    <w:rsid w:val="0012126C"/>
    <w:rsid w:val="001478B3"/>
    <w:rsid w:val="00164BE3"/>
    <w:rsid w:val="0017131A"/>
    <w:rsid w:val="00173ECF"/>
    <w:rsid w:val="0019122E"/>
    <w:rsid w:val="001A63BA"/>
    <w:rsid w:val="001A64D0"/>
    <w:rsid w:val="001F469F"/>
    <w:rsid w:val="00200FCA"/>
    <w:rsid w:val="0020496E"/>
    <w:rsid w:val="00206691"/>
    <w:rsid w:val="00284780"/>
    <w:rsid w:val="002849D6"/>
    <w:rsid w:val="0029001D"/>
    <w:rsid w:val="00297E81"/>
    <w:rsid w:val="002A5157"/>
    <w:rsid w:val="002A7AF0"/>
    <w:rsid w:val="002B04AF"/>
    <w:rsid w:val="002B115D"/>
    <w:rsid w:val="002B1622"/>
    <w:rsid w:val="002E580C"/>
    <w:rsid w:val="002E66D0"/>
    <w:rsid w:val="002F31D5"/>
    <w:rsid w:val="00302680"/>
    <w:rsid w:val="003229B1"/>
    <w:rsid w:val="003325A3"/>
    <w:rsid w:val="00335FB8"/>
    <w:rsid w:val="003643BD"/>
    <w:rsid w:val="00376B36"/>
    <w:rsid w:val="003A20A9"/>
    <w:rsid w:val="003B5F52"/>
    <w:rsid w:val="003B6529"/>
    <w:rsid w:val="00465B40"/>
    <w:rsid w:val="004960C1"/>
    <w:rsid w:val="004B00FD"/>
    <w:rsid w:val="004B100D"/>
    <w:rsid w:val="004B577A"/>
    <w:rsid w:val="00506DEE"/>
    <w:rsid w:val="005118B9"/>
    <w:rsid w:val="005245D9"/>
    <w:rsid w:val="005457B3"/>
    <w:rsid w:val="00561B12"/>
    <w:rsid w:val="00592DD2"/>
    <w:rsid w:val="00594478"/>
    <w:rsid w:val="005A33CB"/>
    <w:rsid w:val="005E3653"/>
    <w:rsid w:val="005F6DBE"/>
    <w:rsid w:val="0060189C"/>
    <w:rsid w:val="00602CF9"/>
    <w:rsid w:val="00612809"/>
    <w:rsid w:val="00616086"/>
    <w:rsid w:val="00635ECC"/>
    <w:rsid w:val="00652348"/>
    <w:rsid w:val="00673706"/>
    <w:rsid w:val="00675EF0"/>
    <w:rsid w:val="006855F9"/>
    <w:rsid w:val="006955B4"/>
    <w:rsid w:val="006B041D"/>
    <w:rsid w:val="006B096C"/>
    <w:rsid w:val="006C7CAB"/>
    <w:rsid w:val="006E5641"/>
    <w:rsid w:val="006F5634"/>
    <w:rsid w:val="006F5D0D"/>
    <w:rsid w:val="007134C0"/>
    <w:rsid w:val="0071436F"/>
    <w:rsid w:val="00717A0B"/>
    <w:rsid w:val="007337F3"/>
    <w:rsid w:val="00742571"/>
    <w:rsid w:val="007444D1"/>
    <w:rsid w:val="00750261"/>
    <w:rsid w:val="00750D25"/>
    <w:rsid w:val="00785B18"/>
    <w:rsid w:val="00787A43"/>
    <w:rsid w:val="00794FC1"/>
    <w:rsid w:val="007C515D"/>
    <w:rsid w:val="007F4D0F"/>
    <w:rsid w:val="00820D6E"/>
    <w:rsid w:val="008232BE"/>
    <w:rsid w:val="00835A13"/>
    <w:rsid w:val="00840F71"/>
    <w:rsid w:val="00864A18"/>
    <w:rsid w:val="00866847"/>
    <w:rsid w:val="008803BE"/>
    <w:rsid w:val="0089061C"/>
    <w:rsid w:val="008C3274"/>
    <w:rsid w:val="008D01A3"/>
    <w:rsid w:val="008D1DF8"/>
    <w:rsid w:val="008E7F5E"/>
    <w:rsid w:val="0090002C"/>
    <w:rsid w:val="0091778B"/>
    <w:rsid w:val="00931558"/>
    <w:rsid w:val="00934C8F"/>
    <w:rsid w:val="00944214"/>
    <w:rsid w:val="00945540"/>
    <w:rsid w:val="00951B8E"/>
    <w:rsid w:val="0096054F"/>
    <w:rsid w:val="00961123"/>
    <w:rsid w:val="00961DD7"/>
    <w:rsid w:val="009C481F"/>
    <w:rsid w:val="009C5A24"/>
    <w:rsid w:val="009D4DFA"/>
    <w:rsid w:val="00A048B2"/>
    <w:rsid w:val="00A25D81"/>
    <w:rsid w:val="00A3049E"/>
    <w:rsid w:val="00A379F7"/>
    <w:rsid w:val="00A6118E"/>
    <w:rsid w:val="00A66B2C"/>
    <w:rsid w:val="00AB12D5"/>
    <w:rsid w:val="00AC5BC3"/>
    <w:rsid w:val="00B103C7"/>
    <w:rsid w:val="00B21A88"/>
    <w:rsid w:val="00B23BB6"/>
    <w:rsid w:val="00B35D33"/>
    <w:rsid w:val="00B43E5B"/>
    <w:rsid w:val="00B53978"/>
    <w:rsid w:val="00B56949"/>
    <w:rsid w:val="00B61ACD"/>
    <w:rsid w:val="00B64DBA"/>
    <w:rsid w:val="00BA6147"/>
    <w:rsid w:val="00BC0388"/>
    <w:rsid w:val="00BF76FF"/>
    <w:rsid w:val="00C1291D"/>
    <w:rsid w:val="00C305AC"/>
    <w:rsid w:val="00C35C24"/>
    <w:rsid w:val="00C4119B"/>
    <w:rsid w:val="00C425B9"/>
    <w:rsid w:val="00C47FFD"/>
    <w:rsid w:val="00C50796"/>
    <w:rsid w:val="00C5499C"/>
    <w:rsid w:val="00C62418"/>
    <w:rsid w:val="00C63651"/>
    <w:rsid w:val="00C76E77"/>
    <w:rsid w:val="00C77DFD"/>
    <w:rsid w:val="00C879EA"/>
    <w:rsid w:val="00C95722"/>
    <w:rsid w:val="00CC1E1E"/>
    <w:rsid w:val="00CC26C7"/>
    <w:rsid w:val="00CE7053"/>
    <w:rsid w:val="00D20440"/>
    <w:rsid w:val="00D32EE0"/>
    <w:rsid w:val="00D530EA"/>
    <w:rsid w:val="00D57482"/>
    <w:rsid w:val="00D601A9"/>
    <w:rsid w:val="00D67C80"/>
    <w:rsid w:val="00D92ECC"/>
    <w:rsid w:val="00D95167"/>
    <w:rsid w:val="00DA5689"/>
    <w:rsid w:val="00DA62B1"/>
    <w:rsid w:val="00DB497F"/>
    <w:rsid w:val="00E129DC"/>
    <w:rsid w:val="00E24ACC"/>
    <w:rsid w:val="00E31C8F"/>
    <w:rsid w:val="00E7609F"/>
    <w:rsid w:val="00E7798F"/>
    <w:rsid w:val="00E82E9F"/>
    <w:rsid w:val="00E94FE6"/>
    <w:rsid w:val="00EB65AA"/>
    <w:rsid w:val="00ED458D"/>
    <w:rsid w:val="00EF2D33"/>
    <w:rsid w:val="00EF6D2E"/>
    <w:rsid w:val="00F0067A"/>
    <w:rsid w:val="00F2279E"/>
    <w:rsid w:val="00F47A42"/>
    <w:rsid w:val="00F511AA"/>
    <w:rsid w:val="00F701D0"/>
    <w:rsid w:val="00F814C2"/>
    <w:rsid w:val="00FC4E1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oNotEmbedSmartTags/>
  <w:decimalSymbol w:val="."/>
  <w:listSeparator w:val=","/>
  <w14:docId w14:val="59D7CF5E"/>
  <w15:docId w15:val="{D913D83A-94FC-49A4-8019-959865C1D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1D3"/>
    <w:rPr>
      <w:rFonts w:ascii="Times" w:eastAsia="Times New Roman" w:hAnsi="Times" w:cs="Times New Roman"/>
      <w:sz w:val="24"/>
      <w:lang w:eastAsia="en-US"/>
    </w:rPr>
  </w:style>
  <w:style w:type="paragraph" w:styleId="Heading1">
    <w:name w:val="heading 1"/>
    <w:basedOn w:val="Normal"/>
    <w:next w:val="Normal"/>
    <w:link w:val="Heading1Char"/>
    <w:qFormat/>
    <w:rsid w:val="000F21D3"/>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21D3"/>
    <w:rPr>
      <w:rFonts w:ascii="Lucida Grande" w:hAnsi="Lucida Grande"/>
      <w:sz w:val="18"/>
      <w:szCs w:val="18"/>
    </w:rPr>
  </w:style>
  <w:style w:type="character" w:customStyle="1" w:styleId="BalloonTextChar">
    <w:name w:val="Balloon Text Char"/>
    <w:basedOn w:val="DefaultParagraphFont"/>
    <w:link w:val="BalloonText"/>
    <w:uiPriority w:val="99"/>
    <w:semiHidden/>
    <w:rsid w:val="000F21D3"/>
    <w:rPr>
      <w:rFonts w:ascii="Lucida Grande" w:eastAsia="Times New Roman" w:hAnsi="Lucida Grande" w:cs="Times New Roman"/>
      <w:sz w:val="18"/>
      <w:szCs w:val="18"/>
      <w:lang w:eastAsia="en-US"/>
    </w:rPr>
  </w:style>
  <w:style w:type="character" w:customStyle="1" w:styleId="Heading1Char">
    <w:name w:val="Heading 1 Char"/>
    <w:basedOn w:val="DefaultParagraphFont"/>
    <w:link w:val="Heading1"/>
    <w:rsid w:val="000F21D3"/>
    <w:rPr>
      <w:rFonts w:ascii="Times" w:eastAsia="Times New Roman" w:hAnsi="Times" w:cs="Times New Roman"/>
      <w:b/>
      <w:sz w:val="24"/>
      <w:lang w:eastAsia="en-US"/>
    </w:rPr>
  </w:style>
  <w:style w:type="paragraph" w:styleId="BodyTextIndent">
    <w:name w:val="Body Text Indent"/>
    <w:basedOn w:val="Normal"/>
    <w:link w:val="BodyTextIndentChar"/>
    <w:rsid w:val="00AC5BC3"/>
    <w:pPr>
      <w:spacing w:before="120"/>
      <w:ind w:left="810" w:hanging="450"/>
    </w:pPr>
    <w:rPr>
      <w:rFonts w:eastAsia="Times"/>
    </w:rPr>
  </w:style>
  <w:style w:type="character" w:customStyle="1" w:styleId="BodyTextIndentChar">
    <w:name w:val="Body Text Indent Char"/>
    <w:basedOn w:val="DefaultParagraphFont"/>
    <w:link w:val="BodyTextIndent"/>
    <w:rsid w:val="00AC5BC3"/>
    <w:rPr>
      <w:rFonts w:ascii="Times" w:eastAsia="Times" w:hAnsi="Times" w:cs="Times New Roman"/>
      <w:sz w:val="24"/>
      <w:lang w:eastAsia="en-US"/>
    </w:rPr>
  </w:style>
  <w:style w:type="paragraph" w:styleId="ListParagraph">
    <w:name w:val="List Paragraph"/>
    <w:basedOn w:val="Normal"/>
    <w:uiPriority w:val="34"/>
    <w:qFormat/>
    <w:rsid w:val="006855F9"/>
    <w:pPr>
      <w:ind w:left="720"/>
      <w:contextualSpacing/>
    </w:pPr>
  </w:style>
  <w:style w:type="table" w:styleId="TableGrid">
    <w:name w:val="Table Grid"/>
    <w:basedOn w:val="TableNormal"/>
    <w:uiPriority w:val="59"/>
    <w:rsid w:val="003B5F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0440"/>
    <w:rPr>
      <w:sz w:val="16"/>
      <w:szCs w:val="16"/>
    </w:rPr>
  </w:style>
  <w:style w:type="paragraph" w:styleId="CommentText">
    <w:name w:val="annotation text"/>
    <w:basedOn w:val="Normal"/>
    <w:link w:val="CommentTextChar"/>
    <w:uiPriority w:val="99"/>
    <w:semiHidden/>
    <w:unhideWhenUsed/>
    <w:rsid w:val="00D20440"/>
    <w:rPr>
      <w:sz w:val="20"/>
    </w:rPr>
  </w:style>
  <w:style w:type="character" w:customStyle="1" w:styleId="CommentTextChar">
    <w:name w:val="Comment Text Char"/>
    <w:basedOn w:val="DefaultParagraphFont"/>
    <w:link w:val="CommentText"/>
    <w:uiPriority w:val="99"/>
    <w:semiHidden/>
    <w:rsid w:val="00D20440"/>
    <w:rPr>
      <w:rFonts w:ascii="Times" w:eastAsia="Times New Roman" w:hAnsi="Times" w:cs="Times New Roman"/>
      <w:lang w:eastAsia="en-US"/>
    </w:rPr>
  </w:style>
  <w:style w:type="paragraph" w:styleId="CommentSubject">
    <w:name w:val="annotation subject"/>
    <w:basedOn w:val="CommentText"/>
    <w:next w:val="CommentText"/>
    <w:link w:val="CommentSubjectChar"/>
    <w:uiPriority w:val="99"/>
    <w:semiHidden/>
    <w:unhideWhenUsed/>
    <w:rsid w:val="00D20440"/>
    <w:rPr>
      <w:b/>
      <w:bCs/>
    </w:rPr>
  </w:style>
  <w:style w:type="character" w:customStyle="1" w:styleId="CommentSubjectChar">
    <w:name w:val="Comment Subject Char"/>
    <w:basedOn w:val="CommentTextChar"/>
    <w:link w:val="CommentSubject"/>
    <w:uiPriority w:val="99"/>
    <w:semiHidden/>
    <w:rsid w:val="00D20440"/>
    <w:rPr>
      <w:rFonts w:ascii="Times" w:eastAsia="Times New Roman" w:hAnsi="Times" w:cs="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oleObject" Target="embeddings/oleObject2.bin"/><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oleObject" Target="embeddings/oleObject1.bin"/><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2276</Words>
  <Characters>12976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Boston College</Company>
  <LinksUpToDate>false</LinksUpToDate>
  <CharactersWithSpaces>15222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 Services</dc:creator>
  <cp:keywords/>
  <dc:description/>
  <cp:lastModifiedBy>Dennis McGonagle</cp:lastModifiedBy>
  <cp:revision>2</cp:revision>
  <cp:lastPrinted>2015-03-11T14:21:00Z</cp:lastPrinted>
  <dcterms:created xsi:type="dcterms:W3CDTF">2015-04-28T16:21:00Z</dcterms:created>
  <dcterms:modified xsi:type="dcterms:W3CDTF">2015-04-28T16:21:00Z</dcterms:modified>
</cp:coreProperties>
</file>