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27755" w14:textId="5F17DF37" w:rsidR="001E7AD7" w:rsidRDefault="00792591" w:rsidP="00792591">
      <w:pPr>
        <w:spacing w:line="240" w:lineRule="exact"/>
      </w:pPr>
      <w:r>
        <w:rPr>
          <w:b/>
          <w:sz w:val="28"/>
        </w:rPr>
        <w:t xml:space="preserve">PI: </w:t>
      </w:r>
      <w:r w:rsidR="001E7AD7" w:rsidRPr="00792591">
        <w:t>Lynne O’Connell</w:t>
      </w:r>
    </w:p>
    <w:p w14:paraId="73C8786A" w14:textId="77777777" w:rsidR="00D17AB8" w:rsidRPr="00792591" w:rsidRDefault="00D17AB8" w:rsidP="00792591">
      <w:pPr>
        <w:spacing w:line="240" w:lineRule="exact"/>
      </w:pPr>
    </w:p>
    <w:p w14:paraId="1DFEC32A" w14:textId="450B930A" w:rsidR="001E7AD7" w:rsidRDefault="001E7AD7" w:rsidP="00792591">
      <w:pPr>
        <w:spacing w:line="240" w:lineRule="exact"/>
        <w:rPr>
          <w:b/>
        </w:rPr>
      </w:pPr>
      <w:r w:rsidRPr="00792591">
        <w:rPr>
          <w:b/>
          <w:sz w:val="28"/>
        </w:rPr>
        <w:t>Chemistry Science Education Title:</w:t>
      </w:r>
      <w:r w:rsidR="00792591">
        <w:rPr>
          <w:b/>
          <w:sz w:val="28"/>
        </w:rPr>
        <w:t xml:space="preserve"> </w:t>
      </w:r>
      <w:r w:rsidRPr="00792591">
        <w:t>Usi</w:t>
      </w:r>
      <w:r w:rsidR="00792591" w:rsidRPr="00792591">
        <w:t>ng Freezing</w:t>
      </w:r>
      <w:r w:rsidR="00D97A7F">
        <w:t>-</w:t>
      </w:r>
      <w:r w:rsidR="00792591" w:rsidRPr="00792591">
        <w:t xml:space="preserve">Point Depression to </w:t>
      </w:r>
      <w:r w:rsidRPr="00792591">
        <w:t>Determine the Identity of an Unknown Compound</w:t>
      </w:r>
    </w:p>
    <w:p w14:paraId="5191E2EC" w14:textId="77777777" w:rsidR="001E7AD7" w:rsidRPr="00C76E77" w:rsidRDefault="001E7AD7" w:rsidP="00792591">
      <w:pPr>
        <w:spacing w:line="240" w:lineRule="exact"/>
        <w:jc w:val="center"/>
        <w:rPr>
          <w:b/>
        </w:rPr>
      </w:pPr>
    </w:p>
    <w:p w14:paraId="39417052" w14:textId="2CC0A601" w:rsidR="00792591" w:rsidRDefault="00FC19BB" w:rsidP="00792591">
      <w:pPr>
        <w:spacing w:line="240" w:lineRule="exact"/>
        <w:rPr>
          <w:ins w:id="0" w:author="Andrew Wilkens" w:date="2015-04-09T21:39:00Z"/>
          <w:b/>
          <w:sz w:val="28"/>
        </w:rPr>
      </w:pPr>
      <w:commentRangeStart w:id="1"/>
      <w:r w:rsidRPr="00792591">
        <w:rPr>
          <w:b/>
          <w:sz w:val="28"/>
        </w:rPr>
        <w:t>Overview:</w:t>
      </w:r>
      <w:commentRangeEnd w:id="1"/>
      <w:r w:rsidR="00D17AB8">
        <w:rPr>
          <w:rStyle w:val="CommentReference"/>
        </w:rPr>
        <w:commentReference w:id="1"/>
      </w:r>
    </w:p>
    <w:p w14:paraId="75AD4150" w14:textId="77777777" w:rsidR="00D17AB8" w:rsidRDefault="00D17AB8" w:rsidP="00792591">
      <w:pPr>
        <w:spacing w:line="240" w:lineRule="exact"/>
        <w:rPr>
          <w:b/>
        </w:rPr>
      </w:pPr>
    </w:p>
    <w:p w14:paraId="42374883" w14:textId="081DC8CC" w:rsidR="00806503" w:rsidRPr="00523F58" w:rsidRDefault="00806503" w:rsidP="00806503">
      <w:pPr>
        <w:spacing w:line="240" w:lineRule="exact"/>
        <w:rPr>
          <w:ins w:id="2" w:author="Information Technology Services" w:date="2015-04-22T11:54:00Z"/>
        </w:rPr>
      </w:pPr>
      <w:ins w:id="3" w:author="Information Technology Services" w:date="2015-04-22T11:54:00Z">
        <w:r>
          <w:t xml:space="preserve">When a solid compound is dissolved in a solvent, the freezing point of the resulting solution </w:t>
        </w:r>
      </w:ins>
      <w:ins w:id="4" w:author="Jacob Roundy" w:date="2015-04-28T10:30:00Z">
        <w:r w:rsidR="006A7491">
          <w:t>is</w:t>
        </w:r>
      </w:ins>
      <w:ins w:id="5" w:author="Information Technology Services" w:date="2015-04-22T11:54:00Z">
        <w:del w:id="6" w:author="Jacob Roundy" w:date="2015-04-28T10:30:00Z">
          <w:r w:rsidDel="006A7491">
            <w:delText>will be</w:delText>
          </w:r>
        </w:del>
        <w:r>
          <w:t xml:space="preserve"> lower than that of the pure solvent</w:t>
        </w:r>
        <w:r w:rsidR="008D1141">
          <w:t xml:space="preserve">. </w:t>
        </w:r>
        <w:del w:id="7" w:author="Jacob Roundy" w:date="2015-04-28T10:30:00Z">
          <w:r w:rsidR="008D1141" w:rsidDel="006A7491">
            <w:delText xml:space="preserve"> </w:delText>
          </w:r>
        </w:del>
        <w:r w:rsidR="008D1141">
          <w:t>This phenomenon is known as freezing</w:t>
        </w:r>
      </w:ins>
      <w:ins w:id="8" w:author="Jacob Roundy" w:date="2015-04-28T10:30:00Z">
        <w:r w:rsidR="006A7491">
          <w:t>-</w:t>
        </w:r>
      </w:ins>
      <w:ins w:id="9" w:author="Information Technology Services" w:date="2015-04-22T11:54:00Z">
        <w:del w:id="10" w:author="Jacob Roundy" w:date="2015-04-28T10:30:00Z">
          <w:r w:rsidR="008D1141" w:rsidDel="006A7491">
            <w:delText xml:space="preserve"> </w:delText>
          </w:r>
        </w:del>
        <w:r w:rsidR="008D1141">
          <w:t>point depression</w:t>
        </w:r>
        <w:r>
          <w:t xml:space="preserve">, and the change in temperature is directly related to the molecular weight of the solute. </w:t>
        </w:r>
        <w:del w:id="11" w:author="Jacob Roundy" w:date="2015-04-28T10:31:00Z">
          <w:r w:rsidDel="006A7491">
            <w:delText xml:space="preserve"> </w:delText>
          </w:r>
        </w:del>
        <w:r>
          <w:t>This experiment is designed to find the identity of an unknown compound by using the phenomenon of freezing</w:t>
        </w:r>
      </w:ins>
      <w:ins w:id="12" w:author="Jacob Roundy" w:date="2015-04-28T10:31:00Z">
        <w:r w:rsidR="006A7491">
          <w:t>-</w:t>
        </w:r>
      </w:ins>
      <w:ins w:id="13" w:author="Information Technology Services" w:date="2015-04-22T11:54:00Z">
        <w:del w:id="14" w:author="Jacob Roundy" w:date="2015-04-28T10:31:00Z">
          <w:r w:rsidDel="006A7491">
            <w:delText xml:space="preserve"> </w:delText>
          </w:r>
        </w:del>
        <w:r>
          <w:t>point depression to determine its molecular weight. The compound will be dissolved in cyclohexane</w:t>
        </w:r>
      </w:ins>
      <w:ins w:id="15" w:author="Information Technology Services" w:date="2015-04-23T13:50:00Z">
        <w:r w:rsidR="00D63017">
          <w:t>,</w:t>
        </w:r>
      </w:ins>
      <w:ins w:id="16" w:author="Information Technology Services" w:date="2015-04-22T11:54:00Z">
        <w:r>
          <w:t xml:space="preserve"> and the freezing point of this solution, as well as that of pure cyclohexane, will be measured. The difference between these two temperatures</w:t>
        </w:r>
        <w:del w:id="17" w:author="Jacob Roundy" w:date="2015-04-28T10:32:00Z">
          <w:r w:rsidDel="006A7491">
            <w:delText xml:space="preserve"> will</w:delText>
          </w:r>
        </w:del>
        <w:r>
          <w:t xml:space="preserve"> allow</w:t>
        </w:r>
      </w:ins>
      <w:ins w:id="18" w:author="Jacob Roundy" w:date="2015-04-28T10:32:00Z">
        <w:r w:rsidR="006A7491">
          <w:t>s</w:t>
        </w:r>
      </w:ins>
      <w:ins w:id="19" w:author="Information Technology Services" w:date="2015-04-22T11:54:00Z">
        <w:del w:id="20" w:author="Jacob Roundy" w:date="2015-04-28T10:32:00Z">
          <w:r w:rsidDel="006A7491">
            <w:delText xml:space="preserve"> us to</w:delText>
          </w:r>
        </w:del>
      </w:ins>
      <w:ins w:id="21" w:author="Jacob Roundy" w:date="2015-04-28T10:32:00Z">
        <w:r w:rsidR="006A7491">
          <w:t xml:space="preserve"> for the</w:t>
        </w:r>
      </w:ins>
      <w:ins w:id="22" w:author="Information Technology Services" w:date="2015-04-22T11:54:00Z">
        <w:r>
          <w:t xml:space="preserve"> calculat</w:t>
        </w:r>
      </w:ins>
      <w:ins w:id="23" w:author="Jacob Roundy" w:date="2015-04-28T10:32:00Z">
        <w:r w:rsidR="006A7491">
          <w:t>ion of</w:t>
        </w:r>
      </w:ins>
      <w:ins w:id="24" w:author="Information Technology Services" w:date="2015-04-22T11:54:00Z">
        <w:del w:id="25" w:author="Jacob Roundy" w:date="2015-04-28T10:32:00Z">
          <w:r w:rsidDel="006A7491">
            <w:delText>e</w:delText>
          </w:r>
        </w:del>
        <w:r>
          <w:t xml:space="preserve"> the molecular weight of the unknown substance.</w:t>
        </w:r>
      </w:ins>
    </w:p>
    <w:p w14:paraId="5B837DA3" w14:textId="033FD0BB" w:rsidR="00B051A4" w:rsidDel="00806503" w:rsidRDefault="00E72A61" w:rsidP="00792591">
      <w:pPr>
        <w:spacing w:line="240" w:lineRule="exact"/>
        <w:rPr>
          <w:del w:id="26" w:author="Information Technology Services" w:date="2015-04-22T11:54:00Z"/>
          <w:b/>
        </w:rPr>
      </w:pPr>
      <w:del w:id="27" w:author="Information Technology Services" w:date="2015-04-22T11:54:00Z">
        <w:r w:rsidDel="00806503">
          <w:delText>T</w:delText>
        </w:r>
        <w:r w:rsidR="00B051A4" w:rsidDel="00806503">
          <w:delText>his experiment</w:delText>
        </w:r>
        <w:r w:rsidDel="00806503">
          <w:delText xml:space="preserve"> is designed to</w:delText>
        </w:r>
        <w:r w:rsidR="007C1DCC" w:rsidDel="00806503">
          <w:delText xml:space="preserve"> find </w:delText>
        </w:r>
        <w:r w:rsidR="00B051A4" w:rsidDel="00806503">
          <w:delText xml:space="preserve">the </w:delText>
        </w:r>
        <w:r w:rsidR="007C1DCC" w:rsidDel="00806503">
          <w:delText xml:space="preserve">identity of an unknown compound by determining its </w:delText>
        </w:r>
        <w:r w:rsidR="00B051A4" w:rsidDel="00806503">
          <w:delText>molecular weight</w:delText>
        </w:r>
        <w:r w:rsidR="007C1DCC" w:rsidDel="00806503">
          <w:delText xml:space="preserve">. The compound </w:delText>
        </w:r>
        <w:r w:rsidDel="00806503">
          <w:delText>is</w:delText>
        </w:r>
        <w:r w:rsidR="007C1DCC" w:rsidDel="00806503">
          <w:delText xml:space="preserve"> dissolved in cyclohexane, and the</w:delText>
        </w:r>
        <w:r w:rsidDel="00806503">
          <w:delText>n the</w:delText>
        </w:r>
        <w:r w:rsidR="007C1DCC" w:rsidDel="00806503">
          <w:delText xml:space="preserve"> freezing point of this solution </w:delText>
        </w:r>
        <w:r w:rsidDel="00806503">
          <w:delText>is</w:delText>
        </w:r>
        <w:r w:rsidR="007C1DCC" w:rsidDel="00806503">
          <w:delText xml:space="preserve"> measured. The freezing point of the solution </w:delText>
        </w:r>
        <w:r w:rsidDel="00806503">
          <w:delText>is</w:delText>
        </w:r>
        <w:r w:rsidR="007C1DCC" w:rsidDel="00806503">
          <w:delText xml:space="preserve"> lower than that of </w:delText>
        </w:r>
        <w:r w:rsidR="0025265E" w:rsidDel="00806503">
          <w:delText>pure cyclohexane</w:delText>
        </w:r>
        <w:r w:rsidR="007C1DCC" w:rsidDel="00806503">
          <w:delText>, and</w:delText>
        </w:r>
        <w:r w:rsidR="00856DE3" w:rsidDel="00806503">
          <w:delText xml:space="preserve"> this temperature difference </w:delText>
        </w:r>
        <w:r w:rsidDel="00806503">
          <w:delText>is</w:delText>
        </w:r>
        <w:r w:rsidR="007C1DCC" w:rsidDel="00806503">
          <w:delText xml:space="preserve"> used to calculate the molecular weight of the unknown compound.</w:delText>
        </w:r>
        <w:r w:rsidR="00B051A4" w:rsidDel="00806503">
          <w:delText xml:space="preserve"> </w:delText>
        </w:r>
      </w:del>
    </w:p>
    <w:p w14:paraId="08B25A06" w14:textId="77777777" w:rsidR="00792591" w:rsidRDefault="00792591" w:rsidP="00792591">
      <w:pPr>
        <w:spacing w:line="240" w:lineRule="exact"/>
        <w:rPr>
          <w:b/>
        </w:rPr>
      </w:pPr>
    </w:p>
    <w:p w14:paraId="5E77ABEE" w14:textId="3D3448CF" w:rsidR="00B051A4" w:rsidRDefault="00FC19BB" w:rsidP="00792591">
      <w:pPr>
        <w:spacing w:line="240" w:lineRule="exact"/>
        <w:rPr>
          <w:b/>
          <w:sz w:val="28"/>
        </w:rPr>
      </w:pPr>
      <w:r w:rsidRPr="00792591">
        <w:rPr>
          <w:b/>
          <w:sz w:val="28"/>
        </w:rPr>
        <w:t>Principles</w:t>
      </w:r>
      <w:r w:rsidR="00792591" w:rsidRPr="00792591">
        <w:rPr>
          <w:b/>
          <w:sz w:val="28"/>
        </w:rPr>
        <w:t>:</w:t>
      </w:r>
    </w:p>
    <w:p w14:paraId="12AF88CF" w14:textId="77777777" w:rsidR="00D17AB8" w:rsidRPr="00792591" w:rsidRDefault="00D17AB8" w:rsidP="00792591">
      <w:pPr>
        <w:spacing w:line="240" w:lineRule="exact"/>
        <w:rPr>
          <w:b/>
          <w:sz w:val="28"/>
        </w:rPr>
      </w:pPr>
    </w:p>
    <w:p w14:paraId="04E074AA" w14:textId="7C6DFA29" w:rsidR="00592AA7" w:rsidRDefault="00997C21" w:rsidP="00792591">
      <w:pPr>
        <w:spacing w:line="240" w:lineRule="exact"/>
      </w:pPr>
      <w:r>
        <w:t>Certain</w:t>
      </w:r>
      <w:r w:rsidR="00592AA7">
        <w:t xml:space="preserve"> properties of a solution differ from those of a pure solvent due to interactions that take place between the solute and solvent molecules. The properties that exhibit such changes are called </w:t>
      </w:r>
      <w:r w:rsidR="00592AA7" w:rsidRPr="00D708BC">
        <w:t>the colligative properties</w:t>
      </w:r>
      <w:del w:id="28" w:author="Information Technology Services" w:date="2015-04-24T13:08:00Z">
        <w:r w:rsidR="00D97A7F" w:rsidDel="008D1141">
          <w:delText>,</w:delText>
        </w:r>
        <w:r w:rsidR="00592AA7" w:rsidDel="008D1141">
          <w:rPr>
            <w:b/>
          </w:rPr>
          <w:delText xml:space="preserve"> </w:delText>
        </w:r>
        <w:r w:rsidR="00D97A7F" w:rsidDel="008D1141">
          <w:delText>which</w:delText>
        </w:r>
      </w:del>
      <w:ins w:id="29" w:author="Information Technology Services" w:date="2015-04-24T13:08:00Z">
        <w:r w:rsidR="008D1141">
          <w:t xml:space="preserve"> and</w:t>
        </w:r>
      </w:ins>
      <w:r w:rsidR="00592AA7">
        <w:t xml:space="preserve"> include vapor</w:t>
      </w:r>
      <w:r w:rsidR="00CD217B">
        <w:t>-</w:t>
      </w:r>
      <w:r w:rsidR="00592AA7">
        <w:t>pressure lowering, boiling</w:t>
      </w:r>
      <w:r w:rsidR="00CD217B">
        <w:t>-</w:t>
      </w:r>
      <w:r w:rsidR="00592AA7">
        <w:t>point elevation, freezing</w:t>
      </w:r>
      <w:r w:rsidR="00D97A7F">
        <w:t>-</w:t>
      </w:r>
      <w:r w:rsidR="00592AA7">
        <w:t>point depression</w:t>
      </w:r>
      <w:r w:rsidR="00D97A7F">
        <w:t>,</w:t>
      </w:r>
      <w:r w:rsidR="00592AA7">
        <w:t xml:space="preserve"> and changes in osmotic pressure. These properties are dependent only upon the </w:t>
      </w:r>
      <w:r w:rsidR="00592AA7" w:rsidRPr="00D708BC">
        <w:t>number of particles</w:t>
      </w:r>
      <w:r w:rsidR="00592AA7">
        <w:t xml:space="preserve"> dissolved in the solvent</w:t>
      </w:r>
      <w:r w:rsidR="00D97A7F">
        <w:t xml:space="preserve">, </w:t>
      </w:r>
      <w:r w:rsidR="00592AA7">
        <w:t>not on the identity of the particles.</w:t>
      </w:r>
      <w:r w:rsidR="001160FF">
        <w:t xml:space="preserve"> A particle, in this instance, is defined as </w:t>
      </w:r>
      <w:r w:rsidR="000547E0">
        <w:t>an</w:t>
      </w:r>
      <w:r w:rsidR="001160FF">
        <w:t xml:space="preserve"> ion</w:t>
      </w:r>
      <w:r w:rsidR="001160FF" w:rsidRPr="000F5F08">
        <w:t xml:space="preserve"> or</w:t>
      </w:r>
      <w:r w:rsidR="001160FF">
        <w:t xml:space="preserve"> </w:t>
      </w:r>
      <w:r w:rsidR="001C2346">
        <w:t xml:space="preserve">a </w:t>
      </w:r>
      <w:r w:rsidR="001160FF">
        <w:t>molecule.</w:t>
      </w:r>
      <w:r w:rsidR="00592AA7">
        <w:t xml:space="preserve"> </w:t>
      </w:r>
      <w:r w:rsidR="00D97A7F">
        <w:t xml:space="preserve">This experiment focuses </w:t>
      </w:r>
      <w:r w:rsidR="001160FF">
        <w:t xml:space="preserve">on </w:t>
      </w:r>
      <w:r w:rsidR="00592AA7">
        <w:t xml:space="preserve">the </w:t>
      </w:r>
      <w:del w:id="30" w:author="Information Technology Services" w:date="2015-04-24T13:08:00Z">
        <w:r w:rsidR="00592AA7" w:rsidDel="002C7798">
          <w:delText xml:space="preserve">phenomenon </w:delText>
        </w:r>
      </w:del>
      <w:ins w:id="31" w:author="Information Technology Services" w:date="2015-04-24T13:08:00Z">
        <w:r w:rsidR="002C7798">
          <w:t xml:space="preserve">property </w:t>
        </w:r>
      </w:ins>
      <w:r w:rsidR="00592AA7">
        <w:t>of freezing</w:t>
      </w:r>
      <w:r w:rsidR="00CD217B">
        <w:t>-</w:t>
      </w:r>
      <w:r w:rsidR="00592AA7">
        <w:t>point depression.</w:t>
      </w:r>
    </w:p>
    <w:p w14:paraId="21720E2E" w14:textId="77777777" w:rsidR="00792591" w:rsidRDefault="00592AA7" w:rsidP="00792591">
      <w:pPr>
        <w:spacing w:line="240" w:lineRule="exact"/>
      </w:pPr>
      <w:r>
        <w:tab/>
      </w:r>
    </w:p>
    <w:p w14:paraId="31E850C9" w14:textId="2F96B2D5" w:rsidR="00592AA7" w:rsidRDefault="00592AA7" w:rsidP="00792591">
      <w:pPr>
        <w:spacing w:line="240" w:lineRule="exact"/>
      </w:pPr>
      <w:r>
        <w:t>When a particular solute is dissolved in a solvent, the following expression holds true:</w:t>
      </w:r>
    </w:p>
    <w:p w14:paraId="43F67814" w14:textId="77777777" w:rsidR="00792591" w:rsidRDefault="00792591" w:rsidP="00792591">
      <w:pPr>
        <w:spacing w:line="240" w:lineRule="exact"/>
        <w:jc w:val="center"/>
        <w:rPr>
          <w:rFonts w:ascii="Symbol" w:hAnsi="Symbol"/>
        </w:rPr>
      </w:pPr>
    </w:p>
    <w:p w14:paraId="386FFD3F" w14:textId="77777777" w:rsidR="00592AA7" w:rsidRDefault="00592AA7" w:rsidP="00792591">
      <w:pPr>
        <w:spacing w:line="240" w:lineRule="exact"/>
        <w:jc w:val="center"/>
      </w:pPr>
      <w:r>
        <w:rPr>
          <w:rFonts w:ascii="Symbol" w:hAnsi="Symbol"/>
        </w:rPr>
        <w:t></w:t>
      </w:r>
      <w:r>
        <w:t>T = T</w:t>
      </w:r>
      <w:r>
        <w:rPr>
          <w:position w:val="-4"/>
          <w:sz w:val="20"/>
        </w:rPr>
        <w:t>f</w:t>
      </w:r>
      <w:r>
        <w:t>° – T</w:t>
      </w:r>
      <w:r>
        <w:rPr>
          <w:position w:val="-4"/>
          <w:sz w:val="20"/>
        </w:rPr>
        <w:t xml:space="preserve">f </w:t>
      </w:r>
      <w:r>
        <w:t>= K</w:t>
      </w:r>
      <w:r>
        <w:rPr>
          <w:position w:val="-4"/>
          <w:sz w:val="20"/>
        </w:rPr>
        <w:t>f</w:t>
      </w:r>
      <w:r>
        <w:t>m</w:t>
      </w:r>
    </w:p>
    <w:p w14:paraId="43577117" w14:textId="77777777" w:rsidR="00792591" w:rsidRDefault="00792591" w:rsidP="00792591">
      <w:pPr>
        <w:spacing w:line="240" w:lineRule="exact"/>
      </w:pPr>
    </w:p>
    <w:p w14:paraId="312AABA5" w14:textId="2EB28F60" w:rsidR="00792591" w:rsidRDefault="00592AA7" w:rsidP="00792591">
      <w:pPr>
        <w:spacing w:line="240" w:lineRule="exact"/>
      </w:pPr>
      <w:r>
        <w:t>The terms T</w:t>
      </w:r>
      <w:r>
        <w:rPr>
          <w:position w:val="-4"/>
          <w:sz w:val="20"/>
        </w:rPr>
        <w:t>f</w:t>
      </w:r>
      <w:r>
        <w:t>° and T</w:t>
      </w:r>
      <w:r>
        <w:rPr>
          <w:position w:val="-4"/>
          <w:sz w:val="20"/>
        </w:rPr>
        <w:t>f</w:t>
      </w:r>
      <w:r>
        <w:t xml:space="preserve"> refer to the freezing</w:t>
      </w:r>
      <w:r w:rsidR="00D97A7F">
        <w:t>-</w:t>
      </w:r>
      <w:r>
        <w:t xml:space="preserve">point temperatures of the pure solvent and the solution, respectively. The term “m” indicates the </w:t>
      </w:r>
      <w:r w:rsidRPr="00D708BC">
        <w:t>molality</w:t>
      </w:r>
      <w:r>
        <w:rPr>
          <w:b/>
        </w:rPr>
        <w:t xml:space="preserve"> </w:t>
      </w:r>
      <w:r>
        <w:t xml:space="preserve">of the solution, which is defined as the </w:t>
      </w:r>
      <w:r w:rsidRPr="00D708BC">
        <w:t>number of moles of solute per 1</w:t>
      </w:r>
      <w:ins w:id="32" w:author="Andrew Wilkens" w:date="2015-04-09T21:50:00Z">
        <w:r w:rsidR="00A45FF5">
          <w:t>,</w:t>
        </w:r>
      </w:ins>
      <w:r w:rsidRPr="00D708BC">
        <w:t>000 g of solvent</w:t>
      </w:r>
      <w:r>
        <w:t>. This quantity is used, rather than molarity, because it is not temperature dependent. The constant, K</w:t>
      </w:r>
      <w:r>
        <w:rPr>
          <w:position w:val="-4"/>
          <w:sz w:val="20"/>
        </w:rPr>
        <w:t>f</w:t>
      </w:r>
      <w:r>
        <w:t>,</w:t>
      </w:r>
      <w:r>
        <w:rPr>
          <w:position w:val="-4"/>
          <w:sz w:val="20"/>
        </w:rPr>
        <w:t xml:space="preserve"> </w:t>
      </w:r>
      <w:r>
        <w:t xml:space="preserve">is referred to as the </w:t>
      </w:r>
      <w:r w:rsidRPr="00D708BC">
        <w:t>freezing-point</w:t>
      </w:r>
      <w:r w:rsidR="00CD217B">
        <w:t>-</w:t>
      </w:r>
      <w:r w:rsidRPr="00D708BC">
        <w:t>depression constant</w:t>
      </w:r>
      <w:r>
        <w:rPr>
          <w:b/>
        </w:rPr>
        <w:t xml:space="preserve"> </w:t>
      </w:r>
      <w:r>
        <w:t>and is dependent only upon the solvent. The change in temperature is also dependent upon the number of solute particles in solution</w:t>
      </w:r>
      <w:r w:rsidR="00CD217B">
        <w:t xml:space="preserve"> </w:t>
      </w:r>
      <w:r>
        <w:t>— the more particles present, the larger the change in temperature.</w:t>
      </w:r>
    </w:p>
    <w:p w14:paraId="36D92894" w14:textId="77777777" w:rsidR="00792591" w:rsidRDefault="00792591" w:rsidP="00792591">
      <w:pPr>
        <w:spacing w:line="240" w:lineRule="exact"/>
      </w:pPr>
    </w:p>
    <w:p w14:paraId="6D250D16" w14:textId="40F9B9BD" w:rsidR="003759DE" w:rsidRDefault="00592AA7" w:rsidP="00792591">
      <w:pPr>
        <w:spacing w:line="240" w:lineRule="exact"/>
      </w:pPr>
      <w:r>
        <w:t xml:space="preserve">For this reason, the </w:t>
      </w:r>
      <w:r w:rsidR="00CD217B">
        <w:t>previous</w:t>
      </w:r>
      <w:r>
        <w:t xml:space="preserve"> equation is sometimes written as: </w:t>
      </w:r>
    </w:p>
    <w:p w14:paraId="61696796" w14:textId="77777777" w:rsidR="00792591" w:rsidRDefault="00792591" w:rsidP="00792591">
      <w:pPr>
        <w:spacing w:line="240" w:lineRule="exact"/>
        <w:jc w:val="center"/>
      </w:pPr>
    </w:p>
    <w:p w14:paraId="47375588" w14:textId="48465A72" w:rsidR="003759DE" w:rsidRDefault="00592AA7" w:rsidP="00792591">
      <w:pPr>
        <w:spacing w:line="240" w:lineRule="exact"/>
        <w:jc w:val="center"/>
      </w:pPr>
      <w:r>
        <w:t>T</w:t>
      </w:r>
      <w:r>
        <w:rPr>
          <w:position w:val="-4"/>
          <w:sz w:val="20"/>
        </w:rPr>
        <w:t>f</w:t>
      </w:r>
      <w:r>
        <w:t>° - T</w:t>
      </w:r>
      <w:r>
        <w:rPr>
          <w:position w:val="-4"/>
          <w:sz w:val="20"/>
        </w:rPr>
        <w:t xml:space="preserve">f </w:t>
      </w:r>
      <w:r>
        <w:t>= K</w:t>
      </w:r>
      <w:r>
        <w:rPr>
          <w:position w:val="-4"/>
          <w:sz w:val="20"/>
        </w:rPr>
        <w:t>f</w:t>
      </w:r>
      <w:proofErr w:type="spellStart"/>
      <w:r>
        <w:rPr>
          <w:i/>
        </w:rPr>
        <w:t>i</w:t>
      </w:r>
      <w:r w:rsidR="003759DE">
        <w:t>m</w:t>
      </w:r>
      <w:proofErr w:type="spellEnd"/>
    </w:p>
    <w:p w14:paraId="23B7DAE8" w14:textId="77777777" w:rsidR="00792591" w:rsidRDefault="00792591" w:rsidP="00792591">
      <w:pPr>
        <w:spacing w:line="240" w:lineRule="exact"/>
      </w:pPr>
    </w:p>
    <w:p w14:paraId="3B5325A4" w14:textId="47576279" w:rsidR="00592AA7" w:rsidRDefault="003759DE" w:rsidP="00792591">
      <w:pPr>
        <w:spacing w:line="240" w:lineRule="exact"/>
      </w:pPr>
      <w:proofErr w:type="gramStart"/>
      <w:r>
        <w:t>where</w:t>
      </w:r>
      <w:proofErr w:type="gramEnd"/>
      <w:r>
        <w:t xml:space="preserve"> </w:t>
      </w:r>
      <w:proofErr w:type="spellStart"/>
      <w:r w:rsidR="00592AA7">
        <w:rPr>
          <w:i/>
        </w:rPr>
        <w:t>i</w:t>
      </w:r>
      <w:proofErr w:type="spellEnd"/>
      <w:r w:rsidR="00592AA7">
        <w:t xml:space="preserve"> = the number of solute particles produced per formula unit that dissolves. In a solution containing an electrolyte, each</w:t>
      </w:r>
      <w:r w:rsidR="00592AA7">
        <w:rPr>
          <w:i/>
        </w:rPr>
        <w:t xml:space="preserve"> </w:t>
      </w:r>
      <w:r w:rsidR="00592AA7" w:rsidRPr="00D708BC">
        <w:t>ion</w:t>
      </w:r>
      <w:r w:rsidR="00592AA7">
        <w:t xml:space="preserve"> is considered to be a particle.  </w:t>
      </w:r>
    </w:p>
    <w:p w14:paraId="4BA84DE2" w14:textId="77777777" w:rsidR="00792591" w:rsidRDefault="00592AA7" w:rsidP="00792591">
      <w:pPr>
        <w:spacing w:line="240" w:lineRule="exact"/>
      </w:pPr>
      <w:r>
        <w:tab/>
      </w:r>
    </w:p>
    <w:p w14:paraId="7FD7D08D" w14:textId="3947471C" w:rsidR="00592AA7" w:rsidRDefault="00D242B1" w:rsidP="00792591">
      <w:pPr>
        <w:spacing w:line="240" w:lineRule="exact"/>
      </w:pPr>
      <w:r>
        <w:t>This experiment</w:t>
      </w:r>
      <w:r w:rsidR="00592AA7">
        <w:t xml:space="preserve"> use</w:t>
      </w:r>
      <w:r>
        <w:t>s</w:t>
      </w:r>
      <w:r w:rsidR="00592AA7">
        <w:t xml:space="preserve"> cyclohexane, an organic compound that is a liquid at room temperature, as the solvent. </w:t>
      </w:r>
      <w:r w:rsidR="000F5F08">
        <w:t xml:space="preserve">The unknown compound </w:t>
      </w:r>
      <w:r>
        <w:t>is</w:t>
      </w:r>
      <w:r w:rsidR="000F5F08">
        <w:t xml:space="preserve"> a non-ionic organic molecule</w:t>
      </w:r>
      <w:r w:rsidR="00AD248D">
        <w:t xml:space="preserve">; </w:t>
      </w:r>
      <w:r w:rsidR="00AD248D">
        <w:lastRenderedPageBreak/>
        <w:t xml:space="preserve">therefore, </w:t>
      </w:r>
      <w:proofErr w:type="spellStart"/>
      <w:r w:rsidR="00AD248D">
        <w:rPr>
          <w:i/>
        </w:rPr>
        <w:t>i</w:t>
      </w:r>
      <w:proofErr w:type="spellEnd"/>
      <w:r w:rsidR="00AD248D">
        <w:t xml:space="preserve"> </w:t>
      </w:r>
      <w:r>
        <w:t>is</w:t>
      </w:r>
      <w:r w:rsidR="00AD248D">
        <w:t xml:space="preserve"> equal to 1</w:t>
      </w:r>
      <w:r w:rsidR="000F5F08">
        <w:t xml:space="preserve">. </w:t>
      </w:r>
      <w:r>
        <w:t>T</w:t>
      </w:r>
      <w:r w:rsidR="00592AA7">
        <w:t>he molecular</w:t>
      </w:r>
      <w:r w:rsidR="001C08D5">
        <w:t xml:space="preserve"> weight of this</w:t>
      </w:r>
      <w:r w:rsidR="00592AA7">
        <w:t xml:space="preserve"> unknown compound </w:t>
      </w:r>
      <w:r>
        <w:t xml:space="preserve">can be determined </w:t>
      </w:r>
      <w:r w:rsidR="00592AA7">
        <w:t xml:space="preserve">by observing the freezing point of a solution of the compound in cyclohexane and comparing it to the freezing point of pure cyclohexane.  </w:t>
      </w:r>
    </w:p>
    <w:p w14:paraId="019222EC" w14:textId="77777777" w:rsidR="00792591" w:rsidRDefault="00792591" w:rsidP="00792591">
      <w:pPr>
        <w:spacing w:line="240" w:lineRule="exact"/>
      </w:pPr>
    </w:p>
    <w:p w14:paraId="6D79A82F" w14:textId="760DC8A2" w:rsidR="00592AA7" w:rsidRDefault="00592AA7" w:rsidP="00792591">
      <w:pPr>
        <w:spacing w:line="240" w:lineRule="exact"/>
      </w:pPr>
      <w:r>
        <w:t>The compound cyclohexane has a melting point (or freezing point) of about 6</w:t>
      </w:r>
      <w:r w:rsidR="001E2DC5">
        <w:t xml:space="preserve"> </w:t>
      </w:r>
      <w:r>
        <w:t xml:space="preserve">°C. </w:t>
      </w:r>
      <w:r w:rsidR="00976D82">
        <w:t>A</w:t>
      </w:r>
      <w:r>
        <w:t xml:space="preserve"> series of temperatures of pure cyclohexane </w:t>
      </w:r>
      <w:r w:rsidR="00976D82">
        <w:t xml:space="preserve">are obtained </w:t>
      </w:r>
      <w:r>
        <w:t xml:space="preserve">as it cools down from room temperature through its freezing point in an ice bath. These temperatures </w:t>
      </w:r>
      <w:r w:rsidR="00976D82">
        <w:t>are then</w:t>
      </w:r>
      <w:r>
        <w:t xml:space="preserve"> plotted as a function of time. Similarly, </w:t>
      </w:r>
      <w:r w:rsidR="001C08D5">
        <w:t>temperatures of a solution of the</w:t>
      </w:r>
      <w:r>
        <w:t xml:space="preserve"> unknown compound</w:t>
      </w:r>
      <w:r w:rsidR="00D211BB">
        <w:t xml:space="preserve"> dissolved</w:t>
      </w:r>
      <w:r>
        <w:t xml:space="preserve"> in cyclohexane </w:t>
      </w:r>
      <w:r w:rsidR="00976D82">
        <w:t xml:space="preserve">are obtained </w:t>
      </w:r>
      <w:r>
        <w:t xml:space="preserve">as it cools down to the freezing point, which </w:t>
      </w:r>
      <w:r w:rsidR="00976D82">
        <w:t>are</w:t>
      </w:r>
      <w:r>
        <w:t xml:space="preserve"> also plotted. The plots </w:t>
      </w:r>
      <w:r w:rsidR="00976D82">
        <w:t>should</w:t>
      </w:r>
      <w:r>
        <w:t xml:space="preserve"> look similar t</w:t>
      </w:r>
      <w:r w:rsidR="00976D82">
        <w:t>o the plots in</w:t>
      </w:r>
      <w:r w:rsidR="00302B4E">
        <w:t xml:space="preserve"> </w:t>
      </w:r>
      <w:commentRangeStart w:id="33"/>
      <w:commentRangeStart w:id="34"/>
      <w:r w:rsidR="00976D82">
        <w:rPr>
          <w:b/>
        </w:rPr>
        <w:t>Figure 1</w:t>
      </w:r>
      <w:commentRangeEnd w:id="33"/>
      <w:r w:rsidR="006420A6">
        <w:rPr>
          <w:rStyle w:val="CommentReference"/>
        </w:rPr>
        <w:commentReference w:id="33"/>
      </w:r>
      <w:commentRangeEnd w:id="34"/>
      <w:r w:rsidR="00A56D6D">
        <w:rPr>
          <w:rStyle w:val="CommentReference"/>
        </w:rPr>
        <w:commentReference w:id="34"/>
      </w:r>
      <w:r w:rsidR="00302B4E">
        <w:t>. T</w:t>
      </w:r>
      <w:r>
        <w:t>he T</w:t>
      </w:r>
      <w:r>
        <w:rPr>
          <w:position w:val="-4"/>
          <w:sz w:val="20"/>
        </w:rPr>
        <w:t>f</w:t>
      </w:r>
      <w:r>
        <w:t>° and T</w:t>
      </w:r>
      <w:r>
        <w:rPr>
          <w:position w:val="-4"/>
          <w:sz w:val="20"/>
        </w:rPr>
        <w:t>f</w:t>
      </w:r>
      <w:r>
        <w:t xml:space="preserve"> value</w:t>
      </w:r>
      <w:r w:rsidR="00A70015">
        <w:t>s can be extrapolated</w:t>
      </w:r>
      <w:r w:rsidR="00976D82">
        <w:t>,</w:t>
      </w:r>
      <w:r w:rsidR="00130EC6">
        <w:t xml:space="preserve"> as shown</w:t>
      </w:r>
      <w:r w:rsidR="00A70015">
        <w:t>.</w:t>
      </w:r>
      <w:ins w:id="35" w:author="Jacob Roundy" w:date="2015-04-28T14:01:00Z">
        <w:r w:rsidR="004263A6">
          <w:t xml:space="preserve"> </w:t>
        </w:r>
      </w:ins>
      <w:ins w:id="36" w:author="Information Technology Services" w:date="2015-04-22T11:55:00Z">
        <w:del w:id="37" w:author="Jacob Roundy" w:date="2015-04-28T14:01:00Z">
          <w:r w:rsidR="00806503" w:rsidDel="004263A6">
            <w:delText xml:space="preserve">  Notice i</w:delText>
          </w:r>
        </w:del>
      </w:ins>
      <w:ins w:id="38" w:author="Jacob Roundy" w:date="2015-04-28T14:01:00Z">
        <w:r w:rsidR="004263A6">
          <w:t>I</w:t>
        </w:r>
      </w:ins>
      <w:ins w:id="39" w:author="Information Technology Services" w:date="2015-04-22T11:55:00Z">
        <w:r w:rsidR="00806503">
          <w:t xml:space="preserve">n </w:t>
        </w:r>
        <w:r w:rsidR="00806503" w:rsidRPr="007904BD">
          <w:rPr>
            <w:b/>
          </w:rPr>
          <w:t>Figure 1b</w:t>
        </w:r>
      </w:ins>
      <w:ins w:id="40" w:author="Jacob Roundy" w:date="2015-04-28T14:02:00Z">
        <w:r w:rsidR="004263A6">
          <w:t>,</w:t>
        </w:r>
      </w:ins>
      <w:ins w:id="41" w:author="Information Technology Services" w:date="2015-04-22T11:55:00Z">
        <w:r w:rsidR="00806503">
          <w:t xml:space="preserve"> </w:t>
        </w:r>
        <w:del w:id="42" w:author="Jacob Roundy" w:date="2015-04-28T14:02:00Z">
          <w:r w:rsidR="00806503" w:rsidDel="004263A6">
            <w:delText xml:space="preserve">that </w:delText>
          </w:r>
        </w:del>
        <w:r w:rsidR="00806503">
          <w:t>t</w:t>
        </w:r>
      </w:ins>
      <w:moveToRangeStart w:id="43" w:author="Information Technology Services" w:date="2015-04-22T11:55:00Z" w:name="move291323066"/>
      <w:moveTo w:id="44" w:author="Information Technology Services" w:date="2015-04-22T11:55:00Z">
        <w:del w:id="45" w:author="Information Technology Services" w:date="2015-04-22T11:55:00Z">
          <w:r w:rsidR="00806503" w:rsidDel="00806503">
            <w:delText>T</w:delText>
          </w:r>
        </w:del>
        <w:r w:rsidR="00806503">
          <w:t>he temperature does not remain entirely constant as the solution freezes. The freezing point of the solution is the point at which it first begins to freeze and is indicated graphically by a change in the slope of the temperature-time curve.</w:t>
        </w:r>
      </w:moveTo>
      <w:moveToRangeEnd w:id="43"/>
    </w:p>
    <w:p w14:paraId="672948FF" w14:textId="16FDB0DC" w:rsidR="00635F73" w:rsidRDefault="00635F73" w:rsidP="00792591"/>
    <w:p w14:paraId="08F8B7AF" w14:textId="28DF5B7F" w:rsidR="00592AA7" w:rsidRDefault="00592AA7" w:rsidP="00792591">
      <w:pPr>
        <w:spacing w:line="240" w:lineRule="exact"/>
      </w:pPr>
      <w:r>
        <w:t>The molality</w:t>
      </w:r>
      <w:r w:rsidR="00076118">
        <w:t>, m,</w:t>
      </w:r>
      <w:r>
        <w:t xml:space="preserve"> of a solution can be expressed in terms of the molar mass of the solute:</w:t>
      </w:r>
      <w:r w:rsidR="00635F73">
        <w:t xml:space="preserve"> </w:t>
      </w:r>
      <w:r w:rsidR="007C1DCC">
        <w:t xml:space="preserve"> </w:t>
      </w:r>
    </w:p>
    <w:p w14:paraId="5E525661" w14:textId="77777777" w:rsidR="00792591" w:rsidRDefault="00792591" w:rsidP="00792591">
      <w:pPr>
        <w:ind w:left="1440"/>
        <w:jc w:val="center"/>
      </w:pPr>
    </w:p>
    <w:p w14:paraId="48AB68A6" w14:textId="77777777" w:rsidR="00592AA7" w:rsidRDefault="00592AA7" w:rsidP="00792591">
      <w:pPr>
        <w:jc w:val="center"/>
      </w:pPr>
      <w:r w:rsidRPr="00A71244">
        <w:rPr>
          <w:position w:val="-26"/>
        </w:rPr>
        <w:object w:dxaOrig="1960" w:dyaOrig="620" w14:anchorId="7B4124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28.5pt" o:ole="">
            <v:imagedata r:id="rId7" o:title=""/>
          </v:shape>
          <o:OLEObject Type="Embed" ProgID="Equation.3" ShapeID="_x0000_i1025" DrawAspect="Content" ObjectID="_1491744395" r:id="rId8"/>
        </w:object>
      </w:r>
    </w:p>
    <w:p w14:paraId="72DA8B5B" w14:textId="77777777" w:rsidR="00592AA7" w:rsidRDefault="00A56D6D" w:rsidP="00792591">
      <w:pPr>
        <w:tabs>
          <w:tab w:val="left" w:pos="2060"/>
          <w:tab w:val="left" w:pos="3860"/>
          <w:tab w:val="left" w:pos="6300"/>
        </w:tabs>
        <w:ind w:left="1440" w:right="-80"/>
        <w:jc w:val="center"/>
      </w:pPr>
      <w:bookmarkStart w:id="46" w:name="_GoBack"/>
      <w:bookmarkEnd w:id="46"/>
      <w:r>
        <w:object w:dxaOrig="1440" w:dyaOrig="1440" w14:anchorId="0D27852B">
          <v:shape id="_x0000_s1026" type="#_x0000_t75" style="position:absolute;left:0;text-align:left;margin-left:129.7pt;margin-top:17.35pt;width:183.25pt;height:33.85pt;z-index:251659264" o:allowincell="f">
            <v:imagedata r:id="rId9" o:title=""/>
            <w10:wrap type="topAndBottom"/>
          </v:shape>
          <o:OLEObject Type="Embed" ProgID="Equation.3" ShapeID="_x0000_s1026" DrawAspect="Content" ObjectID="_1491744403" r:id="rId10"/>
        </w:object>
      </w:r>
    </w:p>
    <w:p w14:paraId="45212735" w14:textId="77777777" w:rsidR="00592AA7" w:rsidRDefault="00592AA7" w:rsidP="00792591">
      <w:pPr>
        <w:tabs>
          <w:tab w:val="left" w:pos="1800"/>
          <w:tab w:val="left" w:pos="3860"/>
          <w:tab w:val="left" w:pos="6300"/>
        </w:tabs>
        <w:ind w:left="1440" w:right="-80"/>
        <w:jc w:val="center"/>
      </w:pPr>
    </w:p>
    <w:p w14:paraId="23E9ED8E" w14:textId="77777777" w:rsidR="00592AA7" w:rsidRDefault="00E01F1A" w:rsidP="00792591">
      <w:pPr>
        <w:tabs>
          <w:tab w:val="left" w:pos="2160"/>
          <w:tab w:val="left" w:pos="4860"/>
        </w:tabs>
        <w:ind w:right="-80"/>
        <w:jc w:val="center"/>
      </w:pPr>
      <w:r w:rsidRPr="00E01F1A">
        <w:rPr>
          <w:position w:val="-30"/>
        </w:rPr>
        <w:object w:dxaOrig="3940" w:dyaOrig="680" w14:anchorId="402C7127">
          <v:shape id="_x0000_i1027" type="#_x0000_t75" style="width:194.25pt;height:36pt" o:ole="">
            <v:imagedata r:id="rId11" o:title=""/>
          </v:shape>
          <o:OLEObject Type="Embed" ProgID="Equation.3" ShapeID="_x0000_i1027" DrawAspect="Content" ObjectID="_1491744396" r:id="rId12"/>
        </w:object>
      </w:r>
    </w:p>
    <w:p w14:paraId="604B1722" w14:textId="77777777" w:rsidR="00592AA7" w:rsidRDefault="00592AA7" w:rsidP="00792591">
      <w:pPr>
        <w:tabs>
          <w:tab w:val="left" w:pos="1260"/>
          <w:tab w:val="left" w:pos="2960"/>
          <w:tab w:val="left" w:pos="5220"/>
        </w:tabs>
      </w:pPr>
    </w:p>
    <w:p w14:paraId="2FB9F83A" w14:textId="7ABD6C4E" w:rsidR="00592AA7" w:rsidRPr="003D3511" w:rsidRDefault="00A56D6D" w:rsidP="00792591">
      <w:pPr>
        <w:spacing w:line="240" w:lineRule="exact"/>
      </w:pPr>
      <w:r>
        <w:object w:dxaOrig="1440" w:dyaOrig="1440" w14:anchorId="03FDB74B">
          <v:shape id="_x0000_s1027" type="#_x0000_t75" style="position:absolute;margin-left:82.8pt;margin-top:34.2pt;width:261pt;height:32pt;z-index:251660288" o:allowincell="f">
            <v:imagedata r:id="rId13" o:title=""/>
            <w10:wrap type="topAndBottom"/>
          </v:shape>
          <o:OLEObject Type="Embed" ProgID="Equation.3" ShapeID="_x0000_s1027" DrawAspect="Content" ObjectID="_1491744404" r:id="rId14"/>
        </w:object>
      </w:r>
      <w:r w:rsidR="00592AA7">
        <w:t>Substituting this expression into the equation for freezing-point depression</w:t>
      </w:r>
      <w:r w:rsidR="00810F52">
        <w:t xml:space="preserve"> (where </w:t>
      </w:r>
      <w:proofErr w:type="spellStart"/>
      <w:r w:rsidR="00810F52">
        <w:rPr>
          <w:i/>
        </w:rPr>
        <w:t>i</w:t>
      </w:r>
      <w:proofErr w:type="spellEnd"/>
      <w:r w:rsidR="00810F52">
        <w:t xml:space="preserve"> = 1),</w:t>
      </w:r>
      <w:r w:rsidR="00592AA7">
        <w:t xml:space="preserve"> obtain</w:t>
      </w:r>
      <w:r w:rsidR="00674CAC">
        <w:t>s</w:t>
      </w:r>
      <w:r w:rsidR="00592AA7">
        <w:t>:</w:t>
      </w:r>
    </w:p>
    <w:p w14:paraId="70D9FEFB" w14:textId="04927E4C" w:rsidR="00592AA7" w:rsidRDefault="00592AA7" w:rsidP="00792591">
      <w:pPr>
        <w:tabs>
          <w:tab w:val="left" w:pos="1620"/>
        </w:tabs>
        <w:jc w:val="center"/>
      </w:pPr>
      <w:r>
        <w:tab/>
      </w:r>
    </w:p>
    <w:p w14:paraId="6FC3C959" w14:textId="4FF0F72D" w:rsidR="00361F78" w:rsidRDefault="00361F78" w:rsidP="00792591">
      <w:r>
        <w:t>Rearranging to solve for molar mass, obtain</w:t>
      </w:r>
      <w:r w:rsidR="00674CAC">
        <w:t>s</w:t>
      </w:r>
      <w:r>
        <w:t xml:space="preserve">:  </w:t>
      </w:r>
    </w:p>
    <w:p w14:paraId="4510582A" w14:textId="77777777" w:rsidR="00361F78" w:rsidRDefault="00361F78" w:rsidP="00792591"/>
    <w:p w14:paraId="1F130E6A" w14:textId="77777777" w:rsidR="00361F78" w:rsidRDefault="00361F78" w:rsidP="00792591">
      <w:pPr>
        <w:jc w:val="center"/>
      </w:pPr>
      <w:r w:rsidRPr="00AC2E52">
        <w:rPr>
          <w:position w:val="-30"/>
        </w:rPr>
        <w:object w:dxaOrig="5440" w:dyaOrig="680" w14:anchorId="7CAAF499">
          <v:shape id="_x0000_i1029" type="#_x0000_t75" style="width:273.75pt;height:36pt" o:ole="">
            <v:imagedata r:id="rId15" o:title=""/>
          </v:shape>
          <o:OLEObject Type="Embed" ProgID="Equation.3" ShapeID="_x0000_i1029" DrawAspect="Content" ObjectID="_1491744397" r:id="rId16"/>
        </w:object>
      </w:r>
    </w:p>
    <w:p w14:paraId="7F9C419E" w14:textId="77777777" w:rsidR="00361F78" w:rsidRDefault="00361F78" w:rsidP="00792591">
      <w:pPr>
        <w:spacing w:line="240" w:lineRule="exact"/>
      </w:pPr>
    </w:p>
    <w:p w14:paraId="7617C423" w14:textId="515263A7" w:rsidR="00592AA7" w:rsidRDefault="00B73AF5" w:rsidP="00792591">
      <w:pPr>
        <w:spacing w:line="240" w:lineRule="exact"/>
      </w:pPr>
      <w:r>
        <w:t>T</w:t>
      </w:r>
      <w:r w:rsidR="00592AA7">
        <w:t xml:space="preserve">he molecular weight (in </w:t>
      </w:r>
      <w:proofErr w:type="spellStart"/>
      <w:r w:rsidR="00592AA7">
        <w:t>amu</w:t>
      </w:r>
      <w:proofErr w:type="spellEnd"/>
      <w:r w:rsidR="00592AA7">
        <w:t xml:space="preserve">) of a substance has the same numerical value as its molar mass. </w:t>
      </w:r>
    </w:p>
    <w:p w14:paraId="26D52A36" w14:textId="77777777" w:rsidR="00CA6C72" w:rsidRDefault="00CA6C72" w:rsidP="00792591">
      <w:pPr>
        <w:spacing w:line="240" w:lineRule="exact"/>
      </w:pPr>
    </w:p>
    <w:p w14:paraId="5AC121C6" w14:textId="19C0EEC7" w:rsidR="00CA6C72" w:rsidRDefault="00CA6C72" w:rsidP="00792591">
      <w:pPr>
        <w:spacing w:line="240" w:lineRule="exact"/>
      </w:pPr>
      <w:r>
        <w:t>The unknown substance is one of the following compounds:</w:t>
      </w:r>
    </w:p>
    <w:p w14:paraId="3442D667" w14:textId="77777777" w:rsidR="00CA6C72" w:rsidRDefault="00CA6C72" w:rsidP="00792591">
      <w:pPr>
        <w:spacing w:line="240" w:lineRule="exact"/>
      </w:pPr>
    </w:p>
    <w:p w14:paraId="2FBCD6E5" w14:textId="033B09DD" w:rsidR="00CA6C72" w:rsidRPr="001E4D50" w:rsidRDefault="00CA6C72" w:rsidP="00792591">
      <w:pPr>
        <w:pStyle w:val="ListParagraph"/>
        <w:numPr>
          <w:ilvl w:val="0"/>
          <w:numId w:val="4"/>
        </w:numPr>
        <w:spacing w:line="240" w:lineRule="exact"/>
      </w:pPr>
      <w:r>
        <w:t>Biphenyl</w:t>
      </w:r>
      <w:r w:rsidR="001E4D50">
        <w:t xml:space="preserve"> (C</w:t>
      </w:r>
      <w:r w:rsidR="001E4D50" w:rsidRPr="00792591">
        <w:rPr>
          <w:vertAlign w:val="subscript"/>
        </w:rPr>
        <w:t>12</w:t>
      </w:r>
      <w:r w:rsidR="001E4D50">
        <w:t>H</w:t>
      </w:r>
      <w:r w:rsidR="001E4D50" w:rsidRPr="00792591">
        <w:rPr>
          <w:vertAlign w:val="subscript"/>
        </w:rPr>
        <w:t>10</w:t>
      </w:r>
      <w:r w:rsidR="001E4D50">
        <w:t>)</w:t>
      </w:r>
    </w:p>
    <w:p w14:paraId="7A8CD480" w14:textId="3ECD04CC" w:rsidR="00CA6C72" w:rsidRPr="001E4D50" w:rsidRDefault="00CA6C72" w:rsidP="00792591">
      <w:pPr>
        <w:pStyle w:val="ListParagraph"/>
        <w:numPr>
          <w:ilvl w:val="0"/>
          <w:numId w:val="4"/>
        </w:numPr>
        <w:spacing w:line="240" w:lineRule="exact"/>
      </w:pPr>
      <w:r>
        <w:t>2-Bromochlorobenzen</w:t>
      </w:r>
      <w:r w:rsidR="008133C6">
        <w:t>e</w:t>
      </w:r>
      <w:r w:rsidR="001E4D50">
        <w:t xml:space="preserve"> (C</w:t>
      </w:r>
      <w:r w:rsidR="001E4D50" w:rsidRPr="00792591">
        <w:rPr>
          <w:vertAlign w:val="subscript"/>
        </w:rPr>
        <w:t>6</w:t>
      </w:r>
      <w:r w:rsidR="001E4D50">
        <w:t>H</w:t>
      </w:r>
      <w:r w:rsidR="001E4D50" w:rsidRPr="00792591">
        <w:rPr>
          <w:vertAlign w:val="subscript"/>
        </w:rPr>
        <w:t>4</w:t>
      </w:r>
      <w:r w:rsidR="001E4D50">
        <w:t>BrCl)</w:t>
      </w:r>
    </w:p>
    <w:p w14:paraId="178F8E7D" w14:textId="08518095" w:rsidR="00CA6C72" w:rsidRPr="001E4D50" w:rsidRDefault="00CA6C72" w:rsidP="00792591">
      <w:pPr>
        <w:pStyle w:val="ListParagraph"/>
        <w:numPr>
          <w:ilvl w:val="0"/>
          <w:numId w:val="4"/>
        </w:numPr>
        <w:spacing w:line="240" w:lineRule="exact"/>
      </w:pPr>
      <w:r>
        <w:t>Naphthalene</w:t>
      </w:r>
      <w:r w:rsidR="001E4D50">
        <w:t xml:space="preserve"> (C</w:t>
      </w:r>
      <w:r w:rsidR="001E4D50" w:rsidRPr="00792591">
        <w:rPr>
          <w:vertAlign w:val="subscript"/>
        </w:rPr>
        <w:t>10</w:t>
      </w:r>
      <w:r w:rsidR="001E4D50">
        <w:t>H</w:t>
      </w:r>
      <w:r w:rsidR="00E70CF1" w:rsidRPr="00792591">
        <w:rPr>
          <w:vertAlign w:val="subscript"/>
        </w:rPr>
        <w:t>8</w:t>
      </w:r>
      <w:r w:rsidR="001E4D50">
        <w:t>)</w:t>
      </w:r>
    </w:p>
    <w:p w14:paraId="0EC4DB44" w14:textId="02525722" w:rsidR="00CA6C72" w:rsidRPr="00047B0E" w:rsidRDefault="00047B0E" w:rsidP="00792591">
      <w:pPr>
        <w:pStyle w:val="ListParagraph"/>
        <w:numPr>
          <w:ilvl w:val="0"/>
          <w:numId w:val="4"/>
        </w:numPr>
        <w:spacing w:line="240" w:lineRule="exact"/>
      </w:pPr>
      <w:proofErr w:type="spellStart"/>
      <w:r>
        <w:t>Anthracene</w:t>
      </w:r>
      <w:proofErr w:type="spellEnd"/>
      <w:r>
        <w:t xml:space="preserve"> (C</w:t>
      </w:r>
      <w:r w:rsidRPr="00792591">
        <w:rPr>
          <w:vertAlign w:val="subscript"/>
        </w:rPr>
        <w:t>14</w:t>
      </w:r>
      <w:r>
        <w:t>H</w:t>
      </w:r>
      <w:r w:rsidRPr="00792591">
        <w:rPr>
          <w:vertAlign w:val="subscript"/>
        </w:rPr>
        <w:t>10</w:t>
      </w:r>
      <w:r>
        <w:t>)</w:t>
      </w:r>
    </w:p>
    <w:p w14:paraId="2F249339" w14:textId="0466362C" w:rsidR="00CA6C72" w:rsidRPr="00047B0E" w:rsidRDefault="00047B0E" w:rsidP="00792591">
      <w:pPr>
        <w:pStyle w:val="ListParagraph"/>
        <w:numPr>
          <w:ilvl w:val="0"/>
          <w:numId w:val="4"/>
        </w:numPr>
        <w:spacing w:line="240" w:lineRule="exact"/>
      </w:pPr>
      <w:r>
        <w:t>1,4-Dibromobenzene (C</w:t>
      </w:r>
      <w:r w:rsidRPr="00792591">
        <w:rPr>
          <w:vertAlign w:val="subscript"/>
        </w:rPr>
        <w:t>6</w:t>
      </w:r>
      <w:r>
        <w:t>H</w:t>
      </w:r>
      <w:r w:rsidRPr="00792591">
        <w:rPr>
          <w:vertAlign w:val="subscript"/>
        </w:rPr>
        <w:t>4</w:t>
      </w:r>
      <w:r>
        <w:t>Br</w:t>
      </w:r>
      <w:r w:rsidRPr="00792591">
        <w:rPr>
          <w:vertAlign w:val="subscript"/>
        </w:rPr>
        <w:t>2</w:t>
      </w:r>
      <w:r>
        <w:t>)</w:t>
      </w:r>
    </w:p>
    <w:p w14:paraId="08CC74B8" w14:textId="2544D746" w:rsidR="00457197" w:rsidRDefault="00457197" w:rsidP="00792591">
      <w:pPr>
        <w:rPr>
          <w:b/>
        </w:rPr>
      </w:pPr>
      <w:r>
        <w:rPr>
          <w:b/>
        </w:rPr>
        <w:br w:type="page"/>
      </w:r>
    </w:p>
    <w:p w14:paraId="26A67004" w14:textId="35443F7B" w:rsidR="00B77673" w:rsidRDefault="00B77673" w:rsidP="00792591">
      <w:pPr>
        <w:spacing w:line="240" w:lineRule="exact"/>
        <w:rPr>
          <w:ins w:id="47" w:author="Andrew Wilkens" w:date="2015-04-09T21:39:00Z"/>
          <w:b/>
          <w:sz w:val="28"/>
        </w:rPr>
      </w:pPr>
      <w:r w:rsidRPr="00792591">
        <w:rPr>
          <w:b/>
          <w:sz w:val="28"/>
        </w:rPr>
        <w:lastRenderedPageBreak/>
        <w:t>Procedure</w:t>
      </w:r>
      <w:r w:rsidR="00792591" w:rsidRPr="00792591">
        <w:rPr>
          <w:b/>
          <w:sz w:val="28"/>
        </w:rPr>
        <w:t>:</w:t>
      </w:r>
    </w:p>
    <w:p w14:paraId="1644339E" w14:textId="77777777" w:rsidR="00D17AB8" w:rsidRPr="00792591" w:rsidRDefault="00D17AB8" w:rsidP="00792591">
      <w:pPr>
        <w:spacing w:line="240" w:lineRule="exact"/>
        <w:rPr>
          <w:sz w:val="28"/>
        </w:rPr>
      </w:pPr>
    </w:p>
    <w:p w14:paraId="193F2AD2" w14:textId="50A7C392" w:rsidR="00A64D43" w:rsidRPr="00A64D43" w:rsidRDefault="00A64D43" w:rsidP="00792591">
      <w:pPr>
        <w:pStyle w:val="Heading1"/>
        <w:spacing w:before="0" w:line="240" w:lineRule="exact"/>
        <w:rPr>
          <w:i w:val="0"/>
        </w:rPr>
      </w:pPr>
      <w:r>
        <w:rPr>
          <w:i w:val="0"/>
        </w:rPr>
        <w:t xml:space="preserve">A temperature probe </w:t>
      </w:r>
      <w:r w:rsidRPr="00A64D43">
        <w:rPr>
          <w:i w:val="0"/>
        </w:rPr>
        <w:t xml:space="preserve">interfaced to a computer </w:t>
      </w:r>
      <w:r w:rsidR="00957DC0">
        <w:rPr>
          <w:i w:val="0"/>
        </w:rPr>
        <w:t>is</w:t>
      </w:r>
      <w:r w:rsidRPr="00A64D43">
        <w:rPr>
          <w:i w:val="0"/>
        </w:rPr>
        <w:t xml:space="preserve"> used to acquire the temperature readings in this experiment. </w:t>
      </w:r>
      <w:r>
        <w:rPr>
          <w:i w:val="0"/>
        </w:rPr>
        <w:t>The temperature probe has</w:t>
      </w:r>
      <w:r w:rsidRPr="00A64D43">
        <w:rPr>
          <w:i w:val="0"/>
        </w:rPr>
        <w:t xml:space="preserve"> an uncertainty of ±0.1</w:t>
      </w:r>
      <w:r w:rsidR="00957DC0">
        <w:rPr>
          <w:i w:val="0"/>
        </w:rPr>
        <w:t xml:space="preserve"> </w:t>
      </w:r>
      <w:r w:rsidRPr="00A64D43">
        <w:rPr>
          <w:i w:val="0"/>
        </w:rPr>
        <w:t>°C.</w:t>
      </w:r>
    </w:p>
    <w:p w14:paraId="275A8C7D" w14:textId="77777777" w:rsidR="00A64D43" w:rsidRPr="00A64D43" w:rsidRDefault="00A64D43" w:rsidP="00792591">
      <w:pPr>
        <w:spacing w:line="240" w:lineRule="exact"/>
      </w:pPr>
    </w:p>
    <w:p w14:paraId="57CC54DA" w14:textId="2A492D2B" w:rsidR="00A64D43" w:rsidRDefault="00A64D43" w:rsidP="00792591">
      <w:pPr>
        <w:pStyle w:val="ListParagraph"/>
        <w:numPr>
          <w:ilvl w:val="0"/>
          <w:numId w:val="5"/>
        </w:numPr>
        <w:spacing w:line="240" w:lineRule="exact"/>
      </w:pPr>
      <w:r>
        <w:t xml:space="preserve">Setting the </w:t>
      </w:r>
      <w:ins w:id="48" w:author="Andrew Wilkens" w:date="2015-04-09T22:01:00Z">
        <w:r w:rsidR="00A31F9F">
          <w:t>P</w:t>
        </w:r>
      </w:ins>
      <w:del w:id="49" w:author="Andrew Wilkens" w:date="2015-04-09T22:01:00Z">
        <w:r w:rsidDel="00A31F9F">
          <w:delText>p</w:delText>
        </w:r>
      </w:del>
      <w:r>
        <w:t xml:space="preserve">arameters </w:t>
      </w:r>
      <w:r w:rsidR="00DF711C">
        <w:t>in t</w:t>
      </w:r>
      <w:r w:rsidR="00E01142">
        <w:t xml:space="preserve">he </w:t>
      </w:r>
      <w:ins w:id="50" w:author="Andrew Wilkens" w:date="2015-04-09T22:01:00Z">
        <w:r w:rsidR="00A31F9F">
          <w:t>S</w:t>
        </w:r>
      </w:ins>
      <w:del w:id="51" w:author="Andrew Wilkens" w:date="2015-04-09T22:01:00Z">
        <w:r w:rsidR="00E01142" w:rsidDel="00A31F9F">
          <w:delText>Logger P</w:delText>
        </w:r>
        <w:r w:rsidDel="00A31F9F">
          <w:delText>ro</w:delText>
        </w:r>
        <w:r w:rsidR="00DF711C" w:rsidDel="00A31F9F">
          <w:delText xml:space="preserve"> s</w:delText>
        </w:r>
      </w:del>
      <w:r w:rsidR="00DF711C">
        <w:t>oftware</w:t>
      </w:r>
      <w:del w:id="52" w:author="Andrew Wilkens" w:date="2015-04-09T22:01:00Z">
        <w:r w:rsidRPr="00A64D43" w:rsidDel="00A31F9F">
          <w:delText>.</w:delText>
        </w:r>
      </w:del>
    </w:p>
    <w:p w14:paraId="65899CEC" w14:textId="77777777" w:rsidR="00792591" w:rsidRDefault="00792591" w:rsidP="00792591">
      <w:pPr>
        <w:pStyle w:val="ListParagraph"/>
        <w:spacing w:line="240" w:lineRule="exact"/>
        <w:ind w:left="792"/>
      </w:pPr>
    </w:p>
    <w:p w14:paraId="6414CCB7" w14:textId="1FC4236F" w:rsidR="00792591" w:rsidRDefault="00792591" w:rsidP="00792591">
      <w:pPr>
        <w:pStyle w:val="ListParagraph"/>
        <w:numPr>
          <w:ilvl w:val="1"/>
          <w:numId w:val="5"/>
        </w:numPr>
        <w:spacing w:line="240" w:lineRule="exact"/>
      </w:pPr>
      <w:del w:id="53" w:author="Information Technology Services" w:date="2015-04-22T13:24:00Z">
        <w:r w:rsidRPr="00792591" w:rsidDel="0072166F">
          <w:delText>Pull down the Experiment menu and choose Data Collectio</w:delText>
        </w:r>
        <w:r w:rsidR="00957DC0" w:rsidDel="0072166F">
          <w:delText>n.</w:delText>
        </w:r>
      </w:del>
      <w:ins w:id="54" w:author="Information Technology Services" w:date="2015-04-22T13:24:00Z">
        <w:r w:rsidR="0072166F">
          <w:t>Set the length of the experiment to 800 s</w:t>
        </w:r>
        <w:del w:id="55" w:author="Jacob Roundy" w:date="2015-04-28T14:21:00Z">
          <w:r w:rsidR="0072166F" w:rsidDel="007904BD">
            <w:delText>ec</w:delText>
          </w:r>
        </w:del>
        <w:del w:id="56" w:author="Jacob Roundy" w:date="2015-04-28T14:15:00Z">
          <w:r w:rsidR="0072166F" w:rsidDel="004263A6">
            <w:delText>onds</w:delText>
          </w:r>
        </w:del>
        <w:r w:rsidR="0072166F">
          <w:t>.</w:t>
        </w:r>
      </w:ins>
      <w:r w:rsidRPr="00792591">
        <w:t xml:space="preserve">  </w:t>
      </w:r>
      <w:bookmarkStart w:id="57" w:name="OLE_LINK1"/>
      <w:bookmarkStart w:id="58" w:name="OLE_LINK2"/>
    </w:p>
    <w:p w14:paraId="2B4DDFA6" w14:textId="77777777" w:rsidR="00792591" w:rsidRDefault="00792591" w:rsidP="00792591">
      <w:pPr>
        <w:pStyle w:val="ListParagraph"/>
        <w:spacing w:line="240" w:lineRule="exact"/>
        <w:ind w:left="792"/>
      </w:pPr>
    </w:p>
    <w:p w14:paraId="718386A7" w14:textId="5B33473A" w:rsidR="00792591" w:rsidRDefault="00A64D43" w:rsidP="00792591">
      <w:pPr>
        <w:pStyle w:val="ListParagraph"/>
        <w:numPr>
          <w:ilvl w:val="1"/>
          <w:numId w:val="5"/>
        </w:numPr>
        <w:spacing w:line="240" w:lineRule="exact"/>
      </w:pPr>
      <w:del w:id="59" w:author="Information Technology Services" w:date="2015-04-22T13:25:00Z">
        <w:r w:rsidDel="0072166F">
          <w:delText xml:space="preserve">Change the length of the experiment to 800 sec. The </w:delText>
        </w:r>
      </w:del>
      <w:ins w:id="60" w:author="Information Technology Services" w:date="2015-04-22T13:25:00Z">
        <w:r w:rsidR="0072166F">
          <w:t>Set the s</w:t>
        </w:r>
      </w:ins>
      <w:del w:id="61" w:author="Information Technology Services" w:date="2015-04-22T13:25:00Z">
        <w:r w:rsidDel="0072166F">
          <w:delText>S</w:delText>
        </w:r>
      </w:del>
      <w:r>
        <w:t xml:space="preserve">ampling </w:t>
      </w:r>
      <w:ins w:id="62" w:author="Information Technology Services" w:date="2015-04-22T13:25:00Z">
        <w:r w:rsidR="0072166F">
          <w:t>r</w:t>
        </w:r>
      </w:ins>
      <w:del w:id="63" w:author="Information Technology Services" w:date="2015-04-22T13:25:00Z">
        <w:r w:rsidDel="0072166F">
          <w:delText>R</w:delText>
        </w:r>
      </w:del>
      <w:r>
        <w:t xml:space="preserve">ate </w:t>
      </w:r>
      <w:del w:id="64" w:author="Information Technology Services" w:date="2015-04-22T13:25:00Z">
        <w:r w:rsidDel="0072166F">
          <w:delText xml:space="preserve">should be set </w:delText>
        </w:r>
      </w:del>
      <w:r>
        <w:t>to 1 sample</w:t>
      </w:r>
      <w:ins w:id="65" w:author="Information Technology Services" w:date="2015-04-22T13:25:00Z">
        <w:r w:rsidR="0072166F">
          <w:t xml:space="preserve"> per second.</w:t>
        </w:r>
      </w:ins>
      <w:del w:id="66" w:author="Information Technology Services" w:date="2015-04-22T13:25:00Z">
        <w:r w:rsidDel="0072166F">
          <w:delText xml:space="preserve">s/sec. Click on </w:delText>
        </w:r>
        <w:r w:rsidRPr="00D708BC" w:rsidDel="0072166F">
          <w:delText>Done</w:delText>
        </w:r>
        <w:r w:rsidDel="0072166F">
          <w:delText>.</w:delText>
        </w:r>
      </w:del>
      <w:r>
        <w:t xml:space="preserve"> </w:t>
      </w:r>
    </w:p>
    <w:p w14:paraId="50962673" w14:textId="77777777" w:rsidR="00792591" w:rsidRDefault="00792591" w:rsidP="00792591">
      <w:pPr>
        <w:pStyle w:val="ListParagraph"/>
        <w:spacing w:line="240" w:lineRule="exact"/>
        <w:ind w:left="792"/>
      </w:pPr>
    </w:p>
    <w:p w14:paraId="073443AD" w14:textId="1091CFB8" w:rsidR="00792591" w:rsidRDefault="00A64D43" w:rsidP="00792591">
      <w:pPr>
        <w:pStyle w:val="ListParagraph"/>
        <w:numPr>
          <w:ilvl w:val="1"/>
          <w:numId w:val="5"/>
        </w:numPr>
        <w:spacing w:line="240" w:lineRule="exact"/>
      </w:pPr>
      <w:commentRangeStart w:id="67"/>
      <w:del w:id="68" w:author="Information Technology Services" w:date="2015-04-22T13:26:00Z">
        <w:r w:rsidDel="0072166F">
          <w:delText>Click once on the number at the very top of</w:delText>
        </w:r>
      </w:del>
      <w:ins w:id="69" w:author="Information Technology Services" w:date="2015-04-22T13:26:00Z">
        <w:r w:rsidR="0072166F">
          <w:t xml:space="preserve">Set the upper limit </w:t>
        </w:r>
        <w:r w:rsidR="00ED2C01">
          <w:t xml:space="preserve">for the temperature </w:t>
        </w:r>
      </w:ins>
      <w:ins w:id="70" w:author="Information Technology Services" w:date="2015-04-22T13:27:00Z">
        <w:r w:rsidR="00ED2C01">
          <w:t>range to</w:t>
        </w:r>
      </w:ins>
      <w:ins w:id="71" w:author="Information Technology Services" w:date="2015-04-22T13:26:00Z">
        <w:r w:rsidR="00ED2C01">
          <w:t xml:space="preserve"> 40</w:t>
        </w:r>
      </w:ins>
      <w:ins w:id="72" w:author="Jacob Roundy" w:date="2015-04-28T14:17:00Z">
        <w:r w:rsidR="007904BD">
          <w:t xml:space="preserve"> </w:t>
        </w:r>
      </w:ins>
      <w:ins w:id="73" w:author="Information Technology Services" w:date="2015-04-22T13:26:00Z">
        <w:r w:rsidR="00ED2C01">
          <w:t xml:space="preserve">°C and </w:t>
        </w:r>
      </w:ins>
      <w:ins w:id="74" w:author="Information Technology Services" w:date="2015-04-22T13:27:00Z">
        <w:r w:rsidR="00ED2C01">
          <w:t>the</w:t>
        </w:r>
      </w:ins>
      <w:ins w:id="75" w:author="Information Technology Services" w:date="2015-04-22T13:26:00Z">
        <w:r w:rsidR="00ED2C01">
          <w:t xml:space="preserve"> </w:t>
        </w:r>
      </w:ins>
      <w:ins w:id="76" w:author="Information Technology Services" w:date="2015-04-22T13:27:00Z">
        <w:r w:rsidR="00ED2C01">
          <w:t>lower limit to 0</w:t>
        </w:r>
      </w:ins>
      <w:ins w:id="77" w:author="Jacob Roundy" w:date="2015-04-28T14:17:00Z">
        <w:r w:rsidR="007904BD">
          <w:t xml:space="preserve"> </w:t>
        </w:r>
      </w:ins>
      <w:ins w:id="78" w:author="Information Technology Services" w:date="2015-04-22T13:27:00Z">
        <w:r w:rsidR="00ED2C01">
          <w:t>°C.</w:t>
        </w:r>
      </w:ins>
      <w:del w:id="79" w:author="Information Technology Services" w:date="2015-04-22T13:26:00Z">
        <w:r w:rsidDel="0072166F">
          <w:delText xml:space="preserve"> the </w:delText>
        </w:r>
        <w:r w:rsidRPr="00792591" w:rsidDel="0072166F">
          <w:rPr>
            <w:i/>
          </w:rPr>
          <w:delText>y</w:delText>
        </w:r>
        <w:r w:rsidDel="0072166F">
          <w:delText xml:space="preserve">-axis. Type in 40 and press </w:delText>
        </w:r>
        <w:r w:rsidR="0058180A" w:rsidDel="0072166F">
          <w:delText>enter</w:delText>
        </w:r>
        <w:r w:rsidDel="0072166F">
          <w:delText>.</w:delText>
        </w:r>
        <w:bookmarkEnd w:id="57"/>
        <w:bookmarkEnd w:id="58"/>
        <w:r w:rsidDel="0072166F">
          <w:delText xml:space="preserve">  </w:delText>
        </w:r>
        <w:commentRangeEnd w:id="67"/>
        <w:r w:rsidR="00A31F9F" w:rsidDel="0072166F">
          <w:rPr>
            <w:rStyle w:val="CommentReference"/>
          </w:rPr>
          <w:commentReference w:id="67"/>
        </w:r>
      </w:del>
    </w:p>
    <w:p w14:paraId="6FEDAAFA" w14:textId="77777777" w:rsidR="00792591" w:rsidRDefault="00792591" w:rsidP="00792591">
      <w:pPr>
        <w:pStyle w:val="ListParagraph"/>
      </w:pPr>
    </w:p>
    <w:p w14:paraId="6CB51453" w14:textId="65B611DB" w:rsidR="000E7BBF" w:rsidRDefault="00C939AB" w:rsidP="00792591">
      <w:pPr>
        <w:pStyle w:val="ListParagraph"/>
        <w:numPr>
          <w:ilvl w:val="0"/>
          <w:numId w:val="5"/>
        </w:numPr>
        <w:spacing w:line="240" w:lineRule="exact"/>
      </w:pPr>
      <w:r>
        <w:t xml:space="preserve">Measuring the </w:t>
      </w:r>
      <w:del w:id="80" w:author="Andrew Wilkens" w:date="2015-04-09T22:04:00Z">
        <w:r w:rsidDel="00A31F9F">
          <w:delText>f</w:delText>
        </w:r>
      </w:del>
      <w:ins w:id="81" w:author="Andrew Wilkens" w:date="2015-04-09T22:04:00Z">
        <w:r w:rsidR="00A31F9F">
          <w:t>F</w:t>
        </w:r>
      </w:ins>
      <w:r>
        <w:t xml:space="preserve">reezing </w:t>
      </w:r>
      <w:ins w:id="82" w:author="Andrew Wilkens" w:date="2015-04-09T22:04:00Z">
        <w:r w:rsidR="00A31F9F">
          <w:t>P</w:t>
        </w:r>
      </w:ins>
      <w:del w:id="83" w:author="Andrew Wilkens" w:date="2015-04-09T22:04:00Z">
        <w:r w:rsidDel="00A31F9F">
          <w:delText>p</w:delText>
        </w:r>
      </w:del>
      <w:r>
        <w:t xml:space="preserve">oint of </w:t>
      </w:r>
      <w:ins w:id="84" w:author="Andrew Wilkens" w:date="2015-04-09T22:04:00Z">
        <w:r w:rsidR="00A31F9F">
          <w:t>C</w:t>
        </w:r>
      </w:ins>
      <w:del w:id="85" w:author="Andrew Wilkens" w:date="2015-04-09T22:04:00Z">
        <w:r w:rsidDel="00A31F9F">
          <w:delText>c</w:delText>
        </w:r>
      </w:del>
      <w:r>
        <w:t>yclohexane</w:t>
      </w:r>
      <w:del w:id="86" w:author="Andrew Wilkens" w:date="2015-04-09T22:04:00Z">
        <w:r w:rsidDel="00A31F9F">
          <w:delText>.</w:delText>
        </w:r>
      </w:del>
    </w:p>
    <w:p w14:paraId="548C4622" w14:textId="77777777" w:rsidR="00792591" w:rsidRDefault="00792591" w:rsidP="00792591">
      <w:pPr>
        <w:pStyle w:val="ListParagraph"/>
        <w:spacing w:line="240" w:lineRule="exact"/>
        <w:ind w:left="792"/>
      </w:pPr>
    </w:p>
    <w:p w14:paraId="56B64D1C" w14:textId="1EB82117" w:rsidR="00792591" w:rsidRDefault="00792591" w:rsidP="00792591">
      <w:pPr>
        <w:pStyle w:val="ListParagraph"/>
        <w:numPr>
          <w:ilvl w:val="1"/>
          <w:numId w:val="5"/>
        </w:numPr>
        <w:spacing w:line="240" w:lineRule="exact"/>
      </w:pPr>
      <w:r>
        <w:t>Dispense 12.0 mL of cyclohexane from the dispensing bottle into a 16</w:t>
      </w:r>
      <w:ins w:id="87" w:author="Andrew Wilkens" w:date="2015-04-09T22:05:00Z">
        <w:r w:rsidR="00A31F9F">
          <w:t xml:space="preserve"> </w:t>
        </w:r>
      </w:ins>
      <w:r>
        <w:t>x</w:t>
      </w:r>
      <w:ins w:id="88" w:author="Andrew Wilkens" w:date="2015-04-09T22:05:00Z">
        <w:r w:rsidR="00A31F9F">
          <w:t xml:space="preserve"> </w:t>
        </w:r>
      </w:ins>
      <w:r>
        <w:t>150 mm test tube that is clean and dry. Caution</w:t>
      </w:r>
      <w:r w:rsidR="009247A6">
        <w:t>:</w:t>
      </w:r>
      <w:r>
        <w:t xml:space="preserve"> </w:t>
      </w:r>
      <w:ins w:id="89" w:author="Andrew Wilkens" w:date="2015-04-09T22:05:00Z">
        <w:r w:rsidR="00A31F9F">
          <w:t>C</w:t>
        </w:r>
      </w:ins>
      <w:del w:id="90" w:author="Andrew Wilkens" w:date="2015-04-09T22:05:00Z">
        <w:r w:rsidR="009247A6" w:rsidDel="00A31F9F">
          <w:delText>c</w:delText>
        </w:r>
      </w:del>
      <w:r>
        <w:t xml:space="preserve">yclohexane is a flammable solvent.  </w:t>
      </w:r>
    </w:p>
    <w:p w14:paraId="246B7626" w14:textId="77777777" w:rsidR="00792591" w:rsidRDefault="00792591" w:rsidP="00792591">
      <w:pPr>
        <w:pStyle w:val="ListParagraph"/>
        <w:spacing w:line="240" w:lineRule="exact"/>
        <w:ind w:left="792"/>
      </w:pPr>
    </w:p>
    <w:p w14:paraId="2AB91040" w14:textId="6D940FBC" w:rsidR="00792591" w:rsidRDefault="00792591" w:rsidP="00792591">
      <w:pPr>
        <w:pStyle w:val="ListParagraph"/>
        <w:numPr>
          <w:ilvl w:val="1"/>
          <w:numId w:val="5"/>
        </w:numPr>
        <w:spacing w:line="240" w:lineRule="exact"/>
      </w:pPr>
      <w:r>
        <w:t xml:space="preserve">Wipe the temperature probe with a </w:t>
      </w:r>
      <w:commentRangeStart w:id="91"/>
      <w:del w:id="92" w:author="Information Technology Services" w:date="2015-04-22T13:28:00Z">
        <w:r w:rsidDel="00512991">
          <w:delText>paper towel</w:delText>
        </w:r>
        <w:commentRangeEnd w:id="91"/>
        <w:r w:rsidR="00A31F9F" w:rsidDel="00512991">
          <w:rPr>
            <w:rStyle w:val="CommentReference"/>
          </w:rPr>
          <w:commentReference w:id="91"/>
        </w:r>
      </w:del>
      <w:proofErr w:type="spellStart"/>
      <w:ins w:id="93" w:author="Information Technology Services" w:date="2015-04-22T13:28:00Z">
        <w:r w:rsidR="00512991">
          <w:t>Kimwipe</w:t>
        </w:r>
      </w:ins>
      <w:proofErr w:type="spellEnd"/>
      <w:r>
        <w:t xml:space="preserve"> to be sure it is dry.</w:t>
      </w:r>
    </w:p>
    <w:p w14:paraId="49A04394" w14:textId="77777777" w:rsidR="00792591" w:rsidRDefault="00792591" w:rsidP="00792591">
      <w:pPr>
        <w:pStyle w:val="ListParagraph"/>
        <w:spacing w:line="240" w:lineRule="exact"/>
        <w:ind w:left="792"/>
      </w:pPr>
    </w:p>
    <w:p w14:paraId="244D7250" w14:textId="77777777" w:rsidR="00792591" w:rsidRDefault="00792591" w:rsidP="00792591">
      <w:pPr>
        <w:pStyle w:val="ListParagraph"/>
        <w:numPr>
          <w:ilvl w:val="1"/>
          <w:numId w:val="5"/>
        </w:numPr>
        <w:spacing w:line="240" w:lineRule="exact"/>
      </w:pPr>
      <w:r>
        <w:t xml:space="preserve">Insert the stopper with the temperature probe and wire stirrer into the test tube.  </w:t>
      </w:r>
    </w:p>
    <w:p w14:paraId="5C680CD1" w14:textId="77777777" w:rsidR="00792591" w:rsidRDefault="00792591" w:rsidP="00792591"/>
    <w:p w14:paraId="18B1425E" w14:textId="672ADB1C" w:rsidR="00792591" w:rsidRDefault="009247A6" w:rsidP="00792591">
      <w:pPr>
        <w:pStyle w:val="ListParagraph"/>
        <w:numPr>
          <w:ilvl w:val="1"/>
          <w:numId w:val="5"/>
        </w:numPr>
        <w:spacing w:line="240" w:lineRule="exact"/>
      </w:pPr>
      <w:r>
        <w:t>Make sure t</w:t>
      </w:r>
      <w:r w:rsidR="00792591">
        <w:t xml:space="preserve">he tip of the temperature probe </w:t>
      </w:r>
      <w:r>
        <w:t>is</w:t>
      </w:r>
      <w:r w:rsidR="00792591">
        <w:t xml:space="preserve"> in the center of the liquid and not touch</w:t>
      </w:r>
      <w:r>
        <w:t>ing</w:t>
      </w:r>
      <w:r w:rsidR="00792591">
        <w:t xml:space="preserve"> the sides or bottom of the test tube.</w:t>
      </w:r>
    </w:p>
    <w:p w14:paraId="5365DDBF" w14:textId="77777777" w:rsidR="00792591" w:rsidRDefault="00792591" w:rsidP="00792591">
      <w:pPr>
        <w:pStyle w:val="ListParagraph"/>
        <w:spacing w:line="240" w:lineRule="exact"/>
        <w:ind w:left="792"/>
      </w:pPr>
    </w:p>
    <w:p w14:paraId="634BBED4" w14:textId="5FE8F2B3" w:rsidR="00792591" w:rsidRDefault="00792591" w:rsidP="00792591">
      <w:pPr>
        <w:pStyle w:val="ListParagraph"/>
        <w:numPr>
          <w:ilvl w:val="1"/>
          <w:numId w:val="5"/>
        </w:numPr>
        <w:spacing w:line="240" w:lineRule="exact"/>
      </w:pPr>
      <w:r>
        <w:t>Fill a 600</w:t>
      </w:r>
      <w:ins w:id="94" w:author="Andrew Wilkens" w:date="2015-04-09T22:08:00Z">
        <w:r w:rsidR="00A31F9F">
          <w:t>-</w:t>
        </w:r>
      </w:ins>
      <w:del w:id="95" w:author="Andrew Wilkens" w:date="2015-04-09T22:08:00Z">
        <w:r w:rsidDel="00A31F9F">
          <w:delText xml:space="preserve"> </w:delText>
        </w:r>
      </w:del>
      <w:r>
        <w:t>mL beaker about one-third full of water, and add ice until the beaker is three-fourths full.</w:t>
      </w:r>
    </w:p>
    <w:p w14:paraId="05F8C168" w14:textId="77777777" w:rsidR="00792591" w:rsidRDefault="00792591" w:rsidP="00792591">
      <w:pPr>
        <w:pStyle w:val="ListParagraph"/>
        <w:spacing w:line="240" w:lineRule="exact"/>
        <w:ind w:left="792"/>
      </w:pPr>
    </w:p>
    <w:p w14:paraId="6BE4AB12" w14:textId="44DA7B1E" w:rsidR="00792591" w:rsidRDefault="00792591" w:rsidP="00792591">
      <w:pPr>
        <w:pStyle w:val="ListParagraph"/>
        <w:numPr>
          <w:ilvl w:val="1"/>
          <w:numId w:val="5"/>
        </w:numPr>
        <w:spacing w:line="240" w:lineRule="exact"/>
      </w:pPr>
      <w:commentRangeStart w:id="96"/>
      <w:del w:id="97" w:author="Information Technology Services" w:date="2015-04-22T13:28:00Z">
        <w:r w:rsidDel="00512991">
          <w:delText xml:space="preserve">Click on the green arrow button. </w:delText>
        </w:r>
        <w:commentRangeEnd w:id="96"/>
        <w:r w:rsidR="00A31F9F" w:rsidDel="00512991">
          <w:rPr>
            <w:rStyle w:val="CommentReference"/>
          </w:rPr>
          <w:commentReference w:id="96"/>
        </w:r>
        <w:r w:rsidDel="00512991">
          <w:delText>Th</w:delText>
        </w:r>
        <w:r w:rsidR="009247A6" w:rsidDel="00512991">
          <w:delText>is activates the</w:delText>
        </w:r>
        <w:r w:rsidDel="00512991">
          <w:delText xml:space="preserve"> computer</w:delText>
        </w:r>
        <w:r w:rsidR="009247A6" w:rsidDel="00512991">
          <w:delText>’s</w:delText>
        </w:r>
      </w:del>
      <w:ins w:id="98" w:author="Information Technology Services" w:date="2015-04-22T13:28:00Z">
        <w:r w:rsidR="00512991">
          <w:t>Start the data</w:t>
        </w:r>
      </w:ins>
      <w:r>
        <w:t xml:space="preserve"> collect</w:t>
      </w:r>
      <w:r w:rsidR="009247A6">
        <w:t>ion</w:t>
      </w:r>
      <w:ins w:id="99" w:author="Information Technology Services" w:date="2015-04-22T13:28:00Z">
        <w:r w:rsidR="00512991">
          <w:t xml:space="preserve">. </w:t>
        </w:r>
        <w:del w:id="100" w:author="Jacob Roundy" w:date="2015-04-28T14:18:00Z">
          <w:r w:rsidR="00512991" w:rsidDel="007904BD">
            <w:delText xml:space="preserve"> </w:delText>
          </w:r>
        </w:del>
        <w:r w:rsidR="00512991">
          <w:t>The computer</w:t>
        </w:r>
        <w:del w:id="101" w:author="Jacob Roundy" w:date="2015-04-28T14:18:00Z">
          <w:r w:rsidR="00512991" w:rsidDel="007904BD">
            <w:delText xml:space="preserve"> will</w:delText>
          </w:r>
        </w:del>
        <w:r w:rsidR="00512991">
          <w:t xml:space="preserve"> acquire</w:t>
        </w:r>
      </w:ins>
      <w:ins w:id="102" w:author="Jacob Roundy" w:date="2015-04-28T14:18:00Z">
        <w:r w:rsidR="007904BD">
          <w:t>s</w:t>
        </w:r>
      </w:ins>
      <w:ins w:id="103" w:author="Information Technology Services" w:date="2015-04-22T13:28:00Z">
        <w:r w:rsidR="00512991">
          <w:t xml:space="preserve"> </w:t>
        </w:r>
      </w:ins>
      <w:ins w:id="104" w:author="Information Technology Services" w:date="2015-04-22T13:29:00Z">
        <w:r w:rsidR="00512991">
          <w:t xml:space="preserve">a </w:t>
        </w:r>
      </w:ins>
      <w:del w:id="105" w:author="Information Technology Services" w:date="2015-04-22T13:28:00Z">
        <w:r w:rsidR="009247A6" w:rsidDel="00512991">
          <w:delText xml:space="preserve"> of the</w:delText>
        </w:r>
        <w:r w:rsidDel="00512991">
          <w:delText xml:space="preserve"> </w:delText>
        </w:r>
      </w:del>
      <w:r>
        <w:t>temperature reading</w:t>
      </w:r>
      <w:ins w:id="106" w:author="Information Technology Services" w:date="2015-04-22T13:29:00Z">
        <w:r w:rsidR="00512991">
          <w:t xml:space="preserve"> every second.</w:t>
        </w:r>
      </w:ins>
      <w:del w:id="107" w:author="Information Technology Services" w:date="2015-04-22T13:29:00Z">
        <w:r w:rsidDel="00512991">
          <w:delText>s</w:delText>
        </w:r>
      </w:del>
      <w:del w:id="108" w:author="Jacob Roundy" w:date="2015-04-28T14:18:00Z">
        <w:r w:rsidR="009247A6" w:rsidDel="007904BD">
          <w:delText>.</w:delText>
        </w:r>
      </w:del>
    </w:p>
    <w:p w14:paraId="33205E2A" w14:textId="77777777" w:rsidR="00792591" w:rsidRDefault="00792591" w:rsidP="00792591">
      <w:pPr>
        <w:pStyle w:val="ListParagraph"/>
        <w:spacing w:line="240" w:lineRule="exact"/>
        <w:ind w:left="792"/>
      </w:pPr>
    </w:p>
    <w:p w14:paraId="3E83CC7F" w14:textId="36E747A5" w:rsidR="00792591" w:rsidRDefault="00792591" w:rsidP="00792591">
      <w:pPr>
        <w:pStyle w:val="ListParagraph"/>
        <w:numPr>
          <w:ilvl w:val="1"/>
          <w:numId w:val="5"/>
        </w:numPr>
        <w:spacing w:line="240" w:lineRule="exact"/>
      </w:pPr>
      <w:r>
        <w:t>Move the test tube into the ice-water bath and hold it s</w:t>
      </w:r>
      <w:r w:rsidR="009247A6">
        <w:t>o</w:t>
      </w:r>
      <w:r>
        <w:t xml:space="preserve"> the level of liquid in the test tube is below the level of water in the bath.  </w:t>
      </w:r>
    </w:p>
    <w:p w14:paraId="7BC9519D" w14:textId="77777777" w:rsidR="00792591" w:rsidRDefault="00792591" w:rsidP="00792591">
      <w:pPr>
        <w:pStyle w:val="ListParagraph"/>
        <w:spacing w:line="240" w:lineRule="exact"/>
        <w:ind w:left="792"/>
      </w:pPr>
    </w:p>
    <w:p w14:paraId="614900D2" w14:textId="60236AA3" w:rsidR="00792591" w:rsidRDefault="00792591" w:rsidP="009247A6">
      <w:pPr>
        <w:pStyle w:val="ListParagraph"/>
        <w:numPr>
          <w:ilvl w:val="1"/>
          <w:numId w:val="5"/>
        </w:numPr>
        <w:spacing w:line="240" w:lineRule="exact"/>
      </w:pPr>
      <w:r>
        <w:t xml:space="preserve">Immediately begin stirring the liquid </w:t>
      </w:r>
      <w:r w:rsidR="009247A6" w:rsidRPr="009247A6">
        <w:t>with the wire stirrer</w:t>
      </w:r>
      <w:r w:rsidR="009247A6">
        <w:t>,</w:t>
      </w:r>
      <w:r w:rsidR="009247A6" w:rsidRPr="009247A6">
        <w:t xml:space="preserve"> </w:t>
      </w:r>
      <w:r>
        <w:t>continuously and at a constant rate.</w:t>
      </w:r>
    </w:p>
    <w:p w14:paraId="754CE480" w14:textId="77777777" w:rsidR="00792591" w:rsidRDefault="00792591" w:rsidP="00792591">
      <w:pPr>
        <w:pStyle w:val="ListParagraph"/>
        <w:spacing w:line="240" w:lineRule="exact"/>
        <w:ind w:left="792"/>
      </w:pPr>
    </w:p>
    <w:p w14:paraId="48B16C94" w14:textId="6BF57F2E" w:rsidR="00792591" w:rsidRDefault="00792591" w:rsidP="00792591">
      <w:pPr>
        <w:pStyle w:val="ListParagraph"/>
        <w:numPr>
          <w:ilvl w:val="1"/>
          <w:numId w:val="5"/>
        </w:numPr>
        <w:spacing w:line="240" w:lineRule="exact"/>
        <w:rPr>
          <w:ins w:id="109" w:author="Information Technology Services" w:date="2015-04-24T13:09:00Z"/>
        </w:rPr>
      </w:pPr>
      <w:r>
        <w:t>Once freezing begins, as long as liquid and solid are both present, the temperature remain</w:t>
      </w:r>
      <w:r w:rsidR="007F79F7">
        <w:t>s</w:t>
      </w:r>
      <w:r>
        <w:t xml:space="preserve"> constant until the entire mass has solidified. Allow the computer to continue recording the temperature until the plot has leveled off at a constant temperature. Note</w:t>
      </w:r>
      <w:r w:rsidR="007F79F7">
        <w:t xml:space="preserve"> that</w:t>
      </w:r>
      <w:r>
        <w:t xml:space="preserve"> </w:t>
      </w:r>
      <w:r w:rsidR="007F79F7">
        <w:t>o</w:t>
      </w:r>
      <w:r>
        <w:t>nce the cyclohexane has frozen solid, the temperature start</w:t>
      </w:r>
      <w:r w:rsidR="007F79F7">
        <w:t>s</w:t>
      </w:r>
      <w:r>
        <w:t xml:space="preserve"> to decrease again.</w:t>
      </w:r>
    </w:p>
    <w:p w14:paraId="635F8C3D" w14:textId="77777777" w:rsidR="00030417" w:rsidRDefault="00030417" w:rsidP="004263A6">
      <w:pPr>
        <w:spacing w:line="240" w:lineRule="exact"/>
        <w:rPr>
          <w:ins w:id="110" w:author="Information Technology Services" w:date="2015-04-24T13:09:00Z"/>
        </w:rPr>
      </w:pPr>
    </w:p>
    <w:p w14:paraId="64A32F6E" w14:textId="77777777" w:rsidR="00030417" w:rsidDel="00030417" w:rsidRDefault="00030417" w:rsidP="00792591">
      <w:pPr>
        <w:pStyle w:val="ListParagraph"/>
        <w:numPr>
          <w:ilvl w:val="1"/>
          <w:numId w:val="5"/>
        </w:numPr>
        <w:spacing w:line="240" w:lineRule="exact"/>
        <w:rPr>
          <w:del w:id="111" w:author="Information Technology Services" w:date="2015-04-24T13:10:00Z"/>
        </w:rPr>
      </w:pPr>
    </w:p>
    <w:p w14:paraId="21E6F511" w14:textId="77777777" w:rsidR="00792591" w:rsidDel="00030417" w:rsidRDefault="00792591" w:rsidP="004263A6">
      <w:pPr>
        <w:pStyle w:val="ListParagraph"/>
        <w:numPr>
          <w:ilvl w:val="1"/>
          <w:numId w:val="5"/>
        </w:numPr>
        <w:spacing w:line="240" w:lineRule="exact"/>
        <w:rPr>
          <w:del w:id="112" w:author="Information Technology Services" w:date="2015-04-24T13:10:00Z"/>
        </w:rPr>
      </w:pPr>
    </w:p>
    <w:p w14:paraId="599F4002" w14:textId="245C4095" w:rsidR="00792591" w:rsidRDefault="00792591" w:rsidP="00030417">
      <w:pPr>
        <w:pStyle w:val="ListParagraph"/>
        <w:numPr>
          <w:ilvl w:val="1"/>
          <w:numId w:val="5"/>
        </w:numPr>
        <w:spacing w:line="240" w:lineRule="exact"/>
      </w:pPr>
      <w:r>
        <w:t xml:space="preserve">When a sufficient </w:t>
      </w:r>
      <w:del w:id="113" w:author="Information Technology Services" w:date="2015-04-23T13:53:00Z">
        <w:r w:rsidDel="00EC1217">
          <w:delText>amount of data</w:delText>
        </w:r>
      </w:del>
      <w:ins w:id="114" w:author="Information Technology Services" w:date="2015-04-23T13:53:00Z">
        <w:r w:rsidR="00EC1217">
          <w:t>number of data points</w:t>
        </w:r>
      </w:ins>
      <w:r w:rsidR="007F79F7">
        <w:t xml:space="preserve"> ha</w:t>
      </w:r>
      <w:ins w:id="115" w:author="Information Technology Services" w:date="2015-04-23T13:54:00Z">
        <w:r w:rsidR="004F1B25">
          <w:t>s</w:t>
        </w:r>
      </w:ins>
      <w:del w:id="116" w:author="Information Technology Services" w:date="2015-04-23T13:54:00Z">
        <w:r w:rsidR="007F79F7" w:rsidDel="00EC1217">
          <w:delText>s</w:delText>
        </w:r>
      </w:del>
      <w:r w:rsidR="007F79F7">
        <w:t xml:space="preserve"> been collected</w:t>
      </w:r>
      <w:r>
        <w:t xml:space="preserve">, </w:t>
      </w:r>
      <w:del w:id="117" w:author="Information Technology Services" w:date="2015-04-22T13:29:00Z">
        <w:r w:rsidDel="00512991">
          <w:delText>click on the red button</w:delText>
        </w:r>
      </w:del>
      <w:ins w:id="118" w:author="Information Technology Services" w:date="2015-04-22T13:29:00Z">
        <w:r w:rsidR="00512991">
          <w:t>stop the data collection</w:t>
        </w:r>
      </w:ins>
      <w:r>
        <w:t xml:space="preserve">.  </w:t>
      </w:r>
    </w:p>
    <w:p w14:paraId="34545CAD" w14:textId="77777777" w:rsidR="00792591" w:rsidRDefault="00792591" w:rsidP="00792591">
      <w:pPr>
        <w:pStyle w:val="ListParagraph"/>
        <w:spacing w:line="240" w:lineRule="exact"/>
        <w:ind w:left="792"/>
      </w:pPr>
    </w:p>
    <w:p w14:paraId="12042969" w14:textId="77777777" w:rsidR="00792591" w:rsidRDefault="00792591" w:rsidP="00792591">
      <w:pPr>
        <w:pStyle w:val="ListParagraph"/>
        <w:numPr>
          <w:ilvl w:val="1"/>
          <w:numId w:val="5"/>
        </w:numPr>
        <w:spacing w:line="240" w:lineRule="exact"/>
        <w:rPr>
          <w:ins w:id="119" w:author="Information Technology Services" w:date="2015-04-22T13:30:00Z"/>
        </w:rPr>
      </w:pPr>
      <w:r>
        <w:t>Remove the test tube from the ice-water bath and let it warm up to room temperature.</w:t>
      </w:r>
    </w:p>
    <w:p w14:paraId="15DB5C95" w14:textId="77777777" w:rsidR="00512991" w:rsidRDefault="00512991" w:rsidP="004263A6">
      <w:pPr>
        <w:spacing w:line="240" w:lineRule="exact"/>
        <w:rPr>
          <w:ins w:id="120" w:author="Information Technology Services" w:date="2015-04-22T13:30:00Z"/>
        </w:rPr>
      </w:pPr>
    </w:p>
    <w:p w14:paraId="02DA9038" w14:textId="3FB8B9A6" w:rsidR="00512991" w:rsidRDefault="00512991" w:rsidP="00792591">
      <w:pPr>
        <w:pStyle w:val="ListParagraph"/>
        <w:numPr>
          <w:ilvl w:val="1"/>
          <w:numId w:val="5"/>
        </w:numPr>
        <w:spacing w:line="240" w:lineRule="exact"/>
        <w:rPr>
          <w:ins w:id="121" w:author="Information Technology Services" w:date="2015-04-22T13:30:00Z"/>
        </w:rPr>
      </w:pPr>
      <w:ins w:id="122" w:author="Information Technology Services" w:date="2015-04-22T13:30:00Z">
        <w:r>
          <w:t>Save the data.</w:t>
        </w:r>
      </w:ins>
    </w:p>
    <w:p w14:paraId="2CB6E09C" w14:textId="77777777" w:rsidR="00512991" w:rsidRDefault="00512991" w:rsidP="004263A6">
      <w:pPr>
        <w:spacing w:line="240" w:lineRule="exact"/>
        <w:rPr>
          <w:ins w:id="123" w:author="Information Technology Services" w:date="2015-04-22T13:30:00Z"/>
        </w:rPr>
      </w:pPr>
    </w:p>
    <w:p w14:paraId="1DB4E4C2" w14:textId="23B84B96" w:rsidR="00512991" w:rsidRDefault="00CF7989" w:rsidP="00792591">
      <w:pPr>
        <w:pStyle w:val="ListParagraph"/>
        <w:numPr>
          <w:ilvl w:val="1"/>
          <w:numId w:val="5"/>
        </w:numPr>
        <w:spacing w:line="240" w:lineRule="exact"/>
      </w:pPr>
      <w:ins w:id="124" w:author="Information Technology Services" w:date="2015-04-22T13:30:00Z">
        <w:r>
          <w:t xml:space="preserve">Adjust the </w:t>
        </w:r>
        <w:r>
          <w:rPr>
            <w:i/>
          </w:rPr>
          <w:t>y</w:t>
        </w:r>
        <w:r>
          <w:t xml:space="preserve">-axis limits so the plot fills the page. </w:t>
        </w:r>
        <w:del w:id="125" w:author="Jacob Roundy" w:date="2015-04-28T14:19:00Z">
          <w:r w:rsidDel="007904BD">
            <w:delText xml:space="preserve"> </w:delText>
          </w:r>
        </w:del>
        <w:r>
          <w:t xml:space="preserve">Title the graph, </w:t>
        </w:r>
      </w:ins>
      <w:ins w:id="126" w:author="Information Technology Services" w:date="2015-04-22T13:33:00Z">
        <w:r>
          <w:t xml:space="preserve">and </w:t>
        </w:r>
      </w:ins>
      <w:ins w:id="127" w:author="Information Technology Services" w:date="2015-04-22T13:30:00Z">
        <w:r>
          <w:t>then print it.</w:t>
        </w:r>
      </w:ins>
    </w:p>
    <w:p w14:paraId="7B6DCA14" w14:textId="77777777" w:rsidR="00792591" w:rsidRDefault="00792591" w:rsidP="00792591">
      <w:pPr>
        <w:pStyle w:val="ListParagraph"/>
      </w:pPr>
    </w:p>
    <w:p w14:paraId="2EE6BFF8" w14:textId="7385F9F8" w:rsidR="00AF60F3" w:rsidDel="00CF7989" w:rsidRDefault="00AF60F3" w:rsidP="00792591">
      <w:pPr>
        <w:pStyle w:val="ListParagraph"/>
        <w:numPr>
          <w:ilvl w:val="0"/>
          <w:numId w:val="5"/>
        </w:numPr>
        <w:spacing w:line="240" w:lineRule="exact"/>
        <w:rPr>
          <w:del w:id="128" w:author="Information Technology Services" w:date="2015-04-22T13:32:00Z"/>
        </w:rPr>
      </w:pPr>
      <w:commentRangeStart w:id="129"/>
      <w:del w:id="130" w:author="Information Technology Services" w:date="2015-04-22T13:32:00Z">
        <w:r w:rsidDel="00CF7989">
          <w:delText>Adjusting</w:delText>
        </w:r>
        <w:r w:rsidR="00D961C5" w:rsidDel="00CF7989">
          <w:delText xml:space="preserve"> and </w:delText>
        </w:r>
      </w:del>
      <w:ins w:id="131" w:author="Andrew Wilkens" w:date="2015-04-09T22:09:00Z">
        <w:del w:id="132" w:author="Information Technology Services" w:date="2015-04-22T13:32:00Z">
          <w:r w:rsidR="00893EAC" w:rsidDel="00CF7989">
            <w:delText>P</w:delText>
          </w:r>
        </w:del>
      </w:ins>
      <w:del w:id="133" w:author="Information Technology Services" w:date="2015-04-22T13:32:00Z">
        <w:r w:rsidR="00D961C5" w:rsidDel="00CF7989">
          <w:delText>printing</w:delText>
        </w:r>
        <w:r w:rsidDel="00CF7989">
          <w:delText xml:space="preserve"> the </w:delText>
        </w:r>
      </w:del>
      <w:ins w:id="134" w:author="Andrew Wilkens" w:date="2015-04-09T22:09:00Z">
        <w:del w:id="135" w:author="Information Technology Services" w:date="2015-04-22T13:32:00Z">
          <w:r w:rsidR="00893EAC" w:rsidDel="00CF7989">
            <w:delText>G</w:delText>
          </w:r>
        </w:del>
      </w:ins>
      <w:del w:id="136" w:author="Information Technology Services" w:date="2015-04-22T13:32:00Z">
        <w:r w:rsidDel="00CF7989">
          <w:delText>graph.</w:delText>
        </w:r>
        <w:commentRangeEnd w:id="129"/>
        <w:r w:rsidR="00893EAC" w:rsidDel="00CF7989">
          <w:rPr>
            <w:rStyle w:val="CommentReference"/>
          </w:rPr>
          <w:commentReference w:id="129"/>
        </w:r>
      </w:del>
    </w:p>
    <w:p w14:paraId="502106CA" w14:textId="75D39BEC" w:rsidR="00792591" w:rsidDel="00CF7989" w:rsidRDefault="00792591" w:rsidP="00792591">
      <w:pPr>
        <w:pStyle w:val="ListParagraph"/>
        <w:spacing w:line="240" w:lineRule="exact"/>
        <w:ind w:left="792"/>
        <w:rPr>
          <w:del w:id="137" w:author="Information Technology Services" w:date="2015-04-22T13:32:00Z"/>
        </w:rPr>
      </w:pPr>
    </w:p>
    <w:p w14:paraId="12324AE5" w14:textId="52119E40" w:rsidR="00792591" w:rsidDel="00CF7989" w:rsidRDefault="00792591" w:rsidP="00792591">
      <w:pPr>
        <w:pStyle w:val="ListParagraph"/>
        <w:numPr>
          <w:ilvl w:val="1"/>
          <w:numId w:val="5"/>
        </w:numPr>
        <w:spacing w:line="240" w:lineRule="exact"/>
        <w:rPr>
          <w:del w:id="138" w:author="Information Technology Services" w:date="2015-04-22T13:32:00Z"/>
        </w:rPr>
      </w:pPr>
      <w:del w:id="139" w:author="Information Technology Services" w:date="2015-04-22T13:32:00Z">
        <w:r w:rsidDel="00CF7989">
          <w:delText xml:space="preserve">Save the data.  </w:delText>
        </w:r>
      </w:del>
    </w:p>
    <w:p w14:paraId="1E0E4B20" w14:textId="08F0DE49" w:rsidR="00792591" w:rsidDel="00CF7989" w:rsidRDefault="00792591" w:rsidP="00792591">
      <w:pPr>
        <w:pStyle w:val="ListParagraph"/>
        <w:spacing w:line="240" w:lineRule="exact"/>
        <w:ind w:left="792"/>
        <w:rPr>
          <w:del w:id="140" w:author="Information Technology Services" w:date="2015-04-22T13:32:00Z"/>
        </w:rPr>
      </w:pPr>
    </w:p>
    <w:p w14:paraId="11E9DAFF" w14:textId="27E96CE0" w:rsidR="00B04CE2" w:rsidDel="00CF7989" w:rsidRDefault="00792591" w:rsidP="00D708BC">
      <w:pPr>
        <w:pStyle w:val="ListParagraph"/>
        <w:numPr>
          <w:ilvl w:val="1"/>
          <w:numId w:val="5"/>
        </w:numPr>
        <w:spacing w:line="240" w:lineRule="exact"/>
        <w:rPr>
          <w:del w:id="141" w:author="Information Technology Services" w:date="2015-04-22T13:32:00Z"/>
        </w:rPr>
      </w:pPr>
      <w:del w:id="142" w:author="Information Technology Services" w:date="2015-04-22T13:32:00Z">
        <w:r w:rsidDel="00CF7989">
          <w:delText>Change the limits on the y-axis</w:delText>
        </w:r>
        <w:r w:rsidR="00F04188" w:rsidDel="00CF7989">
          <w:delText>,</w:delText>
        </w:r>
        <w:r w:rsidDel="00CF7989">
          <w:delText xml:space="preserve"> so the plot fills the page</w:delText>
        </w:r>
        <w:r w:rsidR="00F04188" w:rsidDel="00CF7989">
          <w:delText>,</w:delText>
        </w:r>
        <w:r w:rsidDel="00CF7989">
          <w:delText xml:space="preserve"> by clicking once on each of the numbers at the ends of the axes</w:delText>
        </w:r>
        <w:r w:rsidR="00F04188" w:rsidDel="00CF7989">
          <w:delText>,</w:delText>
        </w:r>
        <w:r w:rsidDel="00CF7989">
          <w:delText xml:space="preserve"> typing in the desired limits</w:delText>
        </w:r>
        <w:r w:rsidR="00F04188" w:rsidDel="00CF7989">
          <w:delText>,</w:delText>
        </w:r>
        <w:r w:rsidDel="00CF7989">
          <w:delText xml:space="preserve"> and pressing enter. </w:delText>
        </w:r>
      </w:del>
    </w:p>
    <w:p w14:paraId="6636A916" w14:textId="41029DA0" w:rsidR="00B04CE2" w:rsidDel="00CF7989" w:rsidRDefault="00B04CE2" w:rsidP="00D708BC">
      <w:pPr>
        <w:pStyle w:val="ListParagraph"/>
        <w:rPr>
          <w:del w:id="143" w:author="Information Technology Services" w:date="2015-04-22T13:32:00Z"/>
        </w:rPr>
      </w:pPr>
    </w:p>
    <w:p w14:paraId="2E6FEDB6" w14:textId="2DCA7FD6" w:rsidR="00792591" w:rsidDel="00CF7989" w:rsidRDefault="00792591" w:rsidP="00D708BC">
      <w:pPr>
        <w:pStyle w:val="ListParagraph"/>
        <w:numPr>
          <w:ilvl w:val="2"/>
          <w:numId w:val="5"/>
        </w:numPr>
        <w:spacing w:line="240" w:lineRule="exact"/>
        <w:rPr>
          <w:del w:id="144" w:author="Information Technology Services" w:date="2015-04-22T13:32:00Z"/>
        </w:rPr>
      </w:pPr>
      <w:del w:id="145" w:author="Information Technology Services" w:date="2015-04-22T13:32:00Z">
        <w:r w:rsidDel="00CF7989">
          <w:delText>It</w:delText>
        </w:r>
        <w:r w:rsidR="00F04188" w:rsidDel="00CF7989">
          <w:delText>’s</w:delText>
        </w:r>
        <w:r w:rsidDel="00CF7989">
          <w:delText xml:space="preserve"> easier to determine the value for T</w:delText>
        </w:r>
        <w:r w:rsidRPr="00D708BC" w:rsidDel="00CF7989">
          <w:rPr>
            <w:vertAlign w:val="subscript"/>
          </w:rPr>
          <w:delText>f</w:delText>
        </w:r>
        <w:r w:rsidDel="00CF7989">
          <w:delText>° later if the y-axis limits are whole numbers. Choose the maximum values to be slightly greater than the highest temperature or time recorded, and choose a temperature minimum slightly lower than the lowest temperature. The minimum time recorded should be 0 se</w:delText>
        </w:r>
        <w:r w:rsidR="00B04CE2" w:rsidDel="00CF7989">
          <w:delText>c</w:delText>
        </w:r>
        <w:r w:rsidDel="00CF7989">
          <w:delText>.</w:delText>
        </w:r>
      </w:del>
    </w:p>
    <w:p w14:paraId="2564D900" w14:textId="4C9710D4" w:rsidR="00792591" w:rsidDel="00CF7989" w:rsidRDefault="00792591" w:rsidP="00792591">
      <w:pPr>
        <w:pStyle w:val="ListParagraph"/>
        <w:spacing w:line="240" w:lineRule="exact"/>
        <w:ind w:left="792"/>
        <w:rPr>
          <w:del w:id="146" w:author="Information Technology Services" w:date="2015-04-22T13:32:00Z"/>
        </w:rPr>
      </w:pPr>
    </w:p>
    <w:p w14:paraId="16FF33A4" w14:textId="3C455298" w:rsidR="00792591" w:rsidDel="00CF7989" w:rsidRDefault="00792591" w:rsidP="00792591">
      <w:pPr>
        <w:pStyle w:val="ListParagraph"/>
        <w:numPr>
          <w:ilvl w:val="1"/>
          <w:numId w:val="5"/>
        </w:numPr>
        <w:spacing w:line="240" w:lineRule="exact"/>
        <w:rPr>
          <w:del w:id="147" w:author="Information Technology Services" w:date="2015-04-22T13:32:00Z"/>
        </w:rPr>
      </w:pPr>
      <w:del w:id="148" w:author="Information Technology Services" w:date="2015-04-22T13:32:00Z">
        <w:r w:rsidDel="00CF7989">
          <w:delText>Pull down the Options menu and select Graph Options</w:delText>
        </w:r>
        <w:r w:rsidR="00B04CE2" w:rsidDel="00CF7989">
          <w:delText>.</w:delText>
        </w:r>
        <w:r w:rsidDel="00CF7989">
          <w:delText xml:space="preserve"> Be sure that a check mark appears in the box next to Connect Points, and type in an appropriate title for the graph in the box under Title. </w:delText>
        </w:r>
      </w:del>
    </w:p>
    <w:p w14:paraId="28E5AEB1" w14:textId="4A7E6669" w:rsidR="00792591" w:rsidDel="00CF7989" w:rsidRDefault="00792591" w:rsidP="00792591">
      <w:pPr>
        <w:pStyle w:val="ListParagraph"/>
        <w:spacing w:line="240" w:lineRule="exact"/>
        <w:ind w:left="792"/>
        <w:rPr>
          <w:del w:id="149" w:author="Information Technology Services" w:date="2015-04-22T13:32:00Z"/>
        </w:rPr>
      </w:pPr>
    </w:p>
    <w:p w14:paraId="13085632" w14:textId="332A9E66" w:rsidR="00792591" w:rsidDel="00CF7989" w:rsidRDefault="00792591" w:rsidP="00792591">
      <w:pPr>
        <w:pStyle w:val="ListParagraph"/>
        <w:numPr>
          <w:ilvl w:val="1"/>
          <w:numId w:val="5"/>
        </w:numPr>
        <w:spacing w:line="240" w:lineRule="exact"/>
        <w:rPr>
          <w:del w:id="150" w:author="Information Technology Services" w:date="2015-04-22T13:32:00Z"/>
        </w:rPr>
      </w:pPr>
      <w:del w:id="151" w:author="Information Technology Services" w:date="2015-04-22T13:32:00Z">
        <w:r w:rsidDel="00CF7989">
          <w:delText>Pull down the File menu and choose Print Graph</w:delText>
        </w:r>
        <w:r w:rsidR="00B04CE2" w:rsidDel="00CF7989">
          <w:delText>.</w:delText>
        </w:r>
      </w:del>
    </w:p>
    <w:p w14:paraId="369C37CA" w14:textId="050B75F1" w:rsidR="00792591" w:rsidDel="00CF7989" w:rsidRDefault="00792591" w:rsidP="00792591">
      <w:pPr>
        <w:pStyle w:val="ListParagraph"/>
        <w:rPr>
          <w:del w:id="152" w:author="Information Technology Services" w:date="2015-04-22T13:32:00Z"/>
        </w:rPr>
      </w:pPr>
    </w:p>
    <w:p w14:paraId="2D3221C1" w14:textId="305CC539" w:rsidR="00D961C5" w:rsidRDefault="000023A1" w:rsidP="00792591">
      <w:pPr>
        <w:pStyle w:val="ListParagraph"/>
        <w:numPr>
          <w:ilvl w:val="0"/>
          <w:numId w:val="5"/>
        </w:numPr>
        <w:spacing w:line="240" w:lineRule="exact"/>
      </w:pPr>
      <w:r>
        <w:t>Preparing a</w:t>
      </w:r>
      <w:r w:rsidR="00D961C5">
        <w:t xml:space="preserve"> </w:t>
      </w:r>
      <w:ins w:id="153" w:author="Andrew Wilkens" w:date="2015-04-09T22:11:00Z">
        <w:r w:rsidR="00893EAC">
          <w:t>S</w:t>
        </w:r>
      </w:ins>
      <w:del w:id="154" w:author="Andrew Wilkens" w:date="2015-04-09T22:11:00Z">
        <w:r w:rsidR="00D961C5" w:rsidDel="00893EAC">
          <w:delText>s</w:delText>
        </w:r>
      </w:del>
      <w:r w:rsidR="00F51614">
        <w:t xml:space="preserve">olution of the </w:t>
      </w:r>
      <w:del w:id="155" w:author="Andrew Wilkens" w:date="2015-04-09T22:11:00Z">
        <w:r w:rsidR="00F51614" w:rsidDel="00893EAC">
          <w:delText>u</w:delText>
        </w:r>
      </w:del>
      <w:ins w:id="156" w:author="Andrew Wilkens" w:date="2015-04-09T22:11:00Z">
        <w:r w:rsidR="00893EAC">
          <w:t>U</w:t>
        </w:r>
      </w:ins>
      <w:r w:rsidR="00F51614">
        <w:t xml:space="preserve">nknown </w:t>
      </w:r>
      <w:ins w:id="157" w:author="Andrew Wilkens" w:date="2015-04-09T22:11:00Z">
        <w:r w:rsidR="00893EAC">
          <w:t>C</w:t>
        </w:r>
      </w:ins>
      <w:del w:id="158" w:author="Andrew Wilkens" w:date="2015-04-09T22:11:00Z">
        <w:r w:rsidR="00F51614" w:rsidDel="00893EAC">
          <w:delText>c</w:delText>
        </w:r>
      </w:del>
      <w:r w:rsidR="00F51614">
        <w:t>ompound</w:t>
      </w:r>
      <w:del w:id="159" w:author="Andrew Wilkens" w:date="2015-04-09T22:12:00Z">
        <w:r w:rsidR="00F51614" w:rsidDel="00893EAC">
          <w:delText>.</w:delText>
        </w:r>
      </w:del>
    </w:p>
    <w:p w14:paraId="0413E945" w14:textId="77777777" w:rsidR="00792591" w:rsidRDefault="00792591" w:rsidP="00792591">
      <w:pPr>
        <w:pStyle w:val="ListParagraph"/>
        <w:spacing w:line="240" w:lineRule="exact"/>
        <w:ind w:left="792"/>
      </w:pPr>
    </w:p>
    <w:p w14:paraId="1EF97F36" w14:textId="5ECC0C13" w:rsidR="00792591" w:rsidRDefault="00792591" w:rsidP="00792591">
      <w:pPr>
        <w:pStyle w:val="ListParagraph"/>
        <w:numPr>
          <w:ilvl w:val="1"/>
          <w:numId w:val="5"/>
        </w:numPr>
        <w:spacing w:line="240" w:lineRule="exact"/>
      </w:pPr>
      <w:r>
        <w:t xml:space="preserve">Accurately weigh </w:t>
      </w:r>
      <w:commentRangeStart w:id="160"/>
      <w:r>
        <w:t xml:space="preserve">0.14 g </w:t>
      </w:r>
      <w:commentRangeEnd w:id="160"/>
      <w:r w:rsidR="00893EAC">
        <w:rPr>
          <w:rStyle w:val="CommentReference"/>
        </w:rPr>
        <w:commentReference w:id="160"/>
      </w:r>
      <w:commentRangeStart w:id="161"/>
      <w:r>
        <w:t>of</w:t>
      </w:r>
      <w:commentRangeEnd w:id="161"/>
      <w:r w:rsidR="00CF7989">
        <w:rPr>
          <w:rStyle w:val="CommentReference"/>
        </w:rPr>
        <w:commentReference w:id="161"/>
      </w:r>
      <w:r>
        <w:t xml:space="preserve"> the solid unknown material onto a piece of weighing paper.  </w:t>
      </w:r>
    </w:p>
    <w:p w14:paraId="0AE89CBD" w14:textId="77777777" w:rsidR="00792591" w:rsidRDefault="00792591" w:rsidP="00792591">
      <w:pPr>
        <w:pStyle w:val="ListParagraph"/>
        <w:spacing w:line="240" w:lineRule="exact"/>
        <w:ind w:left="792"/>
      </w:pPr>
    </w:p>
    <w:p w14:paraId="09149F71" w14:textId="77777777" w:rsidR="00B04CE2" w:rsidRDefault="00792591" w:rsidP="00792591">
      <w:pPr>
        <w:pStyle w:val="ListParagraph"/>
        <w:numPr>
          <w:ilvl w:val="1"/>
          <w:numId w:val="5"/>
        </w:numPr>
        <w:spacing w:line="240" w:lineRule="exact"/>
      </w:pPr>
      <w:commentRangeStart w:id="162"/>
      <w:r>
        <w:t xml:space="preserve">Check to be sure the cyclohexane contained in the test tube has melted. </w:t>
      </w:r>
      <w:commentRangeEnd w:id="162"/>
      <w:r w:rsidR="00893EAC">
        <w:rPr>
          <w:rStyle w:val="CommentReference"/>
        </w:rPr>
        <w:commentReference w:id="162"/>
      </w:r>
    </w:p>
    <w:p w14:paraId="56903D32" w14:textId="77777777" w:rsidR="00B04CE2" w:rsidRDefault="00B04CE2" w:rsidP="00D708BC">
      <w:pPr>
        <w:pStyle w:val="ListParagraph"/>
      </w:pPr>
    </w:p>
    <w:p w14:paraId="6491F67C" w14:textId="20224F5E" w:rsidR="00792591" w:rsidRDefault="00792591" w:rsidP="00792591">
      <w:pPr>
        <w:pStyle w:val="ListParagraph"/>
        <w:numPr>
          <w:ilvl w:val="1"/>
          <w:numId w:val="5"/>
        </w:numPr>
        <w:spacing w:line="240" w:lineRule="exact"/>
      </w:pPr>
      <w:commentRangeStart w:id="163"/>
      <w:r>
        <w:t>Remove</w:t>
      </w:r>
      <w:commentRangeEnd w:id="163"/>
      <w:r w:rsidR="00BA29CD">
        <w:rPr>
          <w:rStyle w:val="CommentReference"/>
        </w:rPr>
        <w:commentReference w:id="163"/>
      </w:r>
      <w:r>
        <w:t xml:space="preserve"> the stopper from the test tube and carefully add the unknown solid to the cyclohexane</w:t>
      </w:r>
      <w:ins w:id="164" w:author="Andrew Wilkens" w:date="2015-04-09T22:14:00Z">
        <w:r w:rsidR="00893EAC">
          <w:t>,</w:t>
        </w:r>
      </w:ins>
      <w:r>
        <w:t xml:space="preserve"> </w:t>
      </w:r>
      <w:del w:id="165" w:author="Andrew Wilkens" w:date="2015-04-09T22:14:00Z">
        <w:r w:rsidDel="00893EAC">
          <w:delText xml:space="preserve">while </w:delText>
        </w:r>
      </w:del>
      <w:r>
        <w:t xml:space="preserve">avoiding the loss of any compound adhering to the sides of the test tube or stopper. </w:t>
      </w:r>
    </w:p>
    <w:p w14:paraId="18D1C521" w14:textId="77777777" w:rsidR="00792591" w:rsidRDefault="00792591" w:rsidP="00792591">
      <w:pPr>
        <w:pStyle w:val="ListParagraph"/>
        <w:spacing w:line="240" w:lineRule="exact"/>
        <w:ind w:left="792"/>
      </w:pPr>
    </w:p>
    <w:p w14:paraId="4EA9D1E8" w14:textId="3DF1CEED" w:rsidR="00792591" w:rsidRDefault="00792591" w:rsidP="00792591">
      <w:pPr>
        <w:pStyle w:val="ListParagraph"/>
        <w:numPr>
          <w:ilvl w:val="1"/>
          <w:numId w:val="5"/>
        </w:numPr>
        <w:spacing w:line="240" w:lineRule="exact"/>
      </w:pPr>
      <w:r>
        <w:t xml:space="preserve">Replace the stopper and re-weigh the paper to account for any crystals that remain on it.  </w:t>
      </w:r>
    </w:p>
    <w:p w14:paraId="42843B9E" w14:textId="77777777" w:rsidR="00792591" w:rsidRDefault="00792591" w:rsidP="00792591">
      <w:pPr>
        <w:pStyle w:val="ListParagraph"/>
        <w:spacing w:line="240" w:lineRule="exact"/>
        <w:ind w:left="792"/>
      </w:pPr>
    </w:p>
    <w:p w14:paraId="63E68978" w14:textId="4580D1BC" w:rsidR="00792591" w:rsidRDefault="00792591" w:rsidP="00792591">
      <w:pPr>
        <w:pStyle w:val="ListParagraph"/>
        <w:numPr>
          <w:ilvl w:val="1"/>
          <w:numId w:val="5"/>
        </w:numPr>
        <w:spacing w:line="240" w:lineRule="exact"/>
      </w:pPr>
      <w:r>
        <w:t xml:space="preserve">Stir the solution in order to completely dissolve the solid. It is important that no crystals remain. </w:t>
      </w:r>
    </w:p>
    <w:p w14:paraId="65EFE402" w14:textId="77777777" w:rsidR="00792591" w:rsidRDefault="00792591" w:rsidP="00792591">
      <w:pPr>
        <w:pStyle w:val="ListParagraph"/>
        <w:spacing w:line="240" w:lineRule="exact"/>
        <w:ind w:left="792"/>
      </w:pPr>
    </w:p>
    <w:p w14:paraId="0FB7F9E7" w14:textId="77777777" w:rsidR="00792591" w:rsidRDefault="00792591" w:rsidP="00792591">
      <w:pPr>
        <w:pStyle w:val="ListParagraph"/>
        <w:numPr>
          <w:ilvl w:val="1"/>
          <w:numId w:val="5"/>
        </w:numPr>
        <w:spacing w:line="240" w:lineRule="exact"/>
      </w:pPr>
      <w:r>
        <w:t>Make a new ice-water bath.</w:t>
      </w:r>
    </w:p>
    <w:p w14:paraId="758F3948" w14:textId="77777777" w:rsidR="00792591" w:rsidRDefault="00792591" w:rsidP="00792591">
      <w:pPr>
        <w:pStyle w:val="ListParagraph"/>
      </w:pPr>
    </w:p>
    <w:p w14:paraId="5303BB5B" w14:textId="7204CCE3" w:rsidR="007449CD" w:rsidDel="00302EA2" w:rsidRDefault="00457197" w:rsidP="00B4675B">
      <w:pPr>
        <w:pStyle w:val="ListParagraph"/>
        <w:numPr>
          <w:ilvl w:val="0"/>
          <w:numId w:val="5"/>
        </w:numPr>
        <w:spacing w:line="240" w:lineRule="exact"/>
        <w:rPr>
          <w:del w:id="166" w:author="Information Technology Services" w:date="2015-04-22T13:42:00Z"/>
        </w:rPr>
      </w:pPr>
      <w:commentRangeStart w:id="167"/>
      <w:del w:id="168" w:author="Information Technology Services" w:date="2015-04-22T13:42:00Z">
        <w:r w:rsidDel="00302EA2">
          <w:delText xml:space="preserve">Preparing the </w:delText>
        </w:r>
      </w:del>
      <w:ins w:id="169" w:author="Andrew Wilkens" w:date="2015-04-09T22:14:00Z">
        <w:del w:id="170" w:author="Information Technology Services" w:date="2015-04-22T13:42:00Z">
          <w:r w:rsidR="00893EAC" w:rsidDel="00302EA2">
            <w:delText>C</w:delText>
          </w:r>
        </w:del>
      </w:ins>
      <w:del w:id="171" w:author="Information Technology Services" w:date="2015-04-22T13:42:00Z">
        <w:r w:rsidDel="00302EA2">
          <w:delText xml:space="preserve">computer for the </w:delText>
        </w:r>
      </w:del>
      <w:ins w:id="172" w:author="Andrew Wilkens" w:date="2015-04-09T22:14:00Z">
        <w:del w:id="173" w:author="Information Technology Services" w:date="2015-04-22T13:42:00Z">
          <w:r w:rsidR="00893EAC" w:rsidDel="00302EA2">
            <w:delText>S</w:delText>
          </w:r>
        </w:del>
      </w:ins>
      <w:del w:id="174" w:author="Information Technology Services" w:date="2015-04-22T13:42:00Z">
        <w:r w:rsidDel="00302EA2">
          <w:delText xml:space="preserve">second </w:delText>
        </w:r>
      </w:del>
      <w:ins w:id="175" w:author="Andrew Wilkens" w:date="2015-04-09T22:14:00Z">
        <w:del w:id="176" w:author="Information Technology Services" w:date="2015-04-22T13:42:00Z">
          <w:r w:rsidR="00893EAC" w:rsidDel="00302EA2">
            <w:delText>D</w:delText>
          </w:r>
        </w:del>
      </w:ins>
      <w:del w:id="177" w:author="Information Technology Services" w:date="2015-04-22T13:42:00Z">
        <w:r w:rsidDel="00302EA2">
          <w:delText xml:space="preserve">data </w:delText>
        </w:r>
      </w:del>
      <w:ins w:id="178" w:author="Andrew Wilkens" w:date="2015-04-09T22:14:00Z">
        <w:del w:id="179" w:author="Information Technology Services" w:date="2015-04-22T13:42:00Z">
          <w:r w:rsidR="00893EAC" w:rsidDel="00302EA2">
            <w:delText>C</w:delText>
          </w:r>
        </w:del>
      </w:ins>
      <w:del w:id="180" w:author="Information Technology Services" w:date="2015-04-22T13:42:00Z">
        <w:r w:rsidDel="00302EA2">
          <w:delText>collection</w:delText>
        </w:r>
        <w:r w:rsidR="007449CD" w:rsidDel="00302EA2">
          <w:delText>.</w:delText>
        </w:r>
        <w:commentRangeEnd w:id="167"/>
        <w:r w:rsidR="00893EAC" w:rsidDel="00302EA2">
          <w:rPr>
            <w:rStyle w:val="CommentReference"/>
          </w:rPr>
          <w:commentReference w:id="167"/>
        </w:r>
      </w:del>
    </w:p>
    <w:p w14:paraId="37B6E4AA" w14:textId="3D351760" w:rsidR="00B4675B" w:rsidDel="00302EA2" w:rsidRDefault="00B4675B" w:rsidP="00B4675B">
      <w:pPr>
        <w:pStyle w:val="ListParagraph"/>
        <w:spacing w:line="240" w:lineRule="exact"/>
        <w:ind w:left="792"/>
        <w:rPr>
          <w:del w:id="181" w:author="Information Technology Services" w:date="2015-04-22T13:42:00Z"/>
        </w:rPr>
      </w:pPr>
    </w:p>
    <w:p w14:paraId="126C1351" w14:textId="38CEA1E8" w:rsidR="00B4675B" w:rsidDel="00302EA2" w:rsidRDefault="00B4675B" w:rsidP="00B4675B">
      <w:pPr>
        <w:pStyle w:val="ListParagraph"/>
        <w:numPr>
          <w:ilvl w:val="1"/>
          <w:numId w:val="5"/>
        </w:numPr>
        <w:spacing w:line="240" w:lineRule="exact"/>
        <w:rPr>
          <w:del w:id="182" w:author="Information Technology Services" w:date="2015-04-22T13:42:00Z"/>
        </w:rPr>
      </w:pPr>
      <w:del w:id="183" w:author="Information Technology Services" w:date="2015-04-22T13:42:00Z">
        <w:r w:rsidDel="00302EA2">
          <w:delText xml:space="preserve">Pull down the Experiment menu and select Store Latest Run.  </w:delText>
        </w:r>
      </w:del>
    </w:p>
    <w:p w14:paraId="6DAF0151" w14:textId="6A260790" w:rsidR="00B4675B" w:rsidDel="00302EA2" w:rsidRDefault="00B4675B" w:rsidP="00B4675B">
      <w:pPr>
        <w:pStyle w:val="ListParagraph"/>
        <w:spacing w:line="240" w:lineRule="exact"/>
        <w:ind w:left="792"/>
        <w:rPr>
          <w:del w:id="184" w:author="Information Technology Services" w:date="2015-04-22T13:42:00Z"/>
        </w:rPr>
      </w:pPr>
    </w:p>
    <w:p w14:paraId="572DC611" w14:textId="1FDB3649" w:rsidR="00B4675B" w:rsidDel="00302EA2" w:rsidRDefault="00B4675B" w:rsidP="00B4675B">
      <w:pPr>
        <w:pStyle w:val="ListParagraph"/>
        <w:numPr>
          <w:ilvl w:val="1"/>
          <w:numId w:val="5"/>
        </w:numPr>
        <w:spacing w:line="240" w:lineRule="exact"/>
        <w:rPr>
          <w:del w:id="185" w:author="Information Technology Services" w:date="2015-04-22T13:42:00Z"/>
        </w:rPr>
      </w:pPr>
      <w:del w:id="186" w:author="Information Technology Services" w:date="2015-04-22T13:42:00Z">
        <w:r w:rsidDel="00302EA2">
          <w:delText>Under the Data menu, choose Hide Data Set</w:delText>
        </w:r>
        <w:r w:rsidR="00B04CE2" w:rsidDel="00302EA2">
          <w:delText>,</w:delText>
        </w:r>
        <w:r w:rsidDel="00302EA2">
          <w:delText xml:space="preserve"> followed by Run 1.</w:delText>
        </w:r>
      </w:del>
    </w:p>
    <w:p w14:paraId="4B802537" w14:textId="37BE58B3" w:rsidR="00B4675B" w:rsidDel="00302EA2" w:rsidRDefault="00B4675B" w:rsidP="00B4675B">
      <w:pPr>
        <w:pStyle w:val="ListParagraph"/>
        <w:spacing w:line="240" w:lineRule="exact"/>
        <w:ind w:left="792"/>
        <w:rPr>
          <w:del w:id="187" w:author="Information Technology Services" w:date="2015-04-22T13:42:00Z"/>
        </w:rPr>
      </w:pPr>
    </w:p>
    <w:p w14:paraId="23F2F4F6" w14:textId="50F3AB05" w:rsidR="00B04CE2" w:rsidDel="00302EA2" w:rsidRDefault="00B4675B" w:rsidP="00B4675B">
      <w:pPr>
        <w:pStyle w:val="ListParagraph"/>
        <w:numPr>
          <w:ilvl w:val="1"/>
          <w:numId w:val="5"/>
        </w:numPr>
        <w:spacing w:line="240" w:lineRule="exact"/>
        <w:rPr>
          <w:del w:id="188" w:author="Information Technology Services" w:date="2015-04-22T13:42:00Z"/>
        </w:rPr>
      </w:pPr>
      <w:del w:id="189" w:author="Information Technology Services" w:date="2015-04-22T13:42:00Z">
        <w:r w:rsidDel="00302EA2">
          <w:delText xml:space="preserve">Click once on the number at the end of the x-axis, type in 800 and press enter.  </w:delText>
        </w:r>
      </w:del>
    </w:p>
    <w:p w14:paraId="7B85535C" w14:textId="2EF4B1B0" w:rsidR="00B04CE2" w:rsidDel="00302EA2" w:rsidRDefault="00B04CE2" w:rsidP="00D708BC">
      <w:pPr>
        <w:pStyle w:val="ListParagraph"/>
        <w:rPr>
          <w:del w:id="190" w:author="Information Technology Services" w:date="2015-04-22T13:42:00Z"/>
        </w:rPr>
      </w:pPr>
    </w:p>
    <w:p w14:paraId="645C7CA3" w14:textId="6A8FFA3C" w:rsidR="00B4675B" w:rsidDel="00302EA2" w:rsidRDefault="00B4675B" w:rsidP="00B4675B">
      <w:pPr>
        <w:pStyle w:val="ListParagraph"/>
        <w:numPr>
          <w:ilvl w:val="1"/>
          <w:numId w:val="5"/>
        </w:numPr>
        <w:spacing w:line="240" w:lineRule="exact"/>
        <w:rPr>
          <w:del w:id="191" w:author="Information Technology Services" w:date="2015-04-22T13:42:00Z"/>
        </w:rPr>
      </w:pPr>
      <w:del w:id="192" w:author="Information Technology Services" w:date="2015-04-22T13:42:00Z">
        <w:r w:rsidDel="00302EA2">
          <w:delText xml:space="preserve">Click once on the number at the bottom of the y-axis, type 0 and </w:delText>
        </w:r>
        <w:r w:rsidR="00B04CE2" w:rsidDel="00302EA2">
          <w:delText xml:space="preserve">press </w:delText>
        </w:r>
        <w:r w:rsidDel="00302EA2">
          <w:delText xml:space="preserve">enter, then click on the upper limit, type 40 and </w:delText>
        </w:r>
        <w:r w:rsidR="00B04CE2" w:rsidDel="00302EA2">
          <w:delText xml:space="preserve">press </w:delText>
        </w:r>
        <w:r w:rsidDel="00302EA2">
          <w:delText>enter.</w:delText>
        </w:r>
      </w:del>
    </w:p>
    <w:p w14:paraId="1A835848" w14:textId="307FC24A" w:rsidR="00B4675B" w:rsidDel="00302EA2" w:rsidRDefault="00B4675B" w:rsidP="00B4675B">
      <w:pPr>
        <w:pStyle w:val="ListParagraph"/>
        <w:rPr>
          <w:del w:id="193" w:author="Information Technology Services" w:date="2015-04-22T13:42:00Z"/>
        </w:rPr>
      </w:pPr>
    </w:p>
    <w:p w14:paraId="64A3C327" w14:textId="3E96CF5F" w:rsidR="00826E18" w:rsidRDefault="00826E18" w:rsidP="00B4675B">
      <w:pPr>
        <w:pStyle w:val="ListParagraph"/>
        <w:numPr>
          <w:ilvl w:val="0"/>
          <w:numId w:val="5"/>
        </w:numPr>
        <w:spacing w:line="240" w:lineRule="exact"/>
      </w:pPr>
      <w:r>
        <w:t xml:space="preserve">Measuring the </w:t>
      </w:r>
      <w:ins w:id="194" w:author="Andrew Wilkens" w:date="2015-04-09T22:15:00Z">
        <w:r w:rsidR="00893EAC">
          <w:t>F</w:t>
        </w:r>
      </w:ins>
      <w:del w:id="195" w:author="Andrew Wilkens" w:date="2015-04-09T22:15:00Z">
        <w:r w:rsidDel="00893EAC">
          <w:delText>f</w:delText>
        </w:r>
      </w:del>
      <w:r>
        <w:t xml:space="preserve">reezing </w:t>
      </w:r>
      <w:ins w:id="196" w:author="Andrew Wilkens" w:date="2015-04-09T22:15:00Z">
        <w:r w:rsidR="00893EAC">
          <w:t>P</w:t>
        </w:r>
      </w:ins>
      <w:del w:id="197" w:author="Andrew Wilkens" w:date="2015-04-09T22:15:00Z">
        <w:r w:rsidDel="00893EAC">
          <w:delText>p</w:delText>
        </w:r>
      </w:del>
      <w:r>
        <w:t xml:space="preserve">oint of </w:t>
      </w:r>
      <w:del w:id="198" w:author="Andrew Wilkens" w:date="2015-04-09T22:15:00Z">
        <w:r w:rsidR="00E42E89" w:rsidDel="00893EAC">
          <w:delText>a</w:delText>
        </w:r>
        <w:r w:rsidR="00C303E5" w:rsidDel="00893EAC">
          <w:delText xml:space="preserve"> solution of </w:delText>
        </w:r>
      </w:del>
      <w:r w:rsidR="000F66AE">
        <w:t xml:space="preserve">the </w:t>
      </w:r>
      <w:ins w:id="199" w:author="Andrew Wilkens" w:date="2015-04-09T22:15:00Z">
        <w:r w:rsidR="00893EAC">
          <w:t>U</w:t>
        </w:r>
      </w:ins>
      <w:del w:id="200" w:author="Andrew Wilkens" w:date="2015-04-09T22:15:00Z">
        <w:r w:rsidR="00C303E5" w:rsidDel="00893EAC">
          <w:delText>u</w:delText>
        </w:r>
      </w:del>
      <w:r w:rsidR="00C303E5">
        <w:t xml:space="preserve">nknown </w:t>
      </w:r>
      <w:ins w:id="201" w:author="Andrew Wilkens" w:date="2015-04-09T22:15:00Z">
        <w:r w:rsidR="00893EAC">
          <w:t>C</w:t>
        </w:r>
      </w:ins>
      <w:del w:id="202" w:author="Andrew Wilkens" w:date="2015-04-09T22:15:00Z">
        <w:r w:rsidR="00C303E5" w:rsidDel="00893EAC">
          <w:delText>c</w:delText>
        </w:r>
      </w:del>
      <w:r w:rsidR="00C303E5">
        <w:t>ompound</w:t>
      </w:r>
      <w:del w:id="203" w:author="Andrew Wilkens" w:date="2015-04-09T22:15:00Z">
        <w:r w:rsidR="00E37EB2" w:rsidDel="00893EAC">
          <w:delText xml:space="preserve"> dissolved in cyclohexane</w:delText>
        </w:r>
        <w:r w:rsidDel="00893EAC">
          <w:delText>.</w:delText>
        </w:r>
      </w:del>
    </w:p>
    <w:p w14:paraId="3E5F7EE8" w14:textId="77777777" w:rsidR="00B4675B" w:rsidRDefault="00B4675B" w:rsidP="00B4675B">
      <w:pPr>
        <w:pStyle w:val="ListParagraph"/>
        <w:spacing w:line="240" w:lineRule="exact"/>
        <w:ind w:left="792"/>
      </w:pPr>
    </w:p>
    <w:p w14:paraId="2B0D7CE4" w14:textId="6F2071D2" w:rsidR="00302EA2" w:rsidRDefault="00302EA2" w:rsidP="00B4675B">
      <w:pPr>
        <w:pStyle w:val="ListParagraph"/>
        <w:numPr>
          <w:ilvl w:val="1"/>
          <w:numId w:val="5"/>
        </w:numPr>
        <w:spacing w:line="240" w:lineRule="exact"/>
        <w:rPr>
          <w:ins w:id="204" w:author="Information Technology Services" w:date="2015-04-22T13:42:00Z"/>
        </w:rPr>
      </w:pPr>
      <w:ins w:id="205" w:author="Information Technology Services" w:date="2015-04-22T13:41:00Z">
        <w:r>
          <w:t xml:space="preserve">Prepare </w:t>
        </w:r>
      </w:ins>
      <w:ins w:id="206" w:author="Information Technology Services" w:date="2015-04-22T13:42:00Z">
        <w:r>
          <w:t>the</w:t>
        </w:r>
      </w:ins>
      <w:ins w:id="207" w:author="Information Technology Services" w:date="2015-04-22T13:41:00Z">
        <w:r>
          <w:t xml:space="preserve"> </w:t>
        </w:r>
      </w:ins>
      <w:ins w:id="208" w:author="Information Technology Services" w:date="2015-04-22T13:42:00Z">
        <w:r>
          <w:t>computer to collect a second set of data.</w:t>
        </w:r>
      </w:ins>
    </w:p>
    <w:p w14:paraId="44619867" w14:textId="77777777" w:rsidR="00302EA2" w:rsidRDefault="00302EA2" w:rsidP="004263A6">
      <w:pPr>
        <w:pStyle w:val="ListParagraph"/>
        <w:spacing w:line="240" w:lineRule="exact"/>
        <w:ind w:left="792"/>
        <w:rPr>
          <w:ins w:id="209" w:author="Information Technology Services" w:date="2015-04-22T13:41:00Z"/>
        </w:rPr>
      </w:pPr>
    </w:p>
    <w:p w14:paraId="510EED17" w14:textId="2C1A696B" w:rsidR="00B4675B" w:rsidRDefault="00B4675B" w:rsidP="00B4675B">
      <w:pPr>
        <w:pStyle w:val="ListParagraph"/>
        <w:numPr>
          <w:ilvl w:val="1"/>
          <w:numId w:val="5"/>
        </w:numPr>
        <w:spacing w:line="240" w:lineRule="exact"/>
      </w:pPr>
      <w:del w:id="210" w:author="Information Technology Services" w:date="2015-04-22T13:42:00Z">
        <w:r w:rsidDel="00302EA2">
          <w:delText>Click on the green button</w:delText>
        </w:r>
      </w:del>
      <w:ins w:id="211" w:author="Information Technology Services" w:date="2015-04-22T13:42:00Z">
        <w:r w:rsidR="00302EA2">
          <w:t>Start the data collection</w:t>
        </w:r>
      </w:ins>
      <w:r>
        <w:t xml:space="preserve">.  </w:t>
      </w:r>
    </w:p>
    <w:p w14:paraId="5CBBEF2C" w14:textId="77777777" w:rsidR="00B4675B" w:rsidRDefault="00B4675B" w:rsidP="00B4675B">
      <w:pPr>
        <w:pStyle w:val="ListParagraph"/>
        <w:spacing w:line="240" w:lineRule="exact"/>
        <w:ind w:left="792"/>
      </w:pPr>
    </w:p>
    <w:p w14:paraId="44AA6E69" w14:textId="4973060D" w:rsidR="00B4675B" w:rsidRDefault="00B4675B" w:rsidP="00B4675B">
      <w:pPr>
        <w:pStyle w:val="ListParagraph"/>
        <w:numPr>
          <w:ilvl w:val="1"/>
          <w:numId w:val="5"/>
        </w:numPr>
        <w:spacing w:line="240" w:lineRule="exact"/>
      </w:pPr>
      <w:r>
        <w:t>Move the test tube that contains the solution into the ice-water bath.</w:t>
      </w:r>
    </w:p>
    <w:p w14:paraId="2702C74D" w14:textId="77777777" w:rsidR="00B4675B" w:rsidRDefault="00B4675B" w:rsidP="00B4675B">
      <w:pPr>
        <w:pStyle w:val="ListParagraph"/>
        <w:spacing w:line="240" w:lineRule="exact"/>
        <w:ind w:left="792"/>
      </w:pPr>
    </w:p>
    <w:p w14:paraId="595A90ED" w14:textId="1C4F3DCE" w:rsidR="00B4675B" w:rsidRDefault="00B4675B" w:rsidP="00B4675B">
      <w:pPr>
        <w:pStyle w:val="ListParagraph"/>
        <w:numPr>
          <w:ilvl w:val="1"/>
          <w:numId w:val="5"/>
        </w:numPr>
        <w:spacing w:line="240" w:lineRule="exact"/>
      </w:pPr>
      <w:r>
        <w:t>Immediately begin stirring the solution continuously and at a constant rate.</w:t>
      </w:r>
    </w:p>
    <w:p w14:paraId="412BBA2F" w14:textId="77777777" w:rsidR="00B4675B" w:rsidRDefault="00B4675B" w:rsidP="00B4675B">
      <w:pPr>
        <w:pStyle w:val="ListParagraph"/>
        <w:spacing w:line="240" w:lineRule="exact"/>
        <w:ind w:left="792"/>
      </w:pPr>
    </w:p>
    <w:p w14:paraId="0276CBB0" w14:textId="10577567" w:rsidR="00B4675B" w:rsidRDefault="00B4675B" w:rsidP="00B4675B">
      <w:pPr>
        <w:pStyle w:val="ListParagraph"/>
        <w:numPr>
          <w:ilvl w:val="1"/>
          <w:numId w:val="5"/>
        </w:numPr>
        <w:spacing w:line="240" w:lineRule="exact"/>
      </w:pPr>
      <w:moveFromRangeStart w:id="212" w:author="Information Technology Services" w:date="2015-04-22T11:55:00Z" w:name="move291323066"/>
      <w:commentRangeStart w:id="213"/>
      <w:moveFrom w:id="214" w:author="Information Technology Services" w:date="2015-04-22T11:55:00Z">
        <w:r w:rsidDel="00806503">
          <w:t xml:space="preserve">The temperature </w:t>
        </w:r>
        <w:r w:rsidR="004E6AEB" w:rsidDel="00806503">
          <w:t>does</w:t>
        </w:r>
        <w:r w:rsidDel="00806503">
          <w:t xml:space="preserve"> not remain entirely constant as the solution freezes. The freezing point of the solution is the point at which it first begins to freeze and is indicated graphically by a change in the slope of the temperature-time curve. </w:t>
        </w:r>
      </w:moveFrom>
      <w:moveFromRangeEnd w:id="212"/>
      <w:r w:rsidR="004E6AEB">
        <w:t>Collect the data</w:t>
      </w:r>
      <w:r>
        <w:t xml:space="preserve"> for 300-500 s</w:t>
      </w:r>
      <w:del w:id="215" w:author="Andrew Wilkens" w:date="2015-04-09T22:16:00Z">
        <w:r w:rsidDel="00F65C45">
          <w:delText>ec</w:delText>
        </w:r>
      </w:del>
      <w:r>
        <w:t xml:space="preserve"> in order to</w:t>
      </w:r>
      <w:ins w:id="216" w:author="Information Technology Services" w:date="2015-04-22T11:57:00Z">
        <w:r w:rsidR="00AE38A6">
          <w:t xml:space="preserve"> clearly</w:t>
        </w:r>
      </w:ins>
      <w:r>
        <w:t xml:space="preserve"> see </w:t>
      </w:r>
      <w:del w:id="217" w:author="Information Technology Services" w:date="2015-04-22T11:57:00Z">
        <w:r w:rsidDel="00AE38A6">
          <w:delText>this clearly</w:delText>
        </w:r>
      </w:del>
      <w:ins w:id="218" w:author="Information Technology Services" w:date="2015-04-22T11:57:00Z">
        <w:r w:rsidR="00AE38A6">
          <w:t>the change in slope that occurs as the solution freezes</w:t>
        </w:r>
      </w:ins>
      <w:r>
        <w:t>.</w:t>
      </w:r>
      <w:commentRangeEnd w:id="213"/>
      <w:r w:rsidR="00F65C45">
        <w:rPr>
          <w:rStyle w:val="CommentReference"/>
        </w:rPr>
        <w:commentReference w:id="213"/>
      </w:r>
    </w:p>
    <w:p w14:paraId="112E8D4D" w14:textId="77777777" w:rsidR="00B4675B" w:rsidRDefault="00B4675B" w:rsidP="00B4675B">
      <w:pPr>
        <w:pStyle w:val="ListParagraph"/>
        <w:spacing w:line="240" w:lineRule="exact"/>
        <w:ind w:left="792"/>
      </w:pPr>
    </w:p>
    <w:p w14:paraId="2270CE85" w14:textId="7F314231" w:rsidR="00B4675B" w:rsidRDefault="00B4675B" w:rsidP="00B4675B">
      <w:pPr>
        <w:pStyle w:val="ListParagraph"/>
        <w:numPr>
          <w:ilvl w:val="1"/>
          <w:numId w:val="5"/>
        </w:numPr>
        <w:spacing w:line="240" w:lineRule="exact"/>
      </w:pPr>
      <w:del w:id="219" w:author="Information Technology Services" w:date="2015-04-22T13:43:00Z">
        <w:r w:rsidDel="00302EA2">
          <w:delText>Click on the red button to stop</w:delText>
        </w:r>
      </w:del>
      <w:ins w:id="220" w:author="Information Technology Services" w:date="2015-04-22T13:43:00Z">
        <w:r w:rsidR="00302EA2">
          <w:t>Stop</w:t>
        </w:r>
      </w:ins>
      <w:r>
        <w:t xml:space="preserve"> the data collection.</w:t>
      </w:r>
    </w:p>
    <w:p w14:paraId="6414556C" w14:textId="77777777" w:rsidR="00B4675B" w:rsidRDefault="00B4675B" w:rsidP="00B4675B">
      <w:pPr>
        <w:pStyle w:val="ListParagraph"/>
        <w:spacing w:line="240" w:lineRule="exact"/>
        <w:ind w:left="792"/>
      </w:pPr>
    </w:p>
    <w:p w14:paraId="49ED9B7C" w14:textId="240A18EC" w:rsidR="004E6AEB" w:rsidRDefault="00B4675B" w:rsidP="00D708BC">
      <w:pPr>
        <w:pStyle w:val="ListParagraph"/>
        <w:numPr>
          <w:ilvl w:val="1"/>
          <w:numId w:val="5"/>
        </w:numPr>
        <w:spacing w:line="240" w:lineRule="exact"/>
      </w:pPr>
      <w:r>
        <w:t>Save the data, adjust the limits of the y-axis, title the graph</w:t>
      </w:r>
      <w:r w:rsidR="004E6AEB">
        <w:t>,</w:t>
      </w:r>
      <w:r>
        <w:t xml:space="preserve"> and print it.</w:t>
      </w:r>
    </w:p>
    <w:p w14:paraId="69890E11" w14:textId="77777777" w:rsidR="004E6AEB" w:rsidRDefault="004E6AEB" w:rsidP="00D708BC">
      <w:pPr>
        <w:pStyle w:val="ListParagraph"/>
        <w:spacing w:line="240" w:lineRule="exact"/>
        <w:ind w:left="792"/>
      </w:pPr>
    </w:p>
    <w:p w14:paraId="19DCB353" w14:textId="4A113C1C" w:rsidR="00B77673" w:rsidRDefault="00B77673" w:rsidP="00D708BC">
      <w:pPr>
        <w:pStyle w:val="ListParagraph"/>
        <w:numPr>
          <w:ilvl w:val="1"/>
          <w:numId w:val="5"/>
        </w:numPr>
        <w:spacing w:line="240" w:lineRule="exact"/>
      </w:pPr>
      <w:r w:rsidRPr="00135346">
        <w:t>Do not throw any cyclohexane or unknown compound down the sink.</w:t>
      </w:r>
      <w:r w:rsidR="00B4675B">
        <w:t xml:space="preserve"> </w:t>
      </w:r>
      <w:r>
        <w:t xml:space="preserve">Pour the liquid mixture into the </w:t>
      </w:r>
      <w:r w:rsidR="00723C5B">
        <w:t>“</w:t>
      </w:r>
      <w:r w:rsidRPr="00D708BC">
        <w:t xml:space="preserve">Laboratory </w:t>
      </w:r>
      <w:r w:rsidR="00805493" w:rsidRPr="00D708BC">
        <w:t>Waste</w:t>
      </w:r>
      <w:r w:rsidR="00723C5B">
        <w:t>”</w:t>
      </w:r>
      <w:r w:rsidR="00805493" w:rsidRPr="00D708BC">
        <w:t xml:space="preserve"> </w:t>
      </w:r>
      <w:r w:rsidR="00805493">
        <w:t>j</w:t>
      </w:r>
      <w:r w:rsidRPr="00805493">
        <w:t>ar</w:t>
      </w:r>
      <w:r w:rsidR="00805493">
        <w:t>. R</w:t>
      </w:r>
      <w:r>
        <w:t xml:space="preserve">inse </w:t>
      </w:r>
      <w:r w:rsidR="00805493">
        <w:t>the</w:t>
      </w:r>
      <w:r>
        <w:t xml:space="preserve"> test tube and temperature probe with acetone to remove the last traces of any crystals, pouring the rinses in the </w:t>
      </w:r>
      <w:r w:rsidR="00723C5B">
        <w:t>w</w:t>
      </w:r>
      <w:r w:rsidR="00805493">
        <w:t xml:space="preserve">aste </w:t>
      </w:r>
      <w:r>
        <w:t>jar.</w:t>
      </w:r>
    </w:p>
    <w:p w14:paraId="73DDF675" w14:textId="09370D21" w:rsidR="00D72BCE" w:rsidRDefault="00D72BCE" w:rsidP="00792591"/>
    <w:p w14:paraId="128B0BAF" w14:textId="123BE3DA" w:rsidR="00723C5B" w:rsidRDefault="00E01F1A" w:rsidP="00792591">
      <w:pPr>
        <w:rPr>
          <w:b/>
          <w:sz w:val="28"/>
        </w:rPr>
      </w:pPr>
      <w:r w:rsidRPr="00B4675B">
        <w:rPr>
          <w:b/>
          <w:sz w:val="28"/>
        </w:rPr>
        <w:t>Results</w:t>
      </w:r>
      <w:r w:rsidR="00B4675B" w:rsidRPr="00B4675B">
        <w:rPr>
          <w:b/>
          <w:sz w:val="28"/>
        </w:rPr>
        <w:t>:</w:t>
      </w:r>
    </w:p>
    <w:p w14:paraId="517CF762" w14:textId="77777777" w:rsidR="00D17AB8" w:rsidRPr="00B4675B" w:rsidRDefault="00D17AB8" w:rsidP="00792591">
      <w:pPr>
        <w:rPr>
          <w:b/>
          <w:sz w:val="28"/>
        </w:rPr>
      </w:pPr>
    </w:p>
    <w:p w14:paraId="17940A4D" w14:textId="111F9C49" w:rsidR="00FB6727" w:rsidRDefault="00723C5B" w:rsidP="00792591">
      <w:r>
        <w:t>T</w:t>
      </w:r>
      <w:r w:rsidR="00D72BCE">
        <w:t>he mass of cyc</w:t>
      </w:r>
      <w:r w:rsidR="00B4675B">
        <w:t>lohexane that was dispensed</w:t>
      </w:r>
      <w:r>
        <w:t xml:space="preserve"> can be calculated</w:t>
      </w:r>
      <w:r w:rsidR="00B4675B">
        <w:t xml:space="preserve">. </w:t>
      </w:r>
      <w:r w:rsidR="00FB6727">
        <w:t>The density of cyclohexane is 0.779 g/</w:t>
      </w:r>
      <w:proofErr w:type="spellStart"/>
      <w:r w:rsidR="00FB6727">
        <w:t>mL</w:t>
      </w:r>
      <w:r w:rsidR="00D72BCE">
        <w:t>.</w:t>
      </w:r>
      <w:proofErr w:type="spellEnd"/>
      <w:r w:rsidR="00D72BCE">
        <w:t xml:space="preserve">  </w:t>
      </w:r>
    </w:p>
    <w:p w14:paraId="60889EA2" w14:textId="77777777" w:rsidR="00B4675B" w:rsidRDefault="00B4675B" w:rsidP="00792591"/>
    <w:p w14:paraId="16D28254" w14:textId="1C5299E4" w:rsidR="00E01F1A" w:rsidRDefault="00D17AB8" w:rsidP="00792591">
      <w:pPr>
        <w:jc w:val="center"/>
      </w:pPr>
      <w:r w:rsidRPr="00AC2E52">
        <w:rPr>
          <w:position w:val="-28"/>
        </w:rPr>
        <w:object w:dxaOrig="3360" w:dyaOrig="680" w14:anchorId="2978DA11">
          <v:shape id="_x0000_i1030" type="#_x0000_t75" style="width:165.75pt;height:36pt" o:ole="">
            <v:imagedata r:id="rId17" o:title=""/>
          </v:shape>
          <o:OLEObject Type="Embed" ProgID="Equation.3" ShapeID="_x0000_i1030" DrawAspect="Content" ObjectID="_1491744398" r:id="rId18"/>
        </w:object>
      </w:r>
    </w:p>
    <w:p w14:paraId="24DE7BAD" w14:textId="150E550E" w:rsidR="00E01F1A" w:rsidRDefault="00E01F1A" w:rsidP="00792591"/>
    <w:p w14:paraId="2801B0DF" w14:textId="4ED65DC4" w:rsidR="0032072E" w:rsidRDefault="00723C5B" w:rsidP="00792591">
      <w:r>
        <w:t>T</w:t>
      </w:r>
      <w:r w:rsidR="0032072E">
        <w:t>he values for T</w:t>
      </w:r>
      <w:r w:rsidR="0032072E">
        <w:rPr>
          <w:position w:val="-4"/>
          <w:sz w:val="20"/>
        </w:rPr>
        <w:t>f</w:t>
      </w:r>
      <w:r w:rsidR="0032072E">
        <w:t>° and T</w:t>
      </w:r>
      <w:r w:rsidR="0032072E">
        <w:rPr>
          <w:position w:val="-4"/>
          <w:sz w:val="20"/>
        </w:rPr>
        <w:t>f</w:t>
      </w:r>
      <w:r w:rsidR="0032072E">
        <w:t xml:space="preserve"> </w:t>
      </w:r>
      <w:r>
        <w:t xml:space="preserve">can be determined </w:t>
      </w:r>
      <w:r w:rsidR="0032072E">
        <w:t>from the plots.</w:t>
      </w:r>
    </w:p>
    <w:p w14:paraId="759CB70E" w14:textId="77777777" w:rsidR="0032072E" w:rsidRDefault="0032072E" w:rsidP="00792591"/>
    <w:p w14:paraId="1827908B" w14:textId="19D35124" w:rsidR="0032072E" w:rsidRDefault="00723C5B" w:rsidP="00792591">
      <w:r>
        <w:t>T</w:t>
      </w:r>
      <w:r w:rsidR="0032072E">
        <w:t xml:space="preserve">he </w:t>
      </w:r>
      <w:r w:rsidR="00503AF4">
        <w:t xml:space="preserve">molar mass, and thus the molecular weight, </w:t>
      </w:r>
      <w:r w:rsidR="0032072E">
        <w:t>of the unknown compound</w:t>
      </w:r>
      <w:r w:rsidRPr="00723C5B">
        <w:t xml:space="preserve"> can </w:t>
      </w:r>
      <w:r>
        <w:t xml:space="preserve">also </w:t>
      </w:r>
      <w:r w:rsidRPr="00723C5B">
        <w:t>be calculated</w:t>
      </w:r>
      <w:r w:rsidR="0032072E">
        <w:t>.</w:t>
      </w:r>
      <w:r w:rsidR="00076118" w:rsidRPr="00076118">
        <w:t xml:space="preserve"> </w:t>
      </w:r>
      <w:r w:rsidR="00076118">
        <w:t xml:space="preserve">For cyclohexane, </w:t>
      </w:r>
      <w:r w:rsidR="00076118" w:rsidRPr="00131682">
        <w:t>K</w:t>
      </w:r>
      <w:r w:rsidR="00076118" w:rsidRPr="00131682">
        <w:rPr>
          <w:position w:val="-4"/>
          <w:sz w:val="20"/>
        </w:rPr>
        <w:t>f</w:t>
      </w:r>
      <w:r w:rsidR="00076118" w:rsidRPr="00131682">
        <w:t xml:space="preserve"> = 20.2 </w:t>
      </w:r>
      <w:proofErr w:type="spellStart"/>
      <w:r w:rsidR="00076118" w:rsidRPr="00131682">
        <w:t>deg</w:t>
      </w:r>
      <w:r w:rsidR="00076118" w:rsidRPr="00131682">
        <w:rPr>
          <w:rFonts w:ascii="Symbol" w:hAnsi="Symbol"/>
        </w:rPr>
        <w:t></w:t>
      </w:r>
      <w:r w:rsidR="00076118" w:rsidRPr="00131682">
        <w:t>kg</w:t>
      </w:r>
      <w:proofErr w:type="spellEnd"/>
      <w:r w:rsidR="00076118" w:rsidRPr="00131682">
        <w:t>/mole of solute.</w:t>
      </w:r>
      <w:r w:rsidR="00076118">
        <w:t xml:space="preserve">  </w:t>
      </w:r>
    </w:p>
    <w:p w14:paraId="10B24213" w14:textId="77777777" w:rsidR="00F65CF6" w:rsidRDefault="00F65CF6" w:rsidP="00792591"/>
    <w:p w14:paraId="219D82B5" w14:textId="6AAE469D" w:rsidR="00F65CF6" w:rsidRDefault="00F65CF6" w:rsidP="00792591">
      <w:pPr>
        <w:jc w:val="center"/>
      </w:pPr>
      <w:r w:rsidRPr="00AC2E52">
        <w:rPr>
          <w:position w:val="-30"/>
        </w:rPr>
        <w:object w:dxaOrig="5440" w:dyaOrig="680" w14:anchorId="486F2369">
          <v:shape id="_x0000_i1031" type="#_x0000_t75" style="width:273.75pt;height:36pt" o:ole="">
            <v:imagedata r:id="rId15" o:title=""/>
          </v:shape>
          <o:OLEObject Type="Embed" ProgID="Equation.3" ShapeID="_x0000_i1031" DrawAspect="Content" ObjectID="_1491744399" r:id="rId19"/>
        </w:object>
      </w:r>
    </w:p>
    <w:p w14:paraId="63B30A11" w14:textId="77777777" w:rsidR="00F65CF6" w:rsidRDefault="00F65CF6" w:rsidP="00792591"/>
    <w:p w14:paraId="08C4289E" w14:textId="7FFC70E1" w:rsidR="00F65CF6" w:rsidRDefault="004C0321" w:rsidP="00792591">
      <w:pPr>
        <w:jc w:val="center"/>
      </w:pPr>
      <w:r w:rsidRPr="00AC2E52">
        <w:rPr>
          <w:position w:val="-30"/>
        </w:rPr>
        <w:object w:dxaOrig="6080" w:dyaOrig="680" w14:anchorId="79EFCF9B">
          <v:shape id="_x0000_i1032" type="#_x0000_t75" style="width:302.25pt;height:36pt" o:ole="">
            <v:imagedata r:id="rId20" o:title=""/>
          </v:shape>
          <o:OLEObject Type="Embed" ProgID="Equation.3" ShapeID="_x0000_i1032" DrawAspect="Content" ObjectID="_1491744400" r:id="rId21"/>
        </w:object>
      </w:r>
    </w:p>
    <w:p w14:paraId="42E13E17" w14:textId="77777777" w:rsidR="001D0A4C" w:rsidRDefault="001D0A4C" w:rsidP="00792591">
      <w:pPr>
        <w:jc w:val="center"/>
      </w:pPr>
    </w:p>
    <w:p w14:paraId="5617D9B0" w14:textId="6586DD32" w:rsidR="001D0A4C" w:rsidRDefault="001D0A4C" w:rsidP="00792591">
      <w:pPr>
        <w:jc w:val="center"/>
      </w:pPr>
      <w:proofErr w:type="gramStart"/>
      <w:r>
        <w:t>molar</w:t>
      </w:r>
      <w:proofErr w:type="gramEnd"/>
      <w:r>
        <w:t xml:space="preserve"> mass = ? </w:t>
      </w:r>
      <w:proofErr w:type="gramStart"/>
      <w:r>
        <w:t>g/</w:t>
      </w:r>
      <w:proofErr w:type="spellStart"/>
      <w:r>
        <w:t>mol</w:t>
      </w:r>
      <w:proofErr w:type="spellEnd"/>
      <w:proofErr w:type="gramEnd"/>
    </w:p>
    <w:p w14:paraId="6C070CE7" w14:textId="01E0BAEF" w:rsidR="001D0A4C" w:rsidRDefault="001D0A4C" w:rsidP="00792591">
      <w:pPr>
        <w:jc w:val="center"/>
      </w:pPr>
      <w:proofErr w:type="gramStart"/>
      <w:r>
        <w:t>molecular</w:t>
      </w:r>
      <w:proofErr w:type="gramEnd"/>
      <w:r>
        <w:t xml:space="preserve"> weight = ? </w:t>
      </w:r>
      <w:proofErr w:type="spellStart"/>
      <w:proofErr w:type="gramStart"/>
      <w:r>
        <w:t>amu</w:t>
      </w:r>
      <w:proofErr w:type="spellEnd"/>
      <w:proofErr w:type="gramEnd"/>
    </w:p>
    <w:p w14:paraId="66961341" w14:textId="77777777" w:rsidR="00F65CF6" w:rsidRDefault="00F65CF6" w:rsidP="00792591"/>
    <w:p w14:paraId="01814CDE" w14:textId="2471EA18" w:rsidR="00637A67" w:rsidRDefault="00637A67" w:rsidP="00792591">
      <w:r>
        <w:t>The molecular weights of the possible compounds are:</w:t>
      </w:r>
    </w:p>
    <w:p w14:paraId="29C99E47" w14:textId="77777777" w:rsidR="000F7FE4" w:rsidRDefault="000F7FE4" w:rsidP="00792591"/>
    <w:p w14:paraId="2B963648" w14:textId="5ADC9942" w:rsidR="00E06B07" w:rsidRDefault="00723C5B" w:rsidP="00723C5B">
      <w:pPr>
        <w:pStyle w:val="ListParagraph"/>
        <w:numPr>
          <w:ilvl w:val="0"/>
          <w:numId w:val="4"/>
        </w:numPr>
        <w:spacing w:line="240" w:lineRule="exact"/>
      </w:pPr>
      <w:r w:rsidRPr="00723C5B">
        <w:t xml:space="preserve">154.21 </w:t>
      </w:r>
      <w:proofErr w:type="spellStart"/>
      <w:r w:rsidRPr="00723C5B">
        <w:t>amu</w:t>
      </w:r>
      <w:proofErr w:type="spellEnd"/>
      <w:r w:rsidRPr="00723C5B">
        <w:t xml:space="preserve"> </w:t>
      </w:r>
      <w:r>
        <w:t xml:space="preserve">for </w:t>
      </w:r>
      <w:r w:rsidR="00E06B07">
        <w:t>Biphenyl</w:t>
      </w:r>
      <w:r w:rsidR="00E06B07">
        <w:tab/>
      </w:r>
      <w:r w:rsidR="00E06B07">
        <w:tab/>
      </w:r>
      <w:r w:rsidR="00E06B07">
        <w:tab/>
      </w:r>
    </w:p>
    <w:p w14:paraId="3CAD3269" w14:textId="5BF0683E" w:rsidR="00E06B07" w:rsidRDefault="00723C5B" w:rsidP="00723C5B">
      <w:pPr>
        <w:pStyle w:val="ListParagraph"/>
        <w:numPr>
          <w:ilvl w:val="0"/>
          <w:numId w:val="4"/>
        </w:numPr>
        <w:spacing w:line="240" w:lineRule="exact"/>
      </w:pPr>
      <w:r w:rsidRPr="00723C5B">
        <w:t xml:space="preserve">191.46 </w:t>
      </w:r>
      <w:proofErr w:type="spellStart"/>
      <w:r w:rsidRPr="00723C5B">
        <w:t>amu</w:t>
      </w:r>
      <w:proofErr w:type="spellEnd"/>
      <w:r w:rsidRPr="00723C5B">
        <w:t xml:space="preserve"> </w:t>
      </w:r>
      <w:r>
        <w:t xml:space="preserve">for </w:t>
      </w:r>
      <w:r w:rsidR="00E06B07">
        <w:t>2-Bromochlorobenzene</w:t>
      </w:r>
      <w:r w:rsidR="00E06B07">
        <w:tab/>
      </w:r>
    </w:p>
    <w:p w14:paraId="5B73C035" w14:textId="04432CB5" w:rsidR="00E06B07" w:rsidRDefault="00723C5B" w:rsidP="00723C5B">
      <w:pPr>
        <w:pStyle w:val="ListParagraph"/>
        <w:numPr>
          <w:ilvl w:val="0"/>
          <w:numId w:val="4"/>
        </w:numPr>
        <w:spacing w:line="240" w:lineRule="exact"/>
      </w:pPr>
      <w:r w:rsidRPr="00723C5B">
        <w:t xml:space="preserve">128.17 </w:t>
      </w:r>
      <w:proofErr w:type="spellStart"/>
      <w:r w:rsidRPr="00723C5B">
        <w:t>amu</w:t>
      </w:r>
      <w:proofErr w:type="spellEnd"/>
      <w:r w:rsidRPr="00723C5B">
        <w:t xml:space="preserve"> </w:t>
      </w:r>
      <w:r>
        <w:t xml:space="preserve">for </w:t>
      </w:r>
      <w:r w:rsidR="00B32276">
        <w:t>Naphthalene</w:t>
      </w:r>
      <w:r w:rsidR="00B32276">
        <w:tab/>
      </w:r>
      <w:r w:rsidR="00B32276">
        <w:tab/>
      </w:r>
      <w:r w:rsidR="00B32276">
        <w:tab/>
      </w:r>
    </w:p>
    <w:p w14:paraId="02A197D6" w14:textId="2016BBAD" w:rsidR="00E06B07" w:rsidRDefault="00723C5B" w:rsidP="00723C5B">
      <w:pPr>
        <w:pStyle w:val="ListParagraph"/>
        <w:numPr>
          <w:ilvl w:val="0"/>
          <w:numId w:val="4"/>
        </w:numPr>
        <w:spacing w:line="240" w:lineRule="exact"/>
      </w:pPr>
      <w:r w:rsidRPr="00723C5B">
        <w:t xml:space="preserve">178.23 </w:t>
      </w:r>
      <w:proofErr w:type="spellStart"/>
      <w:r w:rsidRPr="00723C5B">
        <w:t>amu</w:t>
      </w:r>
      <w:proofErr w:type="spellEnd"/>
      <w:r w:rsidRPr="00723C5B">
        <w:t xml:space="preserve"> </w:t>
      </w:r>
      <w:r>
        <w:t xml:space="preserve">for </w:t>
      </w:r>
      <w:proofErr w:type="spellStart"/>
      <w:r w:rsidR="00B32276">
        <w:t>Anthracene</w:t>
      </w:r>
      <w:proofErr w:type="spellEnd"/>
      <w:r w:rsidR="00B32276">
        <w:tab/>
      </w:r>
      <w:r w:rsidR="00B32276">
        <w:tab/>
      </w:r>
      <w:r w:rsidR="00B32276">
        <w:tab/>
      </w:r>
    </w:p>
    <w:p w14:paraId="0C4A9369" w14:textId="232A9DDD" w:rsidR="00E06B07" w:rsidRDefault="00723C5B" w:rsidP="00723C5B">
      <w:pPr>
        <w:pStyle w:val="ListParagraph"/>
        <w:numPr>
          <w:ilvl w:val="0"/>
          <w:numId w:val="4"/>
        </w:numPr>
        <w:spacing w:line="240" w:lineRule="exact"/>
      </w:pPr>
      <w:r w:rsidRPr="00723C5B">
        <w:t xml:space="preserve">235.90 </w:t>
      </w:r>
      <w:proofErr w:type="spellStart"/>
      <w:r w:rsidRPr="00723C5B">
        <w:t>amu</w:t>
      </w:r>
      <w:proofErr w:type="spellEnd"/>
      <w:r w:rsidRPr="00723C5B">
        <w:t xml:space="preserve"> </w:t>
      </w:r>
      <w:r>
        <w:t xml:space="preserve">for </w:t>
      </w:r>
      <w:r w:rsidR="00BD4F33">
        <w:t>1,4-Dibromobenzene</w:t>
      </w:r>
      <w:r w:rsidR="00BD4F33">
        <w:tab/>
      </w:r>
      <w:r w:rsidR="00BD4F33">
        <w:tab/>
      </w:r>
      <w:r w:rsidR="00047B0E">
        <w:t xml:space="preserve"> </w:t>
      </w:r>
    </w:p>
    <w:p w14:paraId="586E8F07" w14:textId="77777777" w:rsidR="00637A67" w:rsidRDefault="00637A67" w:rsidP="00792591"/>
    <w:p w14:paraId="412E64E6" w14:textId="326FE09D" w:rsidR="00637A67" w:rsidRDefault="00637A67" w:rsidP="00792591">
      <w:r>
        <w:t xml:space="preserve">The value determined experimentally for the molecular weight of the unknown </w:t>
      </w:r>
      <w:r w:rsidR="00B235FF">
        <w:t xml:space="preserve">compound </w:t>
      </w:r>
      <w:r>
        <w:t xml:space="preserve">is closest to the literature value for naphthalene.  </w:t>
      </w:r>
    </w:p>
    <w:p w14:paraId="7BB4C003" w14:textId="77777777" w:rsidR="00637A67" w:rsidRDefault="00637A67" w:rsidP="00792591"/>
    <w:p w14:paraId="3FAC4218" w14:textId="4BF884FD" w:rsidR="00637A67" w:rsidRDefault="00637A67" w:rsidP="00792591">
      <w:r>
        <w:t>The percent error can be calculated.</w:t>
      </w:r>
    </w:p>
    <w:p w14:paraId="4E7079AB" w14:textId="77777777" w:rsidR="00637A67" w:rsidRDefault="00637A67" w:rsidP="00792591"/>
    <w:p w14:paraId="1812BF05" w14:textId="2E9AFBD1" w:rsidR="00637A67" w:rsidRDefault="00637A67" w:rsidP="00792591">
      <w:pPr>
        <w:jc w:val="center"/>
      </w:pPr>
      <w:r w:rsidRPr="00AC2E52">
        <w:rPr>
          <w:position w:val="-30"/>
        </w:rPr>
        <w:object w:dxaOrig="5100" w:dyaOrig="760" w14:anchorId="6E9393D3">
          <v:shape id="_x0000_i1033" type="#_x0000_t75" style="width:252pt;height:36pt" o:ole="">
            <v:imagedata r:id="rId22" o:title=""/>
          </v:shape>
          <o:OLEObject Type="Embed" ProgID="Equation.3" ShapeID="_x0000_i1033" DrawAspect="Content" ObjectID="_1491744401" r:id="rId23"/>
        </w:object>
      </w:r>
    </w:p>
    <w:p w14:paraId="266D7FBA" w14:textId="77777777" w:rsidR="00F65CF6" w:rsidRDefault="00F65CF6" w:rsidP="00792591"/>
    <w:p w14:paraId="40E0F319" w14:textId="364316B4" w:rsidR="0032072E" w:rsidRDefault="00637A67" w:rsidP="00792591">
      <w:pPr>
        <w:jc w:val="center"/>
      </w:pPr>
      <w:r w:rsidRPr="00AC2E52">
        <w:rPr>
          <w:position w:val="-24"/>
        </w:rPr>
        <w:object w:dxaOrig="3100" w:dyaOrig="700" w14:anchorId="230C9F2C">
          <v:shape id="_x0000_i1034" type="#_x0000_t75" style="width:158.25pt;height:36pt" o:ole="">
            <v:imagedata r:id="rId24" o:title=""/>
          </v:shape>
          <o:OLEObject Type="Embed" ProgID="Equation.3" ShapeID="_x0000_i1034" DrawAspect="Content" ObjectID="_1491744402" r:id="rId25"/>
        </w:object>
      </w:r>
    </w:p>
    <w:p w14:paraId="3D8D1BAD" w14:textId="77777777" w:rsidR="0044200A" w:rsidRDefault="0044200A" w:rsidP="00792591">
      <w:pPr>
        <w:jc w:val="center"/>
      </w:pPr>
    </w:p>
    <w:p w14:paraId="212B883F" w14:textId="77777777" w:rsidR="00B4675B" w:rsidRDefault="0044200A" w:rsidP="00B4675B">
      <w:pPr>
        <w:jc w:val="center"/>
      </w:pPr>
      <w:r>
        <w:t xml:space="preserve">&amp; error </w:t>
      </w:r>
      <w:proofErr w:type="gramStart"/>
      <w:r>
        <w:t>= ?</w:t>
      </w:r>
      <w:proofErr w:type="gramEnd"/>
      <w:r>
        <w:t xml:space="preserve"> %</w:t>
      </w:r>
    </w:p>
    <w:p w14:paraId="62334789" w14:textId="77777777" w:rsidR="00B4675B" w:rsidRDefault="00B4675B" w:rsidP="00B4675B">
      <w:pPr>
        <w:jc w:val="center"/>
      </w:pPr>
    </w:p>
    <w:p w14:paraId="4B336B45" w14:textId="644C33D6" w:rsidR="00F16FD9" w:rsidRDefault="00F16FD9" w:rsidP="00B4675B">
      <w:pPr>
        <w:rPr>
          <w:ins w:id="221" w:author="Andrew Wilkens" w:date="2015-04-09T21:45:00Z"/>
          <w:b/>
          <w:sz w:val="28"/>
        </w:rPr>
      </w:pPr>
      <w:commentRangeStart w:id="222"/>
      <w:r w:rsidRPr="00B4675B">
        <w:rPr>
          <w:b/>
          <w:sz w:val="28"/>
        </w:rPr>
        <w:t>Applications</w:t>
      </w:r>
      <w:r w:rsidR="00B4675B">
        <w:rPr>
          <w:b/>
          <w:sz w:val="28"/>
        </w:rPr>
        <w:t>:</w:t>
      </w:r>
      <w:commentRangeEnd w:id="222"/>
      <w:r w:rsidR="00802724">
        <w:rPr>
          <w:rStyle w:val="CommentReference"/>
        </w:rPr>
        <w:commentReference w:id="222"/>
      </w:r>
    </w:p>
    <w:p w14:paraId="528B7A01" w14:textId="77777777" w:rsidR="00D17AB8" w:rsidRPr="00B4675B" w:rsidRDefault="00D17AB8" w:rsidP="00B4675B">
      <w:pPr>
        <w:rPr>
          <w:sz w:val="28"/>
        </w:rPr>
      </w:pPr>
    </w:p>
    <w:p w14:paraId="1BB865D5" w14:textId="4B32D524" w:rsidR="00150313" w:rsidRDefault="00F16FD9" w:rsidP="00792591">
      <w:commentRangeStart w:id="223"/>
      <w:r>
        <w:t>Perhaps</w:t>
      </w:r>
      <w:commentRangeEnd w:id="223"/>
      <w:r w:rsidR="00B560BF">
        <w:rPr>
          <w:rStyle w:val="CommentReference"/>
        </w:rPr>
        <w:commentReference w:id="223"/>
      </w:r>
      <w:r>
        <w:t xml:space="preserve"> the most visible application of the phenomenon of freezing</w:t>
      </w:r>
      <w:r w:rsidR="00773483">
        <w:t>-</w:t>
      </w:r>
      <w:r>
        <w:t>point depression occurs during the winter months</w:t>
      </w:r>
      <w:r w:rsidR="00773483">
        <w:t>,</w:t>
      </w:r>
      <w:r>
        <w:t xml:space="preserve"> when roads and sidewalks become </w:t>
      </w:r>
      <w:r w:rsidR="00FE4362">
        <w:t>icy</w:t>
      </w:r>
      <w:r w:rsidR="00773483">
        <w:t>,</w:t>
      </w:r>
      <w:r>
        <w:t xml:space="preserve"> and salt is used to treat the</w:t>
      </w:r>
      <w:r w:rsidR="00FE4362">
        <w:t xml:space="preserve"> slippery</w:t>
      </w:r>
      <w:r>
        <w:t xml:space="preserve"> surfaces</w:t>
      </w:r>
      <w:r w:rsidR="00E819C6">
        <w:t xml:space="preserve"> (</w:t>
      </w:r>
      <w:r w:rsidR="00E819C6" w:rsidRPr="00D708BC">
        <w:rPr>
          <w:b/>
        </w:rPr>
        <w:t>Figure 2</w:t>
      </w:r>
      <w:r w:rsidR="00E819C6">
        <w:t>)</w:t>
      </w:r>
      <w:r>
        <w:t>. When the salt mixes with the ice, the freezing point</w:t>
      </w:r>
      <w:r w:rsidR="00AE63A3">
        <w:t xml:space="preserve"> of the water is depressed so the ice melts at a lower temperature. </w:t>
      </w:r>
      <w:r w:rsidR="001471E9">
        <w:t xml:space="preserve">Because </w:t>
      </w:r>
      <w:r w:rsidR="00116A4A">
        <w:t>the degree of</w:t>
      </w:r>
      <w:r w:rsidR="00874165">
        <w:t xml:space="preserve"> the</w:t>
      </w:r>
      <w:r w:rsidR="00116A4A">
        <w:t xml:space="preserve"> </w:t>
      </w:r>
      <w:r w:rsidR="00AE63A3">
        <w:t>freezing point depression is dependent on the number of particles in solution, salts that release three ions per formula unit, such as calcium chloride</w:t>
      </w:r>
      <w:r w:rsidR="00FE4362">
        <w:t xml:space="preserve"> (CaCl</w:t>
      </w:r>
      <w:r w:rsidR="00FE4362">
        <w:rPr>
          <w:vertAlign w:val="subscript"/>
        </w:rPr>
        <w:t>2</w:t>
      </w:r>
      <w:r w:rsidR="00FE4362">
        <w:t>)</w:t>
      </w:r>
      <w:r w:rsidR="00AE63A3">
        <w:t xml:space="preserve">, are </w:t>
      </w:r>
      <w:r w:rsidR="00FD5B21">
        <w:t>often utilized for this purpose</w:t>
      </w:r>
      <w:r w:rsidR="0040474D">
        <w:t>.</w:t>
      </w:r>
      <w:r w:rsidR="00FD5B21">
        <w:t xml:space="preserve"> Ice cream makers also </w:t>
      </w:r>
      <w:r w:rsidR="006B2D34">
        <w:t>make use of the</w:t>
      </w:r>
      <w:r w:rsidR="00FD5B21">
        <w:t xml:space="preserve"> freezing</w:t>
      </w:r>
      <w:r w:rsidR="00773483">
        <w:t>-</w:t>
      </w:r>
      <w:r w:rsidR="00FD5B21">
        <w:t xml:space="preserve">point depression that occurs when salt and ice are mixed. </w:t>
      </w:r>
      <w:r w:rsidR="0040474D">
        <w:t>The freezing point of cream is well below 0</w:t>
      </w:r>
      <w:r w:rsidR="00773483">
        <w:t xml:space="preserve"> </w:t>
      </w:r>
      <w:r w:rsidR="0040474D">
        <w:t>°C, especially when it is combined with</w:t>
      </w:r>
      <w:r w:rsidR="00003F47">
        <w:t xml:space="preserve"> sugar and other </w:t>
      </w:r>
      <w:r w:rsidR="000B2F9E">
        <w:t xml:space="preserve">ingredients used to make ice cream.  For this reason, ice and </w:t>
      </w:r>
      <w:r w:rsidR="00003F47">
        <w:t xml:space="preserve">rock </w:t>
      </w:r>
      <w:r w:rsidR="000B2F9E">
        <w:t xml:space="preserve">salt </w:t>
      </w:r>
      <w:r w:rsidR="00003F47">
        <w:t>are</w:t>
      </w:r>
      <w:r w:rsidR="000B2F9E">
        <w:t xml:space="preserve"> </w:t>
      </w:r>
      <w:r w:rsidR="00003F47">
        <w:t xml:space="preserve">combined </w:t>
      </w:r>
      <w:r w:rsidR="000B2F9E">
        <w:t xml:space="preserve">in the outer </w:t>
      </w:r>
      <w:r w:rsidR="00003F47">
        <w:t>container of an ice cream maker in order to achieve a temperature low enough to freeze the mixture enclosed in the inner container.</w:t>
      </w:r>
    </w:p>
    <w:p w14:paraId="1288960F" w14:textId="77777777" w:rsidR="00FD5B21" w:rsidRDefault="00FD5B21" w:rsidP="00792591"/>
    <w:p w14:paraId="1CF173C6" w14:textId="12125DCE" w:rsidR="00FD5B21" w:rsidRDefault="006B2D34" w:rsidP="00792591">
      <w:r>
        <w:t>Chemists exploit the phenomenon of freezing</w:t>
      </w:r>
      <w:r w:rsidR="00773483">
        <w:t>-</w:t>
      </w:r>
      <w:r>
        <w:t>point depression in the ana</w:t>
      </w:r>
      <w:r w:rsidR="00FA577F">
        <w:t>lysis of solid organic compound</w:t>
      </w:r>
      <w:r w:rsidR="00350AEC">
        <w:t>s</w:t>
      </w:r>
      <w:r>
        <w:t>. T</w:t>
      </w:r>
      <w:r w:rsidR="00FD5B21">
        <w:t xml:space="preserve">he purity of </w:t>
      </w:r>
      <w:r>
        <w:t>a solid</w:t>
      </w:r>
      <w:r w:rsidR="00FD5B21">
        <w:t xml:space="preserve"> product </w:t>
      </w:r>
      <w:r>
        <w:t xml:space="preserve">from a chemical synthesis </w:t>
      </w:r>
      <w:r w:rsidR="00FD5B21">
        <w:t xml:space="preserve">is often </w:t>
      </w:r>
      <w:r>
        <w:t>determined</w:t>
      </w:r>
      <w:r w:rsidR="00FD5B21">
        <w:t xml:space="preserve"> by </w:t>
      </w:r>
      <w:r w:rsidR="0043523F">
        <w:t>measur</w:t>
      </w:r>
      <w:r w:rsidR="00FD5B21">
        <w:t>ing the melting point</w:t>
      </w:r>
      <w:r w:rsidR="00E86A85">
        <w:t xml:space="preserve"> (theoretically, the same as the freezing point)</w:t>
      </w:r>
      <w:r w:rsidR="00FD5B21">
        <w:t xml:space="preserve"> of </w:t>
      </w:r>
      <w:r>
        <w:t>the material. If an impurity is</w:t>
      </w:r>
      <w:r w:rsidR="00FD5B21">
        <w:t xml:space="preserve"> present i</w:t>
      </w:r>
      <w:r w:rsidR="0043523F">
        <w:t>n the</w:t>
      </w:r>
      <w:r w:rsidR="00FD5B21">
        <w:t xml:space="preserve"> compound, the </w:t>
      </w:r>
      <w:r w:rsidR="0043523F">
        <w:t xml:space="preserve">observed </w:t>
      </w:r>
      <w:r w:rsidR="00FD5B21">
        <w:t xml:space="preserve">melting point </w:t>
      </w:r>
      <w:r w:rsidR="00773483">
        <w:t>is</w:t>
      </w:r>
      <w:r w:rsidR="007F3BC8">
        <w:t xml:space="preserve"> lower than expected. This occurs because, as </w:t>
      </w:r>
      <w:r w:rsidR="00FD5B21">
        <w:t xml:space="preserve">the solid starts to melt, the impurity acts as a solute that is dissolved </w:t>
      </w:r>
      <w:r w:rsidR="00416604">
        <w:t xml:space="preserve">in </w:t>
      </w:r>
      <w:r w:rsidR="00FD5B21">
        <w:t>the liquid form of the compound</w:t>
      </w:r>
      <w:r>
        <w:t>; thus, the</w:t>
      </w:r>
      <w:r w:rsidR="00FD5B21">
        <w:t xml:space="preserve"> melting, or freezing, point of the compound is depressed.</w:t>
      </w:r>
    </w:p>
    <w:p w14:paraId="1FC1D547" w14:textId="77777777" w:rsidR="00F16FD9" w:rsidRDefault="00F16FD9" w:rsidP="00792591"/>
    <w:p w14:paraId="7F5EA8E0" w14:textId="2B6792F3" w:rsidR="0032072E" w:rsidRDefault="00B4675B" w:rsidP="00B4675B">
      <w:r>
        <w:t>T</w:t>
      </w:r>
      <w:r w:rsidR="001471E9">
        <w:t xml:space="preserve">he pharmaceutical industry uses large amounts of organic solvents for reactions that lead to the synthesis of therapeutic agents. These solvents </w:t>
      </w:r>
      <w:r w:rsidR="00116A4A">
        <w:t>create</w:t>
      </w:r>
      <w:r w:rsidR="00604165">
        <w:t xml:space="preserve"> </w:t>
      </w:r>
      <w:r w:rsidR="009868BA">
        <w:t>substantial</w:t>
      </w:r>
      <w:r w:rsidR="00604165">
        <w:t xml:space="preserve"> volumes</w:t>
      </w:r>
      <w:r w:rsidR="001471E9">
        <w:t xml:space="preserve"> of </w:t>
      </w:r>
      <w:r w:rsidR="00604165">
        <w:t xml:space="preserve">liquid </w:t>
      </w:r>
      <w:r w:rsidR="001471E9">
        <w:t xml:space="preserve">waste that </w:t>
      </w:r>
      <w:r w:rsidR="00604165">
        <w:t>are</w:t>
      </w:r>
      <w:r w:rsidR="001471E9">
        <w:t xml:space="preserve"> hazardous to the environment. Occasionally, it is possible to take advantage of the freezing</w:t>
      </w:r>
      <w:r w:rsidR="008E5697">
        <w:t>-</w:t>
      </w:r>
      <w:r w:rsidR="001471E9">
        <w:t>point depression phenomenon to eliminate the need for a solvent</w:t>
      </w:r>
      <w:r w:rsidR="00604165">
        <w:t xml:space="preserve"> in a synthesis</w:t>
      </w:r>
      <w:r w:rsidR="00754206">
        <w:t>. When s</w:t>
      </w:r>
      <w:r w:rsidR="00451F4D">
        <w:t>olid reactants</w:t>
      </w:r>
      <w:r w:rsidR="001471E9">
        <w:t xml:space="preserve"> involved in </w:t>
      </w:r>
      <w:r w:rsidR="00754206">
        <w:t>a</w:t>
      </w:r>
      <w:r w:rsidR="00451F4D">
        <w:t xml:space="preserve"> reaction</w:t>
      </w:r>
      <w:r w:rsidR="00754206">
        <w:t xml:space="preserve"> are crushed together</w:t>
      </w:r>
      <w:r w:rsidR="001471E9">
        <w:t xml:space="preserve">, </w:t>
      </w:r>
      <w:r w:rsidR="00754206">
        <w:t>the</w:t>
      </w:r>
      <w:r w:rsidR="001471E9">
        <w:t xml:space="preserve"> melting</w:t>
      </w:r>
      <w:r w:rsidR="00451F4D">
        <w:t xml:space="preserve"> (or freezing)</w:t>
      </w:r>
      <w:r w:rsidR="001471E9">
        <w:t xml:space="preserve"> points</w:t>
      </w:r>
      <w:r w:rsidR="00754206">
        <w:t xml:space="preserve"> of the two compounds</w:t>
      </w:r>
      <w:r w:rsidR="001471E9">
        <w:t xml:space="preserve"> </w:t>
      </w:r>
      <w:r w:rsidR="008E5697">
        <w:t>are</w:t>
      </w:r>
      <w:r w:rsidR="001471E9">
        <w:t xml:space="preserve"> lowered. </w:t>
      </w:r>
      <w:r w:rsidR="009D14FD">
        <w:t>If</w:t>
      </w:r>
      <w:r w:rsidR="00DE444E">
        <w:t xml:space="preserve"> the two compounds each have a very low melting point, the pair</w:t>
      </w:r>
      <w:r w:rsidR="001471E9">
        <w:t xml:space="preserve"> actually become liquids at room temperature</w:t>
      </w:r>
      <w:r w:rsidR="00E3589D">
        <w:t xml:space="preserve"> when </w:t>
      </w:r>
      <w:r w:rsidR="002F396F">
        <w:t xml:space="preserve">they are </w:t>
      </w:r>
      <w:r w:rsidR="00E3589D">
        <w:t>ground together</w:t>
      </w:r>
      <w:r w:rsidR="001471E9">
        <w:t>, which allows the molecules to interact</w:t>
      </w:r>
      <w:r w:rsidR="00451F4D">
        <w:t xml:space="preserve"> with each other</w:t>
      </w:r>
      <w:r w:rsidR="009868BA">
        <w:t xml:space="preserve"> so the reaction can occur</w:t>
      </w:r>
      <w:r w:rsidR="00451F4D">
        <w:t xml:space="preserve">. These solvent-free processes are an example of “green” chemistry, which refers to </w:t>
      </w:r>
      <w:r w:rsidR="00D87E83">
        <w:t xml:space="preserve">chemical </w:t>
      </w:r>
      <w:r w:rsidR="00451F4D">
        <w:t>procedures that reduce or el</w:t>
      </w:r>
      <w:r w:rsidR="00D87E83">
        <w:t xml:space="preserve">iminate </w:t>
      </w:r>
      <w:r w:rsidR="00103E31">
        <w:t>the use and generation of hazardous substances</w:t>
      </w:r>
      <w:r w:rsidR="00451F4D">
        <w:t>.</w:t>
      </w:r>
    </w:p>
    <w:p w14:paraId="19AD70EF" w14:textId="77777777" w:rsidR="00B4675B" w:rsidRDefault="00B4675B" w:rsidP="00B4675B"/>
    <w:p w14:paraId="2DD24935" w14:textId="35ACDDD4" w:rsidR="00B4675B" w:rsidRDefault="00B4675B" w:rsidP="00B4675B">
      <w:pPr>
        <w:rPr>
          <w:b/>
          <w:sz w:val="28"/>
        </w:rPr>
      </w:pPr>
      <w:r>
        <w:rPr>
          <w:b/>
          <w:sz w:val="28"/>
        </w:rPr>
        <w:t>Legend:</w:t>
      </w:r>
    </w:p>
    <w:p w14:paraId="4BD4672F" w14:textId="77777777" w:rsidR="00D17AB8" w:rsidRDefault="00D17AB8" w:rsidP="00B4675B">
      <w:pPr>
        <w:rPr>
          <w:b/>
          <w:sz w:val="28"/>
        </w:rPr>
      </w:pPr>
    </w:p>
    <w:p w14:paraId="774F3B8F" w14:textId="73E30CBA" w:rsidR="00B4675B" w:rsidRDefault="00B4675B" w:rsidP="00B4675B">
      <w:r w:rsidRPr="00127087">
        <w:rPr>
          <w:b/>
        </w:rPr>
        <w:t>Figure 1</w:t>
      </w:r>
      <w:r>
        <w:t>:</w:t>
      </w:r>
      <w:r w:rsidR="00976D82">
        <w:t xml:space="preserve"> </w:t>
      </w:r>
      <w:r w:rsidR="00976D82" w:rsidRPr="00127087">
        <w:rPr>
          <w:b/>
        </w:rPr>
        <w:t>Figure 1a</w:t>
      </w:r>
      <w:r w:rsidR="00976D82">
        <w:t xml:space="preserve"> is a plot of temperature as a function of time for the determination of </w:t>
      </w:r>
      <w:proofErr w:type="spellStart"/>
      <w:r w:rsidR="00976D82">
        <w:t>T</w:t>
      </w:r>
      <w:r w:rsidR="00976D82" w:rsidRPr="00D708BC">
        <w:rPr>
          <w:vertAlign w:val="subscript"/>
        </w:rPr>
        <w:t>f</w:t>
      </w:r>
      <w:proofErr w:type="spellEnd"/>
      <w:r w:rsidR="00976D82" w:rsidRPr="00D708BC">
        <w:rPr>
          <w:rFonts w:cs="Times"/>
        </w:rPr>
        <w:t>°</w:t>
      </w:r>
      <w:r w:rsidR="00976D82">
        <w:t xml:space="preserve"> for the pure solvent. </w:t>
      </w:r>
      <w:r w:rsidR="00976D82" w:rsidRPr="00127087">
        <w:rPr>
          <w:b/>
        </w:rPr>
        <w:t>Figure 1b</w:t>
      </w:r>
      <w:r w:rsidR="00976D82">
        <w:t xml:space="preserve"> is a plot of temperature as a function of time for the determination of </w:t>
      </w:r>
      <w:proofErr w:type="spellStart"/>
      <w:r w:rsidR="00976D82">
        <w:t>T</w:t>
      </w:r>
      <w:r w:rsidR="00976D82" w:rsidRPr="00D708BC">
        <w:rPr>
          <w:vertAlign w:val="subscript"/>
        </w:rPr>
        <w:t>f</w:t>
      </w:r>
      <w:proofErr w:type="spellEnd"/>
      <w:r w:rsidR="00976D82">
        <w:t xml:space="preserve"> for the solution.</w:t>
      </w:r>
    </w:p>
    <w:p w14:paraId="1080B404" w14:textId="77777777" w:rsidR="00E819C6" w:rsidRDefault="00E819C6" w:rsidP="00B4675B"/>
    <w:p w14:paraId="3486B700" w14:textId="100EAEE3" w:rsidR="00E819C6" w:rsidRPr="00B4675B" w:rsidRDefault="00E819C6" w:rsidP="00B4675B">
      <w:r w:rsidRPr="00127087">
        <w:rPr>
          <w:b/>
        </w:rPr>
        <w:t>Figure 2</w:t>
      </w:r>
      <w:r>
        <w:t>: A small vehicle used to snowplow sidewalks. A salt spreader is attached on the back to help melt ice.</w:t>
      </w:r>
    </w:p>
    <w:sectPr w:rsidR="00E819C6" w:rsidRPr="00B4675B" w:rsidSect="000E6957">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drew Wilkens" w:date="2015-04-10T10:43:00Z" w:initials="AW">
    <w:p w14:paraId="16094D17" w14:textId="65F9ECDA" w:rsidR="005F75A5" w:rsidRDefault="005F75A5">
      <w:pPr>
        <w:pStyle w:val="CommentText"/>
      </w:pPr>
      <w:r>
        <w:rPr>
          <w:rStyle w:val="CommentReference"/>
        </w:rPr>
        <w:annotationRef/>
      </w:r>
      <w:r>
        <w:t>The Overview should include the background and significance of the topic. In this case, include a brief introduction to freeze-point depression, and the fact that it can be used for a few key uses. You might be able to move some of the content from the Principles to here.</w:t>
      </w:r>
    </w:p>
  </w:comment>
  <w:comment w:id="33" w:author="Andrew Wilkens" w:date="2015-04-09T21:58:00Z" w:initials="AW">
    <w:p w14:paraId="3EA8A8D7" w14:textId="5F22D078" w:rsidR="005F75A5" w:rsidRDefault="005F75A5">
      <w:pPr>
        <w:pStyle w:val="CommentText"/>
      </w:pPr>
      <w:r>
        <w:rPr>
          <w:rStyle w:val="CommentReference"/>
        </w:rPr>
        <w:annotationRef/>
      </w:r>
      <w:r>
        <w:t xml:space="preserve">We’d like you to generate cleaner versions of these plots on the day of filming. Ideally, we’d like you to use screen capture software to record the process directly on the computer (assuming that’s how you’ll capture it). Is that possible? </w:t>
      </w:r>
    </w:p>
  </w:comment>
  <w:comment w:id="34" w:author="Dennis McGonagle" w:date="2015-04-28T16:38:00Z" w:initials="DM">
    <w:p w14:paraId="631FDBA8" w14:textId="5AB6DC21" w:rsidR="00A56D6D" w:rsidRDefault="00A56D6D">
      <w:pPr>
        <w:pStyle w:val="CommentText"/>
      </w:pPr>
      <w:r>
        <w:rPr>
          <w:rStyle w:val="CommentReference"/>
        </w:rPr>
        <w:annotationRef/>
      </w:r>
      <w:r>
        <w:t>Author said it was</w:t>
      </w:r>
    </w:p>
  </w:comment>
  <w:comment w:id="67" w:author="Andrew Wilkens" w:date="2015-04-09T22:04:00Z" w:initials="AW">
    <w:p w14:paraId="7B84B19D" w14:textId="0E0D0A3D" w:rsidR="005F75A5" w:rsidRDefault="005F75A5">
      <w:pPr>
        <w:pStyle w:val="CommentText"/>
      </w:pPr>
      <w:r>
        <w:rPr>
          <w:rStyle w:val="CommentReference"/>
        </w:rPr>
        <w:annotationRef/>
      </w:r>
      <w:r>
        <w:t>Steps like this are very software dependent. In the name of making the procedure as general as possible, change all similar steps to, for example, “Change the y-axis to 40”.</w:t>
      </w:r>
    </w:p>
  </w:comment>
  <w:comment w:id="91" w:author="Andrew Wilkens" w:date="2015-04-09T22:07:00Z" w:initials="AW">
    <w:p w14:paraId="18DA3D35" w14:textId="66A19549" w:rsidR="005F75A5" w:rsidRDefault="005F75A5">
      <w:pPr>
        <w:pStyle w:val="CommentText"/>
      </w:pPr>
      <w:r>
        <w:rPr>
          <w:rStyle w:val="CommentReference"/>
        </w:rPr>
        <w:annotationRef/>
      </w:r>
      <w:r>
        <w:t xml:space="preserve">Can you use a </w:t>
      </w:r>
      <w:proofErr w:type="spellStart"/>
      <w:r>
        <w:t>Kimwipe</w:t>
      </w:r>
      <w:proofErr w:type="spellEnd"/>
      <w:r>
        <w:t xml:space="preserve">, or some other lab tissue? Is this necessary? </w:t>
      </w:r>
    </w:p>
  </w:comment>
  <w:comment w:id="96" w:author="Andrew Wilkens" w:date="2015-04-09T22:08:00Z" w:initials="AW">
    <w:p w14:paraId="06B3AD6C" w14:textId="40830602" w:rsidR="005F75A5" w:rsidRDefault="005F75A5">
      <w:pPr>
        <w:pStyle w:val="CommentText"/>
      </w:pPr>
      <w:r>
        <w:rPr>
          <w:rStyle w:val="CommentReference"/>
        </w:rPr>
        <w:annotationRef/>
      </w:r>
      <w:r>
        <w:t>See comment for 1.3.</w:t>
      </w:r>
    </w:p>
  </w:comment>
  <w:comment w:id="129" w:author="Andrew Wilkens" w:date="2015-04-09T22:11:00Z" w:initials="AW">
    <w:p w14:paraId="2B690DF5" w14:textId="49EDB90E" w:rsidR="005F75A5" w:rsidRDefault="005F75A5">
      <w:pPr>
        <w:pStyle w:val="CommentText"/>
      </w:pPr>
      <w:r>
        <w:rPr>
          <w:rStyle w:val="CommentReference"/>
        </w:rPr>
        <w:annotationRef/>
      </w:r>
      <w:r>
        <w:t>This step is too close to a laboratory exercise. This could be a single step, 2.12, “Print graph with proper axis limits”, or something.</w:t>
      </w:r>
    </w:p>
  </w:comment>
  <w:comment w:id="160" w:author="Andrew Wilkens" w:date="2015-04-09T22:12:00Z" w:initials="AW">
    <w:p w14:paraId="7206DDB7" w14:textId="556858BF" w:rsidR="005F75A5" w:rsidRDefault="005F75A5">
      <w:pPr>
        <w:pStyle w:val="CommentText"/>
      </w:pPr>
      <w:r>
        <w:rPr>
          <w:rStyle w:val="CommentReference"/>
        </w:rPr>
        <w:annotationRef/>
      </w:r>
      <w:r>
        <w:t>Is this just an empirically derived value, or is there a specific reason to choose such a value?</w:t>
      </w:r>
    </w:p>
  </w:comment>
  <w:comment w:id="161" w:author="Information Technology Services" w:date="2015-04-23T13:57:00Z" w:initials="IS">
    <w:p w14:paraId="70387356" w14:textId="37DA8D61" w:rsidR="005F75A5" w:rsidRDefault="005F75A5">
      <w:pPr>
        <w:pStyle w:val="CommentText"/>
      </w:pPr>
      <w:r>
        <w:rPr>
          <w:rStyle w:val="CommentReference"/>
        </w:rPr>
        <w:annotationRef/>
      </w:r>
      <w:r>
        <w:t>I believe th</w:t>
      </w:r>
      <w:r w:rsidR="00EC1217">
        <w:t>is value is empirically derived. This amounts dissolves relatively easily in 12 mL of cyclohexane but is also sufficient to produce a measurable different in the freezing point.</w:t>
      </w:r>
    </w:p>
  </w:comment>
  <w:comment w:id="162" w:author="Andrew Wilkens" w:date="2015-04-09T22:14:00Z" w:initials="AW">
    <w:p w14:paraId="1F218C81" w14:textId="6012D59D" w:rsidR="005F75A5" w:rsidRDefault="005F75A5">
      <w:pPr>
        <w:pStyle w:val="CommentText"/>
      </w:pPr>
      <w:r>
        <w:rPr>
          <w:rStyle w:val="CommentReference"/>
        </w:rPr>
        <w:annotationRef/>
      </w:r>
      <w:r>
        <w:t>Is it imperative to use the same batch of cyclohexane, or could you also use a fresh aliquot?</w:t>
      </w:r>
    </w:p>
  </w:comment>
  <w:comment w:id="163" w:author="Information Technology Services" w:date="2015-04-22T13:41:00Z" w:initials="IS">
    <w:p w14:paraId="2D521162" w14:textId="0D76FE22" w:rsidR="005F75A5" w:rsidRDefault="005F75A5">
      <w:pPr>
        <w:pStyle w:val="CommentText"/>
      </w:pPr>
      <w:r>
        <w:rPr>
          <w:rStyle w:val="CommentReference"/>
        </w:rPr>
        <w:annotationRef/>
      </w:r>
      <w:r>
        <w:t>You could use a new aliquot, but the volume would have to be exactly the same.  Also, this would nee</w:t>
      </w:r>
      <w:r w:rsidR="004263A6">
        <w:t>dlessly generate extra hazardous</w:t>
      </w:r>
      <w:r>
        <w:t xml:space="preserve"> waste.</w:t>
      </w:r>
    </w:p>
  </w:comment>
  <w:comment w:id="167" w:author="Andrew Wilkens" w:date="2015-04-09T22:15:00Z" w:initials="AW">
    <w:p w14:paraId="6C31CB0B" w14:textId="0BB3E841" w:rsidR="005F75A5" w:rsidRDefault="005F75A5">
      <w:pPr>
        <w:pStyle w:val="CommentText"/>
      </w:pPr>
      <w:r>
        <w:rPr>
          <w:rStyle w:val="CommentReference"/>
        </w:rPr>
        <w:annotationRef/>
      </w:r>
      <w:r>
        <w:t>Similar comment to Step 3.</w:t>
      </w:r>
    </w:p>
  </w:comment>
  <w:comment w:id="213" w:author="Andrew Wilkens" w:date="2015-04-10T10:44:00Z" w:initials="AW">
    <w:p w14:paraId="09B4BCAD" w14:textId="400058F0" w:rsidR="005F75A5" w:rsidRDefault="005F75A5">
      <w:pPr>
        <w:pStyle w:val="CommentText"/>
      </w:pPr>
      <w:r>
        <w:rPr>
          <w:rStyle w:val="CommentReference"/>
        </w:rPr>
        <w:annotationRef/>
      </w:r>
      <w:r>
        <w:t>This information would work better in the Principles.</w:t>
      </w:r>
    </w:p>
  </w:comment>
  <w:comment w:id="222" w:author="Andrew Wilkens" w:date="2015-04-10T10:46:00Z" w:initials="AW">
    <w:p w14:paraId="1D71E9F7" w14:textId="79F4C0CB" w:rsidR="005F75A5" w:rsidRDefault="005F75A5">
      <w:pPr>
        <w:pStyle w:val="CommentText"/>
      </w:pPr>
      <w:r>
        <w:rPr>
          <w:rStyle w:val="CommentReference"/>
        </w:rPr>
        <w:annotationRef/>
      </w:r>
      <w:r>
        <w:t xml:space="preserve">These are great applications. What visuals (e.g., two beakers of water at 0 C, with and without salt,) can your lab provide on the filming day? </w:t>
      </w:r>
    </w:p>
  </w:comment>
  <w:comment w:id="223" w:author="Information Technology Services" w:date="2015-04-23T13:51:00Z" w:initials="IS">
    <w:p w14:paraId="5F911632" w14:textId="6D76DC3D" w:rsidR="005F75A5" w:rsidRDefault="005F75A5">
      <w:pPr>
        <w:pStyle w:val="CommentText"/>
      </w:pPr>
      <w:r>
        <w:rPr>
          <w:rStyle w:val="CommentReference"/>
        </w:rPr>
        <w:annotationRef/>
      </w:r>
      <w:r>
        <w:t>We can add sodium chloride to a mixture of ice and water and see the temperature decrease.  We can add calcium chloride to an ice/water mixture and see the temperature drops even lower than with sodium chloride.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094D17" w15:done="0"/>
  <w15:commentEx w15:paraId="3EA8A8D7" w15:done="0"/>
  <w15:commentEx w15:paraId="631FDBA8" w15:paraIdParent="3EA8A8D7" w15:done="0"/>
  <w15:commentEx w15:paraId="7B84B19D" w15:done="0"/>
  <w15:commentEx w15:paraId="18DA3D35" w15:done="0"/>
  <w15:commentEx w15:paraId="06B3AD6C" w15:done="0"/>
  <w15:commentEx w15:paraId="2B690DF5" w15:done="0"/>
  <w15:commentEx w15:paraId="7206DDB7" w15:done="0"/>
  <w15:commentEx w15:paraId="70387356" w15:done="0"/>
  <w15:commentEx w15:paraId="1F218C81" w15:done="0"/>
  <w15:commentEx w15:paraId="2D521162" w15:done="0"/>
  <w15:commentEx w15:paraId="6C31CB0B" w15:done="0"/>
  <w15:commentEx w15:paraId="09B4BCAD" w15:done="0"/>
  <w15:commentEx w15:paraId="1D71E9F7" w15:done="0"/>
  <w15:commentEx w15:paraId="5F91163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722B4A"/>
    <w:multiLevelType w:val="multilevel"/>
    <w:tmpl w:val="E76C9B4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AF61DCE"/>
    <w:multiLevelType w:val="hybridMultilevel"/>
    <w:tmpl w:val="A7EC83DC"/>
    <w:lvl w:ilvl="0" w:tplc="7756B10C">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2378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B633A6F"/>
    <w:multiLevelType w:val="multilevel"/>
    <w:tmpl w:val="E76C9B4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 w:numId="3">
    <w:abstractNumId w:val="4"/>
  </w:num>
  <w:num w:numId="4">
    <w:abstractNumId w:val="2"/>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AA7"/>
    <w:rsid w:val="000023A1"/>
    <w:rsid w:val="00002FCB"/>
    <w:rsid w:val="00003F47"/>
    <w:rsid w:val="00030417"/>
    <w:rsid w:val="00047B0E"/>
    <w:rsid w:val="000539F4"/>
    <w:rsid w:val="000547E0"/>
    <w:rsid w:val="000703E7"/>
    <w:rsid w:val="00076118"/>
    <w:rsid w:val="0009083E"/>
    <w:rsid w:val="000B0E25"/>
    <w:rsid w:val="000B2F9E"/>
    <w:rsid w:val="000E4C49"/>
    <w:rsid w:val="000E5C0C"/>
    <w:rsid w:val="000E6957"/>
    <w:rsid w:val="000E7BBF"/>
    <w:rsid w:val="000F5F08"/>
    <w:rsid w:val="000F66AE"/>
    <w:rsid w:val="000F7FE4"/>
    <w:rsid w:val="00103E31"/>
    <w:rsid w:val="00110B66"/>
    <w:rsid w:val="001160FF"/>
    <w:rsid w:val="00116A4A"/>
    <w:rsid w:val="00127087"/>
    <w:rsid w:val="00130EC6"/>
    <w:rsid w:val="00131682"/>
    <w:rsid w:val="00135346"/>
    <w:rsid w:val="00135A63"/>
    <w:rsid w:val="001471E9"/>
    <w:rsid w:val="00150313"/>
    <w:rsid w:val="00173766"/>
    <w:rsid w:val="001C08D5"/>
    <w:rsid w:val="001C2346"/>
    <w:rsid w:val="001D0A4C"/>
    <w:rsid w:val="001E2DC5"/>
    <w:rsid w:val="001E4D50"/>
    <w:rsid w:val="001E7AD7"/>
    <w:rsid w:val="00222263"/>
    <w:rsid w:val="00227B94"/>
    <w:rsid w:val="00231888"/>
    <w:rsid w:val="0025265E"/>
    <w:rsid w:val="00260915"/>
    <w:rsid w:val="002969FD"/>
    <w:rsid w:val="002B115D"/>
    <w:rsid w:val="002B1732"/>
    <w:rsid w:val="002B71A2"/>
    <w:rsid w:val="002C7798"/>
    <w:rsid w:val="002E1B98"/>
    <w:rsid w:val="002E4F17"/>
    <w:rsid w:val="002F396F"/>
    <w:rsid w:val="00302B4E"/>
    <w:rsid w:val="00302EA2"/>
    <w:rsid w:val="0032072E"/>
    <w:rsid w:val="0032679C"/>
    <w:rsid w:val="00350AEC"/>
    <w:rsid w:val="00361F78"/>
    <w:rsid w:val="003759DE"/>
    <w:rsid w:val="00387314"/>
    <w:rsid w:val="00390D92"/>
    <w:rsid w:val="003A2A47"/>
    <w:rsid w:val="003D3511"/>
    <w:rsid w:val="003F5845"/>
    <w:rsid w:val="0040474D"/>
    <w:rsid w:val="00416604"/>
    <w:rsid w:val="004263A6"/>
    <w:rsid w:val="0043523F"/>
    <w:rsid w:val="0044200A"/>
    <w:rsid w:val="00451F4D"/>
    <w:rsid w:val="00457197"/>
    <w:rsid w:val="004857CF"/>
    <w:rsid w:val="00493C8E"/>
    <w:rsid w:val="004C0321"/>
    <w:rsid w:val="004E6AEB"/>
    <w:rsid w:val="004F1B25"/>
    <w:rsid w:val="00503AF4"/>
    <w:rsid w:val="00512991"/>
    <w:rsid w:val="00516283"/>
    <w:rsid w:val="0058180A"/>
    <w:rsid w:val="00592AA7"/>
    <w:rsid w:val="005A4DF8"/>
    <w:rsid w:val="005F75A5"/>
    <w:rsid w:val="0060392C"/>
    <w:rsid w:val="00604165"/>
    <w:rsid w:val="00635F73"/>
    <w:rsid w:val="0063616B"/>
    <w:rsid w:val="00637A67"/>
    <w:rsid w:val="006420A6"/>
    <w:rsid w:val="0064230F"/>
    <w:rsid w:val="00673706"/>
    <w:rsid w:val="00674CAC"/>
    <w:rsid w:val="006A7491"/>
    <w:rsid w:val="006B2D34"/>
    <w:rsid w:val="006C7FE9"/>
    <w:rsid w:val="006F161A"/>
    <w:rsid w:val="006F19BA"/>
    <w:rsid w:val="0072166F"/>
    <w:rsid w:val="00723C5B"/>
    <w:rsid w:val="00734CA6"/>
    <w:rsid w:val="007449CD"/>
    <w:rsid w:val="00747633"/>
    <w:rsid w:val="00754206"/>
    <w:rsid w:val="00761D77"/>
    <w:rsid w:val="00773483"/>
    <w:rsid w:val="007904BD"/>
    <w:rsid w:val="00792591"/>
    <w:rsid w:val="007C1DCC"/>
    <w:rsid w:val="007D557D"/>
    <w:rsid w:val="007F3058"/>
    <w:rsid w:val="007F3BC8"/>
    <w:rsid w:val="007F79F7"/>
    <w:rsid w:val="00802724"/>
    <w:rsid w:val="00805493"/>
    <w:rsid w:val="00806503"/>
    <w:rsid w:val="00810F52"/>
    <w:rsid w:val="008133C6"/>
    <w:rsid w:val="00826E18"/>
    <w:rsid w:val="00856DE3"/>
    <w:rsid w:val="00874165"/>
    <w:rsid w:val="00880AFC"/>
    <w:rsid w:val="00893EAC"/>
    <w:rsid w:val="00896CD9"/>
    <w:rsid w:val="008B262B"/>
    <w:rsid w:val="008B6FEB"/>
    <w:rsid w:val="008D1141"/>
    <w:rsid w:val="008E4F9C"/>
    <w:rsid w:val="008E5697"/>
    <w:rsid w:val="009247A6"/>
    <w:rsid w:val="00957DC0"/>
    <w:rsid w:val="00970278"/>
    <w:rsid w:val="00976D82"/>
    <w:rsid w:val="009868BA"/>
    <w:rsid w:val="00997C21"/>
    <w:rsid w:val="009A4336"/>
    <w:rsid w:val="009D14FD"/>
    <w:rsid w:val="00A04CE8"/>
    <w:rsid w:val="00A31F9F"/>
    <w:rsid w:val="00A45FF5"/>
    <w:rsid w:val="00A56D6D"/>
    <w:rsid w:val="00A64D43"/>
    <w:rsid w:val="00A70015"/>
    <w:rsid w:val="00AC753F"/>
    <w:rsid w:val="00AD248D"/>
    <w:rsid w:val="00AE38A6"/>
    <w:rsid w:val="00AE63A3"/>
    <w:rsid w:val="00AF60F3"/>
    <w:rsid w:val="00B04CE2"/>
    <w:rsid w:val="00B051A4"/>
    <w:rsid w:val="00B235FF"/>
    <w:rsid w:val="00B32276"/>
    <w:rsid w:val="00B4675B"/>
    <w:rsid w:val="00B560BF"/>
    <w:rsid w:val="00B7154A"/>
    <w:rsid w:val="00B73AF5"/>
    <w:rsid w:val="00B769E2"/>
    <w:rsid w:val="00B77673"/>
    <w:rsid w:val="00BA29CD"/>
    <w:rsid w:val="00BD4F33"/>
    <w:rsid w:val="00BE4068"/>
    <w:rsid w:val="00C303E5"/>
    <w:rsid w:val="00C74BD1"/>
    <w:rsid w:val="00C939AB"/>
    <w:rsid w:val="00CA6C72"/>
    <w:rsid w:val="00CD217B"/>
    <w:rsid w:val="00CF7989"/>
    <w:rsid w:val="00D17AB8"/>
    <w:rsid w:val="00D211BB"/>
    <w:rsid w:val="00D242B1"/>
    <w:rsid w:val="00D2570D"/>
    <w:rsid w:val="00D268C8"/>
    <w:rsid w:val="00D27F59"/>
    <w:rsid w:val="00D63017"/>
    <w:rsid w:val="00D708BC"/>
    <w:rsid w:val="00D72BCE"/>
    <w:rsid w:val="00D87E83"/>
    <w:rsid w:val="00D95C6F"/>
    <w:rsid w:val="00D961C5"/>
    <w:rsid w:val="00D97A7F"/>
    <w:rsid w:val="00DE444E"/>
    <w:rsid w:val="00DF711C"/>
    <w:rsid w:val="00E01142"/>
    <w:rsid w:val="00E01F1A"/>
    <w:rsid w:val="00E06B07"/>
    <w:rsid w:val="00E3589D"/>
    <w:rsid w:val="00E37EB2"/>
    <w:rsid w:val="00E42E89"/>
    <w:rsid w:val="00E51AFE"/>
    <w:rsid w:val="00E539A9"/>
    <w:rsid w:val="00E70CF1"/>
    <w:rsid w:val="00E72A61"/>
    <w:rsid w:val="00E819C6"/>
    <w:rsid w:val="00E86A85"/>
    <w:rsid w:val="00EC0101"/>
    <w:rsid w:val="00EC1217"/>
    <w:rsid w:val="00ED2C01"/>
    <w:rsid w:val="00F04188"/>
    <w:rsid w:val="00F16FD9"/>
    <w:rsid w:val="00F51614"/>
    <w:rsid w:val="00F61A18"/>
    <w:rsid w:val="00F65C45"/>
    <w:rsid w:val="00F65CF6"/>
    <w:rsid w:val="00FA577F"/>
    <w:rsid w:val="00FB6727"/>
    <w:rsid w:val="00FC19BB"/>
    <w:rsid w:val="00FC274E"/>
    <w:rsid w:val="00FD0921"/>
    <w:rsid w:val="00FD5B21"/>
    <w:rsid w:val="00FE436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shapelayout>
  </w:shapeDefaults>
  <w:doNotEmbedSmartTags/>
  <w:decimalSymbol w:val="."/>
  <w:listSeparator w:val=","/>
  <w14:docId w14:val="1C4B4A4B"/>
  <w15:docId w15:val="{E5EC67C4-034A-402D-904B-D38D6440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AA7"/>
    <w:rPr>
      <w:rFonts w:ascii="Times" w:eastAsia="Times New Roman" w:hAnsi="Times" w:cs="Times New Roman"/>
      <w:sz w:val="24"/>
      <w:lang w:eastAsia="en-US"/>
    </w:rPr>
  </w:style>
  <w:style w:type="paragraph" w:styleId="Heading1">
    <w:name w:val="heading 1"/>
    <w:basedOn w:val="Normal"/>
    <w:next w:val="Normal"/>
    <w:link w:val="Heading1Char"/>
    <w:qFormat/>
    <w:rsid w:val="00B77673"/>
    <w:pPr>
      <w:keepNext/>
      <w:spacing w:before="240"/>
      <w:outlineLvl w:val="0"/>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7673"/>
    <w:rPr>
      <w:rFonts w:ascii="Times" w:eastAsia="Times New Roman" w:hAnsi="Times" w:cs="Times New Roman"/>
      <w:i/>
      <w:sz w:val="24"/>
      <w:lang w:eastAsia="en-US"/>
    </w:rPr>
  </w:style>
  <w:style w:type="paragraph" w:styleId="BalloonText">
    <w:name w:val="Balloon Text"/>
    <w:basedOn w:val="Normal"/>
    <w:link w:val="BalloonTextChar"/>
    <w:uiPriority w:val="99"/>
    <w:semiHidden/>
    <w:unhideWhenUsed/>
    <w:rsid w:val="00B77673"/>
    <w:rPr>
      <w:rFonts w:ascii="Lucida Grande" w:hAnsi="Lucida Grande"/>
      <w:sz w:val="18"/>
      <w:szCs w:val="18"/>
    </w:rPr>
  </w:style>
  <w:style w:type="character" w:customStyle="1" w:styleId="BalloonTextChar">
    <w:name w:val="Balloon Text Char"/>
    <w:basedOn w:val="DefaultParagraphFont"/>
    <w:link w:val="BalloonText"/>
    <w:uiPriority w:val="99"/>
    <w:semiHidden/>
    <w:rsid w:val="00B77673"/>
    <w:rPr>
      <w:rFonts w:ascii="Lucida Grande" w:eastAsia="Times New Roman" w:hAnsi="Lucida Grande" w:cs="Times New Roman"/>
      <w:sz w:val="18"/>
      <w:szCs w:val="18"/>
      <w:lang w:eastAsia="en-US"/>
    </w:rPr>
  </w:style>
  <w:style w:type="paragraph" w:styleId="ListParagraph">
    <w:name w:val="List Paragraph"/>
    <w:basedOn w:val="Normal"/>
    <w:uiPriority w:val="34"/>
    <w:qFormat/>
    <w:rsid w:val="00A64D43"/>
    <w:pPr>
      <w:ind w:left="720"/>
      <w:contextualSpacing/>
    </w:pPr>
  </w:style>
  <w:style w:type="character" w:styleId="CommentReference">
    <w:name w:val="annotation reference"/>
    <w:basedOn w:val="DefaultParagraphFont"/>
    <w:uiPriority w:val="99"/>
    <w:semiHidden/>
    <w:unhideWhenUsed/>
    <w:rsid w:val="0060392C"/>
    <w:rPr>
      <w:sz w:val="16"/>
      <w:szCs w:val="16"/>
    </w:rPr>
  </w:style>
  <w:style w:type="paragraph" w:styleId="CommentText">
    <w:name w:val="annotation text"/>
    <w:basedOn w:val="Normal"/>
    <w:link w:val="CommentTextChar"/>
    <w:uiPriority w:val="99"/>
    <w:semiHidden/>
    <w:unhideWhenUsed/>
    <w:rsid w:val="0060392C"/>
    <w:rPr>
      <w:sz w:val="20"/>
    </w:rPr>
  </w:style>
  <w:style w:type="character" w:customStyle="1" w:styleId="CommentTextChar">
    <w:name w:val="Comment Text Char"/>
    <w:basedOn w:val="DefaultParagraphFont"/>
    <w:link w:val="CommentText"/>
    <w:uiPriority w:val="99"/>
    <w:semiHidden/>
    <w:rsid w:val="0060392C"/>
    <w:rPr>
      <w:rFonts w:ascii="Times" w:eastAsia="Times New Roman" w:hAnsi="Times" w:cs="Times New Roman"/>
      <w:lang w:eastAsia="en-US"/>
    </w:rPr>
  </w:style>
  <w:style w:type="paragraph" w:styleId="CommentSubject">
    <w:name w:val="annotation subject"/>
    <w:basedOn w:val="CommentText"/>
    <w:next w:val="CommentText"/>
    <w:link w:val="CommentSubjectChar"/>
    <w:uiPriority w:val="99"/>
    <w:semiHidden/>
    <w:unhideWhenUsed/>
    <w:rsid w:val="0060392C"/>
    <w:rPr>
      <w:b/>
      <w:bCs/>
    </w:rPr>
  </w:style>
  <w:style w:type="character" w:customStyle="1" w:styleId="CommentSubjectChar">
    <w:name w:val="Comment Subject Char"/>
    <w:basedOn w:val="CommentTextChar"/>
    <w:link w:val="CommentSubject"/>
    <w:uiPriority w:val="99"/>
    <w:semiHidden/>
    <w:rsid w:val="0060392C"/>
    <w:rPr>
      <w:rFonts w:ascii="Times" w:eastAsia="Times New Roman" w:hAnsi="Times" w:cs="Times New Roman"/>
      <w:b/>
      <w:bCs/>
      <w:lang w:eastAsia="en-US"/>
    </w:rPr>
  </w:style>
  <w:style w:type="paragraph" w:styleId="Revision">
    <w:name w:val="Revision"/>
    <w:hidden/>
    <w:uiPriority w:val="99"/>
    <w:semiHidden/>
    <w:rsid w:val="00BA29CD"/>
    <w:rPr>
      <w:rFonts w:ascii="Times" w:eastAsia="Times New Roman" w:hAnsi="Times"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7.emf"/><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image" Target="media/image3.emf"/><Relationship Id="rId24" Type="http://schemas.openxmlformats.org/officeDocument/2006/relationships/image" Target="media/image9.emf"/><Relationship Id="rId5" Type="http://schemas.openxmlformats.org/officeDocument/2006/relationships/comments" Target="comments.xml"/><Relationship Id="rId15" Type="http://schemas.openxmlformats.org/officeDocument/2006/relationships/image" Target="media/image5.emf"/><Relationship Id="rId23" Type="http://schemas.openxmlformats.org/officeDocument/2006/relationships/oleObject" Target="embeddings/oleObject9.bin"/><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emf"/><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2042</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Boston College</Company>
  <LinksUpToDate>false</LinksUpToDate>
  <CharactersWithSpaces>13661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Services</dc:creator>
  <cp:keywords/>
  <dc:description/>
  <cp:lastModifiedBy>Dennis McGonagle</cp:lastModifiedBy>
  <cp:revision>2</cp:revision>
  <cp:lastPrinted>2015-04-02T18:16:00Z</cp:lastPrinted>
  <dcterms:created xsi:type="dcterms:W3CDTF">2015-04-28T20:39:00Z</dcterms:created>
  <dcterms:modified xsi:type="dcterms:W3CDTF">2015-04-28T20:39:00Z</dcterms:modified>
</cp:coreProperties>
</file>